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58C60" w14:textId="2C513B60" w:rsidR="00A27791" w:rsidRPr="00534681" w:rsidRDefault="00C61EC6" w:rsidP="006E1924">
      <w:pPr>
        <w:rPr>
          <w:rFonts w:ascii="Arial" w:hAnsi="Arial" w:cs="Arial"/>
          <w:sz w:val="20"/>
          <w:szCs w:val="20"/>
        </w:rPr>
      </w:pPr>
      <w:r w:rsidRPr="00534681">
        <w:rPr>
          <w:rFonts w:ascii="Arial" w:hAnsi="Arial" w:cs="Arial"/>
          <w:sz w:val="20"/>
          <w:szCs w:val="20"/>
        </w:rPr>
        <w:t>11</w:t>
      </w:r>
      <w:r w:rsidR="00A27791" w:rsidRPr="00534681">
        <w:rPr>
          <w:rFonts w:ascii="Arial" w:hAnsi="Arial" w:cs="Arial"/>
          <w:sz w:val="20"/>
          <w:szCs w:val="20"/>
        </w:rPr>
        <w:t xml:space="preserve">. melléklet </w:t>
      </w:r>
      <w:r w:rsidR="00B651D0">
        <w:rPr>
          <w:rFonts w:ascii="Arial" w:hAnsi="Arial" w:cs="Arial"/>
          <w:sz w:val="20"/>
          <w:szCs w:val="20"/>
        </w:rPr>
        <w:t xml:space="preserve">a </w:t>
      </w:r>
      <w:r w:rsidR="00A827F0">
        <w:rPr>
          <w:rFonts w:ascii="Arial" w:hAnsi="Arial" w:cs="Arial"/>
          <w:sz w:val="20"/>
          <w:szCs w:val="20"/>
        </w:rPr>
        <w:t>44</w:t>
      </w:r>
      <w:r w:rsidR="00B651D0">
        <w:rPr>
          <w:rFonts w:ascii="Arial" w:hAnsi="Arial" w:cs="Arial"/>
          <w:sz w:val="20"/>
          <w:szCs w:val="20"/>
        </w:rPr>
        <w:t>/2020. (</w:t>
      </w:r>
      <w:r w:rsidR="00A827F0">
        <w:rPr>
          <w:rFonts w:ascii="Arial" w:hAnsi="Arial" w:cs="Arial"/>
          <w:sz w:val="20"/>
          <w:szCs w:val="20"/>
        </w:rPr>
        <w:t>XI. 20.)</w:t>
      </w:r>
      <w:r w:rsidR="00B651D0">
        <w:rPr>
          <w:rFonts w:ascii="Arial" w:hAnsi="Arial" w:cs="Arial"/>
          <w:sz w:val="20"/>
          <w:szCs w:val="20"/>
        </w:rPr>
        <w:t xml:space="preserve"> </w:t>
      </w:r>
      <w:r w:rsidR="00F43A6A" w:rsidRPr="00534681">
        <w:rPr>
          <w:rFonts w:ascii="Arial" w:hAnsi="Arial" w:cs="Arial"/>
          <w:sz w:val="20"/>
          <w:szCs w:val="20"/>
        </w:rPr>
        <w:t>MNB</w:t>
      </w:r>
      <w:r w:rsidR="00A27791" w:rsidRPr="00534681">
        <w:rPr>
          <w:rFonts w:ascii="Arial" w:hAnsi="Arial" w:cs="Arial"/>
          <w:sz w:val="20"/>
          <w:szCs w:val="20"/>
        </w:rPr>
        <w:t xml:space="preserve"> </w:t>
      </w:r>
      <w:r w:rsidR="00C47A53" w:rsidRPr="00534681">
        <w:rPr>
          <w:rFonts w:ascii="Arial" w:hAnsi="Arial" w:cs="Arial"/>
          <w:sz w:val="20"/>
          <w:szCs w:val="20"/>
        </w:rPr>
        <w:t>rendelethez</w:t>
      </w:r>
    </w:p>
    <w:p w14:paraId="53B35153" w14:textId="572B16F1" w:rsidR="00A27791" w:rsidRPr="00295B0D" w:rsidRDefault="00FC256C" w:rsidP="00881F62">
      <w:pPr>
        <w:pStyle w:val="Cmsor3"/>
        <w:spacing w:before="480"/>
        <w:jc w:val="center"/>
      </w:pPr>
      <w:r>
        <w:rPr>
          <w:rFonts w:ascii="Arial" w:hAnsi="Arial" w:cs="Arial"/>
          <w:snapToGrid w:val="0"/>
        </w:rPr>
        <w:t>A</w:t>
      </w:r>
      <w:r w:rsidR="00114AE5">
        <w:rPr>
          <w:rFonts w:ascii="Arial" w:hAnsi="Arial" w:cs="Arial"/>
          <w:snapToGrid w:val="0"/>
          <w:lang w:val="hu-HU"/>
        </w:rPr>
        <w:t>z</w:t>
      </w:r>
      <w:r w:rsidR="00570539">
        <w:rPr>
          <w:rFonts w:ascii="Arial" w:hAnsi="Arial" w:cs="Arial"/>
          <w:snapToGrid w:val="0"/>
          <w:lang w:val="hu-HU"/>
        </w:rPr>
        <w:t xml:space="preserve"> alkusz </w:t>
      </w:r>
      <w:r w:rsidR="00DA2002">
        <w:rPr>
          <w:rFonts w:ascii="Arial" w:hAnsi="Arial" w:cs="Arial"/>
          <w:snapToGrid w:val="0"/>
          <w:lang w:val="hu-HU"/>
        </w:rPr>
        <w:t>és</w:t>
      </w:r>
      <w:r w:rsidR="00570539">
        <w:rPr>
          <w:rFonts w:ascii="Arial" w:hAnsi="Arial" w:cs="Arial"/>
          <w:snapToGrid w:val="0"/>
          <w:lang w:val="hu-HU"/>
        </w:rPr>
        <w:t xml:space="preserve"> </w:t>
      </w:r>
      <w:r w:rsidR="003642E1">
        <w:rPr>
          <w:rFonts w:ascii="Arial" w:hAnsi="Arial" w:cs="Arial"/>
          <w:snapToGrid w:val="0"/>
          <w:lang w:val="hu-HU"/>
        </w:rPr>
        <w:t xml:space="preserve">a </w:t>
      </w:r>
      <w:r w:rsidR="00570539">
        <w:rPr>
          <w:rFonts w:ascii="Arial" w:hAnsi="Arial" w:cs="Arial"/>
          <w:snapToGrid w:val="0"/>
          <w:lang w:val="hu-HU"/>
        </w:rPr>
        <w:t>többes ügynök</w:t>
      </w:r>
      <w:r>
        <w:rPr>
          <w:rFonts w:ascii="Arial" w:hAnsi="Arial" w:cs="Arial"/>
          <w:snapToGrid w:val="0"/>
        </w:rPr>
        <w:t xml:space="preserve"> felügyeleti jelentése kitöltésére vonatkozó részletes</w:t>
      </w:r>
      <w:r w:rsidR="00A27791" w:rsidRPr="00295B0D">
        <w:rPr>
          <w:rFonts w:ascii="Arial" w:hAnsi="Arial" w:cs="Arial"/>
          <w:snapToGrid w:val="0"/>
        </w:rPr>
        <w:t xml:space="preserve"> </w:t>
      </w:r>
      <w:r w:rsidR="00431F98">
        <w:rPr>
          <w:rFonts w:ascii="Arial" w:hAnsi="Arial" w:cs="Arial"/>
          <w:snapToGrid w:val="0"/>
        </w:rPr>
        <w:t>előírások</w:t>
      </w:r>
      <w:r w:rsidR="00A27791" w:rsidRPr="00295B0D" w:rsidDel="008543B6">
        <w:rPr>
          <w:rFonts w:ascii="Arial" w:hAnsi="Arial" w:cs="Arial"/>
        </w:rPr>
        <w:t xml:space="preserve"> </w:t>
      </w:r>
    </w:p>
    <w:p w14:paraId="2143CA66" w14:textId="77777777" w:rsidR="00A27791" w:rsidRPr="00295B0D" w:rsidRDefault="00A27791" w:rsidP="00A27791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0B87E73" w14:textId="77777777" w:rsidR="00A27791" w:rsidRPr="00534681" w:rsidRDefault="00534681" w:rsidP="00881F62">
      <w:pPr>
        <w:keepNext/>
        <w:spacing w:after="0"/>
        <w:ind w:left="1077" w:hanging="1077"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00D7E1FD" w14:textId="77777777" w:rsidR="00A27791" w:rsidRPr="009128C7" w:rsidRDefault="00534681" w:rsidP="00A27791">
      <w:pPr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9128C7">
        <w:rPr>
          <w:rFonts w:ascii="Arial" w:hAnsi="Arial" w:cs="Arial"/>
          <w:b/>
          <w:color w:val="000000"/>
          <w:sz w:val="20"/>
          <w:szCs w:val="20"/>
        </w:rPr>
        <w:t xml:space="preserve">A </w:t>
      </w:r>
      <w:r w:rsidR="00CB54DC">
        <w:rPr>
          <w:rFonts w:ascii="Arial" w:hAnsi="Arial" w:cs="Arial"/>
          <w:b/>
          <w:color w:val="000000"/>
          <w:sz w:val="20"/>
          <w:szCs w:val="20"/>
        </w:rPr>
        <w:t>felügyeleti jelentésre</w:t>
      </w:r>
      <w:r w:rsidR="00CB54DC" w:rsidRPr="009128C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9128C7">
        <w:rPr>
          <w:rFonts w:ascii="Arial" w:hAnsi="Arial" w:cs="Arial"/>
          <w:b/>
          <w:color w:val="000000"/>
          <w:sz w:val="20"/>
          <w:szCs w:val="20"/>
        </w:rPr>
        <w:t>vonatkozó általános szabályok</w:t>
      </w:r>
    </w:p>
    <w:p w14:paraId="75056313" w14:textId="77777777" w:rsidR="00A27791" w:rsidRPr="00295B0D" w:rsidRDefault="00A27791" w:rsidP="00A27791">
      <w:pPr>
        <w:jc w:val="center"/>
        <w:rPr>
          <w:rFonts w:ascii="Arial" w:eastAsia="Calibri" w:hAnsi="Arial" w:cs="Arial"/>
          <w:color w:val="000000"/>
          <w:sz w:val="20"/>
          <w:szCs w:val="20"/>
        </w:rPr>
      </w:pPr>
    </w:p>
    <w:p w14:paraId="6AB6CAA2" w14:textId="77777777" w:rsidR="0094615C" w:rsidRDefault="00AF1B23" w:rsidP="00790212">
      <w:pPr>
        <w:spacing w:after="0"/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 </w:t>
      </w:r>
      <w:r w:rsidR="00881F62">
        <w:rPr>
          <w:rFonts w:ascii="Arial" w:hAnsi="Arial" w:cs="Arial"/>
          <w:b/>
          <w:sz w:val="20"/>
          <w:szCs w:val="20"/>
        </w:rPr>
        <w:t>Kapcsolódó jogszabályok</w:t>
      </w:r>
    </w:p>
    <w:p w14:paraId="0188A277" w14:textId="77777777" w:rsidR="00881F62" w:rsidRPr="002E7DE9" w:rsidRDefault="00881F62" w:rsidP="00881F62">
      <w:pPr>
        <w:spacing w:after="0"/>
        <w:jc w:val="both"/>
        <w:rPr>
          <w:rFonts w:ascii="Arial" w:hAnsi="Arial" w:cs="Arial"/>
          <w:sz w:val="20"/>
          <w:szCs w:val="20"/>
        </w:rPr>
      </w:pPr>
      <w:r w:rsidRPr="002E7DE9">
        <w:rPr>
          <w:rFonts w:ascii="Arial" w:hAnsi="Arial" w:cs="Arial"/>
          <w:sz w:val="20"/>
          <w:szCs w:val="20"/>
        </w:rPr>
        <w:t xml:space="preserve">A </w:t>
      </w:r>
      <w:r w:rsidR="00CB54DC">
        <w:rPr>
          <w:rFonts w:ascii="Arial" w:hAnsi="Arial" w:cs="Arial"/>
          <w:sz w:val="20"/>
          <w:szCs w:val="20"/>
        </w:rPr>
        <w:t>felügyeleti jelentés</w:t>
      </w:r>
      <w:r w:rsidRPr="002E7DE9">
        <w:rPr>
          <w:rFonts w:ascii="Arial" w:hAnsi="Arial" w:cs="Arial"/>
          <w:sz w:val="20"/>
          <w:szCs w:val="20"/>
        </w:rPr>
        <w:t xml:space="preserve"> teljesítése során alkalmazandó jogszabályok körét az 1. melléklet 1. pontja, határozza meg.</w:t>
      </w:r>
    </w:p>
    <w:p w14:paraId="71CD5B23" w14:textId="77777777" w:rsidR="00881F62" w:rsidRDefault="00881F62" w:rsidP="00881F62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E2E387D" w14:textId="77777777" w:rsidR="007948AB" w:rsidRDefault="007948AB" w:rsidP="007948A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 Fogalmak, rövidítések</w:t>
      </w:r>
    </w:p>
    <w:p w14:paraId="7E39F2A4" w14:textId="77777777" w:rsidR="007948AB" w:rsidRPr="00DD4A86" w:rsidRDefault="007948AB" w:rsidP="007948AB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2.1.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E-ügyfél: az 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értékesítést végző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>elektronikus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 f</w:t>
      </w:r>
      <w:r w:rsidR="00DE6B15">
        <w:rPr>
          <w:rFonts w:ascii="Arial" w:hAnsi="Arial" w:cs="Arial"/>
          <w:color w:val="auto"/>
          <w:sz w:val="20"/>
          <w:szCs w:val="20"/>
          <w:lang w:eastAsia="en-US" w:bidi="en-US"/>
        </w:rPr>
        <w:t>elületet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, valamint az </w:t>
      </w:r>
      <w:r w:rsidR="00DE6B15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értékesítést végző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összehasonlító felületet használó személy. </w:t>
      </w:r>
    </w:p>
    <w:p w14:paraId="101E78B0" w14:textId="77777777" w:rsidR="007948AB" w:rsidRDefault="007948AB" w:rsidP="007948AB">
      <w:pPr>
        <w:pStyle w:val="Default"/>
        <w:ind w:left="708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7C08BC32" w14:textId="77777777" w:rsidR="007948AB" w:rsidRPr="00DD4A86" w:rsidRDefault="00DE6B15" w:rsidP="007948AB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2.2. </w:t>
      </w:r>
      <w:r w:rsidR="007948AB"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>Értékesítést végző elektronikus felület: az e-ügyfelek számára elérhető olyan elektronikus felület, amely alkalmas az e-ügyfél ig</w:t>
      </w:r>
      <w:r w:rsidR="007948AB">
        <w:rPr>
          <w:rFonts w:ascii="Arial" w:hAnsi="Arial" w:cs="Arial"/>
          <w:color w:val="auto"/>
          <w:sz w:val="20"/>
          <w:szCs w:val="20"/>
          <w:lang w:eastAsia="en-US" w:bidi="en-US"/>
        </w:rPr>
        <w:t>ényeinek és szükségleteinek fel</w:t>
      </w:r>
      <w:r w:rsidR="007948AB"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>mérésére és a biztosítási szerződés e-ügyfél által kezdeményezett megkötésé</w:t>
      </w:r>
      <w:r w:rsidR="007948AB">
        <w:rPr>
          <w:rFonts w:ascii="Arial" w:hAnsi="Arial" w:cs="Arial"/>
          <w:color w:val="auto"/>
          <w:sz w:val="20"/>
          <w:szCs w:val="20"/>
          <w:lang w:eastAsia="en-US" w:bidi="en-US"/>
        </w:rPr>
        <w:t>re</w:t>
      </w:r>
      <w:r w:rsidR="007948AB"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. </w:t>
      </w:r>
    </w:p>
    <w:p w14:paraId="7628B635" w14:textId="77777777" w:rsidR="007948AB" w:rsidRDefault="007948AB" w:rsidP="007948AB">
      <w:pPr>
        <w:pStyle w:val="Default"/>
        <w:ind w:left="708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12E30CC3" w14:textId="77777777" w:rsidR="007948AB" w:rsidRDefault="00DE6B15" w:rsidP="007948AB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2.3. </w:t>
      </w:r>
      <w:r w:rsidR="007948AB"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Értékesítést végző összehasonlító felület: az e-ügyfelek számára elérhető olyan összehasonlító felület, amely alkalmas a biztosítási szerződés e-ügyfél által kezdeményezett megkötésére. </w:t>
      </w:r>
    </w:p>
    <w:p w14:paraId="2B6D51E8" w14:textId="77777777" w:rsidR="007948AB" w:rsidRDefault="007948AB" w:rsidP="007948AB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1BEC0C8C" w14:textId="77777777" w:rsidR="00F93547" w:rsidRDefault="00DE6B15" w:rsidP="007948AB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2.4. </w:t>
      </w:r>
      <w:r w:rsidR="007948AB">
        <w:rPr>
          <w:rFonts w:ascii="Arial" w:hAnsi="Arial" w:cs="Arial"/>
          <w:sz w:val="20"/>
          <w:szCs w:val="20"/>
        </w:rPr>
        <w:t>A</w:t>
      </w:r>
      <w:r w:rsidR="007948AB" w:rsidRPr="002E7DE9">
        <w:rPr>
          <w:rFonts w:ascii="Arial" w:hAnsi="Arial" w:cs="Arial"/>
          <w:sz w:val="20"/>
          <w:szCs w:val="20"/>
        </w:rPr>
        <w:t xml:space="preserve"> táblákban és a kitöltési előírásokban használt </w:t>
      </w:r>
      <w:r w:rsidR="007948AB">
        <w:rPr>
          <w:rFonts w:ascii="Arial" w:hAnsi="Arial" w:cs="Arial"/>
          <w:sz w:val="20"/>
          <w:szCs w:val="20"/>
        </w:rPr>
        <w:t xml:space="preserve">további </w:t>
      </w:r>
      <w:r w:rsidR="007948AB" w:rsidRPr="002E7DE9">
        <w:rPr>
          <w:rFonts w:ascii="Arial" w:hAnsi="Arial" w:cs="Arial"/>
          <w:sz w:val="20"/>
          <w:szCs w:val="20"/>
        </w:rPr>
        <w:t>fogalmak, rövidítések értelmezésére vonatkozó rendelkezést az 1. melléklet 2. pontja</w:t>
      </w:r>
      <w:r w:rsidR="007948AB">
        <w:rPr>
          <w:rFonts w:ascii="Arial" w:hAnsi="Arial" w:cs="Arial"/>
          <w:sz w:val="20"/>
          <w:szCs w:val="20"/>
        </w:rPr>
        <w:t xml:space="preserve"> határozza meg.</w:t>
      </w:r>
    </w:p>
    <w:p w14:paraId="49AA137A" w14:textId="77777777" w:rsidR="007948AB" w:rsidRPr="00DD4A86" w:rsidRDefault="007948AB" w:rsidP="007948AB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1CBA0724" w14:textId="77777777" w:rsidR="008441B7" w:rsidRPr="00295B0D" w:rsidRDefault="00DE6B15" w:rsidP="00881F62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881F62">
        <w:rPr>
          <w:rFonts w:ascii="Arial" w:hAnsi="Arial" w:cs="Arial"/>
          <w:b/>
          <w:sz w:val="20"/>
          <w:szCs w:val="20"/>
        </w:rPr>
        <w:t xml:space="preserve">. </w:t>
      </w:r>
      <w:r w:rsidR="008441B7" w:rsidRPr="00295B0D">
        <w:rPr>
          <w:rFonts w:ascii="Arial" w:hAnsi="Arial" w:cs="Arial"/>
          <w:b/>
          <w:sz w:val="20"/>
          <w:szCs w:val="20"/>
        </w:rPr>
        <w:t xml:space="preserve">A </w:t>
      </w:r>
      <w:r w:rsidR="00CB54DC">
        <w:rPr>
          <w:rFonts w:ascii="Arial" w:hAnsi="Arial" w:cs="Arial"/>
          <w:b/>
          <w:sz w:val="20"/>
          <w:szCs w:val="20"/>
        </w:rPr>
        <w:t>felügyeleti jelentés</w:t>
      </w:r>
      <w:r w:rsidR="00CB54DC" w:rsidRPr="00295B0D">
        <w:rPr>
          <w:rFonts w:ascii="Arial" w:hAnsi="Arial" w:cs="Arial"/>
          <w:b/>
          <w:sz w:val="20"/>
          <w:szCs w:val="20"/>
        </w:rPr>
        <w:t xml:space="preserve"> </w:t>
      </w:r>
      <w:r w:rsidR="008441B7" w:rsidRPr="00295B0D">
        <w:rPr>
          <w:rFonts w:ascii="Arial" w:hAnsi="Arial" w:cs="Arial"/>
          <w:b/>
          <w:sz w:val="20"/>
          <w:szCs w:val="20"/>
        </w:rPr>
        <w:t>formai követelményei</w:t>
      </w:r>
    </w:p>
    <w:p w14:paraId="27B09F0F" w14:textId="77777777" w:rsidR="00F46F76" w:rsidRPr="00881F62" w:rsidRDefault="00DE6B15" w:rsidP="00881F6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>
        <w:rPr>
          <w:rFonts w:ascii="Arial" w:hAnsi="Arial" w:cs="Arial"/>
          <w:sz w:val="20"/>
          <w:szCs w:val="20"/>
          <w:lang w:eastAsia="hu-HU"/>
        </w:rPr>
        <w:t>3</w:t>
      </w:r>
      <w:r w:rsidR="00881F62">
        <w:rPr>
          <w:rFonts w:ascii="Arial" w:hAnsi="Arial" w:cs="Arial"/>
          <w:sz w:val="20"/>
          <w:szCs w:val="20"/>
          <w:lang w:eastAsia="hu-HU"/>
        </w:rPr>
        <w:t xml:space="preserve">.1. </w:t>
      </w:r>
      <w:r w:rsidR="00F46F76" w:rsidRPr="00295B0D">
        <w:rPr>
          <w:rFonts w:ascii="Arial" w:hAnsi="Arial" w:cs="Arial"/>
          <w:sz w:val="20"/>
          <w:szCs w:val="20"/>
          <w:lang w:eastAsia="hu-HU"/>
        </w:rPr>
        <w:t>Könyvvizsgálói jelentés beküldésére a Sz</w:t>
      </w:r>
      <w:r w:rsidR="00F43A6A" w:rsidRPr="00295B0D">
        <w:rPr>
          <w:rFonts w:ascii="Arial" w:hAnsi="Arial" w:cs="Arial"/>
          <w:sz w:val="20"/>
          <w:szCs w:val="20"/>
          <w:lang w:eastAsia="hu-HU"/>
        </w:rPr>
        <w:t xml:space="preserve">ámv. </w:t>
      </w:r>
      <w:r w:rsidR="00F46F76" w:rsidRPr="00295B0D">
        <w:rPr>
          <w:rFonts w:ascii="Arial" w:hAnsi="Arial" w:cs="Arial"/>
          <w:sz w:val="20"/>
          <w:szCs w:val="20"/>
          <w:lang w:eastAsia="hu-HU"/>
        </w:rPr>
        <w:t>tv. 155.</w:t>
      </w:r>
      <w:r w:rsidR="00C47A53" w:rsidRPr="00295B0D">
        <w:rPr>
          <w:rFonts w:ascii="Arial" w:hAnsi="Arial" w:cs="Arial"/>
          <w:sz w:val="20"/>
          <w:szCs w:val="20"/>
          <w:lang w:eastAsia="hu-HU"/>
        </w:rPr>
        <w:t xml:space="preserve"> </w:t>
      </w:r>
      <w:r w:rsidR="00F46F76" w:rsidRPr="00295B0D">
        <w:rPr>
          <w:rFonts w:ascii="Arial" w:hAnsi="Arial" w:cs="Arial"/>
          <w:sz w:val="20"/>
          <w:szCs w:val="20"/>
          <w:lang w:eastAsia="hu-HU"/>
        </w:rPr>
        <w:t>§ (3) bekezdésében előírtaknak</w:t>
      </w:r>
      <w:r w:rsidR="00881F62">
        <w:rPr>
          <w:rFonts w:ascii="Arial" w:hAnsi="Arial" w:cs="Arial"/>
          <w:sz w:val="20"/>
          <w:szCs w:val="20"/>
          <w:lang w:eastAsia="hu-HU"/>
        </w:rPr>
        <w:t xml:space="preserve"> megfelelő adatszolgáltatók</w:t>
      </w:r>
      <w:r w:rsidR="00F46F76" w:rsidRPr="00295B0D">
        <w:rPr>
          <w:rFonts w:ascii="Arial" w:hAnsi="Arial" w:cs="Arial"/>
          <w:sz w:val="20"/>
          <w:szCs w:val="20"/>
          <w:lang w:eastAsia="hu-HU"/>
        </w:rPr>
        <w:t xml:space="preserve"> </w:t>
      </w:r>
      <w:r w:rsidR="00F46F76" w:rsidRPr="00881F62">
        <w:rPr>
          <w:rFonts w:ascii="Arial" w:hAnsi="Arial" w:cs="Arial"/>
          <w:sz w:val="20"/>
          <w:szCs w:val="20"/>
          <w:lang w:eastAsia="hu-HU"/>
        </w:rPr>
        <w:t>nem kötelezettek.</w:t>
      </w:r>
    </w:p>
    <w:p w14:paraId="3DD2D805" w14:textId="77777777" w:rsidR="00F46F76" w:rsidRPr="00295B0D" w:rsidRDefault="00F46F76" w:rsidP="00C10B7D">
      <w:pPr>
        <w:spacing w:before="12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295B0D">
        <w:rPr>
          <w:rFonts w:ascii="Arial" w:hAnsi="Arial" w:cs="Arial"/>
          <w:sz w:val="20"/>
          <w:szCs w:val="20"/>
          <w:lang w:eastAsia="hu-HU"/>
        </w:rPr>
        <w:t>A könyvvizsgálói jelentés csatolására nem kötelezett adatszolgáltatóknak az éves jelentés beküldhetősége érdekében csat</w:t>
      </w:r>
      <w:r w:rsidR="000E2D9F" w:rsidRPr="00295B0D">
        <w:rPr>
          <w:rFonts w:ascii="Arial" w:hAnsi="Arial" w:cs="Arial"/>
          <w:sz w:val="20"/>
          <w:szCs w:val="20"/>
          <w:lang w:eastAsia="hu-HU"/>
        </w:rPr>
        <w:t>olniuk kell egy, a</w:t>
      </w:r>
      <w:r w:rsidR="00881F62">
        <w:rPr>
          <w:rFonts w:ascii="Arial" w:hAnsi="Arial" w:cs="Arial"/>
          <w:sz w:val="20"/>
          <w:szCs w:val="20"/>
          <w:lang w:eastAsia="hu-HU"/>
        </w:rPr>
        <w:t xml:space="preserve"> könyvvizsgáló jelentésre vonatkozóan az 1. melléklet 3. pontjában megadottaknak megfelelően</w:t>
      </w:r>
      <w:r w:rsidRPr="00295B0D">
        <w:rPr>
          <w:rFonts w:ascii="Arial" w:hAnsi="Arial" w:cs="Arial"/>
          <w:sz w:val="20"/>
          <w:szCs w:val="20"/>
          <w:lang w:eastAsia="hu-HU"/>
        </w:rPr>
        <w:t xml:space="preserve"> elnevezett pdf formátumú fájlt, ame</w:t>
      </w:r>
      <w:r w:rsidR="000E2D9F" w:rsidRPr="00295B0D">
        <w:rPr>
          <w:rFonts w:ascii="Arial" w:hAnsi="Arial" w:cs="Arial"/>
          <w:sz w:val="20"/>
          <w:szCs w:val="20"/>
          <w:lang w:eastAsia="hu-HU"/>
        </w:rPr>
        <w:t xml:space="preserve">lyben arról nyilatkoznak, hogy </w:t>
      </w:r>
      <w:r w:rsidRPr="00295B0D">
        <w:rPr>
          <w:rFonts w:ascii="Arial" w:hAnsi="Arial" w:cs="Arial"/>
          <w:sz w:val="20"/>
          <w:szCs w:val="20"/>
          <w:lang w:eastAsia="hu-HU"/>
        </w:rPr>
        <w:t>köny</w:t>
      </w:r>
      <w:r w:rsidR="000E2D9F" w:rsidRPr="00295B0D">
        <w:rPr>
          <w:rFonts w:ascii="Arial" w:hAnsi="Arial" w:cs="Arial"/>
          <w:sz w:val="20"/>
          <w:szCs w:val="20"/>
          <w:lang w:eastAsia="hu-HU"/>
        </w:rPr>
        <w:t>v</w:t>
      </w:r>
      <w:r w:rsidRPr="00295B0D">
        <w:rPr>
          <w:rFonts w:ascii="Arial" w:hAnsi="Arial" w:cs="Arial"/>
          <w:sz w:val="20"/>
          <w:szCs w:val="20"/>
          <w:lang w:eastAsia="hu-HU"/>
        </w:rPr>
        <w:t>vizsgálói záradék vagy jelentés beküldésére nem kötelezettek.</w:t>
      </w:r>
    </w:p>
    <w:p w14:paraId="5CB5FBED" w14:textId="77777777" w:rsidR="00881F62" w:rsidRPr="00FD48E1" w:rsidRDefault="00DE6B15" w:rsidP="00881F62">
      <w:pPr>
        <w:spacing w:after="0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3</w:t>
      </w:r>
      <w:r w:rsidR="00881F62">
        <w:rPr>
          <w:rFonts w:ascii="Arial" w:eastAsia="Calibri" w:hAnsi="Arial" w:cs="Arial"/>
          <w:sz w:val="20"/>
          <w:szCs w:val="20"/>
        </w:rPr>
        <w:t xml:space="preserve">.2. </w:t>
      </w:r>
      <w:r w:rsidR="00881F62">
        <w:rPr>
          <w:rFonts w:ascii="Arial" w:hAnsi="Arial" w:cs="Arial"/>
          <w:snapToGrid w:val="0"/>
          <w:sz w:val="20"/>
          <w:szCs w:val="20"/>
        </w:rPr>
        <w:t xml:space="preserve">A </w:t>
      </w:r>
      <w:r w:rsidR="00CB54DC">
        <w:rPr>
          <w:rFonts w:ascii="Arial" w:hAnsi="Arial" w:cs="Arial"/>
          <w:snapToGrid w:val="0"/>
          <w:sz w:val="20"/>
          <w:szCs w:val="20"/>
        </w:rPr>
        <w:t>felügyeleti jelentés</w:t>
      </w:r>
      <w:r w:rsidR="00881F62">
        <w:rPr>
          <w:rFonts w:ascii="Arial" w:hAnsi="Arial" w:cs="Arial"/>
          <w:snapToGrid w:val="0"/>
          <w:sz w:val="20"/>
          <w:szCs w:val="20"/>
        </w:rPr>
        <w:t xml:space="preserve"> további formai követelményeit az 1. melléklet 3. pontja határozza meg.</w:t>
      </w:r>
    </w:p>
    <w:p w14:paraId="4C8E9135" w14:textId="77777777" w:rsidR="00881F62" w:rsidRDefault="00881F62" w:rsidP="00881F62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4657D7E" w14:textId="77777777" w:rsidR="00881F62" w:rsidRPr="00FD48E1" w:rsidRDefault="00DE6B15" w:rsidP="00881F62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881F62" w:rsidRPr="00FD48E1">
        <w:rPr>
          <w:rFonts w:ascii="Arial" w:hAnsi="Arial" w:cs="Arial"/>
          <w:b/>
          <w:sz w:val="20"/>
          <w:szCs w:val="20"/>
        </w:rPr>
        <w:t xml:space="preserve">. A </w:t>
      </w:r>
      <w:r w:rsidR="00CB54DC">
        <w:rPr>
          <w:rFonts w:ascii="Arial" w:hAnsi="Arial" w:cs="Arial"/>
          <w:b/>
          <w:sz w:val="20"/>
          <w:szCs w:val="20"/>
        </w:rPr>
        <w:t>felügyeleti jelentés</w:t>
      </w:r>
      <w:r w:rsidR="00881F62" w:rsidRPr="00FD48E1">
        <w:rPr>
          <w:rFonts w:ascii="Arial" w:hAnsi="Arial" w:cs="Arial"/>
          <w:b/>
          <w:sz w:val="20"/>
          <w:szCs w:val="20"/>
        </w:rPr>
        <w:t xml:space="preserve"> tartalmi követelményei</w:t>
      </w:r>
    </w:p>
    <w:p w14:paraId="148BF915" w14:textId="77777777" w:rsidR="00B163E3" w:rsidRDefault="00B163E3" w:rsidP="00CD5F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CB54DC">
        <w:rPr>
          <w:rFonts w:ascii="Arial" w:hAnsi="Arial" w:cs="Arial"/>
          <w:sz w:val="20"/>
          <w:szCs w:val="20"/>
        </w:rPr>
        <w:t>felügyeleti jelentés</w:t>
      </w:r>
      <w:r w:rsidR="00CD5F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tartalmi követelményeit az 1. melléklet 4. pontja határozza meg.</w:t>
      </w:r>
    </w:p>
    <w:p w14:paraId="58DF57D8" w14:textId="77777777" w:rsidR="00B02C03" w:rsidRPr="00295B0D" w:rsidRDefault="00B02C03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39E2AC" w14:textId="77777777" w:rsidR="001839A0" w:rsidRPr="00534681" w:rsidRDefault="00534681" w:rsidP="00534681">
      <w:pPr>
        <w:spacing w:before="240" w:after="0" w:line="240" w:lineRule="auto"/>
        <w:ind w:left="4820" w:hanging="4820"/>
        <w:jc w:val="center"/>
        <w:rPr>
          <w:rFonts w:ascii="Arial" w:hAnsi="Arial" w:cs="Arial"/>
          <w:b/>
          <w:sz w:val="20"/>
          <w:szCs w:val="20"/>
        </w:rPr>
      </w:pPr>
      <w:r w:rsidRPr="00534681">
        <w:rPr>
          <w:rFonts w:ascii="Arial" w:hAnsi="Arial" w:cs="Arial"/>
          <w:b/>
          <w:sz w:val="20"/>
          <w:szCs w:val="20"/>
        </w:rPr>
        <w:t>II.</w:t>
      </w:r>
    </w:p>
    <w:p w14:paraId="46B994DC" w14:textId="77777777" w:rsidR="00231769" w:rsidRPr="00295B0D" w:rsidRDefault="00231769" w:rsidP="00F361E8">
      <w:pPr>
        <w:keepNext/>
        <w:spacing w:before="120" w:after="0"/>
        <w:jc w:val="center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bCs/>
          <w:sz w:val="20"/>
          <w:szCs w:val="20"/>
        </w:rPr>
        <w:t>A</w:t>
      </w:r>
      <w:r w:rsidR="00114AE5">
        <w:rPr>
          <w:rFonts w:ascii="Arial" w:hAnsi="Arial" w:cs="Arial"/>
          <w:b/>
          <w:bCs/>
          <w:sz w:val="20"/>
          <w:szCs w:val="20"/>
        </w:rPr>
        <w:t>z</w:t>
      </w:r>
      <w:r w:rsidR="00570539">
        <w:rPr>
          <w:rFonts w:ascii="Arial" w:hAnsi="Arial" w:cs="Arial"/>
          <w:b/>
          <w:bCs/>
          <w:sz w:val="20"/>
          <w:szCs w:val="20"/>
        </w:rPr>
        <w:t xml:space="preserve"> alkusz </w:t>
      </w:r>
      <w:r w:rsidR="003642E1">
        <w:rPr>
          <w:rFonts w:ascii="Arial" w:hAnsi="Arial" w:cs="Arial"/>
          <w:b/>
          <w:bCs/>
          <w:sz w:val="20"/>
          <w:szCs w:val="20"/>
        </w:rPr>
        <w:t>és a</w:t>
      </w:r>
      <w:r w:rsidR="00570539">
        <w:rPr>
          <w:rFonts w:ascii="Arial" w:hAnsi="Arial" w:cs="Arial"/>
          <w:b/>
          <w:bCs/>
          <w:sz w:val="20"/>
          <w:szCs w:val="20"/>
        </w:rPr>
        <w:t xml:space="preserve"> többes ügynök</w:t>
      </w:r>
      <w:r w:rsidR="00534681">
        <w:rPr>
          <w:rFonts w:ascii="Arial" w:hAnsi="Arial" w:cs="Arial"/>
          <w:b/>
          <w:bCs/>
          <w:sz w:val="20"/>
          <w:szCs w:val="20"/>
        </w:rPr>
        <w:t xml:space="preserve"> </w:t>
      </w:r>
      <w:r w:rsidR="008C07AD">
        <w:rPr>
          <w:rFonts w:ascii="Arial" w:hAnsi="Arial" w:cs="Arial"/>
          <w:b/>
          <w:bCs/>
          <w:sz w:val="20"/>
          <w:szCs w:val="20"/>
        </w:rPr>
        <w:t>fél</w:t>
      </w:r>
      <w:r w:rsidR="00534681">
        <w:rPr>
          <w:rFonts w:ascii="Arial" w:hAnsi="Arial" w:cs="Arial"/>
          <w:b/>
          <w:bCs/>
          <w:sz w:val="20"/>
          <w:szCs w:val="20"/>
        </w:rPr>
        <w:t>éves felügyeleti jelentése</w:t>
      </w:r>
    </w:p>
    <w:p w14:paraId="5890947C" w14:textId="77777777" w:rsidR="005C183E" w:rsidRPr="00295B0D" w:rsidRDefault="005C183E" w:rsidP="005C18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D9D4DB6" w14:textId="77777777" w:rsidR="00326F2F" w:rsidRPr="00295B0D" w:rsidRDefault="00326F2F" w:rsidP="00C364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BB11D6" w14:textId="77777777" w:rsidR="0021057D" w:rsidRPr="00295B0D" w:rsidRDefault="00F47611" w:rsidP="002105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1. </w:t>
      </w:r>
      <w:r w:rsidR="0021057D" w:rsidRPr="00295B0D">
        <w:rPr>
          <w:rFonts w:ascii="Arial" w:hAnsi="Arial" w:cs="Arial"/>
          <w:b/>
          <w:bCs/>
          <w:iCs/>
          <w:sz w:val="20"/>
          <w:szCs w:val="20"/>
        </w:rPr>
        <w:t>48A tábla A</w:t>
      </w:r>
      <w:r w:rsidR="00570539">
        <w:rPr>
          <w:rFonts w:ascii="Arial" w:hAnsi="Arial" w:cs="Arial"/>
          <w:b/>
          <w:bCs/>
          <w:iCs/>
          <w:sz w:val="20"/>
          <w:szCs w:val="20"/>
        </w:rPr>
        <w:t xml:space="preserve">z alkusz </w:t>
      </w:r>
      <w:r w:rsidR="00A47AEA">
        <w:rPr>
          <w:rFonts w:ascii="Arial" w:hAnsi="Arial" w:cs="Arial"/>
          <w:b/>
          <w:bCs/>
          <w:iCs/>
          <w:sz w:val="20"/>
          <w:szCs w:val="20"/>
        </w:rPr>
        <w:t>és a</w:t>
      </w:r>
      <w:r w:rsidR="00570539">
        <w:rPr>
          <w:rFonts w:ascii="Arial" w:hAnsi="Arial" w:cs="Arial"/>
          <w:b/>
          <w:bCs/>
          <w:iCs/>
          <w:sz w:val="20"/>
          <w:szCs w:val="20"/>
        </w:rPr>
        <w:t xml:space="preserve"> többes ügynök</w:t>
      </w:r>
      <w:r w:rsidR="00205AD6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7F12E6">
        <w:rPr>
          <w:rFonts w:ascii="Arial" w:hAnsi="Arial" w:cs="Arial"/>
          <w:b/>
          <w:bCs/>
          <w:iCs/>
          <w:sz w:val="20"/>
          <w:szCs w:val="20"/>
        </w:rPr>
        <w:t xml:space="preserve">tájékoztató </w:t>
      </w:r>
      <w:r w:rsidR="004C7F09">
        <w:rPr>
          <w:rFonts w:ascii="Arial" w:hAnsi="Arial" w:cs="Arial"/>
          <w:b/>
          <w:bCs/>
          <w:iCs/>
          <w:sz w:val="20"/>
          <w:szCs w:val="20"/>
        </w:rPr>
        <w:t>adatai (</w:t>
      </w:r>
      <w:r w:rsidR="0021057D" w:rsidRPr="00295B0D">
        <w:rPr>
          <w:rFonts w:ascii="Arial" w:hAnsi="Arial" w:cs="Arial"/>
          <w:b/>
          <w:bCs/>
          <w:iCs/>
          <w:sz w:val="20"/>
          <w:szCs w:val="20"/>
        </w:rPr>
        <w:t>szakmai felelősség vagyoni fedezet</w:t>
      </w:r>
      <w:r w:rsidR="004C7F09">
        <w:rPr>
          <w:rFonts w:ascii="Arial" w:hAnsi="Arial" w:cs="Arial"/>
          <w:b/>
          <w:bCs/>
          <w:iCs/>
          <w:sz w:val="20"/>
          <w:szCs w:val="20"/>
        </w:rPr>
        <w:t xml:space="preserve">e, </w:t>
      </w:r>
      <w:r w:rsidR="0021057D" w:rsidRPr="00295B0D">
        <w:rPr>
          <w:rFonts w:ascii="Arial" w:hAnsi="Arial" w:cs="Arial"/>
          <w:b/>
          <w:bCs/>
          <w:iCs/>
          <w:sz w:val="20"/>
          <w:szCs w:val="20"/>
        </w:rPr>
        <w:t>foglalkoztatottak létszám</w:t>
      </w:r>
      <w:r w:rsidR="004C7F09">
        <w:rPr>
          <w:rFonts w:ascii="Arial" w:hAnsi="Arial" w:cs="Arial"/>
          <w:b/>
          <w:bCs/>
          <w:iCs/>
          <w:sz w:val="20"/>
          <w:szCs w:val="20"/>
        </w:rPr>
        <w:t>a, díjak kezelése)</w:t>
      </w:r>
    </w:p>
    <w:p w14:paraId="61A82CF6" w14:textId="77777777" w:rsidR="00706D47" w:rsidRPr="00295B0D" w:rsidRDefault="00706D47" w:rsidP="005C18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0BD1BAA1" w14:textId="5C718BA9" w:rsidR="00706D47" w:rsidRPr="00295B0D" w:rsidRDefault="00706D47" w:rsidP="005C18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bCs/>
          <w:iCs/>
          <w:sz w:val="20"/>
          <w:szCs w:val="20"/>
        </w:rPr>
        <w:t>A tábla sorai</w:t>
      </w:r>
    </w:p>
    <w:p w14:paraId="07F15D20" w14:textId="429478BE" w:rsidR="00CD2C18" w:rsidRPr="00295B0D" w:rsidRDefault="00CD2C18" w:rsidP="00B163E3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48A03 sor (Szakmai felelősségbiztosítás)</w:t>
      </w:r>
      <w:del w:id="0" w:author="Tunner Tünde" w:date="2020-11-04T15:08:00Z">
        <w:r w:rsidRPr="00295B0D" w:rsidDel="001F67CE">
          <w:rPr>
            <w:rFonts w:ascii="Arial" w:hAnsi="Arial" w:cs="Arial"/>
            <w:i/>
            <w:iCs/>
            <w:sz w:val="20"/>
            <w:szCs w:val="20"/>
          </w:rPr>
          <w:delText xml:space="preserve"> Szerződés időtartama</w:delText>
        </w:r>
      </w:del>
      <w:ins w:id="1" w:author="Tunner Tünde" w:date="2020-11-04T15:08:00Z">
        <w:r w:rsidR="001F67CE">
          <w:rPr>
            <w:rFonts w:ascii="Arial" w:hAnsi="Arial" w:cs="Arial"/>
            <w:i/>
            <w:iCs/>
            <w:sz w:val="20"/>
            <w:szCs w:val="20"/>
          </w:rPr>
          <w:t xml:space="preserve"> </w:t>
        </w:r>
      </w:ins>
      <w:ins w:id="2" w:author="Tunner Tünde" w:date="2020-11-04T15:09:00Z">
        <w:r w:rsidR="001F67CE">
          <w:rPr>
            <w:rFonts w:ascii="Arial" w:hAnsi="Arial" w:cs="Arial"/>
            <w:i/>
            <w:iCs/>
            <w:sz w:val="20"/>
            <w:szCs w:val="20"/>
          </w:rPr>
          <w:t>K</w:t>
        </w:r>
      </w:ins>
      <w:ins w:id="3" w:author="Tunner Tünde" w:date="2020-11-04T15:08:00Z">
        <w:r w:rsidR="001F67CE">
          <w:rPr>
            <w:rFonts w:ascii="Arial" w:hAnsi="Arial" w:cs="Arial"/>
            <w:i/>
            <w:iCs/>
            <w:sz w:val="20"/>
            <w:szCs w:val="20"/>
          </w:rPr>
          <w:t>o</w:t>
        </w:r>
      </w:ins>
      <w:ins w:id="4" w:author="Tunner Tünde" w:date="2020-11-04T15:09:00Z">
        <w:r w:rsidR="001F67CE">
          <w:rPr>
            <w:rFonts w:ascii="Arial" w:hAnsi="Arial" w:cs="Arial"/>
            <w:i/>
            <w:iCs/>
            <w:sz w:val="20"/>
            <w:szCs w:val="20"/>
          </w:rPr>
          <w:t>ckázatviselés</w:t>
        </w:r>
      </w:ins>
      <w:r w:rsidRPr="00295B0D">
        <w:rPr>
          <w:rFonts w:ascii="Arial" w:hAnsi="Arial" w:cs="Arial"/>
          <w:i/>
          <w:iCs/>
          <w:sz w:val="20"/>
          <w:szCs w:val="20"/>
        </w:rPr>
        <w:t xml:space="preserve"> kezdete</w:t>
      </w:r>
    </w:p>
    <w:p w14:paraId="518E55A9" w14:textId="42375B7B" w:rsidR="00CD2C18" w:rsidRPr="00295B0D" w:rsidRDefault="00CD2C18" w:rsidP="00B163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lastRenderedPageBreak/>
        <w:t xml:space="preserve">A </w:t>
      </w:r>
      <w:ins w:id="5" w:author="Tunner Tünde" w:date="2020-11-04T15:13:00Z">
        <w:r w:rsidR="001F67CE">
          <w:rPr>
            <w:rFonts w:ascii="Arial" w:hAnsi="Arial" w:cs="Arial"/>
            <w:iCs/>
            <w:sz w:val="20"/>
            <w:szCs w:val="20"/>
          </w:rPr>
          <w:t>kockázatviselés</w:t>
        </w:r>
      </w:ins>
      <w:ins w:id="6" w:author="Molnár Szebasztián Ferenc" w:date="2020-04-24T14:23:00Z">
        <w:r w:rsidR="005B0140">
          <w:rPr>
            <w:rFonts w:ascii="Arial" w:hAnsi="Arial" w:cs="Arial"/>
            <w:iCs/>
            <w:sz w:val="20"/>
            <w:szCs w:val="20"/>
          </w:rPr>
          <w:t xml:space="preserve"> </w:t>
        </w:r>
      </w:ins>
      <w:r w:rsidRPr="00295B0D">
        <w:rPr>
          <w:rFonts w:ascii="Arial" w:hAnsi="Arial" w:cs="Arial"/>
          <w:iCs/>
          <w:sz w:val="20"/>
          <w:szCs w:val="20"/>
        </w:rPr>
        <w:t xml:space="preserve">szerződés </w:t>
      </w:r>
      <w:ins w:id="7" w:author="Tunner Tünde" w:date="2020-11-04T15:13:00Z">
        <w:r w:rsidR="001F67CE">
          <w:rPr>
            <w:rFonts w:ascii="Arial" w:hAnsi="Arial" w:cs="Arial"/>
            <w:iCs/>
            <w:sz w:val="20"/>
            <w:szCs w:val="20"/>
          </w:rPr>
          <w:t>szer</w:t>
        </w:r>
      </w:ins>
      <w:ins w:id="8" w:author="Tunner Tünde" w:date="2020-11-04T15:14:00Z">
        <w:r w:rsidR="001F67CE">
          <w:rPr>
            <w:rFonts w:ascii="Arial" w:hAnsi="Arial" w:cs="Arial"/>
            <w:iCs/>
            <w:sz w:val="20"/>
            <w:szCs w:val="20"/>
          </w:rPr>
          <w:t>inti</w:t>
        </w:r>
      </w:ins>
      <w:ins w:id="9" w:author="Molnár Szebasztián Ferenc" w:date="2020-04-24T14:24:00Z">
        <w:r w:rsidR="005B0140">
          <w:rPr>
            <w:rFonts w:ascii="Arial" w:hAnsi="Arial" w:cs="Arial"/>
            <w:iCs/>
            <w:sz w:val="20"/>
            <w:szCs w:val="20"/>
          </w:rPr>
          <w:t xml:space="preserve"> </w:t>
        </w:r>
      </w:ins>
      <w:r w:rsidRPr="00295B0D">
        <w:rPr>
          <w:rFonts w:ascii="Arial" w:hAnsi="Arial" w:cs="Arial"/>
          <w:iCs/>
          <w:sz w:val="20"/>
          <w:szCs w:val="20"/>
        </w:rPr>
        <w:t>eredeti kezdetét kell megadni</w:t>
      </w:r>
      <w:r w:rsidRPr="00295B0D">
        <w:rPr>
          <w:rFonts w:ascii="Arial" w:hAnsi="Arial" w:cs="Arial"/>
          <w:i/>
          <w:iCs/>
          <w:sz w:val="20"/>
          <w:szCs w:val="20"/>
        </w:rPr>
        <w:t>.</w:t>
      </w:r>
    </w:p>
    <w:p w14:paraId="5C7927B5" w14:textId="1376F2AB" w:rsidR="00E557D2" w:rsidRPr="00295B0D" w:rsidDel="001F67CE" w:rsidRDefault="00CD2C18" w:rsidP="00B163E3">
      <w:pPr>
        <w:autoSpaceDE w:val="0"/>
        <w:autoSpaceDN w:val="0"/>
        <w:adjustRightInd w:val="0"/>
        <w:spacing w:before="240" w:after="0" w:line="240" w:lineRule="auto"/>
        <w:jc w:val="both"/>
        <w:rPr>
          <w:del w:id="10" w:author="Tunner Tünde" w:date="2020-11-04T15:08:00Z"/>
          <w:rFonts w:ascii="Arial" w:hAnsi="Arial" w:cs="Arial"/>
          <w:i/>
          <w:iCs/>
          <w:sz w:val="20"/>
          <w:szCs w:val="20"/>
        </w:rPr>
      </w:pPr>
      <w:del w:id="11" w:author="Tunner Tünde" w:date="2020-11-04T15:08:00Z">
        <w:r w:rsidRPr="00295B0D" w:rsidDel="001F67CE">
          <w:rPr>
            <w:rFonts w:ascii="Arial" w:hAnsi="Arial" w:cs="Arial"/>
            <w:i/>
            <w:iCs/>
            <w:sz w:val="20"/>
            <w:szCs w:val="20"/>
          </w:rPr>
          <w:delText>48A04 sor (Szakmai felelősségbiztosítás) Szerződés időtartama, vége</w:delText>
        </w:r>
      </w:del>
    </w:p>
    <w:p w14:paraId="2EF53980" w14:textId="55484CCE" w:rsidR="0040658B" w:rsidRDefault="00CD2C18" w:rsidP="00B163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del w:id="12" w:author="Tunner Tünde" w:date="2020-11-04T15:08:00Z">
        <w:r w:rsidRPr="00295B0D" w:rsidDel="001F67CE">
          <w:rPr>
            <w:rFonts w:ascii="Arial" w:hAnsi="Arial" w:cs="Arial"/>
            <w:iCs/>
            <w:sz w:val="20"/>
            <w:szCs w:val="20"/>
          </w:rPr>
          <w:delText>Ebbe a sorba nem kell írni, amennyiben a szerződés határozatlan időtartamra szól.</w:delText>
        </w:r>
      </w:del>
    </w:p>
    <w:p w14:paraId="7ABCDB22" w14:textId="77777777" w:rsidR="00EC0CD8" w:rsidRPr="00295B0D" w:rsidDel="001F67CE" w:rsidRDefault="00EC0CD8" w:rsidP="00B163E3">
      <w:pPr>
        <w:autoSpaceDE w:val="0"/>
        <w:autoSpaceDN w:val="0"/>
        <w:adjustRightInd w:val="0"/>
        <w:spacing w:after="0" w:line="240" w:lineRule="auto"/>
        <w:jc w:val="both"/>
        <w:rPr>
          <w:del w:id="13" w:author="Tunner Tünde" w:date="2020-11-04T15:08:00Z"/>
          <w:rFonts w:ascii="Arial" w:hAnsi="Arial" w:cs="Arial"/>
          <w:iCs/>
          <w:sz w:val="20"/>
          <w:szCs w:val="20"/>
        </w:rPr>
      </w:pPr>
    </w:p>
    <w:p w14:paraId="10ABA8D0" w14:textId="688E15E7" w:rsidR="00706D47" w:rsidRDefault="00706D47" w:rsidP="00EC0C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48A0</w:t>
      </w:r>
      <w:r w:rsidR="00250521">
        <w:rPr>
          <w:rFonts w:ascii="Arial" w:hAnsi="Arial" w:cs="Arial"/>
          <w:i/>
          <w:iCs/>
          <w:sz w:val="20"/>
          <w:szCs w:val="20"/>
        </w:rPr>
        <w:t>7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 w:rsidR="004E6517" w:rsidRPr="00295B0D">
        <w:rPr>
          <w:rFonts w:ascii="Arial" w:hAnsi="Arial" w:cs="Arial"/>
          <w:i/>
          <w:iCs/>
          <w:sz w:val="20"/>
          <w:szCs w:val="20"/>
        </w:rPr>
        <w:t>(</w:t>
      </w:r>
      <w:r w:rsidR="00B7007B" w:rsidRPr="00295B0D">
        <w:rPr>
          <w:rFonts w:ascii="Arial" w:hAnsi="Arial" w:cs="Arial"/>
          <w:i/>
          <w:iCs/>
          <w:sz w:val="20"/>
          <w:szCs w:val="20"/>
        </w:rPr>
        <w:t>Vagyoni biztosíték</w:t>
      </w:r>
      <w:r w:rsidR="004E6517" w:rsidRPr="00295B0D">
        <w:rPr>
          <w:rFonts w:ascii="Arial" w:hAnsi="Arial" w:cs="Arial"/>
          <w:i/>
          <w:iCs/>
          <w:sz w:val="20"/>
          <w:szCs w:val="20"/>
        </w:rPr>
        <w:t>) M</w:t>
      </w:r>
      <w:r w:rsidR="00271D51" w:rsidRPr="00295B0D">
        <w:rPr>
          <w:rFonts w:ascii="Arial" w:hAnsi="Arial" w:cs="Arial"/>
          <w:i/>
          <w:iCs/>
          <w:sz w:val="20"/>
          <w:szCs w:val="20"/>
        </w:rPr>
        <w:t>egnevezése</w:t>
      </w:r>
      <w:r w:rsidR="00271D51" w:rsidRPr="00295B0D">
        <w:rPr>
          <w:rFonts w:ascii="Arial" w:hAnsi="Arial" w:cs="Arial"/>
          <w:iCs/>
          <w:sz w:val="20"/>
          <w:szCs w:val="20"/>
        </w:rPr>
        <w:t xml:space="preserve"> </w:t>
      </w:r>
    </w:p>
    <w:p w14:paraId="2DEB37A1" w14:textId="77777777" w:rsidR="00EC0CD8" w:rsidRPr="00295B0D" w:rsidRDefault="00EC0CD8" w:rsidP="00EC0C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2477E7B7" w14:textId="77777777" w:rsidR="00062729" w:rsidRDefault="00706D47" w:rsidP="00EC0C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I</w:t>
      </w:r>
      <w:r w:rsidR="00271D51" w:rsidRPr="00295B0D">
        <w:rPr>
          <w:rFonts w:ascii="Arial" w:hAnsi="Arial" w:cs="Arial"/>
          <w:iCs/>
          <w:sz w:val="20"/>
          <w:szCs w:val="20"/>
        </w:rPr>
        <w:t xml:space="preserve">tt kell bemutatni a Bit. </w:t>
      </w:r>
      <w:r w:rsidR="000765F1">
        <w:rPr>
          <w:rFonts w:ascii="Arial" w:hAnsi="Arial" w:cs="Arial"/>
          <w:iCs/>
          <w:sz w:val="20"/>
          <w:szCs w:val="20"/>
        </w:rPr>
        <w:t xml:space="preserve"> 4</w:t>
      </w:r>
      <w:r w:rsidR="00271D51" w:rsidRPr="00295B0D">
        <w:rPr>
          <w:rFonts w:ascii="Arial" w:hAnsi="Arial" w:cs="Arial"/>
          <w:iCs/>
          <w:sz w:val="20"/>
          <w:szCs w:val="20"/>
        </w:rPr>
        <w:t>. § (1)</w:t>
      </w:r>
      <w:r w:rsidR="009C520D">
        <w:rPr>
          <w:rFonts w:ascii="Arial" w:hAnsi="Arial" w:cs="Arial"/>
          <w:iCs/>
          <w:sz w:val="20"/>
          <w:szCs w:val="20"/>
        </w:rPr>
        <w:t xml:space="preserve"> bekezdés</w:t>
      </w:r>
      <w:r w:rsidR="00271D51" w:rsidRPr="00295B0D">
        <w:rPr>
          <w:rFonts w:ascii="Arial" w:hAnsi="Arial" w:cs="Arial"/>
          <w:iCs/>
          <w:sz w:val="20"/>
          <w:szCs w:val="20"/>
        </w:rPr>
        <w:t xml:space="preserve"> </w:t>
      </w:r>
      <w:r w:rsidR="000765F1">
        <w:rPr>
          <w:rFonts w:ascii="Arial" w:hAnsi="Arial" w:cs="Arial"/>
          <w:iCs/>
          <w:sz w:val="20"/>
          <w:szCs w:val="20"/>
        </w:rPr>
        <w:t>105</w:t>
      </w:r>
      <w:r w:rsidR="00271D51" w:rsidRPr="00295B0D">
        <w:rPr>
          <w:rFonts w:ascii="Arial" w:hAnsi="Arial" w:cs="Arial"/>
          <w:iCs/>
          <w:sz w:val="20"/>
          <w:szCs w:val="20"/>
        </w:rPr>
        <w:t xml:space="preserve">. pontjában </w:t>
      </w:r>
      <w:r w:rsidR="004E6517" w:rsidRPr="00295B0D">
        <w:rPr>
          <w:rFonts w:ascii="Arial" w:hAnsi="Arial" w:cs="Arial"/>
          <w:iCs/>
          <w:sz w:val="20"/>
          <w:szCs w:val="20"/>
        </w:rPr>
        <w:t xml:space="preserve">vagyoni biztosítékként </w:t>
      </w:r>
      <w:r w:rsidR="00271D51" w:rsidRPr="00295B0D">
        <w:rPr>
          <w:rFonts w:ascii="Arial" w:hAnsi="Arial" w:cs="Arial"/>
          <w:iCs/>
          <w:sz w:val="20"/>
          <w:szCs w:val="20"/>
        </w:rPr>
        <w:t>definiált pénzeszközt vagy bankgaranciát, amelyek nem azonosak sem a felelősségbiztosítással, sem a törzstőkével.</w:t>
      </w:r>
      <w:r w:rsidR="00FA769F">
        <w:rPr>
          <w:rFonts w:ascii="Arial" w:hAnsi="Arial" w:cs="Arial"/>
          <w:iCs/>
          <w:sz w:val="20"/>
          <w:szCs w:val="20"/>
        </w:rPr>
        <w:t xml:space="preserve"> Amennyiben a</w:t>
      </w:r>
      <w:r w:rsidR="00C548BF">
        <w:rPr>
          <w:rFonts w:ascii="Arial" w:hAnsi="Arial" w:cs="Arial"/>
          <w:iCs/>
          <w:sz w:val="20"/>
          <w:szCs w:val="20"/>
        </w:rPr>
        <w:t>z alkusz és a</w:t>
      </w:r>
      <w:r w:rsidR="00570539">
        <w:rPr>
          <w:rFonts w:ascii="Arial" w:hAnsi="Arial" w:cs="Arial"/>
          <w:iCs/>
          <w:sz w:val="20"/>
          <w:szCs w:val="20"/>
        </w:rPr>
        <w:t xml:space="preserve"> többes ügynök</w:t>
      </w:r>
      <w:r w:rsidR="00FA769F">
        <w:rPr>
          <w:rFonts w:ascii="Arial" w:hAnsi="Arial" w:cs="Arial"/>
          <w:iCs/>
          <w:sz w:val="20"/>
          <w:szCs w:val="20"/>
        </w:rPr>
        <w:t xml:space="preserve"> felelősségbiztosítással rendelkezik és azt jelezte az adattáblában, úgy a vagyoni biztosítékra vonatkozó adatot nem kell megadni.</w:t>
      </w:r>
    </w:p>
    <w:p w14:paraId="27011B24" w14:textId="77777777" w:rsidR="00FA769F" w:rsidRPr="00295B0D" w:rsidRDefault="00FA769F" w:rsidP="00E557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707B0EBD" w14:textId="3A2FAF59" w:rsidR="00250521" w:rsidRDefault="00250521" w:rsidP="00B163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48A09 sor A fedezetből történt kárkifizetés darabszáma</w:t>
      </w:r>
    </w:p>
    <w:p w14:paraId="5266B6E2" w14:textId="77777777" w:rsidR="00EC0CD8" w:rsidRDefault="00EC0CD8" w:rsidP="00B163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3BF1609F" w14:textId="77777777" w:rsidR="00250521" w:rsidRDefault="00250521" w:rsidP="00B163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Itt kell bemutatni a tárgy</w:t>
      </w:r>
      <w:r w:rsidR="008047EF">
        <w:rPr>
          <w:rFonts w:ascii="Arial" w:hAnsi="Arial" w:cs="Arial"/>
          <w:iCs/>
          <w:sz w:val="20"/>
          <w:szCs w:val="20"/>
        </w:rPr>
        <w:t xml:space="preserve">időszaki </w:t>
      </w:r>
      <w:r w:rsidR="00596312">
        <w:rPr>
          <w:rFonts w:ascii="Arial" w:hAnsi="Arial" w:cs="Arial"/>
          <w:iCs/>
          <w:sz w:val="20"/>
          <w:szCs w:val="20"/>
        </w:rPr>
        <w:t>(fél</w:t>
      </w:r>
      <w:r w:rsidRPr="00295B0D">
        <w:rPr>
          <w:rFonts w:ascii="Arial" w:hAnsi="Arial" w:cs="Arial"/>
          <w:iCs/>
          <w:sz w:val="20"/>
          <w:szCs w:val="20"/>
        </w:rPr>
        <w:t>évi</w:t>
      </w:r>
      <w:r w:rsidR="00596312">
        <w:rPr>
          <w:rFonts w:ascii="Arial" w:hAnsi="Arial" w:cs="Arial"/>
          <w:iCs/>
          <w:sz w:val="20"/>
          <w:szCs w:val="20"/>
        </w:rPr>
        <w:t>)</w:t>
      </w:r>
      <w:r w:rsidRPr="00295B0D">
        <w:rPr>
          <w:rFonts w:ascii="Arial" w:hAnsi="Arial" w:cs="Arial"/>
          <w:iCs/>
          <w:sz w:val="20"/>
          <w:szCs w:val="20"/>
        </w:rPr>
        <w:t xml:space="preserve"> tevékenységgel kapcsolatban felmerült, akár a felelősségbiztosítás, akár a vagyoni biztosíték terhére történt kárkifizetés</w:t>
      </w:r>
      <w:r>
        <w:rPr>
          <w:rFonts w:ascii="Arial" w:hAnsi="Arial" w:cs="Arial"/>
          <w:iCs/>
          <w:sz w:val="20"/>
          <w:szCs w:val="20"/>
        </w:rPr>
        <w:t xml:space="preserve"> darabszámát.</w:t>
      </w:r>
    </w:p>
    <w:p w14:paraId="36148642" w14:textId="77777777" w:rsidR="00250521" w:rsidRDefault="00250521" w:rsidP="00B163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C6F6B4A" w14:textId="4982D5DE" w:rsidR="00706D47" w:rsidRDefault="00706D47" w:rsidP="00B163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</w:t>
      </w:r>
      <w:r w:rsidR="00924528" w:rsidRPr="00295B0D">
        <w:rPr>
          <w:rFonts w:ascii="Arial" w:hAnsi="Arial" w:cs="Arial"/>
          <w:i/>
          <w:iCs/>
          <w:sz w:val="20"/>
          <w:szCs w:val="20"/>
        </w:rPr>
        <w:t>10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 w:rsidR="00271D51" w:rsidRPr="00295B0D">
        <w:rPr>
          <w:rFonts w:ascii="Arial" w:hAnsi="Arial" w:cs="Arial"/>
          <w:i/>
          <w:iCs/>
          <w:sz w:val="20"/>
          <w:szCs w:val="20"/>
        </w:rPr>
        <w:t>Fedezetből történt kárkifizetés összege</w:t>
      </w:r>
      <w:r w:rsidR="00271D51" w:rsidRPr="00295B0D">
        <w:rPr>
          <w:rFonts w:ascii="Arial" w:hAnsi="Arial" w:cs="Arial"/>
          <w:iCs/>
          <w:sz w:val="20"/>
          <w:szCs w:val="20"/>
        </w:rPr>
        <w:t xml:space="preserve"> </w:t>
      </w:r>
    </w:p>
    <w:p w14:paraId="3B53705A" w14:textId="77777777" w:rsidR="00EC0CD8" w:rsidRPr="00295B0D" w:rsidRDefault="00EC0CD8" w:rsidP="00B163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146EEA22" w14:textId="1562BD9C" w:rsidR="005B0140" w:rsidRDefault="00706D47" w:rsidP="005B01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I</w:t>
      </w:r>
      <w:r w:rsidR="00271D51" w:rsidRPr="00295B0D">
        <w:rPr>
          <w:rFonts w:ascii="Arial" w:hAnsi="Arial" w:cs="Arial"/>
          <w:iCs/>
          <w:sz w:val="20"/>
          <w:szCs w:val="20"/>
        </w:rPr>
        <w:t xml:space="preserve">tt kell bemutatni </w:t>
      </w:r>
      <w:r w:rsidR="0023156E" w:rsidRPr="00295B0D">
        <w:rPr>
          <w:rFonts w:ascii="Arial" w:hAnsi="Arial" w:cs="Arial"/>
          <w:iCs/>
          <w:sz w:val="20"/>
          <w:szCs w:val="20"/>
        </w:rPr>
        <w:t>a tárgy</w:t>
      </w:r>
      <w:r w:rsidR="008047EF">
        <w:rPr>
          <w:rFonts w:ascii="Arial" w:hAnsi="Arial" w:cs="Arial"/>
          <w:iCs/>
          <w:sz w:val="20"/>
          <w:szCs w:val="20"/>
        </w:rPr>
        <w:t xml:space="preserve">időszaki </w:t>
      </w:r>
      <w:r w:rsidR="00596312">
        <w:rPr>
          <w:rFonts w:ascii="Arial" w:hAnsi="Arial" w:cs="Arial"/>
          <w:iCs/>
          <w:sz w:val="20"/>
          <w:szCs w:val="20"/>
        </w:rPr>
        <w:t>(fél</w:t>
      </w:r>
      <w:r w:rsidR="0023156E" w:rsidRPr="00295B0D">
        <w:rPr>
          <w:rFonts w:ascii="Arial" w:hAnsi="Arial" w:cs="Arial"/>
          <w:iCs/>
          <w:sz w:val="20"/>
          <w:szCs w:val="20"/>
        </w:rPr>
        <w:t>évi</w:t>
      </w:r>
      <w:r w:rsidR="00596312">
        <w:rPr>
          <w:rFonts w:ascii="Arial" w:hAnsi="Arial" w:cs="Arial"/>
          <w:iCs/>
          <w:sz w:val="20"/>
          <w:szCs w:val="20"/>
        </w:rPr>
        <w:t>)</w:t>
      </w:r>
      <w:r w:rsidR="0023156E" w:rsidRPr="00295B0D">
        <w:rPr>
          <w:rFonts w:ascii="Arial" w:hAnsi="Arial" w:cs="Arial"/>
          <w:iCs/>
          <w:sz w:val="20"/>
          <w:szCs w:val="20"/>
        </w:rPr>
        <w:t xml:space="preserve"> tevékenységgel kapcsolatban felmerült, </w:t>
      </w:r>
      <w:r w:rsidR="00271D51" w:rsidRPr="00295B0D">
        <w:rPr>
          <w:rFonts w:ascii="Arial" w:hAnsi="Arial" w:cs="Arial"/>
          <w:iCs/>
          <w:sz w:val="20"/>
          <w:szCs w:val="20"/>
        </w:rPr>
        <w:t>akár a felelősségbiztosítás, akár a vagyoni biztosíték terhére történt kárkif</w:t>
      </w:r>
      <w:r w:rsidR="0023156E" w:rsidRPr="00295B0D">
        <w:rPr>
          <w:rFonts w:ascii="Arial" w:hAnsi="Arial" w:cs="Arial"/>
          <w:iCs/>
          <w:sz w:val="20"/>
          <w:szCs w:val="20"/>
        </w:rPr>
        <w:t>izetéseket</w:t>
      </w:r>
      <w:r w:rsidR="00271D51" w:rsidRPr="00295B0D">
        <w:rPr>
          <w:rFonts w:ascii="Arial" w:hAnsi="Arial" w:cs="Arial"/>
          <w:iCs/>
          <w:sz w:val="20"/>
          <w:szCs w:val="20"/>
        </w:rPr>
        <w:t>.</w:t>
      </w:r>
    </w:p>
    <w:p w14:paraId="0810D654" w14:textId="77777777" w:rsidR="00EC0CD8" w:rsidRPr="00295B0D" w:rsidRDefault="00EC0CD8" w:rsidP="005B01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1DEB9BBD" w14:textId="5300BE36" w:rsidR="00187303" w:rsidRDefault="00187303" w:rsidP="00EC0C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</w:t>
      </w:r>
      <w:r w:rsidR="00B74074">
        <w:rPr>
          <w:rFonts w:ascii="Arial" w:hAnsi="Arial" w:cs="Arial"/>
          <w:i/>
          <w:iCs/>
          <w:sz w:val="20"/>
          <w:szCs w:val="20"/>
        </w:rPr>
        <w:t>20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</w:t>
      </w:r>
      <w:r w:rsidRPr="00187303">
        <w:rPr>
          <w:rFonts w:ascii="Arial" w:hAnsi="Arial" w:cs="Arial"/>
          <w:i/>
          <w:iCs/>
          <w:sz w:val="20"/>
          <w:szCs w:val="20"/>
        </w:rPr>
        <w:t xml:space="preserve"> Közvetítési tevékenységet végző természetes személyek létszáma összesen (fő)</w:t>
      </w:r>
    </w:p>
    <w:p w14:paraId="5E8DFCA0" w14:textId="77777777" w:rsidR="00EC0CD8" w:rsidRDefault="00EC0CD8" w:rsidP="00EC0C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2C26D43" w14:textId="33E19FDA" w:rsidR="00187303" w:rsidRDefault="007C54E3" w:rsidP="00EC0C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A00731">
        <w:rPr>
          <w:rFonts w:ascii="Arial" w:hAnsi="Arial" w:cs="Arial"/>
          <w:iCs/>
          <w:sz w:val="20"/>
          <w:szCs w:val="20"/>
        </w:rPr>
        <w:t>Itt kell megadni azon természetes személyek számát, akik a</w:t>
      </w:r>
      <w:r>
        <w:rPr>
          <w:rFonts w:ascii="Arial" w:hAnsi="Arial" w:cs="Arial"/>
          <w:iCs/>
          <w:sz w:val="20"/>
          <w:szCs w:val="20"/>
        </w:rPr>
        <w:t>z alkusszal és a többes ügynökkel vagy</w:t>
      </w:r>
      <w:r w:rsidRPr="00A00731">
        <w:rPr>
          <w:rFonts w:ascii="Arial" w:hAnsi="Arial" w:cs="Arial"/>
          <w:iCs/>
          <w:sz w:val="20"/>
          <w:szCs w:val="20"/>
        </w:rPr>
        <w:t xml:space="preserve"> annak alvállalkozójával létesített munkaviszony (teljes, illetve részmunkaidő egyaránt) vagy</w:t>
      </w:r>
      <w:r w:rsidR="008415AB">
        <w:rPr>
          <w:rFonts w:ascii="Arial" w:hAnsi="Arial" w:cs="Arial"/>
          <w:iCs/>
          <w:sz w:val="20"/>
          <w:szCs w:val="20"/>
        </w:rPr>
        <w:t xml:space="preserve"> </w:t>
      </w:r>
      <w:r w:rsidRPr="00A00731">
        <w:rPr>
          <w:rFonts w:ascii="Arial" w:hAnsi="Arial" w:cs="Arial"/>
          <w:iCs/>
          <w:sz w:val="20"/>
          <w:szCs w:val="20"/>
        </w:rPr>
        <w:t xml:space="preserve">egyéb jogviszony keretében fejtik ki </w:t>
      </w:r>
      <w:r>
        <w:rPr>
          <w:rFonts w:ascii="Arial" w:hAnsi="Arial" w:cs="Arial"/>
          <w:iCs/>
          <w:sz w:val="20"/>
          <w:szCs w:val="20"/>
        </w:rPr>
        <w:t>biztosításközvetítői tevékenységüket</w:t>
      </w:r>
      <w:r w:rsidRPr="00A00731">
        <w:rPr>
          <w:rFonts w:ascii="Arial" w:hAnsi="Arial" w:cs="Arial"/>
          <w:iCs/>
          <w:sz w:val="20"/>
          <w:szCs w:val="20"/>
        </w:rPr>
        <w:t xml:space="preserve">. Az állományi létszám félév végi, záró adatát kell megadni. A nem </w:t>
      </w:r>
      <w:r>
        <w:rPr>
          <w:rFonts w:ascii="Arial" w:hAnsi="Arial" w:cs="Arial"/>
          <w:iCs/>
          <w:sz w:val="20"/>
          <w:szCs w:val="20"/>
        </w:rPr>
        <w:t>biztosításközvetítői</w:t>
      </w:r>
      <w:r w:rsidRPr="00A00731">
        <w:rPr>
          <w:rFonts w:ascii="Arial" w:hAnsi="Arial" w:cs="Arial"/>
          <w:iCs/>
          <w:sz w:val="20"/>
          <w:szCs w:val="20"/>
        </w:rPr>
        <w:t xml:space="preserve"> tevékenységet végző személyeket nem kell feltüntetni.</w:t>
      </w:r>
    </w:p>
    <w:p w14:paraId="71BE2F28" w14:textId="77777777" w:rsidR="00EC0CD8" w:rsidRPr="00A00731" w:rsidRDefault="00EC0CD8" w:rsidP="00EC0C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27E687BF" w14:textId="5B47216D" w:rsidR="00706D47" w:rsidRDefault="00706D47" w:rsidP="00EC0C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48A20</w:t>
      </w:r>
      <w:r w:rsidR="00A00731">
        <w:rPr>
          <w:rFonts w:ascii="Arial" w:hAnsi="Arial" w:cs="Arial"/>
          <w:i/>
          <w:iCs/>
          <w:sz w:val="20"/>
          <w:szCs w:val="20"/>
        </w:rPr>
        <w:t>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 w:rsidR="00A00731">
        <w:rPr>
          <w:rFonts w:ascii="Arial" w:hAnsi="Arial" w:cs="Arial"/>
          <w:i/>
          <w:iCs/>
          <w:sz w:val="20"/>
          <w:szCs w:val="20"/>
        </w:rPr>
        <w:t>Ebből: k</w:t>
      </w:r>
      <w:r w:rsidR="00083270" w:rsidRPr="00083270">
        <w:rPr>
          <w:rFonts w:ascii="Arial" w:hAnsi="Arial" w:cs="Arial"/>
          <w:i/>
          <w:iCs/>
          <w:sz w:val="20"/>
          <w:szCs w:val="20"/>
        </w:rPr>
        <w:t xml:space="preserve">özvetlenül </w:t>
      </w:r>
      <w:r w:rsidR="00083270">
        <w:rPr>
          <w:rFonts w:ascii="Arial" w:hAnsi="Arial" w:cs="Arial"/>
          <w:i/>
          <w:iCs/>
          <w:sz w:val="20"/>
          <w:szCs w:val="20"/>
        </w:rPr>
        <w:t>az alkusszal és a többes ügynökkel</w:t>
      </w:r>
      <w:r w:rsidR="00083270" w:rsidRPr="00083270">
        <w:rPr>
          <w:rFonts w:ascii="Arial" w:hAnsi="Arial" w:cs="Arial"/>
          <w:i/>
          <w:iCs/>
          <w:sz w:val="20"/>
          <w:szCs w:val="20"/>
        </w:rPr>
        <w:t xml:space="preserve"> munkaviszonyban álló közvetítő természetes személyek létszáma (fő)</w:t>
      </w:r>
    </w:p>
    <w:p w14:paraId="52DA392C" w14:textId="77777777" w:rsidR="00EC0CD8" w:rsidRPr="00295B0D" w:rsidRDefault="00EC0CD8" w:rsidP="00EC0C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1F26D26" w14:textId="77777777" w:rsidR="00706D47" w:rsidRPr="00295B0D" w:rsidRDefault="00706D47" w:rsidP="00EC0C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I</w:t>
      </w:r>
      <w:r w:rsidR="0021057D" w:rsidRPr="00295B0D">
        <w:rPr>
          <w:rFonts w:ascii="Arial" w:hAnsi="Arial" w:cs="Arial"/>
          <w:sz w:val="20"/>
          <w:szCs w:val="20"/>
        </w:rPr>
        <w:t>tt kell bemutatni azokat a biztosításközvetítő</w:t>
      </w:r>
      <w:r w:rsidR="000E5538">
        <w:rPr>
          <w:rFonts w:ascii="Arial" w:hAnsi="Arial" w:cs="Arial"/>
          <w:sz w:val="20"/>
          <w:szCs w:val="20"/>
        </w:rPr>
        <w:t xml:space="preserve"> természetes személye</w:t>
      </w:r>
      <w:r w:rsidR="0021057D" w:rsidRPr="00295B0D">
        <w:rPr>
          <w:rFonts w:ascii="Arial" w:hAnsi="Arial" w:cs="Arial"/>
          <w:sz w:val="20"/>
          <w:szCs w:val="20"/>
        </w:rPr>
        <w:t>ket, akik a</w:t>
      </w:r>
      <w:r w:rsidR="00570539">
        <w:rPr>
          <w:rFonts w:ascii="Arial" w:hAnsi="Arial" w:cs="Arial"/>
          <w:sz w:val="20"/>
          <w:szCs w:val="20"/>
        </w:rPr>
        <w:t>z alkus</w:t>
      </w:r>
      <w:r w:rsidR="00164FE8">
        <w:rPr>
          <w:rFonts w:ascii="Arial" w:hAnsi="Arial" w:cs="Arial"/>
          <w:sz w:val="20"/>
          <w:szCs w:val="20"/>
        </w:rPr>
        <w:t>s</w:t>
      </w:r>
      <w:r w:rsidR="00570539">
        <w:rPr>
          <w:rFonts w:ascii="Arial" w:hAnsi="Arial" w:cs="Arial"/>
          <w:sz w:val="20"/>
          <w:szCs w:val="20"/>
        </w:rPr>
        <w:t>z</w:t>
      </w:r>
      <w:r w:rsidR="00164FE8">
        <w:rPr>
          <w:rFonts w:ascii="Arial" w:hAnsi="Arial" w:cs="Arial"/>
          <w:sz w:val="20"/>
          <w:szCs w:val="20"/>
        </w:rPr>
        <w:t>al</w:t>
      </w:r>
      <w:r w:rsidR="00570539">
        <w:rPr>
          <w:rFonts w:ascii="Arial" w:hAnsi="Arial" w:cs="Arial"/>
          <w:sz w:val="20"/>
          <w:szCs w:val="20"/>
        </w:rPr>
        <w:t xml:space="preserve"> </w:t>
      </w:r>
      <w:r w:rsidR="00065296">
        <w:rPr>
          <w:rFonts w:ascii="Arial" w:hAnsi="Arial" w:cs="Arial"/>
          <w:sz w:val="20"/>
          <w:szCs w:val="20"/>
        </w:rPr>
        <w:t xml:space="preserve">és a </w:t>
      </w:r>
      <w:r w:rsidR="00570539">
        <w:rPr>
          <w:rFonts w:ascii="Arial" w:hAnsi="Arial" w:cs="Arial"/>
          <w:sz w:val="20"/>
          <w:szCs w:val="20"/>
        </w:rPr>
        <w:t>többes ügynök</w:t>
      </w:r>
      <w:r w:rsidR="00164FE8">
        <w:rPr>
          <w:rFonts w:ascii="Arial" w:hAnsi="Arial" w:cs="Arial"/>
          <w:sz w:val="20"/>
          <w:szCs w:val="20"/>
        </w:rPr>
        <w:t>kel</w:t>
      </w:r>
      <w:r w:rsidR="0021057D" w:rsidRPr="00295B0D">
        <w:rPr>
          <w:rFonts w:ascii="Arial" w:hAnsi="Arial" w:cs="Arial"/>
          <w:sz w:val="20"/>
          <w:szCs w:val="20"/>
        </w:rPr>
        <w:t xml:space="preserve"> létesített munkaviszony keretében fejtik ki tevékenységüket. Az állományi létszám</w:t>
      </w:r>
      <w:r w:rsidR="00806052" w:rsidRPr="00295B0D">
        <w:rPr>
          <w:rFonts w:ascii="Arial" w:hAnsi="Arial" w:cs="Arial"/>
          <w:sz w:val="20"/>
          <w:szCs w:val="20"/>
        </w:rPr>
        <w:t xml:space="preserve"> </w:t>
      </w:r>
      <w:r w:rsidR="00404D89">
        <w:rPr>
          <w:rFonts w:ascii="Arial" w:hAnsi="Arial" w:cs="Arial"/>
          <w:sz w:val="20"/>
          <w:szCs w:val="20"/>
        </w:rPr>
        <w:t>tárgyidőszak (fél</w:t>
      </w:r>
      <w:r w:rsidR="000E5538">
        <w:rPr>
          <w:rFonts w:ascii="Arial" w:hAnsi="Arial" w:cs="Arial"/>
          <w:sz w:val="20"/>
          <w:szCs w:val="20"/>
        </w:rPr>
        <w:t>év</w:t>
      </w:r>
      <w:r w:rsidR="00404D89">
        <w:rPr>
          <w:rFonts w:ascii="Arial" w:hAnsi="Arial" w:cs="Arial"/>
          <w:sz w:val="20"/>
          <w:szCs w:val="20"/>
        </w:rPr>
        <w:t>)</w:t>
      </w:r>
      <w:r w:rsidR="000E5538">
        <w:rPr>
          <w:rFonts w:ascii="Arial" w:hAnsi="Arial" w:cs="Arial"/>
          <w:sz w:val="20"/>
          <w:szCs w:val="20"/>
        </w:rPr>
        <w:t xml:space="preserve"> </w:t>
      </w:r>
      <w:r w:rsidR="00806052" w:rsidRPr="00295B0D">
        <w:rPr>
          <w:rFonts w:ascii="Arial" w:hAnsi="Arial" w:cs="Arial"/>
          <w:sz w:val="20"/>
          <w:szCs w:val="20"/>
        </w:rPr>
        <w:t>végi, záró adatát</w:t>
      </w:r>
      <w:r w:rsidR="0021057D" w:rsidRPr="00295B0D">
        <w:rPr>
          <w:rFonts w:ascii="Arial" w:hAnsi="Arial" w:cs="Arial"/>
          <w:sz w:val="20"/>
          <w:szCs w:val="20"/>
        </w:rPr>
        <w:t xml:space="preserve"> kell megadni.</w:t>
      </w:r>
      <w:r w:rsidR="00806052" w:rsidRPr="00295B0D">
        <w:rPr>
          <w:rFonts w:ascii="Arial" w:hAnsi="Arial" w:cs="Arial"/>
          <w:sz w:val="20"/>
          <w:szCs w:val="20"/>
        </w:rPr>
        <w:t xml:space="preserve"> A nem biztosításközvetítői tevékenységet végző </w:t>
      </w:r>
      <w:r w:rsidR="000E5538">
        <w:rPr>
          <w:rFonts w:ascii="Arial" w:hAnsi="Arial" w:cs="Arial"/>
          <w:sz w:val="20"/>
          <w:szCs w:val="20"/>
        </w:rPr>
        <w:t xml:space="preserve">természetes </w:t>
      </w:r>
      <w:r w:rsidR="002844D7" w:rsidRPr="00295B0D">
        <w:rPr>
          <w:rFonts w:ascii="Arial" w:hAnsi="Arial" w:cs="Arial"/>
          <w:sz w:val="20"/>
          <w:szCs w:val="20"/>
        </w:rPr>
        <w:t>személyeket</w:t>
      </w:r>
      <w:r w:rsidR="00806052" w:rsidRPr="00295B0D">
        <w:rPr>
          <w:rFonts w:ascii="Arial" w:hAnsi="Arial" w:cs="Arial"/>
          <w:sz w:val="20"/>
          <w:szCs w:val="20"/>
        </w:rPr>
        <w:t xml:space="preserve"> nem kell feltüntetni.</w:t>
      </w:r>
      <w:r w:rsidR="003F07BF">
        <w:rPr>
          <w:rFonts w:ascii="Arial" w:hAnsi="Arial" w:cs="Arial"/>
          <w:sz w:val="20"/>
          <w:szCs w:val="20"/>
        </w:rPr>
        <w:t xml:space="preserve"> </w:t>
      </w:r>
    </w:p>
    <w:p w14:paraId="5C521E93" w14:textId="77777777" w:rsidR="00706D47" w:rsidRPr="00295B0D" w:rsidRDefault="00706D47" w:rsidP="00706D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56BCA16" w14:textId="18D5FC69" w:rsidR="00706D47" w:rsidRDefault="00706D47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48A2</w:t>
      </w:r>
      <w:r w:rsidR="00A00731">
        <w:rPr>
          <w:rFonts w:ascii="Arial" w:hAnsi="Arial" w:cs="Arial"/>
          <w:i/>
          <w:iCs/>
          <w:sz w:val="20"/>
          <w:szCs w:val="20"/>
        </w:rPr>
        <w:t>02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 w:rsidR="00A00731">
        <w:rPr>
          <w:rFonts w:ascii="Arial" w:hAnsi="Arial" w:cs="Arial"/>
          <w:i/>
          <w:iCs/>
          <w:sz w:val="20"/>
          <w:szCs w:val="20"/>
        </w:rPr>
        <w:t>48A20 sorból: a</w:t>
      </w:r>
      <w:r w:rsidR="00083270">
        <w:rPr>
          <w:rFonts w:ascii="Arial" w:hAnsi="Arial" w:cs="Arial"/>
          <w:i/>
          <w:iCs/>
          <w:sz w:val="20"/>
          <w:szCs w:val="20"/>
        </w:rPr>
        <w:t xml:space="preserve">z alkusz és a többes ügynök </w:t>
      </w:r>
      <w:r w:rsidR="00083270" w:rsidRPr="00083270">
        <w:rPr>
          <w:rFonts w:ascii="Arial" w:hAnsi="Arial" w:cs="Arial"/>
          <w:i/>
          <w:iCs/>
          <w:sz w:val="20"/>
          <w:szCs w:val="20"/>
        </w:rPr>
        <w:t>alvállalkozójával munkaviszonyban vagy egyéb jogviszonyban álló közvetítő természetes személyek létszáma</w:t>
      </w:r>
      <w:r w:rsidR="00083270">
        <w:rPr>
          <w:rFonts w:ascii="Arial" w:hAnsi="Arial" w:cs="Arial"/>
          <w:i/>
          <w:iCs/>
          <w:sz w:val="20"/>
          <w:szCs w:val="20"/>
        </w:rPr>
        <w:t xml:space="preserve"> (fő)</w:t>
      </w:r>
    </w:p>
    <w:p w14:paraId="64410882" w14:textId="77777777" w:rsidR="007801CF" w:rsidRPr="00295B0D" w:rsidRDefault="007801CF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334A248" w14:textId="77777777" w:rsidR="00440F95" w:rsidRDefault="00706D47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</w:t>
      </w:r>
      <w:r w:rsidR="0021057D" w:rsidRPr="00295B0D">
        <w:rPr>
          <w:rFonts w:ascii="Arial" w:hAnsi="Arial" w:cs="Arial"/>
          <w:sz w:val="20"/>
          <w:szCs w:val="20"/>
        </w:rPr>
        <w:t xml:space="preserve">zon </w:t>
      </w:r>
      <w:r w:rsidR="00806052" w:rsidRPr="00295B0D">
        <w:rPr>
          <w:rFonts w:ascii="Arial" w:hAnsi="Arial" w:cs="Arial"/>
          <w:sz w:val="20"/>
          <w:szCs w:val="20"/>
        </w:rPr>
        <w:t xml:space="preserve">regisztrációköteles </w:t>
      </w:r>
      <w:r w:rsidR="000E5538">
        <w:rPr>
          <w:rFonts w:ascii="Arial" w:hAnsi="Arial" w:cs="Arial"/>
          <w:sz w:val="20"/>
          <w:szCs w:val="20"/>
        </w:rPr>
        <w:t xml:space="preserve">természetes személy </w:t>
      </w:r>
      <w:r w:rsidR="0021057D" w:rsidRPr="00295B0D">
        <w:rPr>
          <w:rFonts w:ascii="Arial" w:hAnsi="Arial" w:cs="Arial"/>
          <w:sz w:val="20"/>
          <w:szCs w:val="20"/>
        </w:rPr>
        <w:t xml:space="preserve">biztosításközvetítők </w:t>
      </w:r>
      <w:r w:rsidR="00404D89">
        <w:rPr>
          <w:rFonts w:ascii="Arial" w:hAnsi="Arial" w:cs="Arial"/>
          <w:sz w:val="20"/>
          <w:szCs w:val="20"/>
        </w:rPr>
        <w:t>tárgyidőszak (fél</w:t>
      </w:r>
      <w:r w:rsidR="000E5538">
        <w:rPr>
          <w:rFonts w:ascii="Arial" w:hAnsi="Arial" w:cs="Arial"/>
          <w:sz w:val="20"/>
          <w:szCs w:val="20"/>
        </w:rPr>
        <w:t>év</w:t>
      </w:r>
      <w:r w:rsidR="00404D89">
        <w:rPr>
          <w:rFonts w:ascii="Arial" w:hAnsi="Arial" w:cs="Arial"/>
          <w:sz w:val="20"/>
          <w:szCs w:val="20"/>
        </w:rPr>
        <w:t>)</w:t>
      </w:r>
      <w:r w:rsidR="000E5538" w:rsidRPr="00295B0D">
        <w:rPr>
          <w:rFonts w:ascii="Arial" w:hAnsi="Arial" w:cs="Arial"/>
          <w:sz w:val="20"/>
          <w:szCs w:val="20"/>
        </w:rPr>
        <w:t xml:space="preserve"> </w:t>
      </w:r>
      <w:r w:rsidR="00440F95" w:rsidRPr="00295B0D">
        <w:rPr>
          <w:rFonts w:ascii="Arial" w:hAnsi="Arial" w:cs="Arial"/>
          <w:sz w:val="20"/>
          <w:szCs w:val="20"/>
        </w:rPr>
        <w:t xml:space="preserve">végi, </w:t>
      </w:r>
      <w:r w:rsidR="00806052" w:rsidRPr="00295B0D">
        <w:rPr>
          <w:rFonts w:ascii="Arial" w:hAnsi="Arial" w:cs="Arial"/>
          <w:sz w:val="20"/>
          <w:szCs w:val="20"/>
        </w:rPr>
        <w:t xml:space="preserve">záró </w:t>
      </w:r>
      <w:r w:rsidR="000E5538" w:rsidRPr="00295B0D">
        <w:rPr>
          <w:rFonts w:ascii="Arial" w:hAnsi="Arial" w:cs="Arial"/>
          <w:sz w:val="20"/>
          <w:szCs w:val="20"/>
        </w:rPr>
        <w:t>létszámá</w:t>
      </w:r>
      <w:r w:rsidR="000E5538">
        <w:rPr>
          <w:rFonts w:ascii="Arial" w:hAnsi="Arial" w:cs="Arial"/>
          <w:sz w:val="20"/>
          <w:szCs w:val="20"/>
        </w:rPr>
        <w:t>t</w:t>
      </w:r>
      <w:r w:rsidR="000E5538" w:rsidRPr="00295B0D">
        <w:rPr>
          <w:rFonts w:ascii="Arial" w:hAnsi="Arial" w:cs="Arial"/>
          <w:sz w:val="20"/>
          <w:szCs w:val="20"/>
        </w:rPr>
        <w:t xml:space="preserve"> </w:t>
      </w:r>
      <w:r w:rsidR="0021057D" w:rsidRPr="00295B0D">
        <w:rPr>
          <w:rFonts w:ascii="Arial" w:hAnsi="Arial" w:cs="Arial"/>
          <w:sz w:val="20"/>
          <w:szCs w:val="20"/>
        </w:rPr>
        <w:t>kell megadni, akik a</w:t>
      </w:r>
      <w:r w:rsidR="009450F1">
        <w:rPr>
          <w:rFonts w:ascii="Arial" w:hAnsi="Arial" w:cs="Arial"/>
          <w:sz w:val="20"/>
          <w:szCs w:val="20"/>
        </w:rPr>
        <w:t xml:space="preserve">z alkusz </w:t>
      </w:r>
      <w:r w:rsidR="00065296">
        <w:rPr>
          <w:rFonts w:ascii="Arial" w:hAnsi="Arial" w:cs="Arial"/>
          <w:sz w:val="20"/>
          <w:szCs w:val="20"/>
        </w:rPr>
        <w:t xml:space="preserve">és a </w:t>
      </w:r>
      <w:r w:rsidR="009450F1">
        <w:rPr>
          <w:rFonts w:ascii="Arial" w:hAnsi="Arial" w:cs="Arial"/>
          <w:sz w:val="20"/>
          <w:szCs w:val="20"/>
        </w:rPr>
        <w:t>többes ügynök</w:t>
      </w:r>
      <w:r w:rsidR="0021057D" w:rsidRPr="00295B0D">
        <w:rPr>
          <w:rFonts w:ascii="Arial" w:hAnsi="Arial" w:cs="Arial"/>
          <w:sz w:val="20"/>
          <w:szCs w:val="20"/>
        </w:rPr>
        <w:t xml:space="preserve"> megbízásából eljáró gazdálkodó szervezeten</w:t>
      </w:r>
      <w:r w:rsidR="00265F90">
        <w:rPr>
          <w:rFonts w:ascii="Arial" w:hAnsi="Arial" w:cs="Arial"/>
          <w:sz w:val="20"/>
          <w:szCs w:val="20"/>
        </w:rPr>
        <w:t>,</w:t>
      </w:r>
      <w:r w:rsidR="0021057D" w:rsidRPr="00295B0D">
        <w:rPr>
          <w:rFonts w:ascii="Arial" w:hAnsi="Arial" w:cs="Arial"/>
          <w:sz w:val="20"/>
          <w:szCs w:val="20"/>
        </w:rPr>
        <w:t xml:space="preserve"> </w:t>
      </w:r>
      <w:r w:rsidR="0096274E">
        <w:rPr>
          <w:rFonts w:ascii="Arial" w:hAnsi="Arial" w:cs="Arial"/>
          <w:sz w:val="20"/>
          <w:szCs w:val="20"/>
        </w:rPr>
        <w:t>vagy egyéni válla</w:t>
      </w:r>
      <w:r w:rsidR="00265F90">
        <w:rPr>
          <w:rFonts w:ascii="Arial" w:hAnsi="Arial" w:cs="Arial"/>
          <w:sz w:val="20"/>
          <w:szCs w:val="20"/>
        </w:rPr>
        <w:t>l</w:t>
      </w:r>
      <w:r w:rsidR="0096274E">
        <w:rPr>
          <w:rFonts w:ascii="Arial" w:hAnsi="Arial" w:cs="Arial"/>
          <w:sz w:val="20"/>
          <w:szCs w:val="20"/>
        </w:rPr>
        <w:t>kozón</w:t>
      </w:r>
      <w:r w:rsidR="00294FF6">
        <w:rPr>
          <w:rFonts w:ascii="Arial" w:hAnsi="Arial" w:cs="Arial"/>
          <w:sz w:val="20"/>
          <w:szCs w:val="20"/>
        </w:rPr>
        <w:t xml:space="preserve"> </w:t>
      </w:r>
      <w:r w:rsidR="000E5538">
        <w:rPr>
          <w:rFonts w:ascii="Arial" w:hAnsi="Arial" w:cs="Arial"/>
          <w:sz w:val="20"/>
          <w:szCs w:val="20"/>
        </w:rPr>
        <w:t>keresztül</w:t>
      </w:r>
      <w:r w:rsidR="006C3D43">
        <w:rPr>
          <w:rFonts w:ascii="Arial" w:hAnsi="Arial" w:cs="Arial"/>
          <w:sz w:val="20"/>
          <w:szCs w:val="20"/>
        </w:rPr>
        <w:t xml:space="preserve"> </w:t>
      </w:r>
      <w:r w:rsidR="0021057D" w:rsidRPr="00295B0D">
        <w:rPr>
          <w:rFonts w:ascii="Arial" w:hAnsi="Arial" w:cs="Arial"/>
          <w:sz w:val="20"/>
          <w:szCs w:val="20"/>
        </w:rPr>
        <w:t>közvetítenek</w:t>
      </w:r>
      <w:r w:rsidR="00265F90">
        <w:rPr>
          <w:rFonts w:ascii="Arial" w:hAnsi="Arial" w:cs="Arial"/>
          <w:sz w:val="20"/>
          <w:szCs w:val="20"/>
        </w:rPr>
        <w:t>,</w:t>
      </w:r>
      <w:r w:rsidR="00806052" w:rsidRPr="00295B0D">
        <w:rPr>
          <w:rFonts w:ascii="Arial" w:hAnsi="Arial" w:cs="Arial"/>
          <w:sz w:val="20"/>
          <w:szCs w:val="20"/>
        </w:rPr>
        <w:t xml:space="preserve"> munkaviszony</w:t>
      </w:r>
      <w:r w:rsidR="00294FF6">
        <w:rPr>
          <w:rFonts w:ascii="Arial" w:hAnsi="Arial" w:cs="Arial"/>
          <w:sz w:val="20"/>
          <w:szCs w:val="20"/>
        </w:rPr>
        <w:t xml:space="preserve"> </w:t>
      </w:r>
      <w:r w:rsidR="00B271C0">
        <w:rPr>
          <w:rFonts w:ascii="Arial" w:hAnsi="Arial" w:cs="Arial"/>
          <w:sz w:val="20"/>
          <w:szCs w:val="20"/>
        </w:rPr>
        <w:t xml:space="preserve">vagy egyéb jogviszony </w:t>
      </w:r>
      <w:r w:rsidR="00806052" w:rsidRPr="00295B0D">
        <w:rPr>
          <w:rFonts w:ascii="Arial" w:hAnsi="Arial" w:cs="Arial"/>
          <w:sz w:val="20"/>
          <w:szCs w:val="20"/>
        </w:rPr>
        <w:t>keretében</w:t>
      </w:r>
      <w:r w:rsidR="0021057D" w:rsidRPr="00295B0D">
        <w:rPr>
          <w:rFonts w:ascii="Arial" w:hAnsi="Arial" w:cs="Arial"/>
          <w:sz w:val="20"/>
          <w:szCs w:val="20"/>
        </w:rPr>
        <w:t>.</w:t>
      </w:r>
      <w:r w:rsidR="002844D7" w:rsidRPr="00295B0D">
        <w:rPr>
          <w:rFonts w:ascii="Arial" w:hAnsi="Arial" w:cs="Arial"/>
          <w:sz w:val="20"/>
          <w:szCs w:val="20"/>
        </w:rPr>
        <w:t xml:space="preserve"> A nem biztosításközvetítői tevékenységet végző </w:t>
      </w:r>
      <w:r w:rsidR="000E5538">
        <w:rPr>
          <w:rFonts w:ascii="Arial" w:hAnsi="Arial" w:cs="Arial"/>
          <w:sz w:val="20"/>
          <w:szCs w:val="20"/>
        </w:rPr>
        <w:t xml:space="preserve">természetes </w:t>
      </w:r>
      <w:r w:rsidR="002844D7" w:rsidRPr="00295B0D">
        <w:rPr>
          <w:rFonts w:ascii="Arial" w:hAnsi="Arial" w:cs="Arial"/>
          <w:sz w:val="20"/>
          <w:szCs w:val="20"/>
        </w:rPr>
        <w:t>személyeket nem kell feltüntetni.</w:t>
      </w:r>
      <w:r w:rsidR="00806052" w:rsidRPr="00295B0D">
        <w:rPr>
          <w:rFonts w:ascii="Arial" w:hAnsi="Arial" w:cs="Arial"/>
          <w:sz w:val="20"/>
          <w:szCs w:val="20"/>
        </w:rPr>
        <w:t xml:space="preserve"> </w:t>
      </w:r>
    </w:p>
    <w:p w14:paraId="35427A66" w14:textId="77777777" w:rsidR="003F07BF" w:rsidRDefault="003F07BF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5E7784" w14:textId="77777777" w:rsidR="007F12E6" w:rsidRDefault="003F07BF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9450F1">
        <w:rPr>
          <w:rFonts w:ascii="Arial" w:hAnsi="Arial" w:cs="Arial"/>
          <w:sz w:val="20"/>
          <w:szCs w:val="20"/>
        </w:rPr>
        <w:t>z alkusz</w:t>
      </w:r>
      <w:r w:rsidR="00065296">
        <w:rPr>
          <w:rFonts w:ascii="Arial" w:hAnsi="Arial" w:cs="Arial"/>
          <w:sz w:val="20"/>
          <w:szCs w:val="20"/>
        </w:rPr>
        <w:t>i</w:t>
      </w:r>
      <w:r w:rsidR="009450F1">
        <w:rPr>
          <w:rFonts w:ascii="Arial" w:hAnsi="Arial" w:cs="Arial"/>
          <w:sz w:val="20"/>
          <w:szCs w:val="20"/>
        </w:rPr>
        <w:t xml:space="preserve"> </w:t>
      </w:r>
      <w:r w:rsidR="00065296">
        <w:rPr>
          <w:rFonts w:ascii="Arial" w:hAnsi="Arial" w:cs="Arial"/>
          <w:sz w:val="20"/>
          <w:szCs w:val="20"/>
        </w:rPr>
        <w:t>és a</w:t>
      </w:r>
      <w:r w:rsidR="009450F1">
        <w:rPr>
          <w:rFonts w:ascii="Arial" w:hAnsi="Arial" w:cs="Arial"/>
          <w:sz w:val="20"/>
          <w:szCs w:val="20"/>
        </w:rPr>
        <w:t xml:space="preserve"> többes ügynök</w:t>
      </w:r>
      <w:r w:rsidR="00065296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tevékenység irányító személyét is figyelembe kell venni a jogviszonyának megfelelő sorban (munkaviszony vagy egyéb jogviszony).</w:t>
      </w:r>
    </w:p>
    <w:p w14:paraId="0D1BE257" w14:textId="77777777" w:rsidR="003E3BDD" w:rsidRDefault="003E3BDD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86632B" w14:textId="2DF05532" w:rsidR="003E3BDD" w:rsidRDefault="003E3BDD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9E79EF">
        <w:rPr>
          <w:rFonts w:ascii="Arial" w:hAnsi="Arial" w:cs="Arial"/>
          <w:i/>
          <w:sz w:val="20"/>
          <w:szCs w:val="20"/>
        </w:rPr>
        <w:t xml:space="preserve">48A21 sor </w:t>
      </w:r>
      <w:r w:rsidR="001449D3" w:rsidRPr="001449D3">
        <w:rPr>
          <w:rFonts w:ascii="Arial" w:hAnsi="Arial" w:cs="Arial"/>
          <w:i/>
          <w:sz w:val="20"/>
          <w:szCs w:val="20"/>
        </w:rPr>
        <w:t>Kiegészítő biztosításközvetítői te</w:t>
      </w:r>
      <w:r w:rsidR="001449D3">
        <w:rPr>
          <w:rFonts w:ascii="Arial" w:hAnsi="Arial" w:cs="Arial"/>
          <w:i/>
          <w:sz w:val="20"/>
          <w:szCs w:val="20"/>
        </w:rPr>
        <w:t>v</w:t>
      </w:r>
      <w:r w:rsidR="001449D3" w:rsidRPr="001449D3">
        <w:rPr>
          <w:rFonts w:ascii="Arial" w:hAnsi="Arial" w:cs="Arial"/>
          <w:i/>
          <w:sz w:val="20"/>
          <w:szCs w:val="20"/>
        </w:rPr>
        <w:t>ék</w:t>
      </w:r>
      <w:r w:rsidR="001449D3">
        <w:rPr>
          <w:rFonts w:ascii="Arial" w:hAnsi="Arial" w:cs="Arial"/>
          <w:i/>
          <w:sz w:val="20"/>
          <w:szCs w:val="20"/>
        </w:rPr>
        <w:t>e</w:t>
      </w:r>
      <w:r w:rsidR="001449D3" w:rsidRPr="001449D3">
        <w:rPr>
          <w:rFonts w:ascii="Arial" w:hAnsi="Arial" w:cs="Arial"/>
          <w:i/>
          <w:sz w:val="20"/>
          <w:szCs w:val="20"/>
        </w:rPr>
        <w:t>nységet végző megbízott alvállalkozó gazdálkodó szervezetek száma (db)</w:t>
      </w:r>
    </w:p>
    <w:p w14:paraId="78011D34" w14:textId="77777777" w:rsidR="007801CF" w:rsidRPr="00163115" w:rsidRDefault="007801CF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F975292" w14:textId="77777777" w:rsidR="003E3BDD" w:rsidRPr="009E79EF" w:rsidRDefault="003E3BDD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9E79EF">
        <w:rPr>
          <w:rFonts w:ascii="Arial" w:hAnsi="Arial" w:cs="Arial"/>
          <w:iCs/>
          <w:sz w:val="20"/>
          <w:szCs w:val="20"/>
        </w:rPr>
        <w:t xml:space="preserve">Itt kell megadni azon </w:t>
      </w:r>
      <w:r w:rsidR="001449D3" w:rsidRPr="009E79EF">
        <w:rPr>
          <w:rFonts w:ascii="Arial" w:hAnsi="Arial" w:cs="Arial"/>
          <w:iCs/>
          <w:sz w:val="20"/>
          <w:szCs w:val="20"/>
        </w:rPr>
        <w:t>gazdálkodó szervezetek</w:t>
      </w:r>
      <w:r w:rsidRPr="009E79EF">
        <w:rPr>
          <w:rFonts w:ascii="Arial" w:hAnsi="Arial" w:cs="Arial"/>
          <w:iCs/>
          <w:sz w:val="20"/>
          <w:szCs w:val="20"/>
        </w:rPr>
        <w:t xml:space="preserve"> </w:t>
      </w:r>
      <w:r w:rsidR="001449D3" w:rsidRPr="009E79EF">
        <w:rPr>
          <w:rFonts w:ascii="Arial" w:hAnsi="Arial" w:cs="Arial"/>
          <w:iCs/>
          <w:sz w:val="20"/>
          <w:szCs w:val="20"/>
        </w:rPr>
        <w:t xml:space="preserve">(beleértve az egyéni vállalkozókat is) </w:t>
      </w:r>
      <w:r w:rsidR="005A368B" w:rsidRPr="009E79EF">
        <w:rPr>
          <w:rFonts w:ascii="Arial" w:hAnsi="Arial" w:cs="Arial"/>
          <w:iCs/>
          <w:sz w:val="20"/>
          <w:szCs w:val="20"/>
        </w:rPr>
        <w:t>félév végi, záró darab</w:t>
      </w:r>
      <w:r w:rsidRPr="009E79EF">
        <w:rPr>
          <w:rFonts w:ascii="Arial" w:hAnsi="Arial" w:cs="Arial"/>
          <w:iCs/>
          <w:sz w:val="20"/>
          <w:szCs w:val="20"/>
        </w:rPr>
        <w:t xml:space="preserve">számát, akik az alkusszal és a többes ügynökkel létesített </w:t>
      </w:r>
      <w:r w:rsidR="001449D3" w:rsidRPr="009E79EF">
        <w:rPr>
          <w:rFonts w:ascii="Arial" w:hAnsi="Arial" w:cs="Arial"/>
          <w:iCs/>
          <w:sz w:val="20"/>
          <w:szCs w:val="20"/>
        </w:rPr>
        <w:t xml:space="preserve">megbízási jogviszony keretében végeznek </w:t>
      </w:r>
      <w:r w:rsidR="005A368B" w:rsidRPr="009E79EF">
        <w:rPr>
          <w:rFonts w:ascii="Arial" w:hAnsi="Arial" w:cs="Arial"/>
          <w:iCs/>
          <w:sz w:val="20"/>
          <w:szCs w:val="20"/>
        </w:rPr>
        <w:t>kiegészítő biztosításközvetítői tevékenységet.</w:t>
      </w:r>
      <w:r w:rsidRPr="009E79EF">
        <w:rPr>
          <w:rFonts w:ascii="Arial" w:hAnsi="Arial" w:cs="Arial"/>
          <w:iCs/>
          <w:sz w:val="20"/>
          <w:szCs w:val="20"/>
        </w:rPr>
        <w:t xml:space="preserve"> Kiegészítő biztosításközvetítői tevékenységet végző személy alatt a Bit. 4. § (1) bekezdés 125. pontjában meghatározottakat kell érteni. </w:t>
      </w:r>
    </w:p>
    <w:p w14:paraId="7B4795BC" w14:textId="77777777" w:rsidR="005E6C27" w:rsidRPr="009E79EF" w:rsidRDefault="005E6C27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04484051" w14:textId="77777777" w:rsidR="00163115" w:rsidRPr="009E79EF" w:rsidRDefault="00163115" w:rsidP="001631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62D81002" w14:textId="77777777" w:rsidR="005E6C27" w:rsidRPr="009E79EF" w:rsidRDefault="00163115" w:rsidP="001631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79EF">
        <w:rPr>
          <w:rFonts w:ascii="Arial" w:hAnsi="Arial" w:cs="Arial"/>
          <w:i/>
          <w:iCs/>
          <w:sz w:val="20"/>
          <w:szCs w:val="20"/>
        </w:rPr>
        <w:t>48A22</w:t>
      </w:r>
      <w:r w:rsidR="00E95020">
        <w:rPr>
          <w:rFonts w:ascii="Arial" w:hAnsi="Arial" w:cs="Arial"/>
          <w:i/>
          <w:iCs/>
          <w:sz w:val="20"/>
          <w:szCs w:val="20"/>
        </w:rPr>
        <w:t xml:space="preserve"> </w:t>
      </w:r>
      <w:r w:rsidRPr="009E79EF">
        <w:rPr>
          <w:rFonts w:ascii="Arial" w:hAnsi="Arial" w:cs="Arial"/>
          <w:i/>
          <w:iCs/>
          <w:sz w:val="20"/>
          <w:szCs w:val="20"/>
        </w:rPr>
        <w:t xml:space="preserve">sor </w:t>
      </w:r>
      <w:r w:rsidR="001449D3" w:rsidRPr="009E79EF">
        <w:rPr>
          <w:rFonts w:ascii="Arial" w:hAnsi="Arial" w:cs="Arial"/>
          <w:i/>
          <w:iCs/>
          <w:sz w:val="20"/>
          <w:szCs w:val="20"/>
        </w:rPr>
        <w:t>Kiegészítő biztosításközvetítői tevékenységet végző természetes személyek létszáma összesen (fő)</w:t>
      </w:r>
    </w:p>
    <w:p w14:paraId="15EAF97E" w14:textId="77777777" w:rsidR="008A54D1" w:rsidRPr="009E79EF" w:rsidRDefault="008A54D1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272054D" w14:textId="77777777" w:rsidR="00163115" w:rsidRDefault="00163115" w:rsidP="001631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79EF">
        <w:rPr>
          <w:rFonts w:ascii="Arial" w:hAnsi="Arial" w:cs="Arial"/>
          <w:sz w:val="20"/>
          <w:szCs w:val="20"/>
        </w:rPr>
        <w:t xml:space="preserve">Azon természetes személy </w:t>
      </w:r>
      <w:r w:rsidR="001449D3" w:rsidRPr="009E79EF">
        <w:rPr>
          <w:rFonts w:ascii="Arial" w:hAnsi="Arial" w:cs="Arial"/>
          <w:sz w:val="20"/>
          <w:szCs w:val="20"/>
        </w:rPr>
        <w:t xml:space="preserve">kiegészítő </w:t>
      </w:r>
      <w:r w:rsidRPr="009E79EF">
        <w:rPr>
          <w:rFonts w:ascii="Arial" w:hAnsi="Arial" w:cs="Arial"/>
          <w:sz w:val="20"/>
          <w:szCs w:val="20"/>
        </w:rPr>
        <w:t xml:space="preserve">biztosításközvetítők tárgyidőszak (félév) végi, záró létszámát kell megadni, akik az alkusz és a többes ügynök megbízásából eljáró gazdálkodó szervezeten, vagy egyéni vállalkozón keresztül kiegészítő biztosításközvetítői tevékenységet végeznek, munkaviszony vagy egyéb jogviszony keretében. </w:t>
      </w:r>
      <w:r w:rsidR="001449D3" w:rsidRPr="009E79EF">
        <w:rPr>
          <w:rFonts w:ascii="Arial" w:hAnsi="Arial" w:cs="Arial"/>
          <w:iCs/>
          <w:sz w:val="20"/>
          <w:szCs w:val="20"/>
        </w:rPr>
        <w:t xml:space="preserve">Kiegészítő biztosításközvetítői tevékenységet végző személy alatt a Bit. 4. § (1) bekezdés 125. pontjában meghatározottakat kell érteni. Az állományi létszám félév végi, záró adatát kell megadni. </w:t>
      </w:r>
      <w:r w:rsidRPr="009E79EF">
        <w:rPr>
          <w:rFonts w:ascii="Arial" w:hAnsi="Arial" w:cs="Arial"/>
          <w:sz w:val="20"/>
          <w:szCs w:val="20"/>
        </w:rPr>
        <w:t xml:space="preserve">A nem </w:t>
      </w:r>
      <w:r w:rsidR="001449D3" w:rsidRPr="009E79EF">
        <w:rPr>
          <w:rFonts w:ascii="Arial" w:hAnsi="Arial" w:cs="Arial"/>
          <w:sz w:val="20"/>
          <w:szCs w:val="20"/>
        </w:rPr>
        <w:t>kiegészítő</w:t>
      </w:r>
      <w:r w:rsidR="009529B4" w:rsidRPr="009E79EF">
        <w:rPr>
          <w:rFonts w:ascii="Arial" w:hAnsi="Arial" w:cs="Arial"/>
          <w:sz w:val="20"/>
          <w:szCs w:val="20"/>
        </w:rPr>
        <w:t xml:space="preserve"> </w:t>
      </w:r>
      <w:r w:rsidRPr="009E79EF">
        <w:rPr>
          <w:rFonts w:ascii="Arial" w:hAnsi="Arial" w:cs="Arial"/>
          <w:sz w:val="20"/>
          <w:szCs w:val="20"/>
        </w:rPr>
        <w:t>biztosításközvetítői tevékenységet végző természetes személyeket nem kell feltüntetni.</w:t>
      </w: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1B425376" w14:textId="77777777" w:rsidR="000E2B09" w:rsidRDefault="000E2B09" w:rsidP="001631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888C57" w14:textId="5DCA3D03" w:rsidR="000E2B09" w:rsidRDefault="000E2B09" w:rsidP="000E2B09">
      <w:pPr>
        <w:autoSpaceDE w:val="0"/>
        <w:autoSpaceDN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872571">
        <w:rPr>
          <w:rFonts w:ascii="Arial" w:hAnsi="Arial" w:cs="Arial"/>
          <w:i/>
          <w:iCs/>
          <w:sz w:val="20"/>
          <w:szCs w:val="20"/>
        </w:rPr>
        <w:t>48A23 sor Ügyfélpanaszok száma</w:t>
      </w:r>
    </w:p>
    <w:p w14:paraId="3293964D" w14:textId="77777777" w:rsidR="007801CF" w:rsidRPr="00872571" w:rsidRDefault="007801CF" w:rsidP="000E2B09">
      <w:pPr>
        <w:autoSpaceDE w:val="0"/>
        <w:autoSpaceDN w:val="0"/>
        <w:spacing w:after="0" w:line="240" w:lineRule="auto"/>
        <w:rPr>
          <w:rFonts w:ascii="Arial" w:hAnsi="Arial" w:cs="Arial"/>
          <w:i/>
          <w:iCs/>
          <w:sz w:val="20"/>
          <w:szCs w:val="20"/>
          <w:lang w:eastAsia="hu-HU" w:bidi="ar-SA"/>
        </w:rPr>
      </w:pPr>
    </w:p>
    <w:p w14:paraId="437CC178" w14:textId="77777777" w:rsidR="000E2B09" w:rsidRDefault="000E2B09" w:rsidP="00C018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2571">
        <w:rPr>
          <w:rFonts w:ascii="Arial" w:hAnsi="Arial" w:cs="Arial"/>
          <w:sz w:val="20"/>
          <w:szCs w:val="20"/>
        </w:rPr>
        <w:t xml:space="preserve">Itt kell megadni az alkusz </w:t>
      </w:r>
      <w:r w:rsidR="000A7171">
        <w:rPr>
          <w:rFonts w:ascii="Arial" w:hAnsi="Arial" w:cs="Arial"/>
          <w:sz w:val="20"/>
          <w:szCs w:val="20"/>
        </w:rPr>
        <w:t>és</w:t>
      </w:r>
      <w:r w:rsidRPr="00872571">
        <w:rPr>
          <w:rFonts w:ascii="Arial" w:hAnsi="Arial" w:cs="Arial"/>
          <w:sz w:val="20"/>
          <w:szCs w:val="20"/>
        </w:rPr>
        <w:t xml:space="preserve"> a többes ügynök magatartására, tevékenységére vagy mulasztására vonatkozó, szóban (személyesen, telefonon) vagy írásban (személyesen vagy más által átadott irat útján, postai úton, telefaxon, elektronikus levélben), a tárgyidőszakban előterjesztett ügyfélpanaszok számát.</w:t>
      </w:r>
    </w:p>
    <w:p w14:paraId="2416E699" w14:textId="77777777" w:rsidR="00996EEA" w:rsidRDefault="00996EEA" w:rsidP="000E2B0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D99326F" w14:textId="62F9C543" w:rsidR="00996EEA" w:rsidRDefault="00996EEA" w:rsidP="00996EEA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C0180C">
        <w:rPr>
          <w:rFonts w:ascii="Arial" w:hAnsi="Arial" w:cs="Arial"/>
          <w:i/>
          <w:sz w:val="20"/>
          <w:szCs w:val="20"/>
        </w:rPr>
        <w:t>48A231 sor ebből:</w:t>
      </w:r>
      <w:r w:rsidRPr="00C0180C">
        <w:rPr>
          <w:rFonts w:ascii="Arial" w:hAnsi="Arial" w:cs="Arial"/>
          <w:sz w:val="20"/>
          <w:szCs w:val="20"/>
        </w:rPr>
        <w:t xml:space="preserve"> </w:t>
      </w:r>
      <w:r w:rsidRPr="000A7171">
        <w:rPr>
          <w:rFonts w:ascii="Arial" w:hAnsi="Arial" w:cs="Arial"/>
          <w:i/>
          <w:iCs/>
          <w:sz w:val="20"/>
          <w:szCs w:val="20"/>
        </w:rPr>
        <w:t>megalapozott ügyfélpanaszok száma (db)</w:t>
      </w:r>
    </w:p>
    <w:p w14:paraId="23118B82" w14:textId="77777777" w:rsidR="007801CF" w:rsidRPr="000A7171" w:rsidRDefault="007801CF" w:rsidP="00996EEA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19307E4E" w14:textId="77777777" w:rsidR="00996EEA" w:rsidRPr="000A7171" w:rsidRDefault="00996EEA" w:rsidP="00996EE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A7171">
        <w:rPr>
          <w:rFonts w:ascii="Arial" w:hAnsi="Arial" w:cs="Arial"/>
          <w:sz w:val="20"/>
          <w:szCs w:val="20"/>
        </w:rPr>
        <w:t>Ebben a sorban kell megadni a tárgyidőszakban előterjesztett ügyfélpanaszok közül a</w:t>
      </w:r>
      <w:r w:rsidR="00DE60FF" w:rsidRPr="000A7171">
        <w:rPr>
          <w:rFonts w:ascii="Arial" w:hAnsi="Arial" w:cs="Arial"/>
          <w:sz w:val="20"/>
          <w:szCs w:val="20"/>
        </w:rPr>
        <w:t>z alkusz és a többes ügynök</w:t>
      </w:r>
      <w:r w:rsidRPr="000A7171">
        <w:rPr>
          <w:rFonts w:ascii="Arial" w:hAnsi="Arial" w:cs="Arial"/>
          <w:sz w:val="20"/>
          <w:szCs w:val="20"/>
        </w:rPr>
        <w:t xml:space="preserve"> által elfogadott ügyfélpanaszok számát.</w:t>
      </w:r>
    </w:p>
    <w:p w14:paraId="746A2FBA" w14:textId="77777777" w:rsidR="00AD41D5" w:rsidRPr="00872571" w:rsidRDefault="00AD41D5" w:rsidP="000E2B0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8B5F805" w14:textId="7321D0D7" w:rsidR="00706D47" w:rsidRDefault="00706D47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48A301 sor Első díj</w:t>
      </w:r>
      <w:r w:rsidR="0021057D" w:rsidRPr="00295B0D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7355C768" w14:textId="77777777" w:rsidR="007801CF" w:rsidRPr="00295B0D" w:rsidRDefault="007801CF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7F89E9F" w14:textId="77777777" w:rsidR="0021057D" w:rsidRPr="00295B0D" w:rsidRDefault="0021057D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Amennyiben a</w:t>
      </w:r>
      <w:r w:rsidR="009450F1">
        <w:rPr>
          <w:rFonts w:ascii="Arial" w:hAnsi="Arial" w:cs="Arial"/>
          <w:sz w:val="20"/>
          <w:szCs w:val="20"/>
        </w:rPr>
        <w:t xml:space="preserve">z alkusz </w:t>
      </w:r>
      <w:r w:rsidR="00065296">
        <w:rPr>
          <w:rFonts w:ascii="Arial" w:hAnsi="Arial" w:cs="Arial"/>
          <w:sz w:val="20"/>
          <w:szCs w:val="20"/>
        </w:rPr>
        <w:t>és a</w:t>
      </w:r>
      <w:r w:rsidR="009450F1">
        <w:rPr>
          <w:rFonts w:ascii="Arial" w:hAnsi="Arial" w:cs="Arial"/>
          <w:sz w:val="20"/>
          <w:szCs w:val="20"/>
        </w:rPr>
        <w:t xml:space="preserve"> többes ügynök</w:t>
      </w:r>
      <w:r w:rsidRPr="00295B0D">
        <w:rPr>
          <w:rFonts w:ascii="Arial" w:hAnsi="Arial" w:cs="Arial"/>
          <w:sz w:val="20"/>
          <w:szCs w:val="20"/>
        </w:rPr>
        <w:t xml:space="preserve"> az ügyféltől a biztosítási ajánlat aláírásakor az első díjat/díjrészletet </w:t>
      </w:r>
      <w:r w:rsidR="003702B4">
        <w:rPr>
          <w:rFonts w:ascii="Arial" w:hAnsi="Arial" w:cs="Arial"/>
          <w:sz w:val="20"/>
          <w:szCs w:val="20"/>
        </w:rPr>
        <w:t>–</w:t>
      </w:r>
      <w:r w:rsidRPr="00295B0D">
        <w:rPr>
          <w:rFonts w:ascii="Arial" w:hAnsi="Arial" w:cs="Arial"/>
          <w:sz w:val="20"/>
          <w:szCs w:val="20"/>
        </w:rPr>
        <w:t xml:space="preserve"> készpénzben nyugta ellenében, vagy a</w:t>
      </w:r>
      <w:r w:rsidR="009450F1">
        <w:rPr>
          <w:rFonts w:ascii="Arial" w:hAnsi="Arial" w:cs="Arial"/>
          <w:sz w:val="20"/>
          <w:szCs w:val="20"/>
        </w:rPr>
        <w:t xml:space="preserve">z alkusz </w:t>
      </w:r>
      <w:r w:rsidR="00065296">
        <w:rPr>
          <w:rFonts w:ascii="Arial" w:hAnsi="Arial" w:cs="Arial"/>
          <w:sz w:val="20"/>
          <w:szCs w:val="20"/>
        </w:rPr>
        <w:t>és a</w:t>
      </w:r>
      <w:r w:rsidR="009450F1">
        <w:rPr>
          <w:rFonts w:ascii="Arial" w:hAnsi="Arial" w:cs="Arial"/>
          <w:sz w:val="20"/>
          <w:szCs w:val="20"/>
        </w:rPr>
        <w:t xml:space="preserve"> többes ügynök</w:t>
      </w:r>
      <w:r w:rsidRPr="00295B0D">
        <w:rPr>
          <w:rFonts w:ascii="Arial" w:hAnsi="Arial" w:cs="Arial"/>
          <w:sz w:val="20"/>
          <w:szCs w:val="20"/>
        </w:rPr>
        <w:t xml:space="preserve"> által kiállított számla alapján a</w:t>
      </w:r>
      <w:r w:rsidR="009450F1">
        <w:rPr>
          <w:rFonts w:ascii="Arial" w:hAnsi="Arial" w:cs="Arial"/>
          <w:sz w:val="20"/>
          <w:szCs w:val="20"/>
        </w:rPr>
        <w:t xml:space="preserve">z alkusz </w:t>
      </w:r>
      <w:r w:rsidR="00065296">
        <w:rPr>
          <w:rFonts w:ascii="Arial" w:hAnsi="Arial" w:cs="Arial"/>
          <w:sz w:val="20"/>
          <w:szCs w:val="20"/>
        </w:rPr>
        <w:t>és a</w:t>
      </w:r>
      <w:r w:rsidR="009450F1">
        <w:rPr>
          <w:rFonts w:ascii="Arial" w:hAnsi="Arial" w:cs="Arial"/>
          <w:sz w:val="20"/>
          <w:szCs w:val="20"/>
        </w:rPr>
        <w:t xml:space="preserve"> többes ügynök</w:t>
      </w:r>
      <w:r w:rsidRPr="00295B0D">
        <w:rPr>
          <w:rFonts w:ascii="Arial" w:hAnsi="Arial" w:cs="Arial"/>
          <w:sz w:val="20"/>
          <w:szCs w:val="20"/>
        </w:rPr>
        <w:t xml:space="preserve"> bankszámlájára érkezően </w:t>
      </w:r>
      <w:r w:rsidR="003702B4">
        <w:rPr>
          <w:rFonts w:ascii="Arial" w:hAnsi="Arial" w:cs="Arial"/>
          <w:sz w:val="20"/>
          <w:szCs w:val="20"/>
        </w:rPr>
        <w:t>–</w:t>
      </w:r>
      <w:r w:rsidRPr="00295B0D">
        <w:rPr>
          <w:rFonts w:ascii="Arial" w:hAnsi="Arial" w:cs="Arial"/>
          <w:sz w:val="20"/>
          <w:szCs w:val="20"/>
        </w:rPr>
        <w:t xml:space="preserve"> átveszi, akkor a tábla „érték” oszlopába „1”-est kell írni, ellenkező esetben „0”-val kell jelölni.</w:t>
      </w:r>
    </w:p>
    <w:p w14:paraId="47EA2C8D" w14:textId="77777777" w:rsidR="00706D47" w:rsidRPr="00295B0D" w:rsidRDefault="00706D47" w:rsidP="002105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7DBC018C" w14:textId="3CCFD200" w:rsidR="00706D47" w:rsidRDefault="00706D47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48A302 sor Folytatólagos díj</w:t>
      </w:r>
      <w:r w:rsidR="0021057D" w:rsidRPr="00295B0D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0BB80F2A" w14:textId="77777777" w:rsidR="007801CF" w:rsidRPr="00295B0D" w:rsidRDefault="007801CF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30946061" w14:textId="227BDE1B" w:rsidR="000E2B09" w:rsidDel="00CA5358" w:rsidRDefault="0021057D" w:rsidP="00C10B7D">
      <w:pPr>
        <w:autoSpaceDE w:val="0"/>
        <w:autoSpaceDN w:val="0"/>
        <w:adjustRightInd w:val="0"/>
        <w:spacing w:after="0" w:line="240" w:lineRule="auto"/>
        <w:jc w:val="both"/>
        <w:rPr>
          <w:del w:id="14" w:author="Bankszakjogi főosztály" w:date="2020-06-30T16:51:00Z"/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Ha a</w:t>
      </w:r>
      <w:r w:rsidR="009450F1">
        <w:rPr>
          <w:rFonts w:ascii="Arial" w:hAnsi="Arial" w:cs="Arial"/>
          <w:sz w:val="20"/>
          <w:szCs w:val="20"/>
        </w:rPr>
        <w:t xml:space="preserve">z alkusz </w:t>
      </w:r>
      <w:r w:rsidR="00065296">
        <w:rPr>
          <w:rFonts w:ascii="Arial" w:hAnsi="Arial" w:cs="Arial"/>
          <w:sz w:val="20"/>
          <w:szCs w:val="20"/>
        </w:rPr>
        <w:t>és a</w:t>
      </w:r>
      <w:r w:rsidR="009450F1">
        <w:rPr>
          <w:rFonts w:ascii="Arial" w:hAnsi="Arial" w:cs="Arial"/>
          <w:sz w:val="20"/>
          <w:szCs w:val="20"/>
        </w:rPr>
        <w:t xml:space="preserve"> többes ügynök</w:t>
      </w:r>
      <w:r w:rsidRPr="00295B0D">
        <w:rPr>
          <w:rFonts w:ascii="Arial" w:hAnsi="Arial" w:cs="Arial"/>
          <w:sz w:val="20"/>
          <w:szCs w:val="20"/>
        </w:rPr>
        <w:t xml:space="preserve"> és a biztosító(k) között létrejött megállapodás alapján, a</w:t>
      </w:r>
      <w:r w:rsidR="009450F1">
        <w:rPr>
          <w:rFonts w:ascii="Arial" w:hAnsi="Arial" w:cs="Arial"/>
          <w:sz w:val="20"/>
          <w:szCs w:val="20"/>
        </w:rPr>
        <w:t>z alkusz</w:t>
      </w:r>
      <w:r w:rsidR="00AE3940">
        <w:rPr>
          <w:rFonts w:ascii="Arial" w:hAnsi="Arial" w:cs="Arial"/>
          <w:sz w:val="20"/>
          <w:szCs w:val="20"/>
        </w:rPr>
        <w:t>h</w:t>
      </w:r>
      <w:r w:rsidR="00065296">
        <w:rPr>
          <w:rFonts w:ascii="Arial" w:hAnsi="Arial" w:cs="Arial"/>
          <w:sz w:val="20"/>
          <w:szCs w:val="20"/>
        </w:rPr>
        <w:t>oz</w:t>
      </w:r>
      <w:r w:rsidR="009450F1">
        <w:rPr>
          <w:rFonts w:ascii="Arial" w:hAnsi="Arial" w:cs="Arial"/>
          <w:sz w:val="20"/>
          <w:szCs w:val="20"/>
        </w:rPr>
        <w:t xml:space="preserve"> </w:t>
      </w:r>
      <w:r w:rsidR="00065296">
        <w:rPr>
          <w:rFonts w:ascii="Arial" w:hAnsi="Arial" w:cs="Arial"/>
          <w:sz w:val="20"/>
          <w:szCs w:val="20"/>
        </w:rPr>
        <w:t>és a</w:t>
      </w:r>
      <w:r w:rsidR="009450F1">
        <w:rPr>
          <w:rFonts w:ascii="Arial" w:hAnsi="Arial" w:cs="Arial"/>
          <w:sz w:val="20"/>
          <w:szCs w:val="20"/>
        </w:rPr>
        <w:t xml:space="preserve"> többes ügynök</w:t>
      </w:r>
      <w:r w:rsidR="00065296">
        <w:rPr>
          <w:rFonts w:ascii="Arial" w:hAnsi="Arial" w:cs="Arial"/>
          <w:sz w:val="20"/>
          <w:szCs w:val="20"/>
        </w:rPr>
        <w:t>höz</w:t>
      </w:r>
      <w:r w:rsidRPr="00295B0D">
        <w:rPr>
          <w:rFonts w:ascii="Arial" w:hAnsi="Arial" w:cs="Arial"/>
          <w:sz w:val="20"/>
          <w:szCs w:val="20"/>
        </w:rPr>
        <w:t xml:space="preserve"> pénztáron</w:t>
      </w:r>
      <w:del w:id="15" w:author="Bankszakjogi főosztály" w:date="2020-06-30T16:51:00Z">
        <w:r w:rsidRPr="00295B0D" w:rsidDel="00CA5358">
          <w:rPr>
            <w:rFonts w:ascii="Arial" w:hAnsi="Arial" w:cs="Arial"/>
            <w:sz w:val="20"/>
            <w:szCs w:val="20"/>
          </w:rPr>
          <w:delText>,</w:delText>
        </w:r>
      </w:del>
      <w:r w:rsidRPr="00295B0D">
        <w:rPr>
          <w:rFonts w:ascii="Arial" w:hAnsi="Arial" w:cs="Arial"/>
          <w:sz w:val="20"/>
          <w:szCs w:val="20"/>
        </w:rPr>
        <w:t xml:space="preserve"> vagy bankszámlán keresztül érkezett be (ne</w:t>
      </w:r>
    </w:p>
    <w:p w14:paraId="47424147" w14:textId="77777777" w:rsidR="0021057D" w:rsidRPr="00295B0D" w:rsidRDefault="0021057D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m elsődíjas) pénzösszeg, akkor a tábla „érték” oszlopába „1”-est kell írni, ellenkező esetben „0”-val kell jelölni.</w:t>
      </w:r>
    </w:p>
    <w:p w14:paraId="53CF2B0A" w14:textId="77777777" w:rsidR="00706D47" w:rsidRPr="00295B0D" w:rsidRDefault="00706D47" w:rsidP="002105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4DB30E33" w14:textId="2F2A6479" w:rsidR="00706D47" w:rsidRDefault="00706D47" w:rsidP="00C10B7D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48A31 sor Ügyfélszámla vezetése</w:t>
      </w:r>
      <w:r w:rsidR="0021057D" w:rsidRPr="00295B0D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085D41DD" w14:textId="77777777" w:rsidR="007801CF" w:rsidRPr="00295B0D" w:rsidRDefault="007801CF" w:rsidP="00C10B7D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934A61F" w14:textId="77777777" w:rsidR="0021057D" w:rsidRPr="00295B0D" w:rsidRDefault="0021057D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Amennyiben a</w:t>
      </w:r>
      <w:r w:rsidR="009450F1">
        <w:rPr>
          <w:rFonts w:ascii="Arial" w:hAnsi="Arial" w:cs="Arial"/>
          <w:sz w:val="20"/>
          <w:szCs w:val="20"/>
        </w:rPr>
        <w:t xml:space="preserve">z alkusz </w:t>
      </w:r>
      <w:r w:rsidR="00065296">
        <w:rPr>
          <w:rFonts w:ascii="Arial" w:hAnsi="Arial" w:cs="Arial"/>
          <w:sz w:val="20"/>
          <w:szCs w:val="20"/>
        </w:rPr>
        <w:t>és a</w:t>
      </w:r>
      <w:r w:rsidR="009450F1">
        <w:rPr>
          <w:rFonts w:ascii="Arial" w:hAnsi="Arial" w:cs="Arial"/>
          <w:sz w:val="20"/>
          <w:szCs w:val="20"/>
        </w:rPr>
        <w:t xml:space="preserve"> többes ügynök</w:t>
      </w:r>
      <w:r w:rsidR="00AE3940">
        <w:rPr>
          <w:rFonts w:ascii="Arial" w:hAnsi="Arial" w:cs="Arial"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a Bit. 4</w:t>
      </w:r>
      <w:r w:rsidR="00D8583A">
        <w:rPr>
          <w:rFonts w:ascii="Arial" w:hAnsi="Arial" w:cs="Arial"/>
          <w:sz w:val="20"/>
          <w:szCs w:val="20"/>
        </w:rPr>
        <w:t>04</w:t>
      </w:r>
      <w:r w:rsidRPr="00295B0D">
        <w:rPr>
          <w:rFonts w:ascii="Arial" w:hAnsi="Arial" w:cs="Arial"/>
          <w:sz w:val="20"/>
          <w:szCs w:val="20"/>
        </w:rPr>
        <w:t>. §</w:t>
      </w:r>
      <w:r w:rsidR="00C47A53" w:rsidRPr="00295B0D">
        <w:rPr>
          <w:rFonts w:ascii="Arial" w:hAnsi="Arial" w:cs="Arial"/>
          <w:sz w:val="20"/>
          <w:szCs w:val="20"/>
        </w:rPr>
        <w:t xml:space="preserve"> (2) bekezdés</w:t>
      </w:r>
      <w:r w:rsidRPr="00295B0D">
        <w:rPr>
          <w:rFonts w:ascii="Arial" w:hAnsi="Arial" w:cs="Arial"/>
          <w:sz w:val="20"/>
          <w:szCs w:val="20"/>
        </w:rPr>
        <w:t>b</w:t>
      </w:r>
      <w:r w:rsidR="00C47A53" w:rsidRPr="00295B0D">
        <w:rPr>
          <w:rFonts w:ascii="Arial" w:hAnsi="Arial" w:cs="Arial"/>
          <w:sz w:val="20"/>
          <w:szCs w:val="20"/>
        </w:rPr>
        <w:t>e</w:t>
      </w:r>
      <w:r w:rsidRPr="00295B0D">
        <w:rPr>
          <w:rFonts w:ascii="Arial" w:hAnsi="Arial" w:cs="Arial"/>
          <w:sz w:val="20"/>
          <w:szCs w:val="20"/>
        </w:rPr>
        <w:t>n meghatározott ügyfélszámlát vezet, a tábla „érték” oszlopába „1”-est kell írni, nemleges válasz esetén „0”-val kell jelölni.</w:t>
      </w:r>
    </w:p>
    <w:p w14:paraId="23D5ED2C" w14:textId="77777777" w:rsidR="00706D47" w:rsidRPr="00295B0D" w:rsidRDefault="00706D47" w:rsidP="002105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60F878C4" w14:textId="7CB46ED5" w:rsidR="00706D47" w:rsidRDefault="00706D47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48A32 sor Kárrendezési tevékenység</w:t>
      </w:r>
      <w:r w:rsidR="0021057D" w:rsidRPr="00295B0D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10CE062" w14:textId="77777777" w:rsidR="007801CF" w:rsidRPr="00295B0D" w:rsidRDefault="007801CF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373DD17E" w14:textId="27ACAADD" w:rsidR="0021057D" w:rsidRDefault="0021057D" w:rsidP="00C10B7D">
      <w:pPr>
        <w:autoSpaceDE w:val="0"/>
        <w:autoSpaceDN w:val="0"/>
        <w:adjustRightInd w:val="0"/>
        <w:spacing w:after="0" w:line="240" w:lineRule="auto"/>
        <w:jc w:val="both"/>
        <w:rPr>
          <w:ins w:id="16" w:author="Tunner Tünde" w:date="2020-07-24T00:09:00Z"/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Amennyiben a</w:t>
      </w:r>
      <w:r w:rsidR="00D8583A">
        <w:rPr>
          <w:rFonts w:ascii="Arial" w:hAnsi="Arial" w:cs="Arial"/>
          <w:sz w:val="20"/>
          <w:szCs w:val="20"/>
        </w:rPr>
        <w:t xml:space="preserve">z alkusz </w:t>
      </w:r>
      <w:r w:rsidR="00065296">
        <w:rPr>
          <w:rFonts w:ascii="Arial" w:hAnsi="Arial" w:cs="Arial"/>
          <w:sz w:val="20"/>
          <w:szCs w:val="20"/>
        </w:rPr>
        <w:t xml:space="preserve">és a </w:t>
      </w:r>
      <w:r w:rsidR="00D8583A">
        <w:rPr>
          <w:rFonts w:ascii="Arial" w:hAnsi="Arial" w:cs="Arial"/>
          <w:sz w:val="20"/>
          <w:szCs w:val="20"/>
        </w:rPr>
        <w:t>többes ügynök</w:t>
      </w:r>
      <w:r w:rsidRPr="00295B0D">
        <w:rPr>
          <w:rFonts w:ascii="Arial" w:hAnsi="Arial" w:cs="Arial"/>
          <w:sz w:val="20"/>
          <w:szCs w:val="20"/>
        </w:rPr>
        <w:t xml:space="preserve"> valamely biztosítóval kötött megállapodás alapján kárrendezési tevékenységet lát el, a tábla „érték” oszlopába „1”-est kell írni, annak hiányában „0”-val kell jelölni.</w:t>
      </w:r>
    </w:p>
    <w:p w14:paraId="2623A333" w14:textId="7571002D" w:rsidR="00173265" w:rsidRDefault="00173265" w:rsidP="00C10B7D">
      <w:pPr>
        <w:autoSpaceDE w:val="0"/>
        <w:autoSpaceDN w:val="0"/>
        <w:adjustRightInd w:val="0"/>
        <w:spacing w:after="0" w:line="240" w:lineRule="auto"/>
        <w:jc w:val="both"/>
        <w:rPr>
          <w:ins w:id="17" w:author="Tunner Tünde" w:date="2020-07-24T00:09:00Z"/>
          <w:rFonts w:ascii="Arial" w:hAnsi="Arial" w:cs="Arial"/>
          <w:sz w:val="20"/>
          <w:szCs w:val="20"/>
        </w:rPr>
      </w:pPr>
    </w:p>
    <w:p w14:paraId="00A2CB56" w14:textId="5608E4F2" w:rsidR="00173265" w:rsidRDefault="00173265" w:rsidP="001732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ins w:id="18" w:author="Tunner Tünde" w:date="2020-07-24T00:09:00Z">
        <w:r w:rsidRPr="00295B0D">
          <w:rPr>
            <w:rFonts w:ascii="Arial" w:hAnsi="Arial" w:cs="Arial"/>
            <w:i/>
            <w:iCs/>
            <w:sz w:val="20"/>
            <w:szCs w:val="20"/>
          </w:rPr>
          <w:t>48A</w:t>
        </w:r>
        <w:r>
          <w:rPr>
            <w:rFonts w:ascii="Arial" w:hAnsi="Arial" w:cs="Arial"/>
            <w:i/>
            <w:iCs/>
            <w:sz w:val="20"/>
            <w:szCs w:val="20"/>
          </w:rPr>
          <w:t>40</w:t>
        </w:r>
        <w:r w:rsidRPr="00295B0D">
          <w:rPr>
            <w:rFonts w:ascii="Arial" w:hAnsi="Arial" w:cs="Arial"/>
            <w:i/>
            <w:iCs/>
            <w:sz w:val="20"/>
            <w:szCs w:val="20"/>
          </w:rPr>
          <w:t xml:space="preserve"> sor </w:t>
        </w:r>
        <w:r w:rsidRPr="00D6276D">
          <w:rPr>
            <w:rFonts w:ascii="Arial" w:hAnsi="Arial" w:cs="Arial"/>
            <w:i/>
            <w:iCs/>
            <w:sz w:val="20"/>
            <w:szCs w:val="20"/>
          </w:rPr>
          <w:t>Határon átnyúló tevékenységet végez-e?</w:t>
        </w:r>
      </w:ins>
    </w:p>
    <w:p w14:paraId="2E43ED7C" w14:textId="77777777" w:rsidR="007801CF" w:rsidRDefault="007801CF" w:rsidP="00173265">
      <w:pPr>
        <w:autoSpaceDE w:val="0"/>
        <w:autoSpaceDN w:val="0"/>
        <w:adjustRightInd w:val="0"/>
        <w:spacing w:after="0" w:line="240" w:lineRule="auto"/>
        <w:jc w:val="both"/>
        <w:rPr>
          <w:ins w:id="19" w:author="Tunner Tünde" w:date="2020-07-24T00:09:00Z"/>
          <w:rFonts w:ascii="Arial" w:hAnsi="Arial" w:cs="Arial"/>
          <w:i/>
          <w:iCs/>
          <w:sz w:val="20"/>
          <w:szCs w:val="20"/>
        </w:rPr>
      </w:pPr>
    </w:p>
    <w:p w14:paraId="005F65FB" w14:textId="77777777" w:rsidR="00173265" w:rsidRPr="00295B0D" w:rsidRDefault="00173265" w:rsidP="00173265">
      <w:pPr>
        <w:autoSpaceDE w:val="0"/>
        <w:autoSpaceDN w:val="0"/>
        <w:adjustRightInd w:val="0"/>
        <w:spacing w:after="0" w:line="240" w:lineRule="auto"/>
        <w:jc w:val="both"/>
        <w:rPr>
          <w:ins w:id="20" w:author="Tunner Tünde" w:date="2020-07-24T00:09:00Z"/>
          <w:rFonts w:ascii="Arial" w:hAnsi="Arial" w:cs="Arial"/>
          <w:iCs/>
          <w:sz w:val="20"/>
          <w:szCs w:val="20"/>
        </w:rPr>
      </w:pPr>
      <w:ins w:id="21" w:author="Tunner Tünde" w:date="2020-07-24T00:09:00Z">
        <w:r>
          <w:rPr>
            <w:rFonts w:ascii="Arial" w:hAnsi="Arial" w:cs="Arial"/>
            <w:iCs/>
            <w:sz w:val="20"/>
            <w:szCs w:val="20"/>
          </w:rPr>
          <w:t>Abban az esetben kell „Igen” értéket jelenteni, amennyiben az alkusz és a többes ügynök Magyarország területén kívül is végez biztosításközvetítői tevékenységet,</w:t>
        </w:r>
        <w:r w:rsidRPr="00F542BF">
          <w:rPr>
            <w:rFonts w:ascii="Arial" w:hAnsi="Arial" w:cs="Arial"/>
            <w:iCs/>
            <w:sz w:val="20"/>
            <w:szCs w:val="20"/>
          </w:rPr>
          <w:t xml:space="preserve"> </w:t>
        </w:r>
        <w:r>
          <w:rPr>
            <w:rFonts w:ascii="Arial" w:hAnsi="Arial" w:cs="Arial"/>
            <w:iCs/>
            <w:sz w:val="20"/>
            <w:szCs w:val="20"/>
          </w:rPr>
          <w:t>függetlenül a biztosító partner székhelyétől.</w:t>
        </w:r>
      </w:ins>
    </w:p>
    <w:p w14:paraId="66D80973" w14:textId="77777777" w:rsidR="00173265" w:rsidRDefault="00173265" w:rsidP="00173265">
      <w:pPr>
        <w:autoSpaceDE w:val="0"/>
        <w:autoSpaceDN w:val="0"/>
        <w:adjustRightInd w:val="0"/>
        <w:spacing w:after="0" w:line="240" w:lineRule="auto"/>
        <w:jc w:val="both"/>
        <w:rPr>
          <w:ins w:id="22" w:author="Tunner Tünde" w:date="2020-07-24T00:09:00Z"/>
          <w:rFonts w:ascii="Arial" w:hAnsi="Arial" w:cs="Arial"/>
          <w:i/>
          <w:iCs/>
          <w:sz w:val="20"/>
          <w:szCs w:val="20"/>
        </w:rPr>
      </w:pPr>
    </w:p>
    <w:p w14:paraId="08EF801F" w14:textId="7EFA7227" w:rsidR="00173265" w:rsidRDefault="00173265" w:rsidP="001732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ins w:id="23" w:author="Tunner Tünde" w:date="2020-07-24T00:09:00Z">
        <w:r w:rsidRPr="00295B0D">
          <w:rPr>
            <w:rFonts w:ascii="Arial" w:hAnsi="Arial" w:cs="Arial"/>
            <w:i/>
            <w:iCs/>
            <w:sz w:val="20"/>
            <w:szCs w:val="20"/>
          </w:rPr>
          <w:t>48A</w:t>
        </w:r>
        <w:r>
          <w:rPr>
            <w:rFonts w:ascii="Arial" w:hAnsi="Arial" w:cs="Arial"/>
            <w:i/>
            <w:iCs/>
            <w:sz w:val="20"/>
            <w:szCs w:val="20"/>
          </w:rPr>
          <w:t>41</w:t>
        </w:r>
        <w:r w:rsidRPr="00295B0D">
          <w:rPr>
            <w:rFonts w:ascii="Arial" w:hAnsi="Arial" w:cs="Arial"/>
            <w:i/>
            <w:iCs/>
            <w:sz w:val="20"/>
            <w:szCs w:val="20"/>
          </w:rPr>
          <w:t xml:space="preserve"> sor </w:t>
        </w:r>
        <w:r>
          <w:rPr>
            <w:rFonts w:ascii="Arial" w:hAnsi="Arial" w:cs="Arial"/>
            <w:i/>
            <w:iCs/>
            <w:sz w:val="20"/>
            <w:szCs w:val="20"/>
          </w:rPr>
          <w:t>Magyarországon kívüli biztosítás</w:t>
        </w:r>
        <w:r w:rsidRPr="00B207A6">
          <w:rPr>
            <w:rFonts w:ascii="Arial" w:hAnsi="Arial" w:cs="Arial"/>
            <w:i/>
            <w:iCs/>
            <w:sz w:val="20"/>
            <w:szCs w:val="20"/>
          </w:rPr>
          <w:t>közvetítésre feljogosító megállapodások/megbízások száma</w:t>
        </w:r>
        <w:r w:rsidRPr="00295B0D">
          <w:rPr>
            <w:rFonts w:ascii="Arial" w:hAnsi="Arial" w:cs="Arial"/>
            <w:i/>
            <w:iCs/>
            <w:sz w:val="20"/>
            <w:szCs w:val="20"/>
          </w:rPr>
          <w:t xml:space="preserve"> </w:t>
        </w:r>
      </w:ins>
    </w:p>
    <w:p w14:paraId="68FA46A4" w14:textId="77777777" w:rsidR="007801CF" w:rsidRPr="00295B0D" w:rsidRDefault="007801CF" w:rsidP="00173265">
      <w:pPr>
        <w:autoSpaceDE w:val="0"/>
        <w:autoSpaceDN w:val="0"/>
        <w:adjustRightInd w:val="0"/>
        <w:spacing w:after="0" w:line="240" w:lineRule="auto"/>
        <w:jc w:val="both"/>
        <w:rPr>
          <w:ins w:id="24" w:author="Tunner Tünde" w:date="2020-07-24T00:09:00Z"/>
          <w:rFonts w:ascii="Arial" w:hAnsi="Arial" w:cs="Arial"/>
          <w:i/>
          <w:iCs/>
          <w:sz w:val="20"/>
          <w:szCs w:val="20"/>
        </w:rPr>
      </w:pPr>
    </w:p>
    <w:p w14:paraId="6712CC39" w14:textId="77777777" w:rsidR="00173265" w:rsidRDefault="00173265" w:rsidP="00173265">
      <w:pPr>
        <w:tabs>
          <w:tab w:val="left" w:pos="6237"/>
        </w:tabs>
        <w:spacing w:after="0"/>
        <w:jc w:val="both"/>
        <w:rPr>
          <w:ins w:id="25" w:author="Tunner Tünde" w:date="2020-07-24T00:09:00Z"/>
          <w:rFonts w:ascii="Arial" w:hAnsi="Arial" w:cs="Arial"/>
          <w:sz w:val="20"/>
          <w:szCs w:val="20"/>
        </w:rPr>
      </w:pPr>
      <w:ins w:id="26" w:author="Tunner Tünde" w:date="2020-07-24T00:09:00Z">
        <w:r>
          <w:rPr>
            <w:rFonts w:ascii="Arial" w:hAnsi="Arial" w:cs="Arial"/>
            <w:sz w:val="20"/>
            <w:szCs w:val="20"/>
          </w:rPr>
          <w:t xml:space="preserve">Az alkusznak és a többes ügynöknek azt a számot kell itt feltüntetnie, hogy hány külföldi partnerrel van megállapodása vagy megbízása </w:t>
        </w:r>
        <w:r>
          <w:rPr>
            <w:rFonts w:ascii="Arial" w:hAnsi="Arial" w:cs="Arial"/>
            <w:iCs/>
            <w:sz w:val="20"/>
            <w:szCs w:val="20"/>
          </w:rPr>
          <w:t xml:space="preserve">Magyarország területén kívül végezhető biztosításközvetítői </w:t>
        </w:r>
        <w:r>
          <w:rPr>
            <w:rFonts w:ascii="Arial" w:hAnsi="Arial" w:cs="Arial"/>
            <w:iCs/>
            <w:sz w:val="20"/>
            <w:szCs w:val="20"/>
          </w:rPr>
          <w:lastRenderedPageBreak/>
          <w:t>tevékenységre</w:t>
        </w:r>
        <w:r>
          <w:rPr>
            <w:rFonts w:ascii="Arial" w:hAnsi="Arial" w:cs="Arial"/>
            <w:sz w:val="20"/>
            <w:szCs w:val="20"/>
          </w:rPr>
          <w:t>. Amennyiben az alkusznak, többes ügynöknek nincs ilyen megállapodása/megbízása, úgy „0” értéket kell rögzítenie.</w:t>
        </w:r>
      </w:ins>
    </w:p>
    <w:p w14:paraId="0B20B3EA" w14:textId="77777777" w:rsidR="00173265" w:rsidRPr="00295B0D" w:rsidRDefault="00173265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9AA3E4" w14:textId="77777777" w:rsidR="00CD2C18" w:rsidRPr="00295B0D" w:rsidRDefault="00CD2C18" w:rsidP="002105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6EEDB396" w14:textId="77777777" w:rsidR="00103340" w:rsidRPr="00295B0D" w:rsidRDefault="00103340" w:rsidP="00B17095">
      <w:pPr>
        <w:tabs>
          <w:tab w:val="left" w:pos="6237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198DCA09" w14:textId="77777777" w:rsidR="009B7FBB" w:rsidRDefault="00F47611" w:rsidP="00F361E8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2. </w:t>
      </w:r>
      <w:r w:rsidR="0021057D" w:rsidRPr="00295B0D">
        <w:rPr>
          <w:rFonts w:ascii="Arial" w:hAnsi="Arial" w:cs="Arial"/>
          <w:b/>
          <w:bCs/>
          <w:iCs/>
          <w:sz w:val="20"/>
          <w:szCs w:val="20"/>
        </w:rPr>
        <w:t>48B1A</w:t>
      </w:r>
      <w:r w:rsidR="00D8583A">
        <w:rPr>
          <w:rFonts w:ascii="Arial" w:hAnsi="Arial" w:cs="Arial"/>
          <w:b/>
          <w:bCs/>
          <w:iCs/>
          <w:sz w:val="20"/>
          <w:szCs w:val="20"/>
        </w:rPr>
        <w:t>1</w:t>
      </w:r>
      <w:r w:rsidR="0021057D"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Biztosításközvetítői tevékenységből származó </w:t>
      </w:r>
      <w:r w:rsidR="000D5307" w:rsidRPr="00295B0D">
        <w:rPr>
          <w:rFonts w:ascii="Arial" w:hAnsi="Arial" w:cs="Arial"/>
          <w:b/>
          <w:bCs/>
          <w:iCs/>
          <w:sz w:val="20"/>
          <w:szCs w:val="20"/>
        </w:rPr>
        <w:t>jutalék</w:t>
      </w:r>
      <w:r w:rsidR="0021057D" w:rsidRPr="00295B0D">
        <w:rPr>
          <w:rFonts w:ascii="Arial" w:hAnsi="Arial" w:cs="Arial"/>
          <w:b/>
          <w:bCs/>
          <w:iCs/>
          <w:sz w:val="20"/>
          <w:szCs w:val="20"/>
        </w:rPr>
        <w:t>bevételek</w:t>
      </w:r>
      <w:r w:rsidR="000D5307" w:rsidRPr="00295B0D">
        <w:rPr>
          <w:rFonts w:ascii="Arial" w:hAnsi="Arial" w:cs="Arial"/>
          <w:b/>
          <w:bCs/>
          <w:iCs/>
          <w:sz w:val="20"/>
          <w:szCs w:val="20"/>
        </w:rPr>
        <w:t xml:space="preserve"> </w:t>
      </w:r>
    </w:p>
    <w:p w14:paraId="742AF0F2" w14:textId="77777777" w:rsidR="007801CF" w:rsidRDefault="007801CF" w:rsidP="007801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6F8C71E4" w14:textId="63D4C232" w:rsidR="00F26F0D" w:rsidRDefault="00F26F0D" w:rsidP="007801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295B0D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4C048F9B" w14:textId="77777777" w:rsidR="007801CF" w:rsidRPr="00295B0D" w:rsidRDefault="007801CF" w:rsidP="007801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79FA21A0" w14:textId="6474E0CF" w:rsidR="00D7691B" w:rsidRDefault="003E4C72" w:rsidP="007801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 w:rsidR="009C520D">
        <w:rPr>
          <w:rFonts w:ascii="Arial" w:hAnsi="Arial" w:cs="Arial"/>
          <w:bCs/>
          <w:i/>
          <w:iCs/>
          <w:sz w:val="20"/>
          <w:szCs w:val="20"/>
        </w:rPr>
        <w:t xml:space="preserve"> és </w:t>
      </w:r>
      <w:r w:rsidR="00753E5B">
        <w:rPr>
          <w:rFonts w:ascii="Arial" w:hAnsi="Arial" w:cs="Arial"/>
          <w:bCs/>
          <w:i/>
          <w:iCs/>
          <w:sz w:val="20"/>
          <w:szCs w:val="20"/>
        </w:rPr>
        <w:t>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D7691B" w:rsidRPr="00B163E3">
        <w:rPr>
          <w:rFonts w:ascii="Arial" w:hAnsi="Arial" w:cs="Arial"/>
          <w:bCs/>
          <w:i/>
          <w:iCs/>
          <w:sz w:val="20"/>
          <w:szCs w:val="20"/>
        </w:rPr>
        <w:t>oszlop Biztosító megnevezése</w:t>
      </w:r>
      <w:r w:rsidR="00753E5B"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72E1603B" w14:textId="77777777" w:rsidR="007801CF" w:rsidRPr="00B163E3" w:rsidRDefault="007801CF" w:rsidP="007801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0BE8E340" w14:textId="002A5431" w:rsidR="00753E5B" w:rsidRDefault="00D7691B" w:rsidP="007801CF">
      <w:pPr>
        <w:autoSpaceDE w:val="0"/>
        <w:autoSpaceDN w:val="0"/>
        <w:adjustRightInd w:val="0"/>
        <w:spacing w:after="0" w:line="240" w:lineRule="auto"/>
        <w:jc w:val="both"/>
        <w:rPr>
          <w:ins w:id="27" w:author="Tunner Tünde" w:date="2020-11-05T10:19:00Z"/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„Bizt</w:t>
      </w:r>
      <w:r w:rsidR="00306E12" w:rsidRPr="00295B0D">
        <w:rPr>
          <w:rFonts w:ascii="Arial" w:hAnsi="Arial" w:cs="Arial"/>
          <w:sz w:val="20"/>
          <w:szCs w:val="20"/>
        </w:rPr>
        <w:t>osító megnevezése” oszlopba</w:t>
      </w:r>
      <w:ins w:id="28" w:author="Bankszakjogi főosztály" w:date="2020-06-30T16:58:00Z">
        <w:r w:rsidR="00A258A4">
          <w:rPr>
            <w:rFonts w:ascii="Arial" w:hAnsi="Arial" w:cs="Arial"/>
            <w:sz w:val="20"/>
            <w:szCs w:val="20"/>
          </w:rPr>
          <w:t>n</w:t>
        </w:r>
      </w:ins>
      <w:r w:rsidR="00306E12" w:rsidRPr="00295B0D">
        <w:rPr>
          <w:rFonts w:ascii="Arial" w:hAnsi="Arial" w:cs="Arial"/>
          <w:sz w:val="20"/>
          <w:szCs w:val="20"/>
        </w:rPr>
        <w:t xml:space="preserve"> a biztosítók aktuális nevét</w:t>
      </w:r>
      <w:r w:rsidR="00753E5B">
        <w:rPr>
          <w:rFonts w:ascii="Arial" w:hAnsi="Arial" w:cs="Arial"/>
          <w:sz w:val="20"/>
          <w:szCs w:val="20"/>
        </w:rPr>
        <w:t>, a „Biztosító azonosítója” oszlopba</w:t>
      </w:r>
      <w:ins w:id="29" w:author="Bankszakjogi főosztály" w:date="2020-06-30T16:58:00Z">
        <w:r w:rsidR="00A258A4">
          <w:rPr>
            <w:rFonts w:ascii="Arial" w:hAnsi="Arial" w:cs="Arial"/>
            <w:sz w:val="20"/>
            <w:szCs w:val="20"/>
          </w:rPr>
          <w:t>n</w:t>
        </w:r>
      </w:ins>
      <w:r w:rsidR="00753E5B">
        <w:rPr>
          <w:rFonts w:ascii="Arial" w:hAnsi="Arial" w:cs="Arial"/>
          <w:sz w:val="20"/>
          <w:szCs w:val="20"/>
        </w:rPr>
        <w:t xml:space="preserve"> a biztosító törzsszámát </w:t>
      </w:r>
      <w:r w:rsidR="00306E12" w:rsidRPr="00295B0D">
        <w:rPr>
          <w:rFonts w:ascii="Arial" w:hAnsi="Arial" w:cs="Arial"/>
          <w:sz w:val="20"/>
          <w:szCs w:val="20"/>
        </w:rPr>
        <w:t>az MNB</w:t>
      </w:r>
      <w:r w:rsidRPr="00295B0D">
        <w:rPr>
          <w:rFonts w:ascii="Arial" w:hAnsi="Arial" w:cs="Arial"/>
          <w:sz w:val="20"/>
          <w:szCs w:val="20"/>
        </w:rPr>
        <w:t xml:space="preserve"> internetes honlapján a </w:t>
      </w:r>
      <w:r w:rsidR="00B94A0E">
        <w:rPr>
          <w:rFonts w:ascii="Arial" w:hAnsi="Arial" w:cs="Arial"/>
          <w:sz w:val="20"/>
          <w:szCs w:val="20"/>
        </w:rPr>
        <w:t>Felügyelet/</w:t>
      </w:r>
      <w:r w:rsidR="00352CC2">
        <w:rPr>
          <w:rFonts w:ascii="Arial" w:hAnsi="Arial" w:cs="Arial"/>
          <w:sz w:val="20"/>
          <w:szCs w:val="20"/>
        </w:rPr>
        <w:t>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 w:rsidR="0023510D">
        <w:rPr>
          <w:rFonts w:ascii="Arial" w:hAnsi="Arial" w:cs="Arial"/>
          <w:sz w:val="20"/>
          <w:szCs w:val="20"/>
        </w:rPr>
        <w:t>Piaci szereplők keresése</w:t>
      </w:r>
      <w:r w:rsidR="007A0025">
        <w:rPr>
          <w:rFonts w:ascii="Arial" w:hAnsi="Arial" w:cs="Arial"/>
          <w:sz w:val="20"/>
          <w:szCs w:val="20"/>
        </w:rPr>
        <w:t>/Általános kereső</w:t>
      </w:r>
      <w:r w:rsidRPr="00295B0D">
        <w:rPr>
          <w:rFonts w:ascii="Arial" w:hAnsi="Arial" w:cs="Arial"/>
          <w:sz w:val="20"/>
          <w:szCs w:val="20"/>
        </w:rPr>
        <w:t xml:space="preserve"> menüpont alatt található adatbázisokb</w:t>
      </w:r>
      <w:r w:rsidR="008A54D1">
        <w:rPr>
          <w:rFonts w:ascii="Arial" w:hAnsi="Arial" w:cs="Arial"/>
          <w:sz w:val="20"/>
          <w:szCs w:val="20"/>
        </w:rPr>
        <w:t>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="00753E5B" w:rsidRPr="00753E5B">
        <w:rPr>
          <w:rFonts w:ascii="Arial" w:hAnsi="Arial" w:cs="Arial"/>
          <w:sz w:val="20"/>
          <w:szCs w:val="20"/>
        </w:rPr>
        <w:t>Határon átnyúló tevékenységet végző intézmények törzsszáma minden esetben 8.</w:t>
      </w:r>
      <w:r w:rsidR="008A54D1">
        <w:rPr>
          <w:rFonts w:ascii="Arial" w:hAnsi="Arial" w:cs="Arial"/>
          <w:sz w:val="20"/>
          <w:szCs w:val="20"/>
        </w:rPr>
        <w:t xml:space="preserve"> </w:t>
      </w:r>
      <w:r w:rsidR="00F0172B" w:rsidRPr="00295B0D">
        <w:rPr>
          <w:rFonts w:ascii="Arial" w:hAnsi="Arial" w:cs="Arial"/>
          <w:sz w:val="20"/>
          <w:szCs w:val="20"/>
        </w:rPr>
        <w:t>A „K</w:t>
      </w:r>
      <w:r w:rsidRPr="00295B0D">
        <w:rPr>
          <w:rFonts w:ascii="Arial" w:hAnsi="Arial" w:cs="Arial"/>
          <w:sz w:val="20"/>
          <w:szCs w:val="20"/>
        </w:rPr>
        <w:t>ód” rovatban a 99 végű a maximum sort jelöli. Az első kód adott, de a</w:t>
      </w:r>
      <w:r w:rsidR="00D8583A">
        <w:rPr>
          <w:rFonts w:ascii="Arial" w:hAnsi="Arial" w:cs="Arial"/>
          <w:sz w:val="20"/>
          <w:szCs w:val="20"/>
        </w:rPr>
        <w:t>z alkusz</w:t>
      </w:r>
      <w:r w:rsidR="00065296">
        <w:rPr>
          <w:rFonts w:ascii="Arial" w:hAnsi="Arial" w:cs="Arial"/>
          <w:sz w:val="20"/>
          <w:szCs w:val="20"/>
        </w:rPr>
        <w:t xml:space="preserve">nak és a </w:t>
      </w:r>
      <w:r w:rsidR="00D8583A">
        <w:rPr>
          <w:rFonts w:ascii="Arial" w:hAnsi="Arial" w:cs="Arial"/>
          <w:sz w:val="20"/>
          <w:szCs w:val="20"/>
        </w:rPr>
        <w:t>többes ügynök</w:t>
      </w:r>
      <w:r w:rsidR="00065296">
        <w:rPr>
          <w:rFonts w:ascii="Arial" w:hAnsi="Arial" w:cs="Arial"/>
          <w:sz w:val="20"/>
          <w:szCs w:val="20"/>
        </w:rPr>
        <w:t xml:space="preserve">nek </w:t>
      </w:r>
      <w:r w:rsidRPr="00295B0D">
        <w:rPr>
          <w:rFonts w:ascii="Arial" w:hAnsi="Arial" w:cs="Arial"/>
          <w:sz w:val="20"/>
          <w:szCs w:val="20"/>
        </w:rPr>
        <w:t>a szükséges sorokat (annak függvényében, hogy hány biztosítótól volt jutalékbevétele) számoznia kell a megadott első kódtól kezdődően, a többi</w:t>
      </w:r>
      <w:r w:rsidR="006100BD" w:rsidRPr="00295B0D">
        <w:rPr>
          <w:rFonts w:ascii="Arial" w:hAnsi="Arial" w:cs="Arial"/>
          <w:sz w:val="20"/>
          <w:szCs w:val="20"/>
        </w:rPr>
        <w:t xml:space="preserve"> sor</w:t>
      </w:r>
      <w:r w:rsidRPr="00295B0D">
        <w:rPr>
          <w:rFonts w:ascii="Arial" w:hAnsi="Arial" w:cs="Arial"/>
          <w:sz w:val="20"/>
          <w:szCs w:val="20"/>
        </w:rPr>
        <w:t xml:space="preserve"> törlendő.</w:t>
      </w:r>
    </w:p>
    <w:p w14:paraId="72EC84EF" w14:textId="77777777" w:rsidR="00FB1A76" w:rsidRDefault="00FB1A76" w:rsidP="007801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62C5ED" w14:textId="6611760A" w:rsidR="00F26F0D" w:rsidRDefault="00A21211" w:rsidP="00A756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bookmarkStart w:id="30" w:name="_Hlk50646872"/>
      <w:r>
        <w:rPr>
          <w:rFonts w:ascii="Arial" w:hAnsi="Arial" w:cs="Arial"/>
          <w:i/>
          <w:sz w:val="20"/>
          <w:szCs w:val="20"/>
        </w:rPr>
        <w:t>3</w:t>
      </w:r>
      <w:r w:rsidR="00D44DB4">
        <w:rPr>
          <w:rFonts w:ascii="Arial" w:hAnsi="Arial" w:cs="Arial"/>
          <w:i/>
          <w:sz w:val="20"/>
          <w:szCs w:val="20"/>
        </w:rPr>
        <w:t>-</w:t>
      </w:r>
      <w:del w:id="31" w:author="Bankszakjogi főosztály" w:date="2020-06-30T16:57:00Z">
        <w:r w:rsidDel="00180B0F">
          <w:rPr>
            <w:rFonts w:ascii="Arial" w:hAnsi="Arial" w:cs="Arial"/>
            <w:i/>
            <w:sz w:val="20"/>
            <w:szCs w:val="20"/>
          </w:rPr>
          <w:delText xml:space="preserve"> </w:delText>
        </w:r>
      </w:del>
      <w:r>
        <w:rPr>
          <w:rFonts w:ascii="Arial" w:hAnsi="Arial" w:cs="Arial"/>
          <w:i/>
          <w:sz w:val="20"/>
          <w:szCs w:val="20"/>
        </w:rPr>
        <w:t xml:space="preserve">8. </w:t>
      </w:r>
      <w:r w:rsidR="00F26F0D" w:rsidRPr="00B163E3">
        <w:rPr>
          <w:rFonts w:ascii="Arial" w:hAnsi="Arial" w:cs="Arial"/>
          <w:i/>
          <w:sz w:val="20"/>
          <w:szCs w:val="20"/>
        </w:rPr>
        <w:t xml:space="preserve"> oszlop </w:t>
      </w:r>
      <w:r w:rsidR="00F93547" w:rsidRPr="00B163E3">
        <w:rPr>
          <w:rFonts w:ascii="Arial" w:hAnsi="Arial" w:cs="Arial"/>
          <w:i/>
          <w:iCs/>
          <w:sz w:val="20"/>
          <w:szCs w:val="20"/>
        </w:rPr>
        <w:t>Tárgy</w:t>
      </w:r>
      <w:r w:rsidR="00F93547">
        <w:rPr>
          <w:rFonts w:ascii="Arial" w:hAnsi="Arial" w:cs="Arial"/>
          <w:i/>
          <w:iCs/>
          <w:sz w:val="20"/>
          <w:szCs w:val="20"/>
        </w:rPr>
        <w:t>időszakra</w:t>
      </w:r>
      <w:r w:rsidR="00F93547" w:rsidRPr="00B163E3">
        <w:rPr>
          <w:rFonts w:ascii="Arial" w:hAnsi="Arial" w:cs="Arial"/>
          <w:i/>
          <w:iCs/>
          <w:sz w:val="20"/>
          <w:szCs w:val="20"/>
        </w:rPr>
        <w:t xml:space="preserve"> </w:t>
      </w:r>
      <w:r w:rsidR="0021057D" w:rsidRPr="00B163E3">
        <w:rPr>
          <w:rFonts w:ascii="Arial" w:hAnsi="Arial" w:cs="Arial"/>
          <w:i/>
          <w:iCs/>
          <w:sz w:val="20"/>
          <w:szCs w:val="20"/>
        </w:rPr>
        <w:t xml:space="preserve">járó </w:t>
      </w:r>
      <w:r w:rsidR="007A5EA1">
        <w:rPr>
          <w:rFonts w:ascii="Arial" w:hAnsi="Arial" w:cs="Arial"/>
          <w:i/>
          <w:iCs/>
          <w:sz w:val="20"/>
          <w:szCs w:val="20"/>
        </w:rPr>
        <w:t>szerzési</w:t>
      </w:r>
      <w:r>
        <w:rPr>
          <w:rFonts w:ascii="Arial" w:hAnsi="Arial" w:cs="Arial"/>
          <w:i/>
          <w:iCs/>
          <w:sz w:val="20"/>
          <w:szCs w:val="20"/>
        </w:rPr>
        <w:t>/fenntartási/cél</w:t>
      </w:r>
      <w:r w:rsidR="0021057D" w:rsidRPr="00B163E3">
        <w:rPr>
          <w:rFonts w:ascii="Arial" w:hAnsi="Arial" w:cs="Arial"/>
          <w:i/>
          <w:iCs/>
          <w:sz w:val="20"/>
          <w:szCs w:val="20"/>
        </w:rPr>
        <w:t>jutalék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="00D90218">
        <w:rPr>
          <w:rFonts w:ascii="Arial" w:hAnsi="Arial" w:cs="Arial"/>
          <w:i/>
          <w:iCs/>
          <w:sz w:val="20"/>
          <w:szCs w:val="20"/>
        </w:rPr>
        <w:t xml:space="preserve">bevétel </w:t>
      </w:r>
      <w:r w:rsidR="0021057D" w:rsidRPr="00B163E3">
        <w:rPr>
          <w:rFonts w:ascii="Arial" w:hAnsi="Arial" w:cs="Arial"/>
          <w:i/>
          <w:iCs/>
          <w:sz w:val="20"/>
          <w:szCs w:val="20"/>
        </w:rPr>
        <w:t>bruttó összege</w:t>
      </w:r>
      <w:r w:rsidR="00F26F0D" w:rsidRPr="00B163E3">
        <w:rPr>
          <w:rFonts w:ascii="Arial" w:hAnsi="Arial" w:cs="Arial"/>
          <w:i/>
          <w:iCs/>
          <w:sz w:val="20"/>
          <w:szCs w:val="20"/>
        </w:rPr>
        <w:t xml:space="preserve"> élet – nem</w:t>
      </w:r>
      <w:r w:rsidR="001673F9">
        <w:rPr>
          <w:rFonts w:ascii="Arial" w:hAnsi="Arial" w:cs="Arial"/>
          <w:i/>
          <w:iCs/>
          <w:sz w:val="20"/>
          <w:szCs w:val="20"/>
        </w:rPr>
        <w:t>-</w:t>
      </w:r>
      <w:r w:rsidR="00F26F0D" w:rsidRPr="00B163E3">
        <w:rPr>
          <w:rFonts w:ascii="Arial" w:hAnsi="Arial" w:cs="Arial"/>
          <w:i/>
          <w:iCs/>
          <w:sz w:val="20"/>
          <w:szCs w:val="20"/>
        </w:rPr>
        <w:t>élet</w:t>
      </w:r>
    </w:p>
    <w:p w14:paraId="46EA51EC" w14:textId="77777777" w:rsidR="007801CF" w:rsidRPr="00B163E3" w:rsidRDefault="007801CF" w:rsidP="00A756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684FC6FF" w14:textId="51A7A343" w:rsidR="00E95020" w:rsidRDefault="00F26F0D" w:rsidP="00FB1A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32" w:name="_Hlk41571520"/>
      <w:r w:rsidRPr="00295B0D">
        <w:rPr>
          <w:rFonts w:ascii="Arial" w:hAnsi="Arial" w:cs="Arial"/>
          <w:iCs/>
          <w:sz w:val="20"/>
          <w:szCs w:val="20"/>
        </w:rPr>
        <w:t xml:space="preserve">Ezen </w:t>
      </w:r>
      <w:ins w:id="33" w:author="Tunner Tünde" w:date="2020-11-04T15:17:00Z">
        <w:r w:rsidR="001F67CE">
          <w:rPr>
            <w:rFonts w:ascii="Arial" w:hAnsi="Arial" w:cs="Arial"/>
            <w:iCs/>
            <w:sz w:val="20"/>
            <w:szCs w:val="20"/>
          </w:rPr>
          <w:t>oszlopokban</w:t>
        </w:r>
      </w:ins>
      <w:ins w:id="34" w:author="Tunner Tünde" w:date="2020-11-04T15:53:00Z">
        <w:r w:rsidR="001454D3">
          <w:rPr>
            <w:rFonts w:ascii="Arial" w:hAnsi="Arial" w:cs="Arial"/>
            <w:iCs/>
            <w:sz w:val="20"/>
            <w:szCs w:val="20"/>
          </w:rPr>
          <w:t xml:space="preserve"> </w:t>
        </w:r>
      </w:ins>
      <w:del w:id="35" w:author="Tunner Tünde" w:date="2020-11-04T15:53:00Z">
        <w:r w:rsidRPr="00295B0D" w:rsidDel="001454D3">
          <w:rPr>
            <w:rFonts w:ascii="Arial" w:hAnsi="Arial" w:cs="Arial"/>
            <w:iCs/>
            <w:sz w:val="20"/>
            <w:szCs w:val="20"/>
          </w:rPr>
          <w:delText>meghatározások</w:delText>
        </w:r>
        <w:r w:rsidR="0021057D" w:rsidRPr="00295B0D" w:rsidDel="001454D3">
          <w:rPr>
            <w:rFonts w:ascii="Arial" w:hAnsi="Arial" w:cs="Arial"/>
            <w:i/>
            <w:iCs/>
            <w:sz w:val="20"/>
            <w:szCs w:val="20"/>
          </w:rPr>
          <w:delText xml:space="preserve"> </w:delText>
        </w:r>
        <w:r w:rsidR="0021057D" w:rsidRPr="00295B0D" w:rsidDel="001454D3">
          <w:rPr>
            <w:rFonts w:ascii="Arial" w:hAnsi="Arial" w:cs="Arial"/>
            <w:sz w:val="20"/>
            <w:szCs w:val="20"/>
          </w:rPr>
          <w:delText xml:space="preserve">alatt </w:delText>
        </w:r>
      </w:del>
      <w:r w:rsidR="0021057D" w:rsidRPr="00F97494">
        <w:rPr>
          <w:rFonts w:ascii="Arial" w:hAnsi="Arial" w:cs="Arial"/>
          <w:sz w:val="20"/>
          <w:szCs w:val="20"/>
        </w:rPr>
        <w:t>a biztosítók felé tárgy</w:t>
      </w:r>
      <w:r w:rsidR="0040328A" w:rsidRPr="00F97494">
        <w:rPr>
          <w:rFonts w:ascii="Arial" w:hAnsi="Arial" w:cs="Arial"/>
          <w:sz w:val="20"/>
          <w:szCs w:val="20"/>
        </w:rPr>
        <w:t>időszakra (</w:t>
      </w:r>
      <w:r w:rsidR="00F93547" w:rsidRPr="00F97494">
        <w:rPr>
          <w:rFonts w:ascii="Arial" w:hAnsi="Arial" w:cs="Arial"/>
          <w:sz w:val="20"/>
          <w:szCs w:val="20"/>
        </w:rPr>
        <w:t>fél</w:t>
      </w:r>
      <w:r w:rsidR="0021057D" w:rsidRPr="00F97494">
        <w:rPr>
          <w:rFonts w:ascii="Arial" w:hAnsi="Arial" w:cs="Arial"/>
          <w:sz w:val="20"/>
          <w:szCs w:val="20"/>
        </w:rPr>
        <w:t>évre</w:t>
      </w:r>
      <w:r w:rsidR="0040328A" w:rsidRPr="00F97494">
        <w:rPr>
          <w:rFonts w:ascii="Arial" w:hAnsi="Arial" w:cs="Arial"/>
          <w:sz w:val="20"/>
          <w:szCs w:val="20"/>
        </w:rPr>
        <w:t>)</w:t>
      </w:r>
      <w:r w:rsidR="0021057D" w:rsidRPr="00F97494">
        <w:rPr>
          <w:rFonts w:ascii="Arial" w:hAnsi="Arial" w:cs="Arial"/>
          <w:sz w:val="20"/>
          <w:szCs w:val="20"/>
        </w:rPr>
        <w:t xml:space="preserve"> kiszámlázott </w:t>
      </w:r>
      <w:r w:rsidR="00E44946" w:rsidRPr="00F97494">
        <w:rPr>
          <w:rFonts w:ascii="Arial" w:hAnsi="Arial" w:cs="Arial"/>
          <w:sz w:val="20"/>
          <w:szCs w:val="20"/>
        </w:rPr>
        <w:t xml:space="preserve">teljes </w:t>
      </w:r>
      <w:r w:rsidR="00A97DF2" w:rsidRPr="00F97494">
        <w:rPr>
          <w:rFonts w:ascii="Arial" w:hAnsi="Arial" w:cs="Arial"/>
          <w:sz w:val="20"/>
          <w:szCs w:val="20"/>
        </w:rPr>
        <w:t xml:space="preserve">(a hagyományos értékesítési csatornákon, valamint az </w:t>
      </w:r>
      <w:r w:rsidR="00DD0F70" w:rsidRPr="00F97494">
        <w:rPr>
          <w:rFonts w:ascii="Arial" w:hAnsi="Arial" w:cs="Arial"/>
          <w:sz w:val="20"/>
          <w:szCs w:val="20"/>
        </w:rPr>
        <w:t>értékesítést végző elektronikus</w:t>
      </w:r>
      <w:r w:rsidR="00DD0F70">
        <w:rPr>
          <w:rFonts w:ascii="Arial" w:hAnsi="Arial" w:cs="Arial"/>
          <w:sz w:val="20"/>
          <w:szCs w:val="20"/>
        </w:rPr>
        <w:t>,</w:t>
      </w:r>
      <w:r w:rsidR="00D632BA">
        <w:rPr>
          <w:rFonts w:ascii="Arial" w:hAnsi="Arial" w:cs="Arial"/>
          <w:sz w:val="20"/>
          <w:szCs w:val="20"/>
        </w:rPr>
        <w:t xml:space="preserve"> illetve az értékesítést végző összehasonlító</w:t>
      </w:r>
      <w:r w:rsidR="00A97DF2" w:rsidRPr="00C548BF">
        <w:rPr>
          <w:rFonts w:ascii="Arial" w:hAnsi="Arial" w:cs="Arial"/>
          <w:sz w:val="20"/>
          <w:szCs w:val="20"/>
        </w:rPr>
        <w:t xml:space="preserve"> felületen keresztül</w:t>
      </w:r>
      <w:ins w:id="36" w:author="Tunner Tünde" w:date="2020-05-27T12:26:00Z">
        <w:r w:rsidR="00AA4D93">
          <w:rPr>
            <w:rFonts w:ascii="Arial" w:hAnsi="Arial" w:cs="Arial"/>
            <w:sz w:val="20"/>
            <w:szCs w:val="20"/>
          </w:rPr>
          <w:t xml:space="preserve">, továbbá a határon átnyúló </w:t>
        </w:r>
      </w:ins>
      <w:ins w:id="37" w:author="Tunner Tünde" w:date="2020-05-27T12:28:00Z">
        <w:r w:rsidR="00AA4D93">
          <w:rPr>
            <w:rFonts w:ascii="Arial" w:hAnsi="Arial" w:cs="Arial"/>
            <w:sz w:val="20"/>
            <w:szCs w:val="20"/>
          </w:rPr>
          <w:t>tevékenység keretében</w:t>
        </w:r>
      </w:ins>
      <w:r w:rsidR="00A97DF2" w:rsidRPr="00C548BF">
        <w:rPr>
          <w:rFonts w:ascii="Arial" w:hAnsi="Arial" w:cs="Arial"/>
          <w:sz w:val="20"/>
          <w:szCs w:val="20"/>
        </w:rPr>
        <w:t xml:space="preserve"> közvetített)</w:t>
      </w:r>
      <w:r w:rsidR="00A97DF2" w:rsidRPr="00295B0D">
        <w:rPr>
          <w:rFonts w:ascii="Arial" w:hAnsi="Arial" w:cs="Arial"/>
          <w:sz w:val="20"/>
          <w:szCs w:val="20"/>
        </w:rPr>
        <w:t xml:space="preserve"> </w:t>
      </w:r>
      <w:r w:rsidR="0021057D" w:rsidRPr="00295B0D">
        <w:rPr>
          <w:rFonts w:ascii="Arial" w:hAnsi="Arial" w:cs="Arial"/>
          <w:sz w:val="20"/>
          <w:szCs w:val="20"/>
        </w:rPr>
        <w:t>jutalékbevétel</w:t>
      </w:r>
      <w:del w:id="38" w:author="Bankszakjogi főosztály" w:date="2020-06-30T17:00:00Z">
        <w:r w:rsidR="00A97DF2" w:rsidDel="00864B63">
          <w:rPr>
            <w:rFonts w:ascii="Arial" w:hAnsi="Arial" w:cs="Arial"/>
            <w:sz w:val="20"/>
            <w:szCs w:val="20"/>
          </w:rPr>
          <w:delText>é</w:delText>
        </w:r>
      </w:del>
      <w:r w:rsidR="0021057D" w:rsidRPr="00295B0D">
        <w:rPr>
          <w:rFonts w:ascii="Arial" w:hAnsi="Arial" w:cs="Arial"/>
          <w:sz w:val="20"/>
          <w:szCs w:val="20"/>
        </w:rPr>
        <w:t>t</w:t>
      </w:r>
      <w:r w:rsidR="00A21211">
        <w:rPr>
          <w:rFonts w:ascii="Arial" w:hAnsi="Arial" w:cs="Arial"/>
          <w:sz w:val="20"/>
          <w:szCs w:val="20"/>
        </w:rPr>
        <w:t xml:space="preserve"> kell </w:t>
      </w:r>
      <w:ins w:id="39" w:author="Tunner Tünde" w:date="2020-11-05T10:04:00Z">
        <w:r w:rsidR="002A7466">
          <w:rPr>
            <w:rFonts w:ascii="Arial" w:hAnsi="Arial" w:cs="Arial"/>
            <w:sz w:val="20"/>
            <w:szCs w:val="20"/>
          </w:rPr>
          <w:t>jelenteni</w:t>
        </w:r>
      </w:ins>
      <w:del w:id="40" w:author="Tunner Tünde" w:date="2020-11-05T10:07:00Z">
        <w:r w:rsidR="00A21211" w:rsidDel="002A7466">
          <w:rPr>
            <w:rFonts w:ascii="Arial" w:hAnsi="Arial" w:cs="Arial"/>
            <w:sz w:val="20"/>
            <w:szCs w:val="20"/>
          </w:rPr>
          <w:delText>érteni</w:delText>
        </w:r>
      </w:del>
      <w:ins w:id="41" w:author="Bankszakjogi főosztály" w:date="2020-06-30T17:00:00Z">
        <w:r w:rsidR="00864B63">
          <w:rPr>
            <w:rFonts w:ascii="Arial" w:hAnsi="Arial" w:cs="Arial"/>
            <w:sz w:val="20"/>
            <w:szCs w:val="20"/>
          </w:rPr>
          <w:t>,</w:t>
        </w:r>
      </w:ins>
      <w:r w:rsidR="00A21211">
        <w:rPr>
          <w:rFonts w:ascii="Arial" w:hAnsi="Arial" w:cs="Arial"/>
          <w:sz w:val="20"/>
          <w:szCs w:val="20"/>
        </w:rPr>
        <w:t xml:space="preserve"> </w:t>
      </w:r>
      <w:r w:rsidR="0021057D" w:rsidRPr="00295B0D">
        <w:rPr>
          <w:rFonts w:ascii="Arial" w:hAnsi="Arial" w:cs="Arial"/>
          <w:sz w:val="20"/>
          <w:szCs w:val="20"/>
        </w:rPr>
        <w:t xml:space="preserve">szerzési, </w:t>
      </w:r>
      <w:r w:rsidR="00A21211">
        <w:rPr>
          <w:rFonts w:ascii="Arial" w:hAnsi="Arial" w:cs="Arial"/>
          <w:sz w:val="20"/>
          <w:szCs w:val="20"/>
        </w:rPr>
        <w:t xml:space="preserve">fenntartási, és </w:t>
      </w:r>
      <w:r w:rsidR="0021057D" w:rsidRPr="00295B0D">
        <w:rPr>
          <w:rFonts w:ascii="Arial" w:hAnsi="Arial" w:cs="Arial"/>
          <w:sz w:val="20"/>
          <w:szCs w:val="20"/>
        </w:rPr>
        <w:t>céljutalék</w:t>
      </w:r>
      <w:r w:rsidR="00B94A0E">
        <w:rPr>
          <w:rFonts w:ascii="Arial" w:hAnsi="Arial" w:cs="Arial"/>
          <w:sz w:val="20"/>
          <w:szCs w:val="20"/>
        </w:rPr>
        <w:t xml:space="preserve"> </w:t>
      </w:r>
      <w:r w:rsidR="00A21211">
        <w:rPr>
          <w:rFonts w:ascii="Arial" w:hAnsi="Arial" w:cs="Arial"/>
          <w:sz w:val="20"/>
          <w:szCs w:val="20"/>
        </w:rPr>
        <w:t>(extra jutalék) megbontásával</w:t>
      </w:r>
      <w:r w:rsidR="0021057D" w:rsidRPr="00295B0D">
        <w:rPr>
          <w:rFonts w:ascii="Arial" w:hAnsi="Arial" w:cs="Arial"/>
          <w:sz w:val="20"/>
          <w:szCs w:val="20"/>
        </w:rPr>
        <w:t>.</w:t>
      </w:r>
      <w:r w:rsidR="0016518F">
        <w:rPr>
          <w:rFonts w:ascii="Arial" w:hAnsi="Arial" w:cs="Arial"/>
          <w:sz w:val="20"/>
          <w:szCs w:val="20"/>
        </w:rPr>
        <w:t xml:space="preserve"> </w:t>
      </w:r>
    </w:p>
    <w:bookmarkEnd w:id="32"/>
    <w:bookmarkEnd w:id="30"/>
    <w:p w14:paraId="579223CA" w14:textId="77777777" w:rsidR="00E95020" w:rsidRDefault="00E95020" w:rsidP="00B163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C73EDFA" w14:textId="5E457D42" w:rsidR="00E95020" w:rsidRDefault="00E95020" w:rsidP="00B163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42" w:name="_Hlk520883658"/>
      <w:r w:rsidRPr="00E95020">
        <w:rPr>
          <w:rFonts w:ascii="Arial" w:hAnsi="Arial" w:cs="Arial"/>
          <w:sz w:val="20"/>
          <w:szCs w:val="20"/>
        </w:rPr>
        <w:t xml:space="preserve">Független biztosításközvetítő esetén jutalékon </w:t>
      </w:r>
      <w:ins w:id="43" w:author="Tunner Tünde" w:date="2020-11-05T10:09:00Z">
        <w:r w:rsidR="002A7466" w:rsidRPr="007006C6">
          <w:rPr>
            <w:rFonts w:ascii="Arial" w:hAnsi="Arial" w:cs="Arial"/>
            <w:sz w:val="20"/>
            <w:szCs w:val="20"/>
          </w:rPr>
          <w:t xml:space="preserve">az ügyféltől származó közvetlen díjazást vagy </w:t>
        </w:r>
      </w:ins>
      <w:r w:rsidRPr="00E95020">
        <w:rPr>
          <w:rFonts w:ascii="Arial" w:hAnsi="Arial" w:cs="Arial"/>
          <w:sz w:val="20"/>
          <w:szCs w:val="20"/>
        </w:rPr>
        <w:t>a biztosítótól származó, a biztosítási díj meghatározott részét képező közvetett díjazást kell érteni.</w:t>
      </w:r>
      <w:bookmarkEnd w:id="42"/>
    </w:p>
    <w:p w14:paraId="267D5162" w14:textId="77777777" w:rsidR="00E95020" w:rsidRDefault="00E95020" w:rsidP="00B163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A7F3F8" w14:textId="77777777" w:rsidR="008741C7" w:rsidRDefault="0016518F" w:rsidP="00B163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Jutalékbevétel alatt a jutalékszámla visszaírások (sztornó tételek) </w:t>
      </w:r>
      <w:r w:rsidR="00E716F9">
        <w:rPr>
          <w:rFonts w:ascii="Arial" w:hAnsi="Arial" w:cs="Arial"/>
          <w:sz w:val="20"/>
          <w:szCs w:val="20"/>
        </w:rPr>
        <w:t>figyelembe</w:t>
      </w:r>
      <w:r w:rsidR="00BA6F1D">
        <w:rPr>
          <w:rFonts w:ascii="Arial" w:hAnsi="Arial" w:cs="Arial"/>
          <w:sz w:val="20"/>
          <w:szCs w:val="20"/>
        </w:rPr>
        <w:t>vétele nélküli</w:t>
      </w:r>
      <w:r w:rsidR="00E716F9">
        <w:rPr>
          <w:rFonts w:ascii="Arial" w:hAnsi="Arial" w:cs="Arial"/>
          <w:sz w:val="20"/>
          <w:szCs w:val="20"/>
        </w:rPr>
        <w:t xml:space="preserve"> </w:t>
      </w:r>
      <w:r w:rsidR="00FF2DBE">
        <w:rPr>
          <w:rFonts w:ascii="Arial" w:hAnsi="Arial" w:cs="Arial"/>
          <w:sz w:val="20"/>
          <w:szCs w:val="20"/>
        </w:rPr>
        <w:t xml:space="preserve">bruttó </w:t>
      </w:r>
      <w:r>
        <w:rPr>
          <w:rFonts w:ascii="Arial" w:hAnsi="Arial" w:cs="Arial"/>
          <w:sz w:val="20"/>
          <w:szCs w:val="20"/>
        </w:rPr>
        <w:t>összeg értendő, a visszaírt jutalék összegét külön, a sztornó tételek oszlopban kell szerepeltetni.</w:t>
      </w:r>
      <w:r w:rsidRPr="00295B0D">
        <w:rPr>
          <w:rFonts w:ascii="Arial" w:hAnsi="Arial" w:cs="Arial"/>
          <w:sz w:val="20"/>
          <w:szCs w:val="20"/>
        </w:rPr>
        <w:t xml:space="preserve"> </w:t>
      </w:r>
      <w:r w:rsidR="0021057D" w:rsidRPr="00295B0D">
        <w:rPr>
          <w:rFonts w:ascii="Arial" w:hAnsi="Arial" w:cs="Arial"/>
          <w:sz w:val="20"/>
          <w:szCs w:val="20"/>
        </w:rPr>
        <w:t>A jutalékbevételt élet, illetve nem-élet ági bontásban, biztosítónként kell bemutatni.</w:t>
      </w:r>
      <w:r w:rsidR="0023156E" w:rsidRPr="00295B0D">
        <w:rPr>
          <w:rFonts w:ascii="Arial" w:hAnsi="Arial" w:cs="Arial"/>
          <w:sz w:val="20"/>
          <w:szCs w:val="20"/>
        </w:rPr>
        <w:t xml:space="preserve"> A</w:t>
      </w:r>
      <w:r w:rsidR="004E6517" w:rsidRPr="00295B0D">
        <w:rPr>
          <w:rFonts w:ascii="Arial" w:hAnsi="Arial" w:cs="Arial"/>
          <w:sz w:val="20"/>
          <w:szCs w:val="20"/>
        </w:rPr>
        <w:t xml:space="preserve"> besorolásnak meg kell egyeznie</w:t>
      </w:r>
      <w:r w:rsidR="0023156E" w:rsidRPr="00295B0D">
        <w:rPr>
          <w:rFonts w:ascii="Arial" w:hAnsi="Arial" w:cs="Arial"/>
          <w:sz w:val="20"/>
          <w:szCs w:val="20"/>
        </w:rPr>
        <w:t xml:space="preserve"> a biztosító</w:t>
      </w:r>
      <w:r w:rsidR="004E6517" w:rsidRPr="00295B0D">
        <w:rPr>
          <w:rFonts w:ascii="Arial" w:hAnsi="Arial" w:cs="Arial"/>
          <w:sz w:val="20"/>
          <w:szCs w:val="20"/>
        </w:rPr>
        <w:t xml:space="preserve"> által megadottal.</w:t>
      </w:r>
      <w:r w:rsidR="0021057D" w:rsidRPr="00295B0D">
        <w:rPr>
          <w:rFonts w:ascii="Arial" w:hAnsi="Arial" w:cs="Arial"/>
          <w:sz w:val="20"/>
          <w:szCs w:val="20"/>
        </w:rPr>
        <w:t xml:space="preserve"> Itt kell bemutatni a biztosító vezérügynökétől, a külföldi biztosítótól, viszontbiztosítótól kapott jutalék összegét is, a jutalékot ténylegesen kifizető biztosító megjelölésével. </w:t>
      </w:r>
    </w:p>
    <w:p w14:paraId="364742FE" w14:textId="77777777" w:rsidR="00A21211" w:rsidRDefault="00A21211" w:rsidP="00B163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3EC2C4" w14:textId="77777777" w:rsidR="00FB1A76" w:rsidRDefault="00A21211" w:rsidP="00B163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szerzési jutalék a szerződéskötéssel összefüggésben, a fenntartási jutalék pedig a szerződés gondozásáért, meghatározott ideig való fennállásáért járó jutalékként azonosítható. </w:t>
      </w:r>
    </w:p>
    <w:p w14:paraId="5581087F" w14:textId="77777777" w:rsidR="00FB1A76" w:rsidRDefault="00FB1A76" w:rsidP="00B163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E1D234" w14:textId="66C2AD58" w:rsidR="00A21211" w:rsidRPr="00295B0D" w:rsidRDefault="00A21211" w:rsidP="00B163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céljutalék minden olyan extra jutalék, amely</w:t>
      </w:r>
      <w:r w:rsidR="00372809">
        <w:rPr>
          <w:rFonts w:ascii="Arial" w:hAnsi="Arial" w:cs="Arial"/>
          <w:sz w:val="20"/>
          <w:szCs w:val="20"/>
        </w:rPr>
        <w:t>re</w:t>
      </w:r>
      <w:r w:rsidR="00F61EDF">
        <w:rPr>
          <w:rFonts w:ascii="Arial" w:hAnsi="Arial" w:cs="Arial"/>
          <w:sz w:val="20"/>
          <w:szCs w:val="20"/>
        </w:rPr>
        <w:t xml:space="preserve"> az alkusz és a többes ügynök a </w:t>
      </w:r>
      <w:r>
        <w:rPr>
          <w:rFonts w:ascii="Arial" w:hAnsi="Arial" w:cs="Arial"/>
          <w:sz w:val="20"/>
          <w:szCs w:val="20"/>
        </w:rPr>
        <w:t>biztosításközvetítői tevékenysége, teljesítménye vagy célfeladat kiírása alapján</w:t>
      </w:r>
      <w:r w:rsidR="00372809">
        <w:rPr>
          <w:rFonts w:ascii="Arial" w:hAnsi="Arial" w:cs="Arial"/>
          <w:sz w:val="20"/>
          <w:szCs w:val="20"/>
        </w:rPr>
        <w:t xml:space="preserve"> válik </w:t>
      </w:r>
      <w:r>
        <w:rPr>
          <w:rFonts w:ascii="Arial" w:hAnsi="Arial" w:cs="Arial"/>
          <w:sz w:val="20"/>
          <w:szCs w:val="20"/>
        </w:rPr>
        <w:t>jogosult</w:t>
      </w:r>
      <w:r w:rsidR="00372809">
        <w:rPr>
          <w:rFonts w:ascii="Arial" w:hAnsi="Arial" w:cs="Arial"/>
          <w:sz w:val="20"/>
          <w:szCs w:val="20"/>
        </w:rPr>
        <w:t>tá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0049FD1F" w14:textId="77777777" w:rsidR="00D7691B" w:rsidRPr="00295B0D" w:rsidRDefault="0021057D" w:rsidP="00C10B7D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Nem ebben a táblában, hanem a 48B1B táblában (egyéb bevételként) kell bemutatni az alkuszi tevékenységet folytató biztosításközvetítő által az ügyfelével kötött megbízási szerződés alapján kapott megbízási díjat.</w:t>
      </w:r>
      <w:r w:rsidR="00340025" w:rsidRPr="00295B0D">
        <w:rPr>
          <w:rFonts w:ascii="Arial" w:hAnsi="Arial" w:cs="Arial"/>
          <w:sz w:val="20"/>
          <w:szCs w:val="20"/>
        </w:rPr>
        <w:t xml:space="preserve"> A jutaléko</w:t>
      </w:r>
      <w:r w:rsidR="005B112C" w:rsidRPr="00295B0D">
        <w:rPr>
          <w:rFonts w:ascii="Arial" w:hAnsi="Arial" w:cs="Arial"/>
          <w:sz w:val="20"/>
          <w:szCs w:val="20"/>
        </w:rPr>
        <w:t>ka</w:t>
      </w:r>
      <w:r w:rsidR="00340025" w:rsidRPr="00295B0D">
        <w:rPr>
          <w:rFonts w:ascii="Arial" w:hAnsi="Arial" w:cs="Arial"/>
          <w:sz w:val="20"/>
          <w:szCs w:val="20"/>
        </w:rPr>
        <w:t>t bruttó módon kell megjeleníteni, vagyis a sztornó tételeket (visszaírásokat)</w:t>
      </w:r>
      <w:r w:rsidR="005B112C" w:rsidRPr="00295B0D">
        <w:rPr>
          <w:rFonts w:ascii="Arial" w:hAnsi="Arial" w:cs="Arial"/>
          <w:sz w:val="20"/>
          <w:szCs w:val="20"/>
        </w:rPr>
        <w:t xml:space="preserve"> és a továbbadott jutalékokat</w:t>
      </w:r>
      <w:r w:rsidR="00340025" w:rsidRPr="00295B0D">
        <w:rPr>
          <w:rFonts w:ascii="Arial" w:hAnsi="Arial" w:cs="Arial"/>
          <w:sz w:val="20"/>
          <w:szCs w:val="20"/>
        </w:rPr>
        <w:t xml:space="preserve"> nem szabad levonni a tárgy</w:t>
      </w:r>
      <w:r w:rsidR="00F93547">
        <w:rPr>
          <w:rFonts w:ascii="Arial" w:hAnsi="Arial" w:cs="Arial"/>
          <w:sz w:val="20"/>
          <w:szCs w:val="20"/>
        </w:rPr>
        <w:t>fél</w:t>
      </w:r>
      <w:r w:rsidR="00340025" w:rsidRPr="00295B0D">
        <w:rPr>
          <w:rFonts w:ascii="Arial" w:hAnsi="Arial" w:cs="Arial"/>
          <w:sz w:val="20"/>
          <w:szCs w:val="20"/>
        </w:rPr>
        <w:t>évben megszolgált jutalékokból.</w:t>
      </w:r>
    </w:p>
    <w:p w14:paraId="318034C7" w14:textId="77777777" w:rsidR="00B53347" w:rsidRPr="00295B0D" w:rsidRDefault="00B53347" w:rsidP="00F26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1E7577B6" w14:textId="0B452B41" w:rsidR="00F26F0D" w:rsidRDefault="00372809" w:rsidP="003E4C72">
      <w:pPr>
        <w:autoSpaceDE w:val="0"/>
        <w:autoSpaceDN w:val="0"/>
        <w:adjustRightInd w:val="0"/>
        <w:spacing w:after="0" w:line="240" w:lineRule="auto"/>
        <w:jc w:val="both"/>
        <w:rPr>
          <w:ins w:id="44" w:author="Tunner Tünde" w:date="2020-11-05T10:19:00Z"/>
          <w:rFonts w:ascii="Arial" w:hAnsi="Arial" w:cs="Arial"/>
          <w:i/>
          <w:iCs/>
          <w:sz w:val="20"/>
          <w:szCs w:val="20"/>
        </w:rPr>
      </w:pPr>
      <w:bookmarkStart w:id="45" w:name="_Hlk50646927"/>
      <w:r>
        <w:rPr>
          <w:rFonts w:ascii="Arial" w:hAnsi="Arial" w:cs="Arial"/>
          <w:i/>
          <w:iCs/>
          <w:sz w:val="20"/>
          <w:szCs w:val="20"/>
        </w:rPr>
        <w:t>9</w:t>
      </w:r>
      <w:r w:rsidR="003E4C72" w:rsidRPr="00B163E3">
        <w:rPr>
          <w:rFonts w:ascii="Arial" w:hAnsi="Arial" w:cs="Arial"/>
          <w:i/>
          <w:iCs/>
          <w:sz w:val="20"/>
          <w:szCs w:val="20"/>
        </w:rPr>
        <w:t xml:space="preserve">. </w:t>
      </w:r>
      <w:r w:rsidR="00F26F0D" w:rsidRPr="00B163E3">
        <w:rPr>
          <w:rFonts w:ascii="Arial" w:hAnsi="Arial" w:cs="Arial"/>
          <w:i/>
          <w:iCs/>
          <w:sz w:val="20"/>
          <w:szCs w:val="20"/>
        </w:rPr>
        <w:t xml:space="preserve">és </w:t>
      </w:r>
      <w:r>
        <w:rPr>
          <w:rFonts w:ascii="Arial" w:hAnsi="Arial" w:cs="Arial"/>
          <w:i/>
          <w:iCs/>
          <w:sz w:val="20"/>
          <w:szCs w:val="20"/>
        </w:rPr>
        <w:t>10</w:t>
      </w:r>
      <w:r w:rsidR="00F26F0D" w:rsidRPr="00B163E3">
        <w:rPr>
          <w:rFonts w:ascii="Arial" w:hAnsi="Arial" w:cs="Arial"/>
          <w:i/>
          <w:iCs/>
          <w:sz w:val="20"/>
          <w:szCs w:val="20"/>
        </w:rPr>
        <w:t xml:space="preserve">. oszlop </w:t>
      </w:r>
      <w:r w:rsidR="00F93547" w:rsidRPr="00B163E3">
        <w:rPr>
          <w:rFonts w:ascii="Arial" w:hAnsi="Arial" w:cs="Arial"/>
          <w:i/>
          <w:iCs/>
          <w:sz w:val="20"/>
          <w:szCs w:val="20"/>
        </w:rPr>
        <w:t>Tárgy</w:t>
      </w:r>
      <w:r w:rsidR="00F93547">
        <w:rPr>
          <w:rFonts w:ascii="Arial" w:hAnsi="Arial" w:cs="Arial"/>
          <w:i/>
          <w:iCs/>
          <w:sz w:val="20"/>
          <w:szCs w:val="20"/>
        </w:rPr>
        <w:t>időszakra</w:t>
      </w:r>
      <w:r w:rsidR="00F93547" w:rsidRPr="00B163E3">
        <w:rPr>
          <w:rFonts w:ascii="Arial" w:hAnsi="Arial" w:cs="Arial"/>
          <w:i/>
          <w:iCs/>
          <w:sz w:val="20"/>
          <w:szCs w:val="20"/>
        </w:rPr>
        <w:t xml:space="preserve"> </w:t>
      </w:r>
      <w:r w:rsidR="00F26F0D" w:rsidRPr="00B163E3">
        <w:rPr>
          <w:rFonts w:ascii="Arial" w:hAnsi="Arial" w:cs="Arial"/>
          <w:i/>
          <w:iCs/>
          <w:sz w:val="20"/>
          <w:szCs w:val="20"/>
        </w:rPr>
        <w:t>be nem folyt jutalék összege</w:t>
      </w:r>
      <w:r w:rsidR="00D7691B" w:rsidRPr="00B163E3">
        <w:rPr>
          <w:rFonts w:ascii="Arial" w:hAnsi="Arial" w:cs="Arial"/>
          <w:i/>
          <w:iCs/>
          <w:sz w:val="20"/>
          <w:szCs w:val="20"/>
        </w:rPr>
        <w:t xml:space="preserve"> élet – nem</w:t>
      </w:r>
      <w:r w:rsidR="001673F9">
        <w:rPr>
          <w:rFonts w:ascii="Arial" w:hAnsi="Arial" w:cs="Arial"/>
          <w:i/>
          <w:iCs/>
          <w:sz w:val="20"/>
          <w:szCs w:val="20"/>
        </w:rPr>
        <w:t>-</w:t>
      </w:r>
      <w:r w:rsidR="00D7691B" w:rsidRPr="00B163E3">
        <w:rPr>
          <w:rFonts w:ascii="Arial" w:hAnsi="Arial" w:cs="Arial"/>
          <w:i/>
          <w:iCs/>
          <w:sz w:val="20"/>
          <w:szCs w:val="20"/>
        </w:rPr>
        <w:t>élet</w:t>
      </w:r>
    </w:p>
    <w:p w14:paraId="77990A9E" w14:textId="77777777" w:rsidR="00FB1A76" w:rsidRPr="00B163E3" w:rsidRDefault="00FB1A76" w:rsidP="003E4C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B7E3293" w14:textId="12D5478B" w:rsidR="00440F95" w:rsidRPr="00295B0D" w:rsidRDefault="00F26F0D" w:rsidP="00B163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 xml:space="preserve">Ezen </w:t>
      </w:r>
      <w:ins w:id="46" w:author="Tunner Tünde" w:date="2020-11-05T10:16:00Z">
        <w:r w:rsidR="00FB1A76">
          <w:rPr>
            <w:rFonts w:ascii="Arial" w:hAnsi="Arial" w:cs="Arial"/>
            <w:iCs/>
            <w:sz w:val="20"/>
            <w:szCs w:val="20"/>
          </w:rPr>
          <w:t>oszlopokban</w:t>
        </w:r>
      </w:ins>
      <w:del w:id="47" w:author="Tunner Tünde" w:date="2020-11-05T10:16:00Z">
        <w:r w:rsidRPr="00295B0D" w:rsidDel="00FB1A76">
          <w:rPr>
            <w:rFonts w:ascii="Arial" w:hAnsi="Arial" w:cs="Arial"/>
            <w:iCs/>
            <w:sz w:val="20"/>
            <w:szCs w:val="20"/>
          </w:rPr>
          <w:delText>meghatározások</w:delText>
        </w:r>
        <w:r w:rsidR="0021057D" w:rsidRPr="00295B0D" w:rsidDel="00FB1A76">
          <w:rPr>
            <w:rFonts w:ascii="Arial" w:hAnsi="Arial" w:cs="Arial"/>
            <w:i/>
            <w:iCs/>
            <w:sz w:val="20"/>
            <w:szCs w:val="20"/>
          </w:rPr>
          <w:delText xml:space="preserve"> </w:delText>
        </w:r>
        <w:r w:rsidR="0021057D" w:rsidRPr="00295B0D" w:rsidDel="00FB1A76">
          <w:rPr>
            <w:rFonts w:ascii="Arial" w:hAnsi="Arial" w:cs="Arial"/>
            <w:sz w:val="20"/>
            <w:szCs w:val="20"/>
          </w:rPr>
          <w:delText>alatt</w:delText>
        </w:r>
      </w:del>
      <w:r w:rsidR="0021057D" w:rsidRPr="00295B0D">
        <w:rPr>
          <w:rFonts w:ascii="Arial" w:hAnsi="Arial" w:cs="Arial"/>
          <w:sz w:val="20"/>
          <w:szCs w:val="20"/>
        </w:rPr>
        <w:t xml:space="preserve"> a </w:t>
      </w:r>
      <w:r w:rsidR="002F362A" w:rsidRPr="00295B0D">
        <w:rPr>
          <w:rFonts w:ascii="Arial" w:hAnsi="Arial" w:cs="Arial"/>
          <w:sz w:val="20"/>
          <w:szCs w:val="20"/>
        </w:rPr>
        <w:t>tárgy</w:t>
      </w:r>
      <w:r w:rsidR="0040328A">
        <w:rPr>
          <w:rFonts w:ascii="Arial" w:hAnsi="Arial" w:cs="Arial"/>
          <w:sz w:val="20"/>
          <w:szCs w:val="20"/>
        </w:rPr>
        <w:t>időszakra (</w:t>
      </w:r>
      <w:r w:rsidR="00F93547">
        <w:rPr>
          <w:rFonts w:ascii="Arial" w:hAnsi="Arial" w:cs="Arial"/>
          <w:sz w:val="20"/>
          <w:szCs w:val="20"/>
        </w:rPr>
        <w:t>fél</w:t>
      </w:r>
      <w:r w:rsidR="002F362A" w:rsidRPr="00295B0D">
        <w:rPr>
          <w:rFonts w:ascii="Arial" w:hAnsi="Arial" w:cs="Arial"/>
          <w:sz w:val="20"/>
          <w:szCs w:val="20"/>
        </w:rPr>
        <w:t>évre</w:t>
      </w:r>
      <w:r w:rsidR="00FB1A76">
        <w:rPr>
          <w:rFonts w:ascii="Arial" w:hAnsi="Arial" w:cs="Arial"/>
          <w:sz w:val="20"/>
          <w:szCs w:val="20"/>
        </w:rPr>
        <w:t xml:space="preserve">) </w:t>
      </w:r>
      <w:r w:rsidR="0021057D" w:rsidRPr="00F97494">
        <w:rPr>
          <w:rFonts w:ascii="Arial" w:hAnsi="Arial" w:cs="Arial"/>
          <w:sz w:val="20"/>
          <w:szCs w:val="20"/>
        </w:rPr>
        <w:t xml:space="preserve">kiszámlázott, de </w:t>
      </w:r>
      <w:r w:rsidR="002F362A" w:rsidRPr="00F97494">
        <w:rPr>
          <w:rFonts w:ascii="Arial" w:hAnsi="Arial" w:cs="Arial"/>
          <w:sz w:val="20"/>
          <w:szCs w:val="20"/>
        </w:rPr>
        <w:t xml:space="preserve">a </w:t>
      </w:r>
      <w:r w:rsidR="00C1579F" w:rsidRPr="00F97494">
        <w:rPr>
          <w:rFonts w:ascii="Arial" w:hAnsi="Arial" w:cs="Arial"/>
          <w:sz w:val="20"/>
          <w:szCs w:val="20"/>
        </w:rPr>
        <w:t>felügyel</w:t>
      </w:r>
      <w:r w:rsidR="00C1579F">
        <w:rPr>
          <w:rFonts w:ascii="Arial" w:hAnsi="Arial" w:cs="Arial"/>
          <w:sz w:val="20"/>
          <w:szCs w:val="20"/>
        </w:rPr>
        <w:t xml:space="preserve">eti jelentés teljesítése napjáig </w:t>
      </w:r>
      <w:r w:rsidR="0021057D" w:rsidRPr="00295B0D">
        <w:rPr>
          <w:rFonts w:ascii="Arial" w:hAnsi="Arial" w:cs="Arial"/>
          <w:sz w:val="20"/>
          <w:szCs w:val="20"/>
        </w:rPr>
        <w:t xml:space="preserve">még pénzügyileg be nem folyt jutalékok összege </w:t>
      </w:r>
      <w:del w:id="48" w:author="Tunner Tünde" w:date="2020-11-05T10:19:00Z">
        <w:r w:rsidR="0021057D" w:rsidRPr="00295B0D" w:rsidDel="00FB1A76">
          <w:rPr>
            <w:rFonts w:ascii="Arial" w:hAnsi="Arial" w:cs="Arial"/>
            <w:sz w:val="20"/>
            <w:szCs w:val="20"/>
          </w:rPr>
          <w:delText>ért</w:delText>
        </w:r>
      </w:del>
      <w:ins w:id="49" w:author="Tunner Tünde" w:date="2020-11-05T10:19:00Z">
        <w:r w:rsidR="00FB1A76">
          <w:rPr>
            <w:rFonts w:ascii="Arial" w:hAnsi="Arial" w:cs="Arial"/>
            <w:sz w:val="20"/>
            <w:szCs w:val="20"/>
          </w:rPr>
          <w:t>jelent</w:t>
        </w:r>
      </w:ins>
      <w:r w:rsidR="0021057D" w:rsidRPr="00295B0D">
        <w:rPr>
          <w:rFonts w:ascii="Arial" w:hAnsi="Arial" w:cs="Arial"/>
          <w:sz w:val="20"/>
          <w:szCs w:val="20"/>
        </w:rPr>
        <w:t>endő, élet, illetve nem-élet ági bontásban, biztosítónként részletezve.</w:t>
      </w:r>
      <w:r w:rsidR="004E6517" w:rsidRPr="00295B0D">
        <w:rPr>
          <w:rFonts w:ascii="Arial" w:hAnsi="Arial" w:cs="Arial"/>
          <w:sz w:val="20"/>
          <w:szCs w:val="20"/>
        </w:rPr>
        <w:t xml:space="preserve"> A be nem folyt jutalékok összegét nem kell kivonni a bruttó összegekből.</w:t>
      </w:r>
    </w:p>
    <w:bookmarkEnd w:id="45"/>
    <w:p w14:paraId="5366E062" w14:textId="77777777" w:rsidR="004D2721" w:rsidRPr="00295B0D" w:rsidRDefault="004D2721" w:rsidP="00B163E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2CBAE52C" w14:textId="26F1851F" w:rsidR="00DF3B55" w:rsidRDefault="00372809" w:rsidP="00DF3B55">
      <w:pPr>
        <w:spacing w:after="0" w:line="240" w:lineRule="auto"/>
        <w:jc w:val="both"/>
        <w:rPr>
          <w:ins w:id="50" w:author="Tunner Tünde" w:date="2020-11-05T10:19:00Z"/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11</w:t>
      </w:r>
      <w:r w:rsidR="00DF3B55">
        <w:rPr>
          <w:rFonts w:ascii="Arial" w:hAnsi="Arial" w:cs="Arial"/>
          <w:i/>
          <w:sz w:val="20"/>
          <w:szCs w:val="20"/>
        </w:rPr>
        <w:t>. és</w:t>
      </w:r>
      <w:r>
        <w:rPr>
          <w:rFonts w:ascii="Arial" w:hAnsi="Arial" w:cs="Arial"/>
          <w:i/>
          <w:sz w:val="20"/>
          <w:szCs w:val="20"/>
        </w:rPr>
        <w:t xml:space="preserve"> 12</w:t>
      </w:r>
      <w:r w:rsidR="00DF3B55">
        <w:rPr>
          <w:rFonts w:ascii="Arial" w:hAnsi="Arial" w:cs="Arial"/>
          <w:i/>
          <w:sz w:val="20"/>
          <w:szCs w:val="20"/>
        </w:rPr>
        <w:t>. oszlop Megbízott biztosításközvetítőknek fizetett jutalék élet – nem</w:t>
      </w:r>
      <w:r w:rsidR="001673F9">
        <w:rPr>
          <w:rFonts w:ascii="Arial" w:hAnsi="Arial" w:cs="Arial"/>
          <w:i/>
          <w:sz w:val="20"/>
          <w:szCs w:val="20"/>
        </w:rPr>
        <w:t>-</w:t>
      </w:r>
      <w:r w:rsidR="00DF3B55">
        <w:rPr>
          <w:rFonts w:ascii="Arial" w:hAnsi="Arial" w:cs="Arial"/>
          <w:i/>
          <w:sz w:val="20"/>
          <w:szCs w:val="20"/>
        </w:rPr>
        <w:t>élet</w:t>
      </w:r>
    </w:p>
    <w:p w14:paraId="1A8CB26F" w14:textId="77777777" w:rsidR="00FB1A76" w:rsidRDefault="00FB1A76" w:rsidP="00DF3B55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8F68D19" w14:textId="77777777" w:rsidR="00DF3B55" w:rsidRDefault="00DF3B55" w:rsidP="00C10B7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F3B55">
        <w:rPr>
          <w:rFonts w:ascii="Arial" w:hAnsi="Arial" w:cs="Arial"/>
          <w:sz w:val="20"/>
          <w:szCs w:val="20"/>
        </w:rPr>
        <w:lastRenderedPageBreak/>
        <w:t>Ezekben az oszlopokban kell kimutatni a szerződéses viszonyban álló alvállalkozóknak a biztosításközvetítői tevékenységük után kifizetett jutalékok összegét</w:t>
      </w:r>
      <w:r w:rsidR="0030075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ideértve a jutalék visszaírásokat</w:t>
      </w:r>
      <w:r w:rsidR="0045502C">
        <w:rPr>
          <w:rFonts w:ascii="Arial" w:hAnsi="Arial" w:cs="Arial"/>
          <w:sz w:val="20"/>
          <w:szCs w:val="20"/>
        </w:rPr>
        <w:t xml:space="preserve"> is. A fizetett jutalékokat csak élet – nem</w:t>
      </w:r>
      <w:r w:rsidR="001673F9">
        <w:rPr>
          <w:rFonts w:ascii="Arial" w:hAnsi="Arial" w:cs="Arial"/>
          <w:sz w:val="20"/>
          <w:szCs w:val="20"/>
        </w:rPr>
        <w:t>-</w:t>
      </w:r>
      <w:r w:rsidR="0045502C">
        <w:rPr>
          <w:rFonts w:ascii="Arial" w:hAnsi="Arial" w:cs="Arial"/>
          <w:sz w:val="20"/>
          <w:szCs w:val="20"/>
        </w:rPr>
        <w:t xml:space="preserve">élet ági bontásban kell jelenteni a tábla első </w:t>
      </w:r>
      <w:r w:rsidR="00C41E35">
        <w:rPr>
          <w:rFonts w:ascii="Arial" w:hAnsi="Arial" w:cs="Arial"/>
          <w:sz w:val="20"/>
          <w:szCs w:val="20"/>
        </w:rPr>
        <w:t xml:space="preserve">Összesen </w:t>
      </w:r>
      <w:r w:rsidR="0045502C">
        <w:rPr>
          <w:rFonts w:ascii="Arial" w:hAnsi="Arial" w:cs="Arial"/>
          <w:sz w:val="20"/>
          <w:szCs w:val="20"/>
        </w:rPr>
        <w:t xml:space="preserve">sorában, </w:t>
      </w:r>
      <w:r w:rsidR="00C41E35">
        <w:rPr>
          <w:rFonts w:ascii="Arial" w:hAnsi="Arial" w:cs="Arial"/>
          <w:sz w:val="20"/>
          <w:szCs w:val="20"/>
        </w:rPr>
        <w:t xml:space="preserve">az adatokat </w:t>
      </w:r>
      <w:r w:rsidR="0045502C">
        <w:rPr>
          <w:rFonts w:ascii="Arial" w:hAnsi="Arial" w:cs="Arial"/>
          <w:sz w:val="20"/>
          <w:szCs w:val="20"/>
        </w:rPr>
        <w:t>biztosítónkénti megbontásban nem</w:t>
      </w:r>
      <w:r w:rsidR="00C41E35">
        <w:rPr>
          <w:rFonts w:ascii="Arial" w:hAnsi="Arial" w:cs="Arial"/>
          <w:sz w:val="20"/>
          <w:szCs w:val="20"/>
        </w:rPr>
        <w:t xml:space="preserve"> kell feltüntetni</w:t>
      </w:r>
      <w:r w:rsidR="0045502C">
        <w:rPr>
          <w:rFonts w:ascii="Arial" w:hAnsi="Arial" w:cs="Arial"/>
          <w:sz w:val="20"/>
          <w:szCs w:val="20"/>
        </w:rPr>
        <w:t>.</w:t>
      </w:r>
    </w:p>
    <w:p w14:paraId="458FAFD4" w14:textId="22A5FA55" w:rsidR="00441F22" w:rsidRDefault="00DF3B55" w:rsidP="00F822C5">
      <w:pPr>
        <w:spacing w:after="0" w:line="240" w:lineRule="auto"/>
        <w:jc w:val="both"/>
        <w:rPr>
          <w:ins w:id="51" w:author="Tunner Tünde" w:date="2020-11-05T10:20:00Z"/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1</w:t>
      </w:r>
      <w:r w:rsidR="00B94A0E">
        <w:rPr>
          <w:rFonts w:ascii="Arial" w:hAnsi="Arial" w:cs="Arial"/>
          <w:i/>
          <w:sz w:val="20"/>
          <w:szCs w:val="20"/>
        </w:rPr>
        <w:t>3</w:t>
      </w:r>
      <w:r w:rsidR="00441F22" w:rsidRPr="00B163E3">
        <w:rPr>
          <w:rFonts w:ascii="Arial" w:hAnsi="Arial" w:cs="Arial"/>
          <w:i/>
          <w:sz w:val="20"/>
          <w:szCs w:val="20"/>
        </w:rPr>
        <w:t>. és</w:t>
      </w:r>
      <w:r w:rsidR="007A5EA1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1</w:t>
      </w:r>
      <w:r w:rsidR="00B94A0E">
        <w:rPr>
          <w:rFonts w:ascii="Arial" w:hAnsi="Arial" w:cs="Arial"/>
          <w:i/>
          <w:sz w:val="20"/>
          <w:szCs w:val="20"/>
        </w:rPr>
        <w:t>4</w:t>
      </w:r>
      <w:r w:rsidR="00441F22" w:rsidRPr="00B163E3">
        <w:rPr>
          <w:rFonts w:ascii="Arial" w:hAnsi="Arial" w:cs="Arial"/>
          <w:i/>
          <w:sz w:val="20"/>
          <w:szCs w:val="20"/>
        </w:rPr>
        <w:t>. oszlop Sztornó tételek (visszaírások) élet – nem</w:t>
      </w:r>
      <w:r w:rsidR="001673F9">
        <w:rPr>
          <w:rFonts w:ascii="Arial" w:hAnsi="Arial" w:cs="Arial"/>
          <w:i/>
          <w:sz w:val="20"/>
          <w:szCs w:val="20"/>
        </w:rPr>
        <w:t>-</w:t>
      </w:r>
      <w:r w:rsidR="00441F22" w:rsidRPr="00B163E3">
        <w:rPr>
          <w:rFonts w:ascii="Arial" w:hAnsi="Arial" w:cs="Arial"/>
          <w:i/>
          <w:sz w:val="20"/>
          <w:szCs w:val="20"/>
        </w:rPr>
        <w:t>élet</w:t>
      </w:r>
    </w:p>
    <w:p w14:paraId="54815696" w14:textId="77777777" w:rsidR="00FB1A76" w:rsidRPr="00B163E3" w:rsidRDefault="00FB1A76" w:rsidP="00F822C5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4593740" w14:textId="77777777" w:rsidR="00B53347" w:rsidRDefault="00441F22" w:rsidP="0006618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Itt kell megjeleníteni </w:t>
      </w:r>
      <w:r w:rsidR="00E716F9">
        <w:rPr>
          <w:rFonts w:ascii="Arial" w:hAnsi="Arial" w:cs="Arial"/>
          <w:sz w:val="20"/>
          <w:szCs w:val="20"/>
        </w:rPr>
        <w:t xml:space="preserve">a jutalék kiszámlázás </w:t>
      </w:r>
      <w:r w:rsidR="00F93547">
        <w:rPr>
          <w:rFonts w:ascii="Arial" w:hAnsi="Arial" w:cs="Arial"/>
          <w:sz w:val="20"/>
          <w:szCs w:val="20"/>
        </w:rPr>
        <w:t>fél</w:t>
      </w:r>
      <w:r w:rsidR="00E716F9">
        <w:rPr>
          <w:rFonts w:ascii="Arial" w:hAnsi="Arial" w:cs="Arial"/>
          <w:sz w:val="20"/>
          <w:szCs w:val="20"/>
        </w:rPr>
        <w:t>évétől függetlenül a tárgy</w:t>
      </w:r>
      <w:r w:rsidR="00F93547">
        <w:rPr>
          <w:rFonts w:ascii="Arial" w:hAnsi="Arial" w:cs="Arial"/>
          <w:sz w:val="20"/>
          <w:szCs w:val="20"/>
        </w:rPr>
        <w:t>fél</w:t>
      </w:r>
      <w:r w:rsidR="00E716F9">
        <w:rPr>
          <w:rFonts w:ascii="Arial" w:hAnsi="Arial" w:cs="Arial"/>
          <w:sz w:val="20"/>
          <w:szCs w:val="20"/>
        </w:rPr>
        <w:t xml:space="preserve">évben visszaírásra került </w:t>
      </w:r>
      <w:r w:rsidRPr="00295B0D">
        <w:rPr>
          <w:rFonts w:ascii="Arial" w:hAnsi="Arial" w:cs="Arial"/>
          <w:sz w:val="20"/>
          <w:szCs w:val="20"/>
        </w:rPr>
        <w:t>jutalékokat</w:t>
      </w:r>
      <w:r w:rsidR="00E716F9">
        <w:rPr>
          <w:rFonts w:ascii="Arial" w:hAnsi="Arial" w:cs="Arial"/>
          <w:sz w:val="20"/>
          <w:szCs w:val="20"/>
        </w:rPr>
        <w:t>.</w:t>
      </w:r>
      <w:r w:rsidRPr="00295B0D">
        <w:rPr>
          <w:rFonts w:ascii="Arial" w:hAnsi="Arial" w:cs="Arial"/>
          <w:sz w:val="20"/>
          <w:szCs w:val="20"/>
        </w:rPr>
        <w:t xml:space="preserve"> </w:t>
      </w:r>
      <w:r w:rsidR="0016518F">
        <w:rPr>
          <w:rFonts w:ascii="Arial" w:hAnsi="Arial" w:cs="Arial"/>
          <w:sz w:val="20"/>
          <w:szCs w:val="20"/>
        </w:rPr>
        <w:t>Azon technikai ok miatti sztornó tételeket, amelyek a jutalék összegét (a biztosítóval szembeni jutalék követelés vagy kötelezettség mértékét) nem befolyásolják, nem kell figyelembe venni.</w:t>
      </w:r>
    </w:p>
    <w:p w14:paraId="70110115" w14:textId="77777777" w:rsidR="00103340" w:rsidRDefault="00103340" w:rsidP="00066181">
      <w:pPr>
        <w:spacing w:after="0" w:line="240" w:lineRule="auto"/>
        <w:jc w:val="both"/>
        <w:rPr>
          <w:ins w:id="52" w:author="Bankszakjogi főosztály" w:date="2020-06-30T17:44:00Z"/>
          <w:rFonts w:ascii="Arial" w:hAnsi="Arial" w:cs="Arial"/>
          <w:b/>
          <w:sz w:val="20"/>
          <w:szCs w:val="20"/>
        </w:rPr>
      </w:pPr>
    </w:p>
    <w:p w14:paraId="4D2B2F2D" w14:textId="77CF8AE9" w:rsidR="001406DE" w:rsidRDefault="00F47611" w:rsidP="00F61DFC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="002B402D" w:rsidRPr="00C548BF">
        <w:rPr>
          <w:rFonts w:ascii="Arial" w:hAnsi="Arial" w:cs="Arial"/>
          <w:b/>
          <w:sz w:val="20"/>
          <w:szCs w:val="20"/>
        </w:rPr>
        <w:t>48B1AE tábla Elektronikus felületen végzett biztosításközvetítői tevékenységből származó jutalékbevételek</w:t>
      </w:r>
    </w:p>
    <w:p w14:paraId="46DE28F3" w14:textId="77777777" w:rsidR="00A97DF2" w:rsidRDefault="00D177DA" w:rsidP="00D177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53D5DB7A" w14:textId="77777777" w:rsidR="00D177DA" w:rsidRPr="00295B0D" w:rsidRDefault="00D177DA" w:rsidP="00D177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E51B20F" w14:textId="77777777" w:rsidR="00D177DA" w:rsidRDefault="00D177DA" w:rsidP="00D177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Ebben a táblában kell bemutatni</w:t>
      </w:r>
      <w:r w:rsidR="00ED17F2">
        <w:rPr>
          <w:rFonts w:ascii="Arial" w:hAnsi="Arial" w:cs="Arial"/>
          <w:sz w:val="20"/>
          <w:szCs w:val="20"/>
        </w:rPr>
        <w:t xml:space="preserve"> </w:t>
      </w:r>
      <w:r w:rsidR="003702B4">
        <w:rPr>
          <w:rFonts w:ascii="Arial" w:hAnsi="Arial" w:cs="Arial"/>
          <w:sz w:val="20"/>
          <w:szCs w:val="20"/>
        </w:rPr>
        <w:t>–</w:t>
      </w:r>
      <w:r w:rsidR="00ED17F2">
        <w:rPr>
          <w:rFonts w:ascii="Arial" w:hAnsi="Arial" w:cs="Arial"/>
          <w:sz w:val="20"/>
          <w:szCs w:val="20"/>
        </w:rPr>
        <w:t xml:space="preserve"> a 48B1A1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 w:rsidR="003702B4">
        <w:rPr>
          <w:rFonts w:ascii="Arial" w:hAnsi="Arial" w:cs="Arial"/>
          <w:sz w:val="20"/>
          <w:szCs w:val="20"/>
        </w:rPr>
        <w:t>–</w:t>
      </w:r>
      <w:r w:rsidR="00ED17F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biztosításközvetítői tevékenységből származó jutalékbevételeket, abban az esetben, ha az adott szerződésnél </w:t>
      </w:r>
      <w:r w:rsidR="0096274E">
        <w:rPr>
          <w:rFonts w:ascii="Arial" w:hAnsi="Arial" w:cs="Arial"/>
          <w:sz w:val="20"/>
          <w:szCs w:val="20"/>
        </w:rPr>
        <w:t>a közvetítő személyes közreműködése nélkül, közve</w:t>
      </w:r>
      <w:r w:rsidR="00DA7260">
        <w:rPr>
          <w:rFonts w:ascii="Arial" w:hAnsi="Arial" w:cs="Arial"/>
          <w:sz w:val="20"/>
          <w:szCs w:val="20"/>
        </w:rPr>
        <w:t>tlenül az ügyfél által használt</w:t>
      </w:r>
      <w:r w:rsidR="0096274E">
        <w:rPr>
          <w:rFonts w:ascii="Arial" w:hAnsi="Arial" w:cs="Arial"/>
          <w:sz w:val="20"/>
          <w:szCs w:val="20"/>
        </w:rPr>
        <w:t xml:space="preserve"> </w:t>
      </w:r>
      <w:r w:rsidR="00D632BA">
        <w:rPr>
          <w:rFonts w:ascii="Arial" w:hAnsi="Arial" w:cs="Arial"/>
          <w:sz w:val="20"/>
          <w:szCs w:val="20"/>
        </w:rPr>
        <w:t>értékesítést végző elektronikus</w:t>
      </w:r>
      <w:r w:rsidR="00DD0F70">
        <w:rPr>
          <w:rFonts w:ascii="Arial" w:hAnsi="Arial" w:cs="Arial"/>
          <w:sz w:val="20"/>
          <w:szCs w:val="20"/>
        </w:rPr>
        <w:t>,</w:t>
      </w:r>
      <w:r w:rsidR="00D632BA">
        <w:rPr>
          <w:rFonts w:ascii="Arial" w:hAnsi="Arial" w:cs="Arial"/>
          <w:sz w:val="20"/>
          <w:szCs w:val="20"/>
        </w:rPr>
        <w:t xml:space="preserve"> illetve értékesítést végző </w:t>
      </w:r>
      <w:r>
        <w:rPr>
          <w:rFonts w:ascii="Arial" w:hAnsi="Arial" w:cs="Arial"/>
          <w:sz w:val="20"/>
          <w:szCs w:val="20"/>
        </w:rPr>
        <w:t xml:space="preserve">összehasonlító felület </w:t>
      </w:r>
      <w:r w:rsidR="0096274E">
        <w:rPr>
          <w:rFonts w:ascii="Arial" w:hAnsi="Arial" w:cs="Arial"/>
          <w:sz w:val="20"/>
          <w:szCs w:val="20"/>
        </w:rPr>
        <w:t xml:space="preserve">igénybevételével </w:t>
      </w:r>
      <w:r>
        <w:rPr>
          <w:rFonts w:ascii="Arial" w:hAnsi="Arial" w:cs="Arial"/>
          <w:sz w:val="20"/>
          <w:szCs w:val="20"/>
        </w:rPr>
        <w:t>történt a biztosításközvetítés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  <w:r w:rsidR="00271480">
        <w:rPr>
          <w:rFonts w:ascii="Arial" w:hAnsi="Arial" w:cs="Arial"/>
          <w:iCs/>
          <w:sz w:val="20"/>
          <w:szCs w:val="20"/>
        </w:rPr>
        <w:t>A</w:t>
      </w:r>
      <w:r w:rsidRPr="0085772A">
        <w:rPr>
          <w:rFonts w:ascii="Arial" w:hAnsi="Arial" w:cs="Arial"/>
          <w:iCs/>
          <w:sz w:val="20"/>
          <w:szCs w:val="20"/>
        </w:rPr>
        <w:t xml:space="preserve">mennyiben a biztosításközvetítő nem önállóan működtetett, hanem egyéb szolgáltató által fejlesztett és karbantartott </w:t>
      </w:r>
      <w:r>
        <w:rPr>
          <w:rFonts w:ascii="Arial" w:hAnsi="Arial" w:cs="Arial"/>
          <w:iCs/>
          <w:sz w:val="20"/>
          <w:szCs w:val="20"/>
        </w:rPr>
        <w:t>elektronikus felületet</w:t>
      </w:r>
      <w:r w:rsidRPr="0085772A">
        <w:rPr>
          <w:rFonts w:ascii="Arial" w:hAnsi="Arial" w:cs="Arial"/>
          <w:iCs/>
          <w:sz w:val="20"/>
          <w:szCs w:val="20"/>
        </w:rPr>
        <w:t xml:space="preserve"> használ a biztosítási szerződések megkötésé</w:t>
      </w:r>
      <w:r w:rsidR="00075074">
        <w:rPr>
          <w:rFonts w:ascii="Arial" w:hAnsi="Arial" w:cs="Arial"/>
          <w:iCs/>
          <w:sz w:val="20"/>
          <w:szCs w:val="20"/>
        </w:rPr>
        <w:t>nek elősegítésé</w:t>
      </w:r>
      <w:r w:rsidR="00F61EDF">
        <w:rPr>
          <w:rFonts w:ascii="Arial" w:hAnsi="Arial" w:cs="Arial"/>
          <w:iCs/>
          <w:sz w:val="20"/>
          <w:szCs w:val="20"/>
        </w:rPr>
        <w:t>re</w:t>
      </w:r>
      <w:r w:rsidR="00271480">
        <w:rPr>
          <w:rFonts w:ascii="Arial" w:hAnsi="Arial" w:cs="Arial"/>
          <w:iCs/>
          <w:sz w:val="20"/>
          <w:szCs w:val="20"/>
        </w:rPr>
        <w:t>, a táblák kitöltése csak abban az esetben szükséges, ha az összehasonlító oldal az ügyfél számára közvetlenül is elérhető</w:t>
      </w:r>
      <w:r w:rsidRPr="0085772A">
        <w:rPr>
          <w:rFonts w:ascii="Arial" w:hAnsi="Arial" w:cs="Arial"/>
          <w:iCs/>
          <w:sz w:val="20"/>
          <w:szCs w:val="20"/>
        </w:rPr>
        <w:t>.</w:t>
      </w:r>
    </w:p>
    <w:p w14:paraId="2F28C204" w14:textId="77777777" w:rsidR="00D177DA" w:rsidRDefault="00D177DA" w:rsidP="00D177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49A7E1C1" w14:textId="77777777" w:rsidR="00E16637" w:rsidRDefault="00E16637" w:rsidP="00D177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Amennyiben az alkusz </w:t>
      </w:r>
      <w:r w:rsidR="0030511C">
        <w:rPr>
          <w:rFonts w:ascii="Arial" w:hAnsi="Arial" w:cs="Arial"/>
          <w:iCs/>
          <w:sz w:val="20"/>
          <w:szCs w:val="20"/>
        </w:rPr>
        <w:t>és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="0030511C">
        <w:rPr>
          <w:rFonts w:ascii="Arial" w:hAnsi="Arial" w:cs="Arial"/>
          <w:iCs/>
          <w:sz w:val="20"/>
          <w:szCs w:val="20"/>
        </w:rPr>
        <w:t xml:space="preserve">a </w:t>
      </w:r>
      <w:r>
        <w:rPr>
          <w:rFonts w:ascii="Arial" w:hAnsi="Arial" w:cs="Arial"/>
          <w:iCs/>
          <w:sz w:val="20"/>
          <w:szCs w:val="20"/>
        </w:rPr>
        <w:t xml:space="preserve">többes ügynök </w:t>
      </w:r>
      <w:r w:rsidR="0096274E">
        <w:rPr>
          <w:rFonts w:ascii="Arial" w:hAnsi="Arial" w:cs="Arial"/>
          <w:iCs/>
          <w:sz w:val="20"/>
          <w:szCs w:val="20"/>
        </w:rPr>
        <w:t>a biztosításközvetítéshez értékesítés</w:t>
      </w:r>
      <w:r w:rsidR="00294FF6">
        <w:rPr>
          <w:rFonts w:ascii="Arial" w:hAnsi="Arial" w:cs="Arial"/>
          <w:iCs/>
          <w:sz w:val="20"/>
          <w:szCs w:val="20"/>
        </w:rPr>
        <w:t>t</w:t>
      </w:r>
      <w:r w:rsidR="0096274E">
        <w:rPr>
          <w:rFonts w:ascii="Arial" w:hAnsi="Arial" w:cs="Arial"/>
          <w:iCs/>
          <w:sz w:val="20"/>
          <w:szCs w:val="20"/>
        </w:rPr>
        <w:t xml:space="preserve"> végző elektronikus felületet</w:t>
      </w:r>
      <w:r w:rsidR="00B967B5">
        <w:rPr>
          <w:rFonts w:ascii="Arial" w:hAnsi="Arial" w:cs="Arial"/>
          <w:iCs/>
          <w:sz w:val="20"/>
          <w:szCs w:val="20"/>
        </w:rPr>
        <w:t>,</w:t>
      </w:r>
      <w:r w:rsidR="0096274E">
        <w:rPr>
          <w:rFonts w:ascii="Arial" w:hAnsi="Arial" w:cs="Arial"/>
          <w:iCs/>
          <w:sz w:val="20"/>
          <w:szCs w:val="20"/>
        </w:rPr>
        <w:t xml:space="preserve"> illetve </w:t>
      </w:r>
      <w:r w:rsidR="0096274E">
        <w:rPr>
          <w:rFonts w:ascii="Arial" w:hAnsi="Arial" w:cs="Arial"/>
          <w:sz w:val="20"/>
          <w:szCs w:val="20"/>
        </w:rPr>
        <w:t>é</w:t>
      </w:r>
      <w:r w:rsidR="0096274E" w:rsidRPr="00DD4A86">
        <w:rPr>
          <w:rFonts w:ascii="Arial" w:hAnsi="Arial" w:cs="Arial"/>
          <w:sz w:val="20"/>
          <w:szCs w:val="20"/>
        </w:rPr>
        <w:t>rtékesítést végző összehasonlító felület</w:t>
      </w:r>
      <w:r w:rsidR="0096274E">
        <w:rPr>
          <w:rFonts w:ascii="Arial" w:hAnsi="Arial" w:cs="Arial"/>
          <w:iCs/>
          <w:sz w:val="20"/>
          <w:szCs w:val="20"/>
        </w:rPr>
        <w:t xml:space="preserve">et </w:t>
      </w:r>
      <w:r>
        <w:rPr>
          <w:rFonts w:ascii="Arial" w:hAnsi="Arial" w:cs="Arial"/>
          <w:iCs/>
          <w:sz w:val="20"/>
          <w:szCs w:val="20"/>
        </w:rPr>
        <w:t>nem vesz igénybe, a tábla első összesítő sorába nullát kell írni.</w:t>
      </w:r>
    </w:p>
    <w:p w14:paraId="488C7BD5" w14:textId="77777777" w:rsidR="002B402D" w:rsidRPr="002B402D" w:rsidRDefault="002B402D" w:rsidP="0006618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73559A" w14:textId="77777777" w:rsidR="00173265" w:rsidRDefault="00173265" w:rsidP="00173265">
      <w:pPr>
        <w:spacing w:line="240" w:lineRule="auto"/>
        <w:jc w:val="both"/>
        <w:rPr>
          <w:ins w:id="53" w:author="Tunner Tünde" w:date="2020-07-24T00:12:00Z"/>
          <w:rFonts w:ascii="Arial" w:hAnsi="Arial" w:cs="Arial"/>
          <w:b/>
          <w:sz w:val="20"/>
          <w:szCs w:val="20"/>
        </w:rPr>
      </w:pPr>
      <w:ins w:id="54" w:author="Tunner Tünde" w:date="2020-07-24T00:12:00Z">
        <w:r>
          <w:rPr>
            <w:rFonts w:ascii="Arial" w:hAnsi="Arial" w:cs="Arial"/>
            <w:b/>
            <w:sz w:val="20"/>
            <w:szCs w:val="20"/>
          </w:rPr>
          <w:t xml:space="preserve">4. </w:t>
        </w:r>
        <w:r w:rsidRPr="00C548BF">
          <w:rPr>
            <w:rFonts w:ascii="Arial" w:hAnsi="Arial" w:cs="Arial"/>
            <w:b/>
            <w:sz w:val="20"/>
            <w:szCs w:val="20"/>
          </w:rPr>
          <w:t>48B1A</w:t>
        </w:r>
        <w:r>
          <w:rPr>
            <w:rFonts w:ascii="Arial" w:hAnsi="Arial" w:cs="Arial"/>
            <w:b/>
            <w:sz w:val="20"/>
            <w:szCs w:val="20"/>
          </w:rPr>
          <w:t>H</w:t>
        </w:r>
        <w:r w:rsidRPr="00C548BF">
          <w:rPr>
            <w:rFonts w:ascii="Arial" w:hAnsi="Arial" w:cs="Arial"/>
            <w:b/>
            <w:sz w:val="20"/>
            <w:szCs w:val="20"/>
          </w:rPr>
          <w:t xml:space="preserve"> tábla </w:t>
        </w:r>
        <w:r w:rsidRPr="001406DE">
          <w:rPr>
            <w:rFonts w:ascii="Arial" w:hAnsi="Arial" w:cs="Arial"/>
            <w:b/>
            <w:sz w:val="20"/>
            <w:szCs w:val="20"/>
          </w:rPr>
          <w:t xml:space="preserve">A határon átnyúló </w:t>
        </w:r>
        <w:r w:rsidRPr="00C548BF">
          <w:rPr>
            <w:rFonts w:ascii="Arial" w:hAnsi="Arial" w:cs="Arial"/>
            <w:b/>
            <w:sz w:val="20"/>
            <w:szCs w:val="20"/>
          </w:rPr>
          <w:t>biztosításközvetítői tevékenységből származó jutalékbevételek</w:t>
        </w:r>
      </w:ins>
    </w:p>
    <w:p w14:paraId="76A7AF63" w14:textId="77777777" w:rsidR="00173265" w:rsidRDefault="00173265" w:rsidP="00173265">
      <w:pPr>
        <w:autoSpaceDE w:val="0"/>
        <w:autoSpaceDN w:val="0"/>
        <w:adjustRightInd w:val="0"/>
        <w:spacing w:after="0" w:line="240" w:lineRule="auto"/>
        <w:jc w:val="both"/>
        <w:rPr>
          <w:ins w:id="55" w:author="Tunner Tünde" w:date="2020-07-24T00:12:00Z"/>
          <w:rFonts w:ascii="Arial" w:hAnsi="Arial" w:cs="Arial"/>
          <w:b/>
          <w:sz w:val="20"/>
          <w:szCs w:val="20"/>
        </w:rPr>
      </w:pPr>
      <w:ins w:id="56" w:author="Tunner Tünde" w:date="2020-07-24T00:12:00Z">
        <w:r w:rsidRPr="00295B0D">
          <w:rPr>
            <w:rFonts w:ascii="Arial" w:hAnsi="Arial" w:cs="Arial"/>
            <w:b/>
            <w:sz w:val="20"/>
            <w:szCs w:val="20"/>
          </w:rPr>
          <w:t>A tábla kitöltése</w:t>
        </w:r>
      </w:ins>
    </w:p>
    <w:p w14:paraId="1A005CE2" w14:textId="77777777" w:rsidR="00173265" w:rsidRPr="00295B0D" w:rsidRDefault="00173265" w:rsidP="00173265">
      <w:pPr>
        <w:autoSpaceDE w:val="0"/>
        <w:autoSpaceDN w:val="0"/>
        <w:adjustRightInd w:val="0"/>
        <w:spacing w:after="0" w:line="240" w:lineRule="auto"/>
        <w:jc w:val="both"/>
        <w:rPr>
          <w:ins w:id="57" w:author="Tunner Tünde" w:date="2020-07-24T00:12:00Z"/>
          <w:rFonts w:ascii="Arial" w:hAnsi="Arial" w:cs="Arial"/>
          <w:b/>
          <w:sz w:val="20"/>
          <w:szCs w:val="20"/>
        </w:rPr>
      </w:pPr>
    </w:p>
    <w:p w14:paraId="1AF7FD94" w14:textId="77777777" w:rsidR="00173265" w:rsidRPr="007D136D" w:rsidRDefault="00173265" w:rsidP="00173265">
      <w:pPr>
        <w:autoSpaceDE w:val="0"/>
        <w:autoSpaceDN w:val="0"/>
        <w:adjustRightInd w:val="0"/>
        <w:spacing w:after="0" w:line="240" w:lineRule="auto"/>
        <w:jc w:val="both"/>
        <w:rPr>
          <w:ins w:id="58" w:author="Tunner Tünde" w:date="2020-07-24T00:12:00Z"/>
          <w:rFonts w:ascii="Arial" w:hAnsi="Arial" w:cs="Arial"/>
          <w:iCs/>
          <w:sz w:val="20"/>
          <w:szCs w:val="20"/>
        </w:rPr>
      </w:pPr>
      <w:ins w:id="59" w:author="Tunner Tünde" w:date="2020-07-24T00:12:00Z">
        <w:r w:rsidRPr="001406DE">
          <w:rPr>
            <w:rFonts w:ascii="Arial" w:hAnsi="Arial" w:cs="Arial"/>
            <w:sz w:val="20"/>
            <w:szCs w:val="20"/>
          </w:rPr>
          <w:t>Ebben a táblában kell bemutatni</w:t>
        </w:r>
        <w:r w:rsidRPr="007D136D">
          <w:rPr>
            <w:rFonts w:ascii="Arial" w:hAnsi="Arial" w:cs="Arial"/>
            <w:sz w:val="20"/>
            <w:szCs w:val="20"/>
          </w:rPr>
          <w:t xml:space="preserve"> –</w:t>
        </w:r>
        <w:r w:rsidRPr="001406DE">
          <w:rPr>
            <w:rFonts w:ascii="Arial" w:hAnsi="Arial" w:cs="Arial"/>
            <w:sz w:val="20"/>
            <w:szCs w:val="20"/>
          </w:rPr>
          <w:t xml:space="preserve"> a 48B1A1 táblával megegyező szerkezetben és az ott előírtak szerint – a biztosításközvetítői tevékenységből származó jutalékbevételeket, abban az esetben, ha az adott szerződés</w:t>
        </w:r>
        <w:r>
          <w:rPr>
            <w:rFonts w:ascii="Arial" w:hAnsi="Arial" w:cs="Arial"/>
            <w:sz w:val="20"/>
            <w:szCs w:val="20"/>
          </w:rPr>
          <w:t xml:space="preserve"> alapján az alkusz és a többes ügynök</w:t>
        </w:r>
        <w:r w:rsidRPr="00C81829">
          <w:rPr>
            <w:rFonts w:ascii="Arial" w:hAnsi="Arial" w:cs="Arial"/>
            <w:sz w:val="20"/>
            <w:szCs w:val="20"/>
          </w:rPr>
          <w:t xml:space="preserve">határon átnyúló tevékenység keretében, külföldön </w:t>
        </w:r>
        <w:r>
          <w:rPr>
            <w:rFonts w:ascii="Arial" w:hAnsi="Arial" w:cs="Arial"/>
            <w:sz w:val="20"/>
            <w:szCs w:val="20"/>
          </w:rPr>
          <w:t>végzett</w:t>
        </w:r>
        <w:r w:rsidRPr="00A236E6">
          <w:rPr>
            <w:rFonts w:ascii="Arial" w:hAnsi="Arial" w:cs="Arial"/>
            <w:sz w:val="20"/>
            <w:szCs w:val="20"/>
          </w:rPr>
          <w:t xml:space="preserve"> </w:t>
        </w:r>
        <w:r w:rsidRPr="00C81829">
          <w:rPr>
            <w:rFonts w:ascii="Arial" w:hAnsi="Arial" w:cs="Arial"/>
            <w:sz w:val="20"/>
            <w:szCs w:val="20"/>
          </w:rPr>
          <w:t>biztosításközvetítés</w:t>
        </w:r>
        <w:r>
          <w:rPr>
            <w:rFonts w:ascii="Arial" w:hAnsi="Arial" w:cs="Arial"/>
            <w:sz w:val="20"/>
            <w:szCs w:val="20"/>
          </w:rPr>
          <w:t>t</w:t>
        </w:r>
        <w:r w:rsidRPr="001406DE">
          <w:rPr>
            <w:rFonts w:ascii="Arial" w:hAnsi="Arial" w:cs="Arial"/>
            <w:sz w:val="20"/>
            <w:szCs w:val="20"/>
          </w:rPr>
          <w:t>.</w:t>
        </w:r>
        <w:r w:rsidRPr="007D136D">
          <w:rPr>
            <w:rFonts w:ascii="Arial" w:hAnsi="Arial" w:cs="Arial"/>
            <w:iCs/>
            <w:sz w:val="20"/>
            <w:szCs w:val="20"/>
          </w:rPr>
          <w:t xml:space="preserve"> </w:t>
        </w:r>
      </w:ins>
    </w:p>
    <w:p w14:paraId="36C7E870" w14:textId="77777777" w:rsidR="00173265" w:rsidRPr="00C81829" w:rsidRDefault="00173265" w:rsidP="00173265">
      <w:pPr>
        <w:autoSpaceDE w:val="0"/>
        <w:autoSpaceDN w:val="0"/>
        <w:adjustRightInd w:val="0"/>
        <w:spacing w:after="0" w:line="240" w:lineRule="auto"/>
        <w:jc w:val="both"/>
        <w:rPr>
          <w:ins w:id="60" w:author="Tunner Tünde" w:date="2020-07-24T00:12:00Z"/>
          <w:rFonts w:ascii="Arial" w:hAnsi="Arial" w:cs="Arial"/>
          <w:iCs/>
          <w:sz w:val="20"/>
          <w:szCs w:val="20"/>
          <w:highlight w:val="yellow"/>
        </w:rPr>
      </w:pPr>
    </w:p>
    <w:p w14:paraId="2E2CEA14" w14:textId="77777777" w:rsidR="00173265" w:rsidRDefault="00173265" w:rsidP="00173265">
      <w:pPr>
        <w:autoSpaceDE w:val="0"/>
        <w:autoSpaceDN w:val="0"/>
        <w:adjustRightInd w:val="0"/>
        <w:spacing w:after="0" w:line="240" w:lineRule="auto"/>
        <w:jc w:val="both"/>
        <w:rPr>
          <w:ins w:id="61" w:author="Tunner Tünde" w:date="2020-07-24T00:12:00Z"/>
          <w:rFonts w:ascii="Arial" w:hAnsi="Arial" w:cs="Arial"/>
          <w:iCs/>
          <w:sz w:val="20"/>
          <w:szCs w:val="20"/>
        </w:rPr>
      </w:pPr>
      <w:ins w:id="62" w:author="Tunner Tünde" w:date="2020-07-24T00:12:00Z">
        <w:r>
          <w:rPr>
            <w:rFonts w:ascii="Arial" w:hAnsi="Arial" w:cs="Arial"/>
            <w:iCs/>
            <w:sz w:val="20"/>
            <w:szCs w:val="20"/>
          </w:rPr>
          <w:t>Amennyiben az alkusz és a többes ügynök a tárgyidőszakban határon átnyúló közvetítői tevékenységet nem végzett, a tábla első összesítő sorában nullát kell jelentenie.</w:t>
        </w:r>
      </w:ins>
    </w:p>
    <w:p w14:paraId="06ABFDE3" w14:textId="77777777" w:rsidR="001406DE" w:rsidRDefault="001406DE" w:rsidP="00F361E8">
      <w:pPr>
        <w:autoSpaceDE w:val="0"/>
        <w:autoSpaceDN w:val="0"/>
        <w:adjustRightInd w:val="0"/>
        <w:spacing w:after="0" w:line="240" w:lineRule="auto"/>
        <w:jc w:val="both"/>
        <w:rPr>
          <w:ins w:id="63" w:author="Mohácsi József" w:date="2020-05-05T11:38:00Z"/>
          <w:rFonts w:ascii="Arial" w:hAnsi="Arial" w:cs="Arial"/>
          <w:b/>
          <w:bCs/>
          <w:iCs/>
          <w:sz w:val="20"/>
          <w:szCs w:val="20"/>
        </w:rPr>
      </w:pPr>
    </w:p>
    <w:p w14:paraId="50778899" w14:textId="39A442E0" w:rsidR="0021057D" w:rsidRPr="00295B0D" w:rsidRDefault="00F47611" w:rsidP="00F361E8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del w:id="64" w:author="Mohácsi József" w:date="2020-05-05T11:50:00Z">
        <w:r w:rsidDel="007D136D">
          <w:rPr>
            <w:rFonts w:ascii="Arial" w:hAnsi="Arial" w:cs="Arial"/>
            <w:b/>
            <w:bCs/>
            <w:iCs/>
            <w:sz w:val="20"/>
            <w:szCs w:val="20"/>
          </w:rPr>
          <w:delText>4</w:delText>
        </w:r>
      </w:del>
      <w:ins w:id="65" w:author="Mohácsi József" w:date="2020-05-05T11:50:00Z">
        <w:r w:rsidR="007D136D">
          <w:rPr>
            <w:rFonts w:ascii="Arial" w:hAnsi="Arial" w:cs="Arial"/>
            <w:b/>
            <w:bCs/>
            <w:iCs/>
            <w:sz w:val="20"/>
            <w:szCs w:val="20"/>
          </w:rPr>
          <w:t>5</w:t>
        </w:r>
      </w:ins>
      <w:r>
        <w:rPr>
          <w:rFonts w:ascii="Arial" w:hAnsi="Arial" w:cs="Arial"/>
          <w:b/>
          <w:bCs/>
          <w:iCs/>
          <w:sz w:val="20"/>
          <w:szCs w:val="20"/>
        </w:rPr>
        <w:t xml:space="preserve">. </w:t>
      </w:r>
      <w:r w:rsidR="003E4C72">
        <w:rPr>
          <w:rFonts w:ascii="Arial" w:hAnsi="Arial" w:cs="Arial"/>
          <w:b/>
          <w:bCs/>
          <w:iCs/>
          <w:sz w:val="20"/>
          <w:szCs w:val="20"/>
        </w:rPr>
        <w:t>48B1B tábla</w:t>
      </w:r>
      <w:r w:rsidR="00257D6F" w:rsidRPr="00295B0D">
        <w:rPr>
          <w:rFonts w:ascii="Arial" w:hAnsi="Arial" w:cs="Arial"/>
          <w:b/>
          <w:bCs/>
          <w:iCs/>
          <w:sz w:val="20"/>
          <w:szCs w:val="20"/>
        </w:rPr>
        <w:t xml:space="preserve"> A</w:t>
      </w:r>
      <w:r w:rsidR="0088295E">
        <w:rPr>
          <w:rFonts w:ascii="Arial" w:hAnsi="Arial" w:cs="Arial"/>
          <w:b/>
          <w:bCs/>
          <w:iCs/>
          <w:sz w:val="20"/>
          <w:szCs w:val="20"/>
        </w:rPr>
        <w:t xml:space="preserve">z alkusz </w:t>
      </w:r>
      <w:r w:rsidR="0030511C">
        <w:rPr>
          <w:rFonts w:ascii="Arial" w:hAnsi="Arial" w:cs="Arial"/>
          <w:b/>
          <w:bCs/>
          <w:iCs/>
          <w:sz w:val="20"/>
          <w:szCs w:val="20"/>
        </w:rPr>
        <w:t>és a</w:t>
      </w:r>
      <w:r w:rsidR="0088295E">
        <w:rPr>
          <w:rFonts w:ascii="Arial" w:hAnsi="Arial" w:cs="Arial"/>
          <w:b/>
          <w:bCs/>
          <w:iCs/>
          <w:sz w:val="20"/>
          <w:szCs w:val="20"/>
        </w:rPr>
        <w:t xml:space="preserve"> többes ügynök</w:t>
      </w:r>
      <w:r w:rsidR="00257D6F" w:rsidRPr="00295B0D">
        <w:rPr>
          <w:rFonts w:ascii="Arial" w:hAnsi="Arial" w:cs="Arial"/>
          <w:b/>
          <w:bCs/>
          <w:iCs/>
          <w:sz w:val="20"/>
          <w:szCs w:val="20"/>
        </w:rPr>
        <w:t xml:space="preserve"> egyéb tevékenységéből szá</w:t>
      </w:r>
      <w:r w:rsidR="00C550B0" w:rsidRPr="00295B0D">
        <w:rPr>
          <w:rFonts w:ascii="Arial" w:hAnsi="Arial" w:cs="Arial"/>
          <w:b/>
          <w:bCs/>
          <w:iCs/>
          <w:sz w:val="20"/>
          <w:szCs w:val="20"/>
        </w:rPr>
        <w:t>rmazó bevételei</w:t>
      </w:r>
    </w:p>
    <w:p w14:paraId="14C036D8" w14:textId="77777777" w:rsidR="005E389E" w:rsidRDefault="0041021B" w:rsidP="005E3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2D04A71B" w14:textId="77777777" w:rsidR="005E389E" w:rsidRPr="00295B0D" w:rsidRDefault="005E389E" w:rsidP="005E3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68B77D9" w14:textId="77777777" w:rsidR="004D2721" w:rsidRPr="00295B0D" w:rsidRDefault="00D76394" w:rsidP="005E3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Ebben a táblában kell bemutatni minden olyan egyéb bevételt, amely a biztosításközvetítői tevékenységhez kapcsolódóan vagy attól függetlenül, részét képezi az eredménykimutatás „Értékesítés nettó árbevétele összesen” sorában szereplő összegének.</w:t>
      </w:r>
    </w:p>
    <w:p w14:paraId="4F818CC8" w14:textId="77777777" w:rsidR="004D2721" w:rsidRPr="00295B0D" w:rsidRDefault="004D2721" w:rsidP="0097049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3802C367" w14:textId="77777777" w:rsidR="004D2721" w:rsidRPr="00295B0D" w:rsidRDefault="004D2721" w:rsidP="004D27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D0F0BBA" w14:textId="00E38BD1" w:rsidR="004D2721" w:rsidRDefault="004D2721" w:rsidP="00C10B7D">
      <w:pPr>
        <w:autoSpaceDE w:val="0"/>
        <w:autoSpaceDN w:val="0"/>
        <w:adjustRightInd w:val="0"/>
        <w:spacing w:after="0" w:line="240" w:lineRule="auto"/>
        <w:jc w:val="both"/>
        <w:rPr>
          <w:ins w:id="66" w:author="Tunner Tünde" w:date="2020-11-05T10:20:00Z"/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 xml:space="preserve">48B1B1 sor </w:t>
      </w:r>
      <w:r w:rsidR="003B69F3" w:rsidRPr="00295B0D">
        <w:rPr>
          <w:rFonts w:ascii="Arial" w:hAnsi="Arial" w:cs="Arial"/>
          <w:i/>
          <w:sz w:val="20"/>
          <w:szCs w:val="20"/>
        </w:rPr>
        <w:t>Egyéb tevékenységek bevételei összesen</w:t>
      </w:r>
    </w:p>
    <w:p w14:paraId="347783CE" w14:textId="77777777" w:rsidR="00FB1A76" w:rsidRPr="00295B0D" w:rsidRDefault="00FB1A76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2541B916" w14:textId="77777777" w:rsidR="00C23F1F" w:rsidRPr="00295B0D" w:rsidRDefault="004D2721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</w:t>
      </w:r>
      <w:r w:rsidR="0021057D" w:rsidRPr="00295B0D">
        <w:rPr>
          <w:rFonts w:ascii="Arial" w:hAnsi="Arial" w:cs="Arial"/>
          <w:sz w:val="20"/>
          <w:szCs w:val="20"/>
        </w:rPr>
        <w:t xml:space="preserve">z itt kimutatott összeget kell megbontani kockázat-elbírálás, módozatfejlesztés, kárrendezés, szaktanácsadás, oktatás, pénztári tagszervezésért kapott díj, pénzügyi intézménytől </w:t>
      </w:r>
      <w:r w:rsidR="003B69F3" w:rsidRPr="00295B0D">
        <w:rPr>
          <w:rFonts w:ascii="Arial" w:hAnsi="Arial" w:cs="Arial"/>
          <w:sz w:val="20"/>
          <w:szCs w:val="20"/>
        </w:rPr>
        <w:t xml:space="preserve">egyéb </w:t>
      </w:r>
      <w:r w:rsidR="0021057D" w:rsidRPr="00295B0D">
        <w:rPr>
          <w:rFonts w:ascii="Arial" w:hAnsi="Arial" w:cs="Arial"/>
          <w:sz w:val="20"/>
          <w:szCs w:val="20"/>
        </w:rPr>
        <w:t xml:space="preserve">pénzügyi szolgáltatás közvetítéséért </w:t>
      </w:r>
      <w:r w:rsidR="00300754">
        <w:rPr>
          <w:rFonts w:ascii="Arial" w:hAnsi="Arial" w:cs="Arial"/>
          <w:sz w:val="20"/>
          <w:szCs w:val="20"/>
        </w:rPr>
        <w:t>(</w:t>
      </w:r>
      <w:r w:rsidR="00F61DFC">
        <w:rPr>
          <w:rFonts w:ascii="Arial" w:hAnsi="Arial" w:cs="Arial"/>
          <w:sz w:val="20"/>
          <w:szCs w:val="20"/>
        </w:rPr>
        <w:t xml:space="preserve">befektetési szolgáltatás, </w:t>
      </w:r>
      <w:r w:rsidR="00300754">
        <w:rPr>
          <w:rFonts w:ascii="Arial" w:hAnsi="Arial" w:cs="Arial"/>
          <w:sz w:val="20"/>
          <w:szCs w:val="20"/>
        </w:rPr>
        <w:t>pénzpiaci szolgáltatás</w:t>
      </w:r>
      <w:r w:rsidR="00F61DFC">
        <w:rPr>
          <w:rFonts w:ascii="Arial" w:hAnsi="Arial" w:cs="Arial"/>
          <w:sz w:val="20"/>
          <w:szCs w:val="20"/>
        </w:rPr>
        <w:t xml:space="preserve"> közvetítése függő közvetítőként</w:t>
      </w:r>
      <w:r w:rsidR="00300754">
        <w:rPr>
          <w:rFonts w:ascii="Arial" w:hAnsi="Arial" w:cs="Arial"/>
          <w:sz w:val="20"/>
          <w:szCs w:val="20"/>
        </w:rPr>
        <w:t>, pénzpiaci szolgáltatás</w:t>
      </w:r>
      <w:r w:rsidR="00F61DFC">
        <w:rPr>
          <w:rFonts w:ascii="Arial" w:hAnsi="Arial" w:cs="Arial"/>
          <w:sz w:val="20"/>
          <w:szCs w:val="20"/>
        </w:rPr>
        <w:t xml:space="preserve"> közvetítése független</w:t>
      </w:r>
      <w:r w:rsidR="00F61DFC" w:rsidRPr="00295B0D">
        <w:rPr>
          <w:rFonts w:ascii="Arial" w:hAnsi="Arial" w:cs="Arial"/>
          <w:sz w:val="20"/>
          <w:szCs w:val="20"/>
        </w:rPr>
        <w:t xml:space="preserve"> </w:t>
      </w:r>
      <w:r w:rsidR="00F61DFC">
        <w:rPr>
          <w:rFonts w:ascii="Arial" w:hAnsi="Arial" w:cs="Arial"/>
          <w:sz w:val="20"/>
          <w:szCs w:val="20"/>
        </w:rPr>
        <w:t xml:space="preserve">közvetítőként) </w:t>
      </w:r>
      <w:r w:rsidR="0021057D" w:rsidRPr="00295B0D">
        <w:rPr>
          <w:rFonts w:ascii="Arial" w:hAnsi="Arial" w:cs="Arial"/>
          <w:sz w:val="20"/>
          <w:szCs w:val="20"/>
        </w:rPr>
        <w:t xml:space="preserve">kapott díj, </w:t>
      </w:r>
      <w:r w:rsidR="000D5307" w:rsidRPr="00295B0D">
        <w:rPr>
          <w:rFonts w:ascii="Arial" w:hAnsi="Arial" w:cs="Arial"/>
          <w:sz w:val="20"/>
          <w:szCs w:val="20"/>
        </w:rPr>
        <w:t>díj</w:t>
      </w:r>
      <w:r w:rsidR="003B69F3" w:rsidRPr="00295B0D">
        <w:rPr>
          <w:rFonts w:ascii="Arial" w:hAnsi="Arial" w:cs="Arial"/>
          <w:sz w:val="20"/>
          <w:szCs w:val="20"/>
        </w:rPr>
        <w:t xml:space="preserve"> jellegű bevételek </w:t>
      </w:r>
      <w:r w:rsidR="0021057D" w:rsidRPr="00295B0D">
        <w:rPr>
          <w:rFonts w:ascii="Arial" w:hAnsi="Arial" w:cs="Arial"/>
          <w:sz w:val="20"/>
          <w:szCs w:val="20"/>
        </w:rPr>
        <w:t xml:space="preserve">és </w:t>
      </w:r>
      <w:r w:rsidR="0021057D" w:rsidRPr="00295B0D">
        <w:rPr>
          <w:rFonts w:ascii="Arial" w:hAnsi="Arial" w:cs="Arial"/>
          <w:sz w:val="20"/>
          <w:szCs w:val="20"/>
        </w:rPr>
        <w:lastRenderedPageBreak/>
        <w:t>egyéb csoportosításban. Fontos, hogy a kockázatelbírálási tevékenység és a szaktanácsadás a 6</w:t>
      </w:r>
      <w:r w:rsidR="002F362A" w:rsidRPr="00295B0D">
        <w:rPr>
          <w:rFonts w:ascii="Arial" w:hAnsi="Arial" w:cs="Arial"/>
          <w:sz w:val="20"/>
          <w:szCs w:val="20"/>
        </w:rPr>
        <w:t>6</w:t>
      </w:r>
      <w:r w:rsidR="0021057D" w:rsidRPr="00295B0D">
        <w:rPr>
          <w:rFonts w:ascii="Arial" w:hAnsi="Arial" w:cs="Arial"/>
          <w:sz w:val="20"/>
          <w:szCs w:val="20"/>
        </w:rPr>
        <w:t>.2</w:t>
      </w:r>
      <w:r w:rsidR="00624718" w:rsidRPr="00295B0D">
        <w:rPr>
          <w:rFonts w:ascii="Arial" w:hAnsi="Arial" w:cs="Arial"/>
          <w:sz w:val="20"/>
          <w:szCs w:val="20"/>
        </w:rPr>
        <w:t>2</w:t>
      </w:r>
      <w:r w:rsidR="0021057D" w:rsidRPr="00295B0D">
        <w:rPr>
          <w:rFonts w:ascii="Arial" w:hAnsi="Arial" w:cs="Arial"/>
          <w:sz w:val="20"/>
          <w:szCs w:val="20"/>
        </w:rPr>
        <w:t xml:space="preserve"> biztosításközvetítői tevékenység keretein belül, a felnőttoktatás </w:t>
      </w:r>
      <w:r w:rsidR="002F362A" w:rsidRPr="00295B0D">
        <w:rPr>
          <w:rFonts w:ascii="Arial" w:hAnsi="Arial" w:cs="Arial"/>
          <w:sz w:val="20"/>
          <w:szCs w:val="20"/>
        </w:rPr>
        <w:t xml:space="preserve">azonban </w:t>
      </w:r>
      <w:r w:rsidR="0021057D" w:rsidRPr="00295B0D">
        <w:rPr>
          <w:rFonts w:ascii="Arial" w:hAnsi="Arial" w:cs="Arial"/>
          <w:sz w:val="20"/>
          <w:szCs w:val="20"/>
        </w:rPr>
        <w:t xml:space="preserve">csak </w:t>
      </w:r>
      <w:r w:rsidR="004C0FBD" w:rsidRPr="00295B0D">
        <w:rPr>
          <w:rFonts w:ascii="Arial" w:hAnsi="Arial" w:cs="Arial"/>
          <w:sz w:val="20"/>
          <w:szCs w:val="20"/>
        </w:rPr>
        <w:t xml:space="preserve">MNB </w:t>
      </w:r>
      <w:r w:rsidR="0021057D" w:rsidRPr="00295B0D">
        <w:rPr>
          <w:rFonts w:ascii="Arial" w:hAnsi="Arial" w:cs="Arial"/>
          <w:sz w:val="20"/>
          <w:szCs w:val="20"/>
        </w:rPr>
        <w:t>engedéllyel végezhető.</w:t>
      </w:r>
    </w:p>
    <w:p w14:paraId="656644A7" w14:textId="77777777" w:rsidR="004D2721" w:rsidRPr="00295B0D" w:rsidRDefault="004D2721" w:rsidP="00C23F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F649555" w14:textId="68083620" w:rsidR="004D2721" w:rsidRDefault="004D2721" w:rsidP="00C10B7D">
      <w:pPr>
        <w:autoSpaceDE w:val="0"/>
        <w:autoSpaceDN w:val="0"/>
        <w:adjustRightInd w:val="0"/>
        <w:spacing w:after="0" w:line="240" w:lineRule="auto"/>
        <w:jc w:val="both"/>
        <w:rPr>
          <w:ins w:id="67" w:author="Tunner Tünde" w:date="2020-11-05T10:20:00Z"/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 xml:space="preserve">48B1B16 sor </w:t>
      </w:r>
      <w:r w:rsidR="003B69F3" w:rsidRPr="00295B0D">
        <w:rPr>
          <w:rFonts w:ascii="Arial" w:hAnsi="Arial" w:cs="Arial"/>
          <w:i/>
          <w:sz w:val="20"/>
          <w:szCs w:val="20"/>
        </w:rPr>
        <w:t>P</w:t>
      </w:r>
      <w:r w:rsidR="00D76394" w:rsidRPr="00295B0D">
        <w:rPr>
          <w:rFonts w:ascii="Arial" w:hAnsi="Arial" w:cs="Arial"/>
          <w:i/>
          <w:sz w:val="20"/>
          <w:szCs w:val="20"/>
        </w:rPr>
        <w:t>énztári tagszervezés</w:t>
      </w:r>
    </w:p>
    <w:p w14:paraId="1E114920" w14:textId="77777777" w:rsidR="00FB1A76" w:rsidRPr="00295B0D" w:rsidRDefault="00FB1A76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0C1AF79" w14:textId="77777777" w:rsidR="00D76394" w:rsidRPr="00295B0D" w:rsidRDefault="00D17A6E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jelenteni</w:t>
      </w:r>
      <w:r w:rsidR="00D76394" w:rsidRPr="00295B0D">
        <w:rPr>
          <w:rFonts w:ascii="Arial" w:hAnsi="Arial" w:cs="Arial"/>
          <w:sz w:val="20"/>
          <w:szCs w:val="20"/>
        </w:rPr>
        <w:t xml:space="preserve"> a nyugdíj- és egészségpénztári tagszervezésért kapott díjakat.</w:t>
      </w:r>
    </w:p>
    <w:p w14:paraId="5175ADBE" w14:textId="77777777" w:rsidR="00D17A6E" w:rsidRPr="00295B0D" w:rsidRDefault="00D17A6E" w:rsidP="00C23F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2A97245F" w14:textId="182F042E" w:rsidR="00D17A6E" w:rsidRDefault="00D17A6E" w:rsidP="00C10B7D">
      <w:pPr>
        <w:autoSpaceDE w:val="0"/>
        <w:autoSpaceDN w:val="0"/>
        <w:adjustRightInd w:val="0"/>
        <w:spacing w:after="0" w:line="240" w:lineRule="auto"/>
        <w:jc w:val="both"/>
        <w:rPr>
          <w:ins w:id="68" w:author="Tunner Tünde" w:date="2020-11-05T10:20:00Z"/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 xml:space="preserve">48B1B17 sor </w:t>
      </w:r>
      <w:r w:rsidR="004C421B">
        <w:rPr>
          <w:rFonts w:ascii="Arial" w:hAnsi="Arial" w:cs="Arial"/>
          <w:i/>
          <w:sz w:val="20"/>
          <w:szCs w:val="20"/>
        </w:rPr>
        <w:t>Befektetési szolgáltatás közvetítése</w:t>
      </w:r>
    </w:p>
    <w:p w14:paraId="5EC00AFC" w14:textId="77777777" w:rsidR="00FB1A76" w:rsidRPr="00295B0D" w:rsidRDefault="00FB1A76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035B1BE5" w14:textId="77777777" w:rsidR="00D76394" w:rsidRPr="00295B0D" w:rsidRDefault="00D17A6E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</w:t>
      </w:r>
      <w:r w:rsidR="00D76394" w:rsidRPr="00295B0D">
        <w:rPr>
          <w:rFonts w:ascii="Arial" w:hAnsi="Arial" w:cs="Arial"/>
          <w:sz w:val="20"/>
          <w:szCs w:val="20"/>
        </w:rPr>
        <w:t>tt kell kimutatni</w:t>
      </w:r>
      <w:r w:rsidR="00753E5B">
        <w:rPr>
          <w:rFonts w:ascii="Arial" w:hAnsi="Arial" w:cs="Arial"/>
          <w:sz w:val="20"/>
          <w:szCs w:val="20"/>
        </w:rPr>
        <w:t xml:space="preserve"> </w:t>
      </w:r>
      <w:r w:rsidR="004C421B">
        <w:rPr>
          <w:rFonts w:ascii="Arial" w:hAnsi="Arial" w:cs="Arial"/>
          <w:sz w:val="20"/>
          <w:szCs w:val="20"/>
        </w:rPr>
        <w:t xml:space="preserve">a befektetési szolgáltatás közvetítéséért kapott </w:t>
      </w:r>
      <w:r w:rsidR="00D76394" w:rsidRPr="00295B0D">
        <w:rPr>
          <w:rFonts w:ascii="Arial" w:hAnsi="Arial" w:cs="Arial"/>
          <w:sz w:val="20"/>
          <w:szCs w:val="20"/>
        </w:rPr>
        <w:t>jutalékokat.</w:t>
      </w:r>
    </w:p>
    <w:p w14:paraId="5949C953" w14:textId="77777777" w:rsidR="00D17A6E" w:rsidRDefault="00D17A6E" w:rsidP="00C23F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EBD6AA3" w14:textId="0872612F" w:rsidR="004C421B" w:rsidRDefault="004C421B" w:rsidP="004C421B">
      <w:pPr>
        <w:autoSpaceDE w:val="0"/>
        <w:autoSpaceDN w:val="0"/>
        <w:adjustRightInd w:val="0"/>
        <w:spacing w:after="0" w:line="240" w:lineRule="auto"/>
        <w:jc w:val="both"/>
        <w:rPr>
          <w:ins w:id="69" w:author="Tunner Tünde" w:date="2020-11-05T10:20:00Z"/>
          <w:rFonts w:ascii="Arial" w:hAnsi="Arial" w:cs="Arial"/>
          <w:i/>
          <w:sz w:val="20"/>
          <w:szCs w:val="20"/>
        </w:rPr>
      </w:pPr>
      <w:r w:rsidRPr="005E389E">
        <w:rPr>
          <w:rFonts w:ascii="Arial" w:hAnsi="Arial" w:cs="Arial"/>
          <w:i/>
          <w:sz w:val="20"/>
          <w:szCs w:val="20"/>
        </w:rPr>
        <w:t xml:space="preserve">48B1B18 sor </w:t>
      </w:r>
      <w:r w:rsidR="00300754" w:rsidRPr="005E389E">
        <w:rPr>
          <w:rFonts w:ascii="Arial" w:hAnsi="Arial" w:cs="Arial"/>
          <w:i/>
          <w:sz w:val="20"/>
          <w:szCs w:val="20"/>
        </w:rPr>
        <w:t>P</w:t>
      </w:r>
      <w:r w:rsidRPr="005E389E">
        <w:rPr>
          <w:rFonts w:ascii="Arial" w:hAnsi="Arial" w:cs="Arial"/>
          <w:i/>
          <w:sz w:val="20"/>
          <w:szCs w:val="20"/>
        </w:rPr>
        <w:t>énzpiaci szolgáltatás közvetítés</w:t>
      </w:r>
      <w:r w:rsidR="00300754" w:rsidRPr="005E389E">
        <w:rPr>
          <w:rFonts w:ascii="Arial" w:hAnsi="Arial" w:cs="Arial"/>
          <w:i/>
          <w:sz w:val="20"/>
          <w:szCs w:val="20"/>
        </w:rPr>
        <w:t>e függő közvetítőként</w:t>
      </w:r>
    </w:p>
    <w:p w14:paraId="2706F050" w14:textId="77777777" w:rsidR="00FB1A76" w:rsidRPr="005E389E" w:rsidRDefault="00FB1A76" w:rsidP="004C42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3B0E839" w14:textId="77777777" w:rsidR="004C421B" w:rsidRDefault="004C421B" w:rsidP="004C42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Itt kell bemutatni a függő közvetítőként végzett pénzpiaci szolgáltatás közvetítésért kapott jutalékokat.</w:t>
      </w:r>
    </w:p>
    <w:p w14:paraId="74C9BA08" w14:textId="77777777" w:rsidR="004C421B" w:rsidRDefault="004C421B" w:rsidP="00C23F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9F2B140" w14:textId="503DF54B" w:rsidR="004C421B" w:rsidRDefault="004C421B" w:rsidP="004C421B">
      <w:pPr>
        <w:autoSpaceDE w:val="0"/>
        <w:autoSpaceDN w:val="0"/>
        <w:adjustRightInd w:val="0"/>
        <w:spacing w:after="0" w:line="240" w:lineRule="auto"/>
        <w:jc w:val="both"/>
        <w:rPr>
          <w:ins w:id="70" w:author="Tunner Tünde" w:date="2020-11-05T10:20:00Z"/>
          <w:rFonts w:ascii="Arial" w:hAnsi="Arial" w:cs="Arial"/>
          <w:i/>
          <w:sz w:val="20"/>
          <w:szCs w:val="20"/>
        </w:rPr>
      </w:pPr>
      <w:r w:rsidRPr="005E389E">
        <w:rPr>
          <w:rFonts w:ascii="Arial" w:hAnsi="Arial" w:cs="Arial"/>
          <w:i/>
          <w:sz w:val="20"/>
          <w:szCs w:val="20"/>
        </w:rPr>
        <w:t xml:space="preserve">48B1B19 sor </w:t>
      </w:r>
      <w:r w:rsidR="00300754" w:rsidRPr="005E389E">
        <w:rPr>
          <w:rFonts w:ascii="Arial" w:hAnsi="Arial" w:cs="Arial"/>
          <w:i/>
          <w:sz w:val="20"/>
          <w:szCs w:val="20"/>
        </w:rPr>
        <w:t>P</w:t>
      </w:r>
      <w:r w:rsidRPr="005E389E">
        <w:rPr>
          <w:rFonts w:ascii="Arial" w:hAnsi="Arial" w:cs="Arial"/>
          <w:i/>
          <w:sz w:val="20"/>
          <w:szCs w:val="20"/>
        </w:rPr>
        <w:t>énzpiaci szolgáltatás közvetítés</w:t>
      </w:r>
      <w:r w:rsidR="00300754" w:rsidRPr="005E389E">
        <w:rPr>
          <w:rFonts w:ascii="Arial" w:hAnsi="Arial" w:cs="Arial"/>
          <w:i/>
          <w:sz w:val="20"/>
          <w:szCs w:val="20"/>
        </w:rPr>
        <w:t>e független közvetítőként</w:t>
      </w:r>
    </w:p>
    <w:p w14:paraId="73F81BFB" w14:textId="77777777" w:rsidR="00FB1A76" w:rsidRPr="005E389E" w:rsidRDefault="00FB1A76" w:rsidP="004C42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6E86D743" w14:textId="77777777" w:rsidR="004C421B" w:rsidRDefault="004C421B" w:rsidP="005E3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Itt kell bemutatni a független közvetítőként végzett pénzpiaci szolgáltatás közvetítésért kapott jutalékokat.</w:t>
      </w:r>
    </w:p>
    <w:p w14:paraId="45FD1EA6" w14:textId="77777777" w:rsidR="004C421B" w:rsidRPr="00295B0D" w:rsidRDefault="004C421B" w:rsidP="00C23F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A8DA325" w14:textId="10564EF1" w:rsidR="00D17A6E" w:rsidRDefault="00D17A6E" w:rsidP="00C10B7D">
      <w:pPr>
        <w:autoSpaceDE w:val="0"/>
        <w:autoSpaceDN w:val="0"/>
        <w:adjustRightInd w:val="0"/>
        <w:spacing w:after="0" w:line="240" w:lineRule="auto"/>
        <w:jc w:val="both"/>
        <w:rPr>
          <w:ins w:id="71" w:author="Tunner Tünde" w:date="2020-11-05T10:20:00Z"/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</w:t>
      </w:r>
      <w:r w:rsidR="004C421B">
        <w:rPr>
          <w:rFonts w:ascii="Arial" w:hAnsi="Arial" w:cs="Arial"/>
          <w:i/>
          <w:sz w:val="20"/>
          <w:szCs w:val="20"/>
        </w:rPr>
        <w:t>20</w:t>
      </w:r>
      <w:r w:rsidRPr="00295B0D">
        <w:rPr>
          <w:rFonts w:ascii="Arial" w:hAnsi="Arial" w:cs="Arial"/>
          <w:i/>
          <w:sz w:val="20"/>
          <w:szCs w:val="20"/>
        </w:rPr>
        <w:t xml:space="preserve"> sor</w:t>
      </w:r>
      <w:r w:rsidR="000D5307" w:rsidRPr="00295B0D">
        <w:rPr>
          <w:rFonts w:ascii="Arial" w:hAnsi="Arial" w:cs="Arial"/>
          <w:i/>
          <w:sz w:val="20"/>
          <w:szCs w:val="20"/>
        </w:rPr>
        <w:t xml:space="preserve"> Díj</w:t>
      </w:r>
      <w:r w:rsidR="00D03348" w:rsidRPr="00295B0D">
        <w:rPr>
          <w:rFonts w:ascii="Arial" w:hAnsi="Arial" w:cs="Arial"/>
          <w:i/>
          <w:sz w:val="20"/>
          <w:szCs w:val="20"/>
        </w:rPr>
        <w:t xml:space="preserve"> </w:t>
      </w:r>
      <w:r w:rsidRPr="00295B0D">
        <w:rPr>
          <w:rFonts w:ascii="Arial" w:hAnsi="Arial" w:cs="Arial"/>
          <w:i/>
          <w:sz w:val="20"/>
          <w:szCs w:val="20"/>
        </w:rPr>
        <w:t>jellegű bevételek</w:t>
      </w:r>
    </w:p>
    <w:p w14:paraId="5A1F369C" w14:textId="77777777" w:rsidR="00FB1A76" w:rsidRPr="00295B0D" w:rsidRDefault="00FB1A76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6B877F1" w14:textId="77777777" w:rsidR="003B69F3" w:rsidRPr="00295B0D" w:rsidRDefault="008741C7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</w:t>
      </w:r>
      <w:r w:rsidR="003B69F3" w:rsidRPr="00295B0D">
        <w:rPr>
          <w:rFonts w:ascii="Arial" w:hAnsi="Arial" w:cs="Arial"/>
          <w:sz w:val="20"/>
          <w:szCs w:val="20"/>
        </w:rPr>
        <w:t xml:space="preserve">tt kell bemutatni a </w:t>
      </w:r>
      <w:r w:rsidR="0049211E">
        <w:rPr>
          <w:rFonts w:ascii="Arial" w:hAnsi="Arial" w:cs="Arial"/>
          <w:sz w:val="20"/>
          <w:szCs w:val="20"/>
        </w:rPr>
        <w:t>„</w:t>
      </w:r>
      <w:r w:rsidR="003B69F3" w:rsidRPr="00295B0D">
        <w:rPr>
          <w:rFonts w:ascii="Arial" w:hAnsi="Arial" w:cs="Arial"/>
          <w:sz w:val="20"/>
          <w:szCs w:val="20"/>
        </w:rPr>
        <w:t>fee</w:t>
      </w:r>
      <w:r w:rsidR="0049211E">
        <w:rPr>
          <w:rFonts w:ascii="Arial" w:hAnsi="Arial" w:cs="Arial"/>
          <w:sz w:val="20"/>
          <w:szCs w:val="20"/>
        </w:rPr>
        <w:t>”</w:t>
      </w:r>
      <w:r w:rsidR="003B69F3" w:rsidRPr="00295B0D">
        <w:rPr>
          <w:rFonts w:ascii="Arial" w:hAnsi="Arial" w:cs="Arial"/>
          <w:sz w:val="20"/>
          <w:szCs w:val="20"/>
        </w:rPr>
        <w:t xml:space="preserve"> jogcímen, az ügyfelektől megbízási díjként járó bevételeket.</w:t>
      </w:r>
    </w:p>
    <w:p w14:paraId="2DDE268D" w14:textId="77777777" w:rsidR="00D17A6E" w:rsidRPr="00295B0D" w:rsidRDefault="00D17A6E" w:rsidP="00C23F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3E79CC6F" w14:textId="7A7EEE50" w:rsidR="00D17A6E" w:rsidRDefault="00D17A6E" w:rsidP="00C10B7D">
      <w:pPr>
        <w:autoSpaceDE w:val="0"/>
        <w:autoSpaceDN w:val="0"/>
        <w:adjustRightInd w:val="0"/>
        <w:spacing w:after="0" w:line="240" w:lineRule="auto"/>
        <w:jc w:val="both"/>
        <w:rPr>
          <w:ins w:id="72" w:author="Tunner Tünde" w:date="2020-11-05T10:20:00Z"/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</w:t>
      </w:r>
      <w:r w:rsidR="004C421B">
        <w:rPr>
          <w:rFonts w:ascii="Arial" w:hAnsi="Arial" w:cs="Arial"/>
          <w:i/>
          <w:sz w:val="20"/>
          <w:szCs w:val="20"/>
        </w:rPr>
        <w:t>21</w:t>
      </w:r>
      <w:r w:rsidRPr="00295B0D">
        <w:rPr>
          <w:rFonts w:ascii="Arial" w:hAnsi="Arial" w:cs="Arial"/>
          <w:i/>
          <w:sz w:val="20"/>
          <w:szCs w:val="20"/>
        </w:rPr>
        <w:t xml:space="preserve"> sor </w:t>
      </w:r>
      <w:r w:rsidR="00C23F1F" w:rsidRPr="00295B0D">
        <w:rPr>
          <w:rFonts w:ascii="Arial" w:hAnsi="Arial" w:cs="Arial"/>
          <w:i/>
          <w:sz w:val="20"/>
          <w:szCs w:val="20"/>
        </w:rPr>
        <w:t>Egyéb</w:t>
      </w:r>
    </w:p>
    <w:p w14:paraId="728965A0" w14:textId="77777777" w:rsidR="00FB1A76" w:rsidRPr="00295B0D" w:rsidRDefault="00FB1A76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61A496AA" w14:textId="77777777" w:rsidR="005E7CBF" w:rsidRPr="00295B0D" w:rsidRDefault="00D17A6E" w:rsidP="005E3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  <w:r w:rsidRPr="00295B0D">
        <w:rPr>
          <w:rFonts w:ascii="Arial" w:hAnsi="Arial" w:cs="Arial"/>
          <w:sz w:val="20"/>
          <w:szCs w:val="20"/>
        </w:rPr>
        <w:t>Ebben a</w:t>
      </w:r>
      <w:r w:rsidR="00C23F1F" w:rsidRPr="00295B0D">
        <w:rPr>
          <w:rFonts w:ascii="Arial" w:hAnsi="Arial" w:cs="Arial"/>
          <w:sz w:val="20"/>
          <w:szCs w:val="20"/>
        </w:rPr>
        <w:t xml:space="preserve"> </w:t>
      </w:r>
      <w:r w:rsidR="00D76394" w:rsidRPr="00295B0D">
        <w:rPr>
          <w:rFonts w:ascii="Arial" w:hAnsi="Arial" w:cs="Arial"/>
          <w:sz w:val="20"/>
          <w:szCs w:val="20"/>
        </w:rPr>
        <w:t xml:space="preserve">kategóriában </w:t>
      </w:r>
      <w:r w:rsidR="00C23F1F" w:rsidRPr="00295B0D">
        <w:rPr>
          <w:rFonts w:ascii="Arial" w:hAnsi="Arial" w:cs="Arial"/>
          <w:sz w:val="20"/>
          <w:szCs w:val="20"/>
        </w:rPr>
        <w:t>kell kimutatni minden egyéb bevételt</w:t>
      </w:r>
      <w:r w:rsidR="00D76394" w:rsidRPr="00295B0D">
        <w:rPr>
          <w:rFonts w:ascii="Arial" w:hAnsi="Arial" w:cs="Arial"/>
          <w:sz w:val="20"/>
          <w:szCs w:val="20"/>
        </w:rPr>
        <w:t xml:space="preserve"> (pl.: bérbeadás)</w:t>
      </w:r>
      <w:r w:rsidR="00C23F1F" w:rsidRPr="00295B0D">
        <w:rPr>
          <w:rFonts w:ascii="Arial" w:hAnsi="Arial" w:cs="Arial"/>
          <w:sz w:val="20"/>
          <w:szCs w:val="20"/>
        </w:rPr>
        <w:t>, amely az eredménykimutatás „Értékesítés nettó árbevétele összesen” sorban</w:t>
      </w:r>
      <w:r w:rsidR="000B3A14" w:rsidRPr="00295B0D">
        <w:rPr>
          <w:rFonts w:ascii="Arial" w:hAnsi="Arial" w:cs="Arial"/>
          <w:sz w:val="20"/>
          <w:szCs w:val="20"/>
        </w:rPr>
        <w:t xml:space="preserve"> szerepel, és a fenti kategóriák egyikébe sem sorolható be.</w:t>
      </w:r>
      <w:r w:rsidR="00C23F1F" w:rsidRPr="00295B0D">
        <w:rPr>
          <w:rFonts w:ascii="Arial" w:hAnsi="Arial" w:cs="Arial"/>
          <w:sz w:val="20"/>
          <w:szCs w:val="20"/>
        </w:rPr>
        <w:t xml:space="preserve"> </w:t>
      </w:r>
    </w:p>
    <w:p w14:paraId="0234D785" w14:textId="77777777" w:rsidR="00624718" w:rsidRPr="00295B0D" w:rsidRDefault="00624718" w:rsidP="0062471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6D7DCE1F" w14:textId="0E596058" w:rsidR="00FB1A76" w:rsidRDefault="00F47611" w:rsidP="0021057D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del w:id="73" w:author="Mohácsi József" w:date="2020-05-05T11:50:00Z">
        <w:r w:rsidDel="007D136D">
          <w:rPr>
            <w:rFonts w:ascii="Arial" w:hAnsi="Arial" w:cs="Arial"/>
            <w:b/>
            <w:bCs/>
            <w:iCs/>
            <w:sz w:val="20"/>
            <w:szCs w:val="20"/>
          </w:rPr>
          <w:delText>5</w:delText>
        </w:r>
      </w:del>
      <w:ins w:id="74" w:author="Mohácsi József" w:date="2020-05-05T11:50:00Z">
        <w:r w:rsidR="007D136D">
          <w:rPr>
            <w:rFonts w:ascii="Arial" w:hAnsi="Arial" w:cs="Arial"/>
            <w:b/>
            <w:bCs/>
            <w:iCs/>
            <w:sz w:val="20"/>
            <w:szCs w:val="20"/>
          </w:rPr>
          <w:t>6</w:t>
        </w:r>
      </w:ins>
      <w:r>
        <w:rPr>
          <w:rFonts w:ascii="Arial" w:hAnsi="Arial" w:cs="Arial"/>
          <w:b/>
          <w:bCs/>
          <w:iCs/>
          <w:sz w:val="20"/>
          <w:szCs w:val="20"/>
        </w:rPr>
        <w:t xml:space="preserve">. </w:t>
      </w:r>
      <w:r w:rsidR="0059497F"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 w:rsidR="0059497F">
        <w:rPr>
          <w:rFonts w:ascii="Arial" w:hAnsi="Arial" w:cs="Arial"/>
          <w:b/>
          <w:bCs/>
          <w:iCs/>
          <w:sz w:val="20"/>
          <w:szCs w:val="20"/>
        </w:rPr>
        <w:t>A</w:t>
      </w:r>
      <w:r w:rsidR="0088295E">
        <w:rPr>
          <w:rFonts w:ascii="Arial" w:hAnsi="Arial" w:cs="Arial"/>
          <w:b/>
          <w:bCs/>
          <w:iCs/>
          <w:sz w:val="20"/>
          <w:szCs w:val="20"/>
        </w:rPr>
        <w:t>1</w:t>
      </w:r>
      <w:r w:rsidR="0059497F"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A közvetített </w:t>
      </w:r>
      <w:r w:rsidR="0059497F">
        <w:rPr>
          <w:rFonts w:ascii="Arial" w:hAnsi="Arial" w:cs="Arial"/>
          <w:b/>
          <w:bCs/>
          <w:iCs/>
          <w:sz w:val="20"/>
          <w:szCs w:val="20"/>
        </w:rPr>
        <w:t>nem-élet</w:t>
      </w:r>
      <w:r w:rsidR="0059497F"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75ECC05D" w14:textId="161EB10B" w:rsidR="005E389E" w:rsidRDefault="005E389E" w:rsidP="00FB1A76">
      <w:pPr>
        <w:autoSpaceDE w:val="0"/>
        <w:autoSpaceDN w:val="0"/>
        <w:adjustRightInd w:val="0"/>
        <w:spacing w:after="0" w:line="240" w:lineRule="auto"/>
        <w:jc w:val="both"/>
        <w:rPr>
          <w:ins w:id="75" w:author="Tunner Tünde" w:date="2020-11-05T10:21:00Z"/>
          <w:rFonts w:ascii="Arial" w:hAnsi="Arial" w:cs="Arial"/>
          <w:b/>
          <w:bCs/>
          <w:iCs/>
          <w:sz w:val="20"/>
          <w:szCs w:val="20"/>
        </w:rPr>
      </w:pPr>
      <w:r w:rsidRPr="005E389E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327AB010" w14:textId="77777777" w:rsidR="00FB1A76" w:rsidRPr="005E389E" w:rsidRDefault="00FB1A76" w:rsidP="00FB1A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169CB29D" w14:textId="1C0CA0FD" w:rsidR="00D06107" w:rsidRDefault="0059497F" w:rsidP="00FB1A76">
      <w:pPr>
        <w:autoSpaceDE w:val="0"/>
        <w:autoSpaceDN w:val="0"/>
        <w:adjustRightInd w:val="0"/>
        <w:spacing w:after="0" w:line="240" w:lineRule="auto"/>
        <w:jc w:val="both"/>
        <w:rPr>
          <w:ins w:id="76" w:author="Tunner Tünde" w:date="2020-11-05T10:21:00Z"/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 w:rsidR="009C520D">
        <w:rPr>
          <w:rFonts w:ascii="Arial" w:hAnsi="Arial" w:cs="Arial"/>
          <w:bCs/>
          <w:i/>
          <w:iCs/>
          <w:sz w:val="20"/>
          <w:szCs w:val="20"/>
        </w:rPr>
        <w:t xml:space="preserve"> és </w:t>
      </w:r>
      <w:r>
        <w:rPr>
          <w:rFonts w:ascii="Arial" w:hAnsi="Arial" w:cs="Arial"/>
          <w:bCs/>
          <w:i/>
          <w:iCs/>
          <w:sz w:val="20"/>
          <w:szCs w:val="20"/>
        </w:rPr>
        <w:t>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oszlop Biztosító megnevezése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2B88D91C" w14:textId="77777777" w:rsidR="00FB1A76" w:rsidRPr="00B163E3" w:rsidRDefault="00FB1A76" w:rsidP="00FB1A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147CEA35" w14:textId="50AB9214" w:rsidR="0059497F" w:rsidRDefault="0059497F" w:rsidP="00FB1A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„Biztosító megnevezése” oszlopba</w:t>
      </w:r>
      <w:ins w:id="77" w:author="Bankszakjogi főosztály" w:date="2020-06-30T17:14:00Z">
        <w:r w:rsidR="004048A6">
          <w:rPr>
            <w:rFonts w:ascii="Arial" w:hAnsi="Arial" w:cs="Arial"/>
            <w:sz w:val="20"/>
            <w:szCs w:val="20"/>
          </w:rPr>
          <w:t>n</w:t>
        </w:r>
      </w:ins>
      <w:r w:rsidRPr="00295B0D">
        <w:rPr>
          <w:rFonts w:ascii="Arial" w:hAnsi="Arial" w:cs="Arial"/>
          <w:sz w:val="20"/>
          <w:szCs w:val="20"/>
        </w:rPr>
        <w:t xml:space="preserve"> a biztosítók aktuális nevét</w:t>
      </w:r>
      <w:r>
        <w:rPr>
          <w:rFonts w:ascii="Arial" w:hAnsi="Arial" w:cs="Arial"/>
          <w:sz w:val="20"/>
          <w:szCs w:val="20"/>
        </w:rPr>
        <w:t>, a „Biztosító azonosítója” oszlopba</w:t>
      </w:r>
      <w:ins w:id="78" w:author="Bankszakjogi főosztály" w:date="2020-06-30T17:14:00Z">
        <w:r w:rsidR="004048A6">
          <w:rPr>
            <w:rFonts w:ascii="Arial" w:hAnsi="Arial" w:cs="Arial"/>
            <w:sz w:val="20"/>
            <w:szCs w:val="20"/>
          </w:rPr>
          <w:t>n</w:t>
        </w:r>
      </w:ins>
      <w:r>
        <w:rPr>
          <w:rFonts w:ascii="Arial" w:hAnsi="Arial" w:cs="Arial"/>
          <w:sz w:val="20"/>
          <w:szCs w:val="20"/>
        </w:rPr>
        <w:t xml:space="preserve"> a biztosító törzsszámát </w:t>
      </w:r>
      <w:r w:rsidRPr="00295B0D">
        <w:rPr>
          <w:rFonts w:ascii="Arial" w:hAnsi="Arial" w:cs="Arial"/>
          <w:sz w:val="20"/>
          <w:szCs w:val="20"/>
        </w:rPr>
        <w:t xml:space="preserve">az MNB internetes honlapján a </w:t>
      </w:r>
      <w:r w:rsidR="002B5C9A">
        <w:rPr>
          <w:rFonts w:ascii="Arial" w:hAnsi="Arial" w:cs="Arial"/>
          <w:sz w:val="20"/>
          <w:szCs w:val="20"/>
        </w:rPr>
        <w:t>Felügyelet/</w:t>
      </w:r>
      <w:r w:rsidR="00352CC2">
        <w:rPr>
          <w:rFonts w:ascii="Arial" w:hAnsi="Arial" w:cs="Arial"/>
          <w:sz w:val="20"/>
          <w:szCs w:val="20"/>
        </w:rPr>
        <w:t>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 w:rsidR="002B5C9A">
        <w:rPr>
          <w:rFonts w:ascii="Arial" w:hAnsi="Arial" w:cs="Arial"/>
          <w:sz w:val="20"/>
          <w:szCs w:val="20"/>
        </w:rPr>
        <w:t>Piaci szereplők keresése</w:t>
      </w:r>
      <w:r w:rsidR="007A0025">
        <w:rPr>
          <w:rFonts w:ascii="Arial" w:hAnsi="Arial" w:cs="Arial"/>
          <w:sz w:val="20"/>
          <w:szCs w:val="20"/>
        </w:rPr>
        <w:t>/Általános kereső</w:t>
      </w:r>
      <w:r w:rsidR="002B5C9A">
        <w:rPr>
          <w:rFonts w:ascii="Arial" w:hAnsi="Arial" w:cs="Arial"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menüpont alatt található adatbázisok</w:t>
      </w:r>
      <w:r w:rsidR="008A54D1">
        <w:rPr>
          <w:rFonts w:ascii="Arial" w:hAnsi="Arial" w:cs="Arial"/>
          <w:sz w:val="20"/>
          <w:szCs w:val="20"/>
        </w:rPr>
        <w:t>ban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Pr="00753E5B">
        <w:rPr>
          <w:rFonts w:ascii="Arial" w:hAnsi="Arial" w:cs="Arial"/>
          <w:sz w:val="20"/>
          <w:szCs w:val="20"/>
        </w:rPr>
        <w:t>Határon átnyúló tevékenységet végző intézmények törzsszáma minden esetben 8.</w:t>
      </w:r>
    </w:p>
    <w:p w14:paraId="1731BD70" w14:textId="77777777" w:rsidR="005E389E" w:rsidRDefault="005E389E" w:rsidP="00D06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3D1E6B" w14:textId="77777777" w:rsidR="005E389E" w:rsidRPr="00753E5B" w:rsidRDefault="005E389E" w:rsidP="00D06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</w:t>
      </w:r>
      <w:r>
        <w:rPr>
          <w:rFonts w:ascii="Arial" w:hAnsi="Arial" w:cs="Arial"/>
          <w:b/>
          <w:sz w:val="20"/>
          <w:szCs w:val="20"/>
        </w:rPr>
        <w:t xml:space="preserve"> sorai</w:t>
      </w:r>
    </w:p>
    <w:p w14:paraId="45C4D992" w14:textId="77777777" w:rsidR="0059497F" w:rsidRPr="006C3D43" w:rsidRDefault="0059497F" w:rsidP="004C611C">
      <w:pPr>
        <w:autoSpaceDE w:val="0"/>
        <w:autoSpaceDN w:val="0"/>
        <w:adjustRightInd w:val="0"/>
        <w:spacing w:after="0" w:line="240" w:lineRule="auto"/>
        <w:jc w:val="both"/>
        <w:rPr>
          <w:rStyle w:val="Hiperhivatkozs"/>
          <w:rFonts w:ascii="Arial" w:hAnsi="Arial" w:cs="Arial"/>
          <w:color w:val="auto"/>
          <w:sz w:val="20"/>
          <w:szCs w:val="20"/>
        </w:rPr>
      </w:pPr>
    </w:p>
    <w:p w14:paraId="2BDB82B1" w14:textId="77777777" w:rsidR="0059497F" w:rsidRDefault="0059497F" w:rsidP="005949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„Kód” rovatban a 99 végű a maximum sort jelöli. Az első kód adott, de a</w:t>
      </w:r>
      <w:r w:rsidR="00117249">
        <w:rPr>
          <w:rFonts w:ascii="Arial" w:hAnsi="Arial" w:cs="Arial"/>
          <w:sz w:val="20"/>
          <w:szCs w:val="20"/>
        </w:rPr>
        <w:t>z</w:t>
      </w:r>
      <w:r w:rsidRPr="00295B0D">
        <w:rPr>
          <w:rFonts w:ascii="Arial" w:hAnsi="Arial" w:cs="Arial"/>
          <w:sz w:val="20"/>
          <w:szCs w:val="20"/>
        </w:rPr>
        <w:t xml:space="preserve"> </w:t>
      </w:r>
      <w:r w:rsidR="00117249">
        <w:rPr>
          <w:rFonts w:ascii="Arial" w:hAnsi="Arial" w:cs="Arial"/>
          <w:sz w:val="20"/>
          <w:szCs w:val="20"/>
        </w:rPr>
        <w:t>alkusznak és a többes ügynöknek</w:t>
      </w:r>
      <w:r w:rsidRPr="00295B0D">
        <w:rPr>
          <w:rFonts w:ascii="Arial" w:hAnsi="Arial" w:cs="Arial"/>
          <w:sz w:val="20"/>
          <w:szCs w:val="20"/>
        </w:rPr>
        <w:t xml:space="preserve"> a szükséges sorokat (annak függ</w:t>
      </w:r>
      <w:r>
        <w:rPr>
          <w:rFonts w:ascii="Arial" w:hAnsi="Arial" w:cs="Arial"/>
          <w:sz w:val="20"/>
          <w:szCs w:val="20"/>
        </w:rPr>
        <w:t>vényében, hogy hány biztosítótó részére közv</w:t>
      </w:r>
      <w:r w:rsidR="00182411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tített</w:t>
      </w:r>
      <w:r w:rsidRPr="00295B0D">
        <w:rPr>
          <w:rFonts w:ascii="Arial" w:hAnsi="Arial" w:cs="Arial"/>
          <w:sz w:val="20"/>
          <w:szCs w:val="20"/>
        </w:rPr>
        <w:t>) számoznia kell a megadott első kódtól kezdődően, a többi sor törlendő.</w:t>
      </w:r>
    </w:p>
    <w:p w14:paraId="1F31932C" w14:textId="77777777" w:rsidR="001A7927" w:rsidRPr="00295B0D" w:rsidRDefault="001A7927" w:rsidP="005949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BE7D4C7" w14:textId="15D1C4CC" w:rsidR="0059497F" w:rsidRDefault="0059497F" w:rsidP="0059497F">
      <w:pPr>
        <w:autoSpaceDE w:val="0"/>
        <w:autoSpaceDN w:val="0"/>
        <w:adjustRightInd w:val="0"/>
        <w:spacing w:after="0" w:line="240" w:lineRule="auto"/>
        <w:jc w:val="both"/>
        <w:rPr>
          <w:ins w:id="79" w:author="Tunner Tünde" w:date="2020-11-05T10:22:00Z"/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 w:rsidR="001823D4">
        <w:rPr>
          <w:rFonts w:ascii="Arial" w:hAnsi="Arial" w:cs="Arial"/>
          <w:i/>
          <w:iCs/>
          <w:sz w:val="20"/>
          <w:szCs w:val="20"/>
        </w:rPr>
        <w:t>A</w:t>
      </w:r>
      <w:r w:rsidRPr="00295B0D">
        <w:rPr>
          <w:rFonts w:ascii="Arial" w:hAnsi="Arial" w:cs="Arial"/>
          <w:i/>
          <w:iCs/>
          <w:sz w:val="20"/>
          <w:szCs w:val="20"/>
        </w:rPr>
        <w:t>1</w:t>
      </w:r>
      <w:r w:rsidR="0088295E">
        <w:rPr>
          <w:rFonts w:ascii="Arial" w:hAnsi="Arial" w:cs="Arial"/>
          <w:i/>
          <w:iCs/>
          <w:sz w:val="20"/>
          <w:szCs w:val="20"/>
        </w:rPr>
        <w:t>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 w:rsidR="001823D4">
        <w:rPr>
          <w:rFonts w:ascii="Arial" w:hAnsi="Arial" w:cs="Arial"/>
          <w:i/>
          <w:iCs/>
          <w:sz w:val="20"/>
          <w:szCs w:val="20"/>
        </w:rPr>
        <w:t>3</w:t>
      </w:r>
      <w:r w:rsidR="0000408D">
        <w:rPr>
          <w:rFonts w:ascii="Arial" w:hAnsi="Arial" w:cs="Arial"/>
          <w:i/>
          <w:iCs/>
          <w:sz w:val="20"/>
          <w:szCs w:val="20"/>
        </w:rPr>
        <w:t>-</w:t>
      </w:r>
      <w:r w:rsidR="001823D4">
        <w:rPr>
          <w:rFonts w:ascii="Arial" w:hAnsi="Arial" w:cs="Arial"/>
          <w:i/>
          <w:iCs/>
          <w:sz w:val="20"/>
          <w:szCs w:val="20"/>
        </w:rPr>
        <w:t>1</w:t>
      </w:r>
      <w:del w:id="80" w:author="Molnár Szebasztián Ferenc" w:date="2020-04-24T16:51:00Z">
        <w:r w:rsidR="001823D4" w:rsidDel="00255701">
          <w:rPr>
            <w:rFonts w:ascii="Arial" w:hAnsi="Arial" w:cs="Arial"/>
            <w:i/>
            <w:iCs/>
            <w:sz w:val="20"/>
            <w:szCs w:val="20"/>
          </w:rPr>
          <w:delText>2</w:delText>
        </w:r>
      </w:del>
      <w:ins w:id="81" w:author="Molnár Szebasztián Ferenc" w:date="2020-04-24T16:51:00Z">
        <w:r w:rsidR="00255701">
          <w:rPr>
            <w:rFonts w:ascii="Arial" w:hAnsi="Arial" w:cs="Arial"/>
            <w:i/>
            <w:iCs/>
            <w:sz w:val="20"/>
            <w:szCs w:val="20"/>
          </w:rPr>
          <w:t>4</w:t>
        </w:r>
      </w:ins>
      <w:r w:rsidR="001823D4">
        <w:rPr>
          <w:rFonts w:ascii="Arial" w:hAnsi="Arial" w:cs="Arial"/>
          <w:i/>
          <w:iCs/>
          <w:sz w:val="20"/>
          <w:szCs w:val="20"/>
        </w:rPr>
        <w:t>.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oszlop </w:t>
      </w:r>
      <w:r w:rsidR="00476909" w:rsidRPr="00295B0D">
        <w:rPr>
          <w:rFonts w:ascii="Arial" w:hAnsi="Arial" w:cs="Arial"/>
          <w:i/>
          <w:iCs/>
          <w:sz w:val="20"/>
          <w:szCs w:val="20"/>
        </w:rPr>
        <w:t>Tárgy</w:t>
      </w:r>
      <w:r w:rsidR="00476909">
        <w:rPr>
          <w:rFonts w:ascii="Arial" w:hAnsi="Arial" w:cs="Arial"/>
          <w:i/>
          <w:iCs/>
          <w:sz w:val="20"/>
          <w:szCs w:val="20"/>
        </w:rPr>
        <w:t>időszakban</w:t>
      </w:r>
      <w:r w:rsidR="00476909"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közvetített folyamatos díjfizetésű </w:t>
      </w:r>
      <w:r w:rsidR="00182411">
        <w:rPr>
          <w:rFonts w:ascii="Arial" w:hAnsi="Arial" w:cs="Arial"/>
          <w:i/>
          <w:iCs/>
          <w:sz w:val="20"/>
          <w:szCs w:val="20"/>
        </w:rPr>
        <w:t>nem-élet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 szerződések darabszáma és éves állománydíja</w:t>
      </w:r>
    </w:p>
    <w:p w14:paraId="2B777BC2" w14:textId="77777777" w:rsidR="00FB1A76" w:rsidRPr="00295B0D" w:rsidRDefault="00FB1A76" w:rsidP="005949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7DAAF50" w14:textId="177EE713" w:rsidR="0059497F" w:rsidRPr="00295B0D" w:rsidRDefault="0059497F" w:rsidP="005949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 tárgy</w:t>
      </w:r>
      <w:r w:rsidR="00B100C5">
        <w:rPr>
          <w:rFonts w:ascii="Arial" w:hAnsi="Arial" w:cs="Arial"/>
          <w:sz w:val="20"/>
          <w:szCs w:val="20"/>
        </w:rPr>
        <w:t xml:space="preserve">időszakban </w:t>
      </w:r>
      <w:r w:rsidR="002B785F">
        <w:rPr>
          <w:rFonts w:ascii="Arial" w:hAnsi="Arial" w:cs="Arial"/>
          <w:sz w:val="20"/>
          <w:szCs w:val="20"/>
        </w:rPr>
        <w:t>(</w:t>
      </w:r>
      <w:r w:rsidR="00476909"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</w:t>
      </w:r>
      <w:r w:rsidR="002B785F"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közvetített és </w:t>
      </w:r>
      <w:r>
        <w:rPr>
          <w:rFonts w:ascii="Arial" w:hAnsi="Arial" w:cs="Arial"/>
          <w:sz w:val="20"/>
          <w:szCs w:val="20"/>
        </w:rPr>
        <w:t>a felügyeleti jelentés teljesítése napjáig</w:t>
      </w:r>
      <w:r w:rsidRPr="00295B0D">
        <w:rPr>
          <w:rFonts w:ascii="Arial" w:hAnsi="Arial" w:cs="Arial"/>
          <w:sz w:val="20"/>
          <w:szCs w:val="20"/>
        </w:rPr>
        <w:t xml:space="preserve"> kötvényesített </w:t>
      </w:r>
      <w:r w:rsidR="001823D4">
        <w:rPr>
          <w:rFonts w:ascii="Arial" w:hAnsi="Arial" w:cs="Arial"/>
          <w:sz w:val="20"/>
          <w:szCs w:val="20"/>
        </w:rPr>
        <w:t xml:space="preserve">nem-életbiztosítási </w:t>
      </w:r>
      <w:r w:rsidRPr="00295B0D">
        <w:rPr>
          <w:rFonts w:ascii="Arial" w:hAnsi="Arial" w:cs="Arial"/>
          <w:sz w:val="20"/>
          <w:szCs w:val="20"/>
        </w:rPr>
        <w:t xml:space="preserve">szerződések </w:t>
      </w:r>
      <w:r w:rsidR="007A167A">
        <w:rPr>
          <w:rFonts w:ascii="Arial" w:hAnsi="Arial" w:cs="Arial"/>
          <w:sz w:val="20"/>
          <w:szCs w:val="20"/>
        </w:rPr>
        <w:t>teljes</w:t>
      </w:r>
      <w:r w:rsidR="00A97DF2">
        <w:rPr>
          <w:rFonts w:ascii="Arial" w:hAnsi="Arial" w:cs="Arial"/>
          <w:sz w:val="20"/>
          <w:szCs w:val="20"/>
        </w:rPr>
        <w:t xml:space="preserve"> </w:t>
      </w:r>
      <w:r w:rsidR="00A97DF2" w:rsidRPr="00A97DF2">
        <w:rPr>
          <w:rFonts w:ascii="Arial" w:hAnsi="Arial" w:cs="Arial"/>
          <w:sz w:val="20"/>
          <w:szCs w:val="20"/>
        </w:rPr>
        <w:t>(</w:t>
      </w:r>
      <w:r w:rsidR="00A97DF2" w:rsidRPr="00A66F37">
        <w:rPr>
          <w:rFonts w:ascii="Arial" w:hAnsi="Arial" w:cs="Arial"/>
          <w:sz w:val="20"/>
          <w:szCs w:val="20"/>
        </w:rPr>
        <w:t xml:space="preserve">a hagyományos értékesítési csatornákon, valamint az </w:t>
      </w:r>
      <w:r w:rsidR="00B31FD6">
        <w:rPr>
          <w:rFonts w:ascii="Arial" w:hAnsi="Arial" w:cs="Arial"/>
          <w:sz w:val="20"/>
          <w:szCs w:val="20"/>
        </w:rPr>
        <w:t>értékesítést végző elektronikus</w:t>
      </w:r>
      <w:r w:rsidR="00566FA9">
        <w:rPr>
          <w:rFonts w:ascii="Arial" w:hAnsi="Arial" w:cs="Arial"/>
          <w:sz w:val="20"/>
          <w:szCs w:val="20"/>
        </w:rPr>
        <w:t>,</w:t>
      </w:r>
      <w:r w:rsidR="00B31FD6">
        <w:rPr>
          <w:rFonts w:ascii="Arial" w:hAnsi="Arial" w:cs="Arial"/>
          <w:sz w:val="20"/>
          <w:szCs w:val="20"/>
        </w:rPr>
        <w:t xml:space="preserve"> illetve az értékesítést végző összehasonlító</w:t>
      </w:r>
      <w:r w:rsidR="00A97DF2" w:rsidRPr="00A66F37">
        <w:rPr>
          <w:rFonts w:ascii="Arial" w:hAnsi="Arial" w:cs="Arial"/>
          <w:sz w:val="20"/>
          <w:szCs w:val="20"/>
        </w:rPr>
        <w:t xml:space="preserve"> felületen keresztül közvetített)</w:t>
      </w:r>
      <w:r w:rsidR="007A167A">
        <w:rPr>
          <w:rFonts w:ascii="Arial" w:hAnsi="Arial" w:cs="Arial"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 xml:space="preserve">darabszámát és </w:t>
      </w:r>
      <w:r w:rsidR="007A167A">
        <w:rPr>
          <w:rFonts w:ascii="Arial" w:hAnsi="Arial" w:cs="Arial"/>
          <w:sz w:val="20"/>
          <w:szCs w:val="20"/>
        </w:rPr>
        <w:t xml:space="preserve">teljes </w:t>
      </w:r>
      <w:r w:rsidRPr="00295B0D">
        <w:rPr>
          <w:rFonts w:ascii="Arial" w:hAnsi="Arial" w:cs="Arial"/>
          <w:sz w:val="20"/>
          <w:szCs w:val="20"/>
        </w:rPr>
        <w:t>éves állománydíját</w:t>
      </w:r>
      <w:r w:rsidR="001823D4">
        <w:rPr>
          <w:rFonts w:ascii="Arial" w:hAnsi="Arial" w:cs="Arial"/>
          <w:sz w:val="20"/>
          <w:szCs w:val="20"/>
        </w:rPr>
        <w:t xml:space="preserve"> összesen, illetve azon belül a kgfb</w:t>
      </w:r>
      <w:r w:rsidR="006C3B19">
        <w:rPr>
          <w:rFonts w:ascii="Arial" w:hAnsi="Arial" w:cs="Arial"/>
          <w:sz w:val="20"/>
          <w:szCs w:val="20"/>
        </w:rPr>
        <w:t>.</w:t>
      </w:r>
      <w:r w:rsidR="001823D4">
        <w:rPr>
          <w:rFonts w:ascii="Arial" w:hAnsi="Arial" w:cs="Arial"/>
          <w:sz w:val="20"/>
          <w:szCs w:val="20"/>
        </w:rPr>
        <w:t>, a lakás, a casco és az intézményi és vállalkozói vagyonbiztosításokat</w:t>
      </w:r>
      <w:r w:rsidR="0049211E">
        <w:rPr>
          <w:rFonts w:ascii="Arial" w:hAnsi="Arial" w:cs="Arial"/>
          <w:sz w:val="20"/>
          <w:szCs w:val="20"/>
        </w:rPr>
        <w:t>,</w:t>
      </w:r>
      <w:r w:rsidRPr="00295B0D">
        <w:rPr>
          <w:rFonts w:ascii="Arial" w:hAnsi="Arial" w:cs="Arial"/>
          <w:sz w:val="20"/>
          <w:szCs w:val="20"/>
        </w:rPr>
        <w:t xml:space="preserve"> biztosítónként.</w:t>
      </w:r>
      <w:r w:rsidR="00C1579F">
        <w:rPr>
          <w:rFonts w:ascii="Arial" w:hAnsi="Arial" w:cs="Arial"/>
          <w:sz w:val="20"/>
          <w:szCs w:val="20"/>
        </w:rPr>
        <w:t xml:space="preserve"> </w:t>
      </w:r>
      <w:r w:rsidR="00C1579F" w:rsidRPr="0058347C">
        <w:rPr>
          <w:rFonts w:ascii="Arial" w:hAnsi="Arial" w:cs="Arial"/>
          <w:sz w:val="20"/>
          <w:szCs w:val="20"/>
        </w:rPr>
        <w:t>Az egyes</w:t>
      </w:r>
      <w:ins w:id="82" w:author="Molnár Szebasztián Ferenc" w:date="2020-04-24T16:51:00Z">
        <w:r w:rsidR="00F8735A" w:rsidRPr="0058347C">
          <w:rPr>
            <w:rFonts w:ascii="Arial" w:hAnsi="Arial" w:cs="Arial"/>
            <w:sz w:val="20"/>
            <w:szCs w:val="20"/>
          </w:rPr>
          <w:t>,</w:t>
        </w:r>
      </w:ins>
      <w:r w:rsidR="00C1579F" w:rsidRPr="0058347C">
        <w:rPr>
          <w:rFonts w:ascii="Arial" w:hAnsi="Arial" w:cs="Arial"/>
          <w:sz w:val="20"/>
          <w:szCs w:val="20"/>
        </w:rPr>
        <w:t xml:space="preserve"> kiemelten is bemutatott biztosítási típusok</w:t>
      </w:r>
      <w:r w:rsidR="00D45BDB" w:rsidRPr="0058347C">
        <w:rPr>
          <w:rFonts w:ascii="Arial" w:hAnsi="Arial" w:cs="Arial"/>
          <w:sz w:val="20"/>
          <w:szCs w:val="20"/>
        </w:rPr>
        <w:t xml:space="preserve"> oszlopában szereplő értékek</w:t>
      </w:r>
      <w:ins w:id="83" w:author="Tunner Tünde" w:date="2020-05-28T15:20:00Z">
        <w:r w:rsidR="006916F4" w:rsidRPr="0058347C">
          <w:rPr>
            <w:rFonts w:ascii="Arial" w:hAnsi="Arial" w:cs="Arial"/>
            <w:sz w:val="20"/>
            <w:szCs w:val="20"/>
          </w:rPr>
          <w:t xml:space="preserve"> és az Egyéb oszlopban jelentett értékek</w:t>
        </w:r>
      </w:ins>
      <w:ins w:id="84" w:author="Tunner Tünde" w:date="2020-05-28T15:22:00Z">
        <w:r w:rsidR="006916F4" w:rsidRPr="0058347C">
          <w:rPr>
            <w:rFonts w:ascii="Arial" w:hAnsi="Arial" w:cs="Arial"/>
            <w:sz w:val="20"/>
            <w:szCs w:val="20"/>
          </w:rPr>
          <w:t xml:space="preserve"> összegé</w:t>
        </w:r>
      </w:ins>
      <w:ins w:id="85" w:author="Tunner Tünde" w:date="2020-05-28T15:20:00Z">
        <w:r w:rsidR="006916F4" w:rsidRPr="0058347C">
          <w:rPr>
            <w:rFonts w:ascii="Arial" w:hAnsi="Arial" w:cs="Arial"/>
            <w:sz w:val="20"/>
            <w:szCs w:val="20"/>
          </w:rPr>
          <w:t xml:space="preserve">nek </w:t>
        </w:r>
      </w:ins>
      <w:ins w:id="86" w:author="Tunner Tünde" w:date="2020-11-05T10:22:00Z">
        <w:r w:rsidR="00FB1A76">
          <w:rPr>
            <w:rFonts w:ascii="Arial" w:hAnsi="Arial" w:cs="Arial"/>
            <w:sz w:val="20"/>
            <w:szCs w:val="20"/>
          </w:rPr>
          <w:t xml:space="preserve">meg </w:t>
        </w:r>
        <w:r w:rsidR="00FB1A76">
          <w:rPr>
            <w:rFonts w:ascii="Arial" w:hAnsi="Arial" w:cs="Arial"/>
            <w:sz w:val="20"/>
            <w:szCs w:val="20"/>
          </w:rPr>
          <w:lastRenderedPageBreak/>
          <w:t>kell egyezniük</w:t>
        </w:r>
      </w:ins>
      <w:r w:rsidR="00D45BDB" w:rsidRPr="0058347C">
        <w:rPr>
          <w:rFonts w:ascii="Arial" w:hAnsi="Arial" w:cs="Arial"/>
          <w:sz w:val="20"/>
          <w:szCs w:val="20"/>
        </w:rPr>
        <w:t xml:space="preserve"> </w:t>
      </w:r>
      <w:del w:id="87" w:author="Tunner Tünde" w:date="2020-05-28T15:20:00Z">
        <w:r w:rsidR="00310957" w:rsidRPr="0058347C" w:rsidDel="006916F4">
          <w:rPr>
            <w:rFonts w:ascii="Arial" w:hAnsi="Arial" w:cs="Arial"/>
            <w:sz w:val="20"/>
            <w:szCs w:val="20"/>
          </w:rPr>
          <w:delText xml:space="preserve">részinformációk, ezek </w:delText>
        </w:r>
        <w:r w:rsidR="00D45BDB" w:rsidRPr="0058347C" w:rsidDel="006916F4">
          <w:rPr>
            <w:rFonts w:ascii="Arial" w:hAnsi="Arial" w:cs="Arial"/>
            <w:sz w:val="20"/>
            <w:szCs w:val="20"/>
          </w:rPr>
          <w:delText>összegének</w:delText>
        </w:r>
        <w:r w:rsidR="00C1579F" w:rsidRPr="0058347C" w:rsidDel="006916F4">
          <w:rPr>
            <w:rFonts w:ascii="Arial" w:hAnsi="Arial" w:cs="Arial"/>
            <w:sz w:val="20"/>
            <w:szCs w:val="20"/>
          </w:rPr>
          <w:delText xml:space="preserve"> nem kell kiadniuk</w:delText>
        </w:r>
      </w:del>
      <w:r w:rsidR="00C1579F" w:rsidRPr="0058347C">
        <w:rPr>
          <w:rFonts w:ascii="Arial" w:hAnsi="Arial" w:cs="Arial"/>
          <w:sz w:val="20"/>
          <w:szCs w:val="20"/>
        </w:rPr>
        <w:t xml:space="preserve"> a 3. és </w:t>
      </w:r>
      <w:del w:id="88" w:author="Molnár Szebasztián Ferenc" w:date="2020-04-24T16:51:00Z">
        <w:r w:rsidR="00C1579F" w:rsidRPr="0058347C" w:rsidDel="00F8735A">
          <w:rPr>
            <w:rFonts w:ascii="Arial" w:hAnsi="Arial" w:cs="Arial"/>
            <w:sz w:val="20"/>
            <w:szCs w:val="20"/>
          </w:rPr>
          <w:delText>8</w:delText>
        </w:r>
      </w:del>
      <w:ins w:id="89" w:author="Molnár Szebasztián Ferenc" w:date="2020-04-24T16:51:00Z">
        <w:r w:rsidR="00F8735A" w:rsidRPr="0058347C">
          <w:rPr>
            <w:rFonts w:ascii="Arial" w:hAnsi="Arial" w:cs="Arial"/>
            <w:sz w:val="20"/>
            <w:szCs w:val="20"/>
          </w:rPr>
          <w:t>9</w:t>
        </w:r>
      </w:ins>
      <w:r w:rsidR="00C1579F" w:rsidRPr="0058347C">
        <w:rPr>
          <w:rFonts w:ascii="Arial" w:hAnsi="Arial" w:cs="Arial"/>
          <w:sz w:val="20"/>
          <w:szCs w:val="20"/>
        </w:rPr>
        <w:t>. Összesen oszlopok értéké</w:t>
      </w:r>
      <w:ins w:id="90" w:author="Tunner Tünde" w:date="2020-11-05T10:23:00Z">
        <w:r w:rsidR="00FB1A76">
          <w:rPr>
            <w:rFonts w:ascii="Arial" w:hAnsi="Arial" w:cs="Arial"/>
            <w:sz w:val="20"/>
            <w:szCs w:val="20"/>
          </w:rPr>
          <w:t>vel</w:t>
        </w:r>
      </w:ins>
      <w:r w:rsidR="00C1579F" w:rsidRPr="0058347C">
        <w:rPr>
          <w:rFonts w:ascii="Arial" w:hAnsi="Arial" w:cs="Arial"/>
          <w:sz w:val="20"/>
          <w:szCs w:val="20"/>
        </w:rPr>
        <w:t>.</w:t>
      </w:r>
      <w:r w:rsidRPr="00295B0D">
        <w:rPr>
          <w:rFonts w:ascii="Arial" w:hAnsi="Arial" w:cs="Arial"/>
          <w:sz w:val="20"/>
          <w:szCs w:val="20"/>
        </w:rPr>
        <w:t xml:space="preserve"> Egy adott biztosításhoz kapcsolódó kiegészítő biztosításokat nem kell megbontani, hanem az alapbiztosítás jellegének megfelelően kell szerepeltetni. A más biztosításközvetítőtől átvett biztosítási szerződések állományápolási tevékenysége esetében a biztosításközvetítőhöz került szerződéseket a tárgy</w:t>
      </w:r>
      <w:r w:rsidR="00476909"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közvetített szerződések között nem kell bemutatni, csak a </w:t>
      </w:r>
      <w:r w:rsidR="00476909">
        <w:rPr>
          <w:rFonts w:ascii="Arial" w:hAnsi="Arial" w:cs="Arial"/>
          <w:sz w:val="20"/>
          <w:szCs w:val="20"/>
        </w:rPr>
        <w:t>tárgyidőszak</w:t>
      </w:r>
      <w:r w:rsidR="002B785F">
        <w:rPr>
          <w:rFonts w:ascii="Arial" w:hAnsi="Arial" w:cs="Arial"/>
          <w:sz w:val="20"/>
          <w:szCs w:val="20"/>
        </w:rPr>
        <w:t xml:space="preserve"> (félév)</w:t>
      </w:r>
      <w:r w:rsidR="00476909">
        <w:rPr>
          <w:rFonts w:ascii="Arial" w:hAnsi="Arial" w:cs="Arial"/>
          <w:sz w:val="20"/>
          <w:szCs w:val="20"/>
        </w:rPr>
        <w:t xml:space="preserve"> végi</w:t>
      </w:r>
      <w:r w:rsidRPr="00295B0D">
        <w:rPr>
          <w:rFonts w:ascii="Arial" w:hAnsi="Arial" w:cs="Arial"/>
          <w:sz w:val="20"/>
          <w:szCs w:val="20"/>
        </w:rPr>
        <w:t xml:space="preserve"> élő </w:t>
      </w:r>
      <w:r w:rsidR="00476909">
        <w:rPr>
          <w:rFonts w:ascii="Arial" w:hAnsi="Arial" w:cs="Arial"/>
          <w:sz w:val="20"/>
          <w:szCs w:val="20"/>
        </w:rPr>
        <w:t>(</w:t>
      </w:r>
      <w:r w:rsidR="00476909" w:rsidRPr="00295B0D">
        <w:rPr>
          <w:rFonts w:ascii="Arial" w:hAnsi="Arial" w:cs="Arial"/>
          <w:sz w:val="20"/>
          <w:szCs w:val="20"/>
        </w:rPr>
        <w:t>záró</w:t>
      </w:r>
      <w:r w:rsidR="00476909">
        <w:rPr>
          <w:rFonts w:ascii="Arial" w:hAnsi="Arial" w:cs="Arial"/>
          <w:sz w:val="20"/>
          <w:szCs w:val="20"/>
        </w:rPr>
        <w:t>)</w:t>
      </w:r>
      <w:r w:rsidR="00476909" w:rsidRPr="00295B0D">
        <w:rPr>
          <w:rFonts w:ascii="Arial" w:hAnsi="Arial" w:cs="Arial"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 xml:space="preserve">állományban kell szerepeltetni. </w:t>
      </w:r>
    </w:p>
    <w:p w14:paraId="3B843B72" w14:textId="77777777" w:rsidR="0059497F" w:rsidRPr="00295B0D" w:rsidRDefault="0059497F" w:rsidP="0059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AE964C5" w14:textId="77777777" w:rsidR="0059497F" w:rsidRPr="00295B0D" w:rsidRDefault="0059497F" w:rsidP="005949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azon biztosítási szerződések darabszámát és éves állománydíját is, amelyeket a tárgy</w:t>
      </w:r>
      <w:r w:rsidR="00476909"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közvetítettek, de azok a tárgy</w:t>
      </w:r>
      <w:r w:rsidR="00476909"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törlésre is kerültek. Azokat a korábban közvetített és a biztosítási kötvény tanúsága szerint határozott időtartamra kötött biztosítási szerződéseket, amelyek a felek megállapodása alapján az évfordulót követően automatikusan újabb egy évvel meghosszabbodnak, ha meghatározott időn belül egyik fél sem kezdeményezi a szerződés megszűnését, a szerződés második évétől kezdve folyamatos díjfizetésű szerződéseknek kell tekinteni, de azokat a tárgy</w:t>
      </w:r>
      <w:r w:rsidR="00476909"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közvetített szerződések között nem, hanem a </w:t>
      </w:r>
      <w:r w:rsidR="00476909">
        <w:rPr>
          <w:rFonts w:ascii="Arial" w:hAnsi="Arial" w:cs="Arial"/>
          <w:sz w:val="20"/>
          <w:szCs w:val="20"/>
        </w:rPr>
        <w:t>tárgyidőszak</w:t>
      </w:r>
      <w:r w:rsidR="002B785F">
        <w:rPr>
          <w:rFonts w:ascii="Arial" w:hAnsi="Arial" w:cs="Arial"/>
          <w:sz w:val="20"/>
          <w:szCs w:val="20"/>
        </w:rPr>
        <w:t xml:space="preserve"> (félév)</w:t>
      </w:r>
      <w:r w:rsidR="00476909">
        <w:rPr>
          <w:rFonts w:ascii="Arial" w:hAnsi="Arial" w:cs="Arial"/>
          <w:sz w:val="20"/>
          <w:szCs w:val="20"/>
        </w:rPr>
        <w:t xml:space="preserve"> végi </w:t>
      </w:r>
      <w:r w:rsidRPr="00295B0D">
        <w:rPr>
          <w:rFonts w:ascii="Arial" w:hAnsi="Arial" w:cs="Arial"/>
          <w:sz w:val="20"/>
          <w:szCs w:val="20"/>
        </w:rPr>
        <w:t xml:space="preserve">élő </w:t>
      </w:r>
      <w:r w:rsidR="00476909">
        <w:rPr>
          <w:rFonts w:ascii="Arial" w:hAnsi="Arial" w:cs="Arial"/>
          <w:sz w:val="20"/>
          <w:szCs w:val="20"/>
        </w:rPr>
        <w:t>(záró)</w:t>
      </w:r>
      <w:r w:rsidR="00476909" w:rsidRPr="00295B0D">
        <w:rPr>
          <w:rFonts w:ascii="Arial" w:hAnsi="Arial" w:cs="Arial"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 xml:space="preserve">állományban kell bemutatni. </w:t>
      </w:r>
    </w:p>
    <w:p w14:paraId="46CBCA09" w14:textId="77777777" w:rsidR="0059497F" w:rsidRPr="00295B0D" w:rsidRDefault="0059497F" w:rsidP="0059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3128766" w14:textId="77777777" w:rsidR="0059497F" w:rsidRDefault="0059497F" w:rsidP="005949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Az olyan (pl. építési) biztosításokat, amelyek nem egyszeri díjasok, hanem több díjfizetési időpontjuk van, és az egyes díjak nem időarányosak, a folyamatos díjas biztosításoknál kell jelenteni, az adott </w:t>
      </w:r>
      <w:r w:rsidR="00476909">
        <w:rPr>
          <w:rFonts w:ascii="Arial" w:hAnsi="Arial" w:cs="Arial"/>
          <w:sz w:val="20"/>
          <w:szCs w:val="20"/>
        </w:rPr>
        <w:t>időszakban</w:t>
      </w:r>
      <w:r w:rsidR="00476909" w:rsidRPr="00295B0D">
        <w:rPr>
          <w:rFonts w:ascii="Arial" w:hAnsi="Arial" w:cs="Arial"/>
          <w:sz w:val="20"/>
          <w:szCs w:val="20"/>
        </w:rPr>
        <w:t xml:space="preserve"> </w:t>
      </w:r>
      <w:r w:rsidR="002B785F">
        <w:rPr>
          <w:rFonts w:ascii="Arial" w:hAnsi="Arial" w:cs="Arial"/>
          <w:sz w:val="20"/>
          <w:szCs w:val="20"/>
        </w:rPr>
        <w:t xml:space="preserve">(félévben) </w:t>
      </w:r>
      <w:r w:rsidRPr="00295B0D">
        <w:rPr>
          <w:rFonts w:ascii="Arial" w:hAnsi="Arial" w:cs="Arial"/>
          <w:sz w:val="20"/>
          <w:szCs w:val="20"/>
        </w:rPr>
        <w:t>ténylegesen megfizetett díjat véve éves állománydíjként.</w:t>
      </w:r>
    </w:p>
    <w:p w14:paraId="48E11C83" w14:textId="77777777" w:rsidR="008415AB" w:rsidRDefault="008415AB" w:rsidP="005949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F0F99DD" w14:textId="77777777" w:rsidR="0085772A" w:rsidRDefault="008415AB" w:rsidP="005949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20D">
        <w:rPr>
          <w:rFonts w:ascii="Arial" w:hAnsi="Arial" w:cs="Arial"/>
          <w:sz w:val="20"/>
          <w:szCs w:val="20"/>
        </w:rPr>
        <w:t>A flották esetében a flotta szerződés keretében biztosított gépjárművek darabszámát kell megadni.</w:t>
      </w:r>
    </w:p>
    <w:p w14:paraId="25088A64" w14:textId="77777777" w:rsidR="00C67412" w:rsidRDefault="00C67412" w:rsidP="0059497F">
      <w:pPr>
        <w:autoSpaceDE w:val="0"/>
        <w:autoSpaceDN w:val="0"/>
        <w:adjustRightInd w:val="0"/>
        <w:spacing w:after="0" w:line="240" w:lineRule="auto"/>
        <w:jc w:val="both"/>
        <w:rPr>
          <w:ins w:id="91" w:author="Molnár Szebasztián Ferenc" w:date="2020-04-24T17:02:00Z"/>
          <w:rFonts w:ascii="Arial" w:hAnsi="Arial" w:cs="Arial"/>
          <w:sz w:val="20"/>
          <w:szCs w:val="20"/>
        </w:rPr>
      </w:pPr>
    </w:p>
    <w:p w14:paraId="18334B91" w14:textId="77777777" w:rsidR="00FB1A76" w:rsidRDefault="00FB1A76" w:rsidP="00FB1A76">
      <w:pPr>
        <w:autoSpaceDE w:val="0"/>
        <w:autoSpaceDN w:val="0"/>
        <w:adjustRightInd w:val="0"/>
        <w:spacing w:after="0" w:line="240" w:lineRule="auto"/>
        <w:jc w:val="both"/>
        <w:rPr>
          <w:ins w:id="92" w:author="Tunner Tünde" w:date="2020-11-05T10:24:00Z"/>
          <w:rFonts w:ascii="Arial" w:hAnsi="Arial" w:cs="Arial"/>
          <w:sz w:val="20"/>
          <w:szCs w:val="20"/>
        </w:rPr>
      </w:pPr>
      <w:ins w:id="93" w:author="Tunner Tünde" w:date="2020-11-05T10:24:00Z">
        <w:r>
          <w:rPr>
            <w:rFonts w:ascii="Arial" w:hAnsi="Arial" w:cs="Arial"/>
            <w:sz w:val="20"/>
            <w:szCs w:val="20"/>
          </w:rPr>
          <w:t>Az egyéb kategóriában kell jelenteni azon értékesítéseket, amelyek egyik kategóriába sem sorolhatók (pl. termékbiztosítás).</w:t>
        </w:r>
      </w:ins>
    </w:p>
    <w:p w14:paraId="5BA19BFC" w14:textId="77777777" w:rsidR="00C67412" w:rsidRDefault="00C67412" w:rsidP="005949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045A1B" w14:textId="15DFA56D" w:rsidR="0085772A" w:rsidRPr="00295B0D" w:rsidRDefault="0085772A" w:rsidP="005949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tábla 7., 1</w:t>
      </w:r>
      <w:del w:id="94" w:author="Molnár Szebasztián Ferenc" w:date="2020-04-24T16:53:00Z">
        <w:r w:rsidDel="00F8735A">
          <w:rPr>
            <w:rFonts w:ascii="Arial" w:hAnsi="Arial" w:cs="Arial"/>
            <w:sz w:val="20"/>
            <w:szCs w:val="20"/>
          </w:rPr>
          <w:delText>2</w:delText>
        </w:r>
      </w:del>
      <w:ins w:id="95" w:author="Molnár Szebasztián Ferenc" w:date="2020-04-24T16:53:00Z">
        <w:r w:rsidR="00F8735A">
          <w:rPr>
            <w:rFonts w:ascii="Arial" w:hAnsi="Arial" w:cs="Arial"/>
            <w:sz w:val="20"/>
            <w:szCs w:val="20"/>
          </w:rPr>
          <w:t>3</w:t>
        </w:r>
      </w:ins>
      <w:r>
        <w:rPr>
          <w:rFonts w:ascii="Arial" w:hAnsi="Arial" w:cs="Arial"/>
          <w:sz w:val="20"/>
          <w:szCs w:val="20"/>
        </w:rPr>
        <w:t>., 1</w:t>
      </w:r>
      <w:del w:id="96" w:author="Molnár Szebasztián Ferenc" w:date="2020-04-24T16:53:00Z">
        <w:r w:rsidDel="00F8735A">
          <w:rPr>
            <w:rFonts w:ascii="Arial" w:hAnsi="Arial" w:cs="Arial"/>
            <w:sz w:val="20"/>
            <w:szCs w:val="20"/>
          </w:rPr>
          <w:delText>5</w:delText>
        </w:r>
      </w:del>
      <w:ins w:id="97" w:author="Molnár Szebasztián Ferenc" w:date="2020-04-24T16:53:00Z">
        <w:r w:rsidR="00F8735A">
          <w:rPr>
            <w:rFonts w:ascii="Arial" w:hAnsi="Arial" w:cs="Arial"/>
            <w:sz w:val="20"/>
            <w:szCs w:val="20"/>
          </w:rPr>
          <w:t>7</w:t>
        </w:r>
      </w:ins>
      <w:r>
        <w:rPr>
          <w:rFonts w:ascii="Arial" w:hAnsi="Arial" w:cs="Arial"/>
          <w:sz w:val="20"/>
          <w:szCs w:val="20"/>
        </w:rPr>
        <w:t xml:space="preserve">. és </w:t>
      </w:r>
      <w:del w:id="98" w:author="Molnár Szebasztián Ferenc" w:date="2020-04-24T16:53:00Z">
        <w:r w:rsidDel="00F8735A">
          <w:rPr>
            <w:rFonts w:ascii="Arial" w:hAnsi="Arial" w:cs="Arial"/>
            <w:sz w:val="20"/>
            <w:szCs w:val="20"/>
          </w:rPr>
          <w:delText>19</w:delText>
        </w:r>
      </w:del>
      <w:ins w:id="99" w:author="Molnár Szebasztián Ferenc" w:date="2020-04-24T16:53:00Z">
        <w:r w:rsidR="00F8735A">
          <w:rPr>
            <w:rFonts w:ascii="Arial" w:hAnsi="Arial" w:cs="Arial"/>
            <w:sz w:val="20"/>
            <w:szCs w:val="20"/>
          </w:rPr>
          <w:t>22</w:t>
        </w:r>
      </w:ins>
      <w:r>
        <w:rPr>
          <w:rFonts w:ascii="Arial" w:hAnsi="Arial" w:cs="Arial"/>
          <w:sz w:val="20"/>
          <w:szCs w:val="20"/>
        </w:rPr>
        <w:t>. Vállalkozói és intézményi vagyonbiztosítások</w:t>
      </w:r>
      <w:r w:rsidRPr="0085772A">
        <w:rPr>
          <w:rFonts w:ascii="Arial" w:hAnsi="Arial" w:cs="Arial"/>
          <w:sz w:val="20"/>
          <w:szCs w:val="20"/>
        </w:rPr>
        <w:t xml:space="preserve"> oszlop</w:t>
      </w:r>
      <w:r w:rsidR="00B967B5">
        <w:rPr>
          <w:rFonts w:ascii="Arial" w:hAnsi="Arial" w:cs="Arial"/>
          <w:sz w:val="20"/>
          <w:szCs w:val="20"/>
        </w:rPr>
        <w:t>á</w:t>
      </w:r>
      <w:r w:rsidRPr="0085772A">
        <w:rPr>
          <w:rFonts w:ascii="Arial" w:hAnsi="Arial" w:cs="Arial"/>
          <w:sz w:val="20"/>
          <w:szCs w:val="20"/>
        </w:rPr>
        <w:t>ban</w:t>
      </w:r>
      <w:r w:rsidR="0096274E">
        <w:rPr>
          <w:rFonts w:ascii="Arial" w:hAnsi="Arial" w:cs="Arial"/>
          <w:sz w:val="20"/>
          <w:szCs w:val="20"/>
        </w:rPr>
        <w:t xml:space="preserve"> a</w:t>
      </w:r>
      <w:r w:rsidRPr="0085772A">
        <w:rPr>
          <w:rFonts w:ascii="Arial" w:hAnsi="Arial" w:cs="Arial"/>
          <w:sz w:val="20"/>
          <w:szCs w:val="20"/>
        </w:rPr>
        <w:t xml:space="preserve"> vállalkozói és intézményi vagyonbiztosításokat kell jelenteni, </w:t>
      </w:r>
      <w:r w:rsidR="001D48D5">
        <w:rPr>
          <w:rFonts w:ascii="Arial" w:hAnsi="Arial" w:cs="Arial"/>
          <w:sz w:val="20"/>
          <w:szCs w:val="20"/>
        </w:rPr>
        <w:t xml:space="preserve">illetve az </w:t>
      </w:r>
      <w:r w:rsidRPr="0085772A">
        <w:rPr>
          <w:rFonts w:ascii="Arial" w:hAnsi="Arial" w:cs="Arial"/>
          <w:sz w:val="20"/>
          <w:szCs w:val="20"/>
        </w:rPr>
        <w:t>e</w:t>
      </w:r>
      <w:r w:rsidR="00254424">
        <w:rPr>
          <w:rFonts w:ascii="Arial" w:hAnsi="Arial" w:cs="Arial"/>
          <w:sz w:val="20"/>
          <w:szCs w:val="20"/>
        </w:rPr>
        <w:t xml:space="preserve">gyéb vállalkozói és intézményi </w:t>
      </w:r>
      <w:r w:rsidRPr="0085772A">
        <w:rPr>
          <w:rFonts w:ascii="Arial" w:hAnsi="Arial" w:cs="Arial"/>
          <w:sz w:val="20"/>
          <w:szCs w:val="20"/>
        </w:rPr>
        <w:t>biztosításokat (pl. felelősségbiztosítás</w:t>
      </w:r>
      <w:r w:rsidR="001D48D5">
        <w:rPr>
          <w:rFonts w:ascii="Arial" w:hAnsi="Arial" w:cs="Arial"/>
          <w:sz w:val="20"/>
          <w:szCs w:val="20"/>
        </w:rPr>
        <w:t>, társasházi lakás</w:t>
      </w:r>
      <w:r w:rsidRPr="0085772A">
        <w:rPr>
          <w:rFonts w:ascii="Arial" w:hAnsi="Arial" w:cs="Arial"/>
          <w:sz w:val="20"/>
          <w:szCs w:val="20"/>
        </w:rPr>
        <w:t>).</w:t>
      </w:r>
      <w:r w:rsidR="00254424">
        <w:rPr>
          <w:rFonts w:ascii="Arial" w:hAnsi="Arial" w:cs="Arial"/>
          <w:sz w:val="20"/>
          <w:szCs w:val="20"/>
        </w:rPr>
        <w:t xml:space="preserve"> A csoportos élet és balesetbiztosítás a Bit. ágazati besorolását alapul véve a nem</w:t>
      </w:r>
      <w:r w:rsidR="001673F9">
        <w:rPr>
          <w:rFonts w:ascii="Arial" w:hAnsi="Arial" w:cs="Arial"/>
          <w:sz w:val="20"/>
          <w:szCs w:val="20"/>
        </w:rPr>
        <w:t>-</w:t>
      </w:r>
      <w:r w:rsidR="00254424">
        <w:rPr>
          <w:rFonts w:ascii="Arial" w:hAnsi="Arial" w:cs="Arial"/>
          <w:sz w:val="20"/>
          <w:szCs w:val="20"/>
        </w:rPr>
        <w:t>élet ághoz sorolandó. Az életbiztosítási ághoz akkor kerül, ha kifejezetten életbiztosítási kockázatra kötik (nem baleseti halál).</w:t>
      </w:r>
      <w:r w:rsidR="00F933BB">
        <w:rPr>
          <w:rFonts w:ascii="Arial" w:hAnsi="Arial" w:cs="Arial"/>
          <w:sz w:val="20"/>
          <w:szCs w:val="20"/>
        </w:rPr>
        <w:t xml:space="preserve"> </w:t>
      </w:r>
    </w:p>
    <w:p w14:paraId="5F019BEB" w14:textId="77777777" w:rsidR="0059497F" w:rsidRPr="00295B0D" w:rsidRDefault="0059497F" w:rsidP="0059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BC7659B" w14:textId="3FE0CC58" w:rsidR="004D5DBF" w:rsidRDefault="0059497F" w:rsidP="0059497F">
      <w:pPr>
        <w:autoSpaceDE w:val="0"/>
        <w:autoSpaceDN w:val="0"/>
        <w:adjustRightInd w:val="0"/>
        <w:spacing w:after="0" w:line="240" w:lineRule="auto"/>
        <w:jc w:val="both"/>
        <w:rPr>
          <w:ins w:id="100" w:author="Tunner Tünde" w:date="2020-11-05T10:25:00Z"/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 w:rsidR="001823D4">
        <w:rPr>
          <w:rFonts w:ascii="Arial" w:hAnsi="Arial" w:cs="Arial"/>
          <w:i/>
          <w:iCs/>
          <w:sz w:val="20"/>
          <w:szCs w:val="20"/>
        </w:rPr>
        <w:t>A</w:t>
      </w:r>
      <w:r w:rsidRPr="00295B0D">
        <w:rPr>
          <w:rFonts w:ascii="Arial" w:hAnsi="Arial" w:cs="Arial"/>
          <w:i/>
          <w:iCs/>
          <w:sz w:val="20"/>
          <w:szCs w:val="20"/>
        </w:rPr>
        <w:t>1</w:t>
      </w:r>
      <w:r w:rsidR="00ED17F2">
        <w:rPr>
          <w:rFonts w:ascii="Arial" w:hAnsi="Arial" w:cs="Arial"/>
          <w:i/>
          <w:iCs/>
          <w:sz w:val="20"/>
          <w:szCs w:val="20"/>
        </w:rPr>
        <w:t>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 w:rsidR="00265F90">
        <w:rPr>
          <w:rFonts w:ascii="Arial" w:hAnsi="Arial" w:cs="Arial"/>
          <w:i/>
          <w:iCs/>
          <w:sz w:val="20"/>
          <w:szCs w:val="20"/>
        </w:rPr>
        <w:t>1</w:t>
      </w:r>
      <w:del w:id="101" w:author="Molnár Szebasztián Ferenc" w:date="2020-04-24T17:01:00Z">
        <w:r w:rsidR="00265F90" w:rsidDel="00A504DD">
          <w:rPr>
            <w:rFonts w:ascii="Arial" w:hAnsi="Arial" w:cs="Arial"/>
            <w:i/>
            <w:iCs/>
            <w:sz w:val="20"/>
            <w:szCs w:val="20"/>
          </w:rPr>
          <w:delText>3</w:delText>
        </w:r>
      </w:del>
      <w:ins w:id="102" w:author="Molnár Szebasztián Ferenc" w:date="2020-04-24T17:01:00Z">
        <w:r w:rsidR="00A504DD">
          <w:rPr>
            <w:rFonts w:ascii="Arial" w:hAnsi="Arial" w:cs="Arial"/>
            <w:i/>
            <w:iCs/>
            <w:sz w:val="20"/>
            <w:szCs w:val="20"/>
          </w:rPr>
          <w:t>5</w:t>
        </w:r>
      </w:ins>
      <w:r w:rsidR="00D44DB4">
        <w:rPr>
          <w:rFonts w:ascii="Arial" w:hAnsi="Arial" w:cs="Arial"/>
          <w:i/>
          <w:iCs/>
          <w:sz w:val="20"/>
          <w:szCs w:val="20"/>
        </w:rPr>
        <w:t>-</w:t>
      </w:r>
      <w:r w:rsidR="001823D4">
        <w:rPr>
          <w:rFonts w:ascii="Arial" w:hAnsi="Arial" w:cs="Arial"/>
          <w:i/>
          <w:iCs/>
          <w:sz w:val="20"/>
          <w:szCs w:val="20"/>
        </w:rPr>
        <w:t>2</w:t>
      </w:r>
      <w:del w:id="103" w:author="Molnár Szebasztián Ferenc" w:date="2020-04-24T17:01:00Z">
        <w:r w:rsidR="001823D4" w:rsidDel="00C67412">
          <w:rPr>
            <w:rFonts w:ascii="Arial" w:hAnsi="Arial" w:cs="Arial"/>
            <w:i/>
            <w:iCs/>
            <w:sz w:val="20"/>
            <w:szCs w:val="20"/>
          </w:rPr>
          <w:delText>0</w:delText>
        </w:r>
      </w:del>
      <w:ins w:id="104" w:author="Molnár Szebasztián Ferenc" w:date="2020-04-24T17:01:00Z">
        <w:r w:rsidR="00C67412">
          <w:rPr>
            <w:rFonts w:ascii="Arial" w:hAnsi="Arial" w:cs="Arial"/>
            <w:i/>
            <w:iCs/>
            <w:sz w:val="20"/>
            <w:szCs w:val="20"/>
          </w:rPr>
          <w:t>4</w:t>
        </w:r>
      </w:ins>
      <w:r w:rsidRPr="00295B0D">
        <w:rPr>
          <w:rFonts w:ascii="Arial" w:hAnsi="Arial" w:cs="Arial"/>
          <w:i/>
          <w:iCs/>
          <w:sz w:val="20"/>
          <w:szCs w:val="20"/>
        </w:rPr>
        <w:t xml:space="preserve">. oszlop </w:t>
      </w:r>
      <w:r w:rsidR="00476909" w:rsidRPr="00295B0D">
        <w:rPr>
          <w:rFonts w:ascii="Arial" w:hAnsi="Arial" w:cs="Arial"/>
          <w:i/>
          <w:iCs/>
          <w:sz w:val="20"/>
          <w:szCs w:val="20"/>
        </w:rPr>
        <w:t>Tárgy</w:t>
      </w:r>
      <w:r w:rsidR="00476909">
        <w:rPr>
          <w:rFonts w:ascii="Arial" w:hAnsi="Arial" w:cs="Arial"/>
          <w:i/>
          <w:iCs/>
          <w:sz w:val="20"/>
          <w:szCs w:val="20"/>
        </w:rPr>
        <w:t>időszakban</w:t>
      </w:r>
      <w:r w:rsidR="00476909"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közvetített egyszeri díjas </w:t>
      </w:r>
      <w:r w:rsidR="001823D4">
        <w:rPr>
          <w:rFonts w:ascii="Arial" w:hAnsi="Arial" w:cs="Arial"/>
          <w:i/>
          <w:iCs/>
          <w:sz w:val="20"/>
          <w:szCs w:val="20"/>
        </w:rPr>
        <w:t>nem-élet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</w:t>
      </w:r>
      <w:r w:rsidR="00DD0F70">
        <w:rPr>
          <w:rFonts w:ascii="Arial" w:hAnsi="Arial" w:cs="Arial"/>
          <w:i/>
          <w:iCs/>
          <w:sz w:val="20"/>
          <w:szCs w:val="20"/>
        </w:rPr>
        <w:t xml:space="preserve"> szerződések darabszáma és éves</w:t>
      </w:r>
      <w:r w:rsidR="00F933BB">
        <w:rPr>
          <w:rFonts w:ascii="Arial" w:hAnsi="Arial" w:cs="Arial"/>
          <w:i/>
          <w:iCs/>
          <w:sz w:val="20"/>
          <w:szCs w:val="20"/>
        </w:rPr>
        <w:t xml:space="preserve"> biztosítási díjának összege</w:t>
      </w:r>
    </w:p>
    <w:p w14:paraId="2E0C1B3F" w14:textId="77777777" w:rsidR="00ED4852" w:rsidRDefault="00ED4852" w:rsidP="005949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B91BFFB" w14:textId="17A8529D" w:rsidR="0059497F" w:rsidRPr="001823D4" w:rsidRDefault="0059497F" w:rsidP="005949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823D4">
        <w:rPr>
          <w:rFonts w:ascii="Arial" w:hAnsi="Arial" w:cs="Arial"/>
          <w:sz w:val="20"/>
          <w:szCs w:val="20"/>
        </w:rPr>
        <w:t xml:space="preserve">Itt kell bemutatni a </w:t>
      </w:r>
      <w:r w:rsidR="00476909">
        <w:rPr>
          <w:rFonts w:ascii="Arial" w:hAnsi="Arial" w:cs="Arial"/>
          <w:sz w:val="20"/>
          <w:szCs w:val="20"/>
        </w:rPr>
        <w:t>tárgy</w:t>
      </w:r>
      <w:r w:rsidR="002B785F">
        <w:rPr>
          <w:rFonts w:ascii="Arial" w:hAnsi="Arial" w:cs="Arial"/>
          <w:sz w:val="20"/>
          <w:szCs w:val="20"/>
        </w:rPr>
        <w:t>időszakban (</w:t>
      </w:r>
      <w:r w:rsidR="00476909">
        <w:rPr>
          <w:rFonts w:ascii="Arial" w:hAnsi="Arial" w:cs="Arial"/>
          <w:sz w:val="20"/>
          <w:szCs w:val="20"/>
        </w:rPr>
        <w:t>félévben</w:t>
      </w:r>
      <w:r w:rsidR="002B785F">
        <w:rPr>
          <w:rFonts w:ascii="Arial" w:hAnsi="Arial" w:cs="Arial"/>
          <w:sz w:val="20"/>
          <w:szCs w:val="20"/>
        </w:rPr>
        <w:t>)</w:t>
      </w:r>
      <w:r w:rsidRPr="001823D4">
        <w:rPr>
          <w:rFonts w:ascii="Arial" w:hAnsi="Arial" w:cs="Arial"/>
          <w:sz w:val="20"/>
          <w:szCs w:val="20"/>
        </w:rPr>
        <w:t xml:space="preserve"> közvetített egyszeri díjas </w:t>
      </w:r>
      <w:r w:rsidR="001823D4" w:rsidRPr="001823D4">
        <w:rPr>
          <w:rFonts w:ascii="Arial" w:hAnsi="Arial" w:cs="Arial"/>
          <w:sz w:val="20"/>
          <w:szCs w:val="20"/>
        </w:rPr>
        <w:t xml:space="preserve">nem-életbiztosítási </w:t>
      </w:r>
      <w:r w:rsidRPr="001823D4">
        <w:rPr>
          <w:rFonts w:ascii="Arial" w:hAnsi="Arial" w:cs="Arial"/>
          <w:sz w:val="20"/>
          <w:szCs w:val="20"/>
        </w:rPr>
        <w:t xml:space="preserve">szerződések </w:t>
      </w:r>
      <w:r w:rsidR="001823D4" w:rsidRPr="001823D4">
        <w:rPr>
          <w:rFonts w:ascii="Arial" w:hAnsi="Arial" w:cs="Arial"/>
          <w:sz w:val="20"/>
          <w:szCs w:val="20"/>
        </w:rPr>
        <w:t xml:space="preserve">összes </w:t>
      </w:r>
      <w:r w:rsidRPr="001823D4">
        <w:rPr>
          <w:rFonts w:ascii="Arial" w:hAnsi="Arial" w:cs="Arial"/>
          <w:sz w:val="20"/>
          <w:szCs w:val="20"/>
        </w:rPr>
        <w:t xml:space="preserve">darabszámát </w:t>
      </w:r>
      <w:r w:rsidR="001823D4" w:rsidRPr="001823D4">
        <w:rPr>
          <w:rFonts w:ascii="Arial" w:hAnsi="Arial" w:cs="Arial"/>
          <w:sz w:val="20"/>
          <w:szCs w:val="20"/>
        </w:rPr>
        <w:t xml:space="preserve">és éves </w:t>
      </w:r>
      <w:r w:rsidR="00075074">
        <w:rPr>
          <w:rFonts w:ascii="Arial" w:hAnsi="Arial" w:cs="Arial"/>
          <w:sz w:val="20"/>
          <w:szCs w:val="20"/>
        </w:rPr>
        <w:t xml:space="preserve">biztosítási </w:t>
      </w:r>
      <w:r w:rsidR="00075074" w:rsidRPr="001823D4">
        <w:rPr>
          <w:rFonts w:ascii="Arial" w:hAnsi="Arial" w:cs="Arial"/>
          <w:sz w:val="20"/>
          <w:szCs w:val="20"/>
        </w:rPr>
        <w:t>díját</w:t>
      </w:r>
      <w:r w:rsidR="001823D4" w:rsidRPr="001823D4">
        <w:rPr>
          <w:rFonts w:ascii="Arial" w:hAnsi="Arial" w:cs="Arial"/>
          <w:sz w:val="20"/>
          <w:szCs w:val="20"/>
        </w:rPr>
        <w:t xml:space="preserve">, illetve </w:t>
      </w:r>
      <w:r w:rsidR="001823D4" w:rsidRPr="001823D4">
        <w:rPr>
          <w:rFonts w:ascii="Arial" w:hAnsi="Arial" w:cs="Arial"/>
          <w:iCs/>
          <w:sz w:val="20"/>
          <w:szCs w:val="20"/>
        </w:rPr>
        <w:t xml:space="preserve">külön megadva a casco, </w:t>
      </w:r>
      <w:r w:rsidR="001823D4" w:rsidRPr="001823D4">
        <w:rPr>
          <w:rFonts w:ascii="Arial" w:hAnsi="Arial" w:cs="Arial"/>
          <w:sz w:val="20"/>
          <w:szCs w:val="20"/>
        </w:rPr>
        <w:t>az intézményi és vállalkozói vagyonbiztosítási</w:t>
      </w:r>
      <w:r w:rsidR="004D5DBF">
        <w:rPr>
          <w:rFonts w:ascii="Arial" w:hAnsi="Arial" w:cs="Arial"/>
          <w:sz w:val="20"/>
          <w:szCs w:val="20"/>
        </w:rPr>
        <w:t xml:space="preserve"> és</w:t>
      </w:r>
      <w:r w:rsidR="001823D4" w:rsidRPr="001823D4">
        <w:rPr>
          <w:rFonts w:ascii="Arial" w:hAnsi="Arial" w:cs="Arial"/>
          <w:sz w:val="20"/>
          <w:szCs w:val="20"/>
        </w:rPr>
        <w:t xml:space="preserve"> az utasbiztosítási szerződésekre vonatkozó adatokat</w:t>
      </w:r>
      <w:r w:rsidR="004D5DBF">
        <w:rPr>
          <w:rFonts w:ascii="Arial" w:hAnsi="Arial" w:cs="Arial"/>
          <w:sz w:val="20"/>
          <w:szCs w:val="20"/>
        </w:rPr>
        <w:t>,</w:t>
      </w:r>
      <w:r w:rsidR="001823D4" w:rsidRPr="001823D4">
        <w:rPr>
          <w:rFonts w:ascii="Arial" w:hAnsi="Arial" w:cs="Arial"/>
          <w:iCs/>
          <w:sz w:val="20"/>
          <w:szCs w:val="20"/>
        </w:rPr>
        <w:t xml:space="preserve"> </w:t>
      </w:r>
      <w:r w:rsidRPr="001823D4">
        <w:rPr>
          <w:rFonts w:ascii="Arial" w:hAnsi="Arial" w:cs="Arial"/>
          <w:sz w:val="20"/>
          <w:szCs w:val="20"/>
        </w:rPr>
        <w:t>biztosítónként.</w:t>
      </w:r>
      <w:r w:rsidR="00C1579F">
        <w:rPr>
          <w:rFonts w:ascii="Arial" w:hAnsi="Arial" w:cs="Arial"/>
          <w:sz w:val="20"/>
          <w:szCs w:val="20"/>
        </w:rPr>
        <w:t xml:space="preserve"> </w:t>
      </w:r>
      <w:r w:rsidR="00C1579F" w:rsidRPr="0058347C">
        <w:rPr>
          <w:rFonts w:ascii="Arial" w:hAnsi="Arial" w:cs="Arial"/>
          <w:sz w:val="20"/>
          <w:szCs w:val="20"/>
        </w:rPr>
        <w:t>Az egyes kiemelten is bemutatott biztosítási típusok</w:t>
      </w:r>
      <w:r w:rsidR="00D45BDB" w:rsidRPr="0058347C">
        <w:rPr>
          <w:rFonts w:ascii="Arial" w:hAnsi="Arial" w:cs="Arial"/>
          <w:sz w:val="20"/>
          <w:szCs w:val="20"/>
        </w:rPr>
        <w:t xml:space="preserve"> oszlopában szereplő </w:t>
      </w:r>
      <w:r w:rsidR="00254424" w:rsidRPr="0058347C">
        <w:rPr>
          <w:rFonts w:ascii="Arial" w:hAnsi="Arial" w:cs="Arial"/>
          <w:sz w:val="20"/>
          <w:szCs w:val="20"/>
        </w:rPr>
        <w:t>értékek</w:t>
      </w:r>
      <w:ins w:id="105" w:author="Tunner Tünde" w:date="2020-05-28T15:21:00Z">
        <w:r w:rsidR="006916F4" w:rsidRPr="0058347C">
          <w:rPr>
            <w:rFonts w:ascii="Arial" w:hAnsi="Arial" w:cs="Arial"/>
            <w:sz w:val="20"/>
            <w:szCs w:val="20"/>
          </w:rPr>
          <w:t>nek és az Egyéb oszlopban jelente</w:t>
        </w:r>
      </w:ins>
      <w:ins w:id="106" w:author="Tunner Tünde" w:date="2020-05-28T15:22:00Z">
        <w:r w:rsidR="006916F4" w:rsidRPr="0058347C">
          <w:rPr>
            <w:rFonts w:ascii="Arial" w:hAnsi="Arial" w:cs="Arial"/>
            <w:sz w:val="20"/>
            <w:szCs w:val="20"/>
          </w:rPr>
          <w:t>tt értékek</w:t>
        </w:r>
      </w:ins>
      <w:r w:rsidR="00254424" w:rsidRPr="0058347C">
        <w:rPr>
          <w:rFonts w:ascii="Arial" w:hAnsi="Arial" w:cs="Arial"/>
          <w:sz w:val="20"/>
          <w:szCs w:val="20"/>
        </w:rPr>
        <w:t xml:space="preserve"> </w:t>
      </w:r>
      <w:r w:rsidR="00D45BDB" w:rsidRPr="0058347C">
        <w:rPr>
          <w:rFonts w:ascii="Arial" w:hAnsi="Arial" w:cs="Arial"/>
          <w:sz w:val="20"/>
          <w:szCs w:val="20"/>
        </w:rPr>
        <w:t>összeg</w:t>
      </w:r>
      <w:r w:rsidR="006F38DC" w:rsidRPr="0058347C">
        <w:rPr>
          <w:rFonts w:ascii="Arial" w:hAnsi="Arial" w:cs="Arial"/>
          <w:sz w:val="20"/>
          <w:szCs w:val="20"/>
        </w:rPr>
        <w:t>én</w:t>
      </w:r>
      <w:r w:rsidR="00D45BDB" w:rsidRPr="0058347C">
        <w:rPr>
          <w:rFonts w:ascii="Arial" w:hAnsi="Arial" w:cs="Arial"/>
          <w:sz w:val="20"/>
          <w:szCs w:val="20"/>
        </w:rPr>
        <w:t xml:space="preserve">ek </w:t>
      </w:r>
      <w:ins w:id="107" w:author="Tunner Tünde" w:date="2020-11-05T10:25:00Z">
        <w:r w:rsidR="00ED4852">
          <w:rPr>
            <w:rFonts w:ascii="Arial" w:hAnsi="Arial" w:cs="Arial"/>
            <w:sz w:val="20"/>
            <w:szCs w:val="20"/>
          </w:rPr>
          <w:t>meg kell egyezniük</w:t>
        </w:r>
      </w:ins>
      <w:r w:rsidR="00173265">
        <w:rPr>
          <w:rFonts w:ascii="Arial" w:hAnsi="Arial" w:cs="Arial"/>
          <w:sz w:val="20"/>
          <w:szCs w:val="20"/>
        </w:rPr>
        <w:t xml:space="preserve"> </w:t>
      </w:r>
      <w:del w:id="108" w:author="Tunner Tünde" w:date="2020-05-28T15:22:00Z">
        <w:r w:rsidR="00C1579F" w:rsidRPr="0058347C" w:rsidDel="006916F4">
          <w:rPr>
            <w:rFonts w:ascii="Arial" w:hAnsi="Arial" w:cs="Arial"/>
            <w:sz w:val="20"/>
            <w:szCs w:val="20"/>
          </w:rPr>
          <w:delText>nem kell kiadniuk</w:delText>
        </w:r>
      </w:del>
      <w:r w:rsidR="00C1579F" w:rsidRPr="0058347C">
        <w:rPr>
          <w:rFonts w:ascii="Arial" w:hAnsi="Arial" w:cs="Arial"/>
          <w:sz w:val="20"/>
          <w:szCs w:val="20"/>
        </w:rPr>
        <w:t xml:space="preserve"> a 1</w:t>
      </w:r>
      <w:ins w:id="109" w:author="Tunner Tünde" w:date="2020-05-28T15:38:00Z">
        <w:r w:rsidR="006916F4" w:rsidRPr="0058347C">
          <w:rPr>
            <w:rFonts w:ascii="Arial" w:hAnsi="Arial" w:cs="Arial"/>
            <w:sz w:val="20"/>
            <w:szCs w:val="20"/>
          </w:rPr>
          <w:t>5</w:t>
        </w:r>
      </w:ins>
      <w:del w:id="110" w:author="Tunner Tünde" w:date="2020-05-28T15:38:00Z">
        <w:r w:rsidR="00C1579F" w:rsidRPr="0058347C" w:rsidDel="006916F4">
          <w:rPr>
            <w:rFonts w:ascii="Arial" w:hAnsi="Arial" w:cs="Arial"/>
            <w:sz w:val="20"/>
            <w:szCs w:val="20"/>
          </w:rPr>
          <w:delText>3</w:delText>
        </w:r>
      </w:del>
      <w:r w:rsidR="00C1579F" w:rsidRPr="0058347C">
        <w:rPr>
          <w:rFonts w:ascii="Arial" w:hAnsi="Arial" w:cs="Arial"/>
          <w:sz w:val="20"/>
          <w:szCs w:val="20"/>
        </w:rPr>
        <w:t xml:space="preserve">. és </w:t>
      </w:r>
      <w:ins w:id="111" w:author="Tunner Tünde" w:date="2020-05-28T15:38:00Z">
        <w:r w:rsidR="006916F4" w:rsidRPr="0058347C">
          <w:rPr>
            <w:rFonts w:ascii="Arial" w:hAnsi="Arial" w:cs="Arial"/>
            <w:sz w:val="20"/>
            <w:szCs w:val="20"/>
          </w:rPr>
          <w:t>20</w:t>
        </w:r>
      </w:ins>
      <w:del w:id="112" w:author="Tunner Tünde" w:date="2020-05-28T15:38:00Z">
        <w:r w:rsidR="00C1579F" w:rsidRPr="0058347C" w:rsidDel="006916F4">
          <w:rPr>
            <w:rFonts w:ascii="Arial" w:hAnsi="Arial" w:cs="Arial"/>
            <w:sz w:val="20"/>
            <w:szCs w:val="20"/>
          </w:rPr>
          <w:delText>17</w:delText>
        </w:r>
      </w:del>
      <w:r w:rsidR="00C1579F" w:rsidRPr="0058347C">
        <w:rPr>
          <w:rFonts w:ascii="Arial" w:hAnsi="Arial" w:cs="Arial"/>
          <w:sz w:val="20"/>
          <w:szCs w:val="20"/>
        </w:rPr>
        <w:t>. Összesen oszlopok értéké</w:t>
      </w:r>
      <w:ins w:id="113" w:author="Tunner Tünde" w:date="2020-11-05T10:25:00Z">
        <w:r w:rsidR="00ED4852">
          <w:rPr>
            <w:rFonts w:ascii="Arial" w:hAnsi="Arial" w:cs="Arial"/>
            <w:sz w:val="20"/>
            <w:szCs w:val="20"/>
          </w:rPr>
          <w:t>vel</w:t>
        </w:r>
      </w:ins>
      <w:r w:rsidR="00C1579F" w:rsidRPr="0058347C">
        <w:rPr>
          <w:rFonts w:ascii="Arial" w:hAnsi="Arial" w:cs="Arial"/>
          <w:sz w:val="20"/>
          <w:szCs w:val="20"/>
        </w:rPr>
        <w:t>.</w:t>
      </w:r>
    </w:p>
    <w:p w14:paraId="717EBD66" w14:textId="77777777" w:rsidR="0059497F" w:rsidRPr="00295B0D" w:rsidRDefault="0059497F" w:rsidP="0059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2634DB42" w14:textId="6EAF290D" w:rsidR="0059497F" w:rsidRDefault="0059497F" w:rsidP="0059497F">
      <w:pPr>
        <w:autoSpaceDE w:val="0"/>
        <w:autoSpaceDN w:val="0"/>
        <w:adjustRightInd w:val="0"/>
        <w:spacing w:after="0" w:line="240" w:lineRule="auto"/>
        <w:jc w:val="both"/>
        <w:rPr>
          <w:ins w:id="114" w:author="Tunner Tünde" w:date="2020-06-12T14:25:00Z"/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 w:rsidR="001823D4">
        <w:rPr>
          <w:rFonts w:ascii="Arial" w:hAnsi="Arial" w:cs="Arial"/>
          <w:i/>
          <w:iCs/>
          <w:sz w:val="20"/>
          <w:szCs w:val="20"/>
        </w:rPr>
        <w:t>A</w:t>
      </w:r>
      <w:r w:rsidR="00ED17F2">
        <w:rPr>
          <w:rFonts w:ascii="Arial" w:hAnsi="Arial" w:cs="Arial"/>
          <w:i/>
          <w:iCs/>
          <w:sz w:val="20"/>
          <w:szCs w:val="20"/>
        </w:rPr>
        <w:t>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2 sor </w:t>
      </w:r>
      <w:r w:rsidR="001823D4">
        <w:rPr>
          <w:rFonts w:ascii="Arial" w:hAnsi="Arial" w:cs="Arial"/>
          <w:i/>
          <w:iCs/>
          <w:sz w:val="20"/>
          <w:szCs w:val="20"/>
        </w:rPr>
        <w:t>3</w:t>
      </w:r>
      <w:r w:rsidR="00D44DB4">
        <w:rPr>
          <w:rFonts w:ascii="Arial" w:hAnsi="Arial" w:cs="Arial"/>
          <w:i/>
          <w:iCs/>
          <w:sz w:val="20"/>
          <w:szCs w:val="20"/>
        </w:rPr>
        <w:t>-</w:t>
      </w:r>
      <w:r w:rsidR="001823D4">
        <w:rPr>
          <w:rFonts w:ascii="Arial" w:hAnsi="Arial" w:cs="Arial"/>
          <w:i/>
          <w:iCs/>
          <w:sz w:val="20"/>
          <w:szCs w:val="20"/>
        </w:rPr>
        <w:t>1</w:t>
      </w:r>
      <w:ins w:id="115" w:author="Tunner Tünde" w:date="2020-06-12T14:25:00Z">
        <w:r w:rsidR="00E33D0A">
          <w:rPr>
            <w:rFonts w:ascii="Arial" w:hAnsi="Arial" w:cs="Arial"/>
            <w:i/>
            <w:iCs/>
            <w:sz w:val="20"/>
            <w:szCs w:val="20"/>
          </w:rPr>
          <w:t>4</w:t>
        </w:r>
      </w:ins>
      <w:del w:id="116" w:author="Tunner Tünde" w:date="2020-06-12T14:25:00Z">
        <w:r w:rsidR="001823D4" w:rsidDel="00E33D0A">
          <w:rPr>
            <w:rFonts w:ascii="Arial" w:hAnsi="Arial" w:cs="Arial"/>
            <w:i/>
            <w:iCs/>
            <w:sz w:val="20"/>
            <w:szCs w:val="20"/>
          </w:rPr>
          <w:delText>2</w:delText>
        </w:r>
      </w:del>
      <w:r w:rsidR="001823D4">
        <w:rPr>
          <w:rFonts w:ascii="Arial" w:hAnsi="Arial" w:cs="Arial"/>
          <w:i/>
          <w:iCs/>
          <w:sz w:val="20"/>
          <w:szCs w:val="20"/>
        </w:rPr>
        <w:t>.</w:t>
      </w:r>
      <w:r w:rsidR="001823D4"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oszlop Élő </w:t>
      </w:r>
      <w:r w:rsidR="00476909">
        <w:rPr>
          <w:rFonts w:ascii="Arial" w:hAnsi="Arial" w:cs="Arial"/>
          <w:i/>
          <w:iCs/>
          <w:sz w:val="20"/>
          <w:szCs w:val="20"/>
        </w:rPr>
        <w:t xml:space="preserve">(záró)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állományban lévő folyamatos díjas </w:t>
      </w:r>
      <w:r w:rsidR="001823D4">
        <w:rPr>
          <w:rFonts w:ascii="Arial" w:hAnsi="Arial" w:cs="Arial"/>
          <w:i/>
          <w:iCs/>
          <w:sz w:val="20"/>
          <w:szCs w:val="20"/>
        </w:rPr>
        <w:t xml:space="preserve">nem-életbiztosítási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szerződések darabszáma és éves állománydíja </w:t>
      </w:r>
    </w:p>
    <w:p w14:paraId="50C6D527" w14:textId="77777777" w:rsidR="00E33D0A" w:rsidRPr="00295B0D" w:rsidRDefault="00E33D0A" w:rsidP="005949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4CC275A" w14:textId="77777777" w:rsidR="0059497F" w:rsidRDefault="0059497F" w:rsidP="005949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</w:t>
      </w:r>
      <w:r w:rsidR="00476909">
        <w:rPr>
          <w:rFonts w:ascii="Arial" w:hAnsi="Arial" w:cs="Arial"/>
          <w:sz w:val="20"/>
          <w:szCs w:val="20"/>
        </w:rPr>
        <w:t>tárgy</w:t>
      </w:r>
      <w:r w:rsidR="002B785F">
        <w:rPr>
          <w:rFonts w:ascii="Arial" w:hAnsi="Arial" w:cs="Arial"/>
          <w:sz w:val="20"/>
          <w:szCs w:val="20"/>
        </w:rPr>
        <w:t>időszak (</w:t>
      </w:r>
      <w:r w:rsidR="00476909">
        <w:rPr>
          <w:rFonts w:ascii="Arial" w:hAnsi="Arial" w:cs="Arial"/>
          <w:sz w:val="20"/>
          <w:szCs w:val="20"/>
        </w:rPr>
        <w:t>félév</w:t>
      </w:r>
      <w:r w:rsidR="002B785F">
        <w:rPr>
          <w:rFonts w:ascii="Arial" w:hAnsi="Arial" w:cs="Arial"/>
          <w:sz w:val="20"/>
          <w:szCs w:val="20"/>
        </w:rPr>
        <w:t>)</w:t>
      </w:r>
      <w:r w:rsidR="00476909">
        <w:rPr>
          <w:rFonts w:ascii="Arial" w:hAnsi="Arial" w:cs="Arial"/>
          <w:sz w:val="20"/>
          <w:szCs w:val="20"/>
        </w:rPr>
        <w:t xml:space="preserve"> végén</w:t>
      </w:r>
      <w:r w:rsidRPr="00295B0D">
        <w:rPr>
          <w:rFonts w:ascii="Arial" w:hAnsi="Arial" w:cs="Arial"/>
          <w:sz w:val="20"/>
          <w:szCs w:val="20"/>
        </w:rPr>
        <w:t xml:space="preserve"> fennálló folyamatos díjfizetésű </w:t>
      </w:r>
      <w:r w:rsidR="001823D4">
        <w:rPr>
          <w:rFonts w:ascii="Arial" w:hAnsi="Arial" w:cs="Arial"/>
          <w:sz w:val="20"/>
          <w:szCs w:val="20"/>
        </w:rPr>
        <w:t>nem-élet</w:t>
      </w:r>
      <w:r w:rsidRPr="00295B0D">
        <w:rPr>
          <w:rFonts w:ascii="Arial" w:hAnsi="Arial" w:cs="Arial"/>
          <w:sz w:val="20"/>
          <w:szCs w:val="20"/>
        </w:rPr>
        <w:t>biztosítási szerződések darabszáma és éves díja.</w:t>
      </w:r>
    </w:p>
    <w:p w14:paraId="370E8043" w14:textId="77777777" w:rsidR="004C18F6" w:rsidRDefault="004C18F6" w:rsidP="005949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5B58A4" w14:textId="77777777" w:rsidR="004C18F6" w:rsidRDefault="004C18F6" w:rsidP="004C18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Fennálló biztosítási szerződés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az a szerződés, amely érvényesen létrejött és a tárgy</w:t>
      </w:r>
      <w:r w:rsidR="00476909"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 w:rsidR="00476909">
        <w:rPr>
          <w:rFonts w:ascii="Arial" w:hAnsi="Arial" w:cs="Arial"/>
          <w:sz w:val="20"/>
          <w:szCs w:val="20"/>
        </w:rPr>
        <w:t>vég</w:t>
      </w:r>
      <w:r w:rsidRPr="00295B0D">
        <w:rPr>
          <w:rFonts w:ascii="Arial" w:hAnsi="Arial" w:cs="Arial"/>
          <w:sz w:val="20"/>
          <w:szCs w:val="20"/>
        </w:rPr>
        <w:t>éig még nem szűnt meg, függetlenül annak hatályától.</w:t>
      </w:r>
    </w:p>
    <w:p w14:paraId="45645E4D" w14:textId="77777777" w:rsidR="00ED17F2" w:rsidRDefault="00ED17F2" w:rsidP="004C18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8277D4" w14:textId="1AB78057" w:rsidR="00ED17F2" w:rsidRDefault="00F47611" w:rsidP="00F361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del w:id="117" w:author="Mohácsi József" w:date="2020-05-05T11:50:00Z">
        <w:r w:rsidDel="007D136D">
          <w:rPr>
            <w:rFonts w:ascii="Arial" w:hAnsi="Arial" w:cs="Arial"/>
            <w:b/>
            <w:bCs/>
            <w:iCs/>
            <w:sz w:val="20"/>
            <w:szCs w:val="20"/>
          </w:rPr>
          <w:delText>6</w:delText>
        </w:r>
      </w:del>
      <w:ins w:id="118" w:author="Mohácsi József" w:date="2020-05-05T11:50:00Z">
        <w:r w:rsidR="007D136D">
          <w:rPr>
            <w:rFonts w:ascii="Arial" w:hAnsi="Arial" w:cs="Arial"/>
            <w:b/>
            <w:bCs/>
            <w:iCs/>
            <w:sz w:val="20"/>
            <w:szCs w:val="20"/>
          </w:rPr>
          <w:t>7</w:t>
        </w:r>
      </w:ins>
      <w:r>
        <w:rPr>
          <w:rFonts w:ascii="Arial" w:hAnsi="Arial" w:cs="Arial"/>
          <w:b/>
          <w:bCs/>
          <w:iCs/>
          <w:sz w:val="20"/>
          <w:szCs w:val="20"/>
        </w:rPr>
        <w:t xml:space="preserve">. </w:t>
      </w:r>
      <w:r w:rsidR="00ED17F2"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 w:rsidR="00ED17F2">
        <w:rPr>
          <w:rFonts w:ascii="Arial" w:hAnsi="Arial" w:cs="Arial"/>
          <w:b/>
          <w:bCs/>
          <w:iCs/>
          <w:sz w:val="20"/>
          <w:szCs w:val="20"/>
        </w:rPr>
        <w:t>AE</w:t>
      </w:r>
      <w:r w:rsidR="00ED17F2"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A</w:t>
      </w:r>
      <w:r w:rsidR="00ED17F2">
        <w:rPr>
          <w:rFonts w:ascii="Arial" w:hAnsi="Arial" w:cs="Arial"/>
          <w:b/>
          <w:bCs/>
          <w:iCs/>
          <w:sz w:val="20"/>
          <w:szCs w:val="20"/>
        </w:rPr>
        <w:t xml:space="preserve">z elektronikus felületen </w:t>
      </w:r>
      <w:r w:rsidR="00ED17F2" w:rsidRPr="00295B0D">
        <w:rPr>
          <w:rFonts w:ascii="Arial" w:hAnsi="Arial" w:cs="Arial"/>
          <w:b/>
          <w:bCs/>
          <w:iCs/>
          <w:sz w:val="20"/>
          <w:szCs w:val="20"/>
        </w:rPr>
        <w:t xml:space="preserve">közvetített </w:t>
      </w:r>
      <w:r w:rsidR="00ED17F2">
        <w:rPr>
          <w:rFonts w:ascii="Arial" w:hAnsi="Arial" w:cs="Arial"/>
          <w:b/>
          <w:bCs/>
          <w:iCs/>
          <w:sz w:val="20"/>
          <w:szCs w:val="20"/>
        </w:rPr>
        <w:t>nem-élet</w:t>
      </w:r>
      <w:r w:rsidR="00ED17F2"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463BE146" w14:textId="77777777" w:rsidR="00ED17F2" w:rsidRDefault="00ED17F2" w:rsidP="00ED17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23E0B6E" w14:textId="77777777" w:rsidR="00ED17F2" w:rsidRDefault="00ED17F2" w:rsidP="00ED17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21493C00" w14:textId="77777777" w:rsidR="00ED17F2" w:rsidRPr="00295B0D" w:rsidRDefault="00ED17F2" w:rsidP="00ED17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18F98F5" w14:textId="77777777" w:rsidR="00ED17F2" w:rsidRDefault="00ED17F2" w:rsidP="00ED17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Ebben a táblában kell bemutatni </w:t>
      </w:r>
      <w:r>
        <w:rPr>
          <w:rFonts w:ascii="Arial" w:hAnsi="Arial" w:cs="Arial"/>
          <w:sz w:val="20"/>
          <w:szCs w:val="20"/>
        </w:rPr>
        <w:t>- a 48B2A1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</w:t>
      </w:r>
      <w:r w:rsidR="001D48D5" w:rsidRPr="00912264">
        <w:rPr>
          <w:rFonts w:ascii="Arial" w:hAnsi="Arial" w:cs="Arial"/>
          <w:sz w:val="20"/>
          <w:szCs w:val="20"/>
        </w:rPr>
        <w:t xml:space="preserve">a </w:t>
      </w:r>
      <w:r w:rsidR="004D5DBF">
        <w:rPr>
          <w:rFonts w:ascii="Arial" w:hAnsi="Arial" w:cs="Arial"/>
          <w:sz w:val="20"/>
          <w:szCs w:val="20"/>
        </w:rPr>
        <w:t>biztosítás</w:t>
      </w:r>
      <w:r w:rsidR="001D48D5" w:rsidRPr="00912264">
        <w:rPr>
          <w:rFonts w:ascii="Arial" w:hAnsi="Arial" w:cs="Arial"/>
          <w:sz w:val="20"/>
          <w:szCs w:val="20"/>
        </w:rPr>
        <w:t xml:space="preserve">közvetítő személyes közreműködése nélkül, közvetlenül az ügyfél által használt </w:t>
      </w:r>
      <w:r w:rsidR="00B31FD6">
        <w:rPr>
          <w:rFonts w:ascii="Arial" w:hAnsi="Arial" w:cs="Arial"/>
          <w:sz w:val="20"/>
          <w:szCs w:val="20"/>
        </w:rPr>
        <w:t>értékesítést végző elektronikus</w:t>
      </w:r>
      <w:r w:rsidR="00DD0F70">
        <w:rPr>
          <w:rFonts w:ascii="Arial" w:hAnsi="Arial" w:cs="Arial"/>
          <w:sz w:val="20"/>
          <w:szCs w:val="20"/>
        </w:rPr>
        <w:t>,</w:t>
      </w:r>
      <w:r w:rsidR="00B31FD6">
        <w:rPr>
          <w:rFonts w:ascii="Arial" w:hAnsi="Arial" w:cs="Arial"/>
          <w:sz w:val="20"/>
          <w:szCs w:val="20"/>
        </w:rPr>
        <w:t xml:space="preserve"> illetve értékesítést végző </w:t>
      </w:r>
      <w:r w:rsidR="001D48D5" w:rsidRPr="00912264">
        <w:rPr>
          <w:rFonts w:ascii="Arial" w:hAnsi="Arial" w:cs="Arial"/>
          <w:sz w:val="20"/>
          <w:szCs w:val="20"/>
        </w:rPr>
        <w:t xml:space="preserve">összehasonlító felület igénybevételével közvetített </w:t>
      </w:r>
      <w:r>
        <w:rPr>
          <w:rFonts w:ascii="Arial" w:hAnsi="Arial" w:cs="Arial"/>
          <w:sz w:val="20"/>
          <w:szCs w:val="20"/>
        </w:rPr>
        <w:t>nem-életbiztosítási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  <w:r w:rsidR="00271480">
        <w:rPr>
          <w:rFonts w:ascii="Arial" w:hAnsi="Arial" w:cs="Arial"/>
          <w:iCs/>
          <w:sz w:val="20"/>
          <w:szCs w:val="20"/>
        </w:rPr>
        <w:t>A</w:t>
      </w:r>
      <w:r w:rsidRPr="0085772A">
        <w:rPr>
          <w:rFonts w:ascii="Arial" w:hAnsi="Arial" w:cs="Arial"/>
          <w:iCs/>
          <w:sz w:val="20"/>
          <w:szCs w:val="20"/>
        </w:rPr>
        <w:t xml:space="preserve">mennyiben a biztosításközvetítő nem önállóan működtetett, </w:t>
      </w:r>
      <w:r w:rsidRPr="0085772A">
        <w:rPr>
          <w:rFonts w:ascii="Arial" w:hAnsi="Arial" w:cs="Arial"/>
          <w:iCs/>
          <w:sz w:val="20"/>
          <w:szCs w:val="20"/>
        </w:rPr>
        <w:lastRenderedPageBreak/>
        <w:t xml:space="preserve">hanem egyéb szolgáltató által fejlesztett és karbantartott </w:t>
      </w:r>
      <w:r>
        <w:rPr>
          <w:rFonts w:ascii="Arial" w:hAnsi="Arial" w:cs="Arial"/>
          <w:iCs/>
          <w:sz w:val="20"/>
          <w:szCs w:val="20"/>
        </w:rPr>
        <w:t>elektronikus felületet</w:t>
      </w:r>
      <w:r w:rsidRPr="0085772A">
        <w:rPr>
          <w:rFonts w:ascii="Arial" w:hAnsi="Arial" w:cs="Arial"/>
          <w:iCs/>
          <w:sz w:val="20"/>
          <w:szCs w:val="20"/>
        </w:rPr>
        <w:t xml:space="preserve"> használ a biztosítási szer</w:t>
      </w:r>
      <w:r w:rsidR="00F61EDF">
        <w:rPr>
          <w:rFonts w:ascii="Arial" w:hAnsi="Arial" w:cs="Arial"/>
          <w:iCs/>
          <w:sz w:val="20"/>
          <w:szCs w:val="20"/>
        </w:rPr>
        <w:t>ződések megkötésé</w:t>
      </w:r>
      <w:r w:rsidR="00075074">
        <w:rPr>
          <w:rFonts w:ascii="Arial" w:hAnsi="Arial" w:cs="Arial"/>
          <w:iCs/>
          <w:sz w:val="20"/>
          <w:szCs w:val="20"/>
        </w:rPr>
        <w:t>nek elősegítésé</w:t>
      </w:r>
      <w:r w:rsidRPr="0085772A">
        <w:rPr>
          <w:rFonts w:ascii="Arial" w:hAnsi="Arial" w:cs="Arial"/>
          <w:iCs/>
          <w:sz w:val="20"/>
          <w:szCs w:val="20"/>
        </w:rPr>
        <w:t>re</w:t>
      </w:r>
      <w:r w:rsidR="00271480">
        <w:rPr>
          <w:rFonts w:ascii="Arial" w:hAnsi="Arial" w:cs="Arial"/>
          <w:iCs/>
          <w:sz w:val="20"/>
          <w:szCs w:val="20"/>
        </w:rPr>
        <w:t>,</w:t>
      </w:r>
      <w:r w:rsidR="00271480" w:rsidRPr="00271480">
        <w:rPr>
          <w:rFonts w:ascii="Arial" w:hAnsi="Arial" w:cs="Arial"/>
          <w:iCs/>
          <w:sz w:val="20"/>
          <w:szCs w:val="20"/>
        </w:rPr>
        <w:t xml:space="preserve"> </w:t>
      </w:r>
      <w:r w:rsidR="00271480">
        <w:rPr>
          <w:rFonts w:ascii="Arial" w:hAnsi="Arial" w:cs="Arial"/>
          <w:iCs/>
          <w:sz w:val="20"/>
          <w:szCs w:val="20"/>
        </w:rPr>
        <w:t>a táblák kitöltése csak abban az esetben szükséges, ha az összehasonlító oldal az ügyfél számára közvetlenül is elérhető</w:t>
      </w:r>
      <w:r w:rsidR="00FB4D3F">
        <w:rPr>
          <w:rFonts w:ascii="Arial" w:hAnsi="Arial" w:cs="Arial"/>
          <w:iCs/>
          <w:sz w:val="20"/>
          <w:szCs w:val="20"/>
        </w:rPr>
        <w:t>.</w:t>
      </w:r>
    </w:p>
    <w:p w14:paraId="4CEBA806" w14:textId="77777777" w:rsidR="00396B5F" w:rsidRDefault="00396B5F" w:rsidP="00ED17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0799D0CA" w14:textId="5512055E" w:rsidR="00396B5F" w:rsidRDefault="00396B5F" w:rsidP="00396B5F">
      <w:pPr>
        <w:autoSpaceDE w:val="0"/>
        <w:autoSpaceDN w:val="0"/>
        <w:adjustRightInd w:val="0"/>
        <w:spacing w:after="0" w:line="240" w:lineRule="auto"/>
        <w:jc w:val="both"/>
        <w:rPr>
          <w:ins w:id="119" w:author="Molnár Szebasztián Ferenc" w:date="2020-04-24T17:06:00Z"/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Amennyiben az alkusz </w:t>
      </w:r>
      <w:r w:rsidR="00C548BF">
        <w:rPr>
          <w:rFonts w:ascii="Arial" w:hAnsi="Arial" w:cs="Arial"/>
          <w:iCs/>
          <w:sz w:val="20"/>
          <w:szCs w:val="20"/>
        </w:rPr>
        <w:t>és a</w:t>
      </w:r>
      <w:r>
        <w:rPr>
          <w:rFonts w:ascii="Arial" w:hAnsi="Arial" w:cs="Arial"/>
          <w:iCs/>
          <w:sz w:val="20"/>
          <w:szCs w:val="20"/>
        </w:rPr>
        <w:t xml:space="preserve"> többes ügynök </w:t>
      </w:r>
      <w:r w:rsidR="001D48D5">
        <w:rPr>
          <w:rFonts w:ascii="Arial" w:hAnsi="Arial" w:cs="Arial"/>
          <w:iCs/>
          <w:sz w:val="20"/>
          <w:szCs w:val="20"/>
        </w:rPr>
        <w:t xml:space="preserve">a biztosításközvetítéshez értékesítést végző elektronikus felületet, illetve értékesítést végző összehasonlító felületet </w:t>
      </w:r>
      <w:r>
        <w:rPr>
          <w:rFonts w:ascii="Arial" w:hAnsi="Arial" w:cs="Arial"/>
          <w:iCs/>
          <w:sz w:val="20"/>
          <w:szCs w:val="20"/>
        </w:rPr>
        <w:t>nem vesz igénybe, a tábla első összesítő sorába nullát kell írni.</w:t>
      </w:r>
    </w:p>
    <w:p w14:paraId="2F64D60B" w14:textId="756FE1CA" w:rsidR="00C67412" w:rsidRDefault="00C67412" w:rsidP="00396B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0C72BE6D" w14:textId="77777777" w:rsidR="00173265" w:rsidRDefault="00173265" w:rsidP="00173265">
      <w:pPr>
        <w:autoSpaceDE w:val="0"/>
        <w:autoSpaceDN w:val="0"/>
        <w:adjustRightInd w:val="0"/>
        <w:spacing w:after="0" w:line="240" w:lineRule="auto"/>
        <w:jc w:val="both"/>
        <w:rPr>
          <w:ins w:id="120" w:author="Tunner Tünde" w:date="2020-07-24T00:15:00Z"/>
          <w:rFonts w:ascii="Arial" w:hAnsi="Arial" w:cs="Arial"/>
          <w:b/>
          <w:bCs/>
          <w:iCs/>
          <w:sz w:val="20"/>
          <w:szCs w:val="20"/>
        </w:rPr>
      </w:pPr>
      <w:ins w:id="121" w:author="Tunner Tünde" w:date="2020-07-24T00:15:00Z">
        <w:r>
          <w:rPr>
            <w:rFonts w:ascii="Arial" w:hAnsi="Arial" w:cs="Arial"/>
            <w:b/>
            <w:bCs/>
            <w:iCs/>
            <w:sz w:val="20"/>
            <w:szCs w:val="20"/>
          </w:rPr>
          <w:t xml:space="preserve">8. </w:t>
        </w:r>
        <w:r w:rsidRPr="00295B0D">
          <w:rPr>
            <w:rFonts w:ascii="Arial" w:hAnsi="Arial" w:cs="Arial"/>
            <w:b/>
            <w:bCs/>
            <w:iCs/>
            <w:sz w:val="20"/>
            <w:szCs w:val="20"/>
          </w:rPr>
          <w:t>48B2</w:t>
        </w:r>
        <w:r>
          <w:rPr>
            <w:rFonts w:ascii="Arial" w:hAnsi="Arial" w:cs="Arial"/>
            <w:b/>
            <w:bCs/>
            <w:iCs/>
            <w:sz w:val="20"/>
            <w:szCs w:val="20"/>
          </w:rPr>
          <w:t>AH</w:t>
        </w:r>
        <w:r w:rsidRPr="00295B0D">
          <w:rPr>
            <w:rFonts w:ascii="Arial" w:hAnsi="Arial" w:cs="Arial"/>
            <w:b/>
            <w:bCs/>
            <w:iCs/>
            <w:sz w:val="20"/>
            <w:szCs w:val="20"/>
          </w:rPr>
          <w:t xml:space="preserve"> tábla </w:t>
        </w:r>
        <w:r w:rsidRPr="00C67412">
          <w:rPr>
            <w:rFonts w:ascii="Arial" w:hAnsi="Arial" w:cs="Arial"/>
            <w:b/>
            <w:bCs/>
            <w:iCs/>
            <w:sz w:val="20"/>
            <w:szCs w:val="20"/>
          </w:rPr>
          <w:t xml:space="preserve">A 48B2A1 táblából </w:t>
        </w:r>
        <w:r>
          <w:rPr>
            <w:rFonts w:ascii="Arial" w:hAnsi="Arial" w:cs="Arial"/>
            <w:b/>
            <w:bCs/>
            <w:iCs/>
            <w:sz w:val="20"/>
            <w:szCs w:val="20"/>
          </w:rPr>
          <w:t xml:space="preserve">a </w:t>
        </w:r>
        <w:r w:rsidRPr="00C67412">
          <w:rPr>
            <w:rFonts w:ascii="Arial" w:hAnsi="Arial" w:cs="Arial"/>
            <w:b/>
            <w:bCs/>
            <w:iCs/>
            <w:sz w:val="20"/>
            <w:szCs w:val="20"/>
          </w:rPr>
          <w:t>határon átnyúló</w:t>
        </w:r>
        <w:r>
          <w:rPr>
            <w:rFonts w:ascii="Arial" w:hAnsi="Arial" w:cs="Arial"/>
            <w:b/>
            <w:bCs/>
            <w:iCs/>
            <w:sz w:val="20"/>
            <w:szCs w:val="20"/>
          </w:rPr>
          <w:t xml:space="preserve"> tevékenység során</w:t>
        </w:r>
        <w:r w:rsidRPr="00C67412">
          <w:rPr>
            <w:rFonts w:ascii="Arial" w:hAnsi="Arial" w:cs="Arial"/>
            <w:b/>
            <w:bCs/>
            <w:iCs/>
            <w:sz w:val="20"/>
            <w:szCs w:val="20"/>
          </w:rPr>
          <w:t xml:space="preserve"> külföld</w:t>
        </w:r>
        <w:r>
          <w:rPr>
            <w:rFonts w:ascii="Arial" w:hAnsi="Arial" w:cs="Arial"/>
            <w:b/>
            <w:bCs/>
            <w:iCs/>
            <w:sz w:val="20"/>
            <w:szCs w:val="20"/>
          </w:rPr>
          <w:t>ön</w:t>
        </w:r>
        <w:r w:rsidRPr="00C67412">
          <w:rPr>
            <w:rFonts w:ascii="Arial" w:hAnsi="Arial" w:cs="Arial"/>
            <w:b/>
            <w:bCs/>
            <w:iCs/>
            <w:sz w:val="20"/>
            <w:szCs w:val="20"/>
          </w:rPr>
          <w:t xml:space="preserve"> közvetített nem-életbiztosítási szerződések száma, díja</w:t>
        </w:r>
      </w:ins>
    </w:p>
    <w:p w14:paraId="2900155E" w14:textId="77777777" w:rsidR="00173265" w:rsidRDefault="00173265" w:rsidP="00173265">
      <w:pPr>
        <w:autoSpaceDE w:val="0"/>
        <w:autoSpaceDN w:val="0"/>
        <w:adjustRightInd w:val="0"/>
        <w:spacing w:after="0" w:line="240" w:lineRule="auto"/>
        <w:jc w:val="both"/>
        <w:rPr>
          <w:ins w:id="122" w:author="Tunner Tünde" w:date="2020-07-24T00:15:00Z"/>
          <w:rFonts w:ascii="Arial" w:hAnsi="Arial" w:cs="Arial"/>
          <w:b/>
          <w:sz w:val="20"/>
          <w:szCs w:val="20"/>
        </w:rPr>
      </w:pPr>
    </w:p>
    <w:p w14:paraId="034092B7" w14:textId="77777777" w:rsidR="00173265" w:rsidRDefault="00173265" w:rsidP="00173265">
      <w:pPr>
        <w:autoSpaceDE w:val="0"/>
        <w:autoSpaceDN w:val="0"/>
        <w:adjustRightInd w:val="0"/>
        <w:spacing w:after="0" w:line="240" w:lineRule="auto"/>
        <w:jc w:val="both"/>
        <w:rPr>
          <w:ins w:id="123" w:author="Tunner Tünde" w:date="2020-07-24T00:15:00Z"/>
          <w:rFonts w:ascii="Arial" w:hAnsi="Arial" w:cs="Arial"/>
          <w:b/>
          <w:sz w:val="20"/>
          <w:szCs w:val="20"/>
        </w:rPr>
      </w:pPr>
      <w:ins w:id="124" w:author="Tunner Tünde" w:date="2020-07-24T00:15:00Z">
        <w:r w:rsidRPr="00295B0D">
          <w:rPr>
            <w:rFonts w:ascii="Arial" w:hAnsi="Arial" w:cs="Arial"/>
            <w:b/>
            <w:sz w:val="20"/>
            <w:szCs w:val="20"/>
          </w:rPr>
          <w:t>A tábla kitöltése</w:t>
        </w:r>
      </w:ins>
    </w:p>
    <w:p w14:paraId="5F49289B" w14:textId="77777777" w:rsidR="00173265" w:rsidRPr="00295B0D" w:rsidRDefault="00173265" w:rsidP="00173265">
      <w:pPr>
        <w:autoSpaceDE w:val="0"/>
        <w:autoSpaceDN w:val="0"/>
        <w:adjustRightInd w:val="0"/>
        <w:spacing w:after="0" w:line="240" w:lineRule="auto"/>
        <w:jc w:val="both"/>
        <w:rPr>
          <w:ins w:id="125" w:author="Tunner Tünde" w:date="2020-07-24T00:15:00Z"/>
          <w:rFonts w:ascii="Arial" w:hAnsi="Arial" w:cs="Arial"/>
          <w:b/>
          <w:sz w:val="20"/>
          <w:szCs w:val="20"/>
        </w:rPr>
      </w:pPr>
    </w:p>
    <w:p w14:paraId="14A7B002" w14:textId="77777777" w:rsidR="00173265" w:rsidRDefault="00173265" w:rsidP="00173265">
      <w:pPr>
        <w:autoSpaceDE w:val="0"/>
        <w:autoSpaceDN w:val="0"/>
        <w:adjustRightInd w:val="0"/>
        <w:spacing w:after="0" w:line="240" w:lineRule="auto"/>
        <w:jc w:val="both"/>
        <w:rPr>
          <w:ins w:id="126" w:author="Tunner Tünde" w:date="2020-07-24T00:15:00Z"/>
          <w:rFonts w:ascii="Arial" w:hAnsi="Arial" w:cs="Arial"/>
          <w:iCs/>
          <w:sz w:val="20"/>
          <w:szCs w:val="20"/>
        </w:rPr>
      </w:pPr>
      <w:ins w:id="127" w:author="Tunner Tünde" w:date="2020-07-24T00:15:00Z">
        <w:r w:rsidRPr="00295B0D">
          <w:rPr>
            <w:rFonts w:ascii="Arial" w:hAnsi="Arial" w:cs="Arial"/>
            <w:sz w:val="20"/>
            <w:szCs w:val="20"/>
          </w:rPr>
          <w:t xml:space="preserve">Ebben a táblában kell bemutatni </w:t>
        </w:r>
        <w:r>
          <w:rPr>
            <w:rFonts w:ascii="Arial" w:hAnsi="Arial" w:cs="Arial"/>
            <w:sz w:val="20"/>
            <w:szCs w:val="20"/>
          </w:rPr>
          <w:t>– a 48B2A1 táblával megegyező szerkezetben és az ott előírtak szerint</w:t>
        </w:r>
        <w:r w:rsidRPr="00295B0D">
          <w:rPr>
            <w:rFonts w:ascii="Arial" w:hAnsi="Arial" w:cs="Arial"/>
            <w:sz w:val="20"/>
            <w:szCs w:val="20"/>
          </w:rPr>
          <w:t xml:space="preserve"> </w:t>
        </w:r>
        <w:r>
          <w:rPr>
            <w:rFonts w:ascii="Arial" w:hAnsi="Arial" w:cs="Arial"/>
            <w:sz w:val="20"/>
            <w:szCs w:val="20"/>
          </w:rPr>
          <w:t xml:space="preserve">– </w:t>
        </w:r>
        <w:r w:rsidRPr="00912264">
          <w:rPr>
            <w:rFonts w:ascii="Arial" w:hAnsi="Arial" w:cs="Arial"/>
            <w:sz w:val="20"/>
            <w:szCs w:val="20"/>
          </w:rPr>
          <w:t xml:space="preserve">a </w:t>
        </w:r>
        <w:r>
          <w:rPr>
            <w:rFonts w:ascii="Arial" w:hAnsi="Arial" w:cs="Arial"/>
            <w:sz w:val="20"/>
            <w:szCs w:val="20"/>
          </w:rPr>
          <w:t>biztosítás</w:t>
        </w:r>
        <w:r w:rsidRPr="00912264">
          <w:rPr>
            <w:rFonts w:ascii="Arial" w:hAnsi="Arial" w:cs="Arial"/>
            <w:sz w:val="20"/>
            <w:szCs w:val="20"/>
          </w:rPr>
          <w:t xml:space="preserve">közvetítő </w:t>
        </w:r>
        <w:r>
          <w:rPr>
            <w:rFonts w:ascii="Arial" w:hAnsi="Arial" w:cs="Arial"/>
            <w:sz w:val="20"/>
            <w:szCs w:val="20"/>
          </w:rPr>
          <w:t>által határon átnyúló tevékenység során külföldön közvetített nem-életbiztosítási szerződések számát, díját</w:t>
        </w:r>
        <w:r w:rsidRPr="00295B0D">
          <w:rPr>
            <w:rFonts w:ascii="Arial" w:hAnsi="Arial" w:cs="Arial"/>
            <w:sz w:val="20"/>
            <w:szCs w:val="20"/>
          </w:rPr>
          <w:t>.</w:t>
        </w:r>
        <w:r w:rsidRPr="004A4F6D">
          <w:rPr>
            <w:rFonts w:ascii="Arial" w:hAnsi="Arial" w:cs="Arial"/>
            <w:iCs/>
            <w:sz w:val="20"/>
            <w:szCs w:val="20"/>
          </w:rPr>
          <w:t xml:space="preserve"> </w:t>
        </w:r>
      </w:ins>
    </w:p>
    <w:p w14:paraId="00180436" w14:textId="77777777" w:rsidR="00173265" w:rsidRDefault="00173265" w:rsidP="00173265">
      <w:pPr>
        <w:autoSpaceDE w:val="0"/>
        <w:autoSpaceDN w:val="0"/>
        <w:adjustRightInd w:val="0"/>
        <w:spacing w:after="0" w:line="240" w:lineRule="auto"/>
        <w:jc w:val="both"/>
        <w:rPr>
          <w:ins w:id="128" w:author="Tunner Tünde" w:date="2020-07-24T00:15:00Z"/>
          <w:rFonts w:ascii="Arial" w:hAnsi="Arial" w:cs="Arial"/>
          <w:iCs/>
          <w:sz w:val="20"/>
          <w:szCs w:val="20"/>
        </w:rPr>
      </w:pPr>
    </w:p>
    <w:p w14:paraId="34664A09" w14:textId="77777777" w:rsidR="00173265" w:rsidRDefault="00173265" w:rsidP="00173265">
      <w:pPr>
        <w:autoSpaceDE w:val="0"/>
        <w:autoSpaceDN w:val="0"/>
        <w:adjustRightInd w:val="0"/>
        <w:spacing w:after="0" w:line="240" w:lineRule="auto"/>
        <w:jc w:val="both"/>
        <w:rPr>
          <w:ins w:id="129" w:author="Tunner Tünde" w:date="2020-07-24T00:15:00Z"/>
          <w:rFonts w:ascii="Arial" w:hAnsi="Arial" w:cs="Arial"/>
          <w:iCs/>
          <w:sz w:val="20"/>
          <w:szCs w:val="20"/>
        </w:rPr>
      </w:pPr>
      <w:ins w:id="130" w:author="Tunner Tünde" w:date="2020-07-24T00:15:00Z">
        <w:r>
          <w:rPr>
            <w:rFonts w:ascii="Arial" w:hAnsi="Arial" w:cs="Arial"/>
            <w:iCs/>
            <w:sz w:val="20"/>
            <w:szCs w:val="20"/>
          </w:rPr>
          <w:t>Amennyiben az alkusz és a többes ügynök határon átnyúló közvetítői tevékenységet a tárgyfélévben nem végzett, a tábla első összesítő sorában nullát kell jelentenie.</w:t>
        </w:r>
      </w:ins>
    </w:p>
    <w:p w14:paraId="6035FB64" w14:textId="77777777" w:rsidR="00173265" w:rsidRDefault="00173265" w:rsidP="00396B5F">
      <w:pPr>
        <w:autoSpaceDE w:val="0"/>
        <w:autoSpaceDN w:val="0"/>
        <w:adjustRightInd w:val="0"/>
        <w:spacing w:after="0" w:line="240" w:lineRule="auto"/>
        <w:jc w:val="both"/>
        <w:rPr>
          <w:ins w:id="131" w:author="Molnár Szebasztián Ferenc" w:date="2020-04-24T17:06:00Z"/>
          <w:rFonts w:ascii="Arial" w:hAnsi="Arial" w:cs="Arial"/>
          <w:iCs/>
          <w:sz w:val="20"/>
          <w:szCs w:val="20"/>
        </w:rPr>
      </w:pPr>
    </w:p>
    <w:p w14:paraId="32EB8A5C" w14:textId="77777777" w:rsidR="0059497F" w:rsidRPr="00295B0D" w:rsidRDefault="0059497F" w:rsidP="0059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127AF03" w14:textId="71667E8F" w:rsidR="00182411" w:rsidRDefault="007D136D" w:rsidP="00066181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bookmarkStart w:id="132" w:name="_GoBack"/>
      <w:bookmarkEnd w:id="132"/>
      <w:ins w:id="133" w:author="Mohácsi József" w:date="2020-05-05T11:50:00Z">
        <w:r>
          <w:rPr>
            <w:rFonts w:ascii="Arial" w:hAnsi="Arial" w:cs="Arial"/>
            <w:b/>
            <w:bCs/>
            <w:iCs/>
            <w:sz w:val="20"/>
            <w:szCs w:val="20"/>
          </w:rPr>
          <w:t>9</w:t>
        </w:r>
      </w:ins>
      <w:del w:id="134" w:author="Molnár Szebasztián Ferenc" w:date="2020-04-24T17:06:00Z">
        <w:r w:rsidR="00F47611" w:rsidDel="00C67412">
          <w:rPr>
            <w:rFonts w:ascii="Arial" w:hAnsi="Arial" w:cs="Arial"/>
            <w:b/>
            <w:bCs/>
            <w:iCs/>
            <w:sz w:val="20"/>
            <w:szCs w:val="20"/>
          </w:rPr>
          <w:delText>7</w:delText>
        </w:r>
      </w:del>
      <w:r w:rsidR="00F47611">
        <w:rPr>
          <w:rFonts w:ascii="Arial" w:hAnsi="Arial" w:cs="Arial"/>
          <w:b/>
          <w:bCs/>
          <w:iCs/>
          <w:sz w:val="20"/>
          <w:szCs w:val="20"/>
        </w:rPr>
        <w:t xml:space="preserve">. </w:t>
      </w:r>
      <w:r w:rsidR="00182411"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 w:rsidR="00182411">
        <w:rPr>
          <w:rFonts w:ascii="Arial" w:hAnsi="Arial" w:cs="Arial"/>
          <w:b/>
          <w:bCs/>
          <w:iCs/>
          <w:sz w:val="20"/>
          <w:szCs w:val="20"/>
        </w:rPr>
        <w:t>B</w:t>
      </w:r>
      <w:r w:rsidR="00396B5F">
        <w:rPr>
          <w:rFonts w:ascii="Arial" w:hAnsi="Arial" w:cs="Arial"/>
          <w:b/>
          <w:bCs/>
          <w:iCs/>
          <w:sz w:val="20"/>
          <w:szCs w:val="20"/>
        </w:rPr>
        <w:t>1</w:t>
      </w:r>
      <w:r w:rsidR="00182411"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A közvetített </w:t>
      </w:r>
      <w:r w:rsidR="00182411">
        <w:rPr>
          <w:rFonts w:ascii="Arial" w:hAnsi="Arial" w:cs="Arial"/>
          <w:b/>
          <w:bCs/>
          <w:iCs/>
          <w:sz w:val="20"/>
          <w:szCs w:val="20"/>
        </w:rPr>
        <w:t>élet</w:t>
      </w:r>
      <w:r w:rsidR="00182411"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3A71B36C" w14:textId="01BC8A97" w:rsidR="000C1954" w:rsidRDefault="000C1954" w:rsidP="00ED4852">
      <w:pPr>
        <w:autoSpaceDE w:val="0"/>
        <w:autoSpaceDN w:val="0"/>
        <w:adjustRightInd w:val="0"/>
        <w:spacing w:after="0" w:line="240" w:lineRule="auto"/>
        <w:jc w:val="both"/>
        <w:rPr>
          <w:ins w:id="135" w:author="Tunner Tünde" w:date="2020-11-05T10:26:00Z"/>
          <w:rFonts w:ascii="Arial" w:hAnsi="Arial" w:cs="Arial"/>
          <w:b/>
          <w:bCs/>
          <w:iCs/>
          <w:sz w:val="20"/>
          <w:szCs w:val="20"/>
        </w:rPr>
      </w:pPr>
      <w:r w:rsidRPr="000C1954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391D7A61" w14:textId="77777777" w:rsidR="00ED4852" w:rsidRPr="000C1954" w:rsidRDefault="00ED4852" w:rsidP="00ED48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36FD0BF4" w14:textId="2F760197" w:rsidR="00182411" w:rsidRDefault="00182411" w:rsidP="00ED4852">
      <w:pPr>
        <w:autoSpaceDE w:val="0"/>
        <w:autoSpaceDN w:val="0"/>
        <w:adjustRightInd w:val="0"/>
        <w:spacing w:after="0" w:line="240" w:lineRule="auto"/>
        <w:jc w:val="both"/>
        <w:rPr>
          <w:ins w:id="136" w:author="Tunner Tünde" w:date="2020-11-05T10:26:00Z"/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 w:rsidR="009C520D">
        <w:rPr>
          <w:rFonts w:ascii="Arial" w:hAnsi="Arial" w:cs="Arial"/>
          <w:bCs/>
          <w:i/>
          <w:iCs/>
          <w:sz w:val="20"/>
          <w:szCs w:val="20"/>
        </w:rPr>
        <w:t xml:space="preserve"> és </w:t>
      </w:r>
      <w:r>
        <w:rPr>
          <w:rFonts w:ascii="Arial" w:hAnsi="Arial" w:cs="Arial"/>
          <w:bCs/>
          <w:i/>
          <w:iCs/>
          <w:sz w:val="20"/>
          <w:szCs w:val="20"/>
        </w:rPr>
        <w:t>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oszlop Biztosító megnevezése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5D27CC4E" w14:textId="77777777" w:rsidR="00ED4852" w:rsidRPr="00B163E3" w:rsidRDefault="00ED4852" w:rsidP="00ED48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24C061B0" w14:textId="60FB286D" w:rsidR="00182411" w:rsidRPr="00753E5B" w:rsidRDefault="00182411" w:rsidP="00ED48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„Biztosító megnevezése” oszlopba</w:t>
      </w:r>
      <w:ins w:id="137" w:author="Bankszakjogi főosztály" w:date="2020-06-30T17:29:00Z">
        <w:r w:rsidR="00FF380F">
          <w:rPr>
            <w:rFonts w:ascii="Arial" w:hAnsi="Arial" w:cs="Arial"/>
            <w:sz w:val="20"/>
            <w:szCs w:val="20"/>
          </w:rPr>
          <w:t>n</w:t>
        </w:r>
      </w:ins>
      <w:r w:rsidRPr="00295B0D">
        <w:rPr>
          <w:rFonts w:ascii="Arial" w:hAnsi="Arial" w:cs="Arial"/>
          <w:sz w:val="20"/>
          <w:szCs w:val="20"/>
        </w:rPr>
        <w:t xml:space="preserve"> a biztosító</w:t>
      </w:r>
      <w:del w:id="138" w:author="Bankszakjogi főosztály" w:date="2020-06-30T17:30:00Z">
        <w:r w:rsidRPr="00295B0D" w:rsidDel="00FF380F">
          <w:rPr>
            <w:rFonts w:ascii="Arial" w:hAnsi="Arial" w:cs="Arial"/>
            <w:sz w:val="20"/>
            <w:szCs w:val="20"/>
          </w:rPr>
          <w:delText>k</w:delText>
        </w:r>
      </w:del>
      <w:r w:rsidRPr="00295B0D">
        <w:rPr>
          <w:rFonts w:ascii="Arial" w:hAnsi="Arial" w:cs="Arial"/>
          <w:sz w:val="20"/>
          <w:szCs w:val="20"/>
        </w:rPr>
        <w:t xml:space="preserve"> aktuális nevét</w:t>
      </w:r>
      <w:r>
        <w:rPr>
          <w:rFonts w:ascii="Arial" w:hAnsi="Arial" w:cs="Arial"/>
          <w:sz w:val="20"/>
          <w:szCs w:val="20"/>
        </w:rPr>
        <w:t>, a „Biztosító azonosítója” oszlopba</w:t>
      </w:r>
      <w:ins w:id="139" w:author="Bankszakjogi főosztály" w:date="2020-06-30T17:30:00Z">
        <w:r w:rsidR="00FF380F">
          <w:rPr>
            <w:rFonts w:ascii="Arial" w:hAnsi="Arial" w:cs="Arial"/>
            <w:sz w:val="20"/>
            <w:szCs w:val="20"/>
          </w:rPr>
          <w:t>n</w:t>
        </w:r>
      </w:ins>
      <w:r>
        <w:rPr>
          <w:rFonts w:ascii="Arial" w:hAnsi="Arial" w:cs="Arial"/>
          <w:sz w:val="20"/>
          <w:szCs w:val="20"/>
        </w:rPr>
        <w:t xml:space="preserve"> a biztosító törzsszámát </w:t>
      </w:r>
      <w:r w:rsidRPr="00295B0D">
        <w:rPr>
          <w:rFonts w:ascii="Arial" w:hAnsi="Arial" w:cs="Arial"/>
          <w:sz w:val="20"/>
          <w:szCs w:val="20"/>
        </w:rPr>
        <w:t xml:space="preserve">az MNB internetes honlapján a </w:t>
      </w:r>
      <w:r w:rsidR="002B5C9A">
        <w:rPr>
          <w:rFonts w:ascii="Arial" w:hAnsi="Arial" w:cs="Arial"/>
          <w:sz w:val="20"/>
          <w:szCs w:val="20"/>
        </w:rPr>
        <w:t>Felügyelet/</w:t>
      </w:r>
      <w:r w:rsidR="00352CC2">
        <w:rPr>
          <w:rFonts w:ascii="Arial" w:hAnsi="Arial" w:cs="Arial"/>
          <w:sz w:val="20"/>
          <w:szCs w:val="20"/>
        </w:rPr>
        <w:t>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 w:rsidR="002B5C9A">
        <w:rPr>
          <w:rFonts w:ascii="Arial" w:hAnsi="Arial" w:cs="Arial"/>
          <w:sz w:val="20"/>
          <w:szCs w:val="20"/>
        </w:rPr>
        <w:t>Piaci szereplők keresése</w:t>
      </w:r>
      <w:r w:rsidR="007A0025">
        <w:rPr>
          <w:rFonts w:ascii="Arial" w:hAnsi="Arial" w:cs="Arial"/>
          <w:sz w:val="20"/>
          <w:szCs w:val="20"/>
        </w:rPr>
        <w:t>/Általános kereső</w:t>
      </w:r>
      <w:r w:rsidR="002B5C9A">
        <w:rPr>
          <w:rFonts w:ascii="Arial" w:hAnsi="Arial" w:cs="Arial"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menüpont alatt található adatbázisok</w:t>
      </w:r>
      <w:r w:rsidR="008A54D1">
        <w:rPr>
          <w:rFonts w:ascii="Arial" w:hAnsi="Arial" w:cs="Arial"/>
          <w:sz w:val="20"/>
          <w:szCs w:val="20"/>
        </w:rPr>
        <w:t>ban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Pr="00753E5B">
        <w:rPr>
          <w:rFonts w:ascii="Arial" w:hAnsi="Arial" w:cs="Arial"/>
          <w:sz w:val="20"/>
          <w:szCs w:val="20"/>
        </w:rPr>
        <w:t>Határon átnyúló tevékenységet végző intézmények törzsszáma minden esetben 8.</w:t>
      </w:r>
    </w:p>
    <w:p w14:paraId="037072CF" w14:textId="77777777" w:rsidR="00182411" w:rsidRPr="006C3D43" w:rsidRDefault="00182411" w:rsidP="00182411">
      <w:pPr>
        <w:autoSpaceDE w:val="0"/>
        <w:autoSpaceDN w:val="0"/>
        <w:adjustRightInd w:val="0"/>
        <w:spacing w:after="0" w:line="240" w:lineRule="auto"/>
        <w:jc w:val="both"/>
        <w:rPr>
          <w:rStyle w:val="Hiperhivatkozs"/>
          <w:rFonts w:ascii="Arial" w:hAnsi="Arial" w:cs="Arial"/>
          <w:color w:val="auto"/>
          <w:sz w:val="20"/>
          <w:szCs w:val="20"/>
        </w:rPr>
      </w:pPr>
    </w:p>
    <w:p w14:paraId="0BF128D3" w14:textId="77777777" w:rsidR="000C1954" w:rsidRPr="00295B0D" w:rsidRDefault="000C1954" w:rsidP="000C19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3DB7CDEA" w14:textId="77777777" w:rsidR="000C1954" w:rsidRDefault="000C1954" w:rsidP="001824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636ABD" w14:textId="77777777" w:rsidR="00182411" w:rsidRDefault="00182411" w:rsidP="001824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„Kód” rovatban a 99 végű a maximum sort jelöli. Az első kód adott, de a</w:t>
      </w:r>
      <w:r w:rsidR="00117249">
        <w:rPr>
          <w:rFonts w:ascii="Arial" w:hAnsi="Arial" w:cs="Arial"/>
          <w:sz w:val="20"/>
          <w:szCs w:val="20"/>
        </w:rPr>
        <w:t>z</w:t>
      </w:r>
      <w:r w:rsidRPr="00295B0D">
        <w:rPr>
          <w:rFonts w:ascii="Arial" w:hAnsi="Arial" w:cs="Arial"/>
          <w:sz w:val="20"/>
          <w:szCs w:val="20"/>
        </w:rPr>
        <w:t xml:space="preserve"> </w:t>
      </w:r>
      <w:r w:rsidR="00117249">
        <w:rPr>
          <w:rFonts w:ascii="Arial" w:hAnsi="Arial" w:cs="Arial"/>
          <w:sz w:val="20"/>
          <w:szCs w:val="20"/>
        </w:rPr>
        <w:t>alkusznak és</w:t>
      </w:r>
      <w:r w:rsidR="00566FA9">
        <w:rPr>
          <w:rFonts w:ascii="Arial" w:hAnsi="Arial" w:cs="Arial"/>
          <w:sz w:val="20"/>
          <w:szCs w:val="20"/>
        </w:rPr>
        <w:t xml:space="preserve"> a</w:t>
      </w:r>
      <w:r w:rsidR="00117249">
        <w:rPr>
          <w:rFonts w:ascii="Arial" w:hAnsi="Arial" w:cs="Arial"/>
          <w:sz w:val="20"/>
          <w:szCs w:val="20"/>
        </w:rPr>
        <w:t xml:space="preserve"> többes ügynöknek</w:t>
      </w:r>
      <w:r w:rsidRPr="00295B0D">
        <w:rPr>
          <w:rFonts w:ascii="Arial" w:hAnsi="Arial" w:cs="Arial"/>
          <w:sz w:val="20"/>
          <w:szCs w:val="20"/>
        </w:rPr>
        <w:t xml:space="preserve"> a szükséges sorokat (annak függ</w:t>
      </w:r>
      <w:r>
        <w:rPr>
          <w:rFonts w:ascii="Arial" w:hAnsi="Arial" w:cs="Arial"/>
          <w:sz w:val="20"/>
          <w:szCs w:val="20"/>
        </w:rPr>
        <w:t>vényében, hogy hány biztosítótó részére közvetített</w:t>
      </w:r>
      <w:r w:rsidRPr="00295B0D">
        <w:rPr>
          <w:rFonts w:ascii="Arial" w:hAnsi="Arial" w:cs="Arial"/>
          <w:sz w:val="20"/>
          <w:szCs w:val="20"/>
        </w:rPr>
        <w:t>) számoznia kell a megadott első kódtól kezdődően, a többi sor törlendő.</w:t>
      </w:r>
    </w:p>
    <w:p w14:paraId="3402C19B" w14:textId="77777777" w:rsidR="00182411" w:rsidRDefault="00182411" w:rsidP="001824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8CA3531" w14:textId="452BC07B" w:rsidR="00182411" w:rsidRPr="00295B0D" w:rsidRDefault="00182411" w:rsidP="001824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B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1 sor </w:t>
      </w:r>
      <w:r>
        <w:rPr>
          <w:rFonts w:ascii="Arial" w:hAnsi="Arial" w:cs="Arial"/>
          <w:i/>
          <w:iCs/>
          <w:sz w:val="20"/>
          <w:szCs w:val="20"/>
        </w:rPr>
        <w:t>3</w:t>
      </w:r>
      <w:r w:rsidR="00D44DB4">
        <w:rPr>
          <w:rFonts w:ascii="Arial" w:hAnsi="Arial" w:cs="Arial"/>
          <w:i/>
          <w:iCs/>
          <w:sz w:val="20"/>
          <w:szCs w:val="20"/>
        </w:rPr>
        <w:t>-</w:t>
      </w:r>
      <w:del w:id="140" w:author="Molnár Szebasztián Ferenc" w:date="2020-04-24T17:02:00Z">
        <w:r w:rsidDel="00C67412">
          <w:rPr>
            <w:rFonts w:ascii="Arial" w:hAnsi="Arial" w:cs="Arial"/>
            <w:i/>
            <w:iCs/>
            <w:sz w:val="20"/>
            <w:szCs w:val="20"/>
          </w:rPr>
          <w:delText>8</w:delText>
        </w:r>
      </w:del>
      <w:ins w:id="141" w:author="Molnár Szebasztián Ferenc" w:date="2020-04-24T17:02:00Z">
        <w:r w:rsidR="00C67412">
          <w:rPr>
            <w:rFonts w:ascii="Arial" w:hAnsi="Arial" w:cs="Arial"/>
            <w:i/>
            <w:iCs/>
            <w:sz w:val="20"/>
            <w:szCs w:val="20"/>
          </w:rPr>
          <w:t>10</w:t>
        </w:r>
      </w:ins>
      <w:r>
        <w:rPr>
          <w:rFonts w:ascii="Arial" w:hAnsi="Arial" w:cs="Arial"/>
          <w:i/>
          <w:iCs/>
          <w:sz w:val="20"/>
          <w:szCs w:val="20"/>
        </w:rPr>
        <w:t xml:space="preserve">.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oszlop </w:t>
      </w:r>
      <w:r w:rsidR="00476909" w:rsidRPr="00295B0D">
        <w:rPr>
          <w:rFonts w:ascii="Arial" w:hAnsi="Arial" w:cs="Arial"/>
          <w:i/>
          <w:iCs/>
          <w:sz w:val="20"/>
          <w:szCs w:val="20"/>
        </w:rPr>
        <w:t>Tárgy</w:t>
      </w:r>
      <w:r w:rsidR="00476909">
        <w:rPr>
          <w:rFonts w:ascii="Arial" w:hAnsi="Arial" w:cs="Arial"/>
          <w:i/>
          <w:iCs/>
          <w:sz w:val="20"/>
          <w:szCs w:val="20"/>
        </w:rPr>
        <w:t>időszakban</w:t>
      </w:r>
      <w:r w:rsidR="00476909"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közvetített folyamatos díjfizetésű </w:t>
      </w:r>
      <w:r>
        <w:rPr>
          <w:rFonts w:ascii="Arial" w:hAnsi="Arial" w:cs="Arial"/>
          <w:i/>
          <w:iCs/>
          <w:sz w:val="20"/>
          <w:szCs w:val="20"/>
        </w:rPr>
        <w:t>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 szerződések darabszáma és éves állománydíja</w:t>
      </w:r>
    </w:p>
    <w:p w14:paraId="3067897F" w14:textId="67ED6A00" w:rsidR="00182411" w:rsidRPr="00295B0D" w:rsidRDefault="00182411" w:rsidP="001824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 tárgy</w:t>
      </w:r>
      <w:r w:rsidR="00BA4C7A">
        <w:rPr>
          <w:rFonts w:ascii="Arial" w:hAnsi="Arial" w:cs="Arial"/>
          <w:sz w:val="20"/>
          <w:szCs w:val="20"/>
        </w:rPr>
        <w:t>időszakban (</w:t>
      </w:r>
      <w:r w:rsidR="00476909"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</w:t>
      </w:r>
      <w:r w:rsidR="00BA4C7A"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közvetített és </w:t>
      </w:r>
      <w:r>
        <w:rPr>
          <w:rFonts w:ascii="Arial" w:hAnsi="Arial" w:cs="Arial"/>
          <w:sz w:val="20"/>
          <w:szCs w:val="20"/>
        </w:rPr>
        <w:t>a felügyeleti jelentés teljesítése napjáig</w:t>
      </w:r>
      <w:r w:rsidRPr="00295B0D">
        <w:rPr>
          <w:rFonts w:ascii="Arial" w:hAnsi="Arial" w:cs="Arial"/>
          <w:sz w:val="20"/>
          <w:szCs w:val="20"/>
        </w:rPr>
        <w:t xml:space="preserve"> kötvényesített </w:t>
      </w:r>
      <w:r>
        <w:rPr>
          <w:rFonts w:ascii="Arial" w:hAnsi="Arial" w:cs="Arial"/>
          <w:sz w:val="20"/>
          <w:szCs w:val="20"/>
        </w:rPr>
        <w:t xml:space="preserve">életbiztosítási </w:t>
      </w:r>
      <w:r w:rsidRPr="00295B0D">
        <w:rPr>
          <w:rFonts w:ascii="Arial" w:hAnsi="Arial" w:cs="Arial"/>
          <w:sz w:val="20"/>
          <w:szCs w:val="20"/>
        </w:rPr>
        <w:t xml:space="preserve">szerződések </w:t>
      </w:r>
      <w:r w:rsidR="007A167A">
        <w:rPr>
          <w:rFonts w:ascii="Arial" w:hAnsi="Arial" w:cs="Arial"/>
          <w:sz w:val="20"/>
          <w:szCs w:val="20"/>
        </w:rPr>
        <w:t xml:space="preserve">teljes </w:t>
      </w:r>
      <w:r w:rsidR="00A97DF2" w:rsidRPr="00A97DF2">
        <w:rPr>
          <w:rFonts w:ascii="Arial" w:hAnsi="Arial" w:cs="Arial"/>
          <w:sz w:val="20"/>
          <w:szCs w:val="20"/>
        </w:rPr>
        <w:t>(</w:t>
      </w:r>
      <w:r w:rsidR="00A97DF2" w:rsidRPr="00A66F37">
        <w:rPr>
          <w:rFonts w:ascii="Arial" w:hAnsi="Arial" w:cs="Arial"/>
          <w:sz w:val="20"/>
          <w:szCs w:val="20"/>
        </w:rPr>
        <w:t xml:space="preserve">a hagyományos értékesítési csatornákon, valamint az </w:t>
      </w:r>
      <w:r w:rsidR="00B31FD6">
        <w:rPr>
          <w:rFonts w:ascii="Arial" w:hAnsi="Arial" w:cs="Arial"/>
          <w:sz w:val="20"/>
          <w:szCs w:val="20"/>
        </w:rPr>
        <w:t xml:space="preserve">értékesítést végző </w:t>
      </w:r>
      <w:r w:rsidR="00A97DF2" w:rsidRPr="00A66F37">
        <w:rPr>
          <w:rFonts w:ascii="Arial" w:hAnsi="Arial" w:cs="Arial"/>
          <w:sz w:val="20"/>
          <w:szCs w:val="20"/>
        </w:rPr>
        <w:t xml:space="preserve">elektronikus </w:t>
      </w:r>
      <w:r w:rsidR="00B31FD6">
        <w:rPr>
          <w:rFonts w:ascii="Arial" w:hAnsi="Arial" w:cs="Arial"/>
          <w:sz w:val="20"/>
          <w:szCs w:val="20"/>
        </w:rPr>
        <w:t xml:space="preserve">illetve az értékesítést végző összehasonlító </w:t>
      </w:r>
      <w:r w:rsidR="00A97DF2" w:rsidRPr="00A66F37">
        <w:rPr>
          <w:rFonts w:ascii="Arial" w:hAnsi="Arial" w:cs="Arial"/>
          <w:sz w:val="20"/>
          <w:szCs w:val="20"/>
        </w:rPr>
        <w:t>felületen keresztül közvetített)</w:t>
      </w:r>
      <w:r w:rsidR="00A97DF2">
        <w:rPr>
          <w:rFonts w:ascii="Arial" w:hAnsi="Arial" w:cs="Arial"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 xml:space="preserve">darabszámát és </w:t>
      </w:r>
      <w:r w:rsidR="007A167A">
        <w:rPr>
          <w:rFonts w:ascii="Arial" w:hAnsi="Arial" w:cs="Arial"/>
          <w:sz w:val="20"/>
          <w:szCs w:val="20"/>
        </w:rPr>
        <w:t xml:space="preserve">teljes </w:t>
      </w:r>
      <w:r w:rsidRPr="00295B0D">
        <w:rPr>
          <w:rFonts w:ascii="Arial" w:hAnsi="Arial" w:cs="Arial"/>
          <w:sz w:val="20"/>
          <w:szCs w:val="20"/>
        </w:rPr>
        <w:t>éves állománydíját</w:t>
      </w:r>
      <w:r>
        <w:rPr>
          <w:rFonts w:ascii="Arial" w:hAnsi="Arial" w:cs="Arial"/>
          <w:sz w:val="20"/>
          <w:szCs w:val="20"/>
        </w:rPr>
        <w:t xml:space="preserve"> összesen, illetve azon belül </w:t>
      </w:r>
      <w:r w:rsidR="00CE646E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hagyományos élet és </w:t>
      </w:r>
      <w:r w:rsidR="00CE646E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befektetési egységhez kötött életbiztosítási szerződésekre vonatkozó adatokat</w:t>
      </w:r>
      <w:r w:rsidR="00D44DB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biztosítónként.</w:t>
      </w:r>
      <w:r w:rsidR="00C1579F">
        <w:rPr>
          <w:rFonts w:ascii="Arial" w:hAnsi="Arial" w:cs="Arial"/>
          <w:sz w:val="20"/>
          <w:szCs w:val="20"/>
        </w:rPr>
        <w:t xml:space="preserve"> </w:t>
      </w:r>
      <w:r w:rsidR="00C1579F" w:rsidRPr="0058347C">
        <w:rPr>
          <w:rFonts w:ascii="Arial" w:hAnsi="Arial" w:cs="Arial"/>
          <w:sz w:val="20"/>
          <w:szCs w:val="20"/>
        </w:rPr>
        <w:t>Az egyes kiemelten is bemutatott biztosítási típusok</w:t>
      </w:r>
      <w:r w:rsidR="005664AF" w:rsidRPr="0058347C">
        <w:rPr>
          <w:rFonts w:ascii="Arial" w:hAnsi="Arial" w:cs="Arial"/>
          <w:sz w:val="20"/>
          <w:szCs w:val="20"/>
        </w:rPr>
        <w:t xml:space="preserve"> oszlopában szereplő értékek</w:t>
      </w:r>
      <w:ins w:id="142" w:author="Tunner Tünde" w:date="2020-05-28T15:39:00Z">
        <w:r w:rsidR="007013B2" w:rsidRPr="0058347C">
          <w:rPr>
            <w:rFonts w:ascii="Arial" w:hAnsi="Arial" w:cs="Arial"/>
            <w:sz w:val="20"/>
            <w:szCs w:val="20"/>
          </w:rPr>
          <w:t xml:space="preserve"> és az Egyéb oszlopban </w:t>
        </w:r>
      </w:ins>
      <w:ins w:id="143" w:author="Tunner Tünde" w:date="2020-05-28T15:40:00Z">
        <w:r w:rsidR="007013B2" w:rsidRPr="0058347C">
          <w:rPr>
            <w:rFonts w:ascii="Arial" w:hAnsi="Arial" w:cs="Arial"/>
            <w:sz w:val="20"/>
            <w:szCs w:val="20"/>
          </w:rPr>
          <w:t>jelentett értékek</w:t>
        </w:r>
      </w:ins>
      <w:ins w:id="144" w:author="Bankszakjogi főosztály" w:date="2020-06-30T17:27:00Z">
        <w:r w:rsidR="0002402B">
          <w:rPr>
            <w:rFonts w:ascii="Arial" w:hAnsi="Arial" w:cs="Arial"/>
            <w:sz w:val="20"/>
            <w:szCs w:val="20"/>
          </w:rPr>
          <w:t xml:space="preserve"> </w:t>
        </w:r>
      </w:ins>
      <w:del w:id="145" w:author="Tunner Tünde" w:date="2020-05-28T15:53:00Z">
        <w:r w:rsidR="005664AF" w:rsidRPr="0058347C" w:rsidDel="008D498D">
          <w:rPr>
            <w:rFonts w:ascii="Arial" w:hAnsi="Arial" w:cs="Arial"/>
            <w:sz w:val="20"/>
            <w:szCs w:val="20"/>
          </w:rPr>
          <w:delText xml:space="preserve"> </w:delText>
        </w:r>
      </w:del>
      <w:r w:rsidR="005664AF" w:rsidRPr="0058347C">
        <w:rPr>
          <w:rFonts w:ascii="Arial" w:hAnsi="Arial" w:cs="Arial"/>
          <w:sz w:val="20"/>
          <w:szCs w:val="20"/>
        </w:rPr>
        <w:t xml:space="preserve">összegének </w:t>
      </w:r>
      <w:ins w:id="146" w:author="Tunner Tünde" w:date="2020-11-05T11:16:00Z">
        <w:r w:rsidR="00A75634">
          <w:rPr>
            <w:rFonts w:ascii="Arial" w:hAnsi="Arial" w:cs="Arial"/>
            <w:sz w:val="20"/>
            <w:szCs w:val="20"/>
          </w:rPr>
          <w:t>meg</w:t>
        </w:r>
      </w:ins>
      <w:del w:id="147" w:author="Tunner Tünde" w:date="2020-05-28T15:40:00Z">
        <w:r w:rsidR="00C1579F" w:rsidRPr="0058347C" w:rsidDel="007013B2">
          <w:rPr>
            <w:rFonts w:ascii="Arial" w:hAnsi="Arial" w:cs="Arial"/>
            <w:sz w:val="20"/>
            <w:szCs w:val="20"/>
          </w:rPr>
          <w:delText>nem</w:delText>
        </w:r>
      </w:del>
      <w:r w:rsidR="00C1579F" w:rsidRPr="0058347C">
        <w:rPr>
          <w:rFonts w:ascii="Arial" w:hAnsi="Arial" w:cs="Arial"/>
          <w:sz w:val="20"/>
          <w:szCs w:val="20"/>
        </w:rPr>
        <w:t xml:space="preserve"> kell</w:t>
      </w:r>
      <w:ins w:id="148" w:author="Tunner Tünde" w:date="2020-05-28T15:40:00Z">
        <w:r w:rsidR="007013B2" w:rsidRPr="0058347C">
          <w:rPr>
            <w:rFonts w:ascii="Arial" w:hAnsi="Arial" w:cs="Arial"/>
            <w:sz w:val="20"/>
            <w:szCs w:val="20"/>
          </w:rPr>
          <w:t xml:space="preserve"> </w:t>
        </w:r>
      </w:ins>
      <w:ins w:id="149" w:author="Tunner Tünde" w:date="2020-11-05T11:17:00Z">
        <w:r w:rsidR="00A75634">
          <w:rPr>
            <w:rFonts w:ascii="Arial" w:hAnsi="Arial" w:cs="Arial"/>
            <w:sz w:val="20"/>
            <w:szCs w:val="20"/>
          </w:rPr>
          <w:t>egyeznie</w:t>
        </w:r>
      </w:ins>
      <w:del w:id="150" w:author="Tunner Tünde" w:date="2020-05-28T15:40:00Z">
        <w:r w:rsidR="00C1579F" w:rsidRPr="0058347C" w:rsidDel="007013B2">
          <w:rPr>
            <w:rFonts w:ascii="Arial" w:hAnsi="Arial" w:cs="Arial"/>
            <w:sz w:val="20"/>
            <w:szCs w:val="20"/>
          </w:rPr>
          <w:delText xml:space="preserve"> kiadniuk</w:delText>
        </w:r>
      </w:del>
      <w:r w:rsidR="00C1579F" w:rsidRPr="0058347C">
        <w:rPr>
          <w:rFonts w:ascii="Arial" w:hAnsi="Arial" w:cs="Arial"/>
          <w:sz w:val="20"/>
          <w:szCs w:val="20"/>
        </w:rPr>
        <w:t xml:space="preserve"> a 3. és </w:t>
      </w:r>
      <w:del w:id="151" w:author="Molnár Szebasztián Ferenc" w:date="2020-04-24T17:10:00Z">
        <w:r w:rsidR="00C1579F" w:rsidRPr="0058347C" w:rsidDel="001B0E94">
          <w:rPr>
            <w:rFonts w:ascii="Arial" w:hAnsi="Arial" w:cs="Arial"/>
            <w:sz w:val="20"/>
            <w:szCs w:val="20"/>
          </w:rPr>
          <w:delText>6</w:delText>
        </w:r>
      </w:del>
      <w:ins w:id="152" w:author="Molnár Szebasztián Ferenc" w:date="2020-04-24T17:10:00Z">
        <w:r w:rsidR="001B0E94" w:rsidRPr="0058347C">
          <w:rPr>
            <w:rFonts w:ascii="Arial" w:hAnsi="Arial" w:cs="Arial"/>
            <w:sz w:val="20"/>
            <w:szCs w:val="20"/>
          </w:rPr>
          <w:t>7</w:t>
        </w:r>
      </w:ins>
      <w:r w:rsidR="00C1579F" w:rsidRPr="0058347C">
        <w:rPr>
          <w:rFonts w:ascii="Arial" w:hAnsi="Arial" w:cs="Arial"/>
          <w:sz w:val="20"/>
          <w:szCs w:val="20"/>
        </w:rPr>
        <w:t>. Összesen oszlopok értéké</w:t>
      </w:r>
      <w:ins w:id="153" w:author="Tunner Tünde" w:date="2020-11-05T11:17:00Z">
        <w:r w:rsidR="00A75634">
          <w:rPr>
            <w:rFonts w:ascii="Arial" w:hAnsi="Arial" w:cs="Arial"/>
            <w:sz w:val="20"/>
            <w:szCs w:val="20"/>
          </w:rPr>
          <w:t>vel</w:t>
        </w:r>
      </w:ins>
      <w:r w:rsidR="00C1579F" w:rsidRPr="0058347C">
        <w:rPr>
          <w:rFonts w:ascii="Arial" w:hAnsi="Arial" w:cs="Arial"/>
          <w:sz w:val="20"/>
          <w:szCs w:val="20"/>
        </w:rPr>
        <w:t xml:space="preserve">. </w:t>
      </w:r>
      <w:r w:rsidRPr="0058347C">
        <w:rPr>
          <w:rFonts w:ascii="Arial" w:hAnsi="Arial" w:cs="Arial"/>
          <w:sz w:val="20"/>
          <w:szCs w:val="20"/>
        </w:rPr>
        <w:t>Egy adott</w:t>
      </w:r>
      <w:r w:rsidRPr="00295B0D">
        <w:rPr>
          <w:rFonts w:ascii="Arial" w:hAnsi="Arial" w:cs="Arial"/>
          <w:sz w:val="20"/>
          <w:szCs w:val="20"/>
        </w:rPr>
        <w:t xml:space="preserve"> biztosításhoz kapcsolódó kiegészítő biztosításokat nem kell megbontani, hanem az alapbiztosítás jellegének megfelelően kell szerepeltetni. A más biztosításközvetítőtől átvett biztosítási szerződések állományápolási tevékenysége esetében a biztosításközvetítőhöz került szerződéseket a tárgy</w:t>
      </w:r>
      <w:r w:rsidR="00476909"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 szerződések között nem kell bemutatni, csak a tárgy</w:t>
      </w:r>
      <w:r w:rsidR="00476909"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 w:rsidR="00476909">
        <w:rPr>
          <w:rFonts w:ascii="Arial" w:hAnsi="Arial" w:cs="Arial"/>
          <w:sz w:val="20"/>
          <w:szCs w:val="20"/>
        </w:rPr>
        <w:t>végi</w:t>
      </w:r>
      <w:r w:rsidRPr="00295B0D">
        <w:rPr>
          <w:rFonts w:ascii="Arial" w:hAnsi="Arial" w:cs="Arial"/>
          <w:sz w:val="20"/>
          <w:szCs w:val="20"/>
        </w:rPr>
        <w:t xml:space="preserve"> élő </w:t>
      </w:r>
      <w:r w:rsidR="00476909">
        <w:rPr>
          <w:rFonts w:ascii="Arial" w:hAnsi="Arial" w:cs="Arial"/>
          <w:sz w:val="20"/>
          <w:szCs w:val="20"/>
        </w:rPr>
        <w:t>(</w:t>
      </w:r>
      <w:r w:rsidR="00476909" w:rsidRPr="00295B0D">
        <w:rPr>
          <w:rFonts w:ascii="Arial" w:hAnsi="Arial" w:cs="Arial"/>
          <w:sz w:val="20"/>
          <w:szCs w:val="20"/>
        </w:rPr>
        <w:t>záró</w:t>
      </w:r>
      <w:r w:rsidR="00476909">
        <w:rPr>
          <w:rFonts w:ascii="Arial" w:hAnsi="Arial" w:cs="Arial"/>
          <w:sz w:val="20"/>
          <w:szCs w:val="20"/>
        </w:rPr>
        <w:t>)</w:t>
      </w:r>
      <w:r w:rsidR="00476909" w:rsidRPr="00295B0D">
        <w:rPr>
          <w:rFonts w:ascii="Arial" w:hAnsi="Arial" w:cs="Arial"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 xml:space="preserve">állományban kell szerepeltetni. </w:t>
      </w:r>
    </w:p>
    <w:p w14:paraId="0F1287CF" w14:textId="77777777" w:rsidR="00182411" w:rsidRPr="00295B0D" w:rsidRDefault="00182411" w:rsidP="001824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4F0CC4A" w14:textId="77777777" w:rsidR="00A12369" w:rsidRDefault="00182411" w:rsidP="000C19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azon biztosítási szerződések darabszámát és éves állománydíját is, amelyeket a tárgy</w:t>
      </w:r>
      <w:r w:rsidR="00476909"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közvetítettek, de azok a tárgy</w:t>
      </w:r>
      <w:r w:rsidR="00476909"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törlésre is kerültek. Azokat a korábban közvetített és a biztosítási kötvény tanúsága szerint határozott időtartamra kötött biztosítási szerződéseket, amelyek a </w:t>
      </w:r>
      <w:r w:rsidRPr="00295B0D">
        <w:rPr>
          <w:rFonts w:ascii="Arial" w:hAnsi="Arial" w:cs="Arial"/>
          <w:sz w:val="20"/>
          <w:szCs w:val="20"/>
        </w:rPr>
        <w:lastRenderedPageBreak/>
        <w:t>felek megállapodása alapján az évfordulót követően automatikusan újabb egy évvel meghosszabbodnak, ha meghatározott időn belül egyik fél sem kezdeményezi a szerződés megszűnését, a szerződés második évétől kezdve folyamatos díjfizetésű szerződéseknek kell tekinteni, de azokat a tárgy</w:t>
      </w:r>
      <w:r w:rsidR="00924DCB"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közvetített szerződések között nem, hanem a </w:t>
      </w:r>
      <w:r w:rsidR="00924DCB" w:rsidRPr="00295B0D">
        <w:rPr>
          <w:rFonts w:ascii="Arial" w:hAnsi="Arial" w:cs="Arial"/>
          <w:sz w:val="20"/>
          <w:szCs w:val="20"/>
        </w:rPr>
        <w:t>tárgy</w:t>
      </w:r>
      <w:r w:rsidR="00924DCB">
        <w:rPr>
          <w:rFonts w:ascii="Arial" w:hAnsi="Arial" w:cs="Arial"/>
          <w:sz w:val="20"/>
          <w:szCs w:val="20"/>
        </w:rPr>
        <w:t>fél</w:t>
      </w:r>
      <w:r w:rsidR="00924DCB" w:rsidRPr="00295B0D">
        <w:rPr>
          <w:rFonts w:ascii="Arial" w:hAnsi="Arial" w:cs="Arial"/>
          <w:sz w:val="20"/>
          <w:szCs w:val="20"/>
        </w:rPr>
        <w:t xml:space="preserve">év </w:t>
      </w:r>
      <w:r w:rsidR="00924DCB">
        <w:rPr>
          <w:rFonts w:ascii="Arial" w:hAnsi="Arial" w:cs="Arial"/>
          <w:sz w:val="20"/>
          <w:szCs w:val="20"/>
        </w:rPr>
        <w:t>végi</w:t>
      </w:r>
      <w:r w:rsidR="00924DCB" w:rsidRPr="00295B0D">
        <w:rPr>
          <w:rFonts w:ascii="Arial" w:hAnsi="Arial" w:cs="Arial"/>
          <w:sz w:val="20"/>
          <w:szCs w:val="20"/>
        </w:rPr>
        <w:t xml:space="preserve"> élő </w:t>
      </w:r>
      <w:r w:rsidR="00924DCB">
        <w:rPr>
          <w:rFonts w:ascii="Arial" w:hAnsi="Arial" w:cs="Arial"/>
          <w:sz w:val="20"/>
          <w:szCs w:val="20"/>
        </w:rPr>
        <w:t>(</w:t>
      </w:r>
      <w:r w:rsidR="00924DCB" w:rsidRPr="00295B0D">
        <w:rPr>
          <w:rFonts w:ascii="Arial" w:hAnsi="Arial" w:cs="Arial"/>
          <w:sz w:val="20"/>
          <w:szCs w:val="20"/>
        </w:rPr>
        <w:t>záró</w:t>
      </w:r>
      <w:r w:rsidR="00924DCB">
        <w:rPr>
          <w:rFonts w:ascii="Arial" w:hAnsi="Arial" w:cs="Arial"/>
          <w:sz w:val="20"/>
          <w:szCs w:val="20"/>
        </w:rPr>
        <w:t>)</w:t>
      </w:r>
      <w:r w:rsidR="00924DCB" w:rsidRPr="00295B0D">
        <w:rPr>
          <w:rFonts w:ascii="Arial" w:hAnsi="Arial" w:cs="Arial"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állományban kell bemutatni.</w:t>
      </w:r>
    </w:p>
    <w:p w14:paraId="34DA26A6" w14:textId="77777777" w:rsidR="00182411" w:rsidRDefault="00182411" w:rsidP="000C19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4F1F689C" w14:textId="77777777" w:rsidR="00A75634" w:rsidRDefault="00A75634" w:rsidP="00A75634">
      <w:pPr>
        <w:autoSpaceDE w:val="0"/>
        <w:autoSpaceDN w:val="0"/>
        <w:adjustRightInd w:val="0"/>
        <w:spacing w:after="0" w:line="240" w:lineRule="auto"/>
        <w:jc w:val="both"/>
        <w:rPr>
          <w:ins w:id="154" w:author="Tunner Tünde" w:date="2020-11-05T11:18:00Z"/>
          <w:rFonts w:ascii="Arial" w:hAnsi="Arial" w:cs="Arial"/>
          <w:sz w:val="20"/>
          <w:szCs w:val="20"/>
        </w:rPr>
      </w:pPr>
      <w:ins w:id="155" w:author="Tunner Tünde" w:date="2020-11-05T11:18:00Z">
        <w:r>
          <w:rPr>
            <w:rFonts w:ascii="Arial" w:hAnsi="Arial" w:cs="Arial"/>
            <w:sz w:val="20"/>
            <w:szCs w:val="20"/>
          </w:rPr>
          <w:t>Az egyéb kategóriában kell jelenteni azon értékesítéseket, amelyek egyik kategóriába sem sorolhatók (pl. csoportos biztosítás).</w:t>
        </w:r>
      </w:ins>
    </w:p>
    <w:p w14:paraId="789DB373" w14:textId="0903F35B" w:rsidR="00C67412" w:rsidDel="00A75634" w:rsidRDefault="00C67412" w:rsidP="00A12369">
      <w:pPr>
        <w:autoSpaceDE w:val="0"/>
        <w:autoSpaceDN w:val="0"/>
        <w:adjustRightInd w:val="0"/>
        <w:spacing w:after="0" w:line="240" w:lineRule="auto"/>
        <w:jc w:val="both"/>
        <w:rPr>
          <w:ins w:id="156" w:author="Molnár Szebasztián Ferenc" w:date="2020-04-24T17:03:00Z"/>
          <w:del w:id="157" w:author="Tunner Tünde" w:date="2020-11-05T11:18:00Z"/>
          <w:rFonts w:ascii="Arial" w:hAnsi="Arial" w:cs="Arial"/>
          <w:sz w:val="20"/>
          <w:szCs w:val="20"/>
        </w:rPr>
      </w:pPr>
    </w:p>
    <w:p w14:paraId="4BFF0AB8" w14:textId="77777777" w:rsidR="00C67412" w:rsidRDefault="00C67412" w:rsidP="00A12369">
      <w:pPr>
        <w:autoSpaceDE w:val="0"/>
        <w:autoSpaceDN w:val="0"/>
        <w:adjustRightInd w:val="0"/>
        <w:spacing w:after="0" w:line="240" w:lineRule="auto"/>
        <w:jc w:val="both"/>
        <w:rPr>
          <w:ins w:id="158" w:author="Molnár Szebasztián Ferenc" w:date="2020-04-24T17:03:00Z"/>
          <w:rFonts w:ascii="Arial" w:hAnsi="Arial" w:cs="Arial"/>
          <w:sz w:val="20"/>
          <w:szCs w:val="20"/>
        </w:rPr>
      </w:pPr>
    </w:p>
    <w:p w14:paraId="30097A22" w14:textId="3A84181C" w:rsidR="00182411" w:rsidRDefault="008415AB" w:rsidP="00A123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20D">
        <w:rPr>
          <w:rFonts w:ascii="Arial" w:hAnsi="Arial" w:cs="Arial"/>
          <w:sz w:val="20"/>
          <w:szCs w:val="20"/>
        </w:rPr>
        <w:t>Az egy szerződővel (például egy munkaadóval) kötött csoportos biztosítás egy darabnak számít.</w:t>
      </w: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769F3D4B" w14:textId="77777777" w:rsidR="00A12369" w:rsidRPr="00295B0D" w:rsidRDefault="00A12369" w:rsidP="00A123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FF695F" w14:textId="6FD08F9B" w:rsidR="00182411" w:rsidRDefault="00182411" w:rsidP="00182411">
      <w:pPr>
        <w:autoSpaceDE w:val="0"/>
        <w:autoSpaceDN w:val="0"/>
        <w:adjustRightInd w:val="0"/>
        <w:spacing w:after="0" w:line="240" w:lineRule="auto"/>
        <w:jc w:val="both"/>
        <w:rPr>
          <w:ins w:id="159" w:author="Tunner Tünde" w:date="2020-06-12T14:30:00Z"/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B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1 sor </w:t>
      </w:r>
      <w:del w:id="160" w:author="Molnár Szebasztián Ferenc" w:date="2020-04-24T17:03:00Z">
        <w:r w:rsidDel="00C67412">
          <w:rPr>
            <w:rFonts w:ascii="Arial" w:hAnsi="Arial" w:cs="Arial"/>
            <w:i/>
            <w:iCs/>
            <w:sz w:val="20"/>
            <w:szCs w:val="20"/>
          </w:rPr>
          <w:delText>9</w:delText>
        </w:r>
      </w:del>
      <w:ins w:id="161" w:author="Molnár Szebasztián Ferenc" w:date="2020-04-24T17:03:00Z">
        <w:r w:rsidR="00C67412">
          <w:rPr>
            <w:rFonts w:ascii="Arial" w:hAnsi="Arial" w:cs="Arial"/>
            <w:i/>
            <w:iCs/>
            <w:sz w:val="20"/>
            <w:szCs w:val="20"/>
          </w:rPr>
          <w:t>11</w:t>
        </w:r>
      </w:ins>
      <w:r w:rsidR="00FC77FD">
        <w:rPr>
          <w:rFonts w:ascii="Arial" w:hAnsi="Arial" w:cs="Arial"/>
          <w:i/>
          <w:iCs/>
          <w:sz w:val="20"/>
          <w:szCs w:val="20"/>
        </w:rPr>
        <w:t>-</w:t>
      </w:r>
      <w:r>
        <w:rPr>
          <w:rFonts w:ascii="Arial" w:hAnsi="Arial" w:cs="Arial"/>
          <w:i/>
          <w:iCs/>
          <w:sz w:val="20"/>
          <w:szCs w:val="20"/>
        </w:rPr>
        <w:t>1</w:t>
      </w:r>
      <w:ins w:id="162" w:author="Tunner Tünde" w:date="2020-06-12T14:30:00Z">
        <w:r w:rsidR="001C79C9">
          <w:rPr>
            <w:rFonts w:ascii="Arial" w:hAnsi="Arial" w:cs="Arial"/>
            <w:i/>
            <w:iCs/>
            <w:sz w:val="20"/>
            <w:szCs w:val="20"/>
          </w:rPr>
          <w:t>6</w:t>
        </w:r>
      </w:ins>
      <w:del w:id="163" w:author="Molnár Szebasztián Ferenc" w:date="2020-04-24T17:03:00Z">
        <w:r w:rsidDel="00C67412">
          <w:rPr>
            <w:rFonts w:ascii="Arial" w:hAnsi="Arial" w:cs="Arial"/>
            <w:i/>
            <w:iCs/>
            <w:sz w:val="20"/>
            <w:szCs w:val="20"/>
          </w:rPr>
          <w:delText>2</w:delText>
        </w:r>
      </w:del>
      <w:r w:rsidRPr="00295B0D">
        <w:rPr>
          <w:rFonts w:ascii="Arial" w:hAnsi="Arial" w:cs="Arial"/>
          <w:i/>
          <w:iCs/>
          <w:sz w:val="20"/>
          <w:szCs w:val="20"/>
        </w:rPr>
        <w:t xml:space="preserve">. oszlop </w:t>
      </w:r>
      <w:r w:rsidR="00924DCB" w:rsidRPr="00295B0D">
        <w:rPr>
          <w:rFonts w:ascii="Arial" w:hAnsi="Arial" w:cs="Arial"/>
          <w:i/>
          <w:iCs/>
          <w:sz w:val="20"/>
          <w:szCs w:val="20"/>
        </w:rPr>
        <w:t>Tárgy</w:t>
      </w:r>
      <w:r w:rsidR="00924DCB">
        <w:rPr>
          <w:rFonts w:ascii="Arial" w:hAnsi="Arial" w:cs="Arial"/>
          <w:i/>
          <w:iCs/>
          <w:sz w:val="20"/>
          <w:szCs w:val="20"/>
        </w:rPr>
        <w:t>időszakban</w:t>
      </w:r>
      <w:r w:rsidR="00924DCB"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közvetített egyszeri díjas </w:t>
      </w:r>
      <w:r>
        <w:rPr>
          <w:rFonts w:ascii="Arial" w:hAnsi="Arial" w:cs="Arial"/>
          <w:i/>
          <w:iCs/>
          <w:sz w:val="20"/>
          <w:szCs w:val="20"/>
        </w:rPr>
        <w:t>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</w:t>
      </w:r>
      <w:r w:rsidR="00DD0F70">
        <w:rPr>
          <w:rFonts w:ascii="Arial" w:hAnsi="Arial" w:cs="Arial"/>
          <w:i/>
          <w:iCs/>
          <w:sz w:val="20"/>
          <w:szCs w:val="20"/>
        </w:rPr>
        <w:t xml:space="preserve"> szerződések darabszáma és éves</w:t>
      </w:r>
      <w:r w:rsidR="00F933BB">
        <w:rPr>
          <w:rFonts w:ascii="Arial" w:hAnsi="Arial" w:cs="Arial"/>
          <w:i/>
          <w:iCs/>
          <w:sz w:val="20"/>
          <w:szCs w:val="20"/>
        </w:rPr>
        <w:t xml:space="preserve"> biztosítási díjának összege</w:t>
      </w:r>
    </w:p>
    <w:p w14:paraId="2F2216F5" w14:textId="77777777" w:rsidR="001C79C9" w:rsidRDefault="001C79C9" w:rsidP="001824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27A368E" w14:textId="38B75902" w:rsidR="00182411" w:rsidRPr="001823D4" w:rsidRDefault="00182411" w:rsidP="001824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823D4">
        <w:rPr>
          <w:rFonts w:ascii="Arial" w:hAnsi="Arial" w:cs="Arial"/>
          <w:sz w:val="20"/>
          <w:szCs w:val="20"/>
        </w:rPr>
        <w:t xml:space="preserve">Itt kell bemutatni a </w:t>
      </w:r>
      <w:r w:rsidR="00924DCB">
        <w:rPr>
          <w:rFonts w:ascii="Arial" w:hAnsi="Arial" w:cs="Arial"/>
          <w:sz w:val="20"/>
          <w:szCs w:val="20"/>
        </w:rPr>
        <w:t>tárgy</w:t>
      </w:r>
      <w:r w:rsidRPr="001823D4">
        <w:rPr>
          <w:rFonts w:ascii="Arial" w:hAnsi="Arial" w:cs="Arial"/>
          <w:sz w:val="20"/>
          <w:szCs w:val="20"/>
        </w:rPr>
        <w:t xml:space="preserve">időszak </w:t>
      </w:r>
      <w:r w:rsidR="00BA4C7A">
        <w:rPr>
          <w:rFonts w:ascii="Arial" w:hAnsi="Arial" w:cs="Arial"/>
          <w:sz w:val="20"/>
          <w:szCs w:val="20"/>
        </w:rPr>
        <w:t xml:space="preserve">(félév) </w:t>
      </w:r>
      <w:r w:rsidRPr="001823D4">
        <w:rPr>
          <w:rFonts w:ascii="Arial" w:hAnsi="Arial" w:cs="Arial"/>
          <w:sz w:val="20"/>
          <w:szCs w:val="20"/>
        </w:rPr>
        <w:t xml:space="preserve">alatt közvetített egyszeri díjas életbiztosítási szerződések összes darabszámát és éves </w:t>
      </w:r>
      <w:r w:rsidR="00075074">
        <w:rPr>
          <w:rFonts w:ascii="Arial" w:hAnsi="Arial" w:cs="Arial"/>
          <w:sz w:val="20"/>
          <w:szCs w:val="20"/>
        </w:rPr>
        <w:t xml:space="preserve">biztosítási </w:t>
      </w:r>
      <w:r w:rsidRPr="001823D4">
        <w:rPr>
          <w:rFonts w:ascii="Arial" w:hAnsi="Arial" w:cs="Arial"/>
          <w:sz w:val="20"/>
          <w:szCs w:val="20"/>
        </w:rPr>
        <w:t xml:space="preserve">díját, illetve </w:t>
      </w:r>
      <w:r w:rsidRPr="001823D4">
        <w:rPr>
          <w:rFonts w:ascii="Arial" w:hAnsi="Arial" w:cs="Arial"/>
          <w:iCs/>
          <w:sz w:val="20"/>
          <w:szCs w:val="20"/>
        </w:rPr>
        <w:t>külön megadva a</w:t>
      </w:r>
      <w:r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hagyományos élet és befektetési egységhez kötött életbiztosítási</w:t>
      </w:r>
      <w:r w:rsidRPr="001823D4">
        <w:rPr>
          <w:rFonts w:ascii="Arial" w:hAnsi="Arial" w:cs="Arial"/>
          <w:iCs/>
          <w:sz w:val="20"/>
          <w:szCs w:val="20"/>
        </w:rPr>
        <w:t xml:space="preserve"> </w:t>
      </w:r>
      <w:r w:rsidRPr="001823D4">
        <w:rPr>
          <w:rFonts w:ascii="Arial" w:hAnsi="Arial" w:cs="Arial"/>
          <w:sz w:val="20"/>
          <w:szCs w:val="20"/>
        </w:rPr>
        <w:t>szerződések</w:t>
      </w:r>
      <w:r>
        <w:rPr>
          <w:rFonts w:ascii="Arial" w:hAnsi="Arial" w:cs="Arial"/>
          <w:sz w:val="20"/>
          <w:szCs w:val="20"/>
        </w:rPr>
        <w:t>re vonatkozó adatokat,</w:t>
      </w:r>
      <w:r w:rsidRPr="001823D4">
        <w:rPr>
          <w:rFonts w:ascii="Arial" w:hAnsi="Arial" w:cs="Arial"/>
          <w:iCs/>
          <w:sz w:val="20"/>
          <w:szCs w:val="20"/>
        </w:rPr>
        <w:t xml:space="preserve"> </w:t>
      </w:r>
      <w:r w:rsidRPr="001823D4">
        <w:rPr>
          <w:rFonts w:ascii="Arial" w:hAnsi="Arial" w:cs="Arial"/>
          <w:sz w:val="20"/>
          <w:szCs w:val="20"/>
        </w:rPr>
        <w:t>biztosítónként.</w:t>
      </w:r>
      <w:r w:rsidR="00C1579F">
        <w:rPr>
          <w:rFonts w:ascii="Arial" w:hAnsi="Arial" w:cs="Arial"/>
          <w:sz w:val="20"/>
          <w:szCs w:val="20"/>
        </w:rPr>
        <w:t xml:space="preserve"> </w:t>
      </w:r>
      <w:r w:rsidR="00C1579F" w:rsidRPr="0058347C">
        <w:rPr>
          <w:rFonts w:ascii="Arial" w:hAnsi="Arial" w:cs="Arial"/>
          <w:sz w:val="20"/>
          <w:szCs w:val="20"/>
        </w:rPr>
        <w:t>Az egyes kiemelten is bemutatott biztosítási típusok</w:t>
      </w:r>
      <w:r w:rsidR="005664AF" w:rsidRPr="0058347C">
        <w:rPr>
          <w:rFonts w:ascii="Arial" w:hAnsi="Arial" w:cs="Arial"/>
          <w:sz w:val="20"/>
          <w:szCs w:val="20"/>
        </w:rPr>
        <w:t xml:space="preserve"> oszlopában szereplő értékek</w:t>
      </w:r>
      <w:ins w:id="164" w:author="Tunner Tünde" w:date="2020-05-28T15:50:00Z">
        <w:del w:id="165" w:author="Bankszakjogi főosztály" w:date="2020-06-30T17:30:00Z">
          <w:r w:rsidR="00FC51B5" w:rsidRPr="0058347C" w:rsidDel="00FF380F">
            <w:rPr>
              <w:rFonts w:ascii="Arial" w:hAnsi="Arial" w:cs="Arial"/>
              <w:sz w:val="20"/>
              <w:szCs w:val="20"/>
            </w:rPr>
            <w:delText>nek</w:delText>
          </w:r>
        </w:del>
        <w:r w:rsidR="00FC51B5" w:rsidRPr="0058347C">
          <w:rPr>
            <w:rFonts w:ascii="Arial" w:hAnsi="Arial" w:cs="Arial"/>
            <w:sz w:val="20"/>
            <w:szCs w:val="20"/>
          </w:rPr>
          <w:t xml:space="preserve"> és az Egyéb oszlopban jelentett értékek </w:t>
        </w:r>
      </w:ins>
      <w:del w:id="166" w:author="Tunner Tünde" w:date="2020-05-28T15:50:00Z">
        <w:r w:rsidR="005664AF" w:rsidRPr="0058347C" w:rsidDel="00FC51B5">
          <w:rPr>
            <w:rFonts w:ascii="Arial" w:hAnsi="Arial" w:cs="Arial"/>
            <w:sz w:val="20"/>
            <w:szCs w:val="20"/>
          </w:rPr>
          <w:delText xml:space="preserve"> </w:delText>
        </w:r>
      </w:del>
      <w:r w:rsidR="005664AF" w:rsidRPr="0058347C">
        <w:rPr>
          <w:rFonts w:ascii="Arial" w:hAnsi="Arial" w:cs="Arial"/>
          <w:sz w:val="20"/>
          <w:szCs w:val="20"/>
        </w:rPr>
        <w:t>összegé</w:t>
      </w:r>
      <w:r w:rsidR="00C1579F" w:rsidRPr="0058347C">
        <w:rPr>
          <w:rFonts w:ascii="Arial" w:hAnsi="Arial" w:cs="Arial"/>
          <w:sz w:val="20"/>
          <w:szCs w:val="20"/>
        </w:rPr>
        <w:t>n</w:t>
      </w:r>
      <w:r w:rsidR="005664AF" w:rsidRPr="0058347C">
        <w:rPr>
          <w:rFonts w:ascii="Arial" w:hAnsi="Arial" w:cs="Arial"/>
          <w:sz w:val="20"/>
          <w:szCs w:val="20"/>
        </w:rPr>
        <w:t>e</w:t>
      </w:r>
      <w:r w:rsidR="00C1579F" w:rsidRPr="0058347C">
        <w:rPr>
          <w:rFonts w:ascii="Arial" w:hAnsi="Arial" w:cs="Arial"/>
          <w:sz w:val="20"/>
          <w:szCs w:val="20"/>
        </w:rPr>
        <w:t xml:space="preserve">k </w:t>
      </w:r>
      <w:del w:id="167" w:author="Tunner Tünde" w:date="2020-05-28T15:50:00Z">
        <w:r w:rsidR="00C1579F" w:rsidRPr="0058347C" w:rsidDel="00FC51B5">
          <w:rPr>
            <w:rFonts w:ascii="Arial" w:hAnsi="Arial" w:cs="Arial"/>
            <w:sz w:val="20"/>
            <w:szCs w:val="20"/>
          </w:rPr>
          <w:delText>nem</w:delText>
        </w:r>
      </w:del>
      <w:ins w:id="168" w:author="Tunner Tünde" w:date="2020-05-28T15:50:00Z">
        <w:del w:id="169" w:author="Bankszakjogi főosztály" w:date="2020-06-30T17:30:00Z">
          <w:r w:rsidR="00FC51B5" w:rsidRPr="0058347C" w:rsidDel="00FF380F">
            <w:rPr>
              <w:rFonts w:ascii="Arial" w:hAnsi="Arial" w:cs="Arial"/>
              <w:sz w:val="20"/>
              <w:szCs w:val="20"/>
            </w:rPr>
            <w:delText xml:space="preserve"> </w:delText>
          </w:r>
        </w:del>
      </w:ins>
      <w:ins w:id="170" w:author="Tunner Tünde" w:date="2020-11-05T11:19:00Z">
        <w:r w:rsidR="00A75634">
          <w:rPr>
            <w:rFonts w:ascii="Arial" w:hAnsi="Arial" w:cs="Arial"/>
            <w:sz w:val="20"/>
            <w:szCs w:val="20"/>
          </w:rPr>
          <w:t>meg</w:t>
        </w:r>
      </w:ins>
      <w:r w:rsidR="00C1579F" w:rsidRPr="0058347C">
        <w:rPr>
          <w:rFonts w:ascii="Arial" w:hAnsi="Arial" w:cs="Arial"/>
          <w:sz w:val="20"/>
          <w:szCs w:val="20"/>
        </w:rPr>
        <w:t xml:space="preserve"> kell</w:t>
      </w:r>
      <w:ins w:id="171" w:author="Tunner Tünde" w:date="2020-05-28T15:51:00Z">
        <w:r w:rsidR="00FC51B5" w:rsidRPr="0058347C">
          <w:rPr>
            <w:rFonts w:ascii="Arial" w:hAnsi="Arial" w:cs="Arial"/>
            <w:sz w:val="20"/>
            <w:szCs w:val="20"/>
          </w:rPr>
          <w:t xml:space="preserve"> </w:t>
        </w:r>
      </w:ins>
      <w:ins w:id="172" w:author="Tunner Tünde" w:date="2020-11-05T11:19:00Z">
        <w:r w:rsidR="00A75634">
          <w:rPr>
            <w:rFonts w:ascii="Arial" w:hAnsi="Arial" w:cs="Arial"/>
            <w:sz w:val="20"/>
            <w:szCs w:val="20"/>
          </w:rPr>
          <w:t>egyeznie</w:t>
        </w:r>
      </w:ins>
      <w:del w:id="173" w:author="Bankszakjogi főosztály" w:date="2020-06-30T17:31:00Z">
        <w:r w:rsidR="00C1579F" w:rsidRPr="0058347C" w:rsidDel="002474D8">
          <w:rPr>
            <w:rFonts w:ascii="Arial" w:hAnsi="Arial" w:cs="Arial"/>
            <w:sz w:val="20"/>
            <w:szCs w:val="20"/>
          </w:rPr>
          <w:delText xml:space="preserve"> </w:delText>
        </w:r>
      </w:del>
      <w:del w:id="174" w:author="Tunner Tünde" w:date="2020-05-28T15:51:00Z">
        <w:r w:rsidR="00C1579F" w:rsidRPr="0058347C" w:rsidDel="00FC51B5">
          <w:rPr>
            <w:rFonts w:ascii="Arial" w:hAnsi="Arial" w:cs="Arial"/>
            <w:sz w:val="20"/>
            <w:szCs w:val="20"/>
          </w:rPr>
          <w:delText>kiadniuk</w:delText>
        </w:r>
      </w:del>
      <w:r w:rsidR="00C1579F" w:rsidRPr="0058347C">
        <w:rPr>
          <w:rFonts w:ascii="Arial" w:hAnsi="Arial" w:cs="Arial"/>
          <w:sz w:val="20"/>
          <w:szCs w:val="20"/>
        </w:rPr>
        <w:t xml:space="preserve"> a </w:t>
      </w:r>
      <w:del w:id="175" w:author="Tunner Tünde" w:date="2020-05-28T15:51:00Z">
        <w:r w:rsidR="00C1579F" w:rsidRPr="0058347C" w:rsidDel="00FC51B5">
          <w:rPr>
            <w:rFonts w:ascii="Arial" w:hAnsi="Arial" w:cs="Arial"/>
            <w:sz w:val="20"/>
            <w:szCs w:val="20"/>
          </w:rPr>
          <w:delText xml:space="preserve">9. és </w:delText>
        </w:r>
      </w:del>
      <w:r w:rsidR="00C1579F" w:rsidRPr="0058347C">
        <w:rPr>
          <w:rFonts w:ascii="Arial" w:hAnsi="Arial" w:cs="Arial"/>
          <w:sz w:val="20"/>
          <w:szCs w:val="20"/>
        </w:rPr>
        <w:t>11.</w:t>
      </w:r>
      <w:ins w:id="176" w:author="Tunner Tünde" w:date="2020-05-28T15:51:00Z">
        <w:r w:rsidR="00FC51B5" w:rsidRPr="0058347C">
          <w:rPr>
            <w:rFonts w:ascii="Arial" w:hAnsi="Arial" w:cs="Arial"/>
            <w:sz w:val="20"/>
            <w:szCs w:val="20"/>
          </w:rPr>
          <w:t xml:space="preserve"> és 14.</w:t>
        </w:r>
      </w:ins>
      <w:r w:rsidR="00C1579F" w:rsidRPr="0058347C">
        <w:rPr>
          <w:rFonts w:ascii="Arial" w:hAnsi="Arial" w:cs="Arial"/>
          <w:sz w:val="20"/>
          <w:szCs w:val="20"/>
        </w:rPr>
        <w:t xml:space="preserve"> Összesen oszlopok értéké</w:t>
      </w:r>
      <w:ins w:id="177" w:author="Tunner Tünde" w:date="2020-11-05T11:20:00Z">
        <w:r w:rsidR="00A75634">
          <w:rPr>
            <w:rFonts w:ascii="Arial" w:hAnsi="Arial" w:cs="Arial"/>
            <w:sz w:val="20"/>
            <w:szCs w:val="20"/>
          </w:rPr>
          <w:t>vel</w:t>
        </w:r>
      </w:ins>
      <w:r w:rsidR="00C1579F" w:rsidRPr="0058347C">
        <w:rPr>
          <w:rFonts w:ascii="Arial" w:hAnsi="Arial" w:cs="Arial"/>
          <w:sz w:val="20"/>
          <w:szCs w:val="20"/>
        </w:rPr>
        <w:t>.</w:t>
      </w:r>
      <w:r w:rsidR="00C1579F" w:rsidRPr="00295B0D">
        <w:rPr>
          <w:rFonts w:ascii="Arial" w:hAnsi="Arial" w:cs="Arial"/>
          <w:sz w:val="20"/>
          <w:szCs w:val="20"/>
        </w:rPr>
        <w:t xml:space="preserve">  </w:t>
      </w:r>
    </w:p>
    <w:p w14:paraId="658BC5A4" w14:textId="77777777" w:rsidR="00182411" w:rsidRPr="00295B0D" w:rsidRDefault="00182411" w:rsidP="001824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E2A1F89" w14:textId="776CC962" w:rsidR="00182411" w:rsidRDefault="00182411" w:rsidP="001824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B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2 sor </w:t>
      </w:r>
      <w:r>
        <w:rPr>
          <w:rFonts w:ascii="Arial" w:hAnsi="Arial" w:cs="Arial"/>
          <w:i/>
          <w:iCs/>
          <w:sz w:val="20"/>
          <w:szCs w:val="20"/>
        </w:rPr>
        <w:t>3</w:t>
      </w:r>
      <w:r w:rsidR="00FC77FD">
        <w:rPr>
          <w:rFonts w:ascii="Arial" w:hAnsi="Arial" w:cs="Arial"/>
          <w:i/>
          <w:iCs/>
          <w:sz w:val="20"/>
          <w:szCs w:val="20"/>
        </w:rPr>
        <w:t>-</w:t>
      </w:r>
      <w:del w:id="178" w:author="Molnár Szebasztián Ferenc" w:date="2020-04-24T17:05:00Z">
        <w:r w:rsidDel="00C67412">
          <w:rPr>
            <w:rFonts w:ascii="Arial" w:hAnsi="Arial" w:cs="Arial"/>
            <w:i/>
            <w:iCs/>
            <w:sz w:val="20"/>
            <w:szCs w:val="20"/>
          </w:rPr>
          <w:delText>8</w:delText>
        </w:r>
      </w:del>
      <w:ins w:id="179" w:author="Molnár Szebasztián Ferenc" w:date="2020-04-24T17:05:00Z">
        <w:r w:rsidR="00C67412">
          <w:rPr>
            <w:rFonts w:ascii="Arial" w:hAnsi="Arial" w:cs="Arial"/>
            <w:i/>
            <w:iCs/>
            <w:sz w:val="20"/>
            <w:szCs w:val="20"/>
          </w:rPr>
          <w:t>10</w:t>
        </w:r>
      </w:ins>
      <w:r>
        <w:rPr>
          <w:rFonts w:ascii="Arial" w:hAnsi="Arial" w:cs="Arial"/>
          <w:i/>
          <w:iCs/>
          <w:sz w:val="20"/>
          <w:szCs w:val="20"/>
        </w:rPr>
        <w:t xml:space="preserve">.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oszlop Élő </w:t>
      </w:r>
      <w:r w:rsidR="00924DCB">
        <w:rPr>
          <w:rFonts w:ascii="Arial" w:hAnsi="Arial" w:cs="Arial"/>
          <w:i/>
          <w:iCs/>
          <w:sz w:val="20"/>
          <w:szCs w:val="20"/>
        </w:rPr>
        <w:t xml:space="preserve">(záró)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állományban lévő folyamatos díjas </w:t>
      </w:r>
      <w:r>
        <w:rPr>
          <w:rFonts w:ascii="Arial" w:hAnsi="Arial" w:cs="Arial"/>
          <w:i/>
          <w:iCs/>
          <w:sz w:val="20"/>
          <w:szCs w:val="20"/>
        </w:rPr>
        <w:t xml:space="preserve">életbiztosítási </w:t>
      </w:r>
      <w:r w:rsidRPr="00295B0D">
        <w:rPr>
          <w:rFonts w:ascii="Arial" w:hAnsi="Arial" w:cs="Arial"/>
          <w:i/>
          <w:iCs/>
          <w:sz w:val="20"/>
          <w:szCs w:val="20"/>
        </w:rPr>
        <w:t>sz</w:t>
      </w:r>
      <w:r w:rsidR="00DD0F70">
        <w:rPr>
          <w:rFonts w:ascii="Arial" w:hAnsi="Arial" w:cs="Arial"/>
          <w:i/>
          <w:iCs/>
          <w:sz w:val="20"/>
          <w:szCs w:val="20"/>
        </w:rPr>
        <w:t xml:space="preserve">erződések darabszáma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és éves állománydíja </w:t>
      </w:r>
    </w:p>
    <w:p w14:paraId="7108A761" w14:textId="77777777" w:rsidR="00DD0F70" w:rsidRPr="00295B0D" w:rsidRDefault="00DD0F70" w:rsidP="001824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40A218E" w14:textId="77777777" w:rsidR="004C18F6" w:rsidRDefault="00182411" w:rsidP="001824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tárgy</w:t>
      </w:r>
      <w:r w:rsidR="00924DCB"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 w:rsidR="00924DCB">
        <w:rPr>
          <w:rFonts w:ascii="Arial" w:hAnsi="Arial" w:cs="Arial"/>
          <w:sz w:val="20"/>
          <w:szCs w:val="20"/>
        </w:rPr>
        <w:t>végén</w:t>
      </w:r>
      <w:r w:rsidRPr="00295B0D">
        <w:rPr>
          <w:rFonts w:ascii="Arial" w:hAnsi="Arial" w:cs="Arial"/>
          <w:sz w:val="20"/>
          <w:szCs w:val="20"/>
        </w:rPr>
        <w:t xml:space="preserve"> fennálló folyamatos díjfizetésű </w:t>
      </w:r>
      <w:r>
        <w:rPr>
          <w:rFonts w:ascii="Arial" w:hAnsi="Arial" w:cs="Arial"/>
          <w:sz w:val="20"/>
          <w:szCs w:val="20"/>
        </w:rPr>
        <w:t>élet</w:t>
      </w:r>
      <w:r w:rsidRPr="00295B0D">
        <w:rPr>
          <w:rFonts w:ascii="Arial" w:hAnsi="Arial" w:cs="Arial"/>
          <w:sz w:val="20"/>
          <w:szCs w:val="20"/>
        </w:rPr>
        <w:t>biztosítási szerződések darabszáma és éves díja.</w:t>
      </w:r>
    </w:p>
    <w:p w14:paraId="43B64563" w14:textId="77777777" w:rsidR="00DA7260" w:rsidRDefault="00DA7260" w:rsidP="001824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90CA18" w14:textId="77777777" w:rsidR="004C18F6" w:rsidRDefault="004C18F6" w:rsidP="004C18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Fennálló biztosítási szerződés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az a szerződés, amely érvényesen létrejött és a tárgy</w:t>
      </w:r>
      <w:r w:rsidR="00924DCB"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 w:rsidR="00924DCB">
        <w:rPr>
          <w:rFonts w:ascii="Arial" w:hAnsi="Arial" w:cs="Arial"/>
          <w:sz w:val="20"/>
          <w:szCs w:val="20"/>
        </w:rPr>
        <w:t>utolsó napjáig</w:t>
      </w:r>
      <w:r w:rsidRPr="00295B0D">
        <w:rPr>
          <w:rFonts w:ascii="Arial" w:hAnsi="Arial" w:cs="Arial"/>
          <w:sz w:val="20"/>
          <w:szCs w:val="20"/>
        </w:rPr>
        <w:t xml:space="preserve"> még nem szűnt meg, függetlenül annak hatályától.</w:t>
      </w:r>
    </w:p>
    <w:p w14:paraId="47A5E079" w14:textId="77777777" w:rsidR="00745514" w:rsidRDefault="00745514" w:rsidP="004C18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A14F0F" w14:textId="7963E768" w:rsidR="00745514" w:rsidRPr="00C548BF" w:rsidRDefault="007D136D" w:rsidP="004C18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ins w:id="180" w:author="Mohácsi József" w:date="2020-05-05T11:50:00Z">
        <w:r>
          <w:rPr>
            <w:rFonts w:ascii="Arial" w:hAnsi="Arial" w:cs="Arial"/>
            <w:b/>
            <w:sz w:val="20"/>
            <w:szCs w:val="20"/>
          </w:rPr>
          <w:t>10</w:t>
        </w:r>
      </w:ins>
      <w:del w:id="181" w:author="Molnár Szebasztián Ferenc" w:date="2020-04-24T17:06:00Z">
        <w:r w:rsidR="00F47611" w:rsidDel="00C67412">
          <w:rPr>
            <w:rFonts w:ascii="Arial" w:hAnsi="Arial" w:cs="Arial"/>
            <w:b/>
            <w:sz w:val="20"/>
            <w:szCs w:val="20"/>
          </w:rPr>
          <w:delText>8</w:delText>
        </w:r>
      </w:del>
      <w:r w:rsidR="00F47611">
        <w:rPr>
          <w:rFonts w:ascii="Arial" w:hAnsi="Arial" w:cs="Arial"/>
          <w:b/>
          <w:sz w:val="20"/>
          <w:szCs w:val="20"/>
        </w:rPr>
        <w:t xml:space="preserve">. </w:t>
      </w:r>
      <w:r w:rsidR="00745514" w:rsidRPr="00C548BF">
        <w:rPr>
          <w:rFonts w:ascii="Arial" w:hAnsi="Arial" w:cs="Arial"/>
          <w:b/>
          <w:sz w:val="20"/>
          <w:szCs w:val="20"/>
        </w:rPr>
        <w:t>48B2BE tábla Elektronikus felületen közvetített életbiztosítási szerződések száma, díja</w:t>
      </w:r>
    </w:p>
    <w:p w14:paraId="6462C8C4" w14:textId="77777777" w:rsidR="00745514" w:rsidRDefault="00745514" w:rsidP="004C18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BCEAA2" w14:textId="77777777" w:rsidR="00745514" w:rsidRDefault="00745514" w:rsidP="007455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3682241D" w14:textId="77777777" w:rsidR="00745514" w:rsidRPr="00295B0D" w:rsidRDefault="00745514" w:rsidP="007455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9B04F84" w14:textId="77777777" w:rsidR="00745514" w:rsidRDefault="00745514" w:rsidP="007455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Ebben a táblában kell bemutatni </w:t>
      </w:r>
      <w:r w:rsidR="00F4440D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a 48B2B1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 w:rsidR="00F4440D">
        <w:rPr>
          <w:rFonts w:ascii="Arial" w:hAnsi="Arial" w:cs="Arial"/>
          <w:sz w:val="20"/>
          <w:szCs w:val="20"/>
        </w:rPr>
        <w:t>–</w:t>
      </w:r>
      <w:r w:rsidR="001D48D5">
        <w:rPr>
          <w:rFonts w:ascii="Arial" w:hAnsi="Arial" w:cs="Arial"/>
          <w:sz w:val="20"/>
          <w:szCs w:val="20"/>
        </w:rPr>
        <w:t xml:space="preserve"> a közvetítő személyes közreműködése nélkül, közvetlenül az ügyfél által használt </w:t>
      </w:r>
      <w:r w:rsidR="00B31FD6">
        <w:rPr>
          <w:rFonts w:ascii="Arial" w:hAnsi="Arial" w:cs="Arial"/>
          <w:sz w:val="20"/>
          <w:szCs w:val="20"/>
        </w:rPr>
        <w:t xml:space="preserve">értékesítést végző </w:t>
      </w:r>
      <w:r w:rsidR="001D48D5">
        <w:rPr>
          <w:rFonts w:ascii="Arial" w:hAnsi="Arial" w:cs="Arial"/>
          <w:sz w:val="20"/>
          <w:szCs w:val="20"/>
        </w:rPr>
        <w:t>elektronikus</w:t>
      </w:r>
      <w:r w:rsidR="00B81C0B">
        <w:rPr>
          <w:rFonts w:ascii="Arial" w:hAnsi="Arial" w:cs="Arial"/>
          <w:sz w:val="20"/>
          <w:szCs w:val="20"/>
        </w:rPr>
        <w:t>,</w:t>
      </w:r>
      <w:r w:rsidR="00B31FD6">
        <w:rPr>
          <w:rFonts w:ascii="Arial" w:hAnsi="Arial" w:cs="Arial"/>
          <w:sz w:val="20"/>
          <w:szCs w:val="20"/>
        </w:rPr>
        <w:t xml:space="preserve"> illetve az értékesítést végző </w:t>
      </w:r>
      <w:r w:rsidR="001D48D5">
        <w:rPr>
          <w:rFonts w:ascii="Arial" w:hAnsi="Arial" w:cs="Arial"/>
          <w:sz w:val="20"/>
          <w:szCs w:val="20"/>
        </w:rPr>
        <w:t xml:space="preserve">összehasonlító felület igénybevételével közvetített </w:t>
      </w:r>
      <w:r>
        <w:rPr>
          <w:rFonts w:ascii="Arial" w:hAnsi="Arial" w:cs="Arial"/>
          <w:sz w:val="20"/>
          <w:szCs w:val="20"/>
        </w:rPr>
        <w:t>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  <w:r w:rsidR="00271480">
        <w:rPr>
          <w:rFonts w:ascii="Arial" w:hAnsi="Arial" w:cs="Arial"/>
          <w:iCs/>
          <w:sz w:val="20"/>
          <w:szCs w:val="20"/>
        </w:rPr>
        <w:t>A</w:t>
      </w:r>
      <w:r w:rsidRPr="0085772A">
        <w:rPr>
          <w:rFonts w:ascii="Arial" w:hAnsi="Arial" w:cs="Arial"/>
          <w:iCs/>
          <w:sz w:val="20"/>
          <w:szCs w:val="20"/>
        </w:rPr>
        <w:t xml:space="preserve">mennyiben a biztosításközvetítő nem önállóan működtetett, hanem egyéb szolgáltató által fejlesztett és karbantartott </w:t>
      </w:r>
      <w:r>
        <w:rPr>
          <w:rFonts w:ascii="Arial" w:hAnsi="Arial" w:cs="Arial"/>
          <w:iCs/>
          <w:sz w:val="20"/>
          <w:szCs w:val="20"/>
        </w:rPr>
        <w:t>elektronikus felületet</w:t>
      </w:r>
      <w:r w:rsidRPr="0085772A">
        <w:rPr>
          <w:rFonts w:ascii="Arial" w:hAnsi="Arial" w:cs="Arial"/>
          <w:iCs/>
          <w:sz w:val="20"/>
          <w:szCs w:val="20"/>
        </w:rPr>
        <w:t xml:space="preserve"> használ a biztosítási szer</w:t>
      </w:r>
      <w:r w:rsidR="00F61EDF">
        <w:rPr>
          <w:rFonts w:ascii="Arial" w:hAnsi="Arial" w:cs="Arial"/>
          <w:iCs/>
          <w:sz w:val="20"/>
          <w:szCs w:val="20"/>
        </w:rPr>
        <w:t>ződések megkötésé</w:t>
      </w:r>
      <w:r w:rsidR="00075074">
        <w:rPr>
          <w:rFonts w:ascii="Arial" w:hAnsi="Arial" w:cs="Arial"/>
          <w:iCs/>
          <w:sz w:val="20"/>
          <w:szCs w:val="20"/>
        </w:rPr>
        <w:t>nek elősegítésé</w:t>
      </w:r>
      <w:r w:rsidRPr="0085772A">
        <w:rPr>
          <w:rFonts w:ascii="Arial" w:hAnsi="Arial" w:cs="Arial"/>
          <w:iCs/>
          <w:sz w:val="20"/>
          <w:szCs w:val="20"/>
        </w:rPr>
        <w:t>re</w:t>
      </w:r>
      <w:r w:rsidR="00271480">
        <w:rPr>
          <w:rFonts w:ascii="Arial" w:hAnsi="Arial" w:cs="Arial"/>
          <w:iCs/>
          <w:sz w:val="20"/>
          <w:szCs w:val="20"/>
        </w:rPr>
        <w:t>, a táblák kitöltése csak abban az esetben szükséges, ha az összehasonlító oldal az ügyfél számára közvetlenül is elérhető</w:t>
      </w:r>
      <w:r w:rsidRPr="0085772A">
        <w:rPr>
          <w:rFonts w:ascii="Arial" w:hAnsi="Arial" w:cs="Arial"/>
          <w:iCs/>
          <w:sz w:val="20"/>
          <w:szCs w:val="20"/>
        </w:rPr>
        <w:t>.</w:t>
      </w:r>
    </w:p>
    <w:p w14:paraId="3BE752C5" w14:textId="77777777" w:rsidR="00745514" w:rsidRDefault="00745514" w:rsidP="007455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345F24E9" w14:textId="77777777" w:rsidR="00745514" w:rsidRDefault="00745514" w:rsidP="007455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Amennyiben az alkusz </w:t>
      </w:r>
      <w:r w:rsidR="00C548BF">
        <w:rPr>
          <w:rFonts w:ascii="Arial" w:hAnsi="Arial" w:cs="Arial"/>
          <w:iCs/>
          <w:sz w:val="20"/>
          <w:szCs w:val="20"/>
        </w:rPr>
        <w:t>és a</w:t>
      </w:r>
      <w:r>
        <w:rPr>
          <w:rFonts w:ascii="Arial" w:hAnsi="Arial" w:cs="Arial"/>
          <w:iCs/>
          <w:sz w:val="20"/>
          <w:szCs w:val="20"/>
        </w:rPr>
        <w:t xml:space="preserve"> többes ügynök </w:t>
      </w:r>
      <w:r w:rsidR="001D48D5">
        <w:rPr>
          <w:rFonts w:ascii="Arial" w:hAnsi="Arial" w:cs="Arial"/>
          <w:iCs/>
          <w:sz w:val="20"/>
          <w:szCs w:val="20"/>
        </w:rPr>
        <w:t>a biztosításközvetítéshez értékesítés</w:t>
      </w:r>
      <w:r w:rsidR="00C548BF">
        <w:rPr>
          <w:rFonts w:ascii="Arial" w:hAnsi="Arial" w:cs="Arial"/>
          <w:iCs/>
          <w:sz w:val="20"/>
          <w:szCs w:val="20"/>
        </w:rPr>
        <w:t>t</w:t>
      </w:r>
      <w:r w:rsidR="001D48D5">
        <w:rPr>
          <w:rFonts w:ascii="Arial" w:hAnsi="Arial" w:cs="Arial"/>
          <w:iCs/>
          <w:sz w:val="20"/>
          <w:szCs w:val="20"/>
        </w:rPr>
        <w:t xml:space="preserve"> végző elektronikus felületet</w:t>
      </w:r>
      <w:r w:rsidR="00B81C0B">
        <w:rPr>
          <w:rFonts w:ascii="Arial" w:hAnsi="Arial" w:cs="Arial"/>
          <w:iCs/>
          <w:sz w:val="20"/>
          <w:szCs w:val="20"/>
        </w:rPr>
        <w:t>,</w:t>
      </w:r>
      <w:r w:rsidR="001D48D5">
        <w:rPr>
          <w:rFonts w:ascii="Arial" w:hAnsi="Arial" w:cs="Arial"/>
          <w:iCs/>
          <w:sz w:val="20"/>
          <w:szCs w:val="20"/>
        </w:rPr>
        <w:t xml:space="preserve"> illetve </w:t>
      </w:r>
      <w:r w:rsidR="001D48D5">
        <w:rPr>
          <w:rFonts w:ascii="Arial" w:hAnsi="Arial" w:cs="Arial"/>
          <w:sz w:val="20"/>
          <w:szCs w:val="20"/>
        </w:rPr>
        <w:t>é</w:t>
      </w:r>
      <w:r w:rsidR="001D48D5" w:rsidRPr="00DD4A86">
        <w:rPr>
          <w:rFonts w:ascii="Arial" w:hAnsi="Arial" w:cs="Arial"/>
          <w:sz w:val="20"/>
          <w:szCs w:val="20"/>
        </w:rPr>
        <w:t>rtékesítést végző összehasonlító felület</w:t>
      </w:r>
      <w:r w:rsidR="001D48D5">
        <w:rPr>
          <w:rFonts w:ascii="Arial" w:hAnsi="Arial" w:cs="Arial"/>
          <w:iCs/>
          <w:sz w:val="20"/>
          <w:szCs w:val="20"/>
        </w:rPr>
        <w:t xml:space="preserve">et </w:t>
      </w:r>
      <w:r>
        <w:rPr>
          <w:rFonts w:ascii="Arial" w:hAnsi="Arial" w:cs="Arial"/>
          <w:iCs/>
          <w:sz w:val="20"/>
          <w:szCs w:val="20"/>
        </w:rPr>
        <w:t>nem vesz igénybe, a tábla első összesítő sorába nullát kell írni.</w:t>
      </w:r>
    </w:p>
    <w:p w14:paraId="4117D437" w14:textId="24DE1C9D" w:rsidR="00182411" w:rsidRDefault="00182411" w:rsidP="00182411">
      <w:pPr>
        <w:autoSpaceDE w:val="0"/>
        <w:autoSpaceDN w:val="0"/>
        <w:adjustRightInd w:val="0"/>
        <w:spacing w:after="0" w:line="240" w:lineRule="auto"/>
        <w:jc w:val="both"/>
        <w:rPr>
          <w:ins w:id="182" w:author="Molnár Szebasztián Ferenc" w:date="2020-04-24T17:11:00Z"/>
          <w:rFonts w:ascii="Arial" w:hAnsi="Arial" w:cs="Arial"/>
          <w:sz w:val="20"/>
          <w:szCs w:val="20"/>
        </w:rPr>
      </w:pPr>
    </w:p>
    <w:p w14:paraId="1C0412B9" w14:textId="77777777" w:rsidR="00173265" w:rsidRDefault="00173265" w:rsidP="00173265">
      <w:pPr>
        <w:autoSpaceDE w:val="0"/>
        <w:autoSpaceDN w:val="0"/>
        <w:adjustRightInd w:val="0"/>
        <w:spacing w:after="120" w:line="240" w:lineRule="auto"/>
        <w:jc w:val="both"/>
        <w:rPr>
          <w:ins w:id="183" w:author="Tunner Tünde" w:date="2020-07-24T00:17:00Z"/>
          <w:rFonts w:ascii="Arial" w:hAnsi="Arial" w:cs="Arial"/>
          <w:b/>
          <w:bCs/>
          <w:iCs/>
          <w:sz w:val="20"/>
          <w:szCs w:val="20"/>
        </w:rPr>
      </w:pPr>
      <w:ins w:id="184" w:author="Tunner Tünde" w:date="2020-07-24T00:17:00Z">
        <w:r>
          <w:rPr>
            <w:rFonts w:ascii="Arial" w:hAnsi="Arial" w:cs="Arial"/>
            <w:b/>
            <w:bCs/>
            <w:iCs/>
            <w:sz w:val="20"/>
            <w:szCs w:val="20"/>
          </w:rPr>
          <w:t xml:space="preserve">11. </w:t>
        </w:r>
        <w:r w:rsidRPr="00295B0D">
          <w:rPr>
            <w:rFonts w:ascii="Arial" w:hAnsi="Arial" w:cs="Arial"/>
            <w:b/>
            <w:bCs/>
            <w:iCs/>
            <w:sz w:val="20"/>
            <w:szCs w:val="20"/>
          </w:rPr>
          <w:t>48B2</w:t>
        </w:r>
        <w:r>
          <w:rPr>
            <w:rFonts w:ascii="Arial" w:hAnsi="Arial" w:cs="Arial"/>
            <w:b/>
            <w:bCs/>
            <w:iCs/>
            <w:sz w:val="20"/>
            <w:szCs w:val="20"/>
          </w:rPr>
          <w:t>BH</w:t>
        </w:r>
        <w:r w:rsidRPr="00295B0D">
          <w:rPr>
            <w:rFonts w:ascii="Arial" w:hAnsi="Arial" w:cs="Arial"/>
            <w:b/>
            <w:bCs/>
            <w:iCs/>
            <w:sz w:val="20"/>
            <w:szCs w:val="20"/>
          </w:rPr>
          <w:t xml:space="preserve"> tábla </w:t>
        </w:r>
        <w:r w:rsidRPr="00B913BC">
          <w:rPr>
            <w:rFonts w:ascii="Arial" w:hAnsi="Arial" w:cs="Arial"/>
            <w:b/>
            <w:bCs/>
            <w:iCs/>
            <w:sz w:val="20"/>
            <w:szCs w:val="20"/>
          </w:rPr>
          <w:t xml:space="preserve">A 48B2B1 táblából </w:t>
        </w:r>
        <w:r>
          <w:rPr>
            <w:rFonts w:ascii="Arial" w:hAnsi="Arial" w:cs="Arial"/>
            <w:b/>
            <w:bCs/>
            <w:iCs/>
            <w:sz w:val="20"/>
            <w:szCs w:val="20"/>
          </w:rPr>
          <w:t xml:space="preserve">a </w:t>
        </w:r>
        <w:r w:rsidRPr="00B913BC">
          <w:rPr>
            <w:rFonts w:ascii="Arial" w:hAnsi="Arial" w:cs="Arial"/>
            <w:b/>
            <w:bCs/>
            <w:iCs/>
            <w:sz w:val="20"/>
            <w:szCs w:val="20"/>
          </w:rPr>
          <w:t>határon</w:t>
        </w:r>
        <w:r>
          <w:rPr>
            <w:rFonts w:ascii="Arial" w:hAnsi="Arial" w:cs="Arial"/>
            <w:b/>
            <w:bCs/>
            <w:iCs/>
            <w:sz w:val="20"/>
            <w:szCs w:val="20"/>
          </w:rPr>
          <w:t xml:space="preserve"> </w:t>
        </w:r>
        <w:r w:rsidRPr="00B913BC">
          <w:rPr>
            <w:rFonts w:ascii="Arial" w:hAnsi="Arial" w:cs="Arial"/>
            <w:b/>
            <w:bCs/>
            <w:iCs/>
            <w:sz w:val="20"/>
            <w:szCs w:val="20"/>
          </w:rPr>
          <w:t>átnyúló</w:t>
        </w:r>
        <w:r>
          <w:rPr>
            <w:rFonts w:ascii="Arial" w:hAnsi="Arial" w:cs="Arial"/>
            <w:b/>
            <w:bCs/>
            <w:iCs/>
            <w:sz w:val="20"/>
            <w:szCs w:val="20"/>
          </w:rPr>
          <w:t xml:space="preserve"> tevékenység során </w:t>
        </w:r>
        <w:r w:rsidRPr="00B913BC">
          <w:rPr>
            <w:rFonts w:ascii="Arial" w:hAnsi="Arial" w:cs="Arial"/>
            <w:b/>
            <w:bCs/>
            <w:iCs/>
            <w:sz w:val="20"/>
            <w:szCs w:val="20"/>
          </w:rPr>
          <w:t>külföld</w:t>
        </w:r>
        <w:r>
          <w:rPr>
            <w:rFonts w:ascii="Arial" w:hAnsi="Arial" w:cs="Arial"/>
            <w:b/>
            <w:bCs/>
            <w:iCs/>
            <w:sz w:val="20"/>
            <w:szCs w:val="20"/>
          </w:rPr>
          <w:t>ön</w:t>
        </w:r>
        <w:r w:rsidRPr="00B913BC">
          <w:rPr>
            <w:rFonts w:ascii="Arial" w:hAnsi="Arial" w:cs="Arial"/>
            <w:b/>
            <w:bCs/>
            <w:iCs/>
            <w:sz w:val="20"/>
            <w:szCs w:val="20"/>
          </w:rPr>
          <w:t xml:space="preserve"> közvetített életbiztosítási szerződések száma, díja</w:t>
        </w:r>
      </w:ins>
    </w:p>
    <w:p w14:paraId="634F0AC3" w14:textId="77777777" w:rsidR="00173265" w:rsidRDefault="00173265" w:rsidP="00173265">
      <w:pPr>
        <w:autoSpaceDE w:val="0"/>
        <w:autoSpaceDN w:val="0"/>
        <w:adjustRightInd w:val="0"/>
        <w:spacing w:after="0" w:line="240" w:lineRule="auto"/>
        <w:jc w:val="both"/>
        <w:rPr>
          <w:ins w:id="185" w:author="Tunner Tünde" w:date="2020-07-24T00:17:00Z"/>
          <w:rFonts w:ascii="Arial" w:hAnsi="Arial" w:cs="Arial"/>
          <w:b/>
          <w:sz w:val="20"/>
          <w:szCs w:val="20"/>
        </w:rPr>
      </w:pPr>
    </w:p>
    <w:p w14:paraId="6A5CC696" w14:textId="77777777" w:rsidR="00173265" w:rsidRDefault="00173265" w:rsidP="00173265">
      <w:pPr>
        <w:autoSpaceDE w:val="0"/>
        <w:autoSpaceDN w:val="0"/>
        <w:adjustRightInd w:val="0"/>
        <w:spacing w:after="0" w:line="240" w:lineRule="auto"/>
        <w:jc w:val="both"/>
        <w:rPr>
          <w:ins w:id="186" w:author="Tunner Tünde" w:date="2020-07-24T00:17:00Z"/>
          <w:rFonts w:ascii="Arial" w:hAnsi="Arial" w:cs="Arial"/>
          <w:b/>
          <w:sz w:val="20"/>
          <w:szCs w:val="20"/>
        </w:rPr>
      </w:pPr>
      <w:ins w:id="187" w:author="Tunner Tünde" w:date="2020-07-24T00:17:00Z">
        <w:r w:rsidRPr="00295B0D">
          <w:rPr>
            <w:rFonts w:ascii="Arial" w:hAnsi="Arial" w:cs="Arial"/>
            <w:b/>
            <w:sz w:val="20"/>
            <w:szCs w:val="20"/>
          </w:rPr>
          <w:t>A tábla kitöltése</w:t>
        </w:r>
      </w:ins>
    </w:p>
    <w:p w14:paraId="043B49FA" w14:textId="77777777" w:rsidR="00173265" w:rsidRPr="00295B0D" w:rsidRDefault="00173265" w:rsidP="00173265">
      <w:pPr>
        <w:autoSpaceDE w:val="0"/>
        <w:autoSpaceDN w:val="0"/>
        <w:adjustRightInd w:val="0"/>
        <w:spacing w:after="0" w:line="240" w:lineRule="auto"/>
        <w:jc w:val="both"/>
        <w:rPr>
          <w:ins w:id="188" w:author="Tunner Tünde" w:date="2020-07-24T00:17:00Z"/>
          <w:rFonts w:ascii="Arial" w:hAnsi="Arial" w:cs="Arial"/>
          <w:b/>
          <w:sz w:val="20"/>
          <w:szCs w:val="20"/>
        </w:rPr>
      </w:pPr>
    </w:p>
    <w:p w14:paraId="7191BB5B" w14:textId="6CDE7651" w:rsidR="00173265" w:rsidRDefault="00173265" w:rsidP="00173265">
      <w:pPr>
        <w:autoSpaceDE w:val="0"/>
        <w:autoSpaceDN w:val="0"/>
        <w:adjustRightInd w:val="0"/>
        <w:spacing w:after="0" w:line="240" w:lineRule="auto"/>
        <w:jc w:val="both"/>
        <w:rPr>
          <w:ins w:id="189" w:author="Tunner Tünde" w:date="2020-07-24T00:17:00Z"/>
          <w:rFonts w:ascii="Arial" w:hAnsi="Arial" w:cs="Arial"/>
          <w:iCs/>
          <w:sz w:val="20"/>
          <w:szCs w:val="20"/>
        </w:rPr>
      </w:pPr>
      <w:ins w:id="190" w:author="Tunner Tünde" w:date="2020-07-24T00:17:00Z">
        <w:r w:rsidRPr="00295B0D">
          <w:rPr>
            <w:rFonts w:ascii="Arial" w:hAnsi="Arial" w:cs="Arial"/>
            <w:sz w:val="20"/>
            <w:szCs w:val="20"/>
          </w:rPr>
          <w:t xml:space="preserve">Ebben a táblában kell bemutatni </w:t>
        </w:r>
        <w:r>
          <w:rPr>
            <w:rFonts w:ascii="Arial" w:hAnsi="Arial" w:cs="Arial"/>
            <w:sz w:val="20"/>
            <w:szCs w:val="20"/>
          </w:rPr>
          <w:t>– a 48B2B1 táblával megegyező szerkezetben és az ott előírtak szerint</w:t>
        </w:r>
        <w:r w:rsidRPr="00295B0D">
          <w:rPr>
            <w:rFonts w:ascii="Arial" w:hAnsi="Arial" w:cs="Arial"/>
            <w:sz w:val="20"/>
            <w:szCs w:val="20"/>
          </w:rPr>
          <w:t xml:space="preserve"> </w:t>
        </w:r>
        <w:r>
          <w:rPr>
            <w:rFonts w:ascii="Arial" w:hAnsi="Arial" w:cs="Arial"/>
            <w:sz w:val="20"/>
            <w:szCs w:val="20"/>
          </w:rPr>
          <w:t xml:space="preserve">– </w:t>
        </w:r>
        <w:r w:rsidRPr="00912264">
          <w:rPr>
            <w:rFonts w:ascii="Arial" w:hAnsi="Arial" w:cs="Arial"/>
            <w:sz w:val="20"/>
            <w:szCs w:val="20"/>
          </w:rPr>
          <w:t xml:space="preserve">a </w:t>
        </w:r>
        <w:r>
          <w:rPr>
            <w:rFonts w:ascii="Arial" w:hAnsi="Arial" w:cs="Arial"/>
            <w:sz w:val="20"/>
            <w:szCs w:val="20"/>
          </w:rPr>
          <w:t>biztosítás</w:t>
        </w:r>
        <w:r w:rsidRPr="00912264">
          <w:rPr>
            <w:rFonts w:ascii="Arial" w:hAnsi="Arial" w:cs="Arial"/>
            <w:sz w:val="20"/>
            <w:szCs w:val="20"/>
          </w:rPr>
          <w:t xml:space="preserve">közvetítő </w:t>
        </w:r>
        <w:r>
          <w:rPr>
            <w:rFonts w:ascii="Arial" w:hAnsi="Arial" w:cs="Arial"/>
            <w:sz w:val="20"/>
            <w:szCs w:val="20"/>
          </w:rPr>
          <w:t>által határon átnyúló tevékenység során külföldön közvetített életbiztosítási szerződések számát, díját</w:t>
        </w:r>
        <w:r w:rsidRPr="00295B0D">
          <w:rPr>
            <w:rFonts w:ascii="Arial" w:hAnsi="Arial" w:cs="Arial"/>
            <w:sz w:val="20"/>
            <w:szCs w:val="20"/>
          </w:rPr>
          <w:t>.</w:t>
        </w:r>
        <w:r w:rsidRPr="004A4F6D">
          <w:rPr>
            <w:rFonts w:ascii="Arial" w:hAnsi="Arial" w:cs="Arial"/>
            <w:iCs/>
            <w:sz w:val="20"/>
            <w:szCs w:val="20"/>
          </w:rPr>
          <w:t xml:space="preserve"> </w:t>
        </w:r>
      </w:ins>
    </w:p>
    <w:p w14:paraId="7ECD9375" w14:textId="77777777" w:rsidR="00173265" w:rsidRDefault="00173265" w:rsidP="00173265">
      <w:pPr>
        <w:autoSpaceDE w:val="0"/>
        <w:autoSpaceDN w:val="0"/>
        <w:adjustRightInd w:val="0"/>
        <w:spacing w:after="0" w:line="240" w:lineRule="auto"/>
        <w:jc w:val="both"/>
        <w:rPr>
          <w:ins w:id="191" w:author="Tunner Tünde" w:date="2020-07-24T00:17:00Z"/>
          <w:rFonts w:ascii="Arial" w:hAnsi="Arial" w:cs="Arial"/>
          <w:iCs/>
          <w:sz w:val="20"/>
          <w:szCs w:val="20"/>
        </w:rPr>
      </w:pPr>
    </w:p>
    <w:p w14:paraId="2F9EE405" w14:textId="77777777" w:rsidR="00173265" w:rsidRDefault="00173265" w:rsidP="00173265">
      <w:pPr>
        <w:autoSpaceDE w:val="0"/>
        <w:autoSpaceDN w:val="0"/>
        <w:adjustRightInd w:val="0"/>
        <w:spacing w:after="0" w:line="240" w:lineRule="auto"/>
        <w:jc w:val="both"/>
        <w:rPr>
          <w:ins w:id="192" w:author="Tunner Tünde" w:date="2020-07-24T00:17:00Z"/>
          <w:rFonts w:ascii="Arial" w:hAnsi="Arial" w:cs="Arial"/>
          <w:iCs/>
          <w:sz w:val="20"/>
          <w:szCs w:val="20"/>
        </w:rPr>
      </w:pPr>
      <w:ins w:id="193" w:author="Tunner Tünde" w:date="2020-07-24T00:17:00Z">
        <w:r>
          <w:rPr>
            <w:rFonts w:ascii="Arial" w:hAnsi="Arial" w:cs="Arial"/>
            <w:iCs/>
            <w:sz w:val="20"/>
            <w:szCs w:val="20"/>
          </w:rPr>
          <w:t>Amennyiben az alkusz és a többes ügynök határon átnyúló közvetítői tevékenységet a tárgyfélévben nem végzett, a tábla első összesítő sorában nullát kell jelentenie.</w:t>
        </w:r>
      </w:ins>
    </w:p>
    <w:p w14:paraId="70C0FC8E" w14:textId="2148122F" w:rsidR="002302F6" w:rsidRDefault="002302F6" w:rsidP="001B0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EE5FB3" w14:textId="77777777" w:rsidR="00173265" w:rsidRPr="00295B0D" w:rsidRDefault="00173265" w:rsidP="001B0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350617" w14:textId="53EA8B34" w:rsidR="00182411" w:rsidRDefault="00C67412" w:rsidP="00F361E8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ins w:id="194" w:author="Molnár Szebasztián Ferenc" w:date="2020-04-24T17:06:00Z">
        <w:del w:id="195" w:author="Mohácsi József" w:date="2020-05-05T11:50:00Z">
          <w:r w:rsidDel="007D136D">
            <w:rPr>
              <w:rFonts w:ascii="Arial" w:hAnsi="Arial" w:cs="Arial"/>
              <w:b/>
              <w:bCs/>
              <w:iCs/>
              <w:sz w:val="20"/>
              <w:szCs w:val="20"/>
            </w:rPr>
            <w:delText>1</w:delText>
          </w:r>
        </w:del>
      </w:ins>
      <w:ins w:id="196" w:author="Molnár Szebasztián Ferenc" w:date="2020-04-24T17:11:00Z">
        <w:del w:id="197" w:author="Mohácsi József" w:date="2020-05-05T11:50:00Z">
          <w:r w:rsidR="001B0E94" w:rsidDel="007D136D">
            <w:rPr>
              <w:rFonts w:ascii="Arial" w:hAnsi="Arial" w:cs="Arial"/>
              <w:b/>
              <w:bCs/>
              <w:iCs/>
              <w:sz w:val="20"/>
              <w:szCs w:val="20"/>
            </w:rPr>
            <w:delText>1</w:delText>
          </w:r>
        </w:del>
      </w:ins>
      <w:ins w:id="198" w:author="Mohácsi József" w:date="2020-05-05T11:50:00Z">
        <w:r w:rsidR="007D136D">
          <w:rPr>
            <w:rFonts w:ascii="Arial" w:hAnsi="Arial" w:cs="Arial"/>
            <w:b/>
            <w:bCs/>
            <w:iCs/>
            <w:sz w:val="20"/>
            <w:szCs w:val="20"/>
          </w:rPr>
          <w:t>12</w:t>
        </w:r>
      </w:ins>
      <w:del w:id="199" w:author="Molnár Szebasztián Ferenc" w:date="2020-04-24T17:06:00Z">
        <w:r w:rsidR="00F47611" w:rsidDel="00C67412">
          <w:rPr>
            <w:rFonts w:ascii="Arial" w:hAnsi="Arial" w:cs="Arial"/>
            <w:b/>
            <w:bCs/>
            <w:iCs/>
            <w:sz w:val="20"/>
            <w:szCs w:val="20"/>
          </w:rPr>
          <w:delText>9</w:delText>
        </w:r>
      </w:del>
      <w:r w:rsidR="00F47611">
        <w:rPr>
          <w:rFonts w:ascii="Arial" w:hAnsi="Arial" w:cs="Arial"/>
          <w:b/>
          <w:bCs/>
          <w:iCs/>
          <w:sz w:val="20"/>
          <w:szCs w:val="20"/>
        </w:rPr>
        <w:t xml:space="preserve">. </w:t>
      </w:r>
      <w:r w:rsidR="00182411"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 w:rsidR="00182411">
        <w:rPr>
          <w:rFonts w:ascii="Arial" w:hAnsi="Arial" w:cs="Arial"/>
          <w:b/>
          <w:bCs/>
          <w:iCs/>
          <w:sz w:val="20"/>
          <w:szCs w:val="20"/>
        </w:rPr>
        <w:t>C</w:t>
      </w:r>
      <w:r w:rsidR="00182411"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A közvetített </w:t>
      </w:r>
      <w:r w:rsidR="00182411">
        <w:rPr>
          <w:rFonts w:ascii="Arial" w:hAnsi="Arial" w:cs="Arial"/>
          <w:b/>
          <w:bCs/>
          <w:iCs/>
          <w:sz w:val="20"/>
          <w:szCs w:val="20"/>
        </w:rPr>
        <w:t>viszont</w:t>
      </w:r>
      <w:r w:rsidR="00182411"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6F377E76" w14:textId="77777777" w:rsidR="000C1954" w:rsidRPr="000C1954" w:rsidRDefault="000C1954" w:rsidP="0018241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0C1954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3EFB7A77" w14:textId="77777777" w:rsidR="00182411" w:rsidRPr="00B163E3" w:rsidRDefault="00182411" w:rsidP="0018241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 w:rsidR="009C520D">
        <w:rPr>
          <w:rFonts w:ascii="Arial" w:hAnsi="Arial" w:cs="Arial"/>
          <w:bCs/>
          <w:i/>
          <w:iCs/>
          <w:sz w:val="20"/>
          <w:szCs w:val="20"/>
        </w:rPr>
        <w:t xml:space="preserve"> és </w:t>
      </w:r>
      <w:r>
        <w:rPr>
          <w:rFonts w:ascii="Arial" w:hAnsi="Arial" w:cs="Arial"/>
          <w:bCs/>
          <w:i/>
          <w:iCs/>
          <w:sz w:val="20"/>
          <w:szCs w:val="20"/>
        </w:rPr>
        <w:t>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oszlop Biztosító megnevezése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5095FBF9" w14:textId="77777777" w:rsidR="00182411" w:rsidRPr="006C3D43" w:rsidRDefault="00182411" w:rsidP="00182411">
      <w:pPr>
        <w:autoSpaceDE w:val="0"/>
        <w:autoSpaceDN w:val="0"/>
        <w:adjustRightInd w:val="0"/>
        <w:spacing w:after="0" w:line="240" w:lineRule="auto"/>
        <w:jc w:val="both"/>
        <w:rPr>
          <w:rStyle w:val="Hiperhivatkozs"/>
          <w:rFonts w:ascii="Arial" w:hAnsi="Arial" w:cs="Arial"/>
          <w:color w:val="auto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„Biztosító megnevezése” oszlopba a biztosítók aktuális nevét</w:t>
      </w:r>
      <w:r>
        <w:rPr>
          <w:rFonts w:ascii="Arial" w:hAnsi="Arial" w:cs="Arial"/>
          <w:sz w:val="20"/>
          <w:szCs w:val="20"/>
        </w:rPr>
        <w:t xml:space="preserve">, a „Biztosító azonosítója” oszlopba a biztosító törzsszámát </w:t>
      </w:r>
      <w:r w:rsidRPr="00295B0D">
        <w:rPr>
          <w:rFonts w:ascii="Arial" w:hAnsi="Arial" w:cs="Arial"/>
          <w:sz w:val="20"/>
          <w:szCs w:val="20"/>
        </w:rPr>
        <w:t>az MNB internetes honlapján a</w:t>
      </w:r>
      <w:r w:rsidR="00CE646E">
        <w:rPr>
          <w:rFonts w:ascii="Arial" w:hAnsi="Arial" w:cs="Arial"/>
          <w:sz w:val="20"/>
          <w:szCs w:val="20"/>
        </w:rPr>
        <w:t xml:space="preserve"> Felügyelet/</w:t>
      </w:r>
      <w:r w:rsidR="00352CC2">
        <w:rPr>
          <w:rFonts w:ascii="Arial" w:hAnsi="Arial" w:cs="Arial"/>
          <w:sz w:val="20"/>
          <w:szCs w:val="20"/>
        </w:rPr>
        <w:t>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 w:rsidR="00CE646E">
        <w:rPr>
          <w:rFonts w:ascii="Arial" w:hAnsi="Arial" w:cs="Arial"/>
          <w:sz w:val="20"/>
          <w:szCs w:val="20"/>
        </w:rPr>
        <w:t>Piaci szereplők keresése</w:t>
      </w:r>
      <w:r w:rsidR="007A0025">
        <w:rPr>
          <w:rFonts w:ascii="Arial" w:hAnsi="Arial" w:cs="Arial"/>
          <w:sz w:val="20"/>
          <w:szCs w:val="20"/>
        </w:rPr>
        <w:t>/Általános kereső</w:t>
      </w:r>
      <w:r w:rsidRPr="00295B0D">
        <w:rPr>
          <w:rFonts w:ascii="Arial" w:hAnsi="Arial" w:cs="Arial"/>
          <w:sz w:val="20"/>
          <w:szCs w:val="20"/>
        </w:rPr>
        <w:t xml:space="preserve"> menüpont alatt található adatbázisok</w:t>
      </w:r>
      <w:r w:rsidR="008A54D1">
        <w:rPr>
          <w:rFonts w:ascii="Arial" w:hAnsi="Arial" w:cs="Arial"/>
          <w:sz w:val="20"/>
          <w:szCs w:val="20"/>
        </w:rPr>
        <w:t>ban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Pr="00753E5B">
        <w:rPr>
          <w:rFonts w:ascii="Arial" w:hAnsi="Arial" w:cs="Arial"/>
          <w:sz w:val="20"/>
          <w:szCs w:val="20"/>
        </w:rPr>
        <w:t>Határon átnyúló tevékenységet végző intézmények törzsszáma minden esetben 8.</w:t>
      </w:r>
    </w:p>
    <w:p w14:paraId="24F06A02" w14:textId="77777777" w:rsidR="00182411" w:rsidRPr="00295B0D" w:rsidRDefault="00182411" w:rsidP="001824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361F8D71" w14:textId="77777777" w:rsidR="000C1954" w:rsidRDefault="000C1954" w:rsidP="001824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73820329" w14:textId="77777777" w:rsidR="000C1954" w:rsidRDefault="000C1954" w:rsidP="001824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DC0374D" w14:textId="77777777" w:rsidR="00182411" w:rsidRDefault="00182411" w:rsidP="001824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„Kód” rovatban a 99 végű a maximum sort jelöli. Az első kód adott, de a</w:t>
      </w:r>
      <w:r w:rsidR="00117249">
        <w:rPr>
          <w:rFonts w:ascii="Arial" w:hAnsi="Arial" w:cs="Arial"/>
          <w:sz w:val="20"/>
          <w:szCs w:val="20"/>
        </w:rPr>
        <w:t>z</w:t>
      </w:r>
      <w:r w:rsidRPr="00295B0D">
        <w:rPr>
          <w:rFonts w:ascii="Arial" w:hAnsi="Arial" w:cs="Arial"/>
          <w:sz w:val="20"/>
          <w:szCs w:val="20"/>
        </w:rPr>
        <w:t xml:space="preserve"> </w:t>
      </w:r>
      <w:r w:rsidR="00117249">
        <w:rPr>
          <w:rFonts w:ascii="Arial" w:hAnsi="Arial" w:cs="Arial"/>
          <w:sz w:val="20"/>
          <w:szCs w:val="20"/>
        </w:rPr>
        <w:t xml:space="preserve">alkusznak és </w:t>
      </w:r>
      <w:r w:rsidR="00566FA9">
        <w:rPr>
          <w:rFonts w:ascii="Arial" w:hAnsi="Arial" w:cs="Arial"/>
          <w:sz w:val="20"/>
          <w:szCs w:val="20"/>
        </w:rPr>
        <w:t xml:space="preserve">a </w:t>
      </w:r>
      <w:r w:rsidR="00117249">
        <w:rPr>
          <w:rFonts w:ascii="Arial" w:hAnsi="Arial" w:cs="Arial"/>
          <w:sz w:val="20"/>
          <w:szCs w:val="20"/>
        </w:rPr>
        <w:t>többes ügynöknek</w:t>
      </w:r>
      <w:r w:rsidRPr="00295B0D">
        <w:rPr>
          <w:rFonts w:ascii="Arial" w:hAnsi="Arial" w:cs="Arial"/>
          <w:sz w:val="20"/>
          <w:szCs w:val="20"/>
        </w:rPr>
        <w:t xml:space="preserve"> a szükséges sorokat (annak függ</w:t>
      </w:r>
      <w:r>
        <w:rPr>
          <w:rFonts w:ascii="Arial" w:hAnsi="Arial" w:cs="Arial"/>
          <w:sz w:val="20"/>
          <w:szCs w:val="20"/>
        </w:rPr>
        <w:t>vényében, hogy hány biztosítótó részére közvetített</w:t>
      </w:r>
      <w:r w:rsidRPr="00295B0D">
        <w:rPr>
          <w:rFonts w:ascii="Arial" w:hAnsi="Arial" w:cs="Arial"/>
          <w:sz w:val="20"/>
          <w:szCs w:val="20"/>
        </w:rPr>
        <w:t>) számoznia kell a megadott első kódtól kezdődően, a többi sor törlendő.</w:t>
      </w:r>
    </w:p>
    <w:p w14:paraId="3216651B" w14:textId="77777777" w:rsidR="005E389E" w:rsidRPr="00295B0D" w:rsidRDefault="005E389E" w:rsidP="001824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0319860" w14:textId="77777777" w:rsidR="00182411" w:rsidRPr="00295B0D" w:rsidRDefault="00182411" w:rsidP="001824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C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1 sor </w:t>
      </w:r>
      <w:r>
        <w:rPr>
          <w:rFonts w:ascii="Arial" w:hAnsi="Arial" w:cs="Arial"/>
          <w:i/>
          <w:iCs/>
          <w:sz w:val="20"/>
          <w:szCs w:val="20"/>
        </w:rPr>
        <w:t>3</w:t>
      </w:r>
      <w:r w:rsidRPr="00295B0D">
        <w:rPr>
          <w:rFonts w:ascii="Arial" w:hAnsi="Arial" w:cs="Arial"/>
          <w:i/>
          <w:iCs/>
          <w:sz w:val="20"/>
          <w:szCs w:val="20"/>
        </w:rPr>
        <w:t>.</w:t>
      </w:r>
      <w:r>
        <w:rPr>
          <w:rFonts w:ascii="Arial" w:hAnsi="Arial" w:cs="Arial"/>
          <w:i/>
          <w:iCs/>
          <w:sz w:val="20"/>
          <w:szCs w:val="20"/>
        </w:rPr>
        <w:t xml:space="preserve"> és 4.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oszlop Tárgy</w:t>
      </w:r>
      <w:r w:rsidR="00924DCB"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</w:t>
      </w:r>
      <w:r>
        <w:rPr>
          <w:rFonts w:ascii="Arial" w:hAnsi="Arial" w:cs="Arial"/>
          <w:i/>
          <w:iCs/>
          <w:sz w:val="20"/>
          <w:szCs w:val="20"/>
        </w:rPr>
        <w:t xml:space="preserve">viszontbiztosítási </w:t>
      </w:r>
      <w:r w:rsidRPr="00295B0D">
        <w:rPr>
          <w:rFonts w:ascii="Arial" w:hAnsi="Arial" w:cs="Arial"/>
          <w:i/>
          <w:iCs/>
          <w:sz w:val="20"/>
          <w:szCs w:val="20"/>
        </w:rPr>
        <w:t>szerződések darabszáma és éves díja</w:t>
      </w:r>
    </w:p>
    <w:p w14:paraId="29AF4D01" w14:textId="77777777" w:rsidR="00182411" w:rsidRPr="00295B0D" w:rsidRDefault="00182411" w:rsidP="001824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 tárgy</w:t>
      </w:r>
      <w:r w:rsidR="00BA4C7A">
        <w:rPr>
          <w:rFonts w:ascii="Arial" w:hAnsi="Arial" w:cs="Arial"/>
          <w:sz w:val="20"/>
          <w:szCs w:val="20"/>
        </w:rPr>
        <w:t>időszakban (</w:t>
      </w:r>
      <w:r w:rsidR="00924DCB"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</w:t>
      </w:r>
      <w:r w:rsidR="00BA4C7A"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közvetített és </w:t>
      </w:r>
      <w:r>
        <w:rPr>
          <w:rFonts w:ascii="Arial" w:hAnsi="Arial" w:cs="Arial"/>
          <w:sz w:val="20"/>
          <w:szCs w:val="20"/>
        </w:rPr>
        <w:t>a felügyeleti jelentés teljesítése napjáig</w:t>
      </w:r>
      <w:r w:rsidRPr="00295B0D">
        <w:rPr>
          <w:rFonts w:ascii="Arial" w:hAnsi="Arial" w:cs="Arial"/>
          <w:sz w:val="20"/>
          <w:szCs w:val="20"/>
        </w:rPr>
        <w:t xml:space="preserve"> kötvényesített </w:t>
      </w:r>
      <w:r>
        <w:rPr>
          <w:rFonts w:ascii="Arial" w:hAnsi="Arial" w:cs="Arial"/>
          <w:sz w:val="20"/>
          <w:szCs w:val="20"/>
        </w:rPr>
        <w:t xml:space="preserve">viszontbiztosítási </w:t>
      </w:r>
      <w:r w:rsidRPr="00295B0D">
        <w:rPr>
          <w:rFonts w:ascii="Arial" w:hAnsi="Arial" w:cs="Arial"/>
          <w:sz w:val="20"/>
          <w:szCs w:val="20"/>
        </w:rPr>
        <w:t>szerződések darabszámát és éves díját</w:t>
      </w:r>
      <w:r>
        <w:rPr>
          <w:rFonts w:ascii="Arial" w:hAnsi="Arial" w:cs="Arial"/>
          <w:sz w:val="20"/>
          <w:szCs w:val="20"/>
        </w:rPr>
        <w:t xml:space="preserve"> összesen,</w:t>
      </w:r>
    </w:p>
    <w:p w14:paraId="4529E6B2" w14:textId="77777777" w:rsidR="00182411" w:rsidRPr="00295B0D" w:rsidRDefault="00182411" w:rsidP="001824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3841181" w14:textId="77777777" w:rsidR="00182411" w:rsidRPr="00295B0D" w:rsidRDefault="00182411" w:rsidP="001824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Itt kell bemutatni azon </w:t>
      </w:r>
      <w:r>
        <w:rPr>
          <w:rFonts w:ascii="Arial" w:hAnsi="Arial" w:cs="Arial"/>
          <w:sz w:val="20"/>
          <w:szCs w:val="20"/>
        </w:rPr>
        <w:t>viszont</w:t>
      </w:r>
      <w:r w:rsidRPr="00295B0D">
        <w:rPr>
          <w:rFonts w:ascii="Arial" w:hAnsi="Arial" w:cs="Arial"/>
          <w:sz w:val="20"/>
          <w:szCs w:val="20"/>
        </w:rPr>
        <w:t>biztosítási szerződések darabszámát és éves díját is, amelyeket a tárgy</w:t>
      </w:r>
      <w:r w:rsidR="00924DCB"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közvetítettek, de azok a tárgy</w:t>
      </w:r>
      <w:r w:rsidR="00924DCB"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törlésre is kerültek. Azokat a korábban közvetített és a biztosítási kötvény tanúsága szerint határozott időtartamra kötött </w:t>
      </w:r>
      <w:r>
        <w:rPr>
          <w:rFonts w:ascii="Arial" w:hAnsi="Arial" w:cs="Arial"/>
          <w:sz w:val="20"/>
          <w:szCs w:val="20"/>
        </w:rPr>
        <w:t>viszont</w:t>
      </w:r>
      <w:r w:rsidRPr="00295B0D">
        <w:rPr>
          <w:rFonts w:ascii="Arial" w:hAnsi="Arial" w:cs="Arial"/>
          <w:sz w:val="20"/>
          <w:szCs w:val="20"/>
        </w:rPr>
        <w:t>biztosítási szerződéseket, amelyek a felek megállapodása alapján az évfordulót követően automatikusan újabb egy évvel meghosszabbodnak, a tárgy</w:t>
      </w:r>
      <w:r w:rsidR="00924DCB"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közvetített szerződések között nem, hanem a </w:t>
      </w:r>
      <w:r w:rsidR="00924DCB">
        <w:rPr>
          <w:rFonts w:ascii="Arial" w:hAnsi="Arial" w:cs="Arial"/>
          <w:sz w:val="20"/>
          <w:szCs w:val="20"/>
        </w:rPr>
        <w:t xml:space="preserve">tárgyfélév végi </w:t>
      </w:r>
      <w:r w:rsidRPr="00295B0D">
        <w:rPr>
          <w:rFonts w:ascii="Arial" w:hAnsi="Arial" w:cs="Arial"/>
          <w:sz w:val="20"/>
          <w:szCs w:val="20"/>
        </w:rPr>
        <w:t xml:space="preserve">élő </w:t>
      </w:r>
      <w:r w:rsidR="00924DCB">
        <w:rPr>
          <w:rFonts w:ascii="Arial" w:hAnsi="Arial" w:cs="Arial"/>
          <w:sz w:val="20"/>
          <w:szCs w:val="20"/>
        </w:rPr>
        <w:t xml:space="preserve">(záró) </w:t>
      </w:r>
      <w:r w:rsidRPr="00295B0D">
        <w:rPr>
          <w:rFonts w:ascii="Arial" w:hAnsi="Arial" w:cs="Arial"/>
          <w:sz w:val="20"/>
          <w:szCs w:val="20"/>
        </w:rPr>
        <w:t xml:space="preserve">állományban kell bemutatni. </w:t>
      </w:r>
    </w:p>
    <w:p w14:paraId="2CA06FB6" w14:textId="77777777" w:rsidR="00182411" w:rsidRPr="00295B0D" w:rsidRDefault="00182411" w:rsidP="001824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21EA57AF" w14:textId="77777777" w:rsidR="00182411" w:rsidRPr="00295B0D" w:rsidRDefault="00182411" w:rsidP="001824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 w:rsidR="004C18F6">
        <w:rPr>
          <w:rFonts w:ascii="Arial" w:hAnsi="Arial" w:cs="Arial"/>
          <w:i/>
          <w:iCs/>
          <w:sz w:val="20"/>
          <w:szCs w:val="20"/>
        </w:rPr>
        <w:t>C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2 sor </w:t>
      </w:r>
      <w:r>
        <w:rPr>
          <w:rFonts w:ascii="Arial" w:hAnsi="Arial" w:cs="Arial"/>
          <w:i/>
          <w:iCs/>
          <w:sz w:val="20"/>
          <w:szCs w:val="20"/>
        </w:rPr>
        <w:t>3</w:t>
      </w:r>
      <w:r w:rsidR="009C520D">
        <w:rPr>
          <w:rFonts w:ascii="Arial" w:hAnsi="Arial" w:cs="Arial"/>
          <w:i/>
          <w:iCs/>
          <w:sz w:val="20"/>
          <w:szCs w:val="20"/>
        </w:rPr>
        <w:t xml:space="preserve">. és </w:t>
      </w:r>
      <w:r>
        <w:rPr>
          <w:rFonts w:ascii="Arial" w:hAnsi="Arial" w:cs="Arial"/>
          <w:i/>
          <w:iCs/>
          <w:sz w:val="20"/>
          <w:szCs w:val="20"/>
        </w:rPr>
        <w:t>4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. oszlop Élő </w:t>
      </w:r>
      <w:r w:rsidR="00924DCB">
        <w:rPr>
          <w:rFonts w:ascii="Arial" w:hAnsi="Arial" w:cs="Arial"/>
          <w:i/>
          <w:iCs/>
          <w:sz w:val="20"/>
          <w:szCs w:val="20"/>
        </w:rPr>
        <w:t xml:space="preserve">(záró)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állományban lévő </w:t>
      </w:r>
      <w:r>
        <w:rPr>
          <w:rFonts w:ascii="Arial" w:hAnsi="Arial" w:cs="Arial"/>
          <w:i/>
          <w:iCs/>
          <w:sz w:val="20"/>
          <w:szCs w:val="20"/>
        </w:rPr>
        <w:t xml:space="preserve">viszontbiztosítási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szerződések darabszáma és éves díja </w:t>
      </w:r>
    </w:p>
    <w:p w14:paraId="3632A1C0" w14:textId="77777777" w:rsidR="00182411" w:rsidRDefault="00182411" w:rsidP="001824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tárgy</w:t>
      </w:r>
      <w:r w:rsidR="00924DCB"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 w:rsidR="00924DCB">
        <w:rPr>
          <w:rFonts w:ascii="Arial" w:hAnsi="Arial" w:cs="Arial"/>
          <w:sz w:val="20"/>
          <w:szCs w:val="20"/>
        </w:rPr>
        <w:t>végén</w:t>
      </w:r>
      <w:r w:rsidRPr="00295B0D">
        <w:rPr>
          <w:rFonts w:ascii="Arial" w:hAnsi="Arial" w:cs="Arial"/>
          <w:sz w:val="20"/>
          <w:szCs w:val="20"/>
        </w:rPr>
        <w:t xml:space="preserve"> fennálló folyamatos díjfizetésű </w:t>
      </w:r>
      <w:r>
        <w:rPr>
          <w:rFonts w:ascii="Arial" w:hAnsi="Arial" w:cs="Arial"/>
          <w:sz w:val="20"/>
          <w:szCs w:val="20"/>
        </w:rPr>
        <w:t>viszont</w:t>
      </w:r>
      <w:r w:rsidRPr="00295B0D">
        <w:rPr>
          <w:rFonts w:ascii="Arial" w:hAnsi="Arial" w:cs="Arial"/>
          <w:sz w:val="20"/>
          <w:szCs w:val="20"/>
        </w:rPr>
        <w:t>biztosítási szerződések darabszáma és éves díja.</w:t>
      </w:r>
    </w:p>
    <w:p w14:paraId="4F742009" w14:textId="77777777" w:rsidR="004C18F6" w:rsidRDefault="004C18F6" w:rsidP="001824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FDD894" w14:textId="77777777" w:rsidR="0059497F" w:rsidRDefault="004C18F6" w:rsidP="005E3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Fennálló biztosítási szerződés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az a szerződés, amely érvényesen létrejött és a tárgy</w:t>
      </w:r>
      <w:r w:rsidR="00EC79E6"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 w:rsidR="00EC79E6">
        <w:rPr>
          <w:rFonts w:ascii="Arial" w:hAnsi="Arial" w:cs="Arial"/>
          <w:sz w:val="20"/>
          <w:szCs w:val="20"/>
        </w:rPr>
        <w:t>utolsó napjáig</w:t>
      </w:r>
      <w:r w:rsidRPr="00295B0D">
        <w:rPr>
          <w:rFonts w:ascii="Arial" w:hAnsi="Arial" w:cs="Arial"/>
          <w:sz w:val="20"/>
          <w:szCs w:val="20"/>
        </w:rPr>
        <w:t xml:space="preserve"> még nem szűnt meg, függetlenül annak hatályától.</w:t>
      </w:r>
    </w:p>
    <w:p w14:paraId="096A8168" w14:textId="77777777" w:rsidR="008C07AD" w:rsidRDefault="008C07AD" w:rsidP="005E3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F32BE0" w14:textId="77777777" w:rsidR="008C07AD" w:rsidRPr="00534681" w:rsidRDefault="008C07AD" w:rsidP="008C07AD">
      <w:pPr>
        <w:spacing w:before="240" w:after="0" w:line="240" w:lineRule="auto"/>
        <w:ind w:left="4820" w:hanging="4820"/>
        <w:jc w:val="center"/>
        <w:rPr>
          <w:rFonts w:ascii="Arial" w:hAnsi="Arial" w:cs="Arial"/>
          <w:b/>
          <w:sz w:val="20"/>
          <w:szCs w:val="20"/>
        </w:rPr>
      </w:pPr>
      <w:r w:rsidRPr="0053468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I</w:t>
      </w:r>
      <w:r w:rsidRPr="00534681">
        <w:rPr>
          <w:rFonts w:ascii="Arial" w:hAnsi="Arial" w:cs="Arial"/>
          <w:b/>
          <w:sz w:val="20"/>
          <w:szCs w:val="20"/>
        </w:rPr>
        <w:t>I.</w:t>
      </w:r>
    </w:p>
    <w:p w14:paraId="6CE719F2" w14:textId="77777777" w:rsidR="008C07AD" w:rsidRPr="00295B0D" w:rsidRDefault="008C07AD" w:rsidP="00F361E8">
      <w:pPr>
        <w:keepNext/>
        <w:spacing w:after="0"/>
        <w:jc w:val="center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bCs/>
          <w:sz w:val="20"/>
          <w:szCs w:val="20"/>
        </w:rPr>
        <w:t>A</w:t>
      </w:r>
      <w:r w:rsidR="00F30D3F">
        <w:rPr>
          <w:rFonts w:ascii="Arial" w:hAnsi="Arial" w:cs="Arial"/>
          <w:b/>
          <w:bCs/>
          <w:sz w:val="20"/>
          <w:szCs w:val="20"/>
        </w:rPr>
        <w:t>z</w:t>
      </w:r>
      <w:r w:rsidR="00C44D12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alkusz és a többes ügynök éves felügyeleti jelentése</w:t>
      </w:r>
    </w:p>
    <w:p w14:paraId="78DB567E" w14:textId="77777777" w:rsidR="008C07AD" w:rsidRDefault="008C07AD" w:rsidP="005E3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920A1A" w14:textId="77777777" w:rsidR="008C07AD" w:rsidRDefault="008C07AD" w:rsidP="005E3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2A9A3155" w14:textId="77777777" w:rsidR="00F3308D" w:rsidRPr="00295B0D" w:rsidRDefault="00F47611" w:rsidP="00F361E8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1. </w:t>
      </w:r>
      <w:r w:rsidR="00F3308D" w:rsidRPr="00295B0D">
        <w:rPr>
          <w:rFonts w:ascii="Arial" w:hAnsi="Arial" w:cs="Arial"/>
          <w:b/>
          <w:bCs/>
          <w:iCs/>
          <w:sz w:val="20"/>
          <w:szCs w:val="20"/>
        </w:rPr>
        <w:t>48M tábla Mérleg</w:t>
      </w:r>
    </w:p>
    <w:p w14:paraId="786351F5" w14:textId="77777777" w:rsidR="0041021B" w:rsidRDefault="0041021B" w:rsidP="004102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154C1A2B" w14:textId="77777777" w:rsidR="005E389E" w:rsidRPr="00295B0D" w:rsidRDefault="005E389E" w:rsidP="004102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394A855" w14:textId="77777777" w:rsidR="00535526" w:rsidRPr="00295B0D" w:rsidRDefault="00F84ECF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</w:t>
      </w:r>
      <w:r w:rsidR="00EC3855">
        <w:rPr>
          <w:rFonts w:ascii="Arial" w:hAnsi="Arial" w:cs="Arial"/>
          <w:sz w:val="20"/>
          <w:szCs w:val="20"/>
        </w:rPr>
        <w:t>táblá</w:t>
      </w:r>
      <w:r w:rsidRPr="00295B0D">
        <w:rPr>
          <w:rFonts w:ascii="Arial" w:hAnsi="Arial" w:cs="Arial"/>
          <w:sz w:val="20"/>
          <w:szCs w:val="20"/>
        </w:rPr>
        <w:t>t</w:t>
      </w:r>
      <w:r w:rsidR="0021057D" w:rsidRPr="00295B0D">
        <w:rPr>
          <w:rFonts w:ascii="Arial" w:hAnsi="Arial" w:cs="Arial"/>
          <w:sz w:val="20"/>
          <w:szCs w:val="20"/>
        </w:rPr>
        <w:t xml:space="preserve"> a</w:t>
      </w:r>
      <w:r w:rsidR="00745514">
        <w:rPr>
          <w:rFonts w:ascii="Arial" w:hAnsi="Arial" w:cs="Arial"/>
          <w:sz w:val="20"/>
          <w:szCs w:val="20"/>
        </w:rPr>
        <w:t xml:space="preserve">z alkusz </w:t>
      </w:r>
      <w:r w:rsidR="00C548BF">
        <w:rPr>
          <w:rFonts w:ascii="Arial" w:hAnsi="Arial" w:cs="Arial"/>
          <w:sz w:val="20"/>
          <w:szCs w:val="20"/>
        </w:rPr>
        <w:t>és a</w:t>
      </w:r>
      <w:r w:rsidR="00745514">
        <w:rPr>
          <w:rFonts w:ascii="Arial" w:hAnsi="Arial" w:cs="Arial"/>
          <w:sz w:val="20"/>
          <w:szCs w:val="20"/>
        </w:rPr>
        <w:t xml:space="preserve"> többes ügynök</w:t>
      </w:r>
      <w:r w:rsidR="0021057D" w:rsidRPr="00295B0D">
        <w:rPr>
          <w:rFonts w:ascii="Arial" w:hAnsi="Arial" w:cs="Arial"/>
          <w:sz w:val="20"/>
          <w:szCs w:val="20"/>
        </w:rPr>
        <w:t xml:space="preserve"> </w:t>
      </w:r>
      <w:r w:rsidR="008A5C62" w:rsidRPr="00295B0D">
        <w:rPr>
          <w:rFonts w:ascii="Arial" w:hAnsi="Arial" w:cs="Arial"/>
          <w:sz w:val="20"/>
          <w:szCs w:val="20"/>
        </w:rPr>
        <w:t xml:space="preserve">vagy a könyvelője </w:t>
      </w:r>
      <w:r w:rsidR="0021057D" w:rsidRPr="00295B0D">
        <w:rPr>
          <w:rFonts w:ascii="Arial" w:hAnsi="Arial" w:cs="Arial"/>
          <w:sz w:val="20"/>
          <w:szCs w:val="20"/>
        </w:rPr>
        <w:t xml:space="preserve">által összeállított </w:t>
      </w:r>
      <w:r w:rsidR="008A5C62" w:rsidRPr="00295B0D">
        <w:rPr>
          <w:rFonts w:ascii="Arial" w:hAnsi="Arial" w:cs="Arial"/>
          <w:sz w:val="20"/>
          <w:szCs w:val="20"/>
        </w:rPr>
        <w:t xml:space="preserve">(egyszerűsített) </w:t>
      </w:r>
      <w:r w:rsidR="0021057D" w:rsidRPr="00295B0D">
        <w:rPr>
          <w:rFonts w:ascii="Arial" w:hAnsi="Arial" w:cs="Arial"/>
          <w:sz w:val="20"/>
          <w:szCs w:val="20"/>
        </w:rPr>
        <w:t>éves beszámolóban kimutatott adatokkal egyezően kell kitölteni.</w:t>
      </w:r>
      <w:r w:rsidR="00350CE2" w:rsidRPr="00295B0D">
        <w:rPr>
          <w:rFonts w:ascii="Arial" w:hAnsi="Arial" w:cs="Arial"/>
          <w:sz w:val="20"/>
          <w:szCs w:val="20"/>
        </w:rPr>
        <w:t xml:space="preserve"> Az egyszerűsített éves beszámolót készítő adatszolgáltatónak csak a mérleg nagybetűvel és római számmal jelzett sorait kell töltenie.</w:t>
      </w:r>
    </w:p>
    <w:p w14:paraId="190A8E03" w14:textId="77777777" w:rsidR="00F84ECF" w:rsidRPr="00295B0D" w:rsidRDefault="00F84ECF" w:rsidP="00F84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F6C75B" w14:textId="77777777" w:rsidR="00F84ECF" w:rsidRDefault="00F84ECF" w:rsidP="00F84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4A4AC5B9" w14:textId="77777777" w:rsidR="005E389E" w:rsidRPr="00295B0D" w:rsidRDefault="005E389E" w:rsidP="00F84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9037FA" w14:textId="77777777" w:rsidR="00F84ECF" w:rsidRPr="00295B0D" w:rsidRDefault="00F3308D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 xml:space="preserve">48M1 </w:t>
      </w:r>
      <w:r w:rsidR="00F84ECF" w:rsidRPr="00295B0D">
        <w:rPr>
          <w:rFonts w:ascii="Arial" w:hAnsi="Arial" w:cs="Arial"/>
          <w:i/>
          <w:sz w:val="20"/>
          <w:szCs w:val="20"/>
        </w:rPr>
        <w:t xml:space="preserve">sor </w:t>
      </w:r>
      <w:r w:rsidR="005A6BD4" w:rsidRPr="00295B0D">
        <w:rPr>
          <w:rFonts w:ascii="Arial" w:hAnsi="Arial" w:cs="Arial"/>
          <w:i/>
          <w:sz w:val="20"/>
          <w:szCs w:val="20"/>
        </w:rPr>
        <w:t>E</w:t>
      </w:r>
      <w:r w:rsidR="00F84ECF" w:rsidRPr="00295B0D">
        <w:rPr>
          <w:rFonts w:ascii="Arial" w:hAnsi="Arial" w:cs="Arial"/>
          <w:i/>
          <w:sz w:val="20"/>
          <w:szCs w:val="20"/>
        </w:rPr>
        <w:t>szközök összesen</w:t>
      </w:r>
    </w:p>
    <w:p w14:paraId="04C04FA2" w14:textId="77777777" w:rsidR="00F84ECF" w:rsidRPr="00295B0D" w:rsidRDefault="00F84ECF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sornak meg kell egyeznie a 48</w:t>
      </w:r>
      <w:r w:rsidR="00F3308D" w:rsidRPr="00295B0D">
        <w:rPr>
          <w:rFonts w:ascii="Arial" w:hAnsi="Arial" w:cs="Arial"/>
          <w:sz w:val="20"/>
          <w:szCs w:val="20"/>
        </w:rPr>
        <w:t>M2</w:t>
      </w:r>
      <w:r w:rsidRPr="00295B0D">
        <w:rPr>
          <w:rFonts w:ascii="Arial" w:hAnsi="Arial" w:cs="Arial"/>
          <w:sz w:val="20"/>
          <w:szCs w:val="20"/>
        </w:rPr>
        <w:t xml:space="preserve"> sor Források összesen értékével mind az előző évre, mind pedig a tárgyévre vonatkozóan</w:t>
      </w:r>
      <w:r w:rsidR="00F3308D" w:rsidRPr="00295B0D">
        <w:rPr>
          <w:rFonts w:ascii="Arial" w:hAnsi="Arial" w:cs="Arial"/>
          <w:sz w:val="20"/>
          <w:szCs w:val="20"/>
        </w:rPr>
        <w:t>.</w:t>
      </w:r>
    </w:p>
    <w:p w14:paraId="60BBBD36" w14:textId="77777777" w:rsidR="00F3308D" w:rsidRPr="00295B0D" w:rsidRDefault="00F3308D" w:rsidP="00F330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56A5C6" w14:textId="77777777" w:rsidR="00F3308D" w:rsidRPr="00295B0D" w:rsidRDefault="00F47611" w:rsidP="00F330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2. </w:t>
      </w:r>
      <w:r w:rsidR="00F3308D" w:rsidRPr="00295B0D">
        <w:rPr>
          <w:rFonts w:ascii="Arial" w:hAnsi="Arial" w:cs="Arial"/>
          <w:b/>
          <w:sz w:val="20"/>
          <w:szCs w:val="20"/>
        </w:rPr>
        <w:t>48E tábla Eredménykimutatás</w:t>
      </w:r>
    </w:p>
    <w:p w14:paraId="202258A6" w14:textId="77777777" w:rsidR="00A0396D" w:rsidRPr="00295B0D" w:rsidRDefault="00A0396D" w:rsidP="00F330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0AFA93A" w14:textId="77777777" w:rsidR="0041021B" w:rsidRDefault="0041021B" w:rsidP="004102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4DFBF681" w14:textId="77777777" w:rsidR="005E389E" w:rsidRPr="00295B0D" w:rsidRDefault="005E389E" w:rsidP="004102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62C83EF" w14:textId="77777777" w:rsidR="00A0396D" w:rsidRPr="00295B0D" w:rsidRDefault="00EC3855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táblá</w:t>
      </w:r>
      <w:r w:rsidR="00A0396D" w:rsidRPr="00295B0D">
        <w:rPr>
          <w:rFonts w:ascii="Arial" w:hAnsi="Arial" w:cs="Arial"/>
          <w:sz w:val="20"/>
          <w:szCs w:val="20"/>
        </w:rPr>
        <w:t>t a</w:t>
      </w:r>
      <w:r w:rsidR="00745514">
        <w:rPr>
          <w:rFonts w:ascii="Arial" w:hAnsi="Arial" w:cs="Arial"/>
          <w:sz w:val="20"/>
          <w:szCs w:val="20"/>
        </w:rPr>
        <w:t xml:space="preserve">z alkusz </w:t>
      </w:r>
      <w:r w:rsidR="00C548BF">
        <w:rPr>
          <w:rFonts w:ascii="Arial" w:hAnsi="Arial" w:cs="Arial"/>
          <w:sz w:val="20"/>
          <w:szCs w:val="20"/>
        </w:rPr>
        <w:t>és a</w:t>
      </w:r>
      <w:r w:rsidR="00745514">
        <w:rPr>
          <w:rFonts w:ascii="Arial" w:hAnsi="Arial" w:cs="Arial"/>
          <w:sz w:val="20"/>
          <w:szCs w:val="20"/>
        </w:rPr>
        <w:t xml:space="preserve"> többes ügynök</w:t>
      </w:r>
      <w:r w:rsidR="00A0396D" w:rsidRPr="00295B0D">
        <w:rPr>
          <w:rFonts w:ascii="Arial" w:hAnsi="Arial" w:cs="Arial"/>
          <w:sz w:val="20"/>
          <w:szCs w:val="20"/>
        </w:rPr>
        <w:t xml:space="preserve"> vagy a könyvelője által összeállított (egyszerűsített) éves beszámolóban kimutatott adatokkal egyezően kell kitölteni.</w:t>
      </w:r>
      <w:r w:rsidR="00350CE2" w:rsidRPr="00295B0D">
        <w:rPr>
          <w:rFonts w:ascii="Arial" w:hAnsi="Arial" w:cs="Arial"/>
          <w:sz w:val="20"/>
          <w:szCs w:val="20"/>
        </w:rPr>
        <w:t xml:space="preserve"> Az egyszerűsített éves beszámolót készítő adatszolgáltatónak csak a</w:t>
      </w:r>
      <w:r w:rsidR="00446A59" w:rsidRPr="00295B0D">
        <w:rPr>
          <w:rFonts w:ascii="Arial" w:hAnsi="Arial" w:cs="Arial"/>
          <w:sz w:val="20"/>
          <w:szCs w:val="20"/>
        </w:rPr>
        <w:t xml:space="preserve">z </w:t>
      </w:r>
      <w:r w:rsidR="00350CE2" w:rsidRPr="00295B0D">
        <w:rPr>
          <w:rFonts w:ascii="Arial" w:hAnsi="Arial" w:cs="Arial"/>
          <w:sz w:val="20"/>
          <w:szCs w:val="20"/>
        </w:rPr>
        <w:t>eredménykimutatás nagybetűvel és római számmal jelzett sorait kell töltenie.</w:t>
      </w:r>
    </w:p>
    <w:p w14:paraId="04CE5633" w14:textId="77777777" w:rsidR="00A0396D" w:rsidRPr="00295B0D" w:rsidRDefault="00A0396D" w:rsidP="00A0396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ACD84FE" w14:textId="77777777" w:rsidR="00A0396D" w:rsidRDefault="00A0396D" w:rsidP="00A0396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3973F365" w14:textId="77777777" w:rsidR="005E389E" w:rsidRPr="00295B0D" w:rsidRDefault="005E389E" w:rsidP="00A0396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04D2B8E" w14:textId="77777777" w:rsidR="00F84ECF" w:rsidRPr="00295B0D" w:rsidRDefault="00F84ECF" w:rsidP="00C10B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</w:t>
      </w:r>
      <w:r w:rsidR="004E56FE" w:rsidRPr="00295B0D">
        <w:rPr>
          <w:rFonts w:ascii="Arial" w:hAnsi="Arial" w:cs="Arial"/>
          <w:i/>
          <w:sz w:val="20"/>
          <w:szCs w:val="20"/>
        </w:rPr>
        <w:t>E0</w:t>
      </w:r>
      <w:r w:rsidRPr="00295B0D">
        <w:rPr>
          <w:rFonts w:ascii="Arial" w:hAnsi="Arial" w:cs="Arial"/>
          <w:i/>
          <w:sz w:val="20"/>
          <w:szCs w:val="20"/>
        </w:rPr>
        <w:t xml:space="preserve">1 sor </w:t>
      </w:r>
      <w:r w:rsidR="00535526" w:rsidRPr="00295B0D">
        <w:rPr>
          <w:rFonts w:ascii="Arial" w:hAnsi="Arial" w:cs="Arial"/>
          <w:i/>
          <w:sz w:val="20"/>
          <w:szCs w:val="20"/>
        </w:rPr>
        <w:t>Értéke</w:t>
      </w:r>
      <w:r w:rsidRPr="00295B0D">
        <w:rPr>
          <w:rFonts w:ascii="Arial" w:hAnsi="Arial" w:cs="Arial"/>
          <w:i/>
          <w:sz w:val="20"/>
          <w:szCs w:val="20"/>
        </w:rPr>
        <w:t>sítés nettó árbevétele</w:t>
      </w:r>
      <w:r w:rsidR="00535526" w:rsidRPr="00295B0D">
        <w:rPr>
          <w:rFonts w:ascii="Arial" w:hAnsi="Arial" w:cs="Arial"/>
          <w:i/>
          <w:sz w:val="20"/>
          <w:szCs w:val="20"/>
        </w:rPr>
        <w:t xml:space="preserve"> </w:t>
      </w:r>
    </w:p>
    <w:p w14:paraId="7FCD9DA4" w14:textId="6D27DA5A" w:rsidR="00A12369" w:rsidRDefault="00B65934" w:rsidP="00F974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E</w:t>
      </w:r>
      <w:r w:rsidR="0001358D" w:rsidRPr="00295B0D">
        <w:rPr>
          <w:rFonts w:ascii="Arial" w:hAnsi="Arial" w:cs="Arial"/>
          <w:sz w:val="20"/>
          <w:szCs w:val="20"/>
        </w:rPr>
        <w:t>bben a kategóriában kell bemutatni a tárgyévre előírt bevételeket, mely nem egyezik meg a pénzforgalmi szemléletű befolyt bevételekkel. A</w:t>
      </w:r>
      <w:r w:rsidR="00F61EDF">
        <w:rPr>
          <w:rFonts w:ascii="Arial" w:hAnsi="Arial" w:cs="Arial"/>
          <w:sz w:val="20"/>
          <w:szCs w:val="20"/>
        </w:rPr>
        <w:t>z alkuszok és a többes ügynökök</w:t>
      </w:r>
      <w:r w:rsidR="0001358D" w:rsidRPr="00295B0D">
        <w:rPr>
          <w:rFonts w:ascii="Arial" w:hAnsi="Arial" w:cs="Arial"/>
          <w:sz w:val="20"/>
          <w:szCs w:val="20"/>
        </w:rPr>
        <w:t xml:space="preserve"> saját bevételükként nem mutathatják ki a biztosítási szerződésekre átvett biztosítási díjakat, hiszen ezek a biztosítók bevételébe számítanak bele.</w:t>
      </w:r>
    </w:p>
    <w:sectPr w:rsidR="00A12369" w:rsidSect="004C2864">
      <w:pgSz w:w="12240" w:h="15840"/>
      <w:pgMar w:top="1417" w:right="1417" w:bottom="1417" w:left="1417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36445" w14:textId="77777777" w:rsidR="002D3ED2" w:rsidRDefault="002D3ED2" w:rsidP="002651BA">
      <w:pPr>
        <w:spacing w:after="0" w:line="240" w:lineRule="auto"/>
      </w:pPr>
      <w:r>
        <w:separator/>
      </w:r>
    </w:p>
  </w:endnote>
  <w:endnote w:type="continuationSeparator" w:id="0">
    <w:p w14:paraId="1B4AF4B1" w14:textId="77777777" w:rsidR="002D3ED2" w:rsidRDefault="002D3ED2" w:rsidP="00265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FFC1F" w14:textId="77777777" w:rsidR="002D3ED2" w:rsidRDefault="002D3ED2" w:rsidP="002651BA">
      <w:pPr>
        <w:spacing w:after="0" w:line="240" w:lineRule="auto"/>
      </w:pPr>
      <w:r>
        <w:separator/>
      </w:r>
    </w:p>
  </w:footnote>
  <w:footnote w:type="continuationSeparator" w:id="0">
    <w:p w14:paraId="26F6B3FE" w14:textId="77777777" w:rsidR="002D3ED2" w:rsidRDefault="002D3ED2" w:rsidP="00265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7732B"/>
    <w:multiLevelType w:val="multilevel"/>
    <w:tmpl w:val="A350C756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312685"/>
    <w:multiLevelType w:val="hybridMultilevel"/>
    <w:tmpl w:val="F78079BE"/>
    <w:lvl w:ilvl="0" w:tplc="00D0859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B32D26"/>
    <w:multiLevelType w:val="hybridMultilevel"/>
    <w:tmpl w:val="DE14529A"/>
    <w:lvl w:ilvl="0" w:tplc="2D162AA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9E46F0"/>
    <w:multiLevelType w:val="hybridMultilevel"/>
    <w:tmpl w:val="3454C72E"/>
    <w:lvl w:ilvl="0" w:tplc="D210559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24EE8"/>
    <w:multiLevelType w:val="hybridMultilevel"/>
    <w:tmpl w:val="AE020980"/>
    <w:lvl w:ilvl="0" w:tplc="3ABC904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55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900" w:hanging="360"/>
      </w:pPr>
    </w:lvl>
    <w:lvl w:ilvl="2" w:tplc="040E001B" w:tentative="1">
      <w:start w:val="1"/>
      <w:numFmt w:val="lowerRoman"/>
      <w:lvlText w:val="%3."/>
      <w:lvlJc w:val="right"/>
      <w:pPr>
        <w:ind w:left="6620" w:hanging="180"/>
      </w:pPr>
    </w:lvl>
    <w:lvl w:ilvl="3" w:tplc="040E000F" w:tentative="1">
      <w:start w:val="1"/>
      <w:numFmt w:val="decimal"/>
      <w:lvlText w:val="%4."/>
      <w:lvlJc w:val="left"/>
      <w:pPr>
        <w:ind w:left="7340" w:hanging="360"/>
      </w:pPr>
    </w:lvl>
    <w:lvl w:ilvl="4" w:tplc="040E0019" w:tentative="1">
      <w:start w:val="1"/>
      <w:numFmt w:val="lowerLetter"/>
      <w:lvlText w:val="%5."/>
      <w:lvlJc w:val="left"/>
      <w:pPr>
        <w:ind w:left="8060" w:hanging="360"/>
      </w:pPr>
    </w:lvl>
    <w:lvl w:ilvl="5" w:tplc="040E001B" w:tentative="1">
      <w:start w:val="1"/>
      <w:numFmt w:val="lowerRoman"/>
      <w:lvlText w:val="%6."/>
      <w:lvlJc w:val="right"/>
      <w:pPr>
        <w:ind w:left="8780" w:hanging="180"/>
      </w:pPr>
    </w:lvl>
    <w:lvl w:ilvl="6" w:tplc="040E000F" w:tentative="1">
      <w:start w:val="1"/>
      <w:numFmt w:val="decimal"/>
      <w:lvlText w:val="%7."/>
      <w:lvlJc w:val="left"/>
      <w:pPr>
        <w:ind w:left="9500" w:hanging="360"/>
      </w:pPr>
    </w:lvl>
    <w:lvl w:ilvl="7" w:tplc="040E0019" w:tentative="1">
      <w:start w:val="1"/>
      <w:numFmt w:val="lowerLetter"/>
      <w:lvlText w:val="%8."/>
      <w:lvlJc w:val="left"/>
      <w:pPr>
        <w:ind w:left="10220" w:hanging="360"/>
      </w:pPr>
    </w:lvl>
    <w:lvl w:ilvl="8" w:tplc="040E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6" w15:restartNumberingAfterBreak="0">
    <w:nsid w:val="2D0A1D3F"/>
    <w:multiLevelType w:val="hybridMultilevel"/>
    <w:tmpl w:val="BF36F536"/>
    <w:lvl w:ilvl="0" w:tplc="91B42DC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DFE2E0E"/>
    <w:multiLevelType w:val="hybridMultilevel"/>
    <w:tmpl w:val="E5F4532C"/>
    <w:lvl w:ilvl="0" w:tplc="B84A92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2AD50C1"/>
    <w:multiLevelType w:val="hybridMultilevel"/>
    <w:tmpl w:val="75C0E97A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5287A4F"/>
    <w:multiLevelType w:val="hybridMultilevel"/>
    <w:tmpl w:val="4DDC85A2"/>
    <w:lvl w:ilvl="0" w:tplc="01882D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2D36A9"/>
    <w:multiLevelType w:val="hybridMultilevel"/>
    <w:tmpl w:val="B616E9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DC0838"/>
    <w:multiLevelType w:val="multilevel"/>
    <w:tmpl w:val="01127B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576C9"/>
    <w:multiLevelType w:val="hybridMultilevel"/>
    <w:tmpl w:val="D7A093EE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8D0424E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FA2368"/>
    <w:multiLevelType w:val="hybridMultilevel"/>
    <w:tmpl w:val="D746591E"/>
    <w:lvl w:ilvl="0" w:tplc="5422F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3BE177E"/>
    <w:multiLevelType w:val="hybridMultilevel"/>
    <w:tmpl w:val="6450D322"/>
    <w:lvl w:ilvl="0" w:tplc="68445F52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5D6526F"/>
    <w:multiLevelType w:val="hybridMultilevel"/>
    <w:tmpl w:val="1E027292"/>
    <w:lvl w:ilvl="0" w:tplc="EB6636DE">
      <w:start w:val="3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10"/>
  </w:num>
  <w:num w:numId="5">
    <w:abstractNumId w:val="14"/>
  </w:num>
  <w:num w:numId="6">
    <w:abstractNumId w:val="8"/>
  </w:num>
  <w:num w:numId="7">
    <w:abstractNumId w:val="17"/>
  </w:num>
  <w:num w:numId="8">
    <w:abstractNumId w:val="4"/>
  </w:num>
  <w:num w:numId="9">
    <w:abstractNumId w:val="15"/>
  </w:num>
  <w:num w:numId="10">
    <w:abstractNumId w:val="7"/>
  </w:num>
  <w:num w:numId="11">
    <w:abstractNumId w:val="1"/>
  </w:num>
  <w:num w:numId="12">
    <w:abstractNumId w:val="0"/>
  </w:num>
  <w:num w:numId="13">
    <w:abstractNumId w:val="12"/>
  </w:num>
  <w:num w:numId="14">
    <w:abstractNumId w:val="2"/>
  </w:num>
  <w:num w:numId="15">
    <w:abstractNumId w:val="6"/>
  </w:num>
  <w:num w:numId="16">
    <w:abstractNumId w:val="3"/>
  </w:num>
  <w:num w:numId="17">
    <w:abstractNumId w:val="16"/>
  </w:num>
  <w:num w:numId="18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unner Tünde">
    <w15:presenceInfo w15:providerId="AD" w15:userId="S::tunnert@mnb.hu::92945def3a77205c"/>
  </w15:person>
  <w15:person w15:author="Molnár Szebasztián Ferenc">
    <w15:presenceInfo w15:providerId="AD" w15:userId="S::molnarsze@mnb.hu::e88396a0d1ef37d1"/>
  </w15:person>
  <w15:person w15:author="Bankszakjogi főosztály">
    <w15:presenceInfo w15:providerId="None" w15:userId="Bankszakjogi főosztály"/>
  </w15:person>
  <w15:person w15:author="Mohácsi József">
    <w15:presenceInfo w15:providerId="None" w15:userId="Mohácsi Józs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57D"/>
    <w:rsid w:val="0000408D"/>
    <w:rsid w:val="0001358D"/>
    <w:rsid w:val="00013C18"/>
    <w:rsid w:val="000220F4"/>
    <w:rsid w:val="0002402B"/>
    <w:rsid w:val="00027FF6"/>
    <w:rsid w:val="00032BB0"/>
    <w:rsid w:val="00040BA2"/>
    <w:rsid w:val="00050DF6"/>
    <w:rsid w:val="00062729"/>
    <w:rsid w:val="00065296"/>
    <w:rsid w:val="00066181"/>
    <w:rsid w:val="00073AC5"/>
    <w:rsid w:val="00075074"/>
    <w:rsid w:val="000765F1"/>
    <w:rsid w:val="0008150D"/>
    <w:rsid w:val="00083270"/>
    <w:rsid w:val="00083843"/>
    <w:rsid w:val="0009111A"/>
    <w:rsid w:val="000A7171"/>
    <w:rsid w:val="000B04D7"/>
    <w:rsid w:val="000B15C2"/>
    <w:rsid w:val="000B3A14"/>
    <w:rsid w:val="000C1954"/>
    <w:rsid w:val="000C3B0F"/>
    <w:rsid w:val="000C6D2F"/>
    <w:rsid w:val="000D2503"/>
    <w:rsid w:val="000D4877"/>
    <w:rsid w:val="000D5307"/>
    <w:rsid w:val="000D68CC"/>
    <w:rsid w:val="000E2B09"/>
    <w:rsid w:val="000E2D9F"/>
    <w:rsid w:val="000E5538"/>
    <w:rsid w:val="000F2073"/>
    <w:rsid w:val="000F3CE9"/>
    <w:rsid w:val="000F4402"/>
    <w:rsid w:val="000F535C"/>
    <w:rsid w:val="00101AD4"/>
    <w:rsid w:val="00103231"/>
    <w:rsid w:val="00103340"/>
    <w:rsid w:val="001064B1"/>
    <w:rsid w:val="00106B7B"/>
    <w:rsid w:val="00114AE5"/>
    <w:rsid w:val="00117249"/>
    <w:rsid w:val="00125A38"/>
    <w:rsid w:val="001406DE"/>
    <w:rsid w:val="001449D3"/>
    <w:rsid w:val="001454D3"/>
    <w:rsid w:val="001541EB"/>
    <w:rsid w:val="00156B5C"/>
    <w:rsid w:val="001617F0"/>
    <w:rsid w:val="0016207E"/>
    <w:rsid w:val="00162691"/>
    <w:rsid w:val="00163115"/>
    <w:rsid w:val="0016363E"/>
    <w:rsid w:val="00163E10"/>
    <w:rsid w:val="00164FE8"/>
    <w:rsid w:val="0016518F"/>
    <w:rsid w:val="00165D0F"/>
    <w:rsid w:val="001673F9"/>
    <w:rsid w:val="00167DB6"/>
    <w:rsid w:val="00173265"/>
    <w:rsid w:val="00180B0F"/>
    <w:rsid w:val="00182253"/>
    <w:rsid w:val="001823D4"/>
    <w:rsid w:val="00182411"/>
    <w:rsid w:val="001839A0"/>
    <w:rsid w:val="001868F1"/>
    <w:rsid w:val="00187303"/>
    <w:rsid w:val="0019454A"/>
    <w:rsid w:val="001A33A0"/>
    <w:rsid w:val="001A7927"/>
    <w:rsid w:val="001B0E94"/>
    <w:rsid w:val="001B1208"/>
    <w:rsid w:val="001B60CC"/>
    <w:rsid w:val="001B62F6"/>
    <w:rsid w:val="001C13C5"/>
    <w:rsid w:val="001C2B41"/>
    <w:rsid w:val="001C79C9"/>
    <w:rsid w:val="001D48D5"/>
    <w:rsid w:val="001E057A"/>
    <w:rsid w:val="001E6413"/>
    <w:rsid w:val="001E78FD"/>
    <w:rsid w:val="001F0FA9"/>
    <w:rsid w:val="001F1442"/>
    <w:rsid w:val="001F1EFC"/>
    <w:rsid w:val="001F3420"/>
    <w:rsid w:val="001F3D17"/>
    <w:rsid w:val="001F40E1"/>
    <w:rsid w:val="001F4643"/>
    <w:rsid w:val="001F5050"/>
    <w:rsid w:val="001F67CE"/>
    <w:rsid w:val="001F6D6A"/>
    <w:rsid w:val="00201AE8"/>
    <w:rsid w:val="00204842"/>
    <w:rsid w:val="00205AD6"/>
    <w:rsid w:val="00206FE1"/>
    <w:rsid w:val="0021038E"/>
    <w:rsid w:val="0021057D"/>
    <w:rsid w:val="0021295B"/>
    <w:rsid w:val="00217317"/>
    <w:rsid w:val="00224406"/>
    <w:rsid w:val="002302F6"/>
    <w:rsid w:val="0023156E"/>
    <w:rsid w:val="00231769"/>
    <w:rsid w:val="0023510D"/>
    <w:rsid w:val="002474D8"/>
    <w:rsid w:val="00250521"/>
    <w:rsid w:val="00250DD2"/>
    <w:rsid w:val="00254424"/>
    <w:rsid w:val="00255701"/>
    <w:rsid w:val="00256DC9"/>
    <w:rsid w:val="00257D6F"/>
    <w:rsid w:val="002612D5"/>
    <w:rsid w:val="00263052"/>
    <w:rsid w:val="002651BA"/>
    <w:rsid w:val="00265F90"/>
    <w:rsid w:val="002672F8"/>
    <w:rsid w:val="00271480"/>
    <w:rsid w:val="00271D51"/>
    <w:rsid w:val="002761C8"/>
    <w:rsid w:val="00277A6E"/>
    <w:rsid w:val="002844D7"/>
    <w:rsid w:val="00287A2B"/>
    <w:rsid w:val="00291DD3"/>
    <w:rsid w:val="00294FF6"/>
    <w:rsid w:val="0029549D"/>
    <w:rsid w:val="00295B0D"/>
    <w:rsid w:val="002A21D2"/>
    <w:rsid w:val="002A7466"/>
    <w:rsid w:val="002B107C"/>
    <w:rsid w:val="002B402D"/>
    <w:rsid w:val="002B5C9A"/>
    <w:rsid w:val="002B6153"/>
    <w:rsid w:val="002B785F"/>
    <w:rsid w:val="002C142D"/>
    <w:rsid w:val="002C5654"/>
    <w:rsid w:val="002C56A6"/>
    <w:rsid w:val="002D37F7"/>
    <w:rsid w:val="002D3ED2"/>
    <w:rsid w:val="002D7BEC"/>
    <w:rsid w:val="002E4651"/>
    <w:rsid w:val="002F362A"/>
    <w:rsid w:val="002F3D05"/>
    <w:rsid w:val="002F6A83"/>
    <w:rsid w:val="002F7503"/>
    <w:rsid w:val="00300754"/>
    <w:rsid w:val="003044F6"/>
    <w:rsid w:val="0030511C"/>
    <w:rsid w:val="00306E12"/>
    <w:rsid w:val="00307A87"/>
    <w:rsid w:val="0031055C"/>
    <w:rsid w:val="00310957"/>
    <w:rsid w:val="003124CD"/>
    <w:rsid w:val="00314B61"/>
    <w:rsid w:val="003150CA"/>
    <w:rsid w:val="003150E5"/>
    <w:rsid w:val="003171EB"/>
    <w:rsid w:val="00320B1C"/>
    <w:rsid w:val="0032167C"/>
    <w:rsid w:val="00326F26"/>
    <w:rsid w:val="00326F2F"/>
    <w:rsid w:val="00331550"/>
    <w:rsid w:val="00337636"/>
    <w:rsid w:val="0033786E"/>
    <w:rsid w:val="00340025"/>
    <w:rsid w:val="00350CE2"/>
    <w:rsid w:val="00351598"/>
    <w:rsid w:val="00352CC2"/>
    <w:rsid w:val="003642E1"/>
    <w:rsid w:val="003645B8"/>
    <w:rsid w:val="003658B8"/>
    <w:rsid w:val="00367062"/>
    <w:rsid w:val="003702B4"/>
    <w:rsid w:val="00372809"/>
    <w:rsid w:val="00372AEB"/>
    <w:rsid w:val="003839DB"/>
    <w:rsid w:val="003853B8"/>
    <w:rsid w:val="00386CF6"/>
    <w:rsid w:val="00396B5F"/>
    <w:rsid w:val="003A00BB"/>
    <w:rsid w:val="003A1C82"/>
    <w:rsid w:val="003A228D"/>
    <w:rsid w:val="003A3978"/>
    <w:rsid w:val="003A5009"/>
    <w:rsid w:val="003B6017"/>
    <w:rsid w:val="003B69F3"/>
    <w:rsid w:val="003C713C"/>
    <w:rsid w:val="003D19B8"/>
    <w:rsid w:val="003E3A20"/>
    <w:rsid w:val="003E3BDD"/>
    <w:rsid w:val="003E4C72"/>
    <w:rsid w:val="003F07BF"/>
    <w:rsid w:val="003F1342"/>
    <w:rsid w:val="003F63EC"/>
    <w:rsid w:val="003F658E"/>
    <w:rsid w:val="003F7AA8"/>
    <w:rsid w:val="00401410"/>
    <w:rsid w:val="00401EB3"/>
    <w:rsid w:val="0040328A"/>
    <w:rsid w:val="004048A6"/>
    <w:rsid w:val="00404D89"/>
    <w:rsid w:val="00405CE4"/>
    <w:rsid w:val="00406516"/>
    <w:rsid w:val="0040658B"/>
    <w:rsid w:val="00407D53"/>
    <w:rsid w:val="0041021B"/>
    <w:rsid w:val="004129AD"/>
    <w:rsid w:val="0041374E"/>
    <w:rsid w:val="004173AB"/>
    <w:rsid w:val="00426A31"/>
    <w:rsid w:val="00431F98"/>
    <w:rsid w:val="00436BF5"/>
    <w:rsid w:val="0044015D"/>
    <w:rsid w:val="00440F95"/>
    <w:rsid w:val="00441F22"/>
    <w:rsid w:val="00446A59"/>
    <w:rsid w:val="00451A60"/>
    <w:rsid w:val="004532A3"/>
    <w:rsid w:val="004542B7"/>
    <w:rsid w:val="0045502C"/>
    <w:rsid w:val="00456720"/>
    <w:rsid w:val="00460612"/>
    <w:rsid w:val="00461D0F"/>
    <w:rsid w:val="00471C81"/>
    <w:rsid w:val="00476002"/>
    <w:rsid w:val="00476909"/>
    <w:rsid w:val="004842D9"/>
    <w:rsid w:val="004857F6"/>
    <w:rsid w:val="0049022F"/>
    <w:rsid w:val="0049211E"/>
    <w:rsid w:val="0049222D"/>
    <w:rsid w:val="00493BF0"/>
    <w:rsid w:val="004A0482"/>
    <w:rsid w:val="004A4646"/>
    <w:rsid w:val="004A7E03"/>
    <w:rsid w:val="004B05FA"/>
    <w:rsid w:val="004B0815"/>
    <w:rsid w:val="004B25F4"/>
    <w:rsid w:val="004C0750"/>
    <w:rsid w:val="004C0FBD"/>
    <w:rsid w:val="004C18F6"/>
    <w:rsid w:val="004C19EC"/>
    <w:rsid w:val="004C2864"/>
    <w:rsid w:val="004C421B"/>
    <w:rsid w:val="004C611C"/>
    <w:rsid w:val="004C7659"/>
    <w:rsid w:val="004C7F09"/>
    <w:rsid w:val="004D2721"/>
    <w:rsid w:val="004D5DBF"/>
    <w:rsid w:val="004D6F46"/>
    <w:rsid w:val="004D7246"/>
    <w:rsid w:val="004D792E"/>
    <w:rsid w:val="004E31D1"/>
    <w:rsid w:val="004E4A9E"/>
    <w:rsid w:val="004E4B80"/>
    <w:rsid w:val="004E56FE"/>
    <w:rsid w:val="004E6517"/>
    <w:rsid w:val="004E78C6"/>
    <w:rsid w:val="004F0AE3"/>
    <w:rsid w:val="00512105"/>
    <w:rsid w:val="00512962"/>
    <w:rsid w:val="005162C0"/>
    <w:rsid w:val="005222B6"/>
    <w:rsid w:val="00524067"/>
    <w:rsid w:val="0052775E"/>
    <w:rsid w:val="00534681"/>
    <w:rsid w:val="00535526"/>
    <w:rsid w:val="00537EF1"/>
    <w:rsid w:val="00540817"/>
    <w:rsid w:val="00543AAF"/>
    <w:rsid w:val="00546ECD"/>
    <w:rsid w:val="005475CE"/>
    <w:rsid w:val="00551561"/>
    <w:rsid w:val="005542FD"/>
    <w:rsid w:val="005664AF"/>
    <w:rsid w:val="00566FA9"/>
    <w:rsid w:val="00570539"/>
    <w:rsid w:val="00574C09"/>
    <w:rsid w:val="0058347C"/>
    <w:rsid w:val="00585218"/>
    <w:rsid w:val="005907C1"/>
    <w:rsid w:val="0059497F"/>
    <w:rsid w:val="00595B2A"/>
    <w:rsid w:val="00596312"/>
    <w:rsid w:val="005A03F1"/>
    <w:rsid w:val="005A368B"/>
    <w:rsid w:val="005A6477"/>
    <w:rsid w:val="005A6BD4"/>
    <w:rsid w:val="005B0140"/>
    <w:rsid w:val="005B112C"/>
    <w:rsid w:val="005B361B"/>
    <w:rsid w:val="005B3645"/>
    <w:rsid w:val="005B7B5F"/>
    <w:rsid w:val="005C183E"/>
    <w:rsid w:val="005C6396"/>
    <w:rsid w:val="005C67A4"/>
    <w:rsid w:val="005C734D"/>
    <w:rsid w:val="005D5F46"/>
    <w:rsid w:val="005E389E"/>
    <w:rsid w:val="005E40F5"/>
    <w:rsid w:val="005E4CF5"/>
    <w:rsid w:val="005E6C27"/>
    <w:rsid w:val="005E7CBF"/>
    <w:rsid w:val="005F4E54"/>
    <w:rsid w:val="005F69BA"/>
    <w:rsid w:val="005F7CDC"/>
    <w:rsid w:val="00606538"/>
    <w:rsid w:val="00606BAC"/>
    <w:rsid w:val="006100BD"/>
    <w:rsid w:val="00613882"/>
    <w:rsid w:val="0061437B"/>
    <w:rsid w:val="00622A3A"/>
    <w:rsid w:val="00622CD3"/>
    <w:rsid w:val="00624718"/>
    <w:rsid w:val="00640CC4"/>
    <w:rsid w:val="0066626C"/>
    <w:rsid w:val="0068001E"/>
    <w:rsid w:val="00681966"/>
    <w:rsid w:val="0068637A"/>
    <w:rsid w:val="006916F4"/>
    <w:rsid w:val="0069616C"/>
    <w:rsid w:val="006B3E9C"/>
    <w:rsid w:val="006B7BE6"/>
    <w:rsid w:val="006C193B"/>
    <w:rsid w:val="006C3B19"/>
    <w:rsid w:val="006C3D43"/>
    <w:rsid w:val="006D2787"/>
    <w:rsid w:val="006E0CE4"/>
    <w:rsid w:val="006E1924"/>
    <w:rsid w:val="006F055D"/>
    <w:rsid w:val="006F38DC"/>
    <w:rsid w:val="006F54A5"/>
    <w:rsid w:val="006F76D6"/>
    <w:rsid w:val="00700496"/>
    <w:rsid w:val="007006C6"/>
    <w:rsid w:val="007013B2"/>
    <w:rsid w:val="007053D8"/>
    <w:rsid w:val="00706D47"/>
    <w:rsid w:val="0071360E"/>
    <w:rsid w:val="00714E81"/>
    <w:rsid w:val="007201AD"/>
    <w:rsid w:val="007211DC"/>
    <w:rsid w:val="00722ADB"/>
    <w:rsid w:val="00734E96"/>
    <w:rsid w:val="00745514"/>
    <w:rsid w:val="00747E45"/>
    <w:rsid w:val="00753E5B"/>
    <w:rsid w:val="0075408B"/>
    <w:rsid w:val="0075599C"/>
    <w:rsid w:val="00766210"/>
    <w:rsid w:val="0076678D"/>
    <w:rsid w:val="0077648C"/>
    <w:rsid w:val="00777E5F"/>
    <w:rsid w:val="007801CF"/>
    <w:rsid w:val="0078671E"/>
    <w:rsid w:val="00790212"/>
    <w:rsid w:val="00792A65"/>
    <w:rsid w:val="007948AB"/>
    <w:rsid w:val="007A0025"/>
    <w:rsid w:val="007A0DC4"/>
    <w:rsid w:val="007A167A"/>
    <w:rsid w:val="007A5EA1"/>
    <w:rsid w:val="007B02AE"/>
    <w:rsid w:val="007C444E"/>
    <w:rsid w:val="007C54E3"/>
    <w:rsid w:val="007D130E"/>
    <w:rsid w:val="007D136D"/>
    <w:rsid w:val="007D29E2"/>
    <w:rsid w:val="007D3096"/>
    <w:rsid w:val="007D763D"/>
    <w:rsid w:val="007D7CC9"/>
    <w:rsid w:val="007E0F2F"/>
    <w:rsid w:val="007E32DE"/>
    <w:rsid w:val="007F12E6"/>
    <w:rsid w:val="007F792D"/>
    <w:rsid w:val="008047EF"/>
    <w:rsid w:val="00806052"/>
    <w:rsid w:val="00812E67"/>
    <w:rsid w:val="00824345"/>
    <w:rsid w:val="0082601A"/>
    <w:rsid w:val="008415AB"/>
    <w:rsid w:val="00843028"/>
    <w:rsid w:val="00843503"/>
    <w:rsid w:val="008439A9"/>
    <w:rsid w:val="008440FC"/>
    <w:rsid w:val="008441B7"/>
    <w:rsid w:val="00851C36"/>
    <w:rsid w:val="0085772A"/>
    <w:rsid w:val="008637BF"/>
    <w:rsid w:val="00864B63"/>
    <w:rsid w:val="0086652C"/>
    <w:rsid w:val="008705D3"/>
    <w:rsid w:val="00872571"/>
    <w:rsid w:val="008741C7"/>
    <w:rsid w:val="00875529"/>
    <w:rsid w:val="00880BE6"/>
    <w:rsid w:val="00881625"/>
    <w:rsid w:val="00881F62"/>
    <w:rsid w:val="0088295E"/>
    <w:rsid w:val="00882D8C"/>
    <w:rsid w:val="008832A6"/>
    <w:rsid w:val="0088403B"/>
    <w:rsid w:val="00886159"/>
    <w:rsid w:val="00886BF1"/>
    <w:rsid w:val="00891E5D"/>
    <w:rsid w:val="008A0678"/>
    <w:rsid w:val="008A528D"/>
    <w:rsid w:val="008A54D1"/>
    <w:rsid w:val="008A5C62"/>
    <w:rsid w:val="008A5FDA"/>
    <w:rsid w:val="008B12F5"/>
    <w:rsid w:val="008C07AD"/>
    <w:rsid w:val="008C24FB"/>
    <w:rsid w:val="008D498D"/>
    <w:rsid w:val="008F0FBF"/>
    <w:rsid w:val="0090146E"/>
    <w:rsid w:val="00904C3A"/>
    <w:rsid w:val="00906314"/>
    <w:rsid w:val="00910F51"/>
    <w:rsid w:val="009128C7"/>
    <w:rsid w:val="00924528"/>
    <w:rsid w:val="00924DCB"/>
    <w:rsid w:val="009311DD"/>
    <w:rsid w:val="00937906"/>
    <w:rsid w:val="009429EA"/>
    <w:rsid w:val="009450F1"/>
    <w:rsid w:val="0094615C"/>
    <w:rsid w:val="009529B4"/>
    <w:rsid w:val="00955DF4"/>
    <w:rsid w:val="00957823"/>
    <w:rsid w:val="00957C88"/>
    <w:rsid w:val="0096274E"/>
    <w:rsid w:val="00970495"/>
    <w:rsid w:val="009734C9"/>
    <w:rsid w:val="00975EA1"/>
    <w:rsid w:val="009831A8"/>
    <w:rsid w:val="00984A49"/>
    <w:rsid w:val="009850D6"/>
    <w:rsid w:val="00985A05"/>
    <w:rsid w:val="00986F80"/>
    <w:rsid w:val="00992135"/>
    <w:rsid w:val="0099231F"/>
    <w:rsid w:val="00996EEA"/>
    <w:rsid w:val="009A07FF"/>
    <w:rsid w:val="009A3D58"/>
    <w:rsid w:val="009B1B8C"/>
    <w:rsid w:val="009B3362"/>
    <w:rsid w:val="009B6C59"/>
    <w:rsid w:val="009B7070"/>
    <w:rsid w:val="009B7FBB"/>
    <w:rsid w:val="009C520D"/>
    <w:rsid w:val="009D12C2"/>
    <w:rsid w:val="009D1AA7"/>
    <w:rsid w:val="009E2316"/>
    <w:rsid w:val="009E79EF"/>
    <w:rsid w:val="009F281B"/>
    <w:rsid w:val="009F48F5"/>
    <w:rsid w:val="00A00731"/>
    <w:rsid w:val="00A0396D"/>
    <w:rsid w:val="00A04640"/>
    <w:rsid w:val="00A07BE1"/>
    <w:rsid w:val="00A1008F"/>
    <w:rsid w:val="00A12369"/>
    <w:rsid w:val="00A13A07"/>
    <w:rsid w:val="00A20084"/>
    <w:rsid w:val="00A200C4"/>
    <w:rsid w:val="00A21143"/>
    <w:rsid w:val="00A21211"/>
    <w:rsid w:val="00A236E6"/>
    <w:rsid w:val="00A2450B"/>
    <w:rsid w:val="00A24689"/>
    <w:rsid w:val="00A249C2"/>
    <w:rsid w:val="00A258A4"/>
    <w:rsid w:val="00A26F6E"/>
    <w:rsid w:val="00A27791"/>
    <w:rsid w:val="00A41D45"/>
    <w:rsid w:val="00A46260"/>
    <w:rsid w:val="00A47AEA"/>
    <w:rsid w:val="00A50370"/>
    <w:rsid w:val="00A504DD"/>
    <w:rsid w:val="00A53F91"/>
    <w:rsid w:val="00A653EE"/>
    <w:rsid w:val="00A71FB3"/>
    <w:rsid w:val="00A739A6"/>
    <w:rsid w:val="00A743DB"/>
    <w:rsid w:val="00A75634"/>
    <w:rsid w:val="00A827F0"/>
    <w:rsid w:val="00A8770F"/>
    <w:rsid w:val="00A87CED"/>
    <w:rsid w:val="00A91760"/>
    <w:rsid w:val="00A97DF2"/>
    <w:rsid w:val="00AA4D93"/>
    <w:rsid w:val="00AA58C3"/>
    <w:rsid w:val="00AB12C0"/>
    <w:rsid w:val="00AC06BD"/>
    <w:rsid w:val="00AC0C47"/>
    <w:rsid w:val="00AC10B7"/>
    <w:rsid w:val="00AC4A68"/>
    <w:rsid w:val="00AD2FB9"/>
    <w:rsid w:val="00AD3710"/>
    <w:rsid w:val="00AD41D5"/>
    <w:rsid w:val="00AE3940"/>
    <w:rsid w:val="00AE4ECD"/>
    <w:rsid w:val="00AF1B23"/>
    <w:rsid w:val="00AF4F6C"/>
    <w:rsid w:val="00B02121"/>
    <w:rsid w:val="00B02C03"/>
    <w:rsid w:val="00B06280"/>
    <w:rsid w:val="00B0635C"/>
    <w:rsid w:val="00B100C5"/>
    <w:rsid w:val="00B108B7"/>
    <w:rsid w:val="00B10F21"/>
    <w:rsid w:val="00B163E3"/>
    <w:rsid w:val="00B17095"/>
    <w:rsid w:val="00B207A6"/>
    <w:rsid w:val="00B23271"/>
    <w:rsid w:val="00B271C0"/>
    <w:rsid w:val="00B27BE5"/>
    <w:rsid w:val="00B31FD6"/>
    <w:rsid w:val="00B3349A"/>
    <w:rsid w:val="00B43E58"/>
    <w:rsid w:val="00B44814"/>
    <w:rsid w:val="00B44C72"/>
    <w:rsid w:val="00B53347"/>
    <w:rsid w:val="00B62D1C"/>
    <w:rsid w:val="00B651D0"/>
    <w:rsid w:val="00B65934"/>
    <w:rsid w:val="00B6629E"/>
    <w:rsid w:val="00B7007B"/>
    <w:rsid w:val="00B7095E"/>
    <w:rsid w:val="00B736F0"/>
    <w:rsid w:val="00B74074"/>
    <w:rsid w:val="00B76A27"/>
    <w:rsid w:val="00B81C0B"/>
    <w:rsid w:val="00B82CE7"/>
    <w:rsid w:val="00B85598"/>
    <w:rsid w:val="00B90B95"/>
    <w:rsid w:val="00B913BC"/>
    <w:rsid w:val="00B94A0E"/>
    <w:rsid w:val="00B967B5"/>
    <w:rsid w:val="00B96C9C"/>
    <w:rsid w:val="00BA4C7A"/>
    <w:rsid w:val="00BA6F1D"/>
    <w:rsid w:val="00BC6AE1"/>
    <w:rsid w:val="00BC7540"/>
    <w:rsid w:val="00BC785A"/>
    <w:rsid w:val="00BD1022"/>
    <w:rsid w:val="00BD11CF"/>
    <w:rsid w:val="00BD14E9"/>
    <w:rsid w:val="00BD4494"/>
    <w:rsid w:val="00BE121C"/>
    <w:rsid w:val="00BE4980"/>
    <w:rsid w:val="00BF1DAF"/>
    <w:rsid w:val="00BF3354"/>
    <w:rsid w:val="00BF6D06"/>
    <w:rsid w:val="00C00004"/>
    <w:rsid w:val="00C0180C"/>
    <w:rsid w:val="00C02697"/>
    <w:rsid w:val="00C03076"/>
    <w:rsid w:val="00C039B4"/>
    <w:rsid w:val="00C07349"/>
    <w:rsid w:val="00C10B7D"/>
    <w:rsid w:val="00C1579F"/>
    <w:rsid w:val="00C23F1F"/>
    <w:rsid w:val="00C262B6"/>
    <w:rsid w:val="00C31A6A"/>
    <w:rsid w:val="00C32F93"/>
    <w:rsid w:val="00C364DE"/>
    <w:rsid w:val="00C40FC5"/>
    <w:rsid w:val="00C41E35"/>
    <w:rsid w:val="00C44D12"/>
    <w:rsid w:val="00C45CA0"/>
    <w:rsid w:val="00C47A53"/>
    <w:rsid w:val="00C548BF"/>
    <w:rsid w:val="00C550B0"/>
    <w:rsid w:val="00C57FBF"/>
    <w:rsid w:val="00C61EC6"/>
    <w:rsid w:val="00C67412"/>
    <w:rsid w:val="00C73B54"/>
    <w:rsid w:val="00C741C2"/>
    <w:rsid w:val="00C74B4C"/>
    <w:rsid w:val="00C80E9B"/>
    <w:rsid w:val="00C816A1"/>
    <w:rsid w:val="00C81829"/>
    <w:rsid w:val="00C82D5F"/>
    <w:rsid w:val="00C904DA"/>
    <w:rsid w:val="00C95C97"/>
    <w:rsid w:val="00CA5358"/>
    <w:rsid w:val="00CA7AC7"/>
    <w:rsid w:val="00CB2597"/>
    <w:rsid w:val="00CB355D"/>
    <w:rsid w:val="00CB54DC"/>
    <w:rsid w:val="00CB7213"/>
    <w:rsid w:val="00CC10F1"/>
    <w:rsid w:val="00CC3D51"/>
    <w:rsid w:val="00CC612F"/>
    <w:rsid w:val="00CD27E9"/>
    <w:rsid w:val="00CD2C18"/>
    <w:rsid w:val="00CD327A"/>
    <w:rsid w:val="00CD5F0A"/>
    <w:rsid w:val="00CD74AA"/>
    <w:rsid w:val="00CE3DE5"/>
    <w:rsid w:val="00CE5B3C"/>
    <w:rsid w:val="00CE646E"/>
    <w:rsid w:val="00CF68B2"/>
    <w:rsid w:val="00D01674"/>
    <w:rsid w:val="00D01BD8"/>
    <w:rsid w:val="00D03348"/>
    <w:rsid w:val="00D03B52"/>
    <w:rsid w:val="00D06107"/>
    <w:rsid w:val="00D061F8"/>
    <w:rsid w:val="00D17495"/>
    <w:rsid w:val="00D177DA"/>
    <w:rsid w:val="00D17A6E"/>
    <w:rsid w:val="00D24CC5"/>
    <w:rsid w:val="00D275DB"/>
    <w:rsid w:val="00D350FD"/>
    <w:rsid w:val="00D44DB4"/>
    <w:rsid w:val="00D45BDB"/>
    <w:rsid w:val="00D50B26"/>
    <w:rsid w:val="00D517F9"/>
    <w:rsid w:val="00D56983"/>
    <w:rsid w:val="00D57B15"/>
    <w:rsid w:val="00D61BC8"/>
    <w:rsid w:val="00D6276D"/>
    <w:rsid w:val="00D632BA"/>
    <w:rsid w:val="00D63A27"/>
    <w:rsid w:val="00D66D51"/>
    <w:rsid w:val="00D7103F"/>
    <w:rsid w:val="00D73037"/>
    <w:rsid w:val="00D75CCE"/>
    <w:rsid w:val="00D76394"/>
    <w:rsid w:val="00D7691B"/>
    <w:rsid w:val="00D8583A"/>
    <w:rsid w:val="00D90218"/>
    <w:rsid w:val="00DA070C"/>
    <w:rsid w:val="00DA2002"/>
    <w:rsid w:val="00DA2B87"/>
    <w:rsid w:val="00DA368F"/>
    <w:rsid w:val="00DA4AB2"/>
    <w:rsid w:val="00DA704F"/>
    <w:rsid w:val="00DA7260"/>
    <w:rsid w:val="00DA77A6"/>
    <w:rsid w:val="00DB169C"/>
    <w:rsid w:val="00DB6F00"/>
    <w:rsid w:val="00DC19FB"/>
    <w:rsid w:val="00DC3A69"/>
    <w:rsid w:val="00DC4739"/>
    <w:rsid w:val="00DD0F70"/>
    <w:rsid w:val="00DD5188"/>
    <w:rsid w:val="00DE5DDC"/>
    <w:rsid w:val="00DE60FF"/>
    <w:rsid w:val="00DE6B15"/>
    <w:rsid w:val="00DF3B55"/>
    <w:rsid w:val="00DF64A0"/>
    <w:rsid w:val="00DF6CD2"/>
    <w:rsid w:val="00DF7074"/>
    <w:rsid w:val="00E136D9"/>
    <w:rsid w:val="00E16637"/>
    <w:rsid w:val="00E1765D"/>
    <w:rsid w:val="00E20B93"/>
    <w:rsid w:val="00E21044"/>
    <w:rsid w:val="00E21492"/>
    <w:rsid w:val="00E22E08"/>
    <w:rsid w:val="00E25BEB"/>
    <w:rsid w:val="00E30034"/>
    <w:rsid w:val="00E31390"/>
    <w:rsid w:val="00E33D0A"/>
    <w:rsid w:val="00E4051B"/>
    <w:rsid w:val="00E44946"/>
    <w:rsid w:val="00E4646E"/>
    <w:rsid w:val="00E50931"/>
    <w:rsid w:val="00E5367C"/>
    <w:rsid w:val="00E557D2"/>
    <w:rsid w:val="00E56379"/>
    <w:rsid w:val="00E56EC4"/>
    <w:rsid w:val="00E606F7"/>
    <w:rsid w:val="00E63029"/>
    <w:rsid w:val="00E651C1"/>
    <w:rsid w:val="00E669A7"/>
    <w:rsid w:val="00E716F9"/>
    <w:rsid w:val="00E753E4"/>
    <w:rsid w:val="00E8192F"/>
    <w:rsid w:val="00E82367"/>
    <w:rsid w:val="00E85ED4"/>
    <w:rsid w:val="00E87C3E"/>
    <w:rsid w:val="00E9213E"/>
    <w:rsid w:val="00E95020"/>
    <w:rsid w:val="00E954BB"/>
    <w:rsid w:val="00E977CA"/>
    <w:rsid w:val="00EA0E86"/>
    <w:rsid w:val="00EA25DC"/>
    <w:rsid w:val="00EA2794"/>
    <w:rsid w:val="00EC05B0"/>
    <w:rsid w:val="00EC0CD8"/>
    <w:rsid w:val="00EC3855"/>
    <w:rsid w:val="00EC3D83"/>
    <w:rsid w:val="00EC79E6"/>
    <w:rsid w:val="00ED17F2"/>
    <w:rsid w:val="00ED353F"/>
    <w:rsid w:val="00ED4852"/>
    <w:rsid w:val="00EE0290"/>
    <w:rsid w:val="00EE1212"/>
    <w:rsid w:val="00EE7D89"/>
    <w:rsid w:val="00EF0F0E"/>
    <w:rsid w:val="00EF3685"/>
    <w:rsid w:val="00EF7EF3"/>
    <w:rsid w:val="00F0172B"/>
    <w:rsid w:val="00F042F5"/>
    <w:rsid w:val="00F04779"/>
    <w:rsid w:val="00F04A8B"/>
    <w:rsid w:val="00F2047E"/>
    <w:rsid w:val="00F2109E"/>
    <w:rsid w:val="00F22978"/>
    <w:rsid w:val="00F26462"/>
    <w:rsid w:val="00F26F0D"/>
    <w:rsid w:val="00F30D3F"/>
    <w:rsid w:val="00F3308D"/>
    <w:rsid w:val="00F361E8"/>
    <w:rsid w:val="00F36D3E"/>
    <w:rsid w:val="00F40074"/>
    <w:rsid w:val="00F42A08"/>
    <w:rsid w:val="00F43A6A"/>
    <w:rsid w:val="00F4440D"/>
    <w:rsid w:val="00F46F76"/>
    <w:rsid w:val="00F47611"/>
    <w:rsid w:val="00F509CE"/>
    <w:rsid w:val="00F51112"/>
    <w:rsid w:val="00F523D7"/>
    <w:rsid w:val="00F542BF"/>
    <w:rsid w:val="00F555FA"/>
    <w:rsid w:val="00F61DFC"/>
    <w:rsid w:val="00F61EDF"/>
    <w:rsid w:val="00F67A6E"/>
    <w:rsid w:val="00F70530"/>
    <w:rsid w:val="00F76E8C"/>
    <w:rsid w:val="00F80E16"/>
    <w:rsid w:val="00F822C5"/>
    <w:rsid w:val="00F84ECF"/>
    <w:rsid w:val="00F8735A"/>
    <w:rsid w:val="00F933BB"/>
    <w:rsid w:val="00F93547"/>
    <w:rsid w:val="00F97494"/>
    <w:rsid w:val="00F97BAC"/>
    <w:rsid w:val="00FA1B3A"/>
    <w:rsid w:val="00FA24C0"/>
    <w:rsid w:val="00FA769F"/>
    <w:rsid w:val="00FB1A76"/>
    <w:rsid w:val="00FB280E"/>
    <w:rsid w:val="00FB2D1F"/>
    <w:rsid w:val="00FB4D3F"/>
    <w:rsid w:val="00FB5BBB"/>
    <w:rsid w:val="00FC0062"/>
    <w:rsid w:val="00FC20D5"/>
    <w:rsid w:val="00FC256C"/>
    <w:rsid w:val="00FC40D1"/>
    <w:rsid w:val="00FC51B5"/>
    <w:rsid w:val="00FC77FD"/>
    <w:rsid w:val="00FD4A47"/>
    <w:rsid w:val="00FE3BCD"/>
    <w:rsid w:val="00FF2DBE"/>
    <w:rsid w:val="00FF380F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DF2FD34"/>
  <w15:chartTrackingRefBased/>
  <w15:docId w15:val="{AF684D93-1460-486C-87DC-694060FD5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92A65"/>
    <w:pPr>
      <w:spacing w:after="200" w:line="276" w:lineRule="auto"/>
    </w:pPr>
    <w:rPr>
      <w:sz w:val="22"/>
      <w:szCs w:val="22"/>
      <w:lang w:eastAsia="en-US" w:bidi="en-US"/>
    </w:rPr>
  </w:style>
  <w:style w:type="paragraph" w:styleId="Cmsor1">
    <w:name w:val="heading 1"/>
    <w:basedOn w:val="Norml"/>
    <w:next w:val="Norml"/>
    <w:link w:val="Cmsor1Char"/>
    <w:uiPriority w:val="9"/>
    <w:qFormat/>
    <w:rsid w:val="00792A6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 w:bidi="ar-SA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92A65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792A65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 w:bidi="ar-SA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92A65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 w:bidi="ar-SA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92A65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92A6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92A65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92A65"/>
    <w:pPr>
      <w:spacing w:after="0"/>
      <w:outlineLvl w:val="7"/>
    </w:pPr>
    <w:rPr>
      <w:rFonts w:ascii="Cambria" w:hAnsi="Cambria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92A65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link w:val="Cmsor3"/>
    <w:uiPriority w:val="9"/>
    <w:rsid w:val="00792A65"/>
    <w:rPr>
      <w:rFonts w:ascii="Cambria" w:eastAsia="Times New Roman" w:hAnsi="Cambria" w:cs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D353F"/>
    <w:pPr>
      <w:spacing w:after="0" w:line="240" w:lineRule="auto"/>
    </w:pPr>
    <w:rPr>
      <w:rFonts w:ascii="Tahoma" w:hAnsi="Tahoma"/>
      <w:sz w:val="16"/>
      <w:szCs w:val="16"/>
      <w:lang w:val="x-none" w:bidi="ar-SA"/>
    </w:rPr>
  </w:style>
  <w:style w:type="character" w:customStyle="1" w:styleId="BuborkszvegChar">
    <w:name w:val="Buborékszöveg Char"/>
    <w:link w:val="Buborkszveg"/>
    <w:uiPriority w:val="99"/>
    <w:semiHidden/>
    <w:rsid w:val="00ED353F"/>
    <w:rPr>
      <w:rFonts w:ascii="Tahoma" w:hAnsi="Tahoma" w:cs="Tahoma"/>
      <w:sz w:val="16"/>
      <w:szCs w:val="16"/>
      <w:lang w:eastAsia="en-US"/>
    </w:rPr>
  </w:style>
  <w:style w:type="character" w:styleId="Hiperhivatkozs">
    <w:name w:val="Hyperlink"/>
    <w:uiPriority w:val="99"/>
    <w:unhideWhenUsed/>
    <w:rsid w:val="008A5C62"/>
    <w:rPr>
      <w:color w:val="0000FF"/>
      <w:u w:val="single"/>
    </w:rPr>
  </w:style>
  <w:style w:type="character" w:styleId="Jegyzethivatkozs">
    <w:name w:val="annotation reference"/>
    <w:uiPriority w:val="99"/>
    <w:semiHidden/>
    <w:unhideWhenUsed/>
    <w:rsid w:val="005B112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B112C"/>
    <w:rPr>
      <w:sz w:val="20"/>
      <w:szCs w:val="20"/>
      <w:lang w:val="x-none" w:bidi="ar-SA"/>
    </w:rPr>
  </w:style>
  <w:style w:type="character" w:customStyle="1" w:styleId="JegyzetszvegChar">
    <w:name w:val="Jegyzetszöveg Char"/>
    <w:link w:val="Jegyzetszveg"/>
    <w:uiPriority w:val="99"/>
    <w:semiHidden/>
    <w:rsid w:val="005B112C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B112C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5B112C"/>
    <w:rPr>
      <w:b/>
      <w:bCs/>
      <w:lang w:eastAsia="en-US"/>
    </w:rPr>
  </w:style>
  <w:style w:type="paragraph" w:styleId="Vltozat">
    <w:name w:val="Revision"/>
    <w:hidden/>
    <w:uiPriority w:val="99"/>
    <w:semiHidden/>
    <w:rsid w:val="0076678D"/>
    <w:pPr>
      <w:spacing w:after="200" w:line="276" w:lineRule="auto"/>
    </w:pPr>
    <w:rPr>
      <w:sz w:val="22"/>
      <w:szCs w:val="22"/>
      <w:lang w:eastAsia="en-US"/>
    </w:rPr>
  </w:style>
  <w:style w:type="character" w:customStyle="1" w:styleId="Cmsor1Char">
    <w:name w:val="Címsor 1 Char"/>
    <w:link w:val="Cmsor1"/>
    <w:uiPriority w:val="9"/>
    <w:rsid w:val="00792A65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Cmsor2Char">
    <w:name w:val="Címsor 2 Char"/>
    <w:link w:val="Cmsor2"/>
    <w:uiPriority w:val="9"/>
    <w:semiHidden/>
    <w:rsid w:val="00792A6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"/>
    <w:semiHidden/>
    <w:rsid w:val="00792A65"/>
    <w:rPr>
      <w:rFonts w:ascii="Cambria" w:eastAsia="Times New Roman" w:hAnsi="Cambria" w:cs="Times New Roman"/>
      <w:b/>
      <w:bCs/>
      <w:i/>
      <w:iCs/>
    </w:rPr>
  </w:style>
  <w:style w:type="character" w:customStyle="1" w:styleId="Cmsor5Char">
    <w:name w:val="Címsor 5 Char"/>
    <w:link w:val="Cmsor5"/>
    <w:uiPriority w:val="9"/>
    <w:semiHidden/>
    <w:rsid w:val="00792A65"/>
    <w:rPr>
      <w:rFonts w:ascii="Cambria" w:eastAsia="Times New Roman" w:hAnsi="Cambria" w:cs="Times New Roman"/>
      <w:b/>
      <w:bCs/>
      <w:color w:val="7F7F7F"/>
    </w:rPr>
  </w:style>
  <w:style w:type="character" w:customStyle="1" w:styleId="Cmsor6Char">
    <w:name w:val="Címsor 6 Char"/>
    <w:link w:val="Cmsor6"/>
    <w:uiPriority w:val="9"/>
    <w:semiHidden/>
    <w:rsid w:val="00792A65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Cmsor7Char">
    <w:name w:val="Címsor 7 Char"/>
    <w:link w:val="Cmsor7"/>
    <w:uiPriority w:val="9"/>
    <w:semiHidden/>
    <w:rsid w:val="00792A65"/>
    <w:rPr>
      <w:rFonts w:ascii="Cambria" w:eastAsia="Times New Roman" w:hAnsi="Cambria" w:cs="Times New Roman"/>
      <w:i/>
      <w:iCs/>
    </w:rPr>
  </w:style>
  <w:style w:type="character" w:customStyle="1" w:styleId="Cmsor8Char">
    <w:name w:val="Címsor 8 Char"/>
    <w:link w:val="Cmsor8"/>
    <w:uiPriority w:val="9"/>
    <w:semiHidden/>
    <w:rsid w:val="00792A65"/>
    <w:rPr>
      <w:rFonts w:ascii="Cambria" w:eastAsia="Times New Roman" w:hAnsi="Cambria" w:cs="Times New Roman"/>
      <w:sz w:val="20"/>
      <w:szCs w:val="20"/>
    </w:rPr>
  </w:style>
  <w:style w:type="character" w:customStyle="1" w:styleId="Cmsor9Char">
    <w:name w:val="Címsor 9 Char"/>
    <w:link w:val="Cmsor9"/>
    <w:uiPriority w:val="9"/>
    <w:semiHidden/>
    <w:rsid w:val="00792A65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qFormat/>
    <w:rsid w:val="00792A6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 w:bidi="ar-SA"/>
    </w:rPr>
  </w:style>
  <w:style w:type="character" w:customStyle="1" w:styleId="CmChar">
    <w:name w:val="Cím Char"/>
    <w:link w:val="Cm"/>
    <w:rsid w:val="00792A65"/>
    <w:rPr>
      <w:rFonts w:ascii="Cambria" w:eastAsia="Times New Roman" w:hAnsi="Cambria" w:cs="Times New Roman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792A65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 w:bidi="ar-SA"/>
    </w:rPr>
  </w:style>
  <w:style w:type="character" w:customStyle="1" w:styleId="AlcmChar">
    <w:name w:val="Alcím Char"/>
    <w:link w:val="Alcm"/>
    <w:uiPriority w:val="11"/>
    <w:rsid w:val="00792A65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792A65"/>
    <w:rPr>
      <w:b/>
      <w:bCs/>
    </w:rPr>
  </w:style>
  <w:style w:type="character" w:styleId="Kiemels">
    <w:name w:val="Emphasis"/>
    <w:uiPriority w:val="20"/>
    <w:qFormat/>
    <w:rsid w:val="00792A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qFormat/>
    <w:rsid w:val="00792A65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792A65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792A65"/>
    <w:pPr>
      <w:spacing w:before="200" w:after="0"/>
      <w:ind w:left="360" w:right="360"/>
    </w:pPr>
    <w:rPr>
      <w:i/>
      <w:iCs/>
      <w:sz w:val="20"/>
      <w:szCs w:val="20"/>
      <w:lang w:val="x-none" w:eastAsia="x-none" w:bidi="ar-SA"/>
    </w:rPr>
  </w:style>
  <w:style w:type="character" w:customStyle="1" w:styleId="IdzetChar">
    <w:name w:val="Idézet Char"/>
    <w:link w:val="Idzet"/>
    <w:uiPriority w:val="29"/>
    <w:rsid w:val="00792A65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92A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 w:bidi="ar-SA"/>
    </w:rPr>
  </w:style>
  <w:style w:type="character" w:customStyle="1" w:styleId="KiemeltidzetChar">
    <w:name w:val="Kiemelt idézet Char"/>
    <w:link w:val="Kiemeltidzet"/>
    <w:uiPriority w:val="30"/>
    <w:rsid w:val="00792A65"/>
    <w:rPr>
      <w:b/>
      <w:bCs/>
      <w:i/>
      <w:iCs/>
    </w:rPr>
  </w:style>
  <w:style w:type="character" w:styleId="Finomkiemels">
    <w:name w:val="Subtle Emphasis"/>
    <w:uiPriority w:val="19"/>
    <w:qFormat/>
    <w:rsid w:val="00792A65"/>
    <w:rPr>
      <w:i/>
      <w:iCs/>
    </w:rPr>
  </w:style>
  <w:style w:type="character" w:styleId="Erskiemels">
    <w:name w:val="Intense Emphasis"/>
    <w:uiPriority w:val="21"/>
    <w:qFormat/>
    <w:rsid w:val="00792A65"/>
    <w:rPr>
      <w:b/>
      <w:bCs/>
    </w:rPr>
  </w:style>
  <w:style w:type="character" w:styleId="Finomhivatkozs">
    <w:name w:val="Subtle Reference"/>
    <w:uiPriority w:val="31"/>
    <w:qFormat/>
    <w:rsid w:val="00792A65"/>
    <w:rPr>
      <w:smallCaps/>
    </w:rPr>
  </w:style>
  <w:style w:type="character" w:styleId="Ershivatkozs">
    <w:name w:val="Intense Reference"/>
    <w:uiPriority w:val="32"/>
    <w:qFormat/>
    <w:rsid w:val="00792A65"/>
    <w:rPr>
      <w:smallCaps/>
      <w:spacing w:val="5"/>
      <w:u w:val="single"/>
    </w:rPr>
  </w:style>
  <w:style w:type="character" w:styleId="Knyvcme">
    <w:name w:val="Book Title"/>
    <w:uiPriority w:val="33"/>
    <w:qFormat/>
    <w:rsid w:val="00792A65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792A65"/>
    <w:pPr>
      <w:outlineLvl w:val="9"/>
    </w:pPr>
  </w:style>
  <w:style w:type="character" w:styleId="Mrltotthiperhivatkozs">
    <w:name w:val="FollowedHyperlink"/>
    <w:uiPriority w:val="99"/>
    <w:semiHidden/>
    <w:unhideWhenUsed/>
    <w:rsid w:val="00BE4980"/>
    <w:rPr>
      <w:color w:val="800080"/>
      <w:u w:val="single"/>
    </w:rPr>
  </w:style>
  <w:style w:type="paragraph" w:styleId="lfej">
    <w:name w:val="header"/>
    <w:basedOn w:val="Norml"/>
    <w:link w:val="lfejChar"/>
    <w:uiPriority w:val="99"/>
    <w:semiHidden/>
    <w:unhideWhenUsed/>
    <w:rsid w:val="002651BA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semiHidden/>
    <w:rsid w:val="002651BA"/>
    <w:rPr>
      <w:sz w:val="22"/>
      <w:szCs w:val="22"/>
      <w:lang w:eastAsia="en-US" w:bidi="en-US"/>
    </w:rPr>
  </w:style>
  <w:style w:type="paragraph" w:styleId="llb">
    <w:name w:val="footer"/>
    <w:basedOn w:val="Norml"/>
    <w:link w:val="llbChar"/>
    <w:uiPriority w:val="99"/>
    <w:unhideWhenUsed/>
    <w:rsid w:val="002651BA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2651BA"/>
    <w:rPr>
      <w:sz w:val="22"/>
      <w:szCs w:val="22"/>
      <w:lang w:eastAsia="en-US" w:bidi="en-US"/>
    </w:rPr>
  </w:style>
  <w:style w:type="paragraph" w:styleId="Szvegtrzs">
    <w:name w:val="Body Text"/>
    <w:basedOn w:val="Norml"/>
    <w:link w:val="SzvegtrzsChar"/>
    <w:rsid w:val="008441B7"/>
    <w:pPr>
      <w:spacing w:after="120" w:line="240" w:lineRule="auto"/>
    </w:pPr>
    <w:rPr>
      <w:rFonts w:ascii="Times New Roman" w:hAnsi="Times New Roman"/>
      <w:sz w:val="24"/>
      <w:szCs w:val="24"/>
      <w:lang w:val="x-none" w:eastAsia="x-none" w:bidi="ar-SA"/>
    </w:rPr>
  </w:style>
  <w:style w:type="character" w:customStyle="1" w:styleId="SzvegtrzsChar">
    <w:name w:val="Szövegtörzs Char"/>
    <w:link w:val="Szvegtrzs"/>
    <w:rsid w:val="008441B7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1663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1966A-CA7E-42FD-AE1F-D27A8EE0E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11</Pages>
  <Words>4035</Words>
  <Characters>27849</Characters>
  <Application>Microsoft Office Word</Application>
  <DocSecurity>0</DocSecurity>
  <Lines>232</Lines>
  <Paragraphs>63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Pénzügyi Szervezetek Állami Felügyelete</Company>
  <LinksUpToDate>false</LinksUpToDate>
  <CharactersWithSpaces>31821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 Tünde</dc:creator>
  <cp:keywords/>
  <cp:lastModifiedBy>Szenthelyi Dávid</cp:lastModifiedBy>
  <cp:revision>4</cp:revision>
  <cp:lastPrinted>2013-11-06T09:52:00Z</cp:lastPrinted>
  <dcterms:created xsi:type="dcterms:W3CDTF">2020-11-04T15:59:00Z</dcterms:created>
  <dcterms:modified xsi:type="dcterms:W3CDTF">2020-11-23T08:23:00Z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2018-09-24T13:35:04.6818193+02:00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2024-09-11T13:36:32Z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2019-09-11T13:36:34Z</vt:filetime>
  </property>
</Properties>
</file>