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90780" w14:textId="77777777" w:rsidR="00510073" w:rsidRPr="00F57F87" w:rsidRDefault="00FC1547">
      <w:pPr>
        <w:ind w:right="270"/>
        <w:rPr>
          <w:rFonts w:ascii="Arial" w:hAnsi="Arial" w:cs="Arial"/>
          <w:b/>
          <w:lang w:val="hu-HU"/>
        </w:rPr>
      </w:pPr>
      <w:r w:rsidRPr="00F57F87">
        <w:rPr>
          <w:rFonts w:ascii="Arial" w:hAnsi="Arial" w:cs="Arial"/>
          <w:b/>
          <w:lang w:val="hu-HU"/>
        </w:rPr>
        <w:t>MNB azonosító</w:t>
      </w:r>
      <w:r w:rsidR="00250687">
        <w:rPr>
          <w:rFonts w:ascii="Arial" w:hAnsi="Arial" w:cs="Arial"/>
          <w:b/>
          <w:lang w:val="hu-HU"/>
        </w:rPr>
        <w:t xml:space="preserve"> kód</w:t>
      </w:r>
      <w:r w:rsidRPr="00F57F87">
        <w:rPr>
          <w:rFonts w:ascii="Arial" w:hAnsi="Arial" w:cs="Arial"/>
          <w:b/>
          <w:lang w:val="hu-HU"/>
        </w:rPr>
        <w:t>: D01</w:t>
      </w:r>
      <w:r w:rsidR="006B5882">
        <w:rPr>
          <w:rFonts w:ascii="Arial" w:hAnsi="Arial" w:cs="Arial"/>
          <w:b/>
          <w:lang w:val="hu-HU"/>
        </w:rPr>
        <w:t>, D02</w:t>
      </w:r>
    </w:p>
    <w:p w14:paraId="3171A061" w14:textId="77777777" w:rsidR="00510073" w:rsidRPr="00F57F87" w:rsidRDefault="00510073">
      <w:pPr>
        <w:ind w:right="270"/>
        <w:rPr>
          <w:rFonts w:ascii="Arial" w:hAnsi="Arial" w:cs="Arial"/>
          <w:b/>
          <w:lang w:val="hu-HU"/>
        </w:rPr>
      </w:pPr>
    </w:p>
    <w:p w14:paraId="6F227763" w14:textId="77777777" w:rsidR="00E30FCA" w:rsidRPr="00FC327F" w:rsidRDefault="00E30FCA" w:rsidP="00E30FCA">
      <w:pPr>
        <w:ind w:right="270"/>
        <w:jc w:val="center"/>
        <w:rPr>
          <w:rFonts w:ascii="Arial" w:hAnsi="Arial" w:cs="Arial"/>
          <w:b/>
          <w:lang w:val="hu-HU"/>
        </w:rPr>
      </w:pPr>
      <w:r w:rsidRPr="00FC327F">
        <w:rPr>
          <w:rFonts w:ascii="Arial" w:hAnsi="Arial" w:cs="Arial"/>
          <w:b/>
          <w:lang w:val="hu-HU"/>
        </w:rPr>
        <w:t>Kitöltési előírások</w:t>
      </w:r>
    </w:p>
    <w:p w14:paraId="184AFC1D" w14:textId="77777777" w:rsidR="00E30FCA" w:rsidRDefault="00E30FCA" w:rsidP="00E30FCA">
      <w:pPr>
        <w:ind w:right="270"/>
        <w:jc w:val="center"/>
        <w:rPr>
          <w:rFonts w:ascii="Arial" w:hAnsi="Arial" w:cs="Arial"/>
          <w:b/>
          <w:lang w:val="hu-HU"/>
        </w:rPr>
      </w:pPr>
      <w:r w:rsidRPr="00FC327F">
        <w:rPr>
          <w:rFonts w:ascii="Arial" w:hAnsi="Arial" w:cs="Arial"/>
          <w:b/>
          <w:lang w:val="hu-HU"/>
        </w:rPr>
        <w:t>Operatív napi jelentés a hitelintézetek devizahelyzetének változásáról</w:t>
      </w:r>
    </w:p>
    <w:p w14:paraId="0FB6B4C9" w14:textId="77777777" w:rsidR="006B5882" w:rsidRDefault="006B5882" w:rsidP="006B5882">
      <w:pPr>
        <w:ind w:right="270"/>
        <w:jc w:val="center"/>
        <w:rPr>
          <w:rFonts w:ascii="Arial" w:hAnsi="Arial" w:cs="Arial"/>
          <w:b/>
          <w:lang w:val="hu-HU"/>
        </w:rPr>
      </w:pPr>
      <w:r>
        <w:rPr>
          <w:rFonts w:ascii="Arial" w:hAnsi="Arial" w:cs="Arial"/>
          <w:b/>
          <w:lang w:val="hu-HU"/>
        </w:rPr>
        <w:t>Operatív napi jelentés a</w:t>
      </w:r>
      <w:r w:rsidR="00D22175">
        <w:rPr>
          <w:rFonts w:ascii="Arial" w:hAnsi="Arial" w:cs="Arial"/>
          <w:b/>
          <w:lang w:val="hu-HU"/>
        </w:rPr>
        <w:t xml:space="preserve"> cég</w:t>
      </w:r>
      <w:r>
        <w:rPr>
          <w:rFonts w:ascii="Arial" w:hAnsi="Arial" w:cs="Arial"/>
          <w:b/>
          <w:lang w:val="hu-HU"/>
        </w:rPr>
        <w:t>csoport tag</w:t>
      </w:r>
      <w:r w:rsidR="00D22175">
        <w:rPr>
          <w:rFonts w:ascii="Arial" w:hAnsi="Arial" w:cs="Arial"/>
          <w:b/>
          <w:lang w:val="hu-HU"/>
        </w:rPr>
        <w:t>ok</w:t>
      </w:r>
      <w:r>
        <w:rPr>
          <w:rFonts w:ascii="Arial" w:hAnsi="Arial" w:cs="Arial"/>
          <w:b/>
          <w:lang w:val="hu-HU"/>
        </w:rPr>
        <w:t xml:space="preserve"> devizahelyzet</w:t>
      </w:r>
      <w:r w:rsidR="00D22175">
        <w:rPr>
          <w:rFonts w:ascii="Arial" w:hAnsi="Arial" w:cs="Arial"/>
          <w:b/>
          <w:lang w:val="hu-HU"/>
        </w:rPr>
        <w:t xml:space="preserve">ének </w:t>
      </w:r>
      <w:r>
        <w:rPr>
          <w:rFonts w:ascii="Arial" w:hAnsi="Arial" w:cs="Arial"/>
          <w:b/>
          <w:lang w:val="hu-HU"/>
        </w:rPr>
        <w:t>változásáról</w:t>
      </w:r>
    </w:p>
    <w:p w14:paraId="6F424B19" w14:textId="77777777" w:rsidR="006B5882" w:rsidRPr="00FC327F" w:rsidRDefault="006B5882" w:rsidP="00E30FCA">
      <w:pPr>
        <w:ind w:right="270"/>
        <w:jc w:val="center"/>
        <w:rPr>
          <w:rFonts w:ascii="Arial" w:hAnsi="Arial" w:cs="Arial"/>
          <w:b/>
          <w:lang w:val="hu-HU"/>
        </w:rPr>
      </w:pPr>
    </w:p>
    <w:p w14:paraId="5D47F43E" w14:textId="77777777" w:rsidR="00E30FCA" w:rsidRPr="00FC327F" w:rsidRDefault="00E30FCA" w:rsidP="00E30FCA">
      <w:pPr>
        <w:ind w:right="270"/>
        <w:jc w:val="both"/>
        <w:rPr>
          <w:rFonts w:ascii="Arial" w:hAnsi="Arial" w:cs="Arial"/>
          <w:lang w:val="hu-HU"/>
        </w:rPr>
      </w:pPr>
    </w:p>
    <w:p w14:paraId="2C71D999" w14:textId="77777777" w:rsidR="00E30FCA" w:rsidRPr="00FC327F" w:rsidRDefault="00E30FCA" w:rsidP="00E30FCA">
      <w:pPr>
        <w:ind w:right="270"/>
        <w:rPr>
          <w:rFonts w:ascii="Arial" w:hAnsi="Arial" w:cs="Arial"/>
          <w:lang w:val="hu-HU"/>
        </w:rPr>
      </w:pPr>
    </w:p>
    <w:p w14:paraId="26B58BB7" w14:textId="77777777" w:rsidR="00E30FCA" w:rsidRPr="00FC327F" w:rsidRDefault="00E30FCA" w:rsidP="00E30FCA">
      <w:pPr>
        <w:ind w:right="270"/>
        <w:rPr>
          <w:rFonts w:ascii="Arial" w:hAnsi="Arial" w:cs="Arial"/>
          <w:b/>
          <w:lang w:val="hu-HU"/>
        </w:rPr>
      </w:pPr>
      <w:r w:rsidRPr="00FC327F">
        <w:rPr>
          <w:rFonts w:ascii="Arial" w:hAnsi="Arial" w:cs="Arial"/>
          <w:b/>
          <w:lang w:val="hu-HU"/>
        </w:rPr>
        <w:t xml:space="preserve">I. Általános előírások </w:t>
      </w:r>
    </w:p>
    <w:p w14:paraId="1DBDA9C0"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1. Az adatszolgáltatásban szerepeltetendő ügyletek</w:t>
      </w:r>
    </w:p>
    <w:p w14:paraId="1025DC0E" w14:textId="4DC54A2C" w:rsidR="00E30FCA" w:rsidRPr="00FC327F" w:rsidRDefault="00E30FCA" w:rsidP="00E30FCA">
      <w:pPr>
        <w:ind w:right="272"/>
        <w:jc w:val="both"/>
        <w:rPr>
          <w:rFonts w:ascii="Arial" w:hAnsi="Arial" w:cs="Arial"/>
          <w:lang w:val="hu-HU"/>
        </w:rPr>
      </w:pPr>
      <w:r w:rsidRPr="00FC327F">
        <w:rPr>
          <w:rFonts w:ascii="Arial" w:hAnsi="Arial" w:cs="Arial"/>
          <w:lang w:val="hu-HU"/>
        </w:rPr>
        <w:t xml:space="preserve">Az adatszolgáltatásnak </w:t>
      </w:r>
      <w:r w:rsidR="00884E88">
        <w:rPr>
          <w:rFonts w:ascii="Arial" w:hAnsi="Arial" w:cs="Arial"/>
          <w:lang w:val="hu-HU"/>
        </w:rPr>
        <w:t xml:space="preserve">a D01 MNB azonosító kódú adatszolgáltatás vonatkozásában </w:t>
      </w:r>
      <w:r w:rsidRPr="00FC327F">
        <w:rPr>
          <w:rFonts w:ascii="Arial" w:hAnsi="Arial" w:cs="Arial"/>
          <w:lang w:val="hu-HU"/>
        </w:rPr>
        <w:t>a benyújtását megelőző napra</w:t>
      </w:r>
      <w:r w:rsidR="00884E88">
        <w:rPr>
          <w:rFonts w:ascii="Arial" w:hAnsi="Arial" w:cs="Arial"/>
          <w:lang w:val="hu-HU"/>
        </w:rPr>
        <w:t>, míg a D02 MNB azonosító kódú adatszolgáltatás vonatkozásában a benyújtást megelőző második napra</w:t>
      </w:r>
      <w:r w:rsidRPr="00FC327F">
        <w:rPr>
          <w:rFonts w:ascii="Arial" w:hAnsi="Arial" w:cs="Arial"/>
          <w:lang w:val="hu-HU"/>
        </w:rPr>
        <w:t xml:space="preserve"> mint értéknapra vonatkozó</w:t>
      </w:r>
      <w:r w:rsidR="00D76AAC">
        <w:rPr>
          <w:rFonts w:ascii="Arial" w:hAnsi="Arial" w:cs="Arial"/>
          <w:lang w:val="hu-HU"/>
        </w:rPr>
        <w:t>,</w:t>
      </w:r>
      <w:r w:rsidRPr="00FC327F">
        <w:rPr>
          <w:rFonts w:ascii="Arial" w:hAnsi="Arial" w:cs="Arial"/>
          <w:lang w:val="hu-HU"/>
        </w:rPr>
        <w:t xml:space="preserve"> átértékelendő deviza állományi adatokat és alapesetben az e napra mint kötésnapra vonatkozó forgalmi adatokat kell tartalmaznia. A külföldi székhellyel rendelkező magyarországi fióktelep adatszolgáltatónak azokat a tranzakciókat kell megjelenítenie, amelyeket ténylegesen ő köt (még ha helyzetéből adódóan jogilag a külföldi központ nevében teszi is). A ténylegesen a külföldi központ által kötött tranzakciókat nem kell jelenteni.</w:t>
      </w:r>
      <w:r w:rsidR="00A93983">
        <w:rPr>
          <w:rFonts w:ascii="Arial" w:hAnsi="Arial" w:cs="Arial"/>
          <w:lang w:val="hu-HU"/>
        </w:rPr>
        <w:t xml:space="preserve"> </w:t>
      </w:r>
      <w:r w:rsidR="00A93983" w:rsidRPr="00271F9F">
        <w:rPr>
          <w:rFonts w:ascii="Arial" w:hAnsi="Arial" w:cs="Arial"/>
          <w:lang w:val="hu-HU"/>
        </w:rPr>
        <w:t>A D02 MNB azonosító kódú adatszolgálta</w:t>
      </w:r>
      <w:r w:rsidR="001B37E1">
        <w:rPr>
          <w:rFonts w:ascii="Arial" w:hAnsi="Arial" w:cs="Arial"/>
          <w:lang w:val="hu-HU"/>
        </w:rPr>
        <w:t>t</w:t>
      </w:r>
      <w:r w:rsidR="00A93983" w:rsidRPr="00271F9F">
        <w:rPr>
          <w:rFonts w:ascii="Arial" w:hAnsi="Arial" w:cs="Arial"/>
          <w:lang w:val="hu-HU"/>
        </w:rPr>
        <w:t xml:space="preserve">ás tekintetében kizárólag a napi nyitott pozíciókat kell bemutatni, egyedi </w:t>
      </w:r>
      <w:proofErr w:type="spellStart"/>
      <w:r w:rsidR="00A93983" w:rsidRPr="00271F9F">
        <w:rPr>
          <w:rFonts w:ascii="Arial" w:hAnsi="Arial" w:cs="Arial"/>
          <w:lang w:val="hu-HU"/>
        </w:rPr>
        <w:t>leányvállalatonkénti</w:t>
      </w:r>
      <w:proofErr w:type="spellEnd"/>
      <w:r w:rsidR="00A93983" w:rsidRPr="00271F9F">
        <w:rPr>
          <w:rFonts w:ascii="Arial" w:hAnsi="Arial" w:cs="Arial"/>
          <w:lang w:val="hu-HU"/>
        </w:rPr>
        <w:t xml:space="preserve"> nyitott pozíciós szinten.</w:t>
      </w:r>
    </w:p>
    <w:p w14:paraId="1777CC7F"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2. Az adatok számbavétele</w:t>
      </w:r>
    </w:p>
    <w:p w14:paraId="69ECDB95"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Az adatszolgáltatás elkészítésekor a 3. melléklet 4.4. pontja szerinti, az MNB honlapján közzétett technikai segédletben felsorolt devizákat külön-külön kell megjeleníteni, míg az ott nem szereplő devizákra, illetve az aranyra vonatkozó állományi és forgalmi adatokat forintra átszámítva, EGY ISO kóddal (egyéb deviza) kell jelenteni</w:t>
      </w:r>
      <w:r w:rsidR="00314AB7">
        <w:rPr>
          <w:rFonts w:ascii="Arial" w:hAnsi="Arial" w:cs="Arial"/>
          <w:lang w:val="hu-HU"/>
        </w:rPr>
        <w:t xml:space="preserve"> a D01 </w:t>
      </w:r>
      <w:r w:rsidR="009F63F0">
        <w:rPr>
          <w:rFonts w:ascii="Arial" w:hAnsi="Arial" w:cs="Arial"/>
          <w:lang w:val="hu-HU"/>
        </w:rPr>
        <w:t>MNB azonosító kódú adatszolgáltatásban</w:t>
      </w:r>
      <w:r w:rsidR="008D16F3">
        <w:rPr>
          <w:rFonts w:ascii="Arial" w:hAnsi="Arial" w:cs="Arial"/>
          <w:lang w:val="hu-HU"/>
        </w:rPr>
        <w:t>.</w:t>
      </w:r>
    </w:p>
    <w:p w14:paraId="3EB0CCDA"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 xml:space="preserve">A forintra történő átszámításhoz az </w:t>
      </w:r>
      <w:r w:rsidRPr="009B0466">
        <w:rPr>
          <w:rFonts w:ascii="Arial" w:hAnsi="Arial"/>
          <w:lang w:val="hu-HU"/>
        </w:rPr>
        <w:t xml:space="preserve">MNB </w:t>
      </w:r>
      <w:r w:rsidRPr="00FC327F">
        <w:rPr>
          <w:rFonts w:ascii="Arial" w:hAnsi="Arial" w:cs="Arial"/>
          <w:lang w:val="hu-HU"/>
        </w:rPr>
        <w:t>által közzétett hivatalos devizaárfolyamot</w:t>
      </w:r>
      <w:r w:rsidRPr="00FC327F" w:rsidDel="00503E34">
        <w:rPr>
          <w:rFonts w:ascii="Arial" w:hAnsi="Arial" w:cs="Arial"/>
          <w:snapToGrid w:val="0"/>
          <w:lang w:val="hu-HU" w:eastAsia="en-US"/>
        </w:rPr>
        <w:t xml:space="preserve"> </w:t>
      </w:r>
      <w:r w:rsidRPr="00FC327F">
        <w:rPr>
          <w:rFonts w:ascii="Arial" w:hAnsi="Arial" w:cs="Arial"/>
          <w:lang w:val="hu-HU"/>
        </w:rPr>
        <w:t>kell alkalmazni. Állományi és nyitott pozíciós adatok esetén az értéknapra, tranzakciós adatok esetén a kötésnapra vonatkozó árfolyamot kell használni.</w:t>
      </w:r>
      <w:r w:rsidR="006D1B29">
        <w:rPr>
          <w:rFonts w:ascii="Arial" w:hAnsi="Arial" w:cs="Arial"/>
          <w:lang w:val="hu-HU"/>
        </w:rPr>
        <w:t xml:space="preserve"> </w:t>
      </w:r>
      <w:bookmarkStart w:id="0" w:name="_Hlk524952539"/>
      <w:r w:rsidR="003E7CDC">
        <w:rPr>
          <w:rFonts w:ascii="Arial" w:hAnsi="Arial" w:cs="Arial"/>
          <w:lang w:val="hu-HU"/>
        </w:rPr>
        <w:t xml:space="preserve">Szombati munkanapra mint vonatkozási napra nincs adatszolgáltatási kötelezettség. </w:t>
      </w:r>
      <w:r w:rsidR="00314AB7" w:rsidRPr="00271F9F">
        <w:rPr>
          <w:rFonts w:ascii="Arial" w:hAnsi="Arial" w:cs="Arial"/>
          <w:lang w:val="hu-HU"/>
        </w:rPr>
        <w:t>A D02 MNB azonosító kódú adatszolgáltatásban</w:t>
      </w:r>
      <w:r w:rsidR="00314AB7">
        <w:rPr>
          <w:rFonts w:ascii="Arial" w:hAnsi="Arial" w:cs="Arial"/>
          <w:lang w:val="hu-HU"/>
        </w:rPr>
        <w:t xml:space="preserve"> jelentendő devizák es</w:t>
      </w:r>
      <w:r w:rsidR="00701344">
        <w:rPr>
          <w:rFonts w:ascii="Arial" w:hAnsi="Arial" w:cs="Arial"/>
          <w:lang w:val="hu-HU"/>
        </w:rPr>
        <w:t>e</w:t>
      </w:r>
      <w:r w:rsidR="00314AB7">
        <w:rPr>
          <w:rFonts w:ascii="Arial" w:hAnsi="Arial" w:cs="Arial"/>
          <w:lang w:val="hu-HU"/>
        </w:rPr>
        <w:t>tében,</w:t>
      </w:r>
      <w:r w:rsidR="00314AB7" w:rsidRPr="00271F9F">
        <w:rPr>
          <w:rFonts w:ascii="Arial" w:hAnsi="Arial" w:cs="Arial"/>
          <w:lang w:val="hu-HU"/>
        </w:rPr>
        <w:t xml:space="preserve"> </w:t>
      </w:r>
      <w:bookmarkEnd w:id="0"/>
      <w:r w:rsidR="00314AB7">
        <w:rPr>
          <w:rFonts w:ascii="Arial" w:hAnsi="Arial" w:cs="Arial"/>
          <w:lang w:val="hu-HU"/>
        </w:rPr>
        <w:t>a</w:t>
      </w:r>
      <w:r w:rsidR="001753CA">
        <w:rPr>
          <w:rFonts w:ascii="Arial" w:hAnsi="Arial" w:cs="Arial"/>
          <w:lang w:val="hu-HU"/>
        </w:rPr>
        <w:t>mennyiben az adott devizanemre az MNB nem publikál napi gyakorisággal devizaárfolyamot, akkor az adatszolgáltatónak saját magának kell piaci inputokon alapuló devizaárfolyamot meghatároznia, majd alkalmaznia.</w:t>
      </w:r>
    </w:p>
    <w:p w14:paraId="1FAFAC5A" w14:textId="2BCD6411" w:rsidR="00E30FCA" w:rsidRDefault="00E30FCA" w:rsidP="00E30FCA">
      <w:pPr>
        <w:ind w:right="270"/>
        <w:jc w:val="both"/>
        <w:rPr>
          <w:rFonts w:ascii="Arial" w:hAnsi="Arial" w:cs="Arial"/>
          <w:lang w:val="hu-HU"/>
        </w:rPr>
      </w:pPr>
      <w:r w:rsidRPr="00FC327F">
        <w:rPr>
          <w:rFonts w:ascii="Arial" w:hAnsi="Arial" w:cs="Arial"/>
          <w:lang w:val="hu-HU"/>
        </w:rPr>
        <w:t>A</w:t>
      </w:r>
      <w:r w:rsidR="00ED7ACC">
        <w:rPr>
          <w:rFonts w:ascii="Arial" w:hAnsi="Arial" w:cs="Arial"/>
          <w:lang w:val="hu-HU"/>
        </w:rPr>
        <w:t xml:space="preserve"> D01 MNB azonosító kódú adatszolgáltatás tekintetében a</w:t>
      </w:r>
      <w:r w:rsidRPr="00FC327F">
        <w:rPr>
          <w:rFonts w:ascii="Arial" w:hAnsi="Arial" w:cs="Arial"/>
          <w:lang w:val="hu-HU"/>
        </w:rPr>
        <w:t>z adatokat a 01., 02. és 06. táblában tizedesjegy nélkül, kerekítve</w:t>
      </w:r>
      <w:r w:rsidR="009B6FB7">
        <w:rPr>
          <w:rFonts w:ascii="Arial" w:hAnsi="Arial" w:cs="Arial"/>
          <w:lang w:val="hu-HU"/>
        </w:rPr>
        <w:t>,</w:t>
      </w:r>
      <w:r w:rsidRPr="00FC327F">
        <w:rPr>
          <w:rFonts w:ascii="Arial" w:hAnsi="Arial" w:cs="Arial"/>
          <w:lang w:val="hu-HU"/>
        </w:rPr>
        <w:t xml:space="preserve"> ezres nagyságrendben, a 03. és 04. táblában tizedesjegy nélkül, kerekítve, millió forintban</w:t>
      </w:r>
      <w:r w:rsidR="009B6FB7">
        <w:rPr>
          <w:rFonts w:ascii="Arial" w:hAnsi="Arial" w:cs="Arial"/>
          <w:lang w:val="hu-HU"/>
        </w:rPr>
        <w:t xml:space="preserve"> </w:t>
      </w:r>
      <w:r w:rsidR="009B6FB7" w:rsidRPr="00FC327F">
        <w:rPr>
          <w:rFonts w:ascii="Arial" w:hAnsi="Arial" w:cs="Arial"/>
          <w:lang w:val="hu-HU"/>
        </w:rPr>
        <w:t>kell megadni</w:t>
      </w:r>
      <w:r w:rsidRPr="00FC327F">
        <w:rPr>
          <w:rFonts w:ascii="Arial" w:hAnsi="Arial" w:cs="Arial"/>
          <w:lang w:val="hu-HU"/>
        </w:rPr>
        <w:t xml:space="preserve">. A 05. forgalmi tábla tranzakciós értékeit (ideértve az opciós díjat is) ezres nagyságrendben, 6 tizedesjegy </w:t>
      </w:r>
      <w:r w:rsidR="00B17812">
        <w:rPr>
          <w:rFonts w:ascii="Arial" w:hAnsi="Arial" w:cs="Arial"/>
          <w:lang w:val="hu-HU"/>
        </w:rPr>
        <w:t>pontos</w:t>
      </w:r>
      <w:r w:rsidR="00D21893">
        <w:rPr>
          <w:rFonts w:ascii="Arial" w:hAnsi="Arial" w:cs="Arial"/>
          <w:lang w:val="hu-HU"/>
        </w:rPr>
        <w:t>s</w:t>
      </w:r>
      <w:r w:rsidR="00B17812">
        <w:rPr>
          <w:rFonts w:ascii="Arial" w:hAnsi="Arial" w:cs="Arial"/>
          <w:lang w:val="hu-HU"/>
        </w:rPr>
        <w:t>ággal</w:t>
      </w:r>
      <w:r w:rsidRPr="00FC327F">
        <w:rPr>
          <w:rFonts w:ascii="Arial" w:hAnsi="Arial" w:cs="Arial"/>
          <w:lang w:val="hu-HU"/>
        </w:rPr>
        <w:t xml:space="preserve"> kell megadni.</w:t>
      </w:r>
    </w:p>
    <w:p w14:paraId="3173B46A" w14:textId="77777777" w:rsidR="00ED7ACC" w:rsidRPr="00FC327F" w:rsidRDefault="00ED7ACC" w:rsidP="00E30FCA">
      <w:pPr>
        <w:ind w:right="270"/>
        <w:jc w:val="both"/>
        <w:rPr>
          <w:rFonts w:ascii="Arial" w:hAnsi="Arial" w:cs="Arial"/>
          <w:lang w:val="hu-HU"/>
        </w:rPr>
      </w:pPr>
      <w:r w:rsidRPr="00271F9F">
        <w:rPr>
          <w:rFonts w:ascii="Arial" w:hAnsi="Arial" w:cs="Arial"/>
          <w:lang w:val="hu-HU"/>
        </w:rPr>
        <w:t>A D02 MNB azonosító kódú adatszolgáltatás</w:t>
      </w:r>
      <w:r w:rsidR="00FD7996" w:rsidRPr="00271F9F">
        <w:rPr>
          <w:rFonts w:ascii="Arial" w:hAnsi="Arial" w:cs="Arial"/>
          <w:lang w:val="hu-HU"/>
        </w:rPr>
        <w:t>ban az adatokat</w:t>
      </w:r>
      <w:r w:rsidR="00B5553F" w:rsidRPr="00271F9F">
        <w:rPr>
          <w:rFonts w:ascii="Arial" w:hAnsi="Arial" w:cs="Arial"/>
          <w:lang w:val="hu-HU"/>
        </w:rPr>
        <w:t xml:space="preserve"> tizedesjegy nélkül, kerekítve, </w:t>
      </w:r>
      <w:r w:rsidR="001B37E1">
        <w:rPr>
          <w:rFonts w:ascii="Arial" w:hAnsi="Arial" w:cs="Arial"/>
          <w:lang w:val="hu-HU"/>
        </w:rPr>
        <w:t>millió</w:t>
      </w:r>
      <w:r w:rsidR="00B5553F" w:rsidRPr="00271F9F">
        <w:rPr>
          <w:rFonts w:ascii="Arial" w:hAnsi="Arial" w:cs="Arial"/>
          <w:lang w:val="hu-HU"/>
        </w:rPr>
        <w:t xml:space="preserve"> forintban </w:t>
      </w:r>
      <w:r w:rsidR="00FD7996" w:rsidRPr="00271F9F">
        <w:rPr>
          <w:rFonts w:ascii="Arial" w:hAnsi="Arial" w:cs="Arial"/>
          <w:lang w:val="hu-HU"/>
        </w:rPr>
        <w:t>kell megadni.</w:t>
      </w:r>
    </w:p>
    <w:p w14:paraId="3EDD176E" w14:textId="1FFC2CA0"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 xml:space="preserve">3. A táblákban és a jelen kitöltési előírásokban használt fogalmak magyarázatát e melléklet I. </w:t>
      </w:r>
      <w:r w:rsidR="00532B17">
        <w:rPr>
          <w:rFonts w:ascii="Arial" w:hAnsi="Arial" w:cs="Arial"/>
          <w:lang w:val="hu-HU"/>
        </w:rPr>
        <w:t>E</w:t>
      </w:r>
      <w:r w:rsidRPr="00FC327F">
        <w:rPr>
          <w:rFonts w:ascii="Arial" w:hAnsi="Arial" w:cs="Arial"/>
          <w:lang w:val="hu-HU"/>
        </w:rPr>
        <w:t>. 1. pontja tartalmazza.</w:t>
      </w:r>
    </w:p>
    <w:p w14:paraId="42D8B765" w14:textId="77777777" w:rsidR="00E30FCA" w:rsidRDefault="00E30FCA" w:rsidP="00E72E4C">
      <w:pPr>
        <w:pStyle w:val="Cmsor1"/>
        <w:spacing w:before="240"/>
        <w:ind w:left="284" w:right="357" w:hanging="215"/>
        <w:rPr>
          <w:rFonts w:ascii="Arial" w:hAnsi="Arial" w:cs="Arial"/>
          <w:b/>
          <w:sz w:val="20"/>
        </w:rPr>
      </w:pPr>
      <w:r w:rsidRPr="00FC327F">
        <w:rPr>
          <w:rFonts w:ascii="Arial" w:hAnsi="Arial" w:cs="Arial"/>
          <w:b/>
          <w:sz w:val="20"/>
        </w:rPr>
        <w:t xml:space="preserve">II. A </w:t>
      </w:r>
      <w:r w:rsidR="006C56A2">
        <w:rPr>
          <w:rFonts w:ascii="Arial" w:hAnsi="Arial" w:cs="Arial"/>
          <w:b/>
          <w:sz w:val="20"/>
        </w:rPr>
        <w:t>D01 MNB azonosító kódú adatszolgáltatás tábláinak</w:t>
      </w:r>
      <w:r w:rsidRPr="00FC327F">
        <w:rPr>
          <w:rFonts w:ascii="Arial" w:hAnsi="Arial" w:cs="Arial"/>
          <w:b/>
          <w:sz w:val="20"/>
        </w:rPr>
        <w:t xml:space="preserve"> kitöltésével kapcsolatos részletes előírások</w:t>
      </w:r>
    </w:p>
    <w:p w14:paraId="0F006EC4" w14:textId="77777777" w:rsidR="006C56A2" w:rsidRPr="009C4FAF" w:rsidRDefault="006C56A2" w:rsidP="009C4FAF">
      <w:pPr>
        <w:rPr>
          <w:lang w:val="hu-HU" w:eastAsia="en-US"/>
        </w:rPr>
      </w:pPr>
    </w:p>
    <w:p w14:paraId="1EA61D36" w14:textId="77777777" w:rsidR="00E30FCA" w:rsidRPr="00FC327F" w:rsidRDefault="00D77A4F" w:rsidP="00E30FCA">
      <w:pPr>
        <w:pStyle w:val="Cmsor2"/>
        <w:spacing w:before="120"/>
        <w:ind w:right="272"/>
        <w:rPr>
          <w:rFonts w:ascii="Arial" w:hAnsi="Arial" w:cs="Arial"/>
          <w:b w:val="0"/>
          <w:bCs/>
          <w:sz w:val="20"/>
        </w:rPr>
      </w:pPr>
      <w:r>
        <w:rPr>
          <w:rFonts w:ascii="Arial" w:hAnsi="Arial" w:cs="Arial"/>
          <w:b w:val="0"/>
          <w:bCs/>
          <w:sz w:val="20"/>
        </w:rPr>
        <w:t xml:space="preserve">1. </w:t>
      </w:r>
      <w:r w:rsidR="00E30FCA" w:rsidRPr="00FC327F">
        <w:rPr>
          <w:rFonts w:ascii="Arial" w:hAnsi="Arial" w:cs="Arial"/>
          <w:b w:val="0"/>
          <w:bCs/>
          <w:sz w:val="20"/>
        </w:rPr>
        <w:t>A táblák között fennálló összefüggéseket, egyedi ellenőrzési szempontokat a 3. melléklet 5. pontja szerinti, a táblák oszlopainak tartalmát, a helyes kitöltését segítő módszertani útmutatást pedig a 3. melléklet 9. pontja szerinti, az MNB honlapján közzétett technikai segédlet tartalmazza.</w:t>
      </w:r>
    </w:p>
    <w:p w14:paraId="65BB6972" w14:textId="77777777" w:rsidR="00E30FCA" w:rsidRPr="00FC327F" w:rsidRDefault="00E30FCA" w:rsidP="00E30FCA">
      <w:pPr>
        <w:pStyle w:val="Cmsor8"/>
        <w:rPr>
          <w:rFonts w:ascii="Arial" w:hAnsi="Arial" w:cs="Arial"/>
          <w:sz w:val="20"/>
          <w:u w:val="none"/>
        </w:rPr>
      </w:pPr>
      <w:r w:rsidRPr="00FC327F">
        <w:rPr>
          <w:rFonts w:ascii="Arial" w:hAnsi="Arial" w:cs="Arial"/>
          <w:sz w:val="20"/>
          <w:u w:val="none"/>
        </w:rPr>
        <w:t xml:space="preserve">A táblák kitöltésénél használható kódokat a 3. melléklet 4.4. pontja szerinti, az MNB honlapján közzétett technikai segédlet tartalmazza. </w:t>
      </w:r>
    </w:p>
    <w:p w14:paraId="61C92988"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2. </w:t>
      </w:r>
      <w:r w:rsidR="00E30FCA" w:rsidRPr="00FC327F">
        <w:rPr>
          <w:rFonts w:ascii="Arial" w:hAnsi="Arial" w:cs="Arial"/>
          <w:b/>
          <w:lang w:val="hu-HU"/>
        </w:rPr>
        <w:t xml:space="preserve">01. tábla: Állományi adatok külföld és 02. tábla: Állományi adatok belföld </w:t>
      </w:r>
    </w:p>
    <w:p w14:paraId="7D4B2E8E"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1. Az állományi adatokat tartalmazó 01. és 02. táblában azon deviza állományi adatokat kell szerepeltetni, amelyek az adatszolgáltató által alkalmazott számviteli szabályozás értelmében átértékelendő pozíciónak minősülnek.</w:t>
      </w:r>
    </w:p>
    <w:p w14:paraId="4845E9DB"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2. A 01. táblában a nem-rezidensekkel, a 02. táblában a rezidensekkel szembeni követeléseket és kötelezettségeket kell szerepeltetni. A rezidens, nem-rezidens kör pontos meghatározását e melléklet I. A. 3. pontja tartalmazza.</w:t>
      </w:r>
    </w:p>
    <w:p w14:paraId="3D296288"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3. A táblák elkészítésénél – jelen kitöltési előírások eltérő rendelkezése hiányában –</w:t>
      </w:r>
      <w:r w:rsidR="00A84D34">
        <w:rPr>
          <w:rFonts w:ascii="Arial" w:hAnsi="Arial" w:cs="Arial"/>
          <w:lang w:val="hu-HU"/>
        </w:rPr>
        <w:t xml:space="preserve"> az </w:t>
      </w:r>
      <w:r w:rsidR="00E30FCA" w:rsidRPr="00FC327F">
        <w:rPr>
          <w:rFonts w:ascii="Arial" w:hAnsi="Arial" w:cs="Arial"/>
          <w:lang w:val="hu-HU"/>
        </w:rPr>
        <w:t>M01</w:t>
      </w:r>
      <w:r w:rsidR="00267A09">
        <w:rPr>
          <w:rFonts w:ascii="Arial" w:hAnsi="Arial" w:cs="Arial"/>
          <w:lang w:val="hu-HU"/>
        </w:rPr>
        <w:t xml:space="preserve"> </w:t>
      </w:r>
      <w:r w:rsidR="00DA05A9">
        <w:rPr>
          <w:rFonts w:ascii="Arial" w:hAnsi="Arial" w:cs="Arial"/>
          <w:lang w:val="hu-HU"/>
        </w:rPr>
        <w:t xml:space="preserve">MNB </w:t>
      </w:r>
      <w:r w:rsidR="00267A09">
        <w:rPr>
          <w:rFonts w:ascii="Arial" w:hAnsi="Arial" w:cs="Arial"/>
          <w:lang w:val="hu-HU"/>
        </w:rPr>
        <w:t>azonosító kódú</w:t>
      </w:r>
      <w:r w:rsidR="00E30FCA" w:rsidRPr="00FC327F">
        <w:rPr>
          <w:rFonts w:ascii="Arial" w:hAnsi="Arial" w:cs="Arial"/>
          <w:lang w:val="hu-HU"/>
        </w:rPr>
        <w:t xml:space="preserve"> adatszolgáltatásra előírt értékelési elveket kell alkalmazni. Az M01 </w:t>
      </w:r>
      <w:r w:rsidR="00267A09">
        <w:rPr>
          <w:rFonts w:ascii="Arial" w:hAnsi="Arial" w:cs="Arial"/>
          <w:lang w:val="hu-HU"/>
        </w:rPr>
        <w:t xml:space="preserve">MNB </w:t>
      </w:r>
      <w:r w:rsidR="00E30FCA" w:rsidRPr="00FC327F">
        <w:rPr>
          <w:rFonts w:ascii="Arial" w:hAnsi="Arial" w:cs="Arial"/>
          <w:lang w:val="hu-HU"/>
        </w:rPr>
        <w:t xml:space="preserve">azonosító kódú </w:t>
      </w:r>
      <w:r w:rsidR="00E30FCA" w:rsidRPr="00FC327F">
        <w:rPr>
          <w:rFonts w:ascii="Arial" w:hAnsi="Arial" w:cs="Arial"/>
          <w:lang w:val="hu-HU"/>
        </w:rPr>
        <w:lastRenderedPageBreak/>
        <w:t>adatszolgáltatás sorai és a jelen adatszolgáltatás állományi adatai közötti tartalmi összefüggéseket a 3. melléklet 5. pontja szerinti, az MNB honlapján közzétett technikai segédlet tartalmazza.</w:t>
      </w:r>
    </w:p>
    <w:p w14:paraId="77B5CB6D" w14:textId="14F1465E" w:rsidR="00E30FCA" w:rsidRPr="006050A7" w:rsidRDefault="00D77A4F" w:rsidP="00FC4031">
      <w:pPr>
        <w:ind w:right="270"/>
        <w:jc w:val="both"/>
        <w:rPr>
          <w:rFonts w:ascii="Arial" w:hAnsi="Arial" w:cs="Arial"/>
          <w:lang w:val="hu-HU"/>
        </w:rPr>
      </w:pPr>
      <w:r>
        <w:rPr>
          <w:rFonts w:ascii="Arial" w:hAnsi="Arial" w:cs="Arial"/>
          <w:lang w:val="hu-HU"/>
        </w:rPr>
        <w:t>2.</w:t>
      </w:r>
      <w:r w:rsidR="00E30FCA" w:rsidRPr="00FC327F">
        <w:rPr>
          <w:rFonts w:ascii="Arial" w:hAnsi="Arial" w:cs="Arial"/>
          <w:lang w:val="hu-HU"/>
        </w:rPr>
        <w:t>4. Az állományi adatok között a forint állományokat nem kell feltüntetni</w:t>
      </w:r>
      <w:r w:rsidR="00FC4031">
        <w:rPr>
          <w:rFonts w:ascii="Arial" w:hAnsi="Arial" w:cs="Arial"/>
          <w:lang w:val="hu-HU"/>
        </w:rPr>
        <w:t xml:space="preserve">, </w:t>
      </w:r>
      <w:r w:rsidR="00FC4031" w:rsidRPr="006050A7">
        <w:rPr>
          <w:rFonts w:ascii="Arial" w:hAnsi="Arial" w:cs="Arial"/>
          <w:lang w:val="hu-HU"/>
        </w:rPr>
        <w:t xml:space="preserve">kivéve azt az esetet, amikor az adatszolgáltató </w:t>
      </w:r>
      <w:r w:rsidR="004E04CB" w:rsidRPr="006050A7">
        <w:rPr>
          <w:rFonts w:ascii="Arial" w:hAnsi="Arial" w:cs="Arial"/>
          <w:lang w:val="hu-HU"/>
        </w:rPr>
        <w:t xml:space="preserve">funkcionális </w:t>
      </w:r>
      <w:r w:rsidR="00FC4031" w:rsidRPr="006050A7">
        <w:rPr>
          <w:rFonts w:ascii="Arial" w:hAnsi="Arial" w:cs="Arial"/>
          <w:lang w:val="hu-HU"/>
        </w:rPr>
        <w:t>pénzneme a forinttól eltér, amelyhez a kiértékelést végzi, ezáltal forintban átértékelendő devizaállománya és nyitott pozíciója keletkezik.</w:t>
      </w:r>
    </w:p>
    <w:p w14:paraId="144A1481" w14:textId="0184A7A9"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5. Az állományi adatoknak értéknapos egyenlegeket kell tükrözniük. Ennek megfelelően, a nem értéknapos könyvelést alkalmazó adatszolgáltatónak a teljes nettó nyitott pozícióra hatást gyakorló tranzakciók lekönyvelt állományával is korrigálni kell a mérleg tételeket.</w:t>
      </w:r>
    </w:p>
    <w:p w14:paraId="79014EBC" w14:textId="10D176C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6. A deviza eredményszámláit hónap közben devizában vezető adatszolgáltató a deviza eredmény tételeket is szerepeltetheti a deviza mérlegtételek között, amíg azokat devizában tartj</w:t>
      </w:r>
      <w:r w:rsidR="001E2A04">
        <w:rPr>
          <w:rFonts w:ascii="Arial" w:hAnsi="Arial" w:cs="Arial"/>
          <w:lang w:val="hu-HU"/>
        </w:rPr>
        <w:t>a</w:t>
      </w:r>
      <w:r w:rsidR="00E30FCA" w:rsidRPr="00FC327F">
        <w:rPr>
          <w:rFonts w:ascii="Arial" w:hAnsi="Arial" w:cs="Arial"/>
          <w:lang w:val="hu-HU"/>
        </w:rPr>
        <w:t xml:space="preserve"> nyilván. </w:t>
      </w:r>
    </w:p>
    <w:p w14:paraId="42367324" w14:textId="77777777" w:rsidR="00E30FCA"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7. Amennyiben az állományok főkönyvi nyilvántartása forinttól eltérő devizanemben történik, a származékos ügyletek valós értékének mérlegben megjelenő részét az egyéb eszköz vagy egyéb forrás tételek között szükséges kimutatni.</w:t>
      </w:r>
    </w:p>
    <w:p w14:paraId="3DEBF4D5" w14:textId="2AC07BD2" w:rsidR="00FD5F59" w:rsidRPr="009B0466" w:rsidRDefault="00FD5F59" w:rsidP="00FD5F59">
      <w:pPr>
        <w:spacing w:before="120"/>
        <w:ind w:right="272"/>
        <w:jc w:val="both"/>
        <w:rPr>
          <w:rFonts w:ascii="Arial" w:hAnsi="Arial"/>
          <w:lang w:val="hu-HU"/>
        </w:rPr>
      </w:pPr>
      <w:r w:rsidRPr="00EA1B98">
        <w:rPr>
          <w:rFonts w:ascii="Arial" w:hAnsi="Arial" w:cs="Arial"/>
          <w:lang w:val="hu-HU"/>
        </w:rPr>
        <w:t xml:space="preserve">2.8. Az azonnali </w:t>
      </w:r>
      <w:r>
        <w:rPr>
          <w:rFonts w:ascii="Arial" w:hAnsi="Arial" w:cs="Arial"/>
          <w:lang w:val="hu-HU"/>
        </w:rPr>
        <w:t>elszámolás</w:t>
      </w:r>
      <w:r w:rsidRPr="00EA1B98">
        <w:rPr>
          <w:rFonts w:ascii="Arial" w:hAnsi="Arial" w:cs="Arial"/>
          <w:lang w:val="hu-HU"/>
        </w:rPr>
        <w:t xml:space="preserve"> keretében forintban indított, de forinttól eltérő devizanemű számlaszámra érkező fizetési műveletek elszámolása és konvertálása esetében a devizaszámlák állományváltozásait és tranzakcióit a vonatkozási napra vonatkozó elszámolások alapján kell jelenteni.</w:t>
      </w:r>
    </w:p>
    <w:p w14:paraId="201C7788" w14:textId="77777777" w:rsidR="00EA1B98" w:rsidRPr="00FC327F" w:rsidRDefault="00EA1B98" w:rsidP="00E30FCA">
      <w:pPr>
        <w:spacing w:before="120"/>
        <w:ind w:right="272"/>
        <w:jc w:val="both"/>
        <w:rPr>
          <w:rFonts w:ascii="Arial" w:hAnsi="Arial" w:cs="Arial"/>
          <w:lang w:val="hu-HU"/>
        </w:rPr>
      </w:pPr>
    </w:p>
    <w:p w14:paraId="7F226250"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3. </w:t>
      </w:r>
      <w:r w:rsidR="00E30FCA" w:rsidRPr="00FC327F">
        <w:rPr>
          <w:rFonts w:ascii="Arial" w:hAnsi="Arial" w:cs="Arial"/>
          <w:b/>
          <w:lang w:val="hu-HU"/>
        </w:rPr>
        <w:t xml:space="preserve">03. tábla: Nyitott pozíciók </w:t>
      </w:r>
    </w:p>
    <w:p w14:paraId="652282F5"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Mind a mérleg szerinti, mind a teljes nettó nyitott pozíció számításának keretében devizanemenként kell meghatározni és külön sorban feltüntetni a deviza nyitott pozíciós adatokat.</w:t>
      </w:r>
    </w:p>
    <w:p w14:paraId="7806E06B"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pozíció meghatározást </w:t>
      </w:r>
      <w:r w:rsidRPr="009B0466">
        <w:rPr>
          <w:rFonts w:ascii="Arial" w:hAnsi="Arial"/>
          <w:lang w:val="hu-HU"/>
        </w:rPr>
        <w:t>a CRR</w:t>
      </w:r>
      <w:r w:rsidRPr="00FC327F">
        <w:rPr>
          <w:rFonts w:ascii="Arial" w:hAnsi="Arial" w:cs="Arial"/>
          <w:lang w:val="hu-HU"/>
        </w:rPr>
        <w:t xml:space="preserve"> 352. cikkében</w:t>
      </w:r>
      <w:r w:rsidRPr="009B0466">
        <w:rPr>
          <w:rFonts w:ascii="Arial" w:hAnsi="Arial"/>
          <w:sz w:val="22"/>
          <w:lang w:val="hu-HU"/>
        </w:rPr>
        <w:t xml:space="preserve"> </w:t>
      </w:r>
      <w:r w:rsidRPr="00FC327F">
        <w:rPr>
          <w:rFonts w:ascii="Arial" w:hAnsi="Arial" w:cs="Arial"/>
          <w:lang w:val="hu-HU"/>
        </w:rPr>
        <w:t>meghatározottak szerint kell elvégezni, azzal a kiegészítéssel, hogy az azonnali ügyletek nyitott pozícióját is meg kell határozni. Az azonnali pozíciós adatokat a nettó határidős pozíciótól elkülönítetten kell megjeleníteni.</w:t>
      </w:r>
    </w:p>
    <w:p w14:paraId="3ADC6CE5" w14:textId="77777777" w:rsidR="00E30FCA" w:rsidRDefault="00E30FCA" w:rsidP="00E30FCA">
      <w:pPr>
        <w:ind w:right="270"/>
        <w:jc w:val="both"/>
        <w:rPr>
          <w:rFonts w:ascii="Arial" w:hAnsi="Arial" w:cs="Arial"/>
          <w:lang w:val="hu-HU"/>
        </w:rPr>
      </w:pPr>
      <w:r w:rsidRPr="00FC327F">
        <w:rPr>
          <w:rFonts w:ascii="Arial" w:hAnsi="Arial" w:cs="Arial"/>
          <w:lang w:val="hu-HU"/>
        </w:rPr>
        <w:t>A származékos ügyletek teljes devizapozícióra gyakorolt hatását az adatszolgáltató által alkalmazott számviteli szabályozástól (IFRS</w:t>
      </w:r>
      <w:r w:rsidR="00261906">
        <w:rPr>
          <w:rFonts w:ascii="Arial" w:hAnsi="Arial" w:cs="Arial"/>
          <w:lang w:val="hu-HU"/>
        </w:rPr>
        <w:t>-ek</w:t>
      </w:r>
      <w:r w:rsidRPr="00FC327F">
        <w:rPr>
          <w:rFonts w:ascii="Arial" w:hAnsi="Arial" w:cs="Arial"/>
          <w:lang w:val="hu-HU"/>
        </w:rPr>
        <w:t xml:space="preserve"> vagy magyar számviteli előírások) függetlenül – a valós értékelés hatásait figyelmen kívül hagyva, a </w:t>
      </w:r>
      <w:proofErr w:type="spellStart"/>
      <w:r w:rsidRPr="00FC327F">
        <w:rPr>
          <w:rFonts w:ascii="Arial" w:hAnsi="Arial" w:cs="Arial"/>
          <w:lang w:val="hu-HU"/>
        </w:rPr>
        <w:t>notional</w:t>
      </w:r>
      <w:proofErr w:type="spellEnd"/>
      <w:r w:rsidRPr="00FC327F">
        <w:rPr>
          <w:rFonts w:ascii="Arial" w:hAnsi="Arial" w:cs="Arial"/>
          <w:lang w:val="hu-HU"/>
        </w:rPr>
        <w:t xml:space="preserve"> értékeket az adott napon érvényes, az </w:t>
      </w:r>
      <w:r w:rsidRPr="009B0466">
        <w:rPr>
          <w:rFonts w:ascii="Arial" w:hAnsi="Arial"/>
          <w:lang w:val="hu-HU"/>
        </w:rPr>
        <w:t xml:space="preserve">MNB </w:t>
      </w:r>
      <w:r w:rsidRPr="00FC327F">
        <w:rPr>
          <w:rFonts w:ascii="Arial" w:hAnsi="Arial" w:cs="Arial"/>
          <w:lang w:val="hu-HU"/>
        </w:rPr>
        <w:t xml:space="preserve">által közzétett hivatalos devizaárfolyamon forintra átszámítva – kell bemutatni a teljes nettó nyitott pozíciós adatok között, a következő bontásnak megfelelően: azonnali pozíció, nettó határidős pozíció, visszavonhatatlan garanciák pozíciója, jövőbeli bevételek/kiadások pozíciója, opciós ügyletek pozíciója. </w:t>
      </w:r>
    </w:p>
    <w:p w14:paraId="354A6921" w14:textId="77777777" w:rsidR="00355F5A" w:rsidRPr="00FC327F" w:rsidRDefault="00355F5A" w:rsidP="00355F5A">
      <w:pPr>
        <w:ind w:right="270"/>
        <w:jc w:val="both"/>
        <w:rPr>
          <w:rFonts w:ascii="Arial" w:hAnsi="Arial" w:cs="Arial"/>
          <w:lang w:val="hu-HU"/>
        </w:rPr>
      </w:pPr>
    </w:p>
    <w:p w14:paraId="02AFEBF6"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4. </w:t>
      </w:r>
      <w:r w:rsidR="00E30FCA" w:rsidRPr="00FC327F">
        <w:rPr>
          <w:rFonts w:ascii="Arial" w:hAnsi="Arial" w:cs="Arial"/>
          <w:b/>
          <w:lang w:val="hu-HU"/>
        </w:rPr>
        <w:t>04. tábla: Nyitott pozíciók összesen</w:t>
      </w:r>
    </w:p>
    <w:p w14:paraId="31FBEF18"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1. A tábla a mérleg szerinti</w:t>
      </w:r>
      <w:r>
        <w:rPr>
          <w:rFonts w:ascii="Arial" w:hAnsi="Arial" w:cs="Arial"/>
          <w:sz w:val="20"/>
        </w:rPr>
        <w:t>,</w:t>
      </w:r>
      <w:r w:rsidR="00E30FCA" w:rsidRPr="00FC327F">
        <w:rPr>
          <w:rFonts w:ascii="Arial" w:hAnsi="Arial" w:cs="Arial"/>
          <w:sz w:val="20"/>
        </w:rPr>
        <w:t xml:space="preserve"> illetve a teljes nettó nyitott pozícióra vonatkozó adatokat tartalmazza, külön-külön oszlopokban.</w:t>
      </w:r>
    </w:p>
    <w:p w14:paraId="29104470"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4.</w:t>
      </w:r>
      <w:r w:rsidR="00E30FCA" w:rsidRPr="00FC327F">
        <w:rPr>
          <w:rFonts w:ascii="Arial" w:hAnsi="Arial" w:cs="Arial"/>
          <w:sz w:val="20"/>
        </w:rPr>
        <w:t>2. A teljes nettó devizapozíciót előjelhelyesen kell megjeleníteni.</w:t>
      </w:r>
    </w:p>
    <w:p w14:paraId="701E4990"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3. A mérleg szerinti adatok meghatározásához a 03. nyitott pozíciós tábla f) oszlopában szereplő adatokat kell felhasználni, míg a teljes nettó nyitott pozíciós oszlop értékeinek a 03. nyitott pozíciós tábla l) oszlopában szereplő adatokkal kell konzisztensnek lenniük.</w:t>
      </w:r>
    </w:p>
    <w:p w14:paraId="54F90116"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4. A szavatoló tőke soron a tábla mindkét oszlopában ugyanannak az értéknek kell szerepelnie. Mivel a külföldi székhellyel rendelkező magyarországi fióktelepnek nincs külön szavatoló tőkéje, a jelen adatszolgáltatás vonatkozó adathelyein nullát kell jelentenie.</w:t>
      </w:r>
    </w:p>
    <w:p w14:paraId="6FAB98DC"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5. </w:t>
      </w:r>
      <w:r w:rsidR="00E30FCA" w:rsidRPr="00FC327F">
        <w:rPr>
          <w:rFonts w:ascii="Arial" w:hAnsi="Arial" w:cs="Arial"/>
          <w:b/>
          <w:lang w:val="hu-HU"/>
        </w:rPr>
        <w:t xml:space="preserve">05. tábla: Tranzakciós adatok </w:t>
      </w:r>
    </w:p>
    <w:p w14:paraId="25141108" w14:textId="77777777" w:rsidR="00E30FCA" w:rsidRPr="00FC327F" w:rsidRDefault="009C3BF7" w:rsidP="00E30FCA">
      <w:pPr>
        <w:spacing w:before="120"/>
        <w:ind w:right="272"/>
        <w:jc w:val="both"/>
        <w:rPr>
          <w:rFonts w:ascii="Arial" w:hAnsi="Arial" w:cs="Arial"/>
          <w:lang w:val="hu-HU"/>
        </w:rPr>
      </w:pPr>
      <w:r>
        <w:rPr>
          <w:rFonts w:ascii="Arial" w:hAnsi="Arial" w:cs="Arial"/>
          <w:lang w:val="hu-HU"/>
        </w:rPr>
        <w:t>5.</w:t>
      </w:r>
      <w:r w:rsidR="00E30FCA" w:rsidRPr="00FC327F">
        <w:rPr>
          <w:rFonts w:ascii="Arial" w:hAnsi="Arial" w:cs="Arial"/>
          <w:lang w:val="hu-HU"/>
        </w:rPr>
        <w:t xml:space="preserve">1. A táblában a jelentés benyújtását megelőző munkanapon kötött, spot, határidős (forward, </w:t>
      </w:r>
      <w:proofErr w:type="spellStart"/>
      <w:r w:rsidR="00E30FCA" w:rsidRPr="00FC327F">
        <w:rPr>
          <w:rFonts w:ascii="Arial" w:hAnsi="Arial" w:cs="Arial"/>
          <w:lang w:val="hu-HU"/>
        </w:rPr>
        <w:t>futures</w:t>
      </w:r>
      <w:proofErr w:type="spellEnd"/>
      <w:r w:rsidR="00E30FCA" w:rsidRPr="00FC327F">
        <w:rPr>
          <w:rFonts w:ascii="Arial" w:hAnsi="Arial" w:cs="Arial"/>
          <w:lang w:val="hu-HU"/>
        </w:rPr>
        <w:t>), opció, egyszerű devizacsere (</w:t>
      </w:r>
      <w:proofErr w:type="spellStart"/>
      <w:r w:rsidR="00E30FCA" w:rsidRPr="00FC327F">
        <w:rPr>
          <w:rFonts w:ascii="Arial" w:hAnsi="Arial" w:cs="Arial"/>
          <w:lang w:val="hu-HU"/>
        </w:rPr>
        <w:t>simple</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currency</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swap</w:t>
      </w:r>
      <w:proofErr w:type="spellEnd"/>
      <w:r w:rsidR="00E30FCA" w:rsidRPr="00FC327F">
        <w:rPr>
          <w:rFonts w:ascii="Arial" w:hAnsi="Arial" w:cs="Arial"/>
          <w:lang w:val="hu-HU"/>
        </w:rPr>
        <w:t xml:space="preserve"> vagy </w:t>
      </w:r>
      <w:proofErr w:type="spellStart"/>
      <w:r w:rsidR="00E30FCA" w:rsidRPr="00FC327F">
        <w:rPr>
          <w:rFonts w:ascii="Arial" w:hAnsi="Arial" w:cs="Arial"/>
          <w:lang w:val="hu-HU"/>
        </w:rPr>
        <w:t>Fx-swap</w:t>
      </w:r>
      <w:proofErr w:type="spellEnd"/>
      <w:r w:rsidR="00E30FCA" w:rsidRPr="00FC327F">
        <w:rPr>
          <w:rFonts w:ascii="Arial" w:hAnsi="Arial" w:cs="Arial"/>
          <w:lang w:val="hu-HU"/>
        </w:rPr>
        <w:t>) és a nem amortizálódó kamatozó devizacsere (</w:t>
      </w:r>
      <w:proofErr w:type="spellStart"/>
      <w:r w:rsidR="00E30FCA" w:rsidRPr="00FC327F">
        <w:rPr>
          <w:rFonts w:ascii="Arial" w:hAnsi="Arial" w:cs="Arial"/>
          <w:lang w:val="hu-HU"/>
        </w:rPr>
        <w:t>CCIRS</w:t>
      </w:r>
      <w:proofErr w:type="spellEnd"/>
      <w:r w:rsidR="00E30FCA" w:rsidRPr="00FC327F">
        <w:rPr>
          <w:rFonts w:ascii="Arial" w:hAnsi="Arial" w:cs="Arial"/>
          <w:lang w:val="hu-HU"/>
        </w:rPr>
        <w:t xml:space="preserve">) ügyletek deviza-deviza és deviza-forint tranzakcióit kell szerepeltetni, beleértve a belső, nem </w:t>
      </w:r>
      <w:proofErr w:type="spellStart"/>
      <w:r w:rsidR="00E30FCA" w:rsidRPr="00FC327F">
        <w:rPr>
          <w:rFonts w:ascii="Arial" w:hAnsi="Arial" w:cs="Arial"/>
          <w:lang w:val="hu-HU"/>
        </w:rPr>
        <w:t>treasury</w:t>
      </w:r>
      <w:proofErr w:type="spellEnd"/>
      <w:r w:rsidR="00E30FCA" w:rsidRPr="00FC327F">
        <w:rPr>
          <w:rFonts w:ascii="Arial" w:hAnsi="Arial" w:cs="Arial"/>
          <w:lang w:val="hu-HU"/>
        </w:rPr>
        <w:t xml:space="preserve"> által kötött konverziókat is. </w:t>
      </w:r>
    </w:p>
    <w:p w14:paraId="0DDE22F8" w14:textId="77777777" w:rsidR="00E30FCA" w:rsidRPr="00FC327F" w:rsidRDefault="00E30FCA" w:rsidP="00E30FCA">
      <w:pPr>
        <w:jc w:val="both"/>
        <w:rPr>
          <w:rFonts w:ascii="Arial" w:hAnsi="Arial" w:cs="Arial"/>
          <w:lang w:val="hu-HU"/>
        </w:rPr>
      </w:pPr>
    </w:p>
    <w:p w14:paraId="1DF04D60"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nem amortizálódó kamatozó devizacsere ügyletek esetén a táblában csak a kezdeti és a lejáratkori devizacsere ügyleteket kell megjeleníteni, míg a kamatok cseréjét nem kell feltüntetni.  </w:t>
      </w:r>
    </w:p>
    <w:p w14:paraId="26D52814"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 nem amortizálódó kamatozó devizacsere ügyletek esetén, ha rollover történik (tehát az adott ügyletet újraértékelik, és a különbözettel elszámolnak a felek, majd a tőkét egy új ügyletként újra nyitják), abban az esetben az új tőkeösszegre vonatkozóan kötött új ügyletet újra le kell jelenteni.</w:t>
      </w:r>
    </w:p>
    <w:p w14:paraId="5A6F56B0" w14:textId="77777777" w:rsidR="00E30FCA" w:rsidRPr="00FC327F" w:rsidRDefault="00E30FCA" w:rsidP="00E30FCA">
      <w:pPr>
        <w:spacing w:before="120"/>
        <w:ind w:right="270"/>
        <w:jc w:val="both"/>
        <w:rPr>
          <w:rFonts w:ascii="Arial" w:hAnsi="Arial" w:cs="Arial"/>
          <w:lang w:val="hu-HU"/>
        </w:rPr>
      </w:pPr>
      <w:r w:rsidRPr="00FC327F">
        <w:rPr>
          <w:rFonts w:ascii="Arial" w:hAnsi="Arial" w:cs="Arial"/>
          <w:lang w:val="hu-HU"/>
        </w:rPr>
        <w:t>A mark-</w:t>
      </w:r>
      <w:proofErr w:type="spellStart"/>
      <w:r w:rsidRPr="00FC327F">
        <w:rPr>
          <w:rFonts w:ascii="Arial" w:hAnsi="Arial" w:cs="Arial"/>
          <w:lang w:val="hu-HU"/>
        </w:rPr>
        <w:t>to</w:t>
      </w:r>
      <w:proofErr w:type="spellEnd"/>
      <w:r w:rsidRPr="00FC327F">
        <w:rPr>
          <w:rFonts w:ascii="Arial" w:hAnsi="Arial" w:cs="Arial"/>
          <w:lang w:val="hu-HU"/>
        </w:rPr>
        <w:t xml:space="preserve">-market </w:t>
      </w:r>
      <w:proofErr w:type="spellStart"/>
      <w:r w:rsidRPr="00FC327F">
        <w:rPr>
          <w:rFonts w:ascii="Arial" w:hAnsi="Arial" w:cs="Arial"/>
          <w:lang w:val="hu-HU"/>
        </w:rPr>
        <w:t>swapok</w:t>
      </w:r>
      <w:proofErr w:type="spellEnd"/>
      <w:r w:rsidRPr="00FC327F">
        <w:rPr>
          <w:rFonts w:ascii="Arial" w:hAnsi="Arial" w:cs="Arial"/>
          <w:lang w:val="hu-HU"/>
        </w:rPr>
        <w:t xml:space="preserve"> esetében a tőkeösszegeket az ügylet kötésekor kell jelenteni „</w:t>
      </w:r>
      <w:proofErr w:type="spellStart"/>
      <w:r w:rsidRPr="00FC327F">
        <w:rPr>
          <w:rFonts w:ascii="Arial" w:hAnsi="Arial" w:cs="Arial"/>
          <w:lang w:val="hu-HU"/>
        </w:rPr>
        <w:t>TH</w:t>
      </w:r>
      <w:proofErr w:type="spellEnd"/>
      <w:r w:rsidRPr="00FC327F">
        <w:rPr>
          <w:rFonts w:ascii="Arial" w:hAnsi="Arial" w:cs="Arial"/>
          <w:lang w:val="hu-HU"/>
        </w:rPr>
        <w:t>” technikai tranzakció jelző nélkül, ezt követően pedig csak a futamidő alatti kamatperiódusonként történő tőkeösszeg változást kell jelenteni, ahol az ügylet értéknapjának a tőkeösszeg változásának napját, lejáratnak az eredeti lejáratot kell tekinteni és „</w:t>
      </w:r>
      <w:proofErr w:type="spellStart"/>
      <w:r w:rsidRPr="00FC327F">
        <w:rPr>
          <w:rFonts w:ascii="Arial" w:hAnsi="Arial" w:cs="Arial"/>
          <w:lang w:val="hu-HU"/>
        </w:rPr>
        <w:t>TH</w:t>
      </w:r>
      <w:proofErr w:type="spellEnd"/>
      <w:r w:rsidRPr="00FC327F">
        <w:rPr>
          <w:rFonts w:ascii="Arial" w:hAnsi="Arial" w:cs="Arial"/>
          <w:lang w:val="hu-HU"/>
        </w:rPr>
        <w:t>” technikai tranzakció jelzővel kell megjelölni az s) oszlopban.</w:t>
      </w:r>
    </w:p>
    <w:p w14:paraId="7C5D8C74" w14:textId="77777777" w:rsidR="00E30FCA" w:rsidRPr="00FC327F" w:rsidRDefault="00E30FCA" w:rsidP="00E30FCA">
      <w:pPr>
        <w:spacing w:before="120" w:after="120"/>
        <w:ind w:right="270"/>
        <w:jc w:val="both"/>
        <w:rPr>
          <w:rFonts w:ascii="Arial" w:hAnsi="Arial" w:cs="Arial"/>
          <w:lang w:val="hu-HU"/>
        </w:rPr>
      </w:pPr>
      <w:r w:rsidRPr="00FC327F">
        <w:rPr>
          <w:rFonts w:ascii="Arial" w:hAnsi="Arial" w:cs="Arial"/>
          <w:lang w:val="hu-HU"/>
        </w:rPr>
        <w:lastRenderedPageBreak/>
        <w:t>Az amortizálódó kamatozó devizacsere (</w:t>
      </w:r>
      <w:proofErr w:type="spellStart"/>
      <w:r w:rsidRPr="00FC327F">
        <w:rPr>
          <w:rFonts w:ascii="Arial" w:hAnsi="Arial" w:cs="Arial"/>
          <w:lang w:val="hu-HU"/>
        </w:rPr>
        <w:t>CCIRS</w:t>
      </w:r>
      <w:proofErr w:type="spellEnd"/>
      <w:r w:rsidRPr="00FC327F">
        <w:rPr>
          <w:rFonts w:ascii="Arial" w:hAnsi="Arial" w:cs="Arial"/>
          <w:lang w:val="hu-HU"/>
        </w:rPr>
        <w:t>) ügyleteket is fel kell tüntetni a jelentésben, ahol az eredeti, azaz az első alkalommal megkötött ügyletet és az amortizálódás során jelentett tranzakciókat is „</w:t>
      </w:r>
      <w:proofErr w:type="spellStart"/>
      <w:r w:rsidRPr="00FC327F">
        <w:rPr>
          <w:rFonts w:ascii="Arial" w:hAnsi="Arial" w:cs="Arial"/>
          <w:lang w:val="hu-HU"/>
        </w:rPr>
        <w:t>TH</w:t>
      </w:r>
      <w:proofErr w:type="spellEnd"/>
      <w:r w:rsidRPr="00FC327F">
        <w:rPr>
          <w:rFonts w:ascii="Arial" w:hAnsi="Arial" w:cs="Arial"/>
          <w:lang w:val="hu-HU"/>
        </w:rPr>
        <w:t xml:space="preserve">” technikai tranzakció jelzővel kell megjelölni az s) oszlopban. </w:t>
      </w:r>
    </w:p>
    <w:p w14:paraId="2BE23B46"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Amennyiben egy határidős vagy </w:t>
      </w:r>
      <w:proofErr w:type="spellStart"/>
      <w:r w:rsidRPr="00FC327F">
        <w:rPr>
          <w:rFonts w:ascii="Arial" w:hAnsi="Arial" w:cs="Arial"/>
          <w:lang w:val="hu-HU"/>
        </w:rPr>
        <w:t>swap</w:t>
      </w:r>
      <w:proofErr w:type="spellEnd"/>
      <w:r w:rsidRPr="00FC327F">
        <w:rPr>
          <w:rFonts w:ascii="Arial" w:hAnsi="Arial" w:cs="Arial"/>
          <w:lang w:val="hu-HU"/>
        </w:rPr>
        <w:t xml:space="preserve"> ügylet esetében a két fél együttesen úgy dönt, hogy </w:t>
      </w:r>
      <w:proofErr w:type="spellStart"/>
      <w:r w:rsidRPr="00FC327F">
        <w:rPr>
          <w:rFonts w:ascii="Arial" w:hAnsi="Arial" w:cs="Arial"/>
          <w:lang w:val="hu-HU"/>
        </w:rPr>
        <w:t>termin</w:t>
      </w:r>
      <w:proofErr w:type="spellEnd"/>
      <w:r w:rsidRPr="00FC327F">
        <w:rPr>
          <w:rFonts w:ascii="Arial" w:hAnsi="Arial" w:cs="Arial"/>
          <w:lang w:val="hu-HU"/>
        </w:rPr>
        <w:t xml:space="preserve"> értéknap előtt lezárják az adott ügyletet teljes mértékben (nem ellenügylettel, hanem határidő előtt terminálnak), abban az esetben az eredeti ügyletet törölni kell egy törlés tétellel, majd egy módosító tételt </w:t>
      </w:r>
      <w:proofErr w:type="spellStart"/>
      <w:r w:rsidRPr="00FC327F">
        <w:rPr>
          <w:rFonts w:ascii="Arial" w:hAnsi="Arial" w:cs="Arial"/>
          <w:lang w:val="hu-HU"/>
        </w:rPr>
        <w:t>felvéve</w:t>
      </w:r>
      <w:proofErr w:type="spellEnd"/>
      <w:r w:rsidRPr="00FC327F">
        <w:rPr>
          <w:rFonts w:ascii="Arial" w:hAnsi="Arial" w:cs="Arial"/>
          <w:lang w:val="hu-HU"/>
        </w:rPr>
        <w:t xml:space="preserve"> az eredeti ügylet </w:t>
      </w:r>
      <w:proofErr w:type="spellStart"/>
      <w:r w:rsidRPr="00FC327F">
        <w:rPr>
          <w:rFonts w:ascii="Arial" w:hAnsi="Arial" w:cs="Arial"/>
          <w:lang w:val="hu-HU"/>
        </w:rPr>
        <w:t>termin</w:t>
      </w:r>
      <w:proofErr w:type="spellEnd"/>
      <w:r w:rsidRPr="00FC327F">
        <w:rPr>
          <w:rFonts w:ascii="Arial" w:hAnsi="Arial" w:cs="Arial"/>
          <w:lang w:val="hu-HU"/>
        </w:rPr>
        <w:t xml:space="preserve"> értéknapját módosítani kell a lezárás napjára.</w:t>
      </w:r>
    </w:p>
    <w:p w14:paraId="2108AD18" w14:textId="77777777" w:rsidR="00E30FCA" w:rsidRPr="00FC327F" w:rsidRDefault="00E30FCA" w:rsidP="00E30FCA">
      <w:pPr>
        <w:ind w:right="270"/>
        <w:jc w:val="both"/>
        <w:rPr>
          <w:rFonts w:ascii="Arial" w:hAnsi="Arial" w:cs="Arial"/>
          <w:lang w:val="hu-HU"/>
        </w:rPr>
      </w:pPr>
    </w:p>
    <w:p w14:paraId="64E54231"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valuta-deviza, valuta-valuta, valuta-forint ügyleteket nem kell jelenteni. </w:t>
      </w:r>
    </w:p>
    <w:p w14:paraId="4A292EC9" w14:textId="77777777" w:rsidR="00E30FCA" w:rsidRPr="00FC327F" w:rsidRDefault="00E30FCA" w:rsidP="00E30FCA">
      <w:pPr>
        <w:pStyle w:val="Szvegtrzsbehzssal"/>
        <w:spacing w:before="120"/>
        <w:ind w:right="272" w:firstLine="0"/>
        <w:rPr>
          <w:rFonts w:ascii="Arial" w:hAnsi="Arial" w:cs="Arial"/>
          <w:sz w:val="20"/>
        </w:rPr>
      </w:pPr>
      <w:r w:rsidRPr="00FC327F">
        <w:rPr>
          <w:rFonts w:ascii="Arial" w:hAnsi="Arial" w:cs="Arial"/>
          <w:sz w:val="20"/>
        </w:rPr>
        <w:t>Abban az esetben, amikor az adatszolgáltatásból kimaradnak bizonyos előző munkanapon kötött ügyletek (pl. a jelentés beküldésének időpontját követően könyvelt ügyletek), akkor az adatszolgáltatónak ezeket az ügyleteket a következő napi jelentésében fel kell tüntetnie. Egyben indoklást kell küldeni a tranzakciók jelentése csúszásának okáról. A jelen táblához kapcsolódó 6. pontban részletezett, módosító jelzővel ellátott tranzakciók esetén nem kell indokolni a lejelentett tranzakció visszamenőleges értéknapját.</w:t>
      </w:r>
    </w:p>
    <w:p w14:paraId="28F4BED2"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2. Az adatszolgáltatásban – az alábbi kivételektől eltekintve – </w:t>
      </w:r>
      <w:proofErr w:type="spellStart"/>
      <w:r w:rsidR="00E30FCA" w:rsidRPr="00FC327F">
        <w:rPr>
          <w:rFonts w:ascii="Arial" w:hAnsi="Arial" w:cs="Arial"/>
          <w:sz w:val="20"/>
        </w:rPr>
        <w:t>tranzakciónként</w:t>
      </w:r>
      <w:proofErr w:type="spellEnd"/>
      <w:r w:rsidR="00E30FCA" w:rsidRPr="00FC327F">
        <w:rPr>
          <w:rFonts w:ascii="Arial" w:hAnsi="Arial" w:cs="Arial"/>
          <w:sz w:val="20"/>
        </w:rPr>
        <w:t xml:space="preserve"> külön soron kell feltüntetni az ügyleteket.</w:t>
      </w:r>
    </w:p>
    <w:p w14:paraId="5049440C" w14:textId="1EE02C03" w:rsidR="00E30FCA" w:rsidRPr="00FC327F" w:rsidRDefault="00E30FCA" w:rsidP="00E30FCA">
      <w:pPr>
        <w:pStyle w:val="Szvegtrzs"/>
        <w:ind w:right="270"/>
        <w:rPr>
          <w:rFonts w:ascii="Arial" w:hAnsi="Arial" w:cs="Arial"/>
          <w:strike/>
          <w:sz w:val="20"/>
        </w:rPr>
      </w:pPr>
      <w:r w:rsidRPr="00FC327F">
        <w:rPr>
          <w:rFonts w:ascii="Arial" w:hAnsi="Arial" w:cs="Arial"/>
          <w:sz w:val="20"/>
        </w:rPr>
        <w:t xml:space="preserve">a) Az 5 millió forint értékhatár alatti ügyleteket az adatszolgáltatónak összevontan kell szerepeltetnie az adatszolgáltatásban. Az összevonást abban az esetben kell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w:t>
      </w:r>
      <w:del w:id="1" w:author="MNB" w:date="2025-11-03T09:28:00Z" w16du:dateUtc="2025-11-03T08:28:00Z">
        <w:r w:rsidRPr="00FC327F">
          <w:rPr>
            <w:rFonts w:ascii="Arial" w:hAnsi="Arial" w:cs="Arial"/>
            <w:sz w:val="20"/>
          </w:rPr>
          <w:delText>.</w:delText>
        </w:r>
      </w:del>
      <w:ins w:id="2" w:author="MNB" w:date="2025-11-03T09:28:00Z" w16du:dateUtc="2025-11-03T08:28:00Z">
        <w:r w:rsidR="00194C83">
          <w:rPr>
            <w:rFonts w:ascii="Arial" w:hAnsi="Arial" w:cs="Arial"/>
            <w:sz w:val="20"/>
          </w:rPr>
          <w:t>, illetve a partner szektora.</w:t>
        </w:r>
      </w:ins>
      <w:r w:rsidR="00194C83">
        <w:rPr>
          <w:rFonts w:ascii="Arial" w:hAnsi="Arial" w:cs="Arial"/>
          <w:sz w:val="20"/>
        </w:rPr>
        <w:t xml:space="preserve"> </w:t>
      </w:r>
      <w:r w:rsidRPr="00FC327F">
        <w:rPr>
          <w:rFonts w:ascii="Arial" w:hAnsi="Arial" w:cs="Arial"/>
          <w:sz w:val="20"/>
        </w:rPr>
        <w:t>A tábla partnerre vonatkozó információkat tartalmazó k), l) és m) oszlop</w:t>
      </w:r>
      <w:r w:rsidR="00016010">
        <w:rPr>
          <w:rFonts w:ascii="Arial" w:hAnsi="Arial" w:cs="Arial"/>
          <w:sz w:val="20"/>
        </w:rPr>
        <w:t>á</w:t>
      </w:r>
      <w:r w:rsidRPr="00FC327F">
        <w:rPr>
          <w:rFonts w:ascii="Arial" w:hAnsi="Arial" w:cs="Arial"/>
          <w:sz w:val="20"/>
        </w:rPr>
        <w:t xml:space="preserve">t ebben az esetben nem kötelező kitölteni. </w:t>
      </w:r>
    </w:p>
    <w:p w14:paraId="25C45E52" w14:textId="190531DB" w:rsidR="00E30FCA" w:rsidRPr="00FC327F" w:rsidRDefault="00E30FCA" w:rsidP="00E30FCA">
      <w:pPr>
        <w:pStyle w:val="Szvegtrzs"/>
        <w:ind w:right="270"/>
        <w:rPr>
          <w:rFonts w:ascii="Arial" w:hAnsi="Arial" w:cs="Arial"/>
          <w:sz w:val="20"/>
        </w:rPr>
      </w:pPr>
      <w:r w:rsidRPr="00FC327F">
        <w:rPr>
          <w:rFonts w:ascii="Arial" w:hAnsi="Arial" w:cs="Arial"/>
          <w:sz w:val="20"/>
        </w:rPr>
        <w:t xml:space="preserve">b) Az 5 millió forint értékű vagy 5 millió forint értékhatár fölötti, nem </w:t>
      </w:r>
      <w:proofErr w:type="spellStart"/>
      <w:r w:rsidRPr="00FC327F">
        <w:rPr>
          <w:rFonts w:ascii="Arial" w:hAnsi="Arial" w:cs="Arial"/>
          <w:sz w:val="20"/>
        </w:rPr>
        <w:t>treasury</w:t>
      </w:r>
      <w:proofErr w:type="spellEnd"/>
      <w:r w:rsidRPr="00FC327F">
        <w:rPr>
          <w:rFonts w:ascii="Arial" w:hAnsi="Arial" w:cs="Arial"/>
          <w:sz w:val="20"/>
        </w:rPr>
        <w:t xml:space="preserve"> által kötött belső konverziók esetén az adatszolgáltatónak lehetősége van az összevont megjelenítésre. Az összevonást abban az esetben lehet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w:t>
      </w:r>
      <w:del w:id="3" w:author="MNB" w:date="2025-11-03T09:28:00Z" w16du:dateUtc="2025-11-03T08:28:00Z">
        <w:r w:rsidRPr="00FC327F">
          <w:rPr>
            <w:rFonts w:ascii="Arial" w:hAnsi="Arial" w:cs="Arial"/>
            <w:sz w:val="20"/>
          </w:rPr>
          <w:delText>.</w:delText>
        </w:r>
      </w:del>
      <w:ins w:id="4" w:author="MNB" w:date="2025-11-03T09:28:00Z" w16du:dateUtc="2025-11-03T08:28:00Z">
        <w:r w:rsidR="00194C83">
          <w:rPr>
            <w:rFonts w:ascii="Arial" w:hAnsi="Arial" w:cs="Arial"/>
            <w:sz w:val="20"/>
          </w:rPr>
          <w:t>, illetve a partner szektora.</w:t>
        </w:r>
      </w:ins>
      <w:r w:rsidR="00194C83">
        <w:rPr>
          <w:rFonts w:ascii="Arial" w:hAnsi="Arial" w:cs="Arial"/>
          <w:sz w:val="20"/>
        </w:rPr>
        <w:t xml:space="preserve"> </w:t>
      </w:r>
      <w:r w:rsidRPr="00FC327F">
        <w:rPr>
          <w:rFonts w:ascii="Arial" w:hAnsi="Arial" w:cs="Arial"/>
          <w:sz w:val="20"/>
        </w:rPr>
        <w:t>A tábla partnerre vonatkozó információkat tartalmazó k), l) és m) oszlop</w:t>
      </w:r>
      <w:r w:rsidR="00023DF7">
        <w:rPr>
          <w:rFonts w:ascii="Arial" w:hAnsi="Arial" w:cs="Arial"/>
          <w:sz w:val="20"/>
        </w:rPr>
        <w:t>á</w:t>
      </w:r>
      <w:r w:rsidRPr="00FC327F">
        <w:rPr>
          <w:rFonts w:ascii="Arial" w:hAnsi="Arial" w:cs="Arial"/>
          <w:sz w:val="20"/>
        </w:rPr>
        <w:t xml:space="preserve">t ebben az esetben nem kötelező kitölteni. </w:t>
      </w:r>
      <w:proofErr w:type="spellStart"/>
      <w:r w:rsidRPr="00FC327F">
        <w:rPr>
          <w:rFonts w:ascii="Arial" w:hAnsi="Arial" w:cs="Arial"/>
          <w:sz w:val="20"/>
        </w:rPr>
        <w:t>Tranzakciónkénti</w:t>
      </w:r>
      <w:proofErr w:type="spellEnd"/>
      <w:r w:rsidRPr="00FC327F">
        <w:rPr>
          <w:rFonts w:ascii="Arial" w:hAnsi="Arial" w:cs="Arial"/>
          <w:sz w:val="20"/>
        </w:rPr>
        <w:t xml:space="preserve"> megjelenítés esetén sem kötelező a tábla partnerre vonatkozó információkat tartalmazó k), l) és m</w:t>
      </w:r>
      <w:r w:rsidR="00EB25BF">
        <w:rPr>
          <w:rFonts w:ascii="Arial" w:hAnsi="Arial" w:cs="Arial"/>
          <w:sz w:val="20"/>
        </w:rPr>
        <w:t>)</w:t>
      </w:r>
      <w:r w:rsidRPr="00FC327F">
        <w:rPr>
          <w:rFonts w:ascii="Arial" w:hAnsi="Arial" w:cs="Arial"/>
          <w:sz w:val="20"/>
        </w:rPr>
        <w:t xml:space="preserve"> oszlop</w:t>
      </w:r>
      <w:r w:rsidR="00EB25BF">
        <w:rPr>
          <w:rFonts w:ascii="Arial" w:hAnsi="Arial" w:cs="Arial"/>
          <w:sz w:val="20"/>
        </w:rPr>
        <w:t>á</w:t>
      </w:r>
      <w:r w:rsidRPr="00FC327F">
        <w:rPr>
          <w:rFonts w:ascii="Arial" w:hAnsi="Arial" w:cs="Arial"/>
          <w:sz w:val="20"/>
        </w:rPr>
        <w:t>nak a kitöltése.</w:t>
      </w:r>
    </w:p>
    <w:p w14:paraId="79634115" w14:textId="355AE508"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3. Rendkívüli esetekben, amikor az adatszolgáltató nem tudja összepárosítani bizonyos tranzakciók vételi és eladási oldalát</w:t>
      </w:r>
      <w:r w:rsidR="00CA4D47">
        <w:rPr>
          <w:rFonts w:ascii="Arial" w:hAnsi="Arial" w:cs="Arial"/>
          <w:sz w:val="20"/>
        </w:rPr>
        <w:t>, és a</w:t>
      </w:r>
      <w:r w:rsidR="00E30FCA" w:rsidRPr="00FC327F">
        <w:rPr>
          <w:rFonts w:ascii="Arial" w:hAnsi="Arial" w:cs="Arial"/>
          <w:sz w:val="20"/>
        </w:rPr>
        <w:t xml:space="preserve">mennyiben az egyik oldalon forint szerepel, úgy az adatszolgáltatónak lehetősége van a következőre. A forint oldali összeg és devizanem megfelelő oldalon történő feltüntetése mellett azt kell megadni, hogy a másik oldalon, forinton kívüli másik devizanem szerepel. Értékét ezer forintban kell megjeleníteni, ISO kódja </w:t>
      </w:r>
      <w:proofErr w:type="spellStart"/>
      <w:r w:rsidR="00E30FCA" w:rsidRPr="00FC327F">
        <w:rPr>
          <w:rFonts w:ascii="Arial" w:hAnsi="Arial" w:cs="Arial"/>
          <w:sz w:val="20"/>
        </w:rPr>
        <w:t>DEV</w:t>
      </w:r>
      <w:proofErr w:type="spellEnd"/>
      <w:r w:rsidR="00E30FCA" w:rsidRPr="00FC327F">
        <w:rPr>
          <w:rFonts w:ascii="Arial" w:hAnsi="Arial" w:cs="Arial"/>
          <w:sz w:val="20"/>
        </w:rPr>
        <w:t xml:space="preserve"> (mint deviza). Az említett tranzakciókat megkülönböztetett jelző alkalmazásával kell jelenteni.</w:t>
      </w:r>
    </w:p>
    <w:p w14:paraId="6FC4C5E7"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4. A határidős ügyletek jelentésének módja: az adatszolgáltató által kötött tranzakciókat a szerződéskötés napját követő napi adatszolgáltatásban kell szerepeltetni, szerződés szerinti értéken. Leszállításos (nem eredmény elszámolásos) teljesítés esetén megkülönböztetett jelzővel ellátott spot konverzióként le kell jelenteni a pénzmozgást. A konverziót a kapcsolódó spot ügylet „kötésnapjára” vonatkozó adatszolgáltatásban kell szerepeltetni.</w:t>
      </w:r>
    </w:p>
    <w:p w14:paraId="6AE911BF"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5. Az opciós ügyletek jelentésének módja: az adatszolgáltató által kötött tranzakciókat a szerződéskötés napját követő napi adatszolgáltatásban kell szerepelteti, szerződés szerinti értéken. A korábban kötött opciók lehívása esetén megkülönböztetett jelzővel ellátott spot konverzióként le kell jelenteni a pénzmozgást. A konverziót a kapcsolódó spot ügylet „kötésnapjára” vonatkozó adatszolgáltatásban kell szerepeltetni.</w:t>
      </w:r>
    </w:p>
    <w:p w14:paraId="0A5ABCB5"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6. A korábban már lejelentett ügyletekkel kapcsolatos (pl. korábbi adatszolgáltatási) hiba feltárása esetén a már lejelentett tranzakciókat korrigálni kell, szükség esetén törlési, módosító tranzakciók segítségével</w:t>
      </w:r>
      <w:r w:rsidR="00304FB1">
        <w:rPr>
          <w:rFonts w:ascii="Arial" w:hAnsi="Arial" w:cs="Arial"/>
          <w:sz w:val="20"/>
        </w:rPr>
        <w:t>, a következők szerint:</w:t>
      </w:r>
      <w:r w:rsidR="00E30FCA" w:rsidRPr="00FC327F">
        <w:rPr>
          <w:rFonts w:ascii="Arial" w:hAnsi="Arial" w:cs="Arial"/>
          <w:sz w:val="20"/>
        </w:rPr>
        <w:t xml:space="preserve"> </w:t>
      </w:r>
    </w:p>
    <w:p w14:paraId="56062A05"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ranzakciók törlésekor az eredeti tranzakciót ismételten le kell jelenteni, törlési jelzővel ellátva</w:t>
      </w:r>
      <w:r>
        <w:rPr>
          <w:rFonts w:ascii="Arial" w:hAnsi="Arial" w:cs="Arial"/>
          <w:sz w:val="20"/>
        </w:rPr>
        <w:t>,</w:t>
      </w:r>
      <w:r w:rsidR="00E30FCA" w:rsidRPr="00FC327F">
        <w:rPr>
          <w:rFonts w:ascii="Arial" w:hAnsi="Arial" w:cs="Arial"/>
          <w:sz w:val="20"/>
        </w:rPr>
        <w:t xml:space="preserve"> </w:t>
      </w:r>
    </w:p>
    <w:p w14:paraId="4586D97C"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 módosításakor az eredeti ügyletet szintén ismét le kell jelenteni, ugyanazon paraméterekkel és törlési jelzővel ellátva. Emellett az új, módosított tranzakciót, szintén megkülönböztetett jelzéssel ellátva, újonnan szerepeltetni kell az adatszolgáltatásban.</w:t>
      </w:r>
    </w:p>
    <w:p w14:paraId="6152317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7. A deviza eredmény számláit az adatszolgáltatásban szerepeltető adatszolgáltatónak az állományi adatként lejelentett eredménytételek </w:t>
      </w:r>
      <w:proofErr w:type="spellStart"/>
      <w:r w:rsidR="00E30FCA" w:rsidRPr="00FC327F">
        <w:rPr>
          <w:rFonts w:ascii="Arial" w:hAnsi="Arial" w:cs="Arial"/>
          <w:sz w:val="20"/>
        </w:rPr>
        <w:t>forintosításához</w:t>
      </w:r>
      <w:proofErr w:type="spellEnd"/>
      <w:r w:rsidR="00E30FCA" w:rsidRPr="00FC327F">
        <w:rPr>
          <w:rFonts w:ascii="Arial" w:hAnsi="Arial" w:cs="Arial"/>
          <w:sz w:val="20"/>
        </w:rPr>
        <w:t xml:space="preserve"> kapcsolódó konverziókat is szerepeltetnie kell a tranzakciós adatok között, megkülönböztetett jelző használatával. A tábla partnerre vonatkozó információkat tartalmazó k), l) és m) oszlop</w:t>
      </w:r>
      <w:r w:rsidR="00DF14E4">
        <w:rPr>
          <w:rFonts w:ascii="Arial" w:hAnsi="Arial" w:cs="Arial"/>
          <w:sz w:val="20"/>
        </w:rPr>
        <w:t>á</w:t>
      </w:r>
      <w:r w:rsidR="00E30FCA" w:rsidRPr="00FC327F">
        <w:rPr>
          <w:rFonts w:ascii="Arial" w:hAnsi="Arial" w:cs="Arial"/>
          <w:sz w:val="20"/>
        </w:rPr>
        <w:t>t üresen kell hagyni. Amennyiben az eredmény számlára könyvelt tétel nem kerül be a jelentésbe, akkor a vele szemben lekönyvelt deviza mérleg tételhez nem kell konverziót jelenteni.</w:t>
      </w:r>
    </w:p>
    <w:p w14:paraId="29400CF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8. A fentiekben nem jelzett technikai ügyleteket nem kell szerepeltetni a jelentésben, amennyiben azokat mégis jelentik, a „</w:t>
      </w:r>
      <w:proofErr w:type="spellStart"/>
      <w:r w:rsidR="00E30FCA" w:rsidRPr="00FC327F">
        <w:rPr>
          <w:rFonts w:ascii="Arial" w:hAnsi="Arial" w:cs="Arial"/>
          <w:sz w:val="20"/>
        </w:rPr>
        <w:t>TH</w:t>
      </w:r>
      <w:proofErr w:type="spellEnd"/>
      <w:r w:rsidR="00E30FCA" w:rsidRPr="00FC327F">
        <w:rPr>
          <w:rFonts w:ascii="Arial" w:hAnsi="Arial" w:cs="Arial"/>
          <w:sz w:val="20"/>
        </w:rPr>
        <w:t>” technikai jelző használata kötelező. A tábla partnerre vonatkozó információkat tartalmazó k), l) és m</w:t>
      </w:r>
      <w:r w:rsidR="00DF14E4">
        <w:rPr>
          <w:rFonts w:ascii="Arial" w:hAnsi="Arial" w:cs="Arial"/>
          <w:sz w:val="20"/>
        </w:rPr>
        <w:t>)</w:t>
      </w:r>
      <w:r w:rsidR="00E30FCA" w:rsidRPr="00FC327F">
        <w:rPr>
          <w:rFonts w:ascii="Arial" w:hAnsi="Arial" w:cs="Arial"/>
          <w:sz w:val="20"/>
        </w:rPr>
        <w:t xml:space="preserve"> oszlop</w:t>
      </w:r>
      <w:r w:rsidR="00DF14E4">
        <w:rPr>
          <w:rFonts w:ascii="Arial" w:hAnsi="Arial" w:cs="Arial"/>
          <w:sz w:val="20"/>
        </w:rPr>
        <w:t>á</w:t>
      </w:r>
      <w:r w:rsidR="00E30FCA" w:rsidRPr="00FC327F">
        <w:rPr>
          <w:rFonts w:ascii="Arial" w:hAnsi="Arial" w:cs="Arial"/>
          <w:sz w:val="20"/>
        </w:rPr>
        <w:t xml:space="preserve">t üresen kell hagyni. </w:t>
      </w:r>
    </w:p>
    <w:p w14:paraId="193DB001" w14:textId="44AD1F6B" w:rsidR="00E30FCA" w:rsidRDefault="009C3BF7" w:rsidP="00E30FCA">
      <w:pPr>
        <w:pStyle w:val="Cmsor2"/>
        <w:spacing w:before="120"/>
        <w:ind w:right="272"/>
        <w:rPr>
          <w:rFonts w:ascii="Arial" w:hAnsi="Arial" w:cs="Arial"/>
          <w:b w:val="0"/>
          <w:bCs/>
          <w:sz w:val="20"/>
        </w:rPr>
      </w:pPr>
      <w:r>
        <w:rPr>
          <w:rFonts w:ascii="Arial" w:hAnsi="Arial" w:cs="Arial"/>
          <w:b w:val="0"/>
          <w:sz w:val="20"/>
        </w:rPr>
        <w:t>5.</w:t>
      </w:r>
      <w:r w:rsidR="00E30FCA" w:rsidRPr="00FC327F">
        <w:rPr>
          <w:rFonts w:ascii="Arial" w:hAnsi="Arial" w:cs="Arial"/>
          <w:b w:val="0"/>
          <w:sz w:val="20"/>
        </w:rPr>
        <w:t xml:space="preserve">9. A tábla t) oszlopában kell megjelölni, hogy kapcsolódik-e az ügylethez </w:t>
      </w:r>
      <w:del w:id="5" w:author="MNB" w:date="2025-11-03T09:28:00Z" w16du:dateUtc="2025-11-03T08:28:00Z">
        <w:r w:rsidR="00E30FCA" w:rsidRPr="00FC327F">
          <w:rPr>
            <w:rFonts w:ascii="Arial" w:hAnsi="Arial" w:cs="Arial"/>
            <w:b w:val="0"/>
            <w:sz w:val="20"/>
          </w:rPr>
          <w:delText xml:space="preserve">letéti számla </w:delText>
        </w:r>
      </w:del>
      <w:ins w:id="6" w:author="MNB" w:date="2025-11-03T09:28:00Z" w16du:dateUtc="2025-11-03T08:28:00Z">
        <w:r w:rsidR="00E30FCA" w:rsidRPr="00FC327F">
          <w:rPr>
            <w:rFonts w:ascii="Arial" w:hAnsi="Arial" w:cs="Arial"/>
            <w:b w:val="0"/>
            <w:sz w:val="20"/>
          </w:rPr>
          <w:t>letétiszámla</w:t>
        </w:r>
        <w:r w:rsidR="003D4F03">
          <w:rPr>
            <w:rFonts w:ascii="Arial" w:hAnsi="Arial" w:cs="Arial"/>
            <w:b w:val="0"/>
            <w:sz w:val="20"/>
          </w:rPr>
          <w:t>-</w:t>
        </w:r>
      </w:ins>
      <w:r w:rsidR="00E30FCA" w:rsidRPr="00FC327F">
        <w:rPr>
          <w:rFonts w:ascii="Arial" w:hAnsi="Arial" w:cs="Arial"/>
          <w:b w:val="0"/>
          <w:sz w:val="20"/>
        </w:rPr>
        <w:t xml:space="preserve">követelmény. A </w:t>
      </w:r>
      <w:del w:id="7" w:author="MNB" w:date="2025-11-03T09:28:00Z" w16du:dateUtc="2025-11-03T08:28:00Z">
        <w:r w:rsidR="00E30FCA" w:rsidRPr="00FC327F">
          <w:rPr>
            <w:rFonts w:ascii="Arial" w:hAnsi="Arial" w:cs="Arial"/>
            <w:b w:val="0"/>
            <w:sz w:val="20"/>
          </w:rPr>
          <w:delText xml:space="preserve">letéti számla </w:delText>
        </w:r>
      </w:del>
      <w:ins w:id="8" w:author="MNB" w:date="2025-11-03T09:28:00Z" w16du:dateUtc="2025-11-03T08:28:00Z">
        <w:r w:rsidR="00E30FCA" w:rsidRPr="00FC327F">
          <w:rPr>
            <w:rFonts w:ascii="Arial" w:hAnsi="Arial" w:cs="Arial"/>
            <w:b w:val="0"/>
            <w:sz w:val="20"/>
          </w:rPr>
          <w:t>letétiszámla</w:t>
        </w:r>
        <w:r w:rsidR="003D4F03">
          <w:rPr>
            <w:rFonts w:ascii="Arial" w:hAnsi="Arial" w:cs="Arial"/>
            <w:b w:val="0"/>
            <w:sz w:val="20"/>
          </w:rPr>
          <w:t>-</w:t>
        </w:r>
      </w:ins>
      <w:r w:rsidR="00E30FCA" w:rsidRPr="00FC327F">
        <w:rPr>
          <w:rFonts w:ascii="Arial" w:hAnsi="Arial" w:cs="Arial"/>
          <w:b w:val="0"/>
          <w:sz w:val="20"/>
        </w:rPr>
        <w:t xml:space="preserve">követelmény esetében előfordulhat, hogy a piaci értékek alakulása miatt nem keletkezik követelmény, de a partnerrel kötött megállapodásban szerepel, hogy letét kapcsolódik az ügylethez, ebben az esetben is meg kell jelölni a tranzakciót, hogy letéti követelmény kapcsolódik hozzá. A kitöltés során használandó kódokat a </w:t>
      </w:r>
      <w:r w:rsidR="00E30FCA" w:rsidRPr="00FC327F">
        <w:rPr>
          <w:rFonts w:ascii="Arial" w:hAnsi="Arial" w:cs="Arial"/>
          <w:b w:val="0"/>
          <w:bCs/>
          <w:sz w:val="20"/>
        </w:rPr>
        <w:t>3. melléklet 9. pontja szerinti, az MNB honlapján közzétett technikai segédlet tartalmazza.</w:t>
      </w:r>
    </w:p>
    <w:p w14:paraId="6E95D527" w14:textId="77777777" w:rsidR="006232C8" w:rsidRDefault="006232C8" w:rsidP="006232C8">
      <w:pPr>
        <w:rPr>
          <w:lang w:val="hu-HU" w:eastAsia="en-US"/>
        </w:rPr>
      </w:pPr>
    </w:p>
    <w:p w14:paraId="051F1B41" w14:textId="3D8D2AA2" w:rsidR="006232C8" w:rsidRDefault="006232C8" w:rsidP="006232C8">
      <w:pPr>
        <w:pStyle w:val="Cmsor2"/>
        <w:spacing w:before="120"/>
        <w:ind w:right="272"/>
        <w:rPr>
          <w:rFonts w:ascii="Arial" w:hAnsi="Arial" w:cs="Arial"/>
          <w:b w:val="0"/>
          <w:sz w:val="20"/>
        </w:rPr>
      </w:pPr>
      <w:r>
        <w:rPr>
          <w:rFonts w:ascii="Arial" w:hAnsi="Arial" w:cs="Arial"/>
          <w:b w:val="0"/>
          <w:sz w:val="20"/>
        </w:rPr>
        <w:t>5.10</w:t>
      </w:r>
      <w:r w:rsidRPr="00FC327F">
        <w:rPr>
          <w:rFonts w:ascii="Arial" w:hAnsi="Arial" w:cs="Arial"/>
          <w:b w:val="0"/>
          <w:sz w:val="20"/>
        </w:rPr>
        <w:t xml:space="preserve">. </w:t>
      </w:r>
      <w:r w:rsidRPr="006508CB">
        <w:rPr>
          <w:rFonts w:ascii="Arial" w:hAnsi="Arial" w:cs="Arial"/>
          <w:b w:val="0"/>
          <w:sz w:val="20"/>
        </w:rPr>
        <w:t xml:space="preserve">A tábla u) oszlopában kell megjelölni a banki ügyletazonosítót. Ez az adatszolgáltató saját rendszereiben alkalmazott egyedi ügyletazonosító, amely az ügyletkötés beazonosítását szolgálja. A kamatozó devizacsere ügyletek esetén a K14 </w:t>
      </w:r>
      <w:r>
        <w:rPr>
          <w:rFonts w:ascii="Arial" w:hAnsi="Arial" w:cs="Arial"/>
          <w:b w:val="0"/>
          <w:sz w:val="20"/>
        </w:rPr>
        <w:t>MNB azonosító kódú</w:t>
      </w:r>
      <w:r w:rsidRPr="006508CB">
        <w:rPr>
          <w:rFonts w:ascii="Arial" w:hAnsi="Arial" w:cs="Arial"/>
          <w:b w:val="0"/>
          <w:sz w:val="20"/>
        </w:rPr>
        <w:t xml:space="preserve"> adatszolgáltatás ugyanezen tartalmú mezőjében alkalmazott banki ügyletazonosítónak meg kell egyeznie a jelen oszlopban megjelölt </w:t>
      </w:r>
      <w:r>
        <w:rPr>
          <w:rFonts w:ascii="Arial" w:hAnsi="Arial" w:cs="Arial"/>
          <w:b w:val="0"/>
          <w:sz w:val="20"/>
        </w:rPr>
        <w:t>ügyletazonosítóval</w:t>
      </w:r>
      <w:r w:rsidRPr="006508CB">
        <w:rPr>
          <w:rFonts w:ascii="Arial" w:hAnsi="Arial" w:cs="Arial"/>
          <w:b w:val="0"/>
          <w:sz w:val="20"/>
        </w:rPr>
        <w:t>.</w:t>
      </w:r>
    </w:p>
    <w:p w14:paraId="6BA9695B" w14:textId="77777777" w:rsidR="001D4068" w:rsidRPr="00F352F9" w:rsidRDefault="001D4068" w:rsidP="00F352F9">
      <w:pPr>
        <w:rPr>
          <w:lang w:val="hu-HU" w:eastAsia="en-US"/>
        </w:rPr>
      </w:pPr>
    </w:p>
    <w:p w14:paraId="679C537E" w14:textId="6A030B85" w:rsidR="001D4068" w:rsidRPr="00F352F9" w:rsidRDefault="001D4068" w:rsidP="00F352F9">
      <w:pPr>
        <w:rPr>
          <w:rFonts w:ascii="Arial" w:hAnsi="Arial" w:cs="Arial"/>
          <w:snapToGrid w:val="0"/>
          <w:lang w:val="hu-HU" w:eastAsia="en-US"/>
        </w:rPr>
      </w:pPr>
      <w:r w:rsidRPr="00F352F9">
        <w:rPr>
          <w:rFonts w:ascii="Arial" w:hAnsi="Arial" w:cs="Arial"/>
          <w:snapToGrid w:val="0"/>
          <w:lang w:val="hu-HU" w:eastAsia="en-US"/>
        </w:rPr>
        <w:t>5.11 A tábla v) oszlopában kell megadni az adott ügyletkötés</w:t>
      </w:r>
      <w:r w:rsidR="008154E7">
        <w:rPr>
          <w:rFonts w:ascii="Arial" w:hAnsi="Arial" w:cs="Arial"/>
          <w:snapToGrid w:val="0"/>
          <w:lang w:val="hu-HU" w:eastAsia="en-US"/>
        </w:rPr>
        <w:t xml:space="preserve"> időpontjára vonatkozó </w:t>
      </w:r>
      <w:r w:rsidRPr="00F352F9">
        <w:rPr>
          <w:rFonts w:ascii="Arial" w:hAnsi="Arial" w:cs="Arial"/>
          <w:snapToGrid w:val="0"/>
          <w:lang w:val="hu-HU" w:eastAsia="en-US"/>
        </w:rPr>
        <w:t xml:space="preserve">óra: </w:t>
      </w:r>
      <w:proofErr w:type="spellStart"/>
      <w:r w:rsidRPr="00F352F9">
        <w:rPr>
          <w:rFonts w:ascii="Arial" w:hAnsi="Arial" w:cs="Arial"/>
          <w:snapToGrid w:val="0"/>
          <w:lang w:val="hu-HU" w:eastAsia="en-US"/>
        </w:rPr>
        <w:t>perc</w:t>
      </w:r>
      <w:r w:rsidR="00EB2237">
        <w:rPr>
          <w:rFonts w:ascii="Arial" w:hAnsi="Arial" w:cs="Arial"/>
          <w:snapToGrid w:val="0"/>
          <w:lang w:val="hu-HU" w:eastAsia="en-US"/>
        </w:rPr>
        <w:t>:másodperc</w:t>
      </w:r>
      <w:proofErr w:type="spellEnd"/>
      <w:r w:rsidRPr="00F352F9">
        <w:rPr>
          <w:rFonts w:ascii="Arial" w:hAnsi="Arial" w:cs="Arial"/>
          <w:snapToGrid w:val="0"/>
          <w:lang w:val="hu-HU" w:eastAsia="en-US"/>
        </w:rPr>
        <w:t xml:space="preserve"> pontosságot</w:t>
      </w:r>
      <w:r w:rsidR="00EB2237">
        <w:rPr>
          <w:rFonts w:ascii="Arial" w:hAnsi="Arial" w:cs="Arial"/>
          <w:snapToGrid w:val="0"/>
          <w:lang w:val="hu-HU" w:eastAsia="en-US"/>
        </w:rPr>
        <w:t xml:space="preserve"> (</w:t>
      </w:r>
      <w:proofErr w:type="spellStart"/>
      <w:r w:rsidR="00EB2237" w:rsidRPr="00EB2237">
        <w:rPr>
          <w:rFonts w:ascii="Arial" w:hAnsi="Arial" w:cs="Arial"/>
          <w:snapToGrid w:val="0"/>
          <w:lang w:val="hu-HU" w:eastAsia="en-US"/>
        </w:rPr>
        <w:t>HH:MI:SS</w:t>
      </w:r>
      <w:proofErr w:type="spellEnd"/>
      <w:r w:rsidR="00EB2237">
        <w:rPr>
          <w:rFonts w:ascii="Arial" w:hAnsi="Arial" w:cs="Arial"/>
          <w:snapToGrid w:val="0"/>
          <w:lang w:val="hu-HU" w:eastAsia="en-US"/>
        </w:rPr>
        <w:t>) formátumban.</w:t>
      </w:r>
      <w:r w:rsidRPr="00F352F9">
        <w:rPr>
          <w:rFonts w:ascii="Arial" w:hAnsi="Arial" w:cs="Arial"/>
          <w:snapToGrid w:val="0"/>
          <w:lang w:val="hu-HU" w:eastAsia="en-US"/>
        </w:rPr>
        <w:t xml:space="preserve"> Összevont </w:t>
      </w:r>
      <w:r w:rsidR="00F352F9" w:rsidRPr="00F352F9">
        <w:rPr>
          <w:rFonts w:ascii="Arial" w:hAnsi="Arial" w:cs="Arial"/>
          <w:snapToGrid w:val="0"/>
          <w:lang w:val="hu-HU" w:eastAsia="en-US"/>
        </w:rPr>
        <w:t>tételeknél</w:t>
      </w:r>
      <w:r w:rsidR="008154E7">
        <w:rPr>
          <w:rFonts w:ascii="Arial" w:hAnsi="Arial" w:cs="Arial"/>
          <w:snapToGrid w:val="0"/>
          <w:lang w:val="hu-HU" w:eastAsia="en-US"/>
        </w:rPr>
        <w:t xml:space="preserve"> üresen kell hagyni a mezőt</w:t>
      </w:r>
      <w:r w:rsidR="00EB2237">
        <w:rPr>
          <w:rFonts w:ascii="Arial" w:hAnsi="Arial" w:cs="Arial"/>
          <w:snapToGrid w:val="0"/>
          <w:lang w:val="hu-HU" w:eastAsia="en-US"/>
        </w:rPr>
        <w:t>.</w:t>
      </w:r>
    </w:p>
    <w:p w14:paraId="15653740" w14:textId="77777777" w:rsidR="006232C8" w:rsidRDefault="006232C8" w:rsidP="006232C8">
      <w:pPr>
        <w:rPr>
          <w:lang w:val="hu-HU" w:eastAsia="en-US"/>
        </w:rPr>
      </w:pPr>
    </w:p>
    <w:p w14:paraId="67055349" w14:textId="409B19DF" w:rsidR="00E30FCA" w:rsidRPr="00FC327F" w:rsidRDefault="009C3BF7" w:rsidP="00E30FCA">
      <w:pPr>
        <w:spacing w:before="120"/>
        <w:ind w:right="272"/>
        <w:rPr>
          <w:rFonts w:ascii="Arial" w:hAnsi="Arial" w:cs="Arial"/>
          <w:b/>
          <w:lang w:val="hu-HU"/>
        </w:rPr>
      </w:pPr>
      <w:r>
        <w:rPr>
          <w:rFonts w:ascii="Arial" w:hAnsi="Arial" w:cs="Arial"/>
          <w:b/>
          <w:lang w:val="hu-HU"/>
        </w:rPr>
        <w:t xml:space="preserve">6. </w:t>
      </w:r>
      <w:r w:rsidR="00E30FCA" w:rsidRPr="00FC327F">
        <w:rPr>
          <w:rFonts w:ascii="Arial" w:hAnsi="Arial" w:cs="Arial"/>
          <w:b/>
          <w:lang w:val="hu-HU"/>
        </w:rPr>
        <w:t xml:space="preserve">06. tábla: </w:t>
      </w:r>
      <w:del w:id="9" w:author="MNB" w:date="2025-11-03T09:28:00Z" w16du:dateUtc="2025-11-03T08:28:00Z">
        <w:r w:rsidR="00E30FCA" w:rsidRPr="00FC327F">
          <w:rPr>
            <w:rFonts w:ascii="Arial" w:hAnsi="Arial" w:cs="Arial"/>
            <w:b/>
            <w:lang w:val="hu-HU"/>
          </w:rPr>
          <w:delText xml:space="preserve">Letéti számla </w:delText>
        </w:r>
      </w:del>
      <w:ins w:id="10" w:author="MNB" w:date="2025-11-03T09:28:00Z" w16du:dateUtc="2025-11-03T08:28:00Z">
        <w:r w:rsidR="00E30FCA" w:rsidRPr="00FC327F">
          <w:rPr>
            <w:rFonts w:ascii="Arial" w:hAnsi="Arial" w:cs="Arial"/>
            <w:b/>
            <w:lang w:val="hu-HU"/>
          </w:rPr>
          <w:t>Letétiszámla</w:t>
        </w:r>
        <w:r w:rsidR="003D4F03">
          <w:rPr>
            <w:rFonts w:ascii="Arial" w:hAnsi="Arial" w:cs="Arial"/>
            <w:b/>
            <w:lang w:val="hu-HU"/>
          </w:rPr>
          <w:t>-</w:t>
        </w:r>
      </w:ins>
      <w:r w:rsidR="00E30FCA" w:rsidRPr="00FC327F">
        <w:rPr>
          <w:rFonts w:ascii="Arial" w:hAnsi="Arial" w:cs="Arial"/>
          <w:b/>
          <w:lang w:val="hu-HU"/>
        </w:rPr>
        <w:t>állományok</w:t>
      </w:r>
    </w:p>
    <w:p w14:paraId="52590AD5" w14:textId="23ED9B6E" w:rsidR="00E30FCA" w:rsidRPr="00FC327F" w:rsidRDefault="009C3BF7" w:rsidP="00E30FCA">
      <w:pPr>
        <w:pStyle w:val="Cmsor8"/>
        <w:spacing w:before="120"/>
        <w:ind w:right="272"/>
        <w:rPr>
          <w:rFonts w:ascii="Arial" w:hAnsi="Arial" w:cs="Arial"/>
          <w:sz w:val="20"/>
          <w:u w:val="none"/>
        </w:rPr>
      </w:pPr>
      <w:r w:rsidRPr="009B0466">
        <w:rPr>
          <w:rFonts w:ascii="Arial" w:hAnsi="Arial" w:cs="Arial"/>
          <w:sz w:val="20"/>
          <w:u w:val="none"/>
        </w:rPr>
        <w:t>6.</w:t>
      </w:r>
      <w:r w:rsidR="00E30FCA" w:rsidRPr="009B0466">
        <w:rPr>
          <w:rFonts w:ascii="Arial" w:hAnsi="Arial" w:cs="Arial"/>
          <w:sz w:val="20"/>
          <w:u w:val="none"/>
        </w:rPr>
        <w:t xml:space="preserve">1. A táblában külön ki kell emelni a 01. és 02. tábla mérlegtételei közül azon </w:t>
      </w:r>
      <w:del w:id="11" w:author="MNB" w:date="2025-11-03T09:28:00Z" w16du:dateUtc="2025-11-03T08:28:00Z">
        <w:r w:rsidR="00E30FCA" w:rsidRPr="009B0466">
          <w:rPr>
            <w:rFonts w:ascii="Arial" w:hAnsi="Arial" w:cs="Arial"/>
            <w:sz w:val="20"/>
            <w:u w:val="none"/>
          </w:rPr>
          <w:delText xml:space="preserve">letéti számla </w:delText>
        </w:r>
      </w:del>
      <w:ins w:id="12" w:author="MNB" w:date="2025-11-03T09:28:00Z" w16du:dateUtc="2025-11-03T08:28:00Z">
        <w:r w:rsidR="00E30FCA" w:rsidRPr="009B0466">
          <w:rPr>
            <w:rFonts w:ascii="Arial" w:hAnsi="Arial" w:cs="Arial"/>
            <w:sz w:val="20"/>
            <w:u w:val="none"/>
          </w:rPr>
          <w:t>letétiszámla</w:t>
        </w:r>
        <w:r w:rsidR="008707A5" w:rsidRPr="009B0466">
          <w:rPr>
            <w:rFonts w:ascii="Arial" w:hAnsi="Arial" w:cs="Arial"/>
            <w:sz w:val="20"/>
            <w:u w:val="none"/>
          </w:rPr>
          <w:t>-</w:t>
        </w:r>
      </w:ins>
      <w:r w:rsidR="00E30FCA" w:rsidRPr="009B0466">
        <w:rPr>
          <w:rFonts w:ascii="Arial" w:hAnsi="Arial" w:cs="Arial"/>
          <w:sz w:val="20"/>
          <w:u w:val="none"/>
        </w:rPr>
        <w:t xml:space="preserve">állományokat, amelyeket partnerkockázat csökkentés céljából helyeznek el. A 01. és 02. táblában jelentendő, devizában fennálló mérlegtételeken kívül a forintban fennálló </w:t>
      </w:r>
      <w:del w:id="13" w:author="MNB" w:date="2025-11-03T09:28:00Z" w16du:dateUtc="2025-11-03T08:28:00Z">
        <w:r w:rsidR="00E30FCA" w:rsidRPr="009B0466">
          <w:rPr>
            <w:rFonts w:ascii="Arial" w:hAnsi="Arial" w:cs="Arial"/>
            <w:sz w:val="20"/>
            <w:u w:val="none"/>
          </w:rPr>
          <w:delText xml:space="preserve">letéti számla </w:delText>
        </w:r>
      </w:del>
      <w:ins w:id="14" w:author="MNB" w:date="2025-11-03T09:28:00Z" w16du:dateUtc="2025-11-03T08:28:00Z">
        <w:r w:rsidR="00E30FCA" w:rsidRPr="009B0466">
          <w:rPr>
            <w:rFonts w:ascii="Arial" w:hAnsi="Arial" w:cs="Arial"/>
            <w:sz w:val="20"/>
            <w:u w:val="none"/>
          </w:rPr>
          <w:t>letétiszámla</w:t>
        </w:r>
        <w:r w:rsidR="008707A5" w:rsidRPr="009B0466">
          <w:rPr>
            <w:rFonts w:ascii="Arial" w:hAnsi="Arial" w:cs="Arial"/>
            <w:sz w:val="20"/>
            <w:u w:val="none"/>
          </w:rPr>
          <w:t>-</w:t>
        </w:r>
      </w:ins>
      <w:r w:rsidR="00E30FCA" w:rsidRPr="009B0466">
        <w:rPr>
          <w:rFonts w:ascii="Arial" w:hAnsi="Arial" w:cs="Arial"/>
          <w:sz w:val="20"/>
          <w:u w:val="none"/>
        </w:rPr>
        <w:t>állományokat is szerepeltetni kell a 06. táblában. A</w:t>
      </w:r>
      <w:r w:rsidR="00BE4400" w:rsidRPr="009B0466">
        <w:rPr>
          <w:rFonts w:ascii="Arial" w:hAnsi="Arial" w:cs="Arial"/>
          <w:sz w:val="20"/>
          <w:u w:val="none"/>
        </w:rPr>
        <w:t>z adatszolgáltató</w:t>
      </w:r>
      <w:r w:rsidR="00E30FCA" w:rsidRPr="009B0466">
        <w:rPr>
          <w:rFonts w:ascii="Arial" w:hAnsi="Arial" w:cs="Arial"/>
          <w:sz w:val="20"/>
          <w:u w:val="none"/>
        </w:rPr>
        <w:t xml:space="preserve"> saját ügyleteihez kapcsolódó </w:t>
      </w:r>
      <w:del w:id="15" w:author="MNB" w:date="2025-11-03T09:28:00Z" w16du:dateUtc="2025-11-03T08:28:00Z">
        <w:r w:rsidR="00E30FCA" w:rsidRPr="009B0466">
          <w:rPr>
            <w:rFonts w:ascii="Arial" w:hAnsi="Arial" w:cs="Arial"/>
            <w:sz w:val="20"/>
            <w:u w:val="none"/>
          </w:rPr>
          <w:delText xml:space="preserve">letéti számla </w:delText>
        </w:r>
      </w:del>
      <w:ins w:id="16" w:author="MNB" w:date="2025-11-03T09:28:00Z" w16du:dateUtc="2025-11-03T08:28:00Z">
        <w:r w:rsidR="00E30FCA" w:rsidRPr="009B0466">
          <w:rPr>
            <w:rFonts w:ascii="Arial" w:hAnsi="Arial" w:cs="Arial"/>
            <w:sz w:val="20"/>
            <w:u w:val="none"/>
          </w:rPr>
          <w:t>letétiszámla</w:t>
        </w:r>
        <w:r w:rsidR="008707A5" w:rsidRPr="009B0466">
          <w:rPr>
            <w:rFonts w:ascii="Arial" w:hAnsi="Arial" w:cs="Arial"/>
            <w:sz w:val="20"/>
            <w:u w:val="none"/>
          </w:rPr>
          <w:t>-</w:t>
        </w:r>
      </w:ins>
      <w:r w:rsidR="00E30FCA" w:rsidRPr="009B0466">
        <w:rPr>
          <w:rFonts w:ascii="Arial" w:hAnsi="Arial" w:cs="Arial"/>
          <w:sz w:val="20"/>
          <w:u w:val="none"/>
        </w:rPr>
        <w:t xml:space="preserve">állományokat kell jelenteni, míg az </w:t>
      </w:r>
      <w:del w:id="17" w:author="MNB" w:date="2025-11-03T09:28:00Z" w16du:dateUtc="2025-11-03T08:28:00Z">
        <w:r w:rsidR="00E30FCA" w:rsidRPr="009B0466">
          <w:rPr>
            <w:rFonts w:ascii="Arial" w:hAnsi="Arial" w:cs="Arial"/>
            <w:sz w:val="20"/>
            <w:u w:val="none"/>
          </w:rPr>
          <w:delText>ügyfél tételekhez</w:delText>
        </w:r>
      </w:del>
      <w:ins w:id="18" w:author="MNB" w:date="2025-11-03T09:28:00Z" w16du:dateUtc="2025-11-03T08:28:00Z">
        <w:r w:rsidR="00E30FCA" w:rsidRPr="009B0466">
          <w:rPr>
            <w:rFonts w:ascii="Arial" w:hAnsi="Arial" w:cs="Arial"/>
            <w:sz w:val="20"/>
            <w:u w:val="none"/>
          </w:rPr>
          <w:t>ügyféltételekhez</w:t>
        </w:r>
      </w:ins>
      <w:r w:rsidR="00E30FCA" w:rsidRPr="009B0466">
        <w:rPr>
          <w:rFonts w:ascii="Arial" w:hAnsi="Arial"/>
          <w:sz w:val="20"/>
          <w:u w:val="none"/>
        </w:rPr>
        <w:t xml:space="preserve"> kapcsolódó </w:t>
      </w:r>
      <w:ins w:id="19" w:author="MNB" w:date="2025-11-03T09:28:00Z" w16du:dateUtc="2025-11-03T08:28:00Z">
        <w:r w:rsidR="00CB2E29" w:rsidRPr="009B0466">
          <w:rPr>
            <w:rFonts w:ascii="Arial" w:hAnsi="Arial" w:cs="Arial"/>
            <w:sz w:val="20"/>
            <w:u w:val="none"/>
          </w:rPr>
          <w:t>letétiszámla</w:t>
        </w:r>
        <w:r w:rsidR="003D4F03" w:rsidRPr="009B0466">
          <w:rPr>
            <w:rFonts w:ascii="Arial" w:hAnsi="Arial" w:cs="Arial"/>
            <w:sz w:val="20"/>
            <w:u w:val="none"/>
          </w:rPr>
          <w:t>-</w:t>
        </w:r>
      </w:ins>
      <w:r w:rsidR="00E30FCA" w:rsidRPr="009B0466">
        <w:rPr>
          <w:rFonts w:ascii="Arial" w:hAnsi="Arial"/>
          <w:sz w:val="20"/>
          <w:u w:val="none"/>
        </w:rPr>
        <w:t>állományokat nem kell megadni. A tábla 01-</w:t>
      </w:r>
      <w:del w:id="20" w:author="MNB" w:date="2025-11-03T09:28:00Z" w16du:dateUtc="2025-11-03T08:28:00Z">
        <w:r w:rsidR="00E30FCA" w:rsidRPr="009B0466">
          <w:rPr>
            <w:rFonts w:ascii="Arial" w:hAnsi="Arial" w:cs="Arial"/>
            <w:sz w:val="20"/>
            <w:u w:val="none"/>
          </w:rPr>
          <w:delText>2</w:delText>
        </w:r>
        <w:r w:rsidR="00D01AD3" w:rsidRPr="009B0466">
          <w:rPr>
            <w:rFonts w:ascii="Arial" w:hAnsi="Arial" w:cs="Arial"/>
            <w:sz w:val="20"/>
            <w:u w:val="none"/>
          </w:rPr>
          <w:delText>3</w:delText>
        </w:r>
      </w:del>
      <w:ins w:id="21" w:author="MNB" w:date="2025-11-03T09:28:00Z" w16du:dateUtc="2025-11-03T08:28:00Z">
        <w:r w:rsidR="004C4637" w:rsidRPr="009B0466">
          <w:rPr>
            <w:rFonts w:ascii="Arial" w:hAnsi="Arial" w:cs="Arial"/>
            <w:sz w:val="20"/>
            <w:u w:val="none"/>
          </w:rPr>
          <w:t>22</w:t>
        </w:r>
      </w:ins>
      <w:r w:rsidR="00E30FCA" w:rsidRPr="009B0466">
        <w:rPr>
          <w:rFonts w:ascii="Arial" w:hAnsi="Arial"/>
          <w:sz w:val="20"/>
          <w:u w:val="none"/>
        </w:rPr>
        <w:t>. sor</w:t>
      </w:r>
      <w:r w:rsidR="00C00A2D" w:rsidRPr="009B0466">
        <w:rPr>
          <w:rFonts w:ascii="Arial" w:hAnsi="Arial"/>
          <w:sz w:val="20"/>
          <w:u w:val="none"/>
        </w:rPr>
        <w:t>á</w:t>
      </w:r>
      <w:r w:rsidR="00E30FCA" w:rsidRPr="009B0466">
        <w:rPr>
          <w:rFonts w:ascii="Arial" w:hAnsi="Arial"/>
          <w:sz w:val="20"/>
          <w:u w:val="none"/>
        </w:rPr>
        <w:t>ban szerepeltetendő</w:t>
      </w:r>
      <w:r w:rsidR="00E30FCA" w:rsidRPr="009B0466">
        <w:rPr>
          <w:rFonts w:ascii="Arial" w:hAnsi="Arial" w:cs="Arial"/>
          <w:sz w:val="20"/>
          <w:u w:val="none"/>
        </w:rPr>
        <w:t xml:space="preserve"> </w:t>
      </w:r>
      <w:del w:id="22" w:author="MNB" w:date="2025-11-03T09:28:00Z" w16du:dateUtc="2025-11-03T08:28:00Z">
        <w:r w:rsidR="00E30FCA" w:rsidRPr="009B0466">
          <w:rPr>
            <w:rFonts w:ascii="Arial" w:hAnsi="Arial" w:cs="Arial"/>
            <w:sz w:val="20"/>
            <w:u w:val="none"/>
          </w:rPr>
          <w:delText xml:space="preserve">letéti számla </w:delText>
        </w:r>
      </w:del>
      <w:ins w:id="23" w:author="MNB" w:date="2025-11-03T09:28:00Z" w16du:dateUtc="2025-11-03T08:28:00Z">
        <w:r w:rsidR="00E30FCA" w:rsidRPr="009B0466">
          <w:rPr>
            <w:rFonts w:ascii="Arial" w:hAnsi="Arial" w:cs="Arial"/>
            <w:sz w:val="20"/>
            <w:u w:val="none"/>
          </w:rPr>
          <w:t>letétiszámla</w:t>
        </w:r>
        <w:r w:rsidR="008707A5" w:rsidRPr="009B0466">
          <w:rPr>
            <w:rFonts w:ascii="Arial" w:hAnsi="Arial" w:cs="Arial"/>
            <w:sz w:val="20"/>
            <w:u w:val="none"/>
          </w:rPr>
          <w:t>-</w:t>
        </w:r>
      </w:ins>
      <w:r w:rsidR="00E30FCA" w:rsidRPr="009B0466">
        <w:rPr>
          <w:rFonts w:ascii="Arial" w:hAnsi="Arial" w:cs="Arial"/>
          <w:sz w:val="20"/>
          <w:u w:val="none"/>
        </w:rPr>
        <w:t xml:space="preserve">állományokat eredeti </w:t>
      </w:r>
      <w:proofErr w:type="spellStart"/>
      <w:r w:rsidR="00E30FCA" w:rsidRPr="009B0466">
        <w:rPr>
          <w:rFonts w:ascii="Arial" w:hAnsi="Arial" w:cs="Arial"/>
          <w:sz w:val="20"/>
          <w:u w:val="none"/>
        </w:rPr>
        <w:t>denominációban</w:t>
      </w:r>
      <w:proofErr w:type="spellEnd"/>
      <w:r w:rsidR="0024005E" w:rsidRPr="009B0466">
        <w:rPr>
          <w:rFonts w:ascii="Arial" w:hAnsi="Arial" w:cs="Arial"/>
          <w:sz w:val="20"/>
          <w:u w:val="none"/>
        </w:rPr>
        <w:t>,</w:t>
      </w:r>
      <w:r w:rsidR="00E30FCA" w:rsidRPr="009B0466">
        <w:rPr>
          <w:rFonts w:ascii="Arial" w:hAnsi="Arial" w:cs="Arial"/>
          <w:sz w:val="20"/>
          <w:u w:val="none"/>
        </w:rPr>
        <w:t xml:space="preserve"> tizedesjegy nélkül</w:t>
      </w:r>
      <w:r w:rsidR="0024005E" w:rsidRPr="009B0466">
        <w:rPr>
          <w:rFonts w:ascii="Arial" w:hAnsi="Arial" w:cs="Arial"/>
          <w:sz w:val="20"/>
          <w:u w:val="none"/>
        </w:rPr>
        <w:t>,</w:t>
      </w:r>
      <w:r w:rsidR="00E30FCA" w:rsidRPr="009B0466">
        <w:rPr>
          <w:rFonts w:ascii="Arial" w:hAnsi="Arial" w:cs="Arial"/>
          <w:sz w:val="20"/>
          <w:u w:val="none"/>
        </w:rPr>
        <w:t xml:space="preserve"> kerekítve</w:t>
      </w:r>
      <w:r w:rsidR="0024005E" w:rsidRPr="009B0466">
        <w:rPr>
          <w:rFonts w:ascii="Arial" w:hAnsi="Arial" w:cs="Arial"/>
          <w:sz w:val="20"/>
          <w:u w:val="none"/>
        </w:rPr>
        <w:t>,</w:t>
      </w:r>
      <w:r w:rsidR="00E30FCA" w:rsidRPr="009B0466">
        <w:rPr>
          <w:rFonts w:ascii="Arial" w:hAnsi="Arial" w:cs="Arial"/>
          <w:sz w:val="20"/>
          <w:u w:val="none"/>
        </w:rPr>
        <w:t xml:space="preserve"> ezres nagyságrendben </w:t>
      </w:r>
      <w:r w:rsidR="00E30FCA" w:rsidRPr="009B0466">
        <w:rPr>
          <w:rFonts w:ascii="Arial" w:hAnsi="Arial"/>
          <w:sz w:val="20"/>
          <w:u w:val="none"/>
        </w:rPr>
        <w:t xml:space="preserve">kell </w:t>
      </w:r>
      <w:del w:id="24" w:author="MNB" w:date="2025-11-03T09:28:00Z" w16du:dateUtc="2025-11-03T08:28:00Z">
        <w:r w:rsidR="00E30FCA" w:rsidRPr="009B0466">
          <w:rPr>
            <w:rFonts w:ascii="Arial" w:hAnsi="Arial" w:cs="Arial"/>
            <w:sz w:val="20"/>
            <w:u w:val="none"/>
          </w:rPr>
          <w:delText>megadni</w:delText>
        </w:r>
      </w:del>
      <w:ins w:id="25" w:author="MNB" w:date="2025-11-03T09:28:00Z" w16du:dateUtc="2025-11-03T08:28:00Z">
        <w:r w:rsidR="00CB2E29" w:rsidRPr="009B0466">
          <w:rPr>
            <w:rFonts w:ascii="Arial" w:hAnsi="Arial" w:cs="Arial"/>
            <w:sz w:val="20"/>
            <w:u w:val="none"/>
          </w:rPr>
          <w:t>feltüntetni</w:t>
        </w:r>
      </w:ins>
      <w:r w:rsidR="00E30FCA" w:rsidRPr="009B0466">
        <w:rPr>
          <w:rFonts w:ascii="Arial" w:hAnsi="Arial"/>
          <w:sz w:val="20"/>
          <w:u w:val="none"/>
        </w:rPr>
        <w:t xml:space="preserve">, míg a </w:t>
      </w:r>
      <w:del w:id="26" w:author="MNB" w:date="2025-11-03T09:28:00Z" w16du:dateUtc="2025-11-03T08:28:00Z">
        <w:r w:rsidR="00E30FCA" w:rsidRPr="009B0466">
          <w:rPr>
            <w:rFonts w:ascii="Arial" w:hAnsi="Arial" w:cs="Arial"/>
            <w:sz w:val="20"/>
            <w:u w:val="none"/>
          </w:rPr>
          <w:delText>2</w:delText>
        </w:r>
        <w:r w:rsidR="00D01AD3" w:rsidRPr="009B0466">
          <w:rPr>
            <w:rFonts w:ascii="Arial" w:hAnsi="Arial" w:cs="Arial"/>
            <w:sz w:val="20"/>
            <w:u w:val="none"/>
          </w:rPr>
          <w:delText>4</w:delText>
        </w:r>
      </w:del>
      <w:ins w:id="27" w:author="MNB" w:date="2025-11-03T09:28:00Z" w16du:dateUtc="2025-11-03T08:28:00Z">
        <w:r w:rsidR="00E30FCA" w:rsidRPr="009B0466">
          <w:rPr>
            <w:rFonts w:ascii="Arial" w:hAnsi="Arial" w:cs="Arial"/>
            <w:sz w:val="20"/>
            <w:u w:val="none"/>
          </w:rPr>
          <w:t>2</w:t>
        </w:r>
        <w:r w:rsidR="004C4637" w:rsidRPr="009B0466">
          <w:rPr>
            <w:rFonts w:ascii="Arial" w:hAnsi="Arial" w:cs="Arial"/>
            <w:sz w:val="20"/>
            <w:u w:val="none"/>
          </w:rPr>
          <w:t>3</w:t>
        </w:r>
      </w:ins>
      <w:r w:rsidR="00E30FCA" w:rsidRPr="009B0466">
        <w:rPr>
          <w:rFonts w:ascii="Arial" w:hAnsi="Arial"/>
          <w:sz w:val="20"/>
          <w:u w:val="none"/>
        </w:rPr>
        <w:t xml:space="preserve">. sorban </w:t>
      </w:r>
      <w:ins w:id="28" w:author="MNB" w:date="2025-11-03T09:28:00Z" w16du:dateUtc="2025-11-03T08:28:00Z">
        <w:r w:rsidR="00CB2E29" w:rsidRPr="009B0466">
          <w:rPr>
            <w:rFonts w:ascii="Arial" w:hAnsi="Arial" w:cs="Arial"/>
            <w:sz w:val="20"/>
            <w:u w:val="none"/>
          </w:rPr>
          <w:t xml:space="preserve">az előző sorokban jelentett </w:t>
        </w:r>
        <w:proofErr w:type="spellStart"/>
        <w:r w:rsidR="00CB2E29" w:rsidRPr="009B0466">
          <w:rPr>
            <w:rFonts w:ascii="Arial" w:hAnsi="Arial" w:cs="Arial"/>
            <w:sz w:val="20"/>
            <w:u w:val="none"/>
          </w:rPr>
          <w:t>denominációkat</w:t>
        </w:r>
        <w:proofErr w:type="spellEnd"/>
        <w:r w:rsidR="00CB2E29" w:rsidRPr="009B0466">
          <w:rPr>
            <w:rFonts w:ascii="Arial" w:hAnsi="Arial" w:cs="Arial"/>
            <w:sz w:val="20"/>
            <w:u w:val="none"/>
          </w:rPr>
          <w:t xml:space="preserve"> </w:t>
        </w:r>
      </w:ins>
      <w:r w:rsidR="00E30FCA" w:rsidRPr="009B0466">
        <w:rPr>
          <w:rFonts w:ascii="Arial" w:hAnsi="Arial"/>
          <w:sz w:val="20"/>
          <w:u w:val="none"/>
        </w:rPr>
        <w:t>összesítve, forintra átszámítva kell megadni</w:t>
      </w:r>
      <w:del w:id="29" w:author="MNB" w:date="2025-11-03T09:28:00Z" w16du:dateUtc="2025-11-03T08:28:00Z">
        <w:r w:rsidR="00E30FCA" w:rsidRPr="009B0466">
          <w:rPr>
            <w:rFonts w:ascii="Arial" w:hAnsi="Arial" w:cs="Arial"/>
            <w:sz w:val="20"/>
            <w:u w:val="none"/>
          </w:rPr>
          <w:delText xml:space="preserve"> a letéti számla állományokat</w:delText>
        </w:r>
      </w:del>
      <w:r w:rsidR="00CB2E29" w:rsidRPr="009B0466">
        <w:rPr>
          <w:rFonts w:ascii="Arial" w:hAnsi="Arial"/>
          <w:sz w:val="20"/>
          <w:u w:val="none"/>
        </w:rPr>
        <w:t>.</w:t>
      </w:r>
    </w:p>
    <w:p w14:paraId="3D017C20" w14:textId="4A4D71FB"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 xml:space="preserve">2. A táblában a határidős (forward, </w:t>
      </w:r>
      <w:proofErr w:type="spellStart"/>
      <w:r w:rsidR="00E30FCA" w:rsidRPr="00FC327F">
        <w:rPr>
          <w:rFonts w:ascii="Arial" w:hAnsi="Arial" w:cs="Arial"/>
          <w:sz w:val="20"/>
          <w:u w:val="none"/>
        </w:rPr>
        <w:t>futures</w:t>
      </w:r>
      <w:proofErr w:type="spellEnd"/>
      <w:r w:rsidR="00E30FCA" w:rsidRPr="00FC327F">
        <w:rPr>
          <w:rFonts w:ascii="Arial" w:hAnsi="Arial" w:cs="Arial"/>
          <w:sz w:val="20"/>
          <w:u w:val="none"/>
        </w:rPr>
        <w:t>), opciós, egyszerű devizacsere (</w:t>
      </w:r>
      <w:proofErr w:type="spellStart"/>
      <w:r w:rsidR="00E30FCA" w:rsidRPr="00FC327F">
        <w:rPr>
          <w:rFonts w:ascii="Arial" w:hAnsi="Arial" w:cs="Arial"/>
          <w:sz w:val="20"/>
          <w:u w:val="none"/>
        </w:rPr>
        <w:t>simple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currency</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vagy </w:t>
      </w:r>
      <w:proofErr w:type="spellStart"/>
      <w:r w:rsidR="00E30FCA" w:rsidRPr="00FC327F">
        <w:rPr>
          <w:rFonts w:ascii="Arial" w:hAnsi="Arial" w:cs="Arial"/>
          <w:sz w:val="20"/>
          <w:u w:val="none"/>
        </w:rPr>
        <w:t>Fx-swap</w:t>
      </w:r>
      <w:proofErr w:type="spellEnd"/>
      <w:r w:rsidR="00E30FCA" w:rsidRPr="00FC327F">
        <w:rPr>
          <w:rFonts w:ascii="Arial" w:hAnsi="Arial" w:cs="Arial"/>
          <w:sz w:val="20"/>
          <w:u w:val="none"/>
        </w:rPr>
        <w:t>), a nem amortizálódó, illetve az amortizálódó kamatozó devizacsere (</w:t>
      </w:r>
      <w:proofErr w:type="spellStart"/>
      <w:r w:rsidR="00E30FCA" w:rsidRPr="00FC327F">
        <w:rPr>
          <w:rFonts w:ascii="Arial" w:hAnsi="Arial" w:cs="Arial"/>
          <w:sz w:val="20"/>
          <w:u w:val="none"/>
        </w:rPr>
        <w:t>CCIRS</w:t>
      </w:r>
      <w:proofErr w:type="spellEnd"/>
      <w:r w:rsidR="00E30FCA" w:rsidRPr="00FC327F">
        <w:rPr>
          <w:rFonts w:ascii="Arial" w:hAnsi="Arial" w:cs="Arial"/>
          <w:sz w:val="20"/>
          <w:u w:val="none"/>
        </w:rPr>
        <w:t>) ügyletekhez, a deviza kamatcsere ügyletekhez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és egyéb (pl. határidős értékpapír) ügyletekhez kapcsolódó letéti (margin) </w:t>
      </w:r>
      <w:del w:id="30" w:author="MNB" w:date="2025-11-03T09:28:00Z" w16du:dateUtc="2025-11-03T08:28:00Z">
        <w:r w:rsidR="00E30FCA" w:rsidRPr="00FC327F">
          <w:rPr>
            <w:rFonts w:ascii="Arial" w:hAnsi="Arial" w:cs="Arial"/>
            <w:sz w:val="20"/>
            <w:u w:val="none"/>
          </w:rPr>
          <w:delText>számla állományokból</w:delText>
        </w:r>
      </w:del>
      <w:ins w:id="31" w:author="MNB" w:date="2025-11-03T09:28:00Z" w16du:dateUtc="2025-11-03T08:28:00Z">
        <w:r w:rsidR="00E30FCA" w:rsidRPr="00FC327F">
          <w:rPr>
            <w:rFonts w:ascii="Arial" w:hAnsi="Arial" w:cs="Arial"/>
            <w:sz w:val="20"/>
            <w:u w:val="none"/>
          </w:rPr>
          <w:t>száml</w:t>
        </w:r>
        <w:r w:rsidR="008707A5">
          <w:rPr>
            <w:rFonts w:ascii="Arial" w:hAnsi="Arial" w:cs="Arial"/>
            <w:sz w:val="20"/>
            <w:u w:val="none"/>
          </w:rPr>
          <w:t>ák</w:t>
        </w:r>
        <w:r w:rsidR="00E30FCA" w:rsidRPr="00FC327F">
          <w:rPr>
            <w:rFonts w:ascii="Arial" w:hAnsi="Arial" w:cs="Arial"/>
            <w:sz w:val="20"/>
            <w:u w:val="none"/>
          </w:rPr>
          <w:t xml:space="preserve"> állomány</w:t>
        </w:r>
        <w:r w:rsidR="008707A5">
          <w:rPr>
            <w:rFonts w:ascii="Arial" w:hAnsi="Arial" w:cs="Arial"/>
            <w:sz w:val="20"/>
            <w:u w:val="none"/>
          </w:rPr>
          <w:t>á</w:t>
        </w:r>
        <w:r w:rsidR="00E30FCA" w:rsidRPr="00FC327F">
          <w:rPr>
            <w:rFonts w:ascii="Arial" w:hAnsi="Arial" w:cs="Arial"/>
            <w:sz w:val="20"/>
            <w:u w:val="none"/>
          </w:rPr>
          <w:t>ból</w:t>
        </w:r>
      </w:ins>
      <w:r w:rsidR="00E30FCA" w:rsidRPr="00FC327F">
        <w:rPr>
          <w:rFonts w:ascii="Arial" w:hAnsi="Arial" w:cs="Arial"/>
          <w:sz w:val="20"/>
          <w:u w:val="none"/>
        </w:rPr>
        <w:t xml:space="preserve"> származó követeléseket és tartozásokat ügyletenként kell meghatározni és besorolni, amelyet devizanemenként, valamint belföld és külföld bontásban kell megadni a </w:t>
      </w:r>
      <w:r w:rsidR="00966151">
        <w:rPr>
          <w:rFonts w:ascii="Arial" w:hAnsi="Arial" w:cs="Arial"/>
          <w:sz w:val="20"/>
          <w:u w:val="none"/>
        </w:rPr>
        <w:t xml:space="preserve">megfelelő – </w:t>
      </w:r>
      <w:r w:rsidR="00E30FCA" w:rsidRPr="00FC327F">
        <w:rPr>
          <w:rFonts w:ascii="Arial" w:hAnsi="Arial" w:cs="Arial"/>
          <w:sz w:val="20"/>
          <w:u w:val="none"/>
        </w:rPr>
        <w:t>b), d), f)</w:t>
      </w:r>
      <w:r w:rsidR="00966151">
        <w:rPr>
          <w:rFonts w:ascii="Arial" w:hAnsi="Arial" w:cs="Arial"/>
          <w:sz w:val="20"/>
          <w:u w:val="none"/>
        </w:rPr>
        <w:t>, illetve</w:t>
      </w:r>
      <w:r w:rsidR="00E30FCA" w:rsidRPr="00FC327F">
        <w:rPr>
          <w:rFonts w:ascii="Arial" w:hAnsi="Arial" w:cs="Arial"/>
          <w:sz w:val="20"/>
          <w:u w:val="none"/>
        </w:rPr>
        <w:t xml:space="preserve"> h) </w:t>
      </w:r>
      <w:r w:rsidR="00966151">
        <w:rPr>
          <w:rFonts w:ascii="Arial" w:hAnsi="Arial" w:cs="Arial"/>
          <w:sz w:val="20"/>
          <w:u w:val="none"/>
        </w:rPr>
        <w:t xml:space="preserve">– </w:t>
      </w:r>
      <w:r w:rsidR="00E30FCA" w:rsidRPr="00FC327F">
        <w:rPr>
          <w:rFonts w:ascii="Arial" w:hAnsi="Arial" w:cs="Arial"/>
          <w:sz w:val="20"/>
          <w:u w:val="none"/>
        </w:rPr>
        <w:t xml:space="preserve">oszlopban. A c), e), g) és i) oszlopban ki kell emelni, hogy a b), d), f) és h) oszlopban jelzett állományokból mennyi a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ügyletekhez kapcsolódó belföldi és külföldi </w:t>
      </w:r>
      <w:del w:id="32" w:author="MNB" w:date="2025-11-03T09:28:00Z" w16du:dateUtc="2025-11-03T08:28:00Z">
        <w:r w:rsidR="00E30FCA" w:rsidRPr="00FC327F">
          <w:rPr>
            <w:rFonts w:ascii="Arial" w:hAnsi="Arial" w:cs="Arial"/>
            <w:sz w:val="20"/>
            <w:u w:val="none"/>
          </w:rPr>
          <w:delText>letéti számlaállomány</w:delText>
        </w:r>
      </w:del>
      <w:ins w:id="33" w:author="MNB" w:date="2025-11-03T09:28:00Z" w16du:dateUtc="2025-11-03T08:28:00Z">
        <w:r w:rsidR="00E30FCA" w:rsidRPr="00FC327F">
          <w:rPr>
            <w:rFonts w:ascii="Arial" w:hAnsi="Arial" w:cs="Arial"/>
            <w:sz w:val="20"/>
            <w:u w:val="none"/>
          </w:rPr>
          <w:t>letétiszámla</w:t>
        </w:r>
        <w:r w:rsidR="008707A5">
          <w:rPr>
            <w:rFonts w:ascii="Arial" w:hAnsi="Arial" w:cs="Arial"/>
            <w:sz w:val="20"/>
            <w:u w:val="none"/>
          </w:rPr>
          <w:t>-</w:t>
        </w:r>
        <w:r w:rsidR="00E30FCA" w:rsidRPr="00FC327F">
          <w:rPr>
            <w:rFonts w:ascii="Arial" w:hAnsi="Arial" w:cs="Arial"/>
            <w:sz w:val="20"/>
            <w:u w:val="none"/>
          </w:rPr>
          <w:t>állomány</w:t>
        </w:r>
        <w:r w:rsidR="008707A5">
          <w:rPr>
            <w:rFonts w:ascii="Arial" w:hAnsi="Arial" w:cs="Arial"/>
            <w:sz w:val="20"/>
            <w:u w:val="none"/>
          </w:rPr>
          <w:t>ra vonatkozó</w:t>
        </w:r>
      </w:ins>
      <w:r w:rsidR="00E30FCA" w:rsidRPr="00FC327F">
        <w:rPr>
          <w:rFonts w:ascii="Arial" w:hAnsi="Arial" w:cs="Arial"/>
          <w:sz w:val="20"/>
          <w:u w:val="none"/>
        </w:rPr>
        <w:t xml:space="preserve"> követelés, valamint tartozás. A táblában minden</w:t>
      </w:r>
      <w:del w:id="34" w:author="MNB" w:date="2025-11-03T09:28:00Z" w16du:dateUtc="2025-11-03T08:28:00Z">
        <w:r w:rsidR="006374AE">
          <w:rPr>
            <w:rFonts w:ascii="Arial" w:hAnsi="Arial" w:cs="Arial"/>
            <w:sz w:val="20"/>
            <w:u w:val="none"/>
          </w:rPr>
          <w:delText>,</w:delText>
        </w:r>
      </w:del>
      <w:r w:rsidR="00E30FCA" w:rsidRPr="00FC327F">
        <w:rPr>
          <w:rFonts w:ascii="Arial" w:hAnsi="Arial" w:cs="Arial"/>
          <w:sz w:val="20"/>
          <w:u w:val="none"/>
        </w:rPr>
        <w:t xml:space="preserve"> ügylethez kapcsolódó </w:t>
      </w:r>
      <w:del w:id="35" w:author="MNB" w:date="2025-11-03T09:28:00Z" w16du:dateUtc="2025-11-03T08:28:00Z">
        <w:r w:rsidR="00E30FCA" w:rsidRPr="00FC327F">
          <w:rPr>
            <w:rFonts w:ascii="Arial" w:hAnsi="Arial" w:cs="Arial"/>
            <w:sz w:val="20"/>
            <w:u w:val="none"/>
          </w:rPr>
          <w:delText>letéti számla követelmény</w:delText>
        </w:r>
      </w:del>
      <w:ins w:id="36" w:author="MNB" w:date="2025-11-03T09:28:00Z" w16du:dateUtc="2025-11-03T08:28:00Z">
        <w:r w:rsidR="00E30FCA" w:rsidRPr="00FC327F">
          <w:rPr>
            <w:rFonts w:ascii="Arial" w:hAnsi="Arial" w:cs="Arial"/>
            <w:sz w:val="20"/>
            <w:u w:val="none"/>
          </w:rPr>
          <w:t>letétiszámla</w:t>
        </w:r>
        <w:r w:rsidR="008707A5">
          <w:rPr>
            <w:rFonts w:ascii="Arial" w:hAnsi="Arial" w:cs="Arial"/>
            <w:sz w:val="20"/>
            <w:u w:val="none"/>
          </w:rPr>
          <w:t>-</w:t>
        </w:r>
        <w:r w:rsidR="00E30FCA" w:rsidRPr="00FC327F">
          <w:rPr>
            <w:rFonts w:ascii="Arial" w:hAnsi="Arial" w:cs="Arial"/>
            <w:sz w:val="20"/>
            <w:u w:val="none"/>
          </w:rPr>
          <w:t xml:space="preserve"> követelmény</w:t>
        </w:r>
        <w:r w:rsidR="008707A5">
          <w:rPr>
            <w:rFonts w:ascii="Arial" w:hAnsi="Arial" w:cs="Arial"/>
            <w:sz w:val="20"/>
            <w:u w:val="none"/>
          </w:rPr>
          <w:t>re vonatkozó</w:t>
        </w:r>
      </w:ins>
      <w:r w:rsidR="00E30FCA" w:rsidRPr="00FC327F">
        <w:rPr>
          <w:rFonts w:ascii="Arial" w:hAnsi="Arial" w:cs="Arial"/>
          <w:sz w:val="20"/>
          <w:u w:val="none"/>
        </w:rPr>
        <w:t xml:space="preserve"> állományt jelenteni kell attól függetlenül, hogy bizonyos devizaárfolyam kockázatot hordozó ügyletek [pl. deviza kamatcsere ügyletek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nem jelentendők csak a K14 </w:t>
      </w:r>
      <w:r w:rsidR="006374AE">
        <w:rPr>
          <w:rFonts w:ascii="Arial" w:hAnsi="Arial" w:cs="Arial"/>
          <w:sz w:val="20"/>
          <w:u w:val="none"/>
        </w:rPr>
        <w:t xml:space="preserve">MNB </w:t>
      </w:r>
      <w:r w:rsidR="00E30FCA" w:rsidRPr="00FC327F">
        <w:rPr>
          <w:rFonts w:ascii="Arial" w:hAnsi="Arial" w:cs="Arial"/>
          <w:sz w:val="20"/>
          <w:u w:val="none"/>
        </w:rPr>
        <w:t xml:space="preserve">azonosító kódú adatszolgáltatásban, vagy nem deviza származékos ügyletek [pl. </w:t>
      </w:r>
      <w:proofErr w:type="spellStart"/>
      <w:r w:rsidR="00E30FCA" w:rsidRPr="00FC327F">
        <w:rPr>
          <w:rFonts w:ascii="Arial" w:hAnsi="Arial" w:cs="Arial"/>
          <w:sz w:val="20"/>
          <w:u w:val="none"/>
        </w:rPr>
        <w:t>kamatswap</w:t>
      </w:r>
      <w:proofErr w:type="spellEnd"/>
      <w:r w:rsidR="00E30FCA" w:rsidRPr="00FC327F">
        <w:rPr>
          <w:rFonts w:ascii="Arial" w:hAnsi="Arial" w:cs="Arial"/>
          <w:sz w:val="20"/>
          <w:u w:val="none"/>
        </w:rPr>
        <w:t xml:space="preserve"> ügyletek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w:t>
      </w:r>
    </w:p>
    <w:p w14:paraId="7D039CEE" w14:textId="77777777" w:rsidR="00E30FCA" w:rsidRPr="00FC327F" w:rsidRDefault="00E30FCA" w:rsidP="00E30FCA">
      <w:pPr>
        <w:ind w:right="270"/>
        <w:rPr>
          <w:rFonts w:ascii="Arial" w:hAnsi="Arial" w:cs="Arial"/>
          <w:lang w:val="hu-HU"/>
        </w:rPr>
      </w:pPr>
    </w:p>
    <w:p w14:paraId="0EA85757" w14:textId="1F3F8D5C" w:rsidR="00E30FCA" w:rsidRPr="00FC327F" w:rsidRDefault="00E30FCA" w:rsidP="00E30FCA">
      <w:pPr>
        <w:ind w:right="270"/>
        <w:rPr>
          <w:rFonts w:ascii="Arial" w:hAnsi="Arial" w:cs="Arial"/>
          <w:lang w:val="hu-HU"/>
        </w:rPr>
      </w:pPr>
      <w:r w:rsidRPr="00FC327F">
        <w:rPr>
          <w:rFonts w:ascii="Arial" w:hAnsi="Arial" w:cs="Arial"/>
          <w:lang w:val="hu-HU"/>
        </w:rPr>
        <w:t>A belföldi és külföldi megkülönböztetés azon alapul, hogy a partner belföldi</w:t>
      </w:r>
      <w:r w:rsidR="003C07B7">
        <w:rPr>
          <w:rFonts w:ascii="Arial" w:hAnsi="Arial" w:cs="Arial"/>
          <w:lang w:val="hu-HU"/>
        </w:rPr>
        <w:t xml:space="preserve"> vagy </w:t>
      </w:r>
      <w:r w:rsidR="003C07B7" w:rsidRPr="00FC327F">
        <w:rPr>
          <w:rFonts w:ascii="Arial" w:hAnsi="Arial" w:cs="Arial"/>
          <w:lang w:val="hu-HU"/>
        </w:rPr>
        <w:t>külföldi</w:t>
      </w:r>
      <w:r w:rsidRPr="00FC327F">
        <w:rPr>
          <w:rFonts w:ascii="Arial" w:hAnsi="Arial" w:cs="Arial"/>
          <w:lang w:val="hu-HU"/>
        </w:rPr>
        <w:t>.</w:t>
      </w:r>
    </w:p>
    <w:p w14:paraId="6B2B6843" w14:textId="77777777" w:rsidR="00E30FCA" w:rsidRPr="00FC327F" w:rsidRDefault="00E30FCA" w:rsidP="00E30FCA">
      <w:pPr>
        <w:ind w:right="270"/>
        <w:rPr>
          <w:rFonts w:ascii="Arial" w:hAnsi="Arial" w:cs="Arial"/>
          <w:lang w:val="hu-HU"/>
        </w:rPr>
      </w:pPr>
    </w:p>
    <w:p w14:paraId="7B4BD35D" w14:textId="77777777" w:rsidR="00E30FCA" w:rsidRPr="00FC327F" w:rsidRDefault="009C3BF7" w:rsidP="00E30FCA">
      <w:pPr>
        <w:pStyle w:val="Listaszerbekezds"/>
        <w:spacing w:after="0"/>
        <w:ind w:left="0" w:right="270"/>
        <w:jc w:val="both"/>
        <w:rPr>
          <w:rFonts w:ascii="Arial" w:hAnsi="Arial" w:cs="Arial"/>
          <w:sz w:val="20"/>
          <w:szCs w:val="20"/>
        </w:rPr>
      </w:pPr>
      <w:r>
        <w:rPr>
          <w:rFonts w:ascii="Arial" w:hAnsi="Arial" w:cs="Arial"/>
          <w:sz w:val="20"/>
          <w:szCs w:val="20"/>
          <w:lang w:val="hu-HU"/>
        </w:rPr>
        <w:t>6.</w:t>
      </w:r>
      <w:r w:rsidR="00E30FCA" w:rsidRPr="00FC327F">
        <w:rPr>
          <w:rFonts w:ascii="Arial" w:hAnsi="Arial" w:cs="Arial"/>
          <w:sz w:val="20"/>
          <w:szCs w:val="20"/>
        </w:rPr>
        <w:t>3. Előírások a letéti számlák jelentéséhez</w:t>
      </w:r>
    </w:p>
    <w:p w14:paraId="26F88EE6" w14:textId="5148AB28" w:rsidR="00E30FCA" w:rsidRPr="00FC327F" w:rsidRDefault="00E30FCA" w:rsidP="009B0466">
      <w:pPr>
        <w:pStyle w:val="Listaszerbekezds"/>
        <w:numPr>
          <w:ilvl w:val="2"/>
          <w:numId w:val="32"/>
        </w:numPr>
        <w:spacing w:after="0"/>
        <w:ind w:left="1134" w:right="270" w:hanging="708"/>
        <w:jc w:val="both"/>
        <w:rPr>
          <w:rFonts w:ascii="Arial" w:eastAsia="Times New Roman" w:hAnsi="Arial" w:cs="Arial"/>
          <w:b/>
          <w:sz w:val="20"/>
          <w:szCs w:val="20"/>
        </w:rPr>
      </w:pPr>
      <w:r w:rsidRPr="00FC327F">
        <w:rPr>
          <w:rFonts w:ascii="Arial" w:hAnsi="Arial" w:cs="Arial"/>
          <w:sz w:val="20"/>
          <w:szCs w:val="20"/>
        </w:rPr>
        <w:t>Amennyiben a letéti szerződés (</w:t>
      </w:r>
      <w:proofErr w:type="spellStart"/>
      <w:r w:rsidRPr="00FC327F">
        <w:rPr>
          <w:rFonts w:ascii="Arial" w:hAnsi="Arial" w:cs="Arial"/>
          <w:sz w:val="20"/>
          <w:szCs w:val="20"/>
        </w:rPr>
        <w:t>CSA</w:t>
      </w:r>
      <w:proofErr w:type="spellEnd"/>
      <w:r w:rsidRPr="00FC327F">
        <w:rPr>
          <w:rFonts w:ascii="Arial" w:hAnsi="Arial" w:cs="Arial"/>
          <w:sz w:val="20"/>
          <w:szCs w:val="20"/>
        </w:rPr>
        <w:t xml:space="preserve">) egy külföldi székhelyű bankkal kerül megkötésre, azonban a szerződés alapján egyéb, a cégcsoporthoz tartozó bankokkal </w:t>
      </w:r>
      <w:del w:id="37" w:author="MNB" w:date="2025-11-03T09:28:00Z" w16du:dateUtc="2025-11-03T08:28:00Z">
        <w:r w:rsidRPr="00FC327F">
          <w:rPr>
            <w:rFonts w:ascii="Arial" w:hAnsi="Arial" w:cs="Arial"/>
            <w:sz w:val="20"/>
            <w:szCs w:val="20"/>
          </w:rPr>
          <w:delText>(</w:delText>
        </w:r>
      </w:del>
      <w:ins w:id="38" w:author="MNB" w:date="2025-11-03T09:28:00Z" w16du:dateUtc="2025-11-03T08:28:00Z">
        <w:r w:rsidR="008707A5">
          <w:rPr>
            <w:rFonts w:ascii="Arial" w:hAnsi="Arial" w:cs="Arial"/>
            <w:sz w:val="20"/>
            <w:szCs w:val="20"/>
          </w:rPr>
          <w:t xml:space="preserve">– </w:t>
        </w:r>
      </w:ins>
      <w:r w:rsidRPr="00FC327F">
        <w:rPr>
          <w:rFonts w:ascii="Arial" w:hAnsi="Arial" w:cs="Arial"/>
          <w:sz w:val="20"/>
          <w:szCs w:val="20"/>
        </w:rPr>
        <w:t>köztük akár belföldi székhelyű is lehet</w:t>
      </w:r>
      <w:del w:id="39" w:author="MNB" w:date="2025-11-03T09:28:00Z" w16du:dateUtc="2025-11-03T08:28:00Z">
        <w:r w:rsidRPr="00FC327F">
          <w:rPr>
            <w:rFonts w:ascii="Arial" w:hAnsi="Arial" w:cs="Arial"/>
            <w:sz w:val="20"/>
            <w:szCs w:val="20"/>
          </w:rPr>
          <w:delText>)</w:delText>
        </w:r>
      </w:del>
      <w:ins w:id="40" w:author="MNB" w:date="2025-11-03T09:28:00Z" w16du:dateUtc="2025-11-03T08:28:00Z">
        <w:r w:rsidR="008707A5">
          <w:rPr>
            <w:rFonts w:ascii="Arial" w:hAnsi="Arial" w:cs="Arial"/>
            <w:sz w:val="20"/>
            <w:szCs w:val="20"/>
          </w:rPr>
          <w:t xml:space="preserve"> –</w:t>
        </w:r>
      </w:ins>
      <w:r w:rsidRPr="00FC327F">
        <w:rPr>
          <w:rFonts w:ascii="Arial" w:hAnsi="Arial" w:cs="Arial"/>
          <w:sz w:val="20"/>
          <w:szCs w:val="20"/>
        </w:rPr>
        <w:t xml:space="preserve"> kötött ügyletek is a margin számítás alapjául szolgálnak, akkor a letéti szerződéssel és a főkönyvi kimutatással egyezően a partner székhelye szerint külföldiként kell kimutatni az állományt</w:t>
      </w:r>
      <w:del w:id="41" w:author="MNB" w:date="2025-11-03T09:28:00Z" w16du:dateUtc="2025-11-03T08:28:00Z">
        <w:r w:rsidRPr="00FC327F">
          <w:rPr>
            <w:rFonts w:ascii="Arial" w:hAnsi="Arial" w:cs="Arial"/>
            <w:sz w:val="20"/>
            <w:szCs w:val="20"/>
          </w:rPr>
          <w:delText xml:space="preserve"> (</w:delText>
        </w:r>
      </w:del>
      <w:ins w:id="42" w:author="MNB" w:date="2025-11-03T09:28:00Z" w16du:dateUtc="2025-11-03T08:28:00Z">
        <w:r w:rsidR="008707A5">
          <w:rPr>
            <w:rFonts w:ascii="Arial" w:hAnsi="Arial" w:cs="Arial"/>
            <w:sz w:val="20"/>
            <w:szCs w:val="20"/>
          </w:rPr>
          <w:t>,</w:t>
        </w:r>
        <w:r w:rsidRPr="00FC327F">
          <w:rPr>
            <w:rFonts w:ascii="Arial" w:hAnsi="Arial" w:cs="Arial"/>
            <w:sz w:val="20"/>
            <w:szCs w:val="20"/>
          </w:rPr>
          <w:t xml:space="preserve"> </w:t>
        </w:r>
      </w:ins>
      <w:r w:rsidRPr="00FC327F">
        <w:rPr>
          <w:rFonts w:ascii="Arial" w:hAnsi="Arial" w:cs="Arial"/>
          <w:sz w:val="20"/>
          <w:szCs w:val="20"/>
        </w:rPr>
        <w:t>függetlenül attól, hogy belföldi székhelyű bankkal kötött ügyletekhez tartozó letétek is vannak a külföldi partnerrel szemben történő elszámolásban</w:t>
      </w:r>
      <w:del w:id="43" w:author="MNB" w:date="2025-11-03T09:28:00Z" w16du:dateUtc="2025-11-03T08:28:00Z">
        <w:r w:rsidRPr="00FC327F">
          <w:rPr>
            <w:rFonts w:ascii="Arial" w:hAnsi="Arial" w:cs="Arial"/>
            <w:sz w:val="20"/>
            <w:szCs w:val="20"/>
          </w:rPr>
          <w:delText>).</w:delText>
        </w:r>
      </w:del>
      <w:ins w:id="44" w:author="MNB" w:date="2025-11-03T09:28:00Z" w16du:dateUtc="2025-11-03T08:28:00Z">
        <w:r w:rsidRPr="00FC327F">
          <w:rPr>
            <w:rFonts w:ascii="Arial" w:hAnsi="Arial" w:cs="Arial"/>
            <w:sz w:val="20"/>
            <w:szCs w:val="20"/>
          </w:rPr>
          <w:t>.</w:t>
        </w:r>
      </w:ins>
    </w:p>
    <w:p w14:paraId="288EC7A0" w14:textId="576E949D" w:rsidR="00E30FCA" w:rsidRPr="00FC327F" w:rsidRDefault="00E30FCA" w:rsidP="009B0466">
      <w:pPr>
        <w:pStyle w:val="Listaszerbekezds"/>
        <w:numPr>
          <w:ilvl w:val="2"/>
          <w:numId w:val="32"/>
        </w:numPr>
        <w:spacing w:after="0"/>
        <w:ind w:left="1134" w:right="270" w:hanging="708"/>
        <w:jc w:val="both"/>
        <w:rPr>
          <w:rFonts w:ascii="Arial" w:eastAsia="Times New Roman" w:hAnsi="Arial" w:cs="Arial"/>
          <w:b/>
          <w:sz w:val="20"/>
          <w:szCs w:val="20"/>
        </w:rPr>
      </w:pPr>
      <w:r w:rsidRPr="00FC327F">
        <w:rPr>
          <w:rFonts w:ascii="Arial" w:hAnsi="Arial" w:cs="Arial"/>
          <w:sz w:val="20"/>
          <w:szCs w:val="20"/>
        </w:rPr>
        <w:t>Ha az adott partnerrel szembeni letéti állomány a követelést</w:t>
      </w:r>
      <w:del w:id="45" w:author="MNB" w:date="2025-11-03T09:28:00Z" w16du:dateUtc="2025-11-03T08:28:00Z">
        <w:r w:rsidRPr="00FC327F">
          <w:rPr>
            <w:rFonts w:ascii="Arial" w:hAnsi="Arial" w:cs="Arial"/>
            <w:sz w:val="20"/>
            <w:szCs w:val="20"/>
          </w:rPr>
          <w:delText>/</w:delText>
        </w:r>
      </w:del>
      <w:ins w:id="46" w:author="MNB" w:date="2025-11-03T09:28:00Z" w16du:dateUtc="2025-11-03T08:28:00Z">
        <w:r w:rsidR="008707A5">
          <w:rPr>
            <w:rFonts w:ascii="Arial" w:hAnsi="Arial" w:cs="Arial"/>
            <w:sz w:val="20"/>
            <w:szCs w:val="20"/>
          </w:rPr>
          <w:t xml:space="preserve">, </w:t>
        </w:r>
      </w:ins>
      <w:r w:rsidRPr="00FC327F">
        <w:rPr>
          <w:rFonts w:ascii="Arial" w:hAnsi="Arial" w:cs="Arial"/>
          <w:sz w:val="20"/>
          <w:szCs w:val="20"/>
        </w:rPr>
        <w:t xml:space="preserve">kötelezettséget </w:t>
      </w:r>
      <w:proofErr w:type="spellStart"/>
      <w:r w:rsidRPr="00FC327F">
        <w:rPr>
          <w:rFonts w:ascii="Arial" w:hAnsi="Arial" w:cs="Arial"/>
          <w:sz w:val="20"/>
          <w:szCs w:val="20"/>
        </w:rPr>
        <w:t>nettósítva</w:t>
      </w:r>
      <w:proofErr w:type="spellEnd"/>
      <w:r w:rsidRPr="00FC327F">
        <w:rPr>
          <w:rFonts w:ascii="Arial" w:hAnsi="Arial" w:cs="Arial"/>
          <w:sz w:val="20"/>
          <w:szCs w:val="20"/>
        </w:rPr>
        <w:t xml:space="preserve"> </w:t>
      </w:r>
      <w:del w:id="47" w:author="MNB" w:date="2025-11-03T09:28:00Z" w16du:dateUtc="2025-11-03T08:28:00Z">
        <w:r w:rsidRPr="00FC327F">
          <w:rPr>
            <w:rFonts w:ascii="Arial" w:hAnsi="Arial" w:cs="Arial"/>
            <w:sz w:val="20"/>
            <w:szCs w:val="20"/>
          </w:rPr>
          <w:delText>(</w:delText>
        </w:r>
      </w:del>
      <w:ins w:id="48" w:author="MNB" w:date="2025-11-03T09:28:00Z" w16du:dateUtc="2025-11-03T08:28:00Z">
        <w:r w:rsidR="008707A5">
          <w:rPr>
            <w:rFonts w:ascii="Arial" w:hAnsi="Arial" w:cs="Arial"/>
            <w:sz w:val="20"/>
            <w:szCs w:val="20"/>
          </w:rPr>
          <w:t xml:space="preserve">– </w:t>
        </w:r>
      </w:ins>
      <w:r w:rsidRPr="00FC327F">
        <w:rPr>
          <w:rFonts w:ascii="Arial" w:hAnsi="Arial" w:cs="Arial"/>
          <w:sz w:val="20"/>
          <w:szCs w:val="20"/>
        </w:rPr>
        <w:t>az ügyletek nettósított piaci értékét</w:t>
      </w:r>
      <w:del w:id="49" w:author="MNB" w:date="2025-11-03T09:28:00Z" w16du:dateUtc="2025-11-03T08:28:00Z">
        <w:r w:rsidRPr="00FC327F">
          <w:rPr>
            <w:rFonts w:ascii="Arial" w:hAnsi="Arial" w:cs="Arial"/>
            <w:sz w:val="20"/>
            <w:szCs w:val="20"/>
          </w:rPr>
          <w:delText>)</w:delText>
        </w:r>
      </w:del>
      <w:ins w:id="50" w:author="MNB" w:date="2025-11-03T09:28:00Z" w16du:dateUtc="2025-11-03T08:28:00Z">
        <w:r w:rsidR="008707A5">
          <w:rPr>
            <w:rFonts w:ascii="Arial" w:hAnsi="Arial" w:cs="Arial"/>
            <w:sz w:val="20"/>
            <w:szCs w:val="20"/>
          </w:rPr>
          <w:t xml:space="preserve"> –</w:t>
        </w:r>
      </w:ins>
      <w:r w:rsidRPr="00FC327F">
        <w:rPr>
          <w:rFonts w:ascii="Arial" w:hAnsi="Arial" w:cs="Arial"/>
          <w:sz w:val="20"/>
          <w:szCs w:val="20"/>
        </w:rPr>
        <w:t xml:space="preserve"> tartalmazza, ennek ellenére a 06. táblában nem az ügyletek nettósított egyenlegét kell jelenteni, hanem ügyletenként kell megállapítani és besorolni a megfelelő oszlopba, hogy az adott ügylet miatt követelés vagy kötelezettség áll-e fenn.</w:t>
      </w:r>
    </w:p>
    <w:p w14:paraId="088D1633" w14:textId="4848277F" w:rsidR="00E30FCA" w:rsidRPr="009B0466" w:rsidRDefault="00E30FCA" w:rsidP="009B0466">
      <w:pPr>
        <w:pStyle w:val="Listaszerbekezds"/>
        <w:numPr>
          <w:ilvl w:val="2"/>
          <w:numId w:val="32"/>
        </w:numPr>
        <w:ind w:left="1134" w:right="270" w:hanging="708"/>
        <w:jc w:val="both"/>
        <w:rPr>
          <w:rFonts w:ascii="Arial" w:hAnsi="Arial" w:cs="Arial"/>
          <w:lang w:val="hu-HU"/>
        </w:rPr>
      </w:pPr>
      <w:r w:rsidRPr="009B0466">
        <w:rPr>
          <w:rFonts w:ascii="Arial" w:hAnsi="Arial"/>
          <w:sz w:val="20"/>
          <w:lang w:val="hu-HU"/>
        </w:rPr>
        <w:t xml:space="preserve">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hanem több ügylet eredőjéből származó letéti szintek/sávok alapján, akkor elfogadható a becslés alkalmazása az </w:t>
      </w:r>
      <w:del w:id="51" w:author="MNB" w:date="2025-11-03T09:28:00Z" w16du:dateUtc="2025-11-03T08:28:00Z">
        <w:r w:rsidRPr="00FC327F">
          <w:rPr>
            <w:rFonts w:ascii="Arial" w:hAnsi="Arial" w:cs="Arial"/>
            <w:lang w:val="hu-HU"/>
          </w:rPr>
          <w:delText>ügylet szintre</w:delText>
        </w:r>
      </w:del>
      <w:ins w:id="52" w:author="MNB" w:date="2025-11-03T09:28:00Z" w16du:dateUtc="2025-11-03T08:28:00Z">
        <w:r w:rsidRPr="009B0466">
          <w:rPr>
            <w:rFonts w:ascii="Arial" w:hAnsi="Arial" w:cs="Arial"/>
            <w:sz w:val="20"/>
            <w:szCs w:val="20"/>
            <w:lang w:val="hu-HU"/>
          </w:rPr>
          <w:t>ügyletszintre</w:t>
        </w:r>
      </w:ins>
      <w:r w:rsidRPr="009B0466">
        <w:rPr>
          <w:rFonts w:ascii="Arial" w:hAnsi="Arial"/>
          <w:sz w:val="20"/>
          <w:lang w:val="hu-HU"/>
        </w:rPr>
        <w:t xml:space="preserve"> történő felosztáshoz/visszaosztáshoz.</w:t>
      </w:r>
    </w:p>
    <w:p w14:paraId="27996A89" w14:textId="77777777" w:rsidR="00E30FCA" w:rsidRPr="00FC327F" w:rsidRDefault="00E30FCA" w:rsidP="00E30FCA">
      <w:pPr>
        <w:ind w:left="360" w:right="270"/>
        <w:jc w:val="both"/>
        <w:rPr>
          <w:rFonts w:ascii="Arial" w:hAnsi="Arial" w:cs="Arial"/>
        </w:rPr>
      </w:pPr>
    </w:p>
    <w:p w14:paraId="1C692A1C" w14:textId="1E0DFB7D" w:rsidR="008707A5" w:rsidRDefault="00E30FCA" w:rsidP="009B0466">
      <w:pPr>
        <w:ind w:left="1134" w:right="270"/>
        <w:jc w:val="both"/>
        <w:rPr>
          <w:rFonts w:ascii="Arial" w:hAnsi="Arial" w:cs="Arial"/>
          <w:lang w:val="hu-HU"/>
        </w:rPr>
      </w:pPr>
      <w:r w:rsidRPr="008707A5">
        <w:rPr>
          <w:rFonts w:ascii="Arial" w:hAnsi="Arial" w:cs="Arial"/>
          <w:lang w:val="hu-HU"/>
        </w:rPr>
        <w:t xml:space="preserve">Amennyiben az </w:t>
      </w:r>
      <w:ins w:id="53" w:author="MNB" w:date="2025-11-03T09:28:00Z" w16du:dateUtc="2025-11-03T08:28:00Z">
        <w:r w:rsidR="008707A5" w:rsidRPr="008707A5">
          <w:rPr>
            <w:rFonts w:ascii="Arial" w:hAnsi="Arial" w:cs="Arial"/>
            <w:lang w:val="hu-HU"/>
          </w:rPr>
          <w:t xml:space="preserve">adatszolgáltató az </w:t>
        </w:r>
      </w:ins>
      <w:r w:rsidRPr="008707A5">
        <w:rPr>
          <w:rFonts w:ascii="Arial" w:hAnsi="Arial" w:cs="Arial"/>
          <w:lang w:val="hu-HU"/>
        </w:rPr>
        <w:t>adott partnerrel</w:t>
      </w:r>
      <w:del w:id="54" w:author="MNB" w:date="2025-11-03T09:28:00Z" w16du:dateUtc="2025-11-03T08:28:00Z">
        <w:r w:rsidRPr="00FC327F">
          <w:rPr>
            <w:rFonts w:ascii="Arial" w:hAnsi="Arial" w:cs="Arial"/>
            <w:lang w:val="hu-HU"/>
          </w:rPr>
          <w:delText>/</w:delText>
        </w:r>
      </w:del>
      <w:ins w:id="55" w:author="MNB" w:date="2025-11-03T09:28:00Z" w16du:dateUtc="2025-11-03T08:28:00Z">
        <w:r w:rsidR="008707A5" w:rsidRPr="008707A5">
          <w:rPr>
            <w:rFonts w:ascii="Arial" w:hAnsi="Arial" w:cs="Arial"/>
            <w:lang w:val="hu-HU"/>
          </w:rPr>
          <w:t>,</w:t>
        </w:r>
      </w:ins>
      <w:r w:rsidR="008707A5" w:rsidRPr="008707A5">
        <w:rPr>
          <w:rFonts w:ascii="Arial" w:hAnsi="Arial" w:cs="Arial"/>
          <w:lang w:val="hu-HU"/>
        </w:rPr>
        <w:t xml:space="preserve"> </w:t>
      </w:r>
      <w:r w:rsidRPr="008707A5">
        <w:rPr>
          <w:rFonts w:ascii="Arial" w:hAnsi="Arial" w:cs="Arial"/>
          <w:lang w:val="hu-HU"/>
        </w:rPr>
        <w:t xml:space="preserve">ügyféllel szembeni teljes letétet a következők szerint </w:t>
      </w:r>
      <w:del w:id="56" w:author="MNB" w:date="2025-11-03T09:28:00Z" w16du:dateUtc="2025-11-03T08:28:00Z">
        <w:r w:rsidRPr="00FC327F">
          <w:rPr>
            <w:rFonts w:ascii="Arial" w:hAnsi="Arial" w:cs="Arial"/>
            <w:lang w:val="hu-HU"/>
          </w:rPr>
          <w:delText>osztják</w:delText>
        </w:r>
      </w:del>
      <w:ins w:id="57" w:author="MNB" w:date="2025-11-03T09:28:00Z" w16du:dateUtc="2025-11-03T08:28:00Z">
        <w:r w:rsidRPr="008707A5">
          <w:rPr>
            <w:rFonts w:ascii="Arial" w:hAnsi="Arial" w:cs="Arial"/>
            <w:lang w:val="hu-HU"/>
          </w:rPr>
          <w:t>osztj</w:t>
        </w:r>
        <w:r w:rsidR="008707A5" w:rsidRPr="008707A5">
          <w:rPr>
            <w:rFonts w:ascii="Arial" w:hAnsi="Arial" w:cs="Arial"/>
            <w:lang w:val="hu-HU"/>
          </w:rPr>
          <w:t>a</w:t>
        </w:r>
      </w:ins>
      <w:r w:rsidRPr="008707A5">
        <w:rPr>
          <w:rFonts w:ascii="Arial" w:hAnsi="Arial" w:cs="Arial"/>
          <w:lang w:val="hu-HU"/>
        </w:rPr>
        <w:t xml:space="preserve"> fel: teljes letét = </w:t>
      </w:r>
      <w:proofErr w:type="spellStart"/>
      <w:r w:rsidRPr="008707A5">
        <w:rPr>
          <w:rFonts w:ascii="Arial" w:hAnsi="Arial" w:cs="Arial"/>
          <w:lang w:val="hu-HU"/>
        </w:rPr>
        <w:t>Initial</w:t>
      </w:r>
      <w:proofErr w:type="spellEnd"/>
      <w:r w:rsidRPr="008707A5">
        <w:rPr>
          <w:rFonts w:ascii="Arial" w:hAnsi="Arial" w:cs="Arial"/>
          <w:lang w:val="hu-HU"/>
        </w:rPr>
        <w:t xml:space="preserve"> Margin (IM) + </w:t>
      </w:r>
      <w:proofErr w:type="spellStart"/>
      <w:r w:rsidRPr="008707A5">
        <w:rPr>
          <w:rFonts w:ascii="Arial" w:hAnsi="Arial" w:cs="Arial"/>
          <w:lang w:val="hu-HU"/>
        </w:rPr>
        <w:t>Variation</w:t>
      </w:r>
      <w:proofErr w:type="spellEnd"/>
      <w:r w:rsidRPr="008707A5">
        <w:rPr>
          <w:rFonts w:ascii="Arial" w:hAnsi="Arial" w:cs="Arial"/>
          <w:lang w:val="hu-HU"/>
        </w:rPr>
        <w:t xml:space="preserve"> Margin (</w:t>
      </w:r>
      <w:proofErr w:type="spellStart"/>
      <w:r w:rsidRPr="008707A5">
        <w:rPr>
          <w:rFonts w:ascii="Arial" w:hAnsi="Arial" w:cs="Arial"/>
          <w:lang w:val="hu-HU"/>
        </w:rPr>
        <w:t>VM</w:t>
      </w:r>
      <w:proofErr w:type="spellEnd"/>
      <w:r w:rsidRPr="008707A5">
        <w:rPr>
          <w:rFonts w:ascii="Arial" w:hAnsi="Arial" w:cs="Arial"/>
          <w:lang w:val="hu-HU"/>
        </w:rPr>
        <w:t>), abban az esetben az alábbi becslési módszerrel történő felosztást javasol</w:t>
      </w:r>
      <w:r w:rsidR="00236673" w:rsidRPr="008707A5">
        <w:rPr>
          <w:rFonts w:ascii="Arial" w:hAnsi="Arial" w:cs="Arial"/>
          <w:lang w:val="hu-HU"/>
        </w:rPr>
        <w:t>t</w:t>
      </w:r>
      <w:r w:rsidRPr="008707A5">
        <w:rPr>
          <w:rFonts w:ascii="Arial" w:hAnsi="Arial" w:cs="Arial"/>
          <w:lang w:val="hu-HU"/>
        </w:rPr>
        <w:t xml:space="preserve"> az </w:t>
      </w:r>
      <w:del w:id="58" w:author="MNB" w:date="2025-11-03T09:28:00Z" w16du:dateUtc="2025-11-03T08:28:00Z">
        <w:r w:rsidRPr="00FC327F">
          <w:rPr>
            <w:rFonts w:ascii="Arial" w:hAnsi="Arial" w:cs="Arial"/>
            <w:lang w:val="hu-HU"/>
          </w:rPr>
          <w:delText>ügylet szintre</w:delText>
        </w:r>
      </w:del>
      <w:ins w:id="59" w:author="MNB" w:date="2025-11-03T09:28:00Z" w16du:dateUtc="2025-11-03T08:28:00Z">
        <w:r w:rsidRPr="008707A5">
          <w:rPr>
            <w:rFonts w:ascii="Arial" w:hAnsi="Arial" w:cs="Arial"/>
            <w:lang w:val="hu-HU"/>
          </w:rPr>
          <w:t>ügyletszintre</w:t>
        </w:r>
      </w:ins>
      <w:r w:rsidRPr="008707A5">
        <w:rPr>
          <w:rFonts w:ascii="Arial" w:hAnsi="Arial" w:cs="Arial"/>
          <w:lang w:val="hu-HU"/>
        </w:rPr>
        <w:t xml:space="preserve"> történő lebontás esetében. </w:t>
      </w:r>
      <w:del w:id="60" w:author="MNB" w:date="2025-11-03T09:28:00Z" w16du:dateUtc="2025-11-03T08:28:00Z">
        <w:r w:rsidRPr="00FC327F">
          <w:rPr>
            <w:rFonts w:ascii="Arial" w:hAnsi="Arial" w:cs="Arial"/>
            <w:lang w:val="hu-HU"/>
          </w:rPr>
          <w:delText>Kiemelten fontos, hogy</w:delText>
        </w:r>
        <w:r w:rsidR="006663DB">
          <w:rPr>
            <w:rFonts w:ascii="Arial" w:hAnsi="Arial" w:cs="Arial"/>
            <w:lang w:val="hu-HU"/>
          </w:rPr>
          <w:delText xml:space="preserve"> a kalkulációk</w:delText>
        </w:r>
        <w:r w:rsidRPr="00FC327F">
          <w:rPr>
            <w:rFonts w:ascii="Arial" w:hAnsi="Arial" w:cs="Arial"/>
            <w:lang w:val="hu-HU"/>
          </w:rPr>
          <w:delText xml:space="preserve"> ne ütközzenek a szerződésben foglaltakkal a felosztás során:</w:delText>
        </w:r>
      </w:del>
    </w:p>
    <w:p w14:paraId="4398D29A" w14:textId="1975BE42" w:rsidR="00E30FCA" w:rsidRPr="008707A5" w:rsidRDefault="00E30FCA" w:rsidP="008707A5">
      <w:pPr>
        <w:ind w:left="1985" w:right="270" w:hanging="851"/>
        <w:jc w:val="both"/>
        <w:rPr>
          <w:ins w:id="61" w:author="MNB" w:date="2025-11-03T09:28:00Z" w16du:dateUtc="2025-11-03T08:28:00Z"/>
          <w:rFonts w:ascii="Arial" w:hAnsi="Arial" w:cs="Arial"/>
          <w:lang w:val="hu-HU"/>
        </w:rPr>
      </w:pPr>
      <w:del w:id="62" w:author="MNB" w:date="2025-11-03T09:28:00Z" w16du:dateUtc="2025-11-03T08:28:00Z">
        <w:r w:rsidRPr="00FC327F">
          <w:rPr>
            <w:rFonts w:ascii="Arial" w:hAnsi="Arial" w:cs="Arial"/>
          </w:rPr>
          <w:delText>az</w:delText>
        </w:r>
      </w:del>
      <w:ins w:id="63" w:author="MNB" w:date="2025-11-03T09:28:00Z" w16du:dateUtc="2025-11-03T08:28:00Z">
        <w:r w:rsidR="008707A5">
          <w:rPr>
            <w:rFonts w:ascii="Arial" w:hAnsi="Arial" w:cs="Arial"/>
            <w:lang w:val="hu-HU"/>
          </w:rPr>
          <w:t>6.3.3.1.</w:t>
        </w:r>
        <w:r w:rsidR="008707A5">
          <w:rPr>
            <w:rFonts w:ascii="Arial" w:hAnsi="Arial" w:cs="Arial"/>
            <w:lang w:val="hu-HU"/>
          </w:rPr>
          <w:tab/>
        </w:r>
        <w:r w:rsidRPr="008707A5">
          <w:rPr>
            <w:rFonts w:ascii="Arial" w:hAnsi="Arial" w:cs="Arial"/>
            <w:lang w:val="hu-HU"/>
          </w:rPr>
          <w:t>Kiemelten fontos, hogy</w:t>
        </w:r>
        <w:r w:rsidR="006663DB" w:rsidRPr="008707A5">
          <w:rPr>
            <w:rFonts w:ascii="Arial" w:hAnsi="Arial" w:cs="Arial"/>
            <w:lang w:val="hu-HU"/>
          </w:rPr>
          <w:t xml:space="preserve"> a kalkulációk</w:t>
        </w:r>
        <w:r w:rsidRPr="008707A5">
          <w:rPr>
            <w:rFonts w:ascii="Arial" w:hAnsi="Arial" w:cs="Arial"/>
            <w:lang w:val="hu-HU"/>
          </w:rPr>
          <w:t xml:space="preserve"> ne ütközzenek a szerződésben foglaltakkal a felosztás során</w:t>
        </w:r>
        <w:r w:rsidR="008707A5">
          <w:rPr>
            <w:rFonts w:ascii="Arial" w:hAnsi="Arial" w:cs="Arial"/>
            <w:lang w:val="hu-HU"/>
          </w:rPr>
          <w:t>.</w:t>
        </w:r>
      </w:ins>
    </w:p>
    <w:p w14:paraId="58D426B3" w14:textId="1C3978CA" w:rsidR="00E30FCA" w:rsidRPr="008707A5" w:rsidRDefault="008707A5" w:rsidP="009B0466">
      <w:pPr>
        <w:pStyle w:val="Listaszerbekezds"/>
        <w:spacing w:after="0" w:line="240" w:lineRule="auto"/>
        <w:ind w:left="1985" w:right="270" w:hanging="851"/>
        <w:jc w:val="both"/>
        <w:rPr>
          <w:rFonts w:ascii="Arial" w:hAnsi="Arial" w:cs="Arial"/>
          <w:sz w:val="20"/>
          <w:szCs w:val="20"/>
        </w:rPr>
      </w:pPr>
      <w:ins w:id="64" w:author="MNB" w:date="2025-11-03T09:28:00Z" w16du:dateUtc="2025-11-03T08:28:00Z">
        <w:r>
          <w:rPr>
            <w:rFonts w:ascii="Arial" w:hAnsi="Arial" w:cs="Arial"/>
            <w:sz w:val="20"/>
            <w:szCs w:val="20"/>
          </w:rPr>
          <w:t>6.3.3.2.</w:t>
        </w:r>
        <w:r>
          <w:rPr>
            <w:rFonts w:ascii="Arial" w:hAnsi="Arial" w:cs="Arial"/>
            <w:sz w:val="20"/>
            <w:szCs w:val="20"/>
          </w:rPr>
          <w:tab/>
          <w:t>A</w:t>
        </w:r>
        <w:r w:rsidR="00E30FCA" w:rsidRPr="008707A5">
          <w:rPr>
            <w:rFonts w:ascii="Arial" w:hAnsi="Arial" w:cs="Arial"/>
            <w:sz w:val="20"/>
            <w:szCs w:val="20"/>
          </w:rPr>
          <w:t>z</w:t>
        </w:r>
      </w:ins>
      <w:r w:rsidR="00E30FCA" w:rsidRPr="008707A5">
        <w:rPr>
          <w:rFonts w:ascii="Arial" w:hAnsi="Arial" w:cs="Arial"/>
          <w:sz w:val="20"/>
          <w:szCs w:val="20"/>
        </w:rPr>
        <w:t xml:space="preserve"> </w:t>
      </w:r>
      <w:proofErr w:type="spellStart"/>
      <w:r w:rsidR="00E30FCA" w:rsidRPr="008707A5">
        <w:rPr>
          <w:rFonts w:ascii="Arial" w:hAnsi="Arial" w:cs="Arial"/>
          <w:sz w:val="20"/>
          <w:szCs w:val="20"/>
        </w:rPr>
        <w:t>Initial</w:t>
      </w:r>
      <w:proofErr w:type="spellEnd"/>
      <w:r w:rsidR="00E30FCA" w:rsidRPr="008707A5">
        <w:rPr>
          <w:rFonts w:ascii="Arial" w:hAnsi="Arial" w:cs="Arial"/>
          <w:sz w:val="20"/>
          <w:szCs w:val="20"/>
        </w:rPr>
        <w:t xml:space="preserve">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5DDD892D" w14:textId="7AEDCBDE" w:rsidR="00E30FCA" w:rsidRPr="008707A5" w:rsidRDefault="00E30FCA" w:rsidP="009B0466">
      <w:pPr>
        <w:pStyle w:val="Listaszerbekezds"/>
        <w:numPr>
          <w:ilvl w:val="3"/>
          <w:numId w:val="33"/>
        </w:numPr>
        <w:spacing w:after="0" w:line="240" w:lineRule="auto"/>
        <w:ind w:left="1985" w:right="270" w:hanging="851"/>
        <w:jc w:val="both"/>
        <w:rPr>
          <w:rFonts w:ascii="Arial" w:hAnsi="Arial" w:cs="Arial"/>
          <w:sz w:val="20"/>
          <w:szCs w:val="20"/>
        </w:rPr>
      </w:pPr>
      <w:del w:id="65" w:author="MNB" w:date="2025-11-03T09:28:00Z" w16du:dateUtc="2025-11-03T08:28:00Z">
        <w:r w:rsidRPr="00FC327F">
          <w:rPr>
            <w:rFonts w:ascii="Arial" w:hAnsi="Arial" w:cs="Arial"/>
            <w:sz w:val="20"/>
            <w:szCs w:val="20"/>
          </w:rPr>
          <w:delText>a</w:delText>
        </w:r>
      </w:del>
      <w:ins w:id="66" w:author="MNB" w:date="2025-11-03T09:28:00Z" w16du:dateUtc="2025-11-03T08:28:00Z">
        <w:r w:rsidR="008707A5">
          <w:rPr>
            <w:rFonts w:ascii="Arial" w:hAnsi="Arial" w:cs="Arial"/>
            <w:sz w:val="20"/>
            <w:szCs w:val="20"/>
          </w:rPr>
          <w:t>A</w:t>
        </w:r>
      </w:ins>
      <w:r w:rsidRPr="008707A5">
        <w:rPr>
          <w:rFonts w:ascii="Arial" w:hAnsi="Arial" w:cs="Arial"/>
          <w:sz w:val="20"/>
          <w:szCs w:val="20"/>
        </w:rPr>
        <w:t xml:space="preserve"> </w:t>
      </w:r>
      <w:proofErr w:type="spellStart"/>
      <w:r w:rsidRPr="008707A5">
        <w:rPr>
          <w:rFonts w:ascii="Arial" w:hAnsi="Arial" w:cs="Arial"/>
          <w:sz w:val="20"/>
          <w:szCs w:val="20"/>
        </w:rPr>
        <w:t>Variation</w:t>
      </w:r>
      <w:proofErr w:type="spellEnd"/>
      <w:r w:rsidRPr="008707A5">
        <w:rPr>
          <w:rFonts w:ascii="Arial" w:hAnsi="Arial" w:cs="Arial"/>
          <w:sz w:val="20"/>
          <w:szCs w:val="20"/>
        </w:rPr>
        <w:t xml:space="preserve"> </w:t>
      </w:r>
      <w:del w:id="67" w:author="MNB" w:date="2025-11-03T09:28:00Z" w16du:dateUtc="2025-11-03T08:28:00Z">
        <w:r w:rsidRPr="00FC327F">
          <w:rPr>
            <w:rFonts w:ascii="Arial" w:hAnsi="Arial" w:cs="Arial"/>
            <w:sz w:val="20"/>
            <w:szCs w:val="20"/>
          </w:rPr>
          <w:delText>Margin-t</w:delText>
        </w:r>
      </w:del>
      <w:ins w:id="68" w:author="MNB" w:date="2025-11-03T09:28:00Z" w16du:dateUtc="2025-11-03T08:28:00Z">
        <w:r w:rsidRPr="008707A5">
          <w:rPr>
            <w:rFonts w:ascii="Arial" w:hAnsi="Arial" w:cs="Arial"/>
            <w:sz w:val="20"/>
            <w:szCs w:val="20"/>
          </w:rPr>
          <w:t>Margint</w:t>
        </w:r>
      </w:ins>
      <w:r w:rsidRPr="008707A5">
        <w:rPr>
          <w:rFonts w:ascii="Arial" w:hAnsi="Arial" w:cs="Arial"/>
          <w:sz w:val="20"/>
          <w:szCs w:val="20"/>
        </w:rPr>
        <w:t xml:space="preserve"> (</w:t>
      </w:r>
      <w:proofErr w:type="spellStart"/>
      <w:r w:rsidRPr="008707A5">
        <w:rPr>
          <w:rFonts w:ascii="Arial" w:hAnsi="Arial" w:cs="Arial"/>
          <w:sz w:val="20"/>
          <w:szCs w:val="20"/>
        </w:rPr>
        <w:t>VM</w:t>
      </w:r>
      <w:proofErr w:type="spellEnd"/>
      <w:r w:rsidRPr="008707A5">
        <w:rPr>
          <w:rFonts w:ascii="Arial" w:hAnsi="Arial" w:cs="Arial"/>
          <w:sz w:val="20"/>
          <w:szCs w:val="20"/>
        </w:rPr>
        <w:t>) minden esetben nettó jelenérték változás (</w:t>
      </w:r>
      <w:proofErr w:type="spellStart"/>
      <w:r w:rsidRPr="008707A5">
        <w:rPr>
          <w:rFonts w:ascii="Arial" w:hAnsi="Arial" w:cs="Arial"/>
          <w:sz w:val="20"/>
          <w:szCs w:val="20"/>
        </w:rPr>
        <w:t>NPV</w:t>
      </w:r>
      <w:proofErr w:type="spellEnd"/>
      <w:r w:rsidRPr="008707A5">
        <w:rPr>
          <w:rFonts w:ascii="Arial" w:hAnsi="Arial" w:cs="Arial"/>
          <w:sz w:val="20"/>
          <w:szCs w:val="20"/>
        </w:rPr>
        <w:t>) alapján javasolt felosztani a maradék, régebben kötött nyitott ügyletekre vonatkozóan, az adott napon kötött új ügyletekre nem osztható vissza.</w:t>
      </w:r>
    </w:p>
    <w:p w14:paraId="16E46F9F" w14:textId="612BF96D"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Amennyiben egy ügylet mögött értékpapír</w:t>
      </w:r>
      <w:del w:id="69" w:author="MNB" w:date="2025-11-03T09:28:00Z" w16du:dateUtc="2025-11-03T08:28:00Z">
        <w:r w:rsidRPr="00FC327F">
          <w:rPr>
            <w:rFonts w:ascii="Arial" w:hAnsi="Arial" w:cs="Arial"/>
            <w:lang w:val="hu-HU"/>
          </w:rPr>
          <w:delText xml:space="preserve"> </w:delText>
        </w:r>
      </w:del>
      <w:ins w:id="70" w:author="MNB" w:date="2025-11-03T09:28:00Z" w16du:dateUtc="2025-11-03T08:28:00Z">
        <w:r w:rsidR="008707A5">
          <w:rPr>
            <w:rFonts w:ascii="Arial" w:hAnsi="Arial" w:cs="Arial"/>
            <w:sz w:val="20"/>
            <w:szCs w:val="20"/>
            <w:lang w:val="hu-HU"/>
          </w:rPr>
          <w:t>-</w:t>
        </w:r>
      </w:ins>
      <w:r w:rsidRPr="009B0466">
        <w:rPr>
          <w:rFonts w:ascii="Arial" w:hAnsi="Arial"/>
          <w:sz w:val="20"/>
          <w:lang w:val="hu-HU"/>
        </w:rPr>
        <w:t>fedezet áll, azt is jelenteni kell. Kizárólag az adatszolgáltató saját mérlegében megjelenő értékpapírokat kell jelenteni. A kapott értékpapír</w:t>
      </w:r>
      <w:del w:id="71" w:author="MNB" w:date="2025-11-03T09:28:00Z" w16du:dateUtc="2025-11-03T08:28:00Z">
        <w:r w:rsidRPr="00FC327F">
          <w:rPr>
            <w:rFonts w:ascii="Arial" w:hAnsi="Arial" w:cs="Arial"/>
            <w:lang w:val="hu-HU"/>
          </w:rPr>
          <w:delText xml:space="preserve"> </w:delText>
        </w:r>
      </w:del>
      <w:ins w:id="72" w:author="MNB" w:date="2025-11-03T09:28:00Z" w16du:dateUtc="2025-11-03T08:28:00Z">
        <w:r w:rsidR="008707A5">
          <w:rPr>
            <w:rFonts w:ascii="Arial" w:hAnsi="Arial" w:cs="Arial"/>
            <w:sz w:val="20"/>
            <w:szCs w:val="20"/>
            <w:lang w:val="hu-HU"/>
          </w:rPr>
          <w:t>-</w:t>
        </w:r>
      </w:ins>
      <w:r w:rsidRPr="009B0466">
        <w:rPr>
          <w:rFonts w:ascii="Arial" w:hAnsi="Arial"/>
          <w:sz w:val="20"/>
          <w:lang w:val="hu-HU"/>
        </w:rPr>
        <w:t>óvadékot, amely nem jelenik meg az adatszolgáltató saját mérlegében, nem kell kimutatni.</w:t>
      </w:r>
    </w:p>
    <w:p w14:paraId="549AEC4B" w14:textId="53ABAB86"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A letétek értékelésekor minden esetben az adatszolgáltató által is alkalmazott értékelési módszer alapján kell jelenteni, nem elvárt a napi piaci értékelés.</w:t>
      </w:r>
    </w:p>
    <w:p w14:paraId="5667E8AA" w14:textId="6F0CBBBD"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 xml:space="preserve">A </w:t>
      </w:r>
      <w:del w:id="73" w:author="MNB" w:date="2025-11-03T09:28:00Z" w16du:dateUtc="2025-11-03T08:28:00Z">
        <w:r w:rsidRPr="00E30FCA">
          <w:rPr>
            <w:rFonts w:ascii="Arial" w:hAnsi="Arial" w:cs="Arial"/>
            <w:lang w:val="hu-HU"/>
          </w:rPr>
          <w:delText xml:space="preserve">letéti számla </w:delText>
        </w:r>
      </w:del>
      <w:ins w:id="74" w:author="MNB" w:date="2025-11-03T09:28:00Z" w16du:dateUtc="2025-11-03T08:28:00Z">
        <w:r w:rsidRPr="009B0466">
          <w:rPr>
            <w:rFonts w:ascii="Arial" w:hAnsi="Arial" w:cs="Arial"/>
            <w:sz w:val="20"/>
            <w:szCs w:val="20"/>
            <w:lang w:val="hu-HU"/>
          </w:rPr>
          <w:t>letétiszámla</w:t>
        </w:r>
        <w:r w:rsidR="00C147D4">
          <w:rPr>
            <w:rFonts w:ascii="Arial" w:hAnsi="Arial" w:cs="Arial"/>
            <w:sz w:val="20"/>
            <w:szCs w:val="20"/>
            <w:lang w:val="hu-HU"/>
          </w:rPr>
          <w:t>-</w:t>
        </w:r>
      </w:ins>
      <w:r w:rsidRPr="009B0466">
        <w:rPr>
          <w:rFonts w:ascii="Arial" w:hAnsi="Arial"/>
          <w:sz w:val="20"/>
          <w:lang w:val="hu-HU"/>
        </w:rPr>
        <w:t>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p>
    <w:p w14:paraId="6B559F6A" w14:textId="77777777" w:rsidR="00C11154" w:rsidRDefault="00C11154" w:rsidP="00407290">
      <w:pPr>
        <w:pStyle w:val="Cmsor1"/>
        <w:spacing w:before="240"/>
        <w:ind w:left="284" w:right="357" w:hanging="215"/>
        <w:rPr>
          <w:rFonts w:ascii="Arial" w:hAnsi="Arial" w:cs="Arial"/>
          <w:b/>
          <w:sz w:val="20"/>
        </w:rPr>
      </w:pPr>
      <w:bookmarkStart w:id="75" w:name="_Hlk43798265"/>
      <w:r w:rsidRPr="00FC327F">
        <w:rPr>
          <w:rFonts w:ascii="Arial" w:hAnsi="Arial" w:cs="Arial"/>
          <w:b/>
          <w:sz w:val="20"/>
        </w:rPr>
        <w:t xml:space="preserve">II. A </w:t>
      </w:r>
      <w:r>
        <w:rPr>
          <w:rFonts w:ascii="Arial" w:hAnsi="Arial" w:cs="Arial"/>
          <w:b/>
          <w:sz w:val="20"/>
        </w:rPr>
        <w:t>D02 MNB azonosító kódú adatszolgáltatás táblájának</w:t>
      </w:r>
      <w:r w:rsidRPr="00FC327F">
        <w:rPr>
          <w:rFonts w:ascii="Arial" w:hAnsi="Arial" w:cs="Arial"/>
          <w:b/>
          <w:sz w:val="20"/>
        </w:rPr>
        <w:t xml:space="preserve"> kitöltésével kapcsolatos részletes előírások</w:t>
      </w:r>
    </w:p>
    <w:p w14:paraId="4ED1A7A8" w14:textId="77777777" w:rsidR="00C11154" w:rsidRDefault="00C11154" w:rsidP="00D221CC">
      <w:pPr>
        <w:ind w:right="272"/>
        <w:jc w:val="both"/>
        <w:rPr>
          <w:rFonts w:ascii="Arial" w:hAnsi="Arial" w:cs="Arial"/>
          <w:lang w:val="hu-HU"/>
        </w:rPr>
      </w:pPr>
      <w:bookmarkStart w:id="76" w:name="_Hlk43798253"/>
      <w:bookmarkEnd w:id="75"/>
    </w:p>
    <w:p w14:paraId="5C19C580" w14:textId="77777777" w:rsidR="005E2C05" w:rsidRPr="005E2C05" w:rsidRDefault="00D221CC" w:rsidP="00D221CC">
      <w:pPr>
        <w:spacing w:before="120"/>
        <w:ind w:right="272"/>
        <w:jc w:val="both"/>
        <w:rPr>
          <w:rFonts w:ascii="Arial" w:hAnsi="Arial" w:cs="Arial"/>
          <w:lang w:val="hu-HU"/>
        </w:rPr>
      </w:pPr>
      <w:r w:rsidRPr="005E2C05">
        <w:rPr>
          <w:rFonts w:ascii="Arial" w:hAnsi="Arial" w:cs="Arial"/>
          <w:lang w:val="hu-HU"/>
        </w:rPr>
        <w:t xml:space="preserve">A </w:t>
      </w:r>
      <w:r w:rsidR="002D5B42" w:rsidRPr="005E2C05">
        <w:rPr>
          <w:rFonts w:ascii="Arial" w:hAnsi="Arial" w:cs="Arial"/>
          <w:lang w:val="hu-HU"/>
        </w:rPr>
        <w:t xml:space="preserve">tábla kitöltésére a </w:t>
      </w:r>
      <w:r w:rsidRPr="005E2C05">
        <w:rPr>
          <w:rFonts w:ascii="Arial" w:hAnsi="Arial" w:cs="Arial"/>
          <w:lang w:val="hu-HU"/>
        </w:rPr>
        <w:t>D01</w:t>
      </w:r>
      <w:r w:rsidR="002D5B42" w:rsidRPr="005E2C05">
        <w:rPr>
          <w:rFonts w:ascii="Arial" w:hAnsi="Arial" w:cs="Arial"/>
          <w:lang w:val="hu-HU"/>
        </w:rPr>
        <w:t xml:space="preserve"> MNB azonosító kódú</w:t>
      </w:r>
      <w:r w:rsidRPr="005E2C05">
        <w:rPr>
          <w:rFonts w:ascii="Arial" w:hAnsi="Arial" w:cs="Arial"/>
          <w:lang w:val="hu-HU"/>
        </w:rPr>
        <w:t xml:space="preserve"> adatszolgáltatás 03. táblá</w:t>
      </w:r>
      <w:r w:rsidR="002D5B42" w:rsidRPr="005E2C05">
        <w:rPr>
          <w:rFonts w:ascii="Arial" w:hAnsi="Arial" w:cs="Arial"/>
          <w:lang w:val="hu-HU"/>
        </w:rPr>
        <w:t>já</w:t>
      </w:r>
      <w:r w:rsidRPr="005E2C05">
        <w:rPr>
          <w:rFonts w:ascii="Arial" w:hAnsi="Arial" w:cs="Arial"/>
          <w:lang w:val="hu-HU"/>
        </w:rPr>
        <w:t xml:space="preserve">ra vonatkozó </w:t>
      </w:r>
      <w:r w:rsidR="002D5B42" w:rsidRPr="005E2C05">
        <w:rPr>
          <w:rFonts w:ascii="Arial" w:hAnsi="Arial" w:cs="Arial"/>
          <w:lang w:val="hu-HU"/>
        </w:rPr>
        <w:t>előírások alkalmazandók</w:t>
      </w:r>
      <w:r w:rsidR="00873DC9">
        <w:rPr>
          <w:rFonts w:ascii="Arial" w:hAnsi="Arial" w:cs="Arial"/>
          <w:lang w:val="hu-HU"/>
        </w:rPr>
        <w:t>,</w:t>
      </w:r>
      <w:r w:rsidRPr="005E2C05">
        <w:rPr>
          <w:rFonts w:ascii="Arial" w:hAnsi="Arial" w:cs="Arial"/>
          <w:lang w:val="hu-HU"/>
        </w:rPr>
        <w:t xml:space="preserve"> az</w:t>
      </w:r>
      <w:r w:rsidR="005E2C05" w:rsidRPr="005E2C05">
        <w:rPr>
          <w:rFonts w:ascii="Arial" w:hAnsi="Arial" w:cs="Arial"/>
          <w:lang w:val="hu-HU"/>
        </w:rPr>
        <w:t xml:space="preserve"> alábbi kiegészítésekkel.</w:t>
      </w:r>
    </w:p>
    <w:p w14:paraId="63BAA7CC" w14:textId="77777777" w:rsidR="005E2C05" w:rsidRDefault="005E2C05" w:rsidP="00D221CC">
      <w:pPr>
        <w:spacing w:before="120"/>
        <w:ind w:right="272"/>
        <w:jc w:val="both"/>
        <w:rPr>
          <w:rFonts w:ascii="Arial" w:hAnsi="Arial" w:cs="Arial"/>
          <w:lang w:val="hu-HU"/>
        </w:rPr>
      </w:pPr>
      <w:r>
        <w:rPr>
          <w:rFonts w:ascii="Arial" w:hAnsi="Arial" w:cs="Arial"/>
          <w:lang w:val="hu-HU"/>
        </w:rPr>
        <w:t>1. A</w:t>
      </w:r>
      <w:r w:rsidR="00D221CC">
        <w:rPr>
          <w:rFonts w:ascii="Arial" w:hAnsi="Arial" w:cs="Arial"/>
          <w:lang w:val="hu-HU"/>
        </w:rPr>
        <w:t xml:space="preserve"> csoporttagok elszámolási/kiértékelési devizanemével szembeni pozíciókat kell jelenteni, az a) oszlopban az adott kiértékelési devizanemnek megfelelő ISO kódot, a b) oszlopban azt a devizanemet</w:t>
      </w:r>
      <w:r w:rsidR="006B118C">
        <w:rPr>
          <w:rFonts w:ascii="Arial" w:hAnsi="Arial" w:cs="Arial"/>
          <w:lang w:val="hu-HU"/>
        </w:rPr>
        <w:t xml:space="preserve"> kell feltüntetni</w:t>
      </w:r>
      <w:r w:rsidR="00D221CC">
        <w:rPr>
          <w:rFonts w:ascii="Arial" w:hAnsi="Arial" w:cs="Arial"/>
          <w:lang w:val="hu-HU"/>
        </w:rPr>
        <w:t xml:space="preserve">, amely devizával szemben keletkezik a leányvállalat nyitott pozíciója. </w:t>
      </w:r>
    </w:p>
    <w:p w14:paraId="0AC43752" w14:textId="77777777" w:rsidR="00D221CC" w:rsidRDefault="005E2C05" w:rsidP="00D221CC">
      <w:pPr>
        <w:spacing w:before="120"/>
        <w:ind w:right="272"/>
        <w:jc w:val="both"/>
        <w:rPr>
          <w:rFonts w:ascii="Arial" w:hAnsi="Arial" w:cs="Arial"/>
          <w:lang w:val="hu-HU"/>
        </w:rPr>
      </w:pPr>
      <w:r>
        <w:rPr>
          <w:rFonts w:ascii="Arial" w:hAnsi="Arial" w:cs="Arial"/>
          <w:lang w:val="hu-HU"/>
        </w:rPr>
        <w:t>2. Ha</w:t>
      </w:r>
      <w:r w:rsidR="00D221CC">
        <w:rPr>
          <w:rFonts w:ascii="Arial" w:hAnsi="Arial" w:cs="Arial"/>
          <w:lang w:val="hu-HU"/>
        </w:rPr>
        <w:t xml:space="preserve"> a leányvállalat elszámolási/kiértékelési devizaneme a forinttól eltérő, akkor a leányvállalat devizanemében fennálló nettó pozíciót is jelenteni kell.</w:t>
      </w:r>
    </w:p>
    <w:p w14:paraId="248B0215" w14:textId="0B9F0E6D" w:rsidR="00D221CC" w:rsidRPr="00FC327F" w:rsidRDefault="00254EE9" w:rsidP="00D221CC">
      <w:pPr>
        <w:spacing w:before="120"/>
        <w:ind w:right="272"/>
        <w:jc w:val="both"/>
        <w:rPr>
          <w:rFonts w:ascii="Arial" w:hAnsi="Arial" w:cs="Arial"/>
          <w:lang w:val="hu-HU"/>
        </w:rPr>
      </w:pPr>
      <w:r>
        <w:rPr>
          <w:rFonts w:ascii="Arial" w:hAnsi="Arial" w:cs="Arial"/>
          <w:lang w:val="hu-HU"/>
        </w:rPr>
        <w:t xml:space="preserve">3. </w:t>
      </w:r>
      <w:r w:rsidR="00D221CC" w:rsidRPr="00FC327F">
        <w:rPr>
          <w:rFonts w:ascii="Arial" w:hAnsi="Arial" w:cs="Arial"/>
          <w:lang w:val="hu-HU"/>
        </w:rPr>
        <w:t xml:space="preserve">A </w:t>
      </w:r>
      <w:r w:rsidR="00D221CC">
        <w:rPr>
          <w:rFonts w:ascii="Arial" w:hAnsi="Arial" w:cs="Arial"/>
          <w:lang w:val="hu-HU"/>
        </w:rPr>
        <w:t>nyitott pozíciós adatok között a kiértékelés devizanem</w:t>
      </w:r>
      <w:r w:rsidR="000E0529">
        <w:rPr>
          <w:rFonts w:ascii="Arial" w:hAnsi="Arial" w:cs="Arial"/>
          <w:lang w:val="hu-HU"/>
        </w:rPr>
        <w:t>ét</w:t>
      </w:r>
      <w:r w:rsidR="00D221CC">
        <w:rPr>
          <w:rFonts w:ascii="Arial" w:hAnsi="Arial" w:cs="Arial"/>
          <w:lang w:val="hu-HU"/>
        </w:rPr>
        <w:t xml:space="preserve"> és a forinttal szembeni pozíciókat is </w:t>
      </w:r>
      <w:r w:rsidR="00D221CC" w:rsidRPr="00FC327F">
        <w:rPr>
          <w:rFonts w:ascii="Arial" w:hAnsi="Arial" w:cs="Arial"/>
          <w:lang w:val="hu-HU"/>
        </w:rPr>
        <w:t>fel</w:t>
      </w:r>
      <w:r w:rsidR="00D221CC">
        <w:rPr>
          <w:rFonts w:ascii="Arial" w:hAnsi="Arial" w:cs="Arial"/>
          <w:lang w:val="hu-HU"/>
        </w:rPr>
        <w:t xml:space="preserve"> kell </w:t>
      </w:r>
      <w:r w:rsidR="00D221CC" w:rsidRPr="00FC327F">
        <w:rPr>
          <w:rFonts w:ascii="Arial" w:hAnsi="Arial" w:cs="Arial"/>
          <w:lang w:val="hu-HU"/>
        </w:rPr>
        <w:t>tüntetni.</w:t>
      </w:r>
      <w:r w:rsidR="00D221CC">
        <w:rPr>
          <w:rFonts w:ascii="Arial" w:hAnsi="Arial" w:cs="Arial"/>
          <w:lang w:val="hu-HU"/>
        </w:rPr>
        <w:t xml:space="preserve"> A táblában a HUF kivételével szerepeltetni kell az adott devizanemben fennálló nettó pozíciót is </w:t>
      </w:r>
      <w:r w:rsidR="00D221CC" w:rsidRPr="00B927EB">
        <w:rPr>
          <w:rFonts w:ascii="Arial" w:hAnsi="Arial" w:cs="Arial"/>
          <w:lang w:val="hu-HU"/>
        </w:rPr>
        <w:t>[pénzügyi (vagyis az aktuális devizaárfolyamon értékelendő) eszközök – pénzügyi (vagyis az aktuális devizaárfolyamon értékelendő) források</w:t>
      </w:r>
      <w:r w:rsidR="005940D5">
        <w:rPr>
          <w:rFonts w:ascii="Arial" w:hAnsi="Arial" w:cs="Arial"/>
          <w:lang w:val="hu-HU"/>
        </w:rPr>
        <w:t xml:space="preserve">, </w:t>
      </w:r>
      <w:proofErr w:type="spellStart"/>
      <w:r w:rsidR="00D221CC">
        <w:rPr>
          <w:rFonts w:ascii="Arial" w:hAnsi="Arial" w:cs="Arial"/>
          <w:lang w:val="hu-HU"/>
        </w:rPr>
        <w:t>pl</w:t>
      </w:r>
      <w:proofErr w:type="spellEnd"/>
      <w:r w:rsidR="00D221CC">
        <w:rPr>
          <w:rFonts w:ascii="Arial" w:hAnsi="Arial" w:cs="Arial"/>
          <w:lang w:val="hu-HU"/>
        </w:rPr>
        <w:t xml:space="preserve">: </w:t>
      </w:r>
      <w:proofErr w:type="spellStart"/>
      <w:r w:rsidR="00D221CC">
        <w:rPr>
          <w:rFonts w:ascii="Arial" w:hAnsi="Arial" w:cs="Arial"/>
          <w:lang w:val="hu-HU"/>
        </w:rPr>
        <w:t>RUB-RUB</w:t>
      </w:r>
      <w:proofErr w:type="spellEnd"/>
      <w:r w:rsidR="00D221CC">
        <w:rPr>
          <w:rFonts w:ascii="Arial" w:hAnsi="Arial" w:cs="Arial"/>
          <w:lang w:val="hu-HU"/>
        </w:rPr>
        <w:t>, EUR-EUR pozíciók</w:t>
      </w:r>
      <w:r w:rsidR="003B67C1">
        <w:rPr>
          <w:rFonts w:ascii="Arial" w:hAnsi="Arial" w:cs="Arial"/>
          <w:lang w:val="hu-HU"/>
        </w:rPr>
        <w:t>]</w:t>
      </w:r>
      <w:r w:rsidR="00D221CC">
        <w:rPr>
          <w:rFonts w:ascii="Arial" w:hAnsi="Arial" w:cs="Arial"/>
          <w:lang w:val="hu-HU"/>
        </w:rPr>
        <w:t>.</w:t>
      </w:r>
    </w:p>
    <w:p w14:paraId="03DBA970" w14:textId="3EBEC64C" w:rsidR="00FC7B87" w:rsidRDefault="00FC7B87" w:rsidP="00D221CC">
      <w:pPr>
        <w:spacing w:before="120"/>
        <w:ind w:right="272"/>
        <w:jc w:val="both"/>
        <w:rPr>
          <w:rFonts w:ascii="Arial" w:hAnsi="Arial" w:cs="Arial"/>
          <w:lang w:val="hu-HU"/>
        </w:rPr>
      </w:pPr>
      <w:r>
        <w:rPr>
          <w:rFonts w:ascii="Arial" w:hAnsi="Arial" w:cs="Arial"/>
          <w:lang w:val="hu-HU"/>
        </w:rPr>
        <w:t xml:space="preserve">4. A devizapozíciót nem kell részletesen megbontani, csak </w:t>
      </w:r>
      <w:r w:rsidRPr="00FC7B87">
        <w:rPr>
          <w:rFonts w:ascii="Arial" w:hAnsi="Arial" w:cs="Arial"/>
          <w:lang w:val="hu-HU"/>
        </w:rPr>
        <w:t>a mérleg szerinti nettó nyitott pozíciót, a mérleg</w:t>
      </w:r>
      <w:r w:rsidR="00314AB7">
        <w:rPr>
          <w:rFonts w:ascii="Arial" w:hAnsi="Arial" w:cs="Arial"/>
          <w:lang w:val="hu-HU"/>
        </w:rPr>
        <w:t>en kívüli nettó</w:t>
      </w:r>
      <w:r w:rsidRPr="00FC7B87">
        <w:rPr>
          <w:rFonts w:ascii="Arial" w:hAnsi="Arial" w:cs="Arial"/>
          <w:lang w:val="hu-HU"/>
        </w:rPr>
        <w:t xml:space="preserve"> nyitott pozíciót (a D01 </w:t>
      </w:r>
      <w:r w:rsidR="006653C3">
        <w:rPr>
          <w:rFonts w:ascii="Arial" w:hAnsi="Arial" w:cs="Arial"/>
          <w:lang w:val="hu-HU"/>
        </w:rPr>
        <w:t>MNB azonostó kódú adatszolgáltatás</w:t>
      </w:r>
      <w:r w:rsidR="006663DB">
        <w:rPr>
          <w:rFonts w:ascii="Arial" w:hAnsi="Arial" w:cs="Arial"/>
          <w:lang w:val="hu-HU"/>
        </w:rPr>
        <w:t xml:space="preserve"> 03</w:t>
      </w:r>
      <w:r w:rsidR="00D21893">
        <w:rPr>
          <w:rFonts w:ascii="Arial" w:hAnsi="Arial" w:cs="Arial"/>
          <w:lang w:val="hu-HU"/>
        </w:rPr>
        <w:t xml:space="preserve">. </w:t>
      </w:r>
      <w:r w:rsidRPr="00FC7B87">
        <w:rPr>
          <w:rFonts w:ascii="Arial" w:hAnsi="Arial" w:cs="Arial"/>
          <w:lang w:val="hu-HU"/>
        </w:rPr>
        <w:t>tábláj</w:t>
      </w:r>
      <w:r w:rsidR="006653C3">
        <w:rPr>
          <w:rFonts w:ascii="Arial" w:hAnsi="Arial" w:cs="Arial"/>
          <w:lang w:val="hu-HU"/>
        </w:rPr>
        <w:t>a</w:t>
      </w:r>
      <w:r w:rsidRPr="00FC7B87">
        <w:rPr>
          <w:rFonts w:ascii="Arial" w:hAnsi="Arial" w:cs="Arial"/>
          <w:lang w:val="hu-HU"/>
        </w:rPr>
        <w:t xml:space="preserve"> g</w:t>
      </w:r>
      <w:r w:rsidR="006653C3">
        <w:rPr>
          <w:rFonts w:ascii="Arial" w:hAnsi="Arial" w:cs="Arial"/>
          <w:lang w:val="hu-HU"/>
        </w:rPr>
        <w:t>)</w:t>
      </w:r>
      <w:r w:rsidRPr="00FC7B87">
        <w:rPr>
          <w:rFonts w:ascii="Arial" w:hAnsi="Arial" w:cs="Arial"/>
          <w:lang w:val="hu-HU"/>
        </w:rPr>
        <w:t>-k</w:t>
      </w:r>
      <w:r w:rsidR="006653C3">
        <w:rPr>
          <w:rFonts w:ascii="Arial" w:hAnsi="Arial" w:cs="Arial"/>
          <w:lang w:val="hu-HU"/>
        </w:rPr>
        <w:t>)</w:t>
      </w:r>
      <w:r w:rsidRPr="00FC7B87">
        <w:rPr>
          <w:rFonts w:ascii="Arial" w:hAnsi="Arial" w:cs="Arial"/>
          <w:lang w:val="hu-HU"/>
        </w:rPr>
        <w:t xml:space="preserve"> oszlop</w:t>
      </w:r>
      <w:r w:rsidR="006653C3">
        <w:rPr>
          <w:rFonts w:ascii="Arial" w:hAnsi="Arial" w:cs="Arial"/>
          <w:lang w:val="hu-HU"/>
        </w:rPr>
        <w:t>aina</w:t>
      </w:r>
      <w:r w:rsidRPr="00FC7B87">
        <w:rPr>
          <w:rFonts w:ascii="Arial" w:hAnsi="Arial" w:cs="Arial"/>
          <w:lang w:val="hu-HU"/>
        </w:rPr>
        <w:t>k összevonásával), illetve a teljes nettó nyitott pozíciót kell jelenteni.</w:t>
      </w:r>
    </w:p>
    <w:p w14:paraId="1CFFDDF2" w14:textId="77777777" w:rsidR="00D221CC" w:rsidRDefault="00FC7B87" w:rsidP="00D221CC">
      <w:pPr>
        <w:spacing w:before="120"/>
        <w:ind w:right="272"/>
        <w:jc w:val="both"/>
        <w:rPr>
          <w:rFonts w:ascii="Arial" w:hAnsi="Arial" w:cs="Arial"/>
          <w:lang w:val="hu-HU"/>
        </w:rPr>
      </w:pPr>
      <w:r>
        <w:rPr>
          <w:rFonts w:ascii="Arial" w:hAnsi="Arial" w:cs="Arial"/>
          <w:lang w:val="hu-HU"/>
        </w:rPr>
        <w:t>5.</w:t>
      </w:r>
      <w:r w:rsidR="00254EE9">
        <w:rPr>
          <w:rFonts w:ascii="Arial" w:hAnsi="Arial" w:cs="Arial"/>
          <w:lang w:val="hu-HU"/>
        </w:rPr>
        <w:t xml:space="preserve"> </w:t>
      </w:r>
      <w:r w:rsidR="00D221CC">
        <w:rPr>
          <w:rFonts w:ascii="Arial" w:hAnsi="Arial" w:cs="Arial"/>
          <w:lang w:val="hu-HU"/>
        </w:rPr>
        <w:t xml:space="preserve">Az </w:t>
      </w:r>
      <w:r>
        <w:rPr>
          <w:rFonts w:ascii="Arial" w:hAnsi="Arial" w:cs="Arial"/>
          <w:lang w:val="hu-HU"/>
        </w:rPr>
        <w:t>f</w:t>
      </w:r>
      <w:r w:rsidR="00D221CC">
        <w:rPr>
          <w:rFonts w:ascii="Arial" w:hAnsi="Arial" w:cs="Arial"/>
          <w:lang w:val="hu-HU"/>
        </w:rPr>
        <w:t>) oszlopban a nyitott devizapozícióval rendelkező csoporttag LEI</w:t>
      </w:r>
      <w:r w:rsidR="009F0A95">
        <w:rPr>
          <w:rFonts w:ascii="Arial" w:hAnsi="Arial" w:cs="Arial"/>
          <w:lang w:val="hu-HU"/>
        </w:rPr>
        <w:t>-</w:t>
      </w:r>
      <w:r w:rsidR="00D221CC">
        <w:rPr>
          <w:rFonts w:ascii="Arial" w:hAnsi="Arial" w:cs="Arial"/>
          <w:lang w:val="hu-HU"/>
        </w:rPr>
        <w:t xml:space="preserve">kódját kell megadni. A táblában több csoporttag nyitott pozíciója is </w:t>
      </w:r>
      <w:r w:rsidR="003B67C1">
        <w:rPr>
          <w:rFonts w:ascii="Arial" w:hAnsi="Arial" w:cs="Arial"/>
          <w:lang w:val="hu-HU"/>
        </w:rPr>
        <w:t>szerepeltethető</w:t>
      </w:r>
      <w:r w:rsidR="00D221CC">
        <w:rPr>
          <w:rFonts w:ascii="Arial" w:hAnsi="Arial" w:cs="Arial"/>
          <w:lang w:val="hu-HU"/>
        </w:rPr>
        <w:t xml:space="preserve">. Ebben az esetben minden sor végén az </w:t>
      </w:r>
      <w:r>
        <w:rPr>
          <w:rFonts w:ascii="Arial" w:hAnsi="Arial" w:cs="Arial"/>
          <w:lang w:val="hu-HU"/>
        </w:rPr>
        <w:t>f</w:t>
      </w:r>
      <w:r w:rsidR="00D221CC">
        <w:rPr>
          <w:rFonts w:ascii="Arial" w:hAnsi="Arial" w:cs="Arial"/>
          <w:lang w:val="hu-HU"/>
        </w:rPr>
        <w:t>) oszlop azonosítja, hogy melyik csoporttaghoz rendelhető a nyitott pozíciós érték.</w:t>
      </w:r>
    </w:p>
    <w:p w14:paraId="1EF23F7E" w14:textId="77777777" w:rsidR="00D221CC" w:rsidRPr="00355F5A" w:rsidRDefault="00FC7B87" w:rsidP="009C4FAF">
      <w:pPr>
        <w:spacing w:before="120"/>
        <w:ind w:right="272"/>
        <w:jc w:val="both"/>
        <w:rPr>
          <w:rFonts w:ascii="Arial" w:hAnsi="Arial" w:cs="Arial"/>
          <w:lang w:val="hu-HU"/>
        </w:rPr>
      </w:pPr>
      <w:r>
        <w:rPr>
          <w:rFonts w:ascii="Arial" w:hAnsi="Arial" w:cs="Arial"/>
          <w:lang w:val="hu-HU"/>
        </w:rPr>
        <w:t>6.</w:t>
      </w:r>
      <w:r w:rsidR="00254EE9">
        <w:rPr>
          <w:rFonts w:ascii="Arial" w:hAnsi="Arial" w:cs="Arial"/>
          <w:lang w:val="hu-HU"/>
        </w:rPr>
        <w:t xml:space="preserve"> </w:t>
      </w:r>
      <w:r w:rsidR="00C47AF6">
        <w:rPr>
          <w:rFonts w:ascii="Arial" w:hAnsi="Arial" w:cs="Arial"/>
          <w:lang w:val="hu-HU"/>
        </w:rPr>
        <w:t>Adatszolgáltatást c</w:t>
      </w:r>
      <w:r w:rsidR="00D221CC">
        <w:rPr>
          <w:rFonts w:ascii="Arial" w:hAnsi="Arial" w:cs="Arial"/>
          <w:lang w:val="hu-HU"/>
        </w:rPr>
        <w:t>sak a fontosnak minősülő leányvállalatok nyitott pozíciójáról kell teljesíteni</w:t>
      </w:r>
      <w:r w:rsidR="00B43222">
        <w:rPr>
          <w:rFonts w:ascii="Arial" w:hAnsi="Arial" w:cs="Arial"/>
          <w:lang w:val="hu-HU"/>
        </w:rPr>
        <w:t>.</w:t>
      </w:r>
      <w:r w:rsidR="00D221CC">
        <w:rPr>
          <w:rFonts w:ascii="Arial" w:hAnsi="Arial" w:cs="Arial"/>
          <w:lang w:val="hu-HU"/>
        </w:rPr>
        <w:t xml:space="preserve"> </w:t>
      </w:r>
      <w:r w:rsidR="00D221CC" w:rsidRPr="00355F5A">
        <w:rPr>
          <w:rFonts w:ascii="Arial" w:hAnsi="Arial" w:cs="Arial"/>
          <w:lang w:val="hu-HU"/>
        </w:rPr>
        <w:t>Fontos leányvállalat</w:t>
      </w:r>
      <w:r w:rsidR="00254EE9">
        <w:rPr>
          <w:rFonts w:ascii="Arial" w:hAnsi="Arial" w:cs="Arial"/>
          <w:lang w:val="hu-HU"/>
        </w:rPr>
        <w:t>nak minősül</w:t>
      </w:r>
      <w:r w:rsidR="00D221CC" w:rsidRPr="00355F5A">
        <w:rPr>
          <w:rFonts w:ascii="Arial" w:hAnsi="Arial" w:cs="Arial"/>
          <w:lang w:val="hu-HU"/>
        </w:rPr>
        <w:t xml:space="preserve"> </w:t>
      </w:r>
      <w:r w:rsidR="00254EE9">
        <w:rPr>
          <w:rFonts w:ascii="Arial" w:hAnsi="Arial" w:cs="Arial"/>
          <w:lang w:val="hu-HU"/>
        </w:rPr>
        <w:t>a</w:t>
      </w:r>
      <w:r w:rsidR="00D221CC" w:rsidRPr="00355F5A">
        <w:rPr>
          <w:rFonts w:ascii="Arial" w:hAnsi="Arial" w:cs="Arial"/>
          <w:lang w:val="hu-HU"/>
        </w:rPr>
        <w:t xml:space="preserve"> CRR </w:t>
      </w:r>
      <w:r w:rsidR="00A842D1">
        <w:rPr>
          <w:rFonts w:ascii="Arial" w:hAnsi="Arial" w:cs="Arial"/>
          <w:lang w:val="hu-HU"/>
        </w:rPr>
        <w:t xml:space="preserve">szerinti </w:t>
      </w:r>
      <w:r w:rsidR="00D221CC" w:rsidRPr="00355F5A">
        <w:rPr>
          <w:rFonts w:ascii="Arial" w:hAnsi="Arial" w:cs="Arial"/>
          <w:lang w:val="hu-HU"/>
        </w:rPr>
        <w:t xml:space="preserve">konszolidációs körbe tartozó, de </w:t>
      </w:r>
      <w:r w:rsidR="00B37538">
        <w:rPr>
          <w:rFonts w:ascii="Arial" w:hAnsi="Arial" w:cs="Arial"/>
          <w:lang w:val="hu-HU"/>
        </w:rPr>
        <w:t xml:space="preserve">a </w:t>
      </w:r>
      <w:r w:rsidR="00D221CC" w:rsidRPr="00355F5A">
        <w:rPr>
          <w:rFonts w:ascii="Arial" w:hAnsi="Arial" w:cs="Arial"/>
          <w:lang w:val="hu-HU"/>
        </w:rPr>
        <w:t>D01</w:t>
      </w:r>
      <w:r w:rsidR="00B37538">
        <w:rPr>
          <w:rFonts w:ascii="Arial" w:hAnsi="Arial" w:cs="Arial"/>
          <w:lang w:val="hu-HU"/>
        </w:rPr>
        <w:t xml:space="preserve"> MNB azonosító kódú adatszolgáltatást</w:t>
      </w:r>
      <w:r w:rsidR="00D221CC" w:rsidRPr="00355F5A">
        <w:rPr>
          <w:rFonts w:ascii="Arial" w:hAnsi="Arial" w:cs="Arial"/>
          <w:lang w:val="hu-HU"/>
        </w:rPr>
        <w:t xml:space="preserve"> nem </w:t>
      </w:r>
      <w:r w:rsidR="00B37538">
        <w:rPr>
          <w:rFonts w:ascii="Arial" w:hAnsi="Arial" w:cs="Arial"/>
          <w:lang w:val="hu-HU"/>
        </w:rPr>
        <w:t>teljesítő azon</w:t>
      </w:r>
      <w:r w:rsidR="00D221CC" w:rsidRPr="00355F5A">
        <w:rPr>
          <w:rFonts w:ascii="Arial" w:hAnsi="Arial" w:cs="Arial"/>
          <w:lang w:val="hu-HU"/>
        </w:rPr>
        <w:t xml:space="preserve"> leányvállalat, amely</w:t>
      </w:r>
    </w:p>
    <w:p w14:paraId="4E7A8F8D" w14:textId="77777777" w:rsidR="00D221CC" w:rsidRPr="00355F5A" w:rsidRDefault="00D221CC" w:rsidP="00407290">
      <w:pPr>
        <w:numPr>
          <w:ilvl w:val="0"/>
          <w:numId w:val="31"/>
        </w:numPr>
        <w:ind w:right="270"/>
        <w:jc w:val="both"/>
        <w:rPr>
          <w:rFonts w:ascii="Arial" w:hAnsi="Arial" w:cs="Arial"/>
          <w:lang w:val="hu-HU"/>
        </w:rPr>
      </w:pPr>
      <w:r>
        <w:rPr>
          <w:rFonts w:ascii="Arial" w:hAnsi="Arial" w:cs="Arial"/>
          <w:lang w:val="hu-HU"/>
        </w:rPr>
        <w:t>h</w:t>
      </w:r>
      <w:r w:rsidRPr="00355F5A">
        <w:rPr>
          <w:rFonts w:ascii="Arial" w:hAnsi="Arial" w:cs="Arial"/>
          <w:lang w:val="hu-HU"/>
        </w:rPr>
        <w:t>itelintézet</w:t>
      </w:r>
      <w:r>
        <w:rPr>
          <w:rFonts w:ascii="Arial" w:hAnsi="Arial" w:cs="Arial"/>
          <w:lang w:val="hu-HU"/>
        </w:rPr>
        <w:t xml:space="preserve"> vagy</w:t>
      </w:r>
    </w:p>
    <w:p w14:paraId="4EE1F8B3" w14:textId="77777777" w:rsidR="00D221CC" w:rsidRDefault="00D221CC" w:rsidP="00407290">
      <w:pPr>
        <w:numPr>
          <w:ilvl w:val="0"/>
          <w:numId w:val="31"/>
        </w:numPr>
        <w:ind w:right="270"/>
        <w:jc w:val="both"/>
        <w:rPr>
          <w:rFonts w:ascii="Arial" w:hAnsi="Arial" w:cs="Arial"/>
          <w:lang w:val="hu-HU"/>
        </w:rPr>
      </w:pPr>
      <w:r>
        <w:rPr>
          <w:rFonts w:ascii="Arial" w:hAnsi="Arial" w:cs="Arial"/>
          <w:lang w:val="hu-HU"/>
        </w:rPr>
        <w:t>a</w:t>
      </w:r>
      <w:r w:rsidRPr="00355F5A">
        <w:rPr>
          <w:rFonts w:ascii="Arial" w:hAnsi="Arial" w:cs="Arial"/>
          <w:lang w:val="hu-HU"/>
        </w:rPr>
        <w:t xml:space="preserve"> CRR</w:t>
      </w:r>
      <w:r>
        <w:rPr>
          <w:rFonts w:ascii="Arial" w:hAnsi="Arial" w:cs="Arial"/>
          <w:lang w:val="hu-HU"/>
        </w:rPr>
        <w:t xml:space="preserve"> 352. cikk</w:t>
      </w:r>
      <w:r w:rsidR="00B37538">
        <w:rPr>
          <w:rFonts w:ascii="Arial" w:hAnsi="Arial" w:cs="Arial"/>
          <w:lang w:val="hu-HU"/>
        </w:rPr>
        <w:t>e</w:t>
      </w:r>
      <w:r w:rsidRPr="00355F5A">
        <w:rPr>
          <w:rFonts w:ascii="Arial" w:hAnsi="Arial" w:cs="Arial"/>
          <w:lang w:val="hu-HU"/>
        </w:rPr>
        <w:t xml:space="preserve"> szerinti, egyedi szinten értelmezett nyitott devizapozíciój</w:t>
      </w:r>
      <w:r w:rsidR="00C47AF6">
        <w:rPr>
          <w:rFonts w:ascii="Arial" w:hAnsi="Arial" w:cs="Arial"/>
          <w:lang w:val="hu-HU"/>
        </w:rPr>
        <w:t>a</w:t>
      </w:r>
      <w:r w:rsidRPr="00355F5A">
        <w:rPr>
          <w:rFonts w:ascii="Arial" w:hAnsi="Arial" w:cs="Arial"/>
          <w:lang w:val="hu-HU"/>
        </w:rPr>
        <w:t xml:space="preserve"> </w:t>
      </w:r>
      <w:r>
        <w:rPr>
          <w:rFonts w:ascii="Arial" w:hAnsi="Arial" w:cs="Arial"/>
          <w:lang w:val="hu-HU"/>
        </w:rPr>
        <w:t>a tárgynapot megelőző</w:t>
      </w:r>
      <w:r w:rsidR="00E51906">
        <w:rPr>
          <w:rFonts w:ascii="Arial" w:hAnsi="Arial" w:cs="Arial"/>
          <w:lang w:val="hu-HU"/>
        </w:rPr>
        <w:t xml:space="preserve"> </w:t>
      </w:r>
      <w:r>
        <w:rPr>
          <w:rFonts w:ascii="Arial" w:hAnsi="Arial" w:cs="Arial"/>
          <w:lang w:val="hu-HU"/>
        </w:rPr>
        <w:t xml:space="preserve">negyedév végén </w:t>
      </w:r>
      <w:r w:rsidRPr="00355F5A">
        <w:rPr>
          <w:rFonts w:ascii="Arial" w:hAnsi="Arial" w:cs="Arial"/>
          <w:lang w:val="hu-HU"/>
        </w:rPr>
        <w:t xml:space="preserve">eléri </w:t>
      </w:r>
      <w:r>
        <w:rPr>
          <w:rFonts w:ascii="Arial" w:hAnsi="Arial" w:cs="Arial"/>
          <w:lang w:val="hu-HU"/>
        </w:rPr>
        <w:t xml:space="preserve">vagy meghaladja </w:t>
      </w:r>
      <w:r w:rsidRPr="00355F5A">
        <w:rPr>
          <w:rFonts w:ascii="Arial" w:hAnsi="Arial" w:cs="Arial"/>
          <w:lang w:val="hu-HU"/>
        </w:rPr>
        <w:t xml:space="preserve">a 300 millió </w:t>
      </w:r>
      <w:r w:rsidR="00AB0293">
        <w:rPr>
          <w:rFonts w:ascii="Arial" w:hAnsi="Arial" w:cs="Arial"/>
          <w:lang w:val="hu-HU"/>
        </w:rPr>
        <w:t>f</w:t>
      </w:r>
      <w:r>
        <w:rPr>
          <w:rFonts w:ascii="Arial" w:hAnsi="Arial" w:cs="Arial"/>
          <w:lang w:val="hu-HU"/>
        </w:rPr>
        <w:t>orintot</w:t>
      </w:r>
      <w:r w:rsidRPr="00355F5A">
        <w:rPr>
          <w:rFonts w:ascii="Arial" w:hAnsi="Arial" w:cs="Arial"/>
          <w:lang w:val="hu-HU"/>
        </w:rPr>
        <w:t>.</w:t>
      </w:r>
    </w:p>
    <w:p w14:paraId="4E0EDB1F" w14:textId="77777777" w:rsidR="001B37E1" w:rsidRDefault="001B37E1" w:rsidP="00D221CC">
      <w:pPr>
        <w:ind w:right="270"/>
        <w:jc w:val="both"/>
        <w:rPr>
          <w:rFonts w:ascii="Arial" w:hAnsi="Arial" w:cs="Arial"/>
          <w:lang w:val="hu-HU"/>
        </w:rPr>
      </w:pPr>
    </w:p>
    <w:p w14:paraId="2AF903E9" w14:textId="77777777" w:rsidR="00D221CC" w:rsidRPr="00701344" w:rsidRDefault="00D221CC" w:rsidP="00D221CC">
      <w:pPr>
        <w:ind w:right="270"/>
        <w:jc w:val="both"/>
        <w:rPr>
          <w:rFonts w:ascii="Arial" w:hAnsi="Arial" w:cs="Arial"/>
          <w:lang w:val="hu-HU"/>
        </w:rPr>
      </w:pPr>
      <w:r w:rsidRPr="00701344">
        <w:rPr>
          <w:rFonts w:ascii="Arial" w:hAnsi="Arial" w:cs="Arial"/>
          <w:lang w:val="hu-HU"/>
        </w:rPr>
        <w:t xml:space="preserve">Az értékhatár elérése esetében a következő negyedév végéig szükséges a D02 </w:t>
      </w:r>
      <w:r w:rsidR="00AB0293" w:rsidRPr="00701344">
        <w:rPr>
          <w:rFonts w:ascii="Arial" w:hAnsi="Arial" w:cs="Arial"/>
          <w:lang w:val="hu-HU"/>
        </w:rPr>
        <w:t>MNB azonosító kódú adatszolgáltatásban</w:t>
      </w:r>
      <w:r w:rsidRPr="00701344">
        <w:rPr>
          <w:rFonts w:ascii="Arial" w:hAnsi="Arial" w:cs="Arial"/>
          <w:lang w:val="hu-HU"/>
        </w:rPr>
        <w:t xml:space="preserve"> bemutatni az adott leányvállalat nyitott pozícióját. Ha a következő negyedév végén már nem éri el az egyedi nyitott pozíció az értékhatárt, akkor az adott leányvállalat a következő negyedév</w:t>
      </w:r>
      <w:r w:rsidR="00206B34" w:rsidRPr="00701344">
        <w:rPr>
          <w:rFonts w:ascii="Arial" w:hAnsi="Arial" w:cs="Arial"/>
          <w:lang w:val="hu-HU"/>
        </w:rPr>
        <w:t>i D02 MNB azonosító kódú adatszolgáltatásból</w:t>
      </w:r>
      <w:r w:rsidR="00622E23" w:rsidRPr="00701344">
        <w:rPr>
          <w:rFonts w:ascii="Arial" w:hAnsi="Arial" w:cs="Arial"/>
          <w:lang w:val="hu-HU"/>
        </w:rPr>
        <w:t xml:space="preserve"> kihagyható</w:t>
      </w:r>
      <w:r w:rsidRPr="00701344">
        <w:rPr>
          <w:rFonts w:ascii="Arial" w:hAnsi="Arial" w:cs="Arial"/>
          <w:lang w:val="hu-HU"/>
        </w:rPr>
        <w:t>.</w:t>
      </w:r>
    </w:p>
    <w:bookmarkEnd w:id="76"/>
    <w:p w14:paraId="2E17DEB5" w14:textId="77777777" w:rsidR="00D221CC" w:rsidRPr="00701344" w:rsidRDefault="00D221CC" w:rsidP="00314AB7">
      <w:pPr>
        <w:ind w:right="270"/>
        <w:rPr>
          <w:rFonts w:ascii="Arial" w:hAnsi="Arial" w:cs="Arial"/>
          <w:b/>
          <w:lang w:val="hu-HU"/>
        </w:rPr>
      </w:pPr>
    </w:p>
    <w:p w14:paraId="56F23688" w14:textId="5050E1B9" w:rsidR="00A825E3" w:rsidRPr="00F57F87" w:rsidRDefault="00A825E3" w:rsidP="00532B17">
      <w:pPr>
        <w:ind w:right="272"/>
        <w:jc w:val="both"/>
        <w:rPr>
          <w:rFonts w:ascii="Arial" w:hAnsi="Arial" w:cs="Arial"/>
          <w:b/>
          <w:lang w:val="hu-HU"/>
        </w:rPr>
      </w:pPr>
      <w:r w:rsidRPr="00701344">
        <w:rPr>
          <w:rFonts w:ascii="Arial" w:hAnsi="Arial" w:cs="Arial"/>
          <w:lang w:val="hu-HU"/>
        </w:rPr>
        <w:t xml:space="preserve">7. A konszolidációs körbe tartozó, de nem hitelintézetnek minősülő leányvállalatok nyitott pozícióit a könyvelési események számviteli feldolgozásának függvényében, a legfrissebb állapotnak megfelelően kell jelenteni. A véglegesített beszámolókkal való egyezőséget </w:t>
      </w:r>
      <w:r w:rsidR="00C00A2D" w:rsidRPr="00701344">
        <w:rPr>
          <w:rFonts w:ascii="Arial" w:hAnsi="Arial" w:cs="Arial"/>
          <w:lang w:val="hu-HU"/>
        </w:rPr>
        <w:t>–</w:t>
      </w:r>
      <w:r w:rsidRPr="00701344">
        <w:rPr>
          <w:rFonts w:ascii="Arial" w:hAnsi="Arial" w:cs="Arial"/>
          <w:lang w:val="hu-HU"/>
        </w:rPr>
        <w:t xml:space="preserve"> azok eltérő időhorizontja miatt </w:t>
      </w:r>
      <w:r w:rsidR="00C00A2D" w:rsidRPr="00701344">
        <w:rPr>
          <w:rFonts w:ascii="Arial" w:hAnsi="Arial" w:cs="Arial"/>
          <w:lang w:val="hu-HU"/>
        </w:rPr>
        <w:t>–</w:t>
      </w:r>
      <w:r w:rsidRPr="00701344">
        <w:rPr>
          <w:rFonts w:ascii="Arial" w:hAnsi="Arial" w:cs="Arial"/>
          <w:lang w:val="hu-HU"/>
        </w:rPr>
        <w:t xml:space="preserve"> nem kell biztosítani.</w:t>
      </w:r>
    </w:p>
    <w:sectPr w:rsidR="00A825E3" w:rsidRPr="00F57F87" w:rsidSect="00DB2E4F">
      <w:headerReference w:type="default" r:id="rId7"/>
      <w:footerReference w:type="default" r:id="rId8"/>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ADA76" w14:textId="77777777" w:rsidR="009B0466" w:rsidRDefault="009B0466" w:rsidP="00723C90">
      <w:r>
        <w:separator/>
      </w:r>
    </w:p>
  </w:endnote>
  <w:endnote w:type="continuationSeparator" w:id="0">
    <w:p w14:paraId="7C94F7BB" w14:textId="77777777" w:rsidR="009B0466" w:rsidRDefault="009B0466" w:rsidP="00723C90">
      <w:r>
        <w:continuationSeparator/>
      </w:r>
    </w:p>
  </w:endnote>
  <w:endnote w:type="continuationNotice" w:id="1">
    <w:p w14:paraId="04B05E98" w14:textId="77777777" w:rsidR="009B0466" w:rsidRDefault="009B04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E911C" w14:textId="77777777" w:rsidR="009B0466" w:rsidRDefault="009B046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DB788" w14:textId="77777777" w:rsidR="009B0466" w:rsidRDefault="009B0466" w:rsidP="00723C90">
      <w:r>
        <w:separator/>
      </w:r>
    </w:p>
  </w:footnote>
  <w:footnote w:type="continuationSeparator" w:id="0">
    <w:p w14:paraId="6F3DFD1F" w14:textId="77777777" w:rsidR="009B0466" w:rsidRDefault="009B0466" w:rsidP="00723C90">
      <w:r>
        <w:continuationSeparator/>
      </w:r>
    </w:p>
  </w:footnote>
  <w:footnote w:type="continuationNotice" w:id="1">
    <w:p w14:paraId="3342FCE2" w14:textId="77777777" w:rsidR="009B0466" w:rsidRDefault="009B04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9F35A" w14:textId="77777777" w:rsidR="009B0466" w:rsidRDefault="009B046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EF7"/>
    <w:multiLevelType w:val="hybridMultilevel"/>
    <w:tmpl w:val="CFAA5ADC"/>
    <w:lvl w:ilvl="0" w:tplc="C936CD20">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C936CD20">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94CCF7A8">
      <w:start w:val="1"/>
      <w:numFmt w:val="bullet"/>
      <w:lvlText w:val=""/>
      <w:lvlJc w:val="left"/>
      <w:pPr>
        <w:tabs>
          <w:tab w:val="num" w:pos="1440"/>
        </w:tabs>
        <w:ind w:left="1440" w:hanging="360"/>
      </w:pPr>
      <w:rPr>
        <w:rFonts w:ascii="Symbol" w:hAnsi="Symbol" w:hint="default"/>
      </w:rPr>
    </w:lvl>
    <w:lvl w:ilvl="1" w:tplc="A7A8406C" w:tentative="1">
      <w:start w:val="1"/>
      <w:numFmt w:val="bullet"/>
      <w:lvlText w:val="o"/>
      <w:lvlJc w:val="left"/>
      <w:pPr>
        <w:tabs>
          <w:tab w:val="num" w:pos="2160"/>
        </w:tabs>
        <w:ind w:left="2160" w:hanging="360"/>
      </w:pPr>
      <w:rPr>
        <w:rFonts w:ascii="Courier New" w:hAnsi="Courier New" w:cs="Courier New" w:hint="default"/>
      </w:rPr>
    </w:lvl>
    <w:lvl w:ilvl="2" w:tplc="FE640878" w:tentative="1">
      <w:start w:val="1"/>
      <w:numFmt w:val="bullet"/>
      <w:lvlText w:val=""/>
      <w:lvlJc w:val="left"/>
      <w:pPr>
        <w:tabs>
          <w:tab w:val="num" w:pos="2880"/>
        </w:tabs>
        <w:ind w:left="2880" w:hanging="360"/>
      </w:pPr>
      <w:rPr>
        <w:rFonts w:ascii="Wingdings" w:hAnsi="Wingdings" w:hint="default"/>
      </w:rPr>
    </w:lvl>
    <w:lvl w:ilvl="3" w:tplc="5CF82644" w:tentative="1">
      <w:start w:val="1"/>
      <w:numFmt w:val="bullet"/>
      <w:lvlText w:val=""/>
      <w:lvlJc w:val="left"/>
      <w:pPr>
        <w:tabs>
          <w:tab w:val="num" w:pos="3600"/>
        </w:tabs>
        <w:ind w:left="3600" w:hanging="360"/>
      </w:pPr>
      <w:rPr>
        <w:rFonts w:ascii="Symbol" w:hAnsi="Symbol" w:hint="default"/>
      </w:rPr>
    </w:lvl>
    <w:lvl w:ilvl="4" w:tplc="717C07EE" w:tentative="1">
      <w:start w:val="1"/>
      <w:numFmt w:val="bullet"/>
      <w:lvlText w:val="o"/>
      <w:lvlJc w:val="left"/>
      <w:pPr>
        <w:tabs>
          <w:tab w:val="num" w:pos="4320"/>
        </w:tabs>
        <w:ind w:left="4320" w:hanging="360"/>
      </w:pPr>
      <w:rPr>
        <w:rFonts w:ascii="Courier New" w:hAnsi="Courier New" w:cs="Courier New" w:hint="default"/>
      </w:rPr>
    </w:lvl>
    <w:lvl w:ilvl="5" w:tplc="7D62A6E4" w:tentative="1">
      <w:start w:val="1"/>
      <w:numFmt w:val="bullet"/>
      <w:lvlText w:val=""/>
      <w:lvlJc w:val="left"/>
      <w:pPr>
        <w:tabs>
          <w:tab w:val="num" w:pos="5040"/>
        </w:tabs>
        <w:ind w:left="5040" w:hanging="360"/>
      </w:pPr>
      <w:rPr>
        <w:rFonts w:ascii="Wingdings" w:hAnsi="Wingdings" w:hint="default"/>
      </w:rPr>
    </w:lvl>
    <w:lvl w:ilvl="6" w:tplc="F2B6FA1C" w:tentative="1">
      <w:start w:val="1"/>
      <w:numFmt w:val="bullet"/>
      <w:lvlText w:val=""/>
      <w:lvlJc w:val="left"/>
      <w:pPr>
        <w:tabs>
          <w:tab w:val="num" w:pos="5760"/>
        </w:tabs>
        <w:ind w:left="5760" w:hanging="360"/>
      </w:pPr>
      <w:rPr>
        <w:rFonts w:ascii="Symbol" w:hAnsi="Symbol" w:hint="default"/>
      </w:rPr>
    </w:lvl>
    <w:lvl w:ilvl="7" w:tplc="B1385850" w:tentative="1">
      <w:start w:val="1"/>
      <w:numFmt w:val="bullet"/>
      <w:lvlText w:val="o"/>
      <w:lvlJc w:val="left"/>
      <w:pPr>
        <w:tabs>
          <w:tab w:val="num" w:pos="6480"/>
        </w:tabs>
        <w:ind w:left="6480" w:hanging="360"/>
      </w:pPr>
      <w:rPr>
        <w:rFonts w:ascii="Courier New" w:hAnsi="Courier New" w:cs="Courier New" w:hint="default"/>
      </w:rPr>
    </w:lvl>
    <w:lvl w:ilvl="8" w:tplc="8E8AC10A"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B8CE3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3AE3D95"/>
    <w:multiLevelType w:val="multilevel"/>
    <w:tmpl w:val="6B8090D8"/>
    <w:lvl w:ilvl="0">
      <w:start w:val="6"/>
      <w:numFmt w:val="decimal"/>
      <w:lvlText w:val="%1."/>
      <w:lvlJc w:val="left"/>
      <w:pPr>
        <w:ind w:left="495" w:hanging="495"/>
      </w:pPr>
      <w:rPr>
        <w:rFonts w:eastAsia="Calibri" w:hint="default"/>
        <w:b w:val="0"/>
      </w:rPr>
    </w:lvl>
    <w:lvl w:ilvl="1">
      <w:start w:val="3"/>
      <w:numFmt w:val="decimal"/>
      <w:lvlText w:val="%1.%2."/>
      <w:lvlJc w:val="left"/>
      <w:pPr>
        <w:ind w:left="855" w:hanging="495"/>
      </w:pPr>
      <w:rPr>
        <w:rFonts w:eastAsia="Calibri" w:hint="default"/>
        <w:b w:val="0"/>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b w:val="0"/>
      </w:rPr>
    </w:lvl>
    <w:lvl w:ilvl="4">
      <w:start w:val="1"/>
      <w:numFmt w:val="decimal"/>
      <w:lvlText w:val="%1.%2.%3.%4.%5."/>
      <w:lvlJc w:val="left"/>
      <w:pPr>
        <w:ind w:left="2520" w:hanging="108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600" w:hanging="144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680" w:hanging="1800"/>
      </w:pPr>
      <w:rPr>
        <w:rFonts w:eastAsia="Calibri" w:hint="default"/>
        <w:b w:val="0"/>
      </w:rPr>
    </w:lvl>
  </w:abstractNum>
  <w:abstractNum w:abstractNumId="15" w15:restartNumberingAfterBreak="0">
    <w:nsid w:val="51376D7E"/>
    <w:multiLevelType w:val="hybridMultilevel"/>
    <w:tmpl w:val="4F8E9322"/>
    <w:lvl w:ilvl="0" w:tplc="65C80F10">
      <w:start w:val="1"/>
      <w:numFmt w:val="bullet"/>
      <w:lvlText w:val=""/>
      <w:lvlJc w:val="left"/>
      <w:pPr>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8922A56"/>
    <w:multiLevelType w:val="hybridMultilevel"/>
    <w:tmpl w:val="CC0C762C"/>
    <w:lvl w:ilvl="0" w:tplc="FFFFFFFF">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402216"/>
    <w:multiLevelType w:val="hybridMultilevel"/>
    <w:tmpl w:val="9BA2FC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5" w15:restartNumberingAfterBreak="0">
    <w:nsid w:val="6F9A2F2C"/>
    <w:multiLevelType w:val="hybridMultilevel"/>
    <w:tmpl w:val="E870C5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28A573C"/>
    <w:multiLevelType w:val="hybridMultilevel"/>
    <w:tmpl w:val="44DE7FF6"/>
    <w:lvl w:ilvl="0" w:tplc="040E0001">
      <w:start w:val="1"/>
      <w:numFmt w:val="bullet"/>
      <w:lvlText w:val=""/>
      <w:lvlJc w:val="left"/>
      <w:pPr>
        <w:ind w:left="0" w:hanging="360"/>
      </w:pPr>
      <w:rPr>
        <w:rFonts w:ascii="Symbol" w:hAnsi="Symbol" w:hint="default"/>
      </w:rPr>
    </w:lvl>
    <w:lvl w:ilvl="1" w:tplc="040E0003">
      <w:start w:val="1"/>
      <w:numFmt w:val="bullet"/>
      <w:lvlText w:val="o"/>
      <w:lvlJc w:val="left"/>
      <w:pPr>
        <w:ind w:left="720" w:hanging="360"/>
      </w:pPr>
      <w:rPr>
        <w:rFonts w:ascii="Courier New" w:hAnsi="Courier New" w:cs="Courier New" w:hint="default"/>
      </w:rPr>
    </w:lvl>
    <w:lvl w:ilvl="2" w:tplc="040E0005">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27"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8"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8541209"/>
    <w:multiLevelType w:val="multilevel"/>
    <w:tmpl w:val="279873A2"/>
    <w:lvl w:ilvl="0">
      <w:start w:val="6"/>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3"/>
      <w:numFmt w:val="decimal"/>
      <w:lvlText w:val="%1.%2.%3."/>
      <w:lvlJc w:val="left"/>
      <w:pPr>
        <w:ind w:left="1440" w:hanging="720"/>
      </w:pPr>
      <w:rPr>
        <w:rFonts w:hint="default"/>
      </w:rPr>
    </w:lvl>
    <w:lvl w:ilvl="3">
      <w:start w:val="3"/>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6120CC"/>
    <w:multiLevelType w:val="hybridMultilevel"/>
    <w:tmpl w:val="C402050C"/>
    <w:lvl w:ilvl="0" w:tplc="4122156A">
      <w:start w:val="1"/>
      <w:numFmt w:val="bullet"/>
      <w:lvlText w:val=""/>
      <w:lvlJc w:val="left"/>
      <w:pPr>
        <w:tabs>
          <w:tab w:val="num" w:pos="720"/>
        </w:tabs>
        <w:ind w:left="720" w:hanging="360"/>
      </w:pPr>
      <w:rPr>
        <w:rFonts w:ascii="Symbol" w:hAnsi="Symbol" w:hint="default"/>
      </w:rPr>
    </w:lvl>
    <w:lvl w:ilvl="1" w:tplc="E800DDDE" w:tentative="1">
      <w:start w:val="1"/>
      <w:numFmt w:val="bullet"/>
      <w:lvlText w:val="o"/>
      <w:lvlJc w:val="left"/>
      <w:pPr>
        <w:tabs>
          <w:tab w:val="num" w:pos="1440"/>
        </w:tabs>
        <w:ind w:left="1440" w:hanging="360"/>
      </w:pPr>
      <w:rPr>
        <w:rFonts w:ascii="Courier New" w:hAnsi="Courier New" w:cs="Courier New" w:hint="default"/>
      </w:rPr>
    </w:lvl>
    <w:lvl w:ilvl="2" w:tplc="19EE02E8" w:tentative="1">
      <w:start w:val="1"/>
      <w:numFmt w:val="bullet"/>
      <w:lvlText w:val=""/>
      <w:lvlJc w:val="left"/>
      <w:pPr>
        <w:tabs>
          <w:tab w:val="num" w:pos="2160"/>
        </w:tabs>
        <w:ind w:left="2160" w:hanging="360"/>
      </w:pPr>
      <w:rPr>
        <w:rFonts w:ascii="Wingdings" w:hAnsi="Wingdings" w:hint="default"/>
      </w:rPr>
    </w:lvl>
    <w:lvl w:ilvl="3" w:tplc="BCB62264" w:tentative="1">
      <w:start w:val="1"/>
      <w:numFmt w:val="bullet"/>
      <w:lvlText w:val=""/>
      <w:lvlJc w:val="left"/>
      <w:pPr>
        <w:tabs>
          <w:tab w:val="num" w:pos="2880"/>
        </w:tabs>
        <w:ind w:left="2880" w:hanging="360"/>
      </w:pPr>
      <w:rPr>
        <w:rFonts w:ascii="Symbol" w:hAnsi="Symbol" w:hint="default"/>
      </w:rPr>
    </w:lvl>
    <w:lvl w:ilvl="4" w:tplc="DCDA1326" w:tentative="1">
      <w:start w:val="1"/>
      <w:numFmt w:val="bullet"/>
      <w:lvlText w:val="o"/>
      <w:lvlJc w:val="left"/>
      <w:pPr>
        <w:tabs>
          <w:tab w:val="num" w:pos="3600"/>
        </w:tabs>
        <w:ind w:left="3600" w:hanging="360"/>
      </w:pPr>
      <w:rPr>
        <w:rFonts w:ascii="Courier New" w:hAnsi="Courier New" w:cs="Courier New" w:hint="default"/>
      </w:rPr>
    </w:lvl>
    <w:lvl w:ilvl="5" w:tplc="00704B82" w:tentative="1">
      <w:start w:val="1"/>
      <w:numFmt w:val="bullet"/>
      <w:lvlText w:val=""/>
      <w:lvlJc w:val="left"/>
      <w:pPr>
        <w:tabs>
          <w:tab w:val="num" w:pos="4320"/>
        </w:tabs>
        <w:ind w:left="4320" w:hanging="360"/>
      </w:pPr>
      <w:rPr>
        <w:rFonts w:ascii="Wingdings" w:hAnsi="Wingdings" w:hint="default"/>
      </w:rPr>
    </w:lvl>
    <w:lvl w:ilvl="6" w:tplc="1C926716" w:tentative="1">
      <w:start w:val="1"/>
      <w:numFmt w:val="bullet"/>
      <w:lvlText w:val=""/>
      <w:lvlJc w:val="left"/>
      <w:pPr>
        <w:tabs>
          <w:tab w:val="num" w:pos="5040"/>
        </w:tabs>
        <w:ind w:left="5040" w:hanging="360"/>
      </w:pPr>
      <w:rPr>
        <w:rFonts w:ascii="Symbol" w:hAnsi="Symbol" w:hint="default"/>
      </w:rPr>
    </w:lvl>
    <w:lvl w:ilvl="7" w:tplc="2A62656E" w:tentative="1">
      <w:start w:val="1"/>
      <w:numFmt w:val="bullet"/>
      <w:lvlText w:val="o"/>
      <w:lvlJc w:val="left"/>
      <w:pPr>
        <w:tabs>
          <w:tab w:val="num" w:pos="5760"/>
        </w:tabs>
        <w:ind w:left="5760" w:hanging="360"/>
      </w:pPr>
      <w:rPr>
        <w:rFonts w:ascii="Courier New" w:hAnsi="Courier New" w:cs="Courier New" w:hint="default"/>
      </w:rPr>
    </w:lvl>
    <w:lvl w:ilvl="8" w:tplc="9FBEAE4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886147"/>
    <w:multiLevelType w:val="hybridMultilevel"/>
    <w:tmpl w:val="4C3E73B0"/>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926040863">
    <w:abstractNumId w:val="23"/>
  </w:num>
  <w:num w:numId="2" w16cid:durableId="274944107">
    <w:abstractNumId w:val="28"/>
  </w:num>
  <w:num w:numId="3" w16cid:durableId="955646733">
    <w:abstractNumId w:val="19"/>
  </w:num>
  <w:num w:numId="4" w16cid:durableId="1562934936">
    <w:abstractNumId w:val="20"/>
  </w:num>
  <w:num w:numId="5" w16cid:durableId="1004819168">
    <w:abstractNumId w:val="16"/>
  </w:num>
  <w:num w:numId="6" w16cid:durableId="493881493">
    <w:abstractNumId w:val="1"/>
  </w:num>
  <w:num w:numId="7" w16cid:durableId="779183480">
    <w:abstractNumId w:val="17"/>
  </w:num>
  <w:num w:numId="8" w16cid:durableId="554051289">
    <w:abstractNumId w:val="22"/>
  </w:num>
  <w:num w:numId="9" w16cid:durableId="1381830599">
    <w:abstractNumId w:val="12"/>
  </w:num>
  <w:num w:numId="10" w16cid:durableId="672605122">
    <w:abstractNumId w:val="32"/>
  </w:num>
  <w:num w:numId="11" w16cid:durableId="1881046133">
    <w:abstractNumId w:val="7"/>
  </w:num>
  <w:num w:numId="12" w16cid:durableId="2089497173">
    <w:abstractNumId w:val="10"/>
  </w:num>
  <w:num w:numId="13" w16cid:durableId="1252813118">
    <w:abstractNumId w:val="27"/>
  </w:num>
  <w:num w:numId="14" w16cid:durableId="829635558">
    <w:abstractNumId w:val="2"/>
  </w:num>
  <w:num w:numId="15" w16cid:durableId="1654332676">
    <w:abstractNumId w:val="24"/>
  </w:num>
  <w:num w:numId="16" w16cid:durableId="494958678">
    <w:abstractNumId w:val="8"/>
  </w:num>
  <w:num w:numId="17" w16cid:durableId="291716918">
    <w:abstractNumId w:val="9"/>
  </w:num>
  <w:num w:numId="18" w16cid:durableId="2133089941">
    <w:abstractNumId w:val="30"/>
  </w:num>
  <w:num w:numId="19" w16cid:durableId="1741292617">
    <w:abstractNumId w:val="4"/>
  </w:num>
  <w:num w:numId="20" w16cid:durableId="450783243">
    <w:abstractNumId w:val="6"/>
  </w:num>
  <w:num w:numId="21" w16cid:durableId="1460421301">
    <w:abstractNumId w:val="5"/>
  </w:num>
  <w:num w:numId="22" w16cid:durableId="1427310320">
    <w:abstractNumId w:val="26"/>
  </w:num>
  <w:num w:numId="23" w16cid:durableId="1010647764">
    <w:abstractNumId w:val="3"/>
  </w:num>
  <w:num w:numId="24" w16cid:durableId="1108355900">
    <w:abstractNumId w:val="25"/>
  </w:num>
  <w:num w:numId="25" w16cid:durableId="383723430">
    <w:abstractNumId w:val="15"/>
  </w:num>
  <w:num w:numId="26" w16cid:durableId="1596093842">
    <w:abstractNumId w:val="18"/>
  </w:num>
  <w:num w:numId="27" w16cid:durableId="1655647688">
    <w:abstractNumId w:val="11"/>
  </w:num>
  <w:num w:numId="28" w16cid:durableId="1578858449">
    <w:abstractNumId w:val="13"/>
  </w:num>
  <w:num w:numId="29" w16cid:durableId="320355097">
    <w:abstractNumId w:val="0"/>
  </w:num>
  <w:num w:numId="30" w16cid:durableId="1189298543">
    <w:abstractNumId w:val="31"/>
  </w:num>
  <w:num w:numId="31" w16cid:durableId="1934244221">
    <w:abstractNumId w:val="21"/>
  </w:num>
  <w:num w:numId="32" w16cid:durableId="632642580">
    <w:abstractNumId w:val="14"/>
  </w:num>
  <w:num w:numId="33" w16cid:durableId="1146892118">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96"/>
    <w:rsid w:val="0000097E"/>
    <w:rsid w:val="00004EA4"/>
    <w:rsid w:val="00012650"/>
    <w:rsid w:val="00013214"/>
    <w:rsid w:val="0001392F"/>
    <w:rsid w:val="00014CAF"/>
    <w:rsid w:val="00016010"/>
    <w:rsid w:val="0001713C"/>
    <w:rsid w:val="00017676"/>
    <w:rsid w:val="00017AA1"/>
    <w:rsid w:val="00023DF7"/>
    <w:rsid w:val="000245EB"/>
    <w:rsid w:val="00035BC8"/>
    <w:rsid w:val="00045462"/>
    <w:rsid w:val="00063B73"/>
    <w:rsid w:val="00070C96"/>
    <w:rsid w:val="00073861"/>
    <w:rsid w:val="0008087E"/>
    <w:rsid w:val="00080D57"/>
    <w:rsid w:val="00083562"/>
    <w:rsid w:val="00086663"/>
    <w:rsid w:val="000876B3"/>
    <w:rsid w:val="000913B0"/>
    <w:rsid w:val="00095B51"/>
    <w:rsid w:val="000A00A8"/>
    <w:rsid w:val="000B08A0"/>
    <w:rsid w:val="000B1863"/>
    <w:rsid w:val="000B6304"/>
    <w:rsid w:val="000D36CA"/>
    <w:rsid w:val="000E0529"/>
    <w:rsid w:val="000F4CB8"/>
    <w:rsid w:val="001044DC"/>
    <w:rsid w:val="001071DE"/>
    <w:rsid w:val="0012174A"/>
    <w:rsid w:val="0012476B"/>
    <w:rsid w:val="0012505F"/>
    <w:rsid w:val="001375D3"/>
    <w:rsid w:val="00137858"/>
    <w:rsid w:val="00137EB0"/>
    <w:rsid w:val="00152F18"/>
    <w:rsid w:val="00154A0B"/>
    <w:rsid w:val="001565BF"/>
    <w:rsid w:val="00163477"/>
    <w:rsid w:val="001636B3"/>
    <w:rsid w:val="00166388"/>
    <w:rsid w:val="0017249A"/>
    <w:rsid w:val="001753CA"/>
    <w:rsid w:val="00181DCD"/>
    <w:rsid w:val="00182805"/>
    <w:rsid w:val="0019324B"/>
    <w:rsid w:val="00194C83"/>
    <w:rsid w:val="001961BE"/>
    <w:rsid w:val="001A0287"/>
    <w:rsid w:val="001A6B1C"/>
    <w:rsid w:val="001B1130"/>
    <w:rsid w:val="001B2DA6"/>
    <w:rsid w:val="001B37E1"/>
    <w:rsid w:val="001C7D7C"/>
    <w:rsid w:val="001D4068"/>
    <w:rsid w:val="001E1A59"/>
    <w:rsid w:val="001E2A04"/>
    <w:rsid w:val="001E37B8"/>
    <w:rsid w:val="001E4F0A"/>
    <w:rsid w:val="001E65AE"/>
    <w:rsid w:val="00206B34"/>
    <w:rsid w:val="00206C3C"/>
    <w:rsid w:val="00217A21"/>
    <w:rsid w:val="0022021E"/>
    <w:rsid w:val="002216EC"/>
    <w:rsid w:val="0023643D"/>
    <w:rsid w:val="00236673"/>
    <w:rsid w:val="0024005E"/>
    <w:rsid w:val="00246EF7"/>
    <w:rsid w:val="00250687"/>
    <w:rsid w:val="00254EE9"/>
    <w:rsid w:val="00261906"/>
    <w:rsid w:val="00264FA7"/>
    <w:rsid w:val="00266FF4"/>
    <w:rsid w:val="00267A09"/>
    <w:rsid w:val="00271F9F"/>
    <w:rsid w:val="00272B9D"/>
    <w:rsid w:val="00284250"/>
    <w:rsid w:val="00287B1D"/>
    <w:rsid w:val="00294C39"/>
    <w:rsid w:val="00294F72"/>
    <w:rsid w:val="0029716B"/>
    <w:rsid w:val="002C3205"/>
    <w:rsid w:val="002C479A"/>
    <w:rsid w:val="002D5B42"/>
    <w:rsid w:val="002E2DD1"/>
    <w:rsid w:val="002E33D8"/>
    <w:rsid w:val="002F35ED"/>
    <w:rsid w:val="00304FB1"/>
    <w:rsid w:val="003117BC"/>
    <w:rsid w:val="00314AB7"/>
    <w:rsid w:val="00330119"/>
    <w:rsid w:val="00337CC8"/>
    <w:rsid w:val="00340D21"/>
    <w:rsid w:val="00341DCF"/>
    <w:rsid w:val="00355F5A"/>
    <w:rsid w:val="003631AE"/>
    <w:rsid w:val="00376780"/>
    <w:rsid w:val="00377786"/>
    <w:rsid w:val="00384015"/>
    <w:rsid w:val="00386773"/>
    <w:rsid w:val="003944EA"/>
    <w:rsid w:val="003A0E76"/>
    <w:rsid w:val="003A5C0C"/>
    <w:rsid w:val="003A71AD"/>
    <w:rsid w:val="003A7236"/>
    <w:rsid w:val="003B3EA1"/>
    <w:rsid w:val="003B67C1"/>
    <w:rsid w:val="003C07B7"/>
    <w:rsid w:val="003C59F2"/>
    <w:rsid w:val="003C7E77"/>
    <w:rsid w:val="003D4F03"/>
    <w:rsid w:val="003D695C"/>
    <w:rsid w:val="003D73A3"/>
    <w:rsid w:val="003E33E7"/>
    <w:rsid w:val="003E7CDC"/>
    <w:rsid w:val="003E7DDC"/>
    <w:rsid w:val="00407290"/>
    <w:rsid w:val="00424BAC"/>
    <w:rsid w:val="00426CB0"/>
    <w:rsid w:val="0042751C"/>
    <w:rsid w:val="004314B7"/>
    <w:rsid w:val="00432B38"/>
    <w:rsid w:val="0044518F"/>
    <w:rsid w:val="004473F2"/>
    <w:rsid w:val="00451715"/>
    <w:rsid w:val="004522A9"/>
    <w:rsid w:val="00461318"/>
    <w:rsid w:val="0048439B"/>
    <w:rsid w:val="00491CCF"/>
    <w:rsid w:val="004A176A"/>
    <w:rsid w:val="004A5154"/>
    <w:rsid w:val="004C4637"/>
    <w:rsid w:val="004D2392"/>
    <w:rsid w:val="004E00A5"/>
    <w:rsid w:val="004E04CB"/>
    <w:rsid w:val="00500243"/>
    <w:rsid w:val="00503E34"/>
    <w:rsid w:val="00510073"/>
    <w:rsid w:val="005114E8"/>
    <w:rsid w:val="0051600E"/>
    <w:rsid w:val="00516254"/>
    <w:rsid w:val="00525C45"/>
    <w:rsid w:val="00532B17"/>
    <w:rsid w:val="00534399"/>
    <w:rsid w:val="00547F15"/>
    <w:rsid w:val="00552FEB"/>
    <w:rsid w:val="00556152"/>
    <w:rsid w:val="005611DF"/>
    <w:rsid w:val="00573401"/>
    <w:rsid w:val="005761F2"/>
    <w:rsid w:val="00581C4D"/>
    <w:rsid w:val="0058255C"/>
    <w:rsid w:val="0058595F"/>
    <w:rsid w:val="005940D5"/>
    <w:rsid w:val="00597AFF"/>
    <w:rsid w:val="005A24A3"/>
    <w:rsid w:val="005C02D0"/>
    <w:rsid w:val="005C527C"/>
    <w:rsid w:val="005C72D6"/>
    <w:rsid w:val="005E0FE7"/>
    <w:rsid w:val="005E2C05"/>
    <w:rsid w:val="005E4AA8"/>
    <w:rsid w:val="005E5C9D"/>
    <w:rsid w:val="005E78F7"/>
    <w:rsid w:val="005F0466"/>
    <w:rsid w:val="005F073C"/>
    <w:rsid w:val="00600093"/>
    <w:rsid w:val="00600E7D"/>
    <w:rsid w:val="00602E16"/>
    <w:rsid w:val="00603108"/>
    <w:rsid w:val="006050A7"/>
    <w:rsid w:val="00621BD3"/>
    <w:rsid w:val="0062283F"/>
    <w:rsid w:val="00622A91"/>
    <w:rsid w:val="00622E23"/>
    <w:rsid w:val="006232C8"/>
    <w:rsid w:val="006325B7"/>
    <w:rsid w:val="006374AE"/>
    <w:rsid w:val="00647003"/>
    <w:rsid w:val="00654EB4"/>
    <w:rsid w:val="00661D4B"/>
    <w:rsid w:val="006628D0"/>
    <w:rsid w:val="00663FE1"/>
    <w:rsid w:val="006653C3"/>
    <w:rsid w:val="006663DB"/>
    <w:rsid w:val="00672440"/>
    <w:rsid w:val="0067395D"/>
    <w:rsid w:val="00676113"/>
    <w:rsid w:val="00682B77"/>
    <w:rsid w:val="00684A00"/>
    <w:rsid w:val="00684AFC"/>
    <w:rsid w:val="00686B54"/>
    <w:rsid w:val="006932B0"/>
    <w:rsid w:val="0069370E"/>
    <w:rsid w:val="006940B8"/>
    <w:rsid w:val="006A0486"/>
    <w:rsid w:val="006A61BA"/>
    <w:rsid w:val="006B017A"/>
    <w:rsid w:val="006B118C"/>
    <w:rsid w:val="006B1217"/>
    <w:rsid w:val="006B5882"/>
    <w:rsid w:val="006C021E"/>
    <w:rsid w:val="006C56A2"/>
    <w:rsid w:val="006D1B29"/>
    <w:rsid w:val="006D2036"/>
    <w:rsid w:val="006E2DEF"/>
    <w:rsid w:val="006E3C99"/>
    <w:rsid w:val="006F249C"/>
    <w:rsid w:val="006F5438"/>
    <w:rsid w:val="006F787B"/>
    <w:rsid w:val="00701344"/>
    <w:rsid w:val="00710A8F"/>
    <w:rsid w:val="00711628"/>
    <w:rsid w:val="00711C38"/>
    <w:rsid w:val="0072089D"/>
    <w:rsid w:val="00722D5C"/>
    <w:rsid w:val="00723C90"/>
    <w:rsid w:val="00727851"/>
    <w:rsid w:val="00732C21"/>
    <w:rsid w:val="0073694A"/>
    <w:rsid w:val="0074459E"/>
    <w:rsid w:val="0074525F"/>
    <w:rsid w:val="007476AF"/>
    <w:rsid w:val="007533FA"/>
    <w:rsid w:val="007630AD"/>
    <w:rsid w:val="007734C0"/>
    <w:rsid w:val="00775FBA"/>
    <w:rsid w:val="00776C4A"/>
    <w:rsid w:val="00790CBE"/>
    <w:rsid w:val="00796B40"/>
    <w:rsid w:val="007A761E"/>
    <w:rsid w:val="007B58A0"/>
    <w:rsid w:val="007C605B"/>
    <w:rsid w:val="007D0738"/>
    <w:rsid w:val="007D1382"/>
    <w:rsid w:val="007E3889"/>
    <w:rsid w:val="007F0AF5"/>
    <w:rsid w:val="007F3BB5"/>
    <w:rsid w:val="00805496"/>
    <w:rsid w:val="00807253"/>
    <w:rsid w:val="00807931"/>
    <w:rsid w:val="008109E2"/>
    <w:rsid w:val="008154E7"/>
    <w:rsid w:val="00816356"/>
    <w:rsid w:val="008210B0"/>
    <w:rsid w:val="008229EF"/>
    <w:rsid w:val="00822BE0"/>
    <w:rsid w:val="00832573"/>
    <w:rsid w:val="00836052"/>
    <w:rsid w:val="00840E32"/>
    <w:rsid w:val="00842998"/>
    <w:rsid w:val="008460E7"/>
    <w:rsid w:val="00846D86"/>
    <w:rsid w:val="00853203"/>
    <w:rsid w:val="00854691"/>
    <w:rsid w:val="008639E3"/>
    <w:rsid w:val="008707A5"/>
    <w:rsid w:val="00873DC9"/>
    <w:rsid w:val="00874CA9"/>
    <w:rsid w:val="00884E88"/>
    <w:rsid w:val="0088500D"/>
    <w:rsid w:val="008A07CA"/>
    <w:rsid w:val="008A205B"/>
    <w:rsid w:val="008A242A"/>
    <w:rsid w:val="008B13B3"/>
    <w:rsid w:val="008B6AFB"/>
    <w:rsid w:val="008C0BF7"/>
    <w:rsid w:val="008C1E63"/>
    <w:rsid w:val="008C4015"/>
    <w:rsid w:val="008C57F9"/>
    <w:rsid w:val="008D16F3"/>
    <w:rsid w:val="008D29EF"/>
    <w:rsid w:val="008D58E5"/>
    <w:rsid w:val="008E07C1"/>
    <w:rsid w:val="008E3DA6"/>
    <w:rsid w:val="008E3FA0"/>
    <w:rsid w:val="00905498"/>
    <w:rsid w:val="00910A23"/>
    <w:rsid w:val="00924934"/>
    <w:rsid w:val="00925EE5"/>
    <w:rsid w:val="0093010E"/>
    <w:rsid w:val="009354CE"/>
    <w:rsid w:val="00936500"/>
    <w:rsid w:val="009440A2"/>
    <w:rsid w:val="0094573D"/>
    <w:rsid w:val="009575A6"/>
    <w:rsid w:val="00965F2D"/>
    <w:rsid w:val="00966151"/>
    <w:rsid w:val="00972251"/>
    <w:rsid w:val="00973C5D"/>
    <w:rsid w:val="0097512D"/>
    <w:rsid w:val="0098314A"/>
    <w:rsid w:val="00987178"/>
    <w:rsid w:val="00991C8C"/>
    <w:rsid w:val="00994479"/>
    <w:rsid w:val="0099533B"/>
    <w:rsid w:val="00997AFA"/>
    <w:rsid w:val="009A0E8C"/>
    <w:rsid w:val="009A482A"/>
    <w:rsid w:val="009A5D06"/>
    <w:rsid w:val="009B0466"/>
    <w:rsid w:val="009B3A33"/>
    <w:rsid w:val="009B6FB7"/>
    <w:rsid w:val="009C361A"/>
    <w:rsid w:val="009C3BF7"/>
    <w:rsid w:val="009C4FAF"/>
    <w:rsid w:val="009D2FAF"/>
    <w:rsid w:val="009E0FEE"/>
    <w:rsid w:val="009E17F5"/>
    <w:rsid w:val="009E381C"/>
    <w:rsid w:val="009E393A"/>
    <w:rsid w:val="009E6A22"/>
    <w:rsid w:val="009F0A95"/>
    <w:rsid w:val="009F28D0"/>
    <w:rsid w:val="009F5964"/>
    <w:rsid w:val="009F63F0"/>
    <w:rsid w:val="009F7AEF"/>
    <w:rsid w:val="00A14000"/>
    <w:rsid w:val="00A17D0F"/>
    <w:rsid w:val="00A22EB6"/>
    <w:rsid w:val="00A23075"/>
    <w:rsid w:val="00A31622"/>
    <w:rsid w:val="00A33540"/>
    <w:rsid w:val="00A33F32"/>
    <w:rsid w:val="00A44A44"/>
    <w:rsid w:val="00A54FF1"/>
    <w:rsid w:val="00A56051"/>
    <w:rsid w:val="00A61EEC"/>
    <w:rsid w:val="00A718A4"/>
    <w:rsid w:val="00A74367"/>
    <w:rsid w:val="00A77517"/>
    <w:rsid w:val="00A81C15"/>
    <w:rsid w:val="00A825E3"/>
    <w:rsid w:val="00A842D1"/>
    <w:rsid w:val="00A84D34"/>
    <w:rsid w:val="00A8520A"/>
    <w:rsid w:val="00A85B4C"/>
    <w:rsid w:val="00A87645"/>
    <w:rsid w:val="00A93261"/>
    <w:rsid w:val="00A93983"/>
    <w:rsid w:val="00A9484E"/>
    <w:rsid w:val="00AA11B7"/>
    <w:rsid w:val="00AB0293"/>
    <w:rsid w:val="00AB0970"/>
    <w:rsid w:val="00AC1CAB"/>
    <w:rsid w:val="00AC22A3"/>
    <w:rsid w:val="00AC23A9"/>
    <w:rsid w:val="00AD04A5"/>
    <w:rsid w:val="00AD148E"/>
    <w:rsid w:val="00AE65D0"/>
    <w:rsid w:val="00B07283"/>
    <w:rsid w:val="00B17812"/>
    <w:rsid w:val="00B21430"/>
    <w:rsid w:val="00B2381C"/>
    <w:rsid w:val="00B25496"/>
    <w:rsid w:val="00B37538"/>
    <w:rsid w:val="00B41CAF"/>
    <w:rsid w:val="00B43222"/>
    <w:rsid w:val="00B43C3E"/>
    <w:rsid w:val="00B5553F"/>
    <w:rsid w:val="00B57462"/>
    <w:rsid w:val="00B60A7B"/>
    <w:rsid w:val="00B61D28"/>
    <w:rsid w:val="00B622E8"/>
    <w:rsid w:val="00B6513D"/>
    <w:rsid w:val="00B667EF"/>
    <w:rsid w:val="00B76705"/>
    <w:rsid w:val="00B77186"/>
    <w:rsid w:val="00B8314C"/>
    <w:rsid w:val="00B860A6"/>
    <w:rsid w:val="00B91111"/>
    <w:rsid w:val="00B927EB"/>
    <w:rsid w:val="00B9420C"/>
    <w:rsid w:val="00B97840"/>
    <w:rsid w:val="00BA794B"/>
    <w:rsid w:val="00BA7DB1"/>
    <w:rsid w:val="00BC05D0"/>
    <w:rsid w:val="00BC25DD"/>
    <w:rsid w:val="00BD18C6"/>
    <w:rsid w:val="00BE4400"/>
    <w:rsid w:val="00C00A2D"/>
    <w:rsid w:val="00C01C8C"/>
    <w:rsid w:val="00C036C7"/>
    <w:rsid w:val="00C06166"/>
    <w:rsid w:val="00C11154"/>
    <w:rsid w:val="00C147D4"/>
    <w:rsid w:val="00C14C7A"/>
    <w:rsid w:val="00C15B57"/>
    <w:rsid w:val="00C259C7"/>
    <w:rsid w:val="00C30C99"/>
    <w:rsid w:val="00C31897"/>
    <w:rsid w:val="00C42DB1"/>
    <w:rsid w:val="00C47AF6"/>
    <w:rsid w:val="00C70D67"/>
    <w:rsid w:val="00C86D03"/>
    <w:rsid w:val="00C93F35"/>
    <w:rsid w:val="00CA4D47"/>
    <w:rsid w:val="00CB0E66"/>
    <w:rsid w:val="00CB2CBF"/>
    <w:rsid w:val="00CB2E29"/>
    <w:rsid w:val="00CB6763"/>
    <w:rsid w:val="00CC0434"/>
    <w:rsid w:val="00CD1AE7"/>
    <w:rsid w:val="00CD2142"/>
    <w:rsid w:val="00CD3859"/>
    <w:rsid w:val="00CE26E4"/>
    <w:rsid w:val="00CF09FE"/>
    <w:rsid w:val="00CF39E0"/>
    <w:rsid w:val="00D01AD3"/>
    <w:rsid w:val="00D02D97"/>
    <w:rsid w:val="00D05DF6"/>
    <w:rsid w:val="00D07C00"/>
    <w:rsid w:val="00D17D3B"/>
    <w:rsid w:val="00D21893"/>
    <w:rsid w:val="00D22175"/>
    <w:rsid w:val="00D221CC"/>
    <w:rsid w:val="00D250B4"/>
    <w:rsid w:val="00D42660"/>
    <w:rsid w:val="00D46304"/>
    <w:rsid w:val="00D55234"/>
    <w:rsid w:val="00D55C5B"/>
    <w:rsid w:val="00D57C6F"/>
    <w:rsid w:val="00D611F5"/>
    <w:rsid w:val="00D61F7F"/>
    <w:rsid w:val="00D64C49"/>
    <w:rsid w:val="00D64F9F"/>
    <w:rsid w:val="00D76AAC"/>
    <w:rsid w:val="00D779A9"/>
    <w:rsid w:val="00D77A4F"/>
    <w:rsid w:val="00D82D89"/>
    <w:rsid w:val="00D8554F"/>
    <w:rsid w:val="00D86F8F"/>
    <w:rsid w:val="00DA05A9"/>
    <w:rsid w:val="00DA06DA"/>
    <w:rsid w:val="00DA19FB"/>
    <w:rsid w:val="00DA1CC8"/>
    <w:rsid w:val="00DA7AD4"/>
    <w:rsid w:val="00DB2E4F"/>
    <w:rsid w:val="00DB3C99"/>
    <w:rsid w:val="00DB5350"/>
    <w:rsid w:val="00DB70B6"/>
    <w:rsid w:val="00DE02B0"/>
    <w:rsid w:val="00DE2C69"/>
    <w:rsid w:val="00DF14E4"/>
    <w:rsid w:val="00DF2F7C"/>
    <w:rsid w:val="00DF3F49"/>
    <w:rsid w:val="00E01530"/>
    <w:rsid w:val="00E226AA"/>
    <w:rsid w:val="00E2521D"/>
    <w:rsid w:val="00E30FCA"/>
    <w:rsid w:val="00E341BB"/>
    <w:rsid w:val="00E37146"/>
    <w:rsid w:val="00E3722F"/>
    <w:rsid w:val="00E37573"/>
    <w:rsid w:val="00E3786B"/>
    <w:rsid w:val="00E41499"/>
    <w:rsid w:val="00E51906"/>
    <w:rsid w:val="00E52901"/>
    <w:rsid w:val="00E5363A"/>
    <w:rsid w:val="00E53E60"/>
    <w:rsid w:val="00E65D61"/>
    <w:rsid w:val="00E70912"/>
    <w:rsid w:val="00E72E4C"/>
    <w:rsid w:val="00E7560A"/>
    <w:rsid w:val="00E756BE"/>
    <w:rsid w:val="00E840A9"/>
    <w:rsid w:val="00E8711D"/>
    <w:rsid w:val="00EA1B98"/>
    <w:rsid w:val="00EA71FD"/>
    <w:rsid w:val="00EB2237"/>
    <w:rsid w:val="00EB25BF"/>
    <w:rsid w:val="00EB600F"/>
    <w:rsid w:val="00EC0F3B"/>
    <w:rsid w:val="00EC21F6"/>
    <w:rsid w:val="00EC2AAD"/>
    <w:rsid w:val="00ED7ACC"/>
    <w:rsid w:val="00EF121A"/>
    <w:rsid w:val="00F04C38"/>
    <w:rsid w:val="00F04F2D"/>
    <w:rsid w:val="00F16EB9"/>
    <w:rsid w:val="00F243CD"/>
    <w:rsid w:val="00F30331"/>
    <w:rsid w:val="00F30398"/>
    <w:rsid w:val="00F30D39"/>
    <w:rsid w:val="00F31FF8"/>
    <w:rsid w:val="00F34FDF"/>
    <w:rsid w:val="00F352F9"/>
    <w:rsid w:val="00F56EB4"/>
    <w:rsid w:val="00F57F87"/>
    <w:rsid w:val="00F6694D"/>
    <w:rsid w:val="00F73D59"/>
    <w:rsid w:val="00F7796D"/>
    <w:rsid w:val="00F91AE7"/>
    <w:rsid w:val="00F93AF0"/>
    <w:rsid w:val="00F94216"/>
    <w:rsid w:val="00F965A5"/>
    <w:rsid w:val="00FA6002"/>
    <w:rsid w:val="00FB0E40"/>
    <w:rsid w:val="00FC1547"/>
    <w:rsid w:val="00FC4031"/>
    <w:rsid w:val="00FC7B87"/>
    <w:rsid w:val="00FD48F8"/>
    <w:rsid w:val="00FD5F59"/>
    <w:rsid w:val="00FD7996"/>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E25F3F"/>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082736">
      <w:bodyDiv w:val="1"/>
      <w:marLeft w:val="0"/>
      <w:marRight w:val="0"/>
      <w:marTop w:val="0"/>
      <w:marBottom w:val="0"/>
      <w:divBdr>
        <w:top w:val="none" w:sz="0" w:space="0" w:color="auto"/>
        <w:left w:val="none" w:sz="0" w:space="0" w:color="auto"/>
        <w:bottom w:val="none" w:sz="0" w:space="0" w:color="auto"/>
        <w:right w:val="none" w:sz="0" w:space="0" w:color="auto"/>
      </w:divBdr>
    </w:div>
    <w:div w:id="353461000">
      <w:bodyDiv w:val="1"/>
      <w:marLeft w:val="0"/>
      <w:marRight w:val="0"/>
      <w:marTop w:val="0"/>
      <w:marBottom w:val="0"/>
      <w:divBdr>
        <w:top w:val="none" w:sz="0" w:space="0" w:color="auto"/>
        <w:left w:val="none" w:sz="0" w:space="0" w:color="auto"/>
        <w:bottom w:val="none" w:sz="0" w:space="0" w:color="auto"/>
        <w:right w:val="none" w:sz="0" w:space="0" w:color="auto"/>
      </w:divBdr>
    </w:div>
    <w:div w:id="1381249819">
      <w:bodyDiv w:val="1"/>
      <w:marLeft w:val="0"/>
      <w:marRight w:val="0"/>
      <w:marTop w:val="0"/>
      <w:marBottom w:val="0"/>
      <w:divBdr>
        <w:top w:val="none" w:sz="0" w:space="0" w:color="auto"/>
        <w:left w:val="none" w:sz="0" w:space="0" w:color="auto"/>
        <w:bottom w:val="none" w:sz="0" w:space="0" w:color="auto"/>
        <w:right w:val="none" w:sz="0" w:space="0" w:color="auto"/>
      </w:divBdr>
    </w:div>
    <w:div w:id="19379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2941</Words>
  <Characters>20733</Characters>
  <Application>Microsoft Office Word</Application>
  <DocSecurity>0</DocSecurity>
  <Lines>172</Lines>
  <Paragraphs>47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 Miklós</dc:creator>
  <cp:keywords/>
  <cp:lastModifiedBy>MNB</cp:lastModifiedBy>
  <cp:revision>1</cp:revision>
  <dcterms:created xsi:type="dcterms:W3CDTF">2025-10-29T13:16:00Z</dcterms:created>
  <dcterms:modified xsi:type="dcterms:W3CDTF">2025-11-03T08:32:00Z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2018-09-14T11:29:09.4631297+02:00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2026-07-20T15:08:16Z</vt:filetime>
  </property>
  <property fmtid="{D5CDD505-2E9C-101B-9397-08002B2CF9AE}" pid="12" name="Érvényességet beállító">
    <vt:lpwstr>nemethneed</vt:lpwstr>
  </property>
  <property fmtid="{D5CDD505-2E9C-101B-9397-08002B2CF9AE}" pid="13" name="Érvényességi idő első beállítása">
    <vt:filetime>2021-07-20T15:08:17Z</vt:filetime>
  </property>
</Properties>
</file>