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C5488" w14:textId="19215769" w:rsidR="00421DF9" w:rsidRPr="004D6ACF" w:rsidRDefault="00525A6D" w:rsidP="000B2102">
      <w:pPr>
        <w:widowControl w:val="0"/>
        <w:spacing w:after="0" w:line="240" w:lineRule="auto"/>
        <w:rPr>
          <w:ins w:id="0" w:author="MNB" w:date="2025-11-03T09:35:00Z" w16du:dateUtc="2025-11-03T08:35:00Z"/>
          <w:rFonts w:ascii="Arial" w:hAnsi="Arial" w:cs="Arial"/>
          <w:b/>
          <w:bCs/>
        </w:rPr>
      </w:pPr>
      <w:r>
        <w:rPr>
          <w:rFonts w:ascii="Arial" w:hAnsi="Arial" w:cs="Arial"/>
          <w:b/>
          <w:bCs/>
        </w:rPr>
        <w:t>„</w:t>
      </w:r>
      <w:r w:rsidR="00421DF9" w:rsidRPr="004D6ACF">
        <w:rPr>
          <w:rFonts w:ascii="Arial" w:hAnsi="Arial" w:cs="Arial"/>
          <w:b/>
          <w:bCs/>
        </w:rPr>
        <w:t>MNB azonosító kód: E20, E21, E45</w:t>
      </w:r>
    </w:p>
    <w:p w14:paraId="0B0F169B" w14:textId="77777777" w:rsidR="000B2102" w:rsidRDefault="000B2102" w:rsidP="00E35F6A">
      <w:pPr>
        <w:widowControl w:val="0"/>
        <w:spacing w:after="0" w:line="240" w:lineRule="auto"/>
        <w:jc w:val="center"/>
        <w:rPr>
          <w:rFonts w:ascii="Arial" w:hAnsi="Arial" w:cs="Arial"/>
          <w:b/>
          <w:bCs/>
        </w:rPr>
      </w:pPr>
    </w:p>
    <w:p w14:paraId="154BCDE9" w14:textId="24988ABC"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E35F6A">
      <w:pPr>
        <w:widowControl w:val="0"/>
        <w:spacing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Default="00421DF9" w:rsidP="00E35F6A">
      <w:pPr>
        <w:widowControl w:val="0"/>
        <w:spacing w:after="0" w:line="240" w:lineRule="auto"/>
        <w:rPr>
          <w:rFonts w:ascii="Arial" w:hAnsi="Arial" w:cs="Arial"/>
        </w:rPr>
      </w:pPr>
    </w:p>
    <w:p w14:paraId="50C851BE" w14:textId="77777777" w:rsidR="000B2102" w:rsidRPr="004D6ACF" w:rsidRDefault="000B2102" w:rsidP="000B2102">
      <w:pPr>
        <w:widowControl w:val="0"/>
        <w:spacing w:after="0" w:line="240" w:lineRule="auto"/>
        <w:rPr>
          <w:ins w:id="1" w:author="MNB" w:date="2025-11-03T09:35:00Z" w16du:dateUtc="2025-11-03T08:35:00Z"/>
          <w:rFonts w:ascii="Arial" w:hAnsi="Arial" w:cs="Arial"/>
        </w:rPr>
      </w:pPr>
    </w:p>
    <w:p w14:paraId="7BA88E90" w14:textId="77777777" w:rsidR="00421DF9" w:rsidRPr="004D6ACF" w:rsidRDefault="00421DF9" w:rsidP="000B2102">
      <w:pPr>
        <w:widowControl w:val="0"/>
        <w:spacing w:after="0" w:line="240" w:lineRule="auto"/>
        <w:ind w:right="26"/>
        <w:rPr>
          <w:ins w:id="2" w:author="MNB" w:date="2025-11-03T09:35:00Z" w16du:dateUtc="2025-11-03T08:35:00Z"/>
          <w:rFonts w:ascii="Arial" w:hAnsi="Arial" w:cs="Arial"/>
          <w:b/>
          <w:bCs/>
        </w:rPr>
      </w:pPr>
      <w:r w:rsidRPr="004D6ACF">
        <w:rPr>
          <w:rFonts w:ascii="Arial" w:hAnsi="Arial" w:cs="Arial"/>
          <w:b/>
          <w:bCs/>
        </w:rPr>
        <w:t>I. Általános előírások</w:t>
      </w:r>
    </w:p>
    <w:p w14:paraId="76F21CC9" w14:textId="77777777" w:rsidR="00CF1C2F" w:rsidRDefault="00CF1C2F" w:rsidP="00E35F6A">
      <w:pPr>
        <w:widowControl w:val="0"/>
        <w:spacing w:after="0" w:line="240" w:lineRule="auto"/>
        <w:ind w:left="142" w:right="26"/>
        <w:rPr>
          <w:rFonts w:ascii="Arial" w:hAnsi="Arial" w:cs="Arial"/>
          <w:b/>
          <w:bCs/>
        </w:rPr>
      </w:pPr>
    </w:p>
    <w:p w14:paraId="0C722220" w14:textId="7292707B" w:rsidR="00421DF9" w:rsidRPr="00E35F6A" w:rsidRDefault="00421DF9" w:rsidP="00E35F6A">
      <w:pPr>
        <w:widowControl w:val="0"/>
        <w:spacing w:after="0" w:line="240" w:lineRule="auto"/>
        <w:ind w:left="142" w:right="26"/>
        <w:rPr>
          <w:rFonts w:ascii="Arial" w:hAnsi="Arial"/>
        </w:rPr>
      </w:pPr>
      <w:r w:rsidRPr="00E35F6A">
        <w:rPr>
          <w:rFonts w:ascii="Arial" w:hAnsi="Arial"/>
        </w:rPr>
        <w:t>1. Az adatszolgáltatásokban jelentendő értékpapírok köre</w:t>
      </w:r>
    </w:p>
    <w:p w14:paraId="1193EA30" w14:textId="570CE78D"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 Az adatszolgáltatásokban az adatszolgáltatók tulajdonában lévő, valamint a náluk letéti őrzés, letétkezelés vagy felelős őrzés során elhelyezett értékpapíroknak a hónap utolsó napjára </w:t>
      </w:r>
      <w:del w:id="3" w:author="MNB" w:date="2025-11-03T09:35:00Z" w16du:dateUtc="2025-11-03T08:35:00Z">
        <w:r w:rsidRPr="004D6ACF">
          <w:rPr>
            <w:rFonts w:ascii="Arial" w:hAnsi="Arial" w:cs="Arial"/>
          </w:rPr>
          <w:delText>(</w:delText>
        </w:r>
      </w:del>
      <w:r w:rsidRPr="004D6ACF">
        <w:rPr>
          <w:rFonts w:ascii="Arial" w:hAnsi="Arial" w:cs="Arial"/>
        </w:rPr>
        <w:t>mint tárgynapra</w:t>
      </w:r>
      <w:del w:id="4" w:author="MNB" w:date="2025-11-03T09:35:00Z" w16du:dateUtc="2025-11-03T08:35:00Z">
        <w:r w:rsidRPr="004D6ACF">
          <w:rPr>
            <w:rFonts w:ascii="Arial" w:hAnsi="Arial" w:cs="Arial"/>
          </w:rPr>
          <w:delText>)</w:delText>
        </w:r>
      </w:del>
      <w:r w:rsidRPr="004D6ACF">
        <w:rPr>
          <w:rFonts w:ascii="Arial" w:hAnsi="Arial" w:cs="Arial"/>
        </w:rPr>
        <w:t xml:space="preserve">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28E73916"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b) Az E20 és E21 MNB azonosító kódú adatszolgáltatásban valamennyi, sorozatban kibocsátott értékpapírt </w:t>
      </w:r>
      <w:del w:id="5" w:author="MNB" w:date="2025-11-03T09:35:00Z" w16du:dateUtc="2025-11-03T08:35:00Z">
        <w:r w:rsidRPr="004D6ACF">
          <w:rPr>
            <w:rFonts w:ascii="Arial" w:hAnsi="Arial" w:cs="Arial"/>
          </w:rPr>
          <w:delText>(</w:delText>
        </w:r>
      </w:del>
      <w:ins w:id="6" w:author="MNB" w:date="2025-11-03T09:35:00Z" w16du:dateUtc="2025-11-03T08:35:00Z">
        <w:r w:rsidR="00DC0E2E">
          <w:rPr>
            <w:rFonts w:ascii="Arial" w:hAnsi="Arial" w:cs="Arial"/>
          </w:rPr>
          <w:t xml:space="preserve">– </w:t>
        </w:r>
      </w:ins>
      <w:r w:rsidRPr="004D6ACF">
        <w:rPr>
          <w:rFonts w:ascii="Arial" w:hAnsi="Arial" w:cs="Arial"/>
        </w:rPr>
        <w:t>államkötvény, MNB-kötvény, kincstárjegy, egyéb kötvény, részvény, beleértve a letéti igazolás formájában forgalmazott részvényeket is, befektetési jegy, kárpótlási jegy, jelzáloglevél</w:t>
      </w:r>
      <w:del w:id="7" w:author="MNB" w:date="2025-11-03T09:35:00Z" w16du:dateUtc="2025-11-03T08:35:00Z">
        <w:r w:rsidRPr="004D6ACF">
          <w:rPr>
            <w:rFonts w:ascii="Arial" w:hAnsi="Arial" w:cs="Arial"/>
          </w:rPr>
          <w:delText>)</w:delText>
        </w:r>
      </w:del>
      <w:ins w:id="8" w:author="MNB" w:date="2025-11-03T09:35:00Z" w16du:dateUtc="2025-11-03T08:35:00Z">
        <w:r w:rsidR="00DC0E2E">
          <w:rPr>
            <w:rFonts w:ascii="Arial" w:hAnsi="Arial" w:cs="Arial"/>
          </w:rPr>
          <w:t xml:space="preserve"> –</w:t>
        </w:r>
      </w:ins>
      <w:r w:rsidRPr="004D6ACF">
        <w:rPr>
          <w:rFonts w:ascii="Arial" w:hAnsi="Arial" w:cs="Arial"/>
        </w:rPr>
        <w:t xml:space="preserve"> szerepeltetni kell, függetlenül attól, hogy azt rezidens vagy nem-rezidens bocsátotta-e ki, a kibocsátás külföldön vagy belföldön történt-e</w:t>
      </w:r>
      <w:r w:rsidR="007E037C">
        <w:rPr>
          <w:rFonts w:ascii="Arial" w:hAnsi="Arial" w:cs="Arial"/>
        </w:rPr>
        <w:t>, illetve hogy Magyarországon vagy külföldön letétkezelt-e</w:t>
      </w:r>
      <w:r w:rsidRPr="004D6ACF">
        <w:rPr>
          <w:rFonts w:ascii="Arial" w:hAnsi="Arial" w:cs="Arial"/>
        </w:rPr>
        <w:t xml:space="preserve">. </w:t>
      </w:r>
      <w:del w:id="9" w:author="MNB" w:date="2025-11-03T09:35:00Z" w16du:dateUtc="2025-11-03T08:35:00Z">
        <w:r w:rsidRPr="004D6ACF">
          <w:rPr>
            <w:rFonts w:ascii="Arial" w:hAnsi="Arial" w:cs="Arial"/>
          </w:rPr>
          <w:delText>(</w:delText>
        </w:r>
      </w:del>
      <w:r w:rsidRPr="004D6ACF">
        <w:rPr>
          <w:rFonts w:ascii="Arial" w:hAnsi="Arial" w:cs="Arial"/>
        </w:rPr>
        <w:t>A letéti igazolások aszerint minősülnek rezidens vagy nem-rezidens kibocsátásúnak, hogy a mögötte lévő részvény rezidens vagy nem-rezidens kibocsátású értékpapír-e</w:t>
      </w:r>
      <w:del w:id="10" w:author="MNB" w:date="2025-11-03T09:35:00Z" w16du:dateUtc="2025-11-03T08:35:00Z">
        <w:r w:rsidRPr="004D6ACF">
          <w:rPr>
            <w:rFonts w:ascii="Arial" w:hAnsi="Arial" w:cs="Arial"/>
          </w:rPr>
          <w:delText>.)</w:delText>
        </w:r>
      </w:del>
      <w:ins w:id="11" w:author="MNB" w:date="2025-11-03T09:35:00Z" w16du:dateUtc="2025-11-03T08:35:00Z">
        <w:r w:rsidRPr="004D6ACF">
          <w:rPr>
            <w:rFonts w:ascii="Arial" w:hAnsi="Arial" w:cs="Arial"/>
          </w:rPr>
          <w:t>.</w:t>
        </w:r>
      </w:ins>
    </w:p>
    <w:p w14:paraId="7D4E835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550F32FD"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w:t>
      </w:r>
      <w:del w:id="12" w:author="MNB" w:date="2025-11-03T09:35:00Z" w16du:dateUtc="2025-11-03T08:35:00Z">
        <w:r w:rsidRPr="004D6ACF">
          <w:rPr>
            <w:rFonts w:ascii="Arial" w:hAnsi="Arial" w:cs="Arial"/>
          </w:rPr>
          <w:delText>Részletesebben lásd</w:delText>
        </w:r>
      </w:del>
      <w:ins w:id="13" w:author="MNB" w:date="2025-11-03T09:35:00Z" w16du:dateUtc="2025-11-03T08:35:00Z">
        <w:r w:rsidR="00DC0E2E">
          <w:rPr>
            <w:rFonts w:ascii="Arial" w:hAnsi="Arial" w:cs="Arial"/>
          </w:rPr>
          <w:t>a részletes előírásokat</w:t>
        </w:r>
      </w:ins>
      <w:r w:rsidRPr="004D6ACF">
        <w:rPr>
          <w:rFonts w:ascii="Arial" w:hAnsi="Arial" w:cs="Arial"/>
        </w:rPr>
        <w:t xml:space="preserve"> </w:t>
      </w:r>
      <w:r w:rsidR="005E5D00">
        <w:rPr>
          <w:rFonts w:ascii="Arial" w:hAnsi="Arial" w:cs="Arial"/>
        </w:rPr>
        <w:t xml:space="preserve">a </w:t>
      </w:r>
      <w:r w:rsidRPr="004D6ACF">
        <w:rPr>
          <w:rFonts w:ascii="Arial" w:hAnsi="Arial" w:cs="Arial"/>
        </w:rPr>
        <w:t xml:space="preserve">II. </w:t>
      </w:r>
      <w:del w:id="14" w:author="MNB" w:date="2025-11-03T09:35:00Z" w16du:dateUtc="2025-11-03T08:35:00Z">
        <w:r w:rsidRPr="004D6ACF">
          <w:rPr>
            <w:rFonts w:ascii="Arial" w:hAnsi="Arial" w:cs="Arial"/>
          </w:rPr>
          <w:delText>1</w:delText>
        </w:r>
      </w:del>
      <w:ins w:id="15" w:author="MNB" w:date="2025-11-03T09:35:00Z" w16du:dateUtc="2025-11-03T08:35:00Z">
        <w:r w:rsidR="003A5582">
          <w:rPr>
            <w:rFonts w:ascii="Arial" w:hAnsi="Arial" w:cs="Arial"/>
          </w:rPr>
          <w:t>2</w:t>
        </w:r>
      </w:ins>
      <w:r w:rsidRPr="004D6ACF">
        <w:rPr>
          <w:rFonts w:ascii="Arial" w:hAnsi="Arial" w:cs="Arial"/>
        </w:rPr>
        <w:t>. pont</w:t>
      </w:r>
      <w:r w:rsidR="00DC0E2E">
        <w:rPr>
          <w:rFonts w:ascii="Arial" w:hAnsi="Arial" w:cs="Arial"/>
        </w:rPr>
        <w:t xml:space="preserve"> </w:t>
      </w:r>
      <w:del w:id="16" w:author="MNB" w:date="2025-11-03T09:35:00Z" w16du:dateUtc="2025-11-03T08:35:00Z">
        <w:r w:rsidR="00B95B4E">
          <w:rPr>
            <w:rFonts w:ascii="Arial" w:hAnsi="Arial" w:cs="Arial"/>
          </w:rPr>
          <w:delText>b) alpont</w:delText>
        </w:r>
        <w:r w:rsidR="005E5D00">
          <w:rPr>
            <w:rFonts w:ascii="Arial" w:hAnsi="Arial" w:cs="Arial"/>
          </w:rPr>
          <w:delText>ot</w:delText>
        </w:r>
        <w:r w:rsidRPr="004D6ACF">
          <w:rPr>
            <w:rFonts w:ascii="Arial" w:hAnsi="Arial" w:cs="Arial"/>
          </w:rPr>
          <w:delText>: másodlagos letétkezelés</w:delText>
        </w:r>
      </w:del>
      <w:ins w:id="17" w:author="MNB" w:date="2025-11-03T09:35:00Z" w16du:dateUtc="2025-11-03T08:35:00Z">
        <w:r w:rsidR="00DC0E2E">
          <w:rPr>
            <w:rFonts w:ascii="Arial" w:hAnsi="Arial" w:cs="Arial"/>
          </w:rPr>
          <w:t>határozza meg</w:t>
        </w:r>
      </w:ins>
      <w:r w:rsidRPr="004D6ACF">
        <w:rPr>
          <w:rFonts w:ascii="Arial" w:hAnsi="Arial" w:cs="Arial"/>
        </w:rPr>
        <w:t>). Az adatszolgáltatónál más jelentő letétkezelő által elhelyezett értékpapír-állományok a 01. táblában nem jelenhetnek meg.</w:t>
      </w:r>
    </w:p>
    <w:p w14:paraId="16383919" w14:textId="41A49DD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54257344"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w:t>
      </w:r>
      <w:r w:rsidR="003A5582">
        <w:rPr>
          <w:rFonts w:ascii="Arial" w:hAnsi="Arial" w:cs="Arial"/>
        </w:rPr>
        <w:t xml:space="preserve">az </w:t>
      </w:r>
      <w:r w:rsidRPr="004D6ACF">
        <w:rPr>
          <w:rFonts w:ascii="Arial" w:hAnsi="Arial" w:cs="Arial"/>
        </w:rPr>
        <w:t>M02 és M03 MNB azonosító kódú</w:t>
      </w:r>
      <w:del w:id="18" w:author="MNB" w:date="2025-11-03T09:35:00Z" w16du:dateUtc="2025-11-03T08:35:00Z">
        <w:r w:rsidRPr="004D6ACF">
          <w:rPr>
            <w:rFonts w:ascii="Arial" w:hAnsi="Arial" w:cs="Arial"/>
          </w:rPr>
          <w:delText xml:space="preserve"> (</w:delText>
        </w:r>
      </w:del>
      <w:ins w:id="19" w:author="MNB" w:date="2025-11-03T09:35:00Z" w16du:dateUtc="2025-11-03T08:35:00Z">
        <w:r w:rsidR="00DC0E2E">
          <w:rPr>
            <w:rFonts w:ascii="Arial" w:hAnsi="Arial" w:cs="Arial"/>
          </w:rPr>
          <w:t xml:space="preserve">, </w:t>
        </w:r>
      </w:ins>
      <w:r w:rsidRPr="004D6ACF">
        <w:rPr>
          <w:rFonts w:ascii="Arial" w:hAnsi="Arial" w:cs="Arial"/>
        </w:rPr>
        <w:t>részletező</w:t>
      </w:r>
      <w:del w:id="20" w:author="MNB" w:date="2025-11-03T09:35:00Z" w16du:dateUtc="2025-11-03T08:35:00Z">
        <w:r w:rsidRPr="004D6ACF">
          <w:rPr>
            <w:rFonts w:ascii="Arial" w:hAnsi="Arial" w:cs="Arial"/>
          </w:rPr>
          <w:delText>)</w:delText>
        </w:r>
      </w:del>
      <w:r w:rsidRPr="004D6ACF">
        <w:rPr>
          <w:rFonts w:ascii="Arial" w:hAnsi="Arial" w:cs="Arial"/>
        </w:rPr>
        <w:t xml:space="preserve">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741B7CB1" w14:textId="77777777" w:rsidR="00CF1C2F" w:rsidRDefault="00CF1C2F" w:rsidP="000B2102">
      <w:pPr>
        <w:widowControl w:val="0"/>
        <w:spacing w:after="0" w:line="240" w:lineRule="auto"/>
        <w:ind w:left="142" w:right="26"/>
        <w:rPr>
          <w:ins w:id="21" w:author="MNB" w:date="2025-11-03T09:35:00Z" w16du:dateUtc="2025-11-03T08:35:00Z"/>
          <w:rFonts w:ascii="Arial" w:hAnsi="Arial" w:cs="Arial"/>
          <w:b/>
          <w:bCs/>
        </w:rPr>
      </w:pPr>
    </w:p>
    <w:p w14:paraId="3111E5D4" w14:textId="067FE908" w:rsidR="00421DF9" w:rsidRPr="00E35F6A" w:rsidRDefault="00421DF9" w:rsidP="00E35F6A">
      <w:pPr>
        <w:widowControl w:val="0"/>
        <w:spacing w:after="0" w:line="240" w:lineRule="auto"/>
        <w:ind w:left="142" w:right="26"/>
        <w:rPr>
          <w:rFonts w:ascii="Arial" w:hAnsi="Arial"/>
        </w:rPr>
      </w:pPr>
      <w:r w:rsidRPr="00E35F6A">
        <w:rPr>
          <w:rFonts w:ascii="Arial" w:hAnsi="Arial"/>
        </w:rPr>
        <w:t>2. Az értékpapírok azonosítása és egyéb kérdések</w:t>
      </w:r>
    </w:p>
    <w:p w14:paraId="16AAB6F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155398B4" w14:textId="77777777" w:rsidR="00CF1C2F" w:rsidRDefault="00CF1C2F" w:rsidP="000B2102">
      <w:pPr>
        <w:widowControl w:val="0"/>
        <w:spacing w:after="0" w:line="240" w:lineRule="auto"/>
        <w:ind w:left="142" w:right="26"/>
        <w:rPr>
          <w:ins w:id="22" w:author="MNB" w:date="2025-11-03T09:35:00Z" w16du:dateUtc="2025-11-03T08:35:00Z"/>
          <w:rFonts w:ascii="Arial" w:hAnsi="Arial" w:cs="Arial"/>
          <w:b/>
          <w:bCs/>
        </w:rPr>
      </w:pPr>
    </w:p>
    <w:p w14:paraId="475E71D0" w14:textId="3327B4E6" w:rsidR="00421DF9" w:rsidRPr="00E35F6A" w:rsidRDefault="00421DF9" w:rsidP="00E35F6A">
      <w:pPr>
        <w:widowControl w:val="0"/>
        <w:spacing w:after="0" w:line="240" w:lineRule="auto"/>
        <w:ind w:left="142" w:right="26"/>
        <w:rPr>
          <w:rFonts w:ascii="Arial" w:hAnsi="Arial"/>
        </w:rPr>
      </w:pPr>
      <w:r w:rsidRPr="00E35F6A">
        <w:rPr>
          <w:rFonts w:ascii="Arial" w:hAnsi="Arial"/>
        </w:rPr>
        <w:t>3. Az értékpapír-állományok számbavétele</w:t>
      </w:r>
    </w:p>
    <w:p w14:paraId="0D41115B"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w:t>
      </w:r>
      <w:r w:rsidRPr="004D6ACF">
        <w:rPr>
          <w:rFonts w:ascii="Arial" w:hAnsi="Arial" w:cs="Arial"/>
        </w:rPr>
        <w:lastRenderedPageBreak/>
        <w:t>leírtak figyelembevételével.</w:t>
      </w:r>
    </w:p>
    <w:p w14:paraId="7E814046" w14:textId="6547515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644FFBE3"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 xml:space="preserve">b) A futamidő alatt is törlesztő kötvényeknél a táblákban a törlesztéssel korrigált névértéket kell jelenteni, a hónap utolsó napjáig megtörtént pénzügyi teljesítéseknek megfelelően. Amennyiben tehát a </w:t>
      </w:r>
      <w:del w:id="23" w:author="MNB" w:date="2025-11-03T09:35:00Z" w16du:dateUtc="2025-11-03T08:35:00Z">
        <w:r w:rsidRPr="004D6ACF">
          <w:rPr>
            <w:rFonts w:ascii="Arial" w:hAnsi="Arial" w:cs="Arial"/>
          </w:rPr>
          <w:delText>hó</w:delText>
        </w:r>
      </w:del>
      <w:ins w:id="24" w:author="MNB" w:date="2025-11-03T09:35:00Z" w16du:dateUtc="2025-11-03T08:35:00Z">
        <w:r w:rsidRPr="004D6ACF">
          <w:rPr>
            <w:rFonts w:ascii="Arial" w:hAnsi="Arial" w:cs="Arial"/>
          </w:rPr>
          <w:t>hó</w:t>
        </w:r>
        <w:r w:rsidR="00B65983">
          <w:rPr>
            <w:rFonts w:ascii="Arial" w:hAnsi="Arial" w:cs="Arial"/>
          </w:rPr>
          <w:t>nap</w:t>
        </w:r>
      </w:ins>
      <w:r w:rsidRPr="004D6ACF">
        <w:rPr>
          <w:rFonts w:ascii="Arial" w:hAnsi="Arial" w:cs="Arial"/>
        </w:rPr>
        <w:t xml:space="preserve"> utolsó napján törlesztés történik, már a csökkentett tőkeértéket kell jelenteni. Amennyiben viszont az esedékes tőketörlesztés nem történik meg a </w:t>
      </w:r>
      <w:del w:id="25" w:author="MNB" w:date="2025-11-03T09:35:00Z" w16du:dateUtc="2025-11-03T08:35:00Z">
        <w:r w:rsidRPr="004D6ACF">
          <w:rPr>
            <w:rFonts w:ascii="Arial" w:hAnsi="Arial" w:cs="Arial"/>
          </w:rPr>
          <w:delText>hó</w:delText>
        </w:r>
      </w:del>
      <w:ins w:id="26" w:author="MNB" w:date="2025-11-03T09:35:00Z" w16du:dateUtc="2025-11-03T08:35:00Z">
        <w:r w:rsidRPr="004D6ACF">
          <w:rPr>
            <w:rFonts w:ascii="Arial" w:hAnsi="Arial" w:cs="Arial"/>
          </w:rPr>
          <w:t>hó</w:t>
        </w:r>
        <w:r w:rsidR="00B65983">
          <w:rPr>
            <w:rFonts w:ascii="Arial" w:hAnsi="Arial" w:cs="Arial"/>
          </w:rPr>
          <w:t>nap</w:t>
        </w:r>
      </w:ins>
      <w:r w:rsidRPr="004D6ACF">
        <w:rPr>
          <w:rFonts w:ascii="Arial" w:hAnsi="Arial" w:cs="Arial"/>
        </w:rPr>
        <w:t xml:space="preserve">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7A32E2E7" w14:textId="77777777" w:rsidR="00CF1C2F" w:rsidRDefault="00CF1C2F" w:rsidP="000B2102">
      <w:pPr>
        <w:widowControl w:val="0"/>
        <w:spacing w:after="0" w:line="240" w:lineRule="auto"/>
        <w:ind w:left="142" w:right="26"/>
        <w:rPr>
          <w:ins w:id="27" w:author="MNB" w:date="2025-11-03T09:35:00Z" w16du:dateUtc="2025-11-03T08:35:00Z"/>
          <w:rFonts w:ascii="Arial" w:hAnsi="Arial" w:cs="Arial"/>
          <w:b/>
          <w:bCs/>
        </w:rPr>
      </w:pPr>
    </w:p>
    <w:p w14:paraId="1B0ED613" w14:textId="69BFB295" w:rsidR="00421DF9" w:rsidRPr="004D6ACF" w:rsidRDefault="00421DF9" w:rsidP="000B2102">
      <w:pPr>
        <w:widowControl w:val="0"/>
        <w:spacing w:after="0" w:line="240" w:lineRule="auto"/>
        <w:ind w:left="142" w:right="26"/>
        <w:rPr>
          <w:ins w:id="28" w:author="MNB" w:date="2025-11-03T09:35:00Z" w16du:dateUtc="2025-11-03T08:35:00Z"/>
          <w:rFonts w:ascii="Arial" w:hAnsi="Arial" w:cs="Arial"/>
        </w:rPr>
      </w:pPr>
      <w:r w:rsidRPr="00E35F6A">
        <w:rPr>
          <w:rFonts w:ascii="Arial" w:hAnsi="Arial"/>
        </w:rPr>
        <w:t>4</w:t>
      </w:r>
      <w:r w:rsidRPr="00CF1C2F">
        <w:rPr>
          <w:rFonts w:ascii="Arial" w:hAnsi="Arial" w:cs="Arial"/>
        </w:rPr>
        <w:t>.</w:t>
      </w:r>
      <w:r w:rsidRPr="004D6ACF">
        <w:rPr>
          <w:rFonts w:ascii="Arial" w:hAnsi="Arial" w:cs="Arial"/>
        </w:rPr>
        <w:t xml:space="preserve"> A táblákban és a jelen kitöltési előírásokban használt fogalmak magyarázatát e melléklet I. </w:t>
      </w:r>
      <w:r w:rsidR="001E1C64">
        <w:rPr>
          <w:rFonts w:ascii="Arial" w:hAnsi="Arial" w:cs="Arial"/>
        </w:rPr>
        <w:t>E</w:t>
      </w:r>
      <w:r w:rsidRPr="004D6ACF">
        <w:rPr>
          <w:rFonts w:ascii="Arial" w:hAnsi="Arial" w:cs="Arial"/>
        </w:rPr>
        <w:t>. 2. pontja tartalmazza.</w:t>
      </w:r>
    </w:p>
    <w:p w14:paraId="749FE1E4" w14:textId="77777777" w:rsidR="00CF1C2F" w:rsidRPr="00E35F6A" w:rsidRDefault="00CF1C2F" w:rsidP="00E35F6A">
      <w:pPr>
        <w:widowControl w:val="0"/>
        <w:spacing w:after="0" w:line="240" w:lineRule="auto"/>
        <w:ind w:left="142" w:right="26"/>
        <w:rPr>
          <w:rFonts w:ascii="Arial" w:hAnsi="Arial"/>
          <w:b/>
        </w:rPr>
      </w:pPr>
    </w:p>
    <w:p w14:paraId="23376415" w14:textId="6AAC720A" w:rsidR="00421DF9" w:rsidRPr="004D6ACF" w:rsidRDefault="00421DF9" w:rsidP="00E35F6A">
      <w:pPr>
        <w:widowControl w:val="0"/>
        <w:spacing w:after="0" w:line="240" w:lineRule="auto"/>
        <w:ind w:left="142" w:right="26"/>
        <w:rPr>
          <w:rFonts w:ascii="Arial" w:hAnsi="Arial" w:cs="Arial"/>
        </w:rPr>
      </w:pPr>
      <w:r w:rsidRPr="00E35F6A">
        <w:rPr>
          <w:rFonts w:ascii="Arial" w:hAnsi="Arial"/>
        </w:rPr>
        <w:t>5</w:t>
      </w:r>
      <w:r w:rsidRPr="00CF1C2F">
        <w:rPr>
          <w:rFonts w:ascii="Arial" w:hAnsi="Arial" w:cs="Arial"/>
        </w:rPr>
        <w:t>.</w:t>
      </w:r>
      <w:r w:rsidRPr="004D6ACF">
        <w:rPr>
          <w:rFonts w:ascii="Arial" w:hAnsi="Arial" w:cs="Arial"/>
        </w:rPr>
        <w:t xml:space="preserve"> Az egyes, táblák közötti összefüggéseket, ellenőrzési szempontokat a 3. melléklet 5. pontja szerinti, az MNB honlapján közzétett technikai segédlet tartalmazza.</w:t>
      </w:r>
    </w:p>
    <w:p w14:paraId="1F07308E" w14:textId="77777777" w:rsidR="00421DF9" w:rsidRDefault="00421DF9" w:rsidP="00E35F6A">
      <w:pPr>
        <w:widowControl w:val="0"/>
        <w:spacing w:after="0" w:line="240" w:lineRule="auto"/>
        <w:ind w:right="26"/>
        <w:rPr>
          <w:rFonts w:ascii="Arial" w:hAnsi="Arial" w:cs="Arial"/>
        </w:rPr>
      </w:pPr>
    </w:p>
    <w:p w14:paraId="1345720B" w14:textId="77777777" w:rsidR="00CF1C2F" w:rsidRPr="004D6ACF" w:rsidRDefault="00CF1C2F" w:rsidP="000B2102">
      <w:pPr>
        <w:widowControl w:val="0"/>
        <w:spacing w:after="0" w:line="240" w:lineRule="auto"/>
        <w:ind w:right="26"/>
        <w:rPr>
          <w:ins w:id="29" w:author="MNB" w:date="2025-11-03T09:35:00Z" w16du:dateUtc="2025-11-03T08:35:00Z"/>
          <w:rFonts w:ascii="Arial" w:hAnsi="Arial" w:cs="Arial"/>
        </w:rPr>
      </w:pPr>
    </w:p>
    <w:p w14:paraId="71DE7087" w14:textId="77777777" w:rsidR="00421DF9" w:rsidRPr="004D6ACF" w:rsidRDefault="00421DF9" w:rsidP="00E35F6A">
      <w:pPr>
        <w:widowControl w:val="0"/>
        <w:spacing w:after="0" w:line="240" w:lineRule="auto"/>
        <w:ind w:right="26"/>
        <w:rPr>
          <w:rFonts w:ascii="Arial" w:hAnsi="Arial" w:cs="Arial"/>
          <w:b/>
          <w:bCs/>
        </w:rPr>
      </w:pPr>
      <w:r w:rsidRPr="004D6ACF">
        <w:rPr>
          <w:rFonts w:ascii="Arial" w:hAnsi="Arial" w:cs="Arial"/>
          <w:b/>
          <w:bCs/>
        </w:rPr>
        <w:t>II. Speciális kezelést igénylő esetek</w:t>
      </w:r>
    </w:p>
    <w:p w14:paraId="57C7D169" w14:textId="6B7F2654" w:rsidR="00CF1C2F" w:rsidRDefault="00421DF9" w:rsidP="000B2102">
      <w:pPr>
        <w:widowControl w:val="0"/>
        <w:spacing w:after="0" w:line="240" w:lineRule="auto"/>
        <w:ind w:left="142" w:right="26"/>
        <w:rPr>
          <w:ins w:id="30" w:author="MNB" w:date="2025-11-03T09:35:00Z" w16du:dateUtc="2025-11-03T08:35:00Z"/>
          <w:rFonts w:ascii="Arial" w:hAnsi="Arial" w:cs="Arial"/>
          <w:b/>
          <w:bCs/>
        </w:rPr>
      </w:pPr>
      <w:del w:id="31" w:author="MNB" w:date="2025-11-03T09:35:00Z" w16du:dateUtc="2025-11-03T08:35:00Z">
        <w:r w:rsidRPr="004D6ACF">
          <w:rPr>
            <w:rFonts w:ascii="Arial" w:hAnsi="Arial" w:cs="Arial"/>
            <w:b/>
            <w:bCs/>
          </w:rPr>
          <w:delText xml:space="preserve">1. </w:delText>
        </w:r>
      </w:del>
    </w:p>
    <w:p w14:paraId="7D8FED0A" w14:textId="74C4591F" w:rsidR="00421DF9" w:rsidRPr="00E35F6A" w:rsidRDefault="00421DF9" w:rsidP="00E35F6A">
      <w:pPr>
        <w:widowControl w:val="0"/>
        <w:spacing w:after="0" w:line="240" w:lineRule="auto"/>
        <w:ind w:left="142" w:right="26"/>
        <w:rPr>
          <w:rFonts w:ascii="Arial" w:hAnsi="Arial"/>
        </w:rPr>
      </w:pPr>
      <w:r w:rsidRPr="00E35F6A">
        <w:rPr>
          <w:rFonts w:ascii="Arial" w:hAnsi="Arial"/>
        </w:rPr>
        <w:t>Néhány sajátos értékpapírügylet adatszolgáltatásban való szerepeltetése</w:t>
      </w:r>
    </w:p>
    <w:p w14:paraId="15859E88" w14:textId="5C78BC99" w:rsidR="00421DF9" w:rsidRPr="004D6ACF" w:rsidRDefault="00421DF9" w:rsidP="00E35F6A">
      <w:pPr>
        <w:widowControl w:val="0"/>
        <w:spacing w:after="0" w:line="240" w:lineRule="auto"/>
        <w:ind w:left="142" w:right="26"/>
        <w:rPr>
          <w:rFonts w:ascii="Arial" w:hAnsi="Arial" w:cs="Arial"/>
        </w:rPr>
      </w:pPr>
      <w:del w:id="32" w:author="MNB" w:date="2025-11-03T09:35:00Z" w16du:dateUtc="2025-11-03T08:35:00Z">
        <w:r w:rsidRPr="004D6ACF">
          <w:rPr>
            <w:rFonts w:ascii="Arial" w:hAnsi="Arial" w:cs="Arial"/>
          </w:rPr>
          <w:delText>a) Repó-ügyletek</w:delText>
        </w:r>
      </w:del>
      <w:ins w:id="33" w:author="MNB" w:date="2025-11-03T09:35:00Z" w16du:dateUtc="2025-11-03T08:35:00Z">
        <w:r w:rsidR="00A07008">
          <w:rPr>
            <w:rFonts w:ascii="Arial" w:hAnsi="Arial" w:cs="Arial"/>
          </w:rPr>
          <w:t>1.</w:t>
        </w:r>
        <w:r w:rsidRPr="004D6ACF">
          <w:rPr>
            <w:rFonts w:ascii="Arial" w:hAnsi="Arial" w:cs="Arial"/>
          </w:rPr>
          <w:t xml:space="preserve"> Repóügyletek</w:t>
        </w:r>
      </w:ins>
      <w:r w:rsidRPr="004D6ACF">
        <w:rPr>
          <w:rFonts w:ascii="Arial" w:hAnsi="Arial" w:cs="Arial"/>
        </w:rPr>
        <w:t xml:space="preserve"> és </w:t>
      </w:r>
      <w:del w:id="34" w:author="MNB" w:date="2025-11-03T09:35:00Z" w16du:dateUtc="2025-11-03T08:35:00Z">
        <w:r w:rsidRPr="004D6ACF">
          <w:rPr>
            <w:rFonts w:ascii="Arial" w:hAnsi="Arial" w:cs="Arial"/>
          </w:rPr>
          <w:delText xml:space="preserve">a </w:delText>
        </w:r>
      </w:del>
      <w:r w:rsidRPr="004D6ACF">
        <w:rPr>
          <w:rFonts w:ascii="Arial" w:hAnsi="Arial" w:cs="Arial"/>
        </w:rPr>
        <w:t xml:space="preserve">kölcsönszerződések </w:t>
      </w:r>
    </w:p>
    <w:p w14:paraId="421F91A9" w14:textId="1EE811DA" w:rsidR="00421DF9" w:rsidRPr="004D6ACF" w:rsidRDefault="00B95B4E" w:rsidP="00E35F6A">
      <w:pPr>
        <w:widowControl w:val="0"/>
        <w:spacing w:after="0" w:line="240" w:lineRule="auto"/>
        <w:ind w:left="851" w:right="26" w:hanging="284"/>
        <w:rPr>
          <w:rFonts w:ascii="Arial" w:hAnsi="Arial" w:cs="Arial"/>
        </w:rPr>
      </w:pPr>
      <w:del w:id="35" w:author="MNB" w:date="2025-11-03T09:35:00Z" w16du:dateUtc="2025-11-03T08:35:00Z">
        <w:r>
          <w:rPr>
            <w:rFonts w:ascii="Arial" w:hAnsi="Arial" w:cs="Arial"/>
          </w:rPr>
          <w:delText>aa)</w:delText>
        </w:r>
        <w:r w:rsidR="002421BC">
          <w:rPr>
            <w:rFonts w:ascii="Arial" w:hAnsi="Arial" w:cs="Arial"/>
          </w:rPr>
          <w:tab/>
        </w:r>
        <w:r w:rsidR="00421DF9" w:rsidRPr="004D6ACF">
          <w:rPr>
            <w:rFonts w:ascii="Arial" w:hAnsi="Arial" w:cs="Arial"/>
          </w:rPr>
          <w:delText>Repó-ügyletek</w:delText>
        </w:r>
      </w:del>
      <w:ins w:id="36" w:author="MNB" w:date="2025-11-03T09:35:00Z" w16du:dateUtc="2025-11-03T08:35:00Z">
        <w:r>
          <w:rPr>
            <w:rFonts w:ascii="Arial" w:hAnsi="Arial" w:cs="Arial"/>
          </w:rPr>
          <w:t>a)</w:t>
        </w:r>
        <w:r w:rsidR="002421BC">
          <w:rPr>
            <w:rFonts w:ascii="Arial" w:hAnsi="Arial" w:cs="Arial"/>
          </w:rPr>
          <w:tab/>
        </w:r>
        <w:r w:rsidR="00421DF9" w:rsidRPr="004D6ACF">
          <w:rPr>
            <w:rFonts w:ascii="Arial" w:hAnsi="Arial" w:cs="Arial"/>
          </w:rPr>
          <w:t>Repóügyletek</w:t>
        </w:r>
      </w:ins>
      <w:r w:rsidR="00421DF9" w:rsidRPr="004D6ACF">
        <w:rPr>
          <w:rFonts w:ascii="Arial" w:hAnsi="Arial" w:cs="Arial"/>
        </w:rPr>
        <w:t>: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48018A9F" w:rsidR="00421DF9" w:rsidRPr="004D6ACF" w:rsidRDefault="00421DF9" w:rsidP="00E35F6A">
      <w:pPr>
        <w:pStyle w:val="Listaszerbekezds"/>
        <w:widowControl w:val="0"/>
        <w:numPr>
          <w:ilvl w:val="0"/>
          <w:numId w:val="23"/>
        </w:numPr>
        <w:spacing w:after="0" w:line="240" w:lineRule="auto"/>
        <w:ind w:left="993" w:right="26" w:hanging="426"/>
        <w:contextualSpacing w:val="0"/>
        <w:rPr>
          <w:rFonts w:ascii="Arial" w:hAnsi="Arial" w:cs="Arial"/>
        </w:rPr>
      </w:pPr>
      <w:r w:rsidRPr="004D6ACF">
        <w:rPr>
          <w:rFonts w:ascii="Arial" w:hAnsi="Arial" w:cs="Arial"/>
        </w:rPr>
        <w:t xml:space="preserve">Óvadéki </w:t>
      </w:r>
      <w:del w:id="37" w:author="MNB" w:date="2025-11-03T09:35:00Z" w16du:dateUtc="2025-11-03T08:35:00Z">
        <w:r w:rsidRPr="004D6ACF">
          <w:rPr>
            <w:rFonts w:ascii="Arial" w:hAnsi="Arial" w:cs="Arial"/>
          </w:rPr>
          <w:delText>repó-ügylet</w:delText>
        </w:r>
      </w:del>
      <w:ins w:id="38" w:author="MNB" w:date="2025-11-03T09:35:00Z" w16du:dateUtc="2025-11-03T08:35:00Z">
        <w:r w:rsidRPr="004D6ACF">
          <w:rPr>
            <w:rFonts w:ascii="Arial" w:hAnsi="Arial" w:cs="Arial"/>
          </w:rPr>
          <w:t>repóügylet</w:t>
        </w:r>
      </w:ins>
      <w:r w:rsidRPr="004D6ACF">
        <w:rPr>
          <w:rFonts w:ascii="Arial" w:hAnsi="Arial" w:cs="Arial"/>
        </w:rPr>
        <w:t xml:space="preserve">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0CA36874" w:rsidR="00421DF9" w:rsidRPr="004D6ACF" w:rsidRDefault="00691063" w:rsidP="00E35F6A">
      <w:pPr>
        <w:pStyle w:val="Listaszerbekezds"/>
        <w:widowControl w:val="0"/>
        <w:numPr>
          <w:ilvl w:val="0"/>
          <w:numId w:val="0"/>
        </w:numPr>
        <w:spacing w:after="0" w:line="240" w:lineRule="auto"/>
        <w:ind w:left="993" w:right="26" w:hanging="426"/>
        <w:contextualSpacing w:val="0"/>
        <w:rPr>
          <w:rFonts w:ascii="Arial" w:hAnsi="Arial" w:cs="Arial"/>
        </w:rPr>
      </w:pPr>
      <w:ins w:id="39" w:author="MNB" w:date="2025-11-03T09:35:00Z" w16du:dateUtc="2025-11-03T08:35:00Z">
        <w:r>
          <w:rPr>
            <w:rFonts w:ascii="Arial" w:hAnsi="Arial" w:cs="Arial"/>
          </w:rPr>
          <w:t>ab)</w:t>
        </w:r>
        <w:r>
          <w:rPr>
            <w:rFonts w:ascii="Arial" w:hAnsi="Arial" w:cs="Arial"/>
          </w:rPr>
          <w:tab/>
        </w:r>
      </w:ins>
      <w:r w:rsidR="00421DF9" w:rsidRPr="004D6ACF">
        <w:rPr>
          <w:rFonts w:ascii="Arial" w:hAnsi="Arial" w:cs="Arial"/>
        </w:rPr>
        <w:t xml:space="preserve">Szállításos </w:t>
      </w:r>
      <w:del w:id="40" w:author="MNB" w:date="2025-11-03T09:35:00Z" w16du:dateUtc="2025-11-03T08:35:00Z">
        <w:r w:rsidR="00421DF9" w:rsidRPr="004D6ACF">
          <w:rPr>
            <w:rFonts w:ascii="Arial" w:hAnsi="Arial" w:cs="Arial"/>
          </w:rPr>
          <w:delText>repó-ügylet</w:delText>
        </w:r>
      </w:del>
      <w:ins w:id="41" w:author="MNB" w:date="2025-11-03T09:35:00Z" w16du:dateUtc="2025-11-03T08:35:00Z">
        <w:r w:rsidR="00421DF9" w:rsidRPr="004D6ACF">
          <w:rPr>
            <w:rFonts w:ascii="Arial" w:hAnsi="Arial" w:cs="Arial"/>
          </w:rPr>
          <w:t>repóügylet</w:t>
        </w:r>
      </w:ins>
      <w:r w:rsidR="00421DF9" w:rsidRPr="004D6ACF">
        <w:rPr>
          <w:rFonts w:ascii="Arial" w:hAnsi="Arial" w:cs="Arial"/>
        </w:rPr>
        <w:t xml:space="preserve">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w:t>
      </w:r>
      <w:del w:id="42" w:author="MNB" w:date="2025-11-03T09:35:00Z" w16du:dateUtc="2025-11-03T08:35:00Z">
        <w:r w:rsidR="00421DF9" w:rsidRPr="004D6ACF">
          <w:rPr>
            <w:rFonts w:ascii="Arial" w:hAnsi="Arial" w:cs="Arial"/>
          </w:rPr>
          <w:delText>repó-ügyletet</w:delText>
        </w:r>
      </w:del>
      <w:ins w:id="43" w:author="MNB" w:date="2025-11-03T09:35:00Z" w16du:dateUtc="2025-11-03T08:35:00Z">
        <w:r w:rsidR="00421DF9" w:rsidRPr="004D6ACF">
          <w:rPr>
            <w:rFonts w:ascii="Arial" w:hAnsi="Arial" w:cs="Arial"/>
          </w:rPr>
          <w:t>repóügyletet</w:t>
        </w:r>
      </w:ins>
      <w:r w:rsidR="00421DF9" w:rsidRPr="004D6ACF">
        <w:rPr>
          <w:rFonts w:ascii="Arial" w:hAnsi="Arial" w:cs="Arial"/>
        </w:rPr>
        <w: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73EAF331" w:rsidR="00421DF9" w:rsidRPr="004D6ACF" w:rsidRDefault="00B95B4E" w:rsidP="00E35F6A">
      <w:pPr>
        <w:widowControl w:val="0"/>
        <w:spacing w:after="0" w:line="240" w:lineRule="auto"/>
        <w:ind w:left="851" w:right="26" w:hanging="284"/>
        <w:rPr>
          <w:rFonts w:ascii="Arial" w:hAnsi="Arial" w:cs="Arial"/>
        </w:rPr>
      </w:pPr>
      <w:del w:id="44" w:author="MNB" w:date="2025-11-03T09:35:00Z" w16du:dateUtc="2025-11-03T08:35:00Z">
        <w:r>
          <w:rPr>
            <w:rFonts w:ascii="Arial" w:hAnsi="Arial" w:cs="Arial"/>
          </w:rPr>
          <w:delText>ab</w:delText>
        </w:r>
      </w:del>
      <w:ins w:id="45" w:author="MNB" w:date="2025-11-03T09:35:00Z" w16du:dateUtc="2025-11-03T08:35:00Z">
        <w:r w:rsidR="00691063">
          <w:rPr>
            <w:rFonts w:ascii="Arial" w:hAnsi="Arial" w:cs="Arial"/>
          </w:rPr>
          <w:t>b</w:t>
        </w:r>
      </w:ins>
      <w:r w:rsidR="00691063">
        <w:rPr>
          <w:rFonts w:ascii="Arial" w:hAnsi="Arial" w:cs="Arial"/>
        </w:rPr>
        <w:t>)</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6F40A242" w:rsidR="00421DF9" w:rsidRPr="004D6ACF" w:rsidRDefault="0030395F" w:rsidP="00E35F6A">
      <w:pPr>
        <w:pStyle w:val="Listaszerbekezds"/>
        <w:widowControl w:val="0"/>
        <w:numPr>
          <w:ilvl w:val="0"/>
          <w:numId w:val="0"/>
        </w:numPr>
        <w:spacing w:after="0" w:line="240" w:lineRule="auto"/>
        <w:ind w:left="993" w:right="26" w:hanging="426"/>
        <w:contextualSpacing w:val="0"/>
        <w:rPr>
          <w:rFonts w:ascii="Arial" w:hAnsi="Arial" w:cs="Arial"/>
        </w:rPr>
      </w:pPr>
      <w:ins w:id="46" w:author="MNB" w:date="2025-11-03T09:35:00Z" w16du:dateUtc="2025-11-03T08:35:00Z">
        <w:r>
          <w:rPr>
            <w:rFonts w:ascii="Arial" w:hAnsi="Arial" w:cs="Arial"/>
          </w:rPr>
          <w:t>b</w:t>
        </w:r>
        <w:r w:rsidR="00691063">
          <w:rPr>
            <w:rFonts w:ascii="Arial" w:hAnsi="Arial" w:cs="Arial"/>
          </w:rPr>
          <w:t>a)</w:t>
        </w:r>
        <w:r w:rsidR="00D460E2">
          <w:rPr>
            <w:rFonts w:ascii="Arial" w:hAnsi="Arial" w:cs="Arial"/>
          </w:rPr>
          <w:tab/>
        </w:r>
      </w:ins>
      <w:r w:rsidR="00421DF9"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531FBCE6" w:rsidR="00421DF9" w:rsidRPr="0030395F" w:rsidRDefault="00421DF9" w:rsidP="00E35F6A">
      <w:pPr>
        <w:pStyle w:val="Listaszerbekezds"/>
        <w:widowControl w:val="0"/>
        <w:numPr>
          <w:ilvl w:val="0"/>
          <w:numId w:val="23"/>
        </w:numPr>
        <w:spacing w:after="0" w:line="240" w:lineRule="auto"/>
        <w:ind w:left="993" w:right="26" w:hanging="426"/>
        <w:rPr>
          <w:rFonts w:ascii="Arial" w:hAnsi="Arial" w:cs="Arial"/>
        </w:rPr>
      </w:pPr>
      <w:r w:rsidRPr="0030395F">
        <w:rPr>
          <w:rFonts w:ascii="Arial" w:hAnsi="Arial" w:cs="Arial"/>
        </w:rPr>
        <w:t xml:space="preserve">Ha a letétkezelő saját ügyfelének adott mennyiségű értékpapírt kölcsönöz, akkor a kölcsönbeadó letétkezelő a kölcsönbeadott értékpapír mennyiségével csökkenti saját tulajdonát. Ha az értékpapír </w:t>
      </w:r>
      <w:r w:rsidRPr="0030395F">
        <w:rPr>
          <w:rFonts w:ascii="Arial" w:hAnsi="Arial" w:cs="Arial"/>
        </w:rPr>
        <w:lastRenderedPageBreak/>
        <w:t>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4CCBD745" w14:textId="000CC5DB" w:rsidR="00421DF9" w:rsidRPr="00D460E2" w:rsidRDefault="00D460E2" w:rsidP="00E35F6A">
      <w:pPr>
        <w:widowControl w:val="0"/>
        <w:spacing w:after="0" w:line="240" w:lineRule="auto"/>
        <w:ind w:left="993" w:right="26" w:hanging="426"/>
        <w:rPr>
          <w:rFonts w:ascii="Arial" w:hAnsi="Arial" w:cs="Arial"/>
        </w:rPr>
      </w:pPr>
      <w:ins w:id="47" w:author="MNB" w:date="2025-11-03T09:35:00Z" w16du:dateUtc="2025-11-03T08:35:00Z">
        <w:r>
          <w:rPr>
            <w:rFonts w:ascii="Arial" w:hAnsi="Arial" w:cs="Arial"/>
          </w:rPr>
          <w:t>bc)</w:t>
        </w:r>
        <w:r>
          <w:rPr>
            <w:rFonts w:ascii="Arial" w:hAnsi="Arial" w:cs="Arial"/>
          </w:rPr>
          <w:tab/>
        </w:r>
      </w:ins>
      <w:r w:rsidR="00421DF9" w:rsidRPr="00D460E2">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w:t>
      </w:r>
      <w:ins w:id="48" w:author="MNB" w:date="2025-11-03T09:35:00Z" w16du:dateUtc="2025-11-03T08:35:00Z">
        <w:r w:rsidR="00B65983">
          <w:rPr>
            <w:rFonts w:ascii="Arial" w:hAnsi="Arial" w:cs="Arial"/>
          </w:rPr>
          <w:t xml:space="preserve"> </w:t>
        </w:r>
      </w:ins>
      <w:r w:rsidR="00421DF9" w:rsidRPr="00D460E2">
        <w:rPr>
          <w:rFonts w:ascii="Arial" w:hAnsi="Arial" w:cs="Arial"/>
        </w:rPr>
        <w:t>–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6BCE4DFA" w:rsidR="00421DF9" w:rsidRPr="004D6ACF" w:rsidRDefault="00421DF9" w:rsidP="00E35F6A">
      <w:pPr>
        <w:widowControl w:val="0"/>
        <w:spacing w:after="0" w:line="240" w:lineRule="auto"/>
        <w:ind w:left="426"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40A09CD4" w14:textId="1780A2D4" w:rsidR="00D460E2" w:rsidRDefault="00421DF9" w:rsidP="000B2102">
      <w:pPr>
        <w:widowControl w:val="0"/>
        <w:spacing w:after="0" w:line="240" w:lineRule="auto"/>
        <w:ind w:left="142" w:right="28"/>
        <w:rPr>
          <w:ins w:id="49" w:author="MNB" w:date="2025-11-03T09:35:00Z" w16du:dateUtc="2025-11-03T08:35:00Z"/>
          <w:rFonts w:ascii="Arial" w:hAnsi="Arial" w:cs="Arial"/>
        </w:rPr>
      </w:pPr>
      <w:del w:id="50" w:author="MNB" w:date="2025-11-03T09:35:00Z" w16du:dateUtc="2025-11-03T08:35:00Z">
        <w:r w:rsidRPr="004D6ACF">
          <w:rPr>
            <w:rFonts w:ascii="Arial" w:hAnsi="Arial" w:cs="Arial"/>
          </w:rPr>
          <w:delText>b)</w:delText>
        </w:r>
      </w:del>
    </w:p>
    <w:p w14:paraId="18689F1A" w14:textId="115ACD31" w:rsidR="00421DF9" w:rsidRPr="004D6ACF" w:rsidRDefault="00D460E2" w:rsidP="00E35F6A">
      <w:pPr>
        <w:widowControl w:val="0"/>
        <w:spacing w:after="0" w:line="240" w:lineRule="auto"/>
        <w:ind w:left="142" w:right="28"/>
        <w:rPr>
          <w:rFonts w:ascii="Arial" w:hAnsi="Arial" w:cs="Arial"/>
        </w:rPr>
      </w:pPr>
      <w:ins w:id="51" w:author="MNB" w:date="2025-11-03T09:35:00Z" w16du:dateUtc="2025-11-03T08:35:00Z">
        <w:r>
          <w:rPr>
            <w:rFonts w:ascii="Arial" w:hAnsi="Arial" w:cs="Arial"/>
          </w:rPr>
          <w:t>2.</w:t>
        </w:r>
      </w:ins>
      <w:r w:rsidR="00421DF9" w:rsidRPr="004D6ACF">
        <w:rPr>
          <w:rFonts w:ascii="Arial" w:hAnsi="Arial" w:cs="Arial"/>
        </w:rPr>
        <w:t xml:space="preserve">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391510AF" w14:textId="3CF35497" w:rsidR="00D460E2" w:rsidRDefault="00421DF9" w:rsidP="000B2102">
      <w:pPr>
        <w:widowControl w:val="0"/>
        <w:spacing w:after="0" w:line="240" w:lineRule="auto"/>
        <w:ind w:left="142" w:right="26"/>
        <w:rPr>
          <w:ins w:id="52" w:author="MNB" w:date="2025-11-03T09:35:00Z" w16du:dateUtc="2025-11-03T08:35:00Z"/>
          <w:rFonts w:ascii="Arial" w:hAnsi="Arial" w:cs="Arial"/>
        </w:rPr>
      </w:pPr>
      <w:del w:id="53" w:author="MNB" w:date="2025-11-03T09:35:00Z" w16du:dateUtc="2025-11-03T08:35:00Z">
        <w:r w:rsidRPr="004D6ACF">
          <w:rPr>
            <w:rFonts w:ascii="Arial" w:hAnsi="Arial" w:cs="Arial"/>
          </w:rPr>
          <w:delText>c)</w:delText>
        </w:r>
      </w:del>
    </w:p>
    <w:p w14:paraId="6E5AE965" w14:textId="0A5D61CF" w:rsidR="00421DF9" w:rsidRPr="004D6ACF" w:rsidRDefault="00CC3618" w:rsidP="00E35F6A">
      <w:pPr>
        <w:widowControl w:val="0"/>
        <w:spacing w:after="0" w:line="240" w:lineRule="auto"/>
        <w:ind w:left="142" w:right="26"/>
        <w:rPr>
          <w:rFonts w:ascii="Arial" w:hAnsi="Arial" w:cs="Arial"/>
        </w:rPr>
      </w:pPr>
      <w:ins w:id="54" w:author="MNB" w:date="2025-11-03T09:35:00Z" w16du:dateUtc="2025-11-03T08:35:00Z">
        <w:r>
          <w:rPr>
            <w:rFonts w:ascii="Arial" w:hAnsi="Arial" w:cs="Arial"/>
          </w:rPr>
          <w:t>3.</w:t>
        </w:r>
      </w:ins>
      <w:r w:rsidR="00421DF9" w:rsidRPr="004D6ACF">
        <w:rPr>
          <w:rFonts w:ascii="Arial" w:hAnsi="Arial" w:cs="Arial"/>
        </w:rPr>
        <w:t xml:space="preserve">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682FE0DB" w14:textId="5E00F9D3" w:rsidR="00CC3618" w:rsidRDefault="00421DF9" w:rsidP="000B2102">
      <w:pPr>
        <w:widowControl w:val="0"/>
        <w:spacing w:after="0" w:line="240" w:lineRule="auto"/>
        <w:ind w:left="142" w:right="28"/>
        <w:rPr>
          <w:ins w:id="55" w:author="MNB" w:date="2025-11-03T09:35:00Z" w16du:dateUtc="2025-11-03T08:35:00Z"/>
          <w:rFonts w:ascii="Arial" w:hAnsi="Arial" w:cs="Arial"/>
        </w:rPr>
      </w:pPr>
      <w:del w:id="56" w:author="MNB" w:date="2025-11-03T09:35:00Z" w16du:dateUtc="2025-11-03T08:35:00Z">
        <w:r w:rsidRPr="004D6ACF">
          <w:rPr>
            <w:rFonts w:ascii="Arial" w:hAnsi="Arial" w:cs="Arial"/>
          </w:rPr>
          <w:delText>d)</w:delText>
        </w:r>
      </w:del>
    </w:p>
    <w:p w14:paraId="30B8CC77" w14:textId="67DD6801" w:rsidR="00421DF9" w:rsidRPr="004D6ACF" w:rsidRDefault="00CC3618" w:rsidP="000B2102">
      <w:pPr>
        <w:widowControl w:val="0"/>
        <w:spacing w:after="0" w:line="240" w:lineRule="auto"/>
        <w:ind w:left="142" w:right="28"/>
        <w:rPr>
          <w:rFonts w:ascii="Arial" w:hAnsi="Arial" w:cs="Arial"/>
        </w:rPr>
      </w:pPr>
      <w:ins w:id="57" w:author="MNB" w:date="2025-11-03T09:35:00Z" w16du:dateUtc="2025-11-03T08:35:00Z">
        <w:r>
          <w:rPr>
            <w:rFonts w:ascii="Arial" w:hAnsi="Arial" w:cs="Arial"/>
          </w:rPr>
          <w:t>4.</w:t>
        </w:r>
      </w:ins>
      <w:r w:rsidR="00421DF9" w:rsidRPr="004D6ACF">
        <w:rPr>
          <w:rFonts w:ascii="Arial" w:hAnsi="Arial" w:cs="Arial"/>
        </w:rPr>
        <w:t xml:space="preserve">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00421DF9" w:rsidRPr="004D6ACF">
        <w:rPr>
          <w:rFonts w:ascii="Arial" w:hAnsi="Arial" w:cs="Arial"/>
        </w:rPr>
        <w:t>nie kell.</w:t>
      </w:r>
    </w:p>
    <w:p w14:paraId="3C88D184"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Default="00421DF9" w:rsidP="00E35F6A">
      <w:pPr>
        <w:widowControl w:val="0"/>
        <w:spacing w:after="0" w:line="240" w:lineRule="auto"/>
        <w:ind w:right="26"/>
        <w:rPr>
          <w:rFonts w:ascii="Arial" w:hAnsi="Arial" w:cs="Arial"/>
        </w:rPr>
      </w:pPr>
    </w:p>
    <w:p w14:paraId="507F6E3E" w14:textId="77777777" w:rsidR="00CC3618" w:rsidRPr="004D6ACF" w:rsidRDefault="00CC3618" w:rsidP="000B2102">
      <w:pPr>
        <w:widowControl w:val="0"/>
        <w:spacing w:after="0" w:line="240" w:lineRule="auto"/>
        <w:ind w:right="26"/>
        <w:rPr>
          <w:ins w:id="58" w:author="MNB" w:date="2025-11-03T09:35:00Z" w16du:dateUtc="2025-11-03T08:35:00Z"/>
          <w:rFonts w:ascii="Arial" w:hAnsi="Arial" w:cs="Arial"/>
        </w:rPr>
      </w:pPr>
    </w:p>
    <w:p w14:paraId="433DDA9B" w14:textId="77777777" w:rsidR="00421DF9" w:rsidRPr="004D6ACF" w:rsidRDefault="00421DF9" w:rsidP="000B2102">
      <w:pPr>
        <w:widowControl w:val="0"/>
        <w:spacing w:after="0" w:line="240" w:lineRule="auto"/>
        <w:ind w:right="26"/>
        <w:rPr>
          <w:ins w:id="59" w:author="MNB" w:date="2025-11-03T09:35:00Z" w16du:dateUtc="2025-11-03T08:35:00Z"/>
          <w:rFonts w:ascii="Arial" w:hAnsi="Arial" w:cs="Arial"/>
          <w:b/>
          <w:bCs/>
        </w:rPr>
      </w:pPr>
      <w:r w:rsidRPr="004D6ACF">
        <w:rPr>
          <w:rFonts w:ascii="Arial" w:hAnsi="Arial" w:cs="Arial"/>
          <w:b/>
          <w:bCs/>
        </w:rPr>
        <w:t>III. A táblák kitöltésével kapcsolatos részletes előírások</w:t>
      </w:r>
    </w:p>
    <w:p w14:paraId="246F5BD3" w14:textId="77777777" w:rsidR="0030395F" w:rsidRPr="00E35F6A" w:rsidRDefault="0030395F" w:rsidP="00E35F6A">
      <w:pPr>
        <w:widowControl w:val="0"/>
        <w:spacing w:after="0" w:line="240" w:lineRule="auto"/>
        <w:ind w:left="142" w:right="28"/>
        <w:rPr>
          <w:rFonts w:ascii="Arial" w:hAnsi="Arial"/>
        </w:rPr>
      </w:pPr>
    </w:p>
    <w:p w14:paraId="36F83464" w14:textId="7C38A719"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311D548" w14:textId="77777777" w:rsidR="0030395F" w:rsidRDefault="0030395F" w:rsidP="000B2102">
      <w:pPr>
        <w:widowControl w:val="0"/>
        <w:spacing w:after="0" w:line="240" w:lineRule="auto"/>
        <w:ind w:left="142" w:right="28"/>
        <w:rPr>
          <w:ins w:id="60" w:author="MNB" w:date="2025-11-03T09:35:00Z" w16du:dateUtc="2025-11-03T08:35:00Z"/>
          <w:rFonts w:ascii="Arial" w:hAnsi="Arial" w:cs="Arial"/>
        </w:rPr>
      </w:pPr>
    </w:p>
    <w:p w14:paraId="6AFEB020" w14:textId="72A5F0B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71293F04" w14:textId="77777777" w:rsidR="0030395F" w:rsidRDefault="0030395F" w:rsidP="000B2102">
      <w:pPr>
        <w:widowControl w:val="0"/>
        <w:spacing w:after="0" w:line="240" w:lineRule="auto"/>
        <w:ind w:left="142" w:right="28"/>
        <w:rPr>
          <w:ins w:id="61" w:author="MNB" w:date="2025-11-03T09:35:00Z" w16du:dateUtc="2025-11-03T08:35:00Z"/>
          <w:rFonts w:ascii="Arial" w:hAnsi="Arial" w:cs="Arial"/>
        </w:rPr>
      </w:pPr>
    </w:p>
    <w:p w14:paraId="47B7A69F" w14:textId="69D37B2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1AB32986" w14:textId="77777777" w:rsidR="0030395F" w:rsidRDefault="0030395F" w:rsidP="000B2102">
      <w:pPr>
        <w:widowControl w:val="0"/>
        <w:spacing w:after="0" w:line="240" w:lineRule="auto"/>
        <w:ind w:left="142" w:right="28"/>
        <w:rPr>
          <w:ins w:id="62" w:author="MNB" w:date="2025-11-03T09:35:00Z" w16du:dateUtc="2025-11-03T08:35:00Z"/>
          <w:rFonts w:ascii="Arial" w:hAnsi="Arial" w:cs="Arial"/>
        </w:rPr>
      </w:pPr>
    </w:p>
    <w:p w14:paraId="6B800A49" w14:textId="09E7BFBB"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46C7B8DE" w14:textId="77777777" w:rsidR="0030395F" w:rsidRDefault="0030395F" w:rsidP="000B2102">
      <w:pPr>
        <w:widowControl w:val="0"/>
        <w:spacing w:after="0" w:line="240" w:lineRule="auto"/>
        <w:ind w:left="142" w:right="28"/>
        <w:rPr>
          <w:ins w:id="63" w:author="MNB" w:date="2025-11-03T09:35:00Z" w16du:dateUtc="2025-11-03T08:35:00Z"/>
          <w:rFonts w:ascii="Arial" w:hAnsi="Arial" w:cs="Arial"/>
        </w:rPr>
      </w:pPr>
    </w:p>
    <w:p w14:paraId="2A177B45" w14:textId="3C7DF25D"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0F930498" w14:textId="77777777" w:rsidR="00525A6D" w:rsidRDefault="00525A6D" w:rsidP="00E35F6A">
      <w:pPr>
        <w:widowControl w:val="0"/>
        <w:spacing w:after="0" w:line="240" w:lineRule="auto"/>
        <w:ind w:right="26"/>
        <w:rPr>
          <w:ins w:id="64" w:author="MNB" w:date="2025-11-03T09:42:00Z" w16du:dateUtc="2025-11-03T08:42:00Z"/>
          <w:rFonts w:ascii="Arial" w:hAnsi="Arial" w:cs="Arial"/>
        </w:rPr>
      </w:pPr>
    </w:p>
    <w:p w14:paraId="53A7F6EA" w14:textId="77777777" w:rsidR="00374B5A" w:rsidRDefault="00374B5A" w:rsidP="00E35F6A">
      <w:pPr>
        <w:widowControl w:val="0"/>
        <w:spacing w:after="0" w:line="240" w:lineRule="auto"/>
        <w:ind w:right="26"/>
        <w:rPr>
          <w:rFonts w:ascii="Arial" w:hAnsi="Arial" w:cs="Arial"/>
        </w:rPr>
      </w:pPr>
    </w:p>
    <w:p w14:paraId="6F6EFF50" w14:textId="77777777" w:rsidR="00296378" w:rsidRPr="00296378" w:rsidRDefault="00296378" w:rsidP="000B2102">
      <w:pPr>
        <w:widowControl w:val="0"/>
        <w:spacing w:after="0" w:line="240" w:lineRule="auto"/>
        <w:ind w:left="142" w:right="26"/>
        <w:rPr>
          <w:ins w:id="65" w:author="MNB" w:date="2025-11-03T09:35:00Z" w16du:dateUtc="2025-11-03T08:35:00Z"/>
          <w:rFonts w:ascii="Arial" w:hAnsi="Arial" w:cs="Arial"/>
        </w:rPr>
      </w:pPr>
      <w:ins w:id="66" w:author="MNB" w:date="2025-11-03T09:35:00Z" w16du:dateUtc="2025-11-03T08:35:00Z">
        <w:r w:rsidRPr="00296378">
          <w:rPr>
            <w:rFonts w:ascii="Arial" w:hAnsi="Arial" w:cs="Arial"/>
          </w:rPr>
          <w:lastRenderedPageBreak/>
          <w:t>6. Az egyes táblák</w:t>
        </w:r>
      </w:ins>
    </w:p>
    <w:p w14:paraId="6ABC1043" w14:textId="77777777" w:rsidR="00296378" w:rsidRDefault="00296378" w:rsidP="000B2102">
      <w:pPr>
        <w:widowControl w:val="0"/>
        <w:spacing w:after="0" w:line="240" w:lineRule="auto"/>
        <w:ind w:left="142" w:right="26"/>
        <w:rPr>
          <w:ins w:id="67" w:author="MNB" w:date="2025-11-03T09:35:00Z" w16du:dateUtc="2025-11-03T08:35:00Z"/>
          <w:rFonts w:ascii="Arial" w:hAnsi="Arial" w:cs="Arial"/>
          <w:b/>
          <w:bCs/>
        </w:rPr>
      </w:pPr>
    </w:p>
    <w:p w14:paraId="0A9E9D18" w14:textId="43C04D15" w:rsidR="00421DF9" w:rsidRPr="00DC25DD" w:rsidRDefault="00421DF9" w:rsidP="00E35F6A">
      <w:pPr>
        <w:widowControl w:val="0"/>
        <w:spacing w:after="0" w:line="240" w:lineRule="auto"/>
        <w:ind w:left="142" w:right="26"/>
        <w:rPr>
          <w:rFonts w:ascii="Arial" w:hAnsi="Arial" w:cs="Arial"/>
          <w:b/>
          <w:bCs/>
        </w:rPr>
      </w:pPr>
      <w:r w:rsidRPr="00DC25DD">
        <w:rPr>
          <w:rFonts w:ascii="Arial" w:hAnsi="Arial" w:cs="Arial"/>
          <w:b/>
          <w:bCs/>
        </w:rPr>
        <w:t>01. tábla: Értékpapírok állománya tulajdonosi szektorok szerint</w:t>
      </w:r>
    </w:p>
    <w:p w14:paraId="299CDD50" w14:textId="77777777" w:rsidR="00DC19A0" w:rsidRPr="00525A6D" w:rsidRDefault="00DC19A0" w:rsidP="00525A6D">
      <w:pPr>
        <w:widowControl w:val="0"/>
        <w:spacing w:after="0" w:line="240" w:lineRule="auto"/>
        <w:ind w:left="142" w:right="28"/>
        <w:rPr>
          <w:ins w:id="68" w:author="MNB" w:date="2025-11-03T09:35:00Z" w16du:dateUtc="2025-11-03T08:35:00Z"/>
          <w:rFonts w:ascii="Arial" w:hAnsi="Arial"/>
        </w:rPr>
      </w:pPr>
    </w:p>
    <w:p w14:paraId="01FD6588" w14:textId="667CECBD"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 xml:space="preserve">Mindhárom adatszolgáltatás esetében a 01. tábla tartalmazza az adatszolgáltatók tulajdonában lévő, és a náluk letéti őrzés, letétkezelés vagy felelős őrzés során elhelyezett, rezidensek és nem-rezidensek által (belföldön vagy külföldön) kibocsátott értékpapírok </w:t>
      </w:r>
      <w:del w:id="69" w:author="MNB" w:date="2025-11-03T09:35:00Z" w16du:dateUtc="2025-11-03T08:35:00Z">
        <w:r w:rsidRPr="004D6ACF">
          <w:rPr>
            <w:rFonts w:ascii="Arial" w:hAnsi="Arial" w:cs="Arial"/>
          </w:rPr>
          <w:delText>hó</w:delText>
        </w:r>
      </w:del>
      <w:ins w:id="70" w:author="MNB" w:date="2025-11-03T09:35:00Z" w16du:dateUtc="2025-11-03T08:35:00Z">
        <w:r w:rsidRPr="004D6ACF">
          <w:rPr>
            <w:rFonts w:ascii="Arial" w:hAnsi="Arial" w:cs="Arial"/>
          </w:rPr>
          <w:t>hó</w:t>
        </w:r>
        <w:r w:rsidR="00B65983">
          <w:rPr>
            <w:rFonts w:ascii="Arial" w:hAnsi="Arial" w:cs="Arial"/>
          </w:rPr>
          <w:t>nap</w:t>
        </w:r>
      </w:ins>
      <w:r w:rsidRPr="004D6ACF">
        <w:rPr>
          <w:rFonts w:ascii="Arial" w:hAnsi="Arial" w:cs="Arial"/>
        </w:rPr>
        <w:t xml:space="preserve"> végi állományát, tulajdonosi bontásban.</w:t>
      </w:r>
    </w:p>
    <w:p w14:paraId="712CD4A4"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04CA7833" w14:textId="77777777" w:rsidR="00296378" w:rsidRDefault="00296378" w:rsidP="000B2102">
      <w:pPr>
        <w:widowControl w:val="0"/>
        <w:spacing w:after="0" w:line="240" w:lineRule="auto"/>
        <w:ind w:left="142" w:right="28"/>
        <w:rPr>
          <w:ins w:id="71" w:author="MNB" w:date="2025-11-03T09:35:00Z" w16du:dateUtc="2025-11-03T08:35:00Z"/>
          <w:rFonts w:ascii="Arial" w:hAnsi="Arial" w:cs="Arial"/>
        </w:rPr>
      </w:pPr>
    </w:p>
    <w:p w14:paraId="29E158C9" w14:textId="61930DBD"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del w:id="72" w:author="MNB" w:date="2025-11-03T09:35:00Z" w16du:dateUtc="2025-11-03T08:35:00Z">
        <w:r w:rsidRPr="004D6ACF">
          <w:rPr>
            <w:rFonts w:ascii="Arial" w:hAnsi="Arial" w:cs="Arial"/>
          </w:rPr>
          <w:delText>:</w:delText>
        </w:r>
      </w:del>
    </w:p>
    <w:p w14:paraId="4517D942" w14:textId="46D512C2"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b</w:t>
      </w:r>
      <w:r w:rsidR="00D971E1" w:rsidRPr="00E35F6A">
        <w:rPr>
          <w:rFonts w:ascii="Arial" w:hAnsi="Arial"/>
          <w:b/>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4EBB5A8" w:rsidR="00421DF9" w:rsidRPr="004D6ACF" w:rsidRDefault="00421DF9" w:rsidP="000B2102">
      <w:pPr>
        <w:widowControl w:val="0"/>
        <w:spacing w:after="0" w:line="240" w:lineRule="auto"/>
        <w:ind w:left="142"/>
        <w:rPr>
          <w:rFonts w:ascii="Arial" w:hAnsi="Arial" w:cs="Arial"/>
        </w:rPr>
      </w:pPr>
      <w:r w:rsidRPr="004D6ACF">
        <w:rPr>
          <w:rFonts w:ascii="Arial" w:hAnsi="Arial" w:cs="Arial"/>
          <w:b/>
          <w:bCs/>
        </w:rPr>
        <w:t>c</w:t>
      </w:r>
      <w:r w:rsidR="00D971E1" w:rsidRPr="00E35F6A">
        <w:rPr>
          <w:rFonts w:ascii="Arial" w:hAnsi="Arial"/>
          <w:b/>
        </w:rPr>
        <w:t>)</w:t>
      </w:r>
      <w:r w:rsidRPr="00E35F6A">
        <w:rPr>
          <w:rFonts w:ascii="Arial" w:hAnsi="Arial"/>
          <w:b/>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2E556AB2"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e</w:t>
      </w:r>
      <w:r w:rsidR="00D971E1" w:rsidRPr="00E35F6A">
        <w:rPr>
          <w:rFonts w:ascii="Arial" w:hAnsi="Arial"/>
          <w:b/>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2A3E2007" w14:textId="3C233367"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g</w:t>
      </w:r>
      <w:del w:id="73" w:author="MNB" w:date="2025-11-03T09:35:00Z" w16du:dateUtc="2025-11-03T08:35:00Z">
        <w:r w:rsidRPr="004D6ACF">
          <w:rPr>
            <w:rFonts w:ascii="Arial" w:hAnsi="Arial" w:cs="Arial"/>
          </w:rPr>
          <w:delText>-</w:delText>
        </w:r>
      </w:del>
      <w:ins w:id="74" w:author="MNB" w:date="2025-11-03T09:35:00Z" w16du:dateUtc="2025-11-03T08:35:00Z">
        <w:r w:rsidR="00BD2ED1">
          <w:rPr>
            <w:rFonts w:ascii="Arial" w:hAnsi="Arial" w:cs="Arial"/>
            <w:b/>
            <w:bCs/>
          </w:rPr>
          <w:t>)</w:t>
        </w:r>
        <w:r w:rsidR="007C4189">
          <w:rPr>
            <w:rFonts w:ascii="Arial" w:hAnsi="Arial" w:cs="Arial"/>
          </w:rPr>
          <w:t>–</w:t>
        </w:r>
      </w:ins>
      <w:r w:rsidRPr="004D6ACF">
        <w:rPr>
          <w:rFonts w:ascii="Arial" w:hAnsi="Arial" w:cs="Arial"/>
          <w:b/>
          <w:bCs/>
        </w:rPr>
        <w:t>r</w:t>
      </w:r>
      <w:r w:rsidR="00D971E1" w:rsidRPr="00E35F6A">
        <w:rPr>
          <w:rFonts w:ascii="Arial" w:hAnsi="Arial"/>
          <w:b/>
        </w:rPr>
        <w:t>)</w:t>
      </w:r>
      <w:r w:rsidRPr="004D6ACF">
        <w:rPr>
          <w:rFonts w:ascii="Arial" w:hAnsi="Arial" w:cs="Arial"/>
        </w:rPr>
        <w:t xml:space="preserve"> Az adatszolgáltató ügyfelei tulajdonában lévő értékpapír-állományok, megbontva a tulajdonosok szektorai szerint. A h</w:t>
      </w:r>
      <w:del w:id="75" w:author="MNB" w:date="2025-11-03T09:35:00Z" w16du:dateUtc="2025-11-03T08:35:00Z">
        <w:r w:rsidRPr="004D6ACF">
          <w:rPr>
            <w:rFonts w:ascii="Arial" w:hAnsi="Arial" w:cs="Arial"/>
          </w:rPr>
          <w:delText>/</w:delText>
        </w:r>
      </w:del>
      <w:ins w:id="76" w:author="MNB" w:date="2025-11-03T09:35:00Z" w16du:dateUtc="2025-11-03T08:35:00Z">
        <w:r w:rsidR="003221FB">
          <w:rPr>
            <w:rFonts w:ascii="Arial" w:hAnsi="Arial" w:cs="Arial"/>
          </w:rPr>
          <w:t>)</w:t>
        </w:r>
      </w:ins>
      <w:r w:rsidRPr="004D6ACF">
        <w:rPr>
          <w:rFonts w:ascii="Arial" w:hAnsi="Arial" w:cs="Arial"/>
        </w:rPr>
        <w:t xml:space="preserve"> oszlopban az „Egyéb monetáris intézmények” közül csak a pénzpiaci alapok szerepelhetnek. Az értékpapír kibocsátójának tulajdonában lévő </w:t>
      </w:r>
      <w:del w:id="77" w:author="MNB" w:date="2025-11-03T09:35:00Z" w16du:dateUtc="2025-11-03T08:35:00Z">
        <w:r w:rsidRPr="004D6ACF">
          <w:rPr>
            <w:rFonts w:ascii="Arial" w:hAnsi="Arial" w:cs="Arial"/>
          </w:rPr>
          <w:delText>állományt nem szabad</w:delText>
        </w:r>
      </w:del>
      <w:ins w:id="78" w:author="MNB" w:date="2025-11-03T09:35:00Z" w16du:dateUtc="2025-11-03T08:35:00Z">
        <w:r w:rsidRPr="004D6ACF">
          <w:rPr>
            <w:rFonts w:ascii="Arial" w:hAnsi="Arial" w:cs="Arial"/>
          </w:rPr>
          <w:t>állomány</w:t>
        </w:r>
      </w:ins>
      <w:r w:rsidRPr="004D6ACF">
        <w:rPr>
          <w:rFonts w:ascii="Arial" w:hAnsi="Arial" w:cs="Arial"/>
        </w:rPr>
        <w:t xml:space="preserve"> ezekben az oszlopokban </w:t>
      </w:r>
      <w:del w:id="79" w:author="MNB" w:date="2025-11-03T09:35:00Z" w16du:dateUtc="2025-11-03T08:35:00Z">
        <w:r w:rsidRPr="004D6ACF">
          <w:rPr>
            <w:rFonts w:ascii="Arial" w:hAnsi="Arial" w:cs="Arial"/>
          </w:rPr>
          <w:delText>szerepeltetni (</w:delText>
        </w:r>
      </w:del>
      <w:ins w:id="80" w:author="MNB" w:date="2025-11-03T09:35:00Z" w16du:dateUtc="2025-11-03T08:35:00Z">
        <w:r w:rsidR="007C4189">
          <w:rPr>
            <w:rFonts w:ascii="Arial" w:hAnsi="Arial" w:cs="Arial"/>
          </w:rPr>
          <w:t xml:space="preserve">nem </w:t>
        </w:r>
        <w:r w:rsidRPr="004D6ACF">
          <w:rPr>
            <w:rFonts w:ascii="Arial" w:hAnsi="Arial" w:cs="Arial"/>
          </w:rPr>
          <w:t>szerepeltet</w:t>
        </w:r>
        <w:r w:rsidR="007C4189">
          <w:rPr>
            <w:rFonts w:ascii="Arial" w:hAnsi="Arial" w:cs="Arial"/>
          </w:rPr>
          <w:t>hetők,</w:t>
        </w:r>
        <w:r w:rsidRPr="004D6ACF">
          <w:rPr>
            <w:rFonts w:ascii="Arial" w:hAnsi="Arial" w:cs="Arial"/>
          </w:rPr>
          <w:t xml:space="preserve"> </w:t>
        </w:r>
      </w:ins>
      <w:r w:rsidRPr="004D6ACF">
        <w:rPr>
          <w:rFonts w:ascii="Arial" w:hAnsi="Arial" w:cs="Arial"/>
        </w:rPr>
        <w:t>azok jelentésére az s</w:t>
      </w:r>
      <w:del w:id="81" w:author="MNB" w:date="2025-11-03T09:35:00Z" w16du:dateUtc="2025-11-03T08:35:00Z">
        <w:r w:rsidRPr="004D6ACF">
          <w:rPr>
            <w:rFonts w:ascii="Arial" w:hAnsi="Arial" w:cs="Arial"/>
          </w:rPr>
          <w:delText>/</w:delText>
        </w:r>
      </w:del>
      <w:ins w:id="82" w:author="MNB" w:date="2025-11-03T09:35:00Z" w16du:dateUtc="2025-11-03T08:35:00Z">
        <w:r w:rsidR="007C4189">
          <w:rPr>
            <w:rFonts w:ascii="Arial" w:hAnsi="Arial" w:cs="Arial"/>
          </w:rPr>
          <w:t>)</w:t>
        </w:r>
      </w:ins>
      <w:r w:rsidRPr="004D6ACF">
        <w:rPr>
          <w:rFonts w:ascii="Arial" w:hAnsi="Arial" w:cs="Arial"/>
        </w:rPr>
        <w:t xml:space="preserve"> oszlop szolgál</w:t>
      </w:r>
      <w:del w:id="83" w:author="MNB" w:date="2025-11-03T09:35:00Z" w16du:dateUtc="2025-11-03T08:35:00Z">
        <w:r w:rsidRPr="004D6ACF">
          <w:rPr>
            <w:rFonts w:ascii="Arial" w:hAnsi="Arial" w:cs="Arial"/>
          </w:rPr>
          <w:delText>).</w:delText>
        </w:r>
      </w:del>
      <w:ins w:id="84" w:author="MNB" w:date="2025-11-03T09:35:00Z" w16du:dateUtc="2025-11-03T08:35:00Z">
        <w:r w:rsidRPr="004D6ACF">
          <w:rPr>
            <w:rFonts w:ascii="Arial" w:hAnsi="Arial" w:cs="Arial"/>
          </w:rPr>
          <w:t>.</w:t>
        </w:r>
      </w:ins>
    </w:p>
    <w:p w14:paraId="2C5F7513" w14:textId="6715F5D0"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s</w:t>
      </w:r>
      <w:r w:rsidR="00D971E1" w:rsidRPr="00E35F6A">
        <w:rPr>
          <w:rFonts w:ascii="Arial" w:hAnsi="Arial"/>
          <w:b/>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w:t>
      </w:r>
      <w:del w:id="85" w:author="MNB" w:date="2025-11-03T09:35:00Z" w16du:dateUtc="2025-11-03T08:35:00Z">
        <w:r w:rsidRPr="004D6ACF">
          <w:rPr>
            <w:rFonts w:ascii="Arial" w:hAnsi="Arial" w:cs="Arial"/>
          </w:rPr>
          <w:delText>. (Pl</w:delText>
        </w:r>
      </w:del>
      <w:ins w:id="86" w:author="MNB" w:date="2025-11-03T09:35:00Z" w16du:dateUtc="2025-11-03T08:35:00Z">
        <w:r w:rsidRPr="004D6ACF">
          <w:rPr>
            <w:rFonts w:ascii="Arial" w:hAnsi="Arial" w:cs="Arial"/>
          </w:rPr>
          <w:t xml:space="preserve"> (</w:t>
        </w:r>
        <w:r w:rsidR="007C4189">
          <w:rPr>
            <w:rFonts w:ascii="Arial" w:hAnsi="Arial" w:cs="Arial"/>
          </w:rPr>
          <w:t>p</w:t>
        </w:r>
        <w:r w:rsidRPr="004D6ACF">
          <w:rPr>
            <w:rFonts w:ascii="Arial" w:hAnsi="Arial" w:cs="Arial"/>
          </w:rPr>
          <w:t>l</w:t>
        </w:r>
      </w:ins>
      <w:r w:rsidRPr="004D6ACF">
        <w:rPr>
          <w:rFonts w:ascii="Arial" w:hAnsi="Arial" w:cs="Arial"/>
        </w:rPr>
        <w:t xml:space="preserve">.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w:t>
      </w:r>
      <w:del w:id="87" w:author="MNB" w:date="2025-11-03T09:35:00Z" w16du:dateUtc="2025-11-03T08:35:00Z">
        <w:r w:rsidR="0021369C">
          <w:rPr>
            <w:rFonts w:ascii="Arial" w:hAnsi="Arial" w:cs="Arial"/>
          </w:rPr>
          <w:delText>/</w:delText>
        </w:r>
      </w:del>
      <w:ins w:id="88" w:author="MNB" w:date="2025-11-03T09:35:00Z" w16du:dateUtc="2025-11-03T08:35:00Z">
        <w:r w:rsidR="007C4189">
          <w:rPr>
            <w:rFonts w:ascii="Arial" w:hAnsi="Arial" w:cs="Arial"/>
          </w:rPr>
          <w:t>)</w:t>
        </w:r>
      </w:ins>
      <w:r w:rsidR="0021369C">
        <w:rPr>
          <w:rFonts w:ascii="Arial" w:hAnsi="Arial" w:cs="Arial"/>
        </w:rPr>
        <w:t xml:space="preserve"> oszlop</w:t>
      </w:r>
      <w:r w:rsidR="004D7A95">
        <w:rPr>
          <w:rFonts w:ascii="Arial" w:hAnsi="Arial" w:cs="Arial"/>
        </w:rPr>
        <w:t>]</w:t>
      </w:r>
      <w:r w:rsidR="0021369C">
        <w:rPr>
          <w:rFonts w:ascii="Arial" w:hAnsi="Arial" w:cs="Arial"/>
        </w:rPr>
        <w:t>.</w:t>
      </w:r>
    </w:p>
    <w:p w14:paraId="780EEAF3" w14:textId="77777777" w:rsidR="009026E7" w:rsidRDefault="009026E7" w:rsidP="000B2102">
      <w:pPr>
        <w:widowControl w:val="0"/>
        <w:spacing w:after="0" w:line="240" w:lineRule="auto"/>
        <w:ind w:left="142" w:right="26"/>
        <w:rPr>
          <w:ins w:id="89" w:author="MNB" w:date="2025-11-03T09:35:00Z" w16du:dateUtc="2025-11-03T08:35:00Z"/>
          <w:rFonts w:ascii="Arial" w:hAnsi="Arial" w:cs="Arial"/>
          <w:b/>
          <w:bCs/>
        </w:rPr>
      </w:pPr>
    </w:p>
    <w:p w14:paraId="5E9FDD13" w14:textId="7767B8D6"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5084165C" w14:textId="77777777" w:rsidR="00421DF9" w:rsidRPr="004D6ACF" w:rsidRDefault="00421DF9" w:rsidP="004D6ACF">
      <w:pPr>
        <w:widowControl w:val="0"/>
        <w:spacing w:line="240" w:lineRule="auto"/>
        <w:ind w:left="142" w:right="26"/>
        <w:rPr>
          <w:del w:id="90" w:author="MNB" w:date="2025-11-03T09:35:00Z" w16du:dateUtc="2025-11-03T08:35:00Z"/>
          <w:rFonts w:ascii="Arial" w:hAnsi="Arial" w:cs="Arial"/>
        </w:rPr>
      </w:pPr>
      <w:del w:id="91" w:author="MNB" w:date="2025-11-03T09:35:00Z" w16du:dateUtc="2025-11-03T08:35:00Z">
        <w:r w:rsidRPr="004D6ACF">
          <w:rPr>
            <w:rFonts w:ascii="Arial" w:hAnsi="Arial" w:cs="Arial"/>
          </w:rPr>
          <w:delText xml:space="preserve">A 02. táblára vonatkozó előírások csak az E20 és E21 MNB azonosító kódú adatszolgáltatás adatszolgáltatóira vonatkoznak. </w:delText>
        </w:r>
      </w:del>
    </w:p>
    <w:p w14:paraId="2F07B906" w14:textId="77777777" w:rsidR="00DC19A0" w:rsidRDefault="00DC19A0" w:rsidP="000B2102">
      <w:pPr>
        <w:widowControl w:val="0"/>
        <w:spacing w:after="0" w:line="240" w:lineRule="auto"/>
        <w:ind w:left="142" w:right="26"/>
        <w:rPr>
          <w:ins w:id="92" w:author="MNB" w:date="2025-11-03T09:35:00Z" w16du:dateUtc="2025-11-03T08:35:00Z"/>
          <w:rFonts w:ascii="Arial" w:hAnsi="Arial" w:cs="Arial"/>
        </w:rPr>
      </w:pPr>
    </w:p>
    <w:p w14:paraId="269D98CE" w14:textId="765AB38A" w:rsidR="00A00624" w:rsidRPr="004D6ACF" w:rsidRDefault="00A00624"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del w:id="93" w:author="MNB" w:date="2025-11-03T09:35:00Z" w16du:dateUtc="2025-11-03T08:35:00Z">
        <w:r w:rsidRPr="004D6ACF">
          <w:rPr>
            <w:rFonts w:ascii="Arial" w:hAnsi="Arial" w:cs="Arial"/>
          </w:rPr>
          <w:delText>:</w:delText>
        </w:r>
      </w:del>
    </w:p>
    <w:p w14:paraId="77876435" w14:textId="4BFFD329" w:rsidR="00421DF9" w:rsidRDefault="00421DF9" w:rsidP="00E35F6A">
      <w:pPr>
        <w:widowControl w:val="0"/>
        <w:spacing w:after="0" w:line="240" w:lineRule="auto"/>
        <w:ind w:left="142" w:right="28"/>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10A6B976" w:rsidR="00A00624" w:rsidRPr="004D6ACF" w:rsidRDefault="00A00624" w:rsidP="000B2102">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f</w:t>
      </w:r>
      <w:del w:id="94" w:author="MNB" w:date="2025-11-03T09:35:00Z" w16du:dateUtc="2025-11-03T08:35:00Z">
        <w:r w:rsidRPr="004D6ACF">
          <w:rPr>
            <w:rFonts w:ascii="Arial" w:hAnsi="Arial" w:cs="Arial"/>
          </w:rPr>
          <w:delText>)-</w:delText>
        </w:r>
      </w:del>
      <w:ins w:id="95" w:author="MNB" w:date="2025-11-03T09:35:00Z" w16du:dateUtc="2025-11-03T08:35:00Z">
        <w:r w:rsidRPr="004D6ACF">
          <w:rPr>
            <w:rFonts w:ascii="Arial" w:hAnsi="Arial" w:cs="Arial"/>
          </w:rPr>
          <w:t>)</w:t>
        </w:r>
        <w:r w:rsidR="00C701C2">
          <w:rPr>
            <w:rFonts w:ascii="Arial" w:hAnsi="Arial" w:cs="Arial"/>
          </w:rPr>
          <w:t>–</w:t>
        </w:r>
      </w:ins>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E35F6A">
      <w:pPr>
        <w:widowControl w:val="0"/>
        <w:spacing w:after="0" w:line="240" w:lineRule="auto"/>
        <w:ind w:right="26"/>
        <w:rPr>
          <w:rFonts w:ascii="Arial" w:hAnsi="Arial" w:cs="Arial"/>
        </w:rPr>
      </w:pPr>
    </w:p>
    <w:p w14:paraId="7808E698" w14:textId="60A2A969"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6B3B9F7E" w14:textId="77777777" w:rsidR="00DC19A0" w:rsidRDefault="00DC19A0" w:rsidP="000B2102">
      <w:pPr>
        <w:widowControl w:val="0"/>
        <w:spacing w:after="0" w:line="240" w:lineRule="auto"/>
        <w:ind w:left="142" w:right="26"/>
        <w:rPr>
          <w:ins w:id="96" w:author="MNB" w:date="2025-11-03T09:35:00Z" w16du:dateUtc="2025-11-03T08:35:00Z"/>
          <w:rFonts w:ascii="Arial" w:hAnsi="Arial" w:cs="Arial"/>
        </w:rPr>
      </w:pPr>
    </w:p>
    <w:p w14:paraId="08833AAD" w14:textId="117C5E55"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39955E47" w14:textId="77777777" w:rsidR="00DC19A0" w:rsidRDefault="00DC19A0" w:rsidP="000B2102">
      <w:pPr>
        <w:widowControl w:val="0"/>
        <w:spacing w:after="0" w:line="240" w:lineRule="auto"/>
        <w:ind w:left="142" w:right="28"/>
        <w:rPr>
          <w:ins w:id="97" w:author="MNB" w:date="2025-11-03T09:35:00Z" w16du:dateUtc="2025-11-03T08:35:00Z"/>
          <w:rFonts w:ascii="Arial" w:hAnsi="Arial" w:cs="Arial"/>
        </w:rPr>
      </w:pPr>
    </w:p>
    <w:p w14:paraId="0A6B6F73" w14:textId="67258EF3"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del w:id="98" w:author="MNB" w:date="2025-11-03T09:35:00Z" w16du:dateUtc="2025-11-03T08:35:00Z">
        <w:r w:rsidRPr="004D6ACF">
          <w:rPr>
            <w:rFonts w:ascii="Arial" w:hAnsi="Arial" w:cs="Arial"/>
          </w:rPr>
          <w:delText>:</w:delText>
        </w:r>
      </w:del>
    </w:p>
    <w:p w14:paraId="569F421A" w14:textId="147F08C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e</w:t>
      </w:r>
      <w:r w:rsidR="00D971E1" w:rsidRPr="00E35F6A">
        <w:rPr>
          <w:rFonts w:ascii="Arial" w:hAnsi="Arial"/>
          <w:b/>
        </w:rPr>
        <w:t>)</w:t>
      </w:r>
      <w:r w:rsidRPr="004D6ACF">
        <w:rPr>
          <w:rFonts w:ascii="Arial" w:hAnsi="Arial" w:cs="Arial"/>
        </w:rPr>
        <w:t xml:space="preserve"> A kódlista alapján kell kitölteni.</w:t>
      </w:r>
    </w:p>
    <w:p w14:paraId="36B7C98B" w14:textId="76EE0536"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f</w:t>
      </w:r>
      <w:r w:rsidR="00D971E1" w:rsidRPr="00E35F6A">
        <w:rPr>
          <w:rFonts w:ascii="Arial" w:hAnsi="Arial"/>
          <w:b/>
        </w:rPr>
        <w:t>)</w:t>
      </w:r>
      <w:r w:rsidRPr="004D6ACF">
        <w:rPr>
          <w:rFonts w:ascii="Arial" w:hAnsi="Arial" w:cs="Arial"/>
        </w:rPr>
        <w:t xml:space="preserve"> Azt az intézményt kell megnevezni, ahol az értékpapírt elhelyezték. </w:t>
      </w:r>
      <w:del w:id="99" w:author="MNB" w:date="2025-11-03T09:35:00Z" w16du:dateUtc="2025-11-03T08:35:00Z">
        <w:r w:rsidRPr="004D6ACF">
          <w:rPr>
            <w:rFonts w:ascii="Arial" w:hAnsi="Arial" w:cs="Arial"/>
          </w:rPr>
          <w:delText>(</w:delText>
        </w:r>
      </w:del>
      <w:r w:rsidRPr="004D6ACF">
        <w:rPr>
          <w:rFonts w:ascii="Arial" w:hAnsi="Arial" w:cs="Arial"/>
        </w:rPr>
        <w:t>Saját értéktárban történt elhelyezés esetén az adatszolgáltató saját nevét kell megadni</w:t>
      </w:r>
      <w:del w:id="100" w:author="MNB" w:date="2025-11-03T09:35:00Z" w16du:dateUtc="2025-11-03T08:35:00Z">
        <w:r w:rsidRPr="004D6ACF">
          <w:rPr>
            <w:rFonts w:ascii="Arial" w:hAnsi="Arial" w:cs="Arial"/>
          </w:rPr>
          <w:delText>.)</w:delText>
        </w:r>
      </w:del>
      <w:ins w:id="101" w:author="MNB" w:date="2025-11-03T09:35:00Z" w16du:dateUtc="2025-11-03T08:35:00Z">
        <w:r w:rsidRPr="004D6ACF">
          <w:rPr>
            <w:rFonts w:ascii="Arial" w:hAnsi="Arial" w:cs="Arial"/>
          </w:rPr>
          <w:t>.</w:t>
        </w:r>
      </w:ins>
    </w:p>
    <w:p w14:paraId="43BBBB21" w14:textId="3F87D1AB"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g</w:t>
      </w:r>
      <w:r w:rsidR="002D7CC7" w:rsidRPr="00E35F6A">
        <w:rPr>
          <w:rFonts w:ascii="Arial" w:hAnsi="Arial"/>
          <w:b/>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E35F6A">
      <w:pPr>
        <w:widowControl w:val="0"/>
        <w:spacing w:after="0" w:line="240" w:lineRule="auto"/>
        <w:ind w:right="26"/>
        <w:rPr>
          <w:rFonts w:ascii="Arial" w:hAnsi="Arial" w:cs="Arial"/>
        </w:rPr>
      </w:pPr>
    </w:p>
    <w:p w14:paraId="7BD5815D" w14:textId="2D90624D"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lastRenderedPageBreak/>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Ezek az állományok a 01. táblában nem jelent</w:t>
      </w:r>
      <w:r w:rsidR="00730ECD">
        <w:rPr>
          <w:rFonts w:ascii="Arial" w:hAnsi="Arial" w:cs="Arial"/>
        </w:rPr>
        <w:t>hetők</w:t>
      </w:r>
      <w:r w:rsidRPr="004D6ACF">
        <w:rPr>
          <w:rFonts w:ascii="Arial" w:hAnsi="Arial" w:cs="Arial"/>
        </w:rPr>
        <w:t>.</w:t>
      </w:r>
    </w:p>
    <w:p w14:paraId="426D6FE4" w14:textId="77777777" w:rsidR="00A95431" w:rsidRDefault="00A95431" w:rsidP="000B2102">
      <w:pPr>
        <w:widowControl w:val="0"/>
        <w:spacing w:after="0" w:line="240" w:lineRule="auto"/>
        <w:ind w:left="142" w:right="28"/>
        <w:rPr>
          <w:ins w:id="102" w:author="MNB" w:date="2025-11-03T09:35:00Z" w16du:dateUtc="2025-11-03T08:35:00Z"/>
          <w:rFonts w:ascii="Arial" w:hAnsi="Arial" w:cs="Arial"/>
        </w:rPr>
      </w:pPr>
    </w:p>
    <w:p w14:paraId="3252175B" w14:textId="794E0D9E"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e</w:t>
      </w:r>
      <w:r w:rsidR="002D7CC7" w:rsidRPr="00E35F6A">
        <w:rPr>
          <w:rFonts w:ascii="Arial" w:hAnsi="Arial"/>
          <w:b/>
        </w:rPr>
        <w:t>)</w:t>
      </w:r>
      <w:r w:rsidRPr="00E35F6A">
        <w:rPr>
          <w:rFonts w:ascii="Arial" w:hAnsi="Arial"/>
          <w:b/>
        </w:rPr>
        <w:t xml:space="preserve"> </w:t>
      </w:r>
      <w:r w:rsidRPr="004D6ACF">
        <w:rPr>
          <w:rFonts w:ascii="Arial" w:hAnsi="Arial" w:cs="Arial"/>
        </w:rPr>
        <w:t>A kódlista alapján kell kitölteni.</w:t>
      </w:r>
    </w:p>
    <w:p w14:paraId="2660BE5A" w14:textId="75FB3715"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0B2102">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E7463B4" w14:textId="77777777" w:rsidR="00481F69" w:rsidRDefault="00481F69" w:rsidP="000B2102">
      <w:pPr>
        <w:widowControl w:val="0"/>
        <w:spacing w:after="0" w:line="240" w:lineRule="auto"/>
        <w:ind w:left="142" w:right="28"/>
        <w:rPr>
          <w:rFonts w:ascii="Arial" w:hAnsi="Arial" w:cs="Arial"/>
        </w:rPr>
      </w:pPr>
    </w:p>
    <w:p w14:paraId="5122D7C0" w14:textId="31A1453F" w:rsidR="00561204" w:rsidRPr="00AE7F63" w:rsidRDefault="00925709" w:rsidP="000B2102">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0B2102">
      <w:pPr>
        <w:widowControl w:val="0"/>
        <w:spacing w:after="0" w:line="240" w:lineRule="auto"/>
        <w:ind w:left="142" w:right="28"/>
        <w:rPr>
          <w:rFonts w:ascii="Arial" w:hAnsi="Arial" w:cs="Arial"/>
        </w:rPr>
      </w:pPr>
    </w:p>
    <w:p w14:paraId="4AC29D11" w14:textId="244AD99C" w:rsidR="00FA130B" w:rsidRPr="00263091" w:rsidRDefault="00925709" w:rsidP="000B2102">
      <w:pPr>
        <w:widowControl w:val="0"/>
        <w:spacing w:after="0" w:line="240" w:lineRule="auto"/>
        <w:ind w:left="142" w:right="28"/>
        <w:rPr>
          <w:rFonts w:ascii="Arial" w:hAnsi="Arial" w:cs="Arial"/>
        </w:rPr>
      </w:pPr>
      <w:r w:rsidRPr="00263091">
        <w:rPr>
          <w:rFonts w:ascii="Arial" w:hAnsi="Arial" w:cs="Arial"/>
        </w:rPr>
        <w:t>Ebben a táblában kell ügyfelenként részletezni a 01</w:t>
      </w:r>
      <w:r w:rsidR="00AC58DB" w:rsidRPr="00263091">
        <w:rPr>
          <w:rFonts w:ascii="Arial" w:hAnsi="Arial" w:cs="Arial"/>
        </w:rPr>
        <w:t>.</w:t>
      </w:r>
      <w:r w:rsidRPr="00263091">
        <w:rPr>
          <w:rFonts w:ascii="Arial" w:hAnsi="Arial" w:cs="Arial"/>
        </w:rPr>
        <w:t xml:space="preserve"> tábla </w:t>
      </w:r>
      <w:r w:rsidR="00AC58DB" w:rsidRPr="00263091">
        <w:rPr>
          <w:rFonts w:ascii="Arial" w:hAnsi="Arial" w:cs="Arial"/>
        </w:rPr>
        <w:t xml:space="preserve">„(A) </w:t>
      </w:r>
      <w:r w:rsidRPr="00263091">
        <w:rPr>
          <w:rFonts w:ascii="Arial" w:hAnsi="Arial" w:cs="Arial"/>
        </w:rPr>
        <w:t>Nem pénzügyi vállalatok</w:t>
      </w:r>
      <w:r w:rsidR="00AC58DB" w:rsidRPr="00263091">
        <w:rPr>
          <w:rFonts w:ascii="Arial" w:hAnsi="Arial" w:cs="Arial"/>
        </w:rPr>
        <w:t>”</w:t>
      </w:r>
      <w:r w:rsidRPr="00263091">
        <w:rPr>
          <w:rFonts w:ascii="Arial" w:hAnsi="Arial" w:cs="Arial"/>
        </w:rPr>
        <w:t>,</w:t>
      </w:r>
      <w:ins w:id="103" w:author="MNB" w:date="2025-11-03T09:35:00Z" w16du:dateUtc="2025-11-03T08:35:00Z">
        <w:r w:rsidR="00E330F7" w:rsidRPr="00E330F7">
          <w:t xml:space="preserve"> </w:t>
        </w:r>
        <w:r w:rsidR="00E330F7">
          <w:t>„</w:t>
        </w:r>
        <w:r w:rsidR="00E330F7" w:rsidRPr="00E330F7">
          <w:rPr>
            <w:rFonts w:ascii="Arial" w:hAnsi="Arial" w:cs="Arial"/>
          </w:rPr>
          <w:t>(C)-ből</w:t>
        </w:r>
        <w:r w:rsidR="00E330F7">
          <w:rPr>
            <w:rFonts w:ascii="Arial" w:hAnsi="Arial" w:cs="Arial"/>
          </w:rPr>
          <w:t xml:space="preserve"> </w:t>
        </w:r>
        <w:r w:rsidR="004164C7">
          <w:rPr>
            <w:rFonts w:ascii="Arial" w:hAnsi="Arial" w:cs="Arial"/>
          </w:rPr>
          <w:t>P</w:t>
        </w:r>
        <w:r w:rsidR="00E330F7" w:rsidRPr="00E330F7">
          <w:rPr>
            <w:rFonts w:ascii="Arial" w:hAnsi="Arial" w:cs="Arial"/>
          </w:rPr>
          <w:t>énzpiaci alapok</w:t>
        </w:r>
        <w:r w:rsidR="00E330F7">
          <w:rPr>
            <w:rFonts w:ascii="Arial" w:hAnsi="Arial" w:cs="Arial"/>
          </w:rPr>
          <w:t>”</w:t>
        </w:r>
      </w:ins>
      <w:r w:rsidRPr="00263091">
        <w:rPr>
          <w:rFonts w:ascii="Arial" w:hAnsi="Arial" w:cs="Arial"/>
        </w:rPr>
        <w:t xml:space="preserve"> </w:t>
      </w:r>
      <w:r w:rsidR="00BE0682" w:rsidRPr="00263091">
        <w:rPr>
          <w:rFonts w:ascii="Arial" w:hAnsi="Arial" w:cs="Arial"/>
        </w:rPr>
        <w:t xml:space="preserve">„(D) Egyéb pénzügyi közvetítők”, „(E) Pénzügyi kiegészítő tevékenységet végzők”, </w:t>
      </w:r>
      <w:r w:rsidR="00042F30" w:rsidRPr="00263091">
        <w:rPr>
          <w:rFonts w:ascii="Arial" w:hAnsi="Arial" w:cs="Arial"/>
        </w:rPr>
        <w:t xml:space="preserve">„(F)-ből Biztosítók”, „(F)-ből Pénztárak”, </w:t>
      </w:r>
      <w:r w:rsidR="00AC58DB" w:rsidRPr="00263091">
        <w:rPr>
          <w:rFonts w:ascii="Arial" w:hAnsi="Arial" w:cs="Arial"/>
        </w:rPr>
        <w:t xml:space="preserve">„(G) </w:t>
      </w:r>
      <w:r w:rsidRPr="00263091">
        <w:rPr>
          <w:rFonts w:ascii="Arial" w:hAnsi="Arial" w:cs="Arial"/>
        </w:rPr>
        <w:t>Központi kormányzat</w:t>
      </w:r>
      <w:r w:rsidR="00AC58DB" w:rsidRPr="00263091">
        <w:rPr>
          <w:rFonts w:ascii="Arial" w:hAnsi="Arial" w:cs="Arial"/>
        </w:rPr>
        <w:t>”</w:t>
      </w:r>
      <w:r w:rsidRPr="00263091">
        <w:rPr>
          <w:rFonts w:ascii="Arial" w:hAnsi="Arial" w:cs="Arial"/>
        </w:rPr>
        <w:t xml:space="preserve">, </w:t>
      </w:r>
      <w:r w:rsidR="00AC58DB" w:rsidRPr="00263091">
        <w:rPr>
          <w:rFonts w:ascii="Arial" w:hAnsi="Arial" w:cs="Arial"/>
        </w:rPr>
        <w:t>„</w:t>
      </w:r>
      <w:r w:rsidR="00394139" w:rsidRPr="00263091">
        <w:rPr>
          <w:rFonts w:ascii="Arial" w:hAnsi="Arial" w:cs="Arial"/>
        </w:rPr>
        <w:t xml:space="preserve">(H) </w:t>
      </w:r>
      <w:r w:rsidRPr="00263091">
        <w:rPr>
          <w:rFonts w:ascii="Arial" w:hAnsi="Arial" w:cs="Arial"/>
        </w:rPr>
        <w:t>Helyi önkormányzatok</w:t>
      </w:r>
      <w:del w:id="104" w:author="MNB" w:date="2025-11-03T09:35:00Z" w16du:dateUtc="2025-11-03T08:35:00Z">
        <w:r w:rsidR="00394139" w:rsidRPr="00263091">
          <w:rPr>
            <w:rFonts w:ascii="Arial" w:hAnsi="Arial" w:cs="Arial"/>
          </w:rPr>
          <w:delText>”</w:delText>
        </w:r>
        <w:r w:rsidRPr="00263091">
          <w:rPr>
            <w:rFonts w:ascii="Arial" w:hAnsi="Arial" w:cs="Arial"/>
          </w:rPr>
          <w:delText xml:space="preserve"> és</w:delText>
        </w:r>
      </w:del>
      <w:ins w:id="105" w:author="MNB" w:date="2025-11-03T09:35:00Z" w16du:dateUtc="2025-11-03T08:35:00Z">
        <w:r w:rsidR="00394139" w:rsidRPr="00263091">
          <w:rPr>
            <w:rFonts w:ascii="Arial" w:hAnsi="Arial" w:cs="Arial"/>
          </w:rPr>
          <w:t>”</w:t>
        </w:r>
        <w:r w:rsidR="00E912C2">
          <w:rPr>
            <w:rFonts w:ascii="Arial" w:hAnsi="Arial" w:cs="Arial"/>
          </w:rPr>
          <w:t>,</w:t>
        </w:r>
      </w:ins>
      <w:r w:rsidRPr="00263091">
        <w:rPr>
          <w:rFonts w:ascii="Arial" w:hAnsi="Arial" w:cs="Arial"/>
        </w:rPr>
        <w:t xml:space="preserve"> </w:t>
      </w:r>
      <w:r w:rsidR="00394139" w:rsidRPr="00263091">
        <w:rPr>
          <w:rFonts w:ascii="Arial" w:hAnsi="Arial" w:cs="Arial"/>
        </w:rPr>
        <w:t xml:space="preserve">„(I) </w:t>
      </w:r>
      <w:r w:rsidRPr="00263091">
        <w:rPr>
          <w:rFonts w:ascii="Arial" w:hAnsi="Arial" w:cs="Arial"/>
        </w:rPr>
        <w:t>Társadalombiztosítási alapok</w:t>
      </w:r>
      <w:r w:rsidR="00394139" w:rsidRPr="00263091">
        <w:rPr>
          <w:rFonts w:ascii="Arial" w:hAnsi="Arial" w:cs="Arial"/>
        </w:rPr>
        <w:t>”</w:t>
      </w:r>
      <w:r w:rsidRPr="00263091">
        <w:rPr>
          <w:rFonts w:ascii="Arial" w:hAnsi="Arial" w:cs="Arial"/>
        </w:rPr>
        <w:t xml:space="preserve"> </w:t>
      </w:r>
      <w:r w:rsidR="002516AA" w:rsidRPr="00263091">
        <w:rPr>
          <w:rFonts w:ascii="Arial" w:hAnsi="Arial" w:cs="Arial"/>
        </w:rPr>
        <w:t xml:space="preserve">és „(K) Háztartásokat segítő nonprofit intézmények” </w:t>
      </w:r>
      <w:r w:rsidRPr="00263091">
        <w:rPr>
          <w:rFonts w:ascii="Arial" w:hAnsi="Arial" w:cs="Arial"/>
        </w:rPr>
        <w:t>oszlop</w:t>
      </w:r>
      <w:r w:rsidR="00394139" w:rsidRPr="00263091">
        <w:rPr>
          <w:rFonts w:ascii="Arial" w:hAnsi="Arial" w:cs="Arial"/>
        </w:rPr>
        <w:t>á</w:t>
      </w:r>
      <w:r w:rsidRPr="00263091">
        <w:rPr>
          <w:rFonts w:ascii="Arial" w:hAnsi="Arial" w:cs="Arial"/>
        </w:rPr>
        <w:t>ban jelentett állományokat.</w:t>
      </w:r>
    </w:p>
    <w:p w14:paraId="534ACB26" w14:textId="668B0C36" w:rsidR="00823055" w:rsidRDefault="0021369C" w:rsidP="000B2102">
      <w:pPr>
        <w:widowControl w:val="0"/>
        <w:spacing w:after="0" w:line="240" w:lineRule="auto"/>
        <w:ind w:left="142" w:right="28"/>
        <w:rPr>
          <w:rFonts w:ascii="Arial" w:hAnsi="Arial" w:cs="Arial"/>
        </w:rPr>
      </w:pPr>
      <w:r w:rsidRPr="00263091">
        <w:rPr>
          <w:rFonts w:ascii="Arial" w:hAnsi="Arial" w:cs="Arial"/>
        </w:rPr>
        <w:t xml:space="preserve">A </w:t>
      </w:r>
      <w:r w:rsidR="00FA130B" w:rsidRPr="00263091">
        <w:rPr>
          <w:rFonts w:ascii="Arial" w:hAnsi="Arial" w:cs="Arial"/>
        </w:rPr>
        <w:t xml:space="preserve">„(D) Egyéb pénzügyi közvetítők” </w:t>
      </w:r>
      <w:r w:rsidR="00042F30" w:rsidRPr="00263091">
        <w:rPr>
          <w:rFonts w:ascii="Arial" w:hAnsi="Arial" w:cs="Arial"/>
        </w:rPr>
        <w:t xml:space="preserve">oszlop </w:t>
      </w:r>
      <w:r w:rsidR="00FA130B" w:rsidRPr="00263091">
        <w:rPr>
          <w:rFonts w:ascii="Arial" w:hAnsi="Arial" w:cs="Arial"/>
        </w:rPr>
        <w:t>állományának ügyfelenkénti bontásá</w:t>
      </w:r>
      <w:r w:rsidR="00263091">
        <w:rPr>
          <w:rFonts w:ascii="Arial" w:hAnsi="Arial" w:cs="Arial"/>
        </w:rPr>
        <w:t>nál</w:t>
      </w:r>
      <w:r w:rsidR="00FA130B" w:rsidRPr="00263091">
        <w:rPr>
          <w:rFonts w:ascii="Arial" w:hAnsi="Arial" w:cs="Arial"/>
        </w:rPr>
        <w:t xml:space="preserve"> a befektetési alapok (D3) állomány</w:t>
      </w:r>
      <w:r w:rsidR="0013008F" w:rsidRPr="00263091">
        <w:rPr>
          <w:rFonts w:ascii="Arial" w:hAnsi="Arial" w:cs="Arial"/>
        </w:rPr>
        <w:t>á</w:t>
      </w:r>
      <w:r w:rsidR="00263091">
        <w:rPr>
          <w:rFonts w:ascii="Arial" w:hAnsi="Arial" w:cs="Arial"/>
        </w:rPr>
        <w:t>t</w:t>
      </w:r>
      <w:r w:rsidR="00FA130B" w:rsidRPr="00263091">
        <w:rPr>
          <w:rFonts w:ascii="Arial" w:hAnsi="Arial" w:cs="Arial"/>
        </w:rPr>
        <w:t xml:space="preserve"> </w:t>
      </w:r>
      <w:r w:rsidR="00263091">
        <w:rPr>
          <w:rFonts w:ascii="Arial" w:hAnsi="Arial" w:cs="Arial"/>
        </w:rPr>
        <w:t xml:space="preserve">is </w:t>
      </w:r>
      <w:r w:rsidR="00FA130B" w:rsidRPr="00263091">
        <w:rPr>
          <w:rFonts w:ascii="Arial" w:hAnsi="Arial" w:cs="Arial"/>
        </w:rPr>
        <w:t>jelenteni</w:t>
      </w:r>
      <w:r w:rsidR="00263091">
        <w:rPr>
          <w:rFonts w:ascii="Arial" w:hAnsi="Arial" w:cs="Arial"/>
        </w:rPr>
        <w:t xml:space="preserve"> kell</w:t>
      </w:r>
      <w:del w:id="106" w:author="MNB" w:date="2025-11-03T09:35:00Z" w16du:dateUtc="2025-11-03T08:35:00Z">
        <w:r w:rsidR="0013008F" w:rsidRPr="00263091">
          <w:rPr>
            <w:rFonts w:ascii="Arial" w:hAnsi="Arial" w:cs="Arial"/>
          </w:rPr>
          <w:delText xml:space="preserve">, és </w:delText>
        </w:r>
        <w:r w:rsidR="00191D72" w:rsidRPr="00263091">
          <w:rPr>
            <w:rFonts w:ascii="Arial" w:hAnsi="Arial" w:cs="Arial"/>
          </w:rPr>
          <w:delText xml:space="preserve">ezen állomány vonatkozásában </w:delText>
        </w:r>
        <w:r w:rsidR="0050514F" w:rsidRPr="00263091">
          <w:rPr>
            <w:rFonts w:ascii="Arial" w:hAnsi="Arial" w:cs="Arial"/>
          </w:rPr>
          <w:delText xml:space="preserve">az </w:delText>
        </w:r>
        <w:r w:rsidR="0013008F" w:rsidRPr="00263091">
          <w:rPr>
            <w:rFonts w:ascii="Arial" w:hAnsi="Arial" w:cs="Arial"/>
          </w:rPr>
          <w:delText>ügyfél törzsszám</w:delText>
        </w:r>
        <w:r w:rsidR="0050514F" w:rsidRPr="00263091">
          <w:rPr>
            <w:rFonts w:ascii="Arial" w:hAnsi="Arial" w:cs="Arial"/>
          </w:rPr>
          <w:delText>a</w:delText>
        </w:r>
        <w:r w:rsidR="0013008F" w:rsidRPr="00263091">
          <w:rPr>
            <w:rFonts w:ascii="Arial" w:hAnsi="Arial" w:cs="Arial"/>
          </w:rPr>
          <w:delText xml:space="preserve">ként a </w:delText>
        </w:r>
        <w:r w:rsidR="0050514F" w:rsidRPr="00263091">
          <w:rPr>
            <w:rFonts w:ascii="Arial" w:hAnsi="Arial" w:cs="Arial"/>
          </w:rPr>
          <w:delText xml:space="preserve">befektetési </w:delText>
        </w:r>
        <w:r w:rsidR="0013008F" w:rsidRPr="00263091">
          <w:rPr>
            <w:rFonts w:ascii="Arial" w:hAnsi="Arial" w:cs="Arial"/>
          </w:rPr>
          <w:delText>alap FB azonosítóját kell megadni</w:delText>
        </w:r>
        <w:r w:rsidR="00FA130B" w:rsidRPr="00263091">
          <w:rPr>
            <w:rFonts w:ascii="Arial" w:hAnsi="Arial" w:cs="Arial"/>
          </w:rPr>
          <w:delText>.</w:delText>
        </w:r>
      </w:del>
      <w:ins w:id="107" w:author="MNB" w:date="2025-11-03T09:35:00Z" w16du:dateUtc="2025-11-03T08:35:00Z">
        <w:r w:rsidR="00823055">
          <w:rPr>
            <w:rFonts w:ascii="Arial" w:hAnsi="Arial" w:cs="Arial"/>
          </w:rPr>
          <w:t>.</w:t>
        </w:r>
        <w:r w:rsidR="0013008F" w:rsidRPr="00263091">
          <w:rPr>
            <w:rFonts w:ascii="Arial" w:hAnsi="Arial" w:cs="Arial"/>
          </w:rPr>
          <w:t xml:space="preserve"> </w:t>
        </w:r>
      </w:ins>
    </w:p>
    <w:p w14:paraId="084562BE" w14:textId="6FF224D0" w:rsidR="00925709" w:rsidRDefault="00925709" w:rsidP="000B2102">
      <w:pPr>
        <w:widowControl w:val="0"/>
        <w:spacing w:after="0" w:line="240" w:lineRule="auto"/>
        <w:ind w:left="142" w:right="28"/>
        <w:rPr>
          <w:ins w:id="108" w:author="MNB" w:date="2025-11-03T09:35:00Z" w16du:dateUtc="2025-11-03T08:35:00Z"/>
          <w:rFonts w:ascii="Arial" w:hAnsi="Arial" w:cs="Arial"/>
        </w:rPr>
      </w:pPr>
    </w:p>
    <w:p w14:paraId="0AC30987" w14:textId="7F606BF3" w:rsidR="00925709" w:rsidRDefault="00925709" w:rsidP="00E35F6A">
      <w:pPr>
        <w:widowControl w:val="0"/>
        <w:spacing w:after="0" w:line="240" w:lineRule="auto"/>
        <w:ind w:left="142" w:right="28"/>
        <w:rPr>
          <w:rFonts w:ascii="Arial" w:hAnsi="Arial" w:cs="Arial"/>
        </w:rPr>
      </w:pPr>
      <w:r>
        <w:rPr>
          <w:rFonts w:ascii="Arial" w:hAnsi="Arial" w:cs="Arial"/>
        </w:rPr>
        <w:t>Az egyes oszlopok kitöltésére vonatkozó előírások</w:t>
      </w:r>
      <w:del w:id="109" w:author="MNB" w:date="2025-11-03T09:35:00Z" w16du:dateUtc="2025-11-03T08:35:00Z">
        <w:r>
          <w:rPr>
            <w:rFonts w:ascii="Arial" w:hAnsi="Arial" w:cs="Arial"/>
          </w:rPr>
          <w:delText>:</w:delText>
        </w:r>
      </w:del>
    </w:p>
    <w:p w14:paraId="032BB653" w14:textId="22C39BF1" w:rsidR="00925709" w:rsidRDefault="00925709" w:rsidP="000B2102">
      <w:pPr>
        <w:widowControl w:val="0"/>
        <w:spacing w:after="0" w:line="240" w:lineRule="auto"/>
        <w:ind w:left="142" w:right="28"/>
        <w:rPr>
          <w:rFonts w:ascii="Arial" w:hAnsi="Arial" w:cs="Arial"/>
        </w:rPr>
      </w:pPr>
      <w:r w:rsidRPr="00AE7F63">
        <w:rPr>
          <w:rFonts w:ascii="Arial" w:hAnsi="Arial" w:cs="Arial"/>
          <w:b/>
          <w:bCs/>
        </w:rPr>
        <w:t>d</w:t>
      </w:r>
      <w:r w:rsidRPr="00E35F6A">
        <w:rPr>
          <w:rFonts w:ascii="Arial" w:hAnsi="Arial"/>
          <w:b/>
        </w:rPr>
        <w:t>)</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56DE1850" w:rsidR="00925709" w:rsidRPr="00E35F6A" w:rsidRDefault="00925709" w:rsidP="000B2102">
      <w:pPr>
        <w:widowControl w:val="0"/>
        <w:spacing w:after="0" w:line="240" w:lineRule="auto"/>
        <w:ind w:left="142" w:right="28"/>
        <w:rPr>
          <w:rFonts w:ascii="Arial" w:hAnsi="Arial" w:cs="Arial"/>
        </w:rPr>
      </w:pPr>
      <w:r w:rsidRPr="00AE7F63">
        <w:rPr>
          <w:rFonts w:ascii="Arial" w:hAnsi="Arial" w:cs="Arial"/>
          <w:b/>
          <w:bCs/>
        </w:rPr>
        <w:t>e</w:t>
      </w:r>
      <w:r w:rsidRPr="00E35F6A">
        <w:rPr>
          <w:rFonts w:ascii="Arial" w:hAnsi="Arial"/>
          <w:b/>
        </w:rPr>
        <w:t xml:space="preserve">) </w:t>
      </w:r>
      <w:r w:rsidR="00E63992">
        <w:rPr>
          <w:rFonts w:ascii="Arial" w:hAnsi="Arial" w:cs="Arial"/>
        </w:rPr>
        <w:t>A</w:t>
      </w:r>
      <w:r>
        <w:rPr>
          <w:rFonts w:ascii="Arial" w:hAnsi="Arial" w:cs="Arial"/>
        </w:rPr>
        <w:t xml:space="preserve"> d) oszlopban megadott ügyfél törzsszáma</w:t>
      </w:r>
      <w:r w:rsidR="00111EC5">
        <w:rPr>
          <w:rFonts w:ascii="Arial" w:hAnsi="Arial" w:cs="Arial"/>
        </w:rPr>
        <w:t xml:space="preserve">, illetve </w:t>
      </w:r>
      <w:ins w:id="110" w:author="MNB" w:date="2025-11-03T09:35:00Z" w16du:dateUtc="2025-11-03T08:35:00Z">
        <w:r w:rsidR="00663E73">
          <w:rPr>
            <w:rFonts w:ascii="Arial" w:hAnsi="Arial" w:cs="Arial"/>
          </w:rPr>
          <w:t xml:space="preserve">a pénzpiaci alapok (C6) </w:t>
        </w:r>
        <w:r w:rsidR="00663E73" w:rsidRPr="00263091">
          <w:rPr>
            <w:rFonts w:ascii="Arial" w:hAnsi="Arial" w:cs="Arial"/>
          </w:rPr>
          <w:t xml:space="preserve">és </w:t>
        </w:r>
        <w:r w:rsidR="00663E73">
          <w:rPr>
            <w:rFonts w:ascii="Arial" w:hAnsi="Arial" w:cs="Arial"/>
          </w:rPr>
          <w:t xml:space="preserve">az egyéb </w:t>
        </w:r>
      </w:ins>
      <w:r w:rsidR="00663E73">
        <w:rPr>
          <w:rFonts w:ascii="Arial" w:hAnsi="Arial" w:cs="Arial"/>
        </w:rPr>
        <w:t xml:space="preserve">befektetési </w:t>
      </w:r>
      <w:del w:id="111" w:author="MNB" w:date="2025-11-03T09:35:00Z" w16du:dateUtc="2025-11-03T08:35:00Z">
        <w:r w:rsidR="00111EC5" w:rsidRPr="00E35F6A">
          <w:rPr>
            <w:rFonts w:ascii="Arial" w:hAnsi="Arial" w:cs="Arial"/>
          </w:rPr>
          <w:delText>alap</w:delText>
        </w:r>
      </w:del>
      <w:ins w:id="112" w:author="MNB" w:date="2025-11-03T09:35:00Z" w16du:dateUtc="2025-11-03T08:35:00Z">
        <w:r w:rsidR="00663E73" w:rsidRPr="00E35F6A">
          <w:rPr>
            <w:rFonts w:ascii="Arial" w:hAnsi="Arial" w:cs="Arial"/>
          </w:rPr>
          <w:t>alapok (D3) értékpapír</w:t>
        </w:r>
      </w:ins>
      <w:r w:rsidR="00077577" w:rsidRPr="00E35F6A">
        <w:rPr>
          <w:rFonts w:ascii="Arial" w:hAnsi="Arial" w:cs="Arial"/>
        </w:rPr>
        <w:t xml:space="preserve"> </w:t>
      </w:r>
      <w:r w:rsidR="00663E73" w:rsidRPr="00E35F6A">
        <w:rPr>
          <w:rFonts w:ascii="Arial" w:hAnsi="Arial" w:cs="Arial"/>
        </w:rPr>
        <w:t xml:space="preserve">állománya </w:t>
      </w:r>
      <w:del w:id="113" w:author="MNB" w:date="2025-11-03T09:35:00Z" w16du:dateUtc="2025-11-03T08:35:00Z">
        <w:r w:rsidR="00111EC5" w:rsidRPr="00E35F6A">
          <w:rPr>
            <w:rFonts w:ascii="Arial" w:hAnsi="Arial" w:cs="Arial"/>
          </w:rPr>
          <w:delText>esetén</w:delText>
        </w:r>
      </w:del>
      <w:ins w:id="114" w:author="MNB" w:date="2025-11-03T09:35:00Z" w16du:dateUtc="2025-11-03T08:35:00Z">
        <w:r w:rsidR="00663E73" w:rsidRPr="00E35F6A">
          <w:rPr>
            <w:rFonts w:ascii="Arial" w:hAnsi="Arial" w:cs="Arial"/>
          </w:rPr>
          <w:t>vonatkozásában</w:t>
        </w:r>
      </w:ins>
      <w:r w:rsidR="00663E73" w:rsidRPr="00E35F6A">
        <w:rPr>
          <w:rFonts w:ascii="Arial" w:hAnsi="Arial" w:cs="Arial"/>
        </w:rPr>
        <w:t xml:space="preserve"> </w:t>
      </w:r>
      <w:r w:rsidR="00111EC5" w:rsidRPr="00E35F6A">
        <w:rPr>
          <w:rFonts w:ascii="Arial" w:hAnsi="Arial" w:cs="Arial"/>
        </w:rPr>
        <w:t>a befektetési alap FB azonosítója</w:t>
      </w:r>
      <w:ins w:id="115" w:author="MNB" w:date="2025-11-03T09:35:00Z" w16du:dateUtc="2025-11-03T08:35:00Z">
        <w:r w:rsidR="00663E73" w:rsidRPr="00E35F6A">
          <w:rPr>
            <w:rFonts w:ascii="Arial" w:hAnsi="Arial" w:cs="Arial"/>
          </w:rPr>
          <w:t>, a 3. melléklet 1. pontja szerinti, az MNB honlapján közzétett technikai segédlet vonatkozó listájában (</w:t>
        </w:r>
        <w:r w:rsidR="001869CE" w:rsidRPr="00E35F6A">
          <w:rPr>
            <w:rFonts w:ascii="Arial" w:hAnsi="Arial" w:cs="Arial"/>
          </w:rPr>
          <w:t xml:space="preserve">Aktuális </w:t>
        </w:r>
        <w:r w:rsidR="00663E73" w:rsidRPr="00E35F6A">
          <w:rPr>
            <w:rFonts w:ascii="Arial" w:hAnsi="Arial" w:cs="Arial"/>
          </w:rPr>
          <w:t>pénzügyi lista) foglaltak alapján</w:t>
        </w:r>
        <w:r w:rsidR="00E63992" w:rsidRPr="00E35F6A">
          <w:rPr>
            <w:rFonts w:ascii="Arial" w:hAnsi="Arial" w:cs="Arial"/>
          </w:rPr>
          <w:t>.</w:t>
        </w:r>
        <w:r w:rsidR="001D7E6E" w:rsidRPr="00E35F6A">
          <w:rPr>
            <w:rFonts w:ascii="Arial" w:hAnsi="Arial" w:cs="Arial"/>
          </w:rPr>
          <w:t xml:space="preserve"> Befektetési alap megszűnésekor a</w:t>
        </w:r>
        <w:r w:rsidR="00B65983" w:rsidRPr="00E35F6A">
          <w:rPr>
            <w:rFonts w:ascii="Arial" w:hAnsi="Arial" w:cs="Arial"/>
          </w:rPr>
          <w:t xml:space="preserve"> befektetési</w:t>
        </w:r>
        <w:r w:rsidR="001D7E6E" w:rsidRPr="00E35F6A">
          <w:rPr>
            <w:rFonts w:ascii="Arial" w:hAnsi="Arial" w:cs="Arial"/>
          </w:rPr>
          <w:t xml:space="preserve"> alap által birtokolt, a letéti számlán </w:t>
        </w:r>
        <w:r w:rsidR="00B65983" w:rsidRPr="00E35F6A">
          <w:rPr>
            <w:rFonts w:ascii="Arial" w:hAnsi="Arial" w:cs="Arial"/>
          </w:rPr>
          <w:t xml:space="preserve">a </w:t>
        </w:r>
        <w:r w:rsidR="001D7E6E" w:rsidRPr="00E35F6A">
          <w:rPr>
            <w:rFonts w:ascii="Arial" w:hAnsi="Arial" w:cs="Arial"/>
          </w:rPr>
          <w:t>hó</w:t>
        </w:r>
        <w:r w:rsidR="00B65983" w:rsidRPr="00E35F6A">
          <w:rPr>
            <w:rFonts w:ascii="Arial" w:hAnsi="Arial" w:cs="Arial"/>
          </w:rPr>
          <w:t>nap</w:t>
        </w:r>
        <w:r w:rsidR="001D7E6E" w:rsidRPr="00E35F6A">
          <w:rPr>
            <w:rFonts w:ascii="Arial" w:hAnsi="Arial" w:cs="Arial"/>
          </w:rPr>
          <w:t xml:space="preserve"> </w:t>
        </w:r>
        <w:r w:rsidR="00B65983" w:rsidRPr="00E35F6A">
          <w:rPr>
            <w:rFonts w:ascii="Arial" w:hAnsi="Arial" w:cs="Arial"/>
          </w:rPr>
          <w:t>utolsó napján</w:t>
        </w:r>
        <w:r w:rsidR="001D7E6E" w:rsidRPr="00E35F6A">
          <w:rPr>
            <w:rFonts w:ascii="Arial" w:hAnsi="Arial" w:cs="Arial"/>
          </w:rPr>
          <w:t xml:space="preserve"> </w:t>
        </w:r>
        <w:r w:rsidR="00B65983" w:rsidRPr="00E35F6A">
          <w:rPr>
            <w:rFonts w:ascii="Arial" w:hAnsi="Arial" w:cs="Arial"/>
          </w:rPr>
          <w:t xml:space="preserve">még </w:t>
        </w:r>
        <w:r w:rsidR="001D7E6E" w:rsidRPr="00E35F6A">
          <w:rPr>
            <w:rFonts w:ascii="Arial" w:hAnsi="Arial" w:cs="Arial"/>
          </w:rPr>
          <w:t>nyilvántartott értékpapír</w:t>
        </w:r>
        <w:r w:rsidR="00B65983" w:rsidRPr="00E35F6A">
          <w:rPr>
            <w:rFonts w:ascii="Arial" w:hAnsi="Arial" w:cs="Arial"/>
          </w:rPr>
          <w:t>-</w:t>
        </w:r>
        <w:r w:rsidR="001D7E6E" w:rsidRPr="00E35F6A">
          <w:rPr>
            <w:rFonts w:ascii="Arial" w:hAnsi="Arial" w:cs="Arial"/>
          </w:rPr>
          <w:t>állományokat a befektetési alapot kezelő alapkezelő törzsszámával kell szerepeltetni. Esernyőalapok esetében részalaponként kell az ügyfélbesorolást megadni</w:t>
        </w:r>
      </w:ins>
      <w:r w:rsidR="001D7E6E" w:rsidRPr="00E35F6A">
        <w:rPr>
          <w:rFonts w:ascii="Arial" w:hAnsi="Arial"/>
        </w:rPr>
        <w:t>.</w:t>
      </w:r>
    </w:p>
    <w:p w14:paraId="413B0869" w14:textId="7EAA0975" w:rsidR="00925709" w:rsidRPr="00E35F6A" w:rsidRDefault="00925709" w:rsidP="000B2102">
      <w:pPr>
        <w:widowControl w:val="0"/>
        <w:spacing w:after="0" w:line="240" w:lineRule="auto"/>
        <w:ind w:left="142" w:right="28"/>
        <w:rPr>
          <w:rFonts w:ascii="Arial" w:hAnsi="Arial" w:cs="Arial"/>
        </w:rPr>
      </w:pPr>
      <w:r w:rsidRPr="00E35F6A">
        <w:rPr>
          <w:rFonts w:ascii="Arial" w:hAnsi="Arial" w:cs="Arial"/>
          <w:b/>
          <w:bCs/>
        </w:rPr>
        <w:t>f</w:t>
      </w:r>
      <w:r w:rsidRPr="00E35F6A">
        <w:rPr>
          <w:rFonts w:ascii="Arial" w:hAnsi="Arial"/>
          <w:b/>
        </w:rPr>
        <w:t>)</w:t>
      </w:r>
      <w:r w:rsidRPr="00E35F6A">
        <w:rPr>
          <w:rFonts w:ascii="Arial" w:hAnsi="Arial" w:cs="Arial"/>
        </w:rPr>
        <w:t xml:space="preserve"> </w:t>
      </w:r>
      <w:r w:rsidR="00E63992" w:rsidRPr="00E35F6A">
        <w:rPr>
          <w:rFonts w:ascii="Arial" w:hAnsi="Arial" w:cs="Arial"/>
        </w:rPr>
        <w:t>A</w:t>
      </w:r>
      <w:r w:rsidR="00250D7C" w:rsidRPr="00E35F6A">
        <w:rPr>
          <w:rFonts w:ascii="Arial" w:hAnsi="Arial" w:cs="Arial"/>
        </w:rPr>
        <w:t>z</w:t>
      </w:r>
      <w:r w:rsidRPr="00E35F6A">
        <w:rPr>
          <w:rFonts w:ascii="Arial" w:hAnsi="Arial" w:cs="Arial"/>
        </w:rPr>
        <w:t xml:space="preserve"> </w:t>
      </w:r>
      <w:r w:rsidR="00E63992" w:rsidRPr="00E35F6A">
        <w:rPr>
          <w:rFonts w:ascii="Arial" w:hAnsi="Arial" w:cs="Arial"/>
        </w:rPr>
        <w:t xml:space="preserve">ügyfél </w:t>
      </w:r>
      <w:r w:rsidR="007D0E5F" w:rsidRPr="00E35F6A">
        <w:rPr>
          <w:rFonts w:ascii="Arial" w:hAnsi="Arial" w:cs="Arial"/>
        </w:rPr>
        <w:t xml:space="preserve">III.1. pontban hivatkozott előírások szerint megadott, </w:t>
      </w:r>
      <w:r w:rsidRPr="00E35F6A">
        <w:rPr>
          <w:rFonts w:ascii="Arial" w:hAnsi="Arial" w:cs="Arial"/>
        </w:rPr>
        <w:t>egykarakteres szektorkódja</w:t>
      </w:r>
      <w:r w:rsidR="00E63992" w:rsidRPr="00E35F6A">
        <w:rPr>
          <w:rFonts w:ascii="Arial" w:hAnsi="Arial" w:cs="Arial"/>
        </w:rPr>
        <w:t>.</w:t>
      </w:r>
    </w:p>
    <w:p w14:paraId="436BA9D1" w14:textId="21578949" w:rsidR="002D7CC7" w:rsidRDefault="002D7CC7" w:rsidP="000B2102">
      <w:pPr>
        <w:widowControl w:val="0"/>
        <w:spacing w:after="0" w:line="240" w:lineRule="auto"/>
        <w:ind w:left="142" w:right="28"/>
        <w:rPr>
          <w:rFonts w:ascii="Arial" w:hAnsi="Arial" w:cs="Arial"/>
        </w:rPr>
      </w:pPr>
      <w:r w:rsidRPr="00E35F6A">
        <w:rPr>
          <w:rFonts w:ascii="Arial" w:hAnsi="Arial" w:cs="Arial"/>
        </w:rPr>
        <w:t>Az előzőekben nem nevesített oszlopok kitöltésére a 01. táblánál leírtak megfelelően irányadók</w:t>
      </w:r>
      <w:del w:id="116" w:author="MNB" w:date="2025-11-03T09:35:00Z" w16du:dateUtc="2025-11-03T08:35:00Z">
        <w:r w:rsidRPr="00E35F6A">
          <w:rPr>
            <w:rFonts w:ascii="Arial" w:hAnsi="Arial" w:cs="Arial"/>
          </w:rPr>
          <w:delText>.</w:delText>
        </w:r>
      </w:del>
      <w:ins w:id="117" w:author="MNB" w:date="2025-11-03T09:35:00Z" w16du:dateUtc="2025-11-03T08:35:00Z">
        <w:r w:rsidRPr="00E35F6A">
          <w:rPr>
            <w:rFonts w:ascii="Arial" w:hAnsi="Arial" w:cs="Arial"/>
          </w:rPr>
          <w:t>.</w:t>
        </w:r>
      </w:ins>
      <w:r w:rsidR="00525A6D" w:rsidRPr="00E35F6A">
        <w:rPr>
          <w:rFonts w:ascii="Arial" w:hAnsi="Arial" w:cs="Arial"/>
        </w:rPr>
        <w:t>”</w:t>
      </w:r>
    </w:p>
    <w:p w14:paraId="186DC9AB" w14:textId="6955B5AA" w:rsidR="003457DB" w:rsidRPr="004D6ACF" w:rsidRDefault="003457DB" w:rsidP="000B2102">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36825" w14:textId="77777777" w:rsidR="00E35F6A" w:rsidRDefault="00E35F6A" w:rsidP="00421DF9">
      <w:r>
        <w:separator/>
      </w:r>
    </w:p>
  </w:endnote>
  <w:endnote w:type="continuationSeparator" w:id="0">
    <w:p w14:paraId="3A9AAC2E" w14:textId="77777777" w:rsidR="00E35F6A" w:rsidRDefault="00E35F6A" w:rsidP="00421DF9">
      <w:r>
        <w:continuationSeparator/>
      </w:r>
    </w:p>
  </w:endnote>
  <w:endnote w:type="continuationNotice" w:id="1">
    <w:p w14:paraId="67BB4738" w14:textId="77777777" w:rsidR="00E35F6A" w:rsidRDefault="00E35F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7B4F3" w14:textId="77777777" w:rsidR="00E35F6A" w:rsidRDefault="00E35F6A" w:rsidP="00421DF9">
      <w:r>
        <w:separator/>
      </w:r>
    </w:p>
  </w:footnote>
  <w:footnote w:type="continuationSeparator" w:id="0">
    <w:p w14:paraId="6CF16B31" w14:textId="77777777" w:rsidR="00E35F6A" w:rsidRDefault="00E35F6A" w:rsidP="00421DF9">
      <w:r>
        <w:continuationSeparator/>
      </w:r>
    </w:p>
  </w:footnote>
  <w:footnote w:type="continuationNotice" w:id="1">
    <w:p w14:paraId="0DEDD711" w14:textId="77777777" w:rsidR="00E35F6A" w:rsidRDefault="00E35F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3A40E87"/>
    <w:multiLevelType w:val="hybridMultilevel"/>
    <w:tmpl w:val="7BF00286"/>
    <w:lvl w:ilvl="0" w:tplc="8F2E5C9E">
      <w:start w:val="27"/>
      <w:numFmt w:val="lowerLetter"/>
      <w:lvlText w:val="%1)"/>
      <w:lvlJc w:val="left"/>
      <w:pPr>
        <w:ind w:left="1222" w:hanging="360"/>
      </w:pPr>
      <w:rPr>
        <w:rFonts w:hint="default"/>
      </w:rPr>
    </w:lvl>
    <w:lvl w:ilvl="1" w:tplc="040E0019" w:tentative="1">
      <w:start w:val="1"/>
      <w:numFmt w:val="lowerLetter"/>
      <w:lvlText w:val="%2."/>
      <w:lvlJc w:val="left"/>
      <w:pPr>
        <w:ind w:left="1942" w:hanging="360"/>
      </w:pPr>
    </w:lvl>
    <w:lvl w:ilvl="2" w:tplc="040E001B" w:tentative="1">
      <w:start w:val="1"/>
      <w:numFmt w:val="lowerRoman"/>
      <w:lvlText w:val="%3."/>
      <w:lvlJc w:val="right"/>
      <w:pPr>
        <w:ind w:left="2662" w:hanging="180"/>
      </w:pPr>
    </w:lvl>
    <w:lvl w:ilvl="3" w:tplc="040E000F" w:tentative="1">
      <w:start w:val="1"/>
      <w:numFmt w:val="decimal"/>
      <w:lvlText w:val="%4."/>
      <w:lvlJc w:val="left"/>
      <w:pPr>
        <w:ind w:left="3382" w:hanging="360"/>
      </w:pPr>
    </w:lvl>
    <w:lvl w:ilvl="4" w:tplc="040E0019" w:tentative="1">
      <w:start w:val="1"/>
      <w:numFmt w:val="lowerLetter"/>
      <w:lvlText w:val="%5."/>
      <w:lvlJc w:val="left"/>
      <w:pPr>
        <w:ind w:left="4102" w:hanging="360"/>
      </w:pPr>
    </w:lvl>
    <w:lvl w:ilvl="5" w:tplc="040E001B" w:tentative="1">
      <w:start w:val="1"/>
      <w:numFmt w:val="lowerRoman"/>
      <w:lvlText w:val="%6."/>
      <w:lvlJc w:val="right"/>
      <w:pPr>
        <w:ind w:left="4822" w:hanging="180"/>
      </w:pPr>
    </w:lvl>
    <w:lvl w:ilvl="6" w:tplc="040E000F" w:tentative="1">
      <w:start w:val="1"/>
      <w:numFmt w:val="decimal"/>
      <w:lvlText w:val="%7."/>
      <w:lvlJc w:val="left"/>
      <w:pPr>
        <w:ind w:left="5542" w:hanging="360"/>
      </w:pPr>
    </w:lvl>
    <w:lvl w:ilvl="7" w:tplc="040E0019" w:tentative="1">
      <w:start w:val="1"/>
      <w:numFmt w:val="lowerLetter"/>
      <w:lvlText w:val="%8."/>
      <w:lvlJc w:val="left"/>
      <w:pPr>
        <w:ind w:left="6262" w:hanging="360"/>
      </w:pPr>
    </w:lvl>
    <w:lvl w:ilvl="8" w:tplc="040E001B" w:tentative="1">
      <w:start w:val="1"/>
      <w:numFmt w:val="lowerRoman"/>
      <w:lvlText w:val="%9."/>
      <w:lvlJc w:val="right"/>
      <w:pPr>
        <w:ind w:left="6982"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9"/>
  </w:num>
  <w:num w:numId="4" w16cid:durableId="1164707021">
    <w:abstractNumId w:val="3"/>
  </w:num>
  <w:num w:numId="5" w16cid:durableId="1922371990">
    <w:abstractNumId w:val="4"/>
  </w:num>
  <w:num w:numId="6" w16cid:durableId="249627049">
    <w:abstractNumId w:val="11"/>
  </w:num>
  <w:num w:numId="7" w16cid:durableId="29189398">
    <w:abstractNumId w:val="6"/>
  </w:num>
  <w:num w:numId="8" w16cid:durableId="932468419">
    <w:abstractNumId w:val="13"/>
  </w:num>
  <w:num w:numId="9" w16cid:durableId="2106613172">
    <w:abstractNumId w:val="11"/>
    <w:lvlOverride w:ilvl="0">
      <w:startOverride w:val="1"/>
    </w:lvlOverride>
  </w:num>
  <w:num w:numId="10" w16cid:durableId="676035090">
    <w:abstractNumId w:val="14"/>
  </w:num>
  <w:num w:numId="11" w16cid:durableId="1433091650">
    <w:abstractNumId w:val="12"/>
  </w:num>
  <w:num w:numId="12" w16cid:durableId="666329010">
    <w:abstractNumId w:val="10"/>
  </w:num>
  <w:num w:numId="13" w16cid:durableId="1308362034">
    <w:abstractNumId w:val="9"/>
  </w:num>
  <w:num w:numId="14" w16cid:durableId="776339850">
    <w:abstractNumId w:val="9"/>
  </w:num>
  <w:num w:numId="15" w16cid:durableId="862594075">
    <w:abstractNumId w:val="9"/>
  </w:num>
  <w:num w:numId="16" w16cid:durableId="1078478057">
    <w:abstractNumId w:val="9"/>
  </w:num>
  <w:num w:numId="17" w16cid:durableId="1642073218">
    <w:abstractNumId w:val="9"/>
  </w:num>
  <w:num w:numId="18" w16cid:durableId="328027435">
    <w:abstractNumId w:val="9"/>
  </w:num>
  <w:num w:numId="19" w16cid:durableId="1064336561">
    <w:abstractNumId w:val="0"/>
  </w:num>
  <w:num w:numId="20" w16cid:durableId="296108886">
    <w:abstractNumId w:val="15"/>
  </w:num>
  <w:num w:numId="21" w16cid:durableId="1630815249">
    <w:abstractNumId w:val="2"/>
  </w:num>
  <w:num w:numId="22" w16cid:durableId="690376191">
    <w:abstractNumId w:val="1"/>
  </w:num>
  <w:num w:numId="23" w16cid:durableId="2076080421">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468B2"/>
    <w:rsid w:val="0005432A"/>
    <w:rsid w:val="0005577F"/>
    <w:rsid w:val="00060148"/>
    <w:rsid w:val="00060FD0"/>
    <w:rsid w:val="00063216"/>
    <w:rsid w:val="0006374F"/>
    <w:rsid w:val="00064546"/>
    <w:rsid w:val="00066DB4"/>
    <w:rsid w:val="000674BE"/>
    <w:rsid w:val="00067BE2"/>
    <w:rsid w:val="00067C0C"/>
    <w:rsid w:val="00077577"/>
    <w:rsid w:val="0008131E"/>
    <w:rsid w:val="00081934"/>
    <w:rsid w:val="000831EC"/>
    <w:rsid w:val="0008436D"/>
    <w:rsid w:val="000846FA"/>
    <w:rsid w:val="00086FDE"/>
    <w:rsid w:val="00087E97"/>
    <w:rsid w:val="000904C4"/>
    <w:rsid w:val="000943D0"/>
    <w:rsid w:val="00097922"/>
    <w:rsid w:val="000A38B4"/>
    <w:rsid w:val="000A3A63"/>
    <w:rsid w:val="000A71F3"/>
    <w:rsid w:val="000B2102"/>
    <w:rsid w:val="000B2B3B"/>
    <w:rsid w:val="000B38E4"/>
    <w:rsid w:val="000B5C2B"/>
    <w:rsid w:val="000C2918"/>
    <w:rsid w:val="000C3019"/>
    <w:rsid w:val="000C5076"/>
    <w:rsid w:val="000C701E"/>
    <w:rsid w:val="000C701F"/>
    <w:rsid w:val="000D1C8B"/>
    <w:rsid w:val="000D1E44"/>
    <w:rsid w:val="000D3F52"/>
    <w:rsid w:val="000D4010"/>
    <w:rsid w:val="000D40AE"/>
    <w:rsid w:val="000D4F61"/>
    <w:rsid w:val="000D5F26"/>
    <w:rsid w:val="000D78D1"/>
    <w:rsid w:val="000E2CBD"/>
    <w:rsid w:val="000E3936"/>
    <w:rsid w:val="000E4EE3"/>
    <w:rsid w:val="000E6D82"/>
    <w:rsid w:val="000E75DB"/>
    <w:rsid w:val="000F2858"/>
    <w:rsid w:val="000F2AE0"/>
    <w:rsid w:val="000F2DB7"/>
    <w:rsid w:val="000F30B8"/>
    <w:rsid w:val="000F4CB8"/>
    <w:rsid w:val="000F68FE"/>
    <w:rsid w:val="00101654"/>
    <w:rsid w:val="0010447E"/>
    <w:rsid w:val="0010496C"/>
    <w:rsid w:val="00110868"/>
    <w:rsid w:val="00111EC5"/>
    <w:rsid w:val="00113C88"/>
    <w:rsid w:val="00121F5F"/>
    <w:rsid w:val="001255A4"/>
    <w:rsid w:val="0013008F"/>
    <w:rsid w:val="00132260"/>
    <w:rsid w:val="00133A51"/>
    <w:rsid w:val="00133CEB"/>
    <w:rsid w:val="00134350"/>
    <w:rsid w:val="001356A6"/>
    <w:rsid w:val="001357D0"/>
    <w:rsid w:val="00136260"/>
    <w:rsid w:val="001411C0"/>
    <w:rsid w:val="001421CC"/>
    <w:rsid w:val="001428BD"/>
    <w:rsid w:val="00143691"/>
    <w:rsid w:val="00146AF6"/>
    <w:rsid w:val="00150045"/>
    <w:rsid w:val="001508EC"/>
    <w:rsid w:val="00152DBF"/>
    <w:rsid w:val="00153CBE"/>
    <w:rsid w:val="0016506F"/>
    <w:rsid w:val="00166F6C"/>
    <w:rsid w:val="001747F6"/>
    <w:rsid w:val="0018015E"/>
    <w:rsid w:val="0018359E"/>
    <w:rsid w:val="0018619A"/>
    <w:rsid w:val="001869CE"/>
    <w:rsid w:val="001870A7"/>
    <w:rsid w:val="00191D72"/>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4211"/>
    <w:rsid w:val="001D5999"/>
    <w:rsid w:val="001D59FD"/>
    <w:rsid w:val="001D60A8"/>
    <w:rsid w:val="001D7401"/>
    <w:rsid w:val="001D7E6E"/>
    <w:rsid w:val="001E1C64"/>
    <w:rsid w:val="001E31DF"/>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16AA"/>
    <w:rsid w:val="002522F1"/>
    <w:rsid w:val="002600BE"/>
    <w:rsid w:val="002602F5"/>
    <w:rsid w:val="002611AE"/>
    <w:rsid w:val="0026180A"/>
    <w:rsid w:val="00263091"/>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96378"/>
    <w:rsid w:val="002A25BF"/>
    <w:rsid w:val="002A25D3"/>
    <w:rsid w:val="002A3B0E"/>
    <w:rsid w:val="002A4BEA"/>
    <w:rsid w:val="002A5372"/>
    <w:rsid w:val="002B3674"/>
    <w:rsid w:val="002B4D45"/>
    <w:rsid w:val="002B6B78"/>
    <w:rsid w:val="002B6D25"/>
    <w:rsid w:val="002B78E0"/>
    <w:rsid w:val="002C2A74"/>
    <w:rsid w:val="002C450B"/>
    <w:rsid w:val="002C728F"/>
    <w:rsid w:val="002C7AB8"/>
    <w:rsid w:val="002C7D4D"/>
    <w:rsid w:val="002C7DD0"/>
    <w:rsid w:val="002D5E55"/>
    <w:rsid w:val="002D7CC7"/>
    <w:rsid w:val="002E37A7"/>
    <w:rsid w:val="002F235C"/>
    <w:rsid w:val="002F34ED"/>
    <w:rsid w:val="002F602F"/>
    <w:rsid w:val="002F7F88"/>
    <w:rsid w:val="00300EE3"/>
    <w:rsid w:val="00302136"/>
    <w:rsid w:val="0030395F"/>
    <w:rsid w:val="00313246"/>
    <w:rsid w:val="00316398"/>
    <w:rsid w:val="003221FB"/>
    <w:rsid w:val="003231ED"/>
    <w:rsid w:val="00324B66"/>
    <w:rsid w:val="00327A74"/>
    <w:rsid w:val="00331493"/>
    <w:rsid w:val="0033429A"/>
    <w:rsid w:val="003347F0"/>
    <w:rsid w:val="00334BF0"/>
    <w:rsid w:val="003402ED"/>
    <w:rsid w:val="00341BB5"/>
    <w:rsid w:val="00343614"/>
    <w:rsid w:val="003457DB"/>
    <w:rsid w:val="00350D05"/>
    <w:rsid w:val="0035153B"/>
    <w:rsid w:val="003524A6"/>
    <w:rsid w:val="0035479D"/>
    <w:rsid w:val="003548F7"/>
    <w:rsid w:val="003574E1"/>
    <w:rsid w:val="00360829"/>
    <w:rsid w:val="003701D4"/>
    <w:rsid w:val="003704B1"/>
    <w:rsid w:val="003728FE"/>
    <w:rsid w:val="00373BD2"/>
    <w:rsid w:val="00374B5A"/>
    <w:rsid w:val="00375E91"/>
    <w:rsid w:val="0037696F"/>
    <w:rsid w:val="003779E1"/>
    <w:rsid w:val="00380643"/>
    <w:rsid w:val="00380B3D"/>
    <w:rsid w:val="003824BF"/>
    <w:rsid w:val="003827F0"/>
    <w:rsid w:val="00391B59"/>
    <w:rsid w:val="00394139"/>
    <w:rsid w:val="00395ACD"/>
    <w:rsid w:val="00395B14"/>
    <w:rsid w:val="00395D13"/>
    <w:rsid w:val="00396F35"/>
    <w:rsid w:val="00397F34"/>
    <w:rsid w:val="003A0520"/>
    <w:rsid w:val="003A2EDF"/>
    <w:rsid w:val="003A3350"/>
    <w:rsid w:val="003A5582"/>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13C8"/>
    <w:rsid w:val="00412626"/>
    <w:rsid w:val="0041484F"/>
    <w:rsid w:val="004164C7"/>
    <w:rsid w:val="00417CD4"/>
    <w:rsid w:val="00421DF9"/>
    <w:rsid w:val="00423D50"/>
    <w:rsid w:val="00424AE7"/>
    <w:rsid w:val="00430F6E"/>
    <w:rsid w:val="0043276D"/>
    <w:rsid w:val="004329B9"/>
    <w:rsid w:val="004330EA"/>
    <w:rsid w:val="00433D5E"/>
    <w:rsid w:val="00434727"/>
    <w:rsid w:val="00434DC6"/>
    <w:rsid w:val="004413FF"/>
    <w:rsid w:val="00442ABF"/>
    <w:rsid w:val="00444144"/>
    <w:rsid w:val="004451FE"/>
    <w:rsid w:val="0045227F"/>
    <w:rsid w:val="00453087"/>
    <w:rsid w:val="004548FA"/>
    <w:rsid w:val="00454FAA"/>
    <w:rsid w:val="00455A38"/>
    <w:rsid w:val="004578F9"/>
    <w:rsid w:val="004624C6"/>
    <w:rsid w:val="00464408"/>
    <w:rsid w:val="00465939"/>
    <w:rsid w:val="0047029F"/>
    <w:rsid w:val="00471D74"/>
    <w:rsid w:val="004729CE"/>
    <w:rsid w:val="00474131"/>
    <w:rsid w:val="0048183A"/>
    <w:rsid w:val="00481F69"/>
    <w:rsid w:val="004832AE"/>
    <w:rsid w:val="00491483"/>
    <w:rsid w:val="004919C2"/>
    <w:rsid w:val="004924CA"/>
    <w:rsid w:val="00493F3E"/>
    <w:rsid w:val="00494C89"/>
    <w:rsid w:val="0049689A"/>
    <w:rsid w:val="0049791F"/>
    <w:rsid w:val="00497E63"/>
    <w:rsid w:val="004A235F"/>
    <w:rsid w:val="004A2E56"/>
    <w:rsid w:val="004A4344"/>
    <w:rsid w:val="004A58E3"/>
    <w:rsid w:val="004A5A33"/>
    <w:rsid w:val="004A5F09"/>
    <w:rsid w:val="004B1A68"/>
    <w:rsid w:val="004B4967"/>
    <w:rsid w:val="004B5DAD"/>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514F"/>
    <w:rsid w:val="0050657B"/>
    <w:rsid w:val="00513B1F"/>
    <w:rsid w:val="0051486A"/>
    <w:rsid w:val="005149CD"/>
    <w:rsid w:val="00516455"/>
    <w:rsid w:val="00517847"/>
    <w:rsid w:val="0052340B"/>
    <w:rsid w:val="0052527B"/>
    <w:rsid w:val="0052546E"/>
    <w:rsid w:val="0052584F"/>
    <w:rsid w:val="00525A6D"/>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C65D9"/>
    <w:rsid w:val="005D0EA6"/>
    <w:rsid w:val="005D1A2C"/>
    <w:rsid w:val="005D7C84"/>
    <w:rsid w:val="005E34AB"/>
    <w:rsid w:val="005E5D00"/>
    <w:rsid w:val="005E786F"/>
    <w:rsid w:val="005F30B8"/>
    <w:rsid w:val="005F3818"/>
    <w:rsid w:val="005F3E3D"/>
    <w:rsid w:val="00600953"/>
    <w:rsid w:val="00602F0C"/>
    <w:rsid w:val="00603723"/>
    <w:rsid w:val="00606BA4"/>
    <w:rsid w:val="00610E45"/>
    <w:rsid w:val="0062608A"/>
    <w:rsid w:val="00627BFA"/>
    <w:rsid w:val="00630610"/>
    <w:rsid w:val="006374C5"/>
    <w:rsid w:val="00640C48"/>
    <w:rsid w:val="00642A07"/>
    <w:rsid w:val="00643529"/>
    <w:rsid w:val="00643A72"/>
    <w:rsid w:val="00643CB4"/>
    <w:rsid w:val="006441AE"/>
    <w:rsid w:val="00644BE4"/>
    <w:rsid w:val="006543C2"/>
    <w:rsid w:val="00657FE9"/>
    <w:rsid w:val="00663E73"/>
    <w:rsid w:val="0067570F"/>
    <w:rsid w:val="00681108"/>
    <w:rsid w:val="00687CFD"/>
    <w:rsid w:val="00690C97"/>
    <w:rsid w:val="00691063"/>
    <w:rsid w:val="006910F6"/>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15F"/>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6B4A"/>
    <w:rsid w:val="00727BCA"/>
    <w:rsid w:val="00730ECD"/>
    <w:rsid w:val="00731C38"/>
    <w:rsid w:val="00732D87"/>
    <w:rsid w:val="0073360F"/>
    <w:rsid w:val="00735760"/>
    <w:rsid w:val="00737660"/>
    <w:rsid w:val="007376E0"/>
    <w:rsid w:val="007422E7"/>
    <w:rsid w:val="0074231B"/>
    <w:rsid w:val="00744A1F"/>
    <w:rsid w:val="00746D82"/>
    <w:rsid w:val="007474DD"/>
    <w:rsid w:val="00754A11"/>
    <w:rsid w:val="00761420"/>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03"/>
    <w:rsid w:val="00797231"/>
    <w:rsid w:val="00797AA6"/>
    <w:rsid w:val="007A185D"/>
    <w:rsid w:val="007A2BE7"/>
    <w:rsid w:val="007B1174"/>
    <w:rsid w:val="007B24B3"/>
    <w:rsid w:val="007B39B9"/>
    <w:rsid w:val="007B7FC8"/>
    <w:rsid w:val="007C4189"/>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7E59"/>
    <w:rsid w:val="00803D7E"/>
    <w:rsid w:val="00805AB3"/>
    <w:rsid w:val="00805E36"/>
    <w:rsid w:val="0080661E"/>
    <w:rsid w:val="00823055"/>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52F31"/>
    <w:rsid w:val="00860131"/>
    <w:rsid w:val="00860860"/>
    <w:rsid w:val="00864147"/>
    <w:rsid w:val="00864468"/>
    <w:rsid w:val="00866547"/>
    <w:rsid w:val="00866E71"/>
    <w:rsid w:val="00867FD1"/>
    <w:rsid w:val="00887C3B"/>
    <w:rsid w:val="008935BD"/>
    <w:rsid w:val="008936DF"/>
    <w:rsid w:val="00894FB4"/>
    <w:rsid w:val="008A1C40"/>
    <w:rsid w:val="008A352A"/>
    <w:rsid w:val="008A3551"/>
    <w:rsid w:val="008A6950"/>
    <w:rsid w:val="008B18E4"/>
    <w:rsid w:val="008B61E3"/>
    <w:rsid w:val="008C18FF"/>
    <w:rsid w:val="008C474C"/>
    <w:rsid w:val="008C554F"/>
    <w:rsid w:val="008C56D8"/>
    <w:rsid w:val="008D13B9"/>
    <w:rsid w:val="008D6221"/>
    <w:rsid w:val="008E26F2"/>
    <w:rsid w:val="008E3579"/>
    <w:rsid w:val="008E36BA"/>
    <w:rsid w:val="008E4014"/>
    <w:rsid w:val="008E7DD7"/>
    <w:rsid w:val="009026E7"/>
    <w:rsid w:val="00903AC3"/>
    <w:rsid w:val="009041B5"/>
    <w:rsid w:val="00905DD6"/>
    <w:rsid w:val="00910A92"/>
    <w:rsid w:val="00920381"/>
    <w:rsid w:val="009228DF"/>
    <w:rsid w:val="00925709"/>
    <w:rsid w:val="00925712"/>
    <w:rsid w:val="00926EA9"/>
    <w:rsid w:val="00927A56"/>
    <w:rsid w:val="00930F98"/>
    <w:rsid w:val="00932C55"/>
    <w:rsid w:val="0093328B"/>
    <w:rsid w:val="00933E50"/>
    <w:rsid w:val="00934193"/>
    <w:rsid w:val="009345ED"/>
    <w:rsid w:val="00934F6E"/>
    <w:rsid w:val="00937A0B"/>
    <w:rsid w:val="0094233D"/>
    <w:rsid w:val="00950ACA"/>
    <w:rsid w:val="00952BC7"/>
    <w:rsid w:val="00954649"/>
    <w:rsid w:val="00956E6F"/>
    <w:rsid w:val="00957F22"/>
    <w:rsid w:val="00961F15"/>
    <w:rsid w:val="00962FE4"/>
    <w:rsid w:val="009665AC"/>
    <w:rsid w:val="00967062"/>
    <w:rsid w:val="00970714"/>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008"/>
    <w:rsid w:val="00A0759B"/>
    <w:rsid w:val="00A145E1"/>
    <w:rsid w:val="00A16867"/>
    <w:rsid w:val="00A17909"/>
    <w:rsid w:val="00A2173F"/>
    <w:rsid w:val="00A244C7"/>
    <w:rsid w:val="00A26503"/>
    <w:rsid w:val="00A26654"/>
    <w:rsid w:val="00A26B2C"/>
    <w:rsid w:val="00A26ED3"/>
    <w:rsid w:val="00A305D0"/>
    <w:rsid w:val="00A30A32"/>
    <w:rsid w:val="00A3105B"/>
    <w:rsid w:val="00A324C3"/>
    <w:rsid w:val="00A339FA"/>
    <w:rsid w:val="00A34F95"/>
    <w:rsid w:val="00A44C60"/>
    <w:rsid w:val="00A44CE8"/>
    <w:rsid w:val="00A5096A"/>
    <w:rsid w:val="00A53D94"/>
    <w:rsid w:val="00A5487F"/>
    <w:rsid w:val="00A556EC"/>
    <w:rsid w:val="00A56BCD"/>
    <w:rsid w:val="00A57460"/>
    <w:rsid w:val="00A57D44"/>
    <w:rsid w:val="00A60012"/>
    <w:rsid w:val="00A61F4E"/>
    <w:rsid w:val="00A71F99"/>
    <w:rsid w:val="00A7699F"/>
    <w:rsid w:val="00A77604"/>
    <w:rsid w:val="00A800A3"/>
    <w:rsid w:val="00A814B5"/>
    <w:rsid w:val="00A820E5"/>
    <w:rsid w:val="00A8495F"/>
    <w:rsid w:val="00A917E0"/>
    <w:rsid w:val="00A94C01"/>
    <w:rsid w:val="00A94C7A"/>
    <w:rsid w:val="00A951D1"/>
    <w:rsid w:val="00A95431"/>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58E"/>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48D"/>
    <w:rsid w:val="00B3271C"/>
    <w:rsid w:val="00B327AB"/>
    <w:rsid w:val="00B3473A"/>
    <w:rsid w:val="00B36061"/>
    <w:rsid w:val="00B36A9C"/>
    <w:rsid w:val="00B36FE1"/>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51B4"/>
    <w:rsid w:val="00B65983"/>
    <w:rsid w:val="00B661A1"/>
    <w:rsid w:val="00B66A7E"/>
    <w:rsid w:val="00B702D5"/>
    <w:rsid w:val="00B723C6"/>
    <w:rsid w:val="00B759F7"/>
    <w:rsid w:val="00B76A47"/>
    <w:rsid w:val="00B800CB"/>
    <w:rsid w:val="00B8074B"/>
    <w:rsid w:val="00B8101A"/>
    <w:rsid w:val="00B8264A"/>
    <w:rsid w:val="00B861AB"/>
    <w:rsid w:val="00B917F9"/>
    <w:rsid w:val="00B926D3"/>
    <w:rsid w:val="00B944EB"/>
    <w:rsid w:val="00B95B4E"/>
    <w:rsid w:val="00BA2A45"/>
    <w:rsid w:val="00BA4507"/>
    <w:rsid w:val="00BA4A63"/>
    <w:rsid w:val="00BB27C2"/>
    <w:rsid w:val="00BB736C"/>
    <w:rsid w:val="00BB7D50"/>
    <w:rsid w:val="00BC4375"/>
    <w:rsid w:val="00BC68D8"/>
    <w:rsid w:val="00BD0575"/>
    <w:rsid w:val="00BD12AC"/>
    <w:rsid w:val="00BD29BB"/>
    <w:rsid w:val="00BD2ED1"/>
    <w:rsid w:val="00BD3458"/>
    <w:rsid w:val="00BD37A2"/>
    <w:rsid w:val="00BD5BE8"/>
    <w:rsid w:val="00BD742A"/>
    <w:rsid w:val="00BD75B8"/>
    <w:rsid w:val="00BE0682"/>
    <w:rsid w:val="00BE125E"/>
    <w:rsid w:val="00BE2532"/>
    <w:rsid w:val="00BE5440"/>
    <w:rsid w:val="00BE5843"/>
    <w:rsid w:val="00BF0359"/>
    <w:rsid w:val="00BF1956"/>
    <w:rsid w:val="00BF32B0"/>
    <w:rsid w:val="00BF3AF0"/>
    <w:rsid w:val="00BF7264"/>
    <w:rsid w:val="00C01E8F"/>
    <w:rsid w:val="00C0211E"/>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01C2"/>
    <w:rsid w:val="00C72FB8"/>
    <w:rsid w:val="00C77075"/>
    <w:rsid w:val="00C827B4"/>
    <w:rsid w:val="00C907C0"/>
    <w:rsid w:val="00C90A65"/>
    <w:rsid w:val="00C91386"/>
    <w:rsid w:val="00C92398"/>
    <w:rsid w:val="00C93837"/>
    <w:rsid w:val="00C97EF4"/>
    <w:rsid w:val="00CA13B6"/>
    <w:rsid w:val="00CA2308"/>
    <w:rsid w:val="00CA2A5B"/>
    <w:rsid w:val="00CA398B"/>
    <w:rsid w:val="00CA4DA5"/>
    <w:rsid w:val="00CA7603"/>
    <w:rsid w:val="00CB21A3"/>
    <w:rsid w:val="00CB238B"/>
    <w:rsid w:val="00CB794F"/>
    <w:rsid w:val="00CC3618"/>
    <w:rsid w:val="00CC37D8"/>
    <w:rsid w:val="00CC4CB1"/>
    <w:rsid w:val="00CC4ED2"/>
    <w:rsid w:val="00CD35D6"/>
    <w:rsid w:val="00CD36BC"/>
    <w:rsid w:val="00CD41F3"/>
    <w:rsid w:val="00CD6E8D"/>
    <w:rsid w:val="00CD724F"/>
    <w:rsid w:val="00CE1124"/>
    <w:rsid w:val="00CE188C"/>
    <w:rsid w:val="00CE4A5F"/>
    <w:rsid w:val="00CE4B17"/>
    <w:rsid w:val="00CE5F48"/>
    <w:rsid w:val="00CF0B7A"/>
    <w:rsid w:val="00CF137E"/>
    <w:rsid w:val="00CF148C"/>
    <w:rsid w:val="00CF1C2F"/>
    <w:rsid w:val="00CF5AD0"/>
    <w:rsid w:val="00D00D53"/>
    <w:rsid w:val="00D02170"/>
    <w:rsid w:val="00D03058"/>
    <w:rsid w:val="00D068DC"/>
    <w:rsid w:val="00D0775C"/>
    <w:rsid w:val="00D117E5"/>
    <w:rsid w:val="00D11D8B"/>
    <w:rsid w:val="00D144FA"/>
    <w:rsid w:val="00D161E0"/>
    <w:rsid w:val="00D161F1"/>
    <w:rsid w:val="00D17EEE"/>
    <w:rsid w:val="00D2004B"/>
    <w:rsid w:val="00D21043"/>
    <w:rsid w:val="00D23C00"/>
    <w:rsid w:val="00D265EF"/>
    <w:rsid w:val="00D2761D"/>
    <w:rsid w:val="00D37144"/>
    <w:rsid w:val="00D460E2"/>
    <w:rsid w:val="00D463F1"/>
    <w:rsid w:val="00D524BB"/>
    <w:rsid w:val="00D531F1"/>
    <w:rsid w:val="00D54516"/>
    <w:rsid w:val="00D546C5"/>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0E2E"/>
    <w:rsid w:val="00DC19A0"/>
    <w:rsid w:val="00DC25DD"/>
    <w:rsid w:val="00DC54EA"/>
    <w:rsid w:val="00DC55CA"/>
    <w:rsid w:val="00DC599A"/>
    <w:rsid w:val="00DD1078"/>
    <w:rsid w:val="00DD1960"/>
    <w:rsid w:val="00DD3F4B"/>
    <w:rsid w:val="00DD62AD"/>
    <w:rsid w:val="00DD7153"/>
    <w:rsid w:val="00DD7B74"/>
    <w:rsid w:val="00DE3D33"/>
    <w:rsid w:val="00DE7215"/>
    <w:rsid w:val="00DF4F58"/>
    <w:rsid w:val="00E023F9"/>
    <w:rsid w:val="00E05DDA"/>
    <w:rsid w:val="00E11F2F"/>
    <w:rsid w:val="00E1255B"/>
    <w:rsid w:val="00E13A3A"/>
    <w:rsid w:val="00E14CD2"/>
    <w:rsid w:val="00E22B27"/>
    <w:rsid w:val="00E27B09"/>
    <w:rsid w:val="00E301AE"/>
    <w:rsid w:val="00E315BC"/>
    <w:rsid w:val="00E330F7"/>
    <w:rsid w:val="00E33610"/>
    <w:rsid w:val="00E34A61"/>
    <w:rsid w:val="00E35139"/>
    <w:rsid w:val="00E35F6A"/>
    <w:rsid w:val="00E41F7B"/>
    <w:rsid w:val="00E44555"/>
    <w:rsid w:val="00E4526A"/>
    <w:rsid w:val="00E50608"/>
    <w:rsid w:val="00E5165B"/>
    <w:rsid w:val="00E52ABA"/>
    <w:rsid w:val="00E5314F"/>
    <w:rsid w:val="00E62521"/>
    <w:rsid w:val="00E63992"/>
    <w:rsid w:val="00E653B3"/>
    <w:rsid w:val="00E653E3"/>
    <w:rsid w:val="00E659AF"/>
    <w:rsid w:val="00E66AEE"/>
    <w:rsid w:val="00E70FF5"/>
    <w:rsid w:val="00E7136B"/>
    <w:rsid w:val="00E71856"/>
    <w:rsid w:val="00E71EA7"/>
    <w:rsid w:val="00E736A7"/>
    <w:rsid w:val="00E809C7"/>
    <w:rsid w:val="00E8437E"/>
    <w:rsid w:val="00E85A2B"/>
    <w:rsid w:val="00E86972"/>
    <w:rsid w:val="00E87C26"/>
    <w:rsid w:val="00E912C2"/>
    <w:rsid w:val="00E966F4"/>
    <w:rsid w:val="00EA2361"/>
    <w:rsid w:val="00EA4DC4"/>
    <w:rsid w:val="00EB11D4"/>
    <w:rsid w:val="00EB1329"/>
    <w:rsid w:val="00EB2886"/>
    <w:rsid w:val="00EB398E"/>
    <w:rsid w:val="00EB718E"/>
    <w:rsid w:val="00EC03DC"/>
    <w:rsid w:val="00EC2D00"/>
    <w:rsid w:val="00EC4096"/>
    <w:rsid w:val="00EC429C"/>
    <w:rsid w:val="00EC6A51"/>
    <w:rsid w:val="00ED0199"/>
    <w:rsid w:val="00ED05AC"/>
    <w:rsid w:val="00ED10E2"/>
    <w:rsid w:val="00ED6459"/>
    <w:rsid w:val="00EE1C3B"/>
    <w:rsid w:val="00EE1D17"/>
    <w:rsid w:val="00EE4050"/>
    <w:rsid w:val="00EE4149"/>
    <w:rsid w:val="00EF300F"/>
    <w:rsid w:val="00EF685F"/>
    <w:rsid w:val="00EF75A2"/>
    <w:rsid w:val="00F01656"/>
    <w:rsid w:val="00F03BB3"/>
    <w:rsid w:val="00F04867"/>
    <w:rsid w:val="00F04888"/>
    <w:rsid w:val="00F04E3E"/>
    <w:rsid w:val="00F1028A"/>
    <w:rsid w:val="00F10771"/>
    <w:rsid w:val="00F15103"/>
    <w:rsid w:val="00F168A4"/>
    <w:rsid w:val="00F205E5"/>
    <w:rsid w:val="00F21B51"/>
    <w:rsid w:val="00F31554"/>
    <w:rsid w:val="00F31A98"/>
    <w:rsid w:val="00F34387"/>
    <w:rsid w:val="00F35E39"/>
    <w:rsid w:val="00F40316"/>
    <w:rsid w:val="00F429AF"/>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13C"/>
    <w:rsid w:val="00F9761F"/>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4B5A"/>
    <w:pPr>
      <w:spacing w:after="150" w:line="276" w:lineRule="auto"/>
      <w:jc w:val="both"/>
    </w:pPr>
  </w:style>
  <w:style w:type="paragraph" w:styleId="Cmsor1">
    <w:name w:val="heading 1"/>
    <w:basedOn w:val="Norml"/>
    <w:next w:val="Norml"/>
    <w:link w:val="Cmsor1Char"/>
    <w:qFormat/>
    <w:rsid w:val="00374B5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74B5A"/>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74B5A"/>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74B5A"/>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74B5A"/>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74B5A"/>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74B5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74B5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74B5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74B5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74B5A"/>
  </w:style>
  <w:style w:type="table" w:customStyle="1" w:styleId="tblzat-mtrix">
    <w:name w:val="táblázat - mátrix"/>
    <w:basedOn w:val="Normltblzat"/>
    <w:uiPriority w:val="2"/>
    <w:qFormat/>
    <w:rsid w:val="00374B5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74B5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74B5A"/>
    <w:pPr>
      <w:numPr>
        <w:numId w:val="9"/>
      </w:numPr>
      <w:contextualSpacing/>
    </w:pPr>
  </w:style>
  <w:style w:type="character" w:styleId="Hiperhivatkozs">
    <w:name w:val="Hyperlink"/>
    <w:basedOn w:val="Vgjegyzet-hivatkozs"/>
    <w:uiPriority w:val="99"/>
    <w:rsid w:val="00374B5A"/>
    <w:rPr>
      <w:rFonts w:ascii="Calibri" w:hAnsi="Calibri"/>
      <w:color w:val="0000FF"/>
      <w:sz w:val="20"/>
      <w:u w:val="single"/>
      <w:vertAlign w:val="superscript"/>
    </w:rPr>
  </w:style>
  <w:style w:type="table" w:customStyle="1" w:styleId="tblzat-oldallces">
    <w:name w:val="táblázat - oldalléces"/>
    <w:basedOn w:val="Normltblzat"/>
    <w:uiPriority w:val="3"/>
    <w:qFormat/>
    <w:rsid w:val="00374B5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74B5A"/>
    <w:rPr>
      <w:vertAlign w:val="superscript"/>
    </w:rPr>
  </w:style>
  <w:style w:type="paragraph" w:styleId="Buborkszveg">
    <w:name w:val="Balloon Text"/>
    <w:basedOn w:val="Norml"/>
    <w:link w:val="BuborkszvegChar"/>
    <w:uiPriority w:val="99"/>
    <w:semiHidden/>
    <w:unhideWhenUsed/>
    <w:rsid w:val="00374B5A"/>
    <w:rPr>
      <w:rFonts w:ascii="Tahoma" w:hAnsi="Tahoma" w:cs="Tahoma"/>
      <w:sz w:val="16"/>
      <w:szCs w:val="16"/>
    </w:rPr>
  </w:style>
  <w:style w:type="paragraph" w:customStyle="1" w:styleId="Magyarzszveg">
    <w:name w:val="Magyarázó szöveg"/>
    <w:basedOn w:val="Norml"/>
    <w:next w:val="Norml"/>
    <w:uiPriority w:val="7"/>
    <w:rsid w:val="00374B5A"/>
    <w:rPr>
      <w:color w:val="F6A800" w:themeColor="accent5"/>
      <w:sz w:val="18"/>
    </w:rPr>
  </w:style>
  <w:style w:type="character" w:customStyle="1" w:styleId="BuborkszvegChar">
    <w:name w:val="Buborékszöveg Char"/>
    <w:basedOn w:val="Bekezdsalapbettpusa"/>
    <w:link w:val="Buborkszveg"/>
    <w:uiPriority w:val="99"/>
    <w:semiHidden/>
    <w:rsid w:val="00374B5A"/>
    <w:rPr>
      <w:rFonts w:ascii="Tahoma" w:hAnsi="Tahoma" w:cs="Tahoma"/>
      <w:sz w:val="16"/>
      <w:szCs w:val="16"/>
    </w:rPr>
  </w:style>
  <w:style w:type="paragraph" w:styleId="lfej">
    <w:name w:val="header"/>
    <w:basedOn w:val="Norml"/>
    <w:link w:val="lfejChar"/>
    <w:uiPriority w:val="99"/>
    <w:unhideWhenUsed/>
    <w:rsid w:val="00374B5A"/>
    <w:pPr>
      <w:tabs>
        <w:tab w:val="center" w:pos="4536"/>
        <w:tab w:val="right" w:pos="9072"/>
      </w:tabs>
    </w:pPr>
  </w:style>
  <w:style w:type="character" w:customStyle="1" w:styleId="lfejChar">
    <w:name w:val="Élőfej Char"/>
    <w:basedOn w:val="Bekezdsalapbettpusa"/>
    <w:link w:val="lfej"/>
    <w:uiPriority w:val="99"/>
    <w:rsid w:val="00374B5A"/>
  </w:style>
  <w:style w:type="paragraph" w:styleId="llb">
    <w:name w:val="footer"/>
    <w:basedOn w:val="Norml"/>
    <w:link w:val="llbChar"/>
    <w:uiPriority w:val="99"/>
    <w:unhideWhenUsed/>
    <w:rsid w:val="00374B5A"/>
    <w:pPr>
      <w:tabs>
        <w:tab w:val="center" w:pos="4536"/>
        <w:tab w:val="right" w:pos="9072"/>
      </w:tabs>
    </w:pPr>
  </w:style>
  <w:style w:type="character" w:customStyle="1" w:styleId="llbChar">
    <w:name w:val="Élőláb Char"/>
    <w:basedOn w:val="Bekezdsalapbettpusa"/>
    <w:link w:val="llb"/>
    <w:uiPriority w:val="99"/>
    <w:rsid w:val="00374B5A"/>
  </w:style>
  <w:style w:type="paragraph" w:customStyle="1" w:styleId="Szmozs">
    <w:name w:val="Számozás"/>
    <w:basedOn w:val="Norml"/>
    <w:uiPriority w:val="4"/>
    <w:qFormat/>
    <w:rsid w:val="00374B5A"/>
    <w:pPr>
      <w:numPr>
        <w:numId w:val="4"/>
      </w:numPr>
      <w:spacing w:before="120"/>
      <w:contextualSpacing/>
    </w:pPr>
  </w:style>
  <w:style w:type="table" w:styleId="Rcsostblzat">
    <w:name w:val="Table Grid"/>
    <w:aliases w:val="Szegély nélküli"/>
    <w:basedOn w:val="Normltblzat"/>
    <w:uiPriority w:val="59"/>
    <w:rsid w:val="00374B5A"/>
    <w:pPr>
      <w:contextualSpacing/>
    </w:pPr>
    <w:tblPr/>
    <w:tcPr>
      <w:vAlign w:val="center"/>
    </w:tcPr>
  </w:style>
  <w:style w:type="character" w:customStyle="1" w:styleId="Cmsor4Char">
    <w:name w:val="Címsor 4 Char"/>
    <w:basedOn w:val="Bekezdsalapbettpusa"/>
    <w:link w:val="Cmsor4"/>
    <w:rsid w:val="00374B5A"/>
    <w:rPr>
      <w:iCs/>
      <w:color w:val="0C2148" w:themeColor="text2"/>
      <w:szCs w:val="30"/>
    </w:rPr>
  </w:style>
  <w:style w:type="character" w:customStyle="1" w:styleId="Cmsor5Char">
    <w:name w:val="Címsor 5 Char"/>
    <w:basedOn w:val="Bekezdsalapbettpusa"/>
    <w:link w:val="Cmsor5"/>
    <w:rsid w:val="00374B5A"/>
    <w:rPr>
      <w:color w:val="0C2148" w:themeColor="text2"/>
      <w:szCs w:val="26"/>
    </w:rPr>
  </w:style>
  <w:style w:type="character" w:customStyle="1" w:styleId="Cmsor6Char">
    <w:name w:val="Címsor 6 Char"/>
    <w:basedOn w:val="Bekezdsalapbettpusa"/>
    <w:link w:val="Cmsor6"/>
    <w:rsid w:val="00374B5A"/>
    <w:rPr>
      <w:color w:val="0C2148" w:themeColor="text2"/>
    </w:rPr>
  </w:style>
  <w:style w:type="character" w:customStyle="1" w:styleId="Cmsor1Char">
    <w:name w:val="Címsor 1 Char"/>
    <w:basedOn w:val="Bekezdsalapbettpusa"/>
    <w:link w:val="Cmsor1"/>
    <w:rsid w:val="00374B5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74B5A"/>
    <w:rPr>
      <w:b/>
      <w:color w:val="0C2148" w:themeColor="text2"/>
      <w:sz w:val="24"/>
      <w:szCs w:val="38"/>
    </w:rPr>
  </w:style>
  <w:style w:type="character" w:customStyle="1" w:styleId="Cmsor3Char">
    <w:name w:val="Címsor 3 Char"/>
    <w:basedOn w:val="Bekezdsalapbettpusa"/>
    <w:link w:val="Cmsor3"/>
    <w:rsid w:val="00374B5A"/>
    <w:rPr>
      <w:bCs/>
      <w:color w:val="0C2148" w:themeColor="text2"/>
      <w:szCs w:val="34"/>
    </w:rPr>
  </w:style>
  <w:style w:type="paragraph" w:styleId="Cm">
    <w:name w:val="Title"/>
    <w:basedOn w:val="Norml"/>
    <w:next w:val="Norml"/>
    <w:link w:val="CmChar"/>
    <w:uiPriority w:val="3"/>
    <w:qFormat/>
    <w:rsid w:val="00374B5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74B5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74B5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74B5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74B5A"/>
    <w:rPr>
      <w:rFonts w:eastAsiaTheme="majorEastAsia" w:cstheme="majorBidi"/>
      <w:i/>
      <w:iCs/>
      <w:color w:val="404040" w:themeColor="text1" w:themeTint="BF"/>
    </w:rPr>
  </w:style>
  <w:style w:type="numbering" w:customStyle="1" w:styleId="Style1">
    <w:name w:val="Style1"/>
    <w:uiPriority w:val="99"/>
    <w:rsid w:val="00374B5A"/>
    <w:pPr>
      <w:numPr>
        <w:numId w:val="1"/>
      </w:numPr>
    </w:pPr>
  </w:style>
  <w:style w:type="paragraph" w:styleId="TJ7">
    <w:name w:val="toc 7"/>
    <w:basedOn w:val="Norml"/>
    <w:next w:val="Norml"/>
    <w:autoRedefine/>
    <w:uiPriority w:val="99"/>
    <w:semiHidden/>
    <w:locked/>
    <w:rsid w:val="00374B5A"/>
    <w:pPr>
      <w:spacing w:after="100"/>
      <w:ind w:left="1200"/>
    </w:pPr>
    <w:rPr>
      <w:color w:val="385623" w:themeColor="accent6" w:themeShade="80"/>
    </w:rPr>
  </w:style>
  <w:style w:type="paragraph" w:styleId="TJ8">
    <w:name w:val="toc 8"/>
    <w:basedOn w:val="Norml"/>
    <w:next w:val="Norml"/>
    <w:autoRedefine/>
    <w:uiPriority w:val="99"/>
    <w:semiHidden/>
    <w:locked/>
    <w:rsid w:val="00374B5A"/>
    <w:pPr>
      <w:spacing w:after="100"/>
      <w:ind w:left="1400"/>
    </w:pPr>
    <w:rPr>
      <w:color w:val="385623" w:themeColor="accent6" w:themeShade="80"/>
    </w:rPr>
  </w:style>
  <w:style w:type="paragraph" w:styleId="TJ9">
    <w:name w:val="toc 9"/>
    <w:basedOn w:val="Norml"/>
    <w:next w:val="Norml"/>
    <w:autoRedefine/>
    <w:uiPriority w:val="99"/>
    <w:semiHidden/>
    <w:locked/>
    <w:rsid w:val="00374B5A"/>
    <w:pPr>
      <w:spacing w:after="100"/>
      <w:ind w:left="1600"/>
    </w:pPr>
    <w:rPr>
      <w:color w:val="385623" w:themeColor="accent6" w:themeShade="80"/>
    </w:rPr>
  </w:style>
  <w:style w:type="table" w:customStyle="1" w:styleId="Calendar2">
    <w:name w:val="Calendar 2"/>
    <w:basedOn w:val="Normltblzat"/>
    <w:uiPriority w:val="99"/>
    <w:qFormat/>
    <w:rsid w:val="00374B5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74B5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74B5A"/>
    <w:rPr>
      <w:rFonts w:eastAsiaTheme="minorEastAsia"/>
      <w:color w:val="0C2148" w:themeColor="text2"/>
      <w:sz w:val="16"/>
    </w:rPr>
  </w:style>
  <w:style w:type="character" w:styleId="Finomkiemels">
    <w:name w:val="Subtle Emphasis"/>
    <w:basedOn w:val="Bekezdsalapbettpusa"/>
    <w:uiPriority w:val="19"/>
    <w:qFormat/>
    <w:rsid w:val="00374B5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74B5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74B5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74B5A"/>
    <w:rPr>
      <w:color w:val="385623" w:themeColor="accent6" w:themeShade="80"/>
    </w:rPr>
  </w:style>
  <w:style w:type="character" w:customStyle="1" w:styleId="VgjegyzetszvegeChar">
    <w:name w:val="Végjegyzet szövege Char"/>
    <w:basedOn w:val="Bekezdsalapbettpusa"/>
    <w:link w:val="Vgjegyzetszvege"/>
    <w:uiPriority w:val="99"/>
    <w:semiHidden/>
    <w:rsid w:val="00374B5A"/>
    <w:rPr>
      <w:color w:val="385623" w:themeColor="accent6" w:themeShade="80"/>
    </w:rPr>
  </w:style>
  <w:style w:type="table" w:customStyle="1" w:styleId="Vilgosrnykols1jellszn1">
    <w:name w:val="Világos árnyékolás – 1. jelölőszín1"/>
    <w:basedOn w:val="Normltblzat"/>
    <w:uiPriority w:val="60"/>
    <w:rsid w:val="00374B5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74B5A"/>
    <w:pPr>
      <w:numPr>
        <w:numId w:val="5"/>
      </w:numPr>
    </w:pPr>
  </w:style>
  <w:style w:type="paragraph" w:customStyle="1" w:styleId="Tblaszvegstlus">
    <w:name w:val="Tábla szöveg stílus"/>
    <w:basedOn w:val="Norml"/>
    <w:link w:val="TblaszvegstlusChar"/>
    <w:uiPriority w:val="8"/>
    <w:qFormat/>
    <w:rsid w:val="00374B5A"/>
  </w:style>
  <w:style w:type="character" w:customStyle="1" w:styleId="ListaszerbekezdsChar">
    <w:name w:val="Listaszerű bekezdés Char"/>
    <w:basedOn w:val="Bekezdsalapbettpusa"/>
    <w:link w:val="Listaszerbekezds"/>
    <w:uiPriority w:val="4"/>
    <w:rsid w:val="00374B5A"/>
  </w:style>
  <w:style w:type="character" w:customStyle="1" w:styleId="Listaszerbekezds2Char">
    <w:name w:val="Listaszerű bekezdés 2 Char"/>
    <w:basedOn w:val="ListaszerbekezdsChar"/>
    <w:link w:val="Listaszerbekezds2"/>
    <w:uiPriority w:val="4"/>
    <w:rsid w:val="00374B5A"/>
  </w:style>
  <w:style w:type="character" w:customStyle="1" w:styleId="TblaszvegstlusChar">
    <w:name w:val="Tábla szöveg stílus Char"/>
    <w:basedOn w:val="Bekezdsalapbettpusa"/>
    <w:link w:val="Tblaszvegstlus"/>
    <w:uiPriority w:val="8"/>
    <w:rsid w:val="00374B5A"/>
  </w:style>
  <w:style w:type="character" w:styleId="Finomhivatkozs">
    <w:name w:val="Subtle Reference"/>
    <w:basedOn w:val="Bekezdsalapbettpusa"/>
    <w:uiPriority w:val="31"/>
    <w:rsid w:val="00374B5A"/>
    <w:rPr>
      <w:sz w:val="24"/>
      <w:szCs w:val="24"/>
      <w:u w:val="single"/>
    </w:rPr>
  </w:style>
  <w:style w:type="character" w:styleId="Ershivatkozs">
    <w:name w:val="Intense Reference"/>
    <w:basedOn w:val="Bekezdsalapbettpusa"/>
    <w:uiPriority w:val="32"/>
    <w:rsid w:val="00374B5A"/>
    <w:rPr>
      <w:b/>
      <w:sz w:val="24"/>
      <w:u w:val="single"/>
    </w:rPr>
  </w:style>
  <w:style w:type="paragraph" w:customStyle="1" w:styleId="Listaszerbekezds2szint">
    <w:name w:val="Listaszerű bekezdés 2. szint"/>
    <w:basedOn w:val="Listaszerbekezds"/>
    <w:link w:val="Listaszerbekezds2szintChar"/>
    <w:uiPriority w:val="4"/>
    <w:qFormat/>
    <w:rsid w:val="00374B5A"/>
    <w:pPr>
      <w:numPr>
        <w:numId w:val="8"/>
      </w:numPr>
    </w:pPr>
  </w:style>
  <w:style w:type="paragraph" w:customStyle="1" w:styleId="Listaszerbekezds3szint">
    <w:name w:val="Listaszerű bekezdés 3. szint"/>
    <w:basedOn w:val="Listaszerbekezds"/>
    <w:link w:val="Listaszerbekezds3szintChar"/>
    <w:uiPriority w:val="4"/>
    <w:qFormat/>
    <w:rsid w:val="00374B5A"/>
    <w:pPr>
      <w:numPr>
        <w:ilvl w:val="2"/>
        <w:numId w:val="10"/>
      </w:numPr>
    </w:pPr>
  </w:style>
  <w:style w:type="character" w:customStyle="1" w:styleId="Listaszerbekezds2szintChar">
    <w:name w:val="Listaszerű bekezdés 2. szint Char"/>
    <w:basedOn w:val="ListaszerbekezdsChar"/>
    <w:link w:val="Listaszerbekezds2szint"/>
    <w:uiPriority w:val="4"/>
    <w:rsid w:val="00374B5A"/>
  </w:style>
  <w:style w:type="character" w:customStyle="1" w:styleId="Listaszerbekezds3szintChar">
    <w:name w:val="Listaszerű bekezdés 3. szint Char"/>
    <w:basedOn w:val="ListaszerbekezdsChar"/>
    <w:link w:val="Listaszerbekezds3szint"/>
    <w:uiPriority w:val="4"/>
    <w:rsid w:val="00374B5A"/>
  </w:style>
  <w:style w:type="paragraph" w:styleId="Alcm">
    <w:name w:val="Subtitle"/>
    <w:basedOn w:val="Norml"/>
    <w:next w:val="Norml"/>
    <w:link w:val="AlcmChar"/>
    <w:uiPriority w:val="11"/>
    <w:rsid w:val="00374B5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74B5A"/>
    <w:rPr>
      <w:rFonts w:eastAsiaTheme="majorEastAsia" w:cstheme="majorBidi"/>
    </w:rPr>
  </w:style>
  <w:style w:type="paragraph" w:customStyle="1" w:styleId="Listabetvel">
    <w:name w:val="Lista betűvel"/>
    <w:basedOn w:val="Listaszerbekezds"/>
    <w:link w:val="ListabetvelChar"/>
    <w:uiPriority w:val="4"/>
    <w:qFormat/>
    <w:rsid w:val="00374B5A"/>
    <w:pPr>
      <w:numPr>
        <w:numId w:val="7"/>
      </w:numPr>
    </w:pPr>
  </w:style>
  <w:style w:type="character" w:customStyle="1" w:styleId="ListabetvelChar">
    <w:name w:val="Lista betűvel Char"/>
    <w:basedOn w:val="ListaszerbekezdsChar"/>
    <w:link w:val="Listabetvel"/>
    <w:uiPriority w:val="4"/>
    <w:rsid w:val="00374B5A"/>
  </w:style>
  <w:style w:type="paragraph" w:customStyle="1" w:styleId="Erskiemels1">
    <w:name w:val="Erős kiemelés1"/>
    <w:basedOn w:val="Norml"/>
    <w:link w:val="ErskiemelsChar"/>
    <w:uiPriority w:val="5"/>
    <w:qFormat/>
    <w:rsid w:val="00374B5A"/>
    <w:rPr>
      <w:b/>
      <w:i/>
    </w:rPr>
  </w:style>
  <w:style w:type="character" w:customStyle="1" w:styleId="ErskiemelsChar">
    <w:name w:val="Erős kiemelés Char"/>
    <w:basedOn w:val="Bekezdsalapbettpusa"/>
    <w:link w:val="Erskiemels1"/>
    <w:uiPriority w:val="5"/>
    <w:rsid w:val="00374B5A"/>
    <w:rPr>
      <w:b/>
      <w:i/>
    </w:rPr>
  </w:style>
  <w:style w:type="paragraph" w:customStyle="1" w:styleId="Bold">
    <w:name w:val="Bold"/>
    <w:basedOn w:val="Norml"/>
    <w:link w:val="BoldChar"/>
    <w:uiPriority w:val="6"/>
    <w:qFormat/>
    <w:rsid w:val="00374B5A"/>
    <w:rPr>
      <w:b/>
    </w:rPr>
  </w:style>
  <w:style w:type="character" w:customStyle="1" w:styleId="BoldChar">
    <w:name w:val="Bold Char"/>
    <w:basedOn w:val="Bekezdsalapbettpusa"/>
    <w:link w:val="Bold"/>
    <w:uiPriority w:val="6"/>
    <w:rsid w:val="00374B5A"/>
    <w:rPr>
      <w:b/>
    </w:rPr>
  </w:style>
  <w:style w:type="character" w:styleId="Mrltotthiperhivatkozs">
    <w:name w:val="FollowedHyperlink"/>
    <w:basedOn w:val="Bekezdsalapbettpusa"/>
    <w:uiPriority w:val="99"/>
    <w:semiHidden/>
    <w:unhideWhenUsed/>
    <w:rsid w:val="00374B5A"/>
    <w:rPr>
      <w:color w:val="954F72" w:themeColor="followedHyperlink"/>
      <w:u w:val="single"/>
    </w:rPr>
  </w:style>
  <w:style w:type="paragraph" w:styleId="Tartalomjegyzkcmsora">
    <w:name w:val="TOC Heading"/>
    <w:basedOn w:val="Cmsor1"/>
    <w:next w:val="Norml"/>
    <w:uiPriority w:val="39"/>
    <w:unhideWhenUsed/>
    <w:qFormat/>
    <w:rsid w:val="00374B5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74B5A"/>
    <w:pPr>
      <w:spacing w:after="100"/>
      <w:ind w:left="220"/>
      <w:jc w:val="left"/>
    </w:pPr>
    <w:rPr>
      <w:rFonts w:eastAsiaTheme="minorEastAsia"/>
    </w:rPr>
  </w:style>
  <w:style w:type="paragraph" w:styleId="TJ1">
    <w:name w:val="toc 1"/>
    <w:basedOn w:val="Norml"/>
    <w:next w:val="Norml"/>
    <w:autoRedefine/>
    <w:uiPriority w:val="39"/>
    <w:unhideWhenUsed/>
    <w:qFormat/>
    <w:locked/>
    <w:rsid w:val="00374B5A"/>
    <w:pPr>
      <w:spacing w:after="100"/>
      <w:jc w:val="left"/>
    </w:pPr>
    <w:rPr>
      <w:rFonts w:eastAsiaTheme="minorEastAsia"/>
    </w:rPr>
  </w:style>
  <w:style w:type="paragraph" w:styleId="TJ3">
    <w:name w:val="toc 3"/>
    <w:basedOn w:val="Norml"/>
    <w:next w:val="Norml"/>
    <w:uiPriority w:val="39"/>
    <w:unhideWhenUsed/>
    <w:qFormat/>
    <w:locked/>
    <w:rsid w:val="00374B5A"/>
    <w:pPr>
      <w:spacing w:after="100"/>
      <w:ind w:left="400"/>
    </w:pPr>
  </w:style>
  <w:style w:type="paragraph" w:customStyle="1" w:styleId="StyleTOC2Left015">
    <w:name w:val="Style TOC 2 + Left:  0.15&quot;"/>
    <w:basedOn w:val="TJ2"/>
    <w:rsid w:val="00374B5A"/>
    <w:pPr>
      <w:ind w:left="216"/>
    </w:pPr>
    <w:rPr>
      <w:rFonts w:eastAsia="Times New Roman" w:cs="Times New Roman"/>
    </w:rPr>
  </w:style>
  <w:style w:type="paragraph" w:customStyle="1" w:styleId="StyleTOC3Left031">
    <w:name w:val="Style TOC 3 + Left:  0.31&quot;"/>
    <w:basedOn w:val="TJ3"/>
    <w:rsid w:val="00374B5A"/>
    <w:pPr>
      <w:ind w:left="446"/>
    </w:pPr>
    <w:rPr>
      <w:rFonts w:eastAsia="Times New Roman" w:cs="Times New Roman"/>
    </w:rPr>
  </w:style>
  <w:style w:type="numbering" w:customStyle="1" w:styleId="Hierarchikuslista">
    <w:name w:val="Hierarchikus lista"/>
    <w:uiPriority w:val="99"/>
    <w:rsid w:val="00374B5A"/>
    <w:pPr>
      <w:numPr>
        <w:numId w:val="2"/>
      </w:numPr>
    </w:pPr>
  </w:style>
  <w:style w:type="paragraph" w:customStyle="1" w:styleId="HierarchikusLista0">
    <w:name w:val="Hierarchikus Lista"/>
    <w:basedOn w:val="Listaszerbekezds"/>
    <w:link w:val="HierarchikusListaChar"/>
    <w:qFormat/>
    <w:rsid w:val="00374B5A"/>
    <w:pPr>
      <w:numPr>
        <w:numId w:val="0"/>
      </w:numPr>
    </w:pPr>
  </w:style>
  <w:style w:type="character" w:customStyle="1" w:styleId="HierarchikusListaChar">
    <w:name w:val="Hierarchikus Lista Char"/>
    <w:basedOn w:val="ListaszerbekezdsChar"/>
    <w:link w:val="HierarchikusLista0"/>
    <w:rsid w:val="00374B5A"/>
  </w:style>
  <w:style w:type="character" w:styleId="Kiemels2">
    <w:name w:val="Strong"/>
    <w:basedOn w:val="Bekezdsalapbettpusa"/>
    <w:uiPriority w:val="22"/>
    <w:rsid w:val="00374B5A"/>
    <w:rPr>
      <w:b/>
      <w:bCs/>
    </w:rPr>
  </w:style>
  <w:style w:type="character" w:styleId="Kiemels">
    <w:name w:val="Emphasis"/>
    <w:basedOn w:val="Bekezdsalapbettpusa"/>
    <w:uiPriority w:val="6"/>
    <w:qFormat/>
    <w:rsid w:val="00374B5A"/>
    <w:rPr>
      <w:i/>
      <w:iCs/>
    </w:rPr>
  </w:style>
  <w:style w:type="paragraph" w:styleId="Nincstrkz">
    <w:name w:val="No Spacing"/>
    <w:basedOn w:val="Norml"/>
    <w:uiPriority w:val="1"/>
    <w:rsid w:val="00374B5A"/>
    <w:rPr>
      <w:szCs w:val="32"/>
    </w:rPr>
  </w:style>
  <w:style w:type="paragraph" w:styleId="Idzet">
    <w:name w:val="Quote"/>
    <w:basedOn w:val="Norml"/>
    <w:next w:val="Norml"/>
    <w:link w:val="IdzetChar"/>
    <w:uiPriority w:val="29"/>
    <w:rsid w:val="00374B5A"/>
    <w:rPr>
      <w:i/>
    </w:rPr>
  </w:style>
  <w:style w:type="character" w:customStyle="1" w:styleId="IdzetChar">
    <w:name w:val="Idézet Char"/>
    <w:basedOn w:val="Bekezdsalapbettpusa"/>
    <w:link w:val="Idzet"/>
    <w:uiPriority w:val="29"/>
    <w:rsid w:val="00374B5A"/>
    <w:rPr>
      <w:i/>
    </w:rPr>
  </w:style>
  <w:style w:type="paragraph" w:styleId="Kiemeltidzet">
    <w:name w:val="Intense Quote"/>
    <w:basedOn w:val="Norml"/>
    <w:next w:val="Norml"/>
    <w:link w:val="KiemeltidzetChar"/>
    <w:uiPriority w:val="30"/>
    <w:rsid w:val="00374B5A"/>
    <w:pPr>
      <w:ind w:left="720" w:right="720"/>
    </w:pPr>
    <w:rPr>
      <w:b/>
      <w:i/>
    </w:rPr>
  </w:style>
  <w:style w:type="character" w:customStyle="1" w:styleId="KiemeltidzetChar">
    <w:name w:val="Kiemelt idézet Char"/>
    <w:basedOn w:val="Bekezdsalapbettpusa"/>
    <w:link w:val="Kiemeltidzet"/>
    <w:uiPriority w:val="30"/>
    <w:rsid w:val="00374B5A"/>
    <w:rPr>
      <w:b/>
      <w:i/>
    </w:rPr>
  </w:style>
  <w:style w:type="character" w:styleId="Erskiemels">
    <w:name w:val="Intense Emphasis"/>
    <w:basedOn w:val="Bekezdsalapbettpusa"/>
    <w:uiPriority w:val="21"/>
    <w:rsid w:val="00374B5A"/>
    <w:rPr>
      <w:b/>
      <w:i/>
      <w:sz w:val="24"/>
      <w:szCs w:val="24"/>
      <w:u w:val="single"/>
    </w:rPr>
  </w:style>
  <w:style w:type="character" w:styleId="Knyvcme">
    <w:name w:val="Book Title"/>
    <w:basedOn w:val="Bekezdsalapbettpusa"/>
    <w:uiPriority w:val="33"/>
    <w:rsid w:val="00374B5A"/>
    <w:rPr>
      <w:rFonts w:ascii="Calibri" w:eastAsiaTheme="majorEastAsia" w:hAnsi="Calibri"/>
      <w:b/>
      <w:i/>
      <w:sz w:val="24"/>
      <w:szCs w:val="24"/>
    </w:rPr>
  </w:style>
  <w:style w:type="paragraph" w:customStyle="1" w:styleId="Szvegdobozstlus">
    <w:name w:val="Szövegdoboz stílus"/>
    <w:basedOn w:val="HierarchikusLista0"/>
    <w:qFormat/>
    <w:rsid w:val="00374B5A"/>
    <w:rPr>
      <w:b/>
      <w:i/>
      <w:color w:val="009EE0"/>
    </w:rPr>
  </w:style>
  <w:style w:type="table" w:customStyle="1" w:styleId="Rcsos">
    <w:name w:val="Rácsos"/>
    <w:basedOn w:val="Normltblzat"/>
    <w:uiPriority w:val="99"/>
    <w:rsid w:val="00374B5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74B5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74B5A"/>
    <w:pPr>
      <w:keepNext/>
      <w:spacing w:after="40"/>
      <w:jc w:val="center"/>
    </w:pPr>
    <w:rPr>
      <w:b/>
      <w:bCs/>
      <w:color w:val="808080"/>
      <w:szCs w:val="18"/>
    </w:rPr>
  </w:style>
  <w:style w:type="paragraph" w:customStyle="1" w:styleId="ENCaption2Col">
    <w:name w:val="EN_Caption_2Col"/>
    <w:basedOn w:val="Norml"/>
    <w:next w:val="Norml"/>
    <w:uiPriority w:val="1"/>
    <w:qFormat/>
    <w:rsid w:val="00374B5A"/>
    <w:pPr>
      <w:keepNext/>
      <w:spacing w:after="40"/>
      <w:jc w:val="left"/>
    </w:pPr>
    <w:rPr>
      <w:b/>
      <w:bCs/>
      <w:color w:val="808080"/>
      <w:szCs w:val="18"/>
    </w:rPr>
  </w:style>
  <w:style w:type="paragraph" w:customStyle="1" w:styleId="ENCaptionBox">
    <w:name w:val="EN_Caption_Box"/>
    <w:basedOn w:val="Norml"/>
    <w:next w:val="Norml"/>
    <w:uiPriority w:val="1"/>
    <w:qFormat/>
    <w:rsid w:val="00374B5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74B5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74B5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74B5A"/>
    <w:rPr>
      <w:rFonts w:eastAsiaTheme="minorEastAsia"/>
      <w:color w:val="808080"/>
      <w:sz w:val="18"/>
    </w:rPr>
  </w:style>
  <w:style w:type="paragraph" w:customStyle="1" w:styleId="ENNormal">
    <w:name w:val="EN_Normal"/>
    <w:basedOn w:val="Norml"/>
    <w:uiPriority w:val="1"/>
    <w:qFormat/>
    <w:rsid w:val="00374B5A"/>
  </w:style>
  <w:style w:type="paragraph" w:customStyle="1" w:styleId="ENNormalBox">
    <w:name w:val="EN_Normal_Box"/>
    <w:basedOn w:val="Norml"/>
    <w:uiPriority w:val="1"/>
    <w:qFormat/>
    <w:rsid w:val="00374B5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74B5A"/>
    <w:pPr>
      <w:keepLines/>
      <w:jc w:val="center"/>
    </w:pPr>
    <w:rPr>
      <w:color w:val="808080"/>
      <w:sz w:val="18"/>
    </w:rPr>
  </w:style>
  <w:style w:type="paragraph" w:customStyle="1" w:styleId="ENNote2Col">
    <w:name w:val="EN_Note_2Col"/>
    <w:basedOn w:val="Norml"/>
    <w:next w:val="ENNormal"/>
    <w:uiPriority w:val="1"/>
    <w:qFormat/>
    <w:rsid w:val="00374B5A"/>
    <w:pPr>
      <w:keepLines/>
    </w:pPr>
    <w:rPr>
      <w:color w:val="808080"/>
      <w:sz w:val="18"/>
    </w:rPr>
  </w:style>
  <w:style w:type="paragraph" w:customStyle="1" w:styleId="ENNoteBox">
    <w:name w:val="EN_Note_Box"/>
    <w:basedOn w:val="Norml"/>
    <w:next w:val="ENNormalBox"/>
    <w:uiPriority w:val="1"/>
    <w:qFormat/>
    <w:rsid w:val="00374B5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74B5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74B5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74B5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74B5A"/>
    <w:pPr>
      <w:keepNext/>
      <w:spacing w:after="40"/>
      <w:jc w:val="center"/>
    </w:pPr>
    <w:rPr>
      <w:sz w:val="20"/>
    </w:rPr>
  </w:style>
  <w:style w:type="paragraph" w:customStyle="1" w:styleId="HUCaption2Col">
    <w:name w:val="HU_Caption_2Col"/>
    <w:basedOn w:val="Kpalrs"/>
    <w:next w:val="Norml"/>
    <w:uiPriority w:val="1"/>
    <w:qFormat/>
    <w:rsid w:val="00374B5A"/>
    <w:pPr>
      <w:keepNext/>
      <w:spacing w:after="40"/>
    </w:pPr>
    <w:rPr>
      <w:sz w:val="20"/>
    </w:rPr>
  </w:style>
  <w:style w:type="paragraph" w:customStyle="1" w:styleId="HUCaptionBox">
    <w:name w:val="HU_Caption_Box"/>
    <w:basedOn w:val="Kpalrs"/>
    <w:next w:val="Norml"/>
    <w:uiPriority w:val="1"/>
    <w:qFormat/>
    <w:rsid w:val="00374B5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74B5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74B5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74B5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74B5A"/>
    <w:rPr>
      <w:caps/>
      <w:color w:val="0C2148" w:themeColor="text2"/>
    </w:rPr>
  </w:style>
  <w:style w:type="paragraph" w:customStyle="1" w:styleId="HUFootnote">
    <w:name w:val="HU_Footnote"/>
    <w:basedOn w:val="Lbjegyzetszveg"/>
    <w:uiPriority w:val="1"/>
    <w:qFormat/>
    <w:rsid w:val="00374B5A"/>
    <w:rPr>
      <w:color w:val="808080"/>
      <w:sz w:val="18"/>
    </w:rPr>
  </w:style>
  <w:style w:type="paragraph" w:customStyle="1" w:styleId="HUNormalBox">
    <w:name w:val="HU_Normal_Box"/>
    <w:basedOn w:val="Norml"/>
    <w:uiPriority w:val="1"/>
    <w:qFormat/>
    <w:rsid w:val="00374B5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74B5A"/>
    <w:pPr>
      <w:keepLines/>
      <w:jc w:val="center"/>
    </w:pPr>
    <w:rPr>
      <w:color w:val="808080"/>
      <w:sz w:val="18"/>
    </w:rPr>
  </w:style>
  <w:style w:type="paragraph" w:customStyle="1" w:styleId="HUNote2Col">
    <w:name w:val="HU_Note_2Col"/>
    <w:basedOn w:val="Norml"/>
    <w:next w:val="Norml"/>
    <w:uiPriority w:val="1"/>
    <w:qFormat/>
    <w:rsid w:val="00374B5A"/>
    <w:pPr>
      <w:keepLines/>
    </w:pPr>
    <w:rPr>
      <w:color w:val="808080"/>
      <w:sz w:val="18"/>
    </w:rPr>
  </w:style>
  <w:style w:type="paragraph" w:customStyle="1" w:styleId="HUNoteBox">
    <w:name w:val="HU_Note_Box"/>
    <w:basedOn w:val="Norml"/>
    <w:next w:val="HUNormalBox"/>
    <w:link w:val="HUNoteBoxChar"/>
    <w:uiPriority w:val="1"/>
    <w:qFormat/>
    <w:rsid w:val="00374B5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74B5A"/>
    <w:rPr>
      <w:color w:val="808080"/>
      <w:sz w:val="18"/>
      <w:shd w:val="clear" w:color="auto" w:fill="C6EEFF"/>
    </w:rPr>
  </w:style>
  <w:style w:type="paragraph" w:customStyle="1" w:styleId="HUSectionTitle">
    <w:name w:val="HU_Section_Title"/>
    <w:basedOn w:val="Cmsor2"/>
    <w:next w:val="Norml"/>
    <w:link w:val="HUSectionTitleChar"/>
    <w:uiPriority w:val="1"/>
    <w:rsid w:val="00374B5A"/>
    <w:pPr>
      <w:keepNext/>
    </w:pPr>
  </w:style>
  <w:style w:type="character" w:customStyle="1" w:styleId="HUSectionTitleChar">
    <w:name w:val="HU_Section_Title Char"/>
    <w:basedOn w:val="Cmsor2Char"/>
    <w:link w:val="HUSectionTitle"/>
    <w:uiPriority w:val="1"/>
    <w:rsid w:val="00374B5A"/>
    <w:rPr>
      <w:b/>
      <w:color w:val="0C2148" w:themeColor="text2"/>
      <w:sz w:val="24"/>
      <w:szCs w:val="38"/>
    </w:rPr>
  </w:style>
  <w:style w:type="paragraph" w:customStyle="1" w:styleId="HUSubsectionTitle">
    <w:name w:val="HU_Subsection_Title"/>
    <w:basedOn w:val="Cmsor3"/>
    <w:next w:val="Norml"/>
    <w:link w:val="HUSubsectionTitleChar"/>
    <w:uiPriority w:val="1"/>
    <w:rsid w:val="00374B5A"/>
    <w:pPr>
      <w:keepNext/>
      <w:ind w:left="595" w:hanging="595"/>
    </w:pPr>
  </w:style>
  <w:style w:type="character" w:customStyle="1" w:styleId="HUSubsectionTitleChar">
    <w:name w:val="HU_Subsection_Title Char"/>
    <w:basedOn w:val="Cmsor3Char"/>
    <w:link w:val="HUSubsectionTitle"/>
    <w:uiPriority w:val="1"/>
    <w:rsid w:val="00374B5A"/>
    <w:rPr>
      <w:bCs/>
      <w:color w:val="0C2148" w:themeColor="text2"/>
      <w:szCs w:val="34"/>
    </w:rPr>
  </w:style>
  <w:style w:type="paragraph" w:customStyle="1" w:styleId="Heading1Kiadvny">
    <w:name w:val="Heading 1 Kiadvány"/>
    <w:basedOn w:val="Cmsor1"/>
    <w:qFormat/>
    <w:rsid w:val="00374B5A"/>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 w:type="paragraph" w:customStyle="1" w:styleId="Erskiemels5">
    <w:name w:val="Erős kiemelés5"/>
    <w:basedOn w:val="Norml"/>
    <w:uiPriority w:val="5"/>
    <w:qFormat/>
    <w:rsid w:val="00731C38"/>
    <w:rPr>
      <w:b/>
      <w:i/>
    </w:rPr>
  </w:style>
  <w:style w:type="paragraph" w:customStyle="1" w:styleId="Erskiemels6">
    <w:name w:val="Erős kiemelés6"/>
    <w:basedOn w:val="Norml"/>
    <w:uiPriority w:val="5"/>
    <w:qFormat/>
    <w:rsid w:val="00797203"/>
    <w:rPr>
      <w:b/>
      <w:i/>
    </w:rPr>
  </w:style>
  <w:style w:type="paragraph" w:customStyle="1" w:styleId="Erskiemels7">
    <w:name w:val="Erős kiemelés7"/>
    <w:basedOn w:val="Norml"/>
    <w:uiPriority w:val="5"/>
    <w:qFormat/>
    <w:rsid w:val="00F9713C"/>
    <w:rPr>
      <w:b/>
      <w:i/>
    </w:rPr>
  </w:style>
  <w:style w:type="paragraph" w:customStyle="1" w:styleId="Erskiemels8">
    <w:name w:val="Erős kiemelés8"/>
    <w:basedOn w:val="Norml"/>
    <w:uiPriority w:val="5"/>
    <w:qFormat/>
    <w:rsid w:val="00AE458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2584</Words>
  <Characters>19040</Characters>
  <Application>Microsoft Office Word</Application>
  <DocSecurity>0</DocSecurity>
  <Lines>158</Lines>
  <Paragraphs>43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MNB</cp:lastModifiedBy>
  <cp:revision>2</cp:revision>
  <cp:lastPrinted>1900-12-31T23:00:00Z</cp:lastPrinted>
  <dcterms:created xsi:type="dcterms:W3CDTF">2025-10-28T09:08:00Z</dcterms:created>
  <dcterms:modified xsi:type="dcterms:W3CDTF">2025-11-03T08:42:00Z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