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25F0F" w14:textId="77777777" w:rsidR="009412EE" w:rsidRPr="004B10BF" w:rsidRDefault="009412EE" w:rsidP="009B7366">
      <w:pPr>
        <w:rPr>
          <w:b/>
          <w:bCs/>
        </w:rPr>
      </w:pPr>
      <w:r w:rsidRPr="004B10BF">
        <w:rPr>
          <w:b/>
          <w:bCs/>
        </w:rPr>
        <w:t>MNB azonosító kód: E22</w:t>
      </w:r>
    </w:p>
    <w:p w14:paraId="7B3FC984" w14:textId="77777777" w:rsidR="00836E3A" w:rsidRPr="004B10BF" w:rsidRDefault="00836E3A" w:rsidP="00DA053F">
      <w:pPr>
        <w:rPr>
          <w:ins w:id="0" w:author="MNB" w:date="2025-11-03T10:21:00Z" w16du:dateUtc="2025-11-03T09:21:00Z"/>
          <w:b/>
          <w:bCs/>
        </w:rPr>
      </w:pPr>
    </w:p>
    <w:p w14:paraId="2285855D" w14:textId="45FC4DC1" w:rsidR="009412EE" w:rsidRPr="004B10BF" w:rsidRDefault="009412EE" w:rsidP="009B7366">
      <w:pPr>
        <w:jc w:val="center"/>
        <w:rPr>
          <w:b/>
          <w:bCs/>
        </w:rPr>
      </w:pPr>
      <w:r w:rsidRPr="004B10BF">
        <w:rPr>
          <w:b/>
          <w:bCs/>
        </w:rPr>
        <w:t>Kitöltési előírások</w:t>
      </w:r>
    </w:p>
    <w:p w14:paraId="7759FC20" w14:textId="6D5A96D9" w:rsidR="009412EE" w:rsidRPr="004B10BF" w:rsidRDefault="009412EE" w:rsidP="009B7366">
      <w:pPr>
        <w:jc w:val="center"/>
        <w:rPr>
          <w:b/>
          <w:bCs/>
        </w:rPr>
      </w:pPr>
      <w:r w:rsidRPr="004B10BF">
        <w:rPr>
          <w:b/>
          <w:bCs/>
        </w:rPr>
        <w:t xml:space="preserve">A hitelintézetek saját tulajdonában lévő értékpapírok állományának </w:t>
      </w:r>
      <w:r w:rsidR="00F079AC" w:rsidRPr="004B10BF">
        <w:rPr>
          <w:b/>
          <w:bCs/>
        </w:rPr>
        <w:t xml:space="preserve">havi </w:t>
      </w:r>
      <w:r w:rsidRPr="004B10BF">
        <w:rPr>
          <w:b/>
          <w:bCs/>
        </w:rPr>
        <w:t>adatai</w:t>
      </w:r>
    </w:p>
    <w:p w14:paraId="4759E5AA" w14:textId="77777777" w:rsidR="002618D6" w:rsidRDefault="002618D6" w:rsidP="00DA053F"/>
    <w:p w14:paraId="5FBAB630" w14:textId="77777777" w:rsidR="00881670" w:rsidRPr="00FE5B55" w:rsidRDefault="00881670" w:rsidP="00DA053F">
      <w:pPr>
        <w:rPr>
          <w:ins w:id="1" w:author="MNB" w:date="2025-11-03T10:21:00Z" w16du:dateUtc="2025-11-03T09:21:00Z"/>
        </w:rPr>
      </w:pPr>
    </w:p>
    <w:p w14:paraId="522A526F" w14:textId="77777777" w:rsidR="009412EE" w:rsidRPr="004B10BF" w:rsidRDefault="009412EE" w:rsidP="009B7366">
      <w:pPr>
        <w:rPr>
          <w:b/>
          <w:bCs/>
        </w:rPr>
      </w:pPr>
      <w:r w:rsidRPr="004B10BF">
        <w:rPr>
          <w:b/>
          <w:bCs/>
        </w:rPr>
        <w:t>I. Általános előírások</w:t>
      </w:r>
    </w:p>
    <w:p w14:paraId="59AE1C7A" w14:textId="77777777" w:rsidR="00881670" w:rsidRDefault="00881670" w:rsidP="00DA053F">
      <w:pPr>
        <w:pStyle w:val="Szvegtrzs3"/>
        <w:rPr>
          <w:ins w:id="2" w:author="MNB" w:date="2025-11-03T10:21:00Z" w16du:dateUtc="2025-11-03T09:21:00Z"/>
        </w:rPr>
      </w:pPr>
    </w:p>
    <w:p w14:paraId="3CA93B13" w14:textId="748CD401" w:rsidR="009412EE" w:rsidRPr="00FE5B55" w:rsidRDefault="009412EE" w:rsidP="009B7366">
      <w:pPr>
        <w:pStyle w:val="Szvegtrzs3"/>
        <w:rPr>
          <w:b/>
        </w:rPr>
      </w:pPr>
      <w:r w:rsidRPr="00FE5B55">
        <w:t>1. Az adat</w:t>
      </w:r>
      <w:r w:rsidR="00F87D21" w:rsidRPr="00FE5B55">
        <w:t>szolgáltatásban jelentendő</w:t>
      </w:r>
      <w:r w:rsidRPr="00FE5B55">
        <w:t xml:space="preserve"> értékpapírok köre</w:t>
      </w:r>
    </w:p>
    <w:p w14:paraId="434C1E12" w14:textId="52912FE8" w:rsidR="009412EE" w:rsidRPr="00FE5B55" w:rsidRDefault="009412EE" w:rsidP="00DA053F">
      <w:pPr>
        <w:pStyle w:val="Szvegtrzs3"/>
      </w:pPr>
      <w:bookmarkStart w:id="3" w:name="_Hlk195278477"/>
      <w:r w:rsidRPr="00FE5B55">
        <w:t>a) Az adat</w:t>
      </w:r>
      <w:r w:rsidR="00EE4ED6" w:rsidRPr="00FE5B55">
        <w:t>szolgáltatásban</w:t>
      </w:r>
      <w:r w:rsidRPr="00FE5B55">
        <w:t xml:space="preserve"> – az </w:t>
      </w:r>
      <w:r w:rsidR="00CD3BE4">
        <w:t>l</w:t>
      </w:r>
      <w:r w:rsidRPr="00FE5B55">
        <w:rPr>
          <w:i/>
        </w:rPr>
        <w:t>)</w:t>
      </w:r>
      <w:r w:rsidRPr="00FE5B55">
        <w:t xml:space="preserve"> oszlop kivételével – az adatszolgáltató tulajdonában lévő, a számviteli mérlegben megjelenített értékpapírok hónap utolsó napjára </w:t>
      </w:r>
      <w:del w:id="4" w:author="MNB" w:date="2025-11-03T10:21:00Z" w16du:dateUtc="2025-11-03T09:21:00Z">
        <w:r w:rsidRPr="00FE5B55">
          <w:delText>(</w:delText>
        </w:r>
      </w:del>
      <w:r w:rsidRPr="00FE5B55">
        <w:t>mint tárgynapra</w:t>
      </w:r>
      <w:del w:id="5" w:author="MNB" w:date="2025-11-03T10:21:00Z" w16du:dateUtc="2025-11-03T09:21:00Z">
        <w:r w:rsidRPr="00FE5B55">
          <w:delText>)</w:delText>
        </w:r>
      </w:del>
      <w:r w:rsidRPr="00FE5B55">
        <w:t xml:space="preserve"> vonatkozó záró állományát kell szerepeltetni</w:t>
      </w:r>
      <w:r w:rsidR="00CA09C5">
        <w:t>,</w:t>
      </w:r>
      <w:r w:rsidR="00461178">
        <w:t xml:space="preserve"> </w:t>
      </w:r>
      <w:bookmarkStart w:id="6" w:name="_Hlk195278520"/>
      <w:ins w:id="7" w:author="MNB" w:date="2025-11-03T10:21:00Z" w16du:dateUtc="2025-11-03T09:21:00Z">
        <w:r w:rsidR="00B327D5">
          <w:t>a</w:t>
        </w:r>
        <w:r w:rsidR="00CA09C5">
          <w:t>z adatszolgáltató</w:t>
        </w:r>
        <w:r w:rsidR="00B327D5">
          <w:t xml:space="preserve"> által kibocsátott, visszavásárolt értékpapírok</w:t>
        </w:r>
        <w:r w:rsidR="00461178">
          <w:t xml:space="preserve"> nélkül</w:t>
        </w:r>
        <w:bookmarkEnd w:id="6"/>
        <w:r w:rsidRPr="00FE5B55">
          <w:t xml:space="preserve">, </w:t>
        </w:r>
      </w:ins>
      <w:r w:rsidRPr="00FE5B55">
        <w:t xml:space="preserve">továbbá a könyv szerinti állomány mellett az </w:t>
      </w:r>
      <w:r w:rsidR="00846C10">
        <w:t>l</w:t>
      </w:r>
      <w:r w:rsidRPr="00FE5B55">
        <w:t>) oszlopban ki kell mutatni a megtörtént értékpapír</w:t>
      </w:r>
      <w:r w:rsidR="00BC0B88" w:rsidRPr="00FE5B55">
        <w:t>-</w:t>
      </w:r>
      <w:r w:rsidRPr="00FE5B55">
        <w:t xml:space="preserve"> elszámolások, -transzferek nyomán előálló, az adatszolgáltató tulajdonában lévő „fizikai” értékpapír készletet is.</w:t>
      </w:r>
    </w:p>
    <w:bookmarkEnd w:id="3"/>
    <w:p w14:paraId="26E7A5F5" w14:textId="77777777" w:rsidR="000A4BE8" w:rsidRPr="00FE5B55" w:rsidRDefault="000A4BE8" w:rsidP="002618D6">
      <w:pPr>
        <w:pStyle w:val="Szvegtrzs3"/>
        <w:rPr>
          <w:del w:id="8" w:author="MNB" w:date="2025-11-03T10:21:00Z" w16du:dateUtc="2025-11-03T09:21:00Z"/>
        </w:rPr>
      </w:pPr>
    </w:p>
    <w:p w14:paraId="5A2A6E08" w14:textId="01A7DF82" w:rsidR="009412EE" w:rsidRPr="00FE5B55" w:rsidRDefault="009412EE" w:rsidP="00DA053F">
      <w:pPr>
        <w:pStyle w:val="Szvegtrzs3"/>
      </w:pPr>
      <w:r w:rsidRPr="00FE5B55">
        <w:t xml:space="preserve">b) Az adatszolgáltatásban valamennyi, sorozatban kibocsátott értékpapírt </w:t>
      </w:r>
      <w:del w:id="9" w:author="MNB" w:date="2025-11-03T10:21:00Z" w16du:dateUtc="2025-11-03T09:21:00Z">
        <w:r w:rsidRPr="00FE5B55">
          <w:delText>(</w:delText>
        </w:r>
      </w:del>
      <w:ins w:id="10" w:author="MNB" w:date="2025-11-03T10:21:00Z" w16du:dateUtc="2025-11-03T09:21:00Z">
        <w:r w:rsidR="00037ACC">
          <w:t xml:space="preserve">– </w:t>
        </w:r>
      </w:ins>
      <w:r w:rsidRPr="00FE5B55">
        <w:t>államkötvény, MNB kötvény, kincstárjegy, egyéb kötvény, részvény, beleértve a letéti igazolás formájában forgalmazott részvényeket is, befektetési jegy, kárpótlási jegy, jelzáloglevél, letéti jegy</w:t>
      </w:r>
      <w:del w:id="11" w:author="MNB" w:date="2025-11-03T10:21:00Z" w16du:dateUtc="2025-11-03T09:21:00Z">
        <w:r w:rsidRPr="00FE5B55">
          <w:delText>)</w:delText>
        </w:r>
      </w:del>
      <w:ins w:id="12" w:author="MNB" w:date="2025-11-03T10:21:00Z" w16du:dateUtc="2025-11-03T09:21:00Z">
        <w:r w:rsidR="00037ACC">
          <w:t xml:space="preserve"> –</w:t>
        </w:r>
      </w:ins>
      <w:r w:rsidRPr="00FE5B55">
        <w:t xml:space="preserve"> szerepeltetni kell, függetlenül attól, hogy azt rezidens vagy nem-rezidens bocsátotta-e ki, illetve, hogy a kibocsátás külföldön vagy belföldön történt-e. </w:t>
      </w:r>
    </w:p>
    <w:p w14:paraId="28CC0C6A" w14:textId="5B820807" w:rsidR="009412EE" w:rsidRPr="00FE5B55" w:rsidRDefault="009412EE" w:rsidP="00DA053F">
      <w:r w:rsidRPr="00FE5B55">
        <w:t>A táblákban a jelentett értékpapíroknak sorozatonként kell megjelenniük</w:t>
      </w:r>
      <w:r w:rsidR="00B643A8" w:rsidRPr="00FE5B55">
        <w:t xml:space="preserve">, azonban amennyiben az adatszolgáltató fedezetként ún. </w:t>
      </w:r>
      <w:proofErr w:type="spellStart"/>
      <w:r w:rsidR="00B643A8" w:rsidRPr="00FE5B55">
        <w:t>pool</w:t>
      </w:r>
      <w:proofErr w:type="spellEnd"/>
      <w:r w:rsidR="00B643A8" w:rsidRPr="00FE5B55">
        <w:t xml:space="preserve"> koncepció keretében tart értékpapírokat </w:t>
      </w:r>
      <w:del w:id="13" w:author="MNB" w:date="2025-11-03T10:21:00Z" w16du:dateUtc="2025-11-03T09:21:00Z">
        <w:r w:rsidR="00B643A8" w:rsidRPr="00FE5B55">
          <w:delText>(</w:delText>
        </w:r>
      </w:del>
      <w:ins w:id="14" w:author="MNB" w:date="2025-11-03T10:21:00Z" w16du:dateUtc="2025-11-03T09:21:00Z">
        <w:r w:rsidR="00037ACC">
          <w:t xml:space="preserve"> – </w:t>
        </w:r>
      </w:ins>
      <w:r w:rsidR="00B643A8" w:rsidRPr="00FE5B55">
        <w:t>központi banknál vagy bármely egyéb esetben</w:t>
      </w:r>
      <w:del w:id="15" w:author="MNB" w:date="2025-11-03T10:21:00Z" w16du:dateUtc="2025-11-03T09:21:00Z">
        <w:r w:rsidR="00B643A8" w:rsidRPr="00FE5B55">
          <w:delText>),</w:delText>
        </w:r>
      </w:del>
      <w:ins w:id="16" w:author="MNB" w:date="2025-11-03T10:21:00Z" w16du:dateUtc="2025-11-03T09:21:00Z">
        <w:r w:rsidR="00037ACC">
          <w:t xml:space="preserve"> –</w:t>
        </w:r>
        <w:r w:rsidR="00B643A8" w:rsidRPr="00FE5B55">
          <w:t>,</w:t>
        </w:r>
      </w:ins>
      <w:r w:rsidR="00B643A8" w:rsidRPr="00FE5B55">
        <w:t xml:space="preserve"> az így elkülönített állományokat külön soron szükséges jelenteni</w:t>
      </w:r>
      <w:r w:rsidRPr="00FE5B55">
        <w:t>.</w:t>
      </w:r>
      <w:r w:rsidR="00D33285" w:rsidRPr="00FE5B55">
        <w:t xml:space="preserve"> (Például, ha a 100 db azonos sorozatú papírból két különböző fedezeti </w:t>
      </w:r>
      <w:proofErr w:type="spellStart"/>
      <w:r w:rsidR="00D33285" w:rsidRPr="00FE5B55">
        <w:t>poolba</w:t>
      </w:r>
      <w:proofErr w:type="spellEnd"/>
      <w:r w:rsidR="00D33285" w:rsidRPr="00FE5B55">
        <w:t xml:space="preserve"> kerül bevonásra állomány</w:t>
      </w:r>
      <w:r w:rsidR="00205C97" w:rsidRPr="00FE5B55">
        <w:t xml:space="preserve"> –</w:t>
      </w:r>
      <w:r w:rsidR="000A4BE8" w:rsidRPr="00FE5B55">
        <w:t xml:space="preserve"> </w:t>
      </w:r>
      <w:r w:rsidR="00422EDF" w:rsidRPr="00FE5B55">
        <w:t>„</w:t>
      </w:r>
      <w:proofErr w:type="spellStart"/>
      <w:r w:rsidR="00D33285" w:rsidRPr="00FE5B55">
        <w:t>Pool</w:t>
      </w:r>
      <w:proofErr w:type="spellEnd"/>
      <w:r w:rsidR="00D33285" w:rsidRPr="00FE5B55">
        <w:t xml:space="preserve"> </w:t>
      </w:r>
      <w:proofErr w:type="gramStart"/>
      <w:r w:rsidR="00D33285" w:rsidRPr="00FE5B55">
        <w:t>1</w:t>
      </w:r>
      <w:r w:rsidR="00422EDF" w:rsidRPr="00FE5B55">
        <w:t>”</w:t>
      </w:r>
      <w:r w:rsidR="00D33285" w:rsidRPr="00FE5B55">
        <w:t>-</w:t>
      </w:r>
      <w:proofErr w:type="gramEnd"/>
      <w:r w:rsidR="00D33285" w:rsidRPr="00FE5B55">
        <w:t xml:space="preserve">be 20, </w:t>
      </w:r>
      <w:r w:rsidR="00422EDF" w:rsidRPr="00FE5B55">
        <w:t>„</w:t>
      </w:r>
      <w:proofErr w:type="spellStart"/>
      <w:r w:rsidR="00D33285" w:rsidRPr="00FE5B55">
        <w:t>Pool</w:t>
      </w:r>
      <w:proofErr w:type="spellEnd"/>
      <w:r w:rsidR="00D33285" w:rsidRPr="00FE5B55">
        <w:t xml:space="preserve"> 2</w:t>
      </w:r>
      <w:r w:rsidR="00422EDF" w:rsidRPr="00FE5B55">
        <w:t>”</w:t>
      </w:r>
      <w:r w:rsidR="00D33285" w:rsidRPr="00FE5B55">
        <w:t>-be 10</w:t>
      </w:r>
      <w:r w:rsidR="00205C97" w:rsidRPr="00FE5B55">
        <w:t xml:space="preserve"> –</w:t>
      </w:r>
      <w:r w:rsidR="00D33285" w:rsidRPr="00FE5B55">
        <w:t xml:space="preserve">, akkor az így elkülönített állományokat külön soron szükséges jelenteni. Tehát a </w:t>
      </w:r>
      <w:r w:rsidR="00422EDF" w:rsidRPr="00FE5B55">
        <w:t>„</w:t>
      </w:r>
      <w:proofErr w:type="spellStart"/>
      <w:r w:rsidR="00D33285" w:rsidRPr="00FE5B55">
        <w:t>Pool</w:t>
      </w:r>
      <w:proofErr w:type="spellEnd"/>
      <w:r w:rsidR="00D33285" w:rsidRPr="00FE5B55">
        <w:t xml:space="preserve"> </w:t>
      </w:r>
      <w:proofErr w:type="gramStart"/>
      <w:r w:rsidR="00D33285" w:rsidRPr="00FE5B55">
        <w:t>1</w:t>
      </w:r>
      <w:r w:rsidR="00422EDF" w:rsidRPr="00FE5B55">
        <w:t>”</w:t>
      </w:r>
      <w:r w:rsidR="00D33285" w:rsidRPr="00FE5B55">
        <w:t>-</w:t>
      </w:r>
      <w:proofErr w:type="gramEnd"/>
      <w:r w:rsidR="00D33285" w:rsidRPr="00FE5B55">
        <w:t xml:space="preserve">ben 20 azonos sorozatú értékpapír egy soron jelenthető, a </w:t>
      </w:r>
      <w:r w:rsidR="00422EDF" w:rsidRPr="00FE5B55">
        <w:t>„</w:t>
      </w:r>
      <w:proofErr w:type="spellStart"/>
      <w:r w:rsidR="00D33285" w:rsidRPr="00FE5B55">
        <w:t>Pool</w:t>
      </w:r>
      <w:proofErr w:type="spellEnd"/>
      <w:r w:rsidR="00D33285" w:rsidRPr="00FE5B55">
        <w:t xml:space="preserve"> 2</w:t>
      </w:r>
      <w:r w:rsidR="00422EDF" w:rsidRPr="00FE5B55">
        <w:t>”</w:t>
      </w:r>
      <w:r w:rsidR="00D33285" w:rsidRPr="00FE5B55">
        <w:t xml:space="preserve">-ben lévő 10 db egy új soron, a maradék 70 db pedig szintén egy új soron jelentendő. Vagyis a 100 db azonos sorozatú értékpapír </w:t>
      </w:r>
      <w:r w:rsidR="002109B4" w:rsidRPr="00FE5B55">
        <w:t xml:space="preserve">– azonos számviteli kezelést feltételezve – </w:t>
      </w:r>
      <w:r w:rsidR="00D33285" w:rsidRPr="00FE5B55">
        <w:t>három soron jelenik meg.)</w:t>
      </w:r>
    </w:p>
    <w:p w14:paraId="267ACD26" w14:textId="77777777" w:rsidR="000A4BE8" w:rsidRPr="00FE5B55" w:rsidRDefault="000A4BE8" w:rsidP="002618D6">
      <w:pPr>
        <w:rPr>
          <w:del w:id="17" w:author="MNB" w:date="2025-11-03T10:21:00Z" w16du:dateUtc="2025-11-03T09:21:00Z"/>
        </w:rPr>
      </w:pPr>
    </w:p>
    <w:p w14:paraId="3704FA60" w14:textId="07475D93" w:rsidR="009412EE" w:rsidRPr="00FE5B55" w:rsidRDefault="009412EE" w:rsidP="00DA053F">
      <w:r w:rsidRPr="00FE5B55">
        <w:t>c) Az adatszolgáltatásban a nyilvános és a zárt körben kibocsátott értékpapírokat egyaránt szerepeltetni kell.</w:t>
      </w:r>
    </w:p>
    <w:p w14:paraId="501CE972" w14:textId="77777777" w:rsidR="000A4BE8" w:rsidRPr="00FE5B55" w:rsidRDefault="000A4BE8" w:rsidP="002618D6">
      <w:pPr>
        <w:rPr>
          <w:del w:id="18" w:author="MNB" w:date="2025-11-03T10:21:00Z" w16du:dateUtc="2025-11-03T09:21:00Z"/>
        </w:rPr>
      </w:pPr>
    </w:p>
    <w:p w14:paraId="469A2DCF" w14:textId="694412F5" w:rsidR="00CA0591" w:rsidRPr="00FE5B55" w:rsidRDefault="009412EE" w:rsidP="00DA053F">
      <w:r w:rsidRPr="00FE5B55">
        <w:t>d) A saját tulajdonban lévő értékpapír-állomány teljes mennyiségét jelenteni kell, függetlenül attól, hogy az értékpapír fizikailag hol található (KELER Zrt.-nél, idegen helyen, saját trezorban).</w:t>
      </w:r>
    </w:p>
    <w:p w14:paraId="1CB2C98B" w14:textId="77777777" w:rsidR="00230302" w:rsidRPr="009B7366" w:rsidRDefault="00230302" w:rsidP="00DA053F">
      <w:pPr>
        <w:pStyle w:val="Szvegtrzs3"/>
      </w:pPr>
    </w:p>
    <w:p w14:paraId="7A69EC3B" w14:textId="1A0DC106" w:rsidR="009412EE" w:rsidRPr="00FE5B55" w:rsidRDefault="009412EE" w:rsidP="009B7366">
      <w:pPr>
        <w:pStyle w:val="Szvegtrzs3"/>
      </w:pPr>
      <w:r w:rsidRPr="00FE5B55">
        <w:t>2.</w:t>
      </w:r>
      <w:r w:rsidRPr="00FE5B55">
        <w:rPr>
          <w:b/>
        </w:rPr>
        <w:t xml:space="preserve"> </w:t>
      </w:r>
      <w:r w:rsidRPr="00FE5B55">
        <w:t>Az értékpapírok azonosítása és egyéb kérdések</w:t>
      </w:r>
    </w:p>
    <w:p w14:paraId="4C987AC2" w14:textId="7B165B56" w:rsidR="009412EE" w:rsidRPr="00FE5B55" w:rsidRDefault="008326CD" w:rsidP="00DA053F">
      <w:r w:rsidRPr="00FE5B55">
        <w:t>É</w:t>
      </w:r>
      <w:r w:rsidR="009412EE" w:rsidRPr="00FE5B55">
        <w:t xml:space="preserve">rtékpapír-azonosítóként az adott értékpapírhoz rendelt ISIN kódot, ennek hiányában a 111-es kódot kell megadni. </w:t>
      </w:r>
    </w:p>
    <w:p w14:paraId="10AA50E7" w14:textId="17BC30EB" w:rsidR="009412EE" w:rsidRPr="00FE5B55" w:rsidRDefault="009412EE" w:rsidP="00DA053F">
      <w:r w:rsidRPr="00FE5B55">
        <w:t>Az értékpapírok pontos nevénél a letéti igazolások esetében a típust (ADR, EDR, GD</w:t>
      </w:r>
      <w:r w:rsidR="00A54349" w:rsidRPr="00FE5B55">
        <w:t>R</w:t>
      </w:r>
      <w:r w:rsidRPr="00FE5B55">
        <w:t xml:space="preserve"> stb.) is fel kell tüntetni. </w:t>
      </w:r>
    </w:p>
    <w:p w14:paraId="70EE5B06" w14:textId="7B4DDD1C" w:rsidR="009412EE" w:rsidRPr="00FE5B55" w:rsidRDefault="009412EE" w:rsidP="00DA053F">
      <w:pPr>
        <w:pStyle w:val="Szvegtrzs3"/>
      </w:pPr>
      <w:r w:rsidRPr="00FE5B55">
        <w:t>Az adatszolgáltatásban a letéti igazolás (ADR, EDR, GDR stb.) saját ISIN kódját kell megadni</w:t>
      </w:r>
      <w:del w:id="19" w:author="MNB" w:date="2025-11-03T10:21:00Z" w16du:dateUtc="2025-11-03T09:21:00Z">
        <w:r w:rsidRPr="00FE5B55">
          <w:delText xml:space="preserve"> (</w:delText>
        </w:r>
      </w:del>
      <w:ins w:id="20" w:author="MNB" w:date="2025-11-03T10:21:00Z" w16du:dateUtc="2025-11-03T09:21:00Z">
        <w:r w:rsidR="00037ACC">
          <w:t>,</w:t>
        </w:r>
        <w:r w:rsidRPr="00FE5B55">
          <w:t xml:space="preserve"> </w:t>
        </w:r>
      </w:ins>
      <w:r w:rsidRPr="00FE5B55">
        <w:t>nem pedig a mögöttes termék azonosítóját</w:t>
      </w:r>
      <w:del w:id="21" w:author="MNB" w:date="2025-11-03T10:21:00Z" w16du:dateUtc="2025-11-03T09:21:00Z">
        <w:r w:rsidRPr="00FE5B55">
          <w:delText>).</w:delText>
        </w:r>
      </w:del>
      <w:ins w:id="22" w:author="MNB" w:date="2025-11-03T10:21:00Z" w16du:dateUtc="2025-11-03T09:21:00Z">
        <w:r w:rsidRPr="00FE5B55">
          <w:t>.</w:t>
        </w:r>
      </w:ins>
    </w:p>
    <w:p w14:paraId="0326DC5C" w14:textId="77777777" w:rsidR="009412EE" w:rsidRPr="00FE5B55" w:rsidRDefault="009412EE" w:rsidP="00DA053F">
      <w:pPr>
        <w:pStyle w:val="Szvegtrzs3"/>
      </w:pPr>
    </w:p>
    <w:p w14:paraId="04E06D8C" w14:textId="77777777" w:rsidR="009412EE" w:rsidRPr="00FE5B55" w:rsidRDefault="009412EE" w:rsidP="009B7366">
      <w:pPr>
        <w:pStyle w:val="Szvegtrzs3"/>
        <w:rPr>
          <w:b/>
        </w:rPr>
      </w:pPr>
      <w:r w:rsidRPr="009B7366">
        <w:t>3.</w:t>
      </w:r>
      <w:r w:rsidRPr="00FE5B55">
        <w:rPr>
          <w:b/>
        </w:rPr>
        <w:t xml:space="preserve"> </w:t>
      </w:r>
      <w:r w:rsidRPr="00FE5B55">
        <w:t>Az értékpapír-állományok számbavétele</w:t>
      </w:r>
    </w:p>
    <w:p w14:paraId="4F9C89CA" w14:textId="75288138" w:rsidR="007227BB" w:rsidRPr="00FE5B55" w:rsidRDefault="007227BB" w:rsidP="00DA053F">
      <w:r w:rsidRPr="00FE5B55">
        <w:t>a) A tábla g</w:t>
      </w:r>
      <w:del w:id="23" w:author="MNB" w:date="2025-11-03T10:21:00Z" w16du:dateUtc="2025-11-03T09:21:00Z">
        <w:r w:rsidRPr="00FE5B55">
          <w:delText>)-</w:delText>
        </w:r>
      </w:del>
      <w:ins w:id="24" w:author="MNB" w:date="2025-11-03T10:21:00Z" w16du:dateUtc="2025-11-03T09:21:00Z">
        <w:r w:rsidRPr="00FE5B55">
          <w:t>)</w:t>
        </w:r>
        <w:r w:rsidR="00CA09C5">
          <w:t>–</w:t>
        </w:r>
      </w:ins>
      <w:r w:rsidR="00054FDF" w:rsidRPr="00FE5B55">
        <w:t>i</w:t>
      </w:r>
      <w:r w:rsidRPr="00FE5B55">
        <w:t xml:space="preserve">) oszlopában az adatszolgáltató </w:t>
      </w:r>
      <w:r w:rsidR="00054FDF" w:rsidRPr="00FE5B55">
        <w:t xml:space="preserve">mérlegében </w:t>
      </w:r>
      <w:r w:rsidRPr="00FE5B55">
        <w:t>szereplő értékpapírok állományát kell jelenteni</w:t>
      </w:r>
      <w:r w:rsidR="000812BF" w:rsidRPr="00FE5B55">
        <w:t>,</w:t>
      </w:r>
      <w:r w:rsidRPr="00FE5B55">
        <w:t xml:space="preserve"> </w:t>
      </w:r>
      <w:r w:rsidR="000812BF" w:rsidRPr="00FE5B55">
        <w:t>n</w:t>
      </w:r>
      <w:r w:rsidRPr="00FE5B55">
        <w:t>em szerepel</w:t>
      </w:r>
      <w:r w:rsidR="004A4DF7" w:rsidRPr="00FE5B55">
        <w:t>t</w:t>
      </w:r>
      <w:r w:rsidRPr="00FE5B55">
        <w:t>et</w:t>
      </w:r>
      <w:r w:rsidR="004A4DF7" w:rsidRPr="00FE5B55">
        <w:t>hetők</w:t>
      </w:r>
      <w:r w:rsidRPr="00FE5B55">
        <w:t xml:space="preserve"> a letétkezelés, letéti őrzés vagy felelős őrzés keretében az adatszolgáltatónál elhelyezett értékpapírok, valamint a sajátszámlás repó</w:t>
      </w:r>
      <w:r w:rsidR="004A4DF7" w:rsidRPr="00FE5B55">
        <w:t xml:space="preserve"> </w:t>
      </w:r>
      <w:r w:rsidRPr="00FE5B55">
        <w:t>ügyletek és az értékpapír-kölcsönszerződések következtében az adatszolgáltató mérlegében nem szereplő állományok.</w:t>
      </w:r>
    </w:p>
    <w:p w14:paraId="511B307E" w14:textId="2DF227EC" w:rsidR="009412EE" w:rsidRPr="00FE5B55" w:rsidRDefault="009412EE" w:rsidP="00DA053F">
      <w:pPr>
        <w:rPr>
          <w:b/>
        </w:rPr>
      </w:pPr>
      <w:r w:rsidRPr="00FE5B55">
        <w:t>b) A</w:t>
      </w:r>
      <w:r w:rsidR="00841615" w:rsidRPr="00FE5B55">
        <w:t xml:space="preserve"> tábla g), </w:t>
      </w:r>
      <w:r w:rsidR="00CD3BE4">
        <w:t>l</w:t>
      </w:r>
      <w:r w:rsidR="006053CA" w:rsidRPr="00FE5B55">
        <w:t>)</w:t>
      </w:r>
      <w:r w:rsidR="00EF7B12" w:rsidRPr="00FE5B55">
        <w:t>,</w:t>
      </w:r>
      <w:r w:rsidR="004A4DF7" w:rsidRPr="00FE5B55">
        <w:t xml:space="preserve"> </w:t>
      </w:r>
      <w:r w:rsidR="00CD3BE4">
        <w:t>m</w:t>
      </w:r>
      <w:r w:rsidR="006053CA" w:rsidRPr="00FE5B55">
        <w:t>)</w:t>
      </w:r>
      <w:r w:rsidR="00EF7B12" w:rsidRPr="00FE5B55">
        <w:t xml:space="preserve"> és </w:t>
      </w:r>
      <w:del w:id="25" w:author="MNB" w:date="2025-11-03T10:21:00Z" w16du:dateUtc="2025-11-03T09:21:00Z">
        <w:r w:rsidR="006D61C6" w:rsidRPr="00FE5B55">
          <w:delText>n</w:delText>
        </w:r>
      </w:del>
      <w:ins w:id="26" w:author="MNB" w:date="2025-11-03T10:21:00Z" w16du:dateUtc="2025-11-03T09:21:00Z">
        <w:r w:rsidR="00B327D5">
          <w:t>o</w:t>
        </w:r>
      </w:ins>
      <w:r w:rsidR="006D61C6" w:rsidRPr="00FE5B55">
        <w:t>)</w:t>
      </w:r>
      <w:r w:rsidR="00343DD7" w:rsidRPr="00FE5B55">
        <w:t xml:space="preserve"> oszlopában, a</w:t>
      </w:r>
      <w:r w:rsidRPr="00FE5B55">
        <w:t xml:space="preserve"> futamidő alatt is törlesztő kötvényeknél a törlesztéssel korrigált névértéket kell jelenteni, a hónap utolsó napjáig megtörtént pénzügyi teljesítéseknek megfelelően. Amennyiben tehát a hó utolsó napján törlesztés történik, már a csökkentett tőkeértéket kell jelenteni</w:t>
      </w:r>
      <w:r w:rsidR="00945B4B" w:rsidRPr="00FE5B55">
        <w:t>, a</w:t>
      </w:r>
      <w:r w:rsidRPr="00FE5B55">
        <w:t xml:space="preserve">mennyiben viszont az esedékes tőketörlesztés nem történik meg a hó utolsó napjáig, az adatszolgáltatásban a ténylegesen fennálló – az esedékes, de meg nem történt törlesztéssel nem csökkentett – tőkeértéket kell szerepeltetni. </w:t>
      </w:r>
    </w:p>
    <w:p w14:paraId="1B202FA9" w14:textId="77777777" w:rsidR="009412EE" w:rsidRPr="00FE5B55" w:rsidRDefault="009412EE" w:rsidP="00DA053F"/>
    <w:p w14:paraId="3CD130B9" w14:textId="07EAEF91" w:rsidR="009412EE" w:rsidRPr="00FE5B55" w:rsidRDefault="009412EE" w:rsidP="00DA053F">
      <w:r w:rsidRPr="00FE5B55">
        <w:t xml:space="preserve">4. A táblában és a jelen kitöltési előírásokban használt fogalmak magyarázatát e melléklet I. </w:t>
      </w:r>
      <w:r w:rsidR="001A30E8">
        <w:t>E</w:t>
      </w:r>
      <w:r w:rsidRPr="00FE5B55">
        <w:t>. 2. pontja tartalmazza.</w:t>
      </w:r>
    </w:p>
    <w:p w14:paraId="40470A3D" w14:textId="77777777" w:rsidR="009412EE" w:rsidRPr="00FE5B55" w:rsidRDefault="009412EE" w:rsidP="00DA053F"/>
    <w:p w14:paraId="0060A89F" w14:textId="3836FBF0" w:rsidR="009412EE" w:rsidRPr="00626CB4" w:rsidRDefault="009412EE" w:rsidP="00DA053F">
      <w:r w:rsidRPr="00FE5B55">
        <w:t>5.</w:t>
      </w:r>
      <w:r w:rsidRPr="00FE5B55">
        <w:rPr>
          <w:b/>
        </w:rPr>
        <w:t xml:space="preserve"> </w:t>
      </w:r>
      <w:r w:rsidRPr="00FE5B55">
        <w:t xml:space="preserve">A kitöltéshez szükséges kódokat </w:t>
      </w:r>
      <w:r w:rsidR="007705F5" w:rsidRPr="00FE5B55">
        <w:t xml:space="preserve">(a továbbiakban: kódlista) </w:t>
      </w:r>
      <w:r w:rsidRPr="00FE5B55">
        <w:t>a 3. melléklet 4.5. pontja szerinti, az MNB honlapján közzétett technikai segédlet, az ellenőrzési szempontokat pedig a 3. melléklet 5. pontja szerinti, szintén az MNB honlapján közzétett technikai segédlet tartalmazza</w:t>
      </w:r>
      <w:r w:rsidRPr="00C25128">
        <w:t xml:space="preserve">. </w:t>
      </w:r>
    </w:p>
    <w:p w14:paraId="173182CD" w14:textId="77777777" w:rsidR="009412EE" w:rsidRDefault="009412EE" w:rsidP="00DA053F"/>
    <w:p w14:paraId="76059B38" w14:textId="77777777" w:rsidR="00836E3A" w:rsidRPr="00FE5B55" w:rsidRDefault="00836E3A" w:rsidP="00DA053F">
      <w:pPr>
        <w:rPr>
          <w:ins w:id="27" w:author="MNB" w:date="2025-11-03T10:21:00Z" w16du:dateUtc="2025-11-03T09:21:00Z"/>
        </w:rPr>
      </w:pPr>
    </w:p>
    <w:p w14:paraId="6173BE4D" w14:textId="4180CE20" w:rsidR="009412EE" w:rsidRPr="009B7366" w:rsidRDefault="009412EE" w:rsidP="009B7366">
      <w:pPr>
        <w:rPr>
          <w:b/>
        </w:rPr>
      </w:pPr>
      <w:r w:rsidRPr="004B10BF">
        <w:rPr>
          <w:b/>
          <w:bCs/>
        </w:rPr>
        <w:t xml:space="preserve">II. A tábla </w:t>
      </w:r>
      <w:r w:rsidR="004168B7" w:rsidRPr="004B10BF">
        <w:rPr>
          <w:b/>
          <w:bCs/>
        </w:rPr>
        <w:t xml:space="preserve">egyes oszlopainak </w:t>
      </w:r>
      <w:r w:rsidRPr="004B10BF">
        <w:rPr>
          <w:b/>
          <w:bCs/>
        </w:rPr>
        <w:t>kitöltésével kapcsolatos részletes előírások</w:t>
      </w:r>
    </w:p>
    <w:p w14:paraId="62A0F1F6" w14:textId="77777777" w:rsidR="00DA053F" w:rsidRDefault="00DA053F" w:rsidP="00DA053F">
      <w:pPr>
        <w:rPr>
          <w:ins w:id="28" w:author="MNB" w:date="2025-11-03T10:21:00Z" w16du:dateUtc="2025-11-03T09:21:00Z"/>
        </w:rPr>
      </w:pPr>
    </w:p>
    <w:p w14:paraId="0B7EABC0" w14:textId="3DF255D6" w:rsidR="009412EE" w:rsidRPr="00FE5B55" w:rsidRDefault="009412EE" w:rsidP="00DA053F">
      <w:r w:rsidRPr="00FE5B55">
        <w:rPr>
          <w:b/>
        </w:rPr>
        <w:t>c</w:t>
      </w:r>
      <w:del w:id="29" w:author="MNB" w:date="2025-11-03T10:21:00Z" w16du:dateUtc="2025-11-03T09:21:00Z">
        <w:r w:rsidRPr="00FE5B55">
          <w:rPr>
            <w:b/>
          </w:rPr>
          <w:delText>/</w:delText>
        </w:r>
      </w:del>
      <w:ins w:id="30" w:author="MNB" w:date="2025-11-03T10:21:00Z" w16du:dateUtc="2025-11-03T09:21:00Z">
        <w:r w:rsidR="005D4404">
          <w:rPr>
            <w:b/>
          </w:rPr>
          <w:t>)</w:t>
        </w:r>
      </w:ins>
      <w:r w:rsidRPr="00FE5B55">
        <w:rPr>
          <w:b/>
        </w:rPr>
        <w:t xml:space="preserve"> </w:t>
      </w:r>
      <w:r w:rsidRPr="00FE5B55">
        <w:t>Az adatszolgáltató tulajdonában lévő állomány kódlista alapján meghatározott, kereskedési- vagy banki könyvi tartását kell megadni.</w:t>
      </w:r>
    </w:p>
    <w:p w14:paraId="762C3AA1" w14:textId="77777777" w:rsidR="000A4BE8" w:rsidRPr="009B7366" w:rsidRDefault="000A4BE8" w:rsidP="00DA053F"/>
    <w:p w14:paraId="158FA75D" w14:textId="14D3C910" w:rsidR="009412EE" w:rsidRPr="00FE5B55" w:rsidRDefault="009412EE" w:rsidP="00DA053F">
      <w:r w:rsidRPr="00FE5B55">
        <w:rPr>
          <w:b/>
        </w:rPr>
        <w:lastRenderedPageBreak/>
        <w:t>d</w:t>
      </w:r>
      <w:del w:id="31" w:author="MNB" w:date="2025-11-03T10:21:00Z" w16du:dateUtc="2025-11-03T09:21:00Z">
        <w:r w:rsidRPr="00FE5B55">
          <w:rPr>
            <w:b/>
          </w:rPr>
          <w:delText>/</w:delText>
        </w:r>
      </w:del>
      <w:ins w:id="32" w:author="MNB" w:date="2025-11-03T10:21:00Z" w16du:dateUtc="2025-11-03T09:21:00Z">
        <w:r w:rsidR="005D4404">
          <w:rPr>
            <w:b/>
          </w:rPr>
          <w:t>)</w:t>
        </w:r>
      </w:ins>
      <w:r w:rsidRPr="00FE5B55">
        <w:rPr>
          <w:b/>
        </w:rPr>
        <w:t xml:space="preserve"> </w:t>
      </w:r>
      <w:r w:rsidRPr="00FE5B55">
        <w:t>Az adatszolgáltató tulajdonában lévő állomány kódlista alapján meghatározott, számviteli portfolió szerinti besorolását kell jelenteni.</w:t>
      </w:r>
    </w:p>
    <w:p w14:paraId="2EECCDB0" w14:textId="77777777" w:rsidR="000A4BE8" w:rsidRPr="009B7366" w:rsidRDefault="000A4BE8" w:rsidP="00DA053F"/>
    <w:p w14:paraId="4314609E" w14:textId="1BD527E2" w:rsidR="009412EE" w:rsidRPr="00FE5B55" w:rsidRDefault="009412EE" w:rsidP="00DA053F">
      <w:r w:rsidRPr="00FE5B55">
        <w:rPr>
          <w:b/>
        </w:rPr>
        <w:t>e</w:t>
      </w:r>
      <w:del w:id="33" w:author="MNB" w:date="2025-11-03T10:21:00Z" w16du:dateUtc="2025-11-03T09:21:00Z">
        <w:r w:rsidRPr="00FE5B55">
          <w:rPr>
            <w:b/>
          </w:rPr>
          <w:delText>/</w:delText>
        </w:r>
      </w:del>
      <w:ins w:id="34" w:author="MNB" w:date="2025-11-03T10:21:00Z" w16du:dateUtc="2025-11-03T09:21:00Z">
        <w:r w:rsidR="005D4404">
          <w:rPr>
            <w:b/>
          </w:rPr>
          <w:t>)</w:t>
        </w:r>
      </w:ins>
      <w:r w:rsidRPr="00FE5B55">
        <w:rPr>
          <w:b/>
        </w:rPr>
        <w:t xml:space="preserve"> </w:t>
      </w:r>
      <w:r w:rsidRPr="00FE5B55">
        <w:t>Az adatszolgáltató tulajdonában lévő állomány d) oszlopban jelentett számviteli portfoliónak megfelelő értékelési módszer</w:t>
      </w:r>
      <w:r w:rsidR="000E4B47" w:rsidRPr="00FE5B55">
        <w:t>é</w:t>
      </w:r>
      <w:r w:rsidRPr="00FE5B55">
        <w:t>t kell megadni</w:t>
      </w:r>
      <w:r w:rsidR="003F6626" w:rsidRPr="00FE5B55">
        <w:t>,</w:t>
      </w:r>
      <w:r w:rsidRPr="00FE5B55">
        <w:t xml:space="preserve"> a kód</w:t>
      </w:r>
      <w:r w:rsidR="003F6626" w:rsidRPr="00FE5B55">
        <w:t>lista</w:t>
      </w:r>
      <w:r w:rsidRPr="00FE5B55">
        <w:t xml:space="preserve"> alapján. Abban az esetben, ha az adatszolgáltató egy tételt az általa alkalmazott számviteli szabályoknak megfelelő módon, de a jelen adatszolgáltatásban nevesített számviteli portfólióktól eltérő kategóriában mutat ki, akkor ezt a tételt a jelen adatszolgáltatásban az alkalmazott számviteli szabályoknak megfelelő „Egyéb” kategóriában szükséges szerepeltetni.</w:t>
      </w:r>
    </w:p>
    <w:p w14:paraId="6837B8B2" w14:textId="77777777" w:rsidR="000A4BE8" w:rsidRPr="009B7366" w:rsidRDefault="000A4BE8" w:rsidP="00DA053F"/>
    <w:p w14:paraId="7FCB7253" w14:textId="5B67BE00" w:rsidR="009412EE" w:rsidRPr="00FE5B55" w:rsidRDefault="009412EE" w:rsidP="00DA053F">
      <w:r w:rsidRPr="00FE5B55">
        <w:rPr>
          <w:b/>
        </w:rPr>
        <w:t>f</w:t>
      </w:r>
      <w:del w:id="35" w:author="MNB" w:date="2025-11-03T10:21:00Z" w16du:dateUtc="2025-11-03T09:21:00Z">
        <w:r w:rsidRPr="00FE5B55">
          <w:rPr>
            <w:b/>
          </w:rPr>
          <w:delText>/</w:delText>
        </w:r>
      </w:del>
      <w:ins w:id="36" w:author="MNB" w:date="2025-11-03T10:21:00Z" w16du:dateUtc="2025-11-03T09:21:00Z">
        <w:r w:rsidR="005D4404">
          <w:rPr>
            <w:b/>
          </w:rPr>
          <w:t>)</w:t>
        </w:r>
      </w:ins>
      <w:r w:rsidRPr="00FE5B55">
        <w:t xml:space="preserve"> A részesedést megtestesítő értékpapírok és certifikátok esetén DRB </w:t>
      </w:r>
      <w:proofErr w:type="spellStart"/>
      <w:r w:rsidRPr="00FE5B55">
        <w:t>kódjelet</w:t>
      </w:r>
      <w:proofErr w:type="spellEnd"/>
      <w:r w:rsidRPr="00FE5B55">
        <w:t xml:space="preserve"> (darab), hitelviszonyt megtestesítő papíroknál a papír denominációjának deviza ISO kódját kell megadni.</w:t>
      </w:r>
    </w:p>
    <w:p w14:paraId="1A2A30A9" w14:textId="77777777" w:rsidR="000A4BE8" w:rsidRPr="009B7366" w:rsidRDefault="000A4BE8" w:rsidP="00DA053F">
      <w:bookmarkStart w:id="37" w:name="_Hlk523830827"/>
    </w:p>
    <w:p w14:paraId="751B5B9B" w14:textId="4B14111D" w:rsidR="00E53F61" w:rsidRPr="00FE5B55" w:rsidRDefault="009412EE" w:rsidP="00DA053F">
      <w:r w:rsidRPr="00FE5B55">
        <w:rPr>
          <w:b/>
        </w:rPr>
        <w:t>g</w:t>
      </w:r>
      <w:del w:id="38" w:author="MNB" w:date="2025-11-03T10:21:00Z" w16du:dateUtc="2025-11-03T09:21:00Z">
        <w:r w:rsidRPr="00FE5B55">
          <w:rPr>
            <w:b/>
          </w:rPr>
          <w:delText>/</w:delText>
        </w:r>
      </w:del>
      <w:ins w:id="39" w:author="MNB" w:date="2025-11-03T10:21:00Z" w16du:dateUtc="2025-11-03T09:21:00Z">
        <w:r w:rsidR="005D4404">
          <w:rPr>
            <w:b/>
          </w:rPr>
          <w:t>)</w:t>
        </w:r>
      </w:ins>
      <w:r w:rsidRPr="00FE5B55">
        <w:rPr>
          <w:b/>
        </w:rPr>
        <w:t xml:space="preserve"> </w:t>
      </w:r>
      <w:r w:rsidR="00574368" w:rsidRPr="00FE5B55">
        <w:t xml:space="preserve">Az adatszolgáltató </w:t>
      </w:r>
      <w:r w:rsidR="00054FDF" w:rsidRPr="00FE5B55">
        <w:t>mérlegében szereplő</w:t>
      </w:r>
      <w:r w:rsidR="00574368" w:rsidRPr="00FE5B55">
        <w:t>, az a) és b) oszlopban megadott ISIN kódú és elnevezésű értékpapír állományá</w:t>
      </w:r>
      <w:r w:rsidR="009D4256" w:rsidRPr="00FE5B55">
        <w:t>ból a c</w:t>
      </w:r>
      <w:del w:id="40" w:author="MNB" w:date="2025-11-03T10:21:00Z" w16du:dateUtc="2025-11-03T09:21:00Z">
        <w:r w:rsidR="009D4256" w:rsidRPr="00FE5B55">
          <w:delText>)-</w:delText>
        </w:r>
      </w:del>
      <w:ins w:id="41" w:author="MNB" w:date="2025-11-03T10:21:00Z" w16du:dateUtc="2025-11-03T09:21:00Z">
        <w:r w:rsidR="009D4256" w:rsidRPr="00FE5B55">
          <w:t>)</w:t>
        </w:r>
        <w:r w:rsidR="005D4404">
          <w:t>–</w:t>
        </w:r>
      </w:ins>
      <w:r w:rsidR="009D4256" w:rsidRPr="00FE5B55">
        <w:t xml:space="preserve">e) és </w:t>
      </w:r>
      <w:del w:id="42" w:author="MNB" w:date="2025-11-03T10:21:00Z" w16du:dateUtc="2025-11-03T09:21:00Z">
        <w:r w:rsidR="009D4256" w:rsidRPr="00FE5B55">
          <w:delText xml:space="preserve">o) </w:delText>
        </w:r>
      </w:del>
      <w:ins w:id="43" w:author="MNB" w:date="2025-11-03T10:21:00Z" w16du:dateUtc="2025-11-03T09:21:00Z">
        <w:r w:rsidR="00BB5CA4">
          <w:t>p</w:t>
        </w:r>
        <w:r w:rsidR="009D4256" w:rsidRPr="00FE5B55">
          <w:t xml:space="preserve">) </w:t>
        </w:r>
      </w:ins>
      <w:r w:rsidR="009D4256" w:rsidRPr="00FE5B55">
        <w:t>oszlopban megadot</w:t>
      </w:r>
      <w:r w:rsidR="00574368" w:rsidRPr="00FE5B55">
        <w:t>t</w:t>
      </w:r>
      <w:r w:rsidR="009D4256" w:rsidRPr="00FE5B55">
        <w:t xml:space="preserve"> jellemzőkkel bíró állományt</w:t>
      </w:r>
      <w:r w:rsidR="00574368" w:rsidRPr="00FE5B55">
        <w:t xml:space="preserve"> kell itt jelenteni</w:t>
      </w:r>
      <w:r w:rsidR="00054FDF" w:rsidRPr="00FE5B55">
        <w:t xml:space="preserve">, </w:t>
      </w:r>
      <w:bookmarkStart w:id="44" w:name="_Hlk14422384"/>
      <w:r w:rsidR="00054FDF" w:rsidRPr="00FE5B55">
        <w:t>az f) oszlopban megadott megfigyelési egységben</w:t>
      </w:r>
      <w:bookmarkEnd w:id="37"/>
      <w:bookmarkEnd w:id="44"/>
      <w:r w:rsidR="00DD2F06" w:rsidRPr="00FE5B55">
        <w:t xml:space="preserve">. </w:t>
      </w:r>
      <w:r w:rsidR="00E53F61" w:rsidRPr="00FE5B55">
        <w:t xml:space="preserve">A hitelviszonyt megtestesítő értékpapírok </w:t>
      </w:r>
      <w:del w:id="45" w:author="MNB" w:date="2025-11-03T10:21:00Z" w16du:dateUtc="2025-11-03T09:21:00Z">
        <w:r w:rsidR="00E53F61" w:rsidRPr="00FE5B55">
          <w:delText>(</w:delText>
        </w:r>
      </w:del>
      <w:ins w:id="46" w:author="MNB" w:date="2025-11-03T10:21:00Z" w16du:dateUtc="2025-11-03T09:21:00Z">
        <w:r w:rsidR="00037ACC">
          <w:t xml:space="preserve">– </w:t>
        </w:r>
      </w:ins>
      <w:r w:rsidR="00E53F61" w:rsidRPr="00FE5B55">
        <w:t>kötvények</w:t>
      </w:r>
      <w:del w:id="47" w:author="MNB" w:date="2025-11-03T10:21:00Z" w16du:dateUtc="2025-11-03T09:21:00Z">
        <w:r w:rsidR="00E53F61" w:rsidRPr="00FE5B55">
          <w:delText>)</w:delText>
        </w:r>
      </w:del>
      <w:ins w:id="48" w:author="MNB" w:date="2025-11-03T10:21:00Z" w16du:dateUtc="2025-11-03T09:21:00Z">
        <w:r w:rsidR="00037ACC">
          <w:t xml:space="preserve"> –</w:t>
        </w:r>
      </w:ins>
      <w:r w:rsidR="00E53F61" w:rsidRPr="00FE5B55">
        <w:t xml:space="preserve"> névértéken, ezer egységben, az értékpapír </w:t>
      </w:r>
      <w:r w:rsidR="00BA60FA" w:rsidRPr="00FE5B55">
        <w:t>kibocsátás szerinti</w:t>
      </w:r>
      <w:r w:rsidR="00E53F61" w:rsidRPr="00FE5B55">
        <w:t xml:space="preserve"> devizanemében szerepeltetendők.</w:t>
      </w:r>
    </w:p>
    <w:p w14:paraId="359650EE" w14:textId="77777777" w:rsidR="00E53F61" w:rsidRPr="00FE5B55" w:rsidRDefault="00E53F61" w:rsidP="00DA053F">
      <w:r w:rsidRPr="00FE5B55">
        <w:t xml:space="preserve">Az adatszolgáltatásban a tulajdonviszonyt megtestesítő értékpapírok állományát darabszám szerint kell szerepeltetni. A </w:t>
      </w:r>
      <w:proofErr w:type="spellStart"/>
      <w:r w:rsidRPr="00FE5B55">
        <w:t>certifikátokat</w:t>
      </w:r>
      <w:proofErr w:type="spellEnd"/>
      <w:r w:rsidRPr="00FE5B55">
        <w:t xml:space="preserve"> szintén darabban kell jelenteni.</w:t>
      </w:r>
    </w:p>
    <w:p w14:paraId="1EE4EA01" w14:textId="77777777" w:rsidR="000A4BE8" w:rsidRPr="009B7366" w:rsidRDefault="000A4BE8" w:rsidP="00DA053F"/>
    <w:p w14:paraId="61E67A71" w14:textId="5BE15F86" w:rsidR="00411AF2" w:rsidRPr="00FE5B55" w:rsidRDefault="00411AF2" w:rsidP="00DA053F">
      <w:r w:rsidRPr="00FE5B55">
        <w:rPr>
          <w:b/>
          <w:noProof/>
        </w:rPr>
        <w:t>h</w:t>
      </w:r>
      <w:del w:id="49" w:author="MNB" w:date="2025-11-03T10:21:00Z" w16du:dateUtc="2025-11-03T09:21:00Z">
        <w:r w:rsidRPr="00FE5B55">
          <w:rPr>
            <w:b/>
            <w:noProof/>
          </w:rPr>
          <w:delText>/</w:delText>
        </w:r>
      </w:del>
      <w:ins w:id="50" w:author="MNB" w:date="2025-11-03T10:21:00Z" w16du:dateUtc="2025-11-03T09:21:00Z">
        <w:r w:rsidR="005D4404">
          <w:rPr>
            <w:b/>
            <w:noProof/>
          </w:rPr>
          <w:t>)</w:t>
        </w:r>
      </w:ins>
      <w:r w:rsidRPr="00FE5B55">
        <w:rPr>
          <w:b/>
          <w:noProof/>
        </w:rPr>
        <w:t xml:space="preserve"> </w:t>
      </w:r>
      <w:r w:rsidRPr="00FE5B55">
        <w:t>A</w:t>
      </w:r>
      <w:r w:rsidR="00054FDF" w:rsidRPr="00FE5B55">
        <w:t xml:space="preserve"> </w:t>
      </w:r>
      <w:r w:rsidRPr="00FE5B55">
        <w:t>g) oszlopban megadott állomány könyv szerinti értékét kell megadni, ezer forintban kifejezve, az alkalmazott számviteli politikának megfelelően, a kötési időpont szerinti elszámolás vagy a teljesítési időpont szerinti elszámolás alkalmazásával.</w:t>
      </w:r>
    </w:p>
    <w:p w14:paraId="304C301D" w14:textId="3B4C4881" w:rsidR="000A4BE8" w:rsidRPr="009B7366" w:rsidRDefault="000A4BE8" w:rsidP="00DA053F"/>
    <w:p w14:paraId="3F4A045D" w14:textId="701A7749" w:rsidR="00411AF2" w:rsidRPr="009B7366" w:rsidRDefault="00411AF2" w:rsidP="00DA053F">
      <w:r w:rsidRPr="00FE5B55">
        <w:rPr>
          <w:b/>
          <w:noProof/>
        </w:rPr>
        <w:t>i</w:t>
      </w:r>
      <w:del w:id="51" w:author="MNB" w:date="2025-11-03T10:21:00Z" w16du:dateUtc="2025-11-03T09:21:00Z">
        <w:r w:rsidRPr="00FE5B55">
          <w:rPr>
            <w:b/>
            <w:noProof/>
          </w:rPr>
          <w:delText>/</w:delText>
        </w:r>
      </w:del>
      <w:ins w:id="52" w:author="MNB" w:date="2025-11-03T10:21:00Z" w16du:dateUtc="2025-11-03T09:21:00Z">
        <w:r w:rsidR="005D4404">
          <w:rPr>
            <w:b/>
            <w:noProof/>
          </w:rPr>
          <w:t>)</w:t>
        </w:r>
      </w:ins>
      <w:r w:rsidRPr="00FE5B55">
        <w:rPr>
          <w:b/>
          <w:noProof/>
        </w:rPr>
        <w:t xml:space="preserve"> </w:t>
      </w:r>
      <w:r w:rsidRPr="00FE5B55">
        <w:t>A</w:t>
      </w:r>
      <w:r w:rsidR="00343DD7" w:rsidRPr="00FE5B55">
        <w:t xml:space="preserve"> g) oszlopban megadott állomány </w:t>
      </w:r>
      <w:r w:rsidRPr="00FE5B55">
        <w:t>valós értékét</w:t>
      </w:r>
      <w:r w:rsidR="00343DD7" w:rsidRPr="00FE5B55">
        <w:t xml:space="preserve"> szükséges itt jelenteni</w:t>
      </w:r>
      <w:r w:rsidRPr="00FE5B55">
        <w:t xml:space="preserve">, az értékelési módszertől függetlenül, </w:t>
      </w:r>
      <w:r w:rsidRPr="009B7366">
        <w:t xml:space="preserve">ezer forintban kifejezve. </w:t>
      </w:r>
    </w:p>
    <w:p w14:paraId="77D47C62" w14:textId="77777777" w:rsidR="000A4BE8" w:rsidRPr="009B7366" w:rsidRDefault="000A4BE8" w:rsidP="00DA053F"/>
    <w:p w14:paraId="25220E09" w14:textId="79F75AAE" w:rsidR="00B327D5" w:rsidRPr="009B7366" w:rsidRDefault="000813E7" w:rsidP="00DA053F">
      <w:r w:rsidRPr="009B7366">
        <w:rPr>
          <w:b/>
          <w:noProof/>
        </w:rPr>
        <w:t>j</w:t>
      </w:r>
      <w:del w:id="53" w:author="MNB" w:date="2025-11-03T10:21:00Z" w16du:dateUtc="2025-11-03T09:21:00Z">
        <w:r w:rsidR="009412EE" w:rsidRPr="009B7366">
          <w:rPr>
            <w:b/>
          </w:rPr>
          <w:delText>/</w:delText>
        </w:r>
      </w:del>
      <w:ins w:id="54" w:author="MNB" w:date="2025-11-03T10:21:00Z" w16du:dateUtc="2025-11-03T09:21:00Z">
        <w:r w:rsidR="005D4404" w:rsidRPr="009B7366">
          <w:rPr>
            <w:b/>
          </w:rPr>
          <w:t>)</w:t>
        </w:r>
      </w:ins>
      <w:r w:rsidR="009412EE" w:rsidRPr="009B7366">
        <w:rPr>
          <w:b/>
        </w:rPr>
        <w:t xml:space="preserve"> </w:t>
      </w:r>
      <w:r w:rsidR="009412EE" w:rsidRPr="009B7366">
        <w:t xml:space="preserve">Az adatszolgáltató tulajdonában lévő, g) oszlopban megadott állományból a </w:t>
      </w:r>
      <w:r w:rsidR="00385716" w:rsidRPr="009B7366">
        <w:t xml:space="preserve">szabad </w:t>
      </w:r>
      <w:del w:id="55" w:author="MNB" w:date="2025-11-03T10:21:00Z" w16du:dateUtc="2025-11-03T09:21:00Z">
        <w:r w:rsidR="00385716" w:rsidRPr="009B7366">
          <w:delText>(meg</w:delText>
        </w:r>
      </w:del>
      <w:ins w:id="56" w:author="MNB" w:date="2025-11-03T10:21:00Z" w16du:dateUtc="2025-11-03T09:21:00Z">
        <w:r w:rsidR="005D4404" w:rsidRPr="009B7366">
          <w:t>–</w:t>
        </w:r>
      </w:ins>
      <w:r w:rsidR="005D4404" w:rsidRPr="009B7366">
        <w:t xml:space="preserve"> </w:t>
      </w:r>
      <w:r w:rsidR="00B327D5" w:rsidRPr="009B7366">
        <w:t xml:space="preserve">nem </w:t>
      </w:r>
      <w:del w:id="57" w:author="MNB" w:date="2025-11-03T10:21:00Z" w16du:dateUtc="2025-11-03T09:21:00Z">
        <w:r w:rsidR="00385716" w:rsidRPr="009B7366">
          <w:delText>terhelt)</w:delText>
        </w:r>
      </w:del>
      <w:ins w:id="58" w:author="MNB" w:date="2025-11-03T10:21:00Z" w16du:dateUtc="2025-11-03T09:21:00Z">
        <w:r w:rsidR="00B327D5" w:rsidRPr="009B7366">
          <w:t>zárolt</w:t>
        </w:r>
        <w:r w:rsidR="005D4404" w:rsidRPr="009B7366">
          <w:t xml:space="preserve"> –</w:t>
        </w:r>
      </w:ins>
      <w:r w:rsidR="00385716" w:rsidRPr="009B7366">
        <w:t xml:space="preserve"> </w:t>
      </w:r>
      <w:r w:rsidR="009412EE" w:rsidRPr="009B7366">
        <w:t>állomány</w:t>
      </w:r>
      <w:r w:rsidR="00054FDF" w:rsidRPr="009B7366">
        <w:t xml:space="preserve"> valós értéké</w:t>
      </w:r>
      <w:r w:rsidR="009412EE" w:rsidRPr="009B7366">
        <w:t xml:space="preserve">t kell jelenteni, </w:t>
      </w:r>
      <w:r w:rsidR="00054FDF" w:rsidRPr="009B7366">
        <w:t>ezer forintban</w:t>
      </w:r>
      <w:r w:rsidR="009412EE" w:rsidRPr="009B7366">
        <w:t xml:space="preserve"> kifejezve</w:t>
      </w:r>
      <w:r w:rsidR="00125D02" w:rsidRPr="009B7366">
        <w:t>.</w:t>
      </w:r>
      <w:r w:rsidR="00F132BA" w:rsidRPr="009B7366">
        <w:t xml:space="preserve"> </w:t>
      </w:r>
      <w:bookmarkStart w:id="59" w:name="_Hlk194912939"/>
      <w:bookmarkStart w:id="60" w:name="_Hlk194936921"/>
      <w:ins w:id="61" w:author="MNB" w:date="2025-11-03T10:21:00Z" w16du:dateUtc="2025-11-03T09:21:00Z">
        <w:r w:rsidR="00B327D5" w:rsidRPr="009B7366">
          <w:t xml:space="preserve">A zárolt, de meg nem terhelt állomány nem </w:t>
        </w:r>
        <w:bookmarkEnd w:id="59"/>
        <w:r w:rsidR="005058AC" w:rsidRPr="009B7366">
          <w:t xml:space="preserve">szerepeltethető ebben az oszlopban. </w:t>
        </w:r>
        <w:bookmarkStart w:id="62" w:name="_Hlk208935401"/>
        <w:bookmarkStart w:id="63" w:name="_Hlk208936204"/>
        <w:bookmarkEnd w:id="60"/>
        <w:r w:rsidR="005073B1" w:rsidRPr="009B7366">
          <w:t xml:space="preserve">Nem tekinthető szabadnak a számviteli mérlegben szereplő, de transzferrel, </w:t>
        </w:r>
        <w:proofErr w:type="spellStart"/>
        <w:r w:rsidR="005073B1" w:rsidRPr="009B7366">
          <w:t>repóval</w:t>
        </w:r>
        <w:proofErr w:type="spellEnd"/>
        <w:r w:rsidR="005073B1" w:rsidRPr="009B7366">
          <w:t xml:space="preserve"> vagy egyéb ügyletekkel más személynek átadott értékpapír</w:t>
        </w:r>
        <w:bookmarkEnd w:id="62"/>
        <w:r w:rsidR="00E61C88" w:rsidRPr="009B7366">
          <w:t xml:space="preserve">, valamint az olyan értékpapír, amellyel az adatszolgáltató </w:t>
        </w:r>
        <w:r w:rsidR="005B16F1" w:rsidRPr="009B7366">
          <w:t xml:space="preserve">– bármely megállapodás alapján – </w:t>
        </w:r>
        <w:r w:rsidR="00E61C88" w:rsidRPr="009B7366">
          <w:t xml:space="preserve">nem rendelkezik szabadon. </w:t>
        </w:r>
      </w:ins>
      <w:bookmarkEnd w:id="63"/>
    </w:p>
    <w:p w14:paraId="069EC1BB" w14:textId="5324C029" w:rsidR="000A4BE8" w:rsidRPr="009B7366" w:rsidRDefault="000A4BE8" w:rsidP="00DA053F"/>
    <w:p w14:paraId="16A8A30A" w14:textId="215EB096" w:rsidR="009412EE" w:rsidRPr="00FE5B55" w:rsidRDefault="005073B1" w:rsidP="00DA053F">
      <w:r w:rsidRPr="009B7366">
        <w:rPr>
          <w:b/>
          <w:noProof/>
        </w:rPr>
        <w:t>k</w:t>
      </w:r>
      <w:del w:id="64" w:author="MNB" w:date="2025-11-03T10:21:00Z" w16du:dateUtc="2025-11-03T09:21:00Z">
        <w:r w:rsidR="009412EE" w:rsidRPr="009B7366">
          <w:rPr>
            <w:b/>
          </w:rPr>
          <w:delText>/</w:delText>
        </w:r>
      </w:del>
      <w:ins w:id="65" w:author="MNB" w:date="2025-11-03T10:21:00Z" w16du:dateUtc="2025-11-03T09:21:00Z">
        <w:r w:rsidR="003D287C" w:rsidRPr="009B7366">
          <w:rPr>
            <w:b/>
          </w:rPr>
          <w:t>)</w:t>
        </w:r>
      </w:ins>
      <w:r w:rsidR="009412EE" w:rsidRPr="009B7366">
        <w:t xml:space="preserve"> A saját tőkében az</w:t>
      </w:r>
      <w:r w:rsidR="00716377" w:rsidRPr="009B7366">
        <w:t xml:space="preserve"> egyéb átfogó jövedelemmel szemben valós értéken értékelt eszközökhöz </w:t>
      </w:r>
      <w:r w:rsidR="009412EE" w:rsidRPr="009B7366">
        <w:t>kapcsolódóan</w:t>
      </w:r>
      <w:r w:rsidR="009412EE" w:rsidRPr="00FE5B55">
        <w:t xml:space="preserve"> kimutatott valós értékelési tartalékot szükséges itt jelenteni. Egyéb értékelési módszer esetében nulla értéket kell jelenteni.</w:t>
      </w:r>
    </w:p>
    <w:p w14:paraId="38C8F2C9" w14:textId="6B6C8ED4" w:rsidR="000A4BE8" w:rsidRPr="00FE5B55" w:rsidRDefault="000A4BE8" w:rsidP="00DA053F"/>
    <w:p w14:paraId="73D7F6D7" w14:textId="5AB2BF84" w:rsidR="005E1F2D" w:rsidRPr="00FE5B55" w:rsidRDefault="005073B1" w:rsidP="00DA053F">
      <w:r>
        <w:rPr>
          <w:b/>
        </w:rPr>
        <w:t>l</w:t>
      </w:r>
      <w:del w:id="66" w:author="MNB" w:date="2025-11-03T10:21:00Z" w16du:dateUtc="2025-11-03T09:21:00Z">
        <w:r w:rsidR="009412EE" w:rsidRPr="00FE5B55">
          <w:rPr>
            <w:b/>
          </w:rPr>
          <w:delText>/</w:delText>
        </w:r>
      </w:del>
      <w:ins w:id="67" w:author="MNB" w:date="2025-11-03T10:21:00Z" w16du:dateUtc="2025-11-03T09:21:00Z">
        <w:r w:rsidR="003D287C">
          <w:rPr>
            <w:b/>
          </w:rPr>
          <w:t>)</w:t>
        </w:r>
      </w:ins>
      <w:r w:rsidR="009412EE" w:rsidRPr="00FE5B55">
        <w:rPr>
          <w:b/>
        </w:rPr>
        <w:t xml:space="preserve"> </w:t>
      </w:r>
      <w:r w:rsidR="009412EE" w:rsidRPr="00FE5B55">
        <w:t>Az a)</w:t>
      </w:r>
      <w:r w:rsidR="00500BDC" w:rsidRPr="00FE5B55">
        <w:t xml:space="preserve"> és </w:t>
      </w:r>
      <w:r w:rsidR="009412EE" w:rsidRPr="00FE5B55">
        <w:t>b) oszlopban megadott ISIN kódú és elnevezésű értékpapír állományából a megtörtént értékpapír</w:t>
      </w:r>
      <w:r w:rsidR="00500BDC" w:rsidRPr="00FE5B55">
        <w:t>-</w:t>
      </w:r>
      <w:r w:rsidR="009412EE" w:rsidRPr="00FE5B55">
        <w:t xml:space="preserve"> elszámolások, -transzferek nyomán előálló, az adatszolgáltató tulajdonában lévő „fizikai” készletet kell itt jelenteni, függetlenül attól, hogy az a számviteli mérlegben megjelenik-e. Azaz vételi ügyletek esetén azon készletet</w:t>
      </w:r>
      <w:r w:rsidR="00036504" w:rsidRPr="00FE5B55">
        <w:t xml:space="preserve"> kell jelenteni</w:t>
      </w:r>
      <w:r w:rsidR="009412EE" w:rsidRPr="00FE5B55">
        <w:t xml:space="preserve">, amely nem csak jogi értelemben </w:t>
      </w:r>
      <w:del w:id="68" w:author="MNB" w:date="2025-11-03T10:21:00Z" w16du:dateUtc="2025-11-03T09:21:00Z">
        <w:r w:rsidR="009412EE" w:rsidRPr="00FE5B55">
          <w:delText>(</w:delText>
        </w:r>
      </w:del>
      <w:ins w:id="69" w:author="MNB" w:date="2025-11-03T10:21:00Z" w16du:dateUtc="2025-11-03T09:21:00Z">
        <w:r w:rsidR="003D287C">
          <w:t xml:space="preserve">– </w:t>
        </w:r>
      </w:ins>
      <w:r w:rsidR="009412EE" w:rsidRPr="00FE5B55">
        <w:t>kötésnap szerint</w:t>
      </w:r>
      <w:del w:id="70" w:author="MNB" w:date="2025-11-03T10:21:00Z" w16du:dateUtc="2025-11-03T09:21:00Z">
        <w:r w:rsidR="009412EE" w:rsidRPr="00FE5B55">
          <w:delText>)</w:delText>
        </w:r>
      </w:del>
      <w:ins w:id="71" w:author="MNB" w:date="2025-11-03T10:21:00Z" w16du:dateUtc="2025-11-03T09:21:00Z">
        <w:r w:rsidR="003D287C">
          <w:t xml:space="preserve"> –</w:t>
        </w:r>
      </w:ins>
      <w:r w:rsidR="009412EE" w:rsidRPr="00FE5B55">
        <w:t xml:space="preserve"> került az adatszolgáltató tulajdonába, hanem annak elszámolása is megtörtént már. Az eladott, és a könyvekben a kötésnaptól kezdődően már esetleg nem szereplő értékpapírok is szerepeltetendők az </w:t>
      </w:r>
      <w:r w:rsidR="00BB5CA4">
        <w:t>l</w:t>
      </w:r>
      <w:r w:rsidR="009412EE" w:rsidRPr="00FE5B55">
        <w:t xml:space="preserve">) oszlopban az elszámolás megtörténtéig. Az értékpapír repó és -kölcsön típusú ügyletek esetében is figyelembe kell venni a fizikai készletnél a megtörtént értékpapír transzfereket. Azaz a szállításos </w:t>
      </w:r>
      <w:proofErr w:type="spellStart"/>
      <w:r w:rsidR="009412EE" w:rsidRPr="00FE5B55">
        <w:t>repóval</w:t>
      </w:r>
      <w:proofErr w:type="spellEnd"/>
      <w:r w:rsidR="009412EE" w:rsidRPr="00FE5B55">
        <w:t xml:space="preserve"> megkapott vagy a kölcsönbe kapott értékpapírokat szerepeltetni kell az </w:t>
      </w:r>
      <w:r w:rsidR="00BB5CA4">
        <w:t>l</w:t>
      </w:r>
      <w:r w:rsidR="009412EE" w:rsidRPr="00FE5B55">
        <w:t xml:space="preserve">) oszlopban a „fizikai” készletnél, ugyanakkor a szállításos </w:t>
      </w:r>
      <w:proofErr w:type="spellStart"/>
      <w:r w:rsidR="009412EE" w:rsidRPr="00FE5B55">
        <w:t>repóval</w:t>
      </w:r>
      <w:proofErr w:type="spellEnd"/>
      <w:r w:rsidR="009412EE" w:rsidRPr="00FE5B55">
        <w:t xml:space="preserve"> átadott vagy a kölcsönbe adott értékpapírokat nem szerepeltethetők az </w:t>
      </w:r>
      <w:r w:rsidR="00BB5CA4">
        <w:t>l</w:t>
      </w:r>
      <w:r w:rsidR="009412EE" w:rsidRPr="00FE5B55">
        <w:t xml:space="preserve">) oszlopban. </w:t>
      </w:r>
      <w:del w:id="72" w:author="MNB" w:date="2025-11-03T10:21:00Z" w16du:dateUtc="2025-11-03T09:21:00Z">
        <w:r w:rsidR="009412EE" w:rsidRPr="00FE5B55">
          <w:delText>(</w:delText>
        </w:r>
      </w:del>
      <w:r w:rsidR="009412EE" w:rsidRPr="00FE5B55">
        <w:t xml:space="preserve">Az </w:t>
      </w:r>
      <w:r w:rsidR="00BB5CA4">
        <w:t>l</w:t>
      </w:r>
      <w:r w:rsidR="009412EE" w:rsidRPr="00FE5B55">
        <w:t xml:space="preserve">) oszlopban jelentett adatoknak összhangban kell lenniük az E21 </w:t>
      </w:r>
      <w:r w:rsidR="00B359F8" w:rsidRPr="00FE5B55">
        <w:t xml:space="preserve">MNB </w:t>
      </w:r>
      <w:r w:rsidR="009412EE" w:rsidRPr="00FE5B55">
        <w:t>azonosító kódú adatszolgáltatásban jelentett saját tulajdonú állományokkal.</w:t>
      </w:r>
      <w:r w:rsidR="00971564" w:rsidRPr="00FE5B55">
        <w:t xml:space="preserve"> A saját kibocsátású értékpapírok visszavásárolt állományát, valamint a</w:t>
      </w:r>
      <w:r w:rsidR="006A63E2" w:rsidRPr="00FE5B55">
        <w:t>z adatszolgáltató</w:t>
      </w:r>
      <w:r w:rsidR="00971564" w:rsidRPr="00FE5B55">
        <w:t xml:space="preserve"> tulajdonában lévő, általa kibocsátott állományt nem kell figyelembe venni</w:t>
      </w:r>
      <w:del w:id="73" w:author="MNB" w:date="2025-11-03T10:21:00Z" w16du:dateUtc="2025-11-03T09:21:00Z">
        <w:r w:rsidR="00971564" w:rsidRPr="00FE5B55">
          <w:delText>.</w:delText>
        </w:r>
        <w:r w:rsidR="009412EE" w:rsidRPr="00FE5B55">
          <w:delText>)</w:delText>
        </w:r>
      </w:del>
      <w:ins w:id="74" w:author="MNB" w:date="2025-11-03T10:21:00Z" w16du:dateUtc="2025-11-03T09:21:00Z">
        <w:r w:rsidR="00971564" w:rsidRPr="00FE5B55">
          <w:t>.</w:t>
        </w:r>
      </w:ins>
    </w:p>
    <w:p w14:paraId="7573F221" w14:textId="77777777" w:rsidR="00DD2F06" w:rsidRPr="00FE5B55" w:rsidRDefault="00DD2F06" w:rsidP="00DA053F">
      <w:bookmarkStart w:id="75" w:name="_Hlk14422524"/>
      <w:bookmarkStart w:id="76" w:name="_Hlk14422412"/>
      <w:r w:rsidRPr="00FE5B55">
        <w:t>A hitelviszonyt megtestesítő értékpapírok (kötvények) névértéken, ezer egységben, az értékpapír kibocsátás szerinti devizanemében szerepeltetendők.</w:t>
      </w:r>
    </w:p>
    <w:p w14:paraId="12D0E8AB" w14:textId="1CB7A6A7" w:rsidR="005073B1" w:rsidRPr="00FE5B55" w:rsidRDefault="00DD2F06" w:rsidP="00DA053F">
      <w:r w:rsidRPr="00FE5B55">
        <w:t xml:space="preserve">Az adatszolgáltatásban a tulajdonviszonyt megtestesítő értékpapírok állományát darabszám szerint kell szerepeltetni. A </w:t>
      </w:r>
      <w:proofErr w:type="spellStart"/>
      <w:r w:rsidRPr="00FE5B55">
        <w:t>certifikátokat</w:t>
      </w:r>
      <w:proofErr w:type="spellEnd"/>
      <w:r w:rsidRPr="00FE5B55">
        <w:t xml:space="preserve"> szintén darabban kell jelenteni.</w:t>
      </w:r>
      <w:bookmarkEnd w:id="75"/>
    </w:p>
    <w:bookmarkEnd w:id="76"/>
    <w:p w14:paraId="57A293C2" w14:textId="41DDA9C5" w:rsidR="000A4BE8" w:rsidRPr="00FE5B55" w:rsidRDefault="000A4BE8" w:rsidP="00DA053F"/>
    <w:p w14:paraId="1D4C85BF" w14:textId="2F3E7D37" w:rsidR="005E2786" w:rsidRPr="009B7366" w:rsidRDefault="005073B1" w:rsidP="00DA053F">
      <w:r w:rsidRPr="009B7366">
        <w:rPr>
          <w:b/>
        </w:rPr>
        <w:t>m</w:t>
      </w:r>
      <w:del w:id="77" w:author="MNB" w:date="2025-11-03T10:21:00Z" w16du:dateUtc="2025-11-03T09:21:00Z">
        <w:r w:rsidR="005E2786" w:rsidRPr="009B7366">
          <w:rPr>
            <w:b/>
          </w:rPr>
          <w:delText>/</w:delText>
        </w:r>
      </w:del>
      <w:ins w:id="78" w:author="MNB" w:date="2025-11-03T10:21:00Z" w16du:dateUtc="2025-11-03T09:21:00Z">
        <w:r w:rsidR="0081495D" w:rsidRPr="009B7366">
          <w:rPr>
            <w:b/>
          </w:rPr>
          <w:t>)</w:t>
        </w:r>
      </w:ins>
      <w:r w:rsidR="005E2786" w:rsidRPr="009B7366">
        <w:t xml:space="preserve"> Az </w:t>
      </w:r>
      <w:r w:rsidR="000B468D" w:rsidRPr="009B7366">
        <w:t>l</w:t>
      </w:r>
      <w:r w:rsidR="005E2786" w:rsidRPr="009B7366">
        <w:t>) oszlopban megadott fizikai állományból</w:t>
      </w:r>
      <w:r w:rsidR="00D25B19" w:rsidRPr="009B7366">
        <w:t xml:space="preserve"> le kell vonni</w:t>
      </w:r>
      <w:r w:rsidR="005E2786" w:rsidRPr="009B7366">
        <w:t xml:space="preserve"> az óvadéki repó ügyletek keretében zárolt állományt</w:t>
      </w:r>
      <w:r w:rsidR="00197DDF" w:rsidRPr="009B7366">
        <w:t xml:space="preserve">, illetve </w:t>
      </w:r>
      <w:r w:rsidR="007236C4" w:rsidRPr="009B7366">
        <w:t xml:space="preserve">a </w:t>
      </w:r>
      <w:r w:rsidR="00197DDF" w:rsidRPr="009B7366">
        <w:t>bármely egyéb ok miatt zárolt állomány</w:t>
      </w:r>
      <w:r w:rsidR="00D25B19" w:rsidRPr="009B7366">
        <w:t>t is</w:t>
      </w:r>
      <w:r w:rsidR="00197DDF" w:rsidRPr="009B7366">
        <w:t xml:space="preserve">. </w:t>
      </w:r>
      <w:del w:id="79" w:author="MNB" w:date="2025-11-03T10:21:00Z" w16du:dateUtc="2025-11-03T09:21:00Z">
        <w:r w:rsidR="005E2786" w:rsidRPr="009B7366">
          <w:delText>(</w:delText>
        </w:r>
      </w:del>
      <w:r w:rsidR="00197DDF" w:rsidRPr="009B7366">
        <w:t>A</w:t>
      </w:r>
      <w:r w:rsidR="005E2786" w:rsidRPr="009B7366">
        <w:t xml:space="preserve"> fordított óvadéki repó keretében</w:t>
      </w:r>
      <w:r w:rsidR="00197DDF" w:rsidRPr="009B7366">
        <w:t xml:space="preserve"> vagy egyéb ok miatt</w:t>
      </w:r>
      <w:r w:rsidR="005E2786" w:rsidRPr="009B7366">
        <w:t xml:space="preserve"> a partnernél lévő zárolt állomány nem növeli az adatszolgáltatónál lévő szabad fizikai állományt</w:t>
      </w:r>
      <w:del w:id="80" w:author="MNB" w:date="2025-11-03T10:21:00Z" w16du:dateUtc="2025-11-03T09:21:00Z">
        <w:r w:rsidR="007236C4" w:rsidRPr="009B7366">
          <w:delText>.</w:delText>
        </w:r>
        <w:r w:rsidR="00197DDF" w:rsidRPr="009B7366">
          <w:delText>)</w:delText>
        </w:r>
      </w:del>
      <w:ins w:id="81" w:author="MNB" w:date="2025-11-03T10:21:00Z" w16du:dateUtc="2025-11-03T09:21:00Z">
        <w:r w:rsidR="007236C4" w:rsidRPr="009B7366">
          <w:t>.</w:t>
        </w:r>
        <w:r w:rsidR="00E61C88" w:rsidRPr="009B7366">
          <w:t xml:space="preserve"> </w:t>
        </w:r>
        <w:r w:rsidR="00EC2C1C" w:rsidRPr="009B7366">
          <w:t xml:space="preserve">A zárolt, de meg nem terhelt állomány nem szerepeltethető ebben az oszlopban. </w:t>
        </w:r>
        <w:r w:rsidR="00E61C88" w:rsidRPr="009B7366">
          <w:t>Nem tekinthető szabadnak az az állomány, amellyel az adatszolgáltató</w:t>
        </w:r>
        <w:r w:rsidR="005B16F1" w:rsidRPr="009B7366">
          <w:t xml:space="preserve"> – bármely megállapodás alapján</w:t>
        </w:r>
        <w:r w:rsidR="00E61C88" w:rsidRPr="009B7366">
          <w:t xml:space="preserve"> </w:t>
        </w:r>
        <w:r w:rsidR="005B16F1" w:rsidRPr="009B7366">
          <w:t xml:space="preserve">– </w:t>
        </w:r>
        <w:r w:rsidR="00E61C88" w:rsidRPr="009B7366">
          <w:t>nem rendelkezik szabadon.</w:t>
        </w:r>
        <w:r w:rsidR="00653DFE" w:rsidRPr="009B7366">
          <w:t xml:space="preserve"> </w:t>
        </w:r>
      </w:ins>
    </w:p>
    <w:p w14:paraId="6E053A5E" w14:textId="10F4C5D3" w:rsidR="00DD2F06" w:rsidRPr="009B7366" w:rsidRDefault="00DD2F06" w:rsidP="00DA053F">
      <w:r w:rsidRPr="009B7366">
        <w:t xml:space="preserve">A hitelviszonyt megtestesítő értékpapírok </w:t>
      </w:r>
      <w:del w:id="82" w:author="MNB" w:date="2025-11-03T10:21:00Z" w16du:dateUtc="2025-11-03T09:21:00Z">
        <w:r w:rsidRPr="009B7366">
          <w:delText>(</w:delText>
        </w:r>
      </w:del>
      <w:ins w:id="83" w:author="MNB" w:date="2025-11-03T10:21:00Z" w16du:dateUtc="2025-11-03T09:21:00Z">
        <w:r w:rsidR="00037ACC" w:rsidRPr="009B7366">
          <w:t xml:space="preserve">– </w:t>
        </w:r>
      </w:ins>
      <w:r w:rsidRPr="009B7366">
        <w:t>kötvények</w:t>
      </w:r>
      <w:del w:id="84" w:author="MNB" w:date="2025-11-03T10:21:00Z" w16du:dateUtc="2025-11-03T09:21:00Z">
        <w:r w:rsidRPr="009B7366">
          <w:delText>)</w:delText>
        </w:r>
      </w:del>
      <w:ins w:id="85" w:author="MNB" w:date="2025-11-03T10:21:00Z" w16du:dateUtc="2025-11-03T09:21:00Z">
        <w:r w:rsidR="00037ACC" w:rsidRPr="009B7366">
          <w:t xml:space="preserve"> –</w:t>
        </w:r>
      </w:ins>
      <w:r w:rsidRPr="009B7366">
        <w:t xml:space="preserve"> névértéken, ezer egységben, az értékpapír kibocsátás szerinti devizanemében szerepeltetendők.</w:t>
      </w:r>
    </w:p>
    <w:p w14:paraId="3066ACF0" w14:textId="2F2723D8" w:rsidR="00DD2F06" w:rsidRPr="009B7366" w:rsidRDefault="00DD2F06" w:rsidP="00DA053F">
      <w:r w:rsidRPr="009B7366">
        <w:t xml:space="preserve">Az adatszolgáltatásban a tulajdonviszonyt megtestesítő értékpapírok állományát darabszám szerint kell szerepeltetni. A </w:t>
      </w:r>
      <w:proofErr w:type="spellStart"/>
      <w:r w:rsidRPr="009B7366">
        <w:t>certifikátokat</w:t>
      </w:r>
      <w:proofErr w:type="spellEnd"/>
      <w:r w:rsidRPr="009B7366">
        <w:t xml:space="preserve"> szintén darabban kell jelenteni.</w:t>
      </w:r>
    </w:p>
    <w:p w14:paraId="3DA99160" w14:textId="77777777" w:rsidR="005073B1" w:rsidRPr="009B7366" w:rsidRDefault="005073B1" w:rsidP="00DA053F"/>
    <w:p w14:paraId="584EB406" w14:textId="1955F843" w:rsidR="00653DFE" w:rsidRPr="00B327D5" w:rsidDel="005073B1" w:rsidRDefault="00D608A9" w:rsidP="00653DFE">
      <w:pPr>
        <w:rPr>
          <w:ins w:id="86" w:author="MNB" w:date="2025-11-03T10:21:00Z" w16du:dateUtc="2025-11-03T09:21:00Z"/>
        </w:rPr>
      </w:pPr>
      <w:del w:id="87" w:author="MNB" w:date="2025-11-03T10:21:00Z" w16du:dateUtc="2025-11-03T09:21:00Z">
        <w:r w:rsidRPr="009B7366">
          <w:rPr>
            <w:b/>
          </w:rPr>
          <w:lastRenderedPageBreak/>
          <w:delText>n</w:delText>
        </w:r>
        <w:r w:rsidR="005E2786" w:rsidRPr="009B7366">
          <w:rPr>
            <w:b/>
          </w:rPr>
          <w:delText>/</w:delText>
        </w:r>
      </w:del>
      <w:ins w:id="88" w:author="MNB" w:date="2025-11-03T10:21:00Z" w16du:dateUtc="2025-11-03T09:21:00Z">
        <w:r w:rsidR="00653DFE" w:rsidRPr="009B7366">
          <w:rPr>
            <w:b/>
            <w:bCs/>
          </w:rPr>
          <w:t>n</w:t>
        </w:r>
        <w:r w:rsidR="00653DFE" w:rsidRPr="009B7366" w:rsidDel="005073B1">
          <w:rPr>
            <w:b/>
            <w:bCs/>
          </w:rPr>
          <w:t>)</w:t>
        </w:r>
        <w:r w:rsidR="00653DFE" w:rsidRPr="009B7366" w:rsidDel="005073B1">
          <w:t xml:space="preserve"> </w:t>
        </w:r>
        <w:r w:rsidR="00653DFE" w:rsidRPr="009B7366">
          <w:t>Az l) oszlopban megadott fizikai állományból i</w:t>
        </w:r>
        <w:r w:rsidR="00653DFE" w:rsidRPr="009B7366" w:rsidDel="005073B1">
          <w:t>tt kell jelenteni azt az állományt, melyet zároltak vagy fedezeti alapba helyeztek, de a tényleges megterhelésre nem került sor. Az állomány minősítését az 575/2013/EU európai parlamenti és tanácsi rendeletnek a hitelintézetekre vonatkozó likviditásfedezeti követelmények tekintetében történő kiegészítéséről szóló 2014. október 10-i (EU) 2015/61 felhatalmazáson alapuló bizottsági rendelet 7. cikk (</w:t>
        </w:r>
        <w:proofErr w:type="gramStart"/>
        <w:r w:rsidR="00653DFE" w:rsidRPr="009B7366" w:rsidDel="005073B1">
          <w:t>2)–</w:t>
        </w:r>
        <w:proofErr w:type="gramEnd"/>
        <w:r w:rsidR="00653DFE" w:rsidRPr="009B7366" w:rsidDel="005073B1">
          <w:t>(2b) bekezdése szerint kell elvégezni. Ebben az oszlopban a nem zárolt állomány nem szerepeltethető. Az állomány valós értékét ezer forintban kifejezve kell jelenteni.</w:t>
        </w:r>
        <w:r w:rsidR="00653DFE" w:rsidDel="005073B1">
          <w:t xml:space="preserve"> </w:t>
        </w:r>
      </w:ins>
    </w:p>
    <w:p w14:paraId="0B96DF20" w14:textId="77777777" w:rsidR="00260F1C" w:rsidRPr="00FE5B55" w:rsidRDefault="00260F1C" w:rsidP="00DA053F">
      <w:pPr>
        <w:rPr>
          <w:ins w:id="89" w:author="MNB" w:date="2025-11-03T10:21:00Z" w16du:dateUtc="2025-11-03T09:21:00Z"/>
        </w:rPr>
      </w:pPr>
    </w:p>
    <w:p w14:paraId="77D77A6D" w14:textId="77777777" w:rsidR="005E2786" w:rsidRPr="00FE5B55" w:rsidRDefault="00B327D5" w:rsidP="002618D6">
      <w:pPr>
        <w:rPr>
          <w:del w:id="90" w:author="MNB" w:date="2025-11-03T10:21:00Z" w16du:dateUtc="2025-11-03T09:21:00Z"/>
        </w:rPr>
      </w:pPr>
      <w:ins w:id="91" w:author="MNB" w:date="2025-11-03T10:21:00Z" w16du:dateUtc="2025-11-03T09:21:00Z">
        <w:r>
          <w:rPr>
            <w:b/>
          </w:rPr>
          <w:t>o</w:t>
        </w:r>
        <w:r w:rsidR="0081495D">
          <w:rPr>
            <w:b/>
          </w:rPr>
          <w:t>)</w:t>
        </w:r>
      </w:ins>
      <w:r w:rsidR="005E2786" w:rsidRPr="00FE5B55">
        <w:rPr>
          <w:b/>
        </w:rPr>
        <w:t xml:space="preserve"> </w:t>
      </w:r>
      <w:r w:rsidR="00CE6A8C" w:rsidRPr="00FE5B55">
        <w:t>A g) oszlopban jelentett számviteli állományt, amennyiben a már megkötött, de még nem teljesített azonnali értékpapír ügyletek hatását nem tartalmazza, akkor azokat itt kell figyelembe venni</w:t>
      </w:r>
      <w:del w:id="92" w:author="MNB" w:date="2025-11-03T10:21:00Z" w16du:dateUtc="2025-11-03T09:21:00Z">
        <w:r w:rsidR="00CE6A8C" w:rsidRPr="00FE5B55">
          <w:delText xml:space="preserve"> (</w:delText>
        </w:r>
      </w:del>
      <w:ins w:id="93" w:author="MNB" w:date="2025-11-03T10:21:00Z" w16du:dateUtc="2025-11-03T09:21:00Z">
        <w:r w:rsidR="0081495D">
          <w:t>,</w:t>
        </w:r>
        <w:r w:rsidR="00CE6A8C" w:rsidRPr="00FE5B55">
          <w:t xml:space="preserve"> </w:t>
        </w:r>
      </w:ins>
      <w:r w:rsidR="006D61C6" w:rsidRPr="00FE5B55">
        <w:t xml:space="preserve">névértéken, </w:t>
      </w:r>
      <w:r w:rsidR="00CE6A8C" w:rsidRPr="00FE5B55">
        <w:t>vétel pozitív, eladás negatív előjellel</w:t>
      </w:r>
      <w:del w:id="94" w:author="MNB" w:date="2025-11-03T10:21:00Z" w16du:dateUtc="2025-11-03T09:21:00Z">
        <w:r w:rsidR="00CE6A8C" w:rsidRPr="00FE5B55">
          <w:delText>)</w:delText>
        </w:r>
        <w:r w:rsidR="00315560" w:rsidRPr="00FE5B55">
          <w:delText>.</w:delText>
        </w:r>
      </w:del>
      <w:ins w:id="95" w:author="MNB" w:date="2025-11-03T10:21:00Z" w16du:dateUtc="2025-11-03T09:21:00Z">
        <w:r w:rsidR="00315560" w:rsidRPr="00FE5B55">
          <w:t>.</w:t>
        </w:r>
      </w:ins>
      <w:r w:rsidR="00CE6A8C" w:rsidRPr="00FE5B55">
        <w:t xml:space="preserve"> Továbbá a forward ügyletek</w:t>
      </w:r>
      <w:del w:id="96" w:author="MNB" w:date="2025-11-03T10:21:00Z" w16du:dateUtc="2025-11-03T09:21:00Z">
        <w:r w:rsidR="00CE6A8C" w:rsidRPr="00FE5B55">
          <w:delText xml:space="preserve"> (</w:delText>
        </w:r>
      </w:del>
      <w:ins w:id="97" w:author="MNB" w:date="2025-11-03T10:21:00Z" w16du:dateUtc="2025-11-03T09:21:00Z">
        <w:r w:rsidR="00322FBF">
          <w:t xml:space="preserve"> – </w:t>
        </w:r>
      </w:ins>
      <w:r w:rsidR="00CE6A8C" w:rsidRPr="00FE5B55">
        <w:t xml:space="preserve">eladási </w:t>
      </w:r>
      <w:del w:id="98" w:author="MNB" w:date="2025-11-03T10:21:00Z" w16du:dateUtc="2025-11-03T09:21:00Z">
        <w:r w:rsidR="00CE6A8C" w:rsidRPr="00FE5B55">
          <w:delText>szerződéseket</w:delText>
        </w:r>
      </w:del>
      <w:ins w:id="99" w:author="MNB" w:date="2025-11-03T10:21:00Z" w16du:dateUtc="2025-11-03T09:21:00Z">
        <w:r w:rsidR="00CE6A8C" w:rsidRPr="00FE5B55">
          <w:t>szerződések</w:t>
        </w:r>
      </w:ins>
      <w:r w:rsidR="00CE6A8C" w:rsidRPr="00FE5B55">
        <w:t xml:space="preserve"> negatív előjellel, </w:t>
      </w:r>
      <w:del w:id="100" w:author="MNB" w:date="2025-11-03T10:21:00Z" w16du:dateUtc="2025-11-03T09:21:00Z">
        <w:r w:rsidR="00CE6A8C" w:rsidRPr="00FE5B55">
          <w:delText>vételit pozitívval),</w:delText>
        </w:r>
      </w:del>
      <w:ins w:id="101" w:author="MNB" w:date="2025-11-03T10:21:00Z" w16du:dateUtc="2025-11-03T09:21:00Z">
        <w:r w:rsidR="00CE6A8C" w:rsidRPr="00FE5B55">
          <w:t>vételi</w:t>
        </w:r>
        <w:r w:rsidR="00322FBF">
          <w:t xml:space="preserve"> szerződések</w:t>
        </w:r>
        <w:r w:rsidR="00CE6A8C" w:rsidRPr="00FE5B55">
          <w:t xml:space="preserve"> pozitív</w:t>
        </w:r>
        <w:r w:rsidR="00322FBF">
          <w:t xml:space="preserve"> előjellel –</w:t>
        </w:r>
      </w:ins>
      <w:r w:rsidR="00CE6A8C" w:rsidRPr="00FE5B55">
        <w:t xml:space="preserve"> és az egyéb derivatív ügyletek hatását (pl</w:t>
      </w:r>
      <w:del w:id="102" w:author="MNB" w:date="2025-11-03T10:21:00Z" w16du:dateUtc="2025-11-03T09:21:00Z">
        <w:r w:rsidR="00CE6A8C" w:rsidRPr="00FE5B55">
          <w:delText>.:</w:delText>
        </w:r>
      </w:del>
      <w:ins w:id="103" w:author="MNB" w:date="2025-11-03T10:21:00Z" w16du:dateUtc="2025-11-03T09:21:00Z">
        <w:r w:rsidR="00CE6A8C" w:rsidRPr="00FE5B55">
          <w:t>.</w:t>
        </w:r>
      </w:ins>
      <w:r w:rsidR="00CE6A8C" w:rsidRPr="00FE5B55">
        <w:t xml:space="preserve"> </w:t>
      </w:r>
      <w:proofErr w:type="spellStart"/>
      <w:r w:rsidR="00CE6A8C" w:rsidRPr="00FE5B55">
        <w:t>futures</w:t>
      </w:r>
      <w:proofErr w:type="spellEnd"/>
      <w:r w:rsidR="00CE6A8C" w:rsidRPr="00FE5B55">
        <w:t xml:space="preserve">, </w:t>
      </w:r>
      <w:proofErr w:type="spellStart"/>
      <w:r w:rsidR="00CE6A8C" w:rsidRPr="00FE5B55">
        <w:t>options</w:t>
      </w:r>
      <w:proofErr w:type="spellEnd"/>
      <w:r w:rsidR="00CE6A8C" w:rsidRPr="00FE5B55">
        <w:t xml:space="preserve">, </w:t>
      </w:r>
      <w:proofErr w:type="spellStart"/>
      <w:r w:rsidR="00CE6A8C" w:rsidRPr="00FE5B55">
        <w:t>total-return</w:t>
      </w:r>
      <w:proofErr w:type="spellEnd"/>
      <w:r w:rsidR="00CE6A8C" w:rsidRPr="00FE5B55">
        <w:t xml:space="preserve"> </w:t>
      </w:r>
      <w:proofErr w:type="spellStart"/>
      <w:r w:rsidR="00CE6A8C" w:rsidRPr="00FE5B55">
        <w:t>swaps</w:t>
      </w:r>
      <w:proofErr w:type="spellEnd"/>
      <w:r w:rsidR="00CE6A8C" w:rsidRPr="00FE5B55">
        <w:t xml:space="preserve"> delta-ekvivalens értéke) kell itt jelenteni.</w:t>
      </w:r>
    </w:p>
    <w:p w14:paraId="2623FA45" w14:textId="68A0B1F9" w:rsidR="004A5289" w:rsidRPr="00FE5B55" w:rsidRDefault="004A5289" w:rsidP="00DA053F">
      <w:del w:id="104" w:author="MNB" w:date="2025-11-03T10:21:00Z" w16du:dateUtc="2025-11-03T09:21:00Z">
        <w:r w:rsidRPr="00FE5B55">
          <w:delText>(</w:delText>
        </w:r>
      </w:del>
      <w:ins w:id="105" w:author="MNB" w:date="2025-11-03T10:21:00Z" w16du:dateUtc="2025-11-03T09:21:00Z">
        <w:r w:rsidR="00322FBF">
          <w:t xml:space="preserve"> </w:t>
        </w:r>
      </w:ins>
      <w:r w:rsidRPr="00FE5B55">
        <w:t xml:space="preserve">Amennyiben az adatszolgáltató „trade </w:t>
      </w:r>
      <w:proofErr w:type="spellStart"/>
      <w:r w:rsidRPr="00FE5B55">
        <w:t>date</w:t>
      </w:r>
      <w:proofErr w:type="spellEnd"/>
      <w:r w:rsidRPr="00FE5B55">
        <w:t>” szerinti könyvelést végez</w:t>
      </w:r>
      <w:r w:rsidR="003C363F" w:rsidRPr="00FE5B55">
        <w:t>,</w:t>
      </w:r>
      <w:r w:rsidRPr="00FE5B55">
        <w:t xml:space="preserve"> a gazdasági és számviteli állomány alapvetően megegyezik, </w:t>
      </w:r>
      <w:del w:id="106" w:author="MNB" w:date="2025-11-03T10:21:00Z" w16du:dateUtc="2025-11-03T09:21:00Z">
        <w:r w:rsidRPr="00FE5B55">
          <w:delText xml:space="preserve">hiszen </w:delText>
        </w:r>
      </w:del>
      <w:r w:rsidRPr="00FE5B55">
        <w:t xml:space="preserve">például egy értékpapír vásárlása esetén az adott </w:t>
      </w:r>
      <w:r w:rsidR="003C363F" w:rsidRPr="00FE5B55">
        <w:t>érték</w:t>
      </w:r>
      <w:r w:rsidRPr="00FE5B55">
        <w:t xml:space="preserve">papír számvitelileg a „trade </w:t>
      </w:r>
      <w:proofErr w:type="spellStart"/>
      <w:proofErr w:type="gramStart"/>
      <w:r w:rsidRPr="00FE5B55">
        <w:t>date</w:t>
      </w:r>
      <w:proofErr w:type="spellEnd"/>
      <w:r w:rsidRPr="00FE5B55">
        <w:t>”-</w:t>
      </w:r>
      <w:proofErr w:type="gramEnd"/>
      <w:r w:rsidRPr="00FE5B55">
        <w:t>en elszámolásra kerül, és gazdaságilag is a</w:t>
      </w:r>
      <w:r w:rsidR="00D62149" w:rsidRPr="00FE5B55">
        <w:t>z adatszolgáltató</w:t>
      </w:r>
      <w:r w:rsidRPr="00FE5B55">
        <w:t xml:space="preserve"> tulajdonát képezi már. Eltérés leginkább a fizikai állománnyal szemben merülhet fel, </w:t>
      </w:r>
      <w:del w:id="107" w:author="MNB" w:date="2025-11-03T10:21:00Z" w16du:dateUtc="2025-11-03T09:21:00Z">
        <w:r w:rsidRPr="00FE5B55">
          <w:delText xml:space="preserve">hiszen </w:delText>
        </w:r>
      </w:del>
      <w:r w:rsidRPr="00FE5B55">
        <w:t>például egy spot ügylet esetén fizikailag az értékpapírt még a</w:t>
      </w:r>
      <w:r w:rsidR="00D62149" w:rsidRPr="00FE5B55">
        <w:t>z adatszolgáltató</w:t>
      </w:r>
      <w:r w:rsidRPr="00FE5B55">
        <w:t xml:space="preserve"> birtokolja, azonban könyveiből a „trade </w:t>
      </w:r>
      <w:proofErr w:type="spellStart"/>
      <w:r w:rsidRPr="00FE5B55">
        <w:t>date</w:t>
      </w:r>
      <w:proofErr w:type="spellEnd"/>
      <w:r w:rsidRPr="00FE5B55">
        <w:t xml:space="preserve">” napján kivezeti azt, továbbá az értékpapírokból származó gazdasági hasznok és az értékpapír tulajdonlásával járó kockázatok is átadásra kerülnek. A számviteli és gazdasági állomány esetében alapvetően akkor állhat fenn még különbség, ha forward, </w:t>
      </w:r>
      <w:proofErr w:type="spellStart"/>
      <w:r w:rsidRPr="00FE5B55">
        <w:t>futures</w:t>
      </w:r>
      <w:proofErr w:type="spellEnd"/>
      <w:r w:rsidRPr="00FE5B55">
        <w:t xml:space="preserve"> vagy opciós ügylet </w:t>
      </w:r>
      <w:r w:rsidR="00C20CC7" w:rsidRPr="00FE5B55">
        <w:t>került</w:t>
      </w:r>
      <w:r w:rsidRPr="00FE5B55">
        <w:t xml:space="preserve"> </w:t>
      </w:r>
      <w:r w:rsidR="00C20CC7" w:rsidRPr="00FE5B55">
        <w:t>meg</w:t>
      </w:r>
      <w:r w:rsidRPr="00FE5B55">
        <w:t>köt</w:t>
      </w:r>
      <w:r w:rsidR="00C20CC7" w:rsidRPr="00FE5B55">
        <w:t>ésre</w:t>
      </w:r>
      <w:r w:rsidRPr="00FE5B55">
        <w:t xml:space="preserve"> az adott értékpapírra.</w:t>
      </w:r>
    </w:p>
    <w:p w14:paraId="36EC608D" w14:textId="77777777" w:rsidR="000A4BE8" w:rsidRPr="009B7366" w:rsidRDefault="000A4BE8" w:rsidP="00DA053F">
      <w:bookmarkStart w:id="108" w:name="_Hlk523838427"/>
    </w:p>
    <w:p w14:paraId="57E3B15F" w14:textId="77D8877B" w:rsidR="00D33285" w:rsidRPr="00FE5B55" w:rsidRDefault="00CA0591" w:rsidP="00DA053F">
      <w:del w:id="109" w:author="MNB" w:date="2025-11-03T10:21:00Z" w16du:dateUtc="2025-11-03T09:21:00Z">
        <w:r w:rsidRPr="00FE5B55">
          <w:rPr>
            <w:b/>
          </w:rPr>
          <w:delText>o</w:delText>
        </w:r>
        <w:r w:rsidRPr="00FE5B55">
          <w:delText>/</w:delText>
        </w:r>
      </w:del>
      <w:ins w:id="110" w:author="MNB" w:date="2025-11-03T10:21:00Z" w16du:dateUtc="2025-11-03T09:21:00Z">
        <w:r w:rsidR="00B327D5">
          <w:rPr>
            <w:b/>
          </w:rPr>
          <w:t>p</w:t>
        </w:r>
        <w:r w:rsidR="00322FBF">
          <w:t>)</w:t>
        </w:r>
      </w:ins>
      <w:r w:rsidRPr="00FE5B55">
        <w:t xml:space="preserve"> Az adatszolgáltató tulajdonában lévő, g) oszlopban megadott állomány fedezetként való felhasználásának típusát kell megadni</w:t>
      </w:r>
      <w:r w:rsidR="00A94ED4" w:rsidRPr="00FE5B55">
        <w:t>,</w:t>
      </w:r>
      <w:r w:rsidRPr="00FE5B55">
        <w:t xml:space="preserve"> a kód</w:t>
      </w:r>
      <w:r w:rsidR="00315560" w:rsidRPr="00FE5B55">
        <w:t>lista</w:t>
      </w:r>
      <w:r w:rsidRPr="00FE5B55">
        <w:t xml:space="preserve"> alapján.</w:t>
      </w:r>
      <w:r w:rsidR="008965C4" w:rsidRPr="00FE5B55">
        <w:t xml:space="preserve"> </w:t>
      </w:r>
      <w:r w:rsidR="00D33285" w:rsidRPr="00FE5B55">
        <w:t xml:space="preserve">Csak abban az esetben adható meg NF-től eltérő érték, amennyiben az adott </w:t>
      </w:r>
      <w:r w:rsidR="00C20CC7" w:rsidRPr="00FE5B55">
        <w:t>érték</w:t>
      </w:r>
      <w:r w:rsidR="00D33285" w:rsidRPr="00FE5B55">
        <w:t xml:space="preserve">papír ügylet mögé kerül fedezetbe vonásra. Önmagában például a készfizető kezesség vállalásának a tulajdonlással összefüggő elvárásai a </w:t>
      </w:r>
      <w:r w:rsidR="00FB5F57" w:rsidRPr="00FE5B55">
        <w:t>jelen adatszolgáltatás</w:t>
      </w:r>
      <w:r w:rsidR="00D33285" w:rsidRPr="00FE5B55">
        <w:t>b</w:t>
      </w:r>
      <w:r w:rsidR="00FB5F57" w:rsidRPr="00FE5B55">
        <w:t>a</w:t>
      </w:r>
      <w:r w:rsidR="00D33285" w:rsidRPr="00FE5B55">
        <w:t>n nem tekintendők fedezeti ügyletnek.</w:t>
      </w:r>
    </w:p>
    <w:p w14:paraId="5518690B" w14:textId="4DFA5FC2" w:rsidR="00D33285" w:rsidRPr="00FE5B55" w:rsidRDefault="00FB5F57" w:rsidP="00DA053F">
      <w:r w:rsidRPr="00FE5B55">
        <w:t>A</w:t>
      </w:r>
      <w:r w:rsidR="00D33285" w:rsidRPr="00FE5B55">
        <w:t xml:space="preserve"> központi banki fedezetbe vont állományok, a fedezetbe vonás céljától függetlenül, minden esetben a KF (Központi banki fedezetbe vont) kóddal jelent</w:t>
      </w:r>
      <w:r w:rsidRPr="00FE5B55">
        <w:t>endő</w:t>
      </w:r>
      <w:r w:rsidR="00D33285" w:rsidRPr="00FE5B55">
        <w:t>k.</w:t>
      </w:r>
    </w:p>
    <w:p w14:paraId="64A0934A" w14:textId="56BC5625" w:rsidR="00CA0591" w:rsidRPr="00FE5B55" w:rsidRDefault="00116181" w:rsidP="00DA053F">
      <w:r w:rsidRPr="00FE5B55">
        <w:t>A s</w:t>
      </w:r>
      <w:r w:rsidR="00D33285" w:rsidRPr="00FE5B55">
        <w:t>zállításos repó ügylet esetén átadott értékpapírokat nem szükséges külön soron jelenteni, azok a számviteli és fizikai állomány különbségeként jelennek meg a fedezetbe nem vont (NF) soron.</w:t>
      </w:r>
    </w:p>
    <w:bookmarkEnd w:id="108"/>
    <w:p w14:paraId="44BEDF5F" w14:textId="77777777" w:rsidR="000A4BE8" w:rsidRPr="009B7366" w:rsidRDefault="000A4BE8" w:rsidP="00DA053F">
      <w:pPr>
        <w:pStyle w:val="Szvegtrzs3"/>
      </w:pPr>
    </w:p>
    <w:p w14:paraId="2B77C6A2" w14:textId="58C064F6" w:rsidR="00116181" w:rsidRPr="00ED5FF5" w:rsidRDefault="002D778A" w:rsidP="00116181">
      <w:pPr>
        <w:pStyle w:val="Szvegtrzs3"/>
        <w:rPr>
          <w:del w:id="111" w:author="MNB" w:date="2025-11-03T10:21:00Z" w16du:dateUtc="2025-11-03T09:21:00Z"/>
        </w:rPr>
      </w:pPr>
      <w:del w:id="112" w:author="MNB" w:date="2025-11-03T10:21:00Z" w16du:dateUtc="2025-11-03T09:21:00Z">
        <w:r w:rsidRPr="00FE5B55">
          <w:rPr>
            <w:b/>
          </w:rPr>
          <w:delText>p/</w:delText>
        </w:r>
      </w:del>
      <w:ins w:id="113" w:author="MNB" w:date="2025-11-03T10:21:00Z" w16du:dateUtc="2025-11-03T09:21:00Z">
        <w:r w:rsidR="00B327D5">
          <w:rPr>
            <w:b/>
          </w:rPr>
          <w:t>q</w:t>
        </w:r>
        <w:r w:rsidR="00322FBF">
          <w:rPr>
            <w:b/>
          </w:rPr>
          <w:t>)</w:t>
        </w:r>
      </w:ins>
      <w:r w:rsidRPr="00FE5B55">
        <w:rPr>
          <w:b/>
        </w:rPr>
        <w:t xml:space="preserve"> </w:t>
      </w:r>
      <w:r w:rsidRPr="00FE5B55">
        <w:t>Az értékpapír kibocsátó</w:t>
      </w:r>
      <w:r w:rsidR="00116181" w:rsidRPr="00FE5B55">
        <w:t>jának</w:t>
      </w:r>
      <w:r w:rsidRPr="00FE5B55">
        <w:t xml:space="preserve"> LEI</w:t>
      </w:r>
      <w:r w:rsidR="00116181" w:rsidRPr="00FE5B55">
        <w:t>-</w:t>
      </w:r>
      <w:r w:rsidRPr="00FE5B55">
        <w:t>kódját kell megadni.</w:t>
      </w:r>
      <w:r w:rsidR="00116181" w:rsidRPr="00FE5B55">
        <w:t xml:space="preserve"> Amennyiben az adott értékpapír kibocsátója nem rendelkezik LEI-kóddal, a </w:t>
      </w:r>
      <w:del w:id="114" w:author="MNB" w:date="2025-11-03T10:21:00Z" w16du:dateUtc="2025-11-03T09:21:00Z">
        <w:r w:rsidR="00116181" w:rsidRPr="00FE5B55">
          <w:delText>p</w:delText>
        </w:r>
      </w:del>
      <w:ins w:id="115" w:author="MNB" w:date="2025-11-03T10:21:00Z" w16du:dateUtc="2025-11-03T09:21:00Z">
        <w:r w:rsidR="00B327D5">
          <w:t>q</w:t>
        </w:r>
      </w:ins>
      <w:r w:rsidR="00116181" w:rsidRPr="00FE5B55">
        <w:t>) oszlopban az adott kibocsátó nevét kell feltüntetni.</w:t>
      </w:r>
      <w:r w:rsidR="00C613C1">
        <w:t>”</w:t>
      </w:r>
    </w:p>
    <w:p w14:paraId="2D0BFA29" w14:textId="77777777" w:rsidR="002D778A" w:rsidRPr="005D5B13" w:rsidRDefault="002D778A" w:rsidP="002618D6">
      <w:pPr>
        <w:rPr>
          <w:del w:id="116" w:author="MNB" w:date="2025-11-03T10:21:00Z" w16du:dateUtc="2025-11-03T09:21:00Z"/>
        </w:rPr>
      </w:pPr>
    </w:p>
    <w:p w14:paraId="57DE6803" w14:textId="3F88D169" w:rsidR="00116181" w:rsidRPr="00ED5FF5" w:rsidRDefault="00116181" w:rsidP="009B7366">
      <w:pPr>
        <w:pStyle w:val="Szvegtrzs3"/>
      </w:pPr>
    </w:p>
    <w:sectPr w:rsidR="00116181" w:rsidRPr="00ED5FF5" w:rsidSect="004C0C48">
      <w:headerReference w:type="default" r:id="rId11"/>
      <w:footerReference w:type="default" r:id="rId12"/>
      <w:type w:val="continuous"/>
      <w:pgSz w:w="11907" w:h="16840" w:code="9"/>
      <w:pgMar w:top="851" w:right="1021" w:bottom="992" w:left="1021" w:header="708" w:footer="40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218C2" w14:textId="77777777" w:rsidR="009B7366" w:rsidRDefault="009B7366" w:rsidP="00DA053F">
      <w:r>
        <w:separator/>
      </w:r>
    </w:p>
  </w:endnote>
  <w:endnote w:type="continuationSeparator" w:id="0">
    <w:p w14:paraId="00F0F8F4" w14:textId="77777777" w:rsidR="009B7366" w:rsidRDefault="009B7366" w:rsidP="00DA053F">
      <w:r>
        <w:continuationSeparator/>
      </w:r>
    </w:p>
  </w:endnote>
  <w:endnote w:type="continuationNotice" w:id="1">
    <w:p w14:paraId="76D2CE28" w14:textId="77777777" w:rsidR="009B7366" w:rsidRDefault="009B7366" w:rsidP="00DA05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2CA92" w14:textId="77777777" w:rsidR="00D834C7" w:rsidRDefault="00D834C7" w:rsidP="00DA053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81121" w14:textId="77777777" w:rsidR="009B7366" w:rsidRDefault="009B7366" w:rsidP="00DA053F">
      <w:r>
        <w:separator/>
      </w:r>
    </w:p>
  </w:footnote>
  <w:footnote w:type="continuationSeparator" w:id="0">
    <w:p w14:paraId="45E1B909" w14:textId="77777777" w:rsidR="009B7366" w:rsidRDefault="009B7366" w:rsidP="00DA053F">
      <w:r>
        <w:continuationSeparator/>
      </w:r>
    </w:p>
  </w:footnote>
  <w:footnote w:type="continuationNotice" w:id="1">
    <w:p w14:paraId="1333A786" w14:textId="77777777" w:rsidR="009B7366" w:rsidRDefault="009B7366" w:rsidP="00DA05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9F05B" w14:textId="77777777" w:rsidR="00D834C7" w:rsidRDefault="00D834C7" w:rsidP="00DA053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upperLetter"/>
      <w:pStyle w:val="Cmsor4"/>
      <w:lvlText w:val="%1."/>
      <w:legacy w:legacy="1" w:legacySpace="120" w:legacyIndent="360"/>
      <w:lvlJc w:val="left"/>
      <w:pPr>
        <w:ind w:left="360" w:hanging="360"/>
      </w:pPr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start w:val="1"/>
      <w:numFmt w:val="decimal"/>
      <w:pStyle w:val="Cmsor5"/>
      <w:lvlText w:val="%5"/>
      <w:legacy w:legacy="1" w:legacySpace="0" w:legacyIndent="360"/>
      <w:lvlJc w:val="left"/>
      <w:pPr>
        <w:ind w:left="2880" w:hanging="360"/>
      </w:pPr>
    </w:lvl>
    <w:lvl w:ilvl="5">
      <w:numFmt w:val="none"/>
      <w:lvlText w:val=""/>
      <w:lvlJc w:val="left"/>
    </w:lvl>
    <w:lvl w:ilvl="6">
      <w:start w:val="1"/>
      <w:numFmt w:val="decimal"/>
      <w:pStyle w:val="Cmsor7"/>
      <w:lvlText w:val="%7"/>
      <w:legacy w:legacy="1" w:legacySpace="0" w:legacyIndent="360"/>
      <w:lvlJc w:val="left"/>
      <w:pPr>
        <w:ind w:left="4320" w:hanging="360"/>
      </w:pPr>
    </w:lvl>
    <w:lvl w:ilvl="7">
      <w:start w:val="1"/>
      <w:numFmt w:val="decimal"/>
      <w:pStyle w:val="Cmsor8"/>
      <w:lvlText w:val="%7%8"/>
      <w:legacy w:legacy="1" w:legacySpace="0" w:legacyIndent="360"/>
      <w:lvlJc w:val="left"/>
      <w:pPr>
        <w:ind w:left="5040" w:hanging="360"/>
      </w:pPr>
    </w:lvl>
    <w:lvl w:ilvl="8">
      <w:start w:val="1"/>
      <w:numFmt w:val="decimal"/>
      <w:pStyle w:val="Cmsor9"/>
      <w:lvlText w:val="%7%8%9"/>
      <w:legacy w:legacy="1" w:legacySpace="0" w:legacyIndent="360"/>
      <w:lvlJc w:val="left"/>
      <w:pPr>
        <w:ind w:left="5760" w:hanging="360"/>
      </w:pPr>
    </w:lvl>
  </w:abstractNum>
  <w:abstractNum w:abstractNumId="1" w15:restartNumberingAfterBreak="0">
    <w:nsid w:val="FFFFFFFE"/>
    <w:multiLevelType w:val="singleLevel"/>
    <w:tmpl w:val="B86E04EA"/>
    <w:lvl w:ilvl="0">
      <w:numFmt w:val="decimal"/>
      <w:lvlText w:val="*"/>
      <w:lvlJc w:val="left"/>
    </w:lvl>
  </w:abstractNum>
  <w:abstractNum w:abstractNumId="2" w15:restartNumberingAfterBreak="0">
    <w:nsid w:val="0AF178C6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F433D4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562115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A92063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F7956FE"/>
    <w:multiLevelType w:val="hybridMultilevel"/>
    <w:tmpl w:val="2556AC70"/>
    <w:lvl w:ilvl="0" w:tplc="654C9092">
      <w:start w:val="1"/>
      <w:numFmt w:val="bullet"/>
      <w:lvlText w:val="–"/>
      <w:lvlJc w:val="left"/>
      <w:pPr>
        <w:tabs>
          <w:tab w:val="num" w:pos="2073"/>
        </w:tabs>
        <w:ind w:left="2073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BFF4D6E"/>
    <w:multiLevelType w:val="hybridMultilevel"/>
    <w:tmpl w:val="8DE86A48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8" w15:restartNumberingAfterBreak="0">
    <w:nsid w:val="1D4768A6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31347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B21ACE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E9665B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38543FDE"/>
    <w:multiLevelType w:val="hybridMultilevel"/>
    <w:tmpl w:val="DC6A6BC0"/>
    <w:lvl w:ilvl="0" w:tplc="654C9092">
      <w:start w:val="1"/>
      <w:numFmt w:val="bullet"/>
      <w:lvlText w:val="–"/>
      <w:lvlJc w:val="left"/>
      <w:pPr>
        <w:ind w:left="1004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0A418EA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A697384"/>
    <w:multiLevelType w:val="hybridMultilevel"/>
    <w:tmpl w:val="891EE7E2"/>
    <w:lvl w:ilvl="0" w:tplc="6B308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A9A4A69"/>
    <w:multiLevelType w:val="hybridMultilevel"/>
    <w:tmpl w:val="E5FC8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C3F652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E7C3FDB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206008E"/>
    <w:multiLevelType w:val="singleLevel"/>
    <w:tmpl w:val="D9367C0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2943B8D"/>
    <w:multiLevelType w:val="hybridMultilevel"/>
    <w:tmpl w:val="A8F430E8"/>
    <w:lvl w:ilvl="0" w:tplc="885A89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730316"/>
    <w:multiLevelType w:val="hybridMultilevel"/>
    <w:tmpl w:val="FE4AE5DE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22" w15:restartNumberingAfterBreak="0">
    <w:nsid w:val="58EC27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A052A68"/>
    <w:multiLevelType w:val="hybridMultilevel"/>
    <w:tmpl w:val="2E3C2D50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1E68"/>
    <w:multiLevelType w:val="hybridMultilevel"/>
    <w:tmpl w:val="D444CE78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BAD42AE"/>
    <w:multiLevelType w:val="hybridMultilevel"/>
    <w:tmpl w:val="90ACB3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D62308B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27" w15:restartNumberingAfterBreak="0">
    <w:nsid w:val="66C55A69"/>
    <w:multiLevelType w:val="singleLevel"/>
    <w:tmpl w:val="AE16F46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A436D7"/>
    <w:multiLevelType w:val="hybridMultilevel"/>
    <w:tmpl w:val="2EB6574A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582920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30" w15:restartNumberingAfterBreak="0">
    <w:nsid w:val="78AC23F2"/>
    <w:multiLevelType w:val="hybridMultilevel"/>
    <w:tmpl w:val="5C5A3EAE"/>
    <w:lvl w:ilvl="0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012D09"/>
    <w:multiLevelType w:val="hybridMultilevel"/>
    <w:tmpl w:val="D6864F50"/>
    <w:lvl w:ilvl="0" w:tplc="0B38E156">
      <w:start w:val="1"/>
      <w:numFmt w:val="bullet"/>
      <w:lvlText w:val="–"/>
      <w:lvlJc w:val="left"/>
      <w:pPr>
        <w:tabs>
          <w:tab w:val="num" w:pos="964"/>
        </w:tabs>
        <w:ind w:left="964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D7556F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426474"/>
    <w:multiLevelType w:val="singleLevel"/>
    <w:tmpl w:val="0B5071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479298339">
    <w:abstractNumId w:val="0"/>
  </w:num>
  <w:num w:numId="2" w16cid:durableId="1353411289">
    <w:abstractNumId w:val="1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554706783">
    <w:abstractNumId w:val="33"/>
  </w:num>
  <w:num w:numId="4" w16cid:durableId="986713604">
    <w:abstractNumId w:val="9"/>
  </w:num>
  <w:num w:numId="5" w16cid:durableId="2030598830">
    <w:abstractNumId w:val="22"/>
  </w:num>
  <w:num w:numId="6" w16cid:durableId="2118061836">
    <w:abstractNumId w:val="11"/>
  </w:num>
  <w:num w:numId="7" w16cid:durableId="259871580">
    <w:abstractNumId w:val="32"/>
  </w:num>
  <w:num w:numId="8" w16cid:durableId="1322270592">
    <w:abstractNumId w:val="17"/>
  </w:num>
  <w:num w:numId="9" w16cid:durableId="384180412">
    <w:abstractNumId w:val="10"/>
  </w:num>
  <w:num w:numId="10" w16cid:durableId="1560284812">
    <w:abstractNumId w:val="4"/>
  </w:num>
  <w:num w:numId="11" w16cid:durableId="150021777">
    <w:abstractNumId w:val="2"/>
  </w:num>
  <w:num w:numId="12" w16cid:durableId="149299126">
    <w:abstractNumId w:val="18"/>
  </w:num>
  <w:num w:numId="13" w16cid:durableId="1244989169">
    <w:abstractNumId w:val="3"/>
  </w:num>
  <w:num w:numId="14" w16cid:durableId="1328367845">
    <w:abstractNumId w:val="5"/>
  </w:num>
  <w:num w:numId="15" w16cid:durableId="576675661">
    <w:abstractNumId w:val="27"/>
  </w:num>
  <w:num w:numId="16" w16cid:durableId="1772125853">
    <w:abstractNumId w:val="8"/>
  </w:num>
  <w:num w:numId="17" w16cid:durableId="2059893578">
    <w:abstractNumId w:val="14"/>
  </w:num>
  <w:num w:numId="18" w16cid:durableId="1503006259">
    <w:abstractNumId w:val="19"/>
  </w:num>
  <w:num w:numId="19" w16cid:durableId="712271943">
    <w:abstractNumId w:val="29"/>
  </w:num>
  <w:num w:numId="20" w16cid:durableId="300353385">
    <w:abstractNumId w:val="26"/>
  </w:num>
  <w:num w:numId="21" w16cid:durableId="1918707331">
    <w:abstractNumId w:val="12"/>
  </w:num>
  <w:num w:numId="22" w16cid:durableId="528766204">
    <w:abstractNumId w:val="30"/>
  </w:num>
  <w:num w:numId="23" w16cid:durableId="208492514">
    <w:abstractNumId w:val="31"/>
  </w:num>
  <w:num w:numId="24" w16cid:durableId="878208242">
    <w:abstractNumId w:val="7"/>
  </w:num>
  <w:num w:numId="25" w16cid:durableId="276717930">
    <w:abstractNumId w:val="21"/>
  </w:num>
  <w:num w:numId="26" w16cid:durableId="316105900">
    <w:abstractNumId w:val="6"/>
  </w:num>
  <w:num w:numId="27" w16cid:durableId="1893693564">
    <w:abstractNumId w:val="15"/>
  </w:num>
  <w:num w:numId="28" w16cid:durableId="1985547551">
    <w:abstractNumId w:val="24"/>
  </w:num>
  <w:num w:numId="29" w16cid:durableId="1749228562">
    <w:abstractNumId w:val="23"/>
  </w:num>
  <w:num w:numId="30" w16cid:durableId="1942302838">
    <w:abstractNumId w:val="20"/>
  </w:num>
  <w:num w:numId="31" w16cid:durableId="1770270865">
    <w:abstractNumId w:val="25"/>
  </w:num>
  <w:num w:numId="32" w16cid:durableId="1749881814">
    <w:abstractNumId w:val="13"/>
  </w:num>
  <w:num w:numId="33" w16cid:durableId="759329096">
    <w:abstractNumId w:val="16"/>
  </w:num>
  <w:num w:numId="34" w16cid:durableId="284578072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649"/>
    <w:rsid w:val="00000FF2"/>
    <w:rsid w:val="00001928"/>
    <w:rsid w:val="0000536E"/>
    <w:rsid w:val="00012E9E"/>
    <w:rsid w:val="000139DB"/>
    <w:rsid w:val="000243C0"/>
    <w:rsid w:val="0002528E"/>
    <w:rsid w:val="00030A7A"/>
    <w:rsid w:val="00036504"/>
    <w:rsid w:val="00037ACC"/>
    <w:rsid w:val="000458B5"/>
    <w:rsid w:val="000514CD"/>
    <w:rsid w:val="00054FDF"/>
    <w:rsid w:val="00057268"/>
    <w:rsid w:val="00066DB4"/>
    <w:rsid w:val="00066E79"/>
    <w:rsid w:val="000812BF"/>
    <w:rsid w:val="000813E7"/>
    <w:rsid w:val="0008436D"/>
    <w:rsid w:val="00084491"/>
    <w:rsid w:val="00097922"/>
    <w:rsid w:val="000A1601"/>
    <w:rsid w:val="000A252C"/>
    <w:rsid w:val="000A4BE8"/>
    <w:rsid w:val="000B38E4"/>
    <w:rsid w:val="000B468D"/>
    <w:rsid w:val="000C29E6"/>
    <w:rsid w:val="000D4010"/>
    <w:rsid w:val="000E4B47"/>
    <w:rsid w:val="000E6D82"/>
    <w:rsid w:val="000E75DB"/>
    <w:rsid w:val="000F2DB7"/>
    <w:rsid w:val="000F301D"/>
    <w:rsid w:val="000F3362"/>
    <w:rsid w:val="00103A51"/>
    <w:rsid w:val="0010418D"/>
    <w:rsid w:val="0011196E"/>
    <w:rsid w:val="00112D51"/>
    <w:rsid w:val="00116181"/>
    <w:rsid w:val="001218BD"/>
    <w:rsid w:val="00125D02"/>
    <w:rsid w:val="00133AF6"/>
    <w:rsid w:val="00133CEB"/>
    <w:rsid w:val="001400E4"/>
    <w:rsid w:val="0014209B"/>
    <w:rsid w:val="001428BD"/>
    <w:rsid w:val="001437CB"/>
    <w:rsid w:val="00146AF6"/>
    <w:rsid w:val="001508EC"/>
    <w:rsid w:val="001568BE"/>
    <w:rsid w:val="00161283"/>
    <w:rsid w:val="0016506F"/>
    <w:rsid w:val="0018015E"/>
    <w:rsid w:val="0018164E"/>
    <w:rsid w:val="00192496"/>
    <w:rsid w:val="00197944"/>
    <w:rsid w:val="00197DDF"/>
    <w:rsid w:val="001A064C"/>
    <w:rsid w:val="001A0AF1"/>
    <w:rsid w:val="001A11F0"/>
    <w:rsid w:val="001A2E91"/>
    <w:rsid w:val="001A30E8"/>
    <w:rsid w:val="001A62BC"/>
    <w:rsid w:val="001A7378"/>
    <w:rsid w:val="001B0409"/>
    <w:rsid w:val="001B1AC1"/>
    <w:rsid w:val="001B2794"/>
    <w:rsid w:val="001C3C0E"/>
    <w:rsid w:val="001C642E"/>
    <w:rsid w:val="001D410A"/>
    <w:rsid w:val="001E37D7"/>
    <w:rsid w:val="001E6F6E"/>
    <w:rsid w:val="001F1BE3"/>
    <w:rsid w:val="001F1E24"/>
    <w:rsid w:val="001F3888"/>
    <w:rsid w:val="001F3AC6"/>
    <w:rsid w:val="001F46E6"/>
    <w:rsid w:val="001F4F37"/>
    <w:rsid w:val="001F57D9"/>
    <w:rsid w:val="00201B08"/>
    <w:rsid w:val="00205C97"/>
    <w:rsid w:val="002109B4"/>
    <w:rsid w:val="002114FE"/>
    <w:rsid w:val="00212607"/>
    <w:rsid w:val="00221D8E"/>
    <w:rsid w:val="00224CC9"/>
    <w:rsid w:val="00225C84"/>
    <w:rsid w:val="00230302"/>
    <w:rsid w:val="00232171"/>
    <w:rsid w:val="00246677"/>
    <w:rsid w:val="00250213"/>
    <w:rsid w:val="00260F1C"/>
    <w:rsid w:val="002618D6"/>
    <w:rsid w:val="00275FEF"/>
    <w:rsid w:val="00280ABF"/>
    <w:rsid w:val="00281054"/>
    <w:rsid w:val="00283A8C"/>
    <w:rsid w:val="00284670"/>
    <w:rsid w:val="00284D29"/>
    <w:rsid w:val="002858E3"/>
    <w:rsid w:val="002937F9"/>
    <w:rsid w:val="002950C0"/>
    <w:rsid w:val="002A25BF"/>
    <w:rsid w:val="002A25D3"/>
    <w:rsid w:val="002A45E6"/>
    <w:rsid w:val="002A62EB"/>
    <w:rsid w:val="002B75E1"/>
    <w:rsid w:val="002D5D9F"/>
    <w:rsid w:val="002D6E97"/>
    <w:rsid w:val="002D778A"/>
    <w:rsid w:val="002E4A2D"/>
    <w:rsid w:val="002E71CA"/>
    <w:rsid w:val="002F235C"/>
    <w:rsid w:val="002F2ABE"/>
    <w:rsid w:val="002F73F0"/>
    <w:rsid w:val="002F7F88"/>
    <w:rsid w:val="00300AEF"/>
    <w:rsid w:val="00310AB9"/>
    <w:rsid w:val="00315560"/>
    <w:rsid w:val="00322FBF"/>
    <w:rsid w:val="0033429A"/>
    <w:rsid w:val="003347F0"/>
    <w:rsid w:val="003408C2"/>
    <w:rsid w:val="00343DD7"/>
    <w:rsid w:val="00350D05"/>
    <w:rsid w:val="003574E1"/>
    <w:rsid w:val="00360035"/>
    <w:rsid w:val="00360829"/>
    <w:rsid w:val="003728A4"/>
    <w:rsid w:val="003746B6"/>
    <w:rsid w:val="00375E91"/>
    <w:rsid w:val="003779E1"/>
    <w:rsid w:val="00380B3D"/>
    <w:rsid w:val="00385716"/>
    <w:rsid w:val="003876D6"/>
    <w:rsid w:val="003A0520"/>
    <w:rsid w:val="003A0A3A"/>
    <w:rsid w:val="003B1323"/>
    <w:rsid w:val="003B1F87"/>
    <w:rsid w:val="003B251B"/>
    <w:rsid w:val="003B397D"/>
    <w:rsid w:val="003B3FCB"/>
    <w:rsid w:val="003C31FB"/>
    <w:rsid w:val="003C363F"/>
    <w:rsid w:val="003C7F94"/>
    <w:rsid w:val="003D287C"/>
    <w:rsid w:val="003D58D5"/>
    <w:rsid w:val="003D79E5"/>
    <w:rsid w:val="003E01A2"/>
    <w:rsid w:val="003E2C1B"/>
    <w:rsid w:val="003E5E88"/>
    <w:rsid w:val="003E7BFD"/>
    <w:rsid w:val="003F393D"/>
    <w:rsid w:val="003F3F49"/>
    <w:rsid w:val="003F6626"/>
    <w:rsid w:val="003F7322"/>
    <w:rsid w:val="00411AF2"/>
    <w:rsid w:val="004168B7"/>
    <w:rsid w:val="00422425"/>
    <w:rsid w:val="004224A0"/>
    <w:rsid w:val="00422EDF"/>
    <w:rsid w:val="0042305A"/>
    <w:rsid w:val="00424AE7"/>
    <w:rsid w:val="00430F6E"/>
    <w:rsid w:val="004329B9"/>
    <w:rsid w:val="00434727"/>
    <w:rsid w:val="00444144"/>
    <w:rsid w:val="0045052E"/>
    <w:rsid w:val="0045227F"/>
    <w:rsid w:val="004548FA"/>
    <w:rsid w:val="004578F9"/>
    <w:rsid w:val="00461178"/>
    <w:rsid w:val="004624C6"/>
    <w:rsid w:val="0046286A"/>
    <w:rsid w:val="00464FAA"/>
    <w:rsid w:val="0046563B"/>
    <w:rsid w:val="00466ADC"/>
    <w:rsid w:val="00470885"/>
    <w:rsid w:val="004727DB"/>
    <w:rsid w:val="00476C23"/>
    <w:rsid w:val="004832AE"/>
    <w:rsid w:val="00486206"/>
    <w:rsid w:val="00490CA3"/>
    <w:rsid w:val="0049689A"/>
    <w:rsid w:val="0049791F"/>
    <w:rsid w:val="00497E63"/>
    <w:rsid w:val="004A235F"/>
    <w:rsid w:val="004A4344"/>
    <w:rsid w:val="004A4A39"/>
    <w:rsid w:val="004A4DF7"/>
    <w:rsid w:val="004A5289"/>
    <w:rsid w:val="004A5A33"/>
    <w:rsid w:val="004B10BF"/>
    <w:rsid w:val="004B4192"/>
    <w:rsid w:val="004C077E"/>
    <w:rsid w:val="004C0C48"/>
    <w:rsid w:val="004C0CFA"/>
    <w:rsid w:val="004C15F6"/>
    <w:rsid w:val="004C16AB"/>
    <w:rsid w:val="004C660C"/>
    <w:rsid w:val="004D049C"/>
    <w:rsid w:val="004D0864"/>
    <w:rsid w:val="004D12F3"/>
    <w:rsid w:val="004D3A36"/>
    <w:rsid w:val="004D5343"/>
    <w:rsid w:val="004F7891"/>
    <w:rsid w:val="00500BDC"/>
    <w:rsid w:val="00504B37"/>
    <w:rsid w:val="005058AC"/>
    <w:rsid w:val="005073B1"/>
    <w:rsid w:val="005209D4"/>
    <w:rsid w:val="0052340B"/>
    <w:rsid w:val="00530FD9"/>
    <w:rsid w:val="005326B7"/>
    <w:rsid w:val="0054375D"/>
    <w:rsid w:val="00547DB8"/>
    <w:rsid w:val="00550476"/>
    <w:rsid w:val="00574368"/>
    <w:rsid w:val="0058083A"/>
    <w:rsid w:val="00580F02"/>
    <w:rsid w:val="00591949"/>
    <w:rsid w:val="005B16F1"/>
    <w:rsid w:val="005B6AC3"/>
    <w:rsid w:val="005D4404"/>
    <w:rsid w:val="005D4999"/>
    <w:rsid w:val="005D5B13"/>
    <w:rsid w:val="005E1F2D"/>
    <w:rsid w:val="005E2786"/>
    <w:rsid w:val="005F1C51"/>
    <w:rsid w:val="005F30B8"/>
    <w:rsid w:val="00601E73"/>
    <w:rsid w:val="006053CA"/>
    <w:rsid w:val="00606BA4"/>
    <w:rsid w:val="00612893"/>
    <w:rsid w:val="0062297C"/>
    <w:rsid w:val="00623C77"/>
    <w:rsid w:val="00626CB4"/>
    <w:rsid w:val="0063095E"/>
    <w:rsid w:val="0063218D"/>
    <w:rsid w:val="006345AE"/>
    <w:rsid w:val="00640C48"/>
    <w:rsid w:val="00643A72"/>
    <w:rsid w:val="00647CD0"/>
    <w:rsid w:val="00653DFE"/>
    <w:rsid w:val="00657FE9"/>
    <w:rsid w:val="006606A5"/>
    <w:rsid w:val="00661BFA"/>
    <w:rsid w:val="00666219"/>
    <w:rsid w:val="00667779"/>
    <w:rsid w:val="00671D54"/>
    <w:rsid w:val="00687CFD"/>
    <w:rsid w:val="006A63E2"/>
    <w:rsid w:val="006B1702"/>
    <w:rsid w:val="006B48CB"/>
    <w:rsid w:val="006B61CC"/>
    <w:rsid w:val="006C0C4A"/>
    <w:rsid w:val="006C16F6"/>
    <w:rsid w:val="006C36FC"/>
    <w:rsid w:val="006C3BE5"/>
    <w:rsid w:val="006D3D8E"/>
    <w:rsid w:val="006D61C6"/>
    <w:rsid w:val="006D7B9A"/>
    <w:rsid w:val="006E15AF"/>
    <w:rsid w:val="006E22E8"/>
    <w:rsid w:val="006E28D6"/>
    <w:rsid w:val="006E5F87"/>
    <w:rsid w:val="006F6882"/>
    <w:rsid w:val="006F7BF9"/>
    <w:rsid w:val="007041D7"/>
    <w:rsid w:val="00706893"/>
    <w:rsid w:val="00711860"/>
    <w:rsid w:val="00711C9F"/>
    <w:rsid w:val="00715E61"/>
    <w:rsid w:val="00716311"/>
    <w:rsid w:val="00716377"/>
    <w:rsid w:val="00717A43"/>
    <w:rsid w:val="007227BB"/>
    <w:rsid w:val="007236C4"/>
    <w:rsid w:val="00724816"/>
    <w:rsid w:val="00725244"/>
    <w:rsid w:val="00725FC6"/>
    <w:rsid w:val="00726837"/>
    <w:rsid w:val="00727BCA"/>
    <w:rsid w:val="0073143B"/>
    <w:rsid w:val="00734E81"/>
    <w:rsid w:val="007422E7"/>
    <w:rsid w:val="0074231B"/>
    <w:rsid w:val="00744226"/>
    <w:rsid w:val="007476F7"/>
    <w:rsid w:val="00750802"/>
    <w:rsid w:val="0075320E"/>
    <w:rsid w:val="007650F4"/>
    <w:rsid w:val="00767836"/>
    <w:rsid w:val="00767C0E"/>
    <w:rsid w:val="007705F5"/>
    <w:rsid w:val="0077232A"/>
    <w:rsid w:val="007757D2"/>
    <w:rsid w:val="00776F70"/>
    <w:rsid w:val="0078097A"/>
    <w:rsid w:val="00780A17"/>
    <w:rsid w:val="00781264"/>
    <w:rsid w:val="00783706"/>
    <w:rsid w:val="00785744"/>
    <w:rsid w:val="00792869"/>
    <w:rsid w:val="00793529"/>
    <w:rsid w:val="0079553B"/>
    <w:rsid w:val="00796DF7"/>
    <w:rsid w:val="00797231"/>
    <w:rsid w:val="00797AA6"/>
    <w:rsid w:val="007A185D"/>
    <w:rsid w:val="007A2C3A"/>
    <w:rsid w:val="007A4055"/>
    <w:rsid w:val="007A7AB1"/>
    <w:rsid w:val="007B46CF"/>
    <w:rsid w:val="007C2004"/>
    <w:rsid w:val="007C68B2"/>
    <w:rsid w:val="007D3E71"/>
    <w:rsid w:val="007D5FBD"/>
    <w:rsid w:val="007D6D20"/>
    <w:rsid w:val="007D6F57"/>
    <w:rsid w:val="007D74DF"/>
    <w:rsid w:val="007D7769"/>
    <w:rsid w:val="007D7B11"/>
    <w:rsid w:val="007E1CC7"/>
    <w:rsid w:val="007E1F8D"/>
    <w:rsid w:val="007E631E"/>
    <w:rsid w:val="007F18C6"/>
    <w:rsid w:val="007F3657"/>
    <w:rsid w:val="007F3B94"/>
    <w:rsid w:val="007F4B74"/>
    <w:rsid w:val="007F7D74"/>
    <w:rsid w:val="00803D7E"/>
    <w:rsid w:val="00805AB3"/>
    <w:rsid w:val="0081495D"/>
    <w:rsid w:val="0081576B"/>
    <w:rsid w:val="00827CEC"/>
    <w:rsid w:val="008326CD"/>
    <w:rsid w:val="00836E3A"/>
    <w:rsid w:val="00841615"/>
    <w:rsid w:val="008439D7"/>
    <w:rsid w:val="008442C9"/>
    <w:rsid w:val="00845FC2"/>
    <w:rsid w:val="00846C10"/>
    <w:rsid w:val="008534A9"/>
    <w:rsid w:val="008636DF"/>
    <w:rsid w:val="008642DA"/>
    <w:rsid w:val="008654E2"/>
    <w:rsid w:val="00865850"/>
    <w:rsid w:val="00867FD1"/>
    <w:rsid w:val="008725E9"/>
    <w:rsid w:val="00881670"/>
    <w:rsid w:val="00883EA2"/>
    <w:rsid w:val="00887C3B"/>
    <w:rsid w:val="00891B5A"/>
    <w:rsid w:val="0089289D"/>
    <w:rsid w:val="00894FB4"/>
    <w:rsid w:val="008965C4"/>
    <w:rsid w:val="008A3551"/>
    <w:rsid w:val="008A6950"/>
    <w:rsid w:val="008B18E4"/>
    <w:rsid w:val="008C346D"/>
    <w:rsid w:val="008C52F2"/>
    <w:rsid w:val="008C554F"/>
    <w:rsid w:val="008D13B9"/>
    <w:rsid w:val="008D38B2"/>
    <w:rsid w:val="008E4014"/>
    <w:rsid w:val="008E6BF9"/>
    <w:rsid w:val="008E7674"/>
    <w:rsid w:val="008E7DD7"/>
    <w:rsid w:val="008F28FE"/>
    <w:rsid w:val="008F2C83"/>
    <w:rsid w:val="009041B5"/>
    <w:rsid w:val="00905DD6"/>
    <w:rsid w:val="00906D85"/>
    <w:rsid w:val="00907B34"/>
    <w:rsid w:val="00910A92"/>
    <w:rsid w:val="0091531C"/>
    <w:rsid w:val="00916B99"/>
    <w:rsid w:val="00920381"/>
    <w:rsid w:val="009216B7"/>
    <w:rsid w:val="00923E11"/>
    <w:rsid w:val="00927016"/>
    <w:rsid w:val="00927175"/>
    <w:rsid w:val="00932C55"/>
    <w:rsid w:val="009412EE"/>
    <w:rsid w:val="00945B4B"/>
    <w:rsid w:val="00952E28"/>
    <w:rsid w:val="00954649"/>
    <w:rsid w:val="00964825"/>
    <w:rsid w:val="00967062"/>
    <w:rsid w:val="00971564"/>
    <w:rsid w:val="009718A7"/>
    <w:rsid w:val="00972623"/>
    <w:rsid w:val="00973607"/>
    <w:rsid w:val="009748C4"/>
    <w:rsid w:val="00975527"/>
    <w:rsid w:val="00976F87"/>
    <w:rsid w:val="00977EC2"/>
    <w:rsid w:val="00982252"/>
    <w:rsid w:val="00984DBC"/>
    <w:rsid w:val="00991AA6"/>
    <w:rsid w:val="0099786A"/>
    <w:rsid w:val="009A3B0B"/>
    <w:rsid w:val="009A677D"/>
    <w:rsid w:val="009A7E50"/>
    <w:rsid w:val="009B330C"/>
    <w:rsid w:val="009B7366"/>
    <w:rsid w:val="009C0620"/>
    <w:rsid w:val="009C41B0"/>
    <w:rsid w:val="009C4A81"/>
    <w:rsid w:val="009C7F58"/>
    <w:rsid w:val="009D4256"/>
    <w:rsid w:val="009D4998"/>
    <w:rsid w:val="009D54F7"/>
    <w:rsid w:val="009D59E6"/>
    <w:rsid w:val="009D5AE1"/>
    <w:rsid w:val="009E027E"/>
    <w:rsid w:val="009E25BE"/>
    <w:rsid w:val="009E30C9"/>
    <w:rsid w:val="009F1C6C"/>
    <w:rsid w:val="009F397B"/>
    <w:rsid w:val="009F701E"/>
    <w:rsid w:val="00A014BA"/>
    <w:rsid w:val="00A05419"/>
    <w:rsid w:val="00A0759B"/>
    <w:rsid w:val="00A145E1"/>
    <w:rsid w:val="00A207DE"/>
    <w:rsid w:val="00A24F2E"/>
    <w:rsid w:val="00A251E2"/>
    <w:rsid w:val="00A26B29"/>
    <w:rsid w:val="00A30887"/>
    <w:rsid w:val="00A3321E"/>
    <w:rsid w:val="00A339FA"/>
    <w:rsid w:val="00A3430B"/>
    <w:rsid w:val="00A34774"/>
    <w:rsid w:val="00A3587F"/>
    <w:rsid w:val="00A44CE8"/>
    <w:rsid w:val="00A46FBE"/>
    <w:rsid w:val="00A52A40"/>
    <w:rsid w:val="00A53D94"/>
    <w:rsid w:val="00A54349"/>
    <w:rsid w:val="00A5487F"/>
    <w:rsid w:val="00A54E1C"/>
    <w:rsid w:val="00A61F4E"/>
    <w:rsid w:val="00A668EA"/>
    <w:rsid w:val="00A71F99"/>
    <w:rsid w:val="00A7620D"/>
    <w:rsid w:val="00A77BED"/>
    <w:rsid w:val="00A820E5"/>
    <w:rsid w:val="00A87CC6"/>
    <w:rsid w:val="00A93191"/>
    <w:rsid w:val="00A94ED4"/>
    <w:rsid w:val="00A95EC5"/>
    <w:rsid w:val="00A96704"/>
    <w:rsid w:val="00A96969"/>
    <w:rsid w:val="00AA19F6"/>
    <w:rsid w:val="00AA56AE"/>
    <w:rsid w:val="00AB1DB5"/>
    <w:rsid w:val="00AB42BE"/>
    <w:rsid w:val="00AB55F1"/>
    <w:rsid w:val="00AC4480"/>
    <w:rsid w:val="00AD4EB2"/>
    <w:rsid w:val="00AD7FC0"/>
    <w:rsid w:val="00AE2207"/>
    <w:rsid w:val="00AE30C2"/>
    <w:rsid w:val="00AE7EB8"/>
    <w:rsid w:val="00B00757"/>
    <w:rsid w:val="00B126E8"/>
    <w:rsid w:val="00B12C61"/>
    <w:rsid w:val="00B1400D"/>
    <w:rsid w:val="00B175FE"/>
    <w:rsid w:val="00B23C15"/>
    <w:rsid w:val="00B24BEC"/>
    <w:rsid w:val="00B3271C"/>
    <w:rsid w:val="00B327D5"/>
    <w:rsid w:val="00B359F8"/>
    <w:rsid w:val="00B469C0"/>
    <w:rsid w:val="00B5297F"/>
    <w:rsid w:val="00B643A8"/>
    <w:rsid w:val="00B6468B"/>
    <w:rsid w:val="00B66C0D"/>
    <w:rsid w:val="00B7375D"/>
    <w:rsid w:val="00B76A47"/>
    <w:rsid w:val="00B809E1"/>
    <w:rsid w:val="00B8264A"/>
    <w:rsid w:val="00B8390B"/>
    <w:rsid w:val="00B85E96"/>
    <w:rsid w:val="00B90C81"/>
    <w:rsid w:val="00B91499"/>
    <w:rsid w:val="00B9295E"/>
    <w:rsid w:val="00B97BC7"/>
    <w:rsid w:val="00BA2D40"/>
    <w:rsid w:val="00BA4507"/>
    <w:rsid w:val="00BA60FA"/>
    <w:rsid w:val="00BB014E"/>
    <w:rsid w:val="00BB0260"/>
    <w:rsid w:val="00BB5CA4"/>
    <w:rsid w:val="00BC0B88"/>
    <w:rsid w:val="00BC30DC"/>
    <w:rsid w:val="00BD5BE8"/>
    <w:rsid w:val="00BF13BE"/>
    <w:rsid w:val="00BF4990"/>
    <w:rsid w:val="00BF6F5D"/>
    <w:rsid w:val="00BF7264"/>
    <w:rsid w:val="00C11E85"/>
    <w:rsid w:val="00C12E1E"/>
    <w:rsid w:val="00C13F6D"/>
    <w:rsid w:val="00C20CC7"/>
    <w:rsid w:val="00C25128"/>
    <w:rsid w:val="00C26A2F"/>
    <w:rsid w:val="00C34E2A"/>
    <w:rsid w:val="00C36113"/>
    <w:rsid w:val="00C410C7"/>
    <w:rsid w:val="00C57287"/>
    <w:rsid w:val="00C613C1"/>
    <w:rsid w:val="00C63A44"/>
    <w:rsid w:val="00C65761"/>
    <w:rsid w:val="00C766C2"/>
    <w:rsid w:val="00C86C53"/>
    <w:rsid w:val="00C90BFE"/>
    <w:rsid w:val="00C918A1"/>
    <w:rsid w:val="00C92398"/>
    <w:rsid w:val="00C968A9"/>
    <w:rsid w:val="00C97EF4"/>
    <w:rsid w:val="00CA0591"/>
    <w:rsid w:val="00CA09C5"/>
    <w:rsid w:val="00CA13B6"/>
    <w:rsid w:val="00CA2308"/>
    <w:rsid w:val="00CA44B8"/>
    <w:rsid w:val="00CA4DA5"/>
    <w:rsid w:val="00CA7603"/>
    <w:rsid w:val="00CC4ED2"/>
    <w:rsid w:val="00CD2C07"/>
    <w:rsid w:val="00CD32F5"/>
    <w:rsid w:val="00CD35D6"/>
    <w:rsid w:val="00CD3BE4"/>
    <w:rsid w:val="00CD41F3"/>
    <w:rsid w:val="00CD4583"/>
    <w:rsid w:val="00CE5F48"/>
    <w:rsid w:val="00CE6A8C"/>
    <w:rsid w:val="00CF0B7A"/>
    <w:rsid w:val="00CF7716"/>
    <w:rsid w:val="00D05E58"/>
    <w:rsid w:val="00D068DC"/>
    <w:rsid w:val="00D071CE"/>
    <w:rsid w:val="00D161E0"/>
    <w:rsid w:val="00D161F1"/>
    <w:rsid w:val="00D17EEE"/>
    <w:rsid w:val="00D2004B"/>
    <w:rsid w:val="00D2058F"/>
    <w:rsid w:val="00D2144B"/>
    <w:rsid w:val="00D249C7"/>
    <w:rsid w:val="00D25B19"/>
    <w:rsid w:val="00D33285"/>
    <w:rsid w:val="00D37144"/>
    <w:rsid w:val="00D447C3"/>
    <w:rsid w:val="00D50CE6"/>
    <w:rsid w:val="00D52089"/>
    <w:rsid w:val="00D608A9"/>
    <w:rsid w:val="00D60E17"/>
    <w:rsid w:val="00D62149"/>
    <w:rsid w:val="00D642FA"/>
    <w:rsid w:val="00D7318F"/>
    <w:rsid w:val="00D83218"/>
    <w:rsid w:val="00D834C7"/>
    <w:rsid w:val="00D8470A"/>
    <w:rsid w:val="00D84928"/>
    <w:rsid w:val="00D8670C"/>
    <w:rsid w:val="00D93617"/>
    <w:rsid w:val="00D97A93"/>
    <w:rsid w:val="00DA053F"/>
    <w:rsid w:val="00DA14DA"/>
    <w:rsid w:val="00DA3D7A"/>
    <w:rsid w:val="00DA5D27"/>
    <w:rsid w:val="00DA6386"/>
    <w:rsid w:val="00DB2D19"/>
    <w:rsid w:val="00DC3F9E"/>
    <w:rsid w:val="00DC55CA"/>
    <w:rsid w:val="00DD1960"/>
    <w:rsid w:val="00DD2F06"/>
    <w:rsid w:val="00DD737B"/>
    <w:rsid w:val="00DE28B6"/>
    <w:rsid w:val="00DE39A5"/>
    <w:rsid w:val="00DE3D33"/>
    <w:rsid w:val="00DE3EEF"/>
    <w:rsid w:val="00DF1A98"/>
    <w:rsid w:val="00DF54F1"/>
    <w:rsid w:val="00DF740D"/>
    <w:rsid w:val="00E023F9"/>
    <w:rsid w:val="00E03C0E"/>
    <w:rsid w:val="00E163FE"/>
    <w:rsid w:val="00E174DB"/>
    <w:rsid w:val="00E209A6"/>
    <w:rsid w:val="00E234FF"/>
    <w:rsid w:val="00E238CA"/>
    <w:rsid w:val="00E250A1"/>
    <w:rsid w:val="00E31E12"/>
    <w:rsid w:val="00E41A7D"/>
    <w:rsid w:val="00E426DD"/>
    <w:rsid w:val="00E5241C"/>
    <w:rsid w:val="00E53F61"/>
    <w:rsid w:val="00E54740"/>
    <w:rsid w:val="00E61C88"/>
    <w:rsid w:val="00E62521"/>
    <w:rsid w:val="00E62F36"/>
    <w:rsid w:val="00E659AF"/>
    <w:rsid w:val="00E70046"/>
    <w:rsid w:val="00E7136B"/>
    <w:rsid w:val="00E809C7"/>
    <w:rsid w:val="00E86972"/>
    <w:rsid w:val="00E9573E"/>
    <w:rsid w:val="00EA6D29"/>
    <w:rsid w:val="00EA798A"/>
    <w:rsid w:val="00EB1329"/>
    <w:rsid w:val="00EC2C1C"/>
    <w:rsid w:val="00EC2D00"/>
    <w:rsid w:val="00EC3C69"/>
    <w:rsid w:val="00ED16EF"/>
    <w:rsid w:val="00EE1C3B"/>
    <w:rsid w:val="00EE4ED6"/>
    <w:rsid w:val="00EF300F"/>
    <w:rsid w:val="00EF3838"/>
    <w:rsid w:val="00EF7B12"/>
    <w:rsid w:val="00F01860"/>
    <w:rsid w:val="00F04EF8"/>
    <w:rsid w:val="00F079AC"/>
    <w:rsid w:val="00F1028A"/>
    <w:rsid w:val="00F132BA"/>
    <w:rsid w:val="00F13BC3"/>
    <w:rsid w:val="00F15AAD"/>
    <w:rsid w:val="00F21B51"/>
    <w:rsid w:val="00F26B83"/>
    <w:rsid w:val="00F31A98"/>
    <w:rsid w:val="00F34387"/>
    <w:rsid w:val="00F35E39"/>
    <w:rsid w:val="00F40316"/>
    <w:rsid w:val="00F420BF"/>
    <w:rsid w:val="00F45827"/>
    <w:rsid w:val="00F5174E"/>
    <w:rsid w:val="00F558D3"/>
    <w:rsid w:val="00F57816"/>
    <w:rsid w:val="00F57AD7"/>
    <w:rsid w:val="00F60986"/>
    <w:rsid w:val="00F61A9A"/>
    <w:rsid w:val="00F6519A"/>
    <w:rsid w:val="00F72747"/>
    <w:rsid w:val="00F75BFA"/>
    <w:rsid w:val="00F7765A"/>
    <w:rsid w:val="00F83B36"/>
    <w:rsid w:val="00F87049"/>
    <w:rsid w:val="00F8770A"/>
    <w:rsid w:val="00F87A5B"/>
    <w:rsid w:val="00F87D21"/>
    <w:rsid w:val="00F93EE9"/>
    <w:rsid w:val="00FA00EE"/>
    <w:rsid w:val="00FA214A"/>
    <w:rsid w:val="00FA508B"/>
    <w:rsid w:val="00FA5E3C"/>
    <w:rsid w:val="00FB2245"/>
    <w:rsid w:val="00FB3321"/>
    <w:rsid w:val="00FB41AA"/>
    <w:rsid w:val="00FB5F57"/>
    <w:rsid w:val="00FB66AE"/>
    <w:rsid w:val="00FB6DB2"/>
    <w:rsid w:val="00FB6EE7"/>
    <w:rsid w:val="00FC3DF8"/>
    <w:rsid w:val="00FD43F7"/>
    <w:rsid w:val="00FD6089"/>
    <w:rsid w:val="00FE104F"/>
    <w:rsid w:val="00FE5676"/>
    <w:rsid w:val="00FE5B55"/>
    <w:rsid w:val="00FE6FEF"/>
    <w:rsid w:val="00FF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6C235A"/>
  <w15:chartTrackingRefBased/>
  <w15:docId w15:val="{D6B4797D-FE60-4F65-A5CE-55009C65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utoRedefine/>
    <w:qFormat/>
    <w:rsid w:val="00DA053F"/>
    <w:pPr>
      <w:tabs>
        <w:tab w:val="left" w:pos="2552"/>
      </w:tabs>
      <w:ind w:left="142"/>
      <w:jc w:val="both"/>
    </w:pPr>
    <w:rPr>
      <w:rFonts w:ascii="Arial" w:hAnsi="Arial" w:cs="Arial"/>
    </w:rPr>
  </w:style>
  <w:style w:type="paragraph" w:styleId="Cmsor1">
    <w:name w:val="heading 1"/>
    <w:basedOn w:val="Norml"/>
    <w:next w:val="Norml"/>
    <w:qFormat/>
    <w:rsid w:val="00504B37"/>
    <w:pPr>
      <w:keepNext/>
      <w:outlineLvl w:val="0"/>
    </w:pPr>
    <w:rPr>
      <w:b/>
    </w:rPr>
  </w:style>
  <w:style w:type="paragraph" w:styleId="Cmsor4">
    <w:name w:val="heading 4"/>
    <w:basedOn w:val="Norml"/>
    <w:next w:val="Norml"/>
    <w:qFormat/>
    <w:rsid w:val="00504B37"/>
    <w:pPr>
      <w:keepNext/>
      <w:numPr>
        <w:numId w:val="1"/>
      </w:numPr>
      <w:tabs>
        <w:tab w:val="num" w:pos="360"/>
      </w:tabs>
      <w:outlineLvl w:val="3"/>
    </w:pPr>
    <w:rPr>
      <w:b/>
    </w:rPr>
  </w:style>
  <w:style w:type="paragraph" w:styleId="Cmsor5">
    <w:name w:val="heading 5"/>
    <w:basedOn w:val="Norml"/>
    <w:next w:val="Norml"/>
    <w:qFormat/>
    <w:rsid w:val="00504B37"/>
    <w:pPr>
      <w:numPr>
        <w:ilvl w:val="4"/>
        <w:numId w:val="1"/>
      </w:numPr>
      <w:tabs>
        <w:tab w:val="num" w:pos="3600"/>
      </w:tabs>
      <w:spacing w:before="240" w:after="60"/>
      <w:ind w:firstLine="0"/>
      <w:outlineLvl w:val="4"/>
    </w:pPr>
    <w:rPr>
      <w:sz w:val="22"/>
    </w:rPr>
  </w:style>
  <w:style w:type="paragraph" w:styleId="Cmsor7">
    <w:name w:val="heading 7"/>
    <w:basedOn w:val="Norml"/>
    <w:next w:val="Norml"/>
    <w:qFormat/>
    <w:rsid w:val="005D5B13"/>
    <w:pPr>
      <w:numPr>
        <w:ilvl w:val="6"/>
        <w:numId w:val="1"/>
      </w:numPr>
      <w:tabs>
        <w:tab w:val="num" w:pos="4680"/>
      </w:tabs>
      <w:spacing w:before="240" w:after="60"/>
      <w:ind w:firstLine="0"/>
      <w:outlineLvl w:val="6"/>
    </w:pPr>
  </w:style>
  <w:style w:type="paragraph" w:styleId="Cmsor8">
    <w:name w:val="heading 8"/>
    <w:basedOn w:val="Norml"/>
    <w:next w:val="Norml"/>
    <w:qFormat/>
    <w:rsid w:val="005D5B13"/>
    <w:pPr>
      <w:numPr>
        <w:ilvl w:val="7"/>
        <w:numId w:val="1"/>
      </w:numPr>
      <w:tabs>
        <w:tab w:val="num" w:pos="5400"/>
      </w:tabs>
      <w:spacing w:before="240" w:after="60"/>
      <w:ind w:firstLine="0"/>
      <w:outlineLvl w:val="7"/>
    </w:pPr>
    <w:rPr>
      <w:i/>
    </w:rPr>
  </w:style>
  <w:style w:type="paragraph" w:styleId="Cmsor9">
    <w:name w:val="heading 9"/>
    <w:basedOn w:val="Norml"/>
    <w:next w:val="Norml"/>
    <w:qFormat/>
    <w:rsid w:val="005D5B13"/>
    <w:pPr>
      <w:numPr>
        <w:ilvl w:val="8"/>
        <w:numId w:val="1"/>
      </w:numPr>
      <w:tabs>
        <w:tab w:val="num" w:pos="6120"/>
      </w:tabs>
      <w:spacing w:before="240" w:after="60"/>
      <w:ind w:firstLine="0"/>
      <w:outlineLvl w:val="8"/>
    </w:pPr>
    <w:rPr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504B37"/>
  </w:style>
  <w:style w:type="paragraph" w:styleId="Szvegtrzs2">
    <w:name w:val="Body Text 2"/>
    <w:basedOn w:val="Norml"/>
    <w:rsid w:val="00504B37"/>
    <w:pPr>
      <w:ind w:left="1134"/>
    </w:pPr>
  </w:style>
  <w:style w:type="character" w:styleId="Lbjegyzet-hivatkozs">
    <w:name w:val="footnote reference"/>
    <w:semiHidden/>
    <w:rsid w:val="00504B37"/>
    <w:rPr>
      <w:vertAlign w:val="superscript"/>
    </w:rPr>
  </w:style>
  <w:style w:type="paragraph" w:styleId="Szvegtrzsbehzssal2">
    <w:name w:val="Body Text Indent 2"/>
    <w:basedOn w:val="Norml"/>
    <w:rsid w:val="00504B37"/>
    <w:pPr>
      <w:ind w:left="360"/>
    </w:pPr>
  </w:style>
  <w:style w:type="character" w:styleId="Hiperhivatkozs">
    <w:name w:val="Hyperlink"/>
    <w:rsid w:val="00504B37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5D5B13"/>
  </w:style>
  <w:style w:type="character" w:styleId="Oldalszm">
    <w:name w:val="page number"/>
    <w:basedOn w:val="Bekezdsalapbettpusa"/>
    <w:rsid w:val="00504B37"/>
  </w:style>
  <w:style w:type="paragraph" w:styleId="lfej">
    <w:name w:val="header"/>
    <w:basedOn w:val="Norml"/>
    <w:rsid w:val="005D5B13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sid w:val="00504B37"/>
    <w:rPr>
      <w:sz w:val="16"/>
    </w:rPr>
  </w:style>
  <w:style w:type="paragraph" w:styleId="Jegyzetszveg">
    <w:name w:val="annotation text"/>
    <w:basedOn w:val="Norml"/>
    <w:semiHidden/>
    <w:rsid w:val="005D5B13"/>
  </w:style>
  <w:style w:type="paragraph" w:styleId="Dokumentumtrkp">
    <w:name w:val="Document Map"/>
    <w:basedOn w:val="Norml"/>
    <w:semiHidden/>
    <w:rsid w:val="00504B37"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rsid w:val="00504B37"/>
    <w:pPr>
      <w:ind w:left="720"/>
    </w:pPr>
  </w:style>
  <w:style w:type="paragraph" w:styleId="Szvegtrzs">
    <w:name w:val="Body Text"/>
    <w:basedOn w:val="Norml"/>
    <w:rsid w:val="00504B37"/>
    <w:pPr>
      <w:ind w:left="0"/>
      <w:jc w:val="left"/>
    </w:pPr>
    <w:rPr>
      <w:i/>
    </w:rPr>
  </w:style>
  <w:style w:type="character" w:styleId="Mrltotthiperhivatkozs">
    <w:name w:val="FollowedHyperlink"/>
    <w:rsid w:val="00504B37"/>
    <w:rPr>
      <w:color w:val="800080"/>
      <w:u w:val="single"/>
    </w:rPr>
  </w:style>
  <w:style w:type="paragraph" w:styleId="llb">
    <w:name w:val="footer"/>
    <w:basedOn w:val="Norml"/>
    <w:rsid w:val="00504B37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504B37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04B37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5D5B13"/>
    <w:pPr>
      <w:spacing w:after="160" w:line="240" w:lineRule="exact"/>
      <w:ind w:left="0"/>
      <w:jc w:val="left"/>
    </w:pPr>
    <w:rPr>
      <w:rFonts w:ascii="Verdana" w:hAnsi="Verdana"/>
      <w:lang w:val="en-US" w:eastAsia="en-US"/>
    </w:rPr>
  </w:style>
  <w:style w:type="paragraph" w:styleId="Vltozat">
    <w:name w:val="Revision"/>
    <w:hidden/>
    <w:uiPriority w:val="99"/>
    <w:semiHidden/>
    <w:rsid w:val="00A52A40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971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7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31C22-F7CA-4316-B146-B38D577ED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430AC-0179-4F03-96BA-552CFDE3B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97A40F-E50B-4D51-AFA7-7D601D42E9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3AEDA1-8F5D-484A-B3DA-C362A418B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1522</Words>
  <Characters>10736</Characters>
  <Application>Microsoft Office Word</Application>
  <DocSecurity>0</DocSecurity>
  <Lines>89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E21</vt:lpstr>
      <vt:lpstr>MNB adatgyűjtés azonosító: E21</vt:lpstr>
    </vt:vector>
  </TitlesOfParts>
  <Company>Magyar Nemzeti Bank</Company>
  <LinksUpToDate>false</LinksUpToDate>
  <CharactersWithSpaces>12234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E21</dc:title>
  <dc:subject/>
  <dc:creator>Csépke Tamás</dc:creator>
  <cp:keywords/>
  <dc:description/>
  <cp:lastModifiedBy>MNB</cp:lastModifiedBy>
  <cp:revision>2</cp:revision>
  <cp:lastPrinted>2016-10-10T12:47:00Z</cp:lastPrinted>
  <dcterms:created xsi:type="dcterms:W3CDTF">2025-10-29T09:43:00Z</dcterms:created>
  <dcterms:modified xsi:type="dcterms:W3CDTF">2025-11-03T13:54:00Z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atzelzs@mnb.hu</vt:lpwstr>
  </property>
  <property fmtid="{D5CDD505-2E9C-101B-9397-08002B2CF9AE}" pid="7" name="MSIP_Label_b0d11092-50c9-4e74-84b5-b1af078dc3d0_SetDate">
    <vt:lpwstr>2018-08-29T15:29:10.8802112+02:00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2024-07-24T09:28:41Z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2019-07-24T09:28:43Z</vt:filetime>
  </property>
</Properties>
</file>