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FB541" w14:textId="77777777" w:rsidR="008C4628" w:rsidRPr="00BC4571" w:rsidRDefault="009961F9" w:rsidP="00CF1020">
      <w:pPr>
        <w:spacing w:after="240"/>
        <w:rPr>
          <w:rFonts w:ascii="Arial" w:hAnsi="Arial" w:cs="Arial"/>
          <w:b/>
          <w:sz w:val="20"/>
        </w:rPr>
      </w:pPr>
      <w:r w:rsidRPr="009961F9">
        <w:rPr>
          <w:rFonts w:ascii="Arial" w:hAnsi="Arial" w:cs="Arial"/>
          <w:b/>
          <w:sz w:val="20"/>
        </w:rPr>
        <w:t>MNB azonosító</w:t>
      </w:r>
      <w:r w:rsidR="00330D55">
        <w:rPr>
          <w:rFonts w:ascii="Arial" w:hAnsi="Arial" w:cs="Arial"/>
          <w:b/>
          <w:sz w:val="20"/>
        </w:rPr>
        <w:t xml:space="preserve"> kód</w:t>
      </w:r>
      <w:r w:rsidRPr="009961F9">
        <w:rPr>
          <w:rFonts w:ascii="Arial" w:hAnsi="Arial" w:cs="Arial"/>
          <w:b/>
          <w:sz w:val="20"/>
        </w:rPr>
        <w:t>: E60</w:t>
      </w:r>
    </w:p>
    <w:p w14:paraId="0E59426D" w14:textId="77777777" w:rsidR="008C4628" w:rsidRPr="00BC4571" w:rsidRDefault="009961F9">
      <w:pPr>
        <w:jc w:val="center"/>
        <w:rPr>
          <w:rFonts w:ascii="Arial" w:hAnsi="Arial" w:cs="Arial"/>
          <w:b/>
          <w:sz w:val="20"/>
        </w:rPr>
      </w:pPr>
      <w:r w:rsidRPr="009961F9">
        <w:rPr>
          <w:rFonts w:ascii="Arial" w:hAnsi="Arial" w:cs="Arial"/>
          <w:b/>
          <w:sz w:val="20"/>
        </w:rPr>
        <w:t>Kitöltési előírások</w:t>
      </w:r>
    </w:p>
    <w:p w14:paraId="115611D6" w14:textId="77777777" w:rsidR="008C4628" w:rsidRPr="00BC4571" w:rsidRDefault="009961F9" w:rsidP="00CF1020">
      <w:pPr>
        <w:spacing w:after="240"/>
        <w:jc w:val="center"/>
        <w:rPr>
          <w:rFonts w:ascii="Arial" w:hAnsi="Arial" w:cs="Arial"/>
          <w:b/>
          <w:sz w:val="20"/>
        </w:rPr>
      </w:pPr>
      <w:r w:rsidRPr="009961F9">
        <w:rPr>
          <w:rFonts w:ascii="Arial" w:hAnsi="Arial" w:cs="Arial"/>
          <w:b/>
          <w:sz w:val="20"/>
        </w:rPr>
        <w:t>Adatszolgáltatás repótípusú és egyéb értékpapír ügyletekről</w:t>
      </w:r>
    </w:p>
    <w:p w14:paraId="2DF70819" w14:textId="77777777" w:rsidR="008C4628" w:rsidRPr="00BC4571" w:rsidRDefault="009961F9" w:rsidP="00CF1020">
      <w:pPr>
        <w:spacing w:before="240" w:after="240"/>
        <w:rPr>
          <w:rFonts w:ascii="Arial" w:hAnsi="Arial" w:cs="Arial"/>
          <w:b/>
          <w:sz w:val="20"/>
        </w:rPr>
      </w:pPr>
      <w:r w:rsidRPr="009961F9">
        <w:rPr>
          <w:rFonts w:ascii="Arial" w:hAnsi="Arial" w:cs="Arial"/>
          <w:b/>
          <w:sz w:val="20"/>
        </w:rPr>
        <w:t>I. Általános előírások</w:t>
      </w:r>
    </w:p>
    <w:p w14:paraId="78FE7A40" w14:textId="262C6B3B" w:rsidR="008C4628" w:rsidRPr="00A31772" w:rsidRDefault="009961F9" w:rsidP="00E10214">
      <w:pPr>
        <w:spacing w:before="120"/>
        <w:jc w:val="both"/>
        <w:rPr>
          <w:rFonts w:ascii="Arial" w:hAnsi="Arial" w:cs="Arial"/>
          <w:sz w:val="20"/>
        </w:rPr>
      </w:pPr>
      <w:r w:rsidRPr="009961F9">
        <w:rPr>
          <w:rFonts w:ascii="Arial" w:hAnsi="Arial" w:cs="Arial"/>
          <w:sz w:val="20"/>
        </w:rPr>
        <w:t xml:space="preserve">1. Csak az adatszolgáltatás vonatkozási időpontjában még nyitott ügyleteket kell szerepeltetni. Az adatszolgáltatónak csupán a saját ügyleteit kell jelentenie, az ügyfelei ügyleteit nem. Ezen adatszolgáltatás keretében saját ügyletnek kell tekinteni egyrészt a saját számlás ügyleteket, másrészt pedig azokat, amelyek nem érintik ugyan a saját számlát, de az adatszolgáltató a saját nevében kötötte </w:t>
      </w:r>
      <w:r w:rsidRPr="002E6F5E">
        <w:rPr>
          <w:rFonts w:ascii="Arial" w:hAnsi="Arial" w:cs="Arial"/>
          <w:sz w:val="20"/>
        </w:rPr>
        <w:t>és szerepel az adatszolgáltató mérlegében.</w:t>
      </w:r>
      <w:r w:rsidR="005C42A5" w:rsidRPr="002E6F5E">
        <w:rPr>
          <w:rFonts w:ascii="Arial" w:hAnsi="Arial" w:cs="Arial"/>
          <w:sz w:val="20"/>
        </w:rPr>
        <w:t xml:space="preserve"> Az adatszolgáltatásban a fordulónapon ténylegesen fennálló </w:t>
      </w:r>
      <w:r w:rsidR="00AA67F8" w:rsidRPr="002E6F5E">
        <w:rPr>
          <w:rFonts w:ascii="Arial" w:hAnsi="Arial" w:cs="Arial"/>
          <w:sz w:val="20"/>
        </w:rPr>
        <w:t>–</w:t>
      </w:r>
      <w:r w:rsidR="005E36B8" w:rsidRPr="002E6F5E">
        <w:rPr>
          <w:rFonts w:ascii="Arial" w:hAnsi="Arial" w:cs="Arial"/>
          <w:sz w:val="20"/>
        </w:rPr>
        <w:t xml:space="preserve"> részteljesítésekkel és egyéb módosításokkal korrigált</w:t>
      </w:r>
      <w:ins w:id="0" w:author="MNB" w:date="2025-11-03T10:46:00Z" w16du:dateUtc="2025-11-03T09:46:00Z">
        <w:r w:rsidR="0053221C" w:rsidRPr="002E6F5E">
          <w:rPr>
            <w:rFonts w:ascii="Arial" w:hAnsi="Arial" w:cs="Arial"/>
            <w:sz w:val="20"/>
          </w:rPr>
          <w:t xml:space="preserve">, valamint a szerződés szerinti határidő lejártáig lezárásra nem került </w:t>
        </w:r>
      </w:ins>
      <w:r w:rsidR="00AA67F8" w:rsidRPr="002E6F5E">
        <w:rPr>
          <w:rFonts w:ascii="Arial" w:hAnsi="Arial" w:cs="Arial"/>
          <w:sz w:val="20"/>
        </w:rPr>
        <w:t>–</w:t>
      </w:r>
      <w:r w:rsidR="005E36B8" w:rsidRPr="002E6F5E">
        <w:rPr>
          <w:rFonts w:ascii="Arial" w:hAnsi="Arial" w:cs="Arial"/>
          <w:sz w:val="20"/>
        </w:rPr>
        <w:t xml:space="preserve"> </w:t>
      </w:r>
      <w:r w:rsidR="005C42A5" w:rsidRPr="002E6F5E">
        <w:rPr>
          <w:rFonts w:ascii="Arial" w:hAnsi="Arial" w:cs="Arial"/>
          <w:sz w:val="20"/>
        </w:rPr>
        <w:t>ügyleti adatokat kell szerepeltetni.</w:t>
      </w:r>
      <w:r w:rsidR="009B6FF9" w:rsidRPr="002E6F5E">
        <w:rPr>
          <w:rFonts w:ascii="Arial" w:hAnsi="Arial" w:cs="Arial"/>
          <w:sz w:val="20"/>
        </w:rPr>
        <w:t xml:space="preserve"> Ha a fordulónapon nyitott ügyletben hosszabbítás miatt módosul a szerződés, akkor azt új ügyletként kell kezelni és a fordulónapon</w:t>
      </w:r>
      <w:r w:rsidR="009B6FF9" w:rsidRPr="009B6FF9">
        <w:rPr>
          <w:rFonts w:ascii="Arial" w:hAnsi="Arial" w:cs="Arial"/>
          <w:sz w:val="20"/>
        </w:rPr>
        <w:t xml:space="preserve"> érvényes, legutolsó módosítás szerint kell jelenteni a repó ügyletet.</w:t>
      </w:r>
      <w:r w:rsidR="005C42A5" w:rsidRPr="00C13D8C">
        <w:rPr>
          <w:rFonts w:ascii="Arial" w:hAnsi="Arial" w:cs="Arial"/>
          <w:sz w:val="20"/>
        </w:rPr>
        <w:t xml:space="preserve"> </w:t>
      </w:r>
      <w:r w:rsidR="009B6FF9" w:rsidRPr="009B6FF9">
        <w:rPr>
          <w:rFonts w:ascii="Arial" w:hAnsi="Arial" w:cs="Arial"/>
          <w:sz w:val="20"/>
        </w:rPr>
        <w:t>Lejárat nélküli (nyitott) repó ügyletek esetében, a második transzfer dátumára 2099.12.31-i dátumot</w:t>
      </w:r>
      <w:r w:rsidR="009B6FF9">
        <w:rPr>
          <w:rFonts w:ascii="Arial" w:hAnsi="Arial" w:cs="Arial"/>
          <w:sz w:val="20"/>
        </w:rPr>
        <w:t xml:space="preserve"> kell jelenteni. </w:t>
      </w:r>
      <w:r w:rsidR="005C42A5" w:rsidRPr="00C13D8C">
        <w:rPr>
          <w:rFonts w:ascii="Arial" w:hAnsi="Arial" w:cs="Arial"/>
          <w:sz w:val="20"/>
        </w:rPr>
        <w:t>A deviza alapú ügyletek vételárát és visszavásárlási árát az MNB által közzétett, a hó utolsó napján érvényes hivatalos devizaárfolyamon forintra átszámított értéken kell jelenteni.</w:t>
      </w:r>
    </w:p>
    <w:p w14:paraId="55A4DAEA" w14:textId="3003D05F" w:rsidR="008C4628" w:rsidRPr="00BC4571" w:rsidRDefault="009961F9" w:rsidP="00182D1D">
      <w:pPr>
        <w:spacing w:before="120"/>
        <w:jc w:val="both"/>
        <w:rPr>
          <w:rFonts w:ascii="Arial" w:hAnsi="Arial" w:cs="Arial"/>
          <w:sz w:val="20"/>
        </w:rPr>
      </w:pPr>
      <w:r w:rsidRPr="009961F9">
        <w:rPr>
          <w:rFonts w:ascii="Arial" w:hAnsi="Arial" w:cs="Arial"/>
          <w:sz w:val="20"/>
        </w:rPr>
        <w:t xml:space="preserve">2. A táblákban és a jelen kitöltési előírásokban használt fogalmak magyarázatát e melléklet I. </w:t>
      </w:r>
      <w:r w:rsidR="00D447B9">
        <w:rPr>
          <w:rFonts w:ascii="Arial" w:hAnsi="Arial" w:cs="Arial"/>
          <w:sz w:val="20"/>
        </w:rPr>
        <w:t>E</w:t>
      </w:r>
      <w:r w:rsidRPr="009961F9">
        <w:rPr>
          <w:rFonts w:ascii="Arial" w:hAnsi="Arial" w:cs="Arial"/>
          <w:sz w:val="20"/>
        </w:rPr>
        <w:t>. 2. pontja tartalmazza.</w:t>
      </w:r>
    </w:p>
    <w:p w14:paraId="306F31FA" w14:textId="77777777" w:rsidR="008C4628" w:rsidRPr="00BC4571" w:rsidRDefault="008C4628">
      <w:pPr>
        <w:jc w:val="both"/>
        <w:rPr>
          <w:rFonts w:ascii="Arial" w:hAnsi="Arial" w:cs="Arial"/>
          <w:sz w:val="20"/>
        </w:rPr>
      </w:pPr>
    </w:p>
    <w:p w14:paraId="34DD1E09" w14:textId="77777777" w:rsidR="008C4628" w:rsidRPr="00BC4571" w:rsidRDefault="009961F9" w:rsidP="00CF1020">
      <w:pPr>
        <w:pStyle w:val="Szvegtrzs2"/>
        <w:numPr>
          <w:ilvl w:val="0"/>
          <w:numId w:val="5"/>
        </w:numPr>
        <w:tabs>
          <w:tab w:val="num" w:pos="360"/>
        </w:tabs>
        <w:spacing w:before="240" w:after="240"/>
        <w:ind w:left="284" w:hanging="284"/>
        <w:rPr>
          <w:rFonts w:ascii="Arial" w:hAnsi="Arial" w:cs="Arial"/>
          <w:b/>
          <w:sz w:val="20"/>
        </w:rPr>
      </w:pPr>
      <w:r w:rsidRPr="009961F9">
        <w:rPr>
          <w:rFonts w:ascii="Arial" w:hAnsi="Arial" w:cs="Arial"/>
          <w:b/>
          <w:sz w:val="20"/>
        </w:rPr>
        <w:t>A táblák kitöltésével kapcsolatos részletes előírások</w:t>
      </w:r>
    </w:p>
    <w:p w14:paraId="21D60D6C" w14:textId="77777777" w:rsidR="00351A24" w:rsidRDefault="00BC4571">
      <w:pPr>
        <w:spacing w:before="120"/>
        <w:jc w:val="both"/>
        <w:rPr>
          <w:rFonts w:ascii="Arial" w:hAnsi="Arial" w:cs="Arial"/>
          <w:sz w:val="20"/>
        </w:rPr>
      </w:pPr>
      <w:r>
        <w:rPr>
          <w:rFonts w:ascii="Arial" w:hAnsi="Arial" w:cs="Arial"/>
          <w:sz w:val="20"/>
        </w:rPr>
        <w:t xml:space="preserve">1. </w:t>
      </w:r>
      <w:r w:rsidR="009961F9" w:rsidRPr="009961F9">
        <w:rPr>
          <w:rFonts w:ascii="Arial" w:hAnsi="Arial" w:cs="Arial"/>
          <w:sz w:val="20"/>
        </w:rPr>
        <w:t>Az adatszolgáltatásban jelentendő ügyletek kódját a 3. melléklet 4.5. pontja szerinti, az MNB honlapján közzétett technikai segédlet tartalmazza.</w:t>
      </w:r>
    </w:p>
    <w:p w14:paraId="2BCDAD05" w14:textId="1D5D9A4A" w:rsidR="00351A24" w:rsidRDefault="00BC4571">
      <w:pPr>
        <w:spacing w:before="120"/>
        <w:jc w:val="both"/>
        <w:rPr>
          <w:rFonts w:ascii="Arial" w:hAnsi="Arial" w:cs="Arial"/>
          <w:sz w:val="20"/>
        </w:rPr>
      </w:pPr>
      <w:r>
        <w:rPr>
          <w:rFonts w:ascii="Arial" w:hAnsi="Arial" w:cs="Arial"/>
          <w:sz w:val="20"/>
        </w:rPr>
        <w:t xml:space="preserve">2. </w:t>
      </w:r>
      <w:r w:rsidR="009961F9" w:rsidRPr="009961F9">
        <w:rPr>
          <w:rFonts w:ascii="Arial" w:hAnsi="Arial" w:cs="Arial"/>
          <w:sz w:val="20"/>
        </w:rPr>
        <w:t xml:space="preserve">A tulajdonviszonyt megtestesítő értékpapírok esetén az állományokat darabszám szerint kell szerepeltetni, míg a hitelviszonyt megtestesítő értékpapírok névértéken kerülnek az adatszolgáltatásba ezer egységben, az értékpapír eredeti denominációjában az alábbiak figyelembevételével. </w:t>
      </w:r>
    </w:p>
    <w:p w14:paraId="0C7368EB" w14:textId="77777777" w:rsidR="00FB383B" w:rsidRPr="00BC4571" w:rsidRDefault="009961F9" w:rsidP="00FB383B">
      <w:pPr>
        <w:jc w:val="both"/>
        <w:rPr>
          <w:rFonts w:ascii="Arial" w:hAnsi="Arial" w:cs="Arial"/>
          <w:sz w:val="20"/>
        </w:rPr>
      </w:pPr>
      <w:r w:rsidRPr="009961F9">
        <w:rPr>
          <w:rFonts w:ascii="Arial" w:hAnsi="Arial" w:cs="Arial"/>
          <w:sz w:val="20"/>
        </w:rPr>
        <w:t>A GMU tagdevizákban</w:t>
      </w:r>
      <w:r w:rsidRPr="009961F9">
        <w:rPr>
          <w:rFonts w:ascii="Arial" w:hAnsi="Arial" w:cs="Arial"/>
          <w:b/>
          <w:sz w:val="20"/>
        </w:rPr>
        <w:t xml:space="preserve"> </w:t>
      </w:r>
      <w:r w:rsidRPr="009961F9">
        <w:rPr>
          <w:rFonts w:ascii="Arial" w:hAnsi="Arial" w:cs="Arial"/>
          <w:sz w:val="20"/>
        </w:rPr>
        <w:t>denominált értékpapírokat úgy kell szerepeltetni az adatszolgáltatásban, mint ha euróban lennének denominálva, az állományok értékét pedig az eur</w:t>
      </w:r>
      <w:r w:rsidR="00265571">
        <w:rPr>
          <w:rFonts w:ascii="Arial" w:hAnsi="Arial" w:cs="Arial"/>
          <w:sz w:val="20"/>
        </w:rPr>
        <w:t>o</w:t>
      </w:r>
      <w:r w:rsidRPr="009961F9">
        <w:rPr>
          <w:rFonts w:ascii="Arial" w:hAnsi="Arial" w:cs="Arial"/>
          <w:sz w:val="20"/>
        </w:rPr>
        <w:t>-tagdevizák euróhoz rögzített árfolyamai alapján kell meghatározni. Az árfolyamok elérhetőségét a 3. melléklet 2. pontja szerinti, az MNB honlapján közzétett technikai segédlet tartalmazza.</w:t>
      </w:r>
    </w:p>
    <w:p w14:paraId="428CB984" w14:textId="77777777" w:rsidR="00FB383B" w:rsidRPr="00BC4571" w:rsidRDefault="009961F9" w:rsidP="00FB383B">
      <w:pPr>
        <w:jc w:val="both"/>
        <w:rPr>
          <w:rFonts w:ascii="Arial" w:hAnsi="Arial" w:cs="Arial"/>
          <w:sz w:val="20"/>
        </w:rPr>
      </w:pPr>
      <w:r w:rsidRPr="009961F9">
        <w:rPr>
          <w:rFonts w:ascii="Arial" w:hAnsi="Arial" w:cs="Arial"/>
          <w:sz w:val="20"/>
        </w:rPr>
        <w:t>A denomináció meghatározására felhasználható kódokat a 3. melléklet 4.1. pontja szerinti, az MNB honlapján közzétett technikai segédlet tartalmazza.</w:t>
      </w:r>
    </w:p>
    <w:p w14:paraId="2BB5D4FF" w14:textId="77777777" w:rsidR="00351A24" w:rsidRDefault="00BC4571">
      <w:pPr>
        <w:spacing w:before="120"/>
        <w:jc w:val="both"/>
        <w:rPr>
          <w:rFonts w:ascii="Arial" w:hAnsi="Arial" w:cs="Arial"/>
          <w:sz w:val="20"/>
        </w:rPr>
      </w:pPr>
      <w:r>
        <w:rPr>
          <w:rFonts w:ascii="Arial" w:hAnsi="Arial" w:cs="Arial"/>
          <w:sz w:val="20"/>
        </w:rPr>
        <w:t xml:space="preserve">3. </w:t>
      </w:r>
      <w:r w:rsidR="009961F9" w:rsidRPr="009961F9">
        <w:rPr>
          <w:rFonts w:ascii="Arial" w:hAnsi="Arial" w:cs="Arial"/>
          <w:sz w:val="20"/>
        </w:rPr>
        <w:t>A táblák hibátlan beküldését elősegítő ellenőrzési szabályokat a 3. melléklet 5. pontja szerinti, az MNB honlapján közzétett technikai segédlet tartalmazza.</w:t>
      </w:r>
    </w:p>
    <w:p w14:paraId="79B8FE85" w14:textId="77777777" w:rsidR="008C4628" w:rsidRPr="00BC4571" w:rsidRDefault="009961F9" w:rsidP="00CF1020">
      <w:pPr>
        <w:tabs>
          <w:tab w:val="left" w:pos="567"/>
          <w:tab w:val="left" w:pos="851"/>
          <w:tab w:val="left" w:pos="2127"/>
          <w:tab w:val="left" w:pos="2552"/>
        </w:tabs>
        <w:spacing w:before="120" w:after="120"/>
        <w:jc w:val="both"/>
        <w:rPr>
          <w:rFonts w:ascii="Arial" w:hAnsi="Arial" w:cs="Arial"/>
          <w:b/>
          <w:sz w:val="20"/>
        </w:rPr>
      </w:pPr>
      <w:r w:rsidRPr="009961F9">
        <w:rPr>
          <w:rFonts w:ascii="Arial" w:hAnsi="Arial" w:cs="Arial"/>
          <w:b/>
          <w:sz w:val="20"/>
        </w:rPr>
        <w:t>01. tábla: Adatszolgáltatás repótípusú és egyéb értékpapír ügyletekről</w:t>
      </w:r>
    </w:p>
    <w:p w14:paraId="2D1F26F6" w14:textId="6C09BF63" w:rsidR="009B6FF9" w:rsidRDefault="009961F9">
      <w:pPr>
        <w:spacing w:before="120"/>
        <w:jc w:val="both"/>
        <w:rPr>
          <w:rFonts w:ascii="Arial" w:hAnsi="Arial" w:cs="Arial"/>
          <w:sz w:val="20"/>
        </w:rPr>
      </w:pPr>
      <w:r w:rsidRPr="009961F9">
        <w:rPr>
          <w:rFonts w:ascii="Arial" w:hAnsi="Arial" w:cs="Arial"/>
          <w:sz w:val="20"/>
        </w:rPr>
        <w:t xml:space="preserve">1. A táblában szerződő partnerek alatt repó ügyletben az eladókat és vevőket, egyéb értékpapír ügyletben az értékpapír átadót és az értékpapír átvevőt kell érteni. Ha az ügyletben szereplő valamelyik azonosító nem ismeretes, akkor „N.A.”-t kell helyette beírni. Ha az ügylet másik szereplője befektetési alap, akkor a partner neve/törzsszáma oszlopokban az alap nevét és </w:t>
      </w:r>
      <w:r w:rsidR="00295A71">
        <w:rPr>
          <w:rFonts w:ascii="Arial" w:hAnsi="Arial" w:cs="Arial"/>
          <w:sz w:val="20"/>
        </w:rPr>
        <w:t>„</w:t>
      </w:r>
      <w:r w:rsidRPr="009961F9">
        <w:rPr>
          <w:rFonts w:ascii="Arial" w:hAnsi="Arial" w:cs="Arial"/>
          <w:sz w:val="20"/>
        </w:rPr>
        <w:t>technikai törzsszámát" kell szerepeltetni, nem pedig az alapkezelő nevét/törzsszámát.</w:t>
      </w:r>
    </w:p>
    <w:p w14:paraId="7EB280C5" w14:textId="77777777" w:rsidR="00351A24" w:rsidRDefault="009961F9">
      <w:pPr>
        <w:tabs>
          <w:tab w:val="left" w:pos="567"/>
          <w:tab w:val="left" w:pos="851"/>
          <w:tab w:val="left" w:pos="2127"/>
          <w:tab w:val="left" w:pos="2552"/>
        </w:tabs>
        <w:spacing w:before="120"/>
        <w:jc w:val="both"/>
        <w:rPr>
          <w:rFonts w:ascii="Arial" w:hAnsi="Arial" w:cs="Arial"/>
          <w:sz w:val="20"/>
        </w:rPr>
      </w:pPr>
      <w:r w:rsidRPr="009961F9">
        <w:rPr>
          <w:rFonts w:ascii="Arial" w:hAnsi="Arial" w:cs="Arial"/>
          <w:sz w:val="20"/>
        </w:rPr>
        <w:t xml:space="preserve">2. Az egyes oszlopok </w:t>
      </w:r>
      <w:r w:rsidR="00C77F40">
        <w:rPr>
          <w:rFonts w:ascii="Arial" w:hAnsi="Arial" w:cs="Arial"/>
          <w:sz w:val="20"/>
        </w:rPr>
        <w:t>kitöltésére vonatkozó előírások:</w:t>
      </w:r>
    </w:p>
    <w:p w14:paraId="21030672" w14:textId="77777777" w:rsidR="00A80A78" w:rsidRPr="00BC4571" w:rsidRDefault="009961F9" w:rsidP="00182D1D">
      <w:pPr>
        <w:spacing w:before="120"/>
        <w:jc w:val="both"/>
        <w:rPr>
          <w:rFonts w:ascii="Arial" w:hAnsi="Arial" w:cs="Arial"/>
          <w:sz w:val="20"/>
        </w:rPr>
      </w:pPr>
      <w:r w:rsidRPr="009961F9">
        <w:rPr>
          <w:rFonts w:ascii="Arial" w:hAnsi="Arial" w:cs="Arial"/>
          <w:b/>
          <w:sz w:val="20"/>
        </w:rPr>
        <w:t>c</w:t>
      </w:r>
      <w:r w:rsidR="00415DC6">
        <w:rPr>
          <w:rFonts w:ascii="Arial" w:hAnsi="Arial" w:cs="Arial"/>
          <w:b/>
          <w:sz w:val="20"/>
        </w:rPr>
        <w:t>)</w:t>
      </w:r>
      <w:r w:rsidRPr="009961F9">
        <w:rPr>
          <w:rFonts w:ascii="Arial" w:hAnsi="Arial" w:cs="Arial"/>
          <w:b/>
          <w:sz w:val="20"/>
        </w:rPr>
        <w:t xml:space="preserve"> és f</w:t>
      </w:r>
      <w:r w:rsidR="00415DC6">
        <w:rPr>
          <w:rFonts w:ascii="Arial" w:hAnsi="Arial" w:cs="Arial"/>
          <w:b/>
          <w:sz w:val="20"/>
        </w:rPr>
        <w:t>)</w:t>
      </w:r>
      <w:r w:rsidRPr="009961F9">
        <w:rPr>
          <w:rFonts w:ascii="Arial" w:hAnsi="Arial" w:cs="Arial"/>
          <w:sz w:val="20"/>
        </w:rPr>
        <w:t xml:space="preserve"> Mindig az értékpapírt átadó szervezetet kell Partner1-nek, és az értékpapírt átvevő szervezetet kell Partner2-nek tekinteni. Ha valamelyik partner a háztartások szektorba tartozó rezidens, akkor 00000004-es technikai azonosítót kell megadni, egyéb rezidens szereplő esetén annak 8 jegyű KSH</w:t>
      </w:r>
      <w:r w:rsidR="006808C1">
        <w:rPr>
          <w:rFonts w:ascii="Arial" w:hAnsi="Arial" w:cs="Arial"/>
          <w:sz w:val="20"/>
        </w:rPr>
        <w:t>-</w:t>
      </w:r>
      <w:r w:rsidRPr="009961F9">
        <w:rPr>
          <w:rFonts w:ascii="Arial" w:hAnsi="Arial" w:cs="Arial"/>
          <w:sz w:val="20"/>
        </w:rPr>
        <w:t xml:space="preserve">törzsszámát. Befektetési alapok esetében a 3. melléklet 1. pontja szerinti, az MNB honlapján közzétett technikai segédlet vonatkozó listájában megadott </w:t>
      </w:r>
      <w:r w:rsidR="00A60667">
        <w:rPr>
          <w:rFonts w:ascii="Arial" w:hAnsi="Arial" w:cs="Arial"/>
          <w:sz w:val="20"/>
        </w:rPr>
        <w:t>„</w:t>
      </w:r>
      <w:r w:rsidRPr="009961F9">
        <w:rPr>
          <w:rFonts w:ascii="Arial" w:hAnsi="Arial" w:cs="Arial"/>
          <w:sz w:val="20"/>
        </w:rPr>
        <w:t>technikai törzsszám"-ot kell szerepeltetni. Amennyiben valamelyik partner nem-rezidens, akkor 00000001 technikai azonosítót kell szerepeltetni.</w:t>
      </w:r>
    </w:p>
    <w:p w14:paraId="0C1B0714" w14:textId="77777777" w:rsidR="00351A24" w:rsidRDefault="009961F9">
      <w:pPr>
        <w:spacing w:before="120"/>
        <w:jc w:val="both"/>
        <w:rPr>
          <w:rFonts w:ascii="Arial" w:hAnsi="Arial" w:cs="Arial"/>
          <w:sz w:val="20"/>
        </w:rPr>
      </w:pPr>
      <w:r w:rsidRPr="009961F9">
        <w:rPr>
          <w:rFonts w:ascii="Arial" w:hAnsi="Arial" w:cs="Arial"/>
          <w:sz w:val="20"/>
        </w:rPr>
        <w:t xml:space="preserve">Az </w:t>
      </w:r>
      <w:r w:rsidRPr="009961F9">
        <w:rPr>
          <w:rFonts w:ascii="Arial" w:hAnsi="Arial" w:cs="Arial"/>
          <w:b/>
          <w:sz w:val="20"/>
        </w:rPr>
        <w:t>e)</w:t>
      </w:r>
      <w:r w:rsidRPr="009961F9">
        <w:rPr>
          <w:rFonts w:ascii="Arial" w:hAnsi="Arial" w:cs="Arial"/>
          <w:sz w:val="20"/>
        </w:rPr>
        <w:t xml:space="preserve"> illetve </w:t>
      </w:r>
      <w:r w:rsidRPr="009961F9">
        <w:rPr>
          <w:rFonts w:ascii="Arial" w:hAnsi="Arial" w:cs="Arial"/>
          <w:b/>
          <w:sz w:val="20"/>
        </w:rPr>
        <w:t>h)</w:t>
      </w:r>
      <w:r w:rsidRPr="009961F9">
        <w:rPr>
          <w:rFonts w:ascii="Arial" w:hAnsi="Arial" w:cs="Arial"/>
          <w:sz w:val="20"/>
        </w:rPr>
        <w:t xml:space="preserve"> oszlopban alkalmazandó szektorbontásnál az e melléklet I. A. 4. és 5. pontjában, valamint az ott hivatkozott, a 3. melléklet 1. pontja szerinti, az MNB honlapján közzétett technikai segédletben foglaltak az irányadók. A rezidens partnerek szektor kódjait alapvetően a főszektor kódján, egy karakterrel megadva kell jelenteni, kivéve a C és D szektorba tartozó partnereket, amelyek esetében a szervezetek kétkarakteres szektorkódjai jelentendőek. A nem</w:t>
      </w:r>
      <w:r w:rsidR="00C03F51">
        <w:rPr>
          <w:rFonts w:ascii="Arial" w:hAnsi="Arial" w:cs="Arial"/>
          <w:sz w:val="20"/>
        </w:rPr>
        <w:t>-</w:t>
      </w:r>
      <w:r w:rsidRPr="009961F9">
        <w:rPr>
          <w:rFonts w:ascii="Arial" w:hAnsi="Arial" w:cs="Arial"/>
          <w:sz w:val="20"/>
        </w:rPr>
        <w:t xml:space="preserve">rezidens partnerek szektor </w:t>
      </w:r>
      <w:r w:rsidRPr="009961F9">
        <w:rPr>
          <w:rFonts w:ascii="Arial" w:hAnsi="Arial" w:cs="Arial"/>
          <w:sz w:val="20"/>
        </w:rPr>
        <w:lastRenderedPageBreak/>
        <w:t>kódjait a 3. melléklet 4.5. pontja szerinti, az MNB honlapján közzétett technikai segédletben foglaltak alapján kell meghatározni, és három karakterrel jelenteni.</w:t>
      </w:r>
    </w:p>
    <w:p w14:paraId="03EB3E92" w14:textId="2AF4D131" w:rsidR="00351A24" w:rsidRDefault="009961F9">
      <w:pPr>
        <w:spacing w:before="120"/>
        <w:jc w:val="both"/>
        <w:rPr>
          <w:rFonts w:ascii="Arial" w:hAnsi="Arial" w:cs="Arial"/>
          <w:sz w:val="20"/>
        </w:rPr>
      </w:pPr>
      <w:r w:rsidRPr="009961F9">
        <w:rPr>
          <w:rFonts w:ascii="Arial" w:hAnsi="Arial" w:cs="Arial"/>
          <w:b/>
          <w:sz w:val="20"/>
        </w:rPr>
        <w:t xml:space="preserve">i) </w:t>
      </w:r>
      <w:r w:rsidRPr="009961F9">
        <w:rPr>
          <w:rFonts w:ascii="Arial" w:hAnsi="Arial" w:cs="Arial"/>
          <w:sz w:val="20"/>
        </w:rPr>
        <w:t xml:space="preserve">és </w:t>
      </w:r>
      <w:r w:rsidRPr="009961F9">
        <w:rPr>
          <w:rFonts w:ascii="Arial" w:hAnsi="Arial" w:cs="Arial"/>
          <w:b/>
          <w:sz w:val="20"/>
        </w:rPr>
        <w:t>k)</w:t>
      </w:r>
      <w:r w:rsidRPr="009961F9">
        <w:rPr>
          <w:rFonts w:ascii="Arial" w:hAnsi="Arial" w:cs="Arial"/>
          <w:sz w:val="20"/>
        </w:rPr>
        <w:t xml:space="preserve"> A letétkezelő (befektetési szolgáltatást nyújtó szervezet) törzsszáma, ahonnan, illetve ahová transzferálják az értékpapírt. Amennyiben a Partner1 vagy a Partner2 e melléklet I. </w:t>
      </w:r>
      <w:r w:rsidR="00294A5A">
        <w:rPr>
          <w:rFonts w:ascii="Arial" w:hAnsi="Arial" w:cs="Arial"/>
          <w:sz w:val="20"/>
        </w:rPr>
        <w:t>E</w:t>
      </w:r>
      <w:r w:rsidRPr="009961F9">
        <w:rPr>
          <w:rFonts w:ascii="Arial" w:hAnsi="Arial" w:cs="Arial"/>
          <w:sz w:val="20"/>
        </w:rPr>
        <w:t>. 2.3. alpontja szerinti jelentő letétkezelő, és az értékpapírt a saját KELER Zrt. számlájáról, ill</w:t>
      </w:r>
      <w:r w:rsidR="00157314">
        <w:rPr>
          <w:rFonts w:ascii="Arial" w:hAnsi="Arial" w:cs="Arial"/>
          <w:sz w:val="20"/>
        </w:rPr>
        <w:t>etve</w:t>
      </w:r>
      <w:r w:rsidRPr="009961F9">
        <w:rPr>
          <w:rFonts w:ascii="Arial" w:hAnsi="Arial" w:cs="Arial"/>
          <w:sz w:val="20"/>
        </w:rPr>
        <w:t xml:space="preserve"> számlájára transzferálják, akkor nem a KELER Zrt.-t, hanem magát kell a Partner1</w:t>
      </w:r>
      <w:r w:rsidR="00157314">
        <w:rPr>
          <w:rFonts w:ascii="Arial" w:hAnsi="Arial" w:cs="Arial"/>
          <w:sz w:val="20"/>
        </w:rPr>
        <w:t>,</w:t>
      </w:r>
      <w:r w:rsidRPr="009961F9">
        <w:rPr>
          <w:rFonts w:ascii="Arial" w:hAnsi="Arial" w:cs="Arial"/>
          <w:sz w:val="20"/>
        </w:rPr>
        <w:t xml:space="preserve"> ill</w:t>
      </w:r>
      <w:r w:rsidR="00157314">
        <w:rPr>
          <w:rFonts w:ascii="Arial" w:hAnsi="Arial" w:cs="Arial"/>
          <w:sz w:val="20"/>
        </w:rPr>
        <w:t>etve</w:t>
      </w:r>
      <w:r w:rsidRPr="009961F9">
        <w:rPr>
          <w:rFonts w:ascii="Arial" w:hAnsi="Arial" w:cs="Arial"/>
          <w:sz w:val="20"/>
        </w:rPr>
        <w:t xml:space="preserve"> Partner2 letétkezelőjeként szerepeltetni. </w:t>
      </w:r>
    </w:p>
    <w:p w14:paraId="72CC1245" w14:textId="77777777" w:rsidR="0044287E" w:rsidRPr="00BC4571" w:rsidRDefault="009961F9" w:rsidP="004746C3">
      <w:pPr>
        <w:spacing w:before="120"/>
        <w:jc w:val="both"/>
        <w:rPr>
          <w:rFonts w:ascii="Arial" w:hAnsi="Arial" w:cs="Arial"/>
          <w:sz w:val="20"/>
        </w:rPr>
      </w:pPr>
      <w:r w:rsidRPr="009961F9">
        <w:rPr>
          <w:rFonts w:ascii="Arial" w:hAnsi="Arial" w:cs="Arial"/>
          <w:sz w:val="20"/>
        </w:rPr>
        <w:t>Amennyiben valamelyik partner letétkezelője nem</w:t>
      </w:r>
      <w:r w:rsidR="00C03F51">
        <w:rPr>
          <w:rFonts w:ascii="Arial" w:hAnsi="Arial" w:cs="Arial"/>
          <w:sz w:val="20"/>
        </w:rPr>
        <w:t>-</w:t>
      </w:r>
      <w:r w:rsidRPr="009961F9">
        <w:rPr>
          <w:rFonts w:ascii="Arial" w:hAnsi="Arial" w:cs="Arial"/>
          <w:sz w:val="20"/>
        </w:rPr>
        <w:t>rezidens, akkor a 00000001 technikai azonosítót kell szerepeltetni.</w:t>
      </w:r>
    </w:p>
    <w:p w14:paraId="19E5D9DA" w14:textId="77777777" w:rsidR="00EC0A12" w:rsidRPr="00BC4571" w:rsidRDefault="009961F9" w:rsidP="00182D1D">
      <w:pPr>
        <w:tabs>
          <w:tab w:val="left" w:pos="8222"/>
        </w:tabs>
        <w:spacing w:before="120"/>
        <w:jc w:val="both"/>
        <w:rPr>
          <w:rFonts w:ascii="Arial" w:hAnsi="Arial" w:cs="Arial"/>
          <w:noProof/>
          <w:sz w:val="20"/>
        </w:rPr>
      </w:pPr>
      <w:r w:rsidRPr="009961F9">
        <w:rPr>
          <w:rFonts w:ascii="Arial" w:hAnsi="Arial" w:cs="Arial"/>
          <w:b/>
          <w:noProof/>
          <w:sz w:val="20"/>
        </w:rPr>
        <w:t>m)</w:t>
      </w:r>
      <w:r w:rsidRPr="009961F9">
        <w:rPr>
          <w:rFonts w:ascii="Arial" w:hAnsi="Arial" w:cs="Arial"/>
          <w:noProof/>
          <w:sz w:val="20"/>
        </w:rPr>
        <w:t xml:space="preserve"> és </w:t>
      </w:r>
      <w:r w:rsidRPr="009961F9">
        <w:rPr>
          <w:rFonts w:ascii="Arial" w:hAnsi="Arial" w:cs="Arial"/>
          <w:b/>
          <w:noProof/>
          <w:sz w:val="20"/>
        </w:rPr>
        <w:t>n)</w:t>
      </w:r>
      <w:r w:rsidRPr="009961F9">
        <w:rPr>
          <w:rFonts w:ascii="Arial" w:hAnsi="Arial" w:cs="Arial"/>
          <w:noProof/>
          <w:sz w:val="20"/>
        </w:rPr>
        <w:t xml:space="preserve"> A felhasználható kódokat a 3. melléklet 4.5. pontja szerinti, az MNB honlapján közzétett technikai segédlet tartalmazza.</w:t>
      </w:r>
    </w:p>
    <w:p w14:paraId="21E3528B" w14:textId="77777777" w:rsidR="001F21B4" w:rsidRPr="00BC4571" w:rsidRDefault="009961F9" w:rsidP="00036BB5">
      <w:pPr>
        <w:spacing w:before="120"/>
        <w:jc w:val="both"/>
        <w:rPr>
          <w:rFonts w:ascii="Arial" w:hAnsi="Arial" w:cs="Arial"/>
          <w:sz w:val="20"/>
        </w:rPr>
      </w:pPr>
      <w:r w:rsidRPr="009961F9">
        <w:rPr>
          <w:rFonts w:ascii="Arial" w:hAnsi="Arial" w:cs="Arial"/>
          <w:b/>
          <w:noProof/>
          <w:sz w:val="20"/>
        </w:rPr>
        <w:t>o)</w:t>
      </w:r>
      <w:r w:rsidRPr="009961F9">
        <w:rPr>
          <w:rFonts w:ascii="Arial" w:hAnsi="Arial" w:cs="Arial"/>
          <w:noProof/>
          <w:sz w:val="20"/>
        </w:rPr>
        <w:t xml:space="preserve"> </w:t>
      </w:r>
      <w:r w:rsidR="00157314">
        <w:rPr>
          <w:rFonts w:ascii="Arial" w:hAnsi="Arial" w:cs="Arial"/>
          <w:noProof/>
          <w:sz w:val="20"/>
        </w:rPr>
        <w:t>A</w:t>
      </w:r>
      <w:r w:rsidRPr="009961F9">
        <w:rPr>
          <w:rFonts w:ascii="Arial" w:hAnsi="Arial" w:cs="Arial"/>
          <w:noProof/>
          <w:sz w:val="20"/>
        </w:rPr>
        <w:t xml:space="preserve"> felhasználható kódokat a 3. melléklet 4.1. pontja (Devizakódok) tartalmazza. </w:t>
      </w:r>
      <w:r w:rsidRPr="009961F9">
        <w:rPr>
          <w:rFonts w:ascii="Arial" w:hAnsi="Arial" w:cs="Arial"/>
          <w:sz w:val="20"/>
        </w:rPr>
        <w:t xml:space="preserve">A részesedést megtestesítő értékpapírok esetén a </w:t>
      </w:r>
      <w:r w:rsidR="00294D6C">
        <w:rPr>
          <w:rFonts w:ascii="Arial" w:hAnsi="Arial" w:cs="Arial"/>
          <w:sz w:val="20"/>
        </w:rPr>
        <w:t>„</w:t>
      </w:r>
      <w:r w:rsidRPr="009961F9">
        <w:rPr>
          <w:rFonts w:ascii="Arial" w:hAnsi="Arial" w:cs="Arial"/>
          <w:sz w:val="20"/>
        </w:rPr>
        <w:t>DRB</w:t>
      </w:r>
      <w:r w:rsidR="00294D6C">
        <w:rPr>
          <w:rFonts w:ascii="Arial" w:hAnsi="Arial" w:cs="Arial"/>
          <w:sz w:val="20"/>
        </w:rPr>
        <w:t>”</w:t>
      </w:r>
      <w:r w:rsidRPr="009961F9">
        <w:rPr>
          <w:rFonts w:ascii="Arial" w:hAnsi="Arial" w:cs="Arial"/>
          <w:sz w:val="20"/>
        </w:rPr>
        <w:t xml:space="preserve"> kód</w:t>
      </w:r>
      <w:r w:rsidR="00294D6C">
        <w:rPr>
          <w:rFonts w:ascii="Arial" w:hAnsi="Arial" w:cs="Arial"/>
          <w:sz w:val="20"/>
        </w:rPr>
        <w:t>o</w:t>
      </w:r>
      <w:r w:rsidRPr="009961F9">
        <w:rPr>
          <w:rFonts w:ascii="Arial" w:hAnsi="Arial" w:cs="Arial"/>
          <w:sz w:val="20"/>
        </w:rPr>
        <w:t xml:space="preserve">t (darab) kell megadni. </w:t>
      </w:r>
    </w:p>
    <w:p w14:paraId="28E269E0" w14:textId="77777777" w:rsidR="00351A24" w:rsidRDefault="009961F9">
      <w:pPr>
        <w:spacing w:before="120"/>
        <w:jc w:val="both"/>
        <w:rPr>
          <w:rFonts w:ascii="Arial" w:hAnsi="Arial" w:cs="Arial"/>
          <w:sz w:val="20"/>
        </w:rPr>
      </w:pPr>
      <w:r w:rsidRPr="009961F9">
        <w:rPr>
          <w:rFonts w:ascii="Arial" w:hAnsi="Arial" w:cs="Arial"/>
          <w:b/>
          <w:sz w:val="20"/>
        </w:rPr>
        <w:t>q)</w:t>
      </w:r>
      <w:r w:rsidRPr="009961F9">
        <w:rPr>
          <w:rFonts w:ascii="Arial" w:hAnsi="Arial" w:cs="Arial"/>
          <w:sz w:val="20"/>
        </w:rPr>
        <w:t xml:space="preserve"> A repótípusú ügyletben szereplő értékpapírok értéke ezer forintban. Az ügyletkötés során alkalmazott prompt nettó árat kell megadni. Értékpapírkölcsön és óvadékba adott értékpapír esetén az ügylet kezdetekor nyilvántartott értéket kell megadni. </w:t>
      </w:r>
    </w:p>
    <w:p w14:paraId="110485E1"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r)</w:t>
      </w:r>
      <w:r w:rsidRPr="009961F9">
        <w:rPr>
          <w:rFonts w:ascii="Arial" w:hAnsi="Arial" w:cs="Arial"/>
          <w:sz w:val="20"/>
        </w:rPr>
        <w:t xml:space="preserve"> Az ügyletben szereplő értékpapírok értéke ezer forintban. Az ügyletkötés során alkalmazott prompt bruttó árat kell megadni Értékpapírkölcsön és óvadéki értékpapír esetén megegyezik a q) oszlopban jelentett adattal.</w:t>
      </w:r>
    </w:p>
    <w:p w14:paraId="7590B17F" w14:textId="5975B5DA" w:rsidR="008C4628" w:rsidRPr="00BC4571" w:rsidRDefault="009961F9" w:rsidP="00AD2879">
      <w:pPr>
        <w:spacing w:before="120"/>
        <w:jc w:val="both"/>
        <w:rPr>
          <w:rFonts w:ascii="Arial" w:hAnsi="Arial" w:cs="Arial"/>
          <w:sz w:val="20"/>
        </w:rPr>
      </w:pPr>
      <w:r w:rsidRPr="00945604">
        <w:rPr>
          <w:rFonts w:ascii="Arial" w:hAnsi="Arial" w:cs="Arial"/>
          <w:b/>
          <w:sz w:val="20"/>
        </w:rPr>
        <w:t>s)</w:t>
      </w:r>
      <w:r w:rsidRPr="00945604">
        <w:rPr>
          <w:rFonts w:ascii="Arial" w:hAnsi="Arial" w:cs="Arial"/>
          <w:sz w:val="20"/>
        </w:rPr>
        <w:t xml:space="preserve"> Értékpapírkölcsönzés esetén a készpénz óvadék </w:t>
      </w:r>
      <w:r w:rsidR="00945604" w:rsidRPr="00B66021">
        <w:rPr>
          <w:rFonts w:ascii="Arial" w:hAnsi="Arial" w:cs="Arial"/>
          <w:sz w:val="20"/>
        </w:rPr>
        <w:t>– beleértve a betét formájában fennálló óvadékot is –</w:t>
      </w:r>
      <w:r w:rsidR="00945604" w:rsidRPr="00B66021">
        <w:rPr>
          <w:sz w:val="20"/>
        </w:rPr>
        <w:t xml:space="preserve"> </w:t>
      </w:r>
      <w:r w:rsidRPr="00945604">
        <w:rPr>
          <w:rFonts w:ascii="Arial" w:hAnsi="Arial" w:cs="Arial"/>
          <w:sz w:val="20"/>
        </w:rPr>
        <w:t>értékét kell ebben az oszlopban ezer forintban megadni (amennyiben az m oszlopban 3 vagy 6 érték szerepel).</w:t>
      </w:r>
      <w:r w:rsidRPr="009961F9">
        <w:rPr>
          <w:rFonts w:ascii="Arial" w:hAnsi="Arial" w:cs="Arial"/>
          <w:sz w:val="20"/>
        </w:rPr>
        <w:t xml:space="preserve"> </w:t>
      </w:r>
    </w:p>
    <w:p w14:paraId="4AF64E25" w14:textId="0D0A0325" w:rsidR="008C4628" w:rsidRPr="00BC4571" w:rsidRDefault="009961F9" w:rsidP="00AD2879">
      <w:pPr>
        <w:spacing w:before="120"/>
        <w:jc w:val="both"/>
        <w:rPr>
          <w:rFonts w:ascii="Arial" w:hAnsi="Arial" w:cs="Arial"/>
          <w:sz w:val="20"/>
        </w:rPr>
      </w:pPr>
      <w:r w:rsidRPr="009961F9">
        <w:rPr>
          <w:rFonts w:ascii="Arial" w:hAnsi="Arial" w:cs="Arial"/>
          <w:b/>
          <w:sz w:val="20"/>
        </w:rPr>
        <w:t>t) és u)</w:t>
      </w:r>
      <w:r w:rsidRPr="009961F9">
        <w:rPr>
          <w:rFonts w:ascii="Arial" w:hAnsi="Arial" w:cs="Arial"/>
          <w:sz w:val="20"/>
        </w:rPr>
        <w:t xml:space="preserve"> Repó ügylet esetén a pozíció zárásakor a repóba adó által kifizetett összeg ezer forintban. Az ügyletkötés során alkalmazott prompt nettó, illetve bruttó árat kell megadni. Értékpapírkölcsön esetén az értékpapír</w:t>
      </w:r>
      <w:r w:rsidR="00294D6C">
        <w:rPr>
          <w:rFonts w:ascii="Arial" w:hAnsi="Arial" w:cs="Arial"/>
          <w:sz w:val="20"/>
        </w:rPr>
        <w:t>,</w:t>
      </w:r>
      <w:r w:rsidRPr="009961F9">
        <w:rPr>
          <w:rFonts w:ascii="Arial" w:hAnsi="Arial" w:cs="Arial"/>
          <w:sz w:val="20"/>
        </w:rPr>
        <w:t xml:space="preserve"> illetve a kötelezettség az adatszolgáltatás összeállításakor nyilvántartott – kölcsönzési díjat nem tartalmazó </w:t>
      </w:r>
      <w:r w:rsidR="005065D7">
        <w:rPr>
          <w:rFonts w:ascii="Arial" w:hAnsi="Arial" w:cs="Arial"/>
          <w:sz w:val="20"/>
        </w:rPr>
        <w:t>–</w:t>
      </w:r>
      <w:r w:rsidRPr="009961F9">
        <w:rPr>
          <w:rFonts w:ascii="Arial" w:hAnsi="Arial" w:cs="Arial"/>
          <w:sz w:val="20"/>
        </w:rPr>
        <w:t xml:space="preserve"> értékét kell megadni.</w:t>
      </w:r>
    </w:p>
    <w:p w14:paraId="6620C8C4"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v)</w:t>
      </w:r>
      <w:r w:rsidRPr="009961F9">
        <w:rPr>
          <w:rFonts w:ascii="Arial" w:hAnsi="Arial" w:cs="Arial"/>
          <w:sz w:val="20"/>
        </w:rPr>
        <w:t xml:space="preserve"> Amennyiben nem került sor transzferre az adott vonatkozási hónapban, akkor az ügylet induló dátumát kell megadni.</w:t>
      </w:r>
    </w:p>
    <w:p w14:paraId="12C2F38D" w14:textId="77777777" w:rsidR="00213083" w:rsidRPr="00BC4571" w:rsidRDefault="009961F9" w:rsidP="00AD2879">
      <w:pPr>
        <w:spacing w:before="120"/>
        <w:jc w:val="both"/>
        <w:rPr>
          <w:rFonts w:ascii="Arial" w:hAnsi="Arial" w:cs="Arial"/>
          <w:sz w:val="20"/>
        </w:rPr>
      </w:pPr>
      <w:r w:rsidRPr="009961F9">
        <w:rPr>
          <w:rFonts w:ascii="Arial" w:hAnsi="Arial" w:cs="Arial"/>
          <w:b/>
          <w:sz w:val="20"/>
        </w:rPr>
        <w:t>w)</w:t>
      </w:r>
      <w:r w:rsidRPr="009961F9">
        <w:rPr>
          <w:rFonts w:ascii="Arial" w:hAnsi="Arial" w:cs="Arial"/>
          <w:sz w:val="20"/>
        </w:rPr>
        <w:t xml:space="preserve"> Amennyiben nem került sor transzferre az adott vonatkozási hónapban, akkor az ügylet lejáró dátumát kell megadni. Ha az ügylet típusa „Sajátos szállításos repó ügylet keretében átvett értékpapír továbbadása (értékpapír mozgással)” vagy „Sajátos szállításos repó ügylet keretében átvett értékpapír továbbadása (értékpapír mozgás nélkül)”, a</w:t>
      </w:r>
      <w:r w:rsidR="009109F1">
        <w:rPr>
          <w:rFonts w:ascii="Arial" w:hAnsi="Arial" w:cs="Arial"/>
          <w:sz w:val="20"/>
        </w:rPr>
        <w:t>z oszlopot</w:t>
      </w:r>
      <w:r w:rsidRPr="009961F9">
        <w:rPr>
          <w:rFonts w:ascii="Arial" w:hAnsi="Arial" w:cs="Arial"/>
          <w:sz w:val="20"/>
        </w:rPr>
        <w:t xml:space="preserve"> csak akkor szabad kitölteni, ha az értékpapír továbbadása repótípusú ügylet keretében történik. Abban az esetben, ha az értékpapír egyszerű adásvétellel került továbbadásra, a „Második transzfer dátuma” </w:t>
      </w:r>
      <w:r w:rsidR="009109F1">
        <w:rPr>
          <w:rFonts w:ascii="Arial" w:hAnsi="Arial" w:cs="Arial"/>
          <w:sz w:val="20"/>
        </w:rPr>
        <w:t>oszlopo</w:t>
      </w:r>
      <w:r w:rsidRPr="009961F9">
        <w:rPr>
          <w:rFonts w:ascii="Arial" w:hAnsi="Arial" w:cs="Arial"/>
          <w:sz w:val="20"/>
        </w:rPr>
        <w:t xml:space="preserve">t üresen kell hagyni. </w:t>
      </w:r>
    </w:p>
    <w:p w14:paraId="5C0634B9" w14:textId="77777777" w:rsidR="008C4628" w:rsidRPr="00BC4571" w:rsidRDefault="009961F9" w:rsidP="00CF1020">
      <w:pPr>
        <w:pStyle w:val="Cmsor2"/>
        <w:tabs>
          <w:tab w:val="left" w:pos="567"/>
          <w:tab w:val="left" w:pos="851"/>
          <w:tab w:val="left" w:pos="2127"/>
          <w:tab w:val="left" w:pos="2552"/>
        </w:tabs>
        <w:spacing w:before="120" w:after="120"/>
        <w:rPr>
          <w:rFonts w:ascii="Arial" w:hAnsi="Arial" w:cs="Arial"/>
          <w:sz w:val="20"/>
        </w:rPr>
      </w:pPr>
      <w:r w:rsidRPr="009961F9">
        <w:rPr>
          <w:rFonts w:ascii="Arial" w:hAnsi="Arial" w:cs="Arial"/>
          <w:sz w:val="20"/>
        </w:rPr>
        <w:t>02. tábla: Az óvadékként szereplő értékpapírok adatai</w:t>
      </w:r>
    </w:p>
    <w:p w14:paraId="75218880" w14:textId="77777777" w:rsidR="00351A24" w:rsidRDefault="009961F9">
      <w:pPr>
        <w:spacing w:before="120"/>
        <w:jc w:val="both"/>
        <w:rPr>
          <w:rFonts w:ascii="Arial" w:hAnsi="Arial" w:cs="Arial"/>
          <w:sz w:val="20"/>
        </w:rPr>
      </w:pPr>
      <w:r w:rsidRPr="009961F9">
        <w:rPr>
          <w:rFonts w:ascii="Arial" w:hAnsi="Arial" w:cs="Arial"/>
          <w:sz w:val="20"/>
        </w:rPr>
        <w:t xml:space="preserve">1. Ebben a táblában azokról az értékpapírokról kell adatokat szolgáltatni, amelyek a 01. táblában megadott ügyletekben óvadékként szerepelnek. </w:t>
      </w:r>
    </w:p>
    <w:p w14:paraId="227E9AE7" w14:textId="77777777" w:rsidR="00351A24" w:rsidRDefault="009961F9">
      <w:pPr>
        <w:spacing w:before="120"/>
        <w:jc w:val="both"/>
        <w:rPr>
          <w:rFonts w:ascii="Arial" w:hAnsi="Arial" w:cs="Arial"/>
          <w:sz w:val="20"/>
        </w:rPr>
      </w:pPr>
      <w:r w:rsidRPr="009961F9">
        <w:rPr>
          <w:rFonts w:ascii="Arial" w:hAnsi="Arial" w:cs="Arial"/>
          <w:sz w:val="20"/>
        </w:rPr>
        <w:t>2. Ha egy ügyletben több értékpapírt is óvadékba adtak, akkor mindegyikről külön sort kell kitölteni.</w:t>
      </w:r>
    </w:p>
    <w:p w14:paraId="6E0941E5" w14:textId="04CFE1C5" w:rsidR="00351A24" w:rsidRDefault="009961F9">
      <w:pPr>
        <w:spacing w:before="120"/>
        <w:jc w:val="both"/>
        <w:rPr>
          <w:rFonts w:ascii="Arial" w:hAnsi="Arial" w:cs="Arial"/>
          <w:sz w:val="20"/>
        </w:rPr>
      </w:pPr>
      <w:r w:rsidRPr="009961F9">
        <w:rPr>
          <w:rFonts w:ascii="Arial" w:hAnsi="Arial" w:cs="Arial"/>
          <w:sz w:val="20"/>
        </w:rPr>
        <w:t>3. A keretjellegű óvadék esetén (ha ugyanaz az óvadékba adott papír több, 01. táblában szereplő ügylet óvadékául szolgál) az érintett ügyleteket maradéktalanul fel kell sorolni a 02. tábla a</w:t>
      </w:r>
      <w:r w:rsidR="00C004B3">
        <w:rPr>
          <w:rFonts w:ascii="Arial" w:hAnsi="Arial" w:cs="Arial"/>
          <w:sz w:val="20"/>
        </w:rPr>
        <w:t>)</w:t>
      </w:r>
      <w:r w:rsidRPr="009961F9">
        <w:rPr>
          <w:rFonts w:ascii="Arial" w:hAnsi="Arial" w:cs="Arial"/>
          <w:sz w:val="20"/>
        </w:rPr>
        <w:t xml:space="preserve"> oszlopában, és mindegyik mellett az adott értékpapírt kell feltüntetni „Az óvadékként szereplő értékpapír”-nál. Ez utóbbi mennyiségét pedig szét kell osztani az egyes ügyletek között úgy, hogy a 02. tábla e</w:t>
      </w:r>
      <w:r w:rsidR="00A92044">
        <w:rPr>
          <w:rFonts w:ascii="Arial" w:hAnsi="Arial" w:cs="Arial"/>
          <w:sz w:val="20"/>
        </w:rPr>
        <w:t>)</w:t>
      </w:r>
      <w:r w:rsidRPr="009961F9">
        <w:rPr>
          <w:rFonts w:ascii="Arial" w:hAnsi="Arial" w:cs="Arial"/>
          <w:sz w:val="20"/>
        </w:rPr>
        <w:t xml:space="preserve"> oszlopában szereplő mennyiség összességében kiadja az óvadékban szereplő papír mennyiségét.</w:t>
      </w:r>
    </w:p>
    <w:p w14:paraId="7431CDF2" w14:textId="77777777" w:rsidR="00351A24" w:rsidRDefault="009961F9">
      <w:pPr>
        <w:spacing w:before="120"/>
        <w:jc w:val="both"/>
        <w:rPr>
          <w:rFonts w:ascii="Arial" w:hAnsi="Arial" w:cs="Arial"/>
          <w:sz w:val="20"/>
        </w:rPr>
      </w:pPr>
      <w:r w:rsidRPr="009961F9">
        <w:rPr>
          <w:rFonts w:ascii="Arial" w:hAnsi="Arial" w:cs="Arial"/>
          <w:sz w:val="20"/>
        </w:rPr>
        <w:t xml:space="preserve">4. Ha több ügylethez többfajta fedezet tartozik, és így nem egyértelmű az, hogy melyik ügyletnél mi a fedezet, akkor becsléssel kell szétosztani az ügyletek között az óvadékként szereplő értékpapírokat, illetve azok mennyiségét. </w:t>
      </w:r>
    </w:p>
    <w:p w14:paraId="35B6C283" w14:textId="77777777" w:rsidR="00351A24" w:rsidRDefault="009961F9">
      <w:pPr>
        <w:spacing w:before="120"/>
        <w:jc w:val="both"/>
        <w:rPr>
          <w:rFonts w:ascii="Arial" w:hAnsi="Arial" w:cs="Arial"/>
          <w:sz w:val="20"/>
        </w:rPr>
      </w:pPr>
      <w:r w:rsidRPr="009961F9">
        <w:rPr>
          <w:rFonts w:ascii="Arial" w:hAnsi="Arial" w:cs="Arial"/>
          <w:sz w:val="20"/>
        </w:rPr>
        <w:t>5.</w:t>
      </w:r>
      <w:r w:rsidRPr="009961F9">
        <w:rPr>
          <w:rFonts w:ascii="Arial" w:hAnsi="Arial" w:cs="Arial"/>
          <w:b/>
          <w:sz w:val="20"/>
        </w:rPr>
        <w:t xml:space="preserve"> </w:t>
      </w:r>
      <w:r w:rsidRPr="009961F9">
        <w:rPr>
          <w:rFonts w:ascii="Arial" w:hAnsi="Arial" w:cs="Arial"/>
          <w:sz w:val="20"/>
        </w:rPr>
        <w:t>Az</w:t>
      </w:r>
      <w:r w:rsidRPr="009961F9">
        <w:rPr>
          <w:rFonts w:ascii="Arial" w:hAnsi="Arial" w:cs="Arial"/>
          <w:b/>
          <w:sz w:val="20"/>
        </w:rPr>
        <w:t xml:space="preserve"> a) </w:t>
      </w:r>
      <w:r w:rsidRPr="009961F9">
        <w:rPr>
          <w:rFonts w:ascii="Arial" w:hAnsi="Arial" w:cs="Arial"/>
          <w:sz w:val="20"/>
        </w:rPr>
        <w:t>oszlopban annak az ügyletnek a 01. táblában szereplő sorszámát kell megadni, amelyben az itt jelentendő papír óvadékként szerepel.</w:t>
      </w:r>
    </w:p>
    <w:p w14:paraId="3F50F056" w14:textId="00327F7D" w:rsidR="00AA1363" w:rsidRDefault="00AA1363" w:rsidP="00AD2879">
      <w:pPr>
        <w:jc w:val="both"/>
        <w:rPr>
          <w:rFonts w:ascii="Arial" w:hAnsi="Arial" w:cs="Arial"/>
          <w:sz w:val="20"/>
        </w:rPr>
      </w:pPr>
    </w:p>
    <w:p w14:paraId="35A17EC0" w14:textId="0F886DC2" w:rsidR="00C13D8C" w:rsidRPr="00C13D8C" w:rsidRDefault="00C13D8C" w:rsidP="00C13D8C">
      <w:pPr>
        <w:tabs>
          <w:tab w:val="left" w:pos="5096"/>
        </w:tabs>
        <w:rPr>
          <w:rFonts w:ascii="Arial" w:hAnsi="Arial" w:cs="Arial"/>
          <w:sz w:val="20"/>
        </w:rPr>
      </w:pPr>
      <w:r>
        <w:rPr>
          <w:rFonts w:ascii="Arial" w:hAnsi="Arial" w:cs="Arial"/>
          <w:sz w:val="20"/>
        </w:rPr>
        <w:tab/>
      </w:r>
    </w:p>
    <w:sectPr w:rsidR="00C13D8C" w:rsidRPr="00C13D8C" w:rsidSect="00466C18">
      <w:headerReference w:type="even" r:id="rId8"/>
      <w:headerReference w:type="default" r:id="rId9"/>
      <w:footerReference w:type="even" r:id="rId10"/>
      <w:footerReference w:type="default" r:id="rId11"/>
      <w:headerReference w:type="first" r:id="rId12"/>
      <w:footerReference w:type="first" r:id="rId13"/>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1686B" w14:textId="77777777" w:rsidR="000A018C" w:rsidRDefault="000A018C" w:rsidP="00A208DC">
      <w:r>
        <w:separator/>
      </w:r>
    </w:p>
  </w:endnote>
  <w:endnote w:type="continuationSeparator" w:id="0">
    <w:p w14:paraId="37297B6A" w14:textId="77777777" w:rsidR="000A018C" w:rsidRDefault="000A018C" w:rsidP="00A2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D2146" w14:textId="77777777" w:rsidR="00D36F12" w:rsidRDefault="00D36F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546F" w14:textId="5D8F7E2C" w:rsidR="00C13D8C" w:rsidRPr="00C13D8C" w:rsidRDefault="00C13D8C">
    <w:pPr>
      <w:pStyle w:val="llb"/>
      <w:jc w:val="center"/>
      <w:rPr>
        <w:rFonts w:ascii="Arial" w:hAnsi="Arial" w:cs="Arial"/>
        <w:sz w:val="20"/>
      </w:rPr>
    </w:pPr>
  </w:p>
  <w:p w14:paraId="7EE0A680" w14:textId="77777777" w:rsidR="00A208DC" w:rsidRDefault="00A208D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C8C22" w14:textId="77777777" w:rsidR="00D36F12" w:rsidRDefault="00D36F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BDC57" w14:textId="77777777" w:rsidR="000A018C" w:rsidRDefault="000A018C" w:rsidP="00A208DC">
      <w:r>
        <w:separator/>
      </w:r>
    </w:p>
  </w:footnote>
  <w:footnote w:type="continuationSeparator" w:id="0">
    <w:p w14:paraId="2AE0E334" w14:textId="77777777" w:rsidR="000A018C" w:rsidRDefault="000A018C" w:rsidP="00A20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956D" w14:textId="77777777" w:rsidR="00D36F12" w:rsidRDefault="00D36F1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3BA" w14:textId="77777777" w:rsidR="00D36F12" w:rsidRDefault="00D36F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6953" w14:textId="77777777" w:rsidR="00D36F12" w:rsidRDefault="00D36F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61860361">
    <w:abstractNumId w:val="3"/>
  </w:num>
  <w:num w:numId="2" w16cid:durableId="1836915013">
    <w:abstractNumId w:val="7"/>
  </w:num>
  <w:num w:numId="3" w16cid:durableId="521549276">
    <w:abstractNumId w:val="0"/>
  </w:num>
  <w:num w:numId="4" w16cid:durableId="1582255016">
    <w:abstractNumId w:val="6"/>
  </w:num>
  <w:num w:numId="5" w16cid:durableId="1851873326">
    <w:abstractNumId w:val="2"/>
  </w:num>
  <w:num w:numId="6" w16cid:durableId="806167698">
    <w:abstractNumId w:val="9"/>
  </w:num>
  <w:num w:numId="7" w16cid:durableId="14888038">
    <w:abstractNumId w:val="1"/>
  </w:num>
  <w:num w:numId="8" w16cid:durableId="505168079">
    <w:abstractNumId w:val="4"/>
  </w:num>
  <w:num w:numId="9" w16cid:durableId="1801071842">
    <w:abstractNumId w:val="5"/>
  </w:num>
  <w:num w:numId="10" w16cid:durableId="137103259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00"/>
    <w:rsid w:val="00010335"/>
    <w:rsid w:val="000142AF"/>
    <w:rsid w:val="00021A66"/>
    <w:rsid w:val="00024BE3"/>
    <w:rsid w:val="00026D2A"/>
    <w:rsid w:val="00032581"/>
    <w:rsid w:val="00036BB5"/>
    <w:rsid w:val="00093F5B"/>
    <w:rsid w:val="000A018C"/>
    <w:rsid w:val="00101BC9"/>
    <w:rsid w:val="001025B3"/>
    <w:rsid w:val="00105FBB"/>
    <w:rsid w:val="00124791"/>
    <w:rsid w:val="0014056F"/>
    <w:rsid w:val="001409EF"/>
    <w:rsid w:val="00150F58"/>
    <w:rsid w:val="00152080"/>
    <w:rsid w:val="001549D3"/>
    <w:rsid w:val="00157314"/>
    <w:rsid w:val="0018268D"/>
    <w:rsid w:val="00182D1D"/>
    <w:rsid w:val="001836E9"/>
    <w:rsid w:val="00192E15"/>
    <w:rsid w:val="001959AE"/>
    <w:rsid w:val="001A5ED4"/>
    <w:rsid w:val="001A6B1C"/>
    <w:rsid w:val="001B2E80"/>
    <w:rsid w:val="001B355E"/>
    <w:rsid w:val="001B37D9"/>
    <w:rsid w:val="001E2553"/>
    <w:rsid w:val="001E61E3"/>
    <w:rsid w:val="001F21B4"/>
    <w:rsid w:val="00213083"/>
    <w:rsid w:val="00221B04"/>
    <w:rsid w:val="00265571"/>
    <w:rsid w:val="00267B30"/>
    <w:rsid w:val="00294A5A"/>
    <w:rsid w:val="00294D6C"/>
    <w:rsid w:val="00295A71"/>
    <w:rsid w:val="002A4E3F"/>
    <w:rsid w:val="002B0E8D"/>
    <w:rsid w:val="002B188D"/>
    <w:rsid w:val="002C00DE"/>
    <w:rsid w:val="002C6681"/>
    <w:rsid w:val="002D6D4E"/>
    <w:rsid w:val="002E6F5E"/>
    <w:rsid w:val="002F49AF"/>
    <w:rsid w:val="00330D55"/>
    <w:rsid w:val="00332C92"/>
    <w:rsid w:val="00335929"/>
    <w:rsid w:val="003359E8"/>
    <w:rsid w:val="00343FD5"/>
    <w:rsid w:val="003459B2"/>
    <w:rsid w:val="00351A24"/>
    <w:rsid w:val="0035671D"/>
    <w:rsid w:val="00382844"/>
    <w:rsid w:val="00390B2F"/>
    <w:rsid w:val="003A33A8"/>
    <w:rsid w:val="003C01F2"/>
    <w:rsid w:val="003F20EE"/>
    <w:rsid w:val="003F41BF"/>
    <w:rsid w:val="00401397"/>
    <w:rsid w:val="00415DC6"/>
    <w:rsid w:val="004329B9"/>
    <w:rsid w:val="0044287E"/>
    <w:rsid w:val="00460590"/>
    <w:rsid w:val="00464EA5"/>
    <w:rsid w:val="00466C18"/>
    <w:rsid w:val="004746C3"/>
    <w:rsid w:val="00486923"/>
    <w:rsid w:val="005065D7"/>
    <w:rsid w:val="00516E5C"/>
    <w:rsid w:val="005248F6"/>
    <w:rsid w:val="00525300"/>
    <w:rsid w:val="0053221C"/>
    <w:rsid w:val="005342A9"/>
    <w:rsid w:val="005521A3"/>
    <w:rsid w:val="00582408"/>
    <w:rsid w:val="00597CC1"/>
    <w:rsid w:val="005B65BD"/>
    <w:rsid w:val="005C42A5"/>
    <w:rsid w:val="005E1129"/>
    <w:rsid w:val="005E36B8"/>
    <w:rsid w:val="005E7D44"/>
    <w:rsid w:val="005F7B55"/>
    <w:rsid w:val="00605099"/>
    <w:rsid w:val="00631011"/>
    <w:rsid w:val="0064789C"/>
    <w:rsid w:val="00655B25"/>
    <w:rsid w:val="00674808"/>
    <w:rsid w:val="00677033"/>
    <w:rsid w:val="006808C1"/>
    <w:rsid w:val="00695155"/>
    <w:rsid w:val="006B6A76"/>
    <w:rsid w:val="006C1C13"/>
    <w:rsid w:val="006E39C2"/>
    <w:rsid w:val="006F2109"/>
    <w:rsid w:val="007022FD"/>
    <w:rsid w:val="00791A13"/>
    <w:rsid w:val="00792349"/>
    <w:rsid w:val="007B0E06"/>
    <w:rsid w:val="007C5F2B"/>
    <w:rsid w:val="0081763F"/>
    <w:rsid w:val="0081776D"/>
    <w:rsid w:val="008259B1"/>
    <w:rsid w:val="00843519"/>
    <w:rsid w:val="008A4B40"/>
    <w:rsid w:val="008B28F6"/>
    <w:rsid w:val="008C4628"/>
    <w:rsid w:val="008C7C04"/>
    <w:rsid w:val="008F1B05"/>
    <w:rsid w:val="009109F1"/>
    <w:rsid w:val="00945604"/>
    <w:rsid w:val="009961F9"/>
    <w:rsid w:val="009B49CE"/>
    <w:rsid w:val="009B6FF9"/>
    <w:rsid w:val="009D152F"/>
    <w:rsid w:val="00A144C9"/>
    <w:rsid w:val="00A17DE1"/>
    <w:rsid w:val="00A20264"/>
    <w:rsid w:val="00A208DC"/>
    <w:rsid w:val="00A31772"/>
    <w:rsid w:val="00A60667"/>
    <w:rsid w:val="00A70FE6"/>
    <w:rsid w:val="00A80A78"/>
    <w:rsid w:val="00A8525F"/>
    <w:rsid w:val="00A92044"/>
    <w:rsid w:val="00AA1363"/>
    <w:rsid w:val="00AA67F8"/>
    <w:rsid w:val="00AA6803"/>
    <w:rsid w:val="00AC7A67"/>
    <w:rsid w:val="00AD2879"/>
    <w:rsid w:val="00AF1E21"/>
    <w:rsid w:val="00B01C5D"/>
    <w:rsid w:val="00B10E56"/>
    <w:rsid w:val="00B53A64"/>
    <w:rsid w:val="00B57CF3"/>
    <w:rsid w:val="00B66021"/>
    <w:rsid w:val="00B7474E"/>
    <w:rsid w:val="00B812E3"/>
    <w:rsid w:val="00B90A85"/>
    <w:rsid w:val="00B94D4F"/>
    <w:rsid w:val="00BC22AC"/>
    <w:rsid w:val="00BC4571"/>
    <w:rsid w:val="00BE231F"/>
    <w:rsid w:val="00BF43EA"/>
    <w:rsid w:val="00C004B3"/>
    <w:rsid w:val="00C03F51"/>
    <w:rsid w:val="00C13D8C"/>
    <w:rsid w:val="00C77F40"/>
    <w:rsid w:val="00CD50C5"/>
    <w:rsid w:val="00CE353E"/>
    <w:rsid w:val="00CF1020"/>
    <w:rsid w:val="00D30857"/>
    <w:rsid w:val="00D36F12"/>
    <w:rsid w:val="00D42FC0"/>
    <w:rsid w:val="00D447B9"/>
    <w:rsid w:val="00D545E6"/>
    <w:rsid w:val="00D575CA"/>
    <w:rsid w:val="00DA0119"/>
    <w:rsid w:val="00DA1376"/>
    <w:rsid w:val="00DC39C5"/>
    <w:rsid w:val="00DF10B1"/>
    <w:rsid w:val="00E10214"/>
    <w:rsid w:val="00E31FEF"/>
    <w:rsid w:val="00E6638F"/>
    <w:rsid w:val="00E8186D"/>
    <w:rsid w:val="00E93B39"/>
    <w:rsid w:val="00EB5B30"/>
    <w:rsid w:val="00EC0A12"/>
    <w:rsid w:val="00EC66E5"/>
    <w:rsid w:val="00EE149B"/>
    <w:rsid w:val="00F33377"/>
    <w:rsid w:val="00FB383B"/>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7CD67"/>
  <w15:chartTrackingRefBased/>
  <w15:docId w15:val="{B9D61F77-1144-4B33-8336-28C6045B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160B-B116-46AA-BC9A-3589117B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1054</Words>
  <Characters>7094</Characters>
  <Application>Microsoft Office Word</Application>
  <DocSecurity>0</DocSecurity>
  <Lines>59</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Karlovitz Tamás</dc:creator>
  <cp:keywords/>
  <cp:lastModifiedBy>MNB</cp:lastModifiedBy>
  <cp:revision>7</cp:revision>
  <dcterms:created xsi:type="dcterms:W3CDTF">2025-10-27T13:39:00Z</dcterms:created>
  <dcterms:modified xsi:type="dcterms:W3CDTF">2025-11-04T10:23:00Z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