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465DA" w14:textId="5F86C2D1" w:rsidR="009465FC" w:rsidRPr="00EB3305" w:rsidRDefault="00E23037" w:rsidP="00E23037">
      <w:pPr>
        <w:pStyle w:val="Szvegtrzs3"/>
        <w:spacing w:after="0"/>
        <w:rPr>
          <w:rFonts w:ascii="Arial" w:hAnsi="Arial" w:cs="Arial"/>
          <w:b/>
          <w:noProof w:val="0"/>
          <w:sz w:val="20"/>
          <w:lang w:val="hu-HU"/>
        </w:rPr>
      </w:pPr>
      <w:r>
        <w:rPr>
          <w:rFonts w:ascii="Arial" w:hAnsi="Arial" w:cs="Arial"/>
          <w:b/>
          <w:noProof w:val="0"/>
          <w:sz w:val="20"/>
          <w:lang w:val="hu-HU"/>
        </w:rPr>
        <w:t>„</w:t>
      </w:r>
      <w:r w:rsidR="00507D09" w:rsidRPr="00507D09">
        <w:rPr>
          <w:rFonts w:ascii="Arial" w:hAnsi="Arial" w:cs="Arial"/>
          <w:b/>
          <w:noProof w:val="0"/>
          <w:sz w:val="20"/>
          <w:lang w:val="hu-HU"/>
        </w:rPr>
        <w:t>MNB azonosító</w:t>
      </w:r>
      <w:r w:rsidR="00C66A61">
        <w:rPr>
          <w:rFonts w:ascii="Arial" w:hAnsi="Arial" w:cs="Arial"/>
          <w:b/>
          <w:noProof w:val="0"/>
          <w:sz w:val="20"/>
          <w:lang w:val="hu-HU"/>
        </w:rPr>
        <w:t xml:space="preserve"> kód</w:t>
      </w:r>
      <w:r w:rsidR="00507D09" w:rsidRPr="00507D09">
        <w:rPr>
          <w:rFonts w:ascii="Arial" w:hAnsi="Arial" w:cs="Arial"/>
          <w:b/>
          <w:noProof w:val="0"/>
          <w:sz w:val="20"/>
          <w:lang w:val="hu-HU"/>
        </w:rPr>
        <w:t>: E61, E62</w:t>
      </w:r>
    </w:p>
    <w:p w14:paraId="66B25361" w14:textId="77777777" w:rsidR="00A46F93" w:rsidRPr="009B552F" w:rsidRDefault="00A46F93" w:rsidP="009B552F">
      <w:pPr>
        <w:pStyle w:val="Cm"/>
        <w:rPr>
          <w:rFonts w:ascii="Arial" w:hAnsi="Arial"/>
          <w:sz w:val="20"/>
          <w:lang w:val="hu-HU"/>
        </w:rPr>
      </w:pPr>
    </w:p>
    <w:p w14:paraId="0F443BE2" w14:textId="29100591" w:rsidR="009465FC" w:rsidRPr="00EB3305" w:rsidRDefault="00507D09" w:rsidP="009B552F">
      <w:pPr>
        <w:pStyle w:val="Cm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Kitöltési előírások</w:t>
      </w:r>
    </w:p>
    <w:p w14:paraId="47B9FEDB" w14:textId="77777777" w:rsidR="003D71C4" w:rsidRPr="00EB3305" w:rsidRDefault="00507D09" w:rsidP="00A46F93">
      <w:pPr>
        <w:pStyle w:val="Szvegtrzs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 xml:space="preserve">A Magyarországon és külföldön kibocsátott jelzáloglevelek adatai </w:t>
      </w:r>
    </w:p>
    <w:p w14:paraId="4572E269" w14:textId="77777777" w:rsidR="009465FC" w:rsidRDefault="00507D09" w:rsidP="009B552F">
      <w:pPr>
        <w:pStyle w:val="Szvegtrzs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Az állampapírnak nem minősülő, Magyarországon és külföldön kibocsátott kötvények adatai</w:t>
      </w:r>
    </w:p>
    <w:p w14:paraId="3D1366E3" w14:textId="77777777" w:rsidR="00D64C67" w:rsidRDefault="00D64C67" w:rsidP="00A46F93">
      <w:pPr>
        <w:pStyle w:val="Szvegtrzs"/>
        <w:rPr>
          <w:rFonts w:ascii="Arial" w:hAnsi="Arial" w:cs="Arial"/>
          <w:sz w:val="20"/>
          <w:lang w:val="hu-HU"/>
        </w:rPr>
      </w:pPr>
    </w:p>
    <w:p w14:paraId="4405D273" w14:textId="77777777" w:rsidR="00A46F93" w:rsidRPr="00EB3305" w:rsidRDefault="00A46F93" w:rsidP="00A46F93">
      <w:pPr>
        <w:pStyle w:val="Szvegtrzs"/>
        <w:rPr>
          <w:rFonts w:ascii="Arial" w:hAnsi="Arial" w:cs="Arial"/>
          <w:sz w:val="20"/>
          <w:lang w:val="hu-HU"/>
        </w:rPr>
      </w:pPr>
    </w:p>
    <w:p w14:paraId="6364C197" w14:textId="77777777" w:rsidR="009465FC" w:rsidRDefault="00507D09" w:rsidP="009B552F">
      <w:pPr>
        <w:rPr>
          <w:rFonts w:ascii="Arial" w:hAnsi="Arial" w:cs="Arial"/>
          <w:b/>
          <w:lang w:val="hu-HU"/>
        </w:rPr>
      </w:pPr>
      <w:r w:rsidRPr="00507D09">
        <w:rPr>
          <w:rFonts w:ascii="Arial" w:hAnsi="Arial" w:cs="Arial"/>
          <w:b/>
          <w:lang w:val="hu-HU"/>
        </w:rPr>
        <w:t>I. Általános előírások</w:t>
      </w:r>
    </w:p>
    <w:p w14:paraId="0C30EB78" w14:textId="77777777" w:rsidR="00A46F93" w:rsidRPr="00EB3305" w:rsidRDefault="00A46F93" w:rsidP="00A46F93">
      <w:pPr>
        <w:rPr>
          <w:rFonts w:ascii="Arial" w:hAnsi="Arial" w:cs="Arial"/>
          <w:b/>
          <w:lang w:val="hu-HU"/>
        </w:rPr>
      </w:pPr>
    </w:p>
    <w:p w14:paraId="2B63A9D4" w14:textId="77777777" w:rsidR="009465FC" w:rsidRDefault="00507D09" w:rsidP="009B552F">
      <w:pPr>
        <w:numPr>
          <w:ilvl w:val="0"/>
          <w:numId w:val="4"/>
        </w:numPr>
        <w:tabs>
          <w:tab w:val="num" w:pos="284"/>
        </w:tabs>
        <w:ind w:hanging="720"/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A forintban és devizában kibocsátott értékpapírokat egyaránt jelenteni kell.</w:t>
      </w:r>
    </w:p>
    <w:p w14:paraId="0DB739D2" w14:textId="77777777" w:rsidR="00713B5C" w:rsidRPr="00EB3305" w:rsidRDefault="00713B5C" w:rsidP="00713B5C">
      <w:pPr>
        <w:ind w:left="720"/>
        <w:jc w:val="both"/>
        <w:rPr>
          <w:rFonts w:ascii="Arial" w:hAnsi="Arial" w:cs="Arial"/>
          <w:lang w:val="hu-HU"/>
        </w:rPr>
      </w:pPr>
    </w:p>
    <w:p w14:paraId="2976FA0A" w14:textId="77777777" w:rsidR="009465FC" w:rsidRDefault="00507D09" w:rsidP="009B552F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 xml:space="preserve">Abban az esetben, ha a beküldött </w:t>
      </w:r>
      <w:r w:rsidR="00EB3305">
        <w:rPr>
          <w:rFonts w:ascii="Arial" w:hAnsi="Arial" w:cs="Arial"/>
          <w:lang w:val="hu-HU"/>
        </w:rPr>
        <w:t>adatszolgáltatás</w:t>
      </w:r>
      <w:r w:rsidRPr="00507D09">
        <w:rPr>
          <w:rFonts w:ascii="Arial" w:hAnsi="Arial" w:cs="Arial"/>
          <w:lang w:val="hu-HU"/>
        </w:rPr>
        <w:t xml:space="preserve"> hibás adatot tartalmaz, a hiba kijavítása után a teljes </w:t>
      </w:r>
      <w:r w:rsidR="00EB3305">
        <w:rPr>
          <w:rFonts w:ascii="Arial" w:hAnsi="Arial" w:cs="Arial"/>
          <w:lang w:val="hu-HU"/>
        </w:rPr>
        <w:t>adatszolgáltatás</w:t>
      </w:r>
      <w:r w:rsidRPr="00507D09">
        <w:rPr>
          <w:rFonts w:ascii="Arial" w:hAnsi="Arial" w:cs="Arial"/>
          <w:lang w:val="hu-HU"/>
        </w:rPr>
        <w:t>t ismételten el kell küldeni.</w:t>
      </w:r>
    </w:p>
    <w:p w14:paraId="00D9AC23" w14:textId="77777777" w:rsidR="00713B5C" w:rsidRDefault="00713B5C" w:rsidP="00713B5C">
      <w:pPr>
        <w:pStyle w:val="Listaszerbekezds"/>
        <w:rPr>
          <w:rFonts w:ascii="Arial" w:hAnsi="Arial" w:cs="Arial"/>
          <w:lang w:val="hu-HU"/>
        </w:rPr>
      </w:pPr>
    </w:p>
    <w:p w14:paraId="54632B2C" w14:textId="66949D9B" w:rsidR="00DD5996" w:rsidRPr="00713B5C" w:rsidRDefault="00507D09" w:rsidP="009B552F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u w:val="single"/>
          <w:lang w:val="hu-HU"/>
        </w:rPr>
      </w:pPr>
      <w:r w:rsidRPr="00507D09">
        <w:rPr>
          <w:rFonts w:ascii="Arial" w:hAnsi="Arial" w:cs="Arial"/>
          <w:lang w:val="hu-HU"/>
        </w:rPr>
        <w:t xml:space="preserve">Nem önkormányzati kötvénykibocsátó adatszolgáltatók esetében amennyiben az adatszolgáltató meglévő értékpapírjához az adott hónapban jelentésköteles esemény nem kapcsolódik, nemleges adatszolgáltatás kell küldeni mindaddig, amíg a következő jelentésköteles esemény be nem következik. </w:t>
      </w:r>
    </w:p>
    <w:p w14:paraId="35393CA7" w14:textId="77777777" w:rsidR="00713B5C" w:rsidRDefault="00713B5C" w:rsidP="00713B5C">
      <w:pPr>
        <w:pStyle w:val="Listaszerbekezds"/>
        <w:rPr>
          <w:rFonts w:ascii="Arial" w:hAnsi="Arial" w:cs="Arial"/>
          <w:u w:val="single"/>
          <w:lang w:val="hu-HU"/>
        </w:rPr>
      </w:pPr>
    </w:p>
    <w:p w14:paraId="7B7C1325" w14:textId="77777777" w:rsidR="00632082" w:rsidRDefault="00507D09" w:rsidP="009B552F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Kötvényt kibocsátó önkormányzatok esetében a</w:t>
      </w:r>
      <w:r w:rsidR="00EB3305">
        <w:rPr>
          <w:rFonts w:ascii="Arial" w:hAnsi="Arial" w:cs="Arial"/>
          <w:lang w:val="hu-HU"/>
        </w:rPr>
        <w:t>z adatszolgáltatást</w:t>
      </w:r>
      <w:r w:rsidRPr="00507D09">
        <w:rPr>
          <w:rFonts w:ascii="Arial" w:hAnsi="Arial" w:cs="Arial"/>
          <w:lang w:val="hu-HU"/>
        </w:rPr>
        <w:t xml:space="preserve"> az értékpapír kibocsátás, illetve rábocsátás hónapjában, valamint a tőketörlesztés ütemezésének változásakor kell teljesíteni. Nemleges adatszolgáltatást nem kell teljesíteni.</w:t>
      </w:r>
    </w:p>
    <w:p w14:paraId="557C2752" w14:textId="77777777" w:rsidR="00713B5C" w:rsidRDefault="00713B5C" w:rsidP="00713B5C">
      <w:pPr>
        <w:pStyle w:val="Listaszerbekezds"/>
        <w:rPr>
          <w:rFonts w:ascii="Arial" w:hAnsi="Arial" w:cs="Arial"/>
          <w:lang w:val="hu-HU"/>
        </w:rPr>
      </w:pPr>
    </w:p>
    <w:p w14:paraId="61F75C50" w14:textId="6AEE4BC6" w:rsidR="0088695A" w:rsidRDefault="0088695A" w:rsidP="009B552F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</w:t>
      </w:r>
      <w:r w:rsidR="00281CBD">
        <w:rPr>
          <w:rFonts w:ascii="Arial" w:hAnsi="Arial" w:cs="Arial"/>
          <w:lang w:val="hu-HU"/>
        </w:rPr>
        <w:t xml:space="preserve">z </w:t>
      </w:r>
      <w:r w:rsidR="00C7172F">
        <w:rPr>
          <w:rFonts w:ascii="Arial" w:hAnsi="Arial" w:cs="Arial"/>
          <w:lang w:val="hu-HU"/>
        </w:rPr>
        <w:t>eseti jelleg</w:t>
      </w:r>
      <w:r w:rsidR="00782EB8">
        <w:rPr>
          <w:rFonts w:ascii="Arial" w:hAnsi="Arial" w:cs="Arial"/>
          <w:lang w:val="hu-HU"/>
        </w:rPr>
        <w:t>ű,</w:t>
      </w:r>
      <w:r w:rsidR="00C7172F">
        <w:rPr>
          <w:rFonts w:ascii="Arial" w:hAnsi="Arial" w:cs="Arial"/>
          <w:lang w:val="hu-HU"/>
        </w:rPr>
        <w:t xml:space="preserve"> </w:t>
      </w:r>
      <w:r w:rsidR="00281CBD">
        <w:rPr>
          <w:rFonts w:ascii="Arial" w:hAnsi="Arial" w:cs="Arial"/>
          <w:lang w:val="hu-HU"/>
        </w:rPr>
        <w:t>a</w:t>
      </w:r>
      <w:r w:rsidR="00733AA1">
        <w:rPr>
          <w:rFonts w:ascii="Arial" w:hAnsi="Arial" w:cs="Arial"/>
          <w:lang w:val="hu-HU"/>
        </w:rPr>
        <w:t>z értékpapírok</w:t>
      </w:r>
      <w:r w:rsidR="00281CBD">
        <w:rPr>
          <w:rFonts w:ascii="Arial" w:hAnsi="Arial" w:cs="Arial"/>
          <w:lang w:val="hu-HU"/>
        </w:rPr>
        <w:t xml:space="preserve"> zöld minősít</w:t>
      </w:r>
      <w:r w:rsidR="00733AA1">
        <w:rPr>
          <w:rFonts w:ascii="Arial" w:hAnsi="Arial" w:cs="Arial"/>
          <w:lang w:val="hu-HU"/>
        </w:rPr>
        <w:t>ésének</w:t>
      </w:r>
      <w:r w:rsidR="00281CBD">
        <w:rPr>
          <w:rFonts w:ascii="Arial" w:hAnsi="Arial" w:cs="Arial"/>
          <w:lang w:val="hu-HU"/>
        </w:rPr>
        <w:t xml:space="preserve"> </w:t>
      </w:r>
      <w:r w:rsidR="00FC0EB2">
        <w:rPr>
          <w:rFonts w:ascii="Arial" w:hAnsi="Arial" w:cs="Arial"/>
          <w:lang w:val="hu-HU"/>
        </w:rPr>
        <w:t>fennállásár</w:t>
      </w:r>
      <w:r w:rsidR="00782EB8">
        <w:rPr>
          <w:rFonts w:ascii="Arial" w:hAnsi="Arial" w:cs="Arial"/>
          <w:lang w:val="hu-HU"/>
        </w:rPr>
        <w:t>a</w:t>
      </w:r>
      <w:r w:rsidR="00C7172F">
        <w:rPr>
          <w:rFonts w:ascii="Arial" w:hAnsi="Arial" w:cs="Arial"/>
          <w:lang w:val="hu-HU"/>
        </w:rPr>
        <w:t xml:space="preserve">, illetve </w:t>
      </w:r>
      <w:r w:rsidR="00281CBD">
        <w:rPr>
          <w:rFonts w:ascii="Arial" w:hAnsi="Arial" w:cs="Arial"/>
          <w:lang w:val="hu-HU"/>
        </w:rPr>
        <w:t>egyéb</w:t>
      </w:r>
      <w:r w:rsidR="00782EB8">
        <w:rPr>
          <w:rFonts w:ascii="Arial" w:hAnsi="Arial" w:cs="Arial"/>
          <w:lang w:val="hu-HU"/>
        </w:rPr>
        <w:t>, a</w:t>
      </w:r>
      <w:r w:rsidR="00281CBD">
        <w:rPr>
          <w:rFonts w:ascii="Arial" w:hAnsi="Arial" w:cs="Arial"/>
          <w:lang w:val="hu-HU"/>
        </w:rPr>
        <w:t xml:space="preserve"> zöldminősítéshez kapcsolódó információk</w:t>
      </w:r>
      <w:r w:rsidR="00C7172F">
        <w:rPr>
          <w:rFonts w:ascii="Arial" w:hAnsi="Arial" w:cs="Arial"/>
          <w:lang w:val="hu-HU"/>
        </w:rPr>
        <w:t>r</w:t>
      </w:r>
      <w:r w:rsidR="00782EB8">
        <w:rPr>
          <w:rFonts w:ascii="Arial" w:hAnsi="Arial" w:cs="Arial"/>
          <w:lang w:val="hu-HU"/>
        </w:rPr>
        <w:t xml:space="preserve">a vonatkozó </w:t>
      </w:r>
      <w:r w:rsidR="0002043B">
        <w:rPr>
          <w:rFonts w:ascii="Arial" w:hAnsi="Arial" w:cs="Arial"/>
          <w:lang w:val="hu-HU"/>
        </w:rPr>
        <w:t>adatszolgáltatás</w:t>
      </w:r>
      <w:r w:rsidR="00613861">
        <w:rPr>
          <w:rFonts w:ascii="Arial" w:hAnsi="Arial" w:cs="Arial"/>
          <w:lang w:val="hu-HU"/>
        </w:rPr>
        <w:t>t az adatszolgáltató</w:t>
      </w:r>
      <w:r w:rsidR="00281CBD">
        <w:rPr>
          <w:rFonts w:ascii="Arial" w:hAnsi="Arial" w:cs="Arial"/>
          <w:lang w:val="hu-HU"/>
        </w:rPr>
        <w:t xml:space="preserve"> </w:t>
      </w:r>
      <w:r w:rsidR="0002043B">
        <w:rPr>
          <w:rFonts w:ascii="Arial" w:hAnsi="Arial" w:cs="Arial"/>
          <w:lang w:val="hu-HU"/>
        </w:rPr>
        <w:t>az MNB által az ERA rendszeren megküldött felhívás</w:t>
      </w:r>
      <w:r w:rsidR="00613861">
        <w:rPr>
          <w:rFonts w:ascii="Arial" w:hAnsi="Arial" w:cs="Arial"/>
          <w:lang w:val="hu-HU"/>
        </w:rPr>
        <w:t>á</w:t>
      </w:r>
      <w:r w:rsidR="0002043B">
        <w:rPr>
          <w:rFonts w:ascii="Arial" w:hAnsi="Arial" w:cs="Arial"/>
          <w:lang w:val="hu-HU"/>
        </w:rPr>
        <w:t>ra</w:t>
      </w:r>
      <w:r w:rsidR="00613861">
        <w:rPr>
          <w:rFonts w:ascii="Arial" w:hAnsi="Arial" w:cs="Arial"/>
          <w:lang w:val="hu-HU"/>
        </w:rPr>
        <w:t>, a felhívásban meghatározott adattartalommal teljesíti</w:t>
      </w:r>
      <w:r w:rsidR="00DD3E82">
        <w:rPr>
          <w:rFonts w:ascii="Arial" w:hAnsi="Arial" w:cs="Arial"/>
          <w:lang w:val="hu-HU"/>
        </w:rPr>
        <w:t>.</w:t>
      </w:r>
    </w:p>
    <w:p w14:paraId="1D67830A" w14:textId="77777777" w:rsidR="00713B5C" w:rsidRDefault="00713B5C" w:rsidP="00713B5C">
      <w:pPr>
        <w:pStyle w:val="Listaszerbekezds"/>
        <w:rPr>
          <w:rFonts w:ascii="Arial" w:hAnsi="Arial" w:cs="Arial"/>
          <w:lang w:val="hu-HU"/>
        </w:rPr>
      </w:pPr>
    </w:p>
    <w:p w14:paraId="699D5C3A" w14:textId="6C951E2A" w:rsidR="009465FC" w:rsidRPr="00EB3305" w:rsidRDefault="00507D09" w:rsidP="009B552F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u w:val="single"/>
          <w:lang w:val="hu-HU"/>
        </w:rPr>
      </w:pPr>
      <w:r w:rsidRPr="00507D09">
        <w:rPr>
          <w:rFonts w:ascii="Arial" w:hAnsi="Arial" w:cs="Arial"/>
          <w:lang w:val="hu-HU"/>
        </w:rPr>
        <w:t xml:space="preserve">A táblákban és a jelen kitöltési előírásokban használt fogalmak magyarázatát e melléklet I. </w:t>
      </w:r>
      <w:r w:rsidR="000E549E">
        <w:rPr>
          <w:rFonts w:ascii="Arial" w:hAnsi="Arial" w:cs="Arial"/>
          <w:lang w:val="hu-HU"/>
        </w:rPr>
        <w:t>E</w:t>
      </w:r>
      <w:r w:rsidRPr="00507D09">
        <w:rPr>
          <w:rFonts w:ascii="Arial" w:hAnsi="Arial" w:cs="Arial"/>
          <w:lang w:val="hu-HU"/>
        </w:rPr>
        <w:t>. 2. pontja tartalmazza.</w:t>
      </w:r>
      <w:r w:rsidRPr="00507D09">
        <w:rPr>
          <w:rFonts w:ascii="Arial" w:hAnsi="Arial" w:cs="Arial"/>
          <w:u w:val="single"/>
          <w:lang w:val="hu-HU"/>
        </w:rPr>
        <w:t xml:space="preserve"> </w:t>
      </w:r>
    </w:p>
    <w:p w14:paraId="267EB4C9" w14:textId="77777777" w:rsidR="00D64C67" w:rsidRDefault="00D64C67" w:rsidP="00A46F93">
      <w:pPr>
        <w:pStyle w:val="Szvegtrzs3"/>
        <w:spacing w:after="0"/>
        <w:rPr>
          <w:rFonts w:ascii="Arial" w:hAnsi="Arial" w:cs="Arial"/>
          <w:b/>
          <w:noProof w:val="0"/>
          <w:sz w:val="20"/>
          <w:lang w:val="hu-HU"/>
        </w:rPr>
      </w:pPr>
    </w:p>
    <w:p w14:paraId="6A8A8F53" w14:textId="77777777" w:rsidR="00A46F93" w:rsidRDefault="00A46F93" w:rsidP="00A46F93">
      <w:pPr>
        <w:pStyle w:val="Szvegtrzs3"/>
        <w:spacing w:after="0"/>
        <w:rPr>
          <w:rFonts w:ascii="Arial" w:hAnsi="Arial" w:cs="Arial"/>
          <w:b/>
          <w:noProof w:val="0"/>
          <w:sz w:val="20"/>
          <w:lang w:val="hu-HU"/>
        </w:rPr>
      </w:pPr>
    </w:p>
    <w:p w14:paraId="54E7FDE0" w14:textId="5DC9EC65" w:rsidR="009465FC" w:rsidRPr="00EB3305" w:rsidRDefault="00507D09" w:rsidP="009B552F">
      <w:pPr>
        <w:pStyle w:val="Szvegtrzs3"/>
        <w:spacing w:after="0"/>
        <w:rPr>
          <w:rFonts w:ascii="Arial" w:hAnsi="Arial" w:cs="Arial"/>
          <w:b/>
          <w:noProof w:val="0"/>
          <w:sz w:val="20"/>
          <w:lang w:val="hu-HU"/>
        </w:rPr>
      </w:pPr>
      <w:r w:rsidRPr="00507D09">
        <w:rPr>
          <w:rFonts w:ascii="Arial" w:hAnsi="Arial" w:cs="Arial"/>
          <w:b/>
          <w:noProof w:val="0"/>
          <w:sz w:val="20"/>
          <w:lang w:val="hu-HU"/>
        </w:rPr>
        <w:t>II. A táblák kitöltésével kapcsolatos részletes előírások</w:t>
      </w:r>
    </w:p>
    <w:p w14:paraId="7544832B" w14:textId="77777777" w:rsidR="00713B5C" w:rsidRDefault="00713B5C" w:rsidP="00713B5C">
      <w:pPr>
        <w:tabs>
          <w:tab w:val="left" w:pos="284"/>
        </w:tabs>
        <w:ind w:left="284"/>
        <w:jc w:val="both"/>
        <w:rPr>
          <w:rFonts w:ascii="Arial" w:hAnsi="Arial" w:cs="Arial"/>
          <w:noProof/>
          <w:lang w:val="hu-HU"/>
        </w:rPr>
      </w:pPr>
    </w:p>
    <w:p w14:paraId="63036E4A" w14:textId="703325F8" w:rsidR="00FC6F80" w:rsidRDefault="00507D09" w:rsidP="00A46F93">
      <w:pPr>
        <w:numPr>
          <w:ilvl w:val="0"/>
          <w:numId w:val="7"/>
        </w:numPr>
        <w:tabs>
          <w:tab w:val="left" w:pos="284"/>
        </w:tabs>
        <w:ind w:left="284" w:hanging="295"/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noProof/>
          <w:lang w:val="hu-HU"/>
        </w:rPr>
        <w:t>A dátumokat minden esetben éééé.hh.nn formátumban, előnullázva kell megadni.</w:t>
      </w:r>
    </w:p>
    <w:p w14:paraId="306217E1" w14:textId="77777777" w:rsidR="00713B5C" w:rsidRDefault="00713B5C" w:rsidP="00713B5C">
      <w:pPr>
        <w:tabs>
          <w:tab w:val="left" w:pos="284"/>
        </w:tabs>
        <w:ind w:left="284"/>
        <w:jc w:val="both"/>
        <w:rPr>
          <w:rFonts w:ascii="Arial" w:hAnsi="Arial" w:cs="Arial"/>
          <w:noProof/>
          <w:lang w:val="hu-HU"/>
        </w:rPr>
      </w:pPr>
    </w:p>
    <w:p w14:paraId="68969A1C" w14:textId="10CBDEAA" w:rsidR="00713B5C" w:rsidRDefault="00507D09" w:rsidP="00A46F93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noProof/>
          <w:lang w:val="hu-HU"/>
        </w:rPr>
        <w:t>A numerikus adatokat a 01</w:t>
      </w:r>
      <w:r w:rsidR="00EB3305">
        <w:rPr>
          <w:rFonts w:ascii="Arial" w:hAnsi="Arial" w:cs="Arial"/>
          <w:noProof/>
          <w:lang w:val="hu-HU"/>
        </w:rPr>
        <w:t>.</w:t>
      </w:r>
      <w:r w:rsidRPr="00507D09">
        <w:rPr>
          <w:rFonts w:ascii="Arial" w:hAnsi="Arial" w:cs="Arial"/>
          <w:noProof/>
          <w:lang w:val="hu-HU"/>
        </w:rPr>
        <w:t xml:space="preserve"> tábla m</w:t>
      </w:r>
      <w:r w:rsidR="00713B5C">
        <w:rPr>
          <w:rFonts w:ascii="Arial" w:hAnsi="Arial" w:cs="Arial"/>
          <w:noProof/>
          <w:lang w:val="hu-HU"/>
        </w:rPr>
        <w:t>)</w:t>
      </w:r>
      <w:r w:rsidRPr="00507D09">
        <w:rPr>
          <w:rFonts w:ascii="Arial" w:hAnsi="Arial" w:cs="Arial"/>
          <w:noProof/>
          <w:lang w:val="hu-HU"/>
        </w:rPr>
        <w:t xml:space="preserve"> oszlopában, illetve a 02</w:t>
      </w:r>
      <w:r w:rsidR="00EB3305">
        <w:rPr>
          <w:rFonts w:ascii="Arial" w:hAnsi="Arial" w:cs="Arial"/>
          <w:noProof/>
          <w:lang w:val="hu-HU"/>
        </w:rPr>
        <w:t>.</w:t>
      </w:r>
      <w:r w:rsidRPr="00507D09">
        <w:rPr>
          <w:rFonts w:ascii="Arial" w:hAnsi="Arial" w:cs="Arial"/>
          <w:noProof/>
          <w:lang w:val="hu-HU"/>
        </w:rPr>
        <w:t xml:space="preserve"> tábla f</w:t>
      </w:r>
      <w:r w:rsidR="00713B5C">
        <w:rPr>
          <w:rFonts w:ascii="Arial" w:hAnsi="Arial" w:cs="Arial"/>
          <w:noProof/>
          <w:lang w:val="hu-HU"/>
        </w:rPr>
        <w:t>)</w:t>
      </w:r>
      <w:r w:rsidRPr="00507D09">
        <w:rPr>
          <w:rFonts w:ascii="Arial" w:hAnsi="Arial" w:cs="Arial"/>
          <w:noProof/>
          <w:lang w:val="hu-HU"/>
        </w:rPr>
        <w:t xml:space="preserve"> és h</w:t>
      </w:r>
      <w:r w:rsidR="00713B5C">
        <w:rPr>
          <w:rFonts w:ascii="Arial" w:hAnsi="Arial" w:cs="Arial"/>
          <w:noProof/>
          <w:lang w:val="hu-HU"/>
        </w:rPr>
        <w:t>)</w:t>
      </w:r>
      <w:r w:rsidRPr="00507D09">
        <w:rPr>
          <w:rFonts w:ascii="Arial" w:hAnsi="Arial" w:cs="Arial"/>
          <w:noProof/>
          <w:lang w:val="hu-HU"/>
        </w:rPr>
        <w:t xml:space="preserve"> oszlopában 4 tizedesjegy pontossággal kell megadni.</w:t>
      </w:r>
    </w:p>
    <w:p w14:paraId="74A300DB" w14:textId="77777777" w:rsidR="00713B5C" w:rsidRDefault="00713B5C" w:rsidP="009B552F">
      <w:pPr>
        <w:pStyle w:val="Listaszerbekezds"/>
        <w:rPr>
          <w:rFonts w:ascii="Arial" w:hAnsi="Arial" w:cs="Arial"/>
          <w:noProof/>
          <w:lang w:val="hu-HU"/>
        </w:rPr>
      </w:pPr>
    </w:p>
    <w:p w14:paraId="585F3902" w14:textId="77777777" w:rsidR="00FC6F80" w:rsidRDefault="00507D09" w:rsidP="00A46F93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noProof/>
          <w:lang w:val="hu-HU"/>
        </w:rPr>
        <w:t>A táblák hibátlan beküldését elősegítő ellenőrzési szabályokat a 3. melléklet 5. pontja szerinti, az MNB honlapján közzétett technikai segédlet tartalmazza.</w:t>
      </w:r>
    </w:p>
    <w:p w14:paraId="7A52ED13" w14:textId="77777777" w:rsidR="00D64C67" w:rsidRDefault="00D64C67" w:rsidP="00A46F93">
      <w:pPr>
        <w:jc w:val="both"/>
        <w:rPr>
          <w:rFonts w:ascii="Arial" w:hAnsi="Arial" w:cs="Arial"/>
          <w:b/>
          <w:lang w:val="hu-HU"/>
        </w:rPr>
      </w:pPr>
    </w:p>
    <w:p w14:paraId="74845E8F" w14:textId="218F9733" w:rsidR="00713B5C" w:rsidRPr="00713B5C" w:rsidRDefault="00713B5C" w:rsidP="00A46F93">
      <w:pPr>
        <w:jc w:val="both"/>
        <w:rPr>
          <w:ins w:id="0" w:author="MNB" w:date="2025-11-03T10:50:00Z" w16du:dateUtc="2025-11-03T09:50:00Z"/>
          <w:rFonts w:ascii="Arial" w:hAnsi="Arial" w:cs="Arial"/>
          <w:bCs/>
          <w:lang w:val="hu-HU"/>
        </w:rPr>
      </w:pPr>
      <w:ins w:id="1" w:author="MNB" w:date="2025-11-03T10:50:00Z" w16du:dateUtc="2025-11-03T09:50:00Z">
        <w:r w:rsidRPr="00713B5C">
          <w:rPr>
            <w:rFonts w:ascii="Arial" w:hAnsi="Arial" w:cs="Arial"/>
            <w:bCs/>
            <w:lang w:val="hu-HU"/>
          </w:rPr>
          <w:t>4. Az egyes táblák</w:t>
        </w:r>
      </w:ins>
    </w:p>
    <w:p w14:paraId="094F1E0D" w14:textId="77777777" w:rsidR="00713B5C" w:rsidRDefault="00713B5C" w:rsidP="00A46F93">
      <w:pPr>
        <w:jc w:val="both"/>
        <w:rPr>
          <w:ins w:id="2" w:author="MNB" w:date="2025-11-03T10:50:00Z" w16du:dateUtc="2025-11-03T09:50:00Z"/>
          <w:rFonts w:ascii="Arial" w:hAnsi="Arial" w:cs="Arial"/>
          <w:b/>
          <w:lang w:val="hu-HU"/>
        </w:rPr>
      </w:pPr>
    </w:p>
    <w:p w14:paraId="581ADF3C" w14:textId="56DD13F1" w:rsidR="009465FC" w:rsidRPr="00EB3305" w:rsidRDefault="00507D09" w:rsidP="009B552F">
      <w:pPr>
        <w:jc w:val="both"/>
        <w:rPr>
          <w:rFonts w:ascii="Arial" w:hAnsi="Arial" w:cs="Arial"/>
          <w:b/>
          <w:lang w:val="hu-HU"/>
        </w:rPr>
      </w:pPr>
      <w:r w:rsidRPr="00507D09">
        <w:rPr>
          <w:rFonts w:ascii="Arial" w:hAnsi="Arial" w:cs="Arial"/>
          <w:b/>
          <w:lang w:val="hu-HU"/>
        </w:rPr>
        <w:t>01. tábla: A Magyarországon és külföldön kibocsátott jelzáloglevelek/kötvények adatai</w:t>
      </w:r>
    </w:p>
    <w:p w14:paraId="77BC79CA" w14:textId="77777777" w:rsidR="00713B5C" w:rsidRDefault="00713B5C" w:rsidP="00A46F93">
      <w:pPr>
        <w:jc w:val="both"/>
        <w:rPr>
          <w:ins w:id="3" w:author="MNB" w:date="2025-11-03T10:50:00Z" w16du:dateUtc="2025-11-03T09:50:00Z"/>
          <w:rFonts w:ascii="Arial" w:hAnsi="Arial" w:cs="Arial"/>
          <w:lang w:val="hu-HU"/>
        </w:rPr>
      </w:pPr>
    </w:p>
    <w:p w14:paraId="19F2F503" w14:textId="5625806B" w:rsidR="00DE1AAB" w:rsidRPr="00EB3305" w:rsidRDefault="00507D09" w:rsidP="00A46F93">
      <w:pPr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 xml:space="preserve">A táblában kizárólag azon papírok adatait kell szerepeltetni, amelyek a tárgyidőszakban kerültek kibocsátásra, vagy amelyek esetében rábocsátás történt. </w:t>
      </w:r>
    </w:p>
    <w:p w14:paraId="12695E2F" w14:textId="77777777" w:rsidR="00713B5C" w:rsidRDefault="00713B5C" w:rsidP="00A46F93">
      <w:pPr>
        <w:pStyle w:val="Szvegtrzs3"/>
        <w:spacing w:after="0"/>
        <w:rPr>
          <w:ins w:id="4" w:author="MNB" w:date="2025-11-03T10:50:00Z" w16du:dateUtc="2025-11-03T09:50:00Z"/>
          <w:rFonts w:ascii="Arial" w:hAnsi="Arial" w:cs="Arial"/>
          <w:noProof w:val="0"/>
          <w:sz w:val="20"/>
          <w:lang w:val="hu-HU"/>
        </w:rPr>
      </w:pPr>
    </w:p>
    <w:p w14:paraId="18AE435E" w14:textId="31946C86" w:rsidR="00D96E3C" w:rsidRPr="00EB3305" w:rsidRDefault="00507D09" w:rsidP="009B552F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507D09">
        <w:rPr>
          <w:rFonts w:ascii="Arial" w:hAnsi="Arial" w:cs="Arial"/>
          <w:noProof w:val="0"/>
          <w:sz w:val="20"/>
          <w:lang w:val="hu-HU"/>
        </w:rPr>
        <w:t xml:space="preserve">Az egyes </w:t>
      </w:r>
      <w:del w:id="5" w:author="MNB" w:date="2025-11-03T10:50:00Z" w16du:dateUtc="2025-11-03T09:50:00Z">
        <w:r w:rsidRPr="00507D09">
          <w:rPr>
            <w:rFonts w:ascii="Arial" w:hAnsi="Arial" w:cs="Arial"/>
            <w:noProof w:val="0"/>
            <w:sz w:val="20"/>
            <w:lang w:val="hu-HU"/>
          </w:rPr>
          <w:delText>oszlopokban lévő mezők tartalma:</w:delText>
        </w:r>
      </w:del>
      <w:ins w:id="6" w:author="MNB" w:date="2025-11-03T10:50:00Z" w16du:dateUtc="2025-11-03T09:50:00Z">
        <w:r w:rsidRPr="00507D09">
          <w:rPr>
            <w:rFonts w:ascii="Arial" w:hAnsi="Arial" w:cs="Arial"/>
            <w:noProof w:val="0"/>
            <w:sz w:val="20"/>
            <w:lang w:val="hu-HU"/>
          </w:rPr>
          <w:t>oszlopok</w:t>
        </w:r>
        <w:r w:rsidR="00251A3B">
          <w:rPr>
            <w:rFonts w:ascii="Arial" w:hAnsi="Arial" w:cs="Arial"/>
            <w:noProof w:val="0"/>
            <w:sz w:val="20"/>
            <w:lang w:val="hu-HU"/>
          </w:rPr>
          <w:t xml:space="preserve"> kitöltésére vonatkozó előírások</w:t>
        </w:r>
      </w:ins>
    </w:p>
    <w:p w14:paraId="23E4CB74" w14:textId="26141CCF" w:rsidR="009032CC" w:rsidRPr="00EB3305" w:rsidRDefault="009032CC" w:rsidP="009B552F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C66A61">
        <w:rPr>
          <w:rFonts w:ascii="Arial" w:hAnsi="Arial" w:cs="Arial"/>
          <w:b/>
          <w:noProof w:val="0"/>
          <w:sz w:val="20"/>
          <w:lang w:val="hu-HU"/>
        </w:rPr>
        <w:t>c</w:t>
      </w:r>
      <w:del w:id="7" w:author="MNB" w:date="2025-11-03T10:50:00Z" w16du:dateUtc="2025-11-03T09:50:00Z">
        <w:r w:rsidRPr="00507D09">
          <w:rPr>
            <w:rFonts w:ascii="Arial" w:hAnsi="Arial" w:cs="Arial"/>
            <w:b/>
            <w:noProof w:val="0"/>
            <w:sz w:val="20"/>
            <w:lang w:val="hu-HU"/>
          </w:rPr>
          <w:delText>/</w:delText>
        </w:r>
      </w:del>
      <w:ins w:id="8" w:author="MNB" w:date="2025-11-03T10:50:00Z" w16du:dateUtc="2025-11-03T09:50:00Z">
        <w:r w:rsidR="00D64C67">
          <w:rPr>
            <w:rFonts w:ascii="Arial" w:hAnsi="Arial" w:cs="Arial"/>
            <w:b/>
            <w:noProof w:val="0"/>
            <w:sz w:val="20"/>
            <w:lang w:val="hu-HU"/>
          </w:rPr>
          <w:t>)</w:t>
        </w:r>
      </w:ins>
      <w:r>
        <w:rPr>
          <w:rFonts w:ascii="Arial" w:hAnsi="Arial" w:cs="Arial"/>
          <w:b/>
          <w:noProof w:val="0"/>
          <w:sz w:val="20"/>
          <w:lang w:val="hu-HU"/>
        </w:rPr>
        <w:t xml:space="preserve"> </w:t>
      </w:r>
      <w:r w:rsidR="00156545" w:rsidRPr="00C66A61">
        <w:rPr>
          <w:rFonts w:ascii="Arial" w:hAnsi="Arial" w:cs="Arial"/>
          <w:noProof w:val="0"/>
          <w:sz w:val="20"/>
          <w:lang w:val="hu-HU"/>
        </w:rPr>
        <w:t>Kibocsátás esetén a kibocsátás dátumát,</w:t>
      </w:r>
      <w:r w:rsidR="00156545">
        <w:rPr>
          <w:rFonts w:ascii="Arial" w:hAnsi="Arial" w:cs="Arial"/>
          <w:noProof w:val="0"/>
          <w:sz w:val="20"/>
          <w:lang w:val="hu-HU"/>
        </w:rPr>
        <w:t xml:space="preserve"> r</w:t>
      </w:r>
      <w:r w:rsidRPr="00C66A61">
        <w:rPr>
          <w:rFonts w:ascii="Arial" w:hAnsi="Arial" w:cs="Arial"/>
          <w:sz w:val="20"/>
          <w:lang w:val="hu-HU"/>
        </w:rPr>
        <w:t>ábocsátás esetén a rábocsátás dátum</w:t>
      </w:r>
      <w:r>
        <w:rPr>
          <w:rFonts w:ascii="Arial" w:hAnsi="Arial" w:cs="Arial"/>
          <w:sz w:val="20"/>
          <w:lang w:val="hu-HU"/>
        </w:rPr>
        <w:t>át kell itt szerepeltetni</w:t>
      </w:r>
      <w:r w:rsidRPr="00C66A61">
        <w:rPr>
          <w:rFonts w:ascii="Arial" w:hAnsi="Arial" w:cs="Arial"/>
          <w:sz w:val="20"/>
          <w:lang w:val="hu-HU"/>
        </w:rPr>
        <w:t>.</w:t>
      </w:r>
    </w:p>
    <w:p w14:paraId="705B275D" w14:textId="6CA1F9A7" w:rsidR="00FC6F80" w:rsidRDefault="00507D09" w:rsidP="00A46F93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507D09">
        <w:rPr>
          <w:rFonts w:ascii="Arial" w:hAnsi="Arial" w:cs="Arial"/>
          <w:b/>
          <w:noProof w:val="0"/>
          <w:sz w:val="20"/>
          <w:lang w:val="hu-HU"/>
        </w:rPr>
        <w:t>f</w:t>
      </w:r>
      <w:del w:id="9" w:author="MNB" w:date="2025-11-03T10:50:00Z" w16du:dateUtc="2025-11-03T09:50:00Z">
        <w:r w:rsidRPr="00507D09">
          <w:rPr>
            <w:rFonts w:ascii="Arial" w:hAnsi="Arial" w:cs="Arial"/>
            <w:b/>
            <w:noProof w:val="0"/>
            <w:sz w:val="20"/>
            <w:lang w:val="hu-HU"/>
          </w:rPr>
          <w:delText>/</w:delText>
        </w:r>
      </w:del>
      <w:ins w:id="10" w:author="MNB" w:date="2025-11-03T10:50:00Z" w16du:dateUtc="2025-11-03T09:50:00Z">
        <w:r w:rsidR="00D64C67">
          <w:rPr>
            <w:rFonts w:ascii="Arial" w:hAnsi="Arial" w:cs="Arial"/>
            <w:b/>
            <w:noProof w:val="0"/>
            <w:sz w:val="20"/>
            <w:lang w:val="hu-HU"/>
          </w:rPr>
          <w:t>)</w:t>
        </w:r>
      </w:ins>
      <w:r w:rsidRPr="00507D09">
        <w:rPr>
          <w:rFonts w:ascii="Arial" w:hAnsi="Arial" w:cs="Arial"/>
          <w:noProof w:val="0"/>
          <w:sz w:val="20"/>
          <w:lang w:val="hu-HU"/>
        </w:rPr>
        <w:t xml:space="preserve"> </w:t>
      </w:r>
      <w:r w:rsidRPr="00507D09">
        <w:rPr>
          <w:rFonts w:ascii="Arial" w:hAnsi="Arial" w:cs="Arial"/>
          <w:sz w:val="20"/>
          <w:lang w:val="hu-HU"/>
        </w:rPr>
        <w:t>A felhasználható kódokat a 3. melléklet 4.5. pontja szerinti, az MNB honlapján közzétett technikai segédlet tartalmazza.</w:t>
      </w:r>
      <w:r w:rsidR="00534BF2">
        <w:rPr>
          <w:rFonts w:ascii="Arial" w:hAnsi="Arial" w:cs="Arial"/>
          <w:sz w:val="20"/>
          <w:lang w:val="hu-HU"/>
        </w:rPr>
        <w:t xml:space="preserve"> A tőkeváltozást jelölő eseményeknél a </w:t>
      </w:r>
      <w:r w:rsidR="00D32163">
        <w:rPr>
          <w:rFonts w:ascii="Arial" w:hAnsi="Arial" w:cs="Arial"/>
          <w:sz w:val="20"/>
          <w:lang w:val="hu-HU"/>
        </w:rPr>
        <w:t xml:space="preserve">kibocsátás és a rábocsátás események kódjain kívül más kód megadása </w:t>
      </w:r>
      <w:r w:rsidR="00534BF2">
        <w:rPr>
          <w:rFonts w:ascii="Arial" w:hAnsi="Arial" w:cs="Arial"/>
          <w:sz w:val="20"/>
          <w:lang w:val="hu-HU"/>
        </w:rPr>
        <w:t xml:space="preserve">tilos. </w:t>
      </w:r>
    </w:p>
    <w:p w14:paraId="74022028" w14:textId="6433835F" w:rsidR="00A82FA1" w:rsidRDefault="00507D09" w:rsidP="00A46F93">
      <w:pPr>
        <w:tabs>
          <w:tab w:val="left" w:pos="8222"/>
        </w:tabs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b/>
          <w:noProof/>
          <w:lang w:val="hu-HU"/>
        </w:rPr>
        <w:t>h</w:t>
      </w:r>
      <w:del w:id="11" w:author="MNB" w:date="2025-11-03T10:50:00Z" w16du:dateUtc="2025-11-03T09:50:00Z">
        <w:r w:rsidRPr="00507D09">
          <w:rPr>
            <w:rFonts w:ascii="Arial" w:hAnsi="Arial" w:cs="Arial"/>
            <w:noProof/>
            <w:lang w:val="hu-HU"/>
          </w:rPr>
          <w:delText>/</w:delText>
        </w:r>
      </w:del>
      <w:ins w:id="12" w:author="MNB" w:date="2025-11-03T10:50:00Z" w16du:dateUtc="2025-11-03T09:50:00Z">
        <w:r w:rsidR="002D23CD">
          <w:rPr>
            <w:rFonts w:ascii="Arial" w:hAnsi="Arial" w:cs="Arial"/>
            <w:b/>
            <w:noProof/>
            <w:lang w:val="hu-HU"/>
          </w:rPr>
          <w:t>)</w:t>
        </w:r>
      </w:ins>
      <w:r w:rsidRPr="00507D09">
        <w:rPr>
          <w:rFonts w:ascii="Arial" w:hAnsi="Arial" w:cs="Arial"/>
          <w:noProof/>
          <w:lang w:val="hu-HU"/>
        </w:rPr>
        <w:t xml:space="preserve"> és </w:t>
      </w:r>
      <w:r w:rsidRPr="00507D09">
        <w:rPr>
          <w:rFonts w:ascii="Arial" w:hAnsi="Arial" w:cs="Arial"/>
          <w:b/>
          <w:noProof/>
          <w:lang w:val="hu-HU"/>
        </w:rPr>
        <w:t>j</w:t>
      </w:r>
      <w:del w:id="13" w:author="MNB" w:date="2025-11-03T10:50:00Z" w16du:dateUtc="2025-11-03T09:50:00Z">
        <w:r w:rsidRPr="00507D09">
          <w:rPr>
            <w:rFonts w:ascii="Arial" w:hAnsi="Arial" w:cs="Arial"/>
            <w:b/>
            <w:noProof/>
            <w:lang w:val="hu-HU"/>
          </w:rPr>
          <w:delText>/</w:delText>
        </w:r>
      </w:del>
      <w:ins w:id="14" w:author="MNB" w:date="2025-11-03T10:50:00Z" w16du:dateUtc="2025-11-03T09:50:00Z">
        <w:r w:rsidR="002D23CD">
          <w:rPr>
            <w:rFonts w:ascii="Arial" w:hAnsi="Arial" w:cs="Arial"/>
            <w:b/>
            <w:noProof/>
            <w:lang w:val="hu-HU"/>
          </w:rPr>
          <w:t>)</w:t>
        </w:r>
      </w:ins>
      <w:r w:rsidRPr="00507D09">
        <w:rPr>
          <w:rFonts w:ascii="Arial" w:hAnsi="Arial" w:cs="Arial"/>
          <w:noProof/>
          <w:lang w:val="hu-HU"/>
        </w:rPr>
        <w:t xml:space="preserve"> A felhasználható kódokat a 3. melléklet 4.2., illetve 4.1. pontja szerinti, az MNB honlapján közzétett technikai segédlet talmazza. </w:t>
      </w:r>
      <w:del w:id="15" w:author="MNB" w:date="2025-11-03T10:50:00Z" w16du:dateUtc="2025-11-03T09:50:00Z">
        <w:r w:rsidRPr="00507D09">
          <w:rPr>
            <w:rFonts w:ascii="Arial" w:hAnsi="Arial" w:cs="Arial"/>
            <w:noProof/>
            <w:lang w:val="hu-HU"/>
          </w:rPr>
          <w:delText>(</w:delText>
        </w:r>
      </w:del>
      <w:r w:rsidRPr="00507D09">
        <w:rPr>
          <w:rFonts w:ascii="Arial" w:hAnsi="Arial" w:cs="Arial"/>
          <w:noProof/>
          <w:lang w:val="hu-HU"/>
        </w:rPr>
        <w:t>Ha egy értékpapírt több országban bocsátanak ki, akkor minden országbeli kibocsátást külön sorban kell feltüntetni, és a különböző kibocsátási helyekhez kapcsolódó kibocsátott mennyiségeket a k</w:t>
      </w:r>
      <w:del w:id="16" w:author="MNB" w:date="2025-11-03T10:50:00Z" w16du:dateUtc="2025-11-03T09:50:00Z">
        <w:r w:rsidR="009F2FE1">
          <w:rPr>
            <w:rFonts w:ascii="Arial" w:hAnsi="Arial" w:cs="Arial"/>
            <w:noProof/>
            <w:lang w:val="hu-HU"/>
          </w:rPr>
          <w:delText>/</w:delText>
        </w:r>
      </w:del>
      <w:ins w:id="17" w:author="MNB" w:date="2025-11-03T10:50:00Z" w16du:dateUtc="2025-11-03T09:50:00Z">
        <w:r w:rsidR="00251A3B">
          <w:rPr>
            <w:rFonts w:ascii="Arial" w:hAnsi="Arial" w:cs="Arial"/>
            <w:noProof/>
            <w:lang w:val="hu-HU"/>
          </w:rPr>
          <w:t>)</w:t>
        </w:r>
      </w:ins>
      <w:r w:rsidRPr="00507D09">
        <w:rPr>
          <w:rFonts w:ascii="Arial" w:hAnsi="Arial" w:cs="Arial"/>
          <w:noProof/>
          <w:lang w:val="hu-HU"/>
        </w:rPr>
        <w:t xml:space="preserve"> oszlopban jelenteni</w:t>
      </w:r>
      <w:del w:id="18" w:author="MNB" w:date="2025-11-03T10:50:00Z" w16du:dateUtc="2025-11-03T09:50:00Z">
        <w:r w:rsidRPr="00507D09">
          <w:rPr>
            <w:rFonts w:ascii="Arial" w:hAnsi="Arial" w:cs="Arial"/>
            <w:noProof/>
            <w:lang w:val="hu-HU"/>
          </w:rPr>
          <w:delText>.)</w:delText>
        </w:r>
      </w:del>
      <w:ins w:id="19" w:author="MNB" w:date="2025-11-03T10:50:00Z" w16du:dateUtc="2025-11-03T09:50:00Z">
        <w:r w:rsidRPr="00507D09">
          <w:rPr>
            <w:rFonts w:ascii="Arial" w:hAnsi="Arial" w:cs="Arial"/>
            <w:noProof/>
            <w:lang w:val="hu-HU"/>
          </w:rPr>
          <w:t>.</w:t>
        </w:r>
      </w:ins>
    </w:p>
    <w:p w14:paraId="109884A9" w14:textId="2743C721" w:rsidR="0082090B" w:rsidRPr="00EB3305" w:rsidRDefault="0082090B" w:rsidP="00A46F93">
      <w:pPr>
        <w:tabs>
          <w:tab w:val="left" w:pos="8222"/>
        </w:tabs>
        <w:jc w:val="both"/>
        <w:rPr>
          <w:rFonts w:ascii="Arial" w:hAnsi="Arial" w:cs="Arial"/>
          <w:noProof/>
          <w:lang w:val="hu-HU"/>
        </w:rPr>
      </w:pPr>
      <w:r w:rsidRPr="0082090B">
        <w:rPr>
          <w:rFonts w:ascii="Arial" w:hAnsi="Arial" w:cs="Arial"/>
          <w:b/>
          <w:noProof/>
          <w:lang w:val="hu-HU"/>
        </w:rPr>
        <w:t>k</w:t>
      </w:r>
      <w:del w:id="20" w:author="MNB" w:date="2025-11-03T10:50:00Z" w16du:dateUtc="2025-11-03T09:50:00Z">
        <w:r w:rsidRPr="0082090B">
          <w:rPr>
            <w:rFonts w:ascii="Arial" w:hAnsi="Arial" w:cs="Arial"/>
            <w:b/>
            <w:noProof/>
            <w:lang w:val="hu-HU"/>
          </w:rPr>
          <w:delText>/</w:delText>
        </w:r>
      </w:del>
      <w:ins w:id="21" w:author="MNB" w:date="2025-11-03T10:50:00Z" w16du:dateUtc="2025-11-03T09:50:00Z">
        <w:r w:rsidR="002D23CD">
          <w:rPr>
            <w:rFonts w:ascii="Arial" w:hAnsi="Arial" w:cs="Arial"/>
            <w:b/>
            <w:noProof/>
            <w:lang w:val="hu-HU"/>
          </w:rPr>
          <w:t>)</w:t>
        </w:r>
      </w:ins>
      <w:r>
        <w:rPr>
          <w:rFonts w:ascii="Arial" w:hAnsi="Arial" w:cs="Arial"/>
          <w:noProof/>
          <w:lang w:val="hu-HU"/>
        </w:rPr>
        <w:t xml:space="preserve"> A kibocsátott mennyiség az első kibocsátás és a rábocsátás(ok) alkalmával forgalomba kerülő állományt jelenti, és nem az összes kibocsátott állományt.</w:t>
      </w:r>
    </w:p>
    <w:p w14:paraId="4626110D" w14:textId="01A7B430" w:rsidR="00A82FA1" w:rsidRPr="00EB3305" w:rsidRDefault="00507D09" w:rsidP="00A46F93">
      <w:pPr>
        <w:tabs>
          <w:tab w:val="left" w:pos="8222"/>
        </w:tabs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b/>
          <w:noProof/>
          <w:lang w:val="hu-HU"/>
        </w:rPr>
        <w:t>g</w:t>
      </w:r>
      <w:del w:id="22" w:author="MNB" w:date="2025-11-03T10:50:00Z" w16du:dateUtc="2025-11-03T09:50:00Z">
        <w:r w:rsidRPr="00507D09">
          <w:rPr>
            <w:rFonts w:ascii="Arial" w:hAnsi="Arial" w:cs="Arial"/>
            <w:b/>
            <w:noProof/>
            <w:lang w:val="hu-HU"/>
          </w:rPr>
          <w:delText>/</w:delText>
        </w:r>
        <w:r w:rsidR="00163665">
          <w:rPr>
            <w:rFonts w:ascii="Arial" w:hAnsi="Arial" w:cs="Arial"/>
            <w:noProof/>
            <w:lang w:val="hu-HU"/>
          </w:rPr>
          <w:delText>,</w:delText>
        </w:r>
      </w:del>
      <w:ins w:id="23" w:author="MNB" w:date="2025-11-03T10:50:00Z" w16du:dateUtc="2025-11-03T09:50:00Z">
        <w:r w:rsidR="002D23CD">
          <w:rPr>
            <w:rFonts w:ascii="Arial" w:hAnsi="Arial" w:cs="Arial"/>
            <w:b/>
            <w:noProof/>
            <w:lang w:val="hu-HU"/>
          </w:rPr>
          <w:t>)</w:t>
        </w:r>
        <w:r w:rsidR="00163665">
          <w:rPr>
            <w:rFonts w:ascii="Arial" w:hAnsi="Arial" w:cs="Arial"/>
            <w:noProof/>
            <w:lang w:val="hu-HU"/>
          </w:rPr>
          <w:t>,</w:t>
        </w:r>
      </w:ins>
      <w:r w:rsidR="00163665">
        <w:rPr>
          <w:rFonts w:ascii="Arial" w:hAnsi="Arial" w:cs="Arial"/>
          <w:noProof/>
          <w:lang w:val="hu-HU"/>
        </w:rPr>
        <w:t xml:space="preserve"> </w:t>
      </w:r>
      <w:r w:rsidRPr="00507D09">
        <w:rPr>
          <w:rFonts w:ascii="Arial" w:hAnsi="Arial" w:cs="Arial"/>
          <w:b/>
          <w:noProof/>
          <w:lang w:val="hu-HU"/>
        </w:rPr>
        <w:t>l</w:t>
      </w:r>
      <w:del w:id="24" w:author="MNB" w:date="2025-11-03T10:50:00Z" w16du:dateUtc="2025-11-03T09:50:00Z">
        <w:r w:rsidRPr="00507D09">
          <w:rPr>
            <w:rFonts w:ascii="Arial" w:hAnsi="Arial" w:cs="Arial"/>
            <w:b/>
            <w:noProof/>
            <w:lang w:val="hu-HU"/>
          </w:rPr>
          <w:delText>/</w:delText>
        </w:r>
      </w:del>
      <w:ins w:id="25" w:author="MNB" w:date="2025-11-03T10:50:00Z" w16du:dateUtc="2025-11-03T09:50:00Z">
        <w:r w:rsidR="002D23CD">
          <w:rPr>
            <w:rFonts w:ascii="Arial" w:hAnsi="Arial" w:cs="Arial"/>
            <w:b/>
            <w:noProof/>
            <w:lang w:val="hu-HU"/>
          </w:rPr>
          <w:t>)</w:t>
        </w:r>
      </w:ins>
      <w:r w:rsidR="00163665">
        <w:rPr>
          <w:rFonts w:ascii="Arial" w:hAnsi="Arial" w:cs="Arial"/>
          <w:b/>
          <w:noProof/>
          <w:lang w:val="hu-HU"/>
        </w:rPr>
        <w:t xml:space="preserve"> és n</w:t>
      </w:r>
      <w:del w:id="26" w:author="MNB" w:date="2025-11-03T10:50:00Z" w16du:dateUtc="2025-11-03T09:50:00Z">
        <w:r w:rsidR="00163665">
          <w:rPr>
            <w:rFonts w:ascii="Arial" w:hAnsi="Arial" w:cs="Arial"/>
            <w:b/>
            <w:noProof/>
            <w:lang w:val="hu-HU"/>
          </w:rPr>
          <w:delText>/</w:delText>
        </w:r>
      </w:del>
      <w:ins w:id="27" w:author="MNB" w:date="2025-11-03T10:50:00Z" w16du:dateUtc="2025-11-03T09:50:00Z">
        <w:r w:rsidR="002D23CD">
          <w:rPr>
            <w:rFonts w:ascii="Arial" w:hAnsi="Arial" w:cs="Arial"/>
            <w:b/>
            <w:noProof/>
            <w:lang w:val="hu-HU"/>
          </w:rPr>
          <w:t>)</w:t>
        </w:r>
      </w:ins>
      <w:r w:rsidR="00EB3305">
        <w:rPr>
          <w:rFonts w:ascii="Arial" w:hAnsi="Arial" w:cs="Arial"/>
          <w:b/>
          <w:noProof/>
          <w:lang w:val="hu-HU"/>
        </w:rPr>
        <w:t xml:space="preserve"> </w:t>
      </w:r>
      <w:r w:rsidRPr="00507D09">
        <w:rPr>
          <w:rFonts w:ascii="Arial" w:hAnsi="Arial" w:cs="Arial"/>
          <w:noProof/>
          <w:lang w:val="hu-HU"/>
        </w:rPr>
        <w:t>A felhasználható kódokat a 3. melléklet 4.5. pontja szerinti, az MNB honlapján közzétett technikai segédlet tartalmazza.</w:t>
      </w:r>
      <w:r w:rsidR="00D32163">
        <w:rPr>
          <w:rFonts w:ascii="Arial" w:hAnsi="Arial" w:cs="Arial"/>
          <w:noProof/>
          <w:lang w:val="hu-HU"/>
        </w:rPr>
        <w:t xml:space="preserve"> A kamatfizetés gyakoriságára vonatkozó kódok megadásánál – </w:t>
      </w:r>
      <w:r w:rsidR="00D32163">
        <w:rPr>
          <w:rFonts w:ascii="Arial" w:hAnsi="Arial" w:cs="Arial"/>
          <w:noProof/>
          <w:lang w:val="hu-HU"/>
        </w:rPr>
        <w:lastRenderedPageBreak/>
        <w:t>amennyiben van ilyen – figyelmen kívül kell hagyni az első kib</w:t>
      </w:r>
      <w:r w:rsidR="00B9432B">
        <w:rPr>
          <w:rFonts w:ascii="Arial" w:hAnsi="Arial" w:cs="Arial"/>
          <w:noProof/>
          <w:lang w:val="hu-HU"/>
        </w:rPr>
        <w:t xml:space="preserve">ocsátás dátuma után, illetve a lejárat vagy </w:t>
      </w:r>
      <w:r w:rsidR="00D32163">
        <w:rPr>
          <w:rFonts w:ascii="Arial" w:hAnsi="Arial" w:cs="Arial"/>
          <w:noProof/>
          <w:lang w:val="hu-HU"/>
        </w:rPr>
        <w:t xml:space="preserve">utolsó kamatfizetés előtt előforduló rövidebb időszakokat.  </w:t>
      </w:r>
    </w:p>
    <w:p w14:paraId="3D68E867" w14:textId="2D38A6E0" w:rsidR="00FC6F80" w:rsidRDefault="00163665" w:rsidP="00A46F93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>
        <w:rPr>
          <w:rFonts w:ascii="Arial" w:hAnsi="Arial" w:cs="Arial"/>
          <w:b/>
          <w:noProof w:val="0"/>
          <w:sz w:val="20"/>
          <w:lang w:val="hu-HU"/>
        </w:rPr>
        <w:t>o</w:t>
      </w:r>
      <w:del w:id="28" w:author="MNB" w:date="2025-11-03T10:50:00Z" w16du:dateUtc="2025-11-03T09:50:00Z">
        <w:r w:rsidR="00507D09" w:rsidRPr="00507D09">
          <w:rPr>
            <w:rFonts w:ascii="Arial" w:hAnsi="Arial" w:cs="Arial"/>
            <w:b/>
            <w:noProof w:val="0"/>
            <w:sz w:val="20"/>
            <w:lang w:val="hu-HU"/>
          </w:rPr>
          <w:delText>/</w:delText>
        </w:r>
      </w:del>
      <w:ins w:id="29" w:author="MNB" w:date="2025-11-03T10:50:00Z" w16du:dateUtc="2025-11-03T09:50:00Z">
        <w:r w:rsidR="002D23CD">
          <w:rPr>
            <w:rFonts w:ascii="Arial" w:hAnsi="Arial" w:cs="Arial"/>
            <w:b/>
            <w:noProof w:val="0"/>
            <w:sz w:val="20"/>
            <w:lang w:val="hu-HU"/>
          </w:rPr>
          <w:t>)</w:t>
        </w:r>
      </w:ins>
      <w:r w:rsidR="00507D09" w:rsidRPr="00507D09">
        <w:rPr>
          <w:rFonts w:ascii="Arial" w:hAnsi="Arial" w:cs="Arial"/>
          <w:b/>
          <w:noProof w:val="0"/>
          <w:sz w:val="20"/>
          <w:lang w:val="hu-HU"/>
        </w:rPr>
        <w:t xml:space="preserve"> </w:t>
      </w:r>
      <w:r w:rsidR="00507D09" w:rsidRPr="00507D09">
        <w:rPr>
          <w:rFonts w:ascii="Arial" w:hAnsi="Arial" w:cs="Arial"/>
          <w:noProof w:val="0"/>
          <w:sz w:val="20"/>
          <w:lang w:val="hu-HU"/>
        </w:rPr>
        <w:t xml:space="preserve">Kibocsátási ár: a fennálló </w:t>
      </w:r>
      <w:del w:id="30" w:author="MNB" w:date="2025-11-03T10:50:00Z" w16du:dateUtc="2025-11-03T09:50:00Z">
        <w:r w:rsidR="00507D09" w:rsidRPr="00507D09">
          <w:rPr>
            <w:rFonts w:ascii="Arial" w:hAnsi="Arial" w:cs="Arial"/>
            <w:noProof w:val="0"/>
            <w:sz w:val="20"/>
            <w:lang w:val="hu-HU"/>
          </w:rPr>
          <w:delText>(</w:delText>
        </w:r>
      </w:del>
      <w:ins w:id="31" w:author="MNB" w:date="2025-11-03T10:50:00Z" w16du:dateUtc="2025-11-03T09:50:00Z">
        <w:r w:rsidR="00251A3B">
          <w:rPr>
            <w:rFonts w:ascii="Arial" w:hAnsi="Arial" w:cs="Arial"/>
            <w:noProof w:val="0"/>
            <w:sz w:val="20"/>
            <w:lang w:val="hu-HU"/>
          </w:rPr>
          <w:t xml:space="preserve">– </w:t>
        </w:r>
      </w:ins>
      <w:r w:rsidR="00507D09" w:rsidRPr="00507D09">
        <w:rPr>
          <w:rFonts w:ascii="Arial" w:hAnsi="Arial" w:cs="Arial"/>
          <w:noProof w:val="0"/>
          <w:sz w:val="20"/>
          <w:lang w:val="hu-HU"/>
        </w:rPr>
        <w:t>tőketörlesztéssel korrigált</w:t>
      </w:r>
      <w:del w:id="32" w:author="MNB" w:date="2025-11-03T10:50:00Z" w16du:dateUtc="2025-11-03T09:50:00Z">
        <w:r w:rsidR="00507D09" w:rsidRPr="00507D09">
          <w:rPr>
            <w:rFonts w:ascii="Arial" w:hAnsi="Arial" w:cs="Arial"/>
            <w:noProof w:val="0"/>
            <w:sz w:val="20"/>
            <w:lang w:val="hu-HU"/>
          </w:rPr>
          <w:delText>)</w:delText>
        </w:r>
      </w:del>
      <w:ins w:id="33" w:author="MNB" w:date="2025-11-03T10:50:00Z" w16du:dateUtc="2025-11-03T09:50:00Z">
        <w:r w:rsidR="00251A3B">
          <w:rPr>
            <w:rFonts w:ascii="Arial" w:hAnsi="Arial" w:cs="Arial"/>
            <w:noProof w:val="0"/>
            <w:sz w:val="20"/>
            <w:lang w:val="hu-HU"/>
          </w:rPr>
          <w:t xml:space="preserve"> –</w:t>
        </w:r>
      </w:ins>
      <w:r w:rsidR="00507D09" w:rsidRPr="00507D09">
        <w:rPr>
          <w:rFonts w:ascii="Arial" w:hAnsi="Arial" w:cs="Arial"/>
          <w:noProof w:val="0"/>
          <w:sz w:val="20"/>
          <w:lang w:val="hu-HU"/>
        </w:rPr>
        <w:t xml:space="preserve"> névérték százalékában kell megadni</w:t>
      </w:r>
      <w:r w:rsidR="00EB3305">
        <w:rPr>
          <w:rFonts w:ascii="Arial" w:hAnsi="Arial" w:cs="Arial"/>
          <w:noProof w:val="0"/>
          <w:sz w:val="20"/>
          <w:lang w:val="hu-HU"/>
        </w:rPr>
        <w:t xml:space="preserve"> (p</w:t>
      </w:r>
      <w:r w:rsidR="00507D09" w:rsidRPr="00507D09">
        <w:rPr>
          <w:rFonts w:ascii="Arial" w:hAnsi="Arial" w:cs="Arial"/>
          <w:noProof w:val="0"/>
          <w:sz w:val="20"/>
          <w:lang w:val="hu-HU"/>
        </w:rPr>
        <w:t>l.</w:t>
      </w:r>
      <w:r w:rsidR="009F2FE1">
        <w:rPr>
          <w:rFonts w:ascii="Arial" w:hAnsi="Arial" w:cs="Arial"/>
          <w:noProof w:val="0"/>
          <w:sz w:val="20"/>
          <w:lang w:val="hu-HU"/>
        </w:rPr>
        <w:t>,</w:t>
      </w:r>
      <w:r w:rsidR="00507D09" w:rsidRPr="00507D09">
        <w:rPr>
          <w:rFonts w:ascii="Arial" w:hAnsi="Arial" w:cs="Arial"/>
          <w:noProof w:val="0"/>
          <w:sz w:val="20"/>
          <w:lang w:val="hu-HU"/>
        </w:rPr>
        <w:t xml:space="preserve"> ha a kibocsátási ár a névérték 98,2547%-a, akkor 98.2547-nek kell szerepelnie, ha a kibocsátási ár a névérték 100%-a, az érték 100.0000</w:t>
      </w:r>
      <w:r w:rsidR="00EB3305">
        <w:rPr>
          <w:rFonts w:ascii="Arial" w:hAnsi="Arial" w:cs="Arial"/>
          <w:noProof w:val="0"/>
          <w:sz w:val="20"/>
          <w:lang w:val="hu-HU"/>
        </w:rPr>
        <w:t>)</w:t>
      </w:r>
      <w:r w:rsidR="00507D09" w:rsidRPr="00507D09">
        <w:rPr>
          <w:rFonts w:ascii="Arial" w:hAnsi="Arial" w:cs="Arial"/>
          <w:noProof w:val="0"/>
          <w:sz w:val="20"/>
          <w:lang w:val="hu-HU"/>
        </w:rPr>
        <w:t>.</w:t>
      </w:r>
    </w:p>
    <w:p w14:paraId="7CA89899" w14:textId="71669CD0" w:rsidR="0092785C" w:rsidRDefault="0092785C" w:rsidP="00A46F93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9B552F">
        <w:rPr>
          <w:rFonts w:ascii="Arial" w:hAnsi="Arial"/>
          <w:b/>
          <w:sz w:val="20"/>
          <w:lang w:val="hu-HU"/>
        </w:rPr>
        <w:t>p</w:t>
      </w:r>
      <w:del w:id="34" w:author="MNB" w:date="2025-11-03T10:50:00Z" w16du:dateUtc="2025-11-03T09:50:00Z">
        <w:r>
          <w:rPr>
            <w:rFonts w:ascii="Arial" w:hAnsi="Arial" w:cs="Arial"/>
            <w:noProof w:val="0"/>
            <w:sz w:val="20"/>
            <w:lang w:val="hu-HU"/>
          </w:rPr>
          <w:delText>/</w:delText>
        </w:r>
      </w:del>
      <w:ins w:id="35" w:author="MNB" w:date="2025-11-03T10:50:00Z" w16du:dateUtc="2025-11-03T09:50:00Z">
        <w:r w:rsidR="002D23CD">
          <w:rPr>
            <w:rFonts w:ascii="Arial" w:hAnsi="Arial" w:cs="Arial"/>
            <w:b/>
            <w:bCs/>
            <w:noProof w:val="0"/>
            <w:sz w:val="20"/>
            <w:lang w:val="hu-HU"/>
          </w:rPr>
          <w:t>)</w:t>
        </w:r>
      </w:ins>
      <w:r>
        <w:rPr>
          <w:rFonts w:ascii="Arial" w:hAnsi="Arial" w:cs="Arial"/>
          <w:noProof w:val="0"/>
          <w:sz w:val="20"/>
          <w:lang w:val="hu-HU"/>
        </w:rPr>
        <w:t xml:space="preserve"> </w:t>
      </w:r>
      <w:r w:rsidR="00890EFA">
        <w:rPr>
          <w:rFonts w:ascii="Arial" w:hAnsi="Arial" w:cs="Arial"/>
          <w:noProof w:val="0"/>
          <w:sz w:val="20"/>
          <w:lang w:val="hu-HU"/>
        </w:rPr>
        <w:t>Új</w:t>
      </w:r>
      <w:r>
        <w:rPr>
          <w:rFonts w:ascii="Arial" w:hAnsi="Arial" w:cs="Arial"/>
          <w:noProof w:val="0"/>
          <w:sz w:val="20"/>
          <w:lang w:val="hu-HU"/>
        </w:rPr>
        <w:t xml:space="preserve"> kibocsátás során </w:t>
      </w:r>
      <w:r w:rsidR="00E14435">
        <w:rPr>
          <w:rFonts w:ascii="Arial" w:hAnsi="Arial" w:cs="Arial"/>
          <w:noProof w:val="0"/>
          <w:sz w:val="20"/>
          <w:lang w:val="hu-HU"/>
        </w:rPr>
        <w:t>meg kell adni</w:t>
      </w:r>
      <w:r>
        <w:rPr>
          <w:rFonts w:ascii="Arial" w:hAnsi="Arial" w:cs="Arial"/>
          <w:noProof w:val="0"/>
          <w:sz w:val="20"/>
          <w:lang w:val="hu-HU"/>
        </w:rPr>
        <w:t xml:space="preserve">, hogy a kibocsátott </w:t>
      </w:r>
      <w:r w:rsidR="00E14435">
        <w:rPr>
          <w:rFonts w:ascii="Arial" w:hAnsi="Arial" w:cs="Arial"/>
          <w:noProof w:val="0"/>
          <w:sz w:val="20"/>
          <w:lang w:val="hu-HU"/>
        </w:rPr>
        <w:t>értékpapír</w:t>
      </w:r>
      <w:r>
        <w:rPr>
          <w:rFonts w:ascii="Arial" w:hAnsi="Arial" w:cs="Arial"/>
          <w:noProof w:val="0"/>
          <w:sz w:val="20"/>
          <w:lang w:val="hu-HU"/>
        </w:rPr>
        <w:t xml:space="preserve"> zöldnek minősül</w:t>
      </w:r>
      <w:r w:rsidR="009405FE">
        <w:rPr>
          <w:rFonts w:ascii="Arial" w:hAnsi="Arial" w:cs="Arial"/>
          <w:noProof w:val="0"/>
          <w:sz w:val="20"/>
          <w:lang w:val="hu-HU"/>
        </w:rPr>
        <w:t>-e</w:t>
      </w:r>
      <w:r>
        <w:rPr>
          <w:rFonts w:ascii="Arial" w:hAnsi="Arial" w:cs="Arial"/>
          <w:noProof w:val="0"/>
          <w:sz w:val="20"/>
          <w:lang w:val="hu-HU"/>
        </w:rPr>
        <w:t xml:space="preserve"> vagy </w:t>
      </w:r>
      <w:r w:rsidR="009405FE">
        <w:rPr>
          <w:rFonts w:ascii="Arial" w:hAnsi="Arial" w:cs="Arial"/>
          <w:noProof w:val="0"/>
          <w:sz w:val="20"/>
          <w:lang w:val="hu-HU"/>
        </w:rPr>
        <w:t>s</w:t>
      </w:r>
      <w:r>
        <w:rPr>
          <w:rFonts w:ascii="Arial" w:hAnsi="Arial" w:cs="Arial"/>
          <w:noProof w:val="0"/>
          <w:sz w:val="20"/>
          <w:lang w:val="hu-HU"/>
        </w:rPr>
        <w:t>em.</w:t>
      </w:r>
      <w:r w:rsidR="009405FE">
        <w:rPr>
          <w:rFonts w:ascii="Arial" w:hAnsi="Arial" w:cs="Arial"/>
          <w:noProof w:val="0"/>
          <w:sz w:val="20"/>
          <w:lang w:val="hu-HU"/>
        </w:rPr>
        <w:t xml:space="preserve"> </w:t>
      </w:r>
      <w:r w:rsidR="009405FE" w:rsidRPr="009F69C9">
        <w:rPr>
          <w:rFonts w:ascii="Arial" w:hAnsi="Arial" w:cs="Arial"/>
          <w:noProof w:val="0"/>
          <w:sz w:val="20"/>
          <w:lang w:val="hu-HU"/>
        </w:rPr>
        <w:t>A felhasználható kódokat a 3. melléklet 4.5. pontja szerinti, az MNB honlapján közzétett technikai segédlet tartalmazza.</w:t>
      </w:r>
      <w:r w:rsidR="003954A2">
        <w:rPr>
          <w:rFonts w:ascii="Arial" w:hAnsi="Arial" w:cs="Arial"/>
          <w:noProof w:val="0"/>
          <w:sz w:val="20"/>
          <w:lang w:val="hu-HU"/>
        </w:rPr>
        <w:t xml:space="preserve"> </w:t>
      </w:r>
    </w:p>
    <w:p w14:paraId="6AF315F9" w14:textId="089AD5AC" w:rsidR="0092785C" w:rsidRDefault="0092785C" w:rsidP="00A46F93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9B552F">
        <w:rPr>
          <w:rFonts w:ascii="Arial" w:hAnsi="Arial"/>
          <w:b/>
          <w:sz w:val="20"/>
          <w:lang w:val="hu-HU"/>
        </w:rPr>
        <w:t>q</w:t>
      </w:r>
      <w:del w:id="36" w:author="MNB" w:date="2025-11-03T10:50:00Z" w16du:dateUtc="2025-11-03T09:50:00Z">
        <w:r>
          <w:rPr>
            <w:rFonts w:ascii="Arial" w:hAnsi="Arial" w:cs="Arial"/>
            <w:noProof w:val="0"/>
            <w:sz w:val="20"/>
            <w:lang w:val="hu-HU"/>
          </w:rPr>
          <w:delText>/</w:delText>
        </w:r>
      </w:del>
      <w:ins w:id="37" w:author="MNB" w:date="2025-11-03T10:50:00Z" w16du:dateUtc="2025-11-03T09:50:00Z">
        <w:r w:rsidR="002D23CD">
          <w:rPr>
            <w:rFonts w:ascii="Arial" w:hAnsi="Arial" w:cs="Arial"/>
            <w:b/>
            <w:bCs/>
            <w:noProof w:val="0"/>
            <w:sz w:val="20"/>
            <w:lang w:val="hu-HU"/>
          </w:rPr>
          <w:t>)</w:t>
        </w:r>
      </w:ins>
      <w:r w:rsidR="009405FE">
        <w:rPr>
          <w:rFonts w:ascii="Arial" w:hAnsi="Arial" w:cs="Arial"/>
          <w:noProof w:val="0"/>
          <w:sz w:val="20"/>
          <w:lang w:val="hu-HU"/>
        </w:rPr>
        <w:t xml:space="preserve"> </w:t>
      </w:r>
      <w:r w:rsidR="00D14EF1">
        <w:rPr>
          <w:rFonts w:ascii="Arial" w:hAnsi="Arial" w:cs="Arial"/>
          <w:noProof w:val="0"/>
          <w:sz w:val="20"/>
          <w:lang w:val="hu-HU"/>
        </w:rPr>
        <w:t xml:space="preserve">Amennyiben a kibocsátott értékpapír zöld minősítésű, meg kell adni, hogy az értékpapír mely nemzetközi zöld szabvány alapján </w:t>
      </w:r>
      <w:r w:rsidR="00EB69C8">
        <w:rPr>
          <w:rFonts w:ascii="Arial" w:hAnsi="Arial" w:cs="Arial"/>
          <w:noProof w:val="0"/>
          <w:sz w:val="20"/>
          <w:lang w:val="hu-HU"/>
        </w:rPr>
        <w:t>került</w:t>
      </w:r>
      <w:r w:rsidR="00D14EF1">
        <w:rPr>
          <w:rFonts w:ascii="Arial" w:hAnsi="Arial" w:cs="Arial"/>
          <w:noProof w:val="0"/>
          <w:sz w:val="20"/>
          <w:lang w:val="hu-HU"/>
        </w:rPr>
        <w:t xml:space="preserve"> kibocsát</w:t>
      </w:r>
      <w:r w:rsidR="00EB69C8">
        <w:rPr>
          <w:rFonts w:ascii="Arial" w:hAnsi="Arial" w:cs="Arial"/>
          <w:noProof w:val="0"/>
          <w:sz w:val="20"/>
          <w:lang w:val="hu-HU"/>
        </w:rPr>
        <w:t>ásr</w:t>
      </w:r>
      <w:r w:rsidR="00D14EF1">
        <w:rPr>
          <w:rFonts w:ascii="Arial" w:hAnsi="Arial" w:cs="Arial"/>
          <w:noProof w:val="0"/>
          <w:sz w:val="20"/>
          <w:lang w:val="hu-HU"/>
        </w:rPr>
        <w:t xml:space="preserve">a. </w:t>
      </w:r>
      <w:r w:rsidR="00D14EF1" w:rsidRPr="00F06405">
        <w:rPr>
          <w:rFonts w:ascii="Arial" w:hAnsi="Arial" w:cs="Arial"/>
          <w:noProof w:val="0"/>
          <w:sz w:val="20"/>
          <w:lang w:val="hu-HU"/>
        </w:rPr>
        <w:t>A felhasználható kódokat a 3. melléklet 4.5. pontja szerinti, az MNB honlapján közzétett technikai segédlet tartalmazza.</w:t>
      </w:r>
    </w:p>
    <w:p w14:paraId="1F372DDD" w14:textId="77777777" w:rsidR="00B64F26" w:rsidRDefault="00B64F26" w:rsidP="00A46F93">
      <w:pPr>
        <w:pStyle w:val="Szvegtrzs3"/>
        <w:spacing w:after="0"/>
        <w:rPr>
          <w:ins w:id="38" w:author="MNB" w:date="2025-11-03T10:50:00Z" w16du:dateUtc="2025-11-03T09:50:00Z"/>
          <w:rFonts w:ascii="Arial" w:hAnsi="Arial" w:cs="Arial"/>
          <w:noProof w:val="0"/>
          <w:sz w:val="20"/>
          <w:lang w:val="hu-HU"/>
        </w:rPr>
      </w:pPr>
    </w:p>
    <w:p w14:paraId="0A9EDCFC" w14:textId="77777777" w:rsidR="009465FC" w:rsidRPr="00EB3305" w:rsidRDefault="00507D09" w:rsidP="00A46F93">
      <w:pPr>
        <w:pStyle w:val="Szvegtrzs3"/>
        <w:spacing w:after="0"/>
        <w:rPr>
          <w:ins w:id="39" w:author="MNB" w:date="2025-11-03T10:50:00Z" w16du:dateUtc="2025-11-03T09:50:00Z"/>
          <w:rFonts w:ascii="Arial" w:hAnsi="Arial" w:cs="Arial"/>
          <w:b/>
          <w:noProof w:val="0"/>
          <w:sz w:val="20"/>
          <w:lang w:val="hu-HU"/>
        </w:rPr>
      </w:pPr>
      <w:r w:rsidRPr="00507D09">
        <w:rPr>
          <w:rFonts w:ascii="Arial" w:hAnsi="Arial" w:cs="Arial"/>
          <w:b/>
          <w:noProof w:val="0"/>
          <w:sz w:val="20"/>
          <w:lang w:val="hu-HU"/>
        </w:rPr>
        <w:t>02. tábla: A forgalomban lévő jelzáloglevelek/kötvények cash-flow adatai</w:t>
      </w:r>
    </w:p>
    <w:p w14:paraId="08ADF5BC" w14:textId="77777777" w:rsidR="002D23CD" w:rsidRPr="009B552F" w:rsidRDefault="002D23CD" w:rsidP="009B552F">
      <w:pPr>
        <w:pStyle w:val="Cmsor1"/>
        <w:jc w:val="both"/>
        <w:rPr>
          <w:rFonts w:ascii="Arial" w:hAnsi="Arial"/>
          <w:sz w:val="20"/>
          <w:lang w:val="hu-HU"/>
        </w:rPr>
      </w:pPr>
    </w:p>
    <w:p w14:paraId="0B9055D7" w14:textId="3E1D64B9" w:rsidR="003877E3" w:rsidRPr="00EB3305" w:rsidRDefault="00507D09" w:rsidP="00A46F93">
      <w:pPr>
        <w:pStyle w:val="Cmsor1"/>
        <w:jc w:val="both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A táblában a kibocsátott értékpapírokkal kapcsolatos következő pénzügyi eseményeket kell jelenteni: kamatfizetés, tőketörlesztés, visszavásárlás.</w:t>
      </w:r>
    </w:p>
    <w:p w14:paraId="3B39C59D" w14:textId="77777777" w:rsidR="003877E3" w:rsidRPr="00EB3305" w:rsidRDefault="003877E3" w:rsidP="00A46F93">
      <w:pPr>
        <w:pStyle w:val="Cmsor1"/>
        <w:jc w:val="both"/>
        <w:rPr>
          <w:rFonts w:ascii="Arial" w:hAnsi="Arial" w:cs="Arial"/>
          <w:sz w:val="20"/>
          <w:lang w:val="hu-HU"/>
        </w:rPr>
      </w:pPr>
    </w:p>
    <w:p w14:paraId="325EEDD4" w14:textId="77777777" w:rsidR="003877E3" w:rsidRPr="00EB3305" w:rsidRDefault="00507D09" w:rsidP="00A46F93">
      <w:pPr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Kamatfizetés jelentése:</w:t>
      </w:r>
    </w:p>
    <w:p w14:paraId="7ED6B707" w14:textId="77777777" w:rsidR="003877E3" w:rsidRPr="00EB3305" w:rsidRDefault="00507D09" w:rsidP="00A46F93">
      <w:pPr>
        <w:pStyle w:val="Cmsor1"/>
        <w:jc w:val="both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Fix kamatozású értékpapírok esetén a kibocsátás hónapjában kamatperiódusonként kell megadni a lejáratig kifizetésre kerülő összes kamatot (éves kamatlábat és fizetendő kamatot).</w:t>
      </w:r>
    </w:p>
    <w:p w14:paraId="0E387FA8" w14:textId="77777777" w:rsidR="00F40CED" w:rsidRPr="00EB3305" w:rsidRDefault="00507D09" w:rsidP="00A46F93">
      <w:pPr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 xml:space="preserve">Változó kamatozású értékpapírok esetén a kamatokat (kamatlábakat és fizetendő kamatokat) kamatperiódusonként, a kamatperiódus kezdetének hónapjában (előre) kell megadni, kivéve a kötvényt kibocsátó önkormányzatokat, amelyeknek a kibocsátás hónapjában kell jelenteniük a lejáratig kifizetésre kerülő összes kamatot. </w:t>
      </w:r>
    </w:p>
    <w:p w14:paraId="28860A1A" w14:textId="77777777" w:rsidR="00534BF2" w:rsidRDefault="00507D09" w:rsidP="009B552F">
      <w:pPr>
        <w:pStyle w:val="Cmsor1"/>
        <w:jc w:val="both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Amennyiben a kamat mértéke nem áll rendelkezésre a</w:t>
      </w:r>
      <w:r w:rsidR="00805FCF">
        <w:rPr>
          <w:rFonts w:ascii="Arial" w:hAnsi="Arial" w:cs="Arial"/>
          <w:sz w:val="20"/>
          <w:lang w:val="hu-HU"/>
        </w:rPr>
        <w:t>z adatszolgáltatás</w:t>
      </w:r>
      <w:r w:rsidRPr="00507D09">
        <w:rPr>
          <w:rFonts w:ascii="Arial" w:hAnsi="Arial" w:cs="Arial"/>
          <w:sz w:val="20"/>
          <w:lang w:val="hu-HU"/>
        </w:rPr>
        <w:t xml:space="preserve"> elkészítésekor (pl. indexhez kötött papírok esetén), akkor becsült kamatot kell megadni </w:t>
      </w:r>
      <w:r w:rsidR="008E3E5B">
        <w:rPr>
          <w:rFonts w:ascii="Arial" w:hAnsi="Arial" w:cs="Arial"/>
          <w:sz w:val="20"/>
          <w:lang w:val="hu-HU"/>
        </w:rPr>
        <w:t>a tárgyidőszakot érintő kamatperiódus(ok)</w:t>
      </w:r>
      <w:proofErr w:type="spellStart"/>
      <w:r w:rsidR="008E3E5B">
        <w:rPr>
          <w:rFonts w:ascii="Arial" w:hAnsi="Arial" w:cs="Arial"/>
          <w:sz w:val="20"/>
          <w:lang w:val="hu-HU"/>
        </w:rPr>
        <w:t>ra</w:t>
      </w:r>
      <w:proofErr w:type="spellEnd"/>
      <w:r w:rsidR="008E3E5B">
        <w:rPr>
          <w:rFonts w:ascii="Arial" w:hAnsi="Arial" w:cs="Arial"/>
          <w:sz w:val="20"/>
          <w:lang w:val="hu-HU"/>
        </w:rPr>
        <w:t>. A</w:t>
      </w:r>
      <w:r w:rsidRPr="00507D09">
        <w:rPr>
          <w:rFonts w:ascii="Arial" w:hAnsi="Arial" w:cs="Arial"/>
          <w:sz w:val="20"/>
          <w:lang w:val="hu-HU"/>
        </w:rPr>
        <w:t xml:space="preserve"> becslés történhet más hasonló jellemzőkkel bíró értékpapírok ismert kamatai alapján, vagy az előző kamatperiódus kamatának megadásával</w:t>
      </w:r>
      <w:r w:rsidR="00805FCF">
        <w:rPr>
          <w:rFonts w:ascii="Arial" w:hAnsi="Arial" w:cs="Arial"/>
          <w:sz w:val="20"/>
          <w:lang w:val="hu-HU"/>
        </w:rPr>
        <w:t>.</w:t>
      </w:r>
      <w:r w:rsidRPr="00507D09">
        <w:rPr>
          <w:rFonts w:ascii="Arial" w:hAnsi="Arial" w:cs="Arial"/>
          <w:sz w:val="20"/>
          <w:lang w:val="hu-HU"/>
        </w:rPr>
        <w:t xml:space="preserve"> Ilyen esetben a kamatláb ismertté válásakor, de legkésőbb a következő kamatperiódus első hónapjáról szóló </w:t>
      </w:r>
      <w:r w:rsidR="00805FCF">
        <w:rPr>
          <w:rFonts w:ascii="Arial" w:hAnsi="Arial" w:cs="Arial"/>
          <w:sz w:val="20"/>
          <w:lang w:val="hu-HU"/>
        </w:rPr>
        <w:t>adatszolgáltatásban</w:t>
      </w:r>
      <w:r w:rsidRPr="00507D09">
        <w:rPr>
          <w:rFonts w:ascii="Arial" w:hAnsi="Arial" w:cs="Arial"/>
          <w:sz w:val="20"/>
          <w:lang w:val="hu-HU"/>
        </w:rPr>
        <w:t xml:space="preserve"> szerepeltetni kell a tényleges kamatot</w:t>
      </w:r>
      <w:r w:rsidR="00163665">
        <w:rPr>
          <w:rFonts w:ascii="Arial" w:hAnsi="Arial" w:cs="Arial"/>
          <w:sz w:val="20"/>
          <w:lang w:val="hu-HU"/>
        </w:rPr>
        <w:t xml:space="preserve">. Egy adott kamatperiódus adatainak ismételt jelentésekor a kamatperiódus kezdete és kamatperiódus vége dátumok nem változhatnak meg a </w:t>
      </w:r>
      <w:r w:rsidR="00534BF2">
        <w:rPr>
          <w:rFonts w:ascii="Arial" w:hAnsi="Arial" w:cs="Arial"/>
          <w:sz w:val="20"/>
          <w:lang w:val="hu-HU"/>
        </w:rPr>
        <w:t xml:space="preserve">korábban </w:t>
      </w:r>
      <w:r w:rsidR="00163665">
        <w:rPr>
          <w:rFonts w:ascii="Arial" w:hAnsi="Arial" w:cs="Arial"/>
          <w:sz w:val="20"/>
          <w:lang w:val="hu-HU"/>
        </w:rPr>
        <w:t>becsült vagy hibásan jelentett kamat megadásához képest. Amenn</w:t>
      </w:r>
      <w:r w:rsidR="00534BF2">
        <w:rPr>
          <w:rFonts w:ascii="Arial" w:hAnsi="Arial" w:cs="Arial"/>
          <w:sz w:val="20"/>
          <w:lang w:val="hu-HU"/>
        </w:rPr>
        <w:t>yiben a kamatperiódus kezdete és vége dátumok</w:t>
      </w:r>
      <w:r w:rsidR="00163665">
        <w:rPr>
          <w:rFonts w:ascii="Arial" w:hAnsi="Arial" w:cs="Arial"/>
          <w:sz w:val="20"/>
          <w:lang w:val="hu-HU"/>
        </w:rPr>
        <w:t xml:space="preserve"> is hibás</w:t>
      </w:r>
      <w:r w:rsidR="00534BF2">
        <w:rPr>
          <w:rFonts w:ascii="Arial" w:hAnsi="Arial" w:cs="Arial"/>
          <w:sz w:val="20"/>
          <w:lang w:val="hu-HU"/>
        </w:rPr>
        <w:t xml:space="preserve">an </w:t>
      </w:r>
      <w:r w:rsidR="008B2F23">
        <w:rPr>
          <w:rFonts w:ascii="Arial" w:hAnsi="Arial" w:cs="Arial"/>
          <w:sz w:val="20"/>
          <w:lang w:val="hu-HU"/>
        </w:rPr>
        <w:t>kerültek megadásra</w:t>
      </w:r>
      <w:r w:rsidR="00163665">
        <w:rPr>
          <w:rFonts w:ascii="Arial" w:hAnsi="Arial" w:cs="Arial"/>
          <w:sz w:val="20"/>
          <w:lang w:val="hu-HU"/>
        </w:rPr>
        <w:t>, a korábbi jelentésben szereplő hibás sor</w:t>
      </w:r>
      <w:r w:rsidR="00534BF2">
        <w:rPr>
          <w:rFonts w:ascii="Arial" w:hAnsi="Arial" w:cs="Arial"/>
          <w:sz w:val="20"/>
          <w:lang w:val="hu-HU"/>
        </w:rPr>
        <w:t>(oka)</w:t>
      </w:r>
      <w:r w:rsidR="00163665">
        <w:rPr>
          <w:rFonts w:ascii="Arial" w:hAnsi="Arial" w:cs="Arial"/>
          <w:sz w:val="20"/>
          <w:lang w:val="hu-HU"/>
        </w:rPr>
        <w:t xml:space="preserve">t törölni kell, majd </w:t>
      </w:r>
      <w:r w:rsidR="00534BF2">
        <w:rPr>
          <w:rFonts w:ascii="Arial" w:hAnsi="Arial" w:cs="Arial"/>
          <w:sz w:val="20"/>
          <w:lang w:val="hu-HU"/>
        </w:rPr>
        <w:t xml:space="preserve">a helyes adatokat akár a korábbi jelentésben, akár a soron következő adatszolgáltatásban </w:t>
      </w:r>
      <w:r w:rsidR="008B2F23">
        <w:rPr>
          <w:rFonts w:ascii="Arial" w:hAnsi="Arial" w:cs="Arial"/>
          <w:sz w:val="20"/>
          <w:lang w:val="hu-HU"/>
        </w:rPr>
        <w:t xml:space="preserve">kell </w:t>
      </w:r>
      <w:r w:rsidR="00534BF2">
        <w:rPr>
          <w:rFonts w:ascii="Arial" w:hAnsi="Arial" w:cs="Arial"/>
          <w:sz w:val="20"/>
          <w:lang w:val="hu-HU"/>
        </w:rPr>
        <w:t>jelenteni.</w:t>
      </w:r>
    </w:p>
    <w:p w14:paraId="77748C34" w14:textId="77777777" w:rsidR="007A47C0" w:rsidRPr="00C66A61" w:rsidRDefault="007A47C0" w:rsidP="00A46F93">
      <w:pPr>
        <w:jc w:val="both"/>
        <w:rPr>
          <w:rFonts w:ascii="Arial" w:hAnsi="Arial" w:cs="Arial"/>
          <w:lang w:val="hu-HU"/>
        </w:rPr>
      </w:pPr>
      <w:r w:rsidRPr="00C66A61">
        <w:rPr>
          <w:rFonts w:ascii="Arial" w:hAnsi="Arial" w:cs="Arial"/>
          <w:lang w:val="hu-HU"/>
        </w:rPr>
        <w:t>Az utólag kamatprémiumot fizető papírok esetén az utólag megállapított kamat</w:t>
      </w:r>
      <w:r w:rsidR="00074FA5">
        <w:rPr>
          <w:rFonts w:ascii="Arial" w:hAnsi="Arial" w:cs="Arial"/>
          <w:lang w:val="hu-HU"/>
        </w:rPr>
        <w:t>prémiumot</w:t>
      </w:r>
      <w:r w:rsidRPr="00C66A61">
        <w:rPr>
          <w:rFonts w:ascii="Arial" w:hAnsi="Arial" w:cs="Arial"/>
          <w:lang w:val="hu-HU"/>
        </w:rPr>
        <w:t xml:space="preserve"> a kamatmegállapítás hónap</w:t>
      </w:r>
      <w:r>
        <w:rPr>
          <w:rFonts w:ascii="Arial" w:hAnsi="Arial" w:cs="Arial"/>
          <w:lang w:val="hu-HU"/>
        </w:rPr>
        <w:t>já</w:t>
      </w:r>
      <w:r w:rsidR="003B673C">
        <w:rPr>
          <w:rFonts w:ascii="Arial" w:hAnsi="Arial" w:cs="Arial"/>
          <w:lang w:val="hu-HU"/>
        </w:rPr>
        <w:t>ban és a kamatmegállapítás hónapjára</w:t>
      </w:r>
      <w:r w:rsidRPr="00C66A61">
        <w:rPr>
          <w:rFonts w:ascii="Arial" w:hAnsi="Arial" w:cs="Arial"/>
          <w:lang w:val="hu-HU"/>
        </w:rPr>
        <w:t xml:space="preserve"> vonatkozóan kell megadni</w:t>
      </w:r>
      <w:r w:rsidR="00074FA5">
        <w:rPr>
          <w:rFonts w:ascii="Arial" w:hAnsi="Arial" w:cs="Arial"/>
          <w:lang w:val="hu-HU"/>
        </w:rPr>
        <w:t xml:space="preserve"> (azaz a táblában a kamatperiódus kezdete és vége a kamatmegállapítás hónapjának eleje és vége legyen)</w:t>
      </w:r>
      <w:r w:rsidRPr="00C66A61">
        <w:rPr>
          <w:rFonts w:ascii="Arial" w:hAnsi="Arial" w:cs="Arial"/>
          <w:lang w:val="hu-HU"/>
        </w:rPr>
        <w:t>, nem kell a</w:t>
      </w:r>
      <w:r>
        <w:rPr>
          <w:rFonts w:ascii="Arial" w:hAnsi="Arial" w:cs="Arial"/>
          <w:lang w:val="hu-HU"/>
        </w:rPr>
        <w:t xml:space="preserve"> teljes </w:t>
      </w:r>
      <w:r w:rsidRPr="00C66A61">
        <w:rPr>
          <w:rFonts w:ascii="Arial" w:hAnsi="Arial" w:cs="Arial"/>
          <w:lang w:val="hu-HU"/>
        </w:rPr>
        <w:t>kamatperiódus</w:t>
      </w:r>
      <w:r w:rsidR="003B673C">
        <w:rPr>
          <w:rFonts w:ascii="Arial" w:hAnsi="Arial" w:cs="Arial"/>
          <w:lang w:val="hu-HU"/>
        </w:rPr>
        <w:t xml:space="preserve">ra jelenteni. </w:t>
      </w:r>
    </w:p>
    <w:p w14:paraId="393E5885" w14:textId="77777777" w:rsidR="00CB05A2" w:rsidRPr="00EB3305" w:rsidRDefault="00507D09" w:rsidP="009B552F">
      <w:pPr>
        <w:pStyle w:val="Cmsor1"/>
        <w:jc w:val="both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 xml:space="preserve">A kötvényt kibocsátó önkormányzatoknak becsléssel megadott kamatadatokról a későbbiekben, a kamat ismertté válásakor sem kell </w:t>
      </w:r>
      <w:r w:rsidR="00805FCF">
        <w:rPr>
          <w:rFonts w:ascii="Arial" w:hAnsi="Arial" w:cs="Arial"/>
          <w:sz w:val="20"/>
          <w:lang w:val="hu-HU"/>
        </w:rPr>
        <w:t>adatszolgáltatást</w:t>
      </w:r>
      <w:r w:rsidRPr="00507D09">
        <w:rPr>
          <w:rFonts w:ascii="Arial" w:hAnsi="Arial" w:cs="Arial"/>
          <w:sz w:val="20"/>
          <w:lang w:val="hu-HU"/>
        </w:rPr>
        <w:t xml:space="preserve"> teljesíteniük. </w:t>
      </w:r>
    </w:p>
    <w:p w14:paraId="44B797F6" w14:textId="77777777" w:rsidR="002D23CD" w:rsidRDefault="002D23CD" w:rsidP="00A46F93">
      <w:pPr>
        <w:rPr>
          <w:ins w:id="40" w:author="MNB" w:date="2025-11-03T10:50:00Z" w16du:dateUtc="2025-11-03T09:50:00Z"/>
          <w:rFonts w:ascii="Arial" w:hAnsi="Arial" w:cs="Arial"/>
          <w:lang w:val="hu-HU"/>
        </w:rPr>
      </w:pPr>
    </w:p>
    <w:p w14:paraId="27D6AE53" w14:textId="0303D2B8" w:rsidR="00DB693D" w:rsidRPr="00EB3305" w:rsidRDefault="00507D09" w:rsidP="00A46F93">
      <w:pPr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Tőketörlesztés jelentése:</w:t>
      </w:r>
    </w:p>
    <w:p w14:paraId="71EA6EFB" w14:textId="77777777" w:rsidR="00D8388D" w:rsidRPr="00EB3305" w:rsidRDefault="00507D09" w:rsidP="00A46F93">
      <w:pPr>
        <w:pStyle w:val="Cmsor1"/>
        <w:jc w:val="both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Abban a hónapban, amikor az értékpapír kibocsátásra került, a kibocsátáson kívül fel kell tüntetni a lejáratig fizetendő összes tőketörlesztést</w:t>
      </w:r>
      <w:r w:rsidR="003621EC">
        <w:rPr>
          <w:rFonts w:ascii="Arial" w:hAnsi="Arial" w:cs="Arial"/>
          <w:sz w:val="20"/>
          <w:lang w:val="hu-HU"/>
        </w:rPr>
        <w:t xml:space="preserve"> </w:t>
      </w:r>
      <w:r w:rsidR="003621EC" w:rsidRPr="009F69C9">
        <w:rPr>
          <w:rFonts w:ascii="Arial" w:hAnsi="Arial" w:cs="Arial"/>
          <w:sz w:val="20"/>
          <w:lang w:val="hu-HU"/>
        </w:rPr>
        <w:t>3-as eseménykóddal</w:t>
      </w:r>
      <w:r w:rsidR="003621EC">
        <w:rPr>
          <w:rFonts w:ascii="Arial" w:hAnsi="Arial" w:cs="Arial"/>
          <w:sz w:val="20"/>
          <w:lang w:val="hu-HU"/>
        </w:rPr>
        <w:t>,</w:t>
      </w:r>
      <w:r w:rsidRPr="00507D09">
        <w:rPr>
          <w:rFonts w:ascii="Arial" w:hAnsi="Arial" w:cs="Arial"/>
          <w:sz w:val="20"/>
          <w:lang w:val="hu-HU"/>
        </w:rPr>
        <w:t xml:space="preserve"> amely a futamidő alatt bekövetkező törlesztés mennyiségének arányát jelenti az eredeti névértékhez képest. A tőketörlesztések összege pontosan 100.0000 százalék legyen. Ha a futamidő alatt a kibocsátáskor jelentett tőketörlesztések adatai megváltoznak, az új adatokat a 02</w:t>
      </w:r>
      <w:r w:rsidR="00805FCF">
        <w:rPr>
          <w:rFonts w:ascii="Arial" w:hAnsi="Arial" w:cs="Arial"/>
          <w:sz w:val="20"/>
          <w:lang w:val="hu-HU"/>
        </w:rPr>
        <w:t>.</w:t>
      </w:r>
      <w:r w:rsidRPr="00507D09">
        <w:rPr>
          <w:rFonts w:ascii="Arial" w:hAnsi="Arial" w:cs="Arial"/>
          <w:sz w:val="20"/>
          <w:lang w:val="hu-HU"/>
        </w:rPr>
        <w:t xml:space="preserve"> táblában, hasonló módon kell jelenteni. </w:t>
      </w:r>
    </w:p>
    <w:p w14:paraId="49B0824D" w14:textId="77777777" w:rsidR="00CB05A2" w:rsidRPr="00EB3305" w:rsidRDefault="00507D09" w:rsidP="009B552F">
      <w:pPr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Amennyiben a papírt a futamidő végén egy összegben fizetik vissza, a 100.0000 százalékot már a kibocsátáskor jelenteni kell</w:t>
      </w:r>
      <w:r w:rsidR="00955744">
        <w:rPr>
          <w:rFonts w:ascii="Arial" w:hAnsi="Arial" w:cs="Arial"/>
          <w:lang w:val="hu-HU"/>
        </w:rPr>
        <w:t>,</w:t>
      </w:r>
      <w:r w:rsidRPr="00507D09">
        <w:rPr>
          <w:rFonts w:ascii="Arial" w:hAnsi="Arial" w:cs="Arial"/>
          <w:lang w:val="hu-HU"/>
        </w:rPr>
        <w:t xml:space="preserve"> </w:t>
      </w:r>
      <w:r w:rsidR="003621EC">
        <w:rPr>
          <w:rFonts w:ascii="Arial" w:hAnsi="Arial" w:cs="Arial"/>
          <w:lang w:val="hu-HU"/>
        </w:rPr>
        <w:t xml:space="preserve">szintén </w:t>
      </w:r>
      <w:r w:rsidRPr="00507D09">
        <w:rPr>
          <w:rFonts w:ascii="Arial" w:hAnsi="Arial" w:cs="Arial"/>
          <w:lang w:val="hu-HU"/>
        </w:rPr>
        <w:t>3-as eseménykóddal.</w:t>
      </w:r>
    </w:p>
    <w:p w14:paraId="2347C81D" w14:textId="77777777" w:rsidR="002D23CD" w:rsidRDefault="002D23CD" w:rsidP="00A46F93">
      <w:pPr>
        <w:rPr>
          <w:ins w:id="41" w:author="MNB" w:date="2025-11-03T10:50:00Z" w16du:dateUtc="2025-11-03T09:50:00Z"/>
          <w:rFonts w:ascii="Arial" w:hAnsi="Arial" w:cs="Arial"/>
          <w:lang w:val="hu-HU"/>
        </w:rPr>
      </w:pPr>
    </w:p>
    <w:p w14:paraId="1383AC33" w14:textId="3BFE3BC5" w:rsidR="002D11BB" w:rsidRPr="00EB3305" w:rsidRDefault="00507D09" w:rsidP="00A46F93">
      <w:pPr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Visszavásárlás jelentése:</w:t>
      </w:r>
    </w:p>
    <w:p w14:paraId="3D71ED67" w14:textId="77777777" w:rsidR="002D11BB" w:rsidRPr="00EB3305" w:rsidRDefault="00507D09" w:rsidP="00A46F93">
      <w:pPr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Visszavásárlást mindig abban a hónapban kell jelenteni, amikor a visszavásárlás megtörtént. Amennyiben az adott tárgyidőszakban egy adott értékpapírból több visszavásárlás történt, azokat értékpapíronként összesítve (egy sorban) kell jelenteni. A kötvényt kibocsátó önkormányzatoknak a visszavásárlásról nem kell adatot szolgáltatniuk.</w:t>
      </w:r>
    </w:p>
    <w:p w14:paraId="56AD7031" w14:textId="77777777" w:rsidR="009326D1" w:rsidRPr="00EB3305" w:rsidRDefault="009326D1" w:rsidP="00A46F93">
      <w:pPr>
        <w:rPr>
          <w:rFonts w:ascii="Arial" w:hAnsi="Arial" w:cs="Arial"/>
          <w:lang w:val="hu-HU"/>
        </w:rPr>
      </w:pPr>
    </w:p>
    <w:p w14:paraId="56B5F798" w14:textId="3703CF92" w:rsidR="009465FC" w:rsidRPr="00EB3305" w:rsidRDefault="00507D09" w:rsidP="00A46F93">
      <w:pPr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 xml:space="preserve">Az egyes </w:t>
      </w:r>
      <w:del w:id="42" w:author="MNB" w:date="2025-11-03T10:50:00Z" w16du:dateUtc="2025-11-03T09:50:00Z">
        <w:r w:rsidRPr="00507D09">
          <w:rPr>
            <w:rFonts w:ascii="Arial" w:hAnsi="Arial" w:cs="Arial"/>
            <w:lang w:val="hu-HU"/>
          </w:rPr>
          <w:delText>oszlopokban lévő mezők tartalma:</w:delText>
        </w:r>
      </w:del>
      <w:ins w:id="43" w:author="MNB" w:date="2025-11-03T10:50:00Z" w16du:dateUtc="2025-11-03T09:50:00Z">
        <w:r w:rsidRPr="00507D09">
          <w:rPr>
            <w:rFonts w:ascii="Arial" w:hAnsi="Arial" w:cs="Arial"/>
            <w:lang w:val="hu-HU"/>
          </w:rPr>
          <w:t>oszlopok</w:t>
        </w:r>
        <w:r w:rsidR="003948D4">
          <w:rPr>
            <w:rFonts w:ascii="Arial" w:hAnsi="Arial" w:cs="Arial"/>
            <w:lang w:val="hu-HU"/>
          </w:rPr>
          <w:t xml:space="preserve"> kitöltésére vonatkozó előírások</w:t>
        </w:r>
      </w:ins>
    </w:p>
    <w:p w14:paraId="1DE85C5C" w14:textId="283EF4B3" w:rsidR="00A82FA1" w:rsidRPr="00EB3305" w:rsidRDefault="00507D09" w:rsidP="00A46F93">
      <w:pPr>
        <w:tabs>
          <w:tab w:val="left" w:pos="8222"/>
        </w:tabs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b/>
          <w:noProof/>
          <w:lang w:val="hu-HU"/>
        </w:rPr>
        <w:t>c</w:t>
      </w:r>
      <w:del w:id="44" w:author="MNB" w:date="2025-11-03T10:50:00Z" w16du:dateUtc="2025-11-03T09:50:00Z">
        <w:r w:rsidRPr="00507D09">
          <w:rPr>
            <w:rFonts w:ascii="Arial" w:hAnsi="Arial" w:cs="Arial"/>
            <w:b/>
            <w:noProof/>
            <w:lang w:val="hu-HU"/>
          </w:rPr>
          <w:delText>/</w:delText>
        </w:r>
      </w:del>
      <w:ins w:id="45" w:author="MNB" w:date="2025-11-03T10:50:00Z" w16du:dateUtc="2025-11-03T09:50:00Z">
        <w:r w:rsidR="002D23CD">
          <w:rPr>
            <w:rFonts w:ascii="Arial" w:hAnsi="Arial" w:cs="Arial"/>
            <w:b/>
            <w:noProof/>
            <w:lang w:val="hu-HU"/>
          </w:rPr>
          <w:t>)</w:t>
        </w:r>
      </w:ins>
      <w:r w:rsidRPr="00507D09">
        <w:rPr>
          <w:rFonts w:ascii="Arial" w:hAnsi="Arial" w:cs="Arial"/>
          <w:noProof/>
          <w:lang w:val="hu-HU"/>
        </w:rPr>
        <w:t xml:space="preserve"> A felhasználható kódokat  3. melléklet 4.5. pontja szerinti, az MNB honlapján közzétett technikai segédlet tartalmazza.</w:t>
      </w:r>
    </w:p>
    <w:p w14:paraId="762BFC9A" w14:textId="123E36A5" w:rsidR="00FC6F80" w:rsidRDefault="00507D09" w:rsidP="00A46F93">
      <w:pPr>
        <w:pStyle w:val="Szvegtrzs3"/>
        <w:spacing w:after="0"/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</w:pPr>
      <w:r w:rsidRPr="00507D09">
        <w:rPr>
          <w:rFonts w:ascii="Arial" w:hAnsi="Arial" w:cs="Arial"/>
          <w:b/>
          <w:noProof w:val="0"/>
          <w:sz w:val="20"/>
          <w:lang w:val="hu-HU"/>
        </w:rPr>
        <w:t>f</w:t>
      </w:r>
      <w:del w:id="46" w:author="MNB" w:date="2025-11-03T10:50:00Z" w16du:dateUtc="2025-11-03T09:50:00Z">
        <w:r w:rsidRPr="00507D09">
          <w:rPr>
            <w:rFonts w:ascii="Arial" w:hAnsi="Arial" w:cs="Arial"/>
            <w:b/>
            <w:noProof w:val="0"/>
            <w:sz w:val="20"/>
            <w:lang w:val="hu-HU"/>
          </w:rPr>
          <w:delText>/</w:delText>
        </w:r>
      </w:del>
      <w:ins w:id="47" w:author="MNB" w:date="2025-11-03T10:50:00Z" w16du:dateUtc="2025-11-03T09:50:00Z">
        <w:r w:rsidR="002D23CD">
          <w:rPr>
            <w:rFonts w:ascii="Arial" w:hAnsi="Arial" w:cs="Arial"/>
            <w:b/>
            <w:noProof w:val="0"/>
            <w:sz w:val="20"/>
            <w:lang w:val="hu-HU"/>
          </w:rPr>
          <w:t>)</w:t>
        </w:r>
      </w:ins>
      <w:r w:rsidRPr="00507D09">
        <w:rPr>
          <w:rFonts w:ascii="Arial" w:hAnsi="Arial" w:cs="Arial"/>
          <w:b/>
          <w:noProof w:val="0"/>
          <w:sz w:val="20"/>
          <w:lang w:val="hu-HU"/>
        </w:rPr>
        <w:t xml:space="preserve"> </w:t>
      </w:r>
      <w:r w:rsidRPr="00507D09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>Az adott kamatperiódusra megállapított névleges kamat, százalékban kifejezve, 4 tizedesjegy pontossággal (</w:t>
      </w:r>
      <w:r w:rsidR="00805FCF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>p</w:t>
      </w:r>
      <w:r w:rsidRPr="00507D09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>l. a 3 havi CHF LIBOR + kamatfelár alapján kiszámolt kamat, 2.4000).</w:t>
      </w:r>
    </w:p>
    <w:p w14:paraId="10868F38" w14:textId="77C31395" w:rsidR="00FC6F80" w:rsidRDefault="00507D09" w:rsidP="00A46F93">
      <w:pPr>
        <w:pStyle w:val="Szvegtrzs3"/>
        <w:spacing w:after="0"/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</w:pPr>
      <w:r w:rsidRPr="00507D09">
        <w:rPr>
          <w:rFonts w:ascii="Arial" w:hAnsi="Arial" w:cs="Arial"/>
          <w:b/>
          <w:noProof w:val="0"/>
          <w:snapToGrid w:val="0"/>
          <w:color w:val="000000"/>
          <w:sz w:val="20"/>
          <w:lang w:val="hu-HU" w:eastAsia="en-US"/>
        </w:rPr>
        <w:lastRenderedPageBreak/>
        <w:t>g</w:t>
      </w:r>
      <w:del w:id="48" w:author="MNB" w:date="2025-11-03T10:50:00Z" w16du:dateUtc="2025-11-03T09:50:00Z">
        <w:r w:rsidRPr="00507D09">
          <w:rPr>
            <w:rFonts w:ascii="Arial" w:hAnsi="Arial" w:cs="Arial"/>
            <w:b/>
            <w:noProof w:val="0"/>
            <w:snapToGrid w:val="0"/>
            <w:color w:val="000000"/>
            <w:sz w:val="20"/>
            <w:lang w:val="hu-HU" w:eastAsia="en-US"/>
          </w:rPr>
          <w:delText>/</w:delText>
        </w:r>
      </w:del>
      <w:ins w:id="49" w:author="MNB" w:date="2025-11-03T10:50:00Z" w16du:dateUtc="2025-11-03T09:50:00Z">
        <w:r w:rsidR="002D23CD">
          <w:rPr>
            <w:rFonts w:ascii="Arial" w:hAnsi="Arial" w:cs="Arial"/>
            <w:b/>
            <w:noProof w:val="0"/>
            <w:snapToGrid w:val="0"/>
            <w:color w:val="000000"/>
            <w:sz w:val="20"/>
            <w:lang w:val="hu-HU" w:eastAsia="en-US"/>
          </w:rPr>
          <w:t>)</w:t>
        </w:r>
      </w:ins>
      <w:r w:rsidRPr="00507D09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 xml:space="preserve"> Esemény dátumaként a fizetés tényleges vagy várható </w:t>
      </w:r>
      <w:r w:rsidR="00805FCF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>időpontjá</w:t>
      </w:r>
      <w:r w:rsidRPr="00507D09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 xml:space="preserve">t kell megjelölni. Kamatfizetés esetén, amennyiben a kifizetés időpontja előre nem határozható meg másként, a kamatperiódus végét kell megadni. </w:t>
      </w:r>
    </w:p>
    <w:p w14:paraId="153100C8" w14:textId="77777777" w:rsidR="00FC6F80" w:rsidRDefault="00507D09" w:rsidP="00A46F93">
      <w:pPr>
        <w:pStyle w:val="Szvegtrzs3"/>
        <w:spacing w:after="0"/>
        <w:rPr>
          <w:rFonts w:ascii="Arial" w:hAnsi="Arial" w:cs="Arial"/>
          <w:b/>
          <w:noProof w:val="0"/>
          <w:sz w:val="20"/>
          <w:lang w:val="hu-HU"/>
        </w:rPr>
      </w:pPr>
      <w:r w:rsidRPr="00507D09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 xml:space="preserve">Visszavásárlás esetén, amennyiben </w:t>
      </w:r>
      <w:r w:rsidRPr="00507D09">
        <w:rPr>
          <w:rFonts w:ascii="Arial" w:hAnsi="Arial" w:cs="Arial"/>
          <w:sz w:val="20"/>
          <w:lang w:val="hu-HU"/>
        </w:rPr>
        <w:t xml:space="preserve">az adott tárgyidőszakban egy adott értékpapírból több visszavásárlás történt, az esemény dátuma az utolsó visszavásárlás </w:t>
      </w:r>
      <w:r w:rsidR="00805FCF">
        <w:rPr>
          <w:rFonts w:ascii="Arial" w:hAnsi="Arial" w:cs="Arial"/>
          <w:sz w:val="20"/>
          <w:lang w:val="hu-HU"/>
        </w:rPr>
        <w:t>időpontja</w:t>
      </w:r>
      <w:r w:rsidRPr="00507D09">
        <w:rPr>
          <w:rFonts w:ascii="Arial" w:hAnsi="Arial" w:cs="Arial"/>
          <w:sz w:val="20"/>
          <w:lang w:val="hu-HU"/>
        </w:rPr>
        <w:t xml:space="preserve"> legyen. </w:t>
      </w:r>
    </w:p>
    <w:p w14:paraId="13F7BD4B" w14:textId="11D32B73" w:rsidR="00FC6F80" w:rsidRPr="009B552F" w:rsidRDefault="00507D09" w:rsidP="00A46F93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9B552F">
        <w:rPr>
          <w:rFonts w:ascii="Arial" w:hAnsi="Arial" w:cs="Arial"/>
          <w:b/>
          <w:noProof w:val="0"/>
          <w:sz w:val="20"/>
          <w:lang w:val="hu-HU"/>
        </w:rPr>
        <w:t>h</w:t>
      </w:r>
      <w:del w:id="50" w:author="MNB" w:date="2025-11-03T10:50:00Z" w16du:dateUtc="2025-11-03T09:50:00Z">
        <w:r w:rsidRPr="009B552F">
          <w:rPr>
            <w:rFonts w:ascii="Arial" w:hAnsi="Arial" w:cs="Arial"/>
            <w:b/>
            <w:noProof w:val="0"/>
            <w:sz w:val="20"/>
            <w:lang w:val="hu-HU"/>
          </w:rPr>
          <w:delText>/</w:delText>
        </w:r>
      </w:del>
      <w:ins w:id="51" w:author="MNB" w:date="2025-11-03T10:50:00Z" w16du:dateUtc="2025-11-03T09:50:00Z">
        <w:r w:rsidR="002D23CD" w:rsidRPr="009B552F">
          <w:rPr>
            <w:rFonts w:ascii="Arial" w:hAnsi="Arial" w:cs="Arial"/>
            <w:b/>
            <w:noProof w:val="0"/>
            <w:sz w:val="20"/>
            <w:lang w:val="hu-HU"/>
          </w:rPr>
          <w:t>)</w:t>
        </w:r>
      </w:ins>
      <w:r w:rsidRPr="009B552F">
        <w:rPr>
          <w:rFonts w:ascii="Arial" w:hAnsi="Arial" w:cs="Arial"/>
          <w:b/>
          <w:noProof w:val="0"/>
          <w:sz w:val="20"/>
          <w:lang w:val="hu-HU"/>
        </w:rPr>
        <w:t xml:space="preserve"> </w:t>
      </w:r>
      <w:r w:rsidRPr="009B552F">
        <w:rPr>
          <w:rFonts w:ascii="Arial" w:hAnsi="Arial" w:cs="Arial"/>
          <w:noProof w:val="0"/>
          <w:sz w:val="20"/>
          <w:lang w:val="hu-HU"/>
        </w:rPr>
        <w:t xml:space="preserve">Az adott napon felmerülő cash-flow elem nagysága, százalékban kifejezve. </w:t>
      </w:r>
    </w:p>
    <w:p w14:paraId="2225A869" w14:textId="77777777" w:rsidR="00FC6F80" w:rsidRPr="009B552F" w:rsidRDefault="00507D09" w:rsidP="00A46F93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9B552F">
        <w:rPr>
          <w:rFonts w:ascii="Arial" w:hAnsi="Arial" w:cs="Arial"/>
          <w:noProof w:val="0"/>
          <w:sz w:val="20"/>
          <w:lang w:val="hu-HU"/>
        </w:rPr>
        <w:t xml:space="preserve">2-es kód esetén a kamatperiódusra fizetendő kamat nagyságát kell megadni, százalékban kifejezve, mely a következő képlet segítségével számolható ki: </w:t>
      </w:r>
    </w:p>
    <w:p w14:paraId="19BA8689" w14:textId="3DE6A7CF" w:rsidR="00594A8E" w:rsidRDefault="00507D09" w:rsidP="00A46F93">
      <w:pPr>
        <w:pStyle w:val="Szvegtrzs3"/>
        <w:tabs>
          <w:tab w:val="clear" w:pos="8222"/>
        </w:tabs>
        <w:spacing w:after="0"/>
        <w:rPr>
          <w:ins w:id="52" w:author="MNB" w:date="2025-11-03T10:50:00Z" w16du:dateUtc="2025-11-03T09:50:00Z"/>
          <w:rFonts w:ascii="Arial" w:hAnsi="Arial" w:cs="Arial"/>
          <w:noProof w:val="0"/>
          <w:sz w:val="20"/>
          <w:lang w:val="hu-HU"/>
        </w:rPr>
      </w:pPr>
      <w:r w:rsidRPr="009B552F">
        <w:rPr>
          <w:rFonts w:ascii="Arial" w:hAnsi="Arial" w:cs="Arial"/>
          <w:noProof w:val="0"/>
          <w:sz w:val="20"/>
          <w:lang w:val="hu-HU"/>
        </w:rPr>
        <w:t>Fizetendő kamat</w:t>
      </w:r>
      <w:r w:rsidR="009064F8" w:rsidRPr="009B552F">
        <w:rPr>
          <w:rFonts w:ascii="Arial" w:hAnsi="Arial" w:cs="Arial"/>
          <w:noProof w:val="0"/>
          <w:sz w:val="20"/>
          <w:lang w:val="hu-HU"/>
        </w:rPr>
        <w:t xml:space="preserve"> </w:t>
      </w:r>
      <w:r w:rsidRPr="009B552F">
        <w:rPr>
          <w:rFonts w:ascii="Arial" w:hAnsi="Arial" w:cs="Arial"/>
          <w:noProof w:val="0"/>
          <w:sz w:val="20"/>
          <w:lang w:val="hu-HU"/>
        </w:rPr>
        <w:t>(%) =</w:t>
      </w:r>
      <w:r w:rsidR="009F2FE1" w:rsidRPr="009B552F">
        <w:rPr>
          <w:rFonts w:ascii="Arial" w:hAnsi="Arial" w:cs="Arial"/>
          <w:noProof w:val="0"/>
          <w:sz w:val="20"/>
          <w:lang w:val="hu-HU"/>
        </w:rPr>
        <w:t xml:space="preserve"> </w:t>
      </w:r>
      <w:r w:rsidRPr="009B552F">
        <w:rPr>
          <w:rFonts w:ascii="Arial" w:hAnsi="Arial" w:cs="Arial"/>
          <w:noProof w:val="0"/>
          <w:sz w:val="20"/>
          <w:lang w:val="hu-HU"/>
        </w:rPr>
        <w:t xml:space="preserve">(kamatperiódus vége – kamatperiódus </w:t>
      </w:r>
      <w:r w:rsidRPr="009B552F">
        <w:rPr>
          <w:rFonts w:ascii="Arial" w:hAnsi="Arial"/>
          <w:sz w:val="20"/>
          <w:lang w:val="hu-HU"/>
        </w:rPr>
        <w:t xml:space="preserve">kezdete) / </w:t>
      </w:r>
      <w:del w:id="53" w:author="MNB" w:date="2025-11-03T10:50:00Z" w16du:dateUtc="2025-11-03T09:50:00Z">
        <w:r w:rsidRPr="009B552F">
          <w:rPr>
            <w:rFonts w:ascii="Arial" w:hAnsi="Arial" w:cs="Arial"/>
            <w:noProof w:val="0"/>
            <w:sz w:val="20"/>
            <w:lang w:val="hu-HU"/>
          </w:rPr>
          <w:delText>360</w:delText>
        </w:r>
      </w:del>
      <w:ins w:id="54" w:author="MNB" w:date="2025-11-03T10:50:00Z" w16du:dateUtc="2025-11-03T09:50:00Z">
        <w:r w:rsidR="00A907D0" w:rsidRPr="009B552F">
          <w:rPr>
            <w:rFonts w:ascii="Arial" w:hAnsi="Arial" w:cs="Arial"/>
            <w:noProof w:val="0"/>
            <w:sz w:val="20"/>
            <w:lang w:val="hu-HU"/>
          </w:rPr>
          <w:t>365</w:t>
        </w:r>
      </w:ins>
      <w:r w:rsidR="00A907D0" w:rsidRPr="009B552F">
        <w:rPr>
          <w:rFonts w:ascii="Arial" w:hAnsi="Arial"/>
          <w:sz w:val="20"/>
          <w:lang w:val="hu-HU"/>
        </w:rPr>
        <w:t xml:space="preserve"> </w:t>
      </w:r>
      <w:r w:rsidR="009F2FE1" w:rsidRPr="009B552F">
        <w:rPr>
          <w:rFonts w:ascii="Arial" w:hAnsi="Arial"/>
          <w:sz w:val="20"/>
          <w:lang w:val="hu-HU"/>
        </w:rPr>
        <w:t>×</w:t>
      </w:r>
      <w:r w:rsidRPr="009B552F">
        <w:rPr>
          <w:rFonts w:ascii="Arial" w:hAnsi="Arial"/>
          <w:sz w:val="20"/>
          <w:lang w:val="hu-HU"/>
        </w:rPr>
        <w:t xml:space="preserve"> megállapított</w:t>
      </w:r>
      <w:r w:rsidRPr="009B552F">
        <w:rPr>
          <w:rFonts w:ascii="Arial" w:hAnsi="Arial" w:cs="Arial"/>
          <w:noProof w:val="0"/>
          <w:sz w:val="20"/>
          <w:lang w:val="hu-HU"/>
        </w:rPr>
        <w:t xml:space="preserve"> éves kamat </w:t>
      </w:r>
      <w:del w:id="55" w:author="MNB" w:date="2025-11-03T10:50:00Z" w16du:dateUtc="2025-11-03T09:50:00Z">
        <w:r w:rsidRPr="009B552F">
          <w:rPr>
            <w:rFonts w:ascii="Arial" w:hAnsi="Arial" w:cs="Arial"/>
            <w:noProof w:val="0"/>
            <w:sz w:val="20"/>
            <w:lang w:val="hu-HU"/>
          </w:rPr>
          <w:delText>(</w:delText>
        </w:r>
      </w:del>
      <w:ins w:id="56" w:author="MNB" w:date="2025-11-03T10:50:00Z" w16du:dateUtc="2025-11-03T09:50:00Z">
        <w:r w:rsidR="004E32F1" w:rsidRPr="009B552F">
          <w:rPr>
            <w:rFonts w:ascii="Arial" w:hAnsi="Arial" w:cs="Arial"/>
            <w:noProof w:val="0"/>
            <w:sz w:val="20"/>
            <w:lang w:val="hu-HU"/>
          </w:rPr>
          <w:t>[</w:t>
        </w:r>
      </w:ins>
      <w:r w:rsidRPr="009B552F">
        <w:rPr>
          <w:rFonts w:ascii="Arial" w:hAnsi="Arial" w:cs="Arial"/>
          <w:noProof w:val="0"/>
          <w:sz w:val="20"/>
          <w:lang w:val="hu-HU"/>
        </w:rPr>
        <w:t>az f</w:t>
      </w:r>
      <w:del w:id="57" w:author="MNB" w:date="2025-11-03T10:50:00Z" w16du:dateUtc="2025-11-03T09:50:00Z">
        <w:r w:rsidR="0047668F" w:rsidRPr="009B552F">
          <w:rPr>
            <w:rFonts w:ascii="Arial" w:hAnsi="Arial" w:cs="Arial"/>
            <w:noProof w:val="0"/>
            <w:sz w:val="20"/>
            <w:lang w:val="hu-HU"/>
          </w:rPr>
          <w:delText>/</w:delText>
        </w:r>
      </w:del>
      <w:ins w:id="58" w:author="MNB" w:date="2025-11-03T10:50:00Z" w16du:dateUtc="2025-11-03T09:50:00Z">
        <w:r w:rsidR="004E32F1" w:rsidRPr="009B552F">
          <w:rPr>
            <w:rFonts w:ascii="Arial" w:hAnsi="Arial" w:cs="Arial"/>
            <w:noProof w:val="0"/>
            <w:sz w:val="20"/>
            <w:lang w:val="hu-HU"/>
          </w:rPr>
          <w:t>)</w:t>
        </w:r>
      </w:ins>
      <w:r w:rsidRPr="009B552F">
        <w:rPr>
          <w:rFonts w:ascii="Arial" w:hAnsi="Arial" w:cs="Arial"/>
          <w:noProof w:val="0"/>
          <w:sz w:val="20"/>
          <w:lang w:val="hu-HU"/>
        </w:rPr>
        <w:t xml:space="preserve"> oszlopban szerepeltett adat</w:t>
      </w:r>
      <w:del w:id="59" w:author="MNB" w:date="2025-11-03T10:50:00Z" w16du:dateUtc="2025-11-03T09:50:00Z">
        <w:r w:rsidRPr="009B552F">
          <w:rPr>
            <w:rFonts w:ascii="Arial" w:hAnsi="Arial" w:cs="Arial"/>
            <w:noProof w:val="0"/>
            <w:sz w:val="20"/>
            <w:lang w:val="hu-HU"/>
          </w:rPr>
          <w:delText>)</w:delText>
        </w:r>
        <w:r w:rsidR="00C7034A" w:rsidRPr="009B552F">
          <w:rPr>
            <w:rFonts w:ascii="Arial" w:hAnsi="Arial" w:cs="Arial"/>
            <w:noProof w:val="0"/>
            <w:sz w:val="20"/>
            <w:lang w:val="hu-HU"/>
          </w:rPr>
          <w:delText>.</w:delText>
        </w:r>
      </w:del>
      <w:ins w:id="60" w:author="MNB" w:date="2025-11-03T10:50:00Z" w16du:dateUtc="2025-11-03T09:50:00Z">
        <w:r w:rsidR="004E32F1" w:rsidRPr="009B552F">
          <w:rPr>
            <w:rFonts w:ascii="Arial" w:hAnsi="Arial" w:cs="Arial"/>
            <w:noProof w:val="0"/>
            <w:sz w:val="20"/>
            <w:lang w:val="hu-HU"/>
          </w:rPr>
          <w:t>]</w:t>
        </w:r>
        <w:r w:rsidR="00C7034A" w:rsidRPr="009B552F">
          <w:rPr>
            <w:rFonts w:ascii="Arial" w:hAnsi="Arial" w:cs="Arial"/>
            <w:noProof w:val="0"/>
            <w:sz w:val="20"/>
            <w:lang w:val="hu-HU"/>
          </w:rPr>
          <w:t>.</w:t>
        </w:r>
      </w:ins>
    </w:p>
    <w:p w14:paraId="0DB60FFC" w14:textId="77777777" w:rsidR="001E12DB" w:rsidRDefault="001E12DB" w:rsidP="00A46F93">
      <w:pPr>
        <w:pStyle w:val="Szvegtrzs3"/>
        <w:tabs>
          <w:tab w:val="clear" w:pos="8222"/>
        </w:tabs>
        <w:spacing w:after="0"/>
        <w:rPr>
          <w:ins w:id="61" w:author="MNB" w:date="2025-11-03T10:50:00Z" w16du:dateUtc="2025-11-03T09:50:00Z"/>
          <w:rFonts w:ascii="Arial" w:hAnsi="Arial" w:cs="Arial"/>
          <w:noProof w:val="0"/>
          <w:sz w:val="20"/>
          <w:lang w:val="hu-HU"/>
        </w:rPr>
      </w:pPr>
    </w:p>
    <w:p w14:paraId="64122B49" w14:textId="1C7A66AC" w:rsidR="00B64F26" w:rsidRPr="00E23037" w:rsidRDefault="00B64F26" w:rsidP="00A46F93">
      <w:pPr>
        <w:pStyle w:val="Szvegtrzs3"/>
        <w:tabs>
          <w:tab w:val="clear" w:pos="8222"/>
        </w:tabs>
        <w:spacing w:after="0"/>
        <w:rPr>
          <w:ins w:id="62" w:author="MNB" w:date="2025-11-03T10:50:00Z" w16du:dateUtc="2025-11-03T09:50:00Z"/>
          <w:rFonts w:ascii="Arial" w:hAnsi="Arial" w:cs="Arial"/>
          <w:b/>
          <w:bCs/>
          <w:noProof w:val="0"/>
          <w:sz w:val="20"/>
          <w:lang w:val="hu-HU"/>
        </w:rPr>
      </w:pPr>
      <w:ins w:id="63" w:author="MNB" w:date="2025-11-03T10:50:00Z" w16du:dateUtc="2025-11-03T09:50:00Z">
        <w:r w:rsidRPr="00E23037">
          <w:rPr>
            <w:rFonts w:ascii="Arial" w:hAnsi="Arial" w:cs="Arial"/>
            <w:b/>
            <w:bCs/>
            <w:noProof w:val="0"/>
            <w:sz w:val="20"/>
            <w:lang w:val="hu-HU"/>
          </w:rPr>
          <w:t>03. tábla: Nyomdai úton előállított saját kibocsátású kötvények ügyfelenkénti állománya</w:t>
        </w:r>
      </w:ins>
    </w:p>
    <w:p w14:paraId="5F00C672" w14:textId="77777777" w:rsidR="00B64F26" w:rsidRDefault="00B64F26" w:rsidP="00A46F93">
      <w:pPr>
        <w:pStyle w:val="Szvegtrzs3"/>
        <w:tabs>
          <w:tab w:val="clear" w:pos="8222"/>
        </w:tabs>
        <w:spacing w:after="0"/>
        <w:rPr>
          <w:ins w:id="64" w:author="MNB" w:date="2025-11-03T10:50:00Z" w16du:dateUtc="2025-11-03T09:50:00Z"/>
          <w:rFonts w:ascii="Arial" w:hAnsi="Arial" w:cs="Arial"/>
          <w:noProof w:val="0"/>
          <w:sz w:val="20"/>
          <w:lang w:val="hu-HU"/>
        </w:rPr>
      </w:pPr>
    </w:p>
    <w:p w14:paraId="76C2853F" w14:textId="507CE774" w:rsidR="00AC7105" w:rsidRDefault="00292288" w:rsidP="00A46F93">
      <w:pPr>
        <w:pStyle w:val="Szvegtrzs3"/>
        <w:spacing w:after="0"/>
        <w:rPr>
          <w:ins w:id="65" w:author="MNB" w:date="2025-11-03T10:50:00Z" w16du:dateUtc="2025-11-03T09:50:00Z"/>
          <w:rFonts w:ascii="Arial" w:hAnsi="Arial" w:cs="Arial"/>
          <w:noProof w:val="0"/>
          <w:sz w:val="20"/>
          <w:lang w:val="hu-HU"/>
        </w:rPr>
      </w:pPr>
      <w:ins w:id="66" w:author="MNB" w:date="2025-11-03T10:50:00Z" w16du:dateUtc="2025-11-03T09:50:00Z">
        <w:r>
          <w:rPr>
            <w:rFonts w:ascii="Arial" w:hAnsi="Arial" w:cs="Arial"/>
            <w:noProof w:val="0"/>
            <w:sz w:val="20"/>
            <w:lang w:val="hu-HU"/>
          </w:rPr>
          <w:t>Ez a tábla</w:t>
        </w:r>
        <w:r w:rsidR="00AC7105">
          <w:rPr>
            <w:rFonts w:ascii="Arial" w:hAnsi="Arial" w:cs="Arial"/>
            <w:noProof w:val="0"/>
            <w:sz w:val="20"/>
            <w:lang w:val="hu-HU"/>
          </w:rPr>
          <w:t xml:space="preserve"> </w:t>
        </w:r>
        <w:r>
          <w:rPr>
            <w:rFonts w:ascii="Arial" w:hAnsi="Arial" w:cs="Arial"/>
            <w:noProof w:val="0"/>
            <w:sz w:val="20"/>
            <w:lang w:val="hu-HU"/>
          </w:rPr>
          <w:t>csak az</w:t>
        </w:r>
        <w:r w:rsidR="00AC7105">
          <w:rPr>
            <w:rFonts w:ascii="Arial" w:hAnsi="Arial" w:cs="Arial"/>
            <w:noProof w:val="0"/>
            <w:sz w:val="20"/>
            <w:lang w:val="hu-HU"/>
          </w:rPr>
          <w:t xml:space="preserve"> E62 MNB azonosító kódú adatszolgáltatás</w:t>
        </w:r>
        <w:r>
          <w:rPr>
            <w:rFonts w:ascii="Arial" w:hAnsi="Arial" w:cs="Arial"/>
            <w:noProof w:val="0"/>
            <w:sz w:val="20"/>
            <w:lang w:val="hu-HU"/>
          </w:rPr>
          <w:t xml:space="preserve"> része</w:t>
        </w:r>
        <w:r w:rsidR="003329B5">
          <w:rPr>
            <w:rFonts w:ascii="Arial" w:hAnsi="Arial" w:cs="Arial"/>
            <w:noProof w:val="0"/>
            <w:sz w:val="20"/>
            <w:lang w:val="hu-HU"/>
          </w:rPr>
          <w:t>.</w:t>
        </w:r>
      </w:ins>
    </w:p>
    <w:p w14:paraId="282E4977" w14:textId="77777777" w:rsidR="00AC7105" w:rsidRDefault="00AC7105" w:rsidP="00A46F93">
      <w:pPr>
        <w:pStyle w:val="Szvegtrzs3"/>
        <w:spacing w:after="0"/>
        <w:rPr>
          <w:ins w:id="67" w:author="MNB" w:date="2025-11-03T10:50:00Z" w16du:dateUtc="2025-11-03T09:50:00Z"/>
          <w:rFonts w:ascii="Arial" w:hAnsi="Arial" w:cs="Arial"/>
          <w:noProof w:val="0"/>
          <w:sz w:val="20"/>
          <w:lang w:val="hu-HU"/>
        </w:rPr>
      </w:pPr>
    </w:p>
    <w:p w14:paraId="71EFED02" w14:textId="1B249CBC" w:rsidR="00B64F26" w:rsidRPr="00B64F26" w:rsidRDefault="00292288" w:rsidP="00A46F93">
      <w:pPr>
        <w:pStyle w:val="Szvegtrzs3"/>
        <w:spacing w:after="0"/>
        <w:rPr>
          <w:ins w:id="68" w:author="MNB" w:date="2025-11-03T10:50:00Z" w16du:dateUtc="2025-11-03T09:50:00Z"/>
          <w:rFonts w:ascii="Arial" w:hAnsi="Arial" w:cs="Arial"/>
          <w:noProof w:val="0"/>
          <w:sz w:val="20"/>
          <w:lang w:val="hu-HU"/>
        </w:rPr>
      </w:pPr>
      <w:ins w:id="69" w:author="MNB" w:date="2025-11-03T10:50:00Z" w16du:dateUtc="2025-11-03T09:50:00Z">
        <w:r>
          <w:rPr>
            <w:rFonts w:ascii="Arial" w:hAnsi="Arial" w:cs="Arial"/>
            <w:noProof w:val="0"/>
            <w:sz w:val="20"/>
            <w:lang w:val="hu-HU"/>
          </w:rPr>
          <w:t>Ez a</w:t>
        </w:r>
        <w:r w:rsidR="00B64F26" w:rsidRPr="00B64F26">
          <w:rPr>
            <w:rFonts w:ascii="Arial" w:hAnsi="Arial" w:cs="Arial"/>
            <w:noProof w:val="0"/>
            <w:sz w:val="20"/>
            <w:lang w:val="hu-HU"/>
          </w:rPr>
          <w:t xml:space="preserve"> tábla a </w:t>
        </w:r>
        <w:r w:rsidR="00B64F26">
          <w:rPr>
            <w:rFonts w:ascii="Arial" w:hAnsi="Arial" w:cs="Arial"/>
            <w:noProof w:val="0"/>
            <w:sz w:val="20"/>
            <w:lang w:val="hu-HU"/>
          </w:rPr>
          <w:t>kötvénykibocsátó</w:t>
        </w:r>
        <w:r w:rsidR="00B64F26" w:rsidRPr="00B64F26">
          <w:rPr>
            <w:rFonts w:ascii="Arial" w:hAnsi="Arial" w:cs="Arial"/>
            <w:noProof w:val="0"/>
            <w:sz w:val="20"/>
            <w:lang w:val="hu-HU"/>
          </w:rPr>
          <w:t xml:space="preserve"> által nyomdai úton </w:t>
        </w:r>
        <w:r w:rsidR="00B64F26">
          <w:rPr>
            <w:rFonts w:ascii="Arial" w:hAnsi="Arial" w:cs="Arial"/>
            <w:noProof w:val="0"/>
            <w:sz w:val="20"/>
            <w:lang w:val="hu-HU"/>
          </w:rPr>
          <w:t>előállított és kibocsátott</w:t>
        </w:r>
        <w:r w:rsidR="004E32F1">
          <w:rPr>
            <w:rFonts w:ascii="Arial" w:hAnsi="Arial" w:cs="Arial"/>
            <w:noProof w:val="0"/>
            <w:sz w:val="20"/>
            <w:lang w:val="hu-HU"/>
          </w:rPr>
          <w:t>, a</w:t>
        </w:r>
        <w:r w:rsidR="00B64F26" w:rsidRPr="00B64F26">
          <w:rPr>
            <w:rFonts w:ascii="Arial" w:hAnsi="Arial" w:cs="Arial"/>
            <w:noProof w:val="0"/>
            <w:sz w:val="20"/>
            <w:lang w:val="hu-HU"/>
          </w:rPr>
          <w:t xml:space="preserve"> hó</w:t>
        </w:r>
        <w:r w:rsidR="004E32F1">
          <w:rPr>
            <w:rFonts w:ascii="Arial" w:hAnsi="Arial" w:cs="Arial"/>
            <w:noProof w:val="0"/>
            <w:sz w:val="20"/>
            <w:lang w:val="hu-HU"/>
          </w:rPr>
          <w:t>nap</w:t>
        </w:r>
        <w:r w:rsidR="00B64F26" w:rsidRPr="00B64F26">
          <w:rPr>
            <w:rFonts w:ascii="Arial" w:hAnsi="Arial" w:cs="Arial"/>
            <w:noProof w:val="0"/>
            <w:sz w:val="20"/>
            <w:lang w:val="hu-HU"/>
          </w:rPr>
          <w:t xml:space="preserve"> vég</w:t>
        </w:r>
        <w:r w:rsidR="00B64F26">
          <w:rPr>
            <w:rFonts w:ascii="Arial" w:hAnsi="Arial" w:cs="Arial"/>
            <w:noProof w:val="0"/>
            <w:sz w:val="20"/>
            <w:lang w:val="hu-HU"/>
          </w:rPr>
          <w:t xml:space="preserve">én forgalomban lévő, </w:t>
        </w:r>
        <w:r w:rsidR="00B64F26" w:rsidRPr="00B64F26">
          <w:rPr>
            <w:rFonts w:ascii="Arial" w:hAnsi="Arial" w:cs="Arial"/>
            <w:noProof w:val="0"/>
            <w:sz w:val="20"/>
            <w:lang w:val="hu-HU"/>
          </w:rPr>
          <w:t xml:space="preserve">ügyfélszintű, ISIN kódonkénti </w:t>
        </w:r>
        <w:r w:rsidR="00B64F26">
          <w:rPr>
            <w:rFonts w:ascii="Arial" w:hAnsi="Arial" w:cs="Arial"/>
            <w:noProof w:val="0"/>
            <w:sz w:val="20"/>
            <w:lang w:val="hu-HU"/>
          </w:rPr>
          <w:t>névértékes állományát</w:t>
        </w:r>
        <w:r w:rsidR="00B64F26" w:rsidRPr="00B64F26">
          <w:rPr>
            <w:rFonts w:ascii="Arial" w:hAnsi="Arial" w:cs="Arial"/>
            <w:noProof w:val="0"/>
            <w:sz w:val="20"/>
            <w:lang w:val="hu-HU"/>
          </w:rPr>
          <w:t xml:space="preserve"> tartalmazza</w:t>
        </w:r>
        <w:r w:rsidR="00B64F26">
          <w:rPr>
            <w:rFonts w:ascii="Arial" w:hAnsi="Arial" w:cs="Arial"/>
            <w:noProof w:val="0"/>
            <w:sz w:val="20"/>
            <w:lang w:val="hu-HU"/>
          </w:rPr>
          <w:t>, ezer devizában</w:t>
        </w:r>
        <w:r w:rsidR="00B64F26" w:rsidRPr="00B64F26">
          <w:rPr>
            <w:rFonts w:ascii="Arial" w:hAnsi="Arial" w:cs="Arial"/>
            <w:noProof w:val="0"/>
            <w:sz w:val="20"/>
            <w:lang w:val="hu-HU"/>
          </w:rPr>
          <w:t>.</w:t>
        </w:r>
      </w:ins>
    </w:p>
    <w:p w14:paraId="1C644D94" w14:textId="77777777" w:rsidR="00B64F26" w:rsidRPr="00B64F26" w:rsidRDefault="00B64F26" w:rsidP="00A46F93">
      <w:pPr>
        <w:pStyle w:val="Szvegtrzs3"/>
        <w:spacing w:after="0"/>
        <w:rPr>
          <w:ins w:id="70" w:author="MNB" w:date="2025-11-03T10:50:00Z" w16du:dateUtc="2025-11-03T09:50:00Z"/>
          <w:rFonts w:ascii="Arial" w:hAnsi="Arial" w:cs="Arial"/>
          <w:noProof w:val="0"/>
          <w:sz w:val="20"/>
          <w:lang w:val="hu-HU"/>
        </w:rPr>
      </w:pPr>
    </w:p>
    <w:p w14:paraId="156AAE49" w14:textId="14BE7CCC" w:rsidR="00B64F26" w:rsidRPr="00EB3305" w:rsidRDefault="00B64F26" w:rsidP="00A46F93">
      <w:pPr>
        <w:pStyle w:val="Szvegtrzs3"/>
        <w:spacing w:after="0"/>
        <w:rPr>
          <w:ins w:id="71" w:author="MNB" w:date="2025-11-03T10:50:00Z" w16du:dateUtc="2025-11-03T09:50:00Z"/>
          <w:rFonts w:ascii="Arial" w:hAnsi="Arial" w:cs="Arial"/>
          <w:noProof w:val="0"/>
          <w:sz w:val="20"/>
          <w:lang w:val="hu-HU"/>
        </w:rPr>
      </w:pPr>
      <w:ins w:id="72" w:author="MNB" w:date="2025-11-03T10:50:00Z" w16du:dateUtc="2025-11-03T09:50:00Z">
        <w:r w:rsidRPr="00507D09">
          <w:rPr>
            <w:rFonts w:ascii="Arial" w:hAnsi="Arial" w:cs="Arial"/>
            <w:noProof w:val="0"/>
            <w:sz w:val="20"/>
            <w:lang w:val="hu-HU"/>
          </w:rPr>
          <w:t>Az egyes oszlopok</w:t>
        </w:r>
        <w:r w:rsidR="003948D4">
          <w:rPr>
            <w:rFonts w:ascii="Arial" w:hAnsi="Arial" w:cs="Arial"/>
            <w:noProof w:val="0"/>
            <w:sz w:val="20"/>
            <w:lang w:val="hu-HU"/>
          </w:rPr>
          <w:t xml:space="preserve"> kitöltésére vonatkozó előírások</w:t>
        </w:r>
      </w:ins>
    </w:p>
    <w:p w14:paraId="54757D8F" w14:textId="539503DA" w:rsidR="00B64F26" w:rsidRPr="004B450D" w:rsidRDefault="00B64F26" w:rsidP="00A46F93">
      <w:pPr>
        <w:pStyle w:val="Szvegtrzs3"/>
        <w:spacing w:after="0"/>
        <w:rPr>
          <w:ins w:id="73" w:author="MNB" w:date="2025-11-03T10:50:00Z" w16du:dateUtc="2025-11-03T09:50:00Z"/>
          <w:rFonts w:ascii="Arial" w:hAnsi="Arial" w:cs="Arial"/>
          <w:noProof w:val="0"/>
          <w:sz w:val="20"/>
          <w:lang w:val="hu-HU"/>
        </w:rPr>
      </w:pPr>
      <w:ins w:id="74" w:author="MNB" w:date="2025-11-03T10:50:00Z" w16du:dateUtc="2025-11-03T09:50:00Z">
        <w:r w:rsidRPr="004B450D">
          <w:rPr>
            <w:rFonts w:ascii="Arial" w:hAnsi="Arial" w:cs="Arial"/>
            <w:b/>
            <w:bCs/>
            <w:sz w:val="20"/>
            <w:lang w:val="hu-HU"/>
          </w:rPr>
          <w:t>b)</w:t>
        </w:r>
        <w:r w:rsidRPr="004B450D">
          <w:rPr>
            <w:rFonts w:ascii="Arial" w:hAnsi="Arial" w:cs="Arial"/>
            <w:noProof w:val="0"/>
            <w:sz w:val="20"/>
            <w:lang w:val="hu-HU"/>
          </w:rPr>
          <w:t xml:space="preserve"> Az ügyfél </w:t>
        </w:r>
        <w:r w:rsidR="00E95D11" w:rsidRPr="004B450D">
          <w:rPr>
            <w:rFonts w:ascii="Arial" w:hAnsi="Arial" w:cs="Arial"/>
            <w:noProof w:val="0"/>
            <w:sz w:val="20"/>
            <w:lang w:val="hu-HU"/>
          </w:rPr>
          <w:t>teljes</w:t>
        </w:r>
        <w:r w:rsidRPr="004B450D">
          <w:rPr>
            <w:rFonts w:ascii="Arial" w:hAnsi="Arial" w:cs="Arial"/>
            <w:noProof w:val="0"/>
            <w:sz w:val="20"/>
            <w:lang w:val="hu-HU"/>
          </w:rPr>
          <w:t xml:space="preserve"> neve. A természetes személy ügyfelek esetében ez az adat nem jelentendő.</w:t>
        </w:r>
      </w:ins>
    </w:p>
    <w:p w14:paraId="6D30446E" w14:textId="1D15D0BC" w:rsidR="00B64F26" w:rsidRPr="004B450D" w:rsidRDefault="00B64F26" w:rsidP="00A46F93">
      <w:pPr>
        <w:pStyle w:val="Szvegtrzs3"/>
        <w:spacing w:after="0"/>
        <w:rPr>
          <w:ins w:id="75" w:author="MNB" w:date="2025-11-03T10:50:00Z" w16du:dateUtc="2025-11-03T09:50:00Z"/>
          <w:rFonts w:ascii="Arial" w:hAnsi="Arial" w:cs="Arial"/>
          <w:noProof w:val="0"/>
          <w:sz w:val="20"/>
          <w:lang w:val="hu-HU"/>
        </w:rPr>
      </w:pPr>
      <w:ins w:id="76" w:author="MNB" w:date="2025-11-03T10:50:00Z" w16du:dateUtc="2025-11-03T09:50:00Z">
        <w:r w:rsidRPr="004B450D">
          <w:rPr>
            <w:rFonts w:ascii="Arial" w:hAnsi="Arial" w:cs="Arial"/>
            <w:b/>
            <w:bCs/>
            <w:sz w:val="20"/>
            <w:lang w:val="hu-HU"/>
          </w:rPr>
          <w:t>c)</w:t>
        </w:r>
        <w:r w:rsidRPr="004B450D">
          <w:rPr>
            <w:rFonts w:ascii="Arial" w:hAnsi="Arial" w:cs="Arial"/>
            <w:noProof w:val="0"/>
            <w:sz w:val="20"/>
            <w:lang w:val="hu-HU"/>
          </w:rPr>
          <w:t xml:space="preserve"> Rezidens gazdálkodó szervezet ügyfél esetén a törzsszámát (az adószám, illetve az egységes statisztikai számjel első 8 számjegye) kell megadni.</w:t>
        </w:r>
      </w:ins>
    </w:p>
    <w:p w14:paraId="6FBE2406" w14:textId="77777777" w:rsidR="00B64F26" w:rsidRPr="004B450D" w:rsidRDefault="00B64F26" w:rsidP="00A46F93">
      <w:pPr>
        <w:pStyle w:val="Szvegtrzs3"/>
        <w:spacing w:after="0"/>
        <w:rPr>
          <w:ins w:id="77" w:author="MNB" w:date="2025-11-03T10:50:00Z" w16du:dateUtc="2025-11-03T09:50:00Z"/>
          <w:rFonts w:ascii="Arial" w:hAnsi="Arial" w:cs="Arial"/>
          <w:noProof w:val="0"/>
          <w:sz w:val="20"/>
          <w:lang w:val="hu-HU"/>
        </w:rPr>
      </w:pPr>
      <w:ins w:id="78" w:author="MNB" w:date="2025-11-03T10:50:00Z" w16du:dateUtc="2025-11-03T09:50:00Z">
        <w:r w:rsidRPr="004B450D">
          <w:rPr>
            <w:rFonts w:ascii="Arial" w:hAnsi="Arial" w:cs="Arial"/>
            <w:noProof w:val="0"/>
            <w:sz w:val="20"/>
            <w:lang w:val="hu-HU"/>
          </w:rPr>
          <w:t>Nem rezidens ügyfél esetén a 00000001, természetes személy (lakossági ügyfél) esetén a 00000004 technikai kódot kell feltüntetni.</w:t>
        </w:r>
      </w:ins>
    </w:p>
    <w:p w14:paraId="1D218569" w14:textId="2F965983" w:rsidR="00B64F26" w:rsidRPr="004B450D" w:rsidRDefault="00B64F26" w:rsidP="00A46F93">
      <w:pPr>
        <w:pStyle w:val="Szvegtrzs3"/>
        <w:spacing w:after="0"/>
        <w:rPr>
          <w:ins w:id="79" w:author="MNB" w:date="2025-11-03T10:50:00Z" w16du:dateUtc="2025-11-03T09:50:00Z"/>
          <w:rFonts w:ascii="Arial" w:hAnsi="Arial" w:cs="Arial"/>
          <w:noProof w:val="0"/>
          <w:sz w:val="20"/>
          <w:lang w:val="hu-HU"/>
        </w:rPr>
      </w:pPr>
      <w:ins w:id="80" w:author="MNB" w:date="2025-11-03T10:50:00Z" w16du:dateUtc="2025-11-03T09:50:00Z">
        <w:r w:rsidRPr="004B450D">
          <w:rPr>
            <w:rFonts w:ascii="Arial" w:hAnsi="Arial" w:cs="Arial"/>
            <w:b/>
            <w:bCs/>
            <w:sz w:val="20"/>
            <w:lang w:val="hu-HU"/>
          </w:rPr>
          <w:t>d)</w:t>
        </w:r>
        <w:r w:rsidRPr="004B450D">
          <w:rPr>
            <w:rFonts w:ascii="Arial" w:hAnsi="Arial" w:cs="Arial"/>
            <w:noProof w:val="0"/>
            <w:sz w:val="20"/>
            <w:lang w:val="hu-HU"/>
          </w:rPr>
          <w:t xml:space="preserve"> Az alkalmazható szektorkódok:</w:t>
        </w:r>
      </w:ins>
    </w:p>
    <w:tbl>
      <w:tblPr>
        <w:tblW w:w="92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7847"/>
      </w:tblGrid>
      <w:tr w:rsidR="00B64F26" w:rsidRPr="00B64F26" w14:paraId="77D217B1" w14:textId="77777777" w:rsidTr="00F23D0A">
        <w:trPr>
          <w:trHeight w:val="280"/>
          <w:ins w:id="81" w:author="MNB" w:date="2025-11-03T10:50:00Z" w16du:dateUtc="2025-11-03T09:50:00Z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A07D740" w14:textId="35F4B2C2" w:rsidR="00B64F26" w:rsidRPr="00B64F26" w:rsidRDefault="00B64F26" w:rsidP="00A46F93">
            <w:pPr>
              <w:pStyle w:val="Szvegtrzs3"/>
              <w:spacing w:after="0"/>
              <w:rPr>
                <w:ins w:id="82" w:author="MNB" w:date="2025-11-03T10:50:00Z" w16du:dateUtc="2025-11-03T09:50:00Z"/>
                <w:rFonts w:ascii="Arial" w:hAnsi="Arial" w:cs="Arial"/>
                <w:noProof w:val="0"/>
                <w:sz w:val="20"/>
                <w:lang w:val="hu-HU"/>
              </w:rPr>
            </w:pPr>
            <w:ins w:id="83" w:author="MNB" w:date="2025-11-03T10:50:00Z" w16du:dateUtc="2025-11-03T09:50:00Z">
              <w:r w:rsidRPr="00B64F26">
                <w:rPr>
                  <w:rFonts w:ascii="Arial" w:hAnsi="Arial" w:cs="Arial"/>
                  <w:noProof w:val="0"/>
                  <w:sz w:val="20"/>
                  <w:lang w:val="hu-HU"/>
                </w:rPr>
                <w:t>Szektorkód</w:t>
              </w:r>
            </w:ins>
          </w:p>
        </w:tc>
        <w:tc>
          <w:tcPr>
            <w:tcW w:w="78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09D97E61" w14:textId="77777777" w:rsidR="00B64F26" w:rsidRPr="00B64F26" w:rsidRDefault="00B64F26" w:rsidP="00A46F93">
            <w:pPr>
              <w:pStyle w:val="Szvegtrzs3"/>
              <w:spacing w:after="0"/>
              <w:rPr>
                <w:ins w:id="84" w:author="MNB" w:date="2025-11-03T10:50:00Z" w16du:dateUtc="2025-11-03T09:50:00Z"/>
                <w:rFonts w:ascii="Arial" w:hAnsi="Arial" w:cs="Arial"/>
                <w:noProof w:val="0"/>
                <w:sz w:val="20"/>
                <w:lang w:val="hu-HU"/>
              </w:rPr>
            </w:pPr>
            <w:ins w:id="85" w:author="MNB" w:date="2025-11-03T10:50:00Z" w16du:dateUtc="2025-11-03T09:50:00Z">
              <w:r w:rsidRPr="00B64F26">
                <w:rPr>
                  <w:rFonts w:ascii="Arial" w:hAnsi="Arial" w:cs="Arial"/>
                  <w:noProof w:val="0"/>
                  <w:sz w:val="20"/>
                  <w:lang w:val="hu-HU"/>
                </w:rPr>
                <w:t>Megnevezés</w:t>
              </w:r>
            </w:ins>
          </w:p>
        </w:tc>
      </w:tr>
      <w:tr w:rsidR="00B64F26" w:rsidRPr="00B64F26" w14:paraId="2BB8B9B1" w14:textId="77777777" w:rsidTr="00F23D0A">
        <w:trPr>
          <w:trHeight w:val="280"/>
          <w:ins w:id="86" w:author="MNB" w:date="2025-11-03T10:50:00Z" w16du:dateUtc="2025-11-03T09:50:00Z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1E3D3F1" w14:textId="77777777" w:rsidR="00B64F26" w:rsidRPr="00B64F26" w:rsidRDefault="00B64F26" w:rsidP="00A46F93">
            <w:pPr>
              <w:pStyle w:val="Szvegtrzs3"/>
              <w:spacing w:after="0"/>
              <w:rPr>
                <w:ins w:id="87" w:author="MNB" w:date="2025-11-03T10:50:00Z" w16du:dateUtc="2025-11-03T09:50:00Z"/>
                <w:rFonts w:ascii="Arial" w:hAnsi="Arial" w:cs="Arial"/>
                <w:noProof w:val="0"/>
                <w:sz w:val="20"/>
                <w:lang w:val="hu-HU"/>
              </w:rPr>
            </w:pPr>
            <w:ins w:id="88" w:author="MNB" w:date="2025-11-03T10:50:00Z" w16du:dateUtc="2025-11-03T09:50:00Z">
              <w:r w:rsidRPr="00B64F26">
                <w:rPr>
                  <w:rFonts w:ascii="Arial" w:hAnsi="Arial" w:cs="Arial"/>
                  <w:noProof w:val="0"/>
                  <w:sz w:val="20"/>
                  <w:lang w:val="hu-HU"/>
                </w:rPr>
                <w:t>A</w:t>
              </w:r>
            </w:ins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C469B18" w14:textId="77777777" w:rsidR="00B64F26" w:rsidRPr="00B64F26" w:rsidRDefault="00B64F26" w:rsidP="00A46F93">
            <w:pPr>
              <w:pStyle w:val="Szvegtrzs3"/>
              <w:spacing w:after="0"/>
              <w:rPr>
                <w:ins w:id="89" w:author="MNB" w:date="2025-11-03T10:50:00Z" w16du:dateUtc="2025-11-03T09:50:00Z"/>
                <w:rFonts w:ascii="Arial" w:hAnsi="Arial" w:cs="Arial"/>
                <w:noProof w:val="0"/>
                <w:sz w:val="20"/>
                <w:lang w:val="hu-HU"/>
              </w:rPr>
            </w:pPr>
            <w:ins w:id="90" w:author="MNB" w:date="2025-11-03T10:50:00Z" w16du:dateUtc="2025-11-03T09:50:00Z">
              <w:r w:rsidRPr="00B64F26">
                <w:rPr>
                  <w:rFonts w:ascii="Arial" w:hAnsi="Arial" w:cs="Arial"/>
                  <w:noProof w:val="0"/>
                  <w:sz w:val="20"/>
                  <w:lang w:val="hu-HU"/>
                </w:rPr>
                <w:t>Nem pénzügyi vállalatok</w:t>
              </w:r>
            </w:ins>
          </w:p>
        </w:tc>
      </w:tr>
      <w:tr w:rsidR="00B64F26" w:rsidRPr="00B64F26" w14:paraId="6A90D61A" w14:textId="77777777" w:rsidTr="00F23D0A">
        <w:trPr>
          <w:trHeight w:val="280"/>
          <w:ins w:id="91" w:author="MNB" w:date="2025-11-03T10:50:00Z" w16du:dateUtc="2025-11-03T09:50:00Z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8B88A33" w14:textId="77777777" w:rsidR="00B64F26" w:rsidRPr="00B64F26" w:rsidRDefault="00B64F26" w:rsidP="00A46F93">
            <w:pPr>
              <w:pStyle w:val="Szvegtrzs3"/>
              <w:spacing w:after="0"/>
              <w:rPr>
                <w:ins w:id="92" w:author="MNB" w:date="2025-11-03T10:50:00Z" w16du:dateUtc="2025-11-03T09:50:00Z"/>
                <w:rFonts w:ascii="Arial" w:hAnsi="Arial" w:cs="Arial"/>
                <w:noProof w:val="0"/>
                <w:sz w:val="20"/>
                <w:lang w:val="hu-HU"/>
              </w:rPr>
            </w:pPr>
            <w:ins w:id="93" w:author="MNB" w:date="2025-11-03T10:50:00Z" w16du:dateUtc="2025-11-03T09:50:00Z">
              <w:r w:rsidRPr="00B64F26">
                <w:rPr>
                  <w:rFonts w:ascii="Arial" w:hAnsi="Arial" w:cs="Arial"/>
                  <w:noProof w:val="0"/>
                  <w:sz w:val="20"/>
                  <w:lang w:val="hu-HU"/>
                </w:rPr>
                <w:t>B</w:t>
              </w:r>
            </w:ins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A9AAAA3" w14:textId="77777777" w:rsidR="00B64F26" w:rsidRPr="00B64F26" w:rsidRDefault="00B64F26" w:rsidP="00A46F93">
            <w:pPr>
              <w:pStyle w:val="Szvegtrzs3"/>
              <w:spacing w:after="0"/>
              <w:rPr>
                <w:ins w:id="94" w:author="MNB" w:date="2025-11-03T10:50:00Z" w16du:dateUtc="2025-11-03T09:50:00Z"/>
                <w:rFonts w:ascii="Arial" w:hAnsi="Arial" w:cs="Arial"/>
                <w:noProof w:val="0"/>
                <w:sz w:val="20"/>
                <w:lang w:val="hu-HU"/>
              </w:rPr>
            </w:pPr>
            <w:ins w:id="95" w:author="MNB" w:date="2025-11-03T10:50:00Z" w16du:dateUtc="2025-11-03T09:50:00Z">
              <w:r w:rsidRPr="00B64F26">
                <w:rPr>
                  <w:rFonts w:ascii="Arial" w:hAnsi="Arial" w:cs="Arial"/>
                  <w:noProof w:val="0"/>
                  <w:sz w:val="20"/>
                  <w:lang w:val="hu-HU"/>
                </w:rPr>
                <w:t>Központi Bank</w:t>
              </w:r>
            </w:ins>
          </w:p>
        </w:tc>
      </w:tr>
      <w:tr w:rsidR="00B64F26" w:rsidRPr="004E32F1" w14:paraId="15EA4EFF" w14:textId="77777777" w:rsidTr="00F23D0A">
        <w:trPr>
          <w:trHeight w:val="280"/>
          <w:ins w:id="96" w:author="MNB" w:date="2025-11-03T10:50:00Z" w16du:dateUtc="2025-11-03T09:50:00Z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17287B3" w14:textId="77777777" w:rsidR="00B64F26" w:rsidRPr="00B64F26" w:rsidRDefault="00B64F26" w:rsidP="00A46F93">
            <w:pPr>
              <w:pStyle w:val="Szvegtrzs3"/>
              <w:spacing w:after="0"/>
              <w:rPr>
                <w:ins w:id="97" w:author="MNB" w:date="2025-11-03T10:50:00Z" w16du:dateUtc="2025-11-03T09:50:00Z"/>
                <w:rFonts w:ascii="Arial" w:hAnsi="Arial" w:cs="Arial"/>
                <w:noProof w:val="0"/>
                <w:sz w:val="20"/>
                <w:lang w:val="hu-HU"/>
              </w:rPr>
            </w:pPr>
            <w:ins w:id="98" w:author="MNB" w:date="2025-11-03T10:50:00Z" w16du:dateUtc="2025-11-03T09:50:00Z">
              <w:r w:rsidRPr="00B64F26">
                <w:rPr>
                  <w:rFonts w:ascii="Arial" w:hAnsi="Arial" w:cs="Arial"/>
                  <w:noProof w:val="0"/>
                  <w:sz w:val="20"/>
                  <w:lang w:val="hu-HU"/>
                </w:rPr>
                <w:t>C</w:t>
              </w:r>
            </w:ins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1CCB937" w14:textId="77777777" w:rsidR="00B64F26" w:rsidRPr="00B64F26" w:rsidRDefault="00B64F26" w:rsidP="00A46F93">
            <w:pPr>
              <w:pStyle w:val="Szvegtrzs3"/>
              <w:spacing w:after="0"/>
              <w:rPr>
                <w:ins w:id="99" w:author="MNB" w:date="2025-11-03T10:50:00Z" w16du:dateUtc="2025-11-03T09:50:00Z"/>
                <w:rFonts w:ascii="Arial" w:hAnsi="Arial" w:cs="Arial"/>
                <w:noProof w:val="0"/>
                <w:sz w:val="20"/>
                <w:lang w:val="hu-HU"/>
              </w:rPr>
            </w:pPr>
            <w:ins w:id="100" w:author="MNB" w:date="2025-11-03T10:50:00Z" w16du:dateUtc="2025-11-03T09:50:00Z">
              <w:r w:rsidRPr="00B64F26">
                <w:rPr>
                  <w:rFonts w:ascii="Arial" w:hAnsi="Arial" w:cs="Arial"/>
                  <w:noProof w:val="0"/>
                  <w:sz w:val="20"/>
                  <w:lang w:val="hu-HU"/>
                </w:rPr>
                <w:t>Egyéb monetáris pénzügyi intézmények (Hitelintézetek és pénzpiaci alapok)</w:t>
              </w:r>
            </w:ins>
          </w:p>
        </w:tc>
      </w:tr>
      <w:tr w:rsidR="00B64F26" w:rsidRPr="004E32F1" w14:paraId="587FE195" w14:textId="77777777" w:rsidTr="00F23D0A">
        <w:trPr>
          <w:trHeight w:val="280"/>
          <w:ins w:id="101" w:author="MNB" w:date="2025-11-03T10:50:00Z" w16du:dateUtc="2025-11-03T09:50:00Z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8E54236" w14:textId="77777777" w:rsidR="00B64F26" w:rsidRPr="00B64F26" w:rsidRDefault="00B64F26" w:rsidP="00A46F93">
            <w:pPr>
              <w:pStyle w:val="Szvegtrzs3"/>
              <w:spacing w:after="0"/>
              <w:rPr>
                <w:ins w:id="102" w:author="MNB" w:date="2025-11-03T10:50:00Z" w16du:dateUtc="2025-11-03T09:50:00Z"/>
                <w:rFonts w:ascii="Arial" w:hAnsi="Arial" w:cs="Arial"/>
                <w:noProof w:val="0"/>
                <w:sz w:val="20"/>
                <w:lang w:val="hu-HU"/>
              </w:rPr>
            </w:pPr>
            <w:ins w:id="103" w:author="MNB" w:date="2025-11-03T10:50:00Z" w16du:dateUtc="2025-11-03T09:50:00Z">
              <w:r w:rsidRPr="00B64F26">
                <w:rPr>
                  <w:rFonts w:ascii="Arial" w:hAnsi="Arial" w:cs="Arial"/>
                  <w:noProof w:val="0"/>
                  <w:sz w:val="20"/>
                  <w:lang w:val="hu-HU"/>
                </w:rPr>
                <w:t>D</w:t>
              </w:r>
            </w:ins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E29E695" w14:textId="77777777" w:rsidR="00B64F26" w:rsidRPr="00B64F26" w:rsidRDefault="00B64F26" w:rsidP="00A46F93">
            <w:pPr>
              <w:pStyle w:val="Szvegtrzs3"/>
              <w:spacing w:after="0"/>
              <w:rPr>
                <w:ins w:id="104" w:author="MNB" w:date="2025-11-03T10:50:00Z" w16du:dateUtc="2025-11-03T09:50:00Z"/>
                <w:rFonts w:ascii="Arial" w:hAnsi="Arial" w:cs="Arial"/>
                <w:noProof w:val="0"/>
                <w:sz w:val="20"/>
                <w:lang w:val="hu-HU"/>
              </w:rPr>
            </w:pPr>
            <w:ins w:id="105" w:author="MNB" w:date="2025-11-03T10:50:00Z" w16du:dateUtc="2025-11-03T09:50:00Z">
              <w:r w:rsidRPr="00B64F26">
                <w:rPr>
                  <w:rFonts w:ascii="Arial" w:hAnsi="Arial" w:cs="Arial"/>
                  <w:noProof w:val="0"/>
                  <w:sz w:val="20"/>
                  <w:lang w:val="hu-HU"/>
                </w:rPr>
                <w:t>Egyéb pénzügyi közvetítők (beleértve a zártkörű pénzügyi közvetítőket is)</w:t>
              </w:r>
            </w:ins>
          </w:p>
        </w:tc>
      </w:tr>
      <w:tr w:rsidR="00B64F26" w:rsidRPr="00B64F26" w14:paraId="4ED9571F" w14:textId="77777777" w:rsidTr="00F23D0A">
        <w:trPr>
          <w:trHeight w:val="280"/>
          <w:ins w:id="106" w:author="MNB" w:date="2025-11-03T10:50:00Z" w16du:dateUtc="2025-11-03T09:50:00Z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CFDE9EB" w14:textId="77777777" w:rsidR="00B64F26" w:rsidRPr="00B64F26" w:rsidRDefault="00B64F26" w:rsidP="00A46F93">
            <w:pPr>
              <w:pStyle w:val="Szvegtrzs3"/>
              <w:spacing w:after="0"/>
              <w:rPr>
                <w:ins w:id="107" w:author="MNB" w:date="2025-11-03T10:50:00Z" w16du:dateUtc="2025-11-03T09:50:00Z"/>
                <w:rFonts w:ascii="Arial" w:hAnsi="Arial" w:cs="Arial"/>
                <w:noProof w:val="0"/>
                <w:sz w:val="20"/>
                <w:lang w:val="hu-HU"/>
              </w:rPr>
            </w:pPr>
            <w:ins w:id="108" w:author="MNB" w:date="2025-11-03T10:50:00Z" w16du:dateUtc="2025-11-03T09:50:00Z">
              <w:r w:rsidRPr="00B64F26">
                <w:rPr>
                  <w:rFonts w:ascii="Arial" w:hAnsi="Arial" w:cs="Arial"/>
                  <w:noProof w:val="0"/>
                  <w:sz w:val="20"/>
                  <w:lang w:val="hu-HU"/>
                </w:rPr>
                <w:t>E</w:t>
              </w:r>
            </w:ins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403BF93" w14:textId="77777777" w:rsidR="00B64F26" w:rsidRPr="00B64F26" w:rsidRDefault="00B64F26" w:rsidP="00A46F93">
            <w:pPr>
              <w:pStyle w:val="Szvegtrzs3"/>
              <w:spacing w:after="0"/>
              <w:rPr>
                <w:ins w:id="109" w:author="MNB" w:date="2025-11-03T10:50:00Z" w16du:dateUtc="2025-11-03T09:50:00Z"/>
                <w:rFonts w:ascii="Arial" w:hAnsi="Arial" w:cs="Arial"/>
                <w:noProof w:val="0"/>
                <w:sz w:val="20"/>
                <w:lang w:val="hu-HU"/>
              </w:rPr>
            </w:pPr>
            <w:ins w:id="110" w:author="MNB" w:date="2025-11-03T10:50:00Z" w16du:dateUtc="2025-11-03T09:50:00Z">
              <w:r w:rsidRPr="00B64F26">
                <w:rPr>
                  <w:rFonts w:ascii="Arial" w:hAnsi="Arial" w:cs="Arial"/>
                  <w:noProof w:val="0"/>
                  <w:sz w:val="20"/>
                  <w:lang w:val="hu-HU"/>
                </w:rPr>
                <w:t>Pénzügyi kiegészítő tevékenységet végzők</w:t>
              </w:r>
            </w:ins>
          </w:p>
        </w:tc>
      </w:tr>
      <w:tr w:rsidR="00B64F26" w:rsidRPr="00B64F26" w14:paraId="723B5DCC" w14:textId="77777777" w:rsidTr="00F23D0A">
        <w:trPr>
          <w:trHeight w:val="280"/>
          <w:ins w:id="111" w:author="MNB" w:date="2025-11-03T10:50:00Z" w16du:dateUtc="2025-11-03T09:50:00Z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2F02FAF" w14:textId="77777777" w:rsidR="00B64F26" w:rsidRPr="00B64F26" w:rsidRDefault="00B64F26" w:rsidP="00A46F93">
            <w:pPr>
              <w:pStyle w:val="Szvegtrzs3"/>
              <w:spacing w:after="0"/>
              <w:rPr>
                <w:ins w:id="112" w:author="MNB" w:date="2025-11-03T10:50:00Z" w16du:dateUtc="2025-11-03T09:50:00Z"/>
                <w:rFonts w:ascii="Arial" w:hAnsi="Arial" w:cs="Arial"/>
                <w:noProof w:val="0"/>
                <w:sz w:val="20"/>
                <w:lang w:val="hu-HU"/>
              </w:rPr>
            </w:pPr>
            <w:ins w:id="113" w:author="MNB" w:date="2025-11-03T10:50:00Z" w16du:dateUtc="2025-11-03T09:50:00Z">
              <w:r w:rsidRPr="00B64F26">
                <w:rPr>
                  <w:rFonts w:ascii="Arial" w:hAnsi="Arial" w:cs="Arial"/>
                  <w:noProof w:val="0"/>
                  <w:sz w:val="20"/>
                  <w:lang w:val="hu-HU"/>
                </w:rPr>
                <w:t>F</w:t>
              </w:r>
            </w:ins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36203DF" w14:textId="77777777" w:rsidR="00B64F26" w:rsidRPr="00B64F26" w:rsidRDefault="00B64F26" w:rsidP="00A46F93">
            <w:pPr>
              <w:pStyle w:val="Szvegtrzs3"/>
              <w:spacing w:after="0"/>
              <w:rPr>
                <w:ins w:id="114" w:author="MNB" w:date="2025-11-03T10:50:00Z" w16du:dateUtc="2025-11-03T09:50:00Z"/>
                <w:rFonts w:ascii="Arial" w:hAnsi="Arial" w:cs="Arial"/>
                <w:noProof w:val="0"/>
                <w:sz w:val="20"/>
                <w:lang w:val="hu-HU"/>
              </w:rPr>
            </w:pPr>
            <w:ins w:id="115" w:author="MNB" w:date="2025-11-03T10:50:00Z" w16du:dateUtc="2025-11-03T09:50:00Z">
              <w:r w:rsidRPr="00B64F26">
                <w:rPr>
                  <w:rFonts w:ascii="Arial" w:hAnsi="Arial" w:cs="Arial"/>
                  <w:noProof w:val="0"/>
                  <w:sz w:val="20"/>
                  <w:lang w:val="hu-HU"/>
                </w:rPr>
                <w:t>Biztosítók, pénztárak</w:t>
              </w:r>
            </w:ins>
          </w:p>
        </w:tc>
      </w:tr>
      <w:tr w:rsidR="00B64F26" w:rsidRPr="00B64F26" w14:paraId="71FA586E" w14:textId="77777777" w:rsidTr="00F23D0A">
        <w:trPr>
          <w:trHeight w:val="280"/>
          <w:ins w:id="116" w:author="MNB" w:date="2025-11-03T10:50:00Z" w16du:dateUtc="2025-11-03T09:50:00Z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A8A5F81" w14:textId="77777777" w:rsidR="00B64F26" w:rsidRPr="00B64F26" w:rsidRDefault="00B64F26" w:rsidP="00A46F93">
            <w:pPr>
              <w:pStyle w:val="Szvegtrzs3"/>
              <w:spacing w:after="0"/>
              <w:rPr>
                <w:ins w:id="117" w:author="MNB" w:date="2025-11-03T10:50:00Z" w16du:dateUtc="2025-11-03T09:50:00Z"/>
                <w:rFonts w:ascii="Arial" w:hAnsi="Arial" w:cs="Arial"/>
                <w:noProof w:val="0"/>
                <w:sz w:val="20"/>
                <w:lang w:val="hu-HU"/>
              </w:rPr>
            </w:pPr>
            <w:ins w:id="118" w:author="MNB" w:date="2025-11-03T10:50:00Z" w16du:dateUtc="2025-11-03T09:50:00Z">
              <w:r w:rsidRPr="00B64F26">
                <w:rPr>
                  <w:rFonts w:ascii="Arial" w:hAnsi="Arial" w:cs="Arial"/>
                  <w:noProof w:val="0"/>
                  <w:sz w:val="20"/>
                  <w:lang w:val="hu-HU"/>
                </w:rPr>
                <w:t>G</w:t>
              </w:r>
            </w:ins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97ED691" w14:textId="77777777" w:rsidR="00B64F26" w:rsidRPr="00B64F26" w:rsidRDefault="00B64F26" w:rsidP="00A46F93">
            <w:pPr>
              <w:pStyle w:val="Szvegtrzs3"/>
              <w:spacing w:after="0"/>
              <w:rPr>
                <w:ins w:id="119" w:author="MNB" w:date="2025-11-03T10:50:00Z" w16du:dateUtc="2025-11-03T09:50:00Z"/>
                <w:rFonts w:ascii="Arial" w:hAnsi="Arial" w:cs="Arial"/>
                <w:noProof w:val="0"/>
                <w:sz w:val="20"/>
                <w:lang w:val="hu-HU"/>
              </w:rPr>
            </w:pPr>
            <w:ins w:id="120" w:author="MNB" w:date="2025-11-03T10:50:00Z" w16du:dateUtc="2025-11-03T09:50:00Z">
              <w:r w:rsidRPr="00B64F26">
                <w:rPr>
                  <w:rFonts w:ascii="Arial" w:hAnsi="Arial" w:cs="Arial"/>
                  <w:noProof w:val="0"/>
                  <w:sz w:val="20"/>
                  <w:lang w:val="hu-HU"/>
                </w:rPr>
                <w:t>Központi kormányzat</w:t>
              </w:r>
            </w:ins>
          </w:p>
        </w:tc>
      </w:tr>
      <w:tr w:rsidR="00B64F26" w:rsidRPr="00B64F26" w14:paraId="57E39811" w14:textId="77777777" w:rsidTr="00F23D0A">
        <w:trPr>
          <w:trHeight w:val="280"/>
          <w:ins w:id="121" w:author="MNB" w:date="2025-11-03T10:50:00Z" w16du:dateUtc="2025-11-03T09:50:00Z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C1F7969" w14:textId="77777777" w:rsidR="00B64F26" w:rsidRPr="00B64F26" w:rsidRDefault="00B64F26" w:rsidP="00A46F93">
            <w:pPr>
              <w:pStyle w:val="Szvegtrzs3"/>
              <w:spacing w:after="0"/>
              <w:rPr>
                <w:ins w:id="122" w:author="MNB" w:date="2025-11-03T10:50:00Z" w16du:dateUtc="2025-11-03T09:50:00Z"/>
                <w:rFonts w:ascii="Arial" w:hAnsi="Arial" w:cs="Arial"/>
                <w:noProof w:val="0"/>
                <w:sz w:val="20"/>
                <w:lang w:val="hu-HU"/>
              </w:rPr>
            </w:pPr>
            <w:ins w:id="123" w:author="MNB" w:date="2025-11-03T10:50:00Z" w16du:dateUtc="2025-11-03T09:50:00Z">
              <w:r w:rsidRPr="00B64F26">
                <w:rPr>
                  <w:rFonts w:ascii="Arial" w:hAnsi="Arial" w:cs="Arial"/>
                  <w:noProof w:val="0"/>
                  <w:sz w:val="20"/>
                  <w:lang w:val="hu-HU"/>
                </w:rPr>
                <w:t>H</w:t>
              </w:r>
            </w:ins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E8177F4" w14:textId="77777777" w:rsidR="00B64F26" w:rsidRPr="00B64F26" w:rsidRDefault="00B64F26" w:rsidP="00A46F93">
            <w:pPr>
              <w:pStyle w:val="Szvegtrzs3"/>
              <w:spacing w:after="0"/>
              <w:rPr>
                <w:ins w:id="124" w:author="MNB" w:date="2025-11-03T10:50:00Z" w16du:dateUtc="2025-11-03T09:50:00Z"/>
                <w:rFonts w:ascii="Arial" w:hAnsi="Arial" w:cs="Arial"/>
                <w:noProof w:val="0"/>
                <w:sz w:val="20"/>
                <w:lang w:val="hu-HU"/>
              </w:rPr>
            </w:pPr>
            <w:ins w:id="125" w:author="MNB" w:date="2025-11-03T10:50:00Z" w16du:dateUtc="2025-11-03T09:50:00Z">
              <w:r w:rsidRPr="00B64F26">
                <w:rPr>
                  <w:rFonts w:ascii="Arial" w:hAnsi="Arial" w:cs="Arial"/>
                  <w:noProof w:val="0"/>
                  <w:sz w:val="20"/>
                  <w:lang w:val="hu-HU"/>
                </w:rPr>
                <w:t>Helyi önkormányzatok</w:t>
              </w:r>
            </w:ins>
          </w:p>
        </w:tc>
      </w:tr>
      <w:tr w:rsidR="00B64F26" w:rsidRPr="00B64F26" w14:paraId="40EC7AB5" w14:textId="77777777" w:rsidTr="00F23D0A">
        <w:trPr>
          <w:trHeight w:val="280"/>
          <w:ins w:id="126" w:author="MNB" w:date="2025-11-03T10:50:00Z" w16du:dateUtc="2025-11-03T09:50:00Z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14DA881" w14:textId="77777777" w:rsidR="00B64F26" w:rsidRPr="00B64F26" w:rsidRDefault="00B64F26" w:rsidP="00A46F93">
            <w:pPr>
              <w:pStyle w:val="Szvegtrzs3"/>
              <w:spacing w:after="0"/>
              <w:rPr>
                <w:ins w:id="127" w:author="MNB" w:date="2025-11-03T10:50:00Z" w16du:dateUtc="2025-11-03T09:50:00Z"/>
                <w:rFonts w:ascii="Arial" w:hAnsi="Arial" w:cs="Arial"/>
                <w:noProof w:val="0"/>
                <w:sz w:val="20"/>
                <w:lang w:val="hu-HU"/>
              </w:rPr>
            </w:pPr>
            <w:ins w:id="128" w:author="MNB" w:date="2025-11-03T10:50:00Z" w16du:dateUtc="2025-11-03T09:50:00Z">
              <w:r w:rsidRPr="00B64F26">
                <w:rPr>
                  <w:rFonts w:ascii="Arial" w:hAnsi="Arial" w:cs="Arial"/>
                  <w:noProof w:val="0"/>
                  <w:sz w:val="20"/>
                  <w:lang w:val="hu-HU"/>
                </w:rPr>
                <w:t>I</w:t>
              </w:r>
            </w:ins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B463F05" w14:textId="77777777" w:rsidR="00B64F26" w:rsidRPr="00B64F26" w:rsidRDefault="00B64F26" w:rsidP="00A46F93">
            <w:pPr>
              <w:pStyle w:val="Szvegtrzs3"/>
              <w:spacing w:after="0"/>
              <w:rPr>
                <w:ins w:id="129" w:author="MNB" w:date="2025-11-03T10:50:00Z" w16du:dateUtc="2025-11-03T09:50:00Z"/>
                <w:rFonts w:ascii="Arial" w:hAnsi="Arial" w:cs="Arial"/>
                <w:noProof w:val="0"/>
                <w:sz w:val="20"/>
                <w:lang w:val="hu-HU"/>
              </w:rPr>
            </w:pPr>
            <w:ins w:id="130" w:author="MNB" w:date="2025-11-03T10:50:00Z" w16du:dateUtc="2025-11-03T09:50:00Z">
              <w:r w:rsidRPr="00B64F26">
                <w:rPr>
                  <w:rFonts w:ascii="Arial" w:hAnsi="Arial" w:cs="Arial"/>
                  <w:noProof w:val="0"/>
                  <w:sz w:val="20"/>
                  <w:lang w:val="hu-HU"/>
                </w:rPr>
                <w:t>TB alapok</w:t>
              </w:r>
            </w:ins>
          </w:p>
        </w:tc>
      </w:tr>
      <w:tr w:rsidR="00B64F26" w:rsidRPr="00B64F26" w14:paraId="24E6C59D" w14:textId="77777777" w:rsidTr="00F23D0A">
        <w:trPr>
          <w:trHeight w:val="280"/>
          <w:ins w:id="131" w:author="MNB" w:date="2025-11-03T10:50:00Z" w16du:dateUtc="2025-11-03T09:50:00Z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B2C4E11" w14:textId="77777777" w:rsidR="00B64F26" w:rsidRPr="00B64F26" w:rsidRDefault="00B64F26" w:rsidP="00A46F93">
            <w:pPr>
              <w:pStyle w:val="Szvegtrzs3"/>
              <w:spacing w:after="0"/>
              <w:rPr>
                <w:ins w:id="132" w:author="MNB" w:date="2025-11-03T10:50:00Z" w16du:dateUtc="2025-11-03T09:50:00Z"/>
                <w:rFonts w:ascii="Arial" w:hAnsi="Arial" w:cs="Arial"/>
                <w:noProof w:val="0"/>
                <w:sz w:val="20"/>
                <w:lang w:val="hu-HU"/>
              </w:rPr>
            </w:pPr>
            <w:ins w:id="133" w:author="MNB" w:date="2025-11-03T10:50:00Z" w16du:dateUtc="2025-11-03T09:50:00Z">
              <w:r w:rsidRPr="00B64F26">
                <w:rPr>
                  <w:rFonts w:ascii="Arial" w:hAnsi="Arial" w:cs="Arial"/>
                  <w:noProof w:val="0"/>
                  <w:sz w:val="20"/>
                  <w:lang w:val="hu-HU"/>
                </w:rPr>
                <w:t>J</w:t>
              </w:r>
            </w:ins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DBBB39F" w14:textId="77777777" w:rsidR="00B64F26" w:rsidRPr="00B64F26" w:rsidRDefault="00B64F26" w:rsidP="00A46F93">
            <w:pPr>
              <w:pStyle w:val="Szvegtrzs3"/>
              <w:spacing w:after="0"/>
              <w:rPr>
                <w:ins w:id="134" w:author="MNB" w:date="2025-11-03T10:50:00Z" w16du:dateUtc="2025-11-03T09:50:00Z"/>
                <w:rFonts w:ascii="Arial" w:hAnsi="Arial" w:cs="Arial"/>
                <w:noProof w:val="0"/>
                <w:sz w:val="20"/>
                <w:lang w:val="hu-HU"/>
              </w:rPr>
            </w:pPr>
            <w:ins w:id="135" w:author="MNB" w:date="2025-11-03T10:50:00Z" w16du:dateUtc="2025-11-03T09:50:00Z">
              <w:r w:rsidRPr="00B64F26">
                <w:rPr>
                  <w:rFonts w:ascii="Arial" w:hAnsi="Arial" w:cs="Arial"/>
                  <w:noProof w:val="0"/>
                  <w:sz w:val="20"/>
                  <w:lang w:val="hu-HU"/>
                </w:rPr>
                <w:t>Háztartások</w:t>
              </w:r>
            </w:ins>
          </w:p>
        </w:tc>
      </w:tr>
      <w:tr w:rsidR="00B64F26" w:rsidRPr="00B64F26" w14:paraId="27ED046B" w14:textId="77777777" w:rsidTr="00F23D0A">
        <w:trPr>
          <w:trHeight w:val="280"/>
          <w:ins w:id="136" w:author="MNB" w:date="2025-11-03T10:50:00Z" w16du:dateUtc="2025-11-03T09:50:00Z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437CC69" w14:textId="77777777" w:rsidR="00B64F26" w:rsidRPr="00B64F26" w:rsidRDefault="00B64F26" w:rsidP="00A46F93">
            <w:pPr>
              <w:pStyle w:val="Szvegtrzs3"/>
              <w:spacing w:after="0"/>
              <w:rPr>
                <w:ins w:id="137" w:author="MNB" w:date="2025-11-03T10:50:00Z" w16du:dateUtc="2025-11-03T09:50:00Z"/>
                <w:rFonts w:ascii="Arial" w:hAnsi="Arial" w:cs="Arial"/>
                <w:noProof w:val="0"/>
                <w:sz w:val="20"/>
                <w:lang w:val="hu-HU"/>
              </w:rPr>
            </w:pPr>
            <w:ins w:id="138" w:author="MNB" w:date="2025-11-03T10:50:00Z" w16du:dateUtc="2025-11-03T09:50:00Z">
              <w:r w:rsidRPr="00B64F26">
                <w:rPr>
                  <w:rFonts w:ascii="Arial" w:hAnsi="Arial" w:cs="Arial"/>
                  <w:noProof w:val="0"/>
                  <w:sz w:val="20"/>
                  <w:lang w:val="hu-HU"/>
                </w:rPr>
                <w:t>K</w:t>
              </w:r>
            </w:ins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BA9B0B6" w14:textId="77777777" w:rsidR="00B64F26" w:rsidRPr="00B64F26" w:rsidRDefault="00B64F26" w:rsidP="00A46F93">
            <w:pPr>
              <w:pStyle w:val="Szvegtrzs3"/>
              <w:spacing w:after="0"/>
              <w:rPr>
                <w:ins w:id="139" w:author="MNB" w:date="2025-11-03T10:50:00Z" w16du:dateUtc="2025-11-03T09:50:00Z"/>
                <w:rFonts w:ascii="Arial" w:hAnsi="Arial" w:cs="Arial"/>
                <w:noProof w:val="0"/>
                <w:sz w:val="20"/>
                <w:lang w:val="hu-HU"/>
              </w:rPr>
            </w:pPr>
            <w:ins w:id="140" w:author="MNB" w:date="2025-11-03T10:50:00Z" w16du:dateUtc="2025-11-03T09:50:00Z">
              <w:r w:rsidRPr="00B64F26">
                <w:rPr>
                  <w:rFonts w:ascii="Arial" w:hAnsi="Arial" w:cs="Arial"/>
                  <w:noProof w:val="0"/>
                  <w:sz w:val="20"/>
                  <w:lang w:val="hu-HU"/>
                </w:rPr>
                <w:t>Háztartásokat segítő nonprofit intézmények</w:t>
              </w:r>
            </w:ins>
          </w:p>
        </w:tc>
      </w:tr>
      <w:tr w:rsidR="00B64F26" w:rsidRPr="00B64F26" w14:paraId="794CB428" w14:textId="77777777" w:rsidTr="00F23D0A">
        <w:trPr>
          <w:trHeight w:val="280"/>
          <w:ins w:id="141" w:author="MNB" w:date="2025-11-03T10:50:00Z" w16du:dateUtc="2025-11-03T09:50:00Z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ACF4F97" w14:textId="77777777" w:rsidR="00B64F26" w:rsidRPr="00B64F26" w:rsidRDefault="00B64F26" w:rsidP="00A46F93">
            <w:pPr>
              <w:pStyle w:val="Szvegtrzs3"/>
              <w:spacing w:after="0"/>
              <w:rPr>
                <w:ins w:id="142" w:author="MNB" w:date="2025-11-03T10:50:00Z" w16du:dateUtc="2025-11-03T09:50:00Z"/>
                <w:rFonts w:ascii="Arial" w:hAnsi="Arial" w:cs="Arial"/>
                <w:noProof w:val="0"/>
                <w:sz w:val="20"/>
                <w:lang w:val="hu-HU"/>
              </w:rPr>
            </w:pPr>
            <w:ins w:id="143" w:author="MNB" w:date="2025-11-03T10:50:00Z" w16du:dateUtc="2025-11-03T09:50:00Z">
              <w:r w:rsidRPr="00B64F26">
                <w:rPr>
                  <w:rFonts w:ascii="Arial" w:hAnsi="Arial" w:cs="Arial"/>
                  <w:noProof w:val="0"/>
                  <w:sz w:val="20"/>
                  <w:lang w:val="hu-HU"/>
                </w:rPr>
                <w:t>L</w:t>
              </w:r>
            </w:ins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E2D4214" w14:textId="77777777" w:rsidR="00B64F26" w:rsidRPr="00B64F26" w:rsidRDefault="00B64F26" w:rsidP="00A46F93">
            <w:pPr>
              <w:pStyle w:val="Szvegtrzs3"/>
              <w:spacing w:after="0"/>
              <w:rPr>
                <w:ins w:id="144" w:author="MNB" w:date="2025-11-03T10:50:00Z" w16du:dateUtc="2025-11-03T09:50:00Z"/>
                <w:rFonts w:ascii="Arial" w:hAnsi="Arial" w:cs="Arial"/>
                <w:noProof w:val="0"/>
                <w:sz w:val="20"/>
                <w:lang w:val="hu-HU"/>
              </w:rPr>
            </w:pPr>
            <w:ins w:id="145" w:author="MNB" w:date="2025-11-03T10:50:00Z" w16du:dateUtc="2025-11-03T09:50:00Z">
              <w:r w:rsidRPr="00B64F26">
                <w:rPr>
                  <w:rFonts w:ascii="Arial" w:hAnsi="Arial" w:cs="Arial"/>
                  <w:noProof w:val="0"/>
                  <w:sz w:val="20"/>
                  <w:lang w:val="hu-HU"/>
                </w:rPr>
                <w:t>Nem rezidensek</w:t>
              </w:r>
            </w:ins>
          </w:p>
        </w:tc>
      </w:tr>
    </w:tbl>
    <w:p w14:paraId="0EA859E5" w14:textId="77777777" w:rsidR="00B64F26" w:rsidRPr="00B64F26" w:rsidRDefault="00B64F26" w:rsidP="00A46F93">
      <w:pPr>
        <w:pStyle w:val="Szvegtrzs3"/>
        <w:spacing w:after="0"/>
        <w:rPr>
          <w:ins w:id="146" w:author="MNB" w:date="2025-11-03T10:50:00Z" w16du:dateUtc="2025-11-03T09:50:00Z"/>
          <w:rFonts w:ascii="Arial" w:hAnsi="Arial" w:cs="Arial"/>
          <w:noProof w:val="0"/>
          <w:sz w:val="20"/>
          <w:lang w:val="hu-HU"/>
        </w:rPr>
      </w:pPr>
    </w:p>
    <w:p w14:paraId="2AC0EF42" w14:textId="471EF49E" w:rsidR="00B64F26" w:rsidRPr="004B450D" w:rsidRDefault="00B64F26" w:rsidP="00A46F93">
      <w:pPr>
        <w:pStyle w:val="Szvegtrzs3"/>
        <w:spacing w:after="0"/>
        <w:rPr>
          <w:ins w:id="147" w:author="MNB" w:date="2025-11-03T10:50:00Z" w16du:dateUtc="2025-11-03T09:50:00Z"/>
          <w:rFonts w:ascii="Arial" w:hAnsi="Arial" w:cs="Arial"/>
          <w:noProof w:val="0"/>
          <w:sz w:val="20"/>
          <w:lang w:val="hu-HU"/>
        </w:rPr>
      </w:pPr>
      <w:ins w:id="148" w:author="MNB" w:date="2025-11-03T10:50:00Z" w16du:dateUtc="2025-11-03T09:50:00Z">
        <w:r w:rsidRPr="004B450D">
          <w:rPr>
            <w:rFonts w:ascii="Arial" w:hAnsi="Arial" w:cs="Arial"/>
            <w:b/>
            <w:bCs/>
            <w:sz w:val="20"/>
            <w:lang w:val="hu-HU"/>
          </w:rPr>
          <w:t xml:space="preserve">e) </w:t>
        </w:r>
        <w:r w:rsidRPr="004B450D">
          <w:rPr>
            <w:rFonts w:ascii="Arial" w:hAnsi="Arial" w:cs="Arial"/>
            <w:noProof w:val="0"/>
            <w:sz w:val="20"/>
            <w:lang w:val="hu-HU"/>
          </w:rPr>
          <w:t>Az ügyfél tulajdonában lévő értékpapírállomány hó</w:t>
        </w:r>
        <w:r w:rsidR="004E32F1">
          <w:rPr>
            <w:rFonts w:ascii="Arial" w:hAnsi="Arial" w:cs="Arial"/>
            <w:noProof w:val="0"/>
            <w:sz w:val="20"/>
            <w:lang w:val="hu-HU"/>
          </w:rPr>
          <w:t>nap</w:t>
        </w:r>
        <w:r w:rsidRPr="004B450D">
          <w:rPr>
            <w:rFonts w:ascii="Arial" w:hAnsi="Arial" w:cs="Arial"/>
            <w:noProof w:val="0"/>
            <w:sz w:val="20"/>
            <w:lang w:val="hu-HU"/>
          </w:rPr>
          <w:t xml:space="preserve"> végi névértékét ezer devizában kell megadni.</w:t>
        </w:r>
      </w:ins>
      <w:r w:rsidR="00E23037" w:rsidRPr="004B450D">
        <w:rPr>
          <w:rFonts w:ascii="Arial" w:hAnsi="Arial" w:cs="Arial"/>
          <w:noProof w:val="0"/>
          <w:sz w:val="20"/>
          <w:lang w:val="hu-HU"/>
        </w:rPr>
        <w:t>”</w:t>
      </w:r>
    </w:p>
    <w:p w14:paraId="4AEF8F45" w14:textId="77777777" w:rsidR="00B64F26" w:rsidRPr="00EB3305" w:rsidRDefault="00B64F26" w:rsidP="009B552F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</w:p>
    <w:sectPr w:rsidR="00B64F26" w:rsidRPr="00EB3305" w:rsidSect="00181E3C">
      <w:headerReference w:type="default" r:id="rId8"/>
      <w:footerReference w:type="default" r:id="rId9"/>
      <w:pgSz w:w="11906" w:h="16838"/>
      <w:pgMar w:top="1247" w:right="1418" w:bottom="119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9C2AD" w14:textId="77777777" w:rsidR="009B552F" w:rsidRDefault="009B552F" w:rsidP="009F69C9">
      <w:r>
        <w:separator/>
      </w:r>
    </w:p>
  </w:endnote>
  <w:endnote w:type="continuationSeparator" w:id="0">
    <w:p w14:paraId="753ED139" w14:textId="77777777" w:rsidR="009B552F" w:rsidRDefault="009B552F" w:rsidP="009F69C9">
      <w:r>
        <w:continuationSeparator/>
      </w:r>
    </w:p>
  </w:endnote>
  <w:endnote w:type="continuationNotice" w:id="1">
    <w:p w14:paraId="00AB2827" w14:textId="77777777" w:rsidR="009B552F" w:rsidRDefault="009B55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05672" w14:textId="77777777" w:rsidR="009F69C9" w:rsidRDefault="009F69C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2F3A8" w14:textId="77777777" w:rsidR="009B552F" w:rsidRDefault="009B552F" w:rsidP="009F69C9">
      <w:r>
        <w:separator/>
      </w:r>
    </w:p>
  </w:footnote>
  <w:footnote w:type="continuationSeparator" w:id="0">
    <w:p w14:paraId="19D5BB52" w14:textId="77777777" w:rsidR="009B552F" w:rsidRDefault="009B552F" w:rsidP="009F69C9">
      <w:r>
        <w:continuationSeparator/>
      </w:r>
    </w:p>
  </w:footnote>
  <w:footnote w:type="continuationNotice" w:id="1">
    <w:p w14:paraId="4304CDF3" w14:textId="77777777" w:rsidR="009B552F" w:rsidRDefault="009B55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E1216" w14:textId="77777777" w:rsidR="009F69C9" w:rsidRDefault="009F6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674A35"/>
    <w:multiLevelType w:val="hybridMultilevel"/>
    <w:tmpl w:val="E4C4F1D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851C9"/>
    <w:multiLevelType w:val="hybridMultilevel"/>
    <w:tmpl w:val="89EA73C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B0747F"/>
    <w:multiLevelType w:val="hybridMultilevel"/>
    <w:tmpl w:val="15FE357A"/>
    <w:lvl w:ilvl="0" w:tplc="756E8C12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0165B0"/>
    <w:multiLevelType w:val="hybridMultilevel"/>
    <w:tmpl w:val="993C0C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CD4973"/>
    <w:multiLevelType w:val="hybridMultilevel"/>
    <w:tmpl w:val="22965636"/>
    <w:lvl w:ilvl="0" w:tplc="C2A4B7D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F333AB"/>
    <w:multiLevelType w:val="hybridMultilevel"/>
    <w:tmpl w:val="D0E46E1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712118"/>
    <w:multiLevelType w:val="hybridMultilevel"/>
    <w:tmpl w:val="3774E7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857432">
    <w:abstractNumId w:val="1"/>
  </w:num>
  <w:num w:numId="2" w16cid:durableId="464202186">
    <w:abstractNumId w:val="4"/>
  </w:num>
  <w:num w:numId="3" w16cid:durableId="1552037573">
    <w:abstractNumId w:val="3"/>
  </w:num>
  <w:num w:numId="4" w16cid:durableId="1965496824">
    <w:abstractNumId w:val="0"/>
  </w:num>
  <w:num w:numId="5" w16cid:durableId="1942755386">
    <w:abstractNumId w:val="5"/>
  </w:num>
  <w:num w:numId="6" w16cid:durableId="313025561">
    <w:abstractNumId w:val="2"/>
  </w:num>
  <w:num w:numId="7" w16cid:durableId="133622477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9CD"/>
    <w:rsid w:val="00003C7A"/>
    <w:rsid w:val="0002043B"/>
    <w:rsid w:val="000455C3"/>
    <w:rsid w:val="00074FA5"/>
    <w:rsid w:val="000866ED"/>
    <w:rsid w:val="00086984"/>
    <w:rsid w:val="00087111"/>
    <w:rsid w:val="000B3313"/>
    <w:rsid w:val="000D15C9"/>
    <w:rsid w:val="000E549E"/>
    <w:rsid w:val="000F1E77"/>
    <w:rsid w:val="000F4CB8"/>
    <w:rsid w:val="0010170D"/>
    <w:rsid w:val="001019E3"/>
    <w:rsid w:val="00122CC7"/>
    <w:rsid w:val="00147BC6"/>
    <w:rsid w:val="00156545"/>
    <w:rsid w:val="00157D2A"/>
    <w:rsid w:val="00163665"/>
    <w:rsid w:val="0016690A"/>
    <w:rsid w:val="00181E3C"/>
    <w:rsid w:val="001830D0"/>
    <w:rsid w:val="001856DF"/>
    <w:rsid w:val="00186AF0"/>
    <w:rsid w:val="001A0192"/>
    <w:rsid w:val="001A51DE"/>
    <w:rsid w:val="001A784E"/>
    <w:rsid w:val="001B0B32"/>
    <w:rsid w:val="001B370E"/>
    <w:rsid w:val="001B4EF4"/>
    <w:rsid w:val="001B4F75"/>
    <w:rsid w:val="001B70D1"/>
    <w:rsid w:val="001C312D"/>
    <w:rsid w:val="001D65E0"/>
    <w:rsid w:val="001E0D93"/>
    <w:rsid w:val="001E12DB"/>
    <w:rsid w:val="0021346E"/>
    <w:rsid w:val="00227F70"/>
    <w:rsid w:val="00251A3B"/>
    <w:rsid w:val="00281CBD"/>
    <w:rsid w:val="00281F8B"/>
    <w:rsid w:val="00285BF2"/>
    <w:rsid w:val="00285C55"/>
    <w:rsid w:val="00292288"/>
    <w:rsid w:val="00293328"/>
    <w:rsid w:val="00295BC0"/>
    <w:rsid w:val="00297313"/>
    <w:rsid w:val="002A1C95"/>
    <w:rsid w:val="002A3472"/>
    <w:rsid w:val="002A6B70"/>
    <w:rsid w:val="002B341E"/>
    <w:rsid w:val="002D11BB"/>
    <w:rsid w:val="002D23CD"/>
    <w:rsid w:val="002F614A"/>
    <w:rsid w:val="00301276"/>
    <w:rsid w:val="003329B5"/>
    <w:rsid w:val="00344CA6"/>
    <w:rsid w:val="00355472"/>
    <w:rsid w:val="00356AF3"/>
    <w:rsid w:val="003621EC"/>
    <w:rsid w:val="003757F7"/>
    <w:rsid w:val="003877E3"/>
    <w:rsid w:val="003948D4"/>
    <w:rsid w:val="003954A2"/>
    <w:rsid w:val="00395713"/>
    <w:rsid w:val="003A42AD"/>
    <w:rsid w:val="003B673C"/>
    <w:rsid w:val="003C1D84"/>
    <w:rsid w:val="003C5DE4"/>
    <w:rsid w:val="003D71C4"/>
    <w:rsid w:val="003E2269"/>
    <w:rsid w:val="003F6120"/>
    <w:rsid w:val="00406675"/>
    <w:rsid w:val="00410811"/>
    <w:rsid w:val="004276B3"/>
    <w:rsid w:val="004329B9"/>
    <w:rsid w:val="004436EE"/>
    <w:rsid w:val="00450898"/>
    <w:rsid w:val="004550F6"/>
    <w:rsid w:val="0047668F"/>
    <w:rsid w:val="004823DB"/>
    <w:rsid w:val="00493131"/>
    <w:rsid w:val="00497782"/>
    <w:rsid w:val="004A3EAB"/>
    <w:rsid w:val="004A615B"/>
    <w:rsid w:val="004A6306"/>
    <w:rsid w:val="004A7D30"/>
    <w:rsid w:val="004B205C"/>
    <w:rsid w:val="004B450D"/>
    <w:rsid w:val="004C1641"/>
    <w:rsid w:val="004C56FA"/>
    <w:rsid w:val="004E32F1"/>
    <w:rsid w:val="004F5DD5"/>
    <w:rsid w:val="00507D09"/>
    <w:rsid w:val="00515C2B"/>
    <w:rsid w:val="005205BB"/>
    <w:rsid w:val="0052723F"/>
    <w:rsid w:val="00534BF2"/>
    <w:rsid w:val="0054187F"/>
    <w:rsid w:val="00543525"/>
    <w:rsid w:val="00561E09"/>
    <w:rsid w:val="0056222E"/>
    <w:rsid w:val="005639E5"/>
    <w:rsid w:val="00565A68"/>
    <w:rsid w:val="005716A4"/>
    <w:rsid w:val="005904F1"/>
    <w:rsid w:val="00593FF8"/>
    <w:rsid w:val="00594A8E"/>
    <w:rsid w:val="005C631B"/>
    <w:rsid w:val="005D031E"/>
    <w:rsid w:val="005E4ED6"/>
    <w:rsid w:val="00601B78"/>
    <w:rsid w:val="00613861"/>
    <w:rsid w:val="0061602E"/>
    <w:rsid w:val="00632082"/>
    <w:rsid w:val="00657FE9"/>
    <w:rsid w:val="006652F2"/>
    <w:rsid w:val="00671F2E"/>
    <w:rsid w:val="00673390"/>
    <w:rsid w:val="00690AEC"/>
    <w:rsid w:val="006A55C1"/>
    <w:rsid w:val="006B0295"/>
    <w:rsid w:val="006B047A"/>
    <w:rsid w:val="006B672B"/>
    <w:rsid w:val="006C1548"/>
    <w:rsid w:val="006D3085"/>
    <w:rsid w:val="006D407C"/>
    <w:rsid w:val="006E3989"/>
    <w:rsid w:val="0071270D"/>
    <w:rsid w:val="00713B5C"/>
    <w:rsid w:val="0073360F"/>
    <w:rsid w:val="00733AA1"/>
    <w:rsid w:val="007359E3"/>
    <w:rsid w:val="00752D49"/>
    <w:rsid w:val="007625C9"/>
    <w:rsid w:val="00776936"/>
    <w:rsid w:val="00782D1C"/>
    <w:rsid w:val="00782EB8"/>
    <w:rsid w:val="007A47C0"/>
    <w:rsid w:val="007A5B7A"/>
    <w:rsid w:val="007A5C92"/>
    <w:rsid w:val="007A5D50"/>
    <w:rsid w:val="007B5256"/>
    <w:rsid w:val="007C4030"/>
    <w:rsid w:val="007E1036"/>
    <w:rsid w:val="007E38ED"/>
    <w:rsid w:val="00802269"/>
    <w:rsid w:val="00805FCF"/>
    <w:rsid w:val="00806488"/>
    <w:rsid w:val="0082090B"/>
    <w:rsid w:val="00834549"/>
    <w:rsid w:val="008363FB"/>
    <w:rsid w:val="00847440"/>
    <w:rsid w:val="00854D8A"/>
    <w:rsid w:val="00875AEC"/>
    <w:rsid w:val="0088695A"/>
    <w:rsid w:val="00890EFA"/>
    <w:rsid w:val="00897BE3"/>
    <w:rsid w:val="008B2F23"/>
    <w:rsid w:val="008B328A"/>
    <w:rsid w:val="008C554F"/>
    <w:rsid w:val="008E0C9C"/>
    <w:rsid w:val="008E3E5B"/>
    <w:rsid w:val="008E548D"/>
    <w:rsid w:val="008E600E"/>
    <w:rsid w:val="008F6C48"/>
    <w:rsid w:val="0090003E"/>
    <w:rsid w:val="009032CC"/>
    <w:rsid w:val="009064F8"/>
    <w:rsid w:val="0092785C"/>
    <w:rsid w:val="009326D1"/>
    <w:rsid w:val="009405FE"/>
    <w:rsid w:val="009409B5"/>
    <w:rsid w:val="009465FC"/>
    <w:rsid w:val="00954D92"/>
    <w:rsid w:val="00955744"/>
    <w:rsid w:val="009571F6"/>
    <w:rsid w:val="009778DB"/>
    <w:rsid w:val="009A46A6"/>
    <w:rsid w:val="009B2B19"/>
    <w:rsid w:val="009B552F"/>
    <w:rsid w:val="009D0DD2"/>
    <w:rsid w:val="009D4404"/>
    <w:rsid w:val="009D5A71"/>
    <w:rsid w:val="009E1C9D"/>
    <w:rsid w:val="009F1A29"/>
    <w:rsid w:val="009F2FE1"/>
    <w:rsid w:val="009F47AF"/>
    <w:rsid w:val="009F69C9"/>
    <w:rsid w:val="009F764B"/>
    <w:rsid w:val="00A25F40"/>
    <w:rsid w:val="00A46F93"/>
    <w:rsid w:val="00A47B09"/>
    <w:rsid w:val="00A53EF5"/>
    <w:rsid w:val="00A62086"/>
    <w:rsid w:val="00A62CEC"/>
    <w:rsid w:val="00A8185E"/>
    <w:rsid w:val="00A82FA1"/>
    <w:rsid w:val="00A907D0"/>
    <w:rsid w:val="00A9763C"/>
    <w:rsid w:val="00AA1F39"/>
    <w:rsid w:val="00AA4C49"/>
    <w:rsid w:val="00AA7E5B"/>
    <w:rsid w:val="00AB11A9"/>
    <w:rsid w:val="00AC7105"/>
    <w:rsid w:val="00B17EE5"/>
    <w:rsid w:val="00B205DF"/>
    <w:rsid w:val="00B274A8"/>
    <w:rsid w:val="00B3351B"/>
    <w:rsid w:val="00B37BE8"/>
    <w:rsid w:val="00B5461F"/>
    <w:rsid w:val="00B61351"/>
    <w:rsid w:val="00B64F26"/>
    <w:rsid w:val="00B70F04"/>
    <w:rsid w:val="00B7170F"/>
    <w:rsid w:val="00B759F7"/>
    <w:rsid w:val="00B9432B"/>
    <w:rsid w:val="00BA2BD5"/>
    <w:rsid w:val="00BA39B0"/>
    <w:rsid w:val="00BA71D1"/>
    <w:rsid w:val="00BC2268"/>
    <w:rsid w:val="00BC5F20"/>
    <w:rsid w:val="00BD073E"/>
    <w:rsid w:val="00BF6A92"/>
    <w:rsid w:val="00C021C6"/>
    <w:rsid w:val="00C03347"/>
    <w:rsid w:val="00C04F26"/>
    <w:rsid w:val="00C153BC"/>
    <w:rsid w:val="00C16BB8"/>
    <w:rsid w:val="00C17859"/>
    <w:rsid w:val="00C206C7"/>
    <w:rsid w:val="00C565B5"/>
    <w:rsid w:val="00C576BB"/>
    <w:rsid w:val="00C62E09"/>
    <w:rsid w:val="00C66A61"/>
    <w:rsid w:val="00C67DAC"/>
    <w:rsid w:val="00C7034A"/>
    <w:rsid w:val="00C7172F"/>
    <w:rsid w:val="00C84859"/>
    <w:rsid w:val="00C94C91"/>
    <w:rsid w:val="00CA7369"/>
    <w:rsid w:val="00CB05A2"/>
    <w:rsid w:val="00CB22B0"/>
    <w:rsid w:val="00CD313B"/>
    <w:rsid w:val="00CD38B2"/>
    <w:rsid w:val="00CD561A"/>
    <w:rsid w:val="00CF614C"/>
    <w:rsid w:val="00D12F85"/>
    <w:rsid w:val="00D14EF1"/>
    <w:rsid w:val="00D30301"/>
    <w:rsid w:val="00D32163"/>
    <w:rsid w:val="00D41D6A"/>
    <w:rsid w:val="00D504B0"/>
    <w:rsid w:val="00D63689"/>
    <w:rsid w:val="00D64C67"/>
    <w:rsid w:val="00D66066"/>
    <w:rsid w:val="00D7003E"/>
    <w:rsid w:val="00D8388D"/>
    <w:rsid w:val="00D83A59"/>
    <w:rsid w:val="00D96E3C"/>
    <w:rsid w:val="00DA43F9"/>
    <w:rsid w:val="00DA48DC"/>
    <w:rsid w:val="00DB53E0"/>
    <w:rsid w:val="00DB693D"/>
    <w:rsid w:val="00DC1A42"/>
    <w:rsid w:val="00DD3E82"/>
    <w:rsid w:val="00DD5996"/>
    <w:rsid w:val="00DE1AAB"/>
    <w:rsid w:val="00DF24C7"/>
    <w:rsid w:val="00E13434"/>
    <w:rsid w:val="00E14435"/>
    <w:rsid w:val="00E20751"/>
    <w:rsid w:val="00E23037"/>
    <w:rsid w:val="00E2477A"/>
    <w:rsid w:val="00E3054E"/>
    <w:rsid w:val="00E369CD"/>
    <w:rsid w:val="00E43088"/>
    <w:rsid w:val="00E503B7"/>
    <w:rsid w:val="00E55A8C"/>
    <w:rsid w:val="00E7136B"/>
    <w:rsid w:val="00E750BB"/>
    <w:rsid w:val="00E90350"/>
    <w:rsid w:val="00E93743"/>
    <w:rsid w:val="00E95D11"/>
    <w:rsid w:val="00EA5698"/>
    <w:rsid w:val="00EB3305"/>
    <w:rsid w:val="00EB51FF"/>
    <w:rsid w:val="00EB6426"/>
    <w:rsid w:val="00EB69C8"/>
    <w:rsid w:val="00ED6DAA"/>
    <w:rsid w:val="00EE7D78"/>
    <w:rsid w:val="00EF1324"/>
    <w:rsid w:val="00F01063"/>
    <w:rsid w:val="00F01119"/>
    <w:rsid w:val="00F05437"/>
    <w:rsid w:val="00F11E95"/>
    <w:rsid w:val="00F12448"/>
    <w:rsid w:val="00F24684"/>
    <w:rsid w:val="00F258E0"/>
    <w:rsid w:val="00F36722"/>
    <w:rsid w:val="00F400F0"/>
    <w:rsid w:val="00F40CED"/>
    <w:rsid w:val="00F5698E"/>
    <w:rsid w:val="00F60CC5"/>
    <w:rsid w:val="00F617C1"/>
    <w:rsid w:val="00F747EB"/>
    <w:rsid w:val="00F76854"/>
    <w:rsid w:val="00F878F3"/>
    <w:rsid w:val="00F92117"/>
    <w:rsid w:val="00F93678"/>
    <w:rsid w:val="00FA60CD"/>
    <w:rsid w:val="00FC0EB2"/>
    <w:rsid w:val="00FC6F80"/>
    <w:rsid w:val="00FE0159"/>
    <w:rsid w:val="00FE235D"/>
    <w:rsid w:val="00FE3A65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35031F"/>
  <w15:chartTrackingRefBased/>
  <w15:docId w15:val="{137FF7F9-4D20-4423-8870-FB379B204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81E3C"/>
    <w:rPr>
      <w:lang w:val="en-AU"/>
    </w:rPr>
  </w:style>
  <w:style w:type="paragraph" w:styleId="Cmsor1">
    <w:name w:val="heading 1"/>
    <w:basedOn w:val="Norml"/>
    <w:next w:val="Norml"/>
    <w:qFormat/>
    <w:rsid w:val="00181E3C"/>
    <w:pPr>
      <w:keepNext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181E3C"/>
    <w:pPr>
      <w:jc w:val="center"/>
    </w:pPr>
    <w:rPr>
      <w:b/>
      <w:sz w:val="24"/>
    </w:rPr>
  </w:style>
  <w:style w:type="paragraph" w:styleId="Szvegtrzs">
    <w:name w:val="Body Text"/>
    <w:basedOn w:val="Norml"/>
    <w:rsid w:val="00181E3C"/>
    <w:pPr>
      <w:jc w:val="center"/>
    </w:pPr>
    <w:rPr>
      <w:b/>
      <w:sz w:val="24"/>
    </w:rPr>
  </w:style>
  <w:style w:type="paragraph" w:styleId="Szvegtrzs3">
    <w:name w:val="Body Text 3"/>
    <w:basedOn w:val="Norml"/>
    <w:rsid w:val="00181E3C"/>
    <w:pPr>
      <w:tabs>
        <w:tab w:val="left" w:pos="8222"/>
      </w:tabs>
      <w:spacing w:after="120"/>
      <w:jc w:val="both"/>
    </w:pPr>
    <w:rPr>
      <w:noProof/>
      <w:sz w:val="24"/>
    </w:rPr>
  </w:style>
  <w:style w:type="character" w:styleId="Lbjegyzet-hivatkozs">
    <w:name w:val="footnote reference"/>
    <w:semiHidden/>
    <w:rsid w:val="00181E3C"/>
    <w:rPr>
      <w:vertAlign w:val="superscript"/>
    </w:rPr>
  </w:style>
  <w:style w:type="character" w:styleId="Hiperhivatkozs">
    <w:name w:val="Hyperlink"/>
    <w:rsid w:val="00181E3C"/>
    <w:rPr>
      <w:color w:val="0000FF"/>
      <w:u w:val="single"/>
    </w:rPr>
  </w:style>
  <w:style w:type="paragraph" w:styleId="Buborkszveg">
    <w:name w:val="Balloon Text"/>
    <w:basedOn w:val="Norml"/>
    <w:semiHidden/>
    <w:rsid w:val="00181E3C"/>
    <w:rPr>
      <w:rFonts w:ascii="Tahoma" w:hAnsi="Tahoma" w:cs="Tahoma"/>
      <w:sz w:val="16"/>
      <w:szCs w:val="16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4A7D30"/>
    <w:pPr>
      <w:spacing w:after="160" w:line="240" w:lineRule="exact"/>
    </w:pPr>
    <w:rPr>
      <w:rFonts w:ascii="Verdana" w:hAnsi="Verdana"/>
      <w:lang w:val="en-US" w:eastAsia="en-US"/>
    </w:rPr>
  </w:style>
  <w:style w:type="character" w:styleId="Jegyzethivatkozs">
    <w:name w:val="annotation reference"/>
    <w:semiHidden/>
    <w:rsid w:val="00515C2B"/>
    <w:rPr>
      <w:sz w:val="16"/>
      <w:szCs w:val="16"/>
    </w:rPr>
  </w:style>
  <w:style w:type="paragraph" w:styleId="Jegyzetszveg">
    <w:name w:val="annotation text"/>
    <w:basedOn w:val="Norml"/>
    <w:semiHidden/>
    <w:rsid w:val="00515C2B"/>
  </w:style>
  <w:style w:type="paragraph" w:styleId="Megjegyzstrgya">
    <w:name w:val="annotation subject"/>
    <w:basedOn w:val="Jegyzetszveg"/>
    <w:next w:val="Jegyzetszveg"/>
    <w:semiHidden/>
    <w:rsid w:val="00515C2B"/>
    <w:rPr>
      <w:b/>
      <w:bCs/>
    </w:rPr>
  </w:style>
  <w:style w:type="paragraph" w:styleId="Vltozat">
    <w:name w:val="Revision"/>
    <w:hidden/>
    <w:uiPriority w:val="99"/>
    <w:semiHidden/>
    <w:rsid w:val="001019E3"/>
    <w:rPr>
      <w:lang w:val="en-AU"/>
    </w:rPr>
  </w:style>
  <w:style w:type="paragraph" w:styleId="lfej">
    <w:name w:val="header"/>
    <w:basedOn w:val="Norml"/>
    <w:link w:val="lfejChar"/>
    <w:uiPriority w:val="99"/>
    <w:unhideWhenUsed/>
    <w:rsid w:val="009F69C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F69C9"/>
    <w:rPr>
      <w:lang w:val="en-AU"/>
    </w:rPr>
  </w:style>
  <w:style w:type="paragraph" w:styleId="llb">
    <w:name w:val="footer"/>
    <w:basedOn w:val="Norml"/>
    <w:link w:val="llbChar"/>
    <w:uiPriority w:val="99"/>
    <w:unhideWhenUsed/>
    <w:rsid w:val="009F69C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F69C9"/>
    <w:rPr>
      <w:lang w:val="en-AU"/>
    </w:rPr>
  </w:style>
  <w:style w:type="paragraph" w:styleId="Listaszerbekezds">
    <w:name w:val="List Paragraph"/>
    <w:basedOn w:val="Norml"/>
    <w:uiPriority w:val="34"/>
    <w:qFormat/>
    <w:rsid w:val="00A46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379F2-4DF8-4634-9DE6-EB942CE5E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1224</Words>
  <Characters>8581</Characters>
  <Application>Microsoft Office Word</Application>
  <DocSecurity>0</DocSecurity>
  <Lines>71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Kitöltési útmutató</vt:lpstr>
      <vt:lpstr>Kitöltési útmutató</vt:lpstr>
    </vt:vector>
  </TitlesOfParts>
  <Company>Magyar Nemzeti Bank</Company>
  <LinksUpToDate>false</LinksUpToDate>
  <CharactersWithSpaces>9786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subject/>
  <dc:creator>Dr. Németh Pál</dc:creator>
  <cp:keywords/>
  <cp:lastModifiedBy>MNB</cp:lastModifiedBy>
  <cp:revision>1</cp:revision>
  <cp:lastPrinted>2008-06-10T18:27:00Z</cp:lastPrinted>
  <dcterms:created xsi:type="dcterms:W3CDTF">2025-10-28T09:46:00Z</dcterms:created>
  <dcterms:modified xsi:type="dcterms:W3CDTF">2025-11-03T09:59:00Z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2028-04-05T11:36:01Z</vt:filetime>
  </property>
  <property fmtid="{D5CDD505-2E9C-101B-9397-08002B2CF9AE}" pid="3" name="Érvényességet beállító">
    <vt:lpwstr>husztie</vt:lpwstr>
  </property>
  <property fmtid="{D5CDD505-2E9C-101B-9397-08002B2CF9AE}" pid="4" name="Érvényességi idő első beállítása">
    <vt:filetime>2023-04-05T11:36:01Z</vt:filetime>
  </property>
</Properties>
</file>