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62388" w14:textId="0D989220" w:rsidR="003776D7" w:rsidRPr="009D5698" w:rsidRDefault="00844BE4" w:rsidP="00B71C00">
      <w:pPr>
        <w:spacing w:after="0" w:line="240" w:lineRule="auto"/>
        <w:rPr>
          <w:rFonts w:ascii="Arial" w:hAnsi="Arial" w:cs="Arial"/>
          <w:b/>
        </w:rPr>
      </w:pPr>
      <w:r>
        <w:rPr>
          <w:rFonts w:ascii="Arial" w:hAnsi="Arial" w:cs="Arial"/>
          <w:b/>
        </w:rPr>
        <w:t>„</w:t>
      </w:r>
      <w:r w:rsidR="003776D7" w:rsidRPr="00B71C00">
        <w:rPr>
          <w:rFonts w:ascii="Arial" w:hAnsi="Arial" w:cs="Arial"/>
          <w:b/>
        </w:rPr>
        <w:t>MNB azonosító</w:t>
      </w:r>
      <w:r w:rsidR="003776D7" w:rsidRPr="009D5698">
        <w:rPr>
          <w:rFonts w:ascii="Arial" w:hAnsi="Arial" w:cs="Arial"/>
          <w:b/>
        </w:rPr>
        <w:t xml:space="preserve"> kód:</w:t>
      </w:r>
      <w:r w:rsidR="003776D7" w:rsidRPr="009D5698">
        <w:rPr>
          <w:rFonts w:ascii="Arial" w:hAnsi="Arial" w:cs="Arial"/>
        </w:rPr>
        <w:t xml:space="preserve"> </w:t>
      </w:r>
      <w:r w:rsidR="003776D7" w:rsidRPr="009D5698">
        <w:rPr>
          <w:rFonts w:ascii="Arial" w:hAnsi="Arial" w:cs="Arial"/>
          <w:b/>
        </w:rPr>
        <w:t>F07</w:t>
      </w:r>
    </w:p>
    <w:p w14:paraId="2A4E1503" w14:textId="77777777" w:rsidR="003776D7" w:rsidRPr="0077625D" w:rsidRDefault="003776D7" w:rsidP="00B71C00">
      <w:pPr>
        <w:tabs>
          <w:tab w:val="left" w:pos="1908"/>
        </w:tabs>
        <w:spacing w:after="0" w:line="240" w:lineRule="auto"/>
        <w:rPr>
          <w:rFonts w:ascii="Arial" w:hAnsi="Arial" w:cs="Arial"/>
        </w:rPr>
      </w:pPr>
    </w:p>
    <w:p w14:paraId="1088F0A1" w14:textId="77777777" w:rsidR="003776D7" w:rsidRPr="0077625D" w:rsidRDefault="003776D7" w:rsidP="00B71C00">
      <w:pPr>
        <w:spacing w:after="0" w:line="240" w:lineRule="auto"/>
        <w:rPr>
          <w:rFonts w:ascii="Arial" w:hAnsi="Arial" w:cs="Arial"/>
        </w:rPr>
      </w:pPr>
    </w:p>
    <w:p w14:paraId="70841079" w14:textId="77777777" w:rsidR="003776D7" w:rsidRPr="00430DE9" w:rsidRDefault="003776D7" w:rsidP="00B71C00">
      <w:pPr>
        <w:spacing w:after="0" w:line="240" w:lineRule="auto"/>
        <w:jc w:val="center"/>
        <w:rPr>
          <w:rFonts w:ascii="Arial" w:eastAsia="Times New Roman" w:hAnsi="Arial" w:cs="Arial"/>
          <w:b/>
        </w:rPr>
      </w:pPr>
      <w:r w:rsidRPr="0077625D">
        <w:rPr>
          <w:rFonts w:ascii="Arial" w:hAnsi="Arial" w:cs="Arial"/>
          <w:b/>
        </w:rPr>
        <w:t>Kitöltési előírások</w:t>
      </w:r>
    </w:p>
    <w:p w14:paraId="1578F6CF" w14:textId="77777777" w:rsidR="003776D7" w:rsidRPr="00430DE9" w:rsidRDefault="003776D7" w:rsidP="00B71C00">
      <w:pPr>
        <w:spacing w:after="0" w:line="240" w:lineRule="auto"/>
        <w:jc w:val="center"/>
        <w:rPr>
          <w:rFonts w:ascii="Arial" w:eastAsia="Times New Roman" w:hAnsi="Arial" w:cs="Arial"/>
          <w:b/>
        </w:rPr>
      </w:pPr>
      <w:r w:rsidRPr="0077625D">
        <w:rPr>
          <w:rFonts w:ascii="Arial" w:hAnsi="Arial" w:cs="Arial"/>
          <w:b/>
        </w:rPr>
        <w:t>Befektetési alapok statisztikai mérlege</w:t>
      </w:r>
    </w:p>
    <w:p w14:paraId="5CA1189F" w14:textId="77777777" w:rsidR="003776D7" w:rsidRPr="0077625D" w:rsidRDefault="003776D7" w:rsidP="00B71C00">
      <w:pPr>
        <w:spacing w:after="0" w:line="240" w:lineRule="auto"/>
        <w:rPr>
          <w:rFonts w:ascii="Arial" w:hAnsi="Arial" w:cs="Arial"/>
        </w:rPr>
      </w:pPr>
    </w:p>
    <w:p w14:paraId="2B3A7929" w14:textId="77777777" w:rsidR="003776D7" w:rsidRPr="0077625D" w:rsidRDefault="003776D7" w:rsidP="00B71C00">
      <w:pPr>
        <w:spacing w:after="0" w:line="240" w:lineRule="auto"/>
        <w:rPr>
          <w:rFonts w:ascii="Arial" w:hAnsi="Arial" w:cs="Arial"/>
        </w:rPr>
      </w:pPr>
    </w:p>
    <w:p w14:paraId="7D46D4DC" w14:textId="77777777" w:rsidR="003776D7" w:rsidRPr="00430DE9" w:rsidRDefault="003776D7" w:rsidP="00B71C00">
      <w:pPr>
        <w:spacing w:after="0" w:line="240" w:lineRule="auto"/>
        <w:rPr>
          <w:rFonts w:ascii="Arial" w:eastAsia="Times New Roman" w:hAnsi="Arial" w:cs="Arial"/>
          <w:b/>
        </w:rPr>
      </w:pPr>
      <w:r w:rsidRPr="0077625D">
        <w:rPr>
          <w:rFonts w:ascii="Arial" w:hAnsi="Arial" w:cs="Arial"/>
          <w:b/>
        </w:rPr>
        <w:t>I. Általános előírások</w:t>
      </w:r>
    </w:p>
    <w:p w14:paraId="2160FA41" w14:textId="77777777" w:rsidR="003776D7" w:rsidRPr="00B71C00" w:rsidRDefault="003776D7" w:rsidP="00B71C00">
      <w:pPr>
        <w:spacing w:after="0" w:line="240" w:lineRule="auto"/>
        <w:rPr>
          <w:rFonts w:ascii="Arial" w:hAnsi="Arial" w:cs="Arial"/>
          <w:b/>
        </w:rPr>
      </w:pPr>
    </w:p>
    <w:p w14:paraId="206D4CAF" w14:textId="3B1A000C" w:rsidR="003776D7" w:rsidRDefault="003776D7" w:rsidP="009D5698">
      <w:pPr>
        <w:keepLines/>
        <w:suppressLineNumbers/>
        <w:spacing w:after="0" w:line="240" w:lineRule="auto"/>
        <w:rPr>
          <w:rFonts w:ascii="Arial" w:hAnsi="Arial" w:cs="Arial"/>
        </w:rPr>
      </w:pPr>
      <w:r w:rsidRPr="009D5698">
        <w:rPr>
          <w:rFonts w:ascii="Arial" w:hAnsi="Arial" w:cs="Arial"/>
        </w:rPr>
        <w:t>1. Az adatokat befektetési alaponként külön adatszolgáltatásban kell jelenteni.</w:t>
      </w:r>
    </w:p>
    <w:p w14:paraId="182D22EC" w14:textId="77777777" w:rsidR="009B12DA" w:rsidRDefault="009B12DA" w:rsidP="00361197">
      <w:pPr>
        <w:keepLines/>
        <w:suppressLineNumbers/>
        <w:spacing w:after="0" w:line="240" w:lineRule="auto"/>
        <w:rPr>
          <w:rFonts w:ascii="Arial" w:hAnsi="Arial" w:cs="Arial"/>
        </w:rPr>
      </w:pPr>
    </w:p>
    <w:p w14:paraId="0FED5B35" w14:textId="3FC1ED3B" w:rsidR="009B12DA" w:rsidRPr="009D5698" w:rsidRDefault="009B12DA" w:rsidP="008116FF">
      <w:pPr>
        <w:keepLines/>
        <w:suppressLineNumbers/>
        <w:spacing w:after="0" w:line="240" w:lineRule="auto"/>
        <w:rPr>
          <w:ins w:id="0" w:author="MNB" w:date="2025-11-03T11:05:00Z" w16du:dateUtc="2025-11-03T10:05:00Z"/>
          <w:rFonts w:ascii="Arial" w:hAnsi="Arial" w:cs="Arial"/>
        </w:rPr>
      </w:pPr>
      <w:r w:rsidRPr="00CC620B">
        <w:rPr>
          <w:rFonts w:ascii="Arial" w:hAnsi="Arial" w:cs="Arial"/>
        </w:rPr>
        <w:t xml:space="preserve">2. </w:t>
      </w:r>
      <w:ins w:id="1" w:author="MNB" w:date="2025-11-03T11:05:00Z" w16du:dateUtc="2025-11-03T10:05:00Z">
        <w:r w:rsidRPr="00CC620B">
          <w:rPr>
            <w:rFonts w:ascii="Arial" w:hAnsi="Arial" w:cs="Arial"/>
          </w:rPr>
          <w:t xml:space="preserve">Abban az esetben, ha egy </w:t>
        </w:r>
        <w:r w:rsidR="00437057">
          <w:rPr>
            <w:rFonts w:ascii="Arial" w:hAnsi="Arial" w:cs="Arial"/>
          </w:rPr>
          <w:t xml:space="preserve">befektetési </w:t>
        </w:r>
        <w:r w:rsidRPr="00CC620B">
          <w:rPr>
            <w:rFonts w:ascii="Arial" w:hAnsi="Arial" w:cs="Arial"/>
          </w:rPr>
          <w:t>alap a hónap utolsó napján szűnik meg, akkor annak tekintetében nem kell a megszűnés hónapjára mint tárgyidőszakra vonatkozóan adatszolgáltatást teljesíteni.</w:t>
        </w:r>
      </w:ins>
    </w:p>
    <w:p w14:paraId="5AD69D01" w14:textId="2902046C" w:rsidR="003776D7" w:rsidRPr="00B71C00" w:rsidRDefault="003776D7" w:rsidP="00B71C00">
      <w:pPr>
        <w:pStyle w:val="Jegyzetszveg"/>
        <w:spacing w:after="0" w:line="240" w:lineRule="auto"/>
        <w:rPr>
          <w:ins w:id="2" w:author="MNB" w:date="2025-11-03T11:05:00Z" w16du:dateUtc="2025-11-03T10:05:00Z"/>
          <w:rFonts w:ascii="Arial" w:hAnsi="Arial" w:cs="Arial"/>
        </w:rPr>
      </w:pPr>
    </w:p>
    <w:p w14:paraId="765204B4" w14:textId="656C42AE" w:rsidR="003776D7" w:rsidRPr="00361197" w:rsidRDefault="009B12DA" w:rsidP="009D5698">
      <w:pPr>
        <w:pStyle w:val="Jegyzetszveg"/>
        <w:spacing w:after="0" w:line="240" w:lineRule="auto"/>
        <w:rPr>
          <w:rFonts w:ascii="Arial" w:hAnsi="Arial" w:cs="Arial"/>
        </w:rPr>
      </w:pPr>
      <w:ins w:id="3" w:author="MNB" w:date="2025-11-03T11:05:00Z" w16du:dateUtc="2025-11-03T10:05:00Z">
        <w:r w:rsidRPr="00361197">
          <w:rPr>
            <w:rFonts w:ascii="Arial" w:hAnsi="Arial" w:cs="Arial"/>
          </w:rPr>
          <w:t>3</w:t>
        </w:r>
        <w:r w:rsidR="003776D7" w:rsidRPr="00361197">
          <w:rPr>
            <w:rFonts w:ascii="Arial" w:hAnsi="Arial" w:cs="Arial"/>
          </w:rPr>
          <w:t xml:space="preserve">. </w:t>
        </w:r>
      </w:ins>
      <w:r w:rsidR="003776D7" w:rsidRPr="00361197">
        <w:rPr>
          <w:rFonts w:ascii="Arial" w:hAnsi="Arial" w:cs="Arial"/>
        </w:rPr>
        <w:t xml:space="preserve">Az adatszolgáltatás kitöltésére, valamint a táblákban és a jelen kitöltési előírásokban használt fogalmak </w:t>
      </w:r>
      <w:r w:rsidR="003776D7" w:rsidRPr="00361197">
        <w:rPr>
          <w:rFonts w:ascii="Arial" w:hAnsi="Arial"/>
        </w:rPr>
        <w:t xml:space="preserve">tartalmára vonatkozóan </w:t>
      </w:r>
      <w:ins w:id="4" w:author="MNB" w:date="2025-11-03T11:05:00Z" w16du:dateUtc="2025-11-03T10:05:00Z">
        <w:r w:rsidR="00A22696" w:rsidRPr="00361197">
          <w:rPr>
            <w:rFonts w:ascii="Arial" w:hAnsi="Arial" w:cs="Arial"/>
          </w:rPr>
          <w:t xml:space="preserve">– eltérő rendelkezés hiányában – </w:t>
        </w:r>
      </w:ins>
      <w:r w:rsidR="003776D7" w:rsidRPr="00361197">
        <w:rPr>
          <w:rFonts w:ascii="Arial" w:hAnsi="Arial"/>
        </w:rPr>
        <w:t>az IFRS-</w:t>
      </w:r>
      <w:proofErr w:type="spellStart"/>
      <w:r w:rsidR="003776D7" w:rsidRPr="00361197">
        <w:rPr>
          <w:rFonts w:ascii="Arial" w:hAnsi="Arial"/>
        </w:rPr>
        <w:t>eket</w:t>
      </w:r>
      <w:proofErr w:type="spellEnd"/>
      <w:r w:rsidR="003776D7" w:rsidRPr="00361197">
        <w:rPr>
          <w:rFonts w:ascii="Arial" w:hAnsi="Arial"/>
        </w:rPr>
        <w:t xml:space="preserve"> alkalmazó adatszolgáltató esetén az</w:t>
      </w:r>
      <w:r w:rsidR="003776D7" w:rsidRPr="00361197">
        <w:rPr>
          <w:rFonts w:ascii="Arial" w:hAnsi="Arial" w:cs="Arial"/>
        </w:rPr>
        <w:t xml:space="preserve"> IFRS-ekben és az IFRS-eket alkalmazókra is vonatkozó magyar számviteli előírásokban, a magyar számviteli előírásokat alkalmazó adatszolgáltató esetén a mindenkor hatályos magyar számviteli rendelkezésekben, valamint </w:t>
      </w:r>
      <w:r w:rsidR="003776D7" w:rsidRPr="00361197">
        <w:rPr>
          <w:rFonts w:ascii="Arial" w:hAnsi="Arial" w:cs="Arial"/>
          <w:bCs/>
        </w:rPr>
        <w:t>a kollektív befektetési formákról és kezelőikről, valamint egyes pénzügyi tárgyú törvények módosításáról</w:t>
      </w:r>
      <w:r w:rsidR="003776D7" w:rsidRPr="00361197">
        <w:rPr>
          <w:rFonts w:ascii="Arial" w:hAnsi="Arial" w:cs="Arial"/>
        </w:rPr>
        <w:t xml:space="preserve"> szóló </w:t>
      </w:r>
      <w:r w:rsidR="003776D7" w:rsidRPr="00361197">
        <w:rPr>
          <w:rFonts w:ascii="Arial" w:hAnsi="Arial" w:cs="Arial"/>
          <w:bCs/>
        </w:rPr>
        <w:t>2014. évi XVI. törvény</w:t>
      </w:r>
      <w:r w:rsidR="003776D7" w:rsidRPr="00361197">
        <w:rPr>
          <w:rFonts w:ascii="Arial" w:hAnsi="Arial" w:cs="Arial"/>
        </w:rPr>
        <w:t>ben foglaltak az irányadók.</w:t>
      </w:r>
    </w:p>
    <w:p w14:paraId="438B6952" w14:textId="77777777" w:rsidR="003776D7" w:rsidRPr="00361197" w:rsidRDefault="003776D7" w:rsidP="00B71C00">
      <w:pPr>
        <w:pStyle w:val="Jegyzetszveg"/>
        <w:spacing w:after="0" w:line="240" w:lineRule="auto"/>
        <w:rPr>
          <w:rFonts w:ascii="Arial" w:hAnsi="Arial" w:cs="Arial"/>
        </w:rPr>
      </w:pPr>
    </w:p>
    <w:p w14:paraId="56545969" w14:textId="39CB0F55" w:rsidR="003776D7" w:rsidRPr="00B71C00" w:rsidRDefault="00DC1D05" w:rsidP="00B71C00">
      <w:pPr>
        <w:pStyle w:val="Jegyzetszveg"/>
        <w:spacing w:after="0" w:line="240" w:lineRule="auto"/>
        <w:rPr>
          <w:rFonts w:ascii="Arial" w:hAnsi="Arial" w:cs="Arial"/>
        </w:rPr>
      </w:pPr>
      <w:del w:id="5" w:author="MNB" w:date="2025-11-03T11:05:00Z" w16du:dateUtc="2025-11-03T10:05:00Z">
        <w:r w:rsidRPr="00361197">
          <w:rPr>
            <w:rFonts w:ascii="Arial" w:hAnsi="Arial" w:cs="Arial"/>
          </w:rPr>
          <w:delText>3</w:delText>
        </w:r>
        <w:r w:rsidR="003776D7" w:rsidRPr="00361197">
          <w:rPr>
            <w:rFonts w:ascii="Arial" w:hAnsi="Arial" w:cs="Arial"/>
          </w:rPr>
          <w:delText>. Az adatszolgáltatás</w:delText>
        </w:r>
        <w:r w:rsidR="003E5CE0" w:rsidRPr="00361197">
          <w:rPr>
            <w:rFonts w:ascii="Arial" w:hAnsi="Arial" w:cs="Arial"/>
          </w:rPr>
          <w:delText>ban</w:delText>
        </w:r>
        <w:r w:rsidR="003776D7" w:rsidRPr="00361197">
          <w:rPr>
            <w:rFonts w:ascii="Arial" w:hAnsi="Arial" w:cs="Arial"/>
          </w:rPr>
          <w:delText xml:space="preserve"> a</w:delText>
        </w:r>
      </w:del>
      <w:ins w:id="6" w:author="MNB" w:date="2025-11-03T11:05:00Z" w16du:dateUtc="2025-11-03T10:05:00Z">
        <w:r w:rsidR="009B12DA" w:rsidRPr="00361197">
          <w:rPr>
            <w:rFonts w:ascii="Arial" w:hAnsi="Arial" w:cs="Arial"/>
          </w:rPr>
          <w:t>4</w:t>
        </w:r>
        <w:r w:rsidR="003776D7" w:rsidRPr="00361197">
          <w:rPr>
            <w:rFonts w:ascii="Arial" w:hAnsi="Arial" w:cs="Arial"/>
          </w:rPr>
          <w:t xml:space="preserve">. </w:t>
        </w:r>
        <w:r w:rsidR="00D12207" w:rsidRPr="00361197">
          <w:rPr>
            <w:rFonts w:ascii="Arial" w:hAnsi="Arial" w:cs="Arial"/>
          </w:rPr>
          <w:t>A</w:t>
        </w:r>
      </w:ins>
      <w:r w:rsidR="00D12207" w:rsidRPr="00361197">
        <w:rPr>
          <w:rFonts w:ascii="Arial" w:hAnsi="Arial"/>
        </w:rPr>
        <w:t xml:space="preserve"> </w:t>
      </w:r>
      <w:r w:rsidR="005C37C9" w:rsidRPr="00361197">
        <w:rPr>
          <w:rFonts w:ascii="Arial" w:hAnsi="Arial"/>
        </w:rPr>
        <w:t>befektetési</w:t>
      </w:r>
      <w:r w:rsidR="003776D7" w:rsidRPr="00361197">
        <w:rPr>
          <w:rFonts w:ascii="Arial" w:hAnsi="Arial"/>
        </w:rPr>
        <w:t xml:space="preserve"> alap eszközeinek és forrásainak a tárgyhónap </w:t>
      </w:r>
      <w:r w:rsidR="0025275A" w:rsidRPr="00361197">
        <w:rPr>
          <w:rFonts w:ascii="Arial" w:hAnsi="Arial"/>
        </w:rPr>
        <w:t>utolsó napján</w:t>
      </w:r>
      <w:r w:rsidR="003776D7" w:rsidRPr="00361197">
        <w:rPr>
          <w:rFonts w:ascii="Arial" w:hAnsi="Arial"/>
        </w:rPr>
        <w:t xml:space="preserve"> fennálló állományát, illetve a jövedelmek és költségek tárgyhónapban felmerült forgalmát</w:t>
      </w:r>
      <w:r w:rsidR="003E5CE0" w:rsidRPr="00361197">
        <w:rPr>
          <w:rFonts w:ascii="Arial" w:hAnsi="Arial"/>
        </w:rPr>
        <w:t xml:space="preserve"> kell jelenteni</w:t>
      </w:r>
      <w:r w:rsidR="0025275A" w:rsidRPr="00361197">
        <w:rPr>
          <w:rFonts w:ascii="Arial" w:hAnsi="Arial"/>
        </w:rPr>
        <w:t>,</w:t>
      </w:r>
      <w:r w:rsidR="004C6A03" w:rsidRPr="00361197">
        <w:rPr>
          <w:rFonts w:ascii="Arial" w:hAnsi="Arial"/>
        </w:rPr>
        <w:t xml:space="preserve"> </w:t>
      </w:r>
      <w:bookmarkStart w:id="7" w:name="_Hlk167959281"/>
      <w:r w:rsidR="0025275A" w:rsidRPr="00361197">
        <w:rPr>
          <w:rFonts w:ascii="Arial" w:hAnsi="Arial"/>
        </w:rPr>
        <w:t>f</w:t>
      </w:r>
      <w:r w:rsidR="004C6A03" w:rsidRPr="00361197">
        <w:rPr>
          <w:rFonts w:ascii="Arial" w:hAnsi="Arial"/>
        </w:rPr>
        <w:t>üggetlenül a</w:t>
      </w:r>
      <w:r w:rsidR="005C37C9" w:rsidRPr="00361197">
        <w:rPr>
          <w:rFonts w:ascii="Arial" w:hAnsi="Arial"/>
        </w:rPr>
        <w:t xml:space="preserve"> befektetési</w:t>
      </w:r>
      <w:r w:rsidR="004C6A03" w:rsidRPr="00361197">
        <w:rPr>
          <w:rFonts w:ascii="Arial" w:hAnsi="Arial"/>
        </w:rPr>
        <w:t xml:space="preserve"> alap kezelési szabályzatában előírt nettó eszközérték számítás napjától</w:t>
      </w:r>
      <w:ins w:id="8" w:author="MNB" w:date="2025-11-03T11:05:00Z" w16du:dateUtc="2025-11-03T10:05:00Z">
        <w:r w:rsidR="00A22696" w:rsidRPr="00361197">
          <w:rPr>
            <w:rFonts w:ascii="Arial" w:hAnsi="Arial" w:cs="Arial"/>
          </w:rPr>
          <w:t xml:space="preserve"> és módjától</w:t>
        </w:r>
      </w:ins>
      <w:r w:rsidR="004C6A03" w:rsidRPr="00361197">
        <w:rPr>
          <w:rFonts w:ascii="Arial" w:hAnsi="Arial"/>
        </w:rPr>
        <w:t>.</w:t>
      </w:r>
      <w:bookmarkEnd w:id="7"/>
      <w:r w:rsidR="003776D7" w:rsidRPr="00361197">
        <w:rPr>
          <w:rFonts w:ascii="Arial" w:hAnsi="Arial"/>
        </w:rPr>
        <w:t xml:space="preserve"> </w:t>
      </w:r>
      <w:r w:rsidR="0077625D" w:rsidRPr="00361197">
        <w:rPr>
          <w:rFonts w:ascii="Arial" w:hAnsi="Arial"/>
        </w:rPr>
        <w:t>Az adatszolgáltatásban n</w:t>
      </w:r>
      <w:r w:rsidR="003776D7" w:rsidRPr="00361197">
        <w:rPr>
          <w:rFonts w:ascii="Arial" w:hAnsi="Arial"/>
        </w:rPr>
        <w:t xml:space="preserve">em szerepeltethetők olyan eszközök és kötelezettségek, amelyek a tárgyhónap utolsó napján még vagy már nem voltak </w:t>
      </w:r>
      <w:del w:id="9" w:author="MNB" w:date="2025-11-03T11:05:00Z" w16du:dateUtc="2025-11-03T10:05:00Z">
        <w:r w:rsidR="003776D7" w:rsidRPr="00361197">
          <w:rPr>
            <w:rFonts w:ascii="Arial" w:hAnsi="Arial" w:cs="Arial"/>
          </w:rPr>
          <w:delText>az alap tulajdonában</w:delText>
        </w:r>
      </w:del>
      <w:ins w:id="10" w:author="MNB" w:date="2025-11-03T11:05:00Z" w16du:dateUtc="2025-11-03T10:05:00Z">
        <w:r w:rsidR="003776D7" w:rsidRPr="00361197">
          <w:rPr>
            <w:rFonts w:ascii="Arial" w:hAnsi="Arial" w:cs="Arial"/>
          </w:rPr>
          <w:t>a</w:t>
        </w:r>
        <w:r w:rsidR="00443065" w:rsidRPr="00361197">
          <w:rPr>
            <w:rFonts w:ascii="Arial" w:hAnsi="Arial" w:cs="Arial"/>
          </w:rPr>
          <w:t xml:space="preserve"> befektetési</w:t>
        </w:r>
        <w:r w:rsidR="003776D7" w:rsidRPr="00361197">
          <w:rPr>
            <w:rFonts w:ascii="Arial" w:hAnsi="Arial" w:cs="Arial"/>
          </w:rPr>
          <w:t xml:space="preserve"> alap tulajdonában.</w:t>
        </w:r>
        <w:r w:rsidR="00A22696" w:rsidRPr="00361197">
          <w:rPr>
            <w:rFonts w:ascii="Arial" w:hAnsi="Arial" w:cs="Arial"/>
          </w:rPr>
          <w:t xml:space="preserve"> A hitelek, betétek és különféle értékpapírok esetében a kötésnap helyett minden esetben az elszámolás napjával kell jelenteni – állományba venni vagy az állományból kivezetni – az eszközöket és forrásokat</w:t>
        </w:r>
      </w:ins>
      <w:r w:rsidR="00A22696" w:rsidRPr="00361197">
        <w:rPr>
          <w:rFonts w:ascii="Arial" w:hAnsi="Arial"/>
        </w:rPr>
        <w:t>.</w:t>
      </w:r>
    </w:p>
    <w:p w14:paraId="7CF6FD30" w14:textId="77777777" w:rsidR="003776D7" w:rsidRPr="00B71C00" w:rsidRDefault="003776D7" w:rsidP="009D5698">
      <w:pPr>
        <w:pStyle w:val="Jegyzetszveg"/>
        <w:spacing w:after="0" w:line="240" w:lineRule="auto"/>
        <w:rPr>
          <w:rFonts w:ascii="Arial" w:hAnsi="Arial" w:cs="Arial"/>
        </w:rPr>
      </w:pPr>
    </w:p>
    <w:p w14:paraId="2A5C17CB" w14:textId="39903CA8" w:rsidR="003776D7" w:rsidRPr="00B71C00" w:rsidRDefault="00DC1D05" w:rsidP="009D5698">
      <w:pPr>
        <w:spacing w:after="0" w:line="240" w:lineRule="auto"/>
        <w:rPr>
          <w:rFonts w:ascii="Arial" w:hAnsi="Arial" w:cs="Arial"/>
        </w:rPr>
      </w:pPr>
      <w:del w:id="11" w:author="MNB" w:date="2025-11-03T11:05:00Z" w16du:dateUtc="2025-11-03T10:05:00Z">
        <w:r w:rsidRPr="009D5698">
          <w:rPr>
            <w:rFonts w:ascii="Arial" w:hAnsi="Arial" w:cs="Arial"/>
          </w:rPr>
          <w:delText>4</w:delText>
        </w:r>
      </w:del>
      <w:ins w:id="12" w:author="MNB" w:date="2025-11-03T11:05:00Z" w16du:dateUtc="2025-11-03T10:05:00Z">
        <w:r w:rsidR="009B12DA">
          <w:rPr>
            <w:rFonts w:ascii="Arial" w:hAnsi="Arial" w:cs="Arial"/>
          </w:rPr>
          <w:t>5</w:t>
        </w:r>
      </w:ins>
      <w:r w:rsidR="003776D7" w:rsidRPr="009D5698">
        <w:rPr>
          <w:rFonts w:ascii="Arial" w:hAnsi="Arial" w:cs="Arial"/>
        </w:rPr>
        <w:t xml:space="preserve">. A kockázati és magántőkealap esetében – függetlenül az alap kezelési szabályzatában előírt </w:t>
      </w:r>
      <w:del w:id="13" w:author="MNB" w:date="2025-11-03T11:05:00Z" w16du:dateUtc="2025-11-03T10:05:00Z">
        <w:r w:rsidR="003776D7" w:rsidRPr="009D5698">
          <w:rPr>
            <w:rFonts w:ascii="Arial" w:hAnsi="Arial" w:cs="Arial"/>
          </w:rPr>
          <w:delText xml:space="preserve">nettó eszközérték </w:delText>
        </w:r>
      </w:del>
      <w:ins w:id="14" w:author="MNB" w:date="2025-11-03T11:05:00Z" w16du:dateUtc="2025-11-03T10:05:00Z">
        <w:r w:rsidR="003776D7" w:rsidRPr="009D5698">
          <w:rPr>
            <w:rFonts w:ascii="Arial" w:hAnsi="Arial" w:cs="Arial"/>
          </w:rPr>
          <w:t>nettóeszközérték</w:t>
        </w:r>
        <w:r w:rsidR="00EF4BFC">
          <w:rPr>
            <w:rFonts w:ascii="Arial" w:hAnsi="Arial" w:cs="Arial"/>
          </w:rPr>
          <w:t>-</w:t>
        </w:r>
      </w:ins>
      <w:r w:rsidR="003776D7" w:rsidRPr="009D5698">
        <w:rPr>
          <w:rFonts w:ascii="Arial" w:hAnsi="Arial" w:cs="Arial"/>
        </w:rPr>
        <w:t>számítás gyakoriságától – a statisztikai mérlegben jelentett eszközök és források értékelését havonta k</w:t>
      </w:r>
      <w:r w:rsidR="003776D7" w:rsidRPr="0077625D">
        <w:rPr>
          <w:rFonts w:ascii="Arial" w:hAnsi="Arial" w:cs="Arial"/>
        </w:rPr>
        <w:t xml:space="preserve">ell elvégezni. Amennyiben a tárgyhónap végére vonatkozó záró állományok piaci értékének meghatározása nem lehetséges, a mérlegben szereplő instrumentumok valós értékének megállapításához becslést kell alkalmazni. Új befektetési alap indulásakor, illetve meglévő </w:t>
      </w:r>
      <w:r w:rsidR="005C37C9">
        <w:rPr>
          <w:rFonts w:ascii="Arial" w:hAnsi="Arial" w:cs="Arial"/>
        </w:rPr>
        <w:t xml:space="preserve">befektetési </w:t>
      </w:r>
      <w:r w:rsidR="003776D7" w:rsidRPr="0077625D">
        <w:rPr>
          <w:rFonts w:ascii="Arial" w:hAnsi="Arial" w:cs="Arial"/>
        </w:rPr>
        <w:t>alap új befektetési jegy sorozat kibocsátása esetében a jegyzési időszak lezárulta és a pénzügyi teljesítés megvalósulását követően a tárgyhónap végére vonatkozó záró állományokat az esedékesség hónapjától kezdődően kell jelenteni.</w:t>
      </w:r>
    </w:p>
    <w:p w14:paraId="2A099C3E" w14:textId="77777777" w:rsidR="003776D7" w:rsidRPr="009D5698" w:rsidRDefault="003776D7" w:rsidP="00B71C00">
      <w:pPr>
        <w:spacing w:after="0" w:line="240" w:lineRule="auto"/>
        <w:rPr>
          <w:rFonts w:ascii="Arial" w:hAnsi="Arial" w:cs="Arial"/>
        </w:rPr>
      </w:pPr>
    </w:p>
    <w:p w14:paraId="4DBBB3AA" w14:textId="6D73CE86" w:rsidR="003776D7" w:rsidRPr="00B71C00" w:rsidRDefault="00DC1D05" w:rsidP="009D5698">
      <w:pPr>
        <w:spacing w:after="0" w:line="240" w:lineRule="auto"/>
        <w:rPr>
          <w:rFonts w:ascii="Arial" w:hAnsi="Arial" w:cs="Arial"/>
        </w:rPr>
      </w:pPr>
      <w:del w:id="15" w:author="MNB" w:date="2025-11-03T11:05:00Z" w16du:dateUtc="2025-11-03T10:05:00Z">
        <w:r w:rsidRPr="009D5698">
          <w:rPr>
            <w:rFonts w:ascii="Arial" w:hAnsi="Arial" w:cs="Arial"/>
          </w:rPr>
          <w:delText>5</w:delText>
        </w:r>
      </w:del>
      <w:ins w:id="16" w:author="MNB" w:date="2025-11-03T11:05:00Z" w16du:dateUtc="2025-11-03T10:05:00Z">
        <w:r w:rsidR="009B12DA">
          <w:rPr>
            <w:rFonts w:ascii="Arial" w:hAnsi="Arial" w:cs="Arial"/>
          </w:rPr>
          <w:t>6</w:t>
        </w:r>
      </w:ins>
      <w:r w:rsidR="003776D7" w:rsidRPr="009D5698">
        <w:rPr>
          <w:rFonts w:ascii="Arial" w:hAnsi="Arial" w:cs="Arial"/>
        </w:rPr>
        <w:t xml:space="preserve">. Az ingatlanalap kizárólagos vagy minősített többségi tulajdonában lévő, rezidens (belföldi) nem részvénytársasági formában működő, ingatlanbefektető, ingatlankezelő leányvállalatok adatait konszolidálni kell az alap eszközeivel és kötelezettségeivel, </w:t>
      </w:r>
      <w:r w:rsidR="003776D7" w:rsidRPr="00B71C00">
        <w:rPr>
          <w:rFonts w:ascii="Arial" w:hAnsi="Arial" w:cs="Arial"/>
        </w:rPr>
        <w:t xml:space="preserve">illetve jövedelmével, </w:t>
      </w:r>
      <w:r w:rsidR="003776D7" w:rsidRPr="009D5698">
        <w:rPr>
          <w:rFonts w:ascii="Arial" w:hAnsi="Arial" w:cs="Arial"/>
        </w:rPr>
        <w:t>és ezeket a konszolidált eszközöket és kötelezettségeket</w:t>
      </w:r>
      <w:r w:rsidR="003776D7" w:rsidRPr="00B71C00">
        <w:rPr>
          <w:rFonts w:ascii="Arial" w:hAnsi="Arial" w:cs="Arial"/>
        </w:rPr>
        <w:t>, illetve jövedelmeket</w:t>
      </w:r>
      <w:r w:rsidR="003776D7" w:rsidRPr="009D5698">
        <w:rPr>
          <w:rFonts w:ascii="Arial" w:hAnsi="Arial" w:cs="Arial"/>
        </w:rPr>
        <w:t xml:space="preserve"> kell szerepeltetni a</w:t>
      </w:r>
      <w:r w:rsidR="003E5CE0">
        <w:rPr>
          <w:rFonts w:ascii="Arial" w:hAnsi="Arial" w:cs="Arial"/>
        </w:rPr>
        <w:t>z</w:t>
      </w:r>
      <w:r w:rsidR="003776D7" w:rsidRPr="009D5698">
        <w:rPr>
          <w:rFonts w:ascii="Arial" w:hAnsi="Arial" w:cs="Arial"/>
        </w:rPr>
        <w:t xml:space="preserve"> </w:t>
      </w:r>
      <w:r w:rsidR="00204F96">
        <w:rPr>
          <w:rFonts w:ascii="Arial" w:hAnsi="Arial" w:cs="Arial"/>
        </w:rPr>
        <w:t>ingatlan</w:t>
      </w:r>
      <w:r w:rsidR="003776D7" w:rsidRPr="009D5698">
        <w:rPr>
          <w:rFonts w:ascii="Arial" w:hAnsi="Arial" w:cs="Arial"/>
        </w:rPr>
        <w:t>alap statisztikai mérlegében.</w:t>
      </w:r>
      <w:r w:rsidR="003776D7" w:rsidRPr="00B71C00">
        <w:rPr>
          <w:rFonts w:ascii="Arial" w:hAnsi="Arial" w:cs="Arial"/>
        </w:rPr>
        <w:t xml:space="preserve"> Magántőkealapra vonatkozóan egyedi esetben, az MNB írásbeli felhívására kerülhet sor a felhívásban nevesített belföldi leányvállalat adatainak konszolidálására az alap eszközei, forrásai és jövedelmei között. </w:t>
      </w:r>
    </w:p>
    <w:p w14:paraId="34E862FD" w14:textId="77777777" w:rsidR="003776D7" w:rsidRPr="00B71C00" w:rsidRDefault="003776D7" w:rsidP="00B71C00">
      <w:pPr>
        <w:spacing w:after="0" w:line="240" w:lineRule="auto"/>
        <w:rPr>
          <w:rFonts w:ascii="Arial" w:hAnsi="Arial" w:cs="Arial"/>
        </w:rPr>
      </w:pPr>
    </w:p>
    <w:p w14:paraId="522A62C5" w14:textId="0EC6CE30" w:rsidR="003776D7" w:rsidRPr="00B71C00" w:rsidRDefault="00DC1D05" w:rsidP="00B71C00">
      <w:pPr>
        <w:spacing w:after="0" w:line="240" w:lineRule="auto"/>
        <w:rPr>
          <w:rFonts w:ascii="Arial" w:hAnsi="Arial" w:cs="Arial"/>
        </w:rPr>
      </w:pPr>
      <w:del w:id="17" w:author="MNB" w:date="2025-11-03T11:05:00Z" w16du:dateUtc="2025-11-03T10:05:00Z">
        <w:r w:rsidRPr="00B71C00">
          <w:rPr>
            <w:rFonts w:ascii="Arial" w:hAnsi="Arial" w:cs="Arial"/>
          </w:rPr>
          <w:delText>6</w:delText>
        </w:r>
      </w:del>
      <w:ins w:id="18" w:author="MNB" w:date="2025-11-03T11:05:00Z" w16du:dateUtc="2025-11-03T10:05:00Z">
        <w:r w:rsidR="009B12DA">
          <w:rPr>
            <w:rFonts w:ascii="Arial" w:hAnsi="Arial" w:cs="Arial"/>
          </w:rPr>
          <w:t>7</w:t>
        </w:r>
      </w:ins>
      <w:r w:rsidR="003776D7" w:rsidRPr="00B71C00">
        <w:rPr>
          <w:rFonts w:ascii="Arial" w:hAnsi="Arial" w:cs="Arial"/>
        </w:rPr>
        <w:t>. A</w:t>
      </w:r>
      <w:r w:rsidR="005C37C9">
        <w:rPr>
          <w:rFonts w:ascii="Arial" w:hAnsi="Arial" w:cs="Arial"/>
        </w:rPr>
        <w:t xml:space="preserve"> befektetési</w:t>
      </w:r>
      <w:r w:rsidR="003776D7" w:rsidRPr="00B71C00">
        <w:rPr>
          <w:rFonts w:ascii="Arial" w:hAnsi="Arial" w:cs="Arial"/>
        </w:rPr>
        <w:t xml:space="preserve"> alap partnereinek, ügyfeleinek statisztikai szektorbesorolását </w:t>
      </w:r>
      <w:r w:rsidR="00A25C7B" w:rsidRPr="00B71C00">
        <w:rPr>
          <w:rFonts w:ascii="Arial" w:hAnsi="Arial" w:cs="Arial"/>
        </w:rPr>
        <w:t xml:space="preserve">a </w:t>
      </w:r>
      <w:r w:rsidR="003346AD">
        <w:rPr>
          <w:rFonts w:ascii="Arial" w:hAnsi="Arial" w:cs="Arial"/>
        </w:rPr>
        <w:t>jelen</w:t>
      </w:r>
      <w:r w:rsidR="00A25C7B" w:rsidRPr="00B71C00">
        <w:rPr>
          <w:rFonts w:ascii="Arial" w:hAnsi="Arial" w:cs="Arial"/>
        </w:rPr>
        <w:t xml:space="preserve"> melléklet I. A. pontj</w:t>
      </w:r>
      <w:r w:rsidR="003346AD">
        <w:rPr>
          <w:rFonts w:ascii="Arial" w:hAnsi="Arial" w:cs="Arial"/>
        </w:rPr>
        <w:t>ában foglaltak, valamint</w:t>
      </w:r>
      <w:r w:rsidR="00A25C7B">
        <w:rPr>
          <w:rFonts w:ascii="Arial" w:hAnsi="Arial" w:cs="Arial"/>
        </w:rPr>
        <w:t xml:space="preserve"> a</w:t>
      </w:r>
      <w:r w:rsidR="00A25C7B" w:rsidRPr="00B71C00">
        <w:rPr>
          <w:rFonts w:ascii="Arial" w:hAnsi="Arial" w:cs="Arial"/>
        </w:rPr>
        <w:t xml:space="preserve"> 3. melléklet 1. pontja szerinti</w:t>
      </w:r>
      <w:r w:rsidR="00A25C7B">
        <w:rPr>
          <w:rFonts w:ascii="Arial" w:hAnsi="Arial" w:cs="Arial"/>
        </w:rPr>
        <w:t>,</w:t>
      </w:r>
      <w:r w:rsidR="00A25C7B" w:rsidRPr="00B71C00">
        <w:rPr>
          <w:rFonts w:ascii="Arial" w:hAnsi="Arial" w:cs="Arial"/>
        </w:rPr>
        <w:t xml:space="preserve"> </w:t>
      </w:r>
      <w:r w:rsidR="003776D7" w:rsidRPr="00B71C00">
        <w:rPr>
          <w:rFonts w:ascii="Arial" w:hAnsi="Arial" w:cs="Arial"/>
        </w:rPr>
        <w:t>az MNB honlapján közzétett list</w:t>
      </w:r>
      <w:r w:rsidR="00EA083F">
        <w:rPr>
          <w:rFonts w:ascii="Arial" w:hAnsi="Arial" w:cs="Arial"/>
        </w:rPr>
        <w:t>ák</w:t>
      </w:r>
      <w:r w:rsidR="003776D7" w:rsidRPr="00B71C00">
        <w:rPr>
          <w:rFonts w:ascii="Arial" w:hAnsi="Arial" w:cs="Arial"/>
        </w:rPr>
        <w:t xml:space="preserve"> felhasználásával kell elvégezni</w:t>
      </w:r>
      <w:r w:rsidR="001428A8">
        <w:rPr>
          <w:rFonts w:ascii="Arial" w:hAnsi="Arial" w:cs="Arial"/>
        </w:rPr>
        <w:t xml:space="preserve"> azzal, hogy</w:t>
      </w:r>
      <w:r w:rsidR="00661F38">
        <w:rPr>
          <w:rFonts w:ascii="Arial" w:hAnsi="Arial" w:cs="Arial"/>
        </w:rPr>
        <w:t xml:space="preserve"> az egyes táblák</w:t>
      </w:r>
      <w:r w:rsidR="001428A8">
        <w:rPr>
          <w:rFonts w:ascii="Arial" w:hAnsi="Arial" w:cs="Arial"/>
        </w:rPr>
        <w:t>ban alkalmazandó szektorkódokat az adott táblára vonatkozó kitöltési előírások határozzák meg</w:t>
      </w:r>
      <w:r w:rsidR="003776D7" w:rsidRPr="00B71C00">
        <w:rPr>
          <w:rFonts w:ascii="Arial" w:hAnsi="Arial" w:cs="Arial"/>
        </w:rPr>
        <w:t>.</w:t>
      </w:r>
    </w:p>
    <w:p w14:paraId="3F1BF7C2" w14:textId="77777777" w:rsidR="003776D7" w:rsidRPr="00B71C00" w:rsidRDefault="003776D7" w:rsidP="00B71C00">
      <w:pPr>
        <w:spacing w:after="0" w:line="240" w:lineRule="auto"/>
        <w:rPr>
          <w:rFonts w:ascii="Arial" w:hAnsi="Arial" w:cs="Arial"/>
        </w:rPr>
      </w:pPr>
    </w:p>
    <w:p w14:paraId="77FEB286" w14:textId="7BE0C34D" w:rsidR="00830A53" w:rsidRPr="00B71C00" w:rsidRDefault="00DC1D05" w:rsidP="00B71C00">
      <w:pPr>
        <w:spacing w:after="0" w:line="240" w:lineRule="auto"/>
        <w:rPr>
          <w:rFonts w:ascii="Arial" w:hAnsi="Arial" w:cs="Arial"/>
        </w:rPr>
      </w:pPr>
      <w:del w:id="19" w:author="MNB" w:date="2025-11-03T11:05:00Z" w16du:dateUtc="2025-11-03T10:05:00Z">
        <w:r w:rsidRPr="00B71C00">
          <w:rPr>
            <w:rFonts w:ascii="Arial" w:hAnsi="Arial" w:cs="Arial"/>
          </w:rPr>
          <w:delText>7</w:delText>
        </w:r>
      </w:del>
      <w:ins w:id="20" w:author="MNB" w:date="2025-11-03T11:05:00Z" w16du:dateUtc="2025-11-03T10:05:00Z">
        <w:r w:rsidR="009B12DA">
          <w:rPr>
            <w:rFonts w:ascii="Arial" w:hAnsi="Arial" w:cs="Arial"/>
          </w:rPr>
          <w:t>8</w:t>
        </w:r>
      </w:ins>
      <w:r w:rsidR="003776D7" w:rsidRPr="00B71C00">
        <w:rPr>
          <w:rFonts w:ascii="Arial" w:hAnsi="Arial" w:cs="Arial"/>
        </w:rPr>
        <w:t xml:space="preserve">. </w:t>
      </w:r>
      <w:bookmarkStart w:id="21" w:name="_Hlk148340638"/>
      <w:r w:rsidR="003776D7" w:rsidRPr="00B71C00">
        <w:rPr>
          <w:rFonts w:ascii="Arial" w:hAnsi="Arial" w:cs="Arial"/>
        </w:rPr>
        <w:t xml:space="preserve">A denomináció, illetve az országkód meghatározására felhasználható kódokat a 3. melléklet 4.1., </w:t>
      </w:r>
      <w:r w:rsidR="00EA083F">
        <w:rPr>
          <w:rFonts w:ascii="Arial" w:hAnsi="Arial" w:cs="Arial"/>
        </w:rPr>
        <w:t xml:space="preserve">illetve </w:t>
      </w:r>
      <w:r w:rsidR="003776D7" w:rsidRPr="00B71C00">
        <w:rPr>
          <w:rFonts w:ascii="Arial" w:hAnsi="Arial" w:cs="Arial"/>
        </w:rPr>
        <w:t>4.2. pontja szerinti, az MNB honlapján közzétett technikai segédlet tartalmazza. A táblákon belüli összefüggéseket és a hibátlan beküldést elősegítő ellenőrzési szabályokat a 3. melléklet 5. pontja szerinti, az MNB honlapján közzétett technikai segédlet tartalmazza.</w:t>
      </w:r>
    </w:p>
    <w:p w14:paraId="4BB84E10" w14:textId="77777777" w:rsidR="00830A53" w:rsidRPr="00B71C00" w:rsidRDefault="00830A53" w:rsidP="00B71C00">
      <w:pPr>
        <w:spacing w:after="0" w:line="240" w:lineRule="auto"/>
        <w:rPr>
          <w:rFonts w:ascii="Arial" w:hAnsi="Arial" w:cs="Arial"/>
        </w:rPr>
      </w:pPr>
    </w:p>
    <w:p w14:paraId="6AE4B2DF" w14:textId="78B16631" w:rsidR="00830A53" w:rsidRPr="00B71C00" w:rsidRDefault="00830A53" w:rsidP="00B71C00">
      <w:pPr>
        <w:spacing w:after="0" w:line="240" w:lineRule="auto"/>
        <w:rPr>
          <w:rFonts w:ascii="Arial" w:hAnsi="Arial" w:cs="Arial"/>
        </w:rPr>
      </w:pPr>
      <w:del w:id="22" w:author="MNB" w:date="2025-11-03T11:05:00Z" w16du:dateUtc="2025-11-03T10:05:00Z">
        <w:r w:rsidRPr="00B71C00">
          <w:rPr>
            <w:rFonts w:ascii="Arial" w:hAnsi="Arial" w:cs="Arial"/>
          </w:rPr>
          <w:delText>8</w:delText>
        </w:r>
      </w:del>
      <w:ins w:id="23" w:author="MNB" w:date="2025-11-03T11:05:00Z" w16du:dateUtc="2025-11-03T10:05:00Z">
        <w:r w:rsidR="009B12DA">
          <w:rPr>
            <w:rFonts w:ascii="Arial" w:hAnsi="Arial" w:cs="Arial"/>
          </w:rPr>
          <w:t>9</w:t>
        </w:r>
      </w:ins>
      <w:r w:rsidRPr="00B71C00">
        <w:rPr>
          <w:rFonts w:ascii="Arial" w:hAnsi="Arial" w:cs="Arial"/>
        </w:rPr>
        <w:t>. Az eseti jellegű, a befektetési alapok típusára vonatkozó adatszolgáltatást az adatszolgáltató az MNB által az ERA rendszeren megküldött felhívására, a felhívásban meghatározott adattartalommal teljesíti.</w:t>
      </w:r>
    </w:p>
    <w:bookmarkEnd w:id="21"/>
    <w:p w14:paraId="2C780DF0" w14:textId="77777777" w:rsidR="003776D7" w:rsidRPr="00B71C00" w:rsidRDefault="003776D7" w:rsidP="00B71C00">
      <w:pPr>
        <w:spacing w:after="0" w:line="240" w:lineRule="auto"/>
        <w:rPr>
          <w:rFonts w:ascii="Arial" w:hAnsi="Arial" w:cs="Arial"/>
        </w:rPr>
      </w:pPr>
    </w:p>
    <w:p w14:paraId="581410FE" w14:textId="77777777" w:rsidR="00597AED" w:rsidRPr="009D5698" w:rsidRDefault="00597AED" w:rsidP="00B71C00">
      <w:pPr>
        <w:spacing w:after="0" w:line="240" w:lineRule="auto"/>
        <w:rPr>
          <w:rFonts w:ascii="Arial" w:hAnsi="Arial" w:cs="Arial"/>
        </w:rPr>
      </w:pPr>
    </w:p>
    <w:p w14:paraId="14BB762C" w14:textId="77777777" w:rsidR="003776D7" w:rsidRPr="00430DE9" w:rsidRDefault="003776D7" w:rsidP="00B71C00">
      <w:pPr>
        <w:spacing w:after="0" w:line="240" w:lineRule="auto"/>
        <w:rPr>
          <w:rFonts w:ascii="Arial" w:eastAsia="Times New Roman" w:hAnsi="Arial" w:cs="Arial"/>
        </w:rPr>
      </w:pPr>
      <w:r w:rsidRPr="009D5698">
        <w:rPr>
          <w:rFonts w:ascii="Arial" w:hAnsi="Arial" w:cs="Arial"/>
          <w:b/>
        </w:rPr>
        <w:t>II. A táblák kitöltésével kapcsolatos részletes előírások</w:t>
      </w:r>
    </w:p>
    <w:p w14:paraId="76B1427C" w14:textId="77777777" w:rsidR="003776D7" w:rsidRPr="009D5698" w:rsidRDefault="003776D7" w:rsidP="0077625D">
      <w:pPr>
        <w:spacing w:after="0" w:line="240" w:lineRule="auto"/>
        <w:rPr>
          <w:rFonts w:ascii="Arial" w:hAnsi="Arial" w:cs="Arial"/>
        </w:rPr>
      </w:pPr>
    </w:p>
    <w:p w14:paraId="6F726000" w14:textId="7E4D9FA6" w:rsidR="003776D7" w:rsidRPr="0077625D" w:rsidRDefault="003776D7" w:rsidP="0077625D">
      <w:pPr>
        <w:tabs>
          <w:tab w:val="left" w:pos="567"/>
          <w:tab w:val="left" w:pos="851"/>
          <w:tab w:val="left" w:pos="2127"/>
          <w:tab w:val="left" w:pos="2552"/>
        </w:tabs>
        <w:spacing w:after="0" w:line="240" w:lineRule="auto"/>
        <w:rPr>
          <w:rFonts w:ascii="Arial" w:hAnsi="Arial" w:cs="Arial"/>
          <w:b/>
        </w:rPr>
      </w:pPr>
      <w:r w:rsidRPr="0077625D">
        <w:rPr>
          <w:rFonts w:ascii="Arial" w:hAnsi="Arial" w:cs="Arial"/>
          <w:b/>
        </w:rPr>
        <w:t>01. tábla: Befektetési alapok statisztikai mérlege</w:t>
      </w:r>
    </w:p>
    <w:p w14:paraId="11D9DEA2" w14:textId="32F4AEB8" w:rsidR="003776D7" w:rsidRPr="009D5698" w:rsidRDefault="003776D7" w:rsidP="0077625D">
      <w:pPr>
        <w:tabs>
          <w:tab w:val="left" w:pos="567"/>
          <w:tab w:val="left" w:pos="851"/>
          <w:tab w:val="left" w:pos="2127"/>
          <w:tab w:val="left" w:pos="2552"/>
        </w:tabs>
        <w:spacing w:after="0" w:line="240" w:lineRule="auto"/>
        <w:rPr>
          <w:rFonts w:ascii="Arial" w:hAnsi="Arial" w:cs="Arial"/>
        </w:rPr>
      </w:pPr>
      <w:r w:rsidRPr="0077625D">
        <w:rPr>
          <w:rFonts w:ascii="Arial" w:hAnsi="Arial" w:cs="Arial"/>
        </w:rPr>
        <w:t>A táblában a megnevezett eszköz, illetve forrástételek állományi adatait kell jelenteni</w:t>
      </w:r>
      <w:r w:rsidR="00551268">
        <w:rPr>
          <w:rFonts w:ascii="Arial" w:hAnsi="Arial" w:cs="Arial"/>
        </w:rPr>
        <w:t>,</w:t>
      </w:r>
      <w:r w:rsidR="0083221F" w:rsidRPr="00B71C00">
        <w:rPr>
          <w:rFonts w:ascii="Arial" w:hAnsi="Arial" w:cs="Arial"/>
        </w:rPr>
        <w:t xml:space="preserve"> millió forintban</w:t>
      </w:r>
      <w:r w:rsidR="0083221F" w:rsidRPr="009D5698">
        <w:rPr>
          <w:rFonts w:ascii="Arial" w:hAnsi="Arial" w:cs="Arial"/>
        </w:rPr>
        <w:t>.</w:t>
      </w:r>
    </w:p>
    <w:p w14:paraId="6E3E9F6D" w14:textId="687BBB4A"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737709BD" w14:textId="4BCDD0DE" w:rsidR="003776D7" w:rsidRPr="009D5698" w:rsidRDefault="003776D7" w:rsidP="00430DE9">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A statisztikai mérleg minden sora egy összesen oszlopot tartalmaz. </w:t>
      </w:r>
      <w:bookmarkStart w:id="24" w:name="_Hlk167959719"/>
      <w:r w:rsidRPr="00B71C00">
        <w:rPr>
          <w:rFonts w:ascii="Arial" w:hAnsi="Arial" w:cs="Arial"/>
        </w:rPr>
        <w:t>A</w:t>
      </w:r>
      <w:r w:rsidRPr="009D5698">
        <w:rPr>
          <w:rFonts w:ascii="Arial" w:hAnsi="Arial" w:cs="Arial"/>
        </w:rPr>
        <w:t xml:space="preserve"> deviza- és valutakészletek, valamint külföldi pénznemre szóló követelések és kötelezettségek hó végi állományát</w:t>
      </w:r>
      <w:r w:rsidR="00E0551B" w:rsidRPr="0077625D">
        <w:rPr>
          <w:rFonts w:ascii="Arial" w:hAnsi="Arial" w:cs="Arial"/>
        </w:rPr>
        <w:t xml:space="preserve"> </w:t>
      </w:r>
      <w:r w:rsidRPr="0077625D">
        <w:rPr>
          <w:rFonts w:ascii="Arial" w:hAnsi="Arial" w:cs="Arial"/>
        </w:rPr>
        <w:t>a nettó eszközérték számításánál használt</w:t>
      </w:r>
      <w:r w:rsidR="00BF3A6D">
        <w:rPr>
          <w:rFonts w:ascii="Arial" w:hAnsi="Arial" w:cs="Arial"/>
        </w:rPr>
        <w:t>,</w:t>
      </w:r>
      <w:r w:rsidRPr="0077625D">
        <w:rPr>
          <w:rFonts w:ascii="Arial" w:hAnsi="Arial" w:cs="Arial"/>
        </w:rPr>
        <w:t xml:space="preserve"> </w:t>
      </w:r>
      <w:r w:rsidR="00D93A1E" w:rsidRPr="00B71C00">
        <w:rPr>
          <w:rFonts w:ascii="Arial" w:hAnsi="Arial" w:cs="Arial"/>
        </w:rPr>
        <w:t xml:space="preserve">az MNB által közzétett, a hónap utolsó napján érvényes hivatalos </w:t>
      </w:r>
      <w:r w:rsidRPr="0077625D">
        <w:rPr>
          <w:rFonts w:ascii="Arial" w:hAnsi="Arial" w:cs="Arial"/>
        </w:rPr>
        <w:t>devizaárfolyamon forintra átszámított értéken kell jelenteni</w:t>
      </w:r>
      <w:r w:rsidRPr="00B71C00">
        <w:rPr>
          <w:rFonts w:ascii="Arial" w:hAnsi="Arial" w:cs="Arial"/>
        </w:rPr>
        <w:t>.</w:t>
      </w:r>
      <w:bookmarkEnd w:id="24"/>
    </w:p>
    <w:p w14:paraId="5855FA9F" w14:textId="4232C149" w:rsidR="003776D7" w:rsidRPr="009D5698" w:rsidRDefault="003776D7" w:rsidP="0077625D">
      <w:pPr>
        <w:spacing w:after="0" w:line="240" w:lineRule="auto"/>
        <w:rPr>
          <w:rFonts w:ascii="Arial" w:hAnsi="Arial" w:cs="Arial"/>
        </w:rPr>
      </w:pPr>
      <w:r w:rsidRPr="009D5698">
        <w:rPr>
          <w:rFonts w:ascii="Arial" w:hAnsi="Arial" w:cs="Arial"/>
        </w:rPr>
        <w:t>Az ingatlanalapok kizárólagos vagy minősített többségi tulajdonában lévő, rezidens, nem részvénytársasági formában működő, ingatlanbefektető, ingatlankezelő leányvállalatok adataival az alábbiakban</w:t>
      </w:r>
      <w:r w:rsidRPr="0077625D">
        <w:rPr>
          <w:rFonts w:ascii="Arial" w:hAnsi="Arial" w:cs="Arial"/>
        </w:rPr>
        <w:t xml:space="preserve"> részletezett konszolidációt kell elvégezni</w:t>
      </w:r>
      <w:r w:rsidR="0032568F" w:rsidRPr="00B71C00">
        <w:rPr>
          <w:rFonts w:ascii="Arial" w:hAnsi="Arial" w:cs="Arial"/>
        </w:rPr>
        <w:t>.</w:t>
      </w:r>
    </w:p>
    <w:p w14:paraId="483FFA30" w14:textId="022B0987" w:rsidR="003776D7" w:rsidRPr="009D5698" w:rsidRDefault="003776D7" w:rsidP="00430DE9">
      <w:pPr>
        <w:spacing w:after="0" w:line="240" w:lineRule="auto"/>
        <w:rPr>
          <w:rFonts w:ascii="Arial" w:hAnsi="Arial" w:cs="Arial"/>
        </w:rPr>
      </w:pPr>
      <w:r w:rsidRPr="009D5698">
        <w:rPr>
          <w:rFonts w:ascii="Arial" w:hAnsi="Arial" w:cs="Arial"/>
        </w:rPr>
        <w:t xml:space="preserve">A konszolidációval az </w:t>
      </w:r>
      <w:r w:rsidR="001C6998">
        <w:rPr>
          <w:rFonts w:ascii="Arial" w:hAnsi="Arial" w:cs="Arial"/>
        </w:rPr>
        <w:t>ingatlan</w:t>
      </w:r>
      <w:r w:rsidRPr="009D5698">
        <w:rPr>
          <w:rFonts w:ascii="Arial" w:hAnsi="Arial" w:cs="Arial"/>
        </w:rPr>
        <w:t xml:space="preserve">alap nettó eszközértéke nem változik, az érintett leányvállalatok üzletrészei helyett azok külső </w:t>
      </w:r>
      <w:r w:rsidR="00BF3A6D">
        <w:rPr>
          <w:rFonts w:ascii="Arial" w:hAnsi="Arial" w:cs="Arial"/>
        </w:rPr>
        <w:t xml:space="preserve">– </w:t>
      </w:r>
      <w:r w:rsidRPr="009D5698">
        <w:rPr>
          <w:rFonts w:ascii="Arial" w:hAnsi="Arial" w:cs="Arial"/>
        </w:rPr>
        <w:t xml:space="preserve">nem az </w:t>
      </w:r>
      <w:r w:rsidR="001C6998">
        <w:rPr>
          <w:rFonts w:ascii="Arial" w:hAnsi="Arial" w:cs="Arial"/>
        </w:rPr>
        <w:t>ingatlan</w:t>
      </w:r>
      <w:r w:rsidRPr="009D5698">
        <w:rPr>
          <w:rFonts w:ascii="Arial" w:hAnsi="Arial" w:cs="Arial"/>
        </w:rPr>
        <w:t>alappal szemben fennálló</w:t>
      </w:r>
      <w:r w:rsidR="00BF3A6D">
        <w:rPr>
          <w:rFonts w:ascii="Arial" w:hAnsi="Arial" w:cs="Arial"/>
        </w:rPr>
        <w:t xml:space="preserve"> –</w:t>
      </w:r>
      <w:r w:rsidRPr="009D5698">
        <w:rPr>
          <w:rFonts w:ascii="Arial" w:hAnsi="Arial" w:cs="Arial"/>
        </w:rPr>
        <w:t xml:space="preserve"> eszközeit és kötelezettségeit kell megadni az érintett ingatlanalapok adatszolgáltatásában. A leányváll</w:t>
      </w:r>
      <w:r w:rsidRPr="0077625D">
        <w:rPr>
          <w:rFonts w:ascii="Arial" w:hAnsi="Arial" w:cs="Arial"/>
        </w:rPr>
        <w:t xml:space="preserve">alatokról külön adatszolgáltatást nem kell teljesíteni. A leányvállalatok nem pénzügyi eszközei a nem pénzügyi eszközök között, pénzeszközei a készpénz és </w:t>
      </w:r>
      <w:r w:rsidRPr="00B71C00">
        <w:rPr>
          <w:rFonts w:ascii="Arial" w:hAnsi="Arial" w:cs="Arial"/>
        </w:rPr>
        <w:t>bankbetétek</w:t>
      </w:r>
      <w:r w:rsidRPr="009D5698">
        <w:rPr>
          <w:rFonts w:ascii="Arial" w:hAnsi="Arial" w:cs="Arial"/>
        </w:rPr>
        <w:t xml:space="preserve"> között, birtokolt értékpapírjai a megfelelő értékpapírok között, hiteltartozásai a felvett hitelek között </w:t>
      </w:r>
      <w:r w:rsidR="00BF3A6D">
        <w:rPr>
          <w:rFonts w:ascii="Arial" w:hAnsi="Arial" w:cs="Arial"/>
        </w:rPr>
        <w:t>jelentendők</w:t>
      </w:r>
      <w:r w:rsidRPr="009D5698">
        <w:rPr>
          <w:rFonts w:ascii="Arial" w:hAnsi="Arial" w:cs="Arial"/>
        </w:rPr>
        <w:t xml:space="preserve"> az érintett </w:t>
      </w:r>
      <w:r w:rsidR="001C6998">
        <w:rPr>
          <w:rFonts w:ascii="Arial" w:hAnsi="Arial" w:cs="Arial"/>
        </w:rPr>
        <w:t>ingatlan</w:t>
      </w:r>
      <w:r w:rsidRPr="009D5698">
        <w:rPr>
          <w:rFonts w:ascii="Arial" w:hAnsi="Arial" w:cs="Arial"/>
        </w:rPr>
        <w:t xml:space="preserve">alap mérlegében. A leányvállalatok </w:t>
      </w:r>
      <w:r w:rsidR="001C6998">
        <w:rPr>
          <w:rFonts w:ascii="Arial" w:hAnsi="Arial" w:cs="Arial"/>
        </w:rPr>
        <w:t>ingatlan</w:t>
      </w:r>
      <w:r w:rsidRPr="009D5698">
        <w:rPr>
          <w:rFonts w:ascii="Arial" w:hAnsi="Arial" w:cs="Arial"/>
        </w:rPr>
        <w:t xml:space="preserve">alappal kapcsolatos követeléseit és kötelezettségeit (például az </w:t>
      </w:r>
      <w:r w:rsidR="001C6998">
        <w:rPr>
          <w:rFonts w:ascii="Arial" w:hAnsi="Arial" w:cs="Arial"/>
        </w:rPr>
        <w:t>ingatlan</w:t>
      </w:r>
      <w:r w:rsidRPr="009D5698">
        <w:rPr>
          <w:rFonts w:ascii="Arial" w:hAnsi="Arial" w:cs="Arial"/>
        </w:rPr>
        <w:t>alaptól felvett hiteleket, kölcsönöket) ki kell hagyni a mérlegből. A leányvállalatok nem pénzü</w:t>
      </w:r>
      <w:r w:rsidRPr="0077625D">
        <w:rPr>
          <w:rFonts w:ascii="Arial" w:hAnsi="Arial" w:cs="Arial"/>
        </w:rPr>
        <w:t>gyi eszközein (ingatlanjain, készletein), pénzeszközein, értékpapírjain, hitel- és kölcsöntartozásain túlmenő eszközeinek (követeléseinek) és kötelezettségeinek, illetve időbeli elhatárolásainak értéke becsléssel is megállapítható, ezeket a tételeket az Egyéb eszközök és az Egyéb források kö</w:t>
      </w:r>
      <w:r w:rsidR="00672399">
        <w:rPr>
          <w:rFonts w:ascii="Arial" w:hAnsi="Arial" w:cs="Arial"/>
        </w:rPr>
        <w:t>r</w:t>
      </w:r>
      <w:r w:rsidRPr="0077625D">
        <w:rPr>
          <w:rFonts w:ascii="Arial" w:hAnsi="Arial" w:cs="Arial"/>
        </w:rPr>
        <w:t>é</w:t>
      </w:r>
      <w:r w:rsidR="00672399">
        <w:rPr>
          <w:rFonts w:ascii="Arial" w:hAnsi="Arial" w:cs="Arial"/>
        </w:rPr>
        <w:t>ben</w:t>
      </w:r>
      <w:r w:rsidRPr="0077625D">
        <w:rPr>
          <w:rFonts w:ascii="Arial" w:hAnsi="Arial" w:cs="Arial"/>
        </w:rPr>
        <w:t xml:space="preserve"> kell </w:t>
      </w:r>
      <w:r w:rsidR="00672399">
        <w:rPr>
          <w:rFonts w:ascii="Arial" w:hAnsi="Arial" w:cs="Arial"/>
        </w:rPr>
        <w:t>jelente</w:t>
      </w:r>
      <w:r w:rsidRPr="0077625D">
        <w:rPr>
          <w:rFonts w:ascii="Arial" w:hAnsi="Arial" w:cs="Arial"/>
        </w:rPr>
        <w:t xml:space="preserve">ni az érintett </w:t>
      </w:r>
      <w:r w:rsidR="00672399">
        <w:rPr>
          <w:rFonts w:ascii="Arial" w:hAnsi="Arial" w:cs="Arial"/>
        </w:rPr>
        <w:t>ingatlan</w:t>
      </w:r>
      <w:r w:rsidRPr="0077625D">
        <w:rPr>
          <w:rFonts w:ascii="Arial" w:hAnsi="Arial" w:cs="Arial"/>
        </w:rPr>
        <w:t xml:space="preserve">alap mérlegében olyan módon, hogy az </w:t>
      </w:r>
      <w:r w:rsidR="00672399">
        <w:rPr>
          <w:rFonts w:ascii="Arial" w:hAnsi="Arial" w:cs="Arial"/>
        </w:rPr>
        <w:t>ingatlan</w:t>
      </w:r>
      <w:r w:rsidRPr="0077625D">
        <w:rPr>
          <w:rFonts w:ascii="Arial" w:hAnsi="Arial" w:cs="Arial"/>
        </w:rPr>
        <w:t>alap mérlege egyensúlyban legyen.</w:t>
      </w:r>
      <w:r w:rsidRPr="00B71C00">
        <w:rPr>
          <w:rFonts w:ascii="Arial" w:hAnsi="Arial" w:cs="Arial"/>
        </w:rPr>
        <w:t xml:space="preserve"> A leányvállalatoktól származó osztalékjövedelem helyett a leányvállalatok eszközei után járó jövedelmeket kell szerepeltetni a megfelelő tulajdonosi jövedelmek között.</w:t>
      </w:r>
    </w:p>
    <w:p w14:paraId="596DED9C" w14:textId="77777777" w:rsidR="003776D7" w:rsidRDefault="003776D7" w:rsidP="009D5698">
      <w:pPr>
        <w:tabs>
          <w:tab w:val="left" w:pos="567"/>
          <w:tab w:val="left" w:pos="851"/>
          <w:tab w:val="left" w:pos="2127"/>
          <w:tab w:val="left" w:pos="2552"/>
        </w:tabs>
        <w:spacing w:after="0" w:line="240" w:lineRule="auto"/>
        <w:rPr>
          <w:rFonts w:ascii="Arial" w:hAnsi="Arial" w:cs="Arial"/>
        </w:rPr>
      </w:pPr>
    </w:p>
    <w:p w14:paraId="701FC5A9" w14:textId="58B90D53" w:rsidR="00DD3B59" w:rsidRPr="009D5698" w:rsidRDefault="00DD3B59" w:rsidP="009D5698">
      <w:pPr>
        <w:tabs>
          <w:tab w:val="left" w:pos="567"/>
          <w:tab w:val="left" w:pos="851"/>
          <w:tab w:val="left" w:pos="2127"/>
          <w:tab w:val="left" w:pos="2552"/>
        </w:tabs>
        <w:spacing w:after="0" w:line="240" w:lineRule="auto"/>
        <w:rPr>
          <w:rFonts w:ascii="Arial" w:hAnsi="Arial" w:cs="Arial"/>
        </w:rPr>
      </w:pPr>
      <w:r>
        <w:rPr>
          <w:rFonts w:ascii="Arial" w:hAnsi="Arial" w:cs="Arial"/>
        </w:rPr>
        <w:t xml:space="preserve">A tábla </w:t>
      </w:r>
      <w:r w:rsidR="00C151F1">
        <w:rPr>
          <w:rFonts w:ascii="Arial" w:hAnsi="Arial" w:cs="Arial"/>
        </w:rPr>
        <w:t xml:space="preserve">egyes </w:t>
      </w:r>
      <w:r>
        <w:rPr>
          <w:rFonts w:ascii="Arial" w:hAnsi="Arial" w:cs="Arial"/>
        </w:rPr>
        <w:t>sorai</w:t>
      </w:r>
      <w:r w:rsidR="00C151F1">
        <w:rPr>
          <w:rFonts w:ascii="Arial" w:hAnsi="Arial" w:cs="Arial"/>
        </w:rPr>
        <w:t>nak kitöltésére vonatkozó előírások</w:t>
      </w:r>
    </w:p>
    <w:p w14:paraId="7DD2B105" w14:textId="77777777" w:rsidR="00761E4D" w:rsidRDefault="00761E4D" w:rsidP="00B71C00">
      <w:pPr>
        <w:tabs>
          <w:tab w:val="left" w:pos="567"/>
          <w:tab w:val="left" w:pos="851"/>
          <w:tab w:val="left" w:pos="2127"/>
          <w:tab w:val="left" w:pos="2552"/>
        </w:tabs>
        <w:spacing w:after="0" w:line="240" w:lineRule="auto"/>
        <w:rPr>
          <w:rFonts w:ascii="Arial" w:hAnsi="Arial" w:cs="Arial"/>
          <w:b/>
          <w:bCs/>
        </w:rPr>
      </w:pPr>
    </w:p>
    <w:p w14:paraId="0C63E0CA" w14:textId="766A2B82" w:rsidR="003776D7" w:rsidRPr="00361197" w:rsidRDefault="00DD3B59" w:rsidP="00B71C00">
      <w:pPr>
        <w:tabs>
          <w:tab w:val="left" w:pos="567"/>
          <w:tab w:val="left" w:pos="851"/>
          <w:tab w:val="left" w:pos="2127"/>
          <w:tab w:val="left" w:pos="2552"/>
        </w:tabs>
        <w:spacing w:after="0" w:line="240" w:lineRule="auto"/>
        <w:rPr>
          <w:rFonts w:ascii="Arial" w:hAnsi="Arial"/>
          <w:i/>
          <w:sz w:val="24"/>
        </w:rPr>
      </w:pPr>
      <w:r w:rsidRPr="00361197">
        <w:rPr>
          <w:rFonts w:ascii="Arial" w:hAnsi="Arial"/>
          <w:i/>
        </w:rPr>
        <w:t xml:space="preserve">1. </w:t>
      </w:r>
      <w:r w:rsidR="003776D7" w:rsidRPr="00361197">
        <w:rPr>
          <w:rFonts w:ascii="Arial" w:hAnsi="Arial"/>
          <w:i/>
        </w:rPr>
        <w:t>Eszközök</w:t>
      </w:r>
      <w:r w:rsidR="00761E4D" w:rsidRPr="00361197">
        <w:rPr>
          <w:rFonts w:ascii="Arial" w:hAnsi="Arial"/>
          <w:i/>
        </w:rPr>
        <w:t xml:space="preserve"> összesen (2+3+4+7+8+11+12+15+16+1</w:t>
      </w:r>
      <w:r w:rsidR="0088027F" w:rsidRPr="00361197">
        <w:rPr>
          <w:rFonts w:ascii="Arial" w:hAnsi="Arial"/>
          <w:i/>
        </w:rPr>
        <w:t>7)</w:t>
      </w:r>
    </w:p>
    <w:p w14:paraId="48AA6481" w14:textId="77777777" w:rsidR="00597AED" w:rsidRPr="00B71C00" w:rsidRDefault="00597AED" w:rsidP="00B71C00">
      <w:pPr>
        <w:tabs>
          <w:tab w:val="left" w:pos="567"/>
          <w:tab w:val="left" w:pos="851"/>
          <w:tab w:val="left" w:pos="2127"/>
          <w:tab w:val="left" w:pos="2552"/>
        </w:tabs>
        <w:spacing w:after="0" w:line="240" w:lineRule="auto"/>
        <w:rPr>
          <w:del w:id="25" w:author="MNB" w:date="2025-11-03T11:05:00Z" w16du:dateUtc="2025-11-03T10:05:00Z"/>
          <w:rFonts w:ascii="Arial" w:hAnsi="Arial" w:cs="Arial"/>
          <w:b/>
          <w:bCs/>
        </w:rPr>
      </w:pPr>
    </w:p>
    <w:p w14:paraId="6EB35230" w14:textId="7E33959E" w:rsidR="003776D7" w:rsidRPr="009D5698" w:rsidRDefault="003776D7" w:rsidP="009D5698">
      <w:pPr>
        <w:tabs>
          <w:tab w:val="left" w:pos="567"/>
          <w:tab w:val="left" w:pos="851"/>
          <w:tab w:val="left" w:pos="2127"/>
          <w:tab w:val="left" w:pos="2552"/>
        </w:tabs>
        <w:spacing w:after="0" w:line="240" w:lineRule="auto"/>
        <w:rPr>
          <w:rFonts w:ascii="Arial" w:hAnsi="Arial" w:cs="Arial"/>
        </w:rPr>
      </w:pPr>
      <w:r w:rsidRPr="009D5698">
        <w:rPr>
          <w:rFonts w:ascii="Arial" w:hAnsi="Arial" w:cs="Arial"/>
        </w:rPr>
        <w:t>A befektetési alap portfóliójában lévő valamennyi eszközt piaci vagy valós értéken kell szerepeltetni</w:t>
      </w:r>
      <w:ins w:id="26" w:author="MNB" w:date="2025-11-03T11:05:00Z" w16du:dateUtc="2025-11-03T10:05:00Z">
        <w:r w:rsidR="00D11AF0">
          <w:rPr>
            <w:rFonts w:ascii="Arial" w:hAnsi="Arial" w:cs="Arial"/>
          </w:rPr>
          <w:t xml:space="preserve">, </w:t>
        </w:r>
        <w:r w:rsidR="0053046B">
          <w:rPr>
            <w:rFonts w:ascii="Arial" w:hAnsi="Arial" w:cs="Arial"/>
          </w:rPr>
          <w:t>a</w:t>
        </w:r>
        <w:r w:rsidR="00D11AF0">
          <w:rPr>
            <w:rFonts w:ascii="Arial" w:hAnsi="Arial" w:cs="Arial"/>
          </w:rPr>
          <w:t xml:space="preserve">mely eltérhet a </w:t>
        </w:r>
        <w:r w:rsidR="0090538F">
          <w:rPr>
            <w:rFonts w:ascii="Arial" w:hAnsi="Arial" w:cs="Arial"/>
          </w:rPr>
          <w:t xml:space="preserve">befektetési </w:t>
        </w:r>
        <w:r w:rsidR="00D11AF0">
          <w:rPr>
            <w:rFonts w:ascii="Arial" w:hAnsi="Arial" w:cs="Arial"/>
          </w:rPr>
          <w:t>alap számviteli nyilvántartásaiban szereplő értékektől</w:t>
        </w:r>
      </w:ins>
      <w:r w:rsidR="00443065">
        <w:rPr>
          <w:rFonts w:ascii="Arial" w:hAnsi="Arial" w:cs="Arial"/>
        </w:rPr>
        <w:t>.</w:t>
      </w:r>
    </w:p>
    <w:p w14:paraId="4BDE88B2" w14:textId="77777777" w:rsidR="003776D7" w:rsidRPr="009D5698" w:rsidRDefault="003776D7" w:rsidP="00BC4FDC">
      <w:pPr>
        <w:tabs>
          <w:tab w:val="left" w:pos="567"/>
          <w:tab w:val="left" w:pos="851"/>
          <w:tab w:val="left" w:pos="2127"/>
          <w:tab w:val="left" w:pos="2552"/>
        </w:tabs>
        <w:spacing w:after="0" w:line="240" w:lineRule="auto"/>
        <w:rPr>
          <w:del w:id="27" w:author="MNB" w:date="2025-11-03T11:05:00Z" w16du:dateUtc="2025-11-03T10:05:00Z"/>
          <w:rFonts w:ascii="Arial" w:hAnsi="Arial" w:cs="Arial"/>
        </w:rPr>
      </w:pPr>
    </w:p>
    <w:p w14:paraId="6AE8ED69" w14:textId="0F39F751"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77625D">
        <w:rPr>
          <w:rFonts w:ascii="Arial" w:hAnsi="Arial" w:cs="Arial"/>
        </w:rPr>
        <w:t>A</w:t>
      </w:r>
      <w:r w:rsidRPr="00B71C00">
        <w:rPr>
          <w:rFonts w:ascii="Arial" w:hAnsi="Arial" w:cs="Arial"/>
        </w:rPr>
        <w:t>z eszközök között kimutatott értékpapírok, hitelek és betétek után időarányosan járó, de meg nem fizetett kamatok összeg</w:t>
      </w:r>
      <w:r w:rsidR="006031CA">
        <w:rPr>
          <w:rFonts w:ascii="Arial" w:hAnsi="Arial" w:cs="Arial"/>
        </w:rPr>
        <w:t>e</w:t>
      </w:r>
      <w:r w:rsidRPr="00B71C00">
        <w:rPr>
          <w:rFonts w:ascii="Arial" w:hAnsi="Arial" w:cs="Arial"/>
        </w:rPr>
        <w:t xml:space="preserve"> aktív időbeli elhatárolásként, egyéb eszközként </w:t>
      </w:r>
      <w:r w:rsidR="006031CA">
        <w:rPr>
          <w:rFonts w:ascii="Arial" w:hAnsi="Arial" w:cs="Arial"/>
        </w:rPr>
        <w:t xml:space="preserve">nem </w:t>
      </w:r>
      <w:r w:rsidR="00AD47C8">
        <w:rPr>
          <w:rFonts w:ascii="Arial" w:hAnsi="Arial" w:cs="Arial"/>
        </w:rPr>
        <w:t>jelenthető</w:t>
      </w:r>
      <w:r w:rsidRPr="00B71C00">
        <w:rPr>
          <w:rFonts w:ascii="Arial" w:hAnsi="Arial" w:cs="Arial"/>
        </w:rPr>
        <w:t>, annak összegét az érintett eszközök értékébe kell bele</w:t>
      </w:r>
      <w:r w:rsidR="00571570">
        <w:rPr>
          <w:rFonts w:ascii="Arial" w:hAnsi="Arial" w:cs="Arial"/>
        </w:rPr>
        <w:t>számítani</w:t>
      </w:r>
      <w:r w:rsidRPr="00B71C00">
        <w:rPr>
          <w:rFonts w:ascii="Arial" w:hAnsi="Arial" w:cs="Arial"/>
        </w:rPr>
        <w:t>.</w:t>
      </w:r>
    </w:p>
    <w:p w14:paraId="04E8D5CD"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735EC84D" w14:textId="3DD1A768" w:rsidR="003776D7" w:rsidRPr="00B71C00" w:rsidRDefault="00761E4D"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rPr>
        <w:t xml:space="preserve">2. </w:t>
      </w:r>
      <w:r w:rsidR="003776D7" w:rsidRPr="00BC4FDC">
        <w:rPr>
          <w:rFonts w:ascii="Arial" w:hAnsi="Arial" w:cs="Arial"/>
          <w:i/>
        </w:rPr>
        <w:t>Készpénz</w:t>
      </w:r>
      <w:r w:rsidR="00391B8F">
        <w:rPr>
          <w:rFonts w:ascii="Arial" w:hAnsi="Arial" w:cs="Arial"/>
          <w:i/>
        </w:rPr>
        <w:t xml:space="preserve"> (</w:t>
      </w:r>
      <w:r w:rsidR="005B7975">
        <w:rPr>
          <w:rFonts w:ascii="Arial" w:hAnsi="Arial" w:cs="Arial"/>
          <w:i/>
        </w:rPr>
        <w:t xml:space="preserve">pénztári </w:t>
      </w:r>
      <w:r w:rsidR="00391B8F">
        <w:rPr>
          <w:rFonts w:ascii="Arial" w:hAnsi="Arial" w:cs="Arial"/>
          <w:i/>
        </w:rPr>
        <w:t>forint-, valutaállomány)</w:t>
      </w:r>
    </w:p>
    <w:p w14:paraId="16371FF8" w14:textId="17615CDE"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Itt kell kimutatni a befektetési alap tulajdonában lévő </w:t>
      </w:r>
      <w:r w:rsidR="005B7975">
        <w:rPr>
          <w:rFonts w:ascii="Arial" w:hAnsi="Arial" w:cs="Arial"/>
        </w:rPr>
        <w:t xml:space="preserve">pénztári </w:t>
      </w:r>
      <w:r w:rsidRPr="00B71C00">
        <w:rPr>
          <w:rFonts w:ascii="Arial" w:hAnsi="Arial" w:cs="Arial"/>
        </w:rPr>
        <w:t>forint</w:t>
      </w:r>
      <w:r w:rsidR="00571570">
        <w:rPr>
          <w:rFonts w:ascii="Arial" w:hAnsi="Arial" w:cs="Arial"/>
        </w:rPr>
        <w:t>-</w:t>
      </w:r>
      <w:r w:rsidR="00A737BB">
        <w:rPr>
          <w:rFonts w:ascii="Arial" w:hAnsi="Arial" w:cs="Arial"/>
        </w:rPr>
        <w:t>,</w:t>
      </w:r>
      <w:r w:rsidRPr="00B71C00">
        <w:rPr>
          <w:rFonts w:ascii="Arial" w:hAnsi="Arial" w:cs="Arial"/>
        </w:rPr>
        <w:t xml:space="preserve"> és valutaállományt.</w:t>
      </w:r>
    </w:p>
    <w:p w14:paraId="5BD23972"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2AF2A7C7" w14:textId="0642BCE8" w:rsidR="003776D7" w:rsidRPr="00B71C00" w:rsidRDefault="0088027F"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3. </w:t>
      </w:r>
      <w:r w:rsidR="006830A6" w:rsidRPr="00B71C00">
        <w:rPr>
          <w:rFonts w:ascii="Arial" w:hAnsi="Arial" w:cs="Arial"/>
          <w:i/>
          <w:iCs/>
        </w:rPr>
        <w:t xml:space="preserve">Bankszámlák, bankbetétek nettó könyv szerinti értéke elhatárolt </w:t>
      </w:r>
      <w:r w:rsidR="003776D7" w:rsidRPr="00B71C00">
        <w:rPr>
          <w:rFonts w:ascii="Arial" w:hAnsi="Arial" w:cs="Arial"/>
          <w:i/>
          <w:iCs/>
        </w:rPr>
        <w:t>kamatokkal</w:t>
      </w:r>
    </w:p>
    <w:p w14:paraId="3A1B3D35" w14:textId="7C2CAE01"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Ezen a soron a belföldi és külföldi hitelintézetekkel kötött betétszerződések alapján fennálló bankszámlák és bankbetétek állományát kell jelenteni, az azokon felhalmozódott kamatokkal együtt. </w:t>
      </w:r>
      <w:r w:rsidR="00B22BA9">
        <w:rPr>
          <w:rFonts w:ascii="Arial" w:hAnsi="Arial" w:cs="Arial"/>
        </w:rPr>
        <w:t>A h</w:t>
      </w:r>
      <w:r w:rsidRPr="00B71C00">
        <w:rPr>
          <w:rFonts w:ascii="Arial" w:hAnsi="Arial" w:cs="Arial"/>
        </w:rPr>
        <w:t>itelintézetnek nem minősülő szervezetnél (befektetési vállalkozásnál, egyéb pénzügyi közvetítőnél) vezetett számlák</w:t>
      </w:r>
      <w:r w:rsidR="00B22BA9">
        <w:rPr>
          <w:rFonts w:ascii="Arial" w:hAnsi="Arial" w:cs="Arial"/>
        </w:rPr>
        <w:t>at</w:t>
      </w:r>
      <w:r w:rsidRPr="00B71C00">
        <w:rPr>
          <w:rFonts w:ascii="Arial" w:hAnsi="Arial" w:cs="Arial"/>
        </w:rPr>
        <w:t>, elhelyezett pénzeszközök</w:t>
      </w:r>
      <w:r w:rsidR="00571570">
        <w:rPr>
          <w:rFonts w:ascii="Arial" w:hAnsi="Arial" w:cs="Arial"/>
        </w:rPr>
        <w:t>et</w:t>
      </w:r>
      <w:r w:rsidRPr="00B71C00">
        <w:rPr>
          <w:rFonts w:ascii="Arial" w:hAnsi="Arial" w:cs="Arial"/>
        </w:rPr>
        <w:t xml:space="preserve"> az adott kölcsönök között kell szerepeltetni.</w:t>
      </w:r>
    </w:p>
    <w:p w14:paraId="45D2F266"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48AA191B" w14:textId="5E444FC5" w:rsidR="003776D7" w:rsidRPr="00B71C00" w:rsidRDefault="0088027F" w:rsidP="00B71C00">
      <w:pPr>
        <w:tabs>
          <w:tab w:val="left" w:pos="567"/>
          <w:tab w:val="left" w:pos="851"/>
          <w:tab w:val="left" w:pos="2127"/>
          <w:tab w:val="left" w:pos="2552"/>
        </w:tabs>
        <w:spacing w:after="0" w:line="240" w:lineRule="auto"/>
        <w:rPr>
          <w:rFonts w:ascii="Arial" w:hAnsi="Arial" w:cs="Arial"/>
        </w:rPr>
      </w:pPr>
      <w:r>
        <w:rPr>
          <w:rFonts w:ascii="Arial" w:hAnsi="Arial" w:cs="Arial"/>
          <w:i/>
          <w:iCs/>
        </w:rPr>
        <w:t xml:space="preserve">4. </w:t>
      </w:r>
      <w:r w:rsidR="003776D7" w:rsidRPr="00B71C00">
        <w:rPr>
          <w:rFonts w:ascii="Arial" w:hAnsi="Arial" w:cs="Arial"/>
          <w:i/>
          <w:iCs/>
        </w:rPr>
        <w:t>Hitelviszonyt megtestesítő értékpapírok piaci értéke elhatárolt kamatokkal</w:t>
      </w:r>
    </w:p>
    <w:p w14:paraId="15E3BB57" w14:textId="77777777" w:rsidR="00FB2286" w:rsidRDefault="00FB2286">
      <w:pPr>
        <w:tabs>
          <w:tab w:val="left" w:pos="567"/>
          <w:tab w:val="left" w:pos="851"/>
          <w:tab w:val="left" w:pos="2127"/>
          <w:tab w:val="left" w:pos="2552"/>
        </w:tabs>
        <w:spacing w:after="0" w:line="240" w:lineRule="auto"/>
        <w:rPr>
          <w:rFonts w:ascii="Arial" w:hAnsi="Arial" w:cs="Arial"/>
        </w:rPr>
      </w:pPr>
      <w:r>
        <w:rPr>
          <w:rFonts w:ascii="Arial" w:hAnsi="Arial" w:cs="Arial"/>
        </w:rPr>
        <w:t>A</w:t>
      </w:r>
      <w:r w:rsidRPr="00B71C00">
        <w:rPr>
          <w:rFonts w:ascii="Arial" w:hAnsi="Arial" w:cs="Arial"/>
        </w:rPr>
        <w:t xml:space="preserve"> hitelviszonyt megtestesítő értékpapírok közé a következő értékpapírfajták sorolandók: kötvény, államkötvény, diszkontkincstárjegy, kamatozó kincstárjegy, kincstári takarékjegy, egyéb állampapírok, MNB kötvény, letéti jegy, jelzáloglevél, kereskedelmi papír, certifikát, kárpótlási jegy. </w:t>
      </w:r>
    </w:p>
    <w:p w14:paraId="409209C9" w14:textId="5E4B9D70" w:rsidR="003776D7" w:rsidRPr="009D5698" w:rsidRDefault="003776D7" w:rsidP="00BC4FDC">
      <w:pPr>
        <w:tabs>
          <w:tab w:val="left" w:pos="567"/>
          <w:tab w:val="left" w:pos="851"/>
          <w:tab w:val="left" w:pos="2127"/>
          <w:tab w:val="left" w:pos="2552"/>
        </w:tabs>
        <w:spacing w:after="0" w:line="240" w:lineRule="auto"/>
        <w:rPr>
          <w:rFonts w:ascii="Arial" w:hAnsi="Arial" w:cs="Arial"/>
        </w:rPr>
      </w:pPr>
      <w:r w:rsidRPr="009D5698">
        <w:rPr>
          <w:rFonts w:ascii="Arial" w:hAnsi="Arial" w:cs="Arial"/>
        </w:rPr>
        <w:t>Hitelviszonyt megtestesítő értékpapíroknál a piaci érték tartalmazza a felhalmozott (elhatárolt) kamatot is.</w:t>
      </w:r>
    </w:p>
    <w:p w14:paraId="3D8E29DA" w14:textId="72EF220F"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futamidő alatt tőkét törlesztő kötvényeknél a törlesztéssel korrigált piaci értéket kell jelenteni. A törlesztés napján már a csökkentett tőkeértéket kell jelenteni.</w:t>
      </w:r>
    </w:p>
    <w:p w14:paraId="11E87520" w14:textId="7C0F59EF" w:rsidR="003776D7" w:rsidRPr="00B71C00" w:rsidRDefault="003776D7" w:rsidP="00B71C00">
      <w:pPr>
        <w:spacing w:after="0" w:line="240" w:lineRule="auto"/>
        <w:rPr>
          <w:rFonts w:ascii="Arial" w:hAnsi="Arial" w:cs="Arial"/>
        </w:rPr>
      </w:pPr>
      <w:r w:rsidRPr="00B71C00">
        <w:rPr>
          <w:rFonts w:ascii="Arial" w:hAnsi="Arial" w:cs="Arial"/>
        </w:rPr>
        <w:t xml:space="preserve">A számviteli kezeléstől függetlenül, az adatszolgáltató mérlegében kell kimutatni </w:t>
      </w:r>
      <w:bookmarkStart w:id="28" w:name="_Hlk148103845"/>
      <w:r w:rsidRPr="00B71C00">
        <w:rPr>
          <w:rFonts w:ascii="Arial" w:hAnsi="Arial" w:cs="Arial"/>
        </w:rPr>
        <w:t>a repó</w:t>
      </w:r>
      <w:r w:rsidR="006B0797">
        <w:rPr>
          <w:rFonts w:ascii="Arial" w:hAnsi="Arial" w:cs="Arial"/>
        </w:rPr>
        <w:t>-</w:t>
      </w:r>
      <w:r w:rsidRPr="00B71C00">
        <w:rPr>
          <w:rFonts w:ascii="Arial" w:hAnsi="Arial" w:cs="Arial"/>
        </w:rPr>
        <w:t xml:space="preserve"> és értékpapírkölcsön</w:t>
      </w:r>
      <w:r w:rsidR="006B0797">
        <w:rPr>
          <w:rFonts w:ascii="Arial" w:hAnsi="Arial" w:cs="Arial"/>
        </w:rPr>
        <w:t>-</w:t>
      </w:r>
      <w:r w:rsidRPr="00B71C00">
        <w:rPr>
          <w:rFonts w:ascii="Arial" w:hAnsi="Arial" w:cs="Arial"/>
        </w:rPr>
        <w:t>ügyletek keretében a partnereknek ideiglenesen átadott</w:t>
      </w:r>
      <w:r w:rsidR="00340978">
        <w:rPr>
          <w:rFonts w:ascii="Arial" w:hAnsi="Arial" w:cs="Arial"/>
        </w:rPr>
        <w:t>,</w:t>
      </w:r>
      <w:r w:rsidRPr="00B71C00">
        <w:rPr>
          <w:rFonts w:ascii="Arial" w:hAnsi="Arial" w:cs="Arial"/>
        </w:rPr>
        <w:t xml:space="preserve"> hitelviszonyt megtestesítő értékpapírokat. Ezen a soron ugyanakkor nem szerepeltethetők a repó</w:t>
      </w:r>
      <w:r w:rsidR="006B0797">
        <w:rPr>
          <w:rFonts w:ascii="Arial" w:hAnsi="Arial" w:cs="Arial"/>
        </w:rPr>
        <w:t>-</w:t>
      </w:r>
      <w:r w:rsidRPr="00B71C00">
        <w:rPr>
          <w:rFonts w:ascii="Arial" w:hAnsi="Arial" w:cs="Arial"/>
        </w:rPr>
        <w:t xml:space="preserve"> és értékpapírkölcsön</w:t>
      </w:r>
      <w:r w:rsidR="006B0797">
        <w:rPr>
          <w:rFonts w:ascii="Arial" w:hAnsi="Arial" w:cs="Arial"/>
        </w:rPr>
        <w:t>-</w:t>
      </w:r>
      <w:r w:rsidRPr="00B71C00">
        <w:rPr>
          <w:rFonts w:ascii="Arial" w:hAnsi="Arial" w:cs="Arial"/>
        </w:rPr>
        <w:t>ügyletek keretében ideiglenesen átvett</w:t>
      </w:r>
      <w:r w:rsidR="006B0797">
        <w:rPr>
          <w:rFonts w:ascii="Arial" w:hAnsi="Arial" w:cs="Arial"/>
        </w:rPr>
        <w:t>,</w:t>
      </w:r>
      <w:r w:rsidRPr="00B71C00">
        <w:rPr>
          <w:rFonts w:ascii="Arial" w:hAnsi="Arial" w:cs="Arial"/>
        </w:rPr>
        <w:t xml:space="preserve"> hitelviszonyt megtestesítő értékpapírok.</w:t>
      </w:r>
    </w:p>
    <w:bookmarkEnd w:id="28"/>
    <w:p w14:paraId="332EFAB8" w14:textId="77777777" w:rsidR="003776D7" w:rsidRDefault="003776D7" w:rsidP="00B71C00">
      <w:pPr>
        <w:tabs>
          <w:tab w:val="left" w:pos="567"/>
          <w:tab w:val="left" w:pos="851"/>
          <w:tab w:val="left" w:pos="2127"/>
          <w:tab w:val="left" w:pos="2552"/>
        </w:tabs>
        <w:spacing w:after="0" w:line="240" w:lineRule="auto"/>
        <w:rPr>
          <w:del w:id="29" w:author="MNB" w:date="2025-11-03T11:05:00Z" w16du:dateUtc="2025-11-03T10:05:00Z"/>
          <w:rFonts w:ascii="Arial" w:hAnsi="Arial" w:cs="Arial"/>
        </w:rPr>
      </w:pPr>
      <w:r w:rsidRPr="00B71C00">
        <w:rPr>
          <w:rFonts w:ascii="Arial" w:hAnsi="Arial" w:cs="Arial"/>
        </w:rPr>
        <w:t xml:space="preserve">Amennyiben a befektetési alap olyan értékpapírt ad tovább, amelyet repó típusú ügylet keretében szerzett meg </w:t>
      </w:r>
      <w:r w:rsidR="006B0797">
        <w:rPr>
          <w:rFonts w:ascii="Arial" w:hAnsi="Arial" w:cs="Arial"/>
        </w:rPr>
        <w:t>–</w:t>
      </w:r>
      <w:r w:rsidRPr="00B71C00">
        <w:rPr>
          <w:rFonts w:ascii="Arial" w:hAnsi="Arial" w:cs="Arial"/>
        </w:rPr>
        <w:t xml:space="preserve"> </w:t>
      </w:r>
      <w:r w:rsidR="00DD3B59">
        <w:rPr>
          <w:rFonts w:ascii="Arial" w:hAnsi="Arial" w:cs="Arial"/>
        </w:rPr>
        <w:t>ezért</w:t>
      </w:r>
      <w:r w:rsidRPr="00B71C00">
        <w:rPr>
          <w:rFonts w:ascii="Arial" w:hAnsi="Arial" w:cs="Arial"/>
        </w:rPr>
        <w:t xml:space="preserve"> az nem szerepel a mérlegében </w:t>
      </w:r>
      <w:r w:rsidR="006B0797">
        <w:rPr>
          <w:rFonts w:ascii="Arial" w:hAnsi="Arial" w:cs="Arial"/>
        </w:rPr>
        <w:t>–</w:t>
      </w:r>
      <w:r w:rsidRPr="00B71C00">
        <w:rPr>
          <w:rFonts w:ascii="Arial" w:hAnsi="Arial" w:cs="Arial"/>
        </w:rPr>
        <w:t>, akkor ezen értékpapír mérleg szerinti állománya negatívvá válik.</w:t>
      </w:r>
    </w:p>
    <w:p w14:paraId="74B0DC1F" w14:textId="2C552775" w:rsidR="00D776FE" w:rsidRPr="0077625D" w:rsidRDefault="0053046B" w:rsidP="00D776FE">
      <w:pPr>
        <w:spacing w:after="0" w:line="240" w:lineRule="auto"/>
        <w:rPr>
          <w:rFonts w:ascii="Arial" w:hAnsi="Arial" w:cs="Arial"/>
        </w:rPr>
      </w:pPr>
      <w:ins w:id="30" w:author="MNB" w:date="2025-11-03T11:05:00Z" w16du:dateUtc="2025-11-03T10:05:00Z">
        <w:r>
          <w:rPr>
            <w:rFonts w:ascii="Arial" w:hAnsi="Arial" w:cs="Arial"/>
          </w:rPr>
          <w:t xml:space="preserve"> </w:t>
        </w:r>
      </w:ins>
      <w:r w:rsidR="00D776FE" w:rsidRPr="009D5698">
        <w:rPr>
          <w:rFonts w:ascii="Arial" w:hAnsi="Arial" w:cs="Arial"/>
        </w:rPr>
        <w:t xml:space="preserve">Lejárt értékpapír az adatszolgáltatásban nem szerepeltethető, így amennyiben a lejárt értékpapír helyett nem kerül sor új értékpapír vásárlására, a befolyt ellenértéket a </w:t>
      </w:r>
      <w:r w:rsidR="00D776FE">
        <w:rPr>
          <w:rFonts w:ascii="Arial" w:hAnsi="Arial" w:cs="Arial"/>
        </w:rPr>
        <w:t>2. vagy a 3.</w:t>
      </w:r>
      <w:r w:rsidR="00D776FE" w:rsidRPr="009D5698">
        <w:rPr>
          <w:rFonts w:ascii="Arial" w:hAnsi="Arial" w:cs="Arial"/>
        </w:rPr>
        <w:t xml:space="preserve"> soron kell szerepeltetni.</w:t>
      </w:r>
    </w:p>
    <w:p w14:paraId="2218F51A" w14:textId="77777777" w:rsidR="00D776FE" w:rsidRPr="00B71C00" w:rsidRDefault="00D776FE" w:rsidP="00B71C00">
      <w:pPr>
        <w:tabs>
          <w:tab w:val="left" w:pos="567"/>
          <w:tab w:val="left" w:pos="851"/>
          <w:tab w:val="left" w:pos="2127"/>
          <w:tab w:val="left" w:pos="2552"/>
        </w:tabs>
        <w:spacing w:after="0" w:line="240" w:lineRule="auto"/>
        <w:rPr>
          <w:rFonts w:ascii="Arial" w:hAnsi="Arial" w:cs="Arial"/>
        </w:rPr>
      </w:pPr>
    </w:p>
    <w:p w14:paraId="0604AAC3" w14:textId="1B19AB87" w:rsidR="003776D7" w:rsidRPr="00B71C00" w:rsidRDefault="0088027F" w:rsidP="00BC4FDC">
      <w:pPr>
        <w:tabs>
          <w:tab w:val="left" w:pos="567"/>
          <w:tab w:val="left" w:pos="851"/>
          <w:tab w:val="left" w:pos="2127"/>
          <w:tab w:val="left" w:pos="2552"/>
        </w:tabs>
        <w:spacing w:after="0" w:line="240" w:lineRule="auto"/>
        <w:rPr>
          <w:rFonts w:ascii="Arial" w:eastAsia="Times New Roman" w:hAnsi="Arial" w:cs="Arial"/>
          <w:i/>
          <w:iCs/>
        </w:rPr>
      </w:pPr>
      <w:r>
        <w:rPr>
          <w:rFonts w:ascii="Arial" w:hAnsi="Arial" w:cs="Arial"/>
          <w:i/>
        </w:rPr>
        <w:t xml:space="preserve">5. </w:t>
      </w:r>
      <w:r w:rsidR="003776D7" w:rsidRPr="00BC4FDC">
        <w:rPr>
          <w:rFonts w:ascii="Arial" w:hAnsi="Arial" w:cs="Arial"/>
          <w:i/>
        </w:rPr>
        <w:t xml:space="preserve">Értékpapírok </w:t>
      </w:r>
      <w:r w:rsidR="003776D7" w:rsidRPr="00B71C00">
        <w:rPr>
          <w:rFonts w:ascii="Arial" w:hAnsi="Arial" w:cs="Arial"/>
          <w:i/>
          <w:iCs/>
        </w:rPr>
        <w:t xml:space="preserve">értékpapírszámlán lévő </w:t>
      </w:r>
      <w:r w:rsidR="00517C5F" w:rsidRPr="00BC4FDC">
        <w:rPr>
          <w:rFonts w:ascii="Arial" w:hAnsi="Arial" w:cs="Arial"/>
          <w:i/>
        </w:rPr>
        <w:t>állománya</w:t>
      </w:r>
    </w:p>
    <w:p w14:paraId="6C54FC06" w14:textId="59D77956" w:rsidR="00E45D70" w:rsidRPr="00361197" w:rsidRDefault="003776D7" w:rsidP="00BC4FDC">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Ezen a soron a hitelviszonyt megtestesítő értékpapírok értékpapírszámlán lévő </w:t>
      </w:r>
      <w:r w:rsidR="00517C5F" w:rsidRPr="00B71C00">
        <w:rPr>
          <w:rFonts w:ascii="Arial" w:hAnsi="Arial" w:cs="Arial"/>
        </w:rPr>
        <w:t>állományát</w:t>
      </w:r>
      <w:r w:rsidRPr="00B71C00">
        <w:rPr>
          <w:rFonts w:ascii="Arial" w:hAnsi="Arial" w:cs="Arial"/>
        </w:rPr>
        <w:t xml:space="preserve"> kell kimutatni, összhangban a letétkezelő kimutatásával. Az állomány nem tartalmazhatja </w:t>
      </w:r>
      <w:bookmarkStart w:id="31" w:name="_Hlk148104228"/>
      <w:r w:rsidRPr="00B71C00">
        <w:rPr>
          <w:rFonts w:ascii="Arial" w:hAnsi="Arial" w:cs="Arial"/>
        </w:rPr>
        <w:t>a repó</w:t>
      </w:r>
      <w:r w:rsidR="00FB61EB">
        <w:rPr>
          <w:rFonts w:ascii="Arial" w:hAnsi="Arial" w:cs="Arial"/>
        </w:rPr>
        <w:t>-</w:t>
      </w:r>
      <w:r w:rsidRPr="00B71C00">
        <w:rPr>
          <w:rFonts w:ascii="Arial" w:hAnsi="Arial" w:cs="Arial"/>
        </w:rPr>
        <w:t xml:space="preserve"> és értékpapírkölcsön</w:t>
      </w:r>
      <w:r w:rsidR="00FB61EB">
        <w:rPr>
          <w:rFonts w:ascii="Arial" w:hAnsi="Arial" w:cs="Arial"/>
        </w:rPr>
        <w:t>-</w:t>
      </w:r>
      <w:r w:rsidRPr="00361197">
        <w:rPr>
          <w:rFonts w:ascii="Arial" w:hAnsi="Arial" w:cs="Arial"/>
        </w:rPr>
        <w:lastRenderedPageBreak/>
        <w:t>ügyletek keretében a partnereknek ideiglenesen átadott értékpapírokat</w:t>
      </w:r>
      <w:bookmarkEnd w:id="31"/>
      <w:r w:rsidRPr="00361197">
        <w:rPr>
          <w:rFonts w:ascii="Arial" w:hAnsi="Arial" w:cs="Arial"/>
        </w:rPr>
        <w:t>, tartalmaznia kell viszont a repó</w:t>
      </w:r>
      <w:r w:rsidR="00C47FDF" w:rsidRPr="00361197">
        <w:rPr>
          <w:rFonts w:ascii="Arial" w:hAnsi="Arial" w:cs="Arial"/>
        </w:rPr>
        <w:t>-</w:t>
      </w:r>
      <w:r w:rsidRPr="00361197">
        <w:rPr>
          <w:rFonts w:ascii="Arial" w:hAnsi="Arial" w:cs="Arial"/>
        </w:rPr>
        <w:t xml:space="preserve"> és értékpapírkölcsön</w:t>
      </w:r>
      <w:r w:rsidR="00C47FDF" w:rsidRPr="00361197">
        <w:rPr>
          <w:rFonts w:ascii="Arial" w:hAnsi="Arial" w:cs="Arial"/>
        </w:rPr>
        <w:t>-</w:t>
      </w:r>
      <w:r w:rsidRPr="00361197">
        <w:rPr>
          <w:rFonts w:ascii="Arial" w:hAnsi="Arial" w:cs="Arial"/>
        </w:rPr>
        <w:t>ügyletek keretében ideiglenesen átvett értékpapírokat.</w:t>
      </w:r>
      <w:del w:id="32" w:author="MNB" w:date="2025-11-03T11:05:00Z" w16du:dateUtc="2025-11-03T10:05:00Z">
        <w:r w:rsidRPr="00361197">
          <w:rPr>
            <w:rFonts w:ascii="Arial" w:hAnsi="Arial" w:cs="Arial"/>
          </w:rPr>
          <w:delText xml:space="preserve"> </w:delText>
        </w:r>
      </w:del>
    </w:p>
    <w:p w14:paraId="7C17B3C8" w14:textId="6ED982CD" w:rsidR="003776D7" w:rsidRPr="00361197" w:rsidRDefault="00E45D70" w:rsidP="00BC4FDC">
      <w:pPr>
        <w:tabs>
          <w:tab w:val="left" w:pos="567"/>
          <w:tab w:val="left" w:pos="851"/>
          <w:tab w:val="left" w:pos="2127"/>
          <w:tab w:val="left" w:pos="2552"/>
        </w:tabs>
        <w:spacing w:after="0" w:line="240" w:lineRule="auto"/>
        <w:rPr>
          <w:ins w:id="33" w:author="MNB" w:date="2025-11-03T11:05:00Z" w16du:dateUtc="2025-11-03T10:05:00Z"/>
          <w:rFonts w:ascii="Arial" w:hAnsi="Arial" w:cs="Arial"/>
        </w:rPr>
      </w:pPr>
      <w:ins w:id="34" w:author="MNB" w:date="2025-11-03T11:05:00Z" w16du:dateUtc="2025-11-03T10:05:00Z">
        <w:r w:rsidRPr="00361197">
          <w:rPr>
            <w:rFonts w:ascii="Arial" w:hAnsi="Arial" w:cs="Arial"/>
          </w:rPr>
          <w:t xml:space="preserve">Azokat az óvadékba adott értékpapírokat, amelyek rajta maradnak az </w:t>
        </w:r>
        <w:r w:rsidR="00A22696" w:rsidRPr="00361197">
          <w:rPr>
            <w:rFonts w:ascii="Arial" w:hAnsi="Arial" w:cs="Arial"/>
          </w:rPr>
          <w:t xml:space="preserve">adatszolgáltató </w:t>
        </w:r>
        <w:r w:rsidRPr="00361197">
          <w:rPr>
            <w:rFonts w:ascii="Arial" w:hAnsi="Arial" w:cs="Arial"/>
          </w:rPr>
          <w:t>értékpapírszámlá</w:t>
        </w:r>
        <w:r w:rsidR="00A22696" w:rsidRPr="00361197">
          <w:rPr>
            <w:rFonts w:ascii="Arial" w:hAnsi="Arial" w:cs="Arial"/>
          </w:rPr>
          <w:t>já</w:t>
        </w:r>
        <w:r w:rsidRPr="00361197">
          <w:rPr>
            <w:rFonts w:ascii="Arial" w:hAnsi="Arial" w:cs="Arial"/>
          </w:rPr>
          <w:t>n zárolt formában (nem transzferált</w:t>
        </w:r>
        <w:r w:rsidR="00A22696" w:rsidRPr="00361197">
          <w:rPr>
            <w:rFonts w:ascii="Arial" w:hAnsi="Arial" w:cs="Arial"/>
          </w:rPr>
          <w:t xml:space="preserve"> értékpapírok</w:t>
        </w:r>
        <w:r w:rsidRPr="00361197">
          <w:rPr>
            <w:rFonts w:ascii="Arial" w:hAnsi="Arial" w:cs="Arial"/>
          </w:rPr>
          <w:t>), továbbra is ezen a soron kell kimutatni.</w:t>
        </w:r>
      </w:ins>
    </w:p>
    <w:p w14:paraId="0C4B0A5B" w14:textId="77777777" w:rsidR="0088027F" w:rsidRPr="00361197" w:rsidRDefault="0088027F" w:rsidP="0088027F">
      <w:pPr>
        <w:tabs>
          <w:tab w:val="left" w:pos="567"/>
          <w:tab w:val="left" w:pos="851"/>
          <w:tab w:val="left" w:pos="2127"/>
          <w:tab w:val="left" w:pos="2552"/>
        </w:tabs>
        <w:spacing w:after="0" w:line="240" w:lineRule="auto"/>
        <w:rPr>
          <w:rFonts w:ascii="Arial" w:hAnsi="Arial" w:cs="Arial"/>
          <w:i/>
          <w:iCs/>
        </w:rPr>
      </w:pPr>
    </w:p>
    <w:p w14:paraId="345901A8" w14:textId="7C9F74A6" w:rsidR="003776D7" w:rsidRPr="00361197" w:rsidRDefault="0088027F" w:rsidP="00BC4FDC">
      <w:pPr>
        <w:tabs>
          <w:tab w:val="left" w:pos="567"/>
          <w:tab w:val="left" w:pos="851"/>
          <w:tab w:val="left" w:pos="2127"/>
          <w:tab w:val="left" w:pos="2552"/>
        </w:tabs>
        <w:spacing w:after="0" w:line="240" w:lineRule="auto"/>
        <w:rPr>
          <w:rFonts w:ascii="Arial" w:hAnsi="Arial" w:cs="Arial"/>
          <w:i/>
          <w:iCs/>
        </w:rPr>
      </w:pPr>
      <w:r w:rsidRPr="00361197">
        <w:rPr>
          <w:rFonts w:ascii="Arial" w:hAnsi="Arial" w:cs="Arial"/>
          <w:i/>
          <w:iCs/>
        </w:rPr>
        <w:t xml:space="preserve">6. </w:t>
      </w:r>
      <w:r w:rsidR="003776D7" w:rsidRPr="00361197">
        <w:rPr>
          <w:rFonts w:ascii="Arial" w:hAnsi="Arial" w:cs="Arial"/>
          <w:i/>
          <w:iCs/>
        </w:rPr>
        <w:t>Korrekció repó típusú ügyletek miatt</w:t>
      </w:r>
    </w:p>
    <w:p w14:paraId="55A16990" w14:textId="66D5D090" w:rsidR="003776D7" w:rsidRPr="00361197" w:rsidRDefault="003776D7" w:rsidP="00BC4FDC">
      <w:pPr>
        <w:tabs>
          <w:tab w:val="left" w:pos="567"/>
          <w:tab w:val="left" w:pos="851"/>
          <w:tab w:val="left" w:pos="2127"/>
          <w:tab w:val="left" w:pos="2552"/>
        </w:tabs>
        <w:spacing w:after="0" w:line="240" w:lineRule="auto"/>
        <w:rPr>
          <w:rFonts w:ascii="Arial" w:hAnsi="Arial" w:cs="Arial"/>
        </w:rPr>
      </w:pPr>
      <w:r w:rsidRPr="00361197">
        <w:rPr>
          <w:rFonts w:ascii="Arial" w:hAnsi="Arial" w:cs="Arial"/>
        </w:rPr>
        <w:t>Itt kell szerepeltetni a repó</w:t>
      </w:r>
      <w:r w:rsidR="00C47FDF" w:rsidRPr="00361197">
        <w:rPr>
          <w:rFonts w:ascii="Arial" w:hAnsi="Arial" w:cs="Arial"/>
        </w:rPr>
        <w:t>-</w:t>
      </w:r>
      <w:r w:rsidRPr="00361197">
        <w:rPr>
          <w:rFonts w:ascii="Arial" w:hAnsi="Arial" w:cs="Arial"/>
        </w:rPr>
        <w:t xml:space="preserve"> és értékpapírkölcsön</w:t>
      </w:r>
      <w:r w:rsidR="00C47FDF" w:rsidRPr="00361197">
        <w:rPr>
          <w:rFonts w:ascii="Arial" w:hAnsi="Arial" w:cs="Arial"/>
        </w:rPr>
        <w:t>-</w:t>
      </w:r>
      <w:r w:rsidRPr="00361197">
        <w:rPr>
          <w:rFonts w:ascii="Arial" w:hAnsi="Arial" w:cs="Arial"/>
        </w:rPr>
        <w:t>ügyletek keretében a partnereknek ideiglenesen átadott, illetve a partnerektől ideiglenesen átvett</w:t>
      </w:r>
      <w:r w:rsidR="00C47FDF" w:rsidRPr="00361197">
        <w:rPr>
          <w:rFonts w:ascii="Arial" w:hAnsi="Arial" w:cs="Arial"/>
        </w:rPr>
        <w:t>,</w:t>
      </w:r>
      <w:r w:rsidRPr="00361197">
        <w:rPr>
          <w:rFonts w:ascii="Arial" w:hAnsi="Arial" w:cs="Arial"/>
        </w:rPr>
        <w:t xml:space="preserve"> hitelviszonyt megtestesítő értékpapírok értékének a különbözetét. Az átadott értékpapírokat pozitív, az átvett értékpapírokat pedig negatív értékkel kell kimutatni. Ebből következően a</w:t>
      </w:r>
      <w:r w:rsidR="00780DD5" w:rsidRPr="00361197">
        <w:rPr>
          <w:rFonts w:ascii="Arial" w:hAnsi="Arial" w:cs="Arial"/>
        </w:rPr>
        <w:t>z ezen a</w:t>
      </w:r>
      <w:r w:rsidRPr="00361197">
        <w:rPr>
          <w:rFonts w:ascii="Arial" w:hAnsi="Arial" w:cs="Arial"/>
        </w:rPr>
        <w:t xml:space="preserve"> soron </w:t>
      </w:r>
      <w:r w:rsidR="00C47FDF" w:rsidRPr="00361197">
        <w:rPr>
          <w:rFonts w:ascii="Arial" w:hAnsi="Arial" w:cs="Arial"/>
        </w:rPr>
        <w:t>jelentett</w:t>
      </w:r>
      <w:r w:rsidRPr="00361197">
        <w:rPr>
          <w:rFonts w:ascii="Arial" w:hAnsi="Arial" w:cs="Arial"/>
        </w:rPr>
        <w:t xml:space="preserve"> állomány</w:t>
      </w:r>
      <w:r w:rsidR="00C47FDF" w:rsidRPr="00361197">
        <w:rPr>
          <w:rFonts w:ascii="Arial" w:hAnsi="Arial" w:cs="Arial"/>
        </w:rPr>
        <w:t xml:space="preserve"> értéke</w:t>
      </w:r>
      <w:r w:rsidRPr="00361197">
        <w:rPr>
          <w:rFonts w:ascii="Arial" w:hAnsi="Arial" w:cs="Arial"/>
        </w:rPr>
        <w:t xml:space="preserve"> negatív is lehet.</w:t>
      </w:r>
    </w:p>
    <w:p w14:paraId="59685C21" w14:textId="77777777" w:rsidR="0088027F" w:rsidRPr="00361197" w:rsidRDefault="0088027F" w:rsidP="00B71C00">
      <w:pPr>
        <w:tabs>
          <w:tab w:val="left" w:pos="567"/>
          <w:tab w:val="left" w:pos="851"/>
          <w:tab w:val="left" w:pos="2127"/>
          <w:tab w:val="left" w:pos="2552"/>
        </w:tabs>
        <w:spacing w:after="0" w:line="240" w:lineRule="auto"/>
        <w:rPr>
          <w:rFonts w:ascii="Arial" w:hAnsi="Arial" w:cs="Arial"/>
        </w:rPr>
      </w:pPr>
    </w:p>
    <w:p w14:paraId="436580CD" w14:textId="1DE5A9B2" w:rsidR="003776D7" w:rsidRPr="00361197" w:rsidRDefault="0088027F" w:rsidP="00B71C00">
      <w:pPr>
        <w:tabs>
          <w:tab w:val="left" w:pos="567"/>
          <w:tab w:val="left" w:pos="851"/>
          <w:tab w:val="left" w:pos="2127"/>
          <w:tab w:val="left" w:pos="2552"/>
        </w:tabs>
        <w:spacing w:after="0" w:line="240" w:lineRule="auto"/>
        <w:rPr>
          <w:rFonts w:ascii="Arial" w:hAnsi="Arial" w:cs="Arial"/>
          <w:i/>
          <w:iCs/>
        </w:rPr>
      </w:pPr>
      <w:r w:rsidRPr="00361197">
        <w:rPr>
          <w:rFonts w:ascii="Arial" w:hAnsi="Arial" w:cs="Arial"/>
          <w:i/>
          <w:iCs/>
        </w:rPr>
        <w:t xml:space="preserve">7. </w:t>
      </w:r>
      <w:r w:rsidR="006830A6" w:rsidRPr="00361197">
        <w:rPr>
          <w:rFonts w:ascii="Arial" w:hAnsi="Arial" w:cs="Arial"/>
          <w:i/>
          <w:iCs/>
        </w:rPr>
        <w:t xml:space="preserve">Adott hitelek, kölcsönök nettó könyv szerinti értéke elhatárolt </w:t>
      </w:r>
      <w:r w:rsidR="003776D7" w:rsidRPr="00361197">
        <w:rPr>
          <w:rFonts w:ascii="Arial" w:hAnsi="Arial" w:cs="Arial"/>
          <w:i/>
          <w:iCs/>
        </w:rPr>
        <w:t>kamatokkal</w:t>
      </w:r>
    </w:p>
    <w:p w14:paraId="280B0B58" w14:textId="606C7C05" w:rsidR="003776D7" w:rsidRPr="00361197" w:rsidRDefault="00CA378F" w:rsidP="00B71C00">
      <w:pPr>
        <w:tabs>
          <w:tab w:val="left" w:pos="567"/>
          <w:tab w:val="left" w:pos="851"/>
          <w:tab w:val="left" w:pos="2127"/>
          <w:tab w:val="left" w:pos="2552"/>
        </w:tabs>
        <w:spacing w:after="0" w:line="240" w:lineRule="auto"/>
        <w:rPr>
          <w:rFonts w:ascii="Arial" w:hAnsi="Arial" w:cs="Arial"/>
        </w:rPr>
      </w:pPr>
      <w:r w:rsidRPr="00361197">
        <w:rPr>
          <w:rFonts w:ascii="Arial" w:hAnsi="Arial" w:cs="Arial"/>
        </w:rPr>
        <w:t>Ebben a sorban</w:t>
      </w:r>
      <w:r w:rsidR="003776D7" w:rsidRPr="00361197">
        <w:rPr>
          <w:rFonts w:ascii="Arial" w:hAnsi="Arial" w:cs="Arial"/>
        </w:rPr>
        <w:t xml:space="preserve"> </w:t>
      </w:r>
      <w:r w:rsidRPr="00361197">
        <w:rPr>
          <w:rFonts w:ascii="Arial" w:hAnsi="Arial" w:cs="Arial"/>
        </w:rPr>
        <w:t xml:space="preserve">jelentendő </w:t>
      </w:r>
      <w:r w:rsidR="003776D7" w:rsidRPr="00361197">
        <w:rPr>
          <w:rFonts w:ascii="Arial" w:hAnsi="Arial" w:cs="Arial"/>
        </w:rPr>
        <w:t xml:space="preserve">a befektetési alap tulajdonában lévő vállalatoknak nyújtott kölcsönökből </w:t>
      </w:r>
      <w:del w:id="35" w:author="MNB" w:date="2025-11-03T11:05:00Z" w16du:dateUtc="2025-11-03T10:05:00Z">
        <w:r w:rsidR="003776D7" w:rsidRPr="00361197">
          <w:rPr>
            <w:rFonts w:ascii="Arial" w:hAnsi="Arial" w:cs="Arial"/>
          </w:rPr>
          <w:delText>(</w:delText>
        </w:r>
      </w:del>
      <w:ins w:id="36" w:author="MNB" w:date="2025-11-03T11:05:00Z" w16du:dateUtc="2025-11-03T10:05:00Z">
        <w:r w:rsidR="005614EE" w:rsidRPr="00361197">
          <w:rPr>
            <w:rFonts w:ascii="Arial" w:hAnsi="Arial" w:cs="Arial"/>
          </w:rPr>
          <w:t xml:space="preserve">– </w:t>
        </w:r>
      </w:ins>
      <w:r w:rsidR="003776D7" w:rsidRPr="00361197">
        <w:rPr>
          <w:rFonts w:ascii="Arial" w:hAnsi="Arial" w:cs="Arial"/>
        </w:rPr>
        <w:t>tagi kölcsönökből</w:t>
      </w:r>
      <w:del w:id="37" w:author="MNB" w:date="2025-11-03T11:05:00Z" w16du:dateUtc="2025-11-03T10:05:00Z">
        <w:r w:rsidR="003776D7" w:rsidRPr="00361197">
          <w:rPr>
            <w:rFonts w:ascii="Arial" w:hAnsi="Arial" w:cs="Arial"/>
          </w:rPr>
          <w:delText>)</w:delText>
        </w:r>
      </w:del>
      <w:ins w:id="38" w:author="MNB" w:date="2025-11-03T11:05:00Z" w16du:dateUtc="2025-11-03T10:05:00Z">
        <w:r w:rsidR="005614EE" w:rsidRPr="00361197">
          <w:rPr>
            <w:rFonts w:ascii="Arial" w:hAnsi="Arial" w:cs="Arial"/>
          </w:rPr>
          <w:t xml:space="preserve"> –</w:t>
        </w:r>
      </w:ins>
      <w:r w:rsidR="003776D7" w:rsidRPr="00361197">
        <w:rPr>
          <w:rFonts w:ascii="Arial" w:hAnsi="Arial" w:cs="Arial"/>
        </w:rPr>
        <w:t xml:space="preserve"> származó követelések könyv szerinti nettó érték</w:t>
      </w:r>
      <w:r w:rsidRPr="00361197">
        <w:rPr>
          <w:rFonts w:ascii="Arial" w:hAnsi="Arial" w:cs="Arial"/>
        </w:rPr>
        <w:t>e</w:t>
      </w:r>
      <w:r w:rsidR="00BA03DB" w:rsidRPr="00361197">
        <w:rPr>
          <w:rFonts w:ascii="Arial" w:hAnsi="Arial" w:cs="Arial"/>
        </w:rPr>
        <w:t>, az</w:t>
      </w:r>
      <w:r w:rsidR="003776D7" w:rsidRPr="00361197">
        <w:rPr>
          <w:rFonts w:ascii="Arial" w:hAnsi="Arial" w:cs="Arial"/>
        </w:rPr>
        <w:t xml:space="preserve"> elhatárolt kamatokkal együtt. Itt kell jelenteni a repóügyletekből vagy kölcsönügyletekből fakadó követeléseket, az adott fedezeteket, letéteket,</w:t>
      </w:r>
      <w:r w:rsidR="002F550F" w:rsidRPr="00361197">
        <w:rPr>
          <w:rFonts w:ascii="Arial" w:hAnsi="Arial" w:cs="Arial"/>
        </w:rPr>
        <w:t xml:space="preserve"> </w:t>
      </w:r>
      <w:ins w:id="39" w:author="MNB" w:date="2025-11-03T11:05:00Z" w16du:dateUtc="2025-11-03T10:05:00Z">
        <w:r w:rsidR="002F550F" w:rsidRPr="00361197">
          <w:rPr>
            <w:rFonts w:ascii="Arial" w:hAnsi="Arial" w:cs="Arial"/>
          </w:rPr>
          <w:t>óvadékot</w:t>
        </w:r>
        <w:r w:rsidR="002F1B46" w:rsidRPr="00361197">
          <w:rPr>
            <w:rFonts w:ascii="Arial" w:hAnsi="Arial" w:cs="Arial"/>
          </w:rPr>
          <w:t xml:space="preserve"> (transzferált</w:t>
        </w:r>
        <w:r w:rsidR="00F85979" w:rsidRPr="00361197">
          <w:rPr>
            <w:rFonts w:ascii="Arial" w:hAnsi="Arial" w:cs="Arial"/>
          </w:rPr>
          <w:t xml:space="preserve"> értékpapírok esetében</w:t>
        </w:r>
        <w:r w:rsidR="002F1B46" w:rsidRPr="00361197">
          <w:rPr>
            <w:rFonts w:ascii="Arial" w:hAnsi="Arial" w:cs="Arial"/>
          </w:rPr>
          <w:t>)</w:t>
        </w:r>
        <w:r w:rsidR="002F550F" w:rsidRPr="00361197">
          <w:rPr>
            <w:rFonts w:ascii="Arial" w:hAnsi="Arial" w:cs="Arial"/>
          </w:rPr>
          <w:t>,</w:t>
        </w:r>
        <w:r w:rsidR="003776D7" w:rsidRPr="00361197">
          <w:rPr>
            <w:rFonts w:ascii="Arial" w:hAnsi="Arial" w:cs="Arial"/>
          </w:rPr>
          <w:t xml:space="preserve"> </w:t>
        </w:r>
      </w:ins>
      <w:r w:rsidR="003776D7" w:rsidRPr="00361197">
        <w:rPr>
          <w:rFonts w:ascii="Arial" w:hAnsi="Arial" w:cs="Arial"/>
        </w:rPr>
        <w:t>illetve a nem hitelintézet befektetési szolgáltatónál, elszámolóháznál vezetett számlákat is. Amennyiben a</w:t>
      </w:r>
      <w:r w:rsidR="00E156C3" w:rsidRPr="00361197">
        <w:rPr>
          <w:rFonts w:ascii="Arial" w:hAnsi="Arial" w:cs="Arial"/>
        </w:rPr>
        <w:t xml:space="preserve"> befektetési</w:t>
      </w:r>
      <w:r w:rsidR="003776D7" w:rsidRPr="00361197">
        <w:rPr>
          <w:rFonts w:ascii="Arial" w:hAnsi="Arial" w:cs="Arial"/>
        </w:rPr>
        <w:t xml:space="preserve"> alap által birtokolt külföldi kibocsátású, hitelviszonyt megtestesítő értékpapírnak </w:t>
      </w:r>
      <w:del w:id="40" w:author="MNB" w:date="2025-11-03T11:05:00Z" w16du:dateUtc="2025-11-03T10:05:00Z">
        <w:r w:rsidR="003776D7" w:rsidRPr="00361197">
          <w:rPr>
            <w:rFonts w:ascii="Arial" w:hAnsi="Arial" w:cs="Arial"/>
          </w:rPr>
          <w:delText>(</w:delText>
        </w:r>
      </w:del>
      <w:ins w:id="41" w:author="MNB" w:date="2025-11-03T11:05:00Z" w16du:dateUtc="2025-11-03T10:05:00Z">
        <w:r w:rsidR="005614EE" w:rsidRPr="00361197">
          <w:rPr>
            <w:rFonts w:ascii="Arial" w:hAnsi="Arial" w:cs="Arial"/>
          </w:rPr>
          <w:t xml:space="preserve">– </w:t>
        </w:r>
      </w:ins>
      <w:r w:rsidR="003776D7" w:rsidRPr="00361197">
        <w:rPr>
          <w:rFonts w:ascii="Arial" w:hAnsi="Arial" w:cs="Arial"/>
        </w:rPr>
        <w:t>kötvénynek</w:t>
      </w:r>
      <w:del w:id="42" w:author="MNB" w:date="2025-11-03T11:05:00Z" w16du:dateUtc="2025-11-03T10:05:00Z">
        <w:r w:rsidR="003776D7" w:rsidRPr="00361197">
          <w:rPr>
            <w:rFonts w:ascii="Arial" w:hAnsi="Arial" w:cs="Arial"/>
          </w:rPr>
          <w:delText>)</w:delText>
        </w:r>
      </w:del>
      <w:ins w:id="43" w:author="MNB" w:date="2025-11-03T11:05:00Z" w16du:dateUtc="2025-11-03T10:05:00Z">
        <w:r w:rsidR="005614EE" w:rsidRPr="00361197">
          <w:rPr>
            <w:rFonts w:ascii="Arial" w:hAnsi="Arial" w:cs="Arial"/>
          </w:rPr>
          <w:t xml:space="preserve"> –</w:t>
        </w:r>
      </w:ins>
      <w:r w:rsidR="003776D7" w:rsidRPr="00361197">
        <w:rPr>
          <w:rFonts w:ascii="Arial" w:hAnsi="Arial" w:cs="Arial"/>
        </w:rPr>
        <w:t xml:space="preserve"> nincs ISIN</w:t>
      </w:r>
      <w:r w:rsidR="000159CA" w:rsidRPr="00361197">
        <w:rPr>
          <w:rFonts w:ascii="Arial" w:hAnsi="Arial" w:cs="Arial"/>
        </w:rPr>
        <w:t xml:space="preserve"> </w:t>
      </w:r>
      <w:r w:rsidR="003776D7" w:rsidRPr="00361197">
        <w:rPr>
          <w:rFonts w:ascii="Arial" w:hAnsi="Arial" w:cs="Arial"/>
        </w:rPr>
        <w:t xml:space="preserve">kódja, annak értékét nem a </w:t>
      </w:r>
      <w:r w:rsidR="00AE1B29" w:rsidRPr="00361197">
        <w:rPr>
          <w:rFonts w:ascii="Arial" w:hAnsi="Arial" w:cs="Arial"/>
        </w:rPr>
        <w:t>4. soron,</w:t>
      </w:r>
      <w:r w:rsidR="003776D7" w:rsidRPr="00361197">
        <w:rPr>
          <w:rFonts w:ascii="Arial" w:hAnsi="Arial" w:cs="Arial"/>
        </w:rPr>
        <w:t xml:space="preserve"> hanem a</w:t>
      </w:r>
      <w:r w:rsidR="00AE1B29" w:rsidRPr="00361197">
        <w:rPr>
          <w:rFonts w:ascii="Arial" w:hAnsi="Arial" w:cs="Arial"/>
        </w:rPr>
        <w:t xml:space="preserve"> jelen soron</w:t>
      </w:r>
      <w:r w:rsidR="000159CA" w:rsidRPr="00361197">
        <w:rPr>
          <w:rFonts w:ascii="Arial" w:hAnsi="Arial" w:cs="Arial"/>
        </w:rPr>
        <w:t xml:space="preserve"> kell jelenteni</w:t>
      </w:r>
      <w:r w:rsidR="003776D7" w:rsidRPr="00361197">
        <w:rPr>
          <w:rFonts w:ascii="Arial" w:hAnsi="Arial" w:cs="Arial"/>
        </w:rPr>
        <w:t>.</w:t>
      </w:r>
    </w:p>
    <w:p w14:paraId="1D2685DB" w14:textId="77777777" w:rsidR="003776D7" w:rsidRPr="00361197" w:rsidRDefault="003776D7" w:rsidP="00B71C00">
      <w:pPr>
        <w:tabs>
          <w:tab w:val="left" w:pos="567"/>
          <w:tab w:val="left" w:pos="851"/>
          <w:tab w:val="left" w:pos="2127"/>
          <w:tab w:val="left" w:pos="2552"/>
        </w:tabs>
        <w:spacing w:after="0" w:line="240" w:lineRule="auto"/>
        <w:rPr>
          <w:rFonts w:ascii="Arial" w:hAnsi="Arial" w:cs="Arial"/>
        </w:rPr>
      </w:pPr>
    </w:p>
    <w:p w14:paraId="69E9F44E" w14:textId="646A05FB" w:rsidR="003776D7" w:rsidRPr="00361197" w:rsidRDefault="0088027F" w:rsidP="00B71C00">
      <w:pPr>
        <w:tabs>
          <w:tab w:val="left" w:pos="567"/>
          <w:tab w:val="left" w:pos="851"/>
          <w:tab w:val="left" w:pos="2127"/>
          <w:tab w:val="left" w:pos="2552"/>
        </w:tabs>
        <w:spacing w:after="0" w:line="240" w:lineRule="auto"/>
        <w:rPr>
          <w:rFonts w:ascii="Arial" w:hAnsi="Arial" w:cs="Arial"/>
        </w:rPr>
      </w:pPr>
      <w:r w:rsidRPr="00361197">
        <w:rPr>
          <w:rFonts w:ascii="Arial" w:hAnsi="Arial" w:cs="Arial"/>
          <w:i/>
          <w:iCs/>
        </w:rPr>
        <w:t xml:space="preserve">8. </w:t>
      </w:r>
      <w:r w:rsidR="003776D7" w:rsidRPr="00361197">
        <w:rPr>
          <w:rFonts w:ascii="Arial" w:hAnsi="Arial" w:cs="Arial"/>
          <w:i/>
          <w:iCs/>
        </w:rPr>
        <w:t>Tőzsdei és nem tőzsdei részvények piaci értéke</w:t>
      </w:r>
    </w:p>
    <w:p w14:paraId="4F4E34B1" w14:textId="2B2994EA" w:rsidR="003776D7" w:rsidRPr="00361197" w:rsidRDefault="003776D7" w:rsidP="00B71C00">
      <w:pPr>
        <w:tabs>
          <w:tab w:val="left" w:pos="567"/>
          <w:tab w:val="left" w:pos="851"/>
          <w:tab w:val="left" w:pos="2127"/>
          <w:tab w:val="left" w:pos="2552"/>
        </w:tabs>
        <w:spacing w:after="0" w:line="240" w:lineRule="auto"/>
        <w:rPr>
          <w:rFonts w:ascii="Arial" w:hAnsi="Arial" w:cs="Arial"/>
        </w:rPr>
      </w:pPr>
      <w:r w:rsidRPr="00361197">
        <w:rPr>
          <w:rFonts w:ascii="Arial" w:hAnsi="Arial" w:cs="Arial"/>
        </w:rPr>
        <w:t xml:space="preserve">A tőzsdén jegyzett és a tőzsdén nem jegyezett, ISIN kóddal rendelkező részvényeket piaci értéken kell </w:t>
      </w:r>
      <w:r w:rsidRPr="00361197">
        <w:rPr>
          <w:rFonts w:ascii="Arial" w:hAnsi="Arial"/>
        </w:rPr>
        <w:t>szerepeltetni.</w:t>
      </w:r>
      <w:ins w:id="44" w:author="MNB" w:date="2025-11-03T11:05:00Z" w16du:dateUtc="2025-11-03T10:05:00Z">
        <w:r w:rsidR="00A22696" w:rsidRPr="00361197">
          <w:rPr>
            <w:rFonts w:ascii="Arial" w:hAnsi="Arial" w:cs="Arial"/>
          </w:rPr>
          <w:t xml:space="preserve"> Amennyiben a tárgyhónap végére vonatkozó záró állományok piaci értékének meghatározása nem lehetséges, a mérlegben szereplő instrumentumok valós értékének megállapításához becslést kell alkalmazni.</w:t>
        </w:r>
      </w:ins>
    </w:p>
    <w:p w14:paraId="06485AC6" w14:textId="14CF0839" w:rsidR="003776D7" w:rsidRPr="00361197" w:rsidRDefault="003776D7" w:rsidP="00B71C00">
      <w:pPr>
        <w:spacing w:after="0" w:line="240" w:lineRule="auto"/>
        <w:rPr>
          <w:rFonts w:ascii="Arial" w:hAnsi="Arial" w:cs="Arial"/>
        </w:rPr>
      </w:pPr>
      <w:r w:rsidRPr="00361197">
        <w:rPr>
          <w:rFonts w:ascii="Arial" w:hAnsi="Arial" w:cs="Arial"/>
        </w:rPr>
        <w:t>A számviteli kezeléstől függetlenül, az adatszolgáltató mérlegében kell kimutatni a repó</w:t>
      </w:r>
      <w:r w:rsidR="002B215E" w:rsidRPr="00361197">
        <w:rPr>
          <w:rFonts w:ascii="Arial" w:hAnsi="Arial" w:cs="Arial"/>
        </w:rPr>
        <w:t>-</w:t>
      </w:r>
      <w:r w:rsidRPr="00361197">
        <w:rPr>
          <w:rFonts w:ascii="Arial" w:hAnsi="Arial" w:cs="Arial"/>
        </w:rPr>
        <w:t xml:space="preserve"> és értékpapírkölcsön</w:t>
      </w:r>
      <w:r w:rsidR="002B215E" w:rsidRPr="00361197">
        <w:rPr>
          <w:rFonts w:ascii="Arial" w:hAnsi="Arial" w:cs="Arial"/>
        </w:rPr>
        <w:t>-</w:t>
      </w:r>
      <w:r w:rsidRPr="00361197">
        <w:rPr>
          <w:rFonts w:ascii="Arial" w:hAnsi="Arial" w:cs="Arial"/>
        </w:rPr>
        <w:t>ügyletek keretében a partnereknek ideiglenesen átadott részvényeket. Ezen a soron ugyanakkor nem szerepeltethetők a repó</w:t>
      </w:r>
      <w:r w:rsidR="002B215E" w:rsidRPr="00361197">
        <w:rPr>
          <w:rFonts w:ascii="Arial" w:hAnsi="Arial" w:cs="Arial"/>
        </w:rPr>
        <w:t>-</w:t>
      </w:r>
      <w:r w:rsidRPr="00361197">
        <w:rPr>
          <w:rFonts w:ascii="Arial" w:hAnsi="Arial" w:cs="Arial"/>
        </w:rPr>
        <w:t xml:space="preserve"> és értékpapírkölcsön</w:t>
      </w:r>
      <w:r w:rsidR="002B215E" w:rsidRPr="00361197">
        <w:rPr>
          <w:rFonts w:ascii="Arial" w:hAnsi="Arial" w:cs="Arial"/>
        </w:rPr>
        <w:t>-</w:t>
      </w:r>
      <w:r w:rsidRPr="00361197">
        <w:rPr>
          <w:rFonts w:ascii="Arial" w:hAnsi="Arial" w:cs="Arial"/>
        </w:rPr>
        <w:t>ügyletek keretében ideiglenesen átvett részvények.</w:t>
      </w:r>
    </w:p>
    <w:p w14:paraId="1FCFF40B" w14:textId="77777777" w:rsidR="00D11AF0" w:rsidRPr="00361197" w:rsidRDefault="003776D7" w:rsidP="00D11AF0">
      <w:pPr>
        <w:tabs>
          <w:tab w:val="left" w:pos="567"/>
          <w:tab w:val="left" w:pos="851"/>
          <w:tab w:val="left" w:pos="2127"/>
          <w:tab w:val="left" w:pos="2552"/>
        </w:tabs>
        <w:spacing w:after="0" w:line="240" w:lineRule="auto"/>
        <w:rPr>
          <w:rFonts w:ascii="Arial" w:hAnsi="Arial" w:cs="Arial"/>
        </w:rPr>
      </w:pPr>
      <w:r w:rsidRPr="00361197">
        <w:rPr>
          <w:rFonts w:ascii="Arial" w:hAnsi="Arial" w:cs="Arial"/>
        </w:rPr>
        <w:t xml:space="preserve">Amennyiben a befektetési alap olyan értékpapírt ad tovább, amelyet repó típusú ügylet keretében szerzett meg </w:t>
      </w:r>
      <w:r w:rsidR="00DD3B59" w:rsidRPr="00361197">
        <w:rPr>
          <w:rFonts w:ascii="Arial" w:hAnsi="Arial" w:cs="Arial"/>
        </w:rPr>
        <w:t>–</w:t>
      </w:r>
      <w:r w:rsidRPr="00361197">
        <w:rPr>
          <w:rFonts w:ascii="Arial" w:hAnsi="Arial" w:cs="Arial"/>
        </w:rPr>
        <w:t xml:space="preserve"> </w:t>
      </w:r>
      <w:r w:rsidR="00DD3B59" w:rsidRPr="00361197">
        <w:rPr>
          <w:rFonts w:ascii="Arial" w:hAnsi="Arial" w:cs="Arial"/>
        </w:rPr>
        <w:t>ezért</w:t>
      </w:r>
      <w:r w:rsidRPr="00361197">
        <w:rPr>
          <w:rFonts w:ascii="Arial" w:hAnsi="Arial" w:cs="Arial"/>
        </w:rPr>
        <w:t xml:space="preserve"> az nem szerepel a mérlegében </w:t>
      </w:r>
      <w:r w:rsidR="00DD3B59" w:rsidRPr="00361197">
        <w:rPr>
          <w:rFonts w:ascii="Arial" w:hAnsi="Arial" w:cs="Arial"/>
        </w:rPr>
        <w:t>–</w:t>
      </w:r>
      <w:r w:rsidRPr="00361197">
        <w:rPr>
          <w:rFonts w:ascii="Arial" w:hAnsi="Arial" w:cs="Arial"/>
        </w:rPr>
        <w:t>, akkor ezen értékpapír mérleg szerinti állománya negatívvá válik.</w:t>
      </w:r>
      <w:ins w:id="45" w:author="MNB" w:date="2025-11-03T11:05:00Z" w16du:dateUtc="2025-11-03T10:05:00Z">
        <w:r w:rsidR="00D11AF0" w:rsidRPr="00361197">
          <w:rPr>
            <w:rFonts w:ascii="Arial" w:hAnsi="Arial" w:cs="Arial"/>
          </w:rPr>
          <w:t xml:space="preserve"> </w:t>
        </w:r>
      </w:ins>
    </w:p>
    <w:p w14:paraId="20CF03B2" w14:textId="11D3482D" w:rsidR="003776D7" w:rsidRPr="00361197" w:rsidRDefault="003776D7" w:rsidP="00361197">
      <w:pPr>
        <w:tabs>
          <w:tab w:val="left" w:pos="567"/>
          <w:tab w:val="left" w:pos="851"/>
          <w:tab w:val="left" w:pos="2127"/>
          <w:tab w:val="left" w:pos="2552"/>
        </w:tabs>
        <w:spacing w:after="0" w:line="240" w:lineRule="auto"/>
        <w:rPr>
          <w:rFonts w:ascii="Arial" w:hAnsi="Arial"/>
        </w:rPr>
      </w:pPr>
    </w:p>
    <w:p w14:paraId="40CD8C1F" w14:textId="08CFDFD9" w:rsidR="003776D7" w:rsidRPr="00361197" w:rsidRDefault="00E156C3" w:rsidP="00BC4FDC">
      <w:pPr>
        <w:tabs>
          <w:tab w:val="left" w:pos="567"/>
          <w:tab w:val="left" w:pos="851"/>
          <w:tab w:val="left" w:pos="2127"/>
          <w:tab w:val="left" w:pos="2552"/>
        </w:tabs>
        <w:spacing w:after="0" w:line="240" w:lineRule="auto"/>
        <w:rPr>
          <w:rFonts w:ascii="Arial" w:hAnsi="Arial" w:cs="Arial"/>
          <w:i/>
          <w:iCs/>
        </w:rPr>
      </w:pPr>
      <w:r w:rsidRPr="00361197">
        <w:rPr>
          <w:rFonts w:ascii="Arial" w:hAnsi="Arial" w:cs="Arial"/>
          <w:i/>
          <w:iCs/>
        </w:rPr>
        <w:t xml:space="preserve">9. </w:t>
      </w:r>
      <w:r w:rsidR="003776D7" w:rsidRPr="00361197">
        <w:rPr>
          <w:rFonts w:ascii="Arial" w:hAnsi="Arial" w:cs="Arial"/>
          <w:i/>
          <w:iCs/>
        </w:rPr>
        <w:t xml:space="preserve">Értékpapírok értékpapírszámlán lévő </w:t>
      </w:r>
      <w:r w:rsidR="00517C5F" w:rsidRPr="00361197">
        <w:rPr>
          <w:rFonts w:ascii="Arial" w:hAnsi="Arial" w:cs="Arial"/>
          <w:i/>
          <w:iCs/>
        </w:rPr>
        <w:t>állománya</w:t>
      </w:r>
    </w:p>
    <w:p w14:paraId="28854D8A" w14:textId="7AE2DE74" w:rsidR="003776D7" w:rsidRPr="00361197" w:rsidRDefault="003776D7" w:rsidP="00BC4FDC">
      <w:pPr>
        <w:tabs>
          <w:tab w:val="left" w:pos="567"/>
          <w:tab w:val="left" w:pos="851"/>
          <w:tab w:val="left" w:pos="2127"/>
          <w:tab w:val="left" w:pos="2552"/>
        </w:tabs>
        <w:spacing w:after="0" w:line="240" w:lineRule="auto"/>
        <w:rPr>
          <w:rFonts w:ascii="Arial" w:hAnsi="Arial" w:cs="Arial"/>
        </w:rPr>
      </w:pPr>
      <w:r w:rsidRPr="00361197">
        <w:rPr>
          <w:rFonts w:ascii="Arial" w:hAnsi="Arial" w:cs="Arial"/>
        </w:rPr>
        <w:t xml:space="preserve">Ezen a soron a tőzsdei és nem tőzsdei részvények értékpapírszámlán lévő </w:t>
      </w:r>
      <w:r w:rsidR="00517C5F" w:rsidRPr="00361197">
        <w:rPr>
          <w:rFonts w:ascii="Arial" w:hAnsi="Arial" w:cs="Arial"/>
        </w:rPr>
        <w:t>állományát</w:t>
      </w:r>
      <w:r w:rsidRPr="00361197">
        <w:rPr>
          <w:rFonts w:ascii="Arial" w:hAnsi="Arial" w:cs="Arial"/>
        </w:rPr>
        <w:t xml:space="preserve"> kell kimutatni, összhangban a letétkezelő kimutatásával. Az állomány nem tartalmazhatja a repó</w:t>
      </w:r>
      <w:r w:rsidR="00E156C3" w:rsidRPr="00361197">
        <w:rPr>
          <w:rFonts w:ascii="Arial" w:hAnsi="Arial" w:cs="Arial"/>
        </w:rPr>
        <w:t>-</w:t>
      </w:r>
      <w:r w:rsidRPr="00361197">
        <w:rPr>
          <w:rFonts w:ascii="Arial" w:hAnsi="Arial" w:cs="Arial"/>
        </w:rPr>
        <w:t xml:space="preserve"> és értékpapírkölcsön</w:t>
      </w:r>
      <w:r w:rsidR="00E156C3" w:rsidRPr="00361197">
        <w:rPr>
          <w:rFonts w:ascii="Arial" w:hAnsi="Arial" w:cs="Arial"/>
        </w:rPr>
        <w:t>-</w:t>
      </w:r>
      <w:r w:rsidRPr="00361197">
        <w:rPr>
          <w:rFonts w:ascii="Arial" w:hAnsi="Arial" w:cs="Arial"/>
        </w:rPr>
        <w:t xml:space="preserve"> ügyletek keretében a partnereknek ideiglenesen átadott részvényeket, tartalmazza viszont a repó</w:t>
      </w:r>
      <w:r w:rsidR="00E156C3" w:rsidRPr="00361197">
        <w:rPr>
          <w:rFonts w:ascii="Arial" w:hAnsi="Arial" w:cs="Arial"/>
        </w:rPr>
        <w:t>-</w:t>
      </w:r>
      <w:r w:rsidRPr="00361197">
        <w:rPr>
          <w:rFonts w:ascii="Arial" w:hAnsi="Arial" w:cs="Arial"/>
        </w:rPr>
        <w:t xml:space="preserve"> és értékpapírkölcsön</w:t>
      </w:r>
      <w:r w:rsidR="00E156C3" w:rsidRPr="00361197">
        <w:rPr>
          <w:rFonts w:ascii="Arial" w:hAnsi="Arial" w:cs="Arial"/>
        </w:rPr>
        <w:t>-</w:t>
      </w:r>
      <w:r w:rsidRPr="00361197">
        <w:rPr>
          <w:rFonts w:ascii="Arial" w:hAnsi="Arial" w:cs="Arial"/>
        </w:rPr>
        <w:t>ügyletek keretében ideiglenesen átvett részvényeket.</w:t>
      </w:r>
    </w:p>
    <w:p w14:paraId="456976EC" w14:textId="5815BFCE" w:rsidR="002F1B46" w:rsidRPr="00361197" w:rsidRDefault="002F1B46" w:rsidP="00BC4FDC">
      <w:pPr>
        <w:tabs>
          <w:tab w:val="left" w:pos="567"/>
          <w:tab w:val="left" w:pos="851"/>
          <w:tab w:val="left" w:pos="2127"/>
          <w:tab w:val="left" w:pos="2552"/>
        </w:tabs>
        <w:spacing w:after="0" w:line="240" w:lineRule="auto"/>
        <w:rPr>
          <w:ins w:id="46" w:author="MNB" w:date="2025-11-03T11:05:00Z" w16du:dateUtc="2025-11-03T10:05:00Z"/>
          <w:rFonts w:ascii="Arial" w:hAnsi="Arial" w:cs="Arial"/>
        </w:rPr>
      </w:pPr>
      <w:ins w:id="47" w:author="MNB" w:date="2025-11-03T11:05:00Z" w16du:dateUtc="2025-11-03T10:05:00Z">
        <w:r w:rsidRPr="00361197">
          <w:rPr>
            <w:rFonts w:ascii="Arial" w:hAnsi="Arial" w:cs="Arial"/>
          </w:rPr>
          <w:t>Azokat az óvadékba adott értékpapírokat, amelyek rajta maradnak az</w:t>
        </w:r>
        <w:r w:rsidR="00A22696" w:rsidRPr="00361197">
          <w:rPr>
            <w:rFonts w:ascii="Arial" w:hAnsi="Arial" w:cs="Arial"/>
          </w:rPr>
          <w:t xml:space="preserve"> adatszolgáltató</w:t>
        </w:r>
        <w:r w:rsidRPr="00361197">
          <w:rPr>
            <w:rFonts w:ascii="Arial" w:hAnsi="Arial" w:cs="Arial"/>
          </w:rPr>
          <w:t xml:space="preserve"> értékpapírszámlá</w:t>
        </w:r>
        <w:r w:rsidR="00A22696" w:rsidRPr="00361197">
          <w:rPr>
            <w:rFonts w:ascii="Arial" w:hAnsi="Arial" w:cs="Arial"/>
          </w:rPr>
          <w:t>já</w:t>
        </w:r>
        <w:r w:rsidRPr="00361197">
          <w:rPr>
            <w:rFonts w:ascii="Arial" w:hAnsi="Arial" w:cs="Arial"/>
          </w:rPr>
          <w:t>n zárolt formában (nem transzferált</w:t>
        </w:r>
        <w:r w:rsidR="00A22696" w:rsidRPr="00361197">
          <w:rPr>
            <w:rFonts w:ascii="Arial" w:hAnsi="Arial" w:cs="Arial"/>
          </w:rPr>
          <w:t xml:space="preserve"> értékpapírok</w:t>
        </w:r>
        <w:r w:rsidRPr="00361197">
          <w:rPr>
            <w:rFonts w:ascii="Arial" w:hAnsi="Arial" w:cs="Arial"/>
          </w:rPr>
          <w:t>), továbbra is ezen a soron kell kimutatni.</w:t>
        </w:r>
      </w:ins>
    </w:p>
    <w:p w14:paraId="290806B3" w14:textId="77777777" w:rsidR="000C6CE4" w:rsidRPr="00361197" w:rsidRDefault="000C6CE4" w:rsidP="00BC4FDC">
      <w:pPr>
        <w:tabs>
          <w:tab w:val="left" w:pos="567"/>
          <w:tab w:val="left" w:pos="851"/>
          <w:tab w:val="left" w:pos="2127"/>
          <w:tab w:val="left" w:pos="2552"/>
        </w:tabs>
        <w:spacing w:after="0" w:line="240" w:lineRule="auto"/>
        <w:rPr>
          <w:rFonts w:ascii="Arial" w:hAnsi="Arial" w:cs="Arial"/>
          <w:i/>
          <w:iCs/>
        </w:rPr>
      </w:pPr>
    </w:p>
    <w:p w14:paraId="1CFC7D87" w14:textId="78CC2256" w:rsidR="003776D7" w:rsidRPr="00B71C00" w:rsidRDefault="0067717F" w:rsidP="00BC4FDC">
      <w:pPr>
        <w:tabs>
          <w:tab w:val="left" w:pos="567"/>
          <w:tab w:val="left" w:pos="851"/>
          <w:tab w:val="left" w:pos="2127"/>
          <w:tab w:val="left" w:pos="2552"/>
        </w:tabs>
        <w:spacing w:after="0" w:line="240" w:lineRule="auto"/>
        <w:rPr>
          <w:rFonts w:ascii="Arial" w:hAnsi="Arial" w:cs="Arial"/>
          <w:i/>
          <w:iCs/>
        </w:rPr>
      </w:pPr>
      <w:r w:rsidRPr="00361197">
        <w:rPr>
          <w:rFonts w:ascii="Arial" w:hAnsi="Arial" w:cs="Arial"/>
          <w:i/>
          <w:iCs/>
        </w:rPr>
        <w:t xml:space="preserve">10. </w:t>
      </w:r>
      <w:r w:rsidR="003776D7" w:rsidRPr="00361197">
        <w:rPr>
          <w:rFonts w:ascii="Arial" w:hAnsi="Arial" w:cs="Arial"/>
          <w:i/>
          <w:iCs/>
        </w:rPr>
        <w:t>Korrekció repó típusú ügyletek miatt</w:t>
      </w:r>
    </w:p>
    <w:p w14:paraId="1D686815" w14:textId="01CCCC6E" w:rsidR="003776D7" w:rsidRPr="00B71C00" w:rsidRDefault="003776D7" w:rsidP="00BC4FDC">
      <w:pPr>
        <w:tabs>
          <w:tab w:val="left" w:pos="567"/>
          <w:tab w:val="left" w:pos="851"/>
          <w:tab w:val="left" w:pos="2127"/>
          <w:tab w:val="left" w:pos="2552"/>
        </w:tabs>
        <w:spacing w:after="0" w:line="240" w:lineRule="auto"/>
        <w:rPr>
          <w:rFonts w:ascii="Arial" w:hAnsi="Arial" w:cs="Arial"/>
        </w:rPr>
      </w:pPr>
      <w:r w:rsidRPr="00B71C00">
        <w:rPr>
          <w:rFonts w:ascii="Arial" w:hAnsi="Arial" w:cs="Arial"/>
        </w:rPr>
        <w:t>Itt kell szerepeltetni a repó</w:t>
      </w:r>
      <w:r w:rsidR="0067717F">
        <w:rPr>
          <w:rFonts w:ascii="Arial" w:hAnsi="Arial" w:cs="Arial"/>
        </w:rPr>
        <w:t>-</w:t>
      </w:r>
      <w:r w:rsidRPr="00B71C00">
        <w:rPr>
          <w:rFonts w:ascii="Arial" w:hAnsi="Arial" w:cs="Arial"/>
        </w:rPr>
        <w:t xml:space="preserve"> és értékpapírkölcsön</w:t>
      </w:r>
      <w:r w:rsidR="0067717F">
        <w:rPr>
          <w:rFonts w:ascii="Arial" w:hAnsi="Arial" w:cs="Arial"/>
        </w:rPr>
        <w:t>-</w:t>
      </w:r>
      <w:r w:rsidRPr="00B71C00">
        <w:rPr>
          <w:rFonts w:ascii="Arial" w:hAnsi="Arial" w:cs="Arial"/>
        </w:rPr>
        <w:t>ügyletek keretében a partnereknek ideiglenesen átadott, illetve a partnerektől ideiglenesen átvett tőzsdei és nem tőzsdei részvények értékének a különbözetét. Az átadott értékpapírokat pozitív, az átvett értékpapírokat pedig negatív értékkel kell kimutatni. Ebből következően a</w:t>
      </w:r>
      <w:r w:rsidR="00780DD5">
        <w:rPr>
          <w:rFonts w:ascii="Arial" w:hAnsi="Arial" w:cs="Arial"/>
        </w:rPr>
        <w:t>z ezen a</w:t>
      </w:r>
      <w:r w:rsidRPr="00B71C00">
        <w:rPr>
          <w:rFonts w:ascii="Arial" w:hAnsi="Arial" w:cs="Arial"/>
        </w:rPr>
        <w:t xml:space="preserve"> soron </w:t>
      </w:r>
      <w:r w:rsidR="0067717F">
        <w:rPr>
          <w:rFonts w:ascii="Arial" w:hAnsi="Arial" w:cs="Arial"/>
        </w:rPr>
        <w:t>jelentett</w:t>
      </w:r>
      <w:r w:rsidRPr="00B71C00">
        <w:rPr>
          <w:rFonts w:ascii="Arial" w:hAnsi="Arial" w:cs="Arial"/>
        </w:rPr>
        <w:t xml:space="preserve"> állomány </w:t>
      </w:r>
      <w:r w:rsidR="00780DD5">
        <w:rPr>
          <w:rFonts w:ascii="Arial" w:hAnsi="Arial" w:cs="Arial"/>
        </w:rPr>
        <w:t xml:space="preserve">értéke </w:t>
      </w:r>
      <w:r w:rsidRPr="00B71C00">
        <w:rPr>
          <w:rFonts w:ascii="Arial" w:hAnsi="Arial" w:cs="Arial"/>
        </w:rPr>
        <w:t>negatív is lehet.</w:t>
      </w:r>
    </w:p>
    <w:p w14:paraId="25171603"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01B431D5" w14:textId="7A0B2F87" w:rsidR="003776D7" w:rsidRPr="00361197" w:rsidRDefault="0067717F" w:rsidP="00B71C00">
      <w:pPr>
        <w:tabs>
          <w:tab w:val="left" w:pos="567"/>
          <w:tab w:val="left" w:pos="851"/>
          <w:tab w:val="left" w:pos="2127"/>
          <w:tab w:val="left" w:pos="2552"/>
        </w:tabs>
        <w:spacing w:after="0" w:line="240" w:lineRule="auto"/>
        <w:rPr>
          <w:rFonts w:ascii="Arial" w:hAnsi="Arial" w:cs="Arial"/>
          <w:i/>
          <w:iCs/>
        </w:rPr>
      </w:pPr>
      <w:r w:rsidRPr="00361197">
        <w:rPr>
          <w:rFonts w:ascii="Arial" w:hAnsi="Arial" w:cs="Arial"/>
          <w:i/>
          <w:iCs/>
        </w:rPr>
        <w:t xml:space="preserve">11. </w:t>
      </w:r>
      <w:r w:rsidR="003776D7" w:rsidRPr="00361197">
        <w:rPr>
          <w:rFonts w:ascii="Arial" w:hAnsi="Arial" w:cs="Arial"/>
          <w:i/>
          <w:iCs/>
        </w:rPr>
        <w:t>Üzletrészek, egyéb részesedések piaci értéke</w:t>
      </w:r>
    </w:p>
    <w:p w14:paraId="07228660" w14:textId="0CE23099" w:rsidR="003776D7" w:rsidRPr="00B71C00" w:rsidRDefault="0067717F" w:rsidP="00B71C00">
      <w:pPr>
        <w:tabs>
          <w:tab w:val="left" w:pos="567"/>
          <w:tab w:val="left" w:pos="851"/>
          <w:tab w:val="left" w:pos="2127"/>
          <w:tab w:val="left" w:pos="2552"/>
        </w:tabs>
        <w:spacing w:after="0" w:line="240" w:lineRule="auto"/>
        <w:rPr>
          <w:rFonts w:ascii="Arial" w:hAnsi="Arial" w:cs="Arial"/>
        </w:rPr>
      </w:pPr>
      <w:r w:rsidRPr="00361197">
        <w:rPr>
          <w:rFonts w:ascii="Arial" w:hAnsi="Arial" w:cs="Arial"/>
        </w:rPr>
        <w:t>Ezen a soron</w:t>
      </w:r>
      <w:r w:rsidR="003776D7" w:rsidRPr="00361197">
        <w:rPr>
          <w:rFonts w:ascii="Arial" w:hAnsi="Arial" w:cs="Arial"/>
        </w:rPr>
        <w:t xml:space="preserve"> a befektetési alap tulajdonában lévő, nem értékpapír formájában kibocsátott tulajdonosi részesedések piaci értékét</w:t>
      </w:r>
      <w:r w:rsidR="00996E95" w:rsidRPr="00361197">
        <w:rPr>
          <w:rFonts w:ascii="Arial" w:hAnsi="Arial" w:cs="Arial"/>
        </w:rPr>
        <w:t>, valamint – e</w:t>
      </w:r>
      <w:r w:rsidR="003776D7" w:rsidRPr="00361197">
        <w:rPr>
          <w:rFonts w:ascii="Arial" w:hAnsi="Arial" w:cs="Arial"/>
        </w:rPr>
        <w:t>gyéb részesedés</w:t>
      </w:r>
      <w:r w:rsidR="00996E95" w:rsidRPr="00361197">
        <w:rPr>
          <w:rFonts w:ascii="Arial" w:hAnsi="Arial" w:cs="Arial"/>
        </w:rPr>
        <w:t>ként –</w:t>
      </w:r>
      <w:r w:rsidR="003776D7" w:rsidRPr="00361197">
        <w:rPr>
          <w:rFonts w:ascii="Arial" w:hAnsi="Arial" w:cs="Arial"/>
        </w:rPr>
        <w:t xml:space="preserve"> az ISIN kóddal nem rendelkező külföldi </w:t>
      </w:r>
      <w:r w:rsidR="003776D7" w:rsidRPr="00361197">
        <w:rPr>
          <w:rFonts w:ascii="Arial" w:hAnsi="Arial"/>
        </w:rPr>
        <w:t>részvények, részesedések, befektetési jegyek</w:t>
      </w:r>
      <w:r w:rsidR="00253E9A" w:rsidRPr="00361197">
        <w:rPr>
          <w:rFonts w:ascii="Arial" w:hAnsi="Arial"/>
        </w:rPr>
        <w:t xml:space="preserve"> </w:t>
      </w:r>
      <w:r w:rsidR="003776D7" w:rsidRPr="00361197">
        <w:rPr>
          <w:rFonts w:ascii="Arial" w:hAnsi="Arial"/>
        </w:rPr>
        <w:t>piaci értékét kell kimutatni.</w:t>
      </w:r>
    </w:p>
    <w:p w14:paraId="5289C566"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0A66C08F" w14:textId="1698A307" w:rsidR="003776D7" w:rsidRPr="00B71C00" w:rsidRDefault="00F51731"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12</w:t>
      </w:r>
      <w:r w:rsidR="00D904E0">
        <w:rPr>
          <w:rFonts w:ascii="Arial" w:hAnsi="Arial" w:cs="Arial"/>
          <w:i/>
          <w:iCs/>
        </w:rPr>
        <w:t xml:space="preserve">. </w:t>
      </w:r>
      <w:r w:rsidR="003776D7" w:rsidRPr="00B71C00">
        <w:rPr>
          <w:rFonts w:ascii="Arial" w:hAnsi="Arial" w:cs="Arial"/>
          <w:i/>
          <w:iCs/>
        </w:rPr>
        <w:t>Birtokolt befektetési jegyek piaci értéke</w:t>
      </w:r>
    </w:p>
    <w:p w14:paraId="22F5F402"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befektetési alap által birtokolt befektetési jegyeket piaci értéken kell kimutatni.</w:t>
      </w:r>
    </w:p>
    <w:p w14:paraId="509EC432" w14:textId="4368E897" w:rsidR="003776D7" w:rsidRPr="00B71C00" w:rsidRDefault="003776D7" w:rsidP="00B71C00">
      <w:pPr>
        <w:spacing w:after="0" w:line="240" w:lineRule="auto"/>
        <w:rPr>
          <w:rFonts w:ascii="Arial" w:hAnsi="Arial" w:cs="Arial"/>
        </w:rPr>
      </w:pPr>
      <w:r w:rsidRPr="00B71C00">
        <w:rPr>
          <w:rFonts w:ascii="Arial" w:hAnsi="Arial" w:cs="Arial"/>
        </w:rPr>
        <w:t>A számviteli kezeléstől függetlenül, az adatszolgáltató mérlegében kell kimutatni a repó</w:t>
      </w:r>
      <w:r w:rsidR="00D904E0">
        <w:rPr>
          <w:rFonts w:ascii="Arial" w:hAnsi="Arial" w:cs="Arial"/>
        </w:rPr>
        <w:t>-</w:t>
      </w:r>
      <w:r w:rsidRPr="00B71C00">
        <w:rPr>
          <w:rFonts w:ascii="Arial" w:hAnsi="Arial" w:cs="Arial"/>
        </w:rPr>
        <w:t xml:space="preserve"> és értékpapírkölcsön</w:t>
      </w:r>
      <w:r w:rsidR="00D904E0">
        <w:rPr>
          <w:rFonts w:ascii="Arial" w:hAnsi="Arial" w:cs="Arial"/>
        </w:rPr>
        <w:t>-</w:t>
      </w:r>
      <w:r w:rsidRPr="00B71C00">
        <w:rPr>
          <w:rFonts w:ascii="Arial" w:hAnsi="Arial" w:cs="Arial"/>
        </w:rPr>
        <w:t>ügyletek keretében a partnereknek ideiglenesen átadott befektetési jegyeket. Ezen a soron ugyanakkor nem szerepeltethetők a repó</w:t>
      </w:r>
      <w:r w:rsidR="00D904E0">
        <w:rPr>
          <w:rFonts w:ascii="Arial" w:hAnsi="Arial" w:cs="Arial"/>
        </w:rPr>
        <w:t>-</w:t>
      </w:r>
      <w:r w:rsidRPr="00B71C00">
        <w:rPr>
          <w:rFonts w:ascii="Arial" w:hAnsi="Arial" w:cs="Arial"/>
        </w:rPr>
        <w:t xml:space="preserve"> és értékpapírkölcsön</w:t>
      </w:r>
      <w:r w:rsidR="00D904E0">
        <w:rPr>
          <w:rFonts w:ascii="Arial" w:hAnsi="Arial" w:cs="Arial"/>
        </w:rPr>
        <w:t>-</w:t>
      </w:r>
      <w:r w:rsidRPr="00B71C00">
        <w:rPr>
          <w:rFonts w:ascii="Arial" w:hAnsi="Arial" w:cs="Arial"/>
        </w:rPr>
        <w:t>ügyletek keretében ideiglenesen átvett befektetési jegyek.</w:t>
      </w:r>
    </w:p>
    <w:p w14:paraId="75D99956" w14:textId="72EF5DE8" w:rsidR="003776D7"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Amennyiben a befektetési alap olyan értékpapírt ad tovább, amelyet repó típusú ügylet keretében szerzett meg </w:t>
      </w:r>
      <w:r w:rsidR="00D904E0">
        <w:rPr>
          <w:rFonts w:ascii="Arial" w:hAnsi="Arial" w:cs="Arial"/>
        </w:rPr>
        <w:t>–</w:t>
      </w:r>
      <w:r w:rsidRPr="00B71C00">
        <w:rPr>
          <w:rFonts w:ascii="Arial" w:hAnsi="Arial" w:cs="Arial"/>
        </w:rPr>
        <w:t xml:space="preserve"> ez</w:t>
      </w:r>
      <w:r w:rsidR="00D904E0">
        <w:rPr>
          <w:rFonts w:ascii="Arial" w:hAnsi="Arial" w:cs="Arial"/>
        </w:rPr>
        <w:t>ért</w:t>
      </w:r>
      <w:r w:rsidRPr="00B71C00">
        <w:rPr>
          <w:rFonts w:ascii="Arial" w:hAnsi="Arial" w:cs="Arial"/>
        </w:rPr>
        <w:t xml:space="preserve"> az nem szerepel a mérlegében </w:t>
      </w:r>
      <w:r w:rsidR="00D904E0">
        <w:rPr>
          <w:rFonts w:ascii="Arial" w:hAnsi="Arial" w:cs="Arial"/>
        </w:rPr>
        <w:t>–</w:t>
      </w:r>
      <w:r w:rsidRPr="00B71C00">
        <w:rPr>
          <w:rFonts w:ascii="Arial" w:hAnsi="Arial" w:cs="Arial"/>
        </w:rPr>
        <w:t>, akkor ezen értékpapír mérleg szerinti állománya negatívvá válik.</w:t>
      </w:r>
    </w:p>
    <w:p w14:paraId="1E569101" w14:textId="77777777" w:rsidR="00D904E0" w:rsidRPr="00B71C00" w:rsidRDefault="00D904E0" w:rsidP="00B71C00">
      <w:pPr>
        <w:tabs>
          <w:tab w:val="left" w:pos="567"/>
          <w:tab w:val="left" w:pos="851"/>
          <w:tab w:val="left" w:pos="2127"/>
          <w:tab w:val="left" w:pos="2552"/>
        </w:tabs>
        <w:spacing w:after="0" w:line="240" w:lineRule="auto"/>
        <w:rPr>
          <w:rFonts w:ascii="Arial" w:hAnsi="Arial" w:cs="Arial"/>
        </w:rPr>
      </w:pPr>
    </w:p>
    <w:p w14:paraId="37DC7D04" w14:textId="7BA381EE" w:rsidR="003776D7" w:rsidRPr="00B71C00" w:rsidRDefault="00D904E0" w:rsidP="00D904E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13. </w:t>
      </w:r>
      <w:r w:rsidR="003776D7" w:rsidRPr="00B71C00">
        <w:rPr>
          <w:rFonts w:ascii="Arial" w:hAnsi="Arial" w:cs="Arial"/>
          <w:i/>
          <w:iCs/>
        </w:rPr>
        <w:t xml:space="preserve">Értékpapírok értékpapírszámlán lévő </w:t>
      </w:r>
      <w:r w:rsidR="00517C5F" w:rsidRPr="00B71C00">
        <w:rPr>
          <w:rFonts w:ascii="Arial" w:hAnsi="Arial" w:cs="Arial"/>
          <w:i/>
          <w:iCs/>
        </w:rPr>
        <w:t>állománya</w:t>
      </w:r>
    </w:p>
    <w:p w14:paraId="5FD0105E" w14:textId="702541F9" w:rsidR="00780DD5" w:rsidRPr="00361197" w:rsidRDefault="003776D7" w:rsidP="00D904E0">
      <w:pPr>
        <w:tabs>
          <w:tab w:val="left" w:pos="567"/>
          <w:tab w:val="left" w:pos="851"/>
          <w:tab w:val="left" w:pos="2127"/>
          <w:tab w:val="left" w:pos="2552"/>
        </w:tabs>
        <w:spacing w:after="0" w:line="240" w:lineRule="auto"/>
        <w:rPr>
          <w:rFonts w:ascii="Arial" w:hAnsi="Arial" w:cs="Arial"/>
        </w:rPr>
      </w:pPr>
      <w:r w:rsidRPr="00361197">
        <w:rPr>
          <w:rFonts w:ascii="Arial" w:hAnsi="Arial" w:cs="Arial"/>
        </w:rPr>
        <w:t xml:space="preserve">Ezen a soron a birtokolt befektetési jegyek értékpapírszámlán lévő </w:t>
      </w:r>
      <w:r w:rsidR="00517C5F" w:rsidRPr="00361197">
        <w:rPr>
          <w:rFonts w:ascii="Arial" w:hAnsi="Arial" w:cs="Arial"/>
        </w:rPr>
        <w:t>állományát</w:t>
      </w:r>
      <w:r w:rsidRPr="00361197">
        <w:rPr>
          <w:rFonts w:ascii="Arial" w:hAnsi="Arial" w:cs="Arial"/>
        </w:rPr>
        <w:t xml:space="preserve"> kell kimutatni, összhangban a letétkezelő kimutatásával. Az állomány nem tartalmazhatja a repó</w:t>
      </w:r>
      <w:r w:rsidR="00780DD5" w:rsidRPr="00361197">
        <w:rPr>
          <w:rFonts w:ascii="Arial" w:hAnsi="Arial" w:cs="Arial"/>
        </w:rPr>
        <w:t>-</w:t>
      </w:r>
      <w:r w:rsidRPr="00361197">
        <w:rPr>
          <w:rFonts w:ascii="Arial" w:hAnsi="Arial" w:cs="Arial"/>
        </w:rPr>
        <w:t xml:space="preserve"> és értékpapírkölcsön</w:t>
      </w:r>
      <w:r w:rsidR="00780DD5" w:rsidRPr="00361197">
        <w:rPr>
          <w:rFonts w:ascii="Arial" w:hAnsi="Arial" w:cs="Arial"/>
        </w:rPr>
        <w:t>-</w:t>
      </w:r>
      <w:r w:rsidRPr="00361197">
        <w:rPr>
          <w:rFonts w:ascii="Arial" w:hAnsi="Arial" w:cs="Arial"/>
        </w:rPr>
        <w:t>ügyletek keretében a partnereknek ideiglenesen átadott befektetési jegyeket, tartalmazza viszont a repó</w:t>
      </w:r>
      <w:r w:rsidR="00780DD5" w:rsidRPr="00361197">
        <w:rPr>
          <w:rFonts w:ascii="Arial" w:hAnsi="Arial" w:cs="Arial"/>
        </w:rPr>
        <w:t>-</w:t>
      </w:r>
      <w:r w:rsidRPr="00361197">
        <w:rPr>
          <w:rFonts w:ascii="Arial" w:hAnsi="Arial" w:cs="Arial"/>
        </w:rPr>
        <w:t xml:space="preserve"> és értékpapírkölcsön</w:t>
      </w:r>
      <w:r w:rsidR="00780DD5" w:rsidRPr="00361197">
        <w:rPr>
          <w:rFonts w:ascii="Arial" w:hAnsi="Arial" w:cs="Arial"/>
        </w:rPr>
        <w:t>-</w:t>
      </w:r>
      <w:r w:rsidRPr="00361197">
        <w:rPr>
          <w:rFonts w:ascii="Arial" w:hAnsi="Arial" w:cs="Arial"/>
        </w:rPr>
        <w:t>ügyletek keretében ideiglenesen átvett befektetési jegyeket.</w:t>
      </w:r>
    </w:p>
    <w:p w14:paraId="756EFCB6" w14:textId="597F107B" w:rsidR="002F1B46" w:rsidRPr="00361197" w:rsidRDefault="002F1B46" w:rsidP="00D904E0">
      <w:pPr>
        <w:tabs>
          <w:tab w:val="left" w:pos="567"/>
          <w:tab w:val="left" w:pos="851"/>
          <w:tab w:val="left" w:pos="2127"/>
          <w:tab w:val="left" w:pos="2552"/>
        </w:tabs>
        <w:spacing w:after="0" w:line="240" w:lineRule="auto"/>
        <w:rPr>
          <w:ins w:id="48" w:author="MNB" w:date="2025-11-03T11:05:00Z" w16du:dateUtc="2025-11-03T10:05:00Z"/>
          <w:rFonts w:ascii="Arial" w:hAnsi="Arial" w:cs="Arial"/>
        </w:rPr>
      </w:pPr>
      <w:ins w:id="49" w:author="MNB" w:date="2025-11-03T11:05:00Z" w16du:dateUtc="2025-11-03T10:05:00Z">
        <w:r w:rsidRPr="00361197">
          <w:rPr>
            <w:rFonts w:ascii="Arial" w:hAnsi="Arial" w:cs="Arial"/>
          </w:rPr>
          <w:t>Azokat az óvadékba adott értékpapírokat, amelyek rajta maradnak az</w:t>
        </w:r>
        <w:r w:rsidR="00A22696" w:rsidRPr="00361197">
          <w:rPr>
            <w:rFonts w:ascii="Arial" w:hAnsi="Arial" w:cs="Arial"/>
          </w:rPr>
          <w:t xml:space="preserve"> adatszolgáltató</w:t>
        </w:r>
        <w:r w:rsidRPr="00361197">
          <w:rPr>
            <w:rFonts w:ascii="Arial" w:hAnsi="Arial" w:cs="Arial"/>
          </w:rPr>
          <w:t xml:space="preserve"> értékpapírszámlá</w:t>
        </w:r>
        <w:r w:rsidR="00A22696" w:rsidRPr="00361197">
          <w:rPr>
            <w:rFonts w:ascii="Arial" w:hAnsi="Arial" w:cs="Arial"/>
          </w:rPr>
          <w:t>já</w:t>
        </w:r>
        <w:r w:rsidRPr="00361197">
          <w:rPr>
            <w:rFonts w:ascii="Arial" w:hAnsi="Arial" w:cs="Arial"/>
          </w:rPr>
          <w:t>n zárolt formában (nem transzferált</w:t>
        </w:r>
        <w:r w:rsidR="00A22696" w:rsidRPr="00361197">
          <w:rPr>
            <w:rFonts w:ascii="Arial" w:hAnsi="Arial" w:cs="Arial"/>
          </w:rPr>
          <w:t xml:space="preserve"> értékpapírok</w:t>
        </w:r>
        <w:r w:rsidRPr="00361197">
          <w:rPr>
            <w:rFonts w:ascii="Arial" w:hAnsi="Arial" w:cs="Arial"/>
          </w:rPr>
          <w:t>), továbbra is ezen a soron kell kimutatni.</w:t>
        </w:r>
      </w:ins>
    </w:p>
    <w:p w14:paraId="20B4D733" w14:textId="6060EE68" w:rsidR="003776D7" w:rsidRPr="00361197" w:rsidRDefault="003776D7" w:rsidP="00BC4FDC">
      <w:pPr>
        <w:tabs>
          <w:tab w:val="left" w:pos="567"/>
          <w:tab w:val="left" w:pos="851"/>
          <w:tab w:val="left" w:pos="2127"/>
          <w:tab w:val="left" w:pos="2552"/>
        </w:tabs>
        <w:spacing w:after="0" w:line="240" w:lineRule="auto"/>
        <w:rPr>
          <w:rFonts w:ascii="Arial" w:hAnsi="Arial" w:cs="Arial"/>
        </w:rPr>
      </w:pPr>
    </w:p>
    <w:p w14:paraId="54B083B6" w14:textId="448397A9" w:rsidR="003776D7" w:rsidRPr="00361197" w:rsidRDefault="003B2B3C" w:rsidP="00BC4FDC">
      <w:pPr>
        <w:tabs>
          <w:tab w:val="left" w:pos="567"/>
          <w:tab w:val="left" w:pos="851"/>
          <w:tab w:val="left" w:pos="2127"/>
          <w:tab w:val="left" w:pos="2552"/>
        </w:tabs>
        <w:spacing w:after="0" w:line="240" w:lineRule="auto"/>
        <w:rPr>
          <w:rFonts w:ascii="Arial" w:hAnsi="Arial" w:cs="Arial"/>
          <w:i/>
          <w:iCs/>
        </w:rPr>
      </w:pPr>
      <w:r w:rsidRPr="00361197">
        <w:rPr>
          <w:rFonts w:ascii="Arial" w:hAnsi="Arial" w:cs="Arial"/>
          <w:i/>
          <w:iCs/>
        </w:rPr>
        <w:t xml:space="preserve">14. </w:t>
      </w:r>
      <w:r w:rsidR="003776D7" w:rsidRPr="00361197">
        <w:rPr>
          <w:rFonts w:ascii="Arial" w:hAnsi="Arial" w:cs="Arial"/>
          <w:i/>
          <w:iCs/>
        </w:rPr>
        <w:t>Korrekció repó típusú ügyletek miatt</w:t>
      </w:r>
    </w:p>
    <w:p w14:paraId="12B9C233" w14:textId="095712C8" w:rsidR="003776D7" w:rsidRPr="00B71C00" w:rsidRDefault="003776D7" w:rsidP="00BC4FDC">
      <w:pPr>
        <w:tabs>
          <w:tab w:val="left" w:pos="567"/>
          <w:tab w:val="left" w:pos="851"/>
          <w:tab w:val="left" w:pos="2127"/>
          <w:tab w:val="left" w:pos="2552"/>
        </w:tabs>
        <w:spacing w:after="0" w:line="240" w:lineRule="auto"/>
        <w:rPr>
          <w:rFonts w:ascii="Arial" w:hAnsi="Arial" w:cs="Arial"/>
        </w:rPr>
      </w:pPr>
      <w:r w:rsidRPr="00361197">
        <w:rPr>
          <w:rFonts w:ascii="Arial" w:hAnsi="Arial" w:cs="Arial"/>
        </w:rPr>
        <w:t>Itt kell szerepeltetni a repó</w:t>
      </w:r>
      <w:r w:rsidR="00780DD5" w:rsidRPr="00361197">
        <w:rPr>
          <w:rFonts w:ascii="Arial" w:hAnsi="Arial" w:cs="Arial"/>
        </w:rPr>
        <w:t>-</w:t>
      </w:r>
      <w:r w:rsidRPr="00361197">
        <w:rPr>
          <w:rFonts w:ascii="Arial" w:hAnsi="Arial" w:cs="Arial"/>
        </w:rPr>
        <w:t xml:space="preserve"> és értékpapírkölcsön</w:t>
      </w:r>
      <w:r w:rsidR="00780DD5" w:rsidRPr="00361197">
        <w:rPr>
          <w:rFonts w:ascii="Arial" w:hAnsi="Arial" w:cs="Arial"/>
        </w:rPr>
        <w:t>-</w:t>
      </w:r>
      <w:r w:rsidRPr="00361197">
        <w:rPr>
          <w:rFonts w:ascii="Arial" w:hAnsi="Arial" w:cs="Arial"/>
        </w:rPr>
        <w:t>ügyletek keretében a partnereknek ideiglenesen átadott,</w:t>
      </w:r>
      <w:r w:rsidRPr="00B71C00">
        <w:rPr>
          <w:rFonts w:ascii="Arial" w:hAnsi="Arial" w:cs="Arial"/>
        </w:rPr>
        <w:t xml:space="preserve"> illetve a partnerektől ideiglenesen átvett befektetési jegyek értékének a különbözetét. Az átadott értékpapírokat pozitív, az átvett értékpapírokat pedig negatív értékkel kell kimutatni. Ebből következően a</w:t>
      </w:r>
      <w:r w:rsidR="00780DD5">
        <w:rPr>
          <w:rFonts w:ascii="Arial" w:hAnsi="Arial" w:cs="Arial"/>
        </w:rPr>
        <w:t>z ezen a</w:t>
      </w:r>
      <w:r w:rsidRPr="00B71C00">
        <w:rPr>
          <w:rFonts w:ascii="Arial" w:hAnsi="Arial" w:cs="Arial"/>
        </w:rPr>
        <w:t xml:space="preserve"> soron </w:t>
      </w:r>
      <w:r w:rsidR="00780DD5">
        <w:rPr>
          <w:rFonts w:ascii="Arial" w:hAnsi="Arial" w:cs="Arial"/>
        </w:rPr>
        <w:t>jelentett</w:t>
      </w:r>
      <w:r w:rsidRPr="00B71C00">
        <w:rPr>
          <w:rFonts w:ascii="Arial" w:hAnsi="Arial" w:cs="Arial"/>
        </w:rPr>
        <w:t xml:space="preserve"> állomány </w:t>
      </w:r>
      <w:r w:rsidR="00780DD5">
        <w:rPr>
          <w:rFonts w:ascii="Arial" w:hAnsi="Arial" w:cs="Arial"/>
        </w:rPr>
        <w:t xml:space="preserve">értéke </w:t>
      </w:r>
      <w:r w:rsidRPr="00B71C00">
        <w:rPr>
          <w:rFonts w:ascii="Arial" w:hAnsi="Arial" w:cs="Arial"/>
        </w:rPr>
        <w:t>negatív is lehet.</w:t>
      </w:r>
    </w:p>
    <w:p w14:paraId="016334E1"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55F050F0" w14:textId="2FB86659" w:rsidR="003776D7" w:rsidRPr="00B71C00" w:rsidRDefault="003B2B3C"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15. </w:t>
      </w:r>
      <w:r w:rsidR="003776D7" w:rsidRPr="00B71C00">
        <w:rPr>
          <w:rFonts w:ascii="Arial" w:hAnsi="Arial" w:cs="Arial"/>
          <w:i/>
          <w:iCs/>
        </w:rPr>
        <w:t>Pénzügyi derivatívák – eszköz oldal</w:t>
      </w:r>
    </w:p>
    <w:p w14:paraId="7F5DDFAD" w14:textId="6C4DA201"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derivatív ügyletek tárgynapi nettó eszközértékét (piaci értékét) ügyletenként kiértékelve, ügyletenként nettó</w:t>
      </w:r>
      <w:r w:rsidR="00DC1D05" w:rsidRPr="00B71C00">
        <w:rPr>
          <w:rFonts w:ascii="Arial" w:hAnsi="Arial" w:cs="Arial"/>
        </w:rPr>
        <w:t>sítva</w:t>
      </w:r>
      <w:r w:rsidRPr="00B71C00">
        <w:rPr>
          <w:rFonts w:ascii="Arial" w:hAnsi="Arial" w:cs="Arial"/>
        </w:rPr>
        <w:t xml:space="preserve"> kell </w:t>
      </w:r>
      <w:r w:rsidR="003B2B3C">
        <w:rPr>
          <w:rFonts w:ascii="Arial" w:hAnsi="Arial" w:cs="Arial"/>
        </w:rPr>
        <w:t>jelente</w:t>
      </w:r>
      <w:r w:rsidRPr="00B71C00">
        <w:rPr>
          <w:rFonts w:ascii="Arial" w:hAnsi="Arial" w:cs="Arial"/>
        </w:rPr>
        <w:t xml:space="preserve">ni. Ennek </w:t>
      </w:r>
      <w:r w:rsidR="003B2B3C">
        <w:rPr>
          <w:rFonts w:ascii="Arial" w:hAnsi="Arial" w:cs="Arial"/>
        </w:rPr>
        <w:t>megfelelően</w:t>
      </w:r>
      <w:r w:rsidRPr="00B71C00">
        <w:rPr>
          <w:rFonts w:ascii="Arial" w:hAnsi="Arial" w:cs="Arial"/>
        </w:rPr>
        <w:t xml:space="preserve"> a pozitív egyenlegű ügyleteket az eszköz, míg a negatív egyenlegűeket a forrás oldalon kell jelenteni.</w:t>
      </w:r>
    </w:p>
    <w:p w14:paraId="4F5AE902" w14:textId="7B21EEF9"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warrant és a right</w:t>
      </w:r>
      <w:r w:rsidR="002D4C30">
        <w:rPr>
          <w:rFonts w:ascii="Arial" w:hAnsi="Arial" w:cs="Arial"/>
        </w:rPr>
        <w:t xml:space="preserve"> </w:t>
      </w:r>
      <w:r w:rsidR="00DD6934">
        <w:rPr>
          <w:rFonts w:ascii="Arial" w:hAnsi="Arial" w:cs="Arial"/>
        </w:rPr>
        <w:t xml:space="preserve">típusú értékpapírokat </w:t>
      </w:r>
      <w:r w:rsidRPr="00B71C00">
        <w:rPr>
          <w:rFonts w:ascii="Arial" w:hAnsi="Arial" w:cs="Arial"/>
        </w:rPr>
        <w:t>a derivatívák közzé kell sorolni.</w:t>
      </w:r>
      <w:r w:rsidR="00672FAD">
        <w:rPr>
          <w:rFonts w:ascii="Arial" w:hAnsi="Arial" w:cs="Arial"/>
        </w:rPr>
        <w:t xml:space="preserve"> </w:t>
      </w:r>
    </w:p>
    <w:p w14:paraId="6DA9C0A0" w14:textId="43A69524"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derivatívákhoz kapcsolódó</w:t>
      </w:r>
      <w:r w:rsidR="002D4C30">
        <w:rPr>
          <w:rFonts w:ascii="Arial" w:hAnsi="Arial" w:cs="Arial"/>
        </w:rPr>
        <w:t>, hitelintézettel szembeni</w:t>
      </w:r>
      <w:r w:rsidRPr="00B71C00">
        <w:rPr>
          <w:rFonts w:ascii="Arial" w:hAnsi="Arial" w:cs="Arial"/>
        </w:rPr>
        <w:t xml:space="preserve"> mark-to-market (</w:t>
      </w:r>
      <w:r w:rsidR="006E1D7F">
        <w:rPr>
          <w:rFonts w:ascii="Arial" w:hAnsi="Arial" w:cs="Arial"/>
        </w:rPr>
        <w:t xml:space="preserve">a továbbiakban: </w:t>
      </w:r>
      <w:r w:rsidRPr="00B71C00">
        <w:rPr>
          <w:rFonts w:ascii="Arial" w:hAnsi="Arial" w:cs="Arial"/>
        </w:rPr>
        <w:t xml:space="preserve">MTM) követelést a </w:t>
      </w:r>
      <w:r w:rsidR="002D4C30">
        <w:rPr>
          <w:rFonts w:ascii="Arial" w:hAnsi="Arial" w:cs="Arial"/>
        </w:rPr>
        <w:t xml:space="preserve">3. </w:t>
      </w:r>
      <w:r w:rsidRPr="00B71C00">
        <w:rPr>
          <w:rFonts w:ascii="Arial" w:hAnsi="Arial" w:cs="Arial"/>
        </w:rPr>
        <w:t>soron</w:t>
      </w:r>
      <w:r w:rsidR="002D4C30">
        <w:rPr>
          <w:rFonts w:ascii="Arial" w:hAnsi="Arial" w:cs="Arial"/>
        </w:rPr>
        <w:t>,</w:t>
      </w:r>
      <w:r w:rsidRPr="00B71C00">
        <w:rPr>
          <w:rFonts w:ascii="Arial" w:hAnsi="Arial" w:cs="Arial"/>
        </w:rPr>
        <w:t xml:space="preserve"> a további szektorokkal szemben fennálló MTM követelést a</w:t>
      </w:r>
      <w:r w:rsidR="006E1D7F">
        <w:rPr>
          <w:rFonts w:ascii="Arial" w:hAnsi="Arial" w:cs="Arial"/>
        </w:rPr>
        <w:t xml:space="preserve"> 7.</w:t>
      </w:r>
      <w:r w:rsidRPr="00B71C00">
        <w:rPr>
          <w:rFonts w:ascii="Arial" w:hAnsi="Arial" w:cs="Arial"/>
        </w:rPr>
        <w:t xml:space="preserve"> </w:t>
      </w:r>
      <w:r w:rsidR="00075947">
        <w:rPr>
          <w:rFonts w:ascii="Arial" w:hAnsi="Arial" w:cs="Arial"/>
        </w:rPr>
        <w:t>soron,</w:t>
      </w:r>
      <w:r w:rsidRPr="00B71C00">
        <w:rPr>
          <w:rFonts w:ascii="Arial" w:hAnsi="Arial" w:cs="Arial"/>
        </w:rPr>
        <w:t xml:space="preserve"> </w:t>
      </w:r>
      <w:r w:rsidR="006E1D7F">
        <w:rPr>
          <w:rFonts w:ascii="Arial" w:hAnsi="Arial" w:cs="Arial"/>
        </w:rPr>
        <w:t xml:space="preserve">míg az </w:t>
      </w:r>
      <w:r w:rsidRPr="00B71C00">
        <w:rPr>
          <w:rFonts w:ascii="Arial" w:hAnsi="Arial" w:cs="Arial"/>
        </w:rPr>
        <w:t xml:space="preserve">MTM kötelezettséget a </w:t>
      </w:r>
      <w:r w:rsidR="003A0A24">
        <w:rPr>
          <w:rFonts w:ascii="Arial" w:hAnsi="Arial" w:cs="Arial"/>
        </w:rPr>
        <w:t>20.</w:t>
      </w:r>
      <w:r w:rsidR="006E1D7F">
        <w:rPr>
          <w:rFonts w:ascii="Arial" w:hAnsi="Arial" w:cs="Arial"/>
        </w:rPr>
        <w:t xml:space="preserve"> </w:t>
      </w:r>
      <w:r w:rsidRPr="00B71C00">
        <w:rPr>
          <w:rFonts w:ascii="Arial" w:hAnsi="Arial" w:cs="Arial"/>
        </w:rPr>
        <w:t>soron kell jelenteni.</w:t>
      </w:r>
    </w:p>
    <w:p w14:paraId="1D760AB0"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5484BFD4" w14:textId="26831CD1" w:rsidR="003776D7" w:rsidRPr="00B71C00" w:rsidRDefault="001730B5"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16. </w:t>
      </w:r>
      <w:r w:rsidR="003776D7" w:rsidRPr="00B71C00">
        <w:rPr>
          <w:rFonts w:ascii="Arial" w:hAnsi="Arial" w:cs="Arial"/>
          <w:i/>
          <w:iCs/>
        </w:rPr>
        <w:t>Nem pénzügyi eszközök</w:t>
      </w:r>
    </w:p>
    <w:p w14:paraId="03C00335" w14:textId="44CAEC99"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Nem pénzügyi eszközök alatt a </w:t>
      </w:r>
      <w:r w:rsidR="001730B5">
        <w:rPr>
          <w:rFonts w:ascii="Arial" w:hAnsi="Arial" w:cs="Arial"/>
        </w:rPr>
        <w:t xml:space="preserve">befektetési </w:t>
      </w:r>
      <w:r w:rsidRPr="00B71C00">
        <w:rPr>
          <w:rFonts w:ascii="Arial" w:hAnsi="Arial" w:cs="Arial"/>
        </w:rPr>
        <w:t xml:space="preserve">alap tulajdonában lévő tárgyi eszközök </w:t>
      </w:r>
      <w:del w:id="50" w:author="MNB" w:date="2025-11-03T11:05:00Z" w16du:dateUtc="2025-11-03T10:05:00Z">
        <w:r w:rsidRPr="00B71C00">
          <w:rPr>
            <w:rFonts w:ascii="Arial" w:hAnsi="Arial" w:cs="Arial"/>
          </w:rPr>
          <w:delText>(</w:delText>
        </w:r>
      </w:del>
      <w:ins w:id="51" w:author="MNB" w:date="2025-11-03T11:05:00Z" w16du:dateUtc="2025-11-03T10:05:00Z">
        <w:r w:rsidR="00DD4680">
          <w:rPr>
            <w:rFonts w:ascii="Arial" w:hAnsi="Arial" w:cs="Arial"/>
          </w:rPr>
          <w:t xml:space="preserve">– </w:t>
        </w:r>
      </w:ins>
      <w:r w:rsidRPr="00B71C00">
        <w:rPr>
          <w:rFonts w:ascii="Arial" w:hAnsi="Arial" w:cs="Arial"/>
        </w:rPr>
        <w:t>ingatlanok, gépek, berendezések</w:t>
      </w:r>
      <w:del w:id="52" w:author="MNB" w:date="2025-11-03T11:05:00Z" w16du:dateUtc="2025-11-03T10:05:00Z">
        <w:r w:rsidRPr="00B71C00">
          <w:rPr>
            <w:rFonts w:ascii="Arial" w:hAnsi="Arial" w:cs="Arial"/>
          </w:rPr>
          <w:delText>),</w:delText>
        </w:r>
      </w:del>
      <w:ins w:id="53" w:author="MNB" w:date="2025-11-03T11:05:00Z" w16du:dateUtc="2025-11-03T10:05:00Z">
        <w:r w:rsidR="00DD4680">
          <w:rPr>
            <w:rFonts w:ascii="Arial" w:hAnsi="Arial" w:cs="Arial"/>
          </w:rPr>
          <w:t xml:space="preserve"> –</w:t>
        </w:r>
        <w:r w:rsidRPr="00B71C00">
          <w:rPr>
            <w:rFonts w:ascii="Arial" w:hAnsi="Arial" w:cs="Arial"/>
          </w:rPr>
          <w:t>,</w:t>
        </w:r>
      </w:ins>
      <w:r w:rsidRPr="00B71C00">
        <w:rPr>
          <w:rFonts w:ascii="Arial" w:hAnsi="Arial" w:cs="Arial"/>
        </w:rPr>
        <w:t xml:space="preserve"> immateriális javak és készletek értendők. A nem pénzügyi eszközök értéke nem tartalmazhatja a beruházásra vagy készletekre adott előlegek összegét, azokat a</w:t>
      </w:r>
      <w:r w:rsidR="001730B5">
        <w:rPr>
          <w:rFonts w:ascii="Arial" w:hAnsi="Arial" w:cs="Arial"/>
        </w:rPr>
        <w:t xml:space="preserve"> 17.</w:t>
      </w:r>
      <w:r w:rsidRPr="00B71C00">
        <w:rPr>
          <w:rFonts w:ascii="Arial" w:hAnsi="Arial" w:cs="Arial"/>
        </w:rPr>
        <w:t xml:space="preserve"> </w:t>
      </w:r>
      <w:r w:rsidR="001730B5">
        <w:rPr>
          <w:rFonts w:ascii="Arial" w:hAnsi="Arial" w:cs="Arial"/>
        </w:rPr>
        <w:t xml:space="preserve">soron </w:t>
      </w:r>
      <w:r w:rsidRPr="00B71C00">
        <w:rPr>
          <w:rFonts w:ascii="Arial" w:hAnsi="Arial" w:cs="Arial"/>
        </w:rPr>
        <w:t xml:space="preserve">kell </w:t>
      </w:r>
      <w:r w:rsidR="001730B5">
        <w:rPr>
          <w:rFonts w:ascii="Arial" w:hAnsi="Arial" w:cs="Arial"/>
        </w:rPr>
        <w:t>jelente</w:t>
      </w:r>
      <w:r w:rsidRPr="00B71C00">
        <w:rPr>
          <w:rFonts w:ascii="Arial" w:hAnsi="Arial" w:cs="Arial"/>
        </w:rPr>
        <w:t>ni.</w:t>
      </w:r>
    </w:p>
    <w:p w14:paraId="734D22DA"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713F0099" w14:textId="2CB1E052" w:rsidR="003776D7" w:rsidRPr="00B71C00" w:rsidRDefault="001730B5"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17. </w:t>
      </w:r>
      <w:r w:rsidR="003776D7" w:rsidRPr="00B71C00">
        <w:rPr>
          <w:rFonts w:ascii="Arial" w:hAnsi="Arial" w:cs="Arial"/>
          <w:i/>
          <w:iCs/>
        </w:rPr>
        <w:t>Egyéb eszközök</w:t>
      </w:r>
    </w:p>
    <w:p w14:paraId="1906F415"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Ide sorolandók a nem nevesített, de a mérlegben szereplő eszközök. Ezek jellemzően adott előlegek, egyéb követelések vagy elhatárolások lehetnek.</w:t>
      </w:r>
    </w:p>
    <w:p w14:paraId="3ACE7EE7"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Itt kell elkülönítetten kimutatni az értékpapírok adásvételével kapcsolatos követeléseket, illetve az alapkezelővel kapcsolatos követeléseket.</w:t>
      </w:r>
    </w:p>
    <w:p w14:paraId="7E5B49FE"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0F327F9A" w14:textId="292F6C10" w:rsidR="003776D7" w:rsidRPr="00361197" w:rsidRDefault="00775288" w:rsidP="00B71C00">
      <w:pPr>
        <w:tabs>
          <w:tab w:val="left" w:pos="567"/>
          <w:tab w:val="left" w:pos="851"/>
          <w:tab w:val="left" w:pos="2127"/>
          <w:tab w:val="left" w:pos="2552"/>
        </w:tabs>
        <w:spacing w:after="0" w:line="240" w:lineRule="auto"/>
        <w:rPr>
          <w:rFonts w:ascii="Arial" w:hAnsi="Arial"/>
          <w:i/>
          <w:sz w:val="24"/>
        </w:rPr>
      </w:pPr>
      <w:r w:rsidRPr="00361197">
        <w:rPr>
          <w:rFonts w:ascii="Arial" w:hAnsi="Arial"/>
          <w:i/>
        </w:rPr>
        <w:t xml:space="preserve">18. </w:t>
      </w:r>
      <w:r w:rsidR="003776D7" w:rsidRPr="00361197">
        <w:rPr>
          <w:rFonts w:ascii="Arial" w:hAnsi="Arial"/>
          <w:i/>
        </w:rPr>
        <w:t>Források</w:t>
      </w:r>
      <w:r w:rsidRPr="00361197">
        <w:rPr>
          <w:rFonts w:ascii="Arial" w:hAnsi="Arial"/>
          <w:i/>
        </w:rPr>
        <w:t xml:space="preserve"> összesen (19+</w:t>
      </w:r>
      <w:r w:rsidR="00CD1B02" w:rsidRPr="00361197">
        <w:rPr>
          <w:rFonts w:ascii="Arial" w:hAnsi="Arial"/>
          <w:i/>
        </w:rPr>
        <w:t>20+21+22)</w:t>
      </w:r>
    </w:p>
    <w:p w14:paraId="1F55E0D5"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3C9F1376" w14:textId="1FAC0649" w:rsidR="003776D7" w:rsidRPr="00B71C00" w:rsidRDefault="00CD1B02" w:rsidP="00B71C00">
      <w:pPr>
        <w:spacing w:after="0" w:line="240" w:lineRule="auto"/>
        <w:rPr>
          <w:rFonts w:ascii="Arial" w:hAnsi="Arial" w:cs="Arial"/>
          <w:i/>
          <w:iCs/>
        </w:rPr>
      </w:pPr>
      <w:r>
        <w:rPr>
          <w:rFonts w:ascii="Arial" w:hAnsi="Arial" w:cs="Arial"/>
          <w:i/>
          <w:iCs/>
        </w:rPr>
        <w:t xml:space="preserve">19. </w:t>
      </w:r>
      <w:r w:rsidR="006830A6" w:rsidRPr="00B71C00">
        <w:rPr>
          <w:rFonts w:ascii="Arial" w:hAnsi="Arial" w:cs="Arial"/>
          <w:i/>
          <w:iCs/>
        </w:rPr>
        <w:t xml:space="preserve">Kibocsátott befektetési jegyek </w:t>
      </w:r>
      <w:r w:rsidR="00A80661" w:rsidRPr="00A80661">
        <w:rPr>
          <w:rFonts w:ascii="Arial" w:hAnsi="Arial" w:cs="Arial"/>
          <w:i/>
          <w:iCs/>
        </w:rPr>
        <w:t>nettó eszközértéke</w:t>
      </w:r>
    </w:p>
    <w:p w14:paraId="3DBA65AB" w14:textId="33879687" w:rsidR="003776D7" w:rsidRPr="00B71C00" w:rsidRDefault="003776D7" w:rsidP="00B71C00">
      <w:pPr>
        <w:spacing w:after="0" w:line="240" w:lineRule="auto"/>
        <w:rPr>
          <w:rFonts w:ascii="Arial" w:hAnsi="Arial" w:cs="Arial"/>
        </w:rPr>
      </w:pPr>
      <w:r w:rsidRPr="00B71C00">
        <w:rPr>
          <w:rFonts w:ascii="Arial" w:hAnsi="Arial" w:cs="Arial"/>
        </w:rPr>
        <w:t xml:space="preserve">Ezen a soron kell jelenteni a </w:t>
      </w:r>
      <w:r w:rsidR="00864B97">
        <w:rPr>
          <w:rFonts w:ascii="Arial" w:hAnsi="Arial" w:cs="Arial"/>
        </w:rPr>
        <w:t xml:space="preserve">befektetési </w:t>
      </w:r>
      <w:r w:rsidRPr="00B71C00">
        <w:rPr>
          <w:rFonts w:ascii="Arial" w:hAnsi="Arial" w:cs="Arial"/>
        </w:rPr>
        <w:t xml:space="preserve">alap nettó eszközértékét adó kibocsátott befektetési jegyek tárgyhónap végi értékét. </w:t>
      </w:r>
      <w:ins w:id="54" w:author="MNB" w:date="2025-11-03T11:05:00Z" w16du:dateUtc="2025-11-03T10:05:00Z">
        <w:r w:rsidR="00D12207" w:rsidRPr="00D12207">
          <w:rPr>
            <w:rFonts w:ascii="Arial" w:hAnsi="Arial" w:cs="Arial"/>
          </w:rPr>
          <w:t>A nettóeszközérték</w:t>
        </w:r>
        <w:r w:rsidR="00EF4BFC">
          <w:rPr>
            <w:rFonts w:ascii="Arial" w:hAnsi="Arial" w:cs="Arial"/>
          </w:rPr>
          <w:t>-</w:t>
        </w:r>
        <w:r w:rsidR="00D12207" w:rsidRPr="00D12207">
          <w:rPr>
            <w:rFonts w:ascii="Arial" w:hAnsi="Arial" w:cs="Arial"/>
          </w:rPr>
          <w:t>számítást a jelentett eszköz</w:t>
        </w:r>
        <w:r w:rsidR="00DC5C37">
          <w:rPr>
            <w:rFonts w:ascii="Arial" w:hAnsi="Arial" w:cs="Arial"/>
          </w:rPr>
          <w:t>-</w:t>
        </w:r>
        <w:r w:rsidR="00D12207" w:rsidRPr="00D12207">
          <w:rPr>
            <w:rFonts w:ascii="Arial" w:hAnsi="Arial" w:cs="Arial"/>
          </w:rPr>
          <w:t xml:space="preserve"> és kötelezettségadatok alapján</w:t>
        </w:r>
        <w:r w:rsidR="00DC5C37">
          <w:rPr>
            <w:rFonts w:ascii="Arial" w:hAnsi="Arial" w:cs="Arial"/>
          </w:rPr>
          <w:t>,</w:t>
        </w:r>
        <w:r w:rsidR="00D12207" w:rsidRPr="00D12207">
          <w:rPr>
            <w:rFonts w:ascii="Arial" w:hAnsi="Arial" w:cs="Arial"/>
          </w:rPr>
          <w:t xml:space="preserve"> a számviteli nyilvántartásban (beszámolóban) szereplő értéktől függetlenül kell elvégezni. </w:t>
        </w:r>
      </w:ins>
      <w:r w:rsidRPr="00B71C00">
        <w:rPr>
          <w:rFonts w:ascii="Arial" w:hAnsi="Arial" w:cs="Arial"/>
        </w:rPr>
        <w:t>Amennyiben a kibocsátott befektetési jegyek értékpapírszámlán vannak (dematerializált értékpapírok), akkor a letétkezelő tárgyhónap végi kimutatásával egyező mennyiségben kell azokat szerepeltetni az adatszolgáltatásban.</w:t>
      </w:r>
      <w:ins w:id="55" w:author="MNB" w:date="2025-11-03T11:05:00Z" w16du:dateUtc="2025-11-03T10:05:00Z">
        <w:r w:rsidR="00D12207" w:rsidRPr="00D12207">
          <w:t xml:space="preserve"> </w:t>
        </w:r>
        <w:r w:rsidR="00D12207" w:rsidRPr="00D12207">
          <w:rPr>
            <w:rFonts w:ascii="Arial" w:hAnsi="Arial" w:cs="Arial"/>
          </w:rPr>
          <w:t xml:space="preserve">Ennek következtében a pénzügyileg nem rendezett vagy értékpapírszámlán nem szereplő tételek miatt </w:t>
        </w:r>
        <w:r w:rsidR="00F85979">
          <w:rPr>
            <w:rFonts w:ascii="Arial" w:hAnsi="Arial" w:cs="Arial"/>
          </w:rPr>
          <w:t xml:space="preserve">a kibocsátott befektetési jegyek értéke </w:t>
        </w:r>
        <w:r w:rsidR="00D12207" w:rsidRPr="00D12207">
          <w:rPr>
            <w:rFonts w:ascii="Arial" w:hAnsi="Arial" w:cs="Arial"/>
          </w:rPr>
          <w:t xml:space="preserve">eltér(het) a </w:t>
        </w:r>
        <w:r w:rsidR="00DC5C37">
          <w:rPr>
            <w:rFonts w:ascii="Arial" w:hAnsi="Arial" w:cs="Arial"/>
          </w:rPr>
          <w:t xml:space="preserve">befektetési </w:t>
        </w:r>
        <w:r w:rsidR="00D12207" w:rsidRPr="00D12207">
          <w:rPr>
            <w:rFonts w:ascii="Arial" w:hAnsi="Arial" w:cs="Arial"/>
          </w:rPr>
          <w:t>alap kezelési szabályzata alapján kiszámolt és közzétett hivatalos nettó eszközértéktől</w:t>
        </w:r>
        <w:r w:rsidR="00E45D70">
          <w:rPr>
            <w:rFonts w:ascii="Arial" w:hAnsi="Arial" w:cs="Arial"/>
          </w:rPr>
          <w:t xml:space="preserve">, </w:t>
        </w:r>
        <w:r w:rsidR="008C242E">
          <w:rPr>
            <w:rFonts w:ascii="Arial" w:hAnsi="Arial" w:cs="Arial"/>
          </w:rPr>
          <w:t>valamint</w:t>
        </w:r>
        <w:r w:rsidR="00E45D70">
          <w:rPr>
            <w:rFonts w:ascii="Arial" w:hAnsi="Arial" w:cs="Arial"/>
          </w:rPr>
          <w:t xml:space="preserve"> a felügyeleti jelentés</w:t>
        </w:r>
        <w:r w:rsidR="008C242E">
          <w:rPr>
            <w:rFonts w:ascii="Arial" w:hAnsi="Arial" w:cs="Arial"/>
          </w:rPr>
          <w:t>ek</w:t>
        </w:r>
        <w:r w:rsidR="00E45D70">
          <w:rPr>
            <w:rFonts w:ascii="Arial" w:hAnsi="Arial" w:cs="Arial"/>
          </w:rPr>
          <w:t xml:space="preserve">ben </w:t>
        </w:r>
        <w:r w:rsidR="008B78B0">
          <w:rPr>
            <w:rFonts w:ascii="Arial" w:hAnsi="Arial" w:cs="Arial"/>
          </w:rPr>
          <w:t>jelentendő</w:t>
        </w:r>
        <w:r w:rsidR="00E45D70">
          <w:rPr>
            <w:rFonts w:ascii="Arial" w:hAnsi="Arial" w:cs="Arial"/>
          </w:rPr>
          <w:t xml:space="preserve"> adatok</w:t>
        </w:r>
        <w:r w:rsidR="008F4947">
          <w:rPr>
            <w:rFonts w:ascii="Arial" w:hAnsi="Arial" w:cs="Arial"/>
          </w:rPr>
          <w:t>tól</w:t>
        </w:r>
        <w:r w:rsidR="002F1B46">
          <w:rPr>
            <w:rFonts w:ascii="Arial" w:hAnsi="Arial" w:cs="Arial"/>
          </w:rPr>
          <w:t>.</w:t>
        </w:r>
      </w:ins>
    </w:p>
    <w:p w14:paraId="32DB15C2" w14:textId="77777777" w:rsidR="003776D7" w:rsidRPr="00B71C00" w:rsidRDefault="003776D7" w:rsidP="00B71C00">
      <w:pPr>
        <w:spacing w:after="0" w:line="240" w:lineRule="auto"/>
        <w:rPr>
          <w:rFonts w:ascii="Arial" w:hAnsi="Arial" w:cs="Arial"/>
        </w:rPr>
      </w:pPr>
    </w:p>
    <w:p w14:paraId="19DE75A4" w14:textId="3E58AFC3" w:rsidR="003776D7" w:rsidRPr="00B71C00" w:rsidRDefault="00864B97" w:rsidP="00B71C00">
      <w:pPr>
        <w:spacing w:after="0" w:line="240" w:lineRule="auto"/>
        <w:rPr>
          <w:rFonts w:ascii="Arial" w:hAnsi="Arial" w:cs="Arial"/>
          <w:i/>
          <w:iCs/>
        </w:rPr>
      </w:pPr>
      <w:r>
        <w:rPr>
          <w:rFonts w:ascii="Arial" w:hAnsi="Arial" w:cs="Arial"/>
          <w:i/>
          <w:iCs/>
        </w:rPr>
        <w:t xml:space="preserve">20. </w:t>
      </w:r>
      <w:r w:rsidR="006830A6" w:rsidRPr="00B71C00">
        <w:rPr>
          <w:rFonts w:ascii="Arial" w:hAnsi="Arial" w:cs="Arial"/>
          <w:i/>
          <w:iCs/>
        </w:rPr>
        <w:t xml:space="preserve">Felvett hitelek, kölcsönök nettó könyv szerinti értéke elhatárolt </w:t>
      </w:r>
      <w:r w:rsidR="003776D7" w:rsidRPr="00B71C00">
        <w:rPr>
          <w:rFonts w:ascii="Arial" w:hAnsi="Arial" w:cs="Arial"/>
          <w:i/>
          <w:iCs/>
        </w:rPr>
        <w:t>kamatokkal</w:t>
      </w:r>
    </w:p>
    <w:p w14:paraId="0653D6F8" w14:textId="37E39328" w:rsidR="003776D7" w:rsidRPr="00B71C00" w:rsidRDefault="003776D7" w:rsidP="00B71C00">
      <w:pPr>
        <w:spacing w:after="0" w:line="240" w:lineRule="auto"/>
        <w:rPr>
          <w:rFonts w:ascii="Arial" w:hAnsi="Arial" w:cs="Arial"/>
        </w:rPr>
      </w:pPr>
      <w:r w:rsidRPr="00B71C00">
        <w:rPr>
          <w:rFonts w:ascii="Arial" w:hAnsi="Arial" w:cs="Arial"/>
        </w:rPr>
        <w:t>Az adatszolgáltatás szempontjából hitelnek számít a pénzkölcsön mellett a repó vagy értékpapírkölcsön keretében szerzett forrás, a pénzügyi lízing tartozás, a kapott fedezet</w:t>
      </w:r>
      <w:del w:id="56" w:author="MNB" w:date="2025-11-03T11:05:00Z" w16du:dateUtc="2025-11-03T10:05:00Z">
        <w:r w:rsidRPr="00B71C00">
          <w:rPr>
            <w:rFonts w:ascii="Arial" w:hAnsi="Arial" w:cs="Arial"/>
          </w:rPr>
          <w:delText xml:space="preserve"> vagy letét is.</w:delText>
        </w:r>
      </w:del>
      <w:ins w:id="57" w:author="MNB" w:date="2025-11-03T11:05:00Z" w16du:dateUtc="2025-11-03T10:05:00Z">
        <w:r w:rsidR="002F1B46">
          <w:rPr>
            <w:rFonts w:ascii="Arial" w:hAnsi="Arial" w:cs="Arial"/>
          </w:rPr>
          <w:t>,</w:t>
        </w:r>
        <w:r w:rsidRPr="00B71C00">
          <w:rPr>
            <w:rFonts w:ascii="Arial" w:hAnsi="Arial" w:cs="Arial"/>
          </w:rPr>
          <w:t xml:space="preserve"> letét </w:t>
        </w:r>
        <w:r w:rsidR="002F1B46">
          <w:rPr>
            <w:rFonts w:ascii="Arial" w:hAnsi="Arial" w:cs="Arial"/>
          </w:rPr>
          <w:t>vagy óvadék (transzferált</w:t>
        </w:r>
        <w:r w:rsidR="00F85979">
          <w:rPr>
            <w:rFonts w:ascii="Arial" w:hAnsi="Arial" w:cs="Arial"/>
          </w:rPr>
          <w:t xml:space="preserve"> értékpapírok esetében</w:t>
        </w:r>
        <w:r w:rsidR="002F1B46">
          <w:rPr>
            <w:rFonts w:ascii="Arial" w:hAnsi="Arial" w:cs="Arial"/>
          </w:rPr>
          <w:t>)</w:t>
        </w:r>
        <w:r w:rsidRPr="00B71C00">
          <w:rPr>
            <w:rFonts w:ascii="Arial" w:hAnsi="Arial" w:cs="Arial"/>
          </w:rPr>
          <w:t>.</w:t>
        </w:r>
      </w:ins>
      <w:r w:rsidRPr="00B71C00">
        <w:rPr>
          <w:rFonts w:ascii="Arial" w:hAnsi="Arial" w:cs="Arial"/>
        </w:rPr>
        <w:t xml:space="preserve"> </w:t>
      </w:r>
    </w:p>
    <w:p w14:paraId="596A9905" w14:textId="77777777" w:rsidR="003776D7" w:rsidRPr="00B71C00" w:rsidRDefault="003776D7" w:rsidP="00B71C00">
      <w:pPr>
        <w:spacing w:after="0" w:line="240" w:lineRule="auto"/>
        <w:rPr>
          <w:rFonts w:ascii="Arial" w:hAnsi="Arial" w:cs="Arial"/>
        </w:rPr>
      </w:pPr>
    </w:p>
    <w:p w14:paraId="697D461B" w14:textId="6ADBF375" w:rsidR="003776D7" w:rsidRPr="00B71C00" w:rsidRDefault="00E349C8" w:rsidP="00B71C00">
      <w:pPr>
        <w:spacing w:after="0" w:line="240" w:lineRule="auto"/>
        <w:rPr>
          <w:rFonts w:ascii="Arial" w:hAnsi="Arial" w:cs="Arial"/>
          <w:i/>
          <w:iCs/>
        </w:rPr>
      </w:pPr>
      <w:r>
        <w:rPr>
          <w:rFonts w:ascii="Arial" w:hAnsi="Arial" w:cs="Arial"/>
          <w:i/>
          <w:iCs/>
        </w:rPr>
        <w:t xml:space="preserve">21. </w:t>
      </w:r>
      <w:r w:rsidR="003776D7" w:rsidRPr="00B71C00">
        <w:rPr>
          <w:rFonts w:ascii="Arial" w:hAnsi="Arial" w:cs="Arial"/>
          <w:i/>
          <w:iCs/>
        </w:rPr>
        <w:t xml:space="preserve">Pénzügyi derivatívák </w:t>
      </w:r>
      <w:r>
        <w:rPr>
          <w:rFonts w:ascii="Arial" w:hAnsi="Arial" w:cs="Arial"/>
          <w:i/>
          <w:iCs/>
        </w:rPr>
        <w:t>–</w:t>
      </w:r>
      <w:r w:rsidR="003776D7" w:rsidRPr="00B71C00">
        <w:rPr>
          <w:rFonts w:ascii="Arial" w:hAnsi="Arial" w:cs="Arial"/>
          <w:i/>
          <w:iCs/>
        </w:rPr>
        <w:t xml:space="preserve"> forrás oldal</w:t>
      </w:r>
    </w:p>
    <w:p w14:paraId="05F76C3A" w14:textId="4ED455B6"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A derivatív ügyletek tárgynapi nettó eszközértékét </w:t>
      </w:r>
      <w:del w:id="58" w:author="MNB" w:date="2025-11-03T11:05:00Z" w16du:dateUtc="2025-11-03T10:05:00Z">
        <w:r w:rsidRPr="00B71C00">
          <w:rPr>
            <w:rFonts w:ascii="Arial" w:hAnsi="Arial" w:cs="Arial"/>
          </w:rPr>
          <w:delText>(</w:delText>
        </w:r>
      </w:del>
      <w:ins w:id="59" w:author="MNB" w:date="2025-11-03T11:05:00Z" w16du:dateUtc="2025-11-03T10:05:00Z">
        <w:r w:rsidR="00DD4680">
          <w:rPr>
            <w:rFonts w:ascii="Arial" w:hAnsi="Arial" w:cs="Arial"/>
          </w:rPr>
          <w:t xml:space="preserve">– </w:t>
        </w:r>
      </w:ins>
      <w:r w:rsidRPr="00B71C00">
        <w:rPr>
          <w:rFonts w:ascii="Arial" w:hAnsi="Arial" w:cs="Arial"/>
        </w:rPr>
        <w:t>piaci értékét</w:t>
      </w:r>
      <w:del w:id="60" w:author="MNB" w:date="2025-11-03T11:05:00Z" w16du:dateUtc="2025-11-03T10:05:00Z">
        <w:r w:rsidRPr="00B71C00">
          <w:rPr>
            <w:rFonts w:ascii="Arial" w:hAnsi="Arial" w:cs="Arial"/>
          </w:rPr>
          <w:delText>)</w:delText>
        </w:r>
      </w:del>
      <w:ins w:id="61" w:author="MNB" w:date="2025-11-03T11:05:00Z" w16du:dateUtc="2025-11-03T10:05:00Z">
        <w:r w:rsidR="00DD4680">
          <w:rPr>
            <w:rFonts w:ascii="Arial" w:hAnsi="Arial" w:cs="Arial"/>
          </w:rPr>
          <w:t xml:space="preserve"> –</w:t>
        </w:r>
      </w:ins>
      <w:r w:rsidRPr="00B71C00">
        <w:rPr>
          <w:rFonts w:ascii="Arial" w:hAnsi="Arial" w:cs="Arial"/>
        </w:rPr>
        <w:t xml:space="preserve"> ügyletenként kiértékelve, ügyletenként nettó</w:t>
      </w:r>
      <w:r w:rsidR="00DC1D05" w:rsidRPr="00B71C00">
        <w:rPr>
          <w:rFonts w:ascii="Arial" w:hAnsi="Arial" w:cs="Arial"/>
        </w:rPr>
        <w:t>sítva</w:t>
      </w:r>
      <w:r w:rsidRPr="00B71C00">
        <w:rPr>
          <w:rFonts w:ascii="Arial" w:hAnsi="Arial" w:cs="Arial"/>
        </w:rPr>
        <w:t xml:space="preserve"> kell </w:t>
      </w:r>
      <w:r w:rsidR="0062199A">
        <w:rPr>
          <w:rFonts w:ascii="Arial" w:hAnsi="Arial" w:cs="Arial"/>
        </w:rPr>
        <w:t>jelente</w:t>
      </w:r>
      <w:r w:rsidRPr="00B71C00">
        <w:rPr>
          <w:rFonts w:ascii="Arial" w:hAnsi="Arial" w:cs="Arial"/>
        </w:rPr>
        <w:t>ni</w:t>
      </w:r>
      <w:r w:rsidR="00D80F6D">
        <w:rPr>
          <w:rFonts w:ascii="Arial" w:hAnsi="Arial" w:cs="Arial"/>
        </w:rPr>
        <w:t>, ezért</w:t>
      </w:r>
      <w:r w:rsidRPr="00B71C00">
        <w:rPr>
          <w:rFonts w:ascii="Arial" w:hAnsi="Arial" w:cs="Arial"/>
        </w:rPr>
        <w:t xml:space="preserve"> a pozitív egyenlegű ügyleteket az eszköz, míg a negatív egyenlegűeket a forrás oldalon kell jelenteni.</w:t>
      </w:r>
    </w:p>
    <w:p w14:paraId="7FFFAE8E" w14:textId="3AB9C00B" w:rsidR="003776D7" w:rsidRPr="00B71C00" w:rsidRDefault="003776D7" w:rsidP="00B71C00">
      <w:pPr>
        <w:spacing w:after="0" w:line="240" w:lineRule="auto"/>
        <w:rPr>
          <w:rFonts w:ascii="Arial" w:hAnsi="Arial" w:cs="Arial"/>
        </w:rPr>
      </w:pPr>
      <w:r w:rsidRPr="00B71C00">
        <w:rPr>
          <w:rFonts w:ascii="Arial" w:hAnsi="Arial" w:cs="Arial"/>
        </w:rPr>
        <w:t>A warrant és a right</w:t>
      </w:r>
      <w:r w:rsidR="00D80F6D">
        <w:rPr>
          <w:rFonts w:ascii="Arial" w:hAnsi="Arial" w:cs="Arial"/>
        </w:rPr>
        <w:t xml:space="preserve"> </w:t>
      </w:r>
      <w:r w:rsidR="00DD6934">
        <w:rPr>
          <w:rFonts w:ascii="Arial" w:hAnsi="Arial" w:cs="Arial"/>
        </w:rPr>
        <w:t xml:space="preserve">típusú értékpapírokat </w:t>
      </w:r>
      <w:r w:rsidRPr="00B71C00">
        <w:rPr>
          <w:rFonts w:ascii="Arial" w:hAnsi="Arial" w:cs="Arial"/>
        </w:rPr>
        <w:t>a derivatívák közzé kell sorolni.</w:t>
      </w:r>
    </w:p>
    <w:p w14:paraId="0ED8745A" w14:textId="13BE1740"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A derivatívákhoz kapcsolódó MTM kötelezettséget a </w:t>
      </w:r>
      <w:r w:rsidR="009D4BC4">
        <w:rPr>
          <w:rFonts w:ascii="Arial" w:hAnsi="Arial" w:cs="Arial"/>
        </w:rPr>
        <w:t xml:space="preserve">20. </w:t>
      </w:r>
      <w:r w:rsidRPr="00B71C00">
        <w:rPr>
          <w:rFonts w:ascii="Arial" w:hAnsi="Arial" w:cs="Arial"/>
        </w:rPr>
        <w:t>soron kell jelenteni.</w:t>
      </w:r>
    </w:p>
    <w:p w14:paraId="57BE341F" w14:textId="77777777" w:rsidR="003776D7" w:rsidRPr="00B71C00" w:rsidRDefault="003776D7" w:rsidP="00B71C00">
      <w:pPr>
        <w:spacing w:after="0" w:line="240" w:lineRule="auto"/>
        <w:rPr>
          <w:rFonts w:ascii="Arial" w:hAnsi="Arial" w:cs="Arial"/>
        </w:rPr>
      </w:pPr>
    </w:p>
    <w:p w14:paraId="36E270E3" w14:textId="31A6464F" w:rsidR="003776D7" w:rsidRPr="00B71C00" w:rsidRDefault="00E349C8" w:rsidP="00B71C00">
      <w:pPr>
        <w:tabs>
          <w:tab w:val="left" w:pos="567"/>
          <w:tab w:val="left" w:pos="851"/>
          <w:tab w:val="left" w:pos="2127"/>
          <w:tab w:val="left" w:pos="2552"/>
        </w:tabs>
        <w:spacing w:after="0" w:line="240" w:lineRule="auto"/>
        <w:rPr>
          <w:rFonts w:ascii="Arial" w:hAnsi="Arial" w:cs="Arial"/>
        </w:rPr>
      </w:pPr>
      <w:r>
        <w:rPr>
          <w:rFonts w:ascii="Arial" w:hAnsi="Arial" w:cs="Arial"/>
          <w:i/>
          <w:iCs/>
        </w:rPr>
        <w:t xml:space="preserve">22. </w:t>
      </w:r>
      <w:r w:rsidR="003776D7" w:rsidRPr="00B71C00">
        <w:rPr>
          <w:rFonts w:ascii="Arial" w:hAnsi="Arial" w:cs="Arial"/>
          <w:i/>
          <w:iCs/>
        </w:rPr>
        <w:t>Egyéb források</w:t>
      </w:r>
    </w:p>
    <w:p w14:paraId="28119653" w14:textId="44F3BA27"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Ide sorolandó</w:t>
      </w:r>
      <w:r w:rsidR="009D4BC4">
        <w:rPr>
          <w:rFonts w:ascii="Arial" w:hAnsi="Arial" w:cs="Arial"/>
        </w:rPr>
        <w:t>k</w:t>
      </w:r>
      <w:r w:rsidRPr="00B71C00">
        <w:rPr>
          <w:rFonts w:ascii="Arial" w:hAnsi="Arial" w:cs="Arial"/>
        </w:rPr>
        <w:t xml:space="preserve"> a nem nevesített, de a mérlegben szereplő források</w:t>
      </w:r>
      <w:r w:rsidR="009D4BC4">
        <w:rPr>
          <w:rFonts w:ascii="Arial" w:hAnsi="Arial" w:cs="Arial"/>
        </w:rPr>
        <w:t>, melyek</w:t>
      </w:r>
      <w:r w:rsidRPr="00B71C00">
        <w:rPr>
          <w:rFonts w:ascii="Arial" w:hAnsi="Arial" w:cs="Arial"/>
        </w:rPr>
        <w:t xml:space="preserve"> jellemzően kapott előlegek, egyéb kötelezettségek vagy elhatárolások lehetnek.</w:t>
      </w:r>
    </w:p>
    <w:p w14:paraId="45C0AA2B" w14:textId="0F26E718"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Itt kell kimutatni az értékpapírok adásvételével kapcsolatos kötelezettségeket, illetve a</w:t>
      </w:r>
      <w:r w:rsidR="009D4BC4">
        <w:rPr>
          <w:rFonts w:ascii="Arial" w:hAnsi="Arial" w:cs="Arial"/>
        </w:rPr>
        <w:t xml:space="preserve"> befektetési</w:t>
      </w:r>
      <w:r w:rsidRPr="00B71C00">
        <w:rPr>
          <w:rFonts w:ascii="Arial" w:hAnsi="Arial" w:cs="Arial"/>
        </w:rPr>
        <w:t xml:space="preserve"> alapkezelővel kapcsolatos kötelezettségeket.</w:t>
      </w:r>
    </w:p>
    <w:p w14:paraId="700BB656" w14:textId="2E8E477D" w:rsidR="008C242E" w:rsidRDefault="008C242E" w:rsidP="00B71C00">
      <w:pPr>
        <w:tabs>
          <w:tab w:val="left" w:pos="567"/>
          <w:tab w:val="left" w:pos="851"/>
          <w:tab w:val="left" w:pos="2127"/>
          <w:tab w:val="left" w:pos="2552"/>
        </w:tabs>
        <w:spacing w:after="0" w:line="240" w:lineRule="auto"/>
        <w:rPr>
          <w:rFonts w:ascii="Arial" w:hAnsi="Arial" w:cs="Arial"/>
        </w:rPr>
      </w:pPr>
    </w:p>
    <w:p w14:paraId="7DC592FE" w14:textId="77777777" w:rsidR="008C242E" w:rsidRPr="00B71C00" w:rsidRDefault="008C242E" w:rsidP="00B71C00">
      <w:pPr>
        <w:tabs>
          <w:tab w:val="left" w:pos="567"/>
          <w:tab w:val="left" w:pos="851"/>
          <w:tab w:val="left" w:pos="2127"/>
          <w:tab w:val="left" w:pos="2552"/>
        </w:tabs>
        <w:spacing w:after="0" w:line="240" w:lineRule="auto"/>
        <w:rPr>
          <w:rFonts w:ascii="Arial" w:hAnsi="Arial" w:cs="Arial"/>
        </w:rPr>
      </w:pPr>
    </w:p>
    <w:p w14:paraId="281BBFB7" w14:textId="687961BC" w:rsidR="003776D7" w:rsidRPr="00B71C00" w:rsidRDefault="003776D7" w:rsidP="00B71C00">
      <w:pPr>
        <w:tabs>
          <w:tab w:val="left" w:pos="567"/>
          <w:tab w:val="left" w:pos="851"/>
          <w:tab w:val="left" w:pos="2127"/>
          <w:tab w:val="left" w:pos="2552"/>
        </w:tabs>
        <w:spacing w:after="0" w:line="240" w:lineRule="auto"/>
        <w:rPr>
          <w:rFonts w:ascii="Arial" w:hAnsi="Arial" w:cs="Arial"/>
          <w:b/>
        </w:rPr>
      </w:pPr>
      <w:r w:rsidRPr="00B71C00">
        <w:rPr>
          <w:rFonts w:ascii="Arial" w:hAnsi="Arial" w:cs="Arial"/>
          <w:b/>
        </w:rPr>
        <w:t>02</w:t>
      </w:r>
      <w:r w:rsidR="00540819">
        <w:rPr>
          <w:rFonts w:ascii="Arial" w:hAnsi="Arial" w:cs="Arial"/>
          <w:b/>
        </w:rPr>
        <w:t>–</w:t>
      </w:r>
      <w:r w:rsidRPr="00B71C00">
        <w:rPr>
          <w:rFonts w:ascii="Arial" w:hAnsi="Arial" w:cs="Arial"/>
          <w:b/>
        </w:rPr>
        <w:t>04. tábla: Birtokolt</w:t>
      </w:r>
      <w:r w:rsidR="00D776FE">
        <w:rPr>
          <w:rFonts w:ascii="Arial" w:hAnsi="Arial" w:cs="Arial"/>
          <w:b/>
        </w:rPr>
        <w:t>,</w:t>
      </w:r>
      <w:r w:rsidRPr="00B71C00">
        <w:rPr>
          <w:rFonts w:ascii="Arial" w:hAnsi="Arial" w:cs="Arial"/>
          <w:b/>
        </w:rPr>
        <w:t xml:space="preserve"> </w:t>
      </w:r>
      <w:r w:rsidR="00806F40">
        <w:rPr>
          <w:rFonts w:ascii="Arial" w:hAnsi="Arial" w:cs="Arial"/>
          <w:b/>
        </w:rPr>
        <w:t>hitelviszonyt megtestesít</w:t>
      </w:r>
      <w:r w:rsidR="00D776FE">
        <w:rPr>
          <w:rFonts w:ascii="Arial" w:hAnsi="Arial" w:cs="Arial"/>
          <w:b/>
        </w:rPr>
        <w:t>ő</w:t>
      </w:r>
      <w:r w:rsidR="00806F40">
        <w:rPr>
          <w:rFonts w:ascii="Arial" w:hAnsi="Arial" w:cs="Arial"/>
          <w:b/>
        </w:rPr>
        <w:t xml:space="preserve"> </w:t>
      </w:r>
      <w:r w:rsidRPr="00B71C00">
        <w:rPr>
          <w:rFonts w:ascii="Arial" w:hAnsi="Arial" w:cs="Arial"/>
          <w:b/>
        </w:rPr>
        <w:t>értékpapírok állománya</w:t>
      </w:r>
    </w:p>
    <w:p w14:paraId="05660164" w14:textId="616D24D9" w:rsidR="00597AED" w:rsidRDefault="00806F40" w:rsidP="00BC4FDC">
      <w:pPr>
        <w:tabs>
          <w:tab w:val="left" w:pos="567"/>
          <w:tab w:val="left" w:pos="851"/>
          <w:tab w:val="left" w:pos="2127"/>
          <w:tab w:val="left" w:pos="2552"/>
        </w:tabs>
        <w:spacing w:after="0" w:line="240" w:lineRule="auto"/>
        <w:ind w:left="1276"/>
        <w:rPr>
          <w:rFonts w:ascii="Arial" w:hAnsi="Arial" w:cs="Arial"/>
          <w:b/>
        </w:rPr>
      </w:pPr>
      <w:r>
        <w:rPr>
          <w:rFonts w:ascii="Arial" w:hAnsi="Arial" w:cs="Arial"/>
          <w:b/>
        </w:rPr>
        <w:t>Birtokolt részvények állománya</w:t>
      </w:r>
    </w:p>
    <w:p w14:paraId="5057FE2C" w14:textId="1CBFEB99" w:rsidR="00806F40" w:rsidRPr="009D5698" w:rsidRDefault="00806F40" w:rsidP="00BC4FDC">
      <w:pPr>
        <w:tabs>
          <w:tab w:val="left" w:pos="567"/>
          <w:tab w:val="left" w:pos="851"/>
          <w:tab w:val="left" w:pos="2127"/>
          <w:tab w:val="left" w:pos="2552"/>
        </w:tabs>
        <w:spacing w:after="0" w:line="240" w:lineRule="auto"/>
        <w:ind w:left="1276"/>
        <w:rPr>
          <w:rFonts w:ascii="Arial" w:hAnsi="Arial" w:cs="Arial"/>
          <w:b/>
        </w:rPr>
      </w:pPr>
      <w:r>
        <w:rPr>
          <w:rFonts w:ascii="Arial" w:hAnsi="Arial" w:cs="Arial"/>
          <w:b/>
        </w:rPr>
        <w:t>Birtokolt befektetési jegyek állomán</w:t>
      </w:r>
      <w:r w:rsidR="00540819">
        <w:rPr>
          <w:rFonts w:ascii="Arial" w:hAnsi="Arial" w:cs="Arial"/>
          <w:b/>
        </w:rPr>
        <w:t>y</w:t>
      </w:r>
      <w:r>
        <w:rPr>
          <w:rFonts w:ascii="Arial" w:hAnsi="Arial" w:cs="Arial"/>
          <w:b/>
        </w:rPr>
        <w:t>a</w:t>
      </w:r>
    </w:p>
    <w:p w14:paraId="3FF8551A" w14:textId="77777777" w:rsidR="00806F40" w:rsidRDefault="00806F40" w:rsidP="00B71C00">
      <w:pPr>
        <w:spacing w:after="0" w:line="240" w:lineRule="auto"/>
        <w:rPr>
          <w:rFonts w:ascii="Arial" w:hAnsi="Arial" w:cs="Arial"/>
        </w:rPr>
      </w:pPr>
    </w:p>
    <w:p w14:paraId="1B347753" w14:textId="52CAD257" w:rsidR="00AF11F2" w:rsidRPr="00361197" w:rsidRDefault="003776D7" w:rsidP="00B71C00">
      <w:pPr>
        <w:spacing w:after="0" w:line="240" w:lineRule="auto"/>
      </w:pPr>
      <w:r w:rsidRPr="0077625D">
        <w:rPr>
          <w:rFonts w:ascii="Arial" w:hAnsi="Arial" w:cs="Arial"/>
        </w:rPr>
        <w:t xml:space="preserve">A </w:t>
      </w:r>
      <w:ins w:id="62" w:author="MNB" w:date="2025-11-03T11:05:00Z" w16du:dateUtc="2025-11-03T10:05:00Z">
        <w:r w:rsidR="00AD24DB">
          <w:rPr>
            <w:rFonts w:ascii="Arial" w:hAnsi="Arial" w:cs="Arial"/>
          </w:rPr>
          <w:t>02–04. tábl</w:t>
        </w:r>
        <w:r w:rsidR="00FB30A6">
          <w:rPr>
            <w:rFonts w:ascii="Arial" w:hAnsi="Arial" w:cs="Arial"/>
          </w:rPr>
          <w:t>ában</w:t>
        </w:r>
        <w:r w:rsidR="00AD24DB">
          <w:rPr>
            <w:rFonts w:ascii="Arial" w:hAnsi="Arial" w:cs="Arial"/>
          </w:rPr>
          <w:t xml:space="preserve"> a </w:t>
        </w:r>
      </w:ins>
      <w:r w:rsidRPr="0077625D">
        <w:rPr>
          <w:rFonts w:ascii="Arial" w:hAnsi="Arial" w:cs="Arial"/>
        </w:rPr>
        <w:t xml:space="preserve">01. tábla különböző típusú értékpapírjainak egyedi </w:t>
      </w:r>
      <w:del w:id="63" w:author="MNB" w:date="2025-11-03T11:05:00Z" w16du:dateUtc="2025-11-03T10:05:00Z">
        <w:r w:rsidRPr="0077625D">
          <w:rPr>
            <w:rFonts w:ascii="Arial" w:hAnsi="Arial" w:cs="Arial"/>
          </w:rPr>
          <w:delText>részletezése.</w:delText>
        </w:r>
      </w:del>
      <w:ins w:id="64" w:author="MNB" w:date="2025-11-03T11:05:00Z" w16du:dateUtc="2025-11-03T10:05:00Z">
        <w:r w:rsidRPr="0077625D">
          <w:rPr>
            <w:rFonts w:ascii="Arial" w:hAnsi="Arial" w:cs="Arial"/>
          </w:rPr>
          <w:t>részletezés</w:t>
        </w:r>
        <w:r w:rsidR="00FB30A6">
          <w:rPr>
            <w:rFonts w:ascii="Arial" w:hAnsi="Arial" w:cs="Arial"/>
          </w:rPr>
          <w:t>ét kell elvégezni</w:t>
        </w:r>
        <w:r w:rsidRPr="0077625D">
          <w:rPr>
            <w:rFonts w:ascii="Arial" w:hAnsi="Arial" w:cs="Arial"/>
          </w:rPr>
          <w:t>.</w:t>
        </w:r>
      </w:ins>
      <w:r w:rsidRPr="0077625D">
        <w:rPr>
          <w:rFonts w:ascii="Arial" w:hAnsi="Arial" w:cs="Arial"/>
        </w:rPr>
        <w:t xml:space="preserve"> A tulajdonviszonyt megtestesítő értékpapírok </w:t>
      </w:r>
      <w:del w:id="65" w:author="MNB" w:date="2025-11-03T11:05:00Z" w16du:dateUtc="2025-11-03T10:05:00Z">
        <w:r w:rsidRPr="0077625D">
          <w:rPr>
            <w:rFonts w:ascii="Arial" w:hAnsi="Arial" w:cs="Arial"/>
          </w:rPr>
          <w:delText>(</w:delText>
        </w:r>
      </w:del>
      <w:ins w:id="66" w:author="MNB" w:date="2025-11-03T11:05:00Z" w16du:dateUtc="2025-11-03T10:05:00Z">
        <w:r w:rsidR="00DD4680">
          <w:rPr>
            <w:rFonts w:ascii="Arial" w:hAnsi="Arial" w:cs="Arial"/>
          </w:rPr>
          <w:t xml:space="preserve">– </w:t>
        </w:r>
      </w:ins>
      <w:r w:rsidRPr="0077625D">
        <w:rPr>
          <w:rFonts w:ascii="Arial" w:hAnsi="Arial" w:cs="Arial"/>
        </w:rPr>
        <w:t>részvények, befektetési jegyek</w:t>
      </w:r>
      <w:del w:id="67" w:author="MNB" w:date="2025-11-03T11:05:00Z" w16du:dateUtc="2025-11-03T10:05:00Z">
        <w:r w:rsidRPr="0077625D">
          <w:rPr>
            <w:rFonts w:ascii="Arial" w:hAnsi="Arial" w:cs="Arial"/>
          </w:rPr>
          <w:delText>)</w:delText>
        </w:r>
      </w:del>
      <w:ins w:id="68" w:author="MNB" w:date="2025-11-03T11:05:00Z" w16du:dateUtc="2025-11-03T10:05:00Z">
        <w:r w:rsidR="00DD4680">
          <w:rPr>
            <w:rFonts w:ascii="Arial" w:hAnsi="Arial" w:cs="Arial"/>
          </w:rPr>
          <w:t xml:space="preserve"> –</w:t>
        </w:r>
      </w:ins>
      <w:r w:rsidR="00FB2286">
        <w:rPr>
          <w:rFonts w:ascii="Arial" w:hAnsi="Arial" w:cs="Arial"/>
        </w:rPr>
        <w:t xml:space="preserve"> és a certifikátok</w:t>
      </w:r>
      <w:r w:rsidRPr="0077625D">
        <w:rPr>
          <w:rFonts w:ascii="Arial" w:hAnsi="Arial" w:cs="Arial"/>
        </w:rPr>
        <w:t xml:space="preserve"> állományát darabszám szerint, míg a </w:t>
      </w:r>
      <w:r w:rsidR="00734BBF">
        <w:rPr>
          <w:rFonts w:ascii="Arial" w:hAnsi="Arial" w:cs="Arial"/>
        </w:rPr>
        <w:t xml:space="preserve">certifikátok kivételével a </w:t>
      </w:r>
      <w:r w:rsidRPr="0077625D">
        <w:rPr>
          <w:rFonts w:ascii="Arial" w:hAnsi="Arial" w:cs="Arial"/>
        </w:rPr>
        <w:t xml:space="preserve">hitelviszonyt megtestesítő értékpapírok állományát névértéken (ezer devizában), illetve piaci vagy valós értéken, millió forintban kell a táblában </w:t>
      </w:r>
      <w:r w:rsidR="001D1B7A">
        <w:rPr>
          <w:rFonts w:ascii="Arial" w:hAnsi="Arial" w:cs="Arial"/>
        </w:rPr>
        <w:t>jelente</w:t>
      </w:r>
      <w:r w:rsidRPr="0077625D">
        <w:rPr>
          <w:rFonts w:ascii="Arial" w:hAnsi="Arial" w:cs="Arial"/>
        </w:rPr>
        <w:t>ni.</w:t>
      </w:r>
      <w:ins w:id="69" w:author="MNB" w:date="2025-11-03T11:05:00Z" w16du:dateUtc="2025-11-03T10:05:00Z">
        <w:r w:rsidR="00B81204" w:rsidRPr="00B81204">
          <w:t xml:space="preserve"> </w:t>
        </w:r>
      </w:ins>
    </w:p>
    <w:p w14:paraId="4B96AA12" w14:textId="466405D3" w:rsidR="003776D7" w:rsidRPr="00B71C00" w:rsidRDefault="008C242E" w:rsidP="00B71C00">
      <w:pPr>
        <w:spacing w:after="0" w:line="240" w:lineRule="auto"/>
        <w:rPr>
          <w:ins w:id="70" w:author="MNB" w:date="2025-11-03T11:05:00Z" w16du:dateUtc="2025-11-03T10:05:00Z"/>
          <w:rFonts w:ascii="Arial" w:eastAsia="Times New Roman" w:hAnsi="Arial" w:cs="Arial"/>
        </w:rPr>
      </w:pPr>
      <w:ins w:id="71" w:author="MNB" w:date="2025-11-03T11:05:00Z" w16du:dateUtc="2025-11-03T10:05:00Z">
        <w:r w:rsidRPr="00844BE4">
          <w:rPr>
            <w:rFonts w:ascii="Arial" w:hAnsi="Arial" w:cs="Arial"/>
          </w:rPr>
          <w:t>A 0</w:t>
        </w:r>
        <w:r w:rsidR="00547C1D">
          <w:rPr>
            <w:rFonts w:ascii="Arial" w:hAnsi="Arial" w:cs="Arial"/>
          </w:rPr>
          <w:t>2</w:t>
        </w:r>
        <w:r w:rsidR="00DD4680">
          <w:rPr>
            <w:rFonts w:ascii="Arial" w:hAnsi="Arial" w:cs="Arial"/>
          </w:rPr>
          <w:t>–</w:t>
        </w:r>
        <w:r w:rsidRPr="00844BE4">
          <w:rPr>
            <w:rFonts w:ascii="Arial" w:hAnsi="Arial" w:cs="Arial"/>
          </w:rPr>
          <w:t>04.</w:t>
        </w:r>
        <w:r w:rsidR="00B81204" w:rsidRPr="00DD4680">
          <w:rPr>
            <w:rFonts w:ascii="Arial" w:hAnsi="Arial" w:cs="Arial"/>
          </w:rPr>
          <w:t xml:space="preserve"> táblának a tárgyhó</w:t>
        </w:r>
        <w:r w:rsidR="00443065">
          <w:rPr>
            <w:rFonts w:ascii="Arial" w:hAnsi="Arial" w:cs="Arial"/>
          </w:rPr>
          <w:t>nap</w:t>
        </w:r>
        <w:r w:rsidR="00B81204" w:rsidRPr="00DD4680">
          <w:rPr>
            <w:rFonts w:ascii="Arial" w:hAnsi="Arial" w:cs="Arial"/>
          </w:rPr>
          <w:t xml:space="preserve"> utolsó napján fennálló, hó</w:t>
        </w:r>
        <w:r w:rsidR="00443065">
          <w:rPr>
            <w:rFonts w:ascii="Arial" w:hAnsi="Arial" w:cs="Arial"/>
          </w:rPr>
          <w:t>nap</w:t>
        </w:r>
        <w:r w:rsidR="00B81204" w:rsidRPr="00DD4680">
          <w:rPr>
            <w:rFonts w:ascii="Arial" w:hAnsi="Arial" w:cs="Arial"/>
          </w:rPr>
          <w:t xml:space="preserve"> végi, értékpapírszámlán lévő állományokat </w:t>
        </w:r>
        <w:r w:rsidR="00CA745E">
          <w:rPr>
            <w:rFonts w:ascii="Arial" w:hAnsi="Arial" w:cs="Arial"/>
          </w:rPr>
          <w:t xml:space="preserve">– </w:t>
        </w:r>
        <w:r w:rsidR="00B81204" w:rsidRPr="00DD4680">
          <w:rPr>
            <w:rFonts w:ascii="Arial" w:hAnsi="Arial" w:cs="Arial"/>
          </w:rPr>
          <w:t>piaci értéken</w:t>
        </w:r>
        <w:r w:rsidR="00CA745E">
          <w:rPr>
            <w:rFonts w:ascii="Arial" w:hAnsi="Arial" w:cs="Arial"/>
          </w:rPr>
          <w:t xml:space="preserve"> –</w:t>
        </w:r>
        <w:r w:rsidR="00B81204" w:rsidRPr="00DD4680">
          <w:rPr>
            <w:rFonts w:ascii="Arial" w:hAnsi="Arial" w:cs="Arial"/>
          </w:rPr>
          <w:t xml:space="preserve"> kell tartalmazni</w:t>
        </w:r>
        <w:r w:rsidR="00CA745E">
          <w:rPr>
            <w:rFonts w:ascii="Arial" w:hAnsi="Arial" w:cs="Arial"/>
          </w:rPr>
          <w:t>a</w:t>
        </w:r>
        <w:r w:rsidR="00B81204" w:rsidRPr="00DD4680">
          <w:rPr>
            <w:rFonts w:ascii="Arial" w:hAnsi="Arial" w:cs="Arial"/>
          </w:rPr>
          <w:t xml:space="preserve">, </w:t>
        </w:r>
        <w:r w:rsidR="008B78B0">
          <w:rPr>
            <w:rFonts w:ascii="Arial" w:hAnsi="Arial" w:cs="Arial"/>
          </w:rPr>
          <w:t>a jelentett adatoknak</w:t>
        </w:r>
        <w:r w:rsidR="00B81204" w:rsidRPr="00DD4680">
          <w:rPr>
            <w:rFonts w:ascii="Arial" w:hAnsi="Arial" w:cs="Arial"/>
          </w:rPr>
          <w:t xml:space="preserve"> összhangban kell </w:t>
        </w:r>
        <w:r w:rsidR="008B78B0">
          <w:rPr>
            <w:rFonts w:ascii="Arial" w:hAnsi="Arial" w:cs="Arial"/>
          </w:rPr>
          <w:t>állnia</w:t>
        </w:r>
        <w:r w:rsidR="00B81204" w:rsidRPr="00DD4680">
          <w:rPr>
            <w:rFonts w:ascii="Arial" w:hAnsi="Arial" w:cs="Arial"/>
          </w:rPr>
          <w:t xml:space="preserve"> a KELER</w:t>
        </w:r>
        <w:r w:rsidR="002F1B46" w:rsidRPr="00DD4680">
          <w:rPr>
            <w:rFonts w:ascii="Arial" w:hAnsi="Arial" w:cs="Arial"/>
          </w:rPr>
          <w:t xml:space="preserve"> Zrt.</w:t>
        </w:r>
        <w:r w:rsidR="00B81204" w:rsidRPr="00DD4680">
          <w:rPr>
            <w:rFonts w:ascii="Arial" w:hAnsi="Arial" w:cs="Arial"/>
          </w:rPr>
          <w:t>, illetve a letétkezelő</w:t>
        </w:r>
        <w:r w:rsidR="00253E9A" w:rsidRPr="00DD4680">
          <w:rPr>
            <w:rFonts w:ascii="Arial" w:hAnsi="Arial" w:cs="Arial"/>
          </w:rPr>
          <w:t>k</w:t>
        </w:r>
        <w:r w:rsidR="00B81204" w:rsidRPr="00DD4680">
          <w:rPr>
            <w:rFonts w:ascii="Arial" w:hAnsi="Arial" w:cs="Arial"/>
          </w:rPr>
          <w:t xml:space="preserve"> kimutatás</w:t>
        </w:r>
        <w:r w:rsidR="00253E9A" w:rsidRPr="00DD4680">
          <w:rPr>
            <w:rFonts w:ascii="Arial" w:hAnsi="Arial" w:cs="Arial"/>
          </w:rPr>
          <w:t>aival</w:t>
        </w:r>
        <w:r w:rsidR="00B81204" w:rsidRPr="00DD4680">
          <w:rPr>
            <w:rFonts w:ascii="Arial" w:hAnsi="Arial" w:cs="Arial"/>
          </w:rPr>
          <w:t>.</w:t>
        </w:r>
        <w:r w:rsidRPr="00DD4680">
          <w:rPr>
            <w:rFonts w:ascii="Arial" w:hAnsi="Arial" w:cs="Arial"/>
          </w:rPr>
          <w:t xml:space="preserve"> </w:t>
        </w:r>
        <w:r w:rsidR="00CA745E">
          <w:rPr>
            <w:rFonts w:ascii="Arial" w:hAnsi="Arial" w:cs="Arial"/>
          </w:rPr>
          <w:t>E</w:t>
        </w:r>
        <w:r w:rsidRPr="00DD4680">
          <w:rPr>
            <w:rFonts w:ascii="Arial" w:hAnsi="Arial" w:cs="Arial"/>
          </w:rPr>
          <w:t xml:space="preserve"> táblákban a nyomdai úton kibocsátott értékpapírokat is szerepeltetni kell</w:t>
        </w:r>
        <w:r w:rsidR="00CA745E">
          <w:rPr>
            <w:rFonts w:ascii="Arial" w:hAnsi="Arial" w:cs="Arial"/>
          </w:rPr>
          <w:t>,</w:t>
        </w:r>
        <w:r w:rsidR="0046038E" w:rsidRPr="00DD4680">
          <w:rPr>
            <w:rFonts w:ascii="Arial" w:hAnsi="Arial" w:cs="Arial"/>
          </w:rPr>
          <w:t xml:space="preserve"> </w:t>
        </w:r>
        <w:r w:rsidR="00596958" w:rsidRPr="00DD4680">
          <w:rPr>
            <w:rFonts w:ascii="Arial" w:hAnsi="Arial" w:cs="Arial"/>
          </w:rPr>
          <w:t>piaci értéken</w:t>
        </w:r>
        <w:r w:rsidR="00596958">
          <w:rPr>
            <w:rFonts w:ascii="Arial" w:hAnsi="Arial" w:cs="Arial"/>
          </w:rPr>
          <w:t>.</w:t>
        </w:r>
      </w:ins>
    </w:p>
    <w:p w14:paraId="6E073F2A" w14:textId="77777777" w:rsidR="003776D7" w:rsidRPr="00B71C00" w:rsidRDefault="003776D7" w:rsidP="00B71C00">
      <w:pPr>
        <w:spacing w:after="0" w:line="240" w:lineRule="auto"/>
        <w:rPr>
          <w:rFonts w:ascii="Arial" w:hAnsi="Arial" w:cs="Arial"/>
        </w:rPr>
      </w:pPr>
    </w:p>
    <w:p w14:paraId="270F2B2A" w14:textId="72670A50" w:rsidR="003776D7" w:rsidRPr="00361197" w:rsidRDefault="003776D7" w:rsidP="00B71C00">
      <w:pPr>
        <w:spacing w:after="0" w:line="240" w:lineRule="auto"/>
        <w:rPr>
          <w:rFonts w:ascii="Arial" w:hAnsi="Arial" w:cs="Arial"/>
        </w:rPr>
      </w:pPr>
      <w:r w:rsidRPr="00361197">
        <w:rPr>
          <w:rFonts w:ascii="Arial" w:hAnsi="Arial" w:cs="Arial"/>
        </w:rPr>
        <w:t>A</w:t>
      </w:r>
      <w:r w:rsidR="00540819" w:rsidRPr="00361197">
        <w:rPr>
          <w:rFonts w:ascii="Arial" w:hAnsi="Arial" w:cs="Arial"/>
        </w:rPr>
        <w:t xml:space="preserve"> táblák b)</w:t>
      </w:r>
      <w:r w:rsidRPr="00361197">
        <w:rPr>
          <w:rFonts w:ascii="Arial" w:hAnsi="Arial" w:cs="Arial"/>
        </w:rPr>
        <w:t xml:space="preserve"> oszlop</w:t>
      </w:r>
      <w:r w:rsidR="00540819" w:rsidRPr="00361197">
        <w:rPr>
          <w:rFonts w:ascii="Arial" w:hAnsi="Arial" w:cs="Arial"/>
        </w:rPr>
        <w:t>á</w:t>
      </w:r>
      <w:r w:rsidRPr="00361197">
        <w:rPr>
          <w:rFonts w:ascii="Arial" w:hAnsi="Arial" w:cs="Arial"/>
        </w:rPr>
        <w:t xml:space="preserve">ban </w:t>
      </w:r>
      <w:r w:rsidR="00540819" w:rsidRPr="00361197">
        <w:rPr>
          <w:rFonts w:ascii="Arial" w:hAnsi="Arial" w:cs="Arial"/>
        </w:rPr>
        <w:t>az</w:t>
      </w:r>
      <w:r w:rsidRPr="00361197">
        <w:rPr>
          <w:rFonts w:ascii="Arial" w:hAnsi="Arial" w:cs="Arial"/>
        </w:rPr>
        <w:t xml:space="preserve"> értékpapírok nevét idézőjel</w:t>
      </w:r>
      <w:r w:rsidR="00540819" w:rsidRPr="00361197">
        <w:rPr>
          <w:rFonts w:ascii="Arial" w:hAnsi="Arial" w:cs="Arial"/>
        </w:rPr>
        <w:t>ben</w:t>
      </w:r>
      <w:r w:rsidRPr="00361197">
        <w:rPr>
          <w:rFonts w:ascii="Arial" w:hAnsi="Arial" w:cs="Arial"/>
        </w:rPr>
        <w:t xml:space="preserve"> szükséges </w:t>
      </w:r>
      <w:r w:rsidR="00540819" w:rsidRPr="00361197">
        <w:rPr>
          <w:rFonts w:ascii="Arial" w:hAnsi="Arial" w:cs="Arial"/>
        </w:rPr>
        <w:t>megadni</w:t>
      </w:r>
      <w:r w:rsidRPr="00361197">
        <w:rPr>
          <w:rFonts w:ascii="Arial" w:hAnsi="Arial" w:cs="Arial"/>
        </w:rPr>
        <w:t>.</w:t>
      </w:r>
    </w:p>
    <w:p w14:paraId="262FF4E0" w14:textId="2CD7BE45" w:rsidR="003776D7" w:rsidRPr="00361197" w:rsidRDefault="003776D7" w:rsidP="009D5698">
      <w:pPr>
        <w:spacing w:after="0" w:line="240" w:lineRule="auto"/>
        <w:rPr>
          <w:rFonts w:ascii="Arial" w:hAnsi="Arial" w:cs="Arial"/>
        </w:rPr>
      </w:pPr>
    </w:p>
    <w:p w14:paraId="120CBF78" w14:textId="77777777" w:rsidR="008116FF" w:rsidRPr="00361197" w:rsidRDefault="003776D7" w:rsidP="00BC4FDC">
      <w:pPr>
        <w:spacing w:after="0" w:line="240" w:lineRule="auto"/>
        <w:rPr>
          <w:rFonts w:ascii="Arial" w:hAnsi="Arial" w:cs="Arial"/>
        </w:rPr>
      </w:pPr>
      <w:r w:rsidRPr="00361197">
        <w:rPr>
          <w:rFonts w:ascii="Arial" w:hAnsi="Arial" w:cs="Arial"/>
        </w:rPr>
        <w:t xml:space="preserve">Az egy ISIN kódhoz tartozó </w:t>
      </w:r>
      <w:r w:rsidR="000E5A63" w:rsidRPr="00361197">
        <w:rPr>
          <w:rFonts w:ascii="Arial" w:hAnsi="Arial" w:cs="Arial"/>
        </w:rPr>
        <w:t>érték</w:t>
      </w:r>
      <w:r w:rsidRPr="00361197">
        <w:rPr>
          <w:rFonts w:ascii="Arial" w:hAnsi="Arial" w:cs="Arial"/>
        </w:rPr>
        <w:t xml:space="preserve">papírok állományát összevontan kell jelenteni. </w:t>
      </w:r>
    </w:p>
    <w:p w14:paraId="77614293" w14:textId="77777777" w:rsidR="008116FF" w:rsidRPr="00361197" w:rsidRDefault="008116FF" w:rsidP="00BC4FDC">
      <w:pPr>
        <w:spacing w:after="0" w:line="240" w:lineRule="auto"/>
        <w:rPr>
          <w:rFonts w:ascii="Arial" w:hAnsi="Arial" w:cs="Arial"/>
        </w:rPr>
      </w:pPr>
    </w:p>
    <w:p w14:paraId="25073FA7" w14:textId="0E168E4C" w:rsidR="008116FF" w:rsidRPr="00361197" w:rsidRDefault="00CA745E" w:rsidP="00BC4FDC">
      <w:pPr>
        <w:spacing w:after="0" w:line="240" w:lineRule="auto"/>
        <w:rPr>
          <w:ins w:id="72" w:author="MNB" w:date="2025-11-03T11:05:00Z" w16du:dateUtc="2025-11-03T10:05:00Z"/>
          <w:rFonts w:ascii="Arial" w:hAnsi="Arial" w:cs="Arial"/>
        </w:rPr>
      </w:pPr>
      <w:ins w:id="73" w:author="MNB" w:date="2025-11-03T11:05:00Z" w16du:dateUtc="2025-11-03T10:05:00Z">
        <w:r w:rsidRPr="00361197">
          <w:rPr>
            <w:rFonts w:ascii="Arial" w:hAnsi="Arial" w:cs="Arial"/>
          </w:rPr>
          <w:t xml:space="preserve">Az </w:t>
        </w:r>
        <w:r w:rsidR="008116FF" w:rsidRPr="00361197">
          <w:rPr>
            <w:rFonts w:ascii="Arial" w:hAnsi="Arial" w:cs="Arial"/>
          </w:rPr>
          <w:t>ISIN kód</w:t>
        </w:r>
        <w:r w:rsidR="00521F81" w:rsidRPr="00361197">
          <w:rPr>
            <w:rFonts w:ascii="Arial" w:hAnsi="Arial" w:cs="Arial"/>
          </w:rPr>
          <w:t>dal nem rendelkező</w:t>
        </w:r>
        <w:r w:rsidR="00253E9A" w:rsidRPr="00361197">
          <w:rPr>
            <w:rFonts w:ascii="Arial" w:hAnsi="Arial" w:cs="Arial"/>
          </w:rPr>
          <w:t xml:space="preserve"> külföldi, tu</w:t>
        </w:r>
        <w:r w:rsidR="00521F81" w:rsidRPr="00361197">
          <w:rPr>
            <w:rFonts w:ascii="Arial" w:hAnsi="Arial" w:cs="Arial"/>
          </w:rPr>
          <w:t xml:space="preserve">lajdonviszonyt megtestesítő </w:t>
        </w:r>
        <w:r w:rsidR="008116FF" w:rsidRPr="00361197">
          <w:rPr>
            <w:rFonts w:ascii="Arial" w:hAnsi="Arial" w:cs="Arial"/>
          </w:rPr>
          <w:t xml:space="preserve">értékpapírokat </w:t>
        </w:r>
        <w:r w:rsidRPr="00361197">
          <w:rPr>
            <w:rFonts w:ascii="Arial" w:hAnsi="Arial" w:cs="Arial"/>
          </w:rPr>
          <w:t>–</w:t>
        </w:r>
        <w:r w:rsidR="00443065" w:rsidRPr="00361197">
          <w:rPr>
            <w:rFonts w:ascii="Arial" w:hAnsi="Arial" w:cs="Arial"/>
          </w:rPr>
          <w:t xml:space="preserve"> </w:t>
        </w:r>
        <w:r w:rsidR="00521F81" w:rsidRPr="00361197">
          <w:rPr>
            <w:rFonts w:ascii="Arial" w:hAnsi="Arial" w:cs="Arial"/>
          </w:rPr>
          <w:t xml:space="preserve">részvények, </w:t>
        </w:r>
        <w:r w:rsidR="0086788E" w:rsidRPr="00361197">
          <w:rPr>
            <w:rFonts w:ascii="Arial" w:hAnsi="Arial" w:cs="Arial"/>
          </w:rPr>
          <w:t>befektetési</w:t>
        </w:r>
        <w:r w:rsidR="00521F81" w:rsidRPr="00361197">
          <w:rPr>
            <w:rFonts w:ascii="Arial" w:hAnsi="Arial" w:cs="Arial"/>
          </w:rPr>
          <w:t xml:space="preserve"> jegyek</w:t>
        </w:r>
        <w:r w:rsidRPr="00361197">
          <w:rPr>
            <w:rFonts w:ascii="Arial" w:hAnsi="Arial" w:cs="Arial"/>
          </w:rPr>
          <w:t xml:space="preserve"> –</w:t>
        </w:r>
        <w:r w:rsidR="00521F81" w:rsidRPr="00361197">
          <w:rPr>
            <w:rFonts w:ascii="Arial" w:hAnsi="Arial" w:cs="Arial"/>
          </w:rPr>
          <w:t xml:space="preserve"> </w:t>
        </w:r>
        <w:r w:rsidR="008116FF" w:rsidRPr="00361197">
          <w:rPr>
            <w:rFonts w:ascii="Arial" w:hAnsi="Arial" w:cs="Arial"/>
          </w:rPr>
          <w:t>a 09. tábl</w:t>
        </w:r>
        <w:r w:rsidRPr="00361197">
          <w:rPr>
            <w:rFonts w:ascii="Arial" w:hAnsi="Arial" w:cs="Arial"/>
          </w:rPr>
          <w:t>ában</w:t>
        </w:r>
        <w:r w:rsidR="008116FF" w:rsidRPr="00361197">
          <w:rPr>
            <w:rFonts w:ascii="Arial" w:hAnsi="Arial" w:cs="Arial"/>
          </w:rPr>
          <w:t xml:space="preserve"> kell szerepeltetni.</w:t>
        </w:r>
      </w:ins>
    </w:p>
    <w:p w14:paraId="4587A267" w14:textId="07EF53D1" w:rsidR="00597AED" w:rsidRPr="00361197" w:rsidRDefault="00597AED" w:rsidP="00B71C00">
      <w:pPr>
        <w:spacing w:after="0" w:line="240" w:lineRule="auto"/>
        <w:rPr>
          <w:ins w:id="74" w:author="MNB" w:date="2025-11-03T11:05:00Z" w16du:dateUtc="2025-11-03T10:05:00Z"/>
          <w:rFonts w:ascii="Arial" w:hAnsi="Arial" w:cs="Arial"/>
        </w:rPr>
      </w:pPr>
    </w:p>
    <w:p w14:paraId="53D551E5" w14:textId="77777777" w:rsidR="00597AED" w:rsidRPr="00361197" w:rsidRDefault="00597AED" w:rsidP="009D5698">
      <w:pPr>
        <w:spacing w:after="0" w:line="240" w:lineRule="auto"/>
        <w:rPr>
          <w:rFonts w:ascii="Arial" w:hAnsi="Arial" w:cs="Arial"/>
        </w:rPr>
      </w:pPr>
    </w:p>
    <w:p w14:paraId="2A1C7145" w14:textId="3D21A085" w:rsidR="00597AED" w:rsidRPr="00361197" w:rsidRDefault="00597AED" w:rsidP="009D5698">
      <w:pPr>
        <w:spacing w:after="0" w:line="240" w:lineRule="auto"/>
        <w:rPr>
          <w:rFonts w:ascii="Arial" w:hAnsi="Arial" w:cs="Arial"/>
          <w:b/>
        </w:rPr>
      </w:pPr>
      <w:r w:rsidRPr="00361197">
        <w:rPr>
          <w:rFonts w:ascii="Arial" w:hAnsi="Arial" w:cs="Arial"/>
          <w:b/>
        </w:rPr>
        <w:t>06. tábla: Tájékoztató adatok</w:t>
      </w:r>
    </w:p>
    <w:p w14:paraId="3337436F" w14:textId="77777777" w:rsidR="00597AED" w:rsidRPr="00361197" w:rsidRDefault="00597AED" w:rsidP="00B71C00">
      <w:pPr>
        <w:spacing w:after="0" w:line="240" w:lineRule="auto"/>
        <w:rPr>
          <w:rFonts w:ascii="Arial" w:hAnsi="Arial" w:cs="Arial"/>
          <w:b/>
        </w:rPr>
      </w:pPr>
    </w:p>
    <w:p w14:paraId="3E757115" w14:textId="63516D4B" w:rsidR="00F70F6A" w:rsidRPr="00361197" w:rsidRDefault="00F70F6A" w:rsidP="00F70F6A">
      <w:pPr>
        <w:tabs>
          <w:tab w:val="left" w:pos="567"/>
          <w:tab w:val="left" w:pos="851"/>
          <w:tab w:val="left" w:pos="2127"/>
          <w:tab w:val="left" w:pos="2552"/>
        </w:tabs>
        <w:spacing w:after="0" w:line="240" w:lineRule="auto"/>
        <w:rPr>
          <w:rFonts w:ascii="Arial" w:hAnsi="Arial" w:cs="Arial"/>
        </w:rPr>
      </w:pPr>
      <w:r w:rsidRPr="00361197">
        <w:rPr>
          <w:rFonts w:ascii="Arial" w:hAnsi="Arial" w:cs="Arial"/>
        </w:rPr>
        <w:t>A tábla egyes sorainak kitöltésére vonatkozó előírások</w:t>
      </w:r>
    </w:p>
    <w:p w14:paraId="5C3C0DEF" w14:textId="77777777" w:rsidR="00CD6FC0" w:rsidRPr="00361197" w:rsidRDefault="00CD6FC0" w:rsidP="009D5698">
      <w:pPr>
        <w:spacing w:after="0" w:line="240" w:lineRule="auto"/>
        <w:rPr>
          <w:rFonts w:ascii="Arial" w:hAnsi="Arial" w:cs="Arial"/>
          <w:i/>
        </w:rPr>
      </w:pPr>
    </w:p>
    <w:p w14:paraId="38263F13" w14:textId="03185D77" w:rsidR="00597AED" w:rsidRPr="00361197" w:rsidRDefault="00F70F6A" w:rsidP="009D5698">
      <w:pPr>
        <w:spacing w:after="0" w:line="240" w:lineRule="auto"/>
        <w:rPr>
          <w:rFonts w:ascii="Arial" w:eastAsia="Times New Roman" w:hAnsi="Arial" w:cs="Arial"/>
          <w:i/>
          <w:sz w:val="24"/>
          <w:szCs w:val="24"/>
        </w:rPr>
      </w:pPr>
      <w:r w:rsidRPr="00361197">
        <w:rPr>
          <w:rFonts w:ascii="Arial" w:hAnsi="Arial" w:cs="Arial"/>
          <w:i/>
        </w:rPr>
        <w:t xml:space="preserve">1. </w:t>
      </w:r>
      <w:r w:rsidR="00597AED" w:rsidRPr="00361197">
        <w:rPr>
          <w:rFonts w:ascii="Arial" w:hAnsi="Arial" w:cs="Arial"/>
          <w:i/>
        </w:rPr>
        <w:t>Befektetési alap</w:t>
      </w:r>
      <w:r w:rsidR="00597AED" w:rsidRPr="00361197">
        <w:rPr>
          <w:rFonts w:ascii="Arial" w:hAnsi="Arial" w:cs="Arial"/>
          <w:i/>
          <w:iCs/>
        </w:rPr>
        <w:t xml:space="preserve"> kapott (tárgyhónapra járó)</w:t>
      </w:r>
      <w:r w:rsidR="00597AED" w:rsidRPr="00361197">
        <w:rPr>
          <w:rFonts w:ascii="Arial" w:hAnsi="Arial" w:cs="Arial"/>
          <w:i/>
        </w:rPr>
        <w:t xml:space="preserve"> tulajdonosi jövedelme</w:t>
      </w:r>
    </w:p>
    <w:p w14:paraId="2E4E97FE" w14:textId="54C04A96" w:rsidR="00597AED" w:rsidRPr="00361197" w:rsidRDefault="00597AED" w:rsidP="009D5698">
      <w:pPr>
        <w:spacing w:after="0" w:line="240" w:lineRule="auto"/>
        <w:rPr>
          <w:rFonts w:ascii="Arial" w:hAnsi="Arial" w:cs="Arial"/>
        </w:rPr>
      </w:pPr>
      <w:r w:rsidRPr="00361197">
        <w:rPr>
          <w:rFonts w:ascii="Arial" w:hAnsi="Arial" w:cs="Arial"/>
        </w:rPr>
        <w:t xml:space="preserve">A befektetési alap a tulajdonában lévő különféle eszközök </w:t>
      </w:r>
      <w:del w:id="75" w:author="MNB" w:date="2025-11-03T11:05:00Z" w16du:dateUtc="2025-11-03T10:05:00Z">
        <w:r w:rsidRPr="00361197">
          <w:rPr>
            <w:rFonts w:ascii="Arial" w:hAnsi="Arial" w:cs="Arial"/>
          </w:rPr>
          <w:delText>(</w:delText>
        </w:r>
      </w:del>
      <w:ins w:id="76" w:author="MNB" w:date="2025-11-03T11:05:00Z" w16du:dateUtc="2025-11-03T10:05:00Z">
        <w:r w:rsidR="0069302E" w:rsidRPr="00361197">
          <w:rPr>
            <w:rFonts w:ascii="Arial" w:hAnsi="Arial" w:cs="Arial"/>
          </w:rPr>
          <w:t xml:space="preserve">– </w:t>
        </w:r>
      </w:ins>
      <w:r w:rsidRPr="00361197">
        <w:rPr>
          <w:rFonts w:ascii="Arial" w:hAnsi="Arial" w:cs="Arial"/>
        </w:rPr>
        <w:t>betétek, értékpapírok, részvények, befektetési jegyek, üzletrészek, adott kölcsönök, tárgyi eszközök</w:t>
      </w:r>
      <w:del w:id="77" w:author="MNB" w:date="2025-11-03T11:05:00Z" w16du:dateUtc="2025-11-03T10:05:00Z">
        <w:r w:rsidRPr="00361197">
          <w:rPr>
            <w:rFonts w:ascii="Arial" w:hAnsi="Arial" w:cs="Arial"/>
          </w:rPr>
          <w:delText>)</w:delText>
        </w:r>
      </w:del>
      <w:ins w:id="78" w:author="MNB" w:date="2025-11-03T11:05:00Z" w16du:dateUtc="2025-11-03T10:05:00Z">
        <w:r w:rsidR="0069302E" w:rsidRPr="00361197">
          <w:rPr>
            <w:rFonts w:ascii="Arial" w:hAnsi="Arial" w:cs="Arial"/>
          </w:rPr>
          <w:t xml:space="preserve"> –</w:t>
        </w:r>
      </w:ins>
      <w:r w:rsidRPr="00361197">
        <w:rPr>
          <w:rFonts w:ascii="Arial" w:hAnsi="Arial" w:cs="Arial"/>
        </w:rPr>
        <w:t xml:space="preserve"> után a tárgyidőszakban kapott </w:t>
      </w:r>
      <w:del w:id="79" w:author="MNB" w:date="2025-11-03T11:05:00Z" w16du:dateUtc="2025-11-03T10:05:00Z">
        <w:r w:rsidRPr="00361197">
          <w:rPr>
            <w:rFonts w:ascii="Arial" w:hAnsi="Arial" w:cs="Arial"/>
          </w:rPr>
          <w:delText>(</w:delText>
        </w:r>
      </w:del>
      <w:ins w:id="80" w:author="MNB" w:date="2025-11-03T11:05:00Z" w16du:dateUtc="2025-11-03T10:05:00Z">
        <w:r w:rsidR="0069302E" w:rsidRPr="00361197">
          <w:rPr>
            <w:rFonts w:ascii="Arial" w:hAnsi="Arial" w:cs="Arial"/>
          </w:rPr>
          <w:t xml:space="preserve">– </w:t>
        </w:r>
      </w:ins>
      <w:r w:rsidRPr="00361197">
        <w:rPr>
          <w:rFonts w:ascii="Arial" w:hAnsi="Arial" w:cs="Arial"/>
        </w:rPr>
        <w:t>a tárgyidőszakra járó</w:t>
      </w:r>
      <w:del w:id="81" w:author="MNB" w:date="2025-11-03T11:05:00Z" w16du:dateUtc="2025-11-03T10:05:00Z">
        <w:r w:rsidRPr="00361197">
          <w:rPr>
            <w:rFonts w:ascii="Arial" w:hAnsi="Arial" w:cs="Arial"/>
          </w:rPr>
          <w:delText>)</w:delText>
        </w:r>
      </w:del>
      <w:ins w:id="82" w:author="MNB" w:date="2025-11-03T11:05:00Z" w16du:dateUtc="2025-11-03T10:05:00Z">
        <w:r w:rsidR="0069302E" w:rsidRPr="00361197">
          <w:rPr>
            <w:rFonts w:ascii="Arial" w:hAnsi="Arial" w:cs="Arial"/>
          </w:rPr>
          <w:t xml:space="preserve"> –</w:t>
        </w:r>
      </w:ins>
      <w:r w:rsidRPr="00361197">
        <w:rPr>
          <w:rFonts w:ascii="Arial" w:hAnsi="Arial" w:cs="Arial"/>
        </w:rPr>
        <w:t xml:space="preserve"> jövedelem, amelyet kamatok, osztalékok, befektetési jegyek utáni jövedelem és bérleti díjak bontásban kell bemutatni, millió forintban kifejezve. Kamatjövedelmet kell elszámolni a betétek, adott kölcsönök és a hitelviszonyt megtestesítő értékpapírok után, ideértve a diszkontpapírokat is. A tárgyhónapra járó kapott kamatok </w:t>
      </w:r>
      <w:r w:rsidR="004F3848" w:rsidRPr="00361197">
        <w:rPr>
          <w:rFonts w:ascii="Arial" w:hAnsi="Arial" w:cs="Arial"/>
        </w:rPr>
        <w:t xml:space="preserve">alábontó </w:t>
      </w:r>
      <w:r w:rsidRPr="00361197">
        <w:rPr>
          <w:rFonts w:ascii="Arial" w:hAnsi="Arial" w:cs="Arial"/>
        </w:rPr>
        <w:t>soron a</w:t>
      </w:r>
      <w:r w:rsidR="003B6EEA" w:rsidRPr="00361197">
        <w:rPr>
          <w:rFonts w:ascii="Arial" w:hAnsi="Arial" w:cs="Arial"/>
        </w:rPr>
        <w:t xml:space="preserve"> befektetési</w:t>
      </w:r>
      <w:r w:rsidRPr="00361197">
        <w:rPr>
          <w:rFonts w:ascii="Arial" w:hAnsi="Arial" w:cs="Arial"/>
        </w:rPr>
        <w:t xml:space="preserve"> alap tulajdonában lévő kamatozó eszközök </w:t>
      </w:r>
      <w:del w:id="83" w:author="MNB" w:date="2025-11-03T11:05:00Z" w16du:dateUtc="2025-11-03T10:05:00Z">
        <w:r w:rsidRPr="00361197">
          <w:rPr>
            <w:rFonts w:ascii="Arial" w:hAnsi="Arial" w:cs="Arial"/>
          </w:rPr>
          <w:delText>(</w:delText>
        </w:r>
      </w:del>
      <w:ins w:id="84" w:author="MNB" w:date="2025-11-03T11:05:00Z" w16du:dateUtc="2025-11-03T10:05:00Z">
        <w:r w:rsidR="0069302E" w:rsidRPr="00361197">
          <w:rPr>
            <w:rFonts w:ascii="Arial" w:hAnsi="Arial" w:cs="Arial"/>
          </w:rPr>
          <w:t xml:space="preserve">– </w:t>
        </w:r>
      </w:ins>
      <w:r w:rsidRPr="00361197">
        <w:rPr>
          <w:rFonts w:ascii="Arial" w:hAnsi="Arial" w:cs="Arial"/>
        </w:rPr>
        <w:t>betét, hitelviszonyt megtestesítő értékpapír, adott kölcsön</w:t>
      </w:r>
      <w:del w:id="85" w:author="MNB" w:date="2025-11-03T11:05:00Z" w16du:dateUtc="2025-11-03T10:05:00Z">
        <w:r w:rsidRPr="00361197">
          <w:rPr>
            <w:rFonts w:ascii="Arial" w:hAnsi="Arial" w:cs="Arial"/>
          </w:rPr>
          <w:delText>)</w:delText>
        </w:r>
      </w:del>
      <w:ins w:id="86" w:author="MNB" w:date="2025-11-03T11:05:00Z" w16du:dateUtc="2025-11-03T10:05:00Z">
        <w:r w:rsidR="0069302E" w:rsidRPr="00361197">
          <w:rPr>
            <w:rFonts w:ascii="Arial" w:hAnsi="Arial" w:cs="Arial"/>
          </w:rPr>
          <w:t xml:space="preserve"> –</w:t>
        </w:r>
      </w:ins>
      <w:r w:rsidRPr="00361197">
        <w:rPr>
          <w:rFonts w:ascii="Arial" w:hAnsi="Arial" w:cs="Arial"/>
        </w:rPr>
        <w:t xml:space="preserve"> után az adott időszakra járó havi kamatjövedelmet kell jelenteni, amely a kamatfizetés vagy a kamathalmozódás adott hónapra eső része. </w:t>
      </w:r>
    </w:p>
    <w:p w14:paraId="1829A7D1" w14:textId="6DB56488" w:rsidR="00597AED" w:rsidRPr="00361197" w:rsidRDefault="00597AED" w:rsidP="00B71C00">
      <w:pPr>
        <w:spacing w:after="0" w:line="240" w:lineRule="auto"/>
        <w:rPr>
          <w:rFonts w:ascii="Arial" w:hAnsi="Arial" w:cs="Arial"/>
        </w:rPr>
      </w:pPr>
      <w:r w:rsidRPr="00361197">
        <w:rPr>
          <w:rFonts w:ascii="Arial" w:hAnsi="Arial" w:cs="Arial"/>
        </w:rPr>
        <w:t xml:space="preserve">A zérókupon </w:t>
      </w:r>
      <w:del w:id="87" w:author="MNB" w:date="2025-11-03T11:05:00Z" w16du:dateUtc="2025-11-03T10:05:00Z">
        <w:r w:rsidRPr="00361197">
          <w:rPr>
            <w:rFonts w:ascii="Arial" w:hAnsi="Arial" w:cs="Arial"/>
          </w:rPr>
          <w:delText>(</w:delText>
        </w:r>
      </w:del>
      <w:ins w:id="88" w:author="MNB" w:date="2025-11-03T11:05:00Z" w16du:dateUtc="2025-11-03T10:05:00Z">
        <w:r w:rsidR="0069302E" w:rsidRPr="00361197">
          <w:rPr>
            <w:rFonts w:ascii="Arial" w:hAnsi="Arial" w:cs="Arial"/>
          </w:rPr>
          <w:t xml:space="preserve">– </w:t>
        </w:r>
      </w:ins>
      <w:r w:rsidRPr="00361197">
        <w:rPr>
          <w:rFonts w:ascii="Arial" w:hAnsi="Arial" w:cs="Arial"/>
        </w:rPr>
        <w:t>diszkont</w:t>
      </w:r>
      <w:del w:id="89" w:author="MNB" w:date="2025-11-03T11:05:00Z" w16du:dateUtc="2025-11-03T10:05:00Z">
        <w:r w:rsidRPr="00361197">
          <w:rPr>
            <w:rFonts w:ascii="Arial" w:hAnsi="Arial" w:cs="Arial"/>
          </w:rPr>
          <w:delText>)</w:delText>
        </w:r>
      </w:del>
      <w:ins w:id="90" w:author="MNB" w:date="2025-11-03T11:05:00Z" w16du:dateUtc="2025-11-03T10:05:00Z">
        <w:r w:rsidR="0069302E" w:rsidRPr="00361197">
          <w:rPr>
            <w:rFonts w:ascii="Arial" w:hAnsi="Arial" w:cs="Arial"/>
          </w:rPr>
          <w:t xml:space="preserve"> –</w:t>
        </w:r>
      </w:ins>
      <w:r w:rsidRPr="00361197">
        <w:rPr>
          <w:rFonts w:ascii="Arial" w:hAnsi="Arial" w:cs="Arial"/>
        </w:rPr>
        <w:t xml:space="preserve"> hitelviszonyt megtestesítő értékpapírok esetében kamat</w:t>
      </w:r>
      <w:r w:rsidR="008E2904" w:rsidRPr="00361197">
        <w:rPr>
          <w:rFonts w:ascii="Arial" w:hAnsi="Arial" w:cs="Arial"/>
        </w:rPr>
        <w:t xml:space="preserve"> alatt</w:t>
      </w:r>
      <w:r w:rsidRPr="00361197">
        <w:rPr>
          <w:rFonts w:ascii="Arial" w:hAnsi="Arial" w:cs="Arial"/>
        </w:rPr>
        <w:t xml:space="preserve"> kell érteni a vételár és névérték közötti különbözet időarányos elhatárolását.</w:t>
      </w:r>
    </w:p>
    <w:p w14:paraId="1117CDC7" w14:textId="3BC8D099" w:rsidR="00597AED" w:rsidRPr="00361197" w:rsidRDefault="00597AED" w:rsidP="00B71C00">
      <w:pPr>
        <w:spacing w:after="0" w:line="240" w:lineRule="auto"/>
        <w:rPr>
          <w:rFonts w:ascii="Arial" w:hAnsi="Arial"/>
        </w:rPr>
      </w:pPr>
      <w:r w:rsidRPr="00361197">
        <w:rPr>
          <w:rFonts w:ascii="Arial" w:hAnsi="Arial" w:cs="Arial"/>
        </w:rPr>
        <w:t xml:space="preserve">A birtokolt befektetési jegyek jövedelmeként azok tárgyhavi </w:t>
      </w:r>
      <w:r w:rsidR="008E2904" w:rsidRPr="00361197">
        <w:rPr>
          <w:rFonts w:ascii="Arial" w:hAnsi="Arial" w:cs="Arial"/>
        </w:rPr>
        <w:t xml:space="preserve">pozitív </w:t>
      </w:r>
      <w:r w:rsidRPr="00361197">
        <w:rPr>
          <w:rFonts w:ascii="Arial" w:hAnsi="Arial" w:cs="Arial"/>
        </w:rPr>
        <w:t>hozamát kell kimutatni az adatszolgáltatásban</w:t>
      </w:r>
      <w:ins w:id="91" w:author="MNB" w:date="2025-11-03T11:05:00Z" w16du:dateUtc="2025-11-03T10:05:00Z">
        <w:r w:rsidR="00805DF0" w:rsidRPr="00361197">
          <w:rPr>
            <w:rFonts w:ascii="Arial" w:hAnsi="Arial" w:cs="Arial"/>
          </w:rPr>
          <w:t xml:space="preserve">, oly módon, hogy az összes birtokolt befektetési jegy </w:t>
        </w:r>
        <w:r w:rsidR="0030728D" w:rsidRPr="00361197">
          <w:rPr>
            <w:rFonts w:ascii="Arial" w:hAnsi="Arial" w:cs="Arial"/>
          </w:rPr>
          <w:t xml:space="preserve">tárgyhavi </w:t>
        </w:r>
        <w:r w:rsidR="00805DF0" w:rsidRPr="00361197">
          <w:rPr>
            <w:rFonts w:ascii="Arial" w:hAnsi="Arial" w:cs="Arial"/>
          </w:rPr>
          <w:t xml:space="preserve">hozamát </w:t>
        </w:r>
        <w:r w:rsidR="0030728D" w:rsidRPr="00361197">
          <w:rPr>
            <w:rFonts w:ascii="Arial" w:hAnsi="Arial" w:cs="Arial"/>
          </w:rPr>
          <w:t>össze kell adni, s amennyiben a nettó hozam pozitív, akkor azt az értéket kell szerepeltetni</w:t>
        </w:r>
        <w:r w:rsidR="00FF4287" w:rsidRPr="00361197">
          <w:rPr>
            <w:rFonts w:ascii="Arial" w:hAnsi="Arial" w:cs="Arial"/>
          </w:rPr>
          <w:t>,</w:t>
        </w:r>
        <w:r w:rsidR="0030728D" w:rsidRPr="00361197">
          <w:rPr>
            <w:rFonts w:ascii="Arial" w:hAnsi="Arial" w:cs="Arial"/>
          </w:rPr>
          <w:t xml:space="preserve"> </w:t>
        </w:r>
        <w:r w:rsidR="00FF4287" w:rsidRPr="00361197">
          <w:rPr>
            <w:rFonts w:ascii="Arial" w:hAnsi="Arial" w:cs="Arial"/>
          </w:rPr>
          <w:t>a</w:t>
        </w:r>
        <w:r w:rsidR="0030728D" w:rsidRPr="00361197">
          <w:rPr>
            <w:rFonts w:ascii="Arial" w:hAnsi="Arial" w:cs="Arial"/>
          </w:rPr>
          <w:t>mennyiben a nettó hozam negatív, abban az esetben nem kell kitölteni a sort.</w:t>
        </w:r>
        <w:r w:rsidR="003309B6" w:rsidRPr="00361197">
          <w:rPr>
            <w:rFonts w:ascii="Arial" w:hAnsi="Arial" w:cs="Arial"/>
          </w:rPr>
          <w:t xml:space="preserve"> A birtokolt befektetési jegyek jövedelméből ki kell szűrni a devizaárfolyam</w:t>
        </w:r>
        <w:r w:rsidR="00443065" w:rsidRPr="00361197">
          <w:rPr>
            <w:rFonts w:ascii="Arial" w:hAnsi="Arial" w:cs="Arial"/>
          </w:rPr>
          <w:t>-</w:t>
        </w:r>
        <w:r w:rsidR="003309B6" w:rsidRPr="00361197">
          <w:rPr>
            <w:rFonts w:ascii="Arial" w:hAnsi="Arial" w:cs="Arial"/>
          </w:rPr>
          <w:t>változás és a piaci árváltozás hatását, valamint a tárgyhónapban kapott hozamkifizetést</w:t>
        </w:r>
      </w:ins>
      <w:r w:rsidR="003309B6" w:rsidRPr="00361197">
        <w:rPr>
          <w:rFonts w:ascii="Arial" w:hAnsi="Arial"/>
        </w:rPr>
        <w:t>.</w:t>
      </w:r>
    </w:p>
    <w:p w14:paraId="593DFE65" w14:textId="110D1FE9" w:rsidR="00597AED" w:rsidRPr="0077625D" w:rsidRDefault="00597AED" w:rsidP="009D5698">
      <w:pPr>
        <w:spacing w:after="0" w:line="240" w:lineRule="auto"/>
        <w:rPr>
          <w:rFonts w:ascii="Arial" w:hAnsi="Arial" w:cs="Arial"/>
        </w:rPr>
      </w:pPr>
      <w:r w:rsidRPr="00361197">
        <w:rPr>
          <w:rFonts w:ascii="Arial" w:hAnsi="Arial"/>
        </w:rPr>
        <w:t xml:space="preserve">Nem szerepeltethetők a tulajdonosi jövedelmek </w:t>
      </w:r>
      <w:del w:id="92" w:author="MNB" w:date="2025-11-03T11:05:00Z" w16du:dateUtc="2025-11-03T10:05:00Z">
        <w:r w:rsidRPr="00361197">
          <w:rPr>
            <w:rFonts w:ascii="Arial" w:hAnsi="Arial" w:cs="Arial"/>
          </w:rPr>
          <w:delText>(</w:delText>
        </w:r>
      </w:del>
      <w:ins w:id="93" w:author="MNB" w:date="2025-11-03T11:05:00Z" w16du:dateUtc="2025-11-03T10:05:00Z">
        <w:r w:rsidR="00AF1278" w:rsidRPr="00361197">
          <w:rPr>
            <w:rFonts w:ascii="Arial" w:hAnsi="Arial" w:cs="Arial"/>
          </w:rPr>
          <w:t xml:space="preserve">– </w:t>
        </w:r>
      </w:ins>
      <w:r w:rsidRPr="00361197">
        <w:rPr>
          <w:rFonts w:ascii="Arial" w:hAnsi="Arial"/>
        </w:rPr>
        <w:t>és ezen belül a kamatok</w:t>
      </w:r>
      <w:del w:id="94" w:author="MNB" w:date="2025-11-03T11:05:00Z" w16du:dateUtc="2025-11-03T10:05:00Z">
        <w:r w:rsidRPr="00361197">
          <w:rPr>
            <w:rFonts w:ascii="Arial" w:hAnsi="Arial" w:cs="Arial"/>
          </w:rPr>
          <w:delText>)</w:delText>
        </w:r>
      </w:del>
      <w:ins w:id="95" w:author="MNB" w:date="2025-11-03T11:05:00Z" w16du:dateUtc="2025-11-03T10:05:00Z">
        <w:r w:rsidR="00AF1278" w:rsidRPr="00361197">
          <w:rPr>
            <w:rFonts w:ascii="Arial" w:hAnsi="Arial" w:cs="Arial"/>
          </w:rPr>
          <w:t xml:space="preserve"> –</w:t>
        </w:r>
      </w:ins>
      <w:r w:rsidRPr="00361197">
        <w:rPr>
          <w:rFonts w:ascii="Arial" w:hAnsi="Arial"/>
        </w:rPr>
        <w:t xml:space="preserve"> között a derivatív ügyletek</w:t>
      </w:r>
      <w:r w:rsidRPr="00361197">
        <w:rPr>
          <w:rFonts w:ascii="Arial" w:hAnsi="Arial" w:cs="Arial"/>
        </w:rPr>
        <w:t xml:space="preserve"> kamatjellegű bevételei vagy kiadásai. Abban az esetben, ha egy ingatlanalap konszolidálja a leányvállalatát, osztalék helyett a leány</w:t>
      </w:r>
      <w:r w:rsidR="008E2904" w:rsidRPr="00361197">
        <w:rPr>
          <w:rFonts w:ascii="Arial" w:hAnsi="Arial" w:cs="Arial"/>
        </w:rPr>
        <w:t>válla</w:t>
      </w:r>
      <w:r w:rsidR="009C623B" w:rsidRPr="00361197">
        <w:rPr>
          <w:rFonts w:ascii="Arial" w:hAnsi="Arial" w:cs="Arial"/>
        </w:rPr>
        <w:t>lat</w:t>
      </w:r>
      <w:r w:rsidRPr="00361197">
        <w:rPr>
          <w:rFonts w:ascii="Arial" w:hAnsi="Arial" w:cs="Arial"/>
        </w:rPr>
        <w:t xml:space="preserve"> által kapott kamatot és bérleti díjat kell feltüntetni a kapott tulajdonosi jövedelmek között.</w:t>
      </w:r>
    </w:p>
    <w:p w14:paraId="3A553DE3" w14:textId="77777777" w:rsidR="00597AED" w:rsidRPr="00B71C00" w:rsidRDefault="00597AED" w:rsidP="00B71C00">
      <w:pPr>
        <w:tabs>
          <w:tab w:val="left" w:pos="567"/>
          <w:tab w:val="left" w:pos="851"/>
          <w:tab w:val="left" w:pos="2127"/>
          <w:tab w:val="left" w:pos="2552"/>
        </w:tabs>
        <w:spacing w:after="0" w:line="240" w:lineRule="auto"/>
        <w:rPr>
          <w:rFonts w:ascii="Arial" w:hAnsi="Arial" w:cs="Arial"/>
        </w:rPr>
      </w:pPr>
    </w:p>
    <w:p w14:paraId="03EC5C57" w14:textId="07B6C6BF" w:rsidR="009C623B" w:rsidRDefault="009C623B"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6. </w:t>
      </w:r>
      <w:r w:rsidR="00597AED" w:rsidRPr="00B71C00">
        <w:rPr>
          <w:rFonts w:ascii="Arial" w:hAnsi="Arial" w:cs="Arial"/>
          <w:i/>
          <w:iCs/>
        </w:rPr>
        <w:t>Befektetési alap fizetett tulajdonosi jövedelme</w:t>
      </w:r>
      <w:r>
        <w:rPr>
          <w:rFonts w:ascii="Arial" w:hAnsi="Arial" w:cs="Arial"/>
          <w:i/>
          <w:iCs/>
        </w:rPr>
        <w:t xml:space="preserve"> (hitelek kamatkiadása)</w:t>
      </w:r>
    </w:p>
    <w:p w14:paraId="2B4E8C70" w14:textId="3C2795FB" w:rsidR="00597AED" w:rsidRPr="00B71C00" w:rsidRDefault="00597AED"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befektetési alap által fizetett</w:t>
      </w:r>
      <w:del w:id="96" w:author="MNB" w:date="2025-11-03T11:05:00Z" w16du:dateUtc="2025-11-03T10:05:00Z">
        <w:r w:rsidRPr="00B71C00">
          <w:rPr>
            <w:rFonts w:ascii="Arial" w:hAnsi="Arial" w:cs="Arial"/>
          </w:rPr>
          <w:delText xml:space="preserve"> (</w:delText>
        </w:r>
      </w:del>
      <w:ins w:id="97" w:author="MNB" w:date="2025-11-03T11:05:00Z" w16du:dateUtc="2025-11-03T10:05:00Z">
        <w:r w:rsidR="00AF1278">
          <w:rPr>
            <w:rFonts w:ascii="Arial" w:hAnsi="Arial" w:cs="Arial"/>
          </w:rPr>
          <w:t>,</w:t>
        </w:r>
        <w:r w:rsidRPr="00B71C00">
          <w:rPr>
            <w:rFonts w:ascii="Arial" w:hAnsi="Arial" w:cs="Arial"/>
          </w:rPr>
          <w:t xml:space="preserve"> </w:t>
        </w:r>
      </w:ins>
      <w:r w:rsidRPr="00B71C00">
        <w:rPr>
          <w:rFonts w:ascii="Arial" w:hAnsi="Arial" w:cs="Arial"/>
        </w:rPr>
        <w:t>fizetendő</w:t>
      </w:r>
      <w:del w:id="98" w:author="MNB" w:date="2025-11-03T11:05:00Z" w16du:dateUtc="2025-11-03T10:05:00Z">
        <w:r w:rsidRPr="00B71C00">
          <w:rPr>
            <w:rFonts w:ascii="Arial" w:hAnsi="Arial" w:cs="Arial"/>
          </w:rPr>
          <w:delText>)</w:delText>
        </w:r>
      </w:del>
      <w:r w:rsidRPr="00B71C00">
        <w:rPr>
          <w:rFonts w:ascii="Arial" w:hAnsi="Arial" w:cs="Arial"/>
        </w:rPr>
        <w:t xml:space="preserve"> tulajdonosi jövedelem a kötelezettségek</w:t>
      </w:r>
      <w:del w:id="99" w:author="MNB" w:date="2025-11-03T11:05:00Z" w16du:dateUtc="2025-11-03T10:05:00Z">
        <w:r w:rsidRPr="00B71C00">
          <w:rPr>
            <w:rFonts w:ascii="Arial" w:hAnsi="Arial" w:cs="Arial"/>
          </w:rPr>
          <w:delText xml:space="preserve"> (</w:delText>
        </w:r>
      </w:del>
      <w:ins w:id="100" w:author="MNB" w:date="2025-11-03T11:05:00Z" w16du:dateUtc="2025-11-03T10:05:00Z">
        <w:r w:rsidR="00AF1278">
          <w:rPr>
            <w:rFonts w:ascii="Arial" w:hAnsi="Arial" w:cs="Arial"/>
          </w:rPr>
          <w:t>,</w:t>
        </w:r>
        <w:r w:rsidRPr="00B71C00">
          <w:rPr>
            <w:rFonts w:ascii="Arial" w:hAnsi="Arial" w:cs="Arial"/>
          </w:rPr>
          <w:t xml:space="preserve"> </w:t>
        </w:r>
      </w:ins>
      <w:r w:rsidRPr="00B71C00">
        <w:rPr>
          <w:rFonts w:ascii="Arial" w:hAnsi="Arial" w:cs="Arial"/>
        </w:rPr>
        <w:t>hiteltartozások</w:t>
      </w:r>
      <w:del w:id="101" w:author="MNB" w:date="2025-11-03T11:05:00Z" w16du:dateUtc="2025-11-03T10:05:00Z">
        <w:r w:rsidRPr="00B71C00">
          <w:rPr>
            <w:rFonts w:ascii="Arial" w:hAnsi="Arial" w:cs="Arial"/>
          </w:rPr>
          <w:delText>)</w:delText>
        </w:r>
      </w:del>
      <w:r w:rsidRPr="00B71C00">
        <w:rPr>
          <w:rFonts w:ascii="Arial" w:hAnsi="Arial" w:cs="Arial"/>
        </w:rPr>
        <w:t xml:space="preserve"> után fizetendő tárgyhavi kamatjövedelmet tartalmazza. Az eszközökhöz, befektetésekhez kapcsolódóan csak bevétel számolható el, az esetlegesen negatívvá váló kamatjövedelem </w:t>
      </w:r>
      <w:r w:rsidR="00F77743">
        <w:rPr>
          <w:rFonts w:ascii="Arial" w:hAnsi="Arial" w:cs="Arial"/>
        </w:rPr>
        <w:t>n</w:t>
      </w:r>
      <w:r w:rsidRPr="00B71C00">
        <w:rPr>
          <w:rFonts w:ascii="Arial" w:hAnsi="Arial" w:cs="Arial"/>
        </w:rPr>
        <w:t>em mutatható ki kiadásként, ráfordításként, fizetendő tulajdonosi jövedelemként. Nem mutatható ki fizetett tulajdonosi jövedelemként a kibocsátott befektetési jegyekre fizetett hozam sem.</w:t>
      </w:r>
    </w:p>
    <w:p w14:paraId="273AF5C4" w14:textId="77777777" w:rsidR="00F77743" w:rsidRDefault="00F77743" w:rsidP="00B71C00">
      <w:pPr>
        <w:tabs>
          <w:tab w:val="left" w:pos="567"/>
          <w:tab w:val="left" w:pos="851"/>
          <w:tab w:val="left" w:pos="2127"/>
          <w:tab w:val="left" w:pos="2552"/>
        </w:tabs>
        <w:spacing w:after="0" w:line="240" w:lineRule="auto"/>
        <w:rPr>
          <w:rFonts w:ascii="Arial" w:hAnsi="Arial" w:cs="Arial"/>
        </w:rPr>
      </w:pPr>
    </w:p>
    <w:p w14:paraId="25C0331F" w14:textId="77777777" w:rsidR="00F77743" w:rsidRPr="00B71C00" w:rsidRDefault="00F77743" w:rsidP="00F77743">
      <w:pPr>
        <w:tabs>
          <w:tab w:val="left" w:pos="567"/>
          <w:tab w:val="left" w:pos="851"/>
          <w:tab w:val="left" w:pos="2127"/>
          <w:tab w:val="left" w:pos="2552"/>
        </w:tabs>
        <w:spacing w:after="0" w:line="240" w:lineRule="auto"/>
        <w:rPr>
          <w:rFonts w:ascii="Arial" w:hAnsi="Arial" w:cs="Arial"/>
          <w:i/>
          <w:iCs/>
        </w:rPr>
      </w:pPr>
      <w:r>
        <w:rPr>
          <w:rFonts w:ascii="Arial" w:hAnsi="Arial" w:cs="Arial"/>
          <w:i/>
          <w:iCs/>
        </w:rPr>
        <w:t>7. Befektetési alap fizetett (tárgyhónapra fizetendő)</w:t>
      </w:r>
      <w:r w:rsidRPr="00B71C00">
        <w:rPr>
          <w:rFonts w:ascii="Arial" w:hAnsi="Arial" w:cs="Arial"/>
          <w:i/>
          <w:iCs/>
        </w:rPr>
        <w:t xml:space="preserve"> díjai</w:t>
      </w:r>
      <w:r>
        <w:rPr>
          <w:rFonts w:ascii="Arial" w:hAnsi="Arial" w:cs="Arial"/>
          <w:i/>
          <w:iCs/>
        </w:rPr>
        <w:t>,</w:t>
      </w:r>
      <w:r w:rsidRPr="00B71C00">
        <w:rPr>
          <w:rFonts w:ascii="Arial" w:hAnsi="Arial" w:cs="Arial"/>
          <w:i/>
          <w:iCs/>
        </w:rPr>
        <w:t xml:space="preserve"> költségei</w:t>
      </w:r>
    </w:p>
    <w:p w14:paraId="7F6E5BC2" w14:textId="1FDB0E30" w:rsidR="00597AED" w:rsidRPr="00B71C00" w:rsidRDefault="00597AED"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befektetési alap fizetett</w:t>
      </w:r>
      <w:del w:id="102" w:author="MNB" w:date="2025-11-03T11:05:00Z" w16du:dateUtc="2025-11-03T10:05:00Z">
        <w:r w:rsidRPr="00B71C00">
          <w:rPr>
            <w:rFonts w:ascii="Arial" w:hAnsi="Arial" w:cs="Arial"/>
          </w:rPr>
          <w:delText xml:space="preserve"> (</w:delText>
        </w:r>
      </w:del>
      <w:ins w:id="103" w:author="MNB" w:date="2025-11-03T11:05:00Z" w16du:dateUtc="2025-11-03T10:05:00Z">
        <w:r w:rsidR="00AF1278">
          <w:rPr>
            <w:rFonts w:ascii="Arial" w:hAnsi="Arial" w:cs="Arial"/>
          </w:rPr>
          <w:t>,</w:t>
        </w:r>
        <w:r w:rsidRPr="00B71C00">
          <w:rPr>
            <w:rFonts w:ascii="Arial" w:hAnsi="Arial" w:cs="Arial"/>
          </w:rPr>
          <w:t xml:space="preserve"> </w:t>
        </w:r>
      </w:ins>
      <w:r w:rsidRPr="00B71C00">
        <w:rPr>
          <w:rFonts w:ascii="Arial" w:hAnsi="Arial" w:cs="Arial"/>
        </w:rPr>
        <w:t>fizetendő</w:t>
      </w:r>
      <w:del w:id="104" w:author="MNB" w:date="2025-11-03T11:05:00Z" w16du:dateUtc="2025-11-03T10:05:00Z">
        <w:r w:rsidRPr="00B71C00">
          <w:rPr>
            <w:rFonts w:ascii="Arial" w:hAnsi="Arial" w:cs="Arial"/>
          </w:rPr>
          <w:delText>)</w:delText>
        </w:r>
      </w:del>
      <w:r w:rsidRPr="00B71C00">
        <w:rPr>
          <w:rFonts w:ascii="Arial" w:hAnsi="Arial" w:cs="Arial"/>
        </w:rPr>
        <w:t xml:space="preserve"> díjai és költségei között a vagyonkezelőnek, letétkezelőnek, alapkezelőnek vagy egyéb közreműködőnek a tárgyhónapban fizetett</w:t>
      </w:r>
      <w:del w:id="105" w:author="MNB" w:date="2025-11-03T11:05:00Z" w16du:dateUtc="2025-11-03T10:05:00Z">
        <w:r w:rsidRPr="00B71C00">
          <w:rPr>
            <w:rFonts w:ascii="Arial" w:hAnsi="Arial" w:cs="Arial"/>
          </w:rPr>
          <w:delText xml:space="preserve"> (</w:delText>
        </w:r>
      </w:del>
      <w:ins w:id="106" w:author="MNB" w:date="2025-11-03T11:05:00Z" w16du:dateUtc="2025-11-03T10:05:00Z">
        <w:r w:rsidR="00AF1278">
          <w:rPr>
            <w:rFonts w:ascii="Arial" w:hAnsi="Arial" w:cs="Arial"/>
          </w:rPr>
          <w:t>,</w:t>
        </w:r>
        <w:r w:rsidRPr="00B71C00">
          <w:rPr>
            <w:rFonts w:ascii="Arial" w:hAnsi="Arial" w:cs="Arial"/>
          </w:rPr>
          <w:t xml:space="preserve"> </w:t>
        </w:r>
      </w:ins>
      <w:r w:rsidRPr="00B71C00">
        <w:rPr>
          <w:rFonts w:ascii="Arial" w:hAnsi="Arial" w:cs="Arial"/>
        </w:rPr>
        <w:t>a tárgyhónapra fizetendő</w:t>
      </w:r>
      <w:del w:id="107" w:author="MNB" w:date="2025-11-03T11:05:00Z" w16du:dateUtc="2025-11-03T10:05:00Z">
        <w:r w:rsidRPr="00B71C00">
          <w:rPr>
            <w:rFonts w:ascii="Arial" w:hAnsi="Arial" w:cs="Arial"/>
          </w:rPr>
          <w:delText>)</w:delText>
        </w:r>
      </w:del>
      <w:r w:rsidRPr="00B71C00">
        <w:rPr>
          <w:rFonts w:ascii="Arial" w:hAnsi="Arial" w:cs="Arial"/>
        </w:rPr>
        <w:t xml:space="preserve"> díjak, működési költségek mutathatók ki, továbbá az adófizetési kötelezettségek, illetve a birtokolt ingatlanokkal kapcsolatosan </w:t>
      </w:r>
      <w:del w:id="108" w:author="MNB" w:date="2025-11-03T11:05:00Z" w16du:dateUtc="2025-11-03T10:05:00Z">
        <w:r w:rsidRPr="00B71C00">
          <w:rPr>
            <w:rFonts w:ascii="Arial" w:hAnsi="Arial" w:cs="Arial"/>
          </w:rPr>
          <w:delText>fölmerült</w:delText>
        </w:r>
      </w:del>
      <w:ins w:id="109" w:author="MNB" w:date="2025-11-03T11:05:00Z" w16du:dateUtc="2025-11-03T10:05:00Z">
        <w:r w:rsidRPr="00B71C00">
          <w:rPr>
            <w:rFonts w:ascii="Arial" w:hAnsi="Arial" w:cs="Arial"/>
          </w:rPr>
          <w:t>f</w:t>
        </w:r>
        <w:r w:rsidR="003309B6">
          <w:rPr>
            <w:rFonts w:ascii="Arial" w:hAnsi="Arial" w:cs="Arial"/>
          </w:rPr>
          <w:t>e</w:t>
        </w:r>
        <w:r w:rsidRPr="00B71C00">
          <w:rPr>
            <w:rFonts w:ascii="Arial" w:hAnsi="Arial" w:cs="Arial"/>
          </w:rPr>
          <w:t>lmerült</w:t>
        </w:r>
      </w:ins>
      <w:r w:rsidRPr="00B71C00">
        <w:rPr>
          <w:rFonts w:ascii="Arial" w:hAnsi="Arial" w:cs="Arial"/>
        </w:rPr>
        <w:t xml:space="preserve"> ráfordítások (üzemeltetési költségek, értékcsökkenés).</w:t>
      </w:r>
    </w:p>
    <w:p w14:paraId="47C30EB9" w14:textId="628E0A26" w:rsidR="00597AED" w:rsidRPr="009D5698" w:rsidRDefault="00597AED" w:rsidP="00BC4FDC">
      <w:pPr>
        <w:tabs>
          <w:tab w:val="left" w:pos="567"/>
          <w:tab w:val="left" w:pos="851"/>
          <w:tab w:val="left" w:pos="2127"/>
          <w:tab w:val="left" w:pos="2552"/>
        </w:tabs>
        <w:spacing w:after="0" w:line="240" w:lineRule="auto"/>
        <w:rPr>
          <w:rFonts w:ascii="Arial" w:hAnsi="Arial" w:cs="Arial"/>
        </w:rPr>
      </w:pPr>
    </w:p>
    <w:p w14:paraId="2118A2C1" w14:textId="09AA6190" w:rsidR="00597AED" w:rsidRPr="00BC4FDC" w:rsidRDefault="00A27213" w:rsidP="00BC4FDC">
      <w:pPr>
        <w:tabs>
          <w:tab w:val="left" w:pos="567"/>
          <w:tab w:val="left" w:pos="851"/>
          <w:tab w:val="left" w:pos="2127"/>
          <w:tab w:val="left" w:pos="2552"/>
        </w:tabs>
        <w:spacing w:after="0" w:line="240" w:lineRule="auto"/>
        <w:rPr>
          <w:rFonts w:ascii="Arial" w:eastAsia="Times New Roman" w:hAnsi="Arial" w:cs="Arial"/>
          <w:i/>
          <w:sz w:val="24"/>
          <w:szCs w:val="24"/>
        </w:rPr>
      </w:pPr>
      <w:r>
        <w:rPr>
          <w:rFonts w:ascii="Arial" w:hAnsi="Arial" w:cs="Arial"/>
          <w:i/>
        </w:rPr>
        <w:t xml:space="preserve">8. </w:t>
      </w:r>
      <w:r w:rsidR="00597AED" w:rsidRPr="00BC4FDC">
        <w:rPr>
          <w:rFonts w:ascii="Arial" w:hAnsi="Arial" w:cs="Arial"/>
          <w:i/>
        </w:rPr>
        <w:t>Tőkefeltöltés tárgyhavi összege tőkealapok esetében</w:t>
      </w:r>
    </w:p>
    <w:p w14:paraId="49288DE5" w14:textId="138FF4F1" w:rsidR="00597AED" w:rsidRPr="00B71C00" w:rsidRDefault="00597AED" w:rsidP="00B71C00">
      <w:pPr>
        <w:tabs>
          <w:tab w:val="left" w:pos="567"/>
          <w:tab w:val="left" w:pos="851"/>
          <w:tab w:val="left" w:pos="2127"/>
          <w:tab w:val="left" w:pos="2552"/>
        </w:tabs>
        <w:spacing w:after="0" w:line="240" w:lineRule="auto"/>
        <w:rPr>
          <w:rFonts w:ascii="Arial" w:eastAsia="Times New Roman" w:hAnsi="Arial" w:cs="Arial"/>
        </w:rPr>
      </w:pPr>
      <w:r w:rsidRPr="009D5698">
        <w:rPr>
          <w:rFonts w:ascii="Arial" w:hAnsi="Arial" w:cs="Arial"/>
        </w:rPr>
        <w:t xml:space="preserve">Kockázati és magántőkealap esetében az alapítást követően, a már kibocsátott </w:t>
      </w:r>
      <w:del w:id="110" w:author="MNB" w:date="2025-11-03T11:05:00Z" w16du:dateUtc="2025-11-03T10:05:00Z">
        <w:r w:rsidRPr="009D5698">
          <w:rPr>
            <w:rFonts w:ascii="Arial" w:hAnsi="Arial" w:cs="Arial"/>
          </w:rPr>
          <w:delText>(</w:delText>
        </w:r>
      </w:del>
      <w:ins w:id="111" w:author="MNB" w:date="2025-11-03T11:05:00Z" w16du:dateUtc="2025-11-03T10:05:00Z">
        <w:r w:rsidR="00AF1278">
          <w:rPr>
            <w:rFonts w:ascii="Arial" w:hAnsi="Arial" w:cs="Arial"/>
          </w:rPr>
          <w:t xml:space="preserve">– </w:t>
        </w:r>
      </w:ins>
      <w:r w:rsidRPr="009D5698">
        <w:rPr>
          <w:rFonts w:ascii="Arial" w:hAnsi="Arial" w:cs="Arial"/>
        </w:rPr>
        <w:t>lejegyzett</w:t>
      </w:r>
      <w:del w:id="112" w:author="MNB" w:date="2025-11-03T11:05:00Z" w16du:dateUtc="2025-11-03T10:05:00Z">
        <w:r w:rsidRPr="009D5698">
          <w:rPr>
            <w:rFonts w:ascii="Arial" w:hAnsi="Arial" w:cs="Arial"/>
          </w:rPr>
          <w:delText>),</w:delText>
        </w:r>
      </w:del>
      <w:ins w:id="113" w:author="MNB" w:date="2025-11-03T11:05:00Z" w16du:dateUtc="2025-11-03T10:05:00Z">
        <w:r w:rsidR="00AF1278">
          <w:rPr>
            <w:rFonts w:ascii="Arial" w:hAnsi="Arial" w:cs="Arial"/>
          </w:rPr>
          <w:t xml:space="preserve"> –</w:t>
        </w:r>
        <w:r w:rsidRPr="009D5698">
          <w:rPr>
            <w:rFonts w:ascii="Arial" w:hAnsi="Arial" w:cs="Arial"/>
          </w:rPr>
          <w:t>,</w:t>
        </w:r>
      </w:ins>
      <w:r w:rsidRPr="009D5698">
        <w:rPr>
          <w:rFonts w:ascii="Arial" w:hAnsi="Arial" w:cs="Arial"/>
        </w:rPr>
        <w:t xml:space="preserve"> de a tulajdonosok által még be nem fizetett tőke teljesítésének, befizetésének összegét külön sorban kell jelenteni az érintett hónapban. Ez a tőkefeltöltés a saját tők</w:t>
      </w:r>
      <w:r w:rsidR="000B604F">
        <w:rPr>
          <w:rFonts w:ascii="Arial" w:hAnsi="Arial" w:cs="Arial"/>
        </w:rPr>
        <w:t>ét</w:t>
      </w:r>
      <w:r w:rsidR="00DC1D05" w:rsidRPr="00B71C00">
        <w:rPr>
          <w:rFonts w:ascii="Arial" w:hAnsi="Arial" w:cs="Arial"/>
        </w:rPr>
        <w:t xml:space="preserve"> növeli</w:t>
      </w:r>
      <w:r w:rsidRPr="009D5698">
        <w:rPr>
          <w:rFonts w:ascii="Arial" w:hAnsi="Arial" w:cs="Arial"/>
        </w:rPr>
        <w:t>, a kibocsátott befektetési jegyek darabszámának változása nélkül.</w:t>
      </w:r>
    </w:p>
    <w:p w14:paraId="33D8647B" w14:textId="77777777" w:rsidR="00597AED" w:rsidRPr="009D5698" w:rsidRDefault="00597AED" w:rsidP="00BC4FDC">
      <w:pPr>
        <w:tabs>
          <w:tab w:val="left" w:pos="567"/>
          <w:tab w:val="left" w:pos="851"/>
          <w:tab w:val="left" w:pos="2127"/>
          <w:tab w:val="left" w:pos="2552"/>
        </w:tabs>
        <w:spacing w:after="0" w:line="240" w:lineRule="auto"/>
        <w:rPr>
          <w:rFonts w:ascii="Arial" w:hAnsi="Arial" w:cs="Arial"/>
        </w:rPr>
      </w:pPr>
    </w:p>
    <w:p w14:paraId="0F9397CE" w14:textId="101850C5" w:rsidR="00597AED" w:rsidRPr="00BC4FDC" w:rsidRDefault="000B604F" w:rsidP="00BC4FDC">
      <w:pPr>
        <w:tabs>
          <w:tab w:val="left" w:pos="567"/>
          <w:tab w:val="left" w:pos="851"/>
          <w:tab w:val="left" w:pos="2127"/>
          <w:tab w:val="left" w:pos="2552"/>
        </w:tabs>
        <w:spacing w:after="0" w:line="240" w:lineRule="auto"/>
        <w:rPr>
          <w:rFonts w:ascii="Arial" w:eastAsia="Times New Roman" w:hAnsi="Arial" w:cs="Arial"/>
          <w:i/>
          <w:sz w:val="24"/>
          <w:szCs w:val="24"/>
        </w:rPr>
      </w:pPr>
      <w:r>
        <w:rPr>
          <w:rFonts w:ascii="Arial" w:hAnsi="Arial" w:cs="Arial"/>
          <w:i/>
        </w:rPr>
        <w:t xml:space="preserve">9. </w:t>
      </w:r>
      <w:r w:rsidR="00597AED" w:rsidRPr="00BC4FDC">
        <w:rPr>
          <w:rFonts w:ascii="Arial" w:hAnsi="Arial" w:cs="Arial"/>
          <w:i/>
        </w:rPr>
        <w:t>Kibocsátott befektetési jegyekre a tárgyhónapban kifizetett jövedelem</w:t>
      </w:r>
    </w:p>
    <w:p w14:paraId="2C337A80" w14:textId="77777777" w:rsidR="00597AED" w:rsidRPr="00BC4FDC" w:rsidRDefault="00597AED" w:rsidP="00BC4FDC">
      <w:pPr>
        <w:tabs>
          <w:tab w:val="left" w:pos="567"/>
          <w:tab w:val="left" w:pos="851"/>
          <w:tab w:val="left" w:pos="2127"/>
          <w:tab w:val="left" w:pos="2552"/>
        </w:tabs>
        <w:spacing w:after="0" w:line="240" w:lineRule="auto"/>
        <w:rPr>
          <w:rFonts w:ascii="Arial" w:hAnsi="Arial" w:cs="Arial"/>
        </w:rPr>
      </w:pPr>
      <w:r w:rsidRPr="009D5698">
        <w:rPr>
          <w:rFonts w:ascii="Arial" w:hAnsi="Arial" w:cs="Arial"/>
        </w:rPr>
        <w:t>Amennyiben a befektetési alap az általa kibocsátott, forgalomban lévő befektetési jegyek után jövedelmet, hozamot fizet, annak tárgyhavi ténylegesen kifizetett összegét külön sorban kell szerepeltetni.</w:t>
      </w:r>
    </w:p>
    <w:p w14:paraId="4DEF50F9" w14:textId="77777777" w:rsidR="00597AED" w:rsidRPr="00BC4FDC" w:rsidRDefault="00597AED" w:rsidP="00BC4FDC">
      <w:pPr>
        <w:tabs>
          <w:tab w:val="left" w:pos="567"/>
          <w:tab w:val="left" w:pos="851"/>
          <w:tab w:val="left" w:pos="2127"/>
          <w:tab w:val="left" w:pos="2552"/>
        </w:tabs>
        <w:spacing w:after="0" w:line="240" w:lineRule="auto"/>
        <w:rPr>
          <w:rFonts w:ascii="Arial" w:hAnsi="Arial" w:cs="Arial"/>
        </w:rPr>
      </w:pPr>
    </w:p>
    <w:p w14:paraId="193A977C" w14:textId="0AA58E13" w:rsidR="000B604F" w:rsidRDefault="000B604F" w:rsidP="00B71C00">
      <w:pPr>
        <w:tabs>
          <w:tab w:val="left" w:pos="567"/>
          <w:tab w:val="left" w:pos="851"/>
          <w:tab w:val="left" w:pos="2127"/>
          <w:tab w:val="left" w:pos="2552"/>
        </w:tabs>
        <w:spacing w:after="0" w:line="240" w:lineRule="auto"/>
        <w:rPr>
          <w:rFonts w:ascii="Arial" w:hAnsi="Arial" w:cs="Arial"/>
          <w:i/>
          <w:iCs/>
        </w:rPr>
      </w:pPr>
      <w:r w:rsidRPr="000B604F">
        <w:rPr>
          <w:rFonts w:ascii="Arial" w:hAnsi="Arial" w:cs="Arial"/>
          <w:bCs/>
          <w:i/>
          <w:iCs/>
        </w:rPr>
        <w:t xml:space="preserve">10. </w:t>
      </w:r>
      <w:r w:rsidR="00597AED" w:rsidRPr="000B604F">
        <w:rPr>
          <w:rFonts w:ascii="Arial" w:hAnsi="Arial" w:cs="Arial"/>
          <w:bCs/>
          <w:i/>
          <w:iCs/>
        </w:rPr>
        <w:t>Eladott</w:t>
      </w:r>
      <w:r w:rsidR="00597AED" w:rsidRPr="00B71C00">
        <w:rPr>
          <w:rFonts w:ascii="Arial" w:hAnsi="Arial" w:cs="Arial"/>
          <w:i/>
          <w:iCs/>
        </w:rPr>
        <w:t xml:space="preserve"> </w:t>
      </w:r>
      <w:r>
        <w:rPr>
          <w:rFonts w:ascii="Arial" w:hAnsi="Arial" w:cs="Arial"/>
          <w:i/>
          <w:iCs/>
        </w:rPr>
        <w:t xml:space="preserve">befektetési jegyek </w:t>
      </w:r>
      <w:r w:rsidR="004F1652">
        <w:rPr>
          <w:rFonts w:ascii="Arial" w:hAnsi="Arial" w:cs="Arial"/>
          <w:i/>
          <w:iCs/>
        </w:rPr>
        <w:t xml:space="preserve">piaci </w:t>
      </w:r>
      <w:r>
        <w:rPr>
          <w:rFonts w:ascii="Arial" w:hAnsi="Arial" w:cs="Arial"/>
          <w:i/>
          <w:iCs/>
        </w:rPr>
        <w:t>értéke (tárgyhavi tranzakció)</w:t>
      </w:r>
    </w:p>
    <w:p w14:paraId="71023D71" w14:textId="0C481CFD" w:rsidR="00597AED" w:rsidRPr="00B71C00" w:rsidRDefault="000B604F"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11. V</w:t>
      </w:r>
      <w:r w:rsidR="00597AED" w:rsidRPr="00B71C00">
        <w:rPr>
          <w:rFonts w:ascii="Arial" w:hAnsi="Arial" w:cs="Arial"/>
          <w:i/>
          <w:iCs/>
        </w:rPr>
        <w:t xml:space="preserve">isszavásárolt befektetési jegyek </w:t>
      </w:r>
      <w:r w:rsidR="006830A6" w:rsidRPr="00B71C00">
        <w:rPr>
          <w:rFonts w:ascii="Arial" w:hAnsi="Arial" w:cs="Arial"/>
          <w:i/>
          <w:iCs/>
        </w:rPr>
        <w:t xml:space="preserve">piaci </w:t>
      </w:r>
      <w:r w:rsidR="00597AED" w:rsidRPr="00B71C00">
        <w:rPr>
          <w:rFonts w:ascii="Arial" w:hAnsi="Arial" w:cs="Arial"/>
          <w:i/>
          <w:iCs/>
        </w:rPr>
        <w:t>értéke</w:t>
      </w:r>
      <w:r w:rsidR="00771F83">
        <w:rPr>
          <w:rFonts w:ascii="Arial" w:hAnsi="Arial" w:cs="Arial"/>
          <w:i/>
          <w:iCs/>
        </w:rPr>
        <w:t xml:space="preserve"> (tárgyhavi tranzakció)</w:t>
      </w:r>
    </w:p>
    <w:p w14:paraId="7DFC01D9" w14:textId="6B2551C3" w:rsidR="00597AED" w:rsidRPr="00B71C00" w:rsidRDefault="00597AED"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Ebben a két sorban a saját kibocsátású befektetési jegyek havi forgalmát </w:t>
      </w:r>
      <w:del w:id="114" w:author="MNB" w:date="2025-11-03T11:05:00Z" w16du:dateUtc="2025-11-03T10:05:00Z">
        <w:r w:rsidR="00DC1D05" w:rsidRPr="00B71C00">
          <w:rPr>
            <w:rFonts w:ascii="Arial" w:hAnsi="Arial" w:cs="Arial"/>
          </w:rPr>
          <w:delText>(</w:delText>
        </w:r>
      </w:del>
      <w:ins w:id="115" w:author="MNB" w:date="2025-11-03T11:05:00Z" w16du:dateUtc="2025-11-03T10:05:00Z">
        <w:r w:rsidR="0088602E">
          <w:rPr>
            <w:rFonts w:ascii="Arial" w:hAnsi="Arial" w:cs="Arial"/>
          </w:rPr>
          <w:t xml:space="preserve">– </w:t>
        </w:r>
      </w:ins>
      <w:r w:rsidR="00DC1D05" w:rsidRPr="00B71C00">
        <w:rPr>
          <w:rFonts w:ascii="Arial" w:hAnsi="Arial" w:cs="Arial"/>
        </w:rPr>
        <w:t>új kibocsátását, illetve visszaváltását</w:t>
      </w:r>
      <w:del w:id="116" w:author="MNB" w:date="2025-11-03T11:05:00Z" w16du:dateUtc="2025-11-03T10:05:00Z">
        <w:r w:rsidR="00DC1D05" w:rsidRPr="00B71C00">
          <w:rPr>
            <w:rFonts w:ascii="Arial" w:hAnsi="Arial" w:cs="Arial"/>
          </w:rPr>
          <w:delText>)</w:delText>
        </w:r>
      </w:del>
      <w:ins w:id="117" w:author="MNB" w:date="2025-11-03T11:05:00Z" w16du:dateUtc="2025-11-03T10:05:00Z">
        <w:r w:rsidR="0088602E">
          <w:rPr>
            <w:rFonts w:ascii="Arial" w:hAnsi="Arial" w:cs="Arial"/>
          </w:rPr>
          <w:t xml:space="preserve"> –</w:t>
        </w:r>
      </w:ins>
      <w:r w:rsidR="00DC1D05" w:rsidRPr="009D5698">
        <w:rPr>
          <w:rFonts w:ascii="Arial" w:hAnsi="Arial" w:cs="Arial"/>
        </w:rPr>
        <w:t xml:space="preserve"> </w:t>
      </w:r>
      <w:r w:rsidRPr="009D5698">
        <w:rPr>
          <w:rFonts w:ascii="Arial" w:hAnsi="Arial" w:cs="Arial"/>
        </w:rPr>
        <w:t xml:space="preserve">kell jelenteni, </w:t>
      </w:r>
      <w:r w:rsidRPr="00B71C00">
        <w:rPr>
          <w:rFonts w:ascii="Arial" w:hAnsi="Arial" w:cs="Arial"/>
        </w:rPr>
        <w:t>piaci értéken, külön soron az eladott és a visszavásárolt tételeket.</w:t>
      </w:r>
    </w:p>
    <w:p w14:paraId="59E8BA74" w14:textId="6B487EB2" w:rsidR="003776D7" w:rsidRPr="009D5698" w:rsidRDefault="003776D7" w:rsidP="009D5698">
      <w:pPr>
        <w:spacing w:after="0" w:line="240" w:lineRule="auto"/>
        <w:rPr>
          <w:rFonts w:ascii="Arial" w:hAnsi="Arial" w:cs="Arial"/>
        </w:rPr>
      </w:pPr>
    </w:p>
    <w:p w14:paraId="5045D52C" w14:textId="77777777" w:rsidR="003776D7" w:rsidRPr="0077625D" w:rsidRDefault="003776D7" w:rsidP="0077625D">
      <w:pPr>
        <w:spacing w:after="0" w:line="240" w:lineRule="auto"/>
        <w:rPr>
          <w:rFonts w:ascii="Arial" w:hAnsi="Arial" w:cs="Arial"/>
        </w:rPr>
      </w:pPr>
    </w:p>
    <w:p w14:paraId="220FDB71" w14:textId="77777777" w:rsidR="003776D7" w:rsidRPr="0077625D" w:rsidRDefault="003776D7" w:rsidP="0077625D">
      <w:pPr>
        <w:spacing w:after="0" w:line="240" w:lineRule="auto"/>
        <w:rPr>
          <w:rFonts w:ascii="Arial" w:hAnsi="Arial" w:cs="Arial"/>
          <w:b/>
        </w:rPr>
      </w:pPr>
      <w:r w:rsidRPr="0077625D">
        <w:rPr>
          <w:rFonts w:ascii="Arial" w:hAnsi="Arial" w:cs="Arial"/>
          <w:b/>
        </w:rPr>
        <w:t>08. tábla: Kibocsátott befektetési jegyek adatainak részletezése</w:t>
      </w:r>
    </w:p>
    <w:p w14:paraId="55624B73" w14:textId="77777777" w:rsidR="003776D7" w:rsidRPr="00B71C00" w:rsidRDefault="003776D7" w:rsidP="00B71C00">
      <w:pPr>
        <w:spacing w:after="0" w:line="240" w:lineRule="auto"/>
        <w:rPr>
          <w:rFonts w:ascii="Arial" w:hAnsi="Arial" w:cs="Arial"/>
          <w:b/>
        </w:rPr>
      </w:pPr>
    </w:p>
    <w:p w14:paraId="36F56CF8" w14:textId="58E691E6" w:rsidR="003776D7" w:rsidRPr="0077625D" w:rsidRDefault="003776D7" w:rsidP="009D5698">
      <w:pPr>
        <w:spacing w:after="0" w:line="240" w:lineRule="auto"/>
        <w:rPr>
          <w:rFonts w:ascii="Arial" w:hAnsi="Arial" w:cs="Arial"/>
        </w:rPr>
      </w:pPr>
      <w:r w:rsidRPr="009D5698">
        <w:rPr>
          <w:rFonts w:ascii="Arial" w:hAnsi="Arial" w:cs="Arial"/>
        </w:rPr>
        <w:t xml:space="preserve">Ebben a táblában a 01. tábla </w:t>
      </w:r>
      <w:r w:rsidR="00C53D2A">
        <w:rPr>
          <w:rFonts w:ascii="Arial" w:hAnsi="Arial" w:cs="Arial"/>
        </w:rPr>
        <w:t>19.</w:t>
      </w:r>
      <w:r w:rsidR="00F7242B" w:rsidRPr="009D5698">
        <w:rPr>
          <w:rFonts w:ascii="Arial" w:hAnsi="Arial" w:cs="Arial"/>
        </w:rPr>
        <w:t xml:space="preserve"> </w:t>
      </w:r>
      <w:r w:rsidRPr="009D5698">
        <w:rPr>
          <w:rFonts w:ascii="Arial" w:hAnsi="Arial" w:cs="Arial"/>
        </w:rPr>
        <w:t xml:space="preserve">sorában jelentett </w:t>
      </w:r>
      <w:r w:rsidRPr="00B71C00">
        <w:rPr>
          <w:rFonts w:ascii="Arial" w:hAnsi="Arial" w:cs="Arial"/>
        </w:rPr>
        <w:t>tárgyhó</w:t>
      </w:r>
      <w:r w:rsidRPr="009D5698">
        <w:rPr>
          <w:rFonts w:ascii="Arial" w:hAnsi="Arial" w:cs="Arial"/>
        </w:rPr>
        <w:t xml:space="preserve"> végi nettó eszközérték kiszámításához figyelembe vett darabszámokat, valamint a kibocsátott befektetési jegyekhez tartozó, 1 befektetési jegyre jutó nettó eszközértéket kell értékpapír-sorozatonként </w:t>
      </w:r>
      <w:del w:id="118" w:author="MNB" w:date="2025-11-03T11:05:00Z" w16du:dateUtc="2025-11-03T10:05:00Z">
        <w:r w:rsidRPr="009D5698">
          <w:rPr>
            <w:rFonts w:ascii="Arial" w:hAnsi="Arial" w:cs="Arial"/>
          </w:rPr>
          <w:delText>(</w:delText>
        </w:r>
      </w:del>
      <w:ins w:id="119" w:author="MNB" w:date="2025-11-03T11:05:00Z" w16du:dateUtc="2025-11-03T10:05:00Z">
        <w:r w:rsidR="0088602E">
          <w:rPr>
            <w:rFonts w:ascii="Arial" w:hAnsi="Arial" w:cs="Arial"/>
          </w:rPr>
          <w:t xml:space="preserve">– </w:t>
        </w:r>
      </w:ins>
      <w:r w:rsidRPr="009D5698">
        <w:rPr>
          <w:rFonts w:ascii="Arial" w:hAnsi="Arial" w:cs="Arial"/>
        </w:rPr>
        <w:t>ISIN kódonként</w:t>
      </w:r>
      <w:del w:id="120" w:author="MNB" w:date="2025-11-03T11:05:00Z" w16du:dateUtc="2025-11-03T10:05:00Z">
        <w:r w:rsidRPr="009D5698">
          <w:rPr>
            <w:rFonts w:ascii="Arial" w:hAnsi="Arial" w:cs="Arial"/>
          </w:rPr>
          <w:delText>)</w:delText>
        </w:r>
      </w:del>
      <w:ins w:id="121" w:author="MNB" w:date="2025-11-03T11:05:00Z" w16du:dateUtc="2025-11-03T10:05:00Z">
        <w:r w:rsidR="0088602E">
          <w:rPr>
            <w:rFonts w:ascii="Arial" w:hAnsi="Arial" w:cs="Arial"/>
          </w:rPr>
          <w:t xml:space="preserve"> –</w:t>
        </w:r>
      </w:ins>
      <w:r w:rsidRPr="009D5698">
        <w:rPr>
          <w:rFonts w:ascii="Arial" w:hAnsi="Arial" w:cs="Arial"/>
        </w:rPr>
        <w:t xml:space="preserve"> jelenteni.</w:t>
      </w:r>
    </w:p>
    <w:p w14:paraId="6ABC3A09" w14:textId="77777777" w:rsidR="00DC1D05" w:rsidRPr="00B71C00" w:rsidRDefault="00DC1D05" w:rsidP="00B71C00">
      <w:pPr>
        <w:spacing w:after="0" w:line="240" w:lineRule="auto"/>
        <w:rPr>
          <w:rFonts w:ascii="Arial" w:hAnsi="Arial" w:cs="Arial"/>
        </w:rPr>
      </w:pPr>
    </w:p>
    <w:p w14:paraId="0062390B" w14:textId="1F108363" w:rsidR="003776D7" w:rsidRPr="00B71C00" w:rsidRDefault="00DC1D05" w:rsidP="00B71C00">
      <w:pPr>
        <w:spacing w:after="0" w:line="240" w:lineRule="auto"/>
        <w:rPr>
          <w:rFonts w:ascii="Arial" w:hAnsi="Arial" w:cs="Arial"/>
        </w:rPr>
      </w:pPr>
      <w:r w:rsidRPr="00B71C00">
        <w:rPr>
          <w:rFonts w:ascii="Arial" w:hAnsi="Arial" w:cs="Arial"/>
        </w:rPr>
        <w:t>A</w:t>
      </w:r>
      <w:r w:rsidR="00ED4BDA">
        <w:rPr>
          <w:rFonts w:ascii="Arial" w:hAnsi="Arial" w:cs="Arial"/>
        </w:rPr>
        <w:t xml:space="preserve"> p</w:t>
      </w:r>
      <w:r w:rsidRPr="00B71C00">
        <w:rPr>
          <w:rFonts w:ascii="Arial" w:hAnsi="Arial" w:cs="Arial"/>
        </w:rPr>
        <w:t>) oszlopot csak induló</w:t>
      </w:r>
      <w:r w:rsidR="00ED4BDA">
        <w:rPr>
          <w:rFonts w:ascii="Arial" w:hAnsi="Arial" w:cs="Arial"/>
        </w:rPr>
        <w:t xml:space="preserve"> befektetési</w:t>
      </w:r>
      <w:r w:rsidRPr="00B71C00">
        <w:rPr>
          <w:rFonts w:ascii="Arial" w:hAnsi="Arial" w:cs="Arial"/>
        </w:rPr>
        <w:t xml:space="preserve"> alap, illetve új értékpapírsorozat kibocsátása esetén kell kitölteni.</w:t>
      </w:r>
    </w:p>
    <w:p w14:paraId="194F67D7" w14:textId="77777777" w:rsidR="00DC1D05" w:rsidRPr="009D5698" w:rsidRDefault="00DC1D05" w:rsidP="009D5698">
      <w:pPr>
        <w:spacing w:after="0" w:line="240" w:lineRule="auto"/>
        <w:rPr>
          <w:rFonts w:ascii="Arial" w:hAnsi="Arial" w:cs="Arial"/>
        </w:rPr>
      </w:pPr>
    </w:p>
    <w:p w14:paraId="00347BB7" w14:textId="37F108A5" w:rsidR="00DC1D05" w:rsidRPr="0077625D" w:rsidRDefault="003776D7" w:rsidP="0077625D">
      <w:pPr>
        <w:spacing w:after="0" w:line="240" w:lineRule="auto"/>
        <w:rPr>
          <w:rFonts w:ascii="Arial" w:hAnsi="Arial" w:cs="Arial"/>
        </w:rPr>
      </w:pPr>
      <w:r w:rsidRPr="0077625D">
        <w:rPr>
          <w:rFonts w:ascii="Arial" w:hAnsi="Arial" w:cs="Arial"/>
        </w:rPr>
        <w:t xml:space="preserve">Kockázati és magántőkealapok esetében a befektetési jegyre eső vagyoni hozzájárulás teljes befizetéséig terjedő időszakban – a letétkezelők által vezetett értékpapírszámlákkal megegyezően – az ideiglenes befektetési jegy sorozatot </w:t>
      </w:r>
      <w:del w:id="122" w:author="MNB" w:date="2025-11-03T11:05:00Z" w16du:dateUtc="2025-11-03T10:05:00Z">
        <w:r w:rsidRPr="0077625D">
          <w:rPr>
            <w:rFonts w:ascii="Arial" w:hAnsi="Arial" w:cs="Arial"/>
          </w:rPr>
          <w:delText>(</w:delText>
        </w:r>
      </w:del>
      <w:ins w:id="123" w:author="MNB" w:date="2025-11-03T11:05:00Z" w16du:dateUtc="2025-11-03T10:05:00Z">
        <w:r w:rsidR="0069302E">
          <w:rPr>
            <w:rFonts w:ascii="Arial" w:hAnsi="Arial" w:cs="Arial"/>
          </w:rPr>
          <w:t xml:space="preserve">– </w:t>
        </w:r>
      </w:ins>
      <w:r w:rsidRPr="0077625D">
        <w:rPr>
          <w:rFonts w:ascii="Arial" w:hAnsi="Arial" w:cs="Arial"/>
        </w:rPr>
        <w:t>ISIN kódot</w:t>
      </w:r>
      <w:del w:id="124" w:author="MNB" w:date="2025-11-03T11:05:00Z" w16du:dateUtc="2025-11-03T10:05:00Z">
        <w:r w:rsidRPr="0077625D">
          <w:rPr>
            <w:rFonts w:ascii="Arial" w:hAnsi="Arial" w:cs="Arial"/>
          </w:rPr>
          <w:delText>),</w:delText>
        </w:r>
      </w:del>
      <w:ins w:id="125" w:author="MNB" w:date="2025-11-03T11:05:00Z" w16du:dateUtc="2025-11-03T10:05:00Z">
        <w:r w:rsidR="0069302E">
          <w:rPr>
            <w:rFonts w:ascii="Arial" w:hAnsi="Arial" w:cs="Arial"/>
          </w:rPr>
          <w:t xml:space="preserve"> –</w:t>
        </w:r>
        <w:r w:rsidRPr="0077625D">
          <w:rPr>
            <w:rFonts w:ascii="Arial" w:hAnsi="Arial" w:cs="Arial"/>
          </w:rPr>
          <w:t>,</w:t>
        </w:r>
      </w:ins>
      <w:r w:rsidRPr="0077625D">
        <w:rPr>
          <w:rFonts w:ascii="Arial" w:hAnsi="Arial" w:cs="Arial"/>
        </w:rPr>
        <w:t xml:space="preserve"> valamint a hozzá tartozó teljes kibocsátott befektetési jegy darabszámokat kell szerepeltetni</w:t>
      </w:r>
      <w:r w:rsidR="00ED4BDA">
        <w:rPr>
          <w:rFonts w:ascii="Arial" w:hAnsi="Arial" w:cs="Arial"/>
        </w:rPr>
        <w:t>.</w:t>
      </w:r>
      <w:r w:rsidRPr="0077625D">
        <w:rPr>
          <w:rFonts w:ascii="Arial" w:hAnsi="Arial" w:cs="Arial"/>
        </w:rPr>
        <w:t xml:space="preserve"> Tulajdonosi tőkebefizetés esetén a kibocsátott befektetési jegyek mennyisége nem változik, csak a befektetési jegyhez tartozó, 1 befektetési jegyre jutó nettó eszközérték (ár).</w:t>
      </w:r>
    </w:p>
    <w:p w14:paraId="509B6F00" w14:textId="6CD8E3B4" w:rsidR="003776D7" w:rsidRPr="00361197" w:rsidRDefault="003776D7" w:rsidP="0077625D">
      <w:pPr>
        <w:spacing w:after="0" w:line="240" w:lineRule="auto"/>
        <w:rPr>
          <w:rFonts w:ascii="Arial" w:hAnsi="Arial" w:cs="Arial"/>
        </w:rPr>
      </w:pPr>
      <w:r w:rsidRPr="00361197">
        <w:rPr>
          <w:rFonts w:ascii="Arial" w:hAnsi="Arial" w:cs="Arial"/>
        </w:rPr>
        <w:t xml:space="preserve">Amennyiben a kibocsátott befektetési jegyek nyomdai </w:t>
      </w:r>
      <w:r w:rsidR="001F7310" w:rsidRPr="00361197">
        <w:rPr>
          <w:rFonts w:ascii="Arial" w:hAnsi="Arial" w:cs="Arial"/>
        </w:rPr>
        <w:t xml:space="preserve">úton előállított </w:t>
      </w:r>
      <w:r w:rsidRPr="00361197">
        <w:rPr>
          <w:rFonts w:ascii="Arial" w:hAnsi="Arial" w:cs="Arial"/>
        </w:rPr>
        <w:t>(fizikai</w:t>
      </w:r>
      <w:r w:rsidR="001F7310" w:rsidRPr="00361197">
        <w:rPr>
          <w:rFonts w:ascii="Arial" w:hAnsi="Arial" w:cs="Arial"/>
        </w:rPr>
        <w:t>)</w:t>
      </w:r>
      <w:r w:rsidRPr="00361197">
        <w:rPr>
          <w:rFonts w:ascii="Arial" w:hAnsi="Arial" w:cs="Arial"/>
        </w:rPr>
        <w:t xml:space="preserve"> </w:t>
      </w:r>
      <w:r w:rsidR="001F7310" w:rsidRPr="00361197">
        <w:rPr>
          <w:rFonts w:ascii="Arial" w:hAnsi="Arial" w:cs="Arial"/>
        </w:rPr>
        <w:t>érték</w:t>
      </w:r>
      <w:r w:rsidRPr="00361197">
        <w:rPr>
          <w:rFonts w:ascii="Arial" w:hAnsi="Arial" w:cs="Arial"/>
        </w:rPr>
        <w:t xml:space="preserve">papírként kerültek kibocsátásra, a tárgyhónap végén fennálló teljes tulajdonosi szektorbesorolás </w:t>
      </w:r>
      <w:del w:id="126" w:author="MNB" w:date="2025-11-03T11:05:00Z" w16du:dateUtc="2025-11-03T10:05:00Z">
        <w:r w:rsidRPr="00361197">
          <w:rPr>
            <w:rFonts w:ascii="Arial" w:hAnsi="Arial" w:cs="Arial"/>
          </w:rPr>
          <w:delText>(</w:delText>
        </w:r>
      </w:del>
      <w:ins w:id="127" w:author="MNB" w:date="2025-11-03T11:05:00Z" w16du:dateUtc="2025-11-03T10:05:00Z">
        <w:r w:rsidR="00C05801" w:rsidRPr="00361197">
          <w:rPr>
            <w:rFonts w:ascii="Arial" w:hAnsi="Arial" w:cs="Arial"/>
          </w:rPr>
          <w:t>[</w:t>
        </w:r>
      </w:ins>
      <w:r w:rsidRPr="00361197">
        <w:rPr>
          <w:rFonts w:ascii="Arial" w:hAnsi="Arial" w:cs="Arial"/>
        </w:rPr>
        <w:t>c</w:t>
      </w:r>
      <w:del w:id="128" w:author="MNB" w:date="2025-11-03T11:05:00Z" w16du:dateUtc="2025-11-03T10:05:00Z">
        <w:r w:rsidR="0097037E" w:rsidRPr="00361197">
          <w:rPr>
            <w:rFonts w:ascii="Arial" w:hAnsi="Arial" w:cs="Arial"/>
          </w:rPr>
          <w:delText>–</w:delText>
        </w:r>
      </w:del>
      <w:ins w:id="129" w:author="MNB" w:date="2025-11-03T11:05:00Z" w16du:dateUtc="2025-11-03T10:05:00Z">
        <w:r w:rsidR="00443065" w:rsidRPr="00361197">
          <w:rPr>
            <w:rFonts w:ascii="Arial" w:hAnsi="Arial" w:cs="Arial"/>
          </w:rPr>
          <w:t>)</w:t>
        </w:r>
        <w:r w:rsidR="0097037E" w:rsidRPr="00361197">
          <w:rPr>
            <w:rFonts w:ascii="Arial" w:hAnsi="Arial" w:cs="Arial"/>
          </w:rPr>
          <w:t>–</w:t>
        </w:r>
      </w:ins>
      <w:r w:rsidRPr="00361197">
        <w:rPr>
          <w:rFonts w:ascii="Arial" w:hAnsi="Arial" w:cs="Arial"/>
        </w:rPr>
        <w:t>n</w:t>
      </w:r>
      <w:ins w:id="130" w:author="MNB" w:date="2025-11-03T11:05:00Z" w16du:dateUtc="2025-11-03T10:05:00Z">
        <w:r w:rsidR="00443065" w:rsidRPr="00361197">
          <w:rPr>
            <w:rFonts w:ascii="Arial" w:hAnsi="Arial" w:cs="Arial"/>
          </w:rPr>
          <w:t>)</w:t>
        </w:r>
      </w:ins>
      <w:r w:rsidRPr="00361197">
        <w:rPr>
          <w:rFonts w:ascii="Arial" w:hAnsi="Arial" w:cs="Arial"/>
        </w:rPr>
        <w:t xml:space="preserve"> oszlop</w:t>
      </w:r>
      <w:del w:id="131" w:author="MNB" w:date="2025-11-03T11:05:00Z" w16du:dateUtc="2025-11-03T10:05:00Z">
        <w:r w:rsidRPr="00361197">
          <w:rPr>
            <w:rFonts w:ascii="Arial" w:hAnsi="Arial" w:cs="Arial"/>
          </w:rPr>
          <w:delText>)</w:delText>
        </w:r>
      </w:del>
      <w:ins w:id="132" w:author="MNB" w:date="2025-11-03T11:05:00Z" w16du:dateUtc="2025-11-03T10:05:00Z">
        <w:r w:rsidR="00C05801" w:rsidRPr="00361197">
          <w:rPr>
            <w:rFonts w:ascii="Arial" w:hAnsi="Arial" w:cs="Arial"/>
          </w:rPr>
          <w:t>]</w:t>
        </w:r>
      </w:ins>
      <w:r w:rsidRPr="00361197">
        <w:rPr>
          <w:rFonts w:ascii="Arial" w:hAnsi="Arial" w:cs="Arial"/>
        </w:rPr>
        <w:t xml:space="preserve"> kitöltése kötelező.</w:t>
      </w:r>
    </w:p>
    <w:p w14:paraId="1B64A577" w14:textId="162FA108" w:rsidR="00FA60E8" w:rsidRPr="00361197" w:rsidRDefault="009A72DA" w:rsidP="00FA60E8">
      <w:pPr>
        <w:spacing w:after="0" w:line="240" w:lineRule="auto"/>
        <w:rPr>
          <w:rFonts w:ascii="Arial" w:hAnsi="Arial"/>
        </w:rPr>
      </w:pPr>
      <w:del w:id="133" w:author="MNB" w:date="2025-11-03T11:05:00Z" w16du:dateUtc="2025-11-03T10:05:00Z">
        <w:r w:rsidRPr="00361197">
          <w:rPr>
            <w:rFonts w:ascii="Arial" w:hAnsi="Arial" w:cs="Arial"/>
          </w:rPr>
          <w:delText>Kockázati</w:delText>
        </w:r>
      </w:del>
      <w:ins w:id="134" w:author="MNB" w:date="2025-11-03T11:05:00Z" w16du:dateUtc="2025-11-03T10:05:00Z">
        <w:r w:rsidR="000B53A1" w:rsidRPr="00361197">
          <w:rPr>
            <w:rFonts w:ascii="Arial" w:hAnsi="Arial" w:cs="Arial"/>
          </w:rPr>
          <w:t>Új befektetésijegy</w:t>
        </w:r>
        <w:r w:rsidR="008F69FE" w:rsidRPr="00361197">
          <w:rPr>
            <w:rFonts w:ascii="Arial" w:hAnsi="Arial" w:cs="Arial"/>
          </w:rPr>
          <w:t>-</w:t>
        </w:r>
        <w:r w:rsidR="000B53A1" w:rsidRPr="00361197">
          <w:rPr>
            <w:rFonts w:ascii="Arial" w:hAnsi="Arial" w:cs="Arial"/>
          </w:rPr>
          <w:t>sorozat kibocsátásakor</w:t>
        </w:r>
        <w:r w:rsidRPr="00361197">
          <w:rPr>
            <w:rFonts w:ascii="Arial" w:hAnsi="Arial" w:cs="Arial"/>
          </w:rPr>
          <w:t xml:space="preserve">, illetve </w:t>
        </w:r>
        <w:r w:rsidR="000B53A1" w:rsidRPr="00361197">
          <w:rPr>
            <w:rFonts w:ascii="Arial" w:hAnsi="Arial" w:cs="Arial"/>
          </w:rPr>
          <w:t>kockázati</w:t>
        </w:r>
      </w:ins>
      <w:r w:rsidR="000B53A1" w:rsidRPr="00361197">
        <w:rPr>
          <w:rFonts w:ascii="Arial" w:hAnsi="Arial" w:cs="Arial"/>
        </w:rPr>
        <w:t xml:space="preserve"> és magántőkealap indulásakor</w:t>
      </w:r>
      <w:del w:id="135" w:author="MNB" w:date="2025-11-03T11:05:00Z" w16du:dateUtc="2025-11-03T10:05:00Z">
        <w:r w:rsidRPr="00361197">
          <w:rPr>
            <w:rFonts w:ascii="Arial" w:hAnsi="Arial" w:cs="Arial"/>
          </w:rPr>
          <w:delText>, illetve új befektetési jegy sorozat kibocsátásakor</w:delText>
        </w:r>
      </w:del>
      <w:ins w:id="136" w:author="MNB" w:date="2025-11-03T11:05:00Z" w16du:dateUtc="2025-11-03T10:05:00Z">
        <w:r w:rsidR="000B53A1" w:rsidRPr="00361197" w:rsidDel="000B53A1">
          <w:rPr>
            <w:rFonts w:ascii="Arial" w:hAnsi="Arial" w:cs="Arial"/>
          </w:rPr>
          <w:t xml:space="preserve"> </w:t>
        </w:r>
      </w:ins>
      <w:r w:rsidRPr="00361197">
        <w:rPr>
          <w:rFonts w:ascii="Arial" w:hAnsi="Arial" w:cs="Arial"/>
        </w:rPr>
        <w:t xml:space="preserve"> </w:t>
      </w:r>
      <w:r w:rsidR="0097037E" w:rsidRPr="00361197">
        <w:rPr>
          <w:rFonts w:ascii="Arial" w:hAnsi="Arial" w:cs="Arial"/>
        </w:rPr>
        <w:t>–</w:t>
      </w:r>
      <w:r w:rsidRPr="00361197">
        <w:rPr>
          <w:rFonts w:ascii="Arial" w:hAnsi="Arial" w:cs="Arial"/>
        </w:rPr>
        <w:t xml:space="preserve"> függetlenül az előállítás módjától </w:t>
      </w:r>
      <w:r w:rsidR="0097037E" w:rsidRPr="00361197">
        <w:rPr>
          <w:rFonts w:ascii="Arial" w:hAnsi="Arial" w:cs="Arial"/>
        </w:rPr>
        <w:t>–</w:t>
      </w:r>
      <w:r w:rsidRPr="00361197">
        <w:rPr>
          <w:rFonts w:ascii="Arial" w:hAnsi="Arial" w:cs="Arial"/>
        </w:rPr>
        <w:t xml:space="preserve"> az első jelentett </w:t>
      </w:r>
      <w:r w:rsidRPr="00361197">
        <w:rPr>
          <w:rFonts w:ascii="Arial" w:hAnsi="Arial"/>
        </w:rPr>
        <w:t xml:space="preserve">tárgyhónapban meg kell adni a teljes tulajdonosi szektorbesorolást </w:t>
      </w:r>
      <w:del w:id="137" w:author="MNB" w:date="2025-11-03T11:05:00Z" w16du:dateUtc="2025-11-03T10:05:00Z">
        <w:r w:rsidRPr="00361197">
          <w:rPr>
            <w:rFonts w:ascii="Arial" w:hAnsi="Arial" w:cs="Arial"/>
          </w:rPr>
          <w:delText>(c</w:delText>
        </w:r>
        <w:r w:rsidR="0097037E" w:rsidRPr="00361197">
          <w:rPr>
            <w:rFonts w:ascii="Arial" w:hAnsi="Arial" w:cs="Arial"/>
          </w:rPr>
          <w:delText>–</w:delText>
        </w:r>
        <w:r w:rsidRPr="00361197">
          <w:rPr>
            <w:rFonts w:ascii="Arial" w:hAnsi="Arial" w:cs="Arial"/>
          </w:rPr>
          <w:delText>n oszlop).</w:delText>
        </w:r>
      </w:del>
      <w:ins w:id="138" w:author="MNB" w:date="2025-11-03T11:05:00Z" w16du:dateUtc="2025-11-03T10:05:00Z">
        <w:r w:rsidR="0088602E" w:rsidRPr="00361197">
          <w:rPr>
            <w:rFonts w:ascii="Arial" w:hAnsi="Arial" w:cs="Arial"/>
          </w:rPr>
          <w:t>[</w:t>
        </w:r>
        <w:r w:rsidRPr="00361197">
          <w:rPr>
            <w:rFonts w:ascii="Arial" w:hAnsi="Arial" w:cs="Arial"/>
          </w:rPr>
          <w:t>c</w:t>
        </w:r>
        <w:r w:rsidR="00443065" w:rsidRPr="00361197">
          <w:rPr>
            <w:rFonts w:ascii="Arial" w:hAnsi="Arial" w:cs="Arial"/>
          </w:rPr>
          <w:t>)</w:t>
        </w:r>
        <w:r w:rsidR="0097037E" w:rsidRPr="00361197">
          <w:rPr>
            <w:rFonts w:ascii="Arial" w:hAnsi="Arial" w:cs="Arial"/>
          </w:rPr>
          <w:t>–</w:t>
        </w:r>
        <w:r w:rsidRPr="00361197">
          <w:rPr>
            <w:rFonts w:ascii="Arial" w:hAnsi="Arial" w:cs="Arial"/>
          </w:rPr>
          <w:t>n</w:t>
        </w:r>
        <w:r w:rsidR="00443065" w:rsidRPr="00361197">
          <w:rPr>
            <w:rFonts w:ascii="Arial" w:hAnsi="Arial" w:cs="Arial"/>
          </w:rPr>
          <w:t>)</w:t>
        </w:r>
        <w:r w:rsidRPr="00361197">
          <w:rPr>
            <w:rFonts w:ascii="Arial" w:hAnsi="Arial" w:cs="Arial"/>
          </w:rPr>
          <w:t xml:space="preserve"> oszlop</w:t>
        </w:r>
        <w:r w:rsidR="0088602E" w:rsidRPr="00361197">
          <w:rPr>
            <w:rFonts w:ascii="Arial" w:hAnsi="Arial" w:cs="Arial"/>
          </w:rPr>
          <w:t>]</w:t>
        </w:r>
        <w:r w:rsidR="00FA60E8" w:rsidRPr="00361197">
          <w:rPr>
            <w:rFonts w:ascii="Arial" w:hAnsi="Arial" w:cs="Arial"/>
          </w:rPr>
          <w:t>, valamint a hozzá tartozó ügyfélszintű részletezést a 08A</w:t>
        </w:r>
        <w:r w:rsidR="001D31E0" w:rsidRPr="00361197">
          <w:rPr>
            <w:rFonts w:ascii="Arial" w:hAnsi="Arial" w:cs="Arial"/>
          </w:rPr>
          <w:t>.</w:t>
        </w:r>
        <w:r w:rsidR="00FA60E8" w:rsidRPr="00361197">
          <w:rPr>
            <w:rFonts w:ascii="Arial" w:hAnsi="Arial" w:cs="Arial"/>
          </w:rPr>
          <w:t xml:space="preserve"> táblában.</w:t>
        </w:r>
      </w:ins>
    </w:p>
    <w:p w14:paraId="2990E3E4" w14:textId="60119995" w:rsidR="009A72DA" w:rsidRPr="00B71C00" w:rsidRDefault="00FA60E8" w:rsidP="00B71C00">
      <w:pPr>
        <w:spacing w:after="0" w:line="240" w:lineRule="auto"/>
        <w:rPr>
          <w:ins w:id="139" w:author="MNB" w:date="2025-11-03T11:05:00Z" w16du:dateUtc="2025-11-03T10:05:00Z"/>
          <w:rFonts w:ascii="Arial" w:hAnsi="Arial" w:cs="Arial"/>
        </w:rPr>
      </w:pPr>
      <w:ins w:id="140" w:author="MNB" w:date="2025-11-03T11:05:00Z" w16du:dateUtc="2025-11-03T10:05:00Z">
        <w:r w:rsidRPr="00361197">
          <w:rPr>
            <w:rFonts w:ascii="Arial" w:hAnsi="Arial" w:cs="Arial"/>
          </w:rPr>
          <w:t>A 06</w:t>
        </w:r>
        <w:r w:rsidR="00443065" w:rsidRPr="00361197">
          <w:rPr>
            <w:rFonts w:ascii="Arial" w:hAnsi="Arial" w:cs="Arial"/>
          </w:rPr>
          <w:t>.</w:t>
        </w:r>
        <w:r w:rsidRPr="00361197">
          <w:rPr>
            <w:rFonts w:ascii="Arial" w:hAnsi="Arial" w:cs="Arial"/>
          </w:rPr>
          <w:t xml:space="preserve"> táblában jelentett, tárgyhónapban kapott </w:t>
        </w:r>
        <w:r w:rsidR="00443065" w:rsidRPr="00361197">
          <w:rPr>
            <w:rFonts w:ascii="Arial" w:hAnsi="Arial" w:cs="Arial"/>
          </w:rPr>
          <w:t xml:space="preserve">– </w:t>
        </w:r>
        <w:r w:rsidRPr="00361197">
          <w:rPr>
            <w:rFonts w:ascii="Arial" w:hAnsi="Arial" w:cs="Arial"/>
          </w:rPr>
          <w:t>tárgyhónapra járó</w:t>
        </w:r>
        <w:r w:rsidR="00443065" w:rsidRPr="00361197">
          <w:rPr>
            <w:rFonts w:ascii="Arial" w:hAnsi="Arial" w:cs="Arial"/>
          </w:rPr>
          <w:t xml:space="preserve"> –</w:t>
        </w:r>
        <w:r w:rsidRPr="00361197">
          <w:rPr>
            <w:rFonts w:ascii="Arial" w:hAnsi="Arial" w:cs="Arial"/>
          </w:rPr>
          <w:t xml:space="preserve"> osztalék, részesedés értékét az osztalékfizetés jóváhagyása és könyvelése szerinti hónapban kell figyelembe venni a hó</w:t>
        </w:r>
        <w:r w:rsidR="00443065" w:rsidRPr="00361197">
          <w:rPr>
            <w:rFonts w:ascii="Arial" w:hAnsi="Arial" w:cs="Arial"/>
          </w:rPr>
          <w:t>nap</w:t>
        </w:r>
        <w:r w:rsidRPr="00361197">
          <w:rPr>
            <w:rFonts w:ascii="Arial" w:hAnsi="Arial" w:cs="Arial"/>
          </w:rPr>
          <w:t xml:space="preserve"> végi összes nettó eszközérték kiszámításakor.</w:t>
        </w:r>
      </w:ins>
    </w:p>
    <w:p w14:paraId="75FE2B0A" w14:textId="0971447C" w:rsidR="003776D7" w:rsidRPr="00B71C00" w:rsidRDefault="003776D7" w:rsidP="00B71C00">
      <w:pPr>
        <w:spacing w:after="0" w:line="240" w:lineRule="auto"/>
        <w:rPr>
          <w:rFonts w:ascii="Arial" w:hAnsi="Arial" w:cs="Arial"/>
        </w:rPr>
      </w:pPr>
    </w:p>
    <w:p w14:paraId="66786BC3" w14:textId="77777777" w:rsidR="009A72DA" w:rsidRPr="00B71C00" w:rsidRDefault="009A72DA" w:rsidP="00B71C00">
      <w:pPr>
        <w:spacing w:after="0" w:line="240" w:lineRule="auto"/>
        <w:rPr>
          <w:rFonts w:ascii="Arial" w:hAnsi="Arial" w:cs="Arial"/>
        </w:rPr>
      </w:pPr>
    </w:p>
    <w:p w14:paraId="6D338DBF" w14:textId="153F3FBB" w:rsidR="009A72DA" w:rsidRPr="00B71C00" w:rsidRDefault="009A72DA" w:rsidP="00B71C00">
      <w:pPr>
        <w:spacing w:after="0" w:line="240" w:lineRule="auto"/>
        <w:rPr>
          <w:rFonts w:ascii="Arial" w:hAnsi="Arial" w:cs="Arial"/>
          <w:b/>
          <w:bCs/>
        </w:rPr>
      </w:pPr>
      <w:r w:rsidRPr="00B71C00">
        <w:rPr>
          <w:rFonts w:ascii="Arial" w:hAnsi="Arial" w:cs="Arial"/>
          <w:b/>
          <w:bCs/>
        </w:rPr>
        <w:t>08A. tábla: Nyomdai úton előállított saját kibocsátású é</w:t>
      </w:r>
      <w:r w:rsidR="00FE1C1E">
        <w:rPr>
          <w:rFonts w:ascii="Arial" w:hAnsi="Arial" w:cs="Arial"/>
          <w:b/>
          <w:bCs/>
        </w:rPr>
        <w:t>r</w:t>
      </w:r>
      <w:r w:rsidRPr="00B71C00">
        <w:rPr>
          <w:rFonts w:ascii="Arial" w:hAnsi="Arial" w:cs="Arial"/>
          <w:b/>
          <w:bCs/>
        </w:rPr>
        <w:t>tékpapírok ügyfelenkénti állománya</w:t>
      </w:r>
    </w:p>
    <w:p w14:paraId="25525755" w14:textId="77777777" w:rsidR="009A72DA" w:rsidRPr="00B71C00" w:rsidRDefault="009A72DA" w:rsidP="00B71C00">
      <w:pPr>
        <w:spacing w:after="0" w:line="240" w:lineRule="auto"/>
        <w:rPr>
          <w:rFonts w:ascii="Arial" w:hAnsi="Arial" w:cs="Arial"/>
          <w:b/>
          <w:bCs/>
        </w:rPr>
      </w:pPr>
    </w:p>
    <w:p w14:paraId="1C883D9B" w14:textId="14199435" w:rsidR="009A72DA" w:rsidRPr="00B71C00" w:rsidRDefault="009A72DA" w:rsidP="00B71C00">
      <w:pPr>
        <w:spacing w:after="0" w:line="240" w:lineRule="auto"/>
        <w:rPr>
          <w:rFonts w:ascii="Arial" w:hAnsi="Arial" w:cs="Arial"/>
        </w:rPr>
      </w:pPr>
      <w:r w:rsidRPr="00B71C00">
        <w:rPr>
          <w:rFonts w:ascii="Arial" w:hAnsi="Arial" w:cs="Arial"/>
        </w:rPr>
        <w:t>Ez a tábla a</w:t>
      </w:r>
      <w:r w:rsidR="0097037E">
        <w:rPr>
          <w:rFonts w:ascii="Arial" w:hAnsi="Arial" w:cs="Arial"/>
        </w:rPr>
        <w:t xml:space="preserve"> befektetési</w:t>
      </w:r>
      <w:r w:rsidRPr="00B71C00">
        <w:rPr>
          <w:rFonts w:ascii="Arial" w:hAnsi="Arial" w:cs="Arial"/>
        </w:rPr>
        <w:t xml:space="preserve"> alap által kibocsátott, nyomdai úton előállított, hó végi nettó eszközérték számításnál figyelembe vett befektetési jegyek ügyfélszintű, ISIN kódonkénti bontását tartalmazza.</w:t>
      </w:r>
    </w:p>
    <w:p w14:paraId="3E714A59" w14:textId="77777777" w:rsidR="009A72DA" w:rsidRPr="00B71C00" w:rsidRDefault="009A72DA" w:rsidP="00B71C00">
      <w:pPr>
        <w:spacing w:after="0" w:line="240" w:lineRule="auto"/>
        <w:rPr>
          <w:rFonts w:ascii="Arial" w:hAnsi="Arial" w:cs="Arial"/>
        </w:rPr>
      </w:pPr>
    </w:p>
    <w:p w14:paraId="78B7E4D2" w14:textId="77777777" w:rsidR="0097037E" w:rsidRPr="0097037E" w:rsidRDefault="0097037E" w:rsidP="00B71C00">
      <w:pPr>
        <w:spacing w:after="0" w:line="240" w:lineRule="auto"/>
        <w:rPr>
          <w:rFonts w:ascii="Arial" w:hAnsi="Arial" w:cs="Arial"/>
          <w:bCs/>
        </w:rPr>
      </w:pPr>
      <w:r w:rsidRPr="0097037E">
        <w:rPr>
          <w:rFonts w:ascii="Arial" w:hAnsi="Arial" w:cs="Arial"/>
          <w:bCs/>
        </w:rPr>
        <w:t>A tábla egyes oszlopainak kitöltésére vonatkozó előírások</w:t>
      </w:r>
    </w:p>
    <w:p w14:paraId="2A72F422" w14:textId="77777777" w:rsidR="0097037E" w:rsidRDefault="0097037E" w:rsidP="00B71C00">
      <w:pPr>
        <w:spacing w:after="0" w:line="240" w:lineRule="auto"/>
        <w:rPr>
          <w:rFonts w:ascii="Arial" w:hAnsi="Arial" w:cs="Arial"/>
          <w:bCs/>
          <w:i/>
          <w:iCs/>
        </w:rPr>
      </w:pPr>
    </w:p>
    <w:p w14:paraId="31B03295" w14:textId="345761FD" w:rsidR="009A72DA" w:rsidRPr="00B71C00" w:rsidRDefault="0097037E" w:rsidP="00B71C00">
      <w:pPr>
        <w:spacing w:after="0" w:line="240" w:lineRule="auto"/>
        <w:rPr>
          <w:rFonts w:ascii="Arial" w:hAnsi="Arial" w:cs="Arial"/>
          <w:bCs/>
          <w:i/>
          <w:iCs/>
        </w:rPr>
      </w:pPr>
      <w:r>
        <w:rPr>
          <w:rFonts w:ascii="Arial" w:hAnsi="Arial" w:cs="Arial"/>
          <w:bCs/>
          <w:i/>
          <w:iCs/>
        </w:rPr>
        <w:t xml:space="preserve">b) </w:t>
      </w:r>
      <w:r w:rsidR="009A72DA" w:rsidRPr="00B71C00">
        <w:rPr>
          <w:rFonts w:ascii="Arial" w:hAnsi="Arial" w:cs="Arial"/>
          <w:bCs/>
          <w:i/>
          <w:iCs/>
        </w:rPr>
        <w:t xml:space="preserve">Ügyfél megnevezése </w:t>
      </w:r>
    </w:p>
    <w:p w14:paraId="4F915EB6" w14:textId="5467FA79" w:rsidR="009A72DA" w:rsidRPr="00B71C00" w:rsidRDefault="009A72DA" w:rsidP="00B71C00">
      <w:pPr>
        <w:spacing w:after="0" w:line="240" w:lineRule="auto"/>
        <w:rPr>
          <w:rFonts w:ascii="Arial" w:hAnsi="Arial" w:cs="Arial"/>
          <w:bCs/>
        </w:rPr>
      </w:pPr>
      <w:r w:rsidRPr="00B71C00">
        <w:rPr>
          <w:rFonts w:ascii="Arial" w:hAnsi="Arial" w:cs="Arial"/>
          <w:bCs/>
        </w:rPr>
        <w:t>A</w:t>
      </w:r>
      <w:r w:rsidR="00FE1C1E">
        <w:rPr>
          <w:rFonts w:ascii="Arial" w:hAnsi="Arial" w:cs="Arial"/>
          <w:bCs/>
        </w:rPr>
        <w:t>z ügyfél</w:t>
      </w:r>
      <w:r w:rsidRPr="00B71C00">
        <w:rPr>
          <w:rFonts w:ascii="Arial" w:hAnsi="Arial" w:cs="Arial"/>
          <w:bCs/>
        </w:rPr>
        <w:t xml:space="preserve"> </w:t>
      </w:r>
      <w:del w:id="141" w:author="MNB" w:date="2025-11-03T11:05:00Z" w16du:dateUtc="2025-11-03T10:05:00Z">
        <w:r w:rsidRPr="00B71C00">
          <w:rPr>
            <w:rFonts w:ascii="Arial" w:hAnsi="Arial" w:cs="Arial"/>
            <w:bCs/>
          </w:rPr>
          <w:delText>hivatalos</w:delText>
        </w:r>
      </w:del>
      <w:ins w:id="142" w:author="MNB" w:date="2025-11-03T11:05:00Z" w16du:dateUtc="2025-11-03T10:05:00Z">
        <w:r w:rsidR="0088602E">
          <w:rPr>
            <w:rFonts w:ascii="Arial" w:hAnsi="Arial" w:cs="Arial"/>
            <w:bCs/>
          </w:rPr>
          <w:t>teljes</w:t>
        </w:r>
      </w:ins>
      <w:r w:rsidRPr="00B71C00">
        <w:rPr>
          <w:rFonts w:ascii="Arial" w:hAnsi="Arial" w:cs="Arial"/>
          <w:bCs/>
        </w:rPr>
        <w:t xml:space="preserve"> n</w:t>
      </w:r>
      <w:r w:rsidR="00FE1C1E">
        <w:rPr>
          <w:rFonts w:ascii="Arial" w:hAnsi="Arial" w:cs="Arial"/>
          <w:bCs/>
        </w:rPr>
        <w:t>e</w:t>
      </w:r>
      <w:r w:rsidRPr="00B71C00">
        <w:rPr>
          <w:rFonts w:ascii="Arial" w:hAnsi="Arial" w:cs="Arial"/>
          <w:bCs/>
        </w:rPr>
        <w:t>v</w:t>
      </w:r>
      <w:r w:rsidR="00FE1C1E">
        <w:rPr>
          <w:rFonts w:ascii="Arial" w:hAnsi="Arial" w:cs="Arial"/>
          <w:bCs/>
        </w:rPr>
        <w:t>e</w:t>
      </w:r>
      <w:r w:rsidR="00B91075">
        <w:rPr>
          <w:rFonts w:ascii="Arial" w:hAnsi="Arial" w:cs="Arial"/>
          <w:bCs/>
        </w:rPr>
        <w:t>.</w:t>
      </w:r>
      <w:r w:rsidRPr="00B71C00">
        <w:rPr>
          <w:rFonts w:ascii="Arial" w:hAnsi="Arial" w:cs="Arial"/>
          <w:bCs/>
        </w:rPr>
        <w:t xml:space="preserve"> </w:t>
      </w:r>
      <w:del w:id="143" w:author="MNB" w:date="2025-11-03T11:05:00Z" w16du:dateUtc="2025-11-03T10:05:00Z">
        <w:r w:rsidR="00B91075">
          <w:rPr>
            <w:rFonts w:ascii="Arial" w:hAnsi="Arial" w:cs="Arial"/>
            <w:bCs/>
          </w:rPr>
          <w:delText>A</w:delText>
        </w:r>
      </w:del>
      <w:ins w:id="144" w:author="MNB" w:date="2025-11-03T11:05:00Z" w16du:dateUtc="2025-11-03T10:05:00Z">
        <w:r w:rsidR="002404BA">
          <w:rPr>
            <w:rFonts w:ascii="Arial" w:hAnsi="Arial" w:cs="Arial"/>
            <w:bCs/>
          </w:rPr>
          <w:t>Bel</w:t>
        </w:r>
        <w:r w:rsidR="00844BE4">
          <w:rPr>
            <w:rFonts w:ascii="Arial" w:hAnsi="Arial" w:cs="Arial"/>
            <w:bCs/>
          </w:rPr>
          <w:t>f</w:t>
        </w:r>
        <w:r w:rsidR="002404BA">
          <w:rPr>
            <w:rFonts w:ascii="Arial" w:hAnsi="Arial" w:cs="Arial"/>
            <w:bCs/>
          </w:rPr>
          <w:t>öldi</w:t>
        </w:r>
      </w:ins>
      <w:r w:rsidR="002404BA" w:rsidRPr="00B71C00">
        <w:rPr>
          <w:rFonts w:ascii="Arial" w:hAnsi="Arial" w:cs="Arial"/>
          <w:bCs/>
        </w:rPr>
        <w:t xml:space="preserve"> </w:t>
      </w:r>
      <w:r w:rsidR="00FE1C1E">
        <w:rPr>
          <w:rFonts w:ascii="Arial" w:hAnsi="Arial" w:cs="Arial"/>
          <w:bCs/>
        </w:rPr>
        <w:t>természetes személy</w:t>
      </w:r>
      <w:r w:rsidRPr="00B71C00">
        <w:rPr>
          <w:rFonts w:ascii="Arial" w:hAnsi="Arial" w:cs="Arial"/>
          <w:bCs/>
        </w:rPr>
        <w:t xml:space="preserve"> ügyfelek </w:t>
      </w:r>
      <w:r w:rsidR="00B91075">
        <w:rPr>
          <w:rFonts w:ascii="Arial" w:hAnsi="Arial" w:cs="Arial"/>
          <w:bCs/>
        </w:rPr>
        <w:t xml:space="preserve">esetében ez az adat </w:t>
      </w:r>
      <w:del w:id="145" w:author="MNB" w:date="2025-11-03T11:05:00Z" w16du:dateUtc="2025-11-03T10:05:00Z">
        <w:r w:rsidR="00B91075">
          <w:rPr>
            <w:rFonts w:ascii="Arial" w:hAnsi="Arial" w:cs="Arial"/>
            <w:bCs/>
          </w:rPr>
          <w:delText>nem</w:delText>
        </w:r>
      </w:del>
      <w:ins w:id="146" w:author="MNB" w:date="2025-11-03T11:05:00Z" w16du:dateUtc="2025-11-03T10:05:00Z">
        <w:r w:rsidR="002404BA">
          <w:rPr>
            <w:rFonts w:ascii="Arial" w:hAnsi="Arial" w:cs="Arial"/>
            <w:bCs/>
          </w:rPr>
          <w:t>„Belföldi lakossági ügyfél” megnevezéssel</w:t>
        </w:r>
      </w:ins>
      <w:r w:rsidR="002404BA">
        <w:rPr>
          <w:rFonts w:ascii="Arial" w:hAnsi="Arial" w:cs="Arial"/>
          <w:bCs/>
        </w:rPr>
        <w:t xml:space="preserve"> </w:t>
      </w:r>
      <w:r w:rsidR="00B91075">
        <w:rPr>
          <w:rFonts w:ascii="Arial" w:hAnsi="Arial" w:cs="Arial"/>
          <w:bCs/>
        </w:rPr>
        <w:t>jelentendő</w:t>
      </w:r>
      <w:r w:rsidR="0088602E">
        <w:rPr>
          <w:rFonts w:ascii="Arial" w:hAnsi="Arial" w:cs="Arial"/>
          <w:bCs/>
        </w:rPr>
        <w:t>.</w:t>
      </w:r>
    </w:p>
    <w:p w14:paraId="3512CD44" w14:textId="77777777" w:rsidR="009A72DA" w:rsidRPr="00B71C00" w:rsidRDefault="009A72DA" w:rsidP="00B71C00">
      <w:pPr>
        <w:spacing w:after="0" w:line="240" w:lineRule="auto"/>
        <w:rPr>
          <w:rFonts w:ascii="Arial" w:hAnsi="Arial" w:cs="Arial"/>
          <w:bCs/>
        </w:rPr>
      </w:pPr>
    </w:p>
    <w:p w14:paraId="16EB4B21" w14:textId="12034F13" w:rsidR="009A72DA" w:rsidRPr="00B71C00" w:rsidRDefault="00FE1C1E" w:rsidP="00B71C00">
      <w:pPr>
        <w:spacing w:after="0" w:line="240" w:lineRule="auto"/>
        <w:rPr>
          <w:rFonts w:ascii="Arial" w:hAnsi="Arial" w:cs="Arial"/>
          <w:bCs/>
          <w:i/>
          <w:iCs/>
        </w:rPr>
      </w:pPr>
      <w:r>
        <w:rPr>
          <w:rFonts w:ascii="Arial" w:hAnsi="Arial" w:cs="Arial"/>
          <w:bCs/>
          <w:i/>
          <w:iCs/>
        </w:rPr>
        <w:t xml:space="preserve">c) </w:t>
      </w:r>
      <w:r w:rsidR="009A72DA" w:rsidRPr="00B71C00">
        <w:rPr>
          <w:rFonts w:ascii="Arial" w:hAnsi="Arial" w:cs="Arial"/>
          <w:bCs/>
          <w:i/>
          <w:iCs/>
        </w:rPr>
        <w:t>Ügyfél törzsszáma</w:t>
      </w:r>
    </w:p>
    <w:p w14:paraId="5BADF0C0" w14:textId="47CB2303" w:rsidR="009A72DA" w:rsidRPr="00B71C00" w:rsidRDefault="009A72DA" w:rsidP="00B71C00">
      <w:pPr>
        <w:spacing w:after="0" w:line="240" w:lineRule="auto"/>
        <w:rPr>
          <w:rFonts w:ascii="Arial" w:hAnsi="Arial" w:cs="Arial"/>
          <w:bCs/>
        </w:rPr>
      </w:pPr>
      <w:r w:rsidRPr="00B71C00">
        <w:rPr>
          <w:rFonts w:ascii="Arial" w:hAnsi="Arial" w:cs="Arial"/>
          <w:bCs/>
        </w:rPr>
        <w:t xml:space="preserve">Rezidens gazdálkodó szervezet </w:t>
      </w:r>
      <w:r w:rsidR="00F567ED" w:rsidRPr="00B71C00">
        <w:rPr>
          <w:rFonts w:ascii="Arial" w:hAnsi="Arial" w:cs="Arial"/>
          <w:bCs/>
        </w:rPr>
        <w:t xml:space="preserve">ügyfél esetén a </w:t>
      </w:r>
      <w:r w:rsidRPr="00B71C00">
        <w:rPr>
          <w:rFonts w:ascii="Arial" w:hAnsi="Arial" w:cs="Arial"/>
          <w:bCs/>
        </w:rPr>
        <w:t>törzsszámát (az adószám, illetve az egységes statisztikai számjel első 8 számjegy</w:t>
      </w:r>
      <w:r w:rsidR="00F567ED">
        <w:rPr>
          <w:rFonts w:ascii="Arial" w:hAnsi="Arial" w:cs="Arial"/>
          <w:bCs/>
        </w:rPr>
        <w:t>e</w:t>
      </w:r>
      <w:r w:rsidRPr="00B71C00">
        <w:rPr>
          <w:rFonts w:ascii="Arial" w:hAnsi="Arial" w:cs="Arial"/>
          <w:bCs/>
        </w:rPr>
        <w:t>) kell megadni.</w:t>
      </w:r>
    </w:p>
    <w:p w14:paraId="3AF9E5B2" w14:textId="2D4E28FF" w:rsidR="009A72DA" w:rsidRPr="00B71C00" w:rsidRDefault="009A72DA" w:rsidP="00B71C00">
      <w:pPr>
        <w:spacing w:after="0" w:line="240" w:lineRule="auto"/>
        <w:rPr>
          <w:rFonts w:ascii="Arial" w:hAnsi="Arial" w:cs="Arial"/>
          <w:bCs/>
        </w:rPr>
      </w:pPr>
      <w:r w:rsidRPr="00B71C00">
        <w:rPr>
          <w:rFonts w:ascii="Arial" w:hAnsi="Arial" w:cs="Arial"/>
          <w:bCs/>
        </w:rPr>
        <w:t xml:space="preserve">Nem rezidens ügyfél esetén a 00000001, </w:t>
      </w:r>
      <w:r w:rsidR="00B91075">
        <w:rPr>
          <w:rFonts w:ascii="Arial" w:hAnsi="Arial" w:cs="Arial"/>
          <w:bCs/>
        </w:rPr>
        <w:t xml:space="preserve">természetes </w:t>
      </w:r>
      <w:r w:rsidRPr="00B71C00">
        <w:rPr>
          <w:rFonts w:ascii="Arial" w:hAnsi="Arial" w:cs="Arial"/>
          <w:bCs/>
        </w:rPr>
        <w:t xml:space="preserve">személy (lakossági ügyfél) esetén </w:t>
      </w:r>
      <w:r w:rsidR="00B91075">
        <w:rPr>
          <w:rFonts w:ascii="Arial" w:hAnsi="Arial" w:cs="Arial"/>
          <w:bCs/>
        </w:rPr>
        <w:t xml:space="preserve">a </w:t>
      </w:r>
      <w:r w:rsidRPr="00B71C00">
        <w:rPr>
          <w:rFonts w:ascii="Arial" w:hAnsi="Arial" w:cs="Arial"/>
          <w:bCs/>
        </w:rPr>
        <w:t xml:space="preserve">00000004 technikai </w:t>
      </w:r>
      <w:r w:rsidR="00F567ED">
        <w:rPr>
          <w:rFonts w:ascii="Arial" w:hAnsi="Arial" w:cs="Arial"/>
          <w:bCs/>
        </w:rPr>
        <w:t>kódo</w:t>
      </w:r>
      <w:r w:rsidRPr="00B71C00">
        <w:rPr>
          <w:rFonts w:ascii="Arial" w:hAnsi="Arial" w:cs="Arial"/>
          <w:bCs/>
        </w:rPr>
        <w:t>t kell feltüntetni.</w:t>
      </w:r>
    </w:p>
    <w:p w14:paraId="326A458F" w14:textId="77777777" w:rsidR="009A72DA" w:rsidRPr="00B71C00" w:rsidRDefault="009A72DA" w:rsidP="00B71C00">
      <w:pPr>
        <w:spacing w:after="0" w:line="240" w:lineRule="auto"/>
        <w:rPr>
          <w:rFonts w:ascii="Arial" w:hAnsi="Arial" w:cs="Arial"/>
          <w:bCs/>
        </w:rPr>
      </w:pPr>
    </w:p>
    <w:p w14:paraId="7A080B2D" w14:textId="03EC70A2" w:rsidR="009A72DA" w:rsidRDefault="00377B40" w:rsidP="00B71C00">
      <w:pPr>
        <w:spacing w:after="0" w:line="240" w:lineRule="auto"/>
        <w:rPr>
          <w:rFonts w:ascii="Arial" w:hAnsi="Arial" w:cs="Arial"/>
          <w:bCs/>
        </w:rPr>
      </w:pPr>
      <w:r>
        <w:rPr>
          <w:rFonts w:ascii="Arial" w:hAnsi="Arial" w:cs="Arial"/>
          <w:bCs/>
          <w:i/>
          <w:iCs/>
        </w:rPr>
        <w:t xml:space="preserve">d) </w:t>
      </w:r>
      <w:r w:rsidR="009A72DA" w:rsidRPr="00B71C00">
        <w:rPr>
          <w:rFonts w:ascii="Arial" w:hAnsi="Arial" w:cs="Arial"/>
          <w:bCs/>
          <w:i/>
          <w:iCs/>
        </w:rPr>
        <w:t>Szektorkód</w:t>
      </w:r>
    </w:p>
    <w:p w14:paraId="7B7F458B" w14:textId="6889CC2C" w:rsidR="00C64346" w:rsidRPr="009A72DA" w:rsidRDefault="00C64346" w:rsidP="00C64346">
      <w:pPr>
        <w:rPr>
          <w:rFonts w:ascii="Arial" w:hAnsi="Arial" w:cs="Arial"/>
          <w:bCs/>
        </w:rPr>
      </w:pPr>
      <w:r w:rsidRPr="009A72DA">
        <w:rPr>
          <w:rFonts w:ascii="Arial" w:hAnsi="Arial" w:cs="Arial"/>
          <w:bCs/>
        </w:rPr>
        <w:t>Az</w:t>
      </w:r>
      <w:r w:rsidR="00C46A9F">
        <w:rPr>
          <w:rFonts w:ascii="Arial" w:hAnsi="Arial" w:cs="Arial"/>
          <w:bCs/>
        </w:rPr>
        <w:t xml:space="preserve"> alkalmazható szektorkódok</w:t>
      </w:r>
      <w:r w:rsidRPr="009A72DA">
        <w:rPr>
          <w:rFonts w:ascii="Arial" w:hAnsi="Arial" w:cs="Arial"/>
          <w:bCs/>
        </w:rPr>
        <w:t>:</w:t>
      </w:r>
    </w:p>
    <w:tbl>
      <w:tblPr>
        <w:tblW w:w="9255" w:type="dxa"/>
        <w:tblCellMar>
          <w:left w:w="70" w:type="dxa"/>
          <w:right w:w="70" w:type="dxa"/>
        </w:tblCellMar>
        <w:tblLook w:val="04A0" w:firstRow="1" w:lastRow="0" w:firstColumn="1" w:lastColumn="0" w:noHBand="0" w:noVBand="1"/>
      </w:tblPr>
      <w:tblGrid>
        <w:gridCol w:w="1408"/>
        <w:gridCol w:w="7847"/>
      </w:tblGrid>
      <w:tr w:rsidR="00C64346" w:rsidRPr="009A72DA" w14:paraId="0850B266" w14:textId="77777777" w:rsidTr="00BC4FDC">
        <w:trPr>
          <w:trHeight w:val="280"/>
        </w:trPr>
        <w:tc>
          <w:tcPr>
            <w:tcW w:w="1408"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5C9BE639" w14:textId="77777777" w:rsidR="00C64346" w:rsidRPr="00BC4FDC" w:rsidRDefault="00C64346" w:rsidP="00BC4FDC">
            <w:pPr>
              <w:spacing w:after="0" w:line="240" w:lineRule="auto"/>
              <w:jc w:val="center"/>
              <w:rPr>
                <w:rFonts w:ascii="Arial" w:hAnsi="Arial" w:cs="Arial"/>
                <w:b/>
                <w:bCs/>
                <w:color w:val="000000"/>
              </w:rPr>
            </w:pPr>
            <w:r w:rsidRPr="00BC4FDC">
              <w:rPr>
                <w:rFonts w:ascii="Arial" w:hAnsi="Arial" w:cs="Arial"/>
                <w:b/>
                <w:bCs/>
                <w:color w:val="000000"/>
              </w:rPr>
              <w:t>Szektor kód</w:t>
            </w:r>
          </w:p>
        </w:tc>
        <w:tc>
          <w:tcPr>
            <w:tcW w:w="7847" w:type="dxa"/>
            <w:tcBorders>
              <w:top w:val="single" w:sz="8" w:space="0" w:color="auto"/>
              <w:left w:val="nil"/>
              <w:bottom w:val="single" w:sz="4" w:space="0" w:color="auto"/>
              <w:right w:val="single" w:sz="8" w:space="0" w:color="auto"/>
            </w:tcBorders>
            <w:shd w:val="clear" w:color="000000" w:fill="D9D9D9"/>
            <w:vAlign w:val="center"/>
            <w:hideMark/>
          </w:tcPr>
          <w:p w14:paraId="63DBF4F1" w14:textId="77777777" w:rsidR="00C64346" w:rsidRPr="00BC4FDC" w:rsidRDefault="00C64346" w:rsidP="00BC4FDC">
            <w:pPr>
              <w:spacing w:after="0" w:line="240" w:lineRule="auto"/>
              <w:jc w:val="center"/>
              <w:rPr>
                <w:rFonts w:ascii="Arial" w:eastAsia="Times New Roman" w:hAnsi="Arial" w:cs="Arial"/>
                <w:b/>
                <w:bCs/>
                <w:color w:val="000000"/>
                <w:sz w:val="24"/>
                <w:szCs w:val="24"/>
              </w:rPr>
            </w:pPr>
            <w:r w:rsidRPr="00BC4FDC">
              <w:rPr>
                <w:rFonts w:ascii="Arial" w:hAnsi="Arial" w:cs="Arial"/>
                <w:b/>
                <w:bCs/>
                <w:color w:val="000000"/>
              </w:rPr>
              <w:t>Megnevezés</w:t>
            </w:r>
          </w:p>
        </w:tc>
      </w:tr>
      <w:tr w:rsidR="00C64346" w:rsidRPr="009A72DA" w14:paraId="311692CE"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1AD8954D"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A</w:t>
            </w:r>
          </w:p>
        </w:tc>
        <w:tc>
          <w:tcPr>
            <w:tcW w:w="7847" w:type="dxa"/>
            <w:tcBorders>
              <w:top w:val="nil"/>
              <w:left w:val="nil"/>
              <w:bottom w:val="single" w:sz="4" w:space="0" w:color="auto"/>
              <w:right w:val="single" w:sz="8" w:space="0" w:color="auto"/>
            </w:tcBorders>
            <w:shd w:val="clear" w:color="auto" w:fill="auto"/>
            <w:noWrap/>
            <w:vAlign w:val="center"/>
            <w:hideMark/>
          </w:tcPr>
          <w:p w14:paraId="01E45ED4"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Nem pénzügyi vállalatok</w:t>
            </w:r>
          </w:p>
        </w:tc>
      </w:tr>
      <w:tr w:rsidR="00C64346" w:rsidRPr="009A72DA" w14:paraId="023C5CBB"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4A0AAD9F"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B</w:t>
            </w:r>
          </w:p>
        </w:tc>
        <w:tc>
          <w:tcPr>
            <w:tcW w:w="7847" w:type="dxa"/>
            <w:tcBorders>
              <w:top w:val="nil"/>
              <w:left w:val="nil"/>
              <w:bottom w:val="single" w:sz="4" w:space="0" w:color="auto"/>
              <w:right w:val="single" w:sz="8" w:space="0" w:color="auto"/>
            </w:tcBorders>
            <w:shd w:val="clear" w:color="auto" w:fill="auto"/>
            <w:noWrap/>
            <w:vAlign w:val="center"/>
            <w:hideMark/>
          </w:tcPr>
          <w:p w14:paraId="16B393DE"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Központi Bank</w:t>
            </w:r>
          </w:p>
        </w:tc>
      </w:tr>
      <w:tr w:rsidR="00C64346" w:rsidRPr="009A72DA" w14:paraId="098227BE"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60BE246F"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C</w:t>
            </w:r>
          </w:p>
        </w:tc>
        <w:tc>
          <w:tcPr>
            <w:tcW w:w="7847" w:type="dxa"/>
            <w:tcBorders>
              <w:top w:val="nil"/>
              <w:left w:val="nil"/>
              <w:bottom w:val="single" w:sz="4" w:space="0" w:color="auto"/>
              <w:right w:val="single" w:sz="8" w:space="0" w:color="auto"/>
            </w:tcBorders>
            <w:shd w:val="clear" w:color="auto" w:fill="auto"/>
            <w:noWrap/>
            <w:vAlign w:val="center"/>
            <w:hideMark/>
          </w:tcPr>
          <w:p w14:paraId="7988A07F"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Egyéb monetáris pénzügyi intézmények (Hitelintézetek és pénzpiaci alapok)</w:t>
            </w:r>
          </w:p>
        </w:tc>
      </w:tr>
      <w:tr w:rsidR="00C64346" w:rsidRPr="009A72DA" w14:paraId="5CD4E591"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613B6463"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D</w:t>
            </w:r>
          </w:p>
        </w:tc>
        <w:tc>
          <w:tcPr>
            <w:tcW w:w="7847" w:type="dxa"/>
            <w:tcBorders>
              <w:top w:val="nil"/>
              <w:left w:val="nil"/>
              <w:bottom w:val="single" w:sz="4" w:space="0" w:color="auto"/>
              <w:right w:val="single" w:sz="8" w:space="0" w:color="auto"/>
            </w:tcBorders>
            <w:shd w:val="clear" w:color="auto" w:fill="auto"/>
            <w:noWrap/>
            <w:vAlign w:val="center"/>
            <w:hideMark/>
          </w:tcPr>
          <w:p w14:paraId="3E8704EE" w14:textId="5AFDFE02"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Egyéb pénzügyi közvetítők</w:t>
            </w:r>
            <w:r w:rsidR="00B735BE">
              <w:rPr>
                <w:rFonts w:ascii="Arial" w:hAnsi="Arial" w:cs="Arial"/>
                <w:color w:val="000000"/>
              </w:rPr>
              <w:t xml:space="preserve"> (beleértve a zártkörű pénzügyi közvetítőket is)</w:t>
            </w:r>
          </w:p>
        </w:tc>
      </w:tr>
      <w:tr w:rsidR="00C64346" w:rsidRPr="009A72DA" w14:paraId="1342EA7E"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6E77D3F9"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E</w:t>
            </w:r>
          </w:p>
        </w:tc>
        <w:tc>
          <w:tcPr>
            <w:tcW w:w="7847" w:type="dxa"/>
            <w:tcBorders>
              <w:top w:val="nil"/>
              <w:left w:val="nil"/>
              <w:bottom w:val="single" w:sz="4" w:space="0" w:color="auto"/>
              <w:right w:val="single" w:sz="8" w:space="0" w:color="auto"/>
            </w:tcBorders>
            <w:shd w:val="clear" w:color="auto" w:fill="auto"/>
            <w:noWrap/>
            <w:vAlign w:val="center"/>
            <w:hideMark/>
          </w:tcPr>
          <w:p w14:paraId="060BF1AB"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Pénzügyi kiegészítő tevékenységet végzők</w:t>
            </w:r>
          </w:p>
        </w:tc>
      </w:tr>
      <w:tr w:rsidR="00C64346" w:rsidRPr="009A72DA" w14:paraId="7367815A"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092A8E30"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F</w:t>
            </w:r>
          </w:p>
        </w:tc>
        <w:tc>
          <w:tcPr>
            <w:tcW w:w="7847" w:type="dxa"/>
            <w:tcBorders>
              <w:top w:val="nil"/>
              <w:left w:val="nil"/>
              <w:bottom w:val="single" w:sz="4" w:space="0" w:color="auto"/>
              <w:right w:val="single" w:sz="8" w:space="0" w:color="auto"/>
            </w:tcBorders>
            <w:shd w:val="clear" w:color="auto" w:fill="auto"/>
            <w:noWrap/>
            <w:vAlign w:val="center"/>
            <w:hideMark/>
          </w:tcPr>
          <w:p w14:paraId="409D7392"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Biztosítók, pénztárak</w:t>
            </w:r>
          </w:p>
        </w:tc>
      </w:tr>
      <w:tr w:rsidR="00C64346" w:rsidRPr="009A72DA" w14:paraId="760A3B71"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64DA4750"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G</w:t>
            </w:r>
          </w:p>
        </w:tc>
        <w:tc>
          <w:tcPr>
            <w:tcW w:w="7847" w:type="dxa"/>
            <w:tcBorders>
              <w:top w:val="nil"/>
              <w:left w:val="nil"/>
              <w:bottom w:val="single" w:sz="4" w:space="0" w:color="auto"/>
              <w:right w:val="single" w:sz="8" w:space="0" w:color="auto"/>
            </w:tcBorders>
            <w:shd w:val="clear" w:color="auto" w:fill="auto"/>
            <w:noWrap/>
            <w:vAlign w:val="center"/>
            <w:hideMark/>
          </w:tcPr>
          <w:p w14:paraId="24EEBE60"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Központi kormányzat</w:t>
            </w:r>
          </w:p>
        </w:tc>
      </w:tr>
      <w:tr w:rsidR="00C64346" w:rsidRPr="009A72DA" w14:paraId="796CFD60"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019764B3"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H</w:t>
            </w:r>
          </w:p>
        </w:tc>
        <w:tc>
          <w:tcPr>
            <w:tcW w:w="7847" w:type="dxa"/>
            <w:tcBorders>
              <w:top w:val="nil"/>
              <w:left w:val="nil"/>
              <w:bottom w:val="single" w:sz="4" w:space="0" w:color="auto"/>
              <w:right w:val="single" w:sz="8" w:space="0" w:color="auto"/>
            </w:tcBorders>
            <w:shd w:val="clear" w:color="auto" w:fill="auto"/>
            <w:noWrap/>
            <w:vAlign w:val="center"/>
            <w:hideMark/>
          </w:tcPr>
          <w:p w14:paraId="27FEEA3D"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Helyi önkormányzatok</w:t>
            </w:r>
          </w:p>
        </w:tc>
      </w:tr>
      <w:tr w:rsidR="00C64346" w:rsidRPr="009A72DA" w14:paraId="091C1288" w14:textId="77777777" w:rsidTr="00844BE4">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tcPr>
          <w:p w14:paraId="654141B3"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I</w:t>
            </w:r>
          </w:p>
        </w:tc>
        <w:tc>
          <w:tcPr>
            <w:tcW w:w="7847" w:type="dxa"/>
            <w:tcBorders>
              <w:top w:val="nil"/>
              <w:left w:val="nil"/>
              <w:bottom w:val="single" w:sz="4" w:space="0" w:color="auto"/>
              <w:right w:val="single" w:sz="8" w:space="0" w:color="auto"/>
            </w:tcBorders>
            <w:shd w:val="clear" w:color="auto" w:fill="auto"/>
            <w:noWrap/>
            <w:vAlign w:val="center"/>
          </w:tcPr>
          <w:p w14:paraId="13824EF7"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TB alapok</w:t>
            </w:r>
          </w:p>
        </w:tc>
      </w:tr>
      <w:tr w:rsidR="00C64346" w:rsidRPr="009A72DA" w14:paraId="36E42408" w14:textId="77777777" w:rsidTr="00361197">
        <w:trPr>
          <w:trHeight w:val="280"/>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FF92BF"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J</w:t>
            </w:r>
          </w:p>
        </w:tc>
        <w:tc>
          <w:tcPr>
            <w:tcW w:w="7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D6ABA"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Háztartások</w:t>
            </w:r>
          </w:p>
        </w:tc>
      </w:tr>
      <w:tr w:rsidR="00C64346" w:rsidRPr="009A72DA" w14:paraId="1595AD64"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tcPr>
          <w:p w14:paraId="6947252A"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K</w:t>
            </w:r>
          </w:p>
        </w:tc>
        <w:tc>
          <w:tcPr>
            <w:tcW w:w="7847" w:type="dxa"/>
            <w:tcBorders>
              <w:top w:val="nil"/>
              <w:left w:val="nil"/>
              <w:bottom w:val="single" w:sz="4" w:space="0" w:color="auto"/>
              <w:right w:val="single" w:sz="8" w:space="0" w:color="auto"/>
            </w:tcBorders>
            <w:shd w:val="clear" w:color="auto" w:fill="auto"/>
            <w:noWrap/>
            <w:vAlign w:val="center"/>
          </w:tcPr>
          <w:p w14:paraId="6969A96D"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Háztartásokat segítő nonprofit intézmények</w:t>
            </w:r>
          </w:p>
        </w:tc>
      </w:tr>
      <w:tr w:rsidR="00C64346" w:rsidRPr="009A72DA" w14:paraId="00A4F550" w14:textId="77777777" w:rsidTr="00BC4FDC">
        <w:trPr>
          <w:trHeight w:val="280"/>
        </w:trPr>
        <w:tc>
          <w:tcPr>
            <w:tcW w:w="1408" w:type="dxa"/>
            <w:tcBorders>
              <w:top w:val="nil"/>
              <w:left w:val="single" w:sz="8" w:space="0" w:color="auto"/>
              <w:bottom w:val="single" w:sz="4" w:space="0" w:color="auto"/>
              <w:right w:val="single" w:sz="8" w:space="0" w:color="auto"/>
            </w:tcBorders>
            <w:shd w:val="clear" w:color="auto" w:fill="auto"/>
            <w:noWrap/>
            <w:vAlign w:val="center"/>
            <w:hideMark/>
          </w:tcPr>
          <w:p w14:paraId="2A29934C"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L</w:t>
            </w:r>
          </w:p>
        </w:tc>
        <w:tc>
          <w:tcPr>
            <w:tcW w:w="7847" w:type="dxa"/>
            <w:tcBorders>
              <w:top w:val="nil"/>
              <w:left w:val="nil"/>
              <w:bottom w:val="single" w:sz="4" w:space="0" w:color="auto"/>
              <w:right w:val="single" w:sz="8" w:space="0" w:color="auto"/>
            </w:tcBorders>
            <w:shd w:val="clear" w:color="auto" w:fill="auto"/>
            <w:noWrap/>
            <w:vAlign w:val="center"/>
            <w:hideMark/>
          </w:tcPr>
          <w:p w14:paraId="18048668"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Nem rezidensek</w:t>
            </w:r>
          </w:p>
        </w:tc>
      </w:tr>
    </w:tbl>
    <w:p w14:paraId="21A1AD5E" w14:textId="2C53773F" w:rsidR="009A72DA" w:rsidRPr="00B71C00" w:rsidRDefault="009A72DA" w:rsidP="00B71C00">
      <w:pPr>
        <w:spacing w:after="0" w:line="240" w:lineRule="auto"/>
        <w:rPr>
          <w:rFonts w:ascii="Arial" w:hAnsi="Arial" w:cs="Arial"/>
          <w:bCs/>
        </w:rPr>
      </w:pPr>
    </w:p>
    <w:p w14:paraId="324D4FD9" w14:textId="2C114607" w:rsidR="009A72DA" w:rsidRPr="00B71C00" w:rsidRDefault="00A5238C" w:rsidP="00B71C00">
      <w:pPr>
        <w:spacing w:after="0" w:line="240" w:lineRule="auto"/>
        <w:rPr>
          <w:rFonts w:ascii="Arial" w:hAnsi="Arial" w:cs="Arial"/>
          <w:i/>
          <w:iCs/>
        </w:rPr>
      </w:pPr>
      <w:r>
        <w:rPr>
          <w:rFonts w:ascii="Arial" w:hAnsi="Arial" w:cs="Arial"/>
        </w:rPr>
        <w:t>e</w:t>
      </w:r>
      <w:r w:rsidR="00377B40">
        <w:rPr>
          <w:rFonts w:ascii="Arial" w:hAnsi="Arial" w:cs="Arial"/>
        </w:rPr>
        <w:t xml:space="preserve">) </w:t>
      </w:r>
      <w:r w:rsidR="009A72DA" w:rsidRPr="00B71C00">
        <w:rPr>
          <w:rFonts w:ascii="Arial" w:hAnsi="Arial" w:cs="Arial"/>
          <w:i/>
          <w:iCs/>
        </w:rPr>
        <w:t>Állomány (db)</w:t>
      </w:r>
    </w:p>
    <w:p w14:paraId="6A587E5A" w14:textId="135367BC" w:rsidR="009A72DA" w:rsidRPr="00B71C00" w:rsidRDefault="009A72DA" w:rsidP="00B71C00">
      <w:pPr>
        <w:spacing w:after="0" w:line="240" w:lineRule="auto"/>
        <w:rPr>
          <w:rFonts w:ascii="Arial" w:hAnsi="Arial" w:cs="Arial"/>
        </w:rPr>
      </w:pPr>
      <w:r w:rsidRPr="00B71C00">
        <w:rPr>
          <w:rFonts w:ascii="Arial" w:hAnsi="Arial" w:cs="Arial"/>
        </w:rPr>
        <w:t xml:space="preserve">Az ügyfél tulajdonában lévő </w:t>
      </w:r>
      <w:r w:rsidR="00B73968">
        <w:rPr>
          <w:rFonts w:ascii="Arial" w:hAnsi="Arial" w:cs="Arial"/>
        </w:rPr>
        <w:t xml:space="preserve">értékpapírállomány </w:t>
      </w:r>
      <w:r w:rsidRPr="00B71C00">
        <w:rPr>
          <w:rFonts w:ascii="Arial" w:hAnsi="Arial" w:cs="Arial"/>
        </w:rPr>
        <w:t>hó végi mennyiség</w:t>
      </w:r>
      <w:r w:rsidR="00B73968">
        <w:rPr>
          <w:rFonts w:ascii="Arial" w:hAnsi="Arial" w:cs="Arial"/>
        </w:rPr>
        <w:t>ét</w:t>
      </w:r>
      <w:r w:rsidRPr="00B71C00">
        <w:rPr>
          <w:rFonts w:ascii="Arial" w:hAnsi="Arial" w:cs="Arial"/>
        </w:rPr>
        <w:t xml:space="preserve"> darabszám</w:t>
      </w:r>
      <w:r w:rsidR="00B73968">
        <w:rPr>
          <w:rFonts w:ascii="Arial" w:hAnsi="Arial" w:cs="Arial"/>
        </w:rPr>
        <w:t xml:space="preserve"> szerint</w:t>
      </w:r>
      <w:r w:rsidRPr="00B71C00">
        <w:rPr>
          <w:rFonts w:ascii="Arial" w:hAnsi="Arial" w:cs="Arial"/>
        </w:rPr>
        <w:t xml:space="preserve"> kell megadni.</w:t>
      </w:r>
    </w:p>
    <w:p w14:paraId="3761329E" w14:textId="484AF75B" w:rsidR="009A72DA" w:rsidRPr="00B71C00" w:rsidRDefault="009A72DA" w:rsidP="00B71C00">
      <w:pPr>
        <w:spacing w:after="0" w:line="240" w:lineRule="auto"/>
        <w:rPr>
          <w:rFonts w:ascii="Arial" w:hAnsi="Arial" w:cs="Arial"/>
        </w:rPr>
      </w:pPr>
    </w:p>
    <w:p w14:paraId="32C608E2" w14:textId="77777777" w:rsidR="003776D7" w:rsidRPr="009D5698" w:rsidRDefault="003776D7" w:rsidP="009D5698">
      <w:pPr>
        <w:spacing w:after="0" w:line="240" w:lineRule="auto"/>
        <w:rPr>
          <w:rFonts w:ascii="Arial" w:hAnsi="Arial" w:cs="Arial"/>
        </w:rPr>
      </w:pPr>
    </w:p>
    <w:p w14:paraId="724F8F74" w14:textId="77777777" w:rsidR="003776D7" w:rsidRPr="0077625D" w:rsidRDefault="003776D7" w:rsidP="0077625D">
      <w:pPr>
        <w:spacing w:after="0" w:line="240" w:lineRule="auto"/>
        <w:rPr>
          <w:rFonts w:ascii="Arial" w:hAnsi="Arial" w:cs="Arial"/>
          <w:b/>
        </w:rPr>
      </w:pPr>
      <w:bookmarkStart w:id="147" w:name="_Hlk178861259"/>
      <w:r w:rsidRPr="0077625D">
        <w:rPr>
          <w:rFonts w:ascii="Arial" w:hAnsi="Arial" w:cs="Arial"/>
          <w:b/>
        </w:rPr>
        <w:t>09. tábla: Üzletrészek</w:t>
      </w:r>
      <w:r w:rsidRPr="00B71C00">
        <w:rPr>
          <w:rFonts w:ascii="Arial" w:hAnsi="Arial" w:cs="Arial"/>
          <w:b/>
        </w:rPr>
        <w:t>, egyéb részesedések</w:t>
      </w:r>
      <w:r w:rsidRPr="009D5698">
        <w:rPr>
          <w:rFonts w:ascii="Arial" w:hAnsi="Arial" w:cs="Arial"/>
          <w:b/>
        </w:rPr>
        <w:t xml:space="preserve"> állománya</w:t>
      </w:r>
    </w:p>
    <w:bookmarkEnd w:id="147"/>
    <w:p w14:paraId="713F4EAC" w14:textId="77777777" w:rsidR="003776D7" w:rsidRPr="00B71C00" w:rsidRDefault="003776D7" w:rsidP="00B71C00">
      <w:pPr>
        <w:spacing w:after="0" w:line="240" w:lineRule="auto"/>
        <w:rPr>
          <w:rFonts w:ascii="Arial" w:hAnsi="Arial" w:cs="Arial"/>
          <w:b/>
        </w:rPr>
      </w:pPr>
    </w:p>
    <w:p w14:paraId="24BA0E4D" w14:textId="66C83BAA" w:rsidR="003776D7" w:rsidRPr="00B71C00" w:rsidRDefault="003776D7" w:rsidP="00B71C00">
      <w:pPr>
        <w:spacing w:after="0" w:line="240" w:lineRule="auto"/>
        <w:rPr>
          <w:rFonts w:ascii="Arial" w:eastAsia="Times New Roman" w:hAnsi="Arial" w:cs="Arial"/>
          <w:bCs/>
        </w:rPr>
      </w:pPr>
      <w:r w:rsidRPr="009D5698">
        <w:rPr>
          <w:rFonts w:ascii="Arial" w:hAnsi="Arial" w:cs="Arial"/>
        </w:rPr>
        <w:t xml:space="preserve">E tábla egyes soraiban </w:t>
      </w:r>
      <w:r w:rsidRPr="00B71C00">
        <w:rPr>
          <w:rFonts w:ascii="Arial" w:hAnsi="Arial" w:cs="Arial"/>
          <w:bCs/>
        </w:rPr>
        <w:t xml:space="preserve">a </w:t>
      </w:r>
      <w:r w:rsidRPr="009D5698">
        <w:rPr>
          <w:rFonts w:ascii="Arial" w:hAnsi="Arial" w:cs="Arial"/>
        </w:rPr>
        <w:t xml:space="preserve">01. </w:t>
      </w:r>
      <w:r w:rsidRPr="00B71C00">
        <w:rPr>
          <w:rFonts w:ascii="Arial" w:hAnsi="Arial" w:cs="Arial"/>
          <w:bCs/>
        </w:rPr>
        <w:t xml:space="preserve">tábla </w:t>
      </w:r>
      <w:r w:rsidR="00B73968">
        <w:rPr>
          <w:rFonts w:ascii="Arial" w:hAnsi="Arial" w:cs="Arial"/>
          <w:bCs/>
        </w:rPr>
        <w:t>11.</w:t>
      </w:r>
      <w:r w:rsidRPr="009D5698">
        <w:rPr>
          <w:rFonts w:ascii="Arial" w:hAnsi="Arial" w:cs="Arial"/>
        </w:rPr>
        <w:t xml:space="preserve"> során jelentett összesítő adat vállalatonként</w:t>
      </w:r>
      <w:r w:rsidRPr="00B71C00">
        <w:rPr>
          <w:rFonts w:ascii="Arial" w:hAnsi="Arial" w:cs="Arial"/>
          <w:bCs/>
        </w:rPr>
        <w:t>, kibocsátónként</w:t>
      </w:r>
      <w:r w:rsidRPr="009D5698">
        <w:rPr>
          <w:rFonts w:ascii="Arial" w:hAnsi="Arial" w:cs="Arial"/>
        </w:rPr>
        <w:t xml:space="preserve"> részletezett adatai</w:t>
      </w:r>
      <w:r w:rsidRPr="0077625D">
        <w:rPr>
          <w:rFonts w:ascii="Arial" w:hAnsi="Arial" w:cs="Arial"/>
        </w:rPr>
        <w:t xml:space="preserve">t kell szerepeltetni. </w:t>
      </w:r>
    </w:p>
    <w:p w14:paraId="35A677ED" w14:textId="0324CBD2" w:rsidR="003776D7" w:rsidRPr="009D5698" w:rsidRDefault="003776D7" w:rsidP="0077625D">
      <w:pPr>
        <w:spacing w:after="0" w:line="240" w:lineRule="auto"/>
        <w:rPr>
          <w:rFonts w:ascii="Arial" w:hAnsi="Arial" w:cs="Arial"/>
        </w:rPr>
      </w:pPr>
      <w:r w:rsidRPr="0077625D">
        <w:rPr>
          <w:rFonts w:ascii="Arial" w:hAnsi="Arial" w:cs="Arial"/>
        </w:rPr>
        <w:t xml:space="preserve">Ingatlanalapok esetében a konszolidált leányvállalatokban lévő tulajdoni részesedéseket (üzletrészeket) is fel kell sorolni a 09. táblában. Ezen üzletrészeknél jelölni kell, hogy konszolidálva vannak az </w:t>
      </w:r>
      <w:r w:rsidR="007E08F7">
        <w:rPr>
          <w:rFonts w:ascii="Arial" w:hAnsi="Arial" w:cs="Arial"/>
        </w:rPr>
        <w:t>ingatlan</w:t>
      </w:r>
      <w:r w:rsidRPr="0077625D">
        <w:rPr>
          <w:rFonts w:ascii="Arial" w:hAnsi="Arial" w:cs="Arial"/>
        </w:rPr>
        <w:t xml:space="preserve">alap mérlegében. Az üzletrészek </w:t>
      </w:r>
      <w:r w:rsidRPr="00B71C00">
        <w:rPr>
          <w:rFonts w:ascii="Arial" w:hAnsi="Arial" w:cs="Arial"/>
          <w:bCs/>
        </w:rPr>
        <w:t xml:space="preserve">és egyéb részesedések </w:t>
      </w:r>
      <w:r w:rsidRPr="009D5698">
        <w:rPr>
          <w:rFonts w:ascii="Arial" w:hAnsi="Arial" w:cs="Arial"/>
        </w:rPr>
        <w:t xml:space="preserve">09. táblában e szerint jelentett összegének, a konszolidációba bevont üzletrészek értékét figyelmen kívül hagyva, meg kell egyeznie </w:t>
      </w:r>
      <w:r w:rsidRPr="00B71C00">
        <w:rPr>
          <w:rFonts w:ascii="Arial" w:hAnsi="Arial" w:cs="Arial"/>
          <w:bCs/>
        </w:rPr>
        <w:t xml:space="preserve">a 01. tábla </w:t>
      </w:r>
      <w:r w:rsidR="007E08F7">
        <w:rPr>
          <w:rFonts w:ascii="Arial" w:hAnsi="Arial" w:cs="Arial"/>
        </w:rPr>
        <w:t xml:space="preserve">11. </w:t>
      </w:r>
      <w:r w:rsidRPr="009D5698">
        <w:rPr>
          <w:rFonts w:ascii="Arial" w:hAnsi="Arial" w:cs="Arial"/>
        </w:rPr>
        <w:t>sorában jelentett adattal</w:t>
      </w:r>
      <w:r w:rsidRPr="00B71C00">
        <w:rPr>
          <w:rFonts w:ascii="Arial" w:hAnsi="Arial" w:cs="Arial"/>
        </w:rPr>
        <w:t>.</w:t>
      </w:r>
    </w:p>
    <w:p w14:paraId="4E538DFF" w14:textId="77777777" w:rsidR="003776D7" w:rsidRDefault="003776D7" w:rsidP="0077625D">
      <w:pPr>
        <w:spacing w:after="0" w:line="240" w:lineRule="auto"/>
        <w:rPr>
          <w:rFonts w:ascii="Arial" w:hAnsi="Arial" w:cs="Arial"/>
        </w:rPr>
      </w:pPr>
    </w:p>
    <w:p w14:paraId="4D0CF23B" w14:textId="77777777" w:rsidR="002145EB" w:rsidRPr="0097037E" w:rsidRDefault="002145EB" w:rsidP="002145EB">
      <w:pPr>
        <w:spacing w:after="0" w:line="240" w:lineRule="auto"/>
        <w:rPr>
          <w:rFonts w:ascii="Arial" w:hAnsi="Arial" w:cs="Arial"/>
          <w:bCs/>
        </w:rPr>
      </w:pPr>
      <w:r w:rsidRPr="0097037E">
        <w:rPr>
          <w:rFonts w:ascii="Arial" w:hAnsi="Arial" w:cs="Arial"/>
          <w:bCs/>
        </w:rPr>
        <w:t>A tábla egyes oszlopainak kitöltésére vonatkozó előírások</w:t>
      </w:r>
    </w:p>
    <w:p w14:paraId="374BBF91" w14:textId="77777777" w:rsidR="00F567ED" w:rsidRPr="0077625D" w:rsidRDefault="00F567ED" w:rsidP="0077625D">
      <w:pPr>
        <w:spacing w:after="0" w:line="240" w:lineRule="auto"/>
        <w:rPr>
          <w:rFonts w:ascii="Arial" w:hAnsi="Arial" w:cs="Arial"/>
        </w:rPr>
      </w:pPr>
    </w:p>
    <w:p w14:paraId="767B53BD" w14:textId="7D18D4E4" w:rsidR="003776D7" w:rsidRPr="00BC4FDC" w:rsidRDefault="002145EB" w:rsidP="0077625D">
      <w:pPr>
        <w:spacing w:after="0" w:line="240" w:lineRule="auto"/>
        <w:rPr>
          <w:rFonts w:ascii="Arial" w:eastAsia="Times New Roman" w:hAnsi="Arial" w:cs="Arial"/>
          <w:i/>
          <w:sz w:val="24"/>
          <w:szCs w:val="24"/>
        </w:rPr>
      </w:pPr>
      <w:r>
        <w:rPr>
          <w:rFonts w:ascii="Arial" w:hAnsi="Arial" w:cs="Arial"/>
          <w:i/>
        </w:rPr>
        <w:t xml:space="preserve">a) </w:t>
      </w:r>
      <w:r w:rsidR="003776D7" w:rsidRPr="00BC4FDC">
        <w:rPr>
          <w:rFonts w:ascii="Arial" w:hAnsi="Arial" w:cs="Arial"/>
          <w:i/>
        </w:rPr>
        <w:t>Vállalat törzsszáma</w:t>
      </w:r>
    </w:p>
    <w:p w14:paraId="74486D46" w14:textId="1BCF6A30" w:rsidR="003776D7" w:rsidRPr="0077625D" w:rsidRDefault="003776D7" w:rsidP="0077625D">
      <w:pPr>
        <w:spacing w:after="0" w:line="240" w:lineRule="auto"/>
        <w:rPr>
          <w:rFonts w:ascii="Arial" w:hAnsi="Arial" w:cs="Arial"/>
        </w:rPr>
      </w:pPr>
      <w:r w:rsidRPr="009D5698">
        <w:rPr>
          <w:rFonts w:ascii="Arial" w:hAnsi="Arial" w:cs="Arial"/>
        </w:rPr>
        <w:t>Rezidens vállalat esetén a törzsszámát (az adószám, illetve az egységes statisztikai számjel első 8 számjegy</w:t>
      </w:r>
      <w:r w:rsidR="007E08F7">
        <w:rPr>
          <w:rFonts w:ascii="Arial" w:hAnsi="Arial" w:cs="Arial"/>
        </w:rPr>
        <w:t>e</w:t>
      </w:r>
      <w:r w:rsidRPr="009D5698">
        <w:rPr>
          <w:rFonts w:ascii="Arial" w:hAnsi="Arial" w:cs="Arial"/>
        </w:rPr>
        <w:t>) kell megadni, amennyiben a vállalat n</w:t>
      </w:r>
      <w:r w:rsidRPr="0077625D">
        <w:rPr>
          <w:rFonts w:ascii="Arial" w:hAnsi="Arial" w:cs="Arial"/>
        </w:rPr>
        <w:t>em rezidens, a 00000001 technikai kódot kell feltüntetni.</w:t>
      </w:r>
    </w:p>
    <w:p w14:paraId="1994FAC3" w14:textId="77777777" w:rsidR="003776D7" w:rsidRPr="0077625D" w:rsidRDefault="003776D7" w:rsidP="0077625D">
      <w:pPr>
        <w:spacing w:after="0" w:line="240" w:lineRule="auto"/>
        <w:rPr>
          <w:rFonts w:ascii="Arial" w:hAnsi="Arial" w:cs="Arial"/>
        </w:rPr>
      </w:pPr>
    </w:p>
    <w:p w14:paraId="0364C6B6" w14:textId="5C7A6111" w:rsidR="003776D7" w:rsidRPr="00BC4FDC" w:rsidRDefault="002145EB" w:rsidP="0077625D">
      <w:pPr>
        <w:spacing w:after="0" w:line="240" w:lineRule="auto"/>
        <w:rPr>
          <w:rFonts w:ascii="Arial" w:eastAsia="Times New Roman" w:hAnsi="Arial" w:cs="Arial"/>
          <w:i/>
          <w:sz w:val="24"/>
          <w:szCs w:val="24"/>
        </w:rPr>
      </w:pPr>
      <w:r>
        <w:rPr>
          <w:rFonts w:ascii="Arial" w:hAnsi="Arial" w:cs="Arial"/>
          <w:i/>
        </w:rPr>
        <w:t xml:space="preserve">c) </w:t>
      </w:r>
      <w:r w:rsidR="003776D7" w:rsidRPr="00BC4FDC">
        <w:rPr>
          <w:rFonts w:ascii="Arial" w:hAnsi="Arial" w:cs="Arial"/>
          <w:i/>
        </w:rPr>
        <w:t>Országkód</w:t>
      </w:r>
    </w:p>
    <w:p w14:paraId="4C27EC9D" w14:textId="77777777" w:rsidR="003776D7" w:rsidRPr="0077625D" w:rsidRDefault="003776D7" w:rsidP="0077625D">
      <w:pPr>
        <w:spacing w:after="0" w:line="240" w:lineRule="auto"/>
        <w:rPr>
          <w:rFonts w:ascii="Arial" w:hAnsi="Arial" w:cs="Arial"/>
        </w:rPr>
      </w:pPr>
      <w:r w:rsidRPr="009D5698">
        <w:rPr>
          <w:rFonts w:ascii="Arial" w:hAnsi="Arial" w:cs="Arial"/>
        </w:rPr>
        <w:t xml:space="preserve">Országkódként annak az országnak a kétjegyű ISO kódját kell megadni, ahol az üzletrészt </w:t>
      </w:r>
      <w:r w:rsidRPr="00B71C00">
        <w:rPr>
          <w:rFonts w:ascii="Arial" w:hAnsi="Arial" w:cs="Arial"/>
          <w:bCs/>
        </w:rPr>
        <w:t xml:space="preserve">vagy egyéb részesedést </w:t>
      </w:r>
      <w:r w:rsidRPr="009D5698">
        <w:rPr>
          <w:rFonts w:ascii="Arial" w:hAnsi="Arial" w:cs="Arial"/>
        </w:rPr>
        <w:t xml:space="preserve">kibocsátó vállalat rezidens, ahol be van jegyezve, ahol a vállalat székhelye található. </w:t>
      </w:r>
    </w:p>
    <w:p w14:paraId="32AD1B3A" w14:textId="77777777" w:rsidR="003776D7" w:rsidRPr="0077625D" w:rsidRDefault="003776D7" w:rsidP="0077625D">
      <w:pPr>
        <w:spacing w:after="0" w:line="240" w:lineRule="auto"/>
        <w:rPr>
          <w:rFonts w:ascii="Arial" w:hAnsi="Arial" w:cs="Arial"/>
        </w:rPr>
      </w:pPr>
    </w:p>
    <w:p w14:paraId="35FA51E5" w14:textId="182915ED" w:rsidR="003776D7" w:rsidRPr="00BC4FDC" w:rsidRDefault="002145EB" w:rsidP="0077625D">
      <w:pPr>
        <w:spacing w:after="0" w:line="240" w:lineRule="auto"/>
        <w:rPr>
          <w:rFonts w:ascii="Arial" w:eastAsia="Times New Roman" w:hAnsi="Arial" w:cs="Arial"/>
          <w:i/>
          <w:sz w:val="24"/>
          <w:szCs w:val="24"/>
        </w:rPr>
      </w:pPr>
      <w:r>
        <w:rPr>
          <w:rFonts w:ascii="Arial" w:hAnsi="Arial" w:cs="Arial"/>
          <w:i/>
        </w:rPr>
        <w:t xml:space="preserve">d) </w:t>
      </w:r>
      <w:r w:rsidR="003776D7" w:rsidRPr="00BC4FDC">
        <w:rPr>
          <w:rFonts w:ascii="Arial" w:hAnsi="Arial" w:cs="Arial"/>
          <w:i/>
        </w:rPr>
        <w:t>Denomináció</w:t>
      </w:r>
    </w:p>
    <w:p w14:paraId="5F247F27" w14:textId="77777777" w:rsidR="003776D7" w:rsidRPr="0077625D" w:rsidRDefault="003776D7" w:rsidP="0077625D">
      <w:pPr>
        <w:spacing w:after="0" w:line="240" w:lineRule="auto"/>
        <w:rPr>
          <w:rFonts w:ascii="Arial" w:hAnsi="Arial" w:cs="Arial"/>
        </w:rPr>
      </w:pPr>
      <w:r w:rsidRPr="009D5698">
        <w:rPr>
          <w:rFonts w:ascii="Arial" w:hAnsi="Arial" w:cs="Arial"/>
        </w:rPr>
        <w:t xml:space="preserve">Annak a devizanemnek a háromjegyű deviza kódját kell megadni, amely devizanemben az üzletrészt </w:t>
      </w:r>
      <w:r w:rsidRPr="00B71C00">
        <w:rPr>
          <w:rFonts w:ascii="Arial" w:hAnsi="Arial" w:cs="Arial"/>
          <w:bCs/>
        </w:rPr>
        <w:t xml:space="preserve">vagy egyéb részesedést </w:t>
      </w:r>
      <w:r w:rsidRPr="009D5698">
        <w:rPr>
          <w:rFonts w:ascii="Arial" w:hAnsi="Arial" w:cs="Arial"/>
        </w:rPr>
        <w:t>kibocsátó vállalat alaptőkéje, jegyz</w:t>
      </w:r>
      <w:r w:rsidRPr="0077625D">
        <w:rPr>
          <w:rFonts w:ascii="Arial" w:hAnsi="Arial" w:cs="Arial"/>
        </w:rPr>
        <w:t>ett tőkéje meg van határozva. Ez általában megegyezik a vállalat könyvvezetésének pénznemével. Az üzletrészek</w:t>
      </w:r>
      <w:r w:rsidRPr="00B71C00">
        <w:rPr>
          <w:rFonts w:ascii="Arial" w:hAnsi="Arial" w:cs="Arial"/>
          <w:bCs/>
        </w:rPr>
        <w:t xml:space="preserve"> és egyéb részesedések</w:t>
      </w:r>
      <w:r w:rsidRPr="009D5698">
        <w:rPr>
          <w:rFonts w:ascii="Arial" w:hAnsi="Arial" w:cs="Arial"/>
        </w:rPr>
        <w:t xml:space="preserve"> értékét a denominációtól függetlenül, millió forintban kell feltüntetni.</w:t>
      </w:r>
    </w:p>
    <w:p w14:paraId="162EE784" w14:textId="77777777" w:rsidR="003776D7" w:rsidRPr="0077625D" w:rsidRDefault="003776D7" w:rsidP="0077625D">
      <w:pPr>
        <w:spacing w:after="0" w:line="240" w:lineRule="auto"/>
        <w:rPr>
          <w:rFonts w:ascii="Arial" w:hAnsi="Arial" w:cs="Arial"/>
        </w:rPr>
      </w:pPr>
    </w:p>
    <w:p w14:paraId="20747F75" w14:textId="3CAB6BBA" w:rsidR="003776D7" w:rsidRPr="00BC4FDC" w:rsidRDefault="002145EB" w:rsidP="0077625D">
      <w:pPr>
        <w:spacing w:after="0" w:line="240" w:lineRule="auto"/>
        <w:rPr>
          <w:rFonts w:ascii="Arial" w:eastAsia="Times New Roman" w:hAnsi="Arial" w:cs="Arial"/>
          <w:i/>
          <w:sz w:val="24"/>
          <w:szCs w:val="24"/>
        </w:rPr>
      </w:pPr>
      <w:r>
        <w:rPr>
          <w:rFonts w:ascii="Arial" w:hAnsi="Arial" w:cs="Arial"/>
          <w:i/>
        </w:rPr>
        <w:t xml:space="preserve">g) </w:t>
      </w:r>
      <w:r w:rsidR="003776D7" w:rsidRPr="00BC4FDC">
        <w:rPr>
          <w:rFonts w:ascii="Arial" w:hAnsi="Arial" w:cs="Arial"/>
          <w:i/>
        </w:rPr>
        <w:t>Tulajdoni hányad (%)</w:t>
      </w:r>
    </w:p>
    <w:p w14:paraId="304A7070" w14:textId="7F29614A" w:rsidR="003776D7" w:rsidRPr="00BC4FDC" w:rsidRDefault="003776D7" w:rsidP="0077625D">
      <w:pPr>
        <w:spacing w:after="0" w:line="240" w:lineRule="auto"/>
        <w:rPr>
          <w:rFonts w:ascii="Arial" w:hAnsi="Arial" w:cs="Arial"/>
        </w:rPr>
      </w:pPr>
      <w:r w:rsidRPr="00BC4FDC">
        <w:rPr>
          <w:rFonts w:ascii="Arial" w:hAnsi="Arial" w:cs="Arial"/>
        </w:rPr>
        <w:t>A befektetési alap tulajdoni hányada az érintett vállalat alaptőkéjéből, jegyzett tőkéjéből. Az értéket két tizedesjegy pontosággal kell megadni.</w:t>
      </w:r>
    </w:p>
    <w:p w14:paraId="32C856B9" w14:textId="77777777" w:rsidR="003776D7" w:rsidRPr="00BC4FDC" w:rsidRDefault="003776D7" w:rsidP="0077625D">
      <w:pPr>
        <w:spacing w:after="0" w:line="240" w:lineRule="auto"/>
        <w:rPr>
          <w:rFonts w:ascii="Arial" w:hAnsi="Arial" w:cs="Arial"/>
        </w:rPr>
      </w:pPr>
    </w:p>
    <w:p w14:paraId="4AB3CF79" w14:textId="2939CFA4" w:rsidR="003776D7" w:rsidRPr="00BC4FDC" w:rsidRDefault="002145EB" w:rsidP="0077625D">
      <w:pPr>
        <w:spacing w:after="0" w:line="240" w:lineRule="auto"/>
        <w:rPr>
          <w:rFonts w:ascii="Arial" w:eastAsia="Times New Roman" w:hAnsi="Arial" w:cs="Arial"/>
          <w:i/>
          <w:sz w:val="24"/>
          <w:szCs w:val="24"/>
        </w:rPr>
      </w:pPr>
      <w:r w:rsidRPr="00BC4FDC">
        <w:rPr>
          <w:rFonts w:ascii="Arial" w:hAnsi="Arial" w:cs="Arial"/>
          <w:i/>
        </w:rPr>
        <w:t xml:space="preserve">h) </w:t>
      </w:r>
      <w:r w:rsidR="003776D7" w:rsidRPr="00BC4FDC">
        <w:rPr>
          <w:rFonts w:ascii="Arial" w:hAnsi="Arial" w:cs="Arial"/>
          <w:i/>
        </w:rPr>
        <w:t>Konszolidálva van-e az alap mérlegében?</w:t>
      </w:r>
    </w:p>
    <w:p w14:paraId="6F2B2DBF" w14:textId="1A203E38" w:rsidR="003776D7" w:rsidRPr="009D5698" w:rsidRDefault="003776D7" w:rsidP="0077625D">
      <w:pPr>
        <w:spacing w:after="0" w:line="240" w:lineRule="auto"/>
        <w:rPr>
          <w:rFonts w:ascii="Arial" w:hAnsi="Arial" w:cs="Arial"/>
        </w:rPr>
      </w:pPr>
      <w:r w:rsidRPr="00BC4FDC">
        <w:rPr>
          <w:rFonts w:ascii="Arial" w:hAnsi="Arial" w:cs="Arial"/>
        </w:rPr>
        <w:t xml:space="preserve">Ebben az oszlopban </w:t>
      </w:r>
      <w:r w:rsidRPr="00BC4FDC">
        <w:rPr>
          <w:rFonts w:ascii="Arial" w:hAnsi="Arial" w:cs="Arial"/>
          <w:bCs/>
        </w:rPr>
        <w:t xml:space="preserve">üzletrészek esetén </w:t>
      </w:r>
      <w:r w:rsidRPr="00BC4FDC">
        <w:rPr>
          <w:rFonts w:ascii="Arial" w:hAnsi="Arial" w:cs="Arial"/>
        </w:rPr>
        <w:t xml:space="preserve">az </w:t>
      </w:r>
      <w:r w:rsidR="005D1C4E" w:rsidRPr="00BC4FDC">
        <w:rPr>
          <w:rFonts w:ascii="Arial" w:hAnsi="Arial" w:cs="Arial"/>
        </w:rPr>
        <w:t>1</w:t>
      </w:r>
      <w:r w:rsidRPr="00BC4FDC">
        <w:rPr>
          <w:rFonts w:ascii="Arial" w:hAnsi="Arial" w:cs="Arial"/>
        </w:rPr>
        <w:t xml:space="preserve"> vagy </w:t>
      </w:r>
      <w:r w:rsidR="005D1C4E" w:rsidRPr="00BC4FDC">
        <w:rPr>
          <w:rFonts w:ascii="Arial" w:hAnsi="Arial" w:cs="Arial"/>
        </w:rPr>
        <w:t>0</w:t>
      </w:r>
      <w:r w:rsidRPr="00BC4FDC">
        <w:rPr>
          <w:rFonts w:ascii="Arial" w:hAnsi="Arial" w:cs="Arial"/>
        </w:rPr>
        <w:t xml:space="preserve"> kódot kell megadni (</w:t>
      </w:r>
      <w:r w:rsidR="005D1C4E" w:rsidRPr="00BC4FDC">
        <w:rPr>
          <w:rFonts w:ascii="Arial" w:hAnsi="Arial" w:cs="Arial"/>
        </w:rPr>
        <w:t>1</w:t>
      </w:r>
      <w:r w:rsidRPr="00BC4FDC">
        <w:rPr>
          <w:rFonts w:ascii="Arial" w:hAnsi="Arial" w:cs="Arial"/>
        </w:rPr>
        <w:t xml:space="preserve">=Igen, </w:t>
      </w:r>
      <w:r w:rsidR="005D1C4E" w:rsidRPr="00BC4FDC">
        <w:rPr>
          <w:rFonts w:ascii="Arial" w:hAnsi="Arial" w:cs="Arial"/>
        </w:rPr>
        <w:t>0</w:t>
      </w:r>
      <w:r w:rsidRPr="00BC4FDC">
        <w:rPr>
          <w:rFonts w:ascii="Arial" w:hAnsi="Arial" w:cs="Arial"/>
        </w:rPr>
        <w:t>=Nem</w:t>
      </w:r>
      <w:r w:rsidRPr="00BC4FDC">
        <w:rPr>
          <w:rFonts w:ascii="Arial" w:hAnsi="Arial" w:cs="Arial"/>
          <w:bCs/>
        </w:rPr>
        <w:t xml:space="preserve">). Egyéb részesedések esetén kötelezően </w:t>
      </w:r>
      <w:r w:rsidR="005D1C4E" w:rsidRPr="00BC4FDC">
        <w:rPr>
          <w:rFonts w:ascii="Arial" w:hAnsi="Arial" w:cs="Arial"/>
          <w:bCs/>
        </w:rPr>
        <w:t>0</w:t>
      </w:r>
      <w:r w:rsidRPr="00BC4FDC">
        <w:rPr>
          <w:rFonts w:ascii="Arial" w:hAnsi="Arial" w:cs="Arial"/>
          <w:bCs/>
        </w:rPr>
        <w:t xml:space="preserve"> kódot kell szerepeltetni.</w:t>
      </w:r>
      <w:r w:rsidRPr="00B71C00">
        <w:rPr>
          <w:rFonts w:ascii="Arial" w:hAnsi="Arial" w:cs="Arial"/>
          <w:bCs/>
        </w:rPr>
        <w:t xml:space="preserve"> </w:t>
      </w:r>
    </w:p>
    <w:p w14:paraId="6686DB97" w14:textId="77777777" w:rsidR="003776D7" w:rsidRPr="00B71C00" w:rsidRDefault="003776D7" w:rsidP="00B71C00">
      <w:pPr>
        <w:spacing w:after="0" w:line="240" w:lineRule="auto"/>
        <w:rPr>
          <w:rFonts w:ascii="Arial" w:hAnsi="Arial" w:cs="Arial"/>
        </w:rPr>
      </w:pPr>
    </w:p>
    <w:p w14:paraId="5EA31C93" w14:textId="77777777" w:rsidR="003776D7" w:rsidRPr="00B71C00" w:rsidRDefault="003776D7" w:rsidP="00B71C00">
      <w:pPr>
        <w:spacing w:after="0" w:line="240" w:lineRule="auto"/>
        <w:rPr>
          <w:rFonts w:ascii="Arial" w:hAnsi="Arial" w:cs="Arial"/>
        </w:rPr>
      </w:pPr>
    </w:p>
    <w:p w14:paraId="328C22BF" w14:textId="034AD01B" w:rsidR="003776D7" w:rsidRPr="00B71C00" w:rsidRDefault="003776D7" w:rsidP="00B71C00">
      <w:pPr>
        <w:spacing w:after="0" w:line="240" w:lineRule="auto"/>
        <w:rPr>
          <w:rFonts w:ascii="Arial" w:hAnsi="Arial" w:cs="Arial"/>
          <w:b/>
        </w:rPr>
      </w:pPr>
      <w:bookmarkStart w:id="148" w:name="_Hlk178861072"/>
      <w:r w:rsidRPr="00B71C00">
        <w:rPr>
          <w:rFonts w:ascii="Arial" w:hAnsi="Arial" w:cs="Arial"/>
          <w:b/>
        </w:rPr>
        <w:t xml:space="preserve">10. tábla: </w:t>
      </w:r>
      <w:bookmarkEnd w:id="148"/>
      <w:r w:rsidRPr="00B71C00">
        <w:rPr>
          <w:rFonts w:ascii="Arial" w:hAnsi="Arial" w:cs="Arial"/>
          <w:b/>
        </w:rPr>
        <w:t>Egyes eszköz</w:t>
      </w:r>
      <w:r w:rsidR="004C6994">
        <w:rPr>
          <w:rFonts w:ascii="Arial" w:hAnsi="Arial" w:cs="Arial"/>
          <w:b/>
        </w:rPr>
        <w:t>-</w:t>
      </w:r>
      <w:r w:rsidRPr="00B71C00">
        <w:rPr>
          <w:rFonts w:ascii="Arial" w:hAnsi="Arial" w:cs="Arial"/>
          <w:b/>
        </w:rPr>
        <w:t xml:space="preserve"> és forrástételek részletezése</w:t>
      </w:r>
    </w:p>
    <w:p w14:paraId="451DD014" w14:textId="77777777" w:rsidR="003776D7" w:rsidRPr="00B71C00" w:rsidRDefault="003776D7" w:rsidP="00B71C00">
      <w:pPr>
        <w:spacing w:after="0" w:line="240" w:lineRule="auto"/>
        <w:rPr>
          <w:rFonts w:ascii="Arial" w:hAnsi="Arial" w:cs="Arial"/>
          <w:b/>
        </w:rPr>
      </w:pPr>
    </w:p>
    <w:p w14:paraId="23C46F2D" w14:textId="681E3E0C" w:rsidR="003776D7" w:rsidRPr="00B71C00" w:rsidRDefault="003776D7" w:rsidP="00B71C00">
      <w:pPr>
        <w:spacing w:after="0" w:line="240" w:lineRule="auto"/>
        <w:rPr>
          <w:rFonts w:ascii="Arial" w:hAnsi="Arial" w:cs="Arial"/>
          <w:bCs/>
        </w:rPr>
      </w:pPr>
      <w:r w:rsidRPr="00B71C00">
        <w:rPr>
          <w:rFonts w:ascii="Arial" w:hAnsi="Arial" w:cs="Arial"/>
          <w:bCs/>
        </w:rPr>
        <w:t>A 10. táblában a 01. táblában szereplő egyes adatokat kell tovább részletezni. Az egyes értékeknek meg kell egyezniük az 01. táblában jelentett megfelelő értékekkel. A pontos összefüggéseket a 3. melléklet 5. pontja szerinti, az MNB honlapján közzétett technikai segédlet tartalmazza.</w:t>
      </w:r>
    </w:p>
    <w:p w14:paraId="287C8B82" w14:textId="17F99DAB" w:rsidR="008116FF" w:rsidRDefault="008116FF" w:rsidP="00B71C00">
      <w:pPr>
        <w:spacing w:after="0" w:line="240" w:lineRule="auto"/>
        <w:rPr>
          <w:ins w:id="149" w:author="MNB" w:date="2025-11-03T11:05:00Z" w16du:dateUtc="2025-11-03T10:05:00Z"/>
          <w:rFonts w:ascii="Arial" w:hAnsi="Arial" w:cs="Arial"/>
          <w:bCs/>
        </w:rPr>
      </w:pPr>
      <w:ins w:id="150" w:author="MNB" w:date="2025-11-03T11:05:00Z" w16du:dateUtc="2025-11-03T10:05:00Z">
        <w:r w:rsidRPr="008116FF">
          <w:rPr>
            <w:rFonts w:ascii="Arial" w:hAnsi="Arial" w:cs="Arial"/>
            <w:bCs/>
          </w:rPr>
          <w:t>Ebben a táblában azonos dimenziók mentén aggregáltan kell jelenteni az egyes instrumentumokat.</w:t>
        </w:r>
      </w:ins>
    </w:p>
    <w:p w14:paraId="43108338" w14:textId="6BDD6BC6" w:rsidR="003776D7" w:rsidRPr="00B71C00" w:rsidRDefault="003776D7" w:rsidP="00B71C00">
      <w:pPr>
        <w:spacing w:after="0" w:line="240" w:lineRule="auto"/>
        <w:rPr>
          <w:rFonts w:ascii="Arial" w:hAnsi="Arial" w:cs="Arial"/>
          <w:bCs/>
        </w:rPr>
      </w:pPr>
      <w:r w:rsidRPr="00B71C00">
        <w:rPr>
          <w:rFonts w:ascii="Arial" w:hAnsi="Arial" w:cs="Arial"/>
          <w:bCs/>
        </w:rPr>
        <w:t>A</w:t>
      </w:r>
      <w:r w:rsidR="00AE705D">
        <w:rPr>
          <w:rFonts w:ascii="Arial" w:hAnsi="Arial" w:cs="Arial"/>
          <w:bCs/>
        </w:rPr>
        <w:t xml:space="preserve"> táblá</w:t>
      </w:r>
      <w:r w:rsidR="007A07D9">
        <w:rPr>
          <w:rFonts w:ascii="Arial" w:hAnsi="Arial" w:cs="Arial"/>
          <w:bCs/>
        </w:rPr>
        <w:t>ban</w:t>
      </w:r>
      <w:r w:rsidRPr="00B71C00">
        <w:rPr>
          <w:rFonts w:ascii="Arial" w:hAnsi="Arial" w:cs="Arial"/>
          <w:bCs/>
        </w:rPr>
        <w:t xml:space="preserve"> azokat a tételeket is szerepeltetni kell, amelyek állománya az időszak végén ugyan nulla, de tartozik hozzájuk olyan </w:t>
      </w:r>
      <w:r w:rsidR="007A07D9">
        <w:rPr>
          <w:rFonts w:ascii="Arial" w:hAnsi="Arial" w:cs="Arial"/>
          <w:bCs/>
        </w:rPr>
        <w:t xml:space="preserve">– </w:t>
      </w:r>
      <w:r w:rsidRPr="00B71C00">
        <w:rPr>
          <w:rFonts w:ascii="Arial" w:hAnsi="Arial" w:cs="Arial"/>
          <w:bCs/>
        </w:rPr>
        <w:t>forgalmi típusú</w:t>
      </w:r>
      <w:r w:rsidR="007A07D9">
        <w:rPr>
          <w:rFonts w:ascii="Arial" w:hAnsi="Arial" w:cs="Arial"/>
          <w:bCs/>
        </w:rPr>
        <w:t xml:space="preserve"> –</w:t>
      </w:r>
      <w:r w:rsidRPr="00B71C00">
        <w:rPr>
          <w:rFonts w:ascii="Arial" w:hAnsi="Arial" w:cs="Arial"/>
          <w:bCs/>
        </w:rPr>
        <w:t xml:space="preserve"> értékmező, amelyet az előírások értelmében tölteni kell.</w:t>
      </w:r>
    </w:p>
    <w:p w14:paraId="6B86C18D" w14:textId="77777777" w:rsidR="003776D7" w:rsidRDefault="003776D7" w:rsidP="00B71C00">
      <w:pPr>
        <w:spacing w:after="0" w:line="240" w:lineRule="auto"/>
        <w:rPr>
          <w:rFonts w:ascii="Arial" w:hAnsi="Arial" w:cs="Arial"/>
          <w:bCs/>
        </w:rPr>
      </w:pPr>
    </w:p>
    <w:p w14:paraId="3B90C9A3" w14:textId="632BC51D" w:rsidR="006A4930" w:rsidRPr="00B71C00" w:rsidRDefault="006A4930" w:rsidP="00B71C00">
      <w:pPr>
        <w:spacing w:after="0" w:line="240" w:lineRule="auto"/>
        <w:rPr>
          <w:rFonts w:ascii="Arial" w:hAnsi="Arial" w:cs="Arial"/>
          <w:bCs/>
        </w:rPr>
      </w:pPr>
      <w:r w:rsidRPr="0097037E">
        <w:rPr>
          <w:rFonts w:ascii="Arial" w:hAnsi="Arial" w:cs="Arial"/>
          <w:bCs/>
        </w:rPr>
        <w:t>A tábla egyes oszlopainak kitöltésére vonatkozó előírások</w:t>
      </w:r>
    </w:p>
    <w:p w14:paraId="38B52A13" w14:textId="77777777" w:rsidR="006A4930" w:rsidRDefault="006A4930" w:rsidP="007A07D9">
      <w:pPr>
        <w:spacing w:after="0" w:line="240" w:lineRule="auto"/>
        <w:rPr>
          <w:rFonts w:ascii="Arial" w:hAnsi="Arial" w:cs="Arial"/>
          <w:b/>
        </w:rPr>
      </w:pPr>
    </w:p>
    <w:p w14:paraId="1ED43266" w14:textId="065CFF27" w:rsidR="007A07D9" w:rsidRPr="00BC4FDC" w:rsidRDefault="003776D7" w:rsidP="007A07D9">
      <w:pPr>
        <w:spacing w:after="0" w:line="240" w:lineRule="auto"/>
        <w:rPr>
          <w:rFonts w:ascii="Arial" w:eastAsia="Times New Roman" w:hAnsi="Arial" w:cs="Arial"/>
          <w:bCs/>
          <w:i/>
          <w:iCs/>
          <w:sz w:val="24"/>
          <w:szCs w:val="24"/>
        </w:rPr>
      </w:pPr>
      <w:r w:rsidRPr="00BC4FDC">
        <w:rPr>
          <w:rFonts w:ascii="Arial" w:hAnsi="Arial" w:cs="Arial"/>
          <w:bCs/>
          <w:i/>
          <w:iCs/>
        </w:rPr>
        <w:t>Adatleíró mezők</w:t>
      </w:r>
      <w:r w:rsidR="006A4930" w:rsidRPr="00BC4FDC">
        <w:rPr>
          <w:rFonts w:ascii="Arial" w:hAnsi="Arial" w:cs="Arial"/>
          <w:bCs/>
          <w:i/>
          <w:iCs/>
        </w:rPr>
        <w:t xml:space="preserve"> </w:t>
      </w:r>
    </w:p>
    <w:p w14:paraId="6B16426C" w14:textId="77777777" w:rsidR="003776D7" w:rsidRPr="00B71C00" w:rsidRDefault="003776D7" w:rsidP="00B71C00">
      <w:pPr>
        <w:spacing w:after="0" w:line="240" w:lineRule="auto"/>
        <w:rPr>
          <w:rFonts w:ascii="Arial" w:hAnsi="Arial" w:cs="Arial"/>
          <w:b/>
        </w:rPr>
      </w:pPr>
    </w:p>
    <w:p w14:paraId="4FFF0865" w14:textId="62909389" w:rsidR="003776D7" w:rsidRPr="00B71C00" w:rsidRDefault="007A07D9" w:rsidP="00B71C00">
      <w:pPr>
        <w:spacing w:after="0" w:line="240" w:lineRule="auto"/>
        <w:rPr>
          <w:rFonts w:ascii="Arial" w:hAnsi="Arial" w:cs="Arial"/>
          <w:bCs/>
          <w:i/>
          <w:iCs/>
        </w:rPr>
      </w:pPr>
      <w:r>
        <w:rPr>
          <w:rFonts w:ascii="Arial" w:hAnsi="Arial" w:cs="Arial"/>
          <w:bCs/>
          <w:i/>
          <w:iCs/>
        </w:rPr>
        <w:t xml:space="preserve">a) </w:t>
      </w:r>
      <w:r w:rsidR="003776D7" w:rsidRPr="00B71C00">
        <w:rPr>
          <w:rFonts w:ascii="Arial" w:hAnsi="Arial" w:cs="Arial"/>
          <w:bCs/>
          <w:i/>
          <w:iCs/>
        </w:rPr>
        <w:t>Instrumentum típusa</w:t>
      </w:r>
    </w:p>
    <w:p w14:paraId="05F1D88C" w14:textId="34AD08BB" w:rsidR="003776D7" w:rsidRDefault="003776D7" w:rsidP="00B71C00">
      <w:pPr>
        <w:spacing w:after="0" w:line="240" w:lineRule="auto"/>
        <w:rPr>
          <w:rFonts w:ascii="Arial" w:hAnsi="Arial" w:cs="Arial"/>
          <w:bCs/>
        </w:rPr>
      </w:pPr>
      <w:r w:rsidRPr="00B71C00">
        <w:rPr>
          <w:rFonts w:ascii="Arial" w:hAnsi="Arial" w:cs="Arial"/>
          <w:bCs/>
        </w:rPr>
        <w:t>Az instrumentum</w:t>
      </w:r>
      <w:r w:rsidR="002F411C">
        <w:rPr>
          <w:rFonts w:ascii="Arial" w:hAnsi="Arial" w:cs="Arial"/>
          <w:bCs/>
        </w:rPr>
        <w:t>ok</w:t>
      </w:r>
      <w:r w:rsidRPr="00B71C00">
        <w:rPr>
          <w:rFonts w:ascii="Arial" w:hAnsi="Arial" w:cs="Arial"/>
          <w:bCs/>
        </w:rPr>
        <w:t xml:space="preserve"> t</w:t>
      </w:r>
      <w:r w:rsidR="00BA4B39">
        <w:rPr>
          <w:rFonts w:ascii="Arial" w:hAnsi="Arial" w:cs="Arial"/>
          <w:bCs/>
        </w:rPr>
        <w:t>ípusát</w:t>
      </w:r>
      <w:r w:rsidRPr="00B71C00">
        <w:rPr>
          <w:rFonts w:ascii="Arial" w:hAnsi="Arial" w:cs="Arial"/>
          <w:bCs/>
        </w:rPr>
        <w:t xml:space="preserve"> az alábbi táblázat alapján</w:t>
      </w:r>
      <w:r w:rsidR="00BA4B39">
        <w:rPr>
          <w:rFonts w:ascii="Arial" w:hAnsi="Arial" w:cs="Arial"/>
          <w:bCs/>
        </w:rPr>
        <w:t>, az ott meghatározott kódok alkalmazásával</w:t>
      </w:r>
      <w:r w:rsidRPr="00B71C00">
        <w:rPr>
          <w:rFonts w:ascii="Arial" w:hAnsi="Arial" w:cs="Arial"/>
          <w:bCs/>
        </w:rPr>
        <w:t xml:space="preserve"> kell </w:t>
      </w:r>
      <w:r w:rsidR="00BA4B39">
        <w:rPr>
          <w:rFonts w:ascii="Arial" w:hAnsi="Arial" w:cs="Arial"/>
          <w:bCs/>
        </w:rPr>
        <w:t>meghatározni</w:t>
      </w:r>
      <w:r w:rsidRPr="00B71C00">
        <w:rPr>
          <w:rFonts w:ascii="Arial" w:hAnsi="Arial" w:cs="Arial"/>
          <w:bCs/>
        </w:rPr>
        <w:t>:</w:t>
      </w:r>
    </w:p>
    <w:p w14:paraId="2A0D1BC6" w14:textId="77777777" w:rsidR="003776D7" w:rsidRPr="00B71C00" w:rsidRDefault="003776D7" w:rsidP="00B71C00">
      <w:pPr>
        <w:spacing w:after="0" w:line="240" w:lineRule="auto"/>
        <w:rPr>
          <w:rFonts w:ascii="Arial" w:hAnsi="Arial" w:cs="Arial"/>
          <w:bCs/>
        </w:rPr>
      </w:pPr>
    </w:p>
    <w:tbl>
      <w:tblPr>
        <w:tblW w:w="9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94"/>
        <w:gridCol w:w="7769"/>
      </w:tblGrid>
      <w:tr w:rsidR="003776D7" w:rsidRPr="00B71C00" w14:paraId="3E3BFEB1" w14:textId="77777777" w:rsidTr="00B030D1">
        <w:trPr>
          <w:trHeight w:val="283"/>
        </w:trPr>
        <w:tc>
          <w:tcPr>
            <w:tcW w:w="1294" w:type="dxa"/>
            <w:shd w:val="clear" w:color="000000" w:fill="D9D9D9"/>
            <w:noWrap/>
            <w:vAlign w:val="center"/>
            <w:hideMark/>
          </w:tcPr>
          <w:p w14:paraId="53EF3526" w14:textId="77777777" w:rsidR="003776D7" w:rsidRPr="00B71C00" w:rsidRDefault="003776D7" w:rsidP="00B71C00">
            <w:pPr>
              <w:spacing w:after="0" w:line="240" w:lineRule="auto"/>
              <w:jc w:val="center"/>
              <w:rPr>
                <w:rFonts w:ascii="Arial" w:hAnsi="Arial" w:cs="Arial"/>
                <w:b/>
                <w:bCs/>
                <w:color w:val="000000"/>
              </w:rPr>
            </w:pPr>
            <w:r w:rsidRPr="00B71C00">
              <w:rPr>
                <w:rFonts w:ascii="Arial" w:hAnsi="Arial" w:cs="Arial"/>
                <w:b/>
                <w:bCs/>
                <w:color w:val="000000"/>
              </w:rPr>
              <w:t>Kód</w:t>
            </w:r>
          </w:p>
        </w:tc>
        <w:tc>
          <w:tcPr>
            <w:tcW w:w="7769" w:type="dxa"/>
            <w:shd w:val="clear" w:color="000000" w:fill="D9D9D9"/>
            <w:noWrap/>
            <w:vAlign w:val="center"/>
            <w:hideMark/>
          </w:tcPr>
          <w:p w14:paraId="1AD6D1D1" w14:textId="77777777" w:rsidR="003776D7" w:rsidRPr="00B71C00" w:rsidRDefault="003776D7" w:rsidP="00B71C00">
            <w:pPr>
              <w:spacing w:after="0" w:line="240" w:lineRule="auto"/>
              <w:jc w:val="center"/>
              <w:rPr>
                <w:rFonts w:ascii="Arial" w:hAnsi="Arial" w:cs="Arial"/>
                <w:b/>
                <w:bCs/>
                <w:color w:val="000000"/>
              </w:rPr>
            </w:pPr>
            <w:r w:rsidRPr="00B71C00">
              <w:rPr>
                <w:rFonts w:ascii="Arial" w:hAnsi="Arial" w:cs="Arial"/>
                <w:b/>
                <w:bCs/>
                <w:color w:val="000000"/>
              </w:rPr>
              <w:t>Megnevezés</w:t>
            </w:r>
          </w:p>
        </w:tc>
      </w:tr>
      <w:tr w:rsidR="003776D7" w:rsidRPr="00B71C00" w14:paraId="1E81D0DE" w14:textId="77777777" w:rsidTr="00B030D1">
        <w:trPr>
          <w:trHeight w:val="270"/>
        </w:trPr>
        <w:tc>
          <w:tcPr>
            <w:tcW w:w="1294" w:type="dxa"/>
            <w:shd w:val="clear" w:color="auto" w:fill="auto"/>
            <w:noWrap/>
            <w:vAlign w:val="center"/>
            <w:hideMark/>
          </w:tcPr>
          <w:p w14:paraId="1EA695E2" w14:textId="00E870C6"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1</w:t>
            </w:r>
          </w:p>
        </w:tc>
        <w:tc>
          <w:tcPr>
            <w:tcW w:w="7769" w:type="dxa"/>
            <w:shd w:val="clear" w:color="auto" w:fill="auto"/>
            <w:noWrap/>
            <w:vAlign w:val="center"/>
            <w:hideMark/>
          </w:tcPr>
          <w:p w14:paraId="77D0C0D0"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Készpénz</w:t>
            </w:r>
          </w:p>
        </w:tc>
      </w:tr>
      <w:tr w:rsidR="003776D7" w:rsidRPr="00B71C00" w14:paraId="516F7DC9" w14:textId="77777777" w:rsidTr="00B030D1">
        <w:trPr>
          <w:trHeight w:val="270"/>
        </w:trPr>
        <w:tc>
          <w:tcPr>
            <w:tcW w:w="1294" w:type="dxa"/>
            <w:shd w:val="clear" w:color="auto" w:fill="auto"/>
            <w:noWrap/>
            <w:vAlign w:val="center"/>
            <w:hideMark/>
          </w:tcPr>
          <w:p w14:paraId="75369E4D" w14:textId="51EE8EAA"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21</w:t>
            </w:r>
          </w:p>
        </w:tc>
        <w:tc>
          <w:tcPr>
            <w:tcW w:w="7769" w:type="dxa"/>
            <w:shd w:val="clear" w:color="auto" w:fill="auto"/>
            <w:noWrap/>
            <w:vAlign w:val="center"/>
            <w:hideMark/>
          </w:tcPr>
          <w:p w14:paraId="4B63DF04" w14:textId="25AE3805"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Bankszámlák, bankbetétek – folyószámlabetétek</w:t>
            </w:r>
          </w:p>
        </w:tc>
      </w:tr>
      <w:tr w:rsidR="003776D7" w:rsidRPr="00B71C00" w14:paraId="4F657757" w14:textId="77777777" w:rsidTr="00B030D1">
        <w:trPr>
          <w:trHeight w:val="270"/>
        </w:trPr>
        <w:tc>
          <w:tcPr>
            <w:tcW w:w="1294" w:type="dxa"/>
            <w:shd w:val="clear" w:color="auto" w:fill="auto"/>
            <w:noWrap/>
            <w:vAlign w:val="center"/>
            <w:hideMark/>
          </w:tcPr>
          <w:p w14:paraId="3D395FFC" w14:textId="14DC8029"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22</w:t>
            </w:r>
          </w:p>
        </w:tc>
        <w:tc>
          <w:tcPr>
            <w:tcW w:w="7769" w:type="dxa"/>
            <w:shd w:val="clear" w:color="auto" w:fill="auto"/>
            <w:noWrap/>
            <w:vAlign w:val="center"/>
            <w:hideMark/>
          </w:tcPr>
          <w:p w14:paraId="5D2429D3" w14:textId="75F75BA6"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Bankszámlák, bankbetétek – lekötött betétek</w:t>
            </w:r>
          </w:p>
        </w:tc>
      </w:tr>
      <w:tr w:rsidR="003776D7" w:rsidRPr="00B71C00" w14:paraId="7CE49504" w14:textId="77777777" w:rsidTr="00B030D1">
        <w:trPr>
          <w:trHeight w:val="270"/>
        </w:trPr>
        <w:tc>
          <w:tcPr>
            <w:tcW w:w="1294" w:type="dxa"/>
            <w:shd w:val="clear" w:color="auto" w:fill="auto"/>
            <w:noWrap/>
            <w:vAlign w:val="center"/>
            <w:hideMark/>
          </w:tcPr>
          <w:p w14:paraId="02A02FD5" w14:textId="5D2CC172"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31</w:t>
            </w:r>
          </w:p>
        </w:tc>
        <w:tc>
          <w:tcPr>
            <w:tcW w:w="7769" w:type="dxa"/>
            <w:shd w:val="clear" w:color="auto" w:fill="auto"/>
            <w:noWrap/>
            <w:vAlign w:val="center"/>
            <w:hideMark/>
          </w:tcPr>
          <w:p w14:paraId="5657AF15" w14:textId="6B73CAD0"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Adott hitelek, kölcsönök – lakáshitelek</w:t>
            </w:r>
          </w:p>
        </w:tc>
      </w:tr>
      <w:tr w:rsidR="003776D7" w:rsidRPr="00B71C00" w14:paraId="60905B24" w14:textId="77777777" w:rsidTr="00B030D1">
        <w:trPr>
          <w:trHeight w:val="270"/>
        </w:trPr>
        <w:tc>
          <w:tcPr>
            <w:tcW w:w="1294" w:type="dxa"/>
            <w:shd w:val="clear" w:color="auto" w:fill="auto"/>
            <w:noWrap/>
            <w:vAlign w:val="center"/>
            <w:hideMark/>
          </w:tcPr>
          <w:p w14:paraId="6835A9DF" w14:textId="319653DA"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32</w:t>
            </w:r>
          </w:p>
        </w:tc>
        <w:tc>
          <w:tcPr>
            <w:tcW w:w="7769" w:type="dxa"/>
            <w:shd w:val="clear" w:color="auto" w:fill="auto"/>
            <w:noWrap/>
            <w:vAlign w:val="center"/>
            <w:hideMark/>
          </w:tcPr>
          <w:p w14:paraId="6DC2ADBF" w14:textId="3B659BC1"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Adott hitelek, kölcsönök – fogyasztási hitelek</w:t>
            </w:r>
          </w:p>
        </w:tc>
      </w:tr>
      <w:tr w:rsidR="003776D7" w:rsidRPr="00B71C00" w14:paraId="5C1042A4" w14:textId="77777777" w:rsidTr="00B030D1">
        <w:trPr>
          <w:trHeight w:val="270"/>
        </w:trPr>
        <w:tc>
          <w:tcPr>
            <w:tcW w:w="1294" w:type="dxa"/>
            <w:shd w:val="clear" w:color="auto" w:fill="auto"/>
            <w:noWrap/>
            <w:vAlign w:val="center"/>
            <w:hideMark/>
          </w:tcPr>
          <w:p w14:paraId="1D055D81" w14:textId="6E12C583"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33</w:t>
            </w:r>
          </w:p>
        </w:tc>
        <w:tc>
          <w:tcPr>
            <w:tcW w:w="7769" w:type="dxa"/>
            <w:shd w:val="clear" w:color="auto" w:fill="auto"/>
            <w:noWrap/>
            <w:vAlign w:val="center"/>
            <w:hideMark/>
          </w:tcPr>
          <w:p w14:paraId="71E0E724" w14:textId="6AEA0BDC" w:rsidR="006830A6"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Adott hitelek, kölcsönök </w:t>
            </w:r>
            <w:r w:rsidR="006830A6" w:rsidRPr="00B71C00">
              <w:rPr>
                <w:rFonts w:ascii="Arial" w:hAnsi="Arial" w:cs="Arial"/>
                <w:color w:val="000000"/>
              </w:rPr>
              <w:t>–</w:t>
            </w:r>
            <w:r w:rsidRPr="00B71C00">
              <w:rPr>
                <w:rFonts w:ascii="Arial" w:hAnsi="Arial" w:cs="Arial"/>
                <w:color w:val="000000"/>
              </w:rPr>
              <w:t xml:space="preserve"> befektetési hitel</w:t>
            </w:r>
            <w:r w:rsidR="006830A6" w:rsidRPr="00B71C00">
              <w:rPr>
                <w:rFonts w:ascii="Arial" w:hAnsi="Arial" w:cs="Arial"/>
                <w:color w:val="000000"/>
              </w:rPr>
              <w:t>ek</w:t>
            </w:r>
          </w:p>
        </w:tc>
      </w:tr>
      <w:tr w:rsidR="003776D7" w:rsidRPr="00B71C00" w14:paraId="029471FF" w14:textId="77777777" w:rsidTr="00B030D1">
        <w:trPr>
          <w:trHeight w:val="270"/>
        </w:trPr>
        <w:tc>
          <w:tcPr>
            <w:tcW w:w="1294" w:type="dxa"/>
            <w:shd w:val="clear" w:color="auto" w:fill="auto"/>
            <w:noWrap/>
            <w:vAlign w:val="center"/>
            <w:hideMark/>
          </w:tcPr>
          <w:p w14:paraId="76D98370" w14:textId="395B3D1B"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34</w:t>
            </w:r>
          </w:p>
        </w:tc>
        <w:tc>
          <w:tcPr>
            <w:tcW w:w="7769" w:type="dxa"/>
            <w:shd w:val="clear" w:color="auto" w:fill="auto"/>
            <w:noWrap/>
            <w:vAlign w:val="center"/>
            <w:hideMark/>
          </w:tcPr>
          <w:p w14:paraId="1194552E" w14:textId="1B090D16"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Adott hitelek, kölcsönök – repóügyletekből eredő követelések</w:t>
            </w:r>
          </w:p>
        </w:tc>
      </w:tr>
      <w:tr w:rsidR="003776D7" w:rsidRPr="00B71C00" w14:paraId="47B31D13" w14:textId="77777777" w:rsidTr="00B030D1">
        <w:trPr>
          <w:trHeight w:val="270"/>
        </w:trPr>
        <w:tc>
          <w:tcPr>
            <w:tcW w:w="1294" w:type="dxa"/>
            <w:shd w:val="clear" w:color="auto" w:fill="auto"/>
            <w:noWrap/>
            <w:vAlign w:val="center"/>
            <w:hideMark/>
          </w:tcPr>
          <w:p w14:paraId="13E60487" w14:textId="717E937E"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35</w:t>
            </w:r>
          </w:p>
        </w:tc>
        <w:tc>
          <w:tcPr>
            <w:tcW w:w="7769" w:type="dxa"/>
            <w:shd w:val="clear" w:color="auto" w:fill="auto"/>
            <w:noWrap/>
            <w:vAlign w:val="center"/>
            <w:hideMark/>
          </w:tcPr>
          <w:p w14:paraId="7A486E0F" w14:textId="3CD4ED16"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Adott hitelek, kölcsönök – egyéb hitelek, kölcsönök</w:t>
            </w:r>
          </w:p>
        </w:tc>
      </w:tr>
      <w:tr w:rsidR="003776D7" w:rsidRPr="00B71C00" w14:paraId="7FBC673E" w14:textId="77777777" w:rsidTr="00B030D1">
        <w:trPr>
          <w:trHeight w:val="270"/>
        </w:trPr>
        <w:tc>
          <w:tcPr>
            <w:tcW w:w="1294" w:type="dxa"/>
            <w:shd w:val="clear" w:color="auto" w:fill="auto"/>
            <w:noWrap/>
            <w:vAlign w:val="center"/>
            <w:hideMark/>
          </w:tcPr>
          <w:p w14:paraId="3D6F43D6" w14:textId="30F83689"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4</w:t>
            </w:r>
          </w:p>
        </w:tc>
        <w:tc>
          <w:tcPr>
            <w:tcW w:w="7769" w:type="dxa"/>
            <w:shd w:val="clear" w:color="auto" w:fill="auto"/>
            <w:noWrap/>
            <w:vAlign w:val="center"/>
            <w:hideMark/>
          </w:tcPr>
          <w:p w14:paraId="708A2BBA" w14:textId="153F5102"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Pénzügyi derivatívák </w:t>
            </w:r>
            <w:r w:rsidR="006830A6" w:rsidRPr="00B71C00">
              <w:rPr>
                <w:rFonts w:ascii="Arial" w:hAnsi="Arial" w:cs="Arial"/>
                <w:color w:val="000000"/>
              </w:rPr>
              <w:t>–</w:t>
            </w:r>
            <w:r w:rsidRPr="00B71C00">
              <w:rPr>
                <w:rFonts w:ascii="Arial" w:hAnsi="Arial" w:cs="Arial"/>
                <w:color w:val="000000"/>
              </w:rPr>
              <w:t xml:space="preserve"> eszköz oldal</w:t>
            </w:r>
          </w:p>
        </w:tc>
      </w:tr>
      <w:tr w:rsidR="003776D7" w:rsidRPr="00B71C00" w14:paraId="3FC74FA3" w14:textId="77777777" w:rsidTr="00B030D1">
        <w:trPr>
          <w:trHeight w:val="270"/>
        </w:trPr>
        <w:tc>
          <w:tcPr>
            <w:tcW w:w="1294" w:type="dxa"/>
            <w:shd w:val="clear" w:color="auto" w:fill="auto"/>
            <w:noWrap/>
            <w:vAlign w:val="center"/>
            <w:hideMark/>
          </w:tcPr>
          <w:p w14:paraId="79D1AC48" w14:textId="306D4C01"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51</w:t>
            </w:r>
          </w:p>
        </w:tc>
        <w:tc>
          <w:tcPr>
            <w:tcW w:w="7769" w:type="dxa"/>
            <w:shd w:val="clear" w:color="auto" w:fill="auto"/>
            <w:noWrap/>
            <w:vAlign w:val="center"/>
            <w:hideMark/>
          </w:tcPr>
          <w:p w14:paraId="7BCB429C" w14:textId="07EB5D79"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Nem pénzügyi eszközök – lakóingatlanok</w:t>
            </w:r>
          </w:p>
        </w:tc>
      </w:tr>
      <w:tr w:rsidR="003776D7" w:rsidRPr="00B71C00" w14:paraId="3A406D74" w14:textId="77777777" w:rsidTr="00B030D1">
        <w:trPr>
          <w:trHeight w:val="270"/>
        </w:trPr>
        <w:tc>
          <w:tcPr>
            <w:tcW w:w="1294" w:type="dxa"/>
            <w:shd w:val="clear" w:color="auto" w:fill="auto"/>
            <w:noWrap/>
            <w:vAlign w:val="center"/>
            <w:hideMark/>
          </w:tcPr>
          <w:p w14:paraId="5C46E885" w14:textId="478B8CF2"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52</w:t>
            </w:r>
          </w:p>
        </w:tc>
        <w:tc>
          <w:tcPr>
            <w:tcW w:w="7769" w:type="dxa"/>
            <w:shd w:val="clear" w:color="auto" w:fill="auto"/>
            <w:noWrap/>
            <w:vAlign w:val="center"/>
            <w:hideMark/>
          </w:tcPr>
          <w:p w14:paraId="27531B06" w14:textId="45AE853F"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Nem pénzügyi eszközök </w:t>
            </w:r>
            <w:r w:rsidR="006830A6" w:rsidRPr="00B71C00">
              <w:rPr>
                <w:rFonts w:ascii="Arial" w:hAnsi="Arial" w:cs="Arial"/>
                <w:color w:val="000000"/>
              </w:rPr>
              <w:t>–</w:t>
            </w:r>
            <w:r w:rsidRPr="00B71C00">
              <w:rPr>
                <w:rFonts w:ascii="Arial" w:hAnsi="Arial" w:cs="Arial"/>
                <w:color w:val="000000"/>
              </w:rPr>
              <w:t xml:space="preserve"> kereskedelmi ingatlan</w:t>
            </w:r>
          </w:p>
        </w:tc>
      </w:tr>
      <w:tr w:rsidR="003776D7" w:rsidRPr="00B71C00" w14:paraId="40BE93DC" w14:textId="77777777" w:rsidTr="00B030D1">
        <w:trPr>
          <w:trHeight w:val="270"/>
        </w:trPr>
        <w:tc>
          <w:tcPr>
            <w:tcW w:w="1294" w:type="dxa"/>
            <w:shd w:val="clear" w:color="auto" w:fill="auto"/>
            <w:noWrap/>
            <w:vAlign w:val="center"/>
            <w:hideMark/>
          </w:tcPr>
          <w:p w14:paraId="54B3BE6D" w14:textId="7E783B15"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53</w:t>
            </w:r>
          </w:p>
        </w:tc>
        <w:tc>
          <w:tcPr>
            <w:tcW w:w="7769" w:type="dxa"/>
            <w:shd w:val="clear" w:color="auto" w:fill="auto"/>
            <w:noWrap/>
            <w:vAlign w:val="center"/>
            <w:hideMark/>
          </w:tcPr>
          <w:p w14:paraId="0E9D39C9" w14:textId="34A55332" w:rsidR="00253EF0"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Nem pénzügyi eszközök </w:t>
            </w:r>
            <w:r w:rsidR="006830A6" w:rsidRPr="00B71C00">
              <w:rPr>
                <w:rFonts w:ascii="Arial" w:hAnsi="Arial" w:cs="Arial"/>
                <w:color w:val="000000"/>
              </w:rPr>
              <w:t>–</w:t>
            </w:r>
            <w:r w:rsidRPr="00B71C00">
              <w:rPr>
                <w:rFonts w:ascii="Arial" w:hAnsi="Arial" w:cs="Arial"/>
                <w:color w:val="000000"/>
              </w:rPr>
              <w:t xml:space="preserve"> ipari ingatlan</w:t>
            </w:r>
            <w:r w:rsidR="00253EF0" w:rsidRPr="00B71C00">
              <w:rPr>
                <w:rFonts w:ascii="Arial" w:hAnsi="Arial" w:cs="Arial"/>
                <w:color w:val="000000"/>
              </w:rPr>
              <w:t>ok</w:t>
            </w:r>
          </w:p>
        </w:tc>
      </w:tr>
      <w:tr w:rsidR="00253EF0" w:rsidRPr="00B71C00" w14:paraId="51FED248" w14:textId="77777777" w:rsidTr="00B030D1">
        <w:trPr>
          <w:trHeight w:val="270"/>
        </w:trPr>
        <w:tc>
          <w:tcPr>
            <w:tcW w:w="1294" w:type="dxa"/>
            <w:shd w:val="clear" w:color="auto" w:fill="auto"/>
            <w:noWrap/>
            <w:vAlign w:val="center"/>
          </w:tcPr>
          <w:p w14:paraId="76CE0C31" w14:textId="5D61C0BF" w:rsidR="00253EF0" w:rsidRPr="00B71C00" w:rsidRDefault="00253EF0" w:rsidP="00B71C00">
            <w:pPr>
              <w:spacing w:after="0" w:line="240" w:lineRule="auto"/>
              <w:rPr>
                <w:rFonts w:ascii="Arial" w:hAnsi="Arial" w:cs="Arial"/>
                <w:color w:val="000000"/>
              </w:rPr>
            </w:pPr>
            <w:r w:rsidRPr="00B71C00">
              <w:rPr>
                <w:rFonts w:ascii="Arial" w:hAnsi="Arial" w:cs="Arial"/>
                <w:color w:val="000000"/>
              </w:rPr>
              <w:t>E54</w:t>
            </w:r>
          </w:p>
        </w:tc>
        <w:tc>
          <w:tcPr>
            <w:tcW w:w="7769" w:type="dxa"/>
            <w:shd w:val="clear" w:color="auto" w:fill="auto"/>
            <w:noWrap/>
            <w:vAlign w:val="center"/>
          </w:tcPr>
          <w:p w14:paraId="59B6B9B2" w14:textId="2DE9BB4C" w:rsidR="00253EF0" w:rsidRPr="00B71C00" w:rsidRDefault="00253EF0" w:rsidP="00B71C00">
            <w:pPr>
              <w:spacing w:after="0" w:line="240" w:lineRule="auto"/>
              <w:rPr>
                <w:rFonts w:ascii="Arial" w:hAnsi="Arial" w:cs="Arial"/>
                <w:color w:val="000000"/>
              </w:rPr>
            </w:pPr>
            <w:r w:rsidRPr="00B71C00">
              <w:rPr>
                <w:rFonts w:ascii="Arial" w:hAnsi="Arial" w:cs="Arial"/>
                <w:color w:val="000000"/>
              </w:rPr>
              <w:t>Nem pénzügyi eszközök – irodák</w:t>
            </w:r>
          </w:p>
        </w:tc>
      </w:tr>
      <w:tr w:rsidR="003776D7" w:rsidRPr="00B71C00" w14:paraId="359DCA8A" w14:textId="77777777" w:rsidTr="00B030D1">
        <w:trPr>
          <w:trHeight w:val="270"/>
        </w:trPr>
        <w:tc>
          <w:tcPr>
            <w:tcW w:w="1294" w:type="dxa"/>
            <w:shd w:val="clear" w:color="auto" w:fill="auto"/>
            <w:noWrap/>
            <w:vAlign w:val="center"/>
            <w:hideMark/>
          </w:tcPr>
          <w:p w14:paraId="6A3B2F78" w14:textId="620BA4A8"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5</w:t>
            </w:r>
            <w:r w:rsidR="00253EF0" w:rsidRPr="00B71C00">
              <w:rPr>
                <w:rFonts w:ascii="Arial" w:hAnsi="Arial" w:cs="Arial"/>
                <w:color w:val="000000"/>
              </w:rPr>
              <w:t>5</w:t>
            </w:r>
          </w:p>
        </w:tc>
        <w:tc>
          <w:tcPr>
            <w:tcW w:w="7769" w:type="dxa"/>
            <w:shd w:val="clear" w:color="auto" w:fill="auto"/>
            <w:noWrap/>
            <w:vAlign w:val="center"/>
            <w:hideMark/>
          </w:tcPr>
          <w:p w14:paraId="7B98F28B" w14:textId="5C011E91"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Nem pénzügyi eszközök </w:t>
            </w:r>
            <w:r w:rsidR="006830A6" w:rsidRPr="00B71C00">
              <w:rPr>
                <w:rFonts w:ascii="Arial" w:hAnsi="Arial" w:cs="Arial"/>
                <w:color w:val="000000"/>
              </w:rPr>
              <w:t>–</w:t>
            </w:r>
            <w:r w:rsidRPr="00B71C00">
              <w:rPr>
                <w:rFonts w:ascii="Arial" w:hAnsi="Arial" w:cs="Arial"/>
                <w:color w:val="000000"/>
              </w:rPr>
              <w:t xml:space="preserve"> egyéb ingatlan</w:t>
            </w:r>
            <w:r w:rsidR="00253EF0" w:rsidRPr="00B71C00">
              <w:rPr>
                <w:rFonts w:ascii="Arial" w:hAnsi="Arial" w:cs="Arial"/>
                <w:color w:val="000000"/>
              </w:rPr>
              <w:t>ok</w:t>
            </w:r>
          </w:p>
        </w:tc>
      </w:tr>
      <w:tr w:rsidR="003776D7" w:rsidRPr="00B71C00" w14:paraId="2826B707" w14:textId="77777777" w:rsidTr="00B030D1">
        <w:trPr>
          <w:trHeight w:val="270"/>
        </w:trPr>
        <w:tc>
          <w:tcPr>
            <w:tcW w:w="1294" w:type="dxa"/>
            <w:shd w:val="clear" w:color="auto" w:fill="auto"/>
            <w:noWrap/>
            <w:vAlign w:val="center"/>
            <w:hideMark/>
          </w:tcPr>
          <w:p w14:paraId="016FD658" w14:textId="0F4D69D4"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5</w:t>
            </w:r>
            <w:r w:rsidR="00253EF0" w:rsidRPr="00B71C00">
              <w:rPr>
                <w:rFonts w:ascii="Arial" w:hAnsi="Arial" w:cs="Arial"/>
                <w:color w:val="000000"/>
              </w:rPr>
              <w:t>6</w:t>
            </w:r>
          </w:p>
        </w:tc>
        <w:tc>
          <w:tcPr>
            <w:tcW w:w="7769" w:type="dxa"/>
            <w:shd w:val="clear" w:color="auto" w:fill="auto"/>
            <w:noWrap/>
            <w:vAlign w:val="center"/>
            <w:hideMark/>
          </w:tcPr>
          <w:p w14:paraId="3A7EA903" w14:textId="46BC3811"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Nem pénzügyi eszközök </w:t>
            </w:r>
            <w:r w:rsidR="006830A6" w:rsidRPr="00B71C00">
              <w:rPr>
                <w:rFonts w:ascii="Arial" w:hAnsi="Arial" w:cs="Arial"/>
                <w:color w:val="000000"/>
              </w:rPr>
              <w:t>–</w:t>
            </w:r>
            <w:r w:rsidRPr="00B71C00">
              <w:rPr>
                <w:rFonts w:ascii="Arial" w:hAnsi="Arial" w:cs="Arial"/>
                <w:color w:val="000000"/>
              </w:rPr>
              <w:t xml:space="preserve"> </w:t>
            </w:r>
            <w:r w:rsidR="00253EF0" w:rsidRPr="00B71C00">
              <w:rPr>
                <w:rFonts w:ascii="Arial" w:hAnsi="Arial" w:cs="Arial"/>
                <w:color w:val="000000"/>
              </w:rPr>
              <w:t>egyéb nem pénzügyi eszközök</w:t>
            </w:r>
          </w:p>
        </w:tc>
      </w:tr>
      <w:tr w:rsidR="003776D7" w:rsidRPr="00B71C00" w14:paraId="71753C75" w14:textId="77777777" w:rsidTr="00B030D1">
        <w:trPr>
          <w:trHeight w:val="270"/>
        </w:trPr>
        <w:tc>
          <w:tcPr>
            <w:tcW w:w="1294" w:type="dxa"/>
            <w:shd w:val="clear" w:color="auto" w:fill="auto"/>
            <w:noWrap/>
            <w:vAlign w:val="center"/>
            <w:hideMark/>
          </w:tcPr>
          <w:p w14:paraId="70484BCD" w14:textId="225AC571"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61</w:t>
            </w:r>
          </w:p>
        </w:tc>
        <w:tc>
          <w:tcPr>
            <w:tcW w:w="7769" w:type="dxa"/>
            <w:shd w:val="clear" w:color="auto" w:fill="auto"/>
            <w:noWrap/>
            <w:vAlign w:val="center"/>
            <w:hideMark/>
          </w:tcPr>
          <w:p w14:paraId="2090E386" w14:textId="01A9DCF4"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Egyéb eszközök – értékpapírok adásvételével kapcsolatos követelés</w:t>
            </w:r>
            <w:r w:rsidR="00253EF0" w:rsidRPr="00B71C00">
              <w:rPr>
                <w:rFonts w:ascii="Arial" w:hAnsi="Arial" w:cs="Arial"/>
                <w:color w:val="000000"/>
              </w:rPr>
              <w:t>ek</w:t>
            </w:r>
          </w:p>
        </w:tc>
      </w:tr>
      <w:tr w:rsidR="003776D7" w:rsidRPr="00B71C00" w14:paraId="1E112FD3" w14:textId="77777777" w:rsidTr="00B030D1">
        <w:trPr>
          <w:trHeight w:val="270"/>
        </w:trPr>
        <w:tc>
          <w:tcPr>
            <w:tcW w:w="1294" w:type="dxa"/>
            <w:shd w:val="clear" w:color="auto" w:fill="auto"/>
            <w:noWrap/>
            <w:vAlign w:val="center"/>
            <w:hideMark/>
          </w:tcPr>
          <w:p w14:paraId="399D37DC" w14:textId="0636842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62</w:t>
            </w:r>
          </w:p>
        </w:tc>
        <w:tc>
          <w:tcPr>
            <w:tcW w:w="7769" w:type="dxa"/>
            <w:shd w:val="clear" w:color="auto" w:fill="auto"/>
            <w:noWrap/>
            <w:vAlign w:val="center"/>
            <w:hideMark/>
          </w:tcPr>
          <w:p w14:paraId="5F74C75D" w14:textId="222D4033"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Egyéb eszközök – </w:t>
            </w:r>
            <w:r w:rsidR="00253EF0" w:rsidRPr="00B71C00">
              <w:rPr>
                <w:rFonts w:ascii="Arial" w:hAnsi="Arial" w:cs="Arial"/>
                <w:color w:val="000000"/>
              </w:rPr>
              <w:t>egyéb be nem sorolt eszközök</w:t>
            </w:r>
          </w:p>
        </w:tc>
      </w:tr>
      <w:tr w:rsidR="003776D7" w:rsidRPr="00B71C00" w14:paraId="71B55C54" w14:textId="77777777" w:rsidTr="00B030D1">
        <w:trPr>
          <w:trHeight w:val="270"/>
        </w:trPr>
        <w:tc>
          <w:tcPr>
            <w:tcW w:w="1294" w:type="dxa"/>
            <w:shd w:val="clear" w:color="auto" w:fill="auto"/>
            <w:noWrap/>
            <w:vAlign w:val="center"/>
            <w:hideMark/>
          </w:tcPr>
          <w:p w14:paraId="146480DB" w14:textId="370C7113"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11</w:t>
            </w:r>
          </w:p>
        </w:tc>
        <w:tc>
          <w:tcPr>
            <w:tcW w:w="7769" w:type="dxa"/>
            <w:shd w:val="clear" w:color="auto" w:fill="auto"/>
            <w:noWrap/>
            <w:vAlign w:val="center"/>
            <w:hideMark/>
          </w:tcPr>
          <w:p w14:paraId="6EB004CF" w14:textId="75C39EF6"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Felvett hitelek, kölcsönök – rulírozó- és folyószámlahitel</w:t>
            </w:r>
            <w:r w:rsidR="00253EF0" w:rsidRPr="00B71C00">
              <w:rPr>
                <w:rFonts w:ascii="Arial" w:hAnsi="Arial" w:cs="Arial"/>
                <w:color w:val="000000"/>
              </w:rPr>
              <w:t>ek</w:t>
            </w:r>
          </w:p>
        </w:tc>
      </w:tr>
      <w:tr w:rsidR="003776D7" w:rsidRPr="00B71C00" w14:paraId="2815CDB4" w14:textId="77777777" w:rsidTr="00B030D1">
        <w:trPr>
          <w:trHeight w:val="270"/>
        </w:trPr>
        <w:tc>
          <w:tcPr>
            <w:tcW w:w="1294" w:type="dxa"/>
            <w:shd w:val="clear" w:color="auto" w:fill="auto"/>
            <w:noWrap/>
            <w:vAlign w:val="center"/>
            <w:hideMark/>
          </w:tcPr>
          <w:p w14:paraId="55A3E858" w14:textId="457958B4"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12</w:t>
            </w:r>
          </w:p>
        </w:tc>
        <w:tc>
          <w:tcPr>
            <w:tcW w:w="7769" w:type="dxa"/>
            <w:shd w:val="clear" w:color="auto" w:fill="auto"/>
            <w:noWrap/>
            <w:vAlign w:val="center"/>
            <w:hideMark/>
          </w:tcPr>
          <w:p w14:paraId="0C154C1E" w14:textId="0EEF3358"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Felvett hitelek, kölcsönök – </w:t>
            </w:r>
            <w:r w:rsidR="00253EF0" w:rsidRPr="00B71C00">
              <w:rPr>
                <w:rFonts w:ascii="Arial" w:hAnsi="Arial" w:cs="Arial"/>
                <w:color w:val="000000"/>
              </w:rPr>
              <w:t>repó ügyletekből szerzett források</w:t>
            </w:r>
          </w:p>
        </w:tc>
      </w:tr>
      <w:tr w:rsidR="003776D7" w:rsidRPr="00B71C00" w14:paraId="234671A7" w14:textId="77777777" w:rsidTr="00B030D1">
        <w:trPr>
          <w:trHeight w:val="270"/>
        </w:trPr>
        <w:tc>
          <w:tcPr>
            <w:tcW w:w="1294" w:type="dxa"/>
            <w:shd w:val="clear" w:color="auto" w:fill="auto"/>
            <w:noWrap/>
            <w:vAlign w:val="center"/>
            <w:hideMark/>
          </w:tcPr>
          <w:p w14:paraId="67812BB5" w14:textId="4AE053D3"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13</w:t>
            </w:r>
          </w:p>
        </w:tc>
        <w:tc>
          <w:tcPr>
            <w:tcW w:w="7769" w:type="dxa"/>
            <w:shd w:val="clear" w:color="auto" w:fill="auto"/>
            <w:noWrap/>
            <w:vAlign w:val="center"/>
            <w:hideMark/>
          </w:tcPr>
          <w:p w14:paraId="6176BD3B" w14:textId="363896FB"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Felvett hitelek, kölcsönök – </w:t>
            </w:r>
            <w:r w:rsidR="00253EF0" w:rsidRPr="00B71C00">
              <w:rPr>
                <w:rFonts w:ascii="Arial" w:hAnsi="Arial" w:cs="Arial"/>
                <w:color w:val="000000"/>
              </w:rPr>
              <w:t>egyéb felvett hitelek, kölcsönök</w:t>
            </w:r>
          </w:p>
        </w:tc>
      </w:tr>
      <w:tr w:rsidR="003776D7" w:rsidRPr="00B71C00" w14:paraId="31C76E3B" w14:textId="77777777" w:rsidTr="00B030D1">
        <w:trPr>
          <w:trHeight w:val="270"/>
        </w:trPr>
        <w:tc>
          <w:tcPr>
            <w:tcW w:w="1294" w:type="dxa"/>
            <w:shd w:val="clear" w:color="auto" w:fill="auto"/>
            <w:noWrap/>
            <w:vAlign w:val="center"/>
            <w:hideMark/>
          </w:tcPr>
          <w:p w14:paraId="6082D8C0" w14:textId="1DE0836D"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2</w:t>
            </w:r>
          </w:p>
        </w:tc>
        <w:tc>
          <w:tcPr>
            <w:tcW w:w="7769" w:type="dxa"/>
            <w:shd w:val="clear" w:color="auto" w:fill="auto"/>
            <w:noWrap/>
            <w:vAlign w:val="center"/>
            <w:hideMark/>
          </w:tcPr>
          <w:p w14:paraId="16C229B9" w14:textId="6DF62FA9"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Pénzügyi derivatívák – forrás oldal</w:t>
            </w:r>
          </w:p>
        </w:tc>
      </w:tr>
      <w:tr w:rsidR="003776D7" w:rsidRPr="00B71C00" w14:paraId="76B2E945" w14:textId="77777777" w:rsidTr="00B030D1">
        <w:trPr>
          <w:trHeight w:val="270"/>
        </w:trPr>
        <w:tc>
          <w:tcPr>
            <w:tcW w:w="1294" w:type="dxa"/>
            <w:shd w:val="clear" w:color="auto" w:fill="auto"/>
            <w:noWrap/>
            <w:vAlign w:val="center"/>
            <w:hideMark/>
          </w:tcPr>
          <w:p w14:paraId="4ADCA6F9" w14:textId="16FB3FBC"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31</w:t>
            </w:r>
          </w:p>
        </w:tc>
        <w:tc>
          <w:tcPr>
            <w:tcW w:w="7769" w:type="dxa"/>
            <w:shd w:val="clear" w:color="auto" w:fill="auto"/>
            <w:noWrap/>
            <w:vAlign w:val="center"/>
            <w:hideMark/>
          </w:tcPr>
          <w:p w14:paraId="0DFE7A9F" w14:textId="3B4A4F19"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Egyéb források – értékpapírok adásvételével kapcsolatos kötelezettség</w:t>
            </w:r>
            <w:r w:rsidR="00253EF0" w:rsidRPr="00B71C00">
              <w:rPr>
                <w:rFonts w:ascii="Arial" w:hAnsi="Arial" w:cs="Arial"/>
                <w:color w:val="000000"/>
              </w:rPr>
              <w:t>ek</w:t>
            </w:r>
          </w:p>
        </w:tc>
      </w:tr>
      <w:tr w:rsidR="003776D7" w:rsidRPr="00B71C00" w14:paraId="0C752D30" w14:textId="77777777" w:rsidTr="00B030D1">
        <w:trPr>
          <w:trHeight w:val="283"/>
        </w:trPr>
        <w:tc>
          <w:tcPr>
            <w:tcW w:w="1294" w:type="dxa"/>
            <w:shd w:val="clear" w:color="auto" w:fill="auto"/>
            <w:noWrap/>
            <w:vAlign w:val="center"/>
            <w:hideMark/>
          </w:tcPr>
          <w:p w14:paraId="48ABEF28" w14:textId="05D42935" w:rsidR="00517C5F"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32</w:t>
            </w:r>
          </w:p>
        </w:tc>
        <w:tc>
          <w:tcPr>
            <w:tcW w:w="7769" w:type="dxa"/>
            <w:shd w:val="clear" w:color="auto" w:fill="auto"/>
            <w:noWrap/>
            <w:vAlign w:val="center"/>
            <w:hideMark/>
          </w:tcPr>
          <w:p w14:paraId="0702AB60" w14:textId="15423FA8"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Egyéb források – </w:t>
            </w:r>
            <w:r w:rsidR="00253EF0" w:rsidRPr="00B71C00">
              <w:rPr>
                <w:rFonts w:ascii="Arial" w:hAnsi="Arial" w:cs="Arial"/>
                <w:color w:val="000000"/>
              </w:rPr>
              <w:t>egyéb be nem sorolt források</w:t>
            </w:r>
          </w:p>
        </w:tc>
      </w:tr>
    </w:tbl>
    <w:p w14:paraId="06533D78" w14:textId="77777777" w:rsidR="003776D7" w:rsidRPr="00B71C00" w:rsidRDefault="003776D7" w:rsidP="00B71C00">
      <w:pPr>
        <w:spacing w:after="0" w:line="240" w:lineRule="auto"/>
        <w:rPr>
          <w:rFonts w:ascii="Arial" w:hAnsi="Arial" w:cs="Arial"/>
          <w:b/>
        </w:rPr>
      </w:pPr>
    </w:p>
    <w:p w14:paraId="6A405FF4" w14:textId="3400CE52" w:rsidR="003776D7" w:rsidRPr="00361197" w:rsidRDefault="0027577A" w:rsidP="00B71C00">
      <w:pPr>
        <w:spacing w:after="0" w:line="240" w:lineRule="auto"/>
        <w:rPr>
          <w:rFonts w:ascii="Arial" w:hAnsi="Arial" w:cs="Arial"/>
          <w:bCs/>
          <w:i/>
          <w:iCs/>
        </w:rPr>
      </w:pPr>
      <w:del w:id="151" w:author="MNB" w:date="2025-11-03T11:05:00Z" w16du:dateUtc="2025-11-03T10:05:00Z">
        <w:r w:rsidRPr="00361197">
          <w:rPr>
            <w:rFonts w:ascii="Arial" w:hAnsi="Arial" w:cs="Arial"/>
            <w:bCs/>
          </w:rPr>
          <w:delText>d</w:delText>
        </w:r>
      </w:del>
      <w:ins w:id="152" w:author="MNB" w:date="2025-11-03T11:05:00Z" w16du:dateUtc="2025-11-03T10:05:00Z">
        <w:r w:rsidR="001A3377" w:rsidRPr="00361197">
          <w:rPr>
            <w:rFonts w:ascii="Arial" w:hAnsi="Arial" w:cs="Arial"/>
            <w:bCs/>
          </w:rPr>
          <w:t>b</w:t>
        </w:r>
      </w:ins>
      <w:r w:rsidRPr="00361197">
        <w:rPr>
          <w:rFonts w:ascii="Arial" w:hAnsi="Arial"/>
        </w:rPr>
        <w:t xml:space="preserve">) </w:t>
      </w:r>
      <w:proofErr w:type="spellStart"/>
      <w:r w:rsidR="003776D7" w:rsidRPr="00361197">
        <w:rPr>
          <w:rFonts w:ascii="Arial" w:hAnsi="Arial"/>
          <w:i/>
        </w:rPr>
        <w:t>Denomináció</w:t>
      </w:r>
      <w:proofErr w:type="spellEnd"/>
    </w:p>
    <w:p w14:paraId="42ADF4AC" w14:textId="32B40230" w:rsidR="003776D7" w:rsidRPr="00361197" w:rsidRDefault="003776D7" w:rsidP="00B71C00">
      <w:pPr>
        <w:spacing w:after="0" w:line="240" w:lineRule="auto"/>
        <w:rPr>
          <w:rFonts w:ascii="Arial" w:hAnsi="Arial" w:cs="Arial"/>
          <w:bCs/>
        </w:rPr>
      </w:pPr>
      <w:r w:rsidRPr="00361197">
        <w:rPr>
          <w:rFonts w:ascii="Arial" w:hAnsi="Arial" w:cs="Arial"/>
          <w:bCs/>
        </w:rPr>
        <w:t xml:space="preserve">A </w:t>
      </w:r>
      <w:r w:rsidR="0027577A" w:rsidRPr="00361197">
        <w:rPr>
          <w:rFonts w:ascii="Arial" w:hAnsi="Arial" w:cs="Arial"/>
          <w:bCs/>
        </w:rPr>
        <w:t>tárgyhónap utolsó napján</w:t>
      </w:r>
      <w:r w:rsidRPr="00361197">
        <w:rPr>
          <w:rFonts w:ascii="Arial" w:hAnsi="Arial" w:cs="Arial"/>
          <w:bCs/>
        </w:rPr>
        <w:t xml:space="preserve"> érvényes devizanem</w:t>
      </w:r>
      <w:r w:rsidR="0027577A" w:rsidRPr="00361197">
        <w:rPr>
          <w:rFonts w:ascii="Arial" w:hAnsi="Arial" w:cs="Arial"/>
          <w:bCs/>
        </w:rPr>
        <w:t>e</w:t>
      </w:r>
      <w:r w:rsidRPr="00361197">
        <w:rPr>
          <w:rFonts w:ascii="Arial" w:hAnsi="Arial" w:cs="Arial"/>
          <w:bCs/>
        </w:rPr>
        <w:t>t a</w:t>
      </w:r>
      <w:r w:rsidR="0027577A" w:rsidRPr="00361197">
        <w:rPr>
          <w:rFonts w:ascii="Arial" w:hAnsi="Arial" w:cs="Arial"/>
          <w:bCs/>
        </w:rPr>
        <w:t>nnak</w:t>
      </w:r>
      <w:r w:rsidRPr="00361197">
        <w:rPr>
          <w:rFonts w:ascii="Arial" w:hAnsi="Arial" w:cs="Arial"/>
          <w:bCs/>
        </w:rPr>
        <w:t xml:space="preserve"> háromjegyű ISO kódjá</w:t>
      </w:r>
      <w:r w:rsidR="0027577A" w:rsidRPr="00361197">
        <w:rPr>
          <w:rFonts w:ascii="Arial" w:hAnsi="Arial" w:cs="Arial"/>
          <w:bCs/>
        </w:rPr>
        <w:t>val</w:t>
      </w:r>
      <w:r w:rsidRPr="00361197">
        <w:rPr>
          <w:rFonts w:ascii="Arial" w:hAnsi="Arial" w:cs="Arial"/>
          <w:bCs/>
        </w:rPr>
        <w:t xml:space="preserve"> kell </w:t>
      </w:r>
      <w:r w:rsidR="00A35EB3" w:rsidRPr="00361197">
        <w:rPr>
          <w:rFonts w:ascii="Arial" w:hAnsi="Arial" w:cs="Arial"/>
          <w:bCs/>
        </w:rPr>
        <w:t>megadni</w:t>
      </w:r>
      <w:r w:rsidRPr="00361197">
        <w:rPr>
          <w:rFonts w:ascii="Arial" w:hAnsi="Arial" w:cs="Arial"/>
          <w:bCs/>
        </w:rPr>
        <w:t>.</w:t>
      </w:r>
    </w:p>
    <w:p w14:paraId="26904CF1" w14:textId="77777777" w:rsidR="003776D7" w:rsidRPr="00361197" w:rsidRDefault="003776D7" w:rsidP="00B71C00">
      <w:pPr>
        <w:spacing w:after="0" w:line="240" w:lineRule="auto"/>
        <w:rPr>
          <w:rFonts w:ascii="Arial" w:hAnsi="Arial" w:cs="Arial"/>
          <w:b/>
        </w:rPr>
      </w:pPr>
    </w:p>
    <w:p w14:paraId="08E486F5" w14:textId="2C4A79B6" w:rsidR="003776D7" w:rsidRPr="00361197" w:rsidRDefault="00A35EB3" w:rsidP="00B71C00">
      <w:pPr>
        <w:spacing w:after="0" w:line="240" w:lineRule="auto"/>
        <w:rPr>
          <w:rFonts w:ascii="Arial" w:hAnsi="Arial" w:cs="Arial"/>
          <w:bCs/>
          <w:i/>
          <w:iCs/>
        </w:rPr>
      </w:pPr>
      <w:r w:rsidRPr="00361197">
        <w:rPr>
          <w:rFonts w:ascii="Arial" w:hAnsi="Arial" w:cs="Arial"/>
          <w:bCs/>
          <w:i/>
          <w:iCs/>
        </w:rPr>
        <w:t xml:space="preserve">c) </w:t>
      </w:r>
      <w:r w:rsidR="00253EF0" w:rsidRPr="00361197">
        <w:rPr>
          <w:rFonts w:ascii="Arial" w:hAnsi="Arial" w:cs="Arial"/>
          <w:bCs/>
          <w:i/>
          <w:iCs/>
        </w:rPr>
        <w:t>Eredeti l</w:t>
      </w:r>
      <w:r w:rsidR="003776D7" w:rsidRPr="00361197">
        <w:rPr>
          <w:rFonts w:ascii="Arial" w:hAnsi="Arial" w:cs="Arial"/>
          <w:bCs/>
          <w:i/>
          <w:iCs/>
        </w:rPr>
        <w:t xml:space="preserve">ejárat </w:t>
      </w:r>
    </w:p>
    <w:p w14:paraId="421A0A78" w14:textId="1E274296" w:rsidR="003776D7" w:rsidRPr="00361197" w:rsidRDefault="003776D7" w:rsidP="00B71C00">
      <w:pPr>
        <w:spacing w:after="0" w:line="240" w:lineRule="auto"/>
        <w:rPr>
          <w:rFonts w:ascii="Arial" w:hAnsi="Arial" w:cs="Arial"/>
          <w:bCs/>
        </w:rPr>
      </w:pPr>
      <w:r w:rsidRPr="00361197">
        <w:rPr>
          <w:rFonts w:ascii="Arial" w:hAnsi="Arial" w:cs="Arial"/>
          <w:bCs/>
        </w:rPr>
        <w:t>Szerződéskötéskor meghatározott futamidő, mely lehet 1 éven belüli (0-1EV), 1</w:t>
      </w:r>
      <w:r w:rsidR="00A35EB3" w:rsidRPr="00361197">
        <w:rPr>
          <w:rFonts w:ascii="Arial" w:hAnsi="Arial" w:cs="Arial"/>
          <w:bCs/>
        </w:rPr>
        <w:t xml:space="preserve"> és </w:t>
      </w:r>
      <w:r w:rsidRPr="00361197">
        <w:rPr>
          <w:rFonts w:ascii="Arial" w:hAnsi="Arial" w:cs="Arial"/>
          <w:bCs/>
        </w:rPr>
        <w:t>2 év</w:t>
      </w:r>
      <w:r w:rsidR="00A35EB3" w:rsidRPr="00361197">
        <w:rPr>
          <w:rFonts w:ascii="Arial" w:hAnsi="Arial" w:cs="Arial"/>
          <w:bCs/>
        </w:rPr>
        <w:t xml:space="preserve"> közötti</w:t>
      </w:r>
      <w:r w:rsidRPr="00361197">
        <w:rPr>
          <w:rFonts w:ascii="Arial" w:hAnsi="Arial" w:cs="Arial"/>
          <w:bCs/>
        </w:rPr>
        <w:t xml:space="preserve"> (1-2EV), 2 éven túli (2-XEV).</w:t>
      </w:r>
    </w:p>
    <w:p w14:paraId="7C107089" w14:textId="536785DD" w:rsidR="003776D7" w:rsidRPr="00361197" w:rsidRDefault="003776D7" w:rsidP="00B71C00">
      <w:pPr>
        <w:spacing w:after="0" w:line="240" w:lineRule="auto"/>
        <w:rPr>
          <w:rFonts w:ascii="Arial" w:hAnsi="Arial" w:cs="Arial"/>
          <w:bCs/>
        </w:rPr>
      </w:pPr>
      <w:r w:rsidRPr="00361197">
        <w:rPr>
          <w:rFonts w:ascii="Arial" w:hAnsi="Arial" w:cs="Arial"/>
          <w:bCs/>
        </w:rPr>
        <w:t>A repó típusú ügyletekből eredő követelések eredeti lejáratának meghatározását az ügylet – nem pedig az ügylet tárgyát képező értékpapír – lejárata alapján kell elvégezni.</w:t>
      </w:r>
    </w:p>
    <w:p w14:paraId="1DBA3AE5" w14:textId="77777777" w:rsidR="003776D7" w:rsidRPr="00361197" w:rsidRDefault="003776D7" w:rsidP="00B71C00">
      <w:pPr>
        <w:spacing w:after="0" w:line="240" w:lineRule="auto"/>
        <w:rPr>
          <w:rFonts w:ascii="Arial" w:hAnsi="Arial" w:cs="Arial"/>
        </w:rPr>
      </w:pPr>
      <w:r w:rsidRPr="00361197">
        <w:rPr>
          <w:rFonts w:ascii="Arial" w:hAnsi="Arial" w:cs="Arial"/>
        </w:rPr>
        <w:t>A bankbetéteket, illetve az adott- és felvett hiteleket az eredeti (szerződés szerinti) lejáratnak megfelelően kell jelenteni.</w:t>
      </w:r>
    </w:p>
    <w:p w14:paraId="0C72383D" w14:textId="77777777" w:rsidR="003776D7" w:rsidRPr="00361197" w:rsidRDefault="003776D7" w:rsidP="00B71C00">
      <w:pPr>
        <w:spacing w:after="0" w:line="240" w:lineRule="auto"/>
        <w:rPr>
          <w:rFonts w:ascii="Arial" w:hAnsi="Arial" w:cs="Arial"/>
          <w:bCs/>
        </w:rPr>
      </w:pPr>
    </w:p>
    <w:p w14:paraId="14E435DC" w14:textId="461E94A1" w:rsidR="003776D7" w:rsidRPr="00361197" w:rsidRDefault="00117D89" w:rsidP="00B71C00">
      <w:pPr>
        <w:spacing w:after="0" w:line="240" w:lineRule="auto"/>
        <w:rPr>
          <w:rFonts w:ascii="Arial" w:hAnsi="Arial" w:cs="Arial"/>
          <w:bCs/>
          <w:i/>
          <w:iCs/>
        </w:rPr>
      </w:pPr>
      <w:r w:rsidRPr="00361197">
        <w:rPr>
          <w:rFonts w:ascii="Arial" w:hAnsi="Arial" w:cs="Arial"/>
          <w:bCs/>
          <w:i/>
          <w:iCs/>
        </w:rPr>
        <w:t xml:space="preserve">d) </w:t>
      </w:r>
      <w:r w:rsidR="003776D7" w:rsidRPr="00361197">
        <w:rPr>
          <w:rFonts w:ascii="Arial" w:hAnsi="Arial" w:cs="Arial"/>
          <w:bCs/>
          <w:i/>
          <w:iCs/>
        </w:rPr>
        <w:t>Országkód</w:t>
      </w:r>
    </w:p>
    <w:p w14:paraId="11F2E728" w14:textId="1A9AF413" w:rsidR="003776D7" w:rsidRPr="00361197" w:rsidRDefault="003776D7" w:rsidP="00B71C00">
      <w:pPr>
        <w:spacing w:after="0" w:line="240" w:lineRule="auto"/>
        <w:rPr>
          <w:rFonts w:ascii="Arial" w:hAnsi="Arial" w:cs="Arial"/>
          <w:bCs/>
        </w:rPr>
      </w:pPr>
      <w:r w:rsidRPr="00361197">
        <w:rPr>
          <w:rFonts w:ascii="Arial" w:hAnsi="Arial" w:cs="Arial"/>
          <w:bCs/>
        </w:rPr>
        <w:t>Az ország egyedi, kétjegyű ISO kódja.</w:t>
      </w:r>
    </w:p>
    <w:p w14:paraId="2E9A9FC8" w14:textId="724F3F52" w:rsidR="003776D7" w:rsidRPr="00361197" w:rsidRDefault="003776D7" w:rsidP="00B71C00">
      <w:pPr>
        <w:spacing w:after="0" w:line="240" w:lineRule="auto"/>
        <w:rPr>
          <w:rFonts w:ascii="Arial" w:hAnsi="Arial" w:cs="Arial"/>
          <w:bCs/>
        </w:rPr>
      </w:pPr>
      <w:r w:rsidRPr="00361197">
        <w:rPr>
          <w:rFonts w:ascii="Arial" w:hAnsi="Arial" w:cs="Arial"/>
          <w:bCs/>
        </w:rPr>
        <w:t>A repó típusú ügyletekből eredő követeléseket az ügyletben részt vevő partner országának megfelelő országkóddal kell az adatszolgáltatásban szerepeltetni.</w:t>
      </w:r>
    </w:p>
    <w:p w14:paraId="7CF0829C" w14:textId="77777777" w:rsidR="003776D7" w:rsidRPr="00361197" w:rsidRDefault="003776D7" w:rsidP="00B71C00">
      <w:pPr>
        <w:spacing w:after="0" w:line="240" w:lineRule="auto"/>
        <w:rPr>
          <w:rFonts w:ascii="Arial" w:hAnsi="Arial" w:cs="Arial"/>
          <w:b/>
        </w:rPr>
      </w:pPr>
    </w:p>
    <w:p w14:paraId="31CF9B66" w14:textId="3A4766E8" w:rsidR="003776D7" w:rsidRPr="00B71C00" w:rsidRDefault="00117D89" w:rsidP="00B71C00">
      <w:pPr>
        <w:spacing w:after="0" w:line="240" w:lineRule="auto"/>
        <w:rPr>
          <w:rFonts w:ascii="Arial" w:hAnsi="Arial" w:cs="Arial"/>
          <w:bCs/>
          <w:i/>
          <w:iCs/>
        </w:rPr>
      </w:pPr>
      <w:r w:rsidRPr="00361197">
        <w:rPr>
          <w:rFonts w:ascii="Arial" w:hAnsi="Arial" w:cs="Arial"/>
          <w:bCs/>
          <w:i/>
          <w:iCs/>
        </w:rPr>
        <w:t xml:space="preserve">e) </w:t>
      </w:r>
      <w:r w:rsidR="003776D7" w:rsidRPr="00361197">
        <w:rPr>
          <w:rFonts w:ascii="Arial" w:hAnsi="Arial" w:cs="Arial"/>
          <w:bCs/>
          <w:i/>
          <w:iCs/>
        </w:rPr>
        <w:t>Partner szektora</w:t>
      </w:r>
    </w:p>
    <w:p w14:paraId="68B00D70" w14:textId="6ED903DF" w:rsidR="00C64346" w:rsidRPr="00B71C00" w:rsidRDefault="003776D7" w:rsidP="00B71C00">
      <w:pPr>
        <w:spacing w:after="0" w:line="240" w:lineRule="auto"/>
        <w:rPr>
          <w:rFonts w:ascii="Arial" w:hAnsi="Arial" w:cs="Arial"/>
          <w:bCs/>
        </w:rPr>
      </w:pPr>
      <w:r w:rsidRPr="00B71C00">
        <w:rPr>
          <w:rFonts w:ascii="Arial" w:hAnsi="Arial" w:cs="Arial"/>
          <w:bCs/>
        </w:rPr>
        <w:t>Az ügyletben részt vevő belföldi és külföldi partner</w:t>
      </w:r>
      <w:r w:rsidR="00842DD5">
        <w:rPr>
          <w:rFonts w:ascii="Arial" w:hAnsi="Arial" w:cs="Arial"/>
          <w:bCs/>
        </w:rPr>
        <w:t xml:space="preserve"> szektorát</w:t>
      </w:r>
      <w:r w:rsidR="003074F6">
        <w:rPr>
          <w:rFonts w:ascii="Arial" w:hAnsi="Arial" w:cs="Arial"/>
          <w:bCs/>
        </w:rPr>
        <w:t xml:space="preserve"> </w:t>
      </w:r>
      <w:r w:rsidR="00842DD5">
        <w:rPr>
          <w:rFonts w:ascii="Arial" w:hAnsi="Arial" w:cs="Arial"/>
          <w:bCs/>
        </w:rPr>
        <w:t>egyaránt</w:t>
      </w:r>
      <w:r w:rsidR="009B73E9">
        <w:rPr>
          <w:rFonts w:ascii="Arial" w:hAnsi="Arial" w:cs="Arial"/>
          <w:bCs/>
        </w:rPr>
        <w:t xml:space="preserve"> </w:t>
      </w:r>
      <w:r w:rsidR="00C64346">
        <w:rPr>
          <w:rFonts w:ascii="Arial" w:hAnsi="Arial" w:cs="Arial"/>
          <w:bCs/>
        </w:rPr>
        <w:t xml:space="preserve">az alábbi </w:t>
      </w:r>
      <w:r w:rsidR="00B865DD">
        <w:rPr>
          <w:rFonts w:ascii="Arial" w:hAnsi="Arial" w:cs="Arial"/>
          <w:bCs/>
        </w:rPr>
        <w:t>szektorkódokkal</w:t>
      </w:r>
      <w:r w:rsidR="00842DD5">
        <w:rPr>
          <w:rFonts w:ascii="Arial" w:hAnsi="Arial" w:cs="Arial"/>
          <w:bCs/>
        </w:rPr>
        <w:t xml:space="preserve"> szükséges meghatározni</w:t>
      </w:r>
      <w:r w:rsidR="00C64346">
        <w:rPr>
          <w:rFonts w:ascii="Arial" w:hAnsi="Arial" w:cs="Arial"/>
          <w:bCs/>
        </w:rPr>
        <w:t>:</w:t>
      </w:r>
    </w:p>
    <w:p w14:paraId="0F84E18F" w14:textId="77777777" w:rsidR="00253EF0" w:rsidRPr="00B71C00" w:rsidRDefault="00253EF0" w:rsidP="00B71C00">
      <w:pPr>
        <w:spacing w:after="0" w:line="240" w:lineRule="auto"/>
        <w:rPr>
          <w:rFonts w:ascii="Arial" w:hAnsi="Arial" w:cs="Arial"/>
          <w:bCs/>
        </w:rPr>
      </w:pPr>
    </w:p>
    <w:tbl>
      <w:tblPr>
        <w:tblW w:w="9255" w:type="dxa"/>
        <w:tblCellMar>
          <w:left w:w="70" w:type="dxa"/>
          <w:right w:w="70" w:type="dxa"/>
        </w:tblCellMar>
        <w:tblLook w:val="04A0" w:firstRow="1" w:lastRow="0" w:firstColumn="1" w:lastColumn="0" w:noHBand="0" w:noVBand="1"/>
      </w:tblPr>
      <w:tblGrid>
        <w:gridCol w:w="1262"/>
        <w:gridCol w:w="7993"/>
      </w:tblGrid>
      <w:tr w:rsidR="003776D7" w:rsidRPr="00B71C00" w14:paraId="1BACEF04" w14:textId="77777777" w:rsidTr="00B030D1">
        <w:trPr>
          <w:trHeight w:val="280"/>
        </w:trPr>
        <w:tc>
          <w:tcPr>
            <w:tcW w:w="1262"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5320638F" w14:textId="123CC55D" w:rsidR="003776D7" w:rsidRPr="00B71C00" w:rsidRDefault="003776D7" w:rsidP="00B71C00">
            <w:pPr>
              <w:spacing w:after="0" w:line="240" w:lineRule="auto"/>
              <w:jc w:val="center"/>
              <w:rPr>
                <w:rFonts w:ascii="Arial" w:hAnsi="Arial" w:cs="Arial"/>
                <w:b/>
                <w:bCs/>
                <w:color w:val="000000"/>
              </w:rPr>
            </w:pPr>
            <w:r w:rsidRPr="00B71C00">
              <w:rPr>
                <w:rFonts w:ascii="Arial" w:hAnsi="Arial" w:cs="Arial"/>
                <w:b/>
                <w:bCs/>
                <w:color w:val="000000"/>
              </w:rPr>
              <w:t>Szektorkód</w:t>
            </w:r>
          </w:p>
        </w:tc>
        <w:tc>
          <w:tcPr>
            <w:tcW w:w="7993" w:type="dxa"/>
            <w:tcBorders>
              <w:top w:val="single" w:sz="8" w:space="0" w:color="auto"/>
              <w:left w:val="nil"/>
              <w:bottom w:val="single" w:sz="4" w:space="0" w:color="auto"/>
              <w:right w:val="single" w:sz="8" w:space="0" w:color="auto"/>
            </w:tcBorders>
            <w:shd w:val="clear" w:color="000000" w:fill="D9D9D9"/>
            <w:vAlign w:val="center"/>
            <w:hideMark/>
          </w:tcPr>
          <w:p w14:paraId="1C985977" w14:textId="77777777" w:rsidR="003776D7" w:rsidRPr="00B71C00" w:rsidRDefault="003776D7" w:rsidP="00B71C00">
            <w:pPr>
              <w:spacing w:after="0" w:line="240" w:lineRule="auto"/>
              <w:jc w:val="center"/>
              <w:rPr>
                <w:rFonts w:ascii="Arial" w:hAnsi="Arial" w:cs="Arial"/>
                <w:b/>
                <w:bCs/>
                <w:color w:val="000000"/>
              </w:rPr>
            </w:pPr>
            <w:r w:rsidRPr="00B71C00">
              <w:rPr>
                <w:rFonts w:ascii="Arial" w:hAnsi="Arial" w:cs="Arial"/>
                <w:b/>
                <w:bCs/>
                <w:color w:val="000000"/>
              </w:rPr>
              <w:t>Megnevezés</w:t>
            </w:r>
          </w:p>
        </w:tc>
      </w:tr>
      <w:tr w:rsidR="003776D7" w:rsidRPr="00B71C00" w14:paraId="1FCE56FA"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545A3C8D"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A</w:t>
            </w:r>
          </w:p>
        </w:tc>
        <w:tc>
          <w:tcPr>
            <w:tcW w:w="7993" w:type="dxa"/>
            <w:tcBorders>
              <w:top w:val="nil"/>
              <w:left w:val="nil"/>
              <w:bottom w:val="single" w:sz="4" w:space="0" w:color="auto"/>
              <w:right w:val="single" w:sz="8" w:space="0" w:color="auto"/>
            </w:tcBorders>
            <w:shd w:val="clear" w:color="auto" w:fill="auto"/>
            <w:noWrap/>
            <w:vAlign w:val="center"/>
            <w:hideMark/>
          </w:tcPr>
          <w:p w14:paraId="24D1CDBB"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Nem pénzügyi vállalatok</w:t>
            </w:r>
          </w:p>
        </w:tc>
      </w:tr>
      <w:tr w:rsidR="003776D7" w:rsidRPr="00B71C00" w14:paraId="4E9A229A"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49EB78B4"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B</w:t>
            </w:r>
          </w:p>
        </w:tc>
        <w:tc>
          <w:tcPr>
            <w:tcW w:w="7993" w:type="dxa"/>
            <w:tcBorders>
              <w:top w:val="nil"/>
              <w:left w:val="nil"/>
              <w:bottom w:val="single" w:sz="4" w:space="0" w:color="auto"/>
              <w:right w:val="single" w:sz="8" w:space="0" w:color="auto"/>
            </w:tcBorders>
            <w:shd w:val="clear" w:color="auto" w:fill="auto"/>
            <w:noWrap/>
            <w:vAlign w:val="center"/>
            <w:hideMark/>
          </w:tcPr>
          <w:p w14:paraId="698280F5"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Központi Bank</w:t>
            </w:r>
          </w:p>
        </w:tc>
      </w:tr>
      <w:tr w:rsidR="003776D7" w:rsidRPr="00B71C00" w14:paraId="4C068FE0"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0A2E417E"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C-HIT</w:t>
            </w:r>
          </w:p>
        </w:tc>
        <w:tc>
          <w:tcPr>
            <w:tcW w:w="7993" w:type="dxa"/>
            <w:tcBorders>
              <w:top w:val="nil"/>
              <w:left w:val="nil"/>
              <w:bottom w:val="single" w:sz="4" w:space="0" w:color="auto"/>
              <w:right w:val="single" w:sz="8" w:space="0" w:color="auto"/>
            </w:tcBorders>
            <w:shd w:val="clear" w:color="auto" w:fill="auto"/>
            <w:noWrap/>
            <w:vAlign w:val="center"/>
            <w:hideMark/>
          </w:tcPr>
          <w:p w14:paraId="2B93468E"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Hitelintézetek</w:t>
            </w:r>
          </w:p>
        </w:tc>
      </w:tr>
      <w:tr w:rsidR="003776D7" w:rsidRPr="00B71C00" w14:paraId="58FC11F2"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32CA597F"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C6</w:t>
            </w:r>
          </w:p>
        </w:tc>
        <w:tc>
          <w:tcPr>
            <w:tcW w:w="7993" w:type="dxa"/>
            <w:tcBorders>
              <w:top w:val="nil"/>
              <w:left w:val="nil"/>
              <w:bottom w:val="single" w:sz="4" w:space="0" w:color="auto"/>
              <w:right w:val="single" w:sz="8" w:space="0" w:color="auto"/>
            </w:tcBorders>
            <w:shd w:val="clear" w:color="auto" w:fill="auto"/>
            <w:noWrap/>
            <w:vAlign w:val="center"/>
            <w:hideMark/>
          </w:tcPr>
          <w:p w14:paraId="17D81DCD"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Pénzpiaci alapok</w:t>
            </w:r>
          </w:p>
        </w:tc>
      </w:tr>
      <w:tr w:rsidR="003776D7" w:rsidRPr="00B71C00" w14:paraId="2F1D1AD1"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59494DE6"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D3</w:t>
            </w:r>
          </w:p>
        </w:tc>
        <w:tc>
          <w:tcPr>
            <w:tcW w:w="7993" w:type="dxa"/>
            <w:tcBorders>
              <w:top w:val="nil"/>
              <w:left w:val="nil"/>
              <w:bottom w:val="single" w:sz="4" w:space="0" w:color="auto"/>
              <w:right w:val="single" w:sz="8" w:space="0" w:color="auto"/>
            </w:tcBorders>
            <w:shd w:val="clear" w:color="auto" w:fill="auto"/>
            <w:noWrap/>
            <w:vAlign w:val="center"/>
            <w:hideMark/>
          </w:tcPr>
          <w:p w14:paraId="6C3E5A5A"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Befektetési alapok (pénzpiaci alapok kivételével)</w:t>
            </w:r>
          </w:p>
        </w:tc>
      </w:tr>
      <w:tr w:rsidR="003776D7" w:rsidRPr="00B71C00" w14:paraId="785749A3"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0A9AA1F7"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D-EPK</w:t>
            </w:r>
          </w:p>
        </w:tc>
        <w:tc>
          <w:tcPr>
            <w:tcW w:w="7993" w:type="dxa"/>
            <w:tcBorders>
              <w:top w:val="nil"/>
              <w:left w:val="nil"/>
              <w:bottom w:val="single" w:sz="4" w:space="0" w:color="auto"/>
              <w:right w:val="single" w:sz="8" w:space="0" w:color="auto"/>
            </w:tcBorders>
            <w:shd w:val="clear" w:color="auto" w:fill="auto"/>
            <w:noWrap/>
            <w:vAlign w:val="center"/>
            <w:hideMark/>
          </w:tcPr>
          <w:p w14:paraId="694432A1"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Egyéb pénzügyi közvetítők a befektetési alapok kivételével</w:t>
            </w:r>
          </w:p>
        </w:tc>
      </w:tr>
      <w:tr w:rsidR="003776D7" w:rsidRPr="00B71C00" w14:paraId="0FF29639"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47B0FBC8"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p>
        </w:tc>
        <w:tc>
          <w:tcPr>
            <w:tcW w:w="7993" w:type="dxa"/>
            <w:tcBorders>
              <w:top w:val="nil"/>
              <w:left w:val="nil"/>
              <w:bottom w:val="single" w:sz="4" w:space="0" w:color="auto"/>
              <w:right w:val="single" w:sz="8" w:space="0" w:color="auto"/>
            </w:tcBorders>
            <w:shd w:val="clear" w:color="auto" w:fill="auto"/>
            <w:noWrap/>
            <w:vAlign w:val="center"/>
            <w:hideMark/>
          </w:tcPr>
          <w:p w14:paraId="6BB81460"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Pénzügyi kiegészítő tevékenységet végzők</w:t>
            </w:r>
          </w:p>
        </w:tc>
      </w:tr>
      <w:tr w:rsidR="003776D7" w:rsidRPr="00B71C00" w14:paraId="54687526"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6879B92F"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F-BIZT</w:t>
            </w:r>
          </w:p>
        </w:tc>
        <w:tc>
          <w:tcPr>
            <w:tcW w:w="7993" w:type="dxa"/>
            <w:tcBorders>
              <w:top w:val="nil"/>
              <w:left w:val="nil"/>
              <w:bottom w:val="single" w:sz="4" w:space="0" w:color="auto"/>
              <w:right w:val="single" w:sz="8" w:space="0" w:color="auto"/>
            </w:tcBorders>
            <w:shd w:val="clear" w:color="auto" w:fill="auto"/>
            <w:noWrap/>
            <w:vAlign w:val="center"/>
            <w:hideMark/>
          </w:tcPr>
          <w:p w14:paraId="20C22DEC"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Biztosítók</w:t>
            </w:r>
          </w:p>
        </w:tc>
      </w:tr>
      <w:tr w:rsidR="003776D7" w:rsidRPr="00B71C00" w14:paraId="03393C43" w14:textId="77777777" w:rsidTr="00844BE4">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46631868"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F-NYP</w:t>
            </w:r>
          </w:p>
        </w:tc>
        <w:tc>
          <w:tcPr>
            <w:tcW w:w="7993" w:type="dxa"/>
            <w:tcBorders>
              <w:top w:val="nil"/>
              <w:left w:val="nil"/>
              <w:bottom w:val="single" w:sz="4" w:space="0" w:color="auto"/>
              <w:right w:val="single" w:sz="8" w:space="0" w:color="auto"/>
            </w:tcBorders>
            <w:shd w:val="clear" w:color="auto" w:fill="auto"/>
            <w:noWrap/>
            <w:vAlign w:val="center"/>
            <w:hideMark/>
          </w:tcPr>
          <w:p w14:paraId="62AC334F"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Nyugdíjpénztárak</w:t>
            </w:r>
          </w:p>
        </w:tc>
      </w:tr>
      <w:tr w:rsidR="003776D7" w:rsidRPr="00B71C00" w14:paraId="2834F513" w14:textId="77777777" w:rsidTr="00361197">
        <w:trPr>
          <w:trHeight w:val="280"/>
        </w:trPr>
        <w:tc>
          <w:tcPr>
            <w:tcW w:w="1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992A8"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Z</w:t>
            </w:r>
          </w:p>
        </w:tc>
        <w:tc>
          <w:tcPr>
            <w:tcW w:w="7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C1956"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Zártkörű pénzügyi közvetítők</w:t>
            </w:r>
          </w:p>
        </w:tc>
      </w:tr>
      <w:tr w:rsidR="003776D7" w:rsidRPr="00B71C00" w14:paraId="0ADB0CB5"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12AAA4E9"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G</w:t>
            </w:r>
          </w:p>
        </w:tc>
        <w:tc>
          <w:tcPr>
            <w:tcW w:w="7993" w:type="dxa"/>
            <w:tcBorders>
              <w:top w:val="nil"/>
              <w:left w:val="nil"/>
              <w:bottom w:val="single" w:sz="4" w:space="0" w:color="auto"/>
              <w:right w:val="single" w:sz="8" w:space="0" w:color="auto"/>
            </w:tcBorders>
            <w:shd w:val="clear" w:color="auto" w:fill="auto"/>
            <w:noWrap/>
            <w:vAlign w:val="center"/>
            <w:hideMark/>
          </w:tcPr>
          <w:p w14:paraId="37852B4D"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Központi kormányzat</w:t>
            </w:r>
          </w:p>
        </w:tc>
      </w:tr>
      <w:tr w:rsidR="003776D7" w:rsidRPr="00B71C00" w14:paraId="6B70246D" w14:textId="77777777" w:rsidTr="00B030D1">
        <w:trPr>
          <w:trHeight w:val="280"/>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1083262B"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H</w:t>
            </w:r>
          </w:p>
        </w:tc>
        <w:tc>
          <w:tcPr>
            <w:tcW w:w="7993" w:type="dxa"/>
            <w:tcBorders>
              <w:top w:val="nil"/>
              <w:left w:val="nil"/>
              <w:bottom w:val="single" w:sz="4" w:space="0" w:color="auto"/>
              <w:right w:val="single" w:sz="8" w:space="0" w:color="auto"/>
            </w:tcBorders>
            <w:shd w:val="clear" w:color="auto" w:fill="auto"/>
            <w:noWrap/>
            <w:vAlign w:val="center"/>
            <w:hideMark/>
          </w:tcPr>
          <w:p w14:paraId="125BEBC2"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Helyi önkormányzatok</w:t>
            </w:r>
          </w:p>
        </w:tc>
      </w:tr>
      <w:tr w:rsidR="003776D7" w:rsidRPr="00B71C00" w14:paraId="5A4542D1" w14:textId="77777777" w:rsidTr="00B030D1">
        <w:trPr>
          <w:trHeight w:val="233"/>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48325738"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I</w:t>
            </w:r>
          </w:p>
        </w:tc>
        <w:tc>
          <w:tcPr>
            <w:tcW w:w="7993" w:type="dxa"/>
            <w:tcBorders>
              <w:top w:val="nil"/>
              <w:left w:val="nil"/>
              <w:bottom w:val="single" w:sz="4" w:space="0" w:color="auto"/>
              <w:right w:val="single" w:sz="8" w:space="0" w:color="auto"/>
            </w:tcBorders>
            <w:shd w:val="clear" w:color="auto" w:fill="auto"/>
            <w:noWrap/>
            <w:vAlign w:val="center"/>
            <w:hideMark/>
          </w:tcPr>
          <w:p w14:paraId="4E48CF4B"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TB alapok</w:t>
            </w:r>
          </w:p>
        </w:tc>
      </w:tr>
      <w:tr w:rsidR="003776D7" w:rsidRPr="00B71C00" w14:paraId="13A07A5D" w14:textId="77777777" w:rsidTr="00B030D1">
        <w:trPr>
          <w:trHeight w:val="233"/>
        </w:trPr>
        <w:tc>
          <w:tcPr>
            <w:tcW w:w="1262" w:type="dxa"/>
            <w:tcBorders>
              <w:top w:val="nil"/>
              <w:left w:val="single" w:sz="8" w:space="0" w:color="auto"/>
              <w:bottom w:val="single" w:sz="4" w:space="0" w:color="auto"/>
              <w:right w:val="single" w:sz="8" w:space="0" w:color="auto"/>
            </w:tcBorders>
            <w:shd w:val="clear" w:color="auto" w:fill="auto"/>
            <w:noWrap/>
            <w:vAlign w:val="center"/>
            <w:hideMark/>
          </w:tcPr>
          <w:p w14:paraId="2E212C36"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T</w:t>
            </w:r>
          </w:p>
        </w:tc>
        <w:tc>
          <w:tcPr>
            <w:tcW w:w="7993" w:type="dxa"/>
            <w:tcBorders>
              <w:top w:val="nil"/>
              <w:left w:val="nil"/>
              <w:bottom w:val="single" w:sz="4" w:space="0" w:color="auto"/>
              <w:right w:val="single" w:sz="8" w:space="0" w:color="auto"/>
            </w:tcBorders>
            <w:shd w:val="clear" w:color="auto" w:fill="auto"/>
            <w:noWrap/>
            <w:vAlign w:val="center"/>
            <w:hideMark/>
          </w:tcPr>
          <w:p w14:paraId="49A9D6C1"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Tartományi kormányzat (csak külföldi partner esetén alkalmazható)</w:t>
            </w:r>
          </w:p>
        </w:tc>
      </w:tr>
      <w:tr w:rsidR="00882F9A" w:rsidRPr="00B71C00" w14:paraId="1DC59D39" w14:textId="77777777" w:rsidTr="00B030D1">
        <w:trPr>
          <w:trHeight w:val="233"/>
        </w:trPr>
        <w:tc>
          <w:tcPr>
            <w:tcW w:w="1262" w:type="dxa"/>
            <w:tcBorders>
              <w:top w:val="nil"/>
              <w:left w:val="single" w:sz="8" w:space="0" w:color="auto"/>
              <w:bottom w:val="single" w:sz="4" w:space="0" w:color="auto"/>
              <w:right w:val="single" w:sz="8" w:space="0" w:color="auto"/>
            </w:tcBorders>
            <w:shd w:val="clear" w:color="auto" w:fill="auto"/>
            <w:noWrap/>
            <w:vAlign w:val="center"/>
          </w:tcPr>
          <w:p w14:paraId="07F04CB0" w14:textId="25A4C653" w:rsidR="00882F9A" w:rsidRPr="00B71C00" w:rsidRDefault="00882F9A" w:rsidP="00B71C00">
            <w:pPr>
              <w:spacing w:after="0" w:line="240" w:lineRule="auto"/>
              <w:rPr>
                <w:rFonts w:ascii="Arial" w:hAnsi="Arial" w:cs="Arial"/>
                <w:color w:val="000000"/>
              </w:rPr>
            </w:pPr>
            <w:r w:rsidRPr="00B71C00">
              <w:rPr>
                <w:rFonts w:ascii="Arial" w:hAnsi="Arial" w:cs="Arial"/>
                <w:color w:val="000000"/>
              </w:rPr>
              <w:t>J</w:t>
            </w:r>
          </w:p>
        </w:tc>
        <w:tc>
          <w:tcPr>
            <w:tcW w:w="7993" w:type="dxa"/>
            <w:tcBorders>
              <w:top w:val="nil"/>
              <w:left w:val="nil"/>
              <w:bottom w:val="single" w:sz="4" w:space="0" w:color="auto"/>
              <w:right w:val="single" w:sz="8" w:space="0" w:color="auto"/>
            </w:tcBorders>
            <w:shd w:val="clear" w:color="auto" w:fill="auto"/>
            <w:noWrap/>
            <w:vAlign w:val="center"/>
          </w:tcPr>
          <w:p w14:paraId="28BAB52F" w14:textId="22AEDDFB" w:rsidR="00882F9A" w:rsidRPr="00B71C00" w:rsidRDefault="00882F9A" w:rsidP="00B71C00">
            <w:pPr>
              <w:spacing w:after="0" w:line="240" w:lineRule="auto"/>
              <w:rPr>
                <w:rFonts w:ascii="Arial" w:hAnsi="Arial" w:cs="Arial"/>
                <w:color w:val="000000"/>
              </w:rPr>
            </w:pPr>
            <w:r w:rsidRPr="00B71C00">
              <w:rPr>
                <w:rFonts w:ascii="Arial" w:hAnsi="Arial" w:cs="Arial"/>
                <w:color w:val="000000"/>
              </w:rPr>
              <w:t>Háztartások</w:t>
            </w:r>
          </w:p>
        </w:tc>
      </w:tr>
      <w:tr w:rsidR="003776D7" w:rsidRPr="00B71C00" w14:paraId="751A174D" w14:textId="77777777" w:rsidTr="00B030D1">
        <w:trPr>
          <w:trHeight w:val="245"/>
        </w:trPr>
        <w:tc>
          <w:tcPr>
            <w:tcW w:w="1262" w:type="dxa"/>
            <w:tcBorders>
              <w:top w:val="nil"/>
              <w:left w:val="single" w:sz="8" w:space="0" w:color="auto"/>
              <w:bottom w:val="single" w:sz="8" w:space="0" w:color="auto"/>
              <w:right w:val="single" w:sz="8" w:space="0" w:color="auto"/>
            </w:tcBorders>
            <w:shd w:val="clear" w:color="auto" w:fill="auto"/>
            <w:noWrap/>
            <w:vAlign w:val="center"/>
            <w:hideMark/>
          </w:tcPr>
          <w:p w14:paraId="438B85AB"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K</w:t>
            </w:r>
          </w:p>
        </w:tc>
        <w:tc>
          <w:tcPr>
            <w:tcW w:w="7993" w:type="dxa"/>
            <w:tcBorders>
              <w:top w:val="nil"/>
              <w:left w:val="nil"/>
              <w:bottom w:val="single" w:sz="8" w:space="0" w:color="auto"/>
              <w:right w:val="single" w:sz="8" w:space="0" w:color="auto"/>
            </w:tcBorders>
            <w:shd w:val="clear" w:color="auto" w:fill="auto"/>
            <w:noWrap/>
            <w:vAlign w:val="center"/>
            <w:hideMark/>
          </w:tcPr>
          <w:p w14:paraId="5A93D9DF"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Háztartásokat segítő nonprofit intézmények</w:t>
            </w:r>
          </w:p>
        </w:tc>
      </w:tr>
    </w:tbl>
    <w:p w14:paraId="72B4BAC1" w14:textId="77777777" w:rsidR="003776D7" w:rsidRPr="00B71C00" w:rsidRDefault="003776D7" w:rsidP="00B71C00">
      <w:pPr>
        <w:spacing w:after="0" w:line="240" w:lineRule="auto"/>
        <w:rPr>
          <w:rFonts w:ascii="Arial" w:hAnsi="Arial" w:cs="Arial"/>
          <w:bCs/>
        </w:rPr>
      </w:pPr>
    </w:p>
    <w:p w14:paraId="1A6D65F7" w14:textId="10717349" w:rsidR="003776D7" w:rsidRPr="00B71C00" w:rsidRDefault="003776D7" w:rsidP="00B71C00">
      <w:pPr>
        <w:spacing w:after="0" w:line="240" w:lineRule="auto"/>
        <w:rPr>
          <w:rFonts w:ascii="Arial" w:hAnsi="Arial" w:cs="Arial"/>
          <w:bCs/>
        </w:rPr>
      </w:pPr>
      <w:r w:rsidRPr="00B71C00">
        <w:rPr>
          <w:rFonts w:ascii="Arial" w:hAnsi="Arial" w:cs="Arial"/>
          <w:bCs/>
        </w:rPr>
        <w:t xml:space="preserve">A repó típusú ügyletekből eredő követeléseket a részt vevő partner szektorának megfelelő szektorkóddal kell </w:t>
      </w:r>
      <w:r w:rsidR="008E0774">
        <w:rPr>
          <w:rFonts w:ascii="Arial" w:hAnsi="Arial" w:cs="Arial"/>
          <w:bCs/>
        </w:rPr>
        <w:t>jelenteni</w:t>
      </w:r>
      <w:r w:rsidRPr="00B71C00">
        <w:rPr>
          <w:rFonts w:ascii="Arial" w:hAnsi="Arial" w:cs="Arial"/>
          <w:bCs/>
        </w:rPr>
        <w:t>.</w:t>
      </w:r>
    </w:p>
    <w:p w14:paraId="71ED8547" w14:textId="77777777" w:rsidR="003776D7" w:rsidRPr="00B71C00" w:rsidRDefault="003776D7" w:rsidP="00B71C00">
      <w:pPr>
        <w:spacing w:after="0" w:line="240" w:lineRule="auto"/>
        <w:rPr>
          <w:rFonts w:ascii="Arial" w:hAnsi="Arial" w:cs="Arial"/>
          <w:bCs/>
        </w:rPr>
      </w:pPr>
    </w:p>
    <w:p w14:paraId="401ED8BF" w14:textId="77777777" w:rsidR="003776D7" w:rsidRPr="00361197" w:rsidRDefault="003776D7" w:rsidP="00B71C00">
      <w:pPr>
        <w:spacing w:after="0" w:line="240" w:lineRule="auto"/>
        <w:rPr>
          <w:rFonts w:ascii="Arial" w:hAnsi="Arial"/>
          <w:i/>
        </w:rPr>
      </w:pPr>
      <w:r w:rsidRPr="00361197">
        <w:rPr>
          <w:rFonts w:ascii="Arial" w:hAnsi="Arial"/>
          <w:i/>
        </w:rPr>
        <w:t>Értékmezők</w:t>
      </w:r>
    </w:p>
    <w:p w14:paraId="7A6DFD36" w14:textId="5DBC8FBB" w:rsidR="003776D7" w:rsidRPr="00B71C00" w:rsidRDefault="003776D7" w:rsidP="00B71C00">
      <w:pPr>
        <w:spacing w:after="0" w:line="240" w:lineRule="auto"/>
        <w:rPr>
          <w:rFonts w:ascii="Arial" w:hAnsi="Arial" w:cs="Arial"/>
          <w:bCs/>
        </w:rPr>
      </w:pPr>
      <w:r w:rsidRPr="00B71C00">
        <w:rPr>
          <w:rFonts w:ascii="Arial" w:hAnsi="Arial" w:cs="Arial"/>
          <w:bCs/>
        </w:rPr>
        <w:t xml:space="preserve">Az értékmezők kitöltése minden esetben kötelező, így a nulla értékkel bíró értékmezők nem hagyhatók </w:t>
      </w:r>
      <w:r w:rsidRPr="00BC4FDC">
        <w:rPr>
          <w:rFonts w:ascii="Arial" w:hAnsi="Arial" w:cs="Arial"/>
          <w:bCs/>
        </w:rPr>
        <w:t>üresen.</w:t>
      </w:r>
      <w:r w:rsidR="005D1C4E" w:rsidRPr="00BC4FDC">
        <w:rPr>
          <w:rFonts w:ascii="Arial" w:hAnsi="Arial" w:cs="Arial"/>
          <w:bCs/>
        </w:rPr>
        <w:t xml:space="preserve"> Az értékeket millió forintban kell feltüntetni.</w:t>
      </w:r>
    </w:p>
    <w:p w14:paraId="6897FB0C" w14:textId="77777777" w:rsidR="003776D7" w:rsidRPr="00B71C00" w:rsidRDefault="003776D7" w:rsidP="00B71C00">
      <w:pPr>
        <w:spacing w:after="0" w:line="240" w:lineRule="auto"/>
        <w:rPr>
          <w:rFonts w:ascii="Arial" w:hAnsi="Arial" w:cs="Arial"/>
          <w:b/>
        </w:rPr>
      </w:pPr>
    </w:p>
    <w:p w14:paraId="2986F412" w14:textId="7CDB5786" w:rsidR="003776D7" w:rsidRPr="00B71C00" w:rsidRDefault="008E0774" w:rsidP="00B71C00">
      <w:pPr>
        <w:spacing w:after="0" w:line="240" w:lineRule="auto"/>
        <w:rPr>
          <w:rFonts w:ascii="Arial" w:hAnsi="Arial" w:cs="Arial"/>
          <w:bCs/>
          <w:i/>
          <w:iCs/>
        </w:rPr>
      </w:pPr>
      <w:r>
        <w:rPr>
          <w:rFonts w:ascii="Arial" w:hAnsi="Arial" w:cs="Arial"/>
          <w:bCs/>
          <w:i/>
          <w:iCs/>
        </w:rPr>
        <w:t xml:space="preserve">f) </w:t>
      </w:r>
      <w:r w:rsidR="003776D7" w:rsidRPr="00B71C00">
        <w:rPr>
          <w:rFonts w:ascii="Arial" w:hAnsi="Arial" w:cs="Arial"/>
          <w:bCs/>
          <w:i/>
          <w:iCs/>
        </w:rPr>
        <w:t>Nettó könyvszerinti érték</w:t>
      </w:r>
    </w:p>
    <w:p w14:paraId="394E21EB" w14:textId="77777777" w:rsidR="003776D7" w:rsidRPr="00B71C00" w:rsidRDefault="003776D7" w:rsidP="00B71C00">
      <w:pPr>
        <w:spacing w:after="0" w:line="240" w:lineRule="auto"/>
        <w:rPr>
          <w:rFonts w:ascii="Arial" w:hAnsi="Arial" w:cs="Arial"/>
        </w:rPr>
      </w:pPr>
      <w:r w:rsidRPr="00B71C00">
        <w:rPr>
          <w:rFonts w:ascii="Arial" w:hAnsi="Arial" w:cs="Arial"/>
          <w:bCs/>
        </w:rPr>
        <w:t xml:space="preserve">Ebben az oszlopban kell bemutatni az egyes tételek könyv szerinti záró állományát, valamint a kapcsolódó értékvesztések összegét. A nettó könyv szerinti érték </w:t>
      </w:r>
      <w:r w:rsidRPr="00B71C00">
        <w:rPr>
          <w:rFonts w:ascii="Arial" w:hAnsi="Arial" w:cs="Arial"/>
        </w:rPr>
        <w:t>tartalmazza a felhalmozott (elhatárolt) kamatot is.</w:t>
      </w:r>
    </w:p>
    <w:p w14:paraId="057803E0" w14:textId="77777777" w:rsidR="003776D7" w:rsidRPr="00B71C00" w:rsidRDefault="003776D7" w:rsidP="00B71C00">
      <w:pPr>
        <w:spacing w:after="0" w:line="240" w:lineRule="auto"/>
        <w:rPr>
          <w:rFonts w:ascii="Arial" w:hAnsi="Arial" w:cs="Arial"/>
          <w:b/>
        </w:rPr>
      </w:pPr>
    </w:p>
    <w:p w14:paraId="68395122" w14:textId="40BDDA9B" w:rsidR="003776D7" w:rsidRPr="00B71C00" w:rsidRDefault="008E0774" w:rsidP="00B71C00">
      <w:pPr>
        <w:spacing w:after="0" w:line="240" w:lineRule="auto"/>
        <w:rPr>
          <w:rFonts w:ascii="Arial" w:hAnsi="Arial" w:cs="Arial"/>
          <w:bCs/>
          <w:i/>
          <w:iCs/>
        </w:rPr>
      </w:pPr>
      <w:r>
        <w:rPr>
          <w:rFonts w:ascii="Arial" w:hAnsi="Arial" w:cs="Arial"/>
          <w:bCs/>
          <w:i/>
          <w:iCs/>
        </w:rPr>
        <w:t xml:space="preserve">g) </w:t>
      </w:r>
      <w:r w:rsidR="003776D7" w:rsidRPr="00B71C00">
        <w:rPr>
          <w:rFonts w:ascii="Arial" w:hAnsi="Arial" w:cs="Arial"/>
          <w:bCs/>
          <w:i/>
          <w:iCs/>
        </w:rPr>
        <w:t>Hitelek és betétek bruttó fennálló tőkeösszege</w:t>
      </w:r>
    </w:p>
    <w:p w14:paraId="79EA7E5C" w14:textId="77777777" w:rsidR="003776D7" w:rsidRPr="00B71C00" w:rsidRDefault="003776D7" w:rsidP="00B71C00">
      <w:pPr>
        <w:spacing w:after="0" w:line="240" w:lineRule="auto"/>
        <w:rPr>
          <w:rFonts w:ascii="Arial" w:hAnsi="Arial" w:cs="Arial"/>
          <w:bCs/>
        </w:rPr>
      </w:pPr>
      <w:r w:rsidRPr="00B71C00">
        <w:rPr>
          <w:rFonts w:ascii="Arial" w:hAnsi="Arial" w:cs="Arial"/>
          <w:bCs/>
        </w:rPr>
        <w:t>Bruttó fennálló tőkeösszeg alatt a hitelek és betétek felhalmozott (elhatárolt) kamatokat nem tartalmazó, értékvesztés és értékelési különbözet nélküli, tárgyhó végén fennálló tőkeösszegét (szerződés szerint visszafizetendő értékét) kell érteni.</w:t>
      </w:r>
    </w:p>
    <w:p w14:paraId="33FE76AD" w14:textId="77777777" w:rsidR="003776D7" w:rsidRPr="00B71C00" w:rsidRDefault="003776D7" w:rsidP="00B71C00">
      <w:pPr>
        <w:spacing w:after="0" w:line="240" w:lineRule="auto"/>
        <w:rPr>
          <w:rFonts w:ascii="Arial" w:hAnsi="Arial" w:cs="Arial"/>
          <w:b/>
        </w:rPr>
      </w:pPr>
    </w:p>
    <w:p w14:paraId="441B8A03" w14:textId="12D77EA6" w:rsidR="003776D7" w:rsidRPr="00B71C00" w:rsidRDefault="00793D53" w:rsidP="00B71C00">
      <w:pPr>
        <w:spacing w:after="0" w:line="240" w:lineRule="auto"/>
        <w:rPr>
          <w:rFonts w:ascii="Arial" w:hAnsi="Arial" w:cs="Arial"/>
          <w:bCs/>
          <w:i/>
          <w:iCs/>
        </w:rPr>
      </w:pPr>
      <w:r>
        <w:rPr>
          <w:rFonts w:ascii="Arial" w:hAnsi="Arial" w:cs="Arial"/>
          <w:bCs/>
          <w:i/>
          <w:iCs/>
        </w:rPr>
        <w:t xml:space="preserve">h) </w:t>
      </w:r>
      <w:r w:rsidR="003776D7" w:rsidRPr="00B71C00">
        <w:rPr>
          <w:rFonts w:ascii="Arial" w:hAnsi="Arial" w:cs="Arial"/>
          <w:bCs/>
          <w:i/>
          <w:iCs/>
        </w:rPr>
        <w:t>Hitelek és betétek felhalmozott kamata</w:t>
      </w:r>
    </w:p>
    <w:p w14:paraId="6F8A73A6" w14:textId="6CF7A53E" w:rsidR="003776D7" w:rsidRPr="00B71C00" w:rsidRDefault="003776D7" w:rsidP="00B71C00">
      <w:pPr>
        <w:spacing w:after="0" w:line="240" w:lineRule="auto"/>
        <w:rPr>
          <w:rFonts w:ascii="Arial" w:hAnsi="Arial" w:cs="Arial"/>
          <w:bCs/>
        </w:rPr>
      </w:pPr>
      <w:r w:rsidRPr="00B71C00">
        <w:rPr>
          <w:rFonts w:ascii="Arial" w:hAnsi="Arial" w:cs="Arial"/>
          <w:bCs/>
        </w:rPr>
        <w:t>A hiteleken és betéteken felhalmozott, elhatárolt kamatok tárgyhó végi állományát ebben az oszlopban is jelenteni kell. Amennyiben a felhalmozott kamat állománya negatív, abban az esetben negatív előjellel kell az</w:t>
      </w:r>
      <w:r w:rsidR="00793D53">
        <w:rPr>
          <w:rFonts w:ascii="Arial" w:hAnsi="Arial" w:cs="Arial"/>
          <w:bCs/>
        </w:rPr>
        <w:t>t</w:t>
      </w:r>
      <w:r w:rsidRPr="00B71C00">
        <w:rPr>
          <w:rFonts w:ascii="Arial" w:hAnsi="Arial" w:cs="Arial"/>
          <w:bCs/>
        </w:rPr>
        <w:t xml:space="preserve"> szerepeltetni.</w:t>
      </w:r>
    </w:p>
    <w:p w14:paraId="2D8389FD" w14:textId="77777777" w:rsidR="003776D7" w:rsidRPr="00B71C00" w:rsidRDefault="003776D7" w:rsidP="00B71C00">
      <w:pPr>
        <w:spacing w:after="0" w:line="240" w:lineRule="auto"/>
        <w:rPr>
          <w:rFonts w:ascii="Arial" w:hAnsi="Arial" w:cs="Arial"/>
          <w:bCs/>
        </w:rPr>
      </w:pPr>
    </w:p>
    <w:p w14:paraId="2A516AEE" w14:textId="023FA051" w:rsidR="003776D7" w:rsidRPr="00B71C00" w:rsidRDefault="00793D53" w:rsidP="00B71C00">
      <w:pPr>
        <w:spacing w:after="0" w:line="240" w:lineRule="auto"/>
        <w:rPr>
          <w:rFonts w:ascii="Arial" w:hAnsi="Arial" w:cs="Arial"/>
          <w:bCs/>
          <w:i/>
          <w:iCs/>
        </w:rPr>
      </w:pPr>
      <w:r>
        <w:rPr>
          <w:rFonts w:ascii="Arial" w:hAnsi="Arial" w:cs="Arial"/>
          <w:bCs/>
          <w:i/>
          <w:iCs/>
        </w:rPr>
        <w:t xml:space="preserve">i) </w:t>
      </w:r>
      <w:r w:rsidR="003776D7" w:rsidRPr="00B71C00">
        <w:rPr>
          <w:rFonts w:ascii="Arial" w:hAnsi="Arial" w:cs="Arial"/>
          <w:bCs/>
          <w:i/>
          <w:iCs/>
        </w:rPr>
        <w:t>Hitelek és betétek értékvesztése és értékelési különbözete</w:t>
      </w:r>
    </w:p>
    <w:p w14:paraId="107FF2E6" w14:textId="0EA3F631" w:rsidR="003776D7" w:rsidRPr="00B71C00" w:rsidRDefault="003776D7" w:rsidP="00B71C00">
      <w:pPr>
        <w:spacing w:after="0" w:line="240" w:lineRule="auto"/>
        <w:rPr>
          <w:rFonts w:ascii="Arial" w:hAnsi="Arial" w:cs="Arial"/>
          <w:bCs/>
        </w:rPr>
      </w:pPr>
      <w:r w:rsidRPr="00B71C00">
        <w:rPr>
          <w:rFonts w:ascii="Arial" w:hAnsi="Arial" w:cs="Arial"/>
          <w:bCs/>
        </w:rPr>
        <w:t>Itt kell szerepeltetni a könyv szerinti értékben megjelenő értékvesztések összegét</w:t>
      </w:r>
      <w:r w:rsidR="00793D53">
        <w:rPr>
          <w:rFonts w:ascii="Arial" w:hAnsi="Arial" w:cs="Arial"/>
          <w:bCs/>
        </w:rPr>
        <w:t>,</w:t>
      </w:r>
      <w:r w:rsidRPr="00B71C00">
        <w:rPr>
          <w:rFonts w:ascii="Arial" w:hAnsi="Arial" w:cs="Arial"/>
          <w:bCs/>
        </w:rPr>
        <w:t xml:space="preserve"> továbbá az időszak végén érvényes bruttó fennálló tőkeösszeg és a könyv szerinti érték eltéréséből a felhalmozott kamat és az értékvesztés által nem magyarázott összeget.</w:t>
      </w:r>
    </w:p>
    <w:p w14:paraId="723636A5" w14:textId="3858F2B1" w:rsidR="003776D7" w:rsidRPr="00B71C00" w:rsidRDefault="003776D7" w:rsidP="00B71C00">
      <w:pPr>
        <w:spacing w:after="0" w:line="240" w:lineRule="auto"/>
        <w:rPr>
          <w:rFonts w:ascii="Arial" w:hAnsi="Arial" w:cs="Arial"/>
          <w:bCs/>
        </w:rPr>
      </w:pPr>
      <w:r w:rsidRPr="00B71C00">
        <w:rPr>
          <w:rFonts w:ascii="Arial" w:hAnsi="Arial" w:cs="Arial"/>
          <w:bCs/>
        </w:rPr>
        <w:t>A hitelek és betétek esetében a bruttó fennálló tőkeösszeg, a felhalmozott kamat, valamint az értékvesztés és értékelési különbözet összegének meg kell egyeznie a nettó könyv</w:t>
      </w:r>
      <w:r w:rsidR="00AA7664">
        <w:rPr>
          <w:rFonts w:ascii="Arial" w:hAnsi="Arial" w:cs="Arial"/>
          <w:bCs/>
        </w:rPr>
        <w:t xml:space="preserve"> </w:t>
      </w:r>
      <w:r w:rsidRPr="00B71C00">
        <w:rPr>
          <w:rFonts w:ascii="Arial" w:hAnsi="Arial" w:cs="Arial"/>
          <w:bCs/>
        </w:rPr>
        <w:t>szerinti értékkel.</w:t>
      </w:r>
    </w:p>
    <w:p w14:paraId="24DB5E97" w14:textId="77777777" w:rsidR="003776D7" w:rsidRPr="00B71C00" w:rsidRDefault="003776D7" w:rsidP="00B71C00">
      <w:pPr>
        <w:spacing w:after="0" w:line="240" w:lineRule="auto"/>
        <w:rPr>
          <w:rFonts w:ascii="Arial" w:hAnsi="Arial" w:cs="Arial"/>
          <w:b/>
        </w:rPr>
      </w:pPr>
    </w:p>
    <w:p w14:paraId="0EC88A12" w14:textId="0010DDD5" w:rsidR="003776D7" w:rsidRPr="00B71C00" w:rsidRDefault="00AA7664" w:rsidP="00B71C00">
      <w:pPr>
        <w:spacing w:after="0" w:line="240" w:lineRule="auto"/>
        <w:rPr>
          <w:rFonts w:ascii="Arial" w:hAnsi="Arial" w:cs="Arial"/>
          <w:bCs/>
          <w:i/>
          <w:iCs/>
        </w:rPr>
      </w:pPr>
      <w:r>
        <w:rPr>
          <w:rFonts w:ascii="Arial" w:hAnsi="Arial" w:cs="Arial"/>
          <w:bCs/>
          <w:i/>
          <w:iCs/>
        </w:rPr>
        <w:t xml:space="preserve">j) </w:t>
      </w:r>
      <w:r w:rsidR="003776D7" w:rsidRPr="00B71C00">
        <w:rPr>
          <w:rFonts w:ascii="Arial" w:hAnsi="Arial" w:cs="Arial"/>
          <w:bCs/>
          <w:i/>
          <w:iCs/>
        </w:rPr>
        <w:t>Árváltozás/hitelleírás</w:t>
      </w:r>
    </w:p>
    <w:p w14:paraId="3E658565" w14:textId="73FFECB4" w:rsidR="003776D7" w:rsidRPr="00B71C00" w:rsidRDefault="003776D7" w:rsidP="00B71C00">
      <w:pPr>
        <w:spacing w:after="0" w:line="240" w:lineRule="auto"/>
        <w:rPr>
          <w:rFonts w:ascii="Arial" w:eastAsia="Times New Roman" w:hAnsi="Arial" w:cs="Arial"/>
          <w:bCs/>
        </w:rPr>
      </w:pPr>
      <w:r w:rsidRPr="009D5698">
        <w:rPr>
          <w:rFonts w:ascii="Arial" w:hAnsi="Arial" w:cs="Arial"/>
        </w:rPr>
        <w:t>Árváltozás alatt a piaci értékben és bizonyos esetekben a devizaárfolyamban bekö</w:t>
      </w:r>
      <w:r w:rsidRPr="0077625D">
        <w:rPr>
          <w:rFonts w:ascii="Arial" w:hAnsi="Arial" w:cs="Arial"/>
        </w:rPr>
        <w:t xml:space="preserve">vetkezett változást </w:t>
      </w:r>
      <w:r w:rsidR="00AA7664">
        <w:rPr>
          <w:rFonts w:ascii="Arial" w:hAnsi="Arial" w:cs="Arial"/>
        </w:rPr>
        <w:t xml:space="preserve">kell </w:t>
      </w:r>
      <w:r w:rsidRPr="0077625D">
        <w:rPr>
          <w:rFonts w:ascii="Arial" w:hAnsi="Arial" w:cs="Arial"/>
        </w:rPr>
        <w:t>ért</w:t>
      </w:r>
      <w:r w:rsidR="00AA7664">
        <w:rPr>
          <w:rFonts w:ascii="Arial" w:hAnsi="Arial" w:cs="Arial"/>
        </w:rPr>
        <w:t>eni</w:t>
      </w:r>
      <w:r w:rsidRPr="0077625D">
        <w:rPr>
          <w:rFonts w:ascii="Arial" w:hAnsi="Arial" w:cs="Arial"/>
        </w:rPr>
        <w:t xml:space="preserve">, melyet legkönnyebben indirekt módszerrel lehet kiszámolni. </w:t>
      </w:r>
      <w:r w:rsidRPr="00B71C00">
        <w:rPr>
          <w:rFonts w:ascii="Arial" w:hAnsi="Arial" w:cs="Arial"/>
          <w:bCs/>
        </w:rPr>
        <w:t>Árváltozásként, negatív előjellel kell kimutatni a hitelleírások tárgyidőszaki értékét is.</w:t>
      </w:r>
    </w:p>
    <w:p w14:paraId="57BB37A6" w14:textId="77777777" w:rsidR="003776D7" w:rsidRPr="00B71C00" w:rsidRDefault="003776D7" w:rsidP="00B71C00">
      <w:pPr>
        <w:spacing w:after="0" w:line="240" w:lineRule="auto"/>
        <w:rPr>
          <w:rFonts w:ascii="Arial" w:hAnsi="Arial" w:cs="Arial"/>
          <w:bCs/>
        </w:rPr>
      </w:pPr>
      <w:r w:rsidRPr="00B71C00">
        <w:rPr>
          <w:rFonts w:ascii="Arial" w:hAnsi="Arial" w:cs="Arial"/>
          <w:bCs/>
        </w:rPr>
        <w:t xml:space="preserve">A nem pénzügyi eszközök árváltozása az eszközök mérleg szerinti állományának változása piaci átértékelés következtében. Az árváltozás indirekt módszerrel számítva az eszközök teljes állományváltozása a tárgyhónapban, csökkentve a tárgyhavi adásvétel, beruházás, befektetés miatti forgalommal. </w:t>
      </w:r>
    </w:p>
    <w:p w14:paraId="4452D1D7" w14:textId="7E3077F7" w:rsidR="003776D7" w:rsidRPr="00B71C00" w:rsidRDefault="003776D7" w:rsidP="00B71C00">
      <w:pPr>
        <w:spacing w:after="0" w:line="240" w:lineRule="auto"/>
        <w:rPr>
          <w:rFonts w:ascii="Arial" w:hAnsi="Arial" w:cs="Arial"/>
          <w:bCs/>
        </w:rPr>
      </w:pPr>
      <w:r w:rsidRPr="00B71C00">
        <w:rPr>
          <w:rFonts w:ascii="Arial" w:hAnsi="Arial" w:cs="Arial"/>
          <w:bCs/>
        </w:rPr>
        <w:t>A pénzügyi derivatívák árváltozása a mérleg szerinti – előző hónaphoz viszonyított – állományváltozás</w:t>
      </w:r>
      <w:r w:rsidR="007B2C9B">
        <w:rPr>
          <w:rFonts w:ascii="Arial" w:hAnsi="Arial" w:cs="Arial"/>
          <w:bCs/>
        </w:rPr>
        <w:t>,</w:t>
      </w:r>
      <w:r w:rsidRPr="00B71C00">
        <w:rPr>
          <w:rFonts w:ascii="Arial" w:hAnsi="Arial" w:cs="Arial"/>
          <w:bCs/>
        </w:rPr>
        <w:t xml:space="preserve"> korrigálva a derivatívákkal kapcsolatos összes tárgyhavi pénzforgalommal és – amennyiben volt az adott hónapban, akkor – az átsorolással.</w:t>
      </w:r>
    </w:p>
    <w:p w14:paraId="38490C95" w14:textId="77777777" w:rsidR="003776D7" w:rsidRPr="00B71C00" w:rsidRDefault="003776D7" w:rsidP="00B71C00">
      <w:pPr>
        <w:spacing w:after="0" w:line="240" w:lineRule="auto"/>
        <w:rPr>
          <w:rFonts w:ascii="Arial" w:hAnsi="Arial" w:cs="Arial"/>
          <w:bCs/>
        </w:rPr>
      </w:pPr>
    </w:p>
    <w:p w14:paraId="6574840C" w14:textId="0951F293" w:rsidR="003776D7" w:rsidRPr="00B71C00" w:rsidRDefault="007B2C9B" w:rsidP="00B71C00">
      <w:pPr>
        <w:spacing w:after="0" w:line="240" w:lineRule="auto"/>
        <w:rPr>
          <w:rFonts w:ascii="Arial" w:hAnsi="Arial" w:cs="Arial"/>
          <w:bCs/>
          <w:i/>
          <w:iCs/>
        </w:rPr>
      </w:pPr>
      <w:r>
        <w:rPr>
          <w:rFonts w:ascii="Arial" w:hAnsi="Arial" w:cs="Arial"/>
          <w:bCs/>
          <w:i/>
          <w:iCs/>
        </w:rPr>
        <w:t xml:space="preserve">k) </w:t>
      </w:r>
      <w:r w:rsidR="003776D7" w:rsidRPr="00B71C00">
        <w:rPr>
          <w:rFonts w:ascii="Arial" w:hAnsi="Arial" w:cs="Arial"/>
          <w:bCs/>
          <w:i/>
          <w:iCs/>
        </w:rPr>
        <w:t>Átsorolások, egyéb volumenváltozások értéke</w:t>
      </w:r>
    </w:p>
    <w:p w14:paraId="41FAAAFC" w14:textId="0E3D4292" w:rsidR="003776D7" w:rsidRPr="00B71C00" w:rsidRDefault="003776D7" w:rsidP="00B71C00">
      <w:pPr>
        <w:spacing w:after="0" w:line="240" w:lineRule="auto"/>
        <w:rPr>
          <w:rFonts w:ascii="Arial" w:hAnsi="Arial" w:cs="Arial"/>
          <w:bCs/>
        </w:rPr>
      </w:pPr>
      <w:r w:rsidRPr="00B71C00">
        <w:rPr>
          <w:rFonts w:ascii="Arial" w:hAnsi="Arial" w:cs="Arial"/>
          <w:bCs/>
        </w:rPr>
        <w:t>Átsorolásként, illetve egyéb volumenváltozásként jelentendő minden olyan tárgyidőszaki állományváltozás, ahol</w:t>
      </w:r>
    </w:p>
    <w:p w14:paraId="487E4B3B" w14:textId="1B76880E" w:rsidR="003776D7" w:rsidRPr="00B71C00" w:rsidRDefault="003776D7" w:rsidP="007B2C9B">
      <w:pPr>
        <w:spacing w:after="0" w:line="240" w:lineRule="auto"/>
        <w:ind w:firstLine="142"/>
        <w:rPr>
          <w:rFonts w:ascii="Arial" w:hAnsi="Arial" w:cs="Arial"/>
          <w:bCs/>
        </w:rPr>
      </w:pPr>
      <w:r w:rsidRPr="00B71C00">
        <w:rPr>
          <w:rFonts w:ascii="Arial" w:hAnsi="Arial" w:cs="Arial"/>
          <w:bCs/>
        </w:rPr>
        <w:t>-</w:t>
      </w:r>
      <w:r w:rsidR="007B2C9B">
        <w:rPr>
          <w:rFonts w:ascii="Arial" w:hAnsi="Arial" w:cs="Arial"/>
          <w:bCs/>
        </w:rPr>
        <w:t xml:space="preserve"> </w:t>
      </w:r>
      <w:r w:rsidRPr="00B71C00">
        <w:rPr>
          <w:rFonts w:ascii="Arial" w:hAnsi="Arial" w:cs="Arial"/>
          <w:bCs/>
        </w:rPr>
        <w:t>változás történik az adatszolgáltató ügyfeleinek, partnereinek szektorbesorolásában (pl. egy nem pénzpiaci alap pénzpiaci alappá alakul át vagy fordítva, egy hitelintézet egyéb pénzügyi intézménnyé alakul át, vagy egy még nem pénzügyi vállalatként kezelt új hitelintézet megkapja működési engedélyét, illetve a</w:t>
      </w:r>
      <w:r w:rsidR="007B2C9B">
        <w:rPr>
          <w:rFonts w:ascii="Arial" w:hAnsi="Arial" w:cs="Arial"/>
          <w:bCs/>
        </w:rPr>
        <w:t xml:space="preserve"> befektetési</w:t>
      </w:r>
      <w:r w:rsidRPr="00B71C00">
        <w:rPr>
          <w:rFonts w:ascii="Arial" w:hAnsi="Arial" w:cs="Arial"/>
          <w:bCs/>
        </w:rPr>
        <w:t xml:space="preserve"> alap leányvállalata mint nem pénzügyi vállalat konszolidálásra kerül a </w:t>
      </w:r>
      <w:r w:rsidR="007B2C9B">
        <w:rPr>
          <w:rFonts w:ascii="Arial" w:hAnsi="Arial" w:cs="Arial"/>
          <w:bCs/>
        </w:rPr>
        <w:t>befek</w:t>
      </w:r>
      <w:r w:rsidR="00BC4FDC">
        <w:rPr>
          <w:rFonts w:ascii="Arial" w:hAnsi="Arial" w:cs="Arial"/>
          <w:bCs/>
        </w:rPr>
        <w:t>t</w:t>
      </w:r>
      <w:r w:rsidR="007B2C9B">
        <w:rPr>
          <w:rFonts w:ascii="Arial" w:hAnsi="Arial" w:cs="Arial"/>
          <w:bCs/>
        </w:rPr>
        <w:t xml:space="preserve">etési </w:t>
      </w:r>
      <w:r w:rsidRPr="00B71C00">
        <w:rPr>
          <w:rFonts w:ascii="Arial" w:hAnsi="Arial" w:cs="Arial"/>
          <w:bCs/>
        </w:rPr>
        <w:t>alappal),</w:t>
      </w:r>
    </w:p>
    <w:p w14:paraId="3018ED6D" w14:textId="6E612AA8" w:rsidR="003776D7" w:rsidRPr="00B71C00" w:rsidRDefault="003776D7" w:rsidP="00BC4FDC">
      <w:pPr>
        <w:spacing w:after="0" w:line="240" w:lineRule="auto"/>
        <w:ind w:firstLine="142"/>
        <w:rPr>
          <w:rFonts w:ascii="Arial" w:hAnsi="Arial" w:cs="Arial"/>
          <w:bCs/>
        </w:rPr>
      </w:pPr>
      <w:r w:rsidRPr="00B71C00">
        <w:rPr>
          <w:rFonts w:ascii="Arial" w:hAnsi="Arial" w:cs="Arial"/>
          <w:bCs/>
        </w:rPr>
        <w:t>-</w:t>
      </w:r>
      <w:r w:rsidR="007B2C9B">
        <w:rPr>
          <w:rFonts w:ascii="Arial" w:hAnsi="Arial" w:cs="Arial"/>
          <w:bCs/>
        </w:rPr>
        <w:t xml:space="preserve"> </w:t>
      </w:r>
      <w:r w:rsidRPr="00B71C00">
        <w:rPr>
          <w:rFonts w:ascii="Arial" w:hAnsi="Arial" w:cs="Arial"/>
          <w:bCs/>
        </w:rPr>
        <w:t xml:space="preserve">változás történik az egyes állományok instrumentumtípus, lejárat vagy denomináció szerinti besorolásában (akár az előírások változásának következtében is). </w:t>
      </w:r>
    </w:p>
    <w:p w14:paraId="469329FD" w14:textId="5B6D4AE4" w:rsidR="003776D7" w:rsidRPr="00361197" w:rsidRDefault="003776D7" w:rsidP="00BC4FDC">
      <w:pPr>
        <w:spacing w:after="0" w:line="240" w:lineRule="auto"/>
        <w:rPr>
          <w:rFonts w:ascii="Arial" w:hAnsi="Arial"/>
        </w:rPr>
      </w:pPr>
      <w:r w:rsidRPr="00B71C00">
        <w:rPr>
          <w:rFonts w:ascii="Arial" w:hAnsi="Arial" w:cs="Arial"/>
          <w:bCs/>
        </w:rPr>
        <w:t xml:space="preserve">Az átsorolás miatti csökkenéseket negatív előjellel, a növekedéseket előjel nélkül kell jelenteni. A táblának csak azokat az átsorolásokat kell tartalmaznia, amelyeknél az átsorolt összeg meghaladja a 100 millió forintot. </w:t>
      </w:r>
      <w:r w:rsidRPr="009D5698">
        <w:rPr>
          <w:rFonts w:ascii="Arial" w:hAnsi="Arial" w:cs="Arial"/>
        </w:rPr>
        <w:t>Az átsorolások</w:t>
      </w:r>
      <w:r w:rsidR="00BA5923">
        <w:rPr>
          <w:rFonts w:ascii="Arial" w:hAnsi="Arial" w:cs="Arial"/>
        </w:rPr>
        <w:t xml:space="preserve"> jelentését</w:t>
      </w:r>
      <w:r w:rsidRPr="009D5698">
        <w:rPr>
          <w:rFonts w:ascii="Arial" w:hAnsi="Arial" w:cs="Arial"/>
        </w:rPr>
        <w:t xml:space="preserve"> </w:t>
      </w:r>
      <w:r w:rsidRPr="00580B81">
        <w:rPr>
          <w:rFonts w:ascii="Arial" w:hAnsi="Arial" w:cs="Arial"/>
        </w:rPr>
        <w:t xml:space="preserve">segíti </w:t>
      </w:r>
      <w:r w:rsidRPr="00361197">
        <w:rPr>
          <w:rFonts w:ascii="Arial" w:hAnsi="Arial"/>
        </w:rPr>
        <w:t>a 3. melléklet 1. pontja szerinti, az MNB honlapján közzétett technikai segédlet.</w:t>
      </w:r>
    </w:p>
    <w:p w14:paraId="16BEB544" w14:textId="77777777" w:rsidR="003776D7" w:rsidRPr="00B71C00" w:rsidRDefault="003776D7" w:rsidP="00B71C00">
      <w:pPr>
        <w:spacing w:after="0" w:line="240" w:lineRule="auto"/>
        <w:rPr>
          <w:rFonts w:ascii="Arial" w:hAnsi="Arial" w:cs="Arial"/>
          <w:bCs/>
        </w:rPr>
      </w:pPr>
      <w:r w:rsidRPr="009D5698">
        <w:rPr>
          <w:rFonts w:ascii="Arial" w:hAnsi="Arial" w:cs="Arial"/>
        </w:rPr>
        <w:t>Ha ne</w:t>
      </w:r>
      <w:r w:rsidRPr="0077625D">
        <w:rPr>
          <w:rFonts w:ascii="Arial" w:hAnsi="Arial" w:cs="Arial"/>
        </w:rPr>
        <w:t xml:space="preserve">m történt átsorolás az adott hónapban, akkor </w:t>
      </w:r>
      <w:r w:rsidRPr="00B71C00">
        <w:rPr>
          <w:rFonts w:ascii="Arial" w:hAnsi="Arial" w:cs="Arial"/>
          <w:bCs/>
        </w:rPr>
        <w:t>az értékmezőben nullát kell megadni.</w:t>
      </w:r>
    </w:p>
    <w:p w14:paraId="47E1BEE2" w14:textId="1DF7FBE1" w:rsidR="00844BE4" w:rsidRPr="0077625D" w:rsidRDefault="003776D7" w:rsidP="00580B81">
      <w:pPr>
        <w:spacing w:after="0" w:line="240" w:lineRule="auto"/>
        <w:rPr>
          <w:rFonts w:ascii="Arial" w:hAnsi="Arial" w:cs="Arial"/>
        </w:rPr>
      </w:pPr>
      <w:r w:rsidRPr="009D5698">
        <w:rPr>
          <w:rFonts w:ascii="Arial" w:hAnsi="Arial" w:cs="Arial"/>
        </w:rPr>
        <w:t>Saját feltárt hiba miatti besorolásjavítás is átsorolásnak tekintendő, amennyiben a javítás nem visszamenőlegesen, az összes érintett időpontra vonatkozóan történt, hanem egy</w:t>
      </w:r>
      <w:r w:rsidRPr="0077625D">
        <w:rPr>
          <w:rFonts w:ascii="Arial" w:hAnsi="Arial" w:cs="Arial"/>
        </w:rPr>
        <w:t>ik időpontról a másikra</w:t>
      </w:r>
      <w:del w:id="153" w:author="MNB" w:date="2025-11-03T11:05:00Z" w16du:dateUtc="2025-11-03T10:05:00Z">
        <w:r w:rsidRPr="0077625D">
          <w:rPr>
            <w:rFonts w:ascii="Arial" w:hAnsi="Arial" w:cs="Arial"/>
          </w:rPr>
          <w:delText>.</w:delText>
        </w:r>
      </w:del>
      <w:r w:rsidRPr="0077625D">
        <w:rPr>
          <w:rFonts w:ascii="Arial" w:hAnsi="Arial" w:cs="Arial"/>
        </w:rPr>
        <w:t>.</w:t>
      </w:r>
      <w:r w:rsidR="00844BE4">
        <w:rPr>
          <w:rFonts w:ascii="Arial" w:hAnsi="Arial" w:cs="Arial"/>
        </w:rPr>
        <w:t>”</w:t>
      </w:r>
    </w:p>
    <w:sectPr w:rsidR="00844BE4" w:rsidRPr="0077625D" w:rsidSect="00430DE9">
      <w:headerReference w:type="default" r:id="rId8"/>
      <w:footerReference w:type="default" r:id="rId9"/>
      <w:pgSz w:w="11906" w:h="16838" w:code="9"/>
      <w:pgMar w:top="1134" w:right="1191" w:bottom="1135"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D9D8B" w14:textId="77777777" w:rsidR="00361197" w:rsidRDefault="00361197">
      <w:r>
        <w:separator/>
      </w:r>
    </w:p>
  </w:endnote>
  <w:endnote w:type="continuationSeparator" w:id="0">
    <w:p w14:paraId="67100553" w14:textId="77777777" w:rsidR="00361197" w:rsidRDefault="00361197">
      <w:r>
        <w:continuationSeparator/>
      </w:r>
    </w:p>
  </w:endnote>
  <w:endnote w:type="continuationNotice" w:id="1">
    <w:p w14:paraId="30859C8A" w14:textId="77777777" w:rsidR="00361197" w:rsidRDefault="00361197" w:rsidP="00B71C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4BE64" w14:textId="77777777" w:rsidR="00844BE4" w:rsidRDefault="00844BE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B6DAE" w14:textId="77777777" w:rsidR="00361197" w:rsidRDefault="00361197">
      <w:r>
        <w:separator/>
      </w:r>
    </w:p>
  </w:footnote>
  <w:footnote w:type="continuationSeparator" w:id="0">
    <w:p w14:paraId="46EEF530" w14:textId="77777777" w:rsidR="00361197" w:rsidRDefault="00361197">
      <w:r>
        <w:continuationSeparator/>
      </w:r>
    </w:p>
  </w:footnote>
  <w:footnote w:type="continuationNotice" w:id="1">
    <w:p w14:paraId="524FF3AA" w14:textId="77777777" w:rsidR="00361197" w:rsidRDefault="00361197" w:rsidP="00B71C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078C8" w14:textId="77777777" w:rsidR="009E3A57" w:rsidRPr="00430DE9" w:rsidRDefault="009E3A57" w:rsidP="00430DE9">
    <w:pPr>
      <w:spacing w:after="0" w:line="240" w:lineRule="auto"/>
      <w:jc w:val="center"/>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094E255D"/>
    <w:multiLevelType w:val="singleLevel"/>
    <w:tmpl w:val="23386FD8"/>
    <w:lvl w:ilvl="0">
      <w:start w:val="1"/>
      <w:numFmt w:val="decimal"/>
      <w:lvlText w:val="%1."/>
      <w:lvlJc w:val="left"/>
      <w:pPr>
        <w:tabs>
          <w:tab w:val="num" w:pos="360"/>
        </w:tabs>
        <w:ind w:left="360" w:hanging="360"/>
      </w:p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6A4B94"/>
    <w:multiLevelType w:val="hybridMultilevel"/>
    <w:tmpl w:val="EB3CED98"/>
    <w:lvl w:ilvl="0" w:tplc="040E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9561EDC"/>
    <w:multiLevelType w:val="hybridMultilevel"/>
    <w:tmpl w:val="313AD2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0" w15:restartNumberingAfterBreak="0">
    <w:nsid w:val="2D892AB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13"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14"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4223716D"/>
    <w:multiLevelType w:val="hybridMultilevel"/>
    <w:tmpl w:val="605E6C18"/>
    <w:lvl w:ilvl="0" w:tplc="01184730">
      <w:start w:val="1"/>
      <w:numFmt w:val="upperRoman"/>
      <w:lvlText w:val="%1."/>
      <w:lvlJc w:val="left"/>
      <w:pPr>
        <w:tabs>
          <w:tab w:val="num" w:pos="1080"/>
        </w:tabs>
        <w:ind w:left="1080" w:hanging="72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rPr>
        <w:rFonts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BE251E6"/>
    <w:multiLevelType w:val="hybridMultilevel"/>
    <w:tmpl w:val="31EEFBD8"/>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abstractNum w:abstractNumId="19"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87119965">
    <w:abstractNumId w:val="8"/>
  </w:num>
  <w:num w:numId="2" w16cid:durableId="650057300">
    <w:abstractNumId w:val="4"/>
  </w:num>
  <w:num w:numId="3" w16cid:durableId="260841894">
    <w:abstractNumId w:val="9"/>
  </w:num>
  <w:num w:numId="4" w16cid:durableId="116610552">
    <w:abstractNumId w:val="2"/>
  </w:num>
  <w:num w:numId="5" w16cid:durableId="625240124">
    <w:abstractNumId w:val="3"/>
  </w:num>
  <w:num w:numId="6" w16cid:durableId="334109595">
    <w:abstractNumId w:val="14"/>
  </w:num>
  <w:num w:numId="7" w16cid:durableId="700588653">
    <w:abstractNumId w:val="6"/>
  </w:num>
  <w:num w:numId="8" w16cid:durableId="1214384356">
    <w:abstractNumId w:val="19"/>
  </w:num>
  <w:num w:numId="9" w16cid:durableId="233323621">
    <w:abstractNumId w:val="14"/>
    <w:lvlOverride w:ilvl="0">
      <w:startOverride w:val="1"/>
    </w:lvlOverride>
  </w:num>
  <w:num w:numId="10" w16cid:durableId="1236090264">
    <w:abstractNumId w:val="20"/>
  </w:num>
  <w:num w:numId="11" w16cid:durableId="276645115">
    <w:abstractNumId w:val="16"/>
  </w:num>
  <w:num w:numId="12" w16cid:durableId="150754489">
    <w:abstractNumId w:val="11"/>
  </w:num>
  <w:num w:numId="13" w16cid:durableId="1870532113">
    <w:abstractNumId w:val="9"/>
  </w:num>
  <w:num w:numId="14" w16cid:durableId="178081375">
    <w:abstractNumId w:val="9"/>
  </w:num>
  <w:num w:numId="15" w16cid:durableId="988552734">
    <w:abstractNumId w:val="9"/>
  </w:num>
  <w:num w:numId="16" w16cid:durableId="1771199690">
    <w:abstractNumId w:val="9"/>
  </w:num>
  <w:num w:numId="17" w16cid:durableId="2086295374">
    <w:abstractNumId w:val="9"/>
  </w:num>
  <w:num w:numId="18" w16cid:durableId="754012755">
    <w:abstractNumId w:val="9"/>
  </w:num>
  <w:num w:numId="19" w16cid:durableId="671682047">
    <w:abstractNumId w:val="17"/>
  </w:num>
  <w:num w:numId="20" w16cid:durableId="378210412">
    <w:abstractNumId w:val="15"/>
  </w:num>
  <w:num w:numId="21" w16cid:durableId="1090077359">
    <w:abstractNumId w:val="13"/>
  </w:num>
  <w:num w:numId="22" w16cid:durableId="1932162496">
    <w:abstractNumId w:val="0"/>
  </w:num>
  <w:num w:numId="23" w16cid:durableId="309602164">
    <w:abstractNumId w:val="18"/>
  </w:num>
  <w:num w:numId="24" w16cid:durableId="925264917">
    <w:abstractNumId w:val="12"/>
  </w:num>
  <w:num w:numId="25" w16cid:durableId="1084499270">
    <w:abstractNumId w:val="1"/>
  </w:num>
  <w:num w:numId="26" w16cid:durableId="585579037">
    <w:abstractNumId w:val="10"/>
  </w:num>
  <w:num w:numId="27" w16cid:durableId="865406202">
    <w:abstractNumId w:val="7"/>
  </w:num>
  <w:num w:numId="28" w16cid:durableId="254049044">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6D7"/>
    <w:rsid w:val="000006DF"/>
    <w:rsid w:val="00001C9D"/>
    <w:rsid w:val="0000273C"/>
    <w:rsid w:val="0001296E"/>
    <w:rsid w:val="00012A63"/>
    <w:rsid w:val="00013C53"/>
    <w:rsid w:val="00014D7A"/>
    <w:rsid w:val="000159CA"/>
    <w:rsid w:val="00017B1B"/>
    <w:rsid w:val="00020986"/>
    <w:rsid w:val="00021F93"/>
    <w:rsid w:val="0002498B"/>
    <w:rsid w:val="000250E6"/>
    <w:rsid w:val="00027695"/>
    <w:rsid w:val="00027B62"/>
    <w:rsid w:val="000307CD"/>
    <w:rsid w:val="00033357"/>
    <w:rsid w:val="00035697"/>
    <w:rsid w:val="00036761"/>
    <w:rsid w:val="0005394D"/>
    <w:rsid w:val="0005577F"/>
    <w:rsid w:val="00060148"/>
    <w:rsid w:val="00062431"/>
    <w:rsid w:val="00063216"/>
    <w:rsid w:val="0006374F"/>
    <w:rsid w:val="00064546"/>
    <w:rsid w:val="000674BE"/>
    <w:rsid w:val="000674EF"/>
    <w:rsid w:val="00067BE2"/>
    <w:rsid w:val="00067C0C"/>
    <w:rsid w:val="00075947"/>
    <w:rsid w:val="00075D08"/>
    <w:rsid w:val="0008131E"/>
    <w:rsid w:val="00081934"/>
    <w:rsid w:val="000831EC"/>
    <w:rsid w:val="00087E97"/>
    <w:rsid w:val="000904C4"/>
    <w:rsid w:val="000922B8"/>
    <w:rsid w:val="000934D1"/>
    <w:rsid w:val="000A128E"/>
    <w:rsid w:val="000A31D4"/>
    <w:rsid w:val="000A3A63"/>
    <w:rsid w:val="000A55C5"/>
    <w:rsid w:val="000A6D7A"/>
    <w:rsid w:val="000A71F3"/>
    <w:rsid w:val="000A784F"/>
    <w:rsid w:val="000B146B"/>
    <w:rsid w:val="000B3EBE"/>
    <w:rsid w:val="000B53A1"/>
    <w:rsid w:val="000B604F"/>
    <w:rsid w:val="000C2918"/>
    <w:rsid w:val="000C3019"/>
    <w:rsid w:val="000C6CE4"/>
    <w:rsid w:val="000C701E"/>
    <w:rsid w:val="000C701F"/>
    <w:rsid w:val="000D1C8B"/>
    <w:rsid w:val="000D1E44"/>
    <w:rsid w:val="000D40AE"/>
    <w:rsid w:val="000D4F61"/>
    <w:rsid w:val="000D5F26"/>
    <w:rsid w:val="000E1715"/>
    <w:rsid w:val="000E2CBD"/>
    <w:rsid w:val="000E4EE3"/>
    <w:rsid w:val="000E51B3"/>
    <w:rsid w:val="000E5A63"/>
    <w:rsid w:val="000E6D49"/>
    <w:rsid w:val="000F2320"/>
    <w:rsid w:val="000F2858"/>
    <w:rsid w:val="000F2AE0"/>
    <w:rsid w:val="000F30B8"/>
    <w:rsid w:val="000F4CB8"/>
    <w:rsid w:val="000F58E9"/>
    <w:rsid w:val="000F68FE"/>
    <w:rsid w:val="00101147"/>
    <w:rsid w:val="00101654"/>
    <w:rsid w:val="0010246B"/>
    <w:rsid w:val="0010447E"/>
    <w:rsid w:val="0010496C"/>
    <w:rsid w:val="00110868"/>
    <w:rsid w:val="00110B1F"/>
    <w:rsid w:val="00113B7C"/>
    <w:rsid w:val="00113C88"/>
    <w:rsid w:val="00117D89"/>
    <w:rsid w:val="00122CA1"/>
    <w:rsid w:val="001255A4"/>
    <w:rsid w:val="00132260"/>
    <w:rsid w:val="00133A51"/>
    <w:rsid w:val="00133DCB"/>
    <w:rsid w:val="001356A6"/>
    <w:rsid w:val="001357D0"/>
    <w:rsid w:val="00136260"/>
    <w:rsid w:val="0013713C"/>
    <w:rsid w:val="001421CC"/>
    <w:rsid w:val="001428A8"/>
    <w:rsid w:val="00143691"/>
    <w:rsid w:val="00144D41"/>
    <w:rsid w:val="00147445"/>
    <w:rsid w:val="00150045"/>
    <w:rsid w:val="00150F5B"/>
    <w:rsid w:val="001520B8"/>
    <w:rsid w:val="0015270F"/>
    <w:rsid w:val="00152DBF"/>
    <w:rsid w:val="001623CC"/>
    <w:rsid w:val="00165939"/>
    <w:rsid w:val="00166F6C"/>
    <w:rsid w:val="001730B5"/>
    <w:rsid w:val="001747F6"/>
    <w:rsid w:val="00174BB1"/>
    <w:rsid w:val="001805C0"/>
    <w:rsid w:val="0018359E"/>
    <w:rsid w:val="0018619A"/>
    <w:rsid w:val="00186E0F"/>
    <w:rsid w:val="001870A7"/>
    <w:rsid w:val="001917C5"/>
    <w:rsid w:val="0019285A"/>
    <w:rsid w:val="00193CFC"/>
    <w:rsid w:val="00194143"/>
    <w:rsid w:val="001956E3"/>
    <w:rsid w:val="00197350"/>
    <w:rsid w:val="001A2BAA"/>
    <w:rsid w:val="001A3377"/>
    <w:rsid w:val="001A79B3"/>
    <w:rsid w:val="001B093F"/>
    <w:rsid w:val="001B0961"/>
    <w:rsid w:val="001B21CC"/>
    <w:rsid w:val="001B3486"/>
    <w:rsid w:val="001B3E8C"/>
    <w:rsid w:val="001C0FAA"/>
    <w:rsid w:val="001C1032"/>
    <w:rsid w:val="001C24F1"/>
    <w:rsid w:val="001C454A"/>
    <w:rsid w:val="001C466F"/>
    <w:rsid w:val="001C5C33"/>
    <w:rsid w:val="001C6998"/>
    <w:rsid w:val="001D1B7A"/>
    <w:rsid w:val="001D31E0"/>
    <w:rsid w:val="001D325C"/>
    <w:rsid w:val="001D356F"/>
    <w:rsid w:val="001D3E7A"/>
    <w:rsid w:val="001D4211"/>
    <w:rsid w:val="001D5999"/>
    <w:rsid w:val="001D59FD"/>
    <w:rsid w:val="001D60A8"/>
    <w:rsid w:val="001D7401"/>
    <w:rsid w:val="001D7AFD"/>
    <w:rsid w:val="001E1A47"/>
    <w:rsid w:val="001E34FF"/>
    <w:rsid w:val="001E4231"/>
    <w:rsid w:val="001E615A"/>
    <w:rsid w:val="001E621D"/>
    <w:rsid w:val="001F0E5D"/>
    <w:rsid w:val="001F1610"/>
    <w:rsid w:val="001F1C22"/>
    <w:rsid w:val="001F4992"/>
    <w:rsid w:val="001F7310"/>
    <w:rsid w:val="002012AD"/>
    <w:rsid w:val="00204F96"/>
    <w:rsid w:val="00206642"/>
    <w:rsid w:val="00207770"/>
    <w:rsid w:val="00210054"/>
    <w:rsid w:val="00212571"/>
    <w:rsid w:val="002135C3"/>
    <w:rsid w:val="00214230"/>
    <w:rsid w:val="002145EB"/>
    <w:rsid w:val="0021484C"/>
    <w:rsid w:val="0022056B"/>
    <w:rsid w:val="002246EB"/>
    <w:rsid w:val="0022594E"/>
    <w:rsid w:val="0022764E"/>
    <w:rsid w:val="002319AC"/>
    <w:rsid w:val="002371A5"/>
    <w:rsid w:val="002404BA"/>
    <w:rsid w:val="00240C97"/>
    <w:rsid w:val="002444C3"/>
    <w:rsid w:val="0024525F"/>
    <w:rsid w:val="00245F60"/>
    <w:rsid w:val="00247B6E"/>
    <w:rsid w:val="002522F1"/>
    <w:rsid w:val="0025275A"/>
    <w:rsid w:val="0025327B"/>
    <w:rsid w:val="00253A6E"/>
    <w:rsid w:val="00253E9A"/>
    <w:rsid w:val="00253EF0"/>
    <w:rsid w:val="002602F5"/>
    <w:rsid w:val="002611AE"/>
    <w:rsid w:val="0026180A"/>
    <w:rsid w:val="00266BCF"/>
    <w:rsid w:val="00270724"/>
    <w:rsid w:val="00271371"/>
    <w:rsid w:val="00273052"/>
    <w:rsid w:val="0027402D"/>
    <w:rsid w:val="002751D4"/>
    <w:rsid w:val="0027577A"/>
    <w:rsid w:val="00283A41"/>
    <w:rsid w:val="002866DE"/>
    <w:rsid w:val="00287D15"/>
    <w:rsid w:val="00290D47"/>
    <w:rsid w:val="00292177"/>
    <w:rsid w:val="00294B1F"/>
    <w:rsid w:val="002A0690"/>
    <w:rsid w:val="002A2D7C"/>
    <w:rsid w:val="002A2E8C"/>
    <w:rsid w:val="002A3B0E"/>
    <w:rsid w:val="002B160E"/>
    <w:rsid w:val="002B215E"/>
    <w:rsid w:val="002B3674"/>
    <w:rsid w:val="002B408B"/>
    <w:rsid w:val="002B4D45"/>
    <w:rsid w:val="002B6B78"/>
    <w:rsid w:val="002B6D25"/>
    <w:rsid w:val="002B78E0"/>
    <w:rsid w:val="002B793F"/>
    <w:rsid w:val="002C3AF6"/>
    <w:rsid w:val="002C728F"/>
    <w:rsid w:val="002C7AB8"/>
    <w:rsid w:val="002C7D4D"/>
    <w:rsid w:val="002C7DD0"/>
    <w:rsid w:val="002D1BE2"/>
    <w:rsid w:val="002D3C4D"/>
    <w:rsid w:val="002D4C30"/>
    <w:rsid w:val="002D5E55"/>
    <w:rsid w:val="002E5003"/>
    <w:rsid w:val="002E6A43"/>
    <w:rsid w:val="002E6BE1"/>
    <w:rsid w:val="002F1734"/>
    <w:rsid w:val="002F1B46"/>
    <w:rsid w:val="002F34ED"/>
    <w:rsid w:val="002F411C"/>
    <w:rsid w:val="002F462F"/>
    <w:rsid w:val="002F550F"/>
    <w:rsid w:val="002F602F"/>
    <w:rsid w:val="0030079C"/>
    <w:rsid w:val="00300EE3"/>
    <w:rsid w:val="00302136"/>
    <w:rsid w:val="003021EF"/>
    <w:rsid w:val="0030728D"/>
    <w:rsid w:val="003074F6"/>
    <w:rsid w:val="00313246"/>
    <w:rsid w:val="003167C7"/>
    <w:rsid w:val="00317960"/>
    <w:rsid w:val="00323177"/>
    <w:rsid w:val="003231ED"/>
    <w:rsid w:val="0032568F"/>
    <w:rsid w:val="00327A74"/>
    <w:rsid w:val="003309B6"/>
    <w:rsid w:val="003346AD"/>
    <w:rsid w:val="00340978"/>
    <w:rsid w:val="00340F6A"/>
    <w:rsid w:val="00341BB5"/>
    <w:rsid w:val="00342B03"/>
    <w:rsid w:val="00343614"/>
    <w:rsid w:val="00346C19"/>
    <w:rsid w:val="0035153B"/>
    <w:rsid w:val="003524A6"/>
    <w:rsid w:val="00352D15"/>
    <w:rsid w:val="00353385"/>
    <w:rsid w:val="003548F7"/>
    <w:rsid w:val="00361197"/>
    <w:rsid w:val="003701D4"/>
    <w:rsid w:val="003704B1"/>
    <w:rsid w:val="00370826"/>
    <w:rsid w:val="003728FE"/>
    <w:rsid w:val="0037344A"/>
    <w:rsid w:val="00373BD2"/>
    <w:rsid w:val="003763B8"/>
    <w:rsid w:val="0037696F"/>
    <w:rsid w:val="00377091"/>
    <w:rsid w:val="003772F3"/>
    <w:rsid w:val="003776D7"/>
    <w:rsid w:val="00377B40"/>
    <w:rsid w:val="00380643"/>
    <w:rsid w:val="00380759"/>
    <w:rsid w:val="003824BF"/>
    <w:rsid w:val="003827F0"/>
    <w:rsid w:val="00383AA2"/>
    <w:rsid w:val="00386617"/>
    <w:rsid w:val="00390054"/>
    <w:rsid w:val="003919F3"/>
    <w:rsid w:val="00391B59"/>
    <w:rsid w:val="00391B8F"/>
    <w:rsid w:val="00391D46"/>
    <w:rsid w:val="00393CB2"/>
    <w:rsid w:val="00395B14"/>
    <w:rsid w:val="00395D13"/>
    <w:rsid w:val="00396102"/>
    <w:rsid w:val="0039708B"/>
    <w:rsid w:val="003973F6"/>
    <w:rsid w:val="00397F34"/>
    <w:rsid w:val="00397FA6"/>
    <w:rsid w:val="003A0125"/>
    <w:rsid w:val="003A0A24"/>
    <w:rsid w:val="003A1485"/>
    <w:rsid w:val="003A50A4"/>
    <w:rsid w:val="003B0135"/>
    <w:rsid w:val="003B12B2"/>
    <w:rsid w:val="003B2642"/>
    <w:rsid w:val="003B2B3C"/>
    <w:rsid w:val="003B3C5B"/>
    <w:rsid w:val="003B4679"/>
    <w:rsid w:val="003B46BE"/>
    <w:rsid w:val="003B6EEA"/>
    <w:rsid w:val="003C33F6"/>
    <w:rsid w:val="003C4EB3"/>
    <w:rsid w:val="003C5699"/>
    <w:rsid w:val="003D04DD"/>
    <w:rsid w:val="003D1B80"/>
    <w:rsid w:val="003D2655"/>
    <w:rsid w:val="003D3F9C"/>
    <w:rsid w:val="003D52BC"/>
    <w:rsid w:val="003D6131"/>
    <w:rsid w:val="003E1B67"/>
    <w:rsid w:val="003E5144"/>
    <w:rsid w:val="003E5CE0"/>
    <w:rsid w:val="003E6670"/>
    <w:rsid w:val="003E6C6F"/>
    <w:rsid w:val="003F128A"/>
    <w:rsid w:val="003F73C8"/>
    <w:rsid w:val="003F7C46"/>
    <w:rsid w:val="004126EF"/>
    <w:rsid w:val="0041484F"/>
    <w:rsid w:val="00423D50"/>
    <w:rsid w:val="00430DE9"/>
    <w:rsid w:val="0043276D"/>
    <w:rsid w:val="004329B9"/>
    <w:rsid w:val="004330EA"/>
    <w:rsid w:val="00434DC6"/>
    <w:rsid w:val="00435AB7"/>
    <w:rsid w:val="00437057"/>
    <w:rsid w:val="0043752F"/>
    <w:rsid w:val="004413FF"/>
    <w:rsid w:val="00442ABF"/>
    <w:rsid w:val="00443065"/>
    <w:rsid w:val="0044375B"/>
    <w:rsid w:val="00444A6D"/>
    <w:rsid w:val="004451FE"/>
    <w:rsid w:val="004465E0"/>
    <w:rsid w:val="00446C22"/>
    <w:rsid w:val="00453087"/>
    <w:rsid w:val="00455A38"/>
    <w:rsid w:val="0046038E"/>
    <w:rsid w:val="004605B3"/>
    <w:rsid w:val="00465939"/>
    <w:rsid w:val="0047029F"/>
    <w:rsid w:val="004729CE"/>
    <w:rsid w:val="00474131"/>
    <w:rsid w:val="0047619E"/>
    <w:rsid w:val="0048183A"/>
    <w:rsid w:val="0048706B"/>
    <w:rsid w:val="00490F5B"/>
    <w:rsid w:val="00491483"/>
    <w:rsid w:val="004919C2"/>
    <w:rsid w:val="004924CA"/>
    <w:rsid w:val="00494C89"/>
    <w:rsid w:val="00494FB3"/>
    <w:rsid w:val="004975E3"/>
    <w:rsid w:val="004A11A8"/>
    <w:rsid w:val="004A58E3"/>
    <w:rsid w:val="004A5F09"/>
    <w:rsid w:val="004B1A68"/>
    <w:rsid w:val="004B2728"/>
    <w:rsid w:val="004C046B"/>
    <w:rsid w:val="004C5251"/>
    <w:rsid w:val="004C6994"/>
    <w:rsid w:val="004C6A03"/>
    <w:rsid w:val="004D270F"/>
    <w:rsid w:val="004D455D"/>
    <w:rsid w:val="004D7635"/>
    <w:rsid w:val="004E19AA"/>
    <w:rsid w:val="004E2BA2"/>
    <w:rsid w:val="004E44FF"/>
    <w:rsid w:val="004F1652"/>
    <w:rsid w:val="004F1BAA"/>
    <w:rsid w:val="004F28EE"/>
    <w:rsid w:val="004F28FF"/>
    <w:rsid w:val="004F3848"/>
    <w:rsid w:val="004F3B62"/>
    <w:rsid w:val="004F42D5"/>
    <w:rsid w:val="004F50F3"/>
    <w:rsid w:val="004F72B9"/>
    <w:rsid w:val="0050045B"/>
    <w:rsid w:val="00501172"/>
    <w:rsid w:val="005013B6"/>
    <w:rsid w:val="00501E93"/>
    <w:rsid w:val="00503A99"/>
    <w:rsid w:val="00505379"/>
    <w:rsid w:val="0050657B"/>
    <w:rsid w:val="00506A03"/>
    <w:rsid w:val="00510138"/>
    <w:rsid w:val="00513B1F"/>
    <w:rsid w:val="0051486A"/>
    <w:rsid w:val="005149CD"/>
    <w:rsid w:val="00516455"/>
    <w:rsid w:val="00517847"/>
    <w:rsid w:val="00517C5F"/>
    <w:rsid w:val="00521AE8"/>
    <w:rsid w:val="00521F81"/>
    <w:rsid w:val="0052546E"/>
    <w:rsid w:val="0052584F"/>
    <w:rsid w:val="00526D90"/>
    <w:rsid w:val="0053046B"/>
    <w:rsid w:val="00531012"/>
    <w:rsid w:val="005312FD"/>
    <w:rsid w:val="00540819"/>
    <w:rsid w:val="00544934"/>
    <w:rsid w:val="00546606"/>
    <w:rsid w:val="00547C1D"/>
    <w:rsid w:val="00551268"/>
    <w:rsid w:val="00557A68"/>
    <w:rsid w:val="00561175"/>
    <w:rsid w:val="005614EE"/>
    <w:rsid w:val="0056176F"/>
    <w:rsid w:val="00561CAB"/>
    <w:rsid w:val="005648EE"/>
    <w:rsid w:val="00571570"/>
    <w:rsid w:val="00571C3C"/>
    <w:rsid w:val="00571FF2"/>
    <w:rsid w:val="00572216"/>
    <w:rsid w:val="00574531"/>
    <w:rsid w:val="005763C5"/>
    <w:rsid w:val="00580B81"/>
    <w:rsid w:val="00581D24"/>
    <w:rsid w:val="0058459E"/>
    <w:rsid w:val="00584D53"/>
    <w:rsid w:val="00586D4D"/>
    <w:rsid w:val="00596958"/>
    <w:rsid w:val="00597AED"/>
    <w:rsid w:val="005A011E"/>
    <w:rsid w:val="005A3531"/>
    <w:rsid w:val="005A3DDE"/>
    <w:rsid w:val="005A788E"/>
    <w:rsid w:val="005B0A26"/>
    <w:rsid w:val="005B2384"/>
    <w:rsid w:val="005B7975"/>
    <w:rsid w:val="005C37C9"/>
    <w:rsid w:val="005C3F73"/>
    <w:rsid w:val="005C498A"/>
    <w:rsid w:val="005C5BB7"/>
    <w:rsid w:val="005D1A2C"/>
    <w:rsid w:val="005D1C4E"/>
    <w:rsid w:val="005E5BFE"/>
    <w:rsid w:val="005F3818"/>
    <w:rsid w:val="005F3E3D"/>
    <w:rsid w:val="005F60C6"/>
    <w:rsid w:val="00602F0C"/>
    <w:rsid w:val="006030FD"/>
    <w:rsid w:val="006031CA"/>
    <w:rsid w:val="00603723"/>
    <w:rsid w:val="00606B3B"/>
    <w:rsid w:val="006100A8"/>
    <w:rsid w:val="00610E45"/>
    <w:rsid w:val="0062199A"/>
    <w:rsid w:val="00627BFA"/>
    <w:rsid w:val="00631791"/>
    <w:rsid w:val="00640054"/>
    <w:rsid w:val="006422B1"/>
    <w:rsid w:val="00642A07"/>
    <w:rsid w:val="00643529"/>
    <w:rsid w:val="00643CB4"/>
    <w:rsid w:val="00644BE4"/>
    <w:rsid w:val="0065127B"/>
    <w:rsid w:val="00657FE9"/>
    <w:rsid w:val="00661F38"/>
    <w:rsid w:val="0066238D"/>
    <w:rsid w:val="00672399"/>
    <w:rsid w:val="00672FAD"/>
    <w:rsid w:val="0067318B"/>
    <w:rsid w:val="00674D6B"/>
    <w:rsid w:val="0067570F"/>
    <w:rsid w:val="0067717F"/>
    <w:rsid w:val="00681108"/>
    <w:rsid w:val="00681DC0"/>
    <w:rsid w:val="006830A6"/>
    <w:rsid w:val="00690C97"/>
    <w:rsid w:val="00692BCB"/>
    <w:rsid w:val="0069302E"/>
    <w:rsid w:val="0069441B"/>
    <w:rsid w:val="00696ED3"/>
    <w:rsid w:val="006A4930"/>
    <w:rsid w:val="006A5197"/>
    <w:rsid w:val="006A54BA"/>
    <w:rsid w:val="006A66EB"/>
    <w:rsid w:val="006B0392"/>
    <w:rsid w:val="006B0797"/>
    <w:rsid w:val="006B2726"/>
    <w:rsid w:val="006B33BF"/>
    <w:rsid w:val="006B3A6C"/>
    <w:rsid w:val="006B4271"/>
    <w:rsid w:val="006C2C3D"/>
    <w:rsid w:val="006C4871"/>
    <w:rsid w:val="006C700F"/>
    <w:rsid w:val="006C7774"/>
    <w:rsid w:val="006D0881"/>
    <w:rsid w:val="006D13A4"/>
    <w:rsid w:val="006D3867"/>
    <w:rsid w:val="006D54D6"/>
    <w:rsid w:val="006E04C2"/>
    <w:rsid w:val="006E1D7F"/>
    <w:rsid w:val="006E45F8"/>
    <w:rsid w:val="006E5F78"/>
    <w:rsid w:val="006E712A"/>
    <w:rsid w:val="006F0376"/>
    <w:rsid w:val="006F0DEC"/>
    <w:rsid w:val="006F2FAF"/>
    <w:rsid w:val="006F36AF"/>
    <w:rsid w:val="006F39C8"/>
    <w:rsid w:val="006F5D02"/>
    <w:rsid w:val="006F6144"/>
    <w:rsid w:val="006F7170"/>
    <w:rsid w:val="00702E90"/>
    <w:rsid w:val="00703E97"/>
    <w:rsid w:val="0070653D"/>
    <w:rsid w:val="00707C38"/>
    <w:rsid w:val="0071204F"/>
    <w:rsid w:val="00720F5E"/>
    <w:rsid w:val="007236B8"/>
    <w:rsid w:val="0072398E"/>
    <w:rsid w:val="00732D87"/>
    <w:rsid w:val="00733161"/>
    <w:rsid w:val="00733B6F"/>
    <w:rsid w:val="00734BBF"/>
    <w:rsid w:val="00737660"/>
    <w:rsid w:val="007376E0"/>
    <w:rsid w:val="007428E5"/>
    <w:rsid w:val="00744A1F"/>
    <w:rsid w:val="00746D82"/>
    <w:rsid w:val="007474DD"/>
    <w:rsid w:val="0075356D"/>
    <w:rsid w:val="00754A11"/>
    <w:rsid w:val="007570A5"/>
    <w:rsid w:val="007619E7"/>
    <w:rsid w:val="00761E4D"/>
    <w:rsid w:val="007630A5"/>
    <w:rsid w:val="00767D3F"/>
    <w:rsid w:val="00770664"/>
    <w:rsid w:val="00771F83"/>
    <w:rsid w:val="00774306"/>
    <w:rsid w:val="00775288"/>
    <w:rsid w:val="0077625D"/>
    <w:rsid w:val="00776671"/>
    <w:rsid w:val="007803F0"/>
    <w:rsid w:val="00780DD5"/>
    <w:rsid w:val="00782B80"/>
    <w:rsid w:val="00786EF4"/>
    <w:rsid w:val="00791092"/>
    <w:rsid w:val="007913EE"/>
    <w:rsid w:val="00792C7B"/>
    <w:rsid w:val="00793218"/>
    <w:rsid w:val="00793D53"/>
    <w:rsid w:val="00794FF3"/>
    <w:rsid w:val="007A07D9"/>
    <w:rsid w:val="007A1268"/>
    <w:rsid w:val="007A2BE7"/>
    <w:rsid w:val="007A32F1"/>
    <w:rsid w:val="007A4E42"/>
    <w:rsid w:val="007A564A"/>
    <w:rsid w:val="007A79B0"/>
    <w:rsid w:val="007B1174"/>
    <w:rsid w:val="007B2C9B"/>
    <w:rsid w:val="007B39B9"/>
    <w:rsid w:val="007B72D7"/>
    <w:rsid w:val="007B7FC8"/>
    <w:rsid w:val="007C11C6"/>
    <w:rsid w:val="007C1E0C"/>
    <w:rsid w:val="007C3DE9"/>
    <w:rsid w:val="007C4E14"/>
    <w:rsid w:val="007C4E6F"/>
    <w:rsid w:val="007C56F5"/>
    <w:rsid w:val="007D03C5"/>
    <w:rsid w:val="007D67A3"/>
    <w:rsid w:val="007D7E92"/>
    <w:rsid w:val="007E0286"/>
    <w:rsid w:val="007E065F"/>
    <w:rsid w:val="007E08F7"/>
    <w:rsid w:val="007F197C"/>
    <w:rsid w:val="007F1D33"/>
    <w:rsid w:val="007F1D57"/>
    <w:rsid w:val="007F3976"/>
    <w:rsid w:val="007F7E59"/>
    <w:rsid w:val="00805DF0"/>
    <w:rsid w:val="00806F40"/>
    <w:rsid w:val="008101C1"/>
    <w:rsid w:val="008116FF"/>
    <w:rsid w:val="0081192F"/>
    <w:rsid w:val="008157BF"/>
    <w:rsid w:val="0081746B"/>
    <w:rsid w:val="00822E6B"/>
    <w:rsid w:val="00823B2C"/>
    <w:rsid w:val="00823B7E"/>
    <w:rsid w:val="00830A53"/>
    <w:rsid w:val="0083221F"/>
    <w:rsid w:val="0083252A"/>
    <w:rsid w:val="00834846"/>
    <w:rsid w:val="008349B3"/>
    <w:rsid w:val="0083502C"/>
    <w:rsid w:val="0083670C"/>
    <w:rsid w:val="008370C0"/>
    <w:rsid w:val="00840065"/>
    <w:rsid w:val="00842DD5"/>
    <w:rsid w:val="00844283"/>
    <w:rsid w:val="00844BE4"/>
    <w:rsid w:val="0084582F"/>
    <w:rsid w:val="00847C0A"/>
    <w:rsid w:val="008512C4"/>
    <w:rsid w:val="008528A0"/>
    <w:rsid w:val="00855A13"/>
    <w:rsid w:val="00860131"/>
    <w:rsid w:val="00860860"/>
    <w:rsid w:val="008627DE"/>
    <w:rsid w:val="00864147"/>
    <w:rsid w:val="00864468"/>
    <w:rsid w:val="00864A15"/>
    <w:rsid w:val="00864B97"/>
    <w:rsid w:val="00866547"/>
    <w:rsid w:val="00866E71"/>
    <w:rsid w:val="0086788E"/>
    <w:rsid w:val="00872095"/>
    <w:rsid w:val="008735AB"/>
    <w:rsid w:val="00873DD8"/>
    <w:rsid w:val="0088027F"/>
    <w:rsid w:val="00882F9A"/>
    <w:rsid w:val="008842B5"/>
    <w:rsid w:val="0088455F"/>
    <w:rsid w:val="0088602E"/>
    <w:rsid w:val="00890546"/>
    <w:rsid w:val="008925A3"/>
    <w:rsid w:val="008925AF"/>
    <w:rsid w:val="008935BD"/>
    <w:rsid w:val="008936DF"/>
    <w:rsid w:val="008A1022"/>
    <w:rsid w:val="008A1C40"/>
    <w:rsid w:val="008A1F83"/>
    <w:rsid w:val="008A6F4E"/>
    <w:rsid w:val="008B1838"/>
    <w:rsid w:val="008B3327"/>
    <w:rsid w:val="008B3757"/>
    <w:rsid w:val="008B61E3"/>
    <w:rsid w:val="008B6630"/>
    <w:rsid w:val="008B78B0"/>
    <w:rsid w:val="008C242E"/>
    <w:rsid w:val="008C474C"/>
    <w:rsid w:val="008C4C88"/>
    <w:rsid w:val="008C554F"/>
    <w:rsid w:val="008C56D8"/>
    <w:rsid w:val="008C6C31"/>
    <w:rsid w:val="008D0EA0"/>
    <w:rsid w:val="008D57DB"/>
    <w:rsid w:val="008D6221"/>
    <w:rsid w:val="008E0774"/>
    <w:rsid w:val="008E26F2"/>
    <w:rsid w:val="008E2904"/>
    <w:rsid w:val="008E3579"/>
    <w:rsid w:val="008E35E5"/>
    <w:rsid w:val="008E39A9"/>
    <w:rsid w:val="008F14F1"/>
    <w:rsid w:val="008F31F2"/>
    <w:rsid w:val="008F34E3"/>
    <w:rsid w:val="008F4766"/>
    <w:rsid w:val="008F4947"/>
    <w:rsid w:val="008F69FE"/>
    <w:rsid w:val="00903AC3"/>
    <w:rsid w:val="0090538F"/>
    <w:rsid w:val="00907C90"/>
    <w:rsid w:val="009117BE"/>
    <w:rsid w:val="00912963"/>
    <w:rsid w:val="009228DF"/>
    <w:rsid w:val="0092474D"/>
    <w:rsid w:val="009256D9"/>
    <w:rsid w:val="00925712"/>
    <w:rsid w:val="00925B75"/>
    <w:rsid w:val="00926EA9"/>
    <w:rsid w:val="00926EBA"/>
    <w:rsid w:val="00930F98"/>
    <w:rsid w:val="00933E50"/>
    <w:rsid w:val="00934193"/>
    <w:rsid w:val="00934F6E"/>
    <w:rsid w:val="00937A0B"/>
    <w:rsid w:val="0094233D"/>
    <w:rsid w:val="009447B1"/>
    <w:rsid w:val="00950ACA"/>
    <w:rsid w:val="009523FD"/>
    <w:rsid w:val="00952709"/>
    <w:rsid w:val="00957F22"/>
    <w:rsid w:val="00961F15"/>
    <w:rsid w:val="00962FE4"/>
    <w:rsid w:val="009665AC"/>
    <w:rsid w:val="0097037E"/>
    <w:rsid w:val="0097220B"/>
    <w:rsid w:val="00976862"/>
    <w:rsid w:val="00980A84"/>
    <w:rsid w:val="00981AE6"/>
    <w:rsid w:val="00982021"/>
    <w:rsid w:val="00990B18"/>
    <w:rsid w:val="009932B7"/>
    <w:rsid w:val="00996E95"/>
    <w:rsid w:val="009A4F0C"/>
    <w:rsid w:val="009A56A4"/>
    <w:rsid w:val="009A6808"/>
    <w:rsid w:val="009A72DA"/>
    <w:rsid w:val="009B056C"/>
    <w:rsid w:val="009B12DA"/>
    <w:rsid w:val="009B2208"/>
    <w:rsid w:val="009B29D8"/>
    <w:rsid w:val="009B4594"/>
    <w:rsid w:val="009B73E9"/>
    <w:rsid w:val="009B74E1"/>
    <w:rsid w:val="009B7F1B"/>
    <w:rsid w:val="009C05A8"/>
    <w:rsid w:val="009C09A6"/>
    <w:rsid w:val="009C139B"/>
    <w:rsid w:val="009C46A0"/>
    <w:rsid w:val="009C623B"/>
    <w:rsid w:val="009C6632"/>
    <w:rsid w:val="009C6A67"/>
    <w:rsid w:val="009C70F8"/>
    <w:rsid w:val="009C77B6"/>
    <w:rsid w:val="009D0800"/>
    <w:rsid w:val="009D0C45"/>
    <w:rsid w:val="009D0E29"/>
    <w:rsid w:val="009D1272"/>
    <w:rsid w:val="009D2629"/>
    <w:rsid w:val="009D3B3D"/>
    <w:rsid w:val="009D4156"/>
    <w:rsid w:val="009D4BC4"/>
    <w:rsid w:val="009D5698"/>
    <w:rsid w:val="009E3868"/>
    <w:rsid w:val="009E3A57"/>
    <w:rsid w:val="009E7AC9"/>
    <w:rsid w:val="009F413A"/>
    <w:rsid w:val="009F54A2"/>
    <w:rsid w:val="00A00F2A"/>
    <w:rsid w:val="00A03212"/>
    <w:rsid w:val="00A06793"/>
    <w:rsid w:val="00A06AC7"/>
    <w:rsid w:val="00A147EA"/>
    <w:rsid w:val="00A159B9"/>
    <w:rsid w:val="00A16867"/>
    <w:rsid w:val="00A17909"/>
    <w:rsid w:val="00A2048E"/>
    <w:rsid w:val="00A2173F"/>
    <w:rsid w:val="00A22696"/>
    <w:rsid w:val="00A229E6"/>
    <w:rsid w:val="00A244C7"/>
    <w:rsid w:val="00A25B31"/>
    <w:rsid w:val="00A25C7B"/>
    <w:rsid w:val="00A26654"/>
    <w:rsid w:val="00A26ED3"/>
    <w:rsid w:val="00A27213"/>
    <w:rsid w:val="00A3105B"/>
    <w:rsid w:val="00A31535"/>
    <w:rsid w:val="00A31908"/>
    <w:rsid w:val="00A34F95"/>
    <w:rsid w:val="00A35EB3"/>
    <w:rsid w:val="00A40128"/>
    <w:rsid w:val="00A418D6"/>
    <w:rsid w:val="00A42242"/>
    <w:rsid w:val="00A44C60"/>
    <w:rsid w:val="00A5096A"/>
    <w:rsid w:val="00A5238C"/>
    <w:rsid w:val="00A56BCD"/>
    <w:rsid w:val="00A57D44"/>
    <w:rsid w:val="00A60012"/>
    <w:rsid w:val="00A612ED"/>
    <w:rsid w:val="00A65D73"/>
    <w:rsid w:val="00A67AC1"/>
    <w:rsid w:val="00A70E25"/>
    <w:rsid w:val="00A71802"/>
    <w:rsid w:val="00A737BB"/>
    <w:rsid w:val="00A75206"/>
    <w:rsid w:val="00A77604"/>
    <w:rsid w:val="00A800A3"/>
    <w:rsid w:val="00A80661"/>
    <w:rsid w:val="00A829DE"/>
    <w:rsid w:val="00A8495F"/>
    <w:rsid w:val="00A917E0"/>
    <w:rsid w:val="00A92203"/>
    <w:rsid w:val="00A93258"/>
    <w:rsid w:val="00A94C01"/>
    <w:rsid w:val="00A9561E"/>
    <w:rsid w:val="00AA7664"/>
    <w:rsid w:val="00AA7D28"/>
    <w:rsid w:val="00AB3E83"/>
    <w:rsid w:val="00AB5B26"/>
    <w:rsid w:val="00AB6BDC"/>
    <w:rsid w:val="00AB7DBF"/>
    <w:rsid w:val="00AC5159"/>
    <w:rsid w:val="00AC52AD"/>
    <w:rsid w:val="00AC6950"/>
    <w:rsid w:val="00AD0C3B"/>
    <w:rsid w:val="00AD1860"/>
    <w:rsid w:val="00AD1E30"/>
    <w:rsid w:val="00AD24DB"/>
    <w:rsid w:val="00AD47C8"/>
    <w:rsid w:val="00AE1B29"/>
    <w:rsid w:val="00AE24D0"/>
    <w:rsid w:val="00AE3CD1"/>
    <w:rsid w:val="00AE3CEB"/>
    <w:rsid w:val="00AE41D5"/>
    <w:rsid w:val="00AE4D73"/>
    <w:rsid w:val="00AE5CD5"/>
    <w:rsid w:val="00AE705D"/>
    <w:rsid w:val="00AE776D"/>
    <w:rsid w:val="00AE799D"/>
    <w:rsid w:val="00AF112B"/>
    <w:rsid w:val="00AF11F2"/>
    <w:rsid w:val="00AF1278"/>
    <w:rsid w:val="00AF1C92"/>
    <w:rsid w:val="00AF7B9B"/>
    <w:rsid w:val="00B030D1"/>
    <w:rsid w:val="00B06F8B"/>
    <w:rsid w:val="00B10434"/>
    <w:rsid w:val="00B117CA"/>
    <w:rsid w:val="00B15880"/>
    <w:rsid w:val="00B15A38"/>
    <w:rsid w:val="00B1673D"/>
    <w:rsid w:val="00B22BA9"/>
    <w:rsid w:val="00B250ED"/>
    <w:rsid w:val="00B25C26"/>
    <w:rsid w:val="00B25E7A"/>
    <w:rsid w:val="00B261BA"/>
    <w:rsid w:val="00B3064A"/>
    <w:rsid w:val="00B32899"/>
    <w:rsid w:val="00B3473A"/>
    <w:rsid w:val="00B36061"/>
    <w:rsid w:val="00B36A9C"/>
    <w:rsid w:val="00B37787"/>
    <w:rsid w:val="00B4230E"/>
    <w:rsid w:val="00B44578"/>
    <w:rsid w:val="00B4506F"/>
    <w:rsid w:val="00B45D0C"/>
    <w:rsid w:val="00B4661A"/>
    <w:rsid w:val="00B46C00"/>
    <w:rsid w:val="00B46F92"/>
    <w:rsid w:val="00B4727E"/>
    <w:rsid w:val="00B51E64"/>
    <w:rsid w:val="00B53C3B"/>
    <w:rsid w:val="00B54E70"/>
    <w:rsid w:val="00B55827"/>
    <w:rsid w:val="00B56865"/>
    <w:rsid w:val="00B57418"/>
    <w:rsid w:val="00B602C9"/>
    <w:rsid w:val="00B62845"/>
    <w:rsid w:val="00B63710"/>
    <w:rsid w:val="00B644A2"/>
    <w:rsid w:val="00B64835"/>
    <w:rsid w:val="00B66A7E"/>
    <w:rsid w:val="00B702D5"/>
    <w:rsid w:val="00B71C00"/>
    <w:rsid w:val="00B723C6"/>
    <w:rsid w:val="00B72979"/>
    <w:rsid w:val="00B735BE"/>
    <w:rsid w:val="00B73968"/>
    <w:rsid w:val="00B800CB"/>
    <w:rsid w:val="00B8074B"/>
    <w:rsid w:val="00B8101A"/>
    <w:rsid w:val="00B81204"/>
    <w:rsid w:val="00B81C88"/>
    <w:rsid w:val="00B8617C"/>
    <w:rsid w:val="00B861AB"/>
    <w:rsid w:val="00B865DD"/>
    <w:rsid w:val="00B91075"/>
    <w:rsid w:val="00B9183D"/>
    <w:rsid w:val="00B93A0B"/>
    <w:rsid w:val="00B944EB"/>
    <w:rsid w:val="00B961CB"/>
    <w:rsid w:val="00BA03DB"/>
    <w:rsid w:val="00BA079F"/>
    <w:rsid w:val="00BA140E"/>
    <w:rsid w:val="00BA2A45"/>
    <w:rsid w:val="00BA32BC"/>
    <w:rsid w:val="00BA4B39"/>
    <w:rsid w:val="00BA5923"/>
    <w:rsid w:val="00BB27C2"/>
    <w:rsid w:val="00BB30A3"/>
    <w:rsid w:val="00BB79CD"/>
    <w:rsid w:val="00BB7D50"/>
    <w:rsid w:val="00BC1E08"/>
    <w:rsid w:val="00BC43ED"/>
    <w:rsid w:val="00BC4FDC"/>
    <w:rsid w:val="00BC6F37"/>
    <w:rsid w:val="00BD0575"/>
    <w:rsid w:val="00BD12AC"/>
    <w:rsid w:val="00BD29BB"/>
    <w:rsid w:val="00BD75B8"/>
    <w:rsid w:val="00BE125E"/>
    <w:rsid w:val="00BE2EC4"/>
    <w:rsid w:val="00BE3171"/>
    <w:rsid w:val="00BE5440"/>
    <w:rsid w:val="00BE564D"/>
    <w:rsid w:val="00BE5843"/>
    <w:rsid w:val="00BF0359"/>
    <w:rsid w:val="00BF20D2"/>
    <w:rsid w:val="00BF3A6D"/>
    <w:rsid w:val="00BF3AF0"/>
    <w:rsid w:val="00C010F4"/>
    <w:rsid w:val="00C01805"/>
    <w:rsid w:val="00C01E8F"/>
    <w:rsid w:val="00C0280D"/>
    <w:rsid w:val="00C0501F"/>
    <w:rsid w:val="00C05801"/>
    <w:rsid w:val="00C069C2"/>
    <w:rsid w:val="00C06F2F"/>
    <w:rsid w:val="00C07885"/>
    <w:rsid w:val="00C136F8"/>
    <w:rsid w:val="00C146F6"/>
    <w:rsid w:val="00C151F1"/>
    <w:rsid w:val="00C1563C"/>
    <w:rsid w:val="00C16459"/>
    <w:rsid w:val="00C17469"/>
    <w:rsid w:val="00C20799"/>
    <w:rsid w:val="00C20BB0"/>
    <w:rsid w:val="00C22E09"/>
    <w:rsid w:val="00C22FB8"/>
    <w:rsid w:val="00C25697"/>
    <w:rsid w:val="00C2797D"/>
    <w:rsid w:val="00C31F64"/>
    <w:rsid w:val="00C368D5"/>
    <w:rsid w:val="00C423D4"/>
    <w:rsid w:val="00C43AC5"/>
    <w:rsid w:val="00C46A9F"/>
    <w:rsid w:val="00C47FDF"/>
    <w:rsid w:val="00C522BD"/>
    <w:rsid w:val="00C53D2A"/>
    <w:rsid w:val="00C615FB"/>
    <w:rsid w:val="00C63F2A"/>
    <w:rsid w:val="00C64346"/>
    <w:rsid w:val="00C64E70"/>
    <w:rsid w:val="00C64F11"/>
    <w:rsid w:val="00C659DA"/>
    <w:rsid w:val="00C713E7"/>
    <w:rsid w:val="00C72FB8"/>
    <w:rsid w:val="00C80C04"/>
    <w:rsid w:val="00C907C0"/>
    <w:rsid w:val="00C92E70"/>
    <w:rsid w:val="00C93837"/>
    <w:rsid w:val="00C93B8F"/>
    <w:rsid w:val="00C949F3"/>
    <w:rsid w:val="00CA378F"/>
    <w:rsid w:val="00CA398B"/>
    <w:rsid w:val="00CA50D2"/>
    <w:rsid w:val="00CA745E"/>
    <w:rsid w:val="00CB0CD6"/>
    <w:rsid w:val="00CB533F"/>
    <w:rsid w:val="00CB7F0B"/>
    <w:rsid w:val="00CC2D1C"/>
    <w:rsid w:val="00CC4CB1"/>
    <w:rsid w:val="00CC620B"/>
    <w:rsid w:val="00CD1B02"/>
    <w:rsid w:val="00CD2404"/>
    <w:rsid w:val="00CD36BC"/>
    <w:rsid w:val="00CD6E8D"/>
    <w:rsid w:val="00CD6FC0"/>
    <w:rsid w:val="00CD724F"/>
    <w:rsid w:val="00CD7429"/>
    <w:rsid w:val="00CE188C"/>
    <w:rsid w:val="00CE4847"/>
    <w:rsid w:val="00CF0E13"/>
    <w:rsid w:val="00CF148C"/>
    <w:rsid w:val="00CF55F7"/>
    <w:rsid w:val="00D00D53"/>
    <w:rsid w:val="00D02170"/>
    <w:rsid w:val="00D03058"/>
    <w:rsid w:val="00D062DF"/>
    <w:rsid w:val="00D0759B"/>
    <w:rsid w:val="00D0775C"/>
    <w:rsid w:val="00D11AF0"/>
    <w:rsid w:val="00D11D8B"/>
    <w:rsid w:val="00D12207"/>
    <w:rsid w:val="00D13CB2"/>
    <w:rsid w:val="00D144FA"/>
    <w:rsid w:val="00D14D1A"/>
    <w:rsid w:val="00D158DC"/>
    <w:rsid w:val="00D20B82"/>
    <w:rsid w:val="00D21043"/>
    <w:rsid w:val="00D222C4"/>
    <w:rsid w:val="00D24929"/>
    <w:rsid w:val="00D265EF"/>
    <w:rsid w:val="00D2761D"/>
    <w:rsid w:val="00D4004A"/>
    <w:rsid w:val="00D40854"/>
    <w:rsid w:val="00D463F1"/>
    <w:rsid w:val="00D505E3"/>
    <w:rsid w:val="00D50929"/>
    <w:rsid w:val="00D524BB"/>
    <w:rsid w:val="00D52D2C"/>
    <w:rsid w:val="00D531F1"/>
    <w:rsid w:val="00D560EC"/>
    <w:rsid w:val="00D561C8"/>
    <w:rsid w:val="00D57CCE"/>
    <w:rsid w:val="00D6400E"/>
    <w:rsid w:val="00D65895"/>
    <w:rsid w:val="00D65E8E"/>
    <w:rsid w:val="00D6703D"/>
    <w:rsid w:val="00D717DA"/>
    <w:rsid w:val="00D722AC"/>
    <w:rsid w:val="00D7659E"/>
    <w:rsid w:val="00D776FE"/>
    <w:rsid w:val="00D80F6D"/>
    <w:rsid w:val="00D815CF"/>
    <w:rsid w:val="00D83966"/>
    <w:rsid w:val="00D84812"/>
    <w:rsid w:val="00D84BA5"/>
    <w:rsid w:val="00D868EC"/>
    <w:rsid w:val="00D86E1B"/>
    <w:rsid w:val="00D904E0"/>
    <w:rsid w:val="00D91177"/>
    <w:rsid w:val="00D916BD"/>
    <w:rsid w:val="00D91B86"/>
    <w:rsid w:val="00D9285D"/>
    <w:rsid w:val="00D93A1E"/>
    <w:rsid w:val="00D946B0"/>
    <w:rsid w:val="00D955BE"/>
    <w:rsid w:val="00DA04CA"/>
    <w:rsid w:val="00DA1651"/>
    <w:rsid w:val="00DA2679"/>
    <w:rsid w:val="00DA3039"/>
    <w:rsid w:val="00DA66A2"/>
    <w:rsid w:val="00DA6B88"/>
    <w:rsid w:val="00DA73B6"/>
    <w:rsid w:val="00DB127D"/>
    <w:rsid w:val="00DB7D78"/>
    <w:rsid w:val="00DC1D05"/>
    <w:rsid w:val="00DC3CF5"/>
    <w:rsid w:val="00DC5C37"/>
    <w:rsid w:val="00DD3898"/>
    <w:rsid w:val="00DD3B59"/>
    <w:rsid w:val="00DD4680"/>
    <w:rsid w:val="00DD62AD"/>
    <w:rsid w:val="00DD6934"/>
    <w:rsid w:val="00DD7153"/>
    <w:rsid w:val="00DD7CDE"/>
    <w:rsid w:val="00DE269A"/>
    <w:rsid w:val="00DF3ED7"/>
    <w:rsid w:val="00DF4F58"/>
    <w:rsid w:val="00E00B81"/>
    <w:rsid w:val="00E0551B"/>
    <w:rsid w:val="00E05AB0"/>
    <w:rsid w:val="00E067EE"/>
    <w:rsid w:val="00E0755F"/>
    <w:rsid w:val="00E1112B"/>
    <w:rsid w:val="00E11F2F"/>
    <w:rsid w:val="00E13A3A"/>
    <w:rsid w:val="00E145C2"/>
    <w:rsid w:val="00E14CD2"/>
    <w:rsid w:val="00E156C3"/>
    <w:rsid w:val="00E1576D"/>
    <w:rsid w:val="00E163BD"/>
    <w:rsid w:val="00E17034"/>
    <w:rsid w:val="00E301AE"/>
    <w:rsid w:val="00E315BC"/>
    <w:rsid w:val="00E32610"/>
    <w:rsid w:val="00E33610"/>
    <w:rsid w:val="00E349C8"/>
    <w:rsid w:val="00E35139"/>
    <w:rsid w:val="00E4391D"/>
    <w:rsid w:val="00E44555"/>
    <w:rsid w:val="00E4526A"/>
    <w:rsid w:val="00E45D70"/>
    <w:rsid w:val="00E4648C"/>
    <w:rsid w:val="00E47DCF"/>
    <w:rsid w:val="00E50608"/>
    <w:rsid w:val="00E5165B"/>
    <w:rsid w:val="00E52ABA"/>
    <w:rsid w:val="00E5314F"/>
    <w:rsid w:val="00E56AAE"/>
    <w:rsid w:val="00E63602"/>
    <w:rsid w:val="00E653E3"/>
    <w:rsid w:val="00E66AEE"/>
    <w:rsid w:val="00E70FF5"/>
    <w:rsid w:val="00E736A7"/>
    <w:rsid w:val="00E7384B"/>
    <w:rsid w:val="00E73F8C"/>
    <w:rsid w:val="00E8163D"/>
    <w:rsid w:val="00E82D54"/>
    <w:rsid w:val="00E86AF5"/>
    <w:rsid w:val="00E87C26"/>
    <w:rsid w:val="00E9164E"/>
    <w:rsid w:val="00E96F85"/>
    <w:rsid w:val="00EA083F"/>
    <w:rsid w:val="00EA0C22"/>
    <w:rsid w:val="00EA2361"/>
    <w:rsid w:val="00EB11D4"/>
    <w:rsid w:val="00EB2886"/>
    <w:rsid w:val="00EB2CA1"/>
    <w:rsid w:val="00EB398E"/>
    <w:rsid w:val="00EC4096"/>
    <w:rsid w:val="00EC429C"/>
    <w:rsid w:val="00EC68B7"/>
    <w:rsid w:val="00EC6A51"/>
    <w:rsid w:val="00ED0199"/>
    <w:rsid w:val="00ED05AC"/>
    <w:rsid w:val="00ED10E2"/>
    <w:rsid w:val="00ED4BDA"/>
    <w:rsid w:val="00ED65AE"/>
    <w:rsid w:val="00ED664F"/>
    <w:rsid w:val="00ED755E"/>
    <w:rsid w:val="00EE195A"/>
    <w:rsid w:val="00EE3FF2"/>
    <w:rsid w:val="00EE4050"/>
    <w:rsid w:val="00EE4149"/>
    <w:rsid w:val="00EF00AE"/>
    <w:rsid w:val="00EF0E1A"/>
    <w:rsid w:val="00EF3583"/>
    <w:rsid w:val="00EF3D7E"/>
    <w:rsid w:val="00EF4BFC"/>
    <w:rsid w:val="00F04867"/>
    <w:rsid w:val="00F04E3E"/>
    <w:rsid w:val="00F06250"/>
    <w:rsid w:val="00F10771"/>
    <w:rsid w:val="00F171D7"/>
    <w:rsid w:val="00F205E5"/>
    <w:rsid w:val="00F2405E"/>
    <w:rsid w:val="00F249C5"/>
    <w:rsid w:val="00F269C5"/>
    <w:rsid w:val="00F35DEC"/>
    <w:rsid w:val="00F368DF"/>
    <w:rsid w:val="00F401EE"/>
    <w:rsid w:val="00F4279C"/>
    <w:rsid w:val="00F512A3"/>
    <w:rsid w:val="00F51731"/>
    <w:rsid w:val="00F51AB4"/>
    <w:rsid w:val="00F523A8"/>
    <w:rsid w:val="00F54723"/>
    <w:rsid w:val="00F567ED"/>
    <w:rsid w:val="00F56B22"/>
    <w:rsid w:val="00F57359"/>
    <w:rsid w:val="00F57AF5"/>
    <w:rsid w:val="00F60A86"/>
    <w:rsid w:val="00F62B87"/>
    <w:rsid w:val="00F635D3"/>
    <w:rsid w:val="00F65208"/>
    <w:rsid w:val="00F67BE6"/>
    <w:rsid w:val="00F7028B"/>
    <w:rsid w:val="00F702E1"/>
    <w:rsid w:val="00F70F6A"/>
    <w:rsid w:val="00F7242B"/>
    <w:rsid w:val="00F77743"/>
    <w:rsid w:val="00F81041"/>
    <w:rsid w:val="00F810F9"/>
    <w:rsid w:val="00F83726"/>
    <w:rsid w:val="00F8481F"/>
    <w:rsid w:val="00F85979"/>
    <w:rsid w:val="00F86606"/>
    <w:rsid w:val="00F86B33"/>
    <w:rsid w:val="00F873AB"/>
    <w:rsid w:val="00F91B1C"/>
    <w:rsid w:val="00F91C17"/>
    <w:rsid w:val="00F949B1"/>
    <w:rsid w:val="00F958EE"/>
    <w:rsid w:val="00F96003"/>
    <w:rsid w:val="00F96490"/>
    <w:rsid w:val="00F96EEB"/>
    <w:rsid w:val="00F96F8A"/>
    <w:rsid w:val="00F9761F"/>
    <w:rsid w:val="00FA102C"/>
    <w:rsid w:val="00FA4064"/>
    <w:rsid w:val="00FA60E8"/>
    <w:rsid w:val="00FB0FE1"/>
    <w:rsid w:val="00FB2286"/>
    <w:rsid w:val="00FB30A6"/>
    <w:rsid w:val="00FB3124"/>
    <w:rsid w:val="00FB32EE"/>
    <w:rsid w:val="00FB61EB"/>
    <w:rsid w:val="00FC3AA3"/>
    <w:rsid w:val="00FC5616"/>
    <w:rsid w:val="00FD1AA0"/>
    <w:rsid w:val="00FD328C"/>
    <w:rsid w:val="00FD7299"/>
    <w:rsid w:val="00FE1C1E"/>
    <w:rsid w:val="00FE2094"/>
    <w:rsid w:val="00FE2F67"/>
    <w:rsid w:val="00FE517D"/>
    <w:rsid w:val="00FE6719"/>
    <w:rsid w:val="00FE764B"/>
    <w:rsid w:val="00FF0A29"/>
    <w:rsid w:val="00FF42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F57D"/>
  <w15:docId w15:val="{9AEF829F-C31F-4CB2-9226-8C17F17B9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35DEC"/>
    <w:pPr>
      <w:spacing w:after="150" w:line="276" w:lineRule="auto"/>
      <w:jc w:val="both"/>
    </w:pPr>
  </w:style>
  <w:style w:type="paragraph" w:styleId="Cmsor1">
    <w:name w:val="heading 1"/>
    <w:basedOn w:val="Norml"/>
    <w:next w:val="Norml"/>
    <w:link w:val="Cmsor1Char"/>
    <w:qFormat/>
    <w:rsid w:val="00F35DEC"/>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F35DEC"/>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F35DEC"/>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F35DEC"/>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F35DEC"/>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F35DEC"/>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F35DEC"/>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F35DEC"/>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F35DEC"/>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F35DEC"/>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F35DEC"/>
  </w:style>
  <w:style w:type="table" w:customStyle="1" w:styleId="tblzat-mtrix">
    <w:name w:val="táblázat - mátrix"/>
    <w:basedOn w:val="Normltblzat"/>
    <w:uiPriority w:val="2"/>
    <w:qFormat/>
    <w:rsid w:val="00F35DEC"/>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F35DE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F35DEC"/>
    <w:pPr>
      <w:numPr>
        <w:numId w:val="9"/>
      </w:numPr>
      <w:contextualSpacing/>
    </w:pPr>
  </w:style>
  <w:style w:type="character" w:styleId="Hiperhivatkozs">
    <w:name w:val="Hyperlink"/>
    <w:basedOn w:val="Vgjegyzet-hivatkozs"/>
    <w:uiPriority w:val="99"/>
    <w:rsid w:val="00F35DEC"/>
    <w:rPr>
      <w:rFonts w:ascii="Calibri" w:hAnsi="Calibri"/>
      <w:color w:val="0000FF"/>
      <w:sz w:val="20"/>
      <w:u w:val="single"/>
      <w:vertAlign w:val="superscript"/>
    </w:rPr>
  </w:style>
  <w:style w:type="table" w:customStyle="1" w:styleId="tblzat-oldallces">
    <w:name w:val="táblázat - oldalléces"/>
    <w:basedOn w:val="Normltblzat"/>
    <w:uiPriority w:val="3"/>
    <w:qFormat/>
    <w:rsid w:val="00F35DE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F35DEC"/>
    <w:rPr>
      <w:vertAlign w:val="superscript"/>
    </w:rPr>
  </w:style>
  <w:style w:type="paragraph" w:styleId="Buborkszveg">
    <w:name w:val="Balloon Text"/>
    <w:basedOn w:val="Norml"/>
    <w:link w:val="BuborkszvegChar"/>
    <w:uiPriority w:val="99"/>
    <w:semiHidden/>
    <w:unhideWhenUsed/>
    <w:rsid w:val="00F35DEC"/>
    <w:rPr>
      <w:rFonts w:ascii="Tahoma" w:hAnsi="Tahoma" w:cs="Tahoma"/>
      <w:sz w:val="16"/>
      <w:szCs w:val="16"/>
    </w:rPr>
  </w:style>
  <w:style w:type="paragraph" w:customStyle="1" w:styleId="Magyarzszveg">
    <w:name w:val="Magyarázó szöveg"/>
    <w:basedOn w:val="Norml"/>
    <w:next w:val="Norml"/>
    <w:uiPriority w:val="7"/>
    <w:rsid w:val="00F35DEC"/>
    <w:rPr>
      <w:color w:val="F6A800" w:themeColor="accent5"/>
      <w:sz w:val="18"/>
    </w:rPr>
  </w:style>
  <w:style w:type="character" w:customStyle="1" w:styleId="BuborkszvegChar">
    <w:name w:val="Buborékszöveg Char"/>
    <w:basedOn w:val="Bekezdsalapbettpusa"/>
    <w:link w:val="Buborkszveg"/>
    <w:uiPriority w:val="99"/>
    <w:semiHidden/>
    <w:rsid w:val="00F35DEC"/>
    <w:rPr>
      <w:rFonts w:ascii="Tahoma" w:hAnsi="Tahoma" w:cs="Tahoma"/>
      <w:sz w:val="16"/>
      <w:szCs w:val="16"/>
    </w:rPr>
  </w:style>
  <w:style w:type="paragraph" w:styleId="lfej">
    <w:name w:val="header"/>
    <w:basedOn w:val="Norml"/>
    <w:link w:val="lfejChar"/>
    <w:uiPriority w:val="99"/>
    <w:unhideWhenUsed/>
    <w:rsid w:val="00F35DEC"/>
    <w:pPr>
      <w:tabs>
        <w:tab w:val="center" w:pos="4536"/>
        <w:tab w:val="right" w:pos="9072"/>
      </w:tabs>
    </w:pPr>
  </w:style>
  <w:style w:type="character" w:customStyle="1" w:styleId="lfejChar">
    <w:name w:val="Élőfej Char"/>
    <w:basedOn w:val="Bekezdsalapbettpusa"/>
    <w:link w:val="lfej"/>
    <w:uiPriority w:val="99"/>
    <w:rsid w:val="00F35DEC"/>
  </w:style>
  <w:style w:type="paragraph" w:styleId="llb">
    <w:name w:val="footer"/>
    <w:basedOn w:val="Norml"/>
    <w:link w:val="llbChar"/>
    <w:uiPriority w:val="99"/>
    <w:unhideWhenUsed/>
    <w:rsid w:val="00F35DEC"/>
    <w:pPr>
      <w:tabs>
        <w:tab w:val="center" w:pos="4536"/>
        <w:tab w:val="right" w:pos="9072"/>
      </w:tabs>
    </w:pPr>
  </w:style>
  <w:style w:type="character" w:customStyle="1" w:styleId="llbChar">
    <w:name w:val="Élőláb Char"/>
    <w:basedOn w:val="Bekezdsalapbettpusa"/>
    <w:link w:val="llb"/>
    <w:uiPriority w:val="99"/>
    <w:rsid w:val="00F35DEC"/>
  </w:style>
  <w:style w:type="paragraph" w:customStyle="1" w:styleId="Szmozs">
    <w:name w:val="Számozás"/>
    <w:basedOn w:val="Norml"/>
    <w:uiPriority w:val="4"/>
    <w:qFormat/>
    <w:rsid w:val="00F35DEC"/>
    <w:pPr>
      <w:numPr>
        <w:numId w:val="4"/>
      </w:numPr>
      <w:spacing w:before="120"/>
      <w:contextualSpacing/>
    </w:pPr>
  </w:style>
  <w:style w:type="table" w:styleId="Rcsostblzat">
    <w:name w:val="Table Grid"/>
    <w:aliases w:val="Szegély nélküli"/>
    <w:basedOn w:val="Normltblzat"/>
    <w:uiPriority w:val="59"/>
    <w:rsid w:val="00F35DEC"/>
    <w:pPr>
      <w:contextualSpacing/>
    </w:pPr>
    <w:tblPr/>
    <w:tcPr>
      <w:vAlign w:val="center"/>
    </w:tcPr>
  </w:style>
  <w:style w:type="character" w:customStyle="1" w:styleId="Cmsor4Char">
    <w:name w:val="Címsor 4 Char"/>
    <w:basedOn w:val="Bekezdsalapbettpusa"/>
    <w:link w:val="Cmsor4"/>
    <w:rsid w:val="00F35DEC"/>
    <w:rPr>
      <w:iCs/>
      <w:color w:val="0C2148" w:themeColor="text2"/>
      <w:szCs w:val="30"/>
    </w:rPr>
  </w:style>
  <w:style w:type="character" w:customStyle="1" w:styleId="Cmsor5Char">
    <w:name w:val="Címsor 5 Char"/>
    <w:basedOn w:val="Bekezdsalapbettpusa"/>
    <w:link w:val="Cmsor5"/>
    <w:rsid w:val="00F35DEC"/>
    <w:rPr>
      <w:color w:val="0C2148" w:themeColor="text2"/>
      <w:szCs w:val="26"/>
    </w:rPr>
  </w:style>
  <w:style w:type="character" w:customStyle="1" w:styleId="Cmsor6Char">
    <w:name w:val="Címsor 6 Char"/>
    <w:basedOn w:val="Bekezdsalapbettpusa"/>
    <w:link w:val="Cmsor6"/>
    <w:rsid w:val="00F35DEC"/>
    <w:rPr>
      <w:color w:val="0C2148" w:themeColor="text2"/>
    </w:rPr>
  </w:style>
  <w:style w:type="character" w:customStyle="1" w:styleId="Cmsor1Char">
    <w:name w:val="Címsor 1 Char"/>
    <w:basedOn w:val="Bekezdsalapbettpusa"/>
    <w:link w:val="Cmsor1"/>
    <w:rsid w:val="00F35DEC"/>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F35DEC"/>
    <w:rPr>
      <w:b/>
      <w:color w:val="0C2148" w:themeColor="text2"/>
      <w:sz w:val="24"/>
      <w:szCs w:val="38"/>
    </w:rPr>
  </w:style>
  <w:style w:type="character" w:customStyle="1" w:styleId="Cmsor3Char">
    <w:name w:val="Címsor 3 Char"/>
    <w:basedOn w:val="Bekezdsalapbettpusa"/>
    <w:link w:val="Cmsor3"/>
    <w:rsid w:val="00F35DEC"/>
    <w:rPr>
      <w:bCs/>
      <w:color w:val="0C2148" w:themeColor="text2"/>
      <w:szCs w:val="34"/>
    </w:rPr>
  </w:style>
  <w:style w:type="paragraph" w:styleId="Cm">
    <w:name w:val="Title"/>
    <w:basedOn w:val="Norml"/>
    <w:next w:val="Norml"/>
    <w:link w:val="CmChar"/>
    <w:uiPriority w:val="3"/>
    <w:qFormat/>
    <w:rsid w:val="00F35DEC"/>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F35DEC"/>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F35DEC"/>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F35DEC"/>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F35DEC"/>
    <w:rPr>
      <w:rFonts w:eastAsiaTheme="majorEastAsia" w:cstheme="majorBidi"/>
      <w:i/>
      <w:iCs/>
      <w:color w:val="404040" w:themeColor="text1" w:themeTint="BF"/>
    </w:rPr>
  </w:style>
  <w:style w:type="numbering" w:customStyle="1" w:styleId="Style1">
    <w:name w:val="Style1"/>
    <w:uiPriority w:val="99"/>
    <w:rsid w:val="00F35DEC"/>
    <w:pPr>
      <w:numPr>
        <w:numId w:val="1"/>
      </w:numPr>
    </w:pPr>
  </w:style>
  <w:style w:type="paragraph" w:styleId="TJ7">
    <w:name w:val="toc 7"/>
    <w:basedOn w:val="Norml"/>
    <w:next w:val="Norml"/>
    <w:autoRedefine/>
    <w:uiPriority w:val="99"/>
    <w:semiHidden/>
    <w:locked/>
    <w:rsid w:val="00F35DEC"/>
    <w:pPr>
      <w:spacing w:after="100"/>
      <w:ind w:left="1200"/>
    </w:pPr>
    <w:rPr>
      <w:color w:val="385623" w:themeColor="accent6" w:themeShade="80"/>
    </w:rPr>
  </w:style>
  <w:style w:type="paragraph" w:styleId="TJ8">
    <w:name w:val="toc 8"/>
    <w:basedOn w:val="Norml"/>
    <w:next w:val="Norml"/>
    <w:autoRedefine/>
    <w:uiPriority w:val="99"/>
    <w:semiHidden/>
    <w:locked/>
    <w:rsid w:val="00F35DEC"/>
    <w:pPr>
      <w:spacing w:after="100"/>
      <w:ind w:left="1400"/>
    </w:pPr>
    <w:rPr>
      <w:color w:val="385623" w:themeColor="accent6" w:themeShade="80"/>
    </w:rPr>
  </w:style>
  <w:style w:type="paragraph" w:styleId="TJ9">
    <w:name w:val="toc 9"/>
    <w:basedOn w:val="Norml"/>
    <w:next w:val="Norml"/>
    <w:autoRedefine/>
    <w:uiPriority w:val="99"/>
    <w:semiHidden/>
    <w:locked/>
    <w:rsid w:val="00F35DEC"/>
    <w:pPr>
      <w:spacing w:after="100"/>
      <w:ind w:left="1600"/>
    </w:pPr>
    <w:rPr>
      <w:color w:val="385623" w:themeColor="accent6" w:themeShade="80"/>
    </w:rPr>
  </w:style>
  <w:style w:type="table" w:customStyle="1" w:styleId="Calendar2">
    <w:name w:val="Calendar 2"/>
    <w:basedOn w:val="Normltblzat"/>
    <w:uiPriority w:val="99"/>
    <w:qFormat/>
    <w:rsid w:val="00F35DEC"/>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F35DEC"/>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F35DEC"/>
    <w:rPr>
      <w:rFonts w:eastAsiaTheme="minorEastAsia"/>
      <w:color w:val="0C2148" w:themeColor="text2"/>
      <w:sz w:val="16"/>
    </w:rPr>
  </w:style>
  <w:style w:type="character" w:styleId="Finomkiemels">
    <w:name w:val="Subtle Emphasis"/>
    <w:basedOn w:val="Bekezdsalapbettpusa"/>
    <w:uiPriority w:val="19"/>
    <w:qFormat/>
    <w:rsid w:val="00F35DEC"/>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F35DEC"/>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F35DEC"/>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F35DEC"/>
    <w:rPr>
      <w:color w:val="385623" w:themeColor="accent6" w:themeShade="80"/>
    </w:rPr>
  </w:style>
  <w:style w:type="character" w:customStyle="1" w:styleId="VgjegyzetszvegeChar">
    <w:name w:val="Végjegyzet szövege Char"/>
    <w:basedOn w:val="Bekezdsalapbettpusa"/>
    <w:link w:val="Vgjegyzetszvege"/>
    <w:uiPriority w:val="99"/>
    <w:semiHidden/>
    <w:rsid w:val="00F35DEC"/>
    <w:rPr>
      <w:color w:val="385623" w:themeColor="accent6" w:themeShade="80"/>
    </w:rPr>
  </w:style>
  <w:style w:type="table" w:customStyle="1" w:styleId="Vilgosrnykols1jellszn1">
    <w:name w:val="Világos árnyékolás – 1. jelölőszín1"/>
    <w:basedOn w:val="Normltblzat"/>
    <w:uiPriority w:val="60"/>
    <w:rsid w:val="00F35DEC"/>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F35DEC"/>
    <w:pPr>
      <w:numPr>
        <w:numId w:val="5"/>
      </w:numPr>
    </w:pPr>
  </w:style>
  <w:style w:type="paragraph" w:customStyle="1" w:styleId="Tblaszvegstlus">
    <w:name w:val="Tábla szöveg stílus"/>
    <w:basedOn w:val="Norml"/>
    <w:link w:val="TblaszvegstlusChar"/>
    <w:uiPriority w:val="8"/>
    <w:qFormat/>
    <w:rsid w:val="00F35DEC"/>
  </w:style>
  <w:style w:type="character" w:customStyle="1" w:styleId="ListaszerbekezdsChar">
    <w:name w:val="Listaszerű bekezdés Char"/>
    <w:basedOn w:val="Bekezdsalapbettpusa"/>
    <w:link w:val="Listaszerbekezds"/>
    <w:uiPriority w:val="4"/>
    <w:rsid w:val="00F35DEC"/>
  </w:style>
  <w:style w:type="character" w:customStyle="1" w:styleId="Listaszerbekezds2Char">
    <w:name w:val="Listaszerű bekezdés 2 Char"/>
    <w:basedOn w:val="ListaszerbekezdsChar"/>
    <w:link w:val="Listaszerbekezds2"/>
    <w:uiPriority w:val="4"/>
    <w:rsid w:val="00F35DEC"/>
  </w:style>
  <w:style w:type="character" w:customStyle="1" w:styleId="TblaszvegstlusChar">
    <w:name w:val="Tábla szöveg stílus Char"/>
    <w:basedOn w:val="Bekezdsalapbettpusa"/>
    <w:link w:val="Tblaszvegstlus"/>
    <w:uiPriority w:val="8"/>
    <w:rsid w:val="00F35DEC"/>
  </w:style>
  <w:style w:type="character" w:styleId="Finomhivatkozs">
    <w:name w:val="Subtle Reference"/>
    <w:basedOn w:val="Bekezdsalapbettpusa"/>
    <w:uiPriority w:val="31"/>
    <w:rsid w:val="00F35DEC"/>
    <w:rPr>
      <w:sz w:val="24"/>
      <w:szCs w:val="24"/>
      <w:u w:val="single"/>
    </w:rPr>
  </w:style>
  <w:style w:type="character" w:styleId="Ershivatkozs">
    <w:name w:val="Intense Reference"/>
    <w:basedOn w:val="Bekezdsalapbettpusa"/>
    <w:uiPriority w:val="32"/>
    <w:rsid w:val="00F35DEC"/>
    <w:rPr>
      <w:b/>
      <w:sz w:val="24"/>
      <w:u w:val="single"/>
    </w:rPr>
  </w:style>
  <w:style w:type="paragraph" w:customStyle="1" w:styleId="Listaszerbekezds2szint">
    <w:name w:val="Listaszerű bekezdés 2. szint"/>
    <w:basedOn w:val="Listaszerbekezds"/>
    <w:link w:val="Listaszerbekezds2szintChar"/>
    <w:uiPriority w:val="4"/>
    <w:qFormat/>
    <w:rsid w:val="00F35DEC"/>
    <w:pPr>
      <w:numPr>
        <w:numId w:val="8"/>
      </w:numPr>
    </w:pPr>
  </w:style>
  <w:style w:type="paragraph" w:customStyle="1" w:styleId="Listaszerbekezds3szint">
    <w:name w:val="Listaszerű bekezdés 3. szint"/>
    <w:basedOn w:val="Listaszerbekezds"/>
    <w:link w:val="Listaszerbekezds3szintChar"/>
    <w:uiPriority w:val="4"/>
    <w:qFormat/>
    <w:rsid w:val="00F35DEC"/>
    <w:pPr>
      <w:numPr>
        <w:ilvl w:val="2"/>
        <w:numId w:val="10"/>
      </w:numPr>
    </w:pPr>
  </w:style>
  <w:style w:type="character" w:customStyle="1" w:styleId="Listaszerbekezds2szintChar">
    <w:name w:val="Listaszerű bekezdés 2. szint Char"/>
    <w:basedOn w:val="ListaszerbekezdsChar"/>
    <w:link w:val="Listaszerbekezds2szint"/>
    <w:uiPriority w:val="4"/>
    <w:rsid w:val="00F35DEC"/>
  </w:style>
  <w:style w:type="character" w:customStyle="1" w:styleId="Listaszerbekezds3szintChar">
    <w:name w:val="Listaszerű bekezdés 3. szint Char"/>
    <w:basedOn w:val="ListaszerbekezdsChar"/>
    <w:link w:val="Listaszerbekezds3szint"/>
    <w:uiPriority w:val="4"/>
    <w:rsid w:val="00F35DEC"/>
  </w:style>
  <w:style w:type="paragraph" w:styleId="Alcm">
    <w:name w:val="Subtitle"/>
    <w:basedOn w:val="Norml"/>
    <w:next w:val="Norml"/>
    <w:link w:val="AlcmChar"/>
    <w:uiPriority w:val="11"/>
    <w:rsid w:val="00F35DEC"/>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F35DEC"/>
    <w:rPr>
      <w:rFonts w:eastAsiaTheme="majorEastAsia" w:cstheme="majorBidi"/>
    </w:rPr>
  </w:style>
  <w:style w:type="paragraph" w:customStyle="1" w:styleId="Listabetvel">
    <w:name w:val="Lista betűvel"/>
    <w:basedOn w:val="Listaszerbekezds"/>
    <w:link w:val="ListabetvelChar"/>
    <w:uiPriority w:val="4"/>
    <w:qFormat/>
    <w:rsid w:val="00F35DEC"/>
    <w:pPr>
      <w:numPr>
        <w:numId w:val="7"/>
      </w:numPr>
    </w:pPr>
  </w:style>
  <w:style w:type="character" w:customStyle="1" w:styleId="ListabetvelChar">
    <w:name w:val="Lista betűvel Char"/>
    <w:basedOn w:val="ListaszerbekezdsChar"/>
    <w:link w:val="Listabetvel"/>
    <w:uiPriority w:val="4"/>
    <w:rsid w:val="00F35DEC"/>
  </w:style>
  <w:style w:type="paragraph" w:customStyle="1" w:styleId="Erskiemels1">
    <w:name w:val="Erős kiemelés1"/>
    <w:basedOn w:val="Norml"/>
    <w:link w:val="ErskiemelsChar"/>
    <w:uiPriority w:val="5"/>
    <w:qFormat/>
    <w:rsid w:val="00F35DEC"/>
    <w:rPr>
      <w:b/>
      <w:i/>
    </w:rPr>
  </w:style>
  <w:style w:type="character" w:customStyle="1" w:styleId="ErskiemelsChar">
    <w:name w:val="Erős kiemelés Char"/>
    <w:basedOn w:val="Bekezdsalapbettpusa"/>
    <w:link w:val="Erskiemels1"/>
    <w:uiPriority w:val="5"/>
    <w:rsid w:val="00F35DEC"/>
    <w:rPr>
      <w:b/>
      <w:i/>
    </w:rPr>
  </w:style>
  <w:style w:type="paragraph" w:customStyle="1" w:styleId="Bold">
    <w:name w:val="Bold"/>
    <w:basedOn w:val="Norml"/>
    <w:link w:val="BoldChar"/>
    <w:uiPriority w:val="6"/>
    <w:qFormat/>
    <w:rsid w:val="00F35DEC"/>
    <w:rPr>
      <w:b/>
    </w:rPr>
  </w:style>
  <w:style w:type="character" w:customStyle="1" w:styleId="BoldChar">
    <w:name w:val="Bold Char"/>
    <w:basedOn w:val="Bekezdsalapbettpusa"/>
    <w:link w:val="Bold"/>
    <w:uiPriority w:val="6"/>
    <w:rsid w:val="00F35DEC"/>
    <w:rPr>
      <w:b/>
    </w:rPr>
  </w:style>
  <w:style w:type="character" w:styleId="Mrltotthiperhivatkozs">
    <w:name w:val="FollowedHyperlink"/>
    <w:basedOn w:val="Bekezdsalapbettpusa"/>
    <w:uiPriority w:val="99"/>
    <w:unhideWhenUsed/>
    <w:rsid w:val="00F35DEC"/>
    <w:rPr>
      <w:color w:val="954F72" w:themeColor="followedHyperlink"/>
      <w:u w:val="single"/>
    </w:rPr>
  </w:style>
  <w:style w:type="paragraph" w:styleId="Tartalomjegyzkcmsora">
    <w:name w:val="TOC Heading"/>
    <w:basedOn w:val="Cmsor1"/>
    <w:next w:val="Norml"/>
    <w:uiPriority w:val="39"/>
    <w:unhideWhenUsed/>
    <w:qFormat/>
    <w:rsid w:val="00F35DEC"/>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F35DEC"/>
    <w:pPr>
      <w:spacing w:after="100"/>
      <w:ind w:left="220"/>
      <w:jc w:val="left"/>
    </w:pPr>
    <w:rPr>
      <w:rFonts w:eastAsiaTheme="minorEastAsia"/>
    </w:rPr>
  </w:style>
  <w:style w:type="paragraph" w:styleId="TJ1">
    <w:name w:val="toc 1"/>
    <w:basedOn w:val="Norml"/>
    <w:next w:val="Norml"/>
    <w:autoRedefine/>
    <w:uiPriority w:val="39"/>
    <w:unhideWhenUsed/>
    <w:qFormat/>
    <w:locked/>
    <w:rsid w:val="00F35DEC"/>
    <w:pPr>
      <w:spacing w:after="100"/>
      <w:jc w:val="left"/>
    </w:pPr>
    <w:rPr>
      <w:rFonts w:eastAsiaTheme="minorEastAsia"/>
    </w:rPr>
  </w:style>
  <w:style w:type="paragraph" w:styleId="TJ3">
    <w:name w:val="toc 3"/>
    <w:basedOn w:val="Norml"/>
    <w:next w:val="Norml"/>
    <w:uiPriority w:val="39"/>
    <w:unhideWhenUsed/>
    <w:qFormat/>
    <w:locked/>
    <w:rsid w:val="00F35DEC"/>
    <w:pPr>
      <w:spacing w:after="100"/>
      <w:ind w:left="400"/>
    </w:pPr>
  </w:style>
  <w:style w:type="paragraph" w:customStyle="1" w:styleId="StyleTOC2Left015">
    <w:name w:val="Style TOC 2 + Left:  0.15&quot;"/>
    <w:basedOn w:val="TJ2"/>
    <w:rsid w:val="00F35DEC"/>
    <w:pPr>
      <w:ind w:left="216"/>
    </w:pPr>
    <w:rPr>
      <w:rFonts w:eastAsia="Times New Roman" w:cs="Times New Roman"/>
    </w:rPr>
  </w:style>
  <w:style w:type="paragraph" w:customStyle="1" w:styleId="StyleTOC3Left031">
    <w:name w:val="Style TOC 3 + Left:  0.31&quot;"/>
    <w:basedOn w:val="TJ3"/>
    <w:rsid w:val="00F35DEC"/>
    <w:pPr>
      <w:ind w:left="446"/>
    </w:pPr>
    <w:rPr>
      <w:rFonts w:eastAsia="Times New Roman" w:cs="Times New Roman"/>
    </w:rPr>
  </w:style>
  <w:style w:type="numbering" w:customStyle="1" w:styleId="Hierarchikuslista">
    <w:name w:val="Hierarchikus lista"/>
    <w:uiPriority w:val="99"/>
    <w:rsid w:val="00F35DEC"/>
    <w:pPr>
      <w:numPr>
        <w:numId w:val="2"/>
      </w:numPr>
    </w:pPr>
  </w:style>
  <w:style w:type="paragraph" w:customStyle="1" w:styleId="HierarchikusLista0">
    <w:name w:val="Hierarchikus Lista"/>
    <w:basedOn w:val="Listaszerbekezds"/>
    <w:link w:val="HierarchikusListaChar"/>
    <w:qFormat/>
    <w:rsid w:val="00F35DEC"/>
    <w:pPr>
      <w:numPr>
        <w:numId w:val="0"/>
      </w:numPr>
    </w:pPr>
  </w:style>
  <w:style w:type="character" w:customStyle="1" w:styleId="HierarchikusListaChar">
    <w:name w:val="Hierarchikus Lista Char"/>
    <w:basedOn w:val="ListaszerbekezdsChar"/>
    <w:link w:val="HierarchikusLista0"/>
    <w:rsid w:val="00F35DEC"/>
  </w:style>
  <w:style w:type="character" w:styleId="Kiemels2">
    <w:name w:val="Strong"/>
    <w:basedOn w:val="Bekezdsalapbettpusa"/>
    <w:uiPriority w:val="22"/>
    <w:rsid w:val="00F35DEC"/>
    <w:rPr>
      <w:b/>
      <w:bCs/>
    </w:rPr>
  </w:style>
  <w:style w:type="character" w:styleId="Kiemels">
    <w:name w:val="Emphasis"/>
    <w:basedOn w:val="Bekezdsalapbettpusa"/>
    <w:uiPriority w:val="6"/>
    <w:qFormat/>
    <w:rsid w:val="00F35DEC"/>
    <w:rPr>
      <w:i/>
      <w:iCs/>
    </w:rPr>
  </w:style>
  <w:style w:type="paragraph" w:styleId="Nincstrkz">
    <w:name w:val="No Spacing"/>
    <w:basedOn w:val="Norml"/>
    <w:uiPriority w:val="1"/>
    <w:rsid w:val="00F35DEC"/>
    <w:rPr>
      <w:szCs w:val="32"/>
    </w:rPr>
  </w:style>
  <w:style w:type="paragraph" w:styleId="Idzet">
    <w:name w:val="Quote"/>
    <w:basedOn w:val="Norml"/>
    <w:next w:val="Norml"/>
    <w:link w:val="IdzetChar"/>
    <w:uiPriority w:val="29"/>
    <w:rsid w:val="00F35DEC"/>
    <w:rPr>
      <w:i/>
    </w:rPr>
  </w:style>
  <w:style w:type="character" w:customStyle="1" w:styleId="IdzetChar">
    <w:name w:val="Idézet Char"/>
    <w:basedOn w:val="Bekezdsalapbettpusa"/>
    <w:link w:val="Idzet"/>
    <w:uiPriority w:val="29"/>
    <w:rsid w:val="00F35DEC"/>
    <w:rPr>
      <w:i/>
    </w:rPr>
  </w:style>
  <w:style w:type="paragraph" w:styleId="Kiemeltidzet">
    <w:name w:val="Intense Quote"/>
    <w:basedOn w:val="Norml"/>
    <w:next w:val="Norml"/>
    <w:link w:val="KiemeltidzetChar"/>
    <w:uiPriority w:val="30"/>
    <w:rsid w:val="00F35DEC"/>
    <w:pPr>
      <w:ind w:left="720" w:right="720"/>
    </w:pPr>
    <w:rPr>
      <w:b/>
      <w:i/>
    </w:rPr>
  </w:style>
  <w:style w:type="character" w:customStyle="1" w:styleId="KiemeltidzetChar">
    <w:name w:val="Kiemelt idézet Char"/>
    <w:basedOn w:val="Bekezdsalapbettpusa"/>
    <w:link w:val="Kiemeltidzet"/>
    <w:uiPriority w:val="30"/>
    <w:rsid w:val="00F35DEC"/>
    <w:rPr>
      <w:b/>
      <w:i/>
    </w:rPr>
  </w:style>
  <w:style w:type="character" w:styleId="Erskiemels">
    <w:name w:val="Intense Emphasis"/>
    <w:basedOn w:val="Bekezdsalapbettpusa"/>
    <w:uiPriority w:val="21"/>
    <w:rsid w:val="00F35DEC"/>
    <w:rPr>
      <w:b/>
      <w:i/>
      <w:sz w:val="24"/>
      <w:szCs w:val="24"/>
      <w:u w:val="single"/>
    </w:rPr>
  </w:style>
  <w:style w:type="character" w:styleId="Knyvcme">
    <w:name w:val="Book Title"/>
    <w:basedOn w:val="Bekezdsalapbettpusa"/>
    <w:uiPriority w:val="33"/>
    <w:rsid w:val="00F35DEC"/>
    <w:rPr>
      <w:rFonts w:ascii="Calibri" w:eastAsiaTheme="majorEastAsia" w:hAnsi="Calibri"/>
      <w:b/>
      <w:i/>
      <w:sz w:val="24"/>
      <w:szCs w:val="24"/>
    </w:rPr>
  </w:style>
  <w:style w:type="paragraph" w:customStyle="1" w:styleId="Szvegdobozstlus">
    <w:name w:val="Szövegdoboz stílus"/>
    <w:basedOn w:val="HierarchikusLista0"/>
    <w:qFormat/>
    <w:rsid w:val="00F35DEC"/>
    <w:rPr>
      <w:b/>
      <w:i/>
      <w:color w:val="009EE0"/>
    </w:rPr>
  </w:style>
  <w:style w:type="table" w:customStyle="1" w:styleId="Rcsos">
    <w:name w:val="Rácsos"/>
    <w:basedOn w:val="Normltblzat"/>
    <w:uiPriority w:val="99"/>
    <w:rsid w:val="00F35DEC"/>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F35DE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F35DEC"/>
    <w:pPr>
      <w:keepNext/>
      <w:spacing w:after="40"/>
      <w:jc w:val="center"/>
    </w:pPr>
    <w:rPr>
      <w:b/>
      <w:bCs/>
      <w:color w:val="808080"/>
      <w:szCs w:val="18"/>
    </w:rPr>
  </w:style>
  <w:style w:type="paragraph" w:customStyle="1" w:styleId="ENCaption2Col">
    <w:name w:val="EN_Caption_2Col"/>
    <w:basedOn w:val="Norml"/>
    <w:next w:val="Norml"/>
    <w:uiPriority w:val="1"/>
    <w:qFormat/>
    <w:rsid w:val="00F35DEC"/>
    <w:pPr>
      <w:keepNext/>
      <w:spacing w:after="40"/>
      <w:jc w:val="left"/>
    </w:pPr>
    <w:rPr>
      <w:b/>
      <w:bCs/>
      <w:color w:val="808080"/>
      <w:szCs w:val="18"/>
    </w:rPr>
  </w:style>
  <w:style w:type="paragraph" w:customStyle="1" w:styleId="ENCaptionBox">
    <w:name w:val="EN_Caption_Box"/>
    <w:basedOn w:val="Norml"/>
    <w:next w:val="Norml"/>
    <w:uiPriority w:val="1"/>
    <w:qFormat/>
    <w:rsid w:val="00F35DE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F35DEC"/>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F35DEC"/>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F35DEC"/>
    <w:rPr>
      <w:rFonts w:eastAsiaTheme="minorEastAsia"/>
      <w:color w:val="808080"/>
      <w:sz w:val="18"/>
    </w:rPr>
  </w:style>
  <w:style w:type="paragraph" w:customStyle="1" w:styleId="ENNormal">
    <w:name w:val="EN_Normal"/>
    <w:basedOn w:val="Norml"/>
    <w:uiPriority w:val="1"/>
    <w:qFormat/>
    <w:rsid w:val="00F35DEC"/>
  </w:style>
  <w:style w:type="paragraph" w:customStyle="1" w:styleId="ENNormalBox">
    <w:name w:val="EN_Normal_Box"/>
    <w:basedOn w:val="Norml"/>
    <w:uiPriority w:val="1"/>
    <w:qFormat/>
    <w:rsid w:val="00F35DE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F35DEC"/>
    <w:pPr>
      <w:keepLines/>
      <w:jc w:val="center"/>
    </w:pPr>
    <w:rPr>
      <w:color w:val="808080"/>
      <w:sz w:val="18"/>
    </w:rPr>
  </w:style>
  <w:style w:type="paragraph" w:customStyle="1" w:styleId="ENNote2Col">
    <w:name w:val="EN_Note_2Col"/>
    <w:basedOn w:val="Norml"/>
    <w:next w:val="ENNormal"/>
    <w:uiPriority w:val="1"/>
    <w:qFormat/>
    <w:rsid w:val="00F35DEC"/>
    <w:pPr>
      <w:keepLines/>
    </w:pPr>
    <w:rPr>
      <w:color w:val="808080"/>
      <w:sz w:val="18"/>
    </w:rPr>
  </w:style>
  <w:style w:type="paragraph" w:customStyle="1" w:styleId="ENNoteBox">
    <w:name w:val="EN_Note_Box"/>
    <w:basedOn w:val="Norml"/>
    <w:next w:val="ENNormalBox"/>
    <w:uiPriority w:val="1"/>
    <w:qFormat/>
    <w:rsid w:val="00F35DE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F35DEC"/>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F35DEC"/>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F35DE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F35DEC"/>
    <w:pPr>
      <w:keepNext/>
      <w:spacing w:after="40"/>
      <w:jc w:val="center"/>
    </w:pPr>
    <w:rPr>
      <w:sz w:val="20"/>
    </w:rPr>
  </w:style>
  <w:style w:type="paragraph" w:customStyle="1" w:styleId="HUCaption2Col">
    <w:name w:val="HU_Caption_2Col"/>
    <w:basedOn w:val="Kpalrs"/>
    <w:next w:val="Norml"/>
    <w:uiPriority w:val="1"/>
    <w:qFormat/>
    <w:rsid w:val="00F35DEC"/>
    <w:pPr>
      <w:keepNext/>
      <w:spacing w:after="40"/>
    </w:pPr>
    <w:rPr>
      <w:sz w:val="20"/>
    </w:rPr>
  </w:style>
  <w:style w:type="paragraph" w:customStyle="1" w:styleId="HUCaptionBox">
    <w:name w:val="HU_Caption_Box"/>
    <w:basedOn w:val="Kpalrs"/>
    <w:next w:val="Norml"/>
    <w:uiPriority w:val="1"/>
    <w:qFormat/>
    <w:rsid w:val="00F35DE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F35DEC"/>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F35DEC"/>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F35DEC"/>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F35DEC"/>
    <w:rPr>
      <w:caps/>
      <w:color w:val="0C2148" w:themeColor="text2"/>
    </w:rPr>
  </w:style>
  <w:style w:type="paragraph" w:customStyle="1" w:styleId="HUFootnote">
    <w:name w:val="HU_Footnote"/>
    <w:basedOn w:val="Lbjegyzetszveg"/>
    <w:uiPriority w:val="1"/>
    <w:qFormat/>
    <w:rsid w:val="00F35DEC"/>
    <w:rPr>
      <w:color w:val="808080"/>
      <w:sz w:val="18"/>
    </w:rPr>
  </w:style>
  <w:style w:type="paragraph" w:customStyle="1" w:styleId="HUNormalBox">
    <w:name w:val="HU_Normal_Box"/>
    <w:basedOn w:val="Norml"/>
    <w:uiPriority w:val="1"/>
    <w:qFormat/>
    <w:rsid w:val="00F35DE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F35DEC"/>
    <w:pPr>
      <w:keepLines/>
      <w:jc w:val="center"/>
    </w:pPr>
    <w:rPr>
      <w:color w:val="808080"/>
      <w:sz w:val="18"/>
    </w:rPr>
  </w:style>
  <w:style w:type="paragraph" w:customStyle="1" w:styleId="HUNote2Col">
    <w:name w:val="HU_Note_2Col"/>
    <w:basedOn w:val="Norml"/>
    <w:next w:val="Norml"/>
    <w:uiPriority w:val="1"/>
    <w:qFormat/>
    <w:rsid w:val="00F35DEC"/>
    <w:pPr>
      <w:keepLines/>
    </w:pPr>
    <w:rPr>
      <w:color w:val="808080"/>
      <w:sz w:val="18"/>
    </w:rPr>
  </w:style>
  <w:style w:type="paragraph" w:customStyle="1" w:styleId="HUNoteBox">
    <w:name w:val="HU_Note_Box"/>
    <w:basedOn w:val="Norml"/>
    <w:next w:val="HUNormalBox"/>
    <w:link w:val="HUNoteBoxChar"/>
    <w:uiPriority w:val="1"/>
    <w:qFormat/>
    <w:rsid w:val="00F35DE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F35DEC"/>
    <w:rPr>
      <w:color w:val="808080"/>
      <w:sz w:val="18"/>
      <w:shd w:val="clear" w:color="auto" w:fill="C6EEFF"/>
    </w:rPr>
  </w:style>
  <w:style w:type="paragraph" w:customStyle="1" w:styleId="HUSectionTitle">
    <w:name w:val="HU_Section_Title"/>
    <w:basedOn w:val="Cmsor2"/>
    <w:next w:val="Norml"/>
    <w:link w:val="HUSectionTitleChar"/>
    <w:uiPriority w:val="1"/>
    <w:rsid w:val="00F35DEC"/>
    <w:pPr>
      <w:keepNext/>
    </w:pPr>
  </w:style>
  <w:style w:type="character" w:customStyle="1" w:styleId="HUSectionTitleChar">
    <w:name w:val="HU_Section_Title Char"/>
    <w:basedOn w:val="Cmsor2Char"/>
    <w:link w:val="HUSectionTitle"/>
    <w:uiPriority w:val="1"/>
    <w:rsid w:val="00F35DEC"/>
    <w:rPr>
      <w:b/>
      <w:color w:val="0C2148" w:themeColor="text2"/>
      <w:sz w:val="24"/>
      <w:szCs w:val="38"/>
    </w:rPr>
  </w:style>
  <w:style w:type="paragraph" w:customStyle="1" w:styleId="HUSubsectionTitle">
    <w:name w:val="HU_Subsection_Title"/>
    <w:basedOn w:val="Cmsor3"/>
    <w:next w:val="Norml"/>
    <w:link w:val="HUSubsectionTitleChar"/>
    <w:uiPriority w:val="1"/>
    <w:rsid w:val="00F35DEC"/>
    <w:pPr>
      <w:keepNext/>
      <w:ind w:left="595" w:hanging="595"/>
    </w:pPr>
  </w:style>
  <w:style w:type="character" w:customStyle="1" w:styleId="HUSubsectionTitleChar">
    <w:name w:val="HU_Subsection_Title Char"/>
    <w:basedOn w:val="Cmsor3Char"/>
    <w:link w:val="HUSubsectionTitle"/>
    <w:uiPriority w:val="1"/>
    <w:rsid w:val="00F35DEC"/>
    <w:rPr>
      <w:bCs/>
      <w:color w:val="0C2148" w:themeColor="text2"/>
      <w:szCs w:val="34"/>
    </w:rPr>
  </w:style>
  <w:style w:type="paragraph" w:customStyle="1" w:styleId="Heading1Kiadvny">
    <w:name w:val="Heading 1 Kiadvány"/>
    <w:basedOn w:val="Cmsor1"/>
    <w:qFormat/>
    <w:rsid w:val="00F35DEC"/>
    <w:rPr>
      <w:b w:val="0"/>
      <w:caps w:val="0"/>
      <w:sz w:val="52"/>
    </w:rPr>
  </w:style>
  <w:style w:type="character" w:styleId="Jegyzethivatkozs">
    <w:name w:val="annotation reference"/>
    <w:semiHidden/>
    <w:rsid w:val="003776D7"/>
    <w:rPr>
      <w:sz w:val="16"/>
      <w:szCs w:val="16"/>
    </w:rPr>
  </w:style>
  <w:style w:type="paragraph" w:styleId="Jegyzetszveg">
    <w:name w:val="annotation text"/>
    <w:basedOn w:val="Norml"/>
    <w:link w:val="JegyzetszvegChar"/>
    <w:semiHidden/>
    <w:rsid w:val="00B71C00"/>
  </w:style>
  <w:style w:type="character" w:customStyle="1" w:styleId="JegyzetszvegChar">
    <w:name w:val="Jegyzetszöveg Char"/>
    <w:basedOn w:val="Bekezdsalapbettpusa"/>
    <w:link w:val="Jegyzetszveg"/>
    <w:semiHidden/>
    <w:rsid w:val="003776D7"/>
  </w:style>
  <w:style w:type="paragraph" w:styleId="Szvegtrzs2">
    <w:name w:val="Body Text 2"/>
    <w:basedOn w:val="Norml"/>
    <w:link w:val="Szvegtrzs2Char"/>
    <w:rsid w:val="00B71C00"/>
    <w:rPr>
      <w:rFonts w:ascii="Times New Roman" w:hAnsi="Times New Roman"/>
    </w:rPr>
  </w:style>
  <w:style w:type="character" w:customStyle="1" w:styleId="Szvegtrzs2Char">
    <w:name w:val="Szövegtörzs 2 Char"/>
    <w:basedOn w:val="Bekezdsalapbettpusa"/>
    <w:link w:val="Szvegtrzs2"/>
    <w:rsid w:val="003776D7"/>
    <w:rPr>
      <w:rFonts w:ascii="Times New Roman" w:hAnsi="Times New Roman"/>
    </w:rPr>
  </w:style>
  <w:style w:type="paragraph" w:styleId="Megjegyzstrgya">
    <w:name w:val="annotation subject"/>
    <w:basedOn w:val="Jegyzetszveg"/>
    <w:next w:val="Jegyzetszveg"/>
    <w:link w:val="MegjegyzstrgyaChar"/>
    <w:semiHidden/>
    <w:rsid w:val="003776D7"/>
    <w:rPr>
      <w:b/>
      <w:bCs/>
    </w:rPr>
  </w:style>
  <w:style w:type="character" w:customStyle="1" w:styleId="MegjegyzstrgyaChar">
    <w:name w:val="Megjegyzés tárgya Char"/>
    <w:basedOn w:val="JegyzetszvegChar"/>
    <w:link w:val="Megjegyzstrgya"/>
    <w:semiHidden/>
    <w:rsid w:val="003776D7"/>
    <w:rPr>
      <w:rFonts w:ascii="Garamond" w:eastAsia="Times New Roman" w:hAnsi="Garamond" w:cs="Times New Roman"/>
      <w:b/>
      <w:bCs/>
    </w:rPr>
  </w:style>
  <w:style w:type="paragraph" w:styleId="Szvegtrzsbehzssal">
    <w:name w:val="Body Text Indent"/>
    <w:basedOn w:val="Norml"/>
    <w:link w:val="SzvegtrzsbehzssalChar"/>
    <w:rsid w:val="003776D7"/>
    <w:pPr>
      <w:spacing w:after="120"/>
      <w:ind w:left="283"/>
    </w:pPr>
  </w:style>
  <w:style w:type="character" w:customStyle="1" w:styleId="SzvegtrzsbehzssalChar">
    <w:name w:val="Szövegtörzs behúzással Char"/>
    <w:basedOn w:val="Bekezdsalapbettpusa"/>
    <w:link w:val="Szvegtrzsbehzssal"/>
    <w:rsid w:val="003776D7"/>
    <w:rPr>
      <w:rFonts w:ascii="Garamond" w:eastAsia="Times New Roman" w:hAnsi="Garamond" w:cs="Times New Roman"/>
      <w:sz w:val="24"/>
      <w:szCs w:val="24"/>
    </w:rPr>
  </w:style>
  <w:style w:type="paragraph" w:styleId="Vltozat">
    <w:name w:val="Revision"/>
    <w:hidden/>
    <w:uiPriority w:val="99"/>
    <w:semiHidden/>
    <w:rsid w:val="003776D7"/>
    <w:rPr>
      <w:rFonts w:ascii="Garamond" w:eastAsia="Times New Roman" w:hAnsi="Garamond" w:cs="Times New Roman"/>
      <w:sz w:val="24"/>
      <w:szCs w:val="24"/>
    </w:rPr>
  </w:style>
  <w:style w:type="character" w:styleId="Feloldatlanmegemlts">
    <w:name w:val="Unresolved Mention"/>
    <w:basedOn w:val="Bekezdsalapbettpusa"/>
    <w:uiPriority w:val="99"/>
    <w:semiHidden/>
    <w:unhideWhenUsed/>
    <w:rsid w:val="003776D7"/>
    <w:rPr>
      <w:color w:val="605E5C"/>
      <w:shd w:val="clear" w:color="auto" w:fill="E1DFDD"/>
    </w:rPr>
  </w:style>
  <w:style w:type="paragraph" w:customStyle="1" w:styleId="Erskiemels2">
    <w:name w:val="Erős kiemelés2"/>
    <w:basedOn w:val="Norml"/>
    <w:uiPriority w:val="5"/>
    <w:qFormat/>
    <w:rsid w:val="009F54A2"/>
    <w:rPr>
      <w:b/>
      <w:i/>
    </w:rPr>
  </w:style>
  <w:style w:type="paragraph" w:customStyle="1" w:styleId="Erskiemels3">
    <w:name w:val="Erős kiemelés3"/>
    <w:basedOn w:val="Norml"/>
    <w:uiPriority w:val="5"/>
    <w:qFormat/>
    <w:rsid w:val="007C1E0C"/>
    <w:rPr>
      <w:b/>
      <w:i/>
    </w:rPr>
  </w:style>
  <w:style w:type="paragraph" w:customStyle="1" w:styleId="Erskiemels4">
    <w:name w:val="Erős kiemelés4"/>
    <w:basedOn w:val="Norml"/>
    <w:uiPriority w:val="5"/>
    <w:qFormat/>
    <w:rsid w:val="00AE24D0"/>
    <w:rPr>
      <w:b/>
      <w:i/>
    </w:rPr>
  </w:style>
  <w:style w:type="paragraph" w:customStyle="1" w:styleId="Erskiemels5">
    <w:name w:val="Erős kiemelés5"/>
    <w:basedOn w:val="Norml"/>
    <w:uiPriority w:val="5"/>
    <w:qFormat/>
    <w:rsid w:val="00BA140E"/>
    <w:rPr>
      <w:b/>
      <w:i/>
    </w:rPr>
  </w:style>
  <w:style w:type="paragraph" w:customStyle="1" w:styleId="Erskiemels6">
    <w:name w:val="Erős kiemelés6"/>
    <w:basedOn w:val="Norml"/>
    <w:uiPriority w:val="5"/>
    <w:qFormat/>
    <w:rsid w:val="00FA60E8"/>
    <w:rPr>
      <w:b/>
      <w:i/>
    </w:rPr>
  </w:style>
  <w:style w:type="paragraph" w:customStyle="1" w:styleId="Erskiemels7">
    <w:name w:val="Erős kiemelés7"/>
    <w:basedOn w:val="Norml"/>
    <w:uiPriority w:val="5"/>
    <w:qFormat/>
    <w:rsid w:val="00245F60"/>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119893">
      <w:bodyDiv w:val="1"/>
      <w:marLeft w:val="0"/>
      <w:marRight w:val="0"/>
      <w:marTop w:val="0"/>
      <w:marBottom w:val="0"/>
      <w:divBdr>
        <w:top w:val="none" w:sz="0" w:space="0" w:color="auto"/>
        <w:left w:val="none" w:sz="0" w:space="0" w:color="auto"/>
        <w:bottom w:val="none" w:sz="0" w:space="0" w:color="auto"/>
        <w:right w:val="none" w:sz="0" w:space="0" w:color="auto"/>
      </w:divBdr>
    </w:div>
    <w:div w:id="579559631">
      <w:bodyDiv w:val="1"/>
      <w:marLeft w:val="0"/>
      <w:marRight w:val="0"/>
      <w:marTop w:val="0"/>
      <w:marBottom w:val="0"/>
      <w:divBdr>
        <w:top w:val="none" w:sz="0" w:space="0" w:color="auto"/>
        <w:left w:val="none" w:sz="0" w:space="0" w:color="auto"/>
        <w:bottom w:val="none" w:sz="0" w:space="0" w:color="auto"/>
        <w:right w:val="none" w:sz="0" w:space="0" w:color="auto"/>
      </w:divBdr>
    </w:div>
    <w:div w:id="675768699">
      <w:bodyDiv w:val="1"/>
      <w:marLeft w:val="0"/>
      <w:marRight w:val="0"/>
      <w:marTop w:val="0"/>
      <w:marBottom w:val="0"/>
      <w:divBdr>
        <w:top w:val="none" w:sz="0" w:space="0" w:color="auto"/>
        <w:left w:val="none" w:sz="0" w:space="0" w:color="auto"/>
        <w:bottom w:val="none" w:sz="0" w:space="0" w:color="auto"/>
        <w:right w:val="none" w:sz="0" w:space="0" w:color="auto"/>
      </w:divBdr>
      <w:divsChild>
        <w:div w:id="103814927">
          <w:marLeft w:val="0"/>
          <w:marRight w:val="0"/>
          <w:marTop w:val="0"/>
          <w:marBottom w:val="0"/>
          <w:divBdr>
            <w:top w:val="none" w:sz="0" w:space="0" w:color="auto"/>
            <w:left w:val="none" w:sz="0" w:space="0" w:color="auto"/>
            <w:bottom w:val="none" w:sz="0" w:space="0" w:color="auto"/>
            <w:right w:val="none" w:sz="0" w:space="0" w:color="auto"/>
          </w:divBdr>
          <w:divsChild>
            <w:div w:id="2085294445">
              <w:marLeft w:val="0"/>
              <w:marRight w:val="0"/>
              <w:marTop w:val="0"/>
              <w:marBottom w:val="0"/>
              <w:divBdr>
                <w:top w:val="none" w:sz="0" w:space="0" w:color="auto"/>
                <w:left w:val="none" w:sz="0" w:space="0" w:color="auto"/>
                <w:bottom w:val="none" w:sz="0" w:space="0" w:color="auto"/>
                <w:right w:val="none" w:sz="0" w:space="0" w:color="auto"/>
              </w:divBdr>
              <w:divsChild>
                <w:div w:id="30349950">
                  <w:marLeft w:val="0"/>
                  <w:marRight w:val="0"/>
                  <w:marTop w:val="0"/>
                  <w:marBottom w:val="0"/>
                  <w:divBdr>
                    <w:top w:val="none" w:sz="0" w:space="0" w:color="auto"/>
                    <w:left w:val="none" w:sz="0" w:space="0" w:color="auto"/>
                    <w:bottom w:val="none" w:sz="0" w:space="0" w:color="auto"/>
                    <w:right w:val="none" w:sz="0" w:space="0" w:color="auto"/>
                  </w:divBdr>
                </w:div>
                <w:div w:id="168547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988830570">
      <w:bodyDiv w:val="1"/>
      <w:marLeft w:val="0"/>
      <w:marRight w:val="0"/>
      <w:marTop w:val="0"/>
      <w:marBottom w:val="0"/>
      <w:divBdr>
        <w:top w:val="none" w:sz="0" w:space="0" w:color="auto"/>
        <w:left w:val="none" w:sz="0" w:space="0" w:color="auto"/>
        <w:bottom w:val="none" w:sz="0" w:space="0" w:color="auto"/>
        <w:right w:val="none" w:sz="0" w:space="0" w:color="auto"/>
      </w:divBdr>
    </w:div>
    <w:div w:id="1054278440">
      <w:bodyDiv w:val="1"/>
      <w:marLeft w:val="0"/>
      <w:marRight w:val="0"/>
      <w:marTop w:val="0"/>
      <w:marBottom w:val="0"/>
      <w:divBdr>
        <w:top w:val="none" w:sz="0" w:space="0" w:color="auto"/>
        <w:left w:val="none" w:sz="0" w:space="0" w:color="auto"/>
        <w:bottom w:val="none" w:sz="0" w:space="0" w:color="auto"/>
        <w:right w:val="none" w:sz="0" w:space="0" w:color="auto"/>
      </w:divBdr>
    </w:div>
    <w:div w:id="1178035909">
      <w:bodyDiv w:val="1"/>
      <w:marLeft w:val="0"/>
      <w:marRight w:val="0"/>
      <w:marTop w:val="0"/>
      <w:marBottom w:val="0"/>
      <w:divBdr>
        <w:top w:val="none" w:sz="0" w:space="0" w:color="auto"/>
        <w:left w:val="none" w:sz="0" w:space="0" w:color="auto"/>
        <w:bottom w:val="none" w:sz="0" w:space="0" w:color="auto"/>
        <w:right w:val="none" w:sz="0" w:space="0" w:color="auto"/>
      </w:divBdr>
    </w:div>
    <w:div w:id="1664773344">
      <w:bodyDiv w:val="1"/>
      <w:marLeft w:val="0"/>
      <w:marRight w:val="0"/>
      <w:marTop w:val="0"/>
      <w:marBottom w:val="0"/>
      <w:divBdr>
        <w:top w:val="none" w:sz="0" w:space="0" w:color="auto"/>
        <w:left w:val="none" w:sz="0" w:space="0" w:color="auto"/>
        <w:bottom w:val="none" w:sz="0" w:space="0" w:color="auto"/>
        <w:right w:val="none" w:sz="0" w:space="0" w:color="auto"/>
      </w:divBdr>
    </w:div>
    <w:div w:id="18771125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4498</Words>
  <Characters>31038</Characters>
  <Application>Microsoft Office Word</Application>
  <DocSecurity>0</DocSecurity>
  <Lines>258</Lines>
  <Paragraphs>70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Szűcs Aliz Adrienn</dc:creator>
  <cp:keywords/>
  <dc:description/>
  <cp:lastModifiedBy>MNB</cp:lastModifiedBy>
  <cp:revision>1</cp:revision>
  <cp:lastPrinted>1900-12-31T23:00:00Z</cp:lastPrinted>
  <dcterms:created xsi:type="dcterms:W3CDTF">2025-10-28T09:56:00Z</dcterms:created>
  <dcterms:modified xsi:type="dcterms:W3CDTF">2025-11-03T10:10:00Z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2028-10-19T08:11:14Z</vt:filetime>
  </property>
  <property fmtid="{D5CDD505-2E9C-101B-9397-08002B2CF9AE}" pid="3" name="Érvényességet beállító">
    <vt:lpwstr>szucsal</vt:lpwstr>
  </property>
  <property fmtid="{D5CDD505-2E9C-101B-9397-08002B2CF9AE}" pid="4" name="Érvényességi idő első beállítása">
    <vt:filetime>2023-10-19T08:11:14Z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rusznakg@mnb.hu</vt:lpwstr>
  </property>
  <property fmtid="{D5CDD505-2E9C-101B-9397-08002B2CF9AE}" pid="8" name="MSIP_Label_b0d11092-50c9-4e74-84b5-b1af078dc3d0_SetDate">
    <vt:lpwstr>2018-09-21T07:25:49.3369078Z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Extended_MSFT_Method">
    <vt:lpwstr>Automatic</vt:lpwstr>
  </property>
  <property fmtid="{D5CDD505-2E9C-101B-9397-08002B2CF9AE}" pid="12" name="Sensitivity">
    <vt:lpwstr>Protected</vt:lpwstr>
  </property>
</Properties>
</file>