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7820A" w14:textId="77777777" w:rsidR="00026136" w:rsidRPr="00E04428" w:rsidRDefault="00026136" w:rsidP="006734AC">
      <w:pPr>
        <w:rPr>
          <w:rFonts w:ascii="Arial" w:hAnsi="Arial" w:cs="Arial"/>
          <w:b/>
          <w:lang w:val="hu-HU"/>
        </w:rPr>
      </w:pPr>
      <w:r w:rsidRPr="00E04428">
        <w:rPr>
          <w:rFonts w:ascii="Arial" w:hAnsi="Arial" w:cs="Arial"/>
          <w:b/>
          <w:lang w:val="hu-HU"/>
        </w:rPr>
        <w:t>MNB azonosító</w:t>
      </w:r>
      <w:r w:rsidR="00663C5B" w:rsidRPr="00E04428">
        <w:rPr>
          <w:rFonts w:ascii="Arial" w:hAnsi="Arial" w:cs="Arial"/>
          <w:b/>
          <w:lang w:val="hu-HU"/>
        </w:rPr>
        <w:t xml:space="preserve"> kód</w:t>
      </w:r>
      <w:r w:rsidRPr="00E04428">
        <w:rPr>
          <w:rFonts w:ascii="Arial" w:hAnsi="Arial" w:cs="Arial"/>
          <w:b/>
          <w:lang w:val="hu-HU"/>
        </w:rPr>
        <w:t>: F97</w:t>
      </w:r>
    </w:p>
    <w:p w14:paraId="4B54974B" w14:textId="77777777" w:rsidR="00026136" w:rsidRPr="00E04428" w:rsidRDefault="00026136">
      <w:pPr>
        <w:rPr>
          <w:rFonts w:ascii="Arial" w:hAnsi="Arial" w:cs="Arial"/>
          <w:b/>
          <w:lang w:val="hu-HU"/>
        </w:rPr>
      </w:pPr>
    </w:p>
    <w:p w14:paraId="073CF409" w14:textId="77777777" w:rsidR="00026136" w:rsidRPr="00E04428" w:rsidRDefault="00026136">
      <w:pPr>
        <w:rPr>
          <w:rFonts w:ascii="Arial" w:hAnsi="Arial" w:cs="Arial"/>
          <w:lang w:val="hu-HU"/>
        </w:rPr>
      </w:pPr>
    </w:p>
    <w:p w14:paraId="486AC44D" w14:textId="77777777" w:rsidR="00026136" w:rsidRPr="00E04428" w:rsidRDefault="00026136" w:rsidP="006734AC">
      <w:pPr>
        <w:pStyle w:val="Cmsor1"/>
        <w:jc w:val="center"/>
        <w:rPr>
          <w:rFonts w:ascii="Arial" w:hAnsi="Arial" w:cs="Arial"/>
          <w:b/>
          <w:sz w:val="20"/>
        </w:rPr>
      </w:pPr>
      <w:r w:rsidRPr="00E04428">
        <w:rPr>
          <w:rFonts w:ascii="Arial" w:hAnsi="Arial" w:cs="Arial"/>
          <w:b/>
          <w:sz w:val="20"/>
        </w:rPr>
        <w:t xml:space="preserve">Kitöltési </w:t>
      </w:r>
      <w:r w:rsidR="006734AC" w:rsidRPr="00E04428">
        <w:rPr>
          <w:rFonts w:ascii="Arial" w:hAnsi="Arial" w:cs="Arial"/>
          <w:b/>
          <w:sz w:val="20"/>
        </w:rPr>
        <w:t>előírások</w:t>
      </w:r>
    </w:p>
    <w:p w14:paraId="42F99F4E" w14:textId="77777777" w:rsidR="00026136" w:rsidRPr="00E04428" w:rsidRDefault="004B6EF3" w:rsidP="008850C2">
      <w:pPr>
        <w:jc w:val="center"/>
        <w:rPr>
          <w:rFonts w:ascii="Arial" w:hAnsi="Arial" w:cs="Arial"/>
          <w:lang w:val="hu-HU"/>
        </w:rPr>
      </w:pPr>
      <w:r w:rsidRPr="00C465FE">
        <w:rPr>
          <w:rFonts w:ascii="Arial" w:hAnsi="Arial" w:cs="Arial"/>
          <w:b/>
          <w:lang w:val="hu-HU"/>
        </w:rPr>
        <w:t>Évközi mérlegjelentés</w:t>
      </w:r>
    </w:p>
    <w:p w14:paraId="7D614B4C" w14:textId="77777777" w:rsidR="00026136" w:rsidRPr="00E04428" w:rsidRDefault="00026136">
      <w:pPr>
        <w:rPr>
          <w:rFonts w:ascii="Arial" w:hAnsi="Arial" w:cs="Arial"/>
          <w:lang w:val="hu-HU"/>
        </w:rPr>
      </w:pPr>
    </w:p>
    <w:p w14:paraId="1892AC41" w14:textId="77777777" w:rsidR="00026136" w:rsidRPr="00E04428" w:rsidRDefault="00026136">
      <w:pPr>
        <w:rPr>
          <w:rFonts w:ascii="Arial" w:hAnsi="Arial" w:cs="Arial"/>
          <w:lang w:val="hu-HU"/>
        </w:rPr>
      </w:pPr>
    </w:p>
    <w:p w14:paraId="4DE70704" w14:textId="77777777" w:rsidR="00026136" w:rsidRPr="00E04428" w:rsidRDefault="00026136">
      <w:pPr>
        <w:pStyle w:val="Cmsor1"/>
        <w:rPr>
          <w:rFonts w:ascii="Arial" w:hAnsi="Arial" w:cs="Arial"/>
          <w:b/>
          <w:sz w:val="20"/>
        </w:rPr>
      </w:pPr>
      <w:r w:rsidRPr="00E04428">
        <w:rPr>
          <w:rFonts w:ascii="Arial" w:hAnsi="Arial" w:cs="Arial"/>
          <w:b/>
          <w:sz w:val="20"/>
        </w:rPr>
        <w:t xml:space="preserve">I. Általános </w:t>
      </w:r>
      <w:r w:rsidR="005C4A9F" w:rsidRPr="00E04428">
        <w:rPr>
          <w:rFonts w:ascii="Arial" w:hAnsi="Arial" w:cs="Arial"/>
          <w:b/>
          <w:sz w:val="20"/>
        </w:rPr>
        <w:t>előírások</w:t>
      </w:r>
    </w:p>
    <w:p w14:paraId="3304F048" w14:textId="77777777" w:rsidR="00026136" w:rsidRPr="00E04428" w:rsidRDefault="00026136">
      <w:pPr>
        <w:pStyle w:val="Szvegtrzs"/>
        <w:tabs>
          <w:tab w:val="num" w:pos="284"/>
        </w:tabs>
        <w:rPr>
          <w:rFonts w:ascii="Arial" w:hAnsi="Arial" w:cs="Arial"/>
          <w:sz w:val="20"/>
        </w:rPr>
      </w:pPr>
    </w:p>
    <w:p w14:paraId="5F82CD1A" w14:textId="77777777" w:rsidR="00026136" w:rsidRPr="00E04428" w:rsidRDefault="005C4A9F" w:rsidP="005C4A9F">
      <w:pPr>
        <w:pStyle w:val="Szvegtrzs"/>
        <w:ind w:left="284" w:hanging="284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1.</w:t>
      </w:r>
      <w:r w:rsidRPr="00E04428">
        <w:rPr>
          <w:rFonts w:ascii="Arial" w:hAnsi="Arial" w:cs="Arial"/>
          <w:sz w:val="20"/>
        </w:rPr>
        <w:tab/>
      </w:r>
      <w:r w:rsidR="00026136" w:rsidRPr="00E04428">
        <w:rPr>
          <w:rFonts w:ascii="Arial" w:hAnsi="Arial" w:cs="Arial"/>
          <w:sz w:val="20"/>
        </w:rPr>
        <w:t>Az adatszolgáltatási kötelezettségről az MNB az általa kijelölt adatszolgáltatót írásban értesíti.</w:t>
      </w:r>
    </w:p>
    <w:p w14:paraId="38033B35" w14:textId="77777777" w:rsidR="00026136" w:rsidRPr="00E04428" w:rsidRDefault="00026136">
      <w:pPr>
        <w:pStyle w:val="Szvegtrzs"/>
        <w:tabs>
          <w:tab w:val="num" w:pos="284"/>
        </w:tabs>
        <w:ind w:left="284"/>
        <w:rPr>
          <w:rFonts w:ascii="Arial" w:hAnsi="Arial" w:cs="Arial"/>
          <w:sz w:val="20"/>
        </w:rPr>
      </w:pPr>
    </w:p>
    <w:p w14:paraId="6F033525" w14:textId="65E7997F" w:rsidR="00026136" w:rsidRPr="00E04428" w:rsidRDefault="00026136">
      <w:pPr>
        <w:pStyle w:val="Szvegtrzs"/>
        <w:tabs>
          <w:tab w:val="num" w:pos="284"/>
        </w:tabs>
        <w:ind w:left="284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 xml:space="preserve">Az első adatszolgáltatást az első naptári negyedévről mint tárgynegyedévről kell elkészíteni, és a tárgyévre vonatkozó utolsó adatszolgáltatás a tárgyév negyedik negyedévéről készül. </w:t>
      </w:r>
    </w:p>
    <w:p w14:paraId="691AC4ED" w14:textId="77777777" w:rsidR="00026136" w:rsidRPr="00E04428" w:rsidRDefault="00026136">
      <w:pPr>
        <w:pStyle w:val="Szvegtrzs"/>
        <w:tabs>
          <w:tab w:val="num" w:pos="284"/>
        </w:tabs>
        <w:ind w:left="284"/>
        <w:rPr>
          <w:rFonts w:ascii="Arial" w:hAnsi="Arial" w:cs="Arial"/>
          <w:sz w:val="20"/>
        </w:rPr>
      </w:pPr>
    </w:p>
    <w:p w14:paraId="430194EF" w14:textId="1C5420D5" w:rsidR="00026136" w:rsidRPr="00E04428" w:rsidRDefault="005C4A9F" w:rsidP="005C4A9F">
      <w:pPr>
        <w:pStyle w:val="Szvegtrzs"/>
        <w:ind w:left="284" w:hanging="284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2.</w:t>
      </w:r>
      <w:r w:rsidRPr="00E04428">
        <w:rPr>
          <w:rFonts w:ascii="Arial" w:hAnsi="Arial" w:cs="Arial"/>
          <w:sz w:val="20"/>
        </w:rPr>
        <w:tab/>
      </w:r>
      <w:r w:rsidR="00026136" w:rsidRPr="00E04428">
        <w:rPr>
          <w:rFonts w:ascii="Arial" w:hAnsi="Arial" w:cs="Arial"/>
          <w:sz w:val="20"/>
        </w:rPr>
        <w:t xml:space="preserve">Az adatszolgáltatás </w:t>
      </w:r>
      <w:del w:id="0" w:author="MNB" w:date="2025-08-10T22:29:00Z">
        <w:r w:rsidR="00026136" w:rsidRPr="00E04428">
          <w:rPr>
            <w:rFonts w:ascii="Arial" w:hAnsi="Arial" w:cs="Arial"/>
            <w:sz w:val="20"/>
          </w:rPr>
          <w:delText>tábláját</w:delText>
        </w:r>
      </w:del>
      <w:ins w:id="1" w:author="MNB" w:date="2025-08-10T22:29:00Z">
        <w:r w:rsidR="00026136" w:rsidRPr="00E04428">
          <w:rPr>
            <w:rFonts w:ascii="Arial" w:hAnsi="Arial" w:cs="Arial"/>
            <w:sz w:val="20"/>
          </w:rPr>
          <w:t>táblá</w:t>
        </w:r>
        <w:r w:rsidR="00A51F79">
          <w:rPr>
            <w:rFonts w:ascii="Arial" w:hAnsi="Arial" w:cs="Arial"/>
            <w:sz w:val="20"/>
          </w:rPr>
          <w:t>i</w:t>
        </w:r>
        <w:r w:rsidR="00026136" w:rsidRPr="00E04428">
          <w:rPr>
            <w:rFonts w:ascii="Arial" w:hAnsi="Arial" w:cs="Arial"/>
            <w:sz w:val="20"/>
          </w:rPr>
          <w:t>t</w:t>
        </w:r>
      </w:ins>
      <w:r w:rsidR="00026136" w:rsidRPr="00E04428">
        <w:rPr>
          <w:rFonts w:ascii="Arial" w:hAnsi="Arial" w:cs="Arial"/>
          <w:sz w:val="20"/>
        </w:rPr>
        <w:t xml:space="preserve"> a számviteli előírások figyelembevételével, a számviteli nyilvántartások alapján, millió forintban kell kitölteni. A jelentendő adatok a kijelölt adatszolgáltatóra mint önálló </w:t>
      </w:r>
      <w:r w:rsidR="00281D40" w:rsidRPr="00E04428">
        <w:rPr>
          <w:rFonts w:ascii="Arial" w:hAnsi="Arial" w:cs="Arial"/>
          <w:sz w:val="20"/>
        </w:rPr>
        <w:t>jogalanyra</w:t>
      </w:r>
      <w:r w:rsidR="00026136" w:rsidRPr="00E04428">
        <w:rPr>
          <w:rFonts w:ascii="Arial" w:hAnsi="Arial" w:cs="Arial"/>
          <w:sz w:val="20"/>
        </w:rPr>
        <w:t xml:space="preserve"> vonatkoznak, vállalatcsoportra vonatkozó, konszolidált adatok</w:t>
      </w:r>
      <w:r w:rsidR="00281D40" w:rsidRPr="00E04428">
        <w:rPr>
          <w:rFonts w:ascii="Arial" w:hAnsi="Arial" w:cs="Arial"/>
          <w:sz w:val="20"/>
        </w:rPr>
        <w:t xml:space="preserve"> nem</w:t>
      </w:r>
      <w:r w:rsidR="00026136" w:rsidRPr="00E04428">
        <w:rPr>
          <w:rFonts w:ascii="Arial" w:hAnsi="Arial" w:cs="Arial"/>
          <w:sz w:val="20"/>
        </w:rPr>
        <w:t xml:space="preserve"> szerepeltet</w:t>
      </w:r>
      <w:r w:rsidR="00281D40" w:rsidRPr="00E04428">
        <w:rPr>
          <w:rFonts w:ascii="Arial" w:hAnsi="Arial" w:cs="Arial"/>
          <w:sz w:val="20"/>
        </w:rPr>
        <w:t>hetők</w:t>
      </w:r>
      <w:r w:rsidR="00026136" w:rsidRPr="00E04428">
        <w:rPr>
          <w:rFonts w:ascii="Arial" w:hAnsi="Arial" w:cs="Arial"/>
          <w:sz w:val="20"/>
        </w:rPr>
        <w:t xml:space="preserve">. </w:t>
      </w:r>
    </w:p>
    <w:p w14:paraId="2EBB70B0" w14:textId="374FDB8B" w:rsidR="00026136" w:rsidRDefault="00026136" w:rsidP="000336BD">
      <w:pPr>
        <w:pStyle w:val="Szvegtrzs"/>
        <w:spacing w:before="120"/>
        <w:ind w:left="284"/>
        <w:rPr>
          <w:rFonts w:ascii="Arial" w:hAnsi="Arial" w:cs="Arial"/>
          <w:sz w:val="20"/>
        </w:rPr>
      </w:pPr>
      <w:del w:id="2" w:author="MNB" w:date="2025-08-10T22:29:00Z">
        <w:r w:rsidRPr="00E04428">
          <w:rPr>
            <w:rFonts w:ascii="Arial" w:hAnsi="Arial" w:cs="Arial"/>
            <w:sz w:val="20"/>
          </w:rPr>
          <w:delText>Minden</w:delText>
        </w:r>
      </w:del>
      <w:ins w:id="3" w:author="MNB" w:date="2025-08-10T22:29:00Z">
        <w:r w:rsidR="00A51F79">
          <w:rPr>
            <w:rFonts w:ascii="Arial" w:hAnsi="Arial" w:cs="Arial"/>
            <w:sz w:val="20"/>
          </w:rPr>
          <w:t>A 01. táblában m</w:t>
        </w:r>
        <w:r w:rsidRPr="00E04428">
          <w:rPr>
            <w:rFonts w:ascii="Arial" w:hAnsi="Arial" w:cs="Arial"/>
            <w:sz w:val="20"/>
          </w:rPr>
          <w:t>inden</w:t>
        </w:r>
      </w:ins>
      <w:r w:rsidRPr="00E04428">
        <w:rPr>
          <w:rFonts w:ascii="Arial" w:hAnsi="Arial" w:cs="Arial"/>
          <w:sz w:val="20"/>
        </w:rPr>
        <w:t xml:space="preserve"> alkalommal adatot kell szolgáltatni a tárgyévet megelőző naptári évről, illetve a tárgyév adott negyedévéről (tárgynegyedévről). Amennyiben az előző évre vonatkozó adatok változtak az előző adatszolgáltatás óta, a táblában frissíteni kell azokat. Az évközi negyedévek adatai, illetve az év végére, év egészére vonatkozó adatok becsléseket tartalmazhatnak. Becslést kell alkalmazni, amennyiben az adatszolgáltató nem zárja le könyveit a naptári negyedévek végén, vagy a zárás az adatszolgáltatási határidő előtt nem történik meg. Az évközi negyedévek </w:t>
      </w:r>
      <w:del w:id="4" w:author="MNB" w:date="2025-08-10T22:29:00Z">
        <w:r w:rsidRPr="00E04428">
          <w:rPr>
            <w:rFonts w:ascii="Arial" w:hAnsi="Arial" w:cs="Arial"/>
            <w:sz w:val="20"/>
          </w:rPr>
          <w:delText>(</w:delText>
        </w:r>
      </w:del>
      <w:ins w:id="5" w:author="MNB" w:date="2025-08-10T22:29:00Z">
        <w:r w:rsidR="00481D4B">
          <w:rPr>
            <w:rFonts w:ascii="Arial" w:hAnsi="Arial" w:cs="Arial"/>
            <w:sz w:val="20"/>
          </w:rPr>
          <w:t xml:space="preserve">– </w:t>
        </w:r>
      </w:ins>
      <w:r w:rsidRPr="00E04428">
        <w:rPr>
          <w:rFonts w:ascii="Arial" w:hAnsi="Arial" w:cs="Arial"/>
          <w:sz w:val="20"/>
        </w:rPr>
        <w:t>előzetes</w:t>
      </w:r>
      <w:del w:id="6" w:author="MNB" w:date="2025-08-10T22:29:00Z">
        <w:r w:rsidRPr="00E04428">
          <w:rPr>
            <w:rFonts w:ascii="Arial" w:hAnsi="Arial" w:cs="Arial"/>
            <w:sz w:val="20"/>
          </w:rPr>
          <w:delText>)</w:delText>
        </w:r>
      </w:del>
      <w:ins w:id="7" w:author="MNB" w:date="2025-08-10T22:29:00Z">
        <w:r w:rsidR="00481D4B">
          <w:rPr>
            <w:rFonts w:ascii="Arial" w:hAnsi="Arial" w:cs="Arial"/>
            <w:sz w:val="20"/>
          </w:rPr>
          <w:t xml:space="preserve"> –</w:t>
        </w:r>
      </w:ins>
      <w:r w:rsidRPr="00E04428">
        <w:rPr>
          <w:rFonts w:ascii="Arial" w:hAnsi="Arial" w:cs="Arial"/>
          <w:sz w:val="20"/>
        </w:rPr>
        <w:t xml:space="preserve"> adatait azok esetleges </w:t>
      </w:r>
      <w:del w:id="8" w:author="MNB" w:date="2025-08-10T22:29:00Z">
        <w:r w:rsidRPr="00E04428">
          <w:rPr>
            <w:rFonts w:ascii="Arial" w:hAnsi="Arial" w:cs="Arial"/>
            <w:sz w:val="20"/>
          </w:rPr>
          <w:delText>(</w:delText>
        </w:r>
      </w:del>
      <w:ins w:id="9" w:author="MNB" w:date="2025-08-10T22:29:00Z">
        <w:r w:rsidR="00481D4B">
          <w:rPr>
            <w:rFonts w:ascii="Arial" w:hAnsi="Arial" w:cs="Arial"/>
            <w:sz w:val="20"/>
          </w:rPr>
          <w:t xml:space="preserve">– </w:t>
        </w:r>
      </w:ins>
      <w:r w:rsidRPr="00E04428">
        <w:rPr>
          <w:rFonts w:ascii="Arial" w:hAnsi="Arial" w:cs="Arial"/>
          <w:sz w:val="20"/>
        </w:rPr>
        <w:t>újabb információ miatti</w:t>
      </w:r>
      <w:del w:id="10" w:author="MNB" w:date="2025-08-10T22:29:00Z">
        <w:r w:rsidRPr="00E04428">
          <w:rPr>
            <w:rFonts w:ascii="Arial" w:hAnsi="Arial" w:cs="Arial"/>
            <w:sz w:val="20"/>
          </w:rPr>
          <w:delText>)</w:delText>
        </w:r>
      </w:del>
      <w:ins w:id="11" w:author="MNB" w:date="2025-08-10T22:29:00Z">
        <w:r w:rsidR="00481D4B">
          <w:rPr>
            <w:rFonts w:ascii="Arial" w:hAnsi="Arial" w:cs="Arial"/>
            <w:sz w:val="20"/>
          </w:rPr>
          <w:t xml:space="preserve"> –</w:t>
        </w:r>
      </w:ins>
      <w:r w:rsidRPr="00E04428">
        <w:rPr>
          <w:rFonts w:ascii="Arial" w:hAnsi="Arial" w:cs="Arial"/>
          <w:sz w:val="20"/>
        </w:rPr>
        <w:t xml:space="preserve"> változása esetén nem kell újra jelenteni.</w:t>
      </w:r>
    </w:p>
    <w:p w14:paraId="0DA6358C" w14:textId="77777777" w:rsidR="00026136" w:rsidRPr="00E04428" w:rsidRDefault="00026136">
      <w:pPr>
        <w:pStyle w:val="Szvegtrzs"/>
        <w:rPr>
          <w:del w:id="12" w:author="MNB" w:date="2025-08-10T22:29:00Z"/>
          <w:rFonts w:ascii="Arial" w:hAnsi="Arial" w:cs="Arial"/>
          <w:sz w:val="20"/>
        </w:rPr>
      </w:pPr>
    </w:p>
    <w:p w14:paraId="68CFC7A9" w14:textId="3C60EB5D" w:rsidR="00A51F79" w:rsidRPr="00E04428" w:rsidRDefault="00A51F79" w:rsidP="000336BD">
      <w:pPr>
        <w:pStyle w:val="Szvegtrzs"/>
        <w:spacing w:before="120"/>
        <w:ind w:left="284"/>
        <w:rPr>
          <w:ins w:id="13" w:author="MNB" w:date="2025-08-10T22:29:00Z"/>
          <w:rFonts w:ascii="Arial" w:hAnsi="Arial" w:cs="Arial"/>
          <w:sz w:val="20"/>
        </w:rPr>
      </w:pPr>
      <w:r w:rsidRPr="00CE20D5">
        <w:rPr>
          <w:rFonts w:ascii="Arial" w:hAnsi="Arial"/>
          <w:sz w:val="20"/>
        </w:rPr>
        <w:t xml:space="preserve">A </w:t>
      </w:r>
      <w:del w:id="14" w:author="MNB" w:date="2025-08-10T22:29:00Z">
        <w:r w:rsidR="00026136" w:rsidRPr="00E04428">
          <w:rPr>
            <w:rFonts w:ascii="Arial" w:hAnsi="Arial" w:cs="Arial"/>
            <w:b/>
            <w:sz w:val="20"/>
          </w:rPr>
          <w:delText>tábla</w:delText>
        </w:r>
      </w:del>
      <w:ins w:id="15" w:author="MNB" w:date="2025-08-10T22:29:00Z">
        <w:r>
          <w:rPr>
            <w:rFonts w:ascii="Arial" w:hAnsi="Arial" w:cs="Arial"/>
            <w:sz w:val="20"/>
          </w:rPr>
          <w:t xml:space="preserve">02. táblában a tárgynegyedévről kell </w:t>
        </w:r>
        <w:r w:rsidR="00A74968">
          <w:rPr>
            <w:rFonts w:ascii="Arial" w:hAnsi="Arial" w:cs="Arial"/>
            <w:sz w:val="20"/>
          </w:rPr>
          <w:t>adatot szolgál</w:t>
        </w:r>
        <w:r w:rsidR="00481D4B">
          <w:rPr>
            <w:rFonts w:ascii="Arial" w:hAnsi="Arial" w:cs="Arial"/>
            <w:sz w:val="20"/>
          </w:rPr>
          <w:t>t</w:t>
        </w:r>
        <w:r w:rsidR="00A74968">
          <w:rPr>
            <w:rFonts w:ascii="Arial" w:hAnsi="Arial" w:cs="Arial"/>
            <w:sz w:val="20"/>
          </w:rPr>
          <w:t>atni</w:t>
        </w:r>
        <w:r>
          <w:rPr>
            <w:rFonts w:ascii="Arial" w:hAnsi="Arial" w:cs="Arial"/>
            <w:sz w:val="20"/>
          </w:rPr>
          <w:t>.</w:t>
        </w:r>
      </w:ins>
    </w:p>
    <w:p w14:paraId="67DEDDF0" w14:textId="77777777" w:rsidR="00026136" w:rsidRPr="00E04428" w:rsidRDefault="00026136">
      <w:pPr>
        <w:pStyle w:val="Szvegtrzs"/>
        <w:rPr>
          <w:ins w:id="16" w:author="MNB" w:date="2025-08-10T22:29:00Z"/>
          <w:rFonts w:ascii="Arial" w:hAnsi="Arial" w:cs="Arial"/>
          <w:sz w:val="20"/>
        </w:rPr>
      </w:pPr>
    </w:p>
    <w:p w14:paraId="6BF51D65" w14:textId="3C023DD1" w:rsidR="00026136" w:rsidRPr="00E04428" w:rsidRDefault="00026136">
      <w:pPr>
        <w:pStyle w:val="Szvegtrzs2"/>
        <w:numPr>
          <w:ilvl w:val="0"/>
          <w:numId w:val="1"/>
        </w:numPr>
        <w:tabs>
          <w:tab w:val="clear" w:pos="720"/>
          <w:tab w:val="num" w:pos="284"/>
          <w:tab w:val="num" w:pos="426"/>
        </w:tabs>
        <w:ind w:left="284" w:hanging="284"/>
        <w:rPr>
          <w:rFonts w:ascii="Arial" w:hAnsi="Arial" w:cs="Arial"/>
          <w:b/>
          <w:sz w:val="20"/>
        </w:rPr>
      </w:pPr>
      <w:ins w:id="17" w:author="MNB" w:date="2025-08-10T22:29:00Z">
        <w:r w:rsidRPr="00E04428">
          <w:rPr>
            <w:rFonts w:ascii="Arial" w:hAnsi="Arial" w:cs="Arial"/>
            <w:b/>
            <w:sz w:val="20"/>
          </w:rPr>
          <w:t>A tábl</w:t>
        </w:r>
        <w:r w:rsidR="00F960C9">
          <w:rPr>
            <w:rFonts w:ascii="Arial" w:hAnsi="Arial" w:cs="Arial"/>
            <w:b/>
            <w:sz w:val="20"/>
          </w:rPr>
          <w:t>ák</w:t>
        </w:r>
      </w:ins>
      <w:r w:rsidRPr="00E04428">
        <w:rPr>
          <w:rFonts w:ascii="Arial" w:hAnsi="Arial" w:cs="Arial"/>
          <w:b/>
          <w:sz w:val="20"/>
        </w:rPr>
        <w:t xml:space="preserve"> kitöltésével kapcsolatos részletes </w:t>
      </w:r>
      <w:r w:rsidR="000336BD" w:rsidRPr="00E04428">
        <w:rPr>
          <w:rFonts w:ascii="Arial" w:hAnsi="Arial" w:cs="Arial"/>
          <w:b/>
          <w:sz w:val="20"/>
        </w:rPr>
        <w:t>előíráso</w:t>
      </w:r>
      <w:r w:rsidRPr="00E04428">
        <w:rPr>
          <w:rFonts w:ascii="Arial" w:hAnsi="Arial" w:cs="Arial"/>
          <w:b/>
          <w:sz w:val="20"/>
        </w:rPr>
        <w:t>k</w:t>
      </w:r>
    </w:p>
    <w:p w14:paraId="3575AA65" w14:textId="77777777" w:rsidR="00885A98" w:rsidRPr="00E04428" w:rsidRDefault="00885A98">
      <w:pPr>
        <w:pStyle w:val="Szvegtrzs"/>
        <w:rPr>
          <w:rFonts w:ascii="Arial" w:hAnsi="Arial" w:cs="Arial"/>
          <w:sz w:val="20"/>
        </w:rPr>
      </w:pPr>
    </w:p>
    <w:p w14:paraId="7E16C485" w14:textId="6D322EC4" w:rsidR="005946CA" w:rsidRPr="00E04428" w:rsidRDefault="009D2C60">
      <w:pPr>
        <w:pStyle w:val="Szvegtrzs"/>
        <w:rPr>
          <w:rFonts w:ascii="Arial" w:hAnsi="Arial" w:cs="Arial"/>
          <w:sz w:val="20"/>
        </w:rPr>
      </w:pPr>
      <w:ins w:id="18" w:author="MNB" w:date="2025-08-10T22:29:00Z">
        <w:r>
          <w:rPr>
            <w:rFonts w:ascii="Arial" w:hAnsi="Arial" w:cs="Arial"/>
            <w:sz w:val="20"/>
          </w:rPr>
          <w:t xml:space="preserve">1. </w:t>
        </w:r>
      </w:ins>
      <w:r w:rsidR="005946CA" w:rsidRPr="00E04428">
        <w:rPr>
          <w:rFonts w:ascii="Arial" w:hAnsi="Arial" w:cs="Arial"/>
          <w:sz w:val="20"/>
        </w:rPr>
        <w:t>A</w:t>
      </w:r>
      <w:ins w:id="19" w:author="MNB" w:date="2025-08-10T22:29:00Z">
        <w:r w:rsidR="005946CA" w:rsidRPr="00E04428">
          <w:rPr>
            <w:rFonts w:ascii="Arial" w:hAnsi="Arial" w:cs="Arial"/>
            <w:sz w:val="20"/>
          </w:rPr>
          <w:t xml:space="preserve"> </w:t>
        </w:r>
        <w:r w:rsidR="00F960C9">
          <w:rPr>
            <w:rFonts w:ascii="Arial" w:hAnsi="Arial" w:cs="Arial"/>
            <w:sz w:val="20"/>
          </w:rPr>
          <w:t>01.</w:t>
        </w:r>
      </w:ins>
      <w:r w:rsidR="00F960C9">
        <w:rPr>
          <w:rFonts w:ascii="Arial" w:hAnsi="Arial" w:cs="Arial"/>
          <w:sz w:val="20"/>
        </w:rPr>
        <w:t xml:space="preserve"> </w:t>
      </w:r>
      <w:r w:rsidR="005946CA" w:rsidRPr="00E04428">
        <w:rPr>
          <w:rFonts w:ascii="Arial" w:hAnsi="Arial" w:cs="Arial"/>
          <w:sz w:val="20"/>
        </w:rPr>
        <w:t>tábla egyes sorai</w:t>
      </w:r>
      <w:r w:rsidR="007A56DB" w:rsidRPr="00E04428">
        <w:rPr>
          <w:rFonts w:ascii="Arial" w:hAnsi="Arial" w:cs="Arial"/>
          <w:sz w:val="20"/>
        </w:rPr>
        <w:t>ra vonatkozó kitöltési előírások</w:t>
      </w:r>
      <w:del w:id="20" w:author="MNB" w:date="2025-08-10T22:29:00Z">
        <w:r w:rsidR="005946CA" w:rsidRPr="00E04428">
          <w:rPr>
            <w:rFonts w:ascii="Arial" w:hAnsi="Arial" w:cs="Arial"/>
            <w:sz w:val="20"/>
          </w:rPr>
          <w:delText>:</w:delText>
        </w:r>
      </w:del>
    </w:p>
    <w:p w14:paraId="4A7E2EBB" w14:textId="77777777" w:rsidR="005946CA" w:rsidRDefault="005946CA">
      <w:pPr>
        <w:pStyle w:val="Szvegtrzs"/>
        <w:rPr>
          <w:rFonts w:ascii="Arial" w:hAnsi="Arial" w:cs="Arial"/>
          <w:sz w:val="20"/>
        </w:rPr>
      </w:pPr>
    </w:p>
    <w:p w14:paraId="65D3A50E" w14:textId="2992F070" w:rsidR="00BC34FD" w:rsidRDefault="00EA214C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03. </w:t>
      </w:r>
      <w:r w:rsidRPr="00EA214C">
        <w:rPr>
          <w:rFonts w:ascii="Arial" w:hAnsi="Arial" w:cs="Arial"/>
          <w:sz w:val="20"/>
        </w:rPr>
        <w:t xml:space="preserve">Tartósan adott kölcsönök, letétek, cash-pool, lízing </w:t>
      </w:r>
      <w:r w:rsidR="00BC34FD" w:rsidRPr="00BC34FD">
        <w:rPr>
          <w:rFonts w:ascii="Arial" w:hAnsi="Arial" w:cs="Arial"/>
          <w:sz w:val="20"/>
        </w:rPr>
        <w:t>(részesedési viszonyban is)</w:t>
      </w:r>
    </w:p>
    <w:p w14:paraId="04512DF1" w14:textId="2EC19949" w:rsidR="00EA214C" w:rsidRDefault="00EA214C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befektet</w:t>
      </w:r>
      <w:r w:rsidR="008F0D36">
        <w:rPr>
          <w:rFonts w:ascii="Arial" w:hAnsi="Arial" w:cs="Arial"/>
          <w:sz w:val="20"/>
        </w:rPr>
        <w:t xml:space="preserve">ett pénzügyi eszközökből ki kell emelni a </w:t>
      </w:r>
      <w:r w:rsidR="008F0D36" w:rsidRPr="008F0D36">
        <w:rPr>
          <w:rFonts w:ascii="Arial" w:hAnsi="Arial" w:cs="Arial"/>
          <w:sz w:val="20"/>
        </w:rPr>
        <w:t xml:space="preserve">belföldi vagy külföldi partnernek kölcsönadott pénzeszköz állományát, ideértve a kapcsolt, illetve bármely részesedési viszonyban lévő vállalkozásokat, </w:t>
      </w:r>
      <w:r w:rsidR="008F0D36">
        <w:rPr>
          <w:rFonts w:ascii="Arial" w:hAnsi="Arial" w:cs="Arial"/>
          <w:sz w:val="20"/>
        </w:rPr>
        <w:t>valamint</w:t>
      </w:r>
      <w:r w:rsidR="008F0D36" w:rsidRPr="008F0D36">
        <w:rPr>
          <w:rFonts w:ascii="Arial" w:hAnsi="Arial" w:cs="Arial"/>
          <w:sz w:val="20"/>
        </w:rPr>
        <w:t xml:space="preserve"> az adatszolgáltató munkavállalóit is. Kölcsönként kell kimutatni az adott letétet, kauciót, fedezetet, óvadékot, valamint a pénzügyi lízinget is. </w:t>
      </w:r>
      <w:bookmarkStart w:id="21" w:name="_Hlk102662603"/>
      <w:bookmarkStart w:id="22" w:name="_Hlk109656030"/>
      <w:r w:rsidR="00AA6004">
        <w:rPr>
          <w:rFonts w:ascii="Arial" w:hAnsi="Arial" w:cs="Arial"/>
          <w:sz w:val="20"/>
        </w:rPr>
        <w:t>Amennyiben az adatszolgáltató a</w:t>
      </w:r>
      <w:r w:rsidR="00B37DAB">
        <w:rPr>
          <w:rFonts w:ascii="Arial" w:hAnsi="Arial" w:cs="Arial"/>
          <w:sz w:val="20"/>
        </w:rPr>
        <w:t xml:space="preserve"> kölcsönök</w:t>
      </w:r>
      <w:r w:rsidR="00AA6004">
        <w:rPr>
          <w:rFonts w:ascii="Arial" w:hAnsi="Arial" w:cs="Arial"/>
          <w:sz w:val="20"/>
        </w:rPr>
        <w:t xml:space="preserve"> elhatárolt kamat</w:t>
      </w:r>
      <w:r w:rsidR="00B37DAB">
        <w:rPr>
          <w:rFonts w:ascii="Arial" w:hAnsi="Arial" w:cs="Arial"/>
          <w:sz w:val="20"/>
        </w:rPr>
        <w:t>át</w:t>
      </w:r>
      <w:r w:rsidR="00AA6004">
        <w:rPr>
          <w:rFonts w:ascii="Arial" w:hAnsi="Arial" w:cs="Arial"/>
          <w:sz w:val="20"/>
        </w:rPr>
        <w:t xml:space="preserve"> a befektetett pénzügyi eszközök között, nem pedig </w:t>
      </w:r>
      <w:r w:rsidR="00AA6004" w:rsidRPr="008F0D36">
        <w:rPr>
          <w:rFonts w:ascii="Arial" w:hAnsi="Arial" w:cs="Arial"/>
          <w:sz w:val="20"/>
        </w:rPr>
        <w:t>aktív időbeli elhatárolásként</w:t>
      </w:r>
      <w:r w:rsidR="00AA6004">
        <w:rPr>
          <w:rFonts w:ascii="Arial" w:hAnsi="Arial" w:cs="Arial"/>
          <w:sz w:val="20"/>
        </w:rPr>
        <w:t xml:space="preserve"> mutatja ki, azok összegét a</w:t>
      </w:r>
      <w:r w:rsidR="008F0D36" w:rsidRPr="00AA6004">
        <w:rPr>
          <w:rFonts w:ascii="Arial" w:hAnsi="Arial" w:cs="Arial"/>
          <w:sz w:val="20"/>
        </w:rPr>
        <w:t>z adott kölcsön</w:t>
      </w:r>
      <w:r w:rsidR="00AA6004">
        <w:rPr>
          <w:rFonts w:ascii="Arial" w:hAnsi="Arial" w:cs="Arial"/>
          <w:sz w:val="20"/>
        </w:rPr>
        <w:t xml:space="preserve">nél </w:t>
      </w:r>
      <w:r w:rsidR="00D11827">
        <w:rPr>
          <w:rFonts w:ascii="Arial" w:hAnsi="Arial" w:cs="Arial"/>
          <w:sz w:val="20"/>
        </w:rPr>
        <w:t>kell jelenteni.</w:t>
      </w:r>
      <w:bookmarkEnd w:id="21"/>
    </w:p>
    <w:bookmarkEnd w:id="22"/>
    <w:p w14:paraId="395C1ECA" w14:textId="77777777" w:rsidR="00EA214C" w:rsidRDefault="00EA214C">
      <w:pPr>
        <w:pStyle w:val="Szvegtrzs"/>
        <w:rPr>
          <w:rFonts w:ascii="Arial" w:hAnsi="Arial" w:cs="Arial"/>
          <w:sz w:val="20"/>
        </w:rPr>
      </w:pPr>
    </w:p>
    <w:p w14:paraId="1E15F39E" w14:textId="7D6BBB1C" w:rsidR="005C46B8" w:rsidRDefault="005C46B8" w:rsidP="00CC3FCE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09. E</w:t>
      </w:r>
      <w:r w:rsidRPr="005C46B8">
        <w:rPr>
          <w:rFonts w:ascii="Arial" w:hAnsi="Arial" w:cs="Arial"/>
          <w:sz w:val="20"/>
        </w:rPr>
        <w:t xml:space="preserve">bből: </w:t>
      </w:r>
      <w:r w:rsidR="00D7642E">
        <w:rPr>
          <w:rFonts w:ascii="Arial" w:hAnsi="Arial" w:cs="Arial"/>
          <w:sz w:val="20"/>
        </w:rPr>
        <w:t>r</w:t>
      </w:r>
      <w:r w:rsidRPr="005C46B8">
        <w:rPr>
          <w:rFonts w:ascii="Arial" w:hAnsi="Arial" w:cs="Arial"/>
          <w:sz w:val="20"/>
        </w:rPr>
        <w:t>észesedések államháztartásba besorolt (leány)vállalatokban</w:t>
      </w:r>
    </w:p>
    <w:p w14:paraId="4B2FABC5" w14:textId="39390931" w:rsidR="0042674A" w:rsidRPr="00C465FE" w:rsidRDefault="006A5544" w:rsidP="00D0526E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r w:rsidRPr="00C465FE">
        <w:rPr>
          <w:rFonts w:ascii="Arial" w:hAnsi="Arial" w:cs="Arial"/>
          <w:lang w:val="hu-HU"/>
        </w:rPr>
        <w:t>Ebben a sorban kell jelenteni az adatszolgáltató tulajdonában lévő, a befektetett eszközök</w:t>
      </w:r>
      <w:ins w:id="23" w:author="MNB" w:date="2025-08-10T22:29:00Z">
        <w:r w:rsidR="00F960C9">
          <w:rPr>
            <w:rFonts w:ascii="Arial" w:hAnsi="Arial" w:cs="Arial"/>
            <w:lang w:val="hu-HU"/>
          </w:rPr>
          <w:t xml:space="preserve"> között</w:t>
        </w:r>
      </w:ins>
      <w:r w:rsidR="00CC3FCE">
        <w:rPr>
          <w:rFonts w:ascii="Arial" w:hAnsi="Arial" w:cs="Arial"/>
          <w:lang w:val="hu-HU"/>
        </w:rPr>
        <w:t>,</w:t>
      </w:r>
      <w:r w:rsidRPr="00C465FE">
        <w:rPr>
          <w:rFonts w:ascii="Arial" w:hAnsi="Arial" w:cs="Arial"/>
          <w:lang w:val="hu-HU"/>
        </w:rPr>
        <w:t xml:space="preserve"> valamint a forgóeszközként kimutatott részvények, részesedések együttes állományát</w:t>
      </w:r>
      <w:r w:rsidR="00584EB0" w:rsidRPr="00C465FE">
        <w:rPr>
          <w:rFonts w:ascii="Arial" w:hAnsi="Arial" w:cs="Arial"/>
          <w:lang w:val="hu-HU"/>
        </w:rPr>
        <w:t xml:space="preserve">, amennyiben a részesedés államháztartásba sorolt </w:t>
      </w:r>
      <w:r w:rsidR="00995C16" w:rsidRPr="00C465FE">
        <w:rPr>
          <w:rFonts w:ascii="Arial" w:hAnsi="Arial" w:cs="Arial"/>
          <w:lang w:val="hu-HU"/>
        </w:rPr>
        <w:t>(leány)</w:t>
      </w:r>
      <w:r w:rsidR="00584EB0" w:rsidRPr="00C465FE">
        <w:rPr>
          <w:rFonts w:ascii="Arial" w:hAnsi="Arial" w:cs="Arial"/>
          <w:lang w:val="hu-HU"/>
        </w:rPr>
        <w:t>vállalatban áll fenn.</w:t>
      </w:r>
      <w:r w:rsidR="0042674A" w:rsidRPr="00C465FE">
        <w:rPr>
          <w:rFonts w:ascii="Arial" w:hAnsi="Arial" w:cs="Arial"/>
          <w:bCs/>
          <w:lang w:val="hu-HU"/>
        </w:rPr>
        <w:t xml:space="preserve"> </w:t>
      </w:r>
      <w:r w:rsidR="00F82B32" w:rsidRPr="00C465FE">
        <w:rPr>
          <w:rFonts w:ascii="Arial" w:hAnsi="Arial" w:cs="Arial"/>
          <w:bCs/>
          <w:lang w:val="hu-HU"/>
        </w:rPr>
        <w:t>A statisztikai szempont</w:t>
      </w:r>
      <w:r w:rsidR="00E7328C" w:rsidRPr="00C465FE">
        <w:rPr>
          <w:rFonts w:ascii="Arial" w:hAnsi="Arial" w:cs="Arial"/>
          <w:bCs/>
          <w:lang w:val="hu-HU"/>
        </w:rPr>
        <w:t>ok szerint</w:t>
      </w:r>
      <w:r w:rsidR="00F82B32" w:rsidRPr="00C465FE">
        <w:rPr>
          <w:rFonts w:ascii="Arial" w:hAnsi="Arial" w:cs="Arial"/>
          <w:bCs/>
          <w:lang w:val="hu-HU"/>
        </w:rPr>
        <w:t xml:space="preserve"> </w:t>
      </w:r>
      <w:r w:rsidR="0042674A" w:rsidRPr="00C465FE">
        <w:rPr>
          <w:rFonts w:ascii="Arial" w:hAnsi="Arial" w:cs="Arial"/>
          <w:bCs/>
          <w:lang w:val="hu-HU"/>
        </w:rPr>
        <w:t xml:space="preserve">az államháztartásba </w:t>
      </w:r>
      <w:r w:rsidR="00995C16" w:rsidRPr="00C465FE">
        <w:rPr>
          <w:rFonts w:ascii="Arial" w:hAnsi="Arial" w:cs="Arial"/>
          <w:bCs/>
          <w:lang w:val="hu-HU"/>
        </w:rPr>
        <w:t xml:space="preserve">(G, H szektor) </w:t>
      </w:r>
      <w:r w:rsidR="0042674A" w:rsidRPr="00C465FE">
        <w:rPr>
          <w:rFonts w:ascii="Arial" w:hAnsi="Arial" w:cs="Arial"/>
          <w:bCs/>
          <w:lang w:val="hu-HU"/>
        </w:rPr>
        <w:t xml:space="preserve">sorolt vállalatok </w:t>
      </w:r>
      <w:r w:rsidR="005E3E3F">
        <w:rPr>
          <w:rFonts w:ascii="Arial" w:hAnsi="Arial" w:cs="Arial"/>
          <w:bCs/>
          <w:lang w:val="hu-HU"/>
        </w:rPr>
        <w:t>köre</w:t>
      </w:r>
      <w:r w:rsidR="00E7328C" w:rsidRPr="00C465FE">
        <w:rPr>
          <w:rFonts w:ascii="Arial" w:hAnsi="Arial" w:cs="Arial"/>
          <w:bCs/>
          <w:lang w:val="hu-HU"/>
        </w:rPr>
        <w:t xml:space="preserve"> </w:t>
      </w:r>
      <w:r w:rsidR="0042674A" w:rsidRPr="00C465FE">
        <w:rPr>
          <w:rFonts w:ascii="Arial" w:hAnsi="Arial" w:cs="Arial"/>
          <w:bCs/>
          <w:lang w:val="hu-HU"/>
        </w:rPr>
        <w:t>megtalálható a</w:t>
      </w:r>
      <w:r w:rsidR="005E3E3F">
        <w:rPr>
          <w:rFonts w:ascii="Arial" w:hAnsi="Arial" w:cs="Arial"/>
          <w:bCs/>
          <w:lang w:val="hu-HU"/>
        </w:rPr>
        <w:t xml:space="preserve"> 3. melléklet 1. pontja szerinti, az</w:t>
      </w:r>
      <w:r w:rsidR="0042674A" w:rsidRPr="00C465FE">
        <w:rPr>
          <w:rFonts w:ascii="Arial" w:hAnsi="Arial" w:cs="Arial"/>
          <w:bCs/>
          <w:lang w:val="hu-HU"/>
        </w:rPr>
        <w:t xml:space="preserve"> MNB honlapján</w:t>
      </w:r>
      <w:r w:rsidR="005E3E3F">
        <w:rPr>
          <w:rFonts w:ascii="Arial" w:hAnsi="Arial" w:cs="Arial"/>
          <w:bCs/>
          <w:lang w:val="hu-HU"/>
        </w:rPr>
        <w:t xml:space="preserve"> közzétett </w:t>
      </w:r>
      <w:del w:id="24" w:author="MNB" w:date="2025-08-10T22:29:00Z">
        <w:r w:rsidR="005E3E3F">
          <w:rPr>
            <w:rFonts w:ascii="Arial" w:hAnsi="Arial" w:cs="Arial"/>
            <w:bCs/>
            <w:lang w:val="hu-HU"/>
          </w:rPr>
          <w:delText>listán</w:delText>
        </w:r>
        <w:r w:rsidR="0042674A" w:rsidRPr="00C465FE">
          <w:rPr>
            <w:rFonts w:ascii="Arial" w:hAnsi="Arial" w:cs="Arial"/>
            <w:bCs/>
            <w:lang w:val="hu-HU"/>
          </w:rPr>
          <w:delText>.</w:delText>
        </w:r>
      </w:del>
      <w:ins w:id="25" w:author="MNB" w:date="2025-08-10T22:29:00Z">
        <w:r w:rsidR="00B0524A">
          <w:rPr>
            <w:rFonts w:ascii="Arial" w:hAnsi="Arial" w:cs="Arial"/>
            <w:bCs/>
            <w:lang w:val="hu-HU"/>
          </w:rPr>
          <w:t>technikai segédlet</w:t>
        </w:r>
        <w:r w:rsidR="00A51F79">
          <w:rPr>
            <w:rFonts w:ascii="Arial" w:hAnsi="Arial" w:cs="Arial"/>
            <w:bCs/>
            <w:lang w:val="hu-HU"/>
          </w:rPr>
          <w:t xml:space="preserve"> </w:t>
        </w:r>
        <w:r w:rsidR="00B0524A">
          <w:rPr>
            <w:rFonts w:ascii="Arial" w:hAnsi="Arial" w:cs="Arial"/>
            <w:bCs/>
            <w:lang w:val="hu-HU"/>
          </w:rPr>
          <w:t xml:space="preserve">vonatkozó </w:t>
        </w:r>
        <w:r w:rsidR="005E3E3F">
          <w:rPr>
            <w:rFonts w:ascii="Arial" w:hAnsi="Arial" w:cs="Arial"/>
            <w:bCs/>
            <w:lang w:val="hu-HU"/>
          </w:rPr>
          <w:t>listá</w:t>
        </w:r>
        <w:r w:rsidR="00B0524A">
          <w:rPr>
            <w:rFonts w:ascii="Arial" w:hAnsi="Arial" w:cs="Arial"/>
            <w:bCs/>
            <w:lang w:val="hu-HU"/>
          </w:rPr>
          <w:t>jában</w:t>
        </w:r>
        <w:r w:rsidR="00FD5E38">
          <w:rPr>
            <w:rFonts w:ascii="Arial" w:hAnsi="Arial" w:cs="Arial"/>
            <w:bCs/>
            <w:lang w:val="hu-HU"/>
          </w:rPr>
          <w:t xml:space="preserve"> </w:t>
        </w:r>
        <w:r w:rsidR="00FD5E38" w:rsidRPr="00FD5E38">
          <w:rPr>
            <w:rFonts w:ascii="Arial" w:hAnsi="Arial" w:cs="Arial"/>
            <w:bCs/>
            <w:lang w:val="hu-HU"/>
          </w:rPr>
          <w:t>(</w:t>
        </w:r>
        <w:r w:rsidR="00290400">
          <w:rPr>
            <w:rFonts w:ascii="Arial" w:hAnsi="Arial" w:cs="Arial"/>
            <w:bCs/>
            <w:lang w:val="hu-HU"/>
          </w:rPr>
          <w:t>Aktuális pénzügyi lista)</w:t>
        </w:r>
        <w:r w:rsidR="0042674A" w:rsidRPr="00C465FE">
          <w:rPr>
            <w:rFonts w:ascii="Arial" w:hAnsi="Arial" w:cs="Arial"/>
            <w:bCs/>
            <w:lang w:val="hu-HU"/>
          </w:rPr>
          <w:t>.</w:t>
        </w:r>
      </w:ins>
      <w:r w:rsidR="0042674A" w:rsidRPr="00C465FE">
        <w:rPr>
          <w:rFonts w:ascii="Arial" w:hAnsi="Arial" w:cs="Arial"/>
          <w:bCs/>
          <w:lang w:val="hu-HU"/>
        </w:rPr>
        <w:t xml:space="preserve"> </w:t>
      </w:r>
    </w:p>
    <w:p w14:paraId="7EDD8752" w14:textId="77777777" w:rsidR="005C46B8" w:rsidRDefault="005C46B8">
      <w:pPr>
        <w:pStyle w:val="Szvegtrzs"/>
        <w:rPr>
          <w:rFonts w:ascii="Arial" w:hAnsi="Arial" w:cs="Arial"/>
          <w:sz w:val="20"/>
        </w:rPr>
      </w:pPr>
    </w:p>
    <w:p w14:paraId="139D3E11" w14:textId="5D8472B4" w:rsidR="00BC34FD" w:rsidRDefault="00D12B25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13</w:t>
      </w:r>
      <w:r w:rsidR="00BC34FD">
        <w:rPr>
          <w:rFonts w:ascii="Arial" w:hAnsi="Arial" w:cs="Arial"/>
          <w:sz w:val="20"/>
        </w:rPr>
        <w:t>. E</w:t>
      </w:r>
      <w:r w:rsidR="00BC34FD" w:rsidRPr="00BC34FD">
        <w:rPr>
          <w:rFonts w:ascii="Arial" w:hAnsi="Arial" w:cs="Arial"/>
          <w:sz w:val="20"/>
        </w:rPr>
        <w:t xml:space="preserve">bből: </w:t>
      </w:r>
      <w:r w:rsidR="00D7642E">
        <w:rPr>
          <w:rFonts w:ascii="Arial" w:hAnsi="Arial" w:cs="Arial"/>
          <w:sz w:val="20"/>
        </w:rPr>
        <w:t>k</w:t>
      </w:r>
      <w:r w:rsidRPr="00D12B25">
        <w:rPr>
          <w:rFonts w:ascii="Arial" w:hAnsi="Arial" w:cs="Arial"/>
          <w:sz w:val="20"/>
        </w:rPr>
        <w:t>övetelésként elszámolt, szállítóknak adott előlegek</w:t>
      </w:r>
      <w:r w:rsidR="000F4A61">
        <w:rPr>
          <w:rFonts w:ascii="Arial" w:hAnsi="Arial" w:cs="Arial"/>
          <w:sz w:val="20"/>
        </w:rPr>
        <w:t xml:space="preserve"> </w:t>
      </w:r>
    </w:p>
    <w:p w14:paraId="03700439" w14:textId="2FCE678A" w:rsidR="00BC34FD" w:rsidRDefault="00BC34FD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követelésekből ki kell emelni</w:t>
      </w:r>
      <w:r w:rsidRPr="00C412B4">
        <w:rPr>
          <w:rFonts w:ascii="Arial" w:hAnsi="Arial" w:cs="Arial"/>
          <w:sz w:val="20"/>
        </w:rPr>
        <w:t xml:space="preserve"> a követelésként elszámolt adott előlegeket, beleértve a kapcsolt, illetve bármely részesedési viszonyban lévő vállalkozásokkal szemben fennálló ilyen típusú követeléseket is. </w:t>
      </w:r>
      <w:r w:rsidR="000F4A61">
        <w:rPr>
          <w:rFonts w:ascii="Arial" w:hAnsi="Arial" w:cs="Arial"/>
          <w:sz w:val="20"/>
        </w:rPr>
        <w:t>C</w:t>
      </w:r>
      <w:r w:rsidRPr="00371718">
        <w:rPr>
          <w:rFonts w:ascii="Arial" w:hAnsi="Arial" w:cs="Arial"/>
          <w:sz w:val="20"/>
        </w:rPr>
        <w:t>sak</w:t>
      </w:r>
      <w:r w:rsidRPr="00C412B4">
        <w:rPr>
          <w:rFonts w:ascii="Arial" w:hAnsi="Arial" w:cs="Arial"/>
          <w:sz w:val="20"/>
        </w:rPr>
        <w:t xml:space="preserve"> a termékértékesítéssel vagy szolgáltatásnyújtással kapcsolatos adott előlegeket </w:t>
      </w:r>
      <w:r w:rsidR="00CD56D9">
        <w:rPr>
          <w:rFonts w:ascii="Arial" w:hAnsi="Arial" w:cs="Arial"/>
          <w:sz w:val="20"/>
        </w:rPr>
        <w:t>kell</w:t>
      </w:r>
      <w:r w:rsidRPr="00C412B4">
        <w:rPr>
          <w:rFonts w:ascii="Arial" w:hAnsi="Arial" w:cs="Arial"/>
          <w:sz w:val="20"/>
        </w:rPr>
        <w:t xml:space="preserve"> </w:t>
      </w:r>
      <w:r w:rsidR="00C92CE2">
        <w:rPr>
          <w:rFonts w:ascii="Arial" w:hAnsi="Arial" w:cs="Arial"/>
          <w:sz w:val="20"/>
        </w:rPr>
        <w:t>e</w:t>
      </w:r>
      <w:r w:rsidR="007E49EC">
        <w:rPr>
          <w:rFonts w:ascii="Arial" w:hAnsi="Arial" w:cs="Arial"/>
          <w:sz w:val="20"/>
        </w:rPr>
        <w:t>ze</w:t>
      </w:r>
      <w:r w:rsidR="00C92CE2">
        <w:rPr>
          <w:rFonts w:ascii="Arial" w:hAnsi="Arial" w:cs="Arial"/>
          <w:sz w:val="20"/>
        </w:rPr>
        <w:t>n a sor</w:t>
      </w:r>
      <w:r w:rsidR="007E49EC">
        <w:rPr>
          <w:rFonts w:ascii="Arial" w:hAnsi="Arial" w:cs="Arial"/>
          <w:sz w:val="20"/>
        </w:rPr>
        <w:t>o</w:t>
      </w:r>
      <w:r w:rsidR="00C92CE2">
        <w:rPr>
          <w:rFonts w:ascii="Arial" w:hAnsi="Arial" w:cs="Arial"/>
          <w:sz w:val="20"/>
        </w:rPr>
        <w:t xml:space="preserve">n </w:t>
      </w:r>
      <w:r w:rsidRPr="00C412B4">
        <w:rPr>
          <w:rFonts w:ascii="Arial" w:hAnsi="Arial" w:cs="Arial"/>
          <w:sz w:val="20"/>
        </w:rPr>
        <w:t xml:space="preserve">szerepeltetni, a támogatásokra adott </w:t>
      </w:r>
      <w:r w:rsidRPr="00371718">
        <w:rPr>
          <w:rFonts w:ascii="Arial" w:hAnsi="Arial" w:cs="Arial"/>
          <w:sz w:val="20"/>
        </w:rPr>
        <w:t>előleg</w:t>
      </w:r>
      <w:r w:rsidRPr="00C412B4">
        <w:rPr>
          <w:rFonts w:ascii="Arial" w:hAnsi="Arial" w:cs="Arial"/>
          <w:sz w:val="20"/>
        </w:rPr>
        <w:t xml:space="preserve"> és az </w:t>
      </w:r>
      <w:r w:rsidRPr="00371718">
        <w:rPr>
          <w:rFonts w:ascii="Arial" w:hAnsi="Arial" w:cs="Arial"/>
          <w:sz w:val="20"/>
        </w:rPr>
        <w:t xml:space="preserve">osztalékelőleg </w:t>
      </w:r>
      <w:r w:rsidRPr="00C412B4">
        <w:rPr>
          <w:rFonts w:ascii="Arial" w:hAnsi="Arial" w:cs="Arial"/>
          <w:sz w:val="20"/>
        </w:rPr>
        <w:t xml:space="preserve">csak a 6. Követelések összesen </w:t>
      </w:r>
      <w:r w:rsidRPr="00371718">
        <w:rPr>
          <w:rFonts w:ascii="Arial" w:hAnsi="Arial" w:cs="Arial"/>
          <w:sz w:val="20"/>
        </w:rPr>
        <w:t>sorba</w:t>
      </w:r>
      <w:r w:rsidR="00C92CE2">
        <w:rPr>
          <w:rFonts w:ascii="Arial" w:hAnsi="Arial" w:cs="Arial"/>
          <w:sz w:val="20"/>
        </w:rPr>
        <w:t>n jelentendő.</w:t>
      </w:r>
    </w:p>
    <w:p w14:paraId="7B5EB507" w14:textId="77777777" w:rsidR="00BC34FD" w:rsidRPr="00E04428" w:rsidRDefault="00BC34FD">
      <w:pPr>
        <w:pStyle w:val="Szvegtrzs"/>
        <w:rPr>
          <w:rFonts w:ascii="Arial" w:hAnsi="Arial" w:cs="Arial"/>
          <w:sz w:val="20"/>
        </w:rPr>
      </w:pPr>
    </w:p>
    <w:p w14:paraId="1313B2BD" w14:textId="1C66DF1E" w:rsidR="00D12B25" w:rsidRDefault="000F4A61" w:rsidP="00D12B25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14</w:t>
      </w:r>
      <w:r w:rsidR="00D12B25">
        <w:rPr>
          <w:rFonts w:ascii="Arial" w:hAnsi="Arial" w:cs="Arial"/>
          <w:sz w:val="20"/>
        </w:rPr>
        <w:t>. E</w:t>
      </w:r>
      <w:r w:rsidR="00D12B25" w:rsidRPr="00BC34FD">
        <w:rPr>
          <w:rFonts w:ascii="Arial" w:hAnsi="Arial" w:cs="Arial"/>
          <w:sz w:val="20"/>
        </w:rPr>
        <w:t xml:space="preserve">bből: </w:t>
      </w:r>
      <w:r w:rsidR="00D7642E">
        <w:rPr>
          <w:rFonts w:ascii="Arial" w:hAnsi="Arial" w:cs="Arial"/>
          <w:sz w:val="20"/>
        </w:rPr>
        <w:t>v</w:t>
      </w:r>
      <w:r w:rsidR="00D12B25" w:rsidRPr="00BC34FD">
        <w:rPr>
          <w:rFonts w:ascii="Arial" w:hAnsi="Arial" w:cs="Arial"/>
          <w:sz w:val="20"/>
        </w:rPr>
        <w:t>evő követelések (részesedési viszonyban is)</w:t>
      </w:r>
    </w:p>
    <w:p w14:paraId="75BCA5DE" w14:textId="77777777" w:rsidR="00D12B25" w:rsidRDefault="000F4A61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követelésekből ki kell emelni </w:t>
      </w:r>
      <w:r w:rsidRPr="00371718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z áruszállításból, szolgáltatásnyújtásból fakadó követelések (</w:t>
      </w:r>
      <w:r w:rsidRPr="00371718">
        <w:rPr>
          <w:rFonts w:ascii="Arial" w:hAnsi="Arial" w:cs="Arial"/>
          <w:sz w:val="20"/>
        </w:rPr>
        <w:t>vevők</w:t>
      </w:r>
      <w:r>
        <w:rPr>
          <w:rFonts w:ascii="Arial" w:hAnsi="Arial" w:cs="Arial"/>
          <w:sz w:val="20"/>
        </w:rPr>
        <w:t xml:space="preserve">) állományát, </w:t>
      </w:r>
      <w:r w:rsidRPr="00371718">
        <w:rPr>
          <w:rFonts w:ascii="Arial" w:hAnsi="Arial" w:cs="Arial"/>
          <w:sz w:val="20"/>
        </w:rPr>
        <w:t>beleértve a kapcsolt, illetve bármely részesedési viszonyban lévő vállalkozásokkal szemben fennálló ilyen típusú követeléseket is</w:t>
      </w:r>
      <w:r>
        <w:rPr>
          <w:rFonts w:ascii="Arial" w:hAnsi="Arial" w:cs="Arial"/>
          <w:sz w:val="20"/>
        </w:rPr>
        <w:t>.</w:t>
      </w:r>
      <w:r w:rsidR="009B40DD">
        <w:rPr>
          <w:rFonts w:ascii="Arial" w:hAnsi="Arial" w:cs="Arial"/>
          <w:sz w:val="20"/>
        </w:rPr>
        <w:t xml:space="preserve"> A vevő követelések könyv szerinti nettó összege szerepeltetendő.</w:t>
      </w:r>
    </w:p>
    <w:p w14:paraId="6134321A" w14:textId="77777777" w:rsidR="00640CCC" w:rsidRDefault="00640CCC">
      <w:pPr>
        <w:pStyle w:val="Szvegtrzs"/>
        <w:rPr>
          <w:rFonts w:ascii="Arial" w:hAnsi="Arial" w:cs="Arial"/>
          <w:sz w:val="20"/>
        </w:rPr>
      </w:pPr>
    </w:p>
    <w:p w14:paraId="2A730469" w14:textId="318A4E67" w:rsidR="008F0D36" w:rsidRDefault="00640CCC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15. E</w:t>
      </w:r>
      <w:r w:rsidRPr="00640CCC">
        <w:rPr>
          <w:rFonts w:ascii="Arial" w:hAnsi="Arial" w:cs="Arial"/>
          <w:sz w:val="20"/>
        </w:rPr>
        <w:t xml:space="preserve">bből: </w:t>
      </w:r>
      <w:r w:rsidR="00D7642E">
        <w:rPr>
          <w:rFonts w:ascii="Arial" w:hAnsi="Arial" w:cs="Arial"/>
          <w:sz w:val="20"/>
        </w:rPr>
        <w:t>a</w:t>
      </w:r>
      <w:r w:rsidRPr="00640CCC">
        <w:rPr>
          <w:rFonts w:ascii="Arial" w:hAnsi="Arial" w:cs="Arial"/>
          <w:sz w:val="20"/>
        </w:rPr>
        <w:t>dott kölcsönök, letétek, cash-pool, lízing (részesedési viszonyban is)</w:t>
      </w:r>
    </w:p>
    <w:p w14:paraId="197CF861" w14:textId="1DA2F236" w:rsidR="00640CCC" w:rsidRDefault="00640CCC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követelésekből ki kell emelni a </w:t>
      </w:r>
      <w:r w:rsidRPr="008F0D36">
        <w:rPr>
          <w:rFonts w:ascii="Arial" w:hAnsi="Arial" w:cs="Arial"/>
          <w:sz w:val="20"/>
        </w:rPr>
        <w:t xml:space="preserve">belföldi vagy külföldi partnernek </w:t>
      </w:r>
      <w:r w:rsidR="007327CA">
        <w:rPr>
          <w:rFonts w:ascii="Arial" w:hAnsi="Arial" w:cs="Arial"/>
          <w:sz w:val="20"/>
        </w:rPr>
        <w:t xml:space="preserve">– </w:t>
      </w:r>
      <w:r w:rsidR="007327CA" w:rsidRPr="008F0D36">
        <w:rPr>
          <w:rFonts w:ascii="Arial" w:hAnsi="Arial" w:cs="Arial"/>
          <w:sz w:val="20"/>
        </w:rPr>
        <w:t xml:space="preserve">ideértve a kapcsolt, illetve bármely részesedési viszonyban lévő vállalkozásokat, </w:t>
      </w:r>
      <w:r w:rsidR="007327CA">
        <w:rPr>
          <w:rFonts w:ascii="Arial" w:hAnsi="Arial" w:cs="Arial"/>
          <w:sz w:val="20"/>
        </w:rPr>
        <w:t>valamint</w:t>
      </w:r>
      <w:r w:rsidR="007327CA" w:rsidRPr="008F0D36">
        <w:rPr>
          <w:rFonts w:ascii="Arial" w:hAnsi="Arial" w:cs="Arial"/>
          <w:sz w:val="20"/>
        </w:rPr>
        <w:t xml:space="preserve"> az adatszolgáltató munkavállalóit is </w:t>
      </w:r>
      <w:r w:rsidR="007327CA">
        <w:rPr>
          <w:rFonts w:ascii="Arial" w:hAnsi="Arial" w:cs="Arial"/>
          <w:sz w:val="20"/>
        </w:rPr>
        <w:t xml:space="preserve">– </w:t>
      </w:r>
      <w:r w:rsidRPr="008F0D36">
        <w:rPr>
          <w:rFonts w:ascii="Arial" w:hAnsi="Arial" w:cs="Arial"/>
          <w:sz w:val="20"/>
        </w:rPr>
        <w:t>kölcsönadott pénzeszköz állományát. Kölcsönként kell kimutatni az adott letétet, kauciót, fedezetet, óvadékot, a követelések között nyilvántartott, más vállalkozással szembeni pozitív összegű cash-pool és elszámolásiszámla</w:t>
      </w:r>
      <w:r w:rsidR="000750CB">
        <w:rPr>
          <w:rFonts w:ascii="Arial" w:hAnsi="Arial" w:cs="Arial"/>
          <w:sz w:val="20"/>
        </w:rPr>
        <w:t>-</w:t>
      </w:r>
      <w:r w:rsidRPr="008F0D36">
        <w:rPr>
          <w:rFonts w:ascii="Arial" w:hAnsi="Arial" w:cs="Arial"/>
          <w:sz w:val="20"/>
        </w:rPr>
        <w:lastRenderedPageBreak/>
        <w:t xml:space="preserve">követelést, illetve a repó- és váltókövetelést, valamint a pénzügyi lízinget is. </w:t>
      </w:r>
      <w:bookmarkStart w:id="26" w:name="_Hlk109656131"/>
      <w:r w:rsidR="00217217">
        <w:rPr>
          <w:rFonts w:ascii="Arial" w:hAnsi="Arial" w:cs="Arial"/>
          <w:sz w:val="20"/>
        </w:rPr>
        <w:t>Amennyiben az adatszolgáltató a</w:t>
      </w:r>
      <w:r w:rsidR="00B37DAB">
        <w:rPr>
          <w:rFonts w:ascii="Arial" w:hAnsi="Arial" w:cs="Arial"/>
          <w:sz w:val="20"/>
        </w:rPr>
        <w:t xml:space="preserve"> kölcsönök</w:t>
      </w:r>
      <w:r w:rsidR="00217217">
        <w:rPr>
          <w:rFonts w:ascii="Arial" w:hAnsi="Arial" w:cs="Arial"/>
          <w:sz w:val="20"/>
        </w:rPr>
        <w:t xml:space="preserve"> elhatárolt kamat</w:t>
      </w:r>
      <w:r w:rsidR="00B37DAB">
        <w:rPr>
          <w:rFonts w:ascii="Arial" w:hAnsi="Arial" w:cs="Arial"/>
          <w:sz w:val="20"/>
        </w:rPr>
        <w:t>át</w:t>
      </w:r>
      <w:r w:rsidR="00217217">
        <w:rPr>
          <w:rFonts w:ascii="Arial" w:hAnsi="Arial" w:cs="Arial"/>
          <w:sz w:val="20"/>
        </w:rPr>
        <w:t xml:space="preserve"> a követelések között, nem pedig </w:t>
      </w:r>
      <w:r w:rsidR="00217217" w:rsidRPr="008F0D36">
        <w:rPr>
          <w:rFonts w:ascii="Arial" w:hAnsi="Arial" w:cs="Arial"/>
          <w:sz w:val="20"/>
        </w:rPr>
        <w:t>aktív időbeli elhatárolásként</w:t>
      </w:r>
      <w:r w:rsidR="00217217">
        <w:rPr>
          <w:rFonts w:ascii="Arial" w:hAnsi="Arial" w:cs="Arial"/>
          <w:sz w:val="20"/>
        </w:rPr>
        <w:t xml:space="preserve"> mutatja ki, azok összegét a</w:t>
      </w:r>
      <w:r w:rsidR="00217217" w:rsidRPr="00AA6004">
        <w:rPr>
          <w:rFonts w:ascii="Arial" w:hAnsi="Arial" w:cs="Arial"/>
          <w:sz w:val="20"/>
        </w:rPr>
        <w:t>z adott kölcsön</w:t>
      </w:r>
      <w:r w:rsidR="00217217">
        <w:rPr>
          <w:rFonts w:ascii="Arial" w:hAnsi="Arial" w:cs="Arial"/>
          <w:sz w:val="20"/>
        </w:rPr>
        <w:t xml:space="preserve">nél kell jelenteni. </w:t>
      </w:r>
    </w:p>
    <w:bookmarkEnd w:id="26"/>
    <w:p w14:paraId="6A51589C" w14:textId="77777777" w:rsidR="003B4CD8" w:rsidRDefault="003B4CD8" w:rsidP="003B4CD8">
      <w:pPr>
        <w:pStyle w:val="Szvegtrzs"/>
        <w:rPr>
          <w:rFonts w:ascii="Arial" w:hAnsi="Arial" w:cs="Arial"/>
          <w:sz w:val="20"/>
        </w:rPr>
      </w:pPr>
    </w:p>
    <w:p w14:paraId="4DC13B6D" w14:textId="6A302B56" w:rsidR="003B4CD8" w:rsidRPr="00AF1C41" w:rsidRDefault="003B4CD8" w:rsidP="003B4CD8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16</w:t>
      </w:r>
      <w:r w:rsidRPr="00AF1C41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Ebből: </w:t>
      </w:r>
      <w:r w:rsidR="00D7642E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 xml:space="preserve">gyéb </w:t>
      </w:r>
      <w:r w:rsidRPr="00AF1C41">
        <w:rPr>
          <w:rFonts w:ascii="Arial" w:hAnsi="Arial" w:cs="Arial"/>
          <w:sz w:val="20"/>
        </w:rPr>
        <w:t>adójellegű követelés</w:t>
      </w:r>
      <w:r>
        <w:rPr>
          <w:rFonts w:ascii="Arial" w:hAnsi="Arial" w:cs="Arial"/>
          <w:sz w:val="20"/>
        </w:rPr>
        <w:t>ek</w:t>
      </w:r>
      <w:r w:rsidRPr="00AF1C41" w:rsidDel="00A0456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á</w:t>
      </w:r>
      <w:r w:rsidRPr="00AF1C41">
        <w:rPr>
          <w:rFonts w:ascii="Arial" w:hAnsi="Arial" w:cs="Arial"/>
          <w:sz w:val="20"/>
        </w:rPr>
        <w:t>llamháztartással szemben</w:t>
      </w:r>
    </w:p>
    <w:p w14:paraId="0911ADE0" w14:textId="77777777" w:rsidR="003B4CD8" w:rsidRPr="00AF1C41" w:rsidRDefault="003B4CD8" w:rsidP="003B4CD8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Ebben a</w:t>
      </w:r>
      <w:r w:rsidRPr="00AF1C41">
        <w:rPr>
          <w:rFonts w:ascii="Arial" w:hAnsi="Arial" w:cs="Arial"/>
          <w:sz w:val="20"/>
        </w:rPr>
        <w:t xml:space="preserve"> sorban </w:t>
      </w:r>
      <w:r>
        <w:rPr>
          <w:rFonts w:ascii="Arial" w:hAnsi="Arial" w:cs="Arial"/>
          <w:sz w:val="20"/>
        </w:rPr>
        <w:t xml:space="preserve">az </w:t>
      </w:r>
      <w:r w:rsidRPr="00AF1C41">
        <w:rPr>
          <w:rFonts w:ascii="Arial" w:hAnsi="Arial" w:cs="Arial"/>
          <w:sz w:val="20"/>
        </w:rPr>
        <w:t>adójellegű követelés</w:t>
      </w:r>
      <w:r>
        <w:rPr>
          <w:rFonts w:ascii="Arial" w:hAnsi="Arial" w:cs="Arial"/>
          <w:sz w:val="20"/>
        </w:rPr>
        <w:t>eke</w:t>
      </w:r>
      <w:r w:rsidRPr="00AF1C41">
        <w:rPr>
          <w:rFonts w:ascii="Arial" w:hAnsi="Arial" w:cs="Arial"/>
          <w:sz w:val="20"/>
        </w:rPr>
        <w:t xml:space="preserve">t kell jelenteni. A központi kormányzattal, az önkormányzatokkal, valamint a társadalombiztosítási alapokkal szembeni követelések együttes értékét kell megadni. </w:t>
      </w:r>
    </w:p>
    <w:p w14:paraId="064825B9" w14:textId="77777777" w:rsidR="00B80C26" w:rsidRDefault="00B80C26" w:rsidP="00F02D0E">
      <w:pPr>
        <w:pStyle w:val="Szvegtrzs"/>
        <w:rPr>
          <w:rFonts w:ascii="Arial" w:hAnsi="Arial" w:cs="Arial"/>
          <w:sz w:val="20"/>
        </w:rPr>
      </w:pPr>
    </w:p>
    <w:p w14:paraId="7B53C1D4" w14:textId="4CE84231" w:rsidR="00026136" w:rsidRPr="00E04428" w:rsidRDefault="00CD565E" w:rsidP="00F02D0E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</w:t>
      </w:r>
      <w:r w:rsidR="00026136" w:rsidRPr="00E04428">
        <w:rPr>
          <w:rFonts w:ascii="Arial" w:hAnsi="Arial" w:cs="Arial"/>
          <w:sz w:val="20"/>
        </w:rPr>
        <w:t xml:space="preserve">2. Ebből: </w:t>
      </w:r>
      <w:r w:rsidR="00D7642E">
        <w:rPr>
          <w:rFonts w:ascii="Arial" w:hAnsi="Arial" w:cs="Arial"/>
          <w:sz w:val="20"/>
        </w:rPr>
        <w:t>n</w:t>
      </w:r>
      <w:r w:rsidR="00026136" w:rsidRPr="00E04428">
        <w:rPr>
          <w:rFonts w:ascii="Arial" w:hAnsi="Arial" w:cs="Arial"/>
          <w:sz w:val="20"/>
        </w:rPr>
        <w:t xml:space="preserve">em számlázott </w:t>
      </w:r>
      <w:r>
        <w:rPr>
          <w:rFonts w:ascii="Arial" w:hAnsi="Arial" w:cs="Arial"/>
          <w:sz w:val="20"/>
        </w:rPr>
        <w:t>vagy folyamatos</w:t>
      </w:r>
      <w:r w:rsidR="00026136" w:rsidRPr="00E04428">
        <w:rPr>
          <w:rFonts w:ascii="Arial" w:hAnsi="Arial" w:cs="Arial"/>
          <w:sz w:val="20"/>
        </w:rPr>
        <w:t xml:space="preserve"> szolgáltatás, előleg</w:t>
      </w:r>
    </w:p>
    <w:p w14:paraId="573FDE9F" w14:textId="3236B75A" w:rsidR="00026136" w:rsidRPr="00E04428" w:rsidRDefault="00026136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 xml:space="preserve">Az aktív időbeli elhatárolásokból ki kell emelni a bevételek és a ráfordítások elhatárolásának azt a részét, amely </w:t>
      </w:r>
      <w:del w:id="27" w:author="MNB" w:date="2025-08-10T22:29:00Z">
        <w:r w:rsidRPr="00E04428">
          <w:rPr>
            <w:rFonts w:ascii="Arial" w:hAnsi="Arial" w:cs="Arial"/>
            <w:sz w:val="20"/>
          </w:rPr>
          <w:delText>(</w:delText>
        </w:r>
      </w:del>
      <w:ins w:id="28" w:author="MNB" w:date="2025-08-10T22:29:00Z">
        <w:r w:rsidR="00C32B7F">
          <w:rPr>
            <w:rFonts w:ascii="Arial" w:hAnsi="Arial" w:cs="Arial"/>
            <w:sz w:val="20"/>
          </w:rPr>
          <w:t xml:space="preserve"> – </w:t>
        </w:r>
      </w:ins>
      <w:r w:rsidRPr="00E04428">
        <w:rPr>
          <w:rFonts w:ascii="Arial" w:hAnsi="Arial" w:cs="Arial"/>
          <w:sz w:val="20"/>
        </w:rPr>
        <w:t>még</w:t>
      </w:r>
      <w:del w:id="29" w:author="MNB" w:date="2025-08-10T22:29:00Z">
        <w:r w:rsidRPr="00E04428">
          <w:rPr>
            <w:rFonts w:ascii="Arial" w:hAnsi="Arial" w:cs="Arial"/>
            <w:sz w:val="20"/>
          </w:rPr>
          <w:delText>)</w:delText>
        </w:r>
      </w:del>
      <w:ins w:id="30" w:author="MNB" w:date="2025-08-10T22:29:00Z">
        <w:r w:rsidR="00C32B7F">
          <w:rPr>
            <w:rFonts w:ascii="Arial" w:hAnsi="Arial" w:cs="Arial"/>
            <w:sz w:val="20"/>
          </w:rPr>
          <w:t xml:space="preserve"> –</w:t>
        </w:r>
      </w:ins>
      <w:r w:rsidRPr="00E04428">
        <w:rPr>
          <w:rFonts w:ascii="Arial" w:hAnsi="Arial" w:cs="Arial"/>
          <w:sz w:val="20"/>
        </w:rPr>
        <w:t xml:space="preserve"> nem számlázott </w:t>
      </w:r>
      <w:r w:rsidR="009B40DD">
        <w:rPr>
          <w:rFonts w:ascii="Arial" w:hAnsi="Arial" w:cs="Arial"/>
          <w:sz w:val="20"/>
        </w:rPr>
        <w:t xml:space="preserve">termékértékesítéshez vagy </w:t>
      </w:r>
      <w:r w:rsidRPr="00E04428">
        <w:rPr>
          <w:rFonts w:ascii="Arial" w:hAnsi="Arial" w:cs="Arial"/>
          <w:sz w:val="20"/>
        </w:rPr>
        <w:t>szolgáltatásokhoz, adott előlegekhez kapcsolódik. Ilyen az igénybevett folyamatos szolgáltatásokra adott előleg, előfizetési díj, bérleti díj vagy a teljesített szolgáltatások még nem számlázott, vevő követelések között meg nem jelenített része (pl. mérőben maradt energia). A tétel becsléssel is meghatározható.</w:t>
      </w:r>
    </w:p>
    <w:p w14:paraId="484C564C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</w:p>
    <w:p w14:paraId="339787F6" w14:textId="0CA5A3EC" w:rsidR="00026136" w:rsidRPr="00E04428" w:rsidRDefault="00DE303D" w:rsidP="00F02D0E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24</w:t>
      </w:r>
      <w:r w:rsidR="00026136" w:rsidRPr="00E04428">
        <w:rPr>
          <w:rFonts w:ascii="Arial" w:hAnsi="Arial" w:cs="Arial"/>
          <w:sz w:val="20"/>
        </w:rPr>
        <w:t>. Mérlegfőösszeg</w:t>
      </w:r>
    </w:p>
    <w:p w14:paraId="5747C6DA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Év közben az eszközök és a források egy részének esetleges becslése miatt becslést is tartalmazhat. Fenn kell azonban állnia a táblán belül az alábbi összefüggéseknek:</w:t>
      </w:r>
    </w:p>
    <w:p w14:paraId="77A474E8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</w:p>
    <w:p w14:paraId="7B25CEB4" w14:textId="5AD93DD6" w:rsidR="00026136" w:rsidRPr="00E04428" w:rsidRDefault="00DE303D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24</w:t>
      </w:r>
      <w:r w:rsidR="00026136" w:rsidRPr="00E04428">
        <w:rPr>
          <w:rFonts w:ascii="Arial" w:hAnsi="Arial" w:cs="Arial"/>
          <w:sz w:val="20"/>
        </w:rPr>
        <w:t>. sor =1. sor +</w:t>
      </w:r>
      <w:r w:rsidR="00E82980">
        <w:rPr>
          <w:rFonts w:ascii="Arial" w:hAnsi="Arial" w:cs="Arial"/>
          <w:sz w:val="20"/>
        </w:rPr>
        <w:t xml:space="preserve"> </w:t>
      </w:r>
      <w:r w:rsidR="00026136" w:rsidRPr="00E04428">
        <w:rPr>
          <w:rFonts w:ascii="Arial" w:hAnsi="Arial" w:cs="Arial"/>
          <w:sz w:val="20"/>
        </w:rPr>
        <w:t>3. sor +</w:t>
      </w:r>
      <w:r w:rsidR="00E82980">
        <w:rPr>
          <w:rFonts w:ascii="Arial" w:hAnsi="Arial" w:cs="Arial"/>
          <w:sz w:val="20"/>
        </w:rPr>
        <w:t xml:space="preserve"> </w:t>
      </w:r>
      <w:r w:rsidR="00026136" w:rsidRPr="00E04428">
        <w:rPr>
          <w:rFonts w:ascii="Arial" w:hAnsi="Arial" w:cs="Arial"/>
          <w:sz w:val="20"/>
        </w:rPr>
        <w:t>4. sor +</w:t>
      </w:r>
      <w:r w:rsidR="00E82980">
        <w:rPr>
          <w:rFonts w:ascii="Arial" w:hAnsi="Arial" w:cs="Arial"/>
          <w:sz w:val="20"/>
        </w:rPr>
        <w:t xml:space="preserve"> </w:t>
      </w:r>
      <w:r w:rsidR="00026136" w:rsidRPr="00E04428">
        <w:rPr>
          <w:rFonts w:ascii="Arial" w:hAnsi="Arial" w:cs="Arial"/>
          <w:sz w:val="20"/>
        </w:rPr>
        <w:t>5. sor +</w:t>
      </w:r>
      <w:r w:rsidR="00E82980">
        <w:rPr>
          <w:rFonts w:ascii="Arial" w:hAnsi="Arial" w:cs="Arial"/>
          <w:sz w:val="20"/>
        </w:rPr>
        <w:t xml:space="preserve"> </w:t>
      </w:r>
      <w:r w:rsidR="00026136" w:rsidRPr="00E04428">
        <w:rPr>
          <w:rFonts w:ascii="Arial" w:hAnsi="Arial" w:cs="Arial"/>
          <w:sz w:val="20"/>
        </w:rPr>
        <w:t>6. sor +</w:t>
      </w:r>
      <w:r w:rsidR="00E829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12</w:t>
      </w:r>
      <w:r w:rsidR="00026136" w:rsidRPr="00E04428">
        <w:rPr>
          <w:rFonts w:ascii="Arial" w:hAnsi="Arial" w:cs="Arial"/>
          <w:sz w:val="20"/>
        </w:rPr>
        <w:t>. sor +</w:t>
      </w:r>
      <w:r w:rsidR="00E82980">
        <w:rPr>
          <w:rFonts w:ascii="Arial" w:hAnsi="Arial" w:cs="Arial"/>
          <w:sz w:val="20"/>
        </w:rPr>
        <w:t xml:space="preserve"> </w:t>
      </w:r>
      <w:r w:rsidR="00026136" w:rsidRPr="00E04428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7</w:t>
      </w:r>
      <w:r w:rsidR="00026136" w:rsidRPr="00E04428">
        <w:rPr>
          <w:rFonts w:ascii="Arial" w:hAnsi="Arial" w:cs="Arial"/>
          <w:sz w:val="20"/>
        </w:rPr>
        <w:t>. sor</w:t>
      </w:r>
      <w:r>
        <w:rPr>
          <w:rFonts w:ascii="Arial" w:hAnsi="Arial" w:cs="Arial"/>
          <w:sz w:val="20"/>
        </w:rPr>
        <w:t xml:space="preserve"> +</w:t>
      </w:r>
      <w:r w:rsidR="00E829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21</w:t>
      </w:r>
      <w:r w:rsidR="00026136" w:rsidRPr="00E04428">
        <w:rPr>
          <w:rFonts w:ascii="Arial" w:hAnsi="Arial" w:cs="Arial"/>
          <w:sz w:val="20"/>
        </w:rPr>
        <w:t>. sor, illetve</w:t>
      </w:r>
    </w:p>
    <w:p w14:paraId="7477DB47" w14:textId="3641503A" w:rsidR="00026136" w:rsidRPr="00E04428" w:rsidRDefault="00DE303D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24</w:t>
      </w:r>
      <w:r w:rsidR="00026136" w:rsidRPr="00E04428">
        <w:rPr>
          <w:rFonts w:ascii="Arial" w:hAnsi="Arial" w:cs="Arial"/>
          <w:sz w:val="20"/>
        </w:rPr>
        <w:t xml:space="preserve">. sor </w:t>
      </w:r>
      <w:r>
        <w:rPr>
          <w:rFonts w:ascii="Arial" w:hAnsi="Arial" w:cs="Arial"/>
          <w:sz w:val="20"/>
        </w:rPr>
        <w:t>=</w:t>
      </w:r>
      <w:r w:rsidR="00026136" w:rsidRPr="00E044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25</w:t>
      </w:r>
      <w:r w:rsidR="00026136" w:rsidRPr="00E04428">
        <w:rPr>
          <w:rFonts w:ascii="Arial" w:hAnsi="Arial" w:cs="Arial"/>
          <w:sz w:val="20"/>
        </w:rPr>
        <w:t xml:space="preserve">. sor + </w:t>
      </w:r>
      <w:r>
        <w:rPr>
          <w:rFonts w:ascii="Arial" w:hAnsi="Arial" w:cs="Arial"/>
          <w:sz w:val="20"/>
        </w:rPr>
        <w:t>27</w:t>
      </w:r>
      <w:r w:rsidR="00026136" w:rsidRPr="00E04428">
        <w:rPr>
          <w:rFonts w:ascii="Arial" w:hAnsi="Arial" w:cs="Arial"/>
          <w:sz w:val="20"/>
        </w:rPr>
        <w:t xml:space="preserve">. sor + </w:t>
      </w:r>
      <w:r>
        <w:rPr>
          <w:rFonts w:ascii="Arial" w:hAnsi="Arial" w:cs="Arial"/>
          <w:sz w:val="20"/>
        </w:rPr>
        <w:t>28</w:t>
      </w:r>
      <w:r w:rsidR="00026136" w:rsidRPr="00E04428">
        <w:rPr>
          <w:rFonts w:ascii="Arial" w:hAnsi="Arial" w:cs="Arial"/>
          <w:sz w:val="20"/>
        </w:rPr>
        <w:t>. sor</w:t>
      </w:r>
      <w:r>
        <w:rPr>
          <w:rFonts w:ascii="Arial" w:hAnsi="Arial" w:cs="Arial"/>
          <w:sz w:val="20"/>
        </w:rPr>
        <w:t xml:space="preserve"> +38. sor</w:t>
      </w:r>
      <w:r w:rsidR="00026136" w:rsidRPr="00E04428">
        <w:rPr>
          <w:rFonts w:ascii="Arial" w:hAnsi="Arial" w:cs="Arial"/>
          <w:sz w:val="20"/>
        </w:rPr>
        <w:t xml:space="preserve"> </w:t>
      </w:r>
    </w:p>
    <w:p w14:paraId="352437CB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</w:p>
    <w:p w14:paraId="497D2A1B" w14:textId="02AF89FB" w:rsidR="00026136" w:rsidRPr="00E04428" w:rsidRDefault="00DE303D" w:rsidP="00F02D0E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25</w:t>
      </w:r>
      <w:r w:rsidR="00026136" w:rsidRPr="00E04428">
        <w:rPr>
          <w:rFonts w:ascii="Arial" w:hAnsi="Arial" w:cs="Arial"/>
          <w:sz w:val="20"/>
        </w:rPr>
        <w:t>. Saját tőke</w:t>
      </w:r>
    </w:p>
    <w:p w14:paraId="61C532F6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 xml:space="preserve">Év közben, illetve év végi előzetes (első) adatszolgáltatáskor </w:t>
      </w:r>
      <w:r w:rsidR="00862556" w:rsidRPr="00E04428">
        <w:rPr>
          <w:rFonts w:ascii="Arial" w:hAnsi="Arial" w:cs="Arial"/>
          <w:sz w:val="20"/>
        </w:rPr>
        <w:t xml:space="preserve">az </w:t>
      </w:r>
      <w:r w:rsidRPr="00E04428">
        <w:rPr>
          <w:rFonts w:ascii="Arial" w:hAnsi="Arial" w:cs="Arial"/>
          <w:sz w:val="20"/>
        </w:rPr>
        <w:t>évközi halmozott, illetve előzetes, megszavazott osztalékkal nem csökkentett eredményt tartalmazó saját tőkét kell jelenteni. Az éves adatot a későbbiekben módosítani kell az éves beszámolónak megfelelő összegre. Az évközi, illetve év végi első (tárgynegyedévi) adat</w:t>
      </w:r>
      <w:r w:rsidR="00862556" w:rsidRPr="00E04428">
        <w:rPr>
          <w:rFonts w:ascii="Arial" w:hAnsi="Arial" w:cs="Arial"/>
          <w:sz w:val="20"/>
        </w:rPr>
        <w:t>szolgáltatásban</w:t>
      </w:r>
      <w:r w:rsidRPr="00E04428">
        <w:rPr>
          <w:rFonts w:ascii="Arial" w:hAnsi="Arial" w:cs="Arial"/>
          <w:sz w:val="20"/>
        </w:rPr>
        <w:t xml:space="preserve"> az egyértelmű elszámolás érdekében akkor is a saját tőkében kell szerepeltetni a megszavazott osztalékot, ha annak összege már egyébként ismert, vagy esetleg már kifizették. </w:t>
      </w:r>
    </w:p>
    <w:p w14:paraId="6540E972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</w:p>
    <w:p w14:paraId="0648B1B4" w14:textId="454D9354" w:rsidR="00026136" w:rsidRPr="00E04428" w:rsidRDefault="00DE303D" w:rsidP="00F02D0E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26</w:t>
      </w:r>
      <w:r w:rsidR="00026136" w:rsidRPr="00E04428">
        <w:rPr>
          <w:rFonts w:ascii="Arial" w:hAnsi="Arial" w:cs="Arial"/>
          <w:sz w:val="20"/>
        </w:rPr>
        <w:t xml:space="preserve">. Ebből: </w:t>
      </w:r>
      <w:r w:rsidR="00D7642E">
        <w:rPr>
          <w:rFonts w:ascii="Arial" w:hAnsi="Arial" w:cs="Arial"/>
          <w:sz w:val="20"/>
        </w:rPr>
        <w:t>a</w:t>
      </w:r>
      <w:r w:rsidR="004D2C8D">
        <w:rPr>
          <w:rFonts w:ascii="Arial" w:hAnsi="Arial" w:cs="Arial"/>
          <w:sz w:val="20"/>
        </w:rPr>
        <w:t>dózott e</w:t>
      </w:r>
      <w:r w:rsidR="00026136" w:rsidRPr="00E04428">
        <w:rPr>
          <w:rFonts w:ascii="Arial" w:hAnsi="Arial" w:cs="Arial"/>
          <w:sz w:val="20"/>
        </w:rPr>
        <w:t>redmény</w:t>
      </w:r>
    </w:p>
    <w:p w14:paraId="2DD60076" w14:textId="449C463A" w:rsidR="00026136" w:rsidRPr="00E04428" w:rsidRDefault="00026136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Év közben</w:t>
      </w:r>
      <w:r w:rsidR="00862556" w:rsidRPr="00E04428">
        <w:rPr>
          <w:rFonts w:ascii="Arial" w:hAnsi="Arial" w:cs="Arial"/>
          <w:sz w:val="20"/>
        </w:rPr>
        <w:t>,</w:t>
      </w:r>
      <w:r w:rsidRPr="00E04428">
        <w:rPr>
          <w:rFonts w:ascii="Arial" w:hAnsi="Arial" w:cs="Arial"/>
          <w:sz w:val="20"/>
        </w:rPr>
        <w:t xml:space="preserve"> illetve év végén az első adat</w:t>
      </w:r>
      <w:r w:rsidR="00D62BF1" w:rsidRPr="00E04428">
        <w:rPr>
          <w:rFonts w:ascii="Arial" w:hAnsi="Arial" w:cs="Arial"/>
          <w:sz w:val="20"/>
        </w:rPr>
        <w:t>szolgálatásban</w:t>
      </w:r>
      <w:r w:rsidRPr="00E04428">
        <w:rPr>
          <w:rFonts w:ascii="Arial" w:hAnsi="Arial" w:cs="Arial"/>
          <w:sz w:val="20"/>
        </w:rPr>
        <w:t xml:space="preserve"> </w:t>
      </w:r>
      <w:del w:id="31" w:author="MNB" w:date="2025-08-10T22:29:00Z">
        <w:r w:rsidRPr="00E04428">
          <w:rPr>
            <w:rFonts w:ascii="Arial" w:hAnsi="Arial" w:cs="Arial"/>
            <w:sz w:val="20"/>
          </w:rPr>
          <w:delText>(</w:delText>
        </w:r>
      </w:del>
      <w:ins w:id="32" w:author="MNB" w:date="2025-08-10T22:29:00Z">
        <w:r w:rsidR="00C32B7F">
          <w:rPr>
            <w:rFonts w:ascii="Arial" w:hAnsi="Arial" w:cs="Arial"/>
            <w:sz w:val="20"/>
          </w:rPr>
          <w:t xml:space="preserve"> – </w:t>
        </w:r>
      </w:ins>
      <w:r w:rsidRPr="00E04428">
        <w:rPr>
          <w:rFonts w:ascii="Arial" w:hAnsi="Arial" w:cs="Arial"/>
          <w:sz w:val="20"/>
        </w:rPr>
        <w:t>negyedik negyedévi tárgyidőszak esetén</w:t>
      </w:r>
      <w:del w:id="33" w:author="MNB" w:date="2025-08-10T22:29:00Z">
        <w:r w:rsidRPr="00E04428">
          <w:rPr>
            <w:rFonts w:ascii="Arial" w:hAnsi="Arial" w:cs="Arial"/>
            <w:sz w:val="20"/>
          </w:rPr>
          <w:delText>)</w:delText>
        </w:r>
      </w:del>
      <w:ins w:id="34" w:author="MNB" w:date="2025-08-10T22:29:00Z">
        <w:r w:rsidR="00C32B7F">
          <w:rPr>
            <w:rFonts w:ascii="Arial" w:hAnsi="Arial" w:cs="Arial"/>
            <w:sz w:val="20"/>
          </w:rPr>
          <w:t xml:space="preserve"> –</w:t>
        </w:r>
      </w:ins>
      <w:r w:rsidRPr="00E04428">
        <w:rPr>
          <w:rFonts w:ascii="Arial" w:hAnsi="Arial" w:cs="Arial"/>
          <w:sz w:val="20"/>
        </w:rPr>
        <w:t xml:space="preserve"> előzetes, osztalékot is tartalmazó számviteli eredmény. Amennyiben az adatszolgáltató könyvei a tárgynegyedévre vonatkozóan még nincsenek lezárva, az eredményt </w:t>
      </w:r>
      <w:del w:id="35" w:author="MNB" w:date="2025-08-10T22:29:00Z">
        <w:r w:rsidRPr="00E04428">
          <w:rPr>
            <w:rFonts w:ascii="Arial" w:hAnsi="Arial" w:cs="Arial"/>
            <w:sz w:val="20"/>
          </w:rPr>
          <w:delText>(</w:delText>
        </w:r>
      </w:del>
      <w:ins w:id="36" w:author="MNB" w:date="2025-08-10T22:29:00Z">
        <w:r w:rsidR="00C32B7F">
          <w:rPr>
            <w:rFonts w:ascii="Arial" w:hAnsi="Arial" w:cs="Arial"/>
            <w:sz w:val="20"/>
          </w:rPr>
          <w:t xml:space="preserve"> – </w:t>
        </w:r>
      </w:ins>
      <w:r w:rsidRPr="00E04428">
        <w:rPr>
          <w:rFonts w:ascii="Arial" w:hAnsi="Arial" w:cs="Arial"/>
          <w:sz w:val="20"/>
        </w:rPr>
        <w:t>az elhatárolások becslésével összhangban</w:t>
      </w:r>
      <w:del w:id="37" w:author="MNB" w:date="2025-08-10T22:29:00Z">
        <w:r w:rsidRPr="00E04428">
          <w:rPr>
            <w:rFonts w:ascii="Arial" w:hAnsi="Arial" w:cs="Arial"/>
            <w:sz w:val="20"/>
          </w:rPr>
          <w:delText>)</w:delText>
        </w:r>
      </w:del>
      <w:ins w:id="38" w:author="MNB" w:date="2025-08-10T22:29:00Z">
        <w:r w:rsidR="00C32B7F">
          <w:rPr>
            <w:rFonts w:ascii="Arial" w:hAnsi="Arial" w:cs="Arial"/>
            <w:sz w:val="20"/>
          </w:rPr>
          <w:t xml:space="preserve"> –</w:t>
        </w:r>
      </w:ins>
      <w:r w:rsidRPr="00E04428">
        <w:rPr>
          <w:rFonts w:ascii="Arial" w:hAnsi="Arial" w:cs="Arial"/>
          <w:sz w:val="20"/>
        </w:rPr>
        <w:t xml:space="preserve"> becsülni kell. A későbbi adatszolgáltatásokban, az éves adatok véglegessé válása után, az eredményt módosítani kell az éves beszámoló szerinti eredményre, és így kell szerepeltetni az </w:t>
      </w:r>
      <w:r w:rsidR="006566C8" w:rsidRPr="00E04428">
        <w:rPr>
          <w:rFonts w:ascii="Arial" w:hAnsi="Arial" w:cs="Arial"/>
          <w:sz w:val="20"/>
        </w:rPr>
        <w:t>„</w:t>
      </w:r>
      <w:r w:rsidRPr="00E04428">
        <w:rPr>
          <w:rFonts w:ascii="Arial" w:hAnsi="Arial" w:cs="Arial"/>
          <w:sz w:val="20"/>
        </w:rPr>
        <w:t>Adat az előző év végén</w:t>
      </w:r>
      <w:r w:rsidR="006566C8" w:rsidRPr="00E04428">
        <w:rPr>
          <w:rFonts w:ascii="Arial" w:hAnsi="Arial" w:cs="Arial"/>
          <w:sz w:val="20"/>
        </w:rPr>
        <w:t>”</w:t>
      </w:r>
      <w:r w:rsidRPr="00E04428">
        <w:rPr>
          <w:rFonts w:ascii="Arial" w:hAnsi="Arial" w:cs="Arial"/>
          <w:sz w:val="20"/>
        </w:rPr>
        <w:t xml:space="preserve"> oszlopban. Ennek megfelelően változ</w:t>
      </w:r>
      <w:r w:rsidR="00A55473" w:rsidRPr="00E04428">
        <w:rPr>
          <w:rFonts w:ascii="Arial" w:hAnsi="Arial" w:cs="Arial"/>
          <w:sz w:val="20"/>
        </w:rPr>
        <w:t>hat</w:t>
      </w:r>
      <w:r w:rsidRPr="00E04428">
        <w:rPr>
          <w:rFonts w:ascii="Arial" w:hAnsi="Arial" w:cs="Arial"/>
          <w:sz w:val="20"/>
        </w:rPr>
        <w:t xml:space="preserve"> a saját tőke, illetve a kötelezettségek adata is.</w:t>
      </w:r>
    </w:p>
    <w:p w14:paraId="05DC7FF2" w14:textId="77777777" w:rsidR="0052294B" w:rsidRPr="00E04428" w:rsidRDefault="0052294B">
      <w:pPr>
        <w:pStyle w:val="Szvegtrzs"/>
        <w:rPr>
          <w:rFonts w:ascii="Arial" w:hAnsi="Arial" w:cs="Arial"/>
          <w:sz w:val="20"/>
        </w:rPr>
      </w:pPr>
    </w:p>
    <w:p w14:paraId="20816A0C" w14:textId="1739664B" w:rsidR="006F5267" w:rsidRDefault="006F5267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29. E</w:t>
      </w:r>
      <w:r w:rsidRPr="006F5267">
        <w:rPr>
          <w:rFonts w:ascii="Arial" w:hAnsi="Arial" w:cs="Arial"/>
          <w:sz w:val="20"/>
        </w:rPr>
        <w:t xml:space="preserve">bből: </w:t>
      </w:r>
      <w:r w:rsidR="00D7642E">
        <w:rPr>
          <w:rFonts w:ascii="Arial" w:hAnsi="Arial" w:cs="Arial"/>
          <w:sz w:val="20"/>
        </w:rPr>
        <w:t>h</w:t>
      </w:r>
      <w:r w:rsidRPr="006F5267">
        <w:rPr>
          <w:rFonts w:ascii="Arial" w:hAnsi="Arial" w:cs="Arial"/>
          <w:sz w:val="20"/>
        </w:rPr>
        <w:t>osszú lejáratú hitelek, kölcsönök, p</w:t>
      </w:r>
      <w:r w:rsidR="00D7642E">
        <w:rPr>
          <w:rFonts w:ascii="Arial" w:hAnsi="Arial" w:cs="Arial"/>
          <w:sz w:val="20"/>
        </w:rPr>
        <w:t>énzügy</w:t>
      </w:r>
      <w:r w:rsidRPr="006F5267">
        <w:rPr>
          <w:rFonts w:ascii="Arial" w:hAnsi="Arial" w:cs="Arial"/>
          <w:sz w:val="20"/>
        </w:rPr>
        <w:t>i lízing (részesedési v</w:t>
      </w:r>
      <w:r w:rsidR="003B1998">
        <w:rPr>
          <w:rFonts w:ascii="Arial" w:hAnsi="Arial" w:cs="Arial"/>
          <w:sz w:val="20"/>
        </w:rPr>
        <w:t xml:space="preserve">iszony </w:t>
      </w:r>
      <w:r w:rsidRPr="006F5267">
        <w:rPr>
          <w:rFonts w:ascii="Arial" w:hAnsi="Arial" w:cs="Arial"/>
          <w:sz w:val="20"/>
        </w:rPr>
        <w:t>és hátrasorolt is)</w:t>
      </w:r>
    </w:p>
    <w:p w14:paraId="1FCE1B8A" w14:textId="6CF0180F" w:rsidR="007F7B2F" w:rsidRPr="00E04428" w:rsidRDefault="008E7E7E" w:rsidP="007F7B2F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</w:t>
      </w:r>
      <w:r w:rsidRPr="00B80C26">
        <w:rPr>
          <w:rFonts w:ascii="Arial" w:hAnsi="Arial" w:cs="Arial"/>
          <w:sz w:val="20"/>
        </w:rPr>
        <w:t xml:space="preserve">kötelezettségek összesen soron belül elkülönítve kell szerepeltetni a </w:t>
      </w:r>
      <w:r w:rsidR="00150666">
        <w:rPr>
          <w:rFonts w:ascii="Arial" w:hAnsi="Arial" w:cs="Arial"/>
          <w:sz w:val="20"/>
        </w:rPr>
        <w:t xml:space="preserve">hátrasorolt vagy hosszú lejáratú kötelezettségek között nyilvántartott </w:t>
      </w:r>
      <w:r>
        <w:rPr>
          <w:rFonts w:ascii="Arial" w:hAnsi="Arial" w:cs="Arial"/>
          <w:sz w:val="20"/>
        </w:rPr>
        <w:t xml:space="preserve">bármely partnertől felvett </w:t>
      </w:r>
      <w:r w:rsidRPr="00B80C26">
        <w:rPr>
          <w:rFonts w:ascii="Arial" w:hAnsi="Arial" w:cs="Arial"/>
          <w:sz w:val="20"/>
        </w:rPr>
        <w:t>hosszú lejárat</w:t>
      </w:r>
      <w:r>
        <w:rPr>
          <w:rFonts w:ascii="Arial" w:hAnsi="Arial" w:cs="Arial"/>
          <w:sz w:val="20"/>
        </w:rPr>
        <w:t>ú</w:t>
      </w:r>
      <w:r w:rsidRPr="00B80C26">
        <w:rPr>
          <w:rFonts w:ascii="Arial" w:hAnsi="Arial" w:cs="Arial"/>
          <w:sz w:val="20"/>
        </w:rPr>
        <w:t xml:space="preserve"> hitel</w:t>
      </w:r>
      <w:r w:rsidR="00150666">
        <w:rPr>
          <w:rFonts w:ascii="Arial" w:hAnsi="Arial" w:cs="Arial"/>
          <w:sz w:val="20"/>
        </w:rPr>
        <w:t xml:space="preserve"> és</w:t>
      </w:r>
      <w:r w:rsidRPr="00B80C26">
        <w:rPr>
          <w:rFonts w:ascii="Arial" w:hAnsi="Arial" w:cs="Arial"/>
          <w:sz w:val="20"/>
        </w:rPr>
        <w:t xml:space="preserve"> kölcsön</w:t>
      </w:r>
      <w:r w:rsidR="00150666">
        <w:rPr>
          <w:rFonts w:ascii="Arial" w:hAnsi="Arial" w:cs="Arial"/>
          <w:sz w:val="20"/>
        </w:rPr>
        <w:t xml:space="preserve"> típusú tartozásokat</w:t>
      </w:r>
      <w:r w:rsidRPr="00B80C26">
        <w:rPr>
          <w:rFonts w:ascii="Arial" w:hAnsi="Arial" w:cs="Arial"/>
          <w:sz w:val="20"/>
        </w:rPr>
        <w:t>, letéteket, pénzügyi lízing tartozásokat.</w:t>
      </w:r>
      <w:r w:rsidR="007F7B2F">
        <w:rPr>
          <w:rFonts w:ascii="Arial" w:hAnsi="Arial" w:cs="Arial"/>
          <w:sz w:val="20"/>
        </w:rPr>
        <w:t xml:space="preserve"> </w:t>
      </w:r>
      <w:r w:rsidR="007F7B2F" w:rsidRPr="00C465FE">
        <w:rPr>
          <w:rFonts w:ascii="Arial" w:hAnsi="Arial" w:cs="Arial"/>
          <w:sz w:val="20"/>
        </w:rPr>
        <w:t xml:space="preserve">A kapcsolt és bármely részesedési viszonyban lévő vállalkozásokkal szembeni ilyen típusú kötelezettségeket is figyelembe kell venni. </w:t>
      </w:r>
    </w:p>
    <w:p w14:paraId="4103340E" w14:textId="77777777" w:rsidR="006F5267" w:rsidRPr="00E04428" w:rsidRDefault="006F5267">
      <w:pPr>
        <w:pStyle w:val="Szvegtrzs"/>
        <w:rPr>
          <w:rFonts w:ascii="Arial" w:hAnsi="Arial" w:cs="Arial"/>
          <w:sz w:val="20"/>
        </w:rPr>
      </w:pPr>
    </w:p>
    <w:p w14:paraId="7725088E" w14:textId="10160458" w:rsidR="00026136" w:rsidRPr="00E04428" w:rsidRDefault="004D2C8D" w:rsidP="002D6764">
      <w:pPr>
        <w:pStyle w:val="Szvegtrzs"/>
        <w:keepNext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30</w:t>
      </w:r>
      <w:r w:rsidR="00026136" w:rsidRPr="00E04428">
        <w:rPr>
          <w:rFonts w:ascii="Arial" w:hAnsi="Arial" w:cs="Arial"/>
          <w:sz w:val="20"/>
        </w:rPr>
        <w:t>. Ebből: Átvett állami</w:t>
      </w:r>
      <w:r w:rsidR="001A4B10" w:rsidRPr="00E04428">
        <w:rPr>
          <w:rFonts w:ascii="Arial" w:hAnsi="Arial" w:cs="Arial"/>
          <w:sz w:val="20"/>
        </w:rPr>
        <w:t>, önkormányzati</w:t>
      </w:r>
      <w:r w:rsidR="00026136" w:rsidRPr="00E04428">
        <w:rPr>
          <w:rFonts w:ascii="Arial" w:hAnsi="Arial" w:cs="Arial"/>
          <w:sz w:val="20"/>
        </w:rPr>
        <w:t xml:space="preserve"> vagyon miatti kötelezettség</w:t>
      </w:r>
    </w:p>
    <w:p w14:paraId="62C61EC7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A koncesszióba, vagyonkezelésbe átvett állami</w:t>
      </w:r>
      <w:r w:rsidR="001A4B10" w:rsidRPr="00E04428">
        <w:rPr>
          <w:rFonts w:ascii="Arial" w:hAnsi="Arial" w:cs="Arial"/>
          <w:sz w:val="20"/>
        </w:rPr>
        <w:t>, önkormányzati</w:t>
      </w:r>
      <w:r w:rsidRPr="00E04428">
        <w:rPr>
          <w:rFonts w:ascii="Arial" w:hAnsi="Arial" w:cs="Arial"/>
          <w:sz w:val="20"/>
        </w:rPr>
        <w:t xml:space="preserve"> vagyonnal kapcsolatosan képzett, </w:t>
      </w:r>
      <w:r w:rsidR="000F33D4">
        <w:rPr>
          <w:rFonts w:ascii="Arial" w:hAnsi="Arial" w:cs="Arial"/>
          <w:sz w:val="20"/>
        </w:rPr>
        <w:t xml:space="preserve">az egyéb rövid lejáratú kötelezettségek és az </w:t>
      </w:r>
      <w:r w:rsidRPr="00E04428">
        <w:rPr>
          <w:rFonts w:ascii="Arial" w:hAnsi="Arial" w:cs="Arial"/>
          <w:sz w:val="20"/>
        </w:rPr>
        <w:t>egyéb hosszú lejáratú kötelezettségek között kimutatott összeget kell szerepeltetni ezen a soron (amennyiben az adatszolgáltató ilyen kötelezettséget kimutat).</w:t>
      </w:r>
    </w:p>
    <w:p w14:paraId="6597A769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</w:p>
    <w:p w14:paraId="0834DC85" w14:textId="54760345" w:rsidR="00026136" w:rsidRPr="00E04428" w:rsidRDefault="00D562A9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32</w:t>
      </w:r>
      <w:r w:rsidR="00026136" w:rsidRPr="00E04428">
        <w:rPr>
          <w:rFonts w:ascii="Arial" w:hAnsi="Arial" w:cs="Arial"/>
          <w:sz w:val="20"/>
        </w:rPr>
        <w:t xml:space="preserve">. Ebből: </w:t>
      </w:r>
      <w:r w:rsidR="00F91F3F">
        <w:rPr>
          <w:rFonts w:ascii="Arial" w:hAnsi="Arial" w:cs="Arial"/>
          <w:sz w:val="20"/>
        </w:rPr>
        <w:t>r</w:t>
      </w:r>
      <w:r w:rsidRPr="00D562A9">
        <w:rPr>
          <w:rFonts w:ascii="Arial" w:hAnsi="Arial" w:cs="Arial"/>
          <w:sz w:val="20"/>
        </w:rPr>
        <w:t>övid lejáratú hitelek, kölcsönök, cash-pool, p</w:t>
      </w:r>
      <w:r w:rsidR="00F91F3F">
        <w:rPr>
          <w:rFonts w:ascii="Arial" w:hAnsi="Arial" w:cs="Arial"/>
          <w:sz w:val="20"/>
        </w:rPr>
        <w:t>énzügyi</w:t>
      </w:r>
      <w:r w:rsidRPr="00D562A9">
        <w:rPr>
          <w:rFonts w:ascii="Arial" w:hAnsi="Arial" w:cs="Arial"/>
          <w:sz w:val="20"/>
        </w:rPr>
        <w:t xml:space="preserve"> lízing</w:t>
      </w:r>
      <w:r w:rsidR="00026136" w:rsidRPr="00E04428">
        <w:rPr>
          <w:rFonts w:ascii="Arial" w:hAnsi="Arial" w:cs="Arial"/>
          <w:sz w:val="20"/>
        </w:rPr>
        <w:t xml:space="preserve"> (részesedési </w:t>
      </w:r>
      <w:r w:rsidRPr="00D562A9">
        <w:rPr>
          <w:rFonts w:ascii="Arial" w:hAnsi="Arial" w:cs="Arial"/>
          <w:sz w:val="20"/>
        </w:rPr>
        <w:t>v</w:t>
      </w:r>
      <w:r w:rsidR="003B1998">
        <w:rPr>
          <w:rFonts w:ascii="Arial" w:hAnsi="Arial" w:cs="Arial"/>
          <w:sz w:val="20"/>
        </w:rPr>
        <w:t>iszony</w:t>
      </w:r>
      <w:r w:rsidRPr="00D562A9">
        <w:rPr>
          <w:rFonts w:ascii="Arial" w:hAnsi="Arial" w:cs="Arial"/>
          <w:sz w:val="20"/>
        </w:rPr>
        <w:t xml:space="preserve"> is)</w:t>
      </w:r>
    </w:p>
    <w:p w14:paraId="0D6A8B20" w14:textId="77777777" w:rsidR="00D562A9" w:rsidRPr="00E04428" w:rsidRDefault="007F7B2F">
      <w:pPr>
        <w:pStyle w:val="Szvegtrzs"/>
        <w:rPr>
          <w:rFonts w:ascii="Arial" w:hAnsi="Arial" w:cs="Arial"/>
          <w:sz w:val="20"/>
        </w:rPr>
      </w:pPr>
      <w:r w:rsidRPr="00C465FE">
        <w:rPr>
          <w:rFonts w:ascii="Arial" w:hAnsi="Arial" w:cs="Arial"/>
          <w:sz w:val="20"/>
        </w:rPr>
        <w:t>A</w:t>
      </w:r>
      <w:r w:rsidR="00D562A9" w:rsidRPr="00C465FE">
        <w:rPr>
          <w:rFonts w:ascii="Arial" w:hAnsi="Arial" w:cs="Arial"/>
          <w:sz w:val="20"/>
        </w:rPr>
        <w:t xml:space="preserve"> rövid lejáratú kötelezettségek között szereplő, bármely hitelezővel szemben fennálló hitelek, kölcsönök, kapott letétek, cash-pool kötelezettségek, pénzügyi lízingek együttes állományát kell jelenteni</w:t>
      </w:r>
      <w:r w:rsidRPr="00C465FE">
        <w:rPr>
          <w:rFonts w:ascii="Arial" w:hAnsi="Arial" w:cs="Arial"/>
          <w:sz w:val="20"/>
        </w:rPr>
        <w:t xml:space="preserve"> itt</w:t>
      </w:r>
      <w:r w:rsidR="00D562A9" w:rsidRPr="00C465FE">
        <w:rPr>
          <w:rFonts w:ascii="Arial" w:hAnsi="Arial" w:cs="Arial"/>
          <w:sz w:val="20"/>
        </w:rPr>
        <w:t xml:space="preserve">. A kapcsolt és </w:t>
      </w:r>
      <w:r w:rsidRPr="00C465FE">
        <w:rPr>
          <w:rFonts w:ascii="Arial" w:hAnsi="Arial" w:cs="Arial"/>
          <w:sz w:val="20"/>
        </w:rPr>
        <w:t>bármely</w:t>
      </w:r>
      <w:r w:rsidR="00D562A9" w:rsidRPr="00C465FE">
        <w:rPr>
          <w:rFonts w:ascii="Arial" w:hAnsi="Arial" w:cs="Arial"/>
          <w:sz w:val="20"/>
        </w:rPr>
        <w:t xml:space="preserve"> részesedési viszonyban lévő vállalkozásokkal szembeni ilyen típusú kötelezettségeket is figyelembe kell venni. </w:t>
      </w:r>
    </w:p>
    <w:p w14:paraId="4B680E96" w14:textId="77777777" w:rsidR="00026136" w:rsidRDefault="00026136">
      <w:pPr>
        <w:pStyle w:val="Szvegtrzs"/>
        <w:rPr>
          <w:rFonts w:ascii="Arial" w:hAnsi="Arial" w:cs="Arial"/>
          <w:sz w:val="20"/>
        </w:rPr>
      </w:pPr>
    </w:p>
    <w:p w14:paraId="720460AA" w14:textId="4E6862E1" w:rsidR="003B4CD8" w:rsidRDefault="003B4CD8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36. Ebből: </w:t>
      </w:r>
      <w:r w:rsidR="00F91F3F">
        <w:rPr>
          <w:rFonts w:ascii="Arial" w:hAnsi="Arial" w:cs="Arial"/>
          <w:sz w:val="20"/>
        </w:rPr>
        <w:t>e</w:t>
      </w:r>
      <w:r w:rsidRPr="003B4CD8">
        <w:rPr>
          <w:rFonts w:ascii="Arial" w:hAnsi="Arial" w:cs="Arial"/>
          <w:sz w:val="20"/>
        </w:rPr>
        <w:t>gyéb adójellegű kötelezettségek államháztartással szemben</w:t>
      </w:r>
    </w:p>
    <w:p w14:paraId="2CFD413C" w14:textId="1A01930F" w:rsidR="003B4CD8" w:rsidRDefault="003B4CD8">
      <w:pPr>
        <w:pStyle w:val="Szvegtrzs"/>
        <w:rPr>
          <w:rFonts w:ascii="Arial" w:hAnsi="Arial" w:cs="Arial"/>
          <w:sz w:val="20"/>
        </w:rPr>
      </w:pPr>
      <w:r w:rsidRPr="00AF1C41">
        <w:rPr>
          <w:rFonts w:ascii="Arial" w:hAnsi="Arial" w:cs="Arial"/>
          <w:sz w:val="20"/>
        </w:rPr>
        <w:t>Ebben a sorban kell jelenteni az államháztartással szembeni kötelezettségállományt, amely a központi költségvetéssel, a társadalombiztosítással vagy az önkormányzatokkal szemben fennálló adó</w:t>
      </w:r>
      <w:r>
        <w:rPr>
          <w:rFonts w:ascii="Arial" w:hAnsi="Arial" w:cs="Arial"/>
          <w:sz w:val="20"/>
        </w:rPr>
        <w:t>-</w:t>
      </w:r>
      <w:r w:rsidRPr="00AF1C41">
        <w:rPr>
          <w:rFonts w:ascii="Arial" w:hAnsi="Arial" w:cs="Arial"/>
          <w:sz w:val="20"/>
        </w:rPr>
        <w:t xml:space="preserve"> és járulékkötelezettségeket tartalmazza</w:t>
      </w:r>
      <w:r w:rsidR="00F91F3F">
        <w:rPr>
          <w:rFonts w:ascii="Arial" w:hAnsi="Arial" w:cs="Arial"/>
          <w:sz w:val="20"/>
        </w:rPr>
        <w:t>.</w:t>
      </w:r>
    </w:p>
    <w:p w14:paraId="0ABC6ECC" w14:textId="77777777" w:rsidR="003B4CD8" w:rsidRPr="00E04428" w:rsidRDefault="003B4CD8">
      <w:pPr>
        <w:pStyle w:val="Szvegtrzs"/>
        <w:rPr>
          <w:rFonts w:ascii="Arial" w:hAnsi="Arial" w:cs="Arial"/>
          <w:sz w:val="20"/>
        </w:rPr>
      </w:pPr>
    </w:p>
    <w:p w14:paraId="6C8D373F" w14:textId="1DECAC21" w:rsidR="00026136" w:rsidRPr="00E04428" w:rsidRDefault="004D2C8D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41</w:t>
      </w:r>
      <w:r w:rsidR="00026136" w:rsidRPr="00E04428">
        <w:rPr>
          <w:rFonts w:ascii="Arial" w:hAnsi="Arial" w:cs="Arial"/>
          <w:sz w:val="20"/>
        </w:rPr>
        <w:t>. Belföldi vállalatnak adott kölcsön</w:t>
      </w:r>
      <w:r>
        <w:rPr>
          <w:rFonts w:ascii="Arial" w:hAnsi="Arial" w:cs="Arial"/>
          <w:sz w:val="20"/>
        </w:rPr>
        <w:t>, letét, cash-pool, lízing (hosszú</w:t>
      </w:r>
      <w:r w:rsidR="00F91F3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+</w:t>
      </w:r>
      <w:r w:rsidR="00F91F3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rövid állomány)</w:t>
      </w:r>
    </w:p>
    <w:p w14:paraId="008D6FFD" w14:textId="5F24C581" w:rsidR="00026136" w:rsidRPr="006D7F62" w:rsidRDefault="00026136">
      <w:pPr>
        <w:pStyle w:val="Szvegtrzs"/>
        <w:rPr>
          <w:rFonts w:ascii="Arial" w:hAnsi="Arial" w:cs="Arial"/>
          <w:sz w:val="20"/>
        </w:rPr>
      </w:pPr>
      <w:r w:rsidRPr="006D7F62">
        <w:rPr>
          <w:rFonts w:ascii="Arial" w:hAnsi="Arial" w:cs="Arial"/>
          <w:sz w:val="20"/>
        </w:rPr>
        <w:t xml:space="preserve">A 3. és a </w:t>
      </w:r>
      <w:r w:rsidR="004D2C8D">
        <w:rPr>
          <w:rFonts w:ascii="Arial" w:hAnsi="Arial" w:cs="Arial"/>
          <w:sz w:val="20"/>
        </w:rPr>
        <w:t>15</w:t>
      </w:r>
      <w:r w:rsidRPr="006D7F62">
        <w:rPr>
          <w:rFonts w:ascii="Arial" w:hAnsi="Arial" w:cs="Arial"/>
          <w:sz w:val="20"/>
        </w:rPr>
        <w:t>. sorban szerepeltetett adott kölcsönök</w:t>
      </w:r>
      <w:r w:rsidR="00A0456D">
        <w:rPr>
          <w:rFonts w:ascii="Arial" w:hAnsi="Arial" w:cs="Arial"/>
          <w:sz w:val="20"/>
        </w:rPr>
        <w:t>, letétek, cash-pool követelések, lízing</w:t>
      </w:r>
      <w:r w:rsidRPr="006D7F62">
        <w:rPr>
          <w:rFonts w:ascii="Arial" w:hAnsi="Arial" w:cs="Arial"/>
          <w:sz w:val="20"/>
        </w:rPr>
        <w:t xml:space="preserve"> azon része tartozik ide, amelyet belföldi gazdálkodó szervezet</w:t>
      </w:r>
      <w:r w:rsidR="00A0456D">
        <w:rPr>
          <w:rFonts w:ascii="Arial" w:hAnsi="Arial" w:cs="Arial"/>
          <w:sz w:val="20"/>
        </w:rPr>
        <w:t>tel szemben tart nyilván</w:t>
      </w:r>
      <w:r w:rsidRPr="006D7F62">
        <w:rPr>
          <w:rFonts w:ascii="Arial" w:hAnsi="Arial" w:cs="Arial"/>
          <w:sz w:val="20"/>
        </w:rPr>
        <w:t xml:space="preserve"> az adatszolgáltató. </w:t>
      </w:r>
      <w:r w:rsidR="00584606" w:rsidRPr="006D7F62">
        <w:rPr>
          <w:rFonts w:ascii="Arial" w:hAnsi="Arial" w:cs="Arial"/>
          <w:sz w:val="20"/>
        </w:rPr>
        <w:t>A</w:t>
      </w:r>
      <w:r w:rsidRPr="006D7F62">
        <w:rPr>
          <w:rFonts w:ascii="Arial" w:hAnsi="Arial" w:cs="Arial"/>
          <w:sz w:val="20"/>
        </w:rPr>
        <w:t xml:space="preserve"> részesedési viszonyban lévő partnereket is figyelembe kell venni.</w:t>
      </w:r>
    </w:p>
    <w:p w14:paraId="4D0DF960" w14:textId="77777777" w:rsidR="00026136" w:rsidRPr="006D7F62" w:rsidRDefault="00026136">
      <w:pPr>
        <w:pStyle w:val="Szvegtrzs"/>
        <w:rPr>
          <w:rFonts w:ascii="Arial" w:hAnsi="Arial" w:cs="Arial"/>
          <w:sz w:val="20"/>
        </w:rPr>
      </w:pPr>
    </w:p>
    <w:p w14:paraId="2C24C81F" w14:textId="7BCABC1A" w:rsidR="00026136" w:rsidRPr="006D7F62" w:rsidRDefault="00F0484B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42</w:t>
      </w:r>
      <w:r w:rsidR="00026136" w:rsidRPr="006D7F62">
        <w:rPr>
          <w:rFonts w:ascii="Arial" w:hAnsi="Arial" w:cs="Arial"/>
          <w:sz w:val="20"/>
        </w:rPr>
        <w:t xml:space="preserve">. Belföldi </w:t>
      </w:r>
      <w:r w:rsidRPr="00F0484B">
        <w:rPr>
          <w:rFonts w:ascii="Arial" w:hAnsi="Arial" w:cs="Arial"/>
          <w:sz w:val="20"/>
        </w:rPr>
        <w:t xml:space="preserve">vállalattól kapott </w:t>
      </w:r>
      <w:r w:rsidR="00026136" w:rsidRPr="006D7F62">
        <w:rPr>
          <w:rFonts w:ascii="Arial" w:hAnsi="Arial" w:cs="Arial"/>
          <w:sz w:val="20"/>
        </w:rPr>
        <w:t>kölcsön</w:t>
      </w:r>
      <w:r w:rsidRPr="00F0484B">
        <w:rPr>
          <w:rFonts w:ascii="Arial" w:hAnsi="Arial" w:cs="Arial"/>
          <w:sz w:val="20"/>
        </w:rPr>
        <w:t>, cash-pool, p</w:t>
      </w:r>
      <w:r w:rsidR="00570109">
        <w:rPr>
          <w:rFonts w:ascii="Arial" w:hAnsi="Arial" w:cs="Arial"/>
          <w:sz w:val="20"/>
        </w:rPr>
        <w:t>énzügyi</w:t>
      </w:r>
      <w:r w:rsidRPr="00F0484B">
        <w:rPr>
          <w:rFonts w:ascii="Arial" w:hAnsi="Arial" w:cs="Arial"/>
          <w:sz w:val="20"/>
        </w:rPr>
        <w:t xml:space="preserve"> lízing (hosszú</w:t>
      </w:r>
      <w:r w:rsidR="00570109">
        <w:rPr>
          <w:rFonts w:ascii="Arial" w:hAnsi="Arial" w:cs="Arial"/>
          <w:sz w:val="20"/>
        </w:rPr>
        <w:t xml:space="preserve"> </w:t>
      </w:r>
      <w:r w:rsidRPr="00F0484B">
        <w:rPr>
          <w:rFonts w:ascii="Arial" w:hAnsi="Arial" w:cs="Arial"/>
          <w:sz w:val="20"/>
        </w:rPr>
        <w:t>+</w:t>
      </w:r>
      <w:r w:rsidR="00570109">
        <w:rPr>
          <w:rFonts w:ascii="Arial" w:hAnsi="Arial" w:cs="Arial"/>
          <w:sz w:val="20"/>
        </w:rPr>
        <w:t xml:space="preserve"> </w:t>
      </w:r>
      <w:r w:rsidRPr="00F0484B">
        <w:rPr>
          <w:rFonts w:ascii="Arial" w:hAnsi="Arial" w:cs="Arial"/>
          <w:sz w:val="20"/>
        </w:rPr>
        <w:t>rövid állomány)</w:t>
      </w:r>
    </w:p>
    <w:p w14:paraId="1A1E0FF3" w14:textId="414D311A" w:rsidR="00026136" w:rsidRPr="006D7F62" w:rsidRDefault="00026136">
      <w:pPr>
        <w:pStyle w:val="Szvegtrzs"/>
        <w:rPr>
          <w:rFonts w:ascii="Arial" w:hAnsi="Arial" w:cs="Arial"/>
          <w:sz w:val="20"/>
        </w:rPr>
      </w:pPr>
      <w:r w:rsidRPr="006D7F62">
        <w:rPr>
          <w:rFonts w:ascii="Arial" w:hAnsi="Arial" w:cs="Arial"/>
          <w:sz w:val="20"/>
        </w:rPr>
        <w:t xml:space="preserve">A 29. és a </w:t>
      </w:r>
      <w:r w:rsidR="00F0484B">
        <w:rPr>
          <w:rFonts w:ascii="Arial" w:hAnsi="Arial" w:cs="Arial"/>
          <w:sz w:val="20"/>
        </w:rPr>
        <w:t>32</w:t>
      </w:r>
      <w:r w:rsidRPr="006D7F62">
        <w:rPr>
          <w:rFonts w:ascii="Arial" w:hAnsi="Arial" w:cs="Arial"/>
          <w:sz w:val="20"/>
        </w:rPr>
        <w:t xml:space="preserve">. sorban szerepeltetett </w:t>
      </w:r>
      <w:r w:rsidR="00F0484B">
        <w:rPr>
          <w:rFonts w:ascii="Arial" w:hAnsi="Arial" w:cs="Arial"/>
          <w:sz w:val="20"/>
        </w:rPr>
        <w:t>kapott</w:t>
      </w:r>
      <w:r w:rsidRPr="006D7F62">
        <w:rPr>
          <w:rFonts w:ascii="Arial" w:hAnsi="Arial" w:cs="Arial"/>
          <w:sz w:val="20"/>
        </w:rPr>
        <w:t xml:space="preserve"> kölcsönök</w:t>
      </w:r>
      <w:r w:rsidR="00F0484B">
        <w:rPr>
          <w:rFonts w:ascii="Arial" w:hAnsi="Arial" w:cs="Arial"/>
          <w:sz w:val="20"/>
        </w:rPr>
        <w:t xml:space="preserve">, letétek, cash-pool, </w:t>
      </w:r>
      <w:r w:rsidR="00570109">
        <w:rPr>
          <w:rFonts w:ascii="Arial" w:hAnsi="Arial" w:cs="Arial"/>
          <w:sz w:val="20"/>
        </w:rPr>
        <w:t xml:space="preserve">pénzügyi </w:t>
      </w:r>
      <w:r w:rsidR="00F0484B">
        <w:rPr>
          <w:rFonts w:ascii="Arial" w:hAnsi="Arial" w:cs="Arial"/>
          <w:sz w:val="20"/>
        </w:rPr>
        <w:t>lízing kötelezettségek</w:t>
      </w:r>
      <w:r w:rsidRPr="006D7F62">
        <w:rPr>
          <w:rFonts w:ascii="Arial" w:hAnsi="Arial" w:cs="Arial"/>
          <w:sz w:val="20"/>
        </w:rPr>
        <w:t xml:space="preserve"> azon része tartozik ide, amelyet belföldi gazdálkodó </w:t>
      </w:r>
      <w:r w:rsidR="00F0484B" w:rsidRPr="006D7F62">
        <w:rPr>
          <w:rFonts w:ascii="Arial" w:hAnsi="Arial" w:cs="Arial"/>
          <w:sz w:val="20"/>
        </w:rPr>
        <w:t>szervezet</w:t>
      </w:r>
      <w:r w:rsidR="00F0484B">
        <w:rPr>
          <w:rFonts w:ascii="Arial" w:hAnsi="Arial" w:cs="Arial"/>
          <w:sz w:val="20"/>
        </w:rPr>
        <w:t>tel szemben tart nyilván</w:t>
      </w:r>
      <w:r w:rsidRPr="006D7F62">
        <w:rPr>
          <w:rFonts w:ascii="Arial" w:hAnsi="Arial" w:cs="Arial"/>
          <w:sz w:val="20"/>
        </w:rPr>
        <w:t xml:space="preserve"> az adatszolgáltató</w:t>
      </w:r>
      <w:r w:rsidR="00F0484B" w:rsidRPr="006D7F62">
        <w:rPr>
          <w:rFonts w:ascii="Arial" w:hAnsi="Arial" w:cs="Arial"/>
          <w:sz w:val="20"/>
        </w:rPr>
        <w:t>.</w:t>
      </w:r>
      <w:r w:rsidRPr="006D7F62">
        <w:rPr>
          <w:rFonts w:ascii="Arial" w:hAnsi="Arial" w:cs="Arial"/>
          <w:sz w:val="20"/>
        </w:rPr>
        <w:t xml:space="preserve"> </w:t>
      </w:r>
      <w:r w:rsidR="00584606" w:rsidRPr="006D7F62">
        <w:rPr>
          <w:rFonts w:ascii="Arial" w:hAnsi="Arial" w:cs="Arial"/>
          <w:sz w:val="20"/>
        </w:rPr>
        <w:t>A</w:t>
      </w:r>
      <w:r w:rsidRPr="006D7F62">
        <w:rPr>
          <w:rFonts w:ascii="Arial" w:hAnsi="Arial" w:cs="Arial"/>
          <w:sz w:val="20"/>
        </w:rPr>
        <w:t xml:space="preserve"> részesedési viszonyban lévő partnereket is figyelembe kell venni.</w:t>
      </w:r>
    </w:p>
    <w:p w14:paraId="0E56AA15" w14:textId="77777777" w:rsidR="00026136" w:rsidRPr="006D7F62" w:rsidRDefault="00026136">
      <w:pPr>
        <w:pStyle w:val="Szvegtrzs"/>
        <w:rPr>
          <w:rFonts w:ascii="Arial" w:hAnsi="Arial" w:cs="Arial"/>
          <w:sz w:val="20"/>
        </w:rPr>
      </w:pPr>
    </w:p>
    <w:p w14:paraId="2DC7A213" w14:textId="2B9F2B35" w:rsidR="00026136" w:rsidRPr="00E04428" w:rsidRDefault="00A0456D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48</w:t>
      </w:r>
      <w:r w:rsidR="00295EC4">
        <w:rPr>
          <w:rFonts w:ascii="Arial" w:hAnsi="Arial" w:cs="Arial"/>
          <w:sz w:val="20"/>
        </w:rPr>
        <w:t xml:space="preserve">. </w:t>
      </w:r>
      <w:r w:rsidR="00026136" w:rsidRPr="006D7F62">
        <w:rPr>
          <w:rFonts w:ascii="Arial" w:hAnsi="Arial" w:cs="Arial"/>
          <w:sz w:val="20"/>
        </w:rPr>
        <w:t>Állam</w:t>
      </w:r>
      <w:r w:rsidR="001A4B10" w:rsidRPr="006D7F62">
        <w:rPr>
          <w:rFonts w:ascii="Arial" w:hAnsi="Arial" w:cs="Arial"/>
          <w:sz w:val="20"/>
        </w:rPr>
        <w:t>háztartástól kapott pénzeszközök</w:t>
      </w:r>
    </w:p>
    <w:p w14:paraId="5EA18074" w14:textId="0F810A22" w:rsidR="000336BD" w:rsidRDefault="00F03773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Az államháztartástól, tulajdonosi jogokat gyakorló vagyonkezelő szervezettől kapott tőkeemelés, kölcsön, támogatás pénzforgalma a tárgyévben. Ide kell sorolni az uniós támogatásokból átvett pénzösszeget is.</w:t>
      </w:r>
    </w:p>
    <w:p w14:paraId="646E6CA0" w14:textId="77777777" w:rsidR="006F6B2D" w:rsidRPr="00E04428" w:rsidRDefault="006F6B2D">
      <w:pPr>
        <w:pStyle w:val="Szvegtrzs"/>
        <w:rPr>
          <w:rFonts w:ascii="Arial" w:hAnsi="Arial" w:cs="Arial"/>
          <w:sz w:val="20"/>
        </w:rPr>
      </w:pPr>
    </w:p>
    <w:p w14:paraId="7A3A7DFB" w14:textId="7A3B1FDE" w:rsidR="00026136" w:rsidRPr="00E04428" w:rsidRDefault="00295EC4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49</w:t>
      </w:r>
      <w:r w:rsidR="00026136" w:rsidRPr="00E04428">
        <w:rPr>
          <w:rFonts w:ascii="Arial" w:hAnsi="Arial" w:cs="Arial"/>
          <w:sz w:val="20"/>
        </w:rPr>
        <w:t xml:space="preserve">. </w:t>
      </w:r>
      <w:r w:rsidR="00F03773" w:rsidRPr="00E04428">
        <w:rPr>
          <w:rFonts w:ascii="Arial" w:hAnsi="Arial" w:cs="Arial"/>
          <w:sz w:val="20"/>
        </w:rPr>
        <w:t>Működési költségek összesen</w:t>
      </w:r>
    </w:p>
    <w:p w14:paraId="118DC6D7" w14:textId="57EC053F" w:rsidR="00026136" w:rsidRDefault="000D0F1A" w:rsidP="005E3E3F">
      <w:pPr>
        <w:pStyle w:val="Szvegtrzs"/>
        <w:rPr>
          <w:ins w:id="39" w:author="MNB" w:date="2025-08-10T22:29:00Z"/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Az üzemi, üzleti eredményig terjedő valamennyi költség, ráfordítás tárgyévi összege, beleértve az anyagjellegű, személyi jellegű és egyéb ráfordításokat, valamint az értékcsökkenést. Meghatározásánál év közben becslés is alkalmazható.</w:t>
      </w:r>
    </w:p>
    <w:p w14:paraId="6ECC5BC1" w14:textId="77777777" w:rsidR="00F960C9" w:rsidRDefault="00F960C9" w:rsidP="005E3E3F">
      <w:pPr>
        <w:pStyle w:val="Szvegtrzs"/>
        <w:rPr>
          <w:ins w:id="40" w:author="MNB" w:date="2025-08-10T22:29:00Z"/>
          <w:rFonts w:ascii="Arial" w:hAnsi="Arial" w:cs="Arial"/>
          <w:sz w:val="20"/>
        </w:rPr>
      </w:pPr>
    </w:p>
    <w:p w14:paraId="79FF750B" w14:textId="467B71D6" w:rsidR="00F960C9" w:rsidRDefault="009D2C60" w:rsidP="005E3E3F">
      <w:pPr>
        <w:pStyle w:val="Szvegtrzs"/>
        <w:rPr>
          <w:ins w:id="41" w:author="MNB" w:date="2025-08-10T22:29:00Z"/>
          <w:rFonts w:ascii="Arial" w:hAnsi="Arial" w:cs="Arial"/>
          <w:sz w:val="20"/>
        </w:rPr>
      </w:pPr>
      <w:ins w:id="42" w:author="MNB" w:date="2025-08-10T22:29:00Z">
        <w:r>
          <w:rPr>
            <w:rFonts w:ascii="Arial" w:hAnsi="Arial" w:cs="Arial"/>
            <w:sz w:val="20"/>
          </w:rPr>
          <w:t xml:space="preserve">2. </w:t>
        </w:r>
        <w:r w:rsidR="00F960C9">
          <w:rPr>
            <w:rFonts w:ascii="Arial" w:hAnsi="Arial" w:cs="Arial"/>
            <w:sz w:val="20"/>
          </w:rPr>
          <w:t>A 02. táblában szerepeltetendő adatok</w:t>
        </w:r>
        <w:r w:rsidR="00A51F79">
          <w:rPr>
            <w:rFonts w:ascii="Arial" w:hAnsi="Arial" w:cs="Arial"/>
            <w:sz w:val="20"/>
          </w:rPr>
          <w:t>ra vonatkozó kitöltési előírások</w:t>
        </w:r>
      </w:ins>
    </w:p>
    <w:p w14:paraId="31334A7D" w14:textId="77777777" w:rsidR="00F960C9" w:rsidRDefault="00F960C9" w:rsidP="005E3E3F">
      <w:pPr>
        <w:pStyle w:val="Szvegtrzs"/>
        <w:rPr>
          <w:ins w:id="43" w:author="MNB" w:date="2025-08-10T22:29:00Z"/>
          <w:rFonts w:ascii="Arial" w:hAnsi="Arial" w:cs="Arial"/>
          <w:sz w:val="20"/>
        </w:rPr>
      </w:pPr>
    </w:p>
    <w:p w14:paraId="0375F90B" w14:textId="07FB584D" w:rsidR="00FA6D6A" w:rsidRDefault="00F960C9" w:rsidP="005E3E3F">
      <w:pPr>
        <w:pStyle w:val="Szvegtrzs"/>
        <w:rPr>
          <w:ins w:id="44" w:author="MNB" w:date="2025-08-10T22:29:00Z"/>
          <w:rFonts w:ascii="Arial" w:hAnsi="Arial" w:cs="Arial"/>
          <w:sz w:val="20"/>
        </w:rPr>
      </w:pPr>
      <w:ins w:id="45" w:author="MNB" w:date="2025-08-10T22:29:00Z">
        <w:r>
          <w:rPr>
            <w:rFonts w:ascii="Arial" w:hAnsi="Arial" w:cs="Arial"/>
            <w:sz w:val="20"/>
          </w:rPr>
          <w:t xml:space="preserve">A 02. táblában partner szervezetenként </w:t>
        </w:r>
        <w:r w:rsidR="00C735B4">
          <w:rPr>
            <w:rFonts w:ascii="Arial" w:hAnsi="Arial" w:cs="Arial"/>
            <w:sz w:val="20"/>
          </w:rPr>
          <w:t xml:space="preserve">kell </w:t>
        </w:r>
        <w:r>
          <w:rPr>
            <w:rFonts w:ascii="Arial" w:hAnsi="Arial" w:cs="Arial"/>
            <w:sz w:val="20"/>
          </w:rPr>
          <w:t>felsorolni a 01. tábla 07-10.</w:t>
        </w:r>
        <w:r w:rsidR="00134B2D">
          <w:rPr>
            <w:rFonts w:ascii="Arial" w:hAnsi="Arial" w:cs="Arial"/>
            <w:sz w:val="20"/>
          </w:rPr>
          <w:t>, illetve 03. és 15.</w:t>
        </w:r>
        <w:r>
          <w:rPr>
            <w:rFonts w:ascii="Arial" w:hAnsi="Arial" w:cs="Arial"/>
            <w:sz w:val="20"/>
          </w:rPr>
          <w:t xml:space="preserve"> sorában jelentett részvények, részesedések</w:t>
        </w:r>
        <w:r w:rsidR="00D03284">
          <w:rPr>
            <w:rFonts w:ascii="Arial" w:hAnsi="Arial" w:cs="Arial"/>
            <w:sz w:val="20"/>
          </w:rPr>
          <w:t xml:space="preserve">, </w:t>
        </w:r>
        <w:r w:rsidR="00134B2D">
          <w:rPr>
            <w:rFonts w:ascii="Arial" w:hAnsi="Arial" w:cs="Arial"/>
            <w:sz w:val="20"/>
          </w:rPr>
          <w:t>illetve nyújtott</w:t>
        </w:r>
        <w:r w:rsidR="00D03284">
          <w:rPr>
            <w:rFonts w:ascii="Arial" w:hAnsi="Arial" w:cs="Arial"/>
            <w:sz w:val="20"/>
          </w:rPr>
          <w:t xml:space="preserve"> hitelek, kölcsönök, lízing</w:t>
        </w:r>
        <w:r w:rsidR="00412F40">
          <w:rPr>
            <w:rFonts w:ascii="Arial" w:hAnsi="Arial" w:cs="Arial"/>
            <w:sz w:val="20"/>
          </w:rPr>
          <w:t>,</w:t>
        </w:r>
        <w:r w:rsidR="00D03284">
          <w:rPr>
            <w:rFonts w:ascii="Arial" w:hAnsi="Arial" w:cs="Arial"/>
            <w:sz w:val="20"/>
          </w:rPr>
          <w:t xml:space="preserve"> </w:t>
        </w:r>
        <w:r w:rsidR="00412F40">
          <w:rPr>
            <w:rFonts w:ascii="Arial" w:hAnsi="Arial" w:cs="Arial"/>
            <w:sz w:val="20"/>
          </w:rPr>
          <w:t>cash-</w:t>
        </w:r>
        <w:r w:rsidR="00CE20D5">
          <w:rPr>
            <w:rFonts w:ascii="Arial" w:hAnsi="Arial" w:cs="Arial"/>
            <w:sz w:val="20"/>
          </w:rPr>
          <w:t>póló</w:t>
        </w:r>
        <w:r w:rsidR="00412F40">
          <w:rPr>
            <w:rFonts w:ascii="Arial" w:hAnsi="Arial" w:cs="Arial"/>
            <w:sz w:val="20"/>
          </w:rPr>
          <w:t xml:space="preserve"> </w:t>
        </w:r>
        <w:r w:rsidR="00D03284">
          <w:rPr>
            <w:rFonts w:ascii="Arial" w:hAnsi="Arial" w:cs="Arial"/>
            <w:sz w:val="20"/>
          </w:rPr>
          <w:t>követelések, letétek állományát</w:t>
        </w:r>
        <w:r w:rsidR="001A7C66">
          <w:rPr>
            <w:rFonts w:ascii="Arial" w:hAnsi="Arial" w:cs="Arial"/>
            <w:sz w:val="20"/>
          </w:rPr>
          <w:t>, továbbá ezen eszközök negyedéves nettó tranzakcióját</w:t>
        </w:r>
        <w:r w:rsidR="00D03284">
          <w:rPr>
            <w:rFonts w:ascii="Arial" w:hAnsi="Arial" w:cs="Arial"/>
            <w:sz w:val="20"/>
          </w:rPr>
          <w:t>.</w:t>
        </w:r>
        <w:r w:rsidR="00412F40">
          <w:rPr>
            <w:rFonts w:ascii="Arial" w:hAnsi="Arial" w:cs="Arial"/>
            <w:sz w:val="20"/>
          </w:rPr>
          <w:t xml:space="preserve"> A birtokolt részvények, üzletrészek esetében a kibocsátó törzsszámát és nevét kell feltüntetni, hitelek, kölcsönök esetében pedig az adós törzsszámát és nevét. Külföldi (nem rezidens) partner szervezet esetében </w:t>
        </w:r>
        <w:r w:rsidR="009E7682">
          <w:rPr>
            <w:rFonts w:ascii="Arial" w:hAnsi="Arial" w:cs="Arial"/>
            <w:sz w:val="20"/>
          </w:rPr>
          <w:t xml:space="preserve">törzsszámként a </w:t>
        </w:r>
        <w:r w:rsidR="00412F40">
          <w:rPr>
            <w:rFonts w:ascii="Arial" w:hAnsi="Arial" w:cs="Arial"/>
            <w:sz w:val="20"/>
          </w:rPr>
          <w:t xml:space="preserve">00000001 </w:t>
        </w:r>
        <w:r w:rsidR="009E7682">
          <w:rPr>
            <w:rFonts w:ascii="Arial" w:hAnsi="Arial" w:cs="Arial"/>
            <w:sz w:val="20"/>
          </w:rPr>
          <w:t>kód</w:t>
        </w:r>
        <w:r w:rsidR="00412F40">
          <w:rPr>
            <w:rFonts w:ascii="Arial" w:hAnsi="Arial" w:cs="Arial"/>
            <w:sz w:val="20"/>
          </w:rPr>
          <w:t xml:space="preserve"> szerepeltetendő. Magánszemély partnerek, adósok </w:t>
        </w:r>
        <w:r w:rsidR="009E7682">
          <w:rPr>
            <w:rFonts w:ascii="Arial" w:hAnsi="Arial" w:cs="Arial"/>
            <w:sz w:val="20"/>
          </w:rPr>
          <w:t>nem szerepeltethetők</w:t>
        </w:r>
        <w:r w:rsidR="00412F40">
          <w:rPr>
            <w:rFonts w:ascii="Arial" w:hAnsi="Arial" w:cs="Arial"/>
            <w:sz w:val="20"/>
          </w:rPr>
          <w:t>.</w:t>
        </w:r>
        <w:r w:rsidR="001104FC">
          <w:rPr>
            <w:rFonts w:ascii="Arial" w:hAnsi="Arial" w:cs="Arial"/>
            <w:sz w:val="20"/>
          </w:rPr>
          <w:t xml:space="preserve"> Amennyiben az adatszolgáltató nem rendelkezik az érintett eszközökkel vagy csak magánszemélynek (pl</w:t>
        </w:r>
        <w:r w:rsidR="00A240D2">
          <w:rPr>
            <w:rFonts w:ascii="Arial" w:hAnsi="Arial" w:cs="Arial"/>
            <w:sz w:val="20"/>
          </w:rPr>
          <w:t>.</w:t>
        </w:r>
        <w:r w:rsidR="001104FC">
          <w:rPr>
            <w:rFonts w:ascii="Arial" w:hAnsi="Arial" w:cs="Arial"/>
            <w:sz w:val="20"/>
          </w:rPr>
          <w:t xml:space="preserve"> dolgozónak) nyújtott hitellel rendelkezik a </w:t>
        </w:r>
        <w:r w:rsidR="009D2C60">
          <w:rPr>
            <w:rFonts w:ascii="Arial" w:hAnsi="Arial" w:cs="Arial"/>
            <w:sz w:val="20"/>
          </w:rPr>
          <w:t>tárgy</w:t>
        </w:r>
        <w:r w:rsidR="001104FC">
          <w:rPr>
            <w:rFonts w:ascii="Arial" w:hAnsi="Arial" w:cs="Arial"/>
            <w:sz w:val="20"/>
          </w:rPr>
          <w:t xml:space="preserve">időszak végén, a 02. táblát nemlegesen </w:t>
        </w:r>
        <w:r w:rsidR="005C619F">
          <w:rPr>
            <w:rFonts w:ascii="Arial" w:hAnsi="Arial" w:cs="Arial"/>
            <w:sz w:val="20"/>
          </w:rPr>
          <w:t>kell benyújtani</w:t>
        </w:r>
        <w:r w:rsidR="009E7682">
          <w:rPr>
            <w:rFonts w:ascii="Arial" w:hAnsi="Arial" w:cs="Arial"/>
            <w:sz w:val="20"/>
          </w:rPr>
          <w:t>a</w:t>
        </w:r>
        <w:r w:rsidR="001104FC">
          <w:rPr>
            <w:rFonts w:ascii="Arial" w:hAnsi="Arial" w:cs="Arial"/>
            <w:sz w:val="20"/>
          </w:rPr>
          <w:t>.</w:t>
        </w:r>
      </w:ins>
    </w:p>
    <w:p w14:paraId="2BC9EE88" w14:textId="77777777" w:rsidR="001104FC" w:rsidRDefault="001104FC" w:rsidP="005E3E3F">
      <w:pPr>
        <w:pStyle w:val="Szvegtrzs"/>
        <w:rPr>
          <w:ins w:id="46" w:author="MNB" w:date="2025-08-10T22:29:00Z"/>
          <w:rFonts w:ascii="Arial" w:hAnsi="Arial" w:cs="Arial"/>
          <w:sz w:val="20"/>
        </w:rPr>
      </w:pPr>
    </w:p>
    <w:p w14:paraId="6D45235F" w14:textId="12300433" w:rsidR="009E7682" w:rsidRDefault="008E5396" w:rsidP="005E3E3F">
      <w:pPr>
        <w:pStyle w:val="Szvegtrzs"/>
        <w:rPr>
          <w:ins w:id="47" w:author="MNB" w:date="2025-08-10T22:29:00Z"/>
          <w:rFonts w:ascii="Arial" w:hAnsi="Arial" w:cs="Arial"/>
          <w:sz w:val="20"/>
        </w:rPr>
      </w:pPr>
      <w:ins w:id="48" w:author="MNB" w:date="2025-08-10T22:29:00Z">
        <w:r>
          <w:rPr>
            <w:rFonts w:ascii="Arial" w:hAnsi="Arial" w:cs="Arial"/>
            <w:sz w:val="20"/>
          </w:rPr>
          <w:t>A 02. táblában közölt partnerenkénti állományok tárgynegyedévi változásá</w:t>
        </w:r>
        <w:r w:rsidR="001A7C66">
          <w:rPr>
            <w:rFonts w:ascii="Arial" w:hAnsi="Arial" w:cs="Arial"/>
            <w:sz w:val="20"/>
          </w:rPr>
          <w:t xml:space="preserve">ból </w:t>
        </w:r>
        <w:r w:rsidR="00EA4579">
          <w:rPr>
            <w:rFonts w:ascii="Arial" w:hAnsi="Arial" w:cs="Arial"/>
            <w:sz w:val="20"/>
          </w:rPr>
          <w:t xml:space="preserve">külön oszlopban </w:t>
        </w:r>
        <w:r w:rsidR="001A7C66">
          <w:rPr>
            <w:rFonts w:ascii="Arial" w:hAnsi="Arial" w:cs="Arial"/>
            <w:sz w:val="20"/>
          </w:rPr>
          <w:t xml:space="preserve">ki kell emelni a </w:t>
        </w:r>
        <w:r w:rsidR="00F35D5A">
          <w:rPr>
            <w:rFonts w:ascii="Arial" w:hAnsi="Arial" w:cs="Arial"/>
            <w:sz w:val="20"/>
          </w:rPr>
          <w:t xml:space="preserve">tárgynegyedévi </w:t>
        </w:r>
        <w:r w:rsidR="001A7C66">
          <w:rPr>
            <w:rFonts w:ascii="Arial" w:hAnsi="Arial" w:cs="Arial"/>
            <w:sz w:val="20"/>
          </w:rPr>
          <w:t xml:space="preserve">tranzakciók nettó értékét. Tranzakciónak számít a vásárlás, </w:t>
        </w:r>
        <w:r w:rsidR="00F35D5A">
          <w:rPr>
            <w:rFonts w:ascii="Arial" w:hAnsi="Arial" w:cs="Arial"/>
            <w:sz w:val="20"/>
          </w:rPr>
          <w:t xml:space="preserve">alapítás, </w:t>
        </w:r>
        <w:r w:rsidR="001A7C66">
          <w:rPr>
            <w:rFonts w:ascii="Arial" w:hAnsi="Arial" w:cs="Arial"/>
            <w:sz w:val="20"/>
          </w:rPr>
          <w:t xml:space="preserve">tőkeemelés (+), </w:t>
        </w:r>
        <w:r w:rsidR="00F35D5A">
          <w:rPr>
            <w:rFonts w:ascii="Arial" w:hAnsi="Arial" w:cs="Arial"/>
            <w:sz w:val="20"/>
          </w:rPr>
          <w:t xml:space="preserve">a </w:t>
        </w:r>
        <w:r w:rsidR="001A7C66">
          <w:rPr>
            <w:rFonts w:ascii="Arial" w:hAnsi="Arial" w:cs="Arial"/>
            <w:sz w:val="20"/>
          </w:rPr>
          <w:t>tőkekivonás</w:t>
        </w:r>
        <w:r w:rsidR="00F35D5A">
          <w:rPr>
            <w:rFonts w:ascii="Arial" w:hAnsi="Arial" w:cs="Arial"/>
            <w:sz w:val="20"/>
          </w:rPr>
          <w:t>, tőkeleszállítás, értékesítés</w:t>
        </w:r>
        <w:r w:rsidR="001A7C66">
          <w:rPr>
            <w:rFonts w:ascii="Arial" w:hAnsi="Arial" w:cs="Arial"/>
            <w:sz w:val="20"/>
          </w:rPr>
          <w:t xml:space="preserve"> (</w:t>
        </w:r>
        <w:r w:rsidR="009E7682">
          <w:rPr>
            <w:rFonts w:ascii="Arial" w:hAnsi="Arial" w:cs="Arial"/>
            <w:sz w:val="20"/>
          </w:rPr>
          <w:t>–</w:t>
        </w:r>
        <w:r w:rsidR="001A7C66">
          <w:rPr>
            <w:rFonts w:ascii="Arial" w:hAnsi="Arial" w:cs="Arial"/>
            <w:sz w:val="20"/>
          </w:rPr>
          <w:t xml:space="preserve">), </w:t>
        </w:r>
        <w:r w:rsidR="00F35D5A">
          <w:rPr>
            <w:rFonts w:ascii="Arial" w:hAnsi="Arial" w:cs="Arial"/>
            <w:sz w:val="20"/>
          </w:rPr>
          <w:t xml:space="preserve">a </w:t>
        </w:r>
        <w:r w:rsidR="001A7C66">
          <w:rPr>
            <w:rFonts w:ascii="Arial" w:hAnsi="Arial" w:cs="Arial"/>
            <w:sz w:val="20"/>
          </w:rPr>
          <w:t>hitelnyújtás</w:t>
        </w:r>
        <w:r w:rsidR="00F35D5A">
          <w:rPr>
            <w:rFonts w:ascii="Arial" w:hAnsi="Arial" w:cs="Arial"/>
            <w:sz w:val="20"/>
          </w:rPr>
          <w:t>, letételhelyezés</w:t>
        </w:r>
        <w:r w:rsidR="001A7C66">
          <w:rPr>
            <w:rFonts w:ascii="Arial" w:hAnsi="Arial" w:cs="Arial"/>
            <w:sz w:val="20"/>
          </w:rPr>
          <w:t xml:space="preserve"> (+), </w:t>
        </w:r>
        <w:r w:rsidR="00F35D5A">
          <w:rPr>
            <w:rFonts w:ascii="Arial" w:hAnsi="Arial" w:cs="Arial"/>
            <w:sz w:val="20"/>
          </w:rPr>
          <w:t xml:space="preserve">a </w:t>
        </w:r>
        <w:r w:rsidR="001A7C66">
          <w:rPr>
            <w:rFonts w:ascii="Arial" w:hAnsi="Arial" w:cs="Arial"/>
            <w:sz w:val="20"/>
          </w:rPr>
          <w:t>hiteltörlesztés</w:t>
        </w:r>
        <w:r w:rsidR="00F35D5A">
          <w:rPr>
            <w:rFonts w:ascii="Arial" w:hAnsi="Arial" w:cs="Arial"/>
            <w:sz w:val="20"/>
          </w:rPr>
          <w:t>, hitelvisszafizetés</w:t>
        </w:r>
        <w:r w:rsidR="00EA4579">
          <w:rPr>
            <w:rFonts w:ascii="Arial" w:hAnsi="Arial" w:cs="Arial"/>
            <w:sz w:val="20"/>
          </w:rPr>
          <w:t>, letét visszafizetése</w:t>
        </w:r>
        <w:r w:rsidR="001A7C66">
          <w:rPr>
            <w:rFonts w:ascii="Arial" w:hAnsi="Arial" w:cs="Arial"/>
            <w:sz w:val="20"/>
          </w:rPr>
          <w:t xml:space="preserve"> (</w:t>
        </w:r>
        <w:r w:rsidR="009E7682">
          <w:rPr>
            <w:rFonts w:ascii="Arial" w:hAnsi="Arial" w:cs="Arial"/>
            <w:sz w:val="20"/>
          </w:rPr>
          <w:t>–</w:t>
        </w:r>
        <w:r w:rsidR="001A7C66">
          <w:rPr>
            <w:rFonts w:ascii="Arial" w:hAnsi="Arial" w:cs="Arial"/>
            <w:sz w:val="20"/>
          </w:rPr>
          <w:t>)</w:t>
        </w:r>
        <w:r w:rsidR="00F35D5A">
          <w:rPr>
            <w:rFonts w:ascii="Arial" w:hAnsi="Arial" w:cs="Arial"/>
            <w:sz w:val="20"/>
          </w:rPr>
          <w:t xml:space="preserve">. </w:t>
        </w:r>
      </w:ins>
    </w:p>
    <w:p w14:paraId="705CB135" w14:textId="77777777" w:rsidR="009E7682" w:rsidRDefault="009E7682" w:rsidP="005E3E3F">
      <w:pPr>
        <w:pStyle w:val="Szvegtrzs"/>
        <w:rPr>
          <w:ins w:id="49" w:author="MNB" w:date="2025-08-10T22:29:00Z"/>
          <w:rFonts w:ascii="Arial" w:hAnsi="Arial" w:cs="Arial"/>
          <w:sz w:val="20"/>
        </w:rPr>
      </w:pPr>
    </w:p>
    <w:p w14:paraId="7072CBC6" w14:textId="68A3D0F5" w:rsidR="001104FC" w:rsidRDefault="00F35D5A" w:rsidP="005E3E3F">
      <w:pPr>
        <w:pStyle w:val="Szvegtrzs"/>
        <w:rPr>
          <w:ins w:id="50" w:author="MNB" w:date="2025-08-10T22:29:00Z"/>
          <w:rFonts w:ascii="Arial" w:hAnsi="Arial" w:cs="Arial"/>
          <w:sz w:val="20"/>
        </w:rPr>
      </w:pPr>
      <w:ins w:id="51" w:author="MNB" w:date="2025-08-10T22:29:00Z">
        <w:r>
          <w:rPr>
            <w:rFonts w:ascii="Arial" w:hAnsi="Arial" w:cs="Arial"/>
            <w:sz w:val="20"/>
          </w:rPr>
          <w:t xml:space="preserve">Az </w:t>
        </w:r>
        <w:r w:rsidR="00EA4579">
          <w:rPr>
            <w:rFonts w:ascii="Arial" w:hAnsi="Arial" w:cs="Arial"/>
            <w:sz w:val="20"/>
          </w:rPr>
          <w:t xml:space="preserve">adatszolgáltatás benyújtását követően az </w:t>
        </w:r>
        <w:r w:rsidR="008E5396">
          <w:rPr>
            <w:rFonts w:ascii="Arial" w:hAnsi="Arial" w:cs="Arial"/>
            <w:sz w:val="20"/>
          </w:rPr>
          <w:t xml:space="preserve">MNB </w:t>
        </w:r>
        <w:r>
          <w:rPr>
            <w:rFonts w:ascii="Arial" w:hAnsi="Arial" w:cs="Arial"/>
            <w:sz w:val="20"/>
          </w:rPr>
          <w:t xml:space="preserve">írásban </w:t>
        </w:r>
        <w:r w:rsidR="009E7682">
          <w:rPr>
            <w:rFonts w:ascii="Arial" w:hAnsi="Arial" w:cs="Arial"/>
            <w:sz w:val="20"/>
          </w:rPr>
          <w:t>további adatokat</w:t>
        </w:r>
        <w:r>
          <w:rPr>
            <w:rFonts w:ascii="Arial" w:hAnsi="Arial" w:cs="Arial"/>
            <w:sz w:val="20"/>
          </w:rPr>
          <w:t xml:space="preserve"> </w:t>
        </w:r>
        <w:r w:rsidR="009E7682">
          <w:rPr>
            <w:rFonts w:ascii="Arial" w:hAnsi="Arial" w:cs="Arial"/>
            <w:sz w:val="20"/>
          </w:rPr>
          <w:t xml:space="preserve">kérhet </w:t>
        </w:r>
        <w:r>
          <w:rPr>
            <w:rFonts w:ascii="Arial" w:hAnsi="Arial" w:cs="Arial"/>
            <w:sz w:val="20"/>
          </w:rPr>
          <w:t xml:space="preserve">az állományok változásának egyéb okaira (értékvesztés, </w:t>
        </w:r>
        <w:r w:rsidR="00EA4579">
          <w:rPr>
            <w:rFonts w:ascii="Arial" w:hAnsi="Arial" w:cs="Arial"/>
            <w:sz w:val="20"/>
          </w:rPr>
          <w:t xml:space="preserve">értékelési különbözet elszámolása, deviza eszköz </w:t>
        </w:r>
        <w:r>
          <w:rPr>
            <w:rFonts w:ascii="Arial" w:hAnsi="Arial" w:cs="Arial"/>
            <w:sz w:val="20"/>
          </w:rPr>
          <w:t>átértékelés</w:t>
        </w:r>
        <w:r w:rsidR="00EA4579">
          <w:rPr>
            <w:rFonts w:ascii="Arial" w:hAnsi="Arial" w:cs="Arial"/>
            <w:sz w:val="20"/>
          </w:rPr>
          <w:t>e,</w:t>
        </w:r>
        <w:r>
          <w:rPr>
            <w:rFonts w:ascii="Arial" w:hAnsi="Arial" w:cs="Arial"/>
            <w:sz w:val="20"/>
          </w:rPr>
          <w:t xml:space="preserve"> követelés leírás</w:t>
        </w:r>
        <w:r w:rsidR="00EA4579">
          <w:rPr>
            <w:rFonts w:ascii="Arial" w:hAnsi="Arial" w:cs="Arial"/>
            <w:sz w:val="20"/>
          </w:rPr>
          <w:t>a, átsorolás)</w:t>
        </w:r>
        <w:r w:rsidR="0089750E">
          <w:rPr>
            <w:rFonts w:ascii="Arial" w:hAnsi="Arial" w:cs="Arial"/>
            <w:sz w:val="20"/>
          </w:rPr>
          <w:t xml:space="preserve"> vonatkozóan</w:t>
        </w:r>
        <w:r w:rsidR="00EA4579">
          <w:rPr>
            <w:rFonts w:ascii="Arial" w:hAnsi="Arial" w:cs="Arial"/>
            <w:sz w:val="20"/>
          </w:rPr>
          <w:t xml:space="preserve"> </w:t>
        </w:r>
        <w:r>
          <w:rPr>
            <w:rFonts w:ascii="Arial" w:hAnsi="Arial" w:cs="Arial"/>
            <w:sz w:val="20"/>
          </w:rPr>
          <w:t>is</w:t>
        </w:r>
        <w:r w:rsidR="008E5396">
          <w:rPr>
            <w:rFonts w:ascii="Arial" w:hAnsi="Arial" w:cs="Arial"/>
            <w:sz w:val="20"/>
          </w:rPr>
          <w:t>.</w:t>
        </w:r>
      </w:ins>
      <w:r w:rsidR="00CE20D5">
        <w:rPr>
          <w:rFonts w:ascii="Arial" w:hAnsi="Arial" w:cs="Arial"/>
          <w:sz w:val="20"/>
        </w:rPr>
        <w:t>”</w:t>
      </w:r>
    </w:p>
    <w:p w14:paraId="30DA39B6" w14:textId="77777777" w:rsidR="00EA4579" w:rsidRDefault="00EA4579" w:rsidP="005E3E3F">
      <w:pPr>
        <w:pStyle w:val="Szvegtrzs"/>
        <w:rPr>
          <w:ins w:id="52" w:author="MNB" w:date="2025-08-10T22:31:00Z"/>
          <w:rFonts w:ascii="Arial" w:hAnsi="Arial" w:cs="Arial"/>
          <w:sz w:val="20"/>
        </w:rPr>
      </w:pPr>
    </w:p>
    <w:p w14:paraId="7E2A45C6" w14:textId="77777777" w:rsidR="00CE20D5" w:rsidRDefault="00CE20D5" w:rsidP="005E3E3F">
      <w:pPr>
        <w:pStyle w:val="Szvegtrzs"/>
        <w:rPr>
          <w:ins w:id="53" w:author="MNB" w:date="2025-08-10T22:31:00Z"/>
          <w:rFonts w:ascii="Arial" w:hAnsi="Arial" w:cs="Arial"/>
          <w:sz w:val="20"/>
        </w:rPr>
      </w:pPr>
    </w:p>
    <w:p w14:paraId="09DEA50C" w14:textId="77777777" w:rsidR="00CE20D5" w:rsidRDefault="00CE20D5" w:rsidP="005E3E3F">
      <w:pPr>
        <w:pStyle w:val="Szvegtrzs"/>
        <w:rPr>
          <w:rFonts w:ascii="Arial" w:hAnsi="Arial" w:cs="Arial"/>
          <w:sz w:val="20"/>
        </w:rPr>
      </w:pPr>
    </w:p>
    <w:sectPr w:rsidR="00CE20D5" w:rsidSect="00FC3E32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624F7" w14:textId="77777777" w:rsidR="00CE20D5" w:rsidRDefault="00CE20D5" w:rsidP="00CF01EC">
      <w:r>
        <w:separator/>
      </w:r>
    </w:p>
  </w:endnote>
  <w:endnote w:type="continuationSeparator" w:id="0">
    <w:p w14:paraId="1AE68840" w14:textId="77777777" w:rsidR="00CE20D5" w:rsidRDefault="00CE20D5" w:rsidP="00CF01EC">
      <w:r>
        <w:continuationSeparator/>
      </w:r>
    </w:p>
  </w:endnote>
  <w:endnote w:type="continuationNotice" w:id="1">
    <w:p w14:paraId="0B195613" w14:textId="77777777" w:rsidR="00CE20D5" w:rsidRDefault="00CE20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922D7" w14:textId="77777777" w:rsidR="002D53FC" w:rsidRDefault="002D53F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F3A11" w14:textId="77777777" w:rsidR="00CE20D5" w:rsidRDefault="00CE20D5" w:rsidP="00CF01EC">
      <w:r>
        <w:separator/>
      </w:r>
    </w:p>
  </w:footnote>
  <w:footnote w:type="continuationSeparator" w:id="0">
    <w:p w14:paraId="0D4C70F7" w14:textId="77777777" w:rsidR="00CE20D5" w:rsidRDefault="00CE20D5" w:rsidP="00CF01EC">
      <w:r>
        <w:continuationSeparator/>
      </w:r>
    </w:p>
  </w:footnote>
  <w:footnote w:type="continuationNotice" w:id="1">
    <w:p w14:paraId="4FC844FA" w14:textId="77777777" w:rsidR="00CE20D5" w:rsidRDefault="00CE20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EE69F" w14:textId="77777777" w:rsidR="002D53FC" w:rsidRDefault="002D53F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508E0"/>
    <w:multiLevelType w:val="hybridMultilevel"/>
    <w:tmpl w:val="3540369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1B119C"/>
    <w:multiLevelType w:val="hybridMultilevel"/>
    <w:tmpl w:val="73F4BDF2"/>
    <w:lvl w:ilvl="0" w:tplc="040E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4B1415C5"/>
    <w:multiLevelType w:val="multilevel"/>
    <w:tmpl w:val="3540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BA6404"/>
    <w:multiLevelType w:val="hybridMultilevel"/>
    <w:tmpl w:val="85768796"/>
    <w:lvl w:ilvl="0" w:tplc="5080B306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2563226">
    <w:abstractNumId w:val="2"/>
  </w:num>
  <w:num w:numId="2" w16cid:durableId="76634595">
    <w:abstractNumId w:val="0"/>
  </w:num>
  <w:num w:numId="3" w16cid:durableId="649140111">
    <w:abstractNumId w:val="1"/>
  </w:num>
  <w:num w:numId="4" w16cid:durableId="1993176633">
    <w:abstractNumId w:val="3"/>
  </w:num>
  <w:num w:numId="5" w16cid:durableId="71731528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94"/>
    <w:rsid w:val="00026136"/>
    <w:rsid w:val="000336BD"/>
    <w:rsid w:val="0006143F"/>
    <w:rsid w:val="000713D0"/>
    <w:rsid w:val="000750CB"/>
    <w:rsid w:val="0009672C"/>
    <w:rsid w:val="000D0F1A"/>
    <w:rsid w:val="000F33D4"/>
    <w:rsid w:val="000F4A61"/>
    <w:rsid w:val="000F4CB8"/>
    <w:rsid w:val="001104FC"/>
    <w:rsid w:val="00134B2D"/>
    <w:rsid w:val="00150666"/>
    <w:rsid w:val="001617A8"/>
    <w:rsid w:val="001674E9"/>
    <w:rsid w:val="00171DF2"/>
    <w:rsid w:val="00193769"/>
    <w:rsid w:val="00195A43"/>
    <w:rsid w:val="001A4313"/>
    <w:rsid w:val="001A4B10"/>
    <w:rsid w:val="001A7C66"/>
    <w:rsid w:val="001B03CA"/>
    <w:rsid w:val="001E4678"/>
    <w:rsid w:val="00217217"/>
    <w:rsid w:val="002711FE"/>
    <w:rsid w:val="00281D40"/>
    <w:rsid w:val="00290400"/>
    <w:rsid w:val="00295EC4"/>
    <w:rsid w:val="002C0CC8"/>
    <w:rsid w:val="002D53FC"/>
    <w:rsid w:val="002D6764"/>
    <w:rsid w:val="002F7082"/>
    <w:rsid w:val="0030669C"/>
    <w:rsid w:val="0034148D"/>
    <w:rsid w:val="00366813"/>
    <w:rsid w:val="00371718"/>
    <w:rsid w:val="0038022B"/>
    <w:rsid w:val="00385A78"/>
    <w:rsid w:val="00385CFE"/>
    <w:rsid w:val="00391D46"/>
    <w:rsid w:val="0039416A"/>
    <w:rsid w:val="003A44CB"/>
    <w:rsid w:val="003B06FD"/>
    <w:rsid w:val="003B0E89"/>
    <w:rsid w:val="003B1998"/>
    <w:rsid w:val="003B4CD8"/>
    <w:rsid w:val="003E633C"/>
    <w:rsid w:val="00412F40"/>
    <w:rsid w:val="0042674A"/>
    <w:rsid w:val="00430A47"/>
    <w:rsid w:val="00481D4B"/>
    <w:rsid w:val="004943F6"/>
    <w:rsid w:val="004A67FD"/>
    <w:rsid w:val="004B6EF3"/>
    <w:rsid w:val="004D2C8D"/>
    <w:rsid w:val="004F1B55"/>
    <w:rsid w:val="004F5088"/>
    <w:rsid w:val="00505C5A"/>
    <w:rsid w:val="0052294B"/>
    <w:rsid w:val="00556B03"/>
    <w:rsid w:val="005623B2"/>
    <w:rsid w:val="00562A5B"/>
    <w:rsid w:val="00570109"/>
    <w:rsid w:val="00584606"/>
    <w:rsid w:val="00584EB0"/>
    <w:rsid w:val="005946CA"/>
    <w:rsid w:val="005A4F99"/>
    <w:rsid w:val="005C46B8"/>
    <w:rsid w:val="005C4A9F"/>
    <w:rsid w:val="005C4FBC"/>
    <w:rsid w:val="005C619F"/>
    <w:rsid w:val="005E16FF"/>
    <w:rsid w:val="005E3E3F"/>
    <w:rsid w:val="005F16C1"/>
    <w:rsid w:val="00640CCC"/>
    <w:rsid w:val="0065406E"/>
    <w:rsid w:val="0065567A"/>
    <w:rsid w:val="006566C8"/>
    <w:rsid w:val="00657094"/>
    <w:rsid w:val="00663C5B"/>
    <w:rsid w:val="006734AC"/>
    <w:rsid w:val="0067387C"/>
    <w:rsid w:val="00681DFE"/>
    <w:rsid w:val="006A5544"/>
    <w:rsid w:val="006A7CB6"/>
    <w:rsid w:val="006C3B60"/>
    <w:rsid w:val="006D7F62"/>
    <w:rsid w:val="006E5C83"/>
    <w:rsid w:val="006F5267"/>
    <w:rsid w:val="006F6B2D"/>
    <w:rsid w:val="006F7C47"/>
    <w:rsid w:val="007068CD"/>
    <w:rsid w:val="007327CA"/>
    <w:rsid w:val="007466E0"/>
    <w:rsid w:val="00756B92"/>
    <w:rsid w:val="00772B66"/>
    <w:rsid w:val="0077301F"/>
    <w:rsid w:val="007A56DB"/>
    <w:rsid w:val="007C4AF0"/>
    <w:rsid w:val="007E49EC"/>
    <w:rsid w:val="007F7B2F"/>
    <w:rsid w:val="00823185"/>
    <w:rsid w:val="008477EC"/>
    <w:rsid w:val="00862556"/>
    <w:rsid w:val="00866C6C"/>
    <w:rsid w:val="00877A30"/>
    <w:rsid w:val="008850C2"/>
    <w:rsid w:val="00885A98"/>
    <w:rsid w:val="0089750E"/>
    <w:rsid w:val="00897E5B"/>
    <w:rsid w:val="008B0A6B"/>
    <w:rsid w:val="008B5E2D"/>
    <w:rsid w:val="008E5396"/>
    <w:rsid w:val="008E7E7E"/>
    <w:rsid w:val="008F0D36"/>
    <w:rsid w:val="0092272C"/>
    <w:rsid w:val="00922B6B"/>
    <w:rsid w:val="00952F65"/>
    <w:rsid w:val="00995C16"/>
    <w:rsid w:val="009A3DBE"/>
    <w:rsid w:val="009B40DD"/>
    <w:rsid w:val="009D2C60"/>
    <w:rsid w:val="009E7682"/>
    <w:rsid w:val="00A01828"/>
    <w:rsid w:val="00A03A8D"/>
    <w:rsid w:val="00A0456D"/>
    <w:rsid w:val="00A240D2"/>
    <w:rsid w:val="00A51F79"/>
    <w:rsid w:val="00A55473"/>
    <w:rsid w:val="00A61D98"/>
    <w:rsid w:val="00A74968"/>
    <w:rsid w:val="00AA6004"/>
    <w:rsid w:val="00AC18EC"/>
    <w:rsid w:val="00AE6DFE"/>
    <w:rsid w:val="00AF1C41"/>
    <w:rsid w:val="00B0524A"/>
    <w:rsid w:val="00B37DAB"/>
    <w:rsid w:val="00B80C26"/>
    <w:rsid w:val="00BA0D37"/>
    <w:rsid w:val="00BB1205"/>
    <w:rsid w:val="00BC34FD"/>
    <w:rsid w:val="00C003C5"/>
    <w:rsid w:val="00C32B7F"/>
    <w:rsid w:val="00C412B4"/>
    <w:rsid w:val="00C465FE"/>
    <w:rsid w:val="00C54CDB"/>
    <w:rsid w:val="00C735B4"/>
    <w:rsid w:val="00C92CE2"/>
    <w:rsid w:val="00C94FC3"/>
    <w:rsid w:val="00CA58EE"/>
    <w:rsid w:val="00CA771E"/>
    <w:rsid w:val="00CB1A4B"/>
    <w:rsid w:val="00CC3FCE"/>
    <w:rsid w:val="00CD565E"/>
    <w:rsid w:val="00CD56D9"/>
    <w:rsid w:val="00CE20D5"/>
    <w:rsid w:val="00CF01EC"/>
    <w:rsid w:val="00D03284"/>
    <w:rsid w:val="00D0526E"/>
    <w:rsid w:val="00D11827"/>
    <w:rsid w:val="00D12B25"/>
    <w:rsid w:val="00D22EC4"/>
    <w:rsid w:val="00D562A9"/>
    <w:rsid w:val="00D62BF1"/>
    <w:rsid w:val="00D64C81"/>
    <w:rsid w:val="00D75F25"/>
    <w:rsid w:val="00D7642E"/>
    <w:rsid w:val="00D94956"/>
    <w:rsid w:val="00DA74F1"/>
    <w:rsid w:val="00DB6F1F"/>
    <w:rsid w:val="00DE303D"/>
    <w:rsid w:val="00DE5E04"/>
    <w:rsid w:val="00E04428"/>
    <w:rsid w:val="00E320EE"/>
    <w:rsid w:val="00E7328C"/>
    <w:rsid w:val="00E82980"/>
    <w:rsid w:val="00EA214C"/>
    <w:rsid w:val="00EA4579"/>
    <w:rsid w:val="00EC166B"/>
    <w:rsid w:val="00EC4D63"/>
    <w:rsid w:val="00EF0E4C"/>
    <w:rsid w:val="00EF68D2"/>
    <w:rsid w:val="00F02D0E"/>
    <w:rsid w:val="00F03004"/>
    <w:rsid w:val="00F03773"/>
    <w:rsid w:val="00F0484B"/>
    <w:rsid w:val="00F35D5A"/>
    <w:rsid w:val="00F63509"/>
    <w:rsid w:val="00F82B32"/>
    <w:rsid w:val="00F91F3F"/>
    <w:rsid w:val="00F960C9"/>
    <w:rsid w:val="00FA6D6A"/>
    <w:rsid w:val="00FC3E32"/>
    <w:rsid w:val="00FD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D3A8C9"/>
  <w15:chartTrackingRefBased/>
  <w15:docId w15:val="{99D31E27-0DB4-4B70-A65B-6266AC80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3E32"/>
    <w:rPr>
      <w:lang w:val="en-AU"/>
    </w:rPr>
  </w:style>
  <w:style w:type="paragraph" w:styleId="Cmsor1">
    <w:name w:val="heading 1"/>
    <w:basedOn w:val="Norml"/>
    <w:next w:val="Norml"/>
    <w:qFormat/>
    <w:rsid w:val="00FC3E32"/>
    <w:pPr>
      <w:keepNext/>
      <w:outlineLvl w:val="0"/>
    </w:pPr>
    <w:rPr>
      <w:sz w:val="24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C3E32"/>
    <w:pPr>
      <w:jc w:val="both"/>
    </w:pPr>
    <w:rPr>
      <w:sz w:val="24"/>
      <w:lang w:val="hu-HU"/>
    </w:rPr>
  </w:style>
  <w:style w:type="paragraph" w:styleId="Szvegtrzs2">
    <w:name w:val="Body Text 2"/>
    <w:basedOn w:val="Norml"/>
    <w:rsid w:val="00FC3E32"/>
    <w:pPr>
      <w:jc w:val="both"/>
    </w:pPr>
    <w:rPr>
      <w:sz w:val="24"/>
      <w:lang w:val="hu-HU"/>
    </w:rPr>
  </w:style>
  <w:style w:type="paragraph" w:styleId="Buborkszveg">
    <w:name w:val="Balloon Text"/>
    <w:basedOn w:val="Norml"/>
    <w:semiHidden/>
    <w:rsid w:val="006734AC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C412B4"/>
    <w:rPr>
      <w:lang w:val="en-AU"/>
    </w:rPr>
  </w:style>
  <w:style w:type="character" w:customStyle="1" w:styleId="SzvegtrzsChar">
    <w:name w:val="Szövegtörzs Char"/>
    <w:basedOn w:val="Bekezdsalapbettpusa"/>
    <w:link w:val="Szvegtrzs"/>
    <w:rsid w:val="002D53FC"/>
    <w:rPr>
      <w:sz w:val="24"/>
    </w:rPr>
  </w:style>
  <w:style w:type="paragraph" w:styleId="lfej">
    <w:name w:val="header"/>
    <w:basedOn w:val="Norml"/>
    <w:link w:val="lfejChar"/>
    <w:uiPriority w:val="99"/>
    <w:unhideWhenUsed/>
    <w:rsid w:val="002D53F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D53FC"/>
    <w:rPr>
      <w:lang w:val="en-AU"/>
    </w:rPr>
  </w:style>
  <w:style w:type="paragraph" w:styleId="llb">
    <w:name w:val="footer"/>
    <w:basedOn w:val="Norml"/>
    <w:link w:val="llbChar"/>
    <w:uiPriority w:val="99"/>
    <w:unhideWhenUsed/>
    <w:rsid w:val="002D53F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D53FC"/>
    <w:rPr>
      <w:lang w:val="en-AU"/>
    </w:rPr>
  </w:style>
  <w:style w:type="character" w:styleId="Jegyzethivatkozs">
    <w:name w:val="annotation reference"/>
    <w:basedOn w:val="Bekezdsalapbettpusa"/>
    <w:uiPriority w:val="99"/>
    <w:semiHidden/>
    <w:unhideWhenUsed/>
    <w:rsid w:val="00D764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7642E"/>
  </w:style>
  <w:style w:type="character" w:customStyle="1" w:styleId="JegyzetszvegChar">
    <w:name w:val="Jegyzetszöveg Char"/>
    <w:basedOn w:val="Bekezdsalapbettpusa"/>
    <w:link w:val="Jegyzetszveg"/>
    <w:uiPriority w:val="99"/>
    <w:rsid w:val="00D7642E"/>
    <w:rPr>
      <w:lang w:val="en-A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764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7642E"/>
    <w:rPr>
      <w:b/>
      <w:bCs/>
      <w:lang w:val="en-AU"/>
    </w:rPr>
  </w:style>
  <w:style w:type="character" w:styleId="Hiperhivatkozs">
    <w:name w:val="Hyperlink"/>
    <w:basedOn w:val="Bekezdsalapbettpusa"/>
    <w:uiPriority w:val="99"/>
    <w:unhideWhenUsed/>
    <w:rsid w:val="00FD5E38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D5E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08F80-BD4E-4551-8AB8-FEF86E219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1351</Words>
  <Characters>9737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11066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simon béla</dc:creator>
  <cp:keywords/>
  <cp:lastModifiedBy>MNB</cp:lastModifiedBy>
  <cp:revision>1</cp:revision>
  <cp:lastPrinted>2006-08-31T10:54:00Z</cp:lastPrinted>
  <dcterms:created xsi:type="dcterms:W3CDTF">2025-08-07T12:32:00Z</dcterms:created>
  <dcterms:modified xsi:type="dcterms:W3CDTF">2025-08-10T20:33:00Z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kozmitsi@mnb.hu</vt:lpwstr>
  </property>
  <property fmtid="{D5CDD505-2E9C-101B-9397-08002B2CF9AE}" pid="6" name="MSIP_Label_b0d11092-50c9-4e74-84b5-b1af078dc3d0_SetDate">
    <vt:lpwstr>2019-05-23T16:42:13.3566391+02:00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2024-07-16T13:24:01Z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2019-07-16T13:24:03Z</vt:filetime>
  </property>
</Properties>
</file>