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8DD77" w14:textId="5D4DF7EE" w:rsidR="007129D2" w:rsidRPr="00436C83" w:rsidRDefault="002A639D" w:rsidP="006C45CB">
      <w:pPr>
        <w:rPr>
          <w:rFonts w:ascii="Arial" w:hAnsi="Arial" w:cs="Arial"/>
          <w:b/>
          <w:sz w:val="20"/>
          <w:szCs w:val="20"/>
        </w:rPr>
      </w:pPr>
      <w:r>
        <w:rPr>
          <w:rFonts w:ascii="Arial" w:eastAsiaTheme="minorHAnsi" w:hAnsi="Arial" w:cs="Arial"/>
          <w:sz w:val="20"/>
        </w:rPr>
        <w:t>„</w:t>
      </w:r>
      <w:r w:rsidR="007129D2" w:rsidRPr="00436C83">
        <w:rPr>
          <w:rFonts w:ascii="Arial" w:hAnsi="Arial" w:cs="Arial"/>
          <w:b/>
          <w:sz w:val="20"/>
          <w:szCs w:val="20"/>
        </w:rPr>
        <w:t>MNB azonosító</w:t>
      </w:r>
      <w:r w:rsidR="009E254B">
        <w:rPr>
          <w:rFonts w:ascii="Arial" w:hAnsi="Arial" w:cs="Arial"/>
          <w:b/>
          <w:sz w:val="20"/>
          <w:szCs w:val="20"/>
        </w:rPr>
        <w:t xml:space="preserve"> kód</w:t>
      </w:r>
      <w:r w:rsidR="007129D2" w:rsidRPr="00436C83">
        <w:rPr>
          <w:rFonts w:ascii="Arial" w:hAnsi="Arial" w:cs="Arial"/>
          <w:b/>
          <w:sz w:val="20"/>
          <w:szCs w:val="20"/>
        </w:rPr>
        <w:t xml:space="preserve">: </w:t>
      </w:r>
      <w:r w:rsidR="006C45CB" w:rsidRPr="00436C83">
        <w:rPr>
          <w:rFonts w:ascii="Arial" w:hAnsi="Arial" w:cs="Arial"/>
          <w:b/>
          <w:sz w:val="20"/>
          <w:szCs w:val="20"/>
        </w:rPr>
        <w:t>F98</w:t>
      </w:r>
    </w:p>
    <w:p w14:paraId="01B4DA1A" w14:textId="77777777" w:rsidR="007129D2" w:rsidRPr="00BD6C94" w:rsidRDefault="007129D2" w:rsidP="007129D2">
      <w:pPr>
        <w:rPr>
          <w:rFonts w:ascii="Arial" w:hAnsi="Arial" w:cs="Arial"/>
          <w:sz w:val="20"/>
          <w:szCs w:val="20"/>
        </w:rPr>
      </w:pPr>
    </w:p>
    <w:p w14:paraId="121FCFF2" w14:textId="77777777" w:rsidR="007129D2" w:rsidRPr="00BD6C94" w:rsidRDefault="007129D2" w:rsidP="007129D2">
      <w:pPr>
        <w:rPr>
          <w:rFonts w:ascii="Arial" w:hAnsi="Arial" w:cs="Arial"/>
          <w:sz w:val="20"/>
          <w:szCs w:val="20"/>
        </w:rPr>
      </w:pPr>
    </w:p>
    <w:p w14:paraId="697928BE" w14:textId="77777777" w:rsidR="007129D2" w:rsidRPr="00BD6C94" w:rsidRDefault="007129D2" w:rsidP="007129D2">
      <w:pPr>
        <w:jc w:val="center"/>
        <w:rPr>
          <w:rFonts w:ascii="Arial" w:hAnsi="Arial" w:cs="Arial"/>
          <w:b/>
          <w:sz w:val="20"/>
          <w:szCs w:val="20"/>
        </w:rPr>
      </w:pPr>
      <w:r w:rsidRPr="00BD6C94">
        <w:rPr>
          <w:rFonts w:ascii="Arial" w:hAnsi="Arial" w:cs="Arial"/>
          <w:b/>
          <w:sz w:val="20"/>
          <w:szCs w:val="20"/>
        </w:rPr>
        <w:t>K</w:t>
      </w:r>
      <w:r w:rsidR="00F73757" w:rsidRPr="00BD6C94">
        <w:rPr>
          <w:rFonts w:ascii="Arial" w:hAnsi="Arial" w:cs="Arial"/>
          <w:b/>
          <w:sz w:val="20"/>
          <w:szCs w:val="20"/>
        </w:rPr>
        <w:t>itöltési előírás</w:t>
      </w:r>
      <w:r w:rsidR="004E77CB" w:rsidRPr="00BD6C94">
        <w:rPr>
          <w:rFonts w:ascii="Arial" w:hAnsi="Arial" w:cs="Arial"/>
          <w:b/>
          <w:sz w:val="20"/>
          <w:szCs w:val="20"/>
        </w:rPr>
        <w:t>ok</w:t>
      </w:r>
    </w:p>
    <w:p w14:paraId="681CE9D9" w14:textId="77777777" w:rsidR="00225ED5" w:rsidRPr="00BD6C94" w:rsidRDefault="001714A1" w:rsidP="006C45CB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É</w:t>
      </w:r>
      <w:r w:rsidR="006C45CB" w:rsidRPr="00BD6C94">
        <w:rPr>
          <w:rFonts w:ascii="Arial" w:hAnsi="Arial" w:cs="Arial"/>
          <w:b/>
          <w:sz w:val="20"/>
          <w:szCs w:val="20"/>
        </w:rPr>
        <w:t xml:space="preserve">ves beszámolót készítő vállalatok mérlege </w:t>
      </w:r>
      <w:bookmarkStart w:id="0" w:name="_Toc125943045"/>
      <w:r w:rsidR="00CF64A6" w:rsidRPr="00BD6C94">
        <w:rPr>
          <w:rFonts w:ascii="Arial" w:hAnsi="Arial" w:cs="Arial"/>
          <w:b/>
          <w:sz w:val="20"/>
          <w:szCs w:val="20"/>
        </w:rPr>
        <w:t>és eredménykimutatása</w:t>
      </w:r>
    </w:p>
    <w:p w14:paraId="38440818" w14:textId="77777777" w:rsidR="006C45CB" w:rsidRDefault="006C45CB" w:rsidP="002A639D">
      <w:pPr>
        <w:jc w:val="both"/>
        <w:rPr>
          <w:rFonts w:ascii="Arial" w:hAnsi="Arial" w:cs="Arial"/>
          <w:sz w:val="20"/>
          <w:szCs w:val="20"/>
        </w:rPr>
      </w:pPr>
    </w:p>
    <w:p w14:paraId="45F38905" w14:textId="77777777" w:rsidR="002F2832" w:rsidRPr="00BD6C94" w:rsidRDefault="002F2832" w:rsidP="002A639D">
      <w:pPr>
        <w:jc w:val="both"/>
        <w:rPr>
          <w:ins w:id="1" w:author="MNB" w:date="2025-08-10T22:34:00Z"/>
          <w:rFonts w:ascii="Arial" w:hAnsi="Arial" w:cs="Arial"/>
          <w:sz w:val="20"/>
          <w:szCs w:val="20"/>
        </w:rPr>
      </w:pPr>
    </w:p>
    <w:p w14:paraId="24F74787" w14:textId="77777777" w:rsidR="006C45CB" w:rsidRPr="00BD6C94" w:rsidRDefault="007129D2" w:rsidP="006C45CB">
      <w:pPr>
        <w:rPr>
          <w:rFonts w:ascii="Arial" w:hAnsi="Arial" w:cs="Arial"/>
          <w:b/>
          <w:bCs/>
          <w:sz w:val="20"/>
          <w:szCs w:val="20"/>
        </w:rPr>
      </w:pPr>
      <w:r w:rsidRPr="00BD6C94">
        <w:rPr>
          <w:rFonts w:ascii="Arial" w:hAnsi="Arial" w:cs="Arial"/>
          <w:b/>
          <w:bCs/>
          <w:sz w:val="20"/>
          <w:szCs w:val="20"/>
        </w:rPr>
        <w:t xml:space="preserve">Általános </w:t>
      </w:r>
      <w:r w:rsidR="00F73757" w:rsidRPr="00BD6C94">
        <w:rPr>
          <w:rFonts w:ascii="Arial" w:hAnsi="Arial" w:cs="Arial"/>
          <w:b/>
          <w:bCs/>
          <w:sz w:val="20"/>
          <w:szCs w:val="20"/>
        </w:rPr>
        <w:t>előíráso</w:t>
      </w:r>
      <w:r w:rsidRPr="00BD6C94">
        <w:rPr>
          <w:rFonts w:ascii="Arial" w:hAnsi="Arial" w:cs="Arial"/>
          <w:b/>
          <w:bCs/>
          <w:sz w:val="20"/>
          <w:szCs w:val="20"/>
        </w:rPr>
        <w:t>k</w:t>
      </w:r>
      <w:bookmarkEnd w:id="0"/>
    </w:p>
    <w:p w14:paraId="3D7FD278" w14:textId="77777777" w:rsidR="006C45CB" w:rsidRPr="00BD6C94" w:rsidRDefault="006C45CB" w:rsidP="006C45CB">
      <w:pPr>
        <w:rPr>
          <w:rFonts w:ascii="Arial" w:hAnsi="Arial" w:cs="Arial"/>
          <w:sz w:val="20"/>
          <w:szCs w:val="20"/>
        </w:rPr>
      </w:pPr>
    </w:p>
    <w:p w14:paraId="6BBA29EC" w14:textId="773EC414" w:rsidR="006C45CB" w:rsidRDefault="006C45CB" w:rsidP="006C45CB">
      <w:pPr>
        <w:jc w:val="both"/>
        <w:rPr>
          <w:rFonts w:ascii="Arial" w:hAnsi="Arial" w:cs="Arial"/>
          <w:sz w:val="20"/>
          <w:szCs w:val="20"/>
        </w:rPr>
      </w:pPr>
      <w:r w:rsidRPr="009E254B">
        <w:rPr>
          <w:rFonts w:ascii="Arial" w:hAnsi="Arial" w:cs="Arial"/>
          <w:sz w:val="20"/>
          <w:szCs w:val="20"/>
        </w:rPr>
        <w:t xml:space="preserve">Az </w:t>
      </w:r>
      <w:r w:rsidR="004B3E84" w:rsidRPr="009E254B">
        <w:rPr>
          <w:rFonts w:ascii="Arial" w:hAnsi="Arial" w:cs="Arial"/>
          <w:sz w:val="20"/>
          <w:szCs w:val="20"/>
        </w:rPr>
        <w:t>adatszolgáltatás</w:t>
      </w:r>
      <w:r w:rsidR="00F73757" w:rsidRPr="009E254B">
        <w:rPr>
          <w:rFonts w:ascii="Arial" w:hAnsi="Arial" w:cs="Arial"/>
          <w:sz w:val="20"/>
          <w:szCs w:val="20"/>
        </w:rPr>
        <w:t xml:space="preserve"> keretében</w:t>
      </w:r>
      <w:r w:rsidR="004B3E84" w:rsidRPr="009E254B">
        <w:rPr>
          <w:rFonts w:ascii="Arial" w:hAnsi="Arial" w:cs="Arial"/>
          <w:sz w:val="20"/>
          <w:szCs w:val="20"/>
        </w:rPr>
        <w:t xml:space="preserve"> a</w:t>
      </w:r>
      <w:r w:rsidR="00CE7988" w:rsidRPr="009E254B">
        <w:rPr>
          <w:rFonts w:ascii="Arial" w:hAnsi="Arial" w:cs="Arial"/>
          <w:sz w:val="20"/>
          <w:szCs w:val="20"/>
        </w:rPr>
        <w:t>z</w:t>
      </w:r>
      <w:r w:rsidR="004B3E84" w:rsidRPr="009E254B">
        <w:rPr>
          <w:rFonts w:ascii="Arial" w:hAnsi="Arial" w:cs="Arial"/>
          <w:sz w:val="20"/>
          <w:szCs w:val="20"/>
        </w:rPr>
        <w:t xml:space="preserve"> </w:t>
      </w:r>
      <w:r w:rsidRPr="009E254B">
        <w:rPr>
          <w:rFonts w:ascii="Arial" w:hAnsi="Arial" w:cs="Arial"/>
          <w:sz w:val="20"/>
          <w:szCs w:val="20"/>
        </w:rPr>
        <w:t xml:space="preserve">Igazságügyi Minisztérium </w:t>
      </w:r>
      <w:r w:rsidR="00F73757" w:rsidRPr="009E254B">
        <w:rPr>
          <w:rFonts w:ascii="Arial" w:hAnsi="Arial" w:cs="Arial"/>
          <w:sz w:val="20"/>
          <w:szCs w:val="20"/>
        </w:rPr>
        <w:t xml:space="preserve">az </w:t>
      </w:r>
      <w:r w:rsidRPr="009E254B">
        <w:rPr>
          <w:rFonts w:ascii="Arial" w:hAnsi="Arial" w:cs="Arial"/>
          <w:sz w:val="20"/>
          <w:szCs w:val="20"/>
        </w:rPr>
        <w:t>által</w:t>
      </w:r>
      <w:r w:rsidR="00F73757" w:rsidRPr="009E254B">
        <w:rPr>
          <w:rFonts w:ascii="Arial" w:hAnsi="Arial" w:cs="Arial"/>
          <w:sz w:val="20"/>
          <w:szCs w:val="20"/>
        </w:rPr>
        <w:t>a</w:t>
      </w:r>
      <w:r w:rsidRPr="009E254B">
        <w:rPr>
          <w:rFonts w:ascii="Arial" w:hAnsi="Arial" w:cs="Arial"/>
          <w:sz w:val="20"/>
          <w:szCs w:val="20"/>
        </w:rPr>
        <w:t xml:space="preserve"> </w:t>
      </w:r>
      <w:r w:rsidR="004B3E84" w:rsidRPr="009E254B">
        <w:rPr>
          <w:rFonts w:ascii="Arial" w:hAnsi="Arial" w:cs="Arial"/>
          <w:sz w:val="20"/>
          <w:szCs w:val="20"/>
        </w:rPr>
        <w:t xml:space="preserve">elektronikusan </w:t>
      </w:r>
      <w:r w:rsidRPr="009E254B">
        <w:rPr>
          <w:rFonts w:ascii="Arial" w:hAnsi="Arial" w:cs="Arial"/>
          <w:sz w:val="20"/>
          <w:szCs w:val="20"/>
        </w:rPr>
        <w:t>feldolgozott</w:t>
      </w:r>
      <w:r w:rsidR="00F73757" w:rsidRPr="009E254B">
        <w:rPr>
          <w:rFonts w:ascii="Arial" w:hAnsi="Arial" w:cs="Arial"/>
          <w:sz w:val="20"/>
          <w:szCs w:val="20"/>
        </w:rPr>
        <w:t>,</w:t>
      </w:r>
      <w:r w:rsidR="004B3E84" w:rsidRPr="009E254B">
        <w:rPr>
          <w:rFonts w:ascii="Arial" w:hAnsi="Arial" w:cs="Arial"/>
          <w:sz w:val="20"/>
          <w:szCs w:val="20"/>
        </w:rPr>
        <w:t xml:space="preserve"> </w:t>
      </w:r>
      <w:r w:rsidR="004773AC">
        <w:rPr>
          <w:rFonts w:ascii="Arial" w:hAnsi="Arial" w:cs="Arial"/>
          <w:sz w:val="20"/>
          <w:szCs w:val="20"/>
        </w:rPr>
        <w:t>nem konszolidált éves</w:t>
      </w:r>
      <w:del w:id="2" w:author="MNB" w:date="2025-08-10T22:34:00Z">
        <w:r w:rsidR="004B3E84" w:rsidRPr="009E254B">
          <w:rPr>
            <w:rFonts w:ascii="Arial" w:hAnsi="Arial" w:cs="Arial"/>
            <w:sz w:val="20"/>
            <w:szCs w:val="20"/>
          </w:rPr>
          <w:delText xml:space="preserve"> </w:delText>
        </w:r>
      </w:del>
      <w:ins w:id="3" w:author="MNB" w:date="2025-08-10T22:34:00Z">
        <w:r w:rsidR="004773AC">
          <w:rPr>
            <w:rFonts w:ascii="Arial" w:hAnsi="Arial" w:cs="Arial"/>
            <w:sz w:val="20"/>
            <w:szCs w:val="20"/>
          </w:rPr>
          <w:t xml:space="preserve">, valamint egyszerűsített éves és egyszerűsített </w:t>
        </w:r>
      </w:ins>
      <w:r w:rsidR="004773AC">
        <w:rPr>
          <w:rFonts w:ascii="Arial" w:hAnsi="Arial" w:cs="Arial"/>
          <w:sz w:val="20"/>
          <w:szCs w:val="20"/>
        </w:rPr>
        <w:t xml:space="preserve">vállalati </w:t>
      </w:r>
      <w:del w:id="4" w:author="MNB" w:date="2025-08-10T22:34:00Z">
        <w:r w:rsidR="004B3E84" w:rsidRPr="009E254B">
          <w:rPr>
            <w:rFonts w:ascii="Arial" w:hAnsi="Arial" w:cs="Arial"/>
            <w:sz w:val="20"/>
            <w:szCs w:val="20"/>
          </w:rPr>
          <w:delText>beszámolók</w:delText>
        </w:r>
        <w:r w:rsidR="003F76A7" w:rsidRPr="009E254B">
          <w:rPr>
            <w:rFonts w:ascii="Arial" w:hAnsi="Arial" w:cs="Arial"/>
            <w:sz w:val="20"/>
            <w:szCs w:val="20"/>
          </w:rPr>
          <w:delText>nak</w:delText>
        </w:r>
        <w:r w:rsidR="004B3E84" w:rsidRPr="009E254B">
          <w:rPr>
            <w:rFonts w:ascii="Arial" w:hAnsi="Arial" w:cs="Arial"/>
            <w:sz w:val="20"/>
            <w:szCs w:val="20"/>
          </w:rPr>
          <w:delText xml:space="preserve"> </w:delText>
        </w:r>
        <w:r w:rsidR="009E254B" w:rsidRPr="009E254B">
          <w:rPr>
            <w:rFonts w:ascii="Arial" w:hAnsi="Arial" w:cs="Arial"/>
            <w:sz w:val="20"/>
            <w:szCs w:val="20"/>
          </w:rPr>
          <w:delText xml:space="preserve">a számvitelről szóló 2000. évi C. törvény (a továbbiakban: Számv. tv.) </w:delText>
        </w:r>
        <w:r w:rsidR="00F97538" w:rsidRPr="009E254B">
          <w:rPr>
            <w:rFonts w:ascii="Arial" w:hAnsi="Arial" w:cs="Arial"/>
            <w:sz w:val="20"/>
            <w:szCs w:val="20"/>
          </w:rPr>
          <w:delText>1.</w:delText>
        </w:r>
        <w:r w:rsidR="001714A1">
          <w:rPr>
            <w:rFonts w:ascii="Arial" w:hAnsi="Arial" w:cs="Arial"/>
            <w:sz w:val="20"/>
            <w:szCs w:val="20"/>
          </w:rPr>
          <w:delText>, illetve 4.</w:delText>
        </w:r>
        <w:r w:rsidR="00F97538" w:rsidRPr="009E254B">
          <w:rPr>
            <w:rFonts w:ascii="Arial" w:hAnsi="Arial" w:cs="Arial"/>
            <w:sz w:val="20"/>
            <w:szCs w:val="20"/>
          </w:rPr>
          <w:delText xml:space="preserve"> melléklete szerinti</w:delText>
        </w:r>
      </w:del>
      <w:ins w:id="5" w:author="MNB" w:date="2025-08-10T22:34:00Z">
        <w:r w:rsidR="004773AC">
          <w:rPr>
            <w:rFonts w:ascii="Arial" w:hAnsi="Arial" w:cs="Arial"/>
            <w:sz w:val="20"/>
            <w:szCs w:val="20"/>
          </w:rPr>
          <w:t>beszámolók</w:t>
        </w:r>
      </w:ins>
      <w:r w:rsidR="004B3E84" w:rsidRPr="009E254B">
        <w:rPr>
          <w:rFonts w:ascii="Arial" w:hAnsi="Arial" w:cs="Arial"/>
          <w:sz w:val="20"/>
          <w:szCs w:val="20"/>
        </w:rPr>
        <w:t xml:space="preserve"> mérlegeit </w:t>
      </w:r>
      <w:r w:rsidR="00CF64A6" w:rsidRPr="009E254B">
        <w:rPr>
          <w:rFonts w:ascii="Arial" w:hAnsi="Arial" w:cs="Arial"/>
          <w:sz w:val="20"/>
          <w:szCs w:val="20"/>
        </w:rPr>
        <w:t>és</w:t>
      </w:r>
      <w:r w:rsidR="00F73757" w:rsidRPr="009E254B">
        <w:rPr>
          <w:rFonts w:ascii="Arial" w:hAnsi="Arial" w:cs="Arial"/>
          <w:sz w:val="20"/>
          <w:szCs w:val="20"/>
        </w:rPr>
        <w:t xml:space="preserve"> </w:t>
      </w:r>
      <w:del w:id="6" w:author="MNB" w:date="2025-08-10T22:34:00Z">
        <w:r w:rsidR="00AA68EF" w:rsidRPr="009E254B">
          <w:rPr>
            <w:rFonts w:ascii="Arial" w:hAnsi="Arial" w:cs="Arial"/>
            <w:sz w:val="20"/>
            <w:szCs w:val="20"/>
          </w:rPr>
          <w:delText xml:space="preserve">a </w:delText>
        </w:r>
        <w:r w:rsidR="009E254B" w:rsidRPr="009E254B">
          <w:rPr>
            <w:rFonts w:ascii="Arial" w:hAnsi="Arial" w:cs="Arial"/>
            <w:sz w:val="20"/>
            <w:szCs w:val="20"/>
          </w:rPr>
          <w:delText>Számv. tv.</w:delText>
        </w:r>
        <w:r w:rsidR="00AA68EF" w:rsidRPr="009E254B">
          <w:rPr>
            <w:rFonts w:ascii="Arial" w:hAnsi="Arial" w:cs="Arial"/>
            <w:sz w:val="20"/>
            <w:szCs w:val="20"/>
          </w:rPr>
          <w:delText xml:space="preserve"> 2.</w:delText>
        </w:r>
        <w:r w:rsidR="001714A1">
          <w:rPr>
            <w:rFonts w:ascii="Arial" w:hAnsi="Arial" w:cs="Arial"/>
            <w:sz w:val="20"/>
            <w:szCs w:val="20"/>
          </w:rPr>
          <w:delText>,</w:delText>
        </w:r>
        <w:r w:rsidR="00AA68EF" w:rsidRPr="009E254B">
          <w:rPr>
            <w:rFonts w:ascii="Arial" w:hAnsi="Arial" w:cs="Arial"/>
            <w:sz w:val="20"/>
            <w:szCs w:val="20"/>
          </w:rPr>
          <w:delText xml:space="preserve"> 3.</w:delText>
        </w:r>
        <w:r w:rsidR="00BE4E36">
          <w:rPr>
            <w:rFonts w:ascii="Arial" w:hAnsi="Arial" w:cs="Arial"/>
            <w:sz w:val="20"/>
            <w:szCs w:val="20"/>
          </w:rPr>
          <w:delText>,</w:delText>
        </w:r>
        <w:r w:rsidR="001714A1">
          <w:rPr>
            <w:rFonts w:ascii="Arial" w:hAnsi="Arial" w:cs="Arial"/>
            <w:sz w:val="20"/>
            <w:szCs w:val="20"/>
          </w:rPr>
          <w:delText xml:space="preserve"> illetve 5.</w:delText>
        </w:r>
        <w:r w:rsidR="00AA68EF" w:rsidRPr="009E254B">
          <w:rPr>
            <w:rFonts w:ascii="Arial" w:hAnsi="Arial" w:cs="Arial"/>
            <w:sz w:val="20"/>
            <w:szCs w:val="20"/>
          </w:rPr>
          <w:delText xml:space="preserve"> </w:delText>
        </w:r>
        <w:r w:rsidR="00EB1BBE" w:rsidRPr="009E254B">
          <w:rPr>
            <w:rFonts w:ascii="Arial" w:hAnsi="Arial" w:cs="Arial"/>
            <w:sz w:val="20"/>
            <w:szCs w:val="20"/>
          </w:rPr>
          <w:delText>melléklet</w:delText>
        </w:r>
        <w:r w:rsidR="0096567B">
          <w:rPr>
            <w:rFonts w:ascii="Arial" w:hAnsi="Arial" w:cs="Arial"/>
            <w:sz w:val="20"/>
            <w:szCs w:val="20"/>
          </w:rPr>
          <w:delText>e szerinti</w:delText>
        </w:r>
        <w:r w:rsidR="00AA68EF" w:rsidRPr="009E254B">
          <w:rPr>
            <w:rFonts w:ascii="Arial" w:hAnsi="Arial" w:cs="Arial"/>
            <w:sz w:val="20"/>
            <w:szCs w:val="20"/>
          </w:rPr>
          <w:delText xml:space="preserve"> </w:delText>
        </w:r>
      </w:del>
      <w:r w:rsidR="00CF64A6" w:rsidRPr="009E254B">
        <w:rPr>
          <w:rFonts w:ascii="Arial" w:hAnsi="Arial" w:cs="Arial"/>
          <w:sz w:val="20"/>
          <w:szCs w:val="20"/>
        </w:rPr>
        <w:t xml:space="preserve">eredménykimutatásait </w:t>
      </w:r>
      <w:r w:rsidR="00F73757" w:rsidRPr="009E254B">
        <w:rPr>
          <w:rFonts w:ascii="Arial" w:hAnsi="Arial" w:cs="Arial"/>
          <w:sz w:val="20"/>
          <w:szCs w:val="20"/>
        </w:rPr>
        <w:t>köteles megküldeni</w:t>
      </w:r>
      <w:r w:rsidR="00C87E13" w:rsidRPr="009E254B">
        <w:rPr>
          <w:rFonts w:ascii="Arial" w:hAnsi="Arial" w:cs="Arial"/>
          <w:sz w:val="20"/>
          <w:szCs w:val="20"/>
        </w:rPr>
        <w:t xml:space="preserve">, </w:t>
      </w:r>
      <w:r w:rsidR="00CF64A6" w:rsidRPr="009E254B">
        <w:rPr>
          <w:rFonts w:ascii="Arial" w:hAnsi="Arial" w:cs="Arial"/>
          <w:sz w:val="20"/>
          <w:szCs w:val="20"/>
        </w:rPr>
        <w:t xml:space="preserve">szöveges állományban, </w:t>
      </w:r>
      <w:del w:id="7" w:author="MNB" w:date="2025-08-10T22:34:00Z">
        <w:r w:rsidR="004E77CB" w:rsidRPr="009E254B">
          <w:rPr>
            <w:rFonts w:ascii="Arial" w:hAnsi="Arial" w:cs="Arial"/>
            <w:sz w:val="20"/>
            <w:szCs w:val="20"/>
          </w:rPr>
          <w:delText>CSV</w:delText>
        </w:r>
      </w:del>
      <w:ins w:id="8" w:author="MNB" w:date="2025-08-10T22:34:00Z">
        <w:r w:rsidR="004773AC">
          <w:rPr>
            <w:rFonts w:ascii="Arial" w:hAnsi="Arial" w:cs="Arial"/>
            <w:sz w:val="20"/>
            <w:szCs w:val="20"/>
          </w:rPr>
          <w:t>.csv</w:t>
        </w:r>
      </w:ins>
      <w:r w:rsidR="00C87E13" w:rsidRPr="009E254B">
        <w:rPr>
          <w:rFonts w:ascii="Arial" w:hAnsi="Arial" w:cs="Arial"/>
          <w:sz w:val="20"/>
          <w:szCs w:val="20"/>
        </w:rPr>
        <w:t xml:space="preserve"> formátumban.</w:t>
      </w:r>
      <w:r w:rsidR="001714A1" w:rsidRPr="00BD6C94">
        <w:rPr>
          <w:rFonts w:ascii="Arial" w:hAnsi="Arial" w:cs="Arial"/>
          <w:sz w:val="20"/>
          <w:szCs w:val="20"/>
        </w:rPr>
        <w:t xml:space="preserve"> </w:t>
      </w:r>
      <w:r w:rsidR="001714A1">
        <w:rPr>
          <w:rFonts w:ascii="Arial" w:hAnsi="Arial" w:cs="Arial"/>
          <w:sz w:val="20"/>
          <w:szCs w:val="20"/>
        </w:rPr>
        <w:t xml:space="preserve">Külön fájlban kell szerepeltetni </w:t>
      </w:r>
      <w:del w:id="9" w:author="MNB" w:date="2025-08-10T22:34:00Z">
        <w:r w:rsidR="001714A1">
          <w:rPr>
            <w:rFonts w:ascii="Arial" w:hAnsi="Arial" w:cs="Arial"/>
            <w:sz w:val="20"/>
            <w:szCs w:val="20"/>
          </w:rPr>
          <w:delText>a (normál, nem egyszerűsített)</w:delText>
        </w:r>
      </w:del>
      <w:ins w:id="10" w:author="MNB" w:date="2025-08-10T22:34:00Z">
        <w:r w:rsidR="001714A1">
          <w:rPr>
            <w:rFonts w:ascii="Arial" w:hAnsi="Arial" w:cs="Arial"/>
            <w:sz w:val="20"/>
            <w:szCs w:val="20"/>
          </w:rPr>
          <w:t>a</w:t>
        </w:r>
        <w:r w:rsidR="004773AC">
          <w:rPr>
            <w:rFonts w:ascii="Arial" w:hAnsi="Arial" w:cs="Arial"/>
            <w:sz w:val="20"/>
            <w:szCs w:val="20"/>
          </w:rPr>
          <w:t>z</w:t>
        </w:r>
      </w:ins>
      <w:r w:rsidR="001714A1">
        <w:rPr>
          <w:rFonts w:ascii="Arial" w:hAnsi="Arial" w:cs="Arial"/>
          <w:sz w:val="20"/>
          <w:szCs w:val="20"/>
        </w:rPr>
        <w:t xml:space="preserve"> éves beszámoló adatokat és az ettől eltérő beszámolási formák</w:t>
      </w:r>
      <w:del w:id="11" w:author="MNB" w:date="2025-08-10T22:34:00Z">
        <w:r w:rsidR="009838B6">
          <w:rPr>
            <w:rFonts w:ascii="Arial" w:hAnsi="Arial" w:cs="Arial"/>
            <w:sz w:val="20"/>
            <w:szCs w:val="20"/>
          </w:rPr>
          <w:delText xml:space="preserve"> </w:delText>
        </w:r>
        <w:r w:rsidR="009838B6" w:rsidRPr="009E254B">
          <w:rPr>
            <w:rFonts w:ascii="Arial" w:hAnsi="Arial" w:cs="Arial"/>
            <w:sz w:val="20"/>
            <w:szCs w:val="20"/>
          </w:rPr>
          <w:delText>–</w:delText>
        </w:r>
        <w:r w:rsidR="001714A1">
          <w:rPr>
            <w:rFonts w:ascii="Arial" w:hAnsi="Arial" w:cs="Arial"/>
            <w:sz w:val="20"/>
            <w:szCs w:val="20"/>
          </w:rPr>
          <w:delText xml:space="preserve"> </w:delText>
        </w:r>
        <w:r w:rsidR="0083555D">
          <w:rPr>
            <w:rFonts w:ascii="Arial" w:hAnsi="Arial" w:cs="Arial"/>
            <w:sz w:val="20"/>
            <w:szCs w:val="20"/>
          </w:rPr>
          <w:delText>így</w:delText>
        </w:r>
        <w:r w:rsidR="009838B6" w:rsidRPr="006C7553">
          <w:rPr>
            <w:rFonts w:ascii="Arial" w:hAnsi="Arial" w:cs="Arial"/>
            <w:sz w:val="20"/>
            <w:szCs w:val="20"/>
          </w:rPr>
          <w:delText xml:space="preserve"> a mikrogazdálkodói egyszerűsített éves beszámoló</w:delText>
        </w:r>
        <w:r w:rsidR="005D70EC">
          <w:rPr>
            <w:rFonts w:ascii="Arial" w:hAnsi="Arial" w:cs="Arial"/>
            <w:sz w:val="20"/>
            <w:szCs w:val="20"/>
          </w:rPr>
          <w:delText xml:space="preserve"> is</w:delText>
        </w:r>
        <w:r w:rsidR="009838B6">
          <w:rPr>
            <w:rFonts w:ascii="Arial" w:hAnsi="Arial" w:cs="Arial"/>
            <w:sz w:val="20"/>
            <w:szCs w:val="20"/>
          </w:rPr>
          <w:delText xml:space="preserve"> </w:delText>
        </w:r>
        <w:r w:rsidR="009838B6" w:rsidRPr="009E254B">
          <w:rPr>
            <w:rFonts w:ascii="Arial" w:hAnsi="Arial" w:cs="Arial"/>
            <w:sz w:val="20"/>
            <w:szCs w:val="20"/>
          </w:rPr>
          <w:delText>–</w:delText>
        </w:r>
      </w:del>
      <w:r w:rsidR="009838B6">
        <w:rPr>
          <w:rFonts w:ascii="Arial" w:hAnsi="Arial" w:cs="Arial"/>
          <w:sz w:val="20"/>
          <w:szCs w:val="20"/>
        </w:rPr>
        <w:t xml:space="preserve"> </w:t>
      </w:r>
      <w:r w:rsidR="001714A1">
        <w:rPr>
          <w:rFonts w:ascii="Arial" w:hAnsi="Arial" w:cs="Arial"/>
          <w:sz w:val="20"/>
          <w:szCs w:val="20"/>
        </w:rPr>
        <w:t xml:space="preserve">mérlegeit és eredménykimutatásait. </w:t>
      </w:r>
      <w:r w:rsidR="00D114AF" w:rsidRPr="009E254B">
        <w:rPr>
          <w:rFonts w:ascii="Arial" w:hAnsi="Arial" w:cs="Arial"/>
          <w:sz w:val="20"/>
          <w:szCs w:val="20"/>
        </w:rPr>
        <w:t xml:space="preserve">Az adatszolgáltatásnak a </w:t>
      </w:r>
      <w:r w:rsidR="00B96AF7" w:rsidRPr="009E254B">
        <w:rPr>
          <w:rFonts w:ascii="Arial" w:hAnsi="Arial" w:cs="Arial"/>
          <w:sz w:val="20"/>
          <w:szCs w:val="20"/>
        </w:rPr>
        <w:t>naptári évvel megegyező</w:t>
      </w:r>
      <w:r w:rsidR="00D114AF" w:rsidRPr="009E254B">
        <w:rPr>
          <w:rFonts w:ascii="Arial" w:hAnsi="Arial" w:cs="Arial"/>
          <w:sz w:val="20"/>
          <w:szCs w:val="20"/>
        </w:rPr>
        <w:t xml:space="preserve"> </w:t>
      </w:r>
      <w:r w:rsidR="00E573D5" w:rsidRPr="009E254B">
        <w:rPr>
          <w:rFonts w:ascii="Arial" w:hAnsi="Arial" w:cs="Arial"/>
          <w:sz w:val="20"/>
          <w:szCs w:val="20"/>
        </w:rPr>
        <w:t xml:space="preserve">üzleti éves </w:t>
      </w:r>
      <w:r w:rsidR="00D114AF" w:rsidRPr="009E254B">
        <w:rPr>
          <w:rFonts w:ascii="Arial" w:hAnsi="Arial" w:cs="Arial"/>
          <w:sz w:val="20"/>
          <w:szCs w:val="20"/>
        </w:rPr>
        <w:t>és a</w:t>
      </w:r>
      <w:r w:rsidR="00B96AF7" w:rsidRPr="009E254B">
        <w:rPr>
          <w:rFonts w:ascii="Arial" w:hAnsi="Arial" w:cs="Arial"/>
          <w:sz w:val="20"/>
          <w:szCs w:val="20"/>
        </w:rPr>
        <w:t xml:space="preserve"> naptári évtől eltérő, de a</w:t>
      </w:r>
      <w:r w:rsidR="00E573D5" w:rsidRPr="009E254B">
        <w:rPr>
          <w:rFonts w:ascii="Arial" w:hAnsi="Arial" w:cs="Arial"/>
          <w:sz w:val="20"/>
          <w:szCs w:val="20"/>
        </w:rPr>
        <w:t xml:space="preserve"> tárgyév során </w:t>
      </w:r>
      <w:r w:rsidR="00D114AF" w:rsidRPr="009E254B">
        <w:rPr>
          <w:rFonts w:ascii="Arial" w:hAnsi="Arial" w:cs="Arial"/>
          <w:sz w:val="20"/>
          <w:szCs w:val="20"/>
        </w:rPr>
        <w:t>z</w:t>
      </w:r>
      <w:r w:rsidR="005611CE" w:rsidRPr="009E254B">
        <w:rPr>
          <w:rFonts w:ascii="Arial" w:hAnsi="Arial" w:cs="Arial"/>
          <w:sz w:val="20"/>
          <w:szCs w:val="20"/>
        </w:rPr>
        <w:t>áruló üzleti évvel rendelkező</w:t>
      </w:r>
      <w:r w:rsidR="00D114AF" w:rsidRPr="009E254B">
        <w:rPr>
          <w:rFonts w:ascii="Arial" w:hAnsi="Arial" w:cs="Arial"/>
          <w:sz w:val="20"/>
          <w:szCs w:val="20"/>
        </w:rPr>
        <w:t xml:space="preserve"> vállalatok mérlegeit és eredménykimutatásait is tartalmaznia kell. </w:t>
      </w:r>
      <w:r w:rsidR="004B3E84" w:rsidRPr="009E254B">
        <w:rPr>
          <w:rFonts w:ascii="Arial" w:hAnsi="Arial" w:cs="Arial"/>
          <w:sz w:val="20"/>
          <w:szCs w:val="20"/>
        </w:rPr>
        <w:t>Az adatállomány</w:t>
      </w:r>
      <w:r w:rsidR="001714A1">
        <w:rPr>
          <w:rFonts w:ascii="Arial" w:hAnsi="Arial" w:cs="Arial"/>
          <w:sz w:val="20"/>
          <w:szCs w:val="20"/>
        </w:rPr>
        <w:t>ok</w:t>
      </w:r>
      <w:r w:rsidR="004B3E84" w:rsidRPr="009E254B">
        <w:rPr>
          <w:rFonts w:ascii="Arial" w:hAnsi="Arial" w:cs="Arial"/>
          <w:sz w:val="20"/>
          <w:szCs w:val="20"/>
        </w:rPr>
        <w:t xml:space="preserve">ban </w:t>
      </w:r>
      <w:r w:rsidR="00366B2E" w:rsidRPr="009E254B">
        <w:rPr>
          <w:rFonts w:ascii="Arial" w:hAnsi="Arial" w:cs="Arial"/>
          <w:sz w:val="20"/>
          <w:szCs w:val="20"/>
        </w:rPr>
        <w:t xml:space="preserve">– vállalatonként egy sorban – </w:t>
      </w:r>
      <w:r w:rsidR="004B3E84" w:rsidRPr="009E254B">
        <w:rPr>
          <w:rFonts w:ascii="Arial" w:hAnsi="Arial" w:cs="Arial"/>
          <w:sz w:val="20"/>
          <w:szCs w:val="20"/>
        </w:rPr>
        <w:t xml:space="preserve">szerepeltetni kell a vállalatok </w:t>
      </w:r>
      <w:r w:rsidR="00020425" w:rsidRPr="009E254B">
        <w:rPr>
          <w:rFonts w:ascii="Arial" w:hAnsi="Arial" w:cs="Arial"/>
          <w:sz w:val="20"/>
          <w:szCs w:val="20"/>
        </w:rPr>
        <w:t>KSH-</w:t>
      </w:r>
      <w:r w:rsidR="004B3E84" w:rsidRPr="009E254B">
        <w:rPr>
          <w:rFonts w:ascii="Arial" w:hAnsi="Arial" w:cs="Arial"/>
          <w:sz w:val="20"/>
          <w:szCs w:val="20"/>
        </w:rPr>
        <w:t xml:space="preserve">törzsszámát (az adószám első nyolc karakterét), </w:t>
      </w:r>
      <w:ins w:id="12" w:author="MNB" w:date="2025-08-10T22:34:00Z">
        <w:r w:rsidR="00A22954">
          <w:rPr>
            <w:rFonts w:ascii="Arial" w:hAnsi="Arial" w:cs="Arial"/>
            <w:sz w:val="20"/>
            <w:szCs w:val="20"/>
          </w:rPr>
          <w:t xml:space="preserve">a vállalat típusát, </w:t>
        </w:r>
      </w:ins>
      <w:r w:rsidR="00BB325F" w:rsidRPr="009E254B">
        <w:rPr>
          <w:rFonts w:ascii="Arial" w:hAnsi="Arial" w:cs="Arial"/>
          <w:sz w:val="20"/>
          <w:szCs w:val="20"/>
        </w:rPr>
        <w:t xml:space="preserve">az üzleti év </w:t>
      </w:r>
      <w:r w:rsidR="000C3A81">
        <w:rPr>
          <w:rFonts w:ascii="Arial" w:hAnsi="Arial" w:cs="Arial"/>
          <w:sz w:val="20"/>
          <w:szCs w:val="20"/>
        </w:rPr>
        <w:t>kezdetének</w:t>
      </w:r>
      <w:r w:rsidR="009907CF">
        <w:rPr>
          <w:rFonts w:ascii="Arial" w:hAnsi="Arial" w:cs="Arial"/>
          <w:sz w:val="20"/>
          <w:szCs w:val="20"/>
        </w:rPr>
        <w:t xml:space="preserve"> és </w:t>
      </w:r>
      <w:r w:rsidR="00BB325F" w:rsidRPr="009E254B">
        <w:rPr>
          <w:rFonts w:ascii="Arial" w:hAnsi="Arial" w:cs="Arial"/>
          <w:sz w:val="20"/>
          <w:szCs w:val="20"/>
        </w:rPr>
        <w:t xml:space="preserve">végének dátumát, </w:t>
      </w:r>
      <w:r w:rsidR="009907CF">
        <w:rPr>
          <w:rFonts w:ascii="Arial" w:hAnsi="Arial" w:cs="Arial"/>
          <w:sz w:val="20"/>
          <w:szCs w:val="20"/>
        </w:rPr>
        <w:t xml:space="preserve">a beszámoló </w:t>
      </w:r>
      <w:r w:rsidR="00916063">
        <w:rPr>
          <w:rFonts w:ascii="Arial" w:hAnsi="Arial" w:cs="Arial"/>
          <w:sz w:val="20"/>
          <w:szCs w:val="20"/>
        </w:rPr>
        <w:t>be</w:t>
      </w:r>
      <w:r w:rsidR="009907CF">
        <w:rPr>
          <w:rFonts w:ascii="Arial" w:hAnsi="Arial" w:cs="Arial"/>
          <w:sz w:val="20"/>
          <w:szCs w:val="20"/>
        </w:rPr>
        <w:t xml:space="preserve">fogadásának </w:t>
      </w:r>
      <w:r w:rsidR="00175E02">
        <w:rPr>
          <w:rFonts w:ascii="Arial" w:hAnsi="Arial" w:cs="Arial"/>
          <w:sz w:val="20"/>
          <w:szCs w:val="20"/>
        </w:rPr>
        <w:t>időpontját</w:t>
      </w:r>
      <w:r w:rsidR="009907CF">
        <w:rPr>
          <w:rFonts w:ascii="Arial" w:hAnsi="Arial" w:cs="Arial"/>
          <w:sz w:val="20"/>
          <w:szCs w:val="20"/>
        </w:rPr>
        <w:t xml:space="preserve">, </w:t>
      </w:r>
      <w:r w:rsidR="00A22954">
        <w:rPr>
          <w:rFonts w:ascii="Arial" w:hAnsi="Arial" w:cs="Arial"/>
          <w:sz w:val="20"/>
          <w:szCs w:val="20"/>
        </w:rPr>
        <w:t xml:space="preserve">a </w:t>
      </w:r>
      <w:ins w:id="13" w:author="MNB" w:date="2025-08-10T22:34:00Z">
        <w:r w:rsidR="00A22954">
          <w:rPr>
            <w:rFonts w:ascii="Arial" w:hAnsi="Arial" w:cs="Arial"/>
            <w:sz w:val="20"/>
            <w:szCs w:val="20"/>
          </w:rPr>
          <w:t>benyújtás okát, a beszámoló formáját</w:t>
        </w:r>
        <w:r w:rsidR="00A4342A">
          <w:rPr>
            <w:rFonts w:ascii="Arial" w:hAnsi="Arial" w:cs="Arial"/>
            <w:sz w:val="20"/>
            <w:szCs w:val="20"/>
          </w:rPr>
          <w:t xml:space="preserve"> és tartalmát meghatározó jogszabály megnevezését</w:t>
        </w:r>
        <w:r w:rsidR="00A22954">
          <w:rPr>
            <w:rFonts w:ascii="Arial" w:hAnsi="Arial" w:cs="Arial"/>
            <w:sz w:val="20"/>
            <w:szCs w:val="20"/>
          </w:rPr>
          <w:t>,</w:t>
        </w:r>
        <w:r w:rsidR="00A4342A">
          <w:rPr>
            <w:rFonts w:ascii="Arial" w:hAnsi="Arial" w:cs="Arial"/>
            <w:sz w:val="20"/>
            <w:szCs w:val="20"/>
          </w:rPr>
          <w:t xml:space="preserve"> </w:t>
        </w:r>
        <w:r w:rsidR="004B3E84" w:rsidRPr="009E254B">
          <w:rPr>
            <w:rFonts w:ascii="Arial" w:hAnsi="Arial" w:cs="Arial"/>
            <w:sz w:val="20"/>
            <w:szCs w:val="20"/>
          </w:rPr>
          <w:t xml:space="preserve">a </w:t>
        </w:r>
      </w:ins>
      <w:r w:rsidR="004B3E84" w:rsidRPr="009E254B">
        <w:rPr>
          <w:rFonts w:ascii="Arial" w:hAnsi="Arial" w:cs="Arial"/>
          <w:sz w:val="20"/>
          <w:szCs w:val="20"/>
        </w:rPr>
        <w:t xml:space="preserve">beszámoló </w:t>
      </w:r>
      <w:r w:rsidR="00425B99">
        <w:rPr>
          <w:rFonts w:ascii="Arial" w:hAnsi="Arial" w:cs="Arial"/>
          <w:sz w:val="20"/>
          <w:szCs w:val="20"/>
        </w:rPr>
        <w:t xml:space="preserve">típusát, </w:t>
      </w:r>
      <w:r w:rsidR="004B3E84" w:rsidRPr="009E254B">
        <w:rPr>
          <w:rFonts w:ascii="Arial" w:hAnsi="Arial" w:cs="Arial"/>
          <w:sz w:val="20"/>
          <w:szCs w:val="20"/>
        </w:rPr>
        <w:t>pénznemét</w:t>
      </w:r>
      <w:del w:id="14" w:author="MNB" w:date="2025-08-10T22:34:00Z">
        <w:r w:rsidR="004B3E84" w:rsidRPr="009E254B">
          <w:rPr>
            <w:rFonts w:ascii="Arial" w:hAnsi="Arial" w:cs="Arial"/>
            <w:sz w:val="20"/>
            <w:szCs w:val="20"/>
          </w:rPr>
          <w:delText xml:space="preserve"> és</w:delText>
        </w:r>
      </w:del>
      <w:ins w:id="15" w:author="MNB" w:date="2025-08-10T22:34:00Z">
        <w:r w:rsidR="00A22954">
          <w:rPr>
            <w:rFonts w:ascii="Arial" w:hAnsi="Arial" w:cs="Arial"/>
            <w:sz w:val="20"/>
            <w:szCs w:val="20"/>
          </w:rPr>
          <w:t>, a</w:t>
        </w:r>
        <w:r w:rsidR="00F17F91">
          <w:rPr>
            <w:rFonts w:ascii="Arial" w:hAnsi="Arial" w:cs="Arial"/>
            <w:sz w:val="20"/>
            <w:szCs w:val="20"/>
          </w:rPr>
          <w:t xml:space="preserve"> pénznemnek</w:t>
        </w:r>
        <w:r w:rsidR="00A22954">
          <w:rPr>
            <w:rFonts w:ascii="Arial" w:hAnsi="Arial" w:cs="Arial"/>
            <w:sz w:val="20"/>
            <w:szCs w:val="20"/>
          </w:rPr>
          <w:t xml:space="preserve"> a beszámoló elkészítéséhez alkalmazott, forinttal szembeni árfolyamát,</w:t>
        </w:r>
        <w:r w:rsidR="004B3E84" w:rsidRPr="009E254B">
          <w:rPr>
            <w:rFonts w:ascii="Arial" w:hAnsi="Arial" w:cs="Arial"/>
            <w:sz w:val="20"/>
            <w:szCs w:val="20"/>
          </w:rPr>
          <w:t xml:space="preserve"> </w:t>
        </w:r>
        <w:r w:rsidR="00F17F91">
          <w:rPr>
            <w:rFonts w:ascii="Arial" w:hAnsi="Arial" w:cs="Arial"/>
            <w:sz w:val="20"/>
            <w:szCs w:val="20"/>
          </w:rPr>
          <w:t>a beszámoló</w:t>
        </w:r>
      </w:ins>
      <w:r w:rsidR="00F17F91">
        <w:rPr>
          <w:rFonts w:ascii="Arial" w:hAnsi="Arial" w:cs="Arial"/>
          <w:sz w:val="20"/>
          <w:szCs w:val="20"/>
        </w:rPr>
        <w:t xml:space="preserve"> </w:t>
      </w:r>
      <w:r w:rsidR="004B3E84" w:rsidRPr="009E254B">
        <w:rPr>
          <w:rFonts w:ascii="Arial" w:hAnsi="Arial" w:cs="Arial"/>
          <w:sz w:val="20"/>
          <w:szCs w:val="20"/>
        </w:rPr>
        <w:t xml:space="preserve">pénzegységét, </w:t>
      </w:r>
      <w:r w:rsidR="00425B99">
        <w:rPr>
          <w:rFonts w:ascii="Arial" w:hAnsi="Arial" w:cs="Arial"/>
          <w:sz w:val="20"/>
          <w:szCs w:val="20"/>
        </w:rPr>
        <w:t xml:space="preserve">továbbá az üzleti évben átlagosan foglalkoztatottak számát, </w:t>
      </w:r>
      <w:r w:rsidR="004B3E84" w:rsidRPr="009E254B">
        <w:rPr>
          <w:rFonts w:ascii="Arial" w:hAnsi="Arial" w:cs="Arial"/>
          <w:sz w:val="20"/>
          <w:szCs w:val="20"/>
        </w:rPr>
        <w:t xml:space="preserve">valamint a tárgyévi </w:t>
      </w:r>
      <w:r w:rsidR="00D21390" w:rsidRPr="009E254B">
        <w:rPr>
          <w:rFonts w:ascii="Arial" w:hAnsi="Arial" w:cs="Arial"/>
          <w:sz w:val="20"/>
          <w:szCs w:val="20"/>
        </w:rPr>
        <w:t>mérleg</w:t>
      </w:r>
      <w:ins w:id="16" w:author="MNB" w:date="2025-08-10T22:34:00Z">
        <w:r w:rsidR="00106D9B">
          <w:rPr>
            <w:rFonts w:ascii="Arial" w:hAnsi="Arial" w:cs="Arial"/>
            <w:sz w:val="20"/>
            <w:szCs w:val="20"/>
          </w:rPr>
          <w:t>-</w:t>
        </w:r>
      </w:ins>
      <w:r w:rsidR="00366B2E" w:rsidRPr="009E254B">
        <w:rPr>
          <w:rFonts w:ascii="Arial" w:hAnsi="Arial" w:cs="Arial"/>
          <w:sz w:val="20"/>
          <w:szCs w:val="20"/>
        </w:rPr>
        <w:t xml:space="preserve"> és</w:t>
      </w:r>
      <w:r w:rsidR="00CF64A6" w:rsidRPr="009E254B">
        <w:rPr>
          <w:rFonts w:ascii="Arial" w:hAnsi="Arial" w:cs="Arial"/>
          <w:sz w:val="20"/>
          <w:szCs w:val="20"/>
        </w:rPr>
        <w:t xml:space="preserve"> eredménykimutatás </w:t>
      </w:r>
      <w:r w:rsidR="00D21390" w:rsidRPr="009E254B">
        <w:rPr>
          <w:rFonts w:ascii="Arial" w:hAnsi="Arial" w:cs="Arial"/>
          <w:sz w:val="20"/>
          <w:szCs w:val="20"/>
        </w:rPr>
        <w:t>adatokat.</w:t>
      </w:r>
      <w:r w:rsidR="002A639D">
        <w:rPr>
          <w:rFonts w:ascii="Arial" w:hAnsi="Arial" w:cs="Arial"/>
          <w:sz w:val="20"/>
          <w:szCs w:val="20"/>
        </w:rPr>
        <w:t>”</w:t>
      </w:r>
    </w:p>
    <w:p w14:paraId="5FE724E4" w14:textId="77777777" w:rsidR="00484414" w:rsidRDefault="00484414" w:rsidP="006C45CB">
      <w:pPr>
        <w:jc w:val="both"/>
        <w:rPr>
          <w:ins w:id="17" w:author="MNB" w:date="2025-08-10T22:34:00Z"/>
          <w:rFonts w:ascii="Arial" w:hAnsi="Arial" w:cs="Arial"/>
          <w:bCs/>
          <w:sz w:val="20"/>
          <w:szCs w:val="20"/>
        </w:rPr>
      </w:pPr>
    </w:p>
    <w:p w14:paraId="11CC4ACE" w14:textId="77777777" w:rsidR="004217A2" w:rsidRPr="00425B99" w:rsidRDefault="004217A2" w:rsidP="004D5096">
      <w:pPr>
        <w:jc w:val="both"/>
        <w:rPr>
          <w:rFonts w:ascii="Arial" w:hAnsi="Arial" w:cs="Arial"/>
          <w:bCs/>
          <w:sz w:val="20"/>
          <w:szCs w:val="20"/>
        </w:rPr>
      </w:pPr>
    </w:p>
    <w:sectPr w:rsidR="004217A2" w:rsidRPr="00425B99" w:rsidSect="002A639D">
      <w:headerReference w:type="default" r:id="rId7"/>
      <w:footerReference w:type="default" r:id="rId8"/>
      <w:pgSz w:w="11906" w:h="16838"/>
      <w:pgMar w:top="1440" w:right="1274" w:bottom="1440" w:left="1276" w:header="708" w:footer="708" w:gutter="0"/>
      <w:cols w:space="708"/>
      <w:sectPrChange w:id="18" w:author="MNB" w:date="2025-08-10T22:36:00Z">
        <w:sectPr w:rsidR="004217A2" w:rsidRPr="00425B99" w:rsidSect="002A639D">
          <w:pgMar w:top="1440" w:right="1800" w:bottom="1440" w:left="1800" w:header="708" w:footer="708" w:gutter="0"/>
        </w:sectPr>
      </w:sectPrChange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D3F974" w14:textId="77777777" w:rsidR="002A639D" w:rsidRDefault="002A639D" w:rsidP="00452C8C">
      <w:r>
        <w:separator/>
      </w:r>
    </w:p>
  </w:endnote>
  <w:endnote w:type="continuationSeparator" w:id="0">
    <w:p w14:paraId="7D280AE1" w14:textId="77777777" w:rsidR="002A639D" w:rsidRDefault="002A639D" w:rsidP="00452C8C">
      <w:r>
        <w:continuationSeparator/>
      </w:r>
    </w:p>
  </w:endnote>
  <w:endnote w:type="continuationNotice" w:id="1">
    <w:p w14:paraId="05139C5F" w14:textId="77777777" w:rsidR="002A639D" w:rsidRDefault="002A63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CF5DE" w14:textId="77777777" w:rsidR="002A639D" w:rsidRDefault="002A639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E85888" w14:textId="77777777" w:rsidR="002A639D" w:rsidRDefault="002A639D" w:rsidP="00452C8C">
      <w:r>
        <w:separator/>
      </w:r>
    </w:p>
  </w:footnote>
  <w:footnote w:type="continuationSeparator" w:id="0">
    <w:p w14:paraId="65F70496" w14:textId="77777777" w:rsidR="002A639D" w:rsidRDefault="002A639D" w:rsidP="00452C8C">
      <w:r>
        <w:continuationSeparator/>
      </w:r>
    </w:p>
  </w:footnote>
  <w:footnote w:type="continuationNotice" w:id="1">
    <w:p w14:paraId="67AE3425" w14:textId="77777777" w:rsidR="002A639D" w:rsidRDefault="002A63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F14D0" w14:textId="77777777" w:rsidR="002A639D" w:rsidRDefault="002A639D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F8179C"/>
    <w:multiLevelType w:val="hybridMultilevel"/>
    <w:tmpl w:val="EA14AC1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13016419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NB">
    <w15:presenceInfo w15:providerId="None" w15:userId="MN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8A0"/>
    <w:rsid w:val="00020425"/>
    <w:rsid w:val="00080CE0"/>
    <w:rsid w:val="00097A10"/>
    <w:rsid w:val="000C3A81"/>
    <w:rsid w:val="000C6272"/>
    <w:rsid w:val="000F4CB8"/>
    <w:rsid w:val="00100AAC"/>
    <w:rsid w:val="00106D9B"/>
    <w:rsid w:val="00137044"/>
    <w:rsid w:val="00155C41"/>
    <w:rsid w:val="001612AB"/>
    <w:rsid w:val="001714A1"/>
    <w:rsid w:val="00175E02"/>
    <w:rsid w:val="00186BCC"/>
    <w:rsid w:val="001C2620"/>
    <w:rsid w:val="0021299A"/>
    <w:rsid w:val="00225ED5"/>
    <w:rsid w:val="00227A20"/>
    <w:rsid w:val="002527CF"/>
    <w:rsid w:val="00267498"/>
    <w:rsid w:val="00277394"/>
    <w:rsid w:val="0028081D"/>
    <w:rsid w:val="00283AAB"/>
    <w:rsid w:val="00283DC6"/>
    <w:rsid w:val="002961B6"/>
    <w:rsid w:val="002A639D"/>
    <w:rsid w:val="002E6952"/>
    <w:rsid w:val="002F2832"/>
    <w:rsid w:val="0030511F"/>
    <w:rsid w:val="00334FD5"/>
    <w:rsid w:val="00366B2E"/>
    <w:rsid w:val="003907B7"/>
    <w:rsid w:val="00391D46"/>
    <w:rsid w:val="003A139E"/>
    <w:rsid w:val="003C7433"/>
    <w:rsid w:val="003E4B34"/>
    <w:rsid w:val="003F4DA1"/>
    <w:rsid w:val="003F76A7"/>
    <w:rsid w:val="004217A2"/>
    <w:rsid w:val="00425B99"/>
    <w:rsid w:val="00435A0A"/>
    <w:rsid w:val="00436C83"/>
    <w:rsid w:val="00452C8C"/>
    <w:rsid w:val="004567A6"/>
    <w:rsid w:val="004773AC"/>
    <w:rsid w:val="00482B1B"/>
    <w:rsid w:val="00484414"/>
    <w:rsid w:val="004B3AEE"/>
    <w:rsid w:val="004B3E84"/>
    <w:rsid w:val="004B3F3A"/>
    <w:rsid w:val="004D5096"/>
    <w:rsid w:val="004D59B9"/>
    <w:rsid w:val="004D6B6B"/>
    <w:rsid w:val="004E77CB"/>
    <w:rsid w:val="00505079"/>
    <w:rsid w:val="00515576"/>
    <w:rsid w:val="00520981"/>
    <w:rsid w:val="00543ECA"/>
    <w:rsid w:val="00557D8A"/>
    <w:rsid w:val="005611CE"/>
    <w:rsid w:val="00573477"/>
    <w:rsid w:val="005954A8"/>
    <w:rsid w:val="005D70EC"/>
    <w:rsid w:val="00623DB0"/>
    <w:rsid w:val="00625EA8"/>
    <w:rsid w:val="006423AA"/>
    <w:rsid w:val="006432AE"/>
    <w:rsid w:val="00690808"/>
    <w:rsid w:val="006C45CB"/>
    <w:rsid w:val="006D2F43"/>
    <w:rsid w:val="006D5475"/>
    <w:rsid w:val="00700620"/>
    <w:rsid w:val="00711B56"/>
    <w:rsid w:val="007129D2"/>
    <w:rsid w:val="007209CE"/>
    <w:rsid w:val="007950B5"/>
    <w:rsid w:val="007A1DC1"/>
    <w:rsid w:val="007B1B49"/>
    <w:rsid w:val="007B7169"/>
    <w:rsid w:val="0083555D"/>
    <w:rsid w:val="008976E2"/>
    <w:rsid w:val="00916063"/>
    <w:rsid w:val="009600D5"/>
    <w:rsid w:val="0096567B"/>
    <w:rsid w:val="009838B6"/>
    <w:rsid w:val="009907CF"/>
    <w:rsid w:val="009D3D84"/>
    <w:rsid w:val="009E254B"/>
    <w:rsid w:val="009F6B1A"/>
    <w:rsid w:val="00A223DD"/>
    <w:rsid w:val="00A22954"/>
    <w:rsid w:val="00A4342A"/>
    <w:rsid w:val="00A540C3"/>
    <w:rsid w:val="00A70A0B"/>
    <w:rsid w:val="00A73D0B"/>
    <w:rsid w:val="00A92070"/>
    <w:rsid w:val="00AA68EF"/>
    <w:rsid w:val="00AF217C"/>
    <w:rsid w:val="00B30570"/>
    <w:rsid w:val="00B47CFC"/>
    <w:rsid w:val="00B521E5"/>
    <w:rsid w:val="00B604CB"/>
    <w:rsid w:val="00B65493"/>
    <w:rsid w:val="00B906DE"/>
    <w:rsid w:val="00B90B08"/>
    <w:rsid w:val="00B9663D"/>
    <w:rsid w:val="00B96AF7"/>
    <w:rsid w:val="00BB325F"/>
    <w:rsid w:val="00BD6C94"/>
    <w:rsid w:val="00BE4E36"/>
    <w:rsid w:val="00C3308B"/>
    <w:rsid w:val="00C7542F"/>
    <w:rsid w:val="00C83D2A"/>
    <w:rsid w:val="00C84C46"/>
    <w:rsid w:val="00C87E13"/>
    <w:rsid w:val="00CB4C8E"/>
    <w:rsid w:val="00CE7988"/>
    <w:rsid w:val="00CF64A6"/>
    <w:rsid w:val="00D114AF"/>
    <w:rsid w:val="00D118A0"/>
    <w:rsid w:val="00D21390"/>
    <w:rsid w:val="00D270F3"/>
    <w:rsid w:val="00D85A22"/>
    <w:rsid w:val="00DE146B"/>
    <w:rsid w:val="00E01F70"/>
    <w:rsid w:val="00E07CEA"/>
    <w:rsid w:val="00E573D5"/>
    <w:rsid w:val="00E57A59"/>
    <w:rsid w:val="00EB1BBE"/>
    <w:rsid w:val="00EE04FA"/>
    <w:rsid w:val="00EE5F5F"/>
    <w:rsid w:val="00EF51D8"/>
    <w:rsid w:val="00F06447"/>
    <w:rsid w:val="00F17F91"/>
    <w:rsid w:val="00F21265"/>
    <w:rsid w:val="00F41752"/>
    <w:rsid w:val="00F457DA"/>
    <w:rsid w:val="00F73757"/>
    <w:rsid w:val="00F97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35885C2"/>
  <w15:chartTrackingRefBased/>
  <w15:docId w15:val="{ACC14EB3-84F5-457B-B482-A1223B23A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129D2"/>
    <w:rPr>
      <w:sz w:val="24"/>
      <w:szCs w:val="24"/>
    </w:rPr>
  </w:style>
  <w:style w:type="paragraph" w:styleId="Cmsor1">
    <w:name w:val="heading 1"/>
    <w:basedOn w:val="Norml"/>
    <w:next w:val="Norml"/>
    <w:qFormat/>
    <w:rsid w:val="007129D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qFormat/>
    <w:rsid w:val="002961B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rsid w:val="002961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qFormat/>
    <w:rsid w:val="002961B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Char1CharCharCharCharCharCharCharCharCharCharCharCharChar">
    <w:name w:val="Char Char1 Char Char Char Char Char Char Char Char Char Char Char Char Char"/>
    <w:basedOn w:val="Norml"/>
    <w:rsid w:val="008976E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zvegtrzs">
    <w:name w:val="Body Text"/>
    <w:basedOn w:val="Norml"/>
    <w:rsid w:val="002961B6"/>
    <w:pPr>
      <w:jc w:val="both"/>
    </w:pPr>
    <w:rPr>
      <w:szCs w:val="20"/>
    </w:rPr>
  </w:style>
  <w:style w:type="paragraph" w:styleId="Buborkszveg">
    <w:name w:val="Balloon Text"/>
    <w:basedOn w:val="Norml"/>
    <w:semiHidden/>
    <w:rsid w:val="00F73757"/>
    <w:rPr>
      <w:rFonts w:ascii="Tahoma" w:hAnsi="Tahoma" w:cs="Tahoma"/>
      <w:sz w:val="16"/>
      <w:szCs w:val="16"/>
    </w:rPr>
  </w:style>
  <w:style w:type="paragraph" w:styleId="Vltozat">
    <w:name w:val="Revision"/>
    <w:hidden/>
    <w:uiPriority w:val="99"/>
    <w:semiHidden/>
    <w:rsid w:val="00557D8A"/>
    <w:rPr>
      <w:sz w:val="24"/>
      <w:szCs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B521E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B521E5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B521E5"/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521E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521E5"/>
    <w:rPr>
      <w:b/>
      <w:bCs/>
    </w:rPr>
  </w:style>
  <w:style w:type="paragraph" w:styleId="lfej">
    <w:name w:val="header"/>
    <w:basedOn w:val="Norml"/>
    <w:link w:val="lfejChar"/>
    <w:uiPriority w:val="99"/>
    <w:unhideWhenUsed/>
    <w:rsid w:val="002A639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A639D"/>
    <w:rPr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2A639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A639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159</Words>
  <Characters>1453</Characters>
  <Application>Microsoft Office Word</Application>
  <DocSecurity>0</DocSecurity>
  <Lines>12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MNB azonosító: F20</vt:lpstr>
      <vt:lpstr>MNB azonosító: F20</vt:lpstr>
    </vt:vector>
  </TitlesOfParts>
  <Company>Magyar Nemzeti Bank</Company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MNB azonosító: F20</dc:title>
  <dc:subject/>
  <dc:creator>nemetnek</dc:creator>
  <cp:keywords/>
  <cp:lastModifiedBy>MNB</cp:lastModifiedBy>
  <cp:revision>1</cp:revision>
  <cp:lastPrinted>2010-09-15T07:26:00Z</cp:lastPrinted>
  <dcterms:created xsi:type="dcterms:W3CDTF">2025-08-07T14:39:00Z</dcterms:created>
  <dcterms:modified xsi:type="dcterms:W3CDTF">2025-08-10T20:38:00Z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kozmitsi@mnb.hu</vt:lpwstr>
  </property>
  <property fmtid="{D5CDD505-2E9C-101B-9397-08002B2CF9AE}" pid="6" name="MSIP_Label_b0d11092-50c9-4e74-84b5-b1af078dc3d0_SetDate">
    <vt:lpwstr>2018-09-20T16:31:19.6372852+02:00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</Properties>
</file>