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071B" w14:textId="088038D2" w:rsidR="007D56C3" w:rsidRPr="0067274E" w:rsidRDefault="00861C70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„</w:t>
      </w:r>
      <w:r w:rsidR="007D56C3" w:rsidRPr="0067274E">
        <w:rPr>
          <w:rFonts w:ascii="Arial" w:eastAsia="Times New Roman" w:hAnsi="Arial" w:cs="Arial"/>
          <w:b/>
          <w:bCs/>
          <w:color w:val="000000"/>
        </w:rPr>
        <w:t>MNB azonosító</w:t>
      </w:r>
      <w:r w:rsidR="003720DC">
        <w:rPr>
          <w:rFonts w:ascii="Arial" w:eastAsia="Times New Roman" w:hAnsi="Arial" w:cs="Arial"/>
          <w:b/>
          <w:bCs/>
          <w:color w:val="000000"/>
        </w:rPr>
        <w:t xml:space="preserve"> kód</w:t>
      </w:r>
      <w:r w:rsidR="007D56C3" w:rsidRPr="0067274E">
        <w:rPr>
          <w:rFonts w:ascii="Arial" w:eastAsia="Times New Roman" w:hAnsi="Arial" w:cs="Arial"/>
          <w:b/>
          <w:bCs/>
          <w:color w:val="000000"/>
        </w:rPr>
        <w:t xml:space="preserve">: </w:t>
      </w:r>
      <w:r w:rsidR="00CF5848" w:rsidRPr="0067274E">
        <w:rPr>
          <w:rFonts w:ascii="Arial" w:eastAsia="Times New Roman" w:hAnsi="Arial" w:cs="Arial"/>
          <w:b/>
          <w:bCs/>
          <w:color w:val="000000"/>
        </w:rPr>
        <w:t>L71</w:t>
      </w:r>
    </w:p>
    <w:p w14:paraId="5BC464A8" w14:textId="77777777" w:rsidR="00CD5575" w:rsidRPr="0067274E" w:rsidRDefault="00CD5575" w:rsidP="000A4168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</w:p>
    <w:p w14:paraId="185676AC" w14:textId="77777777" w:rsidR="007D56C3" w:rsidRPr="0067274E" w:rsidRDefault="007D56C3" w:rsidP="000A4168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</w:rPr>
      </w:pPr>
      <w:r w:rsidRPr="0067274E">
        <w:rPr>
          <w:rFonts w:ascii="Arial" w:eastAsia="Times New Roman" w:hAnsi="Arial" w:cs="Arial"/>
          <w:b/>
          <w:bCs/>
          <w:color w:val="000000"/>
        </w:rPr>
        <w:t>Kitöltési előírások</w:t>
      </w:r>
    </w:p>
    <w:p w14:paraId="48135EB4" w14:textId="77777777" w:rsidR="001433DF" w:rsidRPr="00861C70" w:rsidRDefault="008F6FA0" w:rsidP="00861C70">
      <w:pPr>
        <w:spacing w:after="0"/>
        <w:jc w:val="center"/>
        <w:rPr>
          <w:rFonts w:ascii="Arial" w:hAnsi="Arial"/>
          <w:b/>
          <w:color w:val="000000"/>
        </w:rPr>
      </w:pPr>
      <w:r w:rsidRPr="0067274E">
        <w:rPr>
          <w:rFonts w:ascii="Arial" w:eastAsia="Times New Roman" w:hAnsi="Arial" w:cs="Arial"/>
          <w:b/>
          <w:bCs/>
          <w:color w:val="000000"/>
        </w:rPr>
        <w:t>Negyedéves</w:t>
      </w:r>
      <w:r w:rsidR="00EE62C5" w:rsidRPr="0067274E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4F173A" w:rsidRPr="0067274E">
        <w:rPr>
          <w:rFonts w:ascii="Arial" w:eastAsia="Times New Roman" w:hAnsi="Arial" w:cs="Arial"/>
          <w:b/>
          <w:bCs/>
          <w:color w:val="000000"/>
        </w:rPr>
        <w:t xml:space="preserve">jelentés a </w:t>
      </w:r>
      <w:r w:rsidRPr="0067274E">
        <w:rPr>
          <w:rFonts w:ascii="Arial" w:eastAsia="Times New Roman" w:hAnsi="Arial" w:cs="Arial"/>
          <w:b/>
          <w:bCs/>
          <w:color w:val="000000"/>
        </w:rPr>
        <w:t>kockázattal súlyozott kitettség</w:t>
      </w:r>
      <w:r w:rsidR="00CF5848" w:rsidRPr="0067274E">
        <w:rPr>
          <w:rFonts w:ascii="Arial" w:eastAsia="Times New Roman" w:hAnsi="Arial" w:cs="Arial"/>
          <w:b/>
          <w:bCs/>
          <w:color w:val="000000"/>
        </w:rPr>
        <w:t>e</w:t>
      </w:r>
      <w:r w:rsidRPr="0067274E">
        <w:rPr>
          <w:rFonts w:ascii="Arial" w:eastAsia="Times New Roman" w:hAnsi="Arial" w:cs="Arial"/>
          <w:b/>
          <w:bCs/>
          <w:color w:val="000000"/>
        </w:rPr>
        <w:t>k megoszlásáról</w:t>
      </w:r>
    </w:p>
    <w:p w14:paraId="338DC814" w14:textId="77777777" w:rsidR="00FE79D9" w:rsidRDefault="00FE79D9" w:rsidP="000A4168">
      <w:pPr>
        <w:spacing w:after="0"/>
        <w:jc w:val="center"/>
        <w:rPr>
          <w:ins w:id="0" w:author="MNB" w:date="2025-08-10T22:40:00Z"/>
          <w:rFonts w:ascii="Arial" w:eastAsia="Times New Roman" w:hAnsi="Arial" w:cs="Arial"/>
          <w:b/>
          <w:bCs/>
          <w:color w:val="000000"/>
        </w:rPr>
      </w:pPr>
    </w:p>
    <w:p w14:paraId="2972D570" w14:textId="77777777" w:rsidR="00FE79D9" w:rsidRPr="0067274E" w:rsidRDefault="00FE79D9" w:rsidP="000A4168">
      <w:pPr>
        <w:spacing w:after="0"/>
        <w:jc w:val="center"/>
        <w:rPr>
          <w:ins w:id="1" w:author="MNB" w:date="2025-08-10T22:40:00Z"/>
          <w:rFonts w:ascii="Arial" w:hAnsi="Arial" w:cs="Arial"/>
          <w:b/>
          <w:color w:val="000000"/>
          <w:u w:val="single"/>
        </w:rPr>
      </w:pPr>
    </w:p>
    <w:p w14:paraId="2A24FE67" w14:textId="77777777" w:rsidR="004B6EA9" w:rsidRPr="0067274E" w:rsidRDefault="004B6EA9" w:rsidP="00861C70">
      <w:pPr>
        <w:spacing w:after="0"/>
        <w:rPr>
          <w:rFonts w:ascii="Arial" w:hAnsi="Arial" w:cs="Arial"/>
          <w:b/>
          <w:bCs/>
          <w:color w:val="000000"/>
        </w:rPr>
      </w:pPr>
      <w:r w:rsidRPr="0067274E">
        <w:rPr>
          <w:rFonts w:ascii="Arial" w:hAnsi="Arial" w:cs="Arial"/>
          <w:b/>
          <w:bCs/>
          <w:color w:val="000000"/>
        </w:rPr>
        <w:t>I. Általános előírások</w:t>
      </w:r>
    </w:p>
    <w:p w14:paraId="1733110A" w14:textId="77777777" w:rsidR="00FE79D9" w:rsidRDefault="00FE79D9" w:rsidP="000A4168">
      <w:pPr>
        <w:spacing w:after="0"/>
        <w:rPr>
          <w:ins w:id="2" w:author="MNB" w:date="2025-08-10T22:40:00Z"/>
          <w:rFonts w:ascii="Arial" w:hAnsi="Arial" w:cs="Arial"/>
          <w:color w:val="000000"/>
        </w:rPr>
      </w:pPr>
    </w:p>
    <w:p w14:paraId="6840752E" w14:textId="3572FBCF" w:rsidR="0075051A" w:rsidRPr="0067274E" w:rsidRDefault="0075051A" w:rsidP="00861C70">
      <w:pPr>
        <w:spacing w:after="0"/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>1. Az adatszolgáltatást az adatszolgáltatónak</w:t>
      </w:r>
      <w:r w:rsidR="00E75CCA" w:rsidRPr="0067274E">
        <w:rPr>
          <w:rFonts w:ascii="Arial" w:hAnsi="Arial" w:cs="Arial"/>
          <w:color w:val="000000"/>
        </w:rPr>
        <w:t xml:space="preserve"> egyedi</w:t>
      </w:r>
      <w:r w:rsidR="003D6260">
        <w:rPr>
          <w:rFonts w:ascii="Arial" w:hAnsi="Arial" w:cs="Arial"/>
          <w:color w:val="000000"/>
        </w:rPr>
        <w:t>,</w:t>
      </w:r>
      <w:r w:rsidR="00E75CCA" w:rsidRPr="0067274E">
        <w:rPr>
          <w:rFonts w:ascii="Arial" w:hAnsi="Arial" w:cs="Arial"/>
          <w:color w:val="000000"/>
        </w:rPr>
        <w:t xml:space="preserve"> </w:t>
      </w:r>
      <w:r w:rsidR="003D6260">
        <w:rPr>
          <w:rFonts w:ascii="Arial" w:hAnsi="Arial" w:cs="Arial"/>
          <w:color w:val="000000"/>
        </w:rPr>
        <w:t>összevont alapú felügyelet alá tartozó hitelintézet esetében konszolidált</w:t>
      </w:r>
      <w:r w:rsidR="003D6260" w:rsidRPr="0067274E">
        <w:rPr>
          <w:rFonts w:ascii="Arial" w:hAnsi="Arial" w:cs="Arial"/>
          <w:color w:val="000000"/>
        </w:rPr>
        <w:t xml:space="preserve"> </w:t>
      </w:r>
      <w:r w:rsidRPr="0067274E">
        <w:rPr>
          <w:rFonts w:ascii="Arial" w:hAnsi="Arial" w:cs="Arial"/>
          <w:color w:val="000000"/>
        </w:rPr>
        <w:t>alapon</w:t>
      </w:r>
      <w:r w:rsidR="003D6260">
        <w:rPr>
          <w:rFonts w:ascii="Arial" w:hAnsi="Arial" w:cs="Arial"/>
          <w:color w:val="000000"/>
        </w:rPr>
        <w:t xml:space="preserve"> is teljesítenie kell</w:t>
      </w:r>
      <w:r w:rsidRPr="0067274E">
        <w:rPr>
          <w:rFonts w:ascii="Arial" w:hAnsi="Arial" w:cs="Arial"/>
          <w:color w:val="000000"/>
        </w:rPr>
        <w:t>.</w:t>
      </w:r>
    </w:p>
    <w:p w14:paraId="24BE805B" w14:textId="77777777" w:rsidR="00FE79D9" w:rsidRDefault="00FE79D9" w:rsidP="000A4168">
      <w:pPr>
        <w:spacing w:after="0"/>
        <w:rPr>
          <w:ins w:id="3" w:author="MNB" w:date="2025-08-10T22:40:00Z"/>
          <w:rFonts w:ascii="Arial" w:hAnsi="Arial" w:cs="Arial"/>
          <w:color w:val="000000"/>
        </w:rPr>
      </w:pPr>
    </w:p>
    <w:p w14:paraId="0BDC55A8" w14:textId="25062ADD" w:rsidR="0075051A" w:rsidRPr="0067274E" w:rsidRDefault="0075051A" w:rsidP="000A4168">
      <w:pPr>
        <w:spacing w:after="0"/>
        <w:rPr>
          <w:ins w:id="4" w:author="MNB" w:date="2025-08-10T22:40:00Z"/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 xml:space="preserve">2. Az adatokat </w:t>
      </w:r>
      <w:r w:rsidR="00131136">
        <w:rPr>
          <w:rFonts w:ascii="Arial" w:hAnsi="Arial" w:cs="Arial"/>
          <w:color w:val="000000"/>
        </w:rPr>
        <w:t>a</w:t>
      </w:r>
      <w:r w:rsidR="00107B9D">
        <w:rPr>
          <w:rFonts w:ascii="Arial" w:hAnsi="Arial" w:cs="Arial"/>
          <w:color w:val="000000"/>
        </w:rPr>
        <w:t>z</w:t>
      </w:r>
      <w:r w:rsidR="00131136">
        <w:rPr>
          <w:rFonts w:ascii="Arial" w:hAnsi="Arial" w:cs="Arial"/>
          <w:color w:val="000000"/>
        </w:rPr>
        <w:t xml:space="preserve"> </w:t>
      </w:r>
      <w:ins w:id="5" w:author="MNB" w:date="2025-08-10T22:40:00Z">
        <w:r w:rsidR="000A4168">
          <w:rPr>
            <w:rFonts w:ascii="Arial" w:hAnsi="Arial" w:cs="Arial"/>
            <w:color w:val="000000"/>
          </w:rPr>
          <w:t xml:space="preserve">575/2013/EU európai parlamenti és tanácsi rendeletnek az intézmények felügyeleti adatszolgáltatása tekintetében történő alkalmazására vonatkozó végrehajtás-technikai standardok megállapításáról és az </w:t>
        </w:r>
      </w:ins>
      <w:r w:rsidR="000A4168">
        <w:rPr>
          <w:rFonts w:ascii="Arial" w:hAnsi="Arial" w:cs="Arial"/>
          <w:color w:val="000000"/>
        </w:rPr>
        <w:t xml:space="preserve">(EU) 2021/451 bizottsági végrehajtási rendelet </w:t>
      </w:r>
      <w:del w:id="6" w:author="MNB" w:date="2025-08-10T22:40:00Z">
        <w:r w:rsidR="00234F8D">
          <w:rPr>
            <w:rFonts w:ascii="Arial" w:hAnsi="Arial" w:cs="Arial"/>
            <w:color w:val="000000"/>
          </w:rPr>
          <w:delText>I. és II. mellékletének</w:delText>
        </w:r>
      </w:del>
      <w:ins w:id="7" w:author="MNB" w:date="2025-08-10T22:40:00Z">
        <w:r w:rsidR="000A4168">
          <w:rPr>
            <w:rFonts w:ascii="Arial" w:hAnsi="Arial" w:cs="Arial"/>
            <w:color w:val="000000"/>
          </w:rPr>
          <w:t xml:space="preserve">hatályon kívül helyezéséről szóló 2024. november 29-i </w:t>
        </w:r>
        <w:r w:rsidR="00107B9D">
          <w:rPr>
            <w:rFonts w:ascii="Arial" w:hAnsi="Arial" w:cs="Arial"/>
            <w:color w:val="000000"/>
          </w:rPr>
          <w:t xml:space="preserve">(EU) </w:t>
        </w:r>
        <w:r w:rsidR="0092166F">
          <w:rPr>
            <w:rFonts w:ascii="Arial" w:hAnsi="Arial" w:cs="Arial"/>
            <w:color w:val="000000"/>
          </w:rPr>
          <w:t>2024/3117</w:t>
        </w:r>
        <w:r w:rsidRPr="0067274E">
          <w:rPr>
            <w:rFonts w:ascii="Arial" w:hAnsi="Arial" w:cs="Arial"/>
            <w:color w:val="000000"/>
          </w:rPr>
          <w:t xml:space="preserve"> </w:t>
        </w:r>
        <w:r w:rsidR="00E448B3">
          <w:rPr>
            <w:rFonts w:ascii="Arial" w:hAnsi="Arial" w:cs="Arial"/>
            <w:color w:val="000000"/>
          </w:rPr>
          <w:t>b</w:t>
        </w:r>
        <w:r w:rsidR="00234F8D" w:rsidRPr="0067274E">
          <w:rPr>
            <w:rFonts w:ascii="Arial" w:hAnsi="Arial" w:cs="Arial"/>
            <w:color w:val="000000"/>
          </w:rPr>
          <w:t>izottság</w:t>
        </w:r>
        <w:r w:rsidR="00234F8D">
          <w:rPr>
            <w:rFonts w:ascii="Arial" w:hAnsi="Arial" w:cs="Arial"/>
            <w:color w:val="000000"/>
          </w:rPr>
          <w:t>i</w:t>
        </w:r>
        <w:r w:rsidR="00234F8D" w:rsidRPr="0067274E">
          <w:rPr>
            <w:rFonts w:ascii="Arial" w:hAnsi="Arial" w:cs="Arial"/>
            <w:color w:val="000000"/>
          </w:rPr>
          <w:t xml:space="preserve"> </w:t>
        </w:r>
        <w:r w:rsidRPr="0067274E">
          <w:rPr>
            <w:rFonts w:ascii="Arial" w:hAnsi="Arial" w:cs="Arial"/>
            <w:color w:val="000000"/>
          </w:rPr>
          <w:t>végrehajtási rendelet</w:t>
        </w:r>
        <w:r w:rsidR="0092166F">
          <w:rPr>
            <w:rFonts w:ascii="Arial" w:hAnsi="Arial" w:cs="Arial"/>
            <w:color w:val="000000"/>
          </w:rPr>
          <w:t>nek</w:t>
        </w:r>
      </w:ins>
      <w:r w:rsidR="00D007B0">
        <w:rPr>
          <w:rFonts w:ascii="Arial" w:hAnsi="Arial" w:cs="Arial"/>
          <w:color w:val="000000"/>
        </w:rPr>
        <w:t xml:space="preserve"> megfelelően</w:t>
      </w:r>
      <w:r w:rsidRPr="0067274E">
        <w:rPr>
          <w:rFonts w:ascii="Arial" w:hAnsi="Arial" w:cs="Arial"/>
          <w:color w:val="000000"/>
        </w:rPr>
        <w:t xml:space="preserve"> jelentett COREP </w:t>
      </w:r>
      <w:r w:rsidR="0054582C" w:rsidRPr="0067274E">
        <w:rPr>
          <w:rFonts w:ascii="Arial" w:hAnsi="Arial" w:cs="Arial"/>
          <w:color w:val="000000"/>
        </w:rPr>
        <w:t xml:space="preserve">adatszolgáltatásokkal </w:t>
      </w:r>
      <w:r w:rsidRPr="0067274E">
        <w:rPr>
          <w:rFonts w:ascii="Arial" w:hAnsi="Arial" w:cs="Arial"/>
          <w:color w:val="000000"/>
        </w:rPr>
        <w:t>összhangban kell kimutatni.</w:t>
      </w:r>
    </w:p>
    <w:p w14:paraId="5B0A719F" w14:textId="77777777" w:rsidR="00FE79D9" w:rsidRDefault="00FE79D9" w:rsidP="00861C70">
      <w:pPr>
        <w:spacing w:after="0"/>
        <w:rPr>
          <w:rFonts w:ascii="Arial" w:hAnsi="Arial" w:cs="Arial"/>
          <w:color w:val="000000"/>
        </w:rPr>
      </w:pPr>
    </w:p>
    <w:p w14:paraId="7F049153" w14:textId="3B4ED9E8" w:rsidR="00CF34B5" w:rsidRDefault="0075051A" w:rsidP="00861C70">
      <w:pPr>
        <w:spacing w:after="0"/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>3</w:t>
      </w:r>
      <w:r w:rsidR="00CF34B5" w:rsidRPr="0067274E">
        <w:rPr>
          <w:rFonts w:ascii="Arial" w:hAnsi="Arial" w:cs="Arial"/>
          <w:color w:val="000000"/>
        </w:rPr>
        <w:t>. Az adatszolgáltatásnak a tárgyidőszak utolsó napjára vonatkozó állományi adatok</w:t>
      </w:r>
      <w:r w:rsidR="003545C6" w:rsidRPr="0067274E">
        <w:rPr>
          <w:rFonts w:ascii="Arial" w:hAnsi="Arial" w:cs="Arial"/>
          <w:color w:val="000000"/>
        </w:rPr>
        <w:t xml:space="preserve"> alapján számított kitettségérték adatokat</w:t>
      </w:r>
      <w:r w:rsidR="00CF34B5" w:rsidRPr="0067274E">
        <w:rPr>
          <w:rFonts w:ascii="Arial" w:hAnsi="Arial" w:cs="Arial"/>
          <w:color w:val="000000"/>
        </w:rPr>
        <w:t xml:space="preserve"> kell tartalmaznia.</w:t>
      </w:r>
    </w:p>
    <w:p w14:paraId="6D480D2B" w14:textId="77777777" w:rsidR="00D007B0" w:rsidRDefault="00D007B0" w:rsidP="00861C70">
      <w:pPr>
        <w:spacing w:after="0"/>
        <w:rPr>
          <w:rFonts w:ascii="Arial" w:hAnsi="Arial" w:cs="Arial"/>
          <w:color w:val="000000"/>
        </w:rPr>
      </w:pPr>
    </w:p>
    <w:p w14:paraId="33420420" w14:textId="77777777" w:rsidR="00FE79D9" w:rsidRPr="0067274E" w:rsidRDefault="00FE79D9" w:rsidP="000A4168">
      <w:pPr>
        <w:spacing w:after="0"/>
        <w:rPr>
          <w:ins w:id="8" w:author="MNB" w:date="2025-08-10T22:40:00Z"/>
          <w:rFonts w:ascii="Arial" w:hAnsi="Arial" w:cs="Arial"/>
          <w:color w:val="000000"/>
        </w:rPr>
      </w:pPr>
    </w:p>
    <w:p w14:paraId="002E19BE" w14:textId="77777777" w:rsidR="007F169C" w:rsidRPr="0067274E" w:rsidRDefault="001433DF" w:rsidP="00861C70">
      <w:pPr>
        <w:spacing w:after="0"/>
        <w:rPr>
          <w:rFonts w:ascii="Arial" w:hAnsi="Arial" w:cs="Arial"/>
          <w:b/>
          <w:bCs/>
          <w:color w:val="000000"/>
        </w:rPr>
      </w:pPr>
      <w:r w:rsidRPr="0067274E">
        <w:rPr>
          <w:rFonts w:ascii="Arial" w:hAnsi="Arial" w:cs="Arial"/>
          <w:b/>
          <w:bCs/>
          <w:color w:val="000000"/>
        </w:rPr>
        <w:t>II. A tábla</w:t>
      </w:r>
      <w:r w:rsidR="007F169C" w:rsidRPr="0067274E">
        <w:rPr>
          <w:rFonts w:ascii="Arial" w:hAnsi="Arial" w:cs="Arial"/>
          <w:b/>
          <w:bCs/>
          <w:color w:val="000000"/>
        </w:rPr>
        <w:t xml:space="preserve"> kitöltésével kapcsolatos részletes előírások</w:t>
      </w:r>
    </w:p>
    <w:p w14:paraId="69A78D66" w14:textId="77777777" w:rsidR="00FE79D9" w:rsidRDefault="00FE79D9" w:rsidP="000A4168">
      <w:pPr>
        <w:spacing w:after="0"/>
        <w:rPr>
          <w:ins w:id="9" w:author="MNB" w:date="2025-08-10T22:40:00Z"/>
          <w:rFonts w:ascii="Arial" w:hAnsi="Arial" w:cs="Arial"/>
          <w:color w:val="000000"/>
        </w:rPr>
      </w:pPr>
    </w:p>
    <w:p w14:paraId="039E4FE4" w14:textId="78A7176E" w:rsidR="00FB0DB2" w:rsidRPr="0067274E" w:rsidRDefault="00A74844" w:rsidP="00861C70">
      <w:pPr>
        <w:spacing w:after="0"/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>1</w:t>
      </w:r>
      <w:r w:rsidR="005559C2" w:rsidRPr="0067274E">
        <w:rPr>
          <w:rFonts w:ascii="Arial" w:hAnsi="Arial" w:cs="Arial"/>
          <w:color w:val="000000"/>
        </w:rPr>
        <w:t xml:space="preserve">. A </w:t>
      </w:r>
      <w:r w:rsidR="00CF34B5" w:rsidRPr="0067274E">
        <w:rPr>
          <w:rFonts w:ascii="Arial" w:hAnsi="Arial" w:cs="Arial"/>
          <w:color w:val="000000"/>
        </w:rPr>
        <w:t xml:space="preserve">tábla egyes </w:t>
      </w:r>
      <w:r w:rsidR="00A16054">
        <w:rPr>
          <w:rFonts w:ascii="Arial" w:hAnsi="Arial" w:cs="Arial"/>
          <w:color w:val="000000"/>
        </w:rPr>
        <w:t>oszlopainak</w:t>
      </w:r>
      <w:r w:rsidR="005559C2" w:rsidRPr="0067274E">
        <w:rPr>
          <w:rFonts w:ascii="Arial" w:hAnsi="Arial" w:cs="Arial"/>
          <w:color w:val="000000"/>
        </w:rPr>
        <w:t xml:space="preserve"> kitöltésére vonatkozó előírások</w:t>
      </w:r>
      <w:del w:id="10" w:author="MNB" w:date="2025-08-10T22:40:00Z">
        <w:r w:rsidR="005559C2" w:rsidRPr="0067274E">
          <w:rPr>
            <w:rFonts w:ascii="Arial" w:hAnsi="Arial" w:cs="Arial"/>
            <w:color w:val="000000"/>
          </w:rPr>
          <w:delText>:</w:delText>
        </w:r>
      </w:del>
    </w:p>
    <w:p w14:paraId="0165C857" w14:textId="77777777" w:rsidR="00FE79D9" w:rsidRDefault="00FE79D9" w:rsidP="000A4168">
      <w:pPr>
        <w:spacing w:after="0"/>
        <w:rPr>
          <w:ins w:id="11" w:author="MNB" w:date="2025-08-10T22:40:00Z"/>
          <w:rFonts w:ascii="Arial" w:hAnsi="Arial" w:cs="Arial"/>
          <w:color w:val="000000"/>
        </w:rPr>
      </w:pPr>
    </w:p>
    <w:p w14:paraId="6B6B8457" w14:textId="68727675" w:rsidR="00A16054" w:rsidRDefault="00A16054" w:rsidP="00861C70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>A</w:t>
      </w:r>
      <w:r w:rsidR="00A8372C">
        <w:rPr>
          <w:rFonts w:ascii="Arial" w:hAnsi="Arial" w:cs="Arial"/>
          <w:color w:val="000000"/>
        </w:rPr>
        <w:t xml:space="preserve"> </w:t>
      </w:r>
      <w:r w:rsidR="00B96280">
        <w:rPr>
          <w:rFonts w:ascii="Arial" w:hAnsi="Arial" w:cs="Arial"/>
          <w:color w:val="000000"/>
        </w:rPr>
        <w:t>h</w:t>
      </w:r>
      <w:r w:rsidR="00233CE0" w:rsidRPr="00233CE0">
        <w:rPr>
          <w:rFonts w:ascii="Arial" w:hAnsi="Arial" w:cs="Arial"/>
          <w:color w:val="000000"/>
        </w:rPr>
        <w:t xml:space="preserve">itel-egyenértékesítési tényezők előtti </w:t>
      </w:r>
      <w:r w:rsidR="00A8372C">
        <w:rPr>
          <w:rFonts w:ascii="Arial" w:hAnsi="Arial" w:cs="Arial"/>
          <w:color w:val="000000"/>
        </w:rPr>
        <w:t>eredeti</w:t>
      </w:r>
      <w:r>
        <w:rPr>
          <w:rFonts w:ascii="Arial" w:hAnsi="Arial" w:cs="Arial"/>
          <w:color w:val="000000"/>
        </w:rPr>
        <w:t xml:space="preserve"> kitettség, </w:t>
      </w:r>
      <w:r w:rsidR="00A8372C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kockázattal súlyozott kitettségérték és </w:t>
      </w:r>
      <w:r w:rsidR="00A8372C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>tőkekövetelmény</w:t>
      </w:r>
      <w:r w:rsidR="00FF3010">
        <w:rPr>
          <w:rFonts w:ascii="Arial" w:hAnsi="Arial" w:cs="Arial"/>
          <w:color w:val="000000"/>
        </w:rPr>
        <w:t xml:space="preserve"> </w:t>
      </w:r>
      <w:del w:id="12" w:author="MNB" w:date="2025-08-10T22:40:00Z">
        <w:r w:rsidR="00FF3010">
          <w:rPr>
            <w:rFonts w:ascii="Arial" w:hAnsi="Arial" w:cs="Arial"/>
            <w:color w:val="000000"/>
          </w:rPr>
          <w:delText>(</w:delText>
        </w:r>
      </w:del>
      <w:ins w:id="13" w:author="MNB" w:date="2025-08-10T22:40:00Z">
        <w:r w:rsidR="00FE79D9">
          <w:rPr>
            <w:rFonts w:ascii="Arial" w:hAnsi="Arial" w:cs="Arial"/>
            <w:color w:val="000000"/>
          </w:rPr>
          <w:t xml:space="preserve">– </w:t>
        </w:r>
      </w:ins>
      <w:r w:rsidR="00FF3010">
        <w:rPr>
          <w:rFonts w:ascii="Arial" w:hAnsi="Arial" w:cs="Arial"/>
          <w:color w:val="000000"/>
        </w:rPr>
        <w:t>I. pilléres tőkekövetelmény</w:t>
      </w:r>
      <w:del w:id="14" w:author="MNB" w:date="2025-08-10T22:40:00Z">
        <w:r w:rsidR="00FF3010">
          <w:rPr>
            <w:rFonts w:ascii="Arial" w:hAnsi="Arial" w:cs="Arial"/>
            <w:color w:val="000000"/>
          </w:rPr>
          <w:delText>)</w:delText>
        </w:r>
      </w:del>
      <w:ins w:id="15" w:author="MNB" w:date="2025-08-10T22:40:00Z">
        <w:r w:rsidR="00FE79D9">
          <w:rPr>
            <w:rFonts w:ascii="Arial" w:hAnsi="Arial" w:cs="Arial"/>
            <w:color w:val="000000"/>
          </w:rPr>
          <w:t xml:space="preserve"> –</w:t>
        </w:r>
      </w:ins>
      <w:r>
        <w:rPr>
          <w:rFonts w:ascii="Arial" w:hAnsi="Arial" w:cs="Arial"/>
          <w:color w:val="000000"/>
        </w:rPr>
        <w:t xml:space="preserve"> </w:t>
      </w:r>
      <w:r w:rsidR="00195F8B">
        <w:rPr>
          <w:rFonts w:ascii="Arial" w:hAnsi="Arial" w:cs="Arial"/>
          <w:color w:val="000000"/>
        </w:rPr>
        <w:t>fogalmá</w:t>
      </w:r>
      <w:r w:rsidR="00FA680A">
        <w:rPr>
          <w:rFonts w:ascii="Arial" w:hAnsi="Arial" w:cs="Arial"/>
          <w:color w:val="000000"/>
        </w:rPr>
        <w:t>nak tartalmára</w:t>
      </w:r>
      <w:r w:rsidR="00195F8B">
        <w:rPr>
          <w:rFonts w:ascii="Arial" w:hAnsi="Arial" w:cs="Arial"/>
          <w:color w:val="000000"/>
        </w:rPr>
        <w:t xml:space="preserve"> a CRR</w:t>
      </w:r>
      <w:r w:rsidR="00FA680A">
        <w:rPr>
          <w:rFonts w:ascii="Arial" w:hAnsi="Arial" w:cs="Arial"/>
          <w:color w:val="000000"/>
        </w:rPr>
        <w:t xml:space="preserve"> harmadik részében foglaltak az irányadók</w:t>
      </w:r>
      <w:r>
        <w:rPr>
          <w:rFonts w:ascii="Arial" w:hAnsi="Arial" w:cs="Arial"/>
          <w:color w:val="000000"/>
        </w:rPr>
        <w:t>. A</w:t>
      </w:r>
      <w:r w:rsidR="007E63A7">
        <w:rPr>
          <w:rFonts w:ascii="Arial" w:hAnsi="Arial" w:cs="Arial"/>
          <w:color w:val="000000"/>
        </w:rPr>
        <w:t xml:space="preserve"> kockázati kategóriák szerinti besorolás</w:t>
      </w:r>
      <w:r w:rsidR="002B5C8B">
        <w:rPr>
          <w:rFonts w:ascii="Arial" w:hAnsi="Arial" w:cs="Arial"/>
          <w:color w:val="000000"/>
        </w:rPr>
        <w:t>t</w:t>
      </w:r>
      <w:r w:rsidR="007E63A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="00107B9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>(</w:t>
      </w:r>
      <w:r w:rsidR="00826234">
        <w:rPr>
          <w:rFonts w:ascii="Arial" w:hAnsi="Arial" w:cs="Arial"/>
          <w:color w:val="000000"/>
        </w:rPr>
        <w:t>EU</w:t>
      </w:r>
      <w:r w:rsidR="00107B9D">
        <w:rPr>
          <w:rFonts w:ascii="Arial" w:hAnsi="Arial" w:cs="Arial"/>
          <w:color w:val="000000"/>
        </w:rPr>
        <w:t xml:space="preserve">) </w:t>
      </w:r>
      <w:del w:id="16" w:author="MNB" w:date="2025-08-10T22:40:00Z">
        <w:r w:rsidR="00107B9D">
          <w:rPr>
            <w:rFonts w:ascii="Arial" w:hAnsi="Arial" w:cs="Arial"/>
            <w:color w:val="000000"/>
          </w:rPr>
          <w:delText>2021/451</w:delText>
        </w:r>
      </w:del>
      <w:ins w:id="17" w:author="MNB" w:date="2025-08-10T22:40:00Z">
        <w:r w:rsidR="0092166F">
          <w:rPr>
            <w:rFonts w:ascii="Arial" w:hAnsi="Arial" w:cs="Arial"/>
            <w:color w:val="000000"/>
          </w:rPr>
          <w:t>2024/3117</w:t>
        </w:r>
      </w:ins>
      <w:r>
        <w:rPr>
          <w:rFonts w:ascii="Arial" w:hAnsi="Arial" w:cs="Arial"/>
          <w:color w:val="000000"/>
        </w:rPr>
        <w:t xml:space="preserve"> </w:t>
      </w:r>
      <w:r w:rsidR="00656D23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 xml:space="preserve">izottsági végrehajtási rendelet </w:t>
      </w:r>
      <w:del w:id="18" w:author="MNB" w:date="2025-08-10T22:40:00Z">
        <w:r w:rsidR="00FA680A">
          <w:rPr>
            <w:rFonts w:ascii="Arial" w:hAnsi="Arial" w:cs="Arial"/>
            <w:color w:val="000000"/>
          </w:rPr>
          <w:delText xml:space="preserve">I. melléklete </w:delText>
        </w:r>
      </w:del>
      <w:r w:rsidR="00FA680A">
        <w:rPr>
          <w:rFonts w:ascii="Arial" w:hAnsi="Arial" w:cs="Arial"/>
          <w:color w:val="000000"/>
        </w:rPr>
        <w:t xml:space="preserve">szerinti </w:t>
      </w:r>
      <w:r>
        <w:rPr>
          <w:rFonts w:ascii="Arial" w:hAnsi="Arial" w:cs="Arial"/>
          <w:color w:val="000000"/>
        </w:rPr>
        <w:t>C 02.00</w:t>
      </w:r>
      <w:r w:rsidR="004558B0">
        <w:rPr>
          <w:rFonts w:ascii="Arial" w:hAnsi="Arial" w:cs="Arial"/>
          <w:color w:val="000000"/>
        </w:rPr>
        <w:t xml:space="preserve"> kódú</w:t>
      </w:r>
      <w:r>
        <w:rPr>
          <w:rFonts w:ascii="Arial" w:hAnsi="Arial" w:cs="Arial"/>
          <w:color w:val="000000"/>
        </w:rPr>
        <w:t xml:space="preserve"> tábl</w:t>
      </w:r>
      <w:r w:rsidR="002B5C8B">
        <w:rPr>
          <w:rFonts w:ascii="Arial" w:hAnsi="Arial" w:cs="Arial"/>
          <w:color w:val="000000"/>
        </w:rPr>
        <w:t>áb</w:t>
      </w:r>
      <w:r>
        <w:rPr>
          <w:rFonts w:ascii="Arial" w:hAnsi="Arial" w:cs="Arial"/>
          <w:color w:val="000000"/>
        </w:rPr>
        <w:t>a</w:t>
      </w:r>
      <w:r w:rsidR="002B5C8B">
        <w:rPr>
          <w:rFonts w:ascii="Arial" w:hAnsi="Arial" w:cs="Arial"/>
          <w:color w:val="000000"/>
        </w:rPr>
        <w:t>n jelentett adatokkal</w:t>
      </w:r>
      <w:r>
        <w:rPr>
          <w:rFonts w:ascii="Arial" w:hAnsi="Arial" w:cs="Arial"/>
          <w:color w:val="000000"/>
        </w:rPr>
        <w:t xml:space="preserve"> összhangban kell </w:t>
      </w:r>
      <w:r w:rsidR="007E63A7">
        <w:rPr>
          <w:rFonts w:ascii="Arial" w:hAnsi="Arial" w:cs="Arial"/>
          <w:color w:val="000000"/>
        </w:rPr>
        <w:t>el</w:t>
      </w:r>
      <w:r w:rsidR="002B5C8B">
        <w:rPr>
          <w:rFonts w:ascii="Arial" w:hAnsi="Arial" w:cs="Arial"/>
          <w:color w:val="000000"/>
        </w:rPr>
        <w:t>végezni</w:t>
      </w:r>
      <w:r>
        <w:rPr>
          <w:rFonts w:ascii="Arial" w:hAnsi="Arial" w:cs="Arial"/>
          <w:color w:val="000000"/>
        </w:rPr>
        <w:t>.</w:t>
      </w:r>
      <w:r w:rsidR="00AF6CF4">
        <w:rPr>
          <w:rFonts w:ascii="Arial" w:hAnsi="Arial" w:cs="Arial"/>
          <w:color w:val="000000"/>
        </w:rPr>
        <w:t xml:space="preserve"> </w:t>
      </w:r>
      <w:r w:rsidR="00F31BA6">
        <w:rPr>
          <w:rFonts w:ascii="Arial" w:hAnsi="Arial" w:cs="Arial"/>
          <w:color w:val="000000"/>
        </w:rPr>
        <w:t>A</w:t>
      </w:r>
      <w:r w:rsidR="006F11C3">
        <w:rPr>
          <w:rFonts w:ascii="Arial" w:hAnsi="Arial" w:cs="Arial"/>
          <w:color w:val="000000"/>
        </w:rPr>
        <w:t xml:space="preserve">z ügyfelek </w:t>
      </w:r>
      <w:del w:id="19" w:author="MNB" w:date="2025-08-10T22:40:00Z">
        <w:r w:rsidR="006F11C3">
          <w:rPr>
            <w:rFonts w:ascii="Arial" w:hAnsi="Arial" w:cs="Arial"/>
            <w:color w:val="000000"/>
          </w:rPr>
          <w:delText>(</w:delText>
        </w:r>
      </w:del>
      <w:ins w:id="20" w:author="MNB" w:date="2025-08-10T22:40:00Z">
        <w:r w:rsidR="00FE79D9">
          <w:rPr>
            <w:rFonts w:ascii="Arial" w:hAnsi="Arial" w:cs="Arial"/>
            <w:color w:val="000000"/>
          </w:rPr>
          <w:t xml:space="preserve">– </w:t>
        </w:r>
      </w:ins>
      <w:r w:rsidR="006F11C3">
        <w:rPr>
          <w:rFonts w:ascii="Arial" w:hAnsi="Arial" w:cs="Arial"/>
          <w:color w:val="000000"/>
        </w:rPr>
        <w:t>nem pénzügyi vállal</w:t>
      </w:r>
      <w:r w:rsidR="00F31BA6">
        <w:rPr>
          <w:rFonts w:ascii="Arial" w:hAnsi="Arial" w:cs="Arial"/>
          <w:color w:val="000000"/>
        </w:rPr>
        <w:t>kozások</w:t>
      </w:r>
      <w:r w:rsidR="0087230A">
        <w:rPr>
          <w:rFonts w:ascii="Arial" w:hAnsi="Arial" w:cs="Arial"/>
          <w:color w:val="000000"/>
        </w:rPr>
        <w:t xml:space="preserve"> és háztartások</w:t>
      </w:r>
      <w:del w:id="21" w:author="MNB" w:date="2025-08-10T22:40:00Z">
        <w:r w:rsidR="006F11C3">
          <w:rPr>
            <w:rFonts w:ascii="Arial" w:hAnsi="Arial" w:cs="Arial"/>
            <w:color w:val="000000"/>
          </w:rPr>
          <w:delText>)</w:delText>
        </w:r>
      </w:del>
      <w:ins w:id="22" w:author="MNB" w:date="2025-08-10T22:40:00Z">
        <w:r w:rsidR="00FE79D9">
          <w:rPr>
            <w:rFonts w:ascii="Arial" w:hAnsi="Arial" w:cs="Arial"/>
            <w:color w:val="000000"/>
          </w:rPr>
          <w:t xml:space="preserve"> –</w:t>
        </w:r>
      </w:ins>
      <w:r w:rsidR="006F11C3">
        <w:rPr>
          <w:rFonts w:ascii="Arial" w:hAnsi="Arial" w:cs="Arial"/>
          <w:color w:val="000000"/>
        </w:rPr>
        <w:t xml:space="preserve"> </w:t>
      </w:r>
      <w:r w:rsidR="00392462">
        <w:rPr>
          <w:rFonts w:ascii="Arial" w:hAnsi="Arial" w:cs="Arial"/>
          <w:color w:val="000000"/>
        </w:rPr>
        <w:t>szerinti besorolást</w:t>
      </w:r>
      <w:r w:rsidR="006F11C3">
        <w:rPr>
          <w:rFonts w:ascii="Arial" w:hAnsi="Arial" w:cs="Arial"/>
          <w:color w:val="000000"/>
        </w:rPr>
        <w:t xml:space="preserve"> a</w:t>
      </w:r>
      <w:r w:rsidR="00107B9D">
        <w:rPr>
          <w:rFonts w:ascii="Arial" w:hAnsi="Arial" w:cs="Arial"/>
          <w:color w:val="000000"/>
        </w:rPr>
        <w:t>z</w:t>
      </w:r>
      <w:r w:rsidR="006F11C3"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 xml:space="preserve">(EU) </w:t>
      </w:r>
      <w:del w:id="23" w:author="MNB" w:date="2025-08-10T22:40:00Z">
        <w:r w:rsidR="00826234">
          <w:rPr>
            <w:rFonts w:ascii="Arial" w:hAnsi="Arial" w:cs="Arial"/>
            <w:color w:val="000000"/>
          </w:rPr>
          <w:delText>2021/</w:delText>
        </w:r>
        <w:r w:rsidR="00107B9D">
          <w:rPr>
            <w:rFonts w:ascii="Arial" w:hAnsi="Arial" w:cs="Arial"/>
            <w:color w:val="000000"/>
          </w:rPr>
          <w:delText>451</w:delText>
        </w:r>
      </w:del>
      <w:ins w:id="24" w:author="MNB" w:date="2025-08-10T22:40:00Z">
        <w:r w:rsidR="0092166F">
          <w:rPr>
            <w:rFonts w:ascii="Arial" w:hAnsi="Arial" w:cs="Arial"/>
            <w:color w:val="000000"/>
          </w:rPr>
          <w:t>2024/3117</w:t>
        </w:r>
      </w:ins>
      <w:r w:rsidR="006F11C3">
        <w:rPr>
          <w:rFonts w:ascii="Arial" w:hAnsi="Arial" w:cs="Arial"/>
          <w:color w:val="000000"/>
        </w:rPr>
        <w:t xml:space="preserve"> bizottsági végrehajtási </w:t>
      </w:r>
      <w:del w:id="25" w:author="MNB" w:date="2025-08-10T22:40:00Z">
        <w:r w:rsidR="006F11C3">
          <w:rPr>
            <w:rFonts w:ascii="Arial" w:hAnsi="Arial" w:cs="Arial"/>
            <w:color w:val="000000"/>
          </w:rPr>
          <w:delText>rendelet</w:delText>
        </w:r>
      </w:del>
      <w:ins w:id="26" w:author="MNB" w:date="2025-08-10T22:40:00Z">
        <w:r w:rsidR="006F11C3">
          <w:rPr>
            <w:rFonts w:ascii="Arial" w:hAnsi="Arial" w:cs="Arial"/>
            <w:color w:val="000000"/>
          </w:rPr>
          <w:t>rendelet</w:t>
        </w:r>
        <w:r w:rsidR="00D70DA1">
          <w:rPr>
            <w:rFonts w:ascii="Arial" w:hAnsi="Arial" w:cs="Arial"/>
            <w:color w:val="000000"/>
          </w:rPr>
          <w:t>hez kapcsolódó, az E</w:t>
        </w:r>
        <w:r w:rsidR="000A4168">
          <w:rPr>
            <w:rFonts w:ascii="Arial" w:hAnsi="Arial" w:cs="Arial"/>
            <w:color w:val="000000"/>
          </w:rPr>
          <w:t xml:space="preserve">urópai </w:t>
        </w:r>
        <w:r w:rsidR="00D70DA1">
          <w:rPr>
            <w:rFonts w:ascii="Arial" w:hAnsi="Arial" w:cs="Arial"/>
            <w:color w:val="000000"/>
          </w:rPr>
          <w:t>B</w:t>
        </w:r>
        <w:r w:rsidR="000A4168">
          <w:rPr>
            <w:rFonts w:ascii="Arial" w:hAnsi="Arial" w:cs="Arial"/>
            <w:color w:val="000000"/>
          </w:rPr>
          <w:t>ankhatóság</w:t>
        </w:r>
        <w:r w:rsidR="00D70DA1">
          <w:rPr>
            <w:rFonts w:ascii="Arial" w:hAnsi="Arial" w:cs="Arial"/>
            <w:color w:val="000000"/>
          </w:rPr>
          <w:t xml:space="preserve"> honlapján közzétett útmutató</w:t>
        </w:r>
        <w:r w:rsidR="00EF2937">
          <w:rPr>
            <w:rFonts w:ascii="Arial" w:hAnsi="Arial" w:cs="Arial"/>
            <w:color w:val="000000"/>
          </w:rPr>
          <w:t xml:space="preserve"> (a továbbiakban: Útmutató)</w:t>
        </w:r>
      </w:ins>
      <w:r w:rsidR="006F11C3">
        <w:rPr>
          <w:rFonts w:ascii="Arial" w:hAnsi="Arial" w:cs="Arial"/>
          <w:color w:val="000000"/>
        </w:rPr>
        <w:t xml:space="preserve"> V. melléklet</w:t>
      </w:r>
      <w:r w:rsidR="0087230A">
        <w:rPr>
          <w:rFonts w:ascii="Arial" w:hAnsi="Arial" w:cs="Arial"/>
          <w:color w:val="000000"/>
        </w:rPr>
        <w:t xml:space="preserve"> 1. rész </w:t>
      </w:r>
      <w:r w:rsidR="0072357A">
        <w:rPr>
          <w:rFonts w:ascii="Arial" w:hAnsi="Arial" w:cs="Arial"/>
          <w:color w:val="000000"/>
        </w:rPr>
        <w:t>42</w:t>
      </w:r>
      <w:r w:rsidR="0087230A">
        <w:rPr>
          <w:rFonts w:ascii="Arial" w:hAnsi="Arial" w:cs="Arial"/>
          <w:color w:val="000000"/>
        </w:rPr>
        <w:t xml:space="preserve">. </w:t>
      </w:r>
      <w:r w:rsidR="00A2563F">
        <w:rPr>
          <w:rFonts w:ascii="Arial" w:hAnsi="Arial" w:cs="Arial"/>
          <w:color w:val="000000"/>
        </w:rPr>
        <w:t xml:space="preserve">pont </w:t>
      </w:r>
      <w:r w:rsidR="0087230A">
        <w:rPr>
          <w:rFonts w:ascii="Arial" w:hAnsi="Arial" w:cs="Arial"/>
          <w:color w:val="000000"/>
        </w:rPr>
        <w:t xml:space="preserve">e) és f) </w:t>
      </w:r>
      <w:r w:rsidR="00A2563F">
        <w:rPr>
          <w:rFonts w:ascii="Arial" w:hAnsi="Arial" w:cs="Arial"/>
          <w:color w:val="000000"/>
        </w:rPr>
        <w:t>al</w:t>
      </w:r>
      <w:r w:rsidR="0087230A">
        <w:rPr>
          <w:rFonts w:ascii="Arial" w:hAnsi="Arial" w:cs="Arial"/>
          <w:color w:val="000000"/>
        </w:rPr>
        <w:t>pontjá</w:t>
      </w:r>
      <w:r w:rsidR="006F11C3">
        <w:rPr>
          <w:rFonts w:ascii="Arial" w:hAnsi="Arial" w:cs="Arial"/>
          <w:color w:val="000000"/>
        </w:rPr>
        <w:t>v</w:t>
      </w:r>
      <w:r w:rsidR="0087230A">
        <w:rPr>
          <w:rFonts w:ascii="Arial" w:hAnsi="Arial" w:cs="Arial"/>
          <w:color w:val="000000"/>
        </w:rPr>
        <w:t>a</w:t>
      </w:r>
      <w:r w:rsidR="006F11C3">
        <w:rPr>
          <w:rFonts w:ascii="Arial" w:hAnsi="Arial" w:cs="Arial"/>
          <w:color w:val="000000"/>
        </w:rPr>
        <w:t>l összhangban kell el</w:t>
      </w:r>
      <w:r w:rsidR="00392462">
        <w:rPr>
          <w:rFonts w:ascii="Arial" w:hAnsi="Arial" w:cs="Arial"/>
          <w:color w:val="000000"/>
        </w:rPr>
        <w:t>végezni</w:t>
      </w:r>
      <w:r w:rsidR="006F11C3">
        <w:rPr>
          <w:rFonts w:ascii="Arial" w:hAnsi="Arial" w:cs="Arial"/>
          <w:color w:val="000000"/>
        </w:rPr>
        <w:t>.</w:t>
      </w:r>
    </w:p>
    <w:p w14:paraId="3A606ABE" w14:textId="77777777" w:rsidR="00FE79D9" w:rsidRDefault="00FE79D9" w:rsidP="000A4168">
      <w:pPr>
        <w:spacing w:after="0"/>
        <w:rPr>
          <w:ins w:id="27" w:author="MNB" w:date="2025-08-10T22:40:00Z"/>
          <w:rFonts w:ascii="Arial" w:hAnsi="Arial" w:cs="Arial"/>
          <w:color w:val="000000"/>
        </w:rPr>
      </w:pPr>
    </w:p>
    <w:p w14:paraId="16C0F3C2" w14:textId="0A3752DB" w:rsidR="007B0ECA" w:rsidRDefault="00E757B5" w:rsidP="00861C70">
      <w:pPr>
        <w:spacing w:after="0"/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 xml:space="preserve">2. </w:t>
      </w:r>
      <w:r w:rsidR="00881E53">
        <w:rPr>
          <w:rFonts w:ascii="Arial" w:hAnsi="Arial" w:cs="Arial"/>
          <w:color w:val="000000"/>
        </w:rPr>
        <w:t xml:space="preserve">A </w:t>
      </w:r>
      <w:r w:rsidRPr="0067274E">
        <w:rPr>
          <w:rFonts w:ascii="Arial" w:hAnsi="Arial" w:cs="Arial"/>
          <w:color w:val="000000"/>
        </w:rPr>
        <w:t xml:space="preserve">tábla egyes </w:t>
      </w:r>
      <w:r w:rsidR="00A16054">
        <w:rPr>
          <w:rFonts w:ascii="Arial" w:hAnsi="Arial" w:cs="Arial"/>
          <w:color w:val="000000"/>
        </w:rPr>
        <w:t>sorainak</w:t>
      </w:r>
      <w:r w:rsidRPr="0067274E">
        <w:rPr>
          <w:rFonts w:ascii="Arial" w:hAnsi="Arial" w:cs="Arial"/>
          <w:color w:val="000000"/>
        </w:rPr>
        <w:t xml:space="preserve"> kitöltésére vonatkozó előírások</w:t>
      </w:r>
      <w:del w:id="28" w:author="MNB" w:date="2025-08-10T22:40:00Z">
        <w:r w:rsidRPr="0067274E">
          <w:rPr>
            <w:rFonts w:ascii="Arial" w:hAnsi="Arial" w:cs="Arial"/>
            <w:color w:val="000000"/>
          </w:rPr>
          <w:delText>:</w:delText>
        </w:r>
      </w:del>
    </w:p>
    <w:p w14:paraId="43477535" w14:textId="77777777" w:rsidR="00FE79D9" w:rsidRPr="0067274E" w:rsidRDefault="00FE79D9" w:rsidP="000A4168">
      <w:pPr>
        <w:spacing w:after="0"/>
        <w:rPr>
          <w:ins w:id="29" w:author="MNB" w:date="2025-08-10T22:40:00Z"/>
          <w:rFonts w:ascii="Arial" w:hAnsi="Arial" w:cs="Arial"/>
          <w:color w:val="000000"/>
        </w:rPr>
      </w:pPr>
    </w:p>
    <w:p w14:paraId="03540743" w14:textId="20E32693" w:rsidR="00A16054" w:rsidRDefault="00A16054" w:rsidP="00861C70">
      <w:pPr>
        <w:spacing w:after="0"/>
        <w:rPr>
          <w:ins w:id="30" w:author="MNB" w:date="2025-08-10T22:41:00Z"/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Az egyes kitettségeket, kockázattal súlyozott kitettségeket és tőkekövetelményeket</w:t>
      </w:r>
      <w:r w:rsidR="00B91C9C">
        <w:rPr>
          <w:rFonts w:ascii="Arial" w:hAnsi="Arial" w:cs="Arial"/>
          <w:color w:val="000000"/>
        </w:rPr>
        <w:t xml:space="preserve"> (a továbbiakban</w:t>
      </w:r>
      <w:r w:rsidR="00E821E9">
        <w:rPr>
          <w:rFonts w:ascii="Arial" w:hAnsi="Arial" w:cs="Arial"/>
          <w:color w:val="000000"/>
        </w:rPr>
        <w:t xml:space="preserve"> együtt:</w:t>
      </w:r>
      <w:r w:rsidR="00B91C9C">
        <w:rPr>
          <w:rFonts w:ascii="Arial" w:hAnsi="Arial" w:cs="Arial"/>
          <w:color w:val="000000"/>
        </w:rPr>
        <w:t xml:space="preserve"> </w:t>
      </w:r>
      <w:del w:id="31" w:author="MNB" w:date="2025-08-10T22:40:00Z">
        <w:r w:rsidR="00B91C9C">
          <w:rPr>
            <w:rFonts w:ascii="Arial" w:hAnsi="Arial" w:cs="Arial"/>
            <w:color w:val="000000"/>
          </w:rPr>
          <w:delText>összegeket</w:delText>
        </w:r>
      </w:del>
      <w:ins w:id="32" w:author="MNB" w:date="2025-08-10T22:40:00Z">
        <w:r w:rsidR="00B91C9C">
          <w:rPr>
            <w:rFonts w:ascii="Arial" w:hAnsi="Arial" w:cs="Arial"/>
            <w:color w:val="000000"/>
          </w:rPr>
          <w:t>összegek</w:t>
        </w:r>
      </w:ins>
      <w:r w:rsidR="00B91C9C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a felmerülésük helyszínének megfelelően kell besorolni. Amennyiben az</w:t>
      </w:r>
      <w:r w:rsidR="00B91C9C">
        <w:rPr>
          <w:rFonts w:ascii="Arial" w:hAnsi="Arial" w:cs="Arial"/>
          <w:color w:val="000000"/>
        </w:rPr>
        <w:t xml:space="preserve"> egyes kockázatokra vonatkozó</w:t>
      </w:r>
      <w:r>
        <w:rPr>
          <w:rFonts w:ascii="Arial" w:hAnsi="Arial" w:cs="Arial"/>
          <w:color w:val="000000"/>
        </w:rPr>
        <w:t xml:space="preserve"> összegek földrajzi </w:t>
      </w:r>
      <w:del w:id="33" w:author="MNB" w:date="2025-08-10T22:40:00Z">
        <w:r>
          <w:rPr>
            <w:rFonts w:ascii="Arial" w:hAnsi="Arial" w:cs="Arial"/>
            <w:color w:val="000000"/>
          </w:rPr>
          <w:delText>megbontására</w:delText>
        </w:r>
      </w:del>
      <w:ins w:id="34" w:author="MNB" w:date="2025-08-10T22:40:00Z">
        <w:r>
          <w:rPr>
            <w:rFonts w:ascii="Arial" w:hAnsi="Arial" w:cs="Arial"/>
            <w:color w:val="000000"/>
          </w:rPr>
          <w:t>megbontásár</w:t>
        </w:r>
        <w:r w:rsidR="00EF2937">
          <w:rPr>
            <w:rFonts w:ascii="Arial" w:hAnsi="Arial" w:cs="Arial"/>
            <w:color w:val="000000"/>
          </w:rPr>
          <w:t>ól</w:t>
        </w:r>
      </w:ins>
      <w:r>
        <w:rPr>
          <w:rFonts w:ascii="Arial" w:hAnsi="Arial" w:cs="Arial"/>
          <w:color w:val="000000"/>
        </w:rPr>
        <w:t xml:space="preserve"> a</w:t>
      </w:r>
      <w:r w:rsidR="00107B9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>(</w:t>
      </w:r>
      <w:r w:rsidR="00826234">
        <w:rPr>
          <w:rFonts w:ascii="Arial" w:hAnsi="Arial" w:cs="Arial"/>
          <w:color w:val="000000"/>
        </w:rPr>
        <w:t>EU</w:t>
      </w:r>
      <w:r w:rsidR="00107B9D">
        <w:rPr>
          <w:rFonts w:ascii="Arial" w:hAnsi="Arial" w:cs="Arial"/>
          <w:color w:val="000000"/>
        </w:rPr>
        <w:t xml:space="preserve">) </w:t>
      </w:r>
      <w:del w:id="35" w:author="MNB" w:date="2025-08-10T22:40:00Z">
        <w:r w:rsidR="00107B9D">
          <w:rPr>
            <w:rFonts w:ascii="Arial" w:hAnsi="Arial" w:cs="Arial"/>
            <w:color w:val="000000"/>
          </w:rPr>
          <w:delText>2021/451</w:delText>
        </w:r>
      </w:del>
      <w:ins w:id="36" w:author="MNB" w:date="2025-08-10T22:40:00Z">
        <w:r w:rsidR="0092166F">
          <w:rPr>
            <w:rFonts w:ascii="Arial" w:hAnsi="Arial" w:cs="Arial"/>
            <w:color w:val="000000"/>
          </w:rPr>
          <w:t>2024/3117</w:t>
        </w:r>
      </w:ins>
      <w:r w:rsidR="00B34253">
        <w:rPr>
          <w:rFonts w:ascii="Arial" w:hAnsi="Arial" w:cs="Arial"/>
          <w:color w:val="000000"/>
        </w:rPr>
        <w:t xml:space="preserve"> b</w:t>
      </w:r>
      <w:r>
        <w:rPr>
          <w:rFonts w:ascii="Arial" w:hAnsi="Arial" w:cs="Arial"/>
          <w:color w:val="000000"/>
        </w:rPr>
        <w:t>izottsági végrehajtási rendelet</w:t>
      </w:r>
      <w:del w:id="37" w:author="MNB" w:date="2025-08-10T22:40:00Z">
        <w:r w:rsidR="00B91C9C">
          <w:rPr>
            <w:rFonts w:ascii="Arial" w:hAnsi="Arial" w:cs="Arial"/>
            <w:color w:val="000000"/>
          </w:rPr>
          <w:delText xml:space="preserve"> útmutatással szolgál</w:delText>
        </w:r>
      </w:del>
      <w:ins w:id="38" w:author="MNB" w:date="2025-08-10T22:40:00Z">
        <w:r w:rsidR="00EF2937">
          <w:rPr>
            <w:rFonts w:ascii="Arial" w:hAnsi="Arial" w:cs="Arial"/>
            <w:color w:val="000000"/>
          </w:rPr>
          <w:t>, illetve az Útmutató</w:t>
        </w:r>
        <w:r w:rsidR="00B91C9C">
          <w:rPr>
            <w:rFonts w:ascii="Arial" w:hAnsi="Arial" w:cs="Arial"/>
            <w:color w:val="000000"/>
          </w:rPr>
          <w:t xml:space="preserve"> </w:t>
        </w:r>
        <w:r w:rsidR="00EF2937">
          <w:rPr>
            <w:rFonts w:ascii="Arial" w:hAnsi="Arial" w:cs="Arial"/>
            <w:color w:val="000000"/>
          </w:rPr>
          <w:t>rendelkezik</w:t>
        </w:r>
      </w:ins>
      <w:r w:rsidR="00B91C9C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akkor azzal egyező</w:t>
      </w:r>
      <w:r w:rsidR="00B91C9C">
        <w:rPr>
          <w:rFonts w:ascii="Arial" w:hAnsi="Arial" w:cs="Arial"/>
          <w:color w:val="000000"/>
        </w:rPr>
        <w:t xml:space="preserve"> módon </w:t>
      </w:r>
      <w:r>
        <w:rPr>
          <w:rFonts w:ascii="Arial" w:hAnsi="Arial" w:cs="Arial"/>
          <w:color w:val="000000"/>
        </w:rPr>
        <w:t xml:space="preserve">kell </w:t>
      </w:r>
      <w:r w:rsidR="00B91C9C">
        <w:rPr>
          <w:rFonts w:ascii="Arial" w:hAnsi="Arial" w:cs="Arial"/>
          <w:color w:val="000000"/>
        </w:rPr>
        <w:t>a besorolást elvégezni</w:t>
      </w:r>
      <w:r>
        <w:rPr>
          <w:rFonts w:ascii="Arial" w:hAnsi="Arial" w:cs="Arial"/>
          <w:color w:val="000000"/>
        </w:rPr>
        <w:t xml:space="preserve"> </w:t>
      </w:r>
      <w:del w:id="39" w:author="MNB" w:date="2025-08-10T22:40:00Z">
        <w:r>
          <w:rPr>
            <w:rFonts w:ascii="Arial" w:hAnsi="Arial" w:cs="Arial"/>
            <w:color w:val="000000"/>
          </w:rPr>
          <w:delText>(</w:delText>
        </w:r>
      </w:del>
      <w:ins w:id="40" w:author="MNB" w:date="2025-08-10T22:40:00Z">
        <w:r w:rsidR="00FE79D9">
          <w:rPr>
            <w:rFonts w:ascii="Arial" w:hAnsi="Arial" w:cs="Arial"/>
            <w:color w:val="000000"/>
          </w:rPr>
          <w:t>[</w:t>
        </w:r>
      </w:ins>
      <w:r>
        <w:rPr>
          <w:rFonts w:ascii="Arial" w:hAnsi="Arial" w:cs="Arial"/>
          <w:color w:val="000000"/>
        </w:rPr>
        <w:t>pl</w:t>
      </w:r>
      <w:r w:rsidR="00656D2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a jelentős hitelkockázati és hozzá kapcsolódó piaci kockázati kitettségértékeket a</w:t>
      </w:r>
      <w:r w:rsidR="00107B9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 xml:space="preserve">(EU) </w:t>
      </w:r>
      <w:del w:id="41" w:author="MNB" w:date="2025-08-10T22:40:00Z">
        <w:r w:rsidR="00826234">
          <w:rPr>
            <w:rFonts w:ascii="Arial" w:hAnsi="Arial" w:cs="Arial"/>
            <w:color w:val="000000"/>
          </w:rPr>
          <w:delText>2021/</w:delText>
        </w:r>
        <w:r w:rsidR="00107B9D">
          <w:rPr>
            <w:rFonts w:ascii="Arial" w:hAnsi="Arial" w:cs="Arial"/>
            <w:color w:val="000000"/>
          </w:rPr>
          <w:delText>451</w:delText>
        </w:r>
      </w:del>
      <w:ins w:id="42" w:author="MNB" w:date="2025-08-10T22:40:00Z">
        <w:r w:rsidR="0092166F">
          <w:rPr>
            <w:rFonts w:ascii="Arial" w:hAnsi="Arial" w:cs="Arial"/>
            <w:color w:val="000000"/>
          </w:rPr>
          <w:t>2024/3117</w:t>
        </w:r>
      </w:ins>
      <w:r w:rsidR="00AD70B9">
        <w:rPr>
          <w:rFonts w:ascii="Arial" w:hAnsi="Arial" w:cs="Arial"/>
          <w:color w:val="000000"/>
        </w:rPr>
        <w:t xml:space="preserve"> bizottsági végrehajtási rendelet </w:t>
      </w:r>
      <w:del w:id="43" w:author="MNB" w:date="2025-08-10T22:40:00Z">
        <w:r w:rsidR="00AD70B9">
          <w:rPr>
            <w:rFonts w:ascii="Arial" w:hAnsi="Arial" w:cs="Arial"/>
            <w:color w:val="000000"/>
          </w:rPr>
          <w:delText xml:space="preserve">I. melléklete </w:delText>
        </w:r>
      </w:del>
      <w:r w:rsidR="00AD70B9">
        <w:rPr>
          <w:rFonts w:ascii="Arial" w:hAnsi="Arial" w:cs="Arial"/>
          <w:color w:val="000000"/>
        </w:rPr>
        <w:t xml:space="preserve">szerinti </w:t>
      </w:r>
      <w:r w:rsidR="00416650">
        <w:rPr>
          <w:rFonts w:ascii="Arial" w:hAnsi="Arial" w:cs="Arial"/>
          <w:color w:val="000000"/>
        </w:rPr>
        <w:t>C 09.</w:t>
      </w:r>
      <w:r w:rsidR="006A78D0">
        <w:rPr>
          <w:rFonts w:ascii="Arial" w:hAnsi="Arial" w:cs="Arial"/>
          <w:color w:val="000000"/>
        </w:rPr>
        <w:t>04</w:t>
      </w:r>
      <w:r>
        <w:rPr>
          <w:rFonts w:ascii="Arial" w:hAnsi="Arial" w:cs="Arial"/>
          <w:color w:val="000000"/>
        </w:rPr>
        <w:t xml:space="preserve"> táblával egyezően</w:t>
      </w:r>
      <w:del w:id="44" w:author="MNB" w:date="2025-08-10T22:40:00Z">
        <w:r>
          <w:rPr>
            <w:rFonts w:ascii="Arial" w:hAnsi="Arial" w:cs="Arial"/>
            <w:color w:val="000000"/>
          </w:rPr>
          <w:delText>).</w:delText>
        </w:r>
      </w:del>
      <w:ins w:id="45" w:author="MNB" w:date="2025-08-10T22:40:00Z">
        <w:r w:rsidR="00FE79D9">
          <w:rPr>
            <w:rFonts w:ascii="Arial" w:hAnsi="Arial" w:cs="Arial"/>
            <w:color w:val="000000"/>
          </w:rPr>
          <w:t>]</w:t>
        </w:r>
        <w:r>
          <w:rPr>
            <w:rFonts w:ascii="Arial" w:hAnsi="Arial" w:cs="Arial"/>
            <w:color w:val="000000"/>
          </w:rPr>
          <w:t>.</w:t>
        </w:r>
      </w:ins>
      <w:r>
        <w:rPr>
          <w:rFonts w:ascii="Arial" w:hAnsi="Arial" w:cs="Arial"/>
          <w:color w:val="000000"/>
        </w:rPr>
        <w:t xml:space="preserve"> Amennyiben valamely kockázathoz tartozó </w:t>
      </w:r>
      <w:r w:rsidR="00B91C9C">
        <w:rPr>
          <w:rFonts w:ascii="Arial" w:hAnsi="Arial" w:cs="Arial"/>
          <w:color w:val="000000"/>
        </w:rPr>
        <w:t>összegeket</w:t>
      </w:r>
      <w:r>
        <w:rPr>
          <w:rFonts w:ascii="Arial" w:hAnsi="Arial" w:cs="Arial"/>
          <w:color w:val="000000"/>
        </w:rPr>
        <w:t xml:space="preserve"> az adatszolgáltató nem tudja a kockázatoknak megfelelően az országok között megbontani, akkor azokat vagy az egyes országokra számított, az alapmutató szerinti működési kockázat kitettségértékének </w:t>
      </w:r>
      <w:del w:id="46" w:author="MNB" w:date="2025-08-10T22:40:00Z">
        <w:r>
          <w:rPr>
            <w:rFonts w:ascii="Arial" w:hAnsi="Arial" w:cs="Arial"/>
            <w:color w:val="000000"/>
          </w:rPr>
          <w:delText>(</w:delText>
        </w:r>
      </w:del>
      <w:ins w:id="47" w:author="MNB" w:date="2025-08-10T22:40:00Z">
        <w:r w:rsidR="00807369">
          <w:rPr>
            <w:rFonts w:ascii="Arial" w:hAnsi="Arial" w:cs="Arial"/>
            <w:color w:val="000000"/>
          </w:rPr>
          <w:t xml:space="preserve"> – </w:t>
        </w:r>
      </w:ins>
      <w:r>
        <w:rPr>
          <w:rFonts w:ascii="Arial" w:hAnsi="Arial" w:cs="Arial"/>
          <w:color w:val="000000"/>
        </w:rPr>
        <w:t>irányadó mutató</w:t>
      </w:r>
      <w:del w:id="48" w:author="MNB" w:date="2025-08-10T22:40:00Z">
        <w:r>
          <w:rPr>
            <w:rFonts w:ascii="Arial" w:hAnsi="Arial" w:cs="Arial"/>
            <w:color w:val="000000"/>
          </w:rPr>
          <w:delText>)</w:delText>
        </w:r>
      </w:del>
      <w:ins w:id="49" w:author="MNB" w:date="2025-08-10T22:40:00Z">
        <w:r w:rsidR="00807369">
          <w:rPr>
            <w:rFonts w:ascii="Arial" w:hAnsi="Arial" w:cs="Arial"/>
            <w:color w:val="000000"/>
          </w:rPr>
          <w:t xml:space="preserve"> –</w:t>
        </w:r>
      </w:ins>
      <w:r>
        <w:rPr>
          <w:rFonts w:ascii="Arial" w:hAnsi="Arial" w:cs="Arial"/>
          <w:color w:val="000000"/>
        </w:rPr>
        <w:t xml:space="preserve"> arányában kell felosztania, vagy</w:t>
      </w:r>
      <w:r w:rsidR="00B91C9C">
        <w:rPr>
          <w:rFonts w:ascii="Arial" w:hAnsi="Arial" w:cs="Arial"/>
          <w:color w:val="000000"/>
        </w:rPr>
        <w:t xml:space="preserve"> annak egészét</w:t>
      </w:r>
      <w:r>
        <w:rPr>
          <w:rFonts w:ascii="Arial" w:hAnsi="Arial" w:cs="Arial"/>
          <w:color w:val="000000"/>
        </w:rPr>
        <w:t xml:space="preserve"> hazainak kell tekintenie.</w:t>
      </w:r>
      <w:r w:rsidR="00861C70">
        <w:rPr>
          <w:rFonts w:ascii="Arial" w:hAnsi="Arial" w:cs="Arial"/>
          <w:color w:val="000000"/>
        </w:rPr>
        <w:t>”</w:t>
      </w:r>
    </w:p>
    <w:p w14:paraId="4D589D7D" w14:textId="77777777" w:rsidR="00861C70" w:rsidRDefault="00861C70" w:rsidP="00861C70">
      <w:pPr>
        <w:spacing w:after="0"/>
        <w:rPr>
          <w:ins w:id="50" w:author="MNB" w:date="2025-08-10T22:41:00Z"/>
          <w:rFonts w:ascii="Arial" w:hAnsi="Arial" w:cs="Arial"/>
          <w:color w:val="000000"/>
        </w:rPr>
      </w:pPr>
    </w:p>
    <w:p w14:paraId="26BDBBDE" w14:textId="77777777" w:rsidR="00861C70" w:rsidRDefault="00861C70" w:rsidP="00861C70">
      <w:pPr>
        <w:spacing w:after="0"/>
        <w:rPr>
          <w:ins w:id="51" w:author="MNB" w:date="2025-08-10T22:41:00Z"/>
          <w:rFonts w:ascii="Arial" w:hAnsi="Arial" w:cs="Arial"/>
          <w:color w:val="000000"/>
        </w:rPr>
      </w:pPr>
    </w:p>
    <w:p w14:paraId="7607B873" w14:textId="77777777" w:rsidR="00861C70" w:rsidRDefault="00861C70" w:rsidP="00861C70">
      <w:pPr>
        <w:spacing w:after="0"/>
        <w:rPr>
          <w:rFonts w:ascii="Arial" w:hAnsi="Arial" w:cs="Arial"/>
          <w:color w:val="000000"/>
        </w:rPr>
      </w:pPr>
    </w:p>
    <w:p w14:paraId="49A74824" w14:textId="77777777" w:rsidR="00CF5848" w:rsidRPr="0067274E" w:rsidRDefault="00CF5848" w:rsidP="000A4168">
      <w:pPr>
        <w:spacing w:after="0" w:line="240" w:lineRule="auto"/>
        <w:jc w:val="left"/>
        <w:rPr>
          <w:rFonts w:ascii="Arial" w:hAnsi="Arial" w:cs="Arial"/>
          <w:color w:val="000000"/>
        </w:rPr>
      </w:pPr>
    </w:p>
    <w:p w14:paraId="31876CC4" w14:textId="77777777" w:rsidR="00996933" w:rsidRPr="0067274E" w:rsidRDefault="00996933" w:rsidP="00861C70">
      <w:pPr>
        <w:spacing w:after="0"/>
        <w:rPr>
          <w:rFonts w:ascii="Arial" w:hAnsi="Arial" w:cs="Arial"/>
          <w:color w:val="000000"/>
        </w:rPr>
      </w:pPr>
    </w:p>
    <w:sectPr w:rsidR="00996933" w:rsidRPr="0067274E" w:rsidSect="00824030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81B9" w14:textId="77777777" w:rsidR="00861C70" w:rsidRDefault="00861C70">
      <w:r>
        <w:separator/>
      </w:r>
    </w:p>
  </w:endnote>
  <w:endnote w:type="continuationSeparator" w:id="0">
    <w:p w14:paraId="08505352" w14:textId="77777777" w:rsidR="00861C70" w:rsidRDefault="00861C70">
      <w:r>
        <w:continuationSeparator/>
      </w:r>
    </w:p>
  </w:endnote>
  <w:endnote w:type="continuationNotice" w:id="1">
    <w:p w14:paraId="3A7E1245" w14:textId="77777777" w:rsidR="00861C70" w:rsidRDefault="00861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57D2" w14:textId="77777777" w:rsidR="00AD781C" w:rsidRPr="00AC6950" w:rsidRDefault="00AD781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4DFB" w14:textId="77777777" w:rsidR="00861C70" w:rsidRDefault="00861C70">
      <w:r>
        <w:separator/>
      </w:r>
    </w:p>
  </w:footnote>
  <w:footnote w:type="continuationSeparator" w:id="0">
    <w:p w14:paraId="31A34CD7" w14:textId="77777777" w:rsidR="00861C70" w:rsidRDefault="00861C70">
      <w:r>
        <w:continuationSeparator/>
      </w:r>
    </w:p>
  </w:footnote>
  <w:footnote w:type="continuationNotice" w:id="1">
    <w:p w14:paraId="6A722CD8" w14:textId="77777777" w:rsidR="00861C70" w:rsidRDefault="00861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FFE70" w14:textId="77777777" w:rsidR="00AD781C" w:rsidRPr="00AC6950" w:rsidRDefault="00AD781C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5B90AEE"/>
    <w:multiLevelType w:val="hybridMultilevel"/>
    <w:tmpl w:val="F3A0C744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2353826">
    <w:abstractNumId w:val="10"/>
  </w:num>
  <w:num w:numId="2" w16cid:durableId="656690999">
    <w:abstractNumId w:val="6"/>
  </w:num>
  <w:num w:numId="3" w16cid:durableId="1907916012">
    <w:abstractNumId w:val="11"/>
  </w:num>
  <w:num w:numId="4" w16cid:durableId="892815176">
    <w:abstractNumId w:val="4"/>
  </w:num>
  <w:num w:numId="5" w16cid:durableId="1442262777">
    <w:abstractNumId w:val="5"/>
  </w:num>
  <w:num w:numId="6" w16cid:durableId="1267230290">
    <w:abstractNumId w:val="15"/>
  </w:num>
  <w:num w:numId="7" w16cid:durableId="216431910">
    <w:abstractNumId w:val="8"/>
  </w:num>
  <w:num w:numId="8" w16cid:durableId="991442779">
    <w:abstractNumId w:val="23"/>
  </w:num>
  <w:num w:numId="9" w16cid:durableId="1335231397">
    <w:abstractNumId w:val="15"/>
    <w:lvlOverride w:ilvl="0">
      <w:startOverride w:val="1"/>
    </w:lvlOverride>
  </w:num>
  <w:num w:numId="10" w16cid:durableId="116126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0375586">
    <w:abstractNumId w:val="7"/>
  </w:num>
  <w:num w:numId="12" w16cid:durableId="1575359140">
    <w:abstractNumId w:val="21"/>
  </w:num>
  <w:num w:numId="13" w16cid:durableId="1014766872">
    <w:abstractNumId w:val="19"/>
  </w:num>
  <w:num w:numId="14" w16cid:durableId="1463621893">
    <w:abstractNumId w:val="13"/>
  </w:num>
  <w:num w:numId="15" w16cid:durableId="1197503835">
    <w:abstractNumId w:val="3"/>
  </w:num>
  <w:num w:numId="16" w16cid:durableId="1540628040">
    <w:abstractNumId w:val="1"/>
  </w:num>
  <w:num w:numId="17" w16cid:durableId="140580558">
    <w:abstractNumId w:val="0"/>
  </w:num>
  <w:num w:numId="18" w16cid:durableId="144781865">
    <w:abstractNumId w:val="2"/>
  </w:num>
  <w:num w:numId="19" w16cid:durableId="1574119723">
    <w:abstractNumId w:val="16"/>
  </w:num>
  <w:num w:numId="20" w16cid:durableId="4331101">
    <w:abstractNumId w:val="9"/>
  </w:num>
  <w:num w:numId="21" w16cid:durableId="1799446114">
    <w:abstractNumId w:val="14"/>
  </w:num>
  <w:num w:numId="22" w16cid:durableId="37827971">
    <w:abstractNumId w:val="15"/>
    <w:lvlOverride w:ilvl="0">
      <w:startOverride w:val="1"/>
    </w:lvlOverride>
  </w:num>
  <w:num w:numId="23" w16cid:durableId="1772126193">
    <w:abstractNumId w:val="20"/>
  </w:num>
  <w:num w:numId="24" w16cid:durableId="1426074864">
    <w:abstractNumId w:val="15"/>
    <w:lvlOverride w:ilvl="0">
      <w:startOverride w:val="1"/>
    </w:lvlOverride>
  </w:num>
  <w:num w:numId="25" w16cid:durableId="1177422823">
    <w:abstractNumId w:val="22"/>
  </w:num>
  <w:num w:numId="26" w16cid:durableId="1833329556">
    <w:abstractNumId w:val="15"/>
    <w:lvlOverride w:ilvl="0">
      <w:startOverride w:val="1"/>
    </w:lvlOverride>
  </w:num>
  <w:num w:numId="27" w16cid:durableId="2054233726">
    <w:abstractNumId w:val="17"/>
  </w:num>
  <w:num w:numId="28" w16cid:durableId="950474583">
    <w:abstractNumId w:val="24"/>
  </w:num>
  <w:num w:numId="29" w16cid:durableId="647319791">
    <w:abstractNumId w:val="18"/>
  </w:num>
  <w:num w:numId="30" w16cid:durableId="970944701">
    <w:abstractNumId w:val="1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5F4"/>
    <w:rsid w:val="0000273C"/>
    <w:rsid w:val="00005A83"/>
    <w:rsid w:val="0000696F"/>
    <w:rsid w:val="00013716"/>
    <w:rsid w:val="0001731E"/>
    <w:rsid w:val="00017B1B"/>
    <w:rsid w:val="000205E3"/>
    <w:rsid w:val="00021260"/>
    <w:rsid w:val="0002498B"/>
    <w:rsid w:val="000250E6"/>
    <w:rsid w:val="00025C8E"/>
    <w:rsid w:val="00026D89"/>
    <w:rsid w:val="00027695"/>
    <w:rsid w:val="00027B62"/>
    <w:rsid w:val="00032100"/>
    <w:rsid w:val="00033357"/>
    <w:rsid w:val="00035697"/>
    <w:rsid w:val="00041A33"/>
    <w:rsid w:val="00041B96"/>
    <w:rsid w:val="00042CFE"/>
    <w:rsid w:val="00042EBB"/>
    <w:rsid w:val="000463CB"/>
    <w:rsid w:val="0005577F"/>
    <w:rsid w:val="00056589"/>
    <w:rsid w:val="00060148"/>
    <w:rsid w:val="00063216"/>
    <w:rsid w:val="0006374F"/>
    <w:rsid w:val="00064546"/>
    <w:rsid w:val="00067BE2"/>
    <w:rsid w:val="00067C0C"/>
    <w:rsid w:val="000715E8"/>
    <w:rsid w:val="00072751"/>
    <w:rsid w:val="00072CC9"/>
    <w:rsid w:val="000735C7"/>
    <w:rsid w:val="00076332"/>
    <w:rsid w:val="0008131E"/>
    <w:rsid w:val="00081654"/>
    <w:rsid w:val="00081934"/>
    <w:rsid w:val="000831EC"/>
    <w:rsid w:val="000878CD"/>
    <w:rsid w:val="00087E97"/>
    <w:rsid w:val="00090175"/>
    <w:rsid w:val="000947A1"/>
    <w:rsid w:val="00097516"/>
    <w:rsid w:val="000A3A63"/>
    <w:rsid w:val="000A4168"/>
    <w:rsid w:val="000A71F3"/>
    <w:rsid w:val="000B0536"/>
    <w:rsid w:val="000B5886"/>
    <w:rsid w:val="000B6C87"/>
    <w:rsid w:val="000C0C78"/>
    <w:rsid w:val="000C2918"/>
    <w:rsid w:val="000C5445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0AA4"/>
    <w:rsid w:val="000F10C1"/>
    <w:rsid w:val="000F2858"/>
    <w:rsid w:val="000F2AE0"/>
    <w:rsid w:val="000F30B8"/>
    <w:rsid w:val="000F4CB8"/>
    <w:rsid w:val="000F68FE"/>
    <w:rsid w:val="001004BF"/>
    <w:rsid w:val="001004F3"/>
    <w:rsid w:val="00101654"/>
    <w:rsid w:val="00102F7D"/>
    <w:rsid w:val="0010447E"/>
    <w:rsid w:val="0010496C"/>
    <w:rsid w:val="00107B9D"/>
    <w:rsid w:val="00110868"/>
    <w:rsid w:val="00110C88"/>
    <w:rsid w:val="00113C88"/>
    <w:rsid w:val="001225E6"/>
    <w:rsid w:val="001255A4"/>
    <w:rsid w:val="00131136"/>
    <w:rsid w:val="00131EAC"/>
    <w:rsid w:val="00132260"/>
    <w:rsid w:val="00133A51"/>
    <w:rsid w:val="00134ADA"/>
    <w:rsid w:val="001356A6"/>
    <w:rsid w:val="001357D0"/>
    <w:rsid w:val="00136260"/>
    <w:rsid w:val="00137975"/>
    <w:rsid w:val="0014086D"/>
    <w:rsid w:val="001421CC"/>
    <w:rsid w:val="001433DF"/>
    <w:rsid w:val="00143691"/>
    <w:rsid w:val="001441BE"/>
    <w:rsid w:val="00147317"/>
    <w:rsid w:val="00150045"/>
    <w:rsid w:val="00152DBF"/>
    <w:rsid w:val="00154FC9"/>
    <w:rsid w:val="001605A4"/>
    <w:rsid w:val="00166F6C"/>
    <w:rsid w:val="001723AB"/>
    <w:rsid w:val="001739CC"/>
    <w:rsid w:val="001747F6"/>
    <w:rsid w:val="00176262"/>
    <w:rsid w:val="0018359E"/>
    <w:rsid w:val="0018619A"/>
    <w:rsid w:val="00186212"/>
    <w:rsid w:val="001870A7"/>
    <w:rsid w:val="00187BFC"/>
    <w:rsid w:val="00193666"/>
    <w:rsid w:val="00195F8B"/>
    <w:rsid w:val="00197350"/>
    <w:rsid w:val="00197C28"/>
    <w:rsid w:val="00197C6D"/>
    <w:rsid w:val="001A109F"/>
    <w:rsid w:val="001A2BAA"/>
    <w:rsid w:val="001B0B87"/>
    <w:rsid w:val="001B1352"/>
    <w:rsid w:val="001B33CB"/>
    <w:rsid w:val="001B3486"/>
    <w:rsid w:val="001B44A0"/>
    <w:rsid w:val="001B6683"/>
    <w:rsid w:val="001C0FAA"/>
    <w:rsid w:val="001C22B7"/>
    <w:rsid w:val="001C24F1"/>
    <w:rsid w:val="001C3A15"/>
    <w:rsid w:val="001C466F"/>
    <w:rsid w:val="001C5C33"/>
    <w:rsid w:val="001C5C3B"/>
    <w:rsid w:val="001D190D"/>
    <w:rsid w:val="001D4211"/>
    <w:rsid w:val="001D556B"/>
    <w:rsid w:val="001D5999"/>
    <w:rsid w:val="001D59FD"/>
    <w:rsid w:val="001D60A8"/>
    <w:rsid w:val="001D7009"/>
    <w:rsid w:val="001D7401"/>
    <w:rsid w:val="001E206C"/>
    <w:rsid w:val="001E34FF"/>
    <w:rsid w:val="001E4231"/>
    <w:rsid w:val="001E621D"/>
    <w:rsid w:val="001F09DE"/>
    <w:rsid w:val="001F0E5D"/>
    <w:rsid w:val="001F1610"/>
    <w:rsid w:val="001F6A14"/>
    <w:rsid w:val="002002EF"/>
    <w:rsid w:val="002012AD"/>
    <w:rsid w:val="00206642"/>
    <w:rsid w:val="00210D1A"/>
    <w:rsid w:val="00214230"/>
    <w:rsid w:val="0021484C"/>
    <w:rsid w:val="0022056B"/>
    <w:rsid w:val="002242C2"/>
    <w:rsid w:val="0022764E"/>
    <w:rsid w:val="00230A86"/>
    <w:rsid w:val="00233CE0"/>
    <w:rsid w:val="0023475E"/>
    <w:rsid w:val="00234F8D"/>
    <w:rsid w:val="002369AB"/>
    <w:rsid w:val="00240C97"/>
    <w:rsid w:val="0024525F"/>
    <w:rsid w:val="002522F1"/>
    <w:rsid w:val="002602F5"/>
    <w:rsid w:val="0026041B"/>
    <w:rsid w:val="002611AE"/>
    <w:rsid w:val="0026180A"/>
    <w:rsid w:val="00270724"/>
    <w:rsid w:val="00271371"/>
    <w:rsid w:val="00271FF3"/>
    <w:rsid w:val="0027267C"/>
    <w:rsid w:val="0027288D"/>
    <w:rsid w:val="00273052"/>
    <w:rsid w:val="0027402D"/>
    <w:rsid w:val="002866DE"/>
    <w:rsid w:val="00287D15"/>
    <w:rsid w:val="00290D47"/>
    <w:rsid w:val="00292079"/>
    <w:rsid w:val="00292177"/>
    <w:rsid w:val="002939B3"/>
    <w:rsid w:val="002945B8"/>
    <w:rsid w:val="00294B81"/>
    <w:rsid w:val="002A1289"/>
    <w:rsid w:val="002A17DC"/>
    <w:rsid w:val="002A190C"/>
    <w:rsid w:val="002A2306"/>
    <w:rsid w:val="002A3B0E"/>
    <w:rsid w:val="002A554D"/>
    <w:rsid w:val="002A7E85"/>
    <w:rsid w:val="002B3674"/>
    <w:rsid w:val="002B4D45"/>
    <w:rsid w:val="002B5C8B"/>
    <w:rsid w:val="002B5FA0"/>
    <w:rsid w:val="002B6B78"/>
    <w:rsid w:val="002B6D25"/>
    <w:rsid w:val="002B78E0"/>
    <w:rsid w:val="002C0757"/>
    <w:rsid w:val="002C61EC"/>
    <w:rsid w:val="002C6B09"/>
    <w:rsid w:val="002C728F"/>
    <w:rsid w:val="002C72D1"/>
    <w:rsid w:val="002C7AB8"/>
    <w:rsid w:val="002C7D4D"/>
    <w:rsid w:val="002C7DD0"/>
    <w:rsid w:val="002D5E55"/>
    <w:rsid w:val="002D7925"/>
    <w:rsid w:val="002E3119"/>
    <w:rsid w:val="002F0517"/>
    <w:rsid w:val="002F09EF"/>
    <w:rsid w:val="002F34ED"/>
    <w:rsid w:val="002F602F"/>
    <w:rsid w:val="00300EE3"/>
    <w:rsid w:val="00302136"/>
    <w:rsid w:val="003030C0"/>
    <w:rsid w:val="003103C5"/>
    <w:rsid w:val="00313246"/>
    <w:rsid w:val="00317642"/>
    <w:rsid w:val="003231ED"/>
    <w:rsid w:val="00325B33"/>
    <w:rsid w:val="00327A74"/>
    <w:rsid w:val="00340D1D"/>
    <w:rsid w:val="00340DBA"/>
    <w:rsid w:val="00341BB5"/>
    <w:rsid w:val="00343614"/>
    <w:rsid w:val="00343772"/>
    <w:rsid w:val="00344D9E"/>
    <w:rsid w:val="0035153B"/>
    <w:rsid w:val="003524A6"/>
    <w:rsid w:val="0035380F"/>
    <w:rsid w:val="003545C6"/>
    <w:rsid w:val="003548F7"/>
    <w:rsid w:val="003605FC"/>
    <w:rsid w:val="003701D4"/>
    <w:rsid w:val="003704B1"/>
    <w:rsid w:val="0037135D"/>
    <w:rsid w:val="00371A0E"/>
    <w:rsid w:val="003720DC"/>
    <w:rsid w:val="003728FE"/>
    <w:rsid w:val="00373BD2"/>
    <w:rsid w:val="0037494A"/>
    <w:rsid w:val="003751B6"/>
    <w:rsid w:val="0037696F"/>
    <w:rsid w:val="00380643"/>
    <w:rsid w:val="00381DB5"/>
    <w:rsid w:val="003824BF"/>
    <w:rsid w:val="003827F0"/>
    <w:rsid w:val="00391B59"/>
    <w:rsid w:val="00391D46"/>
    <w:rsid w:val="00392462"/>
    <w:rsid w:val="00395B14"/>
    <w:rsid w:val="00395D13"/>
    <w:rsid w:val="0039749C"/>
    <w:rsid w:val="00397F34"/>
    <w:rsid w:val="003A0BAC"/>
    <w:rsid w:val="003A1671"/>
    <w:rsid w:val="003B096D"/>
    <w:rsid w:val="003B12B2"/>
    <w:rsid w:val="003B46BE"/>
    <w:rsid w:val="003B5446"/>
    <w:rsid w:val="003B79B2"/>
    <w:rsid w:val="003B7D27"/>
    <w:rsid w:val="003C1EB4"/>
    <w:rsid w:val="003C5699"/>
    <w:rsid w:val="003C703E"/>
    <w:rsid w:val="003D04DD"/>
    <w:rsid w:val="003D21C5"/>
    <w:rsid w:val="003D34B8"/>
    <w:rsid w:val="003D3CC6"/>
    <w:rsid w:val="003D52BC"/>
    <w:rsid w:val="003D6260"/>
    <w:rsid w:val="003D632F"/>
    <w:rsid w:val="003F128A"/>
    <w:rsid w:val="003F60FF"/>
    <w:rsid w:val="00403FB6"/>
    <w:rsid w:val="00411FF5"/>
    <w:rsid w:val="0041484F"/>
    <w:rsid w:val="00416650"/>
    <w:rsid w:val="00417995"/>
    <w:rsid w:val="00423D50"/>
    <w:rsid w:val="0042412D"/>
    <w:rsid w:val="00425CAE"/>
    <w:rsid w:val="0043276D"/>
    <w:rsid w:val="004330EA"/>
    <w:rsid w:val="00434DC6"/>
    <w:rsid w:val="00435B33"/>
    <w:rsid w:val="00436E79"/>
    <w:rsid w:val="00440B69"/>
    <w:rsid w:val="004425E6"/>
    <w:rsid w:val="00442ABF"/>
    <w:rsid w:val="004451FE"/>
    <w:rsid w:val="00445B4A"/>
    <w:rsid w:val="00447696"/>
    <w:rsid w:val="00447806"/>
    <w:rsid w:val="004504B2"/>
    <w:rsid w:val="00451F95"/>
    <w:rsid w:val="00453087"/>
    <w:rsid w:val="00454AFF"/>
    <w:rsid w:val="00455162"/>
    <w:rsid w:val="004558B0"/>
    <w:rsid w:val="00455A38"/>
    <w:rsid w:val="00455B0C"/>
    <w:rsid w:val="00455FE6"/>
    <w:rsid w:val="0046552B"/>
    <w:rsid w:val="00465939"/>
    <w:rsid w:val="0047029F"/>
    <w:rsid w:val="0047051F"/>
    <w:rsid w:val="0047222E"/>
    <w:rsid w:val="00472869"/>
    <w:rsid w:val="004729CE"/>
    <w:rsid w:val="00474131"/>
    <w:rsid w:val="0048107C"/>
    <w:rsid w:val="0048183A"/>
    <w:rsid w:val="00486713"/>
    <w:rsid w:val="00491483"/>
    <w:rsid w:val="004919C2"/>
    <w:rsid w:val="00494C89"/>
    <w:rsid w:val="004A1272"/>
    <w:rsid w:val="004A58E3"/>
    <w:rsid w:val="004A5F09"/>
    <w:rsid w:val="004B1A68"/>
    <w:rsid w:val="004B29E3"/>
    <w:rsid w:val="004B6EA9"/>
    <w:rsid w:val="004C3687"/>
    <w:rsid w:val="004C5AC6"/>
    <w:rsid w:val="004C5E3F"/>
    <w:rsid w:val="004D270F"/>
    <w:rsid w:val="004D2888"/>
    <w:rsid w:val="004D2F09"/>
    <w:rsid w:val="004D455D"/>
    <w:rsid w:val="004D6447"/>
    <w:rsid w:val="004D7635"/>
    <w:rsid w:val="004E2BA2"/>
    <w:rsid w:val="004E4493"/>
    <w:rsid w:val="004E555D"/>
    <w:rsid w:val="004E6691"/>
    <w:rsid w:val="004E7DEA"/>
    <w:rsid w:val="004F173A"/>
    <w:rsid w:val="004F1BAA"/>
    <w:rsid w:val="004F42D5"/>
    <w:rsid w:val="004F58BB"/>
    <w:rsid w:val="004F72B9"/>
    <w:rsid w:val="0050045B"/>
    <w:rsid w:val="00500767"/>
    <w:rsid w:val="00501172"/>
    <w:rsid w:val="00502C4B"/>
    <w:rsid w:val="00503A99"/>
    <w:rsid w:val="00505BED"/>
    <w:rsid w:val="0050657B"/>
    <w:rsid w:val="005102D5"/>
    <w:rsid w:val="00511850"/>
    <w:rsid w:val="00513B1F"/>
    <w:rsid w:val="0051486A"/>
    <w:rsid w:val="005149CD"/>
    <w:rsid w:val="00514E5C"/>
    <w:rsid w:val="00516455"/>
    <w:rsid w:val="005175FD"/>
    <w:rsid w:val="00517847"/>
    <w:rsid w:val="00520925"/>
    <w:rsid w:val="0052115B"/>
    <w:rsid w:val="00521754"/>
    <w:rsid w:val="005234AC"/>
    <w:rsid w:val="0052458B"/>
    <w:rsid w:val="0052546E"/>
    <w:rsid w:val="0052584F"/>
    <w:rsid w:val="005312FD"/>
    <w:rsid w:val="00532332"/>
    <w:rsid w:val="0053793F"/>
    <w:rsid w:val="00543C09"/>
    <w:rsid w:val="00544934"/>
    <w:rsid w:val="0054582C"/>
    <w:rsid w:val="005559C2"/>
    <w:rsid w:val="00555E51"/>
    <w:rsid w:val="00556AE8"/>
    <w:rsid w:val="0055790C"/>
    <w:rsid w:val="00557A68"/>
    <w:rsid w:val="0056072B"/>
    <w:rsid w:val="00560D02"/>
    <w:rsid w:val="00561175"/>
    <w:rsid w:val="0056250C"/>
    <w:rsid w:val="005648EE"/>
    <w:rsid w:val="00571C3C"/>
    <w:rsid w:val="0057250D"/>
    <w:rsid w:val="005763C5"/>
    <w:rsid w:val="00580975"/>
    <w:rsid w:val="005819B8"/>
    <w:rsid w:val="00581D24"/>
    <w:rsid w:val="0058459E"/>
    <w:rsid w:val="00586D4D"/>
    <w:rsid w:val="005875DA"/>
    <w:rsid w:val="00595125"/>
    <w:rsid w:val="005A011E"/>
    <w:rsid w:val="005A3531"/>
    <w:rsid w:val="005A3DDE"/>
    <w:rsid w:val="005A64A7"/>
    <w:rsid w:val="005A788E"/>
    <w:rsid w:val="005A7A4F"/>
    <w:rsid w:val="005B0A26"/>
    <w:rsid w:val="005B237F"/>
    <w:rsid w:val="005C0DF9"/>
    <w:rsid w:val="005C3883"/>
    <w:rsid w:val="005C3F73"/>
    <w:rsid w:val="005C498A"/>
    <w:rsid w:val="005C5BB7"/>
    <w:rsid w:val="005D1A2C"/>
    <w:rsid w:val="005D1CD7"/>
    <w:rsid w:val="005D2FF5"/>
    <w:rsid w:val="005E5CDB"/>
    <w:rsid w:val="005E7F01"/>
    <w:rsid w:val="005F2587"/>
    <w:rsid w:val="005F3818"/>
    <w:rsid w:val="005F3B4A"/>
    <w:rsid w:val="005F3D6A"/>
    <w:rsid w:val="005F3E3D"/>
    <w:rsid w:val="005F5236"/>
    <w:rsid w:val="005F7120"/>
    <w:rsid w:val="005F7232"/>
    <w:rsid w:val="00601433"/>
    <w:rsid w:val="00601FA0"/>
    <w:rsid w:val="00602F0C"/>
    <w:rsid w:val="00603723"/>
    <w:rsid w:val="00607665"/>
    <w:rsid w:val="00610E45"/>
    <w:rsid w:val="0062163D"/>
    <w:rsid w:val="00627BFA"/>
    <w:rsid w:val="00627F4D"/>
    <w:rsid w:val="006310B8"/>
    <w:rsid w:val="00631430"/>
    <w:rsid w:val="00633941"/>
    <w:rsid w:val="00637762"/>
    <w:rsid w:val="0064085A"/>
    <w:rsid w:val="00642A07"/>
    <w:rsid w:val="00643529"/>
    <w:rsid w:val="0064354D"/>
    <w:rsid w:val="00643CB4"/>
    <w:rsid w:val="00643E00"/>
    <w:rsid w:val="00644BE4"/>
    <w:rsid w:val="00651F4C"/>
    <w:rsid w:val="00652E60"/>
    <w:rsid w:val="00656D23"/>
    <w:rsid w:val="0067274E"/>
    <w:rsid w:val="0067570F"/>
    <w:rsid w:val="00681108"/>
    <w:rsid w:val="006828A8"/>
    <w:rsid w:val="006858A7"/>
    <w:rsid w:val="006864F1"/>
    <w:rsid w:val="00690C97"/>
    <w:rsid w:val="006924B6"/>
    <w:rsid w:val="0069441B"/>
    <w:rsid w:val="006A317C"/>
    <w:rsid w:val="006A54BA"/>
    <w:rsid w:val="006A6274"/>
    <w:rsid w:val="006A66EB"/>
    <w:rsid w:val="006A78D0"/>
    <w:rsid w:val="006B0392"/>
    <w:rsid w:val="006B098E"/>
    <w:rsid w:val="006B13B0"/>
    <w:rsid w:val="006B2726"/>
    <w:rsid w:val="006C2893"/>
    <w:rsid w:val="006C2C3D"/>
    <w:rsid w:val="006C4871"/>
    <w:rsid w:val="006C6CE9"/>
    <w:rsid w:val="006C700F"/>
    <w:rsid w:val="006D0881"/>
    <w:rsid w:val="006D3867"/>
    <w:rsid w:val="006D67E9"/>
    <w:rsid w:val="006D7130"/>
    <w:rsid w:val="006E45F8"/>
    <w:rsid w:val="006E5F78"/>
    <w:rsid w:val="006E7EF3"/>
    <w:rsid w:val="006F0376"/>
    <w:rsid w:val="006F11C3"/>
    <w:rsid w:val="006F25AA"/>
    <w:rsid w:val="006F2720"/>
    <w:rsid w:val="006F39C8"/>
    <w:rsid w:val="006F5D02"/>
    <w:rsid w:val="006F6144"/>
    <w:rsid w:val="00702E90"/>
    <w:rsid w:val="00703E97"/>
    <w:rsid w:val="00705192"/>
    <w:rsid w:val="00707C38"/>
    <w:rsid w:val="0072003A"/>
    <w:rsid w:val="00722186"/>
    <w:rsid w:val="0072357A"/>
    <w:rsid w:val="007236B8"/>
    <w:rsid w:val="0072398E"/>
    <w:rsid w:val="00726BE7"/>
    <w:rsid w:val="00732D87"/>
    <w:rsid w:val="007331CE"/>
    <w:rsid w:val="007362A8"/>
    <w:rsid w:val="00736EB2"/>
    <w:rsid w:val="0073752A"/>
    <w:rsid w:val="00737660"/>
    <w:rsid w:val="007376E0"/>
    <w:rsid w:val="007419E5"/>
    <w:rsid w:val="0074346B"/>
    <w:rsid w:val="007449D2"/>
    <w:rsid w:val="00744A1F"/>
    <w:rsid w:val="00745311"/>
    <w:rsid w:val="0074558E"/>
    <w:rsid w:val="00746D82"/>
    <w:rsid w:val="007474DD"/>
    <w:rsid w:val="0075051A"/>
    <w:rsid w:val="00754A11"/>
    <w:rsid w:val="00757E64"/>
    <w:rsid w:val="00757E78"/>
    <w:rsid w:val="00761833"/>
    <w:rsid w:val="007653D9"/>
    <w:rsid w:val="007677FD"/>
    <w:rsid w:val="00767D3F"/>
    <w:rsid w:val="00771A7A"/>
    <w:rsid w:val="007736F7"/>
    <w:rsid w:val="00773D37"/>
    <w:rsid w:val="00774306"/>
    <w:rsid w:val="0077511C"/>
    <w:rsid w:val="007768BB"/>
    <w:rsid w:val="007807E2"/>
    <w:rsid w:val="00782B80"/>
    <w:rsid w:val="0078674E"/>
    <w:rsid w:val="00786EF4"/>
    <w:rsid w:val="00791092"/>
    <w:rsid w:val="007913EE"/>
    <w:rsid w:val="0079246A"/>
    <w:rsid w:val="00792C7B"/>
    <w:rsid w:val="00797E19"/>
    <w:rsid w:val="007A2BE7"/>
    <w:rsid w:val="007B0ECA"/>
    <w:rsid w:val="007B1174"/>
    <w:rsid w:val="007B1FDF"/>
    <w:rsid w:val="007B39B9"/>
    <w:rsid w:val="007B3F97"/>
    <w:rsid w:val="007B598E"/>
    <w:rsid w:val="007B7FC8"/>
    <w:rsid w:val="007C47BE"/>
    <w:rsid w:val="007D56C3"/>
    <w:rsid w:val="007D67A3"/>
    <w:rsid w:val="007D6B1F"/>
    <w:rsid w:val="007D7E92"/>
    <w:rsid w:val="007E0286"/>
    <w:rsid w:val="007E0786"/>
    <w:rsid w:val="007E186B"/>
    <w:rsid w:val="007E308B"/>
    <w:rsid w:val="007E5FBC"/>
    <w:rsid w:val="007E63A7"/>
    <w:rsid w:val="007E6CAA"/>
    <w:rsid w:val="007F169C"/>
    <w:rsid w:val="007F197C"/>
    <w:rsid w:val="007F1D57"/>
    <w:rsid w:val="007F7E59"/>
    <w:rsid w:val="00807369"/>
    <w:rsid w:val="00813E0B"/>
    <w:rsid w:val="00822FBE"/>
    <w:rsid w:val="00823B7E"/>
    <w:rsid w:val="00824030"/>
    <w:rsid w:val="0082616A"/>
    <w:rsid w:val="00826234"/>
    <w:rsid w:val="00826CC5"/>
    <w:rsid w:val="008272B9"/>
    <w:rsid w:val="0083252A"/>
    <w:rsid w:val="00832C62"/>
    <w:rsid w:val="008339D5"/>
    <w:rsid w:val="008349B3"/>
    <w:rsid w:val="008370C0"/>
    <w:rsid w:val="00840065"/>
    <w:rsid w:val="00844283"/>
    <w:rsid w:val="008457D1"/>
    <w:rsid w:val="0084582F"/>
    <w:rsid w:val="00847C0A"/>
    <w:rsid w:val="008512C4"/>
    <w:rsid w:val="008528A0"/>
    <w:rsid w:val="0085446A"/>
    <w:rsid w:val="00854939"/>
    <w:rsid w:val="00860131"/>
    <w:rsid w:val="00860860"/>
    <w:rsid w:val="00861C70"/>
    <w:rsid w:val="00864468"/>
    <w:rsid w:val="00866547"/>
    <w:rsid w:val="008667F7"/>
    <w:rsid w:val="0087230A"/>
    <w:rsid w:val="00874A2E"/>
    <w:rsid w:val="00877E52"/>
    <w:rsid w:val="00881E53"/>
    <w:rsid w:val="00884914"/>
    <w:rsid w:val="008925D4"/>
    <w:rsid w:val="008935BD"/>
    <w:rsid w:val="008936DF"/>
    <w:rsid w:val="00893C64"/>
    <w:rsid w:val="008A0897"/>
    <w:rsid w:val="008A1C40"/>
    <w:rsid w:val="008A27F6"/>
    <w:rsid w:val="008A48DA"/>
    <w:rsid w:val="008B1C8F"/>
    <w:rsid w:val="008B488A"/>
    <w:rsid w:val="008B61E3"/>
    <w:rsid w:val="008B6B0D"/>
    <w:rsid w:val="008B6BEA"/>
    <w:rsid w:val="008C474C"/>
    <w:rsid w:val="008C56D8"/>
    <w:rsid w:val="008D4842"/>
    <w:rsid w:val="008D6221"/>
    <w:rsid w:val="008E26F2"/>
    <w:rsid w:val="008E28F6"/>
    <w:rsid w:val="008E3579"/>
    <w:rsid w:val="008E5C01"/>
    <w:rsid w:val="008E679F"/>
    <w:rsid w:val="008E7BD9"/>
    <w:rsid w:val="008F6FA0"/>
    <w:rsid w:val="00901947"/>
    <w:rsid w:val="00903478"/>
    <w:rsid w:val="00903AC3"/>
    <w:rsid w:val="009075D8"/>
    <w:rsid w:val="0092166F"/>
    <w:rsid w:val="009228DF"/>
    <w:rsid w:val="00925712"/>
    <w:rsid w:val="00926EA9"/>
    <w:rsid w:val="00930D57"/>
    <w:rsid w:val="00930F98"/>
    <w:rsid w:val="00933E50"/>
    <w:rsid w:val="00934193"/>
    <w:rsid w:val="00934F6E"/>
    <w:rsid w:val="009356BA"/>
    <w:rsid w:val="0093742F"/>
    <w:rsid w:val="00937A0B"/>
    <w:rsid w:val="0094233D"/>
    <w:rsid w:val="00942EB2"/>
    <w:rsid w:val="00944BC6"/>
    <w:rsid w:val="00950ACA"/>
    <w:rsid w:val="00957F22"/>
    <w:rsid w:val="009616D3"/>
    <w:rsid w:val="00961F15"/>
    <w:rsid w:val="00962FE4"/>
    <w:rsid w:val="009665AC"/>
    <w:rsid w:val="00971593"/>
    <w:rsid w:val="009733F9"/>
    <w:rsid w:val="009765F3"/>
    <w:rsid w:val="009833AA"/>
    <w:rsid w:val="00986265"/>
    <w:rsid w:val="00990B18"/>
    <w:rsid w:val="00996933"/>
    <w:rsid w:val="009A2C3E"/>
    <w:rsid w:val="009A4265"/>
    <w:rsid w:val="009A4F0C"/>
    <w:rsid w:val="009A7E6D"/>
    <w:rsid w:val="009B1378"/>
    <w:rsid w:val="009B1673"/>
    <w:rsid w:val="009B2208"/>
    <w:rsid w:val="009B7F1B"/>
    <w:rsid w:val="009C09A6"/>
    <w:rsid w:val="009C26B8"/>
    <w:rsid w:val="009C3100"/>
    <w:rsid w:val="009C4C37"/>
    <w:rsid w:val="009C6632"/>
    <w:rsid w:val="009C7999"/>
    <w:rsid w:val="009D0800"/>
    <w:rsid w:val="009D1272"/>
    <w:rsid w:val="009D2629"/>
    <w:rsid w:val="009D289E"/>
    <w:rsid w:val="009D3844"/>
    <w:rsid w:val="009D3B3D"/>
    <w:rsid w:val="009D4156"/>
    <w:rsid w:val="009E3A57"/>
    <w:rsid w:val="009E7AC9"/>
    <w:rsid w:val="009F0B30"/>
    <w:rsid w:val="009F2797"/>
    <w:rsid w:val="009F413A"/>
    <w:rsid w:val="009F6630"/>
    <w:rsid w:val="00A00F2A"/>
    <w:rsid w:val="00A03212"/>
    <w:rsid w:val="00A03848"/>
    <w:rsid w:val="00A03C89"/>
    <w:rsid w:val="00A16054"/>
    <w:rsid w:val="00A16867"/>
    <w:rsid w:val="00A16993"/>
    <w:rsid w:val="00A17909"/>
    <w:rsid w:val="00A210A4"/>
    <w:rsid w:val="00A2173F"/>
    <w:rsid w:val="00A244C7"/>
    <w:rsid w:val="00A2563F"/>
    <w:rsid w:val="00A26654"/>
    <w:rsid w:val="00A26ED3"/>
    <w:rsid w:val="00A3105B"/>
    <w:rsid w:val="00A315D4"/>
    <w:rsid w:val="00A34F95"/>
    <w:rsid w:val="00A372AA"/>
    <w:rsid w:val="00A41B24"/>
    <w:rsid w:val="00A42E23"/>
    <w:rsid w:val="00A44C60"/>
    <w:rsid w:val="00A467F9"/>
    <w:rsid w:val="00A471A5"/>
    <w:rsid w:val="00A5096A"/>
    <w:rsid w:val="00A5103B"/>
    <w:rsid w:val="00A5182D"/>
    <w:rsid w:val="00A56BCD"/>
    <w:rsid w:val="00A57D44"/>
    <w:rsid w:val="00A60012"/>
    <w:rsid w:val="00A61ED0"/>
    <w:rsid w:val="00A700AD"/>
    <w:rsid w:val="00A74844"/>
    <w:rsid w:val="00A77604"/>
    <w:rsid w:val="00A800A3"/>
    <w:rsid w:val="00A804BF"/>
    <w:rsid w:val="00A818A3"/>
    <w:rsid w:val="00A82CB2"/>
    <w:rsid w:val="00A8372C"/>
    <w:rsid w:val="00A8495F"/>
    <w:rsid w:val="00A917E0"/>
    <w:rsid w:val="00A94C01"/>
    <w:rsid w:val="00A97711"/>
    <w:rsid w:val="00AA389A"/>
    <w:rsid w:val="00AA7D28"/>
    <w:rsid w:val="00AB0AB2"/>
    <w:rsid w:val="00AB3E83"/>
    <w:rsid w:val="00AB5B26"/>
    <w:rsid w:val="00AB5BF0"/>
    <w:rsid w:val="00AB7DBF"/>
    <w:rsid w:val="00AC3395"/>
    <w:rsid w:val="00AC6950"/>
    <w:rsid w:val="00AD03EA"/>
    <w:rsid w:val="00AD5A20"/>
    <w:rsid w:val="00AD60CF"/>
    <w:rsid w:val="00AD70B9"/>
    <w:rsid w:val="00AD781C"/>
    <w:rsid w:val="00AE071E"/>
    <w:rsid w:val="00AE2208"/>
    <w:rsid w:val="00AE3CD1"/>
    <w:rsid w:val="00AE41D5"/>
    <w:rsid w:val="00AE4D73"/>
    <w:rsid w:val="00AE78A7"/>
    <w:rsid w:val="00AF07A6"/>
    <w:rsid w:val="00AF1C92"/>
    <w:rsid w:val="00AF5406"/>
    <w:rsid w:val="00AF6CF4"/>
    <w:rsid w:val="00AF7B9B"/>
    <w:rsid w:val="00B05E0A"/>
    <w:rsid w:val="00B06F8B"/>
    <w:rsid w:val="00B12E58"/>
    <w:rsid w:val="00B14132"/>
    <w:rsid w:val="00B14FD8"/>
    <w:rsid w:val="00B15880"/>
    <w:rsid w:val="00B213CB"/>
    <w:rsid w:val="00B23BAC"/>
    <w:rsid w:val="00B25631"/>
    <w:rsid w:val="00B25C26"/>
    <w:rsid w:val="00B261BA"/>
    <w:rsid w:val="00B3064A"/>
    <w:rsid w:val="00B32490"/>
    <w:rsid w:val="00B3331F"/>
    <w:rsid w:val="00B34253"/>
    <w:rsid w:val="00B3473A"/>
    <w:rsid w:val="00B370DC"/>
    <w:rsid w:val="00B37767"/>
    <w:rsid w:val="00B37787"/>
    <w:rsid w:val="00B4230E"/>
    <w:rsid w:val="00B4506F"/>
    <w:rsid w:val="00B45D0C"/>
    <w:rsid w:val="00B4607B"/>
    <w:rsid w:val="00B46BE4"/>
    <w:rsid w:val="00B46F92"/>
    <w:rsid w:val="00B4727E"/>
    <w:rsid w:val="00B515C6"/>
    <w:rsid w:val="00B51E64"/>
    <w:rsid w:val="00B53C3B"/>
    <w:rsid w:val="00B54077"/>
    <w:rsid w:val="00B54E70"/>
    <w:rsid w:val="00B55827"/>
    <w:rsid w:val="00B56865"/>
    <w:rsid w:val="00B602C9"/>
    <w:rsid w:val="00B60303"/>
    <w:rsid w:val="00B6093D"/>
    <w:rsid w:val="00B62845"/>
    <w:rsid w:val="00B64835"/>
    <w:rsid w:val="00B66A7E"/>
    <w:rsid w:val="00B66E14"/>
    <w:rsid w:val="00B67049"/>
    <w:rsid w:val="00B702D5"/>
    <w:rsid w:val="00B723C6"/>
    <w:rsid w:val="00B76319"/>
    <w:rsid w:val="00B76A96"/>
    <w:rsid w:val="00B800CB"/>
    <w:rsid w:val="00B8074B"/>
    <w:rsid w:val="00B80C9C"/>
    <w:rsid w:val="00B8101A"/>
    <w:rsid w:val="00B81DE2"/>
    <w:rsid w:val="00B861AB"/>
    <w:rsid w:val="00B91C9C"/>
    <w:rsid w:val="00B928CF"/>
    <w:rsid w:val="00B93F54"/>
    <w:rsid w:val="00B96280"/>
    <w:rsid w:val="00BA134D"/>
    <w:rsid w:val="00BA2A45"/>
    <w:rsid w:val="00BB0EDA"/>
    <w:rsid w:val="00BB27C2"/>
    <w:rsid w:val="00BB2965"/>
    <w:rsid w:val="00BB7D50"/>
    <w:rsid w:val="00BC1D3B"/>
    <w:rsid w:val="00BC210C"/>
    <w:rsid w:val="00BC6C69"/>
    <w:rsid w:val="00BD0575"/>
    <w:rsid w:val="00BD12AC"/>
    <w:rsid w:val="00BD29BB"/>
    <w:rsid w:val="00BD3633"/>
    <w:rsid w:val="00BD3A10"/>
    <w:rsid w:val="00BD75B8"/>
    <w:rsid w:val="00BE0014"/>
    <w:rsid w:val="00BE125E"/>
    <w:rsid w:val="00BE238E"/>
    <w:rsid w:val="00BE5440"/>
    <w:rsid w:val="00BE5843"/>
    <w:rsid w:val="00BE5A96"/>
    <w:rsid w:val="00BF0359"/>
    <w:rsid w:val="00BF0C82"/>
    <w:rsid w:val="00BF10BD"/>
    <w:rsid w:val="00BF3AF0"/>
    <w:rsid w:val="00BF6558"/>
    <w:rsid w:val="00C01574"/>
    <w:rsid w:val="00C01E8F"/>
    <w:rsid w:val="00C0501F"/>
    <w:rsid w:val="00C06F2F"/>
    <w:rsid w:val="00C07885"/>
    <w:rsid w:val="00C11C26"/>
    <w:rsid w:val="00C136F8"/>
    <w:rsid w:val="00C146F6"/>
    <w:rsid w:val="00C1563C"/>
    <w:rsid w:val="00C15870"/>
    <w:rsid w:val="00C17469"/>
    <w:rsid w:val="00C20799"/>
    <w:rsid w:val="00C2208A"/>
    <w:rsid w:val="00C22FB8"/>
    <w:rsid w:val="00C30755"/>
    <w:rsid w:val="00C31F64"/>
    <w:rsid w:val="00C40D89"/>
    <w:rsid w:val="00C43AC5"/>
    <w:rsid w:val="00C45F84"/>
    <w:rsid w:val="00C522BD"/>
    <w:rsid w:val="00C60E37"/>
    <w:rsid w:val="00C63F2A"/>
    <w:rsid w:val="00C64F11"/>
    <w:rsid w:val="00C66C0F"/>
    <w:rsid w:val="00C67CA7"/>
    <w:rsid w:val="00C75858"/>
    <w:rsid w:val="00C8025C"/>
    <w:rsid w:val="00C87785"/>
    <w:rsid w:val="00C907C0"/>
    <w:rsid w:val="00C90DBA"/>
    <w:rsid w:val="00C93837"/>
    <w:rsid w:val="00C93E3A"/>
    <w:rsid w:val="00C969B7"/>
    <w:rsid w:val="00C97D6D"/>
    <w:rsid w:val="00CA398B"/>
    <w:rsid w:val="00CA53F3"/>
    <w:rsid w:val="00CB2FFF"/>
    <w:rsid w:val="00CB7817"/>
    <w:rsid w:val="00CC00F9"/>
    <w:rsid w:val="00CC30E1"/>
    <w:rsid w:val="00CC4CB1"/>
    <w:rsid w:val="00CD29CE"/>
    <w:rsid w:val="00CD36BC"/>
    <w:rsid w:val="00CD5575"/>
    <w:rsid w:val="00CD6E8D"/>
    <w:rsid w:val="00CD724F"/>
    <w:rsid w:val="00CE1528"/>
    <w:rsid w:val="00CE188C"/>
    <w:rsid w:val="00CE4208"/>
    <w:rsid w:val="00CF148C"/>
    <w:rsid w:val="00CF34B5"/>
    <w:rsid w:val="00CF5848"/>
    <w:rsid w:val="00D007B0"/>
    <w:rsid w:val="00D00D53"/>
    <w:rsid w:val="00D02170"/>
    <w:rsid w:val="00D03058"/>
    <w:rsid w:val="00D03D18"/>
    <w:rsid w:val="00D05802"/>
    <w:rsid w:val="00D065E5"/>
    <w:rsid w:val="00D0775C"/>
    <w:rsid w:val="00D11D8B"/>
    <w:rsid w:val="00D144FA"/>
    <w:rsid w:val="00D15AAA"/>
    <w:rsid w:val="00D16FCF"/>
    <w:rsid w:val="00D21043"/>
    <w:rsid w:val="00D265EF"/>
    <w:rsid w:val="00D2761D"/>
    <w:rsid w:val="00D31AE5"/>
    <w:rsid w:val="00D342A2"/>
    <w:rsid w:val="00D3528B"/>
    <w:rsid w:val="00D43BFC"/>
    <w:rsid w:val="00D44D33"/>
    <w:rsid w:val="00D463F1"/>
    <w:rsid w:val="00D5146B"/>
    <w:rsid w:val="00D514FB"/>
    <w:rsid w:val="00D524BB"/>
    <w:rsid w:val="00D52BE9"/>
    <w:rsid w:val="00D531F1"/>
    <w:rsid w:val="00D54E93"/>
    <w:rsid w:val="00D561C8"/>
    <w:rsid w:val="00D57CCE"/>
    <w:rsid w:val="00D64C7C"/>
    <w:rsid w:val="00D65E8E"/>
    <w:rsid w:val="00D66C96"/>
    <w:rsid w:val="00D6703D"/>
    <w:rsid w:val="00D67CAA"/>
    <w:rsid w:val="00D70119"/>
    <w:rsid w:val="00D70DA1"/>
    <w:rsid w:val="00D717DA"/>
    <w:rsid w:val="00D735DB"/>
    <w:rsid w:val="00D74D8C"/>
    <w:rsid w:val="00D7659E"/>
    <w:rsid w:val="00D770E8"/>
    <w:rsid w:val="00D815CF"/>
    <w:rsid w:val="00D84BA5"/>
    <w:rsid w:val="00D90871"/>
    <w:rsid w:val="00D946B0"/>
    <w:rsid w:val="00DA1618"/>
    <w:rsid w:val="00DA1E3F"/>
    <w:rsid w:val="00DA21F8"/>
    <w:rsid w:val="00DA2679"/>
    <w:rsid w:val="00DA3039"/>
    <w:rsid w:val="00DA6B88"/>
    <w:rsid w:val="00DA73B6"/>
    <w:rsid w:val="00DB127D"/>
    <w:rsid w:val="00DB283E"/>
    <w:rsid w:val="00DC076A"/>
    <w:rsid w:val="00DC142A"/>
    <w:rsid w:val="00DC1C0C"/>
    <w:rsid w:val="00DD101F"/>
    <w:rsid w:val="00DD5F5A"/>
    <w:rsid w:val="00DD62AD"/>
    <w:rsid w:val="00DD694E"/>
    <w:rsid w:val="00DD7153"/>
    <w:rsid w:val="00DE376D"/>
    <w:rsid w:val="00DE6B0C"/>
    <w:rsid w:val="00DF3AA1"/>
    <w:rsid w:val="00DF4F58"/>
    <w:rsid w:val="00DF5E32"/>
    <w:rsid w:val="00E052BC"/>
    <w:rsid w:val="00E11F2F"/>
    <w:rsid w:val="00E13A3A"/>
    <w:rsid w:val="00E14CD2"/>
    <w:rsid w:val="00E17092"/>
    <w:rsid w:val="00E23B79"/>
    <w:rsid w:val="00E301AE"/>
    <w:rsid w:val="00E315BC"/>
    <w:rsid w:val="00E33610"/>
    <w:rsid w:val="00E339D4"/>
    <w:rsid w:val="00E34EA8"/>
    <w:rsid w:val="00E35139"/>
    <w:rsid w:val="00E362EC"/>
    <w:rsid w:val="00E36ADB"/>
    <w:rsid w:val="00E4166D"/>
    <w:rsid w:val="00E44555"/>
    <w:rsid w:val="00E448B3"/>
    <w:rsid w:val="00E4526A"/>
    <w:rsid w:val="00E50608"/>
    <w:rsid w:val="00E513EB"/>
    <w:rsid w:val="00E5165B"/>
    <w:rsid w:val="00E52555"/>
    <w:rsid w:val="00E52ABA"/>
    <w:rsid w:val="00E5314F"/>
    <w:rsid w:val="00E54AF9"/>
    <w:rsid w:val="00E62522"/>
    <w:rsid w:val="00E653E3"/>
    <w:rsid w:val="00E66AEE"/>
    <w:rsid w:val="00E70C7E"/>
    <w:rsid w:val="00E70FF5"/>
    <w:rsid w:val="00E71D82"/>
    <w:rsid w:val="00E736A7"/>
    <w:rsid w:val="00E757B5"/>
    <w:rsid w:val="00E75CCA"/>
    <w:rsid w:val="00E821E9"/>
    <w:rsid w:val="00E8252A"/>
    <w:rsid w:val="00E87C26"/>
    <w:rsid w:val="00E9039F"/>
    <w:rsid w:val="00E91D57"/>
    <w:rsid w:val="00E92222"/>
    <w:rsid w:val="00E94316"/>
    <w:rsid w:val="00E94F99"/>
    <w:rsid w:val="00E96444"/>
    <w:rsid w:val="00EA2361"/>
    <w:rsid w:val="00EB11D4"/>
    <w:rsid w:val="00EB2886"/>
    <w:rsid w:val="00EB398E"/>
    <w:rsid w:val="00EB7FC0"/>
    <w:rsid w:val="00EC2F7F"/>
    <w:rsid w:val="00EC2FFB"/>
    <w:rsid w:val="00EC4096"/>
    <w:rsid w:val="00EC429C"/>
    <w:rsid w:val="00EC6A51"/>
    <w:rsid w:val="00EC6CF9"/>
    <w:rsid w:val="00ED05AC"/>
    <w:rsid w:val="00ED10E2"/>
    <w:rsid w:val="00EE043C"/>
    <w:rsid w:val="00EE04FA"/>
    <w:rsid w:val="00EE1AF3"/>
    <w:rsid w:val="00EE4050"/>
    <w:rsid w:val="00EE4149"/>
    <w:rsid w:val="00EE62C5"/>
    <w:rsid w:val="00EE7B7B"/>
    <w:rsid w:val="00EF110E"/>
    <w:rsid w:val="00EF2937"/>
    <w:rsid w:val="00EF368C"/>
    <w:rsid w:val="00EF3E8D"/>
    <w:rsid w:val="00EF6D4B"/>
    <w:rsid w:val="00F02B53"/>
    <w:rsid w:val="00F04E3E"/>
    <w:rsid w:val="00F052C6"/>
    <w:rsid w:val="00F05C1F"/>
    <w:rsid w:val="00F0635B"/>
    <w:rsid w:val="00F10771"/>
    <w:rsid w:val="00F13618"/>
    <w:rsid w:val="00F20164"/>
    <w:rsid w:val="00F205E5"/>
    <w:rsid w:val="00F25636"/>
    <w:rsid w:val="00F262A5"/>
    <w:rsid w:val="00F26782"/>
    <w:rsid w:val="00F31BA6"/>
    <w:rsid w:val="00F34AF0"/>
    <w:rsid w:val="00F4022B"/>
    <w:rsid w:val="00F4058F"/>
    <w:rsid w:val="00F512A3"/>
    <w:rsid w:val="00F5154D"/>
    <w:rsid w:val="00F51AB4"/>
    <w:rsid w:val="00F523A8"/>
    <w:rsid w:val="00F533DE"/>
    <w:rsid w:val="00F54723"/>
    <w:rsid w:val="00F54FBE"/>
    <w:rsid w:val="00F57359"/>
    <w:rsid w:val="00F57AF5"/>
    <w:rsid w:val="00F60A86"/>
    <w:rsid w:val="00F62B87"/>
    <w:rsid w:val="00F62D30"/>
    <w:rsid w:val="00F63880"/>
    <w:rsid w:val="00F65208"/>
    <w:rsid w:val="00F67BE6"/>
    <w:rsid w:val="00F702E1"/>
    <w:rsid w:val="00F72AC3"/>
    <w:rsid w:val="00F72DAD"/>
    <w:rsid w:val="00F72EF0"/>
    <w:rsid w:val="00F73814"/>
    <w:rsid w:val="00F75C5C"/>
    <w:rsid w:val="00F808ED"/>
    <w:rsid w:val="00F83726"/>
    <w:rsid w:val="00F8481F"/>
    <w:rsid w:val="00F86B33"/>
    <w:rsid w:val="00F877EA"/>
    <w:rsid w:val="00F87A0B"/>
    <w:rsid w:val="00F91C17"/>
    <w:rsid w:val="00F949B1"/>
    <w:rsid w:val="00F958EE"/>
    <w:rsid w:val="00F95B25"/>
    <w:rsid w:val="00F96EEB"/>
    <w:rsid w:val="00F96F8A"/>
    <w:rsid w:val="00F9761F"/>
    <w:rsid w:val="00FA08AA"/>
    <w:rsid w:val="00FA102C"/>
    <w:rsid w:val="00FA3D4D"/>
    <w:rsid w:val="00FA680A"/>
    <w:rsid w:val="00FB0DB2"/>
    <w:rsid w:val="00FB3124"/>
    <w:rsid w:val="00FC4283"/>
    <w:rsid w:val="00FC5616"/>
    <w:rsid w:val="00FD0C25"/>
    <w:rsid w:val="00FD1CCC"/>
    <w:rsid w:val="00FD328C"/>
    <w:rsid w:val="00FD4516"/>
    <w:rsid w:val="00FD4AE6"/>
    <w:rsid w:val="00FD7299"/>
    <w:rsid w:val="00FE2094"/>
    <w:rsid w:val="00FE2947"/>
    <w:rsid w:val="00FE6A4D"/>
    <w:rsid w:val="00FE764B"/>
    <w:rsid w:val="00FE79D9"/>
    <w:rsid w:val="00FF0A29"/>
    <w:rsid w:val="00FF0A2D"/>
    <w:rsid w:val="00FF0D73"/>
    <w:rsid w:val="00FF3010"/>
    <w:rsid w:val="00FF3985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42184F"/>
  <w15:chartTrackingRefBased/>
  <w15:docId w15:val="{B82242B8-D940-4FA0-BDA5-44D13525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4058F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F4058F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F4058F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F4058F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F4058F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F4058F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F4058F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4058F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4058F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4058F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F4058F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F4058F"/>
  </w:style>
  <w:style w:type="table" w:customStyle="1" w:styleId="tblzat-mtrix">
    <w:name w:val="táblázat - mátrix"/>
    <w:basedOn w:val="Normltblzat"/>
    <w:uiPriority w:val="2"/>
    <w:qFormat/>
    <w:rsid w:val="00F4058F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F4058F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F4058F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F4058F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F4058F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F4058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058F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F4058F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058F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F405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F4058F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F405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F4058F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F4058F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F4058F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F4058F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F4058F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F4058F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F4058F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F4058F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F4058F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F4058F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F4058F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4058F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4058F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4058F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F4058F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F4058F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F4058F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F4058F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F4058F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F4058F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4058F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F4058F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F4058F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F4058F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4058F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F4058F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F4058F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F4058F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F4058F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F4058F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F4058F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F4058F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F4058F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F4058F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F4058F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F4058F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F4058F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F4058F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F4058F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F4058F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F4058F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F4058F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F4058F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F4058F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F4058F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F4058F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F4058F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4058F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F4058F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F4058F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F4058F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F4058F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F4058F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F4058F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F4058F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F4058F"/>
    <w:rPr>
      <w:rFonts w:ascii="Calibri" w:eastAsiaTheme="minorHAnsi" w:hAnsi="Calibri" w:cstheme="minorBidi"/>
    </w:rPr>
  </w:style>
  <w:style w:type="character" w:customStyle="1" w:styleId="Kiemels2">
    <w:name w:val="Kiemelés2"/>
    <w:uiPriority w:val="22"/>
    <w:rsid w:val="00757E78"/>
    <w:rPr>
      <w:b/>
      <w:bCs/>
    </w:rPr>
  </w:style>
  <w:style w:type="character" w:styleId="Kiemels">
    <w:name w:val="Emphasis"/>
    <w:basedOn w:val="Bekezdsalapbettpusa"/>
    <w:uiPriority w:val="6"/>
    <w:qFormat/>
    <w:rsid w:val="00F4058F"/>
    <w:rPr>
      <w:i/>
      <w:iCs/>
    </w:rPr>
  </w:style>
  <w:style w:type="paragraph" w:styleId="Nincstrkz">
    <w:name w:val="No Spacing"/>
    <w:basedOn w:val="Norml"/>
    <w:uiPriority w:val="1"/>
    <w:rsid w:val="00F4058F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F4058F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F4058F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F4058F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4058F"/>
    <w:rPr>
      <w:rFonts w:ascii="Calibri" w:eastAsiaTheme="minorHAnsi" w:hAnsi="Calibri" w:cstheme="minorBidi"/>
      <w:b/>
      <w:i/>
    </w:rPr>
  </w:style>
  <w:style w:type="character" w:customStyle="1" w:styleId="Ershangslyozs">
    <w:name w:val="Erős hangsúlyozás"/>
    <w:uiPriority w:val="21"/>
    <w:rsid w:val="00757E7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F4058F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F4058F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F4058F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4354D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64354D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character" w:styleId="Kiemels20">
    <w:name w:val="Strong"/>
    <w:basedOn w:val="Bekezdsalapbettpusa"/>
    <w:uiPriority w:val="22"/>
    <w:rsid w:val="00F4058F"/>
    <w:rPr>
      <w:b/>
      <w:bCs/>
    </w:rPr>
  </w:style>
  <w:style w:type="character" w:styleId="Erskiemels">
    <w:name w:val="Intense Emphasis"/>
    <w:basedOn w:val="Bekezdsalapbettpusa"/>
    <w:uiPriority w:val="21"/>
    <w:rsid w:val="00F4058F"/>
    <w:rPr>
      <w:b/>
      <w:i/>
      <w:sz w:val="24"/>
      <w:szCs w:val="24"/>
      <w:u w:val="single"/>
    </w:rPr>
  </w:style>
  <w:style w:type="paragraph" w:customStyle="1" w:styleId="ENBoxtitle">
    <w:name w:val="EN_Box_title"/>
    <w:basedOn w:val="Norml"/>
    <w:next w:val="Norml"/>
    <w:uiPriority w:val="1"/>
    <w:qFormat/>
    <w:rsid w:val="00F4058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F4058F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F4058F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F4058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F4058F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F4058F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F4058F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F4058F"/>
  </w:style>
  <w:style w:type="paragraph" w:customStyle="1" w:styleId="ENNormalBox">
    <w:name w:val="EN_Normal_Box"/>
    <w:basedOn w:val="Norml"/>
    <w:uiPriority w:val="1"/>
    <w:qFormat/>
    <w:rsid w:val="00F4058F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F4058F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F4058F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F4058F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F4058F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F4058F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F4058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F4058F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F4058F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F4058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F4058F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F4058F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F4058F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F4058F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F4058F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F4058F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F4058F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F4058F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F4058F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F4058F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F4058F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F4058F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F4058F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F4058F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F4058F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0A4168"/>
    <w:rPr>
      <w:b/>
      <w:i/>
    </w:rPr>
  </w:style>
  <w:style w:type="paragraph" w:customStyle="1" w:styleId="Erskiemels3">
    <w:name w:val="Erős kiemelés3"/>
    <w:basedOn w:val="Norml"/>
    <w:uiPriority w:val="5"/>
    <w:qFormat/>
    <w:rsid w:val="00EF2937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E17D3493-ED99-44F1-8BE5-D048D408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MNB</cp:lastModifiedBy>
  <cp:revision>1</cp:revision>
  <cp:lastPrinted>2015-07-21T08:04:00Z</cp:lastPrinted>
  <dcterms:created xsi:type="dcterms:W3CDTF">2025-08-07T13:01:00Z</dcterms:created>
  <dcterms:modified xsi:type="dcterms:W3CDTF">2025-08-10T20:42:00Z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2019-08-14T16:10:45.9730874+02:00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2025-10-01T12:11:25Z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2020-10-01T12:11:25Z</vt:filetime>
  </property>
</Properties>
</file>