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6678B" w14:textId="2F81B09D" w:rsidR="001D5FE5" w:rsidRPr="008C5D19" w:rsidRDefault="00684A1B" w:rsidP="00684A1B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1D5FE5" w:rsidRPr="008C5D19">
        <w:rPr>
          <w:rFonts w:ascii="Arial" w:hAnsi="Arial" w:cs="Arial"/>
          <w:b/>
        </w:rPr>
        <w:t>MNB azonosító</w:t>
      </w:r>
      <w:r w:rsidR="00A91F2E">
        <w:rPr>
          <w:rFonts w:ascii="Arial" w:hAnsi="Arial" w:cs="Arial"/>
          <w:b/>
        </w:rPr>
        <w:t xml:space="preserve"> kód</w:t>
      </w:r>
      <w:r w:rsidR="001D5FE5" w:rsidRPr="008C5D19">
        <w:rPr>
          <w:rFonts w:ascii="Arial" w:hAnsi="Arial" w:cs="Arial"/>
          <w:b/>
        </w:rPr>
        <w:t xml:space="preserve">: </w:t>
      </w:r>
      <w:r w:rsidR="00965E7D" w:rsidRPr="008C5D19">
        <w:rPr>
          <w:rFonts w:ascii="Arial" w:hAnsi="Arial" w:cs="Arial"/>
          <w:b/>
        </w:rPr>
        <w:t>P56</w:t>
      </w:r>
    </w:p>
    <w:p w14:paraId="23AF1F2E" w14:textId="77777777" w:rsidR="001D5FE5" w:rsidRPr="008C5D19" w:rsidRDefault="001D5FE5" w:rsidP="00684A1B">
      <w:pPr>
        <w:spacing w:after="0"/>
        <w:rPr>
          <w:rFonts w:ascii="Arial" w:hAnsi="Arial" w:cs="Arial"/>
          <w:iCs/>
          <w:color w:val="000000"/>
        </w:rPr>
      </w:pPr>
    </w:p>
    <w:p w14:paraId="452C0197" w14:textId="77777777" w:rsidR="00F2688E" w:rsidRDefault="00F2688E" w:rsidP="00F2688E">
      <w:pPr>
        <w:spacing w:after="0"/>
        <w:jc w:val="center"/>
        <w:rPr>
          <w:ins w:id="0" w:author="MNB" w:date="2025-08-10T22:44:00Z"/>
          <w:rFonts w:ascii="Arial" w:hAnsi="Arial" w:cs="Arial"/>
          <w:b/>
          <w:iCs/>
          <w:color w:val="000000"/>
        </w:rPr>
      </w:pPr>
      <w:ins w:id="1" w:author="MNB" w:date="2025-08-10T22:44:00Z">
        <w:r>
          <w:rPr>
            <w:rFonts w:ascii="Arial" w:hAnsi="Arial" w:cs="Arial"/>
            <w:b/>
            <w:bCs/>
          </w:rPr>
          <w:t>A</w:t>
        </w:r>
        <w:r w:rsidRPr="00F2688E">
          <w:rPr>
            <w:rFonts w:ascii="Arial" w:hAnsi="Arial" w:cs="Arial"/>
            <w:b/>
            <w:bCs/>
          </w:rPr>
          <w:t>dattartal</w:t>
        </w:r>
        <w:r>
          <w:rPr>
            <w:rFonts w:ascii="Arial" w:hAnsi="Arial" w:cs="Arial"/>
            <w:b/>
            <w:bCs/>
          </w:rPr>
          <w:t>o</w:t>
        </w:r>
        <w:r w:rsidRPr="00F2688E">
          <w:rPr>
            <w:rFonts w:ascii="Arial" w:hAnsi="Arial" w:cs="Arial"/>
            <w:b/>
            <w:bCs/>
          </w:rPr>
          <w:t>m</w:t>
        </w:r>
      </w:ins>
    </w:p>
    <w:p w14:paraId="104BFFD4" w14:textId="73971A97" w:rsidR="00F55845" w:rsidRDefault="001D5FE5" w:rsidP="00684A1B">
      <w:pPr>
        <w:spacing w:after="0"/>
        <w:jc w:val="center"/>
        <w:rPr>
          <w:rFonts w:ascii="Arial" w:hAnsi="Arial" w:cs="Arial"/>
          <w:b/>
          <w:iCs/>
          <w:color w:val="000000"/>
        </w:rPr>
      </w:pPr>
      <w:r w:rsidRPr="008C5D19">
        <w:rPr>
          <w:rFonts w:ascii="Arial" w:hAnsi="Arial" w:cs="Arial"/>
          <w:b/>
          <w:iCs/>
          <w:color w:val="000000"/>
        </w:rPr>
        <w:t xml:space="preserve">Pénzforgalmat bonyolító hálózati egységek és ATM-ek elhelyezkedésére, valamint a nyújtott </w:t>
      </w:r>
      <w:r w:rsidR="008C5D19">
        <w:rPr>
          <w:rFonts w:ascii="Arial" w:hAnsi="Arial" w:cs="Arial"/>
          <w:b/>
          <w:iCs/>
          <w:color w:val="000000"/>
        </w:rPr>
        <w:br/>
      </w:r>
      <w:r w:rsidRPr="008C5D19">
        <w:rPr>
          <w:rFonts w:ascii="Arial" w:hAnsi="Arial" w:cs="Arial"/>
          <w:b/>
          <w:iCs/>
          <w:color w:val="000000"/>
        </w:rPr>
        <w:t>szo</w:t>
      </w:r>
      <w:r w:rsidR="008C5D19">
        <w:rPr>
          <w:rFonts w:ascii="Arial" w:hAnsi="Arial" w:cs="Arial"/>
          <w:b/>
          <w:iCs/>
          <w:color w:val="000000"/>
        </w:rPr>
        <w:t>l</w:t>
      </w:r>
      <w:r w:rsidRPr="008C5D19">
        <w:rPr>
          <w:rFonts w:ascii="Arial" w:hAnsi="Arial" w:cs="Arial"/>
          <w:b/>
          <w:iCs/>
          <w:color w:val="000000"/>
        </w:rPr>
        <w:t>gáltatásokra vonat</w:t>
      </w:r>
      <w:r w:rsidR="009E0924" w:rsidRPr="008C5D19">
        <w:rPr>
          <w:rFonts w:ascii="Arial" w:hAnsi="Arial" w:cs="Arial"/>
          <w:b/>
          <w:iCs/>
          <w:color w:val="000000"/>
        </w:rPr>
        <w:t>kozó adatok</w:t>
      </w:r>
    </w:p>
    <w:p w14:paraId="4A534231" w14:textId="10D770C9" w:rsidR="00F2688E" w:rsidRPr="00684A1B" w:rsidRDefault="00F2688E" w:rsidP="00684A1B">
      <w:pPr>
        <w:spacing w:after="0"/>
        <w:jc w:val="center"/>
        <w:rPr>
          <w:rFonts w:ascii="Arial" w:hAnsi="Arial"/>
          <w:b/>
          <w:color w:val="000000"/>
        </w:rPr>
      </w:pPr>
    </w:p>
    <w:p w14:paraId="255E6F47" w14:textId="7B9D383D" w:rsidR="00EA6B66" w:rsidRPr="00684A1B" w:rsidRDefault="00F55845" w:rsidP="00684A1B">
      <w:pPr>
        <w:spacing w:after="0"/>
        <w:rPr>
          <w:rFonts w:ascii="Arial" w:hAnsi="Arial"/>
          <w:b/>
        </w:rPr>
      </w:pPr>
      <w:del w:id="2" w:author="MNB" w:date="2025-08-10T22:44:00Z">
        <w:r w:rsidRPr="008C5D19">
          <w:rPr>
            <w:rFonts w:ascii="Arial" w:hAnsi="Arial" w:cs="Arial"/>
          </w:rPr>
          <w:delText>Az adatszolgáltatás adattartalma:</w:delText>
        </w:r>
      </w:del>
    </w:p>
    <w:p w14:paraId="203B36B1" w14:textId="09809846" w:rsidR="00B06A80" w:rsidRPr="008C5D19" w:rsidRDefault="00B06A80" w:rsidP="00684A1B">
      <w:pPr>
        <w:spacing w:after="0"/>
        <w:rPr>
          <w:rFonts w:ascii="Arial" w:hAnsi="Arial" w:cs="Arial"/>
          <w:b/>
        </w:rPr>
      </w:pPr>
      <w:r w:rsidRPr="008C5D19">
        <w:rPr>
          <w:rFonts w:ascii="Arial" w:hAnsi="Arial" w:cs="Arial"/>
          <w:b/>
        </w:rPr>
        <w:t>P5601 – Saját ATM-mel rendelkező intézmények és szolgáltatók egyedi ATM-ekre vonatkozó adatai</w:t>
      </w:r>
    </w:p>
    <w:p w14:paraId="1AADF454" w14:textId="77777777" w:rsidR="00126185" w:rsidRPr="008C5D19" w:rsidRDefault="004B4870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6E54C7" w:rsidRPr="008C5D19">
        <w:rPr>
          <w:rFonts w:ascii="Arial" w:hAnsi="Arial" w:cs="Arial"/>
        </w:rPr>
        <w:t>ntézmény neve</w:t>
      </w:r>
    </w:p>
    <w:p w14:paraId="1E82EDB2" w14:textId="77777777" w:rsidR="00B06A80" w:rsidRDefault="004B4870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>
        <w:rPr>
          <w:rFonts w:ascii="Arial" w:hAnsi="Arial" w:cs="Arial"/>
        </w:rPr>
        <w:t>Intézmény t</w:t>
      </w:r>
      <w:r w:rsidR="00B06A80" w:rsidRPr="008C5D19">
        <w:rPr>
          <w:rFonts w:ascii="Arial" w:hAnsi="Arial" w:cs="Arial"/>
        </w:rPr>
        <w:t>ö</w:t>
      </w:r>
      <w:r w:rsidR="006E54C7" w:rsidRPr="008C5D19">
        <w:rPr>
          <w:rFonts w:ascii="Arial" w:hAnsi="Arial" w:cs="Arial"/>
        </w:rPr>
        <w:t>rzsszám</w:t>
      </w:r>
      <w:r>
        <w:rPr>
          <w:rFonts w:ascii="Arial" w:hAnsi="Arial" w:cs="Arial"/>
        </w:rPr>
        <w:t>a</w:t>
      </w:r>
    </w:p>
    <w:p w14:paraId="1FE57B77" w14:textId="77777777" w:rsidR="008912BB" w:rsidRDefault="008912BB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>
        <w:rPr>
          <w:rFonts w:ascii="Arial" w:hAnsi="Arial" w:cs="Arial"/>
        </w:rPr>
        <w:t>Bankfiókkód</w:t>
      </w:r>
    </w:p>
    <w:p w14:paraId="41BE47BE" w14:textId="77777777" w:rsidR="00B70A0E" w:rsidRPr="008C5D19" w:rsidRDefault="004B4870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ATM </w:t>
      </w:r>
      <w:r w:rsidR="006869CB" w:rsidRPr="006869CB">
        <w:rPr>
          <w:rFonts w:ascii="Arial" w:hAnsi="Arial" w:cs="Arial"/>
        </w:rPr>
        <w:t>egyedi azonosítója</w:t>
      </w:r>
    </w:p>
    <w:p w14:paraId="3BD310C0" w14:textId="77777777" w:rsidR="00CA6A06" w:rsidRPr="008C5D19" w:rsidRDefault="00C74948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>
        <w:rPr>
          <w:rFonts w:ascii="Arial" w:hAnsi="Arial" w:cs="Arial"/>
        </w:rPr>
        <w:t>Az ATM n</w:t>
      </w:r>
      <w:r w:rsidR="00CA6A06" w:rsidRPr="008C5D19">
        <w:rPr>
          <w:rFonts w:ascii="Arial" w:hAnsi="Arial" w:cs="Arial"/>
        </w:rPr>
        <w:t>yilvánosan hozzáférhető</w:t>
      </w:r>
    </w:p>
    <w:p w14:paraId="2B366F97" w14:textId="77777777" w:rsidR="00B06A80" w:rsidRPr="008C5D19" w:rsidRDefault="00B06A80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ATM elérhetősége</w:t>
      </w:r>
    </w:p>
    <w:p w14:paraId="6263C587" w14:textId="77777777" w:rsidR="00B06A80" w:rsidRPr="008C5D1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8C5D19" w:rsidRPr="008C5D19">
        <w:rPr>
          <w:rFonts w:ascii="Arial" w:hAnsi="Arial" w:cs="Arial"/>
        </w:rPr>
        <w:t>a</w:t>
      </w:r>
      <w:r w:rsidR="0003222C" w:rsidRPr="008C5D19">
        <w:rPr>
          <w:rFonts w:ascii="Arial" w:hAnsi="Arial" w:cs="Arial"/>
        </w:rPr>
        <w:t>)</w:t>
      </w:r>
      <w:r w:rsidR="0003222C" w:rsidRPr="008C5D19">
        <w:rPr>
          <w:rFonts w:ascii="Arial" w:hAnsi="Arial" w:cs="Arial"/>
        </w:rPr>
        <w:tab/>
      </w:r>
      <w:r w:rsidR="00B06A80" w:rsidRPr="008C5D19">
        <w:rPr>
          <w:rFonts w:ascii="Arial" w:hAnsi="Arial" w:cs="Arial"/>
        </w:rPr>
        <w:t>ország</w:t>
      </w:r>
    </w:p>
    <w:p w14:paraId="289DA56F" w14:textId="77777777" w:rsidR="00B06A80" w:rsidRPr="008C5D1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8C5D19" w:rsidRPr="008C5D19">
        <w:rPr>
          <w:rFonts w:ascii="Arial" w:hAnsi="Arial" w:cs="Arial"/>
        </w:rPr>
        <w:t>b</w:t>
      </w:r>
      <w:r w:rsidR="0003222C" w:rsidRPr="008C5D19">
        <w:rPr>
          <w:rFonts w:ascii="Arial" w:hAnsi="Arial" w:cs="Arial"/>
        </w:rPr>
        <w:t>)</w:t>
      </w:r>
      <w:r w:rsidR="0003222C" w:rsidRPr="008C5D19">
        <w:rPr>
          <w:rFonts w:ascii="Arial" w:hAnsi="Arial" w:cs="Arial"/>
        </w:rPr>
        <w:tab/>
      </w:r>
      <w:r w:rsidR="00B06A80" w:rsidRPr="008C5D19">
        <w:rPr>
          <w:rFonts w:ascii="Arial" w:hAnsi="Arial" w:cs="Arial"/>
        </w:rPr>
        <w:t>irányítószám</w:t>
      </w:r>
    </w:p>
    <w:p w14:paraId="42E0618D" w14:textId="598379AA" w:rsidR="00343E01" w:rsidRPr="008C5D1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8C5D19" w:rsidRPr="008C5D19">
        <w:rPr>
          <w:rFonts w:ascii="Arial" w:hAnsi="Arial" w:cs="Arial"/>
        </w:rPr>
        <w:t>c</w:t>
      </w:r>
      <w:r w:rsidR="0003222C" w:rsidRPr="008C5D19">
        <w:rPr>
          <w:rFonts w:ascii="Arial" w:hAnsi="Arial" w:cs="Arial"/>
        </w:rPr>
        <w:t>)</w:t>
      </w:r>
      <w:r w:rsidR="0003222C" w:rsidRPr="008C5D19">
        <w:rPr>
          <w:rFonts w:ascii="Arial" w:hAnsi="Arial" w:cs="Arial"/>
        </w:rPr>
        <w:tab/>
      </w:r>
      <w:del w:id="3" w:author="MNB" w:date="2025-08-10T22:44:00Z">
        <w:r w:rsidR="00343E01" w:rsidRPr="008C5D19">
          <w:rPr>
            <w:rFonts w:ascii="Arial" w:hAnsi="Arial" w:cs="Arial"/>
          </w:rPr>
          <w:delText>megye</w:delText>
        </w:r>
      </w:del>
      <w:ins w:id="4" w:author="MNB" w:date="2025-08-10T22:44:00Z">
        <w:r w:rsidR="006621AE">
          <w:rPr>
            <w:rFonts w:ascii="Arial" w:hAnsi="Arial" w:cs="Arial"/>
          </w:rPr>
          <w:t>vár</w:t>
        </w:r>
        <w:r w:rsidR="00343E01" w:rsidRPr="008C5D19">
          <w:rPr>
            <w:rFonts w:ascii="Arial" w:hAnsi="Arial" w:cs="Arial"/>
          </w:rPr>
          <w:t>megye</w:t>
        </w:r>
      </w:ins>
    </w:p>
    <w:p w14:paraId="350B29FA" w14:textId="77777777" w:rsidR="00B06A80" w:rsidRPr="008C5D1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8C5D19" w:rsidRPr="008C5D19">
        <w:rPr>
          <w:rFonts w:ascii="Arial" w:hAnsi="Arial" w:cs="Arial"/>
        </w:rPr>
        <w:t>d</w:t>
      </w:r>
      <w:r w:rsidR="0003222C" w:rsidRPr="008C5D19">
        <w:rPr>
          <w:rFonts w:ascii="Arial" w:hAnsi="Arial" w:cs="Arial"/>
        </w:rPr>
        <w:t>)</w:t>
      </w:r>
      <w:r w:rsidR="0003222C" w:rsidRPr="008C5D19">
        <w:rPr>
          <w:rFonts w:ascii="Arial" w:hAnsi="Arial" w:cs="Arial"/>
        </w:rPr>
        <w:tab/>
      </w:r>
      <w:r w:rsidR="00B06A80" w:rsidRPr="008C5D19">
        <w:rPr>
          <w:rFonts w:ascii="Arial" w:hAnsi="Arial" w:cs="Arial"/>
        </w:rPr>
        <w:t>város</w:t>
      </w:r>
    </w:p>
    <w:p w14:paraId="085627CD" w14:textId="77777777" w:rsidR="00B06A80" w:rsidRPr="008C5D1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8C5D19">
        <w:rPr>
          <w:rFonts w:ascii="Arial" w:hAnsi="Arial" w:cs="Arial"/>
        </w:rPr>
        <w:t>e</w:t>
      </w:r>
      <w:r w:rsidR="0003222C" w:rsidRPr="008C5D19">
        <w:rPr>
          <w:rFonts w:ascii="Arial" w:hAnsi="Arial" w:cs="Arial"/>
        </w:rPr>
        <w:t>)</w:t>
      </w:r>
      <w:r w:rsidR="0003222C" w:rsidRPr="008C5D19">
        <w:rPr>
          <w:rFonts w:ascii="Arial" w:hAnsi="Arial" w:cs="Arial"/>
        </w:rPr>
        <w:tab/>
      </w:r>
      <w:r w:rsidR="00B06A80" w:rsidRPr="008C5D19">
        <w:rPr>
          <w:rFonts w:ascii="Arial" w:hAnsi="Arial" w:cs="Arial"/>
        </w:rPr>
        <w:t>közterület neve</w:t>
      </w:r>
    </w:p>
    <w:p w14:paraId="6C419DFD" w14:textId="77777777" w:rsidR="00B06A80" w:rsidRPr="008C5D1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8C5D19">
        <w:rPr>
          <w:rFonts w:ascii="Arial" w:hAnsi="Arial" w:cs="Arial"/>
        </w:rPr>
        <w:t>f</w:t>
      </w:r>
      <w:r w:rsidR="0003222C" w:rsidRPr="008C5D19">
        <w:rPr>
          <w:rFonts w:ascii="Arial" w:hAnsi="Arial" w:cs="Arial"/>
        </w:rPr>
        <w:t>)</w:t>
      </w:r>
      <w:r w:rsidR="0003222C" w:rsidRPr="008C5D19">
        <w:rPr>
          <w:rFonts w:ascii="Arial" w:hAnsi="Arial" w:cs="Arial"/>
        </w:rPr>
        <w:tab/>
      </w:r>
      <w:r w:rsidR="00B06A80" w:rsidRPr="008C5D19">
        <w:rPr>
          <w:rFonts w:ascii="Arial" w:hAnsi="Arial" w:cs="Arial"/>
        </w:rPr>
        <w:t>közterület jellege</w:t>
      </w:r>
    </w:p>
    <w:p w14:paraId="2C56EDCB" w14:textId="77777777" w:rsidR="00B06A80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8C5D19">
        <w:rPr>
          <w:rFonts w:ascii="Arial" w:hAnsi="Arial" w:cs="Arial"/>
        </w:rPr>
        <w:t>g</w:t>
      </w:r>
      <w:r w:rsidR="0003222C" w:rsidRPr="008C5D19">
        <w:rPr>
          <w:rFonts w:ascii="Arial" w:hAnsi="Arial" w:cs="Arial"/>
        </w:rPr>
        <w:t>)</w:t>
      </w:r>
      <w:r w:rsidR="0003222C" w:rsidRPr="008C5D19">
        <w:rPr>
          <w:rFonts w:ascii="Arial" w:hAnsi="Arial" w:cs="Arial"/>
        </w:rPr>
        <w:tab/>
      </w:r>
      <w:r w:rsidR="00B06A80" w:rsidRPr="008C5D19">
        <w:rPr>
          <w:rFonts w:ascii="Arial" w:hAnsi="Arial" w:cs="Arial"/>
        </w:rPr>
        <w:t>házszám</w:t>
      </w:r>
    </w:p>
    <w:p w14:paraId="1DED5A64" w14:textId="77777777" w:rsidR="00ED183E" w:rsidRDefault="00ED183E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fh)</w:t>
      </w:r>
      <w:r>
        <w:rPr>
          <w:rFonts w:ascii="Arial" w:hAnsi="Arial" w:cs="Arial"/>
        </w:rPr>
        <w:tab/>
        <w:t>emelet</w:t>
      </w:r>
    </w:p>
    <w:p w14:paraId="35B17968" w14:textId="77777777" w:rsidR="00ED183E" w:rsidRPr="008C5D19" w:rsidRDefault="00ED183E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fi)</w:t>
      </w:r>
      <w:r>
        <w:rPr>
          <w:rFonts w:ascii="Arial" w:hAnsi="Arial" w:cs="Arial"/>
        </w:rPr>
        <w:tab/>
        <w:t>ajtó</w:t>
      </w:r>
    </w:p>
    <w:p w14:paraId="748B64C4" w14:textId="77777777" w:rsidR="009B3938" w:rsidRPr="008C5D1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2A47FC">
        <w:rPr>
          <w:rFonts w:ascii="Arial" w:hAnsi="Arial" w:cs="Arial"/>
        </w:rPr>
        <w:t>j</w:t>
      </w:r>
      <w:r w:rsidR="0003222C" w:rsidRPr="008C5D19">
        <w:rPr>
          <w:rFonts w:ascii="Arial" w:hAnsi="Arial" w:cs="Arial"/>
        </w:rPr>
        <w:t>)</w:t>
      </w:r>
      <w:r w:rsidR="0003222C" w:rsidRPr="008C5D19">
        <w:rPr>
          <w:rFonts w:ascii="Arial" w:hAnsi="Arial" w:cs="Arial"/>
        </w:rPr>
        <w:tab/>
      </w:r>
      <w:r w:rsidR="00ED183E">
        <w:rPr>
          <w:rFonts w:ascii="Arial" w:hAnsi="Arial" w:cs="Arial"/>
        </w:rPr>
        <w:t>további adatok</w:t>
      </w:r>
    </w:p>
    <w:p w14:paraId="22A5B92D" w14:textId="23DF5231" w:rsidR="00B06A80" w:rsidRPr="008C5D19" w:rsidRDefault="00126185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del w:id="5" w:author="MNB" w:date="2025-08-10T22:44:00Z">
        <w:r w:rsidRPr="008C5D19">
          <w:rPr>
            <w:rFonts w:ascii="Arial" w:hAnsi="Arial" w:cs="Arial"/>
          </w:rPr>
          <w:delText>Bankfiókhoz</w:delText>
        </w:r>
      </w:del>
      <w:ins w:id="6" w:author="MNB" w:date="2025-08-10T22:44:00Z">
        <w:r w:rsidR="00CC5E31">
          <w:rPr>
            <w:rFonts w:ascii="Arial" w:hAnsi="Arial" w:cs="Arial"/>
          </w:rPr>
          <w:t>Hálózati egységhez (</w:t>
        </w:r>
        <w:r w:rsidRPr="008C5D19">
          <w:rPr>
            <w:rFonts w:ascii="Arial" w:hAnsi="Arial" w:cs="Arial"/>
          </w:rPr>
          <w:t>fiókhoz</w:t>
        </w:r>
        <w:r w:rsidR="00CC5E31">
          <w:rPr>
            <w:rFonts w:ascii="Arial" w:hAnsi="Arial" w:cs="Arial"/>
          </w:rPr>
          <w:t>)</w:t>
        </w:r>
      </w:ins>
      <w:r w:rsidRPr="008C5D19">
        <w:rPr>
          <w:rFonts w:ascii="Arial" w:hAnsi="Arial" w:cs="Arial"/>
        </w:rPr>
        <w:t xml:space="preserve"> telepített</w:t>
      </w:r>
    </w:p>
    <w:p w14:paraId="4ABDC47F" w14:textId="77777777" w:rsidR="00B06A80" w:rsidRPr="008C5D19" w:rsidRDefault="00126185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24 órában elérhető</w:t>
      </w:r>
    </w:p>
    <w:p w14:paraId="6D280B1C" w14:textId="77777777" w:rsidR="00B06A80" w:rsidRPr="008C5D19" w:rsidRDefault="007D6BD6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ATM beépítettsége</w:t>
      </w:r>
    </w:p>
    <w:p w14:paraId="343F1C3F" w14:textId="77777777" w:rsidR="00B06A80" w:rsidRPr="008C5D19" w:rsidRDefault="00B06A80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Készpénz-felvételi funkció</w:t>
      </w:r>
    </w:p>
    <w:p w14:paraId="742B6617" w14:textId="77777777" w:rsidR="00B06A80" w:rsidRPr="008C5D19" w:rsidRDefault="00B06A80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Készpénz-befizetési funkció</w:t>
      </w:r>
    </w:p>
    <w:p w14:paraId="3FF86BF4" w14:textId="77777777" w:rsidR="00B06A80" w:rsidRPr="008C5D19" w:rsidRDefault="00B06A80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Átutalási funkció</w:t>
      </w:r>
    </w:p>
    <w:p w14:paraId="38524330" w14:textId="77777777" w:rsidR="00B06A80" w:rsidRPr="008C5D19" w:rsidRDefault="00B06A80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Földrajzi koordináták – szélesség</w:t>
      </w:r>
    </w:p>
    <w:p w14:paraId="46E85038" w14:textId="77777777" w:rsidR="00B06A80" w:rsidRPr="008C5D19" w:rsidRDefault="00B06A80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Földrajzi koordináták – hosszúság</w:t>
      </w:r>
    </w:p>
    <w:p w14:paraId="595A4EA2" w14:textId="77777777" w:rsidR="00B06A80" w:rsidRPr="008C5D19" w:rsidRDefault="00B06A80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Akadálymentesen megközelíthető</w:t>
      </w:r>
    </w:p>
    <w:p w14:paraId="788771F8" w14:textId="77777777" w:rsidR="00186DA0" w:rsidRPr="008C5D19" w:rsidRDefault="00B06A80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Akadálymentesen használható</w:t>
      </w:r>
    </w:p>
    <w:p w14:paraId="7F2C1E1E" w14:textId="77777777" w:rsidR="000775AF" w:rsidRDefault="000775AF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Az ATM felfüggesztésének időtartama</w:t>
      </w:r>
    </w:p>
    <w:p w14:paraId="5A8C5BCF" w14:textId="7714B5FD" w:rsidR="002A47FC" w:rsidRPr="002A47FC" w:rsidRDefault="00D81C1C" w:rsidP="00684A1B">
      <w:pPr>
        <w:spacing w:after="0"/>
        <w:ind w:left="1134" w:hanging="425"/>
        <w:contextualSpacing/>
        <w:rPr>
          <w:rFonts w:ascii="Arial" w:hAnsi="Arial" w:cs="Arial"/>
        </w:rPr>
      </w:pPr>
      <w:r w:rsidRPr="002C5239">
        <w:rPr>
          <w:rFonts w:ascii="Arial" w:hAnsi="Arial" w:cs="Arial"/>
        </w:rPr>
        <w:t>q</w:t>
      </w:r>
      <w:r w:rsidR="002C5239" w:rsidRPr="002C5239">
        <w:rPr>
          <w:rFonts w:ascii="Arial" w:hAnsi="Arial" w:cs="Arial"/>
        </w:rPr>
        <w:t>1</w:t>
      </w:r>
      <w:r w:rsidR="002A47FC" w:rsidRPr="002C5239">
        <w:rPr>
          <w:rFonts w:ascii="Arial" w:hAnsi="Arial" w:cs="Arial"/>
        </w:rPr>
        <w:t>)</w:t>
      </w:r>
      <w:r w:rsidR="00EA6B66">
        <w:rPr>
          <w:rFonts w:ascii="Arial" w:hAnsi="Arial" w:cs="Arial"/>
        </w:rPr>
        <w:tab/>
      </w:r>
      <w:r w:rsidR="002A47FC" w:rsidRPr="002A47FC">
        <w:rPr>
          <w:rFonts w:ascii="Arial" w:hAnsi="Arial" w:cs="Arial"/>
        </w:rPr>
        <w:t>Az ATM felfüggesztésének kezdete</w:t>
      </w:r>
    </w:p>
    <w:p w14:paraId="55AAF83A" w14:textId="70969AA0" w:rsidR="002A47FC" w:rsidRPr="00D81C1C" w:rsidRDefault="002C523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q2</w:t>
      </w:r>
      <w:r w:rsidR="002A47FC" w:rsidRPr="00D81C1C">
        <w:rPr>
          <w:rFonts w:ascii="Arial" w:hAnsi="Arial" w:cs="Arial"/>
        </w:rPr>
        <w:t>)</w:t>
      </w:r>
      <w:r w:rsidR="00EA6B66">
        <w:rPr>
          <w:rFonts w:ascii="Arial" w:hAnsi="Arial" w:cs="Arial"/>
        </w:rPr>
        <w:tab/>
      </w:r>
      <w:r w:rsidR="002A47FC" w:rsidRPr="00D81C1C">
        <w:rPr>
          <w:rFonts w:ascii="Arial" w:hAnsi="Arial" w:cs="Arial"/>
        </w:rPr>
        <w:t>Az ATM felfüggesztésének vége</w:t>
      </w:r>
    </w:p>
    <w:p w14:paraId="1B01B5B8" w14:textId="77777777" w:rsidR="00A24533" w:rsidRPr="00DB2069" w:rsidRDefault="009B3938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Az ATM megszüntetésének dátuma</w:t>
      </w:r>
    </w:p>
    <w:p w14:paraId="2BA515DB" w14:textId="77777777" w:rsidR="00DB2069" w:rsidRPr="008C5D19" w:rsidRDefault="00DB2069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>
        <w:rPr>
          <w:rFonts w:ascii="Arial" w:hAnsi="Arial" w:cs="Arial"/>
        </w:rPr>
        <w:t>A beküldött adatok a valóságnak megfelelnek</w:t>
      </w:r>
    </w:p>
    <w:p w14:paraId="77444D5E" w14:textId="77777777" w:rsidR="009304D6" w:rsidRPr="008C5D19" w:rsidRDefault="009304D6" w:rsidP="00684A1B">
      <w:pPr>
        <w:spacing w:after="0"/>
        <w:rPr>
          <w:rFonts w:ascii="Arial" w:hAnsi="Arial" w:cs="Arial"/>
        </w:rPr>
      </w:pPr>
    </w:p>
    <w:p w14:paraId="1259150C" w14:textId="59A2DCF9" w:rsidR="00B06A80" w:rsidRPr="008C5D19" w:rsidRDefault="00B06A80" w:rsidP="00684A1B">
      <w:pPr>
        <w:spacing w:after="0"/>
        <w:rPr>
          <w:rFonts w:ascii="Arial" w:hAnsi="Arial" w:cs="Arial"/>
        </w:rPr>
      </w:pPr>
      <w:r w:rsidRPr="008C5D19">
        <w:rPr>
          <w:rFonts w:ascii="Arial" w:hAnsi="Arial" w:cs="Arial"/>
          <w:b/>
        </w:rPr>
        <w:t>P5602 – Bankkártyát elfogadó intézmények hálózati egységeire</w:t>
      </w:r>
      <w:r w:rsidR="00A0719C">
        <w:rPr>
          <w:rFonts w:ascii="Arial" w:hAnsi="Arial" w:cs="Arial"/>
          <w:b/>
        </w:rPr>
        <w:t xml:space="preserve"> </w:t>
      </w:r>
      <w:ins w:id="7" w:author="MNB" w:date="2025-08-10T22:44:00Z">
        <w:r w:rsidR="00A0719C">
          <w:rPr>
            <w:rFonts w:ascii="Arial" w:hAnsi="Arial" w:cs="Arial"/>
            <w:b/>
          </w:rPr>
          <w:t>(fiókjaira)</w:t>
        </w:r>
        <w:r w:rsidRPr="008C5D19">
          <w:rPr>
            <w:rFonts w:ascii="Arial" w:hAnsi="Arial" w:cs="Arial"/>
            <w:b/>
          </w:rPr>
          <w:t xml:space="preserve"> </w:t>
        </w:r>
      </w:ins>
      <w:r w:rsidRPr="008C5D19">
        <w:rPr>
          <w:rFonts w:ascii="Arial" w:hAnsi="Arial" w:cs="Arial"/>
          <w:b/>
        </w:rPr>
        <w:t>vonatkozó adatok</w:t>
      </w:r>
    </w:p>
    <w:p w14:paraId="7E89379C" w14:textId="77777777" w:rsidR="00B06A80" w:rsidRPr="008C5D19" w:rsidRDefault="004B4870" w:rsidP="00684A1B">
      <w:pPr>
        <w:numPr>
          <w:ilvl w:val="0"/>
          <w:numId w:val="14"/>
        </w:numPr>
        <w:spacing w:after="0"/>
        <w:contextualSpacing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552772" w:rsidRPr="008C5D19">
        <w:rPr>
          <w:rFonts w:ascii="Arial" w:hAnsi="Arial" w:cs="Arial"/>
        </w:rPr>
        <w:t>ntézmény neve</w:t>
      </w:r>
    </w:p>
    <w:p w14:paraId="71275C19" w14:textId="77777777" w:rsidR="00B06A80" w:rsidRDefault="004B4870" w:rsidP="00684A1B">
      <w:pPr>
        <w:numPr>
          <w:ilvl w:val="0"/>
          <w:numId w:val="14"/>
        </w:numPr>
        <w:spacing w:after="0"/>
        <w:contextualSpacing/>
        <w:rPr>
          <w:rFonts w:ascii="Arial" w:hAnsi="Arial" w:cs="Arial"/>
        </w:rPr>
      </w:pPr>
      <w:r>
        <w:rPr>
          <w:rFonts w:ascii="Arial" w:hAnsi="Arial" w:cs="Arial"/>
        </w:rPr>
        <w:t>Intézmény t</w:t>
      </w:r>
      <w:r w:rsidR="00552772" w:rsidRPr="008C5D19">
        <w:rPr>
          <w:rFonts w:ascii="Arial" w:hAnsi="Arial" w:cs="Arial"/>
        </w:rPr>
        <w:t>örzsszám</w:t>
      </w:r>
      <w:r>
        <w:rPr>
          <w:rFonts w:ascii="Arial" w:hAnsi="Arial" w:cs="Arial"/>
        </w:rPr>
        <w:t>a</w:t>
      </w:r>
    </w:p>
    <w:p w14:paraId="0E0511D0" w14:textId="77777777" w:rsidR="008912BB" w:rsidRDefault="008912BB" w:rsidP="00684A1B">
      <w:pPr>
        <w:numPr>
          <w:ilvl w:val="0"/>
          <w:numId w:val="14"/>
        </w:numPr>
        <w:spacing w:after="0"/>
        <w:contextualSpacing/>
        <w:rPr>
          <w:rFonts w:ascii="Arial" w:hAnsi="Arial" w:cs="Arial"/>
        </w:rPr>
      </w:pPr>
      <w:r>
        <w:rPr>
          <w:rFonts w:ascii="Arial" w:hAnsi="Arial" w:cs="Arial"/>
        </w:rPr>
        <w:t>Bankfiókkód</w:t>
      </w:r>
    </w:p>
    <w:p w14:paraId="73890D3C" w14:textId="4D2CF821" w:rsidR="00B06A80" w:rsidRPr="008C5D19" w:rsidRDefault="00552772" w:rsidP="00684A1B">
      <w:pPr>
        <w:numPr>
          <w:ilvl w:val="0"/>
          <w:numId w:val="14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 xml:space="preserve">Hálózati egység </w:t>
      </w:r>
      <w:ins w:id="8" w:author="MNB" w:date="2025-08-10T22:44:00Z">
        <w:r w:rsidR="00A0719C">
          <w:rPr>
            <w:rFonts w:ascii="Arial" w:hAnsi="Arial" w:cs="Arial"/>
          </w:rPr>
          <w:t>(</w:t>
        </w:r>
        <w:r w:rsidR="00CC5E31">
          <w:rPr>
            <w:rFonts w:ascii="Arial" w:hAnsi="Arial" w:cs="Arial"/>
          </w:rPr>
          <w:t>f</w:t>
        </w:r>
        <w:r w:rsidR="00A0719C">
          <w:rPr>
            <w:rFonts w:ascii="Arial" w:hAnsi="Arial" w:cs="Arial"/>
          </w:rPr>
          <w:t xml:space="preserve">iók) </w:t>
        </w:r>
      </w:ins>
      <w:r w:rsidRPr="008C5D19">
        <w:rPr>
          <w:rFonts w:ascii="Arial" w:hAnsi="Arial" w:cs="Arial"/>
        </w:rPr>
        <w:t>elérhetősége</w:t>
      </w:r>
    </w:p>
    <w:p w14:paraId="6BCDAB3C" w14:textId="77777777" w:rsidR="00B06A80" w:rsidRPr="008C5D1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304D6" w:rsidRPr="008C5D19">
        <w:rPr>
          <w:rFonts w:ascii="Arial" w:hAnsi="Arial" w:cs="Arial"/>
        </w:rPr>
        <w:t>a)</w:t>
      </w:r>
      <w:r w:rsidR="009304D6" w:rsidRPr="008C5D19">
        <w:rPr>
          <w:rFonts w:ascii="Arial" w:hAnsi="Arial" w:cs="Arial"/>
        </w:rPr>
        <w:tab/>
      </w:r>
      <w:r w:rsidR="00E74ED3" w:rsidRPr="008C5D19">
        <w:rPr>
          <w:rFonts w:ascii="Arial" w:hAnsi="Arial" w:cs="Arial"/>
        </w:rPr>
        <w:t>ország</w:t>
      </w:r>
    </w:p>
    <w:p w14:paraId="4C2F0120" w14:textId="77777777" w:rsidR="00B06A80" w:rsidRPr="008C5D1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304D6" w:rsidRPr="008C5D19">
        <w:rPr>
          <w:rFonts w:ascii="Arial" w:hAnsi="Arial" w:cs="Arial"/>
        </w:rPr>
        <w:t>b)</w:t>
      </w:r>
      <w:r w:rsidR="009304D6" w:rsidRPr="008C5D19">
        <w:rPr>
          <w:rFonts w:ascii="Arial" w:hAnsi="Arial" w:cs="Arial"/>
        </w:rPr>
        <w:tab/>
      </w:r>
      <w:r w:rsidR="00B06A80" w:rsidRPr="008C5D19">
        <w:rPr>
          <w:rFonts w:ascii="Arial" w:hAnsi="Arial" w:cs="Arial"/>
        </w:rPr>
        <w:t>irányítószám</w:t>
      </w:r>
    </w:p>
    <w:p w14:paraId="424B0ADB" w14:textId="77777777" w:rsidR="00E74ED3" w:rsidRPr="008C5D1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304D6" w:rsidRPr="008C5D19">
        <w:rPr>
          <w:rFonts w:ascii="Arial" w:hAnsi="Arial" w:cs="Arial"/>
        </w:rPr>
        <w:t>c)</w:t>
      </w:r>
      <w:r w:rsidR="009304D6" w:rsidRPr="008C5D19">
        <w:rPr>
          <w:rFonts w:ascii="Arial" w:hAnsi="Arial" w:cs="Arial"/>
        </w:rPr>
        <w:tab/>
      </w:r>
      <w:r w:rsidR="00841A61">
        <w:rPr>
          <w:rFonts w:ascii="Arial" w:hAnsi="Arial" w:cs="Arial"/>
        </w:rPr>
        <w:t>város</w:t>
      </w:r>
    </w:p>
    <w:p w14:paraId="53EC526B" w14:textId="2284488B" w:rsidR="00B06A80" w:rsidRPr="008C5D1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304D6" w:rsidRPr="008C5D19">
        <w:rPr>
          <w:rFonts w:ascii="Arial" w:hAnsi="Arial" w:cs="Arial"/>
        </w:rPr>
        <w:t>d</w:t>
      </w:r>
      <w:r w:rsidR="008C5D19">
        <w:rPr>
          <w:rFonts w:ascii="Arial" w:hAnsi="Arial" w:cs="Arial"/>
        </w:rPr>
        <w:t>)</w:t>
      </w:r>
      <w:r w:rsidR="009304D6" w:rsidRPr="008C5D19">
        <w:rPr>
          <w:rFonts w:ascii="Arial" w:hAnsi="Arial" w:cs="Arial"/>
        </w:rPr>
        <w:tab/>
      </w:r>
      <w:del w:id="9" w:author="MNB" w:date="2025-08-10T22:44:00Z">
        <w:r w:rsidR="00841A61">
          <w:rPr>
            <w:rFonts w:ascii="Arial" w:hAnsi="Arial" w:cs="Arial"/>
          </w:rPr>
          <w:delText>megye</w:delText>
        </w:r>
      </w:del>
      <w:ins w:id="10" w:author="MNB" w:date="2025-08-10T22:44:00Z">
        <w:r w:rsidR="006621AE">
          <w:rPr>
            <w:rFonts w:ascii="Arial" w:hAnsi="Arial" w:cs="Arial"/>
          </w:rPr>
          <w:t>vár</w:t>
        </w:r>
        <w:r w:rsidR="00841A61">
          <w:rPr>
            <w:rFonts w:ascii="Arial" w:hAnsi="Arial" w:cs="Arial"/>
          </w:rPr>
          <w:t>megye</w:t>
        </w:r>
      </w:ins>
    </w:p>
    <w:p w14:paraId="2C22AB10" w14:textId="77777777" w:rsidR="00B06A80" w:rsidRPr="008C5D1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8C5D19">
        <w:rPr>
          <w:rFonts w:ascii="Arial" w:hAnsi="Arial" w:cs="Arial"/>
        </w:rPr>
        <w:t>e</w:t>
      </w:r>
      <w:r w:rsidR="009304D6" w:rsidRPr="008C5D19">
        <w:rPr>
          <w:rFonts w:ascii="Arial" w:hAnsi="Arial" w:cs="Arial"/>
        </w:rPr>
        <w:t>)</w:t>
      </w:r>
      <w:r w:rsidR="009304D6" w:rsidRPr="008C5D19">
        <w:rPr>
          <w:rFonts w:ascii="Arial" w:hAnsi="Arial" w:cs="Arial"/>
        </w:rPr>
        <w:tab/>
      </w:r>
      <w:r w:rsidR="00B06A80" w:rsidRPr="008C5D19">
        <w:rPr>
          <w:rFonts w:ascii="Arial" w:hAnsi="Arial" w:cs="Arial"/>
        </w:rPr>
        <w:t>közterület neve</w:t>
      </w:r>
    </w:p>
    <w:p w14:paraId="490956A2" w14:textId="77777777" w:rsidR="00B06A80" w:rsidRPr="008C5D1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8C5D19">
        <w:rPr>
          <w:rFonts w:ascii="Arial" w:hAnsi="Arial" w:cs="Arial"/>
        </w:rPr>
        <w:t>f</w:t>
      </w:r>
      <w:r w:rsidR="009304D6" w:rsidRPr="008C5D19">
        <w:rPr>
          <w:rFonts w:ascii="Arial" w:hAnsi="Arial" w:cs="Arial"/>
        </w:rPr>
        <w:t>)</w:t>
      </w:r>
      <w:r w:rsidR="009304D6" w:rsidRPr="008C5D19">
        <w:rPr>
          <w:rFonts w:ascii="Arial" w:hAnsi="Arial" w:cs="Arial"/>
        </w:rPr>
        <w:tab/>
      </w:r>
      <w:r w:rsidR="00B06A80" w:rsidRPr="008C5D19">
        <w:rPr>
          <w:rFonts w:ascii="Arial" w:hAnsi="Arial" w:cs="Arial"/>
        </w:rPr>
        <w:t>közterület jellege</w:t>
      </w:r>
    </w:p>
    <w:p w14:paraId="064D6C2E" w14:textId="77777777" w:rsidR="00B06A80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8C5D19">
        <w:rPr>
          <w:rFonts w:ascii="Arial" w:hAnsi="Arial" w:cs="Arial"/>
        </w:rPr>
        <w:t>g)</w:t>
      </w:r>
      <w:r w:rsidR="00782B05" w:rsidRPr="008C5D19">
        <w:rPr>
          <w:rFonts w:ascii="Arial" w:hAnsi="Arial" w:cs="Arial"/>
        </w:rPr>
        <w:tab/>
      </w:r>
      <w:r w:rsidR="00B06A80" w:rsidRPr="008C5D19">
        <w:rPr>
          <w:rFonts w:ascii="Arial" w:hAnsi="Arial" w:cs="Arial"/>
        </w:rPr>
        <w:t>házszám</w:t>
      </w:r>
    </w:p>
    <w:p w14:paraId="633BE6B1" w14:textId="77777777" w:rsidR="00F30DC9" w:rsidRDefault="00F30DC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dh)</w:t>
      </w:r>
      <w:r w:rsidR="00841A61">
        <w:rPr>
          <w:rFonts w:ascii="Arial" w:hAnsi="Arial" w:cs="Arial"/>
        </w:rPr>
        <w:tab/>
        <w:t>emelet</w:t>
      </w:r>
    </w:p>
    <w:p w14:paraId="0C0E072B" w14:textId="77777777" w:rsidR="00F30DC9" w:rsidRPr="008C5D19" w:rsidRDefault="00841A61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lastRenderedPageBreak/>
        <w:t>di)</w:t>
      </w:r>
      <w:r>
        <w:rPr>
          <w:rFonts w:ascii="Arial" w:hAnsi="Arial" w:cs="Arial"/>
        </w:rPr>
        <w:tab/>
        <w:t>ajtó</w:t>
      </w:r>
    </w:p>
    <w:p w14:paraId="1135C18F" w14:textId="77777777" w:rsidR="00B06A80" w:rsidRPr="008C5D1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841A61">
        <w:rPr>
          <w:rFonts w:ascii="Arial" w:hAnsi="Arial" w:cs="Arial"/>
        </w:rPr>
        <w:t>j</w:t>
      </w:r>
      <w:r w:rsidR="00782B05" w:rsidRPr="008C5D19">
        <w:rPr>
          <w:rFonts w:ascii="Arial" w:hAnsi="Arial" w:cs="Arial"/>
        </w:rPr>
        <w:t>)</w:t>
      </w:r>
      <w:r w:rsidR="00782B05" w:rsidRPr="008C5D19">
        <w:rPr>
          <w:rFonts w:ascii="Arial" w:hAnsi="Arial" w:cs="Arial"/>
        </w:rPr>
        <w:tab/>
      </w:r>
      <w:r w:rsidR="00841A61">
        <w:rPr>
          <w:rFonts w:ascii="Arial" w:hAnsi="Arial" w:cs="Arial"/>
        </w:rPr>
        <w:t>további adatok</w:t>
      </w:r>
    </w:p>
    <w:p w14:paraId="564F429F" w14:textId="77777777" w:rsidR="00B06A80" w:rsidRPr="008C5D19" w:rsidRDefault="00B06A80" w:rsidP="00684A1B">
      <w:pPr>
        <w:numPr>
          <w:ilvl w:val="0"/>
          <w:numId w:val="14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 xml:space="preserve">Készpénzfelvétel lehetséges </w:t>
      </w:r>
      <w:r w:rsidR="00552772" w:rsidRPr="008C5D19">
        <w:rPr>
          <w:rFonts w:ascii="Arial" w:hAnsi="Arial" w:cs="Arial"/>
        </w:rPr>
        <w:t>bank</w:t>
      </w:r>
      <w:r w:rsidR="006E54C7" w:rsidRPr="008C5D19">
        <w:rPr>
          <w:rFonts w:ascii="Arial" w:hAnsi="Arial" w:cs="Arial"/>
        </w:rPr>
        <w:t>kártyával</w:t>
      </w:r>
    </w:p>
    <w:p w14:paraId="39BBA607" w14:textId="77777777" w:rsidR="00126185" w:rsidRPr="008C5D19" w:rsidRDefault="00B06A80" w:rsidP="00684A1B">
      <w:pPr>
        <w:numPr>
          <w:ilvl w:val="0"/>
          <w:numId w:val="14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Földrajzi koordináták – szélesség</w:t>
      </w:r>
    </w:p>
    <w:p w14:paraId="6EDD3355" w14:textId="77777777" w:rsidR="00B06A80" w:rsidRPr="008C5D19" w:rsidRDefault="00B06A80" w:rsidP="00684A1B">
      <w:pPr>
        <w:numPr>
          <w:ilvl w:val="0"/>
          <w:numId w:val="14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Földrajzi koordináták – hosszúság</w:t>
      </w:r>
    </w:p>
    <w:p w14:paraId="37072716" w14:textId="77777777" w:rsidR="00B06A80" w:rsidRPr="008C5D19" w:rsidRDefault="00552772" w:rsidP="00684A1B">
      <w:pPr>
        <w:numPr>
          <w:ilvl w:val="0"/>
          <w:numId w:val="14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Akadálymentesen megközelíthető</w:t>
      </w:r>
    </w:p>
    <w:p w14:paraId="28733D5A" w14:textId="77777777" w:rsidR="00B06A80" w:rsidRDefault="00552772" w:rsidP="00684A1B">
      <w:pPr>
        <w:numPr>
          <w:ilvl w:val="0"/>
          <w:numId w:val="14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Akadálymentesen használható</w:t>
      </w:r>
    </w:p>
    <w:p w14:paraId="68056EAC" w14:textId="47DFD1D7" w:rsidR="00230B89" w:rsidRDefault="00230B89" w:rsidP="00684A1B">
      <w:pPr>
        <w:numPr>
          <w:ilvl w:val="0"/>
          <w:numId w:val="14"/>
        </w:numPr>
        <w:spacing w:after="0"/>
        <w:contextualSpacing/>
        <w:rPr>
          <w:rFonts w:ascii="Arial" w:hAnsi="Arial" w:cs="Arial"/>
        </w:rPr>
      </w:pPr>
      <w:del w:id="11" w:author="MNB" w:date="2025-08-10T22:44:00Z">
        <w:r>
          <w:rPr>
            <w:rFonts w:ascii="Arial" w:hAnsi="Arial" w:cs="Arial"/>
          </w:rPr>
          <w:delText>Fiók</w:delText>
        </w:r>
      </w:del>
      <w:ins w:id="12" w:author="MNB" w:date="2025-08-10T22:44:00Z">
        <w:r w:rsidR="00A0719C">
          <w:rPr>
            <w:rFonts w:ascii="Arial" w:hAnsi="Arial" w:cs="Arial"/>
          </w:rPr>
          <w:t>Hálózati egység (</w:t>
        </w:r>
        <w:r w:rsidR="000A5ED8">
          <w:rPr>
            <w:rFonts w:ascii="Arial" w:hAnsi="Arial" w:cs="Arial"/>
          </w:rPr>
          <w:t>f</w:t>
        </w:r>
        <w:r w:rsidR="00A0719C">
          <w:rPr>
            <w:rFonts w:ascii="Arial" w:hAnsi="Arial" w:cs="Arial"/>
          </w:rPr>
          <w:t>iók)</w:t>
        </w:r>
      </w:ins>
      <w:r w:rsidR="00A071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nyitvatartása </w:t>
      </w:r>
    </w:p>
    <w:p w14:paraId="3373B98A" w14:textId="7081FAAC" w:rsidR="00230B89" w:rsidRPr="00230B8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230B89" w:rsidRPr="00230B89">
        <w:rPr>
          <w:rFonts w:ascii="Arial" w:hAnsi="Arial" w:cs="Arial"/>
        </w:rPr>
        <w:t>a)</w:t>
      </w:r>
      <w:del w:id="13" w:author="MNB" w:date="2025-08-10T22:44:00Z">
        <w:r w:rsidR="00230B89">
          <w:rPr>
            <w:rFonts w:ascii="Arial" w:hAnsi="Arial" w:cs="Arial"/>
          </w:rPr>
          <w:delText xml:space="preserve"> </w:delText>
        </w:r>
      </w:del>
      <w:ins w:id="14" w:author="MNB" w:date="2025-08-10T22:44:00Z">
        <w:r w:rsidR="00F31B9E">
          <w:rPr>
            <w:rFonts w:ascii="Arial" w:hAnsi="Arial" w:cs="Arial"/>
          </w:rPr>
          <w:tab/>
        </w:r>
      </w:ins>
      <w:r w:rsidR="00230B89" w:rsidRPr="00230B89">
        <w:rPr>
          <w:rFonts w:ascii="Arial" w:hAnsi="Arial" w:cs="Arial"/>
        </w:rPr>
        <w:t>Hétfő</w:t>
      </w:r>
    </w:p>
    <w:p w14:paraId="79A1C30A" w14:textId="457A82F5" w:rsidR="00230B8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230B89">
        <w:rPr>
          <w:rFonts w:ascii="Arial" w:hAnsi="Arial" w:cs="Arial"/>
        </w:rPr>
        <w:t>b)</w:t>
      </w:r>
      <w:del w:id="15" w:author="MNB" w:date="2025-08-10T22:44:00Z">
        <w:r w:rsidR="00230B89">
          <w:rPr>
            <w:rFonts w:ascii="Arial" w:hAnsi="Arial" w:cs="Arial"/>
          </w:rPr>
          <w:delText xml:space="preserve"> </w:delText>
        </w:r>
      </w:del>
      <w:ins w:id="16" w:author="MNB" w:date="2025-08-10T22:44:00Z">
        <w:r w:rsidR="00F31B9E">
          <w:rPr>
            <w:rFonts w:ascii="Arial" w:hAnsi="Arial" w:cs="Arial"/>
          </w:rPr>
          <w:tab/>
        </w:r>
      </w:ins>
      <w:r w:rsidR="00230B89">
        <w:rPr>
          <w:rFonts w:ascii="Arial" w:hAnsi="Arial" w:cs="Arial"/>
        </w:rPr>
        <w:t>Kedd</w:t>
      </w:r>
    </w:p>
    <w:p w14:paraId="4DC443A7" w14:textId="07FECF31" w:rsidR="00230B8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230B89">
        <w:rPr>
          <w:rFonts w:ascii="Arial" w:hAnsi="Arial" w:cs="Arial"/>
        </w:rPr>
        <w:t>c)</w:t>
      </w:r>
      <w:del w:id="17" w:author="MNB" w:date="2025-08-10T22:44:00Z">
        <w:r w:rsidR="00230B89">
          <w:rPr>
            <w:rFonts w:ascii="Arial" w:hAnsi="Arial" w:cs="Arial"/>
          </w:rPr>
          <w:delText xml:space="preserve"> </w:delText>
        </w:r>
      </w:del>
      <w:ins w:id="18" w:author="MNB" w:date="2025-08-10T22:44:00Z">
        <w:r w:rsidR="00F31B9E">
          <w:rPr>
            <w:rFonts w:ascii="Arial" w:hAnsi="Arial" w:cs="Arial"/>
          </w:rPr>
          <w:tab/>
        </w:r>
      </w:ins>
      <w:r w:rsidR="00230B89">
        <w:rPr>
          <w:rFonts w:ascii="Arial" w:hAnsi="Arial" w:cs="Arial"/>
        </w:rPr>
        <w:t>Szerda</w:t>
      </w:r>
    </w:p>
    <w:p w14:paraId="7D644298" w14:textId="555F4AA4" w:rsidR="00230B8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230B89">
        <w:rPr>
          <w:rFonts w:ascii="Arial" w:hAnsi="Arial" w:cs="Arial"/>
        </w:rPr>
        <w:t>d)</w:t>
      </w:r>
      <w:del w:id="19" w:author="MNB" w:date="2025-08-10T22:44:00Z">
        <w:r w:rsidR="00230B89">
          <w:rPr>
            <w:rFonts w:ascii="Arial" w:hAnsi="Arial" w:cs="Arial"/>
          </w:rPr>
          <w:delText xml:space="preserve"> </w:delText>
        </w:r>
      </w:del>
      <w:ins w:id="20" w:author="MNB" w:date="2025-08-10T22:44:00Z">
        <w:r w:rsidR="00F31B9E">
          <w:rPr>
            <w:rFonts w:ascii="Arial" w:hAnsi="Arial" w:cs="Arial"/>
          </w:rPr>
          <w:tab/>
        </w:r>
      </w:ins>
      <w:r w:rsidR="00230B89">
        <w:rPr>
          <w:rFonts w:ascii="Arial" w:hAnsi="Arial" w:cs="Arial"/>
        </w:rPr>
        <w:t>Csütörtök</w:t>
      </w:r>
    </w:p>
    <w:p w14:paraId="0A5BB4C3" w14:textId="43BF4620" w:rsidR="00230B8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BF0B16">
        <w:rPr>
          <w:rFonts w:ascii="Arial" w:hAnsi="Arial" w:cs="Arial"/>
        </w:rPr>
        <w:t>e</w:t>
      </w:r>
      <w:r w:rsidR="00230B89">
        <w:rPr>
          <w:rFonts w:ascii="Arial" w:hAnsi="Arial" w:cs="Arial"/>
        </w:rPr>
        <w:t>)</w:t>
      </w:r>
      <w:del w:id="21" w:author="MNB" w:date="2025-08-10T22:44:00Z">
        <w:r w:rsidR="00230B89">
          <w:rPr>
            <w:rFonts w:ascii="Arial" w:hAnsi="Arial" w:cs="Arial"/>
          </w:rPr>
          <w:delText xml:space="preserve"> </w:delText>
        </w:r>
      </w:del>
      <w:ins w:id="22" w:author="MNB" w:date="2025-08-10T22:44:00Z">
        <w:r w:rsidR="00F31B9E">
          <w:rPr>
            <w:rFonts w:ascii="Arial" w:hAnsi="Arial" w:cs="Arial"/>
          </w:rPr>
          <w:tab/>
        </w:r>
      </w:ins>
      <w:r w:rsidR="00230B89">
        <w:rPr>
          <w:rFonts w:ascii="Arial" w:hAnsi="Arial" w:cs="Arial"/>
        </w:rPr>
        <w:t>Péntek</w:t>
      </w:r>
    </w:p>
    <w:p w14:paraId="7B3253E9" w14:textId="1BF21D95" w:rsidR="00BF0B16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BF0B16">
        <w:rPr>
          <w:rFonts w:ascii="Arial" w:hAnsi="Arial" w:cs="Arial"/>
        </w:rPr>
        <w:t>f)</w:t>
      </w:r>
      <w:del w:id="23" w:author="MNB" w:date="2025-08-10T22:44:00Z">
        <w:r w:rsidR="00BF0B16">
          <w:rPr>
            <w:rFonts w:ascii="Arial" w:hAnsi="Arial" w:cs="Arial"/>
          </w:rPr>
          <w:delText xml:space="preserve"> </w:delText>
        </w:r>
      </w:del>
      <w:ins w:id="24" w:author="MNB" w:date="2025-08-10T22:44:00Z">
        <w:r w:rsidR="00F31B9E">
          <w:rPr>
            <w:rFonts w:ascii="Arial" w:hAnsi="Arial" w:cs="Arial"/>
          </w:rPr>
          <w:tab/>
        </w:r>
      </w:ins>
      <w:r w:rsidR="00BF0B16">
        <w:rPr>
          <w:rFonts w:ascii="Arial" w:hAnsi="Arial" w:cs="Arial"/>
        </w:rPr>
        <w:t>Szombat</w:t>
      </w:r>
    </w:p>
    <w:p w14:paraId="54C9FEE4" w14:textId="32659C72" w:rsidR="00BF0B16" w:rsidRPr="00230B8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BF0B16">
        <w:rPr>
          <w:rFonts w:ascii="Arial" w:hAnsi="Arial" w:cs="Arial"/>
        </w:rPr>
        <w:t>g)</w:t>
      </w:r>
      <w:del w:id="25" w:author="MNB" w:date="2025-08-10T22:44:00Z">
        <w:r w:rsidR="00BF0B16">
          <w:rPr>
            <w:rFonts w:ascii="Arial" w:hAnsi="Arial" w:cs="Arial"/>
          </w:rPr>
          <w:delText xml:space="preserve"> </w:delText>
        </w:r>
      </w:del>
      <w:ins w:id="26" w:author="MNB" w:date="2025-08-10T22:44:00Z">
        <w:r w:rsidR="00F31B9E">
          <w:rPr>
            <w:rFonts w:ascii="Arial" w:hAnsi="Arial" w:cs="Arial"/>
          </w:rPr>
          <w:tab/>
        </w:r>
      </w:ins>
      <w:r w:rsidR="00BF0B16">
        <w:rPr>
          <w:rFonts w:ascii="Arial" w:hAnsi="Arial" w:cs="Arial"/>
        </w:rPr>
        <w:t>Vasárnap</w:t>
      </w:r>
    </w:p>
    <w:p w14:paraId="085B0B1D" w14:textId="045BD075" w:rsidR="00075B36" w:rsidRDefault="00A0719C" w:rsidP="00B17A60">
      <w:pPr>
        <w:numPr>
          <w:ilvl w:val="0"/>
          <w:numId w:val="14"/>
        </w:numPr>
        <w:spacing w:after="0"/>
        <w:contextualSpacing/>
        <w:rPr>
          <w:ins w:id="27" w:author="MNB" w:date="2025-08-10T22:44:00Z"/>
          <w:rFonts w:ascii="Arial" w:hAnsi="Arial" w:cs="Arial"/>
        </w:rPr>
      </w:pPr>
      <w:ins w:id="28" w:author="MNB" w:date="2025-08-10T22:44:00Z">
        <w:r>
          <w:rPr>
            <w:rFonts w:ascii="Arial" w:hAnsi="Arial" w:cs="Arial"/>
          </w:rPr>
          <w:t>Hálózati egységben (fiókban)</w:t>
        </w:r>
        <w:r w:rsidR="00075B36">
          <w:rPr>
            <w:rFonts w:ascii="Arial" w:hAnsi="Arial" w:cs="Arial"/>
          </w:rPr>
          <w:t xml:space="preserve"> </w:t>
        </w:r>
        <w:r w:rsidR="000F01AF">
          <w:rPr>
            <w:rFonts w:ascii="Arial" w:hAnsi="Arial" w:cs="Arial"/>
          </w:rPr>
          <w:t>pénztár</w:t>
        </w:r>
        <w:r w:rsidR="00DA0C35">
          <w:rPr>
            <w:rFonts w:ascii="Arial" w:hAnsi="Arial" w:cs="Arial"/>
          </w:rPr>
          <w:t xml:space="preserve"> működik</w:t>
        </w:r>
      </w:ins>
    </w:p>
    <w:p w14:paraId="12D824BC" w14:textId="00A6A3CF" w:rsidR="00075B36" w:rsidRDefault="00A0719C" w:rsidP="00B17A60">
      <w:pPr>
        <w:numPr>
          <w:ilvl w:val="0"/>
          <w:numId w:val="14"/>
        </w:numPr>
        <w:spacing w:after="0"/>
        <w:contextualSpacing/>
        <w:rPr>
          <w:ins w:id="29" w:author="MNB" w:date="2025-08-10T22:44:00Z"/>
          <w:rFonts w:ascii="Arial" w:hAnsi="Arial" w:cs="Arial"/>
        </w:rPr>
      </w:pPr>
      <w:ins w:id="30" w:author="MNB" w:date="2025-08-10T22:44:00Z">
        <w:r>
          <w:rPr>
            <w:rFonts w:ascii="Arial" w:hAnsi="Arial" w:cs="Arial"/>
          </w:rPr>
          <w:t>Hálózat egység</w:t>
        </w:r>
        <w:r w:rsidR="00E04D76">
          <w:rPr>
            <w:rFonts w:ascii="Arial" w:hAnsi="Arial" w:cs="Arial"/>
          </w:rPr>
          <w:t>ben</w:t>
        </w:r>
        <w:r w:rsidR="00075B36">
          <w:rPr>
            <w:rFonts w:ascii="Arial" w:hAnsi="Arial" w:cs="Arial"/>
          </w:rPr>
          <w:t xml:space="preserve"> </w:t>
        </w:r>
        <w:r>
          <w:rPr>
            <w:rFonts w:ascii="Arial" w:hAnsi="Arial" w:cs="Arial"/>
          </w:rPr>
          <w:t>(fiók</w:t>
        </w:r>
        <w:r w:rsidR="00E04D76">
          <w:rPr>
            <w:rFonts w:ascii="Arial" w:hAnsi="Arial" w:cs="Arial"/>
          </w:rPr>
          <w:t>ban</w:t>
        </w:r>
        <w:r>
          <w:rPr>
            <w:rFonts w:ascii="Arial" w:hAnsi="Arial" w:cs="Arial"/>
          </w:rPr>
          <w:t xml:space="preserve">) </w:t>
        </w:r>
        <w:r w:rsidR="00E04D76">
          <w:rPr>
            <w:rFonts w:ascii="Arial" w:hAnsi="Arial" w:cs="Arial"/>
          </w:rPr>
          <w:t xml:space="preserve">működő </w:t>
        </w:r>
        <w:r w:rsidR="00075B36">
          <w:rPr>
            <w:rFonts w:ascii="Arial" w:hAnsi="Arial" w:cs="Arial"/>
          </w:rPr>
          <w:t xml:space="preserve">pénztár </w:t>
        </w:r>
        <w:r w:rsidR="005362B2">
          <w:rPr>
            <w:rFonts w:ascii="Arial" w:hAnsi="Arial" w:cs="Arial"/>
          </w:rPr>
          <w:t>rendelkezésre állása</w:t>
        </w:r>
      </w:ins>
    </w:p>
    <w:p w14:paraId="6444445F" w14:textId="4CFC5BD0" w:rsidR="000775AF" w:rsidRPr="00D81C1C" w:rsidRDefault="000775AF" w:rsidP="00684A1B">
      <w:pPr>
        <w:numPr>
          <w:ilvl w:val="0"/>
          <w:numId w:val="14"/>
        </w:numPr>
        <w:spacing w:after="0"/>
        <w:contextualSpacing/>
        <w:rPr>
          <w:rFonts w:ascii="Arial" w:hAnsi="Arial" w:cs="Arial"/>
        </w:rPr>
      </w:pPr>
      <w:r w:rsidRPr="00023607">
        <w:rPr>
          <w:rFonts w:ascii="Arial" w:hAnsi="Arial" w:cs="Arial"/>
        </w:rPr>
        <w:t>A hálózati egység felfüggesztésének időtartama</w:t>
      </w:r>
    </w:p>
    <w:p w14:paraId="29FFDEA8" w14:textId="7F2F878B" w:rsidR="00D81C1C" w:rsidRPr="002A47FC" w:rsidRDefault="00D81C1C" w:rsidP="00684A1B">
      <w:pPr>
        <w:spacing w:after="0"/>
        <w:ind w:left="1134" w:hanging="425"/>
        <w:contextualSpacing/>
        <w:rPr>
          <w:rFonts w:ascii="Arial" w:hAnsi="Arial" w:cs="Arial"/>
        </w:rPr>
      </w:pPr>
      <w:del w:id="31" w:author="MNB" w:date="2025-08-10T22:44:00Z">
        <w:r>
          <w:rPr>
            <w:rFonts w:ascii="Arial" w:hAnsi="Arial" w:cs="Arial"/>
          </w:rPr>
          <w:delText>k</w:delText>
        </w:r>
        <w:r w:rsidR="00854678">
          <w:rPr>
            <w:rFonts w:ascii="Arial" w:hAnsi="Arial" w:cs="Arial"/>
          </w:rPr>
          <w:delText>1</w:delText>
        </w:r>
        <w:r>
          <w:rPr>
            <w:rFonts w:ascii="Arial" w:hAnsi="Arial" w:cs="Arial"/>
          </w:rPr>
          <w:delText xml:space="preserve">) </w:delText>
        </w:r>
      </w:del>
      <w:ins w:id="32" w:author="MNB" w:date="2025-08-10T22:44:00Z">
        <w:r w:rsidR="00075B36">
          <w:rPr>
            <w:rFonts w:ascii="Arial" w:hAnsi="Arial" w:cs="Arial"/>
          </w:rPr>
          <w:t>m</w:t>
        </w:r>
        <w:r w:rsidR="00854678">
          <w:rPr>
            <w:rFonts w:ascii="Arial" w:hAnsi="Arial" w:cs="Arial"/>
          </w:rPr>
          <w:t>1</w:t>
        </w:r>
        <w:r>
          <w:rPr>
            <w:rFonts w:ascii="Arial" w:hAnsi="Arial" w:cs="Arial"/>
          </w:rPr>
          <w:t>)</w:t>
        </w:r>
        <w:r w:rsidR="002D315E">
          <w:rPr>
            <w:rFonts w:ascii="Arial" w:hAnsi="Arial" w:cs="Arial"/>
          </w:rPr>
          <w:tab/>
        </w:r>
      </w:ins>
      <w:r w:rsidRPr="002A47FC">
        <w:rPr>
          <w:rFonts w:ascii="Arial" w:hAnsi="Arial" w:cs="Arial"/>
        </w:rPr>
        <w:t>A</w:t>
      </w:r>
      <w:r w:rsidR="00CC37F7">
        <w:rPr>
          <w:rFonts w:ascii="Arial" w:hAnsi="Arial" w:cs="Arial"/>
        </w:rPr>
        <w:t xml:space="preserve"> hálózati egység</w:t>
      </w:r>
      <w:r w:rsidRPr="002A47FC">
        <w:rPr>
          <w:rFonts w:ascii="Arial" w:hAnsi="Arial" w:cs="Arial"/>
        </w:rPr>
        <w:t xml:space="preserve"> </w:t>
      </w:r>
      <w:r w:rsidR="00CC37F7">
        <w:rPr>
          <w:rFonts w:ascii="Arial" w:hAnsi="Arial" w:cs="Arial"/>
        </w:rPr>
        <w:t>f</w:t>
      </w:r>
      <w:r w:rsidRPr="002A47FC">
        <w:rPr>
          <w:rFonts w:ascii="Arial" w:hAnsi="Arial" w:cs="Arial"/>
        </w:rPr>
        <w:t>elfüggesztésének kezdete</w:t>
      </w:r>
    </w:p>
    <w:p w14:paraId="580DAD52" w14:textId="5D6FE04C" w:rsidR="00D81C1C" w:rsidRPr="007F7E51" w:rsidRDefault="00854678" w:rsidP="00684A1B">
      <w:pPr>
        <w:spacing w:after="0"/>
        <w:ind w:left="1134" w:hanging="425"/>
        <w:contextualSpacing/>
        <w:rPr>
          <w:rFonts w:ascii="Arial" w:hAnsi="Arial" w:cs="Arial"/>
        </w:rPr>
      </w:pPr>
      <w:del w:id="33" w:author="MNB" w:date="2025-08-10T22:44:00Z">
        <w:r>
          <w:rPr>
            <w:rFonts w:ascii="Arial" w:hAnsi="Arial" w:cs="Arial"/>
          </w:rPr>
          <w:delText>k2</w:delText>
        </w:r>
        <w:r w:rsidR="00D81C1C" w:rsidRPr="007F7E51">
          <w:rPr>
            <w:rFonts w:ascii="Arial" w:hAnsi="Arial" w:cs="Arial"/>
          </w:rPr>
          <w:delText xml:space="preserve">) </w:delText>
        </w:r>
      </w:del>
      <w:ins w:id="34" w:author="MNB" w:date="2025-08-10T22:44:00Z">
        <w:r w:rsidR="00075B36">
          <w:rPr>
            <w:rFonts w:ascii="Arial" w:hAnsi="Arial" w:cs="Arial"/>
          </w:rPr>
          <w:t>m</w:t>
        </w:r>
        <w:r>
          <w:rPr>
            <w:rFonts w:ascii="Arial" w:hAnsi="Arial" w:cs="Arial"/>
          </w:rPr>
          <w:t>2</w:t>
        </w:r>
        <w:r w:rsidR="00D81C1C" w:rsidRPr="007F7E51">
          <w:rPr>
            <w:rFonts w:ascii="Arial" w:hAnsi="Arial" w:cs="Arial"/>
          </w:rPr>
          <w:t>)</w:t>
        </w:r>
        <w:r w:rsidR="002D315E">
          <w:rPr>
            <w:rFonts w:ascii="Arial" w:hAnsi="Arial" w:cs="Arial"/>
          </w:rPr>
          <w:tab/>
        </w:r>
      </w:ins>
      <w:r w:rsidR="00D81C1C" w:rsidRPr="007F7E51">
        <w:rPr>
          <w:rFonts w:ascii="Arial" w:hAnsi="Arial" w:cs="Arial"/>
        </w:rPr>
        <w:t xml:space="preserve">A </w:t>
      </w:r>
      <w:r w:rsidR="00CC37F7">
        <w:rPr>
          <w:rFonts w:ascii="Arial" w:hAnsi="Arial" w:cs="Arial"/>
        </w:rPr>
        <w:t xml:space="preserve">hálózati egység </w:t>
      </w:r>
      <w:r w:rsidR="00D81C1C" w:rsidRPr="007F7E51">
        <w:rPr>
          <w:rFonts w:ascii="Arial" w:hAnsi="Arial" w:cs="Arial"/>
        </w:rPr>
        <w:t>felfüggesztésének vége</w:t>
      </w:r>
    </w:p>
    <w:p w14:paraId="1FBEF7E9" w14:textId="77777777" w:rsidR="006E54C7" w:rsidRDefault="006E54C7" w:rsidP="00684A1B">
      <w:pPr>
        <w:numPr>
          <w:ilvl w:val="0"/>
          <w:numId w:val="14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A hálózati egység megszüntetésének dátuma</w:t>
      </w:r>
    </w:p>
    <w:p w14:paraId="7C39664E" w14:textId="74E6CEA4" w:rsidR="00C53AA8" w:rsidRPr="00C53AA8" w:rsidRDefault="00C53AA8" w:rsidP="00684A1B">
      <w:pPr>
        <w:numPr>
          <w:ilvl w:val="0"/>
          <w:numId w:val="14"/>
        </w:numPr>
        <w:spacing w:after="0"/>
        <w:contextualSpacing/>
        <w:rPr>
          <w:rFonts w:ascii="Arial" w:hAnsi="Arial" w:cs="Arial"/>
        </w:rPr>
      </w:pPr>
      <w:r w:rsidRPr="00C53AA8">
        <w:rPr>
          <w:rFonts w:ascii="Arial" w:hAnsi="Arial" w:cs="Arial"/>
        </w:rPr>
        <w:t xml:space="preserve">A </w:t>
      </w:r>
      <w:r w:rsidR="00720763">
        <w:rPr>
          <w:rFonts w:ascii="Arial" w:hAnsi="Arial" w:cs="Arial"/>
        </w:rPr>
        <w:t>hálózati egység</w:t>
      </w:r>
      <w:ins w:id="35" w:author="MNB" w:date="2025-08-10T22:44:00Z">
        <w:r w:rsidR="00CC5E31">
          <w:rPr>
            <w:rFonts w:ascii="Arial" w:hAnsi="Arial" w:cs="Arial"/>
          </w:rPr>
          <w:t xml:space="preserve"> (fiók)</w:t>
        </w:r>
      </w:ins>
      <w:r w:rsidR="00720763">
        <w:rPr>
          <w:rFonts w:ascii="Arial" w:hAnsi="Arial" w:cs="Arial"/>
        </w:rPr>
        <w:t xml:space="preserve"> </w:t>
      </w:r>
      <w:r w:rsidRPr="00C53AA8">
        <w:rPr>
          <w:rFonts w:ascii="Arial" w:hAnsi="Arial" w:cs="Arial"/>
        </w:rPr>
        <w:t>nyújt</w:t>
      </w:r>
      <w:r w:rsidR="00265709">
        <w:rPr>
          <w:rFonts w:ascii="Arial" w:hAnsi="Arial" w:cs="Arial"/>
        </w:rPr>
        <w:t>-e</w:t>
      </w:r>
      <w:r w:rsidRPr="00C53AA8">
        <w:rPr>
          <w:rFonts w:ascii="Arial" w:hAnsi="Arial" w:cs="Arial"/>
        </w:rPr>
        <w:t xml:space="preserve"> </w:t>
      </w:r>
      <w:r w:rsidR="00E676EE" w:rsidRPr="00023607">
        <w:rPr>
          <w:rFonts w:ascii="Arial" w:hAnsi="Arial" w:cs="Arial"/>
        </w:rPr>
        <w:t xml:space="preserve">a befektetési vállalkozásokról és az árutőzsdei szolgáltatókról, valamint az általuk végezhető tevékenységek szabályairól szóló 2007. évi CXXXVIII. </w:t>
      </w:r>
      <w:r w:rsidR="00E676EE" w:rsidRPr="00E676EE">
        <w:rPr>
          <w:rFonts w:ascii="Arial" w:hAnsi="Arial" w:cs="Arial"/>
        </w:rPr>
        <w:t>törvény 123. § (1) bekezdés f) pont</w:t>
      </w:r>
      <w:r w:rsidR="004570B0">
        <w:rPr>
          <w:rFonts w:ascii="Arial" w:hAnsi="Arial" w:cs="Arial"/>
        </w:rPr>
        <w:t>ja szerint</w:t>
      </w:r>
      <w:r w:rsidR="00E676EE" w:rsidRPr="00E676EE" w:rsidDel="00265709">
        <w:rPr>
          <w:rFonts w:ascii="Arial" w:hAnsi="Arial" w:cs="Arial"/>
        </w:rPr>
        <w:t xml:space="preserve"> </w:t>
      </w:r>
      <w:r w:rsidR="00265709" w:rsidRPr="00E676EE">
        <w:rPr>
          <w:rFonts w:ascii="Arial" w:hAnsi="Arial" w:cs="Arial"/>
        </w:rPr>
        <w:t>bejelentésköteles</w:t>
      </w:r>
      <w:r w:rsidR="00265709">
        <w:rPr>
          <w:rFonts w:ascii="Arial" w:hAnsi="Arial" w:cs="Arial"/>
        </w:rPr>
        <w:t xml:space="preserve"> befektetési szolgáltatást</w:t>
      </w:r>
    </w:p>
    <w:p w14:paraId="4116B52C" w14:textId="77777777" w:rsidR="00DB2069" w:rsidRPr="00DB2069" w:rsidRDefault="00DB2069" w:rsidP="00684A1B">
      <w:pPr>
        <w:numPr>
          <w:ilvl w:val="0"/>
          <w:numId w:val="14"/>
        </w:numPr>
        <w:spacing w:after="0"/>
        <w:contextualSpacing/>
        <w:rPr>
          <w:rFonts w:ascii="Arial" w:hAnsi="Arial" w:cs="Arial"/>
        </w:rPr>
      </w:pPr>
      <w:r w:rsidRPr="00023607">
        <w:rPr>
          <w:rFonts w:ascii="Arial" w:hAnsi="Arial" w:cs="Arial"/>
        </w:rPr>
        <w:t>A beküldött adatok a valóságnak megfelelnek</w:t>
      </w:r>
    </w:p>
    <w:p w14:paraId="1F31361F" w14:textId="77777777" w:rsidR="00DB2069" w:rsidRPr="008C5D19" w:rsidRDefault="00DB2069" w:rsidP="00684A1B">
      <w:pPr>
        <w:spacing w:after="0"/>
        <w:rPr>
          <w:rFonts w:ascii="Arial" w:hAnsi="Arial" w:cs="Arial"/>
        </w:rPr>
      </w:pPr>
    </w:p>
    <w:sectPr w:rsidR="00DB2069" w:rsidRPr="008C5D19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46A8A" w14:textId="77777777" w:rsidR="00684A1B" w:rsidRDefault="00684A1B">
      <w:r>
        <w:separator/>
      </w:r>
    </w:p>
  </w:endnote>
  <w:endnote w:type="continuationSeparator" w:id="0">
    <w:p w14:paraId="72EC78B7" w14:textId="77777777" w:rsidR="00684A1B" w:rsidRDefault="00684A1B">
      <w:r>
        <w:continuationSeparator/>
      </w:r>
    </w:p>
  </w:endnote>
  <w:endnote w:type="continuationNotice" w:id="1">
    <w:p w14:paraId="2E8C94DF" w14:textId="77777777" w:rsidR="00684A1B" w:rsidRDefault="00684A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ABDED" w14:textId="77777777" w:rsidR="00423B31" w:rsidRPr="00AC6950" w:rsidRDefault="00423B31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22C6C" w14:textId="77777777" w:rsidR="00684A1B" w:rsidRDefault="00684A1B">
      <w:r>
        <w:separator/>
      </w:r>
    </w:p>
  </w:footnote>
  <w:footnote w:type="continuationSeparator" w:id="0">
    <w:p w14:paraId="10EFFD21" w14:textId="77777777" w:rsidR="00684A1B" w:rsidRDefault="00684A1B">
      <w:r>
        <w:continuationSeparator/>
      </w:r>
    </w:p>
  </w:footnote>
  <w:footnote w:type="continuationNotice" w:id="1">
    <w:p w14:paraId="2295866A" w14:textId="77777777" w:rsidR="00684A1B" w:rsidRDefault="00684A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708EE" w14:textId="77777777" w:rsidR="00423B31" w:rsidRPr="00AC6950" w:rsidRDefault="00423B31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5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D4034DA"/>
    <w:multiLevelType w:val="hybridMultilevel"/>
    <w:tmpl w:val="BF6042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53756A"/>
    <w:multiLevelType w:val="hybridMultilevel"/>
    <w:tmpl w:val="6052994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B4C45"/>
    <w:multiLevelType w:val="hybridMultilevel"/>
    <w:tmpl w:val="5AE0DAC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3C14B1"/>
    <w:multiLevelType w:val="hybridMultilevel"/>
    <w:tmpl w:val="07965B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6578909">
    <w:abstractNumId w:val="4"/>
  </w:num>
  <w:num w:numId="2" w16cid:durableId="95910040">
    <w:abstractNumId w:val="2"/>
  </w:num>
  <w:num w:numId="3" w16cid:durableId="260256949">
    <w:abstractNumId w:val="5"/>
  </w:num>
  <w:num w:numId="4" w16cid:durableId="520826804">
    <w:abstractNumId w:val="0"/>
  </w:num>
  <w:num w:numId="5" w16cid:durableId="773018070">
    <w:abstractNumId w:val="1"/>
  </w:num>
  <w:num w:numId="6" w16cid:durableId="408891326">
    <w:abstractNumId w:val="9"/>
  </w:num>
  <w:num w:numId="7" w16cid:durableId="2049642415">
    <w:abstractNumId w:val="3"/>
  </w:num>
  <w:num w:numId="8" w16cid:durableId="933325144">
    <w:abstractNumId w:val="13"/>
  </w:num>
  <w:num w:numId="9" w16cid:durableId="1385135849">
    <w:abstractNumId w:val="9"/>
    <w:lvlOverride w:ilvl="0">
      <w:startOverride w:val="1"/>
    </w:lvlOverride>
  </w:num>
  <w:num w:numId="10" w16cid:durableId="1882740636">
    <w:abstractNumId w:val="12"/>
  </w:num>
  <w:num w:numId="11" w16cid:durableId="79760286">
    <w:abstractNumId w:val="6"/>
  </w:num>
  <w:num w:numId="12" w16cid:durableId="341979573">
    <w:abstractNumId w:val="9"/>
  </w:num>
  <w:num w:numId="13" w16cid:durableId="530580048">
    <w:abstractNumId w:val="8"/>
  </w:num>
  <w:num w:numId="14" w16cid:durableId="357969339">
    <w:abstractNumId w:val="10"/>
  </w:num>
  <w:num w:numId="15" w16cid:durableId="650718150">
    <w:abstractNumId w:val="14"/>
  </w:num>
  <w:num w:numId="16" w16cid:durableId="183399180">
    <w:abstractNumId w:val="11"/>
  </w:num>
  <w:num w:numId="17" w16cid:durableId="345060052">
    <w:abstractNumId w:val="7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E7D"/>
    <w:rsid w:val="00002112"/>
    <w:rsid w:val="0000273C"/>
    <w:rsid w:val="000147B7"/>
    <w:rsid w:val="00017B1B"/>
    <w:rsid w:val="000208FA"/>
    <w:rsid w:val="00023607"/>
    <w:rsid w:val="0002498B"/>
    <w:rsid w:val="000250E6"/>
    <w:rsid w:val="00025F46"/>
    <w:rsid w:val="00027695"/>
    <w:rsid w:val="00027B62"/>
    <w:rsid w:val="0003222C"/>
    <w:rsid w:val="00033357"/>
    <w:rsid w:val="00035697"/>
    <w:rsid w:val="000450C1"/>
    <w:rsid w:val="00045733"/>
    <w:rsid w:val="00054D32"/>
    <w:rsid w:val="0005577F"/>
    <w:rsid w:val="00057C4A"/>
    <w:rsid w:val="00060148"/>
    <w:rsid w:val="00063216"/>
    <w:rsid w:val="0006374F"/>
    <w:rsid w:val="00064546"/>
    <w:rsid w:val="00067610"/>
    <w:rsid w:val="00067BE2"/>
    <w:rsid w:val="00067C0C"/>
    <w:rsid w:val="00071B58"/>
    <w:rsid w:val="00075B36"/>
    <w:rsid w:val="000775AF"/>
    <w:rsid w:val="0008131E"/>
    <w:rsid w:val="00081934"/>
    <w:rsid w:val="000831EC"/>
    <w:rsid w:val="00087E97"/>
    <w:rsid w:val="000A3A63"/>
    <w:rsid w:val="000A5ED8"/>
    <w:rsid w:val="000A71F3"/>
    <w:rsid w:val="000A7ADA"/>
    <w:rsid w:val="000C2918"/>
    <w:rsid w:val="000C35C9"/>
    <w:rsid w:val="000C701E"/>
    <w:rsid w:val="000C701F"/>
    <w:rsid w:val="000D1C8B"/>
    <w:rsid w:val="000D1E44"/>
    <w:rsid w:val="000D3881"/>
    <w:rsid w:val="000D40AE"/>
    <w:rsid w:val="000D4F61"/>
    <w:rsid w:val="000D5F26"/>
    <w:rsid w:val="000D74AB"/>
    <w:rsid w:val="000E2CBD"/>
    <w:rsid w:val="000E4EE3"/>
    <w:rsid w:val="000F01AF"/>
    <w:rsid w:val="000F2858"/>
    <w:rsid w:val="000F2AE0"/>
    <w:rsid w:val="000F30B8"/>
    <w:rsid w:val="000F4CB8"/>
    <w:rsid w:val="000F68FE"/>
    <w:rsid w:val="00101654"/>
    <w:rsid w:val="0010447E"/>
    <w:rsid w:val="0010496C"/>
    <w:rsid w:val="00110868"/>
    <w:rsid w:val="00113C88"/>
    <w:rsid w:val="001255A4"/>
    <w:rsid w:val="00126185"/>
    <w:rsid w:val="00132260"/>
    <w:rsid w:val="00133A51"/>
    <w:rsid w:val="00133D19"/>
    <w:rsid w:val="00134679"/>
    <w:rsid w:val="001356A6"/>
    <w:rsid w:val="001357D0"/>
    <w:rsid w:val="00136260"/>
    <w:rsid w:val="001421CC"/>
    <w:rsid w:val="00143691"/>
    <w:rsid w:val="00150045"/>
    <w:rsid w:val="00152DBF"/>
    <w:rsid w:val="0015634F"/>
    <w:rsid w:val="00163C53"/>
    <w:rsid w:val="00166F6C"/>
    <w:rsid w:val="001747F6"/>
    <w:rsid w:val="0018317C"/>
    <w:rsid w:val="0018359E"/>
    <w:rsid w:val="0018619A"/>
    <w:rsid w:val="00186DA0"/>
    <w:rsid w:val="001870A7"/>
    <w:rsid w:val="00191B8D"/>
    <w:rsid w:val="001935C7"/>
    <w:rsid w:val="00193F96"/>
    <w:rsid w:val="00197350"/>
    <w:rsid w:val="001A2BAA"/>
    <w:rsid w:val="001A67A3"/>
    <w:rsid w:val="001B3486"/>
    <w:rsid w:val="001C0FAA"/>
    <w:rsid w:val="001C18B1"/>
    <w:rsid w:val="001C24F1"/>
    <w:rsid w:val="001C466F"/>
    <w:rsid w:val="001C5C33"/>
    <w:rsid w:val="001D4211"/>
    <w:rsid w:val="001D5999"/>
    <w:rsid w:val="001D59FD"/>
    <w:rsid w:val="001D5FE5"/>
    <w:rsid w:val="001D60A8"/>
    <w:rsid w:val="001D7401"/>
    <w:rsid w:val="001E34FF"/>
    <w:rsid w:val="001E4231"/>
    <w:rsid w:val="001E5EBC"/>
    <w:rsid w:val="001E621D"/>
    <w:rsid w:val="001F0E5D"/>
    <w:rsid w:val="001F1610"/>
    <w:rsid w:val="001F609F"/>
    <w:rsid w:val="00200821"/>
    <w:rsid w:val="002012AD"/>
    <w:rsid w:val="00206642"/>
    <w:rsid w:val="00214230"/>
    <w:rsid w:val="0021484C"/>
    <w:rsid w:val="0022056B"/>
    <w:rsid w:val="00226D76"/>
    <w:rsid w:val="0022764E"/>
    <w:rsid w:val="00230B89"/>
    <w:rsid w:val="002350C7"/>
    <w:rsid w:val="002374BB"/>
    <w:rsid w:val="00240C97"/>
    <w:rsid w:val="0024525F"/>
    <w:rsid w:val="002522F1"/>
    <w:rsid w:val="00253011"/>
    <w:rsid w:val="002602F5"/>
    <w:rsid w:val="002611AE"/>
    <w:rsid w:val="0026180A"/>
    <w:rsid w:val="0026204D"/>
    <w:rsid w:val="00265709"/>
    <w:rsid w:val="00270724"/>
    <w:rsid w:val="00271371"/>
    <w:rsid w:val="00273052"/>
    <w:rsid w:val="0027402D"/>
    <w:rsid w:val="002866DE"/>
    <w:rsid w:val="00287D15"/>
    <w:rsid w:val="00290D47"/>
    <w:rsid w:val="00292177"/>
    <w:rsid w:val="00295C50"/>
    <w:rsid w:val="00296B04"/>
    <w:rsid w:val="002A3B0E"/>
    <w:rsid w:val="002A47FC"/>
    <w:rsid w:val="002B15F5"/>
    <w:rsid w:val="002B3674"/>
    <w:rsid w:val="002B4D45"/>
    <w:rsid w:val="002B6B78"/>
    <w:rsid w:val="002B6D25"/>
    <w:rsid w:val="002B78E0"/>
    <w:rsid w:val="002C5239"/>
    <w:rsid w:val="002C728F"/>
    <w:rsid w:val="002C7AB8"/>
    <w:rsid w:val="002C7D4D"/>
    <w:rsid w:val="002C7DD0"/>
    <w:rsid w:val="002D0D49"/>
    <w:rsid w:val="002D315E"/>
    <w:rsid w:val="002D5E55"/>
    <w:rsid w:val="002F34ED"/>
    <w:rsid w:val="002F602F"/>
    <w:rsid w:val="00300EE3"/>
    <w:rsid w:val="00302136"/>
    <w:rsid w:val="00313246"/>
    <w:rsid w:val="003137CA"/>
    <w:rsid w:val="003158D7"/>
    <w:rsid w:val="00320F64"/>
    <w:rsid w:val="00322D59"/>
    <w:rsid w:val="003231ED"/>
    <w:rsid w:val="003243DB"/>
    <w:rsid w:val="00327A74"/>
    <w:rsid w:val="00333E73"/>
    <w:rsid w:val="00341BB5"/>
    <w:rsid w:val="00343614"/>
    <w:rsid w:val="00343E01"/>
    <w:rsid w:val="0035153B"/>
    <w:rsid w:val="003524A6"/>
    <w:rsid w:val="003548F7"/>
    <w:rsid w:val="003701D4"/>
    <w:rsid w:val="003704B1"/>
    <w:rsid w:val="003728FE"/>
    <w:rsid w:val="00373BD2"/>
    <w:rsid w:val="0037696F"/>
    <w:rsid w:val="00380643"/>
    <w:rsid w:val="003824BF"/>
    <w:rsid w:val="003827F0"/>
    <w:rsid w:val="00391B59"/>
    <w:rsid w:val="00391D46"/>
    <w:rsid w:val="00394AC0"/>
    <w:rsid w:val="00395B14"/>
    <w:rsid w:val="00395D13"/>
    <w:rsid w:val="00397F34"/>
    <w:rsid w:val="003A5F8B"/>
    <w:rsid w:val="003B12B2"/>
    <w:rsid w:val="003B46BE"/>
    <w:rsid w:val="003B789F"/>
    <w:rsid w:val="003C5699"/>
    <w:rsid w:val="003D04DD"/>
    <w:rsid w:val="003D52BC"/>
    <w:rsid w:val="003E0015"/>
    <w:rsid w:val="003F128A"/>
    <w:rsid w:val="004022D6"/>
    <w:rsid w:val="0041484F"/>
    <w:rsid w:val="00423440"/>
    <w:rsid w:val="00423B31"/>
    <w:rsid w:val="00423D50"/>
    <w:rsid w:val="00430262"/>
    <w:rsid w:val="0043276D"/>
    <w:rsid w:val="004330EA"/>
    <w:rsid w:val="00434DC6"/>
    <w:rsid w:val="00442ABF"/>
    <w:rsid w:val="004451FE"/>
    <w:rsid w:val="00453087"/>
    <w:rsid w:val="00454899"/>
    <w:rsid w:val="00455A38"/>
    <w:rsid w:val="004570B0"/>
    <w:rsid w:val="00465939"/>
    <w:rsid w:val="0047029F"/>
    <w:rsid w:val="004729CE"/>
    <w:rsid w:val="00474131"/>
    <w:rsid w:val="0048183A"/>
    <w:rsid w:val="004858DF"/>
    <w:rsid w:val="00491483"/>
    <w:rsid w:val="004919C2"/>
    <w:rsid w:val="00492558"/>
    <w:rsid w:val="00494C89"/>
    <w:rsid w:val="004A58E3"/>
    <w:rsid w:val="004A5F09"/>
    <w:rsid w:val="004B02E9"/>
    <w:rsid w:val="004B1A68"/>
    <w:rsid w:val="004B4870"/>
    <w:rsid w:val="004B63C5"/>
    <w:rsid w:val="004C2360"/>
    <w:rsid w:val="004D270F"/>
    <w:rsid w:val="004D455D"/>
    <w:rsid w:val="004D7635"/>
    <w:rsid w:val="004E2BA2"/>
    <w:rsid w:val="004F10D8"/>
    <w:rsid w:val="004F1BAA"/>
    <w:rsid w:val="004F3A5F"/>
    <w:rsid w:val="004F42D5"/>
    <w:rsid w:val="004F529F"/>
    <w:rsid w:val="004F72B9"/>
    <w:rsid w:val="0050045B"/>
    <w:rsid w:val="00501172"/>
    <w:rsid w:val="00503A99"/>
    <w:rsid w:val="0050657B"/>
    <w:rsid w:val="00510009"/>
    <w:rsid w:val="00513B1F"/>
    <w:rsid w:val="0051486A"/>
    <w:rsid w:val="005149CD"/>
    <w:rsid w:val="00516455"/>
    <w:rsid w:val="00517847"/>
    <w:rsid w:val="0052546E"/>
    <w:rsid w:val="0052584F"/>
    <w:rsid w:val="005312FD"/>
    <w:rsid w:val="00531CE0"/>
    <w:rsid w:val="005362B2"/>
    <w:rsid w:val="00540B4E"/>
    <w:rsid w:val="0054347B"/>
    <w:rsid w:val="00544934"/>
    <w:rsid w:val="00552772"/>
    <w:rsid w:val="00557A68"/>
    <w:rsid w:val="00561175"/>
    <w:rsid w:val="005648EE"/>
    <w:rsid w:val="00571C3C"/>
    <w:rsid w:val="005763C5"/>
    <w:rsid w:val="00581D24"/>
    <w:rsid w:val="0058420E"/>
    <w:rsid w:val="0058459E"/>
    <w:rsid w:val="00586D4D"/>
    <w:rsid w:val="005A011E"/>
    <w:rsid w:val="005A3531"/>
    <w:rsid w:val="005A3DDE"/>
    <w:rsid w:val="005A4B0D"/>
    <w:rsid w:val="005A788E"/>
    <w:rsid w:val="005B0A26"/>
    <w:rsid w:val="005C2075"/>
    <w:rsid w:val="005C3F73"/>
    <w:rsid w:val="005C498A"/>
    <w:rsid w:val="005C5BB7"/>
    <w:rsid w:val="005D1A2C"/>
    <w:rsid w:val="005D6030"/>
    <w:rsid w:val="005E0CF2"/>
    <w:rsid w:val="005E2278"/>
    <w:rsid w:val="005F3818"/>
    <w:rsid w:val="005F3E3D"/>
    <w:rsid w:val="00602F0C"/>
    <w:rsid w:val="00603723"/>
    <w:rsid w:val="00610E45"/>
    <w:rsid w:val="00627BFA"/>
    <w:rsid w:val="00627F3F"/>
    <w:rsid w:val="00642A07"/>
    <w:rsid w:val="00643529"/>
    <w:rsid w:val="00643CB4"/>
    <w:rsid w:val="00644BE4"/>
    <w:rsid w:val="0065034A"/>
    <w:rsid w:val="006621AE"/>
    <w:rsid w:val="0067570F"/>
    <w:rsid w:val="00681108"/>
    <w:rsid w:val="00684A1B"/>
    <w:rsid w:val="006869CB"/>
    <w:rsid w:val="00690C97"/>
    <w:rsid w:val="00693253"/>
    <w:rsid w:val="006932D7"/>
    <w:rsid w:val="0069441B"/>
    <w:rsid w:val="006A54BA"/>
    <w:rsid w:val="006A5886"/>
    <w:rsid w:val="006A66EB"/>
    <w:rsid w:val="006B0392"/>
    <w:rsid w:val="006B2726"/>
    <w:rsid w:val="006B74DF"/>
    <w:rsid w:val="006C2C3D"/>
    <w:rsid w:val="006C4871"/>
    <w:rsid w:val="006C700F"/>
    <w:rsid w:val="006D0881"/>
    <w:rsid w:val="006D3867"/>
    <w:rsid w:val="006E45F8"/>
    <w:rsid w:val="006E54C7"/>
    <w:rsid w:val="006E5F78"/>
    <w:rsid w:val="006F0376"/>
    <w:rsid w:val="006F39C8"/>
    <w:rsid w:val="006F5D02"/>
    <w:rsid w:val="006F6144"/>
    <w:rsid w:val="00702E90"/>
    <w:rsid w:val="00703E97"/>
    <w:rsid w:val="00707C38"/>
    <w:rsid w:val="00720763"/>
    <w:rsid w:val="007236B8"/>
    <w:rsid w:val="0072398E"/>
    <w:rsid w:val="00732D87"/>
    <w:rsid w:val="00737660"/>
    <w:rsid w:val="007376E0"/>
    <w:rsid w:val="00744A1F"/>
    <w:rsid w:val="00746D82"/>
    <w:rsid w:val="007474DD"/>
    <w:rsid w:val="0075441F"/>
    <w:rsid w:val="00754A11"/>
    <w:rsid w:val="00757258"/>
    <w:rsid w:val="00761FB2"/>
    <w:rsid w:val="00767D3F"/>
    <w:rsid w:val="00771AE4"/>
    <w:rsid w:val="00774306"/>
    <w:rsid w:val="00782B05"/>
    <w:rsid w:val="00782B80"/>
    <w:rsid w:val="0078510D"/>
    <w:rsid w:val="00786EF4"/>
    <w:rsid w:val="00791092"/>
    <w:rsid w:val="007913EE"/>
    <w:rsid w:val="00792C7B"/>
    <w:rsid w:val="007973EC"/>
    <w:rsid w:val="007A2BE7"/>
    <w:rsid w:val="007A384F"/>
    <w:rsid w:val="007B1174"/>
    <w:rsid w:val="007B39B9"/>
    <w:rsid w:val="007B7FC8"/>
    <w:rsid w:val="007D67A3"/>
    <w:rsid w:val="007D6BD6"/>
    <w:rsid w:val="007D7E92"/>
    <w:rsid w:val="007E0286"/>
    <w:rsid w:val="007E5397"/>
    <w:rsid w:val="007F197C"/>
    <w:rsid w:val="007F1D57"/>
    <w:rsid w:val="007F7E59"/>
    <w:rsid w:val="00813A48"/>
    <w:rsid w:val="00813ECB"/>
    <w:rsid w:val="00823B7E"/>
    <w:rsid w:val="00824043"/>
    <w:rsid w:val="008262D3"/>
    <w:rsid w:val="0083252A"/>
    <w:rsid w:val="008349B3"/>
    <w:rsid w:val="008370C0"/>
    <w:rsid w:val="00840065"/>
    <w:rsid w:val="00841A61"/>
    <w:rsid w:val="00844283"/>
    <w:rsid w:val="0084582F"/>
    <w:rsid w:val="00847C0A"/>
    <w:rsid w:val="008512C4"/>
    <w:rsid w:val="008528A0"/>
    <w:rsid w:val="00854678"/>
    <w:rsid w:val="00860131"/>
    <w:rsid w:val="00860860"/>
    <w:rsid w:val="00864468"/>
    <w:rsid w:val="00866547"/>
    <w:rsid w:val="00876324"/>
    <w:rsid w:val="00881344"/>
    <w:rsid w:val="00882E9F"/>
    <w:rsid w:val="008912BB"/>
    <w:rsid w:val="008935BD"/>
    <w:rsid w:val="008936DF"/>
    <w:rsid w:val="008A1C40"/>
    <w:rsid w:val="008A2EFA"/>
    <w:rsid w:val="008B61E3"/>
    <w:rsid w:val="008C474C"/>
    <w:rsid w:val="008C56D8"/>
    <w:rsid w:val="008C5D19"/>
    <w:rsid w:val="008D6221"/>
    <w:rsid w:val="008E2668"/>
    <w:rsid w:val="008E26F2"/>
    <w:rsid w:val="008E3579"/>
    <w:rsid w:val="008E3660"/>
    <w:rsid w:val="00903AC3"/>
    <w:rsid w:val="00904033"/>
    <w:rsid w:val="00907AD5"/>
    <w:rsid w:val="009217E5"/>
    <w:rsid w:val="009228DF"/>
    <w:rsid w:val="00923188"/>
    <w:rsid w:val="00925712"/>
    <w:rsid w:val="00926EA9"/>
    <w:rsid w:val="009304D6"/>
    <w:rsid w:val="00930F98"/>
    <w:rsid w:val="00933E50"/>
    <w:rsid w:val="00934193"/>
    <w:rsid w:val="00934F6E"/>
    <w:rsid w:val="0093692C"/>
    <w:rsid w:val="00937512"/>
    <w:rsid w:val="00937A0B"/>
    <w:rsid w:val="00941D5D"/>
    <w:rsid w:val="0094233D"/>
    <w:rsid w:val="00950ACA"/>
    <w:rsid w:val="009515D3"/>
    <w:rsid w:val="00957F22"/>
    <w:rsid w:val="009614CC"/>
    <w:rsid w:val="00961F15"/>
    <w:rsid w:val="00962FE4"/>
    <w:rsid w:val="00965E7D"/>
    <w:rsid w:val="009665AC"/>
    <w:rsid w:val="00976D45"/>
    <w:rsid w:val="00990B18"/>
    <w:rsid w:val="00991EAB"/>
    <w:rsid w:val="009920F0"/>
    <w:rsid w:val="009A4F0C"/>
    <w:rsid w:val="009B2208"/>
    <w:rsid w:val="009B3938"/>
    <w:rsid w:val="009B7F1B"/>
    <w:rsid w:val="009C09A6"/>
    <w:rsid w:val="009C6632"/>
    <w:rsid w:val="009D0800"/>
    <w:rsid w:val="009D1272"/>
    <w:rsid w:val="009D2629"/>
    <w:rsid w:val="009D3B3D"/>
    <w:rsid w:val="009D4156"/>
    <w:rsid w:val="009D67AC"/>
    <w:rsid w:val="009E0924"/>
    <w:rsid w:val="009E3A57"/>
    <w:rsid w:val="009E750B"/>
    <w:rsid w:val="009E7AC9"/>
    <w:rsid w:val="009F413A"/>
    <w:rsid w:val="00A00F2A"/>
    <w:rsid w:val="00A03212"/>
    <w:rsid w:val="00A0719C"/>
    <w:rsid w:val="00A13BFA"/>
    <w:rsid w:val="00A16867"/>
    <w:rsid w:val="00A17909"/>
    <w:rsid w:val="00A2173F"/>
    <w:rsid w:val="00A225CF"/>
    <w:rsid w:val="00A244C7"/>
    <w:rsid w:val="00A24533"/>
    <w:rsid w:val="00A26654"/>
    <w:rsid w:val="00A26ED3"/>
    <w:rsid w:val="00A3105B"/>
    <w:rsid w:val="00A34F95"/>
    <w:rsid w:val="00A42484"/>
    <w:rsid w:val="00A44C60"/>
    <w:rsid w:val="00A5096A"/>
    <w:rsid w:val="00A56BCD"/>
    <w:rsid w:val="00A57D44"/>
    <w:rsid w:val="00A60012"/>
    <w:rsid w:val="00A65361"/>
    <w:rsid w:val="00A77604"/>
    <w:rsid w:val="00A800A3"/>
    <w:rsid w:val="00A804E7"/>
    <w:rsid w:val="00A81085"/>
    <w:rsid w:val="00A82716"/>
    <w:rsid w:val="00A8495F"/>
    <w:rsid w:val="00A917E0"/>
    <w:rsid w:val="00A91F2E"/>
    <w:rsid w:val="00A94C01"/>
    <w:rsid w:val="00AA2BE0"/>
    <w:rsid w:val="00AA7388"/>
    <w:rsid w:val="00AA7D28"/>
    <w:rsid w:val="00AB3E83"/>
    <w:rsid w:val="00AB5B26"/>
    <w:rsid w:val="00AB7DBF"/>
    <w:rsid w:val="00AC195A"/>
    <w:rsid w:val="00AC2941"/>
    <w:rsid w:val="00AC53D0"/>
    <w:rsid w:val="00AC6950"/>
    <w:rsid w:val="00AC7A7A"/>
    <w:rsid w:val="00AD345C"/>
    <w:rsid w:val="00AE08FA"/>
    <w:rsid w:val="00AE0E24"/>
    <w:rsid w:val="00AE3CD1"/>
    <w:rsid w:val="00AE41D5"/>
    <w:rsid w:val="00AE4D73"/>
    <w:rsid w:val="00AF1C92"/>
    <w:rsid w:val="00AF7B9B"/>
    <w:rsid w:val="00B01ED0"/>
    <w:rsid w:val="00B06A80"/>
    <w:rsid w:val="00B06F8B"/>
    <w:rsid w:val="00B15880"/>
    <w:rsid w:val="00B17024"/>
    <w:rsid w:val="00B17A60"/>
    <w:rsid w:val="00B25C26"/>
    <w:rsid w:val="00B261BA"/>
    <w:rsid w:val="00B3064A"/>
    <w:rsid w:val="00B32B7D"/>
    <w:rsid w:val="00B3473A"/>
    <w:rsid w:val="00B37787"/>
    <w:rsid w:val="00B41826"/>
    <w:rsid w:val="00B4230E"/>
    <w:rsid w:val="00B4506F"/>
    <w:rsid w:val="00B45D0C"/>
    <w:rsid w:val="00B46F92"/>
    <w:rsid w:val="00B4727E"/>
    <w:rsid w:val="00B51E64"/>
    <w:rsid w:val="00B53C3B"/>
    <w:rsid w:val="00B54966"/>
    <w:rsid w:val="00B54E70"/>
    <w:rsid w:val="00B55827"/>
    <w:rsid w:val="00B56865"/>
    <w:rsid w:val="00B602C9"/>
    <w:rsid w:val="00B607F1"/>
    <w:rsid w:val="00B60C4E"/>
    <w:rsid w:val="00B62845"/>
    <w:rsid w:val="00B64835"/>
    <w:rsid w:val="00B66A7E"/>
    <w:rsid w:val="00B702D5"/>
    <w:rsid w:val="00B70A0E"/>
    <w:rsid w:val="00B7120D"/>
    <w:rsid w:val="00B723C6"/>
    <w:rsid w:val="00B726C4"/>
    <w:rsid w:val="00B800CB"/>
    <w:rsid w:val="00B8074B"/>
    <w:rsid w:val="00B8101A"/>
    <w:rsid w:val="00B861AB"/>
    <w:rsid w:val="00B862E8"/>
    <w:rsid w:val="00B92E4E"/>
    <w:rsid w:val="00B95842"/>
    <w:rsid w:val="00BA2A45"/>
    <w:rsid w:val="00BA593D"/>
    <w:rsid w:val="00BB27C2"/>
    <w:rsid w:val="00BB5356"/>
    <w:rsid w:val="00BB7D50"/>
    <w:rsid w:val="00BC5892"/>
    <w:rsid w:val="00BC622B"/>
    <w:rsid w:val="00BD0575"/>
    <w:rsid w:val="00BD12AC"/>
    <w:rsid w:val="00BD29BB"/>
    <w:rsid w:val="00BD75B8"/>
    <w:rsid w:val="00BE125E"/>
    <w:rsid w:val="00BE5440"/>
    <w:rsid w:val="00BE5843"/>
    <w:rsid w:val="00BF0359"/>
    <w:rsid w:val="00BF0B16"/>
    <w:rsid w:val="00BF3AF0"/>
    <w:rsid w:val="00C01E8F"/>
    <w:rsid w:val="00C0501F"/>
    <w:rsid w:val="00C06F2F"/>
    <w:rsid w:val="00C07885"/>
    <w:rsid w:val="00C136F8"/>
    <w:rsid w:val="00C146F6"/>
    <w:rsid w:val="00C1563C"/>
    <w:rsid w:val="00C17469"/>
    <w:rsid w:val="00C20799"/>
    <w:rsid w:val="00C22FB8"/>
    <w:rsid w:val="00C31F64"/>
    <w:rsid w:val="00C43AC5"/>
    <w:rsid w:val="00C522BD"/>
    <w:rsid w:val="00C53AA8"/>
    <w:rsid w:val="00C63F2A"/>
    <w:rsid w:val="00C64F11"/>
    <w:rsid w:val="00C74948"/>
    <w:rsid w:val="00C86DBB"/>
    <w:rsid w:val="00C907C0"/>
    <w:rsid w:val="00C93837"/>
    <w:rsid w:val="00CA398B"/>
    <w:rsid w:val="00CA5F9E"/>
    <w:rsid w:val="00CA6A06"/>
    <w:rsid w:val="00CA7403"/>
    <w:rsid w:val="00CC37F7"/>
    <w:rsid w:val="00CC4CB1"/>
    <w:rsid w:val="00CC5E31"/>
    <w:rsid w:val="00CD07FB"/>
    <w:rsid w:val="00CD36BC"/>
    <w:rsid w:val="00CD6E8D"/>
    <w:rsid w:val="00CD724F"/>
    <w:rsid w:val="00CE188C"/>
    <w:rsid w:val="00CF148C"/>
    <w:rsid w:val="00D00D53"/>
    <w:rsid w:val="00D02170"/>
    <w:rsid w:val="00D03058"/>
    <w:rsid w:val="00D0775C"/>
    <w:rsid w:val="00D11D8B"/>
    <w:rsid w:val="00D144FA"/>
    <w:rsid w:val="00D21043"/>
    <w:rsid w:val="00D265EF"/>
    <w:rsid w:val="00D2761D"/>
    <w:rsid w:val="00D355F8"/>
    <w:rsid w:val="00D42481"/>
    <w:rsid w:val="00D463F1"/>
    <w:rsid w:val="00D524BB"/>
    <w:rsid w:val="00D531F1"/>
    <w:rsid w:val="00D561C8"/>
    <w:rsid w:val="00D562C7"/>
    <w:rsid w:val="00D57CCE"/>
    <w:rsid w:val="00D65E8E"/>
    <w:rsid w:val="00D6703D"/>
    <w:rsid w:val="00D717DA"/>
    <w:rsid w:val="00D7659E"/>
    <w:rsid w:val="00D778DF"/>
    <w:rsid w:val="00D815CF"/>
    <w:rsid w:val="00D81C1C"/>
    <w:rsid w:val="00D84BA5"/>
    <w:rsid w:val="00D946B0"/>
    <w:rsid w:val="00DA0C35"/>
    <w:rsid w:val="00DA2679"/>
    <w:rsid w:val="00DA3039"/>
    <w:rsid w:val="00DA6B88"/>
    <w:rsid w:val="00DA73B6"/>
    <w:rsid w:val="00DB127D"/>
    <w:rsid w:val="00DB2069"/>
    <w:rsid w:val="00DC1A99"/>
    <w:rsid w:val="00DD62AD"/>
    <w:rsid w:val="00DD7153"/>
    <w:rsid w:val="00DE13E3"/>
    <w:rsid w:val="00DE77AF"/>
    <w:rsid w:val="00DF4F58"/>
    <w:rsid w:val="00E04D76"/>
    <w:rsid w:val="00E11840"/>
    <w:rsid w:val="00E11F2F"/>
    <w:rsid w:val="00E13A3A"/>
    <w:rsid w:val="00E14CD2"/>
    <w:rsid w:val="00E246CE"/>
    <w:rsid w:val="00E259B4"/>
    <w:rsid w:val="00E301AE"/>
    <w:rsid w:val="00E315BC"/>
    <w:rsid w:val="00E33610"/>
    <w:rsid w:val="00E33F8E"/>
    <w:rsid w:val="00E35139"/>
    <w:rsid w:val="00E37DAD"/>
    <w:rsid w:val="00E44555"/>
    <w:rsid w:val="00E4526A"/>
    <w:rsid w:val="00E50608"/>
    <w:rsid w:val="00E5165B"/>
    <w:rsid w:val="00E52ABA"/>
    <w:rsid w:val="00E5314F"/>
    <w:rsid w:val="00E653E3"/>
    <w:rsid w:val="00E66AEE"/>
    <w:rsid w:val="00E676EE"/>
    <w:rsid w:val="00E70FF5"/>
    <w:rsid w:val="00E736A7"/>
    <w:rsid w:val="00E74ED3"/>
    <w:rsid w:val="00E7676A"/>
    <w:rsid w:val="00E86ACD"/>
    <w:rsid w:val="00E87C26"/>
    <w:rsid w:val="00E96E90"/>
    <w:rsid w:val="00EA2361"/>
    <w:rsid w:val="00EA6452"/>
    <w:rsid w:val="00EA6B66"/>
    <w:rsid w:val="00EB11D4"/>
    <w:rsid w:val="00EB2886"/>
    <w:rsid w:val="00EB398E"/>
    <w:rsid w:val="00EB620A"/>
    <w:rsid w:val="00EC4096"/>
    <w:rsid w:val="00EC429C"/>
    <w:rsid w:val="00EC6A51"/>
    <w:rsid w:val="00ED05AC"/>
    <w:rsid w:val="00ED10E2"/>
    <w:rsid w:val="00ED183E"/>
    <w:rsid w:val="00ED1B33"/>
    <w:rsid w:val="00EE4050"/>
    <w:rsid w:val="00EE4149"/>
    <w:rsid w:val="00F044F3"/>
    <w:rsid w:val="00F04E3E"/>
    <w:rsid w:val="00F0696B"/>
    <w:rsid w:val="00F10771"/>
    <w:rsid w:val="00F15DD0"/>
    <w:rsid w:val="00F17E3A"/>
    <w:rsid w:val="00F205E5"/>
    <w:rsid w:val="00F2688E"/>
    <w:rsid w:val="00F30DC9"/>
    <w:rsid w:val="00F31B9E"/>
    <w:rsid w:val="00F43FF0"/>
    <w:rsid w:val="00F512A3"/>
    <w:rsid w:val="00F51AB4"/>
    <w:rsid w:val="00F523A8"/>
    <w:rsid w:val="00F54723"/>
    <w:rsid w:val="00F55845"/>
    <w:rsid w:val="00F57359"/>
    <w:rsid w:val="00F57AF5"/>
    <w:rsid w:val="00F57F3A"/>
    <w:rsid w:val="00F60A86"/>
    <w:rsid w:val="00F62B87"/>
    <w:rsid w:val="00F65208"/>
    <w:rsid w:val="00F67BE6"/>
    <w:rsid w:val="00F702E1"/>
    <w:rsid w:val="00F76C84"/>
    <w:rsid w:val="00F82BC5"/>
    <w:rsid w:val="00F83726"/>
    <w:rsid w:val="00F8481F"/>
    <w:rsid w:val="00F85D16"/>
    <w:rsid w:val="00F86B33"/>
    <w:rsid w:val="00F91C17"/>
    <w:rsid w:val="00F949B1"/>
    <w:rsid w:val="00F94DB3"/>
    <w:rsid w:val="00F958EE"/>
    <w:rsid w:val="00F95F2B"/>
    <w:rsid w:val="00F96EEB"/>
    <w:rsid w:val="00F96F8A"/>
    <w:rsid w:val="00F9761F"/>
    <w:rsid w:val="00FA102C"/>
    <w:rsid w:val="00FB2D49"/>
    <w:rsid w:val="00FB3124"/>
    <w:rsid w:val="00FB6866"/>
    <w:rsid w:val="00FC41FC"/>
    <w:rsid w:val="00FC5616"/>
    <w:rsid w:val="00FC7285"/>
    <w:rsid w:val="00FD328C"/>
    <w:rsid w:val="00FD46A2"/>
    <w:rsid w:val="00FD7299"/>
    <w:rsid w:val="00FE2094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400864"/>
  <w15:chartTrackingRefBased/>
  <w15:docId w15:val="{9D299A67-CE59-45C6-85AB-1DF966344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726C4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B726C4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B726C4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B726C4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B726C4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B726C4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B726C4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726C4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726C4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726C4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B726C4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B726C4"/>
  </w:style>
  <w:style w:type="table" w:customStyle="1" w:styleId="tblzat-mtrix">
    <w:name w:val="táblázat - mátrix"/>
    <w:basedOn w:val="Normltblzat"/>
    <w:uiPriority w:val="2"/>
    <w:qFormat/>
    <w:rsid w:val="00B726C4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B726C4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B726C4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B726C4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B726C4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B726C4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726C4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B726C4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726C4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B726C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B726C4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semiHidden/>
    <w:unhideWhenUsed/>
    <w:rsid w:val="00B726C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B726C4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B726C4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B726C4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B726C4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B726C4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B726C4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B726C4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B726C4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B726C4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B726C4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B726C4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726C4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726C4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726C4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B726C4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B726C4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B726C4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B726C4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B726C4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B726C4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B726C4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B726C4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B726C4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B726C4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B726C4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B726C4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B726C4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B726C4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B726C4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B726C4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B726C4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B726C4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B726C4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B726C4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B726C4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B726C4"/>
    <w:pPr>
      <w:numPr>
        <w:ilvl w:val="2"/>
        <w:numId w:val="15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B726C4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B726C4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B726C4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B726C4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B726C4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B726C4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B726C4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B726C4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B726C4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B726C4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B726C4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B726C4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B726C4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B726C4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B726C4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B726C4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B726C4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B726C4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B726C4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B726C4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B726C4"/>
    <w:rPr>
      <w:b/>
      <w:bCs/>
    </w:rPr>
  </w:style>
  <w:style w:type="character" w:styleId="Kiemels">
    <w:name w:val="Emphasis"/>
    <w:basedOn w:val="Bekezdsalapbettpusa"/>
    <w:uiPriority w:val="6"/>
    <w:qFormat/>
    <w:rsid w:val="00B726C4"/>
    <w:rPr>
      <w:i/>
      <w:iCs/>
    </w:rPr>
  </w:style>
  <w:style w:type="paragraph" w:styleId="Nincstrkz">
    <w:name w:val="No Spacing"/>
    <w:basedOn w:val="Norml"/>
    <w:uiPriority w:val="1"/>
    <w:rsid w:val="00B726C4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B726C4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B726C4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B726C4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726C4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B726C4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B726C4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B726C4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B726C4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character" w:styleId="Jegyzethivatkozs">
    <w:name w:val="annotation reference"/>
    <w:uiPriority w:val="99"/>
    <w:semiHidden/>
    <w:unhideWhenUsed/>
    <w:rsid w:val="00907AD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84A1B"/>
    <w:rPr>
      <w:lang w:val="x-none" w:eastAsia="x-none"/>
    </w:rPr>
  </w:style>
  <w:style w:type="character" w:customStyle="1" w:styleId="JegyzetszvegChar">
    <w:name w:val="Jegyzetszöveg Char"/>
    <w:link w:val="Jegyzetszveg"/>
    <w:uiPriority w:val="99"/>
    <w:rsid w:val="00907AD5"/>
    <w:rPr>
      <w:rFonts w:ascii="Calibri" w:eastAsiaTheme="minorHAnsi" w:hAnsi="Calibri" w:cstheme="minorBidi"/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7AD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907AD5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9515D3"/>
    <w:rPr>
      <w:rFonts w:ascii="Calibri" w:hAnsi="Calibri"/>
      <w:szCs w:val="22"/>
    </w:rPr>
  </w:style>
  <w:style w:type="paragraph" w:customStyle="1" w:styleId="ENBoxtitle">
    <w:name w:val="EN_Box_title"/>
    <w:basedOn w:val="Norml"/>
    <w:next w:val="Norml"/>
    <w:uiPriority w:val="1"/>
    <w:qFormat/>
    <w:rsid w:val="00B726C4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B726C4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B726C4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B726C4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B726C4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B726C4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B726C4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B726C4"/>
  </w:style>
  <w:style w:type="paragraph" w:customStyle="1" w:styleId="ENNormalBox">
    <w:name w:val="EN_Normal_Box"/>
    <w:basedOn w:val="Norml"/>
    <w:uiPriority w:val="1"/>
    <w:qFormat/>
    <w:rsid w:val="00B726C4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B726C4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B726C4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B726C4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B726C4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B726C4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B726C4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B726C4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B726C4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B726C4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B726C4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B726C4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B726C4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B726C4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B726C4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B726C4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B726C4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B726C4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B726C4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B726C4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B726C4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B726C4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B726C4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B726C4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B726C4"/>
    <w:rPr>
      <w:b w:val="0"/>
      <w:caps w:val="0"/>
      <w:sz w:val="52"/>
    </w:rPr>
  </w:style>
  <w:style w:type="paragraph" w:customStyle="1" w:styleId="Erskiemels2">
    <w:name w:val="Erős kiemelés2"/>
    <w:basedOn w:val="Norml"/>
    <w:uiPriority w:val="5"/>
    <w:qFormat/>
    <w:rsid w:val="00F2688E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A177A7D8-5BCA-4602-8EA1-C791297BF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1975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Potóczki Judit</dc:creator>
  <cp:keywords/>
  <cp:lastModifiedBy>MNB</cp:lastModifiedBy>
  <cp:revision>2</cp:revision>
  <cp:lastPrinted>2015-07-24T10:04:00Z</cp:lastPrinted>
  <dcterms:created xsi:type="dcterms:W3CDTF">2025-08-10T20:55:00Z</dcterms:created>
  <dcterms:modified xsi:type="dcterms:W3CDTF">2025-08-10T20:55:00Z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kormoscs@mnb.hu</vt:lpwstr>
  </property>
  <property fmtid="{D5CDD505-2E9C-101B-9397-08002B2CF9AE}" pid="6" name="MSIP_Label_b0d11092-50c9-4e74-84b5-b1af078dc3d0_SetDate">
    <vt:lpwstr>2018-08-27T09:05:34.1955279+02:00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</Properties>
</file>