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51841" w14:textId="77777777" w:rsidR="004E1F1E" w:rsidRPr="00961BE2" w:rsidRDefault="004E1F1E" w:rsidP="00987DDA">
      <w:pPr>
        <w:spacing w:after="0"/>
        <w:rPr>
          <w:rFonts w:ascii="Arial" w:hAnsi="Arial" w:cs="Arial"/>
          <w:b/>
          <w:bCs/>
        </w:rPr>
      </w:pPr>
      <w:r w:rsidRPr="00961BE2">
        <w:rPr>
          <w:rFonts w:ascii="Arial" w:hAnsi="Arial" w:cs="Arial"/>
          <w:b/>
          <w:bCs/>
        </w:rPr>
        <w:t>MNB azonosító</w:t>
      </w:r>
      <w:r w:rsidR="00AF02F5">
        <w:rPr>
          <w:rFonts w:ascii="Arial" w:hAnsi="Arial" w:cs="Arial"/>
          <w:b/>
          <w:bCs/>
        </w:rPr>
        <w:t xml:space="preserve"> kód</w:t>
      </w:r>
      <w:r w:rsidRPr="00961BE2">
        <w:rPr>
          <w:rFonts w:ascii="Arial" w:hAnsi="Arial" w:cs="Arial"/>
          <w:b/>
          <w:bCs/>
        </w:rPr>
        <w:t>: P56</w:t>
      </w:r>
    </w:p>
    <w:p w14:paraId="069045CA" w14:textId="77777777" w:rsidR="00B339CB" w:rsidRPr="00961BE2" w:rsidRDefault="00B339CB" w:rsidP="00987DDA">
      <w:pPr>
        <w:spacing w:after="0"/>
        <w:rPr>
          <w:rFonts w:ascii="Arial" w:hAnsi="Arial" w:cs="Arial"/>
          <w:bCs/>
        </w:rPr>
      </w:pPr>
    </w:p>
    <w:p w14:paraId="67D2177E" w14:textId="77777777" w:rsidR="00B339CB" w:rsidRPr="00961BE2" w:rsidRDefault="004E1F1E" w:rsidP="00987DDA">
      <w:pPr>
        <w:spacing w:after="0"/>
        <w:jc w:val="center"/>
        <w:rPr>
          <w:rFonts w:ascii="Arial" w:hAnsi="Arial" w:cs="Arial"/>
          <w:bCs/>
        </w:rPr>
      </w:pPr>
      <w:r w:rsidRPr="00961BE2">
        <w:rPr>
          <w:rFonts w:ascii="Arial" w:hAnsi="Arial" w:cs="Arial"/>
          <w:b/>
          <w:bCs/>
        </w:rPr>
        <w:t>Kitöltési előírások</w:t>
      </w:r>
    </w:p>
    <w:p w14:paraId="01DC370F" w14:textId="77777777" w:rsidR="004E1F1E" w:rsidRPr="00961BE2" w:rsidRDefault="004E1F1E" w:rsidP="00987DDA">
      <w:pPr>
        <w:spacing w:after="0"/>
        <w:jc w:val="center"/>
        <w:rPr>
          <w:rFonts w:ascii="Arial" w:hAnsi="Arial" w:cs="Arial"/>
          <w:b/>
          <w:bCs/>
        </w:rPr>
      </w:pPr>
      <w:r w:rsidRPr="00961BE2">
        <w:rPr>
          <w:rFonts w:ascii="Arial" w:hAnsi="Arial" w:cs="Arial"/>
          <w:b/>
          <w:bCs/>
        </w:rPr>
        <w:t>Pénzforgalmat bonyolító hálózati egységek és ATM-ek elhelyezkedésére, valamint a nyújtott</w:t>
      </w:r>
      <w:r w:rsidR="00B339CB" w:rsidRPr="00961BE2">
        <w:rPr>
          <w:rFonts w:ascii="Arial" w:hAnsi="Arial" w:cs="Arial"/>
          <w:b/>
          <w:bCs/>
        </w:rPr>
        <w:t xml:space="preserve"> </w:t>
      </w:r>
      <w:r w:rsidRPr="00961BE2">
        <w:rPr>
          <w:rFonts w:ascii="Arial" w:hAnsi="Arial" w:cs="Arial"/>
          <w:b/>
          <w:bCs/>
        </w:rPr>
        <w:t>szolgáltatásokra vonatkozó adatok</w:t>
      </w:r>
    </w:p>
    <w:p w14:paraId="7838FEB5" w14:textId="77777777" w:rsidR="00764C68" w:rsidRDefault="00764C68" w:rsidP="00987DDA">
      <w:pPr>
        <w:spacing w:after="0"/>
        <w:rPr>
          <w:rFonts w:ascii="Arial" w:hAnsi="Arial" w:cs="Arial"/>
          <w:bCs/>
        </w:rPr>
      </w:pPr>
    </w:p>
    <w:p w14:paraId="3D9051CE" w14:textId="77777777" w:rsidR="006D769B" w:rsidRDefault="006D769B" w:rsidP="00987DDA">
      <w:pPr>
        <w:spacing w:after="0"/>
        <w:rPr>
          <w:rFonts w:ascii="Arial" w:hAnsi="Arial" w:cs="Arial"/>
          <w:bCs/>
        </w:rPr>
      </w:pPr>
    </w:p>
    <w:p w14:paraId="649F138A" w14:textId="77777777" w:rsidR="004E1F1E" w:rsidRPr="00961BE2" w:rsidRDefault="00C4675F" w:rsidP="00987DDA">
      <w:pPr>
        <w:spacing w:after="0"/>
        <w:jc w:val="left"/>
        <w:rPr>
          <w:rFonts w:ascii="Arial" w:hAnsi="Arial" w:cs="Arial"/>
          <w:b/>
          <w:bCs/>
        </w:rPr>
      </w:pPr>
      <w:r w:rsidRPr="006E3457">
        <w:rPr>
          <w:rFonts w:ascii="Arial" w:hAnsi="Arial" w:cs="Arial"/>
          <w:b/>
          <w:bCs/>
        </w:rPr>
        <w:t>I.</w:t>
      </w:r>
      <w:r w:rsidR="00D20928">
        <w:rPr>
          <w:rFonts w:ascii="Arial" w:hAnsi="Arial" w:cs="Arial"/>
          <w:b/>
          <w:bCs/>
        </w:rPr>
        <w:t xml:space="preserve"> </w:t>
      </w:r>
      <w:r w:rsidR="004E1F1E" w:rsidRPr="00961BE2">
        <w:rPr>
          <w:rFonts w:ascii="Arial" w:hAnsi="Arial" w:cs="Arial"/>
          <w:b/>
          <w:bCs/>
        </w:rPr>
        <w:t>Általános előírások</w:t>
      </w:r>
    </w:p>
    <w:p w14:paraId="45BD8ED1" w14:textId="77777777" w:rsidR="00B339CB" w:rsidRPr="00961BE2" w:rsidRDefault="00B339CB" w:rsidP="00987DDA">
      <w:pPr>
        <w:spacing w:after="0"/>
        <w:rPr>
          <w:rFonts w:ascii="Arial" w:hAnsi="Arial" w:cs="Arial"/>
        </w:rPr>
      </w:pPr>
    </w:p>
    <w:p w14:paraId="141CC12B" w14:textId="24C36BAF" w:rsidR="00994B06" w:rsidRPr="00961BE2" w:rsidRDefault="004E1F1E" w:rsidP="00987DDA">
      <w:pPr>
        <w:spacing w:after="0"/>
        <w:rPr>
          <w:rFonts w:ascii="Arial" w:hAnsi="Arial" w:cs="Arial"/>
        </w:rPr>
      </w:pPr>
      <w:r w:rsidRPr="00961BE2">
        <w:rPr>
          <w:rFonts w:ascii="Arial" w:hAnsi="Arial" w:cs="Arial"/>
        </w:rPr>
        <w:t>1. Az adatszolgáltatás</w:t>
      </w:r>
      <w:r w:rsidR="00B339CB" w:rsidRPr="00961BE2">
        <w:rPr>
          <w:rFonts w:ascii="Arial" w:hAnsi="Arial" w:cs="Arial"/>
        </w:rPr>
        <w:t>ban</w:t>
      </w:r>
      <w:r w:rsidRPr="00961BE2">
        <w:rPr>
          <w:rFonts w:ascii="Arial" w:hAnsi="Arial" w:cs="Arial"/>
        </w:rPr>
        <w:t xml:space="preserve"> a pénzforgalom lebonyolításában részt vevő intézmények hálózati egységeinek és az általuk belföldön üzemeltetett</w:t>
      </w:r>
      <w:r w:rsidR="00B339CB" w:rsidRPr="00961BE2">
        <w:rPr>
          <w:rFonts w:ascii="Arial" w:hAnsi="Arial" w:cs="Arial"/>
        </w:rPr>
        <w:t xml:space="preserve"> </w:t>
      </w:r>
      <w:r w:rsidRPr="00961BE2">
        <w:rPr>
          <w:rFonts w:ascii="Arial" w:hAnsi="Arial" w:cs="Arial"/>
        </w:rPr>
        <w:t>ATM-ek</w:t>
      </w:r>
      <w:r w:rsidR="0028135F">
        <w:rPr>
          <w:rFonts w:ascii="Arial" w:hAnsi="Arial" w:cs="Arial"/>
        </w:rPr>
        <w:t xml:space="preserve"> </w:t>
      </w:r>
      <w:ins w:id="0" w:author="MNB" w:date="2025-08-10T22:57:00Z">
        <w:r w:rsidR="0028135F">
          <w:rPr>
            <w:rFonts w:ascii="Arial" w:hAnsi="Arial" w:cs="Arial"/>
          </w:rPr>
          <w:t xml:space="preserve">– amelyek alatt jelen adatszolgáltatás szempontjából </w:t>
        </w:r>
        <w:r w:rsidR="0028135F" w:rsidRPr="0028135F">
          <w:rPr>
            <w:rFonts w:ascii="Arial" w:hAnsi="Arial" w:cs="Arial"/>
          </w:rPr>
          <w:t xml:space="preserve">a bankjegyek feldolgozásáról, forgalmazásáról, valamint hamisítás elleni védelmével kapcsolatos technikai feladatokról </w:t>
        </w:r>
        <w:r w:rsidR="0028135F">
          <w:rPr>
            <w:rFonts w:ascii="Arial" w:hAnsi="Arial" w:cs="Arial"/>
          </w:rPr>
          <w:t>szóló 1</w:t>
        </w:r>
        <w:r w:rsidR="0028135F" w:rsidRPr="0028135F">
          <w:rPr>
            <w:rFonts w:ascii="Arial" w:hAnsi="Arial" w:cs="Arial"/>
          </w:rPr>
          <w:t>/2023. (I. 17.) MNB rendelet</w:t>
        </w:r>
        <w:r w:rsidR="0028135F">
          <w:rPr>
            <w:rFonts w:ascii="Arial" w:hAnsi="Arial" w:cs="Arial"/>
          </w:rPr>
          <w:t xml:space="preserve"> </w:t>
        </w:r>
        <w:r w:rsidR="0028135F" w:rsidRPr="0028135F">
          <w:rPr>
            <w:rFonts w:ascii="Arial" w:hAnsi="Arial" w:cs="Arial"/>
          </w:rPr>
          <w:t>2. § 1</w:t>
        </w:r>
        <w:r w:rsidR="0028135F">
          <w:rPr>
            <w:rFonts w:ascii="Arial" w:hAnsi="Arial" w:cs="Arial"/>
          </w:rPr>
          <w:t>.</w:t>
        </w:r>
        <w:r w:rsidR="0028135F" w:rsidRPr="0028135F">
          <w:rPr>
            <w:rFonts w:ascii="Arial" w:hAnsi="Arial" w:cs="Arial"/>
          </w:rPr>
          <w:t xml:space="preserve"> </w:t>
        </w:r>
        <w:r w:rsidR="0028135F">
          <w:rPr>
            <w:rFonts w:ascii="Arial" w:hAnsi="Arial" w:cs="Arial"/>
          </w:rPr>
          <w:t xml:space="preserve">pontja </w:t>
        </w:r>
        <w:r w:rsidR="0028135F" w:rsidRPr="0028135F">
          <w:rPr>
            <w:rFonts w:ascii="Arial" w:hAnsi="Arial" w:cs="Arial"/>
          </w:rPr>
          <w:t>és 5</w:t>
        </w:r>
        <w:r w:rsidR="0028135F">
          <w:rPr>
            <w:rFonts w:ascii="Arial" w:hAnsi="Arial" w:cs="Arial"/>
          </w:rPr>
          <w:t>. pont</w:t>
        </w:r>
        <w:r w:rsidR="0028135F" w:rsidRPr="0028135F">
          <w:rPr>
            <w:rFonts w:ascii="Arial" w:hAnsi="Arial" w:cs="Arial"/>
          </w:rPr>
          <w:t xml:space="preserve"> b)</w:t>
        </w:r>
        <w:r w:rsidR="0028135F">
          <w:rPr>
            <w:rFonts w:ascii="Arial" w:hAnsi="Arial" w:cs="Arial"/>
          </w:rPr>
          <w:t xml:space="preserve"> alpontja</w:t>
        </w:r>
        <w:r w:rsidR="0028135F" w:rsidRPr="0028135F">
          <w:rPr>
            <w:rFonts w:ascii="Arial" w:hAnsi="Arial" w:cs="Arial"/>
          </w:rPr>
          <w:t xml:space="preserve"> szerinti</w:t>
        </w:r>
        <w:r w:rsidR="0028135F">
          <w:rPr>
            <w:rFonts w:ascii="Arial" w:hAnsi="Arial" w:cs="Arial"/>
          </w:rPr>
          <w:t xml:space="preserve"> berendezéseket szükséges érteni</w:t>
        </w:r>
        <w:r w:rsidR="0028135F" w:rsidRPr="0028135F">
          <w:rPr>
            <w:rFonts w:ascii="Arial" w:hAnsi="Arial" w:cs="Arial"/>
          </w:rPr>
          <w:t xml:space="preserve"> </w:t>
        </w:r>
        <w:r w:rsidR="0028135F">
          <w:rPr>
            <w:rFonts w:ascii="Arial" w:hAnsi="Arial" w:cs="Arial"/>
          </w:rPr>
          <w:t>–</w:t>
        </w:r>
        <w:r w:rsidRPr="00961BE2">
          <w:rPr>
            <w:rFonts w:ascii="Arial" w:hAnsi="Arial" w:cs="Arial"/>
          </w:rPr>
          <w:t xml:space="preserve"> </w:t>
        </w:r>
      </w:ins>
      <w:r w:rsidRPr="00961BE2">
        <w:rPr>
          <w:rFonts w:ascii="Arial" w:hAnsi="Arial" w:cs="Arial"/>
        </w:rPr>
        <w:t xml:space="preserve">elhelyezkedési és szolgáltatási adatait </w:t>
      </w:r>
      <w:r w:rsidR="00B339CB" w:rsidRPr="00961BE2">
        <w:rPr>
          <w:rFonts w:ascii="Arial" w:hAnsi="Arial" w:cs="Arial"/>
        </w:rPr>
        <w:t>kell jelenteni</w:t>
      </w:r>
      <w:r w:rsidRPr="00961BE2">
        <w:rPr>
          <w:rFonts w:ascii="Arial" w:hAnsi="Arial" w:cs="Arial"/>
        </w:rPr>
        <w:t xml:space="preserve"> hálózati egységenkénti</w:t>
      </w:r>
      <w:del w:id="1" w:author="MNB" w:date="2025-08-10T22:57:00Z">
        <w:r w:rsidRPr="00961BE2">
          <w:rPr>
            <w:rFonts w:ascii="Arial" w:hAnsi="Arial" w:cs="Arial"/>
          </w:rPr>
          <w:delText>,</w:delText>
        </w:r>
      </w:del>
      <w:ins w:id="2" w:author="MNB" w:date="2025-08-10T22:57:00Z">
        <w:r w:rsidR="0001023D">
          <w:rPr>
            <w:rFonts w:ascii="Arial" w:hAnsi="Arial" w:cs="Arial"/>
          </w:rPr>
          <w:t xml:space="preserve"> (fiókonkénti)</w:t>
        </w:r>
        <w:r w:rsidRPr="00961BE2">
          <w:rPr>
            <w:rFonts w:ascii="Arial" w:hAnsi="Arial" w:cs="Arial"/>
          </w:rPr>
          <w:t>,</w:t>
        </w:r>
      </w:ins>
      <w:r w:rsidRPr="00961BE2">
        <w:rPr>
          <w:rFonts w:ascii="Arial" w:hAnsi="Arial" w:cs="Arial"/>
        </w:rPr>
        <w:t xml:space="preserve"> illetve ATM-enkénti bontásban. Az ATM</w:t>
      </w:r>
      <w:r w:rsidR="00B339CB" w:rsidRPr="00961BE2">
        <w:rPr>
          <w:rFonts w:ascii="Arial" w:hAnsi="Arial" w:cs="Arial"/>
        </w:rPr>
        <w:t>-ekre vonatkozó</w:t>
      </w:r>
      <w:r w:rsidRPr="00961BE2">
        <w:rPr>
          <w:rFonts w:ascii="Arial" w:hAnsi="Arial" w:cs="Arial"/>
        </w:rPr>
        <w:t xml:space="preserve"> adatokat az ATM-ek </w:t>
      </w:r>
      <w:del w:id="3" w:author="MNB" w:date="2025-08-10T22:57:00Z">
        <w:r w:rsidRPr="00961BE2">
          <w:rPr>
            <w:rFonts w:ascii="Arial" w:hAnsi="Arial" w:cs="Arial"/>
          </w:rPr>
          <w:delText>üzemeltetésében érdekelt adatszolgáltatónak</w:delText>
        </w:r>
      </w:del>
      <w:ins w:id="4" w:author="MNB" w:date="2025-08-10T22:57:00Z">
        <w:r w:rsidR="00C747F6">
          <w:rPr>
            <w:rFonts w:ascii="Arial" w:hAnsi="Arial" w:cs="Arial"/>
          </w:rPr>
          <w:t>üzemeltetőj</w:t>
        </w:r>
        <w:r w:rsidR="005C6222">
          <w:rPr>
            <w:rFonts w:ascii="Arial" w:hAnsi="Arial" w:cs="Arial"/>
          </w:rPr>
          <w:t>ének</w:t>
        </w:r>
      </w:ins>
      <w:r w:rsidRPr="00961BE2">
        <w:rPr>
          <w:rFonts w:ascii="Arial" w:hAnsi="Arial" w:cs="Arial"/>
        </w:rPr>
        <w:t xml:space="preserve"> kell jelentenie függetlenül attól, hogy azokat saját maga üzemelteti, vagy harmadik féltől veszi igénybe</w:t>
      </w:r>
      <w:r w:rsidR="005C6222">
        <w:rPr>
          <w:rFonts w:ascii="Arial" w:hAnsi="Arial" w:cs="Arial"/>
        </w:rPr>
        <w:t xml:space="preserve"> </w:t>
      </w:r>
      <w:ins w:id="5" w:author="MNB" w:date="2025-08-10T22:57:00Z">
        <w:r w:rsidR="005C6222">
          <w:rPr>
            <w:rFonts w:ascii="Arial" w:hAnsi="Arial" w:cs="Arial"/>
          </w:rPr>
          <w:t>(pl. kiszervezés, megbízási szerződés)</w:t>
        </w:r>
        <w:r w:rsidRPr="00961BE2">
          <w:rPr>
            <w:rFonts w:ascii="Arial" w:hAnsi="Arial" w:cs="Arial"/>
          </w:rPr>
          <w:t xml:space="preserve"> </w:t>
        </w:r>
      </w:ins>
      <w:r w:rsidRPr="00961BE2">
        <w:rPr>
          <w:rFonts w:ascii="Arial" w:hAnsi="Arial" w:cs="Arial"/>
        </w:rPr>
        <w:t>az ATM</w:t>
      </w:r>
      <w:r w:rsidR="00B339CB" w:rsidRPr="00961BE2">
        <w:rPr>
          <w:rFonts w:ascii="Arial" w:hAnsi="Arial" w:cs="Arial"/>
        </w:rPr>
        <w:t>-</w:t>
      </w:r>
      <w:r w:rsidRPr="00961BE2">
        <w:rPr>
          <w:rFonts w:ascii="Arial" w:hAnsi="Arial" w:cs="Arial"/>
        </w:rPr>
        <w:t>hálózat üzemeltetésére vonatkozó szolgáltatást. A hálózati egységek</w:t>
      </w:r>
      <w:ins w:id="6" w:author="MNB" w:date="2025-08-10T22:57:00Z">
        <w:r w:rsidRPr="00961BE2">
          <w:rPr>
            <w:rFonts w:ascii="Arial" w:hAnsi="Arial" w:cs="Arial"/>
          </w:rPr>
          <w:t xml:space="preserve"> </w:t>
        </w:r>
        <w:r w:rsidR="0001023D">
          <w:rPr>
            <w:rFonts w:ascii="Arial" w:hAnsi="Arial" w:cs="Arial"/>
          </w:rPr>
          <w:t>(fiókok)</w:t>
        </w:r>
      </w:ins>
      <w:r w:rsidR="0001023D">
        <w:rPr>
          <w:rFonts w:ascii="Arial" w:hAnsi="Arial" w:cs="Arial"/>
        </w:rPr>
        <w:t xml:space="preserve"> </w:t>
      </w:r>
      <w:r w:rsidRPr="00961BE2">
        <w:rPr>
          <w:rFonts w:ascii="Arial" w:hAnsi="Arial" w:cs="Arial"/>
        </w:rPr>
        <w:t>esetében az adatszolgáltató maga az elfogadásban érdekelt intézmény, akár saját maga által üzemeltetett, készpénzfelvételi funkcióval rendelkező POS berendezésekkel vagy ATM-ekkel rendelkezik, akár más jogi személytől vesz igénybe ilyen szolgáltatást hálózati egy</w:t>
      </w:r>
      <w:r w:rsidR="00065B83" w:rsidRPr="00961BE2">
        <w:rPr>
          <w:rFonts w:ascii="Arial" w:hAnsi="Arial" w:cs="Arial"/>
        </w:rPr>
        <w:t>ségeiben</w:t>
      </w:r>
      <w:del w:id="7" w:author="MNB" w:date="2025-08-10T22:57:00Z">
        <w:r w:rsidR="00065B83" w:rsidRPr="00961BE2">
          <w:rPr>
            <w:rFonts w:ascii="Arial" w:hAnsi="Arial" w:cs="Arial"/>
          </w:rPr>
          <w:delText>.</w:delText>
        </w:r>
      </w:del>
      <w:ins w:id="8" w:author="MNB" w:date="2025-08-10T22:57:00Z">
        <w:r w:rsidR="0001023D">
          <w:rPr>
            <w:rFonts w:ascii="Arial" w:hAnsi="Arial" w:cs="Arial"/>
          </w:rPr>
          <w:t xml:space="preserve"> (fiókjaiban)</w:t>
        </w:r>
        <w:r w:rsidR="00065B83" w:rsidRPr="00961BE2">
          <w:rPr>
            <w:rFonts w:ascii="Arial" w:hAnsi="Arial" w:cs="Arial"/>
          </w:rPr>
          <w:t>.</w:t>
        </w:r>
      </w:ins>
      <w:r w:rsidR="00065B83" w:rsidRPr="00961BE2">
        <w:rPr>
          <w:rFonts w:ascii="Arial" w:hAnsi="Arial" w:cs="Arial"/>
        </w:rPr>
        <w:t xml:space="preserve"> A hálózati egységek</w:t>
      </w:r>
      <w:ins w:id="9" w:author="MNB" w:date="2025-08-10T22:57:00Z">
        <w:r w:rsidR="00065B83" w:rsidRPr="00961BE2">
          <w:rPr>
            <w:rFonts w:ascii="Arial" w:hAnsi="Arial" w:cs="Arial"/>
          </w:rPr>
          <w:t xml:space="preserve"> </w:t>
        </w:r>
        <w:r w:rsidR="0001023D">
          <w:rPr>
            <w:rFonts w:ascii="Arial" w:hAnsi="Arial" w:cs="Arial"/>
          </w:rPr>
          <w:t>(fiókok)</w:t>
        </w:r>
      </w:ins>
      <w:r w:rsidR="0001023D">
        <w:rPr>
          <w:rFonts w:ascii="Arial" w:hAnsi="Arial" w:cs="Arial"/>
        </w:rPr>
        <w:t xml:space="preserve"> </w:t>
      </w:r>
      <w:r w:rsidR="00065B83" w:rsidRPr="00961BE2">
        <w:rPr>
          <w:rFonts w:ascii="Arial" w:hAnsi="Arial" w:cs="Arial"/>
        </w:rPr>
        <w:t>és az ATM-ek esetében az elhelyezkedési adatokat címszerűen és földrajzi koordinátákkal is meg kell adni.</w:t>
      </w:r>
      <w:r w:rsidR="00994B06">
        <w:rPr>
          <w:rFonts w:ascii="Arial" w:hAnsi="Arial" w:cs="Arial"/>
        </w:rPr>
        <w:t xml:space="preserve"> </w:t>
      </w:r>
      <w:r w:rsidR="00994B06" w:rsidRPr="00961BE2">
        <w:rPr>
          <w:rFonts w:ascii="Arial" w:hAnsi="Arial" w:cs="Arial"/>
        </w:rPr>
        <w:t xml:space="preserve">A hálózati egységek </w:t>
      </w:r>
      <w:ins w:id="10" w:author="MNB" w:date="2025-08-10T22:57:00Z">
        <w:r w:rsidR="0001023D">
          <w:rPr>
            <w:rFonts w:ascii="Arial" w:hAnsi="Arial" w:cs="Arial"/>
          </w:rPr>
          <w:t xml:space="preserve">(fiókok) </w:t>
        </w:r>
      </w:ins>
      <w:r w:rsidR="00994B06" w:rsidRPr="00961BE2">
        <w:rPr>
          <w:rFonts w:ascii="Arial" w:hAnsi="Arial" w:cs="Arial"/>
        </w:rPr>
        <w:t>és az ATM-ek megadásánál szerepeltetni kell, hogy az adott hálózati egység</w:t>
      </w:r>
      <w:del w:id="11" w:author="MNB" w:date="2025-08-10T22:57:00Z">
        <w:r w:rsidR="00994B06" w:rsidRPr="00961BE2">
          <w:rPr>
            <w:rFonts w:ascii="Arial" w:hAnsi="Arial" w:cs="Arial"/>
          </w:rPr>
          <w:delText>,</w:delText>
        </w:r>
      </w:del>
      <w:ins w:id="12" w:author="MNB" w:date="2025-08-10T22:57:00Z">
        <w:r w:rsidR="0001023D">
          <w:rPr>
            <w:rFonts w:ascii="Arial" w:hAnsi="Arial" w:cs="Arial"/>
          </w:rPr>
          <w:t xml:space="preserve"> (fiók)</w:t>
        </w:r>
        <w:r w:rsidR="00994B06" w:rsidRPr="00961BE2">
          <w:rPr>
            <w:rFonts w:ascii="Arial" w:hAnsi="Arial" w:cs="Arial"/>
          </w:rPr>
          <w:t>,</w:t>
        </w:r>
      </w:ins>
      <w:r w:rsidR="00994B06" w:rsidRPr="00961BE2">
        <w:rPr>
          <w:rFonts w:ascii="Arial" w:hAnsi="Arial" w:cs="Arial"/>
        </w:rPr>
        <w:t xml:space="preserve"> ATM akadálymentesen megközelíthető-e, illetve akadálymentesen használható-e.</w:t>
      </w:r>
    </w:p>
    <w:p w14:paraId="2E2B4EE9" w14:textId="77777777" w:rsidR="004E1F1E" w:rsidRPr="00961BE2" w:rsidRDefault="004E1F1E" w:rsidP="00987DDA">
      <w:pPr>
        <w:spacing w:after="0"/>
        <w:rPr>
          <w:rFonts w:ascii="Arial" w:hAnsi="Arial" w:cs="Arial"/>
        </w:rPr>
      </w:pPr>
    </w:p>
    <w:p w14:paraId="0DC0E3AB" w14:textId="025AB9E9" w:rsidR="0092062B" w:rsidRPr="00961BE2" w:rsidRDefault="00EC16A3" w:rsidP="00987DD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E077CE" w:rsidRPr="00961BE2">
        <w:rPr>
          <w:rFonts w:ascii="Arial" w:hAnsi="Arial" w:cs="Arial"/>
        </w:rPr>
        <w:t xml:space="preserve">. </w:t>
      </w:r>
      <w:r w:rsidR="004E1F1E" w:rsidRPr="00961BE2">
        <w:rPr>
          <w:rFonts w:ascii="Arial" w:hAnsi="Arial" w:cs="Arial"/>
        </w:rPr>
        <w:t>Szponzorbanki kapcsolat esetén a szponzorált bank adatait vagy maga a szponzorált bank küld</w:t>
      </w:r>
      <w:r w:rsidR="00BC043F" w:rsidRPr="00961BE2">
        <w:rPr>
          <w:rFonts w:ascii="Arial" w:hAnsi="Arial" w:cs="Arial"/>
        </w:rPr>
        <w:t>i</w:t>
      </w:r>
      <w:r w:rsidR="004E1F1E" w:rsidRPr="00961BE2">
        <w:rPr>
          <w:rFonts w:ascii="Arial" w:hAnsi="Arial" w:cs="Arial"/>
        </w:rPr>
        <w:t xml:space="preserve"> be, vagy a szponzorbank, de</w:t>
      </w:r>
      <w:r w:rsidR="005C6222">
        <w:rPr>
          <w:rFonts w:ascii="Arial" w:hAnsi="Arial" w:cs="Arial"/>
        </w:rPr>
        <w:t xml:space="preserve"> </w:t>
      </w:r>
      <w:ins w:id="13" w:author="MNB" w:date="2025-08-10T22:57:00Z">
        <w:r w:rsidR="005C6222">
          <w:rPr>
            <w:rFonts w:ascii="Arial" w:hAnsi="Arial" w:cs="Arial"/>
          </w:rPr>
          <w:t>utóbbi esetben</w:t>
        </w:r>
        <w:r w:rsidR="004E1F1E" w:rsidRPr="00961BE2">
          <w:rPr>
            <w:rFonts w:ascii="Arial" w:hAnsi="Arial" w:cs="Arial"/>
          </w:rPr>
          <w:t xml:space="preserve"> </w:t>
        </w:r>
      </w:ins>
      <w:r w:rsidR="004E1F1E" w:rsidRPr="00961BE2">
        <w:rPr>
          <w:rFonts w:ascii="Arial" w:hAnsi="Arial" w:cs="Arial"/>
        </w:rPr>
        <w:t>a saját adataitól elkülönítve</w:t>
      </w:r>
      <w:ins w:id="14" w:author="MNB" w:date="2025-08-10T22:57:00Z">
        <w:r w:rsidR="004E1F1E" w:rsidRPr="00961BE2">
          <w:rPr>
            <w:rFonts w:ascii="Arial" w:hAnsi="Arial" w:cs="Arial"/>
          </w:rPr>
          <w:t xml:space="preserve">, a szponzorált </w:t>
        </w:r>
        <w:r w:rsidR="00156AC7" w:rsidRPr="00961BE2">
          <w:rPr>
            <w:rFonts w:ascii="Arial" w:hAnsi="Arial" w:cs="Arial"/>
          </w:rPr>
          <w:t>intézmény</w:t>
        </w:r>
        <w:r w:rsidR="005C6222">
          <w:rPr>
            <w:rFonts w:ascii="Arial" w:hAnsi="Arial" w:cs="Arial"/>
          </w:rPr>
          <w:t xml:space="preserve"> nevében</w:t>
        </w:r>
      </w:ins>
      <w:r w:rsidR="005C6222">
        <w:rPr>
          <w:rFonts w:ascii="Arial" w:hAnsi="Arial" w:cs="Arial"/>
        </w:rPr>
        <w:t>, a szponzorált intézményt feltüntetve.</w:t>
      </w:r>
    </w:p>
    <w:p w14:paraId="4E4D3048" w14:textId="77777777" w:rsidR="004E1F1E" w:rsidRPr="00961BE2" w:rsidRDefault="004E1F1E" w:rsidP="00987DDA">
      <w:pPr>
        <w:spacing w:after="0"/>
        <w:rPr>
          <w:rFonts w:ascii="Arial" w:hAnsi="Arial" w:cs="Arial"/>
        </w:rPr>
      </w:pPr>
    </w:p>
    <w:p w14:paraId="02421306" w14:textId="03F6F14B" w:rsidR="004E1F1E" w:rsidRPr="00BD3902" w:rsidRDefault="00EC16A3" w:rsidP="00987DD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5F7331">
        <w:rPr>
          <w:rFonts w:ascii="Arial" w:hAnsi="Arial" w:cs="Arial"/>
        </w:rPr>
        <w:t>.</w:t>
      </w:r>
      <w:r w:rsidR="006F7293" w:rsidRPr="00961BE2">
        <w:rPr>
          <w:rFonts w:ascii="Arial" w:hAnsi="Arial" w:cs="Arial"/>
        </w:rPr>
        <w:t xml:space="preserve"> </w:t>
      </w:r>
      <w:r w:rsidR="004E1F1E" w:rsidRPr="00961BE2">
        <w:rPr>
          <w:rFonts w:ascii="Arial" w:hAnsi="Arial" w:cs="Arial"/>
        </w:rPr>
        <w:t>A kitöltés</w:t>
      </w:r>
      <w:r w:rsidR="006F7293" w:rsidRPr="00961BE2">
        <w:rPr>
          <w:rFonts w:ascii="Arial" w:hAnsi="Arial" w:cs="Arial"/>
        </w:rPr>
        <w:t xml:space="preserve">nél használandó kódokat </w:t>
      </w:r>
      <w:r w:rsidR="004E1F1E" w:rsidRPr="00961BE2">
        <w:rPr>
          <w:rFonts w:ascii="Arial" w:hAnsi="Arial" w:cs="Arial"/>
        </w:rPr>
        <w:t xml:space="preserve">a 3. melléklet </w:t>
      </w:r>
      <w:r w:rsidR="006F7293" w:rsidRPr="00961BE2">
        <w:rPr>
          <w:rFonts w:ascii="Arial" w:hAnsi="Arial" w:cs="Arial"/>
        </w:rPr>
        <w:t>4.8.</w:t>
      </w:r>
      <w:r w:rsidR="004E1F1E" w:rsidRPr="00961BE2">
        <w:rPr>
          <w:rFonts w:ascii="Arial" w:hAnsi="Arial" w:cs="Arial"/>
        </w:rPr>
        <w:t xml:space="preserve"> pontja szerinti, az MNB honlapján közzétett technikai segédlet</w:t>
      </w:r>
      <w:r w:rsidR="00935071" w:rsidRPr="00961BE2">
        <w:rPr>
          <w:rFonts w:ascii="Arial" w:hAnsi="Arial" w:cs="Arial"/>
        </w:rPr>
        <w:t xml:space="preserve"> </w:t>
      </w:r>
      <w:r w:rsidR="004E1F1E" w:rsidRPr="00961BE2">
        <w:rPr>
          <w:rFonts w:ascii="Arial" w:hAnsi="Arial" w:cs="Arial"/>
        </w:rPr>
        <w:t>tartalmazza.</w:t>
      </w:r>
    </w:p>
    <w:p w14:paraId="3BE090FE" w14:textId="77777777" w:rsidR="0018619A" w:rsidRDefault="0018619A" w:rsidP="00987DDA">
      <w:pPr>
        <w:spacing w:after="0"/>
        <w:rPr>
          <w:rFonts w:ascii="Arial" w:hAnsi="Arial" w:cs="Arial"/>
        </w:rPr>
      </w:pPr>
    </w:p>
    <w:p w14:paraId="31272283" w14:textId="77777777" w:rsidR="006D769B" w:rsidRDefault="006D769B" w:rsidP="00987DDA">
      <w:pPr>
        <w:spacing w:after="0"/>
        <w:rPr>
          <w:rFonts w:ascii="Arial" w:hAnsi="Arial" w:cs="Arial"/>
        </w:rPr>
      </w:pPr>
    </w:p>
    <w:p w14:paraId="4563DBF3" w14:textId="77777777" w:rsidR="00C4675F" w:rsidRPr="006E3457" w:rsidRDefault="00C4675F" w:rsidP="00987DDA">
      <w:pPr>
        <w:spacing w:after="0"/>
        <w:jc w:val="left"/>
        <w:rPr>
          <w:rFonts w:ascii="Arial" w:hAnsi="Arial" w:cs="Arial"/>
          <w:b/>
        </w:rPr>
      </w:pPr>
      <w:r w:rsidRPr="006E3457">
        <w:rPr>
          <w:rFonts w:ascii="Arial" w:hAnsi="Arial" w:cs="Arial"/>
          <w:b/>
        </w:rPr>
        <w:t>II.</w:t>
      </w:r>
      <w:r w:rsidR="00D20928">
        <w:rPr>
          <w:rFonts w:ascii="Arial" w:hAnsi="Arial" w:cs="Arial"/>
          <w:b/>
        </w:rPr>
        <w:t xml:space="preserve"> </w:t>
      </w:r>
      <w:r w:rsidRPr="006E3457">
        <w:rPr>
          <w:rFonts w:ascii="Arial" w:hAnsi="Arial" w:cs="Arial"/>
          <w:b/>
        </w:rPr>
        <w:t>A</w:t>
      </w:r>
      <w:r w:rsidR="008B19E1">
        <w:rPr>
          <w:rFonts w:ascii="Arial" w:hAnsi="Arial" w:cs="Arial"/>
          <w:b/>
        </w:rPr>
        <w:t>z</w:t>
      </w:r>
      <w:r w:rsidRPr="006E3457">
        <w:rPr>
          <w:rFonts w:ascii="Arial" w:hAnsi="Arial" w:cs="Arial"/>
          <w:b/>
        </w:rPr>
        <w:t xml:space="preserve"> </w:t>
      </w:r>
      <w:r w:rsidR="008B19E1">
        <w:rPr>
          <w:rFonts w:ascii="Arial" w:hAnsi="Arial" w:cs="Arial"/>
          <w:b/>
        </w:rPr>
        <w:t>adatszolgáltatásra</w:t>
      </w:r>
      <w:r w:rsidRPr="006E3457">
        <w:rPr>
          <w:rFonts w:ascii="Arial" w:hAnsi="Arial" w:cs="Arial"/>
          <w:b/>
        </w:rPr>
        <w:t xml:space="preserve"> vonatkozó részletes szabályok</w:t>
      </w:r>
    </w:p>
    <w:p w14:paraId="22F9C362" w14:textId="77777777" w:rsidR="00C4675F" w:rsidRDefault="00C4675F" w:rsidP="00987DDA">
      <w:pPr>
        <w:spacing w:after="0"/>
        <w:rPr>
          <w:rFonts w:ascii="Arial" w:hAnsi="Arial" w:cs="Arial"/>
        </w:rPr>
      </w:pPr>
    </w:p>
    <w:p w14:paraId="62C952BA" w14:textId="77777777" w:rsidR="00C4675F" w:rsidRDefault="00BA5A88" w:rsidP="00582EB1">
      <w:pPr>
        <w:spacing w:after="0" w:line="240" w:lineRule="auto"/>
        <w:rPr>
          <w:rFonts w:ascii="Arial" w:hAnsi="Arial" w:cs="Arial"/>
          <w:b/>
        </w:rPr>
      </w:pPr>
      <w:r w:rsidRPr="006E3457">
        <w:rPr>
          <w:rFonts w:ascii="Arial" w:hAnsi="Arial" w:cs="Arial"/>
          <w:b/>
        </w:rPr>
        <w:t>1. P5601 – Saját ATM-mel rendelkező intézmények és szolgáltatók egyedi ATM-ekre vonatkozó adatai</w:t>
      </w:r>
    </w:p>
    <w:p w14:paraId="7484518E" w14:textId="77777777" w:rsidR="00987DDA" w:rsidRDefault="00987DDA" w:rsidP="00987DDA">
      <w:pPr>
        <w:spacing w:after="0" w:line="240" w:lineRule="auto"/>
        <w:rPr>
          <w:ins w:id="15" w:author="MNB" w:date="2025-08-10T22:57:00Z"/>
          <w:rFonts w:ascii="Arial" w:hAnsi="Arial" w:cs="Arial"/>
          <w:b/>
        </w:rPr>
      </w:pPr>
    </w:p>
    <w:p w14:paraId="60779863" w14:textId="7806D9D5" w:rsidR="00C325BA" w:rsidRDefault="00F67A99" w:rsidP="00582EB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Az e</w:t>
      </w:r>
      <w:r w:rsidR="003C6D0A">
        <w:rPr>
          <w:rFonts w:ascii="Arial" w:hAnsi="Arial" w:cs="Arial"/>
          <w:b/>
        </w:rPr>
        <w:t>gyes cellákban jelentendő adatok</w:t>
      </w:r>
      <w:del w:id="16" w:author="MNB" w:date="2025-08-10T22:57:00Z">
        <w:r w:rsidR="003C6D0A">
          <w:rPr>
            <w:rFonts w:ascii="Arial" w:hAnsi="Arial" w:cs="Arial"/>
            <w:b/>
          </w:rPr>
          <w:delText>:</w:delText>
        </w:r>
      </w:del>
    </w:p>
    <w:p w14:paraId="671E009A" w14:textId="77777777" w:rsidR="00812CE9" w:rsidRPr="006E3457" w:rsidRDefault="00C111C4" w:rsidP="00582EB1">
      <w:pPr>
        <w:spacing w:after="0" w:line="240" w:lineRule="auto"/>
        <w:rPr>
          <w:rFonts w:ascii="Arial" w:hAnsi="Arial" w:cs="Arial"/>
          <w:lang w:eastAsia="en-US"/>
        </w:rPr>
      </w:pPr>
      <w:r w:rsidRPr="006E3457">
        <w:rPr>
          <w:rFonts w:ascii="Arial" w:hAnsi="Arial" w:cs="Arial"/>
          <w:lang w:eastAsia="en-US"/>
        </w:rPr>
        <w:t xml:space="preserve">Az </w:t>
      </w:r>
      <w:r w:rsidRPr="006E3457">
        <w:rPr>
          <w:rFonts w:ascii="Arial" w:hAnsi="Arial" w:cs="Arial"/>
          <w:b/>
          <w:lang w:eastAsia="en-US"/>
        </w:rPr>
        <w:t>a)</w:t>
      </w:r>
      <w:r w:rsidRPr="006E3457">
        <w:rPr>
          <w:rFonts w:ascii="Arial" w:hAnsi="Arial" w:cs="Arial"/>
          <w:lang w:eastAsia="en-US"/>
        </w:rPr>
        <w:t xml:space="preserve"> cellában </w:t>
      </w:r>
      <w:r w:rsidR="00C215E1">
        <w:rPr>
          <w:rFonts w:ascii="Arial" w:hAnsi="Arial" w:cs="Arial"/>
          <w:lang w:eastAsia="en-US"/>
        </w:rPr>
        <w:t>a</w:t>
      </w:r>
      <w:r w:rsidR="00037064">
        <w:rPr>
          <w:rFonts w:ascii="Arial" w:hAnsi="Arial" w:cs="Arial"/>
          <w:lang w:eastAsia="en-US"/>
        </w:rPr>
        <w:t>z adatszolgáltat</w:t>
      </w:r>
      <w:r w:rsidR="000378B0">
        <w:rPr>
          <w:rFonts w:ascii="Arial" w:hAnsi="Arial" w:cs="Arial"/>
          <w:lang w:eastAsia="en-US"/>
        </w:rPr>
        <w:t>ó nevé</w:t>
      </w:r>
      <w:r w:rsidR="0030092E">
        <w:rPr>
          <w:rFonts w:ascii="Arial" w:hAnsi="Arial" w:cs="Arial"/>
          <w:lang w:eastAsia="en-US"/>
        </w:rPr>
        <w:t>t kell feltüntetni</w:t>
      </w:r>
      <w:r w:rsidR="001D2FA6">
        <w:rPr>
          <w:rFonts w:ascii="Arial" w:hAnsi="Arial" w:cs="Arial"/>
          <w:lang w:eastAsia="en-US"/>
        </w:rPr>
        <w:t>.</w:t>
      </w:r>
    </w:p>
    <w:p w14:paraId="050A10B4" w14:textId="77777777" w:rsidR="00812CE9" w:rsidRPr="006E3457" w:rsidRDefault="00C111C4" w:rsidP="00582EB1">
      <w:pPr>
        <w:spacing w:after="0" w:line="240" w:lineRule="auto"/>
        <w:rPr>
          <w:rFonts w:ascii="Arial" w:hAnsi="Arial" w:cs="Arial"/>
          <w:lang w:eastAsia="en-US"/>
        </w:rPr>
      </w:pPr>
      <w:r w:rsidRPr="006E3457">
        <w:rPr>
          <w:rFonts w:ascii="Arial" w:hAnsi="Arial" w:cs="Arial"/>
          <w:lang w:eastAsia="en-US"/>
        </w:rPr>
        <w:t xml:space="preserve">A </w:t>
      </w:r>
      <w:r w:rsidRPr="006E3457">
        <w:rPr>
          <w:rFonts w:ascii="Arial" w:hAnsi="Arial" w:cs="Arial"/>
          <w:b/>
          <w:lang w:eastAsia="en-US"/>
        </w:rPr>
        <w:t>b)</w:t>
      </w:r>
      <w:r w:rsidRPr="006E3457">
        <w:rPr>
          <w:rFonts w:ascii="Arial" w:hAnsi="Arial" w:cs="Arial"/>
          <w:lang w:eastAsia="en-US"/>
        </w:rPr>
        <w:t xml:space="preserve"> cellában </w:t>
      </w:r>
      <w:r w:rsidR="00C215E1">
        <w:rPr>
          <w:rFonts w:ascii="Arial" w:hAnsi="Arial" w:cs="Arial"/>
          <w:lang w:eastAsia="en-US"/>
        </w:rPr>
        <w:t>a</w:t>
      </w:r>
      <w:r w:rsidR="0030092E">
        <w:rPr>
          <w:rFonts w:ascii="Arial" w:hAnsi="Arial" w:cs="Arial"/>
          <w:lang w:eastAsia="en-US"/>
        </w:rPr>
        <w:t>z adatszolgáltató</w:t>
      </w:r>
      <w:r w:rsidRPr="006E3457">
        <w:rPr>
          <w:rFonts w:ascii="Arial" w:hAnsi="Arial" w:cs="Arial"/>
          <w:lang w:eastAsia="en-US"/>
        </w:rPr>
        <w:t xml:space="preserve"> </w:t>
      </w:r>
      <w:r w:rsidR="002D59E6" w:rsidRPr="006E3457">
        <w:rPr>
          <w:rFonts w:ascii="Arial" w:hAnsi="Arial" w:cs="Arial"/>
          <w:lang w:eastAsia="en-US"/>
        </w:rPr>
        <w:t>törzsszám</w:t>
      </w:r>
      <w:r w:rsidR="0030092E">
        <w:rPr>
          <w:rFonts w:ascii="Arial" w:hAnsi="Arial" w:cs="Arial"/>
          <w:lang w:eastAsia="en-US"/>
        </w:rPr>
        <w:t>át kell feltüntetni</w:t>
      </w:r>
      <w:r w:rsidR="005F2891">
        <w:rPr>
          <w:rFonts w:ascii="Arial" w:hAnsi="Arial" w:cs="Arial"/>
          <w:lang w:eastAsia="en-US"/>
        </w:rPr>
        <w:t>.</w:t>
      </w:r>
    </w:p>
    <w:p w14:paraId="6E2F8D6C" w14:textId="591F781D" w:rsidR="00812CE9" w:rsidRPr="006E3457" w:rsidRDefault="00753600" w:rsidP="00582EB1">
      <w:pPr>
        <w:spacing w:after="0" w:line="24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 xml:space="preserve">A </w:t>
      </w:r>
      <w:r w:rsidRPr="006E3457">
        <w:rPr>
          <w:rFonts w:ascii="Arial" w:hAnsi="Arial" w:cs="Arial"/>
          <w:b/>
        </w:rPr>
        <w:t>c)</w:t>
      </w:r>
      <w:r>
        <w:rPr>
          <w:rFonts w:ascii="Arial" w:hAnsi="Arial" w:cs="Arial"/>
        </w:rPr>
        <w:t xml:space="preserve"> cellában az ada</w:t>
      </w:r>
      <w:r w:rsidR="0030092E">
        <w:rPr>
          <w:rFonts w:ascii="Arial" w:hAnsi="Arial" w:cs="Arial"/>
        </w:rPr>
        <w:t>t</w:t>
      </w:r>
      <w:r>
        <w:rPr>
          <w:rFonts w:ascii="Arial" w:hAnsi="Arial" w:cs="Arial"/>
        </w:rPr>
        <w:t>szolgáltatás</w:t>
      </w:r>
      <w:r w:rsidR="00A8218F">
        <w:rPr>
          <w:rFonts w:ascii="Arial" w:hAnsi="Arial" w:cs="Arial"/>
        </w:rPr>
        <w:t>sal</w:t>
      </w:r>
      <w:r>
        <w:rPr>
          <w:rFonts w:ascii="Arial" w:hAnsi="Arial" w:cs="Arial"/>
        </w:rPr>
        <w:t xml:space="preserve"> érint</w:t>
      </w:r>
      <w:r w:rsidR="00A8218F">
        <w:rPr>
          <w:rFonts w:ascii="Arial" w:hAnsi="Arial" w:cs="Arial"/>
        </w:rPr>
        <w:t>ett</w:t>
      </w:r>
      <w:r>
        <w:rPr>
          <w:rFonts w:ascii="Arial" w:hAnsi="Arial" w:cs="Arial"/>
        </w:rPr>
        <w:t xml:space="preserve"> ATM-hez kapcsolódó </w:t>
      </w:r>
      <w:r w:rsidR="00812CE9">
        <w:rPr>
          <w:rFonts w:ascii="Arial" w:hAnsi="Arial" w:cs="Arial"/>
        </w:rPr>
        <w:t xml:space="preserve">8 számjegyű </w:t>
      </w:r>
      <w:r>
        <w:rPr>
          <w:rFonts w:ascii="Arial" w:hAnsi="Arial" w:cs="Arial"/>
        </w:rPr>
        <w:t>b</w:t>
      </w:r>
      <w:r w:rsidR="002D59E6">
        <w:rPr>
          <w:rFonts w:ascii="Arial" w:hAnsi="Arial" w:cs="Arial"/>
        </w:rPr>
        <w:t>ankfiókkód</w:t>
      </w:r>
      <w:r>
        <w:rPr>
          <w:rFonts w:ascii="Arial" w:hAnsi="Arial" w:cs="Arial"/>
        </w:rPr>
        <w:t>ot szükséges megadni</w:t>
      </w:r>
      <w:r w:rsidR="004B63EA">
        <w:rPr>
          <w:rFonts w:ascii="Arial" w:hAnsi="Arial" w:cs="Arial"/>
        </w:rPr>
        <w:t xml:space="preserve">, amennyiben a </w:t>
      </w:r>
      <w:r w:rsidR="004B63EA" w:rsidRPr="006E3457">
        <w:rPr>
          <w:rFonts w:ascii="Arial" w:hAnsi="Arial" w:cs="Arial"/>
          <w:b/>
        </w:rPr>
        <w:t>g)</w:t>
      </w:r>
      <w:r w:rsidR="004B63EA">
        <w:rPr>
          <w:rFonts w:ascii="Arial" w:hAnsi="Arial" w:cs="Arial"/>
        </w:rPr>
        <w:t xml:space="preserve"> cellában</w:t>
      </w:r>
      <w:r>
        <w:rPr>
          <w:rFonts w:ascii="Arial" w:hAnsi="Arial" w:cs="Arial"/>
        </w:rPr>
        <w:t xml:space="preserve"> </w:t>
      </w:r>
      <w:r w:rsidR="004B63EA">
        <w:rPr>
          <w:rFonts w:ascii="Arial" w:hAnsi="Arial" w:cs="Arial"/>
        </w:rPr>
        <w:t>„az ATM bankfiókhoz telepített” érték kerül megadásra</w:t>
      </w:r>
      <w:del w:id="17" w:author="MNB" w:date="2025-08-10T22:57:00Z">
        <w:r w:rsidR="004B63EA">
          <w:rPr>
            <w:rFonts w:ascii="Arial" w:hAnsi="Arial" w:cs="Arial"/>
          </w:rPr>
          <w:delText xml:space="preserve"> (</w:delText>
        </w:r>
        <w:r w:rsidR="00A8218F">
          <w:rPr>
            <w:rFonts w:ascii="Arial" w:hAnsi="Arial" w:cs="Arial"/>
          </w:rPr>
          <w:delText>a</w:delText>
        </w:r>
      </w:del>
      <w:ins w:id="18" w:author="MNB" w:date="2025-08-10T22:57:00Z">
        <w:r w:rsidR="002E2BF4">
          <w:rPr>
            <w:rFonts w:ascii="Arial" w:hAnsi="Arial" w:cs="Arial"/>
          </w:rPr>
          <w:t>.</w:t>
        </w:r>
        <w:r w:rsidR="004B63EA">
          <w:rPr>
            <w:rFonts w:ascii="Arial" w:hAnsi="Arial" w:cs="Arial"/>
          </w:rPr>
          <w:t xml:space="preserve"> </w:t>
        </w:r>
        <w:r w:rsidR="002E2BF4">
          <w:rPr>
            <w:rFonts w:ascii="Arial" w:hAnsi="Arial" w:cs="Arial"/>
          </w:rPr>
          <w:t>A</w:t>
        </w:r>
      </w:ins>
      <w:r>
        <w:rPr>
          <w:rFonts w:ascii="Arial" w:hAnsi="Arial" w:cs="Arial"/>
        </w:rPr>
        <w:t xml:space="preserve"> bankfiókkód első 3 számjegye a</w:t>
      </w:r>
      <w:r w:rsidR="00A8218F">
        <w:rPr>
          <w:rFonts w:ascii="Arial" w:hAnsi="Arial" w:cs="Arial"/>
        </w:rPr>
        <w:t>z MNB által kiadott</w:t>
      </w:r>
      <w:r>
        <w:rPr>
          <w:rFonts w:ascii="Arial" w:hAnsi="Arial" w:cs="Arial"/>
        </w:rPr>
        <w:t xml:space="preserve"> bankkód, </w:t>
      </w:r>
      <w:r w:rsidR="00A8218F">
        <w:rPr>
          <w:rFonts w:ascii="Arial" w:hAnsi="Arial" w:cs="Arial"/>
        </w:rPr>
        <w:t>amely</w:t>
      </w:r>
      <w:r>
        <w:rPr>
          <w:rFonts w:ascii="Arial" w:hAnsi="Arial" w:cs="Arial"/>
        </w:rPr>
        <w:t xml:space="preserve"> után egy négyjegyű</w:t>
      </w:r>
      <w:r w:rsidR="00A8218F">
        <w:rPr>
          <w:rFonts w:ascii="Arial" w:hAnsi="Arial" w:cs="Arial"/>
        </w:rPr>
        <w:t>, a hitelintézet által szabadon meghatározható</w:t>
      </w:r>
      <w:r>
        <w:rPr>
          <w:rFonts w:ascii="Arial" w:hAnsi="Arial" w:cs="Arial"/>
        </w:rPr>
        <w:t xml:space="preserve"> fiók-azonosító következik</w:t>
      </w:r>
      <w:r w:rsidR="00A8218F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r w:rsidR="00635951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bankfiókkódot egy ellenőrző </w:t>
      </w:r>
      <w:r w:rsidRPr="006E3457">
        <w:rPr>
          <w:rFonts w:ascii="Arial" w:hAnsi="Arial" w:cs="Arial"/>
          <w:lang w:eastAsia="en-US"/>
        </w:rPr>
        <w:t>szám zárja le melynek képzési szabályait</w:t>
      </w:r>
      <w:r w:rsidR="0042715C" w:rsidRPr="0042715C">
        <w:t xml:space="preserve"> </w:t>
      </w:r>
      <w:r w:rsidR="0042715C" w:rsidRPr="0042715C">
        <w:rPr>
          <w:rFonts w:ascii="Arial" w:hAnsi="Arial" w:cs="Arial"/>
          <w:lang w:eastAsia="en-US"/>
        </w:rPr>
        <w:t>a pénzforgalom lebonyolításáról</w:t>
      </w:r>
      <w:r w:rsidR="0042715C" w:rsidRPr="0099131D">
        <w:rPr>
          <w:rFonts w:ascii="Arial" w:hAnsi="Arial" w:cs="Arial"/>
          <w:lang w:eastAsia="en-US"/>
        </w:rPr>
        <w:t xml:space="preserve"> </w:t>
      </w:r>
      <w:r w:rsidR="0042715C">
        <w:rPr>
          <w:rFonts w:ascii="Arial" w:hAnsi="Arial" w:cs="Arial"/>
          <w:lang w:eastAsia="en-US"/>
        </w:rPr>
        <w:t xml:space="preserve">szóló </w:t>
      </w:r>
      <w:r w:rsidR="0042715C" w:rsidRPr="0042715C">
        <w:rPr>
          <w:rFonts w:ascii="Arial" w:hAnsi="Arial" w:cs="Arial"/>
          <w:lang w:eastAsia="en-US"/>
        </w:rPr>
        <w:t xml:space="preserve">35/2017. (XII. 14.) MNB rendelet </w:t>
      </w:r>
      <w:r w:rsidRPr="006E3457">
        <w:rPr>
          <w:rFonts w:ascii="Arial" w:hAnsi="Arial" w:cs="Arial"/>
          <w:lang w:eastAsia="en-US"/>
        </w:rPr>
        <w:t>írja elő</w:t>
      </w:r>
      <w:del w:id="19" w:author="MNB" w:date="2025-08-10T22:57:00Z">
        <w:r w:rsidR="004B63EA">
          <w:rPr>
            <w:rFonts w:ascii="Arial" w:hAnsi="Arial" w:cs="Arial"/>
            <w:lang w:eastAsia="en-US"/>
          </w:rPr>
          <w:delText>)</w:delText>
        </w:r>
        <w:r w:rsidR="00635951">
          <w:rPr>
            <w:rFonts w:ascii="Arial" w:hAnsi="Arial" w:cs="Arial"/>
            <w:lang w:eastAsia="en-US"/>
          </w:rPr>
          <w:delText>.</w:delText>
        </w:r>
      </w:del>
      <w:ins w:id="20" w:author="MNB" w:date="2025-08-10T22:57:00Z">
        <w:r w:rsidR="00635951">
          <w:rPr>
            <w:rFonts w:ascii="Arial" w:hAnsi="Arial" w:cs="Arial"/>
            <w:lang w:eastAsia="en-US"/>
          </w:rPr>
          <w:t>.</w:t>
        </w:r>
      </w:ins>
    </w:p>
    <w:p w14:paraId="315165BE" w14:textId="3A41BFFD" w:rsidR="00767A7F" w:rsidRDefault="00812CE9" w:rsidP="00582EB1">
      <w:pPr>
        <w:spacing w:after="0"/>
        <w:rPr>
          <w:rFonts w:ascii="Arial" w:hAnsi="Arial" w:cs="Arial"/>
        </w:rPr>
      </w:pPr>
      <w:r w:rsidRPr="006E3457">
        <w:rPr>
          <w:rFonts w:ascii="Arial" w:hAnsi="Arial" w:cs="Arial"/>
          <w:lang w:eastAsia="en-US"/>
        </w:rPr>
        <w:t xml:space="preserve">A </w:t>
      </w:r>
      <w:r w:rsidRPr="006E3457">
        <w:rPr>
          <w:rFonts w:ascii="Arial" w:hAnsi="Arial" w:cs="Arial"/>
          <w:b/>
          <w:lang w:eastAsia="en-US"/>
        </w:rPr>
        <w:t>d)</w:t>
      </w:r>
      <w:r w:rsidRPr="006E3457">
        <w:rPr>
          <w:rFonts w:ascii="Arial" w:hAnsi="Arial" w:cs="Arial"/>
          <w:lang w:eastAsia="en-US"/>
        </w:rPr>
        <w:t xml:space="preserve"> cellában </w:t>
      </w:r>
      <w:r w:rsidR="00767A7F">
        <w:rPr>
          <w:rFonts w:ascii="Arial" w:hAnsi="Arial" w:cs="Arial"/>
        </w:rPr>
        <w:t xml:space="preserve">az ATM olyan </w:t>
      </w:r>
      <w:del w:id="21" w:author="MNB" w:date="2025-08-10T22:57:00Z">
        <w:r w:rsidR="00767A7F">
          <w:rPr>
            <w:rFonts w:ascii="Arial" w:hAnsi="Arial" w:cs="Arial"/>
          </w:rPr>
          <w:delText>(</w:delText>
        </w:r>
      </w:del>
      <w:ins w:id="22" w:author="MNB" w:date="2025-08-10T22:57:00Z">
        <w:r w:rsidR="002E2BF4">
          <w:rPr>
            <w:rFonts w:ascii="Arial" w:hAnsi="Arial" w:cs="Arial"/>
          </w:rPr>
          <w:t xml:space="preserve">– </w:t>
        </w:r>
      </w:ins>
      <w:r w:rsidR="00767A7F">
        <w:rPr>
          <w:rFonts w:ascii="Arial" w:hAnsi="Arial" w:cs="Arial"/>
        </w:rPr>
        <w:t>intézményi ATM állományon belül egyedi</w:t>
      </w:r>
      <w:del w:id="23" w:author="MNB" w:date="2025-08-10T22:57:00Z">
        <w:r w:rsidR="00767A7F">
          <w:rPr>
            <w:rFonts w:ascii="Arial" w:hAnsi="Arial" w:cs="Arial"/>
          </w:rPr>
          <w:delText>)</w:delText>
        </w:r>
      </w:del>
      <w:ins w:id="24" w:author="MNB" w:date="2025-08-10T22:57:00Z">
        <w:r w:rsidR="002E2BF4">
          <w:rPr>
            <w:rFonts w:ascii="Arial" w:hAnsi="Arial" w:cs="Arial"/>
          </w:rPr>
          <w:t xml:space="preserve"> –</w:t>
        </w:r>
      </w:ins>
      <w:r w:rsidR="00767A7F">
        <w:rPr>
          <w:rFonts w:ascii="Arial" w:hAnsi="Arial" w:cs="Arial"/>
        </w:rPr>
        <w:t xml:space="preserve"> alfanumerikus azonosítóját kell feltüntetni, </w:t>
      </w:r>
      <w:r w:rsidR="00635951">
        <w:rPr>
          <w:rFonts w:ascii="Arial" w:hAnsi="Arial" w:cs="Arial"/>
        </w:rPr>
        <w:t>a</w:t>
      </w:r>
      <w:r w:rsidR="00767A7F">
        <w:rPr>
          <w:rFonts w:ascii="Arial" w:hAnsi="Arial" w:cs="Arial"/>
        </w:rPr>
        <w:t>mely az MNB és az adatszolgáltató számára is alkalmas az egyes készülékek egyértelmű megkülönböztetésére. Erre a célra felhasználható az ATM gyári száma, az ATM elfogadó-hálózaton belüli logikai azonosítója, vagy ezek hiányában bármilyen, a fenti feltételnek megfelelő azonosító.</w:t>
      </w:r>
    </w:p>
    <w:p w14:paraId="1AB8E718" w14:textId="6B07BD22" w:rsidR="002D59E6" w:rsidRDefault="001D2FA6" w:rsidP="00582EB1">
      <w:pPr>
        <w:spacing w:after="0" w:line="24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 xml:space="preserve">Az </w:t>
      </w:r>
      <w:r w:rsidRPr="006E3457">
        <w:rPr>
          <w:rFonts w:ascii="Arial" w:hAnsi="Arial" w:cs="Arial"/>
          <w:b/>
        </w:rPr>
        <w:t>e)</w:t>
      </w:r>
      <w:r>
        <w:rPr>
          <w:rFonts w:ascii="Arial" w:hAnsi="Arial" w:cs="Arial"/>
        </w:rPr>
        <w:t xml:space="preserve"> cellában azt </w:t>
      </w:r>
      <w:r w:rsidRPr="006E3457">
        <w:rPr>
          <w:rFonts w:ascii="Arial" w:hAnsi="Arial" w:cs="Arial"/>
          <w:lang w:eastAsia="en-US"/>
        </w:rPr>
        <w:t>szükséges megadni</w:t>
      </w:r>
      <w:r w:rsidR="007271A6">
        <w:rPr>
          <w:rFonts w:ascii="Arial" w:hAnsi="Arial" w:cs="Arial"/>
          <w:lang w:eastAsia="en-US"/>
        </w:rPr>
        <w:t xml:space="preserve"> a vonatkozó kódlista alapján</w:t>
      </w:r>
      <w:r w:rsidRPr="006E3457">
        <w:rPr>
          <w:rFonts w:ascii="Arial" w:hAnsi="Arial" w:cs="Arial"/>
          <w:lang w:eastAsia="en-US"/>
        </w:rPr>
        <w:t>, hogy a</w:t>
      </w:r>
      <w:r w:rsidR="002D59E6" w:rsidRPr="006E3457">
        <w:rPr>
          <w:rFonts w:ascii="Arial" w:hAnsi="Arial" w:cs="Arial"/>
          <w:lang w:eastAsia="en-US"/>
        </w:rPr>
        <w:t>z ATM nyilvánosan hozzáférhető</w:t>
      </w:r>
      <w:r w:rsidRPr="006E3457">
        <w:rPr>
          <w:rFonts w:ascii="Arial" w:hAnsi="Arial" w:cs="Arial"/>
          <w:lang w:eastAsia="en-US"/>
        </w:rPr>
        <w:t>-e.</w:t>
      </w:r>
      <w:r w:rsidR="005F2891">
        <w:rPr>
          <w:rFonts w:ascii="Arial" w:hAnsi="Arial" w:cs="Arial"/>
          <w:lang w:eastAsia="en-US"/>
        </w:rPr>
        <w:t xml:space="preserve"> </w:t>
      </w:r>
      <w:r w:rsidR="00CA3AD3">
        <w:rPr>
          <w:rFonts w:ascii="Arial" w:hAnsi="Arial" w:cs="Arial"/>
        </w:rPr>
        <w:t>H</w:t>
      </w:r>
      <w:r w:rsidR="005F2891">
        <w:rPr>
          <w:rFonts w:ascii="Arial" w:hAnsi="Arial" w:cs="Arial"/>
        </w:rPr>
        <w:t>a</w:t>
      </w:r>
      <w:r w:rsidR="005F2891" w:rsidRPr="00FD6EB6">
        <w:rPr>
          <w:rFonts w:ascii="Arial" w:hAnsi="Arial" w:cs="Arial"/>
        </w:rPr>
        <w:t xml:space="preserve"> </w:t>
      </w:r>
      <w:r w:rsidR="005F2891">
        <w:rPr>
          <w:rFonts w:ascii="Arial" w:hAnsi="Arial" w:cs="Arial"/>
        </w:rPr>
        <w:t xml:space="preserve">az érintett ATM csak </w:t>
      </w:r>
      <w:r w:rsidR="005F2891" w:rsidRPr="00FD6EB6">
        <w:rPr>
          <w:rFonts w:ascii="Arial" w:hAnsi="Arial" w:cs="Arial"/>
        </w:rPr>
        <w:t xml:space="preserve">korlátozottan, a fogyasztók zárt köre számára érhető csak el </w:t>
      </w:r>
      <w:del w:id="25" w:author="MNB" w:date="2025-08-10T22:57:00Z">
        <w:r w:rsidR="005F2891" w:rsidRPr="00FD6EB6">
          <w:rPr>
            <w:rFonts w:ascii="Arial" w:hAnsi="Arial" w:cs="Arial"/>
          </w:rPr>
          <w:delText xml:space="preserve">– </w:delText>
        </w:r>
      </w:del>
      <w:ins w:id="26" w:author="MNB" w:date="2025-08-10T22:57:00Z">
        <w:r w:rsidR="0055566B">
          <w:rPr>
            <w:rFonts w:ascii="Arial" w:hAnsi="Arial" w:cs="Arial"/>
          </w:rPr>
          <w:t>(</w:t>
        </w:r>
      </w:ins>
      <w:r w:rsidR="005F2891" w:rsidRPr="00FD6EB6">
        <w:rPr>
          <w:rFonts w:ascii="Arial" w:hAnsi="Arial" w:cs="Arial"/>
        </w:rPr>
        <w:t>pl</w:t>
      </w:r>
      <w:del w:id="27" w:author="MNB" w:date="2025-08-10T22:57:00Z">
        <w:r w:rsidR="005F2891" w:rsidRPr="00FD6EB6">
          <w:rPr>
            <w:rFonts w:ascii="Arial" w:hAnsi="Arial" w:cs="Arial"/>
          </w:rPr>
          <w:delText>.:</w:delText>
        </w:r>
      </w:del>
      <w:ins w:id="28" w:author="MNB" w:date="2025-08-10T22:57:00Z">
        <w:r w:rsidR="005F2891" w:rsidRPr="00FD6EB6">
          <w:rPr>
            <w:rFonts w:ascii="Arial" w:hAnsi="Arial" w:cs="Arial"/>
          </w:rPr>
          <w:t>.</w:t>
        </w:r>
      </w:ins>
      <w:r w:rsidR="005F2891" w:rsidRPr="00FD6EB6">
        <w:rPr>
          <w:rFonts w:ascii="Arial" w:hAnsi="Arial" w:cs="Arial"/>
        </w:rPr>
        <w:t xml:space="preserve"> munkahelyen, irodában telepített ATM</w:t>
      </w:r>
      <w:del w:id="29" w:author="MNB" w:date="2025-08-10T22:57:00Z">
        <w:r w:rsidR="005F2891" w:rsidRPr="00FD6EB6">
          <w:rPr>
            <w:rFonts w:ascii="Arial" w:hAnsi="Arial" w:cs="Arial"/>
          </w:rPr>
          <w:delText xml:space="preserve"> –</w:delText>
        </w:r>
      </w:del>
      <w:ins w:id="30" w:author="MNB" w:date="2025-08-10T22:57:00Z">
        <w:r w:rsidR="0055566B">
          <w:rPr>
            <w:rFonts w:ascii="Arial" w:hAnsi="Arial" w:cs="Arial"/>
          </w:rPr>
          <w:t>),</w:t>
        </w:r>
      </w:ins>
      <w:r w:rsidR="005F2891" w:rsidRPr="00FD6EB6">
        <w:rPr>
          <w:rFonts w:ascii="Arial" w:hAnsi="Arial" w:cs="Arial"/>
        </w:rPr>
        <w:t xml:space="preserve"> akkor </w:t>
      </w:r>
      <w:r w:rsidR="005F2891">
        <w:rPr>
          <w:rFonts w:ascii="Arial" w:hAnsi="Arial" w:cs="Arial"/>
        </w:rPr>
        <w:t xml:space="preserve">a „nem” opciót kell kiválasztani. </w:t>
      </w:r>
    </w:p>
    <w:p w14:paraId="4286389E" w14:textId="77777777" w:rsidR="00B7018B" w:rsidRDefault="001D2FA6" w:rsidP="00582EB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 xml:space="preserve">Az </w:t>
      </w:r>
      <w:r w:rsidRPr="006E3457">
        <w:rPr>
          <w:rFonts w:ascii="Arial" w:hAnsi="Arial" w:cs="Arial"/>
          <w:b/>
          <w:lang w:eastAsia="en-US"/>
        </w:rPr>
        <w:t>f)</w:t>
      </w:r>
      <w:r>
        <w:rPr>
          <w:rFonts w:ascii="Arial" w:hAnsi="Arial" w:cs="Arial"/>
          <w:lang w:eastAsia="en-US"/>
        </w:rPr>
        <w:t xml:space="preserve"> cellában az A</w:t>
      </w:r>
      <w:r>
        <w:rPr>
          <w:rFonts w:ascii="Arial" w:hAnsi="Arial" w:cs="Arial"/>
        </w:rPr>
        <w:t xml:space="preserve">TM elérhetőségére vonatkozó </w:t>
      </w:r>
      <w:r w:rsidR="0095006F">
        <w:rPr>
          <w:rFonts w:ascii="Arial" w:hAnsi="Arial" w:cs="Arial"/>
        </w:rPr>
        <w:t>cím</w:t>
      </w:r>
      <w:r w:rsidR="00D850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adatokat szükséges megadni</w:t>
      </w:r>
      <w:r w:rsidR="00CA3AD3">
        <w:rPr>
          <w:rFonts w:ascii="Arial" w:hAnsi="Arial" w:cs="Arial"/>
        </w:rPr>
        <w:t xml:space="preserve">. </w:t>
      </w:r>
      <w:r w:rsidR="009A79D8">
        <w:rPr>
          <w:rFonts w:ascii="Arial" w:hAnsi="Arial" w:cs="Arial"/>
        </w:rPr>
        <w:t xml:space="preserve">Amennyiben a megadott </w:t>
      </w:r>
      <w:r w:rsidR="009A79D8">
        <w:rPr>
          <w:rFonts w:ascii="Arial" w:hAnsi="Arial" w:cs="Arial"/>
          <w:lang w:eastAsia="en-US"/>
        </w:rPr>
        <w:t>címadatot a</w:t>
      </w:r>
      <w:r w:rsidR="00CA3AD3">
        <w:rPr>
          <w:rFonts w:ascii="Arial" w:hAnsi="Arial" w:cs="Arial"/>
          <w:lang w:eastAsia="en-US"/>
        </w:rPr>
        <w:t>z ERA</w:t>
      </w:r>
      <w:r w:rsidR="009A79D8">
        <w:rPr>
          <w:rFonts w:ascii="Arial" w:hAnsi="Arial" w:cs="Arial"/>
          <w:lang w:eastAsia="en-US"/>
        </w:rPr>
        <w:t xml:space="preserve"> rendszer hibásnak jelöli, de az </w:t>
      </w:r>
      <w:r w:rsidR="00F67A99">
        <w:rPr>
          <w:rFonts w:ascii="Arial" w:hAnsi="Arial" w:cs="Arial"/>
          <w:lang w:eastAsia="en-US"/>
        </w:rPr>
        <w:t>adatszolgáltató</w:t>
      </w:r>
      <w:r w:rsidR="009A79D8">
        <w:rPr>
          <w:rFonts w:ascii="Arial" w:hAnsi="Arial" w:cs="Arial"/>
          <w:lang w:eastAsia="en-US"/>
        </w:rPr>
        <w:t xml:space="preserve"> az</w:t>
      </w:r>
      <w:r w:rsidR="00F67A99">
        <w:rPr>
          <w:rFonts w:ascii="Arial" w:hAnsi="Arial" w:cs="Arial"/>
          <w:lang w:eastAsia="en-US"/>
        </w:rPr>
        <w:t>t</w:t>
      </w:r>
      <w:r w:rsidR="009A79D8">
        <w:rPr>
          <w:rFonts w:ascii="Arial" w:hAnsi="Arial" w:cs="Arial"/>
          <w:lang w:eastAsia="en-US"/>
        </w:rPr>
        <w:t xml:space="preserve"> helyesnek ítél</w:t>
      </w:r>
      <w:r w:rsidR="00F67A99">
        <w:rPr>
          <w:rFonts w:ascii="Arial" w:hAnsi="Arial" w:cs="Arial"/>
          <w:lang w:eastAsia="en-US"/>
        </w:rPr>
        <w:t>i</w:t>
      </w:r>
      <w:r w:rsidR="009A79D8">
        <w:rPr>
          <w:rFonts w:ascii="Arial" w:hAnsi="Arial" w:cs="Arial"/>
          <w:lang w:eastAsia="en-US"/>
        </w:rPr>
        <w:t>, úgy az „Ellenőrzött” jelölőnégyzetet bepipálva azt a rendszer</w:t>
      </w:r>
      <w:r w:rsidR="009A79D8">
        <w:rPr>
          <w:rFonts w:ascii="Arial" w:hAnsi="Arial" w:cs="Arial"/>
        </w:rPr>
        <w:t xml:space="preserve"> elfogadja.</w:t>
      </w:r>
    </w:p>
    <w:p w14:paraId="3236E861" w14:textId="63FC270C" w:rsidR="002D59E6" w:rsidRDefault="001D2FA6" w:rsidP="00582EB1">
      <w:pPr>
        <w:spacing w:beforeLines="120" w:before="288" w:after="0" w:line="240" w:lineRule="auto"/>
        <w:rPr>
          <w:rFonts w:ascii="Arial" w:hAnsi="Arial" w:cs="Arial"/>
        </w:rPr>
      </w:pPr>
      <w:bookmarkStart w:id="31" w:name="_Hlk512343410"/>
      <w:r>
        <w:rPr>
          <w:rFonts w:ascii="Arial" w:hAnsi="Arial" w:cs="Arial"/>
        </w:rPr>
        <w:lastRenderedPageBreak/>
        <w:t xml:space="preserve">A </w:t>
      </w:r>
      <w:r w:rsidRPr="006E3457">
        <w:rPr>
          <w:rFonts w:ascii="Arial" w:hAnsi="Arial" w:cs="Arial"/>
          <w:b/>
        </w:rPr>
        <w:t>g)</w:t>
      </w:r>
      <w:r>
        <w:rPr>
          <w:rFonts w:ascii="Arial" w:hAnsi="Arial" w:cs="Arial"/>
        </w:rPr>
        <w:t xml:space="preserve"> cell</w:t>
      </w:r>
      <w:r w:rsidR="00D34CA6">
        <w:rPr>
          <w:rFonts w:ascii="Arial" w:hAnsi="Arial" w:cs="Arial"/>
        </w:rPr>
        <w:t>ában szükséges megadni</w:t>
      </w:r>
      <w:r w:rsidR="00CB229F">
        <w:rPr>
          <w:rFonts w:ascii="Arial" w:hAnsi="Arial" w:cs="Arial"/>
        </w:rPr>
        <w:t xml:space="preserve"> a vonatkozó kódlista alapján</w:t>
      </w:r>
      <w:r w:rsidR="00D34CA6">
        <w:rPr>
          <w:rFonts w:ascii="Arial" w:hAnsi="Arial" w:cs="Arial"/>
        </w:rPr>
        <w:t>, hogy az ATM b</w:t>
      </w:r>
      <w:r w:rsidR="002D59E6" w:rsidRPr="008C5D19">
        <w:rPr>
          <w:rFonts w:ascii="Arial" w:hAnsi="Arial" w:cs="Arial"/>
        </w:rPr>
        <w:t>ankfiókhoz telepített</w:t>
      </w:r>
      <w:r w:rsidR="00D34CA6">
        <w:rPr>
          <w:rFonts w:ascii="Arial" w:hAnsi="Arial" w:cs="Arial"/>
        </w:rPr>
        <w:t>-e.</w:t>
      </w:r>
      <w:r w:rsidR="004B63EA">
        <w:rPr>
          <w:rFonts w:ascii="Arial" w:hAnsi="Arial" w:cs="Arial"/>
        </w:rPr>
        <w:t xml:space="preserve"> </w:t>
      </w:r>
      <w:r w:rsidR="00C215E1" w:rsidRPr="00FD6EB6">
        <w:rPr>
          <w:rFonts w:ascii="Arial" w:hAnsi="Arial" w:cs="Arial"/>
        </w:rPr>
        <w:t xml:space="preserve">A </w:t>
      </w:r>
      <w:del w:id="32" w:author="MNB" w:date="2025-08-10T22:57:00Z">
        <w:r w:rsidR="00C215E1" w:rsidRPr="00FD6EB6">
          <w:rPr>
            <w:rFonts w:ascii="Arial" w:hAnsi="Arial" w:cs="Arial"/>
          </w:rPr>
          <w:delText>bankfiókban</w:delText>
        </w:r>
      </w:del>
      <w:ins w:id="33" w:author="MNB" w:date="2025-08-10T22:57:00Z">
        <w:r w:rsidR="00C859F3">
          <w:rPr>
            <w:rFonts w:ascii="Arial" w:hAnsi="Arial" w:cs="Arial"/>
          </w:rPr>
          <w:t>hálózati egységben (</w:t>
        </w:r>
        <w:r w:rsidR="00C215E1" w:rsidRPr="00FD6EB6">
          <w:rPr>
            <w:rFonts w:ascii="Arial" w:hAnsi="Arial" w:cs="Arial"/>
          </w:rPr>
          <w:t>fiókban</w:t>
        </w:r>
        <w:r w:rsidR="00C859F3">
          <w:rPr>
            <w:rFonts w:ascii="Arial" w:hAnsi="Arial" w:cs="Arial"/>
          </w:rPr>
          <w:t>)</w:t>
        </w:r>
      </w:ins>
      <w:r w:rsidR="00C215E1" w:rsidRPr="00FD6EB6">
        <w:rPr>
          <w:rFonts w:ascii="Arial" w:hAnsi="Arial" w:cs="Arial"/>
        </w:rPr>
        <w:t xml:space="preserve"> elhelyezett, a bankfiók előterében elhelyezett, a </w:t>
      </w:r>
      <w:del w:id="34" w:author="MNB" w:date="2025-08-10T22:57:00Z">
        <w:r w:rsidR="00C215E1" w:rsidRPr="00FD6EB6">
          <w:rPr>
            <w:rFonts w:ascii="Arial" w:hAnsi="Arial" w:cs="Arial"/>
          </w:rPr>
          <w:delText>bankfiók</w:delText>
        </w:r>
      </w:del>
      <w:ins w:id="35" w:author="MNB" w:date="2025-08-10T22:57:00Z">
        <w:r w:rsidR="00C859F3">
          <w:rPr>
            <w:rFonts w:ascii="Arial" w:hAnsi="Arial" w:cs="Arial"/>
          </w:rPr>
          <w:t>hálózati egység (</w:t>
        </w:r>
        <w:r w:rsidR="00C215E1" w:rsidRPr="00FD6EB6">
          <w:rPr>
            <w:rFonts w:ascii="Arial" w:hAnsi="Arial" w:cs="Arial"/>
          </w:rPr>
          <w:t>fiók</w:t>
        </w:r>
        <w:r w:rsidR="00C859F3">
          <w:rPr>
            <w:rFonts w:ascii="Arial" w:hAnsi="Arial" w:cs="Arial"/>
          </w:rPr>
          <w:t>)</w:t>
        </w:r>
      </w:ins>
      <w:r w:rsidR="00C215E1" w:rsidRPr="00FD6EB6">
        <w:rPr>
          <w:rFonts w:ascii="Arial" w:hAnsi="Arial" w:cs="Arial"/>
        </w:rPr>
        <w:t xml:space="preserve"> falába épített és a </w:t>
      </w:r>
      <w:del w:id="36" w:author="MNB" w:date="2025-08-10T22:57:00Z">
        <w:r w:rsidR="00C215E1" w:rsidRPr="00FD6EB6">
          <w:rPr>
            <w:rFonts w:ascii="Arial" w:hAnsi="Arial" w:cs="Arial"/>
          </w:rPr>
          <w:delText>bankfiók</w:delText>
        </w:r>
      </w:del>
      <w:ins w:id="37" w:author="MNB" w:date="2025-08-10T22:57:00Z">
        <w:r w:rsidR="00C859F3">
          <w:rPr>
            <w:rFonts w:ascii="Arial" w:hAnsi="Arial" w:cs="Arial"/>
          </w:rPr>
          <w:t>hálózati egység (</w:t>
        </w:r>
        <w:r w:rsidR="00C215E1" w:rsidRPr="00FD6EB6">
          <w:rPr>
            <w:rFonts w:ascii="Arial" w:hAnsi="Arial" w:cs="Arial"/>
          </w:rPr>
          <w:t>fiók</w:t>
        </w:r>
        <w:r w:rsidR="00C859F3">
          <w:rPr>
            <w:rFonts w:ascii="Arial" w:hAnsi="Arial" w:cs="Arial"/>
          </w:rPr>
          <w:t>)</w:t>
        </w:r>
      </w:ins>
      <w:r w:rsidR="00C215E1" w:rsidRPr="00FD6EB6">
        <w:rPr>
          <w:rFonts w:ascii="Arial" w:hAnsi="Arial" w:cs="Arial"/>
        </w:rPr>
        <w:t xml:space="preserve"> közvetlen közelében </w:t>
      </w:r>
      <w:del w:id="38" w:author="MNB" w:date="2025-08-10T22:57:00Z">
        <w:r w:rsidR="00C215E1" w:rsidRPr="00FD6EB6">
          <w:rPr>
            <w:rFonts w:ascii="Arial" w:hAnsi="Arial" w:cs="Arial"/>
          </w:rPr>
          <w:delText>(</w:delText>
        </w:r>
      </w:del>
      <w:ins w:id="39" w:author="MNB" w:date="2025-08-10T22:57:00Z">
        <w:r w:rsidR="002E2BF4">
          <w:rPr>
            <w:rFonts w:ascii="Arial" w:hAnsi="Arial" w:cs="Arial"/>
          </w:rPr>
          <w:t xml:space="preserve">– </w:t>
        </w:r>
      </w:ins>
      <w:r w:rsidR="00C215E1" w:rsidRPr="00FD6EB6">
        <w:rPr>
          <w:rFonts w:ascii="Arial" w:hAnsi="Arial" w:cs="Arial"/>
        </w:rPr>
        <w:t>bejárattól számított 10 méteres távolságon belül</w:t>
      </w:r>
      <w:del w:id="40" w:author="MNB" w:date="2025-08-10T22:57:00Z">
        <w:r w:rsidR="00C215E1" w:rsidRPr="00FD6EB6">
          <w:rPr>
            <w:rFonts w:ascii="Arial" w:hAnsi="Arial" w:cs="Arial"/>
          </w:rPr>
          <w:delText>)</w:delText>
        </w:r>
      </w:del>
      <w:ins w:id="41" w:author="MNB" w:date="2025-08-10T22:57:00Z">
        <w:r w:rsidR="002E2BF4">
          <w:rPr>
            <w:rFonts w:ascii="Arial" w:hAnsi="Arial" w:cs="Arial"/>
          </w:rPr>
          <w:t xml:space="preserve"> –</w:t>
        </w:r>
      </w:ins>
      <w:r w:rsidR="00C215E1" w:rsidRPr="00FD6EB6">
        <w:rPr>
          <w:rFonts w:ascii="Arial" w:hAnsi="Arial" w:cs="Arial"/>
        </w:rPr>
        <w:t xml:space="preserve"> önállóan álló ATM-ek bankfiókhoz telepítettnek </w:t>
      </w:r>
      <w:r w:rsidR="002D7E74">
        <w:rPr>
          <w:rFonts w:ascii="Arial" w:hAnsi="Arial" w:cs="Arial"/>
        </w:rPr>
        <w:t>minősülnek</w:t>
      </w:r>
      <w:r w:rsidR="00C215E1" w:rsidRPr="00FD6EB6">
        <w:rPr>
          <w:rFonts w:ascii="Arial" w:hAnsi="Arial" w:cs="Arial"/>
        </w:rPr>
        <w:t>.</w:t>
      </w:r>
    </w:p>
    <w:p w14:paraId="7F7DA90D" w14:textId="5B72E248" w:rsidR="002D59E6" w:rsidRDefault="00D34CA6" w:rsidP="00582EB1">
      <w:pPr>
        <w:spacing w:after="0" w:line="240" w:lineRule="auto"/>
        <w:rPr>
          <w:rFonts w:ascii="Arial" w:hAnsi="Arial" w:cs="Arial"/>
          <w:lang w:eastAsia="en-US"/>
        </w:rPr>
      </w:pPr>
      <w:r w:rsidRPr="006E3457">
        <w:rPr>
          <w:rFonts w:ascii="Arial" w:hAnsi="Arial" w:cs="Arial"/>
          <w:lang w:eastAsia="en-US"/>
        </w:rPr>
        <w:t xml:space="preserve">A </w:t>
      </w:r>
      <w:r w:rsidRPr="006E3457">
        <w:rPr>
          <w:rFonts w:ascii="Arial" w:hAnsi="Arial" w:cs="Arial"/>
          <w:b/>
          <w:lang w:eastAsia="en-US"/>
        </w:rPr>
        <w:t>h)</w:t>
      </w:r>
      <w:r w:rsidRPr="006E3457">
        <w:rPr>
          <w:rFonts w:ascii="Arial" w:hAnsi="Arial" w:cs="Arial"/>
          <w:lang w:eastAsia="en-US"/>
        </w:rPr>
        <w:t xml:space="preserve"> cellában szükséges megadni</w:t>
      </w:r>
      <w:r w:rsidR="002D7E74">
        <w:rPr>
          <w:rFonts w:ascii="Arial" w:hAnsi="Arial" w:cs="Arial"/>
          <w:lang w:eastAsia="en-US"/>
        </w:rPr>
        <w:t xml:space="preserve"> a vonatkozó kódlista alapján</w:t>
      </w:r>
      <w:r w:rsidRPr="006E3457">
        <w:rPr>
          <w:rFonts w:ascii="Arial" w:hAnsi="Arial" w:cs="Arial"/>
          <w:lang w:eastAsia="en-US"/>
        </w:rPr>
        <w:t xml:space="preserve">, hogy az ATM </w:t>
      </w:r>
      <w:r w:rsidR="002D59E6" w:rsidRPr="006E3457">
        <w:rPr>
          <w:rFonts w:ascii="Arial" w:hAnsi="Arial" w:cs="Arial"/>
          <w:lang w:eastAsia="en-US"/>
        </w:rPr>
        <w:t>24 órában elérhető</w:t>
      </w:r>
      <w:r w:rsidRPr="006E3457">
        <w:rPr>
          <w:rFonts w:ascii="Arial" w:hAnsi="Arial" w:cs="Arial"/>
          <w:lang w:eastAsia="en-US"/>
        </w:rPr>
        <w:t>-e</w:t>
      </w:r>
      <w:r>
        <w:rPr>
          <w:rFonts w:ascii="Arial" w:hAnsi="Arial" w:cs="Arial"/>
          <w:lang w:eastAsia="en-US"/>
        </w:rPr>
        <w:t>.</w:t>
      </w:r>
      <w:r w:rsidR="001A457B" w:rsidRPr="001A457B">
        <w:rPr>
          <w:rFonts w:ascii="Arial" w:hAnsi="Arial" w:cs="Arial"/>
        </w:rPr>
        <w:t xml:space="preserve"> </w:t>
      </w:r>
      <w:r w:rsidR="001A457B" w:rsidRPr="00FD6EB6">
        <w:rPr>
          <w:rFonts w:ascii="Arial" w:hAnsi="Arial" w:cs="Arial"/>
        </w:rPr>
        <w:t xml:space="preserve">Az ATM akkor is a 24 órában elérhető kategóriába sorolandó, amennyiben </w:t>
      </w:r>
      <w:del w:id="42" w:author="MNB" w:date="2025-08-10T22:57:00Z">
        <w:r w:rsidR="001A457B" w:rsidRPr="00FD6EB6">
          <w:rPr>
            <w:rFonts w:ascii="Arial" w:hAnsi="Arial" w:cs="Arial"/>
          </w:rPr>
          <w:delText>bankfiók</w:delText>
        </w:r>
      </w:del>
      <w:ins w:id="43" w:author="MNB" w:date="2025-08-10T22:57:00Z">
        <w:r w:rsidR="00C859F3">
          <w:rPr>
            <w:rFonts w:ascii="Arial" w:hAnsi="Arial" w:cs="Arial"/>
          </w:rPr>
          <w:t>hálózati egység (</w:t>
        </w:r>
        <w:r w:rsidR="001A457B" w:rsidRPr="00FD6EB6">
          <w:rPr>
            <w:rFonts w:ascii="Arial" w:hAnsi="Arial" w:cs="Arial"/>
          </w:rPr>
          <w:t>fiók</w:t>
        </w:r>
        <w:r w:rsidR="00C859F3">
          <w:rPr>
            <w:rFonts w:ascii="Arial" w:hAnsi="Arial" w:cs="Arial"/>
          </w:rPr>
          <w:t>)</w:t>
        </w:r>
      </w:ins>
      <w:r w:rsidR="001A457B" w:rsidRPr="00FD6EB6">
        <w:rPr>
          <w:rFonts w:ascii="Arial" w:hAnsi="Arial" w:cs="Arial"/>
        </w:rPr>
        <w:t xml:space="preserve"> előterébe telepített és a </w:t>
      </w:r>
      <w:ins w:id="44" w:author="MNB" w:date="2025-08-10T22:57:00Z">
        <w:r w:rsidR="00C859F3">
          <w:rPr>
            <w:rFonts w:ascii="Arial" w:hAnsi="Arial" w:cs="Arial"/>
          </w:rPr>
          <w:t>hálózati egység (</w:t>
        </w:r>
      </w:ins>
      <w:r w:rsidR="001A457B" w:rsidRPr="00FD6EB6">
        <w:rPr>
          <w:rFonts w:ascii="Arial" w:hAnsi="Arial" w:cs="Arial"/>
        </w:rPr>
        <w:t>fiók</w:t>
      </w:r>
      <w:ins w:id="45" w:author="MNB" w:date="2025-08-10T22:57:00Z">
        <w:r w:rsidR="00C859F3">
          <w:rPr>
            <w:rFonts w:ascii="Arial" w:hAnsi="Arial" w:cs="Arial"/>
          </w:rPr>
          <w:t>)</w:t>
        </w:r>
      </w:ins>
      <w:r w:rsidR="001A457B" w:rsidRPr="00FD6EB6">
        <w:rPr>
          <w:rFonts w:ascii="Arial" w:hAnsi="Arial" w:cs="Arial"/>
        </w:rPr>
        <w:t xml:space="preserve"> nyitvatartási ideje után is elérhető bankkártyás beléptetés után.</w:t>
      </w:r>
    </w:p>
    <w:p w14:paraId="12CB536F" w14:textId="77777777" w:rsidR="002D59E6" w:rsidRDefault="0032117A" w:rsidP="00582EB1">
      <w:pPr>
        <w:spacing w:after="0" w:line="240" w:lineRule="auto"/>
        <w:rPr>
          <w:rFonts w:ascii="Arial" w:hAnsi="Arial" w:cs="Arial"/>
          <w:lang w:eastAsia="en-US"/>
        </w:rPr>
      </w:pPr>
      <w:r w:rsidRPr="006E3457">
        <w:rPr>
          <w:rFonts w:ascii="Arial" w:hAnsi="Arial" w:cs="Arial"/>
          <w:lang w:eastAsia="en-US"/>
        </w:rPr>
        <w:t xml:space="preserve">Az </w:t>
      </w:r>
      <w:r w:rsidRPr="006E3457">
        <w:rPr>
          <w:rFonts w:ascii="Arial" w:hAnsi="Arial" w:cs="Arial"/>
          <w:b/>
          <w:lang w:eastAsia="en-US"/>
        </w:rPr>
        <w:t>m)</w:t>
      </w:r>
      <w:r w:rsidRPr="006E3457">
        <w:rPr>
          <w:rFonts w:ascii="Arial" w:hAnsi="Arial" w:cs="Arial"/>
          <w:lang w:eastAsia="en-US"/>
        </w:rPr>
        <w:t xml:space="preserve"> </w:t>
      </w:r>
      <w:r w:rsidR="007F6F84">
        <w:rPr>
          <w:rFonts w:ascii="Arial" w:hAnsi="Arial" w:cs="Arial"/>
          <w:lang w:eastAsia="en-US"/>
        </w:rPr>
        <w:t xml:space="preserve">és </w:t>
      </w:r>
      <w:r w:rsidR="007F6F84" w:rsidRPr="0099679F">
        <w:rPr>
          <w:rFonts w:ascii="Arial" w:hAnsi="Arial" w:cs="Arial"/>
          <w:b/>
          <w:lang w:eastAsia="en-US"/>
        </w:rPr>
        <w:t>n)</w:t>
      </w:r>
      <w:r w:rsidR="007F6F84">
        <w:rPr>
          <w:rFonts w:ascii="Arial" w:hAnsi="Arial" w:cs="Arial"/>
          <w:lang w:eastAsia="en-US"/>
        </w:rPr>
        <w:t xml:space="preserve"> </w:t>
      </w:r>
      <w:r w:rsidRPr="006E3457">
        <w:rPr>
          <w:rFonts w:ascii="Arial" w:hAnsi="Arial" w:cs="Arial"/>
          <w:lang w:eastAsia="en-US"/>
        </w:rPr>
        <w:t xml:space="preserve">cellában </w:t>
      </w:r>
      <w:r w:rsidR="001A457B">
        <w:rPr>
          <w:rFonts w:ascii="Arial" w:hAnsi="Arial" w:cs="Arial"/>
          <w:lang w:eastAsia="en-US"/>
        </w:rPr>
        <w:t>a</w:t>
      </w:r>
      <w:r w:rsidR="001A457B" w:rsidRPr="001A457B">
        <w:rPr>
          <w:rFonts w:ascii="Arial" w:hAnsi="Arial" w:cs="Arial"/>
          <w:lang w:eastAsia="en-US"/>
        </w:rPr>
        <w:t>z ATM földrajzi elhelyezkedés</w:t>
      </w:r>
      <w:r w:rsidR="001A457B">
        <w:rPr>
          <w:rFonts w:ascii="Arial" w:hAnsi="Arial" w:cs="Arial"/>
          <w:lang w:eastAsia="en-US"/>
        </w:rPr>
        <w:t xml:space="preserve">ét </w:t>
      </w:r>
      <w:r w:rsidR="001A457B" w:rsidRPr="001A457B">
        <w:rPr>
          <w:rFonts w:ascii="Arial" w:hAnsi="Arial" w:cs="Arial"/>
          <w:lang w:eastAsia="en-US"/>
        </w:rPr>
        <w:t>az északi szélesség</w:t>
      </w:r>
      <w:r w:rsidR="003170F8">
        <w:rPr>
          <w:rFonts w:ascii="Arial" w:hAnsi="Arial" w:cs="Arial"/>
          <w:lang w:eastAsia="en-US"/>
        </w:rPr>
        <w:t>, illetve a keleti hosszúság</w:t>
      </w:r>
      <w:r w:rsidR="001A457B" w:rsidRPr="001A457B">
        <w:rPr>
          <w:rFonts w:ascii="Arial" w:hAnsi="Arial" w:cs="Arial"/>
          <w:lang w:eastAsia="en-US"/>
        </w:rPr>
        <w:t xml:space="preserve"> decimális fokban, 5 tizedesjegy pontossággal kifejezve</w:t>
      </w:r>
      <w:r w:rsidR="001A457B">
        <w:rPr>
          <w:rFonts w:ascii="Arial" w:hAnsi="Arial" w:cs="Arial"/>
          <w:lang w:eastAsia="en-US"/>
        </w:rPr>
        <w:t xml:space="preserve"> </w:t>
      </w:r>
      <w:r w:rsidRPr="006E3457">
        <w:rPr>
          <w:rFonts w:ascii="Arial" w:hAnsi="Arial" w:cs="Arial"/>
          <w:lang w:eastAsia="en-US"/>
        </w:rPr>
        <w:t xml:space="preserve">szükséges megadni. </w:t>
      </w:r>
    </w:p>
    <w:p w14:paraId="1D4C789B" w14:textId="77777777" w:rsidR="002D59E6" w:rsidRDefault="0032117A" w:rsidP="00582EB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r w:rsidRPr="006E3457">
        <w:rPr>
          <w:rFonts w:ascii="Arial" w:hAnsi="Arial" w:cs="Arial"/>
          <w:b/>
        </w:rPr>
        <w:t>o)</w:t>
      </w:r>
      <w:r>
        <w:rPr>
          <w:rFonts w:ascii="Arial" w:hAnsi="Arial" w:cs="Arial"/>
        </w:rPr>
        <w:t xml:space="preserve"> cella</w:t>
      </w:r>
      <w:r w:rsidR="004B30FF">
        <w:rPr>
          <w:rFonts w:ascii="Arial" w:eastAsia="Times New Roman" w:hAnsi="Arial" w:cs="Arial"/>
        </w:rPr>
        <w:t xml:space="preserve"> kitöltése szempontjából a</w:t>
      </w:r>
      <w:r w:rsidR="00026C5B" w:rsidRPr="00026C5B">
        <w:rPr>
          <w:rFonts w:ascii="Arial" w:eastAsia="Times New Roman" w:hAnsi="Arial" w:cs="Arial"/>
        </w:rPr>
        <w:t>kadálymentesen megközelíthető az az épület vagy berendezési tárgy, amely a használó fizikai, érzékszervi és szellemi fogyatékosságának mértékétől függetlenül</w:t>
      </w:r>
      <w:r w:rsidR="00F61420">
        <w:rPr>
          <w:rFonts w:ascii="Arial" w:eastAsia="Times New Roman" w:hAnsi="Arial" w:cs="Arial"/>
        </w:rPr>
        <w:t xml:space="preserve"> </w:t>
      </w:r>
      <w:r w:rsidR="00026C5B" w:rsidRPr="00026C5B">
        <w:rPr>
          <w:rFonts w:ascii="Arial" w:eastAsia="Times New Roman" w:hAnsi="Arial" w:cs="Arial"/>
        </w:rPr>
        <w:t>– külső segítség nélkül – kényelmesen, különösebb erőkifejtés nélkül elérhető. Ehhez megfelelő méretű, magasságú hely biztosított, miközben segédeszközének használata (bot, mankó, járókeret</w:t>
      </w:r>
      <w:r w:rsidR="00026C5B">
        <w:rPr>
          <w:rFonts w:ascii="Arial" w:eastAsia="Times New Roman" w:hAnsi="Arial" w:cs="Arial"/>
        </w:rPr>
        <w:t>, kerekesszék) nem korlátozott.</w:t>
      </w:r>
      <w:r w:rsidR="004B30FF">
        <w:rPr>
          <w:rFonts w:ascii="Arial" w:eastAsia="Times New Roman" w:hAnsi="Arial" w:cs="Arial"/>
        </w:rPr>
        <w:t xml:space="preserve"> </w:t>
      </w:r>
      <w:r w:rsidR="00026C5B" w:rsidRPr="00026C5B">
        <w:rPr>
          <w:rFonts w:ascii="Arial" w:eastAsia="Times New Roman" w:hAnsi="Arial" w:cs="Arial"/>
        </w:rPr>
        <w:t>Az akadálymentes megközelíthetőség megadásánál figyelemmel kell lenni a vonatkozó hatályos jogszabályokra, valamint a kibocsátott, a fogyatékkal élő fogyasztókra vonatkozó, vagy őket érintő hatályos ajánlásokra is.</w:t>
      </w:r>
    </w:p>
    <w:bookmarkEnd w:id="31"/>
    <w:p w14:paraId="19BB9D64" w14:textId="77777777" w:rsidR="002D59E6" w:rsidRPr="006E3457" w:rsidRDefault="0032117A" w:rsidP="00582EB1">
      <w:pPr>
        <w:spacing w:after="0"/>
        <w:rPr>
          <w:rFonts w:ascii="Arial" w:eastAsia="Times New Roman" w:hAnsi="Arial" w:cs="Arial"/>
        </w:rPr>
      </w:pPr>
      <w:r>
        <w:rPr>
          <w:rFonts w:ascii="Arial" w:hAnsi="Arial" w:cs="Arial"/>
        </w:rPr>
        <w:t xml:space="preserve">A </w:t>
      </w:r>
      <w:r w:rsidRPr="006E3457">
        <w:rPr>
          <w:rFonts w:ascii="Arial" w:hAnsi="Arial" w:cs="Arial"/>
          <w:b/>
        </w:rPr>
        <w:t>p)</w:t>
      </w:r>
      <w:r>
        <w:rPr>
          <w:rFonts w:ascii="Arial" w:hAnsi="Arial" w:cs="Arial"/>
        </w:rPr>
        <w:t xml:space="preserve"> cella</w:t>
      </w:r>
      <w:r w:rsidR="00173D35">
        <w:rPr>
          <w:rFonts w:ascii="Arial" w:eastAsia="Times New Roman" w:hAnsi="Arial" w:cs="Arial"/>
        </w:rPr>
        <w:t xml:space="preserve"> kitöltése szempontjából e</w:t>
      </w:r>
      <w:r w:rsidR="00026C5B" w:rsidRPr="00026C5B">
        <w:rPr>
          <w:rFonts w:ascii="Arial" w:eastAsia="Times New Roman" w:hAnsi="Arial" w:cs="Arial"/>
        </w:rPr>
        <w:t>gy épület akadálymentesen használható, ha abban minden szerkezet, berendezési tárgy a használó fizikai, érzékszervi és szellemi fogyatékosságának mértékétől függetlenül</w:t>
      </w:r>
      <w:r w:rsidR="00F61420">
        <w:rPr>
          <w:rFonts w:ascii="Arial" w:eastAsia="Times New Roman" w:hAnsi="Arial" w:cs="Arial"/>
        </w:rPr>
        <w:t xml:space="preserve"> </w:t>
      </w:r>
      <w:r w:rsidR="00026C5B" w:rsidRPr="00026C5B">
        <w:rPr>
          <w:rFonts w:ascii="Arial" w:eastAsia="Times New Roman" w:hAnsi="Arial" w:cs="Arial"/>
        </w:rPr>
        <w:t>– súlyos fogyatékossággal bíró használó esetén az állandó kísérőjének segítségével – használható. Ehhez megfelelő méretű, formájú kezelőeszközök biztosítottak, valamint azok elérhetősége és megközelítése is akadálymentes.</w:t>
      </w:r>
      <w:r w:rsidR="00173D35">
        <w:rPr>
          <w:rFonts w:ascii="Arial" w:eastAsia="Times New Roman" w:hAnsi="Arial" w:cs="Arial"/>
        </w:rPr>
        <w:t xml:space="preserve"> </w:t>
      </w:r>
      <w:r w:rsidR="00026C5B" w:rsidRPr="00026C5B">
        <w:rPr>
          <w:rFonts w:ascii="Arial" w:eastAsia="Times New Roman" w:hAnsi="Arial" w:cs="Arial"/>
        </w:rPr>
        <w:t>Az akadálymentes használhatóság követelményei közé tartozik, hogy az adott ATM rendelkezzen Braille írással ellátott kezelőfelület</w:t>
      </w:r>
      <w:r w:rsidR="00F61420">
        <w:rPr>
          <w:rFonts w:ascii="Arial" w:eastAsia="Times New Roman" w:hAnsi="Arial" w:cs="Arial"/>
        </w:rPr>
        <w:t>tel</w:t>
      </w:r>
      <w:r w:rsidR="00026C5B" w:rsidRPr="00026C5B">
        <w:rPr>
          <w:rFonts w:ascii="Arial" w:eastAsia="Times New Roman" w:hAnsi="Arial" w:cs="Arial"/>
        </w:rPr>
        <w:t>, valamint vertikális elhelyezése tegye lehetővé a kerekesszékből való használatot.</w:t>
      </w:r>
      <w:r w:rsidR="00173D35">
        <w:rPr>
          <w:rFonts w:ascii="Arial" w:eastAsia="Times New Roman" w:hAnsi="Arial" w:cs="Arial"/>
        </w:rPr>
        <w:t xml:space="preserve"> </w:t>
      </w:r>
      <w:r w:rsidR="00026C5B" w:rsidRPr="00026C5B">
        <w:rPr>
          <w:rFonts w:ascii="Arial" w:eastAsia="Times New Roman" w:hAnsi="Arial" w:cs="Arial"/>
        </w:rPr>
        <w:t>Az akadálymentes használhatóság megadásánál figyelemmel kell lenni a vonatkozó hatályos jogszabályokra, valamint a kibocsátott, a fogyatékkal élő fogyasztókra vonatkozó, vagy őket érintő hatályos ajánlásokra is.</w:t>
      </w:r>
    </w:p>
    <w:p w14:paraId="4D91B8F4" w14:textId="33937D0C" w:rsidR="00026C5B" w:rsidRDefault="00767A7F" w:rsidP="00582EB1">
      <w:pPr>
        <w:spacing w:after="0"/>
        <w:rPr>
          <w:rFonts w:ascii="Arial" w:eastAsia="Times New Roman" w:hAnsi="Arial" w:cs="Arial"/>
        </w:rPr>
      </w:pPr>
      <w:r w:rsidRPr="006E3457">
        <w:rPr>
          <w:rFonts w:ascii="Arial" w:eastAsia="Times New Roman" w:hAnsi="Arial" w:cs="Arial"/>
        </w:rPr>
        <w:t xml:space="preserve">A </w:t>
      </w:r>
      <w:r w:rsidRPr="006E3457">
        <w:rPr>
          <w:rFonts w:ascii="Arial" w:eastAsia="Times New Roman" w:hAnsi="Arial" w:cs="Arial"/>
          <w:b/>
        </w:rPr>
        <w:t>q</w:t>
      </w:r>
      <w:r w:rsidR="00011284">
        <w:rPr>
          <w:rFonts w:ascii="Arial" w:eastAsia="Times New Roman" w:hAnsi="Arial" w:cs="Arial"/>
          <w:b/>
        </w:rPr>
        <w:t>1</w:t>
      </w:r>
      <w:r w:rsidRPr="006E3457">
        <w:rPr>
          <w:rFonts w:ascii="Arial" w:eastAsia="Times New Roman" w:hAnsi="Arial" w:cs="Arial"/>
          <w:b/>
        </w:rPr>
        <w:t>)</w:t>
      </w:r>
      <w:r w:rsidR="00026C5B">
        <w:rPr>
          <w:rFonts w:ascii="Arial" w:eastAsia="Times New Roman" w:hAnsi="Arial" w:cs="Arial"/>
        </w:rPr>
        <w:t xml:space="preserve"> és </w:t>
      </w:r>
      <w:r w:rsidR="00C325BA" w:rsidRPr="005F2891">
        <w:rPr>
          <w:rFonts w:ascii="Arial" w:eastAsia="Times New Roman" w:hAnsi="Arial" w:cs="Arial"/>
          <w:b/>
        </w:rPr>
        <w:t>q</w:t>
      </w:r>
      <w:r w:rsidR="00011284">
        <w:rPr>
          <w:rFonts w:ascii="Arial" w:eastAsia="Times New Roman" w:hAnsi="Arial" w:cs="Arial"/>
          <w:b/>
        </w:rPr>
        <w:t>2</w:t>
      </w:r>
      <w:r w:rsidR="00026C5B" w:rsidRPr="006E3457">
        <w:rPr>
          <w:rFonts w:ascii="Arial" w:eastAsia="Times New Roman" w:hAnsi="Arial" w:cs="Arial"/>
          <w:b/>
        </w:rPr>
        <w:t>)</w:t>
      </w:r>
      <w:r w:rsidRPr="006E3457">
        <w:rPr>
          <w:rFonts w:ascii="Arial" w:eastAsia="Times New Roman" w:hAnsi="Arial" w:cs="Arial"/>
        </w:rPr>
        <w:t xml:space="preserve"> cella</w:t>
      </w:r>
      <w:r w:rsidR="00173D35">
        <w:rPr>
          <w:rFonts w:ascii="Arial" w:eastAsia="Times New Roman" w:hAnsi="Arial" w:cs="Arial"/>
        </w:rPr>
        <w:t xml:space="preserve"> kitöltése szempontjából f</w:t>
      </w:r>
      <w:r w:rsidR="00026C5B" w:rsidRPr="006E3457">
        <w:rPr>
          <w:rFonts w:ascii="Arial" w:eastAsia="Times New Roman" w:hAnsi="Arial" w:cs="Arial"/>
        </w:rPr>
        <w:t xml:space="preserve">elfüggesztésnek minősül az az eset, ha az </w:t>
      </w:r>
      <w:r w:rsidR="00453E23">
        <w:rPr>
          <w:rFonts w:ascii="Arial" w:eastAsia="Times New Roman" w:hAnsi="Arial" w:cs="Arial"/>
        </w:rPr>
        <w:t>adatszolgáltató</w:t>
      </w:r>
      <w:r w:rsidR="00026C5B" w:rsidRPr="006E3457">
        <w:rPr>
          <w:rFonts w:ascii="Arial" w:eastAsia="Times New Roman" w:hAnsi="Arial" w:cs="Arial"/>
        </w:rPr>
        <w:t xml:space="preserve"> bizonyos időszakra (pl. ideiglenesen karbantartás alatt álló ATM esetében) felfüggeszti az érintett ATM működését. Az ATM-ek egy </w:t>
      </w:r>
      <w:r w:rsidR="003C325B">
        <w:rPr>
          <w:rFonts w:ascii="Arial" w:eastAsia="Times New Roman" w:hAnsi="Arial" w:cs="Arial"/>
        </w:rPr>
        <w:t xml:space="preserve">napos vagy egy </w:t>
      </w:r>
      <w:r w:rsidR="00026C5B" w:rsidRPr="006E3457">
        <w:rPr>
          <w:rFonts w:ascii="Arial" w:eastAsia="Times New Roman" w:hAnsi="Arial" w:cs="Arial"/>
        </w:rPr>
        <w:t>napnál rövidebb ideig tartó, előre nem látható, technikai okok miatti üzemen kívüli volta nem minősül felfüggesztésnek.</w:t>
      </w:r>
    </w:p>
    <w:p w14:paraId="6A71483F" w14:textId="77777777" w:rsidR="00BA5A88" w:rsidRDefault="00BA5A88" w:rsidP="00582EB1">
      <w:pPr>
        <w:spacing w:after="0"/>
        <w:rPr>
          <w:rFonts w:ascii="Arial" w:hAnsi="Arial" w:cs="Arial"/>
          <w:b/>
        </w:rPr>
      </w:pPr>
    </w:p>
    <w:p w14:paraId="16ED9066" w14:textId="160563F3" w:rsidR="002D59E6" w:rsidRDefault="002D59E6" w:rsidP="00582EB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="00026C5B">
        <w:rPr>
          <w:rFonts w:ascii="Arial" w:hAnsi="Arial" w:cs="Arial"/>
          <w:b/>
        </w:rPr>
        <w:t xml:space="preserve">P5602 – </w:t>
      </w:r>
      <w:r w:rsidRPr="008C5D19">
        <w:rPr>
          <w:rFonts w:ascii="Arial" w:hAnsi="Arial" w:cs="Arial"/>
          <w:b/>
        </w:rPr>
        <w:t xml:space="preserve">Bankkártyát elfogadó intézmények hálózati egységeire </w:t>
      </w:r>
      <w:ins w:id="46" w:author="MNB" w:date="2025-08-10T22:57:00Z">
        <w:r w:rsidR="00ED50E2">
          <w:rPr>
            <w:rFonts w:ascii="Arial" w:hAnsi="Arial" w:cs="Arial"/>
            <w:b/>
          </w:rPr>
          <w:t xml:space="preserve">(fiókjaira) </w:t>
        </w:r>
      </w:ins>
      <w:r w:rsidRPr="008C5D19">
        <w:rPr>
          <w:rFonts w:ascii="Arial" w:hAnsi="Arial" w:cs="Arial"/>
          <w:b/>
        </w:rPr>
        <w:t>vonatkozó adatok</w:t>
      </w:r>
    </w:p>
    <w:p w14:paraId="7047609C" w14:textId="77777777" w:rsidR="00987DDA" w:rsidRDefault="00987DDA" w:rsidP="00987DDA">
      <w:pPr>
        <w:spacing w:after="0" w:line="240" w:lineRule="auto"/>
        <w:rPr>
          <w:ins w:id="47" w:author="MNB" w:date="2025-08-10T22:57:00Z"/>
          <w:rFonts w:ascii="Arial" w:hAnsi="Arial" w:cs="Arial"/>
          <w:b/>
        </w:rPr>
      </w:pPr>
    </w:p>
    <w:p w14:paraId="32C96808" w14:textId="2B08162C" w:rsidR="00C325BA" w:rsidRPr="008C5D19" w:rsidRDefault="00453E23" w:rsidP="00582EB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Az egyes cellákban jelentendő adatok:</w:t>
      </w:r>
    </w:p>
    <w:p w14:paraId="73A8BF9D" w14:textId="3230C3FD" w:rsidR="009A79D8" w:rsidRPr="007F7E51" w:rsidRDefault="009A79D8" w:rsidP="00582EB1">
      <w:pPr>
        <w:spacing w:after="0" w:line="240" w:lineRule="auto"/>
        <w:rPr>
          <w:rFonts w:ascii="Arial" w:hAnsi="Arial" w:cs="Arial"/>
          <w:lang w:eastAsia="en-US"/>
        </w:rPr>
      </w:pPr>
      <w:r w:rsidRPr="007F7E51">
        <w:rPr>
          <w:rFonts w:ascii="Arial" w:hAnsi="Arial" w:cs="Arial"/>
          <w:lang w:eastAsia="en-US"/>
        </w:rPr>
        <w:t xml:space="preserve">Az </w:t>
      </w:r>
      <w:r w:rsidRPr="007F7E51">
        <w:rPr>
          <w:rFonts w:ascii="Arial" w:hAnsi="Arial" w:cs="Arial"/>
          <w:b/>
          <w:lang w:eastAsia="en-US"/>
        </w:rPr>
        <w:t>a</w:t>
      </w:r>
      <w:del w:id="48" w:author="MNB" w:date="2025-08-10T22:57:00Z">
        <w:r w:rsidRPr="007F7E51">
          <w:rPr>
            <w:rFonts w:ascii="Arial" w:hAnsi="Arial" w:cs="Arial"/>
            <w:b/>
            <w:lang w:eastAsia="en-US"/>
          </w:rPr>
          <w:delText>)</w:delText>
        </w:r>
        <w:r w:rsidR="00453E23">
          <w:rPr>
            <w:rFonts w:ascii="Arial" w:hAnsi="Arial" w:cs="Arial"/>
            <w:b/>
            <w:lang w:eastAsia="en-US"/>
          </w:rPr>
          <w:delText>-</w:delText>
        </w:r>
      </w:del>
      <w:ins w:id="49" w:author="MNB" w:date="2025-08-10T22:57:00Z">
        <w:r w:rsidRPr="007F7E51">
          <w:rPr>
            <w:rFonts w:ascii="Arial" w:hAnsi="Arial" w:cs="Arial"/>
            <w:b/>
            <w:lang w:eastAsia="en-US"/>
          </w:rPr>
          <w:t>)</w:t>
        </w:r>
        <w:r w:rsidR="00987DDA">
          <w:rPr>
            <w:rFonts w:ascii="Arial" w:hAnsi="Arial" w:cs="Arial"/>
            <w:b/>
            <w:lang w:eastAsia="en-US"/>
          </w:rPr>
          <w:t>–</w:t>
        </w:r>
      </w:ins>
      <w:r w:rsidR="001417B2">
        <w:rPr>
          <w:rFonts w:ascii="Arial" w:hAnsi="Arial" w:cs="Arial"/>
          <w:b/>
          <w:lang w:eastAsia="en-US"/>
        </w:rPr>
        <w:t>d</w:t>
      </w:r>
      <w:r w:rsidR="00453E23">
        <w:rPr>
          <w:rFonts w:ascii="Arial" w:hAnsi="Arial" w:cs="Arial"/>
          <w:b/>
          <w:lang w:eastAsia="en-US"/>
        </w:rPr>
        <w:t>)</w:t>
      </w:r>
      <w:r w:rsidRPr="007F7E51">
        <w:rPr>
          <w:rFonts w:ascii="Arial" w:hAnsi="Arial" w:cs="Arial"/>
          <w:lang w:eastAsia="en-US"/>
        </w:rPr>
        <w:t xml:space="preserve"> cell</w:t>
      </w:r>
      <w:r w:rsidR="00156195">
        <w:rPr>
          <w:rFonts w:ascii="Arial" w:hAnsi="Arial" w:cs="Arial"/>
          <w:lang w:eastAsia="en-US"/>
        </w:rPr>
        <w:t>a</w:t>
      </w:r>
      <w:r w:rsidR="00453E23">
        <w:rPr>
          <w:rFonts w:ascii="Arial" w:hAnsi="Arial" w:cs="Arial"/>
          <w:lang w:eastAsia="en-US"/>
        </w:rPr>
        <w:t xml:space="preserve"> kitöltésére az 1. pont</w:t>
      </w:r>
      <w:r w:rsidR="00156195">
        <w:rPr>
          <w:rFonts w:ascii="Arial" w:hAnsi="Arial" w:cs="Arial"/>
          <w:lang w:eastAsia="en-US"/>
        </w:rPr>
        <w:t xml:space="preserve"> a</w:t>
      </w:r>
      <w:del w:id="50" w:author="MNB" w:date="2025-08-10T22:57:00Z">
        <w:r w:rsidR="00156195">
          <w:rPr>
            <w:rFonts w:ascii="Arial" w:hAnsi="Arial" w:cs="Arial"/>
            <w:lang w:eastAsia="en-US"/>
          </w:rPr>
          <w:delText>)-</w:delText>
        </w:r>
      </w:del>
      <w:ins w:id="51" w:author="MNB" w:date="2025-08-10T22:57:00Z">
        <w:r w:rsidR="00156195">
          <w:rPr>
            <w:rFonts w:ascii="Arial" w:hAnsi="Arial" w:cs="Arial"/>
            <w:lang w:eastAsia="en-US"/>
          </w:rPr>
          <w:t>)</w:t>
        </w:r>
        <w:r w:rsidR="00CE69A8">
          <w:rPr>
            <w:rFonts w:ascii="Arial" w:hAnsi="Arial" w:cs="Arial"/>
            <w:lang w:eastAsia="en-US"/>
          </w:rPr>
          <w:t>–</w:t>
        </w:r>
      </w:ins>
      <w:r w:rsidR="00E44B0A">
        <w:rPr>
          <w:rFonts w:ascii="Arial" w:hAnsi="Arial" w:cs="Arial"/>
          <w:lang w:eastAsia="en-US"/>
        </w:rPr>
        <w:t>c</w:t>
      </w:r>
      <w:r w:rsidR="00156195">
        <w:rPr>
          <w:rFonts w:ascii="Arial" w:hAnsi="Arial" w:cs="Arial"/>
          <w:lang w:eastAsia="en-US"/>
        </w:rPr>
        <w:t>)</w:t>
      </w:r>
      <w:r w:rsidR="00E44B0A">
        <w:rPr>
          <w:rFonts w:ascii="Arial" w:hAnsi="Arial" w:cs="Arial"/>
          <w:lang w:eastAsia="en-US"/>
        </w:rPr>
        <w:t xml:space="preserve"> és f)</w:t>
      </w:r>
      <w:r w:rsidR="00156195">
        <w:rPr>
          <w:rFonts w:ascii="Arial" w:hAnsi="Arial" w:cs="Arial"/>
          <w:lang w:eastAsia="en-US"/>
        </w:rPr>
        <w:t xml:space="preserve"> cellára vonatkozó rendelkezései </w:t>
      </w:r>
      <w:r w:rsidR="001417B2">
        <w:rPr>
          <w:rFonts w:ascii="Arial" w:hAnsi="Arial" w:cs="Arial"/>
          <w:lang w:eastAsia="en-US"/>
        </w:rPr>
        <w:t>megfelelően</w:t>
      </w:r>
      <w:r w:rsidR="00453E23">
        <w:rPr>
          <w:rFonts w:ascii="Arial" w:hAnsi="Arial" w:cs="Arial"/>
          <w:lang w:eastAsia="en-US"/>
        </w:rPr>
        <w:t xml:space="preserve"> irányadók.</w:t>
      </w:r>
    </w:p>
    <w:p w14:paraId="2BCBD988" w14:textId="77777777" w:rsidR="009758A3" w:rsidRDefault="009758A3" w:rsidP="00582EB1">
      <w:pPr>
        <w:spacing w:after="0" w:line="240" w:lineRule="auto"/>
        <w:rPr>
          <w:rFonts w:ascii="Arial" w:hAnsi="Arial" w:cs="Arial"/>
          <w:lang w:eastAsia="en-US"/>
        </w:rPr>
      </w:pPr>
      <w:r w:rsidRPr="007F7E51">
        <w:rPr>
          <w:rFonts w:ascii="Arial" w:hAnsi="Arial" w:cs="Arial"/>
          <w:lang w:eastAsia="en-US"/>
        </w:rPr>
        <w:t xml:space="preserve">Az </w:t>
      </w:r>
      <w:r>
        <w:rPr>
          <w:rFonts w:ascii="Arial" w:hAnsi="Arial" w:cs="Arial"/>
          <w:b/>
          <w:lang w:eastAsia="en-US"/>
        </w:rPr>
        <w:t>f</w:t>
      </w:r>
      <w:r w:rsidRPr="007F7E51">
        <w:rPr>
          <w:rFonts w:ascii="Arial" w:hAnsi="Arial" w:cs="Arial"/>
          <w:b/>
          <w:lang w:eastAsia="en-US"/>
        </w:rPr>
        <w:t>)</w:t>
      </w:r>
      <w:r w:rsidR="00156195">
        <w:rPr>
          <w:rFonts w:ascii="Arial" w:hAnsi="Arial" w:cs="Arial"/>
          <w:b/>
          <w:lang w:eastAsia="en-US"/>
        </w:rPr>
        <w:t xml:space="preserve"> </w:t>
      </w:r>
      <w:r w:rsidR="00156195" w:rsidRPr="003760EE">
        <w:rPr>
          <w:rFonts w:ascii="Arial" w:hAnsi="Arial" w:cs="Arial"/>
          <w:lang w:eastAsia="en-US"/>
        </w:rPr>
        <w:t>és</w:t>
      </w:r>
      <w:r w:rsidR="00156195">
        <w:rPr>
          <w:rFonts w:ascii="Arial" w:hAnsi="Arial" w:cs="Arial"/>
          <w:b/>
          <w:lang w:eastAsia="en-US"/>
        </w:rPr>
        <w:t xml:space="preserve"> g)</w:t>
      </w:r>
      <w:r w:rsidRPr="007F7E51">
        <w:rPr>
          <w:rFonts w:ascii="Arial" w:hAnsi="Arial" w:cs="Arial"/>
          <w:lang w:eastAsia="en-US"/>
        </w:rPr>
        <w:t xml:space="preserve"> cell</w:t>
      </w:r>
      <w:r w:rsidR="00156195">
        <w:rPr>
          <w:rFonts w:ascii="Arial" w:hAnsi="Arial" w:cs="Arial"/>
          <w:lang w:eastAsia="en-US"/>
        </w:rPr>
        <w:t>a kitöltésére az 1. pont</w:t>
      </w:r>
      <w:r w:rsidR="00E22E39">
        <w:rPr>
          <w:rFonts w:ascii="Arial" w:hAnsi="Arial" w:cs="Arial"/>
          <w:lang w:eastAsia="en-US"/>
        </w:rPr>
        <w:t xml:space="preserve"> m) és n) cellára vonatkozó rendelkezései megfelelően irányadók.</w:t>
      </w:r>
      <w:r w:rsidRPr="007F7E51">
        <w:rPr>
          <w:rFonts w:ascii="Arial" w:hAnsi="Arial" w:cs="Arial"/>
          <w:lang w:eastAsia="en-US"/>
        </w:rPr>
        <w:t xml:space="preserve"> </w:t>
      </w:r>
    </w:p>
    <w:p w14:paraId="4664F4AC" w14:textId="77777777" w:rsidR="00E22E39" w:rsidRDefault="009758A3" w:rsidP="00582EB1">
      <w:pPr>
        <w:spacing w:after="0" w:line="24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 xml:space="preserve">A </w:t>
      </w:r>
      <w:r w:rsidRPr="006E3457">
        <w:rPr>
          <w:rFonts w:ascii="Arial" w:hAnsi="Arial" w:cs="Arial"/>
          <w:b/>
        </w:rPr>
        <w:t>h</w:t>
      </w:r>
      <w:r w:rsidRPr="007F7E51"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</w:t>
      </w:r>
      <w:r w:rsidR="00E22E39">
        <w:rPr>
          <w:rFonts w:ascii="Arial" w:hAnsi="Arial" w:cs="Arial"/>
        </w:rPr>
        <w:t xml:space="preserve">és </w:t>
      </w:r>
      <w:r w:rsidR="00E22E39" w:rsidRPr="003760EE">
        <w:rPr>
          <w:rFonts w:ascii="Arial" w:hAnsi="Arial" w:cs="Arial"/>
          <w:b/>
        </w:rPr>
        <w:t>i)</w:t>
      </w:r>
      <w:r w:rsidR="00E22E39">
        <w:rPr>
          <w:rFonts w:ascii="Arial" w:hAnsi="Arial" w:cs="Arial"/>
        </w:rPr>
        <w:t xml:space="preserve"> cella </w:t>
      </w:r>
      <w:r w:rsidR="00E22E39">
        <w:rPr>
          <w:rFonts w:ascii="Arial" w:hAnsi="Arial" w:cs="Arial"/>
          <w:lang w:eastAsia="en-US"/>
        </w:rPr>
        <w:t xml:space="preserve">kitöltésére az 1. pont </w:t>
      </w:r>
      <w:r w:rsidR="0045576A">
        <w:rPr>
          <w:rFonts w:ascii="Arial" w:hAnsi="Arial" w:cs="Arial"/>
          <w:lang w:eastAsia="en-US"/>
        </w:rPr>
        <w:t>o</w:t>
      </w:r>
      <w:r w:rsidR="00E22E39">
        <w:rPr>
          <w:rFonts w:ascii="Arial" w:hAnsi="Arial" w:cs="Arial"/>
          <w:lang w:eastAsia="en-US"/>
        </w:rPr>
        <w:t xml:space="preserve">) és </w:t>
      </w:r>
      <w:r w:rsidR="0045576A">
        <w:rPr>
          <w:rFonts w:ascii="Arial" w:hAnsi="Arial" w:cs="Arial"/>
          <w:lang w:eastAsia="en-US"/>
        </w:rPr>
        <w:t>p</w:t>
      </w:r>
      <w:r w:rsidR="00E22E39">
        <w:rPr>
          <w:rFonts w:ascii="Arial" w:hAnsi="Arial" w:cs="Arial"/>
          <w:lang w:eastAsia="en-US"/>
        </w:rPr>
        <w:t>) cellára vonatkozó rendelkezései megfelelően irányadók.</w:t>
      </w:r>
      <w:r w:rsidR="00E22E39" w:rsidRPr="007F7E51">
        <w:rPr>
          <w:rFonts w:ascii="Arial" w:hAnsi="Arial" w:cs="Arial"/>
          <w:lang w:eastAsia="en-US"/>
        </w:rPr>
        <w:t xml:space="preserve"> </w:t>
      </w:r>
    </w:p>
    <w:p w14:paraId="2A0B4227" w14:textId="13DB97D4" w:rsidR="00F444FE" w:rsidRDefault="009758A3" w:rsidP="00582EB1">
      <w:pPr>
        <w:spacing w:after="0"/>
        <w:rPr>
          <w:rFonts w:ascii="Arial" w:eastAsia="Times New Roman" w:hAnsi="Arial" w:cs="Arial"/>
        </w:rPr>
      </w:pPr>
      <w:r>
        <w:rPr>
          <w:rFonts w:ascii="Arial" w:hAnsi="Arial" w:cs="Arial"/>
        </w:rPr>
        <w:t xml:space="preserve">A </w:t>
      </w:r>
      <w:r w:rsidRPr="006E3457">
        <w:rPr>
          <w:rFonts w:ascii="Arial" w:hAnsi="Arial" w:cs="Arial"/>
          <w:b/>
        </w:rPr>
        <w:t>j)</w:t>
      </w:r>
      <w:r>
        <w:rPr>
          <w:rFonts w:ascii="Arial" w:hAnsi="Arial" w:cs="Arial"/>
        </w:rPr>
        <w:t xml:space="preserve"> </w:t>
      </w:r>
      <w:r w:rsidRPr="006E3457">
        <w:rPr>
          <w:rFonts w:ascii="Arial" w:eastAsia="Times New Roman" w:hAnsi="Arial" w:cs="Arial"/>
        </w:rPr>
        <w:t>cellában a hálózati egység</w:t>
      </w:r>
      <w:r w:rsidR="00F46ACD">
        <w:rPr>
          <w:rFonts w:ascii="Arial" w:eastAsia="Times New Roman" w:hAnsi="Arial" w:cs="Arial"/>
        </w:rPr>
        <w:t xml:space="preserve"> </w:t>
      </w:r>
      <w:ins w:id="52" w:author="MNB" w:date="2025-08-10T22:57:00Z">
        <w:r w:rsidR="00F46ACD">
          <w:rPr>
            <w:rFonts w:ascii="Arial" w:eastAsia="Times New Roman" w:hAnsi="Arial" w:cs="Arial"/>
          </w:rPr>
          <w:t xml:space="preserve">(fiók) </w:t>
        </w:r>
      </w:ins>
      <w:r w:rsidRPr="006E3457">
        <w:rPr>
          <w:rFonts w:ascii="Arial" w:eastAsia="Times New Roman" w:hAnsi="Arial" w:cs="Arial"/>
        </w:rPr>
        <w:t xml:space="preserve">nyitvatartására vonatkozó adatokat szükséges megadni </w:t>
      </w:r>
      <w:r w:rsidR="00D8507C" w:rsidRPr="006E3457">
        <w:rPr>
          <w:rFonts w:ascii="Arial" w:eastAsia="Times New Roman" w:hAnsi="Arial" w:cs="Arial"/>
        </w:rPr>
        <w:t>a hét napjainak megfelelő bontásban</w:t>
      </w:r>
      <w:r w:rsidR="00F1597F">
        <w:rPr>
          <w:rFonts w:ascii="Arial" w:eastAsia="Times New Roman" w:hAnsi="Arial" w:cs="Arial"/>
        </w:rPr>
        <w:t xml:space="preserve">. </w:t>
      </w:r>
      <w:r w:rsidRPr="006E3457">
        <w:rPr>
          <w:rFonts w:ascii="Arial" w:eastAsia="Times New Roman" w:hAnsi="Arial" w:cs="Arial"/>
        </w:rPr>
        <w:t>A nyitvatartási adatok megadását kétszer két számjegy formátumban szükséges megadni (pl</w:t>
      </w:r>
      <w:del w:id="53" w:author="MNB" w:date="2025-08-10T22:57:00Z">
        <w:r w:rsidRPr="006E3457">
          <w:rPr>
            <w:rFonts w:ascii="Arial" w:eastAsia="Times New Roman" w:hAnsi="Arial" w:cs="Arial"/>
          </w:rPr>
          <w:delText>.:</w:delText>
        </w:r>
      </w:del>
      <w:ins w:id="54" w:author="MNB" w:date="2025-08-10T22:57:00Z">
        <w:r w:rsidRPr="006E3457">
          <w:rPr>
            <w:rFonts w:ascii="Arial" w:eastAsia="Times New Roman" w:hAnsi="Arial" w:cs="Arial"/>
          </w:rPr>
          <w:t>.</w:t>
        </w:r>
      </w:ins>
      <w:r w:rsidRPr="006E3457">
        <w:rPr>
          <w:rFonts w:ascii="Arial" w:eastAsia="Times New Roman" w:hAnsi="Arial" w:cs="Arial"/>
        </w:rPr>
        <w:t xml:space="preserve"> 08:00</w:t>
      </w:r>
      <w:r w:rsidR="00F444FE" w:rsidRPr="006E3457">
        <w:rPr>
          <w:rFonts w:ascii="Arial" w:eastAsia="Times New Roman" w:hAnsi="Arial" w:cs="Arial"/>
        </w:rPr>
        <w:t>).</w:t>
      </w:r>
      <w:r w:rsidR="00F1597F">
        <w:rPr>
          <w:rFonts w:ascii="Arial" w:eastAsia="Times New Roman" w:hAnsi="Arial" w:cs="Arial"/>
        </w:rPr>
        <w:t xml:space="preserve"> </w:t>
      </w:r>
      <w:r w:rsidR="00F444FE" w:rsidRPr="006E3457">
        <w:rPr>
          <w:rFonts w:ascii="Arial" w:eastAsia="Times New Roman" w:hAnsi="Arial" w:cs="Arial"/>
        </w:rPr>
        <w:t>Amennyiben a hálózati egység egy adott napon zárva tart, azt a</w:t>
      </w:r>
      <w:r w:rsidR="00F1597F">
        <w:rPr>
          <w:rFonts w:ascii="Arial" w:eastAsia="Times New Roman" w:hAnsi="Arial" w:cs="Arial"/>
        </w:rPr>
        <w:t xml:space="preserve"> következő</w:t>
      </w:r>
      <w:r w:rsidR="00F444FE" w:rsidRPr="006E3457">
        <w:rPr>
          <w:rFonts w:ascii="Arial" w:eastAsia="Times New Roman" w:hAnsi="Arial" w:cs="Arial"/>
        </w:rPr>
        <w:t xml:space="preserve"> formátumban szükséges megadni:</w:t>
      </w:r>
      <w:r w:rsidR="00F1597F">
        <w:rPr>
          <w:rFonts w:ascii="Arial" w:eastAsia="Times New Roman" w:hAnsi="Arial" w:cs="Arial"/>
        </w:rPr>
        <w:t xml:space="preserve"> </w:t>
      </w:r>
      <w:r w:rsidR="00F444FE" w:rsidRPr="006E3457">
        <w:rPr>
          <w:rFonts w:ascii="Arial" w:eastAsia="Times New Roman" w:hAnsi="Arial" w:cs="Arial"/>
        </w:rPr>
        <w:t>00:00 – 00:00</w:t>
      </w:r>
      <w:r w:rsidR="00F1597F">
        <w:rPr>
          <w:rFonts w:ascii="Arial" w:eastAsia="Times New Roman" w:hAnsi="Arial" w:cs="Arial"/>
        </w:rPr>
        <w:t xml:space="preserve">. </w:t>
      </w:r>
      <w:r w:rsidR="00F444FE" w:rsidRPr="006E3457">
        <w:rPr>
          <w:rFonts w:ascii="Arial" w:eastAsia="Times New Roman" w:hAnsi="Arial" w:cs="Arial"/>
        </w:rPr>
        <w:t>Amennyiben a hálózati egység egy adott napon folyamatosan nyitva tart azt a</w:t>
      </w:r>
      <w:r w:rsidR="00F1597F">
        <w:rPr>
          <w:rFonts w:ascii="Arial" w:eastAsia="Times New Roman" w:hAnsi="Arial" w:cs="Arial"/>
        </w:rPr>
        <w:t xml:space="preserve"> következő</w:t>
      </w:r>
      <w:r w:rsidR="00F444FE" w:rsidRPr="006E3457">
        <w:rPr>
          <w:rFonts w:ascii="Arial" w:eastAsia="Times New Roman" w:hAnsi="Arial" w:cs="Arial"/>
        </w:rPr>
        <w:t xml:space="preserve"> formátumban szükséges megadni:</w:t>
      </w:r>
      <w:r w:rsidR="00F1597F">
        <w:rPr>
          <w:rFonts w:ascii="Arial" w:eastAsia="Times New Roman" w:hAnsi="Arial" w:cs="Arial"/>
        </w:rPr>
        <w:t xml:space="preserve"> </w:t>
      </w:r>
      <w:r w:rsidR="00F444FE" w:rsidRPr="006E3457">
        <w:rPr>
          <w:rFonts w:ascii="Arial" w:eastAsia="Times New Roman" w:hAnsi="Arial" w:cs="Arial"/>
        </w:rPr>
        <w:t>00:00 – 23:59</w:t>
      </w:r>
      <w:r w:rsidR="00F1597F">
        <w:rPr>
          <w:rFonts w:ascii="Arial" w:eastAsia="Times New Roman" w:hAnsi="Arial" w:cs="Arial"/>
        </w:rPr>
        <w:t>.</w:t>
      </w:r>
    </w:p>
    <w:p w14:paraId="1DA65212" w14:textId="6A5C6E77" w:rsidR="006832DE" w:rsidRDefault="00C325BA" w:rsidP="00987DDA">
      <w:pPr>
        <w:spacing w:after="0"/>
        <w:rPr>
          <w:ins w:id="55" w:author="MNB" w:date="2025-08-10T22:57:00Z"/>
          <w:rFonts w:ascii="Arial" w:hAnsi="Arial" w:cs="Arial"/>
          <w:lang w:eastAsia="en-US"/>
        </w:rPr>
      </w:pPr>
      <w:del w:id="56" w:author="MNB" w:date="2025-08-10T22:57:00Z">
        <w:r w:rsidRPr="007F7E51">
          <w:rPr>
            <w:rFonts w:ascii="Arial" w:eastAsia="Times New Roman" w:hAnsi="Arial" w:cs="Arial"/>
          </w:rPr>
          <w:delText xml:space="preserve">A </w:delText>
        </w:r>
        <w:r w:rsidRPr="006E3457">
          <w:rPr>
            <w:rFonts w:ascii="Arial" w:eastAsia="Times New Roman" w:hAnsi="Arial" w:cs="Arial"/>
            <w:b/>
          </w:rPr>
          <w:delText>k</w:delText>
        </w:r>
        <w:r w:rsidRPr="005F2891">
          <w:rPr>
            <w:rFonts w:ascii="Arial" w:eastAsia="Times New Roman" w:hAnsi="Arial" w:cs="Arial"/>
            <w:b/>
          </w:rPr>
          <w:delText>1</w:delText>
        </w:r>
        <w:r w:rsidRPr="007F7E51">
          <w:rPr>
            <w:rFonts w:ascii="Arial" w:eastAsia="Times New Roman" w:hAnsi="Arial" w:cs="Arial"/>
            <w:b/>
          </w:rPr>
          <w:delText>)</w:delText>
        </w:r>
        <w:r>
          <w:rPr>
            <w:rFonts w:ascii="Arial" w:eastAsia="Times New Roman" w:hAnsi="Arial" w:cs="Arial"/>
          </w:rPr>
          <w:delText xml:space="preserve"> és </w:delText>
        </w:r>
        <w:r w:rsidRPr="006E3457">
          <w:rPr>
            <w:rFonts w:ascii="Arial" w:eastAsia="Times New Roman" w:hAnsi="Arial" w:cs="Arial"/>
            <w:b/>
          </w:rPr>
          <w:delText>k</w:delText>
        </w:r>
        <w:r w:rsidRPr="005F2891">
          <w:rPr>
            <w:rFonts w:ascii="Arial" w:eastAsia="Times New Roman" w:hAnsi="Arial" w:cs="Arial"/>
            <w:b/>
          </w:rPr>
          <w:delText>2</w:delText>
        </w:r>
      </w:del>
      <w:ins w:id="57" w:author="MNB" w:date="2025-08-10T22:57:00Z">
        <w:r w:rsidR="006832DE">
          <w:rPr>
            <w:rFonts w:ascii="Arial" w:eastAsia="Times New Roman" w:hAnsi="Arial" w:cs="Arial"/>
          </w:rPr>
          <w:t>A k) cellában</w:t>
        </w:r>
        <w:r w:rsidR="006832DE" w:rsidRPr="006832DE">
          <w:rPr>
            <w:rFonts w:ascii="Arial" w:hAnsi="Arial" w:cs="Arial"/>
            <w:lang w:eastAsia="en-US"/>
          </w:rPr>
          <w:t xml:space="preserve"> </w:t>
        </w:r>
        <w:r w:rsidR="006832DE" w:rsidRPr="006E3457">
          <w:rPr>
            <w:rFonts w:ascii="Arial" w:hAnsi="Arial" w:cs="Arial"/>
            <w:lang w:eastAsia="en-US"/>
          </w:rPr>
          <w:t>szükséges megadni</w:t>
        </w:r>
        <w:r w:rsidR="006832DE">
          <w:rPr>
            <w:rFonts w:ascii="Arial" w:hAnsi="Arial" w:cs="Arial"/>
            <w:lang w:eastAsia="en-US"/>
          </w:rPr>
          <w:t xml:space="preserve"> a vonatkozó kódlista alapján, hogy a hálózati egységben</w:t>
        </w:r>
        <w:r w:rsidR="0001023D">
          <w:rPr>
            <w:rFonts w:ascii="Arial" w:hAnsi="Arial" w:cs="Arial"/>
            <w:lang w:eastAsia="en-US"/>
          </w:rPr>
          <w:t xml:space="preserve"> (fiókban)</w:t>
        </w:r>
        <w:r w:rsidR="006832DE">
          <w:rPr>
            <w:rFonts w:ascii="Arial" w:hAnsi="Arial" w:cs="Arial"/>
            <w:lang w:eastAsia="en-US"/>
          </w:rPr>
          <w:t xml:space="preserve"> működik-e pénztár.</w:t>
        </w:r>
      </w:ins>
    </w:p>
    <w:p w14:paraId="1E2B2ED7" w14:textId="653B2A6E" w:rsidR="006832DE" w:rsidRPr="006E3457" w:rsidRDefault="006832DE" w:rsidP="00987DDA">
      <w:pPr>
        <w:spacing w:after="0"/>
        <w:rPr>
          <w:ins w:id="58" w:author="MNB" w:date="2025-08-10T22:57:00Z"/>
          <w:rFonts w:ascii="Arial" w:eastAsia="Times New Roman" w:hAnsi="Arial" w:cs="Arial"/>
        </w:rPr>
      </w:pPr>
      <w:ins w:id="59" w:author="MNB" w:date="2025-08-10T22:57:00Z">
        <w:r>
          <w:rPr>
            <w:rFonts w:ascii="Arial" w:hAnsi="Arial" w:cs="Arial"/>
            <w:lang w:eastAsia="en-US"/>
          </w:rPr>
          <w:t xml:space="preserve">Az l) </w:t>
        </w:r>
        <w:r>
          <w:rPr>
            <w:rFonts w:ascii="Arial" w:eastAsia="Times New Roman" w:hAnsi="Arial" w:cs="Arial"/>
          </w:rPr>
          <w:t>cellában</w:t>
        </w:r>
        <w:r w:rsidRPr="006832DE">
          <w:rPr>
            <w:rFonts w:ascii="Arial" w:hAnsi="Arial" w:cs="Arial"/>
            <w:lang w:eastAsia="en-US"/>
          </w:rPr>
          <w:t xml:space="preserve"> </w:t>
        </w:r>
        <w:r w:rsidRPr="006E3457">
          <w:rPr>
            <w:rFonts w:ascii="Arial" w:hAnsi="Arial" w:cs="Arial"/>
            <w:lang w:eastAsia="en-US"/>
          </w:rPr>
          <w:t>szükséges megadni</w:t>
        </w:r>
        <w:r>
          <w:rPr>
            <w:rFonts w:ascii="Arial" w:hAnsi="Arial" w:cs="Arial"/>
            <w:lang w:eastAsia="en-US"/>
          </w:rPr>
          <w:t xml:space="preserve"> a vonatkozó kódlista alapján, hogy a hálózati egységben</w:t>
        </w:r>
        <w:r w:rsidR="0001023D">
          <w:rPr>
            <w:rFonts w:ascii="Arial" w:hAnsi="Arial" w:cs="Arial"/>
            <w:lang w:eastAsia="en-US"/>
          </w:rPr>
          <w:t xml:space="preserve"> (fiókban)</w:t>
        </w:r>
        <w:r>
          <w:rPr>
            <w:rFonts w:ascii="Arial" w:hAnsi="Arial" w:cs="Arial"/>
            <w:lang w:eastAsia="en-US"/>
          </w:rPr>
          <w:t xml:space="preserve"> működő </w:t>
        </w:r>
        <w:r w:rsidRPr="00482D24">
          <w:rPr>
            <w:rFonts w:ascii="Arial" w:hAnsi="Arial" w:cs="Arial"/>
            <w:lang w:eastAsia="en-US"/>
          </w:rPr>
          <w:t xml:space="preserve">pénztár </w:t>
        </w:r>
        <w:r w:rsidR="005C6222" w:rsidRPr="00482D24">
          <w:rPr>
            <w:rFonts w:ascii="Arial" w:hAnsi="Arial" w:cs="Arial"/>
            <w:lang w:eastAsia="en-US"/>
          </w:rPr>
          <w:t>az 1/2023</w:t>
        </w:r>
      </w:ins>
      <w:ins w:id="60" w:author="MNB" w:date="2025-11-03T11:20:00Z" w16du:dateUtc="2025-11-03T10:20:00Z">
        <w:r w:rsidR="00482D24">
          <w:rPr>
            <w:rFonts w:ascii="Arial" w:hAnsi="Arial" w:cs="Arial"/>
            <w:lang w:eastAsia="en-US"/>
          </w:rPr>
          <w:t>.</w:t>
        </w:r>
      </w:ins>
      <w:ins w:id="61" w:author="MNB" w:date="2025-08-10T22:57:00Z">
        <w:r w:rsidR="005C6222" w:rsidRPr="00482D24">
          <w:rPr>
            <w:rFonts w:ascii="Arial" w:hAnsi="Arial" w:cs="Arial"/>
            <w:lang w:eastAsia="en-US"/>
          </w:rPr>
          <w:t xml:space="preserve"> (I.</w:t>
        </w:r>
        <w:r w:rsidR="00987DDA" w:rsidRPr="00482D24">
          <w:rPr>
            <w:rFonts w:ascii="Arial" w:hAnsi="Arial" w:cs="Arial"/>
            <w:lang w:eastAsia="en-US"/>
          </w:rPr>
          <w:t xml:space="preserve"> </w:t>
        </w:r>
        <w:r w:rsidR="005C6222" w:rsidRPr="00482D24">
          <w:rPr>
            <w:rFonts w:ascii="Arial" w:hAnsi="Arial" w:cs="Arial"/>
            <w:lang w:eastAsia="en-US"/>
          </w:rPr>
          <w:t xml:space="preserve">17.) MNB rendelet </w:t>
        </w:r>
      </w:ins>
      <w:del w:id="62" w:author="MNB" w:date="2025-11-03T11:18:00Z" w16du:dateUtc="2025-11-03T10:18:00Z">
        <w:r w:rsidR="005C6222" w:rsidRPr="00482D24" w:rsidDel="00482D24">
          <w:rPr>
            <w:rFonts w:ascii="Arial" w:hAnsi="Arial" w:cs="Arial"/>
            <w:lang w:eastAsia="en-US"/>
          </w:rPr>
          <w:delText>11</w:delText>
        </w:r>
        <w:r w:rsidR="00482D24" w:rsidRPr="00482D24" w:rsidDel="00482D24">
          <w:rPr>
            <w:rFonts w:ascii="Arial" w:hAnsi="Arial" w:cs="Arial"/>
            <w:lang w:eastAsia="en-US"/>
          </w:rPr>
          <w:delText>.</w:delText>
        </w:r>
      </w:del>
      <w:ins w:id="63" w:author="MNB" w:date="2025-11-03T11:17:00Z" w16du:dateUtc="2025-11-03T10:17:00Z">
        <w:r w:rsidR="00482D24" w:rsidRPr="00482D24">
          <w:rPr>
            <w:rFonts w:ascii="Arial" w:hAnsi="Arial" w:cs="Arial"/>
            <w:lang w:eastAsia="en-US"/>
          </w:rPr>
          <w:t xml:space="preserve"> 15/B.</w:t>
        </w:r>
      </w:ins>
      <w:ins w:id="64" w:author="MNB" w:date="2025-08-10T22:57:00Z">
        <w:r w:rsidR="00987DDA" w:rsidRPr="00482D24">
          <w:rPr>
            <w:rFonts w:ascii="Arial" w:hAnsi="Arial" w:cs="Arial"/>
            <w:lang w:eastAsia="en-US"/>
          </w:rPr>
          <w:t xml:space="preserve"> </w:t>
        </w:r>
        <w:r w:rsidR="005C6222" w:rsidRPr="00482D24">
          <w:rPr>
            <w:rFonts w:ascii="Arial" w:hAnsi="Arial" w:cs="Arial"/>
            <w:lang w:eastAsia="en-US"/>
          </w:rPr>
          <w:t>§ (</w:t>
        </w:r>
      </w:ins>
      <w:ins w:id="65" w:author="MNB" w:date="2025-11-03T11:19:00Z" w16du:dateUtc="2025-11-03T10:19:00Z">
        <w:r w:rsidR="00482D24" w:rsidRPr="00482D24">
          <w:rPr>
            <w:rFonts w:ascii="Arial" w:hAnsi="Arial" w:cs="Arial"/>
            <w:lang w:eastAsia="en-US"/>
          </w:rPr>
          <w:t>1</w:t>
        </w:r>
      </w:ins>
      <w:del w:id="66" w:author="MNB" w:date="2025-11-03T11:19:00Z" w16du:dateUtc="2025-11-03T10:19:00Z">
        <w:r w:rsidR="005C6222" w:rsidRPr="00482D24" w:rsidDel="00482D24">
          <w:rPr>
            <w:rFonts w:ascii="Arial" w:hAnsi="Arial" w:cs="Arial"/>
            <w:lang w:eastAsia="en-US"/>
          </w:rPr>
          <w:delText>8</w:delText>
        </w:r>
      </w:del>
      <w:ins w:id="67" w:author="MNB" w:date="2025-08-10T22:57:00Z">
        <w:r w:rsidR="005C6222" w:rsidRPr="00482D24">
          <w:rPr>
            <w:rFonts w:ascii="Arial" w:hAnsi="Arial" w:cs="Arial"/>
            <w:lang w:eastAsia="en-US"/>
          </w:rPr>
          <w:t>) bekezdése szerinti korlátozást alk</w:t>
        </w:r>
        <w:r w:rsidR="00310394" w:rsidRPr="00482D24">
          <w:rPr>
            <w:rFonts w:ascii="Arial" w:hAnsi="Arial" w:cs="Arial"/>
            <w:lang w:eastAsia="en-US"/>
          </w:rPr>
          <w:t>al</w:t>
        </w:r>
        <w:r w:rsidR="005C6222" w:rsidRPr="00482D24">
          <w:rPr>
            <w:rFonts w:ascii="Arial" w:hAnsi="Arial" w:cs="Arial"/>
            <w:lang w:eastAsia="en-US"/>
          </w:rPr>
          <w:t>maz-e</w:t>
        </w:r>
        <w:r w:rsidR="00400434" w:rsidRPr="00482D24">
          <w:rPr>
            <w:rFonts w:ascii="Arial" w:hAnsi="Arial" w:cs="Arial"/>
            <w:lang w:eastAsia="en-US"/>
          </w:rPr>
          <w:t>.</w:t>
        </w:r>
        <w:r w:rsidR="005C6222">
          <w:rPr>
            <w:rFonts w:ascii="Arial" w:hAnsi="Arial" w:cs="Arial"/>
            <w:lang w:eastAsia="en-US"/>
          </w:rPr>
          <w:t xml:space="preserve"> </w:t>
        </w:r>
        <w:r w:rsidR="00D23059">
          <w:rPr>
            <w:rFonts w:ascii="Arial" w:hAnsi="Arial" w:cs="Arial"/>
            <w:lang w:eastAsia="en-US"/>
          </w:rPr>
          <w:t>Amennyiben a k) cellában a vonatkozó kódlista alapján „Nem” kerül megadásra, úgy a</w:t>
        </w:r>
        <w:r w:rsidR="00310394">
          <w:rPr>
            <w:rFonts w:ascii="Arial" w:hAnsi="Arial" w:cs="Arial"/>
            <w:lang w:eastAsia="en-US"/>
          </w:rPr>
          <w:t>z l)</w:t>
        </w:r>
        <w:r w:rsidR="00D23059">
          <w:rPr>
            <w:rFonts w:ascii="Arial" w:hAnsi="Arial" w:cs="Arial"/>
            <w:lang w:eastAsia="en-US"/>
          </w:rPr>
          <w:t xml:space="preserve"> </w:t>
        </w:r>
        <w:r w:rsidR="009B692D">
          <w:rPr>
            <w:rFonts w:ascii="Arial" w:hAnsi="Arial" w:cs="Arial"/>
            <w:lang w:eastAsia="en-US"/>
          </w:rPr>
          <w:t>cellába</w:t>
        </w:r>
        <w:r w:rsidR="00987DDA">
          <w:rPr>
            <w:rFonts w:ascii="Arial" w:hAnsi="Arial" w:cs="Arial"/>
            <w:lang w:eastAsia="en-US"/>
          </w:rPr>
          <w:t>n</w:t>
        </w:r>
        <w:r w:rsidR="009B692D">
          <w:rPr>
            <w:rFonts w:ascii="Arial" w:hAnsi="Arial" w:cs="Arial"/>
            <w:lang w:eastAsia="en-US"/>
          </w:rPr>
          <w:t xml:space="preserve"> </w:t>
        </w:r>
        <w:r w:rsidR="00987DDA">
          <w:rPr>
            <w:rFonts w:ascii="Arial" w:hAnsi="Arial" w:cs="Arial"/>
            <w:lang w:eastAsia="en-US"/>
          </w:rPr>
          <w:t>a vonatkozó kódlist</w:t>
        </w:r>
        <w:r w:rsidR="0055566B">
          <w:rPr>
            <w:rFonts w:ascii="Arial" w:hAnsi="Arial" w:cs="Arial"/>
            <w:lang w:eastAsia="en-US"/>
          </w:rPr>
          <w:t>a</w:t>
        </w:r>
        <w:r w:rsidR="00987DDA">
          <w:rPr>
            <w:rFonts w:ascii="Arial" w:hAnsi="Arial" w:cs="Arial"/>
            <w:lang w:eastAsia="en-US"/>
          </w:rPr>
          <w:t xml:space="preserve"> a</w:t>
        </w:r>
        <w:r w:rsidR="0055566B">
          <w:rPr>
            <w:rFonts w:ascii="Arial" w:hAnsi="Arial" w:cs="Arial"/>
            <w:lang w:eastAsia="en-US"/>
          </w:rPr>
          <w:t>lapján a</w:t>
        </w:r>
        <w:r w:rsidR="00987DDA">
          <w:rPr>
            <w:rFonts w:ascii="Arial" w:hAnsi="Arial" w:cs="Arial"/>
            <w:lang w:eastAsia="en-US"/>
          </w:rPr>
          <w:t xml:space="preserve"> </w:t>
        </w:r>
        <w:r w:rsidR="004E6DA8">
          <w:rPr>
            <w:rFonts w:ascii="Arial" w:hAnsi="Arial" w:cs="Arial"/>
            <w:lang w:eastAsia="en-US"/>
          </w:rPr>
          <w:t>„N</w:t>
        </w:r>
        <w:r w:rsidR="009B692D">
          <w:rPr>
            <w:rFonts w:ascii="Arial" w:hAnsi="Arial" w:cs="Arial"/>
            <w:lang w:eastAsia="en-US"/>
          </w:rPr>
          <w:t>em értelmezhető</w:t>
        </w:r>
        <w:r w:rsidR="004E6DA8">
          <w:rPr>
            <w:rFonts w:ascii="Arial" w:hAnsi="Arial" w:cs="Arial"/>
            <w:lang w:eastAsia="en-US"/>
          </w:rPr>
          <w:t>”</w:t>
        </w:r>
        <w:r w:rsidR="009B692D">
          <w:rPr>
            <w:rFonts w:ascii="Arial" w:hAnsi="Arial" w:cs="Arial"/>
            <w:lang w:eastAsia="en-US"/>
          </w:rPr>
          <w:t xml:space="preserve"> </w:t>
        </w:r>
        <w:r w:rsidR="00987DDA">
          <w:rPr>
            <w:rFonts w:ascii="Arial" w:hAnsi="Arial" w:cs="Arial"/>
            <w:lang w:eastAsia="en-US"/>
          </w:rPr>
          <w:t>választ</w:t>
        </w:r>
        <w:r w:rsidR="009B692D">
          <w:rPr>
            <w:rFonts w:ascii="Arial" w:hAnsi="Arial" w:cs="Arial"/>
            <w:lang w:eastAsia="en-US"/>
          </w:rPr>
          <w:t xml:space="preserve"> szükséges </w:t>
        </w:r>
        <w:r w:rsidR="0055566B">
          <w:rPr>
            <w:rFonts w:ascii="Arial" w:hAnsi="Arial" w:cs="Arial"/>
            <w:lang w:eastAsia="en-US"/>
          </w:rPr>
          <w:t>megadni</w:t>
        </w:r>
        <w:r w:rsidR="00310394">
          <w:rPr>
            <w:rFonts w:ascii="Arial" w:hAnsi="Arial" w:cs="Arial"/>
            <w:lang w:eastAsia="en-US"/>
          </w:rPr>
          <w:t>.</w:t>
        </w:r>
      </w:ins>
    </w:p>
    <w:p w14:paraId="0CF59994" w14:textId="5192768E" w:rsidR="00C325BA" w:rsidRPr="006E3457" w:rsidRDefault="00C325BA" w:rsidP="00582EB1">
      <w:pPr>
        <w:spacing w:after="0"/>
        <w:rPr>
          <w:rFonts w:ascii="Arial" w:eastAsia="Times New Roman" w:hAnsi="Arial" w:cs="Arial"/>
        </w:rPr>
      </w:pPr>
      <w:ins w:id="68" w:author="MNB" w:date="2025-08-10T22:57:00Z">
        <w:r w:rsidRPr="007F7E51">
          <w:rPr>
            <w:rFonts w:ascii="Arial" w:eastAsia="Times New Roman" w:hAnsi="Arial" w:cs="Arial"/>
          </w:rPr>
          <w:t xml:space="preserve">A </w:t>
        </w:r>
        <w:r w:rsidR="006832DE">
          <w:rPr>
            <w:rFonts w:ascii="Arial" w:eastAsia="Times New Roman" w:hAnsi="Arial" w:cs="Arial"/>
            <w:b/>
          </w:rPr>
          <w:t>m</w:t>
        </w:r>
        <w:r w:rsidRPr="005F2891">
          <w:rPr>
            <w:rFonts w:ascii="Arial" w:eastAsia="Times New Roman" w:hAnsi="Arial" w:cs="Arial"/>
            <w:b/>
          </w:rPr>
          <w:t>1</w:t>
        </w:r>
        <w:r w:rsidRPr="007F7E51">
          <w:rPr>
            <w:rFonts w:ascii="Arial" w:eastAsia="Times New Roman" w:hAnsi="Arial" w:cs="Arial"/>
            <w:b/>
          </w:rPr>
          <w:t>)</w:t>
        </w:r>
        <w:r>
          <w:rPr>
            <w:rFonts w:ascii="Arial" w:eastAsia="Times New Roman" w:hAnsi="Arial" w:cs="Arial"/>
          </w:rPr>
          <w:t xml:space="preserve"> és </w:t>
        </w:r>
        <w:r w:rsidR="006832DE">
          <w:rPr>
            <w:rFonts w:ascii="Arial" w:eastAsia="Times New Roman" w:hAnsi="Arial" w:cs="Arial"/>
            <w:b/>
          </w:rPr>
          <w:t>m</w:t>
        </w:r>
        <w:r w:rsidRPr="005F2891">
          <w:rPr>
            <w:rFonts w:ascii="Arial" w:eastAsia="Times New Roman" w:hAnsi="Arial" w:cs="Arial"/>
            <w:b/>
          </w:rPr>
          <w:t>2</w:t>
        </w:r>
      </w:ins>
      <w:r w:rsidRPr="007F7E51">
        <w:rPr>
          <w:rFonts w:ascii="Arial" w:eastAsia="Times New Roman" w:hAnsi="Arial" w:cs="Arial"/>
          <w:b/>
        </w:rPr>
        <w:t>)</w:t>
      </w:r>
      <w:r w:rsidRPr="007F7E51">
        <w:rPr>
          <w:rFonts w:ascii="Arial" w:eastAsia="Times New Roman" w:hAnsi="Arial" w:cs="Arial"/>
        </w:rPr>
        <w:t xml:space="preserve"> cella</w:t>
      </w:r>
      <w:r w:rsidR="00F1597F">
        <w:rPr>
          <w:rFonts w:ascii="Arial" w:eastAsia="Times New Roman" w:hAnsi="Arial" w:cs="Arial"/>
        </w:rPr>
        <w:t xml:space="preserve"> </w:t>
      </w:r>
      <w:r w:rsidR="00F1597F">
        <w:rPr>
          <w:rFonts w:ascii="Arial" w:hAnsi="Arial" w:cs="Arial"/>
          <w:lang w:eastAsia="en-US"/>
        </w:rPr>
        <w:t xml:space="preserve">kitöltésére az 1. pont </w:t>
      </w:r>
      <w:r w:rsidR="00151FBD">
        <w:rPr>
          <w:rFonts w:ascii="Arial" w:hAnsi="Arial" w:cs="Arial"/>
          <w:lang w:eastAsia="en-US"/>
        </w:rPr>
        <w:t>q1</w:t>
      </w:r>
      <w:r w:rsidR="00F1597F">
        <w:rPr>
          <w:rFonts w:ascii="Arial" w:hAnsi="Arial" w:cs="Arial"/>
          <w:lang w:eastAsia="en-US"/>
        </w:rPr>
        <w:t xml:space="preserve">) és </w:t>
      </w:r>
      <w:r w:rsidR="00151FBD">
        <w:rPr>
          <w:rFonts w:ascii="Arial" w:hAnsi="Arial" w:cs="Arial"/>
          <w:lang w:eastAsia="en-US"/>
        </w:rPr>
        <w:t>q2</w:t>
      </w:r>
      <w:r w:rsidR="00F1597F">
        <w:rPr>
          <w:rFonts w:ascii="Arial" w:hAnsi="Arial" w:cs="Arial"/>
          <w:lang w:eastAsia="en-US"/>
        </w:rPr>
        <w:t>) cellára vonatkozó rendelkezései megfelelően irányadók</w:t>
      </w:r>
      <w:r w:rsidRPr="006E3457">
        <w:rPr>
          <w:rFonts w:ascii="Arial" w:eastAsia="Times New Roman" w:hAnsi="Arial" w:cs="Arial"/>
        </w:rPr>
        <w:t>.</w:t>
      </w:r>
    </w:p>
    <w:p w14:paraId="45117A36" w14:textId="67601621" w:rsidR="00F444FE" w:rsidRDefault="00F444FE" w:rsidP="00987DDA">
      <w:pPr>
        <w:spacing w:after="0"/>
        <w:rPr>
          <w:rFonts w:ascii="Arial" w:eastAsia="Times New Roman" w:hAnsi="Arial" w:cs="Arial"/>
        </w:rPr>
      </w:pPr>
      <w:r w:rsidRPr="006E3457">
        <w:rPr>
          <w:rFonts w:ascii="Arial" w:eastAsia="Times New Roman" w:hAnsi="Arial" w:cs="Arial"/>
        </w:rPr>
        <w:t xml:space="preserve">Az </w:t>
      </w:r>
      <w:del w:id="69" w:author="MNB" w:date="2025-08-10T22:57:00Z">
        <w:r w:rsidRPr="006E3457">
          <w:rPr>
            <w:rFonts w:ascii="Arial" w:eastAsia="Times New Roman" w:hAnsi="Arial" w:cs="Arial"/>
            <w:b/>
          </w:rPr>
          <w:delText>m</w:delText>
        </w:r>
      </w:del>
      <w:ins w:id="70" w:author="MNB" w:date="2025-08-10T22:57:00Z">
        <w:r w:rsidR="006832DE">
          <w:rPr>
            <w:rFonts w:ascii="Arial" w:eastAsia="Times New Roman" w:hAnsi="Arial" w:cs="Arial"/>
            <w:b/>
          </w:rPr>
          <w:t>o</w:t>
        </w:r>
      </w:ins>
      <w:r w:rsidRPr="006E3457">
        <w:rPr>
          <w:rFonts w:ascii="Arial" w:eastAsia="Times New Roman" w:hAnsi="Arial" w:cs="Arial"/>
          <w:b/>
        </w:rPr>
        <w:t>)</w:t>
      </w:r>
      <w:r w:rsidRPr="006E3457">
        <w:rPr>
          <w:rFonts w:ascii="Arial" w:eastAsia="Times New Roman" w:hAnsi="Arial" w:cs="Arial"/>
        </w:rPr>
        <w:t xml:space="preserve"> </w:t>
      </w:r>
      <w:r w:rsidR="005669E1">
        <w:rPr>
          <w:rFonts w:ascii="Arial" w:eastAsia="Times New Roman" w:hAnsi="Arial" w:cs="Arial"/>
        </w:rPr>
        <w:t>cellában</w:t>
      </w:r>
      <w:r w:rsidR="00151FBD">
        <w:rPr>
          <w:rFonts w:ascii="Arial" w:eastAsia="Times New Roman" w:hAnsi="Arial" w:cs="Arial"/>
        </w:rPr>
        <w:t>,</w:t>
      </w:r>
      <w:r w:rsidR="005669E1">
        <w:rPr>
          <w:rFonts w:ascii="Arial" w:eastAsia="Times New Roman" w:hAnsi="Arial" w:cs="Arial"/>
        </w:rPr>
        <w:t xml:space="preserve"> </w:t>
      </w:r>
      <w:r w:rsidRPr="006E3457">
        <w:rPr>
          <w:rFonts w:ascii="Arial" w:eastAsia="Times New Roman" w:hAnsi="Arial" w:cs="Arial"/>
        </w:rPr>
        <w:t>amennyiben a hálózati egység</w:t>
      </w:r>
      <w:ins w:id="71" w:author="MNB" w:date="2025-08-10T22:57:00Z">
        <w:r w:rsidR="0001023D">
          <w:rPr>
            <w:rFonts w:ascii="Arial" w:eastAsia="Times New Roman" w:hAnsi="Arial" w:cs="Arial"/>
          </w:rPr>
          <w:t xml:space="preserve"> (fiók)</w:t>
        </w:r>
      </w:ins>
      <w:r w:rsidRPr="006E3457">
        <w:rPr>
          <w:rFonts w:ascii="Arial" w:eastAsia="Times New Roman" w:hAnsi="Arial" w:cs="Arial"/>
        </w:rPr>
        <w:t xml:space="preserve"> a befektetési vállalkozásokról és az árutőzsdei szolgáltatókról, valamint az általuk végezhető tevékenységek szabályairól szóló 2007. évi CXXXVIII. törvény 123. § (1) bekezdés f) pontja szerint</w:t>
      </w:r>
      <w:r w:rsidR="0095370B">
        <w:rPr>
          <w:rFonts w:ascii="Arial" w:eastAsia="Times New Roman" w:hAnsi="Arial" w:cs="Arial"/>
        </w:rPr>
        <w:t>i</w:t>
      </w:r>
      <w:r w:rsidRPr="006E3457">
        <w:rPr>
          <w:rFonts w:ascii="Arial" w:eastAsia="Times New Roman" w:hAnsi="Arial" w:cs="Arial"/>
        </w:rPr>
        <w:t xml:space="preserve"> bejelentésköteles befektetési szolgáltatást végez, „</w:t>
      </w:r>
      <w:del w:id="72" w:author="MNB" w:date="2025-08-10T22:57:00Z">
        <w:r w:rsidRPr="006E3457">
          <w:rPr>
            <w:rFonts w:ascii="Arial" w:eastAsia="Times New Roman" w:hAnsi="Arial" w:cs="Arial"/>
          </w:rPr>
          <w:delText>igen</w:delText>
        </w:r>
      </w:del>
      <w:proofErr w:type="gramStart"/>
      <w:ins w:id="73" w:author="MNB" w:date="2025-08-10T22:57:00Z">
        <w:r w:rsidR="00CC290B">
          <w:rPr>
            <w:rFonts w:ascii="Arial" w:eastAsia="Times New Roman" w:hAnsi="Arial" w:cs="Arial"/>
          </w:rPr>
          <w:t>I</w:t>
        </w:r>
        <w:r w:rsidRPr="006E3457">
          <w:rPr>
            <w:rFonts w:ascii="Arial" w:eastAsia="Times New Roman" w:hAnsi="Arial" w:cs="Arial"/>
          </w:rPr>
          <w:t>gen</w:t>
        </w:r>
      </w:ins>
      <w:r w:rsidRPr="006E3457">
        <w:rPr>
          <w:rFonts w:ascii="Arial" w:eastAsia="Times New Roman" w:hAnsi="Arial" w:cs="Arial"/>
        </w:rPr>
        <w:t>”-</w:t>
      </w:r>
      <w:proofErr w:type="gramEnd"/>
      <w:r w:rsidRPr="006E3457">
        <w:rPr>
          <w:rFonts w:ascii="Arial" w:eastAsia="Times New Roman" w:hAnsi="Arial" w:cs="Arial"/>
        </w:rPr>
        <w:t>t kell szerepeltetni, ellenkező esetben „</w:t>
      </w:r>
      <w:del w:id="74" w:author="MNB" w:date="2025-08-10T22:57:00Z">
        <w:r w:rsidRPr="006E3457">
          <w:rPr>
            <w:rFonts w:ascii="Arial" w:eastAsia="Times New Roman" w:hAnsi="Arial" w:cs="Arial"/>
          </w:rPr>
          <w:delText>nem</w:delText>
        </w:r>
      </w:del>
      <w:ins w:id="75" w:author="MNB" w:date="2025-08-10T22:57:00Z">
        <w:r w:rsidR="00CC290B">
          <w:rPr>
            <w:rFonts w:ascii="Arial" w:eastAsia="Times New Roman" w:hAnsi="Arial" w:cs="Arial"/>
          </w:rPr>
          <w:t>N</w:t>
        </w:r>
        <w:r w:rsidRPr="006E3457">
          <w:rPr>
            <w:rFonts w:ascii="Arial" w:eastAsia="Times New Roman" w:hAnsi="Arial" w:cs="Arial"/>
          </w:rPr>
          <w:t>em</w:t>
        </w:r>
      </w:ins>
      <w:r w:rsidRPr="006E3457">
        <w:rPr>
          <w:rFonts w:ascii="Arial" w:eastAsia="Times New Roman" w:hAnsi="Arial" w:cs="Arial"/>
        </w:rPr>
        <w:t xml:space="preserve">”-et. </w:t>
      </w:r>
    </w:p>
    <w:p w14:paraId="4A8A5357" w14:textId="668EAFF6" w:rsidR="00A62DA0" w:rsidRPr="006E3457" w:rsidRDefault="00A62DA0" w:rsidP="00987DDA">
      <w:pPr>
        <w:spacing w:after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 közvetítőként befektetési szolgáltatási tevékenységet végző intézmények esetében „</w:t>
      </w:r>
      <w:del w:id="76" w:author="MNB" w:date="2025-08-10T22:57:00Z">
        <w:r>
          <w:rPr>
            <w:rFonts w:ascii="Arial" w:eastAsia="Times New Roman" w:hAnsi="Arial" w:cs="Arial"/>
          </w:rPr>
          <w:delText>nem</w:delText>
        </w:r>
      </w:del>
      <w:proofErr w:type="gramStart"/>
      <w:ins w:id="77" w:author="MNB" w:date="2025-08-10T22:57:00Z">
        <w:r w:rsidR="00D76014">
          <w:rPr>
            <w:rFonts w:ascii="Arial" w:eastAsia="Times New Roman" w:hAnsi="Arial" w:cs="Arial"/>
          </w:rPr>
          <w:t>N</w:t>
        </w:r>
        <w:r>
          <w:rPr>
            <w:rFonts w:ascii="Arial" w:eastAsia="Times New Roman" w:hAnsi="Arial" w:cs="Arial"/>
          </w:rPr>
          <w:t>em</w:t>
        </w:r>
      </w:ins>
      <w:r>
        <w:rPr>
          <w:rFonts w:ascii="Arial" w:eastAsia="Times New Roman" w:hAnsi="Arial" w:cs="Arial"/>
        </w:rPr>
        <w:t>”-</w:t>
      </w:r>
      <w:proofErr w:type="gramEnd"/>
      <w:r>
        <w:rPr>
          <w:rFonts w:ascii="Arial" w:eastAsia="Times New Roman" w:hAnsi="Arial" w:cs="Arial"/>
        </w:rPr>
        <w:t>et szükséges szerepeltetni.</w:t>
      </w:r>
      <w:r w:rsidR="00582EB1">
        <w:rPr>
          <w:rFonts w:ascii="Arial" w:eastAsia="Times New Roman" w:hAnsi="Arial" w:cs="Arial"/>
        </w:rPr>
        <w:t>”</w:t>
      </w:r>
    </w:p>
    <w:p w14:paraId="37AC15C2" w14:textId="77777777" w:rsidR="002D59E6" w:rsidRPr="006E3457" w:rsidRDefault="002D59E6" w:rsidP="00582EB1">
      <w:pPr>
        <w:spacing w:after="0"/>
        <w:rPr>
          <w:rFonts w:ascii="Arial" w:eastAsia="Times New Roman" w:hAnsi="Arial" w:cs="Arial"/>
        </w:rPr>
      </w:pPr>
    </w:p>
    <w:sectPr w:rsidR="002D59E6" w:rsidRPr="006E3457" w:rsidSect="008D68BA">
      <w:headerReference w:type="default" r:id="rId8"/>
      <w:footerReference w:type="default" r:id="rId9"/>
      <w:pgSz w:w="11906" w:h="16838" w:code="9"/>
      <w:pgMar w:top="1418" w:right="1191" w:bottom="1276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A118F" w14:textId="77777777" w:rsidR="00EE6E8E" w:rsidRDefault="00EE6E8E">
      <w:r>
        <w:separator/>
      </w:r>
    </w:p>
  </w:endnote>
  <w:endnote w:type="continuationSeparator" w:id="0">
    <w:p w14:paraId="7154FCDD" w14:textId="77777777" w:rsidR="00EE6E8E" w:rsidRDefault="00EE6E8E">
      <w:r>
        <w:continuationSeparator/>
      </w:r>
    </w:p>
  </w:endnote>
  <w:endnote w:type="continuationNotice" w:id="1">
    <w:p w14:paraId="0E2EF0C9" w14:textId="77777777" w:rsidR="00EE6E8E" w:rsidRDefault="00EE6E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37D02" w14:textId="77777777" w:rsidR="007F6AE0" w:rsidRPr="00AC6950" w:rsidRDefault="007F6AE0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0BD2B" w14:textId="77777777" w:rsidR="00EE6E8E" w:rsidRDefault="00EE6E8E">
      <w:r>
        <w:separator/>
      </w:r>
    </w:p>
  </w:footnote>
  <w:footnote w:type="continuationSeparator" w:id="0">
    <w:p w14:paraId="04BC83BB" w14:textId="77777777" w:rsidR="00EE6E8E" w:rsidRDefault="00EE6E8E">
      <w:r>
        <w:continuationSeparator/>
      </w:r>
    </w:p>
  </w:footnote>
  <w:footnote w:type="continuationNotice" w:id="1">
    <w:p w14:paraId="2417F4D7" w14:textId="77777777" w:rsidR="00EE6E8E" w:rsidRDefault="00EE6E8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17438" w14:textId="77777777" w:rsidR="007F6AE0" w:rsidRPr="00AC6950" w:rsidRDefault="007F6AE0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3756A"/>
    <w:multiLevelType w:val="hybridMultilevel"/>
    <w:tmpl w:val="6052994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B4C45"/>
    <w:multiLevelType w:val="hybridMultilevel"/>
    <w:tmpl w:val="5AE0DA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625549">
    <w:abstractNumId w:val="4"/>
  </w:num>
  <w:num w:numId="2" w16cid:durableId="1581061541">
    <w:abstractNumId w:val="2"/>
  </w:num>
  <w:num w:numId="3" w16cid:durableId="1145313648">
    <w:abstractNumId w:val="5"/>
  </w:num>
  <w:num w:numId="4" w16cid:durableId="1128162321">
    <w:abstractNumId w:val="0"/>
  </w:num>
  <w:num w:numId="5" w16cid:durableId="586154836">
    <w:abstractNumId w:val="1"/>
  </w:num>
  <w:num w:numId="6" w16cid:durableId="917983177">
    <w:abstractNumId w:val="8"/>
  </w:num>
  <w:num w:numId="7" w16cid:durableId="1163395380">
    <w:abstractNumId w:val="3"/>
  </w:num>
  <w:num w:numId="8" w16cid:durableId="1372152861">
    <w:abstractNumId w:val="11"/>
  </w:num>
  <w:num w:numId="9" w16cid:durableId="442070985">
    <w:abstractNumId w:val="8"/>
    <w:lvlOverride w:ilvl="0">
      <w:startOverride w:val="1"/>
    </w:lvlOverride>
  </w:num>
  <w:num w:numId="10" w16cid:durableId="432239451">
    <w:abstractNumId w:val="7"/>
  </w:num>
  <w:num w:numId="11" w16cid:durableId="624190230">
    <w:abstractNumId w:val="9"/>
  </w:num>
  <w:num w:numId="12" w16cid:durableId="1515418080">
    <w:abstractNumId w:val="12"/>
  </w:num>
  <w:num w:numId="13" w16cid:durableId="1678069546">
    <w:abstractNumId w:val="10"/>
  </w:num>
  <w:num w:numId="14" w16cid:durableId="271087514">
    <w:abstractNumId w:val="6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1E"/>
    <w:rsid w:val="0000273C"/>
    <w:rsid w:val="00007D99"/>
    <w:rsid w:val="0001023D"/>
    <w:rsid w:val="00011284"/>
    <w:rsid w:val="00017B1B"/>
    <w:rsid w:val="00023485"/>
    <w:rsid w:val="0002498B"/>
    <w:rsid w:val="000250E6"/>
    <w:rsid w:val="00026C5B"/>
    <w:rsid w:val="00027695"/>
    <w:rsid w:val="000276D1"/>
    <w:rsid w:val="00027B62"/>
    <w:rsid w:val="00033357"/>
    <w:rsid w:val="00035697"/>
    <w:rsid w:val="00037064"/>
    <w:rsid w:val="000378B0"/>
    <w:rsid w:val="00045463"/>
    <w:rsid w:val="00046AC7"/>
    <w:rsid w:val="0005577F"/>
    <w:rsid w:val="00057693"/>
    <w:rsid w:val="00060148"/>
    <w:rsid w:val="00063216"/>
    <w:rsid w:val="0006374F"/>
    <w:rsid w:val="00064546"/>
    <w:rsid w:val="00065B83"/>
    <w:rsid w:val="00067BE2"/>
    <w:rsid w:val="00067C0C"/>
    <w:rsid w:val="0008131E"/>
    <w:rsid w:val="00081934"/>
    <w:rsid w:val="000831EC"/>
    <w:rsid w:val="00087E97"/>
    <w:rsid w:val="000A18E8"/>
    <w:rsid w:val="000A3A63"/>
    <w:rsid w:val="000A7087"/>
    <w:rsid w:val="000A71F3"/>
    <w:rsid w:val="000C2918"/>
    <w:rsid w:val="000C701E"/>
    <w:rsid w:val="000C701F"/>
    <w:rsid w:val="000D0D4F"/>
    <w:rsid w:val="000D1C8B"/>
    <w:rsid w:val="000D1E44"/>
    <w:rsid w:val="000D40AE"/>
    <w:rsid w:val="000D4F61"/>
    <w:rsid w:val="000D5F26"/>
    <w:rsid w:val="000E2CBD"/>
    <w:rsid w:val="000E4EE3"/>
    <w:rsid w:val="000F2858"/>
    <w:rsid w:val="000F2AE0"/>
    <w:rsid w:val="000F30B8"/>
    <w:rsid w:val="000F32A4"/>
    <w:rsid w:val="000F4CB8"/>
    <w:rsid w:val="000F68FE"/>
    <w:rsid w:val="000F6FD9"/>
    <w:rsid w:val="00101654"/>
    <w:rsid w:val="0010447E"/>
    <w:rsid w:val="0010496C"/>
    <w:rsid w:val="00110868"/>
    <w:rsid w:val="00113C88"/>
    <w:rsid w:val="001255A4"/>
    <w:rsid w:val="00125652"/>
    <w:rsid w:val="00132260"/>
    <w:rsid w:val="00133A51"/>
    <w:rsid w:val="001356A6"/>
    <w:rsid w:val="001357D0"/>
    <w:rsid w:val="00136260"/>
    <w:rsid w:val="001417B2"/>
    <w:rsid w:val="001421CC"/>
    <w:rsid w:val="00143691"/>
    <w:rsid w:val="00147E65"/>
    <w:rsid w:val="00150045"/>
    <w:rsid w:val="00151FBD"/>
    <w:rsid w:val="00152DBF"/>
    <w:rsid w:val="001556EB"/>
    <w:rsid w:val="00156195"/>
    <w:rsid w:val="00156AC7"/>
    <w:rsid w:val="00166F6C"/>
    <w:rsid w:val="0017102C"/>
    <w:rsid w:val="00173D35"/>
    <w:rsid w:val="001747F6"/>
    <w:rsid w:val="00181659"/>
    <w:rsid w:val="0018359E"/>
    <w:rsid w:val="0018619A"/>
    <w:rsid w:val="001870A7"/>
    <w:rsid w:val="00194896"/>
    <w:rsid w:val="00196DDD"/>
    <w:rsid w:val="00197350"/>
    <w:rsid w:val="001A295E"/>
    <w:rsid w:val="001A2BAA"/>
    <w:rsid w:val="001A457B"/>
    <w:rsid w:val="001A73D9"/>
    <w:rsid w:val="001B3486"/>
    <w:rsid w:val="001C0FAA"/>
    <w:rsid w:val="001C18B1"/>
    <w:rsid w:val="001C24F1"/>
    <w:rsid w:val="001C466F"/>
    <w:rsid w:val="001C5C33"/>
    <w:rsid w:val="001D2FA6"/>
    <w:rsid w:val="001D4211"/>
    <w:rsid w:val="001D4DC7"/>
    <w:rsid w:val="001D5999"/>
    <w:rsid w:val="001D59FD"/>
    <w:rsid w:val="001D60A8"/>
    <w:rsid w:val="001D7401"/>
    <w:rsid w:val="001E0599"/>
    <w:rsid w:val="001E34FF"/>
    <w:rsid w:val="001E4231"/>
    <w:rsid w:val="001E621D"/>
    <w:rsid w:val="001F0B79"/>
    <w:rsid w:val="001F0C9A"/>
    <w:rsid w:val="001F0E5D"/>
    <w:rsid w:val="001F1610"/>
    <w:rsid w:val="002012AD"/>
    <w:rsid w:val="00206642"/>
    <w:rsid w:val="00214230"/>
    <w:rsid w:val="0021484C"/>
    <w:rsid w:val="0022056B"/>
    <w:rsid w:val="0022764E"/>
    <w:rsid w:val="00231F5A"/>
    <w:rsid w:val="0023603E"/>
    <w:rsid w:val="00240C97"/>
    <w:rsid w:val="0024525F"/>
    <w:rsid w:val="002522F1"/>
    <w:rsid w:val="002602F5"/>
    <w:rsid w:val="002611AE"/>
    <w:rsid w:val="0026180A"/>
    <w:rsid w:val="00270724"/>
    <w:rsid w:val="00271371"/>
    <w:rsid w:val="00273052"/>
    <w:rsid w:val="0027402D"/>
    <w:rsid w:val="0028135F"/>
    <w:rsid w:val="002866DE"/>
    <w:rsid w:val="00287D15"/>
    <w:rsid w:val="00290D47"/>
    <w:rsid w:val="00292177"/>
    <w:rsid w:val="00295F1B"/>
    <w:rsid w:val="00296B04"/>
    <w:rsid w:val="002A3B0E"/>
    <w:rsid w:val="002B3674"/>
    <w:rsid w:val="002B4D45"/>
    <w:rsid w:val="002B6B78"/>
    <w:rsid w:val="002B6D25"/>
    <w:rsid w:val="002B78E0"/>
    <w:rsid w:val="002C728F"/>
    <w:rsid w:val="002C7AB8"/>
    <w:rsid w:val="002C7D4D"/>
    <w:rsid w:val="002C7DD0"/>
    <w:rsid w:val="002D59E6"/>
    <w:rsid w:val="002D5E55"/>
    <w:rsid w:val="002D7E74"/>
    <w:rsid w:val="002E1BBF"/>
    <w:rsid w:val="002E2BF4"/>
    <w:rsid w:val="002F1F2B"/>
    <w:rsid w:val="002F34ED"/>
    <w:rsid w:val="002F602F"/>
    <w:rsid w:val="002F6169"/>
    <w:rsid w:val="0030092E"/>
    <w:rsid w:val="00300EE3"/>
    <w:rsid w:val="00302136"/>
    <w:rsid w:val="00310394"/>
    <w:rsid w:val="00313246"/>
    <w:rsid w:val="003158D7"/>
    <w:rsid w:val="00316A4C"/>
    <w:rsid w:val="00316F67"/>
    <w:rsid w:val="003170F8"/>
    <w:rsid w:val="0032117A"/>
    <w:rsid w:val="003231ED"/>
    <w:rsid w:val="00327A74"/>
    <w:rsid w:val="00332357"/>
    <w:rsid w:val="00341BB5"/>
    <w:rsid w:val="00343614"/>
    <w:rsid w:val="0035153B"/>
    <w:rsid w:val="003524A6"/>
    <w:rsid w:val="003548F7"/>
    <w:rsid w:val="00367862"/>
    <w:rsid w:val="003701D4"/>
    <w:rsid w:val="003704B1"/>
    <w:rsid w:val="003728FE"/>
    <w:rsid w:val="00373BD2"/>
    <w:rsid w:val="003760EE"/>
    <w:rsid w:val="0037696F"/>
    <w:rsid w:val="00380643"/>
    <w:rsid w:val="003824BF"/>
    <w:rsid w:val="003827F0"/>
    <w:rsid w:val="003914C9"/>
    <w:rsid w:val="00391B59"/>
    <w:rsid w:val="00391D46"/>
    <w:rsid w:val="00395B14"/>
    <w:rsid w:val="00395D13"/>
    <w:rsid w:val="00397F34"/>
    <w:rsid w:val="003A552D"/>
    <w:rsid w:val="003B12B2"/>
    <w:rsid w:val="003B46BE"/>
    <w:rsid w:val="003C325B"/>
    <w:rsid w:val="003C3B6B"/>
    <w:rsid w:val="003C5699"/>
    <w:rsid w:val="003C6D0A"/>
    <w:rsid w:val="003D04DD"/>
    <w:rsid w:val="003D5157"/>
    <w:rsid w:val="003D52BC"/>
    <w:rsid w:val="003E1017"/>
    <w:rsid w:val="003F128A"/>
    <w:rsid w:val="00400434"/>
    <w:rsid w:val="004053CD"/>
    <w:rsid w:val="00412CA8"/>
    <w:rsid w:val="00413B0B"/>
    <w:rsid w:val="0041484F"/>
    <w:rsid w:val="00423D50"/>
    <w:rsid w:val="0042715C"/>
    <w:rsid w:val="0043276D"/>
    <w:rsid w:val="004330EA"/>
    <w:rsid w:val="00434DC6"/>
    <w:rsid w:val="004410B9"/>
    <w:rsid w:val="00442ABF"/>
    <w:rsid w:val="004442E4"/>
    <w:rsid w:val="004451FE"/>
    <w:rsid w:val="00453087"/>
    <w:rsid w:val="00453E23"/>
    <w:rsid w:val="0045576A"/>
    <w:rsid w:val="00455A38"/>
    <w:rsid w:val="00457D79"/>
    <w:rsid w:val="0046572B"/>
    <w:rsid w:val="00465939"/>
    <w:rsid w:val="0047029F"/>
    <w:rsid w:val="004729CE"/>
    <w:rsid w:val="00474131"/>
    <w:rsid w:val="0048183A"/>
    <w:rsid w:val="00482D24"/>
    <w:rsid w:val="0048528A"/>
    <w:rsid w:val="00491483"/>
    <w:rsid w:val="004919C2"/>
    <w:rsid w:val="00494C89"/>
    <w:rsid w:val="004A58E3"/>
    <w:rsid w:val="004A5F09"/>
    <w:rsid w:val="004B000A"/>
    <w:rsid w:val="004B1A68"/>
    <w:rsid w:val="004B30FF"/>
    <w:rsid w:val="004B63EA"/>
    <w:rsid w:val="004D270F"/>
    <w:rsid w:val="004D455D"/>
    <w:rsid w:val="004D52B9"/>
    <w:rsid w:val="004D7635"/>
    <w:rsid w:val="004E1F1E"/>
    <w:rsid w:val="004E2BA2"/>
    <w:rsid w:val="004E6DA8"/>
    <w:rsid w:val="004F03B9"/>
    <w:rsid w:val="004F1BAA"/>
    <w:rsid w:val="004F42D5"/>
    <w:rsid w:val="004F72B9"/>
    <w:rsid w:val="0050045B"/>
    <w:rsid w:val="00501172"/>
    <w:rsid w:val="00503A99"/>
    <w:rsid w:val="0050657B"/>
    <w:rsid w:val="00513B1F"/>
    <w:rsid w:val="0051486A"/>
    <w:rsid w:val="005149CD"/>
    <w:rsid w:val="00516455"/>
    <w:rsid w:val="00517847"/>
    <w:rsid w:val="005200E7"/>
    <w:rsid w:val="0052546E"/>
    <w:rsid w:val="00525701"/>
    <w:rsid w:val="0052584F"/>
    <w:rsid w:val="005312FD"/>
    <w:rsid w:val="005435BE"/>
    <w:rsid w:val="00544934"/>
    <w:rsid w:val="0055566B"/>
    <w:rsid w:val="00557A68"/>
    <w:rsid w:val="00561175"/>
    <w:rsid w:val="005648EE"/>
    <w:rsid w:val="005669E1"/>
    <w:rsid w:val="00571C3C"/>
    <w:rsid w:val="005763C5"/>
    <w:rsid w:val="00581D24"/>
    <w:rsid w:val="00582B90"/>
    <w:rsid w:val="00582EB1"/>
    <w:rsid w:val="005841C8"/>
    <w:rsid w:val="0058459E"/>
    <w:rsid w:val="00586D4D"/>
    <w:rsid w:val="005A011E"/>
    <w:rsid w:val="005A3531"/>
    <w:rsid w:val="005A35E0"/>
    <w:rsid w:val="005A37DD"/>
    <w:rsid w:val="005A3DDE"/>
    <w:rsid w:val="005A788E"/>
    <w:rsid w:val="005B0A26"/>
    <w:rsid w:val="005C2075"/>
    <w:rsid w:val="005C3F73"/>
    <w:rsid w:val="005C498A"/>
    <w:rsid w:val="005C5BB7"/>
    <w:rsid w:val="005C6222"/>
    <w:rsid w:val="005D1A2C"/>
    <w:rsid w:val="005F25A9"/>
    <w:rsid w:val="005F2891"/>
    <w:rsid w:val="005F3818"/>
    <w:rsid w:val="005F3E3D"/>
    <w:rsid w:val="005F7331"/>
    <w:rsid w:val="00602F0C"/>
    <w:rsid w:val="00603723"/>
    <w:rsid w:val="00605551"/>
    <w:rsid w:val="0060795A"/>
    <w:rsid w:val="00610E45"/>
    <w:rsid w:val="00627BFA"/>
    <w:rsid w:val="00635951"/>
    <w:rsid w:val="00642A07"/>
    <w:rsid w:val="00643529"/>
    <w:rsid w:val="00643CB4"/>
    <w:rsid w:val="00644BE4"/>
    <w:rsid w:val="00646259"/>
    <w:rsid w:val="00657BC1"/>
    <w:rsid w:val="00657FE9"/>
    <w:rsid w:val="0067570F"/>
    <w:rsid w:val="00681108"/>
    <w:rsid w:val="006832DE"/>
    <w:rsid w:val="00690C97"/>
    <w:rsid w:val="0069441B"/>
    <w:rsid w:val="006951D8"/>
    <w:rsid w:val="006A4139"/>
    <w:rsid w:val="006A54BA"/>
    <w:rsid w:val="006A5886"/>
    <w:rsid w:val="006A66EB"/>
    <w:rsid w:val="006B0392"/>
    <w:rsid w:val="006B2726"/>
    <w:rsid w:val="006C2137"/>
    <w:rsid w:val="006C2C3D"/>
    <w:rsid w:val="006C4871"/>
    <w:rsid w:val="006C5CF1"/>
    <w:rsid w:val="006C6A41"/>
    <w:rsid w:val="006C700F"/>
    <w:rsid w:val="006D0881"/>
    <w:rsid w:val="006D2F10"/>
    <w:rsid w:val="006D3867"/>
    <w:rsid w:val="006D769B"/>
    <w:rsid w:val="006E249B"/>
    <w:rsid w:val="006E3457"/>
    <w:rsid w:val="006E45F8"/>
    <w:rsid w:val="006E5F78"/>
    <w:rsid w:val="006F0376"/>
    <w:rsid w:val="006F39C8"/>
    <w:rsid w:val="006F5D02"/>
    <w:rsid w:val="006F6144"/>
    <w:rsid w:val="006F6FAB"/>
    <w:rsid w:val="006F7293"/>
    <w:rsid w:val="00702E90"/>
    <w:rsid w:val="00703E97"/>
    <w:rsid w:val="00707C38"/>
    <w:rsid w:val="007236B8"/>
    <w:rsid w:val="0072398E"/>
    <w:rsid w:val="00726BF7"/>
    <w:rsid w:val="007271A6"/>
    <w:rsid w:val="00727A50"/>
    <w:rsid w:val="00731200"/>
    <w:rsid w:val="0073249F"/>
    <w:rsid w:val="00732D87"/>
    <w:rsid w:val="00735098"/>
    <w:rsid w:val="00737660"/>
    <w:rsid w:val="007376E0"/>
    <w:rsid w:val="0074166A"/>
    <w:rsid w:val="00744A1F"/>
    <w:rsid w:val="00746D82"/>
    <w:rsid w:val="007474DD"/>
    <w:rsid w:val="00753600"/>
    <w:rsid w:val="00754A11"/>
    <w:rsid w:val="00761FB2"/>
    <w:rsid w:val="00764C68"/>
    <w:rsid w:val="00764DF1"/>
    <w:rsid w:val="00767A7F"/>
    <w:rsid w:val="00767D3F"/>
    <w:rsid w:val="00774306"/>
    <w:rsid w:val="00782B80"/>
    <w:rsid w:val="00786EF4"/>
    <w:rsid w:val="00791092"/>
    <w:rsid w:val="007913EE"/>
    <w:rsid w:val="00792C7B"/>
    <w:rsid w:val="007A2BE7"/>
    <w:rsid w:val="007A357C"/>
    <w:rsid w:val="007B1174"/>
    <w:rsid w:val="007B39B9"/>
    <w:rsid w:val="007B7FC8"/>
    <w:rsid w:val="007C2C63"/>
    <w:rsid w:val="007D082D"/>
    <w:rsid w:val="007D3FCC"/>
    <w:rsid w:val="007D67A3"/>
    <w:rsid w:val="007D7E92"/>
    <w:rsid w:val="007E0286"/>
    <w:rsid w:val="007F197C"/>
    <w:rsid w:val="007F1D57"/>
    <w:rsid w:val="007F6AE0"/>
    <w:rsid w:val="007F6F84"/>
    <w:rsid w:val="007F7E59"/>
    <w:rsid w:val="008026D7"/>
    <w:rsid w:val="00812C8B"/>
    <w:rsid w:val="00812CE9"/>
    <w:rsid w:val="008133D1"/>
    <w:rsid w:val="00823B7E"/>
    <w:rsid w:val="0082454E"/>
    <w:rsid w:val="0083252A"/>
    <w:rsid w:val="008349B3"/>
    <w:rsid w:val="008370C0"/>
    <w:rsid w:val="00840065"/>
    <w:rsid w:val="00844283"/>
    <w:rsid w:val="0084582F"/>
    <w:rsid w:val="00847C0A"/>
    <w:rsid w:val="008512C4"/>
    <w:rsid w:val="008528A0"/>
    <w:rsid w:val="00860131"/>
    <w:rsid w:val="00860860"/>
    <w:rsid w:val="00864468"/>
    <w:rsid w:val="00866547"/>
    <w:rsid w:val="00877CAE"/>
    <w:rsid w:val="00877CC1"/>
    <w:rsid w:val="008935BD"/>
    <w:rsid w:val="008936DF"/>
    <w:rsid w:val="008A1C40"/>
    <w:rsid w:val="008A78B6"/>
    <w:rsid w:val="008B1642"/>
    <w:rsid w:val="008B19E1"/>
    <w:rsid w:val="008B1F40"/>
    <w:rsid w:val="008B61E3"/>
    <w:rsid w:val="008C474C"/>
    <w:rsid w:val="008C56D8"/>
    <w:rsid w:val="008D2230"/>
    <w:rsid w:val="008D6221"/>
    <w:rsid w:val="008D68BA"/>
    <w:rsid w:val="008E26F2"/>
    <w:rsid w:val="008E3579"/>
    <w:rsid w:val="008E6F75"/>
    <w:rsid w:val="00903AC3"/>
    <w:rsid w:val="0092062B"/>
    <w:rsid w:val="009228DF"/>
    <w:rsid w:val="00925712"/>
    <w:rsid w:val="00926EA9"/>
    <w:rsid w:val="00930F98"/>
    <w:rsid w:val="00933E50"/>
    <w:rsid w:val="00934193"/>
    <w:rsid w:val="00934DC8"/>
    <w:rsid w:val="00934F6E"/>
    <w:rsid w:val="00935071"/>
    <w:rsid w:val="00937A0B"/>
    <w:rsid w:val="00941D5D"/>
    <w:rsid w:val="0094233D"/>
    <w:rsid w:val="0095006F"/>
    <w:rsid w:val="00950ACA"/>
    <w:rsid w:val="0095370B"/>
    <w:rsid w:val="00957F22"/>
    <w:rsid w:val="00961BDA"/>
    <w:rsid w:val="00961BE2"/>
    <w:rsid w:val="00961F15"/>
    <w:rsid w:val="00962FE4"/>
    <w:rsid w:val="009665AC"/>
    <w:rsid w:val="00966FDA"/>
    <w:rsid w:val="009758A3"/>
    <w:rsid w:val="00987DDA"/>
    <w:rsid w:val="00990B18"/>
    <w:rsid w:val="00994B06"/>
    <w:rsid w:val="00994CD4"/>
    <w:rsid w:val="0099679F"/>
    <w:rsid w:val="009A4F0C"/>
    <w:rsid w:val="009A79D8"/>
    <w:rsid w:val="009A7EAB"/>
    <w:rsid w:val="009B2208"/>
    <w:rsid w:val="009B692D"/>
    <w:rsid w:val="009B7F1B"/>
    <w:rsid w:val="009C09A6"/>
    <w:rsid w:val="009C139E"/>
    <w:rsid w:val="009C6632"/>
    <w:rsid w:val="009D0800"/>
    <w:rsid w:val="009D1272"/>
    <w:rsid w:val="009D2629"/>
    <w:rsid w:val="009D3B3D"/>
    <w:rsid w:val="009D4156"/>
    <w:rsid w:val="009E3A57"/>
    <w:rsid w:val="009E7AC9"/>
    <w:rsid w:val="009F0113"/>
    <w:rsid w:val="009F413A"/>
    <w:rsid w:val="00A00F2A"/>
    <w:rsid w:val="00A03212"/>
    <w:rsid w:val="00A03C80"/>
    <w:rsid w:val="00A139D4"/>
    <w:rsid w:val="00A14815"/>
    <w:rsid w:val="00A16867"/>
    <w:rsid w:val="00A17909"/>
    <w:rsid w:val="00A2173F"/>
    <w:rsid w:val="00A244C7"/>
    <w:rsid w:val="00A26654"/>
    <w:rsid w:val="00A26ED3"/>
    <w:rsid w:val="00A3105B"/>
    <w:rsid w:val="00A34F95"/>
    <w:rsid w:val="00A44C60"/>
    <w:rsid w:val="00A5096A"/>
    <w:rsid w:val="00A56BCD"/>
    <w:rsid w:val="00A57D44"/>
    <w:rsid w:val="00A60012"/>
    <w:rsid w:val="00A62DA0"/>
    <w:rsid w:val="00A77604"/>
    <w:rsid w:val="00A800A3"/>
    <w:rsid w:val="00A8218F"/>
    <w:rsid w:val="00A8495F"/>
    <w:rsid w:val="00A917E0"/>
    <w:rsid w:val="00A94C01"/>
    <w:rsid w:val="00AA7D28"/>
    <w:rsid w:val="00AB3E83"/>
    <w:rsid w:val="00AB5B26"/>
    <w:rsid w:val="00AB7DBF"/>
    <w:rsid w:val="00AC6950"/>
    <w:rsid w:val="00AE3CD1"/>
    <w:rsid w:val="00AE41D5"/>
    <w:rsid w:val="00AE4D73"/>
    <w:rsid w:val="00AF02F5"/>
    <w:rsid w:val="00AF1AB1"/>
    <w:rsid w:val="00AF1C92"/>
    <w:rsid w:val="00AF7B9B"/>
    <w:rsid w:val="00B0080B"/>
    <w:rsid w:val="00B06F8B"/>
    <w:rsid w:val="00B15880"/>
    <w:rsid w:val="00B16EB2"/>
    <w:rsid w:val="00B2034B"/>
    <w:rsid w:val="00B25C26"/>
    <w:rsid w:val="00B261BA"/>
    <w:rsid w:val="00B3064A"/>
    <w:rsid w:val="00B339CB"/>
    <w:rsid w:val="00B3473A"/>
    <w:rsid w:val="00B34B59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18B"/>
    <w:rsid w:val="00B702D5"/>
    <w:rsid w:val="00B723C6"/>
    <w:rsid w:val="00B800CB"/>
    <w:rsid w:val="00B8074B"/>
    <w:rsid w:val="00B8101A"/>
    <w:rsid w:val="00B812DC"/>
    <w:rsid w:val="00B861AB"/>
    <w:rsid w:val="00BA20C0"/>
    <w:rsid w:val="00BA2A45"/>
    <w:rsid w:val="00BA5A88"/>
    <w:rsid w:val="00BB07A7"/>
    <w:rsid w:val="00BB27C2"/>
    <w:rsid w:val="00BB58C4"/>
    <w:rsid w:val="00BB7D50"/>
    <w:rsid w:val="00BC043F"/>
    <w:rsid w:val="00BC168F"/>
    <w:rsid w:val="00BC39A0"/>
    <w:rsid w:val="00BC4B6B"/>
    <w:rsid w:val="00BD0575"/>
    <w:rsid w:val="00BD12AC"/>
    <w:rsid w:val="00BD29BB"/>
    <w:rsid w:val="00BD3902"/>
    <w:rsid w:val="00BD75B8"/>
    <w:rsid w:val="00BE125E"/>
    <w:rsid w:val="00BE3018"/>
    <w:rsid w:val="00BE5440"/>
    <w:rsid w:val="00BE5843"/>
    <w:rsid w:val="00BF0359"/>
    <w:rsid w:val="00BF39C5"/>
    <w:rsid w:val="00BF3AF0"/>
    <w:rsid w:val="00BF7305"/>
    <w:rsid w:val="00C01701"/>
    <w:rsid w:val="00C01E8F"/>
    <w:rsid w:val="00C049BC"/>
    <w:rsid w:val="00C04C43"/>
    <w:rsid w:val="00C0501F"/>
    <w:rsid w:val="00C06F2F"/>
    <w:rsid w:val="00C07885"/>
    <w:rsid w:val="00C111C4"/>
    <w:rsid w:val="00C136F8"/>
    <w:rsid w:val="00C146F6"/>
    <w:rsid w:val="00C1563C"/>
    <w:rsid w:val="00C17469"/>
    <w:rsid w:val="00C20799"/>
    <w:rsid w:val="00C215E1"/>
    <w:rsid w:val="00C226DA"/>
    <w:rsid w:val="00C22FB8"/>
    <w:rsid w:val="00C2315A"/>
    <w:rsid w:val="00C31F64"/>
    <w:rsid w:val="00C325BA"/>
    <w:rsid w:val="00C34A74"/>
    <w:rsid w:val="00C43AC5"/>
    <w:rsid w:val="00C4675F"/>
    <w:rsid w:val="00C522BD"/>
    <w:rsid w:val="00C63F2A"/>
    <w:rsid w:val="00C64F11"/>
    <w:rsid w:val="00C70962"/>
    <w:rsid w:val="00C747F6"/>
    <w:rsid w:val="00C859F3"/>
    <w:rsid w:val="00C907C0"/>
    <w:rsid w:val="00C93837"/>
    <w:rsid w:val="00CA13CA"/>
    <w:rsid w:val="00CA398B"/>
    <w:rsid w:val="00CA3AD3"/>
    <w:rsid w:val="00CA607E"/>
    <w:rsid w:val="00CA7403"/>
    <w:rsid w:val="00CA7543"/>
    <w:rsid w:val="00CB229F"/>
    <w:rsid w:val="00CC290B"/>
    <w:rsid w:val="00CC4CB1"/>
    <w:rsid w:val="00CD20CB"/>
    <w:rsid w:val="00CD36BC"/>
    <w:rsid w:val="00CD6E8D"/>
    <w:rsid w:val="00CD724F"/>
    <w:rsid w:val="00CE188C"/>
    <w:rsid w:val="00CE69A8"/>
    <w:rsid w:val="00CF148C"/>
    <w:rsid w:val="00CF35CE"/>
    <w:rsid w:val="00D00D53"/>
    <w:rsid w:val="00D02170"/>
    <w:rsid w:val="00D03058"/>
    <w:rsid w:val="00D0775C"/>
    <w:rsid w:val="00D11D8B"/>
    <w:rsid w:val="00D144FA"/>
    <w:rsid w:val="00D20928"/>
    <w:rsid w:val="00D20A33"/>
    <w:rsid w:val="00D21043"/>
    <w:rsid w:val="00D23059"/>
    <w:rsid w:val="00D248BF"/>
    <w:rsid w:val="00D265EF"/>
    <w:rsid w:val="00D2761D"/>
    <w:rsid w:val="00D34CA6"/>
    <w:rsid w:val="00D40D14"/>
    <w:rsid w:val="00D42DCD"/>
    <w:rsid w:val="00D463F1"/>
    <w:rsid w:val="00D51604"/>
    <w:rsid w:val="00D524BB"/>
    <w:rsid w:val="00D531F1"/>
    <w:rsid w:val="00D561C8"/>
    <w:rsid w:val="00D57CCE"/>
    <w:rsid w:val="00D62C5F"/>
    <w:rsid w:val="00D65E8E"/>
    <w:rsid w:val="00D66433"/>
    <w:rsid w:val="00D6703D"/>
    <w:rsid w:val="00D717DA"/>
    <w:rsid w:val="00D75A5B"/>
    <w:rsid w:val="00D76014"/>
    <w:rsid w:val="00D7659E"/>
    <w:rsid w:val="00D815CF"/>
    <w:rsid w:val="00D84BA5"/>
    <w:rsid w:val="00D8507C"/>
    <w:rsid w:val="00D946B0"/>
    <w:rsid w:val="00DA2679"/>
    <w:rsid w:val="00DA3039"/>
    <w:rsid w:val="00DA6B88"/>
    <w:rsid w:val="00DA73B6"/>
    <w:rsid w:val="00DB127D"/>
    <w:rsid w:val="00DC1D43"/>
    <w:rsid w:val="00DC31A7"/>
    <w:rsid w:val="00DD62AD"/>
    <w:rsid w:val="00DD7153"/>
    <w:rsid w:val="00DF4F58"/>
    <w:rsid w:val="00E077CE"/>
    <w:rsid w:val="00E11F2F"/>
    <w:rsid w:val="00E13A3A"/>
    <w:rsid w:val="00E14CD2"/>
    <w:rsid w:val="00E22E39"/>
    <w:rsid w:val="00E301AE"/>
    <w:rsid w:val="00E315BC"/>
    <w:rsid w:val="00E33610"/>
    <w:rsid w:val="00E35139"/>
    <w:rsid w:val="00E36ED4"/>
    <w:rsid w:val="00E44555"/>
    <w:rsid w:val="00E44B0A"/>
    <w:rsid w:val="00E4526A"/>
    <w:rsid w:val="00E45775"/>
    <w:rsid w:val="00E50608"/>
    <w:rsid w:val="00E5165B"/>
    <w:rsid w:val="00E52ABA"/>
    <w:rsid w:val="00E5314F"/>
    <w:rsid w:val="00E60EF0"/>
    <w:rsid w:val="00E653E3"/>
    <w:rsid w:val="00E66AEE"/>
    <w:rsid w:val="00E70FF5"/>
    <w:rsid w:val="00E736A7"/>
    <w:rsid w:val="00E87C26"/>
    <w:rsid w:val="00EA2361"/>
    <w:rsid w:val="00EB11D4"/>
    <w:rsid w:val="00EB2886"/>
    <w:rsid w:val="00EB398E"/>
    <w:rsid w:val="00EC0BF6"/>
    <w:rsid w:val="00EC16A3"/>
    <w:rsid w:val="00EC4096"/>
    <w:rsid w:val="00EC429C"/>
    <w:rsid w:val="00EC6A51"/>
    <w:rsid w:val="00ED05AC"/>
    <w:rsid w:val="00ED10E2"/>
    <w:rsid w:val="00ED50E2"/>
    <w:rsid w:val="00EE4050"/>
    <w:rsid w:val="00EE4149"/>
    <w:rsid w:val="00EE6E8E"/>
    <w:rsid w:val="00F04E3E"/>
    <w:rsid w:val="00F10771"/>
    <w:rsid w:val="00F1597F"/>
    <w:rsid w:val="00F2039E"/>
    <w:rsid w:val="00F205E5"/>
    <w:rsid w:val="00F31435"/>
    <w:rsid w:val="00F42098"/>
    <w:rsid w:val="00F444FE"/>
    <w:rsid w:val="00F46ACD"/>
    <w:rsid w:val="00F512A3"/>
    <w:rsid w:val="00F51AB4"/>
    <w:rsid w:val="00F523A8"/>
    <w:rsid w:val="00F54723"/>
    <w:rsid w:val="00F57359"/>
    <w:rsid w:val="00F57AF5"/>
    <w:rsid w:val="00F60A86"/>
    <w:rsid w:val="00F61420"/>
    <w:rsid w:val="00F61B27"/>
    <w:rsid w:val="00F62B87"/>
    <w:rsid w:val="00F65208"/>
    <w:rsid w:val="00F67A99"/>
    <w:rsid w:val="00F67BE6"/>
    <w:rsid w:val="00F702E1"/>
    <w:rsid w:val="00F70821"/>
    <w:rsid w:val="00F83726"/>
    <w:rsid w:val="00F8481F"/>
    <w:rsid w:val="00F86B33"/>
    <w:rsid w:val="00F91C17"/>
    <w:rsid w:val="00F9380A"/>
    <w:rsid w:val="00F949B1"/>
    <w:rsid w:val="00F958EE"/>
    <w:rsid w:val="00F96EEB"/>
    <w:rsid w:val="00F96F8A"/>
    <w:rsid w:val="00F9761F"/>
    <w:rsid w:val="00FA102C"/>
    <w:rsid w:val="00FA75F5"/>
    <w:rsid w:val="00FB3124"/>
    <w:rsid w:val="00FB355E"/>
    <w:rsid w:val="00FB6583"/>
    <w:rsid w:val="00FC019C"/>
    <w:rsid w:val="00FC5616"/>
    <w:rsid w:val="00FD328C"/>
    <w:rsid w:val="00FD7299"/>
    <w:rsid w:val="00FD74DB"/>
    <w:rsid w:val="00FE2094"/>
    <w:rsid w:val="00FE6D2F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F840C5"/>
  <w15:chartTrackingRefBased/>
  <w15:docId w15:val="{BFA2A2CB-7FB1-4F59-82DB-DBD704F5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82D24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482D24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482D24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482D24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482D24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482D24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482D24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82D24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82D24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82D24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482D24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482D24"/>
  </w:style>
  <w:style w:type="table" w:customStyle="1" w:styleId="tblzat-mtrix">
    <w:name w:val="táblázat - mátrix"/>
    <w:basedOn w:val="Normltblzat"/>
    <w:uiPriority w:val="2"/>
    <w:qFormat/>
    <w:rsid w:val="00482D24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482D24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482D24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482D24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482D24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482D24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2D24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482D24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2D24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482D2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82D24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482D2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82D24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482D24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482D24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482D24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482D24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482D24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482D24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482D24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482D24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482D24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482D24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82D24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82D24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82D24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482D24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482D24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482D24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482D24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482D24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482D24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482D24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482D24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482D24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482D24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482D24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482D24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482D24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482D24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482D24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482D24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482D24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482D24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482D24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482D24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482D24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482D24"/>
    <w:pPr>
      <w:numPr>
        <w:ilvl w:val="2"/>
        <w:numId w:val="12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482D24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482D24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482D24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482D24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482D24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482D24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482D24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482D24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482D24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482D24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482D24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82D24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482D24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482D24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482D24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482D24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482D24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482D24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482D24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482D24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482D24"/>
    <w:rPr>
      <w:b/>
      <w:bCs/>
    </w:rPr>
  </w:style>
  <w:style w:type="character" w:styleId="Kiemels">
    <w:name w:val="Emphasis"/>
    <w:basedOn w:val="Bekezdsalapbettpusa"/>
    <w:uiPriority w:val="6"/>
    <w:qFormat/>
    <w:rsid w:val="00482D24"/>
    <w:rPr>
      <w:i/>
      <w:iCs/>
    </w:rPr>
  </w:style>
  <w:style w:type="paragraph" w:styleId="Nincstrkz">
    <w:name w:val="No Spacing"/>
    <w:basedOn w:val="Norml"/>
    <w:uiPriority w:val="1"/>
    <w:rsid w:val="00482D24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482D24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482D24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482D24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82D24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482D24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482D24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482D24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482D24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character" w:styleId="Jegyzethivatkozs">
    <w:name w:val="annotation reference"/>
    <w:uiPriority w:val="99"/>
    <w:semiHidden/>
    <w:unhideWhenUsed/>
    <w:rsid w:val="008D223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582EB1"/>
    <w:pPr>
      <w:spacing w:line="240" w:lineRule="auto"/>
    </w:pPr>
    <w:rPr>
      <w:lang w:val="x-none" w:eastAsia="x-none"/>
    </w:rPr>
  </w:style>
  <w:style w:type="character" w:customStyle="1" w:styleId="JegyzetszvegChar">
    <w:name w:val="Jegyzetszöveg Char"/>
    <w:link w:val="Jegyzetszveg"/>
    <w:uiPriority w:val="99"/>
    <w:rsid w:val="008D2230"/>
    <w:rPr>
      <w:rFonts w:ascii="Calibri" w:eastAsiaTheme="minorHAnsi" w:hAnsi="Calibri" w:cstheme="minorBidi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D2230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D2230"/>
    <w:rPr>
      <w:rFonts w:ascii="Calibri" w:hAnsi="Calibri"/>
      <w:b/>
      <w:bCs/>
      <w:szCs w:val="20"/>
    </w:rPr>
  </w:style>
  <w:style w:type="paragraph" w:customStyle="1" w:styleId="ENBoxtitle">
    <w:name w:val="EN_Box_title"/>
    <w:basedOn w:val="Norml"/>
    <w:next w:val="Norml"/>
    <w:uiPriority w:val="1"/>
    <w:qFormat/>
    <w:rsid w:val="00482D24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482D24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482D24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482D24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482D24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482D24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482D24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482D24"/>
  </w:style>
  <w:style w:type="paragraph" w:customStyle="1" w:styleId="ENNormalBox">
    <w:name w:val="EN_Normal_Box"/>
    <w:basedOn w:val="Norml"/>
    <w:uiPriority w:val="1"/>
    <w:qFormat/>
    <w:rsid w:val="00482D24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482D24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482D24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482D24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482D24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482D24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482D24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482D24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482D24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482D24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482D24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482D24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482D24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482D24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482D24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482D24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482D24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482D24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482D24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482D24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482D24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482D24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482D24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482D24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482D24"/>
    <w:rPr>
      <w:b w:val="0"/>
      <w:caps w:val="0"/>
      <w:sz w:val="52"/>
    </w:rPr>
  </w:style>
  <w:style w:type="paragraph" w:customStyle="1" w:styleId="Erskiemels2">
    <w:name w:val="Erős kiemelés2"/>
    <w:basedOn w:val="Norml"/>
    <w:uiPriority w:val="5"/>
    <w:qFormat/>
    <w:rsid w:val="000A18E8"/>
    <w:rPr>
      <w:b/>
      <w:i/>
    </w:rPr>
  </w:style>
  <w:style w:type="paragraph" w:styleId="Vltozat">
    <w:name w:val="Revision"/>
    <w:hidden/>
    <w:uiPriority w:val="99"/>
    <w:semiHidden/>
    <w:rsid w:val="006832DE"/>
    <w:rPr>
      <w:rFonts w:ascii="Calibri" w:eastAsiaTheme="minorHAnsi" w:hAnsi="Calibri" w:cstheme="minorBidi"/>
    </w:rPr>
  </w:style>
  <w:style w:type="paragraph" w:customStyle="1" w:styleId="Erskiemels3">
    <w:name w:val="Erős kiemelés3"/>
    <w:basedOn w:val="Norml"/>
    <w:uiPriority w:val="5"/>
    <w:qFormat/>
    <w:rsid w:val="00023485"/>
    <w:rPr>
      <w:b/>
      <w:i/>
    </w:rPr>
  </w:style>
  <w:style w:type="paragraph" w:customStyle="1" w:styleId="Erskiemels4">
    <w:name w:val="Erős kiemelés4"/>
    <w:basedOn w:val="Norml"/>
    <w:uiPriority w:val="5"/>
    <w:qFormat/>
    <w:rsid w:val="00045463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5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38A60ECC-B92B-47CF-9D51-B65C10ECC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1081</Words>
  <Characters>7537</Characters>
  <Application>Microsoft Office Word</Application>
  <DocSecurity>0</DocSecurity>
  <Lines>62</Lines>
  <Paragraphs>17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Potóczki Judit</dc:creator>
  <cp:keywords/>
  <cp:lastModifiedBy>MNB</cp:lastModifiedBy>
  <cp:revision>3</cp:revision>
  <cp:lastPrinted>2015-07-21T08:32:00Z</cp:lastPrinted>
  <dcterms:created xsi:type="dcterms:W3CDTF">2025-10-29T14:20:00Z</dcterms:created>
  <dcterms:modified xsi:type="dcterms:W3CDTF">2025-11-03T10:20:00Z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kormoscs@mnb.hu</vt:lpwstr>
  </property>
  <property fmtid="{D5CDD505-2E9C-101B-9397-08002B2CF9AE}" pid="6" name="MSIP_Label_b0d11092-50c9-4e74-84b5-b1af078dc3d0_SetDate">
    <vt:lpwstr>2019-03-26T12:00:41.4333924+01:00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2026-03-31T06:54:01Z</vt:filetime>
  </property>
  <property fmtid="{D5CDD505-2E9C-101B-9397-08002B2CF9AE}" pid="12" name="Érvényességet beállító">
    <vt:lpwstr>kormoscs</vt:lpwstr>
  </property>
  <property fmtid="{D5CDD505-2E9C-101B-9397-08002B2CF9AE}" pid="13" name="Érvényességi idő első beállítása">
    <vt:filetime>2021-03-31T06:54:01Z</vt:filetime>
  </property>
</Properties>
</file>