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02DAF" w14:textId="4E8563F5" w:rsidR="00747A2B" w:rsidRPr="007669E3" w:rsidRDefault="00747A2B" w:rsidP="00096F68">
      <w:pPr>
        <w:tabs>
          <w:tab w:val="right" w:pos="14601"/>
        </w:tabs>
        <w:ind w:left="851"/>
        <w:rPr>
          <w:rFonts w:ascii="Arial" w:hAnsi="Arial" w:cs="Arial"/>
          <w:snapToGrid w:val="0"/>
          <w:sz w:val="20"/>
          <w:lang w:eastAsia="en-US"/>
        </w:rPr>
      </w:pPr>
      <w:r w:rsidRPr="007669E3">
        <w:rPr>
          <w:rFonts w:ascii="Arial" w:hAnsi="Arial" w:cs="Arial"/>
          <w:snapToGrid w:val="0"/>
          <w:sz w:val="20"/>
          <w:lang w:eastAsia="en-US"/>
        </w:rPr>
        <w:t>1. melléklet a</w:t>
      </w:r>
      <w:r w:rsidR="0000694C" w:rsidRPr="007669E3">
        <w:rPr>
          <w:rFonts w:ascii="Arial" w:hAnsi="Arial" w:cs="Arial"/>
          <w:snapToGrid w:val="0"/>
          <w:sz w:val="20"/>
          <w:lang w:eastAsia="en-US"/>
        </w:rPr>
        <w:t>z</w:t>
      </w:r>
      <w:r w:rsidR="008E09F0" w:rsidRPr="007669E3">
        <w:rPr>
          <w:rFonts w:ascii="Arial" w:hAnsi="Arial" w:cs="Arial"/>
          <w:snapToGrid w:val="0"/>
          <w:sz w:val="20"/>
          <w:lang w:eastAsia="en-US"/>
        </w:rPr>
        <w:t xml:space="preserve"> </w:t>
      </w:r>
      <w:r w:rsidR="00CC38BA">
        <w:rPr>
          <w:rFonts w:ascii="Arial" w:hAnsi="Arial" w:cs="Arial"/>
          <w:snapToGrid w:val="0"/>
          <w:sz w:val="20"/>
          <w:lang w:eastAsia="en-US"/>
        </w:rPr>
        <w:t>54</w:t>
      </w:r>
      <w:r w:rsidR="00A11702" w:rsidRPr="007669E3">
        <w:rPr>
          <w:rFonts w:ascii="Arial" w:hAnsi="Arial" w:cs="Arial"/>
          <w:snapToGrid w:val="0"/>
          <w:sz w:val="20"/>
          <w:lang w:eastAsia="en-US"/>
        </w:rPr>
        <w:t>/</w:t>
      </w:r>
      <w:r w:rsidRPr="007669E3">
        <w:rPr>
          <w:rFonts w:ascii="Arial" w:hAnsi="Arial" w:cs="Arial"/>
          <w:snapToGrid w:val="0"/>
          <w:sz w:val="20"/>
          <w:lang w:eastAsia="en-US"/>
        </w:rPr>
        <w:t>20</w:t>
      </w:r>
      <w:r w:rsidR="00EA74CA" w:rsidRPr="007669E3">
        <w:rPr>
          <w:rFonts w:ascii="Arial" w:hAnsi="Arial" w:cs="Arial"/>
          <w:snapToGrid w:val="0"/>
          <w:sz w:val="20"/>
          <w:lang w:eastAsia="en-US"/>
        </w:rPr>
        <w:t>2</w:t>
      </w:r>
      <w:r w:rsidR="00E531F1">
        <w:rPr>
          <w:rFonts w:ascii="Arial" w:hAnsi="Arial" w:cs="Arial"/>
          <w:snapToGrid w:val="0"/>
          <w:sz w:val="20"/>
          <w:lang w:eastAsia="en-US"/>
        </w:rPr>
        <w:t>4</w:t>
      </w:r>
      <w:r w:rsidRPr="007669E3">
        <w:rPr>
          <w:rFonts w:ascii="Arial" w:hAnsi="Arial" w:cs="Arial"/>
          <w:snapToGrid w:val="0"/>
          <w:sz w:val="20"/>
          <w:lang w:eastAsia="en-US"/>
        </w:rPr>
        <w:t>. (</w:t>
      </w:r>
      <w:r w:rsidR="00CC38BA">
        <w:rPr>
          <w:rFonts w:ascii="Arial" w:hAnsi="Arial" w:cs="Arial"/>
          <w:snapToGrid w:val="0"/>
          <w:sz w:val="20"/>
          <w:lang w:eastAsia="en-US"/>
        </w:rPr>
        <w:t>XII. 3.</w:t>
      </w:r>
      <w:r w:rsidR="00FC7E05" w:rsidRPr="007669E3">
        <w:rPr>
          <w:rFonts w:ascii="Arial" w:hAnsi="Arial" w:cs="Arial"/>
          <w:snapToGrid w:val="0"/>
          <w:sz w:val="20"/>
          <w:lang w:eastAsia="en-US"/>
        </w:rPr>
        <w:t>)</w:t>
      </w:r>
      <w:r w:rsidRPr="007669E3">
        <w:rPr>
          <w:rFonts w:ascii="Arial" w:hAnsi="Arial" w:cs="Arial"/>
          <w:snapToGrid w:val="0"/>
          <w:sz w:val="20"/>
          <w:lang w:eastAsia="en-US"/>
        </w:rPr>
        <w:t xml:space="preserve"> MNB rendelethez</w:t>
      </w:r>
    </w:p>
    <w:p w14:paraId="34B02DB0" w14:textId="77777777" w:rsidR="00747A2B" w:rsidRPr="007669E3" w:rsidRDefault="00747A2B" w:rsidP="00096F68">
      <w:pPr>
        <w:jc w:val="center"/>
        <w:rPr>
          <w:rFonts w:ascii="Arial" w:hAnsi="Arial" w:cs="Arial"/>
          <w:sz w:val="20"/>
        </w:rPr>
      </w:pPr>
    </w:p>
    <w:p w14:paraId="34B02DB1" w14:textId="77777777" w:rsidR="00747A2B" w:rsidRPr="007669E3" w:rsidRDefault="00747A2B" w:rsidP="00096F68">
      <w:pPr>
        <w:jc w:val="center"/>
        <w:rPr>
          <w:rFonts w:ascii="Arial" w:hAnsi="Arial" w:cs="Arial"/>
          <w:sz w:val="20"/>
        </w:rPr>
      </w:pPr>
    </w:p>
    <w:p w14:paraId="34B02DB2" w14:textId="77777777" w:rsidR="00747A2B" w:rsidRPr="007669E3" w:rsidRDefault="00747A2B" w:rsidP="00096F68">
      <w:pPr>
        <w:jc w:val="center"/>
        <w:rPr>
          <w:rFonts w:ascii="Arial" w:hAnsi="Arial" w:cs="Arial"/>
          <w:sz w:val="20"/>
        </w:rPr>
      </w:pPr>
      <w:r w:rsidRPr="007669E3">
        <w:rPr>
          <w:rFonts w:ascii="Arial" w:hAnsi="Arial" w:cs="Arial"/>
          <w:sz w:val="20"/>
        </w:rPr>
        <w:t xml:space="preserve">A jegybanki információs rendszerhez </w:t>
      </w:r>
      <w:r w:rsidR="009474D5" w:rsidRPr="007669E3">
        <w:rPr>
          <w:rFonts w:ascii="Arial" w:hAnsi="Arial" w:cs="Arial"/>
          <w:sz w:val="20"/>
        </w:rPr>
        <w:t>elsődlegesen az MNB alapvető feladatai ellátásához teljesítendő adatszolgáltatások</w:t>
      </w:r>
    </w:p>
    <w:p w14:paraId="34B02DB3" w14:textId="77777777" w:rsidR="00747A2B" w:rsidRPr="007669E3" w:rsidRDefault="00747A2B" w:rsidP="00096F68">
      <w:pPr>
        <w:jc w:val="center"/>
        <w:rPr>
          <w:rFonts w:ascii="Arial" w:hAnsi="Arial" w:cs="Arial"/>
          <w:b/>
          <w:sz w:val="20"/>
        </w:rPr>
      </w:pPr>
      <w:r w:rsidRPr="007669E3">
        <w:rPr>
          <w:rFonts w:ascii="Arial" w:hAnsi="Arial" w:cs="Arial"/>
          <w:b/>
          <w:sz w:val="20"/>
        </w:rPr>
        <w:t>I.</w:t>
      </w:r>
    </w:p>
    <w:p w14:paraId="34B02DB4" w14:textId="77777777" w:rsidR="00747A2B" w:rsidRPr="007669E3" w:rsidRDefault="00747A2B" w:rsidP="00096F68">
      <w:pPr>
        <w:jc w:val="center"/>
        <w:rPr>
          <w:rFonts w:ascii="Arial" w:hAnsi="Arial" w:cs="Arial"/>
          <w:sz w:val="20"/>
        </w:rPr>
      </w:pPr>
    </w:p>
    <w:tbl>
      <w:tblPr>
        <w:tblW w:w="15593" w:type="dxa"/>
        <w:jc w:val="center"/>
        <w:tblLayout w:type="fixed"/>
        <w:tblCellMar>
          <w:left w:w="70" w:type="dxa"/>
          <w:right w:w="70" w:type="dxa"/>
        </w:tblCellMar>
        <w:tblLook w:val="0000" w:firstRow="0" w:lastRow="0" w:firstColumn="0" w:lastColumn="0" w:noHBand="0" w:noVBand="0"/>
      </w:tblPr>
      <w:tblGrid>
        <w:gridCol w:w="704"/>
        <w:gridCol w:w="1276"/>
        <w:gridCol w:w="3403"/>
        <w:gridCol w:w="3118"/>
        <w:gridCol w:w="1843"/>
        <w:gridCol w:w="2268"/>
        <w:gridCol w:w="2981"/>
      </w:tblGrid>
      <w:tr w:rsidR="008F5380" w:rsidRPr="007669E3" w14:paraId="34B02DBA" w14:textId="77777777" w:rsidTr="00096F68">
        <w:trPr>
          <w:cantSplit/>
          <w:trHeight w:val="299"/>
          <w:tblHeader/>
          <w:jc w:val="center"/>
        </w:trPr>
        <w:tc>
          <w:tcPr>
            <w:tcW w:w="704" w:type="dxa"/>
            <w:tcBorders>
              <w:top w:val="single" w:sz="4" w:space="0" w:color="auto"/>
              <w:left w:val="single" w:sz="4" w:space="0" w:color="auto"/>
              <w:right w:val="single" w:sz="4" w:space="0" w:color="auto"/>
            </w:tcBorders>
            <w:vAlign w:val="bottom"/>
          </w:tcPr>
          <w:p w14:paraId="34B02DB5" w14:textId="77777777" w:rsidR="00A90B90" w:rsidRPr="007669E3" w:rsidRDefault="00A90B90" w:rsidP="00A81A98">
            <w:pPr>
              <w:jc w:val="center"/>
              <w:rPr>
                <w:rFonts w:ascii="Arial" w:hAnsi="Arial" w:cs="Arial"/>
                <w:b/>
                <w:bCs/>
                <w:sz w:val="20"/>
              </w:rPr>
            </w:pPr>
          </w:p>
        </w:tc>
        <w:tc>
          <w:tcPr>
            <w:tcW w:w="1276" w:type="dxa"/>
            <w:vMerge w:val="restart"/>
            <w:tcBorders>
              <w:top w:val="single" w:sz="4" w:space="0" w:color="auto"/>
              <w:left w:val="single" w:sz="4" w:space="0" w:color="auto"/>
              <w:right w:val="single" w:sz="4" w:space="0" w:color="auto"/>
            </w:tcBorders>
            <w:vAlign w:val="bottom"/>
          </w:tcPr>
          <w:p w14:paraId="34B02DB6" w14:textId="5D80D67B" w:rsidR="00DB1753" w:rsidRPr="007669E3" w:rsidRDefault="00A90B90" w:rsidP="00096F68">
            <w:pPr>
              <w:jc w:val="center"/>
              <w:rPr>
                <w:rFonts w:ascii="Arial" w:hAnsi="Arial" w:cs="Arial"/>
                <w:b/>
                <w:bCs/>
                <w:sz w:val="20"/>
              </w:rPr>
            </w:pPr>
            <w:r w:rsidRPr="007669E3">
              <w:rPr>
                <w:rFonts w:ascii="Arial" w:hAnsi="Arial" w:cs="Arial"/>
                <w:b/>
                <w:bCs/>
                <w:sz w:val="20"/>
              </w:rPr>
              <w:t>MNB azonosító</w:t>
            </w:r>
            <w:r w:rsidR="00615AF0">
              <w:rPr>
                <w:rFonts w:ascii="Arial" w:hAnsi="Arial" w:cs="Arial"/>
                <w:b/>
                <w:bCs/>
                <w:sz w:val="20"/>
              </w:rPr>
              <w:t xml:space="preserve"> </w:t>
            </w:r>
            <w:r w:rsidRPr="007669E3">
              <w:rPr>
                <w:rFonts w:ascii="Arial" w:hAnsi="Arial" w:cs="Arial"/>
                <w:b/>
                <w:bCs/>
                <w:sz w:val="20"/>
              </w:rPr>
              <w:t>kód</w:t>
            </w:r>
          </w:p>
        </w:tc>
        <w:tc>
          <w:tcPr>
            <w:tcW w:w="3403" w:type="dxa"/>
            <w:vMerge w:val="restart"/>
            <w:tcBorders>
              <w:top w:val="single" w:sz="4" w:space="0" w:color="auto"/>
              <w:left w:val="single" w:sz="4" w:space="0" w:color="auto"/>
              <w:bottom w:val="single" w:sz="4" w:space="0" w:color="auto"/>
              <w:right w:val="single" w:sz="4" w:space="0" w:color="auto"/>
            </w:tcBorders>
            <w:vAlign w:val="center"/>
          </w:tcPr>
          <w:p w14:paraId="34B02DB7" w14:textId="77777777" w:rsidR="00A90B90" w:rsidRPr="007669E3" w:rsidRDefault="00A90B90">
            <w:pPr>
              <w:jc w:val="center"/>
              <w:rPr>
                <w:rFonts w:ascii="Arial" w:hAnsi="Arial" w:cs="Arial"/>
                <w:b/>
                <w:bCs/>
                <w:sz w:val="20"/>
              </w:rPr>
            </w:pPr>
            <w:r w:rsidRPr="007669E3">
              <w:rPr>
                <w:rFonts w:ascii="Arial" w:hAnsi="Arial" w:cs="Arial"/>
                <w:b/>
                <w:bCs/>
                <w:sz w:val="20"/>
              </w:rPr>
              <w:t>Megnevezés</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34B02DB8" w14:textId="77777777" w:rsidR="00A90B90" w:rsidRPr="007669E3" w:rsidRDefault="00A90B90">
            <w:pPr>
              <w:jc w:val="center"/>
              <w:rPr>
                <w:rFonts w:ascii="Arial" w:hAnsi="Arial" w:cs="Arial"/>
                <w:b/>
                <w:bCs/>
                <w:sz w:val="20"/>
              </w:rPr>
            </w:pPr>
            <w:r w:rsidRPr="007669E3">
              <w:rPr>
                <w:rFonts w:ascii="Arial" w:hAnsi="Arial" w:cs="Arial"/>
                <w:b/>
                <w:bCs/>
                <w:sz w:val="20"/>
              </w:rPr>
              <w:t>Az adatszolgáltatók köre</w:t>
            </w:r>
          </w:p>
        </w:tc>
        <w:tc>
          <w:tcPr>
            <w:tcW w:w="7092" w:type="dxa"/>
            <w:gridSpan w:val="3"/>
            <w:tcBorders>
              <w:top w:val="single" w:sz="4" w:space="0" w:color="auto"/>
              <w:left w:val="nil"/>
              <w:bottom w:val="single" w:sz="4" w:space="0" w:color="auto"/>
              <w:right w:val="single" w:sz="4" w:space="0" w:color="auto"/>
            </w:tcBorders>
            <w:vAlign w:val="center"/>
          </w:tcPr>
          <w:p w14:paraId="34B02DB9" w14:textId="77777777" w:rsidR="00A90B90" w:rsidRPr="007669E3" w:rsidRDefault="00A90B90" w:rsidP="001E11A2">
            <w:pPr>
              <w:jc w:val="center"/>
              <w:rPr>
                <w:rFonts w:ascii="Arial" w:hAnsi="Arial" w:cs="Arial"/>
                <w:b/>
                <w:bCs/>
                <w:sz w:val="20"/>
              </w:rPr>
            </w:pPr>
            <w:r w:rsidRPr="007669E3">
              <w:rPr>
                <w:rFonts w:ascii="Arial" w:hAnsi="Arial" w:cs="Arial"/>
                <w:b/>
                <w:bCs/>
                <w:sz w:val="20"/>
              </w:rPr>
              <w:t>Az adatszolgáltatás</w:t>
            </w:r>
          </w:p>
        </w:tc>
      </w:tr>
      <w:tr w:rsidR="008F5380" w:rsidRPr="007669E3" w14:paraId="34B02DC2" w14:textId="77777777" w:rsidTr="00096F68">
        <w:trPr>
          <w:cantSplit/>
          <w:trHeight w:val="376"/>
          <w:tblHeader/>
          <w:jc w:val="center"/>
        </w:trPr>
        <w:tc>
          <w:tcPr>
            <w:tcW w:w="704" w:type="dxa"/>
            <w:tcBorders>
              <w:left w:val="single" w:sz="4" w:space="0" w:color="auto"/>
              <w:bottom w:val="single" w:sz="4" w:space="0" w:color="auto"/>
              <w:right w:val="single" w:sz="4" w:space="0" w:color="auto"/>
            </w:tcBorders>
          </w:tcPr>
          <w:p w14:paraId="34B02DBB" w14:textId="77777777" w:rsidR="00A90B90" w:rsidRPr="007669E3" w:rsidRDefault="00A90B90" w:rsidP="00A81A98">
            <w:pPr>
              <w:jc w:val="center"/>
              <w:rPr>
                <w:rFonts w:ascii="Arial" w:hAnsi="Arial" w:cs="Arial"/>
                <w:b/>
                <w:bCs/>
                <w:sz w:val="20"/>
              </w:rPr>
            </w:pPr>
          </w:p>
        </w:tc>
        <w:tc>
          <w:tcPr>
            <w:tcW w:w="1276" w:type="dxa"/>
            <w:vMerge/>
            <w:tcBorders>
              <w:left w:val="single" w:sz="4" w:space="0" w:color="auto"/>
              <w:bottom w:val="single" w:sz="4" w:space="0" w:color="auto"/>
              <w:right w:val="single" w:sz="4" w:space="0" w:color="auto"/>
            </w:tcBorders>
          </w:tcPr>
          <w:p w14:paraId="34B02DBC" w14:textId="3F638B3B" w:rsidR="00A90B90" w:rsidRPr="007669E3" w:rsidRDefault="00A90B90" w:rsidP="00A81A98">
            <w:pPr>
              <w:jc w:val="center"/>
              <w:rPr>
                <w:rFonts w:ascii="Arial" w:hAnsi="Arial" w:cs="Arial"/>
                <w:b/>
                <w:bCs/>
                <w:sz w:val="20"/>
              </w:rPr>
            </w:pPr>
          </w:p>
        </w:tc>
        <w:tc>
          <w:tcPr>
            <w:tcW w:w="3403" w:type="dxa"/>
            <w:vMerge/>
            <w:tcBorders>
              <w:top w:val="single" w:sz="4" w:space="0" w:color="auto"/>
              <w:left w:val="single" w:sz="4" w:space="0" w:color="auto"/>
              <w:bottom w:val="single" w:sz="4" w:space="0" w:color="auto"/>
              <w:right w:val="single" w:sz="4" w:space="0" w:color="auto"/>
            </w:tcBorders>
            <w:vAlign w:val="center"/>
          </w:tcPr>
          <w:p w14:paraId="34B02DBD" w14:textId="77777777" w:rsidR="00A90B90" w:rsidRPr="007669E3" w:rsidRDefault="00A90B90">
            <w:pPr>
              <w:rPr>
                <w:rFonts w:ascii="Arial" w:hAnsi="Arial" w:cs="Arial"/>
                <w:b/>
                <w:bCs/>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34B02DBE" w14:textId="77777777" w:rsidR="00A90B90" w:rsidRPr="007669E3" w:rsidRDefault="00A90B90">
            <w:pPr>
              <w:rPr>
                <w:rFonts w:ascii="Arial" w:hAnsi="Arial" w:cs="Arial"/>
                <w:b/>
                <w:bCs/>
                <w:sz w:val="20"/>
              </w:rPr>
            </w:pPr>
          </w:p>
        </w:tc>
        <w:tc>
          <w:tcPr>
            <w:tcW w:w="1843" w:type="dxa"/>
            <w:tcBorders>
              <w:top w:val="nil"/>
              <w:left w:val="nil"/>
              <w:bottom w:val="single" w:sz="4" w:space="0" w:color="auto"/>
              <w:right w:val="single" w:sz="4" w:space="0" w:color="auto"/>
            </w:tcBorders>
            <w:vAlign w:val="center"/>
          </w:tcPr>
          <w:p w14:paraId="34B02DBF" w14:textId="77777777" w:rsidR="00A90B90" w:rsidRPr="007669E3" w:rsidRDefault="00A90B90" w:rsidP="001E11A2">
            <w:pPr>
              <w:jc w:val="center"/>
              <w:rPr>
                <w:rFonts w:ascii="Arial" w:hAnsi="Arial" w:cs="Arial"/>
                <w:b/>
                <w:bCs/>
                <w:sz w:val="20"/>
              </w:rPr>
            </w:pPr>
            <w:r w:rsidRPr="007669E3">
              <w:rPr>
                <w:rFonts w:ascii="Arial" w:hAnsi="Arial" w:cs="Arial"/>
                <w:b/>
                <w:bCs/>
                <w:sz w:val="20"/>
              </w:rPr>
              <w:t>gyakorisága</w:t>
            </w:r>
          </w:p>
        </w:tc>
        <w:tc>
          <w:tcPr>
            <w:tcW w:w="2268" w:type="dxa"/>
            <w:tcBorders>
              <w:top w:val="nil"/>
              <w:left w:val="nil"/>
              <w:bottom w:val="single" w:sz="4" w:space="0" w:color="auto"/>
              <w:right w:val="single" w:sz="4" w:space="0" w:color="auto"/>
            </w:tcBorders>
            <w:vAlign w:val="center"/>
          </w:tcPr>
          <w:p w14:paraId="34B02DC0" w14:textId="77777777" w:rsidR="00A90B90" w:rsidRPr="007669E3" w:rsidRDefault="00A90B90" w:rsidP="001E11A2">
            <w:pPr>
              <w:jc w:val="center"/>
              <w:rPr>
                <w:rFonts w:ascii="Arial" w:hAnsi="Arial" w:cs="Arial"/>
                <w:b/>
                <w:bCs/>
                <w:sz w:val="20"/>
              </w:rPr>
            </w:pPr>
            <w:r w:rsidRPr="007669E3">
              <w:rPr>
                <w:rFonts w:ascii="Arial" w:hAnsi="Arial" w:cs="Arial"/>
                <w:b/>
                <w:bCs/>
                <w:sz w:val="20"/>
              </w:rPr>
              <w:t>teljesítésének módja</w:t>
            </w:r>
          </w:p>
        </w:tc>
        <w:tc>
          <w:tcPr>
            <w:tcW w:w="2981" w:type="dxa"/>
            <w:tcBorders>
              <w:top w:val="nil"/>
              <w:left w:val="nil"/>
              <w:bottom w:val="single" w:sz="4" w:space="0" w:color="auto"/>
              <w:right w:val="single" w:sz="4" w:space="0" w:color="auto"/>
            </w:tcBorders>
            <w:vAlign w:val="center"/>
          </w:tcPr>
          <w:p w14:paraId="34B02DC1" w14:textId="77777777" w:rsidR="00A90B90" w:rsidRPr="007669E3" w:rsidRDefault="00A90B90" w:rsidP="001E11A2">
            <w:pPr>
              <w:jc w:val="center"/>
              <w:rPr>
                <w:rFonts w:ascii="Arial" w:hAnsi="Arial" w:cs="Arial"/>
                <w:b/>
                <w:bCs/>
                <w:sz w:val="20"/>
              </w:rPr>
            </w:pPr>
            <w:r w:rsidRPr="007669E3">
              <w:rPr>
                <w:rFonts w:ascii="Arial" w:hAnsi="Arial" w:cs="Arial"/>
                <w:b/>
                <w:bCs/>
                <w:sz w:val="20"/>
              </w:rPr>
              <w:t>határideje</w:t>
            </w:r>
          </w:p>
        </w:tc>
      </w:tr>
      <w:tr w:rsidR="008F5380" w:rsidRPr="007669E3" w14:paraId="34B02DD8" w14:textId="77777777" w:rsidTr="00096F68">
        <w:trPr>
          <w:cantSplit/>
          <w:trHeight w:val="556"/>
          <w:jc w:val="center"/>
        </w:trPr>
        <w:tc>
          <w:tcPr>
            <w:tcW w:w="704" w:type="dxa"/>
            <w:tcBorders>
              <w:top w:val="nil"/>
              <w:left w:val="single" w:sz="4" w:space="0" w:color="auto"/>
              <w:bottom w:val="single" w:sz="4" w:space="0" w:color="auto"/>
              <w:right w:val="single" w:sz="4" w:space="0" w:color="auto"/>
            </w:tcBorders>
            <w:vAlign w:val="center"/>
          </w:tcPr>
          <w:p w14:paraId="34B02DCC" w14:textId="11E8432E" w:rsidR="00EA74CA" w:rsidRPr="007669E3" w:rsidRDefault="00442B8B" w:rsidP="00EA74CA">
            <w:pPr>
              <w:jc w:val="center"/>
              <w:rPr>
                <w:rFonts w:ascii="Arial" w:hAnsi="Arial" w:cs="Arial"/>
                <w:sz w:val="20"/>
              </w:rPr>
            </w:pPr>
            <w:r>
              <w:rPr>
                <w:rFonts w:ascii="Arial" w:hAnsi="Arial" w:cs="Arial"/>
                <w:sz w:val="20"/>
              </w:rPr>
              <w:t>1</w:t>
            </w:r>
          </w:p>
        </w:tc>
        <w:tc>
          <w:tcPr>
            <w:tcW w:w="1276" w:type="dxa"/>
            <w:tcBorders>
              <w:top w:val="nil"/>
              <w:left w:val="single" w:sz="4" w:space="0" w:color="auto"/>
              <w:bottom w:val="single" w:sz="4" w:space="0" w:color="auto"/>
              <w:right w:val="single" w:sz="4" w:space="0" w:color="auto"/>
            </w:tcBorders>
            <w:vAlign w:val="center"/>
          </w:tcPr>
          <w:p w14:paraId="34B02DCD" w14:textId="77777777" w:rsidR="00EA74CA" w:rsidRPr="007669E3" w:rsidRDefault="00EA74CA" w:rsidP="00EA74CA">
            <w:pPr>
              <w:jc w:val="center"/>
              <w:rPr>
                <w:rFonts w:ascii="Arial" w:hAnsi="Arial" w:cs="Arial"/>
                <w:sz w:val="20"/>
              </w:rPr>
            </w:pPr>
            <w:r w:rsidRPr="007669E3">
              <w:rPr>
                <w:rFonts w:ascii="Arial" w:hAnsi="Arial" w:cs="Arial"/>
                <w:sz w:val="20"/>
              </w:rPr>
              <w:t>AL8</w:t>
            </w:r>
          </w:p>
        </w:tc>
        <w:tc>
          <w:tcPr>
            <w:tcW w:w="3403" w:type="dxa"/>
            <w:tcBorders>
              <w:top w:val="nil"/>
              <w:left w:val="nil"/>
              <w:bottom w:val="single" w:sz="4" w:space="0" w:color="auto"/>
              <w:right w:val="single" w:sz="4" w:space="0" w:color="auto"/>
            </w:tcBorders>
            <w:vAlign w:val="center"/>
          </w:tcPr>
          <w:p w14:paraId="34B02DCE" w14:textId="5A50EBD8" w:rsidR="00EA74CA" w:rsidRPr="007669E3" w:rsidRDefault="00EA74CA" w:rsidP="00EA74CA">
            <w:pPr>
              <w:rPr>
                <w:rFonts w:ascii="Arial" w:hAnsi="Arial" w:cs="Arial"/>
                <w:sz w:val="20"/>
              </w:rPr>
            </w:pPr>
            <w:r w:rsidRPr="007669E3">
              <w:rPr>
                <w:rFonts w:ascii="Arial" w:hAnsi="Arial" w:cs="Arial"/>
                <w:sz w:val="20"/>
              </w:rPr>
              <w:t xml:space="preserve">Az egyes </w:t>
            </w:r>
            <w:proofErr w:type="spellStart"/>
            <w:r w:rsidRPr="007669E3">
              <w:rPr>
                <w:rFonts w:ascii="Arial" w:hAnsi="Arial" w:cs="Arial"/>
                <w:sz w:val="20"/>
              </w:rPr>
              <w:t>NHP</w:t>
            </w:r>
            <w:proofErr w:type="spellEnd"/>
            <w:r w:rsidRPr="007669E3">
              <w:rPr>
                <w:rFonts w:ascii="Arial" w:hAnsi="Arial" w:cs="Arial"/>
                <w:sz w:val="20"/>
              </w:rPr>
              <w:t>-szakaszok és -konstrukciók keretében a kis- és középvállalkozásoknak nyújtott hitelek adatai</w:t>
            </w:r>
          </w:p>
        </w:tc>
        <w:tc>
          <w:tcPr>
            <w:tcW w:w="3118" w:type="dxa"/>
            <w:tcBorders>
              <w:top w:val="nil"/>
              <w:left w:val="nil"/>
              <w:bottom w:val="single" w:sz="4" w:space="0" w:color="auto"/>
              <w:right w:val="single" w:sz="4" w:space="0" w:color="auto"/>
            </w:tcBorders>
            <w:vAlign w:val="center"/>
          </w:tcPr>
          <w:p w14:paraId="34B02DCF" w14:textId="2E5EB20B" w:rsidR="00EA74CA" w:rsidRPr="007669E3" w:rsidRDefault="00EA74CA" w:rsidP="00EA74CA">
            <w:pPr>
              <w:rPr>
                <w:rFonts w:ascii="Arial" w:hAnsi="Arial" w:cs="Arial"/>
                <w:sz w:val="20"/>
              </w:rPr>
            </w:pPr>
            <w:r w:rsidRPr="007669E3">
              <w:rPr>
                <w:rFonts w:ascii="Arial" w:hAnsi="Arial" w:cs="Arial"/>
                <w:sz w:val="20"/>
              </w:rPr>
              <w:t xml:space="preserve">a Növekedési Hitelprogramban (a továbbiakban: </w:t>
            </w:r>
            <w:proofErr w:type="spellStart"/>
            <w:r w:rsidRPr="007669E3">
              <w:rPr>
                <w:rFonts w:ascii="Arial" w:hAnsi="Arial" w:cs="Arial"/>
                <w:sz w:val="20"/>
              </w:rPr>
              <w:t>NHP</w:t>
            </w:r>
            <w:proofErr w:type="spellEnd"/>
            <w:r w:rsidRPr="007669E3">
              <w:rPr>
                <w:rFonts w:ascii="Arial" w:hAnsi="Arial" w:cs="Arial"/>
                <w:sz w:val="20"/>
              </w:rPr>
              <w:t xml:space="preserve">), a Növekedési Hitelprogram Pluszban (a továbbiakban: NHP+), a Növekedési Hitelprogram Fixben (a továbbiakban: NHP </w:t>
            </w:r>
            <w:r w:rsidRPr="007669E3">
              <w:rPr>
                <w:rFonts w:ascii="Arial" w:hAnsi="Arial" w:cs="Arial"/>
                <w:i/>
                <w:sz w:val="20"/>
              </w:rPr>
              <w:t>fix</w:t>
            </w:r>
            <w:r w:rsidRPr="007669E3">
              <w:rPr>
                <w:rFonts w:ascii="Arial" w:hAnsi="Arial" w:cs="Arial"/>
                <w:sz w:val="20"/>
              </w:rPr>
              <w:t>), illetve a Növekedési Hitelprogram Hajrában (a továbbiakban: NHP Hajrá) (a továbbiakban együtt: NHP-szakaszok és -konstrukciók) részt vevő hitelintézet, az ezen típusú EGT-fióktelep</w:t>
            </w:r>
          </w:p>
        </w:tc>
        <w:tc>
          <w:tcPr>
            <w:tcW w:w="1843" w:type="dxa"/>
            <w:tcBorders>
              <w:top w:val="nil"/>
              <w:left w:val="nil"/>
              <w:bottom w:val="single" w:sz="4" w:space="0" w:color="auto"/>
              <w:right w:val="single" w:sz="4" w:space="0" w:color="auto"/>
            </w:tcBorders>
            <w:vAlign w:val="center"/>
          </w:tcPr>
          <w:p w14:paraId="34B02DD0" w14:textId="77777777" w:rsidR="00EA74CA" w:rsidRPr="007669E3" w:rsidRDefault="00EA74CA" w:rsidP="00EA74CA">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2DD1" w14:textId="77777777" w:rsidR="00EA74CA" w:rsidRPr="007669E3" w:rsidRDefault="00EA74CA" w:rsidP="00EA74CA">
            <w:pPr>
              <w:jc w:val="center"/>
              <w:rPr>
                <w:rFonts w:ascii="Arial" w:hAnsi="Arial" w:cs="Arial"/>
                <w:sz w:val="20"/>
              </w:rPr>
            </w:pPr>
            <w:r w:rsidRPr="007669E3">
              <w:rPr>
                <w:rFonts w:ascii="Arial" w:hAnsi="Arial" w:cs="Arial"/>
                <w:sz w:val="20"/>
              </w:rPr>
              <w:t>elektronikus úton (GiroHálóMail)</w:t>
            </w:r>
          </w:p>
        </w:tc>
        <w:tc>
          <w:tcPr>
            <w:tcW w:w="2981" w:type="dxa"/>
            <w:tcBorders>
              <w:top w:val="nil"/>
              <w:left w:val="nil"/>
              <w:bottom w:val="single" w:sz="4" w:space="0" w:color="auto"/>
              <w:right w:val="single" w:sz="4" w:space="0" w:color="auto"/>
            </w:tcBorders>
            <w:vAlign w:val="center"/>
          </w:tcPr>
          <w:p w14:paraId="67A774E4" w14:textId="16A35C27" w:rsidR="00EA74CA" w:rsidRPr="00E0589B" w:rsidRDefault="00EA74CA" w:rsidP="00EA74CA">
            <w:pPr>
              <w:rPr>
                <w:rFonts w:ascii="Arial" w:hAnsi="Arial" w:cs="Arial"/>
                <w:sz w:val="19"/>
                <w:szCs w:val="19"/>
              </w:rPr>
            </w:pPr>
            <w:r w:rsidRPr="00E0589B">
              <w:rPr>
                <w:rFonts w:ascii="Arial" w:hAnsi="Arial" w:cs="Arial"/>
                <w:sz w:val="19"/>
                <w:szCs w:val="19"/>
              </w:rPr>
              <w:t xml:space="preserve">az NHP harmadik szakaszának II. pillére kivételével az egyes NHP-szakaszok és -konstrukciók keretében az MNB-től refinanszírozni kért KKV-hitelek adatai tekintetében: </w:t>
            </w:r>
          </w:p>
          <w:p w14:paraId="1E3C4405" w14:textId="77777777" w:rsidR="00EA74CA" w:rsidRPr="00E0589B" w:rsidRDefault="00EA74CA" w:rsidP="00EA74CA">
            <w:pPr>
              <w:ind w:left="75"/>
              <w:rPr>
                <w:rFonts w:ascii="Arial" w:hAnsi="Arial" w:cs="Arial"/>
                <w:sz w:val="19"/>
                <w:szCs w:val="19"/>
              </w:rPr>
            </w:pPr>
            <w:r w:rsidRPr="00E0589B">
              <w:rPr>
                <w:rFonts w:ascii="Arial" w:hAnsi="Arial" w:cs="Arial"/>
                <w:sz w:val="19"/>
                <w:szCs w:val="19"/>
              </w:rPr>
              <w:t>- a refinanszírozási hitel kívánt folyósítási napját megelőző munkanap 15 óra (szombati munkanap esetén 12 óra);</w:t>
            </w:r>
          </w:p>
          <w:p w14:paraId="090A2A98" w14:textId="77777777" w:rsidR="00EA74CA" w:rsidRPr="00E0589B" w:rsidRDefault="00EA74CA" w:rsidP="00EA74CA">
            <w:pPr>
              <w:ind w:left="75"/>
              <w:rPr>
                <w:rFonts w:ascii="Arial" w:hAnsi="Arial" w:cs="Arial"/>
                <w:sz w:val="19"/>
                <w:szCs w:val="19"/>
              </w:rPr>
            </w:pPr>
            <w:r w:rsidRPr="00E0589B">
              <w:rPr>
                <w:rFonts w:ascii="Arial" w:hAnsi="Arial" w:cs="Arial"/>
                <w:sz w:val="19"/>
                <w:szCs w:val="19"/>
              </w:rPr>
              <w:t xml:space="preserve">- a jelentett adatokban beállt változás esetén: a kitöltési előírások eltérő rendelkezése hiányában a változás adatszolgáltató által előre ismert napján 15 óra, szombati munkanap esetén 12 óra; </w:t>
            </w:r>
          </w:p>
          <w:p w14:paraId="6610B43A" w14:textId="77777777" w:rsidR="00EA74CA" w:rsidRPr="00E0589B" w:rsidRDefault="00EA74CA" w:rsidP="00EA74CA">
            <w:pPr>
              <w:rPr>
                <w:rFonts w:ascii="Arial" w:hAnsi="Arial" w:cs="Arial"/>
                <w:sz w:val="19"/>
                <w:szCs w:val="19"/>
              </w:rPr>
            </w:pPr>
          </w:p>
          <w:p w14:paraId="29DEF8F4" w14:textId="77777777" w:rsidR="00EA74CA" w:rsidRPr="00E0589B" w:rsidRDefault="00EA74CA" w:rsidP="00EA74CA">
            <w:pPr>
              <w:rPr>
                <w:rFonts w:ascii="Arial" w:hAnsi="Arial" w:cs="Arial"/>
                <w:sz w:val="19"/>
                <w:szCs w:val="19"/>
              </w:rPr>
            </w:pPr>
            <w:r w:rsidRPr="00E0589B">
              <w:rPr>
                <w:rFonts w:ascii="Arial" w:hAnsi="Arial" w:cs="Arial"/>
                <w:sz w:val="19"/>
                <w:szCs w:val="19"/>
              </w:rPr>
              <w:t>az NHP harmadik szakaszának II. pillére keretében az MNB-től refinanszírozni kért KKV-hitelek adatai tekintetében:</w:t>
            </w:r>
          </w:p>
          <w:p w14:paraId="34B02DD7" w14:textId="0C0DD2B2" w:rsidR="00EA74CA" w:rsidRPr="007669E3" w:rsidRDefault="00EA74CA" w:rsidP="00EA74CA">
            <w:pPr>
              <w:rPr>
                <w:rFonts w:ascii="Arial" w:hAnsi="Arial" w:cs="Arial"/>
                <w:sz w:val="20"/>
              </w:rPr>
            </w:pPr>
            <w:r w:rsidRPr="00E0589B">
              <w:rPr>
                <w:rFonts w:ascii="Arial" w:hAnsi="Arial" w:cs="Arial"/>
                <w:sz w:val="19"/>
                <w:szCs w:val="19"/>
              </w:rPr>
              <w:t>a KKV hitelszerződés megkötését, illetve a jelentett adatokban beállt változást követő, az NHP harmadik szakaszának I. és II. pillére keretében folyósított refinanszírozási hitelek igénybevételének módjáról és feltételeiről szóló Terméktájékoztatóban meghatározott adatszolgáltatási nap 15 óra;</w:t>
            </w:r>
          </w:p>
        </w:tc>
      </w:tr>
      <w:tr w:rsidR="008F5380" w:rsidRPr="007669E3" w14:paraId="2A0158A8" w14:textId="77777777" w:rsidTr="00096F68">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A4CB2BE" w14:textId="6F8972B2" w:rsidR="00471EE4" w:rsidRPr="007669E3" w:rsidRDefault="00442B8B" w:rsidP="00471EE4">
            <w:pPr>
              <w:jc w:val="center"/>
              <w:rPr>
                <w:rFonts w:ascii="Arial" w:hAnsi="Arial" w:cs="Arial"/>
                <w:sz w:val="20"/>
              </w:rPr>
            </w:pPr>
            <w:r>
              <w:rPr>
                <w:rFonts w:ascii="Arial" w:hAnsi="Arial" w:cs="Arial"/>
                <w:sz w:val="20"/>
              </w:rPr>
              <w:lastRenderedPageBreak/>
              <w:t>2</w:t>
            </w:r>
          </w:p>
        </w:tc>
        <w:tc>
          <w:tcPr>
            <w:tcW w:w="1276" w:type="dxa"/>
            <w:tcBorders>
              <w:top w:val="nil"/>
              <w:left w:val="single" w:sz="4" w:space="0" w:color="auto"/>
              <w:bottom w:val="single" w:sz="4" w:space="0" w:color="auto"/>
              <w:right w:val="single" w:sz="4" w:space="0" w:color="auto"/>
            </w:tcBorders>
            <w:vAlign w:val="center"/>
          </w:tcPr>
          <w:p w14:paraId="2B72040F" w14:textId="362F7946" w:rsidR="00471EE4" w:rsidRPr="007669E3" w:rsidRDefault="00471EE4" w:rsidP="00471EE4">
            <w:pPr>
              <w:jc w:val="center"/>
              <w:rPr>
                <w:rFonts w:ascii="Arial" w:hAnsi="Arial" w:cs="Arial"/>
                <w:sz w:val="20"/>
              </w:rPr>
            </w:pPr>
            <w:r w:rsidRPr="007669E3">
              <w:rPr>
                <w:rFonts w:ascii="Arial" w:hAnsi="Arial" w:cs="Arial"/>
                <w:sz w:val="20"/>
              </w:rPr>
              <w:t>AL12</w:t>
            </w:r>
          </w:p>
        </w:tc>
        <w:tc>
          <w:tcPr>
            <w:tcW w:w="3403" w:type="dxa"/>
            <w:tcBorders>
              <w:top w:val="nil"/>
              <w:left w:val="nil"/>
              <w:bottom w:val="single" w:sz="4" w:space="0" w:color="auto"/>
              <w:right w:val="single" w:sz="4" w:space="0" w:color="auto"/>
            </w:tcBorders>
            <w:vAlign w:val="center"/>
          </w:tcPr>
          <w:p w14:paraId="50126F8B" w14:textId="47D23BE9" w:rsidR="00471EE4" w:rsidRPr="007669E3" w:rsidRDefault="00471EE4" w:rsidP="00471EE4">
            <w:pPr>
              <w:rPr>
                <w:rFonts w:ascii="Arial" w:hAnsi="Arial" w:cs="Arial"/>
                <w:sz w:val="20"/>
              </w:rPr>
            </w:pPr>
            <w:r w:rsidRPr="007669E3">
              <w:rPr>
                <w:rFonts w:ascii="Arial" w:hAnsi="Arial" w:cs="Arial"/>
                <w:sz w:val="20"/>
              </w:rPr>
              <w:t>Az NHP Zöld Otthon Program keretében a lakossági ügyfeleknek nyújtott hitelek adatai</w:t>
            </w:r>
          </w:p>
        </w:tc>
        <w:tc>
          <w:tcPr>
            <w:tcW w:w="3118" w:type="dxa"/>
            <w:tcBorders>
              <w:top w:val="nil"/>
              <w:left w:val="nil"/>
              <w:bottom w:val="single" w:sz="4" w:space="0" w:color="auto"/>
              <w:right w:val="single" w:sz="4" w:space="0" w:color="auto"/>
            </w:tcBorders>
            <w:vAlign w:val="center"/>
          </w:tcPr>
          <w:p w14:paraId="6E4DF4E5" w14:textId="67513E6C" w:rsidR="00471EE4" w:rsidRPr="007669E3" w:rsidRDefault="00471EE4" w:rsidP="00471EE4">
            <w:pPr>
              <w:rPr>
                <w:rFonts w:ascii="Arial" w:hAnsi="Arial" w:cs="Arial"/>
                <w:sz w:val="20"/>
              </w:rPr>
            </w:pPr>
            <w:r w:rsidRPr="007669E3">
              <w:rPr>
                <w:rFonts w:ascii="Arial" w:hAnsi="Arial" w:cs="Arial"/>
                <w:sz w:val="20"/>
              </w:rPr>
              <w:t>az NHP Zöld Otthon Programban (a továbbiakban: NHP ZOP) részt vevő hitelintézet, az ezen típusú EGT-fióktelep</w:t>
            </w:r>
          </w:p>
        </w:tc>
        <w:tc>
          <w:tcPr>
            <w:tcW w:w="1843" w:type="dxa"/>
            <w:tcBorders>
              <w:top w:val="nil"/>
              <w:left w:val="nil"/>
              <w:bottom w:val="single" w:sz="4" w:space="0" w:color="auto"/>
              <w:right w:val="single" w:sz="4" w:space="0" w:color="auto"/>
            </w:tcBorders>
            <w:vAlign w:val="center"/>
          </w:tcPr>
          <w:p w14:paraId="3FB8E762" w14:textId="32D49AD7" w:rsidR="00471EE4" w:rsidRPr="007669E3" w:rsidRDefault="00471EE4" w:rsidP="00471EE4">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3916D8C" w14:textId="2144E946" w:rsidR="00471EE4" w:rsidRPr="007669E3" w:rsidRDefault="00471EE4" w:rsidP="00471EE4">
            <w:pPr>
              <w:jc w:val="center"/>
              <w:rPr>
                <w:rFonts w:ascii="Arial" w:hAnsi="Arial" w:cs="Arial"/>
                <w:sz w:val="20"/>
              </w:rPr>
            </w:pPr>
            <w:r w:rsidRPr="007669E3">
              <w:rPr>
                <w:rFonts w:ascii="Arial" w:hAnsi="Arial" w:cs="Arial"/>
                <w:sz w:val="20"/>
              </w:rPr>
              <w:t>elektronikus úton (GiroHálóMail)</w:t>
            </w:r>
          </w:p>
        </w:tc>
        <w:tc>
          <w:tcPr>
            <w:tcW w:w="2981" w:type="dxa"/>
            <w:tcBorders>
              <w:top w:val="nil"/>
              <w:left w:val="nil"/>
              <w:bottom w:val="single" w:sz="4" w:space="0" w:color="auto"/>
              <w:right w:val="single" w:sz="4" w:space="0" w:color="auto"/>
            </w:tcBorders>
            <w:vAlign w:val="center"/>
          </w:tcPr>
          <w:p w14:paraId="6BB5DAA0" w14:textId="77777777" w:rsidR="00471EE4" w:rsidRPr="007669E3" w:rsidRDefault="00471EE4" w:rsidP="00471EE4">
            <w:pPr>
              <w:rPr>
                <w:rFonts w:ascii="Arial" w:hAnsi="Arial" w:cs="Arial"/>
                <w:sz w:val="20"/>
              </w:rPr>
            </w:pPr>
            <w:r w:rsidRPr="007669E3">
              <w:rPr>
                <w:rFonts w:ascii="Arial" w:hAnsi="Arial" w:cs="Arial"/>
                <w:sz w:val="20"/>
              </w:rPr>
              <w:t>az NHP ZOP keretében az MNB-től refinanszírozni kért lakossági hitelek adatai tekintetében:</w:t>
            </w:r>
          </w:p>
          <w:p w14:paraId="3A910ECE" w14:textId="77777777" w:rsidR="00471EE4" w:rsidRPr="007669E3" w:rsidRDefault="00471EE4" w:rsidP="00471EE4">
            <w:pPr>
              <w:rPr>
                <w:rFonts w:ascii="Arial" w:hAnsi="Arial" w:cs="Arial"/>
                <w:sz w:val="20"/>
              </w:rPr>
            </w:pPr>
            <w:r w:rsidRPr="007669E3">
              <w:rPr>
                <w:rFonts w:ascii="Arial" w:hAnsi="Arial" w:cs="Arial"/>
                <w:sz w:val="20"/>
              </w:rPr>
              <w:t>- a refinanszírozási hitel kívánt folyósítási napját megelőző munkanap 15 óra (szombati munkanap esetén 12 óra);</w:t>
            </w:r>
          </w:p>
          <w:p w14:paraId="6D24709E" w14:textId="69F1D737" w:rsidR="00471EE4" w:rsidRPr="007669E3" w:rsidRDefault="00471EE4" w:rsidP="00845A8D">
            <w:pPr>
              <w:jc w:val="left"/>
              <w:rPr>
                <w:rFonts w:ascii="Arial" w:hAnsi="Arial" w:cs="Arial"/>
                <w:sz w:val="20"/>
              </w:rPr>
            </w:pPr>
            <w:r w:rsidRPr="007669E3">
              <w:rPr>
                <w:rFonts w:ascii="Arial" w:hAnsi="Arial" w:cs="Arial"/>
                <w:sz w:val="20"/>
              </w:rPr>
              <w:t>- a jelentett adatokban beállt változás esetén: a kitöltési előírások eltérő rendelkezése hiányában a változás adatszolgáltató által előre ismert napján 15 óra, szombati munkanap esetén 12 óra;</w:t>
            </w:r>
          </w:p>
        </w:tc>
      </w:tr>
      <w:tr w:rsidR="008F5380" w:rsidRPr="007669E3" w14:paraId="16559F39" w14:textId="77777777" w:rsidTr="00096F68">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5513409F" w14:textId="0702057D" w:rsidR="00471EE4" w:rsidRPr="007669E3" w:rsidRDefault="00442B8B" w:rsidP="00471EE4">
            <w:pPr>
              <w:jc w:val="center"/>
              <w:rPr>
                <w:rFonts w:ascii="Arial" w:hAnsi="Arial" w:cs="Arial"/>
                <w:sz w:val="20"/>
              </w:rPr>
            </w:pPr>
            <w:r>
              <w:rPr>
                <w:rFonts w:ascii="Arial" w:hAnsi="Arial" w:cs="Arial"/>
                <w:sz w:val="20"/>
              </w:rPr>
              <w:t>3</w:t>
            </w:r>
          </w:p>
        </w:tc>
        <w:tc>
          <w:tcPr>
            <w:tcW w:w="1276" w:type="dxa"/>
            <w:tcBorders>
              <w:top w:val="nil"/>
              <w:left w:val="single" w:sz="4" w:space="0" w:color="auto"/>
              <w:bottom w:val="single" w:sz="4" w:space="0" w:color="auto"/>
              <w:right w:val="single" w:sz="4" w:space="0" w:color="auto"/>
            </w:tcBorders>
            <w:vAlign w:val="center"/>
          </w:tcPr>
          <w:p w14:paraId="5EA2EF06" w14:textId="7D2DF60D" w:rsidR="00471EE4" w:rsidRPr="007669E3" w:rsidRDefault="00471EE4" w:rsidP="00471EE4">
            <w:pPr>
              <w:jc w:val="center"/>
              <w:rPr>
                <w:rFonts w:ascii="Arial" w:hAnsi="Arial" w:cs="Arial"/>
                <w:sz w:val="20"/>
              </w:rPr>
            </w:pPr>
            <w:r w:rsidRPr="007669E3">
              <w:rPr>
                <w:rFonts w:ascii="Arial" w:hAnsi="Arial" w:cs="Arial"/>
                <w:sz w:val="20"/>
              </w:rPr>
              <w:t>BSI</w:t>
            </w:r>
          </w:p>
        </w:tc>
        <w:tc>
          <w:tcPr>
            <w:tcW w:w="3403" w:type="dxa"/>
            <w:tcBorders>
              <w:top w:val="nil"/>
              <w:left w:val="nil"/>
              <w:bottom w:val="single" w:sz="4" w:space="0" w:color="auto"/>
              <w:right w:val="single" w:sz="4" w:space="0" w:color="auto"/>
            </w:tcBorders>
            <w:vAlign w:val="center"/>
          </w:tcPr>
          <w:p w14:paraId="2BB89C29" w14:textId="5D48F994" w:rsidR="00471EE4" w:rsidRPr="007669E3" w:rsidRDefault="00471EE4" w:rsidP="00471EE4">
            <w:pPr>
              <w:rPr>
                <w:rFonts w:ascii="Arial" w:hAnsi="Arial" w:cs="Arial"/>
                <w:sz w:val="20"/>
              </w:rPr>
            </w:pPr>
            <w:r w:rsidRPr="007669E3">
              <w:rPr>
                <w:rFonts w:ascii="Arial" w:hAnsi="Arial" w:cs="Arial"/>
                <w:sz w:val="20"/>
              </w:rPr>
              <w:t>Banki konjunktúrafelmérés</w:t>
            </w:r>
          </w:p>
        </w:tc>
        <w:tc>
          <w:tcPr>
            <w:tcW w:w="3118" w:type="dxa"/>
            <w:tcBorders>
              <w:top w:val="nil"/>
              <w:left w:val="nil"/>
              <w:bottom w:val="single" w:sz="4" w:space="0" w:color="auto"/>
              <w:right w:val="single" w:sz="4" w:space="0" w:color="auto"/>
            </w:tcBorders>
            <w:vAlign w:val="center"/>
          </w:tcPr>
          <w:p w14:paraId="644BA8B5" w14:textId="68D44CF2" w:rsidR="00471EE4" w:rsidRPr="007669E3" w:rsidRDefault="00471EE4" w:rsidP="00471EE4">
            <w:pPr>
              <w:rPr>
                <w:rFonts w:ascii="Arial" w:hAnsi="Arial" w:cs="Arial"/>
                <w:sz w:val="20"/>
              </w:rPr>
            </w:pPr>
            <w:r w:rsidRPr="007669E3">
              <w:rPr>
                <w:rFonts w:ascii="Arial" w:hAnsi="Arial" w:cs="Arial"/>
                <w:sz w:val="20"/>
              </w:rPr>
              <w:t>bank, ideértve a részvénytársasági formában működő szövetkezeti hitelintézetet is (a továbbiakban együtt: bank), szakosított hitelintézet, az ezen típusú EGT-fióktelep</w:t>
            </w:r>
          </w:p>
        </w:tc>
        <w:tc>
          <w:tcPr>
            <w:tcW w:w="1843" w:type="dxa"/>
            <w:tcBorders>
              <w:top w:val="nil"/>
              <w:left w:val="nil"/>
              <w:bottom w:val="single" w:sz="4" w:space="0" w:color="auto"/>
              <w:right w:val="single" w:sz="4" w:space="0" w:color="auto"/>
            </w:tcBorders>
            <w:vAlign w:val="center"/>
          </w:tcPr>
          <w:p w14:paraId="45942376" w14:textId="0A8CA015" w:rsidR="00471EE4" w:rsidRPr="007669E3" w:rsidRDefault="00471EE4" w:rsidP="00471EE4">
            <w:pPr>
              <w:jc w:val="center"/>
              <w:rPr>
                <w:rFonts w:ascii="Arial" w:hAnsi="Arial" w:cs="Arial"/>
                <w:sz w:val="20"/>
              </w:rPr>
            </w:pPr>
            <w:r w:rsidRPr="007669E3">
              <w:rPr>
                <w:rFonts w:ascii="Arial" w:hAnsi="Arial" w:cs="Arial"/>
                <w:sz w:val="20"/>
              </w:rPr>
              <w:t>a 01. tábla tekintetében negyedéves, a 02-06. tábla tekintetében féléves</w:t>
            </w:r>
          </w:p>
        </w:tc>
        <w:tc>
          <w:tcPr>
            <w:tcW w:w="2268" w:type="dxa"/>
            <w:tcBorders>
              <w:top w:val="nil"/>
              <w:left w:val="nil"/>
              <w:bottom w:val="single" w:sz="4" w:space="0" w:color="auto"/>
              <w:right w:val="single" w:sz="4" w:space="0" w:color="auto"/>
            </w:tcBorders>
            <w:vAlign w:val="center"/>
          </w:tcPr>
          <w:p w14:paraId="7EAEC70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5F213B6F" w14:textId="12172ED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18F1FBCD" w14:textId="03C63AB6" w:rsidR="00471EE4" w:rsidRPr="007669E3" w:rsidRDefault="00471EE4" w:rsidP="00471EE4">
            <w:pPr>
              <w:jc w:val="center"/>
              <w:rPr>
                <w:rFonts w:ascii="Arial" w:hAnsi="Arial" w:cs="Arial"/>
                <w:sz w:val="20"/>
              </w:rPr>
            </w:pPr>
            <w:r w:rsidRPr="007669E3">
              <w:rPr>
                <w:rFonts w:ascii="Arial" w:hAnsi="Arial" w:cs="Arial"/>
                <w:sz w:val="20"/>
              </w:rPr>
              <w:t>tárgyidőszakot követő 20. munkanap</w:t>
            </w:r>
          </w:p>
        </w:tc>
      </w:tr>
      <w:tr w:rsidR="008F5380" w:rsidRPr="007669E3" w14:paraId="34B02DE1" w14:textId="77777777" w:rsidTr="00096F68">
        <w:trPr>
          <w:cantSplit/>
          <w:trHeight w:val="761"/>
          <w:jc w:val="center"/>
        </w:trPr>
        <w:tc>
          <w:tcPr>
            <w:tcW w:w="704" w:type="dxa"/>
            <w:tcBorders>
              <w:top w:val="nil"/>
              <w:left w:val="single" w:sz="4" w:space="0" w:color="auto"/>
              <w:bottom w:val="single" w:sz="4" w:space="0" w:color="auto"/>
              <w:right w:val="single" w:sz="4" w:space="0" w:color="auto"/>
            </w:tcBorders>
            <w:vAlign w:val="center"/>
          </w:tcPr>
          <w:p w14:paraId="34B02DD9" w14:textId="73993265" w:rsidR="00471EE4" w:rsidRPr="007669E3" w:rsidRDefault="00442B8B" w:rsidP="00471EE4">
            <w:pPr>
              <w:jc w:val="center"/>
              <w:rPr>
                <w:rFonts w:ascii="Arial" w:hAnsi="Arial" w:cs="Arial"/>
                <w:sz w:val="20"/>
              </w:rPr>
            </w:pPr>
            <w:r>
              <w:rPr>
                <w:rFonts w:ascii="Arial" w:hAnsi="Arial" w:cs="Arial"/>
                <w:sz w:val="20"/>
              </w:rPr>
              <w:t>4</w:t>
            </w:r>
          </w:p>
        </w:tc>
        <w:tc>
          <w:tcPr>
            <w:tcW w:w="1276" w:type="dxa"/>
            <w:tcBorders>
              <w:top w:val="nil"/>
              <w:left w:val="single" w:sz="4" w:space="0" w:color="auto"/>
              <w:bottom w:val="single" w:sz="4" w:space="0" w:color="auto"/>
              <w:right w:val="single" w:sz="4" w:space="0" w:color="auto"/>
            </w:tcBorders>
            <w:vAlign w:val="center"/>
          </w:tcPr>
          <w:p w14:paraId="34B02DDA" w14:textId="77777777" w:rsidR="00471EE4" w:rsidRPr="007669E3" w:rsidRDefault="00471EE4" w:rsidP="00471EE4">
            <w:pPr>
              <w:jc w:val="center"/>
              <w:rPr>
                <w:rFonts w:ascii="Arial" w:hAnsi="Arial" w:cs="Arial"/>
                <w:sz w:val="20"/>
              </w:rPr>
            </w:pPr>
            <w:r w:rsidRPr="007669E3">
              <w:rPr>
                <w:rFonts w:ascii="Arial" w:hAnsi="Arial" w:cs="Arial"/>
                <w:sz w:val="20"/>
              </w:rPr>
              <w:t>D01</w:t>
            </w:r>
          </w:p>
        </w:tc>
        <w:tc>
          <w:tcPr>
            <w:tcW w:w="3403" w:type="dxa"/>
            <w:tcBorders>
              <w:top w:val="nil"/>
              <w:left w:val="nil"/>
              <w:bottom w:val="single" w:sz="4" w:space="0" w:color="auto"/>
              <w:right w:val="single" w:sz="4" w:space="0" w:color="auto"/>
            </w:tcBorders>
            <w:vAlign w:val="center"/>
          </w:tcPr>
          <w:p w14:paraId="34B02DDB" w14:textId="77777777" w:rsidR="00471EE4" w:rsidRPr="007669E3" w:rsidRDefault="00471EE4" w:rsidP="00471EE4">
            <w:pPr>
              <w:rPr>
                <w:rFonts w:ascii="Arial" w:hAnsi="Arial" w:cs="Arial"/>
                <w:sz w:val="20"/>
              </w:rPr>
            </w:pPr>
            <w:r w:rsidRPr="007669E3">
              <w:rPr>
                <w:rFonts w:ascii="Arial" w:hAnsi="Arial" w:cs="Arial"/>
                <w:sz w:val="20"/>
              </w:rPr>
              <w:t xml:space="preserve">Operatív napi jelentés a hitelintézetek devizahelyzetének változásáról </w:t>
            </w:r>
          </w:p>
        </w:tc>
        <w:tc>
          <w:tcPr>
            <w:tcW w:w="3118" w:type="dxa"/>
            <w:tcBorders>
              <w:top w:val="nil"/>
              <w:left w:val="nil"/>
              <w:bottom w:val="single" w:sz="4" w:space="0" w:color="auto"/>
              <w:right w:val="single" w:sz="4" w:space="0" w:color="auto"/>
            </w:tcBorders>
            <w:vAlign w:val="center"/>
          </w:tcPr>
          <w:p w14:paraId="34B02DDC" w14:textId="524CB36A"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DDD"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2DD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DDF" w14:textId="2309577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DE0" w14:textId="607A0BFD" w:rsidR="00471EE4" w:rsidRPr="007669E3" w:rsidRDefault="00471EE4" w:rsidP="00471EE4">
            <w:pPr>
              <w:jc w:val="center"/>
              <w:rPr>
                <w:rFonts w:ascii="Arial" w:hAnsi="Arial" w:cs="Arial"/>
                <w:sz w:val="20"/>
              </w:rPr>
            </w:pPr>
            <w:r w:rsidRPr="007669E3">
              <w:rPr>
                <w:rFonts w:ascii="Arial" w:hAnsi="Arial" w:cs="Arial"/>
                <w:sz w:val="20"/>
              </w:rPr>
              <w:t>tárgynapot követő munkanap 12 óra</w:t>
            </w:r>
          </w:p>
        </w:tc>
      </w:tr>
      <w:tr w:rsidR="008F5380" w:rsidRPr="007669E3" w14:paraId="34B02DEA" w14:textId="77777777" w:rsidTr="00096F68">
        <w:trPr>
          <w:cantSplit/>
          <w:trHeight w:val="1044"/>
          <w:jc w:val="center"/>
        </w:trPr>
        <w:tc>
          <w:tcPr>
            <w:tcW w:w="704" w:type="dxa"/>
            <w:tcBorders>
              <w:top w:val="nil"/>
              <w:left w:val="single" w:sz="4" w:space="0" w:color="auto"/>
              <w:bottom w:val="single" w:sz="4" w:space="0" w:color="auto"/>
              <w:right w:val="single" w:sz="4" w:space="0" w:color="auto"/>
            </w:tcBorders>
            <w:vAlign w:val="center"/>
          </w:tcPr>
          <w:p w14:paraId="34B02DE2" w14:textId="04AC1C60" w:rsidR="00471EE4" w:rsidRPr="007669E3" w:rsidRDefault="00442B8B" w:rsidP="00471EE4">
            <w:pPr>
              <w:jc w:val="center"/>
              <w:rPr>
                <w:rFonts w:ascii="Arial" w:hAnsi="Arial" w:cs="Arial"/>
                <w:sz w:val="20"/>
              </w:rPr>
            </w:pPr>
            <w:r>
              <w:rPr>
                <w:rFonts w:ascii="Arial" w:hAnsi="Arial" w:cs="Arial"/>
                <w:sz w:val="20"/>
              </w:rPr>
              <w:lastRenderedPageBreak/>
              <w:t>5</w:t>
            </w:r>
          </w:p>
        </w:tc>
        <w:tc>
          <w:tcPr>
            <w:tcW w:w="1276" w:type="dxa"/>
            <w:tcBorders>
              <w:top w:val="nil"/>
              <w:left w:val="single" w:sz="4" w:space="0" w:color="auto"/>
              <w:bottom w:val="single" w:sz="4" w:space="0" w:color="auto"/>
              <w:right w:val="single" w:sz="4" w:space="0" w:color="auto"/>
            </w:tcBorders>
            <w:vAlign w:val="center"/>
          </w:tcPr>
          <w:p w14:paraId="34B02DE3" w14:textId="77777777" w:rsidR="00471EE4" w:rsidRPr="007669E3" w:rsidRDefault="00471EE4" w:rsidP="00471EE4">
            <w:pPr>
              <w:jc w:val="center"/>
              <w:rPr>
                <w:rFonts w:ascii="Arial" w:hAnsi="Arial" w:cs="Arial"/>
                <w:sz w:val="20"/>
              </w:rPr>
            </w:pPr>
            <w:r w:rsidRPr="007669E3">
              <w:rPr>
                <w:rFonts w:ascii="Arial" w:hAnsi="Arial" w:cs="Arial"/>
                <w:sz w:val="20"/>
              </w:rPr>
              <w:t>D02</w:t>
            </w:r>
          </w:p>
        </w:tc>
        <w:tc>
          <w:tcPr>
            <w:tcW w:w="3403" w:type="dxa"/>
            <w:tcBorders>
              <w:top w:val="nil"/>
              <w:left w:val="nil"/>
              <w:bottom w:val="single" w:sz="4" w:space="0" w:color="auto"/>
              <w:right w:val="single" w:sz="4" w:space="0" w:color="auto"/>
            </w:tcBorders>
            <w:vAlign w:val="center"/>
          </w:tcPr>
          <w:p w14:paraId="34B02DE4" w14:textId="77777777" w:rsidR="00471EE4" w:rsidRPr="007669E3" w:rsidRDefault="00471EE4" w:rsidP="00471EE4">
            <w:pPr>
              <w:rPr>
                <w:rFonts w:ascii="Arial" w:hAnsi="Arial" w:cs="Arial"/>
                <w:sz w:val="20"/>
              </w:rPr>
            </w:pPr>
            <w:r w:rsidRPr="007669E3">
              <w:rPr>
                <w:rFonts w:ascii="Arial" w:hAnsi="Arial" w:cs="Arial"/>
                <w:sz w:val="20"/>
              </w:rPr>
              <w:t>Operatív napi jelentés a cégcsoport tagok devizahelyzetének változásáról</w:t>
            </w:r>
          </w:p>
        </w:tc>
        <w:tc>
          <w:tcPr>
            <w:tcW w:w="3118" w:type="dxa"/>
            <w:tcBorders>
              <w:top w:val="nil"/>
              <w:left w:val="nil"/>
              <w:bottom w:val="single" w:sz="4" w:space="0" w:color="auto"/>
              <w:right w:val="single" w:sz="4" w:space="0" w:color="auto"/>
            </w:tcBorders>
            <w:vAlign w:val="center"/>
          </w:tcPr>
          <w:p w14:paraId="34B02DE5" w14:textId="00282BD1" w:rsidR="00471EE4" w:rsidRPr="007669E3" w:rsidRDefault="00471EE4" w:rsidP="00471EE4">
            <w:pPr>
              <w:spacing w:before="120"/>
              <w:rPr>
                <w:rFonts w:ascii="Arial" w:hAnsi="Arial" w:cs="Arial"/>
                <w:sz w:val="20"/>
              </w:rPr>
            </w:pPr>
            <w:bookmarkStart w:id="0" w:name="_Hlk520108919"/>
            <w:r w:rsidRPr="007669E3">
              <w:rPr>
                <w:rFonts w:ascii="Arial" w:hAnsi="Arial" w:cs="Arial"/>
                <w:sz w:val="20"/>
              </w:rPr>
              <w:t>összevont alapú felügyelet alá tartozó, hitelintézeti csoportot vezető hitelintézet, amennyiben valamely, a hitelintézetekre vonatkozó prudenciális követelményekről és a 648/2012/EU rendelet módosításáról szóló 2013. június 26-i 575/2013/EU európai parlamenti és tanácsi rendelet (a továbbiakban: CRR) szerinti konszolidációs körbe tartozó, de D01 MNB azonosító kódú adatszolgáltatást nem teljesítő leányvállalata hitelintézet, vagy a leányvállalata CRR 352. cikke szerinti, egyedi szinten értelmezett nyitott devizapozíciója a tárgynapot megelőző negyedév végén eléri vagy meghaladja a 300 millió forintot</w:t>
            </w:r>
            <w:bookmarkEnd w:id="0"/>
          </w:p>
        </w:tc>
        <w:tc>
          <w:tcPr>
            <w:tcW w:w="1843" w:type="dxa"/>
            <w:tcBorders>
              <w:top w:val="nil"/>
              <w:left w:val="nil"/>
              <w:bottom w:val="single" w:sz="4" w:space="0" w:color="auto"/>
              <w:right w:val="single" w:sz="4" w:space="0" w:color="auto"/>
            </w:tcBorders>
            <w:vAlign w:val="center"/>
          </w:tcPr>
          <w:p w14:paraId="34B02DE6"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2DE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DE8" w14:textId="386CE94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DE9" w14:textId="54B5E53F" w:rsidR="00471EE4" w:rsidRPr="007669E3" w:rsidRDefault="00471EE4" w:rsidP="00471EE4">
            <w:pPr>
              <w:jc w:val="center"/>
              <w:rPr>
                <w:rFonts w:ascii="Arial" w:hAnsi="Arial" w:cs="Arial"/>
                <w:sz w:val="20"/>
              </w:rPr>
            </w:pPr>
            <w:r w:rsidRPr="007669E3">
              <w:rPr>
                <w:rFonts w:ascii="Arial" w:hAnsi="Arial" w:cs="Arial"/>
                <w:sz w:val="20"/>
              </w:rPr>
              <w:t>tárgynapot követő 2. munkanap 12 óra</w:t>
            </w:r>
          </w:p>
        </w:tc>
      </w:tr>
      <w:tr w:rsidR="008F5380" w:rsidRPr="007669E3" w:rsidDel="00F43AEA" w14:paraId="17EF6440" w14:textId="77777777" w:rsidTr="00096F68">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4836D82F" w14:textId="74C54A85" w:rsidR="00471EE4" w:rsidRPr="007669E3" w:rsidDel="00F43AEA" w:rsidRDefault="00442B8B" w:rsidP="00471EE4">
            <w:pPr>
              <w:jc w:val="center"/>
              <w:rPr>
                <w:rFonts w:ascii="Arial" w:hAnsi="Arial" w:cs="Arial"/>
                <w:sz w:val="20"/>
              </w:rPr>
            </w:pPr>
            <w:r>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7B106946" w14:textId="1E716095" w:rsidR="00471EE4" w:rsidRPr="007669E3" w:rsidDel="00F43AEA" w:rsidRDefault="00471EE4" w:rsidP="00471EE4">
            <w:pPr>
              <w:jc w:val="center"/>
              <w:rPr>
                <w:rFonts w:ascii="Arial" w:hAnsi="Arial" w:cs="Arial"/>
                <w:sz w:val="20"/>
              </w:rPr>
            </w:pPr>
            <w:r w:rsidRPr="007669E3">
              <w:rPr>
                <w:rFonts w:ascii="Arial" w:hAnsi="Arial" w:cs="Arial"/>
                <w:sz w:val="20"/>
              </w:rPr>
              <w:t>D10</w:t>
            </w:r>
          </w:p>
        </w:tc>
        <w:tc>
          <w:tcPr>
            <w:tcW w:w="3403" w:type="dxa"/>
            <w:tcBorders>
              <w:top w:val="nil"/>
              <w:left w:val="nil"/>
              <w:bottom w:val="single" w:sz="4" w:space="0" w:color="auto"/>
              <w:right w:val="single" w:sz="4" w:space="0" w:color="auto"/>
            </w:tcBorders>
            <w:vAlign w:val="center"/>
          </w:tcPr>
          <w:p w14:paraId="3FA39957" w14:textId="47AFFD9C" w:rsidR="00471EE4" w:rsidRPr="007669E3" w:rsidDel="00F43AEA" w:rsidRDefault="00471EE4" w:rsidP="00471EE4">
            <w:pPr>
              <w:rPr>
                <w:rFonts w:ascii="Arial" w:hAnsi="Arial" w:cs="Arial"/>
                <w:sz w:val="20"/>
              </w:rPr>
            </w:pPr>
            <w:r w:rsidRPr="007669E3">
              <w:rPr>
                <w:rFonts w:ascii="Arial" w:hAnsi="Arial" w:cs="Arial"/>
                <w:sz w:val="20"/>
              </w:rPr>
              <w:t>Digitálisan használt számlák adatai</w:t>
            </w:r>
          </w:p>
        </w:tc>
        <w:tc>
          <w:tcPr>
            <w:tcW w:w="3118" w:type="dxa"/>
            <w:tcBorders>
              <w:top w:val="nil"/>
              <w:left w:val="nil"/>
              <w:bottom w:val="single" w:sz="4" w:space="0" w:color="auto"/>
              <w:right w:val="single" w:sz="4" w:space="0" w:color="auto"/>
            </w:tcBorders>
            <w:vAlign w:val="center"/>
          </w:tcPr>
          <w:p w14:paraId="023E82A4" w14:textId="0CA59080" w:rsidR="00471EE4" w:rsidRPr="007669E3" w:rsidDel="00F43AEA" w:rsidRDefault="00471EE4" w:rsidP="00471EE4">
            <w:pPr>
              <w:rPr>
                <w:rFonts w:ascii="Arial" w:hAnsi="Arial" w:cs="Arial"/>
                <w:sz w:val="20"/>
              </w:rPr>
            </w:pPr>
            <w:bookmarkStart w:id="1" w:name="_Hlk49958951"/>
            <w:r w:rsidRPr="007669E3">
              <w:rPr>
                <w:rFonts w:ascii="Arial" w:hAnsi="Arial" w:cs="Arial"/>
                <w:sz w:val="20"/>
              </w:rPr>
              <w:t>bank, az Eximbank Zrt., a KELER Zrt. és az MFB Zrt. kivételével a szakosított hitelintézet, az ezen típusú EGT-fióktelep</w:t>
            </w:r>
            <w:bookmarkEnd w:id="1"/>
          </w:p>
        </w:tc>
        <w:tc>
          <w:tcPr>
            <w:tcW w:w="1843" w:type="dxa"/>
            <w:tcBorders>
              <w:top w:val="nil"/>
              <w:left w:val="nil"/>
              <w:bottom w:val="single" w:sz="4" w:space="0" w:color="auto"/>
              <w:right w:val="single" w:sz="4" w:space="0" w:color="auto"/>
            </w:tcBorders>
            <w:vAlign w:val="center"/>
          </w:tcPr>
          <w:p w14:paraId="33266D80" w14:textId="135B099E" w:rsidR="00471EE4" w:rsidRPr="007669E3" w:rsidDel="00F43AEA" w:rsidRDefault="00471EE4" w:rsidP="00471EE4">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7568E30"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64438983" w14:textId="0E99A94C" w:rsidR="00471EE4" w:rsidRPr="007669E3" w:rsidDel="00F43AEA"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0DFF5869" w14:textId="52041D55" w:rsidR="00471EE4" w:rsidRPr="007669E3" w:rsidDel="00F43AEA"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8F5380" w:rsidRPr="001409E0" w14:paraId="6E99B4ED" w14:textId="77777777" w:rsidTr="00096F68">
        <w:trPr>
          <w:cantSplit/>
          <w:trHeight w:val="478"/>
          <w:jc w:val="center"/>
        </w:trPr>
        <w:tc>
          <w:tcPr>
            <w:tcW w:w="704" w:type="dxa"/>
            <w:tcBorders>
              <w:top w:val="nil"/>
              <w:left w:val="single" w:sz="4" w:space="0" w:color="auto"/>
              <w:bottom w:val="single" w:sz="4" w:space="0" w:color="auto"/>
              <w:right w:val="single" w:sz="4" w:space="0" w:color="auto"/>
            </w:tcBorders>
            <w:vAlign w:val="center"/>
          </w:tcPr>
          <w:p w14:paraId="4B5EFEFC" w14:textId="31A89656" w:rsidR="00471EE4" w:rsidRPr="007669E3" w:rsidRDefault="00442B8B" w:rsidP="00471EE4">
            <w:pPr>
              <w:jc w:val="center"/>
              <w:rPr>
                <w:rFonts w:ascii="Arial" w:hAnsi="Arial" w:cs="Arial"/>
                <w:sz w:val="20"/>
              </w:rPr>
            </w:pPr>
            <w:del w:id="2" w:author="MNB" w:date="2025-06-05T10:05:00Z">
              <w:r w:rsidDel="002727C6">
                <w:rPr>
                  <w:rFonts w:ascii="Arial" w:hAnsi="Arial" w:cs="Arial"/>
                  <w:sz w:val="20"/>
                </w:rPr>
                <w:delText>7</w:delText>
              </w:r>
            </w:del>
          </w:p>
        </w:tc>
        <w:tc>
          <w:tcPr>
            <w:tcW w:w="1276" w:type="dxa"/>
            <w:tcBorders>
              <w:top w:val="nil"/>
              <w:left w:val="single" w:sz="4" w:space="0" w:color="auto"/>
              <w:bottom w:val="single" w:sz="4" w:space="0" w:color="auto"/>
              <w:right w:val="single" w:sz="4" w:space="0" w:color="auto"/>
            </w:tcBorders>
            <w:vAlign w:val="center"/>
          </w:tcPr>
          <w:p w14:paraId="1668D96D" w14:textId="744261A3" w:rsidR="00471EE4" w:rsidRPr="007669E3" w:rsidRDefault="00B37114" w:rsidP="00471EE4">
            <w:pPr>
              <w:jc w:val="center"/>
              <w:rPr>
                <w:rFonts w:ascii="Arial" w:hAnsi="Arial" w:cs="Arial"/>
                <w:sz w:val="20"/>
              </w:rPr>
            </w:pPr>
            <w:del w:id="3" w:author="MNB" w:date="2025-06-05T10:05:00Z">
              <w:r w:rsidDel="002727C6">
                <w:rPr>
                  <w:rFonts w:ascii="Arial" w:hAnsi="Arial" w:cs="Arial"/>
                  <w:sz w:val="20"/>
                </w:rPr>
                <w:delText>D23</w:delText>
              </w:r>
            </w:del>
          </w:p>
        </w:tc>
        <w:tc>
          <w:tcPr>
            <w:tcW w:w="3403" w:type="dxa"/>
            <w:tcBorders>
              <w:top w:val="nil"/>
              <w:left w:val="nil"/>
              <w:bottom w:val="single" w:sz="4" w:space="0" w:color="auto"/>
              <w:right w:val="single" w:sz="4" w:space="0" w:color="auto"/>
            </w:tcBorders>
            <w:vAlign w:val="center"/>
          </w:tcPr>
          <w:p w14:paraId="301729E3" w14:textId="11974BC4" w:rsidR="00471EE4" w:rsidRPr="007669E3" w:rsidRDefault="001409E0" w:rsidP="00096F68">
            <w:pPr>
              <w:jc w:val="center"/>
              <w:rPr>
                <w:rFonts w:ascii="Arial" w:hAnsi="Arial" w:cs="Arial"/>
                <w:sz w:val="20"/>
              </w:rPr>
            </w:pPr>
            <w:del w:id="4" w:author="MNB" w:date="2025-06-05T10:05:00Z">
              <w:r w:rsidRPr="00096F68" w:rsidDel="002727C6">
                <w:rPr>
                  <w:rFonts w:ascii="Arial" w:hAnsi="Arial" w:cs="Arial"/>
                  <w:sz w:val="20"/>
                </w:rPr>
                <w:delText>Jegybanki felmérés a devizapiac és a származékos ügyletek piacának aktivitásáról (elszámolási adatok</w:delText>
              </w:r>
              <w:r w:rsidDel="002727C6">
                <w:rPr>
                  <w:rFonts w:ascii="Arial" w:hAnsi="Arial" w:cs="Arial"/>
                  <w:sz w:val="20"/>
                </w:rPr>
                <w:delText>)</w:delText>
              </w:r>
            </w:del>
          </w:p>
        </w:tc>
        <w:tc>
          <w:tcPr>
            <w:tcW w:w="3118" w:type="dxa"/>
            <w:tcBorders>
              <w:top w:val="nil"/>
              <w:left w:val="nil"/>
              <w:bottom w:val="single" w:sz="4" w:space="0" w:color="auto"/>
              <w:right w:val="single" w:sz="4" w:space="0" w:color="auto"/>
            </w:tcBorders>
            <w:vAlign w:val="center"/>
          </w:tcPr>
          <w:p w14:paraId="2B0EF55C" w14:textId="2E2ED742" w:rsidR="00471EE4" w:rsidRPr="007669E3" w:rsidRDefault="001409E0" w:rsidP="00096F68">
            <w:pPr>
              <w:spacing w:before="120"/>
              <w:rPr>
                <w:rFonts w:ascii="Arial" w:hAnsi="Arial" w:cs="Arial"/>
                <w:sz w:val="20"/>
              </w:rPr>
            </w:pPr>
            <w:del w:id="5" w:author="MNB" w:date="2025-06-05T10:05:00Z">
              <w:r w:rsidRPr="00096F68" w:rsidDel="002727C6">
                <w:rPr>
                  <w:rFonts w:ascii="Arial" w:hAnsi="Arial" w:cs="Arial"/>
                  <w:sz w:val="20"/>
                </w:rPr>
                <w:delText>kijelölt hitelintézet</w:delText>
              </w:r>
              <w:r w:rsidR="00972D7F" w:rsidDel="002727C6">
                <w:rPr>
                  <w:rFonts w:ascii="Arial" w:hAnsi="Arial" w:cs="Arial"/>
                  <w:sz w:val="20"/>
                </w:rPr>
                <w:delText>,</w:delText>
              </w:r>
              <w:r w:rsidRPr="00096F68" w:rsidDel="002727C6">
                <w:rPr>
                  <w:rFonts w:ascii="Arial" w:hAnsi="Arial" w:cs="Arial"/>
                  <w:sz w:val="20"/>
                </w:rPr>
                <w:delText xml:space="preserve"> befektetési vállalkozás, az ezen típusú EGT-fióktelep</w:delText>
              </w:r>
            </w:del>
          </w:p>
        </w:tc>
        <w:tc>
          <w:tcPr>
            <w:tcW w:w="1843" w:type="dxa"/>
            <w:tcBorders>
              <w:top w:val="nil"/>
              <w:left w:val="nil"/>
              <w:bottom w:val="single" w:sz="4" w:space="0" w:color="auto"/>
              <w:right w:val="single" w:sz="4" w:space="0" w:color="auto"/>
            </w:tcBorders>
            <w:vAlign w:val="center"/>
          </w:tcPr>
          <w:p w14:paraId="77E7A2D6" w14:textId="7F54CFC8" w:rsidR="00471EE4" w:rsidRPr="007669E3" w:rsidRDefault="001409E0" w:rsidP="00471EE4">
            <w:pPr>
              <w:jc w:val="center"/>
              <w:rPr>
                <w:rFonts w:ascii="Arial" w:hAnsi="Arial" w:cs="Arial"/>
                <w:sz w:val="20"/>
              </w:rPr>
            </w:pPr>
            <w:del w:id="6" w:author="MNB" w:date="2025-06-05T10:05:00Z">
              <w:r w:rsidDel="002727C6">
                <w:rPr>
                  <w:rFonts w:ascii="Arial" w:hAnsi="Arial" w:cs="Arial"/>
                  <w:sz w:val="20"/>
                </w:rPr>
                <w:delText>egyszeri</w:delText>
              </w:r>
            </w:del>
          </w:p>
        </w:tc>
        <w:tc>
          <w:tcPr>
            <w:tcW w:w="2268" w:type="dxa"/>
            <w:tcBorders>
              <w:top w:val="nil"/>
              <w:left w:val="nil"/>
              <w:bottom w:val="single" w:sz="4" w:space="0" w:color="auto"/>
              <w:right w:val="single" w:sz="4" w:space="0" w:color="auto"/>
            </w:tcBorders>
            <w:vAlign w:val="center"/>
          </w:tcPr>
          <w:p w14:paraId="5C51F459" w14:textId="725C95AB" w:rsidR="001409E0" w:rsidRPr="007669E3" w:rsidDel="002727C6" w:rsidRDefault="001409E0" w:rsidP="001409E0">
            <w:pPr>
              <w:jc w:val="center"/>
              <w:rPr>
                <w:del w:id="7" w:author="MNB" w:date="2025-06-05T10:05:00Z"/>
                <w:rFonts w:ascii="Arial" w:hAnsi="Arial" w:cs="Arial"/>
                <w:sz w:val="20"/>
              </w:rPr>
            </w:pPr>
            <w:del w:id="8" w:author="MNB" w:date="2025-06-05T10:05:00Z">
              <w:r w:rsidRPr="007669E3" w:rsidDel="002727C6">
                <w:rPr>
                  <w:rFonts w:ascii="Arial" w:hAnsi="Arial" w:cs="Arial"/>
                  <w:sz w:val="20"/>
                </w:rPr>
                <w:delText>elektronikus úton</w:delText>
              </w:r>
            </w:del>
          </w:p>
          <w:p w14:paraId="0C5ED279" w14:textId="64E6A500" w:rsidR="00471EE4" w:rsidRPr="007669E3" w:rsidRDefault="001409E0" w:rsidP="001409E0">
            <w:pPr>
              <w:jc w:val="center"/>
              <w:rPr>
                <w:rFonts w:ascii="Arial" w:hAnsi="Arial" w:cs="Arial"/>
                <w:sz w:val="20"/>
              </w:rPr>
            </w:pPr>
            <w:del w:id="9" w:author="MNB" w:date="2025-06-05T10:05:00Z">
              <w:r w:rsidRPr="007669E3" w:rsidDel="002727C6">
                <w:rPr>
                  <w:rFonts w:ascii="Arial" w:hAnsi="Arial" w:cs="Arial"/>
                  <w:sz w:val="20"/>
                </w:rPr>
                <w:delText>(ERA rendszer)</w:delText>
              </w:r>
            </w:del>
          </w:p>
        </w:tc>
        <w:tc>
          <w:tcPr>
            <w:tcW w:w="2981" w:type="dxa"/>
            <w:tcBorders>
              <w:top w:val="nil"/>
              <w:left w:val="nil"/>
              <w:bottom w:val="single" w:sz="4" w:space="0" w:color="auto"/>
              <w:right w:val="single" w:sz="4" w:space="0" w:color="auto"/>
            </w:tcBorders>
            <w:vAlign w:val="center"/>
          </w:tcPr>
          <w:p w14:paraId="2CBD20A2" w14:textId="060470F8" w:rsidR="00471EE4" w:rsidRPr="007669E3" w:rsidRDefault="001409E0" w:rsidP="00471EE4">
            <w:pPr>
              <w:jc w:val="center"/>
              <w:rPr>
                <w:rFonts w:ascii="Arial" w:hAnsi="Arial" w:cs="Arial"/>
                <w:sz w:val="20"/>
              </w:rPr>
            </w:pPr>
            <w:del w:id="10" w:author="MNB" w:date="2025-06-05T10:05:00Z">
              <w:r w:rsidDel="002727C6">
                <w:rPr>
                  <w:rFonts w:ascii="Arial" w:hAnsi="Arial" w:cs="Arial"/>
                  <w:sz w:val="20"/>
                </w:rPr>
                <w:delText>2025. május 16.</w:delText>
              </w:r>
            </w:del>
          </w:p>
        </w:tc>
      </w:tr>
      <w:tr w:rsidR="008F5380" w:rsidRPr="001409E0" w14:paraId="496E6458" w14:textId="77777777" w:rsidTr="00096F68">
        <w:trPr>
          <w:cantSplit/>
          <w:trHeight w:val="478"/>
          <w:jc w:val="center"/>
        </w:trPr>
        <w:tc>
          <w:tcPr>
            <w:tcW w:w="704" w:type="dxa"/>
            <w:tcBorders>
              <w:top w:val="nil"/>
              <w:left w:val="single" w:sz="4" w:space="0" w:color="auto"/>
              <w:bottom w:val="single" w:sz="4" w:space="0" w:color="auto"/>
              <w:right w:val="single" w:sz="4" w:space="0" w:color="auto"/>
            </w:tcBorders>
            <w:vAlign w:val="center"/>
          </w:tcPr>
          <w:p w14:paraId="0B2941F1" w14:textId="43C47C7A" w:rsidR="00B37114" w:rsidRPr="007669E3" w:rsidRDefault="00442B8B" w:rsidP="00471EE4">
            <w:pPr>
              <w:jc w:val="center"/>
              <w:rPr>
                <w:rFonts w:ascii="Arial" w:hAnsi="Arial" w:cs="Arial"/>
                <w:sz w:val="20"/>
              </w:rPr>
            </w:pPr>
            <w:del w:id="11" w:author="MNB" w:date="2025-06-05T10:05:00Z">
              <w:r w:rsidDel="002727C6">
                <w:rPr>
                  <w:rFonts w:ascii="Arial" w:hAnsi="Arial" w:cs="Arial"/>
                  <w:sz w:val="20"/>
                </w:rPr>
                <w:delText>8</w:delText>
              </w:r>
            </w:del>
          </w:p>
        </w:tc>
        <w:tc>
          <w:tcPr>
            <w:tcW w:w="1276" w:type="dxa"/>
            <w:tcBorders>
              <w:top w:val="nil"/>
              <w:left w:val="single" w:sz="4" w:space="0" w:color="auto"/>
              <w:bottom w:val="single" w:sz="4" w:space="0" w:color="auto"/>
              <w:right w:val="single" w:sz="4" w:space="0" w:color="auto"/>
            </w:tcBorders>
            <w:vAlign w:val="center"/>
          </w:tcPr>
          <w:p w14:paraId="48D37957" w14:textId="21D00109" w:rsidR="00B37114" w:rsidRPr="007669E3" w:rsidRDefault="00B37114" w:rsidP="00471EE4">
            <w:pPr>
              <w:jc w:val="center"/>
              <w:rPr>
                <w:rFonts w:ascii="Arial" w:hAnsi="Arial" w:cs="Arial"/>
                <w:sz w:val="20"/>
              </w:rPr>
            </w:pPr>
            <w:del w:id="12" w:author="MNB" w:date="2025-06-05T10:05:00Z">
              <w:r w:rsidDel="002727C6">
                <w:rPr>
                  <w:rFonts w:ascii="Arial" w:hAnsi="Arial" w:cs="Arial"/>
                  <w:sz w:val="20"/>
                </w:rPr>
                <w:delText>D24</w:delText>
              </w:r>
            </w:del>
          </w:p>
        </w:tc>
        <w:tc>
          <w:tcPr>
            <w:tcW w:w="3403" w:type="dxa"/>
            <w:tcBorders>
              <w:top w:val="nil"/>
              <w:left w:val="nil"/>
              <w:bottom w:val="single" w:sz="4" w:space="0" w:color="auto"/>
              <w:right w:val="single" w:sz="4" w:space="0" w:color="auto"/>
            </w:tcBorders>
            <w:vAlign w:val="center"/>
          </w:tcPr>
          <w:p w14:paraId="73E2E0AF" w14:textId="7351BD17" w:rsidR="00B37114" w:rsidRPr="007669E3" w:rsidRDefault="001409E0" w:rsidP="00096F68">
            <w:pPr>
              <w:jc w:val="center"/>
              <w:rPr>
                <w:rFonts w:ascii="Arial" w:hAnsi="Arial" w:cs="Arial"/>
                <w:sz w:val="20"/>
              </w:rPr>
            </w:pPr>
            <w:del w:id="13" w:author="MNB" w:date="2025-06-05T10:05:00Z">
              <w:r w:rsidRPr="00096F68" w:rsidDel="002727C6">
                <w:rPr>
                  <w:rFonts w:ascii="Arial" w:hAnsi="Arial" w:cs="Arial"/>
                  <w:sz w:val="20"/>
                </w:rPr>
                <w:delText>Jegybanki felmérés a devizapiac és a származékos ügyletek piacának aktivitásáról (forgalmi adatok)</w:delText>
              </w:r>
            </w:del>
          </w:p>
        </w:tc>
        <w:tc>
          <w:tcPr>
            <w:tcW w:w="3118" w:type="dxa"/>
            <w:tcBorders>
              <w:top w:val="nil"/>
              <w:left w:val="nil"/>
              <w:bottom w:val="single" w:sz="4" w:space="0" w:color="auto"/>
              <w:right w:val="single" w:sz="4" w:space="0" w:color="auto"/>
            </w:tcBorders>
            <w:vAlign w:val="center"/>
          </w:tcPr>
          <w:p w14:paraId="61D290DC" w14:textId="76F01490" w:rsidR="00B37114" w:rsidRPr="007669E3" w:rsidRDefault="001409E0" w:rsidP="00096F68">
            <w:pPr>
              <w:spacing w:before="120"/>
              <w:rPr>
                <w:rFonts w:ascii="Arial" w:hAnsi="Arial" w:cs="Arial"/>
                <w:sz w:val="20"/>
              </w:rPr>
            </w:pPr>
            <w:del w:id="14" w:author="MNB" w:date="2025-06-05T10:05:00Z">
              <w:r w:rsidRPr="00096F68" w:rsidDel="002727C6">
                <w:rPr>
                  <w:rFonts w:ascii="Arial" w:hAnsi="Arial" w:cs="Arial"/>
                  <w:sz w:val="20"/>
                </w:rPr>
                <w:delText>kijelölt hitelintézet</w:delText>
              </w:r>
              <w:r w:rsidR="00972D7F" w:rsidDel="002727C6">
                <w:rPr>
                  <w:rFonts w:ascii="Arial" w:hAnsi="Arial" w:cs="Arial"/>
                  <w:sz w:val="20"/>
                </w:rPr>
                <w:delText>,</w:delText>
              </w:r>
              <w:r w:rsidRPr="00096F68" w:rsidDel="002727C6">
                <w:rPr>
                  <w:rFonts w:ascii="Arial" w:hAnsi="Arial" w:cs="Arial"/>
                  <w:sz w:val="20"/>
                </w:rPr>
                <w:delText xml:space="preserve"> befektetési vállalkozás, az ezen típusú EGT-fióktelep</w:delText>
              </w:r>
            </w:del>
          </w:p>
        </w:tc>
        <w:tc>
          <w:tcPr>
            <w:tcW w:w="1843" w:type="dxa"/>
            <w:tcBorders>
              <w:top w:val="nil"/>
              <w:left w:val="nil"/>
              <w:bottom w:val="single" w:sz="4" w:space="0" w:color="auto"/>
              <w:right w:val="single" w:sz="4" w:space="0" w:color="auto"/>
            </w:tcBorders>
            <w:vAlign w:val="center"/>
          </w:tcPr>
          <w:p w14:paraId="660C285A" w14:textId="6EF51A81" w:rsidR="00B37114" w:rsidRPr="007669E3" w:rsidRDefault="001409E0" w:rsidP="00471EE4">
            <w:pPr>
              <w:jc w:val="center"/>
              <w:rPr>
                <w:rFonts w:ascii="Arial" w:hAnsi="Arial" w:cs="Arial"/>
                <w:sz w:val="20"/>
              </w:rPr>
            </w:pPr>
            <w:del w:id="15" w:author="MNB" w:date="2025-06-05T10:05:00Z">
              <w:r w:rsidDel="002727C6">
                <w:rPr>
                  <w:rFonts w:ascii="Arial" w:hAnsi="Arial" w:cs="Arial"/>
                  <w:sz w:val="20"/>
                </w:rPr>
                <w:delText>egyszeri</w:delText>
              </w:r>
            </w:del>
          </w:p>
        </w:tc>
        <w:tc>
          <w:tcPr>
            <w:tcW w:w="2268" w:type="dxa"/>
            <w:tcBorders>
              <w:top w:val="nil"/>
              <w:left w:val="nil"/>
              <w:bottom w:val="single" w:sz="4" w:space="0" w:color="auto"/>
              <w:right w:val="single" w:sz="4" w:space="0" w:color="auto"/>
            </w:tcBorders>
            <w:vAlign w:val="center"/>
          </w:tcPr>
          <w:p w14:paraId="1BFE74C0" w14:textId="082F9B3E" w:rsidR="001409E0" w:rsidRPr="007669E3" w:rsidDel="002727C6" w:rsidRDefault="001409E0" w:rsidP="001409E0">
            <w:pPr>
              <w:jc w:val="center"/>
              <w:rPr>
                <w:del w:id="16" w:author="MNB" w:date="2025-06-05T10:05:00Z"/>
                <w:rFonts w:ascii="Arial" w:hAnsi="Arial" w:cs="Arial"/>
                <w:sz w:val="20"/>
              </w:rPr>
            </w:pPr>
            <w:del w:id="17" w:author="MNB" w:date="2025-06-05T10:05:00Z">
              <w:r w:rsidRPr="007669E3" w:rsidDel="002727C6">
                <w:rPr>
                  <w:rFonts w:ascii="Arial" w:hAnsi="Arial" w:cs="Arial"/>
                  <w:sz w:val="20"/>
                </w:rPr>
                <w:delText>elektronikus úton</w:delText>
              </w:r>
            </w:del>
          </w:p>
          <w:p w14:paraId="7B74FC21" w14:textId="2563565E" w:rsidR="00B37114" w:rsidRPr="007669E3" w:rsidRDefault="001409E0" w:rsidP="001409E0">
            <w:pPr>
              <w:jc w:val="center"/>
              <w:rPr>
                <w:rFonts w:ascii="Arial" w:hAnsi="Arial" w:cs="Arial"/>
                <w:sz w:val="20"/>
              </w:rPr>
            </w:pPr>
            <w:del w:id="18" w:author="MNB" w:date="2025-06-05T10:05:00Z">
              <w:r w:rsidRPr="007669E3" w:rsidDel="002727C6">
                <w:rPr>
                  <w:rFonts w:ascii="Arial" w:hAnsi="Arial" w:cs="Arial"/>
                  <w:sz w:val="20"/>
                </w:rPr>
                <w:delText>(ERA rendszer)</w:delText>
              </w:r>
            </w:del>
          </w:p>
        </w:tc>
        <w:tc>
          <w:tcPr>
            <w:tcW w:w="2981" w:type="dxa"/>
            <w:tcBorders>
              <w:top w:val="nil"/>
              <w:left w:val="nil"/>
              <w:bottom w:val="single" w:sz="4" w:space="0" w:color="auto"/>
              <w:right w:val="single" w:sz="4" w:space="0" w:color="auto"/>
            </w:tcBorders>
            <w:vAlign w:val="center"/>
          </w:tcPr>
          <w:p w14:paraId="51F96C5B" w14:textId="2B9C3F47" w:rsidR="00B37114" w:rsidRPr="007669E3" w:rsidRDefault="001409E0" w:rsidP="00471EE4">
            <w:pPr>
              <w:jc w:val="center"/>
              <w:rPr>
                <w:rFonts w:ascii="Arial" w:hAnsi="Arial" w:cs="Arial"/>
                <w:sz w:val="20"/>
              </w:rPr>
            </w:pPr>
            <w:del w:id="19" w:author="MNB" w:date="2025-06-05T10:05:00Z">
              <w:r w:rsidDel="002727C6">
                <w:rPr>
                  <w:rFonts w:ascii="Arial" w:hAnsi="Arial" w:cs="Arial"/>
                  <w:sz w:val="20"/>
                </w:rPr>
                <w:delText>2025. május 16.</w:delText>
              </w:r>
            </w:del>
          </w:p>
        </w:tc>
      </w:tr>
      <w:tr w:rsidR="008F5380" w:rsidRPr="001409E0" w14:paraId="2DF71DA3" w14:textId="77777777" w:rsidTr="00096F68">
        <w:trPr>
          <w:cantSplit/>
          <w:trHeight w:val="414"/>
          <w:jc w:val="center"/>
        </w:trPr>
        <w:tc>
          <w:tcPr>
            <w:tcW w:w="704" w:type="dxa"/>
            <w:tcBorders>
              <w:top w:val="nil"/>
              <w:left w:val="single" w:sz="4" w:space="0" w:color="auto"/>
              <w:bottom w:val="single" w:sz="4" w:space="0" w:color="auto"/>
              <w:right w:val="single" w:sz="4" w:space="0" w:color="auto"/>
            </w:tcBorders>
            <w:vAlign w:val="center"/>
          </w:tcPr>
          <w:p w14:paraId="19BECC48" w14:textId="00A4BC68" w:rsidR="00471EE4" w:rsidRPr="007669E3" w:rsidRDefault="00EE63E1" w:rsidP="00471EE4">
            <w:pPr>
              <w:jc w:val="center"/>
              <w:rPr>
                <w:rFonts w:ascii="Arial" w:hAnsi="Arial" w:cs="Arial"/>
                <w:sz w:val="20"/>
              </w:rPr>
            </w:pPr>
            <w:del w:id="20" w:author="MNB" w:date="2025-06-05T10:05:00Z">
              <w:r w:rsidRPr="007669E3" w:rsidDel="002727C6">
                <w:rPr>
                  <w:rFonts w:ascii="Arial" w:hAnsi="Arial" w:cs="Arial"/>
                  <w:sz w:val="20"/>
                </w:rPr>
                <w:delText>9</w:delText>
              </w:r>
            </w:del>
          </w:p>
        </w:tc>
        <w:tc>
          <w:tcPr>
            <w:tcW w:w="1276" w:type="dxa"/>
            <w:tcBorders>
              <w:top w:val="nil"/>
              <w:left w:val="single" w:sz="4" w:space="0" w:color="auto"/>
              <w:bottom w:val="single" w:sz="4" w:space="0" w:color="auto"/>
              <w:right w:val="single" w:sz="4" w:space="0" w:color="auto"/>
            </w:tcBorders>
            <w:vAlign w:val="center"/>
          </w:tcPr>
          <w:p w14:paraId="47AF9416" w14:textId="2CC44556" w:rsidR="00471EE4" w:rsidRPr="007669E3" w:rsidRDefault="00B37114" w:rsidP="00471EE4">
            <w:pPr>
              <w:jc w:val="center"/>
              <w:rPr>
                <w:rFonts w:ascii="Arial" w:hAnsi="Arial" w:cs="Arial"/>
                <w:sz w:val="20"/>
              </w:rPr>
            </w:pPr>
            <w:del w:id="21" w:author="MNB" w:date="2025-06-05T10:05:00Z">
              <w:r w:rsidDel="002727C6">
                <w:rPr>
                  <w:rFonts w:ascii="Arial" w:hAnsi="Arial" w:cs="Arial"/>
                  <w:sz w:val="20"/>
                </w:rPr>
                <w:delText>D25</w:delText>
              </w:r>
            </w:del>
          </w:p>
        </w:tc>
        <w:tc>
          <w:tcPr>
            <w:tcW w:w="3403" w:type="dxa"/>
            <w:tcBorders>
              <w:top w:val="nil"/>
              <w:left w:val="nil"/>
              <w:bottom w:val="single" w:sz="4" w:space="0" w:color="auto"/>
              <w:right w:val="single" w:sz="4" w:space="0" w:color="auto"/>
            </w:tcBorders>
            <w:vAlign w:val="center"/>
          </w:tcPr>
          <w:p w14:paraId="35D0F718" w14:textId="0226FCFE" w:rsidR="00471EE4" w:rsidRPr="007669E3" w:rsidRDefault="001409E0" w:rsidP="00096F68">
            <w:pPr>
              <w:jc w:val="center"/>
              <w:rPr>
                <w:rFonts w:ascii="Arial" w:hAnsi="Arial" w:cs="Arial"/>
                <w:sz w:val="20"/>
              </w:rPr>
            </w:pPr>
            <w:del w:id="22" w:author="MNB" w:date="2025-06-05T10:05:00Z">
              <w:r w:rsidRPr="00096F68" w:rsidDel="002727C6">
                <w:rPr>
                  <w:rFonts w:ascii="Arial" w:hAnsi="Arial" w:cs="Arial"/>
                  <w:sz w:val="20"/>
                </w:rPr>
                <w:delText>Jegybanki felmérés a devizapiac és a származékos ügyletek piacának aktivitásáról (nyitott kötésállomány)</w:delText>
              </w:r>
            </w:del>
          </w:p>
        </w:tc>
        <w:tc>
          <w:tcPr>
            <w:tcW w:w="3118" w:type="dxa"/>
            <w:tcBorders>
              <w:top w:val="nil"/>
              <w:left w:val="nil"/>
              <w:bottom w:val="single" w:sz="4" w:space="0" w:color="auto"/>
              <w:right w:val="single" w:sz="4" w:space="0" w:color="auto"/>
            </w:tcBorders>
            <w:vAlign w:val="center"/>
          </w:tcPr>
          <w:p w14:paraId="2CA42B29" w14:textId="53D7355C" w:rsidR="00471EE4" w:rsidRPr="007669E3" w:rsidRDefault="001409E0" w:rsidP="00096F68">
            <w:pPr>
              <w:spacing w:before="120"/>
              <w:rPr>
                <w:rFonts w:ascii="Arial" w:hAnsi="Arial" w:cs="Arial"/>
                <w:sz w:val="20"/>
              </w:rPr>
            </w:pPr>
            <w:del w:id="23" w:author="MNB" w:date="2025-06-05T10:05:00Z">
              <w:r w:rsidRPr="00096F68" w:rsidDel="002727C6">
                <w:rPr>
                  <w:rFonts w:ascii="Arial" w:hAnsi="Arial" w:cs="Arial"/>
                  <w:sz w:val="20"/>
                </w:rPr>
                <w:delText>kijelölt hitelintézet</w:delText>
              </w:r>
              <w:r w:rsidR="00972D7F" w:rsidDel="002727C6">
                <w:rPr>
                  <w:rFonts w:ascii="Arial" w:hAnsi="Arial" w:cs="Arial"/>
                  <w:sz w:val="20"/>
                </w:rPr>
                <w:delText>,</w:delText>
              </w:r>
              <w:r w:rsidRPr="00096F68" w:rsidDel="002727C6">
                <w:rPr>
                  <w:rFonts w:ascii="Arial" w:hAnsi="Arial" w:cs="Arial"/>
                  <w:sz w:val="20"/>
                </w:rPr>
                <w:delText xml:space="preserve"> befektetési vállalkozás, az ezen típusú EGT-fióktelep</w:delText>
              </w:r>
            </w:del>
          </w:p>
        </w:tc>
        <w:tc>
          <w:tcPr>
            <w:tcW w:w="1843" w:type="dxa"/>
            <w:tcBorders>
              <w:top w:val="nil"/>
              <w:left w:val="nil"/>
              <w:bottom w:val="single" w:sz="4" w:space="0" w:color="auto"/>
              <w:right w:val="single" w:sz="4" w:space="0" w:color="auto"/>
            </w:tcBorders>
            <w:vAlign w:val="center"/>
          </w:tcPr>
          <w:p w14:paraId="31189CC3" w14:textId="6A897583" w:rsidR="00471EE4" w:rsidRPr="007669E3" w:rsidRDefault="001409E0" w:rsidP="00471EE4">
            <w:pPr>
              <w:jc w:val="center"/>
              <w:rPr>
                <w:rFonts w:ascii="Arial" w:hAnsi="Arial" w:cs="Arial"/>
                <w:sz w:val="20"/>
              </w:rPr>
            </w:pPr>
            <w:del w:id="24" w:author="MNB" w:date="2025-06-05T10:05:00Z">
              <w:r w:rsidDel="002727C6">
                <w:rPr>
                  <w:rFonts w:ascii="Arial" w:hAnsi="Arial" w:cs="Arial"/>
                  <w:sz w:val="20"/>
                </w:rPr>
                <w:delText>egyszeri</w:delText>
              </w:r>
            </w:del>
          </w:p>
        </w:tc>
        <w:tc>
          <w:tcPr>
            <w:tcW w:w="2268" w:type="dxa"/>
            <w:tcBorders>
              <w:top w:val="nil"/>
              <w:left w:val="nil"/>
              <w:bottom w:val="single" w:sz="4" w:space="0" w:color="auto"/>
              <w:right w:val="single" w:sz="4" w:space="0" w:color="auto"/>
            </w:tcBorders>
            <w:vAlign w:val="center"/>
          </w:tcPr>
          <w:p w14:paraId="2274B52E" w14:textId="7093D705" w:rsidR="001409E0" w:rsidRPr="007669E3" w:rsidDel="002727C6" w:rsidRDefault="001409E0" w:rsidP="001409E0">
            <w:pPr>
              <w:jc w:val="center"/>
              <w:rPr>
                <w:del w:id="25" w:author="MNB" w:date="2025-06-05T10:05:00Z"/>
                <w:rFonts w:ascii="Arial" w:hAnsi="Arial" w:cs="Arial"/>
                <w:sz w:val="20"/>
              </w:rPr>
            </w:pPr>
            <w:del w:id="26" w:author="MNB" w:date="2025-06-05T10:05:00Z">
              <w:r w:rsidRPr="007669E3" w:rsidDel="002727C6">
                <w:rPr>
                  <w:rFonts w:ascii="Arial" w:hAnsi="Arial" w:cs="Arial"/>
                  <w:sz w:val="20"/>
                </w:rPr>
                <w:delText>elektronikus úton</w:delText>
              </w:r>
            </w:del>
          </w:p>
          <w:p w14:paraId="1842A8A7" w14:textId="72ACCEE1" w:rsidR="00471EE4" w:rsidRPr="007669E3" w:rsidRDefault="001409E0" w:rsidP="001409E0">
            <w:pPr>
              <w:jc w:val="center"/>
              <w:rPr>
                <w:rFonts w:ascii="Arial" w:hAnsi="Arial" w:cs="Arial"/>
                <w:sz w:val="20"/>
              </w:rPr>
            </w:pPr>
            <w:del w:id="27" w:author="MNB" w:date="2025-06-05T10:05:00Z">
              <w:r w:rsidRPr="007669E3" w:rsidDel="002727C6">
                <w:rPr>
                  <w:rFonts w:ascii="Arial" w:hAnsi="Arial" w:cs="Arial"/>
                  <w:sz w:val="20"/>
                </w:rPr>
                <w:delText>(ERA rendszer)</w:delText>
              </w:r>
            </w:del>
          </w:p>
        </w:tc>
        <w:tc>
          <w:tcPr>
            <w:tcW w:w="2981" w:type="dxa"/>
            <w:tcBorders>
              <w:top w:val="nil"/>
              <w:left w:val="nil"/>
              <w:bottom w:val="single" w:sz="4" w:space="0" w:color="auto"/>
              <w:right w:val="single" w:sz="4" w:space="0" w:color="auto"/>
            </w:tcBorders>
            <w:vAlign w:val="center"/>
          </w:tcPr>
          <w:p w14:paraId="504CD0E7" w14:textId="63E835BA" w:rsidR="00471EE4" w:rsidRPr="007669E3" w:rsidRDefault="001409E0" w:rsidP="00471EE4">
            <w:pPr>
              <w:jc w:val="center"/>
              <w:rPr>
                <w:rFonts w:ascii="Arial" w:hAnsi="Arial" w:cs="Arial"/>
                <w:sz w:val="20"/>
              </w:rPr>
            </w:pPr>
            <w:del w:id="28" w:author="MNB" w:date="2025-06-05T10:05:00Z">
              <w:r w:rsidDel="002727C6">
                <w:rPr>
                  <w:rFonts w:ascii="Arial" w:hAnsi="Arial" w:cs="Arial"/>
                  <w:sz w:val="20"/>
                </w:rPr>
                <w:delText>2025. július 31.</w:delText>
              </w:r>
            </w:del>
          </w:p>
        </w:tc>
      </w:tr>
      <w:tr w:rsidR="008F5380" w:rsidRPr="007669E3" w14:paraId="34B02E05" w14:textId="77777777" w:rsidTr="00096F68">
        <w:trPr>
          <w:cantSplit/>
          <w:trHeight w:val="753"/>
          <w:jc w:val="center"/>
        </w:trPr>
        <w:tc>
          <w:tcPr>
            <w:tcW w:w="704" w:type="dxa"/>
            <w:tcBorders>
              <w:top w:val="nil"/>
              <w:left w:val="single" w:sz="4" w:space="0" w:color="auto"/>
              <w:bottom w:val="single" w:sz="4" w:space="0" w:color="auto"/>
              <w:right w:val="single" w:sz="4" w:space="0" w:color="auto"/>
            </w:tcBorders>
            <w:vAlign w:val="center"/>
          </w:tcPr>
          <w:p w14:paraId="34B02DFD" w14:textId="111832B3" w:rsidR="00471EE4" w:rsidRPr="007669E3" w:rsidRDefault="00EE63E1" w:rsidP="00471EE4">
            <w:pPr>
              <w:jc w:val="center"/>
              <w:rPr>
                <w:rFonts w:ascii="Arial" w:hAnsi="Arial" w:cs="Arial"/>
                <w:sz w:val="20"/>
              </w:rPr>
            </w:pPr>
            <w:r w:rsidRPr="007669E3">
              <w:rPr>
                <w:rFonts w:ascii="Arial" w:hAnsi="Arial" w:cs="Arial"/>
                <w:sz w:val="20"/>
              </w:rPr>
              <w:t>10</w:t>
            </w:r>
          </w:p>
        </w:tc>
        <w:tc>
          <w:tcPr>
            <w:tcW w:w="1276" w:type="dxa"/>
            <w:tcBorders>
              <w:top w:val="nil"/>
              <w:left w:val="single" w:sz="4" w:space="0" w:color="auto"/>
              <w:bottom w:val="single" w:sz="4" w:space="0" w:color="auto"/>
              <w:right w:val="single" w:sz="4" w:space="0" w:color="auto"/>
            </w:tcBorders>
            <w:vAlign w:val="center"/>
          </w:tcPr>
          <w:p w14:paraId="34B02DFE" w14:textId="77777777" w:rsidR="00471EE4" w:rsidRPr="007669E3" w:rsidRDefault="00471EE4" w:rsidP="00471EE4">
            <w:pPr>
              <w:jc w:val="center"/>
              <w:rPr>
                <w:rFonts w:ascii="Arial" w:hAnsi="Arial" w:cs="Arial"/>
                <w:sz w:val="20"/>
              </w:rPr>
            </w:pPr>
            <w:r w:rsidRPr="007669E3">
              <w:rPr>
                <w:rFonts w:ascii="Arial" w:hAnsi="Arial" w:cs="Arial"/>
                <w:sz w:val="20"/>
              </w:rPr>
              <w:t>E04</w:t>
            </w:r>
          </w:p>
        </w:tc>
        <w:tc>
          <w:tcPr>
            <w:tcW w:w="3403" w:type="dxa"/>
            <w:tcBorders>
              <w:top w:val="nil"/>
              <w:left w:val="nil"/>
              <w:bottom w:val="single" w:sz="4" w:space="0" w:color="auto"/>
              <w:right w:val="single" w:sz="4" w:space="0" w:color="auto"/>
            </w:tcBorders>
            <w:vAlign w:val="center"/>
          </w:tcPr>
          <w:p w14:paraId="34B02DFF" w14:textId="77777777" w:rsidR="00471EE4" w:rsidRPr="007669E3" w:rsidRDefault="00471EE4" w:rsidP="00471EE4">
            <w:pPr>
              <w:rPr>
                <w:rFonts w:ascii="Arial" w:hAnsi="Arial" w:cs="Arial"/>
                <w:sz w:val="20"/>
              </w:rPr>
            </w:pPr>
            <w:r w:rsidRPr="007669E3">
              <w:rPr>
                <w:rFonts w:ascii="Arial" w:hAnsi="Arial" w:cs="Arial"/>
                <w:sz w:val="20"/>
              </w:rPr>
              <w:t xml:space="preserve">Napi jelentés az értékpapír állományokról </w:t>
            </w:r>
          </w:p>
        </w:tc>
        <w:tc>
          <w:tcPr>
            <w:tcW w:w="3118" w:type="dxa"/>
            <w:tcBorders>
              <w:top w:val="nil"/>
              <w:left w:val="nil"/>
              <w:bottom w:val="single" w:sz="4" w:space="0" w:color="auto"/>
              <w:right w:val="single" w:sz="4" w:space="0" w:color="auto"/>
            </w:tcBorders>
            <w:vAlign w:val="center"/>
          </w:tcPr>
          <w:p w14:paraId="34B02E00" w14:textId="77777777" w:rsidR="00471EE4" w:rsidRPr="007669E3" w:rsidRDefault="00471EE4" w:rsidP="00471EE4">
            <w:pPr>
              <w:rPr>
                <w:rFonts w:ascii="Arial" w:hAnsi="Arial" w:cs="Arial"/>
                <w:sz w:val="20"/>
              </w:rPr>
            </w:pPr>
            <w:r w:rsidRPr="007669E3">
              <w:rPr>
                <w:rFonts w:ascii="Arial" w:hAnsi="Arial" w:cs="Arial"/>
                <w:sz w:val="20"/>
              </w:rPr>
              <w:t xml:space="preserve">központi értéktári tevékenységet végző szervezet, az ezen típusú EGT-fióktelep </w:t>
            </w:r>
          </w:p>
        </w:tc>
        <w:tc>
          <w:tcPr>
            <w:tcW w:w="1843" w:type="dxa"/>
            <w:tcBorders>
              <w:top w:val="nil"/>
              <w:left w:val="nil"/>
              <w:bottom w:val="single" w:sz="4" w:space="0" w:color="auto"/>
              <w:right w:val="single" w:sz="4" w:space="0" w:color="auto"/>
            </w:tcBorders>
            <w:vAlign w:val="center"/>
          </w:tcPr>
          <w:p w14:paraId="34B02E01"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0EDEF4A3"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03" w14:textId="4F3FAB2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04"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0E" w14:textId="77777777" w:rsidTr="00096F68">
        <w:trPr>
          <w:cantSplit/>
          <w:trHeight w:val="706"/>
          <w:jc w:val="center"/>
        </w:trPr>
        <w:tc>
          <w:tcPr>
            <w:tcW w:w="704" w:type="dxa"/>
            <w:tcBorders>
              <w:top w:val="nil"/>
              <w:left w:val="single" w:sz="4" w:space="0" w:color="auto"/>
              <w:bottom w:val="single" w:sz="4" w:space="0" w:color="auto"/>
              <w:right w:val="single" w:sz="4" w:space="0" w:color="auto"/>
            </w:tcBorders>
            <w:vAlign w:val="center"/>
          </w:tcPr>
          <w:p w14:paraId="34B02E06" w14:textId="685DC050" w:rsidR="00471EE4" w:rsidRPr="007669E3" w:rsidRDefault="00EE63E1" w:rsidP="00532940">
            <w:pPr>
              <w:jc w:val="center"/>
              <w:rPr>
                <w:rFonts w:ascii="Arial" w:hAnsi="Arial" w:cs="Arial"/>
                <w:sz w:val="20"/>
              </w:rPr>
            </w:pPr>
            <w:r w:rsidRPr="007669E3">
              <w:rPr>
                <w:rFonts w:ascii="Arial" w:hAnsi="Arial" w:cs="Arial"/>
                <w:sz w:val="20"/>
              </w:rPr>
              <w:lastRenderedPageBreak/>
              <w:t>11</w:t>
            </w:r>
          </w:p>
        </w:tc>
        <w:tc>
          <w:tcPr>
            <w:tcW w:w="1276" w:type="dxa"/>
            <w:tcBorders>
              <w:top w:val="nil"/>
              <w:left w:val="single" w:sz="4" w:space="0" w:color="auto"/>
              <w:bottom w:val="single" w:sz="4" w:space="0" w:color="auto"/>
              <w:right w:val="single" w:sz="4" w:space="0" w:color="auto"/>
            </w:tcBorders>
            <w:vAlign w:val="center"/>
          </w:tcPr>
          <w:p w14:paraId="34B02E07" w14:textId="77777777" w:rsidR="00471EE4" w:rsidRPr="007669E3" w:rsidRDefault="00471EE4" w:rsidP="00471EE4">
            <w:pPr>
              <w:jc w:val="center"/>
              <w:rPr>
                <w:rFonts w:ascii="Arial" w:hAnsi="Arial" w:cs="Arial"/>
                <w:sz w:val="20"/>
              </w:rPr>
            </w:pPr>
            <w:r w:rsidRPr="007669E3">
              <w:rPr>
                <w:rFonts w:ascii="Arial" w:hAnsi="Arial" w:cs="Arial"/>
                <w:sz w:val="20"/>
              </w:rPr>
              <w:t>E06</w:t>
            </w:r>
          </w:p>
        </w:tc>
        <w:tc>
          <w:tcPr>
            <w:tcW w:w="3403" w:type="dxa"/>
            <w:tcBorders>
              <w:top w:val="nil"/>
              <w:left w:val="nil"/>
              <w:bottom w:val="single" w:sz="4" w:space="0" w:color="auto"/>
              <w:right w:val="single" w:sz="4" w:space="0" w:color="auto"/>
            </w:tcBorders>
            <w:vAlign w:val="center"/>
          </w:tcPr>
          <w:p w14:paraId="34B02E08" w14:textId="77777777" w:rsidR="00471EE4" w:rsidRPr="007669E3" w:rsidRDefault="00471EE4" w:rsidP="00471EE4">
            <w:pPr>
              <w:rPr>
                <w:rFonts w:ascii="Arial" w:hAnsi="Arial" w:cs="Arial"/>
                <w:sz w:val="20"/>
              </w:rPr>
            </w:pPr>
            <w:bookmarkStart w:id="29" w:name="_Hlk487723791"/>
            <w:r w:rsidRPr="007669E3">
              <w:rPr>
                <w:rFonts w:ascii="Arial" w:hAnsi="Arial" w:cs="Arial"/>
                <w:sz w:val="20"/>
              </w:rPr>
              <w:t xml:space="preserve">Az értékpapírszámlákhoz kapcsolódó ügyletek adatai </w:t>
            </w:r>
            <w:bookmarkEnd w:id="29"/>
          </w:p>
        </w:tc>
        <w:tc>
          <w:tcPr>
            <w:tcW w:w="3118" w:type="dxa"/>
            <w:tcBorders>
              <w:top w:val="nil"/>
              <w:left w:val="nil"/>
              <w:bottom w:val="single" w:sz="4" w:space="0" w:color="auto"/>
              <w:right w:val="single" w:sz="4" w:space="0" w:color="auto"/>
            </w:tcBorders>
            <w:vAlign w:val="center"/>
          </w:tcPr>
          <w:p w14:paraId="34B02E09"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0A"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268DBB7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0C" w14:textId="5894B8B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0D"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17" w14:textId="77777777" w:rsidTr="00096F68">
        <w:trPr>
          <w:cantSplit/>
          <w:trHeight w:val="689"/>
          <w:jc w:val="center"/>
        </w:trPr>
        <w:tc>
          <w:tcPr>
            <w:tcW w:w="704" w:type="dxa"/>
            <w:tcBorders>
              <w:top w:val="nil"/>
              <w:left w:val="single" w:sz="4" w:space="0" w:color="auto"/>
              <w:bottom w:val="single" w:sz="4" w:space="0" w:color="auto"/>
              <w:right w:val="single" w:sz="4" w:space="0" w:color="auto"/>
            </w:tcBorders>
            <w:vAlign w:val="center"/>
          </w:tcPr>
          <w:p w14:paraId="34B02E0F" w14:textId="0BFBA618" w:rsidR="00471EE4" w:rsidRPr="007669E3" w:rsidRDefault="00EE63E1" w:rsidP="00471EE4">
            <w:pPr>
              <w:jc w:val="center"/>
              <w:rPr>
                <w:rFonts w:ascii="Arial" w:hAnsi="Arial" w:cs="Arial"/>
                <w:sz w:val="20"/>
              </w:rPr>
            </w:pPr>
            <w:r w:rsidRPr="007669E3">
              <w:rPr>
                <w:rFonts w:ascii="Arial" w:hAnsi="Arial" w:cs="Arial"/>
                <w:sz w:val="20"/>
              </w:rPr>
              <w:t>12</w:t>
            </w:r>
          </w:p>
        </w:tc>
        <w:tc>
          <w:tcPr>
            <w:tcW w:w="1276" w:type="dxa"/>
            <w:tcBorders>
              <w:top w:val="nil"/>
              <w:left w:val="single" w:sz="4" w:space="0" w:color="auto"/>
              <w:bottom w:val="single" w:sz="4" w:space="0" w:color="auto"/>
              <w:right w:val="single" w:sz="4" w:space="0" w:color="auto"/>
            </w:tcBorders>
            <w:vAlign w:val="center"/>
          </w:tcPr>
          <w:p w14:paraId="34B02E10" w14:textId="77777777" w:rsidR="00471EE4" w:rsidRPr="007669E3" w:rsidRDefault="00471EE4" w:rsidP="00471EE4">
            <w:pPr>
              <w:jc w:val="center"/>
              <w:rPr>
                <w:rFonts w:ascii="Arial" w:hAnsi="Arial" w:cs="Arial"/>
                <w:sz w:val="20"/>
              </w:rPr>
            </w:pPr>
            <w:r w:rsidRPr="007669E3">
              <w:rPr>
                <w:rFonts w:ascii="Arial" w:hAnsi="Arial" w:cs="Arial"/>
                <w:sz w:val="20"/>
              </w:rPr>
              <w:t>E14</w:t>
            </w:r>
          </w:p>
        </w:tc>
        <w:tc>
          <w:tcPr>
            <w:tcW w:w="3403" w:type="dxa"/>
            <w:tcBorders>
              <w:top w:val="nil"/>
              <w:left w:val="nil"/>
              <w:bottom w:val="single" w:sz="4" w:space="0" w:color="auto"/>
              <w:right w:val="single" w:sz="4" w:space="0" w:color="auto"/>
            </w:tcBorders>
            <w:vAlign w:val="center"/>
          </w:tcPr>
          <w:p w14:paraId="34B02E11" w14:textId="5A57E012" w:rsidR="00471EE4" w:rsidRPr="007669E3" w:rsidRDefault="00471EE4" w:rsidP="00471EE4">
            <w:pPr>
              <w:rPr>
                <w:rFonts w:ascii="Arial" w:hAnsi="Arial" w:cs="Arial"/>
                <w:sz w:val="20"/>
              </w:rPr>
            </w:pPr>
            <w:r w:rsidRPr="007669E3">
              <w:rPr>
                <w:rFonts w:ascii="Arial" w:hAnsi="Arial" w:cs="Arial"/>
                <w:sz w:val="20"/>
              </w:rPr>
              <w:t xml:space="preserve">Határidős részvényügyletek a </w:t>
            </w:r>
            <w:r w:rsidR="00AC05A6">
              <w:rPr>
                <w:rFonts w:ascii="Arial" w:hAnsi="Arial" w:cs="Arial"/>
                <w:sz w:val="20"/>
              </w:rPr>
              <w:br/>
            </w:r>
            <w:r w:rsidRPr="007669E3">
              <w:rPr>
                <w:rFonts w:ascii="Arial" w:hAnsi="Arial" w:cs="Arial"/>
                <w:sz w:val="20"/>
              </w:rPr>
              <w:t xml:space="preserve">BÉT-en </w:t>
            </w:r>
          </w:p>
        </w:tc>
        <w:tc>
          <w:tcPr>
            <w:tcW w:w="3118" w:type="dxa"/>
            <w:tcBorders>
              <w:top w:val="nil"/>
              <w:left w:val="nil"/>
              <w:bottom w:val="single" w:sz="4" w:space="0" w:color="auto"/>
              <w:right w:val="single" w:sz="4" w:space="0" w:color="auto"/>
            </w:tcBorders>
            <w:vAlign w:val="center"/>
          </w:tcPr>
          <w:p w14:paraId="34B02E12"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13"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007AC31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15" w14:textId="5C7E8F34"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16" w14:textId="77777777" w:rsidR="00471EE4" w:rsidRPr="007669E3" w:rsidRDefault="00471EE4" w:rsidP="00471EE4">
            <w:pPr>
              <w:jc w:val="center"/>
              <w:rPr>
                <w:rFonts w:ascii="Arial" w:hAnsi="Arial" w:cs="Arial"/>
                <w:sz w:val="20"/>
              </w:rPr>
            </w:pPr>
            <w:r w:rsidRPr="007669E3">
              <w:rPr>
                <w:rFonts w:ascii="Arial" w:hAnsi="Arial" w:cs="Arial"/>
                <w:sz w:val="20"/>
              </w:rPr>
              <w:t>tőzsdenapot követő munkanap 14 óra</w:t>
            </w:r>
          </w:p>
        </w:tc>
      </w:tr>
      <w:tr w:rsidR="008F5380" w:rsidRPr="007669E3" w14:paraId="34B02E20" w14:textId="77777777" w:rsidTr="00096F68">
        <w:trPr>
          <w:cantSplit/>
          <w:trHeight w:val="2019"/>
          <w:jc w:val="center"/>
        </w:trPr>
        <w:tc>
          <w:tcPr>
            <w:tcW w:w="704" w:type="dxa"/>
            <w:tcBorders>
              <w:top w:val="nil"/>
              <w:left w:val="single" w:sz="4" w:space="0" w:color="auto"/>
              <w:bottom w:val="single" w:sz="4" w:space="0" w:color="auto"/>
              <w:right w:val="single" w:sz="4" w:space="0" w:color="auto"/>
            </w:tcBorders>
            <w:vAlign w:val="center"/>
          </w:tcPr>
          <w:p w14:paraId="34B02E18" w14:textId="501F90E7" w:rsidR="00471EE4" w:rsidRPr="007669E3" w:rsidRDefault="00EE63E1" w:rsidP="00471EE4">
            <w:pPr>
              <w:jc w:val="center"/>
              <w:rPr>
                <w:rFonts w:ascii="Arial" w:hAnsi="Arial" w:cs="Arial"/>
                <w:sz w:val="20"/>
              </w:rPr>
            </w:pPr>
            <w:r w:rsidRPr="007669E3">
              <w:rPr>
                <w:rFonts w:ascii="Arial" w:hAnsi="Arial" w:cs="Arial"/>
                <w:sz w:val="20"/>
              </w:rPr>
              <w:t>13</w:t>
            </w:r>
          </w:p>
        </w:tc>
        <w:tc>
          <w:tcPr>
            <w:tcW w:w="1276" w:type="dxa"/>
            <w:tcBorders>
              <w:top w:val="nil"/>
              <w:left w:val="single" w:sz="4" w:space="0" w:color="auto"/>
              <w:bottom w:val="single" w:sz="4" w:space="0" w:color="auto"/>
              <w:right w:val="single" w:sz="4" w:space="0" w:color="auto"/>
            </w:tcBorders>
            <w:vAlign w:val="center"/>
          </w:tcPr>
          <w:p w14:paraId="34B02E19" w14:textId="77777777" w:rsidR="00471EE4" w:rsidRPr="007669E3" w:rsidRDefault="00471EE4" w:rsidP="00471EE4">
            <w:pPr>
              <w:jc w:val="center"/>
              <w:rPr>
                <w:rFonts w:ascii="Arial" w:hAnsi="Arial" w:cs="Arial"/>
                <w:sz w:val="20"/>
              </w:rPr>
            </w:pPr>
            <w:r w:rsidRPr="007669E3">
              <w:rPr>
                <w:rFonts w:ascii="Arial" w:hAnsi="Arial" w:cs="Arial"/>
                <w:sz w:val="20"/>
              </w:rPr>
              <w:t>E20</w:t>
            </w:r>
          </w:p>
        </w:tc>
        <w:tc>
          <w:tcPr>
            <w:tcW w:w="3403" w:type="dxa"/>
            <w:tcBorders>
              <w:top w:val="nil"/>
              <w:left w:val="nil"/>
              <w:bottom w:val="single" w:sz="4" w:space="0" w:color="auto"/>
              <w:right w:val="single" w:sz="4" w:space="0" w:color="auto"/>
            </w:tcBorders>
            <w:vAlign w:val="center"/>
          </w:tcPr>
          <w:p w14:paraId="34B02E1A" w14:textId="77777777" w:rsidR="00471EE4" w:rsidRPr="007669E3" w:rsidRDefault="00471EE4" w:rsidP="00471EE4">
            <w:pPr>
              <w:rPr>
                <w:rFonts w:ascii="Arial" w:hAnsi="Arial" w:cs="Arial"/>
                <w:sz w:val="20"/>
              </w:rPr>
            </w:pPr>
            <w:r w:rsidRPr="007669E3">
              <w:rPr>
                <w:rFonts w:ascii="Arial" w:hAnsi="Arial" w:cs="Arial"/>
                <w:sz w:val="20"/>
              </w:rPr>
              <w:t xml:space="preserve">A letétkezelői tevékenységet végző, hitelintézetnek nem minősülő szervezetek tulajdonában lévő, valamint a náluk letétbe helyezett (rezidensek és nem-rezidensek által kibocsátott) értékpapírok állománya, tulajdonosi bontásban </w:t>
            </w:r>
          </w:p>
        </w:tc>
        <w:tc>
          <w:tcPr>
            <w:tcW w:w="3118" w:type="dxa"/>
            <w:tcBorders>
              <w:top w:val="nil"/>
              <w:left w:val="nil"/>
              <w:bottom w:val="single" w:sz="4" w:space="0" w:color="auto"/>
              <w:right w:val="single" w:sz="4" w:space="0" w:color="auto"/>
            </w:tcBorders>
            <w:vAlign w:val="center"/>
          </w:tcPr>
          <w:p w14:paraId="34B02E1B" w14:textId="77777777" w:rsidR="00471EE4" w:rsidRPr="007669E3" w:rsidRDefault="00471EE4" w:rsidP="00471EE4">
            <w:pPr>
              <w:rPr>
                <w:rFonts w:ascii="Arial" w:hAnsi="Arial" w:cs="Arial"/>
                <w:sz w:val="20"/>
              </w:rPr>
            </w:pPr>
            <w:r w:rsidRPr="007669E3">
              <w:rPr>
                <w:rFonts w:ascii="Arial" w:hAnsi="Arial" w:cs="Arial"/>
                <w:sz w:val="20"/>
              </w:rPr>
              <w:t>befektetési vállalkozás és letétkezelői tevékenységet végző, hitelintézetnek nem minősülő szervezet, az ezen típusú EGT-fióktelep</w:t>
            </w:r>
          </w:p>
        </w:tc>
        <w:tc>
          <w:tcPr>
            <w:tcW w:w="1843" w:type="dxa"/>
            <w:tcBorders>
              <w:top w:val="nil"/>
              <w:left w:val="nil"/>
              <w:bottom w:val="single" w:sz="4" w:space="0" w:color="auto"/>
              <w:right w:val="single" w:sz="4" w:space="0" w:color="auto"/>
            </w:tcBorders>
            <w:vAlign w:val="center"/>
          </w:tcPr>
          <w:p w14:paraId="34B02E1C"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541723D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1E" w14:textId="7E48B87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1F"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29" w14:textId="77777777" w:rsidTr="00096F68">
        <w:trPr>
          <w:cantSplit/>
          <w:trHeight w:val="1448"/>
          <w:jc w:val="center"/>
        </w:trPr>
        <w:tc>
          <w:tcPr>
            <w:tcW w:w="704" w:type="dxa"/>
            <w:tcBorders>
              <w:top w:val="nil"/>
              <w:left w:val="single" w:sz="4" w:space="0" w:color="auto"/>
              <w:bottom w:val="single" w:sz="4" w:space="0" w:color="auto"/>
              <w:right w:val="single" w:sz="4" w:space="0" w:color="auto"/>
            </w:tcBorders>
            <w:vAlign w:val="center"/>
          </w:tcPr>
          <w:p w14:paraId="34B02E21" w14:textId="6606D1DF" w:rsidR="00471EE4" w:rsidRPr="007669E3" w:rsidRDefault="00EE63E1" w:rsidP="00471EE4">
            <w:pPr>
              <w:jc w:val="center"/>
              <w:rPr>
                <w:rFonts w:ascii="Arial" w:hAnsi="Arial" w:cs="Arial"/>
                <w:sz w:val="20"/>
              </w:rPr>
            </w:pPr>
            <w:r w:rsidRPr="007669E3">
              <w:rPr>
                <w:rFonts w:ascii="Arial" w:hAnsi="Arial" w:cs="Arial"/>
                <w:sz w:val="20"/>
              </w:rPr>
              <w:t>14</w:t>
            </w:r>
          </w:p>
        </w:tc>
        <w:tc>
          <w:tcPr>
            <w:tcW w:w="1276" w:type="dxa"/>
            <w:tcBorders>
              <w:top w:val="nil"/>
              <w:left w:val="single" w:sz="4" w:space="0" w:color="auto"/>
              <w:bottom w:val="single" w:sz="4" w:space="0" w:color="auto"/>
              <w:right w:val="single" w:sz="4" w:space="0" w:color="auto"/>
            </w:tcBorders>
            <w:vAlign w:val="center"/>
          </w:tcPr>
          <w:p w14:paraId="34B02E22" w14:textId="77777777" w:rsidR="00471EE4" w:rsidRPr="007669E3" w:rsidRDefault="00471EE4" w:rsidP="00471EE4">
            <w:pPr>
              <w:jc w:val="center"/>
              <w:rPr>
                <w:rFonts w:ascii="Arial" w:hAnsi="Arial" w:cs="Arial"/>
                <w:sz w:val="20"/>
              </w:rPr>
            </w:pPr>
            <w:r w:rsidRPr="007669E3">
              <w:rPr>
                <w:rFonts w:ascii="Arial" w:hAnsi="Arial" w:cs="Arial"/>
                <w:sz w:val="20"/>
              </w:rPr>
              <w:t>E21</w:t>
            </w:r>
          </w:p>
        </w:tc>
        <w:tc>
          <w:tcPr>
            <w:tcW w:w="3403" w:type="dxa"/>
            <w:tcBorders>
              <w:top w:val="nil"/>
              <w:left w:val="nil"/>
              <w:bottom w:val="single" w:sz="4" w:space="0" w:color="auto"/>
              <w:right w:val="single" w:sz="4" w:space="0" w:color="auto"/>
            </w:tcBorders>
            <w:vAlign w:val="center"/>
          </w:tcPr>
          <w:p w14:paraId="34B02E23"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valamint a náluk letétbe helyezett (rezidensek és nem-rezidensek által kibocsátott) értékpapírok állománya, tulajdonosi bontásban</w:t>
            </w:r>
          </w:p>
        </w:tc>
        <w:tc>
          <w:tcPr>
            <w:tcW w:w="3118" w:type="dxa"/>
            <w:tcBorders>
              <w:top w:val="nil"/>
              <w:left w:val="nil"/>
              <w:bottom w:val="single" w:sz="4" w:space="0" w:color="auto"/>
              <w:right w:val="single" w:sz="4" w:space="0" w:color="auto"/>
            </w:tcBorders>
            <w:vAlign w:val="center"/>
          </w:tcPr>
          <w:p w14:paraId="34B02E24" w14:textId="77777777"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az ezen típusú EGT-fióktelep</w:t>
            </w:r>
          </w:p>
        </w:tc>
        <w:tc>
          <w:tcPr>
            <w:tcW w:w="1843" w:type="dxa"/>
            <w:tcBorders>
              <w:top w:val="nil"/>
              <w:left w:val="nil"/>
              <w:bottom w:val="single" w:sz="4" w:space="0" w:color="auto"/>
              <w:right w:val="single" w:sz="4" w:space="0" w:color="auto"/>
            </w:tcBorders>
            <w:vAlign w:val="center"/>
          </w:tcPr>
          <w:p w14:paraId="34B02E25"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A1989C5"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27" w14:textId="46D9DA1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28"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32" w14:textId="77777777" w:rsidTr="00096F68">
        <w:trPr>
          <w:cantSplit/>
          <w:trHeight w:val="935"/>
          <w:jc w:val="center"/>
        </w:trPr>
        <w:tc>
          <w:tcPr>
            <w:tcW w:w="704" w:type="dxa"/>
            <w:tcBorders>
              <w:top w:val="nil"/>
              <w:left w:val="single" w:sz="4" w:space="0" w:color="auto"/>
              <w:bottom w:val="single" w:sz="4" w:space="0" w:color="auto"/>
              <w:right w:val="single" w:sz="4" w:space="0" w:color="auto"/>
            </w:tcBorders>
            <w:vAlign w:val="center"/>
          </w:tcPr>
          <w:p w14:paraId="34B02E2A" w14:textId="2EAE3DB1" w:rsidR="00471EE4" w:rsidRPr="007669E3" w:rsidRDefault="00EE63E1" w:rsidP="00471EE4">
            <w:pPr>
              <w:jc w:val="center"/>
              <w:rPr>
                <w:rFonts w:ascii="Arial" w:hAnsi="Arial" w:cs="Arial"/>
                <w:sz w:val="20"/>
              </w:rPr>
            </w:pPr>
            <w:r w:rsidRPr="007669E3">
              <w:rPr>
                <w:rFonts w:ascii="Arial" w:hAnsi="Arial" w:cs="Arial"/>
                <w:sz w:val="20"/>
              </w:rPr>
              <w:t>15</w:t>
            </w:r>
          </w:p>
        </w:tc>
        <w:tc>
          <w:tcPr>
            <w:tcW w:w="1276" w:type="dxa"/>
            <w:tcBorders>
              <w:top w:val="nil"/>
              <w:left w:val="single" w:sz="4" w:space="0" w:color="auto"/>
              <w:bottom w:val="single" w:sz="4" w:space="0" w:color="auto"/>
              <w:right w:val="single" w:sz="4" w:space="0" w:color="auto"/>
            </w:tcBorders>
            <w:vAlign w:val="center"/>
          </w:tcPr>
          <w:p w14:paraId="34B02E2B" w14:textId="77777777" w:rsidR="00471EE4" w:rsidRPr="007669E3" w:rsidRDefault="00471EE4" w:rsidP="00471EE4">
            <w:pPr>
              <w:jc w:val="center"/>
              <w:rPr>
                <w:rFonts w:ascii="Arial" w:hAnsi="Arial" w:cs="Arial"/>
                <w:sz w:val="20"/>
              </w:rPr>
            </w:pPr>
            <w:r w:rsidRPr="007669E3">
              <w:rPr>
                <w:rFonts w:ascii="Arial" w:hAnsi="Arial" w:cs="Arial"/>
                <w:sz w:val="20"/>
              </w:rPr>
              <w:t>E22</w:t>
            </w:r>
          </w:p>
        </w:tc>
        <w:tc>
          <w:tcPr>
            <w:tcW w:w="3403" w:type="dxa"/>
            <w:tcBorders>
              <w:top w:val="nil"/>
              <w:left w:val="nil"/>
              <w:bottom w:val="single" w:sz="4" w:space="0" w:color="auto"/>
              <w:right w:val="single" w:sz="4" w:space="0" w:color="auto"/>
            </w:tcBorders>
            <w:vAlign w:val="center"/>
          </w:tcPr>
          <w:p w14:paraId="34B02E2C"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értékpapírok állományának havi adatai</w:t>
            </w:r>
          </w:p>
        </w:tc>
        <w:tc>
          <w:tcPr>
            <w:tcW w:w="3118" w:type="dxa"/>
            <w:tcBorders>
              <w:top w:val="nil"/>
              <w:left w:val="nil"/>
              <w:bottom w:val="single" w:sz="4" w:space="0" w:color="auto"/>
              <w:right w:val="single" w:sz="4" w:space="0" w:color="auto"/>
            </w:tcBorders>
            <w:vAlign w:val="center"/>
          </w:tcPr>
          <w:p w14:paraId="78B27E73" w14:textId="19F0EC72"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E2E"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BDEF51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30" w14:textId="2E907FF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31"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15. munkanap</w:t>
            </w:r>
          </w:p>
        </w:tc>
      </w:tr>
      <w:tr w:rsidR="008F5380" w:rsidRPr="007669E3" w14:paraId="34B02E3B" w14:textId="77777777" w:rsidTr="00096F68">
        <w:trPr>
          <w:cantSplit/>
          <w:trHeight w:val="1235"/>
          <w:jc w:val="center"/>
        </w:trPr>
        <w:tc>
          <w:tcPr>
            <w:tcW w:w="704" w:type="dxa"/>
            <w:tcBorders>
              <w:top w:val="nil"/>
              <w:left w:val="single" w:sz="4" w:space="0" w:color="auto"/>
              <w:bottom w:val="single" w:sz="4" w:space="0" w:color="auto"/>
              <w:right w:val="single" w:sz="4" w:space="0" w:color="auto"/>
            </w:tcBorders>
            <w:vAlign w:val="center"/>
          </w:tcPr>
          <w:p w14:paraId="34B02E33" w14:textId="6D81756E" w:rsidR="00471EE4" w:rsidRPr="007669E3" w:rsidRDefault="00EE63E1" w:rsidP="00471EE4">
            <w:pPr>
              <w:jc w:val="center"/>
              <w:rPr>
                <w:rFonts w:ascii="Arial" w:hAnsi="Arial" w:cs="Arial"/>
                <w:sz w:val="20"/>
              </w:rPr>
            </w:pPr>
            <w:r w:rsidRPr="007669E3">
              <w:rPr>
                <w:rFonts w:ascii="Arial" w:hAnsi="Arial" w:cs="Arial"/>
                <w:sz w:val="20"/>
              </w:rPr>
              <w:t>16</w:t>
            </w:r>
          </w:p>
        </w:tc>
        <w:tc>
          <w:tcPr>
            <w:tcW w:w="1276" w:type="dxa"/>
            <w:tcBorders>
              <w:top w:val="nil"/>
              <w:left w:val="single" w:sz="4" w:space="0" w:color="auto"/>
              <w:bottom w:val="single" w:sz="4" w:space="0" w:color="auto"/>
              <w:right w:val="single" w:sz="4" w:space="0" w:color="auto"/>
            </w:tcBorders>
            <w:vAlign w:val="center"/>
          </w:tcPr>
          <w:p w14:paraId="34B02E34" w14:textId="77777777" w:rsidR="00471EE4" w:rsidRPr="007669E3" w:rsidRDefault="00471EE4" w:rsidP="00471EE4">
            <w:pPr>
              <w:jc w:val="center"/>
              <w:rPr>
                <w:rFonts w:ascii="Arial" w:hAnsi="Arial" w:cs="Arial"/>
                <w:sz w:val="20"/>
              </w:rPr>
            </w:pPr>
            <w:r w:rsidRPr="007669E3">
              <w:rPr>
                <w:rFonts w:ascii="Arial" w:hAnsi="Arial" w:cs="Arial"/>
                <w:sz w:val="20"/>
              </w:rPr>
              <w:t>E23</w:t>
            </w:r>
          </w:p>
        </w:tc>
        <w:tc>
          <w:tcPr>
            <w:tcW w:w="3403" w:type="dxa"/>
            <w:tcBorders>
              <w:top w:val="nil"/>
              <w:left w:val="nil"/>
              <w:bottom w:val="single" w:sz="4" w:space="0" w:color="auto"/>
              <w:right w:val="single" w:sz="4" w:space="0" w:color="auto"/>
            </w:tcBorders>
            <w:vAlign w:val="center"/>
          </w:tcPr>
          <w:p w14:paraId="34B02E35" w14:textId="77777777" w:rsidR="00471EE4" w:rsidRPr="007669E3" w:rsidRDefault="00471EE4" w:rsidP="00471EE4">
            <w:pPr>
              <w:rPr>
                <w:rFonts w:ascii="Arial" w:hAnsi="Arial" w:cs="Arial"/>
                <w:sz w:val="20"/>
              </w:rPr>
            </w:pPr>
            <w:r w:rsidRPr="007669E3">
              <w:rPr>
                <w:rFonts w:ascii="Arial" w:hAnsi="Arial" w:cs="Arial"/>
                <w:sz w:val="20"/>
              </w:rPr>
              <w:t>A központi értéktárnál vezetett egyesített összevont értékpapírszámlákon és biztosíték értékpapír letéti számlákon lévő értékpapír-állományok</w:t>
            </w:r>
          </w:p>
        </w:tc>
        <w:tc>
          <w:tcPr>
            <w:tcW w:w="3118" w:type="dxa"/>
            <w:tcBorders>
              <w:top w:val="nil"/>
              <w:left w:val="nil"/>
              <w:bottom w:val="single" w:sz="4" w:space="0" w:color="auto"/>
              <w:right w:val="single" w:sz="4" w:space="0" w:color="auto"/>
            </w:tcBorders>
            <w:vAlign w:val="center"/>
          </w:tcPr>
          <w:p w14:paraId="34B02E36"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37"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013E85D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39" w14:textId="788B12B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3A"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3. munkanap</w:t>
            </w:r>
          </w:p>
        </w:tc>
      </w:tr>
      <w:tr w:rsidR="008F5380" w:rsidRPr="007669E3" w14:paraId="34B02E44" w14:textId="77777777" w:rsidTr="00096F68">
        <w:trPr>
          <w:cantSplit/>
          <w:trHeight w:val="981"/>
          <w:jc w:val="center"/>
        </w:trPr>
        <w:tc>
          <w:tcPr>
            <w:tcW w:w="704" w:type="dxa"/>
            <w:tcBorders>
              <w:top w:val="nil"/>
              <w:left w:val="single" w:sz="4" w:space="0" w:color="auto"/>
              <w:bottom w:val="single" w:sz="4" w:space="0" w:color="auto"/>
              <w:right w:val="single" w:sz="4" w:space="0" w:color="auto"/>
            </w:tcBorders>
            <w:vAlign w:val="center"/>
          </w:tcPr>
          <w:p w14:paraId="34B02E3C" w14:textId="1A82FDC4" w:rsidR="00471EE4" w:rsidRPr="007669E3" w:rsidRDefault="00EE63E1" w:rsidP="00471EE4">
            <w:pPr>
              <w:jc w:val="center"/>
              <w:rPr>
                <w:rFonts w:ascii="Arial" w:hAnsi="Arial" w:cs="Arial"/>
                <w:sz w:val="20"/>
              </w:rPr>
            </w:pPr>
            <w:r w:rsidRPr="007669E3">
              <w:rPr>
                <w:rFonts w:ascii="Arial" w:hAnsi="Arial" w:cs="Arial"/>
                <w:sz w:val="20"/>
              </w:rPr>
              <w:t>17</w:t>
            </w:r>
          </w:p>
        </w:tc>
        <w:tc>
          <w:tcPr>
            <w:tcW w:w="1276" w:type="dxa"/>
            <w:tcBorders>
              <w:top w:val="nil"/>
              <w:left w:val="single" w:sz="4" w:space="0" w:color="auto"/>
              <w:bottom w:val="single" w:sz="4" w:space="0" w:color="auto"/>
              <w:right w:val="single" w:sz="4" w:space="0" w:color="auto"/>
            </w:tcBorders>
            <w:vAlign w:val="center"/>
          </w:tcPr>
          <w:p w14:paraId="34B02E3D" w14:textId="77777777" w:rsidR="00471EE4" w:rsidRPr="007669E3" w:rsidRDefault="00471EE4" w:rsidP="00471EE4">
            <w:pPr>
              <w:jc w:val="center"/>
              <w:rPr>
                <w:rFonts w:ascii="Arial" w:hAnsi="Arial" w:cs="Arial"/>
                <w:sz w:val="20"/>
              </w:rPr>
            </w:pPr>
            <w:r w:rsidRPr="007669E3">
              <w:rPr>
                <w:rFonts w:ascii="Arial" w:hAnsi="Arial" w:cs="Arial"/>
                <w:sz w:val="20"/>
              </w:rPr>
              <w:t>E24</w:t>
            </w:r>
          </w:p>
        </w:tc>
        <w:tc>
          <w:tcPr>
            <w:tcW w:w="3403" w:type="dxa"/>
            <w:tcBorders>
              <w:top w:val="nil"/>
              <w:left w:val="nil"/>
              <w:bottom w:val="single" w:sz="4" w:space="0" w:color="auto"/>
              <w:right w:val="single" w:sz="4" w:space="0" w:color="auto"/>
            </w:tcBorders>
            <w:vAlign w:val="center"/>
          </w:tcPr>
          <w:p w14:paraId="34B02E3E"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értékpapírok állományának napi adatai</w:t>
            </w:r>
          </w:p>
        </w:tc>
        <w:tc>
          <w:tcPr>
            <w:tcW w:w="3118" w:type="dxa"/>
            <w:tcBorders>
              <w:top w:val="nil"/>
              <w:left w:val="nil"/>
              <w:bottom w:val="single" w:sz="4" w:space="0" w:color="auto"/>
              <w:right w:val="single" w:sz="4" w:space="0" w:color="auto"/>
            </w:tcBorders>
            <w:vAlign w:val="center"/>
          </w:tcPr>
          <w:p w14:paraId="34B02E3F" w14:textId="77777777" w:rsidR="00471EE4" w:rsidRPr="007669E3" w:rsidRDefault="00471EE4" w:rsidP="00471EE4">
            <w:pPr>
              <w:rPr>
                <w:rFonts w:ascii="Arial" w:hAnsi="Arial" w:cs="Arial"/>
                <w:sz w:val="20"/>
              </w:rPr>
            </w:pPr>
            <w:r w:rsidRPr="007669E3">
              <w:rPr>
                <w:rFonts w:ascii="Arial" w:hAnsi="Arial" w:cs="Arial"/>
                <w:sz w:val="20"/>
              </w:rPr>
              <w:t>a hitelintézeti csoporthoz tartozó, nem csoportvezető, magyarországi székhelyű bank kivételével a bank, az ezen típusú EGT-fióktelep, valamint a kijelölt szakosított hitelintézet</w:t>
            </w:r>
          </w:p>
        </w:tc>
        <w:tc>
          <w:tcPr>
            <w:tcW w:w="1843" w:type="dxa"/>
            <w:tcBorders>
              <w:top w:val="nil"/>
              <w:left w:val="nil"/>
              <w:bottom w:val="single" w:sz="4" w:space="0" w:color="auto"/>
              <w:right w:val="single" w:sz="4" w:space="0" w:color="auto"/>
            </w:tcBorders>
            <w:vAlign w:val="center"/>
          </w:tcPr>
          <w:p w14:paraId="34B02E40"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68F66BA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42" w14:textId="0A5A798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43" w14:textId="6008CAB1" w:rsidR="00471EE4" w:rsidRPr="007669E3" w:rsidRDefault="00471EE4" w:rsidP="00471EE4">
            <w:pPr>
              <w:jc w:val="center"/>
              <w:rPr>
                <w:rFonts w:ascii="Arial" w:hAnsi="Arial" w:cs="Arial"/>
                <w:sz w:val="20"/>
              </w:rPr>
            </w:pPr>
            <w:r w:rsidRPr="007669E3">
              <w:rPr>
                <w:rFonts w:ascii="Arial" w:hAnsi="Arial" w:cs="Arial"/>
                <w:sz w:val="20"/>
              </w:rPr>
              <w:t xml:space="preserve">tárgyidőszakot követő munkanap </w:t>
            </w:r>
            <w:r w:rsidR="004D036B">
              <w:rPr>
                <w:rFonts w:ascii="Arial" w:hAnsi="Arial" w:cs="Arial"/>
                <w:sz w:val="20"/>
              </w:rPr>
              <w:t>1</w:t>
            </w:r>
            <w:r w:rsidR="00D257FD">
              <w:rPr>
                <w:rFonts w:ascii="Arial" w:hAnsi="Arial" w:cs="Arial"/>
                <w:sz w:val="20"/>
              </w:rPr>
              <w:t>3</w:t>
            </w:r>
            <w:r w:rsidR="004D036B" w:rsidRPr="007669E3">
              <w:rPr>
                <w:rFonts w:ascii="Arial" w:hAnsi="Arial" w:cs="Arial"/>
                <w:sz w:val="20"/>
              </w:rPr>
              <w:t xml:space="preserve"> </w:t>
            </w:r>
            <w:r w:rsidRPr="007669E3">
              <w:rPr>
                <w:rFonts w:ascii="Arial" w:hAnsi="Arial" w:cs="Arial"/>
                <w:sz w:val="20"/>
              </w:rPr>
              <w:t>óra</w:t>
            </w:r>
          </w:p>
        </w:tc>
      </w:tr>
      <w:tr w:rsidR="008F5380" w:rsidRPr="007669E3" w14:paraId="34B02E4D" w14:textId="77777777" w:rsidTr="00096F68">
        <w:trPr>
          <w:cantSplit/>
          <w:trHeight w:val="751"/>
          <w:jc w:val="center"/>
        </w:trPr>
        <w:tc>
          <w:tcPr>
            <w:tcW w:w="704" w:type="dxa"/>
            <w:tcBorders>
              <w:top w:val="nil"/>
              <w:left w:val="single" w:sz="4" w:space="0" w:color="auto"/>
              <w:bottom w:val="single" w:sz="4" w:space="0" w:color="auto"/>
              <w:right w:val="single" w:sz="4" w:space="0" w:color="auto"/>
            </w:tcBorders>
            <w:vAlign w:val="center"/>
          </w:tcPr>
          <w:p w14:paraId="34B02E45" w14:textId="2E4E04F9" w:rsidR="00471EE4" w:rsidRPr="007669E3" w:rsidRDefault="00EE63E1" w:rsidP="00471EE4">
            <w:pPr>
              <w:jc w:val="center"/>
              <w:rPr>
                <w:rFonts w:ascii="Arial" w:hAnsi="Arial" w:cs="Arial"/>
                <w:sz w:val="20"/>
              </w:rPr>
            </w:pPr>
            <w:r w:rsidRPr="007669E3">
              <w:rPr>
                <w:rFonts w:ascii="Arial" w:hAnsi="Arial" w:cs="Arial"/>
                <w:sz w:val="20"/>
              </w:rPr>
              <w:lastRenderedPageBreak/>
              <w:t>18</w:t>
            </w:r>
          </w:p>
        </w:tc>
        <w:tc>
          <w:tcPr>
            <w:tcW w:w="1276" w:type="dxa"/>
            <w:tcBorders>
              <w:top w:val="nil"/>
              <w:left w:val="single" w:sz="4" w:space="0" w:color="auto"/>
              <w:bottom w:val="single" w:sz="4" w:space="0" w:color="auto"/>
              <w:right w:val="single" w:sz="4" w:space="0" w:color="auto"/>
            </w:tcBorders>
            <w:vAlign w:val="center"/>
          </w:tcPr>
          <w:p w14:paraId="34B02E46" w14:textId="77777777" w:rsidR="00471EE4" w:rsidRPr="007669E3" w:rsidRDefault="00471EE4" w:rsidP="00471EE4">
            <w:pPr>
              <w:jc w:val="center"/>
              <w:rPr>
                <w:rFonts w:ascii="Arial" w:hAnsi="Arial" w:cs="Arial"/>
                <w:sz w:val="20"/>
              </w:rPr>
            </w:pPr>
            <w:r w:rsidRPr="007669E3">
              <w:rPr>
                <w:rFonts w:ascii="Arial" w:hAnsi="Arial" w:cs="Arial"/>
                <w:sz w:val="20"/>
              </w:rPr>
              <w:t>E27</w:t>
            </w:r>
          </w:p>
        </w:tc>
        <w:tc>
          <w:tcPr>
            <w:tcW w:w="3403" w:type="dxa"/>
            <w:tcBorders>
              <w:top w:val="nil"/>
              <w:left w:val="nil"/>
              <w:bottom w:val="single" w:sz="4" w:space="0" w:color="auto"/>
              <w:right w:val="single" w:sz="4" w:space="0" w:color="auto"/>
            </w:tcBorders>
            <w:vAlign w:val="center"/>
          </w:tcPr>
          <w:p w14:paraId="34B02E47" w14:textId="0400B2E8" w:rsidR="00471EE4" w:rsidRPr="007669E3" w:rsidRDefault="00471EE4" w:rsidP="00471EE4">
            <w:pPr>
              <w:rPr>
                <w:rFonts w:ascii="Arial" w:hAnsi="Arial" w:cs="Arial"/>
                <w:sz w:val="20"/>
              </w:rPr>
            </w:pPr>
            <w:r w:rsidRPr="007669E3">
              <w:rPr>
                <w:rFonts w:ascii="Arial" w:hAnsi="Arial" w:cs="Arial"/>
                <w:sz w:val="20"/>
              </w:rPr>
              <w:t xml:space="preserve">Értékpapírok központi értéktár által kiadott ISIN kódjai és egyéb alapadatai </w:t>
            </w:r>
          </w:p>
        </w:tc>
        <w:tc>
          <w:tcPr>
            <w:tcW w:w="3118" w:type="dxa"/>
            <w:tcBorders>
              <w:top w:val="nil"/>
              <w:left w:val="nil"/>
              <w:bottom w:val="single" w:sz="4" w:space="0" w:color="auto"/>
              <w:right w:val="single" w:sz="4" w:space="0" w:color="auto"/>
            </w:tcBorders>
            <w:vAlign w:val="center"/>
          </w:tcPr>
          <w:p w14:paraId="34B02E48"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49" w14:textId="4ABC03A0"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2499527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4B" w14:textId="4BF4478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4C" w14:textId="672327D5" w:rsidR="00920E18"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56" w14:textId="77777777" w:rsidTr="00096F68">
        <w:trPr>
          <w:cantSplit/>
          <w:trHeight w:val="695"/>
          <w:jc w:val="center"/>
        </w:trPr>
        <w:tc>
          <w:tcPr>
            <w:tcW w:w="704" w:type="dxa"/>
            <w:tcBorders>
              <w:top w:val="nil"/>
              <w:left w:val="single" w:sz="4" w:space="0" w:color="auto"/>
              <w:bottom w:val="single" w:sz="4" w:space="0" w:color="auto"/>
              <w:right w:val="single" w:sz="4" w:space="0" w:color="auto"/>
            </w:tcBorders>
            <w:vAlign w:val="center"/>
          </w:tcPr>
          <w:p w14:paraId="34B02E4E" w14:textId="022183DA" w:rsidR="00471EE4" w:rsidRPr="007669E3" w:rsidRDefault="00EE63E1" w:rsidP="00471EE4">
            <w:pPr>
              <w:jc w:val="center"/>
              <w:rPr>
                <w:rFonts w:ascii="Arial" w:hAnsi="Arial" w:cs="Arial"/>
                <w:sz w:val="20"/>
              </w:rPr>
            </w:pPr>
            <w:r w:rsidRPr="007669E3">
              <w:rPr>
                <w:rFonts w:ascii="Arial" w:hAnsi="Arial" w:cs="Arial"/>
                <w:sz w:val="20"/>
              </w:rPr>
              <w:t>19</w:t>
            </w:r>
          </w:p>
        </w:tc>
        <w:tc>
          <w:tcPr>
            <w:tcW w:w="1276" w:type="dxa"/>
            <w:tcBorders>
              <w:top w:val="nil"/>
              <w:left w:val="single" w:sz="4" w:space="0" w:color="auto"/>
              <w:bottom w:val="single" w:sz="4" w:space="0" w:color="auto"/>
              <w:right w:val="single" w:sz="4" w:space="0" w:color="auto"/>
            </w:tcBorders>
            <w:vAlign w:val="center"/>
          </w:tcPr>
          <w:p w14:paraId="34B02E4F" w14:textId="77777777" w:rsidR="00471EE4" w:rsidRPr="007669E3" w:rsidRDefault="00471EE4" w:rsidP="00471EE4">
            <w:pPr>
              <w:jc w:val="center"/>
              <w:rPr>
                <w:rFonts w:ascii="Arial" w:hAnsi="Arial" w:cs="Arial"/>
                <w:sz w:val="20"/>
              </w:rPr>
            </w:pPr>
            <w:r w:rsidRPr="007669E3">
              <w:rPr>
                <w:rFonts w:ascii="Arial" w:hAnsi="Arial" w:cs="Arial"/>
                <w:sz w:val="20"/>
              </w:rPr>
              <w:t>E43</w:t>
            </w:r>
          </w:p>
        </w:tc>
        <w:tc>
          <w:tcPr>
            <w:tcW w:w="3403" w:type="dxa"/>
            <w:tcBorders>
              <w:top w:val="nil"/>
              <w:left w:val="nil"/>
              <w:bottom w:val="single" w:sz="4" w:space="0" w:color="auto"/>
              <w:right w:val="single" w:sz="4" w:space="0" w:color="auto"/>
            </w:tcBorders>
            <w:vAlign w:val="center"/>
          </w:tcPr>
          <w:p w14:paraId="34B02E50" w14:textId="77777777" w:rsidR="00471EE4" w:rsidRPr="007669E3" w:rsidRDefault="00471EE4" w:rsidP="00471EE4">
            <w:pPr>
              <w:rPr>
                <w:rFonts w:ascii="Arial" w:hAnsi="Arial" w:cs="Arial"/>
                <w:sz w:val="20"/>
              </w:rPr>
            </w:pPr>
            <w:r w:rsidRPr="007669E3">
              <w:rPr>
                <w:rFonts w:ascii="Arial" w:hAnsi="Arial" w:cs="Arial"/>
                <w:sz w:val="20"/>
              </w:rPr>
              <w:t xml:space="preserve">Opciós részvényügyletek a BÉT-en </w:t>
            </w:r>
          </w:p>
        </w:tc>
        <w:tc>
          <w:tcPr>
            <w:tcW w:w="3118" w:type="dxa"/>
            <w:tcBorders>
              <w:top w:val="nil"/>
              <w:left w:val="nil"/>
              <w:bottom w:val="single" w:sz="4" w:space="0" w:color="auto"/>
              <w:right w:val="single" w:sz="4" w:space="0" w:color="auto"/>
            </w:tcBorders>
            <w:vAlign w:val="center"/>
          </w:tcPr>
          <w:p w14:paraId="34B02E51"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52"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2A9A298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54" w14:textId="7568843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55" w14:textId="77777777" w:rsidR="00471EE4" w:rsidRPr="007669E3" w:rsidRDefault="00471EE4" w:rsidP="00471EE4">
            <w:pPr>
              <w:jc w:val="center"/>
              <w:rPr>
                <w:rFonts w:ascii="Arial" w:hAnsi="Arial" w:cs="Arial"/>
                <w:sz w:val="20"/>
              </w:rPr>
            </w:pPr>
            <w:r w:rsidRPr="007669E3">
              <w:rPr>
                <w:rFonts w:ascii="Arial" w:hAnsi="Arial" w:cs="Arial"/>
                <w:sz w:val="20"/>
              </w:rPr>
              <w:t>tőzsdenapot követő munkanap 14 óra</w:t>
            </w:r>
          </w:p>
        </w:tc>
      </w:tr>
      <w:tr w:rsidR="008F5380" w:rsidRPr="007669E3" w14:paraId="34B02E5F" w14:textId="77777777" w:rsidTr="00096F68">
        <w:trPr>
          <w:cantSplit/>
          <w:trHeight w:val="1116"/>
          <w:jc w:val="center"/>
        </w:trPr>
        <w:tc>
          <w:tcPr>
            <w:tcW w:w="704" w:type="dxa"/>
            <w:tcBorders>
              <w:top w:val="nil"/>
              <w:left w:val="single" w:sz="4" w:space="0" w:color="auto"/>
              <w:bottom w:val="single" w:sz="4" w:space="0" w:color="auto"/>
              <w:right w:val="single" w:sz="4" w:space="0" w:color="auto"/>
            </w:tcBorders>
            <w:vAlign w:val="center"/>
          </w:tcPr>
          <w:p w14:paraId="34B02E57" w14:textId="5ACBE8EF" w:rsidR="00471EE4" w:rsidRPr="007669E3" w:rsidRDefault="00EE63E1" w:rsidP="00471EE4">
            <w:pPr>
              <w:jc w:val="center"/>
              <w:rPr>
                <w:rFonts w:ascii="Arial" w:hAnsi="Arial" w:cs="Arial"/>
                <w:sz w:val="20"/>
              </w:rPr>
            </w:pPr>
            <w:r w:rsidRPr="007669E3">
              <w:rPr>
                <w:rFonts w:ascii="Arial" w:hAnsi="Arial" w:cs="Arial"/>
                <w:sz w:val="20"/>
              </w:rPr>
              <w:t>20</w:t>
            </w:r>
          </w:p>
        </w:tc>
        <w:tc>
          <w:tcPr>
            <w:tcW w:w="1276" w:type="dxa"/>
            <w:tcBorders>
              <w:top w:val="nil"/>
              <w:left w:val="single" w:sz="4" w:space="0" w:color="auto"/>
              <w:bottom w:val="single" w:sz="4" w:space="0" w:color="auto"/>
              <w:right w:val="single" w:sz="4" w:space="0" w:color="auto"/>
            </w:tcBorders>
            <w:vAlign w:val="center"/>
          </w:tcPr>
          <w:p w14:paraId="34B02E58" w14:textId="77777777" w:rsidR="00471EE4" w:rsidRPr="007669E3" w:rsidRDefault="00471EE4" w:rsidP="00471EE4">
            <w:pPr>
              <w:jc w:val="center"/>
              <w:rPr>
                <w:rFonts w:ascii="Arial" w:hAnsi="Arial" w:cs="Arial"/>
                <w:sz w:val="20"/>
              </w:rPr>
            </w:pPr>
            <w:r w:rsidRPr="007669E3">
              <w:rPr>
                <w:rFonts w:ascii="Arial" w:hAnsi="Arial" w:cs="Arial"/>
                <w:sz w:val="20"/>
              </w:rPr>
              <w:t>E45</w:t>
            </w:r>
          </w:p>
        </w:tc>
        <w:tc>
          <w:tcPr>
            <w:tcW w:w="3403" w:type="dxa"/>
            <w:tcBorders>
              <w:top w:val="nil"/>
              <w:left w:val="nil"/>
              <w:bottom w:val="single" w:sz="4" w:space="0" w:color="auto"/>
              <w:right w:val="single" w:sz="4" w:space="0" w:color="auto"/>
            </w:tcBorders>
            <w:vAlign w:val="center"/>
          </w:tcPr>
          <w:p w14:paraId="34B02E59" w14:textId="77777777" w:rsidR="00471EE4" w:rsidRPr="007669E3" w:rsidRDefault="00471EE4" w:rsidP="00471EE4">
            <w:pPr>
              <w:rPr>
                <w:rFonts w:ascii="Arial" w:hAnsi="Arial" w:cs="Arial"/>
                <w:sz w:val="20"/>
              </w:rPr>
            </w:pPr>
            <w:r w:rsidRPr="007669E3">
              <w:rPr>
                <w:rFonts w:ascii="Arial" w:hAnsi="Arial" w:cs="Arial"/>
                <w:sz w:val="20"/>
              </w:rPr>
              <w:t>A Magyar Államkincstár saját tulajdonában lévő, valamint a nála letétbe helyezett értékpapírok állománya tulajdonosi bontásban</w:t>
            </w:r>
          </w:p>
        </w:tc>
        <w:tc>
          <w:tcPr>
            <w:tcW w:w="3118" w:type="dxa"/>
            <w:tcBorders>
              <w:top w:val="nil"/>
              <w:left w:val="nil"/>
              <w:bottom w:val="single" w:sz="4" w:space="0" w:color="auto"/>
              <w:right w:val="single" w:sz="4" w:space="0" w:color="auto"/>
            </w:tcBorders>
            <w:vAlign w:val="center"/>
          </w:tcPr>
          <w:p w14:paraId="34B02E5A" w14:textId="77777777" w:rsidR="00471EE4" w:rsidRPr="007669E3" w:rsidRDefault="00471EE4" w:rsidP="00471EE4">
            <w:pPr>
              <w:rPr>
                <w:rFonts w:ascii="Arial" w:hAnsi="Arial" w:cs="Arial"/>
                <w:sz w:val="20"/>
              </w:rPr>
            </w:pPr>
            <w:r w:rsidRPr="007669E3">
              <w:rPr>
                <w:rFonts w:ascii="Arial" w:hAnsi="Arial" w:cs="Arial"/>
                <w:sz w:val="20"/>
              </w:rPr>
              <w:t>Magyar Államkincstár (a továbbiakban: MÁK)</w:t>
            </w:r>
          </w:p>
        </w:tc>
        <w:tc>
          <w:tcPr>
            <w:tcW w:w="1843" w:type="dxa"/>
            <w:tcBorders>
              <w:top w:val="nil"/>
              <w:left w:val="nil"/>
              <w:bottom w:val="single" w:sz="4" w:space="0" w:color="auto"/>
              <w:right w:val="single" w:sz="4" w:space="0" w:color="auto"/>
            </w:tcBorders>
            <w:vAlign w:val="center"/>
          </w:tcPr>
          <w:p w14:paraId="34B02E5B"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2871260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5D" w14:textId="45A630F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5E"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E80A38" w:rsidRPr="007669E3" w14:paraId="5C41D170" w14:textId="77777777" w:rsidTr="00096F68">
        <w:trPr>
          <w:cantSplit/>
          <w:trHeight w:val="817"/>
          <w:jc w:val="center"/>
          <w:ins w:id="30" w:author="MNB" w:date="2025-05-28T07:54:00Z"/>
        </w:trPr>
        <w:tc>
          <w:tcPr>
            <w:tcW w:w="704" w:type="dxa"/>
            <w:tcBorders>
              <w:top w:val="nil"/>
              <w:left w:val="single" w:sz="4" w:space="0" w:color="auto"/>
              <w:bottom w:val="single" w:sz="4" w:space="0" w:color="auto"/>
              <w:right w:val="single" w:sz="4" w:space="0" w:color="auto"/>
            </w:tcBorders>
            <w:vAlign w:val="center"/>
          </w:tcPr>
          <w:p w14:paraId="44C648D3" w14:textId="10480F34" w:rsidR="00E80A38" w:rsidRPr="007669E3" w:rsidRDefault="00210122" w:rsidP="00E80A38">
            <w:pPr>
              <w:jc w:val="center"/>
              <w:rPr>
                <w:ins w:id="31" w:author="MNB" w:date="2025-05-28T07:54:00Z"/>
                <w:rFonts w:ascii="Arial" w:hAnsi="Arial" w:cs="Arial"/>
                <w:sz w:val="20"/>
              </w:rPr>
            </w:pPr>
            <w:ins w:id="32" w:author="MNB" w:date="2025-11-03T09:15:00Z" w16du:dateUtc="2025-11-03T08:15:00Z">
              <w:r>
                <w:rPr>
                  <w:rFonts w:ascii="Arial" w:hAnsi="Arial" w:cs="Arial"/>
                  <w:sz w:val="20"/>
                </w:rPr>
                <w:t>20a</w:t>
              </w:r>
            </w:ins>
          </w:p>
        </w:tc>
        <w:tc>
          <w:tcPr>
            <w:tcW w:w="1276" w:type="dxa"/>
            <w:tcBorders>
              <w:top w:val="nil"/>
              <w:left w:val="single" w:sz="4" w:space="0" w:color="auto"/>
              <w:bottom w:val="single" w:sz="4" w:space="0" w:color="auto"/>
              <w:right w:val="single" w:sz="4" w:space="0" w:color="auto"/>
            </w:tcBorders>
            <w:vAlign w:val="center"/>
          </w:tcPr>
          <w:p w14:paraId="05E4A9B6" w14:textId="27223864" w:rsidR="00E80A38" w:rsidRPr="007669E3" w:rsidRDefault="00E80A38" w:rsidP="00E80A38">
            <w:pPr>
              <w:jc w:val="center"/>
              <w:rPr>
                <w:ins w:id="33" w:author="MNB" w:date="2025-05-28T07:54:00Z"/>
                <w:rFonts w:ascii="Arial" w:hAnsi="Arial" w:cs="Arial"/>
                <w:sz w:val="20"/>
              </w:rPr>
            </w:pPr>
            <w:ins w:id="34" w:author="MNB" w:date="2025-05-28T07:54:00Z">
              <w:r>
                <w:rPr>
                  <w:rFonts w:ascii="Arial" w:hAnsi="Arial" w:cs="Arial"/>
                  <w:sz w:val="20"/>
                </w:rPr>
                <w:t>E46</w:t>
              </w:r>
            </w:ins>
          </w:p>
        </w:tc>
        <w:tc>
          <w:tcPr>
            <w:tcW w:w="3403" w:type="dxa"/>
            <w:tcBorders>
              <w:top w:val="nil"/>
              <w:left w:val="nil"/>
              <w:bottom w:val="single" w:sz="4" w:space="0" w:color="auto"/>
              <w:right w:val="single" w:sz="4" w:space="0" w:color="auto"/>
            </w:tcBorders>
            <w:vAlign w:val="center"/>
          </w:tcPr>
          <w:p w14:paraId="304F638A" w14:textId="0E835B2E" w:rsidR="00E80A38" w:rsidRPr="00E80A38" w:rsidRDefault="000F31E3" w:rsidP="00E80A38">
            <w:pPr>
              <w:rPr>
                <w:ins w:id="35" w:author="MNB" w:date="2025-05-28T07:54:00Z"/>
                <w:rFonts w:ascii="Arial" w:hAnsi="Arial" w:cs="Arial"/>
                <w:sz w:val="20"/>
              </w:rPr>
            </w:pPr>
            <w:ins w:id="36" w:author="MNB" w:date="2025-05-28T08:07:00Z">
              <w:r>
                <w:rPr>
                  <w:rFonts w:ascii="Arial" w:hAnsi="Arial" w:cs="Arial"/>
                  <w:sz w:val="20"/>
                </w:rPr>
                <w:t>B</w:t>
              </w:r>
            </w:ins>
            <w:ins w:id="37" w:author="MNB" w:date="2025-05-28T07:54:00Z">
              <w:r w:rsidR="00E80A38" w:rsidRPr="0004227C">
                <w:rPr>
                  <w:rFonts w:ascii="Arial" w:hAnsi="Arial" w:cs="Arial"/>
                  <w:sz w:val="20"/>
                </w:rPr>
                <w:t>elföldi (rezidens) magánszemélyek részére letétkezelt (rezidensek és nem rezidensek által kibocsátott) értékpapírok állománya</w:t>
              </w:r>
            </w:ins>
          </w:p>
        </w:tc>
        <w:tc>
          <w:tcPr>
            <w:tcW w:w="3118" w:type="dxa"/>
            <w:tcBorders>
              <w:top w:val="nil"/>
              <w:left w:val="nil"/>
              <w:bottom w:val="single" w:sz="4" w:space="0" w:color="auto"/>
              <w:right w:val="single" w:sz="4" w:space="0" w:color="auto"/>
            </w:tcBorders>
            <w:vAlign w:val="center"/>
          </w:tcPr>
          <w:p w14:paraId="70AA765A" w14:textId="32A43395" w:rsidR="00E80A38" w:rsidRPr="007669E3" w:rsidRDefault="000F31E3" w:rsidP="00E80A38">
            <w:pPr>
              <w:rPr>
                <w:ins w:id="38" w:author="MNB" w:date="2025-05-28T07:54:00Z"/>
                <w:rFonts w:ascii="Arial" w:hAnsi="Arial" w:cs="Arial"/>
                <w:sz w:val="20"/>
              </w:rPr>
            </w:pPr>
            <w:ins w:id="39" w:author="MNB" w:date="2025-05-28T08:07:00Z">
              <w:r w:rsidRPr="000F31E3">
                <w:rPr>
                  <w:rFonts w:ascii="Arial" w:hAnsi="Arial" w:cs="Arial"/>
                  <w:sz w:val="20"/>
                </w:rPr>
                <w:t>letétkezel</w:t>
              </w:r>
            </w:ins>
            <w:ins w:id="40" w:author="MNB" w:date="2025-11-03T09:15:00Z" w16du:dateUtc="2025-11-03T08:15:00Z">
              <w:r w:rsidR="00210122">
                <w:rPr>
                  <w:rFonts w:ascii="Arial" w:hAnsi="Arial" w:cs="Arial"/>
                  <w:sz w:val="20"/>
                </w:rPr>
                <w:t xml:space="preserve">ési </w:t>
              </w:r>
            </w:ins>
            <w:ins w:id="41" w:author="MNB" w:date="2025-06-05T13:58:00Z">
              <w:r w:rsidR="007207C8">
                <w:rPr>
                  <w:rFonts w:ascii="Arial" w:hAnsi="Arial" w:cs="Arial"/>
                  <w:sz w:val="20"/>
                </w:rPr>
                <w:t>tevékenységet végző</w:t>
              </w:r>
            </w:ins>
            <w:ins w:id="42" w:author="MNB" w:date="2025-05-28T08:07:00Z">
              <w:r w:rsidRPr="000F31E3">
                <w:rPr>
                  <w:rFonts w:ascii="Arial" w:hAnsi="Arial" w:cs="Arial"/>
                  <w:sz w:val="20"/>
                </w:rPr>
                <w:t xml:space="preserve"> hitelintézet</w:t>
              </w:r>
            </w:ins>
            <w:ins w:id="43" w:author="MNB" w:date="2025-05-28T08:09:00Z">
              <w:r>
                <w:rPr>
                  <w:rFonts w:ascii="Arial" w:hAnsi="Arial" w:cs="Arial"/>
                  <w:sz w:val="20"/>
                </w:rPr>
                <w:t xml:space="preserve">, </w:t>
              </w:r>
            </w:ins>
            <w:ins w:id="44" w:author="MNB" w:date="2025-05-28T08:07:00Z">
              <w:r w:rsidRPr="000F31E3">
                <w:rPr>
                  <w:rFonts w:ascii="Arial" w:hAnsi="Arial" w:cs="Arial"/>
                  <w:sz w:val="20"/>
                </w:rPr>
                <w:t>befektetési vállalkozás</w:t>
              </w:r>
            </w:ins>
            <w:ins w:id="45" w:author="MNB" w:date="2025-05-28T08:09:00Z">
              <w:r>
                <w:rPr>
                  <w:rFonts w:ascii="Arial" w:hAnsi="Arial" w:cs="Arial"/>
                  <w:sz w:val="20"/>
                </w:rPr>
                <w:t>, b</w:t>
              </w:r>
            </w:ins>
            <w:ins w:id="46" w:author="MNB" w:date="2025-05-28T08:07:00Z">
              <w:r w:rsidRPr="000F31E3">
                <w:rPr>
                  <w:rFonts w:ascii="Arial" w:hAnsi="Arial" w:cs="Arial"/>
                  <w:sz w:val="20"/>
                </w:rPr>
                <w:t>efektetési alapkezelő</w:t>
              </w:r>
            </w:ins>
            <w:ins w:id="47" w:author="MNB" w:date="2025-05-28T08:08:00Z">
              <w:r>
                <w:rPr>
                  <w:rFonts w:ascii="Arial" w:hAnsi="Arial" w:cs="Arial"/>
                  <w:sz w:val="20"/>
                </w:rPr>
                <w:t xml:space="preserve">, </w:t>
              </w:r>
            </w:ins>
            <w:ins w:id="48" w:author="MNB" w:date="2025-05-28T08:07:00Z">
              <w:r w:rsidRPr="000F31E3">
                <w:rPr>
                  <w:rFonts w:ascii="Arial" w:hAnsi="Arial" w:cs="Arial"/>
                  <w:sz w:val="20"/>
                </w:rPr>
                <w:t xml:space="preserve">az </w:t>
              </w:r>
            </w:ins>
            <w:ins w:id="49" w:author="MNB" w:date="2025-05-28T08:08:00Z">
              <w:r>
                <w:rPr>
                  <w:rFonts w:ascii="Arial" w:hAnsi="Arial" w:cs="Arial"/>
                  <w:sz w:val="20"/>
                </w:rPr>
                <w:t xml:space="preserve">ezen </w:t>
              </w:r>
            </w:ins>
            <w:ins w:id="50" w:author="MNB" w:date="2025-05-28T08:07:00Z">
              <w:r w:rsidRPr="000F31E3">
                <w:rPr>
                  <w:rFonts w:ascii="Arial" w:hAnsi="Arial" w:cs="Arial"/>
                  <w:sz w:val="20"/>
                </w:rPr>
                <w:t xml:space="preserve">típusú </w:t>
              </w:r>
            </w:ins>
            <w:ins w:id="51" w:author="MNB" w:date="2025-06-05T13:58:00Z">
              <w:r w:rsidR="007207C8">
                <w:rPr>
                  <w:rFonts w:ascii="Arial" w:hAnsi="Arial" w:cs="Arial"/>
                  <w:sz w:val="20"/>
                </w:rPr>
                <w:br/>
              </w:r>
            </w:ins>
            <w:ins w:id="52" w:author="MNB" w:date="2025-05-28T08:07:00Z">
              <w:r w:rsidRPr="000F31E3">
                <w:rPr>
                  <w:rFonts w:ascii="Arial" w:hAnsi="Arial" w:cs="Arial"/>
                  <w:sz w:val="20"/>
                </w:rPr>
                <w:t>EGT</w:t>
              </w:r>
            </w:ins>
            <w:ins w:id="53" w:author="MNB" w:date="2025-06-05T13:58:00Z">
              <w:r w:rsidR="007207C8">
                <w:rPr>
                  <w:rFonts w:ascii="Arial" w:hAnsi="Arial" w:cs="Arial"/>
                  <w:sz w:val="20"/>
                </w:rPr>
                <w:t>-</w:t>
              </w:r>
            </w:ins>
            <w:ins w:id="54" w:author="MNB" w:date="2025-05-28T08:07:00Z">
              <w:r w:rsidRPr="000F31E3">
                <w:rPr>
                  <w:rFonts w:ascii="Arial" w:hAnsi="Arial" w:cs="Arial"/>
                  <w:sz w:val="20"/>
                </w:rPr>
                <w:t>fióktelep</w:t>
              </w:r>
            </w:ins>
            <w:ins w:id="55" w:author="MNB" w:date="2025-05-28T08:08:00Z">
              <w:r>
                <w:rPr>
                  <w:rFonts w:ascii="Arial" w:hAnsi="Arial" w:cs="Arial"/>
                  <w:sz w:val="20"/>
                </w:rPr>
                <w:t xml:space="preserve">, </w:t>
              </w:r>
            </w:ins>
            <w:ins w:id="56" w:author="MNB" w:date="2025-05-28T08:07:00Z">
              <w:r w:rsidRPr="000F31E3">
                <w:rPr>
                  <w:rFonts w:ascii="Arial" w:hAnsi="Arial" w:cs="Arial"/>
                  <w:sz w:val="20"/>
                </w:rPr>
                <w:t>M</w:t>
              </w:r>
            </w:ins>
            <w:ins w:id="57" w:author="MNB" w:date="2025-05-28T08:08:00Z">
              <w:r>
                <w:rPr>
                  <w:rFonts w:ascii="Arial" w:hAnsi="Arial" w:cs="Arial"/>
                  <w:sz w:val="20"/>
                </w:rPr>
                <w:t>ÁK</w:t>
              </w:r>
            </w:ins>
          </w:p>
        </w:tc>
        <w:tc>
          <w:tcPr>
            <w:tcW w:w="1843" w:type="dxa"/>
            <w:tcBorders>
              <w:top w:val="nil"/>
              <w:left w:val="nil"/>
              <w:bottom w:val="single" w:sz="4" w:space="0" w:color="auto"/>
              <w:right w:val="single" w:sz="4" w:space="0" w:color="auto"/>
            </w:tcBorders>
            <w:vAlign w:val="center"/>
          </w:tcPr>
          <w:p w14:paraId="568B5700" w14:textId="203A97D1" w:rsidR="00E80A38" w:rsidRPr="007669E3" w:rsidRDefault="00E80A38" w:rsidP="00E80A38">
            <w:pPr>
              <w:jc w:val="center"/>
              <w:rPr>
                <w:ins w:id="58" w:author="MNB" w:date="2025-05-28T07:54:00Z"/>
                <w:rFonts w:ascii="Arial" w:hAnsi="Arial" w:cs="Arial"/>
                <w:sz w:val="20"/>
              </w:rPr>
            </w:pPr>
            <w:ins w:id="59" w:author="MNB" w:date="2025-05-28T07:55:00Z">
              <w:r>
                <w:rPr>
                  <w:rFonts w:ascii="Arial" w:hAnsi="Arial" w:cs="Arial"/>
                  <w:sz w:val="20"/>
                </w:rPr>
                <w:t>f</w:t>
              </w:r>
            </w:ins>
            <w:ins w:id="60" w:author="MNB" w:date="2025-05-28T07:56:00Z">
              <w:r>
                <w:rPr>
                  <w:rFonts w:ascii="Arial" w:hAnsi="Arial" w:cs="Arial"/>
                  <w:sz w:val="20"/>
                </w:rPr>
                <w:t>éléves</w:t>
              </w:r>
            </w:ins>
          </w:p>
        </w:tc>
        <w:tc>
          <w:tcPr>
            <w:tcW w:w="2268" w:type="dxa"/>
            <w:tcBorders>
              <w:top w:val="nil"/>
              <w:left w:val="nil"/>
              <w:bottom w:val="single" w:sz="4" w:space="0" w:color="auto"/>
              <w:right w:val="single" w:sz="4" w:space="0" w:color="auto"/>
            </w:tcBorders>
            <w:vAlign w:val="center"/>
          </w:tcPr>
          <w:p w14:paraId="66BD7A48" w14:textId="77777777" w:rsidR="00E80A38" w:rsidRPr="007669E3" w:rsidRDefault="00E80A38" w:rsidP="00E80A38">
            <w:pPr>
              <w:jc w:val="center"/>
              <w:rPr>
                <w:ins w:id="61" w:author="MNB" w:date="2025-05-28T07:56:00Z"/>
                <w:rFonts w:ascii="Arial" w:hAnsi="Arial" w:cs="Arial"/>
                <w:sz w:val="20"/>
              </w:rPr>
            </w:pPr>
            <w:ins w:id="62" w:author="MNB" w:date="2025-05-28T07:56:00Z">
              <w:r w:rsidRPr="007669E3">
                <w:rPr>
                  <w:rFonts w:ascii="Arial" w:hAnsi="Arial" w:cs="Arial"/>
                  <w:sz w:val="20"/>
                </w:rPr>
                <w:t>elektronikus úton</w:t>
              </w:r>
            </w:ins>
          </w:p>
          <w:p w14:paraId="3A958207" w14:textId="0E09073B" w:rsidR="00E80A38" w:rsidRPr="007669E3" w:rsidRDefault="00E80A38" w:rsidP="00E80A38">
            <w:pPr>
              <w:jc w:val="center"/>
              <w:rPr>
                <w:ins w:id="63" w:author="MNB" w:date="2025-05-28T07:54:00Z"/>
                <w:rFonts w:ascii="Arial" w:hAnsi="Arial" w:cs="Arial"/>
                <w:sz w:val="20"/>
              </w:rPr>
            </w:pPr>
            <w:ins w:id="64" w:author="MNB" w:date="2025-05-28T07:56:00Z">
              <w:r w:rsidRPr="007669E3">
                <w:rPr>
                  <w:rFonts w:ascii="Arial" w:hAnsi="Arial" w:cs="Arial"/>
                  <w:sz w:val="20"/>
                </w:rPr>
                <w:t>(ERA rendszer)</w:t>
              </w:r>
            </w:ins>
          </w:p>
        </w:tc>
        <w:tc>
          <w:tcPr>
            <w:tcW w:w="2981" w:type="dxa"/>
            <w:tcBorders>
              <w:top w:val="nil"/>
              <w:left w:val="nil"/>
              <w:bottom w:val="single" w:sz="4" w:space="0" w:color="auto"/>
              <w:right w:val="single" w:sz="4" w:space="0" w:color="auto"/>
            </w:tcBorders>
            <w:vAlign w:val="center"/>
          </w:tcPr>
          <w:p w14:paraId="14AA1705" w14:textId="7B12D48B" w:rsidR="00E80A38" w:rsidRPr="007669E3" w:rsidRDefault="00E80A38" w:rsidP="00E80A38">
            <w:pPr>
              <w:jc w:val="center"/>
              <w:rPr>
                <w:ins w:id="65" w:author="MNB" w:date="2025-05-28T07:54:00Z"/>
                <w:rFonts w:ascii="Arial" w:hAnsi="Arial" w:cs="Arial"/>
                <w:sz w:val="20"/>
              </w:rPr>
            </w:pPr>
            <w:ins w:id="66" w:author="MNB" w:date="2025-05-28T07:55:00Z">
              <w:r>
                <w:rPr>
                  <w:rFonts w:ascii="Arial" w:hAnsi="Arial" w:cs="Arial"/>
                  <w:sz w:val="20"/>
                </w:rPr>
                <w:t>tárgyidőszakot követő hónap utolsó munkanap</w:t>
              </w:r>
            </w:ins>
          </w:p>
        </w:tc>
      </w:tr>
      <w:tr w:rsidR="00E80A38" w:rsidRPr="007669E3" w14:paraId="34B02E68" w14:textId="77777777" w:rsidTr="00096F68">
        <w:trPr>
          <w:cantSplit/>
          <w:trHeight w:val="817"/>
          <w:jc w:val="center"/>
        </w:trPr>
        <w:tc>
          <w:tcPr>
            <w:tcW w:w="704" w:type="dxa"/>
            <w:tcBorders>
              <w:top w:val="nil"/>
              <w:left w:val="single" w:sz="4" w:space="0" w:color="auto"/>
              <w:bottom w:val="single" w:sz="4" w:space="0" w:color="auto"/>
              <w:right w:val="single" w:sz="4" w:space="0" w:color="auto"/>
            </w:tcBorders>
            <w:vAlign w:val="center"/>
          </w:tcPr>
          <w:p w14:paraId="34B02E60" w14:textId="5BB3EF25" w:rsidR="00E80A38" w:rsidRPr="007669E3" w:rsidRDefault="00E80A38" w:rsidP="00E80A38">
            <w:pPr>
              <w:jc w:val="center"/>
              <w:rPr>
                <w:rFonts w:ascii="Arial" w:hAnsi="Arial" w:cs="Arial"/>
                <w:sz w:val="20"/>
              </w:rPr>
            </w:pPr>
            <w:r w:rsidRPr="007669E3">
              <w:rPr>
                <w:rFonts w:ascii="Arial" w:hAnsi="Arial" w:cs="Arial"/>
                <w:sz w:val="20"/>
              </w:rPr>
              <w:t>21</w:t>
            </w:r>
          </w:p>
        </w:tc>
        <w:tc>
          <w:tcPr>
            <w:tcW w:w="1276" w:type="dxa"/>
            <w:tcBorders>
              <w:top w:val="nil"/>
              <w:left w:val="single" w:sz="4" w:space="0" w:color="auto"/>
              <w:bottom w:val="single" w:sz="4" w:space="0" w:color="auto"/>
              <w:right w:val="single" w:sz="4" w:space="0" w:color="auto"/>
            </w:tcBorders>
            <w:vAlign w:val="center"/>
          </w:tcPr>
          <w:p w14:paraId="34B02E61" w14:textId="77777777" w:rsidR="00E80A38" w:rsidRPr="007669E3" w:rsidRDefault="00E80A38" w:rsidP="00E80A38">
            <w:pPr>
              <w:jc w:val="center"/>
              <w:rPr>
                <w:rFonts w:ascii="Arial" w:hAnsi="Arial" w:cs="Arial"/>
                <w:sz w:val="20"/>
              </w:rPr>
            </w:pPr>
            <w:r w:rsidRPr="007669E3">
              <w:rPr>
                <w:rFonts w:ascii="Arial" w:hAnsi="Arial" w:cs="Arial"/>
                <w:sz w:val="20"/>
              </w:rPr>
              <w:t>E48</w:t>
            </w:r>
          </w:p>
        </w:tc>
        <w:tc>
          <w:tcPr>
            <w:tcW w:w="3403" w:type="dxa"/>
            <w:tcBorders>
              <w:top w:val="nil"/>
              <w:left w:val="nil"/>
              <w:bottom w:val="single" w:sz="4" w:space="0" w:color="auto"/>
              <w:right w:val="single" w:sz="4" w:space="0" w:color="auto"/>
            </w:tcBorders>
            <w:vAlign w:val="center"/>
          </w:tcPr>
          <w:p w14:paraId="34B02E62" w14:textId="77777777" w:rsidR="00E80A38" w:rsidRPr="007669E3" w:rsidRDefault="00E80A38" w:rsidP="00E80A38">
            <w:pPr>
              <w:rPr>
                <w:rFonts w:ascii="Arial" w:hAnsi="Arial" w:cs="Arial"/>
                <w:b/>
                <w:bCs/>
                <w:sz w:val="20"/>
              </w:rPr>
            </w:pPr>
            <w:r w:rsidRPr="007669E3">
              <w:rPr>
                <w:rFonts w:ascii="Arial" w:hAnsi="Arial" w:cs="Arial"/>
                <w:bCs/>
                <w:sz w:val="20"/>
              </w:rPr>
              <w:t>A</w:t>
            </w:r>
            <w:r w:rsidRPr="007669E3">
              <w:rPr>
                <w:rFonts w:ascii="Arial" w:hAnsi="Arial" w:cs="Arial"/>
                <w:sz w:val="20"/>
              </w:rPr>
              <w:t xml:space="preserve"> BÉT-es részvények kapitalizációja és forgalma, részvények tőzsdei be- és kivezetése </w:t>
            </w:r>
          </w:p>
        </w:tc>
        <w:tc>
          <w:tcPr>
            <w:tcW w:w="3118" w:type="dxa"/>
            <w:tcBorders>
              <w:top w:val="nil"/>
              <w:left w:val="nil"/>
              <w:bottom w:val="single" w:sz="4" w:space="0" w:color="auto"/>
              <w:right w:val="single" w:sz="4" w:space="0" w:color="auto"/>
            </w:tcBorders>
            <w:vAlign w:val="center"/>
          </w:tcPr>
          <w:p w14:paraId="34B02E63" w14:textId="77777777" w:rsidR="00E80A38" w:rsidRPr="007669E3" w:rsidRDefault="00E80A38" w:rsidP="00E80A38">
            <w:pPr>
              <w:rPr>
                <w:rFonts w:ascii="Arial" w:hAnsi="Arial" w:cs="Arial"/>
                <w:sz w:val="20"/>
              </w:rPr>
            </w:pPr>
            <w:r w:rsidRPr="007669E3">
              <w:rPr>
                <w:rFonts w:ascii="Arial" w:hAnsi="Arial" w:cs="Arial"/>
                <w:sz w:val="20"/>
              </w:rPr>
              <w:t xml:space="preserve">pénzügyi eszközök kereskedését lebonyolító tőzsde, az ezen típusú EGT-fióktelep </w:t>
            </w:r>
          </w:p>
        </w:tc>
        <w:tc>
          <w:tcPr>
            <w:tcW w:w="1843" w:type="dxa"/>
            <w:tcBorders>
              <w:top w:val="nil"/>
              <w:left w:val="nil"/>
              <w:bottom w:val="single" w:sz="4" w:space="0" w:color="auto"/>
              <w:right w:val="single" w:sz="4" w:space="0" w:color="auto"/>
            </w:tcBorders>
            <w:vAlign w:val="center"/>
          </w:tcPr>
          <w:p w14:paraId="34B02E64"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58A1F1A8"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66" w14:textId="13B04F1E"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67"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5. munkanap</w:t>
            </w:r>
          </w:p>
        </w:tc>
      </w:tr>
      <w:tr w:rsidR="00E80A38" w:rsidRPr="007669E3" w14:paraId="34B02E71" w14:textId="77777777" w:rsidTr="00096F68">
        <w:trPr>
          <w:cantSplit/>
          <w:trHeight w:val="909"/>
          <w:jc w:val="center"/>
        </w:trPr>
        <w:tc>
          <w:tcPr>
            <w:tcW w:w="704" w:type="dxa"/>
            <w:tcBorders>
              <w:top w:val="nil"/>
              <w:left w:val="single" w:sz="4" w:space="0" w:color="auto"/>
              <w:bottom w:val="single" w:sz="4" w:space="0" w:color="auto"/>
              <w:right w:val="single" w:sz="4" w:space="0" w:color="auto"/>
            </w:tcBorders>
            <w:vAlign w:val="center"/>
          </w:tcPr>
          <w:p w14:paraId="34B02E69" w14:textId="20EA3283" w:rsidR="00E80A38" w:rsidRPr="007669E3" w:rsidRDefault="00E80A38" w:rsidP="00E80A38">
            <w:pPr>
              <w:jc w:val="center"/>
              <w:rPr>
                <w:rFonts w:ascii="Arial" w:hAnsi="Arial" w:cs="Arial"/>
                <w:sz w:val="20"/>
              </w:rPr>
            </w:pPr>
            <w:r w:rsidRPr="007669E3">
              <w:rPr>
                <w:rFonts w:ascii="Arial" w:hAnsi="Arial" w:cs="Arial"/>
                <w:sz w:val="20"/>
              </w:rPr>
              <w:t>22</w:t>
            </w:r>
          </w:p>
        </w:tc>
        <w:tc>
          <w:tcPr>
            <w:tcW w:w="1276" w:type="dxa"/>
            <w:tcBorders>
              <w:top w:val="nil"/>
              <w:left w:val="single" w:sz="4" w:space="0" w:color="auto"/>
              <w:bottom w:val="single" w:sz="4" w:space="0" w:color="auto"/>
              <w:right w:val="single" w:sz="4" w:space="0" w:color="auto"/>
            </w:tcBorders>
            <w:vAlign w:val="center"/>
          </w:tcPr>
          <w:p w14:paraId="34B02E6A" w14:textId="77777777" w:rsidR="00E80A38" w:rsidRPr="007669E3" w:rsidRDefault="00E80A38" w:rsidP="00E80A38">
            <w:pPr>
              <w:jc w:val="center"/>
              <w:rPr>
                <w:rFonts w:ascii="Arial" w:hAnsi="Arial" w:cs="Arial"/>
                <w:sz w:val="20"/>
              </w:rPr>
            </w:pPr>
            <w:r w:rsidRPr="007669E3">
              <w:rPr>
                <w:rFonts w:ascii="Arial" w:hAnsi="Arial" w:cs="Arial"/>
                <w:sz w:val="20"/>
              </w:rPr>
              <w:t>E50</w:t>
            </w:r>
          </w:p>
        </w:tc>
        <w:tc>
          <w:tcPr>
            <w:tcW w:w="3403" w:type="dxa"/>
            <w:tcBorders>
              <w:top w:val="nil"/>
              <w:left w:val="nil"/>
              <w:bottom w:val="single" w:sz="4" w:space="0" w:color="auto"/>
              <w:right w:val="single" w:sz="4" w:space="0" w:color="auto"/>
            </w:tcBorders>
            <w:vAlign w:val="center"/>
          </w:tcPr>
          <w:p w14:paraId="34B02E6B" w14:textId="77777777" w:rsidR="00E80A38" w:rsidRPr="007669E3" w:rsidRDefault="00E80A38" w:rsidP="00E80A38">
            <w:pPr>
              <w:rPr>
                <w:rFonts w:ascii="Arial" w:hAnsi="Arial" w:cs="Arial"/>
                <w:bCs/>
                <w:sz w:val="20"/>
              </w:rPr>
            </w:pPr>
            <w:r w:rsidRPr="007669E3">
              <w:rPr>
                <w:rFonts w:ascii="Arial" w:hAnsi="Arial" w:cs="Arial"/>
                <w:bCs/>
                <w:sz w:val="20"/>
              </w:rPr>
              <w:t>Az állampapírok, az államadósság és az állami követelések felhalmozott és eredményszemléletű kamata</w:t>
            </w:r>
          </w:p>
        </w:tc>
        <w:tc>
          <w:tcPr>
            <w:tcW w:w="3118" w:type="dxa"/>
            <w:tcBorders>
              <w:top w:val="nil"/>
              <w:left w:val="nil"/>
              <w:bottom w:val="single" w:sz="4" w:space="0" w:color="auto"/>
              <w:right w:val="single" w:sz="4" w:space="0" w:color="auto"/>
            </w:tcBorders>
            <w:vAlign w:val="center"/>
          </w:tcPr>
          <w:p w14:paraId="34B02E6C" w14:textId="77777777" w:rsidR="00E80A38" w:rsidRPr="007669E3" w:rsidRDefault="00E80A38" w:rsidP="00E80A38">
            <w:pPr>
              <w:rPr>
                <w:rFonts w:ascii="Arial" w:hAnsi="Arial" w:cs="Arial"/>
                <w:sz w:val="20"/>
              </w:rPr>
            </w:pPr>
            <w:r w:rsidRPr="007669E3">
              <w:rPr>
                <w:rFonts w:ascii="Arial" w:hAnsi="Arial" w:cs="Arial"/>
                <w:sz w:val="20"/>
              </w:rPr>
              <w:t>Államadósság Kezelő Központ Zrt. (a továbbiakban: ÁKK Zrt.)</w:t>
            </w:r>
          </w:p>
        </w:tc>
        <w:tc>
          <w:tcPr>
            <w:tcW w:w="1843" w:type="dxa"/>
            <w:tcBorders>
              <w:top w:val="nil"/>
              <w:left w:val="nil"/>
              <w:bottom w:val="single" w:sz="4" w:space="0" w:color="auto"/>
              <w:right w:val="single" w:sz="4" w:space="0" w:color="auto"/>
            </w:tcBorders>
            <w:vAlign w:val="center"/>
          </w:tcPr>
          <w:p w14:paraId="34B02E6D" w14:textId="77777777" w:rsidR="00E80A38" w:rsidRPr="007669E3" w:rsidRDefault="00E80A38" w:rsidP="00E80A38">
            <w:pPr>
              <w:jc w:val="center"/>
              <w:rPr>
                <w:rFonts w:ascii="Arial" w:hAnsi="Arial" w:cs="Arial"/>
                <w:sz w:val="20"/>
              </w:rPr>
            </w:pPr>
            <w:r w:rsidRPr="007669E3">
              <w:rPr>
                <w:rFonts w:ascii="Arial" w:hAnsi="Arial" w:cs="Arial"/>
                <w:sz w:val="20"/>
              </w:rPr>
              <w:t>havi, negyedéves</w:t>
            </w:r>
          </w:p>
        </w:tc>
        <w:tc>
          <w:tcPr>
            <w:tcW w:w="2268" w:type="dxa"/>
            <w:tcBorders>
              <w:top w:val="nil"/>
              <w:left w:val="nil"/>
              <w:bottom w:val="single" w:sz="4" w:space="0" w:color="auto"/>
              <w:right w:val="single" w:sz="4" w:space="0" w:color="auto"/>
            </w:tcBorders>
            <w:vAlign w:val="center"/>
          </w:tcPr>
          <w:p w14:paraId="373AAE0E"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6F" w14:textId="6DD7E2E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70"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20. nap</w:t>
            </w:r>
          </w:p>
        </w:tc>
      </w:tr>
      <w:tr w:rsidR="00E80A38" w:rsidRPr="007669E3" w14:paraId="34B02E7A" w14:textId="77777777" w:rsidTr="00096F68">
        <w:trPr>
          <w:cantSplit/>
          <w:trHeight w:val="398"/>
          <w:jc w:val="center"/>
        </w:trPr>
        <w:tc>
          <w:tcPr>
            <w:tcW w:w="704" w:type="dxa"/>
            <w:tcBorders>
              <w:top w:val="nil"/>
              <w:left w:val="single" w:sz="4" w:space="0" w:color="auto"/>
              <w:bottom w:val="single" w:sz="4" w:space="0" w:color="auto"/>
              <w:right w:val="single" w:sz="4" w:space="0" w:color="auto"/>
            </w:tcBorders>
            <w:vAlign w:val="center"/>
          </w:tcPr>
          <w:p w14:paraId="34B02E72" w14:textId="53A09DC9" w:rsidR="00E80A38" w:rsidRPr="007669E3" w:rsidRDefault="00E80A38" w:rsidP="00E80A38">
            <w:pPr>
              <w:jc w:val="center"/>
              <w:rPr>
                <w:rFonts w:ascii="Arial" w:hAnsi="Arial" w:cs="Arial"/>
                <w:sz w:val="20"/>
              </w:rPr>
            </w:pPr>
            <w:r w:rsidRPr="007669E3">
              <w:rPr>
                <w:rFonts w:ascii="Arial" w:hAnsi="Arial" w:cs="Arial"/>
                <w:sz w:val="20"/>
              </w:rPr>
              <w:t>23</w:t>
            </w:r>
          </w:p>
        </w:tc>
        <w:tc>
          <w:tcPr>
            <w:tcW w:w="1276" w:type="dxa"/>
            <w:tcBorders>
              <w:top w:val="nil"/>
              <w:left w:val="single" w:sz="4" w:space="0" w:color="auto"/>
              <w:bottom w:val="single" w:sz="4" w:space="0" w:color="auto"/>
              <w:right w:val="single" w:sz="4" w:space="0" w:color="auto"/>
            </w:tcBorders>
            <w:vAlign w:val="center"/>
          </w:tcPr>
          <w:p w14:paraId="34B02E73" w14:textId="77777777" w:rsidR="00E80A38" w:rsidRPr="007669E3" w:rsidRDefault="00E80A38" w:rsidP="00E80A38">
            <w:pPr>
              <w:jc w:val="center"/>
              <w:rPr>
                <w:rFonts w:ascii="Arial" w:hAnsi="Arial" w:cs="Arial"/>
                <w:sz w:val="20"/>
              </w:rPr>
            </w:pPr>
            <w:r w:rsidRPr="007669E3">
              <w:rPr>
                <w:rFonts w:ascii="Arial" w:hAnsi="Arial" w:cs="Arial"/>
                <w:sz w:val="20"/>
              </w:rPr>
              <w:t>E53</w:t>
            </w:r>
          </w:p>
        </w:tc>
        <w:tc>
          <w:tcPr>
            <w:tcW w:w="3403" w:type="dxa"/>
            <w:tcBorders>
              <w:top w:val="nil"/>
              <w:left w:val="nil"/>
              <w:bottom w:val="single" w:sz="4" w:space="0" w:color="auto"/>
              <w:right w:val="single" w:sz="4" w:space="0" w:color="auto"/>
            </w:tcBorders>
            <w:vAlign w:val="center"/>
          </w:tcPr>
          <w:p w14:paraId="34B02E74" w14:textId="77777777" w:rsidR="00E80A38" w:rsidRPr="007669E3" w:rsidRDefault="00E80A38" w:rsidP="00E80A38">
            <w:pPr>
              <w:rPr>
                <w:rFonts w:ascii="Arial" w:hAnsi="Arial" w:cs="Arial"/>
                <w:sz w:val="20"/>
              </w:rPr>
            </w:pPr>
            <w:r w:rsidRPr="007669E3">
              <w:rPr>
                <w:rFonts w:ascii="Arial" w:hAnsi="Arial" w:cs="Arial"/>
                <w:sz w:val="20"/>
              </w:rPr>
              <w:t>A magyar állam értékpapír-kibocsátásai</w:t>
            </w:r>
          </w:p>
        </w:tc>
        <w:tc>
          <w:tcPr>
            <w:tcW w:w="3118" w:type="dxa"/>
            <w:tcBorders>
              <w:top w:val="nil"/>
              <w:left w:val="nil"/>
              <w:bottom w:val="single" w:sz="4" w:space="0" w:color="auto"/>
              <w:right w:val="single" w:sz="4" w:space="0" w:color="auto"/>
            </w:tcBorders>
            <w:vAlign w:val="center"/>
          </w:tcPr>
          <w:p w14:paraId="34B02E75" w14:textId="77777777" w:rsidR="00E80A38" w:rsidRPr="007669E3" w:rsidRDefault="00E80A38" w:rsidP="00E80A38">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
          <w:p w14:paraId="34B02E76" w14:textId="77777777" w:rsidR="00E80A38" w:rsidRPr="007669E3" w:rsidRDefault="00E80A38" w:rsidP="00E80A38">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
          <w:p w14:paraId="3A3F4761"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78" w14:textId="0E2889D1"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79"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2. munkanap 9 óra</w:t>
            </w:r>
          </w:p>
        </w:tc>
      </w:tr>
      <w:tr w:rsidR="00E80A38" w:rsidRPr="007669E3" w14:paraId="34B02E83" w14:textId="77777777" w:rsidTr="00096F68">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34B02E7B" w14:textId="53D20BD3" w:rsidR="00E80A38" w:rsidRPr="007669E3" w:rsidRDefault="00E80A38" w:rsidP="00E80A38">
            <w:pPr>
              <w:jc w:val="center"/>
              <w:rPr>
                <w:rFonts w:ascii="Arial" w:hAnsi="Arial" w:cs="Arial"/>
                <w:sz w:val="20"/>
              </w:rPr>
            </w:pPr>
            <w:r w:rsidRPr="007669E3">
              <w:rPr>
                <w:rFonts w:ascii="Arial" w:hAnsi="Arial" w:cs="Arial"/>
                <w:sz w:val="20"/>
              </w:rPr>
              <w:t>24</w:t>
            </w:r>
          </w:p>
        </w:tc>
        <w:tc>
          <w:tcPr>
            <w:tcW w:w="1276" w:type="dxa"/>
            <w:tcBorders>
              <w:top w:val="nil"/>
              <w:left w:val="single" w:sz="4" w:space="0" w:color="auto"/>
              <w:bottom w:val="single" w:sz="4" w:space="0" w:color="auto"/>
              <w:right w:val="single" w:sz="4" w:space="0" w:color="auto"/>
            </w:tcBorders>
            <w:vAlign w:val="center"/>
          </w:tcPr>
          <w:p w14:paraId="34B02E7C" w14:textId="77777777" w:rsidR="00E80A38" w:rsidRPr="007669E3" w:rsidRDefault="00E80A38" w:rsidP="00E80A38">
            <w:pPr>
              <w:jc w:val="center"/>
              <w:rPr>
                <w:rFonts w:ascii="Arial" w:hAnsi="Arial" w:cs="Arial"/>
                <w:sz w:val="20"/>
              </w:rPr>
            </w:pPr>
            <w:r w:rsidRPr="007669E3">
              <w:rPr>
                <w:rFonts w:ascii="Arial" w:hAnsi="Arial" w:cs="Arial"/>
                <w:sz w:val="20"/>
              </w:rPr>
              <w:t>E58</w:t>
            </w:r>
          </w:p>
        </w:tc>
        <w:tc>
          <w:tcPr>
            <w:tcW w:w="3403" w:type="dxa"/>
            <w:tcBorders>
              <w:top w:val="nil"/>
              <w:left w:val="nil"/>
              <w:bottom w:val="single" w:sz="4" w:space="0" w:color="auto"/>
              <w:right w:val="single" w:sz="4" w:space="0" w:color="auto"/>
            </w:tcBorders>
            <w:vAlign w:val="center"/>
          </w:tcPr>
          <w:p w14:paraId="34B02E7D" w14:textId="77777777" w:rsidR="00E80A38" w:rsidRPr="007669E3" w:rsidRDefault="00E80A38" w:rsidP="00E80A38">
            <w:pPr>
              <w:rPr>
                <w:rFonts w:ascii="Arial" w:hAnsi="Arial" w:cs="Arial"/>
                <w:sz w:val="20"/>
              </w:rPr>
            </w:pPr>
            <w:r w:rsidRPr="007669E3">
              <w:rPr>
                <w:rFonts w:ascii="Arial" w:hAnsi="Arial" w:cs="Arial"/>
                <w:bCs/>
                <w:sz w:val="20"/>
                <w:lang w:eastAsia="en-US"/>
              </w:rPr>
              <w:t xml:space="preserve">A magyar állam által kibocsátott kamatozó értékpapírok </w:t>
            </w:r>
            <w:r w:rsidRPr="007669E3">
              <w:rPr>
                <w:rFonts w:ascii="Arial" w:hAnsi="Arial" w:cs="Arial"/>
                <w:sz w:val="20"/>
              </w:rPr>
              <w:t>cash-flow és kamatadatai</w:t>
            </w:r>
          </w:p>
        </w:tc>
        <w:tc>
          <w:tcPr>
            <w:tcW w:w="3118" w:type="dxa"/>
            <w:tcBorders>
              <w:top w:val="nil"/>
              <w:left w:val="nil"/>
              <w:bottom w:val="single" w:sz="4" w:space="0" w:color="auto"/>
              <w:right w:val="single" w:sz="4" w:space="0" w:color="auto"/>
            </w:tcBorders>
            <w:vAlign w:val="center"/>
          </w:tcPr>
          <w:p w14:paraId="34B02E7E" w14:textId="77777777" w:rsidR="00E80A38" w:rsidRPr="007669E3" w:rsidRDefault="00E80A38" w:rsidP="00E80A38">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
          <w:p w14:paraId="34B02E7F"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79987EA1"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81" w14:textId="443BDEEF"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82"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5. munkanap</w:t>
            </w:r>
          </w:p>
        </w:tc>
      </w:tr>
      <w:tr w:rsidR="00E80A38" w:rsidRPr="007669E3" w14:paraId="34B02E8C" w14:textId="77777777" w:rsidTr="00096F68">
        <w:trPr>
          <w:cantSplit/>
          <w:trHeight w:val="1324"/>
          <w:jc w:val="center"/>
        </w:trPr>
        <w:tc>
          <w:tcPr>
            <w:tcW w:w="704" w:type="dxa"/>
            <w:tcBorders>
              <w:top w:val="nil"/>
              <w:left w:val="single" w:sz="4" w:space="0" w:color="auto"/>
              <w:bottom w:val="single" w:sz="4" w:space="0" w:color="auto"/>
              <w:right w:val="single" w:sz="4" w:space="0" w:color="auto"/>
            </w:tcBorders>
            <w:vAlign w:val="center"/>
          </w:tcPr>
          <w:p w14:paraId="34B02E84" w14:textId="3C1C7565" w:rsidR="00E80A38" w:rsidRPr="007669E3" w:rsidRDefault="00E80A38" w:rsidP="00E80A38">
            <w:pPr>
              <w:jc w:val="center"/>
              <w:rPr>
                <w:rFonts w:ascii="Arial" w:hAnsi="Arial" w:cs="Arial"/>
                <w:sz w:val="20"/>
              </w:rPr>
            </w:pPr>
            <w:r w:rsidRPr="007669E3">
              <w:rPr>
                <w:rFonts w:ascii="Arial" w:hAnsi="Arial" w:cs="Arial"/>
                <w:sz w:val="20"/>
              </w:rPr>
              <w:t>25</w:t>
            </w:r>
          </w:p>
        </w:tc>
        <w:tc>
          <w:tcPr>
            <w:tcW w:w="1276" w:type="dxa"/>
            <w:tcBorders>
              <w:top w:val="nil"/>
              <w:left w:val="single" w:sz="4" w:space="0" w:color="auto"/>
              <w:bottom w:val="single" w:sz="4" w:space="0" w:color="auto"/>
              <w:right w:val="single" w:sz="4" w:space="0" w:color="auto"/>
            </w:tcBorders>
            <w:vAlign w:val="center"/>
          </w:tcPr>
          <w:p w14:paraId="34B02E85" w14:textId="77777777" w:rsidR="00E80A38" w:rsidRPr="007669E3" w:rsidRDefault="00E80A38" w:rsidP="00E80A38">
            <w:pPr>
              <w:jc w:val="center"/>
              <w:rPr>
                <w:rFonts w:ascii="Arial" w:hAnsi="Arial" w:cs="Arial"/>
                <w:sz w:val="20"/>
              </w:rPr>
            </w:pPr>
            <w:r w:rsidRPr="007669E3">
              <w:rPr>
                <w:rFonts w:ascii="Arial" w:hAnsi="Arial" w:cs="Arial"/>
                <w:sz w:val="20"/>
              </w:rPr>
              <w:t>E60</w:t>
            </w:r>
          </w:p>
        </w:tc>
        <w:tc>
          <w:tcPr>
            <w:tcW w:w="3403" w:type="dxa"/>
            <w:tcBorders>
              <w:top w:val="nil"/>
              <w:left w:val="nil"/>
              <w:bottom w:val="single" w:sz="4" w:space="0" w:color="auto"/>
              <w:right w:val="single" w:sz="4" w:space="0" w:color="auto"/>
            </w:tcBorders>
            <w:vAlign w:val="center"/>
          </w:tcPr>
          <w:p w14:paraId="34B02E86" w14:textId="7D80AA2B" w:rsidR="00E80A38" w:rsidRPr="007669E3" w:rsidRDefault="00E80A38" w:rsidP="00E80A38">
            <w:pPr>
              <w:rPr>
                <w:rFonts w:ascii="Arial" w:hAnsi="Arial" w:cs="Arial"/>
                <w:sz w:val="20"/>
              </w:rPr>
            </w:pPr>
            <w:r w:rsidRPr="007669E3">
              <w:rPr>
                <w:rFonts w:ascii="Arial" w:hAnsi="Arial" w:cs="Arial"/>
                <w:sz w:val="20"/>
              </w:rPr>
              <w:t>Adatszolgáltatás repótípusú és egyéb értékpapír ügyletekről</w:t>
            </w:r>
          </w:p>
        </w:tc>
        <w:tc>
          <w:tcPr>
            <w:tcW w:w="3118" w:type="dxa"/>
            <w:tcBorders>
              <w:top w:val="nil"/>
              <w:left w:val="nil"/>
              <w:bottom w:val="single" w:sz="4" w:space="0" w:color="auto"/>
              <w:right w:val="single" w:sz="4" w:space="0" w:color="auto"/>
            </w:tcBorders>
            <w:vAlign w:val="center"/>
          </w:tcPr>
          <w:p w14:paraId="34B02E87" w14:textId="77777777" w:rsidR="00E80A38" w:rsidRPr="007669E3" w:rsidRDefault="00E80A38" w:rsidP="00E80A38">
            <w:pPr>
              <w:rPr>
                <w:rFonts w:ascii="Arial" w:hAnsi="Arial" w:cs="Arial"/>
                <w:sz w:val="20"/>
              </w:rPr>
            </w:pPr>
            <w:r w:rsidRPr="007669E3">
              <w:rPr>
                <w:rFonts w:ascii="Arial" w:hAnsi="Arial" w:cs="Arial"/>
                <w:sz w:val="20"/>
              </w:rPr>
              <w:t>bank, szakosított hitelintézet, letétkezelési tevékenységet végző szövetkezeti hitelintézet, befektetési vállalkozás és egyéb szervezet, az ezen típusú EGT-fióktelep, ÁKK Zrt.</w:t>
            </w:r>
          </w:p>
        </w:tc>
        <w:tc>
          <w:tcPr>
            <w:tcW w:w="1843" w:type="dxa"/>
            <w:tcBorders>
              <w:top w:val="nil"/>
              <w:left w:val="nil"/>
              <w:bottom w:val="single" w:sz="4" w:space="0" w:color="auto"/>
              <w:right w:val="single" w:sz="4" w:space="0" w:color="auto"/>
            </w:tcBorders>
            <w:vAlign w:val="center"/>
          </w:tcPr>
          <w:p w14:paraId="34B02E88"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15717DE"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8A" w14:textId="47E43FA8"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8B"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5. munkanap</w:t>
            </w:r>
          </w:p>
        </w:tc>
      </w:tr>
      <w:tr w:rsidR="00E80A38" w:rsidRPr="007669E3" w14:paraId="34B02E95" w14:textId="77777777" w:rsidTr="00096F68">
        <w:trPr>
          <w:cantSplit/>
          <w:trHeight w:val="655"/>
          <w:jc w:val="center"/>
        </w:trPr>
        <w:tc>
          <w:tcPr>
            <w:tcW w:w="704" w:type="dxa"/>
            <w:tcBorders>
              <w:top w:val="nil"/>
              <w:left w:val="single" w:sz="4" w:space="0" w:color="auto"/>
              <w:bottom w:val="single" w:sz="4" w:space="0" w:color="auto"/>
              <w:right w:val="single" w:sz="4" w:space="0" w:color="auto"/>
            </w:tcBorders>
            <w:vAlign w:val="center"/>
          </w:tcPr>
          <w:p w14:paraId="34B02E8D" w14:textId="2AD07211" w:rsidR="00E80A38" w:rsidRPr="007669E3" w:rsidRDefault="00E80A38" w:rsidP="00E80A38">
            <w:pPr>
              <w:jc w:val="center"/>
              <w:rPr>
                <w:rFonts w:ascii="Arial" w:hAnsi="Arial" w:cs="Arial"/>
                <w:sz w:val="20"/>
              </w:rPr>
            </w:pPr>
            <w:r w:rsidRPr="007669E3">
              <w:rPr>
                <w:rFonts w:ascii="Arial" w:hAnsi="Arial" w:cs="Arial"/>
                <w:sz w:val="20"/>
              </w:rPr>
              <w:lastRenderedPageBreak/>
              <w:t>26</w:t>
            </w:r>
          </w:p>
        </w:tc>
        <w:tc>
          <w:tcPr>
            <w:tcW w:w="1276" w:type="dxa"/>
            <w:tcBorders>
              <w:top w:val="nil"/>
              <w:left w:val="single" w:sz="4" w:space="0" w:color="auto"/>
              <w:bottom w:val="single" w:sz="4" w:space="0" w:color="auto"/>
              <w:right w:val="single" w:sz="4" w:space="0" w:color="auto"/>
            </w:tcBorders>
            <w:vAlign w:val="center"/>
          </w:tcPr>
          <w:p w14:paraId="34B02E8E" w14:textId="77777777" w:rsidR="00E80A38" w:rsidRPr="007669E3" w:rsidRDefault="00E80A38" w:rsidP="00E80A38">
            <w:pPr>
              <w:jc w:val="center"/>
              <w:rPr>
                <w:rFonts w:ascii="Arial" w:hAnsi="Arial" w:cs="Arial"/>
                <w:sz w:val="20"/>
              </w:rPr>
            </w:pPr>
            <w:r w:rsidRPr="007669E3">
              <w:rPr>
                <w:rFonts w:ascii="Arial" w:hAnsi="Arial" w:cs="Arial"/>
                <w:sz w:val="20"/>
              </w:rPr>
              <w:t>E61</w:t>
            </w:r>
          </w:p>
        </w:tc>
        <w:tc>
          <w:tcPr>
            <w:tcW w:w="3403" w:type="dxa"/>
            <w:tcBorders>
              <w:top w:val="nil"/>
              <w:left w:val="nil"/>
              <w:bottom w:val="single" w:sz="4" w:space="0" w:color="auto"/>
              <w:right w:val="single" w:sz="4" w:space="0" w:color="auto"/>
            </w:tcBorders>
            <w:vAlign w:val="center"/>
          </w:tcPr>
          <w:p w14:paraId="34B02E8F" w14:textId="77777777" w:rsidR="00E80A38" w:rsidRPr="007669E3" w:rsidRDefault="00E80A38" w:rsidP="00E80A38">
            <w:pPr>
              <w:rPr>
                <w:rFonts w:ascii="Arial" w:hAnsi="Arial" w:cs="Arial"/>
                <w:sz w:val="20"/>
              </w:rPr>
            </w:pPr>
            <w:r w:rsidRPr="007669E3">
              <w:rPr>
                <w:rFonts w:ascii="Arial" w:hAnsi="Arial" w:cs="Arial"/>
                <w:sz w:val="20"/>
              </w:rPr>
              <w:t>A Magyarországon és külföldön kibocsátott jelzáloglevelek adatai</w:t>
            </w:r>
          </w:p>
        </w:tc>
        <w:tc>
          <w:tcPr>
            <w:tcW w:w="3118" w:type="dxa"/>
            <w:tcBorders>
              <w:top w:val="nil"/>
              <w:left w:val="nil"/>
              <w:bottom w:val="single" w:sz="4" w:space="0" w:color="auto"/>
              <w:right w:val="single" w:sz="4" w:space="0" w:color="auto"/>
            </w:tcBorders>
            <w:vAlign w:val="center"/>
          </w:tcPr>
          <w:p w14:paraId="34B02E90" w14:textId="77777777" w:rsidR="00E80A38" w:rsidRPr="007669E3" w:rsidRDefault="00E80A38" w:rsidP="00E80A38">
            <w:pPr>
              <w:rPr>
                <w:rFonts w:ascii="Arial" w:hAnsi="Arial" w:cs="Arial"/>
                <w:sz w:val="20"/>
              </w:rPr>
            </w:pPr>
            <w:r w:rsidRPr="007669E3">
              <w:rPr>
                <w:rFonts w:ascii="Arial" w:hAnsi="Arial" w:cs="Arial"/>
                <w:sz w:val="20"/>
              </w:rPr>
              <w:t>jelzálog-hitelintézet, az ezen típusú EGT-fióktelep</w:t>
            </w:r>
          </w:p>
        </w:tc>
        <w:tc>
          <w:tcPr>
            <w:tcW w:w="1843" w:type="dxa"/>
            <w:tcBorders>
              <w:top w:val="nil"/>
              <w:left w:val="nil"/>
              <w:bottom w:val="single" w:sz="4" w:space="0" w:color="auto"/>
              <w:right w:val="single" w:sz="4" w:space="0" w:color="auto"/>
            </w:tcBorders>
            <w:vAlign w:val="center"/>
          </w:tcPr>
          <w:p w14:paraId="34B02E91" w14:textId="5B52908C" w:rsidR="00E80A38" w:rsidRPr="007669E3" w:rsidRDefault="00E80A38" w:rsidP="00E80A38">
            <w:pPr>
              <w:jc w:val="center"/>
              <w:rPr>
                <w:rFonts w:ascii="Arial" w:hAnsi="Arial" w:cs="Arial"/>
                <w:sz w:val="20"/>
              </w:rPr>
            </w:pPr>
            <w:r w:rsidRPr="007669E3">
              <w:rPr>
                <w:rFonts w:ascii="Arial" w:hAnsi="Arial" w:cs="Arial"/>
                <w:sz w:val="20"/>
              </w:rPr>
              <w:t>havi</w:t>
            </w:r>
            <w:r>
              <w:rPr>
                <w:rFonts w:ascii="Arial" w:hAnsi="Arial" w:cs="Arial"/>
                <w:sz w:val="20"/>
              </w:rPr>
              <w:t>, eseti</w:t>
            </w:r>
          </w:p>
        </w:tc>
        <w:tc>
          <w:tcPr>
            <w:tcW w:w="2268" w:type="dxa"/>
            <w:tcBorders>
              <w:top w:val="nil"/>
              <w:left w:val="nil"/>
              <w:bottom w:val="single" w:sz="4" w:space="0" w:color="auto"/>
              <w:right w:val="single" w:sz="4" w:space="0" w:color="auto"/>
            </w:tcBorders>
            <w:vAlign w:val="center"/>
          </w:tcPr>
          <w:p w14:paraId="23103DE8"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93" w14:textId="1A6AD8CA"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DF8A455" w14:textId="71A1F1D4" w:rsidR="00E80A38" w:rsidRDefault="00E80A38" w:rsidP="00E80A38">
            <w:pPr>
              <w:jc w:val="center"/>
              <w:rPr>
                <w:rFonts w:ascii="Arial" w:hAnsi="Arial" w:cs="Arial"/>
                <w:sz w:val="20"/>
              </w:rPr>
            </w:pPr>
            <w:r>
              <w:rPr>
                <w:rFonts w:ascii="Arial" w:hAnsi="Arial" w:cs="Arial"/>
                <w:sz w:val="20"/>
              </w:rPr>
              <w:t xml:space="preserve">havi adatszolgáltatás tekintetében: </w:t>
            </w:r>
            <w:r w:rsidRPr="007669E3">
              <w:rPr>
                <w:rFonts w:ascii="Arial" w:hAnsi="Arial" w:cs="Arial"/>
                <w:sz w:val="20"/>
              </w:rPr>
              <w:t>tárgyidőszakot követő hónap 8. munkanap</w:t>
            </w:r>
            <w:r>
              <w:rPr>
                <w:rFonts w:ascii="Arial" w:hAnsi="Arial" w:cs="Arial"/>
                <w:sz w:val="20"/>
              </w:rPr>
              <w:t>;</w:t>
            </w:r>
          </w:p>
          <w:p w14:paraId="34B02E94" w14:textId="26CEC835" w:rsidR="00E80A38" w:rsidRPr="007669E3" w:rsidRDefault="00E80A38" w:rsidP="00E80A38">
            <w:pPr>
              <w:jc w:val="center"/>
              <w:rPr>
                <w:rFonts w:ascii="Arial" w:hAnsi="Arial" w:cs="Arial"/>
                <w:sz w:val="20"/>
              </w:rPr>
            </w:pPr>
            <w:r>
              <w:rPr>
                <w:rFonts w:ascii="Arial" w:hAnsi="Arial" w:cs="Arial"/>
                <w:sz w:val="20"/>
              </w:rPr>
              <w:t>eseti adatszolgáltatás tekintetében: az MNB eseti adatszolgáltatásra való felhívásától számított 10. munkanap</w:t>
            </w:r>
          </w:p>
        </w:tc>
      </w:tr>
      <w:tr w:rsidR="00E80A38" w:rsidRPr="007669E3" w14:paraId="34B02E9E" w14:textId="77777777" w:rsidTr="00096F68">
        <w:trPr>
          <w:cantSplit/>
          <w:trHeight w:val="1406"/>
          <w:jc w:val="center"/>
        </w:trPr>
        <w:tc>
          <w:tcPr>
            <w:tcW w:w="704" w:type="dxa"/>
            <w:tcBorders>
              <w:top w:val="nil"/>
              <w:left w:val="single" w:sz="4" w:space="0" w:color="auto"/>
              <w:bottom w:val="single" w:sz="4" w:space="0" w:color="auto"/>
              <w:right w:val="single" w:sz="4" w:space="0" w:color="auto"/>
            </w:tcBorders>
            <w:vAlign w:val="center"/>
          </w:tcPr>
          <w:p w14:paraId="34B02E96" w14:textId="19B4CFDE" w:rsidR="00E80A38" w:rsidRPr="007669E3" w:rsidRDefault="00E80A38" w:rsidP="00E80A38">
            <w:pPr>
              <w:jc w:val="center"/>
              <w:rPr>
                <w:rFonts w:ascii="Arial" w:hAnsi="Arial" w:cs="Arial"/>
                <w:sz w:val="20"/>
              </w:rPr>
            </w:pPr>
            <w:r w:rsidRPr="007669E3">
              <w:rPr>
                <w:rFonts w:ascii="Arial" w:hAnsi="Arial" w:cs="Arial"/>
                <w:sz w:val="20"/>
              </w:rPr>
              <w:t>27</w:t>
            </w:r>
          </w:p>
        </w:tc>
        <w:tc>
          <w:tcPr>
            <w:tcW w:w="1276" w:type="dxa"/>
            <w:tcBorders>
              <w:top w:val="nil"/>
              <w:left w:val="single" w:sz="4" w:space="0" w:color="auto"/>
              <w:bottom w:val="single" w:sz="4" w:space="0" w:color="auto"/>
              <w:right w:val="single" w:sz="4" w:space="0" w:color="auto"/>
            </w:tcBorders>
            <w:vAlign w:val="center"/>
          </w:tcPr>
          <w:p w14:paraId="34B02E97" w14:textId="77777777" w:rsidR="00E80A38" w:rsidRPr="007669E3" w:rsidRDefault="00E80A38" w:rsidP="00E80A38">
            <w:pPr>
              <w:jc w:val="center"/>
              <w:rPr>
                <w:rFonts w:ascii="Arial" w:hAnsi="Arial" w:cs="Arial"/>
                <w:sz w:val="20"/>
              </w:rPr>
            </w:pPr>
            <w:r w:rsidRPr="007669E3">
              <w:rPr>
                <w:rFonts w:ascii="Arial" w:hAnsi="Arial" w:cs="Arial"/>
                <w:sz w:val="20"/>
              </w:rPr>
              <w:t>E62</w:t>
            </w:r>
          </w:p>
        </w:tc>
        <w:tc>
          <w:tcPr>
            <w:tcW w:w="3403" w:type="dxa"/>
            <w:tcBorders>
              <w:top w:val="nil"/>
              <w:left w:val="nil"/>
              <w:bottom w:val="single" w:sz="4" w:space="0" w:color="auto"/>
              <w:right w:val="single" w:sz="4" w:space="0" w:color="auto"/>
            </w:tcBorders>
            <w:vAlign w:val="center"/>
          </w:tcPr>
          <w:p w14:paraId="34B02E98" w14:textId="77777777" w:rsidR="00E80A38" w:rsidRPr="007669E3" w:rsidRDefault="00E80A38" w:rsidP="00E80A38">
            <w:pPr>
              <w:rPr>
                <w:rFonts w:ascii="Arial" w:hAnsi="Arial" w:cs="Arial"/>
                <w:sz w:val="20"/>
              </w:rPr>
            </w:pPr>
            <w:r w:rsidRPr="007669E3">
              <w:rPr>
                <w:rFonts w:ascii="Arial" w:hAnsi="Arial" w:cs="Arial"/>
                <w:sz w:val="20"/>
              </w:rPr>
              <w:t>Az állampapírnak nem minősülő, Magyarországon és külföldön kibocsátott kötvények adatai</w:t>
            </w:r>
          </w:p>
        </w:tc>
        <w:tc>
          <w:tcPr>
            <w:tcW w:w="3118" w:type="dxa"/>
            <w:tcBorders>
              <w:top w:val="nil"/>
              <w:left w:val="nil"/>
              <w:bottom w:val="single" w:sz="4" w:space="0" w:color="auto"/>
              <w:right w:val="single" w:sz="4" w:space="0" w:color="auto"/>
            </w:tcBorders>
            <w:vAlign w:val="center"/>
          </w:tcPr>
          <w:p w14:paraId="34B02E99" w14:textId="77777777" w:rsidR="00E80A38" w:rsidRPr="007669E3" w:rsidRDefault="00E80A38" w:rsidP="00E80A38">
            <w:pPr>
              <w:rPr>
                <w:rFonts w:ascii="Arial" w:hAnsi="Arial" w:cs="Arial"/>
                <w:sz w:val="20"/>
              </w:rPr>
            </w:pPr>
            <w:r w:rsidRPr="007669E3">
              <w:rPr>
                <w:rFonts w:ascii="Arial" w:hAnsi="Arial" w:cs="Arial"/>
                <w:sz w:val="20"/>
              </w:rPr>
              <w:t>kötvényt kibocsátó önkormányzat, jogi személyiséggel rendelkező gazdálkodó szervezet, jogi személyiséggel rendelkező külföldi gazdálkodó szervezet magyarországi fióktelepe</w:t>
            </w:r>
          </w:p>
        </w:tc>
        <w:tc>
          <w:tcPr>
            <w:tcW w:w="1843" w:type="dxa"/>
            <w:tcBorders>
              <w:top w:val="nil"/>
              <w:left w:val="nil"/>
              <w:bottom w:val="single" w:sz="4" w:space="0" w:color="auto"/>
              <w:right w:val="single" w:sz="4" w:space="0" w:color="auto"/>
            </w:tcBorders>
            <w:vAlign w:val="center"/>
          </w:tcPr>
          <w:p w14:paraId="34B02E9A" w14:textId="17EB0EC3" w:rsidR="00E80A38" w:rsidRPr="007669E3" w:rsidRDefault="00E80A38" w:rsidP="00E80A38">
            <w:pPr>
              <w:jc w:val="center"/>
              <w:rPr>
                <w:rFonts w:ascii="Arial" w:hAnsi="Arial" w:cs="Arial"/>
                <w:sz w:val="20"/>
              </w:rPr>
            </w:pPr>
            <w:r w:rsidRPr="007669E3">
              <w:rPr>
                <w:rFonts w:ascii="Arial" w:hAnsi="Arial" w:cs="Arial"/>
                <w:sz w:val="20"/>
              </w:rPr>
              <w:t>havi</w:t>
            </w:r>
            <w:r>
              <w:rPr>
                <w:rFonts w:ascii="Arial" w:hAnsi="Arial" w:cs="Arial"/>
                <w:sz w:val="20"/>
              </w:rPr>
              <w:t>, eseti</w:t>
            </w:r>
          </w:p>
        </w:tc>
        <w:tc>
          <w:tcPr>
            <w:tcW w:w="2268" w:type="dxa"/>
            <w:tcBorders>
              <w:top w:val="nil"/>
              <w:left w:val="nil"/>
              <w:bottom w:val="single" w:sz="4" w:space="0" w:color="auto"/>
              <w:right w:val="single" w:sz="4" w:space="0" w:color="auto"/>
            </w:tcBorders>
            <w:vAlign w:val="center"/>
          </w:tcPr>
          <w:p w14:paraId="666C81DD"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9C" w14:textId="100B7F2C"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695F8880" w14:textId="2BB3353E" w:rsidR="00E80A38" w:rsidRDefault="00E80A38" w:rsidP="00E80A38">
            <w:pPr>
              <w:jc w:val="center"/>
              <w:rPr>
                <w:rFonts w:ascii="Arial" w:hAnsi="Arial" w:cs="Arial"/>
                <w:sz w:val="20"/>
              </w:rPr>
            </w:pPr>
            <w:r>
              <w:rPr>
                <w:rFonts w:ascii="Arial" w:hAnsi="Arial" w:cs="Arial"/>
                <w:sz w:val="20"/>
              </w:rPr>
              <w:t xml:space="preserve">havi adatszolgáltatás tekintetében: </w:t>
            </w:r>
            <w:r w:rsidRPr="007669E3">
              <w:rPr>
                <w:rFonts w:ascii="Arial" w:hAnsi="Arial" w:cs="Arial"/>
                <w:sz w:val="20"/>
              </w:rPr>
              <w:t>tárgyidőszakot követő hónap 8. munkanap</w:t>
            </w:r>
            <w:r>
              <w:rPr>
                <w:rFonts w:ascii="Arial" w:hAnsi="Arial" w:cs="Arial"/>
                <w:sz w:val="20"/>
              </w:rPr>
              <w:t>;</w:t>
            </w:r>
          </w:p>
          <w:p w14:paraId="34B02E9D" w14:textId="275BECC1" w:rsidR="00E80A38" w:rsidRPr="007669E3" w:rsidRDefault="00E80A38" w:rsidP="00E80A38">
            <w:pPr>
              <w:jc w:val="center"/>
              <w:rPr>
                <w:rFonts w:ascii="Arial" w:hAnsi="Arial" w:cs="Arial"/>
                <w:sz w:val="20"/>
              </w:rPr>
            </w:pPr>
            <w:r>
              <w:rPr>
                <w:rFonts w:ascii="Arial" w:hAnsi="Arial" w:cs="Arial"/>
                <w:sz w:val="20"/>
              </w:rPr>
              <w:t>eseti adatszolgáltatás tekintetében: az MNB eseti adatszolgáltatásra való felhívásától számított 10. munkanap</w:t>
            </w:r>
          </w:p>
        </w:tc>
      </w:tr>
      <w:tr w:rsidR="00E80A38" w:rsidRPr="007669E3" w14:paraId="34B02EA7" w14:textId="77777777" w:rsidTr="00096F68">
        <w:trPr>
          <w:cantSplit/>
          <w:trHeight w:val="1973"/>
          <w:jc w:val="center"/>
        </w:trPr>
        <w:tc>
          <w:tcPr>
            <w:tcW w:w="704" w:type="dxa"/>
            <w:tcBorders>
              <w:top w:val="nil"/>
              <w:left w:val="single" w:sz="4" w:space="0" w:color="auto"/>
              <w:bottom w:val="single" w:sz="4" w:space="0" w:color="auto"/>
              <w:right w:val="single" w:sz="4" w:space="0" w:color="auto"/>
            </w:tcBorders>
            <w:vAlign w:val="center"/>
          </w:tcPr>
          <w:p w14:paraId="34B02E9F" w14:textId="48973B62" w:rsidR="00E80A38" w:rsidRPr="007669E3" w:rsidRDefault="00E80A38" w:rsidP="00E80A38">
            <w:pPr>
              <w:jc w:val="center"/>
              <w:rPr>
                <w:rFonts w:ascii="Arial" w:hAnsi="Arial" w:cs="Arial"/>
                <w:sz w:val="20"/>
              </w:rPr>
            </w:pPr>
            <w:r w:rsidRPr="007669E3">
              <w:rPr>
                <w:rFonts w:ascii="Arial" w:hAnsi="Arial" w:cs="Arial"/>
                <w:sz w:val="20"/>
              </w:rPr>
              <w:t>28</w:t>
            </w:r>
          </w:p>
        </w:tc>
        <w:tc>
          <w:tcPr>
            <w:tcW w:w="1276" w:type="dxa"/>
            <w:tcBorders>
              <w:top w:val="nil"/>
              <w:left w:val="single" w:sz="4" w:space="0" w:color="auto"/>
              <w:bottom w:val="single" w:sz="4" w:space="0" w:color="auto"/>
              <w:right w:val="single" w:sz="4" w:space="0" w:color="auto"/>
            </w:tcBorders>
            <w:vAlign w:val="center"/>
          </w:tcPr>
          <w:p w14:paraId="34B02EA0" w14:textId="77777777" w:rsidR="00E80A38" w:rsidRPr="007669E3" w:rsidRDefault="00E80A38" w:rsidP="00E80A38">
            <w:pPr>
              <w:jc w:val="center"/>
              <w:rPr>
                <w:rFonts w:ascii="Arial" w:hAnsi="Arial" w:cs="Arial"/>
                <w:sz w:val="20"/>
              </w:rPr>
            </w:pPr>
            <w:r w:rsidRPr="007669E3">
              <w:rPr>
                <w:rFonts w:ascii="Arial" w:hAnsi="Arial" w:cs="Arial"/>
                <w:sz w:val="20"/>
              </w:rPr>
              <w:t>E64</w:t>
            </w:r>
          </w:p>
        </w:tc>
        <w:tc>
          <w:tcPr>
            <w:tcW w:w="3403" w:type="dxa"/>
            <w:tcBorders>
              <w:top w:val="nil"/>
              <w:left w:val="nil"/>
              <w:bottom w:val="single" w:sz="4" w:space="0" w:color="auto"/>
              <w:right w:val="single" w:sz="4" w:space="0" w:color="auto"/>
            </w:tcBorders>
            <w:vAlign w:val="center"/>
          </w:tcPr>
          <w:p w14:paraId="34B02EA1" w14:textId="14A7D25B" w:rsidR="00E80A38" w:rsidRPr="007669E3" w:rsidRDefault="00E80A38" w:rsidP="00E80A38">
            <w:pPr>
              <w:rPr>
                <w:rFonts w:ascii="Arial" w:hAnsi="Arial" w:cs="Arial"/>
                <w:sz w:val="20"/>
              </w:rPr>
            </w:pPr>
            <w:r w:rsidRPr="007669E3">
              <w:rPr>
                <w:rFonts w:ascii="Arial" w:hAnsi="Arial" w:cs="Arial"/>
                <w:sz w:val="20"/>
              </w:rPr>
              <w:t>Hitelintézetek és befektetési szolgáltatást végző szervezetek által kibocsátott, hitelviszonyt megtestesítő értékpapírok adatai, illetve a letétkezelési tevékenységet végző szervezetek tulajdonában lévő és az általuk letétkezelt, hitelviszonyt megtestesítő értékpapírokra vonatkozó ár-információk</w:t>
            </w:r>
          </w:p>
        </w:tc>
        <w:tc>
          <w:tcPr>
            <w:tcW w:w="3118" w:type="dxa"/>
            <w:tcBorders>
              <w:top w:val="nil"/>
              <w:left w:val="nil"/>
              <w:bottom w:val="single" w:sz="4" w:space="0" w:color="auto"/>
              <w:right w:val="single" w:sz="4" w:space="0" w:color="auto"/>
            </w:tcBorders>
            <w:vAlign w:val="center"/>
          </w:tcPr>
          <w:p w14:paraId="34B02EA2" w14:textId="0EAF1F42" w:rsidR="00E80A38" w:rsidRPr="007669E3" w:rsidRDefault="00E80A38" w:rsidP="00E80A38">
            <w:pPr>
              <w:rPr>
                <w:rFonts w:ascii="Arial" w:hAnsi="Arial" w:cs="Arial"/>
                <w:sz w:val="20"/>
              </w:rPr>
            </w:pPr>
            <w:r w:rsidRPr="007669E3">
              <w:rPr>
                <w:rFonts w:ascii="Arial" w:hAnsi="Arial" w:cs="Arial"/>
                <w:sz w:val="20"/>
              </w:rPr>
              <w:t>bank, szakosított hitelintézet, letétkezelési tevékenységet végző szövetkezeti hitelintézet, befektetési vállalkozás és egyéb szervezet, az ezen típusú EGT-fióktelep</w:t>
            </w:r>
          </w:p>
        </w:tc>
        <w:tc>
          <w:tcPr>
            <w:tcW w:w="1843" w:type="dxa"/>
            <w:tcBorders>
              <w:top w:val="nil"/>
              <w:left w:val="nil"/>
              <w:bottom w:val="single" w:sz="4" w:space="0" w:color="auto"/>
              <w:right w:val="single" w:sz="4" w:space="0" w:color="auto"/>
            </w:tcBorders>
            <w:vAlign w:val="center"/>
          </w:tcPr>
          <w:p w14:paraId="34B02EA3"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2586CEA2"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A5" w14:textId="241A80E5"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A6"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8. munkanap</w:t>
            </w:r>
          </w:p>
        </w:tc>
      </w:tr>
      <w:tr w:rsidR="00E80A38" w:rsidRPr="007669E3" w14:paraId="30E35CE6" w14:textId="77777777" w:rsidTr="00096F68">
        <w:trPr>
          <w:cantSplit/>
          <w:trHeight w:val="475"/>
          <w:jc w:val="center"/>
        </w:trPr>
        <w:tc>
          <w:tcPr>
            <w:tcW w:w="704" w:type="dxa"/>
            <w:tcBorders>
              <w:top w:val="nil"/>
              <w:left w:val="single" w:sz="4" w:space="0" w:color="auto"/>
              <w:bottom w:val="single" w:sz="4" w:space="0" w:color="auto"/>
              <w:right w:val="single" w:sz="4" w:space="0" w:color="auto"/>
            </w:tcBorders>
            <w:vAlign w:val="center"/>
          </w:tcPr>
          <w:p w14:paraId="264D4DAE" w14:textId="6CCE003B" w:rsidR="00E80A38" w:rsidRPr="007669E3" w:rsidRDefault="00E80A38" w:rsidP="00E80A38">
            <w:pPr>
              <w:jc w:val="center"/>
              <w:rPr>
                <w:rFonts w:ascii="Arial" w:hAnsi="Arial" w:cs="Arial"/>
                <w:sz w:val="20"/>
              </w:rPr>
            </w:pPr>
            <w:r w:rsidRPr="007669E3">
              <w:rPr>
                <w:rFonts w:ascii="Arial" w:hAnsi="Arial" w:cs="Arial"/>
                <w:sz w:val="20"/>
              </w:rPr>
              <w:t>29</w:t>
            </w:r>
          </w:p>
        </w:tc>
        <w:tc>
          <w:tcPr>
            <w:tcW w:w="1276" w:type="dxa"/>
            <w:tcBorders>
              <w:top w:val="nil"/>
              <w:left w:val="single" w:sz="4" w:space="0" w:color="auto"/>
              <w:bottom w:val="single" w:sz="4" w:space="0" w:color="auto"/>
              <w:right w:val="single" w:sz="4" w:space="0" w:color="auto"/>
            </w:tcBorders>
            <w:vAlign w:val="center"/>
          </w:tcPr>
          <w:p w14:paraId="7EA9C228" w14:textId="6BC67639" w:rsidR="00E80A38" w:rsidRPr="007669E3" w:rsidRDefault="00E80A38" w:rsidP="00E80A38">
            <w:pPr>
              <w:jc w:val="center"/>
              <w:rPr>
                <w:rFonts w:ascii="Arial" w:hAnsi="Arial" w:cs="Arial"/>
                <w:sz w:val="20"/>
              </w:rPr>
            </w:pPr>
            <w:r w:rsidRPr="007669E3">
              <w:rPr>
                <w:rFonts w:ascii="Arial" w:hAnsi="Arial" w:cs="Arial"/>
                <w:sz w:val="20"/>
              </w:rPr>
              <w:t>E65</w:t>
            </w:r>
          </w:p>
        </w:tc>
        <w:tc>
          <w:tcPr>
            <w:tcW w:w="3403" w:type="dxa"/>
            <w:tcBorders>
              <w:top w:val="nil"/>
              <w:left w:val="nil"/>
              <w:bottom w:val="single" w:sz="4" w:space="0" w:color="auto"/>
              <w:right w:val="single" w:sz="4" w:space="0" w:color="auto"/>
            </w:tcBorders>
            <w:vAlign w:val="center"/>
          </w:tcPr>
          <w:p w14:paraId="518A7057" w14:textId="4C0D23F0" w:rsidR="00E80A38" w:rsidRPr="007669E3" w:rsidRDefault="00E80A38" w:rsidP="00E80A38">
            <w:pPr>
              <w:rPr>
                <w:rFonts w:ascii="Arial" w:hAnsi="Arial" w:cs="Arial"/>
                <w:sz w:val="20"/>
              </w:rPr>
            </w:pPr>
            <w:r w:rsidRPr="007669E3">
              <w:rPr>
                <w:rFonts w:ascii="Arial" w:hAnsi="Arial" w:cs="Arial"/>
                <w:sz w:val="20"/>
              </w:rPr>
              <w:t>Napi jelentés repó és repótípusú tranzakciókról</w:t>
            </w:r>
          </w:p>
        </w:tc>
        <w:tc>
          <w:tcPr>
            <w:tcW w:w="3118" w:type="dxa"/>
            <w:tcBorders>
              <w:top w:val="nil"/>
              <w:left w:val="nil"/>
              <w:bottom w:val="single" w:sz="4" w:space="0" w:color="auto"/>
              <w:right w:val="single" w:sz="4" w:space="0" w:color="auto"/>
            </w:tcBorders>
            <w:vAlign w:val="center"/>
          </w:tcPr>
          <w:p w14:paraId="4704A487" w14:textId="48E71FDD" w:rsidR="00E80A38" w:rsidRPr="007669E3" w:rsidRDefault="00E80A38" w:rsidP="00E80A38">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1828B09A" w14:textId="232D4B3D" w:rsidR="00E80A38" w:rsidRPr="007669E3" w:rsidRDefault="00E80A38" w:rsidP="00E80A38">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564CE6E7"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6C0BCA73" w14:textId="5F431737"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1B629B0F" w14:textId="38D062A5" w:rsidR="00E80A38" w:rsidRPr="007669E3" w:rsidRDefault="00E80A38" w:rsidP="00E80A38">
            <w:pPr>
              <w:jc w:val="center"/>
              <w:rPr>
                <w:rFonts w:ascii="Arial" w:hAnsi="Arial" w:cs="Arial"/>
                <w:sz w:val="20"/>
              </w:rPr>
            </w:pPr>
            <w:r w:rsidRPr="007669E3">
              <w:rPr>
                <w:rFonts w:ascii="Arial" w:hAnsi="Arial" w:cs="Arial"/>
                <w:sz w:val="20"/>
              </w:rPr>
              <w:t>tárgyidőszakot követő</w:t>
            </w:r>
            <w:del w:id="67" w:author="MNB" w:date="2025-06-05T09:47:00Z">
              <w:r w:rsidRPr="007669E3" w:rsidDel="00836208">
                <w:rPr>
                  <w:rFonts w:ascii="Arial" w:hAnsi="Arial" w:cs="Arial"/>
                  <w:sz w:val="20"/>
                </w:rPr>
                <w:delText xml:space="preserve"> 2. </w:delText>
              </w:r>
            </w:del>
            <w:ins w:id="68" w:author="MNB" w:date="2025-06-05T09:47:00Z">
              <w:r w:rsidR="00836208">
                <w:rPr>
                  <w:rFonts w:ascii="Arial" w:hAnsi="Arial" w:cs="Arial"/>
                  <w:sz w:val="20"/>
                </w:rPr>
                <w:t xml:space="preserve"> 1. </w:t>
              </w:r>
            </w:ins>
            <w:r w:rsidRPr="007669E3">
              <w:rPr>
                <w:rFonts w:ascii="Arial" w:hAnsi="Arial" w:cs="Arial"/>
                <w:sz w:val="20"/>
              </w:rPr>
              <w:t>munkanap 14 óra</w:t>
            </w:r>
          </w:p>
        </w:tc>
      </w:tr>
      <w:tr w:rsidR="00E80A38" w:rsidRPr="00096F68" w14:paraId="2B458680" w14:textId="77777777" w:rsidTr="00096F68">
        <w:trPr>
          <w:cantSplit/>
          <w:trHeight w:val="397"/>
          <w:jc w:val="center"/>
        </w:trPr>
        <w:tc>
          <w:tcPr>
            <w:tcW w:w="704" w:type="dxa"/>
            <w:tcBorders>
              <w:top w:val="nil"/>
              <w:left w:val="single" w:sz="4" w:space="0" w:color="auto"/>
              <w:bottom w:val="single" w:sz="4" w:space="0" w:color="auto"/>
              <w:right w:val="single" w:sz="4" w:space="0" w:color="auto"/>
            </w:tcBorders>
            <w:vAlign w:val="center"/>
          </w:tcPr>
          <w:p w14:paraId="6C406C36" w14:textId="62054ED9" w:rsidR="00E80A38" w:rsidRPr="00096F68" w:rsidRDefault="00E80A38" w:rsidP="00E80A38">
            <w:pPr>
              <w:jc w:val="center"/>
              <w:rPr>
                <w:rFonts w:ascii="Arial" w:hAnsi="Arial" w:cs="Arial"/>
                <w:sz w:val="20"/>
              </w:rPr>
            </w:pPr>
            <w:r w:rsidRPr="00096F68">
              <w:rPr>
                <w:rFonts w:ascii="Arial" w:hAnsi="Arial" w:cs="Arial"/>
                <w:sz w:val="20"/>
              </w:rPr>
              <w:t>30</w:t>
            </w:r>
          </w:p>
        </w:tc>
        <w:tc>
          <w:tcPr>
            <w:tcW w:w="1276" w:type="dxa"/>
            <w:tcBorders>
              <w:top w:val="nil"/>
              <w:left w:val="single" w:sz="4" w:space="0" w:color="auto"/>
              <w:bottom w:val="single" w:sz="4" w:space="0" w:color="auto"/>
              <w:right w:val="single" w:sz="4" w:space="0" w:color="auto"/>
            </w:tcBorders>
            <w:vAlign w:val="center"/>
          </w:tcPr>
          <w:p w14:paraId="7E84408F" w14:textId="77777777" w:rsidR="00E80A38" w:rsidRPr="00096F68" w:rsidRDefault="00E80A38" w:rsidP="00E80A38">
            <w:pPr>
              <w:jc w:val="center"/>
              <w:rPr>
                <w:rFonts w:ascii="Arial" w:hAnsi="Arial" w:cs="Arial"/>
                <w:sz w:val="20"/>
              </w:rPr>
            </w:pPr>
            <w:r w:rsidRPr="00096F68">
              <w:rPr>
                <w:rFonts w:ascii="Arial" w:hAnsi="Arial" w:cs="Arial"/>
                <w:sz w:val="20"/>
              </w:rPr>
              <w:t>KELERADF</w:t>
            </w:r>
          </w:p>
        </w:tc>
        <w:tc>
          <w:tcPr>
            <w:tcW w:w="3403" w:type="dxa"/>
            <w:tcBorders>
              <w:top w:val="nil"/>
              <w:left w:val="nil"/>
              <w:bottom w:val="single" w:sz="4" w:space="0" w:color="auto"/>
              <w:right w:val="single" w:sz="4" w:space="0" w:color="auto"/>
            </w:tcBorders>
            <w:vAlign w:val="center"/>
          </w:tcPr>
          <w:p w14:paraId="32ADB259" w14:textId="77777777" w:rsidR="00E80A38" w:rsidRPr="00096F68" w:rsidRDefault="00E80A38" w:rsidP="00E80A38">
            <w:pPr>
              <w:rPr>
                <w:rFonts w:ascii="Arial" w:hAnsi="Arial" w:cs="Arial"/>
                <w:sz w:val="20"/>
              </w:rPr>
            </w:pPr>
            <w:r w:rsidRPr="00096F68">
              <w:rPr>
                <w:rFonts w:ascii="Arial" w:hAnsi="Arial" w:cs="Arial"/>
                <w:sz w:val="20"/>
              </w:rPr>
              <w:t>Központi értéktári törzs- és tranzakciós adatok</w:t>
            </w:r>
          </w:p>
        </w:tc>
        <w:tc>
          <w:tcPr>
            <w:tcW w:w="3118" w:type="dxa"/>
            <w:tcBorders>
              <w:top w:val="nil"/>
              <w:left w:val="nil"/>
              <w:bottom w:val="single" w:sz="4" w:space="0" w:color="auto"/>
              <w:right w:val="single" w:sz="4" w:space="0" w:color="auto"/>
            </w:tcBorders>
            <w:vAlign w:val="center"/>
          </w:tcPr>
          <w:p w14:paraId="4C9FD8AC" w14:textId="77777777" w:rsidR="00E80A38" w:rsidRPr="00096F68" w:rsidRDefault="00E80A38" w:rsidP="00E80A38">
            <w:pPr>
              <w:rPr>
                <w:rFonts w:ascii="Arial" w:hAnsi="Arial" w:cs="Arial"/>
                <w:sz w:val="20"/>
              </w:rPr>
            </w:pPr>
            <w:r w:rsidRPr="00096F68">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2B481E3F" w14:textId="77777777" w:rsidR="00E80A38" w:rsidRPr="00096F68" w:rsidRDefault="00E80A38" w:rsidP="00E80A38">
            <w:pPr>
              <w:jc w:val="center"/>
              <w:rPr>
                <w:rFonts w:ascii="Arial" w:hAnsi="Arial" w:cs="Arial"/>
                <w:sz w:val="20"/>
              </w:rPr>
            </w:pPr>
            <w:r w:rsidRPr="00096F68">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08BD0F9C" w14:textId="77777777" w:rsidR="00E80A38" w:rsidRPr="00096F68" w:rsidRDefault="00E80A38" w:rsidP="00E80A38">
            <w:pPr>
              <w:jc w:val="center"/>
              <w:rPr>
                <w:rFonts w:ascii="Arial" w:hAnsi="Arial" w:cs="Arial"/>
                <w:sz w:val="20"/>
              </w:rPr>
            </w:pPr>
            <w:r w:rsidRPr="00096F68">
              <w:rPr>
                <w:rFonts w:ascii="Arial" w:hAnsi="Arial" w:cs="Arial"/>
                <w:sz w:val="20"/>
              </w:rPr>
              <w:t>elektronikus úton</w:t>
            </w:r>
          </w:p>
          <w:p w14:paraId="580C9A67" w14:textId="77777777" w:rsidR="00E80A38" w:rsidRPr="00096F68" w:rsidRDefault="00E80A38" w:rsidP="00E80A38">
            <w:pPr>
              <w:jc w:val="center"/>
              <w:rPr>
                <w:rFonts w:ascii="Arial" w:hAnsi="Arial" w:cs="Arial"/>
                <w:sz w:val="20"/>
              </w:rPr>
            </w:pPr>
            <w:r w:rsidRPr="00096F68">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68C4D3D" w14:textId="2925F0C7" w:rsidR="00E80A38" w:rsidRPr="00096F68" w:rsidRDefault="00E80A38" w:rsidP="00E80A38">
            <w:pPr>
              <w:jc w:val="center"/>
              <w:rPr>
                <w:rFonts w:ascii="Arial" w:hAnsi="Arial" w:cs="Arial"/>
                <w:sz w:val="20"/>
              </w:rPr>
            </w:pPr>
            <w:r w:rsidRPr="00096F68">
              <w:rPr>
                <w:rFonts w:ascii="Arial" w:hAnsi="Arial" w:cs="Arial"/>
                <w:sz w:val="20"/>
              </w:rPr>
              <w:t>tárgynapot követő munkanap 13 óra</w:t>
            </w:r>
          </w:p>
        </w:tc>
      </w:tr>
      <w:tr w:rsidR="00E80A38" w:rsidRPr="00096F68" w14:paraId="34B02EB0" w14:textId="77777777" w:rsidTr="00096F68">
        <w:trPr>
          <w:cantSplit/>
          <w:trHeight w:val="397"/>
          <w:jc w:val="center"/>
        </w:trPr>
        <w:tc>
          <w:tcPr>
            <w:tcW w:w="704" w:type="dxa"/>
            <w:tcBorders>
              <w:top w:val="nil"/>
              <w:left w:val="single" w:sz="4" w:space="0" w:color="auto"/>
              <w:bottom w:val="single" w:sz="4" w:space="0" w:color="auto"/>
              <w:right w:val="single" w:sz="4" w:space="0" w:color="auto"/>
            </w:tcBorders>
            <w:vAlign w:val="center"/>
          </w:tcPr>
          <w:p w14:paraId="34B02EA8" w14:textId="2F92C7C1" w:rsidR="00E80A38" w:rsidRPr="00096F68" w:rsidRDefault="00E80A38" w:rsidP="00E80A38">
            <w:pPr>
              <w:jc w:val="center"/>
              <w:rPr>
                <w:rFonts w:ascii="Arial" w:hAnsi="Arial" w:cs="Arial"/>
                <w:sz w:val="20"/>
              </w:rPr>
            </w:pPr>
            <w:r w:rsidRPr="00096F68">
              <w:rPr>
                <w:rFonts w:ascii="Arial" w:hAnsi="Arial" w:cs="Arial"/>
                <w:sz w:val="20"/>
              </w:rPr>
              <w:t>31</w:t>
            </w:r>
          </w:p>
        </w:tc>
        <w:tc>
          <w:tcPr>
            <w:tcW w:w="1276" w:type="dxa"/>
            <w:tcBorders>
              <w:top w:val="nil"/>
              <w:left w:val="single" w:sz="4" w:space="0" w:color="auto"/>
              <w:bottom w:val="single" w:sz="4" w:space="0" w:color="auto"/>
              <w:right w:val="single" w:sz="4" w:space="0" w:color="auto"/>
            </w:tcBorders>
            <w:vAlign w:val="center"/>
          </w:tcPr>
          <w:p w14:paraId="34B02EA9" w14:textId="77777777" w:rsidR="00E80A38" w:rsidRPr="00096F68" w:rsidRDefault="00E80A38" w:rsidP="00E80A38">
            <w:pPr>
              <w:jc w:val="center"/>
              <w:rPr>
                <w:rFonts w:ascii="Arial" w:hAnsi="Arial" w:cs="Arial"/>
                <w:sz w:val="20"/>
              </w:rPr>
            </w:pPr>
            <w:r w:rsidRPr="00096F68">
              <w:rPr>
                <w:rFonts w:ascii="Arial" w:hAnsi="Arial" w:cs="Arial"/>
                <w:sz w:val="20"/>
              </w:rPr>
              <w:t>F02</w:t>
            </w:r>
          </w:p>
        </w:tc>
        <w:tc>
          <w:tcPr>
            <w:tcW w:w="3403" w:type="dxa"/>
            <w:tcBorders>
              <w:top w:val="nil"/>
              <w:left w:val="nil"/>
              <w:bottom w:val="single" w:sz="4" w:space="0" w:color="auto"/>
              <w:right w:val="single" w:sz="4" w:space="0" w:color="auto"/>
            </w:tcBorders>
            <w:vAlign w:val="center"/>
          </w:tcPr>
          <w:p w14:paraId="34B02EAA" w14:textId="77777777" w:rsidR="00E80A38" w:rsidRPr="00096F68" w:rsidRDefault="00E80A38" w:rsidP="00E80A38">
            <w:pPr>
              <w:rPr>
                <w:rFonts w:ascii="Arial" w:hAnsi="Arial" w:cs="Arial"/>
                <w:sz w:val="20"/>
              </w:rPr>
            </w:pPr>
            <w:r w:rsidRPr="00096F68">
              <w:rPr>
                <w:rFonts w:ascii="Arial" w:hAnsi="Arial" w:cs="Arial"/>
                <w:sz w:val="20"/>
              </w:rPr>
              <w:t>Biztosítók statisztikai mérlege</w:t>
            </w:r>
          </w:p>
        </w:tc>
        <w:tc>
          <w:tcPr>
            <w:tcW w:w="3118" w:type="dxa"/>
            <w:tcBorders>
              <w:top w:val="nil"/>
              <w:left w:val="nil"/>
              <w:bottom w:val="single" w:sz="4" w:space="0" w:color="auto"/>
              <w:right w:val="single" w:sz="4" w:space="0" w:color="auto"/>
            </w:tcBorders>
            <w:vAlign w:val="center"/>
          </w:tcPr>
          <w:p w14:paraId="34B02EAB" w14:textId="77777777" w:rsidR="00E80A38" w:rsidRPr="00096F68" w:rsidRDefault="00E80A38" w:rsidP="00E80A38">
            <w:pPr>
              <w:rPr>
                <w:rFonts w:ascii="Arial" w:hAnsi="Arial" w:cs="Arial"/>
                <w:sz w:val="20"/>
              </w:rPr>
            </w:pPr>
            <w:r w:rsidRPr="00096F68">
              <w:rPr>
                <w:rFonts w:ascii="Arial" w:hAnsi="Arial" w:cs="Arial"/>
                <w:sz w:val="20"/>
              </w:rPr>
              <w:t>biztosító, az ezen típusú EGT-fióktelep</w:t>
            </w:r>
          </w:p>
        </w:tc>
        <w:tc>
          <w:tcPr>
            <w:tcW w:w="1843" w:type="dxa"/>
            <w:tcBorders>
              <w:top w:val="nil"/>
              <w:left w:val="nil"/>
              <w:bottom w:val="single" w:sz="4" w:space="0" w:color="auto"/>
              <w:right w:val="single" w:sz="4" w:space="0" w:color="auto"/>
            </w:tcBorders>
            <w:vAlign w:val="center"/>
          </w:tcPr>
          <w:p w14:paraId="34B02EAC" w14:textId="77777777" w:rsidR="00E80A38" w:rsidRPr="00096F68" w:rsidRDefault="00E80A38" w:rsidP="00E80A38">
            <w:pPr>
              <w:jc w:val="center"/>
              <w:rPr>
                <w:rFonts w:ascii="Arial" w:hAnsi="Arial" w:cs="Arial"/>
                <w:sz w:val="20"/>
              </w:rPr>
            </w:pPr>
            <w:r w:rsidRPr="00096F68">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66B675C" w14:textId="77777777" w:rsidR="00E80A38" w:rsidRPr="00096F68" w:rsidRDefault="00E80A38" w:rsidP="00E80A38">
            <w:pPr>
              <w:jc w:val="center"/>
              <w:rPr>
                <w:rFonts w:ascii="Arial" w:hAnsi="Arial" w:cs="Arial"/>
                <w:sz w:val="20"/>
              </w:rPr>
            </w:pPr>
            <w:r w:rsidRPr="00096F68">
              <w:rPr>
                <w:rFonts w:ascii="Arial" w:hAnsi="Arial" w:cs="Arial"/>
                <w:sz w:val="20"/>
              </w:rPr>
              <w:t>elektronikus úton</w:t>
            </w:r>
          </w:p>
          <w:p w14:paraId="34B02EAE" w14:textId="27CF96BA" w:rsidR="00E80A38" w:rsidRPr="00096F68" w:rsidRDefault="00E80A38" w:rsidP="00E80A38">
            <w:pPr>
              <w:jc w:val="center"/>
              <w:rPr>
                <w:rFonts w:ascii="Arial" w:hAnsi="Arial" w:cs="Arial"/>
                <w:sz w:val="20"/>
              </w:rPr>
            </w:pPr>
            <w:r w:rsidRPr="00096F68">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AF" w14:textId="77777777" w:rsidR="00E80A38" w:rsidRPr="00096F68" w:rsidRDefault="00E80A38" w:rsidP="00E80A38">
            <w:pPr>
              <w:jc w:val="center"/>
              <w:rPr>
                <w:rFonts w:ascii="Arial" w:hAnsi="Arial" w:cs="Arial"/>
                <w:sz w:val="20"/>
              </w:rPr>
            </w:pPr>
            <w:r w:rsidRPr="00096F68">
              <w:rPr>
                <w:rFonts w:ascii="Arial" w:hAnsi="Arial" w:cs="Arial"/>
                <w:sz w:val="20"/>
              </w:rPr>
              <w:t>tárgyidőszakot követő hónap 13. munkanap</w:t>
            </w:r>
          </w:p>
        </w:tc>
      </w:tr>
      <w:tr w:rsidR="00E80A38" w:rsidRPr="00DC516E" w14:paraId="34B02EBB" w14:textId="77777777" w:rsidTr="00096F68">
        <w:trPr>
          <w:cantSplit/>
          <w:trHeight w:val="70"/>
          <w:jc w:val="center"/>
        </w:trPr>
        <w:tc>
          <w:tcPr>
            <w:tcW w:w="704" w:type="dxa"/>
            <w:tcBorders>
              <w:top w:val="nil"/>
              <w:left w:val="single" w:sz="4" w:space="0" w:color="auto"/>
              <w:bottom w:val="single" w:sz="4" w:space="0" w:color="auto"/>
              <w:right w:val="single" w:sz="4" w:space="0" w:color="auto"/>
            </w:tcBorders>
            <w:vAlign w:val="center"/>
          </w:tcPr>
          <w:p w14:paraId="34B02EB1" w14:textId="2D05F934" w:rsidR="00E80A38" w:rsidRPr="00096F68" w:rsidRDefault="00E80A38" w:rsidP="00E80A38">
            <w:pPr>
              <w:jc w:val="center"/>
              <w:rPr>
                <w:rFonts w:ascii="Arial" w:hAnsi="Arial" w:cs="Arial"/>
                <w:sz w:val="20"/>
              </w:rPr>
            </w:pPr>
            <w:r w:rsidRPr="00096F68">
              <w:rPr>
                <w:rFonts w:ascii="Arial" w:hAnsi="Arial" w:cs="Arial"/>
                <w:sz w:val="20"/>
              </w:rPr>
              <w:lastRenderedPageBreak/>
              <w:t>32</w:t>
            </w:r>
          </w:p>
        </w:tc>
        <w:tc>
          <w:tcPr>
            <w:tcW w:w="1276" w:type="dxa"/>
            <w:tcBorders>
              <w:top w:val="nil"/>
              <w:left w:val="single" w:sz="4" w:space="0" w:color="auto"/>
              <w:bottom w:val="single" w:sz="4" w:space="0" w:color="auto"/>
              <w:right w:val="single" w:sz="4" w:space="0" w:color="auto"/>
            </w:tcBorders>
            <w:vAlign w:val="center"/>
          </w:tcPr>
          <w:p w14:paraId="34B02EB2" w14:textId="77777777" w:rsidR="00E80A38" w:rsidRPr="00096F68" w:rsidRDefault="00E80A38" w:rsidP="00E80A38">
            <w:pPr>
              <w:jc w:val="center"/>
              <w:rPr>
                <w:rFonts w:ascii="Arial" w:hAnsi="Arial" w:cs="Arial"/>
                <w:sz w:val="20"/>
              </w:rPr>
            </w:pPr>
            <w:r w:rsidRPr="00096F68">
              <w:rPr>
                <w:rFonts w:ascii="Arial" w:hAnsi="Arial" w:cs="Arial"/>
                <w:sz w:val="20"/>
              </w:rPr>
              <w:t>F07</w:t>
            </w:r>
          </w:p>
        </w:tc>
        <w:tc>
          <w:tcPr>
            <w:tcW w:w="3403" w:type="dxa"/>
            <w:tcBorders>
              <w:top w:val="nil"/>
              <w:left w:val="nil"/>
              <w:bottom w:val="single" w:sz="4" w:space="0" w:color="auto"/>
              <w:right w:val="single" w:sz="4" w:space="0" w:color="auto"/>
            </w:tcBorders>
            <w:vAlign w:val="center"/>
          </w:tcPr>
          <w:p w14:paraId="34B02EB3" w14:textId="77777777" w:rsidR="00E80A38" w:rsidRPr="00096F68" w:rsidRDefault="00E80A38" w:rsidP="00E80A38">
            <w:pPr>
              <w:jc w:val="center"/>
              <w:rPr>
                <w:rFonts w:ascii="Arial" w:hAnsi="Arial" w:cs="Arial"/>
                <w:sz w:val="20"/>
              </w:rPr>
            </w:pPr>
            <w:r w:rsidRPr="00096F68">
              <w:rPr>
                <w:rFonts w:ascii="Arial" w:hAnsi="Arial" w:cs="Arial"/>
                <w:sz w:val="20"/>
              </w:rPr>
              <w:t>Befektetési alapok statisztikai mérlege</w:t>
            </w:r>
          </w:p>
        </w:tc>
        <w:tc>
          <w:tcPr>
            <w:tcW w:w="3118" w:type="dxa"/>
            <w:tcBorders>
              <w:top w:val="nil"/>
              <w:left w:val="nil"/>
              <w:bottom w:val="single" w:sz="4" w:space="0" w:color="auto"/>
              <w:right w:val="single" w:sz="4" w:space="0" w:color="auto"/>
            </w:tcBorders>
            <w:vAlign w:val="center"/>
          </w:tcPr>
          <w:p w14:paraId="34B02EB4" w14:textId="506F33A8" w:rsidR="00E80A38" w:rsidRPr="00096F68" w:rsidRDefault="00E80A38" w:rsidP="00E80A38">
            <w:pPr>
              <w:jc w:val="center"/>
              <w:rPr>
                <w:rFonts w:ascii="Arial" w:hAnsi="Arial" w:cs="Arial"/>
                <w:sz w:val="20"/>
              </w:rPr>
            </w:pPr>
            <w:r w:rsidRPr="00096F68">
              <w:rPr>
                <w:rFonts w:ascii="Arial" w:hAnsi="Arial" w:cs="Arial"/>
                <w:sz w:val="20"/>
              </w:rPr>
              <w:t>befektetési alap</w:t>
            </w:r>
          </w:p>
        </w:tc>
        <w:tc>
          <w:tcPr>
            <w:tcW w:w="1843" w:type="dxa"/>
            <w:tcBorders>
              <w:top w:val="nil"/>
              <w:left w:val="nil"/>
              <w:bottom w:val="single" w:sz="4" w:space="0" w:color="auto"/>
              <w:right w:val="single" w:sz="4" w:space="0" w:color="auto"/>
            </w:tcBorders>
            <w:vAlign w:val="center"/>
          </w:tcPr>
          <w:p w14:paraId="34B02EB5" w14:textId="3DECB5E3" w:rsidR="00E80A38" w:rsidRPr="00096F68" w:rsidRDefault="00E80A38" w:rsidP="00E80A38">
            <w:pPr>
              <w:jc w:val="center"/>
              <w:rPr>
                <w:rFonts w:ascii="Arial" w:hAnsi="Arial" w:cs="Arial"/>
                <w:sz w:val="20"/>
              </w:rPr>
            </w:pPr>
            <w:r w:rsidRPr="00096F68">
              <w:rPr>
                <w:rFonts w:ascii="Arial" w:hAnsi="Arial" w:cs="Arial"/>
                <w:sz w:val="20"/>
              </w:rPr>
              <w:t>havi, eseti</w:t>
            </w:r>
          </w:p>
        </w:tc>
        <w:tc>
          <w:tcPr>
            <w:tcW w:w="2268" w:type="dxa"/>
            <w:tcBorders>
              <w:top w:val="nil"/>
              <w:left w:val="nil"/>
              <w:bottom w:val="single" w:sz="4" w:space="0" w:color="auto"/>
              <w:right w:val="single" w:sz="4" w:space="0" w:color="auto"/>
            </w:tcBorders>
            <w:vAlign w:val="center"/>
          </w:tcPr>
          <w:p w14:paraId="22655006" w14:textId="77777777" w:rsidR="00E80A38" w:rsidRPr="00096F68" w:rsidRDefault="00E80A38" w:rsidP="00E80A38">
            <w:pPr>
              <w:jc w:val="center"/>
              <w:rPr>
                <w:rFonts w:ascii="Arial" w:hAnsi="Arial" w:cs="Arial"/>
                <w:sz w:val="20"/>
              </w:rPr>
            </w:pPr>
            <w:r w:rsidRPr="00096F68">
              <w:rPr>
                <w:rFonts w:ascii="Arial" w:hAnsi="Arial" w:cs="Arial"/>
                <w:sz w:val="20"/>
              </w:rPr>
              <w:t>elektronikus úton</w:t>
            </w:r>
          </w:p>
          <w:p w14:paraId="34B02EB7" w14:textId="61D626A0" w:rsidR="00E80A38" w:rsidRPr="00096F68" w:rsidRDefault="00E80A38" w:rsidP="00E80A38">
            <w:pPr>
              <w:jc w:val="center"/>
              <w:rPr>
                <w:rFonts w:ascii="Arial" w:hAnsi="Arial" w:cs="Arial"/>
                <w:sz w:val="20"/>
              </w:rPr>
            </w:pPr>
            <w:r w:rsidRPr="00096F68">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BA" w14:textId="5935FB4F" w:rsidR="00E80A38" w:rsidRPr="007669E3" w:rsidRDefault="00E80A38" w:rsidP="00E80A38">
            <w:pPr>
              <w:jc w:val="center"/>
              <w:rPr>
                <w:rFonts w:ascii="Arial" w:hAnsi="Arial" w:cs="Arial"/>
                <w:sz w:val="20"/>
              </w:rPr>
            </w:pPr>
            <w:r w:rsidRPr="00096F68">
              <w:rPr>
                <w:rFonts w:ascii="Arial" w:hAnsi="Arial" w:cs="Arial"/>
                <w:sz w:val="20"/>
              </w:rPr>
              <w:t>havi adatszolgáltatás tekintetében: tárgyidőszakot követő hónap 6. munkanap; eseti adatszolgáltatás tekintetében: az MNB eseti adatszolgáltatásra való felhívásától számított 10. munkanap</w:t>
            </w:r>
          </w:p>
        </w:tc>
      </w:tr>
      <w:tr w:rsidR="00E80A38" w:rsidRPr="00DC516E" w14:paraId="3A736D08" w14:textId="77777777" w:rsidTr="00096F68">
        <w:trPr>
          <w:cantSplit/>
          <w:trHeight w:val="799"/>
          <w:jc w:val="center"/>
        </w:trPr>
        <w:tc>
          <w:tcPr>
            <w:tcW w:w="704" w:type="dxa"/>
            <w:tcBorders>
              <w:top w:val="nil"/>
              <w:left w:val="single" w:sz="4" w:space="0" w:color="auto"/>
              <w:bottom w:val="single" w:sz="4" w:space="0" w:color="auto"/>
              <w:right w:val="single" w:sz="4" w:space="0" w:color="auto"/>
            </w:tcBorders>
            <w:vAlign w:val="center"/>
          </w:tcPr>
          <w:p w14:paraId="01BA3D44" w14:textId="49CA77A9" w:rsidR="00E80A38" w:rsidRPr="007669E3" w:rsidRDefault="00E80A38" w:rsidP="00E80A38">
            <w:pPr>
              <w:jc w:val="center"/>
              <w:rPr>
                <w:rFonts w:ascii="Arial" w:hAnsi="Arial" w:cs="Arial"/>
                <w:sz w:val="20"/>
              </w:rPr>
            </w:pPr>
            <w:r>
              <w:rPr>
                <w:rFonts w:ascii="Arial" w:hAnsi="Arial" w:cs="Arial"/>
                <w:sz w:val="20"/>
              </w:rPr>
              <w:t>33</w:t>
            </w:r>
          </w:p>
        </w:tc>
        <w:tc>
          <w:tcPr>
            <w:tcW w:w="1276" w:type="dxa"/>
            <w:tcBorders>
              <w:top w:val="nil"/>
              <w:left w:val="single" w:sz="4" w:space="0" w:color="auto"/>
              <w:bottom w:val="single" w:sz="4" w:space="0" w:color="auto"/>
              <w:right w:val="single" w:sz="4" w:space="0" w:color="auto"/>
            </w:tcBorders>
            <w:vAlign w:val="center"/>
          </w:tcPr>
          <w:p w14:paraId="60CD1292" w14:textId="2D80C652" w:rsidR="00E80A38" w:rsidRPr="007669E3" w:rsidRDefault="00E80A38" w:rsidP="00E80A38">
            <w:pPr>
              <w:jc w:val="center"/>
              <w:rPr>
                <w:rFonts w:ascii="Arial" w:hAnsi="Arial" w:cs="Arial"/>
                <w:sz w:val="20"/>
              </w:rPr>
            </w:pPr>
            <w:r>
              <w:rPr>
                <w:rFonts w:ascii="Arial" w:hAnsi="Arial" w:cs="Arial"/>
                <w:sz w:val="20"/>
              </w:rPr>
              <w:t>F10</w:t>
            </w:r>
          </w:p>
        </w:tc>
        <w:tc>
          <w:tcPr>
            <w:tcW w:w="3403" w:type="dxa"/>
            <w:tcBorders>
              <w:top w:val="nil"/>
              <w:left w:val="nil"/>
              <w:bottom w:val="single" w:sz="4" w:space="0" w:color="auto"/>
              <w:right w:val="single" w:sz="4" w:space="0" w:color="auto"/>
            </w:tcBorders>
            <w:vAlign w:val="center"/>
          </w:tcPr>
          <w:p w14:paraId="364E6613" w14:textId="52F13444" w:rsidR="00E80A38" w:rsidRPr="007669E3" w:rsidRDefault="00E80A38" w:rsidP="00E80A38">
            <w:pPr>
              <w:jc w:val="center"/>
              <w:rPr>
                <w:rFonts w:ascii="Arial" w:hAnsi="Arial" w:cs="Arial"/>
                <w:sz w:val="20"/>
              </w:rPr>
            </w:pPr>
            <w:r w:rsidRPr="00A75C5D">
              <w:rPr>
                <w:rFonts w:ascii="Arial" w:hAnsi="Arial" w:cs="Arial"/>
                <w:sz w:val="20"/>
              </w:rPr>
              <w:t>Bizalmi vagyonkezelők által kezelt vagyon mérlege</w:t>
            </w:r>
          </w:p>
        </w:tc>
        <w:tc>
          <w:tcPr>
            <w:tcW w:w="3118" w:type="dxa"/>
            <w:tcBorders>
              <w:top w:val="nil"/>
              <w:left w:val="nil"/>
              <w:bottom w:val="single" w:sz="4" w:space="0" w:color="auto"/>
              <w:right w:val="single" w:sz="4" w:space="0" w:color="auto"/>
            </w:tcBorders>
            <w:vAlign w:val="center"/>
          </w:tcPr>
          <w:p w14:paraId="78AEBB1E" w14:textId="122CAE55" w:rsidR="00E80A38" w:rsidRPr="007669E3" w:rsidRDefault="00E80A38" w:rsidP="00E80A38">
            <w:pPr>
              <w:jc w:val="center"/>
              <w:rPr>
                <w:rFonts w:ascii="Arial" w:hAnsi="Arial" w:cs="Arial"/>
                <w:sz w:val="20"/>
              </w:rPr>
            </w:pPr>
            <w:r>
              <w:rPr>
                <w:rFonts w:ascii="Arial" w:hAnsi="Arial" w:cs="Arial"/>
                <w:sz w:val="20"/>
              </w:rPr>
              <w:t>b</w:t>
            </w:r>
            <w:r w:rsidRPr="00A75C5D">
              <w:rPr>
                <w:rFonts w:ascii="Arial" w:hAnsi="Arial" w:cs="Arial"/>
                <w:sz w:val="20"/>
              </w:rPr>
              <w:t xml:space="preserve">izalmi vagyonkezelő </w:t>
            </w:r>
            <w:r>
              <w:rPr>
                <w:rFonts w:ascii="Arial" w:hAnsi="Arial" w:cs="Arial"/>
                <w:sz w:val="20"/>
              </w:rPr>
              <w:t>vállalkozás, valamint a legalább 20 milliárd forint összesített eszközállományt kezelő, nem üzletszerűen eljáró bizalmi vagyonkezelő</w:t>
            </w:r>
          </w:p>
        </w:tc>
        <w:tc>
          <w:tcPr>
            <w:tcW w:w="1843" w:type="dxa"/>
            <w:tcBorders>
              <w:top w:val="nil"/>
              <w:left w:val="nil"/>
              <w:bottom w:val="single" w:sz="4" w:space="0" w:color="auto"/>
              <w:right w:val="single" w:sz="4" w:space="0" w:color="auto"/>
            </w:tcBorders>
            <w:vAlign w:val="center"/>
          </w:tcPr>
          <w:p w14:paraId="624D7465" w14:textId="35F66DE9" w:rsidR="00E80A38" w:rsidRPr="007669E3" w:rsidRDefault="00E80A38" w:rsidP="00E80A38">
            <w:pPr>
              <w:jc w:val="center"/>
              <w:rPr>
                <w:rFonts w:ascii="Arial" w:hAnsi="Arial" w:cs="Arial"/>
                <w:sz w:val="20"/>
              </w:rPr>
            </w:pPr>
            <w:r>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58AA17A1"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50772254" w14:textId="10595FD2"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056CCFFA" w14:textId="5BB2E40E" w:rsidR="00E80A38" w:rsidRPr="007669E3" w:rsidRDefault="00E80A38" w:rsidP="00E80A38">
            <w:pPr>
              <w:jc w:val="center"/>
              <w:rPr>
                <w:rFonts w:ascii="Arial" w:hAnsi="Arial" w:cs="Arial"/>
                <w:sz w:val="20"/>
              </w:rPr>
            </w:pPr>
            <w:r w:rsidRPr="00A75C5D">
              <w:rPr>
                <w:rFonts w:ascii="Arial" w:hAnsi="Arial" w:cs="Arial"/>
                <w:sz w:val="20"/>
              </w:rPr>
              <w:t xml:space="preserve">tárgyidőszakot követő </w:t>
            </w:r>
            <w:r>
              <w:rPr>
                <w:rFonts w:ascii="Arial" w:hAnsi="Arial" w:cs="Arial"/>
                <w:sz w:val="20"/>
              </w:rPr>
              <w:t>év február</w:t>
            </w:r>
            <w:r w:rsidRPr="00A75C5D">
              <w:rPr>
                <w:rFonts w:ascii="Arial" w:hAnsi="Arial" w:cs="Arial"/>
                <w:sz w:val="20"/>
              </w:rPr>
              <w:t xml:space="preserve"> 28. </w:t>
            </w:r>
          </w:p>
        </w:tc>
      </w:tr>
      <w:tr w:rsidR="00E80A38" w:rsidRPr="007669E3" w14:paraId="34B02EC4" w14:textId="77777777" w:rsidTr="00096F68">
        <w:trPr>
          <w:cantSplit/>
          <w:trHeight w:val="799"/>
          <w:jc w:val="center"/>
        </w:trPr>
        <w:tc>
          <w:tcPr>
            <w:tcW w:w="704" w:type="dxa"/>
            <w:tcBorders>
              <w:top w:val="nil"/>
              <w:left w:val="single" w:sz="4" w:space="0" w:color="auto"/>
              <w:bottom w:val="single" w:sz="4" w:space="0" w:color="auto"/>
              <w:right w:val="single" w:sz="4" w:space="0" w:color="auto"/>
            </w:tcBorders>
            <w:vAlign w:val="center"/>
          </w:tcPr>
          <w:p w14:paraId="34B02EBC" w14:textId="57289B6A" w:rsidR="00E80A38" w:rsidRPr="007669E3" w:rsidRDefault="00E80A38" w:rsidP="00E80A38">
            <w:pPr>
              <w:jc w:val="center"/>
              <w:rPr>
                <w:rFonts w:ascii="Arial" w:hAnsi="Arial" w:cs="Arial"/>
                <w:sz w:val="20"/>
              </w:rPr>
            </w:pPr>
            <w:r w:rsidRPr="007669E3">
              <w:rPr>
                <w:rFonts w:ascii="Arial" w:hAnsi="Arial" w:cs="Arial"/>
                <w:sz w:val="20"/>
              </w:rPr>
              <w:t>3</w:t>
            </w:r>
            <w:r>
              <w:rPr>
                <w:rFonts w:ascii="Arial" w:hAnsi="Arial" w:cs="Arial"/>
                <w:sz w:val="20"/>
              </w:rPr>
              <w:t>4</w:t>
            </w:r>
          </w:p>
        </w:tc>
        <w:tc>
          <w:tcPr>
            <w:tcW w:w="1276" w:type="dxa"/>
            <w:tcBorders>
              <w:top w:val="nil"/>
              <w:left w:val="single" w:sz="4" w:space="0" w:color="auto"/>
              <w:bottom w:val="single" w:sz="4" w:space="0" w:color="auto"/>
              <w:right w:val="single" w:sz="4" w:space="0" w:color="auto"/>
            </w:tcBorders>
            <w:vAlign w:val="center"/>
          </w:tcPr>
          <w:p w14:paraId="34B02EBD" w14:textId="77777777" w:rsidR="00E80A38" w:rsidRPr="007669E3" w:rsidRDefault="00E80A38" w:rsidP="00E80A38">
            <w:pPr>
              <w:jc w:val="center"/>
              <w:rPr>
                <w:rFonts w:ascii="Arial" w:hAnsi="Arial" w:cs="Arial"/>
                <w:sz w:val="20"/>
              </w:rPr>
            </w:pPr>
            <w:r w:rsidRPr="007669E3">
              <w:rPr>
                <w:rFonts w:ascii="Arial" w:hAnsi="Arial" w:cs="Arial"/>
                <w:sz w:val="20"/>
              </w:rPr>
              <w:t>F20</w:t>
            </w:r>
          </w:p>
        </w:tc>
        <w:tc>
          <w:tcPr>
            <w:tcW w:w="3403" w:type="dxa"/>
            <w:tcBorders>
              <w:top w:val="nil"/>
              <w:left w:val="nil"/>
              <w:bottom w:val="single" w:sz="4" w:space="0" w:color="auto"/>
              <w:right w:val="single" w:sz="4" w:space="0" w:color="auto"/>
            </w:tcBorders>
            <w:vAlign w:val="center"/>
          </w:tcPr>
          <w:p w14:paraId="34B02EBE" w14:textId="08EABC83" w:rsidR="00E80A38" w:rsidRPr="007669E3" w:rsidRDefault="00E80A38" w:rsidP="00E80A38">
            <w:pPr>
              <w:rPr>
                <w:rFonts w:ascii="Arial" w:hAnsi="Arial" w:cs="Arial"/>
                <w:sz w:val="20"/>
              </w:rPr>
            </w:pPr>
            <w:r w:rsidRPr="007669E3">
              <w:rPr>
                <w:rFonts w:ascii="Arial" w:hAnsi="Arial" w:cs="Arial"/>
                <w:sz w:val="20"/>
              </w:rPr>
              <w:t>Költségvetési szervek mérlegjelentése alrendszerenként (vagyonmérleg)</w:t>
            </w:r>
          </w:p>
        </w:tc>
        <w:tc>
          <w:tcPr>
            <w:tcW w:w="3118" w:type="dxa"/>
            <w:tcBorders>
              <w:top w:val="nil"/>
              <w:left w:val="nil"/>
              <w:bottom w:val="single" w:sz="4" w:space="0" w:color="auto"/>
              <w:right w:val="single" w:sz="4" w:space="0" w:color="auto"/>
            </w:tcBorders>
            <w:vAlign w:val="center"/>
          </w:tcPr>
          <w:p w14:paraId="34B02EBF" w14:textId="77777777"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C0"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274C9C64"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C2" w14:textId="6F94A5C8"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C3" w14:textId="77777777" w:rsidR="00E80A38" w:rsidRPr="007669E3" w:rsidRDefault="00E80A38" w:rsidP="00E80A38">
            <w:pPr>
              <w:jc w:val="center"/>
              <w:rPr>
                <w:rFonts w:ascii="Arial" w:hAnsi="Arial" w:cs="Arial"/>
                <w:sz w:val="20"/>
              </w:rPr>
            </w:pPr>
            <w:r w:rsidRPr="007669E3">
              <w:rPr>
                <w:rFonts w:ascii="Arial" w:hAnsi="Arial" w:cs="Arial"/>
                <w:sz w:val="20"/>
              </w:rPr>
              <w:t>a feldolgozást követő munkanap</w:t>
            </w:r>
          </w:p>
        </w:tc>
      </w:tr>
      <w:tr w:rsidR="00E80A38" w:rsidRPr="007669E3" w14:paraId="34B02ECD" w14:textId="77777777" w:rsidTr="00096F68">
        <w:trPr>
          <w:cantSplit/>
          <w:trHeight w:val="381"/>
          <w:jc w:val="center"/>
        </w:trPr>
        <w:tc>
          <w:tcPr>
            <w:tcW w:w="704" w:type="dxa"/>
            <w:tcBorders>
              <w:top w:val="nil"/>
              <w:left w:val="single" w:sz="4" w:space="0" w:color="auto"/>
              <w:bottom w:val="single" w:sz="4" w:space="0" w:color="auto"/>
              <w:right w:val="single" w:sz="4" w:space="0" w:color="auto"/>
            </w:tcBorders>
            <w:vAlign w:val="center"/>
          </w:tcPr>
          <w:p w14:paraId="34B02EC5" w14:textId="4BDF159D" w:rsidR="00E80A38" w:rsidRPr="007669E3" w:rsidRDefault="00E80A38" w:rsidP="00E80A38">
            <w:pPr>
              <w:jc w:val="center"/>
              <w:rPr>
                <w:rFonts w:ascii="Arial" w:hAnsi="Arial" w:cs="Arial"/>
                <w:sz w:val="20"/>
              </w:rPr>
            </w:pPr>
            <w:r w:rsidRPr="007669E3">
              <w:rPr>
                <w:rFonts w:ascii="Arial" w:hAnsi="Arial" w:cs="Arial"/>
                <w:sz w:val="20"/>
              </w:rPr>
              <w:t>3</w:t>
            </w:r>
            <w:r>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2EC6" w14:textId="77777777" w:rsidR="00E80A38" w:rsidRPr="007669E3" w:rsidRDefault="00E80A38" w:rsidP="00E80A38">
            <w:pPr>
              <w:jc w:val="center"/>
              <w:rPr>
                <w:rFonts w:ascii="Arial" w:hAnsi="Arial" w:cs="Arial"/>
                <w:sz w:val="20"/>
              </w:rPr>
            </w:pPr>
            <w:r w:rsidRPr="007669E3">
              <w:rPr>
                <w:rFonts w:ascii="Arial" w:hAnsi="Arial" w:cs="Arial"/>
                <w:sz w:val="20"/>
              </w:rPr>
              <w:t>F21</w:t>
            </w:r>
          </w:p>
        </w:tc>
        <w:tc>
          <w:tcPr>
            <w:tcW w:w="3403" w:type="dxa"/>
            <w:tcBorders>
              <w:top w:val="nil"/>
              <w:left w:val="nil"/>
              <w:bottom w:val="single" w:sz="4" w:space="0" w:color="auto"/>
              <w:right w:val="single" w:sz="4" w:space="0" w:color="auto"/>
            </w:tcBorders>
            <w:vAlign w:val="center"/>
          </w:tcPr>
          <w:p w14:paraId="34B02EC7" w14:textId="77777777" w:rsidR="00E80A38" w:rsidRPr="007669E3" w:rsidRDefault="00E80A38" w:rsidP="00E80A38">
            <w:pPr>
              <w:rPr>
                <w:rFonts w:ascii="Arial" w:hAnsi="Arial" w:cs="Arial"/>
                <w:sz w:val="20"/>
              </w:rPr>
            </w:pPr>
            <w:r w:rsidRPr="007669E3">
              <w:rPr>
                <w:rFonts w:ascii="Arial" w:hAnsi="Arial" w:cs="Arial"/>
                <w:sz w:val="20"/>
              </w:rPr>
              <w:t xml:space="preserve">Társadalombiztosítási alapok költségvetési jelentése </w:t>
            </w:r>
          </w:p>
        </w:tc>
        <w:tc>
          <w:tcPr>
            <w:tcW w:w="3118" w:type="dxa"/>
            <w:tcBorders>
              <w:top w:val="nil"/>
              <w:left w:val="nil"/>
              <w:bottom w:val="single" w:sz="4" w:space="0" w:color="auto"/>
              <w:right w:val="single" w:sz="4" w:space="0" w:color="auto"/>
            </w:tcBorders>
            <w:vAlign w:val="center"/>
          </w:tcPr>
          <w:p w14:paraId="34B02EC8" w14:textId="77777777"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C9"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7F417FA2"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CB" w14:textId="34A8EBCF"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2B7E40A" w14:textId="484CF549" w:rsidR="00E80A38" w:rsidRPr="007669E3" w:rsidRDefault="00E80A38" w:rsidP="00E80A38">
            <w:pPr>
              <w:jc w:val="center"/>
              <w:rPr>
                <w:rFonts w:ascii="Arial" w:hAnsi="Arial" w:cs="Arial"/>
                <w:sz w:val="20"/>
              </w:rPr>
            </w:pPr>
            <w:r w:rsidRPr="007669E3">
              <w:rPr>
                <w:rFonts w:ascii="Arial" w:hAnsi="Arial" w:cs="Arial"/>
                <w:sz w:val="20"/>
              </w:rPr>
              <w:t>január – november tekintetében: tárgyidőszakot követő hónap 28. nap;</w:t>
            </w:r>
          </w:p>
          <w:p w14:paraId="34B02ECC" w14:textId="4B6AD5C6" w:rsidR="00E80A38" w:rsidRPr="007669E3" w:rsidRDefault="00E80A38" w:rsidP="00E80A38">
            <w:pPr>
              <w:jc w:val="center"/>
              <w:rPr>
                <w:rFonts w:ascii="Arial" w:hAnsi="Arial" w:cs="Arial"/>
                <w:sz w:val="20"/>
              </w:rPr>
            </w:pPr>
            <w:r w:rsidRPr="007669E3">
              <w:rPr>
                <w:rFonts w:ascii="Arial" w:hAnsi="Arial" w:cs="Arial"/>
                <w:sz w:val="20"/>
              </w:rPr>
              <w:t>december tekintetében: tárgyidőszakot követő év február 5-ét követő munkanap</w:t>
            </w:r>
          </w:p>
        </w:tc>
      </w:tr>
      <w:tr w:rsidR="00E80A38" w:rsidRPr="007669E3" w14:paraId="34B02ED6" w14:textId="77777777" w:rsidTr="00096F68">
        <w:trPr>
          <w:cantSplit/>
          <w:trHeight w:val="699"/>
          <w:jc w:val="center"/>
        </w:trPr>
        <w:tc>
          <w:tcPr>
            <w:tcW w:w="704" w:type="dxa"/>
            <w:tcBorders>
              <w:top w:val="nil"/>
              <w:left w:val="single" w:sz="4" w:space="0" w:color="auto"/>
              <w:bottom w:val="single" w:sz="4" w:space="0" w:color="auto"/>
              <w:right w:val="single" w:sz="4" w:space="0" w:color="auto"/>
            </w:tcBorders>
            <w:vAlign w:val="center"/>
          </w:tcPr>
          <w:p w14:paraId="34B02ECE" w14:textId="5C97E81E" w:rsidR="00E80A38" w:rsidRPr="007669E3" w:rsidRDefault="00E80A38" w:rsidP="00E80A38">
            <w:pPr>
              <w:jc w:val="center"/>
              <w:rPr>
                <w:rFonts w:ascii="Arial" w:hAnsi="Arial" w:cs="Arial"/>
                <w:sz w:val="20"/>
              </w:rPr>
            </w:pPr>
            <w:r w:rsidRPr="007669E3">
              <w:rPr>
                <w:rFonts w:ascii="Arial" w:hAnsi="Arial" w:cs="Arial"/>
                <w:sz w:val="20"/>
              </w:rPr>
              <w:t>3</w:t>
            </w:r>
            <w:r>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34B02ECF" w14:textId="77777777" w:rsidR="00E80A38" w:rsidRPr="007669E3" w:rsidRDefault="00E80A38" w:rsidP="00E80A38">
            <w:pPr>
              <w:jc w:val="center"/>
              <w:rPr>
                <w:rFonts w:ascii="Arial" w:hAnsi="Arial" w:cs="Arial"/>
                <w:sz w:val="20"/>
              </w:rPr>
            </w:pPr>
            <w:r w:rsidRPr="007669E3">
              <w:rPr>
                <w:rFonts w:ascii="Arial" w:hAnsi="Arial" w:cs="Arial"/>
                <w:sz w:val="20"/>
              </w:rPr>
              <w:t>F28</w:t>
            </w:r>
          </w:p>
        </w:tc>
        <w:tc>
          <w:tcPr>
            <w:tcW w:w="3403" w:type="dxa"/>
            <w:tcBorders>
              <w:top w:val="nil"/>
              <w:left w:val="nil"/>
              <w:bottom w:val="single" w:sz="4" w:space="0" w:color="auto"/>
              <w:right w:val="single" w:sz="4" w:space="0" w:color="auto"/>
            </w:tcBorders>
            <w:vAlign w:val="center"/>
          </w:tcPr>
          <w:p w14:paraId="34B02ED0" w14:textId="77777777" w:rsidR="00E80A38" w:rsidRPr="007669E3" w:rsidRDefault="00E80A38" w:rsidP="00E80A38">
            <w:pPr>
              <w:rPr>
                <w:rFonts w:ascii="Arial" w:hAnsi="Arial" w:cs="Arial"/>
                <w:sz w:val="20"/>
              </w:rPr>
            </w:pPr>
            <w:r w:rsidRPr="007669E3">
              <w:rPr>
                <w:rFonts w:ascii="Arial" w:hAnsi="Arial" w:cs="Arial"/>
                <w:sz w:val="20"/>
              </w:rPr>
              <w:t>A helyi önkormányzatok összesített költségvetési jelentése</w:t>
            </w:r>
          </w:p>
        </w:tc>
        <w:tc>
          <w:tcPr>
            <w:tcW w:w="3118" w:type="dxa"/>
            <w:tcBorders>
              <w:top w:val="nil"/>
              <w:left w:val="nil"/>
              <w:bottom w:val="single" w:sz="4" w:space="0" w:color="auto"/>
              <w:right w:val="single" w:sz="4" w:space="0" w:color="auto"/>
            </w:tcBorders>
            <w:vAlign w:val="center"/>
          </w:tcPr>
          <w:p w14:paraId="34B02ED1" w14:textId="77777777"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D2"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04DE0AD1"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D4" w14:textId="4F6B2B4E"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D5" w14:textId="77777777" w:rsidR="00E80A38" w:rsidRPr="007669E3" w:rsidRDefault="00E80A38" w:rsidP="00E80A38">
            <w:pPr>
              <w:jc w:val="center"/>
              <w:rPr>
                <w:rFonts w:ascii="Arial" w:hAnsi="Arial" w:cs="Arial"/>
                <w:sz w:val="20"/>
              </w:rPr>
            </w:pPr>
            <w:r w:rsidRPr="007669E3">
              <w:rPr>
                <w:rFonts w:ascii="Arial" w:hAnsi="Arial" w:cs="Arial"/>
                <w:sz w:val="20"/>
              </w:rPr>
              <w:t>a feldolgozást követő munkanap</w:t>
            </w:r>
          </w:p>
        </w:tc>
      </w:tr>
      <w:tr w:rsidR="00E80A38" w:rsidRPr="007669E3" w14:paraId="7492548E" w14:textId="77777777" w:rsidTr="00096F68">
        <w:trPr>
          <w:cantSplit/>
          <w:trHeight w:val="685"/>
          <w:jc w:val="center"/>
        </w:trPr>
        <w:tc>
          <w:tcPr>
            <w:tcW w:w="704" w:type="dxa"/>
            <w:tcBorders>
              <w:top w:val="nil"/>
              <w:left w:val="single" w:sz="4" w:space="0" w:color="auto"/>
              <w:bottom w:val="single" w:sz="4" w:space="0" w:color="auto"/>
              <w:right w:val="single" w:sz="4" w:space="0" w:color="auto"/>
            </w:tcBorders>
            <w:vAlign w:val="center"/>
          </w:tcPr>
          <w:p w14:paraId="008049D1" w14:textId="1F0D7B78" w:rsidR="00E80A38" w:rsidRPr="007669E3" w:rsidRDefault="00E80A38" w:rsidP="00E80A38">
            <w:pPr>
              <w:jc w:val="center"/>
              <w:rPr>
                <w:rFonts w:ascii="Arial" w:hAnsi="Arial" w:cs="Arial"/>
                <w:sz w:val="20"/>
              </w:rPr>
            </w:pPr>
            <w:r w:rsidRPr="007669E3">
              <w:rPr>
                <w:rFonts w:ascii="Arial" w:hAnsi="Arial" w:cs="Arial"/>
                <w:sz w:val="20"/>
              </w:rPr>
              <w:t>3</w:t>
            </w:r>
            <w:r>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549C9A6F" w14:textId="3C4C6C39" w:rsidR="00E80A38" w:rsidRPr="007669E3" w:rsidRDefault="00E80A38" w:rsidP="00E80A38">
            <w:pPr>
              <w:jc w:val="center"/>
              <w:rPr>
                <w:rFonts w:ascii="Arial" w:hAnsi="Arial" w:cs="Arial"/>
                <w:sz w:val="20"/>
              </w:rPr>
            </w:pPr>
            <w:r w:rsidRPr="007669E3">
              <w:rPr>
                <w:rFonts w:ascii="Arial" w:hAnsi="Arial" w:cs="Arial"/>
                <w:sz w:val="20"/>
              </w:rPr>
              <w:t>F29</w:t>
            </w:r>
          </w:p>
        </w:tc>
        <w:tc>
          <w:tcPr>
            <w:tcW w:w="3403" w:type="dxa"/>
            <w:tcBorders>
              <w:top w:val="nil"/>
              <w:left w:val="nil"/>
              <w:bottom w:val="single" w:sz="4" w:space="0" w:color="auto"/>
              <w:right w:val="single" w:sz="4" w:space="0" w:color="auto"/>
            </w:tcBorders>
            <w:vAlign w:val="center"/>
          </w:tcPr>
          <w:p w14:paraId="16DD876B" w14:textId="5D28667E" w:rsidR="00E80A38" w:rsidRPr="007669E3" w:rsidRDefault="00E80A38" w:rsidP="00E80A38">
            <w:pPr>
              <w:rPr>
                <w:rFonts w:ascii="Arial" w:hAnsi="Arial" w:cs="Arial"/>
                <w:sz w:val="20"/>
              </w:rPr>
            </w:pPr>
            <w:r w:rsidRPr="007669E3">
              <w:rPr>
                <w:rFonts w:ascii="Arial" w:hAnsi="Arial" w:cs="Arial"/>
                <w:sz w:val="20"/>
              </w:rPr>
              <w:t>Magyar Államkincstár (központi kezelésű előirányzatok) statisztikai vagyonmérlege</w:t>
            </w:r>
          </w:p>
        </w:tc>
        <w:tc>
          <w:tcPr>
            <w:tcW w:w="3118" w:type="dxa"/>
            <w:tcBorders>
              <w:top w:val="nil"/>
              <w:left w:val="nil"/>
              <w:bottom w:val="single" w:sz="4" w:space="0" w:color="auto"/>
              <w:right w:val="single" w:sz="4" w:space="0" w:color="auto"/>
            </w:tcBorders>
            <w:vAlign w:val="center"/>
          </w:tcPr>
          <w:p w14:paraId="4BA0D2CF" w14:textId="0921AFD5"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73C43F37" w14:textId="04F1DBE5"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60441D4D"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4ABA1006" w14:textId="3024FF2C"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5F059783" w14:textId="412FB63F" w:rsidR="00E80A38" w:rsidRPr="007669E3" w:rsidRDefault="00E80A38" w:rsidP="00E80A38">
            <w:pPr>
              <w:jc w:val="center"/>
              <w:rPr>
                <w:rFonts w:ascii="Arial" w:hAnsi="Arial" w:cs="Arial"/>
                <w:sz w:val="20"/>
              </w:rPr>
            </w:pPr>
            <w:r w:rsidRPr="007669E3">
              <w:rPr>
                <w:rFonts w:ascii="Arial" w:hAnsi="Arial" w:cs="Arial"/>
                <w:sz w:val="20"/>
              </w:rPr>
              <w:t>tárgyidőszakot követő hónap 30. nap</w:t>
            </w:r>
          </w:p>
        </w:tc>
      </w:tr>
      <w:tr w:rsidR="00E80A38" w:rsidRPr="007669E3" w14:paraId="34B02EDF" w14:textId="77777777" w:rsidTr="00096F68">
        <w:trPr>
          <w:cantSplit/>
          <w:trHeight w:val="685"/>
          <w:jc w:val="center"/>
        </w:trPr>
        <w:tc>
          <w:tcPr>
            <w:tcW w:w="704" w:type="dxa"/>
            <w:tcBorders>
              <w:top w:val="nil"/>
              <w:left w:val="single" w:sz="4" w:space="0" w:color="auto"/>
              <w:bottom w:val="single" w:sz="4" w:space="0" w:color="auto"/>
              <w:right w:val="single" w:sz="4" w:space="0" w:color="auto"/>
            </w:tcBorders>
            <w:vAlign w:val="center"/>
          </w:tcPr>
          <w:p w14:paraId="34B02ED7" w14:textId="7566A094" w:rsidR="00E80A38" w:rsidRPr="007669E3" w:rsidRDefault="00E80A38" w:rsidP="00E80A38">
            <w:pPr>
              <w:jc w:val="center"/>
              <w:rPr>
                <w:rFonts w:ascii="Arial" w:hAnsi="Arial" w:cs="Arial"/>
                <w:sz w:val="20"/>
              </w:rPr>
            </w:pPr>
            <w:r w:rsidRPr="007669E3">
              <w:rPr>
                <w:rFonts w:ascii="Arial" w:hAnsi="Arial" w:cs="Arial"/>
                <w:sz w:val="20"/>
              </w:rPr>
              <w:t>3</w:t>
            </w:r>
            <w:r>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2ED8" w14:textId="77777777" w:rsidR="00E80A38" w:rsidRPr="007669E3" w:rsidRDefault="00E80A38" w:rsidP="00E80A38">
            <w:pPr>
              <w:jc w:val="center"/>
              <w:rPr>
                <w:rFonts w:ascii="Arial" w:hAnsi="Arial" w:cs="Arial"/>
                <w:sz w:val="20"/>
              </w:rPr>
            </w:pPr>
            <w:r w:rsidRPr="007669E3">
              <w:rPr>
                <w:rFonts w:ascii="Arial" w:hAnsi="Arial" w:cs="Arial"/>
                <w:sz w:val="20"/>
              </w:rPr>
              <w:t>F32</w:t>
            </w:r>
          </w:p>
        </w:tc>
        <w:tc>
          <w:tcPr>
            <w:tcW w:w="3403" w:type="dxa"/>
            <w:tcBorders>
              <w:top w:val="nil"/>
              <w:left w:val="nil"/>
              <w:bottom w:val="single" w:sz="4" w:space="0" w:color="auto"/>
              <w:right w:val="single" w:sz="4" w:space="0" w:color="auto"/>
            </w:tcBorders>
            <w:vAlign w:val="center"/>
          </w:tcPr>
          <w:p w14:paraId="34B02ED9" w14:textId="77777777" w:rsidR="00E80A38" w:rsidRPr="007669E3" w:rsidRDefault="00E80A38" w:rsidP="00E80A38">
            <w:pPr>
              <w:rPr>
                <w:rFonts w:ascii="Arial" w:hAnsi="Arial" w:cs="Arial"/>
                <w:sz w:val="20"/>
              </w:rPr>
            </w:pPr>
            <w:r w:rsidRPr="007669E3">
              <w:rPr>
                <w:rFonts w:ascii="Arial" w:hAnsi="Arial" w:cs="Arial"/>
                <w:sz w:val="20"/>
              </w:rPr>
              <w:t>A központi költségvetés bruttó adóssága</w:t>
            </w:r>
          </w:p>
        </w:tc>
        <w:tc>
          <w:tcPr>
            <w:tcW w:w="3118" w:type="dxa"/>
            <w:tcBorders>
              <w:top w:val="nil"/>
              <w:left w:val="nil"/>
              <w:bottom w:val="single" w:sz="4" w:space="0" w:color="auto"/>
              <w:right w:val="single" w:sz="4" w:space="0" w:color="auto"/>
            </w:tcBorders>
            <w:vAlign w:val="center"/>
          </w:tcPr>
          <w:p w14:paraId="34B02EDA" w14:textId="77777777" w:rsidR="00E80A38" w:rsidRPr="007669E3" w:rsidRDefault="00E80A38" w:rsidP="00E80A38">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
          <w:p w14:paraId="34B02EDB"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023BE97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DD" w14:textId="5D6937A2"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DE"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2EE9" w14:textId="77777777" w:rsidTr="00096F68">
        <w:trPr>
          <w:cantSplit/>
          <w:trHeight w:val="1265"/>
          <w:jc w:val="center"/>
        </w:trPr>
        <w:tc>
          <w:tcPr>
            <w:tcW w:w="704" w:type="dxa"/>
            <w:tcBorders>
              <w:top w:val="nil"/>
              <w:left w:val="single" w:sz="4" w:space="0" w:color="auto"/>
              <w:bottom w:val="single" w:sz="4" w:space="0" w:color="auto"/>
              <w:right w:val="single" w:sz="4" w:space="0" w:color="auto"/>
            </w:tcBorders>
            <w:vAlign w:val="center"/>
          </w:tcPr>
          <w:p w14:paraId="34B02EE0" w14:textId="7D2B4918" w:rsidR="00E80A38" w:rsidRPr="007669E3" w:rsidRDefault="00E80A38" w:rsidP="00E80A38">
            <w:pPr>
              <w:jc w:val="center"/>
              <w:rPr>
                <w:rFonts w:ascii="Arial" w:hAnsi="Arial" w:cs="Arial"/>
                <w:sz w:val="20"/>
              </w:rPr>
            </w:pPr>
            <w:r w:rsidRPr="007669E3">
              <w:rPr>
                <w:rFonts w:ascii="Arial" w:hAnsi="Arial" w:cs="Arial"/>
                <w:sz w:val="20"/>
              </w:rPr>
              <w:t>3</w:t>
            </w:r>
            <w:r>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2EE1" w14:textId="77777777" w:rsidR="00E80A38" w:rsidRPr="007669E3" w:rsidRDefault="00E80A38" w:rsidP="00E80A38">
            <w:pPr>
              <w:jc w:val="center"/>
              <w:rPr>
                <w:rFonts w:ascii="Arial" w:hAnsi="Arial" w:cs="Arial"/>
                <w:sz w:val="20"/>
              </w:rPr>
            </w:pPr>
            <w:r w:rsidRPr="007669E3">
              <w:rPr>
                <w:rFonts w:ascii="Arial" w:hAnsi="Arial" w:cs="Arial"/>
                <w:sz w:val="20"/>
              </w:rPr>
              <w:t>F39</w:t>
            </w:r>
          </w:p>
        </w:tc>
        <w:tc>
          <w:tcPr>
            <w:tcW w:w="3403" w:type="dxa"/>
            <w:tcBorders>
              <w:top w:val="nil"/>
              <w:left w:val="nil"/>
              <w:bottom w:val="single" w:sz="4" w:space="0" w:color="auto"/>
              <w:right w:val="single" w:sz="4" w:space="0" w:color="auto"/>
            </w:tcBorders>
            <w:vAlign w:val="center"/>
          </w:tcPr>
          <w:p w14:paraId="34B02EE2" w14:textId="77777777" w:rsidR="00E80A38" w:rsidRPr="007669E3" w:rsidRDefault="00E80A38" w:rsidP="00E80A38">
            <w:pPr>
              <w:rPr>
                <w:rFonts w:ascii="Arial" w:hAnsi="Arial" w:cs="Arial"/>
                <w:sz w:val="20"/>
              </w:rPr>
            </w:pPr>
            <w:r w:rsidRPr="007669E3">
              <w:rPr>
                <w:rFonts w:ascii="Arial" w:hAnsi="Arial" w:cs="Arial"/>
                <w:sz w:val="20"/>
              </w:rPr>
              <w:t>Nem monetáris pénzügyi közvetítők statisztikai mérlege</w:t>
            </w:r>
          </w:p>
        </w:tc>
        <w:tc>
          <w:tcPr>
            <w:tcW w:w="3118" w:type="dxa"/>
            <w:tcBorders>
              <w:top w:val="nil"/>
              <w:left w:val="nil"/>
              <w:bottom w:val="single" w:sz="4" w:space="0" w:color="auto"/>
              <w:right w:val="single" w:sz="4" w:space="0" w:color="auto"/>
            </w:tcBorders>
            <w:vAlign w:val="center"/>
          </w:tcPr>
          <w:p w14:paraId="34B02EE3" w14:textId="676E5E4E" w:rsidR="00E80A38" w:rsidRPr="007669E3" w:rsidRDefault="00E80A38" w:rsidP="00E80A38">
            <w:pPr>
              <w:rPr>
                <w:rFonts w:ascii="Arial" w:hAnsi="Arial" w:cs="Arial"/>
                <w:sz w:val="20"/>
              </w:rPr>
            </w:pPr>
            <w:r w:rsidRPr="007669E3">
              <w:rPr>
                <w:rFonts w:ascii="Arial" w:hAnsi="Arial" w:cs="Arial"/>
                <w:sz w:val="20"/>
              </w:rPr>
              <w:t>kijelölt – a 2. melléklet I. A. pontja szerinti D) Egyéb pénzügyi közvetítők, E) Pénzügyi kiegészítő tevékenységet végzők és G) Központi kormányzat szektorába sorolt – gazdasági szervezet</w:t>
            </w:r>
          </w:p>
        </w:tc>
        <w:tc>
          <w:tcPr>
            <w:tcW w:w="1843" w:type="dxa"/>
            <w:tcBorders>
              <w:top w:val="nil"/>
              <w:left w:val="nil"/>
              <w:bottom w:val="single" w:sz="4" w:space="0" w:color="auto"/>
              <w:right w:val="single" w:sz="4" w:space="0" w:color="auto"/>
            </w:tcBorders>
            <w:vAlign w:val="center"/>
          </w:tcPr>
          <w:p w14:paraId="34B02EE4"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w:t>
            </w:r>
          </w:p>
          <w:p w14:paraId="34B02EE5"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5723B91"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E7" w14:textId="28883C10"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E8"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30. nap</w:t>
            </w:r>
          </w:p>
        </w:tc>
      </w:tr>
      <w:tr w:rsidR="00E80A38" w:rsidRPr="007669E3" w14:paraId="34B02EF2" w14:textId="77777777" w:rsidTr="00096F68">
        <w:trPr>
          <w:cantSplit/>
          <w:trHeight w:val="683"/>
          <w:jc w:val="center"/>
        </w:trPr>
        <w:tc>
          <w:tcPr>
            <w:tcW w:w="704" w:type="dxa"/>
            <w:tcBorders>
              <w:top w:val="nil"/>
              <w:left w:val="single" w:sz="4" w:space="0" w:color="auto"/>
              <w:bottom w:val="single" w:sz="4" w:space="0" w:color="auto"/>
              <w:right w:val="single" w:sz="4" w:space="0" w:color="auto"/>
            </w:tcBorders>
            <w:vAlign w:val="center"/>
          </w:tcPr>
          <w:p w14:paraId="34B02EEA" w14:textId="00A01D53" w:rsidR="00E80A38" w:rsidRPr="007669E3" w:rsidRDefault="00E80A38" w:rsidP="00E80A38">
            <w:pPr>
              <w:jc w:val="center"/>
              <w:rPr>
                <w:rFonts w:ascii="Arial" w:hAnsi="Arial" w:cs="Arial"/>
                <w:sz w:val="20"/>
              </w:rPr>
            </w:pPr>
            <w:r>
              <w:rPr>
                <w:rFonts w:ascii="Arial" w:hAnsi="Arial" w:cs="Arial"/>
                <w:sz w:val="20"/>
              </w:rPr>
              <w:lastRenderedPageBreak/>
              <w:t>40</w:t>
            </w:r>
          </w:p>
        </w:tc>
        <w:tc>
          <w:tcPr>
            <w:tcW w:w="1276" w:type="dxa"/>
            <w:tcBorders>
              <w:top w:val="nil"/>
              <w:left w:val="single" w:sz="4" w:space="0" w:color="auto"/>
              <w:bottom w:val="single" w:sz="4" w:space="0" w:color="auto"/>
              <w:right w:val="single" w:sz="4" w:space="0" w:color="auto"/>
            </w:tcBorders>
            <w:vAlign w:val="center"/>
          </w:tcPr>
          <w:p w14:paraId="34B02EEB" w14:textId="77777777" w:rsidR="00E80A38" w:rsidRPr="007669E3" w:rsidRDefault="00E80A38" w:rsidP="00E80A38">
            <w:pPr>
              <w:jc w:val="center"/>
              <w:rPr>
                <w:rFonts w:ascii="Arial" w:hAnsi="Arial" w:cs="Arial"/>
                <w:sz w:val="20"/>
              </w:rPr>
            </w:pPr>
            <w:r w:rsidRPr="007669E3">
              <w:rPr>
                <w:rFonts w:ascii="Arial" w:hAnsi="Arial" w:cs="Arial"/>
                <w:sz w:val="20"/>
              </w:rPr>
              <w:t>F57</w:t>
            </w:r>
          </w:p>
        </w:tc>
        <w:tc>
          <w:tcPr>
            <w:tcW w:w="3403" w:type="dxa"/>
            <w:tcBorders>
              <w:top w:val="nil"/>
              <w:left w:val="nil"/>
              <w:bottom w:val="single" w:sz="4" w:space="0" w:color="auto"/>
              <w:right w:val="single" w:sz="4" w:space="0" w:color="auto"/>
            </w:tcBorders>
            <w:vAlign w:val="center"/>
          </w:tcPr>
          <w:p w14:paraId="34B02EEC" w14:textId="42D621B9" w:rsidR="00E80A38" w:rsidRPr="007669E3" w:rsidRDefault="00E80A38" w:rsidP="00E80A38">
            <w:pPr>
              <w:rPr>
                <w:rFonts w:ascii="Arial" w:hAnsi="Arial" w:cs="Arial"/>
                <w:sz w:val="20"/>
              </w:rPr>
            </w:pPr>
            <w:r w:rsidRPr="007669E3">
              <w:rPr>
                <w:rFonts w:ascii="Arial" w:hAnsi="Arial" w:cs="Arial"/>
                <w:sz w:val="20"/>
              </w:rPr>
              <w:t>A Magyar Államkincstár napi gyorsjelentése és részletező jelentése</w:t>
            </w:r>
          </w:p>
        </w:tc>
        <w:tc>
          <w:tcPr>
            <w:tcW w:w="3118" w:type="dxa"/>
            <w:tcBorders>
              <w:top w:val="nil"/>
              <w:left w:val="nil"/>
              <w:bottom w:val="single" w:sz="4" w:space="0" w:color="auto"/>
              <w:right w:val="single" w:sz="4" w:space="0" w:color="auto"/>
            </w:tcBorders>
            <w:vAlign w:val="center"/>
          </w:tcPr>
          <w:p w14:paraId="34B02EED" w14:textId="77777777"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EE" w14:textId="5A421B98" w:rsidR="00E80A38" w:rsidRPr="007669E3" w:rsidRDefault="00E80A38" w:rsidP="00E80A38">
            <w:pPr>
              <w:jc w:val="center"/>
              <w:rPr>
                <w:rFonts w:ascii="Arial" w:hAnsi="Arial" w:cs="Arial"/>
                <w:sz w:val="20"/>
              </w:rPr>
            </w:pPr>
            <w:r w:rsidRPr="007669E3">
              <w:rPr>
                <w:rFonts w:ascii="Arial" w:hAnsi="Arial" w:cs="Arial"/>
                <w:sz w:val="20"/>
              </w:rPr>
              <w:t>a napi gyorsjelentés tekintetében napi, a részletező jelentés tekintetében havi</w:t>
            </w:r>
          </w:p>
        </w:tc>
        <w:tc>
          <w:tcPr>
            <w:tcW w:w="2268" w:type="dxa"/>
            <w:tcBorders>
              <w:top w:val="nil"/>
              <w:left w:val="nil"/>
              <w:bottom w:val="single" w:sz="4" w:space="0" w:color="auto"/>
              <w:right w:val="single" w:sz="4" w:space="0" w:color="auto"/>
            </w:tcBorders>
            <w:vAlign w:val="center"/>
          </w:tcPr>
          <w:p w14:paraId="0E138373"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F0" w14:textId="0D74EF1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F1" w14:textId="6204A68E" w:rsidR="00E80A38" w:rsidRPr="007669E3" w:rsidRDefault="00E80A38" w:rsidP="00E80A38">
            <w:pPr>
              <w:jc w:val="center"/>
              <w:rPr>
                <w:rFonts w:ascii="Arial" w:hAnsi="Arial" w:cs="Arial"/>
                <w:sz w:val="20"/>
              </w:rPr>
            </w:pPr>
            <w:r w:rsidRPr="007669E3">
              <w:rPr>
                <w:rFonts w:ascii="Arial" w:hAnsi="Arial" w:cs="Arial"/>
                <w:sz w:val="20"/>
              </w:rPr>
              <w:t>tárgyidőszakot követő munkanap 11 óra</w:t>
            </w:r>
          </w:p>
        </w:tc>
      </w:tr>
      <w:tr w:rsidR="00E80A38" w:rsidRPr="007669E3" w14:paraId="34B02EFB" w14:textId="77777777" w:rsidTr="00096F68">
        <w:trPr>
          <w:cantSplit/>
          <w:trHeight w:val="848"/>
          <w:jc w:val="center"/>
        </w:trPr>
        <w:tc>
          <w:tcPr>
            <w:tcW w:w="704" w:type="dxa"/>
            <w:tcBorders>
              <w:top w:val="nil"/>
              <w:left w:val="single" w:sz="4" w:space="0" w:color="auto"/>
              <w:bottom w:val="single" w:sz="4" w:space="0" w:color="auto"/>
              <w:right w:val="single" w:sz="4" w:space="0" w:color="auto"/>
            </w:tcBorders>
            <w:vAlign w:val="center"/>
          </w:tcPr>
          <w:p w14:paraId="34B02EF3" w14:textId="38267FF4" w:rsidR="00E80A38" w:rsidRPr="007669E3" w:rsidRDefault="00E80A38" w:rsidP="00E80A38">
            <w:pPr>
              <w:jc w:val="center"/>
              <w:rPr>
                <w:rFonts w:ascii="Arial" w:hAnsi="Arial" w:cs="Arial"/>
                <w:sz w:val="20"/>
              </w:rPr>
            </w:pPr>
            <w:r>
              <w:rPr>
                <w:rFonts w:ascii="Arial" w:hAnsi="Arial" w:cs="Arial"/>
                <w:sz w:val="20"/>
              </w:rPr>
              <w:t>41</w:t>
            </w:r>
          </w:p>
        </w:tc>
        <w:tc>
          <w:tcPr>
            <w:tcW w:w="1276" w:type="dxa"/>
            <w:tcBorders>
              <w:top w:val="nil"/>
              <w:left w:val="single" w:sz="4" w:space="0" w:color="auto"/>
              <w:bottom w:val="single" w:sz="4" w:space="0" w:color="auto"/>
              <w:right w:val="single" w:sz="4" w:space="0" w:color="auto"/>
            </w:tcBorders>
            <w:vAlign w:val="center"/>
          </w:tcPr>
          <w:p w14:paraId="34B02EF4" w14:textId="77777777" w:rsidR="00E80A38" w:rsidRPr="007669E3" w:rsidRDefault="00E80A38" w:rsidP="00E80A38">
            <w:pPr>
              <w:ind w:left="62" w:hanging="62"/>
              <w:jc w:val="center"/>
              <w:rPr>
                <w:rFonts w:ascii="Arial" w:hAnsi="Arial" w:cs="Arial"/>
                <w:sz w:val="20"/>
              </w:rPr>
            </w:pPr>
            <w:r w:rsidRPr="007669E3">
              <w:rPr>
                <w:rFonts w:ascii="Arial" w:hAnsi="Arial" w:cs="Arial"/>
                <w:sz w:val="20"/>
              </w:rPr>
              <w:t>F58</w:t>
            </w:r>
          </w:p>
        </w:tc>
        <w:tc>
          <w:tcPr>
            <w:tcW w:w="3403" w:type="dxa"/>
            <w:tcBorders>
              <w:top w:val="nil"/>
              <w:left w:val="nil"/>
              <w:bottom w:val="single" w:sz="4" w:space="0" w:color="auto"/>
              <w:right w:val="single" w:sz="4" w:space="0" w:color="auto"/>
            </w:tcBorders>
            <w:vAlign w:val="center"/>
          </w:tcPr>
          <w:p w14:paraId="34B02EF5" w14:textId="77777777" w:rsidR="00E80A38" w:rsidRPr="007669E3" w:rsidRDefault="00E80A38" w:rsidP="00E80A38">
            <w:pPr>
              <w:rPr>
                <w:rFonts w:ascii="Arial" w:hAnsi="Arial" w:cs="Arial"/>
                <w:sz w:val="20"/>
              </w:rPr>
            </w:pPr>
            <w:r w:rsidRPr="007669E3">
              <w:rPr>
                <w:rFonts w:ascii="Arial" w:hAnsi="Arial" w:cs="Arial"/>
                <w:sz w:val="20"/>
              </w:rPr>
              <w:t>A Magyar Államkincstár havi jelentése az állami költségvetés alrendszereinek adatairól</w:t>
            </w:r>
          </w:p>
        </w:tc>
        <w:tc>
          <w:tcPr>
            <w:tcW w:w="3118" w:type="dxa"/>
            <w:tcBorders>
              <w:top w:val="nil"/>
              <w:left w:val="nil"/>
              <w:bottom w:val="single" w:sz="4" w:space="0" w:color="auto"/>
              <w:right w:val="single" w:sz="4" w:space="0" w:color="auto"/>
            </w:tcBorders>
            <w:vAlign w:val="center"/>
          </w:tcPr>
          <w:p w14:paraId="34B02EF6" w14:textId="77777777"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F7"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6C1A057A"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F9" w14:textId="5A05A89D"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FA"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5., illetve 15. nap</w:t>
            </w:r>
          </w:p>
        </w:tc>
      </w:tr>
      <w:tr w:rsidR="00E80A38" w:rsidRPr="007669E3" w14:paraId="53A07913" w14:textId="77777777" w:rsidTr="00096F68">
        <w:trPr>
          <w:cantSplit/>
          <w:trHeight w:val="848"/>
          <w:jc w:val="center"/>
        </w:trPr>
        <w:tc>
          <w:tcPr>
            <w:tcW w:w="704" w:type="dxa"/>
            <w:tcBorders>
              <w:top w:val="nil"/>
              <w:left w:val="single" w:sz="4" w:space="0" w:color="auto"/>
              <w:bottom w:val="single" w:sz="4" w:space="0" w:color="auto"/>
              <w:right w:val="single" w:sz="4" w:space="0" w:color="auto"/>
            </w:tcBorders>
            <w:vAlign w:val="center"/>
          </w:tcPr>
          <w:p w14:paraId="027F633C" w14:textId="38078F34" w:rsidR="00E80A38" w:rsidRPr="007669E3" w:rsidRDefault="00E80A38" w:rsidP="00E80A38">
            <w:pPr>
              <w:jc w:val="center"/>
              <w:rPr>
                <w:rFonts w:ascii="Arial" w:hAnsi="Arial" w:cs="Arial"/>
                <w:sz w:val="20"/>
              </w:rPr>
            </w:pPr>
            <w:r>
              <w:rPr>
                <w:rFonts w:ascii="Arial" w:hAnsi="Arial" w:cs="Arial"/>
                <w:sz w:val="20"/>
              </w:rPr>
              <w:t>42</w:t>
            </w:r>
          </w:p>
        </w:tc>
        <w:tc>
          <w:tcPr>
            <w:tcW w:w="1276" w:type="dxa"/>
            <w:tcBorders>
              <w:top w:val="nil"/>
              <w:left w:val="single" w:sz="4" w:space="0" w:color="auto"/>
              <w:bottom w:val="single" w:sz="4" w:space="0" w:color="auto"/>
              <w:right w:val="single" w:sz="4" w:space="0" w:color="auto"/>
            </w:tcBorders>
            <w:vAlign w:val="center"/>
          </w:tcPr>
          <w:p w14:paraId="6C0EAE1D" w14:textId="5968AE89" w:rsidR="00E80A38" w:rsidRPr="007669E3" w:rsidRDefault="00E80A38" w:rsidP="00E80A38">
            <w:pPr>
              <w:ind w:left="62" w:hanging="62"/>
              <w:jc w:val="center"/>
              <w:rPr>
                <w:rFonts w:ascii="Arial" w:hAnsi="Arial" w:cs="Arial"/>
                <w:sz w:val="20"/>
              </w:rPr>
            </w:pPr>
            <w:r w:rsidRPr="007669E3">
              <w:rPr>
                <w:rFonts w:ascii="Arial" w:hAnsi="Arial" w:cs="Arial"/>
                <w:sz w:val="20"/>
              </w:rPr>
              <w:t>F59</w:t>
            </w:r>
          </w:p>
        </w:tc>
        <w:tc>
          <w:tcPr>
            <w:tcW w:w="3403" w:type="dxa"/>
            <w:tcBorders>
              <w:top w:val="nil"/>
              <w:left w:val="nil"/>
              <w:bottom w:val="single" w:sz="4" w:space="0" w:color="auto"/>
              <w:right w:val="single" w:sz="4" w:space="0" w:color="auto"/>
            </w:tcBorders>
            <w:vAlign w:val="center"/>
          </w:tcPr>
          <w:p w14:paraId="0A3A8D05" w14:textId="6EF991E9" w:rsidR="00E80A38" w:rsidRPr="007669E3" w:rsidRDefault="00E80A38" w:rsidP="00E80A38">
            <w:pPr>
              <w:rPr>
                <w:rFonts w:ascii="Arial" w:hAnsi="Arial" w:cs="Arial"/>
                <w:sz w:val="20"/>
              </w:rPr>
            </w:pPr>
            <w:r w:rsidRPr="007669E3">
              <w:rPr>
                <w:rFonts w:ascii="Arial" w:hAnsi="Arial" w:cs="Arial"/>
                <w:sz w:val="20"/>
              </w:rPr>
              <w:t>A Magyar Államkincstár negyedéves jelentése az értékpapírokhoz kapcsolódó pénzszámlák és a nem költségvetési szervek részére vezetett számlák állományáról</w:t>
            </w:r>
          </w:p>
        </w:tc>
        <w:tc>
          <w:tcPr>
            <w:tcW w:w="3118" w:type="dxa"/>
            <w:tcBorders>
              <w:top w:val="nil"/>
              <w:left w:val="nil"/>
              <w:bottom w:val="single" w:sz="4" w:space="0" w:color="auto"/>
              <w:right w:val="single" w:sz="4" w:space="0" w:color="auto"/>
            </w:tcBorders>
            <w:vAlign w:val="center"/>
          </w:tcPr>
          <w:p w14:paraId="0340B463" w14:textId="312F6364"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6454FCF3" w14:textId="3ACF2C99"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7B20A233"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2B78DEF5" w14:textId="527D3629" w:rsidR="00E80A38" w:rsidRPr="007669E3" w:rsidRDefault="00E80A38" w:rsidP="00E80A38">
            <w:pPr>
              <w:jc w:val="center"/>
              <w:rPr>
                <w:rFonts w:ascii="Arial" w:hAnsi="Arial" w:cs="Arial"/>
                <w:sz w:val="20"/>
              </w:rPr>
            </w:pPr>
          </w:p>
        </w:tc>
        <w:tc>
          <w:tcPr>
            <w:tcW w:w="2981" w:type="dxa"/>
            <w:tcBorders>
              <w:top w:val="nil"/>
              <w:left w:val="nil"/>
              <w:bottom w:val="single" w:sz="4" w:space="0" w:color="auto"/>
              <w:right w:val="single" w:sz="4" w:space="0" w:color="auto"/>
            </w:tcBorders>
            <w:vAlign w:val="center"/>
          </w:tcPr>
          <w:p w14:paraId="570E1DF7" w14:textId="47A2CDF9"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34B02F04" w14:textId="77777777" w:rsidTr="00096F68">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EFC" w14:textId="150D9662" w:rsidR="00E80A38" w:rsidRPr="007669E3" w:rsidRDefault="00E80A38" w:rsidP="00E80A38">
            <w:pPr>
              <w:jc w:val="center"/>
              <w:rPr>
                <w:rFonts w:ascii="Arial" w:hAnsi="Arial" w:cs="Arial"/>
                <w:sz w:val="20"/>
              </w:rPr>
            </w:pPr>
            <w:r w:rsidRPr="007669E3">
              <w:rPr>
                <w:rFonts w:ascii="Arial" w:hAnsi="Arial" w:cs="Arial"/>
                <w:sz w:val="20"/>
              </w:rPr>
              <w:t>4</w:t>
            </w:r>
            <w:r>
              <w:rPr>
                <w:rFonts w:ascii="Arial" w:hAnsi="Arial" w:cs="Arial"/>
                <w:sz w:val="20"/>
              </w:rPr>
              <w:t>3</w:t>
            </w:r>
          </w:p>
        </w:tc>
        <w:tc>
          <w:tcPr>
            <w:tcW w:w="1276" w:type="dxa"/>
            <w:tcBorders>
              <w:top w:val="nil"/>
              <w:left w:val="single" w:sz="4" w:space="0" w:color="auto"/>
              <w:bottom w:val="single" w:sz="4" w:space="0" w:color="auto"/>
              <w:right w:val="single" w:sz="4" w:space="0" w:color="auto"/>
            </w:tcBorders>
            <w:vAlign w:val="center"/>
          </w:tcPr>
          <w:p w14:paraId="34B02EFD" w14:textId="77777777" w:rsidR="00E80A38" w:rsidRPr="007669E3" w:rsidRDefault="00E80A38" w:rsidP="00E80A38">
            <w:pPr>
              <w:jc w:val="center"/>
              <w:rPr>
                <w:rFonts w:ascii="Arial" w:hAnsi="Arial" w:cs="Arial"/>
                <w:sz w:val="20"/>
              </w:rPr>
            </w:pPr>
            <w:r w:rsidRPr="007669E3">
              <w:rPr>
                <w:rFonts w:ascii="Arial" w:hAnsi="Arial" w:cs="Arial"/>
                <w:sz w:val="20"/>
              </w:rPr>
              <w:t>F68</w:t>
            </w:r>
          </w:p>
        </w:tc>
        <w:tc>
          <w:tcPr>
            <w:tcW w:w="3403" w:type="dxa"/>
            <w:tcBorders>
              <w:top w:val="nil"/>
              <w:left w:val="nil"/>
              <w:bottom w:val="single" w:sz="4" w:space="0" w:color="auto"/>
              <w:right w:val="single" w:sz="4" w:space="0" w:color="auto"/>
            </w:tcBorders>
            <w:vAlign w:val="center"/>
          </w:tcPr>
          <w:p w14:paraId="34B02EFE" w14:textId="77777777" w:rsidR="00E80A38" w:rsidRPr="007669E3" w:rsidRDefault="00E80A38" w:rsidP="00E80A38">
            <w:pPr>
              <w:rPr>
                <w:rFonts w:ascii="Arial" w:hAnsi="Arial" w:cs="Arial"/>
                <w:bCs/>
                <w:sz w:val="20"/>
              </w:rPr>
            </w:pPr>
            <w:r w:rsidRPr="007669E3">
              <w:rPr>
                <w:rFonts w:ascii="Arial" w:hAnsi="Arial" w:cs="Arial"/>
                <w:sz w:val="20"/>
              </w:rPr>
              <w:t>Az államháztartás központi alrendszerébe tartozó költségvetési szervek tartozásállománya</w:t>
            </w:r>
          </w:p>
        </w:tc>
        <w:tc>
          <w:tcPr>
            <w:tcW w:w="3118" w:type="dxa"/>
            <w:tcBorders>
              <w:top w:val="nil"/>
              <w:left w:val="nil"/>
              <w:bottom w:val="single" w:sz="4" w:space="0" w:color="auto"/>
              <w:right w:val="single" w:sz="4" w:space="0" w:color="auto"/>
            </w:tcBorders>
            <w:vAlign w:val="center"/>
          </w:tcPr>
          <w:p w14:paraId="34B02EFF" w14:textId="77777777"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F00"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4A9734D8"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02" w14:textId="262265A7"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03" w14:textId="4BC4998E"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34B02F0D" w14:textId="77777777" w:rsidTr="00096F68">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F05" w14:textId="454EF4EF" w:rsidR="00E80A38" w:rsidRPr="007669E3" w:rsidRDefault="00E80A38" w:rsidP="00E80A38">
            <w:pPr>
              <w:jc w:val="center"/>
              <w:rPr>
                <w:rFonts w:ascii="Arial" w:hAnsi="Arial" w:cs="Arial"/>
                <w:sz w:val="20"/>
              </w:rPr>
            </w:pPr>
            <w:r w:rsidRPr="007669E3">
              <w:rPr>
                <w:rFonts w:ascii="Arial" w:hAnsi="Arial" w:cs="Arial"/>
                <w:sz w:val="20"/>
              </w:rPr>
              <w:t>4</w:t>
            </w:r>
            <w:r>
              <w:rPr>
                <w:rFonts w:ascii="Arial" w:hAnsi="Arial" w:cs="Arial"/>
                <w:sz w:val="20"/>
              </w:rPr>
              <w:t>4</w:t>
            </w:r>
          </w:p>
        </w:tc>
        <w:tc>
          <w:tcPr>
            <w:tcW w:w="1276" w:type="dxa"/>
            <w:tcBorders>
              <w:top w:val="nil"/>
              <w:left w:val="single" w:sz="4" w:space="0" w:color="auto"/>
              <w:bottom w:val="single" w:sz="4" w:space="0" w:color="auto"/>
              <w:right w:val="single" w:sz="4" w:space="0" w:color="auto"/>
            </w:tcBorders>
            <w:vAlign w:val="center"/>
          </w:tcPr>
          <w:p w14:paraId="34B02F06" w14:textId="77777777" w:rsidR="00E80A38" w:rsidRPr="007669E3" w:rsidRDefault="00E80A38" w:rsidP="00E80A38">
            <w:pPr>
              <w:jc w:val="center"/>
              <w:rPr>
                <w:rFonts w:ascii="Arial" w:hAnsi="Arial" w:cs="Arial"/>
                <w:sz w:val="20"/>
              </w:rPr>
            </w:pPr>
            <w:r w:rsidRPr="007669E3">
              <w:rPr>
                <w:rFonts w:ascii="Arial" w:hAnsi="Arial" w:cs="Arial"/>
                <w:sz w:val="20"/>
              </w:rPr>
              <w:t>F69</w:t>
            </w:r>
          </w:p>
        </w:tc>
        <w:tc>
          <w:tcPr>
            <w:tcW w:w="3403" w:type="dxa"/>
            <w:tcBorders>
              <w:top w:val="nil"/>
              <w:left w:val="nil"/>
              <w:bottom w:val="single" w:sz="4" w:space="0" w:color="auto"/>
              <w:right w:val="single" w:sz="4" w:space="0" w:color="auto"/>
            </w:tcBorders>
            <w:vAlign w:val="center"/>
          </w:tcPr>
          <w:p w14:paraId="34B02F07" w14:textId="77777777" w:rsidR="00E80A38" w:rsidRPr="007669E3" w:rsidRDefault="00E80A38" w:rsidP="00E80A38">
            <w:pPr>
              <w:rPr>
                <w:rFonts w:ascii="Arial" w:hAnsi="Arial" w:cs="Arial"/>
                <w:bCs/>
                <w:sz w:val="20"/>
              </w:rPr>
            </w:pPr>
            <w:r w:rsidRPr="007669E3">
              <w:rPr>
                <w:rFonts w:ascii="Arial" w:hAnsi="Arial" w:cs="Arial"/>
                <w:sz w:val="20"/>
              </w:rPr>
              <w:t>Nyugdíjban, ellátásban, járadékban, valamint egyéb járandóságban részesülők állománystatisztikai adatai</w:t>
            </w:r>
          </w:p>
        </w:tc>
        <w:tc>
          <w:tcPr>
            <w:tcW w:w="3118" w:type="dxa"/>
            <w:tcBorders>
              <w:top w:val="nil"/>
              <w:left w:val="nil"/>
              <w:bottom w:val="single" w:sz="4" w:space="0" w:color="auto"/>
              <w:right w:val="single" w:sz="4" w:space="0" w:color="auto"/>
            </w:tcBorders>
            <w:vAlign w:val="center"/>
          </w:tcPr>
          <w:p w14:paraId="34B02F08" w14:textId="77777777"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F09"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47C4FBAD"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0B" w14:textId="10A2909C"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0C" w14:textId="5043BD18"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34B02F16" w14:textId="77777777" w:rsidTr="00096F68">
        <w:trPr>
          <w:cantSplit/>
          <w:trHeight w:val="515"/>
          <w:jc w:val="center"/>
        </w:trPr>
        <w:tc>
          <w:tcPr>
            <w:tcW w:w="704" w:type="dxa"/>
            <w:tcBorders>
              <w:top w:val="nil"/>
              <w:left w:val="single" w:sz="4" w:space="0" w:color="auto"/>
              <w:bottom w:val="single" w:sz="4" w:space="0" w:color="auto"/>
              <w:right w:val="single" w:sz="4" w:space="0" w:color="auto"/>
            </w:tcBorders>
            <w:vAlign w:val="center"/>
          </w:tcPr>
          <w:p w14:paraId="34B02F0E" w14:textId="01174BAC" w:rsidR="00E80A38" w:rsidRPr="007669E3" w:rsidRDefault="00E80A38" w:rsidP="00E80A38">
            <w:pPr>
              <w:jc w:val="center"/>
              <w:rPr>
                <w:rFonts w:ascii="Arial" w:hAnsi="Arial" w:cs="Arial"/>
                <w:sz w:val="20"/>
              </w:rPr>
            </w:pPr>
            <w:r w:rsidRPr="007669E3">
              <w:rPr>
                <w:rFonts w:ascii="Arial" w:hAnsi="Arial" w:cs="Arial"/>
                <w:sz w:val="20"/>
              </w:rPr>
              <w:t>4</w:t>
            </w:r>
            <w:r>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2F0F" w14:textId="77777777" w:rsidR="00E80A38" w:rsidRPr="007669E3" w:rsidRDefault="00E80A38" w:rsidP="00E80A38">
            <w:pPr>
              <w:jc w:val="center"/>
              <w:rPr>
                <w:rFonts w:ascii="Arial" w:hAnsi="Arial" w:cs="Arial"/>
                <w:sz w:val="20"/>
              </w:rPr>
            </w:pPr>
            <w:r w:rsidRPr="007669E3">
              <w:rPr>
                <w:rFonts w:ascii="Arial" w:hAnsi="Arial" w:cs="Arial"/>
                <w:sz w:val="20"/>
              </w:rPr>
              <w:t>F70</w:t>
            </w:r>
          </w:p>
        </w:tc>
        <w:tc>
          <w:tcPr>
            <w:tcW w:w="3403" w:type="dxa"/>
            <w:tcBorders>
              <w:top w:val="nil"/>
              <w:left w:val="nil"/>
              <w:bottom w:val="single" w:sz="4" w:space="0" w:color="auto"/>
              <w:right w:val="single" w:sz="4" w:space="0" w:color="auto"/>
            </w:tcBorders>
            <w:vAlign w:val="center"/>
          </w:tcPr>
          <w:p w14:paraId="34B02F10" w14:textId="6F4EE2FE" w:rsidR="00E80A38" w:rsidRPr="007669E3" w:rsidRDefault="00E80A38" w:rsidP="00E80A38">
            <w:pPr>
              <w:rPr>
                <w:rFonts w:ascii="Arial" w:hAnsi="Arial" w:cs="Arial"/>
                <w:bCs/>
                <w:sz w:val="20"/>
              </w:rPr>
            </w:pPr>
            <w:r w:rsidRPr="007669E3">
              <w:rPr>
                <w:rFonts w:ascii="Arial" w:hAnsi="Arial" w:cs="Arial"/>
                <w:sz w:val="20"/>
              </w:rPr>
              <w:t>Egészségbiztosítási pénzbeli ellátások adatai</w:t>
            </w:r>
          </w:p>
        </w:tc>
        <w:tc>
          <w:tcPr>
            <w:tcW w:w="3118" w:type="dxa"/>
            <w:tcBorders>
              <w:top w:val="nil"/>
              <w:left w:val="nil"/>
              <w:bottom w:val="single" w:sz="4" w:space="0" w:color="auto"/>
              <w:right w:val="single" w:sz="4" w:space="0" w:color="auto"/>
            </w:tcBorders>
            <w:vAlign w:val="center"/>
          </w:tcPr>
          <w:p w14:paraId="34B02F11" w14:textId="77777777"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F12"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14F44002"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14" w14:textId="47927B73"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15"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második hónap 20. nap</w:t>
            </w:r>
          </w:p>
        </w:tc>
      </w:tr>
      <w:tr w:rsidR="00E80A38" w:rsidRPr="007669E3" w14:paraId="34B02F1F" w14:textId="77777777" w:rsidTr="00096F68">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F17" w14:textId="75BEA69A" w:rsidR="00E80A38" w:rsidRPr="007669E3" w:rsidRDefault="00E80A38" w:rsidP="00E80A38">
            <w:pPr>
              <w:jc w:val="center"/>
              <w:rPr>
                <w:rFonts w:ascii="Arial" w:hAnsi="Arial" w:cs="Arial"/>
                <w:sz w:val="20"/>
              </w:rPr>
            </w:pPr>
            <w:r w:rsidRPr="007669E3">
              <w:rPr>
                <w:rFonts w:ascii="Arial" w:hAnsi="Arial" w:cs="Arial"/>
                <w:sz w:val="20"/>
              </w:rPr>
              <w:t>4</w:t>
            </w:r>
            <w:r>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34B02F18" w14:textId="77777777" w:rsidR="00E80A38" w:rsidRPr="007669E3" w:rsidRDefault="00E80A38" w:rsidP="00E80A38">
            <w:pPr>
              <w:jc w:val="center"/>
              <w:rPr>
                <w:rFonts w:ascii="Arial" w:hAnsi="Arial" w:cs="Arial"/>
                <w:sz w:val="20"/>
              </w:rPr>
            </w:pPr>
            <w:r w:rsidRPr="007669E3">
              <w:rPr>
                <w:rFonts w:ascii="Arial" w:hAnsi="Arial" w:cs="Arial"/>
                <w:sz w:val="20"/>
              </w:rPr>
              <w:t>F94</w:t>
            </w:r>
          </w:p>
        </w:tc>
        <w:tc>
          <w:tcPr>
            <w:tcW w:w="3403" w:type="dxa"/>
            <w:tcBorders>
              <w:top w:val="nil"/>
              <w:left w:val="nil"/>
              <w:bottom w:val="single" w:sz="4" w:space="0" w:color="auto"/>
              <w:right w:val="single" w:sz="4" w:space="0" w:color="auto"/>
            </w:tcBorders>
            <w:vAlign w:val="center"/>
          </w:tcPr>
          <w:p w14:paraId="34B02F19" w14:textId="77777777" w:rsidR="00E80A38" w:rsidRPr="007669E3" w:rsidRDefault="00E80A38" w:rsidP="00E80A38">
            <w:pPr>
              <w:rPr>
                <w:rFonts w:ascii="Arial" w:hAnsi="Arial" w:cs="Arial"/>
                <w:bCs/>
                <w:sz w:val="20"/>
              </w:rPr>
            </w:pPr>
            <w:r w:rsidRPr="007669E3">
              <w:rPr>
                <w:rFonts w:ascii="Arial" w:hAnsi="Arial" w:cs="Arial"/>
                <w:bCs/>
                <w:sz w:val="20"/>
              </w:rPr>
              <w:t>Felszámolás vagy végelszámolás alatt álló pénzügyi szervezetek adatai</w:t>
            </w:r>
          </w:p>
        </w:tc>
        <w:tc>
          <w:tcPr>
            <w:tcW w:w="3118" w:type="dxa"/>
            <w:tcBorders>
              <w:top w:val="nil"/>
              <w:left w:val="nil"/>
              <w:bottom w:val="single" w:sz="4" w:space="0" w:color="auto"/>
              <w:right w:val="single" w:sz="4" w:space="0" w:color="auto"/>
            </w:tcBorders>
            <w:vAlign w:val="center"/>
          </w:tcPr>
          <w:p w14:paraId="34B02F1A" w14:textId="77777777" w:rsidR="00E80A38" w:rsidRPr="007669E3" w:rsidRDefault="00E80A38" w:rsidP="00E80A38">
            <w:pPr>
              <w:rPr>
                <w:rFonts w:ascii="Arial" w:hAnsi="Arial" w:cs="Arial"/>
                <w:sz w:val="20"/>
              </w:rPr>
            </w:pPr>
            <w:r w:rsidRPr="007669E3">
              <w:rPr>
                <w:rFonts w:ascii="Arial" w:hAnsi="Arial" w:cs="Arial"/>
                <w:sz w:val="20"/>
              </w:rPr>
              <w:t>Pénzügyi Stabilitási és Felszámoló Nonprofit Kft.</w:t>
            </w:r>
          </w:p>
        </w:tc>
        <w:tc>
          <w:tcPr>
            <w:tcW w:w="1843" w:type="dxa"/>
            <w:tcBorders>
              <w:top w:val="nil"/>
              <w:left w:val="nil"/>
              <w:bottom w:val="single" w:sz="4" w:space="0" w:color="auto"/>
              <w:right w:val="single" w:sz="4" w:space="0" w:color="auto"/>
            </w:tcBorders>
            <w:vAlign w:val="center"/>
          </w:tcPr>
          <w:p w14:paraId="34B02F1B"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45BC6FDC"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1D" w14:textId="5996CF41"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1E"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február 28.</w:t>
            </w:r>
          </w:p>
        </w:tc>
      </w:tr>
      <w:tr w:rsidR="00E80A38" w:rsidRPr="007669E3" w14:paraId="37CD6719" w14:textId="77777777" w:rsidTr="00096F68">
        <w:trPr>
          <w:cantSplit/>
          <w:trHeight w:val="731"/>
          <w:jc w:val="center"/>
        </w:trPr>
        <w:tc>
          <w:tcPr>
            <w:tcW w:w="704" w:type="dxa"/>
            <w:tcBorders>
              <w:top w:val="nil"/>
              <w:left w:val="single" w:sz="4" w:space="0" w:color="auto"/>
              <w:bottom w:val="single" w:sz="4" w:space="0" w:color="auto"/>
              <w:right w:val="single" w:sz="4" w:space="0" w:color="auto"/>
            </w:tcBorders>
            <w:vAlign w:val="center"/>
          </w:tcPr>
          <w:p w14:paraId="799F4E1E" w14:textId="2E0A46BA" w:rsidR="00E80A38" w:rsidRPr="007669E3" w:rsidRDefault="00E80A38" w:rsidP="00E80A38">
            <w:pPr>
              <w:jc w:val="center"/>
              <w:rPr>
                <w:rFonts w:ascii="Arial" w:hAnsi="Arial" w:cs="Arial"/>
                <w:sz w:val="20"/>
              </w:rPr>
            </w:pPr>
            <w:r w:rsidRPr="007669E3">
              <w:rPr>
                <w:rFonts w:ascii="Arial" w:hAnsi="Arial" w:cs="Arial"/>
                <w:sz w:val="20"/>
              </w:rPr>
              <w:t>4</w:t>
            </w:r>
            <w:r>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6F84BED8" w14:textId="665A0E20" w:rsidR="00E80A38" w:rsidRPr="007669E3" w:rsidRDefault="00E80A38" w:rsidP="00E80A38">
            <w:pPr>
              <w:jc w:val="center"/>
              <w:rPr>
                <w:rFonts w:ascii="Arial" w:hAnsi="Arial" w:cs="Arial"/>
                <w:sz w:val="20"/>
              </w:rPr>
            </w:pPr>
            <w:r w:rsidRPr="007669E3">
              <w:rPr>
                <w:rFonts w:ascii="Arial" w:hAnsi="Arial" w:cs="Arial"/>
                <w:sz w:val="20"/>
              </w:rPr>
              <w:t>F96</w:t>
            </w:r>
          </w:p>
        </w:tc>
        <w:tc>
          <w:tcPr>
            <w:tcW w:w="3403" w:type="dxa"/>
            <w:tcBorders>
              <w:top w:val="nil"/>
              <w:left w:val="nil"/>
              <w:bottom w:val="single" w:sz="4" w:space="0" w:color="auto"/>
              <w:right w:val="single" w:sz="4" w:space="0" w:color="auto"/>
            </w:tcBorders>
            <w:vAlign w:val="center"/>
          </w:tcPr>
          <w:p w14:paraId="529A5EAD" w14:textId="04FCE406" w:rsidR="00E80A38" w:rsidRPr="007669E3" w:rsidRDefault="00E80A38" w:rsidP="00E80A38">
            <w:pPr>
              <w:rPr>
                <w:rFonts w:ascii="Arial" w:hAnsi="Arial" w:cs="Arial"/>
                <w:bCs/>
                <w:sz w:val="20"/>
              </w:rPr>
            </w:pPr>
            <w:r w:rsidRPr="007669E3">
              <w:rPr>
                <w:rFonts w:ascii="Arial" w:hAnsi="Arial" w:cs="Arial"/>
                <w:bCs/>
                <w:sz w:val="20"/>
              </w:rPr>
              <w:t>Éves beszámolót készítő civil szervezetek mérlege és eredménykimutatása</w:t>
            </w:r>
          </w:p>
        </w:tc>
        <w:tc>
          <w:tcPr>
            <w:tcW w:w="3118" w:type="dxa"/>
            <w:tcBorders>
              <w:top w:val="nil"/>
              <w:left w:val="nil"/>
              <w:bottom w:val="single" w:sz="4" w:space="0" w:color="auto"/>
              <w:right w:val="single" w:sz="4" w:space="0" w:color="auto"/>
            </w:tcBorders>
            <w:vAlign w:val="center"/>
          </w:tcPr>
          <w:p w14:paraId="072EF695" w14:textId="7AFFBD85" w:rsidR="00E80A38" w:rsidRPr="007669E3" w:rsidRDefault="00E80A38" w:rsidP="00E80A38">
            <w:pPr>
              <w:rPr>
                <w:rFonts w:ascii="Arial" w:hAnsi="Arial" w:cs="Arial"/>
                <w:bCs/>
                <w:sz w:val="20"/>
              </w:rPr>
            </w:pPr>
            <w:r w:rsidRPr="007669E3">
              <w:rPr>
                <w:rFonts w:ascii="Arial" w:hAnsi="Arial" w:cs="Arial"/>
                <w:bCs/>
                <w:sz w:val="20"/>
              </w:rPr>
              <w:t>Országos Bírósági Hivatal</w:t>
            </w:r>
          </w:p>
        </w:tc>
        <w:tc>
          <w:tcPr>
            <w:tcW w:w="1843" w:type="dxa"/>
            <w:tcBorders>
              <w:top w:val="nil"/>
              <w:left w:val="nil"/>
              <w:bottom w:val="single" w:sz="4" w:space="0" w:color="auto"/>
              <w:right w:val="single" w:sz="4" w:space="0" w:color="auto"/>
            </w:tcBorders>
            <w:vAlign w:val="center"/>
          </w:tcPr>
          <w:p w14:paraId="2FB65C8A" w14:textId="40169D37" w:rsidR="00E80A38" w:rsidRPr="007669E3" w:rsidRDefault="00E80A38" w:rsidP="00E80A38">
            <w:pPr>
              <w:jc w:val="center"/>
              <w:rPr>
                <w:rFonts w:ascii="Arial" w:hAnsi="Arial" w:cs="Arial"/>
                <w:bCs/>
                <w:sz w:val="20"/>
              </w:rPr>
            </w:pPr>
            <w:r w:rsidRPr="007669E3">
              <w:rPr>
                <w:rFonts w:ascii="Arial" w:hAnsi="Arial" w:cs="Arial"/>
                <w:bCs/>
                <w:sz w:val="20"/>
              </w:rPr>
              <w:t>éves</w:t>
            </w:r>
          </w:p>
        </w:tc>
        <w:tc>
          <w:tcPr>
            <w:tcW w:w="2268" w:type="dxa"/>
            <w:tcBorders>
              <w:top w:val="nil"/>
              <w:left w:val="nil"/>
              <w:bottom w:val="single" w:sz="4" w:space="0" w:color="auto"/>
              <w:right w:val="single" w:sz="4" w:space="0" w:color="auto"/>
            </w:tcBorders>
            <w:vAlign w:val="center"/>
          </w:tcPr>
          <w:p w14:paraId="0208ECA2" w14:textId="3E9A113C" w:rsidR="00E80A38" w:rsidRPr="007669E3" w:rsidRDefault="00E80A38" w:rsidP="00E80A38">
            <w:pPr>
              <w:jc w:val="center"/>
              <w:rPr>
                <w:rFonts w:ascii="Arial" w:hAnsi="Arial" w:cs="Arial"/>
                <w:bCs/>
                <w:sz w:val="20"/>
              </w:rPr>
            </w:pPr>
            <w:r w:rsidRPr="007669E3">
              <w:rPr>
                <w:rFonts w:ascii="Arial" w:hAnsi="Arial" w:cs="Arial"/>
                <w:bCs/>
                <w:sz w:val="20"/>
              </w:rPr>
              <w:t>elektronikus úton (elektronikus adathordozó)</w:t>
            </w:r>
          </w:p>
        </w:tc>
        <w:tc>
          <w:tcPr>
            <w:tcW w:w="2981" w:type="dxa"/>
            <w:tcBorders>
              <w:top w:val="nil"/>
              <w:left w:val="nil"/>
              <w:bottom w:val="single" w:sz="4" w:space="0" w:color="auto"/>
              <w:right w:val="single" w:sz="4" w:space="0" w:color="auto"/>
            </w:tcBorders>
            <w:vAlign w:val="center"/>
          </w:tcPr>
          <w:p w14:paraId="2B6AB5CE" w14:textId="379404DD" w:rsidR="00E80A38" w:rsidRPr="007669E3" w:rsidRDefault="00E80A38" w:rsidP="00E80A38">
            <w:pPr>
              <w:jc w:val="center"/>
              <w:rPr>
                <w:rFonts w:ascii="Arial" w:hAnsi="Arial" w:cs="Arial"/>
                <w:bCs/>
                <w:sz w:val="20"/>
              </w:rPr>
            </w:pPr>
            <w:r w:rsidRPr="007669E3">
              <w:rPr>
                <w:rFonts w:ascii="Arial" w:hAnsi="Arial" w:cs="Arial"/>
                <w:bCs/>
                <w:sz w:val="20"/>
              </w:rPr>
              <w:t>tárgyidőszakot követő év július 31.</w:t>
            </w:r>
          </w:p>
        </w:tc>
      </w:tr>
      <w:tr w:rsidR="00E80A38" w:rsidRPr="007669E3" w14:paraId="34B02F31" w14:textId="77777777" w:rsidTr="00096F68">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34B02F29" w14:textId="5B48186C" w:rsidR="00E80A38" w:rsidRPr="007669E3" w:rsidRDefault="00E80A38" w:rsidP="00E80A38">
            <w:pPr>
              <w:jc w:val="center"/>
              <w:rPr>
                <w:rFonts w:ascii="Arial" w:hAnsi="Arial" w:cs="Arial"/>
                <w:sz w:val="20"/>
              </w:rPr>
            </w:pPr>
            <w:r w:rsidRPr="007669E3">
              <w:rPr>
                <w:rFonts w:ascii="Arial" w:hAnsi="Arial" w:cs="Arial"/>
                <w:sz w:val="20"/>
              </w:rPr>
              <w:t>4</w:t>
            </w:r>
            <w:r>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2F2A" w14:textId="77777777" w:rsidR="00E80A38" w:rsidRPr="007669E3" w:rsidRDefault="00E80A38" w:rsidP="00E80A38">
            <w:pPr>
              <w:jc w:val="center"/>
              <w:rPr>
                <w:rFonts w:ascii="Arial" w:hAnsi="Arial" w:cs="Arial"/>
                <w:sz w:val="20"/>
              </w:rPr>
            </w:pPr>
            <w:r w:rsidRPr="007669E3">
              <w:rPr>
                <w:rFonts w:ascii="Arial" w:hAnsi="Arial" w:cs="Arial"/>
                <w:sz w:val="20"/>
              </w:rPr>
              <w:t>F97</w:t>
            </w:r>
          </w:p>
        </w:tc>
        <w:tc>
          <w:tcPr>
            <w:tcW w:w="3403" w:type="dxa"/>
            <w:tcBorders>
              <w:top w:val="nil"/>
              <w:left w:val="nil"/>
              <w:bottom w:val="single" w:sz="4" w:space="0" w:color="auto"/>
              <w:right w:val="single" w:sz="4" w:space="0" w:color="auto"/>
            </w:tcBorders>
            <w:vAlign w:val="center"/>
          </w:tcPr>
          <w:p w14:paraId="34B02F2B" w14:textId="38B3E428" w:rsidR="00E80A38" w:rsidRPr="007669E3" w:rsidRDefault="00E80A38" w:rsidP="00E80A38">
            <w:pPr>
              <w:rPr>
                <w:rFonts w:ascii="Arial" w:hAnsi="Arial" w:cs="Arial"/>
                <w:sz w:val="20"/>
              </w:rPr>
            </w:pPr>
            <w:r w:rsidRPr="007669E3">
              <w:rPr>
                <w:rFonts w:ascii="Arial" w:hAnsi="Arial" w:cs="Arial"/>
                <w:sz w:val="20"/>
              </w:rPr>
              <w:t xml:space="preserve">Évközi mérlegjelentés </w:t>
            </w:r>
          </w:p>
        </w:tc>
        <w:tc>
          <w:tcPr>
            <w:tcW w:w="3118" w:type="dxa"/>
            <w:tcBorders>
              <w:top w:val="nil"/>
              <w:left w:val="nil"/>
              <w:bottom w:val="single" w:sz="4" w:space="0" w:color="auto"/>
              <w:right w:val="single" w:sz="4" w:space="0" w:color="auto"/>
            </w:tcBorders>
            <w:vAlign w:val="center"/>
          </w:tcPr>
          <w:p w14:paraId="34B02F2C" w14:textId="2C81969A" w:rsidR="00E80A38" w:rsidRPr="007669E3" w:rsidRDefault="00E80A38" w:rsidP="00E80A38">
            <w:pPr>
              <w:rPr>
                <w:rFonts w:ascii="Arial" w:hAnsi="Arial" w:cs="Arial"/>
                <w:sz w:val="20"/>
              </w:rPr>
            </w:pPr>
            <w:r w:rsidRPr="007669E3">
              <w:rPr>
                <w:rFonts w:ascii="Arial" w:hAnsi="Arial" w:cs="Arial"/>
                <w:sz w:val="20"/>
              </w:rPr>
              <w:t>kijelölt – pénzügyi intézménynek nem minősülő – jogi személy</w:t>
            </w:r>
          </w:p>
        </w:tc>
        <w:tc>
          <w:tcPr>
            <w:tcW w:w="1843" w:type="dxa"/>
            <w:tcBorders>
              <w:top w:val="nil"/>
              <w:left w:val="nil"/>
              <w:bottom w:val="single" w:sz="4" w:space="0" w:color="auto"/>
              <w:right w:val="single" w:sz="4" w:space="0" w:color="auto"/>
            </w:tcBorders>
            <w:vAlign w:val="center"/>
          </w:tcPr>
          <w:p w14:paraId="34B02F2D"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235D9D66"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2F" w14:textId="6F4E4F6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30"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30. nap</w:t>
            </w:r>
          </w:p>
        </w:tc>
      </w:tr>
      <w:tr w:rsidR="00E80A38" w:rsidRPr="007669E3" w14:paraId="34B02F3A" w14:textId="77777777" w:rsidTr="00096F68">
        <w:trPr>
          <w:cantSplit/>
          <w:trHeight w:val="696"/>
          <w:jc w:val="center"/>
        </w:trPr>
        <w:tc>
          <w:tcPr>
            <w:tcW w:w="704" w:type="dxa"/>
            <w:tcBorders>
              <w:top w:val="nil"/>
              <w:left w:val="single" w:sz="4" w:space="0" w:color="auto"/>
              <w:bottom w:val="single" w:sz="4" w:space="0" w:color="auto"/>
              <w:right w:val="single" w:sz="4" w:space="0" w:color="auto"/>
            </w:tcBorders>
            <w:vAlign w:val="center"/>
          </w:tcPr>
          <w:p w14:paraId="34B02F32" w14:textId="1B767750" w:rsidR="00E80A38" w:rsidRPr="007669E3" w:rsidRDefault="00E80A38" w:rsidP="00E80A38">
            <w:pPr>
              <w:jc w:val="center"/>
              <w:rPr>
                <w:rFonts w:ascii="Arial" w:hAnsi="Arial" w:cs="Arial"/>
                <w:sz w:val="20"/>
              </w:rPr>
            </w:pPr>
            <w:r w:rsidRPr="007669E3">
              <w:rPr>
                <w:rFonts w:ascii="Arial" w:hAnsi="Arial" w:cs="Arial"/>
                <w:sz w:val="20"/>
              </w:rPr>
              <w:t>4</w:t>
            </w:r>
            <w:r>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2F33" w14:textId="77777777" w:rsidR="00E80A38" w:rsidRPr="007669E3" w:rsidRDefault="00E80A38" w:rsidP="00E80A38">
            <w:pPr>
              <w:jc w:val="center"/>
              <w:rPr>
                <w:rFonts w:ascii="Arial" w:hAnsi="Arial" w:cs="Arial"/>
                <w:sz w:val="20"/>
              </w:rPr>
            </w:pPr>
            <w:r w:rsidRPr="007669E3">
              <w:rPr>
                <w:rFonts w:ascii="Arial" w:hAnsi="Arial" w:cs="Arial"/>
                <w:sz w:val="20"/>
              </w:rPr>
              <w:t>F98</w:t>
            </w:r>
          </w:p>
        </w:tc>
        <w:tc>
          <w:tcPr>
            <w:tcW w:w="3403" w:type="dxa"/>
            <w:tcBorders>
              <w:top w:val="nil"/>
              <w:left w:val="nil"/>
              <w:bottom w:val="single" w:sz="4" w:space="0" w:color="auto"/>
              <w:right w:val="single" w:sz="4" w:space="0" w:color="auto"/>
            </w:tcBorders>
            <w:vAlign w:val="center"/>
          </w:tcPr>
          <w:p w14:paraId="34B02F34" w14:textId="77777777" w:rsidR="00E80A38" w:rsidRPr="007669E3" w:rsidRDefault="00E80A38" w:rsidP="00E80A38">
            <w:pPr>
              <w:rPr>
                <w:rFonts w:ascii="Arial" w:hAnsi="Arial" w:cs="Arial"/>
                <w:sz w:val="20"/>
              </w:rPr>
            </w:pPr>
            <w:r w:rsidRPr="007669E3">
              <w:rPr>
                <w:rFonts w:ascii="Arial" w:hAnsi="Arial" w:cs="Arial"/>
                <w:sz w:val="20"/>
              </w:rPr>
              <w:t>Éves beszámolót készítő vállalatok mérlege és eredménykimutatása</w:t>
            </w:r>
          </w:p>
        </w:tc>
        <w:tc>
          <w:tcPr>
            <w:tcW w:w="3118" w:type="dxa"/>
            <w:tcBorders>
              <w:top w:val="nil"/>
              <w:left w:val="nil"/>
              <w:bottom w:val="single" w:sz="4" w:space="0" w:color="auto"/>
              <w:right w:val="single" w:sz="4" w:space="0" w:color="auto"/>
            </w:tcBorders>
            <w:vAlign w:val="center"/>
          </w:tcPr>
          <w:p w14:paraId="34B02F35" w14:textId="77777777" w:rsidR="00E80A38" w:rsidRPr="007669E3" w:rsidRDefault="00E80A38" w:rsidP="00E80A38">
            <w:pPr>
              <w:rPr>
                <w:rFonts w:ascii="Arial" w:hAnsi="Arial" w:cs="Arial"/>
                <w:sz w:val="20"/>
              </w:rPr>
            </w:pPr>
            <w:r w:rsidRPr="007669E3">
              <w:rPr>
                <w:rFonts w:ascii="Arial" w:hAnsi="Arial" w:cs="Arial"/>
                <w:sz w:val="20"/>
              </w:rPr>
              <w:t>Igazságügyi Minisztérium</w:t>
            </w:r>
          </w:p>
        </w:tc>
        <w:tc>
          <w:tcPr>
            <w:tcW w:w="1843" w:type="dxa"/>
            <w:tcBorders>
              <w:top w:val="nil"/>
              <w:left w:val="nil"/>
              <w:bottom w:val="single" w:sz="4" w:space="0" w:color="auto"/>
              <w:right w:val="single" w:sz="4" w:space="0" w:color="auto"/>
            </w:tcBorders>
            <w:vAlign w:val="center"/>
          </w:tcPr>
          <w:p w14:paraId="34B02F36"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2F37"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38" w14:textId="77777777" w:rsidR="00E80A38" w:rsidRPr="007669E3" w:rsidRDefault="00E80A38" w:rsidP="00E80A38">
            <w:pPr>
              <w:jc w:val="center"/>
              <w:rPr>
                <w:rFonts w:ascii="Arial" w:hAnsi="Arial" w:cs="Arial"/>
                <w:sz w:val="20"/>
              </w:rPr>
            </w:pPr>
            <w:r w:rsidRPr="007669E3">
              <w:rPr>
                <w:rFonts w:ascii="Arial" w:hAnsi="Arial" w:cs="Arial"/>
                <w:sz w:val="20"/>
              </w:rPr>
              <w:t>(elektronikus adathordozó)</w:t>
            </w:r>
          </w:p>
        </w:tc>
        <w:tc>
          <w:tcPr>
            <w:tcW w:w="2981" w:type="dxa"/>
            <w:tcBorders>
              <w:top w:val="nil"/>
              <w:left w:val="nil"/>
              <w:bottom w:val="single" w:sz="4" w:space="0" w:color="auto"/>
              <w:right w:val="single" w:sz="4" w:space="0" w:color="auto"/>
            </w:tcBorders>
            <w:vAlign w:val="center"/>
          </w:tcPr>
          <w:p w14:paraId="34B02F39" w14:textId="39380200" w:rsidR="00E80A38" w:rsidRPr="007669E3" w:rsidRDefault="00E80A38" w:rsidP="00E80A38">
            <w:pPr>
              <w:jc w:val="center"/>
              <w:rPr>
                <w:rFonts w:ascii="Arial" w:hAnsi="Arial" w:cs="Arial"/>
                <w:sz w:val="20"/>
              </w:rPr>
            </w:pPr>
            <w:r w:rsidRPr="007669E3">
              <w:rPr>
                <w:rFonts w:ascii="Arial" w:hAnsi="Arial" w:cs="Arial"/>
                <w:snapToGrid w:val="0"/>
                <w:sz w:val="20"/>
              </w:rPr>
              <w:t>tárgyidőszakot követő év</w:t>
            </w:r>
            <w:r w:rsidRPr="007669E3">
              <w:rPr>
                <w:rFonts w:ascii="Arial" w:hAnsi="Arial" w:cs="Arial"/>
                <w:sz w:val="20"/>
              </w:rPr>
              <w:t xml:space="preserve"> </w:t>
            </w:r>
            <w:r w:rsidRPr="007669E3">
              <w:rPr>
                <w:rFonts w:ascii="Arial" w:hAnsi="Arial" w:cs="Arial"/>
                <w:snapToGrid w:val="0"/>
                <w:sz w:val="20"/>
              </w:rPr>
              <w:t>július 31.</w:t>
            </w:r>
            <w:r>
              <w:rPr>
                <w:rFonts w:ascii="Arial" w:hAnsi="Arial" w:cs="Arial"/>
                <w:snapToGrid w:val="0"/>
                <w:sz w:val="20"/>
              </w:rPr>
              <w:t xml:space="preserve"> és december 31.</w:t>
            </w:r>
          </w:p>
        </w:tc>
      </w:tr>
      <w:tr w:rsidR="00E80A38" w:rsidRPr="007669E3" w14:paraId="34B02F44" w14:textId="77777777" w:rsidTr="00096F68">
        <w:trPr>
          <w:cantSplit/>
          <w:trHeight w:val="837"/>
          <w:jc w:val="center"/>
        </w:trPr>
        <w:tc>
          <w:tcPr>
            <w:tcW w:w="704" w:type="dxa"/>
            <w:tcBorders>
              <w:top w:val="nil"/>
              <w:left w:val="single" w:sz="4" w:space="0" w:color="auto"/>
              <w:bottom w:val="single" w:sz="4" w:space="0" w:color="auto"/>
              <w:right w:val="single" w:sz="4" w:space="0" w:color="auto"/>
            </w:tcBorders>
            <w:vAlign w:val="center"/>
          </w:tcPr>
          <w:p w14:paraId="34B02F3B" w14:textId="6B79C5EA" w:rsidR="00E80A38" w:rsidRPr="007669E3" w:rsidRDefault="00E80A38" w:rsidP="00E80A38">
            <w:pPr>
              <w:jc w:val="center"/>
              <w:rPr>
                <w:rFonts w:ascii="Arial" w:hAnsi="Arial" w:cs="Arial"/>
                <w:sz w:val="20"/>
              </w:rPr>
            </w:pPr>
            <w:r>
              <w:rPr>
                <w:rFonts w:ascii="Arial" w:hAnsi="Arial" w:cs="Arial"/>
                <w:sz w:val="20"/>
              </w:rPr>
              <w:lastRenderedPageBreak/>
              <w:t>50</w:t>
            </w:r>
          </w:p>
        </w:tc>
        <w:tc>
          <w:tcPr>
            <w:tcW w:w="1276" w:type="dxa"/>
            <w:tcBorders>
              <w:top w:val="nil"/>
              <w:left w:val="single" w:sz="4" w:space="0" w:color="auto"/>
              <w:bottom w:val="single" w:sz="4" w:space="0" w:color="auto"/>
              <w:right w:val="single" w:sz="4" w:space="0" w:color="auto"/>
            </w:tcBorders>
            <w:vAlign w:val="center"/>
          </w:tcPr>
          <w:p w14:paraId="34B02F3C" w14:textId="77777777" w:rsidR="00E80A38" w:rsidRPr="007669E3" w:rsidRDefault="00E80A38" w:rsidP="00E80A38">
            <w:pPr>
              <w:jc w:val="center"/>
              <w:rPr>
                <w:rFonts w:ascii="Arial" w:hAnsi="Arial" w:cs="Arial"/>
                <w:sz w:val="20"/>
              </w:rPr>
            </w:pPr>
            <w:r w:rsidRPr="007669E3">
              <w:rPr>
                <w:rFonts w:ascii="Arial" w:hAnsi="Arial" w:cs="Arial"/>
                <w:sz w:val="20"/>
              </w:rPr>
              <w:t>F99</w:t>
            </w:r>
          </w:p>
        </w:tc>
        <w:tc>
          <w:tcPr>
            <w:tcW w:w="3403" w:type="dxa"/>
            <w:tcBorders>
              <w:top w:val="nil"/>
              <w:left w:val="nil"/>
              <w:bottom w:val="single" w:sz="4" w:space="0" w:color="auto"/>
              <w:right w:val="single" w:sz="4" w:space="0" w:color="auto"/>
            </w:tcBorders>
            <w:vAlign w:val="center"/>
          </w:tcPr>
          <w:p w14:paraId="34B02F3D" w14:textId="77777777" w:rsidR="00E80A38" w:rsidRPr="007669E3" w:rsidRDefault="00E80A38" w:rsidP="00E80A38">
            <w:pPr>
              <w:rPr>
                <w:rFonts w:ascii="Arial" w:hAnsi="Arial" w:cs="Arial"/>
                <w:sz w:val="20"/>
              </w:rPr>
            </w:pPr>
            <w:r w:rsidRPr="007669E3">
              <w:rPr>
                <w:rFonts w:ascii="Arial" w:hAnsi="Arial" w:cs="Arial"/>
                <w:sz w:val="20"/>
              </w:rPr>
              <w:t>Vagyonkezelő és csoportfinanszírozó tevékenységet végző vállalatok pénzügyi adatai</w:t>
            </w:r>
          </w:p>
        </w:tc>
        <w:tc>
          <w:tcPr>
            <w:tcW w:w="3118" w:type="dxa"/>
            <w:tcBorders>
              <w:top w:val="nil"/>
              <w:left w:val="nil"/>
              <w:bottom w:val="single" w:sz="4" w:space="0" w:color="auto"/>
              <w:right w:val="single" w:sz="4" w:space="0" w:color="auto"/>
            </w:tcBorders>
            <w:vAlign w:val="center"/>
          </w:tcPr>
          <w:p w14:paraId="34B02F3E" w14:textId="4DECDD7D" w:rsidR="00E80A38" w:rsidRPr="007669E3" w:rsidRDefault="00E80A38" w:rsidP="00E80A38">
            <w:pPr>
              <w:rPr>
                <w:rFonts w:ascii="Arial" w:hAnsi="Arial" w:cs="Arial"/>
                <w:sz w:val="20"/>
              </w:rPr>
            </w:pPr>
            <w:r w:rsidRPr="007669E3">
              <w:rPr>
                <w:rFonts w:ascii="Arial" w:hAnsi="Arial" w:cs="Arial"/>
                <w:sz w:val="20"/>
              </w:rPr>
              <w:t>kijelölt – a 2. melléklet I. A. pontja szerinti Z) Zártkörű pénzügyi közvetítők szektorába sorolt – gazdasági szervezet</w:t>
            </w:r>
          </w:p>
        </w:tc>
        <w:tc>
          <w:tcPr>
            <w:tcW w:w="1843" w:type="dxa"/>
            <w:tcBorders>
              <w:top w:val="nil"/>
              <w:left w:val="nil"/>
              <w:bottom w:val="single" w:sz="4" w:space="0" w:color="auto"/>
              <w:right w:val="single" w:sz="4" w:space="0" w:color="auto"/>
            </w:tcBorders>
            <w:vAlign w:val="center"/>
          </w:tcPr>
          <w:p w14:paraId="34B02F3F" w14:textId="4A5EF14C" w:rsidR="00E80A38" w:rsidRPr="007669E3" w:rsidRDefault="00E80A38" w:rsidP="00E80A38">
            <w:pPr>
              <w:jc w:val="center"/>
              <w:rPr>
                <w:rFonts w:ascii="Arial" w:hAnsi="Arial" w:cs="Arial"/>
                <w:sz w:val="20"/>
              </w:rPr>
            </w:pPr>
            <w:r w:rsidRPr="007669E3">
              <w:rPr>
                <w:rFonts w:ascii="Arial" w:hAnsi="Arial" w:cs="Arial"/>
                <w:sz w:val="20"/>
              </w:rPr>
              <w:t>egyedi elrendelés alapján,</w:t>
            </w:r>
          </w:p>
          <w:p w14:paraId="34B02F40"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176B32F" w14:textId="1F553473"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42" w14:textId="2A48FF7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43"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30. nap</w:t>
            </w:r>
          </w:p>
        </w:tc>
      </w:tr>
      <w:tr w:rsidR="00E80A38" w:rsidRPr="007669E3" w14:paraId="164B90CD" w14:textId="77777777" w:rsidTr="00096F68">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53641D08" w14:textId="39AA9E3D" w:rsidR="00E80A38" w:rsidRPr="007669E3" w:rsidRDefault="00E80A38" w:rsidP="00E80A38">
            <w:pPr>
              <w:jc w:val="center"/>
              <w:rPr>
                <w:rFonts w:ascii="Arial" w:hAnsi="Arial" w:cs="Arial"/>
                <w:sz w:val="20"/>
              </w:rPr>
            </w:pPr>
            <w:r>
              <w:rPr>
                <w:rFonts w:ascii="Arial" w:hAnsi="Arial" w:cs="Arial"/>
                <w:sz w:val="20"/>
              </w:rPr>
              <w:t>51</w:t>
            </w:r>
          </w:p>
        </w:tc>
        <w:tc>
          <w:tcPr>
            <w:tcW w:w="1276" w:type="dxa"/>
            <w:tcBorders>
              <w:top w:val="nil"/>
              <w:left w:val="single" w:sz="4" w:space="0" w:color="auto"/>
              <w:bottom w:val="single" w:sz="4" w:space="0" w:color="auto"/>
              <w:right w:val="single" w:sz="4" w:space="0" w:color="auto"/>
            </w:tcBorders>
            <w:vAlign w:val="center"/>
          </w:tcPr>
          <w:p w14:paraId="42BA97D9" w14:textId="67EC1289" w:rsidR="00E80A38" w:rsidRPr="007669E3" w:rsidRDefault="00E80A38" w:rsidP="00E80A38">
            <w:pPr>
              <w:jc w:val="center"/>
              <w:rPr>
                <w:rFonts w:ascii="Arial" w:hAnsi="Arial" w:cs="Arial"/>
                <w:sz w:val="20"/>
              </w:rPr>
            </w:pPr>
            <w:r w:rsidRPr="007669E3">
              <w:rPr>
                <w:rFonts w:ascii="Arial" w:hAnsi="Arial" w:cs="Arial"/>
                <w:sz w:val="20"/>
              </w:rPr>
              <w:t>J01</w:t>
            </w:r>
          </w:p>
        </w:tc>
        <w:tc>
          <w:tcPr>
            <w:tcW w:w="3403" w:type="dxa"/>
            <w:tcBorders>
              <w:top w:val="nil"/>
              <w:left w:val="nil"/>
              <w:bottom w:val="single" w:sz="4" w:space="0" w:color="auto"/>
              <w:right w:val="single" w:sz="4" w:space="0" w:color="auto"/>
            </w:tcBorders>
            <w:vAlign w:val="center"/>
          </w:tcPr>
          <w:p w14:paraId="0B602572" w14:textId="17BEBF8F" w:rsidR="00E80A38" w:rsidRPr="007669E3" w:rsidRDefault="00E80A38" w:rsidP="00E80A38">
            <w:pPr>
              <w:rPr>
                <w:rFonts w:ascii="Arial" w:hAnsi="Arial" w:cs="Arial"/>
                <w:sz w:val="20"/>
              </w:rPr>
            </w:pPr>
            <w:r w:rsidRPr="007669E3">
              <w:rPr>
                <w:rFonts w:ascii="Arial" w:hAnsi="Arial" w:cs="Arial"/>
                <w:sz w:val="20"/>
              </w:rPr>
              <w:t>Természetes személyek anonimizált jövedelmi és munkatörténeti adatai</w:t>
            </w:r>
          </w:p>
        </w:tc>
        <w:tc>
          <w:tcPr>
            <w:tcW w:w="3118" w:type="dxa"/>
            <w:tcBorders>
              <w:top w:val="nil"/>
              <w:left w:val="nil"/>
              <w:bottom w:val="single" w:sz="4" w:space="0" w:color="auto"/>
              <w:right w:val="single" w:sz="4" w:space="0" w:color="auto"/>
            </w:tcBorders>
            <w:vAlign w:val="center"/>
          </w:tcPr>
          <w:p w14:paraId="02893014" w14:textId="5486CF2E"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64062271" w14:textId="5E5F17CD"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43D9DDF2" w14:textId="77777777" w:rsidR="00E80A38" w:rsidRPr="00890528" w:rsidRDefault="00E80A38" w:rsidP="00E80A38">
            <w:pPr>
              <w:jc w:val="center"/>
              <w:rPr>
                <w:rFonts w:ascii="Arial" w:hAnsi="Arial" w:cs="Arial"/>
                <w:sz w:val="20"/>
              </w:rPr>
            </w:pPr>
            <w:bookmarkStart w:id="69" w:name="_Hlk135333714"/>
            <w:r w:rsidRPr="00890528">
              <w:rPr>
                <w:rFonts w:ascii="Arial" w:hAnsi="Arial" w:cs="Arial"/>
                <w:sz w:val="20"/>
              </w:rPr>
              <w:t>elektronikus úton</w:t>
            </w:r>
          </w:p>
          <w:p w14:paraId="5A642537" w14:textId="089A102E" w:rsidR="00E80A38" w:rsidRPr="00890528" w:rsidRDefault="00E80A38" w:rsidP="00E80A38">
            <w:pPr>
              <w:jc w:val="center"/>
              <w:rPr>
                <w:rFonts w:ascii="Arial" w:hAnsi="Arial" w:cs="Arial"/>
                <w:sz w:val="20"/>
              </w:rPr>
            </w:pPr>
            <w:r>
              <w:rPr>
                <w:rFonts w:ascii="Arial" w:hAnsi="Arial" w:cs="Arial"/>
                <w:sz w:val="20"/>
              </w:rPr>
              <w:t xml:space="preserve"> </w:t>
            </w:r>
            <w:r w:rsidRPr="00890528">
              <w:rPr>
                <w:rFonts w:ascii="Arial" w:hAnsi="Arial" w:cs="Arial"/>
                <w:sz w:val="20"/>
              </w:rPr>
              <w:t>(ERA rendszer)</w:t>
            </w:r>
            <w:bookmarkEnd w:id="69"/>
          </w:p>
        </w:tc>
        <w:tc>
          <w:tcPr>
            <w:tcW w:w="2981" w:type="dxa"/>
            <w:tcBorders>
              <w:top w:val="nil"/>
              <w:left w:val="nil"/>
              <w:bottom w:val="single" w:sz="4" w:space="0" w:color="auto"/>
              <w:right w:val="single" w:sz="4" w:space="0" w:color="auto"/>
            </w:tcBorders>
            <w:vAlign w:val="center"/>
          </w:tcPr>
          <w:p w14:paraId="4EF4897E" w14:textId="770B17B0" w:rsidR="00E80A38" w:rsidRPr="007669E3" w:rsidRDefault="00E80A38" w:rsidP="00E80A38">
            <w:pPr>
              <w:jc w:val="center"/>
              <w:rPr>
                <w:rFonts w:ascii="Arial" w:hAnsi="Arial" w:cs="Arial"/>
                <w:sz w:val="20"/>
              </w:rPr>
            </w:pPr>
            <w:r w:rsidRPr="007669E3">
              <w:rPr>
                <w:rFonts w:ascii="Arial" w:hAnsi="Arial" w:cs="Arial"/>
                <w:sz w:val="20"/>
              </w:rPr>
              <w:t>tárgyidőszakot követő év október 31.</w:t>
            </w:r>
          </w:p>
        </w:tc>
      </w:tr>
      <w:tr w:rsidR="00E80A38" w:rsidRPr="007669E3" w14:paraId="5B5DD40F" w14:textId="77777777" w:rsidTr="00096F68">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66995FEA" w14:textId="61856A4B" w:rsidR="00E80A38" w:rsidRPr="007669E3" w:rsidRDefault="00E80A38" w:rsidP="00E80A38">
            <w:pPr>
              <w:jc w:val="center"/>
              <w:rPr>
                <w:rFonts w:ascii="Arial" w:hAnsi="Arial" w:cs="Arial"/>
                <w:sz w:val="20"/>
              </w:rPr>
            </w:pPr>
            <w:r>
              <w:rPr>
                <w:rFonts w:ascii="Arial" w:hAnsi="Arial" w:cs="Arial"/>
                <w:sz w:val="20"/>
              </w:rPr>
              <w:t>52</w:t>
            </w:r>
          </w:p>
        </w:tc>
        <w:tc>
          <w:tcPr>
            <w:tcW w:w="1276" w:type="dxa"/>
            <w:tcBorders>
              <w:top w:val="nil"/>
              <w:left w:val="single" w:sz="4" w:space="0" w:color="auto"/>
              <w:bottom w:val="single" w:sz="4" w:space="0" w:color="auto"/>
              <w:right w:val="single" w:sz="4" w:space="0" w:color="auto"/>
            </w:tcBorders>
            <w:vAlign w:val="center"/>
          </w:tcPr>
          <w:p w14:paraId="250172DE" w14:textId="77777777" w:rsidR="00E80A38" w:rsidRPr="007669E3" w:rsidRDefault="00E80A38" w:rsidP="00E80A38">
            <w:pPr>
              <w:jc w:val="center"/>
              <w:rPr>
                <w:rFonts w:ascii="Arial" w:hAnsi="Arial" w:cs="Arial"/>
                <w:sz w:val="20"/>
              </w:rPr>
            </w:pPr>
            <w:r w:rsidRPr="00B03376">
              <w:rPr>
                <w:rFonts w:ascii="Arial" w:hAnsi="Arial" w:cs="Arial"/>
                <w:sz w:val="20"/>
              </w:rPr>
              <w:t>J02</w:t>
            </w:r>
          </w:p>
        </w:tc>
        <w:tc>
          <w:tcPr>
            <w:tcW w:w="3403" w:type="dxa"/>
            <w:tcBorders>
              <w:top w:val="nil"/>
              <w:left w:val="nil"/>
              <w:bottom w:val="single" w:sz="4" w:space="0" w:color="auto"/>
              <w:right w:val="single" w:sz="4" w:space="0" w:color="auto"/>
            </w:tcBorders>
            <w:vAlign w:val="center"/>
          </w:tcPr>
          <w:p w14:paraId="43A086D7" w14:textId="77777777" w:rsidR="00E80A38" w:rsidRPr="007669E3" w:rsidRDefault="00E80A38" w:rsidP="00E80A38">
            <w:pPr>
              <w:rPr>
                <w:rFonts w:ascii="Arial" w:hAnsi="Arial" w:cs="Arial"/>
                <w:sz w:val="20"/>
              </w:rPr>
            </w:pPr>
            <w:r w:rsidRPr="0081054A">
              <w:rPr>
                <w:rFonts w:ascii="Arial" w:hAnsi="Arial" w:cs="Arial"/>
                <w:sz w:val="20"/>
              </w:rPr>
              <w:t>Családtámogatást igénylő természetes személyekre, a támogatásokra és a támogatott ingatlanra vonatkozó egyes adatok</w:t>
            </w:r>
          </w:p>
        </w:tc>
        <w:tc>
          <w:tcPr>
            <w:tcW w:w="3118" w:type="dxa"/>
            <w:tcBorders>
              <w:top w:val="nil"/>
              <w:left w:val="nil"/>
              <w:bottom w:val="single" w:sz="4" w:space="0" w:color="auto"/>
              <w:right w:val="single" w:sz="4" w:space="0" w:color="auto"/>
            </w:tcBorders>
            <w:vAlign w:val="center"/>
          </w:tcPr>
          <w:p w14:paraId="0061B7EE" w14:textId="77777777" w:rsidR="00E80A38" w:rsidRPr="007669E3" w:rsidRDefault="00E80A38" w:rsidP="00E80A38">
            <w:pPr>
              <w:rPr>
                <w:rFonts w:ascii="Arial" w:hAnsi="Arial" w:cs="Arial"/>
                <w:sz w:val="20"/>
              </w:rPr>
            </w:pPr>
            <w:r w:rsidRPr="00B03376">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FD9E66D" w14:textId="77777777" w:rsidR="00E80A38" w:rsidRPr="007669E3" w:rsidRDefault="00E80A38" w:rsidP="00E80A38">
            <w:pPr>
              <w:jc w:val="center"/>
              <w:rPr>
                <w:rFonts w:ascii="Arial" w:hAnsi="Arial" w:cs="Arial"/>
                <w:sz w:val="20"/>
              </w:rPr>
            </w:pPr>
            <w:r w:rsidRPr="00B03376">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2569A996" w14:textId="77777777" w:rsidR="00E80A38" w:rsidRPr="00B03376" w:rsidRDefault="00E80A38" w:rsidP="00E80A38">
            <w:pPr>
              <w:jc w:val="center"/>
              <w:rPr>
                <w:rFonts w:ascii="Arial" w:hAnsi="Arial" w:cs="Arial"/>
                <w:sz w:val="20"/>
              </w:rPr>
            </w:pPr>
            <w:r w:rsidRPr="00B03376">
              <w:rPr>
                <w:rFonts w:ascii="Arial" w:hAnsi="Arial" w:cs="Arial"/>
                <w:sz w:val="20"/>
              </w:rPr>
              <w:t>elektronikus úton</w:t>
            </w:r>
          </w:p>
          <w:p w14:paraId="619B9404" w14:textId="77777777" w:rsidR="00E80A38" w:rsidRPr="007669E3" w:rsidRDefault="00E80A38" w:rsidP="00E80A38">
            <w:pPr>
              <w:jc w:val="center"/>
              <w:rPr>
                <w:rFonts w:ascii="Arial" w:hAnsi="Arial" w:cs="Arial"/>
                <w:sz w:val="20"/>
              </w:rPr>
            </w:pPr>
            <w:r w:rsidRPr="00B03376">
              <w:rPr>
                <w:rFonts w:ascii="Arial" w:hAnsi="Arial" w:cs="Arial"/>
                <w:sz w:val="20"/>
              </w:rPr>
              <w:t>(elektronikus adathordozó)</w:t>
            </w:r>
          </w:p>
        </w:tc>
        <w:tc>
          <w:tcPr>
            <w:tcW w:w="2981" w:type="dxa"/>
            <w:tcBorders>
              <w:top w:val="nil"/>
              <w:left w:val="nil"/>
              <w:bottom w:val="single" w:sz="4" w:space="0" w:color="auto"/>
              <w:right w:val="single" w:sz="4" w:space="0" w:color="auto"/>
            </w:tcBorders>
            <w:vAlign w:val="center"/>
          </w:tcPr>
          <w:p w14:paraId="288A43F5" w14:textId="77777777" w:rsidR="00E80A38" w:rsidRPr="007669E3" w:rsidRDefault="00E80A38" w:rsidP="00E80A38">
            <w:pPr>
              <w:jc w:val="center"/>
              <w:rPr>
                <w:rFonts w:ascii="Arial" w:hAnsi="Arial" w:cs="Arial"/>
                <w:sz w:val="20"/>
              </w:rPr>
            </w:pPr>
            <w:r w:rsidRPr="000F7B79">
              <w:rPr>
                <w:rFonts w:ascii="Arial" w:hAnsi="Arial" w:cs="Arial"/>
                <w:sz w:val="20"/>
              </w:rPr>
              <w:t>október 31.</w:t>
            </w:r>
          </w:p>
        </w:tc>
      </w:tr>
      <w:tr w:rsidR="00E80A38" w:rsidRPr="007669E3" w14:paraId="023DEBB7" w14:textId="77777777" w:rsidTr="00096F68">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399D3D49" w14:textId="564B9ACF" w:rsidR="00E80A38" w:rsidRPr="007669E3" w:rsidRDefault="00E80A38" w:rsidP="00E80A38">
            <w:pPr>
              <w:jc w:val="center"/>
              <w:rPr>
                <w:rFonts w:ascii="Arial" w:hAnsi="Arial" w:cs="Arial"/>
                <w:sz w:val="20"/>
              </w:rPr>
            </w:pPr>
            <w:r>
              <w:rPr>
                <w:rFonts w:ascii="Arial" w:hAnsi="Arial" w:cs="Arial"/>
                <w:sz w:val="20"/>
              </w:rPr>
              <w:t>53</w:t>
            </w:r>
          </w:p>
        </w:tc>
        <w:tc>
          <w:tcPr>
            <w:tcW w:w="1276" w:type="dxa"/>
            <w:tcBorders>
              <w:top w:val="nil"/>
              <w:left w:val="single" w:sz="4" w:space="0" w:color="auto"/>
              <w:bottom w:val="single" w:sz="4" w:space="0" w:color="auto"/>
              <w:right w:val="single" w:sz="4" w:space="0" w:color="auto"/>
            </w:tcBorders>
            <w:vAlign w:val="center"/>
          </w:tcPr>
          <w:p w14:paraId="6044DA55" w14:textId="77777777" w:rsidR="00E80A38" w:rsidRPr="007669E3" w:rsidRDefault="00E80A38" w:rsidP="00E80A38">
            <w:pPr>
              <w:jc w:val="center"/>
              <w:rPr>
                <w:rFonts w:ascii="Arial" w:hAnsi="Arial" w:cs="Arial"/>
                <w:sz w:val="20"/>
              </w:rPr>
            </w:pPr>
            <w:r w:rsidRPr="00B03376">
              <w:rPr>
                <w:rFonts w:ascii="Arial" w:hAnsi="Arial" w:cs="Arial"/>
                <w:sz w:val="20"/>
              </w:rPr>
              <w:t>J03</w:t>
            </w:r>
          </w:p>
        </w:tc>
        <w:tc>
          <w:tcPr>
            <w:tcW w:w="3403" w:type="dxa"/>
            <w:tcBorders>
              <w:top w:val="nil"/>
              <w:left w:val="nil"/>
              <w:bottom w:val="single" w:sz="4" w:space="0" w:color="auto"/>
              <w:right w:val="single" w:sz="4" w:space="0" w:color="auto"/>
            </w:tcBorders>
            <w:vAlign w:val="center"/>
          </w:tcPr>
          <w:p w14:paraId="4C78CD4A" w14:textId="77777777" w:rsidR="00E80A38" w:rsidRPr="007669E3" w:rsidRDefault="00E80A38" w:rsidP="00E80A38">
            <w:pPr>
              <w:rPr>
                <w:rFonts w:ascii="Arial" w:hAnsi="Arial" w:cs="Arial"/>
                <w:sz w:val="20"/>
              </w:rPr>
            </w:pPr>
            <w:r w:rsidRPr="00B03376">
              <w:rPr>
                <w:rFonts w:ascii="Arial" w:hAnsi="Arial" w:cs="Arial"/>
                <w:sz w:val="20"/>
              </w:rPr>
              <w:t>Családtámogatások feltételeinek teljesülésével kapcsolatos adatok</w:t>
            </w:r>
          </w:p>
        </w:tc>
        <w:tc>
          <w:tcPr>
            <w:tcW w:w="3118" w:type="dxa"/>
            <w:tcBorders>
              <w:top w:val="nil"/>
              <w:left w:val="nil"/>
              <w:bottom w:val="single" w:sz="4" w:space="0" w:color="auto"/>
              <w:right w:val="single" w:sz="4" w:space="0" w:color="auto"/>
            </w:tcBorders>
            <w:vAlign w:val="center"/>
          </w:tcPr>
          <w:p w14:paraId="516864A0" w14:textId="77777777" w:rsidR="00E80A38" w:rsidRPr="007669E3" w:rsidRDefault="00E80A38" w:rsidP="00E80A38">
            <w:pPr>
              <w:rPr>
                <w:rFonts w:ascii="Arial" w:hAnsi="Arial" w:cs="Arial"/>
                <w:sz w:val="20"/>
              </w:rPr>
            </w:pPr>
            <w:r w:rsidRPr="00B03376">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2CE938AD" w14:textId="77777777" w:rsidR="00E80A38" w:rsidRPr="007669E3" w:rsidRDefault="00E80A38" w:rsidP="00E80A38">
            <w:pPr>
              <w:jc w:val="center"/>
              <w:rPr>
                <w:rFonts w:ascii="Arial" w:hAnsi="Arial" w:cs="Arial"/>
                <w:sz w:val="20"/>
              </w:rPr>
            </w:pPr>
            <w:r w:rsidRPr="00B03376">
              <w:rPr>
                <w:rFonts w:ascii="Arial" w:hAnsi="Arial" w:cs="Arial"/>
                <w:sz w:val="20"/>
              </w:rPr>
              <w:t>negyedéves</w:t>
            </w:r>
            <w:r>
              <w:rPr>
                <w:rFonts w:ascii="Arial" w:hAnsi="Arial" w:cs="Arial"/>
                <w:sz w:val="20"/>
              </w:rPr>
              <w:t>, az I., III. és IV. naptári negyedévre vonatkozóan</w:t>
            </w:r>
          </w:p>
        </w:tc>
        <w:tc>
          <w:tcPr>
            <w:tcW w:w="2268" w:type="dxa"/>
            <w:tcBorders>
              <w:top w:val="nil"/>
              <w:left w:val="nil"/>
              <w:bottom w:val="single" w:sz="4" w:space="0" w:color="auto"/>
              <w:right w:val="single" w:sz="4" w:space="0" w:color="auto"/>
            </w:tcBorders>
            <w:vAlign w:val="center"/>
          </w:tcPr>
          <w:p w14:paraId="0A300391" w14:textId="77777777" w:rsidR="00E80A38" w:rsidRPr="00B03376" w:rsidRDefault="00E80A38" w:rsidP="00E80A38">
            <w:pPr>
              <w:jc w:val="center"/>
              <w:rPr>
                <w:rFonts w:ascii="Arial" w:hAnsi="Arial" w:cs="Arial"/>
                <w:sz w:val="20"/>
              </w:rPr>
            </w:pPr>
            <w:r w:rsidRPr="00B03376">
              <w:rPr>
                <w:rFonts w:ascii="Arial" w:hAnsi="Arial" w:cs="Arial"/>
                <w:sz w:val="20"/>
              </w:rPr>
              <w:t>elektronikus úton</w:t>
            </w:r>
          </w:p>
          <w:p w14:paraId="6F05866C" w14:textId="77777777" w:rsidR="00E80A38" w:rsidRPr="007669E3" w:rsidRDefault="00E80A38" w:rsidP="00E80A38">
            <w:pPr>
              <w:jc w:val="center"/>
              <w:rPr>
                <w:rFonts w:ascii="Arial" w:hAnsi="Arial" w:cs="Arial"/>
                <w:sz w:val="20"/>
              </w:rPr>
            </w:pPr>
            <w:r w:rsidRPr="00B03376">
              <w:rPr>
                <w:rFonts w:ascii="Arial" w:hAnsi="Arial" w:cs="Arial"/>
                <w:sz w:val="20"/>
              </w:rPr>
              <w:t>(elektronikus adathordozó)</w:t>
            </w:r>
          </w:p>
        </w:tc>
        <w:tc>
          <w:tcPr>
            <w:tcW w:w="2981" w:type="dxa"/>
            <w:tcBorders>
              <w:top w:val="nil"/>
              <w:left w:val="nil"/>
              <w:bottom w:val="single" w:sz="4" w:space="0" w:color="auto"/>
              <w:right w:val="single" w:sz="4" w:space="0" w:color="auto"/>
            </w:tcBorders>
            <w:vAlign w:val="center"/>
          </w:tcPr>
          <w:p w14:paraId="4202D8A4" w14:textId="77777777" w:rsidR="00E80A38" w:rsidRPr="007669E3" w:rsidRDefault="00E80A38" w:rsidP="00E80A38">
            <w:pPr>
              <w:jc w:val="center"/>
              <w:rPr>
                <w:rFonts w:ascii="Arial" w:hAnsi="Arial" w:cs="Arial"/>
                <w:sz w:val="20"/>
              </w:rPr>
            </w:pPr>
            <w:r w:rsidRPr="000F7B79">
              <w:rPr>
                <w:rFonts w:ascii="Arial" w:hAnsi="Arial" w:cs="Arial"/>
                <w:sz w:val="20"/>
              </w:rPr>
              <w:t xml:space="preserve">tárgyidőszakot követő </w:t>
            </w:r>
            <w:r>
              <w:rPr>
                <w:rFonts w:ascii="Arial" w:hAnsi="Arial" w:cs="Arial"/>
                <w:sz w:val="20"/>
              </w:rPr>
              <w:t xml:space="preserve">negyedik </w:t>
            </w:r>
            <w:r w:rsidRPr="000F7B79">
              <w:rPr>
                <w:rFonts w:ascii="Arial" w:hAnsi="Arial" w:cs="Arial"/>
                <w:sz w:val="20"/>
              </w:rPr>
              <w:t>hónap utolsó munkanap</w:t>
            </w:r>
          </w:p>
        </w:tc>
      </w:tr>
      <w:tr w:rsidR="00E80A38" w:rsidRPr="007669E3" w14:paraId="34B02F4D" w14:textId="77777777" w:rsidTr="00096F68">
        <w:trPr>
          <w:cantSplit/>
          <w:trHeight w:val="583"/>
          <w:jc w:val="center"/>
        </w:trPr>
        <w:tc>
          <w:tcPr>
            <w:tcW w:w="704" w:type="dxa"/>
            <w:tcBorders>
              <w:top w:val="nil"/>
              <w:left w:val="single" w:sz="4" w:space="0" w:color="auto"/>
              <w:bottom w:val="single" w:sz="4" w:space="0" w:color="auto"/>
              <w:right w:val="single" w:sz="4" w:space="0" w:color="auto"/>
            </w:tcBorders>
            <w:vAlign w:val="center"/>
          </w:tcPr>
          <w:p w14:paraId="34B02F45" w14:textId="2D7ECFB1" w:rsidR="00E80A38" w:rsidRPr="007669E3" w:rsidRDefault="00E80A38" w:rsidP="00E80A38">
            <w:pPr>
              <w:jc w:val="center"/>
              <w:rPr>
                <w:rFonts w:ascii="Arial" w:hAnsi="Arial" w:cs="Arial"/>
                <w:sz w:val="20"/>
              </w:rPr>
            </w:pPr>
            <w:r>
              <w:rPr>
                <w:rFonts w:ascii="Arial" w:hAnsi="Arial" w:cs="Arial"/>
                <w:sz w:val="20"/>
              </w:rPr>
              <w:t>54</w:t>
            </w:r>
          </w:p>
        </w:tc>
        <w:tc>
          <w:tcPr>
            <w:tcW w:w="1276" w:type="dxa"/>
            <w:tcBorders>
              <w:top w:val="nil"/>
              <w:left w:val="single" w:sz="4" w:space="0" w:color="auto"/>
              <w:bottom w:val="single" w:sz="4" w:space="0" w:color="auto"/>
              <w:right w:val="single" w:sz="4" w:space="0" w:color="auto"/>
            </w:tcBorders>
            <w:vAlign w:val="center"/>
          </w:tcPr>
          <w:p w14:paraId="34B02F46" w14:textId="77777777" w:rsidR="00E80A38" w:rsidRPr="007669E3" w:rsidRDefault="00E80A38" w:rsidP="00E80A38">
            <w:pPr>
              <w:jc w:val="center"/>
              <w:rPr>
                <w:rFonts w:ascii="Arial" w:hAnsi="Arial" w:cs="Arial"/>
                <w:sz w:val="20"/>
              </w:rPr>
            </w:pPr>
            <w:r w:rsidRPr="007669E3">
              <w:rPr>
                <w:rFonts w:ascii="Arial" w:hAnsi="Arial" w:cs="Arial"/>
                <w:sz w:val="20"/>
              </w:rPr>
              <w:t>K02</w:t>
            </w:r>
          </w:p>
        </w:tc>
        <w:tc>
          <w:tcPr>
            <w:tcW w:w="3403" w:type="dxa"/>
            <w:tcBorders>
              <w:top w:val="nil"/>
              <w:left w:val="nil"/>
              <w:bottom w:val="single" w:sz="4" w:space="0" w:color="auto"/>
              <w:right w:val="single" w:sz="4" w:space="0" w:color="auto"/>
            </w:tcBorders>
            <w:vAlign w:val="center"/>
          </w:tcPr>
          <w:p w14:paraId="34B02F47" w14:textId="77777777" w:rsidR="00E80A38" w:rsidRPr="007669E3" w:rsidRDefault="00E80A38" w:rsidP="00E80A38">
            <w:pPr>
              <w:rPr>
                <w:rFonts w:ascii="Arial" w:hAnsi="Arial" w:cs="Arial"/>
                <w:sz w:val="20"/>
              </w:rPr>
            </w:pPr>
            <w:r w:rsidRPr="007669E3">
              <w:rPr>
                <w:rFonts w:ascii="Arial" w:hAnsi="Arial" w:cs="Arial"/>
                <w:sz w:val="20"/>
              </w:rPr>
              <w:t xml:space="preserve">Napi jelentés a bankközi forinthitelek és forintbetétek kamatlábáról </w:t>
            </w:r>
          </w:p>
        </w:tc>
        <w:tc>
          <w:tcPr>
            <w:tcW w:w="3118" w:type="dxa"/>
            <w:tcBorders>
              <w:top w:val="nil"/>
              <w:left w:val="nil"/>
              <w:bottom w:val="single" w:sz="4" w:space="0" w:color="auto"/>
              <w:right w:val="single" w:sz="4" w:space="0" w:color="auto"/>
            </w:tcBorders>
            <w:vAlign w:val="center"/>
          </w:tcPr>
          <w:p w14:paraId="34B02F48" w14:textId="77777777" w:rsidR="00E80A38" w:rsidRPr="007669E3" w:rsidRDefault="00E80A38" w:rsidP="00E80A38">
            <w:pPr>
              <w:rPr>
                <w:rFonts w:ascii="Arial" w:hAnsi="Arial" w:cs="Arial"/>
                <w:sz w:val="20"/>
              </w:rPr>
            </w:pPr>
            <w:r w:rsidRPr="007669E3">
              <w:rPr>
                <w:rFonts w:ascii="Arial" w:hAnsi="Arial" w:cs="Arial"/>
                <w:sz w:val="20"/>
              </w:rPr>
              <w:t xml:space="preserve">bank, szakosított hitelintézet, az ezen típusú EGT-fióktelep </w:t>
            </w:r>
          </w:p>
        </w:tc>
        <w:tc>
          <w:tcPr>
            <w:tcW w:w="1843" w:type="dxa"/>
            <w:tcBorders>
              <w:top w:val="nil"/>
              <w:left w:val="nil"/>
              <w:bottom w:val="single" w:sz="4" w:space="0" w:color="auto"/>
              <w:right w:val="single" w:sz="4" w:space="0" w:color="auto"/>
            </w:tcBorders>
            <w:vAlign w:val="center"/>
          </w:tcPr>
          <w:p w14:paraId="34B02F49" w14:textId="77777777" w:rsidR="00E80A38" w:rsidRPr="007669E3" w:rsidRDefault="00E80A38" w:rsidP="00E80A38">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53E091BE"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4B" w14:textId="4D7DDC3D"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4C" w14:textId="77777777" w:rsidR="00E80A38" w:rsidRPr="007669E3" w:rsidRDefault="00E80A38" w:rsidP="00E80A38">
            <w:pPr>
              <w:jc w:val="center"/>
              <w:rPr>
                <w:rFonts w:ascii="Arial" w:hAnsi="Arial" w:cs="Arial"/>
                <w:sz w:val="20"/>
              </w:rPr>
            </w:pPr>
            <w:r w:rsidRPr="007669E3">
              <w:rPr>
                <w:rFonts w:ascii="Arial" w:hAnsi="Arial" w:cs="Arial"/>
                <w:sz w:val="20"/>
              </w:rPr>
              <w:t>tárgynapot követő munkanap 8:30 óra</w:t>
            </w:r>
          </w:p>
        </w:tc>
      </w:tr>
      <w:tr w:rsidR="00E80A38" w:rsidRPr="007669E3" w14:paraId="34B02F56" w14:textId="77777777" w:rsidTr="00096F68">
        <w:trPr>
          <w:cantSplit/>
          <w:trHeight w:val="1370"/>
          <w:jc w:val="center"/>
        </w:trPr>
        <w:tc>
          <w:tcPr>
            <w:tcW w:w="704" w:type="dxa"/>
            <w:tcBorders>
              <w:top w:val="nil"/>
              <w:left w:val="single" w:sz="4" w:space="0" w:color="auto"/>
              <w:bottom w:val="single" w:sz="4" w:space="0" w:color="auto"/>
              <w:right w:val="single" w:sz="4" w:space="0" w:color="auto"/>
            </w:tcBorders>
            <w:vAlign w:val="center"/>
          </w:tcPr>
          <w:p w14:paraId="34B02F4E" w14:textId="74F280A1" w:rsidR="00E80A38" w:rsidRPr="007669E3" w:rsidRDefault="00E80A38" w:rsidP="00E80A38">
            <w:pPr>
              <w:jc w:val="center"/>
              <w:rPr>
                <w:rFonts w:ascii="Arial" w:hAnsi="Arial" w:cs="Arial"/>
                <w:sz w:val="20"/>
              </w:rPr>
            </w:pPr>
            <w:r w:rsidRPr="007669E3">
              <w:rPr>
                <w:rFonts w:ascii="Arial" w:hAnsi="Arial" w:cs="Arial"/>
                <w:sz w:val="20"/>
              </w:rPr>
              <w:t>5</w:t>
            </w:r>
            <w:r>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2F4F" w14:textId="77777777" w:rsidR="00E80A38" w:rsidRPr="007669E3" w:rsidRDefault="00E80A38" w:rsidP="00E80A38">
            <w:pPr>
              <w:jc w:val="center"/>
              <w:rPr>
                <w:rFonts w:ascii="Arial" w:hAnsi="Arial" w:cs="Arial"/>
                <w:sz w:val="20"/>
              </w:rPr>
            </w:pPr>
            <w:r w:rsidRPr="007669E3">
              <w:rPr>
                <w:rFonts w:ascii="Arial" w:hAnsi="Arial" w:cs="Arial"/>
                <w:sz w:val="20"/>
              </w:rPr>
              <w:t>K04</w:t>
            </w:r>
          </w:p>
        </w:tc>
        <w:tc>
          <w:tcPr>
            <w:tcW w:w="3403" w:type="dxa"/>
            <w:tcBorders>
              <w:top w:val="nil"/>
              <w:left w:val="nil"/>
              <w:bottom w:val="single" w:sz="4" w:space="0" w:color="auto"/>
              <w:right w:val="single" w:sz="4" w:space="0" w:color="auto"/>
            </w:tcBorders>
            <w:vAlign w:val="center"/>
          </w:tcPr>
          <w:p w14:paraId="34B02F50" w14:textId="523638F8" w:rsidR="00E80A38" w:rsidRPr="007669E3" w:rsidRDefault="00E80A38" w:rsidP="00E80A38">
            <w:pPr>
              <w:rPr>
                <w:rFonts w:ascii="Arial" w:hAnsi="Arial" w:cs="Arial"/>
                <w:sz w:val="20"/>
              </w:rPr>
            </w:pPr>
            <w:r>
              <w:rPr>
                <w:rFonts w:ascii="Arial" w:hAnsi="Arial" w:cs="Arial"/>
                <w:sz w:val="20"/>
              </w:rPr>
              <w:t>Havi j</w:t>
            </w:r>
            <w:r w:rsidRPr="007669E3">
              <w:rPr>
                <w:rFonts w:ascii="Arial" w:hAnsi="Arial" w:cs="Arial"/>
                <w:sz w:val="20"/>
              </w:rPr>
              <w:t xml:space="preserve">elentés a mérlegen belüli </w:t>
            </w:r>
            <w:r>
              <w:rPr>
                <w:rFonts w:ascii="Arial" w:hAnsi="Arial" w:cs="Arial"/>
                <w:sz w:val="20"/>
              </w:rPr>
              <w:t xml:space="preserve">bankközi </w:t>
            </w:r>
            <w:r w:rsidRPr="007669E3">
              <w:rPr>
                <w:rFonts w:ascii="Arial" w:hAnsi="Arial" w:cs="Arial"/>
                <w:sz w:val="20"/>
              </w:rPr>
              <w:t xml:space="preserve">ügyletek </w:t>
            </w:r>
            <w:r>
              <w:rPr>
                <w:rFonts w:ascii="Arial" w:hAnsi="Arial" w:cs="Arial"/>
                <w:sz w:val="20"/>
              </w:rPr>
              <w:t xml:space="preserve">fennálló állományáról és </w:t>
            </w:r>
            <w:r w:rsidRPr="007669E3">
              <w:rPr>
                <w:rFonts w:ascii="Arial" w:hAnsi="Arial" w:cs="Arial"/>
                <w:sz w:val="20"/>
              </w:rPr>
              <w:t>kamatlábáról</w:t>
            </w:r>
          </w:p>
        </w:tc>
        <w:tc>
          <w:tcPr>
            <w:tcW w:w="3118" w:type="dxa"/>
            <w:tcBorders>
              <w:top w:val="nil"/>
              <w:left w:val="nil"/>
              <w:bottom w:val="single" w:sz="4" w:space="0" w:color="auto"/>
              <w:right w:val="single" w:sz="4" w:space="0" w:color="auto"/>
            </w:tcBorders>
            <w:vAlign w:val="center"/>
          </w:tcPr>
          <w:p w14:paraId="34B02F51" w14:textId="77777777" w:rsidR="00E80A38" w:rsidRPr="007669E3" w:rsidRDefault="00E80A38" w:rsidP="00E80A38">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F52" w14:textId="7E683A26"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FC0A60C"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54" w14:textId="7076DFB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55" w14:textId="1A0510CC" w:rsidR="00E80A38" w:rsidRPr="007669E3" w:rsidRDefault="00E80A38" w:rsidP="00E80A38">
            <w:pPr>
              <w:jc w:val="center"/>
              <w:rPr>
                <w:rFonts w:ascii="Arial" w:hAnsi="Arial" w:cs="Arial"/>
                <w:sz w:val="20"/>
              </w:rPr>
            </w:pPr>
            <w:r w:rsidRPr="007669E3">
              <w:rPr>
                <w:rFonts w:ascii="Arial" w:hAnsi="Arial" w:cs="Arial"/>
                <w:sz w:val="20"/>
              </w:rPr>
              <w:t>tárgyidőszakot követő hónap</w:t>
            </w:r>
            <w:r>
              <w:rPr>
                <w:rFonts w:ascii="Arial" w:hAnsi="Arial" w:cs="Arial"/>
                <w:sz w:val="20"/>
              </w:rPr>
              <w:t xml:space="preserve"> 5</w:t>
            </w:r>
            <w:r w:rsidRPr="007669E3">
              <w:rPr>
                <w:rFonts w:ascii="Arial" w:hAnsi="Arial" w:cs="Arial"/>
                <w:sz w:val="20"/>
              </w:rPr>
              <w:t>. munkanap</w:t>
            </w:r>
          </w:p>
        </w:tc>
      </w:tr>
      <w:tr w:rsidR="00E80A38" w:rsidRPr="007669E3" w14:paraId="6AE5A4F1" w14:textId="77777777" w:rsidTr="00096F68">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01779FC" w14:textId="66945CE6" w:rsidR="00E80A38" w:rsidRPr="007669E3" w:rsidRDefault="00E80A38" w:rsidP="00E80A38">
            <w:pPr>
              <w:jc w:val="center"/>
              <w:rPr>
                <w:rFonts w:ascii="Arial" w:hAnsi="Arial" w:cs="Arial"/>
                <w:sz w:val="20"/>
              </w:rPr>
            </w:pPr>
            <w:r>
              <w:rPr>
                <w:rFonts w:ascii="Arial" w:hAnsi="Arial" w:cs="Arial"/>
                <w:sz w:val="20"/>
              </w:rPr>
              <w:t>56</w:t>
            </w:r>
          </w:p>
        </w:tc>
        <w:tc>
          <w:tcPr>
            <w:tcW w:w="1276" w:type="dxa"/>
            <w:tcBorders>
              <w:top w:val="nil"/>
              <w:left w:val="single" w:sz="4" w:space="0" w:color="auto"/>
              <w:bottom w:val="single" w:sz="4" w:space="0" w:color="auto"/>
              <w:right w:val="single" w:sz="4" w:space="0" w:color="auto"/>
            </w:tcBorders>
            <w:vAlign w:val="center"/>
          </w:tcPr>
          <w:p w14:paraId="7FAF98AD" w14:textId="77777777" w:rsidR="00E80A38" w:rsidRDefault="00E80A38" w:rsidP="00E80A38">
            <w:pPr>
              <w:jc w:val="center"/>
              <w:rPr>
                <w:rFonts w:ascii="Arial" w:hAnsi="Arial" w:cs="Arial"/>
                <w:sz w:val="20"/>
              </w:rPr>
            </w:pPr>
            <w:r>
              <w:rPr>
                <w:rFonts w:ascii="Arial" w:hAnsi="Arial" w:cs="Arial"/>
                <w:sz w:val="20"/>
              </w:rPr>
              <w:t>K05</w:t>
            </w:r>
          </w:p>
        </w:tc>
        <w:tc>
          <w:tcPr>
            <w:tcW w:w="3403" w:type="dxa"/>
            <w:tcBorders>
              <w:top w:val="nil"/>
              <w:left w:val="nil"/>
              <w:bottom w:val="single" w:sz="4" w:space="0" w:color="auto"/>
              <w:right w:val="single" w:sz="4" w:space="0" w:color="auto"/>
            </w:tcBorders>
            <w:vAlign w:val="center"/>
          </w:tcPr>
          <w:p w14:paraId="0E81323E" w14:textId="77777777" w:rsidR="00E80A38" w:rsidRPr="00A75C5D" w:rsidRDefault="00E80A38" w:rsidP="00E80A38">
            <w:pPr>
              <w:rPr>
                <w:rFonts w:ascii="Arial" w:hAnsi="Arial" w:cs="Arial"/>
                <w:sz w:val="20"/>
              </w:rPr>
            </w:pPr>
            <w:r w:rsidRPr="00890528">
              <w:rPr>
                <w:rFonts w:ascii="Arial" w:hAnsi="Arial" w:cs="Arial"/>
                <w:sz w:val="20"/>
              </w:rPr>
              <w:t>Napi jelentés a mérlegen belüli bankközi ügyletek állományáról és kamatlábáról</w:t>
            </w:r>
          </w:p>
        </w:tc>
        <w:tc>
          <w:tcPr>
            <w:tcW w:w="3118" w:type="dxa"/>
            <w:tcBorders>
              <w:top w:val="nil"/>
              <w:left w:val="nil"/>
              <w:bottom w:val="single" w:sz="4" w:space="0" w:color="auto"/>
              <w:right w:val="single" w:sz="4" w:space="0" w:color="auto"/>
            </w:tcBorders>
            <w:vAlign w:val="center"/>
          </w:tcPr>
          <w:p w14:paraId="0D711EB6" w14:textId="77777777" w:rsidR="00E80A38" w:rsidRPr="00A75C5D" w:rsidRDefault="00E80A38" w:rsidP="00E80A38">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47B3E9B5" w14:textId="77777777" w:rsidR="00E80A38" w:rsidRDefault="00E80A38" w:rsidP="00E80A38">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0B81E828" w14:textId="77777777" w:rsidR="00E80A38" w:rsidRDefault="00E80A38" w:rsidP="00E80A38">
            <w:pPr>
              <w:jc w:val="center"/>
              <w:rPr>
                <w:rFonts w:ascii="Arial" w:hAnsi="Arial" w:cs="Arial"/>
                <w:sz w:val="20"/>
              </w:rPr>
            </w:pPr>
            <w:r>
              <w:rPr>
                <w:rFonts w:ascii="Arial" w:hAnsi="Arial" w:cs="Arial"/>
                <w:sz w:val="20"/>
              </w:rPr>
              <w:t>elektronikus úton</w:t>
            </w:r>
          </w:p>
          <w:p w14:paraId="5C19AA6E" w14:textId="7DE1AE4A" w:rsidR="00E80A38" w:rsidRPr="00A75C5D"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5FAC2A75" w14:textId="4F137DE2" w:rsidR="00E80A38" w:rsidRPr="00A75C5D" w:rsidRDefault="00E80A38" w:rsidP="00E80A38">
            <w:pPr>
              <w:jc w:val="center"/>
              <w:rPr>
                <w:rFonts w:ascii="Arial" w:hAnsi="Arial" w:cs="Arial"/>
                <w:sz w:val="20"/>
              </w:rPr>
            </w:pPr>
            <w:r>
              <w:rPr>
                <w:rFonts w:ascii="Arial" w:hAnsi="Arial" w:cs="Arial"/>
                <w:sz w:val="20"/>
              </w:rPr>
              <w:t xml:space="preserve">tárgynapot követő munkanap </w:t>
            </w:r>
            <w:del w:id="70" w:author="MNB" w:date="2025-06-05T09:48:00Z">
              <w:r w:rsidDel="00836208">
                <w:rPr>
                  <w:rFonts w:ascii="Arial" w:hAnsi="Arial" w:cs="Arial"/>
                  <w:sz w:val="20"/>
                </w:rPr>
                <w:delText>12</w:delText>
              </w:r>
            </w:del>
            <w:ins w:id="71" w:author="MNB" w:date="2025-11-03T09:16:00Z" w16du:dateUtc="2025-11-03T08:16:00Z">
              <w:r w:rsidR="00210122">
                <w:rPr>
                  <w:rFonts w:ascii="Arial" w:hAnsi="Arial" w:cs="Arial"/>
                  <w:sz w:val="20"/>
                </w:rPr>
                <w:t>10</w:t>
              </w:r>
            </w:ins>
            <w:r>
              <w:rPr>
                <w:rFonts w:ascii="Arial" w:hAnsi="Arial" w:cs="Arial"/>
                <w:sz w:val="20"/>
              </w:rPr>
              <w:t xml:space="preserve"> óra</w:t>
            </w:r>
          </w:p>
        </w:tc>
      </w:tr>
      <w:tr w:rsidR="00E80A38" w:rsidRPr="007669E3" w14:paraId="6ECA0E75" w14:textId="77777777" w:rsidTr="00096F68">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06F5949C" w14:textId="64BCE45B" w:rsidR="00E80A38" w:rsidRPr="007669E3" w:rsidRDefault="00E80A38" w:rsidP="00E80A38">
            <w:pPr>
              <w:jc w:val="center"/>
              <w:rPr>
                <w:rFonts w:ascii="Arial" w:hAnsi="Arial" w:cs="Arial"/>
                <w:sz w:val="20"/>
              </w:rPr>
            </w:pPr>
            <w:r>
              <w:rPr>
                <w:rFonts w:ascii="Arial" w:hAnsi="Arial" w:cs="Arial"/>
                <w:sz w:val="20"/>
              </w:rPr>
              <w:t>57</w:t>
            </w:r>
          </w:p>
        </w:tc>
        <w:tc>
          <w:tcPr>
            <w:tcW w:w="1276" w:type="dxa"/>
            <w:tcBorders>
              <w:top w:val="nil"/>
              <w:left w:val="single" w:sz="4" w:space="0" w:color="auto"/>
              <w:bottom w:val="single" w:sz="4" w:space="0" w:color="auto"/>
              <w:right w:val="single" w:sz="4" w:space="0" w:color="auto"/>
            </w:tcBorders>
            <w:vAlign w:val="center"/>
          </w:tcPr>
          <w:p w14:paraId="1652DD3F" w14:textId="77777777" w:rsidR="00E80A38" w:rsidRPr="007669E3" w:rsidRDefault="00E80A38" w:rsidP="00E80A38">
            <w:pPr>
              <w:jc w:val="center"/>
              <w:rPr>
                <w:rFonts w:ascii="Arial" w:hAnsi="Arial" w:cs="Arial"/>
                <w:sz w:val="20"/>
              </w:rPr>
            </w:pPr>
            <w:r>
              <w:rPr>
                <w:rFonts w:ascii="Arial" w:hAnsi="Arial" w:cs="Arial"/>
                <w:sz w:val="20"/>
              </w:rPr>
              <w:t>K10</w:t>
            </w:r>
          </w:p>
        </w:tc>
        <w:tc>
          <w:tcPr>
            <w:tcW w:w="3403" w:type="dxa"/>
            <w:tcBorders>
              <w:top w:val="nil"/>
              <w:left w:val="nil"/>
              <w:bottom w:val="single" w:sz="4" w:space="0" w:color="auto"/>
              <w:right w:val="single" w:sz="4" w:space="0" w:color="auto"/>
            </w:tcBorders>
            <w:vAlign w:val="center"/>
          </w:tcPr>
          <w:p w14:paraId="03FE72B0" w14:textId="1E041AA7" w:rsidR="00E80A38" w:rsidRPr="007669E3" w:rsidRDefault="00E80A38" w:rsidP="00E80A38">
            <w:pPr>
              <w:rPr>
                <w:rFonts w:ascii="Arial" w:hAnsi="Arial" w:cs="Arial"/>
                <w:sz w:val="20"/>
              </w:rPr>
            </w:pPr>
            <w:r w:rsidRPr="00A75C5D">
              <w:rPr>
                <w:rFonts w:ascii="Arial" w:hAnsi="Arial" w:cs="Arial"/>
                <w:sz w:val="20"/>
              </w:rPr>
              <w:t xml:space="preserve">Napi jelentés </w:t>
            </w:r>
            <w:r>
              <w:rPr>
                <w:rFonts w:ascii="Arial" w:hAnsi="Arial" w:cs="Arial"/>
                <w:sz w:val="20"/>
              </w:rPr>
              <w:t xml:space="preserve">a nem bankközi </w:t>
            </w:r>
            <w:r w:rsidRPr="00A75C5D">
              <w:rPr>
                <w:rFonts w:ascii="Arial" w:hAnsi="Arial" w:cs="Arial"/>
                <w:sz w:val="20"/>
              </w:rPr>
              <w:t>overnight forinthitelek és forintbetétek kamatlábáról</w:t>
            </w:r>
          </w:p>
        </w:tc>
        <w:tc>
          <w:tcPr>
            <w:tcW w:w="3118" w:type="dxa"/>
            <w:tcBorders>
              <w:top w:val="nil"/>
              <w:left w:val="nil"/>
              <w:bottom w:val="single" w:sz="4" w:space="0" w:color="auto"/>
              <w:right w:val="single" w:sz="4" w:space="0" w:color="auto"/>
            </w:tcBorders>
            <w:vAlign w:val="center"/>
          </w:tcPr>
          <w:p w14:paraId="53827146" w14:textId="77777777" w:rsidR="00E80A38" w:rsidRPr="007669E3" w:rsidRDefault="00E80A38" w:rsidP="00E80A38">
            <w:pPr>
              <w:rPr>
                <w:rFonts w:ascii="Arial" w:hAnsi="Arial" w:cs="Arial"/>
                <w:sz w:val="20"/>
              </w:rPr>
            </w:pPr>
            <w:r w:rsidRPr="00A75C5D">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4E407221" w14:textId="77777777" w:rsidR="00E80A38" w:rsidRPr="007669E3" w:rsidRDefault="00E80A38" w:rsidP="00E80A38">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196744D1" w14:textId="77777777" w:rsidR="00E80A38" w:rsidRPr="007669E3" w:rsidRDefault="00E80A38" w:rsidP="00E80A38">
            <w:pPr>
              <w:jc w:val="center"/>
              <w:rPr>
                <w:rFonts w:ascii="Arial" w:hAnsi="Arial" w:cs="Arial"/>
                <w:sz w:val="20"/>
              </w:rPr>
            </w:pPr>
            <w:r w:rsidRPr="006C0757">
              <w:rPr>
                <w:rFonts w:ascii="Arial" w:hAnsi="Arial" w:cs="Arial"/>
                <w:sz w:val="20"/>
              </w:rPr>
              <w:t>elektronikus úton (ERA</w:t>
            </w:r>
            <w:r>
              <w:rPr>
                <w:rFonts w:ascii="Arial" w:hAnsi="Arial" w:cs="Arial"/>
                <w:sz w:val="20"/>
              </w:rPr>
              <w:t xml:space="preserve"> rendszer</w:t>
            </w:r>
            <w:r w:rsidRPr="006C0757">
              <w:rPr>
                <w:rFonts w:ascii="Arial" w:hAnsi="Arial" w:cs="Arial"/>
                <w:sz w:val="20"/>
              </w:rPr>
              <w:t>)</w:t>
            </w:r>
          </w:p>
        </w:tc>
        <w:tc>
          <w:tcPr>
            <w:tcW w:w="2981" w:type="dxa"/>
            <w:tcBorders>
              <w:top w:val="nil"/>
              <w:left w:val="nil"/>
              <w:bottom w:val="single" w:sz="4" w:space="0" w:color="auto"/>
              <w:right w:val="single" w:sz="4" w:space="0" w:color="auto"/>
            </w:tcBorders>
            <w:vAlign w:val="center"/>
          </w:tcPr>
          <w:p w14:paraId="29C7BDD3" w14:textId="60D08451" w:rsidR="00E80A38" w:rsidRPr="007669E3" w:rsidRDefault="00E80A38" w:rsidP="00E80A38">
            <w:pPr>
              <w:jc w:val="center"/>
              <w:rPr>
                <w:rFonts w:ascii="Arial" w:hAnsi="Arial" w:cs="Arial"/>
                <w:sz w:val="20"/>
              </w:rPr>
            </w:pPr>
            <w:r w:rsidRPr="00A75C5D">
              <w:rPr>
                <w:rFonts w:ascii="Arial" w:hAnsi="Arial" w:cs="Arial"/>
                <w:sz w:val="20"/>
              </w:rPr>
              <w:t xml:space="preserve">tárgynapot követő munkanap </w:t>
            </w:r>
            <w:del w:id="72" w:author="MNB" w:date="2025-06-05T09:48:00Z">
              <w:r w:rsidDel="00836208">
                <w:rPr>
                  <w:rFonts w:ascii="Arial" w:hAnsi="Arial" w:cs="Arial"/>
                  <w:sz w:val="20"/>
                </w:rPr>
                <w:delText>14</w:delText>
              </w:r>
            </w:del>
            <w:ins w:id="73" w:author="MNB" w:date="2025-11-03T09:16:00Z" w16du:dateUtc="2025-11-03T08:16:00Z">
              <w:r w:rsidR="00210122">
                <w:rPr>
                  <w:rFonts w:ascii="Arial" w:hAnsi="Arial" w:cs="Arial"/>
                  <w:sz w:val="20"/>
                </w:rPr>
                <w:t>10</w:t>
              </w:r>
            </w:ins>
            <w:r w:rsidRPr="00A75C5D">
              <w:rPr>
                <w:rFonts w:ascii="Arial" w:hAnsi="Arial" w:cs="Arial"/>
                <w:sz w:val="20"/>
              </w:rPr>
              <w:t xml:space="preserve"> óra</w:t>
            </w:r>
          </w:p>
        </w:tc>
      </w:tr>
      <w:tr w:rsidR="00E80A38" w:rsidRPr="007669E3" w14:paraId="34B02F5F" w14:textId="77777777" w:rsidTr="00096F68">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34B02F57" w14:textId="3D915A1D" w:rsidR="00E80A38" w:rsidRPr="007669E3" w:rsidRDefault="00E80A38" w:rsidP="00E80A38">
            <w:pPr>
              <w:jc w:val="center"/>
              <w:rPr>
                <w:rFonts w:ascii="Arial" w:hAnsi="Arial" w:cs="Arial"/>
                <w:sz w:val="20"/>
              </w:rPr>
            </w:pPr>
            <w:r w:rsidRPr="007669E3">
              <w:rPr>
                <w:rFonts w:ascii="Arial" w:hAnsi="Arial" w:cs="Arial"/>
                <w:sz w:val="20"/>
              </w:rPr>
              <w:t>5</w:t>
            </w:r>
            <w:r>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2F58" w14:textId="77777777" w:rsidR="00E80A38" w:rsidRPr="007669E3" w:rsidRDefault="00E80A38" w:rsidP="00E80A38">
            <w:pPr>
              <w:jc w:val="center"/>
              <w:rPr>
                <w:rFonts w:ascii="Arial" w:hAnsi="Arial" w:cs="Arial"/>
                <w:sz w:val="20"/>
              </w:rPr>
            </w:pPr>
            <w:r w:rsidRPr="007669E3">
              <w:rPr>
                <w:rFonts w:ascii="Arial" w:hAnsi="Arial" w:cs="Arial"/>
                <w:sz w:val="20"/>
              </w:rPr>
              <w:t>K12</w:t>
            </w:r>
          </w:p>
        </w:tc>
        <w:tc>
          <w:tcPr>
            <w:tcW w:w="3403" w:type="dxa"/>
            <w:tcBorders>
              <w:top w:val="nil"/>
              <w:left w:val="nil"/>
              <w:bottom w:val="single" w:sz="4" w:space="0" w:color="auto"/>
              <w:right w:val="single" w:sz="4" w:space="0" w:color="auto"/>
            </w:tcBorders>
            <w:vAlign w:val="center"/>
          </w:tcPr>
          <w:p w14:paraId="34B02F59" w14:textId="77777777" w:rsidR="00E80A38" w:rsidRPr="007669E3" w:rsidRDefault="00E80A38" w:rsidP="00E80A38">
            <w:pPr>
              <w:rPr>
                <w:rFonts w:ascii="Arial" w:hAnsi="Arial" w:cs="Arial"/>
                <w:sz w:val="20"/>
              </w:rPr>
            </w:pPr>
            <w:r w:rsidRPr="007669E3">
              <w:rPr>
                <w:rFonts w:ascii="Arial" w:hAnsi="Arial" w:cs="Arial"/>
                <w:sz w:val="20"/>
              </w:rPr>
              <w:t xml:space="preserve">Napi jelentés a bankközi overnight forinthitelek és forintbetétek kamatlábáról </w:t>
            </w:r>
          </w:p>
        </w:tc>
        <w:tc>
          <w:tcPr>
            <w:tcW w:w="3118" w:type="dxa"/>
            <w:tcBorders>
              <w:top w:val="nil"/>
              <w:left w:val="nil"/>
              <w:bottom w:val="single" w:sz="4" w:space="0" w:color="auto"/>
              <w:right w:val="single" w:sz="4" w:space="0" w:color="auto"/>
            </w:tcBorders>
            <w:vAlign w:val="center"/>
          </w:tcPr>
          <w:p w14:paraId="34B02F5A" w14:textId="77777777" w:rsidR="00E80A38" w:rsidRPr="007669E3" w:rsidRDefault="00E80A38" w:rsidP="00E80A38">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F5B" w14:textId="77777777" w:rsidR="00E80A38" w:rsidRPr="007669E3" w:rsidRDefault="00E80A38" w:rsidP="00E80A38">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68BC3F0A" w14:textId="77777777" w:rsidR="00E80A38" w:rsidRPr="007669E3" w:rsidRDefault="00E80A38" w:rsidP="00E80A38">
            <w:pPr>
              <w:jc w:val="center"/>
              <w:rPr>
                <w:rFonts w:ascii="Arial" w:hAnsi="Arial" w:cs="Arial"/>
                <w:sz w:val="20"/>
              </w:rPr>
            </w:pPr>
            <w:bookmarkStart w:id="74" w:name="_Hlk135333836"/>
            <w:r w:rsidRPr="007669E3">
              <w:rPr>
                <w:rFonts w:ascii="Arial" w:hAnsi="Arial" w:cs="Arial"/>
                <w:sz w:val="20"/>
              </w:rPr>
              <w:t>elektronikus úton</w:t>
            </w:r>
          </w:p>
          <w:p w14:paraId="34B02F5D" w14:textId="1B720564" w:rsidR="00E80A38" w:rsidRPr="007669E3" w:rsidRDefault="00E80A38" w:rsidP="00E80A38">
            <w:pPr>
              <w:jc w:val="center"/>
              <w:rPr>
                <w:rFonts w:ascii="Arial" w:hAnsi="Arial" w:cs="Arial"/>
                <w:sz w:val="20"/>
              </w:rPr>
            </w:pPr>
            <w:r w:rsidRPr="007669E3">
              <w:rPr>
                <w:rFonts w:ascii="Arial" w:hAnsi="Arial" w:cs="Arial"/>
                <w:sz w:val="20"/>
              </w:rPr>
              <w:t>(ERA rendszer)</w:t>
            </w:r>
            <w:bookmarkEnd w:id="74"/>
          </w:p>
        </w:tc>
        <w:tc>
          <w:tcPr>
            <w:tcW w:w="2981" w:type="dxa"/>
            <w:tcBorders>
              <w:top w:val="nil"/>
              <w:left w:val="nil"/>
              <w:bottom w:val="single" w:sz="4" w:space="0" w:color="auto"/>
              <w:right w:val="single" w:sz="4" w:space="0" w:color="auto"/>
            </w:tcBorders>
            <w:vAlign w:val="center"/>
          </w:tcPr>
          <w:p w14:paraId="34B02F5E" w14:textId="77777777" w:rsidR="00E80A38" w:rsidRPr="007669E3" w:rsidRDefault="00E80A38" w:rsidP="00E80A38">
            <w:pPr>
              <w:jc w:val="center"/>
              <w:rPr>
                <w:rFonts w:ascii="Arial" w:hAnsi="Arial" w:cs="Arial"/>
                <w:sz w:val="20"/>
              </w:rPr>
            </w:pPr>
            <w:r w:rsidRPr="007669E3">
              <w:rPr>
                <w:rFonts w:ascii="Arial" w:hAnsi="Arial" w:cs="Arial"/>
                <w:sz w:val="20"/>
              </w:rPr>
              <w:t>tárgynapot követő munkanap 8 óra</w:t>
            </w:r>
          </w:p>
        </w:tc>
      </w:tr>
      <w:tr w:rsidR="00E80A38" w:rsidRPr="007669E3" w14:paraId="34B02F68" w14:textId="77777777" w:rsidTr="00096F68">
        <w:trPr>
          <w:cantSplit/>
          <w:trHeight w:val="583"/>
          <w:jc w:val="center"/>
        </w:trPr>
        <w:tc>
          <w:tcPr>
            <w:tcW w:w="704" w:type="dxa"/>
            <w:tcBorders>
              <w:top w:val="nil"/>
              <w:left w:val="single" w:sz="4" w:space="0" w:color="auto"/>
              <w:bottom w:val="single" w:sz="4" w:space="0" w:color="auto"/>
              <w:right w:val="single" w:sz="4" w:space="0" w:color="auto"/>
            </w:tcBorders>
            <w:vAlign w:val="center"/>
          </w:tcPr>
          <w:p w14:paraId="34B02F60" w14:textId="0C3AE953" w:rsidR="00E80A38" w:rsidRPr="007669E3" w:rsidRDefault="00E80A38" w:rsidP="00E80A38">
            <w:pPr>
              <w:jc w:val="center"/>
              <w:rPr>
                <w:rFonts w:ascii="Arial" w:hAnsi="Arial" w:cs="Arial"/>
                <w:sz w:val="20"/>
              </w:rPr>
            </w:pPr>
            <w:r w:rsidRPr="007669E3">
              <w:rPr>
                <w:rFonts w:ascii="Arial" w:hAnsi="Arial" w:cs="Arial"/>
                <w:sz w:val="20"/>
              </w:rPr>
              <w:t>5</w:t>
            </w:r>
            <w:r>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2F61" w14:textId="77777777" w:rsidR="00E80A38" w:rsidRPr="007669E3" w:rsidRDefault="00E80A38" w:rsidP="00E80A38">
            <w:pPr>
              <w:jc w:val="center"/>
              <w:rPr>
                <w:rFonts w:ascii="Arial" w:hAnsi="Arial" w:cs="Arial"/>
                <w:sz w:val="20"/>
              </w:rPr>
            </w:pPr>
            <w:r w:rsidRPr="007669E3">
              <w:rPr>
                <w:rFonts w:ascii="Arial" w:hAnsi="Arial" w:cs="Arial"/>
                <w:sz w:val="20"/>
              </w:rPr>
              <w:t>K14</w:t>
            </w:r>
          </w:p>
        </w:tc>
        <w:tc>
          <w:tcPr>
            <w:tcW w:w="3403" w:type="dxa"/>
            <w:tcBorders>
              <w:top w:val="nil"/>
              <w:left w:val="nil"/>
              <w:bottom w:val="single" w:sz="4" w:space="0" w:color="auto"/>
              <w:right w:val="single" w:sz="4" w:space="0" w:color="auto"/>
            </w:tcBorders>
            <w:vAlign w:val="center"/>
          </w:tcPr>
          <w:p w14:paraId="34B02F62" w14:textId="77777777" w:rsidR="00E80A38" w:rsidRPr="007669E3" w:rsidRDefault="00E80A38" w:rsidP="00E80A38">
            <w:pPr>
              <w:rPr>
                <w:rFonts w:ascii="Arial" w:hAnsi="Arial" w:cs="Arial"/>
                <w:sz w:val="20"/>
              </w:rPr>
            </w:pPr>
            <w:r w:rsidRPr="007669E3">
              <w:rPr>
                <w:rFonts w:ascii="Arial" w:hAnsi="Arial" w:cs="Arial"/>
                <w:sz w:val="20"/>
              </w:rPr>
              <w:t>Napi jelentés a kamatderivatíva ügyletekre vonatkozóan</w:t>
            </w:r>
          </w:p>
        </w:tc>
        <w:tc>
          <w:tcPr>
            <w:tcW w:w="3118" w:type="dxa"/>
            <w:tcBorders>
              <w:top w:val="nil"/>
              <w:left w:val="nil"/>
              <w:bottom w:val="single" w:sz="4" w:space="0" w:color="auto"/>
              <w:right w:val="single" w:sz="4" w:space="0" w:color="auto"/>
            </w:tcBorders>
            <w:vAlign w:val="center"/>
          </w:tcPr>
          <w:p w14:paraId="34B02F63" w14:textId="77777777" w:rsidR="00E80A38" w:rsidRPr="007669E3" w:rsidRDefault="00E80A38" w:rsidP="00E80A38">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F64" w14:textId="77777777" w:rsidR="00E80A38" w:rsidRPr="007669E3" w:rsidRDefault="00E80A38" w:rsidP="00E80A38">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57859378"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66" w14:textId="00459BEF"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67" w14:textId="6543CD01" w:rsidR="00E80A38" w:rsidRPr="007669E3" w:rsidRDefault="00E80A38" w:rsidP="00E80A38">
            <w:pPr>
              <w:jc w:val="center"/>
              <w:rPr>
                <w:rFonts w:ascii="Arial" w:hAnsi="Arial" w:cs="Arial"/>
                <w:sz w:val="20"/>
              </w:rPr>
            </w:pPr>
            <w:r w:rsidRPr="007669E3">
              <w:rPr>
                <w:rFonts w:ascii="Arial" w:hAnsi="Arial" w:cs="Arial"/>
                <w:sz w:val="20"/>
              </w:rPr>
              <w:t>tárgynapot követő munkanap 12 óra</w:t>
            </w:r>
          </w:p>
        </w:tc>
      </w:tr>
      <w:tr w:rsidR="00E80A38" w:rsidRPr="007669E3" w14:paraId="34B02F71" w14:textId="77777777" w:rsidTr="00096F68">
        <w:trPr>
          <w:cantSplit/>
          <w:trHeight w:val="551"/>
          <w:jc w:val="center"/>
        </w:trPr>
        <w:tc>
          <w:tcPr>
            <w:tcW w:w="704" w:type="dxa"/>
            <w:tcBorders>
              <w:top w:val="nil"/>
              <w:left w:val="single" w:sz="4" w:space="0" w:color="auto"/>
              <w:bottom w:val="single" w:sz="4" w:space="0" w:color="auto"/>
              <w:right w:val="single" w:sz="4" w:space="0" w:color="auto"/>
            </w:tcBorders>
            <w:vAlign w:val="center"/>
          </w:tcPr>
          <w:p w14:paraId="34B02F69" w14:textId="4B15C003" w:rsidR="00E80A38" w:rsidRPr="007669E3" w:rsidRDefault="00E80A38" w:rsidP="00E80A38">
            <w:pPr>
              <w:jc w:val="center"/>
              <w:rPr>
                <w:rFonts w:ascii="Arial" w:hAnsi="Arial" w:cs="Arial"/>
                <w:sz w:val="20"/>
              </w:rPr>
            </w:pPr>
            <w:r>
              <w:rPr>
                <w:rFonts w:ascii="Arial" w:hAnsi="Arial" w:cs="Arial"/>
                <w:sz w:val="20"/>
              </w:rPr>
              <w:t>60</w:t>
            </w:r>
          </w:p>
        </w:tc>
        <w:tc>
          <w:tcPr>
            <w:tcW w:w="1276" w:type="dxa"/>
            <w:tcBorders>
              <w:top w:val="nil"/>
              <w:left w:val="single" w:sz="4" w:space="0" w:color="auto"/>
              <w:bottom w:val="single" w:sz="4" w:space="0" w:color="auto"/>
              <w:right w:val="single" w:sz="4" w:space="0" w:color="auto"/>
            </w:tcBorders>
            <w:vAlign w:val="center"/>
          </w:tcPr>
          <w:p w14:paraId="34B02F6A" w14:textId="77777777" w:rsidR="00E80A38" w:rsidRPr="007669E3" w:rsidRDefault="00E80A38" w:rsidP="00E80A38">
            <w:pPr>
              <w:jc w:val="center"/>
              <w:rPr>
                <w:rFonts w:ascii="Arial" w:hAnsi="Arial" w:cs="Arial"/>
                <w:sz w:val="20"/>
              </w:rPr>
            </w:pPr>
            <w:r w:rsidRPr="007669E3">
              <w:rPr>
                <w:rFonts w:ascii="Arial" w:hAnsi="Arial" w:cs="Arial"/>
                <w:sz w:val="20"/>
              </w:rPr>
              <w:t>K21</w:t>
            </w:r>
          </w:p>
        </w:tc>
        <w:tc>
          <w:tcPr>
            <w:tcW w:w="3403" w:type="dxa"/>
            <w:tcBorders>
              <w:top w:val="nil"/>
              <w:left w:val="nil"/>
              <w:bottom w:val="single" w:sz="4" w:space="0" w:color="auto"/>
              <w:right w:val="single" w:sz="4" w:space="0" w:color="auto"/>
            </w:tcBorders>
            <w:vAlign w:val="center"/>
          </w:tcPr>
          <w:p w14:paraId="34B02F6B" w14:textId="77777777" w:rsidR="00E80A38" w:rsidRPr="007669E3" w:rsidRDefault="00E80A38" w:rsidP="00E80A38">
            <w:pPr>
              <w:rPr>
                <w:rFonts w:ascii="Arial" w:hAnsi="Arial" w:cs="Arial"/>
                <w:sz w:val="20"/>
              </w:rPr>
            </w:pPr>
            <w:r w:rsidRPr="007669E3">
              <w:rPr>
                <w:rFonts w:ascii="Arial" w:hAnsi="Arial" w:cs="Arial"/>
                <w:sz w:val="20"/>
              </w:rPr>
              <w:t>Jelentés a nem pénzügyi vállalatok egyedi hitelszerződéseiről</w:t>
            </w:r>
          </w:p>
        </w:tc>
        <w:tc>
          <w:tcPr>
            <w:tcW w:w="3118" w:type="dxa"/>
            <w:tcBorders>
              <w:top w:val="nil"/>
              <w:left w:val="nil"/>
              <w:bottom w:val="single" w:sz="4" w:space="0" w:color="auto"/>
              <w:right w:val="single" w:sz="4" w:space="0" w:color="auto"/>
            </w:tcBorders>
            <w:vAlign w:val="center"/>
          </w:tcPr>
          <w:p w14:paraId="34B02F6C" w14:textId="77777777" w:rsidR="00E80A38" w:rsidRPr="007669E3" w:rsidRDefault="00E80A38" w:rsidP="00E80A38">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6D"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2BBF8EE2"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6F" w14:textId="097BC1B2"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70"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9. munkanap</w:t>
            </w:r>
          </w:p>
        </w:tc>
      </w:tr>
      <w:tr w:rsidR="00E80A38" w:rsidRPr="007669E3" w14:paraId="34B02F7A" w14:textId="77777777" w:rsidTr="00096F68">
        <w:trPr>
          <w:cantSplit/>
          <w:trHeight w:val="904"/>
          <w:jc w:val="center"/>
        </w:trPr>
        <w:tc>
          <w:tcPr>
            <w:tcW w:w="704" w:type="dxa"/>
            <w:tcBorders>
              <w:top w:val="nil"/>
              <w:left w:val="single" w:sz="4" w:space="0" w:color="auto"/>
              <w:bottom w:val="single" w:sz="4" w:space="0" w:color="auto"/>
              <w:right w:val="single" w:sz="4" w:space="0" w:color="auto"/>
            </w:tcBorders>
            <w:vAlign w:val="center"/>
          </w:tcPr>
          <w:p w14:paraId="34B02F72" w14:textId="1C740909" w:rsidR="00E80A38" w:rsidRPr="007669E3" w:rsidRDefault="00E80A38" w:rsidP="00E80A38">
            <w:pPr>
              <w:jc w:val="center"/>
              <w:rPr>
                <w:rFonts w:ascii="Arial" w:hAnsi="Arial" w:cs="Arial"/>
                <w:sz w:val="20"/>
              </w:rPr>
            </w:pPr>
            <w:r>
              <w:rPr>
                <w:rFonts w:ascii="Arial" w:hAnsi="Arial" w:cs="Arial"/>
                <w:sz w:val="20"/>
              </w:rPr>
              <w:lastRenderedPageBreak/>
              <w:t>61</w:t>
            </w:r>
          </w:p>
        </w:tc>
        <w:tc>
          <w:tcPr>
            <w:tcW w:w="1276" w:type="dxa"/>
            <w:tcBorders>
              <w:top w:val="nil"/>
              <w:left w:val="single" w:sz="4" w:space="0" w:color="auto"/>
              <w:bottom w:val="single" w:sz="4" w:space="0" w:color="auto"/>
              <w:right w:val="single" w:sz="4" w:space="0" w:color="auto"/>
            </w:tcBorders>
            <w:vAlign w:val="center"/>
          </w:tcPr>
          <w:p w14:paraId="34B02F73" w14:textId="77777777" w:rsidR="00E80A38" w:rsidRPr="007669E3" w:rsidRDefault="00E80A38" w:rsidP="00E80A38">
            <w:pPr>
              <w:jc w:val="center"/>
              <w:rPr>
                <w:rFonts w:ascii="Arial" w:hAnsi="Arial" w:cs="Arial"/>
                <w:sz w:val="20"/>
              </w:rPr>
            </w:pPr>
            <w:r w:rsidRPr="007669E3">
              <w:rPr>
                <w:rFonts w:ascii="Arial" w:hAnsi="Arial" w:cs="Arial"/>
                <w:sz w:val="20"/>
              </w:rPr>
              <w:t>K23</w:t>
            </w:r>
          </w:p>
        </w:tc>
        <w:tc>
          <w:tcPr>
            <w:tcW w:w="3403" w:type="dxa"/>
            <w:tcBorders>
              <w:top w:val="nil"/>
              <w:left w:val="nil"/>
              <w:bottom w:val="single" w:sz="4" w:space="0" w:color="auto"/>
              <w:right w:val="single" w:sz="4" w:space="0" w:color="auto"/>
            </w:tcBorders>
            <w:vAlign w:val="center"/>
          </w:tcPr>
          <w:p w14:paraId="34B02F74" w14:textId="77777777" w:rsidR="00E80A38" w:rsidRPr="007669E3" w:rsidRDefault="00E80A38" w:rsidP="00E80A38">
            <w:pPr>
              <w:rPr>
                <w:rFonts w:ascii="Arial" w:hAnsi="Arial" w:cs="Arial"/>
                <w:sz w:val="20"/>
              </w:rPr>
            </w:pPr>
            <w:r w:rsidRPr="007669E3">
              <w:rPr>
                <w:rFonts w:ascii="Arial" w:hAnsi="Arial" w:cs="Arial"/>
                <w:sz w:val="20"/>
              </w:rPr>
              <w:t>Jelentés a háztartások és a háztartásokat segítő nonprofit intézmények egyedi hitelszerződéseiről</w:t>
            </w:r>
          </w:p>
        </w:tc>
        <w:tc>
          <w:tcPr>
            <w:tcW w:w="3118" w:type="dxa"/>
            <w:tcBorders>
              <w:top w:val="nil"/>
              <w:left w:val="nil"/>
              <w:bottom w:val="single" w:sz="4" w:space="0" w:color="auto"/>
              <w:right w:val="single" w:sz="4" w:space="0" w:color="auto"/>
            </w:tcBorders>
            <w:vAlign w:val="center"/>
          </w:tcPr>
          <w:p w14:paraId="34B02F75" w14:textId="77777777" w:rsidR="00E80A38" w:rsidRPr="007669E3" w:rsidRDefault="00E80A38" w:rsidP="00E80A38">
            <w:pPr>
              <w:rPr>
                <w:rFonts w:ascii="Arial" w:hAnsi="Arial" w:cs="Arial"/>
                <w:sz w:val="20"/>
              </w:rPr>
            </w:pPr>
            <w:r w:rsidRPr="007669E3">
              <w:rPr>
                <w:rFonts w:ascii="Arial" w:hAnsi="Arial" w:cs="Arial"/>
                <w:sz w:val="20"/>
              </w:rPr>
              <w:t xml:space="preserve">hitelintézet, az ezen típusú EGT-fióktelep </w:t>
            </w:r>
          </w:p>
        </w:tc>
        <w:tc>
          <w:tcPr>
            <w:tcW w:w="1843" w:type="dxa"/>
            <w:tcBorders>
              <w:top w:val="nil"/>
              <w:left w:val="nil"/>
              <w:bottom w:val="single" w:sz="4" w:space="0" w:color="auto"/>
              <w:right w:val="single" w:sz="4" w:space="0" w:color="auto"/>
            </w:tcBorders>
            <w:vAlign w:val="center"/>
          </w:tcPr>
          <w:p w14:paraId="34B02F76"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76034255"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78" w14:textId="6BC28109"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79"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9. munkanap</w:t>
            </w:r>
          </w:p>
        </w:tc>
      </w:tr>
      <w:tr w:rsidR="00E80A38" w:rsidRPr="007669E3" w14:paraId="34B02F83" w14:textId="77777777" w:rsidTr="00096F68">
        <w:trPr>
          <w:cantSplit/>
          <w:trHeight w:val="384"/>
          <w:jc w:val="center"/>
        </w:trPr>
        <w:tc>
          <w:tcPr>
            <w:tcW w:w="704" w:type="dxa"/>
            <w:tcBorders>
              <w:top w:val="nil"/>
              <w:left w:val="single" w:sz="4" w:space="0" w:color="auto"/>
              <w:bottom w:val="single" w:sz="4" w:space="0" w:color="auto"/>
              <w:right w:val="single" w:sz="4" w:space="0" w:color="auto"/>
            </w:tcBorders>
            <w:vAlign w:val="center"/>
          </w:tcPr>
          <w:p w14:paraId="34B02F7B" w14:textId="2A8B5EDC" w:rsidR="00E80A38" w:rsidRPr="007669E3" w:rsidRDefault="00E80A38" w:rsidP="00E80A38">
            <w:pPr>
              <w:jc w:val="center"/>
              <w:rPr>
                <w:rFonts w:ascii="Arial" w:hAnsi="Arial" w:cs="Arial"/>
                <w:sz w:val="20"/>
              </w:rPr>
            </w:pPr>
            <w:r>
              <w:rPr>
                <w:rFonts w:ascii="Arial" w:hAnsi="Arial" w:cs="Arial"/>
                <w:sz w:val="20"/>
              </w:rPr>
              <w:t>62</w:t>
            </w:r>
          </w:p>
        </w:tc>
        <w:tc>
          <w:tcPr>
            <w:tcW w:w="1276" w:type="dxa"/>
            <w:tcBorders>
              <w:top w:val="nil"/>
              <w:left w:val="single" w:sz="4" w:space="0" w:color="auto"/>
              <w:bottom w:val="single" w:sz="4" w:space="0" w:color="auto"/>
              <w:right w:val="single" w:sz="4" w:space="0" w:color="auto"/>
            </w:tcBorders>
            <w:vAlign w:val="center"/>
          </w:tcPr>
          <w:p w14:paraId="34B02F7C" w14:textId="77777777" w:rsidR="00E80A38" w:rsidRPr="007669E3" w:rsidRDefault="00E80A38" w:rsidP="00E80A38">
            <w:pPr>
              <w:jc w:val="center"/>
              <w:rPr>
                <w:rFonts w:ascii="Arial" w:hAnsi="Arial" w:cs="Arial"/>
                <w:sz w:val="20"/>
              </w:rPr>
            </w:pPr>
            <w:r w:rsidRPr="007669E3">
              <w:rPr>
                <w:rFonts w:ascii="Arial" w:hAnsi="Arial" w:cs="Arial"/>
                <w:sz w:val="20"/>
              </w:rPr>
              <w:t>L01</w:t>
            </w:r>
          </w:p>
        </w:tc>
        <w:tc>
          <w:tcPr>
            <w:tcW w:w="3403" w:type="dxa"/>
            <w:tcBorders>
              <w:top w:val="nil"/>
              <w:left w:val="nil"/>
              <w:bottom w:val="single" w:sz="4" w:space="0" w:color="auto"/>
              <w:right w:val="single" w:sz="4" w:space="0" w:color="auto"/>
            </w:tcBorders>
            <w:vAlign w:val="center"/>
          </w:tcPr>
          <w:p w14:paraId="34B02F7D" w14:textId="77777777" w:rsidR="00E80A38" w:rsidRPr="007669E3" w:rsidRDefault="00E80A38" w:rsidP="00E80A38">
            <w:pPr>
              <w:rPr>
                <w:rFonts w:ascii="Arial" w:hAnsi="Arial" w:cs="Arial"/>
                <w:sz w:val="20"/>
              </w:rPr>
            </w:pPr>
            <w:r w:rsidRPr="007669E3">
              <w:rPr>
                <w:rFonts w:ascii="Arial" w:hAnsi="Arial" w:cs="Arial"/>
                <w:sz w:val="20"/>
              </w:rPr>
              <w:t>Nemzetközi tartalékok és devizalikviditás</w:t>
            </w:r>
          </w:p>
        </w:tc>
        <w:tc>
          <w:tcPr>
            <w:tcW w:w="3118" w:type="dxa"/>
            <w:tcBorders>
              <w:top w:val="nil"/>
              <w:left w:val="nil"/>
              <w:bottom w:val="single" w:sz="4" w:space="0" w:color="auto"/>
              <w:right w:val="single" w:sz="4" w:space="0" w:color="auto"/>
            </w:tcBorders>
            <w:vAlign w:val="center"/>
          </w:tcPr>
          <w:p w14:paraId="34B02F7E" w14:textId="77777777" w:rsidR="00E80A38" w:rsidRPr="007669E3" w:rsidRDefault="00E80A38" w:rsidP="00E80A38">
            <w:pPr>
              <w:rPr>
                <w:rFonts w:ascii="Arial" w:hAnsi="Arial" w:cs="Arial"/>
                <w:sz w:val="20"/>
              </w:rPr>
            </w:pPr>
            <w:r w:rsidRPr="007669E3">
              <w:rPr>
                <w:rFonts w:ascii="Arial" w:hAnsi="Arial" w:cs="Arial"/>
                <w:sz w:val="20"/>
              </w:rPr>
              <w:t>MÁK, ÁKK Zrt.</w:t>
            </w:r>
          </w:p>
        </w:tc>
        <w:tc>
          <w:tcPr>
            <w:tcW w:w="1843" w:type="dxa"/>
            <w:tcBorders>
              <w:top w:val="nil"/>
              <w:left w:val="nil"/>
              <w:bottom w:val="single" w:sz="4" w:space="0" w:color="auto"/>
              <w:right w:val="single" w:sz="4" w:space="0" w:color="auto"/>
            </w:tcBorders>
            <w:vAlign w:val="center"/>
          </w:tcPr>
          <w:p w14:paraId="34B02F7F"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F98A713"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81" w14:textId="1FDD2767"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82"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15. nap</w:t>
            </w:r>
          </w:p>
        </w:tc>
      </w:tr>
      <w:tr w:rsidR="00E80A38" w:rsidRPr="007669E3" w14:paraId="34B02F8C" w14:textId="77777777" w:rsidTr="00096F68">
        <w:trPr>
          <w:cantSplit/>
          <w:trHeight w:val="837"/>
          <w:jc w:val="center"/>
        </w:trPr>
        <w:tc>
          <w:tcPr>
            <w:tcW w:w="704" w:type="dxa"/>
            <w:tcBorders>
              <w:top w:val="nil"/>
              <w:left w:val="single" w:sz="4" w:space="0" w:color="auto"/>
              <w:bottom w:val="single" w:sz="4" w:space="0" w:color="auto"/>
              <w:right w:val="single" w:sz="4" w:space="0" w:color="auto"/>
            </w:tcBorders>
            <w:vAlign w:val="center"/>
          </w:tcPr>
          <w:p w14:paraId="34B02F84" w14:textId="3FC2E76D" w:rsidR="00E80A38" w:rsidRPr="007669E3" w:rsidRDefault="00E80A38" w:rsidP="00E80A38">
            <w:pPr>
              <w:jc w:val="center"/>
              <w:rPr>
                <w:rFonts w:ascii="Arial" w:hAnsi="Arial" w:cs="Arial"/>
                <w:sz w:val="20"/>
              </w:rPr>
            </w:pPr>
            <w:r>
              <w:rPr>
                <w:rFonts w:ascii="Arial" w:hAnsi="Arial" w:cs="Arial"/>
                <w:sz w:val="20"/>
              </w:rPr>
              <w:t>63</w:t>
            </w:r>
          </w:p>
        </w:tc>
        <w:tc>
          <w:tcPr>
            <w:tcW w:w="1276" w:type="dxa"/>
            <w:tcBorders>
              <w:top w:val="nil"/>
              <w:left w:val="single" w:sz="4" w:space="0" w:color="auto"/>
              <w:bottom w:val="single" w:sz="4" w:space="0" w:color="auto"/>
              <w:right w:val="single" w:sz="4" w:space="0" w:color="auto"/>
            </w:tcBorders>
            <w:vAlign w:val="center"/>
          </w:tcPr>
          <w:p w14:paraId="34B02F85" w14:textId="77777777" w:rsidR="00E80A38" w:rsidRPr="007669E3" w:rsidRDefault="00E80A38" w:rsidP="00E80A38">
            <w:pPr>
              <w:jc w:val="center"/>
              <w:rPr>
                <w:rFonts w:ascii="Arial" w:hAnsi="Arial" w:cs="Arial"/>
                <w:sz w:val="20"/>
              </w:rPr>
            </w:pPr>
            <w:r w:rsidRPr="007669E3">
              <w:rPr>
                <w:rFonts w:ascii="Arial" w:hAnsi="Arial" w:cs="Arial"/>
                <w:sz w:val="20"/>
              </w:rPr>
              <w:t>L10</w:t>
            </w:r>
          </w:p>
        </w:tc>
        <w:tc>
          <w:tcPr>
            <w:tcW w:w="3403" w:type="dxa"/>
            <w:tcBorders>
              <w:top w:val="nil"/>
              <w:left w:val="nil"/>
              <w:bottom w:val="single" w:sz="4" w:space="0" w:color="auto"/>
              <w:right w:val="single" w:sz="4" w:space="0" w:color="auto"/>
            </w:tcBorders>
            <w:vAlign w:val="center"/>
          </w:tcPr>
          <w:p w14:paraId="34B02F86" w14:textId="77777777" w:rsidR="00E80A38" w:rsidRPr="007669E3" w:rsidRDefault="00E80A38" w:rsidP="00E80A38">
            <w:pPr>
              <w:rPr>
                <w:rFonts w:ascii="Arial" w:hAnsi="Arial" w:cs="Arial"/>
                <w:sz w:val="20"/>
              </w:rPr>
            </w:pPr>
            <w:r w:rsidRPr="007669E3">
              <w:rPr>
                <w:rFonts w:ascii="Arial" w:hAnsi="Arial" w:cs="Arial"/>
                <w:sz w:val="20"/>
              </w:rPr>
              <w:t>Felvett vállalati és háztartási hitelek adatai</w:t>
            </w:r>
          </w:p>
        </w:tc>
        <w:tc>
          <w:tcPr>
            <w:tcW w:w="3118" w:type="dxa"/>
            <w:tcBorders>
              <w:top w:val="nil"/>
              <w:left w:val="nil"/>
              <w:bottom w:val="single" w:sz="4" w:space="0" w:color="auto"/>
              <w:right w:val="single" w:sz="4" w:space="0" w:color="auto"/>
            </w:tcBorders>
            <w:vAlign w:val="center"/>
          </w:tcPr>
          <w:p w14:paraId="34B02F87" w14:textId="77777777" w:rsidR="00E80A38" w:rsidRPr="007669E3" w:rsidRDefault="00E80A38" w:rsidP="00E80A38">
            <w:pPr>
              <w:rPr>
                <w:rFonts w:ascii="Arial" w:hAnsi="Arial" w:cs="Arial"/>
                <w:sz w:val="20"/>
              </w:rPr>
            </w:pPr>
            <w:r w:rsidRPr="007669E3">
              <w:rPr>
                <w:rFonts w:ascii="Arial" w:hAnsi="Arial" w:cs="Arial"/>
                <w:sz w:val="20"/>
              </w:rPr>
              <w:t>központi hitelinformációs rendszert (a továbbiakban: KHR) működtető pénzügyi vállalkozás</w:t>
            </w:r>
          </w:p>
        </w:tc>
        <w:tc>
          <w:tcPr>
            <w:tcW w:w="1843" w:type="dxa"/>
            <w:tcBorders>
              <w:top w:val="nil"/>
              <w:left w:val="nil"/>
              <w:bottom w:val="single" w:sz="4" w:space="0" w:color="auto"/>
              <w:right w:val="single" w:sz="4" w:space="0" w:color="auto"/>
            </w:tcBorders>
            <w:vAlign w:val="center"/>
          </w:tcPr>
          <w:p w14:paraId="34B02F88"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8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8A" w14:textId="25A6BD42" w:rsidR="00E80A38" w:rsidRPr="007669E3" w:rsidRDefault="00E80A38" w:rsidP="00E80A38">
            <w:pPr>
              <w:jc w:val="center"/>
              <w:rPr>
                <w:rFonts w:ascii="Arial" w:hAnsi="Arial" w:cs="Arial"/>
                <w:sz w:val="20"/>
              </w:rPr>
            </w:pPr>
            <w:r w:rsidRPr="007669E3">
              <w:rPr>
                <w:rFonts w:ascii="Arial" w:hAnsi="Arial" w:cs="Arial"/>
                <w:sz w:val="20"/>
              </w:rPr>
              <w:t>(ERA rendszer, űrlap), fokozott biztonságú vagy minősített elektronikus aláírással ellátva</w:t>
            </w:r>
            <w:r w:rsidRPr="007669E3" w:rsidDel="00000907">
              <w:rPr>
                <w:rFonts w:ascii="Arial" w:hAnsi="Arial" w:cs="Arial"/>
                <w:sz w:val="20"/>
              </w:rPr>
              <w:t xml:space="preserve"> </w:t>
            </w:r>
          </w:p>
        </w:tc>
        <w:tc>
          <w:tcPr>
            <w:tcW w:w="2981" w:type="dxa"/>
            <w:tcBorders>
              <w:top w:val="nil"/>
              <w:left w:val="nil"/>
              <w:bottom w:val="single" w:sz="4" w:space="0" w:color="auto"/>
              <w:right w:val="single" w:sz="4" w:space="0" w:color="auto"/>
            </w:tcBorders>
            <w:vAlign w:val="center"/>
          </w:tcPr>
          <w:p w14:paraId="34B02F8B"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713815EE" w14:textId="77777777" w:rsidTr="00096F68">
        <w:trPr>
          <w:cantSplit/>
          <w:trHeight w:val="1571"/>
          <w:jc w:val="center"/>
        </w:trPr>
        <w:tc>
          <w:tcPr>
            <w:tcW w:w="704" w:type="dxa"/>
            <w:tcBorders>
              <w:top w:val="nil"/>
              <w:left w:val="single" w:sz="4" w:space="0" w:color="auto"/>
              <w:bottom w:val="single" w:sz="4" w:space="0" w:color="auto"/>
              <w:right w:val="single" w:sz="4" w:space="0" w:color="auto"/>
            </w:tcBorders>
            <w:vAlign w:val="center"/>
          </w:tcPr>
          <w:p w14:paraId="0E46752D" w14:textId="2947107B" w:rsidR="00E80A38" w:rsidRPr="007669E3" w:rsidRDefault="00E80A38" w:rsidP="00E80A38">
            <w:pPr>
              <w:jc w:val="center"/>
              <w:rPr>
                <w:rFonts w:ascii="Arial" w:hAnsi="Arial" w:cs="Arial"/>
                <w:strike/>
                <w:color w:val="7030A0"/>
                <w:sz w:val="20"/>
              </w:rPr>
            </w:pPr>
            <w:r>
              <w:rPr>
                <w:rFonts w:ascii="Arial" w:hAnsi="Arial" w:cs="Arial"/>
                <w:color w:val="000000" w:themeColor="text1"/>
                <w:sz w:val="20"/>
              </w:rPr>
              <w:t>64</w:t>
            </w:r>
          </w:p>
        </w:tc>
        <w:tc>
          <w:tcPr>
            <w:tcW w:w="1276" w:type="dxa"/>
            <w:tcBorders>
              <w:top w:val="nil"/>
              <w:left w:val="single" w:sz="4" w:space="0" w:color="auto"/>
              <w:bottom w:val="single" w:sz="4" w:space="0" w:color="auto"/>
              <w:right w:val="single" w:sz="4" w:space="0" w:color="auto"/>
            </w:tcBorders>
            <w:vAlign w:val="center"/>
          </w:tcPr>
          <w:p w14:paraId="400A05C8" w14:textId="01544867" w:rsidR="00E80A38" w:rsidRPr="007669E3" w:rsidRDefault="00E80A38" w:rsidP="00E80A38">
            <w:pPr>
              <w:jc w:val="center"/>
              <w:rPr>
                <w:rFonts w:ascii="Arial" w:hAnsi="Arial" w:cs="Arial"/>
                <w:color w:val="7030A0"/>
                <w:sz w:val="20"/>
              </w:rPr>
            </w:pPr>
            <w:r w:rsidRPr="007669E3">
              <w:rPr>
                <w:rFonts w:ascii="Arial" w:hAnsi="Arial" w:cs="Arial"/>
                <w:color w:val="000000" w:themeColor="text1"/>
                <w:sz w:val="20"/>
              </w:rPr>
              <w:t>L12</w:t>
            </w:r>
          </w:p>
        </w:tc>
        <w:tc>
          <w:tcPr>
            <w:tcW w:w="3403" w:type="dxa"/>
            <w:tcBorders>
              <w:top w:val="nil"/>
              <w:left w:val="nil"/>
              <w:bottom w:val="single" w:sz="4" w:space="0" w:color="auto"/>
              <w:right w:val="single" w:sz="4" w:space="0" w:color="auto"/>
            </w:tcBorders>
            <w:vAlign w:val="center"/>
          </w:tcPr>
          <w:p w14:paraId="5B8C999A" w14:textId="1065C13E" w:rsidR="00E80A38" w:rsidRPr="007669E3" w:rsidRDefault="00E80A38" w:rsidP="00E80A38">
            <w:pPr>
              <w:rPr>
                <w:rFonts w:ascii="Arial" w:hAnsi="Arial" w:cs="Arial"/>
                <w:color w:val="000000" w:themeColor="text1"/>
                <w:sz w:val="20"/>
              </w:rPr>
            </w:pPr>
            <w:r w:rsidRPr="007669E3">
              <w:rPr>
                <w:rFonts w:ascii="Arial" w:hAnsi="Arial" w:cs="Arial"/>
                <w:color w:val="000000" w:themeColor="text1"/>
                <w:sz w:val="20"/>
              </w:rPr>
              <w:t>Heti KHR adatok</w:t>
            </w:r>
          </w:p>
        </w:tc>
        <w:tc>
          <w:tcPr>
            <w:tcW w:w="3118" w:type="dxa"/>
            <w:tcBorders>
              <w:top w:val="nil"/>
              <w:left w:val="nil"/>
              <w:bottom w:val="single" w:sz="4" w:space="0" w:color="auto"/>
              <w:right w:val="single" w:sz="4" w:space="0" w:color="auto"/>
            </w:tcBorders>
            <w:vAlign w:val="center"/>
          </w:tcPr>
          <w:p w14:paraId="3BEDA1E1" w14:textId="598ECAE7" w:rsidR="00E80A38" w:rsidRPr="007669E3" w:rsidRDefault="00E80A38" w:rsidP="00E80A38">
            <w:pPr>
              <w:rPr>
                <w:rFonts w:ascii="Arial" w:hAnsi="Arial" w:cs="Arial"/>
                <w:color w:val="000000" w:themeColor="text1"/>
                <w:sz w:val="20"/>
              </w:rPr>
            </w:pPr>
            <w:r w:rsidRPr="007669E3">
              <w:rPr>
                <w:rFonts w:ascii="Arial" w:hAnsi="Arial" w:cs="Arial"/>
                <w:color w:val="000000" w:themeColor="text1"/>
                <w:sz w:val="20"/>
              </w:rPr>
              <w:t>KHR-t működtető pénzügyi vállalkozás</w:t>
            </w:r>
          </w:p>
        </w:tc>
        <w:tc>
          <w:tcPr>
            <w:tcW w:w="1843" w:type="dxa"/>
            <w:tcBorders>
              <w:top w:val="nil"/>
              <w:left w:val="nil"/>
              <w:bottom w:val="single" w:sz="4" w:space="0" w:color="auto"/>
              <w:right w:val="single" w:sz="4" w:space="0" w:color="auto"/>
            </w:tcBorders>
            <w:vAlign w:val="center"/>
          </w:tcPr>
          <w:p w14:paraId="26681506" w14:textId="71C3EDC7" w:rsidR="00E80A38" w:rsidRPr="007669E3" w:rsidRDefault="00E80A38" w:rsidP="00E80A38">
            <w:pPr>
              <w:jc w:val="center"/>
              <w:rPr>
                <w:rFonts w:ascii="Arial" w:hAnsi="Arial" w:cs="Arial"/>
                <w:color w:val="000000" w:themeColor="text1"/>
                <w:sz w:val="20"/>
              </w:rPr>
            </w:pPr>
            <w:r w:rsidRPr="007669E3">
              <w:rPr>
                <w:rFonts w:ascii="Arial" w:hAnsi="Arial" w:cs="Arial"/>
                <w:color w:val="000000" w:themeColor="text1"/>
                <w:sz w:val="20"/>
              </w:rPr>
              <w:t>heti</w:t>
            </w:r>
          </w:p>
        </w:tc>
        <w:tc>
          <w:tcPr>
            <w:tcW w:w="2268" w:type="dxa"/>
            <w:tcBorders>
              <w:top w:val="nil"/>
              <w:left w:val="nil"/>
              <w:bottom w:val="single" w:sz="4" w:space="0" w:color="auto"/>
              <w:right w:val="single" w:sz="4" w:space="0" w:color="auto"/>
            </w:tcBorders>
            <w:vAlign w:val="center"/>
          </w:tcPr>
          <w:p w14:paraId="61A0A475" w14:textId="77777777" w:rsidR="00E80A38" w:rsidRPr="007669E3" w:rsidRDefault="00E80A38" w:rsidP="00E80A38">
            <w:pPr>
              <w:jc w:val="center"/>
              <w:rPr>
                <w:rFonts w:ascii="Arial" w:hAnsi="Arial" w:cs="Arial"/>
                <w:color w:val="000000" w:themeColor="text1"/>
                <w:sz w:val="20"/>
              </w:rPr>
            </w:pPr>
            <w:r w:rsidRPr="007669E3">
              <w:rPr>
                <w:rFonts w:ascii="Arial" w:hAnsi="Arial" w:cs="Arial"/>
                <w:color w:val="000000" w:themeColor="text1"/>
                <w:sz w:val="20"/>
              </w:rPr>
              <w:t>elektronikus úton</w:t>
            </w:r>
          </w:p>
          <w:p w14:paraId="01FB4A52" w14:textId="6AD1F8BD" w:rsidR="00E80A38" w:rsidRPr="007669E3" w:rsidRDefault="00E80A38" w:rsidP="00E80A38">
            <w:pPr>
              <w:jc w:val="center"/>
              <w:rPr>
                <w:rFonts w:ascii="Arial" w:hAnsi="Arial" w:cs="Arial"/>
                <w:color w:val="000000" w:themeColor="text1"/>
                <w:sz w:val="20"/>
              </w:rPr>
            </w:pPr>
            <w:r w:rsidRPr="007669E3">
              <w:rPr>
                <w:rFonts w:ascii="Arial" w:hAnsi="Arial" w:cs="Arial"/>
                <w:color w:val="000000" w:themeColor="text1"/>
                <w:sz w:val="20"/>
              </w:rP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205ED5AD" w14:textId="560AF27B" w:rsidR="00E80A38" w:rsidRPr="007669E3" w:rsidRDefault="00E80A38" w:rsidP="00E80A38">
            <w:pPr>
              <w:jc w:val="center"/>
              <w:rPr>
                <w:rFonts w:ascii="Arial" w:hAnsi="Arial" w:cs="Arial"/>
                <w:color w:val="000000" w:themeColor="text1"/>
                <w:sz w:val="20"/>
              </w:rPr>
            </w:pPr>
            <w:r w:rsidRPr="007669E3">
              <w:rPr>
                <w:rFonts w:ascii="Arial" w:hAnsi="Arial" w:cs="Arial"/>
                <w:color w:val="000000" w:themeColor="text1"/>
                <w:sz w:val="20"/>
              </w:rPr>
              <w:t>tárgyidőszakot követő hét 2. munkanap 10 óra</w:t>
            </w:r>
          </w:p>
        </w:tc>
      </w:tr>
      <w:tr w:rsidR="00E80A38" w:rsidRPr="007669E3" w14:paraId="52C271B3" w14:textId="77777777" w:rsidTr="00096F68">
        <w:trPr>
          <w:cantSplit/>
          <w:trHeight w:val="1967"/>
          <w:jc w:val="center"/>
        </w:trPr>
        <w:tc>
          <w:tcPr>
            <w:tcW w:w="704" w:type="dxa"/>
            <w:tcBorders>
              <w:top w:val="nil"/>
              <w:left w:val="single" w:sz="4" w:space="0" w:color="auto"/>
              <w:bottom w:val="single" w:sz="4" w:space="0" w:color="auto"/>
              <w:right w:val="single" w:sz="4" w:space="0" w:color="auto"/>
            </w:tcBorders>
            <w:vAlign w:val="center"/>
          </w:tcPr>
          <w:p w14:paraId="34B02F9D" w14:textId="3EBD40B2" w:rsidR="00E80A38" w:rsidRPr="007669E3" w:rsidRDefault="00E80A38" w:rsidP="00E80A38">
            <w:pPr>
              <w:jc w:val="center"/>
              <w:rPr>
                <w:rFonts w:ascii="Arial" w:hAnsi="Arial" w:cs="Arial"/>
                <w:sz w:val="20"/>
              </w:rPr>
            </w:pPr>
            <w:r>
              <w:rPr>
                <w:rFonts w:ascii="Arial" w:hAnsi="Arial" w:cs="Arial"/>
                <w:color w:val="000000"/>
                <w:sz w:val="20"/>
              </w:rPr>
              <w:t>65</w:t>
            </w:r>
          </w:p>
        </w:tc>
        <w:tc>
          <w:tcPr>
            <w:tcW w:w="1276" w:type="dxa"/>
            <w:tcBorders>
              <w:top w:val="nil"/>
              <w:left w:val="single" w:sz="4" w:space="0" w:color="auto"/>
              <w:bottom w:val="single" w:sz="4" w:space="0" w:color="auto"/>
              <w:right w:val="single" w:sz="4" w:space="0" w:color="auto"/>
            </w:tcBorders>
            <w:vAlign w:val="center"/>
          </w:tcPr>
          <w:p w14:paraId="34B02F9E" w14:textId="77777777" w:rsidR="00E80A38" w:rsidRPr="007669E3" w:rsidRDefault="00E80A38" w:rsidP="00E80A38">
            <w:pPr>
              <w:jc w:val="center"/>
              <w:rPr>
                <w:rFonts w:ascii="Arial" w:hAnsi="Arial" w:cs="Arial"/>
                <w:sz w:val="20"/>
              </w:rPr>
            </w:pPr>
            <w:r w:rsidRPr="007669E3">
              <w:rPr>
                <w:rFonts w:ascii="Arial" w:hAnsi="Arial" w:cs="Arial"/>
                <w:sz w:val="20"/>
              </w:rPr>
              <w:t>L71</w:t>
            </w:r>
          </w:p>
        </w:tc>
        <w:tc>
          <w:tcPr>
            <w:tcW w:w="3403" w:type="dxa"/>
            <w:tcBorders>
              <w:top w:val="nil"/>
              <w:left w:val="nil"/>
              <w:bottom w:val="single" w:sz="4" w:space="0" w:color="auto"/>
              <w:right w:val="single" w:sz="4" w:space="0" w:color="auto"/>
            </w:tcBorders>
            <w:vAlign w:val="center"/>
          </w:tcPr>
          <w:p w14:paraId="34B02F9F" w14:textId="77777777" w:rsidR="00E80A38" w:rsidRPr="007669E3" w:rsidRDefault="00E80A38" w:rsidP="00E80A38">
            <w:pPr>
              <w:rPr>
                <w:rFonts w:ascii="Arial" w:hAnsi="Arial" w:cs="Arial"/>
                <w:sz w:val="20"/>
              </w:rPr>
            </w:pPr>
            <w:r w:rsidRPr="007669E3">
              <w:rPr>
                <w:rFonts w:ascii="Arial" w:hAnsi="Arial" w:cs="Arial"/>
                <w:sz w:val="20"/>
              </w:rPr>
              <w:t>Negyedéves jelentés a kockázattal súlyozott kitettségek megoszlásáról</w:t>
            </w:r>
          </w:p>
        </w:tc>
        <w:tc>
          <w:tcPr>
            <w:tcW w:w="3118" w:type="dxa"/>
            <w:tcBorders>
              <w:top w:val="nil"/>
              <w:left w:val="nil"/>
              <w:bottom w:val="single" w:sz="4" w:space="0" w:color="auto"/>
              <w:right w:val="single" w:sz="4" w:space="0" w:color="auto"/>
            </w:tcBorders>
            <w:vAlign w:val="center"/>
          </w:tcPr>
          <w:p w14:paraId="34B02FA0" w14:textId="77777777" w:rsidR="00E80A38" w:rsidRPr="007669E3" w:rsidRDefault="00E80A38" w:rsidP="00E80A38">
            <w:pPr>
              <w:rPr>
                <w:rFonts w:ascii="Arial" w:hAnsi="Arial" w:cs="Arial"/>
                <w:sz w:val="20"/>
              </w:rPr>
            </w:pPr>
            <w:r w:rsidRPr="007669E3">
              <w:rPr>
                <w:rFonts w:ascii="Arial" w:hAnsi="Arial" w:cs="Arial"/>
                <w:sz w:val="20"/>
              </w:rPr>
              <w:t xml:space="preserve">hitelintézet, a </w:t>
            </w:r>
            <w:r w:rsidRPr="007669E3">
              <w:rPr>
                <w:rFonts w:ascii="Arial" w:hAnsi="Arial" w:cs="Arial"/>
                <w:snapToGrid w:val="0"/>
                <w:sz w:val="20"/>
              </w:rPr>
              <w:t>nem EGT-államban székhellyel rendelkező hitelintézet magyarországi fióktelepeként működő hitelintézet (a továbbiakban: harmadik országbeli hitelintézet fióktelepe) kivételével</w:t>
            </w:r>
          </w:p>
        </w:tc>
        <w:tc>
          <w:tcPr>
            <w:tcW w:w="1843" w:type="dxa"/>
            <w:tcBorders>
              <w:top w:val="nil"/>
              <w:left w:val="nil"/>
              <w:bottom w:val="single" w:sz="4" w:space="0" w:color="auto"/>
              <w:right w:val="single" w:sz="4" w:space="0" w:color="auto"/>
            </w:tcBorders>
            <w:vAlign w:val="center"/>
          </w:tcPr>
          <w:p w14:paraId="34B02FA1"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2FA2" w14:textId="732C2450" w:rsidR="00E80A38" w:rsidRPr="007669E3" w:rsidRDefault="00E80A38" w:rsidP="00E80A38">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715999C9" w14:textId="7D67CBE5" w:rsidR="00E80A38" w:rsidRPr="007669E3" w:rsidRDefault="00E80A38" w:rsidP="00E80A38">
            <w:pPr>
              <w:jc w:val="center"/>
              <w:rPr>
                <w:rFonts w:ascii="Arial" w:hAnsi="Arial" w:cs="Arial"/>
                <w:sz w:val="20"/>
              </w:rPr>
            </w:pPr>
            <w:r w:rsidRPr="007669E3">
              <w:rPr>
                <w:rFonts w:ascii="Arial" w:hAnsi="Arial" w:cs="Arial"/>
                <w:sz w:val="20"/>
              </w:rPr>
              <w:t xml:space="preserve">első negyedév tekintetében: tárgyidőszakot követő második hónap 12. nap; </w:t>
            </w:r>
          </w:p>
          <w:p w14:paraId="34B02FA3" w14:textId="12060B3A" w:rsidR="00E80A38" w:rsidRPr="007669E3" w:rsidRDefault="00E80A38" w:rsidP="00E80A38">
            <w:pPr>
              <w:jc w:val="center"/>
              <w:rPr>
                <w:rFonts w:ascii="Arial" w:hAnsi="Arial" w:cs="Arial"/>
                <w:sz w:val="20"/>
              </w:rPr>
            </w:pPr>
            <w:r w:rsidRPr="007669E3">
              <w:rPr>
                <w:rFonts w:ascii="Arial" w:hAnsi="Arial" w:cs="Arial"/>
                <w:sz w:val="20"/>
              </w:rPr>
              <w:t>második – negyedik negyedév tekintetében: tárgyidőszakot követő második hónap 11. nap;</w:t>
            </w:r>
          </w:p>
        </w:tc>
      </w:tr>
      <w:tr w:rsidR="00E80A38" w:rsidRPr="007669E3" w14:paraId="34B02FAC" w14:textId="77777777" w:rsidTr="00096F68">
        <w:trPr>
          <w:cantSplit/>
          <w:trHeight w:val="1518"/>
          <w:jc w:val="center"/>
        </w:trPr>
        <w:tc>
          <w:tcPr>
            <w:tcW w:w="704" w:type="dxa"/>
            <w:tcBorders>
              <w:top w:val="nil"/>
              <w:left w:val="single" w:sz="4" w:space="0" w:color="auto"/>
              <w:bottom w:val="single" w:sz="4" w:space="0" w:color="auto"/>
              <w:right w:val="single" w:sz="4" w:space="0" w:color="auto"/>
            </w:tcBorders>
            <w:vAlign w:val="center"/>
          </w:tcPr>
          <w:p w14:paraId="34B02FA5" w14:textId="0CE96D71" w:rsidR="00E80A38" w:rsidRPr="007669E3" w:rsidRDefault="00E80A38" w:rsidP="00E80A38">
            <w:pPr>
              <w:jc w:val="center"/>
              <w:rPr>
                <w:rFonts w:ascii="Arial" w:hAnsi="Arial" w:cs="Arial"/>
                <w:sz w:val="20"/>
              </w:rPr>
            </w:pPr>
            <w:r>
              <w:rPr>
                <w:rFonts w:ascii="Arial" w:hAnsi="Arial" w:cs="Arial"/>
                <w:color w:val="000000"/>
                <w:sz w:val="20"/>
              </w:rPr>
              <w:t>66</w:t>
            </w:r>
          </w:p>
        </w:tc>
        <w:tc>
          <w:tcPr>
            <w:tcW w:w="1276" w:type="dxa"/>
            <w:tcBorders>
              <w:top w:val="nil"/>
              <w:left w:val="single" w:sz="4" w:space="0" w:color="auto"/>
              <w:bottom w:val="single" w:sz="4" w:space="0" w:color="auto"/>
              <w:right w:val="single" w:sz="4" w:space="0" w:color="auto"/>
            </w:tcBorders>
            <w:vAlign w:val="center"/>
          </w:tcPr>
          <w:p w14:paraId="34B02FA6" w14:textId="77777777" w:rsidR="00E80A38" w:rsidRPr="007669E3" w:rsidRDefault="00E80A38" w:rsidP="00E80A38">
            <w:pPr>
              <w:jc w:val="center"/>
              <w:rPr>
                <w:rFonts w:ascii="Arial" w:hAnsi="Arial" w:cs="Arial"/>
                <w:sz w:val="20"/>
              </w:rPr>
            </w:pPr>
            <w:r w:rsidRPr="007669E3">
              <w:rPr>
                <w:rFonts w:ascii="Arial" w:hAnsi="Arial" w:cs="Arial"/>
                <w:sz w:val="20"/>
              </w:rPr>
              <w:t>L72</w:t>
            </w:r>
          </w:p>
        </w:tc>
        <w:tc>
          <w:tcPr>
            <w:tcW w:w="3403" w:type="dxa"/>
            <w:tcBorders>
              <w:top w:val="nil"/>
              <w:left w:val="nil"/>
              <w:bottom w:val="single" w:sz="4" w:space="0" w:color="auto"/>
              <w:right w:val="single" w:sz="4" w:space="0" w:color="auto"/>
            </w:tcBorders>
            <w:vAlign w:val="center"/>
          </w:tcPr>
          <w:p w14:paraId="34B02FA7" w14:textId="77777777" w:rsidR="00E80A38" w:rsidRPr="007669E3" w:rsidRDefault="00E80A38" w:rsidP="00E80A38">
            <w:pPr>
              <w:rPr>
                <w:rFonts w:ascii="Arial" w:hAnsi="Arial" w:cs="Arial"/>
                <w:sz w:val="20"/>
              </w:rPr>
            </w:pPr>
            <w:r w:rsidRPr="007669E3">
              <w:rPr>
                <w:rFonts w:ascii="Arial" w:hAnsi="Arial" w:cs="Arial"/>
                <w:color w:val="000000"/>
                <w:sz w:val="20"/>
              </w:rPr>
              <w:t>Negyedéves jelentés a jelzáloghitel-finanszírozás megfelelési mutatóról</w:t>
            </w:r>
          </w:p>
        </w:tc>
        <w:tc>
          <w:tcPr>
            <w:tcW w:w="3118" w:type="dxa"/>
            <w:tcBorders>
              <w:top w:val="nil"/>
              <w:left w:val="nil"/>
              <w:bottom w:val="single" w:sz="4" w:space="0" w:color="auto"/>
              <w:right w:val="single" w:sz="4" w:space="0" w:color="auto"/>
            </w:tcBorders>
            <w:vAlign w:val="center"/>
          </w:tcPr>
          <w:p w14:paraId="34B02FA8" w14:textId="77777777" w:rsidR="00E80A38" w:rsidRPr="007669E3" w:rsidRDefault="00E80A38" w:rsidP="00E80A38">
            <w:pPr>
              <w:rPr>
                <w:rFonts w:ascii="Arial" w:hAnsi="Arial" w:cs="Arial"/>
                <w:color w:val="000000"/>
                <w:sz w:val="20"/>
              </w:rPr>
            </w:pPr>
            <w:r w:rsidRPr="007669E3">
              <w:rPr>
                <w:rFonts w:ascii="Arial" w:hAnsi="Arial" w:cs="Arial"/>
                <w:color w:val="000000"/>
                <w:sz w:val="20"/>
              </w:rPr>
              <w:t>bank, jelzálog-hitelintézet a hitelintézeti csoporthoz tartozó, nem csoportvezető, magyarországi székhelyű bank, jelzálog-hitelintézet kivételével</w:t>
            </w:r>
          </w:p>
        </w:tc>
        <w:tc>
          <w:tcPr>
            <w:tcW w:w="1843" w:type="dxa"/>
            <w:tcBorders>
              <w:top w:val="nil"/>
              <w:left w:val="nil"/>
              <w:bottom w:val="single" w:sz="4" w:space="0" w:color="auto"/>
              <w:right w:val="single" w:sz="4" w:space="0" w:color="auto"/>
            </w:tcBorders>
            <w:vAlign w:val="center"/>
          </w:tcPr>
          <w:p w14:paraId="34B02FA9"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2FAA" w14:textId="7F7A10E3" w:rsidR="00E80A38" w:rsidRPr="007669E3" w:rsidRDefault="00E80A38" w:rsidP="00E80A38">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280495F1" w14:textId="72183275" w:rsidR="00E80A38" w:rsidRPr="007669E3" w:rsidRDefault="00E80A38" w:rsidP="00E80A38">
            <w:pPr>
              <w:jc w:val="center"/>
              <w:rPr>
                <w:rFonts w:ascii="Arial" w:hAnsi="Arial" w:cs="Arial"/>
                <w:sz w:val="20"/>
              </w:rPr>
            </w:pPr>
            <w:r w:rsidRPr="007669E3">
              <w:rPr>
                <w:rFonts w:ascii="Arial" w:hAnsi="Arial" w:cs="Arial"/>
                <w:sz w:val="20"/>
              </w:rPr>
              <w:t xml:space="preserve">első negyedév tekintetében: tárgyidőszakot követő második hónap 12. nap; </w:t>
            </w:r>
          </w:p>
          <w:p w14:paraId="34B02FAB" w14:textId="2554AB5D" w:rsidR="00E80A38" w:rsidRPr="007669E3" w:rsidRDefault="00E80A38" w:rsidP="00E80A38">
            <w:pPr>
              <w:jc w:val="center"/>
              <w:rPr>
                <w:rFonts w:ascii="Arial" w:hAnsi="Arial" w:cs="Arial"/>
                <w:sz w:val="20"/>
              </w:rPr>
            </w:pPr>
            <w:r w:rsidRPr="007669E3">
              <w:rPr>
                <w:rFonts w:ascii="Arial" w:hAnsi="Arial" w:cs="Arial"/>
                <w:sz w:val="20"/>
              </w:rPr>
              <w:t>második – negyedik negyedév tekintetében: tárgyidőszakot követő második hónap 11. nap;</w:t>
            </w:r>
          </w:p>
        </w:tc>
      </w:tr>
      <w:tr w:rsidR="00E80A38" w:rsidRPr="007669E3" w14:paraId="34B02FB4" w14:textId="77777777" w:rsidTr="00096F68">
        <w:trPr>
          <w:cantSplit/>
          <w:trHeight w:val="1555"/>
          <w:jc w:val="center"/>
        </w:trPr>
        <w:tc>
          <w:tcPr>
            <w:tcW w:w="704" w:type="dxa"/>
            <w:tcBorders>
              <w:top w:val="nil"/>
              <w:left w:val="single" w:sz="4" w:space="0" w:color="auto"/>
              <w:bottom w:val="single" w:sz="4" w:space="0" w:color="auto"/>
              <w:right w:val="single" w:sz="4" w:space="0" w:color="auto"/>
            </w:tcBorders>
            <w:vAlign w:val="center"/>
          </w:tcPr>
          <w:p w14:paraId="34B02FAD" w14:textId="3C3EE82D" w:rsidR="00E80A38" w:rsidRPr="007669E3" w:rsidRDefault="00E80A38" w:rsidP="00E80A38">
            <w:pPr>
              <w:jc w:val="center"/>
              <w:rPr>
                <w:rFonts w:ascii="Arial" w:hAnsi="Arial" w:cs="Arial"/>
                <w:sz w:val="20"/>
              </w:rPr>
            </w:pPr>
            <w:r>
              <w:rPr>
                <w:rFonts w:ascii="Arial" w:hAnsi="Arial" w:cs="Arial"/>
                <w:color w:val="000000"/>
                <w:sz w:val="20"/>
              </w:rPr>
              <w:lastRenderedPageBreak/>
              <w:t>67</w:t>
            </w:r>
          </w:p>
        </w:tc>
        <w:tc>
          <w:tcPr>
            <w:tcW w:w="1276" w:type="dxa"/>
            <w:tcBorders>
              <w:top w:val="nil"/>
              <w:left w:val="single" w:sz="4" w:space="0" w:color="auto"/>
              <w:bottom w:val="single" w:sz="4" w:space="0" w:color="auto"/>
              <w:right w:val="single" w:sz="4" w:space="0" w:color="auto"/>
            </w:tcBorders>
            <w:vAlign w:val="center"/>
          </w:tcPr>
          <w:p w14:paraId="34B02FAE" w14:textId="77777777" w:rsidR="00E80A38" w:rsidRPr="007669E3" w:rsidRDefault="00E80A38" w:rsidP="00E80A38">
            <w:pPr>
              <w:jc w:val="center"/>
              <w:rPr>
                <w:rFonts w:ascii="Arial" w:hAnsi="Arial" w:cs="Arial"/>
                <w:sz w:val="20"/>
              </w:rPr>
            </w:pPr>
            <w:r w:rsidRPr="007669E3">
              <w:rPr>
                <w:rFonts w:ascii="Arial" w:hAnsi="Arial" w:cs="Arial"/>
                <w:sz w:val="20"/>
              </w:rPr>
              <w:t>L73</w:t>
            </w:r>
          </w:p>
        </w:tc>
        <w:tc>
          <w:tcPr>
            <w:tcW w:w="3403" w:type="dxa"/>
            <w:tcBorders>
              <w:top w:val="nil"/>
              <w:left w:val="nil"/>
              <w:bottom w:val="single" w:sz="4" w:space="0" w:color="auto"/>
              <w:right w:val="single" w:sz="4" w:space="0" w:color="auto"/>
            </w:tcBorders>
            <w:vAlign w:val="center"/>
          </w:tcPr>
          <w:p w14:paraId="34B02FAF" w14:textId="77777777" w:rsidR="00E80A38" w:rsidRPr="007669E3" w:rsidRDefault="00E80A38" w:rsidP="00E80A38">
            <w:pPr>
              <w:rPr>
                <w:rFonts w:ascii="Arial" w:hAnsi="Arial" w:cs="Arial"/>
                <w:sz w:val="20"/>
              </w:rPr>
            </w:pPr>
            <w:r w:rsidRPr="007669E3">
              <w:rPr>
                <w:rFonts w:ascii="Arial" w:hAnsi="Arial" w:cs="Arial"/>
                <w:sz w:val="20"/>
              </w:rPr>
              <w:t>Havi jelentés a devizaegyensúly mutatóról</w:t>
            </w:r>
          </w:p>
        </w:tc>
        <w:tc>
          <w:tcPr>
            <w:tcW w:w="3118" w:type="dxa"/>
            <w:tcBorders>
              <w:top w:val="nil"/>
              <w:left w:val="nil"/>
              <w:bottom w:val="single" w:sz="4" w:space="0" w:color="auto"/>
              <w:right w:val="single" w:sz="4" w:space="0" w:color="auto"/>
            </w:tcBorders>
            <w:vAlign w:val="center"/>
          </w:tcPr>
          <w:p w14:paraId="34B02FB0" w14:textId="77777777" w:rsidR="00E80A38" w:rsidRPr="007669E3" w:rsidRDefault="00E80A38" w:rsidP="00E80A38">
            <w:pPr>
              <w:rPr>
                <w:rFonts w:ascii="Arial" w:hAnsi="Arial" w:cs="Arial"/>
                <w:sz w:val="20"/>
              </w:rPr>
            </w:pPr>
            <w:bookmarkStart w:id="75" w:name="_Hlk508013993"/>
            <w:r w:rsidRPr="007669E3">
              <w:rPr>
                <w:rFonts w:ascii="Arial" w:hAnsi="Arial" w:cs="Arial"/>
                <w:color w:val="000000"/>
                <w:sz w:val="20"/>
              </w:rPr>
              <w:t xml:space="preserve">a hitelintézeti csoporthoz tartozó, nem csoportvezető, magyarországi székhelyű bank, jelzálog-hitelintézet kivételével a bank, jelzálog-hitelintézet, </w:t>
            </w:r>
            <w:r w:rsidRPr="007669E3">
              <w:rPr>
                <w:rFonts w:ascii="Arial" w:hAnsi="Arial" w:cs="Arial"/>
                <w:sz w:val="20"/>
              </w:rPr>
              <w:t>az ezen típusú EGT-fióktelep</w:t>
            </w:r>
            <w:bookmarkEnd w:id="75"/>
          </w:p>
        </w:tc>
        <w:tc>
          <w:tcPr>
            <w:tcW w:w="1843" w:type="dxa"/>
            <w:tcBorders>
              <w:top w:val="nil"/>
              <w:left w:val="nil"/>
              <w:bottom w:val="single" w:sz="4" w:space="0" w:color="auto"/>
              <w:right w:val="single" w:sz="4" w:space="0" w:color="auto"/>
            </w:tcBorders>
            <w:vAlign w:val="center"/>
          </w:tcPr>
          <w:p w14:paraId="34B02FB1"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B2" w14:textId="08E6D02D" w:rsidR="00E80A38" w:rsidRPr="007669E3" w:rsidRDefault="00E80A38" w:rsidP="00E80A38">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2FB3" w14:textId="13C8365E" w:rsidR="00E80A38" w:rsidRPr="007669E3" w:rsidRDefault="00E80A38" w:rsidP="00E80A38">
            <w:pPr>
              <w:jc w:val="center"/>
              <w:rPr>
                <w:rFonts w:ascii="Arial" w:hAnsi="Arial" w:cs="Arial"/>
                <w:sz w:val="20"/>
              </w:rPr>
            </w:pPr>
            <w:r w:rsidRPr="007669E3">
              <w:rPr>
                <w:rFonts w:ascii="Arial" w:hAnsi="Arial" w:cs="Arial"/>
                <w:sz w:val="20"/>
              </w:rPr>
              <w:t xml:space="preserve">a naptári negyedév első két hónapja tekintetében: tárgyidőszakot követő hónap 15. munkanap; </w:t>
            </w:r>
            <w:r w:rsidRPr="007669E3">
              <w:rPr>
                <w:rFonts w:ascii="Arial" w:hAnsi="Arial" w:cs="Arial"/>
                <w:sz w:val="20"/>
              </w:rPr>
              <w:br/>
              <w:t>a naptári negyedév utolsó hónapja tekintetében: első negyedév utolsó hónapja tekintetében a tárgyidőszakot követő második hónap 12. nap; második – negyedik negyedév utolsó hónapja tekintetében a tárgyidőszakot követő második hónap 11. nap;</w:t>
            </w:r>
          </w:p>
        </w:tc>
      </w:tr>
      <w:tr w:rsidR="00E80A38" w:rsidRPr="007669E3" w14:paraId="34B02FBC"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B5" w14:textId="6A55DBE2" w:rsidR="00E80A38" w:rsidRPr="007669E3" w:rsidRDefault="00E80A38" w:rsidP="00E80A38">
            <w:pPr>
              <w:jc w:val="center"/>
              <w:rPr>
                <w:rFonts w:ascii="Arial" w:hAnsi="Arial" w:cs="Arial"/>
                <w:sz w:val="20"/>
              </w:rPr>
            </w:pPr>
            <w:r>
              <w:rPr>
                <w:rFonts w:ascii="Arial" w:hAnsi="Arial" w:cs="Arial"/>
                <w:color w:val="000000"/>
                <w:sz w:val="20"/>
              </w:rPr>
              <w:t>68</w:t>
            </w:r>
          </w:p>
        </w:tc>
        <w:tc>
          <w:tcPr>
            <w:tcW w:w="1276" w:type="dxa"/>
            <w:tcBorders>
              <w:top w:val="nil"/>
              <w:left w:val="single" w:sz="4" w:space="0" w:color="auto"/>
              <w:bottom w:val="single" w:sz="4" w:space="0" w:color="auto"/>
              <w:right w:val="single" w:sz="4" w:space="0" w:color="auto"/>
            </w:tcBorders>
            <w:vAlign w:val="center"/>
          </w:tcPr>
          <w:p w14:paraId="34B02FB6" w14:textId="77777777" w:rsidR="00E80A38" w:rsidRPr="007669E3" w:rsidRDefault="00E80A38" w:rsidP="00E80A38">
            <w:pPr>
              <w:jc w:val="center"/>
              <w:rPr>
                <w:rFonts w:ascii="Arial" w:eastAsia="Calibri" w:hAnsi="Arial" w:cs="Arial"/>
                <w:sz w:val="20"/>
              </w:rPr>
            </w:pPr>
            <w:r w:rsidRPr="007669E3">
              <w:rPr>
                <w:rFonts w:ascii="Arial" w:hAnsi="Arial" w:cs="Arial"/>
                <w:sz w:val="20"/>
              </w:rPr>
              <w:t>L74</w:t>
            </w:r>
          </w:p>
        </w:tc>
        <w:tc>
          <w:tcPr>
            <w:tcW w:w="3403" w:type="dxa"/>
            <w:tcBorders>
              <w:top w:val="nil"/>
              <w:left w:val="nil"/>
              <w:bottom w:val="single" w:sz="4" w:space="0" w:color="auto"/>
              <w:right w:val="single" w:sz="4" w:space="0" w:color="auto"/>
            </w:tcBorders>
            <w:vAlign w:val="center"/>
          </w:tcPr>
          <w:p w14:paraId="34B02FB7" w14:textId="77777777" w:rsidR="00E80A38" w:rsidRPr="007669E3" w:rsidRDefault="00E80A38" w:rsidP="00E80A38">
            <w:pPr>
              <w:rPr>
                <w:rFonts w:ascii="Arial" w:hAnsi="Arial" w:cs="Arial"/>
                <w:sz w:val="20"/>
              </w:rPr>
            </w:pPr>
            <w:r w:rsidRPr="007669E3">
              <w:rPr>
                <w:rFonts w:ascii="Arial" w:hAnsi="Arial" w:cs="Arial"/>
                <w:sz w:val="20"/>
              </w:rPr>
              <w:t>Negyedéves jelentés a bankközi finanszírozási mutatóról</w:t>
            </w:r>
          </w:p>
        </w:tc>
        <w:tc>
          <w:tcPr>
            <w:tcW w:w="3118" w:type="dxa"/>
            <w:tcBorders>
              <w:top w:val="nil"/>
              <w:left w:val="nil"/>
              <w:bottom w:val="single" w:sz="4" w:space="0" w:color="auto"/>
              <w:right w:val="single" w:sz="4" w:space="0" w:color="auto"/>
            </w:tcBorders>
            <w:vAlign w:val="center"/>
          </w:tcPr>
          <w:p w14:paraId="34B02FB8" w14:textId="77777777" w:rsidR="00E80A38" w:rsidRPr="007669E3" w:rsidRDefault="00E80A38" w:rsidP="00E80A38">
            <w:pPr>
              <w:rPr>
                <w:rFonts w:ascii="Arial" w:hAnsi="Arial" w:cs="Arial"/>
                <w:sz w:val="20"/>
              </w:rPr>
            </w:pPr>
            <w:bookmarkStart w:id="76" w:name="_Hlk508012872"/>
            <w:r w:rsidRPr="007669E3">
              <w:rPr>
                <w:rFonts w:ascii="Arial" w:hAnsi="Arial" w:cs="Arial"/>
                <w:color w:val="000000"/>
                <w:sz w:val="20"/>
              </w:rPr>
              <w:t xml:space="preserve">a hitelintézeti csoporthoz tartozó, nem csoportvezető, magyarországi székhelyű bank, jelzálog-hitelintézet kivételével a bank, jelzálog-hitelintézet, </w:t>
            </w:r>
            <w:r w:rsidRPr="007669E3">
              <w:rPr>
                <w:rFonts w:ascii="Arial" w:hAnsi="Arial" w:cs="Arial"/>
                <w:sz w:val="20"/>
              </w:rPr>
              <w:t>az ezen típusú EGT-fióktelep</w:t>
            </w:r>
            <w:bookmarkEnd w:id="76"/>
          </w:p>
        </w:tc>
        <w:tc>
          <w:tcPr>
            <w:tcW w:w="1843" w:type="dxa"/>
            <w:tcBorders>
              <w:top w:val="nil"/>
              <w:left w:val="nil"/>
              <w:bottom w:val="single" w:sz="4" w:space="0" w:color="auto"/>
              <w:right w:val="single" w:sz="4" w:space="0" w:color="auto"/>
            </w:tcBorders>
            <w:vAlign w:val="center"/>
          </w:tcPr>
          <w:p w14:paraId="34B02FB9"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2FBA" w14:textId="19CCFDA1" w:rsidR="00E80A38" w:rsidRPr="007669E3" w:rsidRDefault="00E80A38" w:rsidP="00E80A38">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70B6E5EB" w14:textId="7AE14D88" w:rsidR="00E80A38" w:rsidRPr="007669E3" w:rsidRDefault="00E80A38" w:rsidP="00E80A38">
            <w:pPr>
              <w:jc w:val="center"/>
              <w:rPr>
                <w:rFonts w:ascii="Arial" w:hAnsi="Arial" w:cs="Arial"/>
                <w:sz w:val="20"/>
              </w:rPr>
            </w:pPr>
            <w:r w:rsidRPr="007669E3">
              <w:rPr>
                <w:rFonts w:ascii="Arial" w:hAnsi="Arial" w:cs="Arial"/>
                <w:sz w:val="20"/>
              </w:rPr>
              <w:t>első negyedév tekintetében</w:t>
            </w:r>
            <w:r>
              <w:rPr>
                <w:rFonts w:ascii="Arial" w:hAnsi="Arial" w:cs="Arial"/>
                <w:sz w:val="20"/>
              </w:rPr>
              <w:t>:</w:t>
            </w:r>
            <w:r w:rsidRPr="007669E3">
              <w:rPr>
                <w:rFonts w:ascii="Arial" w:hAnsi="Arial" w:cs="Arial"/>
                <w:sz w:val="20"/>
              </w:rPr>
              <w:t xml:space="preserve"> tárgyidőszakot követő második hónap 12. nap;</w:t>
            </w:r>
          </w:p>
          <w:p w14:paraId="34B02FBB" w14:textId="306851D8" w:rsidR="00E80A38" w:rsidRPr="007669E3" w:rsidRDefault="00E80A38" w:rsidP="00E80A38">
            <w:pPr>
              <w:jc w:val="center"/>
              <w:rPr>
                <w:rFonts w:ascii="Arial" w:hAnsi="Arial" w:cs="Arial"/>
                <w:sz w:val="20"/>
              </w:rPr>
            </w:pPr>
            <w:r w:rsidRPr="007669E3">
              <w:rPr>
                <w:rFonts w:ascii="Arial" w:hAnsi="Arial" w:cs="Arial"/>
                <w:sz w:val="20"/>
              </w:rPr>
              <w:t>második – negyedik negyedév tekintetében</w:t>
            </w:r>
            <w:r>
              <w:rPr>
                <w:rFonts w:ascii="Arial" w:hAnsi="Arial" w:cs="Arial"/>
                <w:sz w:val="20"/>
              </w:rPr>
              <w:t>:</w:t>
            </w:r>
            <w:r w:rsidRPr="007669E3">
              <w:rPr>
                <w:rFonts w:ascii="Arial" w:hAnsi="Arial" w:cs="Arial"/>
                <w:sz w:val="20"/>
              </w:rPr>
              <w:t xml:space="preserve"> tárgyidőszakot követő második hónap 11. nap;</w:t>
            </w:r>
          </w:p>
        </w:tc>
      </w:tr>
      <w:tr w:rsidR="00C95D8D" w:rsidRPr="007669E3" w14:paraId="6152511A" w14:textId="77777777" w:rsidTr="00096F68">
        <w:trPr>
          <w:cantSplit/>
          <w:trHeight w:val="1100"/>
          <w:jc w:val="center"/>
          <w:ins w:id="77" w:author="MNB" w:date="2025-10-06T13:59:00Z"/>
        </w:trPr>
        <w:tc>
          <w:tcPr>
            <w:tcW w:w="704" w:type="dxa"/>
            <w:tcBorders>
              <w:top w:val="nil"/>
              <w:left w:val="single" w:sz="4" w:space="0" w:color="auto"/>
              <w:bottom w:val="single" w:sz="4" w:space="0" w:color="auto"/>
              <w:right w:val="single" w:sz="4" w:space="0" w:color="auto"/>
            </w:tcBorders>
            <w:vAlign w:val="center"/>
          </w:tcPr>
          <w:p w14:paraId="0B5C671A" w14:textId="3AEB7676" w:rsidR="00C95D8D" w:rsidRPr="007669E3" w:rsidRDefault="00C95D8D" w:rsidP="00E80A38">
            <w:pPr>
              <w:jc w:val="center"/>
              <w:rPr>
                <w:ins w:id="78" w:author="MNB" w:date="2025-10-06T13:59:00Z" w16du:dateUtc="2025-10-06T11:59:00Z"/>
                <w:rFonts w:ascii="Arial" w:hAnsi="Arial" w:cs="Arial"/>
                <w:color w:val="000000"/>
                <w:sz w:val="20"/>
              </w:rPr>
            </w:pPr>
            <w:ins w:id="79" w:author="MNB" w:date="2025-10-06T13:59:00Z" w16du:dateUtc="2025-10-06T11:59:00Z">
              <w:r>
                <w:rPr>
                  <w:rFonts w:ascii="Arial" w:hAnsi="Arial" w:cs="Arial"/>
                  <w:color w:val="000000"/>
                  <w:sz w:val="20"/>
                </w:rPr>
                <w:t>68a</w:t>
              </w:r>
            </w:ins>
          </w:p>
        </w:tc>
        <w:tc>
          <w:tcPr>
            <w:tcW w:w="1276" w:type="dxa"/>
            <w:tcBorders>
              <w:top w:val="nil"/>
              <w:left w:val="single" w:sz="4" w:space="0" w:color="auto"/>
              <w:bottom w:val="single" w:sz="4" w:space="0" w:color="auto"/>
              <w:right w:val="single" w:sz="4" w:space="0" w:color="auto"/>
            </w:tcBorders>
            <w:vAlign w:val="center"/>
          </w:tcPr>
          <w:p w14:paraId="72EC0B56" w14:textId="33FE08D8" w:rsidR="00C95D8D" w:rsidRPr="007669E3" w:rsidRDefault="00C95D8D" w:rsidP="00E80A38">
            <w:pPr>
              <w:jc w:val="center"/>
              <w:rPr>
                <w:ins w:id="80" w:author="MNB" w:date="2025-10-06T13:59:00Z" w16du:dateUtc="2025-10-06T11:59:00Z"/>
                <w:rFonts w:ascii="Arial" w:hAnsi="Arial" w:cs="Arial"/>
                <w:sz w:val="20"/>
              </w:rPr>
            </w:pPr>
            <w:ins w:id="81" w:author="MNB" w:date="2025-10-06T13:59:00Z" w16du:dateUtc="2025-10-06T11:59:00Z">
              <w:r>
                <w:rPr>
                  <w:rFonts w:ascii="Arial" w:hAnsi="Arial" w:cs="Arial"/>
                  <w:sz w:val="20"/>
                </w:rPr>
                <w:t>L75</w:t>
              </w:r>
            </w:ins>
          </w:p>
        </w:tc>
        <w:tc>
          <w:tcPr>
            <w:tcW w:w="3403" w:type="dxa"/>
            <w:tcBorders>
              <w:top w:val="nil"/>
              <w:left w:val="nil"/>
              <w:bottom w:val="single" w:sz="4" w:space="0" w:color="auto"/>
              <w:right w:val="single" w:sz="4" w:space="0" w:color="auto"/>
            </w:tcBorders>
            <w:vAlign w:val="center"/>
          </w:tcPr>
          <w:p w14:paraId="647BD99A" w14:textId="793BDF09" w:rsidR="00C95D8D" w:rsidRPr="007669E3" w:rsidRDefault="00C95D8D" w:rsidP="00E80A38">
            <w:pPr>
              <w:rPr>
                <w:ins w:id="82" w:author="MNB" w:date="2025-10-06T13:59:00Z" w16du:dateUtc="2025-10-06T11:59:00Z"/>
                <w:rFonts w:ascii="Arial" w:hAnsi="Arial" w:cs="Arial"/>
                <w:sz w:val="20"/>
              </w:rPr>
            </w:pPr>
            <w:ins w:id="83" w:author="MNB" w:date="2025-10-06T14:00:00Z" w16du:dateUtc="2025-10-06T12:00:00Z">
              <w:r w:rsidRPr="00C95D8D">
                <w:rPr>
                  <w:rFonts w:ascii="Arial" w:hAnsi="Arial" w:cs="Arial"/>
                  <w:sz w:val="20"/>
                </w:rPr>
                <w:t>Negyedéves jelentés a lakó- és kereskedelmi ingatlannal fedezett hitelkockázati kitettségekről</w:t>
              </w:r>
            </w:ins>
          </w:p>
        </w:tc>
        <w:tc>
          <w:tcPr>
            <w:tcW w:w="3118" w:type="dxa"/>
            <w:tcBorders>
              <w:top w:val="nil"/>
              <w:left w:val="nil"/>
              <w:bottom w:val="single" w:sz="4" w:space="0" w:color="auto"/>
              <w:right w:val="single" w:sz="4" w:space="0" w:color="auto"/>
            </w:tcBorders>
            <w:vAlign w:val="center"/>
          </w:tcPr>
          <w:p w14:paraId="7E57D06B" w14:textId="00266CE8" w:rsidR="00C95D8D" w:rsidRPr="007669E3" w:rsidRDefault="00B83FC3" w:rsidP="004130E8">
            <w:pPr>
              <w:rPr>
                <w:ins w:id="84" w:author="MNB" w:date="2025-10-06T13:59:00Z" w16du:dateUtc="2025-10-06T11:59:00Z"/>
                <w:rFonts w:ascii="Arial" w:hAnsi="Arial" w:cs="Arial"/>
                <w:sz w:val="20"/>
              </w:rPr>
            </w:pPr>
            <w:bookmarkStart w:id="85" w:name="_Hlk211927098"/>
            <w:ins w:id="86" w:author="MNB" w:date="2025-10-06T14:17:00Z" w16du:dateUtc="2025-10-06T12:17:00Z">
              <w:r w:rsidRPr="00AC7B72">
                <w:rPr>
                  <w:rFonts w:ascii="Arial" w:hAnsi="Arial" w:cs="Arial"/>
                  <w:sz w:val="20"/>
                </w:rPr>
                <w:t>összevont alapú felügyelet alá tartozó, hitelintézeti csoportot vezető hitelintézet, valamint</w:t>
              </w:r>
            </w:ins>
            <w:ins w:id="87" w:author="MNB" w:date="2025-11-03T09:17:00Z" w16du:dateUtc="2025-11-03T08:17:00Z">
              <w:r w:rsidR="00210122">
                <w:rPr>
                  <w:rFonts w:ascii="Arial" w:hAnsi="Arial" w:cs="Arial"/>
                  <w:sz w:val="20"/>
                </w:rPr>
                <w:t xml:space="preserve"> </w:t>
              </w:r>
              <w:r w:rsidR="00210122">
                <w:rPr>
                  <w:rFonts w:ascii="Arial" w:hAnsi="Arial" w:cs="Arial"/>
                  <w:sz w:val="20"/>
                </w:rPr>
                <w:t xml:space="preserve">– </w:t>
              </w:r>
              <w:r w:rsidR="00210122" w:rsidRPr="00AC7B72">
                <w:rPr>
                  <w:rFonts w:ascii="Arial" w:hAnsi="Arial" w:cs="Arial"/>
                  <w:sz w:val="20"/>
                </w:rPr>
                <w:t>a harmadik országbeli hitelintézet fióktelepe, az Eximbank Zrt., a KELER Zrt. és az MFB Zrt. kivételével</w:t>
              </w:r>
              <w:r w:rsidR="00210122">
                <w:rPr>
                  <w:rFonts w:ascii="Arial" w:hAnsi="Arial" w:cs="Arial"/>
                  <w:sz w:val="20"/>
                </w:rPr>
                <w:t xml:space="preserve"> – az </w:t>
              </w:r>
              <w:r w:rsidR="00210122" w:rsidRPr="00AC7B72">
                <w:rPr>
                  <w:rFonts w:ascii="Arial" w:hAnsi="Arial" w:cs="Arial"/>
                  <w:sz w:val="20"/>
                </w:rPr>
                <w:t>összevont</w:t>
              </w:r>
              <w:r w:rsidR="00210122">
                <w:rPr>
                  <w:rFonts w:ascii="Arial" w:hAnsi="Arial" w:cs="Arial"/>
                  <w:sz w:val="20"/>
                </w:rPr>
                <w:t xml:space="preserve"> alapú</w:t>
              </w:r>
            </w:ins>
            <w:ins w:id="88" w:author="Bankszakjogi" w:date="2025-10-28T12:00:00Z" w16du:dateUtc="2025-10-28T11:00:00Z">
              <w:r w:rsidR="001D766A">
                <w:rPr>
                  <w:rFonts w:ascii="Arial" w:hAnsi="Arial" w:cs="Arial"/>
                  <w:sz w:val="20"/>
                </w:rPr>
                <w:t xml:space="preserve"> </w:t>
              </w:r>
            </w:ins>
            <w:ins w:id="89" w:author="MNB" w:date="2025-10-06T14:17:00Z" w16du:dateUtc="2025-10-06T12:17:00Z">
              <w:r w:rsidRPr="00AC7B72">
                <w:rPr>
                  <w:rFonts w:ascii="Arial" w:hAnsi="Arial" w:cs="Arial"/>
                  <w:sz w:val="20"/>
                </w:rPr>
                <w:t xml:space="preserve">felügyelet alá nem tartozó hitelintézet </w:t>
              </w:r>
            </w:ins>
            <w:bookmarkEnd w:id="85"/>
          </w:p>
        </w:tc>
        <w:tc>
          <w:tcPr>
            <w:tcW w:w="1843" w:type="dxa"/>
            <w:tcBorders>
              <w:top w:val="nil"/>
              <w:left w:val="nil"/>
              <w:bottom w:val="single" w:sz="4" w:space="0" w:color="auto"/>
              <w:right w:val="single" w:sz="4" w:space="0" w:color="auto"/>
            </w:tcBorders>
            <w:vAlign w:val="center"/>
          </w:tcPr>
          <w:p w14:paraId="09E39328" w14:textId="3FE2B3DF" w:rsidR="00C95D8D" w:rsidRPr="007669E3" w:rsidRDefault="00C95D8D" w:rsidP="00E80A38">
            <w:pPr>
              <w:jc w:val="center"/>
              <w:rPr>
                <w:ins w:id="90" w:author="MNB" w:date="2025-10-06T13:59:00Z" w16du:dateUtc="2025-10-06T11:59:00Z"/>
                <w:rFonts w:ascii="Arial" w:hAnsi="Arial" w:cs="Arial"/>
                <w:sz w:val="20"/>
              </w:rPr>
            </w:pPr>
            <w:ins w:id="91" w:author="MNB" w:date="2025-10-06T14:00:00Z" w16du:dateUtc="2025-10-06T12:00:00Z">
              <w:r>
                <w:rPr>
                  <w:rFonts w:ascii="Arial" w:hAnsi="Arial" w:cs="Arial"/>
                  <w:sz w:val="20"/>
                </w:rPr>
                <w:t>negyedéves</w:t>
              </w:r>
            </w:ins>
          </w:p>
        </w:tc>
        <w:tc>
          <w:tcPr>
            <w:tcW w:w="2268" w:type="dxa"/>
            <w:tcBorders>
              <w:top w:val="nil"/>
              <w:left w:val="nil"/>
              <w:bottom w:val="single" w:sz="4" w:space="0" w:color="auto"/>
              <w:right w:val="single" w:sz="4" w:space="0" w:color="auto"/>
            </w:tcBorders>
            <w:vAlign w:val="center"/>
          </w:tcPr>
          <w:p w14:paraId="7A9129CA" w14:textId="28450E0D" w:rsidR="00C95D8D" w:rsidRPr="007669E3" w:rsidRDefault="00C95D8D" w:rsidP="00E80A38">
            <w:pPr>
              <w:jc w:val="center"/>
              <w:rPr>
                <w:ins w:id="92" w:author="MNB" w:date="2025-10-06T13:59:00Z" w16du:dateUtc="2025-10-06T11:59:00Z"/>
                <w:rFonts w:ascii="Arial" w:hAnsi="Arial" w:cs="Arial"/>
                <w:sz w:val="20"/>
              </w:rPr>
            </w:pPr>
            <w:ins w:id="93" w:author="MNB" w:date="2025-10-06T14:01:00Z" w16du:dateUtc="2025-10-06T12:01:00Z">
              <w:r w:rsidRPr="00C95D8D">
                <w:rPr>
                  <w:rFonts w:ascii="Arial" w:hAnsi="Arial" w:cs="Arial"/>
                  <w:sz w:val="20"/>
                </w:rPr>
                <w:t>elektronikus úton (ERA rendszer), fokozott biztonságú vagy minősített elektronikus aláírással ellátva</w:t>
              </w:r>
            </w:ins>
          </w:p>
        </w:tc>
        <w:tc>
          <w:tcPr>
            <w:tcW w:w="2981" w:type="dxa"/>
            <w:tcBorders>
              <w:top w:val="nil"/>
              <w:left w:val="nil"/>
              <w:bottom w:val="single" w:sz="4" w:space="0" w:color="auto"/>
              <w:right w:val="single" w:sz="4" w:space="0" w:color="auto"/>
            </w:tcBorders>
            <w:vAlign w:val="center"/>
          </w:tcPr>
          <w:p w14:paraId="02EECA35" w14:textId="77777777" w:rsidR="00C95D8D" w:rsidRPr="00C95D8D" w:rsidRDefault="00C95D8D" w:rsidP="00C95D8D">
            <w:pPr>
              <w:jc w:val="center"/>
              <w:rPr>
                <w:ins w:id="94" w:author="MNB" w:date="2025-10-06T14:02:00Z" w16du:dateUtc="2025-10-06T12:02:00Z"/>
                <w:rFonts w:ascii="Arial" w:hAnsi="Arial" w:cs="Arial"/>
                <w:sz w:val="20"/>
              </w:rPr>
            </w:pPr>
            <w:ins w:id="95" w:author="MNB" w:date="2025-10-06T14:02:00Z" w16du:dateUtc="2025-10-06T12:02:00Z">
              <w:r w:rsidRPr="00C95D8D">
                <w:rPr>
                  <w:rFonts w:ascii="Arial" w:hAnsi="Arial" w:cs="Arial"/>
                  <w:sz w:val="20"/>
                </w:rPr>
                <w:t xml:space="preserve">első negyedév tekintetében: a tárgyidőszakot követő második hónap 12. nap; </w:t>
              </w:r>
            </w:ins>
          </w:p>
          <w:p w14:paraId="2DFD166E" w14:textId="1DD016EB" w:rsidR="00C95D8D" w:rsidRPr="007669E3" w:rsidRDefault="00C95D8D" w:rsidP="00C95D8D">
            <w:pPr>
              <w:jc w:val="center"/>
              <w:rPr>
                <w:ins w:id="96" w:author="MNB" w:date="2025-10-06T13:59:00Z" w16du:dateUtc="2025-10-06T11:59:00Z"/>
                <w:rFonts w:ascii="Arial" w:hAnsi="Arial" w:cs="Arial"/>
                <w:sz w:val="20"/>
              </w:rPr>
            </w:pPr>
            <w:ins w:id="97" w:author="MNB" w:date="2025-10-06T14:02:00Z" w16du:dateUtc="2025-10-06T12:02:00Z">
              <w:r w:rsidRPr="00C95D8D">
                <w:rPr>
                  <w:rFonts w:ascii="Arial" w:hAnsi="Arial" w:cs="Arial"/>
                  <w:sz w:val="20"/>
                </w:rPr>
                <w:t>második – negyedik negyedév tekintetében: a tárgyidőszakot követő második hónap 11. nap;</w:t>
              </w:r>
            </w:ins>
          </w:p>
        </w:tc>
      </w:tr>
      <w:tr w:rsidR="00E80A38" w:rsidRPr="007669E3" w14:paraId="34B02FC5"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BD" w14:textId="2D1893A0" w:rsidR="00E80A38" w:rsidRPr="007669E3" w:rsidRDefault="00E80A38" w:rsidP="00E80A38">
            <w:pPr>
              <w:jc w:val="center"/>
              <w:rPr>
                <w:rFonts w:ascii="Arial" w:hAnsi="Arial" w:cs="Arial"/>
                <w:sz w:val="20"/>
              </w:rPr>
            </w:pPr>
            <w:r w:rsidRPr="007669E3">
              <w:rPr>
                <w:rFonts w:ascii="Arial" w:hAnsi="Arial" w:cs="Arial"/>
                <w:color w:val="000000"/>
                <w:sz w:val="20"/>
              </w:rPr>
              <w:lastRenderedPageBreak/>
              <w:t>6</w:t>
            </w:r>
            <w:r>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4B02FBE" w14:textId="77777777" w:rsidR="00E80A38" w:rsidRPr="007669E3" w:rsidRDefault="00E80A38" w:rsidP="00E80A38">
            <w:pPr>
              <w:jc w:val="center"/>
              <w:rPr>
                <w:rFonts w:ascii="Arial" w:hAnsi="Arial" w:cs="Arial"/>
                <w:sz w:val="20"/>
              </w:rPr>
            </w:pPr>
            <w:r w:rsidRPr="007669E3">
              <w:rPr>
                <w:rFonts w:ascii="Arial" w:hAnsi="Arial" w:cs="Arial"/>
                <w:sz w:val="20"/>
              </w:rPr>
              <w:t>M01</w:t>
            </w:r>
          </w:p>
        </w:tc>
        <w:tc>
          <w:tcPr>
            <w:tcW w:w="3403" w:type="dxa"/>
            <w:tcBorders>
              <w:top w:val="nil"/>
              <w:left w:val="nil"/>
              <w:bottom w:val="single" w:sz="4" w:space="0" w:color="auto"/>
              <w:right w:val="single" w:sz="4" w:space="0" w:color="auto"/>
            </w:tcBorders>
            <w:vAlign w:val="center"/>
          </w:tcPr>
          <w:p w14:paraId="34B02FBF" w14:textId="0B8880C6" w:rsidR="00E80A38" w:rsidRPr="007669E3" w:rsidRDefault="00E80A38" w:rsidP="00E80A38">
            <w:pPr>
              <w:rPr>
                <w:rFonts w:ascii="Arial" w:hAnsi="Arial" w:cs="Arial"/>
                <w:sz w:val="20"/>
              </w:rPr>
            </w:pPr>
            <w:r w:rsidRPr="007669E3">
              <w:rPr>
                <w:rFonts w:ascii="Arial" w:hAnsi="Arial" w:cs="Arial"/>
                <w:sz w:val="20"/>
              </w:rPr>
              <w:t>A hitelintézetek statisztikai mérlege és eredménykimutatása</w:t>
            </w:r>
          </w:p>
        </w:tc>
        <w:tc>
          <w:tcPr>
            <w:tcW w:w="3118" w:type="dxa"/>
            <w:tcBorders>
              <w:top w:val="nil"/>
              <w:left w:val="nil"/>
              <w:bottom w:val="single" w:sz="4" w:space="0" w:color="auto"/>
              <w:right w:val="single" w:sz="4" w:space="0" w:color="auto"/>
            </w:tcBorders>
            <w:vAlign w:val="center"/>
          </w:tcPr>
          <w:p w14:paraId="34B02FC0" w14:textId="77777777" w:rsidR="00E80A38" w:rsidRPr="007669E3" w:rsidRDefault="00E80A38" w:rsidP="00E80A38">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C1"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C2" w14:textId="21883F68" w:rsidR="00E80A38" w:rsidRPr="007669E3" w:rsidRDefault="00E80A38" w:rsidP="00E80A38">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C3" w14:textId="77777777" w:rsidR="00E80A38" w:rsidRPr="007669E3" w:rsidRDefault="00E80A38" w:rsidP="00E80A38">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C4" w14:textId="50C9AEAE" w:rsidR="00E80A38" w:rsidRPr="007669E3" w:rsidRDefault="00E80A38" w:rsidP="00E80A38">
            <w:pPr>
              <w:jc w:val="center"/>
              <w:rPr>
                <w:rFonts w:ascii="Arial" w:hAnsi="Arial" w:cs="Arial"/>
                <w:sz w:val="20"/>
              </w:rPr>
            </w:pPr>
            <w:r w:rsidRPr="007669E3">
              <w:rPr>
                <w:rFonts w:ascii="Arial" w:hAnsi="Arial" w:cs="Arial"/>
                <w:sz w:val="20"/>
              </w:rPr>
              <w:t xml:space="preserve"> 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E80A38" w:rsidRPr="007669E3" w14:paraId="34B02FCE"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C6" w14:textId="22E437E5" w:rsidR="00E80A38" w:rsidRPr="007669E3" w:rsidRDefault="00E80A38" w:rsidP="00E80A38">
            <w:pPr>
              <w:jc w:val="center"/>
              <w:rPr>
                <w:rFonts w:ascii="Arial" w:hAnsi="Arial" w:cs="Arial"/>
                <w:sz w:val="20"/>
              </w:rPr>
            </w:pPr>
            <w:r>
              <w:rPr>
                <w:rFonts w:ascii="Arial" w:hAnsi="Arial" w:cs="Arial"/>
                <w:color w:val="000000"/>
                <w:sz w:val="20"/>
              </w:rPr>
              <w:t>70</w:t>
            </w:r>
          </w:p>
        </w:tc>
        <w:tc>
          <w:tcPr>
            <w:tcW w:w="1276" w:type="dxa"/>
            <w:tcBorders>
              <w:top w:val="nil"/>
              <w:left w:val="single" w:sz="4" w:space="0" w:color="auto"/>
              <w:bottom w:val="single" w:sz="4" w:space="0" w:color="auto"/>
              <w:right w:val="single" w:sz="4" w:space="0" w:color="auto"/>
            </w:tcBorders>
            <w:vAlign w:val="center"/>
          </w:tcPr>
          <w:p w14:paraId="34B02FC7" w14:textId="77777777" w:rsidR="00E80A38" w:rsidRPr="007669E3" w:rsidRDefault="00E80A38" w:rsidP="00E80A38">
            <w:pPr>
              <w:jc w:val="center"/>
              <w:rPr>
                <w:rFonts w:ascii="Arial" w:hAnsi="Arial" w:cs="Arial"/>
                <w:sz w:val="20"/>
              </w:rPr>
            </w:pPr>
            <w:r w:rsidRPr="007669E3">
              <w:rPr>
                <w:rFonts w:ascii="Arial" w:hAnsi="Arial" w:cs="Arial"/>
                <w:sz w:val="20"/>
              </w:rPr>
              <w:t>M02</w:t>
            </w:r>
          </w:p>
        </w:tc>
        <w:tc>
          <w:tcPr>
            <w:tcW w:w="3403" w:type="dxa"/>
            <w:tcBorders>
              <w:top w:val="nil"/>
              <w:left w:val="nil"/>
              <w:bottom w:val="single" w:sz="4" w:space="0" w:color="auto"/>
              <w:right w:val="single" w:sz="4" w:space="0" w:color="auto"/>
            </w:tcBorders>
            <w:vAlign w:val="center"/>
          </w:tcPr>
          <w:p w14:paraId="34B02FC8" w14:textId="3713BEB9" w:rsidR="00E80A38" w:rsidRPr="007669E3" w:rsidRDefault="00E80A38" w:rsidP="00E80A38">
            <w:pPr>
              <w:rPr>
                <w:rFonts w:ascii="Arial" w:hAnsi="Arial" w:cs="Arial"/>
                <w:sz w:val="20"/>
              </w:rPr>
            </w:pPr>
            <w:r w:rsidRPr="007669E3">
              <w:rPr>
                <w:rFonts w:ascii="Arial" w:hAnsi="Arial" w:cs="Arial"/>
                <w:sz w:val="20"/>
              </w:rPr>
              <w:t>A hitelintézetek statisztikai mérlegének részletezése – hitelek, hitel jellegű követelések és egyes egyéb eszközök</w:t>
            </w:r>
          </w:p>
        </w:tc>
        <w:tc>
          <w:tcPr>
            <w:tcW w:w="3118" w:type="dxa"/>
            <w:tcBorders>
              <w:top w:val="nil"/>
              <w:left w:val="nil"/>
              <w:bottom w:val="single" w:sz="4" w:space="0" w:color="auto"/>
              <w:right w:val="single" w:sz="4" w:space="0" w:color="auto"/>
            </w:tcBorders>
            <w:vAlign w:val="center"/>
          </w:tcPr>
          <w:p w14:paraId="34B02FC9" w14:textId="77777777" w:rsidR="00E80A38" w:rsidRPr="007669E3" w:rsidRDefault="00E80A38" w:rsidP="00E80A38">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CA"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CB" w14:textId="659015F9" w:rsidR="00E80A38" w:rsidRPr="007669E3" w:rsidRDefault="00E80A38" w:rsidP="00E80A38">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CC" w14:textId="77777777" w:rsidR="00E80A38" w:rsidRPr="007669E3" w:rsidRDefault="00E80A38" w:rsidP="00E80A38">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CD" w14:textId="0D0ECE32" w:rsidR="00E80A38" w:rsidRPr="007669E3" w:rsidRDefault="00E80A38" w:rsidP="00E80A38">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E80A38" w:rsidRPr="007669E3" w14:paraId="34B02FD7" w14:textId="77777777" w:rsidTr="00096F68">
        <w:trPr>
          <w:cantSplit/>
          <w:trHeight w:val="3305"/>
          <w:jc w:val="center"/>
        </w:trPr>
        <w:tc>
          <w:tcPr>
            <w:tcW w:w="704" w:type="dxa"/>
            <w:tcBorders>
              <w:top w:val="nil"/>
              <w:left w:val="single" w:sz="4" w:space="0" w:color="auto"/>
              <w:bottom w:val="single" w:sz="4" w:space="0" w:color="auto"/>
              <w:right w:val="single" w:sz="4" w:space="0" w:color="auto"/>
            </w:tcBorders>
            <w:vAlign w:val="center"/>
          </w:tcPr>
          <w:p w14:paraId="34B02FCF" w14:textId="03A65C48" w:rsidR="00E80A38" w:rsidRPr="007669E3" w:rsidRDefault="00E80A38" w:rsidP="00E80A38">
            <w:pPr>
              <w:jc w:val="center"/>
              <w:rPr>
                <w:rFonts w:ascii="Arial" w:hAnsi="Arial" w:cs="Arial"/>
                <w:sz w:val="20"/>
              </w:rPr>
            </w:pPr>
            <w:r>
              <w:rPr>
                <w:rFonts w:ascii="Arial" w:hAnsi="Arial" w:cs="Arial"/>
                <w:color w:val="000000"/>
                <w:sz w:val="20"/>
              </w:rPr>
              <w:lastRenderedPageBreak/>
              <w:t>71</w:t>
            </w:r>
          </w:p>
        </w:tc>
        <w:tc>
          <w:tcPr>
            <w:tcW w:w="1276" w:type="dxa"/>
            <w:tcBorders>
              <w:top w:val="nil"/>
              <w:left w:val="single" w:sz="4" w:space="0" w:color="auto"/>
              <w:bottom w:val="single" w:sz="4" w:space="0" w:color="auto"/>
              <w:right w:val="single" w:sz="4" w:space="0" w:color="auto"/>
            </w:tcBorders>
            <w:vAlign w:val="center"/>
          </w:tcPr>
          <w:p w14:paraId="34B02FD0" w14:textId="77777777" w:rsidR="00E80A38" w:rsidRPr="007669E3" w:rsidRDefault="00E80A38" w:rsidP="00E80A38">
            <w:pPr>
              <w:jc w:val="center"/>
              <w:rPr>
                <w:rFonts w:ascii="Arial" w:hAnsi="Arial" w:cs="Arial"/>
                <w:sz w:val="20"/>
              </w:rPr>
            </w:pPr>
            <w:r w:rsidRPr="007669E3">
              <w:rPr>
                <w:rFonts w:ascii="Arial" w:hAnsi="Arial" w:cs="Arial"/>
                <w:sz w:val="20"/>
              </w:rPr>
              <w:t>M03</w:t>
            </w:r>
          </w:p>
        </w:tc>
        <w:tc>
          <w:tcPr>
            <w:tcW w:w="3403" w:type="dxa"/>
            <w:tcBorders>
              <w:top w:val="nil"/>
              <w:left w:val="nil"/>
              <w:bottom w:val="single" w:sz="4" w:space="0" w:color="auto"/>
              <w:right w:val="single" w:sz="4" w:space="0" w:color="auto"/>
            </w:tcBorders>
            <w:vAlign w:val="center"/>
          </w:tcPr>
          <w:p w14:paraId="34B02FD1" w14:textId="2E98CD96" w:rsidR="00E80A38" w:rsidRPr="007669E3" w:rsidRDefault="00E80A38" w:rsidP="00E80A38">
            <w:pPr>
              <w:rPr>
                <w:rFonts w:ascii="Arial" w:hAnsi="Arial" w:cs="Arial"/>
                <w:sz w:val="20"/>
              </w:rPr>
            </w:pPr>
            <w:r w:rsidRPr="007669E3">
              <w:rPr>
                <w:rFonts w:ascii="Arial" w:hAnsi="Arial" w:cs="Arial"/>
                <w:sz w:val="20"/>
              </w:rPr>
              <w:t>A hitelintézetek statisztikai mérlegének részletezése – hitelek, hitel jellegű követelések és egyes egyéb eszközök – nem pénzügyi vállalatok, háztartások és háztartásokat segítő nonprofit intézmények</w:t>
            </w:r>
          </w:p>
        </w:tc>
        <w:tc>
          <w:tcPr>
            <w:tcW w:w="3118" w:type="dxa"/>
            <w:tcBorders>
              <w:top w:val="nil"/>
              <w:left w:val="nil"/>
              <w:bottom w:val="single" w:sz="4" w:space="0" w:color="auto"/>
              <w:right w:val="single" w:sz="4" w:space="0" w:color="auto"/>
            </w:tcBorders>
            <w:vAlign w:val="center"/>
          </w:tcPr>
          <w:p w14:paraId="34B02FD2" w14:textId="77777777" w:rsidR="00E80A38" w:rsidRPr="007669E3" w:rsidRDefault="00E80A38" w:rsidP="00E80A38">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D3"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D4" w14:textId="3B53A490" w:rsidR="00E80A38" w:rsidRPr="007669E3" w:rsidRDefault="00E80A38" w:rsidP="00E80A38">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D5" w14:textId="77777777" w:rsidR="00E80A38" w:rsidRPr="007669E3" w:rsidRDefault="00E80A38" w:rsidP="00E80A38">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D6" w14:textId="51E70B35" w:rsidR="00E80A38" w:rsidRPr="007669E3" w:rsidRDefault="00E80A38" w:rsidP="00E80A38">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E80A38" w:rsidRPr="007669E3" w14:paraId="34B02FE0"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D8" w14:textId="202EDB8C" w:rsidR="00E80A38" w:rsidRPr="007669E3" w:rsidRDefault="00E80A38" w:rsidP="00E80A38">
            <w:pPr>
              <w:jc w:val="center"/>
              <w:rPr>
                <w:rFonts w:ascii="Arial" w:hAnsi="Arial" w:cs="Arial"/>
                <w:sz w:val="20"/>
              </w:rPr>
            </w:pPr>
            <w:r>
              <w:rPr>
                <w:rFonts w:ascii="Arial" w:hAnsi="Arial" w:cs="Arial"/>
                <w:color w:val="000000"/>
                <w:sz w:val="20"/>
              </w:rPr>
              <w:t>72</w:t>
            </w:r>
          </w:p>
        </w:tc>
        <w:tc>
          <w:tcPr>
            <w:tcW w:w="1276" w:type="dxa"/>
            <w:tcBorders>
              <w:top w:val="nil"/>
              <w:left w:val="single" w:sz="4" w:space="0" w:color="auto"/>
              <w:bottom w:val="single" w:sz="4" w:space="0" w:color="auto"/>
              <w:right w:val="single" w:sz="4" w:space="0" w:color="auto"/>
            </w:tcBorders>
            <w:vAlign w:val="center"/>
          </w:tcPr>
          <w:p w14:paraId="34B02FD9" w14:textId="77777777" w:rsidR="00E80A38" w:rsidRPr="007669E3" w:rsidRDefault="00E80A38" w:rsidP="00E80A38">
            <w:pPr>
              <w:jc w:val="center"/>
              <w:rPr>
                <w:rFonts w:ascii="Arial" w:hAnsi="Arial" w:cs="Arial"/>
                <w:sz w:val="20"/>
              </w:rPr>
            </w:pPr>
            <w:r w:rsidRPr="007669E3">
              <w:rPr>
                <w:rFonts w:ascii="Arial" w:hAnsi="Arial" w:cs="Arial"/>
                <w:sz w:val="20"/>
              </w:rPr>
              <w:t>M04</w:t>
            </w:r>
          </w:p>
        </w:tc>
        <w:tc>
          <w:tcPr>
            <w:tcW w:w="3403" w:type="dxa"/>
            <w:tcBorders>
              <w:top w:val="nil"/>
              <w:left w:val="nil"/>
              <w:bottom w:val="single" w:sz="4" w:space="0" w:color="auto"/>
              <w:right w:val="single" w:sz="4" w:space="0" w:color="auto"/>
            </w:tcBorders>
            <w:vAlign w:val="center"/>
          </w:tcPr>
          <w:p w14:paraId="34B02FDA" w14:textId="5E243882" w:rsidR="00E80A38" w:rsidRPr="007669E3" w:rsidRDefault="00E80A38" w:rsidP="00E80A38">
            <w:pPr>
              <w:rPr>
                <w:rFonts w:ascii="Arial" w:hAnsi="Arial" w:cs="Arial"/>
                <w:sz w:val="20"/>
              </w:rPr>
            </w:pPr>
            <w:r w:rsidRPr="007669E3">
              <w:rPr>
                <w:rFonts w:ascii="Arial" w:hAnsi="Arial" w:cs="Arial"/>
                <w:sz w:val="20"/>
              </w:rPr>
              <w:t>A hitelintézetek statisztikai mérlegének részletezése – betétek, betét jellegű kötelezettségek és egyes egyéb források</w:t>
            </w:r>
          </w:p>
        </w:tc>
        <w:tc>
          <w:tcPr>
            <w:tcW w:w="3118" w:type="dxa"/>
            <w:tcBorders>
              <w:top w:val="nil"/>
              <w:left w:val="nil"/>
              <w:bottom w:val="single" w:sz="4" w:space="0" w:color="auto"/>
              <w:right w:val="single" w:sz="4" w:space="0" w:color="auto"/>
            </w:tcBorders>
            <w:vAlign w:val="center"/>
          </w:tcPr>
          <w:p w14:paraId="34B02FDB" w14:textId="77777777" w:rsidR="00E80A38" w:rsidRPr="007669E3" w:rsidRDefault="00E80A38" w:rsidP="00E80A38">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DC"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DD" w14:textId="3FEB2EE8" w:rsidR="00E80A38" w:rsidRPr="007669E3" w:rsidRDefault="00E80A38" w:rsidP="00E80A38">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DE" w14:textId="77777777" w:rsidR="00E80A38" w:rsidRPr="007669E3" w:rsidRDefault="00E80A38" w:rsidP="00E80A38">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DF" w14:textId="0549F188" w:rsidR="00E80A38" w:rsidRPr="007669E3" w:rsidRDefault="00E80A38" w:rsidP="00E80A38">
            <w:pPr>
              <w:jc w:val="center"/>
              <w:rPr>
                <w:rFonts w:ascii="Arial" w:hAnsi="Arial" w:cs="Arial"/>
                <w:sz w:val="20"/>
              </w:rPr>
            </w:pPr>
            <w:r w:rsidRPr="007669E3">
              <w:rPr>
                <w:rFonts w:ascii="Arial" w:hAnsi="Arial" w:cs="Arial"/>
                <w:sz w:val="20"/>
              </w:rPr>
              <w:t xml:space="preserve"> 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E80A38" w:rsidRPr="007669E3" w14:paraId="34B02FE9" w14:textId="77777777" w:rsidTr="001A4757">
        <w:trPr>
          <w:cantSplit/>
          <w:trHeight w:val="3163"/>
          <w:jc w:val="center"/>
        </w:trPr>
        <w:tc>
          <w:tcPr>
            <w:tcW w:w="704" w:type="dxa"/>
            <w:tcBorders>
              <w:top w:val="nil"/>
              <w:left w:val="single" w:sz="4" w:space="0" w:color="auto"/>
              <w:bottom w:val="single" w:sz="4" w:space="0" w:color="auto"/>
              <w:right w:val="single" w:sz="4" w:space="0" w:color="auto"/>
            </w:tcBorders>
            <w:vAlign w:val="center"/>
          </w:tcPr>
          <w:p w14:paraId="34B02FE1" w14:textId="1F6F6598" w:rsidR="00E80A38" w:rsidRPr="007669E3" w:rsidRDefault="00E80A38" w:rsidP="00E80A38">
            <w:pPr>
              <w:jc w:val="center"/>
              <w:rPr>
                <w:rFonts w:ascii="Arial" w:hAnsi="Arial" w:cs="Arial"/>
                <w:sz w:val="20"/>
              </w:rPr>
            </w:pPr>
            <w:r>
              <w:rPr>
                <w:rFonts w:ascii="Arial" w:hAnsi="Arial" w:cs="Arial"/>
                <w:color w:val="000000"/>
                <w:sz w:val="20"/>
              </w:rPr>
              <w:lastRenderedPageBreak/>
              <w:t>73</w:t>
            </w:r>
          </w:p>
        </w:tc>
        <w:tc>
          <w:tcPr>
            <w:tcW w:w="1276" w:type="dxa"/>
            <w:tcBorders>
              <w:top w:val="nil"/>
              <w:left w:val="single" w:sz="4" w:space="0" w:color="auto"/>
              <w:bottom w:val="single" w:sz="4" w:space="0" w:color="auto"/>
              <w:right w:val="single" w:sz="4" w:space="0" w:color="auto"/>
            </w:tcBorders>
            <w:vAlign w:val="center"/>
          </w:tcPr>
          <w:p w14:paraId="34B02FE2" w14:textId="77777777" w:rsidR="00E80A38" w:rsidRPr="007669E3" w:rsidRDefault="00E80A38" w:rsidP="00E80A38">
            <w:pPr>
              <w:jc w:val="center"/>
              <w:rPr>
                <w:rFonts w:ascii="Arial" w:hAnsi="Arial" w:cs="Arial"/>
                <w:sz w:val="20"/>
              </w:rPr>
            </w:pPr>
            <w:r w:rsidRPr="007669E3">
              <w:rPr>
                <w:rFonts w:ascii="Arial" w:hAnsi="Arial" w:cs="Arial"/>
                <w:sz w:val="20"/>
              </w:rPr>
              <w:t>M05</w:t>
            </w:r>
          </w:p>
        </w:tc>
        <w:tc>
          <w:tcPr>
            <w:tcW w:w="3403" w:type="dxa"/>
            <w:tcBorders>
              <w:top w:val="nil"/>
              <w:left w:val="nil"/>
              <w:bottom w:val="single" w:sz="4" w:space="0" w:color="auto"/>
              <w:right w:val="single" w:sz="4" w:space="0" w:color="auto"/>
            </w:tcBorders>
            <w:vAlign w:val="center"/>
          </w:tcPr>
          <w:p w14:paraId="34B02FE3" w14:textId="0EC0DCF0" w:rsidR="00E80A38" w:rsidRPr="007669E3" w:rsidRDefault="00E80A38" w:rsidP="00E80A38">
            <w:pPr>
              <w:rPr>
                <w:rFonts w:ascii="Arial" w:hAnsi="Arial" w:cs="Arial"/>
                <w:sz w:val="20"/>
              </w:rPr>
            </w:pPr>
            <w:r w:rsidRPr="007669E3">
              <w:rPr>
                <w:rFonts w:ascii="Arial" w:hAnsi="Arial" w:cs="Arial"/>
                <w:sz w:val="20"/>
              </w:rPr>
              <w:t>A hitelintézetek statisztikai mérlegének részletezése – derivatívák</w:t>
            </w:r>
          </w:p>
        </w:tc>
        <w:tc>
          <w:tcPr>
            <w:tcW w:w="3118" w:type="dxa"/>
            <w:tcBorders>
              <w:top w:val="nil"/>
              <w:left w:val="nil"/>
              <w:bottom w:val="single" w:sz="4" w:space="0" w:color="auto"/>
              <w:right w:val="single" w:sz="4" w:space="0" w:color="auto"/>
            </w:tcBorders>
            <w:vAlign w:val="center"/>
          </w:tcPr>
          <w:p w14:paraId="34B02FE4" w14:textId="77777777" w:rsidR="00E80A38" w:rsidRPr="007669E3" w:rsidRDefault="00E80A38" w:rsidP="00E80A38">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E5"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E6" w14:textId="2E0D6AD8" w:rsidR="00E80A38" w:rsidRPr="007669E3" w:rsidRDefault="00E80A38" w:rsidP="00E80A38">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E7" w14:textId="77777777" w:rsidR="00E80A38" w:rsidRPr="007669E3" w:rsidRDefault="00E80A38" w:rsidP="00E80A38">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E8" w14:textId="3EC756FB" w:rsidR="00E80A38" w:rsidRPr="007669E3" w:rsidRDefault="00E80A38" w:rsidP="00E80A38">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E80A38" w:rsidRPr="00F83245" w14:paraId="0CA133FC" w14:textId="77777777" w:rsidTr="001A4757">
        <w:trPr>
          <w:cantSplit/>
          <w:trHeight w:val="1893"/>
          <w:jc w:val="center"/>
        </w:trPr>
        <w:tc>
          <w:tcPr>
            <w:tcW w:w="704" w:type="dxa"/>
            <w:tcBorders>
              <w:top w:val="nil"/>
              <w:left w:val="single" w:sz="4" w:space="0" w:color="auto"/>
              <w:bottom w:val="single" w:sz="4" w:space="0" w:color="auto"/>
              <w:right w:val="single" w:sz="4" w:space="0" w:color="auto"/>
            </w:tcBorders>
            <w:vAlign w:val="center"/>
          </w:tcPr>
          <w:p w14:paraId="17815D91" w14:textId="0F99477F" w:rsidR="00E80A38" w:rsidRPr="007669E3" w:rsidRDefault="00E80A38" w:rsidP="00E80A38">
            <w:pPr>
              <w:jc w:val="center"/>
              <w:rPr>
                <w:rFonts w:ascii="Arial" w:hAnsi="Arial" w:cs="Arial"/>
                <w:color w:val="000000"/>
                <w:sz w:val="20"/>
              </w:rPr>
            </w:pPr>
            <w:r>
              <w:rPr>
                <w:rFonts w:ascii="Arial" w:hAnsi="Arial" w:cs="Arial"/>
                <w:color w:val="000000"/>
                <w:sz w:val="20"/>
              </w:rPr>
              <w:t>74</w:t>
            </w:r>
          </w:p>
        </w:tc>
        <w:tc>
          <w:tcPr>
            <w:tcW w:w="1276" w:type="dxa"/>
            <w:tcBorders>
              <w:top w:val="nil"/>
              <w:left w:val="single" w:sz="4" w:space="0" w:color="auto"/>
              <w:bottom w:val="single" w:sz="4" w:space="0" w:color="auto"/>
              <w:right w:val="single" w:sz="4" w:space="0" w:color="auto"/>
            </w:tcBorders>
            <w:vAlign w:val="center"/>
          </w:tcPr>
          <w:p w14:paraId="58EF4AA2" w14:textId="77777777" w:rsidR="00E80A38" w:rsidRPr="00275854" w:rsidRDefault="00E80A38" w:rsidP="00E80A38">
            <w:pPr>
              <w:jc w:val="center"/>
              <w:rPr>
                <w:rFonts w:ascii="Arial" w:hAnsi="Arial" w:cs="Arial"/>
                <w:sz w:val="20"/>
              </w:rPr>
            </w:pPr>
            <w:r w:rsidRPr="00275854">
              <w:rPr>
                <w:rFonts w:ascii="Arial" w:hAnsi="Arial" w:cs="Arial"/>
                <w:sz w:val="20"/>
              </w:rPr>
              <w:t>M06</w:t>
            </w:r>
          </w:p>
        </w:tc>
        <w:tc>
          <w:tcPr>
            <w:tcW w:w="3403" w:type="dxa"/>
            <w:tcBorders>
              <w:top w:val="nil"/>
              <w:left w:val="nil"/>
              <w:bottom w:val="single" w:sz="4" w:space="0" w:color="auto"/>
              <w:right w:val="single" w:sz="4" w:space="0" w:color="auto"/>
            </w:tcBorders>
            <w:vAlign w:val="center"/>
          </w:tcPr>
          <w:p w14:paraId="6F0F0336" w14:textId="77777777" w:rsidR="00E80A38" w:rsidRPr="00275854" w:rsidRDefault="00E80A38" w:rsidP="00E80A38">
            <w:pPr>
              <w:rPr>
                <w:rFonts w:ascii="Arial" w:hAnsi="Arial" w:cs="Arial"/>
                <w:sz w:val="20"/>
              </w:rPr>
            </w:pPr>
            <w:r w:rsidRPr="00275854">
              <w:rPr>
                <w:rFonts w:ascii="Arial" w:hAnsi="Arial" w:cs="Arial"/>
                <w:sz w:val="20"/>
              </w:rPr>
              <w:t>A hitelintézetek statisztikai mérlegének tartalékköteles sorai, valamint az értékpapírkölcsön ügyletekhez tartozó készpénzóvadék összege – napi záróállományok</w:t>
            </w:r>
          </w:p>
        </w:tc>
        <w:tc>
          <w:tcPr>
            <w:tcW w:w="3118" w:type="dxa"/>
            <w:tcBorders>
              <w:top w:val="nil"/>
              <w:left w:val="nil"/>
              <w:bottom w:val="single" w:sz="4" w:space="0" w:color="auto"/>
              <w:right w:val="single" w:sz="4" w:space="0" w:color="auto"/>
            </w:tcBorders>
            <w:vAlign w:val="center"/>
          </w:tcPr>
          <w:p w14:paraId="2DFB3112" w14:textId="77777777" w:rsidR="00E80A38" w:rsidRPr="00275854" w:rsidRDefault="00E80A38" w:rsidP="00E80A38">
            <w:pPr>
              <w:rPr>
                <w:rFonts w:ascii="Arial" w:hAnsi="Arial" w:cs="Arial"/>
                <w:sz w:val="20"/>
              </w:rPr>
            </w:pPr>
            <w:r w:rsidRPr="00275854">
              <w:rPr>
                <w:rFonts w:ascii="Arial" w:hAnsi="Arial" w:cs="Arial"/>
                <w:sz w:val="20"/>
              </w:rPr>
              <w:t>a kötelező jegybanki tartalék kiszámításáról, illetve képzésének és elhelyezésének módjáról szóló</w:t>
            </w:r>
            <w:r w:rsidRPr="00275854">
              <w:rPr>
                <w:rFonts w:ascii="Arial" w:hAnsi="Arial" w:cs="Arial"/>
                <w:sz w:val="20"/>
              </w:rPr>
              <w:br/>
              <w:t>MNB rendelet szerinti tartalékköteles hitelintézet</w:t>
            </w:r>
          </w:p>
        </w:tc>
        <w:tc>
          <w:tcPr>
            <w:tcW w:w="1843" w:type="dxa"/>
            <w:tcBorders>
              <w:top w:val="nil"/>
              <w:left w:val="nil"/>
              <w:bottom w:val="single" w:sz="4" w:space="0" w:color="auto"/>
              <w:right w:val="single" w:sz="4" w:space="0" w:color="auto"/>
            </w:tcBorders>
            <w:vAlign w:val="center"/>
          </w:tcPr>
          <w:p w14:paraId="18963C29" w14:textId="77777777" w:rsidR="00E80A38" w:rsidRPr="00275854" w:rsidRDefault="00E80A38" w:rsidP="00E80A38">
            <w:pPr>
              <w:jc w:val="center"/>
              <w:rPr>
                <w:rFonts w:ascii="Arial" w:hAnsi="Arial" w:cs="Arial"/>
                <w:sz w:val="20"/>
              </w:rPr>
            </w:pPr>
            <w:r w:rsidRPr="00275854">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8F705AD" w14:textId="73A97BB3" w:rsidR="00E80A38" w:rsidRPr="00275854" w:rsidRDefault="00E80A38" w:rsidP="00E80A38">
            <w:pPr>
              <w:jc w:val="center"/>
              <w:rPr>
                <w:rFonts w:ascii="Arial" w:hAnsi="Arial" w:cs="Arial"/>
                <w:sz w:val="20"/>
              </w:rPr>
            </w:pPr>
            <w:r w:rsidRPr="00275854">
              <w:rPr>
                <w:rFonts w:ascii="Arial" w:hAnsi="Arial" w:cs="Arial"/>
                <w:sz w:val="20"/>
              </w:rPr>
              <w:t xml:space="preserve">elektronikus úton </w:t>
            </w:r>
            <w:r w:rsidRPr="00275854">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77A1936A" w14:textId="77777777" w:rsidR="00E80A38" w:rsidRPr="00275854" w:rsidRDefault="00E80A38" w:rsidP="00E80A38">
            <w:pPr>
              <w:rPr>
                <w:rFonts w:ascii="Arial" w:hAnsi="Arial" w:cs="Arial"/>
                <w:sz w:val="20"/>
              </w:rPr>
            </w:pPr>
            <w:r w:rsidRPr="00275854">
              <w:rPr>
                <w:rStyle w:val="highlighted"/>
                <w:rFonts w:ascii="Arial" w:hAnsi="Arial" w:cs="Arial"/>
                <w:sz w:val="20"/>
              </w:rPr>
              <w:t>tárgyidőszakot követő hónap 11. munkanap</w:t>
            </w:r>
          </w:p>
        </w:tc>
      </w:tr>
      <w:tr w:rsidR="00E80A38" w:rsidRPr="007669E3" w14:paraId="34B02FF1" w14:textId="77777777" w:rsidTr="001A4757">
        <w:trPr>
          <w:cantSplit/>
          <w:trHeight w:val="927"/>
          <w:jc w:val="center"/>
        </w:trPr>
        <w:tc>
          <w:tcPr>
            <w:tcW w:w="704" w:type="dxa"/>
            <w:tcBorders>
              <w:top w:val="nil"/>
              <w:left w:val="single" w:sz="4" w:space="0" w:color="auto"/>
              <w:bottom w:val="single" w:sz="4" w:space="0" w:color="auto"/>
              <w:right w:val="single" w:sz="4" w:space="0" w:color="auto"/>
            </w:tcBorders>
            <w:vAlign w:val="center"/>
          </w:tcPr>
          <w:p w14:paraId="34B02FEA" w14:textId="06588D5C" w:rsidR="00E80A38" w:rsidRPr="007669E3" w:rsidRDefault="00E80A38" w:rsidP="00E80A38">
            <w:pPr>
              <w:jc w:val="center"/>
              <w:rPr>
                <w:rFonts w:ascii="Arial" w:hAnsi="Arial" w:cs="Arial"/>
                <w:sz w:val="20"/>
              </w:rPr>
            </w:pPr>
            <w:r>
              <w:rPr>
                <w:rFonts w:ascii="Arial" w:hAnsi="Arial" w:cs="Arial"/>
                <w:color w:val="000000"/>
                <w:sz w:val="20"/>
              </w:rPr>
              <w:t>75</w:t>
            </w:r>
          </w:p>
        </w:tc>
        <w:tc>
          <w:tcPr>
            <w:tcW w:w="1276" w:type="dxa"/>
            <w:tcBorders>
              <w:top w:val="nil"/>
              <w:left w:val="single" w:sz="4" w:space="0" w:color="auto"/>
              <w:bottom w:val="single" w:sz="4" w:space="0" w:color="auto"/>
              <w:right w:val="single" w:sz="4" w:space="0" w:color="auto"/>
            </w:tcBorders>
            <w:vAlign w:val="center"/>
          </w:tcPr>
          <w:p w14:paraId="34B02FEB" w14:textId="77777777" w:rsidR="00E80A38" w:rsidRPr="007669E3" w:rsidRDefault="00E80A38" w:rsidP="00E80A38">
            <w:pPr>
              <w:jc w:val="center"/>
              <w:rPr>
                <w:rFonts w:ascii="Arial" w:hAnsi="Arial" w:cs="Arial"/>
                <w:sz w:val="20"/>
              </w:rPr>
            </w:pPr>
            <w:r w:rsidRPr="007669E3">
              <w:rPr>
                <w:rFonts w:ascii="Arial" w:hAnsi="Arial" w:cs="Arial"/>
                <w:sz w:val="20"/>
              </w:rPr>
              <w:t>M11</w:t>
            </w:r>
          </w:p>
        </w:tc>
        <w:tc>
          <w:tcPr>
            <w:tcW w:w="3403" w:type="dxa"/>
            <w:tcBorders>
              <w:top w:val="nil"/>
              <w:left w:val="nil"/>
              <w:bottom w:val="single" w:sz="4" w:space="0" w:color="auto"/>
              <w:right w:val="single" w:sz="4" w:space="0" w:color="auto"/>
            </w:tcBorders>
            <w:vAlign w:val="center"/>
          </w:tcPr>
          <w:p w14:paraId="34B02FEC" w14:textId="77777777" w:rsidR="00E80A38" w:rsidRPr="007669E3" w:rsidRDefault="00E80A38" w:rsidP="00E80A38">
            <w:pPr>
              <w:rPr>
                <w:rFonts w:ascii="Arial" w:hAnsi="Arial" w:cs="Arial"/>
                <w:sz w:val="20"/>
              </w:rPr>
            </w:pPr>
            <w:r w:rsidRPr="007669E3">
              <w:rPr>
                <w:rFonts w:ascii="Arial" w:hAnsi="Arial" w:cs="Arial"/>
                <w:sz w:val="20"/>
              </w:rPr>
              <w:t>A hitelintézetek statisztikai mérlege és eredménykimutatása (éves auditált adatok)</w:t>
            </w:r>
          </w:p>
        </w:tc>
        <w:tc>
          <w:tcPr>
            <w:tcW w:w="3118" w:type="dxa"/>
            <w:tcBorders>
              <w:top w:val="nil"/>
              <w:left w:val="nil"/>
              <w:bottom w:val="single" w:sz="4" w:space="0" w:color="auto"/>
              <w:right w:val="single" w:sz="4" w:space="0" w:color="auto"/>
            </w:tcBorders>
            <w:vAlign w:val="center"/>
          </w:tcPr>
          <w:p w14:paraId="34B02FED" w14:textId="77777777" w:rsidR="00E80A38" w:rsidRPr="007669E3" w:rsidRDefault="00E80A38" w:rsidP="00E80A38">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EE"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2FEF" w14:textId="52088F44" w:rsidR="00E80A38" w:rsidRPr="007669E3" w:rsidRDefault="00E80A38" w:rsidP="00E80A38">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F0" w14:textId="77777777" w:rsidR="00E80A38" w:rsidRPr="007669E3" w:rsidRDefault="00E80A38" w:rsidP="00E80A38">
            <w:pPr>
              <w:jc w:val="center"/>
              <w:rPr>
                <w:rFonts w:ascii="Arial" w:hAnsi="Arial" w:cs="Arial"/>
                <w:sz w:val="20"/>
              </w:rPr>
            </w:pPr>
            <w:r w:rsidRPr="007669E3">
              <w:rPr>
                <w:rFonts w:ascii="Arial" w:hAnsi="Arial" w:cs="Arial"/>
                <w:sz w:val="20"/>
              </w:rPr>
              <w:t>záró-közgyűlést követő 15. munkanap, de legkésőbb a tárgyévet követő év május 31.</w:t>
            </w:r>
          </w:p>
        </w:tc>
      </w:tr>
      <w:tr w:rsidR="00E80A38" w:rsidRPr="007669E3" w14:paraId="34B03023" w14:textId="77777777" w:rsidTr="001A4757">
        <w:trPr>
          <w:cantSplit/>
          <w:trHeight w:val="403"/>
          <w:jc w:val="center"/>
        </w:trPr>
        <w:tc>
          <w:tcPr>
            <w:tcW w:w="704" w:type="dxa"/>
            <w:tcBorders>
              <w:top w:val="nil"/>
              <w:left w:val="single" w:sz="4" w:space="0" w:color="auto"/>
              <w:bottom w:val="single" w:sz="4" w:space="0" w:color="auto"/>
              <w:right w:val="single" w:sz="4" w:space="0" w:color="auto"/>
            </w:tcBorders>
            <w:vAlign w:val="center"/>
          </w:tcPr>
          <w:p w14:paraId="34B0301B" w14:textId="0E33BB12" w:rsidR="00E80A38" w:rsidRPr="007669E3" w:rsidRDefault="00E80A38" w:rsidP="00E80A38">
            <w:pPr>
              <w:jc w:val="center"/>
              <w:rPr>
                <w:rFonts w:ascii="Arial" w:hAnsi="Arial" w:cs="Arial"/>
                <w:sz w:val="20"/>
              </w:rPr>
            </w:pPr>
            <w:r>
              <w:rPr>
                <w:rFonts w:ascii="Arial" w:hAnsi="Arial" w:cs="Arial"/>
                <w:color w:val="000000"/>
                <w:sz w:val="20"/>
              </w:rPr>
              <w:t>76</w:t>
            </w:r>
          </w:p>
        </w:tc>
        <w:tc>
          <w:tcPr>
            <w:tcW w:w="1276" w:type="dxa"/>
            <w:tcBorders>
              <w:top w:val="nil"/>
              <w:left w:val="single" w:sz="4" w:space="0" w:color="auto"/>
              <w:bottom w:val="single" w:sz="4" w:space="0" w:color="auto"/>
              <w:right w:val="single" w:sz="4" w:space="0" w:color="auto"/>
            </w:tcBorders>
            <w:vAlign w:val="center"/>
          </w:tcPr>
          <w:p w14:paraId="34B0301C" w14:textId="77777777" w:rsidR="00E80A38" w:rsidRPr="007669E3" w:rsidRDefault="00E80A38" w:rsidP="00E80A38">
            <w:pPr>
              <w:jc w:val="center"/>
              <w:rPr>
                <w:rFonts w:ascii="Arial" w:hAnsi="Arial" w:cs="Arial"/>
                <w:sz w:val="20"/>
              </w:rPr>
            </w:pPr>
            <w:r w:rsidRPr="007669E3">
              <w:rPr>
                <w:rFonts w:ascii="Arial" w:hAnsi="Arial" w:cs="Arial"/>
                <w:sz w:val="20"/>
              </w:rPr>
              <w:t>P03</w:t>
            </w:r>
          </w:p>
        </w:tc>
        <w:tc>
          <w:tcPr>
            <w:tcW w:w="3403" w:type="dxa"/>
            <w:tcBorders>
              <w:top w:val="nil"/>
              <w:left w:val="nil"/>
              <w:bottom w:val="single" w:sz="4" w:space="0" w:color="auto"/>
              <w:right w:val="single" w:sz="4" w:space="0" w:color="auto"/>
            </w:tcBorders>
            <w:vAlign w:val="center"/>
          </w:tcPr>
          <w:p w14:paraId="34B0301D" w14:textId="77777777" w:rsidR="00E80A38" w:rsidRPr="007669E3" w:rsidRDefault="00E80A38" w:rsidP="00E80A38">
            <w:pPr>
              <w:rPr>
                <w:rFonts w:ascii="Arial" w:hAnsi="Arial" w:cs="Arial"/>
                <w:sz w:val="20"/>
              </w:rPr>
            </w:pPr>
            <w:r w:rsidRPr="007669E3">
              <w:rPr>
                <w:rFonts w:ascii="Arial" w:hAnsi="Arial" w:cs="Arial"/>
                <w:sz w:val="20"/>
              </w:rPr>
              <w:t>Eseti felvigyázói értesítések</w:t>
            </w:r>
          </w:p>
        </w:tc>
        <w:tc>
          <w:tcPr>
            <w:tcW w:w="3118" w:type="dxa"/>
            <w:tcBorders>
              <w:top w:val="nil"/>
              <w:left w:val="nil"/>
              <w:bottom w:val="single" w:sz="4" w:space="0" w:color="auto"/>
              <w:right w:val="single" w:sz="4" w:space="0" w:color="auto"/>
            </w:tcBorders>
            <w:vAlign w:val="center"/>
          </w:tcPr>
          <w:p w14:paraId="34B0301E" w14:textId="77777777" w:rsidR="00E80A38" w:rsidRPr="007669E3" w:rsidRDefault="00E80A38" w:rsidP="00E80A38">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
          <w:p w14:paraId="34B0301F" w14:textId="77777777"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020"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21" w14:textId="2D68E6E4"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22" w14:textId="74440FC1" w:rsidR="00E80A38" w:rsidRPr="007669E3" w:rsidRDefault="00E80A38" w:rsidP="00E80A38">
            <w:pPr>
              <w:jc w:val="center"/>
              <w:rPr>
                <w:rFonts w:ascii="Arial" w:hAnsi="Arial" w:cs="Arial"/>
                <w:sz w:val="20"/>
              </w:rPr>
            </w:pPr>
            <w:r w:rsidRPr="007669E3">
              <w:rPr>
                <w:rFonts w:ascii="Arial" w:hAnsi="Arial" w:cs="Arial"/>
                <w:sz w:val="20"/>
              </w:rPr>
              <w:t>az eseményt követő munkanap</w:t>
            </w:r>
          </w:p>
        </w:tc>
      </w:tr>
      <w:tr w:rsidR="00E80A38" w:rsidRPr="007669E3" w14:paraId="34B0303F" w14:textId="77777777" w:rsidTr="001A4757">
        <w:trPr>
          <w:cantSplit/>
          <w:trHeight w:val="1395"/>
          <w:jc w:val="center"/>
        </w:trPr>
        <w:tc>
          <w:tcPr>
            <w:tcW w:w="704" w:type="dxa"/>
            <w:tcBorders>
              <w:top w:val="nil"/>
              <w:left w:val="single" w:sz="4" w:space="0" w:color="auto"/>
              <w:bottom w:val="single" w:sz="4" w:space="0" w:color="auto"/>
              <w:right w:val="single" w:sz="4" w:space="0" w:color="auto"/>
            </w:tcBorders>
            <w:vAlign w:val="center"/>
          </w:tcPr>
          <w:p w14:paraId="34B03036" w14:textId="719C614D" w:rsidR="00E80A38" w:rsidRPr="007669E3" w:rsidRDefault="00E80A38" w:rsidP="00E80A38">
            <w:pPr>
              <w:jc w:val="center"/>
              <w:rPr>
                <w:rFonts w:ascii="Arial" w:hAnsi="Arial" w:cs="Arial"/>
                <w:sz w:val="20"/>
              </w:rPr>
            </w:pPr>
            <w:r w:rsidRPr="007669E3">
              <w:rPr>
                <w:rFonts w:ascii="Arial" w:hAnsi="Arial" w:cs="Arial"/>
                <w:color w:val="000000"/>
                <w:sz w:val="20"/>
              </w:rPr>
              <w:t>7</w:t>
            </w:r>
            <w:r>
              <w:rPr>
                <w:rFonts w:ascii="Arial" w:hAnsi="Arial" w:cs="Arial"/>
                <w:color w:val="000000"/>
                <w:sz w:val="20"/>
              </w:rPr>
              <w:t>7</w:t>
            </w:r>
          </w:p>
        </w:tc>
        <w:tc>
          <w:tcPr>
            <w:tcW w:w="1276" w:type="dxa"/>
            <w:tcBorders>
              <w:top w:val="nil"/>
              <w:left w:val="single" w:sz="4" w:space="0" w:color="auto"/>
              <w:bottom w:val="single" w:sz="4" w:space="0" w:color="auto"/>
              <w:right w:val="single" w:sz="4" w:space="0" w:color="auto"/>
            </w:tcBorders>
            <w:vAlign w:val="center"/>
          </w:tcPr>
          <w:p w14:paraId="34B03037" w14:textId="77777777" w:rsidR="00E80A38" w:rsidRPr="007669E3" w:rsidRDefault="00E80A38" w:rsidP="00E80A38">
            <w:pPr>
              <w:jc w:val="center"/>
              <w:rPr>
                <w:rFonts w:ascii="Arial" w:hAnsi="Arial" w:cs="Arial"/>
                <w:sz w:val="20"/>
              </w:rPr>
            </w:pPr>
            <w:r w:rsidRPr="007669E3">
              <w:rPr>
                <w:rFonts w:ascii="Arial" w:hAnsi="Arial" w:cs="Arial"/>
                <w:sz w:val="20"/>
              </w:rPr>
              <w:t>P06</w:t>
            </w:r>
          </w:p>
        </w:tc>
        <w:tc>
          <w:tcPr>
            <w:tcW w:w="3403" w:type="dxa"/>
            <w:tcBorders>
              <w:top w:val="nil"/>
              <w:left w:val="nil"/>
              <w:bottom w:val="single" w:sz="4" w:space="0" w:color="auto"/>
              <w:right w:val="single" w:sz="4" w:space="0" w:color="auto"/>
            </w:tcBorders>
            <w:vAlign w:val="center"/>
          </w:tcPr>
          <w:p w14:paraId="34B03038" w14:textId="77777777" w:rsidR="00E80A38" w:rsidRPr="007669E3" w:rsidRDefault="00E80A38" w:rsidP="00E80A38">
            <w:pPr>
              <w:rPr>
                <w:rFonts w:ascii="Arial" w:hAnsi="Arial" w:cs="Arial"/>
                <w:sz w:val="20"/>
              </w:rPr>
            </w:pPr>
            <w:r w:rsidRPr="007669E3">
              <w:rPr>
                <w:rFonts w:ascii="Arial" w:hAnsi="Arial" w:cs="Arial"/>
                <w:sz w:val="20"/>
              </w:rPr>
              <w:t>Stressz tesztek</w:t>
            </w:r>
          </w:p>
        </w:tc>
        <w:tc>
          <w:tcPr>
            <w:tcW w:w="3118" w:type="dxa"/>
            <w:tcBorders>
              <w:top w:val="nil"/>
              <w:left w:val="nil"/>
              <w:bottom w:val="single" w:sz="4" w:space="0" w:color="auto"/>
              <w:right w:val="single" w:sz="4" w:space="0" w:color="auto"/>
            </w:tcBorders>
            <w:vAlign w:val="center"/>
          </w:tcPr>
          <w:p w14:paraId="34B03039" w14:textId="77777777" w:rsidR="00E80A38" w:rsidRPr="007669E3" w:rsidRDefault="00E80A38" w:rsidP="00E80A38">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
          <w:p w14:paraId="34B0303A" w14:textId="77777777" w:rsidR="00E80A38" w:rsidRPr="007669E3" w:rsidRDefault="00E80A38" w:rsidP="00E80A38">
            <w:pPr>
              <w:jc w:val="center"/>
              <w:rPr>
                <w:rFonts w:ascii="Arial" w:hAnsi="Arial" w:cs="Arial"/>
                <w:sz w:val="20"/>
              </w:rPr>
            </w:pPr>
            <w:r w:rsidRPr="007669E3">
              <w:rPr>
                <w:rFonts w:ascii="Arial" w:hAnsi="Arial" w:cs="Arial"/>
                <w:sz w:val="20"/>
              </w:rPr>
              <w:t>havi és eseti</w:t>
            </w:r>
          </w:p>
        </w:tc>
        <w:tc>
          <w:tcPr>
            <w:tcW w:w="2268" w:type="dxa"/>
            <w:tcBorders>
              <w:top w:val="nil"/>
              <w:left w:val="nil"/>
              <w:bottom w:val="single" w:sz="4" w:space="0" w:color="auto"/>
              <w:right w:val="single" w:sz="4" w:space="0" w:color="auto"/>
            </w:tcBorders>
            <w:vAlign w:val="center"/>
          </w:tcPr>
          <w:p w14:paraId="34B0303B"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3C" w14:textId="11BB8CF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3D" w14:textId="174DB6EB" w:rsidR="00E80A38" w:rsidRPr="007669E3" w:rsidRDefault="00E80A38" w:rsidP="00E80A38">
            <w:pPr>
              <w:jc w:val="center"/>
              <w:rPr>
                <w:rFonts w:ascii="Arial" w:hAnsi="Arial" w:cs="Arial"/>
                <w:sz w:val="20"/>
              </w:rPr>
            </w:pPr>
            <w:r w:rsidRPr="007669E3">
              <w:rPr>
                <w:rFonts w:ascii="Arial" w:hAnsi="Arial" w:cs="Arial"/>
                <w:sz w:val="20"/>
              </w:rPr>
              <w:t>havi adatszolgáltatás tekintetében: tárgyidőszakot követő hónap 10. munkanap;</w:t>
            </w:r>
          </w:p>
          <w:p w14:paraId="34B0303E" w14:textId="6848FDC6" w:rsidR="00E80A38" w:rsidRPr="007669E3" w:rsidRDefault="00E80A38" w:rsidP="00E80A38">
            <w:pPr>
              <w:jc w:val="center"/>
              <w:rPr>
                <w:rFonts w:ascii="Arial" w:hAnsi="Arial" w:cs="Arial"/>
                <w:sz w:val="20"/>
              </w:rPr>
            </w:pPr>
            <w:r w:rsidRPr="007669E3">
              <w:rPr>
                <w:rFonts w:ascii="Arial" w:hAnsi="Arial" w:cs="Arial"/>
                <w:sz w:val="20"/>
              </w:rPr>
              <w:t>eseti adatszolgáltatás tekintetében: az MNB felhívásának kézhezvételét követő 3. munkanap;</w:t>
            </w:r>
          </w:p>
        </w:tc>
      </w:tr>
      <w:tr w:rsidR="00E80A38" w:rsidRPr="007669E3" w14:paraId="47DB2C80"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1378AE7" w14:textId="76DEADA0" w:rsidR="00E80A38" w:rsidRPr="007669E3" w:rsidRDefault="00E80A38" w:rsidP="00E80A38">
            <w:pPr>
              <w:jc w:val="center"/>
              <w:rPr>
                <w:rFonts w:ascii="Arial" w:hAnsi="Arial" w:cs="Arial"/>
                <w:sz w:val="20"/>
              </w:rPr>
            </w:pPr>
            <w:r w:rsidRPr="007669E3">
              <w:rPr>
                <w:rFonts w:ascii="Arial" w:hAnsi="Arial" w:cs="Arial"/>
                <w:color w:val="000000"/>
                <w:sz w:val="20"/>
              </w:rPr>
              <w:lastRenderedPageBreak/>
              <w:t>7</w:t>
            </w:r>
            <w:r>
              <w:rPr>
                <w:rFonts w:ascii="Arial" w:hAnsi="Arial" w:cs="Arial"/>
                <w:color w:val="000000"/>
                <w:sz w:val="20"/>
              </w:rPr>
              <w:t>8</w:t>
            </w:r>
          </w:p>
        </w:tc>
        <w:tc>
          <w:tcPr>
            <w:tcW w:w="1276" w:type="dxa"/>
            <w:tcBorders>
              <w:top w:val="nil"/>
              <w:left w:val="single" w:sz="4" w:space="0" w:color="auto"/>
              <w:bottom w:val="single" w:sz="4" w:space="0" w:color="auto"/>
              <w:right w:val="single" w:sz="4" w:space="0" w:color="auto"/>
            </w:tcBorders>
            <w:vAlign w:val="center"/>
          </w:tcPr>
          <w:p w14:paraId="2AD899E9" w14:textId="0A009B3F" w:rsidR="00E80A38" w:rsidRPr="007669E3" w:rsidRDefault="00E80A38" w:rsidP="00E80A38">
            <w:pPr>
              <w:jc w:val="center"/>
              <w:rPr>
                <w:rFonts w:ascii="Arial" w:hAnsi="Arial" w:cs="Arial"/>
                <w:sz w:val="20"/>
              </w:rPr>
            </w:pPr>
            <w:r w:rsidRPr="007669E3">
              <w:rPr>
                <w:rFonts w:ascii="Arial" w:hAnsi="Arial" w:cs="Arial"/>
                <w:sz w:val="20"/>
              </w:rPr>
              <w:t>P11</w:t>
            </w:r>
          </w:p>
        </w:tc>
        <w:tc>
          <w:tcPr>
            <w:tcW w:w="3403" w:type="dxa"/>
            <w:tcBorders>
              <w:top w:val="nil"/>
              <w:left w:val="nil"/>
              <w:bottom w:val="single" w:sz="4" w:space="0" w:color="auto"/>
              <w:right w:val="single" w:sz="4" w:space="0" w:color="auto"/>
            </w:tcBorders>
            <w:vAlign w:val="center"/>
          </w:tcPr>
          <w:p w14:paraId="529538E4" w14:textId="3C6623DF" w:rsidR="00E80A38" w:rsidRPr="007669E3" w:rsidRDefault="00E80A38" w:rsidP="00E80A38">
            <w:pPr>
              <w:rPr>
                <w:rFonts w:ascii="Arial" w:hAnsi="Arial" w:cs="Arial"/>
                <w:sz w:val="20"/>
              </w:rPr>
            </w:pPr>
            <w:r w:rsidRPr="007669E3">
              <w:rPr>
                <w:rFonts w:ascii="Arial" w:hAnsi="Arial" w:cs="Arial"/>
                <w:sz w:val="20"/>
              </w:rPr>
              <w:t>Pénzforgalmi infrastruktúrák</w:t>
            </w:r>
          </w:p>
        </w:tc>
        <w:tc>
          <w:tcPr>
            <w:tcW w:w="3118" w:type="dxa"/>
            <w:tcBorders>
              <w:top w:val="nil"/>
              <w:left w:val="nil"/>
              <w:bottom w:val="single" w:sz="4" w:space="0" w:color="auto"/>
              <w:right w:val="single" w:sz="4" w:space="0" w:color="auto"/>
            </w:tcBorders>
            <w:vAlign w:val="center"/>
          </w:tcPr>
          <w:p w14:paraId="41B453FA" w14:textId="4F62234C" w:rsidR="00E80A38" w:rsidRPr="007669E3" w:rsidRDefault="00E80A38" w:rsidP="00E80A38">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bankjegykiadó automata (a továbbiakban: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3E066CCC" w14:textId="24F7BD5B"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120ABE25"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178892D2" w14:textId="412D5B8C"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6D754B6B" w14:textId="2F9EC96D"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30BBAA7F"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187FCF2" w14:textId="55413A39" w:rsidR="00E80A38" w:rsidRPr="007669E3" w:rsidRDefault="00E80A38" w:rsidP="00E80A38">
            <w:pPr>
              <w:jc w:val="center"/>
              <w:rPr>
                <w:rFonts w:ascii="Arial" w:hAnsi="Arial" w:cs="Arial"/>
                <w:color w:val="000000"/>
                <w:sz w:val="20"/>
              </w:rPr>
            </w:pPr>
            <w:r w:rsidRPr="007669E3">
              <w:rPr>
                <w:rFonts w:ascii="Arial" w:hAnsi="Arial" w:cs="Arial"/>
                <w:color w:val="000000"/>
                <w:sz w:val="20"/>
              </w:rPr>
              <w:lastRenderedPageBreak/>
              <w:t>7</w:t>
            </w:r>
            <w:r>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8FFC806" w14:textId="4B3D8C2B" w:rsidR="00E80A38" w:rsidRPr="007669E3" w:rsidRDefault="00E80A38" w:rsidP="00E80A38">
            <w:pPr>
              <w:jc w:val="center"/>
              <w:rPr>
                <w:rFonts w:ascii="Arial" w:hAnsi="Arial" w:cs="Arial"/>
                <w:sz w:val="20"/>
              </w:rPr>
            </w:pPr>
            <w:r w:rsidRPr="007669E3">
              <w:rPr>
                <w:rFonts w:ascii="Arial" w:hAnsi="Arial" w:cs="Arial"/>
                <w:sz w:val="20"/>
              </w:rPr>
              <w:t>P12</w:t>
            </w:r>
          </w:p>
        </w:tc>
        <w:tc>
          <w:tcPr>
            <w:tcW w:w="3403" w:type="dxa"/>
            <w:tcBorders>
              <w:top w:val="nil"/>
              <w:left w:val="nil"/>
              <w:bottom w:val="single" w:sz="4" w:space="0" w:color="auto"/>
              <w:right w:val="single" w:sz="4" w:space="0" w:color="auto"/>
            </w:tcBorders>
            <w:vAlign w:val="center"/>
          </w:tcPr>
          <w:p w14:paraId="47A96E8A" w14:textId="17FA9DA6" w:rsidR="00E80A38" w:rsidRPr="007669E3" w:rsidRDefault="00E80A38" w:rsidP="00E80A38">
            <w:pPr>
              <w:rPr>
                <w:rFonts w:ascii="Arial" w:hAnsi="Arial" w:cs="Arial"/>
                <w:sz w:val="20"/>
              </w:rPr>
            </w:pPr>
            <w:r w:rsidRPr="007669E3">
              <w:rPr>
                <w:rFonts w:ascii="Arial" w:hAnsi="Arial" w:cs="Arial"/>
                <w:sz w:val="20"/>
              </w:rPr>
              <w:t>Fizetési forgalomra és visszaélésre vonatkozó adatok</w:t>
            </w:r>
          </w:p>
        </w:tc>
        <w:tc>
          <w:tcPr>
            <w:tcW w:w="3118" w:type="dxa"/>
            <w:tcBorders>
              <w:top w:val="nil"/>
              <w:left w:val="nil"/>
              <w:bottom w:val="single" w:sz="4" w:space="0" w:color="auto"/>
              <w:right w:val="single" w:sz="4" w:space="0" w:color="auto"/>
            </w:tcBorders>
          </w:tcPr>
          <w:p w14:paraId="4A026E3D" w14:textId="7106EFA3" w:rsidR="00E80A38" w:rsidRPr="007669E3" w:rsidRDefault="00E80A38" w:rsidP="00E80A38">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pénzforgalmi szolgáltatást nem nyújtó elektronikuspénz-kibocsátó intézmény</w:t>
            </w:r>
            <w:r w:rsidRPr="007669E3">
              <w:rPr>
                <w:rFonts w:ascii="Arial" w:hAnsi="Arial" w:cs="Arial"/>
                <w:sz w:val="20"/>
              </w:rPr>
              <w:t>, az ezen típusú EGT-fióktelep</w:t>
            </w:r>
            <w:r>
              <w:rPr>
                <w:rFonts w:ascii="Arial" w:hAnsi="Arial" w:cs="Arial"/>
                <w:sz w:val="20"/>
              </w:rPr>
              <w:t>ek</w:t>
            </w:r>
            <w:r w:rsidRPr="007669E3">
              <w:rPr>
                <w:rFonts w:ascii="Arial" w:hAnsi="Arial" w:cs="Arial"/>
                <w:sz w:val="20"/>
              </w:rPr>
              <w:t>,</w:t>
            </w:r>
            <w:r w:rsidRPr="007669E3">
              <w:rPr>
                <w:rFonts w:ascii="Arial" w:hAnsi="Arial" w:cs="Arial"/>
              </w:rPr>
              <w:t xml:space="preserve"> </w:t>
            </w:r>
            <w:r w:rsidRPr="007669E3">
              <w:rPr>
                <w:rFonts w:ascii="Arial" w:hAnsi="Arial" w:cs="Arial"/>
                <w:sz w:val="20"/>
              </w:rPr>
              <w:t>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5A4BE649" w14:textId="60999B04"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7FDCE116"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2CCE6D57" w14:textId="57B3F3C4"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06456EE3" w14:textId="2D9B79E6"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393A867E"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2A888E2C" w14:textId="30E57B61" w:rsidR="00E80A38" w:rsidRPr="007669E3" w:rsidRDefault="00E80A38" w:rsidP="00E80A38">
            <w:pPr>
              <w:jc w:val="center"/>
              <w:rPr>
                <w:rFonts w:ascii="Arial" w:hAnsi="Arial" w:cs="Arial"/>
                <w:color w:val="000000"/>
                <w:sz w:val="20"/>
              </w:rPr>
            </w:pPr>
            <w:r>
              <w:rPr>
                <w:rFonts w:ascii="Arial" w:hAnsi="Arial" w:cs="Arial"/>
                <w:color w:val="000000"/>
                <w:sz w:val="20"/>
              </w:rPr>
              <w:lastRenderedPageBreak/>
              <w:t>80</w:t>
            </w:r>
          </w:p>
        </w:tc>
        <w:tc>
          <w:tcPr>
            <w:tcW w:w="1276" w:type="dxa"/>
            <w:tcBorders>
              <w:top w:val="nil"/>
              <w:left w:val="single" w:sz="4" w:space="0" w:color="auto"/>
              <w:bottom w:val="single" w:sz="4" w:space="0" w:color="auto"/>
              <w:right w:val="single" w:sz="4" w:space="0" w:color="auto"/>
            </w:tcBorders>
            <w:vAlign w:val="center"/>
          </w:tcPr>
          <w:p w14:paraId="53C30520" w14:textId="6573C4CC" w:rsidR="00E80A38" w:rsidRPr="007669E3" w:rsidRDefault="00E80A38" w:rsidP="00E80A38">
            <w:pPr>
              <w:jc w:val="center"/>
              <w:rPr>
                <w:rFonts w:ascii="Arial" w:hAnsi="Arial" w:cs="Arial"/>
                <w:sz w:val="20"/>
              </w:rPr>
            </w:pPr>
            <w:r w:rsidRPr="007669E3">
              <w:rPr>
                <w:rFonts w:ascii="Arial" w:hAnsi="Arial" w:cs="Arial"/>
                <w:sz w:val="20"/>
              </w:rPr>
              <w:t>P13</w:t>
            </w:r>
          </w:p>
        </w:tc>
        <w:tc>
          <w:tcPr>
            <w:tcW w:w="3403" w:type="dxa"/>
            <w:tcBorders>
              <w:top w:val="nil"/>
              <w:left w:val="nil"/>
              <w:bottom w:val="single" w:sz="4" w:space="0" w:color="auto"/>
              <w:right w:val="single" w:sz="4" w:space="0" w:color="auto"/>
            </w:tcBorders>
            <w:vAlign w:val="center"/>
          </w:tcPr>
          <w:p w14:paraId="7BA87FFA" w14:textId="75CAB305" w:rsidR="00E80A38" w:rsidRPr="007669E3" w:rsidRDefault="00E80A38" w:rsidP="00E80A38">
            <w:pPr>
              <w:rPr>
                <w:rFonts w:ascii="Arial" w:hAnsi="Arial" w:cs="Arial"/>
                <w:sz w:val="20"/>
              </w:rPr>
            </w:pPr>
            <w:r w:rsidRPr="007669E3">
              <w:rPr>
                <w:rFonts w:ascii="Arial" w:hAnsi="Arial" w:cs="Arial"/>
                <w:sz w:val="20"/>
              </w:rPr>
              <w:t>Fizetési kártyás forgalomra vonatkozó adatok</w:t>
            </w:r>
          </w:p>
        </w:tc>
        <w:tc>
          <w:tcPr>
            <w:tcW w:w="3118" w:type="dxa"/>
            <w:tcBorders>
              <w:top w:val="nil"/>
              <w:left w:val="nil"/>
              <w:bottom w:val="single" w:sz="4" w:space="0" w:color="auto"/>
              <w:right w:val="single" w:sz="4" w:space="0" w:color="auto"/>
            </w:tcBorders>
          </w:tcPr>
          <w:p w14:paraId="0A42947B" w14:textId="30D153B0" w:rsidR="00E80A38" w:rsidRPr="007669E3" w:rsidRDefault="00E80A38" w:rsidP="00E80A38">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w:t>
            </w:r>
            <w:r w:rsidRPr="007669E3">
              <w:rPr>
                <w:rFonts w:ascii="Arial" w:hAnsi="Arial" w:cs="Arial"/>
              </w:rPr>
              <w:t xml:space="preserve"> </w:t>
            </w:r>
            <w:r w:rsidRPr="007669E3">
              <w:rPr>
                <w:rFonts w:ascii="Arial" w:hAnsi="Arial" w:cs="Arial"/>
                <w:sz w:val="20"/>
              </w:rPr>
              <w:t>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3746F37F" w14:textId="40A04246"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F1B497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7F82D8C" w14:textId="34DEA330"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46F8289A" w14:textId="5C27486B"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6E899B41"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27F75644" w14:textId="0E3A715C" w:rsidR="00E80A38" w:rsidRPr="007669E3" w:rsidRDefault="00E80A38" w:rsidP="00E80A38">
            <w:pPr>
              <w:jc w:val="center"/>
              <w:rPr>
                <w:rFonts w:ascii="Arial" w:hAnsi="Arial" w:cs="Arial"/>
                <w:sz w:val="20"/>
              </w:rPr>
            </w:pPr>
            <w:r>
              <w:rPr>
                <w:rFonts w:ascii="Arial" w:hAnsi="Arial" w:cs="Arial"/>
                <w:color w:val="000000"/>
                <w:sz w:val="20"/>
              </w:rPr>
              <w:lastRenderedPageBreak/>
              <w:t>81</w:t>
            </w:r>
          </w:p>
        </w:tc>
        <w:tc>
          <w:tcPr>
            <w:tcW w:w="1276" w:type="dxa"/>
            <w:tcBorders>
              <w:top w:val="nil"/>
              <w:left w:val="single" w:sz="4" w:space="0" w:color="auto"/>
              <w:bottom w:val="single" w:sz="4" w:space="0" w:color="auto"/>
              <w:right w:val="single" w:sz="4" w:space="0" w:color="auto"/>
            </w:tcBorders>
            <w:vAlign w:val="center"/>
          </w:tcPr>
          <w:p w14:paraId="56B52AF2" w14:textId="5B0D940A" w:rsidR="00E80A38" w:rsidRPr="007669E3" w:rsidRDefault="00E80A38" w:rsidP="00E80A38">
            <w:pPr>
              <w:jc w:val="center"/>
              <w:rPr>
                <w:rFonts w:ascii="Arial" w:hAnsi="Arial" w:cs="Arial"/>
                <w:sz w:val="20"/>
              </w:rPr>
            </w:pPr>
            <w:r w:rsidRPr="007669E3">
              <w:rPr>
                <w:rFonts w:ascii="Arial" w:hAnsi="Arial" w:cs="Arial"/>
                <w:sz w:val="20"/>
              </w:rPr>
              <w:t>P14</w:t>
            </w:r>
          </w:p>
        </w:tc>
        <w:tc>
          <w:tcPr>
            <w:tcW w:w="3403" w:type="dxa"/>
            <w:tcBorders>
              <w:top w:val="nil"/>
              <w:left w:val="nil"/>
              <w:bottom w:val="single" w:sz="4" w:space="0" w:color="auto"/>
              <w:right w:val="single" w:sz="4" w:space="0" w:color="auto"/>
            </w:tcBorders>
            <w:vAlign w:val="center"/>
          </w:tcPr>
          <w:p w14:paraId="7F3D6140" w14:textId="15D244C5" w:rsidR="00E80A38" w:rsidRPr="007669E3" w:rsidRDefault="00E80A38" w:rsidP="00E80A38">
            <w:pPr>
              <w:rPr>
                <w:rFonts w:ascii="Arial" w:hAnsi="Arial" w:cs="Arial"/>
                <w:sz w:val="20"/>
              </w:rPr>
            </w:pPr>
            <w:r w:rsidRPr="007669E3">
              <w:rPr>
                <w:rFonts w:ascii="Arial" w:hAnsi="Arial" w:cs="Arial"/>
                <w:sz w:val="20"/>
              </w:rPr>
              <w:t>A fizetési kártya kibocsátói és elfogadói üzletágban felmerült kár, leírt veszteség és visszaélés adatai</w:t>
            </w:r>
          </w:p>
        </w:tc>
        <w:tc>
          <w:tcPr>
            <w:tcW w:w="3118" w:type="dxa"/>
            <w:tcBorders>
              <w:top w:val="nil"/>
              <w:left w:val="nil"/>
              <w:bottom w:val="single" w:sz="4" w:space="0" w:color="auto"/>
              <w:right w:val="single" w:sz="4" w:space="0" w:color="auto"/>
            </w:tcBorders>
          </w:tcPr>
          <w:p w14:paraId="70C8BE32" w14:textId="17255C99" w:rsidR="00E80A38" w:rsidRPr="007669E3" w:rsidRDefault="00E80A38" w:rsidP="00E80A38">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w:t>
            </w:r>
            <w:r>
              <w:rPr>
                <w:rFonts w:ascii="Arial" w:hAnsi="Arial" w:cs="Arial"/>
                <w:sz w:val="20"/>
              </w:rPr>
              <w:t>inté</w:t>
            </w:r>
            <w:r w:rsidRPr="007669E3">
              <w:rPr>
                <w:rFonts w:ascii="Arial" w:hAnsi="Arial" w:cs="Arial"/>
                <w:sz w:val="20"/>
              </w:rPr>
              <w:t>zmény,</w:t>
            </w:r>
            <w:r>
              <w:rPr>
                <w:rFonts w:ascii="Arial" w:hAnsi="Arial" w:cs="Arial"/>
                <w:sz w:val="20"/>
              </w:rPr>
              <w:t xml:space="preserve">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60357E5F" w14:textId="6A1224DC"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51CECA7"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7F3DE63D" w14:textId="51AFAF9D"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04B6A94D" w14:textId="5BF0F7EB"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4DF94A77"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3015F3DE" w14:textId="6254DF21" w:rsidR="00E80A38" w:rsidRPr="007669E3" w:rsidRDefault="00E80A38" w:rsidP="00E80A38">
            <w:pPr>
              <w:jc w:val="center"/>
              <w:rPr>
                <w:rFonts w:ascii="Arial" w:hAnsi="Arial" w:cs="Arial"/>
                <w:sz w:val="20"/>
              </w:rPr>
            </w:pPr>
            <w:r>
              <w:rPr>
                <w:rFonts w:ascii="Arial" w:hAnsi="Arial" w:cs="Arial"/>
                <w:color w:val="000000"/>
                <w:sz w:val="20"/>
              </w:rPr>
              <w:lastRenderedPageBreak/>
              <w:t>82</w:t>
            </w:r>
          </w:p>
        </w:tc>
        <w:tc>
          <w:tcPr>
            <w:tcW w:w="1276" w:type="dxa"/>
            <w:tcBorders>
              <w:top w:val="nil"/>
              <w:left w:val="single" w:sz="4" w:space="0" w:color="auto"/>
              <w:bottom w:val="single" w:sz="4" w:space="0" w:color="auto"/>
              <w:right w:val="single" w:sz="4" w:space="0" w:color="auto"/>
            </w:tcBorders>
            <w:vAlign w:val="center"/>
          </w:tcPr>
          <w:p w14:paraId="55394AD0" w14:textId="1CEFC4A4" w:rsidR="00E80A38" w:rsidRPr="007669E3" w:rsidRDefault="00E80A38" w:rsidP="00E80A38">
            <w:pPr>
              <w:jc w:val="center"/>
              <w:rPr>
                <w:rFonts w:ascii="Arial" w:hAnsi="Arial" w:cs="Arial"/>
                <w:sz w:val="20"/>
              </w:rPr>
            </w:pPr>
            <w:r w:rsidRPr="007669E3">
              <w:rPr>
                <w:rFonts w:ascii="Arial" w:hAnsi="Arial" w:cs="Arial"/>
                <w:sz w:val="20"/>
              </w:rPr>
              <w:t>P15</w:t>
            </w:r>
          </w:p>
        </w:tc>
        <w:tc>
          <w:tcPr>
            <w:tcW w:w="3403" w:type="dxa"/>
            <w:tcBorders>
              <w:top w:val="nil"/>
              <w:left w:val="nil"/>
              <w:bottom w:val="single" w:sz="4" w:space="0" w:color="auto"/>
              <w:right w:val="single" w:sz="4" w:space="0" w:color="auto"/>
            </w:tcBorders>
            <w:vAlign w:val="center"/>
          </w:tcPr>
          <w:p w14:paraId="11F7EC20" w14:textId="19FE9B55" w:rsidR="00E80A38" w:rsidRPr="007669E3" w:rsidRDefault="00E80A38" w:rsidP="00E80A38">
            <w:pPr>
              <w:rPr>
                <w:rFonts w:ascii="Arial" w:hAnsi="Arial" w:cs="Arial"/>
                <w:sz w:val="20"/>
              </w:rPr>
            </w:pPr>
            <w:r w:rsidRPr="007669E3">
              <w:rPr>
                <w:rFonts w:ascii="Arial" w:hAnsi="Arial" w:cs="Arial"/>
                <w:sz w:val="20"/>
              </w:rPr>
              <w:t>Elektronikus pénz – forgalmi és a visszaélésekre vonatkozó adatok</w:t>
            </w:r>
          </w:p>
        </w:tc>
        <w:tc>
          <w:tcPr>
            <w:tcW w:w="3118" w:type="dxa"/>
            <w:tcBorders>
              <w:top w:val="nil"/>
              <w:left w:val="nil"/>
              <w:bottom w:val="single" w:sz="4" w:space="0" w:color="auto"/>
              <w:right w:val="single" w:sz="4" w:space="0" w:color="auto"/>
            </w:tcBorders>
          </w:tcPr>
          <w:p w14:paraId="6F2A43F1" w14:textId="2561730C" w:rsidR="00E80A38" w:rsidRPr="007669E3" w:rsidRDefault="00E80A38" w:rsidP="00E80A38">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437D56DB" w14:textId="4663E310"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010ABDD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A79F563" w14:textId="1421E9ED"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3C7AB08" w14:textId="7417F67F"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7A4E668D"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414729CF" w14:textId="6D00DBCA" w:rsidR="00E80A38" w:rsidRPr="007669E3" w:rsidRDefault="00E80A38" w:rsidP="00E80A38">
            <w:pPr>
              <w:jc w:val="center"/>
              <w:rPr>
                <w:rFonts w:ascii="Arial" w:hAnsi="Arial" w:cs="Arial"/>
                <w:sz w:val="20"/>
              </w:rPr>
            </w:pPr>
            <w:r>
              <w:rPr>
                <w:rFonts w:ascii="Arial" w:hAnsi="Arial" w:cs="Arial"/>
                <w:color w:val="000000"/>
                <w:sz w:val="20"/>
              </w:rPr>
              <w:t>83</w:t>
            </w:r>
          </w:p>
        </w:tc>
        <w:tc>
          <w:tcPr>
            <w:tcW w:w="1276" w:type="dxa"/>
            <w:tcBorders>
              <w:top w:val="nil"/>
              <w:left w:val="single" w:sz="4" w:space="0" w:color="auto"/>
              <w:bottom w:val="single" w:sz="4" w:space="0" w:color="auto"/>
              <w:right w:val="single" w:sz="4" w:space="0" w:color="auto"/>
            </w:tcBorders>
            <w:vAlign w:val="center"/>
          </w:tcPr>
          <w:p w14:paraId="621BD053" w14:textId="38CFFB87" w:rsidR="00E80A38" w:rsidRPr="007669E3" w:rsidRDefault="00E80A38" w:rsidP="00E80A38">
            <w:pPr>
              <w:jc w:val="center"/>
              <w:rPr>
                <w:rFonts w:ascii="Arial" w:hAnsi="Arial" w:cs="Arial"/>
                <w:sz w:val="20"/>
              </w:rPr>
            </w:pPr>
            <w:r w:rsidRPr="007669E3">
              <w:rPr>
                <w:rFonts w:ascii="Arial" w:hAnsi="Arial" w:cs="Arial"/>
                <w:sz w:val="20"/>
              </w:rPr>
              <w:t>P23</w:t>
            </w:r>
          </w:p>
        </w:tc>
        <w:tc>
          <w:tcPr>
            <w:tcW w:w="3403" w:type="dxa"/>
            <w:tcBorders>
              <w:top w:val="nil"/>
              <w:left w:val="nil"/>
              <w:bottom w:val="single" w:sz="4" w:space="0" w:color="auto"/>
              <w:right w:val="single" w:sz="4" w:space="0" w:color="auto"/>
            </w:tcBorders>
            <w:vAlign w:val="center"/>
          </w:tcPr>
          <w:p w14:paraId="6013F018" w14:textId="0C28EE5B" w:rsidR="00E80A38" w:rsidRPr="007669E3" w:rsidRDefault="00E80A38" w:rsidP="00E80A38">
            <w:pPr>
              <w:rPr>
                <w:rFonts w:ascii="Arial" w:hAnsi="Arial" w:cs="Arial"/>
                <w:sz w:val="20"/>
              </w:rPr>
            </w:pPr>
            <w:r w:rsidRPr="007669E3">
              <w:rPr>
                <w:rFonts w:ascii="Arial" w:hAnsi="Arial" w:cs="Arial"/>
                <w:sz w:val="20"/>
              </w:rPr>
              <w:t>Kimutatás a helyi bankjegyfeldolgozásról és bankjegyforgalmazásról</w:t>
            </w:r>
          </w:p>
        </w:tc>
        <w:tc>
          <w:tcPr>
            <w:tcW w:w="3118" w:type="dxa"/>
            <w:tcBorders>
              <w:top w:val="nil"/>
              <w:left w:val="nil"/>
              <w:bottom w:val="single" w:sz="4" w:space="0" w:color="auto"/>
              <w:right w:val="single" w:sz="4" w:space="0" w:color="auto"/>
            </w:tcBorders>
            <w:vAlign w:val="center"/>
          </w:tcPr>
          <w:p w14:paraId="77EEB0CB" w14:textId="71002D92" w:rsidR="00E80A38" w:rsidRPr="007669E3" w:rsidRDefault="00E80A38" w:rsidP="00E80A38">
            <w:pPr>
              <w:rPr>
                <w:rFonts w:ascii="Arial" w:hAnsi="Arial" w:cs="Arial"/>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
          <w:p w14:paraId="1B01410D" w14:textId="66B348E4"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59C12DC4"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1A295961" w14:textId="6305A8D2"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F56A6EB" w14:textId="4BC2D132" w:rsidR="00E80A38" w:rsidRPr="007669E3" w:rsidRDefault="00E80A38" w:rsidP="00E80A38">
            <w:pPr>
              <w:jc w:val="center"/>
              <w:rPr>
                <w:rFonts w:ascii="Arial" w:hAnsi="Arial" w:cs="Arial"/>
                <w:sz w:val="20"/>
              </w:rPr>
            </w:pPr>
            <w:r w:rsidRPr="007669E3">
              <w:rPr>
                <w:rFonts w:ascii="Arial" w:hAnsi="Arial" w:cs="Arial"/>
                <w:sz w:val="20"/>
              </w:rPr>
              <w:t>tárgyidőszakot</w:t>
            </w:r>
            <w:r>
              <w:rPr>
                <w:rFonts w:ascii="Arial" w:hAnsi="Arial" w:cs="Arial"/>
                <w:sz w:val="20"/>
              </w:rPr>
              <w:t xml:space="preserve"> </w:t>
            </w:r>
            <w:r w:rsidRPr="007669E3">
              <w:rPr>
                <w:rFonts w:ascii="Arial" w:hAnsi="Arial" w:cs="Arial"/>
                <w:sz w:val="20"/>
              </w:rPr>
              <w:t xml:space="preserve">követő hónap 10. </w:t>
            </w:r>
            <w:r>
              <w:rPr>
                <w:rFonts w:ascii="Arial" w:hAnsi="Arial" w:cs="Arial"/>
                <w:sz w:val="20"/>
              </w:rPr>
              <w:t>munkanap</w:t>
            </w:r>
          </w:p>
        </w:tc>
      </w:tr>
      <w:tr w:rsidR="00E80A38" w:rsidRPr="007669E3" w14:paraId="1CAD442A" w14:textId="77777777" w:rsidTr="001A4757">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09D8EEFF" w14:textId="54FCB650" w:rsidR="00E80A38" w:rsidRPr="007669E3" w:rsidRDefault="00E80A38" w:rsidP="00E80A38">
            <w:pPr>
              <w:jc w:val="center"/>
              <w:rPr>
                <w:rFonts w:ascii="Arial" w:hAnsi="Arial" w:cs="Arial"/>
                <w:color w:val="000000"/>
                <w:sz w:val="20"/>
              </w:rPr>
            </w:pPr>
            <w:r>
              <w:rPr>
                <w:rFonts w:ascii="Arial" w:hAnsi="Arial" w:cs="Arial"/>
                <w:color w:val="000000"/>
                <w:sz w:val="20"/>
              </w:rPr>
              <w:t>84</w:t>
            </w:r>
          </w:p>
        </w:tc>
        <w:tc>
          <w:tcPr>
            <w:tcW w:w="1276" w:type="dxa"/>
            <w:tcBorders>
              <w:top w:val="nil"/>
              <w:left w:val="single" w:sz="4" w:space="0" w:color="auto"/>
              <w:bottom w:val="single" w:sz="4" w:space="0" w:color="auto"/>
              <w:right w:val="single" w:sz="4" w:space="0" w:color="auto"/>
            </w:tcBorders>
            <w:vAlign w:val="center"/>
          </w:tcPr>
          <w:p w14:paraId="625554CC" w14:textId="6FEBBA56" w:rsidR="00E80A38" w:rsidRPr="007669E3" w:rsidRDefault="00E80A38" w:rsidP="00E80A38">
            <w:pPr>
              <w:jc w:val="center"/>
              <w:rPr>
                <w:rFonts w:ascii="Arial" w:hAnsi="Arial" w:cs="Arial"/>
                <w:sz w:val="20"/>
              </w:rPr>
            </w:pPr>
            <w:r>
              <w:rPr>
                <w:rFonts w:ascii="Arial" w:hAnsi="Arial" w:cs="Arial"/>
                <w:sz w:val="20"/>
              </w:rPr>
              <w:t>P24</w:t>
            </w:r>
          </w:p>
        </w:tc>
        <w:tc>
          <w:tcPr>
            <w:tcW w:w="3403" w:type="dxa"/>
            <w:tcBorders>
              <w:top w:val="nil"/>
              <w:left w:val="nil"/>
              <w:bottom w:val="single" w:sz="4" w:space="0" w:color="auto"/>
              <w:right w:val="single" w:sz="4" w:space="0" w:color="auto"/>
            </w:tcBorders>
            <w:vAlign w:val="center"/>
          </w:tcPr>
          <w:p w14:paraId="7EA2FDBB" w14:textId="30F0039B" w:rsidR="00E80A38" w:rsidRPr="007669E3" w:rsidRDefault="00E80A38" w:rsidP="00E80A38">
            <w:pPr>
              <w:rPr>
                <w:rFonts w:ascii="Arial" w:hAnsi="Arial" w:cs="Arial"/>
                <w:sz w:val="20"/>
              </w:rPr>
            </w:pPr>
            <w:r>
              <w:rPr>
                <w:rFonts w:ascii="Arial" w:hAnsi="Arial" w:cs="Arial"/>
                <w:sz w:val="20"/>
              </w:rPr>
              <w:t>Napi forint készpénzforgalmi jelentés</w:t>
            </w:r>
          </w:p>
        </w:tc>
        <w:tc>
          <w:tcPr>
            <w:tcW w:w="3118" w:type="dxa"/>
            <w:tcBorders>
              <w:top w:val="nil"/>
              <w:left w:val="nil"/>
              <w:bottom w:val="single" w:sz="4" w:space="0" w:color="auto"/>
              <w:right w:val="single" w:sz="4" w:space="0" w:color="auto"/>
            </w:tcBorders>
            <w:vAlign w:val="center"/>
          </w:tcPr>
          <w:p w14:paraId="4DECF727" w14:textId="4ACC6489" w:rsidR="00E80A38" w:rsidRPr="007669E3" w:rsidRDefault="00E80A38" w:rsidP="00E80A38">
            <w:pPr>
              <w:rPr>
                <w:rFonts w:ascii="Arial" w:hAnsi="Arial" w:cs="Arial"/>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
          <w:p w14:paraId="16D275B4" w14:textId="6D3FF985" w:rsidR="00E80A38" w:rsidRPr="007669E3" w:rsidRDefault="00E80A38" w:rsidP="00E80A38">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18DEEB9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22FA2866" w14:textId="3B010BAC"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1EC98C2" w14:textId="3C17F8B1" w:rsidR="00E80A38" w:rsidRPr="007669E3" w:rsidRDefault="00E80A38" w:rsidP="00E80A38">
            <w:pPr>
              <w:jc w:val="center"/>
              <w:rPr>
                <w:rFonts w:ascii="Arial" w:hAnsi="Arial" w:cs="Arial"/>
                <w:sz w:val="20"/>
              </w:rPr>
            </w:pPr>
            <w:r>
              <w:rPr>
                <w:rFonts w:ascii="Arial" w:hAnsi="Arial" w:cs="Arial"/>
                <w:sz w:val="20"/>
              </w:rPr>
              <w:t>tárgynapot követő második munkanap 12 óra</w:t>
            </w:r>
          </w:p>
        </w:tc>
      </w:tr>
      <w:tr w:rsidR="00E80A38" w:rsidRPr="007669E3" w14:paraId="34B03063" w14:textId="77777777" w:rsidTr="001A4757">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34B0305B" w14:textId="7EAC6AA6" w:rsidR="00E80A38" w:rsidRPr="007669E3" w:rsidRDefault="00E80A38" w:rsidP="00E80A38">
            <w:pPr>
              <w:jc w:val="center"/>
              <w:rPr>
                <w:rFonts w:ascii="Arial" w:hAnsi="Arial" w:cs="Arial"/>
                <w:sz w:val="20"/>
              </w:rPr>
            </w:pPr>
            <w:r>
              <w:rPr>
                <w:rFonts w:ascii="Arial" w:hAnsi="Arial" w:cs="Arial"/>
                <w:color w:val="000000"/>
                <w:sz w:val="20"/>
              </w:rPr>
              <w:t>85</w:t>
            </w:r>
          </w:p>
        </w:tc>
        <w:tc>
          <w:tcPr>
            <w:tcW w:w="1276" w:type="dxa"/>
            <w:tcBorders>
              <w:top w:val="nil"/>
              <w:left w:val="single" w:sz="4" w:space="0" w:color="auto"/>
              <w:bottom w:val="single" w:sz="4" w:space="0" w:color="auto"/>
              <w:right w:val="single" w:sz="4" w:space="0" w:color="auto"/>
            </w:tcBorders>
            <w:vAlign w:val="center"/>
          </w:tcPr>
          <w:p w14:paraId="34B0305C" w14:textId="77777777" w:rsidR="00E80A38" w:rsidRPr="007669E3" w:rsidRDefault="00E80A38" w:rsidP="00E80A38">
            <w:pPr>
              <w:jc w:val="center"/>
              <w:rPr>
                <w:rFonts w:ascii="Arial" w:hAnsi="Arial" w:cs="Arial"/>
                <w:sz w:val="20"/>
              </w:rPr>
            </w:pPr>
            <w:r w:rsidRPr="007669E3">
              <w:rPr>
                <w:rFonts w:ascii="Arial" w:hAnsi="Arial" w:cs="Arial"/>
                <w:sz w:val="20"/>
              </w:rPr>
              <w:t>P26</w:t>
            </w:r>
          </w:p>
        </w:tc>
        <w:tc>
          <w:tcPr>
            <w:tcW w:w="3403" w:type="dxa"/>
            <w:tcBorders>
              <w:top w:val="nil"/>
              <w:left w:val="nil"/>
              <w:bottom w:val="single" w:sz="4" w:space="0" w:color="auto"/>
              <w:right w:val="single" w:sz="4" w:space="0" w:color="auto"/>
            </w:tcBorders>
            <w:vAlign w:val="center"/>
          </w:tcPr>
          <w:p w14:paraId="34B0305D" w14:textId="77777777" w:rsidR="00E80A38" w:rsidRPr="007669E3" w:rsidRDefault="00E80A38" w:rsidP="00E80A38">
            <w:pPr>
              <w:rPr>
                <w:rFonts w:ascii="Arial" w:hAnsi="Arial" w:cs="Arial"/>
                <w:sz w:val="20"/>
              </w:rPr>
            </w:pPr>
            <w:r w:rsidRPr="007669E3">
              <w:rPr>
                <w:rFonts w:ascii="Arial" w:hAnsi="Arial" w:cs="Arial"/>
                <w:sz w:val="20"/>
              </w:rPr>
              <w:t>Kimutatás a pénzfeldolgozási tevékenységről</w:t>
            </w:r>
          </w:p>
        </w:tc>
        <w:tc>
          <w:tcPr>
            <w:tcW w:w="3118" w:type="dxa"/>
            <w:tcBorders>
              <w:top w:val="nil"/>
              <w:left w:val="nil"/>
              <w:bottom w:val="single" w:sz="4" w:space="0" w:color="auto"/>
              <w:right w:val="single" w:sz="4" w:space="0" w:color="auto"/>
            </w:tcBorders>
            <w:vAlign w:val="center"/>
          </w:tcPr>
          <w:p w14:paraId="34B0305E" w14:textId="77777777" w:rsidR="00E80A38" w:rsidRPr="007669E3" w:rsidRDefault="00E80A38" w:rsidP="00E80A38">
            <w:pPr>
              <w:rPr>
                <w:rFonts w:ascii="Arial" w:hAnsi="Arial" w:cs="Arial"/>
                <w:sz w:val="20"/>
              </w:rPr>
            </w:pPr>
            <w:r w:rsidRPr="007669E3">
              <w:rPr>
                <w:rFonts w:ascii="Arial" w:hAnsi="Arial" w:cs="Arial"/>
                <w:sz w:val="20"/>
              </w:rPr>
              <w:t>pénzfeldolgozási tevékenység végzésére vonatkozó engedéllyel rendelkező szervezet és kijelölt hitelintézet</w:t>
            </w:r>
          </w:p>
        </w:tc>
        <w:tc>
          <w:tcPr>
            <w:tcW w:w="1843" w:type="dxa"/>
            <w:tcBorders>
              <w:top w:val="nil"/>
              <w:left w:val="nil"/>
              <w:bottom w:val="single" w:sz="4" w:space="0" w:color="auto"/>
              <w:right w:val="single" w:sz="4" w:space="0" w:color="auto"/>
            </w:tcBorders>
            <w:vAlign w:val="center"/>
          </w:tcPr>
          <w:p w14:paraId="34B0305F"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60"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61" w14:textId="0A242301"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62"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07E" w14:textId="77777777" w:rsidTr="001A4757">
        <w:trPr>
          <w:cantSplit/>
          <w:trHeight w:val="1093"/>
          <w:jc w:val="center"/>
        </w:trPr>
        <w:tc>
          <w:tcPr>
            <w:tcW w:w="704" w:type="dxa"/>
            <w:tcBorders>
              <w:top w:val="nil"/>
              <w:left w:val="single" w:sz="4" w:space="0" w:color="auto"/>
              <w:bottom w:val="single" w:sz="4" w:space="0" w:color="auto"/>
              <w:right w:val="single" w:sz="4" w:space="0" w:color="auto"/>
            </w:tcBorders>
            <w:vAlign w:val="center"/>
          </w:tcPr>
          <w:p w14:paraId="34B03076" w14:textId="53FB4651" w:rsidR="00E80A38" w:rsidRPr="007669E3" w:rsidRDefault="00E80A38" w:rsidP="00E80A38">
            <w:pPr>
              <w:jc w:val="center"/>
              <w:rPr>
                <w:rFonts w:ascii="Arial" w:hAnsi="Arial" w:cs="Arial"/>
                <w:sz w:val="20"/>
              </w:rPr>
            </w:pPr>
            <w:r>
              <w:rPr>
                <w:rFonts w:ascii="Arial" w:hAnsi="Arial" w:cs="Arial"/>
                <w:color w:val="000000"/>
                <w:sz w:val="20"/>
              </w:rPr>
              <w:lastRenderedPageBreak/>
              <w:t>86</w:t>
            </w:r>
          </w:p>
        </w:tc>
        <w:tc>
          <w:tcPr>
            <w:tcW w:w="1276" w:type="dxa"/>
            <w:tcBorders>
              <w:top w:val="nil"/>
              <w:left w:val="single" w:sz="4" w:space="0" w:color="auto"/>
              <w:bottom w:val="single" w:sz="4" w:space="0" w:color="auto"/>
              <w:right w:val="single" w:sz="4" w:space="0" w:color="auto"/>
            </w:tcBorders>
            <w:vAlign w:val="center"/>
          </w:tcPr>
          <w:p w14:paraId="34B03077" w14:textId="77777777" w:rsidR="00E80A38" w:rsidRPr="007669E3" w:rsidRDefault="00E80A38" w:rsidP="00E80A38">
            <w:pPr>
              <w:jc w:val="center"/>
              <w:rPr>
                <w:rFonts w:ascii="Arial" w:hAnsi="Arial" w:cs="Arial"/>
                <w:sz w:val="20"/>
              </w:rPr>
            </w:pPr>
            <w:r w:rsidRPr="007669E3">
              <w:rPr>
                <w:rFonts w:ascii="Arial" w:hAnsi="Arial" w:cs="Arial"/>
                <w:sz w:val="20"/>
              </w:rPr>
              <w:t>P37</w:t>
            </w:r>
          </w:p>
        </w:tc>
        <w:tc>
          <w:tcPr>
            <w:tcW w:w="3403" w:type="dxa"/>
            <w:tcBorders>
              <w:top w:val="nil"/>
              <w:left w:val="nil"/>
              <w:bottom w:val="single" w:sz="4" w:space="0" w:color="auto"/>
              <w:right w:val="single" w:sz="4" w:space="0" w:color="auto"/>
            </w:tcBorders>
            <w:vAlign w:val="center"/>
          </w:tcPr>
          <w:p w14:paraId="34B03078" w14:textId="17E88EB9" w:rsidR="00E80A38" w:rsidRPr="007669E3" w:rsidRDefault="00E80A38" w:rsidP="00E80A38">
            <w:pPr>
              <w:rPr>
                <w:rFonts w:ascii="Arial" w:hAnsi="Arial" w:cs="Arial"/>
                <w:sz w:val="20"/>
              </w:rPr>
            </w:pPr>
            <w:r w:rsidRPr="007669E3">
              <w:rPr>
                <w:rFonts w:ascii="Arial" w:hAnsi="Arial" w:cs="Arial"/>
                <w:sz w:val="20"/>
              </w:rPr>
              <w:t>Havi jelentés a levelezőbanknál számlát vezető levelezett hitelintézetek pénzforgalmi (elszámolási) számla egyenlegéről</w:t>
            </w:r>
          </w:p>
        </w:tc>
        <w:tc>
          <w:tcPr>
            <w:tcW w:w="3118" w:type="dxa"/>
            <w:tcBorders>
              <w:top w:val="nil"/>
              <w:left w:val="nil"/>
              <w:bottom w:val="single" w:sz="4" w:space="0" w:color="auto"/>
              <w:right w:val="single" w:sz="4" w:space="0" w:color="auto"/>
            </w:tcBorders>
            <w:vAlign w:val="center"/>
          </w:tcPr>
          <w:p w14:paraId="34B03079" w14:textId="6A794950" w:rsidR="00E80A38" w:rsidRPr="007669E3" w:rsidRDefault="00E80A38" w:rsidP="00E80A38">
            <w:pPr>
              <w:rPr>
                <w:rFonts w:ascii="Arial" w:hAnsi="Arial" w:cs="Arial"/>
                <w:sz w:val="20"/>
              </w:rPr>
            </w:pPr>
            <w:r w:rsidRPr="007669E3">
              <w:rPr>
                <w:rFonts w:ascii="Arial" w:hAnsi="Arial" w:cs="Arial"/>
                <w:sz w:val="20"/>
              </w:rPr>
              <w:t>hitelintézetek számára</w:t>
            </w:r>
            <w:r>
              <w:rPr>
                <w:rFonts w:ascii="Arial" w:hAnsi="Arial" w:cs="Arial"/>
                <w:sz w:val="20"/>
              </w:rPr>
              <w:t xml:space="preserve"> a kötelezőtartalék-kötelezettség teljesítéséhez forint pénzforgalmi számlát vezető hitelintézet, </w:t>
            </w:r>
            <w:r w:rsidRPr="007669E3">
              <w:rPr>
                <w:rFonts w:ascii="Arial" w:hAnsi="Arial" w:cs="Arial"/>
                <w:sz w:val="20"/>
              </w:rPr>
              <w:t xml:space="preserve">az ezen típusú EGT-fióktelep  </w:t>
            </w:r>
          </w:p>
        </w:tc>
        <w:tc>
          <w:tcPr>
            <w:tcW w:w="1843" w:type="dxa"/>
            <w:tcBorders>
              <w:top w:val="nil"/>
              <w:left w:val="nil"/>
              <w:bottom w:val="single" w:sz="4" w:space="0" w:color="auto"/>
              <w:right w:val="single" w:sz="4" w:space="0" w:color="auto"/>
            </w:tcBorders>
            <w:vAlign w:val="center"/>
          </w:tcPr>
          <w:p w14:paraId="34B0307A"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7B"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7C" w14:textId="418AF1A8"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7D"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 munkanap 10 óra</w:t>
            </w:r>
          </w:p>
        </w:tc>
      </w:tr>
      <w:tr w:rsidR="00E80A38" w:rsidRPr="007669E3" w14:paraId="34B03087" w14:textId="77777777" w:rsidTr="001A4757">
        <w:trPr>
          <w:cantSplit/>
          <w:trHeight w:val="475"/>
          <w:jc w:val="center"/>
        </w:trPr>
        <w:tc>
          <w:tcPr>
            <w:tcW w:w="704" w:type="dxa"/>
            <w:tcBorders>
              <w:top w:val="nil"/>
              <w:left w:val="single" w:sz="4" w:space="0" w:color="auto"/>
              <w:bottom w:val="single" w:sz="4" w:space="0" w:color="auto"/>
              <w:right w:val="single" w:sz="4" w:space="0" w:color="auto"/>
            </w:tcBorders>
            <w:vAlign w:val="center"/>
          </w:tcPr>
          <w:p w14:paraId="34B0307F" w14:textId="69C58197" w:rsidR="00E80A38" w:rsidRPr="007669E3" w:rsidRDefault="00E80A38" w:rsidP="00E80A38">
            <w:pPr>
              <w:jc w:val="center"/>
              <w:rPr>
                <w:rFonts w:ascii="Arial" w:hAnsi="Arial" w:cs="Arial"/>
                <w:sz w:val="20"/>
              </w:rPr>
            </w:pPr>
            <w:r>
              <w:rPr>
                <w:rFonts w:ascii="Arial" w:hAnsi="Arial" w:cs="Arial"/>
                <w:color w:val="000000"/>
                <w:sz w:val="20"/>
              </w:rPr>
              <w:t>87</w:t>
            </w:r>
          </w:p>
        </w:tc>
        <w:tc>
          <w:tcPr>
            <w:tcW w:w="1276" w:type="dxa"/>
            <w:tcBorders>
              <w:top w:val="nil"/>
              <w:left w:val="single" w:sz="4" w:space="0" w:color="auto"/>
              <w:bottom w:val="single" w:sz="4" w:space="0" w:color="auto"/>
              <w:right w:val="single" w:sz="4" w:space="0" w:color="auto"/>
            </w:tcBorders>
            <w:vAlign w:val="center"/>
          </w:tcPr>
          <w:p w14:paraId="34B03080" w14:textId="77777777" w:rsidR="00E80A38" w:rsidRPr="007669E3" w:rsidRDefault="00E80A38" w:rsidP="00E80A38">
            <w:pPr>
              <w:jc w:val="center"/>
              <w:rPr>
                <w:rFonts w:ascii="Arial" w:hAnsi="Arial" w:cs="Arial"/>
                <w:sz w:val="20"/>
              </w:rPr>
            </w:pPr>
            <w:r w:rsidRPr="007669E3">
              <w:rPr>
                <w:rFonts w:ascii="Arial" w:hAnsi="Arial" w:cs="Arial"/>
                <w:sz w:val="20"/>
              </w:rPr>
              <w:t>P38</w:t>
            </w:r>
          </w:p>
        </w:tc>
        <w:tc>
          <w:tcPr>
            <w:tcW w:w="3403" w:type="dxa"/>
            <w:tcBorders>
              <w:top w:val="nil"/>
              <w:left w:val="nil"/>
              <w:bottom w:val="single" w:sz="4" w:space="0" w:color="auto"/>
              <w:right w:val="single" w:sz="4" w:space="0" w:color="auto"/>
            </w:tcBorders>
            <w:vAlign w:val="center"/>
          </w:tcPr>
          <w:p w14:paraId="34B03081" w14:textId="4FB81723" w:rsidR="00E80A38" w:rsidRPr="007669E3" w:rsidRDefault="00E80A38" w:rsidP="00E80A38">
            <w:pPr>
              <w:rPr>
                <w:rFonts w:ascii="Arial" w:hAnsi="Arial" w:cs="Arial"/>
                <w:sz w:val="20"/>
              </w:rPr>
            </w:pPr>
            <w:r w:rsidRPr="007669E3">
              <w:rPr>
                <w:rFonts w:ascii="Arial" w:hAnsi="Arial" w:cs="Arial"/>
                <w:sz w:val="20"/>
              </w:rPr>
              <w:t>Csoportos beszedéshez kapcsolódó felhatalmazások</w:t>
            </w:r>
          </w:p>
        </w:tc>
        <w:tc>
          <w:tcPr>
            <w:tcW w:w="3118" w:type="dxa"/>
            <w:tcBorders>
              <w:top w:val="nil"/>
              <w:left w:val="nil"/>
              <w:bottom w:val="single" w:sz="4" w:space="0" w:color="auto"/>
              <w:right w:val="single" w:sz="4" w:space="0" w:color="auto"/>
            </w:tcBorders>
            <w:vAlign w:val="center"/>
          </w:tcPr>
          <w:p w14:paraId="34B03082" w14:textId="77777777" w:rsidR="00E80A38" w:rsidRPr="007669E3" w:rsidRDefault="00E80A38" w:rsidP="00E80A38">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34B03083"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84"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85" w14:textId="2C9EBE65"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86"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5. munkanap</w:t>
            </w:r>
          </w:p>
        </w:tc>
      </w:tr>
      <w:tr w:rsidR="00E80A38" w:rsidRPr="007669E3" w14:paraId="34B03090" w14:textId="77777777" w:rsidTr="001A4757">
        <w:trPr>
          <w:cantSplit/>
          <w:trHeight w:val="435"/>
          <w:jc w:val="center"/>
        </w:trPr>
        <w:tc>
          <w:tcPr>
            <w:tcW w:w="704" w:type="dxa"/>
            <w:tcBorders>
              <w:top w:val="nil"/>
              <w:left w:val="single" w:sz="4" w:space="0" w:color="auto"/>
              <w:bottom w:val="single" w:sz="4" w:space="0" w:color="auto"/>
              <w:right w:val="single" w:sz="4" w:space="0" w:color="auto"/>
            </w:tcBorders>
            <w:vAlign w:val="center"/>
          </w:tcPr>
          <w:p w14:paraId="34B03088" w14:textId="59097AD6" w:rsidR="00E80A38" w:rsidRPr="007669E3" w:rsidRDefault="00E80A38" w:rsidP="00E80A38">
            <w:pPr>
              <w:jc w:val="center"/>
              <w:rPr>
                <w:rFonts w:ascii="Arial" w:hAnsi="Arial" w:cs="Arial"/>
                <w:sz w:val="20"/>
              </w:rPr>
            </w:pPr>
            <w:r w:rsidRPr="007669E3">
              <w:rPr>
                <w:rFonts w:ascii="Arial" w:hAnsi="Arial" w:cs="Arial"/>
                <w:color w:val="000000"/>
                <w:sz w:val="20"/>
              </w:rPr>
              <w:t>8</w:t>
            </w:r>
            <w:r>
              <w:rPr>
                <w:rFonts w:ascii="Arial" w:hAnsi="Arial" w:cs="Arial"/>
                <w:color w:val="000000"/>
                <w:sz w:val="20"/>
              </w:rPr>
              <w:t>8</w:t>
            </w:r>
          </w:p>
        </w:tc>
        <w:tc>
          <w:tcPr>
            <w:tcW w:w="1276" w:type="dxa"/>
            <w:tcBorders>
              <w:top w:val="nil"/>
              <w:left w:val="single" w:sz="4" w:space="0" w:color="auto"/>
              <w:bottom w:val="single" w:sz="4" w:space="0" w:color="auto"/>
              <w:right w:val="single" w:sz="4" w:space="0" w:color="auto"/>
            </w:tcBorders>
            <w:vAlign w:val="center"/>
          </w:tcPr>
          <w:p w14:paraId="34B03089" w14:textId="77777777" w:rsidR="00E80A38" w:rsidRPr="007669E3" w:rsidRDefault="00E80A38" w:rsidP="00E80A38">
            <w:pPr>
              <w:jc w:val="center"/>
              <w:rPr>
                <w:rFonts w:ascii="Arial" w:hAnsi="Arial" w:cs="Arial"/>
                <w:sz w:val="20"/>
              </w:rPr>
            </w:pPr>
            <w:r w:rsidRPr="007669E3">
              <w:rPr>
                <w:rFonts w:ascii="Arial" w:hAnsi="Arial" w:cs="Arial"/>
                <w:sz w:val="20"/>
              </w:rPr>
              <w:t>P39</w:t>
            </w:r>
          </w:p>
        </w:tc>
        <w:tc>
          <w:tcPr>
            <w:tcW w:w="3403" w:type="dxa"/>
            <w:tcBorders>
              <w:top w:val="nil"/>
              <w:left w:val="nil"/>
              <w:bottom w:val="single" w:sz="4" w:space="0" w:color="auto"/>
              <w:right w:val="single" w:sz="4" w:space="0" w:color="auto"/>
            </w:tcBorders>
            <w:vAlign w:val="center"/>
          </w:tcPr>
          <w:p w14:paraId="34B0308A" w14:textId="4BF1C76D" w:rsidR="00E80A38" w:rsidRPr="007669E3" w:rsidRDefault="00E80A38" w:rsidP="00E80A38">
            <w:pPr>
              <w:rPr>
                <w:rFonts w:ascii="Arial" w:hAnsi="Arial" w:cs="Arial"/>
                <w:sz w:val="20"/>
              </w:rPr>
            </w:pPr>
            <w:r w:rsidRPr="007669E3">
              <w:rPr>
                <w:rFonts w:ascii="Arial" w:hAnsi="Arial" w:cs="Arial"/>
                <w:sz w:val="20"/>
              </w:rPr>
              <w:t>Fizetési rendszer statisztikák</w:t>
            </w:r>
          </w:p>
        </w:tc>
        <w:tc>
          <w:tcPr>
            <w:tcW w:w="3118" w:type="dxa"/>
            <w:tcBorders>
              <w:top w:val="nil"/>
              <w:left w:val="nil"/>
              <w:bottom w:val="single" w:sz="4" w:space="0" w:color="auto"/>
              <w:right w:val="single" w:sz="4" w:space="0" w:color="auto"/>
            </w:tcBorders>
            <w:vAlign w:val="center"/>
          </w:tcPr>
          <w:p w14:paraId="34B0308B" w14:textId="77777777" w:rsidR="00E80A38" w:rsidRPr="007669E3" w:rsidRDefault="00E80A38" w:rsidP="00E80A38">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34B0308C"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8D"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8E" w14:textId="1CFA14AC"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8F"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099" w14:textId="77777777" w:rsidTr="001A4757">
        <w:trPr>
          <w:cantSplit/>
          <w:trHeight w:val="1292"/>
          <w:jc w:val="center"/>
        </w:trPr>
        <w:tc>
          <w:tcPr>
            <w:tcW w:w="704" w:type="dxa"/>
            <w:tcBorders>
              <w:top w:val="nil"/>
              <w:left w:val="single" w:sz="4" w:space="0" w:color="auto"/>
              <w:bottom w:val="single" w:sz="4" w:space="0" w:color="auto"/>
              <w:right w:val="single" w:sz="4" w:space="0" w:color="auto"/>
            </w:tcBorders>
            <w:vAlign w:val="center"/>
          </w:tcPr>
          <w:p w14:paraId="34B03091" w14:textId="5BBA3CAE" w:rsidR="00E80A38" w:rsidRPr="007669E3" w:rsidRDefault="00E80A38" w:rsidP="00E80A38">
            <w:pPr>
              <w:jc w:val="center"/>
              <w:rPr>
                <w:rFonts w:ascii="Arial" w:hAnsi="Arial" w:cs="Arial"/>
                <w:sz w:val="20"/>
              </w:rPr>
            </w:pPr>
            <w:r w:rsidRPr="007669E3">
              <w:rPr>
                <w:rFonts w:ascii="Arial" w:hAnsi="Arial" w:cs="Arial"/>
                <w:color w:val="000000"/>
                <w:sz w:val="20"/>
              </w:rPr>
              <w:t>8</w:t>
            </w:r>
            <w:r>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4B03092" w14:textId="77777777" w:rsidR="00E80A38" w:rsidRPr="007669E3" w:rsidRDefault="00E80A38" w:rsidP="00E80A38">
            <w:pPr>
              <w:jc w:val="center"/>
              <w:rPr>
                <w:rFonts w:ascii="Arial" w:hAnsi="Arial" w:cs="Arial"/>
                <w:sz w:val="20"/>
              </w:rPr>
            </w:pPr>
            <w:r w:rsidRPr="007669E3">
              <w:rPr>
                <w:rFonts w:ascii="Arial" w:hAnsi="Arial" w:cs="Arial"/>
                <w:sz w:val="20"/>
              </w:rPr>
              <w:t>P41</w:t>
            </w:r>
          </w:p>
        </w:tc>
        <w:tc>
          <w:tcPr>
            <w:tcW w:w="3403" w:type="dxa"/>
            <w:tcBorders>
              <w:top w:val="nil"/>
              <w:left w:val="nil"/>
              <w:bottom w:val="single" w:sz="4" w:space="0" w:color="auto"/>
              <w:right w:val="single" w:sz="4" w:space="0" w:color="auto"/>
            </w:tcBorders>
            <w:vAlign w:val="center"/>
          </w:tcPr>
          <w:p w14:paraId="34B03093" w14:textId="77777777" w:rsidR="00E80A38" w:rsidRPr="007669E3" w:rsidRDefault="00E80A38" w:rsidP="00E80A38">
            <w:pPr>
              <w:rPr>
                <w:rFonts w:ascii="Arial" w:hAnsi="Arial" w:cs="Arial"/>
                <w:sz w:val="20"/>
              </w:rPr>
            </w:pPr>
            <w:r w:rsidRPr="007669E3">
              <w:rPr>
                <w:rFonts w:ascii="Arial" w:hAnsi="Arial" w:cs="Arial"/>
                <w:sz w:val="20"/>
              </w:rPr>
              <w:t>Felvigyázói statisztikák</w:t>
            </w:r>
          </w:p>
        </w:tc>
        <w:tc>
          <w:tcPr>
            <w:tcW w:w="3118" w:type="dxa"/>
            <w:tcBorders>
              <w:top w:val="nil"/>
              <w:left w:val="nil"/>
              <w:bottom w:val="single" w:sz="4" w:space="0" w:color="auto"/>
              <w:right w:val="single" w:sz="4" w:space="0" w:color="auto"/>
            </w:tcBorders>
            <w:vAlign w:val="center"/>
          </w:tcPr>
          <w:p w14:paraId="34B03094" w14:textId="4E100A6D" w:rsidR="00E80A38" w:rsidRPr="007669E3" w:rsidRDefault="00E80A38" w:rsidP="00E80A38">
            <w:pPr>
              <w:rPr>
                <w:rFonts w:ascii="Arial" w:hAnsi="Arial" w:cs="Arial"/>
                <w:sz w:val="20"/>
              </w:rPr>
            </w:pPr>
            <w:r w:rsidRPr="007669E3">
              <w:rPr>
                <w:rFonts w:ascii="Arial" w:hAnsi="Arial" w:cs="Arial"/>
                <w:sz w:val="20"/>
              </w:rPr>
              <w:t>központi értéktári tevékenységet végző szervezet, központi szerződő fél, az ezen típusú EGT-fióktelep</w:t>
            </w:r>
          </w:p>
        </w:tc>
        <w:tc>
          <w:tcPr>
            <w:tcW w:w="1843" w:type="dxa"/>
            <w:tcBorders>
              <w:top w:val="nil"/>
              <w:left w:val="nil"/>
              <w:bottom w:val="single" w:sz="4" w:space="0" w:color="auto"/>
              <w:right w:val="single" w:sz="4" w:space="0" w:color="auto"/>
            </w:tcBorders>
            <w:vAlign w:val="center"/>
          </w:tcPr>
          <w:p w14:paraId="34B03095"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96"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97" w14:textId="2044CB25"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98"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0AB" w14:textId="77777777" w:rsidTr="001A4757">
        <w:trPr>
          <w:cantSplit/>
          <w:trHeight w:val="640"/>
          <w:jc w:val="center"/>
        </w:trPr>
        <w:tc>
          <w:tcPr>
            <w:tcW w:w="704" w:type="dxa"/>
            <w:tcBorders>
              <w:top w:val="nil"/>
              <w:left w:val="single" w:sz="4" w:space="0" w:color="auto"/>
              <w:bottom w:val="single" w:sz="4" w:space="0" w:color="auto"/>
              <w:right w:val="single" w:sz="4" w:space="0" w:color="auto"/>
            </w:tcBorders>
            <w:vAlign w:val="center"/>
          </w:tcPr>
          <w:p w14:paraId="34B030A3" w14:textId="12B6D05B" w:rsidR="00E80A38" w:rsidRPr="007669E3" w:rsidRDefault="00E80A38" w:rsidP="00E80A38">
            <w:pPr>
              <w:jc w:val="center"/>
              <w:rPr>
                <w:rFonts w:ascii="Arial" w:hAnsi="Arial" w:cs="Arial"/>
                <w:sz w:val="20"/>
              </w:rPr>
            </w:pPr>
            <w:r>
              <w:rPr>
                <w:rFonts w:ascii="Arial" w:hAnsi="Arial" w:cs="Arial"/>
                <w:color w:val="000000"/>
                <w:sz w:val="20"/>
              </w:rPr>
              <w:t>90</w:t>
            </w:r>
          </w:p>
        </w:tc>
        <w:tc>
          <w:tcPr>
            <w:tcW w:w="1276" w:type="dxa"/>
            <w:tcBorders>
              <w:top w:val="nil"/>
              <w:left w:val="single" w:sz="4" w:space="0" w:color="auto"/>
              <w:bottom w:val="single" w:sz="4" w:space="0" w:color="auto"/>
              <w:right w:val="single" w:sz="4" w:space="0" w:color="auto"/>
            </w:tcBorders>
            <w:vAlign w:val="center"/>
          </w:tcPr>
          <w:p w14:paraId="34B030A4" w14:textId="77777777" w:rsidR="00E80A38" w:rsidRPr="007669E3" w:rsidRDefault="00E80A38" w:rsidP="00E80A38">
            <w:pPr>
              <w:jc w:val="center"/>
              <w:rPr>
                <w:rFonts w:ascii="Arial" w:hAnsi="Arial" w:cs="Arial"/>
                <w:sz w:val="20"/>
              </w:rPr>
            </w:pPr>
            <w:r w:rsidRPr="007669E3">
              <w:rPr>
                <w:rFonts w:ascii="Arial" w:hAnsi="Arial" w:cs="Arial"/>
                <w:sz w:val="20"/>
              </w:rPr>
              <w:t>P44</w:t>
            </w:r>
          </w:p>
        </w:tc>
        <w:tc>
          <w:tcPr>
            <w:tcW w:w="3403" w:type="dxa"/>
            <w:tcBorders>
              <w:top w:val="nil"/>
              <w:left w:val="nil"/>
              <w:bottom w:val="single" w:sz="4" w:space="0" w:color="auto"/>
              <w:right w:val="single" w:sz="4" w:space="0" w:color="auto"/>
            </w:tcBorders>
            <w:vAlign w:val="center"/>
          </w:tcPr>
          <w:p w14:paraId="34B030A5" w14:textId="77777777" w:rsidR="00E80A38" w:rsidRPr="007669E3" w:rsidRDefault="00E80A38" w:rsidP="00E80A38">
            <w:pPr>
              <w:jc w:val="left"/>
              <w:rPr>
                <w:rFonts w:ascii="Arial" w:hAnsi="Arial" w:cs="Arial"/>
                <w:sz w:val="20"/>
              </w:rPr>
            </w:pPr>
            <w:bookmarkStart w:id="98" w:name="OLE_LINK1"/>
            <w:r w:rsidRPr="007669E3">
              <w:rPr>
                <w:rFonts w:ascii="Arial" w:hAnsi="Arial" w:cs="Arial"/>
                <w:sz w:val="20"/>
              </w:rPr>
              <w:t>Értékpapír-elszámolási rendszer statisztikák</w:t>
            </w:r>
            <w:bookmarkEnd w:id="98"/>
          </w:p>
        </w:tc>
        <w:tc>
          <w:tcPr>
            <w:tcW w:w="3118" w:type="dxa"/>
            <w:tcBorders>
              <w:top w:val="nil"/>
              <w:left w:val="nil"/>
              <w:bottom w:val="single" w:sz="4" w:space="0" w:color="auto"/>
              <w:right w:val="single" w:sz="4" w:space="0" w:color="auto"/>
            </w:tcBorders>
            <w:vAlign w:val="center"/>
          </w:tcPr>
          <w:p w14:paraId="34B030A6" w14:textId="77777777" w:rsidR="00E80A38" w:rsidRPr="007669E3" w:rsidRDefault="00E80A38" w:rsidP="00E80A38">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30A7"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0A8"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A9" w14:textId="6B2FB294"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AA"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február 28.</w:t>
            </w:r>
          </w:p>
        </w:tc>
      </w:tr>
      <w:tr w:rsidR="00E80A38" w:rsidRPr="007669E3" w14:paraId="34B030BD" w14:textId="77777777" w:rsidTr="001A4757">
        <w:trPr>
          <w:cantSplit/>
          <w:trHeight w:val="439"/>
          <w:jc w:val="center"/>
        </w:trPr>
        <w:tc>
          <w:tcPr>
            <w:tcW w:w="704" w:type="dxa"/>
            <w:tcBorders>
              <w:top w:val="nil"/>
              <w:left w:val="single" w:sz="4" w:space="0" w:color="auto"/>
              <w:bottom w:val="single" w:sz="4" w:space="0" w:color="auto"/>
              <w:right w:val="single" w:sz="4" w:space="0" w:color="auto"/>
            </w:tcBorders>
            <w:shd w:val="clear" w:color="auto" w:fill="auto"/>
            <w:vAlign w:val="center"/>
          </w:tcPr>
          <w:p w14:paraId="34B030B5" w14:textId="0A63F12E" w:rsidR="00E80A38" w:rsidRPr="007669E3" w:rsidRDefault="00E80A38" w:rsidP="00E80A38">
            <w:pPr>
              <w:jc w:val="center"/>
              <w:rPr>
                <w:rFonts w:ascii="Arial" w:hAnsi="Arial" w:cs="Arial"/>
                <w:sz w:val="20"/>
              </w:rPr>
            </w:pPr>
            <w:r>
              <w:rPr>
                <w:rFonts w:ascii="Arial" w:hAnsi="Arial" w:cs="Arial"/>
                <w:color w:val="000000"/>
                <w:sz w:val="20"/>
              </w:rPr>
              <w:t>91</w:t>
            </w:r>
          </w:p>
        </w:tc>
        <w:tc>
          <w:tcPr>
            <w:tcW w:w="1276" w:type="dxa"/>
            <w:tcBorders>
              <w:top w:val="nil"/>
              <w:left w:val="single" w:sz="4" w:space="0" w:color="auto"/>
              <w:bottom w:val="single" w:sz="4" w:space="0" w:color="auto"/>
              <w:right w:val="single" w:sz="4" w:space="0" w:color="auto"/>
            </w:tcBorders>
            <w:vAlign w:val="center"/>
          </w:tcPr>
          <w:p w14:paraId="34B030B6" w14:textId="77777777" w:rsidR="00E80A38" w:rsidRPr="007669E3" w:rsidRDefault="00E80A38" w:rsidP="00E80A38">
            <w:pPr>
              <w:jc w:val="center"/>
              <w:rPr>
                <w:rFonts w:ascii="Arial" w:hAnsi="Arial" w:cs="Arial"/>
                <w:sz w:val="20"/>
              </w:rPr>
            </w:pPr>
            <w:r w:rsidRPr="007669E3">
              <w:rPr>
                <w:rFonts w:ascii="Arial" w:hAnsi="Arial" w:cs="Arial"/>
                <w:sz w:val="20"/>
              </w:rPr>
              <w:t>P46</w:t>
            </w:r>
          </w:p>
        </w:tc>
        <w:tc>
          <w:tcPr>
            <w:tcW w:w="3403" w:type="dxa"/>
            <w:tcBorders>
              <w:top w:val="nil"/>
              <w:left w:val="nil"/>
              <w:bottom w:val="single" w:sz="4" w:space="0" w:color="auto"/>
              <w:right w:val="single" w:sz="4" w:space="0" w:color="auto"/>
            </w:tcBorders>
            <w:vAlign w:val="center"/>
          </w:tcPr>
          <w:p w14:paraId="34B030B7" w14:textId="77777777" w:rsidR="00E80A38" w:rsidRPr="007669E3" w:rsidRDefault="00E80A38" w:rsidP="00E80A38">
            <w:pPr>
              <w:rPr>
                <w:rFonts w:ascii="Arial" w:hAnsi="Arial" w:cs="Arial"/>
                <w:sz w:val="20"/>
              </w:rPr>
            </w:pPr>
            <w:r w:rsidRPr="007669E3">
              <w:rPr>
                <w:rFonts w:ascii="Arial" w:hAnsi="Arial" w:cs="Arial"/>
                <w:sz w:val="20"/>
              </w:rPr>
              <w:t>Adatszolgáltatás a mobiltelefonos vásárlásokról</w:t>
            </w:r>
          </w:p>
        </w:tc>
        <w:tc>
          <w:tcPr>
            <w:tcW w:w="3118" w:type="dxa"/>
            <w:tcBorders>
              <w:top w:val="nil"/>
              <w:left w:val="nil"/>
              <w:bottom w:val="single" w:sz="4" w:space="0" w:color="auto"/>
              <w:right w:val="single" w:sz="4" w:space="0" w:color="auto"/>
            </w:tcBorders>
            <w:vAlign w:val="center"/>
          </w:tcPr>
          <w:p w14:paraId="34B030B8" w14:textId="77777777" w:rsidR="00E80A38" w:rsidRPr="007669E3" w:rsidRDefault="00E80A38" w:rsidP="00E80A38">
            <w:pPr>
              <w:rPr>
                <w:rFonts w:ascii="Arial" w:hAnsi="Arial" w:cs="Arial"/>
                <w:sz w:val="20"/>
              </w:rPr>
            </w:pPr>
            <w:r w:rsidRPr="007669E3">
              <w:rPr>
                <w:rFonts w:ascii="Arial" w:hAnsi="Arial" w:cs="Arial"/>
                <w:sz w:val="20"/>
              </w:rPr>
              <w:t>mobiltelefon szolgáltató</w:t>
            </w:r>
          </w:p>
        </w:tc>
        <w:tc>
          <w:tcPr>
            <w:tcW w:w="1843" w:type="dxa"/>
            <w:tcBorders>
              <w:top w:val="nil"/>
              <w:left w:val="nil"/>
              <w:bottom w:val="single" w:sz="4" w:space="0" w:color="auto"/>
              <w:right w:val="single" w:sz="4" w:space="0" w:color="auto"/>
            </w:tcBorders>
            <w:vAlign w:val="center"/>
          </w:tcPr>
          <w:p w14:paraId="34B030B9"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0BA"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BB" w14:textId="17CB9D25"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BC"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34B030C6" w14:textId="77777777" w:rsidTr="001A4757">
        <w:trPr>
          <w:cantSplit/>
          <w:trHeight w:val="423"/>
          <w:jc w:val="center"/>
        </w:trPr>
        <w:tc>
          <w:tcPr>
            <w:tcW w:w="704" w:type="dxa"/>
            <w:tcBorders>
              <w:top w:val="nil"/>
              <w:left w:val="single" w:sz="4" w:space="0" w:color="auto"/>
              <w:bottom w:val="single" w:sz="4" w:space="0" w:color="auto"/>
              <w:right w:val="single" w:sz="4" w:space="0" w:color="auto"/>
            </w:tcBorders>
            <w:vAlign w:val="center"/>
          </w:tcPr>
          <w:p w14:paraId="34B030BE" w14:textId="37281514" w:rsidR="00E80A38" w:rsidRPr="007669E3" w:rsidRDefault="00E80A38" w:rsidP="00E80A38">
            <w:pPr>
              <w:jc w:val="center"/>
              <w:rPr>
                <w:rFonts w:ascii="Arial" w:hAnsi="Arial" w:cs="Arial"/>
                <w:sz w:val="20"/>
              </w:rPr>
            </w:pPr>
            <w:r>
              <w:rPr>
                <w:rFonts w:ascii="Arial" w:hAnsi="Arial" w:cs="Arial"/>
                <w:color w:val="000000"/>
                <w:sz w:val="20"/>
              </w:rPr>
              <w:t>92</w:t>
            </w:r>
          </w:p>
        </w:tc>
        <w:tc>
          <w:tcPr>
            <w:tcW w:w="1276" w:type="dxa"/>
            <w:tcBorders>
              <w:top w:val="nil"/>
              <w:left w:val="single" w:sz="4" w:space="0" w:color="auto"/>
              <w:bottom w:val="single" w:sz="4" w:space="0" w:color="auto"/>
              <w:right w:val="single" w:sz="4" w:space="0" w:color="auto"/>
            </w:tcBorders>
            <w:vAlign w:val="center"/>
          </w:tcPr>
          <w:p w14:paraId="34B030BF" w14:textId="77777777" w:rsidR="00E80A38" w:rsidRPr="007669E3" w:rsidRDefault="00E80A38" w:rsidP="00E80A38">
            <w:pPr>
              <w:jc w:val="center"/>
              <w:rPr>
                <w:rFonts w:ascii="Arial" w:hAnsi="Arial" w:cs="Arial"/>
                <w:sz w:val="20"/>
              </w:rPr>
            </w:pPr>
            <w:r w:rsidRPr="007669E3">
              <w:rPr>
                <w:rFonts w:ascii="Arial" w:hAnsi="Arial" w:cs="Arial"/>
                <w:sz w:val="20"/>
              </w:rPr>
              <w:t>P47</w:t>
            </w:r>
          </w:p>
        </w:tc>
        <w:tc>
          <w:tcPr>
            <w:tcW w:w="3403" w:type="dxa"/>
            <w:tcBorders>
              <w:top w:val="nil"/>
              <w:left w:val="nil"/>
              <w:bottom w:val="single" w:sz="4" w:space="0" w:color="auto"/>
              <w:right w:val="single" w:sz="4" w:space="0" w:color="auto"/>
            </w:tcBorders>
            <w:vAlign w:val="center"/>
          </w:tcPr>
          <w:p w14:paraId="34B030C0" w14:textId="77777777" w:rsidR="00E80A38" w:rsidRPr="007669E3" w:rsidRDefault="00E80A38" w:rsidP="00E80A38">
            <w:pPr>
              <w:rPr>
                <w:rFonts w:ascii="Arial" w:hAnsi="Arial" w:cs="Arial"/>
                <w:sz w:val="20"/>
              </w:rPr>
            </w:pPr>
            <w:r w:rsidRPr="007669E3">
              <w:rPr>
                <w:rFonts w:ascii="Arial" w:hAnsi="Arial" w:cs="Arial"/>
                <w:sz w:val="20"/>
              </w:rPr>
              <w:t>Postai fizetési forgalom</w:t>
            </w:r>
          </w:p>
        </w:tc>
        <w:tc>
          <w:tcPr>
            <w:tcW w:w="3118" w:type="dxa"/>
            <w:tcBorders>
              <w:top w:val="nil"/>
              <w:left w:val="nil"/>
              <w:bottom w:val="single" w:sz="4" w:space="0" w:color="auto"/>
              <w:right w:val="single" w:sz="4" w:space="0" w:color="auto"/>
            </w:tcBorders>
            <w:vAlign w:val="center"/>
          </w:tcPr>
          <w:p w14:paraId="34B030C1" w14:textId="77777777" w:rsidR="00E80A38" w:rsidRPr="007669E3" w:rsidRDefault="00E80A38" w:rsidP="00E80A38">
            <w:pPr>
              <w:rPr>
                <w:rFonts w:ascii="Arial" w:hAnsi="Arial" w:cs="Arial"/>
                <w:sz w:val="20"/>
              </w:rPr>
            </w:pPr>
            <w:r w:rsidRPr="007669E3">
              <w:rPr>
                <w:rFonts w:ascii="Arial" w:hAnsi="Arial" w:cs="Arial"/>
                <w:sz w:val="20"/>
              </w:rPr>
              <w:t xml:space="preserve">Posta Elszámoló Központot működtető intézmény  </w:t>
            </w:r>
          </w:p>
        </w:tc>
        <w:tc>
          <w:tcPr>
            <w:tcW w:w="1843" w:type="dxa"/>
            <w:tcBorders>
              <w:top w:val="nil"/>
              <w:left w:val="nil"/>
              <w:bottom w:val="single" w:sz="4" w:space="0" w:color="auto"/>
              <w:right w:val="single" w:sz="4" w:space="0" w:color="auto"/>
            </w:tcBorders>
            <w:vAlign w:val="center"/>
          </w:tcPr>
          <w:p w14:paraId="34B030C2"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0C3"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C4" w14:textId="7088AF8C"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C5"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34B030CF" w14:textId="77777777" w:rsidTr="001A4757">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4B030C7" w14:textId="17BD6FEB" w:rsidR="00E80A38" w:rsidRPr="007669E3" w:rsidRDefault="00E80A38" w:rsidP="00E80A38">
            <w:pPr>
              <w:jc w:val="center"/>
              <w:rPr>
                <w:rFonts w:ascii="Arial" w:hAnsi="Arial" w:cs="Arial"/>
                <w:sz w:val="20"/>
              </w:rPr>
            </w:pPr>
            <w:r>
              <w:rPr>
                <w:rFonts w:ascii="Arial" w:hAnsi="Arial" w:cs="Arial"/>
                <w:color w:val="000000"/>
                <w:sz w:val="20"/>
              </w:rPr>
              <w:t>93</w:t>
            </w:r>
          </w:p>
        </w:tc>
        <w:tc>
          <w:tcPr>
            <w:tcW w:w="1276" w:type="dxa"/>
            <w:tcBorders>
              <w:top w:val="nil"/>
              <w:left w:val="single" w:sz="4" w:space="0" w:color="auto"/>
              <w:bottom w:val="single" w:sz="4" w:space="0" w:color="auto"/>
              <w:right w:val="single" w:sz="4" w:space="0" w:color="auto"/>
            </w:tcBorders>
            <w:vAlign w:val="center"/>
          </w:tcPr>
          <w:p w14:paraId="34B030C8" w14:textId="77777777" w:rsidR="00E80A38" w:rsidRPr="007669E3" w:rsidRDefault="00E80A38" w:rsidP="00E80A38">
            <w:pPr>
              <w:jc w:val="center"/>
              <w:rPr>
                <w:rFonts w:ascii="Arial" w:hAnsi="Arial" w:cs="Arial"/>
                <w:sz w:val="20"/>
              </w:rPr>
            </w:pPr>
            <w:r w:rsidRPr="007669E3">
              <w:rPr>
                <w:rFonts w:ascii="Arial" w:hAnsi="Arial" w:cs="Arial"/>
                <w:sz w:val="20"/>
              </w:rPr>
              <w:t>P48</w:t>
            </w:r>
          </w:p>
        </w:tc>
        <w:tc>
          <w:tcPr>
            <w:tcW w:w="3403" w:type="dxa"/>
            <w:tcBorders>
              <w:top w:val="nil"/>
              <w:left w:val="nil"/>
              <w:bottom w:val="single" w:sz="4" w:space="0" w:color="auto"/>
              <w:right w:val="single" w:sz="4" w:space="0" w:color="auto"/>
            </w:tcBorders>
            <w:vAlign w:val="center"/>
          </w:tcPr>
          <w:p w14:paraId="34B030C9" w14:textId="77777777" w:rsidR="00E80A38" w:rsidRPr="007669E3" w:rsidRDefault="00E80A38" w:rsidP="00E80A38">
            <w:pPr>
              <w:rPr>
                <w:rFonts w:ascii="Arial" w:hAnsi="Arial" w:cs="Arial"/>
                <w:sz w:val="20"/>
              </w:rPr>
            </w:pPr>
            <w:r w:rsidRPr="007669E3">
              <w:rPr>
                <w:rFonts w:ascii="Arial" w:hAnsi="Arial" w:cs="Arial"/>
                <w:sz w:val="20"/>
              </w:rPr>
              <w:t>Készpénzátutalási forgalom</w:t>
            </w:r>
          </w:p>
        </w:tc>
        <w:tc>
          <w:tcPr>
            <w:tcW w:w="3118" w:type="dxa"/>
            <w:tcBorders>
              <w:top w:val="nil"/>
              <w:left w:val="nil"/>
              <w:bottom w:val="single" w:sz="4" w:space="0" w:color="auto"/>
              <w:right w:val="single" w:sz="4" w:space="0" w:color="auto"/>
            </w:tcBorders>
            <w:vAlign w:val="center"/>
          </w:tcPr>
          <w:p w14:paraId="34B030CA" w14:textId="77777777" w:rsidR="00E80A38" w:rsidRPr="007669E3" w:rsidRDefault="00E80A38" w:rsidP="00E80A38">
            <w:pPr>
              <w:rPr>
                <w:rFonts w:ascii="Arial" w:hAnsi="Arial" w:cs="Arial"/>
                <w:sz w:val="20"/>
              </w:rPr>
            </w:pPr>
            <w:r w:rsidRPr="007669E3">
              <w:rPr>
                <w:rFonts w:ascii="Arial" w:hAnsi="Arial" w:cs="Arial"/>
                <w:sz w:val="20"/>
              </w:rPr>
              <w:t>a készpénzátutalási rendszerhez közvetlenül csatlakozott pénzforgalmi szolgáltató, a készpénzátutalást határon átnyúló szolgáltatásként végző külföldi intézmény magyarországi közvetítője</w:t>
            </w:r>
          </w:p>
        </w:tc>
        <w:tc>
          <w:tcPr>
            <w:tcW w:w="1843" w:type="dxa"/>
            <w:tcBorders>
              <w:top w:val="nil"/>
              <w:left w:val="nil"/>
              <w:bottom w:val="single" w:sz="4" w:space="0" w:color="auto"/>
              <w:right w:val="single" w:sz="4" w:space="0" w:color="auto"/>
            </w:tcBorders>
            <w:vAlign w:val="center"/>
          </w:tcPr>
          <w:p w14:paraId="34B030CB"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0CC"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CD" w14:textId="3CBBD6E9"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CE"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34B030D8" w14:textId="77777777" w:rsidTr="001A4757">
        <w:trPr>
          <w:cantSplit/>
          <w:trHeight w:val="1354"/>
          <w:jc w:val="center"/>
        </w:trPr>
        <w:tc>
          <w:tcPr>
            <w:tcW w:w="704" w:type="dxa"/>
            <w:tcBorders>
              <w:top w:val="nil"/>
              <w:left w:val="single" w:sz="4" w:space="0" w:color="auto"/>
              <w:bottom w:val="single" w:sz="4" w:space="0" w:color="auto"/>
              <w:right w:val="single" w:sz="4" w:space="0" w:color="auto"/>
            </w:tcBorders>
            <w:vAlign w:val="center"/>
          </w:tcPr>
          <w:p w14:paraId="34B030D0" w14:textId="597B4111" w:rsidR="00E80A38" w:rsidRPr="007669E3" w:rsidRDefault="00E80A38" w:rsidP="00E80A38">
            <w:pPr>
              <w:jc w:val="center"/>
              <w:rPr>
                <w:rFonts w:ascii="Arial" w:hAnsi="Arial" w:cs="Arial"/>
                <w:sz w:val="20"/>
              </w:rPr>
            </w:pPr>
            <w:r>
              <w:rPr>
                <w:rFonts w:ascii="Arial" w:hAnsi="Arial" w:cs="Arial"/>
                <w:color w:val="000000"/>
                <w:sz w:val="20"/>
              </w:rPr>
              <w:t>94</w:t>
            </w:r>
          </w:p>
        </w:tc>
        <w:tc>
          <w:tcPr>
            <w:tcW w:w="1276" w:type="dxa"/>
            <w:tcBorders>
              <w:top w:val="nil"/>
              <w:left w:val="single" w:sz="4" w:space="0" w:color="auto"/>
              <w:bottom w:val="single" w:sz="4" w:space="0" w:color="auto"/>
              <w:right w:val="single" w:sz="4" w:space="0" w:color="auto"/>
            </w:tcBorders>
            <w:vAlign w:val="center"/>
          </w:tcPr>
          <w:p w14:paraId="34B030D1" w14:textId="77777777" w:rsidR="00E80A38" w:rsidRPr="007669E3" w:rsidRDefault="00E80A38" w:rsidP="00E80A38">
            <w:pPr>
              <w:jc w:val="center"/>
              <w:rPr>
                <w:rFonts w:ascii="Arial" w:hAnsi="Arial" w:cs="Arial"/>
                <w:sz w:val="20"/>
              </w:rPr>
            </w:pPr>
            <w:r w:rsidRPr="007669E3">
              <w:rPr>
                <w:rFonts w:ascii="Arial" w:hAnsi="Arial" w:cs="Arial"/>
                <w:sz w:val="20"/>
              </w:rPr>
              <w:t>P49</w:t>
            </w:r>
          </w:p>
        </w:tc>
        <w:tc>
          <w:tcPr>
            <w:tcW w:w="3403" w:type="dxa"/>
            <w:tcBorders>
              <w:top w:val="nil"/>
              <w:left w:val="nil"/>
              <w:bottom w:val="single" w:sz="4" w:space="0" w:color="auto"/>
              <w:right w:val="single" w:sz="4" w:space="0" w:color="auto"/>
            </w:tcBorders>
            <w:vAlign w:val="center"/>
          </w:tcPr>
          <w:p w14:paraId="34B030D2" w14:textId="77777777" w:rsidR="00E80A38" w:rsidRPr="007669E3" w:rsidRDefault="00E80A38" w:rsidP="00E80A38">
            <w:pPr>
              <w:rPr>
                <w:rFonts w:ascii="Arial" w:hAnsi="Arial" w:cs="Arial"/>
                <w:sz w:val="20"/>
              </w:rPr>
            </w:pPr>
            <w:r w:rsidRPr="007669E3">
              <w:rPr>
                <w:rFonts w:ascii="Arial" w:hAnsi="Arial" w:cs="Arial"/>
                <w:sz w:val="20"/>
              </w:rPr>
              <w:t>Központi szerződő fél statisztikák</w:t>
            </w:r>
          </w:p>
        </w:tc>
        <w:tc>
          <w:tcPr>
            <w:tcW w:w="3118" w:type="dxa"/>
            <w:tcBorders>
              <w:top w:val="nil"/>
              <w:left w:val="nil"/>
              <w:bottom w:val="single" w:sz="4" w:space="0" w:color="auto"/>
              <w:right w:val="single" w:sz="4" w:space="0" w:color="auto"/>
            </w:tcBorders>
            <w:vAlign w:val="center"/>
          </w:tcPr>
          <w:p w14:paraId="34B030D3" w14:textId="65210B57" w:rsidR="00E80A38" w:rsidRPr="007669E3" w:rsidRDefault="00E80A38" w:rsidP="00E80A38">
            <w:pPr>
              <w:rPr>
                <w:rFonts w:ascii="Arial" w:hAnsi="Arial" w:cs="Arial"/>
                <w:sz w:val="20"/>
              </w:rPr>
            </w:pPr>
            <w:r w:rsidRPr="007669E3">
              <w:rPr>
                <w:rFonts w:ascii="Arial" w:hAnsi="Arial" w:cs="Arial"/>
                <w:sz w:val="20"/>
              </w:rPr>
              <w:t xml:space="preserve">központi szerződő fél, központi szerződő fél által garantált ügyletek elszámolását végző, központi értéktári tevékenységet végző szervezet, az ezen típusú EGT-fióktelep </w:t>
            </w:r>
          </w:p>
        </w:tc>
        <w:tc>
          <w:tcPr>
            <w:tcW w:w="1843" w:type="dxa"/>
            <w:tcBorders>
              <w:top w:val="nil"/>
              <w:left w:val="nil"/>
              <w:bottom w:val="single" w:sz="4" w:space="0" w:color="auto"/>
              <w:right w:val="single" w:sz="4" w:space="0" w:color="auto"/>
            </w:tcBorders>
            <w:vAlign w:val="center"/>
          </w:tcPr>
          <w:p w14:paraId="34B030D4"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0D5"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D6" w14:textId="7D4EA5E1"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D7"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február 28.</w:t>
            </w:r>
          </w:p>
        </w:tc>
      </w:tr>
      <w:tr w:rsidR="00E80A38" w:rsidRPr="007669E3" w14:paraId="34B030E1" w14:textId="77777777" w:rsidTr="001A4757">
        <w:trPr>
          <w:cantSplit/>
          <w:trHeight w:val="1142"/>
          <w:jc w:val="center"/>
        </w:trPr>
        <w:tc>
          <w:tcPr>
            <w:tcW w:w="704" w:type="dxa"/>
            <w:tcBorders>
              <w:top w:val="nil"/>
              <w:left w:val="single" w:sz="4" w:space="0" w:color="auto"/>
              <w:bottom w:val="single" w:sz="4" w:space="0" w:color="auto"/>
              <w:right w:val="single" w:sz="4" w:space="0" w:color="auto"/>
            </w:tcBorders>
            <w:vAlign w:val="center"/>
          </w:tcPr>
          <w:p w14:paraId="34B030D9" w14:textId="353F824C" w:rsidR="00E80A38" w:rsidRPr="007669E3" w:rsidRDefault="00E80A38" w:rsidP="00E80A38">
            <w:pPr>
              <w:jc w:val="center"/>
              <w:rPr>
                <w:rFonts w:ascii="Arial" w:hAnsi="Arial" w:cs="Arial"/>
                <w:sz w:val="20"/>
              </w:rPr>
            </w:pPr>
            <w:r>
              <w:rPr>
                <w:rFonts w:ascii="Arial" w:hAnsi="Arial" w:cs="Arial"/>
                <w:color w:val="000000"/>
                <w:sz w:val="20"/>
              </w:rPr>
              <w:lastRenderedPageBreak/>
              <w:t>95</w:t>
            </w:r>
          </w:p>
        </w:tc>
        <w:tc>
          <w:tcPr>
            <w:tcW w:w="1276" w:type="dxa"/>
            <w:tcBorders>
              <w:top w:val="nil"/>
              <w:left w:val="single" w:sz="4" w:space="0" w:color="auto"/>
              <w:bottom w:val="single" w:sz="4" w:space="0" w:color="auto"/>
              <w:right w:val="single" w:sz="4" w:space="0" w:color="auto"/>
            </w:tcBorders>
            <w:vAlign w:val="center"/>
          </w:tcPr>
          <w:p w14:paraId="34B030DA" w14:textId="77777777" w:rsidR="00E80A38" w:rsidRPr="007669E3" w:rsidRDefault="00E80A38" w:rsidP="00E80A38">
            <w:pPr>
              <w:jc w:val="center"/>
              <w:rPr>
                <w:rFonts w:ascii="Arial" w:hAnsi="Arial" w:cs="Arial"/>
                <w:sz w:val="20"/>
              </w:rPr>
            </w:pPr>
            <w:r w:rsidRPr="007669E3">
              <w:rPr>
                <w:rFonts w:ascii="Arial" w:hAnsi="Arial" w:cs="Arial"/>
                <w:sz w:val="20"/>
              </w:rPr>
              <w:t>P50</w:t>
            </w:r>
          </w:p>
        </w:tc>
        <w:tc>
          <w:tcPr>
            <w:tcW w:w="3403" w:type="dxa"/>
            <w:tcBorders>
              <w:top w:val="nil"/>
              <w:left w:val="nil"/>
              <w:bottom w:val="single" w:sz="4" w:space="0" w:color="auto"/>
              <w:right w:val="single" w:sz="4" w:space="0" w:color="auto"/>
            </w:tcBorders>
            <w:vAlign w:val="center"/>
          </w:tcPr>
          <w:p w14:paraId="34B030DB" w14:textId="77777777" w:rsidR="00E80A38" w:rsidRPr="007669E3" w:rsidRDefault="00E80A38" w:rsidP="00E80A38">
            <w:pPr>
              <w:rPr>
                <w:rFonts w:ascii="Arial" w:hAnsi="Arial" w:cs="Arial"/>
                <w:sz w:val="20"/>
              </w:rPr>
            </w:pPr>
            <w:r w:rsidRPr="007669E3">
              <w:rPr>
                <w:rFonts w:ascii="Arial" w:hAnsi="Arial" w:cs="Arial"/>
                <w:sz w:val="20"/>
              </w:rPr>
              <w:t>A pénzfeldolgozási tevékenységgel összefüggő egyéb információk</w:t>
            </w:r>
          </w:p>
        </w:tc>
        <w:tc>
          <w:tcPr>
            <w:tcW w:w="3118" w:type="dxa"/>
            <w:tcBorders>
              <w:top w:val="nil"/>
              <w:left w:val="nil"/>
              <w:bottom w:val="single" w:sz="4" w:space="0" w:color="auto"/>
              <w:right w:val="single" w:sz="4" w:space="0" w:color="auto"/>
            </w:tcBorders>
            <w:vAlign w:val="center"/>
          </w:tcPr>
          <w:p w14:paraId="34B030DC" w14:textId="578E230A" w:rsidR="00E80A38" w:rsidRPr="007669E3" w:rsidRDefault="00E80A38" w:rsidP="00E80A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sz w:val="20"/>
              </w:rPr>
            </w:pPr>
            <w:r w:rsidRPr="007669E3">
              <w:rPr>
                <w:rFonts w:ascii="Arial" w:hAnsi="Arial" w:cs="Arial"/>
                <w:bCs/>
                <w:sz w:val="20"/>
              </w:rPr>
              <w:t xml:space="preserve">pénzfeldolgozási tevékenység végzésére vonatkozó engedéllyel rendelkező szervezet </w:t>
            </w:r>
            <w:r w:rsidRPr="007669E3">
              <w:rPr>
                <w:rFonts w:ascii="Arial" w:hAnsi="Arial" w:cs="Arial"/>
                <w:sz w:val="20"/>
              </w:rPr>
              <w:t>és kijelölt hitelintézet</w:t>
            </w:r>
          </w:p>
        </w:tc>
        <w:tc>
          <w:tcPr>
            <w:tcW w:w="1843" w:type="dxa"/>
            <w:tcBorders>
              <w:top w:val="nil"/>
              <w:left w:val="nil"/>
              <w:bottom w:val="single" w:sz="4" w:space="0" w:color="auto"/>
              <w:right w:val="single" w:sz="4" w:space="0" w:color="auto"/>
            </w:tcBorders>
            <w:vAlign w:val="center"/>
          </w:tcPr>
          <w:p w14:paraId="34B030DD"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0DE"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DF" w14:textId="604DD211"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E0"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január 31.</w:t>
            </w:r>
          </w:p>
        </w:tc>
      </w:tr>
      <w:tr w:rsidR="00E80A38" w:rsidRPr="007669E3" w14:paraId="34B030EB" w14:textId="77777777" w:rsidTr="001A4757">
        <w:trPr>
          <w:cantSplit/>
          <w:trHeight w:val="863"/>
          <w:jc w:val="center"/>
        </w:trPr>
        <w:tc>
          <w:tcPr>
            <w:tcW w:w="704" w:type="dxa"/>
            <w:tcBorders>
              <w:top w:val="nil"/>
              <w:left w:val="single" w:sz="4" w:space="0" w:color="auto"/>
              <w:bottom w:val="single" w:sz="4" w:space="0" w:color="auto"/>
              <w:right w:val="single" w:sz="4" w:space="0" w:color="auto"/>
            </w:tcBorders>
            <w:vAlign w:val="center"/>
          </w:tcPr>
          <w:p w14:paraId="34B030E2" w14:textId="60767280" w:rsidR="00E80A38" w:rsidRPr="007669E3" w:rsidRDefault="00E80A38" w:rsidP="00E80A38">
            <w:pPr>
              <w:jc w:val="center"/>
              <w:rPr>
                <w:rFonts w:ascii="Arial" w:hAnsi="Arial" w:cs="Arial"/>
                <w:sz w:val="20"/>
              </w:rPr>
            </w:pPr>
            <w:r>
              <w:rPr>
                <w:rFonts w:ascii="Arial" w:hAnsi="Arial" w:cs="Arial"/>
                <w:color w:val="000000"/>
                <w:sz w:val="20"/>
              </w:rPr>
              <w:t>96</w:t>
            </w:r>
          </w:p>
        </w:tc>
        <w:tc>
          <w:tcPr>
            <w:tcW w:w="1276" w:type="dxa"/>
            <w:tcBorders>
              <w:top w:val="nil"/>
              <w:left w:val="single" w:sz="4" w:space="0" w:color="auto"/>
              <w:bottom w:val="single" w:sz="4" w:space="0" w:color="auto"/>
              <w:right w:val="single" w:sz="4" w:space="0" w:color="auto"/>
            </w:tcBorders>
            <w:vAlign w:val="center"/>
          </w:tcPr>
          <w:p w14:paraId="34B030E3" w14:textId="77777777" w:rsidR="00E80A38" w:rsidRPr="007669E3" w:rsidRDefault="00E80A38" w:rsidP="00E80A38">
            <w:pPr>
              <w:jc w:val="center"/>
              <w:rPr>
                <w:rFonts w:ascii="Arial" w:hAnsi="Arial" w:cs="Arial"/>
                <w:sz w:val="20"/>
              </w:rPr>
            </w:pPr>
            <w:r w:rsidRPr="007669E3">
              <w:rPr>
                <w:rFonts w:ascii="Arial" w:hAnsi="Arial" w:cs="Arial"/>
                <w:sz w:val="20"/>
              </w:rPr>
              <w:t>P51</w:t>
            </w:r>
          </w:p>
        </w:tc>
        <w:tc>
          <w:tcPr>
            <w:tcW w:w="3403" w:type="dxa"/>
            <w:tcBorders>
              <w:top w:val="nil"/>
              <w:left w:val="nil"/>
              <w:bottom w:val="single" w:sz="4" w:space="0" w:color="auto"/>
              <w:right w:val="single" w:sz="4" w:space="0" w:color="auto"/>
            </w:tcBorders>
            <w:vAlign w:val="center"/>
          </w:tcPr>
          <w:p w14:paraId="34B030E4" w14:textId="77777777" w:rsidR="00E80A38" w:rsidRPr="007669E3" w:rsidRDefault="00E80A38" w:rsidP="00E80A38">
            <w:pPr>
              <w:rPr>
                <w:rFonts w:ascii="Arial" w:hAnsi="Arial" w:cs="Arial"/>
                <w:sz w:val="20"/>
              </w:rPr>
            </w:pPr>
            <w:r w:rsidRPr="007669E3">
              <w:rPr>
                <w:rFonts w:ascii="Arial" w:hAnsi="Arial" w:cs="Arial"/>
                <w:sz w:val="20"/>
              </w:rPr>
              <w:t>Napi valutaforgalmi jelentés</w:t>
            </w:r>
          </w:p>
        </w:tc>
        <w:tc>
          <w:tcPr>
            <w:tcW w:w="3118" w:type="dxa"/>
            <w:tcBorders>
              <w:top w:val="nil"/>
              <w:left w:val="nil"/>
              <w:bottom w:val="single" w:sz="4" w:space="0" w:color="auto"/>
              <w:right w:val="single" w:sz="4" w:space="0" w:color="auto"/>
            </w:tcBorders>
            <w:vAlign w:val="center"/>
          </w:tcPr>
          <w:p w14:paraId="34B030E5" w14:textId="26875633" w:rsidR="00E80A38" w:rsidRPr="007669E3" w:rsidRDefault="00E80A38" w:rsidP="00E80A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bCs/>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
          <w:p w14:paraId="34B030E6" w14:textId="310296E7" w:rsidR="00E80A38" w:rsidRPr="007669E3" w:rsidRDefault="00E80A38" w:rsidP="00E80A38">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30E7"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E8" w14:textId="1AB63AF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EA" w14:textId="3B1390FC" w:rsidR="00E80A38" w:rsidRPr="007669E3" w:rsidRDefault="00E80A38" w:rsidP="00E80A38">
            <w:pPr>
              <w:jc w:val="center"/>
              <w:rPr>
                <w:rFonts w:ascii="Arial" w:hAnsi="Arial" w:cs="Arial"/>
                <w:sz w:val="20"/>
              </w:rPr>
            </w:pPr>
            <w:r w:rsidRPr="007669E3">
              <w:rPr>
                <w:rFonts w:ascii="Arial" w:hAnsi="Arial" w:cs="Arial"/>
                <w:sz w:val="20"/>
              </w:rPr>
              <w:t xml:space="preserve">tárgynapot követő </w:t>
            </w:r>
            <w:r>
              <w:rPr>
                <w:rFonts w:ascii="Arial" w:hAnsi="Arial" w:cs="Arial"/>
                <w:sz w:val="20"/>
              </w:rPr>
              <w:t xml:space="preserve">második </w:t>
            </w:r>
            <w:r w:rsidRPr="007669E3">
              <w:rPr>
                <w:rFonts w:ascii="Arial" w:hAnsi="Arial" w:cs="Arial"/>
                <w:sz w:val="20"/>
              </w:rPr>
              <w:t xml:space="preserve">munkanap </w:t>
            </w:r>
            <w:r>
              <w:rPr>
                <w:rFonts w:ascii="Arial" w:hAnsi="Arial" w:cs="Arial"/>
                <w:sz w:val="20"/>
              </w:rPr>
              <w:t xml:space="preserve">8 </w:t>
            </w:r>
            <w:r w:rsidRPr="007669E3">
              <w:rPr>
                <w:rFonts w:ascii="Arial" w:hAnsi="Arial" w:cs="Arial"/>
                <w:sz w:val="20"/>
              </w:rPr>
              <w:t>óra</w:t>
            </w:r>
          </w:p>
        </w:tc>
      </w:tr>
      <w:tr w:rsidR="00E80A38" w:rsidRPr="007669E3" w14:paraId="34B030FD" w14:textId="77777777" w:rsidTr="001A4757">
        <w:trPr>
          <w:cantSplit/>
          <w:trHeight w:val="592"/>
          <w:jc w:val="center"/>
        </w:trPr>
        <w:tc>
          <w:tcPr>
            <w:tcW w:w="704" w:type="dxa"/>
            <w:tcBorders>
              <w:top w:val="nil"/>
              <w:left w:val="single" w:sz="4" w:space="0" w:color="auto"/>
              <w:bottom w:val="single" w:sz="4" w:space="0" w:color="auto"/>
              <w:right w:val="single" w:sz="4" w:space="0" w:color="auto"/>
            </w:tcBorders>
            <w:vAlign w:val="center"/>
          </w:tcPr>
          <w:p w14:paraId="34B030F5" w14:textId="78ADF061" w:rsidR="00E80A38" w:rsidRPr="007669E3" w:rsidDel="00443104" w:rsidRDefault="00E80A38" w:rsidP="00E80A38">
            <w:pPr>
              <w:jc w:val="center"/>
              <w:rPr>
                <w:rFonts w:ascii="Arial" w:hAnsi="Arial" w:cs="Arial"/>
                <w:sz w:val="20"/>
              </w:rPr>
            </w:pPr>
            <w:r w:rsidRPr="007669E3">
              <w:rPr>
                <w:rFonts w:ascii="Arial" w:hAnsi="Arial" w:cs="Arial"/>
                <w:color w:val="000000"/>
                <w:sz w:val="20"/>
              </w:rPr>
              <w:t>9</w:t>
            </w:r>
            <w:r>
              <w:rPr>
                <w:rFonts w:ascii="Arial" w:hAnsi="Arial" w:cs="Arial"/>
                <w:color w:val="000000"/>
                <w:sz w:val="20"/>
              </w:rPr>
              <w:t>7</w:t>
            </w:r>
          </w:p>
        </w:tc>
        <w:tc>
          <w:tcPr>
            <w:tcW w:w="1276" w:type="dxa"/>
            <w:tcBorders>
              <w:top w:val="nil"/>
              <w:left w:val="single" w:sz="4" w:space="0" w:color="auto"/>
              <w:bottom w:val="single" w:sz="4" w:space="0" w:color="auto"/>
              <w:right w:val="single" w:sz="4" w:space="0" w:color="auto"/>
            </w:tcBorders>
            <w:vAlign w:val="center"/>
          </w:tcPr>
          <w:p w14:paraId="34B030F6" w14:textId="77777777" w:rsidR="00E80A38" w:rsidRPr="007669E3" w:rsidRDefault="00E80A38" w:rsidP="00E80A38">
            <w:pPr>
              <w:jc w:val="center"/>
              <w:rPr>
                <w:rFonts w:ascii="Arial" w:hAnsi="Arial" w:cs="Arial"/>
                <w:sz w:val="20"/>
              </w:rPr>
            </w:pPr>
            <w:r w:rsidRPr="007669E3">
              <w:rPr>
                <w:rFonts w:ascii="Arial" w:hAnsi="Arial" w:cs="Arial"/>
                <w:sz w:val="20"/>
              </w:rPr>
              <w:t>P54</w:t>
            </w:r>
          </w:p>
        </w:tc>
        <w:tc>
          <w:tcPr>
            <w:tcW w:w="3403" w:type="dxa"/>
            <w:tcBorders>
              <w:top w:val="nil"/>
              <w:left w:val="nil"/>
              <w:bottom w:val="single" w:sz="4" w:space="0" w:color="auto"/>
              <w:right w:val="single" w:sz="4" w:space="0" w:color="auto"/>
            </w:tcBorders>
            <w:vAlign w:val="center"/>
          </w:tcPr>
          <w:p w14:paraId="34B030F7" w14:textId="77777777" w:rsidR="00E80A38" w:rsidRPr="007669E3" w:rsidRDefault="00E80A38" w:rsidP="00E80A38">
            <w:pPr>
              <w:rPr>
                <w:rFonts w:ascii="Arial" w:hAnsi="Arial" w:cs="Arial"/>
                <w:sz w:val="20"/>
              </w:rPr>
            </w:pPr>
            <w:r w:rsidRPr="007669E3">
              <w:rPr>
                <w:rFonts w:ascii="Arial" w:hAnsi="Arial" w:cs="Arial"/>
                <w:sz w:val="20"/>
              </w:rPr>
              <w:t>Jelentés a kibocsátott forgatható utalványokról</w:t>
            </w:r>
          </w:p>
        </w:tc>
        <w:tc>
          <w:tcPr>
            <w:tcW w:w="3118" w:type="dxa"/>
            <w:tcBorders>
              <w:top w:val="nil"/>
              <w:left w:val="nil"/>
              <w:bottom w:val="single" w:sz="4" w:space="0" w:color="auto"/>
              <w:right w:val="single" w:sz="4" w:space="0" w:color="auto"/>
            </w:tcBorders>
            <w:vAlign w:val="center"/>
          </w:tcPr>
          <w:p w14:paraId="34B030F8" w14:textId="77777777" w:rsidR="00E80A38" w:rsidRPr="007669E3" w:rsidRDefault="00E80A38" w:rsidP="00E80A38">
            <w:pPr>
              <w:rPr>
                <w:rFonts w:ascii="Arial" w:hAnsi="Arial" w:cs="Arial"/>
                <w:sz w:val="20"/>
              </w:rPr>
            </w:pPr>
            <w:r w:rsidRPr="007669E3">
              <w:rPr>
                <w:rFonts w:ascii="Arial" w:hAnsi="Arial" w:cs="Arial"/>
                <w:sz w:val="20"/>
              </w:rPr>
              <w:t>kiegészítő pénzügyi szolgáltatásként forgatható utalványt kibocsátó szervezet</w:t>
            </w:r>
          </w:p>
        </w:tc>
        <w:tc>
          <w:tcPr>
            <w:tcW w:w="1843" w:type="dxa"/>
            <w:tcBorders>
              <w:top w:val="nil"/>
              <w:left w:val="nil"/>
              <w:bottom w:val="single" w:sz="4" w:space="0" w:color="auto"/>
              <w:right w:val="single" w:sz="4" w:space="0" w:color="auto"/>
            </w:tcBorders>
            <w:vAlign w:val="center"/>
          </w:tcPr>
          <w:p w14:paraId="34B030F9"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FA"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FB" w14:textId="45E32262"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FC" w14:textId="43EBBB77" w:rsidR="00E80A38" w:rsidRPr="007669E3" w:rsidRDefault="00E80A38" w:rsidP="00E80A38">
            <w:pPr>
              <w:jc w:val="center"/>
              <w:rPr>
                <w:rFonts w:ascii="Arial" w:hAnsi="Arial" w:cs="Arial"/>
                <w:sz w:val="20"/>
              </w:rPr>
            </w:pPr>
            <w:r w:rsidRPr="007669E3">
              <w:rPr>
                <w:rFonts w:ascii="Arial" w:hAnsi="Arial" w:cs="Arial"/>
                <w:sz w:val="20"/>
              </w:rPr>
              <w:t xml:space="preserve"> tárgyidőszakot követő hónap 20. munkanap</w:t>
            </w:r>
          </w:p>
        </w:tc>
      </w:tr>
      <w:tr w:rsidR="00E80A38" w:rsidRPr="007669E3" w14:paraId="34B03110" w14:textId="77777777" w:rsidTr="001A4757">
        <w:trPr>
          <w:cantSplit/>
          <w:trHeight w:val="1833"/>
          <w:jc w:val="center"/>
        </w:trPr>
        <w:tc>
          <w:tcPr>
            <w:tcW w:w="704" w:type="dxa"/>
            <w:tcBorders>
              <w:top w:val="nil"/>
              <w:left w:val="single" w:sz="4" w:space="0" w:color="auto"/>
              <w:bottom w:val="single" w:sz="4" w:space="0" w:color="auto"/>
              <w:right w:val="single" w:sz="4" w:space="0" w:color="auto"/>
            </w:tcBorders>
            <w:vAlign w:val="center"/>
          </w:tcPr>
          <w:p w14:paraId="34B03108" w14:textId="3580DB77" w:rsidR="00E80A38" w:rsidRPr="007669E3" w:rsidRDefault="00E80A38" w:rsidP="00E80A38">
            <w:pPr>
              <w:jc w:val="center"/>
              <w:rPr>
                <w:rFonts w:ascii="Arial" w:hAnsi="Arial" w:cs="Arial"/>
                <w:sz w:val="20"/>
              </w:rPr>
            </w:pPr>
            <w:r w:rsidRPr="007669E3">
              <w:rPr>
                <w:rFonts w:ascii="Arial" w:hAnsi="Arial" w:cs="Arial"/>
                <w:color w:val="000000"/>
                <w:sz w:val="20"/>
              </w:rPr>
              <w:t>9</w:t>
            </w:r>
            <w:r>
              <w:rPr>
                <w:rFonts w:ascii="Arial" w:hAnsi="Arial" w:cs="Arial"/>
                <w:color w:val="000000"/>
                <w:sz w:val="20"/>
              </w:rPr>
              <w:t>8</w:t>
            </w:r>
          </w:p>
        </w:tc>
        <w:tc>
          <w:tcPr>
            <w:tcW w:w="1276" w:type="dxa"/>
            <w:tcBorders>
              <w:top w:val="nil"/>
              <w:left w:val="single" w:sz="4" w:space="0" w:color="auto"/>
              <w:bottom w:val="single" w:sz="4" w:space="0" w:color="auto"/>
              <w:right w:val="single" w:sz="4" w:space="0" w:color="auto"/>
            </w:tcBorders>
            <w:vAlign w:val="center"/>
          </w:tcPr>
          <w:p w14:paraId="34B03109" w14:textId="77777777" w:rsidR="00E80A38" w:rsidRPr="007669E3" w:rsidRDefault="00E80A38" w:rsidP="00E80A38">
            <w:pPr>
              <w:jc w:val="center"/>
              <w:rPr>
                <w:rFonts w:ascii="Arial" w:hAnsi="Arial" w:cs="Arial"/>
                <w:sz w:val="20"/>
              </w:rPr>
            </w:pPr>
            <w:r w:rsidRPr="007669E3">
              <w:rPr>
                <w:rFonts w:ascii="Arial" w:hAnsi="Arial" w:cs="Arial"/>
                <w:sz w:val="20"/>
              </w:rPr>
              <w:t>P56</w:t>
            </w:r>
          </w:p>
        </w:tc>
        <w:tc>
          <w:tcPr>
            <w:tcW w:w="3403" w:type="dxa"/>
            <w:tcBorders>
              <w:top w:val="nil"/>
              <w:left w:val="nil"/>
              <w:bottom w:val="single" w:sz="4" w:space="0" w:color="auto"/>
              <w:right w:val="single" w:sz="4" w:space="0" w:color="auto"/>
            </w:tcBorders>
            <w:vAlign w:val="center"/>
          </w:tcPr>
          <w:p w14:paraId="34B0310A" w14:textId="77777777" w:rsidR="00E80A38" w:rsidRPr="007669E3" w:rsidRDefault="00E80A38" w:rsidP="00E80A38">
            <w:pPr>
              <w:rPr>
                <w:rFonts w:ascii="Arial" w:hAnsi="Arial" w:cs="Arial"/>
                <w:sz w:val="20"/>
              </w:rPr>
            </w:pPr>
            <w:r w:rsidRPr="007669E3">
              <w:rPr>
                <w:rFonts w:ascii="Arial" w:hAnsi="Arial" w:cs="Arial"/>
                <w:sz w:val="20"/>
              </w:rPr>
              <w:t>Pénzforgalmat bonyolító hálózati egységek és ATM-ek elhelyezkedésére, valamint a nyújtott szolgáltatásokra vonatkozó adatok</w:t>
            </w:r>
          </w:p>
        </w:tc>
        <w:tc>
          <w:tcPr>
            <w:tcW w:w="3118" w:type="dxa"/>
            <w:tcBorders>
              <w:top w:val="nil"/>
              <w:left w:val="nil"/>
              <w:bottom w:val="single" w:sz="4" w:space="0" w:color="auto"/>
              <w:right w:val="single" w:sz="4" w:space="0" w:color="auto"/>
            </w:tcBorders>
            <w:vAlign w:val="center"/>
          </w:tcPr>
          <w:p w14:paraId="34B0310B" w14:textId="0427B105" w:rsidR="00E80A38" w:rsidRPr="007669E3" w:rsidRDefault="00E80A38" w:rsidP="00E80A38">
            <w:pPr>
              <w:rPr>
                <w:rFonts w:ascii="Arial" w:hAnsi="Arial" w:cs="Arial"/>
                <w:sz w:val="20"/>
              </w:rPr>
            </w:pPr>
            <w:r w:rsidRPr="007669E3">
              <w:rPr>
                <w:rFonts w:ascii="Arial" w:hAnsi="Arial" w:cs="Arial"/>
                <w:sz w:val="20"/>
              </w:rPr>
              <w:t xml:space="preserve">hitelintézet, készpénz-helyettesítő fizetési eszköz kibocsátását vagy elfogadását végző egyéb pénzforgalmi szolgáltató, az ezen típusú EGT-fióktelep, ATM szolgáltatást közvetlenül nyújtó, pénzforgalmi szolgálatónak nem minősülő jogi személy </w:t>
            </w:r>
          </w:p>
        </w:tc>
        <w:tc>
          <w:tcPr>
            <w:tcW w:w="1843" w:type="dxa"/>
            <w:tcBorders>
              <w:top w:val="nil"/>
              <w:left w:val="nil"/>
              <w:bottom w:val="single" w:sz="4" w:space="0" w:color="auto"/>
              <w:right w:val="single" w:sz="4" w:space="0" w:color="auto"/>
            </w:tcBorders>
            <w:vAlign w:val="center"/>
          </w:tcPr>
          <w:p w14:paraId="34B0310C" w14:textId="77777777"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0D"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0E" w14:textId="6BFF6AC0" w:rsidR="00E80A38" w:rsidRPr="007669E3" w:rsidRDefault="00E80A38" w:rsidP="00E80A38">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310F" w14:textId="77777777" w:rsidR="00E80A38" w:rsidRPr="007669E3" w:rsidRDefault="00E80A38" w:rsidP="00E80A38">
            <w:pPr>
              <w:jc w:val="center"/>
              <w:rPr>
                <w:rFonts w:ascii="Arial" w:hAnsi="Arial" w:cs="Arial"/>
                <w:sz w:val="20"/>
              </w:rPr>
            </w:pPr>
            <w:r w:rsidRPr="007669E3">
              <w:rPr>
                <w:rFonts w:ascii="Arial" w:hAnsi="Arial" w:cs="Arial"/>
                <w:sz w:val="20"/>
              </w:rPr>
              <w:t>változás esetén, a változás időpontját megelőző munkanap</w:t>
            </w:r>
          </w:p>
        </w:tc>
      </w:tr>
      <w:tr w:rsidR="00E80A38" w:rsidRPr="007669E3" w14:paraId="34B03118" w14:textId="77777777" w:rsidTr="001A4757">
        <w:trPr>
          <w:cantSplit/>
          <w:trHeight w:val="459"/>
          <w:jc w:val="center"/>
        </w:trPr>
        <w:tc>
          <w:tcPr>
            <w:tcW w:w="704" w:type="dxa"/>
            <w:tcBorders>
              <w:top w:val="nil"/>
              <w:left w:val="single" w:sz="4" w:space="0" w:color="auto"/>
              <w:bottom w:val="single" w:sz="4" w:space="0" w:color="auto"/>
              <w:right w:val="single" w:sz="4" w:space="0" w:color="auto"/>
            </w:tcBorders>
            <w:vAlign w:val="center"/>
          </w:tcPr>
          <w:p w14:paraId="34B03111" w14:textId="2B7024E5" w:rsidR="00E80A38" w:rsidRPr="007669E3" w:rsidRDefault="00E80A38" w:rsidP="00E80A38">
            <w:pPr>
              <w:jc w:val="center"/>
              <w:rPr>
                <w:rFonts w:ascii="Arial" w:hAnsi="Arial" w:cs="Arial"/>
                <w:sz w:val="20"/>
              </w:rPr>
            </w:pPr>
            <w:r w:rsidRPr="007669E3">
              <w:rPr>
                <w:rFonts w:ascii="Arial" w:hAnsi="Arial" w:cs="Arial"/>
                <w:color w:val="000000"/>
                <w:sz w:val="20"/>
              </w:rPr>
              <w:t>9</w:t>
            </w:r>
            <w:r>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4B03112" w14:textId="77777777" w:rsidR="00E80A38" w:rsidRPr="007669E3" w:rsidRDefault="00E80A38" w:rsidP="00E80A38">
            <w:pPr>
              <w:jc w:val="center"/>
              <w:rPr>
                <w:rFonts w:ascii="Arial" w:hAnsi="Arial" w:cs="Arial"/>
                <w:sz w:val="20"/>
              </w:rPr>
            </w:pPr>
            <w:r w:rsidRPr="007669E3">
              <w:rPr>
                <w:rFonts w:ascii="Arial" w:hAnsi="Arial" w:cs="Arial"/>
                <w:sz w:val="20"/>
              </w:rPr>
              <w:t>P57</w:t>
            </w:r>
          </w:p>
        </w:tc>
        <w:tc>
          <w:tcPr>
            <w:tcW w:w="3403" w:type="dxa"/>
            <w:tcBorders>
              <w:top w:val="nil"/>
              <w:left w:val="nil"/>
              <w:bottom w:val="single" w:sz="4" w:space="0" w:color="auto"/>
              <w:right w:val="single" w:sz="4" w:space="0" w:color="auto"/>
            </w:tcBorders>
            <w:vAlign w:val="center"/>
          </w:tcPr>
          <w:p w14:paraId="34B03113" w14:textId="084435AB" w:rsidR="00E80A38" w:rsidRPr="007669E3" w:rsidRDefault="00E80A38" w:rsidP="00E80A38">
            <w:pPr>
              <w:rPr>
                <w:rFonts w:ascii="Arial" w:hAnsi="Arial" w:cs="Arial"/>
                <w:sz w:val="20"/>
              </w:rPr>
            </w:pPr>
            <w:r w:rsidRPr="007669E3">
              <w:rPr>
                <w:rFonts w:ascii="Arial" w:hAnsi="Arial" w:cs="Arial"/>
                <w:sz w:val="20"/>
              </w:rPr>
              <w:t>BKR forgalom tranzakciószintű adatai</w:t>
            </w:r>
          </w:p>
        </w:tc>
        <w:tc>
          <w:tcPr>
            <w:tcW w:w="3118" w:type="dxa"/>
            <w:tcBorders>
              <w:top w:val="nil"/>
              <w:left w:val="nil"/>
              <w:bottom w:val="single" w:sz="4" w:space="0" w:color="auto"/>
              <w:right w:val="single" w:sz="4" w:space="0" w:color="auto"/>
            </w:tcBorders>
            <w:vAlign w:val="center"/>
          </w:tcPr>
          <w:p w14:paraId="34B03114" w14:textId="77777777" w:rsidR="00E80A38" w:rsidRPr="007669E3" w:rsidRDefault="00E80A38" w:rsidP="00E80A38">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34B03115" w14:textId="77777777" w:rsidR="00E80A38" w:rsidRPr="007669E3" w:rsidRDefault="00E80A38" w:rsidP="00E80A38">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
          <w:p w14:paraId="34B03116" w14:textId="77777777" w:rsidR="00E80A38" w:rsidRPr="007669E3" w:rsidRDefault="00E80A38" w:rsidP="00E80A38">
            <w:pPr>
              <w:jc w:val="center"/>
              <w:rPr>
                <w:rFonts w:ascii="Arial" w:hAnsi="Arial" w:cs="Arial"/>
                <w:sz w:val="20"/>
              </w:rPr>
            </w:pPr>
            <w:r w:rsidRPr="007669E3">
              <w:rPr>
                <w:rFonts w:ascii="Arial" w:hAnsi="Arial" w:cs="Arial"/>
                <w:sz w:val="20"/>
              </w:rPr>
              <w:t>elektronikus úton (GiroHálóMail)</w:t>
            </w:r>
          </w:p>
        </w:tc>
        <w:tc>
          <w:tcPr>
            <w:tcW w:w="2981" w:type="dxa"/>
            <w:tcBorders>
              <w:top w:val="nil"/>
              <w:left w:val="nil"/>
              <w:bottom w:val="single" w:sz="4" w:space="0" w:color="auto"/>
              <w:right w:val="single" w:sz="4" w:space="0" w:color="auto"/>
            </w:tcBorders>
            <w:vAlign w:val="center"/>
          </w:tcPr>
          <w:p w14:paraId="34B03117" w14:textId="3BCB97BF" w:rsidR="00E80A38" w:rsidRPr="007669E3" w:rsidRDefault="00E80A38" w:rsidP="00E80A38">
            <w:pPr>
              <w:jc w:val="center"/>
              <w:rPr>
                <w:rFonts w:ascii="Arial" w:hAnsi="Arial" w:cs="Arial"/>
                <w:sz w:val="20"/>
              </w:rPr>
            </w:pPr>
            <w:r w:rsidRPr="007669E3">
              <w:rPr>
                <w:rFonts w:ascii="Arial" w:hAnsi="Arial" w:cs="Arial"/>
                <w:sz w:val="20"/>
              </w:rPr>
              <w:t>tárgyhét utolsó munkanapját követő 5. munkanap</w:t>
            </w:r>
          </w:p>
        </w:tc>
      </w:tr>
      <w:tr w:rsidR="00E80A38" w:rsidRPr="007669E3" w14:paraId="34B03121" w14:textId="77777777" w:rsidTr="001A4757">
        <w:trPr>
          <w:cantSplit/>
          <w:trHeight w:val="668"/>
          <w:jc w:val="center"/>
        </w:trPr>
        <w:tc>
          <w:tcPr>
            <w:tcW w:w="704" w:type="dxa"/>
            <w:tcBorders>
              <w:top w:val="nil"/>
              <w:left w:val="single" w:sz="4" w:space="0" w:color="auto"/>
              <w:bottom w:val="single" w:sz="4" w:space="0" w:color="auto"/>
              <w:right w:val="single" w:sz="4" w:space="0" w:color="auto"/>
            </w:tcBorders>
            <w:vAlign w:val="center"/>
          </w:tcPr>
          <w:p w14:paraId="34B03119" w14:textId="0C893DD3" w:rsidR="00E80A38" w:rsidRPr="007669E3" w:rsidRDefault="00E80A38" w:rsidP="00E80A38">
            <w:pPr>
              <w:jc w:val="center"/>
              <w:rPr>
                <w:rFonts w:ascii="Arial" w:hAnsi="Arial" w:cs="Arial"/>
                <w:sz w:val="20"/>
              </w:rPr>
            </w:pPr>
            <w:r>
              <w:rPr>
                <w:rFonts w:ascii="Arial" w:hAnsi="Arial" w:cs="Arial"/>
                <w:color w:val="000000"/>
                <w:sz w:val="20"/>
              </w:rPr>
              <w:t>100</w:t>
            </w:r>
          </w:p>
        </w:tc>
        <w:tc>
          <w:tcPr>
            <w:tcW w:w="1276" w:type="dxa"/>
            <w:tcBorders>
              <w:top w:val="nil"/>
              <w:left w:val="single" w:sz="4" w:space="0" w:color="auto"/>
              <w:bottom w:val="single" w:sz="4" w:space="0" w:color="auto"/>
              <w:right w:val="single" w:sz="4" w:space="0" w:color="auto"/>
            </w:tcBorders>
            <w:vAlign w:val="center"/>
          </w:tcPr>
          <w:p w14:paraId="34B0311A" w14:textId="77777777" w:rsidR="00E80A38" w:rsidRPr="007669E3" w:rsidRDefault="00E80A38" w:rsidP="00E80A38">
            <w:pPr>
              <w:jc w:val="center"/>
              <w:rPr>
                <w:rFonts w:ascii="Arial" w:hAnsi="Arial" w:cs="Arial"/>
                <w:sz w:val="20"/>
              </w:rPr>
            </w:pPr>
            <w:r w:rsidRPr="007669E3">
              <w:rPr>
                <w:rFonts w:ascii="Arial" w:hAnsi="Arial" w:cs="Arial"/>
                <w:sz w:val="20"/>
              </w:rPr>
              <w:t>P58</w:t>
            </w:r>
          </w:p>
        </w:tc>
        <w:tc>
          <w:tcPr>
            <w:tcW w:w="3403" w:type="dxa"/>
            <w:tcBorders>
              <w:top w:val="nil"/>
              <w:left w:val="nil"/>
              <w:bottom w:val="single" w:sz="4" w:space="0" w:color="auto"/>
              <w:right w:val="single" w:sz="4" w:space="0" w:color="auto"/>
            </w:tcBorders>
            <w:vAlign w:val="center"/>
          </w:tcPr>
          <w:p w14:paraId="34B0311B" w14:textId="77777777" w:rsidR="00E80A38" w:rsidRPr="007669E3" w:rsidRDefault="00E80A38" w:rsidP="00E80A38">
            <w:pPr>
              <w:rPr>
                <w:rFonts w:ascii="Arial" w:hAnsi="Arial" w:cs="Arial"/>
                <w:sz w:val="20"/>
              </w:rPr>
            </w:pPr>
            <w:bookmarkStart w:id="99" w:name="_Hlk504485665"/>
            <w:r w:rsidRPr="007669E3">
              <w:rPr>
                <w:rFonts w:ascii="Arial" w:hAnsi="Arial" w:cs="Arial"/>
                <w:sz w:val="20"/>
              </w:rPr>
              <w:t>Eseti nyilatkozat pénzforgalmi szolgáltatást érintő üzemzavarról</w:t>
            </w:r>
            <w:bookmarkEnd w:id="99"/>
          </w:p>
        </w:tc>
        <w:tc>
          <w:tcPr>
            <w:tcW w:w="3118" w:type="dxa"/>
            <w:tcBorders>
              <w:top w:val="nil"/>
              <w:left w:val="nil"/>
              <w:bottom w:val="single" w:sz="4" w:space="0" w:color="auto"/>
              <w:right w:val="single" w:sz="4" w:space="0" w:color="auto"/>
            </w:tcBorders>
            <w:vAlign w:val="center"/>
          </w:tcPr>
          <w:p w14:paraId="34B0311C" w14:textId="77777777" w:rsidR="00E80A38" w:rsidRPr="007669E3" w:rsidRDefault="00E80A38" w:rsidP="00E80A38">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
          <w:p w14:paraId="34B0311D" w14:textId="77777777"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1E"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1F" w14:textId="241707B1"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20" w14:textId="77777777" w:rsidR="00E80A38" w:rsidRPr="007669E3" w:rsidRDefault="00E80A38" w:rsidP="00E80A38">
            <w:pPr>
              <w:jc w:val="center"/>
              <w:rPr>
                <w:rFonts w:ascii="Arial" w:hAnsi="Arial" w:cs="Arial"/>
                <w:sz w:val="20"/>
              </w:rPr>
            </w:pPr>
            <w:r w:rsidRPr="007669E3">
              <w:rPr>
                <w:rFonts w:ascii="Arial" w:hAnsi="Arial" w:cs="Arial"/>
                <w:sz w:val="20"/>
              </w:rPr>
              <w:t>az esemény kivizsgálását követő 5. munkanap, de legkésőbb az eseményt követő 20. munkanap</w:t>
            </w:r>
          </w:p>
        </w:tc>
      </w:tr>
      <w:tr w:rsidR="00E80A38" w:rsidRPr="007669E3" w14:paraId="34B0312A" w14:textId="77777777" w:rsidTr="001A4757">
        <w:trPr>
          <w:cantSplit/>
          <w:trHeight w:val="853"/>
          <w:jc w:val="center"/>
        </w:trPr>
        <w:tc>
          <w:tcPr>
            <w:tcW w:w="704" w:type="dxa"/>
            <w:tcBorders>
              <w:top w:val="nil"/>
              <w:left w:val="single" w:sz="4" w:space="0" w:color="auto"/>
              <w:bottom w:val="single" w:sz="4" w:space="0" w:color="auto"/>
              <w:right w:val="single" w:sz="4" w:space="0" w:color="auto"/>
            </w:tcBorders>
            <w:vAlign w:val="center"/>
          </w:tcPr>
          <w:p w14:paraId="34B03122" w14:textId="08158D6A" w:rsidR="00E80A38" w:rsidRPr="007669E3" w:rsidRDefault="00E80A38" w:rsidP="00E80A38">
            <w:pPr>
              <w:jc w:val="center"/>
              <w:rPr>
                <w:rFonts w:ascii="Arial" w:hAnsi="Arial" w:cs="Arial"/>
                <w:sz w:val="20"/>
              </w:rPr>
            </w:pPr>
            <w:r>
              <w:rPr>
                <w:rFonts w:ascii="Arial" w:hAnsi="Arial" w:cs="Arial"/>
                <w:color w:val="000000"/>
                <w:sz w:val="20"/>
              </w:rPr>
              <w:t>101</w:t>
            </w:r>
          </w:p>
        </w:tc>
        <w:tc>
          <w:tcPr>
            <w:tcW w:w="1276" w:type="dxa"/>
            <w:tcBorders>
              <w:top w:val="nil"/>
              <w:left w:val="single" w:sz="4" w:space="0" w:color="auto"/>
              <w:bottom w:val="single" w:sz="4" w:space="0" w:color="auto"/>
              <w:right w:val="single" w:sz="4" w:space="0" w:color="auto"/>
            </w:tcBorders>
            <w:vAlign w:val="center"/>
          </w:tcPr>
          <w:p w14:paraId="34B03123" w14:textId="77777777" w:rsidR="00E80A38" w:rsidRPr="007669E3" w:rsidRDefault="00E80A38" w:rsidP="00E80A38">
            <w:pPr>
              <w:jc w:val="center"/>
              <w:rPr>
                <w:rFonts w:ascii="Arial" w:hAnsi="Arial" w:cs="Arial"/>
                <w:sz w:val="20"/>
              </w:rPr>
            </w:pPr>
            <w:r w:rsidRPr="007669E3">
              <w:rPr>
                <w:rFonts w:ascii="Arial" w:hAnsi="Arial" w:cs="Arial"/>
                <w:sz w:val="20"/>
              </w:rPr>
              <w:t>P59</w:t>
            </w:r>
          </w:p>
        </w:tc>
        <w:tc>
          <w:tcPr>
            <w:tcW w:w="3403" w:type="dxa"/>
            <w:tcBorders>
              <w:top w:val="nil"/>
              <w:left w:val="nil"/>
              <w:bottom w:val="single" w:sz="4" w:space="0" w:color="auto"/>
              <w:right w:val="single" w:sz="4" w:space="0" w:color="auto"/>
            </w:tcBorders>
            <w:vAlign w:val="center"/>
          </w:tcPr>
          <w:p w14:paraId="34B03124" w14:textId="77777777" w:rsidR="00E80A38" w:rsidRPr="007669E3" w:rsidRDefault="00E80A38" w:rsidP="00E80A38">
            <w:pPr>
              <w:rPr>
                <w:rFonts w:ascii="Arial" w:hAnsi="Arial" w:cs="Arial"/>
                <w:sz w:val="20"/>
              </w:rPr>
            </w:pPr>
            <w:r w:rsidRPr="007669E3">
              <w:rPr>
                <w:rFonts w:ascii="Arial" w:hAnsi="Arial" w:cs="Arial"/>
                <w:sz w:val="20"/>
              </w:rPr>
              <w:t>Negyedéves nyilatkozat a P58 MNB azonosító kódú adatszolgáltatásban jelentett üzemzavarokról</w:t>
            </w:r>
          </w:p>
        </w:tc>
        <w:tc>
          <w:tcPr>
            <w:tcW w:w="3118" w:type="dxa"/>
            <w:tcBorders>
              <w:top w:val="nil"/>
              <w:left w:val="nil"/>
              <w:bottom w:val="single" w:sz="4" w:space="0" w:color="auto"/>
              <w:right w:val="single" w:sz="4" w:space="0" w:color="auto"/>
            </w:tcBorders>
            <w:vAlign w:val="center"/>
          </w:tcPr>
          <w:p w14:paraId="34B03125" w14:textId="77777777" w:rsidR="00E80A38" w:rsidRPr="007669E3" w:rsidRDefault="00E80A38" w:rsidP="00E80A38">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
          <w:p w14:paraId="34B03126"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127"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28" w14:textId="2BC3E44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29" w14:textId="3DDED31B"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33" w14:textId="77777777" w:rsidTr="001A4757">
        <w:trPr>
          <w:cantSplit/>
          <w:trHeight w:val="469"/>
          <w:jc w:val="center"/>
        </w:trPr>
        <w:tc>
          <w:tcPr>
            <w:tcW w:w="704" w:type="dxa"/>
            <w:tcBorders>
              <w:top w:val="nil"/>
              <w:left w:val="single" w:sz="4" w:space="0" w:color="auto"/>
              <w:bottom w:val="single" w:sz="4" w:space="0" w:color="auto"/>
              <w:right w:val="single" w:sz="4" w:space="0" w:color="auto"/>
            </w:tcBorders>
            <w:vAlign w:val="center"/>
          </w:tcPr>
          <w:p w14:paraId="34B0312B" w14:textId="2855841C" w:rsidR="00E80A38" w:rsidRPr="007669E3" w:rsidRDefault="00E80A38" w:rsidP="00E80A38">
            <w:pPr>
              <w:jc w:val="center"/>
              <w:rPr>
                <w:rFonts w:ascii="Arial" w:hAnsi="Arial" w:cs="Arial"/>
                <w:sz w:val="20"/>
              </w:rPr>
            </w:pPr>
            <w:r>
              <w:rPr>
                <w:rFonts w:ascii="Arial" w:hAnsi="Arial" w:cs="Arial"/>
                <w:color w:val="000000"/>
                <w:sz w:val="20"/>
              </w:rPr>
              <w:t>102</w:t>
            </w:r>
          </w:p>
        </w:tc>
        <w:tc>
          <w:tcPr>
            <w:tcW w:w="1276" w:type="dxa"/>
            <w:tcBorders>
              <w:top w:val="nil"/>
              <w:left w:val="single" w:sz="4" w:space="0" w:color="auto"/>
              <w:bottom w:val="single" w:sz="4" w:space="0" w:color="auto"/>
              <w:right w:val="single" w:sz="4" w:space="0" w:color="auto"/>
            </w:tcBorders>
            <w:vAlign w:val="center"/>
          </w:tcPr>
          <w:p w14:paraId="34B0312C" w14:textId="77777777" w:rsidR="00E80A38" w:rsidRPr="007669E3" w:rsidRDefault="00E80A38" w:rsidP="00E80A38">
            <w:pPr>
              <w:jc w:val="center"/>
              <w:rPr>
                <w:rFonts w:ascii="Arial" w:hAnsi="Arial" w:cs="Arial"/>
                <w:sz w:val="20"/>
              </w:rPr>
            </w:pPr>
            <w:r w:rsidRPr="007669E3">
              <w:rPr>
                <w:rFonts w:ascii="Arial" w:hAnsi="Arial" w:cs="Arial"/>
                <w:sz w:val="20"/>
              </w:rPr>
              <w:t>P60</w:t>
            </w:r>
          </w:p>
        </w:tc>
        <w:tc>
          <w:tcPr>
            <w:tcW w:w="3403" w:type="dxa"/>
            <w:tcBorders>
              <w:top w:val="nil"/>
              <w:left w:val="nil"/>
              <w:bottom w:val="single" w:sz="4" w:space="0" w:color="auto"/>
              <w:right w:val="single" w:sz="4" w:space="0" w:color="auto"/>
            </w:tcBorders>
            <w:vAlign w:val="center"/>
          </w:tcPr>
          <w:p w14:paraId="34B0312D" w14:textId="42BFDB1D" w:rsidR="00E80A38" w:rsidRPr="007669E3" w:rsidRDefault="00E80A38" w:rsidP="00E80A38">
            <w:pPr>
              <w:rPr>
                <w:rFonts w:ascii="Arial" w:hAnsi="Arial" w:cs="Arial"/>
                <w:sz w:val="20"/>
              </w:rPr>
            </w:pPr>
            <w:r w:rsidRPr="007669E3">
              <w:rPr>
                <w:rFonts w:ascii="Arial" w:hAnsi="Arial" w:cs="Arial"/>
                <w:sz w:val="20"/>
              </w:rPr>
              <w:t>Központi szerződő fél statisztikák</w:t>
            </w:r>
          </w:p>
        </w:tc>
        <w:tc>
          <w:tcPr>
            <w:tcW w:w="3118" w:type="dxa"/>
            <w:tcBorders>
              <w:top w:val="nil"/>
              <w:left w:val="nil"/>
              <w:bottom w:val="single" w:sz="4" w:space="0" w:color="auto"/>
              <w:right w:val="single" w:sz="4" w:space="0" w:color="auto"/>
            </w:tcBorders>
            <w:vAlign w:val="center"/>
          </w:tcPr>
          <w:p w14:paraId="34B0312E" w14:textId="77777777" w:rsidR="00E80A38" w:rsidRPr="007669E3" w:rsidRDefault="00E80A38" w:rsidP="00E80A38">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
          <w:p w14:paraId="34B0312F" w14:textId="77777777" w:rsidR="00E80A38" w:rsidRPr="007669E3" w:rsidRDefault="00E80A38" w:rsidP="00E80A38">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3130"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31" w14:textId="2F599EB2"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32" w14:textId="77777777" w:rsidR="00E80A38" w:rsidRPr="007669E3" w:rsidRDefault="00E80A38" w:rsidP="00E80A38">
            <w:pPr>
              <w:jc w:val="center"/>
              <w:rPr>
                <w:rFonts w:ascii="Arial" w:hAnsi="Arial" w:cs="Arial"/>
                <w:sz w:val="20"/>
              </w:rPr>
            </w:pPr>
            <w:r w:rsidRPr="007669E3">
              <w:rPr>
                <w:rFonts w:ascii="Arial" w:hAnsi="Arial" w:cs="Arial"/>
                <w:sz w:val="20"/>
              </w:rPr>
              <w:t>tárgynapot követő munkanap 12 óra</w:t>
            </w:r>
          </w:p>
        </w:tc>
      </w:tr>
      <w:tr w:rsidR="00E80A38" w:rsidRPr="007669E3" w14:paraId="34B0313C" w14:textId="77777777" w:rsidTr="001A4757">
        <w:trPr>
          <w:cantSplit/>
          <w:trHeight w:val="541"/>
          <w:jc w:val="center"/>
        </w:trPr>
        <w:tc>
          <w:tcPr>
            <w:tcW w:w="704" w:type="dxa"/>
            <w:tcBorders>
              <w:top w:val="nil"/>
              <w:left w:val="single" w:sz="4" w:space="0" w:color="auto"/>
              <w:bottom w:val="single" w:sz="4" w:space="0" w:color="auto"/>
              <w:right w:val="single" w:sz="4" w:space="0" w:color="auto"/>
            </w:tcBorders>
            <w:vAlign w:val="center"/>
          </w:tcPr>
          <w:p w14:paraId="34B03134" w14:textId="73B9DCB8" w:rsidR="00E80A38" w:rsidRPr="007669E3" w:rsidDel="00361EB1" w:rsidRDefault="00E80A38" w:rsidP="00E80A38">
            <w:pPr>
              <w:jc w:val="center"/>
              <w:rPr>
                <w:rFonts w:ascii="Arial" w:hAnsi="Arial" w:cs="Arial"/>
                <w:sz w:val="20"/>
              </w:rPr>
            </w:pPr>
            <w:r>
              <w:rPr>
                <w:rFonts w:ascii="Arial" w:hAnsi="Arial" w:cs="Arial"/>
                <w:color w:val="000000"/>
                <w:sz w:val="20"/>
              </w:rPr>
              <w:t>103</w:t>
            </w:r>
          </w:p>
        </w:tc>
        <w:tc>
          <w:tcPr>
            <w:tcW w:w="1276" w:type="dxa"/>
            <w:tcBorders>
              <w:top w:val="nil"/>
              <w:left w:val="single" w:sz="4" w:space="0" w:color="auto"/>
              <w:bottom w:val="single" w:sz="4" w:space="0" w:color="auto"/>
              <w:right w:val="single" w:sz="4" w:space="0" w:color="auto"/>
            </w:tcBorders>
            <w:vAlign w:val="center"/>
          </w:tcPr>
          <w:p w14:paraId="34B03135" w14:textId="77777777" w:rsidR="00E80A38" w:rsidRPr="007669E3" w:rsidRDefault="00E80A38" w:rsidP="00E80A38">
            <w:pPr>
              <w:jc w:val="center"/>
              <w:rPr>
                <w:rFonts w:ascii="Arial" w:hAnsi="Arial" w:cs="Arial"/>
                <w:sz w:val="20"/>
              </w:rPr>
            </w:pPr>
            <w:r w:rsidRPr="007669E3">
              <w:rPr>
                <w:rFonts w:ascii="Arial" w:hAnsi="Arial" w:cs="Arial"/>
                <w:sz w:val="20"/>
              </w:rPr>
              <w:t>P61</w:t>
            </w:r>
          </w:p>
        </w:tc>
        <w:tc>
          <w:tcPr>
            <w:tcW w:w="3403" w:type="dxa"/>
            <w:tcBorders>
              <w:top w:val="nil"/>
              <w:left w:val="nil"/>
              <w:bottom w:val="single" w:sz="4" w:space="0" w:color="auto"/>
              <w:right w:val="single" w:sz="4" w:space="0" w:color="auto"/>
            </w:tcBorders>
            <w:vAlign w:val="center"/>
          </w:tcPr>
          <w:p w14:paraId="34B03136" w14:textId="77777777" w:rsidR="00E80A38" w:rsidRPr="007669E3" w:rsidRDefault="00E80A38" w:rsidP="00E80A38">
            <w:pPr>
              <w:rPr>
                <w:rFonts w:ascii="Arial" w:hAnsi="Arial" w:cs="Arial"/>
                <w:sz w:val="20"/>
              </w:rPr>
            </w:pPr>
            <w:r w:rsidRPr="007669E3">
              <w:rPr>
                <w:rFonts w:ascii="Arial" w:hAnsi="Arial" w:cs="Arial"/>
                <w:sz w:val="20"/>
              </w:rPr>
              <w:t>Bankváltás statisztika</w:t>
            </w:r>
          </w:p>
        </w:tc>
        <w:tc>
          <w:tcPr>
            <w:tcW w:w="3118" w:type="dxa"/>
            <w:tcBorders>
              <w:top w:val="nil"/>
              <w:left w:val="nil"/>
              <w:bottom w:val="single" w:sz="4" w:space="0" w:color="auto"/>
              <w:right w:val="single" w:sz="4" w:space="0" w:color="auto"/>
            </w:tcBorders>
            <w:vAlign w:val="center"/>
          </w:tcPr>
          <w:p w14:paraId="34B03137" w14:textId="77777777" w:rsidR="00E80A38" w:rsidRPr="007669E3" w:rsidRDefault="00E80A38" w:rsidP="00E80A38">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34B03138"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13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3A" w14:textId="0B62E647"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3B" w14:textId="3C5561AD"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5A" w14:textId="77777777" w:rsidTr="001A4757">
        <w:trPr>
          <w:cantSplit/>
          <w:trHeight w:val="844"/>
          <w:jc w:val="center"/>
        </w:trPr>
        <w:tc>
          <w:tcPr>
            <w:tcW w:w="704" w:type="dxa"/>
            <w:tcBorders>
              <w:top w:val="nil"/>
              <w:left w:val="single" w:sz="4" w:space="0" w:color="auto"/>
              <w:bottom w:val="single" w:sz="4" w:space="0" w:color="auto"/>
              <w:right w:val="single" w:sz="4" w:space="0" w:color="auto"/>
            </w:tcBorders>
            <w:vAlign w:val="center"/>
          </w:tcPr>
          <w:p w14:paraId="34B0314F" w14:textId="73B3427E" w:rsidR="00E80A38" w:rsidRPr="007669E3" w:rsidRDefault="00E80A38" w:rsidP="00E80A38">
            <w:pPr>
              <w:jc w:val="center"/>
              <w:rPr>
                <w:rFonts w:ascii="Arial" w:hAnsi="Arial" w:cs="Arial"/>
                <w:sz w:val="20"/>
              </w:rPr>
            </w:pPr>
            <w:r>
              <w:rPr>
                <w:rFonts w:ascii="Arial" w:hAnsi="Arial" w:cs="Arial"/>
                <w:color w:val="000000"/>
                <w:sz w:val="20"/>
              </w:rPr>
              <w:lastRenderedPageBreak/>
              <w:t>104</w:t>
            </w:r>
          </w:p>
        </w:tc>
        <w:tc>
          <w:tcPr>
            <w:tcW w:w="1276" w:type="dxa"/>
            <w:tcBorders>
              <w:top w:val="nil"/>
              <w:left w:val="single" w:sz="4" w:space="0" w:color="auto"/>
              <w:bottom w:val="single" w:sz="4" w:space="0" w:color="auto"/>
              <w:right w:val="single" w:sz="4" w:space="0" w:color="auto"/>
            </w:tcBorders>
            <w:vAlign w:val="center"/>
          </w:tcPr>
          <w:p w14:paraId="34B03150" w14:textId="77777777" w:rsidR="00E80A38" w:rsidRPr="007669E3" w:rsidRDefault="00E80A38" w:rsidP="00E80A38">
            <w:pPr>
              <w:jc w:val="center"/>
              <w:rPr>
                <w:rFonts w:ascii="Arial" w:hAnsi="Arial" w:cs="Arial"/>
                <w:sz w:val="20"/>
              </w:rPr>
            </w:pPr>
            <w:r w:rsidRPr="007669E3">
              <w:rPr>
                <w:rFonts w:ascii="Arial" w:hAnsi="Arial" w:cs="Arial"/>
                <w:sz w:val="20"/>
              </w:rPr>
              <w:t>P64</w:t>
            </w:r>
          </w:p>
        </w:tc>
        <w:tc>
          <w:tcPr>
            <w:tcW w:w="3403" w:type="dxa"/>
            <w:tcBorders>
              <w:top w:val="nil"/>
              <w:left w:val="nil"/>
              <w:bottom w:val="single" w:sz="4" w:space="0" w:color="auto"/>
              <w:right w:val="single" w:sz="4" w:space="0" w:color="auto"/>
            </w:tcBorders>
            <w:vAlign w:val="center"/>
          </w:tcPr>
          <w:p w14:paraId="34B03151" w14:textId="77777777" w:rsidR="00E80A38" w:rsidRPr="007669E3" w:rsidRDefault="00E80A38" w:rsidP="00E80A38">
            <w:pPr>
              <w:rPr>
                <w:rFonts w:ascii="Arial" w:hAnsi="Arial" w:cs="Arial"/>
                <w:sz w:val="20"/>
              </w:rPr>
            </w:pPr>
            <w:r w:rsidRPr="007669E3">
              <w:rPr>
                <w:rFonts w:ascii="Arial" w:hAnsi="Arial" w:cs="Arial"/>
                <w:sz w:val="20"/>
              </w:rPr>
              <w:t>Pénzforgalmi szolgáltatói tájékoztatás súlyosabb működési, biztonsági eseményről</w:t>
            </w:r>
          </w:p>
        </w:tc>
        <w:tc>
          <w:tcPr>
            <w:tcW w:w="3118" w:type="dxa"/>
            <w:tcBorders>
              <w:top w:val="nil"/>
              <w:left w:val="nil"/>
              <w:bottom w:val="single" w:sz="4" w:space="0" w:color="auto"/>
              <w:right w:val="single" w:sz="4" w:space="0" w:color="auto"/>
            </w:tcBorders>
            <w:vAlign w:val="center"/>
          </w:tcPr>
          <w:p w14:paraId="34B03152" w14:textId="77777777" w:rsidR="00E80A38" w:rsidRPr="007669E3" w:rsidRDefault="00E80A38" w:rsidP="00E80A38">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
          <w:p w14:paraId="34B03153" w14:textId="77777777"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54"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55" w14:textId="19D0D0F0" w:rsidR="00E80A38" w:rsidRPr="007669E3" w:rsidRDefault="00E80A38" w:rsidP="00E80A38">
            <w:pPr>
              <w:jc w:val="center"/>
              <w:rPr>
                <w:rFonts w:ascii="Arial" w:hAnsi="Arial" w:cs="Arial"/>
                <w:sz w:val="20"/>
              </w:rPr>
            </w:pPr>
            <w:r w:rsidRPr="007669E3">
              <w:rPr>
                <w:rFonts w:ascii="Arial" w:hAnsi="Arial" w:cs="Arial"/>
                <w:sz w:val="20"/>
              </w:rPr>
              <w:t>(ERA rendszer, űrlap</w:t>
            </w:r>
            <w:r>
              <w:rPr>
                <w:rFonts w:ascii="Arial" w:hAnsi="Arial" w:cs="Arial"/>
                <w:sz w:val="20"/>
              </w:rPr>
              <w:t>)</w:t>
            </w:r>
            <w:r w:rsidRPr="007669E3">
              <w:rPr>
                <w:rFonts w:ascii="Arial" w:hAnsi="Arial" w:cs="Arial"/>
                <w:sz w:val="20"/>
              </w:rPr>
              <w:t xml:space="preserve"> </w:t>
            </w:r>
          </w:p>
        </w:tc>
        <w:tc>
          <w:tcPr>
            <w:tcW w:w="2981" w:type="dxa"/>
            <w:tcBorders>
              <w:top w:val="nil"/>
              <w:left w:val="nil"/>
              <w:bottom w:val="single" w:sz="4" w:space="0" w:color="auto"/>
              <w:right w:val="single" w:sz="4" w:space="0" w:color="auto"/>
            </w:tcBorders>
            <w:vAlign w:val="center"/>
          </w:tcPr>
          <w:p w14:paraId="34B03156" w14:textId="7363CC97" w:rsidR="00E80A38" w:rsidRPr="007669E3" w:rsidRDefault="00E80A38" w:rsidP="00E80A38">
            <w:pPr>
              <w:jc w:val="center"/>
              <w:rPr>
                <w:rFonts w:ascii="Arial" w:hAnsi="Arial" w:cs="Arial"/>
                <w:sz w:val="16"/>
              </w:rPr>
            </w:pPr>
            <w:r w:rsidRPr="007669E3">
              <w:rPr>
                <w:rFonts w:ascii="Arial" w:hAnsi="Arial" w:cs="Arial"/>
                <w:sz w:val="20"/>
              </w:rPr>
              <w:t>kezdeti jelentés: a minősítést követő 4 órán belül;</w:t>
            </w:r>
            <w:r w:rsidRPr="007669E3">
              <w:rPr>
                <w:rFonts w:ascii="Arial" w:hAnsi="Arial" w:cs="Arial"/>
                <w:sz w:val="20"/>
              </w:rPr>
              <w:br/>
            </w:r>
          </w:p>
          <w:p w14:paraId="34B03157" w14:textId="6BB716DB" w:rsidR="00E80A38" w:rsidRPr="007669E3" w:rsidRDefault="00E80A38" w:rsidP="00E80A38">
            <w:pPr>
              <w:jc w:val="center"/>
              <w:rPr>
                <w:rFonts w:ascii="Arial" w:hAnsi="Arial" w:cs="Arial"/>
                <w:sz w:val="16"/>
              </w:rPr>
            </w:pPr>
            <w:r w:rsidRPr="007669E3">
              <w:rPr>
                <w:rFonts w:ascii="Arial" w:hAnsi="Arial" w:cs="Arial"/>
                <w:sz w:val="20"/>
              </w:rPr>
              <w:t>időközi jelentés: a kitöltési előírások eltérő rendelkezése hiányában a kezdeti jelentés beküldését követő 3 munkanapon belül;</w:t>
            </w:r>
            <w:r w:rsidRPr="007669E3">
              <w:rPr>
                <w:rFonts w:ascii="Arial" w:hAnsi="Arial" w:cs="Arial"/>
                <w:sz w:val="20"/>
              </w:rPr>
              <w:br/>
            </w:r>
          </w:p>
          <w:p w14:paraId="34B03158" w14:textId="5599FAF3" w:rsidR="00E80A38" w:rsidRPr="007669E3" w:rsidRDefault="00E80A38" w:rsidP="00E80A38">
            <w:pPr>
              <w:jc w:val="center"/>
              <w:rPr>
                <w:rFonts w:ascii="Arial" w:hAnsi="Arial" w:cs="Arial"/>
                <w:sz w:val="16"/>
              </w:rPr>
            </w:pPr>
            <w:r w:rsidRPr="007669E3">
              <w:rPr>
                <w:rFonts w:ascii="Arial" w:hAnsi="Arial" w:cs="Arial"/>
                <w:sz w:val="20"/>
              </w:rPr>
              <w:t>záró jelentés: a kitöltési előírások eltérő rendelkezése hiányában a működés szokásos szintjének helyreállítását követő 20 munkanapon belül, visszaminősítés esetén a visszaminősítést követő 1 órán belül;</w:t>
            </w:r>
            <w:r w:rsidRPr="007669E3">
              <w:rPr>
                <w:rFonts w:ascii="Arial" w:hAnsi="Arial" w:cs="Arial"/>
                <w:sz w:val="20"/>
              </w:rPr>
              <w:br/>
            </w:r>
          </w:p>
          <w:p w14:paraId="34B03159" w14:textId="0F3D20C2" w:rsidR="00E80A38" w:rsidRPr="007669E3" w:rsidRDefault="00E80A38" w:rsidP="00E80A38">
            <w:pPr>
              <w:jc w:val="center"/>
              <w:rPr>
                <w:rFonts w:ascii="Arial" w:hAnsi="Arial" w:cs="Arial"/>
                <w:sz w:val="20"/>
              </w:rPr>
            </w:pPr>
            <w:r w:rsidRPr="007669E3">
              <w:rPr>
                <w:rFonts w:ascii="Arial" w:hAnsi="Arial" w:cs="Arial"/>
                <w:sz w:val="20"/>
              </w:rPr>
              <w:t>eseti kiértékelés: az MNB felhívását követő 20 munkanapon belül;</w:t>
            </w:r>
          </w:p>
        </w:tc>
      </w:tr>
      <w:tr w:rsidR="00E80A38" w:rsidRPr="007669E3" w14:paraId="34B03163" w14:textId="77777777" w:rsidTr="001A4757">
        <w:trPr>
          <w:cantSplit/>
          <w:trHeight w:val="703"/>
          <w:jc w:val="center"/>
        </w:trPr>
        <w:tc>
          <w:tcPr>
            <w:tcW w:w="704" w:type="dxa"/>
            <w:tcBorders>
              <w:top w:val="nil"/>
              <w:left w:val="single" w:sz="4" w:space="0" w:color="auto"/>
              <w:bottom w:val="single" w:sz="4" w:space="0" w:color="auto"/>
              <w:right w:val="single" w:sz="4" w:space="0" w:color="auto"/>
            </w:tcBorders>
            <w:vAlign w:val="center"/>
          </w:tcPr>
          <w:p w14:paraId="34B0315B" w14:textId="3F0AC918" w:rsidR="00E80A38" w:rsidRPr="007669E3" w:rsidRDefault="00E80A38" w:rsidP="00E80A38">
            <w:pPr>
              <w:jc w:val="center"/>
              <w:rPr>
                <w:rFonts w:ascii="Arial" w:hAnsi="Arial" w:cs="Arial"/>
                <w:sz w:val="20"/>
              </w:rPr>
            </w:pPr>
            <w:r>
              <w:rPr>
                <w:rFonts w:ascii="Arial" w:hAnsi="Arial" w:cs="Arial"/>
                <w:color w:val="000000"/>
                <w:sz w:val="20"/>
              </w:rPr>
              <w:t>105</w:t>
            </w:r>
          </w:p>
        </w:tc>
        <w:tc>
          <w:tcPr>
            <w:tcW w:w="1276" w:type="dxa"/>
            <w:tcBorders>
              <w:top w:val="nil"/>
              <w:left w:val="single" w:sz="4" w:space="0" w:color="auto"/>
              <w:bottom w:val="single" w:sz="4" w:space="0" w:color="auto"/>
              <w:right w:val="single" w:sz="4" w:space="0" w:color="auto"/>
            </w:tcBorders>
            <w:vAlign w:val="center"/>
          </w:tcPr>
          <w:p w14:paraId="34B0315C" w14:textId="77777777" w:rsidR="00E80A38" w:rsidRPr="007669E3" w:rsidRDefault="00E80A38" w:rsidP="00E80A38">
            <w:pPr>
              <w:jc w:val="center"/>
              <w:rPr>
                <w:rFonts w:ascii="Arial" w:hAnsi="Arial" w:cs="Arial"/>
                <w:sz w:val="20"/>
              </w:rPr>
            </w:pPr>
            <w:r w:rsidRPr="007669E3">
              <w:rPr>
                <w:rFonts w:ascii="Arial" w:hAnsi="Arial" w:cs="Arial"/>
                <w:sz w:val="20"/>
              </w:rPr>
              <w:t>P65</w:t>
            </w:r>
          </w:p>
        </w:tc>
        <w:tc>
          <w:tcPr>
            <w:tcW w:w="3403" w:type="dxa"/>
            <w:tcBorders>
              <w:top w:val="nil"/>
              <w:left w:val="nil"/>
              <w:bottom w:val="single" w:sz="4" w:space="0" w:color="auto"/>
              <w:right w:val="single" w:sz="4" w:space="0" w:color="auto"/>
            </w:tcBorders>
            <w:vAlign w:val="center"/>
          </w:tcPr>
          <w:p w14:paraId="34B0315D" w14:textId="77777777" w:rsidR="00E80A38" w:rsidRPr="007669E3" w:rsidRDefault="00E80A38" w:rsidP="00E80A38">
            <w:pPr>
              <w:rPr>
                <w:rFonts w:ascii="Arial" w:hAnsi="Arial" w:cs="Arial"/>
                <w:sz w:val="20"/>
              </w:rPr>
            </w:pPr>
            <w:r w:rsidRPr="007669E3">
              <w:rPr>
                <w:rFonts w:ascii="Arial" w:hAnsi="Arial" w:cs="Arial"/>
                <w:sz w:val="20"/>
              </w:rPr>
              <w:t>Meg nem térített fizetési műveletek</w:t>
            </w:r>
          </w:p>
        </w:tc>
        <w:tc>
          <w:tcPr>
            <w:tcW w:w="3118" w:type="dxa"/>
            <w:tcBorders>
              <w:top w:val="nil"/>
              <w:left w:val="nil"/>
              <w:bottom w:val="single" w:sz="4" w:space="0" w:color="auto"/>
              <w:right w:val="single" w:sz="4" w:space="0" w:color="auto"/>
            </w:tcBorders>
            <w:vAlign w:val="center"/>
          </w:tcPr>
          <w:p w14:paraId="34B0315E" w14:textId="77777777" w:rsidR="00E80A38" w:rsidRPr="007669E3" w:rsidRDefault="00E80A38" w:rsidP="00E80A38">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
          <w:p w14:paraId="34B0315F" w14:textId="77777777"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60"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61" w14:textId="3A7061C8"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62" w14:textId="1F8F9FFE" w:rsidR="00E80A38" w:rsidRPr="007669E3" w:rsidRDefault="00E80A38" w:rsidP="00E80A38">
            <w:pPr>
              <w:jc w:val="center"/>
              <w:rPr>
                <w:rFonts w:ascii="Arial" w:hAnsi="Arial" w:cs="Arial"/>
                <w:sz w:val="20"/>
              </w:rPr>
            </w:pPr>
            <w:r w:rsidRPr="007669E3">
              <w:rPr>
                <w:rFonts w:ascii="Arial" w:hAnsi="Arial" w:cs="Arial"/>
                <w:sz w:val="20"/>
              </w:rPr>
              <w:t>az ügyfél bejelentését követő munkanap</w:t>
            </w:r>
          </w:p>
        </w:tc>
      </w:tr>
      <w:tr w:rsidR="00E80A38" w:rsidRPr="007669E3" w14:paraId="34B0316C" w14:textId="77777777" w:rsidTr="001A4757">
        <w:trPr>
          <w:cantSplit/>
          <w:trHeight w:val="697"/>
          <w:jc w:val="center"/>
        </w:trPr>
        <w:tc>
          <w:tcPr>
            <w:tcW w:w="704" w:type="dxa"/>
            <w:tcBorders>
              <w:top w:val="nil"/>
              <w:left w:val="single" w:sz="4" w:space="0" w:color="auto"/>
              <w:bottom w:val="single" w:sz="4" w:space="0" w:color="auto"/>
              <w:right w:val="single" w:sz="4" w:space="0" w:color="auto"/>
            </w:tcBorders>
            <w:vAlign w:val="center"/>
          </w:tcPr>
          <w:p w14:paraId="34B03164" w14:textId="1BD17829" w:rsidR="00E80A38" w:rsidRPr="007669E3" w:rsidRDefault="00E80A38" w:rsidP="00E80A38">
            <w:pPr>
              <w:jc w:val="center"/>
              <w:rPr>
                <w:rFonts w:ascii="Arial" w:hAnsi="Arial" w:cs="Arial"/>
                <w:sz w:val="20"/>
              </w:rPr>
            </w:pPr>
            <w:r>
              <w:rPr>
                <w:rFonts w:ascii="Arial" w:hAnsi="Arial" w:cs="Arial"/>
                <w:color w:val="000000"/>
                <w:sz w:val="20"/>
              </w:rPr>
              <w:t>106</w:t>
            </w:r>
          </w:p>
        </w:tc>
        <w:tc>
          <w:tcPr>
            <w:tcW w:w="1276" w:type="dxa"/>
            <w:tcBorders>
              <w:top w:val="nil"/>
              <w:left w:val="single" w:sz="4" w:space="0" w:color="auto"/>
              <w:bottom w:val="single" w:sz="4" w:space="0" w:color="auto"/>
              <w:right w:val="single" w:sz="4" w:space="0" w:color="auto"/>
            </w:tcBorders>
            <w:vAlign w:val="center"/>
          </w:tcPr>
          <w:p w14:paraId="34B03165" w14:textId="77777777" w:rsidR="00E80A38" w:rsidRPr="007669E3" w:rsidRDefault="00E80A38" w:rsidP="00E80A38">
            <w:pPr>
              <w:jc w:val="center"/>
              <w:rPr>
                <w:rFonts w:ascii="Arial" w:hAnsi="Arial" w:cs="Arial"/>
                <w:sz w:val="20"/>
              </w:rPr>
            </w:pPr>
            <w:r w:rsidRPr="007669E3">
              <w:rPr>
                <w:rFonts w:ascii="Arial" w:hAnsi="Arial" w:cs="Arial"/>
                <w:sz w:val="20"/>
              </w:rPr>
              <w:t>P66</w:t>
            </w:r>
          </w:p>
        </w:tc>
        <w:tc>
          <w:tcPr>
            <w:tcW w:w="3403" w:type="dxa"/>
            <w:tcBorders>
              <w:top w:val="nil"/>
              <w:left w:val="nil"/>
              <w:bottom w:val="single" w:sz="4" w:space="0" w:color="auto"/>
              <w:right w:val="single" w:sz="4" w:space="0" w:color="auto"/>
            </w:tcBorders>
            <w:vAlign w:val="center"/>
          </w:tcPr>
          <w:p w14:paraId="34B03166" w14:textId="77777777" w:rsidR="00E80A38" w:rsidRPr="007669E3" w:rsidRDefault="00E80A38" w:rsidP="00E80A38">
            <w:pPr>
              <w:rPr>
                <w:rFonts w:ascii="Arial" w:hAnsi="Arial" w:cs="Arial"/>
                <w:sz w:val="20"/>
              </w:rPr>
            </w:pPr>
            <w:r w:rsidRPr="007669E3">
              <w:rPr>
                <w:rFonts w:ascii="Arial" w:hAnsi="Arial" w:cs="Arial"/>
                <w:sz w:val="20"/>
              </w:rPr>
              <w:t>Fizetési számlához való hozzáférés megtagadása</w:t>
            </w:r>
          </w:p>
        </w:tc>
        <w:tc>
          <w:tcPr>
            <w:tcW w:w="3118" w:type="dxa"/>
            <w:tcBorders>
              <w:top w:val="nil"/>
              <w:left w:val="nil"/>
              <w:bottom w:val="single" w:sz="4" w:space="0" w:color="auto"/>
              <w:right w:val="single" w:sz="4" w:space="0" w:color="auto"/>
            </w:tcBorders>
            <w:vAlign w:val="center"/>
          </w:tcPr>
          <w:p w14:paraId="34B03167" w14:textId="77777777" w:rsidR="00E80A38" w:rsidRPr="007669E3" w:rsidRDefault="00E80A38" w:rsidP="00E80A38">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
          <w:p w14:paraId="34B03168" w14:textId="77777777"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6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6A" w14:textId="5C7901A4"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6B" w14:textId="77777777" w:rsidR="00E80A38" w:rsidRPr="007669E3" w:rsidRDefault="00E80A38" w:rsidP="00E80A38">
            <w:pPr>
              <w:jc w:val="center"/>
              <w:rPr>
                <w:rFonts w:ascii="Arial" w:hAnsi="Arial" w:cs="Arial"/>
                <w:sz w:val="20"/>
              </w:rPr>
            </w:pPr>
            <w:r w:rsidRPr="007669E3">
              <w:rPr>
                <w:rFonts w:ascii="Arial" w:hAnsi="Arial" w:cs="Arial"/>
                <w:sz w:val="20"/>
              </w:rPr>
              <w:t>tárgynapot követő munkanap</w:t>
            </w:r>
          </w:p>
        </w:tc>
      </w:tr>
      <w:tr w:rsidR="00E80A38" w:rsidRPr="007669E3" w14:paraId="34B03174" w14:textId="77777777" w:rsidTr="001A4757">
        <w:trPr>
          <w:cantSplit/>
          <w:trHeight w:val="1548"/>
          <w:jc w:val="center"/>
        </w:trPr>
        <w:tc>
          <w:tcPr>
            <w:tcW w:w="704" w:type="dxa"/>
            <w:tcBorders>
              <w:top w:val="nil"/>
              <w:left w:val="single" w:sz="4" w:space="0" w:color="auto"/>
              <w:bottom w:val="single" w:sz="4" w:space="0" w:color="auto"/>
              <w:right w:val="single" w:sz="4" w:space="0" w:color="auto"/>
            </w:tcBorders>
            <w:vAlign w:val="center"/>
          </w:tcPr>
          <w:p w14:paraId="34B0316D" w14:textId="4DFB7996" w:rsidR="00E80A38" w:rsidRPr="007669E3" w:rsidRDefault="00E80A38" w:rsidP="00E80A38">
            <w:pPr>
              <w:jc w:val="center"/>
              <w:rPr>
                <w:rFonts w:ascii="Arial" w:hAnsi="Arial" w:cs="Arial"/>
                <w:sz w:val="20"/>
              </w:rPr>
            </w:pPr>
            <w:r w:rsidRPr="007669E3">
              <w:rPr>
                <w:rFonts w:ascii="Arial" w:hAnsi="Arial" w:cs="Arial"/>
                <w:color w:val="000000"/>
                <w:sz w:val="20"/>
              </w:rPr>
              <w:t>10</w:t>
            </w:r>
            <w:r>
              <w:rPr>
                <w:rFonts w:ascii="Arial" w:hAnsi="Arial" w:cs="Arial"/>
                <w:color w:val="000000"/>
                <w:sz w:val="20"/>
              </w:rPr>
              <w:t>7</w:t>
            </w:r>
          </w:p>
        </w:tc>
        <w:tc>
          <w:tcPr>
            <w:tcW w:w="1276" w:type="dxa"/>
            <w:tcBorders>
              <w:top w:val="nil"/>
              <w:left w:val="single" w:sz="4" w:space="0" w:color="auto"/>
              <w:bottom w:val="single" w:sz="4" w:space="0" w:color="auto"/>
              <w:right w:val="single" w:sz="4" w:space="0" w:color="auto"/>
            </w:tcBorders>
            <w:vAlign w:val="center"/>
          </w:tcPr>
          <w:p w14:paraId="34B0316E" w14:textId="77777777" w:rsidR="00E80A38" w:rsidRPr="007669E3" w:rsidRDefault="00E80A38" w:rsidP="00E80A38">
            <w:pPr>
              <w:jc w:val="center"/>
              <w:rPr>
                <w:rFonts w:ascii="Arial" w:hAnsi="Arial" w:cs="Arial"/>
                <w:sz w:val="20"/>
              </w:rPr>
            </w:pPr>
            <w:r w:rsidRPr="007669E3">
              <w:rPr>
                <w:rFonts w:ascii="Arial" w:hAnsi="Arial" w:cs="Arial"/>
                <w:sz w:val="20"/>
              </w:rPr>
              <w:t>P67</w:t>
            </w:r>
          </w:p>
        </w:tc>
        <w:tc>
          <w:tcPr>
            <w:tcW w:w="3403" w:type="dxa"/>
            <w:tcBorders>
              <w:top w:val="nil"/>
              <w:left w:val="nil"/>
              <w:bottom w:val="single" w:sz="4" w:space="0" w:color="auto"/>
              <w:right w:val="single" w:sz="4" w:space="0" w:color="auto"/>
            </w:tcBorders>
            <w:vAlign w:val="center"/>
          </w:tcPr>
          <w:p w14:paraId="34B0316F" w14:textId="77777777" w:rsidR="00E80A38" w:rsidRPr="007669E3" w:rsidRDefault="00E80A38" w:rsidP="00E80A38">
            <w:pPr>
              <w:rPr>
                <w:rFonts w:ascii="Arial" w:hAnsi="Arial" w:cs="Arial"/>
                <w:sz w:val="20"/>
              </w:rPr>
            </w:pPr>
            <w:r w:rsidRPr="007669E3">
              <w:rPr>
                <w:rFonts w:ascii="Arial" w:hAnsi="Arial" w:cs="Arial"/>
                <w:sz w:val="20"/>
              </w:rPr>
              <w:t>Lényegi fontosság meghatározása</w:t>
            </w:r>
          </w:p>
        </w:tc>
        <w:tc>
          <w:tcPr>
            <w:tcW w:w="3118" w:type="dxa"/>
            <w:tcBorders>
              <w:top w:val="nil"/>
              <w:left w:val="nil"/>
              <w:bottom w:val="single" w:sz="4" w:space="0" w:color="auto"/>
              <w:right w:val="single" w:sz="4" w:space="0" w:color="auto"/>
            </w:tcBorders>
            <w:vAlign w:val="center"/>
          </w:tcPr>
          <w:p w14:paraId="34B03170" w14:textId="7510E596" w:rsidR="00E80A38" w:rsidRPr="007669E3" w:rsidRDefault="00E80A38" w:rsidP="00E80A38">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3171"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172" w14:textId="04D7F73C" w:rsidR="00E80A38" w:rsidRPr="007669E3" w:rsidRDefault="00E80A38" w:rsidP="00E80A38">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3173"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január 31.</w:t>
            </w:r>
          </w:p>
        </w:tc>
      </w:tr>
      <w:tr w:rsidR="00E80A38" w:rsidRPr="007669E3" w14:paraId="34B0317C" w14:textId="77777777" w:rsidTr="001A4757">
        <w:trPr>
          <w:cantSplit/>
          <w:trHeight w:val="1406"/>
          <w:jc w:val="center"/>
        </w:trPr>
        <w:tc>
          <w:tcPr>
            <w:tcW w:w="704" w:type="dxa"/>
            <w:tcBorders>
              <w:top w:val="nil"/>
              <w:left w:val="single" w:sz="4" w:space="0" w:color="auto"/>
              <w:bottom w:val="single" w:sz="4" w:space="0" w:color="auto"/>
              <w:right w:val="single" w:sz="4" w:space="0" w:color="auto"/>
            </w:tcBorders>
            <w:vAlign w:val="center"/>
          </w:tcPr>
          <w:p w14:paraId="34B03175" w14:textId="4C54A258" w:rsidR="00E80A38" w:rsidRPr="007669E3" w:rsidRDefault="00E80A38" w:rsidP="00E80A38">
            <w:pPr>
              <w:jc w:val="center"/>
              <w:rPr>
                <w:rFonts w:ascii="Arial" w:hAnsi="Arial" w:cs="Arial"/>
                <w:sz w:val="20"/>
              </w:rPr>
            </w:pPr>
            <w:r w:rsidRPr="007669E3">
              <w:rPr>
                <w:rFonts w:ascii="Arial" w:hAnsi="Arial" w:cs="Arial"/>
                <w:color w:val="000000"/>
                <w:sz w:val="20"/>
              </w:rPr>
              <w:lastRenderedPageBreak/>
              <w:t>10</w:t>
            </w:r>
            <w:r>
              <w:rPr>
                <w:rFonts w:ascii="Arial" w:hAnsi="Arial" w:cs="Arial"/>
                <w:color w:val="000000"/>
                <w:sz w:val="20"/>
              </w:rPr>
              <w:t>8</w:t>
            </w:r>
          </w:p>
        </w:tc>
        <w:tc>
          <w:tcPr>
            <w:tcW w:w="1276" w:type="dxa"/>
            <w:tcBorders>
              <w:top w:val="nil"/>
              <w:left w:val="single" w:sz="4" w:space="0" w:color="auto"/>
              <w:bottom w:val="single" w:sz="4" w:space="0" w:color="auto"/>
              <w:right w:val="single" w:sz="4" w:space="0" w:color="auto"/>
            </w:tcBorders>
            <w:vAlign w:val="center"/>
          </w:tcPr>
          <w:p w14:paraId="34B03176" w14:textId="323AFFE2" w:rsidR="00E80A38" w:rsidRPr="007669E3" w:rsidRDefault="00E80A38" w:rsidP="00E80A38">
            <w:pPr>
              <w:jc w:val="center"/>
              <w:rPr>
                <w:rFonts w:ascii="Arial" w:hAnsi="Arial" w:cs="Arial"/>
                <w:sz w:val="20"/>
              </w:rPr>
            </w:pPr>
            <w:r w:rsidRPr="007669E3">
              <w:rPr>
                <w:rFonts w:ascii="Arial" w:hAnsi="Arial" w:cs="Arial"/>
                <w:sz w:val="20"/>
              </w:rPr>
              <w:t>P68</w:t>
            </w:r>
          </w:p>
        </w:tc>
        <w:tc>
          <w:tcPr>
            <w:tcW w:w="3403" w:type="dxa"/>
            <w:tcBorders>
              <w:top w:val="nil"/>
              <w:left w:val="nil"/>
              <w:bottom w:val="single" w:sz="4" w:space="0" w:color="auto"/>
              <w:right w:val="single" w:sz="4" w:space="0" w:color="auto"/>
            </w:tcBorders>
            <w:vAlign w:val="center"/>
          </w:tcPr>
          <w:p w14:paraId="34B03177" w14:textId="77777777" w:rsidR="00E80A38" w:rsidRPr="007669E3" w:rsidRDefault="00E80A38" w:rsidP="00E80A38">
            <w:pPr>
              <w:rPr>
                <w:rFonts w:ascii="Arial" w:hAnsi="Arial" w:cs="Arial"/>
                <w:sz w:val="20"/>
              </w:rPr>
            </w:pPr>
            <w:r w:rsidRPr="007669E3">
              <w:rPr>
                <w:rFonts w:ascii="Arial" w:hAnsi="Arial" w:cs="Arial"/>
                <w:sz w:val="20"/>
              </w:rPr>
              <w:t>Leginkább releváns pénznemek meghatározása</w:t>
            </w:r>
          </w:p>
        </w:tc>
        <w:tc>
          <w:tcPr>
            <w:tcW w:w="3118" w:type="dxa"/>
            <w:tcBorders>
              <w:top w:val="nil"/>
              <w:left w:val="nil"/>
              <w:bottom w:val="single" w:sz="4" w:space="0" w:color="auto"/>
              <w:right w:val="single" w:sz="4" w:space="0" w:color="auto"/>
            </w:tcBorders>
            <w:vAlign w:val="center"/>
          </w:tcPr>
          <w:p w14:paraId="34B03178" w14:textId="75DB271B" w:rsidR="00E80A38" w:rsidRPr="007669E3" w:rsidRDefault="00E80A38" w:rsidP="00E80A38">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3179"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17A" w14:textId="1F3D14F0" w:rsidR="00E80A38" w:rsidRPr="007669E3" w:rsidRDefault="00E80A38" w:rsidP="00E80A38">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317B"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január 31.</w:t>
            </w:r>
          </w:p>
        </w:tc>
      </w:tr>
      <w:tr w:rsidR="00E80A38" w:rsidRPr="007669E3" w14:paraId="34B03184" w14:textId="77777777" w:rsidTr="001A4757">
        <w:trPr>
          <w:cantSplit/>
          <w:trHeight w:val="1541"/>
          <w:jc w:val="center"/>
        </w:trPr>
        <w:tc>
          <w:tcPr>
            <w:tcW w:w="704" w:type="dxa"/>
            <w:tcBorders>
              <w:top w:val="nil"/>
              <w:left w:val="single" w:sz="4" w:space="0" w:color="auto"/>
              <w:bottom w:val="single" w:sz="4" w:space="0" w:color="auto"/>
              <w:right w:val="single" w:sz="4" w:space="0" w:color="auto"/>
            </w:tcBorders>
            <w:vAlign w:val="center"/>
          </w:tcPr>
          <w:p w14:paraId="34B0317D" w14:textId="65E4E036" w:rsidR="00E80A38" w:rsidRPr="007669E3" w:rsidRDefault="00E80A38" w:rsidP="00E80A38">
            <w:pPr>
              <w:jc w:val="center"/>
              <w:rPr>
                <w:rFonts w:ascii="Arial" w:hAnsi="Arial" w:cs="Arial"/>
                <w:sz w:val="20"/>
              </w:rPr>
            </w:pPr>
            <w:r w:rsidRPr="007669E3">
              <w:rPr>
                <w:rFonts w:ascii="Arial" w:hAnsi="Arial" w:cs="Arial"/>
                <w:color w:val="000000"/>
                <w:sz w:val="20"/>
              </w:rPr>
              <w:t>10</w:t>
            </w:r>
            <w:r>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4B0317E" w14:textId="77777777" w:rsidR="00E80A38" w:rsidRPr="007669E3" w:rsidRDefault="00E80A38" w:rsidP="00E80A38">
            <w:pPr>
              <w:jc w:val="center"/>
              <w:rPr>
                <w:rFonts w:ascii="Arial" w:hAnsi="Arial" w:cs="Arial"/>
                <w:sz w:val="20"/>
              </w:rPr>
            </w:pPr>
            <w:r w:rsidRPr="007669E3">
              <w:rPr>
                <w:rFonts w:ascii="Arial" w:hAnsi="Arial" w:cs="Arial"/>
                <w:sz w:val="20"/>
              </w:rPr>
              <w:t>P69</w:t>
            </w:r>
          </w:p>
        </w:tc>
        <w:tc>
          <w:tcPr>
            <w:tcW w:w="3403" w:type="dxa"/>
            <w:tcBorders>
              <w:top w:val="nil"/>
              <w:left w:val="nil"/>
              <w:bottom w:val="single" w:sz="4" w:space="0" w:color="auto"/>
              <w:right w:val="single" w:sz="4" w:space="0" w:color="auto"/>
            </w:tcBorders>
            <w:vAlign w:val="center"/>
          </w:tcPr>
          <w:p w14:paraId="34B0317F" w14:textId="39C9DFDD" w:rsidR="00E80A38" w:rsidRPr="007669E3" w:rsidRDefault="00E80A38" w:rsidP="00E80A38">
            <w:pPr>
              <w:rPr>
                <w:rFonts w:ascii="Arial" w:hAnsi="Arial" w:cs="Arial"/>
                <w:sz w:val="20"/>
              </w:rPr>
            </w:pPr>
            <w:r w:rsidRPr="007669E3">
              <w:rPr>
                <w:rFonts w:ascii="Arial" w:hAnsi="Arial" w:cs="Arial"/>
                <w:sz w:val="20"/>
              </w:rPr>
              <w:t>A pénzforgalmi szolgáltatás nyújtásáról szóló 2009. évi LXXXV. törvény 55/A. § (2) bekezdéséhez kapcsolódó jelentés</w:t>
            </w:r>
          </w:p>
        </w:tc>
        <w:tc>
          <w:tcPr>
            <w:tcW w:w="3118" w:type="dxa"/>
            <w:tcBorders>
              <w:top w:val="nil"/>
              <w:left w:val="nil"/>
              <w:bottom w:val="single" w:sz="4" w:space="0" w:color="auto"/>
              <w:right w:val="single" w:sz="4" w:space="0" w:color="auto"/>
            </w:tcBorders>
            <w:vAlign w:val="center"/>
          </w:tcPr>
          <w:p w14:paraId="34B03180" w14:textId="4D36E5ED" w:rsidR="00E80A38" w:rsidRPr="007669E3" w:rsidRDefault="00E80A38" w:rsidP="00E80A38">
            <w:pPr>
              <w:rPr>
                <w:rFonts w:ascii="Arial" w:hAnsi="Arial" w:cs="Arial"/>
                <w:sz w:val="20"/>
              </w:rPr>
            </w:pPr>
            <w:r w:rsidRPr="007669E3">
              <w:rPr>
                <w:rFonts w:ascii="Arial" w:hAnsi="Arial" w:cs="Arial"/>
                <w:sz w:val="20"/>
              </w:rPr>
              <w:t>pénzforgalmi szolgáltató</w:t>
            </w:r>
            <w:r>
              <w:rPr>
                <w:rFonts w:ascii="Arial" w:hAnsi="Arial" w:cs="Arial"/>
                <w:sz w:val="20"/>
              </w:rPr>
              <w:t xml:space="preserve"> és</w:t>
            </w:r>
            <w:r w:rsidRPr="007669E3">
              <w:rPr>
                <w:rFonts w:ascii="Arial" w:hAnsi="Arial" w:cs="Arial"/>
                <w:sz w:val="20"/>
              </w:rPr>
              <w:t xml:space="preserve"> az ezen típusú EGT-fióktelep</w:t>
            </w:r>
            <w:r>
              <w:rPr>
                <w:rFonts w:ascii="Arial" w:hAnsi="Arial" w:cs="Arial"/>
                <w:sz w:val="20"/>
              </w:rPr>
              <w:t>, a Posta Elszámoló Központot működtető intézmény, a MÁK és a pénzforgalmi szolgáltatásai nyújtásához a</w:t>
            </w:r>
            <w:r w:rsidRPr="006C0757">
              <w:rPr>
                <w:rFonts w:ascii="Arial" w:hAnsi="Arial" w:cs="Arial"/>
                <w:sz w:val="20"/>
              </w:rPr>
              <w:t>z anyavállalatával teljesen megegyező számlavezető rendszert használ</w:t>
            </w:r>
            <w:r>
              <w:rPr>
                <w:rFonts w:ascii="Arial" w:hAnsi="Arial" w:cs="Arial"/>
                <w:sz w:val="20"/>
              </w:rPr>
              <w:t>ó EGT-fióktelep kivételével</w:t>
            </w:r>
          </w:p>
        </w:tc>
        <w:tc>
          <w:tcPr>
            <w:tcW w:w="1843" w:type="dxa"/>
            <w:tcBorders>
              <w:top w:val="nil"/>
              <w:left w:val="nil"/>
              <w:bottom w:val="single" w:sz="4" w:space="0" w:color="auto"/>
              <w:right w:val="single" w:sz="4" w:space="0" w:color="auto"/>
            </w:tcBorders>
            <w:vAlign w:val="center"/>
          </w:tcPr>
          <w:p w14:paraId="34B03181"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182" w14:textId="2D538C7F" w:rsidR="00E80A38" w:rsidRPr="007669E3" w:rsidRDefault="00E80A38" w:rsidP="00E80A38">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w:t>
            </w:r>
          </w:p>
        </w:tc>
        <w:tc>
          <w:tcPr>
            <w:tcW w:w="2981" w:type="dxa"/>
            <w:tcBorders>
              <w:top w:val="nil"/>
              <w:left w:val="nil"/>
              <w:bottom w:val="single" w:sz="4" w:space="0" w:color="auto"/>
              <w:right w:val="single" w:sz="4" w:space="0" w:color="auto"/>
            </w:tcBorders>
            <w:vAlign w:val="center"/>
          </w:tcPr>
          <w:p w14:paraId="34B03183"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március 31.</w:t>
            </w:r>
          </w:p>
        </w:tc>
      </w:tr>
      <w:tr w:rsidR="00E80A38" w:rsidRPr="007669E3" w14:paraId="303188BB" w14:textId="77777777" w:rsidTr="001A4757">
        <w:trPr>
          <w:cantSplit/>
          <w:trHeight w:val="2540"/>
          <w:jc w:val="center"/>
        </w:trPr>
        <w:tc>
          <w:tcPr>
            <w:tcW w:w="704" w:type="dxa"/>
            <w:tcBorders>
              <w:top w:val="nil"/>
              <w:left w:val="single" w:sz="4" w:space="0" w:color="auto"/>
              <w:bottom w:val="single" w:sz="4" w:space="0" w:color="auto"/>
              <w:right w:val="single" w:sz="4" w:space="0" w:color="auto"/>
            </w:tcBorders>
            <w:vAlign w:val="center"/>
          </w:tcPr>
          <w:p w14:paraId="4B57C1DE" w14:textId="187A5415" w:rsidR="00E80A38" w:rsidRPr="007669E3" w:rsidRDefault="00E80A38" w:rsidP="00E80A38">
            <w:pPr>
              <w:jc w:val="center"/>
              <w:rPr>
                <w:rFonts w:ascii="Arial" w:hAnsi="Arial" w:cs="Arial"/>
                <w:sz w:val="20"/>
              </w:rPr>
            </w:pPr>
            <w:r w:rsidRPr="007669E3">
              <w:rPr>
                <w:rFonts w:ascii="Arial" w:hAnsi="Arial" w:cs="Arial"/>
                <w:color w:val="000000"/>
                <w:sz w:val="20"/>
              </w:rPr>
              <w:t>1</w:t>
            </w:r>
            <w:r>
              <w:rPr>
                <w:rFonts w:ascii="Arial" w:hAnsi="Arial" w:cs="Arial"/>
                <w:color w:val="000000"/>
                <w:sz w:val="20"/>
              </w:rPr>
              <w:t>10</w:t>
            </w:r>
          </w:p>
        </w:tc>
        <w:tc>
          <w:tcPr>
            <w:tcW w:w="1276" w:type="dxa"/>
            <w:tcBorders>
              <w:top w:val="nil"/>
              <w:left w:val="single" w:sz="4" w:space="0" w:color="auto"/>
              <w:bottom w:val="single" w:sz="4" w:space="0" w:color="auto"/>
              <w:right w:val="single" w:sz="4" w:space="0" w:color="auto"/>
            </w:tcBorders>
            <w:vAlign w:val="center"/>
          </w:tcPr>
          <w:p w14:paraId="00B534D3" w14:textId="2A92A7A5" w:rsidR="00E80A38" w:rsidRPr="007669E3" w:rsidRDefault="00E80A38" w:rsidP="00E80A38">
            <w:pPr>
              <w:jc w:val="center"/>
              <w:rPr>
                <w:rFonts w:ascii="Arial" w:hAnsi="Arial" w:cs="Arial"/>
                <w:sz w:val="20"/>
              </w:rPr>
            </w:pPr>
            <w:r w:rsidRPr="007669E3">
              <w:rPr>
                <w:rFonts w:ascii="Arial" w:hAnsi="Arial" w:cs="Arial"/>
                <w:sz w:val="20"/>
              </w:rPr>
              <w:t>P70</w:t>
            </w:r>
          </w:p>
        </w:tc>
        <w:tc>
          <w:tcPr>
            <w:tcW w:w="3403" w:type="dxa"/>
            <w:tcBorders>
              <w:top w:val="nil"/>
              <w:left w:val="nil"/>
              <w:bottom w:val="single" w:sz="4" w:space="0" w:color="auto"/>
              <w:right w:val="single" w:sz="4" w:space="0" w:color="auto"/>
            </w:tcBorders>
            <w:vAlign w:val="center"/>
          </w:tcPr>
          <w:p w14:paraId="42B82798" w14:textId="5736363D" w:rsidR="00E80A38" w:rsidRPr="007669E3" w:rsidRDefault="00E80A38" w:rsidP="00E80A38">
            <w:pPr>
              <w:rPr>
                <w:rFonts w:ascii="Arial" w:hAnsi="Arial" w:cs="Arial"/>
                <w:sz w:val="20"/>
              </w:rPr>
            </w:pPr>
            <w:r w:rsidRPr="007669E3">
              <w:rPr>
                <w:rFonts w:ascii="Arial" w:hAnsi="Arial" w:cs="Arial"/>
                <w:sz w:val="20"/>
                <w:lang w:eastAsia="en-US"/>
              </w:rPr>
              <w:t>A célra rendelt interfész egyes követelményeinek nemteljesítésére vonatkozó eseti adatszolgáltatás</w:t>
            </w:r>
          </w:p>
        </w:tc>
        <w:tc>
          <w:tcPr>
            <w:tcW w:w="3118" w:type="dxa"/>
            <w:tcBorders>
              <w:top w:val="nil"/>
              <w:left w:val="nil"/>
              <w:bottom w:val="single" w:sz="4" w:space="0" w:color="auto"/>
              <w:right w:val="single" w:sz="4" w:space="0" w:color="auto"/>
            </w:tcBorders>
            <w:vAlign w:val="center"/>
          </w:tcPr>
          <w:p w14:paraId="2DD3BAC0" w14:textId="55CB9F12" w:rsidR="00E80A38" w:rsidRPr="007669E3" w:rsidRDefault="00E80A38" w:rsidP="00E80A38">
            <w:pPr>
              <w:rPr>
                <w:rFonts w:ascii="Arial" w:hAnsi="Arial" w:cs="Arial"/>
                <w:sz w:val="20"/>
              </w:rPr>
            </w:pPr>
            <w:r w:rsidRPr="007669E3">
              <w:rPr>
                <w:rFonts w:ascii="Arial" w:hAnsi="Arial" w:cs="Arial"/>
                <w:sz w:val="20"/>
              </w:rPr>
              <w:t>tartalékmechanizmus létrehozása alól mentesített számlavezető pénzforgalmi szolgáltató, az ezen típusú EGT-fióktelep</w:t>
            </w:r>
          </w:p>
        </w:tc>
        <w:tc>
          <w:tcPr>
            <w:tcW w:w="1843" w:type="dxa"/>
            <w:tcBorders>
              <w:top w:val="nil"/>
              <w:left w:val="nil"/>
              <w:bottom w:val="single" w:sz="4" w:space="0" w:color="auto"/>
              <w:right w:val="single" w:sz="4" w:space="0" w:color="auto"/>
            </w:tcBorders>
            <w:vAlign w:val="center"/>
          </w:tcPr>
          <w:p w14:paraId="2EB03676" w14:textId="7FA2585E"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926171F" w14:textId="1224FE65" w:rsidR="00E80A38" w:rsidRPr="007669E3" w:rsidRDefault="00E80A38" w:rsidP="00E80A38">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0551DA54" w14:textId="773DEB5E" w:rsidR="00E80A38" w:rsidRPr="007669E3" w:rsidRDefault="00E80A38" w:rsidP="00E80A38">
            <w:pPr>
              <w:jc w:val="center"/>
              <w:rPr>
                <w:rFonts w:ascii="Arial" w:hAnsi="Arial" w:cs="Arial"/>
                <w:sz w:val="20"/>
              </w:rPr>
            </w:pPr>
            <w:r w:rsidRPr="007669E3">
              <w:rPr>
                <w:rFonts w:ascii="Arial" w:hAnsi="Arial" w:cs="Arial"/>
                <w:sz w:val="20"/>
              </w:rPr>
              <w:t>az (EU) 2015/2366 európai parlamenti és tanácsi irányelvnek az erős ügyfél-hitelesítésre, valamint a közös és biztonságos nyílt kommunikációs standardokra vonatkozó szabályozástechnikai standardok tekintetében történő kiegészítéséről szóló 2017. november 27-i (EU) 2018/389 felhatalmazáson alapuló bizottsági rendelet (a továbbiakban: SCAr.) 33. cikk (6) bekezdés a) és d) pontjában meghatározott feltételek két egymást követő naptári héten át tartó nemteljesítését követő munkanap</w:t>
            </w:r>
          </w:p>
        </w:tc>
      </w:tr>
      <w:tr w:rsidR="00E80A38" w:rsidRPr="007669E3" w14:paraId="69F97105" w14:textId="77777777" w:rsidTr="001A4757">
        <w:trPr>
          <w:cantSplit/>
          <w:trHeight w:val="2540"/>
          <w:jc w:val="center"/>
        </w:trPr>
        <w:tc>
          <w:tcPr>
            <w:tcW w:w="704" w:type="dxa"/>
            <w:tcBorders>
              <w:top w:val="nil"/>
              <w:left w:val="single" w:sz="4" w:space="0" w:color="auto"/>
              <w:bottom w:val="single" w:sz="4" w:space="0" w:color="auto"/>
              <w:right w:val="single" w:sz="4" w:space="0" w:color="auto"/>
            </w:tcBorders>
            <w:vAlign w:val="center"/>
          </w:tcPr>
          <w:p w14:paraId="08695831" w14:textId="43A79391"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11</w:t>
            </w:r>
          </w:p>
        </w:tc>
        <w:tc>
          <w:tcPr>
            <w:tcW w:w="1276" w:type="dxa"/>
            <w:tcBorders>
              <w:top w:val="nil"/>
              <w:left w:val="single" w:sz="4" w:space="0" w:color="auto"/>
              <w:bottom w:val="single" w:sz="4" w:space="0" w:color="auto"/>
              <w:right w:val="single" w:sz="4" w:space="0" w:color="auto"/>
            </w:tcBorders>
            <w:vAlign w:val="center"/>
          </w:tcPr>
          <w:p w14:paraId="4C691615" w14:textId="10F1E835" w:rsidR="00E80A38" w:rsidRPr="007669E3" w:rsidRDefault="00E80A38" w:rsidP="00E80A38">
            <w:pPr>
              <w:jc w:val="center"/>
              <w:rPr>
                <w:rFonts w:ascii="Arial" w:hAnsi="Arial" w:cs="Arial"/>
                <w:sz w:val="20"/>
              </w:rPr>
            </w:pPr>
            <w:r w:rsidRPr="007669E3">
              <w:rPr>
                <w:rFonts w:ascii="Arial" w:hAnsi="Arial" w:cs="Arial"/>
                <w:sz w:val="20"/>
              </w:rPr>
              <w:t>P71</w:t>
            </w:r>
          </w:p>
        </w:tc>
        <w:tc>
          <w:tcPr>
            <w:tcW w:w="3403" w:type="dxa"/>
            <w:tcBorders>
              <w:top w:val="nil"/>
              <w:left w:val="nil"/>
              <w:bottom w:val="single" w:sz="4" w:space="0" w:color="auto"/>
              <w:right w:val="single" w:sz="4" w:space="0" w:color="auto"/>
            </w:tcBorders>
            <w:vAlign w:val="center"/>
          </w:tcPr>
          <w:p w14:paraId="76810C00" w14:textId="6B70B254" w:rsidR="00E80A38" w:rsidRPr="007669E3" w:rsidRDefault="00E80A38" w:rsidP="00E80A38">
            <w:pPr>
              <w:rPr>
                <w:rFonts w:ascii="Arial" w:hAnsi="Arial" w:cs="Arial"/>
                <w:sz w:val="20"/>
              </w:rPr>
            </w:pPr>
            <w:bookmarkStart w:id="100" w:name="_Hlk17980726"/>
            <w:r w:rsidRPr="007669E3">
              <w:rPr>
                <w:rFonts w:ascii="Arial" w:hAnsi="Arial" w:cs="Arial"/>
                <w:bCs/>
                <w:sz w:val="20"/>
              </w:rPr>
              <w:t>Műveletikockázat-elemzésen alapuló kivételek alkalmazásának megszüntetése</w:t>
            </w:r>
            <w:bookmarkEnd w:id="100"/>
            <w:r w:rsidRPr="007669E3">
              <w:rPr>
                <w:rFonts w:ascii="Arial" w:hAnsi="Arial" w:cs="Arial"/>
                <w:bCs/>
                <w:sz w:val="20"/>
              </w:rPr>
              <w:t>, illetve újraalkalmazása</w:t>
            </w:r>
          </w:p>
        </w:tc>
        <w:tc>
          <w:tcPr>
            <w:tcW w:w="3118" w:type="dxa"/>
            <w:tcBorders>
              <w:top w:val="nil"/>
              <w:left w:val="nil"/>
              <w:bottom w:val="single" w:sz="4" w:space="0" w:color="auto"/>
              <w:right w:val="single" w:sz="4" w:space="0" w:color="auto"/>
            </w:tcBorders>
            <w:vAlign w:val="center"/>
          </w:tcPr>
          <w:p w14:paraId="4FB65D2D" w14:textId="02681A64" w:rsidR="00E80A38" w:rsidRPr="007669E3" w:rsidRDefault="00E80A38" w:rsidP="00E80A38">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
          <w:p w14:paraId="222166E2" w14:textId="6EC92360"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7674B647" w14:textId="355F0ACC" w:rsidR="00E80A38" w:rsidRPr="007669E3" w:rsidRDefault="00E80A38" w:rsidP="00E80A38">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92B8E08" w14:textId="6A233DCB" w:rsidR="00E80A38" w:rsidRPr="007669E3" w:rsidRDefault="00E80A38" w:rsidP="00E80A38">
            <w:pPr>
              <w:jc w:val="center"/>
              <w:rPr>
                <w:rFonts w:ascii="Arial" w:hAnsi="Arial" w:cs="Arial"/>
                <w:sz w:val="20"/>
              </w:rPr>
            </w:pPr>
            <w:r w:rsidRPr="007669E3">
              <w:rPr>
                <w:rFonts w:ascii="Arial" w:hAnsi="Arial" w:cs="Arial"/>
                <w:sz w:val="20"/>
              </w:rPr>
              <w:t>a műveletikockázat-elemzésen alapuló kivételek alkalmazásának megszüntetése tekintetében: az SCAr. 20. cikk (1) bekezdésében foglaltak szerint azonnal;</w:t>
            </w:r>
          </w:p>
          <w:p w14:paraId="03AC78B3" w14:textId="77777777" w:rsidR="00E80A38" w:rsidRPr="007669E3" w:rsidRDefault="00E80A38" w:rsidP="00E80A38">
            <w:pPr>
              <w:jc w:val="center"/>
              <w:rPr>
                <w:rFonts w:ascii="Arial" w:hAnsi="Arial" w:cs="Arial"/>
                <w:sz w:val="20"/>
              </w:rPr>
            </w:pPr>
          </w:p>
          <w:p w14:paraId="7681BB40" w14:textId="65068DC1" w:rsidR="00E80A38" w:rsidRPr="007669E3" w:rsidRDefault="00E80A38" w:rsidP="00E80A38">
            <w:pPr>
              <w:jc w:val="center"/>
              <w:rPr>
                <w:rFonts w:ascii="Arial" w:hAnsi="Arial" w:cs="Arial"/>
                <w:sz w:val="20"/>
              </w:rPr>
            </w:pPr>
            <w:r w:rsidRPr="007669E3">
              <w:rPr>
                <w:rFonts w:ascii="Arial" w:hAnsi="Arial" w:cs="Arial"/>
                <w:sz w:val="20"/>
              </w:rPr>
              <w:t>a műveletikockázat-elemzésen alapuló kivételek újraalkalmazása tekintetében: az újraalkalmazás tervezett időpontját megelőző 5. munkanap;</w:t>
            </w:r>
          </w:p>
        </w:tc>
      </w:tr>
      <w:tr w:rsidR="00E80A38" w:rsidRPr="007669E3" w14:paraId="797CC81F" w14:textId="77777777" w:rsidTr="001A4757">
        <w:trPr>
          <w:cantSplit/>
          <w:trHeight w:val="1612"/>
          <w:jc w:val="center"/>
        </w:trPr>
        <w:tc>
          <w:tcPr>
            <w:tcW w:w="704" w:type="dxa"/>
            <w:tcBorders>
              <w:top w:val="nil"/>
              <w:left w:val="single" w:sz="4" w:space="0" w:color="auto"/>
              <w:bottom w:val="single" w:sz="4" w:space="0" w:color="auto"/>
              <w:right w:val="single" w:sz="4" w:space="0" w:color="auto"/>
            </w:tcBorders>
            <w:vAlign w:val="center"/>
          </w:tcPr>
          <w:p w14:paraId="78DC6C3C" w14:textId="0ED4F693"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12</w:t>
            </w:r>
          </w:p>
        </w:tc>
        <w:tc>
          <w:tcPr>
            <w:tcW w:w="1276" w:type="dxa"/>
            <w:tcBorders>
              <w:top w:val="nil"/>
              <w:left w:val="single" w:sz="4" w:space="0" w:color="auto"/>
              <w:bottom w:val="single" w:sz="4" w:space="0" w:color="auto"/>
              <w:right w:val="single" w:sz="4" w:space="0" w:color="auto"/>
            </w:tcBorders>
            <w:vAlign w:val="center"/>
          </w:tcPr>
          <w:p w14:paraId="3B31241F" w14:textId="171463E6" w:rsidR="00E80A38" w:rsidRPr="007669E3" w:rsidRDefault="00E80A38" w:rsidP="00E80A38">
            <w:pPr>
              <w:jc w:val="center"/>
              <w:rPr>
                <w:rFonts w:ascii="Arial" w:hAnsi="Arial" w:cs="Arial"/>
                <w:sz w:val="20"/>
              </w:rPr>
            </w:pPr>
            <w:r w:rsidRPr="007669E3">
              <w:rPr>
                <w:rFonts w:ascii="Arial" w:hAnsi="Arial" w:cs="Arial"/>
                <w:sz w:val="20"/>
              </w:rPr>
              <w:t>P72</w:t>
            </w:r>
          </w:p>
        </w:tc>
        <w:tc>
          <w:tcPr>
            <w:tcW w:w="3403" w:type="dxa"/>
            <w:tcBorders>
              <w:top w:val="nil"/>
              <w:left w:val="nil"/>
              <w:bottom w:val="single" w:sz="4" w:space="0" w:color="auto"/>
              <w:right w:val="single" w:sz="4" w:space="0" w:color="auto"/>
            </w:tcBorders>
            <w:vAlign w:val="center"/>
          </w:tcPr>
          <w:p w14:paraId="67438982" w14:textId="2E5FA6E5" w:rsidR="00E80A38" w:rsidRPr="007669E3" w:rsidRDefault="00E80A38" w:rsidP="00E80A38">
            <w:pPr>
              <w:rPr>
                <w:rFonts w:ascii="Arial" w:hAnsi="Arial" w:cs="Arial"/>
                <w:sz w:val="20"/>
              </w:rPr>
            </w:pPr>
            <w:r w:rsidRPr="007669E3">
              <w:rPr>
                <w:rFonts w:ascii="Arial" w:hAnsi="Arial" w:cs="Arial"/>
                <w:sz w:val="20"/>
              </w:rPr>
              <w:t>A célra rendelt interfésszel kapcsolatos, rendkívüli intézkedést igénylő problémák</w:t>
            </w:r>
          </w:p>
        </w:tc>
        <w:tc>
          <w:tcPr>
            <w:tcW w:w="3118" w:type="dxa"/>
            <w:tcBorders>
              <w:top w:val="nil"/>
              <w:left w:val="nil"/>
              <w:bottom w:val="single" w:sz="4" w:space="0" w:color="auto"/>
              <w:right w:val="single" w:sz="4" w:space="0" w:color="auto"/>
            </w:tcBorders>
            <w:vAlign w:val="center"/>
          </w:tcPr>
          <w:p w14:paraId="24FF2EAC" w14:textId="06C20687" w:rsidR="00E80A38" w:rsidRPr="007669E3" w:rsidRDefault="00E80A38" w:rsidP="00E80A38">
            <w:pPr>
              <w:rPr>
                <w:rFonts w:ascii="Arial" w:hAnsi="Arial" w:cs="Arial"/>
                <w:sz w:val="20"/>
              </w:rPr>
            </w:pPr>
            <w:r w:rsidRPr="007669E3">
              <w:rPr>
                <w:rFonts w:ascii="Arial" w:hAnsi="Arial" w:cs="Arial"/>
                <w:sz w:val="20"/>
              </w:rPr>
              <w:t>pénzforgalmi szolgáltató, az ezen típusú EGT fióktelep</w:t>
            </w:r>
          </w:p>
        </w:tc>
        <w:tc>
          <w:tcPr>
            <w:tcW w:w="1843" w:type="dxa"/>
            <w:tcBorders>
              <w:top w:val="nil"/>
              <w:left w:val="nil"/>
              <w:bottom w:val="single" w:sz="4" w:space="0" w:color="auto"/>
              <w:right w:val="single" w:sz="4" w:space="0" w:color="auto"/>
            </w:tcBorders>
            <w:vAlign w:val="center"/>
          </w:tcPr>
          <w:p w14:paraId="6CAE4C48" w14:textId="5C811CD1"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603B6B78"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75B15127" w14:textId="6296C9DC" w:rsidR="00E80A38" w:rsidRPr="007669E3" w:rsidRDefault="00E80A38" w:rsidP="00E80A38">
            <w:pPr>
              <w:jc w:val="center"/>
              <w:rPr>
                <w:rFonts w:ascii="Arial" w:hAnsi="Arial" w:cs="Arial"/>
                <w:sz w:val="20"/>
              </w:rPr>
            </w:pPr>
            <w:r w:rsidRPr="007669E3">
              <w:rPr>
                <w:rFonts w:ascii="Arial" w:hAnsi="Arial" w:cs="Arial"/>
                <w:sz w:val="20"/>
              </w:rPr>
              <w:t xml:space="preserve">(ERA rendszer, űrlap), fokozott biztonságú vagy minősített elektronikus aláírással ellátva </w:t>
            </w:r>
          </w:p>
        </w:tc>
        <w:tc>
          <w:tcPr>
            <w:tcW w:w="2981" w:type="dxa"/>
            <w:tcBorders>
              <w:top w:val="nil"/>
              <w:left w:val="nil"/>
              <w:bottom w:val="single" w:sz="4" w:space="0" w:color="auto"/>
              <w:right w:val="single" w:sz="4" w:space="0" w:color="auto"/>
            </w:tcBorders>
            <w:vAlign w:val="center"/>
          </w:tcPr>
          <w:p w14:paraId="2E832DB2" w14:textId="05C50FB7" w:rsidR="00E80A38" w:rsidRPr="007669E3" w:rsidRDefault="00E80A38" w:rsidP="00E80A38">
            <w:pPr>
              <w:jc w:val="center"/>
              <w:rPr>
                <w:rFonts w:ascii="Arial" w:hAnsi="Arial" w:cs="Arial"/>
                <w:sz w:val="20"/>
              </w:rPr>
            </w:pPr>
            <w:r w:rsidRPr="007669E3">
              <w:rPr>
                <w:rFonts w:ascii="Arial" w:hAnsi="Arial" w:cs="Arial"/>
                <w:sz w:val="20"/>
              </w:rPr>
              <w:t>az SCAr. 33. cikk (3) bekezdésében foglaltak szerint haladéktalanul</w:t>
            </w:r>
          </w:p>
        </w:tc>
      </w:tr>
      <w:tr w:rsidR="00E80A38" w:rsidRPr="007669E3" w14:paraId="77B04267" w14:textId="77777777" w:rsidTr="001A4757">
        <w:trPr>
          <w:cantSplit/>
          <w:trHeight w:val="612"/>
          <w:jc w:val="center"/>
        </w:trPr>
        <w:tc>
          <w:tcPr>
            <w:tcW w:w="704" w:type="dxa"/>
            <w:tcBorders>
              <w:top w:val="nil"/>
              <w:left w:val="single" w:sz="4" w:space="0" w:color="auto"/>
              <w:bottom w:val="single" w:sz="4" w:space="0" w:color="auto"/>
              <w:right w:val="single" w:sz="4" w:space="0" w:color="auto"/>
            </w:tcBorders>
            <w:vAlign w:val="center"/>
          </w:tcPr>
          <w:p w14:paraId="633D44EC" w14:textId="1B04112A"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13</w:t>
            </w:r>
          </w:p>
        </w:tc>
        <w:tc>
          <w:tcPr>
            <w:tcW w:w="1276" w:type="dxa"/>
            <w:tcBorders>
              <w:top w:val="nil"/>
              <w:left w:val="single" w:sz="4" w:space="0" w:color="auto"/>
              <w:bottom w:val="single" w:sz="4" w:space="0" w:color="auto"/>
              <w:right w:val="single" w:sz="4" w:space="0" w:color="auto"/>
            </w:tcBorders>
            <w:vAlign w:val="center"/>
          </w:tcPr>
          <w:p w14:paraId="4089EFD8" w14:textId="7666DE33" w:rsidR="00E80A38" w:rsidRPr="007669E3" w:rsidRDefault="00E80A38" w:rsidP="00E80A38">
            <w:pPr>
              <w:jc w:val="center"/>
              <w:rPr>
                <w:rFonts w:ascii="Arial" w:hAnsi="Arial" w:cs="Arial"/>
                <w:sz w:val="20"/>
              </w:rPr>
            </w:pPr>
            <w:r w:rsidRPr="007669E3">
              <w:rPr>
                <w:rFonts w:ascii="Arial" w:hAnsi="Arial" w:cs="Arial"/>
                <w:sz w:val="20"/>
              </w:rPr>
              <w:t>P73</w:t>
            </w:r>
          </w:p>
        </w:tc>
        <w:tc>
          <w:tcPr>
            <w:tcW w:w="3403" w:type="dxa"/>
            <w:tcBorders>
              <w:top w:val="nil"/>
              <w:left w:val="nil"/>
              <w:bottom w:val="single" w:sz="4" w:space="0" w:color="auto"/>
              <w:right w:val="single" w:sz="4" w:space="0" w:color="auto"/>
            </w:tcBorders>
            <w:vAlign w:val="center"/>
          </w:tcPr>
          <w:p w14:paraId="06C310B5" w14:textId="33E01573" w:rsidR="00E80A38" w:rsidRPr="007669E3" w:rsidRDefault="00E80A38" w:rsidP="00E80A38">
            <w:pPr>
              <w:rPr>
                <w:rFonts w:ascii="Arial" w:hAnsi="Arial" w:cs="Arial"/>
                <w:sz w:val="20"/>
              </w:rPr>
            </w:pPr>
            <w:bookmarkStart w:id="101" w:name="_Hlk43982018"/>
            <w:r w:rsidRPr="007669E3">
              <w:rPr>
                <w:rFonts w:ascii="Arial" w:hAnsi="Arial" w:cs="Arial"/>
                <w:sz w:val="20"/>
              </w:rPr>
              <w:t>Központi szerződő fél – kollektív garanciaalap- és tőkeadatok</w:t>
            </w:r>
            <w:bookmarkEnd w:id="101"/>
          </w:p>
        </w:tc>
        <w:tc>
          <w:tcPr>
            <w:tcW w:w="3118" w:type="dxa"/>
            <w:tcBorders>
              <w:top w:val="nil"/>
              <w:left w:val="nil"/>
              <w:bottom w:val="single" w:sz="4" w:space="0" w:color="auto"/>
              <w:right w:val="single" w:sz="4" w:space="0" w:color="auto"/>
            </w:tcBorders>
            <w:vAlign w:val="center"/>
          </w:tcPr>
          <w:p w14:paraId="04649E10" w14:textId="512A6C97" w:rsidR="00E80A38" w:rsidRPr="007669E3" w:rsidRDefault="00E80A38" w:rsidP="00E80A38">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
          <w:p w14:paraId="23108908" w14:textId="2A7DE066"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6C549DE2"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4C65BABE" w14:textId="0539C66A"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5B9E5C2" w14:textId="3E68A230" w:rsidR="00E80A38" w:rsidRPr="007669E3" w:rsidRDefault="00E80A38" w:rsidP="00E80A38">
            <w:pPr>
              <w:jc w:val="center"/>
              <w:rPr>
                <w:rFonts w:ascii="Arial" w:hAnsi="Arial" w:cs="Arial"/>
                <w:sz w:val="20"/>
              </w:rPr>
            </w:pPr>
            <w:r w:rsidRPr="007669E3">
              <w:rPr>
                <w:rFonts w:ascii="Arial" w:hAnsi="Arial" w:cs="Arial"/>
                <w:sz w:val="20"/>
              </w:rPr>
              <w:t>tárgyidőszakot követő hónap 20. munkanap</w:t>
            </w:r>
          </w:p>
        </w:tc>
      </w:tr>
      <w:tr w:rsidR="00E80A38" w:rsidRPr="007669E3" w14:paraId="10797C12" w14:textId="77777777" w:rsidTr="001A4757">
        <w:trPr>
          <w:cantSplit/>
          <w:trHeight w:val="612"/>
          <w:jc w:val="center"/>
        </w:trPr>
        <w:tc>
          <w:tcPr>
            <w:tcW w:w="704" w:type="dxa"/>
            <w:tcBorders>
              <w:top w:val="nil"/>
              <w:left w:val="single" w:sz="4" w:space="0" w:color="auto"/>
              <w:bottom w:val="single" w:sz="4" w:space="0" w:color="auto"/>
              <w:right w:val="single" w:sz="4" w:space="0" w:color="auto"/>
            </w:tcBorders>
            <w:vAlign w:val="center"/>
          </w:tcPr>
          <w:p w14:paraId="3C310D31" w14:textId="06132EBC"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14</w:t>
            </w:r>
          </w:p>
        </w:tc>
        <w:tc>
          <w:tcPr>
            <w:tcW w:w="1276" w:type="dxa"/>
            <w:tcBorders>
              <w:top w:val="nil"/>
              <w:left w:val="single" w:sz="4" w:space="0" w:color="auto"/>
              <w:bottom w:val="single" w:sz="4" w:space="0" w:color="auto"/>
              <w:right w:val="single" w:sz="4" w:space="0" w:color="auto"/>
            </w:tcBorders>
            <w:vAlign w:val="center"/>
          </w:tcPr>
          <w:p w14:paraId="40D3EF5C" w14:textId="019F52CD" w:rsidR="00E80A38" w:rsidRPr="007669E3" w:rsidRDefault="00E80A38" w:rsidP="00E80A38">
            <w:pPr>
              <w:jc w:val="center"/>
              <w:rPr>
                <w:rFonts w:ascii="Arial" w:hAnsi="Arial" w:cs="Arial"/>
                <w:sz w:val="20"/>
              </w:rPr>
            </w:pPr>
            <w:r w:rsidRPr="007669E3">
              <w:rPr>
                <w:rFonts w:ascii="Arial" w:hAnsi="Arial" w:cs="Arial"/>
                <w:sz w:val="20"/>
              </w:rPr>
              <w:t>P74</w:t>
            </w:r>
          </w:p>
        </w:tc>
        <w:tc>
          <w:tcPr>
            <w:tcW w:w="3403" w:type="dxa"/>
            <w:tcBorders>
              <w:top w:val="nil"/>
              <w:left w:val="nil"/>
              <w:bottom w:val="single" w:sz="4" w:space="0" w:color="auto"/>
              <w:right w:val="single" w:sz="4" w:space="0" w:color="auto"/>
            </w:tcBorders>
            <w:vAlign w:val="center"/>
          </w:tcPr>
          <w:p w14:paraId="1D927F1B" w14:textId="390E3754" w:rsidR="00E80A38" w:rsidRPr="007669E3" w:rsidRDefault="00E80A38" w:rsidP="00E80A38">
            <w:pPr>
              <w:rPr>
                <w:rFonts w:ascii="Arial" w:hAnsi="Arial" w:cs="Arial"/>
                <w:sz w:val="20"/>
              </w:rPr>
            </w:pPr>
            <w:r w:rsidRPr="007669E3">
              <w:rPr>
                <w:rFonts w:ascii="Arial" w:hAnsi="Arial" w:cs="Arial"/>
                <w:sz w:val="20"/>
              </w:rPr>
              <w:t>Pénzforgalmi díjkimutatások adatai</w:t>
            </w:r>
          </w:p>
        </w:tc>
        <w:tc>
          <w:tcPr>
            <w:tcW w:w="3118" w:type="dxa"/>
            <w:tcBorders>
              <w:top w:val="nil"/>
              <w:left w:val="nil"/>
              <w:bottom w:val="single" w:sz="4" w:space="0" w:color="auto"/>
              <w:right w:val="single" w:sz="4" w:space="0" w:color="auto"/>
            </w:tcBorders>
            <w:vAlign w:val="center"/>
          </w:tcPr>
          <w:p w14:paraId="1822EAC1" w14:textId="30C234BD" w:rsidR="00E80A38" w:rsidRPr="007669E3" w:rsidRDefault="00E80A38" w:rsidP="00E80A38">
            <w:pPr>
              <w:rPr>
                <w:rFonts w:ascii="Arial" w:hAnsi="Arial" w:cs="Arial"/>
                <w:sz w:val="20"/>
              </w:rPr>
            </w:pPr>
            <w:r w:rsidRPr="007669E3">
              <w:rPr>
                <w:rFonts w:ascii="Arial" w:hAnsi="Arial" w:cs="Arial"/>
                <w:sz w:val="20"/>
              </w:rPr>
              <w:t xml:space="preserve">a fogyasztók részére vezetett fizetési számlákhoz kapcsolódó díjakról történő tájékoztatás egyes kérdéseiről szóló 144/2018. </w:t>
            </w:r>
            <w:r w:rsidRPr="007669E3">
              <w:rPr>
                <w:rFonts w:ascii="Arial" w:hAnsi="Arial" w:cs="Arial"/>
                <w:sz w:val="20"/>
              </w:rPr>
              <w:br/>
              <w:t>(VIII. 13.) Korm. rendelet hatálya alá tartozó pénzforgalmi szolgáltató</w:t>
            </w:r>
          </w:p>
        </w:tc>
        <w:tc>
          <w:tcPr>
            <w:tcW w:w="1843" w:type="dxa"/>
            <w:tcBorders>
              <w:top w:val="nil"/>
              <w:left w:val="nil"/>
              <w:bottom w:val="single" w:sz="4" w:space="0" w:color="auto"/>
              <w:right w:val="single" w:sz="4" w:space="0" w:color="auto"/>
            </w:tcBorders>
            <w:vAlign w:val="center"/>
          </w:tcPr>
          <w:p w14:paraId="0E94AD95" w14:textId="2E4980E8"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78D3DAD5" w14:textId="7EEA0623" w:rsidR="00E80A38" w:rsidRPr="007669E3" w:rsidRDefault="00E80A38" w:rsidP="00E80A38">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727F15F0" w14:textId="2777D9B6" w:rsidR="00E80A38" w:rsidRPr="007669E3" w:rsidRDefault="00E80A38" w:rsidP="00E80A38">
            <w:pPr>
              <w:jc w:val="center"/>
              <w:rPr>
                <w:rFonts w:ascii="Arial" w:hAnsi="Arial" w:cs="Arial"/>
                <w:sz w:val="20"/>
              </w:rPr>
            </w:pPr>
            <w:r w:rsidRPr="007669E3">
              <w:rPr>
                <w:rFonts w:ascii="Arial" w:hAnsi="Arial" w:cs="Arial"/>
                <w:sz w:val="20"/>
              </w:rPr>
              <w:t xml:space="preserve">tárgyidőszakot követő év </w:t>
            </w:r>
            <w:r w:rsidRPr="007669E3">
              <w:rPr>
                <w:rFonts w:ascii="Arial" w:hAnsi="Arial" w:cs="Arial"/>
                <w:sz w:val="20"/>
              </w:rPr>
              <w:br/>
              <w:t>február 28.</w:t>
            </w:r>
          </w:p>
        </w:tc>
      </w:tr>
      <w:tr w:rsidR="00E80A38" w:rsidRPr="007669E3" w14:paraId="2C286B9C" w14:textId="77777777" w:rsidTr="001A4757">
        <w:trPr>
          <w:cantSplit/>
          <w:trHeight w:hRule="exact" w:val="1208"/>
          <w:jc w:val="center"/>
        </w:trPr>
        <w:tc>
          <w:tcPr>
            <w:tcW w:w="704" w:type="dxa"/>
            <w:tcBorders>
              <w:top w:val="nil"/>
              <w:left w:val="single" w:sz="4" w:space="0" w:color="auto"/>
              <w:bottom w:val="single" w:sz="4" w:space="0" w:color="auto"/>
              <w:right w:val="single" w:sz="4" w:space="0" w:color="auto"/>
            </w:tcBorders>
            <w:vAlign w:val="center"/>
          </w:tcPr>
          <w:p w14:paraId="026C8F70" w14:textId="28F497CC"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15</w:t>
            </w:r>
          </w:p>
        </w:tc>
        <w:tc>
          <w:tcPr>
            <w:tcW w:w="1276" w:type="dxa"/>
            <w:tcBorders>
              <w:top w:val="nil"/>
              <w:left w:val="single" w:sz="4" w:space="0" w:color="auto"/>
              <w:bottom w:val="single" w:sz="4" w:space="0" w:color="auto"/>
              <w:right w:val="single" w:sz="4" w:space="0" w:color="auto"/>
            </w:tcBorders>
            <w:vAlign w:val="center"/>
          </w:tcPr>
          <w:p w14:paraId="19C77FA6" w14:textId="3EC5646E" w:rsidR="00E80A38" w:rsidRPr="007669E3" w:rsidRDefault="00E80A38" w:rsidP="00E80A38">
            <w:pPr>
              <w:jc w:val="center"/>
              <w:rPr>
                <w:rFonts w:ascii="Arial" w:hAnsi="Arial" w:cs="Arial"/>
                <w:sz w:val="20"/>
              </w:rPr>
            </w:pPr>
            <w:r w:rsidRPr="007669E3">
              <w:rPr>
                <w:rFonts w:ascii="Arial" w:hAnsi="Arial" w:cs="Arial"/>
                <w:sz w:val="20"/>
              </w:rPr>
              <w:t>P75</w:t>
            </w:r>
          </w:p>
        </w:tc>
        <w:tc>
          <w:tcPr>
            <w:tcW w:w="3403" w:type="dxa"/>
            <w:tcBorders>
              <w:top w:val="nil"/>
              <w:left w:val="nil"/>
              <w:bottom w:val="single" w:sz="4" w:space="0" w:color="auto"/>
              <w:right w:val="single" w:sz="4" w:space="0" w:color="auto"/>
            </w:tcBorders>
            <w:vAlign w:val="center"/>
          </w:tcPr>
          <w:p w14:paraId="1578D37C" w14:textId="789340A6" w:rsidR="00E80A38" w:rsidRPr="007669E3" w:rsidRDefault="00E80A38" w:rsidP="00E80A38">
            <w:pPr>
              <w:rPr>
                <w:rFonts w:ascii="Arial" w:hAnsi="Arial" w:cs="Arial"/>
                <w:sz w:val="20"/>
              </w:rPr>
            </w:pPr>
            <w:r w:rsidRPr="007669E3">
              <w:rPr>
                <w:rFonts w:ascii="Arial" w:hAnsi="Arial" w:cs="Arial"/>
                <w:sz w:val="20"/>
              </w:rPr>
              <w:t>Azonnali elszámolás forgalmának adatai</w:t>
            </w:r>
          </w:p>
        </w:tc>
        <w:tc>
          <w:tcPr>
            <w:tcW w:w="3118" w:type="dxa"/>
            <w:tcBorders>
              <w:top w:val="nil"/>
              <w:left w:val="nil"/>
              <w:bottom w:val="single" w:sz="4" w:space="0" w:color="auto"/>
              <w:right w:val="single" w:sz="4" w:space="0" w:color="auto"/>
            </w:tcBorders>
            <w:vAlign w:val="center"/>
          </w:tcPr>
          <w:p w14:paraId="5755EDCC" w14:textId="09AE6E10" w:rsidR="00E80A38" w:rsidRPr="007669E3" w:rsidRDefault="00E80A38" w:rsidP="00E80A38">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16909C54" w14:textId="37C45672" w:rsidR="00E80A38" w:rsidRPr="007669E3" w:rsidRDefault="00E80A38" w:rsidP="00E80A38">
            <w:pPr>
              <w:jc w:val="center"/>
              <w:rPr>
                <w:rFonts w:ascii="Arial" w:hAnsi="Arial" w:cs="Arial"/>
                <w:sz w:val="20"/>
              </w:rPr>
            </w:pPr>
            <w:r w:rsidRPr="007669E3">
              <w:rPr>
                <w:rFonts w:ascii="Arial" w:hAnsi="Arial" w:cs="Arial"/>
                <w:sz w:val="20"/>
              </w:rPr>
              <w:t>napi két alkalommal</w:t>
            </w:r>
          </w:p>
        </w:tc>
        <w:tc>
          <w:tcPr>
            <w:tcW w:w="2268" w:type="dxa"/>
            <w:tcBorders>
              <w:top w:val="nil"/>
              <w:left w:val="nil"/>
              <w:bottom w:val="single" w:sz="4" w:space="0" w:color="auto"/>
              <w:right w:val="single" w:sz="4" w:space="0" w:color="auto"/>
            </w:tcBorders>
            <w:vAlign w:val="center"/>
          </w:tcPr>
          <w:p w14:paraId="44CA0799" w14:textId="1EE4CD89" w:rsidR="00E80A38" w:rsidRPr="007669E3" w:rsidRDefault="00E80A38" w:rsidP="00E80A38">
            <w:pPr>
              <w:jc w:val="center"/>
              <w:rPr>
                <w:rFonts w:ascii="Arial" w:hAnsi="Arial" w:cs="Arial"/>
                <w:sz w:val="20"/>
              </w:rPr>
            </w:pPr>
            <w:r w:rsidRPr="007669E3">
              <w:rPr>
                <w:rFonts w:ascii="Arial" w:hAnsi="Arial" w:cs="Arial"/>
                <w:sz w:val="20"/>
              </w:rPr>
              <w:t>elektronikus úton (GiroHálóMail)</w:t>
            </w:r>
          </w:p>
        </w:tc>
        <w:tc>
          <w:tcPr>
            <w:tcW w:w="2981" w:type="dxa"/>
            <w:tcBorders>
              <w:top w:val="nil"/>
              <w:left w:val="nil"/>
              <w:bottom w:val="single" w:sz="4" w:space="0" w:color="auto"/>
              <w:right w:val="single" w:sz="4" w:space="0" w:color="auto"/>
            </w:tcBorders>
            <w:vAlign w:val="center"/>
          </w:tcPr>
          <w:p w14:paraId="1592648E" w14:textId="4160A3F4" w:rsidR="00E80A38" w:rsidRPr="007669E3" w:rsidRDefault="00E80A38" w:rsidP="00E80A38">
            <w:pPr>
              <w:jc w:val="center"/>
              <w:rPr>
                <w:rFonts w:ascii="Arial" w:hAnsi="Arial" w:cs="Arial"/>
                <w:sz w:val="20"/>
              </w:rPr>
            </w:pPr>
            <w:r w:rsidRPr="007669E3">
              <w:rPr>
                <w:rFonts w:ascii="Arial" w:hAnsi="Arial" w:cs="Arial"/>
                <w:sz w:val="20"/>
              </w:rPr>
              <w:t>Valós Idejű Bruttó Elszámolási Rendszer (a továbbiakban: VIBER) munkanapon, a VIBER-nyitást és VIBER-zárást követő 30 percen belül</w:t>
            </w:r>
          </w:p>
        </w:tc>
      </w:tr>
      <w:tr w:rsidR="00E80A38" w:rsidRPr="007669E3" w14:paraId="1BE187DD" w14:textId="77777777" w:rsidTr="001A4757">
        <w:trPr>
          <w:cantSplit/>
          <w:trHeight w:val="1660"/>
          <w:jc w:val="center"/>
        </w:trPr>
        <w:tc>
          <w:tcPr>
            <w:tcW w:w="704" w:type="dxa"/>
            <w:tcBorders>
              <w:top w:val="nil"/>
              <w:left w:val="single" w:sz="4" w:space="0" w:color="auto"/>
              <w:bottom w:val="single" w:sz="4" w:space="0" w:color="auto"/>
              <w:right w:val="single" w:sz="4" w:space="0" w:color="auto"/>
            </w:tcBorders>
            <w:vAlign w:val="center"/>
          </w:tcPr>
          <w:p w14:paraId="329D73F2" w14:textId="5A51D8AF"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16</w:t>
            </w:r>
          </w:p>
        </w:tc>
        <w:tc>
          <w:tcPr>
            <w:tcW w:w="1276" w:type="dxa"/>
            <w:tcBorders>
              <w:top w:val="nil"/>
              <w:left w:val="single" w:sz="4" w:space="0" w:color="auto"/>
              <w:bottom w:val="single" w:sz="4" w:space="0" w:color="auto"/>
              <w:right w:val="single" w:sz="4" w:space="0" w:color="auto"/>
            </w:tcBorders>
            <w:vAlign w:val="center"/>
          </w:tcPr>
          <w:p w14:paraId="5D75D1B8" w14:textId="1A77BE2A" w:rsidR="00E80A38" w:rsidRPr="007669E3" w:rsidRDefault="00E80A38" w:rsidP="00E80A38">
            <w:pPr>
              <w:jc w:val="center"/>
              <w:rPr>
                <w:rFonts w:ascii="Arial" w:hAnsi="Arial" w:cs="Arial"/>
                <w:sz w:val="20"/>
              </w:rPr>
            </w:pPr>
            <w:r w:rsidRPr="007669E3">
              <w:rPr>
                <w:rFonts w:ascii="Arial" w:hAnsi="Arial" w:cs="Arial"/>
                <w:sz w:val="20"/>
              </w:rPr>
              <w:t>P76</w:t>
            </w:r>
          </w:p>
        </w:tc>
        <w:tc>
          <w:tcPr>
            <w:tcW w:w="3403" w:type="dxa"/>
            <w:tcBorders>
              <w:top w:val="nil"/>
              <w:left w:val="nil"/>
              <w:bottom w:val="single" w:sz="4" w:space="0" w:color="auto"/>
              <w:right w:val="single" w:sz="4" w:space="0" w:color="auto"/>
            </w:tcBorders>
            <w:vAlign w:val="center"/>
          </w:tcPr>
          <w:p w14:paraId="0BFB72A3" w14:textId="34C4C6BA" w:rsidR="00E80A38" w:rsidRPr="007669E3" w:rsidRDefault="00E80A38" w:rsidP="00E80A38">
            <w:pPr>
              <w:rPr>
                <w:rFonts w:ascii="Arial" w:hAnsi="Arial" w:cs="Arial"/>
                <w:sz w:val="20"/>
              </w:rPr>
            </w:pPr>
            <w:r w:rsidRPr="007669E3">
              <w:rPr>
                <w:rFonts w:ascii="Arial" w:hAnsi="Arial" w:cs="Arial"/>
                <w:sz w:val="20"/>
              </w:rPr>
              <w:t>Azonnali elszámolás tranzakciós adatai</w:t>
            </w:r>
          </w:p>
        </w:tc>
        <w:tc>
          <w:tcPr>
            <w:tcW w:w="3118" w:type="dxa"/>
            <w:tcBorders>
              <w:top w:val="nil"/>
              <w:left w:val="nil"/>
              <w:bottom w:val="single" w:sz="4" w:space="0" w:color="auto"/>
              <w:right w:val="single" w:sz="4" w:space="0" w:color="auto"/>
            </w:tcBorders>
            <w:vAlign w:val="center"/>
          </w:tcPr>
          <w:p w14:paraId="4869952E" w14:textId="122163E9" w:rsidR="00E80A38" w:rsidRPr="007669E3" w:rsidRDefault="00E80A38" w:rsidP="00E80A38">
            <w:pPr>
              <w:rPr>
                <w:rFonts w:ascii="Arial" w:hAnsi="Arial" w:cs="Arial"/>
                <w:sz w:val="20"/>
              </w:rPr>
            </w:pPr>
            <w:r w:rsidRPr="007669E3">
              <w:rPr>
                <w:rFonts w:ascii="Arial" w:hAnsi="Arial" w:cs="Arial"/>
                <w:sz w:val="20"/>
              </w:rPr>
              <w:t>az azonnali átutalási megbízás elszámolását és teljesítését végző belföldi fizetési rendszerhez kapcsolódó közvetlen vagy közvetett résztvevő, a szakosított hitelintézet és a MÁK kivételével</w:t>
            </w:r>
          </w:p>
        </w:tc>
        <w:tc>
          <w:tcPr>
            <w:tcW w:w="1843" w:type="dxa"/>
            <w:tcBorders>
              <w:top w:val="nil"/>
              <w:left w:val="nil"/>
              <w:bottom w:val="single" w:sz="4" w:space="0" w:color="auto"/>
              <w:right w:val="single" w:sz="4" w:space="0" w:color="auto"/>
            </w:tcBorders>
            <w:vAlign w:val="center"/>
          </w:tcPr>
          <w:p w14:paraId="158CE7DF" w14:textId="5BEAF7D7" w:rsidR="00E80A38" w:rsidRPr="007669E3" w:rsidRDefault="00E80A38" w:rsidP="00E80A38">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
          <w:p w14:paraId="203CB6C6"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59A8078A" w14:textId="7C1D310D" w:rsidR="00E80A38" w:rsidRPr="007669E3" w:rsidRDefault="00E80A38" w:rsidP="00E80A38">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1E361572" w14:textId="10F2A903" w:rsidR="00E80A38" w:rsidRPr="007669E3" w:rsidRDefault="00E80A38" w:rsidP="00E80A38">
            <w:pPr>
              <w:jc w:val="center"/>
              <w:rPr>
                <w:rFonts w:ascii="Arial" w:hAnsi="Arial" w:cs="Arial"/>
                <w:sz w:val="20"/>
              </w:rPr>
            </w:pPr>
            <w:r w:rsidRPr="007669E3">
              <w:rPr>
                <w:rFonts w:ascii="Arial" w:hAnsi="Arial" w:cs="Arial"/>
                <w:sz w:val="20"/>
              </w:rPr>
              <w:t>tárgyidőszakot követő 4. munkanap</w:t>
            </w:r>
          </w:p>
        </w:tc>
      </w:tr>
      <w:tr w:rsidR="00E80A38" w:rsidRPr="007669E3" w14:paraId="72349350" w14:textId="77777777" w:rsidTr="001A4757">
        <w:trPr>
          <w:cantSplit/>
          <w:trHeight w:val="1090"/>
          <w:jc w:val="center"/>
        </w:trPr>
        <w:tc>
          <w:tcPr>
            <w:tcW w:w="704" w:type="dxa"/>
            <w:tcBorders>
              <w:top w:val="nil"/>
              <w:left w:val="single" w:sz="4" w:space="0" w:color="auto"/>
              <w:bottom w:val="single" w:sz="4" w:space="0" w:color="auto"/>
              <w:right w:val="single" w:sz="4" w:space="0" w:color="auto"/>
            </w:tcBorders>
            <w:vAlign w:val="center"/>
          </w:tcPr>
          <w:p w14:paraId="131C6039" w14:textId="484AA019" w:rsidR="00E80A38" w:rsidRPr="007669E3" w:rsidRDefault="00E80A38" w:rsidP="00E80A38">
            <w:pPr>
              <w:jc w:val="center"/>
              <w:rPr>
                <w:rFonts w:ascii="Arial" w:hAnsi="Arial" w:cs="Arial"/>
                <w:sz w:val="20"/>
              </w:rPr>
            </w:pPr>
            <w:r w:rsidRPr="007669E3">
              <w:rPr>
                <w:rFonts w:ascii="Arial" w:hAnsi="Arial" w:cs="Arial"/>
                <w:sz w:val="20"/>
              </w:rPr>
              <w:t>11</w:t>
            </w:r>
            <w:r>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42A42839" w14:textId="5494D0E7" w:rsidR="00E80A38" w:rsidRPr="007669E3" w:rsidRDefault="00E80A38" w:rsidP="00E80A38">
            <w:pPr>
              <w:jc w:val="center"/>
              <w:rPr>
                <w:rFonts w:ascii="Arial" w:hAnsi="Arial" w:cs="Arial"/>
                <w:sz w:val="20"/>
              </w:rPr>
            </w:pPr>
            <w:r w:rsidRPr="007669E3">
              <w:rPr>
                <w:rFonts w:ascii="Arial" w:hAnsi="Arial" w:cs="Arial"/>
                <w:sz w:val="20"/>
              </w:rPr>
              <w:t>P81</w:t>
            </w:r>
          </w:p>
        </w:tc>
        <w:tc>
          <w:tcPr>
            <w:tcW w:w="3403" w:type="dxa"/>
            <w:tcBorders>
              <w:top w:val="nil"/>
              <w:left w:val="nil"/>
              <w:bottom w:val="single" w:sz="4" w:space="0" w:color="auto"/>
              <w:right w:val="single" w:sz="4" w:space="0" w:color="auto"/>
            </w:tcBorders>
            <w:vAlign w:val="center"/>
          </w:tcPr>
          <w:p w14:paraId="2EA7F16B" w14:textId="6AFF762E" w:rsidR="00E80A38" w:rsidRPr="007669E3" w:rsidRDefault="00E80A38" w:rsidP="00E80A38">
            <w:pPr>
              <w:rPr>
                <w:rFonts w:ascii="Arial" w:hAnsi="Arial" w:cs="Arial"/>
                <w:sz w:val="20"/>
              </w:rPr>
            </w:pPr>
            <w:r w:rsidRPr="007669E3">
              <w:rPr>
                <w:rFonts w:ascii="Arial" w:hAnsi="Arial" w:cs="Arial"/>
                <w:sz w:val="20"/>
              </w:rPr>
              <w:t>Napi valutaszállítási jelentés</w:t>
            </w:r>
          </w:p>
        </w:tc>
        <w:tc>
          <w:tcPr>
            <w:tcW w:w="3118" w:type="dxa"/>
            <w:tcBorders>
              <w:top w:val="nil"/>
              <w:left w:val="nil"/>
              <w:bottom w:val="single" w:sz="4" w:space="0" w:color="auto"/>
              <w:right w:val="single" w:sz="4" w:space="0" w:color="auto"/>
            </w:tcBorders>
            <w:vAlign w:val="center"/>
          </w:tcPr>
          <w:p w14:paraId="7BE5601F" w14:textId="352B50B1" w:rsidR="00E80A38" w:rsidRPr="007669E3" w:rsidRDefault="00E80A38" w:rsidP="00E80A38">
            <w:pPr>
              <w:rPr>
                <w:rFonts w:ascii="Arial" w:hAnsi="Arial" w:cs="Arial"/>
                <w:sz w:val="20"/>
              </w:rPr>
            </w:pPr>
            <w:r w:rsidRPr="007669E3">
              <w:rPr>
                <w:rFonts w:ascii="Arial" w:hAnsi="Arial" w:cs="Arial"/>
                <w:sz w:val="20"/>
              </w:rPr>
              <w:t>kijelölt, pénzfeldolgozási tevékenység végzésére vonatkozó engedéllyel rendelkező szervezet</w:t>
            </w:r>
          </w:p>
        </w:tc>
        <w:tc>
          <w:tcPr>
            <w:tcW w:w="1843" w:type="dxa"/>
            <w:tcBorders>
              <w:top w:val="nil"/>
              <w:left w:val="nil"/>
              <w:bottom w:val="single" w:sz="4" w:space="0" w:color="auto"/>
              <w:right w:val="single" w:sz="4" w:space="0" w:color="auto"/>
            </w:tcBorders>
            <w:vAlign w:val="center"/>
          </w:tcPr>
          <w:p w14:paraId="29A585B1" w14:textId="730EAE41" w:rsidR="00E80A38" w:rsidRPr="007669E3" w:rsidRDefault="00E80A38" w:rsidP="00E80A38">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4E0697AA" w14:textId="7227A6CC" w:rsidR="00E80A38" w:rsidRPr="007669E3" w:rsidRDefault="00E80A38" w:rsidP="00E80A38">
            <w:pPr>
              <w:jc w:val="center"/>
              <w:rPr>
                <w:rFonts w:ascii="Arial" w:hAnsi="Arial" w:cs="Arial"/>
                <w:sz w:val="20"/>
              </w:rPr>
            </w:pPr>
            <w:r w:rsidRPr="007669E3">
              <w:rPr>
                <w:rFonts w:ascii="Arial" w:hAnsi="Arial" w:cs="Arial"/>
                <w:sz w:val="20"/>
              </w:rPr>
              <w:t>elektronikus úton (ERA rendszer)</w:t>
            </w:r>
          </w:p>
        </w:tc>
        <w:tc>
          <w:tcPr>
            <w:tcW w:w="2981" w:type="dxa"/>
            <w:tcBorders>
              <w:top w:val="nil"/>
              <w:left w:val="nil"/>
              <w:bottom w:val="single" w:sz="4" w:space="0" w:color="auto"/>
              <w:right w:val="single" w:sz="4" w:space="0" w:color="auto"/>
            </w:tcBorders>
            <w:vAlign w:val="center"/>
          </w:tcPr>
          <w:p w14:paraId="6DF52FB8" w14:textId="71ECA7E9" w:rsidR="00E80A38" w:rsidRPr="007669E3" w:rsidRDefault="00E80A38" w:rsidP="00E80A38">
            <w:pPr>
              <w:jc w:val="center"/>
              <w:rPr>
                <w:rFonts w:ascii="Arial" w:hAnsi="Arial" w:cs="Arial"/>
                <w:sz w:val="20"/>
              </w:rPr>
            </w:pPr>
            <w:r w:rsidRPr="007669E3">
              <w:rPr>
                <w:rFonts w:ascii="Arial" w:hAnsi="Arial" w:cs="Arial"/>
                <w:sz w:val="20"/>
              </w:rPr>
              <w:t>tárgynapot követő munkanap 12 óra</w:t>
            </w:r>
          </w:p>
        </w:tc>
      </w:tr>
      <w:tr w:rsidR="00E80A38" w:rsidRPr="00562364" w14:paraId="703C618C"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5F528DFD" w14:textId="1EF284C4" w:rsidR="00E80A38" w:rsidRPr="007669E3" w:rsidRDefault="00E80A38" w:rsidP="00E80A38">
            <w:pPr>
              <w:jc w:val="center"/>
              <w:rPr>
                <w:rFonts w:ascii="Arial" w:hAnsi="Arial" w:cs="Arial"/>
                <w:sz w:val="20"/>
              </w:rPr>
            </w:pPr>
            <w:r>
              <w:rPr>
                <w:rFonts w:ascii="Arial" w:hAnsi="Arial" w:cs="Arial"/>
                <w:sz w:val="20"/>
              </w:rPr>
              <w:t>118</w:t>
            </w:r>
          </w:p>
        </w:tc>
        <w:tc>
          <w:tcPr>
            <w:tcW w:w="1276" w:type="dxa"/>
            <w:tcBorders>
              <w:top w:val="nil"/>
              <w:left w:val="single" w:sz="4" w:space="0" w:color="auto"/>
              <w:bottom w:val="single" w:sz="4" w:space="0" w:color="auto"/>
              <w:right w:val="single" w:sz="4" w:space="0" w:color="auto"/>
            </w:tcBorders>
            <w:vAlign w:val="center"/>
          </w:tcPr>
          <w:p w14:paraId="7D1DFC72" w14:textId="71AF0C7D" w:rsidR="00E80A38" w:rsidRPr="007669E3" w:rsidRDefault="00E80A38" w:rsidP="00E80A38">
            <w:pPr>
              <w:jc w:val="center"/>
              <w:rPr>
                <w:rFonts w:ascii="Arial" w:hAnsi="Arial" w:cs="Arial"/>
                <w:sz w:val="20"/>
              </w:rPr>
            </w:pPr>
            <w:r>
              <w:rPr>
                <w:rFonts w:ascii="Arial" w:hAnsi="Arial" w:cs="Arial"/>
                <w:sz w:val="20"/>
              </w:rPr>
              <w:t>P82</w:t>
            </w:r>
          </w:p>
        </w:tc>
        <w:tc>
          <w:tcPr>
            <w:tcW w:w="3403" w:type="dxa"/>
            <w:tcBorders>
              <w:top w:val="nil"/>
              <w:left w:val="nil"/>
              <w:bottom w:val="single" w:sz="4" w:space="0" w:color="auto"/>
              <w:right w:val="single" w:sz="4" w:space="0" w:color="auto"/>
            </w:tcBorders>
            <w:vAlign w:val="center"/>
          </w:tcPr>
          <w:p w14:paraId="026AA3F1" w14:textId="354DF12B" w:rsidR="00E80A38" w:rsidRPr="007669E3" w:rsidRDefault="00E80A38" w:rsidP="00E80A38">
            <w:pPr>
              <w:rPr>
                <w:rFonts w:ascii="Arial" w:hAnsi="Arial" w:cs="Arial"/>
                <w:sz w:val="20"/>
              </w:rPr>
            </w:pPr>
            <w:r w:rsidRPr="006C0757">
              <w:rPr>
                <w:rFonts w:ascii="Arial" w:hAnsi="Arial" w:cs="Arial"/>
                <w:sz w:val="20"/>
              </w:rPr>
              <w:t xml:space="preserve">A nyílt bankoláshoz kapcsolódó </w:t>
            </w:r>
            <w:r>
              <w:rPr>
                <w:rFonts w:ascii="Arial" w:hAnsi="Arial" w:cs="Arial"/>
                <w:sz w:val="20"/>
              </w:rPr>
              <w:t>egyes adatok</w:t>
            </w:r>
            <w:r w:rsidRPr="006C0757">
              <w:rPr>
                <w:rFonts w:ascii="Arial" w:hAnsi="Arial" w:cs="Arial"/>
                <w:sz w:val="20"/>
              </w:rPr>
              <w:t xml:space="preserve"> </w:t>
            </w:r>
          </w:p>
        </w:tc>
        <w:tc>
          <w:tcPr>
            <w:tcW w:w="3118" w:type="dxa"/>
            <w:tcBorders>
              <w:top w:val="nil"/>
              <w:left w:val="nil"/>
              <w:bottom w:val="single" w:sz="4" w:space="0" w:color="auto"/>
              <w:right w:val="single" w:sz="4" w:space="0" w:color="auto"/>
            </w:tcBorders>
            <w:vAlign w:val="center"/>
          </w:tcPr>
          <w:p w14:paraId="50201836" w14:textId="5908C111" w:rsidR="00E80A38" w:rsidRPr="007669E3" w:rsidRDefault="00E80A38" w:rsidP="00E80A38">
            <w:pPr>
              <w:jc w:val="center"/>
              <w:rPr>
                <w:rFonts w:ascii="Arial" w:hAnsi="Arial" w:cs="Arial"/>
                <w:sz w:val="20"/>
              </w:rPr>
            </w:pPr>
            <w:r w:rsidRPr="006C0757">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
          <w:p w14:paraId="7A4DAA48" w14:textId="7B3B5AB8" w:rsidR="00E80A38" w:rsidRPr="007669E3" w:rsidRDefault="00E80A38" w:rsidP="00E80A38">
            <w:pPr>
              <w:jc w:val="center"/>
              <w:rPr>
                <w:rFonts w:ascii="Arial" w:hAnsi="Arial" w:cs="Arial"/>
                <w:sz w:val="20"/>
              </w:rPr>
            </w:pPr>
            <w:r>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108A74C2" w14:textId="49241352" w:rsidR="00E80A38" w:rsidRPr="007669E3" w:rsidRDefault="00E80A38" w:rsidP="00E80A38">
            <w:pPr>
              <w:jc w:val="center"/>
              <w:rPr>
                <w:rFonts w:ascii="Arial" w:hAnsi="Arial" w:cs="Arial"/>
                <w:sz w:val="20"/>
              </w:rPr>
            </w:pPr>
            <w:r w:rsidRPr="006C0757">
              <w:rPr>
                <w:rFonts w:ascii="Arial" w:hAnsi="Arial" w:cs="Arial"/>
                <w:sz w:val="20"/>
              </w:rPr>
              <w:t>elektronikus úton (ERA rendszer, űrlap)</w:t>
            </w:r>
          </w:p>
        </w:tc>
        <w:tc>
          <w:tcPr>
            <w:tcW w:w="2981" w:type="dxa"/>
            <w:tcBorders>
              <w:top w:val="nil"/>
              <w:left w:val="nil"/>
              <w:bottom w:val="single" w:sz="4" w:space="0" w:color="auto"/>
              <w:right w:val="single" w:sz="4" w:space="0" w:color="auto"/>
            </w:tcBorders>
            <w:vAlign w:val="center"/>
          </w:tcPr>
          <w:p w14:paraId="2AADFFD5" w14:textId="20C25F65" w:rsidR="00E80A38" w:rsidRPr="007669E3" w:rsidRDefault="00E80A38" w:rsidP="00E80A38">
            <w:pPr>
              <w:jc w:val="center"/>
              <w:rPr>
                <w:rFonts w:ascii="Arial" w:hAnsi="Arial" w:cs="Arial"/>
                <w:sz w:val="20"/>
              </w:rPr>
            </w:pPr>
            <w:r w:rsidRPr="006C0757">
              <w:rPr>
                <w:rFonts w:ascii="Arial" w:hAnsi="Arial" w:cs="Arial"/>
                <w:sz w:val="20"/>
              </w:rPr>
              <w:t>a</w:t>
            </w:r>
            <w:r>
              <w:rPr>
                <w:rFonts w:ascii="Arial" w:hAnsi="Arial" w:cs="Arial"/>
                <w:sz w:val="20"/>
              </w:rPr>
              <w:t xml:space="preserve">z adatok </w:t>
            </w:r>
            <w:r w:rsidRPr="006C0757">
              <w:rPr>
                <w:rFonts w:ascii="Arial" w:hAnsi="Arial" w:cs="Arial"/>
                <w:sz w:val="20"/>
              </w:rPr>
              <w:t>változás</w:t>
            </w:r>
            <w:r>
              <w:rPr>
                <w:rFonts w:ascii="Arial" w:hAnsi="Arial" w:cs="Arial"/>
                <w:sz w:val="20"/>
              </w:rPr>
              <w:t>á</w:t>
            </w:r>
            <w:r w:rsidRPr="006C0757">
              <w:rPr>
                <w:rFonts w:ascii="Arial" w:hAnsi="Arial" w:cs="Arial"/>
                <w:sz w:val="20"/>
              </w:rPr>
              <w:t>t követő munkanap</w:t>
            </w:r>
          </w:p>
        </w:tc>
      </w:tr>
      <w:tr w:rsidR="00E80A38" w:rsidRPr="007669E3" w14:paraId="34B0318D"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85" w14:textId="58DC1510" w:rsidR="00E80A38" w:rsidRPr="007669E3" w:rsidRDefault="00E80A38" w:rsidP="00E80A38">
            <w:pPr>
              <w:jc w:val="center"/>
              <w:rPr>
                <w:rFonts w:ascii="Arial" w:hAnsi="Arial" w:cs="Arial"/>
                <w:sz w:val="20"/>
              </w:rPr>
            </w:pPr>
            <w:r w:rsidRPr="007669E3">
              <w:rPr>
                <w:rFonts w:ascii="Arial" w:hAnsi="Arial" w:cs="Arial"/>
                <w:sz w:val="20"/>
              </w:rPr>
              <w:t>11</w:t>
            </w:r>
            <w:r>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3186" w14:textId="77777777" w:rsidR="00E80A38" w:rsidRPr="007669E3" w:rsidRDefault="00E80A38" w:rsidP="00E80A38">
            <w:pPr>
              <w:jc w:val="center"/>
              <w:rPr>
                <w:rFonts w:ascii="Arial" w:hAnsi="Arial" w:cs="Arial"/>
                <w:sz w:val="20"/>
              </w:rPr>
            </w:pPr>
            <w:r w:rsidRPr="007669E3">
              <w:rPr>
                <w:rFonts w:ascii="Arial" w:hAnsi="Arial" w:cs="Arial"/>
                <w:sz w:val="20"/>
              </w:rPr>
              <w:t>R01</w:t>
            </w:r>
          </w:p>
        </w:tc>
        <w:tc>
          <w:tcPr>
            <w:tcW w:w="3403" w:type="dxa"/>
            <w:tcBorders>
              <w:top w:val="nil"/>
              <w:left w:val="nil"/>
              <w:bottom w:val="single" w:sz="4" w:space="0" w:color="auto"/>
              <w:right w:val="single" w:sz="4" w:space="0" w:color="auto"/>
            </w:tcBorders>
            <w:vAlign w:val="center"/>
          </w:tcPr>
          <w:p w14:paraId="34B03187" w14:textId="77777777" w:rsidR="00E80A38" w:rsidRPr="007669E3" w:rsidRDefault="00E80A38" w:rsidP="00E80A38">
            <w:pPr>
              <w:rPr>
                <w:rFonts w:ascii="Arial" w:hAnsi="Arial" w:cs="Arial"/>
                <w:sz w:val="20"/>
              </w:rPr>
            </w:pPr>
            <w:r w:rsidRPr="007669E3">
              <w:rPr>
                <w:rFonts w:ascii="Arial" w:hAnsi="Arial" w:cs="Arial"/>
                <w:sz w:val="20"/>
              </w:rPr>
              <w:t>Tőkebefektetésben érintett adatszolgáltatók végső befektetőjének és nem-rezidens partnereinek törzsadatai</w:t>
            </w:r>
          </w:p>
        </w:tc>
        <w:tc>
          <w:tcPr>
            <w:tcW w:w="3118" w:type="dxa"/>
            <w:tcBorders>
              <w:top w:val="nil"/>
              <w:left w:val="nil"/>
              <w:bottom w:val="single" w:sz="4" w:space="0" w:color="auto"/>
              <w:right w:val="single" w:sz="4" w:space="0" w:color="auto"/>
            </w:tcBorders>
            <w:vAlign w:val="center"/>
          </w:tcPr>
          <w:p w14:paraId="34B03188" w14:textId="77777777" w:rsidR="00E80A38" w:rsidRPr="007669E3" w:rsidRDefault="00E80A38" w:rsidP="00E80A38">
            <w:pPr>
              <w:rPr>
                <w:rFonts w:ascii="Arial" w:hAnsi="Arial" w:cs="Arial"/>
                <w:sz w:val="20"/>
              </w:rPr>
            </w:pPr>
            <w:r w:rsidRPr="007669E3">
              <w:rPr>
                <w:rFonts w:ascii="Arial" w:hAnsi="Arial" w:cs="Arial"/>
                <w:sz w:val="20"/>
              </w:rPr>
              <w:t>az R02, R03, R12, R13 vagy R29 MNB azonosító kódú adatszolgáltatás teljesítésére kötelezett gazdasági szervezet</w:t>
            </w:r>
          </w:p>
        </w:tc>
        <w:tc>
          <w:tcPr>
            <w:tcW w:w="1843" w:type="dxa"/>
            <w:tcBorders>
              <w:top w:val="nil"/>
              <w:left w:val="nil"/>
              <w:bottom w:val="single" w:sz="4" w:space="0" w:color="auto"/>
              <w:right w:val="single" w:sz="4" w:space="0" w:color="auto"/>
            </w:tcBorders>
            <w:vAlign w:val="center"/>
          </w:tcPr>
          <w:p w14:paraId="34B03189" w14:textId="77777777" w:rsidR="00E80A38" w:rsidRPr="007669E3" w:rsidRDefault="00E80A38" w:rsidP="00E80A38">
            <w:pPr>
              <w:jc w:val="center"/>
              <w:rPr>
                <w:rFonts w:ascii="Arial" w:hAnsi="Arial" w:cs="Arial"/>
                <w:sz w:val="20"/>
              </w:rPr>
            </w:pPr>
            <w:r w:rsidRPr="007669E3">
              <w:rPr>
                <w:rFonts w:ascii="Arial" w:hAnsi="Arial" w:cs="Arial"/>
                <w:sz w:val="20"/>
              </w:rPr>
              <w:t>az R02, R03, R12, R13 vagy R29 MNB azonosító kódú adatszolgáltatás első alkalommal történő teljesítésekor, ezt követően változás esetén</w:t>
            </w:r>
          </w:p>
        </w:tc>
        <w:tc>
          <w:tcPr>
            <w:tcW w:w="2268" w:type="dxa"/>
            <w:tcBorders>
              <w:top w:val="nil"/>
              <w:left w:val="nil"/>
              <w:bottom w:val="single" w:sz="4" w:space="0" w:color="auto"/>
              <w:right w:val="single" w:sz="4" w:space="0" w:color="auto"/>
            </w:tcBorders>
            <w:vAlign w:val="center"/>
          </w:tcPr>
          <w:p w14:paraId="34B0318A"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8B" w14:textId="5F3F582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8C" w14:textId="369E2E2C" w:rsidR="00E80A38" w:rsidRPr="007669E3" w:rsidRDefault="00E80A38" w:rsidP="00E80A38">
            <w:pPr>
              <w:jc w:val="center"/>
              <w:rPr>
                <w:rFonts w:ascii="Arial" w:hAnsi="Arial" w:cs="Arial"/>
                <w:sz w:val="20"/>
              </w:rPr>
            </w:pPr>
            <w:r w:rsidRPr="007669E3">
              <w:rPr>
                <w:rFonts w:ascii="Arial" w:hAnsi="Arial" w:cs="Arial"/>
                <w:sz w:val="20"/>
              </w:rPr>
              <w:t xml:space="preserve">az R02, R03, R12 vagy R13 MNB azonosító kódú adatszolgáltatáshoz kapcsolódóan azok tárgyidőszakát követő hónap 9. munkanap; </w:t>
            </w:r>
            <w:r w:rsidRPr="007669E3">
              <w:rPr>
                <w:rFonts w:ascii="Arial" w:hAnsi="Arial" w:cs="Arial"/>
                <w:sz w:val="20"/>
              </w:rPr>
              <w:br/>
              <w:t>az R29 MNB azonosító kódú adatszolgáltatáshoz kapcsolódóan annak tárgyidőszakát követő év június 20.</w:t>
            </w:r>
          </w:p>
        </w:tc>
      </w:tr>
      <w:tr w:rsidR="00E80A38" w:rsidRPr="007669E3" w14:paraId="34B03196"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8E" w14:textId="0E20FA0E"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20</w:t>
            </w:r>
          </w:p>
        </w:tc>
        <w:tc>
          <w:tcPr>
            <w:tcW w:w="1276" w:type="dxa"/>
            <w:tcBorders>
              <w:top w:val="nil"/>
              <w:left w:val="single" w:sz="4" w:space="0" w:color="auto"/>
              <w:bottom w:val="single" w:sz="4" w:space="0" w:color="auto"/>
              <w:right w:val="single" w:sz="4" w:space="0" w:color="auto"/>
            </w:tcBorders>
            <w:vAlign w:val="center"/>
          </w:tcPr>
          <w:p w14:paraId="34B0318F" w14:textId="77777777" w:rsidR="00E80A38" w:rsidRPr="007669E3" w:rsidRDefault="00E80A38" w:rsidP="00E80A38">
            <w:pPr>
              <w:jc w:val="center"/>
              <w:rPr>
                <w:rFonts w:ascii="Arial" w:hAnsi="Arial" w:cs="Arial"/>
                <w:sz w:val="20"/>
              </w:rPr>
            </w:pPr>
            <w:r w:rsidRPr="007669E3">
              <w:rPr>
                <w:rFonts w:ascii="Arial" w:hAnsi="Arial" w:cs="Arial"/>
                <w:sz w:val="20"/>
              </w:rPr>
              <w:t>R02</w:t>
            </w:r>
          </w:p>
        </w:tc>
        <w:tc>
          <w:tcPr>
            <w:tcW w:w="3403" w:type="dxa"/>
            <w:tcBorders>
              <w:top w:val="nil"/>
              <w:left w:val="nil"/>
              <w:bottom w:val="single" w:sz="4" w:space="0" w:color="auto"/>
              <w:right w:val="single" w:sz="4" w:space="0" w:color="auto"/>
            </w:tcBorders>
            <w:vAlign w:val="center"/>
          </w:tcPr>
          <w:p w14:paraId="34B03190" w14:textId="7BF7D027" w:rsidR="00E80A38" w:rsidRPr="007669E3" w:rsidRDefault="00E80A38" w:rsidP="00E80A38">
            <w:pPr>
              <w:rPr>
                <w:rFonts w:ascii="Arial" w:hAnsi="Arial" w:cs="Arial"/>
                <w:sz w:val="20"/>
              </w:rPr>
            </w:pPr>
            <w:r w:rsidRPr="007669E3">
              <w:rPr>
                <w:rFonts w:ascii="Arial" w:hAnsi="Arial" w:cs="Arial"/>
                <w:sz w:val="20"/>
              </w:rPr>
              <w:t>Tőkebefektetések havi adatszolgáltatása – egyéb monetáris pénzügyi intézmények szektorába nem sorolt gazdasági szervezetek</w:t>
            </w:r>
          </w:p>
        </w:tc>
        <w:tc>
          <w:tcPr>
            <w:tcW w:w="3118" w:type="dxa"/>
            <w:tcBorders>
              <w:top w:val="nil"/>
              <w:left w:val="nil"/>
              <w:bottom w:val="single" w:sz="4" w:space="0" w:color="auto"/>
              <w:right w:val="single" w:sz="4" w:space="0" w:color="auto"/>
            </w:tcBorders>
            <w:vAlign w:val="center"/>
          </w:tcPr>
          <w:p w14:paraId="34B03191" w14:textId="09CC7D02" w:rsidR="00E80A38" w:rsidRPr="007669E3" w:rsidRDefault="00E80A38" w:rsidP="00E80A38">
            <w:pPr>
              <w:rPr>
                <w:rFonts w:ascii="Arial" w:hAnsi="Arial" w:cs="Arial"/>
                <w:sz w:val="20"/>
              </w:rPr>
            </w:pPr>
            <w:r w:rsidRPr="007669E3">
              <w:rPr>
                <w:rFonts w:ascii="Arial" w:hAnsi="Arial" w:cs="Arial"/>
                <w:sz w:val="20"/>
              </w:rPr>
              <w:t>kijelölt – a 2. melléklet I. A. pontja szerinti C) Egyéb monetáris pénzügyi intézmények szektorába nem sorolt – gazdasági szervezet</w:t>
            </w:r>
          </w:p>
        </w:tc>
        <w:tc>
          <w:tcPr>
            <w:tcW w:w="1843" w:type="dxa"/>
            <w:tcBorders>
              <w:top w:val="nil"/>
              <w:left w:val="nil"/>
              <w:bottom w:val="single" w:sz="4" w:space="0" w:color="auto"/>
              <w:right w:val="single" w:sz="4" w:space="0" w:color="auto"/>
            </w:tcBorders>
            <w:vAlign w:val="center"/>
          </w:tcPr>
          <w:p w14:paraId="34B03192"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93"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94" w14:textId="5B23BCB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95"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9F"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97" w14:textId="2225AC80"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2</w:t>
            </w:r>
            <w:r w:rsidRPr="007669E3">
              <w:rPr>
                <w:rFonts w:ascii="Arial" w:hAnsi="Arial" w:cs="Arial"/>
                <w:sz w:val="20"/>
              </w:rPr>
              <w:t>1</w:t>
            </w:r>
          </w:p>
        </w:tc>
        <w:tc>
          <w:tcPr>
            <w:tcW w:w="1276" w:type="dxa"/>
            <w:tcBorders>
              <w:top w:val="nil"/>
              <w:left w:val="single" w:sz="4" w:space="0" w:color="auto"/>
              <w:bottom w:val="single" w:sz="4" w:space="0" w:color="auto"/>
              <w:right w:val="single" w:sz="4" w:space="0" w:color="auto"/>
            </w:tcBorders>
            <w:vAlign w:val="center"/>
          </w:tcPr>
          <w:p w14:paraId="34B03198" w14:textId="77777777" w:rsidR="00E80A38" w:rsidRPr="007669E3" w:rsidRDefault="00E80A38" w:rsidP="00E80A38">
            <w:pPr>
              <w:jc w:val="center"/>
              <w:rPr>
                <w:rFonts w:ascii="Arial" w:hAnsi="Arial" w:cs="Arial"/>
                <w:sz w:val="20"/>
              </w:rPr>
            </w:pPr>
            <w:r w:rsidRPr="007669E3">
              <w:rPr>
                <w:rFonts w:ascii="Arial" w:hAnsi="Arial" w:cs="Arial"/>
                <w:sz w:val="20"/>
              </w:rPr>
              <w:t>R03</w:t>
            </w:r>
          </w:p>
        </w:tc>
        <w:tc>
          <w:tcPr>
            <w:tcW w:w="3403" w:type="dxa"/>
            <w:tcBorders>
              <w:top w:val="nil"/>
              <w:left w:val="nil"/>
              <w:bottom w:val="single" w:sz="4" w:space="0" w:color="auto"/>
              <w:right w:val="single" w:sz="4" w:space="0" w:color="auto"/>
            </w:tcBorders>
            <w:vAlign w:val="center"/>
          </w:tcPr>
          <w:p w14:paraId="34B03199" w14:textId="1DD920DE" w:rsidR="00E80A38" w:rsidRPr="007669E3" w:rsidRDefault="00E80A38" w:rsidP="00E80A38">
            <w:pPr>
              <w:rPr>
                <w:rFonts w:ascii="Arial" w:hAnsi="Arial" w:cs="Arial"/>
                <w:sz w:val="20"/>
              </w:rPr>
            </w:pPr>
            <w:r w:rsidRPr="007669E3">
              <w:rPr>
                <w:rFonts w:ascii="Arial" w:hAnsi="Arial" w:cs="Arial"/>
                <w:sz w:val="20"/>
              </w:rPr>
              <w:t xml:space="preserve">Tőkebefektetések havi adatszolgáltatása – egyéb monetáris pénzügyi intézmények </w:t>
            </w:r>
          </w:p>
        </w:tc>
        <w:tc>
          <w:tcPr>
            <w:tcW w:w="3118" w:type="dxa"/>
            <w:tcBorders>
              <w:top w:val="nil"/>
              <w:left w:val="nil"/>
              <w:bottom w:val="single" w:sz="4" w:space="0" w:color="auto"/>
              <w:right w:val="single" w:sz="4" w:space="0" w:color="auto"/>
            </w:tcBorders>
            <w:vAlign w:val="center"/>
          </w:tcPr>
          <w:p w14:paraId="34B0319A" w14:textId="6CC8319A" w:rsidR="00E80A38" w:rsidRPr="007669E3" w:rsidRDefault="00E80A38" w:rsidP="00E80A38">
            <w:pPr>
              <w:rPr>
                <w:rFonts w:ascii="Arial" w:hAnsi="Arial" w:cs="Arial"/>
                <w:sz w:val="20"/>
              </w:rPr>
            </w:pPr>
            <w:r w:rsidRPr="007669E3">
              <w:rPr>
                <w:rFonts w:ascii="Arial" w:hAnsi="Arial" w:cs="Arial"/>
                <w:sz w:val="20"/>
              </w:rPr>
              <w:t xml:space="preserve">kijelölt – </w:t>
            </w:r>
            <w:bookmarkStart w:id="102" w:name="_Hlk70426860"/>
            <w:r w:rsidRPr="007669E3">
              <w:rPr>
                <w:rFonts w:ascii="Arial" w:hAnsi="Arial" w:cs="Arial"/>
                <w:sz w:val="20"/>
              </w:rPr>
              <w:t>a 2. melléklet I. A. pontja szerinti C) Egyéb monetáris pénzügyi intézmények szektorába sorolt – gazdasági szervezet</w:t>
            </w:r>
            <w:bookmarkEnd w:id="102"/>
          </w:p>
        </w:tc>
        <w:tc>
          <w:tcPr>
            <w:tcW w:w="1843" w:type="dxa"/>
            <w:tcBorders>
              <w:top w:val="nil"/>
              <w:left w:val="nil"/>
              <w:bottom w:val="single" w:sz="4" w:space="0" w:color="auto"/>
              <w:right w:val="single" w:sz="4" w:space="0" w:color="auto"/>
            </w:tcBorders>
            <w:vAlign w:val="center"/>
          </w:tcPr>
          <w:p w14:paraId="34B0319B"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9C"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9D" w14:textId="28A0579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9E"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A8"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A0" w14:textId="1A5773EF"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22</w:t>
            </w:r>
          </w:p>
        </w:tc>
        <w:tc>
          <w:tcPr>
            <w:tcW w:w="1276" w:type="dxa"/>
            <w:tcBorders>
              <w:top w:val="nil"/>
              <w:left w:val="single" w:sz="4" w:space="0" w:color="auto"/>
              <w:bottom w:val="single" w:sz="4" w:space="0" w:color="auto"/>
              <w:right w:val="single" w:sz="4" w:space="0" w:color="auto"/>
            </w:tcBorders>
            <w:vAlign w:val="center"/>
          </w:tcPr>
          <w:p w14:paraId="34B031A1" w14:textId="77777777" w:rsidR="00E80A38" w:rsidRPr="007669E3" w:rsidRDefault="00E80A38" w:rsidP="00E80A38">
            <w:pPr>
              <w:jc w:val="center"/>
              <w:rPr>
                <w:rFonts w:ascii="Arial" w:hAnsi="Arial" w:cs="Arial"/>
                <w:sz w:val="20"/>
              </w:rPr>
            </w:pPr>
            <w:r w:rsidRPr="007669E3">
              <w:rPr>
                <w:rFonts w:ascii="Arial" w:hAnsi="Arial" w:cs="Arial"/>
                <w:sz w:val="20"/>
              </w:rPr>
              <w:t>R04</w:t>
            </w:r>
          </w:p>
        </w:tc>
        <w:tc>
          <w:tcPr>
            <w:tcW w:w="3403" w:type="dxa"/>
            <w:tcBorders>
              <w:top w:val="nil"/>
              <w:left w:val="nil"/>
              <w:bottom w:val="single" w:sz="4" w:space="0" w:color="auto"/>
              <w:right w:val="single" w:sz="4" w:space="0" w:color="auto"/>
            </w:tcBorders>
            <w:vAlign w:val="center"/>
          </w:tcPr>
          <w:p w14:paraId="34B031A2" w14:textId="77777777" w:rsidR="00E80A38" w:rsidRPr="007669E3" w:rsidRDefault="00E80A38" w:rsidP="00E80A38">
            <w:pPr>
              <w:rPr>
                <w:rFonts w:ascii="Arial" w:hAnsi="Arial" w:cs="Arial"/>
                <w:sz w:val="20"/>
              </w:rPr>
            </w:pPr>
            <w:r w:rsidRPr="007669E3">
              <w:rPr>
                <w:rFonts w:ascii="Arial" w:hAnsi="Arial" w:cs="Arial"/>
                <w:sz w:val="20"/>
              </w:rPr>
              <w:t xml:space="preserve">Értékpapír befektetések </w:t>
            </w:r>
          </w:p>
        </w:tc>
        <w:tc>
          <w:tcPr>
            <w:tcW w:w="3118" w:type="dxa"/>
            <w:tcBorders>
              <w:top w:val="nil"/>
              <w:left w:val="nil"/>
              <w:bottom w:val="single" w:sz="4" w:space="0" w:color="auto"/>
              <w:right w:val="single" w:sz="4" w:space="0" w:color="auto"/>
            </w:tcBorders>
            <w:vAlign w:val="center"/>
          </w:tcPr>
          <w:p w14:paraId="34B031A3" w14:textId="111976E8" w:rsidR="00E80A38" w:rsidRPr="007669E3" w:rsidRDefault="00E80A38" w:rsidP="00E80A38">
            <w:pPr>
              <w:rPr>
                <w:rFonts w:ascii="Arial" w:hAnsi="Arial" w:cs="Arial"/>
                <w:sz w:val="20"/>
              </w:rPr>
            </w:pPr>
            <w:r w:rsidRPr="007669E3">
              <w:rPr>
                <w:rFonts w:ascii="Arial" w:hAnsi="Arial" w:cs="Arial"/>
                <w:sz w:val="20"/>
              </w:rPr>
              <w:t xml:space="preserve">kijelölt gazdasági szervezet </w:t>
            </w:r>
          </w:p>
        </w:tc>
        <w:tc>
          <w:tcPr>
            <w:tcW w:w="1843" w:type="dxa"/>
            <w:tcBorders>
              <w:top w:val="nil"/>
              <w:left w:val="nil"/>
              <w:bottom w:val="single" w:sz="4" w:space="0" w:color="auto"/>
              <w:right w:val="single" w:sz="4" w:space="0" w:color="auto"/>
            </w:tcBorders>
            <w:vAlign w:val="center"/>
          </w:tcPr>
          <w:p w14:paraId="34B031A4"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A5"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A6" w14:textId="72DC3270"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A7"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B1" w14:textId="77777777" w:rsidTr="001A4757">
        <w:trPr>
          <w:cantSplit/>
          <w:trHeight w:val="703"/>
          <w:jc w:val="center"/>
        </w:trPr>
        <w:tc>
          <w:tcPr>
            <w:tcW w:w="704" w:type="dxa"/>
            <w:tcBorders>
              <w:top w:val="nil"/>
              <w:left w:val="single" w:sz="4" w:space="0" w:color="auto"/>
              <w:bottom w:val="single" w:sz="4" w:space="0" w:color="auto"/>
              <w:right w:val="single" w:sz="4" w:space="0" w:color="auto"/>
            </w:tcBorders>
            <w:vAlign w:val="center"/>
          </w:tcPr>
          <w:p w14:paraId="34B031A9" w14:textId="1404DDF7"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23</w:t>
            </w:r>
          </w:p>
        </w:tc>
        <w:tc>
          <w:tcPr>
            <w:tcW w:w="1276" w:type="dxa"/>
            <w:tcBorders>
              <w:top w:val="nil"/>
              <w:left w:val="single" w:sz="4" w:space="0" w:color="auto"/>
              <w:bottom w:val="single" w:sz="4" w:space="0" w:color="auto"/>
              <w:right w:val="single" w:sz="4" w:space="0" w:color="auto"/>
            </w:tcBorders>
            <w:vAlign w:val="center"/>
          </w:tcPr>
          <w:p w14:paraId="34B031AA" w14:textId="77777777" w:rsidR="00E80A38" w:rsidRPr="007669E3" w:rsidRDefault="00E80A38" w:rsidP="00E80A38">
            <w:pPr>
              <w:jc w:val="center"/>
              <w:rPr>
                <w:rFonts w:ascii="Arial" w:hAnsi="Arial" w:cs="Arial"/>
                <w:sz w:val="20"/>
              </w:rPr>
            </w:pPr>
            <w:r w:rsidRPr="007669E3">
              <w:rPr>
                <w:rFonts w:ascii="Arial" w:hAnsi="Arial" w:cs="Arial"/>
                <w:sz w:val="20"/>
              </w:rPr>
              <w:t>R05</w:t>
            </w:r>
          </w:p>
        </w:tc>
        <w:tc>
          <w:tcPr>
            <w:tcW w:w="3403" w:type="dxa"/>
            <w:tcBorders>
              <w:top w:val="nil"/>
              <w:left w:val="nil"/>
              <w:bottom w:val="single" w:sz="4" w:space="0" w:color="auto"/>
              <w:right w:val="single" w:sz="4" w:space="0" w:color="auto"/>
            </w:tcBorders>
            <w:vAlign w:val="center"/>
          </w:tcPr>
          <w:p w14:paraId="34B031AB" w14:textId="77777777" w:rsidR="00E80A38" w:rsidRPr="007669E3" w:rsidRDefault="00E80A38" w:rsidP="00E80A38">
            <w:pPr>
              <w:rPr>
                <w:rFonts w:ascii="Arial" w:hAnsi="Arial" w:cs="Arial"/>
                <w:sz w:val="20"/>
              </w:rPr>
            </w:pPr>
            <w:r w:rsidRPr="007669E3">
              <w:rPr>
                <w:rFonts w:ascii="Arial" w:hAnsi="Arial" w:cs="Arial"/>
                <w:sz w:val="20"/>
              </w:rPr>
              <w:t>Pénzügyi derivatívák havi adatszolgáltatása</w:t>
            </w:r>
          </w:p>
        </w:tc>
        <w:tc>
          <w:tcPr>
            <w:tcW w:w="3118" w:type="dxa"/>
            <w:tcBorders>
              <w:top w:val="nil"/>
              <w:left w:val="nil"/>
              <w:bottom w:val="single" w:sz="4" w:space="0" w:color="auto"/>
              <w:right w:val="single" w:sz="4" w:space="0" w:color="auto"/>
            </w:tcBorders>
            <w:vAlign w:val="center"/>
          </w:tcPr>
          <w:p w14:paraId="34B031AC" w14:textId="77777777" w:rsidR="00E80A38" w:rsidRPr="007669E3" w:rsidRDefault="00E80A38" w:rsidP="00E80A38">
            <w:pPr>
              <w:rPr>
                <w:rFonts w:ascii="Arial" w:hAnsi="Arial" w:cs="Arial"/>
                <w:sz w:val="20"/>
              </w:rPr>
            </w:pPr>
            <w:r w:rsidRPr="007669E3">
              <w:rPr>
                <w:rFonts w:ascii="Arial" w:hAnsi="Arial" w:cs="Arial"/>
                <w:sz w:val="20"/>
              </w:rPr>
              <w:t>kijelölt gazdasági szervezet</w:t>
            </w:r>
          </w:p>
        </w:tc>
        <w:tc>
          <w:tcPr>
            <w:tcW w:w="1843" w:type="dxa"/>
            <w:tcBorders>
              <w:top w:val="nil"/>
              <w:left w:val="nil"/>
              <w:bottom w:val="single" w:sz="4" w:space="0" w:color="auto"/>
              <w:right w:val="single" w:sz="4" w:space="0" w:color="auto"/>
            </w:tcBorders>
            <w:vAlign w:val="center"/>
          </w:tcPr>
          <w:p w14:paraId="34B031AD"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AE"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AF" w14:textId="7AAB085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B0"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BA" w14:textId="77777777" w:rsidTr="001A4757">
        <w:trPr>
          <w:cantSplit/>
          <w:trHeight w:val="1690"/>
          <w:jc w:val="center"/>
        </w:trPr>
        <w:tc>
          <w:tcPr>
            <w:tcW w:w="704" w:type="dxa"/>
            <w:tcBorders>
              <w:top w:val="nil"/>
              <w:left w:val="single" w:sz="4" w:space="0" w:color="auto"/>
              <w:bottom w:val="single" w:sz="4" w:space="0" w:color="auto"/>
              <w:right w:val="single" w:sz="4" w:space="0" w:color="auto"/>
            </w:tcBorders>
            <w:vAlign w:val="center"/>
          </w:tcPr>
          <w:p w14:paraId="34B031B2" w14:textId="19C3F9D7"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24</w:t>
            </w:r>
          </w:p>
        </w:tc>
        <w:tc>
          <w:tcPr>
            <w:tcW w:w="1276" w:type="dxa"/>
            <w:tcBorders>
              <w:top w:val="nil"/>
              <w:left w:val="single" w:sz="4" w:space="0" w:color="auto"/>
              <w:bottom w:val="single" w:sz="4" w:space="0" w:color="auto"/>
              <w:right w:val="single" w:sz="4" w:space="0" w:color="auto"/>
            </w:tcBorders>
            <w:vAlign w:val="center"/>
          </w:tcPr>
          <w:p w14:paraId="34B031B3" w14:textId="77777777" w:rsidR="00E80A38" w:rsidRPr="007669E3" w:rsidRDefault="00E80A38" w:rsidP="00E80A38">
            <w:pPr>
              <w:jc w:val="center"/>
              <w:rPr>
                <w:rFonts w:ascii="Arial" w:hAnsi="Arial" w:cs="Arial"/>
                <w:sz w:val="20"/>
              </w:rPr>
            </w:pPr>
            <w:r w:rsidRPr="007669E3">
              <w:rPr>
                <w:rFonts w:ascii="Arial" w:hAnsi="Arial" w:cs="Arial"/>
                <w:sz w:val="20"/>
              </w:rPr>
              <w:t>R06</w:t>
            </w:r>
          </w:p>
        </w:tc>
        <w:tc>
          <w:tcPr>
            <w:tcW w:w="3403" w:type="dxa"/>
            <w:tcBorders>
              <w:top w:val="nil"/>
              <w:left w:val="nil"/>
              <w:bottom w:val="single" w:sz="4" w:space="0" w:color="auto"/>
              <w:right w:val="single" w:sz="4" w:space="0" w:color="auto"/>
            </w:tcBorders>
            <w:vAlign w:val="center"/>
          </w:tcPr>
          <w:p w14:paraId="34B031B4" w14:textId="475CE9CA" w:rsidR="00E80A38" w:rsidRPr="007669E3" w:rsidRDefault="00E80A38" w:rsidP="00E80A38">
            <w:pPr>
              <w:rPr>
                <w:rFonts w:ascii="Arial" w:hAnsi="Arial" w:cs="Arial"/>
                <w:sz w:val="20"/>
              </w:rPr>
            </w:pPr>
            <w:bookmarkStart w:id="103" w:name="_Hlk70427723"/>
            <w:r w:rsidRPr="007669E3">
              <w:rPr>
                <w:rFonts w:ascii="Arial" w:hAnsi="Arial" w:cs="Arial"/>
                <w:sz w:val="20"/>
              </w:rPr>
              <w:t xml:space="preserve">Egyéb befektetések havi adatszolgáltatása </w:t>
            </w:r>
            <w:bookmarkEnd w:id="103"/>
            <w:r w:rsidRPr="007669E3">
              <w:rPr>
                <w:rFonts w:ascii="Arial" w:hAnsi="Arial" w:cs="Arial"/>
                <w:sz w:val="20"/>
              </w:rPr>
              <w:t>– nem pénzügyi vállalatok, biztosítók és nyugdíjpénztárak, háztartásokat segítő nonprofit intézmények,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
          <w:p w14:paraId="34B031B5" w14:textId="53F471DB" w:rsidR="00E80A38" w:rsidRPr="007669E3" w:rsidRDefault="00E80A38" w:rsidP="00E80A38">
            <w:pPr>
              <w:rPr>
                <w:rFonts w:ascii="Arial" w:hAnsi="Arial" w:cs="Arial"/>
                <w:sz w:val="20"/>
              </w:rPr>
            </w:pPr>
            <w:r w:rsidRPr="007669E3">
              <w:rPr>
                <w:rFonts w:ascii="Arial" w:hAnsi="Arial" w:cs="Arial"/>
                <w:sz w:val="20"/>
              </w:rPr>
              <w:t>kijelölt – a 2. melléklet I. A. pontja szerinti A) Nem pénzügyi vállalatok, F) Biztosítók és nyugdíjpénztárak, K) Háztartásokat segítő nonprofit intézmények és Z) Zártkörű pénzügyi közvetítők szektorába sorolt, továbbá a G) Központi kormányzat szektorába sorolt gazdasági társaságok és nonprofit szervezetek körébe tartozó – gazdasági szervezet</w:t>
            </w:r>
          </w:p>
        </w:tc>
        <w:tc>
          <w:tcPr>
            <w:tcW w:w="1843" w:type="dxa"/>
            <w:tcBorders>
              <w:top w:val="nil"/>
              <w:left w:val="nil"/>
              <w:bottom w:val="single" w:sz="4" w:space="0" w:color="auto"/>
              <w:right w:val="single" w:sz="4" w:space="0" w:color="auto"/>
            </w:tcBorders>
            <w:vAlign w:val="center"/>
          </w:tcPr>
          <w:p w14:paraId="34B031B6"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B7"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B8" w14:textId="398D7347"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B9"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C3" w14:textId="77777777" w:rsidTr="001A4757">
        <w:trPr>
          <w:cantSplit/>
          <w:trHeight w:val="1273"/>
          <w:jc w:val="center"/>
        </w:trPr>
        <w:tc>
          <w:tcPr>
            <w:tcW w:w="704" w:type="dxa"/>
            <w:tcBorders>
              <w:top w:val="nil"/>
              <w:left w:val="single" w:sz="4" w:space="0" w:color="auto"/>
              <w:bottom w:val="single" w:sz="4" w:space="0" w:color="auto"/>
              <w:right w:val="single" w:sz="4" w:space="0" w:color="auto"/>
            </w:tcBorders>
            <w:vAlign w:val="center"/>
          </w:tcPr>
          <w:p w14:paraId="34B031BB" w14:textId="0E546DEC"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25</w:t>
            </w:r>
          </w:p>
        </w:tc>
        <w:tc>
          <w:tcPr>
            <w:tcW w:w="1276" w:type="dxa"/>
            <w:tcBorders>
              <w:top w:val="nil"/>
              <w:left w:val="single" w:sz="4" w:space="0" w:color="auto"/>
              <w:bottom w:val="single" w:sz="4" w:space="0" w:color="auto"/>
              <w:right w:val="single" w:sz="4" w:space="0" w:color="auto"/>
            </w:tcBorders>
            <w:vAlign w:val="center"/>
          </w:tcPr>
          <w:p w14:paraId="34B031BC" w14:textId="77777777" w:rsidR="00E80A38" w:rsidRPr="007669E3" w:rsidRDefault="00E80A38" w:rsidP="00E80A38">
            <w:pPr>
              <w:jc w:val="center"/>
              <w:rPr>
                <w:rFonts w:ascii="Arial" w:hAnsi="Arial" w:cs="Arial"/>
                <w:sz w:val="20"/>
              </w:rPr>
            </w:pPr>
            <w:r w:rsidRPr="007669E3">
              <w:rPr>
                <w:rFonts w:ascii="Arial" w:hAnsi="Arial" w:cs="Arial"/>
                <w:sz w:val="20"/>
              </w:rPr>
              <w:t>R08</w:t>
            </w:r>
          </w:p>
        </w:tc>
        <w:tc>
          <w:tcPr>
            <w:tcW w:w="3403" w:type="dxa"/>
            <w:tcBorders>
              <w:top w:val="nil"/>
              <w:left w:val="nil"/>
              <w:bottom w:val="single" w:sz="4" w:space="0" w:color="auto"/>
              <w:right w:val="single" w:sz="4" w:space="0" w:color="auto"/>
            </w:tcBorders>
            <w:vAlign w:val="center"/>
          </w:tcPr>
          <w:p w14:paraId="34B031BD" w14:textId="77777777" w:rsidR="00E80A38" w:rsidRPr="007669E3" w:rsidRDefault="00E80A38" w:rsidP="00E80A38">
            <w:pPr>
              <w:rPr>
                <w:rFonts w:ascii="Arial" w:hAnsi="Arial" w:cs="Arial"/>
                <w:sz w:val="20"/>
              </w:rPr>
            </w:pPr>
            <w:r w:rsidRPr="007669E3">
              <w:rPr>
                <w:rFonts w:ascii="Arial" w:hAnsi="Arial" w:cs="Arial"/>
                <w:sz w:val="20"/>
              </w:rPr>
              <w:t xml:space="preserve">Egyéb befektetések havi adatszolgáltatása – egyéb pénzügyi közvetítők és pénzügyi kiegészítő tevékenységet végzők </w:t>
            </w:r>
          </w:p>
        </w:tc>
        <w:tc>
          <w:tcPr>
            <w:tcW w:w="3118" w:type="dxa"/>
            <w:tcBorders>
              <w:top w:val="nil"/>
              <w:left w:val="nil"/>
              <w:bottom w:val="single" w:sz="4" w:space="0" w:color="auto"/>
              <w:right w:val="single" w:sz="4" w:space="0" w:color="auto"/>
            </w:tcBorders>
            <w:vAlign w:val="center"/>
          </w:tcPr>
          <w:p w14:paraId="34B031BE" w14:textId="57492A8A" w:rsidR="00E80A38" w:rsidRPr="007669E3" w:rsidRDefault="00E80A38" w:rsidP="00E80A38">
            <w:pPr>
              <w:rPr>
                <w:rFonts w:ascii="Arial" w:hAnsi="Arial" w:cs="Arial"/>
                <w:sz w:val="20"/>
              </w:rPr>
            </w:pPr>
            <w:r w:rsidRPr="007669E3">
              <w:rPr>
                <w:rFonts w:ascii="Arial" w:hAnsi="Arial" w:cs="Arial"/>
                <w:sz w:val="20"/>
              </w:rPr>
              <w:t>kijelölt – a 2. melléklet I. A. pontja szerinti D) Egyéb pénzügyi közvetítők és E) Pénzügyi kiegészítő tevékenységet végzők szektorába sorolt – gazdasági szervezet</w:t>
            </w:r>
          </w:p>
        </w:tc>
        <w:tc>
          <w:tcPr>
            <w:tcW w:w="1843" w:type="dxa"/>
            <w:tcBorders>
              <w:top w:val="nil"/>
              <w:left w:val="nil"/>
              <w:bottom w:val="single" w:sz="4" w:space="0" w:color="auto"/>
              <w:right w:val="single" w:sz="4" w:space="0" w:color="auto"/>
            </w:tcBorders>
            <w:vAlign w:val="center"/>
          </w:tcPr>
          <w:p w14:paraId="34B031BF"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C0"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C1" w14:textId="67317080"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C2"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CC" w14:textId="77777777" w:rsidTr="001A4757">
        <w:trPr>
          <w:cantSplit/>
          <w:trHeight w:val="1110"/>
          <w:jc w:val="center"/>
        </w:trPr>
        <w:tc>
          <w:tcPr>
            <w:tcW w:w="704" w:type="dxa"/>
            <w:tcBorders>
              <w:top w:val="nil"/>
              <w:left w:val="single" w:sz="4" w:space="0" w:color="auto"/>
              <w:bottom w:val="single" w:sz="4" w:space="0" w:color="auto"/>
              <w:right w:val="single" w:sz="4" w:space="0" w:color="auto"/>
            </w:tcBorders>
            <w:vAlign w:val="center"/>
          </w:tcPr>
          <w:p w14:paraId="34B031C4" w14:textId="5809AEC8"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26</w:t>
            </w:r>
          </w:p>
        </w:tc>
        <w:tc>
          <w:tcPr>
            <w:tcW w:w="1276" w:type="dxa"/>
            <w:tcBorders>
              <w:top w:val="nil"/>
              <w:left w:val="single" w:sz="4" w:space="0" w:color="auto"/>
              <w:bottom w:val="single" w:sz="4" w:space="0" w:color="auto"/>
              <w:right w:val="single" w:sz="4" w:space="0" w:color="auto"/>
            </w:tcBorders>
            <w:vAlign w:val="center"/>
          </w:tcPr>
          <w:p w14:paraId="34B031C5" w14:textId="77777777" w:rsidR="00E80A38" w:rsidRPr="007669E3" w:rsidRDefault="00E80A38" w:rsidP="00E80A38">
            <w:pPr>
              <w:jc w:val="center"/>
              <w:rPr>
                <w:rFonts w:ascii="Arial" w:hAnsi="Arial" w:cs="Arial"/>
                <w:sz w:val="20"/>
              </w:rPr>
            </w:pPr>
            <w:r w:rsidRPr="007669E3">
              <w:rPr>
                <w:rFonts w:ascii="Arial" w:hAnsi="Arial" w:cs="Arial"/>
                <w:sz w:val="20"/>
              </w:rPr>
              <w:t>R09</w:t>
            </w:r>
          </w:p>
        </w:tc>
        <w:tc>
          <w:tcPr>
            <w:tcW w:w="3403" w:type="dxa"/>
            <w:tcBorders>
              <w:top w:val="nil"/>
              <w:left w:val="nil"/>
              <w:bottom w:val="single" w:sz="4" w:space="0" w:color="auto"/>
              <w:right w:val="single" w:sz="4" w:space="0" w:color="auto"/>
            </w:tcBorders>
            <w:vAlign w:val="center"/>
          </w:tcPr>
          <w:p w14:paraId="34B031C6" w14:textId="3B0A7313" w:rsidR="00E80A38" w:rsidRPr="007669E3" w:rsidRDefault="00E80A38" w:rsidP="00E80A38">
            <w:pPr>
              <w:rPr>
                <w:rFonts w:ascii="Arial" w:hAnsi="Arial" w:cs="Arial"/>
                <w:sz w:val="20"/>
              </w:rPr>
            </w:pPr>
            <w:r w:rsidRPr="007669E3">
              <w:rPr>
                <w:rFonts w:ascii="Arial" w:hAnsi="Arial" w:cs="Arial"/>
                <w:sz w:val="20"/>
              </w:rPr>
              <w:t xml:space="preserve">Egyéb befektetések havi adatszolgáltatása – a központi kormányzatba sorolt gazdasági társaságok és nonprofit szervezetek kivételével a központi kormányzat, helyi önkormányzatok és társadalombiztosítási alapok </w:t>
            </w:r>
          </w:p>
        </w:tc>
        <w:tc>
          <w:tcPr>
            <w:tcW w:w="3118" w:type="dxa"/>
            <w:tcBorders>
              <w:top w:val="nil"/>
              <w:left w:val="nil"/>
              <w:bottom w:val="single" w:sz="4" w:space="0" w:color="auto"/>
              <w:right w:val="single" w:sz="4" w:space="0" w:color="auto"/>
            </w:tcBorders>
            <w:vAlign w:val="center"/>
          </w:tcPr>
          <w:p w14:paraId="34B031C7" w14:textId="0E903A81" w:rsidR="00E80A38" w:rsidRPr="007669E3" w:rsidRDefault="00E80A38" w:rsidP="00E80A38">
            <w:pPr>
              <w:rPr>
                <w:rFonts w:ascii="Arial" w:hAnsi="Arial" w:cs="Arial"/>
                <w:sz w:val="20"/>
              </w:rPr>
            </w:pPr>
            <w:bookmarkStart w:id="104" w:name="_Hlk14166110"/>
            <w:bookmarkStart w:id="105" w:name="_Hlk14166143"/>
            <w:r w:rsidRPr="007669E3">
              <w:rPr>
                <w:rFonts w:ascii="Arial" w:hAnsi="Arial" w:cs="Arial"/>
                <w:sz w:val="20"/>
              </w:rPr>
              <w:t>kijelölt – a központi kormányzatba sorolt gazdasági társaságok és nonprofit szervezetek kivételével a 2. melléklet I. A. pontja szerinti G) Központi kormányzat, H) Helyi önkormányzatok, I) Társadalombiztosítási alapok szektorába sorolt – jogi személy</w:t>
            </w:r>
            <w:bookmarkEnd w:id="104"/>
            <w:bookmarkEnd w:id="105"/>
          </w:p>
        </w:tc>
        <w:tc>
          <w:tcPr>
            <w:tcW w:w="1843" w:type="dxa"/>
            <w:tcBorders>
              <w:top w:val="nil"/>
              <w:left w:val="nil"/>
              <w:bottom w:val="single" w:sz="4" w:space="0" w:color="auto"/>
              <w:right w:val="single" w:sz="4" w:space="0" w:color="auto"/>
            </w:tcBorders>
            <w:vAlign w:val="center"/>
          </w:tcPr>
          <w:p w14:paraId="34B031C8"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C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CA" w14:textId="6D70F3E9"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CB"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D5"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CD" w14:textId="06830367"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27</w:t>
            </w:r>
          </w:p>
        </w:tc>
        <w:tc>
          <w:tcPr>
            <w:tcW w:w="1276" w:type="dxa"/>
            <w:tcBorders>
              <w:top w:val="nil"/>
              <w:left w:val="single" w:sz="4" w:space="0" w:color="auto"/>
              <w:bottom w:val="single" w:sz="4" w:space="0" w:color="auto"/>
              <w:right w:val="single" w:sz="4" w:space="0" w:color="auto"/>
            </w:tcBorders>
            <w:vAlign w:val="center"/>
          </w:tcPr>
          <w:p w14:paraId="34B031CE" w14:textId="77777777" w:rsidR="00E80A38" w:rsidRPr="007669E3" w:rsidRDefault="00E80A38" w:rsidP="00E80A38">
            <w:pPr>
              <w:jc w:val="center"/>
              <w:rPr>
                <w:rFonts w:ascii="Arial" w:hAnsi="Arial" w:cs="Arial"/>
                <w:sz w:val="20"/>
              </w:rPr>
            </w:pPr>
            <w:r w:rsidRPr="007669E3">
              <w:rPr>
                <w:rFonts w:ascii="Arial" w:hAnsi="Arial" w:cs="Arial"/>
                <w:sz w:val="20"/>
              </w:rPr>
              <w:t>R10</w:t>
            </w:r>
          </w:p>
        </w:tc>
        <w:tc>
          <w:tcPr>
            <w:tcW w:w="3403" w:type="dxa"/>
            <w:tcBorders>
              <w:top w:val="nil"/>
              <w:left w:val="nil"/>
              <w:bottom w:val="single" w:sz="4" w:space="0" w:color="auto"/>
              <w:right w:val="single" w:sz="4" w:space="0" w:color="auto"/>
            </w:tcBorders>
            <w:vAlign w:val="center"/>
          </w:tcPr>
          <w:p w14:paraId="34B031CF" w14:textId="77777777" w:rsidR="00E80A38" w:rsidRPr="007669E3" w:rsidRDefault="00E80A38" w:rsidP="00E80A38">
            <w:pPr>
              <w:rPr>
                <w:rFonts w:ascii="Arial" w:hAnsi="Arial" w:cs="Arial"/>
                <w:sz w:val="20"/>
              </w:rPr>
            </w:pPr>
            <w:r w:rsidRPr="007669E3">
              <w:rPr>
                <w:rFonts w:ascii="Arial" w:hAnsi="Arial" w:cs="Arial"/>
                <w:sz w:val="20"/>
              </w:rPr>
              <w:t xml:space="preserve">Konzorciális hitelek </w:t>
            </w:r>
          </w:p>
        </w:tc>
        <w:tc>
          <w:tcPr>
            <w:tcW w:w="3118" w:type="dxa"/>
            <w:tcBorders>
              <w:top w:val="nil"/>
              <w:left w:val="nil"/>
              <w:bottom w:val="single" w:sz="4" w:space="0" w:color="auto"/>
              <w:right w:val="single" w:sz="4" w:space="0" w:color="auto"/>
            </w:tcBorders>
            <w:vAlign w:val="center"/>
          </w:tcPr>
          <w:p w14:paraId="34B031D0" w14:textId="77777777" w:rsidR="00E80A38" w:rsidRPr="007669E3" w:rsidRDefault="00E80A38" w:rsidP="00E80A38">
            <w:pPr>
              <w:rPr>
                <w:rFonts w:ascii="Arial" w:hAnsi="Arial" w:cs="Arial"/>
                <w:sz w:val="20"/>
              </w:rPr>
            </w:pPr>
            <w:r w:rsidRPr="007669E3">
              <w:rPr>
                <w:rFonts w:ascii="Arial" w:hAnsi="Arial" w:cs="Arial"/>
                <w:sz w:val="20"/>
              </w:rPr>
              <w:t>kijelölt hitelintézet, az ezen típusú EGT-fióktelep</w:t>
            </w:r>
          </w:p>
        </w:tc>
        <w:tc>
          <w:tcPr>
            <w:tcW w:w="1843" w:type="dxa"/>
            <w:tcBorders>
              <w:top w:val="nil"/>
              <w:left w:val="nil"/>
              <w:bottom w:val="single" w:sz="4" w:space="0" w:color="auto"/>
              <w:right w:val="single" w:sz="4" w:space="0" w:color="auto"/>
            </w:tcBorders>
            <w:vAlign w:val="center"/>
          </w:tcPr>
          <w:p w14:paraId="34B031D1"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D2"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D3" w14:textId="25D6BD6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D4"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DE"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D6" w14:textId="6B264A9A" w:rsidR="00E80A38" w:rsidRPr="007669E3" w:rsidRDefault="00E80A38" w:rsidP="00E80A38">
            <w:pPr>
              <w:jc w:val="center"/>
              <w:rPr>
                <w:rFonts w:ascii="Arial" w:hAnsi="Arial" w:cs="Arial"/>
                <w:sz w:val="20"/>
              </w:rPr>
            </w:pPr>
            <w:r w:rsidRPr="007669E3">
              <w:rPr>
                <w:rFonts w:ascii="Arial" w:hAnsi="Arial" w:cs="Arial"/>
                <w:sz w:val="20"/>
              </w:rPr>
              <w:t>12</w:t>
            </w:r>
            <w:r>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31D7" w14:textId="77777777" w:rsidR="00E80A38" w:rsidRPr="007669E3" w:rsidRDefault="00E80A38" w:rsidP="00E80A38">
            <w:pPr>
              <w:jc w:val="center"/>
              <w:rPr>
                <w:rFonts w:ascii="Arial" w:hAnsi="Arial" w:cs="Arial"/>
                <w:sz w:val="20"/>
              </w:rPr>
            </w:pPr>
            <w:r w:rsidRPr="007669E3">
              <w:rPr>
                <w:rFonts w:ascii="Arial" w:hAnsi="Arial" w:cs="Arial"/>
                <w:sz w:val="20"/>
              </w:rPr>
              <w:t>R11</w:t>
            </w:r>
          </w:p>
        </w:tc>
        <w:tc>
          <w:tcPr>
            <w:tcW w:w="3403" w:type="dxa"/>
            <w:tcBorders>
              <w:top w:val="nil"/>
              <w:left w:val="nil"/>
              <w:bottom w:val="single" w:sz="4" w:space="0" w:color="auto"/>
              <w:right w:val="single" w:sz="4" w:space="0" w:color="auto"/>
            </w:tcBorders>
            <w:vAlign w:val="center"/>
          </w:tcPr>
          <w:p w14:paraId="34B031D8" w14:textId="77777777" w:rsidR="00E80A38" w:rsidRPr="007669E3" w:rsidRDefault="00E80A38" w:rsidP="00E80A38">
            <w:pPr>
              <w:rPr>
                <w:rFonts w:ascii="Arial" w:hAnsi="Arial" w:cs="Arial"/>
                <w:sz w:val="20"/>
              </w:rPr>
            </w:pPr>
            <w:r w:rsidRPr="007669E3">
              <w:rPr>
                <w:rFonts w:ascii="Arial" w:hAnsi="Arial" w:cs="Arial"/>
                <w:sz w:val="20"/>
              </w:rPr>
              <w:t>Viszonzatlan átutalások és eszmei, szellemi javak havi adatszolgáltatása</w:t>
            </w:r>
          </w:p>
        </w:tc>
        <w:tc>
          <w:tcPr>
            <w:tcW w:w="3118" w:type="dxa"/>
            <w:tcBorders>
              <w:top w:val="nil"/>
              <w:left w:val="nil"/>
              <w:bottom w:val="single" w:sz="4" w:space="0" w:color="auto"/>
              <w:right w:val="single" w:sz="4" w:space="0" w:color="auto"/>
            </w:tcBorders>
            <w:vAlign w:val="center"/>
          </w:tcPr>
          <w:p w14:paraId="34B031D9" w14:textId="77777777" w:rsidR="00E80A38" w:rsidRPr="007669E3" w:rsidRDefault="00E80A38" w:rsidP="00E80A38">
            <w:pPr>
              <w:rPr>
                <w:rFonts w:ascii="Arial" w:hAnsi="Arial" w:cs="Arial"/>
                <w:sz w:val="20"/>
              </w:rPr>
            </w:pPr>
            <w:r w:rsidRPr="007669E3">
              <w:rPr>
                <w:rFonts w:ascii="Arial" w:hAnsi="Arial" w:cs="Arial"/>
                <w:sz w:val="20"/>
              </w:rPr>
              <w:t>kijelölt gazdasági szervezet</w:t>
            </w:r>
          </w:p>
        </w:tc>
        <w:tc>
          <w:tcPr>
            <w:tcW w:w="1843" w:type="dxa"/>
            <w:tcBorders>
              <w:top w:val="nil"/>
              <w:left w:val="nil"/>
              <w:bottom w:val="single" w:sz="4" w:space="0" w:color="auto"/>
              <w:right w:val="single" w:sz="4" w:space="0" w:color="auto"/>
            </w:tcBorders>
            <w:vAlign w:val="center"/>
          </w:tcPr>
          <w:p w14:paraId="34B031DA"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DB"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DC" w14:textId="1FC679DE"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DD"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F6"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DF" w14:textId="5321BBE3" w:rsidR="00E80A38" w:rsidRPr="007669E3" w:rsidRDefault="00E80A38" w:rsidP="00E80A38">
            <w:pPr>
              <w:jc w:val="center"/>
              <w:rPr>
                <w:rFonts w:ascii="Arial" w:hAnsi="Arial" w:cs="Arial"/>
                <w:sz w:val="20"/>
              </w:rPr>
            </w:pPr>
            <w:r w:rsidRPr="007669E3">
              <w:rPr>
                <w:rFonts w:ascii="Arial" w:hAnsi="Arial" w:cs="Arial"/>
                <w:sz w:val="20"/>
              </w:rPr>
              <w:lastRenderedPageBreak/>
              <w:t>12</w:t>
            </w:r>
            <w:r>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31E0" w14:textId="77777777" w:rsidR="00E80A38" w:rsidRPr="007669E3" w:rsidRDefault="00E80A38" w:rsidP="00E80A38">
            <w:pPr>
              <w:jc w:val="center"/>
              <w:rPr>
                <w:rFonts w:ascii="Arial" w:hAnsi="Arial" w:cs="Arial"/>
                <w:sz w:val="20"/>
              </w:rPr>
            </w:pPr>
            <w:r w:rsidRPr="007669E3">
              <w:rPr>
                <w:rFonts w:ascii="Arial" w:hAnsi="Arial" w:cs="Arial"/>
                <w:sz w:val="20"/>
              </w:rPr>
              <w:t>R12</w:t>
            </w:r>
          </w:p>
        </w:tc>
        <w:tc>
          <w:tcPr>
            <w:tcW w:w="3403" w:type="dxa"/>
            <w:tcBorders>
              <w:top w:val="nil"/>
              <w:left w:val="nil"/>
              <w:bottom w:val="single" w:sz="4" w:space="0" w:color="auto"/>
              <w:right w:val="single" w:sz="4" w:space="0" w:color="auto"/>
            </w:tcBorders>
            <w:vAlign w:val="center"/>
          </w:tcPr>
          <w:p w14:paraId="34B031E1" w14:textId="02D80492" w:rsidR="00E80A38" w:rsidRPr="007669E3" w:rsidRDefault="00E80A38" w:rsidP="00E80A38">
            <w:pPr>
              <w:rPr>
                <w:rFonts w:ascii="Arial" w:hAnsi="Arial" w:cs="Arial"/>
                <w:sz w:val="20"/>
              </w:rPr>
            </w:pPr>
            <w:r w:rsidRPr="007669E3">
              <w:rPr>
                <w:rFonts w:ascii="Arial" w:hAnsi="Arial" w:cs="Arial"/>
                <w:sz w:val="20"/>
              </w:rPr>
              <w:t>Tőkebefektetések negyedéves adatszolgáltatása – egyéb monetáris pénzügyi intézmények szektorába nem sorolt gazdasági szervezetek</w:t>
            </w:r>
          </w:p>
        </w:tc>
        <w:tc>
          <w:tcPr>
            <w:tcW w:w="3118" w:type="dxa"/>
            <w:tcBorders>
              <w:top w:val="nil"/>
              <w:left w:val="nil"/>
              <w:bottom w:val="single" w:sz="4" w:space="0" w:color="auto"/>
              <w:right w:val="single" w:sz="4" w:space="0" w:color="auto"/>
            </w:tcBorders>
            <w:vAlign w:val="center"/>
          </w:tcPr>
          <w:p w14:paraId="34B031E2" w14:textId="2F5B67FB" w:rsidR="00E80A38" w:rsidRPr="007669E3" w:rsidRDefault="00E80A38" w:rsidP="00E80A38">
            <w:pPr>
              <w:rPr>
                <w:rFonts w:ascii="Arial" w:hAnsi="Arial" w:cs="Arial"/>
                <w:sz w:val="16"/>
                <w:szCs w:val="16"/>
              </w:rPr>
            </w:pPr>
            <w:r w:rsidRPr="007669E3">
              <w:rPr>
                <w:rFonts w:ascii="Arial" w:hAnsi="Arial" w:cs="Arial"/>
                <w:sz w:val="16"/>
                <w:szCs w:val="16"/>
              </w:rPr>
              <w:t>kijelölt gazdasági szervezet</w:t>
            </w:r>
            <w:r>
              <w:rPr>
                <w:rFonts w:ascii="Arial" w:hAnsi="Arial" w:cs="Arial"/>
                <w:sz w:val="16"/>
                <w:szCs w:val="16"/>
              </w:rPr>
              <w:t xml:space="preserve">, továbbá </w:t>
            </w:r>
            <w:r w:rsidRPr="007669E3">
              <w:rPr>
                <w:rFonts w:ascii="Arial" w:hAnsi="Arial" w:cs="Arial"/>
                <w:sz w:val="16"/>
                <w:szCs w:val="16"/>
              </w:rPr>
              <w:t xml:space="preserve"> az R02, R12 MNB azonosító kódú adatszolgáltatásra ki nem jelölt azon – a 2. melléklet I. A. pontja szerinti </w:t>
            </w:r>
            <w:bookmarkStart w:id="106" w:name="_Hlk40890516"/>
            <w:r w:rsidRPr="007669E3">
              <w:rPr>
                <w:rFonts w:ascii="Arial" w:hAnsi="Arial" w:cs="Arial"/>
                <w:sz w:val="16"/>
                <w:szCs w:val="16"/>
              </w:rPr>
              <w:t xml:space="preserve">C) egyéb monetáris pénzügyi intézmények </w:t>
            </w:r>
            <w:bookmarkEnd w:id="106"/>
            <w:r w:rsidRPr="007669E3">
              <w:rPr>
                <w:rFonts w:ascii="Arial" w:hAnsi="Arial" w:cs="Arial"/>
                <w:sz w:val="16"/>
                <w:szCs w:val="16"/>
              </w:rPr>
              <w:t>szektorába nem sorolt gazdasági szervezet, amely, illetve amelynek</w:t>
            </w:r>
            <w:r w:rsidRPr="007669E3">
              <w:rPr>
                <w:rFonts w:ascii="Arial" w:hAnsi="Arial" w:cs="Arial"/>
                <w:sz w:val="16"/>
                <w:szCs w:val="16"/>
              </w:rPr>
              <w:br/>
              <w:t>- a tárgynegyedév első vagy utolsó napján a vállalatcsoport adatszolgáltatóban szavazati joggal közvetlenül rendelkező külföldi tagjaira együttesen jutó (magyar számviteli szabályok szerinti) saját tőke összege legalább 2 milliárd forint, vagy kisebb, mint mínusz 2 milliárd forint, vagy</w:t>
            </w:r>
            <w:r w:rsidRPr="007669E3">
              <w:rPr>
                <w:rFonts w:ascii="Arial" w:hAnsi="Arial" w:cs="Arial"/>
                <w:sz w:val="16"/>
                <w:szCs w:val="16"/>
              </w:rPr>
              <w:br/>
              <w:t>- a vállalatcsoportba tartozó egy vagy több külföldi vállalkozás jegyzett tőkéjében szavazati joggal rendelkeznek, és ezen részesedések együttes értéke vagy a külföldi fióktelepnek átadott vagyon értéke eléri az 500 millió forintot, vagy</w:t>
            </w:r>
            <w:r w:rsidRPr="007669E3">
              <w:rPr>
                <w:rFonts w:ascii="Arial" w:hAnsi="Arial" w:cs="Arial"/>
                <w:sz w:val="16"/>
                <w:szCs w:val="16"/>
              </w:rPr>
              <w:br/>
              <w:t>- a tárgynegyedév első vagy utolsó napján a  vállalatcsoportba tartozó külföldi vállalatokkal, a külföldi fióktelepekkel szemben fennálló, tulajdonosi viszonyon kívüli követelés vagy tartozás állománya eléri az 500 millió forintot, vagy</w:t>
            </w:r>
            <w:r w:rsidRPr="007669E3">
              <w:rPr>
                <w:rFonts w:ascii="Arial" w:hAnsi="Arial" w:cs="Arial"/>
                <w:sz w:val="16"/>
                <w:szCs w:val="16"/>
              </w:rPr>
              <w:br/>
              <w:t>- a tárgyidőszakban 500 millió forintot elérő értékben vásároltak nem-rezidenstől vagy értékesítettek nem-rezidensnek rezidens társaságbeli, legalább 10%-os szavazati jogot biztosító részesedést</w:t>
            </w:r>
          </w:p>
        </w:tc>
        <w:tc>
          <w:tcPr>
            <w:tcW w:w="1843" w:type="dxa"/>
            <w:tcBorders>
              <w:top w:val="nil"/>
              <w:left w:val="nil"/>
              <w:bottom w:val="single" w:sz="4" w:space="0" w:color="auto"/>
              <w:right w:val="single" w:sz="4" w:space="0" w:color="auto"/>
            </w:tcBorders>
            <w:vAlign w:val="center"/>
          </w:tcPr>
          <w:p w14:paraId="34B031F2" w14:textId="3F3DBDA3"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1F3"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F4" w14:textId="5F57767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F5"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12. munkanap</w:t>
            </w:r>
          </w:p>
        </w:tc>
      </w:tr>
      <w:tr w:rsidR="00E80A38" w:rsidRPr="007669E3" w14:paraId="34B031FF" w14:textId="77777777" w:rsidTr="001A4757">
        <w:trPr>
          <w:cantSplit/>
          <w:trHeight w:val="5801"/>
          <w:jc w:val="center"/>
        </w:trPr>
        <w:tc>
          <w:tcPr>
            <w:tcW w:w="704" w:type="dxa"/>
            <w:tcBorders>
              <w:top w:val="nil"/>
              <w:left w:val="single" w:sz="4" w:space="0" w:color="auto"/>
              <w:bottom w:val="single" w:sz="4" w:space="0" w:color="auto"/>
              <w:right w:val="single" w:sz="4" w:space="0" w:color="auto"/>
            </w:tcBorders>
            <w:vAlign w:val="center"/>
          </w:tcPr>
          <w:p w14:paraId="34B031F7" w14:textId="4B6FA20D"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30</w:t>
            </w:r>
          </w:p>
        </w:tc>
        <w:tc>
          <w:tcPr>
            <w:tcW w:w="1276" w:type="dxa"/>
            <w:tcBorders>
              <w:top w:val="nil"/>
              <w:left w:val="single" w:sz="4" w:space="0" w:color="auto"/>
              <w:bottom w:val="single" w:sz="4" w:space="0" w:color="auto"/>
              <w:right w:val="single" w:sz="4" w:space="0" w:color="auto"/>
            </w:tcBorders>
            <w:vAlign w:val="center"/>
          </w:tcPr>
          <w:p w14:paraId="34B031F8" w14:textId="77777777" w:rsidR="00E80A38" w:rsidRPr="007669E3" w:rsidRDefault="00E80A38" w:rsidP="00E80A38">
            <w:pPr>
              <w:jc w:val="center"/>
              <w:rPr>
                <w:rFonts w:ascii="Arial" w:hAnsi="Arial" w:cs="Arial"/>
                <w:sz w:val="20"/>
              </w:rPr>
            </w:pPr>
            <w:r w:rsidRPr="007669E3">
              <w:rPr>
                <w:rFonts w:ascii="Arial" w:hAnsi="Arial" w:cs="Arial"/>
                <w:sz w:val="20"/>
              </w:rPr>
              <w:t>R13</w:t>
            </w:r>
          </w:p>
        </w:tc>
        <w:tc>
          <w:tcPr>
            <w:tcW w:w="3403" w:type="dxa"/>
            <w:tcBorders>
              <w:top w:val="nil"/>
              <w:left w:val="nil"/>
              <w:bottom w:val="single" w:sz="4" w:space="0" w:color="auto"/>
              <w:right w:val="single" w:sz="4" w:space="0" w:color="auto"/>
            </w:tcBorders>
            <w:vAlign w:val="center"/>
          </w:tcPr>
          <w:p w14:paraId="34B031F9" w14:textId="72838350" w:rsidR="00E80A38" w:rsidRPr="007669E3" w:rsidRDefault="00E80A38" w:rsidP="00E80A38">
            <w:pPr>
              <w:rPr>
                <w:rFonts w:ascii="Arial" w:hAnsi="Arial" w:cs="Arial"/>
                <w:sz w:val="20"/>
              </w:rPr>
            </w:pPr>
            <w:r w:rsidRPr="007669E3">
              <w:rPr>
                <w:rFonts w:ascii="Arial" w:hAnsi="Arial" w:cs="Arial"/>
                <w:sz w:val="20"/>
              </w:rPr>
              <w:t xml:space="preserve">Tőkebefektetések negyedéves adatszolgáltatása – egyéb monetáris pénzügyi intézmények </w:t>
            </w:r>
          </w:p>
        </w:tc>
        <w:tc>
          <w:tcPr>
            <w:tcW w:w="3118" w:type="dxa"/>
            <w:tcBorders>
              <w:top w:val="nil"/>
              <w:left w:val="nil"/>
              <w:bottom w:val="single" w:sz="4" w:space="0" w:color="auto"/>
              <w:right w:val="single" w:sz="4" w:space="0" w:color="auto"/>
            </w:tcBorders>
            <w:vAlign w:val="center"/>
          </w:tcPr>
          <w:p w14:paraId="34B031FA" w14:textId="65597738" w:rsidR="00E80A38" w:rsidRPr="007669E3" w:rsidRDefault="00E80A38" w:rsidP="00E80A38">
            <w:pPr>
              <w:rPr>
                <w:rFonts w:ascii="Arial" w:hAnsi="Arial" w:cs="Arial"/>
                <w:sz w:val="18"/>
                <w:szCs w:val="18"/>
              </w:rPr>
            </w:pPr>
            <w:r w:rsidRPr="007669E3">
              <w:rPr>
                <w:rFonts w:ascii="Arial" w:hAnsi="Arial" w:cs="Arial"/>
                <w:sz w:val="18"/>
                <w:szCs w:val="18"/>
              </w:rPr>
              <w:t>kijelölt gazdasági szervezet</w:t>
            </w:r>
            <w:r>
              <w:rPr>
                <w:rFonts w:ascii="Arial" w:hAnsi="Arial" w:cs="Arial"/>
                <w:sz w:val="18"/>
                <w:szCs w:val="18"/>
              </w:rPr>
              <w:t xml:space="preserve">, továbbá </w:t>
            </w:r>
            <w:r w:rsidRPr="007669E3">
              <w:rPr>
                <w:rFonts w:ascii="Arial" w:hAnsi="Arial" w:cs="Arial"/>
                <w:sz w:val="18"/>
                <w:szCs w:val="18"/>
              </w:rPr>
              <w:t>az R03, R13  MNB azonosító kódú adatszolgáltatásra ki nem jelölt azon – a 2. melléklet I. A. pontja szerinti C) Egyéb monetáris pénzügyi intézmények szektorába sorolt – gazdasági szervezet, amely, illetve amelynek</w:t>
            </w:r>
            <w:r w:rsidRPr="007669E3">
              <w:rPr>
                <w:rFonts w:ascii="Arial" w:hAnsi="Arial" w:cs="Arial"/>
                <w:sz w:val="18"/>
                <w:szCs w:val="18"/>
              </w:rPr>
              <w:br/>
              <w:t>- a tárgynegyedév első vagy utolsó napján a  vállalatcsoport adatszolgáltatóban szavazati joggal közvetlenül rendelkező külföldi tagjaira együttesen jutó (magyar számviteli szabályok szerinti) saját tőke összege legalább 2 milliárd forint, vagy kisebb mint mínusz 2 milliárd forint, vagy</w:t>
            </w:r>
            <w:r w:rsidRPr="007669E3">
              <w:rPr>
                <w:rFonts w:ascii="Arial" w:hAnsi="Arial" w:cs="Arial"/>
                <w:sz w:val="18"/>
                <w:szCs w:val="18"/>
              </w:rPr>
              <w:br/>
              <w:t>- a vállalatcsoportba tartozó egy vagy több külföldi vállalkozás jegyzett tőkéjében szavazati joggal rendelkeznek, és ezen részesedések együttes értéke vagy a külföldi fióktelepnek átadott vagyon értéke eléri az 500 millió forintot, vagy</w:t>
            </w:r>
            <w:r w:rsidRPr="007669E3">
              <w:rPr>
                <w:rFonts w:ascii="Arial" w:hAnsi="Arial" w:cs="Arial"/>
                <w:sz w:val="18"/>
                <w:szCs w:val="18"/>
              </w:rPr>
              <w:br/>
              <w:t>- a tárgyidőszakban 500 millió forintot elérő értékben vásároltak nem-rezidenstől vagy értékesítettek nem-rezidensnek rezidens társaságbeli, legalább 10%-os szavazati jogot biztosító részesedést</w:t>
            </w:r>
          </w:p>
        </w:tc>
        <w:tc>
          <w:tcPr>
            <w:tcW w:w="1843" w:type="dxa"/>
            <w:tcBorders>
              <w:top w:val="nil"/>
              <w:left w:val="nil"/>
              <w:bottom w:val="single" w:sz="4" w:space="0" w:color="auto"/>
              <w:right w:val="single" w:sz="4" w:space="0" w:color="auto"/>
            </w:tcBorders>
            <w:vAlign w:val="center"/>
          </w:tcPr>
          <w:p w14:paraId="34B031FB"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1FC"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FD" w14:textId="56BDCDD3"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FE"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08"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00" w14:textId="4E611163" w:rsidR="00E80A38" w:rsidRPr="007669E3" w:rsidRDefault="00E80A38" w:rsidP="00E80A38">
            <w:pPr>
              <w:jc w:val="center"/>
              <w:rPr>
                <w:rFonts w:ascii="Arial" w:hAnsi="Arial" w:cs="Arial"/>
                <w:sz w:val="20"/>
              </w:rPr>
            </w:pPr>
            <w:r w:rsidRPr="007669E3">
              <w:rPr>
                <w:rFonts w:ascii="Arial" w:hAnsi="Arial" w:cs="Arial"/>
                <w:sz w:val="20"/>
              </w:rPr>
              <w:lastRenderedPageBreak/>
              <w:t>13</w:t>
            </w:r>
            <w:r>
              <w:rPr>
                <w:rFonts w:ascii="Arial" w:hAnsi="Arial" w:cs="Arial"/>
                <w:sz w:val="20"/>
              </w:rPr>
              <w:t>1</w:t>
            </w:r>
          </w:p>
        </w:tc>
        <w:tc>
          <w:tcPr>
            <w:tcW w:w="1276" w:type="dxa"/>
            <w:tcBorders>
              <w:top w:val="nil"/>
              <w:left w:val="single" w:sz="4" w:space="0" w:color="auto"/>
              <w:bottom w:val="single" w:sz="4" w:space="0" w:color="auto"/>
              <w:right w:val="single" w:sz="4" w:space="0" w:color="auto"/>
            </w:tcBorders>
            <w:vAlign w:val="center"/>
          </w:tcPr>
          <w:p w14:paraId="34B03201" w14:textId="77777777" w:rsidR="00E80A38" w:rsidRPr="007669E3" w:rsidRDefault="00E80A38" w:rsidP="00E80A38">
            <w:pPr>
              <w:jc w:val="center"/>
              <w:rPr>
                <w:rFonts w:ascii="Arial" w:hAnsi="Arial" w:cs="Arial"/>
                <w:sz w:val="20"/>
              </w:rPr>
            </w:pPr>
            <w:r w:rsidRPr="007669E3">
              <w:rPr>
                <w:rFonts w:ascii="Arial" w:hAnsi="Arial" w:cs="Arial"/>
                <w:sz w:val="20"/>
              </w:rPr>
              <w:t>R14</w:t>
            </w:r>
          </w:p>
        </w:tc>
        <w:tc>
          <w:tcPr>
            <w:tcW w:w="3403" w:type="dxa"/>
            <w:tcBorders>
              <w:top w:val="nil"/>
              <w:left w:val="nil"/>
              <w:bottom w:val="single" w:sz="4" w:space="0" w:color="auto"/>
              <w:right w:val="single" w:sz="4" w:space="0" w:color="auto"/>
            </w:tcBorders>
            <w:vAlign w:val="center"/>
          </w:tcPr>
          <w:p w14:paraId="34B03202" w14:textId="77777777" w:rsidR="00E80A38" w:rsidRPr="007669E3" w:rsidRDefault="00E80A38" w:rsidP="00E80A38">
            <w:pPr>
              <w:rPr>
                <w:rFonts w:ascii="Arial" w:hAnsi="Arial" w:cs="Arial"/>
                <w:sz w:val="20"/>
              </w:rPr>
            </w:pPr>
            <w:r w:rsidRPr="007669E3">
              <w:rPr>
                <w:rFonts w:ascii="Arial" w:hAnsi="Arial" w:cs="Arial"/>
                <w:sz w:val="20"/>
              </w:rPr>
              <w:t>Pénzügyi derivatívák negyedéves adatszolgáltatása</w:t>
            </w:r>
          </w:p>
        </w:tc>
        <w:tc>
          <w:tcPr>
            <w:tcW w:w="3118" w:type="dxa"/>
            <w:tcBorders>
              <w:top w:val="nil"/>
              <w:left w:val="nil"/>
              <w:bottom w:val="single" w:sz="4" w:space="0" w:color="auto"/>
              <w:right w:val="single" w:sz="4" w:space="0" w:color="auto"/>
            </w:tcBorders>
            <w:vAlign w:val="center"/>
          </w:tcPr>
          <w:p w14:paraId="65609157" w14:textId="426E1A3F" w:rsidR="00E80A38" w:rsidRPr="007669E3" w:rsidRDefault="00E80A38" w:rsidP="00E80A38">
            <w:pPr>
              <w:rPr>
                <w:rFonts w:ascii="Arial" w:hAnsi="Arial" w:cs="Arial"/>
                <w:sz w:val="18"/>
              </w:rPr>
            </w:pPr>
            <w:r w:rsidRPr="007669E3">
              <w:rPr>
                <w:rFonts w:ascii="Arial" w:hAnsi="Arial" w:cs="Arial"/>
                <w:sz w:val="20"/>
              </w:rPr>
              <w:t>kijelölt gazdasági szervezet</w:t>
            </w:r>
            <w:r>
              <w:rPr>
                <w:rFonts w:ascii="Arial" w:hAnsi="Arial" w:cs="Arial"/>
                <w:sz w:val="20"/>
              </w:rPr>
              <w:t xml:space="preserve">, továbbá – </w:t>
            </w:r>
            <w:r w:rsidRPr="007669E3">
              <w:rPr>
                <w:rFonts w:ascii="Arial" w:hAnsi="Arial" w:cs="Arial"/>
                <w:sz w:val="20"/>
              </w:rPr>
              <w:t>a hitelintézet és ezen típusú EGT-fióktelep kivételével</w:t>
            </w:r>
            <w:r>
              <w:rPr>
                <w:rFonts w:ascii="Arial" w:hAnsi="Arial" w:cs="Arial"/>
                <w:sz w:val="20"/>
              </w:rPr>
              <w:t xml:space="preserve"> –- </w:t>
            </w:r>
            <w:r w:rsidRPr="007669E3">
              <w:rPr>
                <w:rFonts w:ascii="Arial" w:hAnsi="Arial" w:cs="Arial"/>
                <w:sz w:val="20"/>
              </w:rPr>
              <w:t xml:space="preserve">az R05, R14 MNB azonosító kódú adatszolgáltatásra ki nem jelölt azon gazdasági szervezet, amelynek a nem-rezidens partnerekkel kötött pénzügyi derivatív megállapodásaihoz kapcsolódóan </w:t>
            </w:r>
            <w:r w:rsidRPr="007669E3">
              <w:rPr>
                <w:rFonts w:ascii="Arial" w:hAnsi="Arial" w:cs="Arial"/>
                <w:sz w:val="20"/>
              </w:rPr>
              <w:br/>
              <w:t>- a tárgynegyedév folyamán lebonyolított, illetve elszámolt tranzakcióik (bevételek és kiadások) összege eléri az 500 millió Ft-ot, vagy</w:t>
            </w:r>
            <w:r w:rsidRPr="007669E3">
              <w:rPr>
                <w:rFonts w:ascii="Arial" w:hAnsi="Arial" w:cs="Arial"/>
                <w:sz w:val="20"/>
              </w:rPr>
              <w:br/>
              <w:t>- a tárgynegyedév első vagy utolsó napján a pénzügyi derivatíva pozícióik (követelések és tartozások) piaci értékének összege eléri a 100 millió Ft-ot</w:t>
            </w:r>
          </w:p>
        </w:tc>
        <w:tc>
          <w:tcPr>
            <w:tcW w:w="1843" w:type="dxa"/>
            <w:tcBorders>
              <w:top w:val="nil"/>
              <w:left w:val="nil"/>
              <w:bottom w:val="single" w:sz="4" w:space="0" w:color="auto"/>
              <w:right w:val="single" w:sz="4" w:space="0" w:color="auto"/>
            </w:tcBorders>
            <w:vAlign w:val="center"/>
          </w:tcPr>
          <w:p w14:paraId="34B03204"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05"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06" w14:textId="2BC8AC70"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07"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11"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09" w14:textId="6B532F1B"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3</w:t>
            </w:r>
            <w:r w:rsidRPr="007669E3">
              <w:rPr>
                <w:rFonts w:ascii="Arial" w:hAnsi="Arial" w:cs="Arial"/>
                <w:sz w:val="20"/>
              </w:rPr>
              <w:t>2</w:t>
            </w:r>
          </w:p>
        </w:tc>
        <w:tc>
          <w:tcPr>
            <w:tcW w:w="1276" w:type="dxa"/>
            <w:tcBorders>
              <w:top w:val="nil"/>
              <w:left w:val="single" w:sz="4" w:space="0" w:color="auto"/>
              <w:bottom w:val="single" w:sz="4" w:space="0" w:color="auto"/>
              <w:right w:val="single" w:sz="4" w:space="0" w:color="auto"/>
            </w:tcBorders>
            <w:vAlign w:val="center"/>
          </w:tcPr>
          <w:p w14:paraId="34B0320A" w14:textId="77777777" w:rsidR="00E80A38" w:rsidRPr="007669E3" w:rsidRDefault="00E80A38" w:rsidP="00E80A38">
            <w:pPr>
              <w:jc w:val="center"/>
              <w:rPr>
                <w:rFonts w:ascii="Arial" w:hAnsi="Arial" w:cs="Arial"/>
                <w:sz w:val="20"/>
              </w:rPr>
            </w:pPr>
            <w:r w:rsidRPr="007669E3">
              <w:rPr>
                <w:rFonts w:ascii="Arial" w:hAnsi="Arial" w:cs="Arial"/>
                <w:sz w:val="20"/>
              </w:rPr>
              <w:t>R15</w:t>
            </w:r>
          </w:p>
        </w:tc>
        <w:tc>
          <w:tcPr>
            <w:tcW w:w="3403" w:type="dxa"/>
            <w:tcBorders>
              <w:top w:val="nil"/>
              <w:left w:val="nil"/>
              <w:bottom w:val="single" w:sz="4" w:space="0" w:color="auto"/>
              <w:right w:val="single" w:sz="4" w:space="0" w:color="auto"/>
            </w:tcBorders>
            <w:vAlign w:val="center"/>
          </w:tcPr>
          <w:p w14:paraId="34B0320B" w14:textId="0767DBDD" w:rsidR="00E80A38" w:rsidRPr="007669E3" w:rsidRDefault="00E80A38" w:rsidP="00E80A38">
            <w:pPr>
              <w:rPr>
                <w:rFonts w:ascii="Arial" w:hAnsi="Arial" w:cs="Arial"/>
                <w:sz w:val="20"/>
              </w:rPr>
            </w:pPr>
            <w:r w:rsidRPr="007669E3">
              <w:rPr>
                <w:rFonts w:ascii="Arial" w:hAnsi="Arial" w:cs="Arial"/>
                <w:sz w:val="20"/>
              </w:rPr>
              <w:t>Egyéb befektetések negyedéves adatszolgáltatása – nem pénzügyi vállalatok, biztosítók és nyugdíjpénztárak, háztartásokat segítő nonprofit intézmények,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
          <w:p w14:paraId="34B0320C" w14:textId="2EF7E3FE" w:rsidR="00E80A38" w:rsidRPr="007669E3" w:rsidRDefault="00E80A38" w:rsidP="00E80A38">
            <w:pPr>
              <w:rPr>
                <w:rFonts w:ascii="Arial" w:hAnsi="Arial" w:cs="Arial"/>
                <w:sz w:val="20"/>
              </w:rPr>
            </w:pPr>
            <w:r w:rsidRPr="007669E3">
              <w:rPr>
                <w:rFonts w:ascii="Arial" w:hAnsi="Arial" w:cs="Arial"/>
                <w:sz w:val="20"/>
              </w:rPr>
              <w:t>kijelölt gazdasági szervezet</w:t>
            </w:r>
            <w:r>
              <w:rPr>
                <w:rFonts w:ascii="Arial" w:hAnsi="Arial" w:cs="Arial"/>
                <w:sz w:val="20"/>
              </w:rPr>
              <w:t xml:space="preserve">, továbbá </w:t>
            </w:r>
            <w:r w:rsidRPr="007669E3">
              <w:rPr>
                <w:rFonts w:ascii="Arial" w:hAnsi="Arial" w:cs="Arial"/>
                <w:sz w:val="20"/>
              </w:rPr>
              <w:t>az R06, R15 MNB azonosító kódú adatszolgáltatásra ki nem jelölt azon – a 2. melléklet I. A. pontja szerinti A) Nem pénzügyi vállalatok, F) Biztosítók és nyugdíjpénztárak, K) Háztartásokat segítő nonprofit intézmények és Z) Zártkörű pénzügyi közvetítők szektorába sorolt, továbbá a G) Központi kormányzat szektorába sorolt gazdasági társaságok és nonprofit szervezetek körébe tartozó – gazdasági szervezet, amely esetében a tárgynegyedév első vagy utolsó napján az adatszolgáltatásban szereplő összes követelés vagy összes tartozás állománya eléri az 500 millió Ft-ot</w:t>
            </w:r>
          </w:p>
        </w:tc>
        <w:tc>
          <w:tcPr>
            <w:tcW w:w="1843" w:type="dxa"/>
            <w:tcBorders>
              <w:top w:val="nil"/>
              <w:left w:val="nil"/>
              <w:bottom w:val="single" w:sz="4" w:space="0" w:color="auto"/>
              <w:right w:val="single" w:sz="4" w:space="0" w:color="auto"/>
            </w:tcBorders>
            <w:vAlign w:val="center"/>
          </w:tcPr>
          <w:p w14:paraId="34B0320D"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0E"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0F" w14:textId="44DCF6EF"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10"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1A"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12" w14:textId="714319D7"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33</w:t>
            </w:r>
          </w:p>
        </w:tc>
        <w:tc>
          <w:tcPr>
            <w:tcW w:w="1276" w:type="dxa"/>
            <w:tcBorders>
              <w:top w:val="nil"/>
              <w:left w:val="single" w:sz="4" w:space="0" w:color="auto"/>
              <w:bottom w:val="single" w:sz="4" w:space="0" w:color="auto"/>
              <w:right w:val="single" w:sz="4" w:space="0" w:color="auto"/>
            </w:tcBorders>
            <w:vAlign w:val="center"/>
          </w:tcPr>
          <w:p w14:paraId="34B03213" w14:textId="77777777" w:rsidR="00E80A38" w:rsidRPr="007669E3" w:rsidRDefault="00E80A38" w:rsidP="00E80A38">
            <w:pPr>
              <w:jc w:val="center"/>
              <w:rPr>
                <w:rFonts w:ascii="Arial" w:hAnsi="Arial" w:cs="Arial"/>
                <w:sz w:val="20"/>
              </w:rPr>
            </w:pPr>
            <w:r w:rsidRPr="007669E3">
              <w:rPr>
                <w:rFonts w:ascii="Arial" w:hAnsi="Arial" w:cs="Arial"/>
                <w:sz w:val="20"/>
              </w:rPr>
              <w:t>R17</w:t>
            </w:r>
          </w:p>
        </w:tc>
        <w:tc>
          <w:tcPr>
            <w:tcW w:w="3403" w:type="dxa"/>
            <w:tcBorders>
              <w:top w:val="nil"/>
              <w:left w:val="nil"/>
              <w:bottom w:val="single" w:sz="4" w:space="0" w:color="auto"/>
              <w:right w:val="single" w:sz="4" w:space="0" w:color="auto"/>
            </w:tcBorders>
            <w:vAlign w:val="center"/>
          </w:tcPr>
          <w:p w14:paraId="34B03214" w14:textId="77777777" w:rsidR="00E80A38" w:rsidRPr="007669E3" w:rsidRDefault="00E80A38" w:rsidP="00E80A38">
            <w:pPr>
              <w:rPr>
                <w:rFonts w:ascii="Arial" w:hAnsi="Arial" w:cs="Arial"/>
                <w:sz w:val="20"/>
              </w:rPr>
            </w:pPr>
            <w:r w:rsidRPr="007669E3">
              <w:rPr>
                <w:rFonts w:ascii="Arial" w:hAnsi="Arial" w:cs="Arial"/>
                <w:sz w:val="20"/>
              </w:rPr>
              <w:t xml:space="preserve">Egyéb befektetések negyedéves adatszolgáltatása – egyéb pénzügyi közvetítők és pénzügyi kiegészítő tevékenységet végzők </w:t>
            </w:r>
          </w:p>
        </w:tc>
        <w:tc>
          <w:tcPr>
            <w:tcW w:w="3118" w:type="dxa"/>
            <w:tcBorders>
              <w:top w:val="nil"/>
              <w:left w:val="nil"/>
              <w:bottom w:val="single" w:sz="4" w:space="0" w:color="auto"/>
              <w:right w:val="single" w:sz="4" w:space="0" w:color="auto"/>
            </w:tcBorders>
            <w:vAlign w:val="center"/>
          </w:tcPr>
          <w:p w14:paraId="4DA8742F" w14:textId="7B088F79" w:rsidR="00E80A38" w:rsidRPr="007669E3" w:rsidRDefault="00E80A38" w:rsidP="00E80A38">
            <w:pPr>
              <w:rPr>
                <w:rFonts w:ascii="Arial" w:hAnsi="Arial" w:cs="Arial"/>
                <w:sz w:val="20"/>
              </w:rPr>
            </w:pPr>
            <w:r w:rsidRPr="007669E3">
              <w:rPr>
                <w:rFonts w:ascii="Arial" w:hAnsi="Arial" w:cs="Arial"/>
                <w:sz w:val="20"/>
              </w:rPr>
              <w:t>kijelölt gazdasági szervezet</w:t>
            </w:r>
            <w:r>
              <w:rPr>
                <w:rFonts w:ascii="Arial" w:hAnsi="Arial" w:cs="Arial"/>
                <w:sz w:val="20"/>
              </w:rPr>
              <w:t xml:space="preserve">, továbbá </w:t>
            </w:r>
            <w:r w:rsidRPr="007669E3">
              <w:rPr>
                <w:rFonts w:ascii="Arial" w:hAnsi="Arial" w:cs="Arial"/>
                <w:sz w:val="20"/>
              </w:rPr>
              <w:t>az R08, R17 MNB azonosító kódú adatszolgáltatásra ki nem jelölt azon – a 2. melléklet I. A. pontja szerinti D) Egyéb pénzügyi közvetítők és E) Pénzügyi kiegészítő tevékenységet végzők szektorába sorolt – gazdasági szervezet, amely esetében a tárgynegyedév első vagy utolsó napján az adatszolgáltatásban szereplő összes követelés vagy összes tartozás állománya eléri az 500 millió Ft-ot</w:t>
            </w:r>
          </w:p>
        </w:tc>
        <w:tc>
          <w:tcPr>
            <w:tcW w:w="1843" w:type="dxa"/>
            <w:tcBorders>
              <w:top w:val="nil"/>
              <w:left w:val="nil"/>
              <w:bottom w:val="single" w:sz="4" w:space="0" w:color="auto"/>
              <w:right w:val="single" w:sz="4" w:space="0" w:color="auto"/>
            </w:tcBorders>
            <w:vAlign w:val="center"/>
          </w:tcPr>
          <w:p w14:paraId="34B03216"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17"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18" w14:textId="48D6C2B4"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19"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23" w14:textId="77777777" w:rsidTr="001A4757">
        <w:trPr>
          <w:cantSplit/>
          <w:trHeight w:val="3588"/>
          <w:jc w:val="center"/>
        </w:trPr>
        <w:tc>
          <w:tcPr>
            <w:tcW w:w="704" w:type="dxa"/>
            <w:tcBorders>
              <w:top w:val="nil"/>
              <w:left w:val="single" w:sz="4" w:space="0" w:color="auto"/>
              <w:bottom w:val="single" w:sz="4" w:space="0" w:color="auto"/>
              <w:right w:val="single" w:sz="4" w:space="0" w:color="auto"/>
            </w:tcBorders>
            <w:vAlign w:val="center"/>
          </w:tcPr>
          <w:p w14:paraId="34B0321B" w14:textId="1B4A50B5"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34</w:t>
            </w:r>
          </w:p>
        </w:tc>
        <w:tc>
          <w:tcPr>
            <w:tcW w:w="1276" w:type="dxa"/>
            <w:tcBorders>
              <w:top w:val="nil"/>
              <w:left w:val="single" w:sz="4" w:space="0" w:color="auto"/>
              <w:bottom w:val="single" w:sz="4" w:space="0" w:color="auto"/>
              <w:right w:val="single" w:sz="4" w:space="0" w:color="auto"/>
            </w:tcBorders>
            <w:vAlign w:val="center"/>
          </w:tcPr>
          <w:p w14:paraId="34B0321C" w14:textId="77777777" w:rsidR="00E80A38" w:rsidRPr="007669E3" w:rsidRDefault="00E80A38" w:rsidP="00E80A38">
            <w:pPr>
              <w:jc w:val="center"/>
              <w:rPr>
                <w:rFonts w:ascii="Arial" w:hAnsi="Arial" w:cs="Arial"/>
                <w:sz w:val="20"/>
              </w:rPr>
            </w:pPr>
            <w:r w:rsidRPr="007669E3">
              <w:rPr>
                <w:rFonts w:ascii="Arial" w:hAnsi="Arial" w:cs="Arial"/>
                <w:sz w:val="20"/>
              </w:rPr>
              <w:t>R18</w:t>
            </w:r>
          </w:p>
        </w:tc>
        <w:tc>
          <w:tcPr>
            <w:tcW w:w="3403" w:type="dxa"/>
            <w:tcBorders>
              <w:top w:val="nil"/>
              <w:left w:val="nil"/>
              <w:bottom w:val="single" w:sz="4" w:space="0" w:color="auto"/>
              <w:right w:val="single" w:sz="4" w:space="0" w:color="auto"/>
            </w:tcBorders>
            <w:vAlign w:val="center"/>
          </w:tcPr>
          <w:p w14:paraId="34B0321D" w14:textId="436CA91A" w:rsidR="00E80A38" w:rsidRPr="007669E3" w:rsidRDefault="00E80A38" w:rsidP="00E80A38">
            <w:pPr>
              <w:rPr>
                <w:rFonts w:ascii="Arial" w:hAnsi="Arial" w:cs="Arial"/>
                <w:sz w:val="20"/>
              </w:rPr>
            </w:pPr>
            <w:r w:rsidRPr="007669E3">
              <w:rPr>
                <w:rFonts w:ascii="Arial" w:hAnsi="Arial" w:cs="Arial"/>
                <w:sz w:val="20"/>
              </w:rPr>
              <w:t>Viszonzatlan átutalások és eszmei, szellemi javak negyedéves adatszolgáltatása – nem pénzügyi vállalatok, biztosítók és nyugdíjpénztárak, egyéb monetáris intézmények, egyéb pénzügyi közvetítők, pénzügyi kiegészítő tevékenységet végzők, valamint zártkörű pénzügyi közvetítők</w:t>
            </w:r>
          </w:p>
        </w:tc>
        <w:tc>
          <w:tcPr>
            <w:tcW w:w="3118" w:type="dxa"/>
            <w:tcBorders>
              <w:top w:val="nil"/>
              <w:left w:val="nil"/>
              <w:bottom w:val="single" w:sz="4" w:space="0" w:color="auto"/>
              <w:right w:val="single" w:sz="4" w:space="0" w:color="auto"/>
            </w:tcBorders>
            <w:vAlign w:val="center"/>
          </w:tcPr>
          <w:p w14:paraId="34B0321E" w14:textId="5545B383" w:rsidR="00E80A38" w:rsidRPr="007669E3" w:rsidRDefault="00E80A38" w:rsidP="00E80A38">
            <w:pPr>
              <w:rPr>
                <w:rFonts w:ascii="Arial" w:hAnsi="Arial" w:cs="Arial"/>
                <w:sz w:val="20"/>
              </w:rPr>
            </w:pPr>
            <w:r w:rsidRPr="007669E3">
              <w:rPr>
                <w:rFonts w:ascii="Arial" w:hAnsi="Arial" w:cs="Arial"/>
                <w:sz w:val="20"/>
              </w:rPr>
              <w:t>az R11 MNB azonosító kódú adatszolgáltatásra ki nem jelölt azon – a 2. melléklet I. A. pontja szerinti A) Nem pénzügyi vállalatok, F) Biztosítók és nyugdíjpénztárak, C) Egyéb monetáris pénzügyi intézmények, D) Egyéb pénzügyi közvetítők, E) Pénzügyi kiegészítő tevékenységet végzők, valamint Z) Zártkörű pénzügyi közvetítők szektorába sorolt – gazdasági szervezet, amely adatszolgáltatásban szereplő tárgynegyedévi összes bevételi vagy összes kiadási forgalma eléri a 200 millió Ft-ot</w:t>
            </w:r>
          </w:p>
        </w:tc>
        <w:tc>
          <w:tcPr>
            <w:tcW w:w="1843" w:type="dxa"/>
            <w:tcBorders>
              <w:top w:val="nil"/>
              <w:left w:val="nil"/>
              <w:bottom w:val="single" w:sz="4" w:space="0" w:color="auto"/>
              <w:right w:val="single" w:sz="4" w:space="0" w:color="auto"/>
            </w:tcBorders>
            <w:vAlign w:val="center"/>
          </w:tcPr>
          <w:p w14:paraId="34B0321F"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20"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21" w14:textId="6D1CFBE7"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22"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2C" w14:textId="77777777" w:rsidTr="001A4757">
        <w:trPr>
          <w:cantSplit/>
          <w:trHeight w:val="950"/>
          <w:jc w:val="center"/>
        </w:trPr>
        <w:tc>
          <w:tcPr>
            <w:tcW w:w="704" w:type="dxa"/>
            <w:tcBorders>
              <w:top w:val="nil"/>
              <w:left w:val="single" w:sz="4" w:space="0" w:color="auto"/>
              <w:bottom w:val="single" w:sz="4" w:space="0" w:color="auto"/>
              <w:right w:val="single" w:sz="4" w:space="0" w:color="auto"/>
            </w:tcBorders>
            <w:vAlign w:val="center"/>
          </w:tcPr>
          <w:p w14:paraId="34B03224" w14:textId="0D06F60A"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35</w:t>
            </w:r>
          </w:p>
        </w:tc>
        <w:tc>
          <w:tcPr>
            <w:tcW w:w="1276" w:type="dxa"/>
            <w:tcBorders>
              <w:top w:val="nil"/>
              <w:left w:val="single" w:sz="4" w:space="0" w:color="auto"/>
              <w:bottom w:val="single" w:sz="4" w:space="0" w:color="auto"/>
              <w:right w:val="single" w:sz="4" w:space="0" w:color="auto"/>
            </w:tcBorders>
            <w:vAlign w:val="center"/>
          </w:tcPr>
          <w:p w14:paraId="34B03225" w14:textId="77777777" w:rsidR="00E80A38" w:rsidRPr="007669E3" w:rsidRDefault="00E80A38" w:rsidP="00E80A38">
            <w:pPr>
              <w:jc w:val="center"/>
              <w:rPr>
                <w:rFonts w:ascii="Arial" w:hAnsi="Arial" w:cs="Arial"/>
                <w:sz w:val="20"/>
              </w:rPr>
            </w:pPr>
            <w:r w:rsidRPr="007669E3">
              <w:rPr>
                <w:rFonts w:ascii="Arial" w:hAnsi="Arial" w:cs="Arial"/>
                <w:sz w:val="20"/>
              </w:rPr>
              <w:t>R19</w:t>
            </w:r>
          </w:p>
        </w:tc>
        <w:tc>
          <w:tcPr>
            <w:tcW w:w="3403" w:type="dxa"/>
            <w:tcBorders>
              <w:top w:val="nil"/>
              <w:left w:val="nil"/>
              <w:bottom w:val="single" w:sz="4" w:space="0" w:color="auto"/>
              <w:right w:val="single" w:sz="4" w:space="0" w:color="auto"/>
            </w:tcBorders>
            <w:vAlign w:val="center"/>
          </w:tcPr>
          <w:p w14:paraId="34B03226" w14:textId="77777777" w:rsidR="00E80A38" w:rsidRPr="007669E3" w:rsidRDefault="00E80A38" w:rsidP="00E80A38">
            <w:pPr>
              <w:rPr>
                <w:rFonts w:ascii="Arial" w:hAnsi="Arial" w:cs="Arial"/>
                <w:sz w:val="20"/>
              </w:rPr>
            </w:pPr>
            <w:r w:rsidRPr="007669E3">
              <w:rPr>
                <w:rFonts w:ascii="Arial" w:hAnsi="Arial" w:cs="Arial"/>
                <w:sz w:val="20"/>
              </w:rPr>
              <w:t xml:space="preserve">Nem pénzügyi vállalatok tájékoztató mérlegadatai </w:t>
            </w:r>
          </w:p>
        </w:tc>
        <w:tc>
          <w:tcPr>
            <w:tcW w:w="3118" w:type="dxa"/>
            <w:tcBorders>
              <w:top w:val="nil"/>
              <w:left w:val="nil"/>
              <w:bottom w:val="single" w:sz="4" w:space="0" w:color="auto"/>
              <w:right w:val="single" w:sz="4" w:space="0" w:color="auto"/>
            </w:tcBorders>
            <w:vAlign w:val="center"/>
          </w:tcPr>
          <w:p w14:paraId="34B03227" w14:textId="77777777" w:rsidR="00E80A38" w:rsidRPr="007669E3" w:rsidRDefault="00E80A38" w:rsidP="00E80A38">
            <w:pPr>
              <w:autoSpaceDE w:val="0"/>
              <w:autoSpaceDN w:val="0"/>
              <w:adjustRightInd w:val="0"/>
              <w:rPr>
                <w:rFonts w:ascii="Arial" w:hAnsi="Arial" w:cs="Arial"/>
                <w:sz w:val="20"/>
              </w:rPr>
            </w:pPr>
            <w:r w:rsidRPr="007669E3">
              <w:rPr>
                <w:rFonts w:ascii="Arial" w:hAnsi="Arial" w:cs="Arial"/>
                <w:sz w:val="20"/>
              </w:rPr>
              <w:t>kijelölt – a 2. melléklet I. A. pontja szerinti A) Nem pénzügyi vállalatok szektorába sorolt – gazdasági szervezet</w:t>
            </w:r>
          </w:p>
        </w:tc>
        <w:tc>
          <w:tcPr>
            <w:tcW w:w="1843" w:type="dxa"/>
            <w:tcBorders>
              <w:top w:val="nil"/>
              <w:left w:val="nil"/>
              <w:bottom w:val="single" w:sz="4" w:space="0" w:color="auto"/>
              <w:right w:val="single" w:sz="4" w:space="0" w:color="auto"/>
            </w:tcBorders>
            <w:vAlign w:val="center"/>
          </w:tcPr>
          <w:p w14:paraId="34B03228"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2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2A" w14:textId="0D92065D"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2B"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30. nap</w:t>
            </w:r>
          </w:p>
        </w:tc>
      </w:tr>
      <w:tr w:rsidR="00E80A38" w:rsidRPr="007669E3" w14:paraId="34B03235" w14:textId="77777777" w:rsidTr="001A4757">
        <w:trPr>
          <w:cantSplit/>
          <w:trHeight w:val="1973"/>
          <w:jc w:val="center"/>
        </w:trPr>
        <w:tc>
          <w:tcPr>
            <w:tcW w:w="704" w:type="dxa"/>
            <w:tcBorders>
              <w:top w:val="nil"/>
              <w:left w:val="single" w:sz="4" w:space="0" w:color="auto"/>
              <w:bottom w:val="single" w:sz="4" w:space="0" w:color="auto"/>
              <w:right w:val="single" w:sz="4" w:space="0" w:color="auto"/>
            </w:tcBorders>
            <w:vAlign w:val="center"/>
          </w:tcPr>
          <w:p w14:paraId="34B0322D" w14:textId="5F199FA5"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36</w:t>
            </w:r>
          </w:p>
        </w:tc>
        <w:tc>
          <w:tcPr>
            <w:tcW w:w="1276" w:type="dxa"/>
            <w:tcBorders>
              <w:top w:val="nil"/>
              <w:left w:val="single" w:sz="4" w:space="0" w:color="auto"/>
              <w:bottom w:val="single" w:sz="4" w:space="0" w:color="auto"/>
              <w:right w:val="single" w:sz="4" w:space="0" w:color="auto"/>
            </w:tcBorders>
            <w:vAlign w:val="center"/>
          </w:tcPr>
          <w:p w14:paraId="34B0322E" w14:textId="77777777" w:rsidR="00E80A38" w:rsidRPr="007669E3" w:rsidRDefault="00E80A38" w:rsidP="00E80A38">
            <w:pPr>
              <w:jc w:val="center"/>
              <w:rPr>
                <w:rFonts w:ascii="Arial" w:hAnsi="Arial" w:cs="Arial"/>
                <w:sz w:val="20"/>
              </w:rPr>
            </w:pPr>
            <w:r w:rsidRPr="007669E3">
              <w:rPr>
                <w:rFonts w:ascii="Arial" w:hAnsi="Arial" w:cs="Arial"/>
                <w:sz w:val="20"/>
              </w:rPr>
              <w:t>R20</w:t>
            </w:r>
          </w:p>
        </w:tc>
        <w:tc>
          <w:tcPr>
            <w:tcW w:w="3403" w:type="dxa"/>
            <w:tcBorders>
              <w:top w:val="nil"/>
              <w:left w:val="nil"/>
              <w:bottom w:val="single" w:sz="4" w:space="0" w:color="auto"/>
              <w:right w:val="single" w:sz="4" w:space="0" w:color="auto"/>
            </w:tcBorders>
            <w:vAlign w:val="center"/>
          </w:tcPr>
          <w:p w14:paraId="34B0322F" w14:textId="14F1A99F" w:rsidR="00E80A38" w:rsidRPr="007669E3" w:rsidRDefault="00E80A38" w:rsidP="00E80A38">
            <w:pPr>
              <w:rPr>
                <w:rFonts w:ascii="Arial" w:hAnsi="Arial" w:cs="Arial"/>
                <w:sz w:val="20"/>
              </w:rPr>
            </w:pPr>
            <w:r w:rsidRPr="007669E3">
              <w:rPr>
                <w:rFonts w:ascii="Arial" w:hAnsi="Arial" w:cs="Arial"/>
                <w:sz w:val="20"/>
              </w:rPr>
              <w:t>Éven túli lejáratú tartozások esedékességi bontása – nem pénzügyi vállalatok, biztosítók és nyugdíjpénztárak, háztartásokat segítő nonprofit intézmények, egyéb pénzügyi közvetítők, pénzügyi kiegészítő tevékenységet végzők,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
          <w:p w14:paraId="34B03230" w14:textId="77777777" w:rsidR="00E80A38" w:rsidRPr="007669E3" w:rsidRDefault="00E80A38" w:rsidP="00E80A38">
            <w:pPr>
              <w:rPr>
                <w:rFonts w:ascii="Arial" w:hAnsi="Arial" w:cs="Arial"/>
                <w:sz w:val="20"/>
              </w:rPr>
            </w:pPr>
            <w:r w:rsidRPr="007669E3">
              <w:rPr>
                <w:rFonts w:ascii="Arial" w:hAnsi="Arial" w:cs="Arial"/>
                <w:sz w:val="20"/>
              </w:rPr>
              <w:t>az R06, R08, R15 vagy R17 MNB azonosító kódú adatszolgáltatás teljesítésére kötelezett, éven túli lejáratú tartozással rendelkező gazdasági szervezet</w:t>
            </w:r>
          </w:p>
        </w:tc>
        <w:tc>
          <w:tcPr>
            <w:tcW w:w="1843" w:type="dxa"/>
            <w:tcBorders>
              <w:top w:val="nil"/>
              <w:left w:val="nil"/>
              <w:bottom w:val="single" w:sz="4" w:space="0" w:color="auto"/>
              <w:right w:val="single" w:sz="4" w:space="0" w:color="auto"/>
            </w:tcBorders>
            <w:vAlign w:val="center"/>
          </w:tcPr>
          <w:p w14:paraId="34B03231"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32"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33" w14:textId="3A128B9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34"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3E" w14:textId="77777777" w:rsidTr="001A4757">
        <w:trPr>
          <w:cantSplit/>
          <w:trHeight w:val="981"/>
          <w:jc w:val="center"/>
        </w:trPr>
        <w:tc>
          <w:tcPr>
            <w:tcW w:w="704" w:type="dxa"/>
            <w:tcBorders>
              <w:top w:val="nil"/>
              <w:left w:val="single" w:sz="4" w:space="0" w:color="auto"/>
              <w:bottom w:val="single" w:sz="4" w:space="0" w:color="auto"/>
              <w:right w:val="single" w:sz="4" w:space="0" w:color="auto"/>
            </w:tcBorders>
            <w:vAlign w:val="center"/>
          </w:tcPr>
          <w:p w14:paraId="34B03236" w14:textId="750E57C0"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37</w:t>
            </w:r>
          </w:p>
        </w:tc>
        <w:tc>
          <w:tcPr>
            <w:tcW w:w="1276" w:type="dxa"/>
            <w:tcBorders>
              <w:top w:val="nil"/>
              <w:left w:val="single" w:sz="4" w:space="0" w:color="auto"/>
              <w:bottom w:val="single" w:sz="4" w:space="0" w:color="auto"/>
              <w:right w:val="single" w:sz="4" w:space="0" w:color="auto"/>
            </w:tcBorders>
            <w:vAlign w:val="center"/>
          </w:tcPr>
          <w:p w14:paraId="34B03237" w14:textId="77777777" w:rsidR="00E80A38" w:rsidRPr="007669E3" w:rsidRDefault="00E80A38" w:rsidP="00E80A38">
            <w:pPr>
              <w:jc w:val="center"/>
              <w:rPr>
                <w:rFonts w:ascii="Arial" w:hAnsi="Arial" w:cs="Arial"/>
                <w:sz w:val="20"/>
              </w:rPr>
            </w:pPr>
            <w:r w:rsidRPr="007669E3">
              <w:rPr>
                <w:rFonts w:ascii="Arial" w:hAnsi="Arial" w:cs="Arial"/>
                <w:sz w:val="20"/>
              </w:rPr>
              <w:t>R21</w:t>
            </w:r>
          </w:p>
        </w:tc>
        <w:tc>
          <w:tcPr>
            <w:tcW w:w="3403" w:type="dxa"/>
            <w:tcBorders>
              <w:top w:val="nil"/>
              <w:left w:val="nil"/>
              <w:bottom w:val="single" w:sz="4" w:space="0" w:color="auto"/>
              <w:right w:val="single" w:sz="4" w:space="0" w:color="auto"/>
            </w:tcBorders>
            <w:vAlign w:val="center"/>
          </w:tcPr>
          <w:p w14:paraId="34B03238" w14:textId="77777777" w:rsidR="00E80A38" w:rsidRPr="007669E3" w:rsidRDefault="00E80A38" w:rsidP="00E80A38">
            <w:pPr>
              <w:rPr>
                <w:rFonts w:ascii="Arial" w:hAnsi="Arial" w:cs="Arial"/>
                <w:sz w:val="20"/>
              </w:rPr>
            </w:pPr>
            <w:r w:rsidRPr="007669E3">
              <w:rPr>
                <w:rFonts w:ascii="Arial" w:hAnsi="Arial" w:cs="Arial"/>
                <w:sz w:val="20"/>
              </w:rPr>
              <w:t xml:space="preserve">Éven túli lejáratú követelések és tartozások esedékességi bontása – egyéb monetáris intézmények </w:t>
            </w:r>
          </w:p>
        </w:tc>
        <w:tc>
          <w:tcPr>
            <w:tcW w:w="3118" w:type="dxa"/>
            <w:tcBorders>
              <w:top w:val="nil"/>
              <w:left w:val="nil"/>
              <w:bottom w:val="single" w:sz="4" w:space="0" w:color="auto"/>
              <w:right w:val="single" w:sz="4" w:space="0" w:color="auto"/>
            </w:tcBorders>
            <w:vAlign w:val="center"/>
          </w:tcPr>
          <w:p w14:paraId="34B03239" w14:textId="77777777" w:rsidR="00E80A38" w:rsidRPr="007669E3" w:rsidRDefault="00E80A38" w:rsidP="00E80A38">
            <w:pPr>
              <w:rPr>
                <w:rFonts w:ascii="Arial" w:hAnsi="Arial" w:cs="Arial"/>
                <w:sz w:val="20"/>
              </w:rPr>
            </w:pPr>
            <w:r w:rsidRPr="007669E3">
              <w:rPr>
                <w:rFonts w:ascii="Arial" w:hAnsi="Arial" w:cs="Arial"/>
                <w:sz w:val="20"/>
              </w:rPr>
              <w:t>éven túli lejáratú követeléssel vagy tartozással rendelkező hitelintézet, az ezen típusú EGT-fióktelep</w:t>
            </w:r>
          </w:p>
        </w:tc>
        <w:tc>
          <w:tcPr>
            <w:tcW w:w="1843" w:type="dxa"/>
            <w:tcBorders>
              <w:top w:val="nil"/>
              <w:left w:val="nil"/>
              <w:bottom w:val="single" w:sz="4" w:space="0" w:color="auto"/>
              <w:right w:val="single" w:sz="4" w:space="0" w:color="auto"/>
            </w:tcBorders>
            <w:vAlign w:val="center"/>
          </w:tcPr>
          <w:p w14:paraId="34B0323A"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23B"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3C" w14:textId="416BE91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3D"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11. munkanap</w:t>
            </w:r>
          </w:p>
        </w:tc>
      </w:tr>
      <w:tr w:rsidR="00E80A38" w:rsidRPr="007669E3" w14:paraId="34B03247" w14:textId="77777777" w:rsidTr="001A4757">
        <w:trPr>
          <w:cantSplit/>
          <w:trHeight w:val="1122"/>
          <w:jc w:val="center"/>
        </w:trPr>
        <w:tc>
          <w:tcPr>
            <w:tcW w:w="704" w:type="dxa"/>
            <w:tcBorders>
              <w:top w:val="nil"/>
              <w:left w:val="single" w:sz="4" w:space="0" w:color="auto"/>
              <w:bottom w:val="single" w:sz="4" w:space="0" w:color="auto"/>
              <w:right w:val="single" w:sz="4" w:space="0" w:color="auto"/>
            </w:tcBorders>
            <w:vAlign w:val="center"/>
          </w:tcPr>
          <w:p w14:paraId="34B0323F" w14:textId="59084C2D" w:rsidR="00E80A38" w:rsidRPr="007669E3" w:rsidRDefault="00E80A38" w:rsidP="00E80A38">
            <w:pPr>
              <w:jc w:val="center"/>
              <w:rPr>
                <w:rFonts w:ascii="Arial" w:hAnsi="Arial" w:cs="Arial"/>
                <w:sz w:val="20"/>
              </w:rPr>
            </w:pPr>
            <w:r w:rsidRPr="007669E3">
              <w:rPr>
                <w:rFonts w:ascii="Arial" w:hAnsi="Arial" w:cs="Arial"/>
                <w:sz w:val="20"/>
              </w:rPr>
              <w:lastRenderedPageBreak/>
              <w:t>13</w:t>
            </w:r>
            <w:r>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3240" w14:textId="77777777" w:rsidR="00E80A38" w:rsidRPr="007669E3" w:rsidRDefault="00E80A38" w:rsidP="00E80A38">
            <w:pPr>
              <w:jc w:val="center"/>
              <w:rPr>
                <w:rFonts w:ascii="Arial" w:hAnsi="Arial" w:cs="Arial"/>
                <w:sz w:val="20"/>
              </w:rPr>
            </w:pPr>
            <w:r w:rsidRPr="007669E3">
              <w:rPr>
                <w:rFonts w:ascii="Arial" w:hAnsi="Arial" w:cs="Arial"/>
                <w:sz w:val="20"/>
              </w:rPr>
              <w:t>R22</w:t>
            </w:r>
          </w:p>
        </w:tc>
        <w:tc>
          <w:tcPr>
            <w:tcW w:w="3403" w:type="dxa"/>
            <w:tcBorders>
              <w:top w:val="nil"/>
              <w:left w:val="nil"/>
              <w:bottom w:val="single" w:sz="4" w:space="0" w:color="auto"/>
              <w:right w:val="single" w:sz="4" w:space="0" w:color="auto"/>
            </w:tcBorders>
            <w:vAlign w:val="center"/>
          </w:tcPr>
          <w:p w14:paraId="34B03241" w14:textId="722ABDFE" w:rsidR="00E80A38" w:rsidRPr="007669E3" w:rsidRDefault="00E80A38" w:rsidP="00E80A38">
            <w:pPr>
              <w:rPr>
                <w:rFonts w:ascii="Arial" w:hAnsi="Arial" w:cs="Arial"/>
                <w:sz w:val="20"/>
              </w:rPr>
            </w:pPr>
            <w:r w:rsidRPr="007669E3">
              <w:rPr>
                <w:rFonts w:ascii="Arial" w:hAnsi="Arial" w:cs="Arial"/>
                <w:sz w:val="20"/>
              </w:rPr>
              <w:t xml:space="preserve">Éven túli lejáratú tartozások esedékességi bontása – a központi kormányzatba sorolt gazdasági társaságok és nonprofit szervezetek kivételével a központi kormányzat, helyi önkormányzatok és társadalombiztosítási alapok </w:t>
            </w:r>
          </w:p>
        </w:tc>
        <w:tc>
          <w:tcPr>
            <w:tcW w:w="3118" w:type="dxa"/>
            <w:tcBorders>
              <w:top w:val="nil"/>
              <w:left w:val="nil"/>
              <w:bottom w:val="single" w:sz="4" w:space="0" w:color="auto"/>
              <w:right w:val="single" w:sz="4" w:space="0" w:color="auto"/>
            </w:tcBorders>
            <w:vAlign w:val="center"/>
          </w:tcPr>
          <w:p w14:paraId="34B03242" w14:textId="77777777" w:rsidR="00E80A38" w:rsidRPr="007669E3" w:rsidRDefault="00E80A38" w:rsidP="00E80A38">
            <w:pPr>
              <w:rPr>
                <w:rFonts w:ascii="Arial" w:hAnsi="Arial" w:cs="Arial"/>
                <w:sz w:val="20"/>
              </w:rPr>
            </w:pPr>
            <w:r w:rsidRPr="007669E3">
              <w:rPr>
                <w:rFonts w:ascii="Arial" w:hAnsi="Arial" w:cs="Arial"/>
                <w:sz w:val="20"/>
              </w:rPr>
              <w:t>az R09 MNB azonosító kódú adatszolgáltatás teljesítésére kijelölt, éven túli lejáratú tartozással rendelkező gazdasági szervezet</w:t>
            </w:r>
          </w:p>
        </w:tc>
        <w:tc>
          <w:tcPr>
            <w:tcW w:w="1843" w:type="dxa"/>
            <w:tcBorders>
              <w:top w:val="nil"/>
              <w:left w:val="nil"/>
              <w:bottom w:val="single" w:sz="4" w:space="0" w:color="auto"/>
              <w:right w:val="single" w:sz="4" w:space="0" w:color="auto"/>
            </w:tcBorders>
            <w:vAlign w:val="center"/>
          </w:tcPr>
          <w:p w14:paraId="34B03243"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44"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45" w14:textId="6C7E7D17"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46"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50" w14:textId="77777777" w:rsidTr="001A4757">
        <w:trPr>
          <w:cantSplit/>
          <w:trHeight w:val="2583"/>
          <w:jc w:val="center"/>
        </w:trPr>
        <w:tc>
          <w:tcPr>
            <w:tcW w:w="704" w:type="dxa"/>
            <w:tcBorders>
              <w:top w:val="nil"/>
              <w:left w:val="single" w:sz="4" w:space="0" w:color="auto"/>
              <w:bottom w:val="single" w:sz="4" w:space="0" w:color="auto"/>
              <w:right w:val="single" w:sz="4" w:space="0" w:color="auto"/>
            </w:tcBorders>
            <w:vAlign w:val="center"/>
          </w:tcPr>
          <w:p w14:paraId="34B03248" w14:textId="2E5F33D0" w:rsidR="00E80A38" w:rsidRPr="007669E3" w:rsidRDefault="00E80A38" w:rsidP="00E80A38">
            <w:pPr>
              <w:jc w:val="center"/>
              <w:rPr>
                <w:rFonts w:ascii="Arial" w:hAnsi="Arial" w:cs="Arial"/>
                <w:sz w:val="20"/>
              </w:rPr>
            </w:pPr>
            <w:r w:rsidRPr="007669E3">
              <w:rPr>
                <w:rFonts w:ascii="Arial" w:hAnsi="Arial" w:cs="Arial"/>
                <w:sz w:val="20"/>
              </w:rPr>
              <w:t>13</w:t>
            </w:r>
            <w:r>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3249" w14:textId="77777777" w:rsidR="00E80A38" w:rsidRPr="007669E3" w:rsidRDefault="00E80A38" w:rsidP="00E80A38">
            <w:pPr>
              <w:jc w:val="center"/>
              <w:rPr>
                <w:rFonts w:ascii="Arial" w:hAnsi="Arial" w:cs="Arial"/>
                <w:sz w:val="20"/>
              </w:rPr>
            </w:pPr>
            <w:r w:rsidRPr="007669E3">
              <w:rPr>
                <w:rFonts w:ascii="Arial" w:hAnsi="Arial" w:cs="Arial"/>
                <w:sz w:val="20"/>
              </w:rPr>
              <w:t>R24</w:t>
            </w:r>
          </w:p>
        </w:tc>
        <w:tc>
          <w:tcPr>
            <w:tcW w:w="3403" w:type="dxa"/>
            <w:tcBorders>
              <w:top w:val="nil"/>
              <w:left w:val="nil"/>
              <w:bottom w:val="single" w:sz="4" w:space="0" w:color="auto"/>
              <w:right w:val="single" w:sz="4" w:space="0" w:color="auto"/>
            </w:tcBorders>
            <w:vAlign w:val="center"/>
          </w:tcPr>
          <w:p w14:paraId="34B0324A" w14:textId="77777777" w:rsidR="00E80A38" w:rsidRPr="007669E3" w:rsidRDefault="00E80A38" w:rsidP="00E80A38">
            <w:pPr>
              <w:rPr>
                <w:rFonts w:ascii="Arial" w:hAnsi="Arial" w:cs="Arial"/>
                <w:sz w:val="20"/>
              </w:rPr>
            </w:pPr>
            <w:r w:rsidRPr="007669E3">
              <w:rPr>
                <w:rFonts w:ascii="Arial" w:hAnsi="Arial" w:cs="Arial"/>
                <w:sz w:val="20"/>
              </w:rPr>
              <w:t>Az állam és a többségi állami tulajdonban lévő gazdálkodó szervezetek, valamint a nem többségi állami tulajdonban lévő, de állam által garantált, éven túli külföldi adóssággal rendelkező gazdálkodó szervezetek külfölddel szemben keletkezett éven túli adóssága egyes adatainak negyedéves adatszolgáltatása</w:t>
            </w:r>
          </w:p>
        </w:tc>
        <w:tc>
          <w:tcPr>
            <w:tcW w:w="3118" w:type="dxa"/>
            <w:tcBorders>
              <w:top w:val="nil"/>
              <w:left w:val="nil"/>
              <w:bottom w:val="single" w:sz="4" w:space="0" w:color="auto"/>
              <w:right w:val="single" w:sz="4" w:space="0" w:color="auto"/>
            </w:tcBorders>
            <w:vAlign w:val="center"/>
          </w:tcPr>
          <w:p w14:paraId="34B0324B" w14:textId="77777777" w:rsidR="00E80A38" w:rsidRPr="007669E3" w:rsidRDefault="00E80A38" w:rsidP="00E80A38">
            <w:pPr>
              <w:rPr>
                <w:rFonts w:ascii="Arial" w:hAnsi="Arial" w:cs="Arial"/>
                <w:sz w:val="20"/>
              </w:rPr>
            </w:pPr>
            <w:r w:rsidRPr="007669E3">
              <w:rPr>
                <w:rFonts w:ascii="Arial" w:hAnsi="Arial" w:cs="Arial"/>
                <w:sz w:val="20"/>
              </w:rPr>
              <w:t>éven túli külföldi adóssággal rendelkező költségvetési szerv és többségi állami tulajdonban lévő gazdálkodó szervezet, valamint nem többségi állami tulajdonban lévő, de állam által garantált, éven túli külföldi adóssággal rendelkező gazdálkodó szervezet</w:t>
            </w:r>
          </w:p>
        </w:tc>
        <w:tc>
          <w:tcPr>
            <w:tcW w:w="1843" w:type="dxa"/>
            <w:tcBorders>
              <w:top w:val="nil"/>
              <w:left w:val="nil"/>
              <w:bottom w:val="single" w:sz="4" w:space="0" w:color="auto"/>
              <w:right w:val="single" w:sz="4" w:space="0" w:color="auto"/>
            </w:tcBorders>
            <w:vAlign w:val="center"/>
          </w:tcPr>
          <w:p w14:paraId="34B0324C"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4D"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4E" w14:textId="117A736A"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4F"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74"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6C" w14:textId="186DD375"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40</w:t>
            </w:r>
          </w:p>
        </w:tc>
        <w:tc>
          <w:tcPr>
            <w:tcW w:w="1276" w:type="dxa"/>
            <w:tcBorders>
              <w:top w:val="nil"/>
              <w:left w:val="single" w:sz="4" w:space="0" w:color="auto"/>
              <w:bottom w:val="single" w:sz="4" w:space="0" w:color="auto"/>
              <w:right w:val="single" w:sz="4" w:space="0" w:color="auto"/>
            </w:tcBorders>
            <w:vAlign w:val="center"/>
          </w:tcPr>
          <w:p w14:paraId="34B0326D" w14:textId="77777777" w:rsidR="00E80A38" w:rsidRPr="007669E3" w:rsidRDefault="00E80A38" w:rsidP="00E80A38">
            <w:pPr>
              <w:jc w:val="center"/>
              <w:rPr>
                <w:rFonts w:ascii="Arial" w:hAnsi="Arial" w:cs="Arial"/>
                <w:sz w:val="20"/>
              </w:rPr>
            </w:pPr>
            <w:r w:rsidRPr="007669E3">
              <w:rPr>
                <w:rFonts w:ascii="Arial" w:hAnsi="Arial" w:cs="Arial"/>
                <w:sz w:val="20"/>
              </w:rPr>
              <w:t>R28</w:t>
            </w:r>
          </w:p>
        </w:tc>
        <w:tc>
          <w:tcPr>
            <w:tcW w:w="3403" w:type="dxa"/>
            <w:tcBorders>
              <w:top w:val="nil"/>
              <w:left w:val="nil"/>
              <w:bottom w:val="single" w:sz="4" w:space="0" w:color="auto"/>
              <w:right w:val="single" w:sz="4" w:space="0" w:color="auto"/>
            </w:tcBorders>
            <w:vAlign w:val="center"/>
          </w:tcPr>
          <w:p w14:paraId="34B0326E" w14:textId="77777777" w:rsidR="00E80A38" w:rsidRPr="007669E3" w:rsidRDefault="00E80A38" w:rsidP="00E80A38">
            <w:pPr>
              <w:rPr>
                <w:rFonts w:ascii="Arial" w:hAnsi="Arial" w:cs="Arial"/>
                <w:sz w:val="20"/>
              </w:rPr>
            </w:pPr>
            <w:r w:rsidRPr="007669E3">
              <w:rPr>
                <w:rFonts w:ascii="Arial" w:hAnsi="Arial" w:cs="Arial"/>
                <w:sz w:val="20"/>
              </w:rPr>
              <w:t>Az állam és a többségi állami tulajdonban lévő gazdálkodó szervezetek, valamint a nem többségi állami tulajdonban lévő, de állam által garantált, éven túli külföldi adóssággal rendelkező gazdálkodó szervezetek külfölddel szemben keletkezett éven túli adóssága egyes adatainak éves adatszolgáltatása</w:t>
            </w:r>
          </w:p>
        </w:tc>
        <w:tc>
          <w:tcPr>
            <w:tcW w:w="3118" w:type="dxa"/>
            <w:tcBorders>
              <w:top w:val="nil"/>
              <w:left w:val="nil"/>
              <w:bottom w:val="single" w:sz="4" w:space="0" w:color="auto"/>
              <w:right w:val="single" w:sz="4" w:space="0" w:color="auto"/>
            </w:tcBorders>
            <w:vAlign w:val="center"/>
          </w:tcPr>
          <w:p w14:paraId="34B0326F" w14:textId="77777777" w:rsidR="00E80A38" w:rsidRPr="007669E3" w:rsidRDefault="00E80A38" w:rsidP="00E80A38">
            <w:pPr>
              <w:rPr>
                <w:rFonts w:ascii="Arial" w:hAnsi="Arial" w:cs="Arial"/>
                <w:sz w:val="20"/>
              </w:rPr>
            </w:pPr>
            <w:r w:rsidRPr="007669E3">
              <w:rPr>
                <w:rFonts w:ascii="Arial" w:hAnsi="Arial" w:cs="Arial"/>
                <w:sz w:val="20"/>
              </w:rPr>
              <w:t>éven túli külföldi adóssággal rendelkező költségvetési szerv és többségi állami tulajdonban lévő gazdálkodó szervezet, valamint nem többségi állami tulajdonban lévő, de állam által garantált, éven túli külföldi adóssággal rendelkező gazdálkodó szervezet</w:t>
            </w:r>
          </w:p>
        </w:tc>
        <w:tc>
          <w:tcPr>
            <w:tcW w:w="1843" w:type="dxa"/>
            <w:tcBorders>
              <w:top w:val="nil"/>
              <w:left w:val="nil"/>
              <w:bottom w:val="single" w:sz="4" w:space="0" w:color="auto"/>
              <w:right w:val="single" w:sz="4" w:space="0" w:color="auto"/>
            </w:tcBorders>
            <w:vAlign w:val="center"/>
          </w:tcPr>
          <w:p w14:paraId="34B03270"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271"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72" w14:textId="005EDD61"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73"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32. munkanap</w:t>
            </w:r>
          </w:p>
        </w:tc>
      </w:tr>
      <w:tr w:rsidR="00E80A38" w:rsidRPr="007669E3" w14:paraId="34B0327D"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75" w14:textId="4855EC58"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41</w:t>
            </w:r>
          </w:p>
        </w:tc>
        <w:tc>
          <w:tcPr>
            <w:tcW w:w="1276" w:type="dxa"/>
            <w:tcBorders>
              <w:top w:val="nil"/>
              <w:left w:val="single" w:sz="4" w:space="0" w:color="auto"/>
              <w:bottom w:val="single" w:sz="4" w:space="0" w:color="auto"/>
              <w:right w:val="single" w:sz="4" w:space="0" w:color="auto"/>
            </w:tcBorders>
            <w:vAlign w:val="center"/>
          </w:tcPr>
          <w:p w14:paraId="34B03276" w14:textId="77777777" w:rsidR="00E80A38" w:rsidRPr="007669E3" w:rsidRDefault="00E80A38" w:rsidP="00E80A38">
            <w:pPr>
              <w:jc w:val="center"/>
              <w:rPr>
                <w:rFonts w:ascii="Arial" w:hAnsi="Arial" w:cs="Arial"/>
                <w:sz w:val="20"/>
              </w:rPr>
            </w:pPr>
            <w:r w:rsidRPr="007669E3">
              <w:rPr>
                <w:rFonts w:ascii="Arial" w:hAnsi="Arial" w:cs="Arial"/>
                <w:sz w:val="20"/>
              </w:rPr>
              <w:t>R29</w:t>
            </w:r>
          </w:p>
        </w:tc>
        <w:tc>
          <w:tcPr>
            <w:tcW w:w="3403" w:type="dxa"/>
            <w:tcBorders>
              <w:top w:val="nil"/>
              <w:left w:val="nil"/>
              <w:bottom w:val="single" w:sz="4" w:space="0" w:color="auto"/>
              <w:right w:val="single" w:sz="4" w:space="0" w:color="auto"/>
            </w:tcBorders>
            <w:vAlign w:val="center"/>
          </w:tcPr>
          <w:p w14:paraId="34B03277" w14:textId="77777777" w:rsidR="00E80A38" w:rsidRPr="007669E3" w:rsidRDefault="00E80A38" w:rsidP="00E80A38">
            <w:pPr>
              <w:rPr>
                <w:rFonts w:ascii="Arial" w:hAnsi="Arial" w:cs="Arial"/>
                <w:sz w:val="20"/>
              </w:rPr>
            </w:pPr>
            <w:r w:rsidRPr="007669E3">
              <w:rPr>
                <w:rFonts w:ascii="Arial" w:hAnsi="Arial" w:cs="Arial"/>
                <w:sz w:val="20"/>
              </w:rPr>
              <w:t>Tőkebefektetések éves adatszolgáltatása</w:t>
            </w:r>
          </w:p>
        </w:tc>
        <w:tc>
          <w:tcPr>
            <w:tcW w:w="3118" w:type="dxa"/>
            <w:tcBorders>
              <w:top w:val="nil"/>
              <w:left w:val="nil"/>
              <w:bottom w:val="single" w:sz="4" w:space="0" w:color="auto"/>
              <w:right w:val="single" w:sz="4" w:space="0" w:color="auto"/>
            </w:tcBorders>
            <w:vAlign w:val="center"/>
          </w:tcPr>
          <w:p w14:paraId="34B03278" w14:textId="32D44D37" w:rsidR="00E80A38" w:rsidRPr="007669E3" w:rsidRDefault="00E80A38" w:rsidP="00E80A38">
            <w:pPr>
              <w:rPr>
                <w:rFonts w:ascii="Arial" w:hAnsi="Arial" w:cs="Arial"/>
                <w:sz w:val="20"/>
              </w:rPr>
            </w:pPr>
            <w:r w:rsidRPr="007669E3">
              <w:rPr>
                <w:rFonts w:ascii="Arial" w:hAnsi="Arial" w:cs="Arial"/>
                <w:sz w:val="20"/>
              </w:rPr>
              <w:t>azon gazdasági szervezet, amely</w:t>
            </w:r>
            <w:r w:rsidRPr="007669E3">
              <w:rPr>
                <w:rFonts w:ascii="Arial" w:hAnsi="Arial" w:cs="Arial"/>
                <w:sz w:val="20"/>
              </w:rPr>
              <w:br/>
              <w:t>- vállalatcsoportba tartozó külföldi befektetővel/befektetőkkel rendelkezik, és a külföldi befektető(k)re jutó összes (magyar számviteli szabályok szerinti)</w:t>
            </w:r>
            <w:r w:rsidRPr="007669E3">
              <w:rPr>
                <w:rFonts w:ascii="Arial" w:hAnsi="Arial" w:cs="Arial"/>
                <w:sz w:val="14"/>
                <w:szCs w:val="14"/>
              </w:rPr>
              <w:t xml:space="preserve"> </w:t>
            </w:r>
            <w:r w:rsidRPr="007669E3">
              <w:rPr>
                <w:rFonts w:ascii="Arial" w:hAnsi="Arial" w:cs="Arial"/>
                <w:sz w:val="20"/>
              </w:rPr>
              <w:t xml:space="preserve">saját tőke összege a tárgyév vagy a tárgyévet megelőző év mérlegforduló-napján eléri a 800 millió forintot, vagy kisebb, mint mínusz 800 millió forint, vagy </w:t>
            </w:r>
            <w:r w:rsidRPr="007669E3">
              <w:rPr>
                <w:rFonts w:ascii="Arial" w:hAnsi="Arial" w:cs="Arial"/>
                <w:sz w:val="20"/>
              </w:rPr>
              <w:br/>
              <w:t>a vállalatcsoportba tartozó egy vagy több külföldi vállalkozás jegyzett tőkéjében szavazati joggal vagy külföldi fiókteleppel rendelkezik, és ezen részesedések együttes értéke vagy a külföldi fióktelepnek átadott vagyon értéke a tárgyév vagy a tárgyévet megelőző év mérlegforduló-napján eléri a 10 millió forintot</w:t>
            </w:r>
          </w:p>
        </w:tc>
        <w:tc>
          <w:tcPr>
            <w:tcW w:w="1843" w:type="dxa"/>
            <w:tcBorders>
              <w:top w:val="nil"/>
              <w:left w:val="nil"/>
              <w:bottom w:val="single" w:sz="4" w:space="0" w:color="auto"/>
              <w:right w:val="single" w:sz="4" w:space="0" w:color="auto"/>
            </w:tcBorders>
            <w:vAlign w:val="center"/>
          </w:tcPr>
          <w:p w14:paraId="34B03279"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27A"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7B" w14:textId="41F2C474"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7C"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június 30.</w:t>
            </w:r>
          </w:p>
        </w:tc>
      </w:tr>
      <w:tr w:rsidR="00E80A38" w:rsidRPr="007669E3" w14:paraId="34B03286" w14:textId="77777777" w:rsidTr="001A4757">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34B0327E" w14:textId="2243874A"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42</w:t>
            </w:r>
          </w:p>
        </w:tc>
        <w:tc>
          <w:tcPr>
            <w:tcW w:w="1276" w:type="dxa"/>
            <w:tcBorders>
              <w:top w:val="nil"/>
              <w:left w:val="single" w:sz="4" w:space="0" w:color="auto"/>
              <w:bottom w:val="single" w:sz="4" w:space="0" w:color="auto"/>
              <w:right w:val="single" w:sz="4" w:space="0" w:color="auto"/>
            </w:tcBorders>
            <w:vAlign w:val="center"/>
          </w:tcPr>
          <w:p w14:paraId="34B0327F" w14:textId="77777777" w:rsidR="00E80A38" w:rsidRPr="007669E3" w:rsidRDefault="00E80A38" w:rsidP="00E80A38">
            <w:pPr>
              <w:jc w:val="center"/>
              <w:rPr>
                <w:rFonts w:ascii="Arial" w:hAnsi="Arial" w:cs="Arial"/>
                <w:sz w:val="20"/>
              </w:rPr>
            </w:pPr>
            <w:r w:rsidRPr="007669E3">
              <w:rPr>
                <w:rFonts w:ascii="Arial" w:hAnsi="Arial" w:cs="Arial"/>
                <w:sz w:val="20"/>
              </w:rPr>
              <w:t>R38</w:t>
            </w:r>
          </w:p>
        </w:tc>
        <w:tc>
          <w:tcPr>
            <w:tcW w:w="3403" w:type="dxa"/>
            <w:tcBorders>
              <w:top w:val="nil"/>
              <w:left w:val="nil"/>
              <w:bottom w:val="single" w:sz="4" w:space="0" w:color="auto"/>
              <w:right w:val="single" w:sz="4" w:space="0" w:color="auto"/>
            </w:tcBorders>
            <w:vAlign w:val="center"/>
          </w:tcPr>
          <w:p w14:paraId="34B03280" w14:textId="276A2D27" w:rsidR="00E80A38" w:rsidRPr="007669E3" w:rsidRDefault="00E80A38" w:rsidP="00E80A38">
            <w:pPr>
              <w:rPr>
                <w:rFonts w:ascii="Arial" w:hAnsi="Arial" w:cs="Arial"/>
                <w:sz w:val="20"/>
              </w:rPr>
            </w:pPr>
            <w:r w:rsidRPr="007669E3">
              <w:rPr>
                <w:rFonts w:ascii="Arial" w:hAnsi="Arial" w:cs="Arial"/>
                <w:sz w:val="20"/>
              </w:rPr>
              <w:t>Rezidens, nem-bank ügyfelek határon átnyúló (forint és deviza) fizetési forgalom miatti jóváírásai és terhelései</w:t>
            </w:r>
          </w:p>
        </w:tc>
        <w:tc>
          <w:tcPr>
            <w:tcW w:w="3118" w:type="dxa"/>
            <w:tcBorders>
              <w:top w:val="nil"/>
              <w:left w:val="nil"/>
              <w:bottom w:val="single" w:sz="4" w:space="0" w:color="auto"/>
              <w:right w:val="single" w:sz="4" w:space="0" w:color="auto"/>
            </w:tcBorders>
            <w:vAlign w:val="center"/>
          </w:tcPr>
          <w:p w14:paraId="34B03281" w14:textId="77777777" w:rsidR="00E80A38" w:rsidRPr="007669E3" w:rsidRDefault="00E80A38" w:rsidP="00E80A38">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282"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83"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84" w14:textId="4AB91978"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85" w14:textId="2B282134" w:rsidR="00E80A38" w:rsidRPr="007669E3" w:rsidRDefault="00E80A38" w:rsidP="00E80A38">
            <w:pPr>
              <w:jc w:val="center"/>
              <w:rPr>
                <w:rFonts w:ascii="Arial" w:hAnsi="Arial" w:cs="Arial"/>
                <w:sz w:val="20"/>
              </w:rPr>
            </w:pPr>
            <w:r w:rsidRPr="007669E3">
              <w:rPr>
                <w:rFonts w:ascii="Arial" w:hAnsi="Arial" w:cs="Arial"/>
                <w:sz w:val="20"/>
              </w:rPr>
              <w:t>tárgyidőszakot követő hónap 12. munkanap</w:t>
            </w:r>
          </w:p>
        </w:tc>
      </w:tr>
      <w:tr w:rsidR="00E80A38" w:rsidRPr="007669E3" w14:paraId="34B0328F" w14:textId="77777777" w:rsidTr="001A4757">
        <w:trPr>
          <w:cantSplit/>
          <w:trHeight w:val="1943"/>
          <w:jc w:val="center"/>
        </w:trPr>
        <w:tc>
          <w:tcPr>
            <w:tcW w:w="704" w:type="dxa"/>
            <w:tcBorders>
              <w:top w:val="nil"/>
              <w:left w:val="single" w:sz="4" w:space="0" w:color="auto"/>
              <w:bottom w:val="single" w:sz="4" w:space="0" w:color="auto"/>
              <w:right w:val="single" w:sz="4" w:space="0" w:color="auto"/>
            </w:tcBorders>
            <w:vAlign w:val="center"/>
          </w:tcPr>
          <w:p w14:paraId="34B03287" w14:textId="13A9E339"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43</w:t>
            </w:r>
          </w:p>
        </w:tc>
        <w:tc>
          <w:tcPr>
            <w:tcW w:w="1276" w:type="dxa"/>
            <w:tcBorders>
              <w:top w:val="nil"/>
              <w:left w:val="single" w:sz="4" w:space="0" w:color="auto"/>
              <w:bottom w:val="single" w:sz="4" w:space="0" w:color="auto"/>
              <w:right w:val="single" w:sz="4" w:space="0" w:color="auto"/>
            </w:tcBorders>
            <w:vAlign w:val="center"/>
          </w:tcPr>
          <w:p w14:paraId="34B03288" w14:textId="77777777" w:rsidR="00E80A38" w:rsidRPr="007669E3" w:rsidRDefault="00E80A38" w:rsidP="00E80A38">
            <w:pPr>
              <w:jc w:val="center"/>
              <w:rPr>
                <w:rFonts w:ascii="Arial" w:hAnsi="Arial" w:cs="Arial"/>
                <w:sz w:val="20"/>
              </w:rPr>
            </w:pPr>
            <w:r w:rsidRPr="007669E3">
              <w:rPr>
                <w:rFonts w:ascii="Arial" w:hAnsi="Arial" w:cs="Arial"/>
                <w:sz w:val="20"/>
              </w:rPr>
              <w:t>R39</w:t>
            </w:r>
          </w:p>
        </w:tc>
        <w:tc>
          <w:tcPr>
            <w:tcW w:w="3403" w:type="dxa"/>
            <w:tcBorders>
              <w:top w:val="nil"/>
              <w:left w:val="nil"/>
              <w:bottom w:val="single" w:sz="4" w:space="0" w:color="auto"/>
              <w:right w:val="single" w:sz="4" w:space="0" w:color="auto"/>
            </w:tcBorders>
            <w:vAlign w:val="center"/>
          </w:tcPr>
          <w:p w14:paraId="34B03289" w14:textId="77777777" w:rsidR="00E80A38" w:rsidRPr="007669E3" w:rsidRDefault="00E80A38" w:rsidP="00E80A38">
            <w:pPr>
              <w:rPr>
                <w:rFonts w:ascii="Arial" w:hAnsi="Arial" w:cs="Arial"/>
                <w:sz w:val="20"/>
              </w:rPr>
            </w:pPr>
            <w:r w:rsidRPr="007669E3">
              <w:rPr>
                <w:rFonts w:ascii="Arial" w:hAnsi="Arial" w:cs="Arial"/>
                <w:sz w:val="20"/>
              </w:rPr>
              <w:t>Éven túli lejáratú hiteltartozások előtörlesztései</w:t>
            </w:r>
          </w:p>
        </w:tc>
        <w:tc>
          <w:tcPr>
            <w:tcW w:w="3118" w:type="dxa"/>
            <w:tcBorders>
              <w:top w:val="nil"/>
              <w:left w:val="nil"/>
              <w:bottom w:val="single" w:sz="4" w:space="0" w:color="auto"/>
              <w:right w:val="single" w:sz="4" w:space="0" w:color="auto"/>
            </w:tcBorders>
            <w:vAlign w:val="center"/>
          </w:tcPr>
          <w:p w14:paraId="34B0328A" w14:textId="77777777" w:rsidR="00E80A38" w:rsidRPr="007669E3" w:rsidRDefault="00E80A38" w:rsidP="00E80A38">
            <w:pPr>
              <w:rPr>
                <w:rFonts w:ascii="Arial" w:hAnsi="Arial" w:cs="Arial"/>
                <w:sz w:val="20"/>
              </w:rPr>
            </w:pPr>
            <w:r w:rsidRPr="007669E3">
              <w:rPr>
                <w:rFonts w:ascii="Arial" w:hAnsi="Arial" w:cs="Arial"/>
                <w:sz w:val="20"/>
              </w:rPr>
              <w:t>az R06, R08, R09, R15 vagy R17 MNB azonosító kódú adatszolgáltatások teljesítésére kötelezett, éven túli külföldi adóssággal rendelkező és a tárgyidőszakban előtörlesztést végrehajtó gazdasági szervezet</w:t>
            </w:r>
          </w:p>
        </w:tc>
        <w:tc>
          <w:tcPr>
            <w:tcW w:w="1843" w:type="dxa"/>
            <w:tcBorders>
              <w:top w:val="nil"/>
              <w:left w:val="nil"/>
              <w:bottom w:val="single" w:sz="4" w:space="0" w:color="auto"/>
              <w:right w:val="single" w:sz="4" w:space="0" w:color="auto"/>
            </w:tcBorders>
            <w:vAlign w:val="center"/>
          </w:tcPr>
          <w:p w14:paraId="34B0328B"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28C"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8D" w14:textId="541A63A3"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8E"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32. munkanap</w:t>
            </w:r>
          </w:p>
        </w:tc>
      </w:tr>
      <w:tr w:rsidR="00E80A38" w:rsidRPr="007669E3" w14:paraId="34B03298" w14:textId="77777777" w:rsidTr="001A4757">
        <w:trPr>
          <w:cantSplit/>
          <w:trHeight w:val="2356"/>
          <w:jc w:val="center"/>
        </w:trPr>
        <w:tc>
          <w:tcPr>
            <w:tcW w:w="704" w:type="dxa"/>
            <w:tcBorders>
              <w:top w:val="nil"/>
              <w:left w:val="single" w:sz="4" w:space="0" w:color="auto"/>
              <w:bottom w:val="single" w:sz="4" w:space="0" w:color="auto"/>
              <w:right w:val="single" w:sz="4" w:space="0" w:color="auto"/>
            </w:tcBorders>
            <w:vAlign w:val="center"/>
          </w:tcPr>
          <w:p w14:paraId="34B03290" w14:textId="30BDEF9E"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44</w:t>
            </w:r>
          </w:p>
        </w:tc>
        <w:tc>
          <w:tcPr>
            <w:tcW w:w="1276" w:type="dxa"/>
            <w:tcBorders>
              <w:top w:val="nil"/>
              <w:left w:val="single" w:sz="4" w:space="0" w:color="auto"/>
              <w:bottom w:val="single" w:sz="4" w:space="0" w:color="auto"/>
              <w:right w:val="single" w:sz="4" w:space="0" w:color="auto"/>
            </w:tcBorders>
            <w:vAlign w:val="center"/>
          </w:tcPr>
          <w:p w14:paraId="34B03291" w14:textId="77777777" w:rsidR="00E80A38" w:rsidRPr="007669E3" w:rsidRDefault="00E80A38" w:rsidP="00E80A38">
            <w:pPr>
              <w:jc w:val="center"/>
              <w:rPr>
                <w:rFonts w:ascii="Arial" w:hAnsi="Arial" w:cs="Arial"/>
                <w:sz w:val="20"/>
              </w:rPr>
            </w:pPr>
            <w:r w:rsidRPr="007669E3">
              <w:rPr>
                <w:rFonts w:ascii="Arial" w:hAnsi="Arial" w:cs="Arial"/>
                <w:sz w:val="20"/>
              </w:rPr>
              <w:t>R43</w:t>
            </w:r>
          </w:p>
        </w:tc>
        <w:tc>
          <w:tcPr>
            <w:tcW w:w="3403" w:type="dxa"/>
            <w:tcBorders>
              <w:top w:val="nil"/>
              <w:left w:val="nil"/>
              <w:bottom w:val="single" w:sz="4" w:space="0" w:color="auto"/>
              <w:right w:val="single" w:sz="4" w:space="0" w:color="auto"/>
            </w:tcBorders>
            <w:vAlign w:val="center"/>
          </w:tcPr>
          <w:p w14:paraId="34B03292" w14:textId="77777777" w:rsidR="00E80A38" w:rsidRPr="007669E3" w:rsidRDefault="00E80A38" w:rsidP="00E80A38">
            <w:pPr>
              <w:rPr>
                <w:rFonts w:ascii="Arial" w:hAnsi="Arial" w:cs="Arial"/>
                <w:sz w:val="20"/>
              </w:rPr>
            </w:pPr>
            <w:r w:rsidRPr="007669E3">
              <w:rPr>
                <w:rFonts w:ascii="Arial" w:hAnsi="Arial" w:cs="Arial"/>
                <w:sz w:val="20"/>
              </w:rPr>
              <w:t>Külföldi tőkebefektetővel rendelkező, átalakulás során megszűnő gazdasági társaságok eseti adatszolgáltatása (végleges vagyonmérleg)</w:t>
            </w:r>
          </w:p>
        </w:tc>
        <w:tc>
          <w:tcPr>
            <w:tcW w:w="3118" w:type="dxa"/>
            <w:tcBorders>
              <w:top w:val="nil"/>
              <w:left w:val="nil"/>
              <w:bottom w:val="single" w:sz="4" w:space="0" w:color="auto"/>
              <w:right w:val="single" w:sz="4" w:space="0" w:color="auto"/>
            </w:tcBorders>
            <w:vAlign w:val="center"/>
          </w:tcPr>
          <w:p w14:paraId="34B03293" w14:textId="77777777" w:rsidR="00E80A38" w:rsidRPr="007669E3" w:rsidRDefault="00E80A38" w:rsidP="00E80A38">
            <w:pPr>
              <w:rPr>
                <w:rFonts w:ascii="Arial" w:hAnsi="Arial" w:cs="Arial"/>
                <w:sz w:val="20"/>
              </w:rPr>
            </w:pPr>
            <w:r w:rsidRPr="007669E3">
              <w:rPr>
                <w:rFonts w:ascii="Arial" w:hAnsi="Arial" w:cs="Arial"/>
                <w:sz w:val="20"/>
              </w:rPr>
              <w:t>azon gazdasági társaság jogutódja, amely vállalatcsoportba tartozó külföldi befektetővel rendelkezik, és a külföldi befektetőre jutó összes saját tőke összege az átalakulás napján eléri az 1 milliárd forintot vagy kisebb, mint mínusz 1 milliárd forint</w:t>
            </w:r>
          </w:p>
        </w:tc>
        <w:tc>
          <w:tcPr>
            <w:tcW w:w="1843" w:type="dxa"/>
            <w:tcBorders>
              <w:top w:val="nil"/>
              <w:left w:val="nil"/>
              <w:bottom w:val="single" w:sz="4" w:space="0" w:color="auto"/>
              <w:right w:val="single" w:sz="4" w:space="0" w:color="auto"/>
            </w:tcBorders>
            <w:vAlign w:val="center"/>
          </w:tcPr>
          <w:p w14:paraId="34B03294" w14:textId="77777777"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295"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96" w14:textId="534F142A"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97" w14:textId="77777777" w:rsidR="00E80A38" w:rsidRPr="007669E3" w:rsidRDefault="00E80A38" w:rsidP="00E80A38">
            <w:pPr>
              <w:jc w:val="center"/>
              <w:rPr>
                <w:rFonts w:ascii="Arial" w:hAnsi="Arial" w:cs="Arial"/>
                <w:sz w:val="20"/>
              </w:rPr>
            </w:pPr>
            <w:r w:rsidRPr="007669E3">
              <w:rPr>
                <w:rFonts w:ascii="Arial" w:hAnsi="Arial" w:cs="Arial"/>
                <w:sz w:val="20"/>
              </w:rPr>
              <w:t>átalakulás napját követő 150. nap</w:t>
            </w:r>
          </w:p>
        </w:tc>
      </w:tr>
      <w:tr w:rsidR="00E80A38" w:rsidRPr="007669E3" w14:paraId="34B032A1" w14:textId="77777777" w:rsidTr="001A4757">
        <w:trPr>
          <w:cantSplit/>
          <w:trHeight w:val="1056"/>
          <w:jc w:val="center"/>
        </w:trPr>
        <w:tc>
          <w:tcPr>
            <w:tcW w:w="704" w:type="dxa"/>
            <w:tcBorders>
              <w:top w:val="nil"/>
              <w:left w:val="single" w:sz="4" w:space="0" w:color="auto"/>
              <w:bottom w:val="single" w:sz="4" w:space="0" w:color="auto"/>
              <w:right w:val="single" w:sz="4" w:space="0" w:color="auto"/>
            </w:tcBorders>
            <w:vAlign w:val="center"/>
          </w:tcPr>
          <w:p w14:paraId="34B03299" w14:textId="019E4CAE" w:rsidR="00E80A38" w:rsidRPr="007669E3" w:rsidRDefault="00E80A38" w:rsidP="00E80A38">
            <w:pPr>
              <w:jc w:val="center"/>
              <w:rPr>
                <w:rFonts w:ascii="Arial" w:hAnsi="Arial" w:cs="Arial"/>
                <w:sz w:val="20"/>
              </w:rPr>
            </w:pPr>
            <w:r w:rsidRPr="007669E3">
              <w:rPr>
                <w:rFonts w:ascii="Arial" w:hAnsi="Arial" w:cs="Arial"/>
                <w:sz w:val="20"/>
              </w:rPr>
              <w:t>14</w:t>
            </w:r>
            <w:r>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329A" w14:textId="77777777" w:rsidR="00E80A38" w:rsidRPr="007669E3" w:rsidRDefault="00E80A38" w:rsidP="00E80A38">
            <w:pPr>
              <w:jc w:val="center"/>
              <w:rPr>
                <w:rFonts w:ascii="Arial" w:hAnsi="Arial" w:cs="Arial"/>
                <w:sz w:val="20"/>
              </w:rPr>
            </w:pPr>
            <w:r w:rsidRPr="007669E3">
              <w:rPr>
                <w:rFonts w:ascii="Arial" w:hAnsi="Arial" w:cs="Arial"/>
                <w:sz w:val="20"/>
              </w:rPr>
              <w:t>R44</w:t>
            </w:r>
          </w:p>
        </w:tc>
        <w:tc>
          <w:tcPr>
            <w:tcW w:w="3403" w:type="dxa"/>
            <w:tcBorders>
              <w:top w:val="nil"/>
              <w:left w:val="nil"/>
              <w:bottom w:val="single" w:sz="4" w:space="0" w:color="auto"/>
              <w:right w:val="single" w:sz="4" w:space="0" w:color="auto"/>
            </w:tcBorders>
            <w:vAlign w:val="center"/>
          </w:tcPr>
          <w:p w14:paraId="34B0329B" w14:textId="77777777" w:rsidR="00E80A38" w:rsidRPr="007669E3" w:rsidRDefault="00E80A38" w:rsidP="00E80A38">
            <w:pPr>
              <w:rPr>
                <w:rFonts w:ascii="Arial" w:hAnsi="Arial" w:cs="Arial"/>
                <w:sz w:val="20"/>
              </w:rPr>
            </w:pPr>
            <w:r w:rsidRPr="007669E3">
              <w:rPr>
                <w:rFonts w:ascii="Arial" w:hAnsi="Arial" w:cs="Arial"/>
                <w:sz w:val="20"/>
              </w:rPr>
              <w:t>Nem pénzügyi vállalat által pénzügyi lízingbe vett eszközök forgalma</w:t>
            </w:r>
          </w:p>
        </w:tc>
        <w:tc>
          <w:tcPr>
            <w:tcW w:w="3118" w:type="dxa"/>
            <w:tcBorders>
              <w:top w:val="nil"/>
              <w:left w:val="nil"/>
              <w:bottom w:val="single" w:sz="4" w:space="0" w:color="auto"/>
              <w:right w:val="single" w:sz="4" w:space="0" w:color="auto"/>
            </w:tcBorders>
            <w:vAlign w:val="center"/>
          </w:tcPr>
          <w:p w14:paraId="34B0329C" w14:textId="77777777" w:rsidR="00E80A38" w:rsidRPr="007669E3" w:rsidRDefault="00E80A38" w:rsidP="00E80A38">
            <w:pPr>
              <w:autoSpaceDE w:val="0"/>
              <w:autoSpaceDN w:val="0"/>
              <w:adjustRightInd w:val="0"/>
              <w:rPr>
                <w:rFonts w:ascii="Arial" w:hAnsi="Arial" w:cs="Arial"/>
                <w:sz w:val="20"/>
              </w:rPr>
            </w:pPr>
            <w:r w:rsidRPr="007669E3">
              <w:rPr>
                <w:rFonts w:ascii="Arial" w:hAnsi="Arial" w:cs="Arial"/>
                <w:sz w:val="20"/>
              </w:rPr>
              <w:t xml:space="preserve">kijelölt – a 2. melléklet I. A. pontja szerinti A) Nem pénzügyi vállalatok szektorába sorolt – gazdasági szervezet </w:t>
            </w:r>
          </w:p>
        </w:tc>
        <w:tc>
          <w:tcPr>
            <w:tcW w:w="1843" w:type="dxa"/>
            <w:tcBorders>
              <w:top w:val="nil"/>
              <w:left w:val="nil"/>
              <w:bottom w:val="single" w:sz="4" w:space="0" w:color="auto"/>
              <w:right w:val="single" w:sz="4" w:space="0" w:color="auto"/>
            </w:tcBorders>
            <w:vAlign w:val="center"/>
          </w:tcPr>
          <w:p w14:paraId="34B0329D"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29E"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9F" w14:textId="4176F63F"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A0"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AA" w14:textId="77777777" w:rsidTr="001A4757">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4B032A2" w14:textId="30F05F3E" w:rsidR="00E80A38" w:rsidRPr="007669E3" w:rsidRDefault="00E80A38" w:rsidP="00E80A38">
            <w:pPr>
              <w:jc w:val="center"/>
              <w:rPr>
                <w:rFonts w:ascii="Arial" w:hAnsi="Arial" w:cs="Arial"/>
                <w:sz w:val="20"/>
              </w:rPr>
            </w:pPr>
            <w:r w:rsidRPr="007669E3">
              <w:rPr>
                <w:rFonts w:ascii="Arial" w:hAnsi="Arial" w:cs="Arial"/>
                <w:sz w:val="20"/>
              </w:rPr>
              <w:t>14</w:t>
            </w:r>
            <w:r>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34B032A3" w14:textId="77777777" w:rsidR="00E80A38" w:rsidRPr="007669E3" w:rsidRDefault="00E80A38" w:rsidP="00E80A38">
            <w:pPr>
              <w:jc w:val="center"/>
              <w:rPr>
                <w:rFonts w:ascii="Arial" w:hAnsi="Arial" w:cs="Arial"/>
                <w:sz w:val="20"/>
              </w:rPr>
            </w:pPr>
            <w:r w:rsidRPr="007669E3">
              <w:rPr>
                <w:rFonts w:ascii="Arial" w:hAnsi="Arial" w:cs="Arial"/>
                <w:sz w:val="20"/>
              </w:rPr>
              <w:t>R45</w:t>
            </w:r>
          </w:p>
        </w:tc>
        <w:tc>
          <w:tcPr>
            <w:tcW w:w="3403" w:type="dxa"/>
            <w:tcBorders>
              <w:top w:val="nil"/>
              <w:left w:val="nil"/>
              <w:bottom w:val="single" w:sz="4" w:space="0" w:color="auto"/>
              <w:right w:val="single" w:sz="4" w:space="0" w:color="auto"/>
            </w:tcBorders>
            <w:vAlign w:val="center"/>
          </w:tcPr>
          <w:p w14:paraId="34B032A4" w14:textId="471F8B4B" w:rsidR="00E80A38" w:rsidRPr="007669E3" w:rsidRDefault="00E80A38" w:rsidP="00E80A38">
            <w:pPr>
              <w:rPr>
                <w:rFonts w:ascii="Arial" w:hAnsi="Arial" w:cs="Arial"/>
                <w:sz w:val="20"/>
              </w:rPr>
            </w:pPr>
            <w:r w:rsidRPr="007669E3">
              <w:rPr>
                <w:rFonts w:ascii="Arial" w:hAnsi="Arial" w:cs="Arial"/>
                <w:sz w:val="20"/>
              </w:rPr>
              <w:t>Éven túli lejáratú hiteltartozások előtörlesztése – egyéb monetáris intézmények</w:t>
            </w:r>
          </w:p>
        </w:tc>
        <w:tc>
          <w:tcPr>
            <w:tcW w:w="3118" w:type="dxa"/>
            <w:tcBorders>
              <w:top w:val="nil"/>
              <w:left w:val="nil"/>
              <w:bottom w:val="single" w:sz="4" w:space="0" w:color="auto"/>
              <w:right w:val="single" w:sz="4" w:space="0" w:color="auto"/>
            </w:tcBorders>
            <w:vAlign w:val="center"/>
          </w:tcPr>
          <w:p w14:paraId="34B032A5" w14:textId="77777777" w:rsidR="00E80A38" w:rsidRPr="007669E3" w:rsidRDefault="00E80A38" w:rsidP="00E80A38">
            <w:pPr>
              <w:rPr>
                <w:rFonts w:ascii="Arial" w:hAnsi="Arial" w:cs="Arial"/>
                <w:sz w:val="20"/>
              </w:rPr>
            </w:pPr>
            <w:r w:rsidRPr="007669E3">
              <w:rPr>
                <w:rFonts w:ascii="Arial" w:hAnsi="Arial" w:cs="Arial"/>
                <w:sz w:val="20"/>
              </w:rPr>
              <w:t>az éven túli külföldi adóssággal rendelkező és a tárgyidőszakban előtörlesztést végrehajtó hitelintézet, az ezen típusú EGT-fióktelep</w:t>
            </w:r>
          </w:p>
        </w:tc>
        <w:tc>
          <w:tcPr>
            <w:tcW w:w="1843" w:type="dxa"/>
            <w:tcBorders>
              <w:top w:val="nil"/>
              <w:left w:val="nil"/>
              <w:bottom w:val="single" w:sz="4" w:space="0" w:color="auto"/>
              <w:right w:val="single" w:sz="4" w:space="0" w:color="auto"/>
            </w:tcBorders>
            <w:vAlign w:val="center"/>
          </w:tcPr>
          <w:p w14:paraId="34B032A6"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2A7"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A8" w14:textId="090B6484"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A9"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32. munkanap</w:t>
            </w:r>
          </w:p>
        </w:tc>
      </w:tr>
      <w:tr w:rsidR="00E80A38" w:rsidRPr="007669E3" w14:paraId="680FC75F"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0A424992" w14:textId="10829190" w:rsidR="00E80A38" w:rsidRPr="007669E3" w:rsidRDefault="00E80A38" w:rsidP="00E80A38">
            <w:pPr>
              <w:jc w:val="center"/>
              <w:rPr>
                <w:rFonts w:ascii="Arial" w:hAnsi="Arial" w:cs="Arial"/>
                <w:sz w:val="20"/>
              </w:rPr>
            </w:pPr>
            <w:r w:rsidRPr="007669E3">
              <w:rPr>
                <w:rFonts w:ascii="Arial" w:hAnsi="Arial" w:cs="Arial"/>
                <w:sz w:val="20"/>
              </w:rPr>
              <w:t>14</w:t>
            </w:r>
            <w:r>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2C0D1A1E" w14:textId="36348DEF" w:rsidR="00E80A38" w:rsidRPr="007669E3" w:rsidRDefault="00E80A38" w:rsidP="00E80A38">
            <w:pPr>
              <w:jc w:val="center"/>
              <w:rPr>
                <w:rFonts w:ascii="Arial" w:hAnsi="Arial" w:cs="Arial"/>
                <w:sz w:val="20"/>
              </w:rPr>
            </w:pPr>
            <w:r w:rsidRPr="007669E3">
              <w:rPr>
                <w:rFonts w:ascii="Arial" w:hAnsi="Arial" w:cs="Arial"/>
                <w:sz w:val="20"/>
              </w:rPr>
              <w:t>R46</w:t>
            </w:r>
          </w:p>
        </w:tc>
        <w:tc>
          <w:tcPr>
            <w:tcW w:w="3403" w:type="dxa"/>
            <w:tcBorders>
              <w:top w:val="nil"/>
              <w:left w:val="nil"/>
              <w:bottom w:val="single" w:sz="4" w:space="0" w:color="auto"/>
              <w:right w:val="single" w:sz="4" w:space="0" w:color="auto"/>
            </w:tcBorders>
            <w:vAlign w:val="center"/>
          </w:tcPr>
          <w:p w14:paraId="0DAFAD98" w14:textId="1ED001D9" w:rsidR="00E80A38" w:rsidRPr="007669E3" w:rsidRDefault="00E80A38" w:rsidP="00E80A38">
            <w:pPr>
              <w:rPr>
                <w:rFonts w:ascii="Arial" w:hAnsi="Arial" w:cs="Arial"/>
                <w:sz w:val="20"/>
              </w:rPr>
            </w:pPr>
            <w:r w:rsidRPr="007669E3">
              <w:rPr>
                <w:rFonts w:ascii="Arial" w:hAnsi="Arial" w:cs="Arial"/>
                <w:sz w:val="20"/>
              </w:rPr>
              <w:t>Kijelölt gazdasági és nonprofit szervezetek eseti eszközfelmérő kérdőíve</w:t>
            </w:r>
          </w:p>
        </w:tc>
        <w:tc>
          <w:tcPr>
            <w:tcW w:w="3118" w:type="dxa"/>
            <w:tcBorders>
              <w:top w:val="nil"/>
              <w:left w:val="nil"/>
              <w:bottom w:val="single" w:sz="4" w:space="0" w:color="auto"/>
              <w:right w:val="single" w:sz="4" w:space="0" w:color="auto"/>
            </w:tcBorders>
            <w:vAlign w:val="center"/>
          </w:tcPr>
          <w:p w14:paraId="27A358A4" w14:textId="688E2845" w:rsidR="00E80A38" w:rsidRPr="007669E3" w:rsidRDefault="00E80A38" w:rsidP="00E80A38">
            <w:pPr>
              <w:rPr>
                <w:rFonts w:ascii="Arial" w:hAnsi="Arial" w:cs="Arial"/>
                <w:sz w:val="20"/>
              </w:rPr>
            </w:pPr>
            <w:r w:rsidRPr="007669E3">
              <w:rPr>
                <w:rFonts w:ascii="Arial" w:hAnsi="Arial" w:cs="Arial"/>
                <w:sz w:val="20"/>
              </w:rPr>
              <w:t>kijelölt – a 2. melléklet I. A. pontja szerinti A) Nem pénzügyi vállalatok szektorába sorolt – gazdasági szervezet</w:t>
            </w:r>
          </w:p>
        </w:tc>
        <w:tc>
          <w:tcPr>
            <w:tcW w:w="1843" w:type="dxa"/>
            <w:tcBorders>
              <w:top w:val="nil"/>
              <w:left w:val="nil"/>
              <w:bottom w:val="single" w:sz="4" w:space="0" w:color="auto"/>
              <w:right w:val="single" w:sz="4" w:space="0" w:color="auto"/>
            </w:tcBorders>
            <w:vAlign w:val="center"/>
          </w:tcPr>
          <w:p w14:paraId="408C5CCD" w14:textId="325CB824" w:rsidR="00E80A38" w:rsidRPr="007669E3" w:rsidRDefault="00E80A38" w:rsidP="00E80A38">
            <w:pPr>
              <w:jc w:val="center"/>
              <w:rPr>
                <w:rFonts w:ascii="Arial" w:hAnsi="Arial" w:cs="Arial"/>
                <w:sz w:val="20"/>
              </w:rPr>
            </w:pPr>
            <w:r w:rsidRPr="007669E3">
              <w:rPr>
                <w:rFonts w:ascii="Arial" w:hAnsi="Arial" w:cs="Arial"/>
                <w:sz w:val="20"/>
              </w:rPr>
              <w:t xml:space="preserve">egyedi elrendelés alapján, eseti </w:t>
            </w:r>
          </w:p>
        </w:tc>
        <w:tc>
          <w:tcPr>
            <w:tcW w:w="2268" w:type="dxa"/>
            <w:tcBorders>
              <w:top w:val="nil"/>
              <w:left w:val="nil"/>
              <w:bottom w:val="single" w:sz="4" w:space="0" w:color="auto"/>
              <w:right w:val="single" w:sz="4" w:space="0" w:color="auto"/>
            </w:tcBorders>
            <w:vAlign w:val="center"/>
          </w:tcPr>
          <w:p w14:paraId="63D0FA6A" w14:textId="6A8DF75C" w:rsidR="00E80A38" w:rsidRPr="007669E3" w:rsidRDefault="00E80A38" w:rsidP="00E80A38">
            <w:pPr>
              <w:jc w:val="center"/>
              <w:rPr>
                <w:rFonts w:ascii="Arial" w:hAnsi="Arial" w:cs="Arial"/>
                <w:sz w:val="20"/>
              </w:rPr>
            </w:pPr>
            <w:r w:rsidRPr="007669E3">
              <w:rPr>
                <w:rFonts w:ascii="Arial" w:hAnsi="Arial" w:cs="Arial"/>
                <w:sz w:val="20"/>
              </w:rPr>
              <w:t>papíron</w:t>
            </w:r>
          </w:p>
        </w:tc>
        <w:tc>
          <w:tcPr>
            <w:tcW w:w="2981" w:type="dxa"/>
            <w:tcBorders>
              <w:top w:val="nil"/>
              <w:left w:val="nil"/>
              <w:bottom w:val="single" w:sz="4" w:space="0" w:color="auto"/>
              <w:right w:val="single" w:sz="4" w:space="0" w:color="auto"/>
            </w:tcBorders>
            <w:vAlign w:val="center"/>
          </w:tcPr>
          <w:p w14:paraId="63239B75" w14:textId="23DF34CA" w:rsidR="00E80A38" w:rsidRPr="007669E3" w:rsidRDefault="00E80A38" w:rsidP="00E80A38">
            <w:pPr>
              <w:jc w:val="center"/>
              <w:rPr>
                <w:rFonts w:ascii="Arial" w:hAnsi="Arial" w:cs="Arial"/>
                <w:sz w:val="20"/>
              </w:rPr>
            </w:pPr>
            <w:r w:rsidRPr="007669E3">
              <w:rPr>
                <w:rFonts w:ascii="Arial" w:hAnsi="Arial" w:cs="Arial"/>
                <w:sz w:val="20"/>
              </w:rPr>
              <w:t>a kijelölés kézhezvételétől számított 15. napon belül (a kijelölést megelőző negyedévre vonatkozóan)</w:t>
            </w:r>
          </w:p>
        </w:tc>
      </w:tr>
      <w:tr w:rsidR="00E80A38" w:rsidRPr="007669E3" w14:paraId="34B032B3"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AB" w14:textId="7C16FD97" w:rsidR="00E80A38" w:rsidRPr="007669E3" w:rsidRDefault="00E80A38" w:rsidP="00E80A38">
            <w:pPr>
              <w:jc w:val="center"/>
              <w:rPr>
                <w:rFonts w:ascii="Arial" w:hAnsi="Arial" w:cs="Arial"/>
                <w:sz w:val="20"/>
              </w:rPr>
            </w:pPr>
            <w:r w:rsidRPr="007669E3">
              <w:rPr>
                <w:rFonts w:ascii="Arial" w:hAnsi="Arial" w:cs="Arial"/>
                <w:sz w:val="20"/>
              </w:rPr>
              <w:t>14</w:t>
            </w:r>
            <w:r>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32AC" w14:textId="77777777" w:rsidR="00E80A38" w:rsidRPr="007669E3" w:rsidRDefault="00E80A38" w:rsidP="00E80A38">
            <w:pPr>
              <w:jc w:val="center"/>
              <w:rPr>
                <w:rFonts w:ascii="Arial" w:hAnsi="Arial" w:cs="Arial"/>
                <w:sz w:val="20"/>
              </w:rPr>
            </w:pPr>
            <w:r w:rsidRPr="007669E3">
              <w:rPr>
                <w:rFonts w:ascii="Arial" w:hAnsi="Arial" w:cs="Arial"/>
                <w:sz w:val="20"/>
              </w:rPr>
              <w:t>SL2</w:t>
            </w:r>
          </w:p>
        </w:tc>
        <w:tc>
          <w:tcPr>
            <w:tcW w:w="3403" w:type="dxa"/>
            <w:tcBorders>
              <w:top w:val="nil"/>
              <w:left w:val="nil"/>
              <w:bottom w:val="single" w:sz="4" w:space="0" w:color="auto"/>
              <w:right w:val="single" w:sz="4" w:space="0" w:color="auto"/>
            </w:tcBorders>
            <w:vAlign w:val="center"/>
          </w:tcPr>
          <w:p w14:paraId="34B032AD" w14:textId="77777777" w:rsidR="00E80A38" w:rsidRPr="007669E3" w:rsidRDefault="00E80A38" w:rsidP="00E80A38">
            <w:pPr>
              <w:rPr>
                <w:rFonts w:ascii="Arial" w:hAnsi="Arial" w:cs="Arial"/>
                <w:sz w:val="20"/>
              </w:rPr>
            </w:pPr>
            <w:r w:rsidRPr="007669E3">
              <w:rPr>
                <w:rFonts w:ascii="Arial" w:hAnsi="Arial" w:cs="Arial"/>
                <w:sz w:val="20"/>
              </w:rPr>
              <w:t>Fogyasztási hitelezés</w:t>
            </w:r>
          </w:p>
        </w:tc>
        <w:tc>
          <w:tcPr>
            <w:tcW w:w="3118" w:type="dxa"/>
            <w:tcBorders>
              <w:top w:val="nil"/>
              <w:left w:val="nil"/>
              <w:bottom w:val="single" w:sz="4" w:space="0" w:color="auto"/>
              <w:right w:val="single" w:sz="4" w:space="0" w:color="auto"/>
            </w:tcBorders>
            <w:vAlign w:val="center"/>
          </w:tcPr>
          <w:p w14:paraId="34B032AE" w14:textId="77777777" w:rsidR="00E80A38" w:rsidRPr="007669E3" w:rsidRDefault="00E80A38" w:rsidP="00E80A38">
            <w:pPr>
              <w:rPr>
                <w:rFonts w:ascii="Arial" w:hAnsi="Arial" w:cs="Arial"/>
                <w:sz w:val="20"/>
              </w:rPr>
            </w:pPr>
            <w:r w:rsidRPr="007669E3">
              <w:rPr>
                <w:rFonts w:ascii="Arial" w:hAnsi="Arial" w:cs="Arial"/>
                <w:sz w:val="20"/>
              </w:rPr>
              <w:t xml:space="preserve">kijelölt bank, szakosított hitelintézet, az ezen típusú EGT-fióktelep </w:t>
            </w:r>
          </w:p>
        </w:tc>
        <w:tc>
          <w:tcPr>
            <w:tcW w:w="1843" w:type="dxa"/>
            <w:tcBorders>
              <w:top w:val="nil"/>
              <w:left w:val="nil"/>
              <w:bottom w:val="single" w:sz="4" w:space="0" w:color="auto"/>
              <w:right w:val="single" w:sz="4" w:space="0" w:color="auto"/>
            </w:tcBorders>
            <w:vAlign w:val="center"/>
          </w:tcPr>
          <w:p w14:paraId="34B032AF"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B0"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B1" w14:textId="1AB4F52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B2"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12. munkanap 12 óra</w:t>
            </w:r>
          </w:p>
        </w:tc>
      </w:tr>
      <w:tr w:rsidR="00E80A38" w:rsidRPr="007669E3" w14:paraId="34B032BC"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B4" w14:textId="190B7BDD" w:rsidR="00E80A38" w:rsidRPr="007669E3" w:rsidRDefault="00E80A38" w:rsidP="00E80A38">
            <w:pPr>
              <w:jc w:val="center"/>
              <w:rPr>
                <w:rFonts w:ascii="Arial" w:hAnsi="Arial" w:cs="Arial"/>
                <w:sz w:val="20"/>
              </w:rPr>
            </w:pPr>
            <w:r w:rsidRPr="007669E3">
              <w:rPr>
                <w:rFonts w:ascii="Arial" w:hAnsi="Arial" w:cs="Arial"/>
                <w:sz w:val="20"/>
              </w:rPr>
              <w:t>14</w:t>
            </w:r>
            <w:r>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32B5" w14:textId="77777777" w:rsidR="00E80A38" w:rsidRPr="007669E3" w:rsidRDefault="00E80A38" w:rsidP="00E80A38">
            <w:pPr>
              <w:jc w:val="center"/>
              <w:rPr>
                <w:rFonts w:ascii="Arial" w:hAnsi="Arial" w:cs="Arial"/>
                <w:sz w:val="20"/>
              </w:rPr>
            </w:pPr>
            <w:r w:rsidRPr="007669E3">
              <w:rPr>
                <w:rFonts w:ascii="Arial" w:hAnsi="Arial" w:cs="Arial"/>
                <w:sz w:val="20"/>
              </w:rPr>
              <w:t>SL3</w:t>
            </w:r>
          </w:p>
        </w:tc>
        <w:tc>
          <w:tcPr>
            <w:tcW w:w="3403" w:type="dxa"/>
            <w:tcBorders>
              <w:top w:val="nil"/>
              <w:left w:val="nil"/>
              <w:bottom w:val="single" w:sz="4" w:space="0" w:color="auto"/>
              <w:right w:val="single" w:sz="4" w:space="0" w:color="auto"/>
            </w:tcBorders>
            <w:vAlign w:val="center"/>
          </w:tcPr>
          <w:p w14:paraId="34B032B6" w14:textId="77777777" w:rsidR="00E80A38" w:rsidRPr="007669E3" w:rsidRDefault="00E80A38" w:rsidP="00E80A38">
            <w:pPr>
              <w:rPr>
                <w:rFonts w:ascii="Arial" w:hAnsi="Arial" w:cs="Arial"/>
                <w:sz w:val="20"/>
              </w:rPr>
            </w:pPr>
            <w:r w:rsidRPr="007669E3">
              <w:rPr>
                <w:rFonts w:ascii="Arial" w:hAnsi="Arial" w:cs="Arial"/>
                <w:sz w:val="20"/>
              </w:rPr>
              <w:t>Vállalati hitelezés</w:t>
            </w:r>
          </w:p>
        </w:tc>
        <w:tc>
          <w:tcPr>
            <w:tcW w:w="3118" w:type="dxa"/>
            <w:tcBorders>
              <w:top w:val="nil"/>
              <w:left w:val="nil"/>
              <w:bottom w:val="single" w:sz="4" w:space="0" w:color="auto"/>
              <w:right w:val="single" w:sz="4" w:space="0" w:color="auto"/>
            </w:tcBorders>
            <w:vAlign w:val="center"/>
          </w:tcPr>
          <w:p w14:paraId="34B032B7" w14:textId="195370A8" w:rsidR="00E80A38" w:rsidRPr="007669E3" w:rsidRDefault="00E80A38" w:rsidP="00E80A38">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2B8"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B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BA" w14:textId="385B7713"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BB"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12. munkanap 12 óra</w:t>
            </w:r>
          </w:p>
        </w:tc>
      </w:tr>
      <w:tr w:rsidR="00E80A38" w:rsidRPr="007669E3" w14:paraId="34B032C5"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BD" w14:textId="689B7BAA" w:rsidR="00E80A38" w:rsidRPr="007669E3" w:rsidRDefault="00E80A38" w:rsidP="00E80A38">
            <w:pPr>
              <w:jc w:val="center"/>
              <w:rPr>
                <w:rFonts w:ascii="Arial" w:hAnsi="Arial" w:cs="Arial"/>
                <w:sz w:val="20"/>
              </w:rPr>
            </w:pPr>
            <w:r w:rsidRPr="007669E3">
              <w:rPr>
                <w:rFonts w:ascii="Arial" w:hAnsi="Arial" w:cs="Arial"/>
                <w:sz w:val="20"/>
              </w:rPr>
              <w:t>15</w:t>
            </w:r>
            <w:r>
              <w:rPr>
                <w:rFonts w:ascii="Arial" w:hAnsi="Arial" w:cs="Arial"/>
                <w:sz w:val="20"/>
              </w:rPr>
              <w:t>0</w:t>
            </w:r>
          </w:p>
        </w:tc>
        <w:tc>
          <w:tcPr>
            <w:tcW w:w="1276" w:type="dxa"/>
            <w:tcBorders>
              <w:top w:val="nil"/>
              <w:left w:val="single" w:sz="4" w:space="0" w:color="auto"/>
              <w:bottom w:val="single" w:sz="4" w:space="0" w:color="auto"/>
              <w:right w:val="single" w:sz="4" w:space="0" w:color="auto"/>
            </w:tcBorders>
            <w:vAlign w:val="center"/>
          </w:tcPr>
          <w:p w14:paraId="34B032BE" w14:textId="77777777" w:rsidR="00E80A38" w:rsidRPr="007669E3" w:rsidRDefault="00E80A38" w:rsidP="00E80A38">
            <w:pPr>
              <w:jc w:val="center"/>
              <w:rPr>
                <w:rFonts w:ascii="Arial" w:hAnsi="Arial" w:cs="Arial"/>
                <w:sz w:val="20"/>
              </w:rPr>
            </w:pPr>
            <w:r w:rsidRPr="007669E3">
              <w:rPr>
                <w:rFonts w:ascii="Arial" w:hAnsi="Arial" w:cs="Arial"/>
                <w:sz w:val="20"/>
              </w:rPr>
              <w:t>SL4</w:t>
            </w:r>
          </w:p>
        </w:tc>
        <w:tc>
          <w:tcPr>
            <w:tcW w:w="3403" w:type="dxa"/>
            <w:tcBorders>
              <w:top w:val="nil"/>
              <w:left w:val="nil"/>
              <w:bottom w:val="single" w:sz="4" w:space="0" w:color="auto"/>
              <w:right w:val="single" w:sz="4" w:space="0" w:color="auto"/>
            </w:tcBorders>
            <w:vAlign w:val="center"/>
          </w:tcPr>
          <w:p w14:paraId="34B032BF" w14:textId="77777777" w:rsidR="00E80A38" w:rsidRPr="007669E3" w:rsidRDefault="00E80A38" w:rsidP="00E80A38">
            <w:pPr>
              <w:rPr>
                <w:rFonts w:ascii="Arial" w:hAnsi="Arial" w:cs="Arial"/>
                <w:sz w:val="20"/>
              </w:rPr>
            </w:pPr>
            <w:r w:rsidRPr="007669E3">
              <w:rPr>
                <w:rFonts w:ascii="Arial" w:hAnsi="Arial" w:cs="Arial"/>
                <w:sz w:val="20"/>
              </w:rPr>
              <w:t>Üzleti célú ingatlanhitelezés</w:t>
            </w:r>
          </w:p>
        </w:tc>
        <w:tc>
          <w:tcPr>
            <w:tcW w:w="3118" w:type="dxa"/>
            <w:tcBorders>
              <w:top w:val="nil"/>
              <w:left w:val="nil"/>
              <w:bottom w:val="single" w:sz="4" w:space="0" w:color="auto"/>
              <w:right w:val="single" w:sz="4" w:space="0" w:color="auto"/>
            </w:tcBorders>
            <w:vAlign w:val="center"/>
          </w:tcPr>
          <w:p w14:paraId="34B032C0" w14:textId="0BA66607" w:rsidR="00E80A38" w:rsidRPr="007669E3" w:rsidRDefault="00E80A38" w:rsidP="00E80A38">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2C1"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C2"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C3" w14:textId="00E989D4"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C4"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12. munkanap 12 óra</w:t>
            </w:r>
          </w:p>
        </w:tc>
      </w:tr>
      <w:tr w:rsidR="00E80A38" w:rsidRPr="007669E3" w14:paraId="34B032CE"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C6" w14:textId="2FE4134F"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51</w:t>
            </w:r>
          </w:p>
        </w:tc>
        <w:tc>
          <w:tcPr>
            <w:tcW w:w="1276" w:type="dxa"/>
            <w:tcBorders>
              <w:top w:val="nil"/>
              <w:left w:val="single" w:sz="4" w:space="0" w:color="auto"/>
              <w:bottom w:val="single" w:sz="4" w:space="0" w:color="auto"/>
              <w:right w:val="single" w:sz="4" w:space="0" w:color="auto"/>
            </w:tcBorders>
            <w:vAlign w:val="center"/>
          </w:tcPr>
          <w:p w14:paraId="34B032C7" w14:textId="77777777" w:rsidR="00E80A38" w:rsidRPr="007669E3" w:rsidRDefault="00E80A38" w:rsidP="00E80A38">
            <w:pPr>
              <w:jc w:val="center"/>
              <w:rPr>
                <w:rFonts w:ascii="Arial" w:hAnsi="Arial" w:cs="Arial"/>
                <w:sz w:val="20"/>
              </w:rPr>
            </w:pPr>
            <w:r w:rsidRPr="007669E3">
              <w:rPr>
                <w:rFonts w:ascii="Arial" w:hAnsi="Arial" w:cs="Arial"/>
                <w:sz w:val="20"/>
              </w:rPr>
              <w:t>SL5</w:t>
            </w:r>
          </w:p>
        </w:tc>
        <w:tc>
          <w:tcPr>
            <w:tcW w:w="3403" w:type="dxa"/>
            <w:tcBorders>
              <w:top w:val="nil"/>
              <w:left w:val="nil"/>
              <w:bottom w:val="single" w:sz="4" w:space="0" w:color="auto"/>
              <w:right w:val="single" w:sz="4" w:space="0" w:color="auto"/>
            </w:tcBorders>
            <w:vAlign w:val="center"/>
          </w:tcPr>
          <w:p w14:paraId="34B032C8" w14:textId="77777777" w:rsidR="00E80A38" w:rsidRPr="007669E3" w:rsidRDefault="00E80A38" w:rsidP="00E80A38">
            <w:pPr>
              <w:rPr>
                <w:rFonts w:ascii="Arial" w:hAnsi="Arial" w:cs="Arial"/>
                <w:sz w:val="20"/>
              </w:rPr>
            </w:pPr>
            <w:r w:rsidRPr="007669E3">
              <w:rPr>
                <w:rFonts w:ascii="Arial" w:hAnsi="Arial" w:cs="Arial"/>
                <w:sz w:val="20"/>
              </w:rPr>
              <w:t>Lakáscélú hitelezés</w:t>
            </w:r>
          </w:p>
        </w:tc>
        <w:tc>
          <w:tcPr>
            <w:tcW w:w="3118" w:type="dxa"/>
            <w:tcBorders>
              <w:top w:val="nil"/>
              <w:left w:val="nil"/>
              <w:bottom w:val="single" w:sz="4" w:space="0" w:color="auto"/>
              <w:right w:val="single" w:sz="4" w:space="0" w:color="auto"/>
            </w:tcBorders>
            <w:vAlign w:val="center"/>
          </w:tcPr>
          <w:p w14:paraId="34B032C9" w14:textId="2244A689" w:rsidR="00E80A38" w:rsidRPr="007669E3" w:rsidRDefault="00E80A38" w:rsidP="00E80A38">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2CA"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CB"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CC" w14:textId="0A40411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CD"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12. munkanap 12 óra</w:t>
            </w:r>
          </w:p>
        </w:tc>
      </w:tr>
      <w:tr w:rsidR="00E80A38" w:rsidRPr="007669E3" w14:paraId="34B032D7"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CF" w14:textId="72CE8B63"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52</w:t>
            </w:r>
          </w:p>
        </w:tc>
        <w:tc>
          <w:tcPr>
            <w:tcW w:w="1276" w:type="dxa"/>
            <w:tcBorders>
              <w:top w:val="nil"/>
              <w:left w:val="single" w:sz="4" w:space="0" w:color="auto"/>
              <w:bottom w:val="single" w:sz="4" w:space="0" w:color="auto"/>
              <w:right w:val="single" w:sz="4" w:space="0" w:color="auto"/>
            </w:tcBorders>
            <w:vAlign w:val="center"/>
          </w:tcPr>
          <w:p w14:paraId="34B032D0" w14:textId="77777777" w:rsidR="00E80A38" w:rsidRPr="007669E3" w:rsidRDefault="00E80A38" w:rsidP="00E80A38">
            <w:pPr>
              <w:jc w:val="center"/>
              <w:rPr>
                <w:rFonts w:ascii="Arial" w:hAnsi="Arial" w:cs="Arial"/>
                <w:sz w:val="20"/>
              </w:rPr>
            </w:pPr>
            <w:r w:rsidRPr="007669E3">
              <w:rPr>
                <w:rFonts w:ascii="Arial" w:hAnsi="Arial" w:cs="Arial"/>
                <w:sz w:val="20"/>
              </w:rPr>
              <w:t>SL6</w:t>
            </w:r>
          </w:p>
        </w:tc>
        <w:tc>
          <w:tcPr>
            <w:tcW w:w="3403" w:type="dxa"/>
            <w:tcBorders>
              <w:top w:val="nil"/>
              <w:left w:val="nil"/>
              <w:bottom w:val="single" w:sz="4" w:space="0" w:color="auto"/>
              <w:right w:val="single" w:sz="4" w:space="0" w:color="auto"/>
            </w:tcBorders>
            <w:vAlign w:val="center"/>
          </w:tcPr>
          <w:p w14:paraId="34B032D1" w14:textId="77777777" w:rsidR="00E80A38" w:rsidRPr="007669E3" w:rsidRDefault="00E80A38" w:rsidP="00E80A38">
            <w:pPr>
              <w:rPr>
                <w:rFonts w:ascii="Arial" w:hAnsi="Arial" w:cs="Arial"/>
                <w:sz w:val="20"/>
              </w:rPr>
            </w:pPr>
            <w:r w:rsidRPr="007669E3">
              <w:rPr>
                <w:rFonts w:ascii="Arial" w:hAnsi="Arial" w:cs="Arial"/>
                <w:sz w:val="20"/>
              </w:rPr>
              <w:t>Gépjármű finanszírozás</w:t>
            </w:r>
          </w:p>
        </w:tc>
        <w:tc>
          <w:tcPr>
            <w:tcW w:w="3118" w:type="dxa"/>
            <w:tcBorders>
              <w:top w:val="nil"/>
              <w:left w:val="nil"/>
              <w:bottom w:val="single" w:sz="4" w:space="0" w:color="auto"/>
              <w:right w:val="single" w:sz="4" w:space="0" w:color="auto"/>
            </w:tcBorders>
            <w:vAlign w:val="center"/>
          </w:tcPr>
          <w:p w14:paraId="34B032D2" w14:textId="6C5F1D20" w:rsidR="00E80A38" w:rsidRPr="007669E3" w:rsidRDefault="00E80A38" w:rsidP="00E80A38">
            <w:pPr>
              <w:rPr>
                <w:rFonts w:ascii="Arial" w:hAnsi="Arial" w:cs="Arial"/>
                <w:sz w:val="20"/>
              </w:rPr>
            </w:pPr>
            <w:r w:rsidRPr="007669E3">
              <w:rPr>
                <w:rFonts w:ascii="Arial" w:hAnsi="Arial" w:cs="Arial"/>
                <w:sz w:val="20"/>
              </w:rPr>
              <w:t>kijelölt bank, szakosított hitelintézet, az ezen típusú EGT-fióktelep</w:t>
            </w:r>
            <w:r>
              <w:rPr>
                <w:rFonts w:ascii="Arial" w:hAnsi="Arial" w:cs="Arial"/>
                <w:sz w:val="20"/>
              </w:rPr>
              <w:t xml:space="preserve"> és</w:t>
            </w:r>
            <w:r w:rsidRPr="007669E3">
              <w:rPr>
                <w:rFonts w:ascii="Arial" w:hAnsi="Arial" w:cs="Arial"/>
                <w:sz w:val="20"/>
              </w:rPr>
              <w:t xml:space="preserve"> pénzügyi vállalkozás </w:t>
            </w:r>
          </w:p>
        </w:tc>
        <w:tc>
          <w:tcPr>
            <w:tcW w:w="1843" w:type="dxa"/>
            <w:tcBorders>
              <w:top w:val="nil"/>
              <w:left w:val="nil"/>
              <w:bottom w:val="single" w:sz="4" w:space="0" w:color="auto"/>
              <w:right w:val="single" w:sz="4" w:space="0" w:color="auto"/>
            </w:tcBorders>
            <w:vAlign w:val="center"/>
          </w:tcPr>
          <w:p w14:paraId="34B032D3"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D4"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D5" w14:textId="6BADEC69"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D6"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12. munkanap 12 óra</w:t>
            </w:r>
          </w:p>
        </w:tc>
      </w:tr>
      <w:tr w:rsidR="00E80A38" w:rsidRPr="007669E3" w14:paraId="34B032DF"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D8" w14:textId="17ED3476"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53</w:t>
            </w:r>
          </w:p>
        </w:tc>
        <w:tc>
          <w:tcPr>
            <w:tcW w:w="1276" w:type="dxa"/>
            <w:tcBorders>
              <w:top w:val="nil"/>
              <w:left w:val="single" w:sz="4" w:space="0" w:color="auto"/>
              <w:bottom w:val="single" w:sz="4" w:space="0" w:color="auto"/>
              <w:right w:val="single" w:sz="4" w:space="0" w:color="auto"/>
            </w:tcBorders>
            <w:vAlign w:val="center"/>
          </w:tcPr>
          <w:p w14:paraId="34B032D9" w14:textId="77777777" w:rsidR="00E80A38" w:rsidRPr="007669E3" w:rsidRDefault="00E80A38" w:rsidP="00E80A38">
            <w:pPr>
              <w:jc w:val="center"/>
              <w:rPr>
                <w:rFonts w:ascii="Arial" w:hAnsi="Arial" w:cs="Arial"/>
                <w:sz w:val="20"/>
              </w:rPr>
            </w:pPr>
            <w:r w:rsidRPr="007669E3">
              <w:rPr>
                <w:rFonts w:ascii="Arial" w:hAnsi="Arial" w:cs="Arial"/>
                <w:sz w:val="20"/>
              </w:rPr>
              <w:t>T02</w:t>
            </w:r>
          </w:p>
        </w:tc>
        <w:tc>
          <w:tcPr>
            <w:tcW w:w="3403" w:type="dxa"/>
            <w:tcBorders>
              <w:top w:val="nil"/>
              <w:left w:val="nil"/>
              <w:bottom w:val="single" w:sz="4" w:space="0" w:color="auto"/>
              <w:right w:val="single" w:sz="4" w:space="0" w:color="auto"/>
            </w:tcBorders>
            <w:vAlign w:val="center"/>
          </w:tcPr>
          <w:p w14:paraId="34B032DA" w14:textId="77777777" w:rsidR="00E80A38" w:rsidRPr="007669E3" w:rsidRDefault="00E80A38" w:rsidP="00E80A38">
            <w:pPr>
              <w:rPr>
                <w:rFonts w:ascii="Arial" w:hAnsi="Arial" w:cs="Arial"/>
                <w:sz w:val="20"/>
              </w:rPr>
            </w:pPr>
            <w:r w:rsidRPr="007669E3">
              <w:rPr>
                <w:rFonts w:ascii="Arial" w:hAnsi="Arial" w:cs="Arial"/>
                <w:sz w:val="20"/>
              </w:rPr>
              <w:t>A BÉT hivatalos részvényindexének napi adatai, továbbá a BÉT-en forgalmazott részvények napi kereskedési adatai</w:t>
            </w:r>
          </w:p>
        </w:tc>
        <w:tc>
          <w:tcPr>
            <w:tcW w:w="3118" w:type="dxa"/>
            <w:tcBorders>
              <w:top w:val="nil"/>
              <w:left w:val="nil"/>
              <w:bottom w:val="single" w:sz="4" w:space="0" w:color="auto"/>
              <w:right w:val="single" w:sz="4" w:space="0" w:color="auto"/>
            </w:tcBorders>
            <w:vAlign w:val="center"/>
          </w:tcPr>
          <w:p w14:paraId="34B032DB" w14:textId="77777777" w:rsidR="00E80A38" w:rsidRPr="007669E3" w:rsidRDefault="00E80A38" w:rsidP="00E80A38">
            <w:pPr>
              <w:rPr>
                <w:rFonts w:ascii="Arial" w:hAnsi="Arial" w:cs="Arial"/>
                <w:sz w:val="20"/>
              </w:rPr>
            </w:pPr>
            <w:r w:rsidRPr="007669E3">
              <w:rPr>
                <w:rFonts w:ascii="Arial" w:hAnsi="Arial" w:cs="Arial"/>
                <w:sz w:val="20"/>
              </w:rPr>
              <w:t>pénzügyi eszközök kereskedését lebonyolító tőzsde, az ezen típusú EGT-fióktelep</w:t>
            </w:r>
          </w:p>
        </w:tc>
        <w:tc>
          <w:tcPr>
            <w:tcW w:w="1843" w:type="dxa"/>
            <w:tcBorders>
              <w:top w:val="nil"/>
              <w:left w:val="nil"/>
              <w:bottom w:val="single" w:sz="4" w:space="0" w:color="auto"/>
              <w:right w:val="single" w:sz="4" w:space="0" w:color="auto"/>
            </w:tcBorders>
            <w:vAlign w:val="center"/>
          </w:tcPr>
          <w:p w14:paraId="34B032DC" w14:textId="77777777" w:rsidR="00E80A38" w:rsidRPr="007669E3" w:rsidRDefault="00E80A38" w:rsidP="00E80A38">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32DD" w14:textId="41E5B545" w:rsidR="00E80A38" w:rsidRPr="007669E3" w:rsidRDefault="00E80A38" w:rsidP="00E80A38">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32DE" w14:textId="77777777" w:rsidR="00E80A38" w:rsidRPr="007669E3" w:rsidRDefault="00E80A38" w:rsidP="00E80A38">
            <w:pPr>
              <w:jc w:val="center"/>
              <w:rPr>
                <w:rFonts w:ascii="Arial" w:hAnsi="Arial" w:cs="Arial"/>
                <w:sz w:val="20"/>
              </w:rPr>
            </w:pPr>
            <w:r w:rsidRPr="007669E3">
              <w:rPr>
                <w:rFonts w:ascii="Arial" w:hAnsi="Arial" w:cs="Arial"/>
                <w:sz w:val="20"/>
              </w:rPr>
              <w:t>tárgynapot követő munkanap 9 óra</w:t>
            </w:r>
          </w:p>
        </w:tc>
      </w:tr>
      <w:tr w:rsidR="00E80A38" w:rsidRPr="007669E3" w14:paraId="34B032E8"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E0" w14:textId="020252A3"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54</w:t>
            </w:r>
          </w:p>
        </w:tc>
        <w:tc>
          <w:tcPr>
            <w:tcW w:w="1276" w:type="dxa"/>
            <w:tcBorders>
              <w:top w:val="nil"/>
              <w:left w:val="single" w:sz="4" w:space="0" w:color="auto"/>
              <w:bottom w:val="single" w:sz="4" w:space="0" w:color="auto"/>
              <w:right w:val="single" w:sz="4" w:space="0" w:color="auto"/>
            </w:tcBorders>
            <w:vAlign w:val="center"/>
          </w:tcPr>
          <w:p w14:paraId="34B032E1" w14:textId="77777777" w:rsidR="00E80A38" w:rsidRPr="007669E3" w:rsidRDefault="00E80A38" w:rsidP="00E80A38">
            <w:pPr>
              <w:jc w:val="center"/>
              <w:rPr>
                <w:rFonts w:ascii="Arial" w:hAnsi="Arial" w:cs="Arial"/>
                <w:sz w:val="20"/>
              </w:rPr>
            </w:pPr>
            <w:r w:rsidRPr="007669E3">
              <w:rPr>
                <w:rFonts w:ascii="Arial" w:hAnsi="Arial" w:cs="Arial"/>
                <w:sz w:val="20"/>
              </w:rPr>
              <w:t>T10</w:t>
            </w:r>
          </w:p>
        </w:tc>
        <w:tc>
          <w:tcPr>
            <w:tcW w:w="3403" w:type="dxa"/>
            <w:tcBorders>
              <w:top w:val="nil"/>
              <w:left w:val="nil"/>
              <w:bottom w:val="single" w:sz="4" w:space="0" w:color="auto"/>
              <w:right w:val="single" w:sz="4" w:space="0" w:color="auto"/>
            </w:tcBorders>
            <w:vAlign w:val="center"/>
          </w:tcPr>
          <w:p w14:paraId="34B032E2" w14:textId="77777777" w:rsidR="00E80A38" w:rsidRPr="007669E3" w:rsidRDefault="00E80A38" w:rsidP="00E80A38">
            <w:pPr>
              <w:rPr>
                <w:rFonts w:ascii="Arial" w:hAnsi="Arial" w:cs="Arial"/>
                <w:sz w:val="20"/>
              </w:rPr>
            </w:pPr>
            <w:r w:rsidRPr="007669E3">
              <w:rPr>
                <w:rFonts w:ascii="Arial" w:hAnsi="Arial" w:cs="Arial"/>
                <w:sz w:val="20"/>
              </w:rPr>
              <w:t>Állampapír árfolyamok</w:t>
            </w:r>
          </w:p>
        </w:tc>
        <w:tc>
          <w:tcPr>
            <w:tcW w:w="3118" w:type="dxa"/>
            <w:tcBorders>
              <w:top w:val="nil"/>
              <w:left w:val="nil"/>
              <w:bottom w:val="single" w:sz="4" w:space="0" w:color="auto"/>
              <w:right w:val="single" w:sz="4" w:space="0" w:color="auto"/>
            </w:tcBorders>
            <w:vAlign w:val="center"/>
          </w:tcPr>
          <w:p w14:paraId="34B032E3" w14:textId="77777777" w:rsidR="00E80A38" w:rsidRPr="007669E3" w:rsidRDefault="00E80A38" w:rsidP="00E80A38">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
          <w:p w14:paraId="34B032E4"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2E5"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E6" w14:textId="36E27290"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E7"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5. munkanap</w:t>
            </w:r>
          </w:p>
        </w:tc>
      </w:tr>
      <w:tr w:rsidR="00E80A38" w:rsidRPr="007669E3" w14:paraId="34B032F0"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E9" w14:textId="2E28DA6F" w:rsidR="00E80A38" w:rsidRPr="007669E3" w:rsidRDefault="00E80A38" w:rsidP="00E80A38">
            <w:pPr>
              <w:jc w:val="center"/>
              <w:rPr>
                <w:rFonts w:ascii="Arial" w:hAnsi="Arial" w:cs="Arial"/>
                <w:sz w:val="20"/>
              </w:rPr>
            </w:pPr>
            <w:r w:rsidRPr="007669E3">
              <w:rPr>
                <w:rFonts w:ascii="Arial" w:hAnsi="Arial" w:cs="Arial"/>
                <w:sz w:val="20"/>
              </w:rPr>
              <w:t>15</w:t>
            </w:r>
            <w:r>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32EA" w14:textId="77777777" w:rsidR="00E80A38" w:rsidRPr="007669E3" w:rsidRDefault="00E80A38" w:rsidP="00E80A38">
            <w:pPr>
              <w:jc w:val="center"/>
              <w:rPr>
                <w:rFonts w:ascii="Arial" w:hAnsi="Arial" w:cs="Arial"/>
                <w:sz w:val="20"/>
              </w:rPr>
            </w:pPr>
            <w:r w:rsidRPr="007669E3">
              <w:rPr>
                <w:rFonts w:ascii="Arial" w:hAnsi="Arial" w:cs="Arial"/>
                <w:sz w:val="20"/>
              </w:rPr>
              <w:t>W06</w:t>
            </w:r>
          </w:p>
        </w:tc>
        <w:tc>
          <w:tcPr>
            <w:tcW w:w="3403" w:type="dxa"/>
            <w:tcBorders>
              <w:top w:val="nil"/>
              <w:left w:val="nil"/>
              <w:bottom w:val="single" w:sz="4" w:space="0" w:color="auto"/>
              <w:right w:val="single" w:sz="4" w:space="0" w:color="auto"/>
            </w:tcBorders>
            <w:vAlign w:val="center"/>
          </w:tcPr>
          <w:p w14:paraId="34B032EB" w14:textId="77777777" w:rsidR="00E80A38" w:rsidRPr="007669E3" w:rsidRDefault="00E80A38" w:rsidP="00E80A38">
            <w:pPr>
              <w:rPr>
                <w:rFonts w:ascii="Arial" w:hAnsi="Arial" w:cs="Arial"/>
                <w:sz w:val="20"/>
              </w:rPr>
            </w:pPr>
            <w:r w:rsidRPr="007669E3">
              <w:rPr>
                <w:rFonts w:ascii="Arial" w:hAnsi="Arial" w:cs="Arial"/>
                <w:sz w:val="20"/>
              </w:rPr>
              <w:t>A hitelintézetek szöveges jelentése aktuális témákban</w:t>
            </w:r>
          </w:p>
        </w:tc>
        <w:tc>
          <w:tcPr>
            <w:tcW w:w="3118" w:type="dxa"/>
            <w:tcBorders>
              <w:top w:val="nil"/>
              <w:left w:val="nil"/>
              <w:bottom w:val="single" w:sz="4" w:space="0" w:color="auto"/>
              <w:right w:val="single" w:sz="4" w:space="0" w:color="auto"/>
            </w:tcBorders>
            <w:vAlign w:val="center"/>
          </w:tcPr>
          <w:p w14:paraId="34B032EC" w14:textId="39AAE58B" w:rsidR="00E80A38" w:rsidRPr="007669E3" w:rsidRDefault="00E80A38" w:rsidP="00E80A38">
            <w:pPr>
              <w:rPr>
                <w:rFonts w:ascii="Arial" w:hAnsi="Arial" w:cs="Arial"/>
                <w:sz w:val="20"/>
              </w:rPr>
            </w:pPr>
            <w:r w:rsidRPr="007669E3">
              <w:rPr>
                <w:rFonts w:ascii="Arial" w:hAnsi="Arial" w:cs="Arial"/>
                <w:sz w:val="20"/>
              </w:rPr>
              <w:t xml:space="preserve">kijelölt bank, szakosított hitelintézet, az ezen típusú EGT-fióktelep  </w:t>
            </w:r>
          </w:p>
        </w:tc>
        <w:tc>
          <w:tcPr>
            <w:tcW w:w="1843" w:type="dxa"/>
            <w:tcBorders>
              <w:top w:val="nil"/>
              <w:left w:val="nil"/>
              <w:bottom w:val="single" w:sz="4" w:space="0" w:color="auto"/>
              <w:right w:val="single" w:sz="4" w:space="0" w:color="auto"/>
            </w:tcBorders>
            <w:vAlign w:val="center"/>
          </w:tcPr>
          <w:p w14:paraId="34B032ED"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eseti</w:t>
            </w:r>
          </w:p>
        </w:tc>
        <w:tc>
          <w:tcPr>
            <w:tcW w:w="2268" w:type="dxa"/>
            <w:tcBorders>
              <w:top w:val="nil"/>
              <w:left w:val="nil"/>
              <w:bottom w:val="single" w:sz="4" w:space="0" w:color="auto"/>
              <w:right w:val="single" w:sz="4" w:space="0" w:color="auto"/>
            </w:tcBorders>
            <w:vAlign w:val="center"/>
          </w:tcPr>
          <w:p w14:paraId="34B032EE" w14:textId="77777777" w:rsidR="00E80A38" w:rsidRPr="007669E3" w:rsidRDefault="00E80A38" w:rsidP="00E80A38">
            <w:pPr>
              <w:jc w:val="center"/>
              <w:rPr>
                <w:rFonts w:ascii="Arial" w:hAnsi="Arial" w:cs="Arial"/>
                <w:sz w:val="20"/>
              </w:rPr>
            </w:pPr>
            <w:r w:rsidRPr="007669E3">
              <w:rPr>
                <w:rFonts w:ascii="Arial" w:hAnsi="Arial" w:cs="Arial"/>
                <w:sz w:val="20"/>
              </w:rPr>
              <w:t>papíron</w:t>
            </w:r>
          </w:p>
        </w:tc>
        <w:tc>
          <w:tcPr>
            <w:tcW w:w="2981" w:type="dxa"/>
            <w:tcBorders>
              <w:top w:val="nil"/>
              <w:left w:val="nil"/>
              <w:bottom w:val="single" w:sz="4" w:space="0" w:color="auto"/>
              <w:right w:val="single" w:sz="4" w:space="0" w:color="auto"/>
            </w:tcBorders>
            <w:vAlign w:val="center"/>
          </w:tcPr>
          <w:p w14:paraId="34B032EF" w14:textId="77777777" w:rsidR="00E80A38" w:rsidRPr="007669E3" w:rsidRDefault="00E80A38" w:rsidP="00E80A38">
            <w:pPr>
              <w:jc w:val="center"/>
              <w:rPr>
                <w:rFonts w:ascii="Arial" w:hAnsi="Arial" w:cs="Arial"/>
                <w:sz w:val="20"/>
              </w:rPr>
            </w:pPr>
            <w:r w:rsidRPr="007669E3">
              <w:rPr>
                <w:rFonts w:ascii="Arial" w:hAnsi="Arial" w:cs="Arial"/>
                <w:sz w:val="20"/>
              </w:rPr>
              <w:t>az egyedi elrendelésben foglaltak szerint</w:t>
            </w:r>
          </w:p>
        </w:tc>
      </w:tr>
      <w:tr w:rsidR="00E80A38" w:rsidRPr="007669E3" w14:paraId="34B032FE" w14:textId="77777777" w:rsidTr="001A4757">
        <w:trPr>
          <w:cantSplit/>
          <w:trHeight w:val="3022"/>
          <w:jc w:val="center"/>
        </w:trPr>
        <w:tc>
          <w:tcPr>
            <w:tcW w:w="704" w:type="dxa"/>
            <w:tcBorders>
              <w:top w:val="nil"/>
              <w:left w:val="single" w:sz="4" w:space="0" w:color="auto"/>
              <w:bottom w:val="single" w:sz="4" w:space="0" w:color="auto"/>
              <w:right w:val="single" w:sz="4" w:space="0" w:color="auto"/>
            </w:tcBorders>
            <w:vAlign w:val="center"/>
          </w:tcPr>
          <w:p w14:paraId="34B032F1" w14:textId="70509609" w:rsidR="00E80A38" w:rsidRPr="007669E3" w:rsidRDefault="00E80A38" w:rsidP="00E80A38">
            <w:pPr>
              <w:jc w:val="center"/>
              <w:rPr>
                <w:rFonts w:ascii="Arial" w:hAnsi="Arial" w:cs="Arial"/>
                <w:sz w:val="20"/>
              </w:rPr>
            </w:pPr>
            <w:r w:rsidRPr="007669E3">
              <w:rPr>
                <w:rFonts w:ascii="Arial" w:hAnsi="Arial" w:cs="Arial"/>
                <w:sz w:val="20"/>
              </w:rPr>
              <w:t>15</w:t>
            </w:r>
            <w:r>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34B032F2" w14:textId="77777777" w:rsidR="00E80A38" w:rsidRPr="007669E3" w:rsidRDefault="00E80A38" w:rsidP="00E80A38">
            <w:pPr>
              <w:jc w:val="center"/>
              <w:rPr>
                <w:rFonts w:ascii="Arial" w:hAnsi="Arial" w:cs="Arial"/>
                <w:sz w:val="20"/>
              </w:rPr>
            </w:pPr>
            <w:r w:rsidRPr="007669E3">
              <w:rPr>
                <w:rFonts w:ascii="Arial" w:hAnsi="Arial" w:cs="Arial"/>
                <w:sz w:val="20"/>
              </w:rPr>
              <w:t>W08</w:t>
            </w:r>
          </w:p>
        </w:tc>
        <w:tc>
          <w:tcPr>
            <w:tcW w:w="3403" w:type="dxa"/>
            <w:tcBorders>
              <w:top w:val="nil"/>
              <w:left w:val="nil"/>
              <w:bottom w:val="single" w:sz="4" w:space="0" w:color="auto"/>
              <w:right w:val="single" w:sz="4" w:space="0" w:color="auto"/>
            </w:tcBorders>
            <w:vAlign w:val="center"/>
          </w:tcPr>
          <w:p w14:paraId="7F91ABAC" w14:textId="77777777" w:rsidR="00E80A38" w:rsidRPr="007669E3" w:rsidRDefault="00E80A38" w:rsidP="00E80A38">
            <w:pPr>
              <w:rPr>
                <w:rFonts w:ascii="Arial" w:hAnsi="Arial" w:cs="Arial"/>
                <w:sz w:val="20"/>
              </w:rPr>
            </w:pPr>
            <w:r w:rsidRPr="007669E3">
              <w:rPr>
                <w:rFonts w:ascii="Arial" w:hAnsi="Arial" w:cs="Arial"/>
                <w:sz w:val="20"/>
              </w:rPr>
              <w:t>Pénzügyi infrastruktúrák jelentése működési és biztonsági eseményekről</w:t>
            </w:r>
          </w:p>
          <w:p w14:paraId="34B032F4" w14:textId="600B92D7" w:rsidR="00E80A38" w:rsidRPr="007669E3" w:rsidRDefault="00E80A38" w:rsidP="00E80A38">
            <w:pPr>
              <w:rPr>
                <w:rFonts w:ascii="Arial" w:hAnsi="Arial" w:cs="Arial"/>
                <w:sz w:val="20"/>
              </w:rPr>
            </w:pPr>
          </w:p>
        </w:tc>
        <w:tc>
          <w:tcPr>
            <w:tcW w:w="3118" w:type="dxa"/>
            <w:tcBorders>
              <w:top w:val="nil"/>
              <w:left w:val="nil"/>
              <w:bottom w:val="single" w:sz="4" w:space="0" w:color="auto"/>
              <w:right w:val="single" w:sz="4" w:space="0" w:color="auto"/>
            </w:tcBorders>
            <w:vAlign w:val="center"/>
          </w:tcPr>
          <w:p w14:paraId="34B032F5" w14:textId="11BA0A05" w:rsidR="00E80A38" w:rsidRPr="007669E3" w:rsidRDefault="00E80A38" w:rsidP="00E80A38">
            <w:pPr>
              <w:rPr>
                <w:rFonts w:ascii="Arial" w:hAnsi="Arial" w:cs="Arial"/>
                <w:sz w:val="20"/>
              </w:rPr>
            </w:pPr>
            <w:bookmarkStart w:id="107" w:name="_Hlk45199386"/>
            <w:r w:rsidRPr="007669E3">
              <w:rPr>
                <w:rFonts w:ascii="Arial" w:hAnsi="Arial" w:cs="Arial"/>
                <w:sz w:val="20"/>
              </w:rPr>
              <w:t>pénzforgalmi elszámolóház, központi értéktári tevékenységet végző szervezet, Tpt. szerinti központi szerződő fél, az ezen típusú EGT-fióktelep</w:t>
            </w:r>
            <w:bookmarkEnd w:id="107"/>
          </w:p>
        </w:tc>
        <w:tc>
          <w:tcPr>
            <w:tcW w:w="1843" w:type="dxa"/>
            <w:tcBorders>
              <w:top w:val="nil"/>
              <w:left w:val="nil"/>
              <w:bottom w:val="single" w:sz="4" w:space="0" w:color="auto"/>
              <w:right w:val="single" w:sz="4" w:space="0" w:color="auto"/>
            </w:tcBorders>
            <w:vAlign w:val="center"/>
          </w:tcPr>
          <w:p w14:paraId="34B032F6" w14:textId="7FBCC868" w:rsidR="00E80A38" w:rsidRPr="007669E3" w:rsidRDefault="00E80A38" w:rsidP="00E80A38">
            <w:pPr>
              <w:jc w:val="center"/>
              <w:rPr>
                <w:rFonts w:ascii="Arial" w:hAnsi="Arial" w:cs="Arial"/>
                <w:sz w:val="20"/>
              </w:rPr>
            </w:pPr>
            <w:r w:rsidRPr="007669E3">
              <w:rPr>
                <w:rFonts w:ascii="Arial" w:hAnsi="Arial" w:cs="Arial"/>
                <w:sz w:val="20"/>
              </w:rPr>
              <w:t>negyedéves és eseti</w:t>
            </w:r>
          </w:p>
        </w:tc>
        <w:tc>
          <w:tcPr>
            <w:tcW w:w="2268" w:type="dxa"/>
            <w:tcBorders>
              <w:top w:val="nil"/>
              <w:left w:val="nil"/>
              <w:bottom w:val="single" w:sz="4" w:space="0" w:color="auto"/>
              <w:right w:val="single" w:sz="4" w:space="0" w:color="auto"/>
            </w:tcBorders>
            <w:vAlign w:val="center"/>
          </w:tcPr>
          <w:p w14:paraId="1748AAA4"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F8" w14:textId="1BB1A401" w:rsidR="00E80A38" w:rsidRPr="007669E3" w:rsidRDefault="00E80A38" w:rsidP="00E80A38">
            <w:pPr>
              <w:jc w:val="center"/>
              <w:rPr>
                <w:rFonts w:ascii="Arial" w:hAnsi="Arial" w:cs="Arial"/>
                <w:sz w:val="20"/>
              </w:rPr>
            </w:pPr>
            <w:r w:rsidRPr="007669E3">
              <w:rPr>
                <w:rFonts w:ascii="Arial" w:hAnsi="Arial" w:cs="Arial"/>
                <w:sz w:val="20"/>
              </w:rPr>
              <w:t>(ERA rendszer, űrlap), fokozott biztonságú vagy minősített elektronikus aláírással ellátva, és a kezdeti jelentés tekintetében titkosított elektronikus levél</w:t>
            </w:r>
            <w:r w:rsidRPr="007669E3" w:rsidDel="003606DE">
              <w:rPr>
                <w:rFonts w:ascii="Arial" w:hAnsi="Arial" w:cs="Arial"/>
                <w:sz w:val="20"/>
              </w:rPr>
              <w:t xml:space="preserve"> </w:t>
            </w:r>
          </w:p>
        </w:tc>
        <w:tc>
          <w:tcPr>
            <w:tcW w:w="2981" w:type="dxa"/>
            <w:tcBorders>
              <w:top w:val="nil"/>
              <w:left w:val="nil"/>
              <w:bottom w:val="single" w:sz="4" w:space="0" w:color="auto"/>
              <w:right w:val="single" w:sz="4" w:space="0" w:color="auto"/>
            </w:tcBorders>
            <w:vAlign w:val="center"/>
          </w:tcPr>
          <w:p w14:paraId="51F95DA8" w14:textId="77777777" w:rsidR="00E80A38" w:rsidRPr="007669E3" w:rsidRDefault="00E80A38" w:rsidP="00E80A38">
            <w:pPr>
              <w:jc w:val="center"/>
              <w:rPr>
                <w:rFonts w:ascii="Arial" w:hAnsi="Arial" w:cs="Arial"/>
                <w:sz w:val="20"/>
              </w:rPr>
            </w:pPr>
            <w:r w:rsidRPr="007669E3">
              <w:rPr>
                <w:rFonts w:ascii="Arial" w:hAnsi="Arial" w:cs="Arial"/>
                <w:sz w:val="20"/>
              </w:rPr>
              <w:t>negyedéves adatszolgáltatás: tárgyidőszakot követő 10. munkanap;</w:t>
            </w:r>
          </w:p>
          <w:p w14:paraId="668AE61F" w14:textId="77777777" w:rsidR="00E80A38" w:rsidRPr="007669E3" w:rsidRDefault="00E80A38" w:rsidP="00E80A38">
            <w:pPr>
              <w:jc w:val="center"/>
              <w:rPr>
                <w:rFonts w:ascii="Arial" w:hAnsi="Arial" w:cs="Arial"/>
                <w:sz w:val="20"/>
              </w:rPr>
            </w:pPr>
          </w:p>
          <w:p w14:paraId="79AB2945" w14:textId="77777777" w:rsidR="00E80A38" w:rsidRPr="007669E3" w:rsidRDefault="00E80A38" w:rsidP="00E80A38">
            <w:pPr>
              <w:jc w:val="center"/>
              <w:rPr>
                <w:rFonts w:ascii="Arial" w:hAnsi="Arial" w:cs="Arial"/>
                <w:sz w:val="20"/>
              </w:rPr>
            </w:pPr>
            <w:r w:rsidRPr="007669E3">
              <w:rPr>
                <w:rFonts w:ascii="Arial" w:hAnsi="Arial" w:cs="Arial"/>
                <w:sz w:val="20"/>
              </w:rPr>
              <w:t>kezdeti jelentés: minősítést követő 5 percen belül;</w:t>
            </w:r>
          </w:p>
          <w:p w14:paraId="365B3F7E" w14:textId="77777777" w:rsidR="00E80A38" w:rsidRPr="007669E3" w:rsidRDefault="00E80A38" w:rsidP="00E80A38">
            <w:pPr>
              <w:jc w:val="center"/>
              <w:rPr>
                <w:rFonts w:ascii="Arial" w:hAnsi="Arial" w:cs="Arial"/>
                <w:sz w:val="20"/>
              </w:rPr>
            </w:pPr>
            <w:r w:rsidRPr="007669E3">
              <w:rPr>
                <w:rFonts w:ascii="Arial" w:hAnsi="Arial" w:cs="Arial"/>
                <w:sz w:val="20"/>
              </w:rPr>
              <w:t>időközi jelentés: a kezdeti jelentés beküldését követő 3 munkanapon belül;</w:t>
            </w:r>
          </w:p>
          <w:p w14:paraId="659F8F53" w14:textId="77777777" w:rsidR="00E80A38" w:rsidRPr="007669E3" w:rsidRDefault="00E80A38" w:rsidP="00E80A38">
            <w:pPr>
              <w:jc w:val="center"/>
              <w:rPr>
                <w:rFonts w:ascii="Arial" w:hAnsi="Arial" w:cs="Arial"/>
                <w:sz w:val="20"/>
              </w:rPr>
            </w:pPr>
            <w:r w:rsidRPr="007669E3">
              <w:rPr>
                <w:rFonts w:ascii="Arial" w:hAnsi="Arial" w:cs="Arial"/>
                <w:sz w:val="20"/>
              </w:rPr>
              <w:t>záró adatszolgáltatás: az esemény lezárását követő 30 napon belül;</w:t>
            </w:r>
          </w:p>
          <w:p w14:paraId="354A5917" w14:textId="77777777" w:rsidR="00E80A38" w:rsidRPr="007669E3" w:rsidRDefault="00E80A38" w:rsidP="00E80A38">
            <w:pPr>
              <w:jc w:val="center"/>
              <w:rPr>
                <w:rFonts w:ascii="Arial" w:hAnsi="Arial" w:cs="Arial"/>
                <w:sz w:val="20"/>
              </w:rPr>
            </w:pPr>
            <w:r w:rsidRPr="007669E3">
              <w:rPr>
                <w:rFonts w:ascii="Arial" w:hAnsi="Arial" w:cs="Arial"/>
                <w:sz w:val="20"/>
              </w:rPr>
              <w:t>visszaminősítési jelentés: a visszaminősítést követő 1 munkanapon belül;</w:t>
            </w:r>
          </w:p>
          <w:p w14:paraId="00489D74" w14:textId="77777777" w:rsidR="00E80A38" w:rsidRPr="007669E3" w:rsidRDefault="00E80A38" w:rsidP="00E80A38">
            <w:pPr>
              <w:jc w:val="center"/>
              <w:rPr>
                <w:rFonts w:ascii="Arial" w:hAnsi="Arial" w:cs="Arial"/>
                <w:sz w:val="20"/>
              </w:rPr>
            </w:pPr>
          </w:p>
          <w:p w14:paraId="34B032FD" w14:textId="446D419E" w:rsidR="00E80A38" w:rsidRPr="007669E3" w:rsidRDefault="00E80A38" w:rsidP="00E80A38">
            <w:pPr>
              <w:jc w:val="center"/>
              <w:rPr>
                <w:rFonts w:ascii="Arial" w:hAnsi="Arial" w:cs="Arial"/>
                <w:sz w:val="20"/>
                <w:highlight w:val="yellow"/>
              </w:rPr>
            </w:pPr>
            <w:r w:rsidRPr="007669E3">
              <w:rPr>
                <w:rFonts w:ascii="Arial" w:hAnsi="Arial" w:cs="Arial"/>
                <w:sz w:val="20"/>
              </w:rPr>
              <w:t>eseti kiértékelési jelentés: az MNB felhívását követő 30 munkanapon belül;</w:t>
            </w:r>
          </w:p>
        </w:tc>
      </w:tr>
      <w:tr w:rsidR="00E80A38" w:rsidRPr="007669E3" w14:paraId="6D2F0211" w14:textId="77777777" w:rsidTr="001A4757">
        <w:trPr>
          <w:cantSplit/>
          <w:trHeight w:val="1358"/>
          <w:jc w:val="center"/>
        </w:trPr>
        <w:tc>
          <w:tcPr>
            <w:tcW w:w="704" w:type="dxa"/>
            <w:tcBorders>
              <w:top w:val="nil"/>
              <w:left w:val="single" w:sz="4" w:space="0" w:color="auto"/>
              <w:bottom w:val="single" w:sz="4" w:space="0" w:color="auto"/>
              <w:right w:val="single" w:sz="4" w:space="0" w:color="auto"/>
            </w:tcBorders>
            <w:vAlign w:val="center"/>
          </w:tcPr>
          <w:p w14:paraId="428386B9" w14:textId="11F65F31" w:rsidR="00E80A38" w:rsidRPr="007669E3" w:rsidRDefault="00E80A38" w:rsidP="00E80A38">
            <w:pPr>
              <w:jc w:val="center"/>
              <w:rPr>
                <w:rFonts w:ascii="Arial" w:hAnsi="Arial" w:cs="Arial"/>
                <w:sz w:val="20"/>
              </w:rPr>
            </w:pPr>
            <w:r w:rsidRPr="007669E3">
              <w:rPr>
                <w:rFonts w:ascii="Arial" w:hAnsi="Arial" w:cs="Arial"/>
                <w:sz w:val="20"/>
              </w:rPr>
              <w:lastRenderedPageBreak/>
              <w:t>15</w:t>
            </w:r>
            <w:r>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4AD44FB2" w14:textId="2D74111F" w:rsidR="00E80A38" w:rsidRPr="007669E3" w:rsidRDefault="00E80A38" w:rsidP="00E80A38">
            <w:pPr>
              <w:jc w:val="center"/>
              <w:rPr>
                <w:rFonts w:ascii="Arial" w:hAnsi="Arial" w:cs="Arial"/>
                <w:sz w:val="20"/>
              </w:rPr>
            </w:pPr>
            <w:r w:rsidRPr="007669E3">
              <w:rPr>
                <w:rFonts w:ascii="Arial" w:hAnsi="Arial" w:cs="Arial"/>
                <w:sz w:val="20"/>
              </w:rPr>
              <w:t>W09</w:t>
            </w:r>
          </w:p>
        </w:tc>
        <w:tc>
          <w:tcPr>
            <w:tcW w:w="3403" w:type="dxa"/>
            <w:tcBorders>
              <w:top w:val="nil"/>
              <w:left w:val="nil"/>
              <w:bottom w:val="single" w:sz="4" w:space="0" w:color="auto"/>
              <w:right w:val="single" w:sz="4" w:space="0" w:color="auto"/>
            </w:tcBorders>
            <w:vAlign w:val="center"/>
          </w:tcPr>
          <w:p w14:paraId="4E0231C9" w14:textId="1EFA80B4" w:rsidR="00E80A38" w:rsidRPr="007669E3" w:rsidRDefault="00E80A38" w:rsidP="00E80A38">
            <w:pPr>
              <w:rPr>
                <w:rFonts w:ascii="Arial" w:hAnsi="Arial" w:cs="Arial"/>
                <w:b/>
                <w:bCs/>
                <w:color w:val="000000"/>
              </w:rPr>
            </w:pPr>
            <w:r w:rsidRPr="007669E3">
              <w:rPr>
                <w:rFonts w:ascii="Arial" w:hAnsi="Arial" w:cs="Arial"/>
                <w:sz w:val="20"/>
              </w:rPr>
              <w:t>Összehasonlítással kapcsolatos problémák</w:t>
            </w:r>
          </w:p>
        </w:tc>
        <w:tc>
          <w:tcPr>
            <w:tcW w:w="3118" w:type="dxa"/>
            <w:tcBorders>
              <w:top w:val="nil"/>
              <w:left w:val="nil"/>
              <w:bottom w:val="single" w:sz="4" w:space="0" w:color="auto"/>
              <w:right w:val="single" w:sz="4" w:space="0" w:color="auto"/>
            </w:tcBorders>
            <w:vAlign w:val="center"/>
          </w:tcPr>
          <w:p w14:paraId="453CC8DB" w14:textId="4153A565" w:rsidR="00E80A38" w:rsidRPr="007669E3" w:rsidRDefault="00E80A38" w:rsidP="00E80A38">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47F2556C" w14:textId="078A1CBD"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6C3DE3C" w14:textId="2DE42327" w:rsidR="00E80A38" w:rsidRPr="007669E3" w:rsidRDefault="00E80A38" w:rsidP="00E80A38">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1B6D4FD8" w14:textId="7B2718F1" w:rsidR="00E80A38" w:rsidRPr="007669E3" w:rsidRDefault="00E80A38" w:rsidP="00E80A38">
            <w:pPr>
              <w:jc w:val="center"/>
              <w:rPr>
                <w:rFonts w:ascii="Arial" w:hAnsi="Arial" w:cs="Arial"/>
                <w:sz w:val="20"/>
              </w:rPr>
            </w:pPr>
            <w:r w:rsidRPr="007669E3">
              <w:rPr>
                <w:rFonts w:ascii="Arial" w:hAnsi="Arial" w:cs="Arial"/>
                <w:bCs/>
                <w:sz w:val="20"/>
              </w:rPr>
              <w:t>A) eset:</w:t>
            </w:r>
            <w:r w:rsidRPr="007669E3">
              <w:rPr>
                <w:rFonts w:ascii="Arial" w:hAnsi="Arial" w:cs="Arial"/>
                <w:sz w:val="20"/>
              </w:rPr>
              <w:t xml:space="preserve"> a kiegyenlítés felfüggesztésétől számított 2 munkaórán belül;</w:t>
            </w:r>
          </w:p>
          <w:p w14:paraId="4B9CC5B2" w14:textId="46AB1C13" w:rsidR="00E80A38" w:rsidRPr="007669E3" w:rsidRDefault="00E80A38" w:rsidP="00E80A38">
            <w:pPr>
              <w:jc w:val="center"/>
              <w:rPr>
                <w:rFonts w:ascii="Arial" w:hAnsi="Arial" w:cs="Arial"/>
                <w:sz w:val="20"/>
              </w:rPr>
            </w:pPr>
            <w:r w:rsidRPr="007669E3">
              <w:rPr>
                <w:rFonts w:ascii="Arial" w:hAnsi="Arial" w:cs="Arial"/>
                <w:bCs/>
                <w:sz w:val="20"/>
              </w:rPr>
              <w:t>B) eset:</w:t>
            </w:r>
            <w:r w:rsidRPr="007669E3">
              <w:rPr>
                <w:rFonts w:ascii="Arial" w:hAnsi="Arial" w:cs="Arial"/>
                <w:sz w:val="20"/>
              </w:rPr>
              <w:t xml:space="preserve"> a kereskedési napot követő munkanap 9 óra;</w:t>
            </w:r>
          </w:p>
          <w:p w14:paraId="5859084B" w14:textId="77777777" w:rsidR="00E80A38" w:rsidRPr="007669E3" w:rsidRDefault="00E80A38" w:rsidP="00E80A38">
            <w:pPr>
              <w:jc w:val="center"/>
              <w:rPr>
                <w:rFonts w:ascii="Arial" w:hAnsi="Arial" w:cs="Arial"/>
                <w:sz w:val="20"/>
              </w:rPr>
            </w:pPr>
            <w:r w:rsidRPr="007669E3">
              <w:rPr>
                <w:rFonts w:ascii="Arial" w:hAnsi="Arial" w:cs="Arial"/>
                <w:bCs/>
                <w:sz w:val="20"/>
              </w:rPr>
              <w:t>C) eset:</w:t>
            </w:r>
            <w:r w:rsidRPr="007669E3">
              <w:rPr>
                <w:rFonts w:ascii="Arial" w:hAnsi="Arial" w:cs="Arial"/>
                <w:sz w:val="20"/>
              </w:rPr>
              <w:t xml:space="preserve"> a kiegyenlítés folytatásától számított 3 munkanapon belül;</w:t>
            </w:r>
          </w:p>
          <w:p w14:paraId="13318103" w14:textId="2E7B2D3C" w:rsidR="00E80A38" w:rsidRPr="007669E3" w:rsidRDefault="00E80A38" w:rsidP="00E80A38">
            <w:pPr>
              <w:jc w:val="center"/>
              <w:rPr>
                <w:rFonts w:ascii="Arial" w:hAnsi="Arial" w:cs="Arial"/>
                <w:sz w:val="20"/>
              </w:rPr>
            </w:pPr>
            <w:r w:rsidRPr="007669E3">
              <w:rPr>
                <w:rFonts w:ascii="Arial" w:hAnsi="Arial" w:cs="Arial"/>
                <w:bCs/>
                <w:sz w:val="20"/>
              </w:rPr>
              <w:t>D) eset:</w:t>
            </w:r>
            <w:r w:rsidRPr="007669E3">
              <w:rPr>
                <w:rFonts w:ascii="Arial" w:hAnsi="Arial" w:cs="Arial"/>
                <w:sz w:val="20"/>
              </w:rPr>
              <w:t xml:space="preserve"> a hatodik összehasonlítással kapcsolatos probléma felmerülésétől számított 1 hónapon belül;</w:t>
            </w:r>
          </w:p>
        </w:tc>
      </w:tr>
      <w:tr w:rsidR="00E80A38" w:rsidRPr="00695637" w14:paraId="34B03308" w14:textId="77777777" w:rsidTr="001A4757">
        <w:trPr>
          <w:cantSplit/>
          <w:trHeight w:val="1358"/>
          <w:jc w:val="center"/>
        </w:trPr>
        <w:tc>
          <w:tcPr>
            <w:tcW w:w="704" w:type="dxa"/>
            <w:tcBorders>
              <w:top w:val="nil"/>
              <w:left w:val="single" w:sz="4" w:space="0" w:color="auto"/>
              <w:bottom w:val="single" w:sz="4" w:space="0" w:color="auto"/>
              <w:right w:val="single" w:sz="4" w:space="0" w:color="auto"/>
            </w:tcBorders>
            <w:vAlign w:val="center"/>
          </w:tcPr>
          <w:p w14:paraId="34B032FF" w14:textId="33AE8F2D" w:rsidR="00E80A38" w:rsidRPr="007669E3" w:rsidRDefault="00E80A38" w:rsidP="00E80A38">
            <w:pPr>
              <w:jc w:val="center"/>
              <w:rPr>
                <w:rFonts w:ascii="Arial" w:hAnsi="Arial" w:cs="Arial"/>
                <w:sz w:val="20"/>
              </w:rPr>
            </w:pPr>
            <w:r w:rsidRPr="007669E3">
              <w:rPr>
                <w:rFonts w:ascii="Arial" w:hAnsi="Arial" w:cs="Arial"/>
                <w:sz w:val="20"/>
              </w:rPr>
              <w:t>15</w:t>
            </w:r>
            <w:r>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3300" w14:textId="77777777" w:rsidR="00E80A38" w:rsidRPr="007669E3" w:rsidRDefault="00E80A38" w:rsidP="00E80A38">
            <w:pPr>
              <w:jc w:val="center"/>
              <w:rPr>
                <w:rFonts w:ascii="Arial" w:hAnsi="Arial" w:cs="Arial"/>
                <w:sz w:val="20"/>
              </w:rPr>
            </w:pPr>
            <w:r w:rsidRPr="007669E3">
              <w:rPr>
                <w:rFonts w:ascii="Arial" w:hAnsi="Arial" w:cs="Arial"/>
                <w:sz w:val="20"/>
              </w:rPr>
              <w:t>W12</w:t>
            </w:r>
          </w:p>
        </w:tc>
        <w:tc>
          <w:tcPr>
            <w:tcW w:w="3403" w:type="dxa"/>
            <w:tcBorders>
              <w:top w:val="nil"/>
              <w:left w:val="nil"/>
              <w:bottom w:val="single" w:sz="4" w:space="0" w:color="auto"/>
              <w:right w:val="single" w:sz="4" w:space="0" w:color="auto"/>
            </w:tcBorders>
            <w:vAlign w:val="center"/>
          </w:tcPr>
          <w:p w14:paraId="34B03301" w14:textId="35C6F85D" w:rsidR="00E80A38" w:rsidRPr="007669E3" w:rsidRDefault="00E80A38" w:rsidP="00E80A38">
            <w:pPr>
              <w:rPr>
                <w:rFonts w:ascii="Arial" w:hAnsi="Arial" w:cs="Arial"/>
                <w:sz w:val="20"/>
              </w:rPr>
            </w:pPr>
            <w:r w:rsidRPr="007669E3">
              <w:rPr>
                <w:rFonts w:ascii="Arial" w:hAnsi="Arial" w:cs="Arial"/>
                <w:sz w:val="20"/>
              </w:rPr>
              <w:t>Jelentés nagyértékű pénzforgalmi visszaélésről</w:t>
            </w:r>
          </w:p>
        </w:tc>
        <w:tc>
          <w:tcPr>
            <w:tcW w:w="3118" w:type="dxa"/>
            <w:tcBorders>
              <w:top w:val="nil"/>
              <w:left w:val="nil"/>
              <w:bottom w:val="single" w:sz="4" w:space="0" w:color="auto"/>
              <w:right w:val="single" w:sz="4" w:space="0" w:color="auto"/>
            </w:tcBorders>
            <w:vAlign w:val="center"/>
          </w:tcPr>
          <w:p w14:paraId="34B03302" w14:textId="77777777" w:rsidR="00E80A38" w:rsidRPr="007669E3" w:rsidRDefault="00E80A38" w:rsidP="00E80A38">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303" w14:textId="54492A33" w:rsidR="00E80A38" w:rsidRPr="007669E3" w:rsidRDefault="00E80A38" w:rsidP="00E80A38">
            <w:pPr>
              <w:jc w:val="center"/>
              <w:rPr>
                <w:rFonts w:ascii="Arial" w:hAnsi="Arial" w:cs="Arial"/>
                <w:sz w:val="20"/>
              </w:rPr>
            </w:pPr>
            <w:r w:rsidRPr="007669E3">
              <w:rPr>
                <w:rFonts w:ascii="Arial" w:hAnsi="Arial" w:cs="Arial"/>
                <w:sz w:val="20"/>
              </w:rPr>
              <w:t>negyedéves és eseti</w:t>
            </w:r>
          </w:p>
        </w:tc>
        <w:tc>
          <w:tcPr>
            <w:tcW w:w="2268" w:type="dxa"/>
            <w:tcBorders>
              <w:top w:val="nil"/>
              <w:left w:val="nil"/>
              <w:bottom w:val="single" w:sz="4" w:space="0" w:color="auto"/>
              <w:right w:val="single" w:sz="4" w:space="0" w:color="auto"/>
            </w:tcBorders>
            <w:vAlign w:val="center"/>
          </w:tcPr>
          <w:p w14:paraId="34B03304"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305" w14:textId="67EF358D"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306" w14:textId="7E32A44E" w:rsidR="00E80A38" w:rsidRPr="007669E3" w:rsidRDefault="00E80A38" w:rsidP="00E80A38">
            <w:pPr>
              <w:jc w:val="center"/>
              <w:rPr>
                <w:rFonts w:ascii="Arial" w:hAnsi="Arial" w:cs="Arial"/>
                <w:sz w:val="20"/>
              </w:rPr>
            </w:pPr>
            <w:r w:rsidRPr="007669E3">
              <w:rPr>
                <w:rFonts w:ascii="Arial" w:hAnsi="Arial" w:cs="Arial"/>
                <w:sz w:val="20"/>
              </w:rPr>
              <w:t xml:space="preserve">negyedéves adatszolgáltatás tekintetében: </w:t>
            </w:r>
            <w:r>
              <w:rPr>
                <w:rFonts w:ascii="Arial" w:hAnsi="Arial" w:cs="Arial"/>
                <w:sz w:val="20"/>
              </w:rPr>
              <w:t>tárgyidőszakot</w:t>
            </w:r>
            <w:r w:rsidRPr="007669E3">
              <w:rPr>
                <w:rFonts w:ascii="Arial" w:hAnsi="Arial" w:cs="Arial"/>
                <w:sz w:val="20"/>
              </w:rPr>
              <w:t xml:space="preserve"> követő 10. munkanap; </w:t>
            </w:r>
          </w:p>
          <w:p w14:paraId="34B03307" w14:textId="749AC288" w:rsidR="00E80A38" w:rsidRPr="007669E3" w:rsidRDefault="00E80A38" w:rsidP="00E80A38">
            <w:pPr>
              <w:jc w:val="center"/>
              <w:rPr>
                <w:rFonts w:ascii="Arial" w:hAnsi="Arial" w:cs="Arial"/>
                <w:sz w:val="20"/>
              </w:rPr>
            </w:pPr>
            <w:r w:rsidRPr="007669E3">
              <w:rPr>
                <w:rFonts w:ascii="Arial" w:hAnsi="Arial" w:cs="Arial"/>
                <w:sz w:val="20"/>
              </w:rPr>
              <w:t>eseti adatszolgáltatás tekintetében: az esemény kivizsgálásának befejezését követő 10. munkanap;</w:t>
            </w:r>
          </w:p>
        </w:tc>
      </w:tr>
    </w:tbl>
    <w:p w14:paraId="34B03309" w14:textId="77777777" w:rsidR="00AC4013" w:rsidRPr="007669E3" w:rsidRDefault="001B0646">
      <w:pPr>
        <w:rPr>
          <w:rFonts w:ascii="Arial" w:hAnsi="Arial" w:cs="Arial"/>
          <w:sz w:val="20"/>
        </w:rPr>
      </w:pPr>
      <w:r w:rsidRPr="007669E3">
        <w:rPr>
          <w:rFonts w:ascii="Arial" w:hAnsi="Arial" w:cs="Arial"/>
          <w:sz w:val="20"/>
        </w:rPr>
        <w:br w:type="page"/>
      </w:r>
    </w:p>
    <w:tbl>
      <w:tblPr>
        <w:tblW w:w="15290" w:type="dxa"/>
        <w:jc w:val="center"/>
        <w:tblCellMar>
          <w:left w:w="70" w:type="dxa"/>
          <w:right w:w="70" w:type="dxa"/>
        </w:tblCellMar>
        <w:tblLook w:val="0000" w:firstRow="0" w:lastRow="0" w:firstColumn="0" w:lastColumn="0" w:noHBand="0" w:noVBand="0"/>
      </w:tblPr>
      <w:tblGrid>
        <w:gridCol w:w="1965"/>
        <w:gridCol w:w="1296"/>
        <w:gridCol w:w="3119"/>
        <w:gridCol w:w="2356"/>
        <w:gridCol w:w="1754"/>
        <w:gridCol w:w="2658"/>
        <w:gridCol w:w="2142"/>
      </w:tblGrid>
      <w:tr w:rsidR="000E6331" w:rsidRPr="007669E3" w14:paraId="34B0330B" w14:textId="77777777" w:rsidTr="00E0589B">
        <w:trPr>
          <w:cantSplit/>
          <w:trHeight w:val="484"/>
          <w:jc w:val="center"/>
        </w:trPr>
        <w:tc>
          <w:tcPr>
            <w:tcW w:w="15290" w:type="dxa"/>
            <w:gridSpan w:val="7"/>
            <w:tcBorders>
              <w:bottom w:val="single" w:sz="4" w:space="0" w:color="auto"/>
            </w:tcBorders>
          </w:tcPr>
          <w:p w14:paraId="34B0330A" w14:textId="77777777" w:rsidR="000E6331" w:rsidRPr="007669E3" w:rsidRDefault="000E6331" w:rsidP="00F34236">
            <w:pPr>
              <w:jc w:val="center"/>
              <w:rPr>
                <w:rFonts w:ascii="Arial" w:hAnsi="Arial" w:cs="Arial"/>
                <w:b/>
                <w:bCs/>
                <w:sz w:val="20"/>
              </w:rPr>
            </w:pPr>
            <w:r w:rsidRPr="007669E3">
              <w:rPr>
                <w:rFonts w:ascii="Arial" w:hAnsi="Arial" w:cs="Arial"/>
                <w:b/>
                <w:bCs/>
                <w:sz w:val="20"/>
              </w:rPr>
              <w:lastRenderedPageBreak/>
              <w:t>II.</w:t>
            </w:r>
          </w:p>
        </w:tc>
      </w:tr>
      <w:tr w:rsidR="00994542" w:rsidRPr="007669E3" w14:paraId="34B03311" w14:textId="77777777" w:rsidTr="00E0589B">
        <w:trPr>
          <w:cantSplit/>
          <w:trHeight w:val="765"/>
          <w:jc w:val="center"/>
        </w:trPr>
        <w:tc>
          <w:tcPr>
            <w:tcW w:w="1965" w:type="dxa"/>
            <w:vMerge w:val="restart"/>
            <w:tcBorders>
              <w:top w:val="single" w:sz="4" w:space="0" w:color="auto"/>
              <w:left w:val="single" w:sz="4" w:space="0" w:color="auto"/>
              <w:bottom w:val="single" w:sz="4" w:space="0" w:color="auto"/>
              <w:right w:val="single" w:sz="4" w:space="0" w:color="auto"/>
            </w:tcBorders>
          </w:tcPr>
          <w:p w14:paraId="34B0330C" w14:textId="77777777" w:rsidR="00994542" w:rsidRPr="007669E3" w:rsidRDefault="00994542" w:rsidP="00F34236">
            <w:pPr>
              <w:jc w:val="center"/>
              <w:rPr>
                <w:rFonts w:ascii="Arial" w:hAnsi="Arial" w:cs="Arial"/>
                <w:b/>
                <w:bCs/>
                <w:sz w:val="20"/>
              </w:rPr>
            </w:pPr>
            <w:bookmarkStart w:id="108" w:name="_Hlk518397127"/>
          </w:p>
        </w:tc>
        <w:tc>
          <w:tcPr>
            <w:tcW w:w="1296" w:type="dxa"/>
            <w:vMerge w:val="restart"/>
            <w:tcBorders>
              <w:top w:val="single" w:sz="4" w:space="0" w:color="auto"/>
              <w:left w:val="single" w:sz="4" w:space="0" w:color="auto"/>
              <w:bottom w:val="single" w:sz="4" w:space="0" w:color="auto"/>
              <w:right w:val="single" w:sz="4" w:space="0" w:color="auto"/>
            </w:tcBorders>
            <w:vAlign w:val="center"/>
          </w:tcPr>
          <w:p w14:paraId="34B0330D" w14:textId="77777777" w:rsidR="00994542" w:rsidRPr="007669E3" w:rsidRDefault="00994542" w:rsidP="008536ED">
            <w:pPr>
              <w:jc w:val="center"/>
              <w:rPr>
                <w:rFonts w:ascii="Arial" w:hAnsi="Arial" w:cs="Arial"/>
                <w:b/>
                <w:bCs/>
                <w:sz w:val="20"/>
              </w:rPr>
            </w:pPr>
            <w:r w:rsidRPr="007669E3">
              <w:rPr>
                <w:rFonts w:ascii="Arial" w:hAnsi="Arial" w:cs="Arial"/>
                <w:b/>
                <w:bCs/>
                <w:sz w:val="20"/>
              </w:rPr>
              <w:t>MNB azonosító kód</w:t>
            </w:r>
          </w:p>
        </w:tc>
        <w:tc>
          <w:tcPr>
            <w:tcW w:w="3119" w:type="dxa"/>
            <w:vMerge w:val="restart"/>
            <w:tcBorders>
              <w:top w:val="single" w:sz="4" w:space="0" w:color="auto"/>
              <w:left w:val="nil"/>
              <w:bottom w:val="single" w:sz="4" w:space="0" w:color="auto"/>
              <w:right w:val="single" w:sz="4" w:space="0" w:color="auto"/>
            </w:tcBorders>
            <w:vAlign w:val="center"/>
          </w:tcPr>
          <w:p w14:paraId="34B0330E" w14:textId="77777777" w:rsidR="00994542" w:rsidRPr="007669E3" w:rsidRDefault="00994542" w:rsidP="00F34236">
            <w:pPr>
              <w:jc w:val="center"/>
              <w:rPr>
                <w:rFonts w:ascii="Arial" w:hAnsi="Arial" w:cs="Arial"/>
                <w:b/>
                <w:bCs/>
                <w:sz w:val="20"/>
              </w:rPr>
            </w:pPr>
            <w:r w:rsidRPr="007669E3">
              <w:rPr>
                <w:rFonts w:ascii="Arial" w:hAnsi="Arial" w:cs="Arial"/>
                <w:b/>
                <w:bCs/>
                <w:sz w:val="20"/>
              </w:rPr>
              <w:t>Megnevezés</w:t>
            </w:r>
          </w:p>
        </w:tc>
        <w:tc>
          <w:tcPr>
            <w:tcW w:w="2356" w:type="dxa"/>
            <w:vMerge w:val="restart"/>
            <w:tcBorders>
              <w:top w:val="single" w:sz="4" w:space="0" w:color="auto"/>
              <w:left w:val="nil"/>
              <w:bottom w:val="single" w:sz="4" w:space="0" w:color="auto"/>
              <w:right w:val="single" w:sz="4" w:space="0" w:color="auto"/>
            </w:tcBorders>
            <w:vAlign w:val="center"/>
          </w:tcPr>
          <w:p w14:paraId="34B0330F" w14:textId="77777777" w:rsidR="00994542" w:rsidRPr="007669E3" w:rsidRDefault="00994542" w:rsidP="00F34236">
            <w:pPr>
              <w:jc w:val="center"/>
              <w:rPr>
                <w:rFonts w:ascii="Arial" w:hAnsi="Arial" w:cs="Arial"/>
                <w:b/>
                <w:bCs/>
                <w:sz w:val="20"/>
              </w:rPr>
            </w:pPr>
            <w:r w:rsidRPr="007669E3">
              <w:rPr>
                <w:rFonts w:ascii="Arial" w:hAnsi="Arial" w:cs="Arial"/>
                <w:b/>
                <w:bCs/>
                <w:sz w:val="20"/>
              </w:rPr>
              <w:t>Az adatszolgáltatók köre</w:t>
            </w:r>
          </w:p>
        </w:tc>
        <w:tc>
          <w:tcPr>
            <w:tcW w:w="6554" w:type="dxa"/>
            <w:gridSpan w:val="3"/>
            <w:tcBorders>
              <w:top w:val="single" w:sz="4" w:space="0" w:color="auto"/>
              <w:left w:val="nil"/>
              <w:bottom w:val="single" w:sz="4" w:space="0" w:color="auto"/>
              <w:right w:val="single" w:sz="4" w:space="0" w:color="auto"/>
            </w:tcBorders>
            <w:vAlign w:val="center"/>
          </w:tcPr>
          <w:p w14:paraId="34B03310" w14:textId="77777777" w:rsidR="00994542" w:rsidRPr="007669E3" w:rsidRDefault="00994542" w:rsidP="00F34236">
            <w:pPr>
              <w:jc w:val="center"/>
              <w:rPr>
                <w:rFonts w:ascii="Arial" w:hAnsi="Arial" w:cs="Arial"/>
                <w:b/>
                <w:bCs/>
                <w:sz w:val="20"/>
              </w:rPr>
            </w:pPr>
            <w:r w:rsidRPr="007669E3">
              <w:rPr>
                <w:rFonts w:ascii="Arial" w:hAnsi="Arial" w:cs="Arial"/>
                <w:b/>
                <w:bCs/>
                <w:sz w:val="20"/>
              </w:rPr>
              <w:t>Az adatszolgáltatás</w:t>
            </w:r>
          </w:p>
        </w:tc>
      </w:tr>
      <w:tr w:rsidR="00994542" w:rsidRPr="007669E3" w14:paraId="34B03319" w14:textId="77777777" w:rsidTr="00E0589B">
        <w:trPr>
          <w:cantSplit/>
          <w:trHeight w:val="431"/>
          <w:jc w:val="center"/>
        </w:trPr>
        <w:tc>
          <w:tcPr>
            <w:tcW w:w="1965" w:type="dxa"/>
            <w:vMerge/>
            <w:tcBorders>
              <w:top w:val="single" w:sz="4" w:space="0" w:color="auto"/>
              <w:left w:val="single" w:sz="4" w:space="0" w:color="auto"/>
              <w:bottom w:val="single" w:sz="4" w:space="0" w:color="auto"/>
              <w:right w:val="single" w:sz="4" w:space="0" w:color="auto"/>
            </w:tcBorders>
          </w:tcPr>
          <w:p w14:paraId="34B03312" w14:textId="77777777" w:rsidR="00994542" w:rsidRPr="007669E3" w:rsidRDefault="00994542" w:rsidP="00F34236">
            <w:pPr>
              <w:rPr>
                <w:rFonts w:ascii="Arial" w:hAnsi="Arial" w:cs="Arial"/>
                <w:b/>
                <w:bCs/>
                <w:sz w:val="20"/>
              </w:rPr>
            </w:pPr>
          </w:p>
        </w:tc>
        <w:tc>
          <w:tcPr>
            <w:tcW w:w="1296" w:type="dxa"/>
            <w:vMerge/>
            <w:tcBorders>
              <w:top w:val="single" w:sz="4" w:space="0" w:color="auto"/>
              <w:left w:val="single" w:sz="4" w:space="0" w:color="auto"/>
              <w:bottom w:val="single" w:sz="4" w:space="0" w:color="auto"/>
              <w:right w:val="single" w:sz="4" w:space="0" w:color="auto"/>
            </w:tcBorders>
            <w:vAlign w:val="center"/>
          </w:tcPr>
          <w:p w14:paraId="34B03313" w14:textId="77777777" w:rsidR="00994542" w:rsidRPr="007669E3" w:rsidRDefault="00994542" w:rsidP="00F34236">
            <w:pPr>
              <w:rPr>
                <w:rFonts w:ascii="Arial" w:hAnsi="Arial" w:cs="Arial"/>
                <w:b/>
                <w:bCs/>
                <w:sz w:val="20"/>
              </w:rPr>
            </w:pPr>
          </w:p>
        </w:tc>
        <w:tc>
          <w:tcPr>
            <w:tcW w:w="3119" w:type="dxa"/>
            <w:vMerge/>
            <w:tcBorders>
              <w:top w:val="single" w:sz="4" w:space="0" w:color="auto"/>
              <w:left w:val="nil"/>
              <w:bottom w:val="single" w:sz="4" w:space="0" w:color="auto"/>
              <w:right w:val="single" w:sz="4" w:space="0" w:color="auto"/>
            </w:tcBorders>
            <w:vAlign w:val="center"/>
          </w:tcPr>
          <w:p w14:paraId="34B03314" w14:textId="77777777" w:rsidR="00994542" w:rsidRPr="007669E3" w:rsidRDefault="00994542" w:rsidP="00F34236">
            <w:pPr>
              <w:rPr>
                <w:rFonts w:ascii="Arial" w:hAnsi="Arial" w:cs="Arial"/>
                <w:b/>
                <w:bCs/>
                <w:sz w:val="20"/>
              </w:rPr>
            </w:pPr>
          </w:p>
        </w:tc>
        <w:tc>
          <w:tcPr>
            <w:tcW w:w="2356" w:type="dxa"/>
            <w:vMerge/>
            <w:tcBorders>
              <w:top w:val="single" w:sz="4" w:space="0" w:color="auto"/>
              <w:left w:val="nil"/>
              <w:bottom w:val="single" w:sz="4" w:space="0" w:color="auto"/>
              <w:right w:val="single" w:sz="4" w:space="0" w:color="auto"/>
            </w:tcBorders>
            <w:vAlign w:val="center"/>
          </w:tcPr>
          <w:p w14:paraId="34B03315" w14:textId="77777777" w:rsidR="00994542" w:rsidRPr="007669E3" w:rsidRDefault="00994542" w:rsidP="00F34236">
            <w:pPr>
              <w:rPr>
                <w:rFonts w:ascii="Arial" w:hAnsi="Arial" w:cs="Arial"/>
                <w:b/>
                <w:bCs/>
                <w:sz w:val="20"/>
              </w:rPr>
            </w:pPr>
          </w:p>
        </w:tc>
        <w:tc>
          <w:tcPr>
            <w:tcW w:w="1754" w:type="dxa"/>
            <w:tcBorders>
              <w:top w:val="single" w:sz="4" w:space="0" w:color="auto"/>
              <w:left w:val="nil"/>
              <w:bottom w:val="single" w:sz="4" w:space="0" w:color="auto"/>
              <w:right w:val="single" w:sz="4" w:space="0" w:color="auto"/>
            </w:tcBorders>
            <w:vAlign w:val="center"/>
          </w:tcPr>
          <w:p w14:paraId="34B03316" w14:textId="77777777" w:rsidR="00994542" w:rsidRPr="007669E3" w:rsidRDefault="00994542" w:rsidP="00F34236">
            <w:pPr>
              <w:jc w:val="center"/>
              <w:rPr>
                <w:rFonts w:ascii="Arial" w:hAnsi="Arial" w:cs="Arial"/>
                <w:b/>
                <w:bCs/>
                <w:sz w:val="20"/>
              </w:rPr>
            </w:pPr>
            <w:r w:rsidRPr="007669E3">
              <w:rPr>
                <w:rFonts w:ascii="Arial" w:hAnsi="Arial" w:cs="Arial"/>
                <w:b/>
                <w:bCs/>
                <w:sz w:val="20"/>
              </w:rPr>
              <w:t>gyakorisága</w:t>
            </w:r>
          </w:p>
        </w:tc>
        <w:tc>
          <w:tcPr>
            <w:tcW w:w="2658" w:type="dxa"/>
            <w:tcBorders>
              <w:top w:val="single" w:sz="4" w:space="0" w:color="auto"/>
              <w:left w:val="nil"/>
              <w:bottom w:val="single" w:sz="4" w:space="0" w:color="auto"/>
              <w:right w:val="single" w:sz="4" w:space="0" w:color="auto"/>
            </w:tcBorders>
            <w:vAlign w:val="center"/>
          </w:tcPr>
          <w:p w14:paraId="34B03317" w14:textId="77777777" w:rsidR="00994542" w:rsidRPr="007669E3" w:rsidRDefault="00994542" w:rsidP="00F34236">
            <w:pPr>
              <w:jc w:val="center"/>
              <w:rPr>
                <w:rFonts w:ascii="Arial" w:hAnsi="Arial" w:cs="Arial"/>
                <w:b/>
                <w:bCs/>
                <w:sz w:val="20"/>
              </w:rPr>
            </w:pPr>
            <w:r w:rsidRPr="007669E3">
              <w:rPr>
                <w:rFonts w:ascii="Arial" w:hAnsi="Arial" w:cs="Arial"/>
                <w:b/>
                <w:bCs/>
                <w:sz w:val="20"/>
              </w:rPr>
              <w:t>teljesítésének módja</w:t>
            </w:r>
          </w:p>
        </w:tc>
        <w:tc>
          <w:tcPr>
            <w:tcW w:w="2142" w:type="dxa"/>
            <w:tcBorders>
              <w:top w:val="single" w:sz="4" w:space="0" w:color="auto"/>
              <w:left w:val="nil"/>
              <w:bottom w:val="single" w:sz="4" w:space="0" w:color="auto"/>
              <w:right w:val="single" w:sz="4" w:space="0" w:color="auto"/>
            </w:tcBorders>
            <w:vAlign w:val="center"/>
          </w:tcPr>
          <w:p w14:paraId="34B03318" w14:textId="77777777" w:rsidR="00994542" w:rsidRPr="007669E3" w:rsidRDefault="00994542" w:rsidP="00F34236">
            <w:pPr>
              <w:jc w:val="center"/>
              <w:rPr>
                <w:rFonts w:ascii="Arial" w:hAnsi="Arial" w:cs="Arial"/>
                <w:b/>
                <w:bCs/>
                <w:sz w:val="20"/>
              </w:rPr>
            </w:pPr>
            <w:r w:rsidRPr="007669E3">
              <w:rPr>
                <w:rFonts w:ascii="Arial" w:hAnsi="Arial" w:cs="Arial"/>
                <w:b/>
                <w:bCs/>
                <w:sz w:val="20"/>
              </w:rPr>
              <w:t>határideje</w:t>
            </w:r>
          </w:p>
        </w:tc>
      </w:tr>
      <w:tr w:rsidR="00994542" w:rsidRPr="007669E3" w14:paraId="34B03321"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1A" w14:textId="77777777" w:rsidR="00994542" w:rsidRPr="007669E3" w:rsidRDefault="00994542" w:rsidP="004150BE">
            <w:pPr>
              <w:jc w:val="center"/>
              <w:rPr>
                <w:rFonts w:ascii="Arial" w:hAnsi="Arial" w:cs="Arial"/>
                <w:sz w:val="20"/>
              </w:rPr>
            </w:pPr>
            <w:r w:rsidRPr="007669E3">
              <w:rPr>
                <w:rFonts w:ascii="Arial" w:hAnsi="Arial" w:cs="Arial"/>
                <w:sz w:val="20"/>
              </w:rPr>
              <w:t>1</w:t>
            </w:r>
          </w:p>
        </w:tc>
        <w:tc>
          <w:tcPr>
            <w:tcW w:w="1296" w:type="dxa"/>
            <w:tcBorders>
              <w:top w:val="single" w:sz="4" w:space="0" w:color="auto"/>
              <w:left w:val="single" w:sz="4" w:space="0" w:color="auto"/>
              <w:bottom w:val="single" w:sz="4" w:space="0" w:color="auto"/>
              <w:right w:val="single" w:sz="4" w:space="0" w:color="auto"/>
            </w:tcBorders>
            <w:vAlign w:val="center"/>
          </w:tcPr>
          <w:p w14:paraId="34B0331B" w14:textId="77777777" w:rsidR="00994542" w:rsidRPr="007669E3" w:rsidRDefault="00994542">
            <w:pPr>
              <w:jc w:val="center"/>
              <w:rPr>
                <w:rFonts w:ascii="Arial" w:hAnsi="Arial" w:cs="Arial"/>
                <w:sz w:val="20"/>
              </w:rPr>
            </w:pPr>
            <w:r w:rsidRPr="007669E3">
              <w:rPr>
                <w:rFonts w:ascii="Arial" w:hAnsi="Arial" w:cs="Arial"/>
                <w:sz w:val="20"/>
              </w:rPr>
              <w:t>Z01</w:t>
            </w:r>
          </w:p>
        </w:tc>
        <w:tc>
          <w:tcPr>
            <w:tcW w:w="3119" w:type="dxa"/>
            <w:tcBorders>
              <w:top w:val="single" w:sz="4" w:space="0" w:color="auto"/>
              <w:left w:val="nil"/>
              <w:bottom w:val="single" w:sz="4" w:space="0" w:color="auto"/>
              <w:right w:val="single" w:sz="4" w:space="0" w:color="auto"/>
            </w:tcBorders>
            <w:vAlign w:val="center"/>
          </w:tcPr>
          <w:p w14:paraId="34B0331C" w14:textId="77777777" w:rsidR="00994542" w:rsidRPr="007669E3" w:rsidRDefault="00994542">
            <w:pPr>
              <w:rPr>
                <w:rFonts w:ascii="Arial" w:hAnsi="Arial" w:cs="Arial"/>
                <w:sz w:val="20"/>
              </w:rPr>
            </w:pPr>
            <w:r w:rsidRPr="007669E3">
              <w:rPr>
                <w:rFonts w:ascii="Arial" w:hAnsi="Arial" w:cs="Arial"/>
                <w:sz w:val="20"/>
              </w:rPr>
              <w:t>Munkaerő-felmérés anonimizált adatai</w:t>
            </w:r>
          </w:p>
        </w:tc>
        <w:tc>
          <w:tcPr>
            <w:tcW w:w="2356" w:type="dxa"/>
            <w:tcBorders>
              <w:top w:val="single" w:sz="4" w:space="0" w:color="auto"/>
              <w:left w:val="nil"/>
              <w:bottom w:val="single" w:sz="4" w:space="0" w:color="auto"/>
              <w:right w:val="single" w:sz="4" w:space="0" w:color="auto"/>
            </w:tcBorders>
            <w:vAlign w:val="center"/>
          </w:tcPr>
          <w:p w14:paraId="34B0331D" w14:textId="77777777" w:rsidR="00994542" w:rsidRPr="007669E3" w:rsidRDefault="00994542">
            <w:pPr>
              <w:jc w:val="center"/>
              <w:rPr>
                <w:rFonts w:ascii="Arial" w:hAnsi="Arial" w:cs="Arial"/>
                <w:sz w:val="20"/>
              </w:rPr>
            </w:pPr>
            <w:r w:rsidRPr="007669E3">
              <w:rPr>
                <w:rFonts w:ascii="Arial" w:hAnsi="Arial" w:cs="Arial"/>
                <w:sz w:val="20"/>
              </w:rPr>
              <w:t>Központi Statisztikai Hivatal (a továbbiakban: KSH)</w:t>
            </w:r>
          </w:p>
        </w:tc>
        <w:tc>
          <w:tcPr>
            <w:tcW w:w="1754" w:type="dxa"/>
            <w:tcBorders>
              <w:top w:val="single" w:sz="4" w:space="0" w:color="auto"/>
              <w:left w:val="nil"/>
              <w:bottom w:val="single" w:sz="4" w:space="0" w:color="auto"/>
              <w:right w:val="single" w:sz="4" w:space="0" w:color="auto"/>
            </w:tcBorders>
            <w:vAlign w:val="center"/>
          </w:tcPr>
          <w:p w14:paraId="34B0331E" w14:textId="77777777" w:rsidR="00994542" w:rsidRPr="007669E3" w:rsidRDefault="00994542">
            <w:pPr>
              <w:jc w:val="center"/>
              <w:rPr>
                <w:rFonts w:ascii="Arial" w:hAnsi="Arial" w:cs="Arial"/>
                <w:sz w:val="20"/>
              </w:rPr>
            </w:pPr>
            <w:r w:rsidRPr="007669E3">
              <w:rPr>
                <w:rFonts w:ascii="Arial" w:hAnsi="Arial" w:cs="Arial"/>
                <w:sz w:val="20"/>
              </w:rPr>
              <w:t>negyedéves</w:t>
            </w:r>
          </w:p>
        </w:tc>
        <w:tc>
          <w:tcPr>
            <w:tcW w:w="2658" w:type="dxa"/>
            <w:tcBorders>
              <w:top w:val="single" w:sz="4" w:space="0" w:color="auto"/>
              <w:left w:val="nil"/>
              <w:bottom w:val="single" w:sz="4" w:space="0" w:color="auto"/>
              <w:right w:val="single" w:sz="4" w:space="0" w:color="auto"/>
            </w:tcBorders>
            <w:vAlign w:val="center"/>
          </w:tcPr>
          <w:p w14:paraId="34B0331F" w14:textId="77777777" w:rsidR="00994542" w:rsidRPr="007669E3" w:rsidRDefault="00994542">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20"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29"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22" w14:textId="77777777" w:rsidR="00994542" w:rsidRPr="007669E3" w:rsidRDefault="00994542" w:rsidP="004150BE">
            <w:pPr>
              <w:jc w:val="center"/>
              <w:rPr>
                <w:rFonts w:ascii="Arial" w:hAnsi="Arial" w:cs="Arial"/>
                <w:sz w:val="20"/>
              </w:rPr>
            </w:pPr>
            <w:r w:rsidRPr="007669E3">
              <w:rPr>
                <w:rFonts w:ascii="Arial" w:hAnsi="Arial" w:cs="Arial"/>
                <w:sz w:val="20"/>
              </w:rPr>
              <w:t>2</w:t>
            </w:r>
          </w:p>
        </w:tc>
        <w:tc>
          <w:tcPr>
            <w:tcW w:w="1296" w:type="dxa"/>
            <w:tcBorders>
              <w:top w:val="single" w:sz="4" w:space="0" w:color="auto"/>
              <w:left w:val="single" w:sz="4" w:space="0" w:color="auto"/>
              <w:bottom w:val="single" w:sz="4" w:space="0" w:color="auto"/>
              <w:right w:val="single" w:sz="4" w:space="0" w:color="auto"/>
            </w:tcBorders>
            <w:vAlign w:val="center"/>
          </w:tcPr>
          <w:p w14:paraId="34B03323" w14:textId="77777777" w:rsidR="00994542" w:rsidRPr="007669E3" w:rsidRDefault="00994542">
            <w:pPr>
              <w:jc w:val="center"/>
              <w:rPr>
                <w:rFonts w:ascii="Arial" w:hAnsi="Arial" w:cs="Arial"/>
                <w:sz w:val="20"/>
              </w:rPr>
            </w:pPr>
            <w:r w:rsidRPr="007669E3">
              <w:rPr>
                <w:rFonts w:ascii="Arial" w:hAnsi="Arial" w:cs="Arial"/>
                <w:sz w:val="20"/>
              </w:rPr>
              <w:t>Z02</w:t>
            </w:r>
          </w:p>
        </w:tc>
        <w:tc>
          <w:tcPr>
            <w:tcW w:w="3119" w:type="dxa"/>
            <w:tcBorders>
              <w:top w:val="single" w:sz="4" w:space="0" w:color="auto"/>
              <w:left w:val="nil"/>
              <w:bottom w:val="single" w:sz="4" w:space="0" w:color="auto"/>
              <w:right w:val="single" w:sz="4" w:space="0" w:color="auto"/>
            </w:tcBorders>
            <w:vAlign w:val="center"/>
          </w:tcPr>
          <w:p w14:paraId="34B03324" w14:textId="77777777" w:rsidR="00994542" w:rsidRPr="007669E3" w:rsidRDefault="00994542">
            <w:pPr>
              <w:rPr>
                <w:rFonts w:ascii="Arial" w:hAnsi="Arial" w:cs="Arial"/>
                <w:sz w:val="20"/>
              </w:rPr>
            </w:pPr>
            <w:r w:rsidRPr="007669E3">
              <w:rPr>
                <w:rFonts w:ascii="Arial" w:hAnsi="Arial" w:cs="Arial"/>
                <w:sz w:val="20"/>
              </w:rPr>
              <w:t>A háztartások jövedelmére és fogyasztására vonatkozó anonimizált adatok</w:t>
            </w:r>
          </w:p>
        </w:tc>
        <w:tc>
          <w:tcPr>
            <w:tcW w:w="2356" w:type="dxa"/>
            <w:tcBorders>
              <w:top w:val="single" w:sz="4" w:space="0" w:color="auto"/>
              <w:left w:val="nil"/>
              <w:bottom w:val="single" w:sz="4" w:space="0" w:color="auto"/>
              <w:right w:val="single" w:sz="4" w:space="0" w:color="auto"/>
            </w:tcBorders>
            <w:vAlign w:val="center"/>
          </w:tcPr>
          <w:p w14:paraId="34B03325" w14:textId="77777777" w:rsidR="00994542" w:rsidRPr="007669E3" w:rsidRDefault="00994542">
            <w:pPr>
              <w:jc w:val="center"/>
              <w:rPr>
                <w:rFonts w:ascii="Arial" w:hAnsi="Arial" w:cs="Arial"/>
                <w:sz w:val="20"/>
              </w:rPr>
            </w:pPr>
            <w:r w:rsidRPr="007669E3">
              <w:rPr>
                <w:rFonts w:ascii="Arial" w:hAnsi="Arial" w:cs="Arial"/>
                <w:sz w:val="20"/>
              </w:rPr>
              <w:t>KSH</w:t>
            </w:r>
          </w:p>
        </w:tc>
        <w:tc>
          <w:tcPr>
            <w:tcW w:w="1754" w:type="dxa"/>
            <w:tcBorders>
              <w:top w:val="single" w:sz="4" w:space="0" w:color="auto"/>
              <w:left w:val="nil"/>
              <w:bottom w:val="single" w:sz="4" w:space="0" w:color="auto"/>
              <w:right w:val="single" w:sz="4" w:space="0" w:color="auto"/>
            </w:tcBorders>
            <w:vAlign w:val="center"/>
          </w:tcPr>
          <w:p w14:paraId="34B03326" w14:textId="77777777" w:rsidR="00994542" w:rsidRPr="007669E3" w:rsidRDefault="00994542">
            <w:pPr>
              <w:jc w:val="center"/>
              <w:rPr>
                <w:rFonts w:ascii="Arial" w:hAnsi="Arial" w:cs="Arial"/>
                <w:sz w:val="20"/>
              </w:rPr>
            </w:pPr>
            <w:r w:rsidRPr="007669E3">
              <w:rPr>
                <w:rFonts w:ascii="Arial" w:hAnsi="Arial" w:cs="Arial"/>
                <w:sz w:val="20"/>
              </w:rPr>
              <w:t>éves</w:t>
            </w:r>
          </w:p>
        </w:tc>
        <w:tc>
          <w:tcPr>
            <w:tcW w:w="2658" w:type="dxa"/>
            <w:tcBorders>
              <w:top w:val="single" w:sz="4" w:space="0" w:color="auto"/>
              <w:left w:val="nil"/>
              <w:bottom w:val="single" w:sz="4" w:space="0" w:color="auto"/>
              <w:right w:val="single" w:sz="4" w:space="0" w:color="auto"/>
            </w:tcBorders>
            <w:vAlign w:val="center"/>
          </w:tcPr>
          <w:p w14:paraId="34B03327" w14:textId="77777777" w:rsidR="00994542" w:rsidRPr="007669E3" w:rsidRDefault="00994542">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28"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31"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2A" w14:textId="77777777" w:rsidR="00994542" w:rsidRPr="007669E3" w:rsidRDefault="00994542" w:rsidP="00ED54E4">
            <w:pPr>
              <w:jc w:val="center"/>
              <w:rPr>
                <w:rFonts w:ascii="Arial" w:hAnsi="Arial" w:cs="Arial"/>
                <w:sz w:val="20"/>
              </w:rPr>
            </w:pPr>
            <w:r w:rsidRPr="007669E3">
              <w:rPr>
                <w:rFonts w:ascii="Arial" w:hAnsi="Arial" w:cs="Arial"/>
                <w:sz w:val="20"/>
              </w:rPr>
              <w:t>3</w:t>
            </w:r>
          </w:p>
        </w:tc>
        <w:tc>
          <w:tcPr>
            <w:tcW w:w="1296" w:type="dxa"/>
            <w:tcBorders>
              <w:top w:val="single" w:sz="4" w:space="0" w:color="auto"/>
              <w:left w:val="single" w:sz="4" w:space="0" w:color="auto"/>
              <w:bottom w:val="single" w:sz="4" w:space="0" w:color="auto"/>
              <w:right w:val="single" w:sz="4" w:space="0" w:color="auto"/>
            </w:tcBorders>
            <w:vAlign w:val="center"/>
          </w:tcPr>
          <w:p w14:paraId="34B0332B" w14:textId="77777777" w:rsidR="00994542" w:rsidRPr="007669E3" w:rsidRDefault="00994542" w:rsidP="001C3737">
            <w:pPr>
              <w:jc w:val="center"/>
              <w:rPr>
                <w:rFonts w:ascii="Arial" w:hAnsi="Arial" w:cs="Arial"/>
                <w:sz w:val="20"/>
              </w:rPr>
            </w:pPr>
            <w:r w:rsidRPr="007669E3">
              <w:rPr>
                <w:rFonts w:ascii="Arial" w:hAnsi="Arial" w:cs="Arial"/>
                <w:sz w:val="20"/>
              </w:rPr>
              <w:t>Z03</w:t>
            </w:r>
          </w:p>
        </w:tc>
        <w:tc>
          <w:tcPr>
            <w:tcW w:w="3119" w:type="dxa"/>
            <w:tcBorders>
              <w:top w:val="single" w:sz="4" w:space="0" w:color="auto"/>
              <w:left w:val="nil"/>
              <w:bottom w:val="single" w:sz="4" w:space="0" w:color="auto"/>
              <w:right w:val="single" w:sz="4" w:space="0" w:color="auto"/>
            </w:tcBorders>
            <w:vAlign w:val="center"/>
          </w:tcPr>
          <w:p w14:paraId="34B0332C" w14:textId="77777777" w:rsidR="00994542" w:rsidRPr="007669E3" w:rsidRDefault="00994542" w:rsidP="00FB1496">
            <w:pPr>
              <w:rPr>
                <w:rFonts w:ascii="Arial" w:hAnsi="Arial" w:cs="Arial"/>
                <w:sz w:val="20"/>
              </w:rPr>
            </w:pPr>
            <w:r w:rsidRPr="007669E3">
              <w:rPr>
                <w:rFonts w:ascii="Arial" w:hAnsi="Arial" w:cs="Arial"/>
                <w:sz w:val="20"/>
              </w:rPr>
              <w:t>A fogyasztói árindex számításához felhasznált bolti szintű, anonimizált áradatok</w:t>
            </w:r>
          </w:p>
        </w:tc>
        <w:tc>
          <w:tcPr>
            <w:tcW w:w="2356" w:type="dxa"/>
            <w:tcBorders>
              <w:top w:val="single" w:sz="4" w:space="0" w:color="auto"/>
              <w:left w:val="nil"/>
              <w:bottom w:val="single" w:sz="4" w:space="0" w:color="auto"/>
              <w:right w:val="single" w:sz="4" w:space="0" w:color="auto"/>
            </w:tcBorders>
            <w:vAlign w:val="center"/>
          </w:tcPr>
          <w:p w14:paraId="34B0332D" w14:textId="77777777" w:rsidR="00994542" w:rsidRPr="007669E3" w:rsidRDefault="00994542">
            <w:pPr>
              <w:jc w:val="center"/>
              <w:rPr>
                <w:rFonts w:ascii="Arial" w:hAnsi="Arial" w:cs="Arial"/>
                <w:sz w:val="20"/>
              </w:rPr>
            </w:pPr>
            <w:r w:rsidRPr="007669E3">
              <w:rPr>
                <w:rFonts w:ascii="Arial" w:hAnsi="Arial" w:cs="Arial"/>
                <w:sz w:val="20"/>
              </w:rPr>
              <w:t>KSH</w:t>
            </w:r>
          </w:p>
        </w:tc>
        <w:tc>
          <w:tcPr>
            <w:tcW w:w="1754" w:type="dxa"/>
            <w:tcBorders>
              <w:top w:val="single" w:sz="4" w:space="0" w:color="auto"/>
              <w:left w:val="nil"/>
              <w:bottom w:val="single" w:sz="4" w:space="0" w:color="auto"/>
              <w:right w:val="single" w:sz="4" w:space="0" w:color="auto"/>
            </w:tcBorders>
            <w:vAlign w:val="center"/>
          </w:tcPr>
          <w:p w14:paraId="34B0332E" w14:textId="77777777" w:rsidR="00994542" w:rsidRPr="007669E3" w:rsidRDefault="00994542" w:rsidP="001C3737">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34B0332F" w14:textId="77777777" w:rsidR="00994542" w:rsidRPr="007669E3" w:rsidRDefault="00994542">
            <w:pPr>
              <w:jc w:val="center"/>
              <w:rPr>
                <w:rFonts w:ascii="Arial" w:hAnsi="Arial" w:cs="Arial"/>
                <w:sz w:val="20"/>
              </w:rPr>
            </w:pPr>
            <w:r w:rsidRPr="007669E3">
              <w:rPr>
                <w:rFonts w:ascii="Arial" w:hAnsi="Arial" w:cs="Arial"/>
                <w:sz w:val="20"/>
              </w:rPr>
              <w:t>elektronikus úton</w:t>
            </w:r>
          </w:p>
        </w:tc>
        <w:tc>
          <w:tcPr>
            <w:tcW w:w="2142" w:type="dxa"/>
            <w:tcBorders>
              <w:top w:val="single" w:sz="4" w:space="0" w:color="auto"/>
              <w:left w:val="nil"/>
              <w:bottom w:val="single" w:sz="4" w:space="0" w:color="auto"/>
              <w:right w:val="single" w:sz="4" w:space="0" w:color="auto"/>
            </w:tcBorders>
            <w:vAlign w:val="center"/>
          </w:tcPr>
          <w:p w14:paraId="34B03330"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39"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32" w14:textId="77777777" w:rsidR="00994542" w:rsidRPr="007669E3" w:rsidRDefault="00994542" w:rsidP="00A22C68">
            <w:pPr>
              <w:jc w:val="center"/>
              <w:rPr>
                <w:rFonts w:ascii="Arial" w:hAnsi="Arial" w:cs="Arial"/>
                <w:sz w:val="20"/>
              </w:rPr>
            </w:pPr>
            <w:r w:rsidRPr="007669E3">
              <w:rPr>
                <w:rFonts w:ascii="Arial" w:hAnsi="Arial" w:cs="Arial"/>
                <w:sz w:val="20"/>
              </w:rPr>
              <w:t>4</w:t>
            </w:r>
          </w:p>
        </w:tc>
        <w:tc>
          <w:tcPr>
            <w:tcW w:w="1296" w:type="dxa"/>
            <w:tcBorders>
              <w:top w:val="single" w:sz="4" w:space="0" w:color="auto"/>
              <w:left w:val="single" w:sz="4" w:space="0" w:color="auto"/>
              <w:bottom w:val="single" w:sz="4" w:space="0" w:color="auto"/>
              <w:right w:val="single" w:sz="4" w:space="0" w:color="auto"/>
            </w:tcBorders>
            <w:vAlign w:val="center"/>
          </w:tcPr>
          <w:p w14:paraId="34B03333" w14:textId="77777777" w:rsidR="00994542" w:rsidRPr="007669E3" w:rsidRDefault="00994542" w:rsidP="002C1C16">
            <w:pPr>
              <w:jc w:val="center"/>
              <w:rPr>
                <w:rFonts w:ascii="Arial" w:hAnsi="Arial" w:cs="Arial"/>
                <w:sz w:val="20"/>
              </w:rPr>
            </w:pPr>
            <w:r w:rsidRPr="007669E3">
              <w:rPr>
                <w:rFonts w:ascii="Arial" w:hAnsi="Arial" w:cs="Arial"/>
                <w:sz w:val="20"/>
              </w:rPr>
              <w:t>Z04</w:t>
            </w:r>
          </w:p>
        </w:tc>
        <w:tc>
          <w:tcPr>
            <w:tcW w:w="3119" w:type="dxa"/>
            <w:tcBorders>
              <w:top w:val="single" w:sz="4" w:space="0" w:color="auto"/>
              <w:left w:val="nil"/>
              <w:bottom w:val="single" w:sz="4" w:space="0" w:color="auto"/>
              <w:right w:val="single" w:sz="4" w:space="0" w:color="auto"/>
            </w:tcBorders>
            <w:vAlign w:val="center"/>
          </w:tcPr>
          <w:p w14:paraId="34B03334" w14:textId="4CD9CB71" w:rsidR="00994542" w:rsidRPr="007669E3" w:rsidRDefault="00994542" w:rsidP="000E0AE2">
            <w:pPr>
              <w:rPr>
                <w:rFonts w:ascii="Arial" w:hAnsi="Arial" w:cs="Arial"/>
                <w:sz w:val="20"/>
              </w:rPr>
            </w:pPr>
            <w:r w:rsidRPr="007669E3">
              <w:rPr>
                <w:rFonts w:ascii="Arial" w:hAnsi="Arial" w:cs="Arial"/>
                <w:sz w:val="20"/>
              </w:rPr>
              <w:t>Természetes személyek anonimizált jövedelmi adatai</w:t>
            </w:r>
          </w:p>
        </w:tc>
        <w:tc>
          <w:tcPr>
            <w:tcW w:w="2356" w:type="dxa"/>
            <w:tcBorders>
              <w:top w:val="single" w:sz="4" w:space="0" w:color="auto"/>
              <w:left w:val="nil"/>
              <w:bottom w:val="single" w:sz="4" w:space="0" w:color="auto"/>
              <w:right w:val="single" w:sz="4" w:space="0" w:color="auto"/>
            </w:tcBorders>
            <w:vAlign w:val="center"/>
          </w:tcPr>
          <w:p w14:paraId="34B03335" w14:textId="77777777" w:rsidR="00994542" w:rsidRPr="007669E3" w:rsidRDefault="00994542" w:rsidP="00AD7286">
            <w:pPr>
              <w:jc w:val="center"/>
              <w:rPr>
                <w:rFonts w:ascii="Arial" w:hAnsi="Arial" w:cs="Arial"/>
                <w:sz w:val="20"/>
              </w:rPr>
            </w:pPr>
            <w:r w:rsidRPr="007669E3">
              <w:rPr>
                <w:rFonts w:ascii="Arial" w:hAnsi="Arial" w:cs="Arial"/>
                <w:sz w:val="20"/>
              </w:rPr>
              <w:t>NAV</w:t>
            </w:r>
          </w:p>
        </w:tc>
        <w:tc>
          <w:tcPr>
            <w:tcW w:w="1754" w:type="dxa"/>
            <w:tcBorders>
              <w:top w:val="single" w:sz="4" w:space="0" w:color="auto"/>
              <w:left w:val="nil"/>
              <w:bottom w:val="single" w:sz="4" w:space="0" w:color="auto"/>
              <w:right w:val="single" w:sz="4" w:space="0" w:color="auto"/>
            </w:tcBorders>
            <w:vAlign w:val="center"/>
          </w:tcPr>
          <w:p w14:paraId="34B03336"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34B03337" w14:textId="77777777" w:rsidR="00994542" w:rsidRPr="007669E3" w:rsidRDefault="00994542"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38"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994542" w:rsidRPr="007669E3" w14:paraId="34B03341"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3A" w14:textId="77777777" w:rsidR="00994542" w:rsidRPr="007669E3" w:rsidRDefault="00994542" w:rsidP="00A22C68">
            <w:pPr>
              <w:jc w:val="center"/>
              <w:rPr>
                <w:rFonts w:ascii="Arial" w:hAnsi="Arial" w:cs="Arial"/>
                <w:sz w:val="20"/>
              </w:rPr>
            </w:pPr>
            <w:r w:rsidRPr="007669E3">
              <w:rPr>
                <w:rFonts w:ascii="Arial" w:hAnsi="Arial" w:cs="Arial"/>
                <w:sz w:val="20"/>
              </w:rPr>
              <w:t>5</w:t>
            </w:r>
          </w:p>
        </w:tc>
        <w:tc>
          <w:tcPr>
            <w:tcW w:w="1296" w:type="dxa"/>
            <w:tcBorders>
              <w:top w:val="single" w:sz="4" w:space="0" w:color="auto"/>
              <w:left w:val="single" w:sz="4" w:space="0" w:color="auto"/>
              <w:bottom w:val="single" w:sz="4" w:space="0" w:color="auto"/>
              <w:right w:val="single" w:sz="4" w:space="0" w:color="auto"/>
            </w:tcBorders>
            <w:vAlign w:val="center"/>
          </w:tcPr>
          <w:p w14:paraId="34B0333B" w14:textId="77777777" w:rsidR="00994542" w:rsidRPr="007669E3" w:rsidRDefault="00994542" w:rsidP="002C1C16">
            <w:pPr>
              <w:jc w:val="center"/>
              <w:rPr>
                <w:rFonts w:ascii="Arial" w:hAnsi="Arial" w:cs="Arial"/>
                <w:sz w:val="20"/>
              </w:rPr>
            </w:pPr>
            <w:r w:rsidRPr="007669E3">
              <w:rPr>
                <w:rFonts w:ascii="Arial" w:hAnsi="Arial" w:cs="Arial"/>
                <w:sz w:val="20"/>
              </w:rPr>
              <w:t>Z05</w:t>
            </w:r>
          </w:p>
        </w:tc>
        <w:tc>
          <w:tcPr>
            <w:tcW w:w="3119" w:type="dxa"/>
            <w:tcBorders>
              <w:top w:val="single" w:sz="4" w:space="0" w:color="auto"/>
              <w:left w:val="nil"/>
              <w:bottom w:val="single" w:sz="4" w:space="0" w:color="auto"/>
              <w:right w:val="single" w:sz="4" w:space="0" w:color="auto"/>
            </w:tcBorders>
            <w:vAlign w:val="center"/>
          </w:tcPr>
          <w:p w14:paraId="34B0333C" w14:textId="77777777" w:rsidR="00994542" w:rsidRPr="007669E3" w:rsidRDefault="00994542" w:rsidP="000E0AE2">
            <w:pPr>
              <w:rPr>
                <w:rFonts w:ascii="Arial" w:hAnsi="Arial" w:cs="Arial"/>
                <w:sz w:val="20"/>
              </w:rPr>
            </w:pPr>
            <w:r w:rsidRPr="007669E3">
              <w:rPr>
                <w:rFonts w:ascii="Arial" w:hAnsi="Arial" w:cs="Arial"/>
                <w:sz w:val="20"/>
              </w:rPr>
              <w:t>Központi hitelinformációs rendszer anonimizált adatai</w:t>
            </w:r>
          </w:p>
        </w:tc>
        <w:tc>
          <w:tcPr>
            <w:tcW w:w="2356" w:type="dxa"/>
            <w:tcBorders>
              <w:top w:val="single" w:sz="4" w:space="0" w:color="auto"/>
              <w:left w:val="nil"/>
              <w:bottom w:val="single" w:sz="4" w:space="0" w:color="auto"/>
              <w:right w:val="single" w:sz="4" w:space="0" w:color="auto"/>
            </w:tcBorders>
            <w:vAlign w:val="center"/>
          </w:tcPr>
          <w:p w14:paraId="34B0333D" w14:textId="77777777" w:rsidR="00994542" w:rsidRPr="007669E3" w:rsidRDefault="00994542" w:rsidP="003E3FF1">
            <w:pPr>
              <w:jc w:val="center"/>
              <w:rPr>
                <w:rFonts w:ascii="Arial" w:hAnsi="Arial" w:cs="Arial"/>
                <w:sz w:val="20"/>
              </w:rPr>
            </w:pPr>
            <w:r w:rsidRPr="007669E3">
              <w:rPr>
                <w:rFonts w:ascii="Arial" w:hAnsi="Arial" w:cs="Arial"/>
                <w:sz w:val="20"/>
              </w:rPr>
              <w:t>KHR-t működtető pénzügyi vállalkozás</w:t>
            </w:r>
          </w:p>
        </w:tc>
        <w:tc>
          <w:tcPr>
            <w:tcW w:w="1754" w:type="dxa"/>
            <w:tcBorders>
              <w:top w:val="single" w:sz="4" w:space="0" w:color="auto"/>
              <w:left w:val="nil"/>
              <w:bottom w:val="single" w:sz="4" w:space="0" w:color="auto"/>
              <w:right w:val="single" w:sz="4" w:space="0" w:color="auto"/>
            </w:tcBorders>
            <w:vAlign w:val="center"/>
          </w:tcPr>
          <w:p w14:paraId="34B0333E"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541754B4" w14:textId="77777777" w:rsidR="00655B6C" w:rsidRPr="007669E3" w:rsidRDefault="00655B6C" w:rsidP="00655B6C">
            <w:pPr>
              <w:jc w:val="center"/>
              <w:rPr>
                <w:rFonts w:ascii="Arial" w:hAnsi="Arial" w:cs="Arial"/>
                <w:sz w:val="20"/>
              </w:rPr>
            </w:pPr>
            <w:r w:rsidRPr="007669E3">
              <w:rPr>
                <w:rFonts w:ascii="Arial" w:hAnsi="Arial" w:cs="Arial"/>
                <w:sz w:val="20"/>
              </w:rPr>
              <w:t>elektronikus úton</w:t>
            </w:r>
          </w:p>
          <w:p w14:paraId="34B0333F" w14:textId="00F5FE43" w:rsidR="00994542" w:rsidRPr="007669E3" w:rsidRDefault="00655B6C" w:rsidP="00655B6C">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142" w:type="dxa"/>
            <w:tcBorders>
              <w:top w:val="single" w:sz="4" w:space="0" w:color="auto"/>
              <w:left w:val="nil"/>
              <w:bottom w:val="single" w:sz="4" w:space="0" w:color="auto"/>
              <w:right w:val="single" w:sz="4" w:space="0" w:color="auto"/>
            </w:tcBorders>
            <w:vAlign w:val="center"/>
          </w:tcPr>
          <w:p w14:paraId="34B03340"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994542" w:rsidRPr="007669E3" w14:paraId="34B03349"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42" w14:textId="77777777" w:rsidR="00994542" w:rsidRPr="007669E3" w:rsidRDefault="00994542" w:rsidP="00A22C68">
            <w:pPr>
              <w:jc w:val="center"/>
              <w:rPr>
                <w:rFonts w:ascii="Arial" w:hAnsi="Arial" w:cs="Arial"/>
                <w:sz w:val="20"/>
              </w:rPr>
            </w:pPr>
            <w:bookmarkStart w:id="109" w:name="_Hlk487637821"/>
            <w:r w:rsidRPr="007669E3">
              <w:rPr>
                <w:rFonts w:ascii="Arial" w:hAnsi="Arial" w:cs="Arial"/>
                <w:sz w:val="20"/>
              </w:rPr>
              <w:t>6</w:t>
            </w:r>
          </w:p>
        </w:tc>
        <w:tc>
          <w:tcPr>
            <w:tcW w:w="1296" w:type="dxa"/>
            <w:tcBorders>
              <w:top w:val="single" w:sz="4" w:space="0" w:color="auto"/>
              <w:left w:val="single" w:sz="4" w:space="0" w:color="auto"/>
              <w:bottom w:val="single" w:sz="4" w:space="0" w:color="auto"/>
              <w:right w:val="single" w:sz="4" w:space="0" w:color="auto"/>
            </w:tcBorders>
            <w:vAlign w:val="center"/>
          </w:tcPr>
          <w:p w14:paraId="34B03343" w14:textId="77777777" w:rsidR="00994542" w:rsidRPr="007669E3" w:rsidRDefault="00994542" w:rsidP="002C1C16">
            <w:pPr>
              <w:jc w:val="center"/>
              <w:rPr>
                <w:rFonts w:ascii="Arial" w:hAnsi="Arial" w:cs="Arial"/>
                <w:sz w:val="20"/>
              </w:rPr>
            </w:pPr>
            <w:r w:rsidRPr="007669E3">
              <w:rPr>
                <w:rFonts w:ascii="Arial" w:hAnsi="Arial" w:cs="Arial"/>
                <w:sz w:val="20"/>
              </w:rPr>
              <w:t>Z06</w:t>
            </w:r>
          </w:p>
        </w:tc>
        <w:tc>
          <w:tcPr>
            <w:tcW w:w="3119" w:type="dxa"/>
            <w:tcBorders>
              <w:top w:val="single" w:sz="4" w:space="0" w:color="auto"/>
              <w:left w:val="nil"/>
              <w:bottom w:val="single" w:sz="4" w:space="0" w:color="auto"/>
              <w:right w:val="single" w:sz="4" w:space="0" w:color="auto"/>
            </w:tcBorders>
            <w:vAlign w:val="center"/>
          </w:tcPr>
          <w:p w14:paraId="34B03344" w14:textId="77777777" w:rsidR="00994542" w:rsidRPr="007669E3" w:rsidRDefault="00994542" w:rsidP="00A125B2">
            <w:pPr>
              <w:rPr>
                <w:rFonts w:ascii="Arial" w:hAnsi="Arial" w:cs="Arial"/>
                <w:sz w:val="20"/>
              </w:rPr>
            </w:pPr>
            <w:r w:rsidRPr="007669E3">
              <w:rPr>
                <w:rFonts w:ascii="Arial" w:hAnsi="Arial" w:cs="Arial"/>
                <w:sz w:val="20"/>
              </w:rPr>
              <w:t xml:space="preserve">Természetes személyek anonimizált egészségügyi adatai </w:t>
            </w:r>
          </w:p>
        </w:tc>
        <w:tc>
          <w:tcPr>
            <w:tcW w:w="2356" w:type="dxa"/>
            <w:tcBorders>
              <w:top w:val="single" w:sz="4" w:space="0" w:color="auto"/>
              <w:left w:val="nil"/>
              <w:bottom w:val="single" w:sz="4" w:space="0" w:color="auto"/>
              <w:right w:val="single" w:sz="4" w:space="0" w:color="auto"/>
            </w:tcBorders>
            <w:vAlign w:val="center"/>
          </w:tcPr>
          <w:p w14:paraId="34B03345" w14:textId="110EA556" w:rsidR="00994542" w:rsidRPr="007669E3" w:rsidRDefault="008711C1" w:rsidP="00AF0CBA">
            <w:pPr>
              <w:jc w:val="center"/>
              <w:rPr>
                <w:rFonts w:ascii="Arial" w:hAnsi="Arial" w:cs="Arial"/>
                <w:sz w:val="20"/>
              </w:rPr>
            </w:pPr>
            <w:r w:rsidRPr="007669E3">
              <w:rPr>
                <w:rFonts w:ascii="Arial" w:hAnsi="Arial" w:cs="Arial"/>
                <w:sz w:val="20"/>
              </w:rPr>
              <w:t>Nemzeti Egészségbiztosítási Alapkezelő</w:t>
            </w:r>
            <w:r w:rsidR="00994542" w:rsidRPr="007669E3">
              <w:rPr>
                <w:rFonts w:ascii="Arial" w:hAnsi="Arial" w:cs="Arial"/>
                <w:sz w:val="20"/>
              </w:rPr>
              <w:t xml:space="preserve"> (a továbbiakban: </w:t>
            </w:r>
            <w:r w:rsidRPr="007669E3">
              <w:rPr>
                <w:rFonts w:ascii="Arial" w:hAnsi="Arial" w:cs="Arial"/>
                <w:sz w:val="20"/>
              </w:rPr>
              <w:t>NEAK</w:t>
            </w:r>
            <w:r w:rsidR="00994542" w:rsidRPr="007669E3">
              <w:rPr>
                <w:rFonts w:ascii="Arial" w:hAnsi="Arial" w:cs="Arial"/>
                <w:sz w:val="20"/>
              </w:rPr>
              <w:t>)</w:t>
            </w:r>
          </w:p>
        </w:tc>
        <w:tc>
          <w:tcPr>
            <w:tcW w:w="1754" w:type="dxa"/>
            <w:tcBorders>
              <w:top w:val="single" w:sz="4" w:space="0" w:color="auto"/>
              <w:left w:val="nil"/>
              <w:bottom w:val="single" w:sz="4" w:space="0" w:color="auto"/>
              <w:right w:val="single" w:sz="4" w:space="0" w:color="auto"/>
            </w:tcBorders>
            <w:vAlign w:val="center"/>
          </w:tcPr>
          <w:p w14:paraId="34B03346"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34B03347" w14:textId="77777777" w:rsidR="00994542" w:rsidRPr="007669E3" w:rsidRDefault="00994542"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48"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387722" w:rsidRPr="007669E3" w14:paraId="60EE8517"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6B7FE79E" w14:textId="3974B9AB" w:rsidR="00387722" w:rsidRPr="007669E3" w:rsidRDefault="00387722" w:rsidP="00A22C68">
            <w:pPr>
              <w:jc w:val="center"/>
              <w:rPr>
                <w:rFonts w:ascii="Arial" w:hAnsi="Arial" w:cs="Arial"/>
                <w:sz w:val="20"/>
              </w:rPr>
            </w:pPr>
            <w:r w:rsidRPr="007669E3">
              <w:rPr>
                <w:rFonts w:ascii="Arial" w:hAnsi="Arial" w:cs="Arial"/>
                <w:sz w:val="20"/>
              </w:rPr>
              <w:t>7</w:t>
            </w:r>
          </w:p>
        </w:tc>
        <w:tc>
          <w:tcPr>
            <w:tcW w:w="1296" w:type="dxa"/>
            <w:tcBorders>
              <w:top w:val="single" w:sz="4" w:space="0" w:color="auto"/>
              <w:left w:val="single" w:sz="4" w:space="0" w:color="auto"/>
              <w:bottom w:val="single" w:sz="4" w:space="0" w:color="auto"/>
              <w:right w:val="single" w:sz="4" w:space="0" w:color="auto"/>
            </w:tcBorders>
            <w:vAlign w:val="center"/>
          </w:tcPr>
          <w:p w14:paraId="24E58D83" w14:textId="5DC06AA0" w:rsidR="00387722" w:rsidRPr="007669E3" w:rsidRDefault="00387722" w:rsidP="002C1C16">
            <w:pPr>
              <w:jc w:val="center"/>
              <w:rPr>
                <w:rFonts w:ascii="Arial" w:hAnsi="Arial" w:cs="Arial"/>
                <w:sz w:val="20"/>
              </w:rPr>
            </w:pPr>
            <w:r w:rsidRPr="007669E3">
              <w:rPr>
                <w:rFonts w:ascii="Arial" w:hAnsi="Arial" w:cs="Arial"/>
                <w:sz w:val="20"/>
              </w:rPr>
              <w:t>Z07</w:t>
            </w:r>
          </w:p>
        </w:tc>
        <w:tc>
          <w:tcPr>
            <w:tcW w:w="3119" w:type="dxa"/>
            <w:tcBorders>
              <w:top w:val="single" w:sz="4" w:space="0" w:color="auto"/>
              <w:left w:val="nil"/>
              <w:bottom w:val="single" w:sz="4" w:space="0" w:color="auto"/>
              <w:right w:val="single" w:sz="4" w:space="0" w:color="auto"/>
            </w:tcBorders>
            <w:vAlign w:val="center"/>
          </w:tcPr>
          <w:p w14:paraId="1572B0D6" w14:textId="7DDCA850" w:rsidR="00387722" w:rsidRPr="007669E3" w:rsidRDefault="0044066D" w:rsidP="009E4539">
            <w:pPr>
              <w:rPr>
                <w:rFonts w:ascii="Arial" w:hAnsi="Arial" w:cs="Arial"/>
                <w:sz w:val="20"/>
              </w:rPr>
            </w:pPr>
            <w:r w:rsidRPr="007669E3">
              <w:rPr>
                <w:rFonts w:ascii="Arial" w:hAnsi="Arial" w:cs="Arial"/>
                <w:sz w:val="20"/>
              </w:rPr>
              <w:t xml:space="preserve">Anonimizált </w:t>
            </w:r>
            <w:r w:rsidR="00B51348" w:rsidRPr="007669E3">
              <w:rPr>
                <w:rFonts w:ascii="Arial" w:hAnsi="Arial" w:cs="Arial"/>
                <w:sz w:val="20"/>
              </w:rPr>
              <w:t>konszolidált biztosított betéti adatok</w:t>
            </w:r>
          </w:p>
        </w:tc>
        <w:tc>
          <w:tcPr>
            <w:tcW w:w="2356" w:type="dxa"/>
            <w:tcBorders>
              <w:top w:val="single" w:sz="4" w:space="0" w:color="auto"/>
              <w:left w:val="nil"/>
              <w:bottom w:val="single" w:sz="4" w:space="0" w:color="auto"/>
              <w:right w:val="single" w:sz="4" w:space="0" w:color="auto"/>
            </w:tcBorders>
            <w:vAlign w:val="center"/>
          </w:tcPr>
          <w:p w14:paraId="6BF6B7D7" w14:textId="576E88D4" w:rsidR="00387722" w:rsidRPr="007669E3" w:rsidRDefault="00B51348" w:rsidP="00AF0CBA">
            <w:pPr>
              <w:jc w:val="center"/>
              <w:rPr>
                <w:rFonts w:ascii="Arial" w:hAnsi="Arial" w:cs="Arial"/>
                <w:sz w:val="20"/>
              </w:rPr>
            </w:pPr>
            <w:r w:rsidRPr="007669E3">
              <w:rPr>
                <w:rFonts w:ascii="Arial" w:hAnsi="Arial" w:cs="Arial"/>
                <w:sz w:val="20"/>
              </w:rPr>
              <w:t>Országos Betétbiztosítási Alap</w:t>
            </w:r>
          </w:p>
        </w:tc>
        <w:tc>
          <w:tcPr>
            <w:tcW w:w="1754" w:type="dxa"/>
            <w:tcBorders>
              <w:top w:val="single" w:sz="4" w:space="0" w:color="auto"/>
              <w:left w:val="nil"/>
              <w:bottom w:val="single" w:sz="4" w:space="0" w:color="auto"/>
              <w:right w:val="single" w:sz="4" w:space="0" w:color="auto"/>
            </w:tcBorders>
            <w:vAlign w:val="center"/>
          </w:tcPr>
          <w:p w14:paraId="72F7927D" w14:textId="6B3B3E80" w:rsidR="00387722" w:rsidRPr="007669E3" w:rsidRDefault="00442BA1"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1EBBA818" w14:textId="3B27CA3B" w:rsidR="00387722" w:rsidRPr="007669E3" w:rsidRDefault="00B51348"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202C5CBD" w14:textId="4345AA79" w:rsidR="00387722" w:rsidRPr="007669E3" w:rsidRDefault="00442BA1" w:rsidP="00AD7286">
            <w:pPr>
              <w:jc w:val="center"/>
              <w:rPr>
                <w:rFonts w:ascii="Arial" w:hAnsi="Arial" w:cs="Arial"/>
                <w:sz w:val="20"/>
              </w:rPr>
            </w:pPr>
            <w:r w:rsidRPr="007669E3">
              <w:rPr>
                <w:rFonts w:ascii="Arial" w:hAnsi="Arial" w:cs="Arial"/>
                <w:sz w:val="20"/>
              </w:rPr>
              <w:t>megállapodás szerint</w:t>
            </w:r>
          </w:p>
        </w:tc>
      </w:tr>
      <w:bookmarkEnd w:id="108"/>
      <w:bookmarkEnd w:id="109"/>
    </w:tbl>
    <w:p w14:paraId="34B03352" w14:textId="77777777" w:rsidR="00747A2B" w:rsidRPr="007669E3" w:rsidRDefault="00747A2B" w:rsidP="007E0996">
      <w:pPr>
        <w:rPr>
          <w:rFonts w:ascii="Arial" w:hAnsi="Arial" w:cs="Arial"/>
          <w:sz w:val="20"/>
        </w:rPr>
      </w:pPr>
    </w:p>
    <w:sectPr w:rsidR="00747A2B" w:rsidRPr="007669E3" w:rsidSect="00096F68">
      <w:headerReference w:type="even" r:id="rId11"/>
      <w:headerReference w:type="default" r:id="rId12"/>
      <w:footerReference w:type="even" r:id="rId13"/>
      <w:footerReference w:type="default" r:id="rId14"/>
      <w:type w:val="nextColumn"/>
      <w:pgSz w:w="16834" w:h="11896" w:orient="landscape"/>
      <w:pgMar w:top="993" w:right="510" w:bottom="1021" w:left="1134"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17D18" w14:textId="77777777" w:rsidR="006C0757" w:rsidRDefault="006C0757">
      <w:r>
        <w:separator/>
      </w:r>
    </w:p>
  </w:endnote>
  <w:endnote w:type="continuationSeparator" w:id="0">
    <w:p w14:paraId="5C51C459" w14:textId="77777777" w:rsidR="006C0757" w:rsidRDefault="006C0757">
      <w:r>
        <w:continuationSeparator/>
      </w:r>
    </w:p>
  </w:endnote>
  <w:endnote w:type="continuationNotice" w:id="1">
    <w:p w14:paraId="58B43457" w14:textId="77777777" w:rsidR="006C0757" w:rsidRDefault="006C07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0335B" w14:textId="77777777" w:rsidR="00A4420D" w:rsidRDefault="00A4420D">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34B0335C" w14:textId="77777777" w:rsidR="00A4420D" w:rsidRDefault="00A4420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0335F" w14:textId="77777777" w:rsidR="00A4420D" w:rsidRDefault="00A4420D" w:rsidP="0082753B">
    <w:pPr>
      <w:pStyle w:val="llb"/>
      <w:spacing w:before="0"/>
      <w:rPr>
        <w:snapToGrid w:val="0"/>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90DDB" w14:textId="77777777" w:rsidR="006C0757" w:rsidRDefault="006C0757">
      <w:r>
        <w:separator/>
      </w:r>
    </w:p>
  </w:footnote>
  <w:footnote w:type="continuationSeparator" w:id="0">
    <w:p w14:paraId="27B40602" w14:textId="77777777" w:rsidR="006C0757" w:rsidRDefault="006C0757">
      <w:r>
        <w:continuationSeparator/>
      </w:r>
    </w:p>
  </w:footnote>
  <w:footnote w:type="continuationNotice" w:id="1">
    <w:p w14:paraId="726455DC" w14:textId="77777777" w:rsidR="006C0757" w:rsidRDefault="006C07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03359" w14:textId="77777777" w:rsidR="00A4420D" w:rsidRDefault="00A4420D">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0335A" w14:textId="77777777" w:rsidR="00A4420D" w:rsidRDefault="00A4420D">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26425B12"/>
    <w:multiLevelType w:val="hybridMultilevel"/>
    <w:tmpl w:val="BBAC6840"/>
    <w:lvl w:ilvl="0" w:tplc="B5F2B1B6">
      <w:start w:val="1"/>
      <w:numFmt w:val="upperLetter"/>
      <w:lvlText w:val="%1)"/>
      <w:lvlJc w:val="left"/>
      <w:pPr>
        <w:ind w:left="1080" w:hanging="360"/>
      </w:pPr>
      <w:rPr>
        <w:rFonts w:ascii="Calibri" w:eastAsia="Times New Roman" w:hAnsi="Calibri" w:cs="Arial"/>
        <w:b/>
        <w:bCs/>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39CD1AC8"/>
    <w:multiLevelType w:val="hybridMultilevel"/>
    <w:tmpl w:val="2A9291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42545AB3"/>
    <w:multiLevelType w:val="hybridMultilevel"/>
    <w:tmpl w:val="AE42CED4"/>
    <w:lvl w:ilvl="0" w:tplc="97704F8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467039869">
    <w:abstractNumId w:val="0"/>
  </w:num>
  <w:num w:numId="2" w16cid:durableId="1884634364">
    <w:abstractNumId w:val="3"/>
  </w:num>
  <w:num w:numId="3" w16cid:durableId="2092196528">
    <w:abstractNumId w:val="2"/>
  </w:num>
  <w:num w:numId="4" w16cid:durableId="81731555">
    <w:abstractNumId w:val="1"/>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NB">
    <w15:presenceInfo w15:providerId="None" w15:userId="MNB"/>
  </w15:person>
  <w15:person w15:author="Bankszakjogi">
    <w15:presenceInfo w15:providerId="None" w15:userId="Bankszakjog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076"/>
    <w:rsid w:val="00000907"/>
    <w:rsid w:val="00001C47"/>
    <w:rsid w:val="00001CF2"/>
    <w:rsid w:val="00001F90"/>
    <w:rsid w:val="000021E0"/>
    <w:rsid w:val="000023D8"/>
    <w:rsid w:val="00002C38"/>
    <w:rsid w:val="00004B20"/>
    <w:rsid w:val="0000694C"/>
    <w:rsid w:val="00007957"/>
    <w:rsid w:val="00010984"/>
    <w:rsid w:val="00010A2F"/>
    <w:rsid w:val="00010CE3"/>
    <w:rsid w:val="00011948"/>
    <w:rsid w:val="00011979"/>
    <w:rsid w:val="000120ED"/>
    <w:rsid w:val="000129B6"/>
    <w:rsid w:val="00013667"/>
    <w:rsid w:val="00016B8A"/>
    <w:rsid w:val="00016C7C"/>
    <w:rsid w:val="00017917"/>
    <w:rsid w:val="000201CC"/>
    <w:rsid w:val="00020428"/>
    <w:rsid w:val="000212A7"/>
    <w:rsid w:val="000248FD"/>
    <w:rsid w:val="00024DE5"/>
    <w:rsid w:val="00024F8A"/>
    <w:rsid w:val="00026645"/>
    <w:rsid w:val="0002676C"/>
    <w:rsid w:val="00027FE6"/>
    <w:rsid w:val="00032703"/>
    <w:rsid w:val="00032E5C"/>
    <w:rsid w:val="00032F11"/>
    <w:rsid w:val="00033A27"/>
    <w:rsid w:val="0003400C"/>
    <w:rsid w:val="0003514D"/>
    <w:rsid w:val="000362CE"/>
    <w:rsid w:val="000365C5"/>
    <w:rsid w:val="00036CF5"/>
    <w:rsid w:val="00040CF9"/>
    <w:rsid w:val="00040E82"/>
    <w:rsid w:val="00040F43"/>
    <w:rsid w:val="000410BF"/>
    <w:rsid w:val="00041449"/>
    <w:rsid w:val="00041D83"/>
    <w:rsid w:val="0004227C"/>
    <w:rsid w:val="00043998"/>
    <w:rsid w:val="00044FC9"/>
    <w:rsid w:val="0004576B"/>
    <w:rsid w:val="00045F79"/>
    <w:rsid w:val="00046171"/>
    <w:rsid w:val="000464A2"/>
    <w:rsid w:val="00047100"/>
    <w:rsid w:val="00050185"/>
    <w:rsid w:val="000534F3"/>
    <w:rsid w:val="00053D72"/>
    <w:rsid w:val="00055765"/>
    <w:rsid w:val="00056134"/>
    <w:rsid w:val="000578A3"/>
    <w:rsid w:val="00057EFA"/>
    <w:rsid w:val="0006088D"/>
    <w:rsid w:val="0006166C"/>
    <w:rsid w:val="00061710"/>
    <w:rsid w:val="00064B61"/>
    <w:rsid w:val="00066F4D"/>
    <w:rsid w:val="000670E3"/>
    <w:rsid w:val="000709D9"/>
    <w:rsid w:val="000710FD"/>
    <w:rsid w:val="00072AF1"/>
    <w:rsid w:val="00074004"/>
    <w:rsid w:val="00074E15"/>
    <w:rsid w:val="00075C6D"/>
    <w:rsid w:val="00076766"/>
    <w:rsid w:val="00080097"/>
    <w:rsid w:val="00080245"/>
    <w:rsid w:val="00080FD5"/>
    <w:rsid w:val="00081F1C"/>
    <w:rsid w:val="00082330"/>
    <w:rsid w:val="00082B7B"/>
    <w:rsid w:val="00085DAC"/>
    <w:rsid w:val="000867F3"/>
    <w:rsid w:val="00087C00"/>
    <w:rsid w:val="0009079C"/>
    <w:rsid w:val="0009180B"/>
    <w:rsid w:val="00093B38"/>
    <w:rsid w:val="00093DCE"/>
    <w:rsid w:val="000944E9"/>
    <w:rsid w:val="00095783"/>
    <w:rsid w:val="00096F68"/>
    <w:rsid w:val="000A336F"/>
    <w:rsid w:val="000A3A6D"/>
    <w:rsid w:val="000A4CEB"/>
    <w:rsid w:val="000A5271"/>
    <w:rsid w:val="000A5E19"/>
    <w:rsid w:val="000A7DF6"/>
    <w:rsid w:val="000B00C5"/>
    <w:rsid w:val="000B061D"/>
    <w:rsid w:val="000B0C72"/>
    <w:rsid w:val="000B2071"/>
    <w:rsid w:val="000B43FC"/>
    <w:rsid w:val="000B486F"/>
    <w:rsid w:val="000B705F"/>
    <w:rsid w:val="000C0658"/>
    <w:rsid w:val="000C0872"/>
    <w:rsid w:val="000C08C8"/>
    <w:rsid w:val="000C1562"/>
    <w:rsid w:val="000C1E81"/>
    <w:rsid w:val="000C385F"/>
    <w:rsid w:val="000C3AF7"/>
    <w:rsid w:val="000C517D"/>
    <w:rsid w:val="000C6F20"/>
    <w:rsid w:val="000D0F31"/>
    <w:rsid w:val="000D0F42"/>
    <w:rsid w:val="000D1AE6"/>
    <w:rsid w:val="000D21D2"/>
    <w:rsid w:val="000D2B65"/>
    <w:rsid w:val="000D302C"/>
    <w:rsid w:val="000D4ABE"/>
    <w:rsid w:val="000D6F40"/>
    <w:rsid w:val="000E0AE2"/>
    <w:rsid w:val="000E13D7"/>
    <w:rsid w:val="000E1D1E"/>
    <w:rsid w:val="000E2408"/>
    <w:rsid w:val="000E282E"/>
    <w:rsid w:val="000E36C6"/>
    <w:rsid w:val="000E3F28"/>
    <w:rsid w:val="000E5CF2"/>
    <w:rsid w:val="000E6331"/>
    <w:rsid w:val="000E667F"/>
    <w:rsid w:val="000E753C"/>
    <w:rsid w:val="000F16A4"/>
    <w:rsid w:val="000F1AC1"/>
    <w:rsid w:val="000F28C2"/>
    <w:rsid w:val="000F3076"/>
    <w:rsid w:val="000F31E3"/>
    <w:rsid w:val="000F42DC"/>
    <w:rsid w:val="000F4F80"/>
    <w:rsid w:val="000F610D"/>
    <w:rsid w:val="000F66CF"/>
    <w:rsid w:val="000F6BCF"/>
    <w:rsid w:val="000F7271"/>
    <w:rsid w:val="00100B4A"/>
    <w:rsid w:val="00100CA4"/>
    <w:rsid w:val="00101AB9"/>
    <w:rsid w:val="001051D1"/>
    <w:rsid w:val="00105A57"/>
    <w:rsid w:val="001072F6"/>
    <w:rsid w:val="00107540"/>
    <w:rsid w:val="00110D79"/>
    <w:rsid w:val="00112B4B"/>
    <w:rsid w:val="00113523"/>
    <w:rsid w:val="001154C4"/>
    <w:rsid w:val="00116F45"/>
    <w:rsid w:val="00120068"/>
    <w:rsid w:val="0012061F"/>
    <w:rsid w:val="00120FA6"/>
    <w:rsid w:val="001214CF"/>
    <w:rsid w:val="001214E7"/>
    <w:rsid w:val="00122C97"/>
    <w:rsid w:val="00123FF8"/>
    <w:rsid w:val="0012400D"/>
    <w:rsid w:val="00124DAD"/>
    <w:rsid w:val="00124EBD"/>
    <w:rsid w:val="00125253"/>
    <w:rsid w:val="00125724"/>
    <w:rsid w:val="00126EF2"/>
    <w:rsid w:val="001274B4"/>
    <w:rsid w:val="00127B48"/>
    <w:rsid w:val="00127C78"/>
    <w:rsid w:val="00130497"/>
    <w:rsid w:val="00130F9C"/>
    <w:rsid w:val="001313BB"/>
    <w:rsid w:val="00132339"/>
    <w:rsid w:val="00136CB2"/>
    <w:rsid w:val="00136DAF"/>
    <w:rsid w:val="001371C1"/>
    <w:rsid w:val="001379D3"/>
    <w:rsid w:val="001409E0"/>
    <w:rsid w:val="00140A5F"/>
    <w:rsid w:val="00140A8B"/>
    <w:rsid w:val="00141590"/>
    <w:rsid w:val="00141A40"/>
    <w:rsid w:val="001437E7"/>
    <w:rsid w:val="00144F92"/>
    <w:rsid w:val="00147B01"/>
    <w:rsid w:val="00147C58"/>
    <w:rsid w:val="00147F78"/>
    <w:rsid w:val="001501B2"/>
    <w:rsid w:val="001505A0"/>
    <w:rsid w:val="001509BC"/>
    <w:rsid w:val="0015222E"/>
    <w:rsid w:val="00152418"/>
    <w:rsid w:val="00152AEC"/>
    <w:rsid w:val="00154876"/>
    <w:rsid w:val="001551C4"/>
    <w:rsid w:val="001553F2"/>
    <w:rsid w:val="00160CE0"/>
    <w:rsid w:val="00160EF9"/>
    <w:rsid w:val="001639E4"/>
    <w:rsid w:val="00163A13"/>
    <w:rsid w:val="001669AF"/>
    <w:rsid w:val="00166F21"/>
    <w:rsid w:val="0017019E"/>
    <w:rsid w:val="00170A20"/>
    <w:rsid w:val="00172E21"/>
    <w:rsid w:val="00174742"/>
    <w:rsid w:val="00174842"/>
    <w:rsid w:val="00174BC3"/>
    <w:rsid w:val="00175FA9"/>
    <w:rsid w:val="001761BE"/>
    <w:rsid w:val="0017641E"/>
    <w:rsid w:val="00176DC6"/>
    <w:rsid w:val="00176E06"/>
    <w:rsid w:val="00182A8C"/>
    <w:rsid w:val="00183180"/>
    <w:rsid w:val="00183DAE"/>
    <w:rsid w:val="00184AC5"/>
    <w:rsid w:val="00184E37"/>
    <w:rsid w:val="00185261"/>
    <w:rsid w:val="00185AAF"/>
    <w:rsid w:val="0018647B"/>
    <w:rsid w:val="00187337"/>
    <w:rsid w:val="001904BF"/>
    <w:rsid w:val="00190795"/>
    <w:rsid w:val="00190A1E"/>
    <w:rsid w:val="00191CD8"/>
    <w:rsid w:val="00191F4F"/>
    <w:rsid w:val="001922AE"/>
    <w:rsid w:val="00192ACF"/>
    <w:rsid w:val="00193580"/>
    <w:rsid w:val="00195001"/>
    <w:rsid w:val="00195A2D"/>
    <w:rsid w:val="00196552"/>
    <w:rsid w:val="00197278"/>
    <w:rsid w:val="001A0B97"/>
    <w:rsid w:val="001A1E1A"/>
    <w:rsid w:val="001A4636"/>
    <w:rsid w:val="001A4757"/>
    <w:rsid w:val="001A5A2B"/>
    <w:rsid w:val="001A7737"/>
    <w:rsid w:val="001B0646"/>
    <w:rsid w:val="001B1625"/>
    <w:rsid w:val="001B2297"/>
    <w:rsid w:val="001B464D"/>
    <w:rsid w:val="001B5ECF"/>
    <w:rsid w:val="001B6897"/>
    <w:rsid w:val="001B6DC6"/>
    <w:rsid w:val="001B7CBC"/>
    <w:rsid w:val="001C17D0"/>
    <w:rsid w:val="001C22BF"/>
    <w:rsid w:val="001C3737"/>
    <w:rsid w:val="001C4EF6"/>
    <w:rsid w:val="001D04C2"/>
    <w:rsid w:val="001D0881"/>
    <w:rsid w:val="001D11FD"/>
    <w:rsid w:val="001D1643"/>
    <w:rsid w:val="001D21EA"/>
    <w:rsid w:val="001D25E3"/>
    <w:rsid w:val="001D3D38"/>
    <w:rsid w:val="001D455B"/>
    <w:rsid w:val="001D5E18"/>
    <w:rsid w:val="001D63E2"/>
    <w:rsid w:val="001D6408"/>
    <w:rsid w:val="001D6FC6"/>
    <w:rsid w:val="001D73E9"/>
    <w:rsid w:val="001D766A"/>
    <w:rsid w:val="001D7C56"/>
    <w:rsid w:val="001E021F"/>
    <w:rsid w:val="001E0743"/>
    <w:rsid w:val="001E0994"/>
    <w:rsid w:val="001E11A2"/>
    <w:rsid w:val="001E1EAE"/>
    <w:rsid w:val="001E2B14"/>
    <w:rsid w:val="001E3080"/>
    <w:rsid w:val="001E3B89"/>
    <w:rsid w:val="001E5AEC"/>
    <w:rsid w:val="001E5C81"/>
    <w:rsid w:val="001E612B"/>
    <w:rsid w:val="001E788C"/>
    <w:rsid w:val="001F0E7B"/>
    <w:rsid w:val="001F1899"/>
    <w:rsid w:val="001F3450"/>
    <w:rsid w:val="001F39E2"/>
    <w:rsid w:val="001F3C7A"/>
    <w:rsid w:val="001F436F"/>
    <w:rsid w:val="001F48CC"/>
    <w:rsid w:val="001F5AF1"/>
    <w:rsid w:val="001F64A5"/>
    <w:rsid w:val="001F6DAA"/>
    <w:rsid w:val="001F6EFB"/>
    <w:rsid w:val="00200715"/>
    <w:rsid w:val="00201996"/>
    <w:rsid w:val="00202AEB"/>
    <w:rsid w:val="00203B99"/>
    <w:rsid w:val="002042B3"/>
    <w:rsid w:val="00204C7B"/>
    <w:rsid w:val="00205586"/>
    <w:rsid w:val="002069AB"/>
    <w:rsid w:val="00207188"/>
    <w:rsid w:val="00210122"/>
    <w:rsid w:val="0021093F"/>
    <w:rsid w:val="00211B2A"/>
    <w:rsid w:val="00211CD4"/>
    <w:rsid w:val="00211E16"/>
    <w:rsid w:val="00213AD9"/>
    <w:rsid w:val="00215273"/>
    <w:rsid w:val="00215316"/>
    <w:rsid w:val="002153DC"/>
    <w:rsid w:val="00215693"/>
    <w:rsid w:val="00215CD2"/>
    <w:rsid w:val="00217130"/>
    <w:rsid w:val="00217A94"/>
    <w:rsid w:val="00217A9B"/>
    <w:rsid w:val="00217CF8"/>
    <w:rsid w:val="002204B2"/>
    <w:rsid w:val="0022244B"/>
    <w:rsid w:val="0022304C"/>
    <w:rsid w:val="00224966"/>
    <w:rsid w:val="0022628C"/>
    <w:rsid w:val="00226A47"/>
    <w:rsid w:val="002275AD"/>
    <w:rsid w:val="00227F7F"/>
    <w:rsid w:val="00230735"/>
    <w:rsid w:val="00230CC9"/>
    <w:rsid w:val="00231877"/>
    <w:rsid w:val="0023193C"/>
    <w:rsid w:val="00231C44"/>
    <w:rsid w:val="00231CD9"/>
    <w:rsid w:val="00231DEF"/>
    <w:rsid w:val="00232525"/>
    <w:rsid w:val="00234007"/>
    <w:rsid w:val="00234038"/>
    <w:rsid w:val="00240EEE"/>
    <w:rsid w:val="002413CF"/>
    <w:rsid w:val="00241C8D"/>
    <w:rsid w:val="002421F5"/>
    <w:rsid w:val="00242333"/>
    <w:rsid w:val="002439F7"/>
    <w:rsid w:val="002441CA"/>
    <w:rsid w:val="00244714"/>
    <w:rsid w:val="0024586C"/>
    <w:rsid w:val="00245BB8"/>
    <w:rsid w:val="00245E3C"/>
    <w:rsid w:val="00247583"/>
    <w:rsid w:val="00247C44"/>
    <w:rsid w:val="002500AE"/>
    <w:rsid w:val="002500FE"/>
    <w:rsid w:val="00251421"/>
    <w:rsid w:val="00251F59"/>
    <w:rsid w:val="00253324"/>
    <w:rsid w:val="002541F3"/>
    <w:rsid w:val="00254934"/>
    <w:rsid w:val="0025499C"/>
    <w:rsid w:val="00254F63"/>
    <w:rsid w:val="00256A43"/>
    <w:rsid w:val="00257461"/>
    <w:rsid w:val="00257AF6"/>
    <w:rsid w:val="00261284"/>
    <w:rsid w:val="002615D9"/>
    <w:rsid w:val="00261A7D"/>
    <w:rsid w:val="002639CB"/>
    <w:rsid w:val="0026466E"/>
    <w:rsid w:val="00265271"/>
    <w:rsid w:val="002652FB"/>
    <w:rsid w:val="0026553E"/>
    <w:rsid w:val="00265C30"/>
    <w:rsid w:val="00267D28"/>
    <w:rsid w:val="002704EE"/>
    <w:rsid w:val="002727C6"/>
    <w:rsid w:val="0027338D"/>
    <w:rsid w:val="00273EA3"/>
    <w:rsid w:val="00274791"/>
    <w:rsid w:val="002752B9"/>
    <w:rsid w:val="002753C5"/>
    <w:rsid w:val="00275854"/>
    <w:rsid w:val="0027669E"/>
    <w:rsid w:val="00277667"/>
    <w:rsid w:val="00277B3D"/>
    <w:rsid w:val="00277E8A"/>
    <w:rsid w:val="00280A62"/>
    <w:rsid w:val="00281B5E"/>
    <w:rsid w:val="0028451C"/>
    <w:rsid w:val="00284856"/>
    <w:rsid w:val="0028728D"/>
    <w:rsid w:val="002901D2"/>
    <w:rsid w:val="00292CFB"/>
    <w:rsid w:val="00292EF1"/>
    <w:rsid w:val="00293308"/>
    <w:rsid w:val="0029369F"/>
    <w:rsid w:val="00293BDB"/>
    <w:rsid w:val="002957BA"/>
    <w:rsid w:val="0029627E"/>
    <w:rsid w:val="00297B7C"/>
    <w:rsid w:val="00297C50"/>
    <w:rsid w:val="002A0EBE"/>
    <w:rsid w:val="002A336E"/>
    <w:rsid w:val="002A357A"/>
    <w:rsid w:val="002A54F2"/>
    <w:rsid w:val="002A5693"/>
    <w:rsid w:val="002A5F14"/>
    <w:rsid w:val="002A6E6F"/>
    <w:rsid w:val="002A7A43"/>
    <w:rsid w:val="002A7F4E"/>
    <w:rsid w:val="002B03C5"/>
    <w:rsid w:val="002B04CD"/>
    <w:rsid w:val="002B1645"/>
    <w:rsid w:val="002B1A0A"/>
    <w:rsid w:val="002B1E01"/>
    <w:rsid w:val="002B3413"/>
    <w:rsid w:val="002B62FF"/>
    <w:rsid w:val="002C0155"/>
    <w:rsid w:val="002C06D3"/>
    <w:rsid w:val="002C1340"/>
    <w:rsid w:val="002C1B17"/>
    <w:rsid w:val="002C1C16"/>
    <w:rsid w:val="002C2201"/>
    <w:rsid w:val="002C45E1"/>
    <w:rsid w:val="002C4F9A"/>
    <w:rsid w:val="002C57CB"/>
    <w:rsid w:val="002C6A69"/>
    <w:rsid w:val="002C6E6D"/>
    <w:rsid w:val="002D181D"/>
    <w:rsid w:val="002D36A8"/>
    <w:rsid w:val="002D3FF2"/>
    <w:rsid w:val="002D4F2A"/>
    <w:rsid w:val="002D5215"/>
    <w:rsid w:val="002D5258"/>
    <w:rsid w:val="002D6380"/>
    <w:rsid w:val="002D6F3D"/>
    <w:rsid w:val="002D790F"/>
    <w:rsid w:val="002E1070"/>
    <w:rsid w:val="002E2FF0"/>
    <w:rsid w:val="002E4701"/>
    <w:rsid w:val="002E4F62"/>
    <w:rsid w:val="002E7223"/>
    <w:rsid w:val="002E73D2"/>
    <w:rsid w:val="002F16E5"/>
    <w:rsid w:val="002F1899"/>
    <w:rsid w:val="002F2895"/>
    <w:rsid w:val="002F39D3"/>
    <w:rsid w:val="002F581C"/>
    <w:rsid w:val="002F6C26"/>
    <w:rsid w:val="00300049"/>
    <w:rsid w:val="0030051D"/>
    <w:rsid w:val="00300585"/>
    <w:rsid w:val="00301EE2"/>
    <w:rsid w:val="003023FE"/>
    <w:rsid w:val="0030461D"/>
    <w:rsid w:val="0030586B"/>
    <w:rsid w:val="00305C1E"/>
    <w:rsid w:val="00305ED1"/>
    <w:rsid w:val="00307910"/>
    <w:rsid w:val="00311296"/>
    <w:rsid w:val="00311F2C"/>
    <w:rsid w:val="003120F2"/>
    <w:rsid w:val="00312D7D"/>
    <w:rsid w:val="0031344B"/>
    <w:rsid w:val="003160D7"/>
    <w:rsid w:val="00316112"/>
    <w:rsid w:val="003172C5"/>
    <w:rsid w:val="00320B08"/>
    <w:rsid w:val="003227E3"/>
    <w:rsid w:val="00325AF9"/>
    <w:rsid w:val="00327981"/>
    <w:rsid w:val="00330847"/>
    <w:rsid w:val="00333047"/>
    <w:rsid w:val="00335DC4"/>
    <w:rsid w:val="0033602E"/>
    <w:rsid w:val="003421A3"/>
    <w:rsid w:val="0034304D"/>
    <w:rsid w:val="00343ACE"/>
    <w:rsid w:val="00343B26"/>
    <w:rsid w:val="0034409F"/>
    <w:rsid w:val="003461E9"/>
    <w:rsid w:val="00346A48"/>
    <w:rsid w:val="0034768A"/>
    <w:rsid w:val="00347822"/>
    <w:rsid w:val="00350226"/>
    <w:rsid w:val="00350924"/>
    <w:rsid w:val="00353F21"/>
    <w:rsid w:val="003540F0"/>
    <w:rsid w:val="00354639"/>
    <w:rsid w:val="0035535E"/>
    <w:rsid w:val="00355FB9"/>
    <w:rsid w:val="00356377"/>
    <w:rsid w:val="0035672D"/>
    <w:rsid w:val="00356B77"/>
    <w:rsid w:val="003577B1"/>
    <w:rsid w:val="003606DE"/>
    <w:rsid w:val="003610F4"/>
    <w:rsid w:val="00361EB1"/>
    <w:rsid w:val="00363343"/>
    <w:rsid w:val="003645DB"/>
    <w:rsid w:val="00367007"/>
    <w:rsid w:val="0036724F"/>
    <w:rsid w:val="00367742"/>
    <w:rsid w:val="003679CD"/>
    <w:rsid w:val="003743C2"/>
    <w:rsid w:val="003744EC"/>
    <w:rsid w:val="00374923"/>
    <w:rsid w:val="00376A1E"/>
    <w:rsid w:val="00376A3A"/>
    <w:rsid w:val="00376B42"/>
    <w:rsid w:val="0037721B"/>
    <w:rsid w:val="00381F59"/>
    <w:rsid w:val="00383E2D"/>
    <w:rsid w:val="00386653"/>
    <w:rsid w:val="00387722"/>
    <w:rsid w:val="003900C9"/>
    <w:rsid w:val="0039084A"/>
    <w:rsid w:val="00390FEC"/>
    <w:rsid w:val="00391626"/>
    <w:rsid w:val="00391D46"/>
    <w:rsid w:val="00391E1A"/>
    <w:rsid w:val="00392127"/>
    <w:rsid w:val="00392F97"/>
    <w:rsid w:val="0039349E"/>
    <w:rsid w:val="003938F0"/>
    <w:rsid w:val="00393C80"/>
    <w:rsid w:val="00393FA8"/>
    <w:rsid w:val="00394DC4"/>
    <w:rsid w:val="00394EC8"/>
    <w:rsid w:val="00396FDD"/>
    <w:rsid w:val="003A3CAA"/>
    <w:rsid w:val="003A4117"/>
    <w:rsid w:val="003A4FF3"/>
    <w:rsid w:val="003A5222"/>
    <w:rsid w:val="003A5D51"/>
    <w:rsid w:val="003A7AEE"/>
    <w:rsid w:val="003A7ED2"/>
    <w:rsid w:val="003B0464"/>
    <w:rsid w:val="003B3359"/>
    <w:rsid w:val="003B44A0"/>
    <w:rsid w:val="003B4649"/>
    <w:rsid w:val="003B4D57"/>
    <w:rsid w:val="003B6094"/>
    <w:rsid w:val="003C182F"/>
    <w:rsid w:val="003C1932"/>
    <w:rsid w:val="003C2B68"/>
    <w:rsid w:val="003C5A98"/>
    <w:rsid w:val="003C744C"/>
    <w:rsid w:val="003D0B20"/>
    <w:rsid w:val="003D1157"/>
    <w:rsid w:val="003D1B93"/>
    <w:rsid w:val="003D27B3"/>
    <w:rsid w:val="003D2AE5"/>
    <w:rsid w:val="003D3EBF"/>
    <w:rsid w:val="003D4556"/>
    <w:rsid w:val="003D4C1C"/>
    <w:rsid w:val="003D690B"/>
    <w:rsid w:val="003D6ABA"/>
    <w:rsid w:val="003E308C"/>
    <w:rsid w:val="003E3FF1"/>
    <w:rsid w:val="003E4A0B"/>
    <w:rsid w:val="003E4C6F"/>
    <w:rsid w:val="003E6306"/>
    <w:rsid w:val="003E6684"/>
    <w:rsid w:val="003E7EBE"/>
    <w:rsid w:val="003E7FA8"/>
    <w:rsid w:val="003F0871"/>
    <w:rsid w:val="003F0C6F"/>
    <w:rsid w:val="003F0E0C"/>
    <w:rsid w:val="003F1A86"/>
    <w:rsid w:val="003F1F1A"/>
    <w:rsid w:val="003F408E"/>
    <w:rsid w:val="003F5CCF"/>
    <w:rsid w:val="003F6177"/>
    <w:rsid w:val="003F7363"/>
    <w:rsid w:val="0040011B"/>
    <w:rsid w:val="004032FE"/>
    <w:rsid w:val="0040389C"/>
    <w:rsid w:val="00404126"/>
    <w:rsid w:val="00404D31"/>
    <w:rsid w:val="00405941"/>
    <w:rsid w:val="00405984"/>
    <w:rsid w:val="00405C4B"/>
    <w:rsid w:val="004068AF"/>
    <w:rsid w:val="00407281"/>
    <w:rsid w:val="004078D6"/>
    <w:rsid w:val="00407AFE"/>
    <w:rsid w:val="004130E8"/>
    <w:rsid w:val="00413738"/>
    <w:rsid w:val="00413CF0"/>
    <w:rsid w:val="004150BE"/>
    <w:rsid w:val="00415925"/>
    <w:rsid w:val="004159D1"/>
    <w:rsid w:val="00417314"/>
    <w:rsid w:val="0041766B"/>
    <w:rsid w:val="00417C77"/>
    <w:rsid w:val="00420F7C"/>
    <w:rsid w:val="004211A6"/>
    <w:rsid w:val="00421B14"/>
    <w:rsid w:val="00425F81"/>
    <w:rsid w:val="004266A7"/>
    <w:rsid w:val="0042687D"/>
    <w:rsid w:val="004276BC"/>
    <w:rsid w:val="0043080D"/>
    <w:rsid w:val="004312C8"/>
    <w:rsid w:val="004313D8"/>
    <w:rsid w:val="00431A92"/>
    <w:rsid w:val="00432751"/>
    <w:rsid w:val="004329B9"/>
    <w:rsid w:val="00433C8E"/>
    <w:rsid w:val="00437913"/>
    <w:rsid w:val="00437D04"/>
    <w:rsid w:val="0044066D"/>
    <w:rsid w:val="00442AB1"/>
    <w:rsid w:val="00442B8B"/>
    <w:rsid w:val="00442BA1"/>
    <w:rsid w:val="00443104"/>
    <w:rsid w:val="00443839"/>
    <w:rsid w:val="004450BB"/>
    <w:rsid w:val="0044665F"/>
    <w:rsid w:val="004472E4"/>
    <w:rsid w:val="00450026"/>
    <w:rsid w:val="004511CD"/>
    <w:rsid w:val="0045143C"/>
    <w:rsid w:val="004528A9"/>
    <w:rsid w:val="00452921"/>
    <w:rsid w:val="00454C36"/>
    <w:rsid w:val="0045515A"/>
    <w:rsid w:val="0045591C"/>
    <w:rsid w:val="00456AC3"/>
    <w:rsid w:val="00457849"/>
    <w:rsid w:val="004578CE"/>
    <w:rsid w:val="00457BFD"/>
    <w:rsid w:val="004616F4"/>
    <w:rsid w:val="00461BBA"/>
    <w:rsid w:val="0046293A"/>
    <w:rsid w:val="00462B6F"/>
    <w:rsid w:val="00463AA6"/>
    <w:rsid w:val="004656CE"/>
    <w:rsid w:val="00465AEF"/>
    <w:rsid w:val="00470950"/>
    <w:rsid w:val="00471B65"/>
    <w:rsid w:val="00471EE4"/>
    <w:rsid w:val="004725F5"/>
    <w:rsid w:val="00472D98"/>
    <w:rsid w:val="0047367C"/>
    <w:rsid w:val="00474D17"/>
    <w:rsid w:val="00474D8F"/>
    <w:rsid w:val="00475D59"/>
    <w:rsid w:val="00477B77"/>
    <w:rsid w:val="00480182"/>
    <w:rsid w:val="00486104"/>
    <w:rsid w:val="004865EF"/>
    <w:rsid w:val="0049181F"/>
    <w:rsid w:val="0049354F"/>
    <w:rsid w:val="004957EA"/>
    <w:rsid w:val="0049695B"/>
    <w:rsid w:val="004A050E"/>
    <w:rsid w:val="004A14D0"/>
    <w:rsid w:val="004A4828"/>
    <w:rsid w:val="004A5143"/>
    <w:rsid w:val="004A5464"/>
    <w:rsid w:val="004A5878"/>
    <w:rsid w:val="004A6659"/>
    <w:rsid w:val="004A71C2"/>
    <w:rsid w:val="004A769C"/>
    <w:rsid w:val="004B0B6E"/>
    <w:rsid w:val="004B273E"/>
    <w:rsid w:val="004B2D67"/>
    <w:rsid w:val="004B33FF"/>
    <w:rsid w:val="004B51F8"/>
    <w:rsid w:val="004B65E1"/>
    <w:rsid w:val="004B68D6"/>
    <w:rsid w:val="004B75EF"/>
    <w:rsid w:val="004C0167"/>
    <w:rsid w:val="004C185A"/>
    <w:rsid w:val="004C222B"/>
    <w:rsid w:val="004C35C5"/>
    <w:rsid w:val="004C4BB7"/>
    <w:rsid w:val="004C79D4"/>
    <w:rsid w:val="004D036B"/>
    <w:rsid w:val="004D0CF2"/>
    <w:rsid w:val="004D0F3F"/>
    <w:rsid w:val="004D3976"/>
    <w:rsid w:val="004D41A1"/>
    <w:rsid w:val="004D56B5"/>
    <w:rsid w:val="004D62C5"/>
    <w:rsid w:val="004E1461"/>
    <w:rsid w:val="004E24A3"/>
    <w:rsid w:val="004E276F"/>
    <w:rsid w:val="004E2FCB"/>
    <w:rsid w:val="004E3316"/>
    <w:rsid w:val="004E3D1F"/>
    <w:rsid w:val="004E4D09"/>
    <w:rsid w:val="004E56E8"/>
    <w:rsid w:val="004E5BCF"/>
    <w:rsid w:val="004E77DE"/>
    <w:rsid w:val="004F0901"/>
    <w:rsid w:val="004F0B99"/>
    <w:rsid w:val="004F125A"/>
    <w:rsid w:val="004F15B7"/>
    <w:rsid w:val="004F2E1E"/>
    <w:rsid w:val="004F30BC"/>
    <w:rsid w:val="004F40C5"/>
    <w:rsid w:val="004F43A1"/>
    <w:rsid w:val="004F5558"/>
    <w:rsid w:val="00502427"/>
    <w:rsid w:val="00504982"/>
    <w:rsid w:val="00505CB6"/>
    <w:rsid w:val="00510DA2"/>
    <w:rsid w:val="00511B55"/>
    <w:rsid w:val="00512719"/>
    <w:rsid w:val="00512E4E"/>
    <w:rsid w:val="005164E9"/>
    <w:rsid w:val="0051779A"/>
    <w:rsid w:val="00520F25"/>
    <w:rsid w:val="00521175"/>
    <w:rsid w:val="0052451C"/>
    <w:rsid w:val="0052630E"/>
    <w:rsid w:val="005271F5"/>
    <w:rsid w:val="0053032F"/>
    <w:rsid w:val="005322F0"/>
    <w:rsid w:val="00532940"/>
    <w:rsid w:val="00532DDC"/>
    <w:rsid w:val="00534658"/>
    <w:rsid w:val="00535B35"/>
    <w:rsid w:val="0053622C"/>
    <w:rsid w:val="00537703"/>
    <w:rsid w:val="00537F0E"/>
    <w:rsid w:val="0054097B"/>
    <w:rsid w:val="00540CA7"/>
    <w:rsid w:val="005418C3"/>
    <w:rsid w:val="005450E3"/>
    <w:rsid w:val="005452C4"/>
    <w:rsid w:val="00547AB2"/>
    <w:rsid w:val="00550362"/>
    <w:rsid w:val="00550DFA"/>
    <w:rsid w:val="00551B89"/>
    <w:rsid w:val="00552F86"/>
    <w:rsid w:val="005542F3"/>
    <w:rsid w:val="00554A9B"/>
    <w:rsid w:val="00554E3A"/>
    <w:rsid w:val="00554F1A"/>
    <w:rsid w:val="00555063"/>
    <w:rsid w:val="00556379"/>
    <w:rsid w:val="00557ACF"/>
    <w:rsid w:val="00557CCC"/>
    <w:rsid w:val="0056157E"/>
    <w:rsid w:val="00562364"/>
    <w:rsid w:val="00564309"/>
    <w:rsid w:val="00565BBF"/>
    <w:rsid w:val="00565E92"/>
    <w:rsid w:val="00566418"/>
    <w:rsid w:val="005668CF"/>
    <w:rsid w:val="00566C2C"/>
    <w:rsid w:val="00567142"/>
    <w:rsid w:val="005711CF"/>
    <w:rsid w:val="0057240A"/>
    <w:rsid w:val="0057285A"/>
    <w:rsid w:val="0057322B"/>
    <w:rsid w:val="00573A91"/>
    <w:rsid w:val="00573B89"/>
    <w:rsid w:val="00574AD6"/>
    <w:rsid w:val="00576777"/>
    <w:rsid w:val="00576A5B"/>
    <w:rsid w:val="005812CD"/>
    <w:rsid w:val="00581CF6"/>
    <w:rsid w:val="00584577"/>
    <w:rsid w:val="00586622"/>
    <w:rsid w:val="005911B4"/>
    <w:rsid w:val="00591609"/>
    <w:rsid w:val="00592F95"/>
    <w:rsid w:val="0059349A"/>
    <w:rsid w:val="0059454B"/>
    <w:rsid w:val="00594B19"/>
    <w:rsid w:val="0059501F"/>
    <w:rsid w:val="00596C7D"/>
    <w:rsid w:val="00597CF1"/>
    <w:rsid w:val="005A0C9C"/>
    <w:rsid w:val="005A0F12"/>
    <w:rsid w:val="005A18BE"/>
    <w:rsid w:val="005A2C0F"/>
    <w:rsid w:val="005A3415"/>
    <w:rsid w:val="005A37DE"/>
    <w:rsid w:val="005A4578"/>
    <w:rsid w:val="005A5FBB"/>
    <w:rsid w:val="005A64F4"/>
    <w:rsid w:val="005A66A6"/>
    <w:rsid w:val="005A7327"/>
    <w:rsid w:val="005A79BA"/>
    <w:rsid w:val="005B182A"/>
    <w:rsid w:val="005B2BA9"/>
    <w:rsid w:val="005B312D"/>
    <w:rsid w:val="005B4D77"/>
    <w:rsid w:val="005B5CBC"/>
    <w:rsid w:val="005B71F2"/>
    <w:rsid w:val="005B7719"/>
    <w:rsid w:val="005B7789"/>
    <w:rsid w:val="005C0E47"/>
    <w:rsid w:val="005C2E20"/>
    <w:rsid w:val="005C405C"/>
    <w:rsid w:val="005C4DF3"/>
    <w:rsid w:val="005C5D15"/>
    <w:rsid w:val="005C7ECB"/>
    <w:rsid w:val="005D10CA"/>
    <w:rsid w:val="005D1AB6"/>
    <w:rsid w:val="005D1E3A"/>
    <w:rsid w:val="005D2088"/>
    <w:rsid w:val="005D2CC1"/>
    <w:rsid w:val="005D4254"/>
    <w:rsid w:val="005D4CD3"/>
    <w:rsid w:val="005D4DA9"/>
    <w:rsid w:val="005D6ADB"/>
    <w:rsid w:val="005D76FF"/>
    <w:rsid w:val="005E3029"/>
    <w:rsid w:val="005E3E9D"/>
    <w:rsid w:val="005E49F5"/>
    <w:rsid w:val="005E5B91"/>
    <w:rsid w:val="005E60E4"/>
    <w:rsid w:val="005E668B"/>
    <w:rsid w:val="005E7F5C"/>
    <w:rsid w:val="005F0C81"/>
    <w:rsid w:val="005F13E3"/>
    <w:rsid w:val="005F1EBF"/>
    <w:rsid w:val="005F3570"/>
    <w:rsid w:val="005F40F7"/>
    <w:rsid w:val="005F51F9"/>
    <w:rsid w:val="005F563A"/>
    <w:rsid w:val="005F58C6"/>
    <w:rsid w:val="005F6BEB"/>
    <w:rsid w:val="0060009D"/>
    <w:rsid w:val="00602AAC"/>
    <w:rsid w:val="00603A1A"/>
    <w:rsid w:val="00605130"/>
    <w:rsid w:val="006071AE"/>
    <w:rsid w:val="00607388"/>
    <w:rsid w:val="0061011E"/>
    <w:rsid w:val="00610CF0"/>
    <w:rsid w:val="00612946"/>
    <w:rsid w:val="00614F0F"/>
    <w:rsid w:val="00615AF0"/>
    <w:rsid w:val="00617611"/>
    <w:rsid w:val="00617F82"/>
    <w:rsid w:val="00620C46"/>
    <w:rsid w:val="00620F63"/>
    <w:rsid w:val="006212E9"/>
    <w:rsid w:val="00622DA4"/>
    <w:rsid w:val="00624848"/>
    <w:rsid w:val="00624B6A"/>
    <w:rsid w:val="00624BAC"/>
    <w:rsid w:val="00627388"/>
    <w:rsid w:val="006300A1"/>
    <w:rsid w:val="00632D84"/>
    <w:rsid w:val="006358A4"/>
    <w:rsid w:val="00635CEE"/>
    <w:rsid w:val="00636389"/>
    <w:rsid w:val="0063673A"/>
    <w:rsid w:val="006372EB"/>
    <w:rsid w:val="00637405"/>
    <w:rsid w:val="00642136"/>
    <w:rsid w:val="00642931"/>
    <w:rsid w:val="00643536"/>
    <w:rsid w:val="00644763"/>
    <w:rsid w:val="006476AB"/>
    <w:rsid w:val="00650F70"/>
    <w:rsid w:val="006520AB"/>
    <w:rsid w:val="00652A3D"/>
    <w:rsid w:val="00652E20"/>
    <w:rsid w:val="00654373"/>
    <w:rsid w:val="00655B6C"/>
    <w:rsid w:val="006573F2"/>
    <w:rsid w:val="00657FE9"/>
    <w:rsid w:val="00665575"/>
    <w:rsid w:val="006668B0"/>
    <w:rsid w:val="00666E73"/>
    <w:rsid w:val="00667666"/>
    <w:rsid w:val="00667917"/>
    <w:rsid w:val="00667D88"/>
    <w:rsid w:val="0067364D"/>
    <w:rsid w:val="0067513F"/>
    <w:rsid w:val="00675D3E"/>
    <w:rsid w:val="00676CE1"/>
    <w:rsid w:val="00677278"/>
    <w:rsid w:val="0068112E"/>
    <w:rsid w:val="00682C91"/>
    <w:rsid w:val="00682D52"/>
    <w:rsid w:val="006840AF"/>
    <w:rsid w:val="00685D67"/>
    <w:rsid w:val="00686A12"/>
    <w:rsid w:val="00686B45"/>
    <w:rsid w:val="0068735F"/>
    <w:rsid w:val="00691B24"/>
    <w:rsid w:val="006920A0"/>
    <w:rsid w:val="0069399B"/>
    <w:rsid w:val="006943A4"/>
    <w:rsid w:val="006951C6"/>
    <w:rsid w:val="00695637"/>
    <w:rsid w:val="006958BD"/>
    <w:rsid w:val="00695F36"/>
    <w:rsid w:val="00695F9B"/>
    <w:rsid w:val="006972EE"/>
    <w:rsid w:val="00697D31"/>
    <w:rsid w:val="006A1778"/>
    <w:rsid w:val="006A17FB"/>
    <w:rsid w:val="006A1D74"/>
    <w:rsid w:val="006A20E4"/>
    <w:rsid w:val="006A2663"/>
    <w:rsid w:val="006A44B7"/>
    <w:rsid w:val="006A6012"/>
    <w:rsid w:val="006A68A8"/>
    <w:rsid w:val="006A6ADF"/>
    <w:rsid w:val="006B1ABA"/>
    <w:rsid w:val="006B2CA5"/>
    <w:rsid w:val="006C0757"/>
    <w:rsid w:val="006C1BBC"/>
    <w:rsid w:val="006C2011"/>
    <w:rsid w:val="006C4E32"/>
    <w:rsid w:val="006C66F5"/>
    <w:rsid w:val="006D1897"/>
    <w:rsid w:val="006D18BC"/>
    <w:rsid w:val="006D33B5"/>
    <w:rsid w:val="006D42AD"/>
    <w:rsid w:val="006D59D3"/>
    <w:rsid w:val="006D5CD5"/>
    <w:rsid w:val="006D6326"/>
    <w:rsid w:val="006E0511"/>
    <w:rsid w:val="006E085D"/>
    <w:rsid w:val="006E0F55"/>
    <w:rsid w:val="006E2A1D"/>
    <w:rsid w:val="006E2CDE"/>
    <w:rsid w:val="006E3C0E"/>
    <w:rsid w:val="006E5D2C"/>
    <w:rsid w:val="006E7638"/>
    <w:rsid w:val="006E7723"/>
    <w:rsid w:val="006F0131"/>
    <w:rsid w:val="006F23AB"/>
    <w:rsid w:val="006F2D1B"/>
    <w:rsid w:val="006F2F89"/>
    <w:rsid w:val="006F3160"/>
    <w:rsid w:val="006F34F4"/>
    <w:rsid w:val="006F3AD4"/>
    <w:rsid w:val="006F48CB"/>
    <w:rsid w:val="006F6CD0"/>
    <w:rsid w:val="006F740C"/>
    <w:rsid w:val="006F7F8D"/>
    <w:rsid w:val="00700A26"/>
    <w:rsid w:val="00700D3C"/>
    <w:rsid w:val="007017B5"/>
    <w:rsid w:val="00702035"/>
    <w:rsid w:val="00704E31"/>
    <w:rsid w:val="007058F3"/>
    <w:rsid w:val="00706F1A"/>
    <w:rsid w:val="00706FDF"/>
    <w:rsid w:val="00707E6B"/>
    <w:rsid w:val="00707FA6"/>
    <w:rsid w:val="00710AE4"/>
    <w:rsid w:val="00711A3C"/>
    <w:rsid w:val="00713448"/>
    <w:rsid w:val="00713CD9"/>
    <w:rsid w:val="007147AA"/>
    <w:rsid w:val="00715582"/>
    <w:rsid w:val="00716587"/>
    <w:rsid w:val="007207C8"/>
    <w:rsid w:val="00721486"/>
    <w:rsid w:val="007214A5"/>
    <w:rsid w:val="007221A2"/>
    <w:rsid w:val="00723F4A"/>
    <w:rsid w:val="00723F90"/>
    <w:rsid w:val="007241FE"/>
    <w:rsid w:val="00725280"/>
    <w:rsid w:val="0072580E"/>
    <w:rsid w:val="007258DB"/>
    <w:rsid w:val="00726F0D"/>
    <w:rsid w:val="00727809"/>
    <w:rsid w:val="007309CE"/>
    <w:rsid w:val="00730F59"/>
    <w:rsid w:val="00731049"/>
    <w:rsid w:val="00732FB5"/>
    <w:rsid w:val="0073408A"/>
    <w:rsid w:val="00734868"/>
    <w:rsid w:val="007365D1"/>
    <w:rsid w:val="00737037"/>
    <w:rsid w:val="00737D1F"/>
    <w:rsid w:val="00746349"/>
    <w:rsid w:val="00746B30"/>
    <w:rsid w:val="00747A2B"/>
    <w:rsid w:val="00750146"/>
    <w:rsid w:val="00751A96"/>
    <w:rsid w:val="00751B16"/>
    <w:rsid w:val="00751BBA"/>
    <w:rsid w:val="00752BAC"/>
    <w:rsid w:val="0075391E"/>
    <w:rsid w:val="0075495F"/>
    <w:rsid w:val="00754B56"/>
    <w:rsid w:val="007551A0"/>
    <w:rsid w:val="00756D47"/>
    <w:rsid w:val="0075703D"/>
    <w:rsid w:val="007570BC"/>
    <w:rsid w:val="007620EF"/>
    <w:rsid w:val="00762E97"/>
    <w:rsid w:val="007669E3"/>
    <w:rsid w:val="007673FC"/>
    <w:rsid w:val="007677F9"/>
    <w:rsid w:val="00767DE7"/>
    <w:rsid w:val="007706FB"/>
    <w:rsid w:val="00772E2C"/>
    <w:rsid w:val="00772E4D"/>
    <w:rsid w:val="00775C96"/>
    <w:rsid w:val="007760A8"/>
    <w:rsid w:val="0078306D"/>
    <w:rsid w:val="0078759A"/>
    <w:rsid w:val="00787873"/>
    <w:rsid w:val="00791F9C"/>
    <w:rsid w:val="00792481"/>
    <w:rsid w:val="00792E45"/>
    <w:rsid w:val="00793803"/>
    <w:rsid w:val="00793933"/>
    <w:rsid w:val="007946C2"/>
    <w:rsid w:val="007959FA"/>
    <w:rsid w:val="007962B6"/>
    <w:rsid w:val="007963EC"/>
    <w:rsid w:val="00797EB7"/>
    <w:rsid w:val="007A0B1D"/>
    <w:rsid w:val="007A233B"/>
    <w:rsid w:val="007A2A3D"/>
    <w:rsid w:val="007A2B90"/>
    <w:rsid w:val="007A3238"/>
    <w:rsid w:val="007A3B9D"/>
    <w:rsid w:val="007A4D85"/>
    <w:rsid w:val="007A5378"/>
    <w:rsid w:val="007A76DC"/>
    <w:rsid w:val="007A7D7E"/>
    <w:rsid w:val="007B2A17"/>
    <w:rsid w:val="007B2C9F"/>
    <w:rsid w:val="007B2EEF"/>
    <w:rsid w:val="007B33E4"/>
    <w:rsid w:val="007B3E0D"/>
    <w:rsid w:val="007B4A44"/>
    <w:rsid w:val="007B6557"/>
    <w:rsid w:val="007B65AC"/>
    <w:rsid w:val="007B6AAC"/>
    <w:rsid w:val="007B75B6"/>
    <w:rsid w:val="007B7DA5"/>
    <w:rsid w:val="007C2358"/>
    <w:rsid w:val="007C2443"/>
    <w:rsid w:val="007C28A2"/>
    <w:rsid w:val="007C354C"/>
    <w:rsid w:val="007C358E"/>
    <w:rsid w:val="007C3D2A"/>
    <w:rsid w:val="007C49F0"/>
    <w:rsid w:val="007D070C"/>
    <w:rsid w:val="007D13BE"/>
    <w:rsid w:val="007D17B0"/>
    <w:rsid w:val="007D2222"/>
    <w:rsid w:val="007D2DBF"/>
    <w:rsid w:val="007D4F8D"/>
    <w:rsid w:val="007D5DB6"/>
    <w:rsid w:val="007D5FE2"/>
    <w:rsid w:val="007D6339"/>
    <w:rsid w:val="007D6AB1"/>
    <w:rsid w:val="007D7BA3"/>
    <w:rsid w:val="007E0996"/>
    <w:rsid w:val="007E134E"/>
    <w:rsid w:val="007E39AE"/>
    <w:rsid w:val="007E4176"/>
    <w:rsid w:val="007E50C9"/>
    <w:rsid w:val="007E69C8"/>
    <w:rsid w:val="007E78F6"/>
    <w:rsid w:val="007F2300"/>
    <w:rsid w:val="007F32EF"/>
    <w:rsid w:val="007F3431"/>
    <w:rsid w:val="007F3914"/>
    <w:rsid w:val="007F528C"/>
    <w:rsid w:val="007F586A"/>
    <w:rsid w:val="007F5B8D"/>
    <w:rsid w:val="007F5C32"/>
    <w:rsid w:val="00800519"/>
    <w:rsid w:val="0080058D"/>
    <w:rsid w:val="0080128F"/>
    <w:rsid w:val="0080149E"/>
    <w:rsid w:val="00801649"/>
    <w:rsid w:val="0080259F"/>
    <w:rsid w:val="00802842"/>
    <w:rsid w:val="00802CA8"/>
    <w:rsid w:val="00805C00"/>
    <w:rsid w:val="00805FBA"/>
    <w:rsid w:val="008066A3"/>
    <w:rsid w:val="00807E02"/>
    <w:rsid w:val="00807E8E"/>
    <w:rsid w:val="00811681"/>
    <w:rsid w:val="0081325A"/>
    <w:rsid w:val="00813AE5"/>
    <w:rsid w:val="008146E3"/>
    <w:rsid w:val="0081761D"/>
    <w:rsid w:val="00817CB8"/>
    <w:rsid w:val="00822E82"/>
    <w:rsid w:val="00823479"/>
    <w:rsid w:val="00823CB3"/>
    <w:rsid w:val="008245FF"/>
    <w:rsid w:val="0082466A"/>
    <w:rsid w:val="00824B15"/>
    <w:rsid w:val="008253A8"/>
    <w:rsid w:val="008261EB"/>
    <w:rsid w:val="00826508"/>
    <w:rsid w:val="008267AB"/>
    <w:rsid w:val="00826BBA"/>
    <w:rsid w:val="00826ED1"/>
    <w:rsid w:val="0082753B"/>
    <w:rsid w:val="008277A9"/>
    <w:rsid w:val="00830313"/>
    <w:rsid w:val="00830758"/>
    <w:rsid w:val="00831B03"/>
    <w:rsid w:val="00832637"/>
    <w:rsid w:val="00832829"/>
    <w:rsid w:val="00834C21"/>
    <w:rsid w:val="00834DAD"/>
    <w:rsid w:val="00834E9E"/>
    <w:rsid w:val="0083577F"/>
    <w:rsid w:val="00836181"/>
    <w:rsid w:val="00836208"/>
    <w:rsid w:val="008362C5"/>
    <w:rsid w:val="0083709E"/>
    <w:rsid w:val="0083709F"/>
    <w:rsid w:val="008375F9"/>
    <w:rsid w:val="00837BC0"/>
    <w:rsid w:val="00837F87"/>
    <w:rsid w:val="0084283A"/>
    <w:rsid w:val="00845A8D"/>
    <w:rsid w:val="0084605B"/>
    <w:rsid w:val="00846241"/>
    <w:rsid w:val="008466E3"/>
    <w:rsid w:val="0085091B"/>
    <w:rsid w:val="008525BA"/>
    <w:rsid w:val="008525BE"/>
    <w:rsid w:val="008534C7"/>
    <w:rsid w:val="008535AF"/>
    <w:rsid w:val="008536ED"/>
    <w:rsid w:val="00853746"/>
    <w:rsid w:val="00855480"/>
    <w:rsid w:val="008561A5"/>
    <w:rsid w:val="00856338"/>
    <w:rsid w:val="00856B5B"/>
    <w:rsid w:val="00860A54"/>
    <w:rsid w:val="00863433"/>
    <w:rsid w:val="00863BFA"/>
    <w:rsid w:val="00864AA2"/>
    <w:rsid w:val="00865C52"/>
    <w:rsid w:val="00865FA9"/>
    <w:rsid w:val="008672D4"/>
    <w:rsid w:val="008711C1"/>
    <w:rsid w:val="00872492"/>
    <w:rsid w:val="00873BE5"/>
    <w:rsid w:val="00874FC5"/>
    <w:rsid w:val="00876F4C"/>
    <w:rsid w:val="008774C3"/>
    <w:rsid w:val="0088144B"/>
    <w:rsid w:val="0088441B"/>
    <w:rsid w:val="00884423"/>
    <w:rsid w:val="0088463E"/>
    <w:rsid w:val="00884B3F"/>
    <w:rsid w:val="00887010"/>
    <w:rsid w:val="008877AC"/>
    <w:rsid w:val="00887814"/>
    <w:rsid w:val="00890528"/>
    <w:rsid w:val="00890761"/>
    <w:rsid w:val="0089272A"/>
    <w:rsid w:val="00893442"/>
    <w:rsid w:val="00893FAA"/>
    <w:rsid w:val="00895B70"/>
    <w:rsid w:val="00895D70"/>
    <w:rsid w:val="008A153A"/>
    <w:rsid w:val="008A3830"/>
    <w:rsid w:val="008A5560"/>
    <w:rsid w:val="008A6931"/>
    <w:rsid w:val="008A70C1"/>
    <w:rsid w:val="008B0337"/>
    <w:rsid w:val="008B072C"/>
    <w:rsid w:val="008B1B9B"/>
    <w:rsid w:val="008B1BAE"/>
    <w:rsid w:val="008B2022"/>
    <w:rsid w:val="008B31AC"/>
    <w:rsid w:val="008B405D"/>
    <w:rsid w:val="008B4E99"/>
    <w:rsid w:val="008B54BE"/>
    <w:rsid w:val="008B6F21"/>
    <w:rsid w:val="008B72B5"/>
    <w:rsid w:val="008B762D"/>
    <w:rsid w:val="008C0E09"/>
    <w:rsid w:val="008C2CBD"/>
    <w:rsid w:val="008C52EF"/>
    <w:rsid w:val="008C59F2"/>
    <w:rsid w:val="008C62C6"/>
    <w:rsid w:val="008C7279"/>
    <w:rsid w:val="008C750A"/>
    <w:rsid w:val="008C79A1"/>
    <w:rsid w:val="008C7B06"/>
    <w:rsid w:val="008D0191"/>
    <w:rsid w:val="008D444F"/>
    <w:rsid w:val="008D4C34"/>
    <w:rsid w:val="008D4F52"/>
    <w:rsid w:val="008D53F6"/>
    <w:rsid w:val="008D5713"/>
    <w:rsid w:val="008D5730"/>
    <w:rsid w:val="008E09F0"/>
    <w:rsid w:val="008E0F7F"/>
    <w:rsid w:val="008E1A3D"/>
    <w:rsid w:val="008E38F7"/>
    <w:rsid w:val="008E3FFF"/>
    <w:rsid w:val="008E54D4"/>
    <w:rsid w:val="008E5F2E"/>
    <w:rsid w:val="008F36C7"/>
    <w:rsid w:val="008F3EF9"/>
    <w:rsid w:val="008F5380"/>
    <w:rsid w:val="008F5BF4"/>
    <w:rsid w:val="008F5D8F"/>
    <w:rsid w:val="008F65FA"/>
    <w:rsid w:val="008F7E4E"/>
    <w:rsid w:val="00902617"/>
    <w:rsid w:val="009031B1"/>
    <w:rsid w:val="009045F1"/>
    <w:rsid w:val="009048F0"/>
    <w:rsid w:val="00905197"/>
    <w:rsid w:val="009079E9"/>
    <w:rsid w:val="00907CA3"/>
    <w:rsid w:val="00911B2E"/>
    <w:rsid w:val="0091248A"/>
    <w:rsid w:val="0091393D"/>
    <w:rsid w:val="009141F1"/>
    <w:rsid w:val="00914256"/>
    <w:rsid w:val="0091425E"/>
    <w:rsid w:val="00917755"/>
    <w:rsid w:val="00917F48"/>
    <w:rsid w:val="00920E0A"/>
    <w:rsid w:val="00920E18"/>
    <w:rsid w:val="00922354"/>
    <w:rsid w:val="00922374"/>
    <w:rsid w:val="0092355D"/>
    <w:rsid w:val="00923E17"/>
    <w:rsid w:val="00930EB3"/>
    <w:rsid w:val="00931AEF"/>
    <w:rsid w:val="00933046"/>
    <w:rsid w:val="009333CB"/>
    <w:rsid w:val="00933602"/>
    <w:rsid w:val="00933B5A"/>
    <w:rsid w:val="00935AA1"/>
    <w:rsid w:val="009408E4"/>
    <w:rsid w:val="00942DAD"/>
    <w:rsid w:val="00943BEE"/>
    <w:rsid w:val="00943FE9"/>
    <w:rsid w:val="00944C8B"/>
    <w:rsid w:val="009464FA"/>
    <w:rsid w:val="00946795"/>
    <w:rsid w:val="009474D5"/>
    <w:rsid w:val="0094769A"/>
    <w:rsid w:val="00947BBA"/>
    <w:rsid w:val="009503C2"/>
    <w:rsid w:val="00950C59"/>
    <w:rsid w:val="009516D8"/>
    <w:rsid w:val="00955CFE"/>
    <w:rsid w:val="00956343"/>
    <w:rsid w:val="0095762C"/>
    <w:rsid w:val="00961293"/>
    <w:rsid w:val="00961C24"/>
    <w:rsid w:val="009624FF"/>
    <w:rsid w:val="00963084"/>
    <w:rsid w:val="009637BC"/>
    <w:rsid w:val="00964439"/>
    <w:rsid w:val="00964DB2"/>
    <w:rsid w:val="00965625"/>
    <w:rsid w:val="00965910"/>
    <w:rsid w:val="00967E81"/>
    <w:rsid w:val="009712D4"/>
    <w:rsid w:val="00971DBD"/>
    <w:rsid w:val="00972D7F"/>
    <w:rsid w:val="00973096"/>
    <w:rsid w:val="009770EC"/>
    <w:rsid w:val="00980668"/>
    <w:rsid w:val="00981A1C"/>
    <w:rsid w:val="00981D40"/>
    <w:rsid w:val="009843C6"/>
    <w:rsid w:val="00985148"/>
    <w:rsid w:val="009851C2"/>
    <w:rsid w:val="00985F9C"/>
    <w:rsid w:val="009875FB"/>
    <w:rsid w:val="009903C4"/>
    <w:rsid w:val="0099163B"/>
    <w:rsid w:val="00992038"/>
    <w:rsid w:val="00994542"/>
    <w:rsid w:val="009949C9"/>
    <w:rsid w:val="00996BF3"/>
    <w:rsid w:val="00996F47"/>
    <w:rsid w:val="009A534E"/>
    <w:rsid w:val="009A53F9"/>
    <w:rsid w:val="009A6840"/>
    <w:rsid w:val="009A6B42"/>
    <w:rsid w:val="009A73D6"/>
    <w:rsid w:val="009B1A36"/>
    <w:rsid w:val="009B49CC"/>
    <w:rsid w:val="009B58D4"/>
    <w:rsid w:val="009B6541"/>
    <w:rsid w:val="009B668A"/>
    <w:rsid w:val="009B745D"/>
    <w:rsid w:val="009C0105"/>
    <w:rsid w:val="009C0A6A"/>
    <w:rsid w:val="009C131C"/>
    <w:rsid w:val="009C2E77"/>
    <w:rsid w:val="009C2F47"/>
    <w:rsid w:val="009C370B"/>
    <w:rsid w:val="009C4F77"/>
    <w:rsid w:val="009C5C4C"/>
    <w:rsid w:val="009C7505"/>
    <w:rsid w:val="009D20D2"/>
    <w:rsid w:val="009D2257"/>
    <w:rsid w:val="009D3362"/>
    <w:rsid w:val="009D4D26"/>
    <w:rsid w:val="009D5665"/>
    <w:rsid w:val="009D7408"/>
    <w:rsid w:val="009D77D6"/>
    <w:rsid w:val="009D7BED"/>
    <w:rsid w:val="009E3654"/>
    <w:rsid w:val="009E3D54"/>
    <w:rsid w:val="009E4443"/>
    <w:rsid w:val="009E4539"/>
    <w:rsid w:val="009E4812"/>
    <w:rsid w:val="009E4CA0"/>
    <w:rsid w:val="009E4E4F"/>
    <w:rsid w:val="009E5063"/>
    <w:rsid w:val="009E58C8"/>
    <w:rsid w:val="009E5CAC"/>
    <w:rsid w:val="009E7A9E"/>
    <w:rsid w:val="009F0005"/>
    <w:rsid w:val="009F1067"/>
    <w:rsid w:val="009F38AC"/>
    <w:rsid w:val="009F3E28"/>
    <w:rsid w:val="009F43DD"/>
    <w:rsid w:val="009F5C3C"/>
    <w:rsid w:val="009F6698"/>
    <w:rsid w:val="009F6C1F"/>
    <w:rsid w:val="009F6F54"/>
    <w:rsid w:val="009F76C1"/>
    <w:rsid w:val="009F79BC"/>
    <w:rsid w:val="00A006F4"/>
    <w:rsid w:val="00A00E19"/>
    <w:rsid w:val="00A02B67"/>
    <w:rsid w:val="00A03A21"/>
    <w:rsid w:val="00A0449F"/>
    <w:rsid w:val="00A06E24"/>
    <w:rsid w:val="00A10AC1"/>
    <w:rsid w:val="00A11702"/>
    <w:rsid w:val="00A125B2"/>
    <w:rsid w:val="00A13467"/>
    <w:rsid w:val="00A137E7"/>
    <w:rsid w:val="00A142E6"/>
    <w:rsid w:val="00A16428"/>
    <w:rsid w:val="00A17365"/>
    <w:rsid w:val="00A20976"/>
    <w:rsid w:val="00A20FBD"/>
    <w:rsid w:val="00A219B1"/>
    <w:rsid w:val="00A226C6"/>
    <w:rsid w:val="00A22A2F"/>
    <w:rsid w:val="00A22C68"/>
    <w:rsid w:val="00A235C0"/>
    <w:rsid w:val="00A23E6D"/>
    <w:rsid w:val="00A25196"/>
    <w:rsid w:val="00A2688F"/>
    <w:rsid w:val="00A3025B"/>
    <w:rsid w:val="00A32043"/>
    <w:rsid w:val="00A32192"/>
    <w:rsid w:val="00A32E8C"/>
    <w:rsid w:val="00A35AD7"/>
    <w:rsid w:val="00A3714B"/>
    <w:rsid w:val="00A37402"/>
    <w:rsid w:val="00A378A8"/>
    <w:rsid w:val="00A402A9"/>
    <w:rsid w:val="00A415E8"/>
    <w:rsid w:val="00A41CC6"/>
    <w:rsid w:val="00A4240B"/>
    <w:rsid w:val="00A4254A"/>
    <w:rsid w:val="00A428EC"/>
    <w:rsid w:val="00A4420D"/>
    <w:rsid w:val="00A46423"/>
    <w:rsid w:val="00A47B2B"/>
    <w:rsid w:val="00A50C5A"/>
    <w:rsid w:val="00A50EC2"/>
    <w:rsid w:val="00A5202B"/>
    <w:rsid w:val="00A53006"/>
    <w:rsid w:val="00A541CE"/>
    <w:rsid w:val="00A54CAE"/>
    <w:rsid w:val="00A5503D"/>
    <w:rsid w:val="00A55BA4"/>
    <w:rsid w:val="00A61259"/>
    <w:rsid w:val="00A61703"/>
    <w:rsid w:val="00A6692B"/>
    <w:rsid w:val="00A66EC1"/>
    <w:rsid w:val="00A67932"/>
    <w:rsid w:val="00A72217"/>
    <w:rsid w:val="00A7389D"/>
    <w:rsid w:val="00A73F2A"/>
    <w:rsid w:val="00A740F3"/>
    <w:rsid w:val="00A757AC"/>
    <w:rsid w:val="00A75813"/>
    <w:rsid w:val="00A75C5D"/>
    <w:rsid w:val="00A76646"/>
    <w:rsid w:val="00A769FB"/>
    <w:rsid w:val="00A76D57"/>
    <w:rsid w:val="00A7706B"/>
    <w:rsid w:val="00A813DC"/>
    <w:rsid w:val="00A81A98"/>
    <w:rsid w:val="00A837AA"/>
    <w:rsid w:val="00A84044"/>
    <w:rsid w:val="00A84E05"/>
    <w:rsid w:val="00A8611C"/>
    <w:rsid w:val="00A868D8"/>
    <w:rsid w:val="00A90B90"/>
    <w:rsid w:val="00A90EB2"/>
    <w:rsid w:val="00A91259"/>
    <w:rsid w:val="00A91380"/>
    <w:rsid w:val="00A93A27"/>
    <w:rsid w:val="00A945C9"/>
    <w:rsid w:val="00A945F8"/>
    <w:rsid w:val="00A96BA7"/>
    <w:rsid w:val="00A9744F"/>
    <w:rsid w:val="00AA2ABD"/>
    <w:rsid w:val="00AA334B"/>
    <w:rsid w:val="00AA378B"/>
    <w:rsid w:val="00AA44C0"/>
    <w:rsid w:val="00AA51DD"/>
    <w:rsid w:val="00AB1FDA"/>
    <w:rsid w:val="00AB35A0"/>
    <w:rsid w:val="00AB37C1"/>
    <w:rsid w:val="00AB3C6F"/>
    <w:rsid w:val="00AB63D6"/>
    <w:rsid w:val="00AC0317"/>
    <w:rsid w:val="00AC05A6"/>
    <w:rsid w:val="00AC14DA"/>
    <w:rsid w:val="00AC3F00"/>
    <w:rsid w:val="00AC4013"/>
    <w:rsid w:val="00AC4573"/>
    <w:rsid w:val="00AC73F7"/>
    <w:rsid w:val="00AC7B72"/>
    <w:rsid w:val="00AC7FF6"/>
    <w:rsid w:val="00AD084E"/>
    <w:rsid w:val="00AD1105"/>
    <w:rsid w:val="00AD158E"/>
    <w:rsid w:val="00AD2294"/>
    <w:rsid w:val="00AD3255"/>
    <w:rsid w:val="00AD3A78"/>
    <w:rsid w:val="00AD4091"/>
    <w:rsid w:val="00AD5622"/>
    <w:rsid w:val="00AD7286"/>
    <w:rsid w:val="00AD7820"/>
    <w:rsid w:val="00AE04CF"/>
    <w:rsid w:val="00AE136A"/>
    <w:rsid w:val="00AE20B2"/>
    <w:rsid w:val="00AE2110"/>
    <w:rsid w:val="00AE28CA"/>
    <w:rsid w:val="00AE46E6"/>
    <w:rsid w:val="00AE4A45"/>
    <w:rsid w:val="00AE5CBF"/>
    <w:rsid w:val="00AE78E9"/>
    <w:rsid w:val="00AF00D3"/>
    <w:rsid w:val="00AF0129"/>
    <w:rsid w:val="00AF0CBA"/>
    <w:rsid w:val="00AF0F93"/>
    <w:rsid w:val="00AF1D07"/>
    <w:rsid w:val="00AF41E8"/>
    <w:rsid w:val="00AF44C2"/>
    <w:rsid w:val="00AF5221"/>
    <w:rsid w:val="00AF6439"/>
    <w:rsid w:val="00AF769B"/>
    <w:rsid w:val="00B00B8C"/>
    <w:rsid w:val="00B01276"/>
    <w:rsid w:val="00B0231D"/>
    <w:rsid w:val="00B029B8"/>
    <w:rsid w:val="00B03EA5"/>
    <w:rsid w:val="00B046BC"/>
    <w:rsid w:val="00B055BF"/>
    <w:rsid w:val="00B061D7"/>
    <w:rsid w:val="00B1010C"/>
    <w:rsid w:val="00B111D0"/>
    <w:rsid w:val="00B120ED"/>
    <w:rsid w:val="00B148E7"/>
    <w:rsid w:val="00B1588D"/>
    <w:rsid w:val="00B17C8D"/>
    <w:rsid w:val="00B21779"/>
    <w:rsid w:val="00B21C35"/>
    <w:rsid w:val="00B222FE"/>
    <w:rsid w:val="00B22A0E"/>
    <w:rsid w:val="00B24071"/>
    <w:rsid w:val="00B240D1"/>
    <w:rsid w:val="00B240F0"/>
    <w:rsid w:val="00B243B9"/>
    <w:rsid w:val="00B252F3"/>
    <w:rsid w:val="00B254F9"/>
    <w:rsid w:val="00B256B7"/>
    <w:rsid w:val="00B2671E"/>
    <w:rsid w:val="00B26DA4"/>
    <w:rsid w:val="00B27DD9"/>
    <w:rsid w:val="00B31981"/>
    <w:rsid w:val="00B31BE0"/>
    <w:rsid w:val="00B32D68"/>
    <w:rsid w:val="00B33A6E"/>
    <w:rsid w:val="00B34AA6"/>
    <w:rsid w:val="00B34C06"/>
    <w:rsid w:val="00B365B3"/>
    <w:rsid w:val="00B37114"/>
    <w:rsid w:val="00B37CAF"/>
    <w:rsid w:val="00B41BF2"/>
    <w:rsid w:val="00B440E1"/>
    <w:rsid w:val="00B45C80"/>
    <w:rsid w:val="00B45DF8"/>
    <w:rsid w:val="00B4727F"/>
    <w:rsid w:val="00B477CD"/>
    <w:rsid w:val="00B51348"/>
    <w:rsid w:val="00B51B5A"/>
    <w:rsid w:val="00B5306B"/>
    <w:rsid w:val="00B5526A"/>
    <w:rsid w:val="00B56305"/>
    <w:rsid w:val="00B573CF"/>
    <w:rsid w:val="00B609C8"/>
    <w:rsid w:val="00B61196"/>
    <w:rsid w:val="00B6299C"/>
    <w:rsid w:val="00B63B8E"/>
    <w:rsid w:val="00B64789"/>
    <w:rsid w:val="00B64C96"/>
    <w:rsid w:val="00B65CBE"/>
    <w:rsid w:val="00B67C45"/>
    <w:rsid w:val="00B70169"/>
    <w:rsid w:val="00B707D3"/>
    <w:rsid w:val="00B718C2"/>
    <w:rsid w:val="00B73FFC"/>
    <w:rsid w:val="00B7467D"/>
    <w:rsid w:val="00B760ED"/>
    <w:rsid w:val="00B778AF"/>
    <w:rsid w:val="00B80B17"/>
    <w:rsid w:val="00B80C72"/>
    <w:rsid w:val="00B82FE4"/>
    <w:rsid w:val="00B83FC3"/>
    <w:rsid w:val="00B8660A"/>
    <w:rsid w:val="00B903E7"/>
    <w:rsid w:val="00B90953"/>
    <w:rsid w:val="00B90B2E"/>
    <w:rsid w:val="00B90DCE"/>
    <w:rsid w:val="00B9140C"/>
    <w:rsid w:val="00B91985"/>
    <w:rsid w:val="00B91C3F"/>
    <w:rsid w:val="00B9406A"/>
    <w:rsid w:val="00B9564C"/>
    <w:rsid w:val="00B97540"/>
    <w:rsid w:val="00BA060D"/>
    <w:rsid w:val="00BA2AF0"/>
    <w:rsid w:val="00BA2C3E"/>
    <w:rsid w:val="00BA42DD"/>
    <w:rsid w:val="00BA6A9D"/>
    <w:rsid w:val="00BA6BF1"/>
    <w:rsid w:val="00BA7351"/>
    <w:rsid w:val="00BB1890"/>
    <w:rsid w:val="00BB4B86"/>
    <w:rsid w:val="00BB525C"/>
    <w:rsid w:val="00BB71B6"/>
    <w:rsid w:val="00BC3C67"/>
    <w:rsid w:val="00BC4F54"/>
    <w:rsid w:val="00BC7FB6"/>
    <w:rsid w:val="00BD039F"/>
    <w:rsid w:val="00BD10BE"/>
    <w:rsid w:val="00BD277A"/>
    <w:rsid w:val="00BD28D3"/>
    <w:rsid w:val="00BD4509"/>
    <w:rsid w:val="00BD79B9"/>
    <w:rsid w:val="00BE15A3"/>
    <w:rsid w:val="00BE446A"/>
    <w:rsid w:val="00BE482C"/>
    <w:rsid w:val="00BE5E35"/>
    <w:rsid w:val="00BE755E"/>
    <w:rsid w:val="00BE78C7"/>
    <w:rsid w:val="00BE7C05"/>
    <w:rsid w:val="00BF2B97"/>
    <w:rsid w:val="00BF3AF0"/>
    <w:rsid w:val="00BF542D"/>
    <w:rsid w:val="00BF6260"/>
    <w:rsid w:val="00BF765D"/>
    <w:rsid w:val="00BF779F"/>
    <w:rsid w:val="00BF7FCB"/>
    <w:rsid w:val="00C0011B"/>
    <w:rsid w:val="00C00386"/>
    <w:rsid w:val="00C0146D"/>
    <w:rsid w:val="00C01FBC"/>
    <w:rsid w:val="00C02503"/>
    <w:rsid w:val="00C02C42"/>
    <w:rsid w:val="00C02F9B"/>
    <w:rsid w:val="00C03C9A"/>
    <w:rsid w:val="00C049B1"/>
    <w:rsid w:val="00C04F83"/>
    <w:rsid w:val="00C0589B"/>
    <w:rsid w:val="00C065E0"/>
    <w:rsid w:val="00C10835"/>
    <w:rsid w:val="00C11C7D"/>
    <w:rsid w:val="00C12FCD"/>
    <w:rsid w:val="00C13A18"/>
    <w:rsid w:val="00C15102"/>
    <w:rsid w:val="00C15BEC"/>
    <w:rsid w:val="00C16696"/>
    <w:rsid w:val="00C16B6B"/>
    <w:rsid w:val="00C170DD"/>
    <w:rsid w:val="00C177F8"/>
    <w:rsid w:val="00C20266"/>
    <w:rsid w:val="00C205EA"/>
    <w:rsid w:val="00C2066C"/>
    <w:rsid w:val="00C213FA"/>
    <w:rsid w:val="00C2146B"/>
    <w:rsid w:val="00C219F3"/>
    <w:rsid w:val="00C249E2"/>
    <w:rsid w:val="00C276E9"/>
    <w:rsid w:val="00C30F7F"/>
    <w:rsid w:val="00C31500"/>
    <w:rsid w:val="00C33289"/>
    <w:rsid w:val="00C33A7D"/>
    <w:rsid w:val="00C3441B"/>
    <w:rsid w:val="00C355DA"/>
    <w:rsid w:val="00C3592F"/>
    <w:rsid w:val="00C35D2D"/>
    <w:rsid w:val="00C3600E"/>
    <w:rsid w:val="00C36079"/>
    <w:rsid w:val="00C36476"/>
    <w:rsid w:val="00C36C3F"/>
    <w:rsid w:val="00C36E9E"/>
    <w:rsid w:val="00C4065C"/>
    <w:rsid w:val="00C414F1"/>
    <w:rsid w:val="00C41A82"/>
    <w:rsid w:val="00C42C2D"/>
    <w:rsid w:val="00C44523"/>
    <w:rsid w:val="00C44B9D"/>
    <w:rsid w:val="00C47E81"/>
    <w:rsid w:val="00C50033"/>
    <w:rsid w:val="00C50878"/>
    <w:rsid w:val="00C50964"/>
    <w:rsid w:val="00C5314B"/>
    <w:rsid w:val="00C533A1"/>
    <w:rsid w:val="00C55FCF"/>
    <w:rsid w:val="00C56FF1"/>
    <w:rsid w:val="00C57694"/>
    <w:rsid w:val="00C577CE"/>
    <w:rsid w:val="00C57999"/>
    <w:rsid w:val="00C60059"/>
    <w:rsid w:val="00C60092"/>
    <w:rsid w:val="00C61381"/>
    <w:rsid w:val="00C63EA7"/>
    <w:rsid w:val="00C65878"/>
    <w:rsid w:val="00C65C71"/>
    <w:rsid w:val="00C65F08"/>
    <w:rsid w:val="00C66577"/>
    <w:rsid w:val="00C70072"/>
    <w:rsid w:val="00C71AF8"/>
    <w:rsid w:val="00C72314"/>
    <w:rsid w:val="00C726BB"/>
    <w:rsid w:val="00C73308"/>
    <w:rsid w:val="00C73613"/>
    <w:rsid w:val="00C744E4"/>
    <w:rsid w:val="00C749A7"/>
    <w:rsid w:val="00C76BC2"/>
    <w:rsid w:val="00C76E83"/>
    <w:rsid w:val="00C801F7"/>
    <w:rsid w:val="00C805ED"/>
    <w:rsid w:val="00C810C2"/>
    <w:rsid w:val="00C81880"/>
    <w:rsid w:val="00C81B80"/>
    <w:rsid w:val="00C828E9"/>
    <w:rsid w:val="00C8384E"/>
    <w:rsid w:val="00C83B8D"/>
    <w:rsid w:val="00C854B7"/>
    <w:rsid w:val="00C85C7E"/>
    <w:rsid w:val="00C8616D"/>
    <w:rsid w:val="00C86761"/>
    <w:rsid w:val="00C86D88"/>
    <w:rsid w:val="00C87CD0"/>
    <w:rsid w:val="00C9085A"/>
    <w:rsid w:val="00C90E35"/>
    <w:rsid w:val="00C93974"/>
    <w:rsid w:val="00C95D8D"/>
    <w:rsid w:val="00C96F4D"/>
    <w:rsid w:val="00C9715A"/>
    <w:rsid w:val="00C97270"/>
    <w:rsid w:val="00C97D13"/>
    <w:rsid w:val="00C97F02"/>
    <w:rsid w:val="00CA1271"/>
    <w:rsid w:val="00CA19D5"/>
    <w:rsid w:val="00CA26D1"/>
    <w:rsid w:val="00CA34E3"/>
    <w:rsid w:val="00CA34F3"/>
    <w:rsid w:val="00CA4CF8"/>
    <w:rsid w:val="00CA5B85"/>
    <w:rsid w:val="00CA5D75"/>
    <w:rsid w:val="00CB2EC1"/>
    <w:rsid w:val="00CB340C"/>
    <w:rsid w:val="00CB34C8"/>
    <w:rsid w:val="00CB48B0"/>
    <w:rsid w:val="00CB4DE6"/>
    <w:rsid w:val="00CB5031"/>
    <w:rsid w:val="00CB5F77"/>
    <w:rsid w:val="00CB60B2"/>
    <w:rsid w:val="00CB63C0"/>
    <w:rsid w:val="00CB7AF8"/>
    <w:rsid w:val="00CC1263"/>
    <w:rsid w:val="00CC1A9F"/>
    <w:rsid w:val="00CC1D13"/>
    <w:rsid w:val="00CC3100"/>
    <w:rsid w:val="00CC31E5"/>
    <w:rsid w:val="00CC3715"/>
    <w:rsid w:val="00CC38BA"/>
    <w:rsid w:val="00CC7B56"/>
    <w:rsid w:val="00CC7EA0"/>
    <w:rsid w:val="00CD2787"/>
    <w:rsid w:val="00CD2A51"/>
    <w:rsid w:val="00CD3904"/>
    <w:rsid w:val="00CD5ED1"/>
    <w:rsid w:val="00CE00EE"/>
    <w:rsid w:val="00CE0638"/>
    <w:rsid w:val="00CE096A"/>
    <w:rsid w:val="00CE12A5"/>
    <w:rsid w:val="00CE23C7"/>
    <w:rsid w:val="00CE3127"/>
    <w:rsid w:val="00CE4470"/>
    <w:rsid w:val="00CE4B56"/>
    <w:rsid w:val="00CE555A"/>
    <w:rsid w:val="00CF2326"/>
    <w:rsid w:val="00CF784F"/>
    <w:rsid w:val="00D005CE"/>
    <w:rsid w:val="00D00CF4"/>
    <w:rsid w:val="00D03875"/>
    <w:rsid w:val="00D04634"/>
    <w:rsid w:val="00D05344"/>
    <w:rsid w:val="00D05EEE"/>
    <w:rsid w:val="00D07995"/>
    <w:rsid w:val="00D10463"/>
    <w:rsid w:val="00D1260F"/>
    <w:rsid w:val="00D12CEB"/>
    <w:rsid w:val="00D1321B"/>
    <w:rsid w:val="00D1354A"/>
    <w:rsid w:val="00D136D7"/>
    <w:rsid w:val="00D13CAA"/>
    <w:rsid w:val="00D14F26"/>
    <w:rsid w:val="00D15F62"/>
    <w:rsid w:val="00D1672E"/>
    <w:rsid w:val="00D17248"/>
    <w:rsid w:val="00D17403"/>
    <w:rsid w:val="00D17AFD"/>
    <w:rsid w:val="00D203D6"/>
    <w:rsid w:val="00D2210A"/>
    <w:rsid w:val="00D22C93"/>
    <w:rsid w:val="00D24068"/>
    <w:rsid w:val="00D257FD"/>
    <w:rsid w:val="00D26DE1"/>
    <w:rsid w:val="00D31053"/>
    <w:rsid w:val="00D31424"/>
    <w:rsid w:val="00D31BF8"/>
    <w:rsid w:val="00D325E2"/>
    <w:rsid w:val="00D32F86"/>
    <w:rsid w:val="00D34C1F"/>
    <w:rsid w:val="00D352DE"/>
    <w:rsid w:val="00D3541A"/>
    <w:rsid w:val="00D36682"/>
    <w:rsid w:val="00D40B0C"/>
    <w:rsid w:val="00D40B69"/>
    <w:rsid w:val="00D4142F"/>
    <w:rsid w:val="00D41C24"/>
    <w:rsid w:val="00D42A1E"/>
    <w:rsid w:val="00D42BDC"/>
    <w:rsid w:val="00D42DE5"/>
    <w:rsid w:val="00D42E3E"/>
    <w:rsid w:val="00D459B5"/>
    <w:rsid w:val="00D46DDB"/>
    <w:rsid w:val="00D507DB"/>
    <w:rsid w:val="00D51A67"/>
    <w:rsid w:val="00D51BCF"/>
    <w:rsid w:val="00D51C4F"/>
    <w:rsid w:val="00D526BE"/>
    <w:rsid w:val="00D52B36"/>
    <w:rsid w:val="00D55201"/>
    <w:rsid w:val="00D55236"/>
    <w:rsid w:val="00D55FA6"/>
    <w:rsid w:val="00D5775E"/>
    <w:rsid w:val="00D57E5E"/>
    <w:rsid w:val="00D60F8F"/>
    <w:rsid w:val="00D6465F"/>
    <w:rsid w:val="00D64930"/>
    <w:rsid w:val="00D663BA"/>
    <w:rsid w:val="00D6758C"/>
    <w:rsid w:val="00D7079E"/>
    <w:rsid w:val="00D753E5"/>
    <w:rsid w:val="00D75F14"/>
    <w:rsid w:val="00D76850"/>
    <w:rsid w:val="00D8037D"/>
    <w:rsid w:val="00D827DF"/>
    <w:rsid w:val="00D84DB8"/>
    <w:rsid w:val="00D8659C"/>
    <w:rsid w:val="00D86743"/>
    <w:rsid w:val="00D91559"/>
    <w:rsid w:val="00D92122"/>
    <w:rsid w:val="00D92348"/>
    <w:rsid w:val="00D927AC"/>
    <w:rsid w:val="00D95E31"/>
    <w:rsid w:val="00D95FE7"/>
    <w:rsid w:val="00D96DEF"/>
    <w:rsid w:val="00DA0283"/>
    <w:rsid w:val="00DA15D2"/>
    <w:rsid w:val="00DA31E7"/>
    <w:rsid w:val="00DA3637"/>
    <w:rsid w:val="00DA40F8"/>
    <w:rsid w:val="00DA42BF"/>
    <w:rsid w:val="00DA4F80"/>
    <w:rsid w:val="00DA5780"/>
    <w:rsid w:val="00DA6358"/>
    <w:rsid w:val="00DA6AF6"/>
    <w:rsid w:val="00DA7D7C"/>
    <w:rsid w:val="00DA7F4F"/>
    <w:rsid w:val="00DB01EF"/>
    <w:rsid w:val="00DB064E"/>
    <w:rsid w:val="00DB1753"/>
    <w:rsid w:val="00DB2418"/>
    <w:rsid w:val="00DB29A2"/>
    <w:rsid w:val="00DB3484"/>
    <w:rsid w:val="00DB35B6"/>
    <w:rsid w:val="00DB477D"/>
    <w:rsid w:val="00DB5678"/>
    <w:rsid w:val="00DB5D24"/>
    <w:rsid w:val="00DB6723"/>
    <w:rsid w:val="00DB7E4B"/>
    <w:rsid w:val="00DC143B"/>
    <w:rsid w:val="00DC14AD"/>
    <w:rsid w:val="00DC1AC4"/>
    <w:rsid w:val="00DC1F1B"/>
    <w:rsid w:val="00DC22E4"/>
    <w:rsid w:val="00DC3F82"/>
    <w:rsid w:val="00DC516E"/>
    <w:rsid w:val="00DD2483"/>
    <w:rsid w:val="00DD3BB6"/>
    <w:rsid w:val="00DD4A87"/>
    <w:rsid w:val="00DD5FA1"/>
    <w:rsid w:val="00DE0006"/>
    <w:rsid w:val="00DE0845"/>
    <w:rsid w:val="00DE14D5"/>
    <w:rsid w:val="00DE5AA2"/>
    <w:rsid w:val="00DE5D34"/>
    <w:rsid w:val="00DE649B"/>
    <w:rsid w:val="00DE6B19"/>
    <w:rsid w:val="00DF0512"/>
    <w:rsid w:val="00DF110A"/>
    <w:rsid w:val="00DF33D0"/>
    <w:rsid w:val="00DF4608"/>
    <w:rsid w:val="00DF5F7E"/>
    <w:rsid w:val="00DF70D8"/>
    <w:rsid w:val="00E01DE3"/>
    <w:rsid w:val="00E039DD"/>
    <w:rsid w:val="00E05061"/>
    <w:rsid w:val="00E0589B"/>
    <w:rsid w:val="00E07941"/>
    <w:rsid w:val="00E102BC"/>
    <w:rsid w:val="00E109FE"/>
    <w:rsid w:val="00E110A7"/>
    <w:rsid w:val="00E11240"/>
    <w:rsid w:val="00E119A0"/>
    <w:rsid w:val="00E12047"/>
    <w:rsid w:val="00E1254B"/>
    <w:rsid w:val="00E129E7"/>
    <w:rsid w:val="00E13649"/>
    <w:rsid w:val="00E15395"/>
    <w:rsid w:val="00E1567F"/>
    <w:rsid w:val="00E15BBC"/>
    <w:rsid w:val="00E17055"/>
    <w:rsid w:val="00E20F07"/>
    <w:rsid w:val="00E21AE4"/>
    <w:rsid w:val="00E2214B"/>
    <w:rsid w:val="00E2244E"/>
    <w:rsid w:val="00E23E8F"/>
    <w:rsid w:val="00E24604"/>
    <w:rsid w:val="00E24F52"/>
    <w:rsid w:val="00E2549E"/>
    <w:rsid w:val="00E261F4"/>
    <w:rsid w:val="00E26A65"/>
    <w:rsid w:val="00E272D8"/>
    <w:rsid w:val="00E30E4B"/>
    <w:rsid w:val="00E32C2B"/>
    <w:rsid w:val="00E3409F"/>
    <w:rsid w:val="00E375E0"/>
    <w:rsid w:val="00E40E7F"/>
    <w:rsid w:val="00E424B0"/>
    <w:rsid w:val="00E42D81"/>
    <w:rsid w:val="00E43F40"/>
    <w:rsid w:val="00E44CFD"/>
    <w:rsid w:val="00E46332"/>
    <w:rsid w:val="00E46479"/>
    <w:rsid w:val="00E46A71"/>
    <w:rsid w:val="00E46C8B"/>
    <w:rsid w:val="00E476A5"/>
    <w:rsid w:val="00E476ED"/>
    <w:rsid w:val="00E47A34"/>
    <w:rsid w:val="00E47EAD"/>
    <w:rsid w:val="00E500EA"/>
    <w:rsid w:val="00E520CE"/>
    <w:rsid w:val="00E531F1"/>
    <w:rsid w:val="00E53B5C"/>
    <w:rsid w:val="00E53BAD"/>
    <w:rsid w:val="00E54C43"/>
    <w:rsid w:val="00E54E91"/>
    <w:rsid w:val="00E553A5"/>
    <w:rsid w:val="00E61396"/>
    <w:rsid w:val="00E6143F"/>
    <w:rsid w:val="00E6165B"/>
    <w:rsid w:val="00E63CBB"/>
    <w:rsid w:val="00E64A24"/>
    <w:rsid w:val="00E64C82"/>
    <w:rsid w:val="00E659BE"/>
    <w:rsid w:val="00E71240"/>
    <w:rsid w:val="00E72116"/>
    <w:rsid w:val="00E7253F"/>
    <w:rsid w:val="00E7366A"/>
    <w:rsid w:val="00E73A8A"/>
    <w:rsid w:val="00E744B5"/>
    <w:rsid w:val="00E75C40"/>
    <w:rsid w:val="00E76530"/>
    <w:rsid w:val="00E7742A"/>
    <w:rsid w:val="00E77F8B"/>
    <w:rsid w:val="00E80A38"/>
    <w:rsid w:val="00E82DBB"/>
    <w:rsid w:val="00E830E7"/>
    <w:rsid w:val="00E838B9"/>
    <w:rsid w:val="00E83EB4"/>
    <w:rsid w:val="00E8685C"/>
    <w:rsid w:val="00E87A5E"/>
    <w:rsid w:val="00E90EFA"/>
    <w:rsid w:val="00E92D93"/>
    <w:rsid w:val="00E938AE"/>
    <w:rsid w:val="00E939A6"/>
    <w:rsid w:val="00E94683"/>
    <w:rsid w:val="00E958C2"/>
    <w:rsid w:val="00E95B3B"/>
    <w:rsid w:val="00E96210"/>
    <w:rsid w:val="00E96EBD"/>
    <w:rsid w:val="00E97233"/>
    <w:rsid w:val="00EA1CDC"/>
    <w:rsid w:val="00EA1D83"/>
    <w:rsid w:val="00EA3B6F"/>
    <w:rsid w:val="00EA49BB"/>
    <w:rsid w:val="00EA4B71"/>
    <w:rsid w:val="00EA6501"/>
    <w:rsid w:val="00EA6ED0"/>
    <w:rsid w:val="00EA74CA"/>
    <w:rsid w:val="00EA786E"/>
    <w:rsid w:val="00EA7924"/>
    <w:rsid w:val="00EB067F"/>
    <w:rsid w:val="00EB0D8E"/>
    <w:rsid w:val="00EB1FA1"/>
    <w:rsid w:val="00EB280D"/>
    <w:rsid w:val="00EB33AC"/>
    <w:rsid w:val="00EB39ED"/>
    <w:rsid w:val="00EB3A2D"/>
    <w:rsid w:val="00EB4931"/>
    <w:rsid w:val="00EB60A1"/>
    <w:rsid w:val="00EB76F7"/>
    <w:rsid w:val="00EB7BD6"/>
    <w:rsid w:val="00EC034B"/>
    <w:rsid w:val="00EC0544"/>
    <w:rsid w:val="00EC0978"/>
    <w:rsid w:val="00EC2F19"/>
    <w:rsid w:val="00EC31E7"/>
    <w:rsid w:val="00EC420A"/>
    <w:rsid w:val="00EC4495"/>
    <w:rsid w:val="00EC4891"/>
    <w:rsid w:val="00EC5AC6"/>
    <w:rsid w:val="00EC6651"/>
    <w:rsid w:val="00ED06BC"/>
    <w:rsid w:val="00ED2174"/>
    <w:rsid w:val="00ED3910"/>
    <w:rsid w:val="00ED5432"/>
    <w:rsid w:val="00ED54E4"/>
    <w:rsid w:val="00ED6403"/>
    <w:rsid w:val="00EE0A03"/>
    <w:rsid w:val="00EE0B2C"/>
    <w:rsid w:val="00EE1C67"/>
    <w:rsid w:val="00EE63E1"/>
    <w:rsid w:val="00EE6E39"/>
    <w:rsid w:val="00EE704B"/>
    <w:rsid w:val="00EF03AF"/>
    <w:rsid w:val="00EF08C9"/>
    <w:rsid w:val="00EF2032"/>
    <w:rsid w:val="00EF21EA"/>
    <w:rsid w:val="00EF4E01"/>
    <w:rsid w:val="00EF5588"/>
    <w:rsid w:val="00EF5DA2"/>
    <w:rsid w:val="00EF61D7"/>
    <w:rsid w:val="00EF6BC1"/>
    <w:rsid w:val="00F00078"/>
    <w:rsid w:val="00F004F9"/>
    <w:rsid w:val="00F00B22"/>
    <w:rsid w:val="00F02BDA"/>
    <w:rsid w:val="00F069ED"/>
    <w:rsid w:val="00F076A8"/>
    <w:rsid w:val="00F07D04"/>
    <w:rsid w:val="00F1025C"/>
    <w:rsid w:val="00F1178C"/>
    <w:rsid w:val="00F132E0"/>
    <w:rsid w:val="00F141A7"/>
    <w:rsid w:val="00F142F6"/>
    <w:rsid w:val="00F1464D"/>
    <w:rsid w:val="00F15FEA"/>
    <w:rsid w:val="00F16441"/>
    <w:rsid w:val="00F1779B"/>
    <w:rsid w:val="00F20D0C"/>
    <w:rsid w:val="00F21028"/>
    <w:rsid w:val="00F2336C"/>
    <w:rsid w:val="00F24255"/>
    <w:rsid w:val="00F2514D"/>
    <w:rsid w:val="00F25F49"/>
    <w:rsid w:val="00F2665F"/>
    <w:rsid w:val="00F26825"/>
    <w:rsid w:val="00F3013E"/>
    <w:rsid w:val="00F312F5"/>
    <w:rsid w:val="00F3313C"/>
    <w:rsid w:val="00F3352A"/>
    <w:rsid w:val="00F33AB3"/>
    <w:rsid w:val="00F34236"/>
    <w:rsid w:val="00F342DF"/>
    <w:rsid w:val="00F3492E"/>
    <w:rsid w:val="00F34D00"/>
    <w:rsid w:val="00F357FF"/>
    <w:rsid w:val="00F359F2"/>
    <w:rsid w:val="00F36003"/>
    <w:rsid w:val="00F36E5E"/>
    <w:rsid w:val="00F40304"/>
    <w:rsid w:val="00F40865"/>
    <w:rsid w:val="00F40D62"/>
    <w:rsid w:val="00F4185F"/>
    <w:rsid w:val="00F4305F"/>
    <w:rsid w:val="00F43454"/>
    <w:rsid w:val="00F43AEA"/>
    <w:rsid w:val="00F4427E"/>
    <w:rsid w:val="00F47FFB"/>
    <w:rsid w:val="00F50B77"/>
    <w:rsid w:val="00F51653"/>
    <w:rsid w:val="00F51AF6"/>
    <w:rsid w:val="00F52289"/>
    <w:rsid w:val="00F529B4"/>
    <w:rsid w:val="00F560D0"/>
    <w:rsid w:val="00F564B5"/>
    <w:rsid w:val="00F56629"/>
    <w:rsid w:val="00F56921"/>
    <w:rsid w:val="00F56B36"/>
    <w:rsid w:val="00F60345"/>
    <w:rsid w:val="00F6176C"/>
    <w:rsid w:val="00F61955"/>
    <w:rsid w:val="00F629EE"/>
    <w:rsid w:val="00F62A48"/>
    <w:rsid w:val="00F632BE"/>
    <w:rsid w:val="00F63977"/>
    <w:rsid w:val="00F643B0"/>
    <w:rsid w:val="00F64503"/>
    <w:rsid w:val="00F64C4F"/>
    <w:rsid w:val="00F6562D"/>
    <w:rsid w:val="00F662C9"/>
    <w:rsid w:val="00F666CD"/>
    <w:rsid w:val="00F67382"/>
    <w:rsid w:val="00F67AAC"/>
    <w:rsid w:val="00F67ABD"/>
    <w:rsid w:val="00F710CF"/>
    <w:rsid w:val="00F72C2A"/>
    <w:rsid w:val="00F76090"/>
    <w:rsid w:val="00F76912"/>
    <w:rsid w:val="00F76DBF"/>
    <w:rsid w:val="00F80569"/>
    <w:rsid w:val="00F8310A"/>
    <w:rsid w:val="00F84F9C"/>
    <w:rsid w:val="00F86824"/>
    <w:rsid w:val="00F919F0"/>
    <w:rsid w:val="00F91F42"/>
    <w:rsid w:val="00F94625"/>
    <w:rsid w:val="00F969F0"/>
    <w:rsid w:val="00F97110"/>
    <w:rsid w:val="00FA03FF"/>
    <w:rsid w:val="00FA0645"/>
    <w:rsid w:val="00FA06FA"/>
    <w:rsid w:val="00FA11BA"/>
    <w:rsid w:val="00FA2A03"/>
    <w:rsid w:val="00FA5353"/>
    <w:rsid w:val="00FA5F3D"/>
    <w:rsid w:val="00FA6711"/>
    <w:rsid w:val="00FA6C47"/>
    <w:rsid w:val="00FA6CFE"/>
    <w:rsid w:val="00FA72A8"/>
    <w:rsid w:val="00FA7348"/>
    <w:rsid w:val="00FA7AB2"/>
    <w:rsid w:val="00FB0D80"/>
    <w:rsid w:val="00FB1496"/>
    <w:rsid w:val="00FB2887"/>
    <w:rsid w:val="00FB3F69"/>
    <w:rsid w:val="00FB5823"/>
    <w:rsid w:val="00FB6D29"/>
    <w:rsid w:val="00FB7008"/>
    <w:rsid w:val="00FC2FA5"/>
    <w:rsid w:val="00FC343C"/>
    <w:rsid w:val="00FC39AA"/>
    <w:rsid w:val="00FC5BE6"/>
    <w:rsid w:val="00FC6191"/>
    <w:rsid w:val="00FC633E"/>
    <w:rsid w:val="00FC7296"/>
    <w:rsid w:val="00FC7E05"/>
    <w:rsid w:val="00FD04B2"/>
    <w:rsid w:val="00FD0A59"/>
    <w:rsid w:val="00FD3406"/>
    <w:rsid w:val="00FD6628"/>
    <w:rsid w:val="00FD69B3"/>
    <w:rsid w:val="00FD6A20"/>
    <w:rsid w:val="00FD6E62"/>
    <w:rsid w:val="00FD76EF"/>
    <w:rsid w:val="00FD7A2D"/>
    <w:rsid w:val="00FE0369"/>
    <w:rsid w:val="00FE0497"/>
    <w:rsid w:val="00FE0F1B"/>
    <w:rsid w:val="00FE6CFB"/>
    <w:rsid w:val="00FE6E7F"/>
    <w:rsid w:val="00FF0B87"/>
    <w:rsid w:val="00FF2970"/>
    <w:rsid w:val="00FF328A"/>
    <w:rsid w:val="00FF523C"/>
    <w:rsid w:val="00FF6209"/>
    <w:rsid w:val="00FF670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02DAF"/>
  <w15:docId w15:val="{FC6D2A9C-56ED-4A7E-84EE-385167755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744E4"/>
    <w:pPr>
      <w:jc w:val="both"/>
    </w:pPr>
    <w:rPr>
      <w:sz w:val="26"/>
    </w:rPr>
  </w:style>
  <w:style w:type="paragraph" w:styleId="Cmsor1">
    <w:name w:val="heading 1"/>
    <w:basedOn w:val="Norml"/>
    <w:next w:val="Norml"/>
    <w:qFormat/>
    <w:rsid w:val="00C744E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C744E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C744E4"/>
    <w:pPr>
      <w:keepNext/>
      <w:numPr>
        <w:ilvl w:val="2"/>
        <w:numId w:val="1"/>
      </w:numPr>
      <w:spacing w:before="240" w:after="60"/>
      <w:jc w:val="left"/>
      <w:outlineLvl w:val="2"/>
    </w:pPr>
    <w:rPr>
      <w:b/>
      <w:sz w:val="24"/>
    </w:rPr>
  </w:style>
  <w:style w:type="paragraph" w:styleId="Cmsor4">
    <w:name w:val="heading 4"/>
    <w:basedOn w:val="Norml"/>
    <w:next w:val="Norml"/>
    <w:qFormat/>
    <w:rsid w:val="00C744E4"/>
    <w:pPr>
      <w:keepNext/>
      <w:numPr>
        <w:ilvl w:val="3"/>
        <w:numId w:val="1"/>
      </w:numPr>
      <w:spacing w:before="240" w:after="60"/>
      <w:jc w:val="left"/>
      <w:outlineLvl w:val="3"/>
    </w:pPr>
    <w:rPr>
      <w:b/>
      <w:i/>
      <w:sz w:val="24"/>
    </w:rPr>
  </w:style>
  <w:style w:type="paragraph" w:styleId="Cmsor5">
    <w:name w:val="heading 5"/>
    <w:basedOn w:val="Norml"/>
    <w:next w:val="Norml"/>
    <w:qFormat/>
    <w:rsid w:val="00C744E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C744E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C744E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C744E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C744E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C744E4"/>
    <w:pPr>
      <w:tabs>
        <w:tab w:val="center" w:pos="4320"/>
        <w:tab w:val="right" w:pos="8640"/>
      </w:tabs>
      <w:spacing w:before="120"/>
      <w:jc w:val="left"/>
    </w:pPr>
    <w:rPr>
      <w:rFonts w:ascii="CG Times (W1)" w:hAnsi="CG Times (W1)"/>
      <w:sz w:val="20"/>
    </w:rPr>
  </w:style>
  <w:style w:type="paragraph" w:styleId="lfej">
    <w:name w:val="header"/>
    <w:basedOn w:val="Norml"/>
    <w:rsid w:val="00C744E4"/>
    <w:pPr>
      <w:pBdr>
        <w:bottom w:val="single" w:sz="6" w:space="1" w:color="auto"/>
      </w:pBdr>
      <w:jc w:val="left"/>
    </w:pPr>
    <w:rPr>
      <w:rFonts w:ascii="H-Times New Roman" w:hAnsi="H-Times New Roman"/>
      <w:sz w:val="20"/>
    </w:rPr>
  </w:style>
  <w:style w:type="character" w:styleId="Oldalszm">
    <w:name w:val="page number"/>
    <w:basedOn w:val="Bekezdsalapbettpusa"/>
    <w:rsid w:val="00C744E4"/>
  </w:style>
  <w:style w:type="character" w:styleId="Jegyzethivatkozs">
    <w:name w:val="annotation reference"/>
    <w:uiPriority w:val="99"/>
    <w:semiHidden/>
    <w:rsid w:val="00C744E4"/>
    <w:rPr>
      <w:sz w:val="16"/>
    </w:rPr>
  </w:style>
  <w:style w:type="paragraph" w:styleId="Jegyzetszveg">
    <w:name w:val="annotation text"/>
    <w:basedOn w:val="Norml"/>
    <w:link w:val="JegyzetszvegChar"/>
    <w:uiPriority w:val="99"/>
    <w:semiHidden/>
    <w:rsid w:val="00C744E4"/>
    <w:rPr>
      <w:sz w:val="20"/>
    </w:rPr>
  </w:style>
  <w:style w:type="character" w:styleId="Lbjegyzet-hivatkozs">
    <w:name w:val="footnote reference"/>
    <w:semiHidden/>
    <w:rsid w:val="00C744E4"/>
    <w:rPr>
      <w:vertAlign w:val="superscript"/>
    </w:rPr>
  </w:style>
  <w:style w:type="paragraph" w:styleId="Szvegblokk">
    <w:name w:val="Block Text"/>
    <w:basedOn w:val="Norml"/>
    <w:rsid w:val="00C744E4"/>
    <w:pPr>
      <w:spacing w:before="120"/>
      <w:ind w:left="283" w:right="562"/>
    </w:pPr>
    <w:rPr>
      <w:sz w:val="24"/>
    </w:rPr>
  </w:style>
  <w:style w:type="paragraph" w:styleId="Szvegtrzs">
    <w:name w:val="Body Text"/>
    <w:basedOn w:val="Norml"/>
    <w:rsid w:val="00C744E4"/>
    <w:pPr>
      <w:jc w:val="left"/>
    </w:pPr>
    <w:rPr>
      <w:snapToGrid w:val="0"/>
      <w:sz w:val="24"/>
      <w:lang w:val="en-AU" w:eastAsia="en-US"/>
    </w:rPr>
  </w:style>
  <w:style w:type="paragraph" w:styleId="Lbjegyzetszveg">
    <w:name w:val="footnote text"/>
    <w:basedOn w:val="Norml"/>
    <w:semiHidden/>
    <w:rsid w:val="00C744E4"/>
    <w:pPr>
      <w:jc w:val="left"/>
    </w:pPr>
    <w:rPr>
      <w:sz w:val="20"/>
    </w:rPr>
  </w:style>
  <w:style w:type="paragraph" w:styleId="Szvegtrzs2">
    <w:name w:val="Body Text 2"/>
    <w:basedOn w:val="Norml"/>
    <w:rsid w:val="00C744E4"/>
    <w:rPr>
      <w:sz w:val="24"/>
    </w:rPr>
  </w:style>
  <w:style w:type="paragraph" w:styleId="Szvegtrzs3">
    <w:name w:val="Body Text 3"/>
    <w:basedOn w:val="Norml"/>
    <w:rsid w:val="00C744E4"/>
    <w:pPr>
      <w:outlineLvl w:val="0"/>
    </w:pPr>
    <w:rPr>
      <w:b/>
      <w:i/>
      <w:sz w:val="24"/>
    </w:rPr>
  </w:style>
  <w:style w:type="paragraph" w:customStyle="1" w:styleId="SzvegChar">
    <w:name w:val="Szöveg Char"/>
    <w:basedOn w:val="Norml"/>
    <w:rsid w:val="00C744E4"/>
    <w:pPr>
      <w:tabs>
        <w:tab w:val="left" w:pos="360"/>
      </w:tabs>
      <w:spacing w:before="120"/>
      <w:ind w:left="431" w:firstLine="289"/>
    </w:pPr>
    <w:rPr>
      <w:sz w:val="24"/>
    </w:rPr>
  </w:style>
  <w:style w:type="paragraph" w:styleId="Buborkszveg">
    <w:name w:val="Balloon Text"/>
    <w:basedOn w:val="Norml"/>
    <w:semiHidden/>
    <w:rsid w:val="00C744E4"/>
    <w:rPr>
      <w:rFonts w:ascii="Tahoma" w:hAnsi="Tahoma" w:cs="Tahoma"/>
      <w:sz w:val="16"/>
      <w:szCs w:val="16"/>
    </w:rPr>
  </w:style>
  <w:style w:type="paragraph" w:styleId="Megjegyzstrgya">
    <w:name w:val="annotation subject"/>
    <w:basedOn w:val="Jegyzetszveg"/>
    <w:next w:val="Jegyzetszveg"/>
    <w:semiHidden/>
    <w:rsid w:val="00C744E4"/>
    <w:rPr>
      <w:b/>
      <w:bCs/>
    </w:rPr>
  </w:style>
  <w:style w:type="paragraph" w:customStyle="1" w:styleId="Szveg">
    <w:name w:val="Szöveg"/>
    <w:basedOn w:val="Norml"/>
    <w:rsid w:val="00C744E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C744E4"/>
    <w:pPr>
      <w:spacing w:after="160" w:line="240" w:lineRule="exact"/>
      <w:jc w:val="left"/>
    </w:pPr>
    <w:rPr>
      <w:rFonts w:ascii="Verdana" w:hAnsi="Verdana"/>
      <w:sz w:val="20"/>
      <w:lang w:val="en-US" w:eastAsia="en-US"/>
    </w:rPr>
  </w:style>
  <w:style w:type="paragraph" w:styleId="Vltozat">
    <w:name w:val="Revision"/>
    <w:hidden/>
    <w:uiPriority w:val="99"/>
    <w:semiHidden/>
    <w:rsid w:val="00F132E0"/>
    <w:rPr>
      <w:sz w:val="26"/>
    </w:rPr>
  </w:style>
  <w:style w:type="paragraph" w:customStyle="1" w:styleId="CharChar">
    <w:name w:val="Char Char"/>
    <w:basedOn w:val="Norml"/>
    <w:rsid w:val="00C744E4"/>
    <w:pPr>
      <w:spacing w:after="160" w:line="240" w:lineRule="exact"/>
      <w:jc w:val="left"/>
    </w:pPr>
    <w:rPr>
      <w:rFonts w:ascii="Garamond" w:hAnsi="Garamond"/>
      <w:sz w:val="24"/>
      <w:lang w:val="en-US" w:eastAsia="en-US"/>
    </w:rPr>
  </w:style>
  <w:style w:type="paragraph" w:styleId="Cm">
    <w:name w:val="Title"/>
    <w:basedOn w:val="Norml"/>
    <w:qFormat/>
    <w:rsid w:val="00C744E4"/>
    <w:pPr>
      <w:jc w:val="center"/>
    </w:pPr>
    <w:rPr>
      <w:b/>
      <w:sz w:val="24"/>
      <w:lang w:val="en-AU"/>
    </w:rPr>
  </w:style>
  <w:style w:type="character" w:customStyle="1" w:styleId="JegyzetszvegChar">
    <w:name w:val="Jegyzetszöveg Char"/>
    <w:basedOn w:val="Bekezdsalapbettpusa"/>
    <w:link w:val="Jegyzetszveg"/>
    <w:uiPriority w:val="99"/>
    <w:semiHidden/>
    <w:rsid w:val="00556379"/>
  </w:style>
  <w:style w:type="paragraph" w:styleId="Listaszerbekezds">
    <w:name w:val="List Paragraph"/>
    <w:basedOn w:val="Norml"/>
    <w:uiPriority w:val="34"/>
    <w:qFormat/>
    <w:rsid w:val="00FE6E7F"/>
    <w:pPr>
      <w:ind w:left="720"/>
      <w:contextualSpacing/>
      <w:jc w:val="left"/>
    </w:pPr>
    <w:rPr>
      <w:sz w:val="20"/>
    </w:rPr>
  </w:style>
  <w:style w:type="character" w:customStyle="1" w:styleId="highlighted">
    <w:name w:val="highlighted"/>
    <w:basedOn w:val="Bekezdsalapbettpusa"/>
    <w:rsid w:val="00275854"/>
  </w:style>
  <w:style w:type="paragraph" w:customStyle="1" w:styleId="ac">
    <w:name w:val="ac"/>
    <w:basedOn w:val="Norml"/>
    <w:rsid w:val="0027585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11633">
      <w:bodyDiv w:val="1"/>
      <w:marLeft w:val="0"/>
      <w:marRight w:val="0"/>
      <w:marTop w:val="0"/>
      <w:marBottom w:val="0"/>
      <w:divBdr>
        <w:top w:val="none" w:sz="0" w:space="0" w:color="auto"/>
        <w:left w:val="none" w:sz="0" w:space="0" w:color="auto"/>
        <w:bottom w:val="none" w:sz="0" w:space="0" w:color="auto"/>
        <w:right w:val="none" w:sz="0" w:space="0" w:color="auto"/>
      </w:divBdr>
    </w:div>
    <w:div w:id="168059596">
      <w:bodyDiv w:val="1"/>
      <w:marLeft w:val="0"/>
      <w:marRight w:val="0"/>
      <w:marTop w:val="0"/>
      <w:marBottom w:val="0"/>
      <w:divBdr>
        <w:top w:val="none" w:sz="0" w:space="0" w:color="auto"/>
        <w:left w:val="none" w:sz="0" w:space="0" w:color="auto"/>
        <w:bottom w:val="none" w:sz="0" w:space="0" w:color="auto"/>
        <w:right w:val="none" w:sz="0" w:space="0" w:color="auto"/>
      </w:divBdr>
    </w:div>
    <w:div w:id="196046976">
      <w:bodyDiv w:val="1"/>
      <w:marLeft w:val="0"/>
      <w:marRight w:val="0"/>
      <w:marTop w:val="0"/>
      <w:marBottom w:val="0"/>
      <w:divBdr>
        <w:top w:val="none" w:sz="0" w:space="0" w:color="auto"/>
        <w:left w:val="none" w:sz="0" w:space="0" w:color="auto"/>
        <w:bottom w:val="none" w:sz="0" w:space="0" w:color="auto"/>
        <w:right w:val="none" w:sz="0" w:space="0" w:color="auto"/>
      </w:divBdr>
    </w:div>
    <w:div w:id="271672160">
      <w:bodyDiv w:val="1"/>
      <w:marLeft w:val="0"/>
      <w:marRight w:val="0"/>
      <w:marTop w:val="0"/>
      <w:marBottom w:val="0"/>
      <w:divBdr>
        <w:top w:val="none" w:sz="0" w:space="0" w:color="auto"/>
        <w:left w:val="none" w:sz="0" w:space="0" w:color="auto"/>
        <w:bottom w:val="none" w:sz="0" w:space="0" w:color="auto"/>
        <w:right w:val="none" w:sz="0" w:space="0" w:color="auto"/>
      </w:divBdr>
    </w:div>
    <w:div w:id="311637555">
      <w:bodyDiv w:val="1"/>
      <w:marLeft w:val="0"/>
      <w:marRight w:val="0"/>
      <w:marTop w:val="0"/>
      <w:marBottom w:val="0"/>
      <w:divBdr>
        <w:top w:val="none" w:sz="0" w:space="0" w:color="auto"/>
        <w:left w:val="none" w:sz="0" w:space="0" w:color="auto"/>
        <w:bottom w:val="none" w:sz="0" w:space="0" w:color="auto"/>
        <w:right w:val="none" w:sz="0" w:space="0" w:color="auto"/>
      </w:divBdr>
    </w:div>
    <w:div w:id="442455010">
      <w:bodyDiv w:val="1"/>
      <w:marLeft w:val="0"/>
      <w:marRight w:val="0"/>
      <w:marTop w:val="0"/>
      <w:marBottom w:val="0"/>
      <w:divBdr>
        <w:top w:val="none" w:sz="0" w:space="0" w:color="auto"/>
        <w:left w:val="none" w:sz="0" w:space="0" w:color="auto"/>
        <w:bottom w:val="none" w:sz="0" w:space="0" w:color="auto"/>
        <w:right w:val="none" w:sz="0" w:space="0" w:color="auto"/>
      </w:divBdr>
    </w:div>
    <w:div w:id="731199191">
      <w:bodyDiv w:val="1"/>
      <w:marLeft w:val="0"/>
      <w:marRight w:val="0"/>
      <w:marTop w:val="0"/>
      <w:marBottom w:val="0"/>
      <w:divBdr>
        <w:top w:val="none" w:sz="0" w:space="0" w:color="auto"/>
        <w:left w:val="none" w:sz="0" w:space="0" w:color="auto"/>
        <w:bottom w:val="none" w:sz="0" w:space="0" w:color="auto"/>
        <w:right w:val="none" w:sz="0" w:space="0" w:color="auto"/>
      </w:divBdr>
    </w:div>
    <w:div w:id="818687252">
      <w:bodyDiv w:val="1"/>
      <w:marLeft w:val="0"/>
      <w:marRight w:val="0"/>
      <w:marTop w:val="0"/>
      <w:marBottom w:val="0"/>
      <w:divBdr>
        <w:top w:val="none" w:sz="0" w:space="0" w:color="auto"/>
        <w:left w:val="none" w:sz="0" w:space="0" w:color="auto"/>
        <w:bottom w:val="none" w:sz="0" w:space="0" w:color="auto"/>
        <w:right w:val="none" w:sz="0" w:space="0" w:color="auto"/>
      </w:divBdr>
    </w:div>
    <w:div w:id="982737583">
      <w:bodyDiv w:val="1"/>
      <w:marLeft w:val="0"/>
      <w:marRight w:val="0"/>
      <w:marTop w:val="0"/>
      <w:marBottom w:val="0"/>
      <w:divBdr>
        <w:top w:val="none" w:sz="0" w:space="0" w:color="auto"/>
        <w:left w:val="none" w:sz="0" w:space="0" w:color="auto"/>
        <w:bottom w:val="none" w:sz="0" w:space="0" w:color="auto"/>
        <w:right w:val="none" w:sz="0" w:space="0" w:color="auto"/>
      </w:divBdr>
    </w:div>
    <w:div w:id="1141271403">
      <w:bodyDiv w:val="1"/>
      <w:marLeft w:val="0"/>
      <w:marRight w:val="0"/>
      <w:marTop w:val="0"/>
      <w:marBottom w:val="0"/>
      <w:divBdr>
        <w:top w:val="none" w:sz="0" w:space="0" w:color="auto"/>
        <w:left w:val="none" w:sz="0" w:space="0" w:color="auto"/>
        <w:bottom w:val="none" w:sz="0" w:space="0" w:color="auto"/>
        <w:right w:val="none" w:sz="0" w:space="0" w:color="auto"/>
      </w:divBdr>
    </w:div>
    <w:div w:id="1424259841">
      <w:bodyDiv w:val="1"/>
      <w:marLeft w:val="0"/>
      <w:marRight w:val="0"/>
      <w:marTop w:val="0"/>
      <w:marBottom w:val="0"/>
      <w:divBdr>
        <w:top w:val="none" w:sz="0" w:space="0" w:color="auto"/>
        <w:left w:val="none" w:sz="0" w:space="0" w:color="auto"/>
        <w:bottom w:val="none" w:sz="0" w:space="0" w:color="auto"/>
        <w:right w:val="none" w:sz="0" w:space="0" w:color="auto"/>
      </w:divBdr>
    </w:div>
    <w:div w:id="1568105676">
      <w:bodyDiv w:val="1"/>
      <w:marLeft w:val="0"/>
      <w:marRight w:val="0"/>
      <w:marTop w:val="0"/>
      <w:marBottom w:val="0"/>
      <w:divBdr>
        <w:top w:val="none" w:sz="0" w:space="0" w:color="auto"/>
        <w:left w:val="none" w:sz="0" w:space="0" w:color="auto"/>
        <w:bottom w:val="none" w:sz="0" w:space="0" w:color="auto"/>
        <w:right w:val="none" w:sz="0" w:space="0" w:color="auto"/>
      </w:divBdr>
    </w:div>
    <w:div w:id="1595161870">
      <w:bodyDiv w:val="1"/>
      <w:marLeft w:val="0"/>
      <w:marRight w:val="0"/>
      <w:marTop w:val="0"/>
      <w:marBottom w:val="0"/>
      <w:divBdr>
        <w:top w:val="none" w:sz="0" w:space="0" w:color="auto"/>
        <w:left w:val="none" w:sz="0" w:space="0" w:color="auto"/>
        <w:bottom w:val="none" w:sz="0" w:space="0" w:color="auto"/>
        <w:right w:val="none" w:sz="0" w:space="0" w:color="auto"/>
      </w:divBdr>
    </w:div>
    <w:div w:id="1858739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D0FD4A-3873-4046-858C-65BE288CF3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7ACAF0-78C5-42F3-889A-16CB84A70C44}">
  <ds:schemaRefs>
    <ds:schemaRef ds:uri="http://schemas.microsoft.com/sharepoint/v3/contenttype/forms"/>
  </ds:schemaRefs>
</ds:datastoreItem>
</file>

<file path=customXml/itemProps3.xml><?xml version="1.0" encoding="utf-8"?>
<ds:datastoreItem xmlns:ds="http://schemas.openxmlformats.org/officeDocument/2006/customXml" ds:itemID="{AE6EDCC1-859F-4D3D-A873-158FD020D65C}">
  <ds:schemaRefs>
    <ds:schemaRef ds:uri="http://schemas.openxmlformats.org/officeDocument/2006/bibliography"/>
  </ds:schemaRefs>
</ds:datastoreItem>
</file>

<file path=customXml/itemProps4.xml><?xml version="1.0" encoding="utf-8"?>
<ds:datastoreItem xmlns:ds="http://schemas.openxmlformats.org/officeDocument/2006/customXml" ds:itemID="{7ED91A93-8C84-4774-B292-DA40FF140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37</Pages>
  <Words>7576</Words>
  <Characters>52275</Characters>
  <Application>Microsoft Office Word</Application>
  <DocSecurity>0</DocSecurity>
  <Lines>435</Lines>
  <Paragraphs>119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/2004</vt:lpstr>
      <vt:lpstr>/2004</vt:lpstr>
    </vt:vector>
  </TitlesOfParts>
  <Company>Magyar Nemzeti Bank</Company>
  <LinksUpToDate>false</LinksUpToDate>
  <CharactersWithSpaces>59732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MNB</cp:lastModifiedBy>
  <cp:revision>4</cp:revision>
  <cp:lastPrinted>2024-07-17T12:40:00Z</cp:lastPrinted>
  <dcterms:created xsi:type="dcterms:W3CDTF">2025-10-28T11:01:00Z</dcterms:created>
  <dcterms:modified xsi:type="dcterms:W3CDTF">2025-11-03T08:21:00Z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schmidtb@mnb.hu</vt:lpwstr>
  </property>
  <property fmtid="{D5CDD505-2E9C-101B-9397-08002B2CF9AE}" pid="6" name="MSIP_Label_b0d11092-50c9-4e74-84b5-b1af078dc3d0_SetDate">
    <vt:lpwstr>2019-01-24T14:01:52.1497887+01:00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2024-07-12T05:53:16Z</vt:filetime>
  </property>
  <property fmtid="{D5CDD505-2E9C-101B-9397-08002B2CF9AE}" pid="13" name="Érvényességet beállító">
    <vt:lpwstr>gubeknei</vt:lpwstr>
  </property>
  <property fmtid="{D5CDD505-2E9C-101B-9397-08002B2CF9AE}" pid="14" name="Érvényességi idő első beállítása">
    <vt:filetime>2019-07-12T05:53:17Z</vt:filetime>
  </property>
</Properties>
</file>