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B12A0" w14:textId="1A45C33A" w:rsidR="00366BDA" w:rsidRPr="00A61F3D" w:rsidRDefault="00366BDA" w:rsidP="00C17011">
      <w:pPr>
        <w:spacing w:after="240"/>
        <w:ind w:firstLine="284"/>
        <w:rPr>
          <w:rFonts w:ascii="Arial" w:hAnsi="Arial" w:cs="Arial"/>
          <w:snapToGrid w:val="0"/>
          <w:sz w:val="20"/>
          <w:lang w:eastAsia="en-US"/>
        </w:rPr>
      </w:pPr>
      <w:r w:rsidRPr="00A61F3D">
        <w:rPr>
          <w:rFonts w:ascii="Arial" w:hAnsi="Arial" w:cs="Arial"/>
          <w:snapToGrid w:val="0"/>
          <w:sz w:val="20"/>
          <w:lang w:eastAsia="en-US"/>
        </w:rPr>
        <w:t>2. melléklet a</w:t>
      </w:r>
      <w:r w:rsidR="003C52F4">
        <w:rPr>
          <w:rFonts w:ascii="Arial" w:hAnsi="Arial" w:cs="Arial"/>
          <w:snapToGrid w:val="0"/>
          <w:sz w:val="20"/>
          <w:lang w:eastAsia="en-US"/>
        </w:rPr>
        <w:t>z</w:t>
      </w:r>
      <w:r w:rsidRPr="00A61F3D">
        <w:rPr>
          <w:rFonts w:ascii="Arial" w:hAnsi="Arial" w:cs="Arial"/>
          <w:snapToGrid w:val="0"/>
          <w:sz w:val="20"/>
          <w:lang w:eastAsia="en-US"/>
        </w:rPr>
        <w:t xml:space="preserve"> </w:t>
      </w:r>
      <w:r w:rsidR="006476B0">
        <w:rPr>
          <w:rFonts w:ascii="Arial" w:hAnsi="Arial" w:cs="Arial"/>
          <w:snapToGrid w:val="0"/>
          <w:sz w:val="20"/>
          <w:lang w:eastAsia="en-US"/>
        </w:rPr>
        <w:t>54</w:t>
      </w:r>
      <w:r w:rsidR="002950DC" w:rsidRPr="00A61F3D">
        <w:rPr>
          <w:rFonts w:ascii="Arial" w:hAnsi="Arial" w:cs="Arial"/>
          <w:snapToGrid w:val="0"/>
          <w:sz w:val="20"/>
          <w:lang w:eastAsia="en-US"/>
        </w:rPr>
        <w:t>/</w:t>
      </w:r>
      <w:r w:rsidR="002D6315" w:rsidRPr="00A61F3D">
        <w:rPr>
          <w:rFonts w:ascii="Arial" w:hAnsi="Arial" w:cs="Arial"/>
          <w:snapToGrid w:val="0"/>
          <w:sz w:val="20"/>
          <w:lang w:eastAsia="en-US"/>
        </w:rPr>
        <w:t>20</w:t>
      </w:r>
      <w:r w:rsidR="00A61F3D" w:rsidRPr="00A61F3D">
        <w:rPr>
          <w:rFonts w:ascii="Arial" w:hAnsi="Arial" w:cs="Arial"/>
          <w:snapToGrid w:val="0"/>
          <w:sz w:val="20"/>
          <w:lang w:eastAsia="en-US"/>
        </w:rPr>
        <w:t>2</w:t>
      </w:r>
      <w:r w:rsidR="001A121D">
        <w:rPr>
          <w:rFonts w:ascii="Arial" w:hAnsi="Arial" w:cs="Arial"/>
          <w:snapToGrid w:val="0"/>
          <w:sz w:val="20"/>
          <w:lang w:eastAsia="en-US"/>
        </w:rPr>
        <w:t>4</w:t>
      </w:r>
      <w:r w:rsidR="002950DC" w:rsidRPr="00A61F3D">
        <w:rPr>
          <w:rFonts w:ascii="Arial" w:hAnsi="Arial" w:cs="Arial"/>
          <w:snapToGrid w:val="0"/>
          <w:sz w:val="20"/>
          <w:lang w:eastAsia="en-US"/>
        </w:rPr>
        <w:t>. (</w:t>
      </w:r>
      <w:r w:rsidR="006476B0">
        <w:rPr>
          <w:rFonts w:ascii="Arial" w:hAnsi="Arial" w:cs="Arial"/>
          <w:snapToGrid w:val="0"/>
          <w:sz w:val="20"/>
          <w:lang w:eastAsia="en-US"/>
        </w:rPr>
        <w:t>XII. 3.</w:t>
      </w:r>
      <w:r w:rsidR="00DA62FC" w:rsidRPr="00A61F3D">
        <w:rPr>
          <w:rFonts w:ascii="Arial" w:hAnsi="Arial" w:cs="Arial"/>
          <w:snapToGrid w:val="0"/>
          <w:sz w:val="20"/>
          <w:lang w:eastAsia="en-US"/>
        </w:rPr>
        <w:t>)</w:t>
      </w:r>
      <w:r w:rsidR="002950DC" w:rsidRPr="00A61F3D">
        <w:rPr>
          <w:rFonts w:ascii="Arial" w:hAnsi="Arial" w:cs="Arial"/>
          <w:snapToGrid w:val="0"/>
          <w:sz w:val="20"/>
          <w:lang w:eastAsia="en-US"/>
        </w:rPr>
        <w:t xml:space="preserve"> MNB rendelethez</w:t>
      </w:r>
    </w:p>
    <w:p w14:paraId="485655A6" w14:textId="77777777" w:rsidR="006805CF" w:rsidRPr="00A61F3D" w:rsidRDefault="006805CF">
      <w:pPr>
        <w:spacing w:after="120"/>
        <w:jc w:val="right"/>
        <w:rPr>
          <w:rFonts w:ascii="Arial" w:hAnsi="Arial" w:cs="Arial"/>
          <w:snapToGrid w:val="0"/>
          <w:sz w:val="20"/>
          <w:lang w:eastAsia="en-US"/>
        </w:rPr>
      </w:pPr>
    </w:p>
    <w:p w14:paraId="33208CC2" w14:textId="77777777" w:rsidR="00AC13E5" w:rsidRPr="00A61F3D" w:rsidRDefault="006805CF">
      <w:pPr>
        <w:numPr>
          <w:ilvl w:val="0"/>
          <w:numId w:val="2"/>
        </w:numPr>
        <w:tabs>
          <w:tab w:val="clear" w:pos="720"/>
          <w:tab w:val="num" w:pos="-142"/>
        </w:tabs>
        <w:ind w:left="284" w:hanging="284"/>
        <w:jc w:val="center"/>
        <w:rPr>
          <w:rFonts w:ascii="Arial" w:hAnsi="Arial" w:cs="Arial"/>
          <w:b/>
          <w:sz w:val="20"/>
        </w:rPr>
      </w:pPr>
      <w:r w:rsidRPr="00A61F3D">
        <w:rPr>
          <w:rFonts w:ascii="Arial" w:hAnsi="Arial" w:cs="Arial"/>
          <w:b/>
          <w:sz w:val="20"/>
        </w:rPr>
        <w:t>AZ INFORMÁCIÓK SZOLGÁLTATÁSÁRA VONATKOZÓ ÁLTALÁNOS RENDELKEZÉSEK</w:t>
      </w:r>
    </w:p>
    <w:p w14:paraId="02C4C4F3" w14:textId="77777777" w:rsidR="006805CF" w:rsidRPr="00A61F3D" w:rsidRDefault="006805CF">
      <w:pPr>
        <w:rPr>
          <w:rFonts w:ascii="Arial" w:hAnsi="Arial" w:cs="Arial"/>
          <w:sz w:val="20"/>
        </w:rPr>
      </w:pPr>
    </w:p>
    <w:p w14:paraId="51C442EB" w14:textId="77777777" w:rsidR="006805CF" w:rsidRPr="00A61F3D" w:rsidRDefault="006805CF">
      <w:pPr>
        <w:rPr>
          <w:rFonts w:ascii="Arial" w:hAnsi="Arial" w:cs="Arial"/>
          <w:snapToGrid w:val="0"/>
          <w:sz w:val="20"/>
          <w:lang w:eastAsia="en-US"/>
        </w:rPr>
      </w:pPr>
    </w:p>
    <w:p w14:paraId="71480464" w14:textId="77777777" w:rsidR="006805CF" w:rsidRPr="00A61F3D" w:rsidRDefault="006805CF">
      <w:pPr>
        <w:spacing w:after="120"/>
        <w:rPr>
          <w:rFonts w:ascii="Arial" w:hAnsi="Arial" w:cs="Arial"/>
          <w:snapToGrid w:val="0"/>
          <w:sz w:val="20"/>
          <w:lang w:eastAsia="en-US"/>
        </w:rPr>
      </w:pPr>
      <w:r w:rsidRPr="00A61F3D">
        <w:rPr>
          <w:rFonts w:ascii="Arial" w:hAnsi="Arial" w:cs="Arial"/>
          <w:snapToGrid w:val="0"/>
          <w:sz w:val="20"/>
          <w:lang w:eastAsia="en-US"/>
        </w:rPr>
        <w:t>A szolgáltatandó információkhoz kapcsolódó táblákban (a továbbiakban: táblák) és az azok kitöltésére vonatkozó előírásokban (a továbbiakban: kitöltési előírás) használt kifejezések tartalmára – e rendelet eltérő rendelkezése hiányában – az egyes adatszolgáltatókra vonatkozó számviteli és egyéb jogszabályokban foglaltak tekintendők irányadónak.</w:t>
      </w:r>
    </w:p>
    <w:p w14:paraId="72DD6B0F" w14:textId="5A1CF9D9" w:rsidR="00060C4D" w:rsidRPr="00A61F3D" w:rsidRDefault="00060C4D" w:rsidP="00060C4D">
      <w:pPr>
        <w:spacing w:after="120"/>
        <w:rPr>
          <w:rFonts w:ascii="Arial" w:hAnsi="Arial" w:cs="Arial"/>
          <w:snapToGrid w:val="0"/>
          <w:sz w:val="20"/>
        </w:rPr>
      </w:pPr>
      <w:r w:rsidRPr="00A61F3D">
        <w:rPr>
          <w:rFonts w:ascii="Arial" w:hAnsi="Arial" w:cs="Arial"/>
          <w:snapToGrid w:val="0"/>
          <w:sz w:val="20"/>
        </w:rPr>
        <w:t>Amennyiben valamely adatszolgáltatás teljesítésére az 1. mellékletben foglaltak szerint a hitelintézet, illetve annak valamely szervezeti formája kötelezett, az ott nevesített pénzügyi intézmény típuson</w:t>
      </w:r>
      <w:r w:rsidR="00430DFD" w:rsidRPr="00A61F3D">
        <w:rPr>
          <w:rFonts w:ascii="Arial" w:hAnsi="Arial" w:cs="Arial"/>
          <w:snapToGrid w:val="0"/>
          <w:sz w:val="20"/>
        </w:rPr>
        <w:t xml:space="preserve"> – az 1. melléklet eltérő rendelkezése hiányában –</w:t>
      </w:r>
      <w:r w:rsidRPr="00A61F3D">
        <w:rPr>
          <w:rFonts w:ascii="Arial" w:hAnsi="Arial" w:cs="Arial"/>
          <w:snapToGrid w:val="0"/>
          <w:sz w:val="20"/>
        </w:rPr>
        <w:t xml:space="preserve"> a </w:t>
      </w:r>
      <w:r w:rsidRPr="00A61F3D">
        <w:rPr>
          <w:rFonts w:ascii="Arial" w:hAnsi="Arial" w:cs="Arial"/>
          <w:sz w:val="20"/>
        </w:rPr>
        <w:t xml:space="preserve">hitelintézetekről és a pénzügyi vállalkozásokról szóló </w:t>
      </w:r>
      <w:r w:rsidR="008E1463">
        <w:rPr>
          <w:rFonts w:ascii="Arial" w:hAnsi="Arial" w:cs="Arial"/>
          <w:sz w:val="20"/>
        </w:rPr>
        <w:t xml:space="preserve">2013. évi CCXXXVII. törvény </w:t>
      </w:r>
      <w:r w:rsidRPr="00A61F3D">
        <w:rPr>
          <w:rFonts w:ascii="Arial" w:hAnsi="Arial" w:cs="Arial"/>
          <w:sz w:val="20"/>
        </w:rPr>
        <w:t>(a továbbiakban: Hpt.)</w:t>
      </w:r>
      <w:r w:rsidRPr="00A61F3D">
        <w:rPr>
          <w:rFonts w:ascii="Arial" w:hAnsi="Arial" w:cs="Arial"/>
          <w:snapToGrid w:val="0"/>
          <w:sz w:val="20"/>
        </w:rPr>
        <w:t xml:space="preserve"> 8. §-a, valamint 11. § (1) és (2) bekezdése szerint meghatározott működési formákban működő minden pénzügyi intézményt – azaz a bank és szakosított hitelintézet esetén a részvénytársaságként és a </w:t>
      </w:r>
      <w:r w:rsidR="00A8360F" w:rsidRPr="00A61F3D">
        <w:rPr>
          <w:rFonts w:ascii="Arial" w:hAnsi="Arial" w:cs="Arial"/>
          <w:snapToGrid w:val="0"/>
          <w:sz w:val="20"/>
        </w:rPr>
        <w:t>harmadik országbeli</w:t>
      </w:r>
      <w:r w:rsidRPr="00A61F3D">
        <w:rPr>
          <w:rFonts w:ascii="Arial" w:hAnsi="Arial" w:cs="Arial"/>
          <w:snapToGrid w:val="0"/>
          <w:sz w:val="20"/>
        </w:rPr>
        <w:t xml:space="preserve"> hitelintézet </w:t>
      </w:r>
      <w:proofErr w:type="spellStart"/>
      <w:r w:rsidRPr="00A61F3D">
        <w:rPr>
          <w:rFonts w:ascii="Arial" w:hAnsi="Arial" w:cs="Arial"/>
          <w:snapToGrid w:val="0"/>
          <w:sz w:val="20"/>
        </w:rPr>
        <w:t>fióktelepeként</w:t>
      </w:r>
      <w:proofErr w:type="spellEnd"/>
      <w:r w:rsidRPr="00A61F3D">
        <w:rPr>
          <w:rFonts w:ascii="Arial" w:hAnsi="Arial" w:cs="Arial"/>
          <w:snapToGrid w:val="0"/>
          <w:sz w:val="20"/>
        </w:rPr>
        <w:t xml:space="preserve"> működő jogalanyokat, szövetkezeti hitelintézet esetén pedig a részvénytársaságként és a szövetkezetként működő jogalanyokat – érteni kell.</w:t>
      </w:r>
    </w:p>
    <w:p w14:paraId="33610CAB" w14:textId="77777777" w:rsidR="007601ED" w:rsidRPr="00A61F3D" w:rsidRDefault="006805CF" w:rsidP="009939FB">
      <w:pPr>
        <w:spacing w:after="120"/>
        <w:rPr>
          <w:rFonts w:ascii="Arial" w:hAnsi="Arial" w:cs="Arial"/>
          <w:snapToGrid w:val="0"/>
          <w:sz w:val="20"/>
          <w:lang w:eastAsia="en-US"/>
        </w:rPr>
      </w:pPr>
      <w:r w:rsidRPr="00A61F3D">
        <w:rPr>
          <w:rFonts w:ascii="Arial" w:hAnsi="Arial" w:cs="Arial"/>
          <w:snapToGrid w:val="0"/>
          <w:sz w:val="20"/>
          <w:lang w:eastAsia="en-US"/>
        </w:rPr>
        <w:t xml:space="preserve">Amennyiben valamely adatszolgáltatás teljesítésére </w:t>
      </w:r>
      <w:r w:rsidR="00E13B76" w:rsidRPr="00A61F3D">
        <w:rPr>
          <w:rFonts w:ascii="Arial" w:hAnsi="Arial" w:cs="Arial"/>
          <w:snapToGrid w:val="0"/>
          <w:sz w:val="20"/>
          <w:lang w:eastAsia="en-US"/>
        </w:rPr>
        <w:t xml:space="preserve">az </w:t>
      </w:r>
      <w:r w:rsidRPr="00A61F3D">
        <w:rPr>
          <w:rFonts w:ascii="Arial" w:hAnsi="Arial" w:cs="Arial"/>
          <w:snapToGrid w:val="0"/>
          <w:sz w:val="20"/>
          <w:lang w:eastAsia="en-US"/>
        </w:rPr>
        <w:t xml:space="preserve">1. mellékletben foglaltak szerint az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 xml:space="preserve"> is köteles, a kitöltési előírások alkalmazása szempontjából az ott nevesített pénzügyi szervezet típuson – adatszolgáltatói vonatkozásban – az ugyanezen típusú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et is érteni kell.</w:t>
      </w:r>
    </w:p>
    <w:p w14:paraId="2D2FDD74" w14:textId="77777777" w:rsidR="006805CF" w:rsidRPr="00A61F3D" w:rsidRDefault="006805CF">
      <w:pPr>
        <w:rPr>
          <w:rFonts w:ascii="Arial" w:hAnsi="Arial" w:cs="Arial"/>
          <w:b/>
          <w:sz w:val="20"/>
        </w:rPr>
      </w:pPr>
      <w:r w:rsidRPr="00A61F3D">
        <w:rPr>
          <w:rFonts w:ascii="Arial" w:hAnsi="Arial" w:cs="Arial"/>
          <w:snapToGrid w:val="0"/>
          <w:sz w:val="20"/>
          <w:lang w:eastAsia="en-US"/>
        </w:rPr>
        <w:t xml:space="preserve">A jelen mellékletben használt rövidítések a táblákra és a kitöltési előírásokra érvényesek. </w:t>
      </w:r>
    </w:p>
    <w:p w14:paraId="204F831C" w14:textId="77777777" w:rsidR="006805CF" w:rsidRPr="00A61F3D" w:rsidRDefault="006805CF">
      <w:pPr>
        <w:jc w:val="center"/>
        <w:rPr>
          <w:rFonts w:ascii="Arial" w:hAnsi="Arial" w:cs="Arial"/>
          <w:b/>
          <w:sz w:val="20"/>
        </w:rPr>
      </w:pPr>
    </w:p>
    <w:p w14:paraId="25658617" w14:textId="77777777" w:rsidR="006805CF" w:rsidRPr="00A61F3D" w:rsidRDefault="006805CF">
      <w:pPr>
        <w:tabs>
          <w:tab w:val="left" w:pos="284"/>
        </w:tabs>
        <w:jc w:val="left"/>
        <w:outlineLvl w:val="0"/>
        <w:rPr>
          <w:rFonts w:ascii="Arial" w:hAnsi="Arial" w:cs="Arial"/>
          <w:b/>
          <w:sz w:val="20"/>
        </w:rPr>
      </w:pPr>
    </w:p>
    <w:p w14:paraId="42D5EDAE" w14:textId="49B9EEF2" w:rsidR="006805CF" w:rsidRPr="00686DAB" w:rsidRDefault="008D2854">
      <w:pPr>
        <w:tabs>
          <w:tab w:val="left" w:pos="284"/>
        </w:tabs>
        <w:jc w:val="left"/>
        <w:outlineLvl w:val="0"/>
        <w:rPr>
          <w:rFonts w:ascii="Arial" w:hAnsi="Arial" w:cs="Arial"/>
          <w:sz w:val="20"/>
        </w:rPr>
      </w:pPr>
      <w:r w:rsidRPr="00686DAB">
        <w:rPr>
          <w:rFonts w:ascii="Arial" w:hAnsi="Arial" w:cs="Arial"/>
          <w:b/>
          <w:sz w:val="20"/>
        </w:rPr>
        <w:t xml:space="preserve">I. </w:t>
      </w:r>
      <w:r w:rsidR="006805CF" w:rsidRPr="00686DAB">
        <w:rPr>
          <w:rFonts w:ascii="Arial" w:hAnsi="Arial" w:cs="Arial"/>
          <w:b/>
          <w:sz w:val="20"/>
        </w:rPr>
        <w:t>A.</w:t>
      </w:r>
      <w:r w:rsidR="006805CF" w:rsidRPr="00686DAB">
        <w:rPr>
          <w:rFonts w:ascii="Arial" w:hAnsi="Arial" w:cs="Arial"/>
          <w:b/>
          <w:sz w:val="20"/>
        </w:rPr>
        <w:tab/>
        <w:t>Szektormeghatározások</w:t>
      </w:r>
    </w:p>
    <w:p w14:paraId="240C176F" w14:textId="77777777" w:rsidR="006805CF" w:rsidRPr="00686DAB" w:rsidRDefault="006805CF">
      <w:pPr>
        <w:rPr>
          <w:rFonts w:ascii="Arial" w:hAnsi="Arial" w:cs="Arial"/>
          <w:sz w:val="20"/>
        </w:rPr>
      </w:pPr>
    </w:p>
    <w:p w14:paraId="7EEBD463" w14:textId="7A538764" w:rsidR="006805CF" w:rsidRPr="00686DAB" w:rsidRDefault="008D2854" w:rsidP="008D2854">
      <w:pPr>
        <w:outlineLvl w:val="0"/>
        <w:rPr>
          <w:rFonts w:ascii="Arial" w:hAnsi="Arial" w:cs="Arial"/>
          <w:b/>
          <w:sz w:val="20"/>
        </w:rPr>
      </w:pPr>
      <w:r w:rsidRPr="00686DAB">
        <w:rPr>
          <w:rFonts w:ascii="Arial" w:hAnsi="Arial" w:cs="Arial"/>
          <w:b/>
          <w:sz w:val="20"/>
        </w:rPr>
        <w:t xml:space="preserve">I. A. </w:t>
      </w:r>
      <w:r w:rsidR="006805CF" w:rsidRPr="00686DAB">
        <w:rPr>
          <w:rFonts w:ascii="Arial" w:hAnsi="Arial" w:cs="Arial"/>
          <w:b/>
          <w:sz w:val="20"/>
        </w:rPr>
        <w:t xml:space="preserve">1. </w:t>
      </w:r>
      <w:ins w:id="0" w:author="MNB" w:date="2025-11-05T10:39:00Z" w16du:dateUtc="2025-11-05T09:39:00Z">
        <w:r w:rsidR="0095055C">
          <w:rPr>
            <w:rFonts w:ascii="Arial" w:hAnsi="Arial" w:cs="Arial"/>
            <w:b/>
            <w:sz w:val="20"/>
          </w:rPr>
          <w:t xml:space="preserve">Általános információk </w:t>
        </w:r>
      </w:ins>
      <w:del w:id="1" w:author="MNB" w:date="2025-11-05T10:39:00Z" w16du:dateUtc="2025-11-05T09:39:00Z">
        <w:r w:rsidR="006805CF" w:rsidRPr="00686DAB" w:rsidDel="0095055C">
          <w:rPr>
            <w:rFonts w:ascii="Arial" w:hAnsi="Arial" w:cs="Arial"/>
            <w:b/>
            <w:sz w:val="20"/>
          </w:rPr>
          <w:delText xml:space="preserve">Változások </w:delText>
        </w:r>
      </w:del>
      <w:r w:rsidR="006805CF" w:rsidRPr="00686DAB">
        <w:rPr>
          <w:rFonts w:ascii="Arial" w:hAnsi="Arial" w:cs="Arial"/>
          <w:b/>
          <w:sz w:val="20"/>
        </w:rPr>
        <w:t>a szektormeghatározások</w:t>
      </w:r>
      <w:ins w:id="2" w:author="MNB" w:date="2025-11-05T10:41:00Z" w16du:dateUtc="2025-11-05T09:41:00Z">
        <w:r w:rsidR="00BE5AFC">
          <w:rPr>
            <w:rFonts w:ascii="Arial" w:hAnsi="Arial" w:cs="Arial"/>
            <w:b/>
            <w:sz w:val="20"/>
          </w:rPr>
          <w:t>hoz</w:t>
        </w:r>
      </w:ins>
      <w:del w:id="3" w:author="MNB" w:date="2025-11-05T10:41:00Z" w16du:dateUtc="2025-11-05T09:41:00Z">
        <w:r w:rsidR="006805CF" w:rsidRPr="00686DAB" w:rsidDel="00BE5AFC">
          <w:rPr>
            <w:rFonts w:ascii="Arial" w:hAnsi="Arial" w:cs="Arial"/>
            <w:b/>
            <w:sz w:val="20"/>
          </w:rPr>
          <w:delText>ban</w:delText>
        </w:r>
      </w:del>
    </w:p>
    <w:p w14:paraId="7741A05A" w14:textId="77777777" w:rsidR="008D2854" w:rsidRPr="00686DAB" w:rsidRDefault="00573132" w:rsidP="004F671E">
      <w:pPr>
        <w:outlineLvl w:val="0"/>
        <w:rPr>
          <w:del w:id="4" w:author="MNB" w:date="2025-11-03T09:23:00Z" w16du:dateUtc="2025-11-03T08:23:00Z"/>
          <w:rFonts w:ascii="Arial" w:hAnsi="Arial" w:cs="Arial"/>
          <w:sz w:val="20"/>
        </w:rPr>
      </w:pPr>
      <w:del w:id="5" w:author="MNB" w:date="2025-11-03T09:23:00Z" w16du:dateUtc="2025-11-03T08:23:00Z">
        <w:r w:rsidRPr="00686DAB">
          <w:rPr>
            <w:rFonts w:ascii="Arial" w:hAnsi="Arial" w:cs="Arial"/>
            <w:sz w:val="20"/>
          </w:rPr>
          <w:delText xml:space="preserve">A szektormeghatározások </w:delText>
        </w:r>
        <w:r w:rsidR="00781979" w:rsidRPr="00686DAB">
          <w:rPr>
            <w:rFonts w:ascii="Arial" w:hAnsi="Arial" w:cs="Arial"/>
            <w:sz w:val="20"/>
          </w:rPr>
          <w:delText>202</w:delText>
        </w:r>
        <w:r w:rsidR="007A2CC2">
          <w:rPr>
            <w:rFonts w:ascii="Arial" w:hAnsi="Arial" w:cs="Arial"/>
            <w:sz w:val="20"/>
          </w:rPr>
          <w:delText>5</w:delText>
        </w:r>
        <w:r w:rsidR="00145B14" w:rsidRPr="00686DAB">
          <w:rPr>
            <w:rFonts w:ascii="Arial" w:hAnsi="Arial" w:cs="Arial"/>
            <w:sz w:val="20"/>
          </w:rPr>
          <w:delText>-</w:delText>
        </w:r>
        <w:r w:rsidR="00781979" w:rsidRPr="00686DAB">
          <w:rPr>
            <w:rFonts w:ascii="Arial" w:hAnsi="Arial" w:cs="Arial"/>
            <w:sz w:val="20"/>
          </w:rPr>
          <w:delText xml:space="preserve">ben </w:delText>
        </w:r>
        <w:r w:rsidR="008D2854" w:rsidRPr="00686DAB">
          <w:rPr>
            <w:rFonts w:ascii="Arial" w:hAnsi="Arial" w:cs="Arial"/>
            <w:sz w:val="20"/>
          </w:rPr>
          <w:delText>kisebb</w:delText>
        </w:r>
        <w:r w:rsidRPr="00686DAB">
          <w:rPr>
            <w:rFonts w:ascii="Arial" w:hAnsi="Arial" w:cs="Arial"/>
            <w:sz w:val="20"/>
          </w:rPr>
          <w:delText xml:space="preserve"> mértékben változnak</w:delText>
        </w:r>
        <w:r w:rsidR="008D2854" w:rsidRPr="00686DAB">
          <w:rPr>
            <w:rFonts w:ascii="Arial" w:hAnsi="Arial" w:cs="Arial"/>
            <w:sz w:val="20"/>
          </w:rPr>
          <w:delText xml:space="preserve">. </w:delText>
        </w:r>
      </w:del>
    </w:p>
    <w:p w14:paraId="5B4F0099" w14:textId="1D6C4E62" w:rsidR="008D2854" w:rsidRPr="00686DAB" w:rsidRDefault="00573132" w:rsidP="004F671E">
      <w:pPr>
        <w:outlineLvl w:val="0"/>
        <w:rPr>
          <w:ins w:id="6" w:author="MNB" w:date="2025-11-03T09:23:00Z" w16du:dateUtc="2025-11-03T08:23:00Z"/>
          <w:rFonts w:ascii="Arial" w:hAnsi="Arial" w:cs="Arial"/>
          <w:sz w:val="20"/>
        </w:rPr>
      </w:pPr>
      <w:ins w:id="7" w:author="MNB" w:date="2025-11-03T09:23:00Z" w16du:dateUtc="2025-11-03T08:23:00Z">
        <w:r w:rsidRPr="00686DAB">
          <w:rPr>
            <w:rFonts w:ascii="Arial" w:hAnsi="Arial" w:cs="Arial"/>
            <w:sz w:val="20"/>
          </w:rPr>
          <w:t>A</w:t>
        </w:r>
        <w:r w:rsidR="003C4572">
          <w:rPr>
            <w:rFonts w:ascii="Arial" w:hAnsi="Arial" w:cs="Arial"/>
            <w:sz w:val="20"/>
          </w:rPr>
          <w:t>z ügyfelek, partnerek statisztikai</w:t>
        </w:r>
        <w:r w:rsidRPr="00686DAB">
          <w:rPr>
            <w:rFonts w:ascii="Arial" w:hAnsi="Arial" w:cs="Arial"/>
            <w:sz w:val="20"/>
          </w:rPr>
          <w:t xml:space="preserve"> szektor</w:t>
        </w:r>
        <w:r w:rsidR="003C4572">
          <w:rPr>
            <w:rFonts w:ascii="Arial" w:hAnsi="Arial" w:cs="Arial"/>
            <w:sz w:val="20"/>
          </w:rPr>
          <w:t xml:space="preserve">ának </w:t>
        </w:r>
        <w:r w:rsidRPr="00686DAB">
          <w:rPr>
            <w:rFonts w:ascii="Arial" w:hAnsi="Arial" w:cs="Arial"/>
            <w:sz w:val="20"/>
          </w:rPr>
          <w:t>meghatározás</w:t>
        </w:r>
        <w:r w:rsidR="0060000E">
          <w:rPr>
            <w:rFonts w:ascii="Arial" w:hAnsi="Arial" w:cs="Arial"/>
            <w:sz w:val="20"/>
          </w:rPr>
          <w:t>át</w:t>
        </w:r>
        <w:r w:rsidR="003C4572">
          <w:rPr>
            <w:rFonts w:ascii="Arial" w:hAnsi="Arial" w:cs="Arial"/>
            <w:sz w:val="20"/>
          </w:rPr>
          <w:t xml:space="preserve"> </w:t>
        </w:r>
        <w:r w:rsidR="00781979" w:rsidRPr="00686DAB">
          <w:rPr>
            <w:rFonts w:ascii="Arial" w:hAnsi="Arial" w:cs="Arial"/>
            <w:sz w:val="20"/>
          </w:rPr>
          <w:t>202</w:t>
        </w:r>
        <w:r w:rsidR="00892693">
          <w:rPr>
            <w:rFonts w:ascii="Arial" w:hAnsi="Arial" w:cs="Arial"/>
            <w:sz w:val="20"/>
          </w:rPr>
          <w:t>6</w:t>
        </w:r>
        <w:r w:rsidR="00145B14" w:rsidRPr="00686DAB">
          <w:rPr>
            <w:rFonts w:ascii="Arial" w:hAnsi="Arial" w:cs="Arial"/>
            <w:sz w:val="20"/>
          </w:rPr>
          <w:t>-</w:t>
        </w:r>
        <w:r w:rsidR="00781979" w:rsidRPr="00686DAB">
          <w:rPr>
            <w:rFonts w:ascii="Arial" w:hAnsi="Arial" w:cs="Arial"/>
            <w:sz w:val="20"/>
          </w:rPr>
          <w:t>b</w:t>
        </w:r>
        <w:r w:rsidR="00892693">
          <w:rPr>
            <w:rFonts w:ascii="Arial" w:hAnsi="Arial" w:cs="Arial"/>
            <w:sz w:val="20"/>
          </w:rPr>
          <w:t>a</w:t>
        </w:r>
        <w:r w:rsidR="00781979" w:rsidRPr="00686DAB">
          <w:rPr>
            <w:rFonts w:ascii="Arial" w:hAnsi="Arial" w:cs="Arial"/>
            <w:sz w:val="20"/>
          </w:rPr>
          <w:t xml:space="preserve">n </w:t>
        </w:r>
        <w:r w:rsidR="003C4572">
          <w:rPr>
            <w:rFonts w:ascii="Arial" w:hAnsi="Arial" w:cs="Arial"/>
            <w:sz w:val="20"/>
          </w:rPr>
          <w:t xml:space="preserve">változatlan szabályok </w:t>
        </w:r>
        <w:r w:rsidR="0060000E">
          <w:rPr>
            <w:rFonts w:ascii="Arial" w:hAnsi="Arial" w:cs="Arial"/>
            <w:sz w:val="20"/>
          </w:rPr>
          <w:t xml:space="preserve">szerint kell elvégezni. </w:t>
        </w:r>
        <w:r w:rsidR="008D2854" w:rsidRPr="00686DAB">
          <w:rPr>
            <w:rFonts w:ascii="Arial" w:hAnsi="Arial" w:cs="Arial"/>
            <w:sz w:val="20"/>
          </w:rPr>
          <w:t xml:space="preserve"> </w:t>
        </w:r>
      </w:ins>
    </w:p>
    <w:p w14:paraId="050330FA" w14:textId="55EBF188" w:rsidR="006805CF" w:rsidRPr="00686DAB" w:rsidRDefault="006805CF" w:rsidP="004F671E">
      <w:pPr>
        <w:jc w:val="left"/>
        <w:rPr>
          <w:rFonts w:ascii="Arial" w:hAnsi="Arial" w:cs="Arial"/>
          <w:sz w:val="20"/>
        </w:rPr>
      </w:pPr>
    </w:p>
    <w:p w14:paraId="667A87C9" w14:textId="3E68F42C" w:rsidR="006805CF" w:rsidRPr="00A61F3D" w:rsidRDefault="002E3CE2" w:rsidP="004F671E">
      <w:pPr>
        <w:outlineLvl w:val="0"/>
        <w:rPr>
          <w:rFonts w:ascii="Arial" w:hAnsi="Arial" w:cs="Arial"/>
          <w:b/>
          <w:sz w:val="20"/>
        </w:rPr>
      </w:pPr>
      <w:r w:rsidRPr="00686DAB">
        <w:rPr>
          <w:rFonts w:ascii="Arial" w:hAnsi="Arial" w:cs="Arial"/>
          <w:b/>
          <w:sz w:val="20"/>
        </w:rPr>
        <w:t xml:space="preserve">I. </w:t>
      </w:r>
      <w:r w:rsidR="003662ED" w:rsidRPr="00686DAB">
        <w:rPr>
          <w:rFonts w:ascii="Arial" w:hAnsi="Arial" w:cs="Arial"/>
          <w:b/>
          <w:sz w:val="20"/>
        </w:rPr>
        <w:t xml:space="preserve">A. </w:t>
      </w:r>
      <w:r w:rsidR="006805CF" w:rsidRPr="00686DAB">
        <w:rPr>
          <w:rFonts w:ascii="Arial" w:hAnsi="Arial" w:cs="Arial"/>
          <w:b/>
          <w:sz w:val="20"/>
        </w:rPr>
        <w:t>2. A szektorok</w:t>
      </w:r>
      <w:r w:rsidR="006805CF" w:rsidRPr="00A61F3D">
        <w:rPr>
          <w:rFonts w:ascii="Arial" w:hAnsi="Arial" w:cs="Arial"/>
          <w:b/>
          <w:sz w:val="20"/>
        </w:rPr>
        <w:t xml:space="preserve"> </w:t>
      </w:r>
    </w:p>
    <w:p w14:paraId="05B8273B" w14:textId="77777777" w:rsidR="006805CF" w:rsidRPr="00A61F3D" w:rsidRDefault="006805CF" w:rsidP="004F671E">
      <w:pPr>
        <w:rPr>
          <w:rFonts w:ascii="Arial" w:hAnsi="Arial" w:cs="Arial"/>
          <w:sz w:val="20"/>
        </w:rPr>
      </w:pPr>
      <w:r w:rsidRPr="00A61F3D">
        <w:rPr>
          <w:rFonts w:ascii="Arial" w:hAnsi="Arial" w:cs="Arial"/>
          <w:sz w:val="20"/>
        </w:rPr>
        <w:t>Az adatszolgáltatásokban – e rendelet eltérő rendelkezése hiányában – a következő szektorok szerepelnek:</w:t>
      </w:r>
    </w:p>
    <w:p w14:paraId="04C5A38E" w14:textId="77777777" w:rsidR="00AC13E5" w:rsidRPr="00A61F3D" w:rsidRDefault="006805CF" w:rsidP="004F671E">
      <w:pPr>
        <w:spacing w:before="120"/>
        <w:rPr>
          <w:rFonts w:ascii="Arial" w:hAnsi="Arial" w:cs="Arial"/>
          <w:b/>
          <w:sz w:val="20"/>
        </w:rPr>
      </w:pPr>
      <w:r w:rsidRPr="00A61F3D">
        <w:rPr>
          <w:rFonts w:ascii="Arial" w:hAnsi="Arial" w:cs="Arial"/>
          <w:b/>
          <w:sz w:val="20"/>
        </w:rPr>
        <w:t>Szektorkód</w:t>
      </w:r>
      <w:r w:rsidRPr="00A61F3D">
        <w:rPr>
          <w:rFonts w:ascii="Arial" w:hAnsi="Arial" w:cs="Arial"/>
          <w:b/>
          <w:sz w:val="20"/>
        </w:rPr>
        <w:tab/>
        <w:t>Szektor</w:t>
      </w:r>
    </w:p>
    <w:p w14:paraId="2D203D01" w14:textId="77777777" w:rsidR="00AC13E5" w:rsidRPr="00A61F3D" w:rsidRDefault="006805CF" w:rsidP="004F671E">
      <w:pPr>
        <w:spacing w:before="120"/>
        <w:outlineLvl w:val="0"/>
        <w:rPr>
          <w:rFonts w:ascii="Arial" w:hAnsi="Arial" w:cs="Arial"/>
          <w:b/>
          <w:sz w:val="20"/>
        </w:rPr>
      </w:pPr>
      <w:r w:rsidRPr="00A61F3D">
        <w:rPr>
          <w:rFonts w:ascii="Arial" w:hAnsi="Arial" w:cs="Arial"/>
          <w:b/>
          <w:i/>
          <w:sz w:val="20"/>
        </w:rPr>
        <w:t>Rezidensek:</w:t>
      </w:r>
    </w:p>
    <w:p w14:paraId="48D10E9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A) </w:t>
      </w:r>
      <w:r w:rsidRPr="00A61F3D">
        <w:rPr>
          <w:rFonts w:ascii="Arial" w:hAnsi="Arial" w:cs="Arial"/>
          <w:b/>
          <w:sz w:val="20"/>
        </w:rPr>
        <w:tab/>
      </w:r>
      <w:r w:rsidRPr="00A61F3D">
        <w:rPr>
          <w:rFonts w:ascii="Arial" w:hAnsi="Arial" w:cs="Arial"/>
          <w:b/>
          <w:sz w:val="20"/>
        </w:rPr>
        <w:tab/>
        <w:t>Nem pénzügyi vállalatok</w:t>
      </w:r>
    </w:p>
    <w:p w14:paraId="172A0F7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B) </w:t>
      </w:r>
      <w:r w:rsidRPr="00A61F3D">
        <w:rPr>
          <w:rFonts w:ascii="Arial" w:hAnsi="Arial" w:cs="Arial"/>
          <w:b/>
          <w:sz w:val="20"/>
        </w:rPr>
        <w:tab/>
      </w:r>
      <w:r w:rsidRPr="00A61F3D">
        <w:rPr>
          <w:rFonts w:ascii="Arial" w:hAnsi="Arial" w:cs="Arial"/>
          <w:b/>
          <w:sz w:val="20"/>
        </w:rPr>
        <w:tab/>
        <w:t>Központi bank</w:t>
      </w:r>
    </w:p>
    <w:p w14:paraId="43A07384"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C) </w:t>
      </w:r>
      <w:r w:rsidRPr="00A61F3D">
        <w:rPr>
          <w:rFonts w:ascii="Arial" w:hAnsi="Arial" w:cs="Arial"/>
          <w:b/>
          <w:sz w:val="20"/>
        </w:rPr>
        <w:tab/>
      </w:r>
      <w:r w:rsidRPr="00A61F3D">
        <w:rPr>
          <w:rFonts w:ascii="Arial" w:hAnsi="Arial" w:cs="Arial"/>
          <w:b/>
          <w:sz w:val="20"/>
        </w:rPr>
        <w:tab/>
        <w:t>Egyéb monetáris pénzügyi intézmények</w:t>
      </w:r>
    </w:p>
    <w:p w14:paraId="7D7C71A1"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D) </w:t>
      </w:r>
      <w:r w:rsidRPr="00A61F3D">
        <w:rPr>
          <w:rFonts w:ascii="Arial" w:hAnsi="Arial" w:cs="Arial"/>
          <w:b/>
          <w:sz w:val="20"/>
        </w:rPr>
        <w:tab/>
      </w:r>
      <w:r w:rsidRPr="00A61F3D">
        <w:rPr>
          <w:rFonts w:ascii="Arial" w:hAnsi="Arial" w:cs="Arial"/>
          <w:b/>
          <w:sz w:val="20"/>
        </w:rPr>
        <w:tab/>
        <w:t>Egyéb pénzügyi közvetítők</w:t>
      </w:r>
    </w:p>
    <w:p w14:paraId="2A20362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E) </w:t>
      </w:r>
      <w:r w:rsidRPr="00A61F3D">
        <w:rPr>
          <w:rFonts w:ascii="Arial" w:hAnsi="Arial" w:cs="Arial"/>
          <w:b/>
          <w:sz w:val="20"/>
        </w:rPr>
        <w:tab/>
      </w:r>
      <w:r w:rsidRPr="00A61F3D">
        <w:rPr>
          <w:rFonts w:ascii="Arial" w:hAnsi="Arial" w:cs="Arial"/>
          <w:b/>
          <w:sz w:val="20"/>
        </w:rPr>
        <w:tab/>
        <w:t>Pénzügyi kiegészítő tevékenységet végzők</w:t>
      </w:r>
    </w:p>
    <w:p w14:paraId="30CA825C" w14:textId="6471F6F8" w:rsidR="006805CF" w:rsidRDefault="006805CF" w:rsidP="004F671E">
      <w:pPr>
        <w:outlineLvl w:val="0"/>
        <w:rPr>
          <w:rFonts w:ascii="Arial" w:hAnsi="Arial" w:cs="Arial"/>
          <w:b/>
          <w:sz w:val="20"/>
        </w:rPr>
      </w:pPr>
      <w:r w:rsidRPr="00A61F3D">
        <w:rPr>
          <w:rFonts w:ascii="Arial" w:hAnsi="Arial" w:cs="Arial"/>
          <w:b/>
          <w:sz w:val="20"/>
        </w:rPr>
        <w:t xml:space="preserve">F) </w:t>
      </w:r>
      <w:r w:rsidRPr="00A61F3D">
        <w:rPr>
          <w:rFonts w:ascii="Arial" w:hAnsi="Arial" w:cs="Arial"/>
          <w:b/>
          <w:sz w:val="20"/>
        </w:rPr>
        <w:tab/>
      </w:r>
      <w:r w:rsidRPr="00A61F3D">
        <w:rPr>
          <w:rFonts w:ascii="Arial" w:hAnsi="Arial" w:cs="Arial"/>
          <w:b/>
          <w:sz w:val="20"/>
        </w:rPr>
        <w:tab/>
        <w:t>Biztosítók és nyugdíjpénztárak</w:t>
      </w:r>
    </w:p>
    <w:p w14:paraId="63F7D77D"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G) </w:t>
      </w:r>
      <w:r w:rsidRPr="00A61F3D">
        <w:rPr>
          <w:rFonts w:ascii="Arial" w:hAnsi="Arial" w:cs="Arial"/>
          <w:b/>
          <w:sz w:val="20"/>
        </w:rPr>
        <w:tab/>
      </w:r>
      <w:r w:rsidRPr="00A61F3D">
        <w:rPr>
          <w:rFonts w:ascii="Arial" w:hAnsi="Arial" w:cs="Arial"/>
          <w:b/>
          <w:sz w:val="20"/>
        </w:rPr>
        <w:tab/>
        <w:t>Központi kormányzat</w:t>
      </w:r>
    </w:p>
    <w:p w14:paraId="3612CEF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H) </w:t>
      </w:r>
      <w:r w:rsidRPr="00A61F3D">
        <w:rPr>
          <w:rFonts w:ascii="Arial" w:hAnsi="Arial" w:cs="Arial"/>
          <w:b/>
          <w:sz w:val="20"/>
        </w:rPr>
        <w:tab/>
      </w:r>
      <w:r w:rsidRPr="00A61F3D">
        <w:rPr>
          <w:rFonts w:ascii="Arial" w:hAnsi="Arial" w:cs="Arial"/>
          <w:b/>
          <w:sz w:val="20"/>
        </w:rPr>
        <w:tab/>
        <w:t>Helyi önkormányzatok</w:t>
      </w:r>
    </w:p>
    <w:p w14:paraId="0A9AE3E7"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I) </w:t>
      </w:r>
      <w:r w:rsidRPr="00A61F3D">
        <w:rPr>
          <w:rFonts w:ascii="Arial" w:hAnsi="Arial" w:cs="Arial"/>
          <w:b/>
          <w:sz w:val="20"/>
        </w:rPr>
        <w:tab/>
      </w:r>
      <w:r w:rsidRPr="00A61F3D">
        <w:rPr>
          <w:rFonts w:ascii="Arial" w:hAnsi="Arial" w:cs="Arial"/>
          <w:b/>
          <w:sz w:val="20"/>
        </w:rPr>
        <w:tab/>
        <w:t>Társadalombiztosítási alapok</w:t>
      </w:r>
    </w:p>
    <w:p w14:paraId="7325C64B"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J) </w:t>
      </w:r>
      <w:r w:rsidRPr="00A61F3D">
        <w:rPr>
          <w:rFonts w:ascii="Arial" w:hAnsi="Arial" w:cs="Arial"/>
          <w:b/>
          <w:sz w:val="20"/>
        </w:rPr>
        <w:tab/>
      </w:r>
      <w:r w:rsidRPr="00A61F3D">
        <w:rPr>
          <w:rFonts w:ascii="Arial" w:hAnsi="Arial" w:cs="Arial"/>
          <w:b/>
          <w:sz w:val="20"/>
        </w:rPr>
        <w:tab/>
        <w:t>Háztartások</w:t>
      </w:r>
    </w:p>
    <w:p w14:paraId="6300C7A9" w14:textId="787A7F38" w:rsidR="008A2443" w:rsidRPr="00A61F3D" w:rsidRDefault="006805CF" w:rsidP="004F671E">
      <w:pPr>
        <w:outlineLvl w:val="0"/>
        <w:rPr>
          <w:rFonts w:ascii="Arial" w:hAnsi="Arial" w:cs="Arial"/>
          <w:b/>
          <w:sz w:val="20"/>
        </w:rPr>
      </w:pPr>
      <w:r w:rsidRPr="00A61F3D">
        <w:rPr>
          <w:rFonts w:ascii="Arial" w:hAnsi="Arial" w:cs="Arial"/>
          <w:b/>
          <w:sz w:val="20"/>
        </w:rPr>
        <w:t xml:space="preserve">K) </w:t>
      </w:r>
      <w:r w:rsidRPr="00A61F3D">
        <w:rPr>
          <w:rFonts w:ascii="Arial" w:hAnsi="Arial" w:cs="Arial"/>
          <w:b/>
          <w:sz w:val="20"/>
        </w:rPr>
        <w:tab/>
      </w:r>
      <w:r w:rsidRPr="00A61F3D">
        <w:rPr>
          <w:rFonts w:ascii="Arial" w:hAnsi="Arial" w:cs="Arial"/>
          <w:b/>
          <w:sz w:val="20"/>
        </w:rPr>
        <w:tab/>
        <w:t>Háztartásokat segítő nonprofit intézmények</w:t>
      </w:r>
    </w:p>
    <w:p w14:paraId="2F7F1321" w14:textId="2CF2A0B0" w:rsidR="00763A9B" w:rsidRPr="00A61F3D" w:rsidRDefault="008A2443" w:rsidP="004F671E">
      <w:pPr>
        <w:outlineLvl w:val="0"/>
        <w:rPr>
          <w:rFonts w:ascii="Arial" w:hAnsi="Arial" w:cs="Arial"/>
          <w:b/>
          <w:sz w:val="20"/>
        </w:rPr>
      </w:pPr>
      <w:r w:rsidRPr="00A61F3D">
        <w:rPr>
          <w:rFonts w:ascii="Arial" w:hAnsi="Arial" w:cs="Arial"/>
          <w:b/>
          <w:sz w:val="20"/>
        </w:rPr>
        <w:t>Z)</w:t>
      </w:r>
      <w:r w:rsidRPr="00A61F3D">
        <w:rPr>
          <w:rFonts w:ascii="Arial" w:hAnsi="Arial" w:cs="Arial"/>
          <w:b/>
          <w:sz w:val="20"/>
        </w:rPr>
        <w:tab/>
      </w:r>
      <w:r w:rsidRPr="00A61F3D">
        <w:rPr>
          <w:rFonts w:ascii="Arial" w:hAnsi="Arial" w:cs="Arial"/>
          <w:b/>
          <w:sz w:val="20"/>
        </w:rPr>
        <w:tab/>
        <w:t>Zártkörű pénzügyi közvetítők</w:t>
      </w:r>
    </w:p>
    <w:p w14:paraId="13DE7F31" w14:textId="77777777" w:rsidR="00CB3215" w:rsidRDefault="00CB3215" w:rsidP="004F671E">
      <w:pPr>
        <w:rPr>
          <w:rFonts w:ascii="Arial" w:hAnsi="Arial" w:cs="Arial"/>
          <w:sz w:val="20"/>
        </w:rPr>
      </w:pPr>
    </w:p>
    <w:p w14:paraId="46BDF188" w14:textId="1BCFF45E" w:rsidR="00CB3215" w:rsidRPr="00A61F3D" w:rsidRDefault="00CB3215" w:rsidP="004F671E">
      <w:pPr>
        <w:rPr>
          <w:rFonts w:ascii="Arial" w:hAnsi="Arial" w:cs="Arial"/>
          <w:sz w:val="20"/>
        </w:rPr>
      </w:pPr>
      <w:r>
        <w:rPr>
          <w:rFonts w:ascii="Arial" w:hAnsi="Arial" w:cs="Arial"/>
          <w:sz w:val="20"/>
        </w:rPr>
        <w:t>A B) K</w:t>
      </w:r>
      <w:r w:rsidRPr="00A61F3D">
        <w:rPr>
          <w:rFonts w:ascii="Arial" w:hAnsi="Arial" w:cs="Arial"/>
          <w:sz w:val="20"/>
        </w:rPr>
        <w:t xml:space="preserve">özponti bank, </w:t>
      </w:r>
      <w:r>
        <w:rPr>
          <w:rFonts w:ascii="Arial" w:hAnsi="Arial" w:cs="Arial"/>
          <w:sz w:val="20"/>
        </w:rPr>
        <w:t>a C) E</w:t>
      </w:r>
      <w:r w:rsidRPr="00A61F3D">
        <w:rPr>
          <w:rFonts w:ascii="Arial" w:hAnsi="Arial" w:cs="Arial"/>
          <w:sz w:val="20"/>
        </w:rPr>
        <w:t xml:space="preserve">gyéb monetáris pénzügyi intézmények, </w:t>
      </w:r>
      <w:r>
        <w:rPr>
          <w:rFonts w:ascii="Arial" w:hAnsi="Arial" w:cs="Arial"/>
          <w:sz w:val="20"/>
        </w:rPr>
        <w:t>a D) E</w:t>
      </w:r>
      <w:r w:rsidRPr="00A61F3D">
        <w:rPr>
          <w:rFonts w:ascii="Arial" w:hAnsi="Arial" w:cs="Arial"/>
          <w:sz w:val="20"/>
        </w:rPr>
        <w:t>gyéb pénzügyi közvetítők,</w:t>
      </w:r>
      <w:r>
        <w:rPr>
          <w:rFonts w:ascii="Arial" w:hAnsi="Arial" w:cs="Arial"/>
          <w:sz w:val="20"/>
        </w:rPr>
        <w:t xml:space="preserve"> az</w:t>
      </w:r>
      <w:r w:rsidRPr="00A61F3D">
        <w:rPr>
          <w:rFonts w:ascii="Arial" w:hAnsi="Arial" w:cs="Arial"/>
          <w:sz w:val="20"/>
        </w:rPr>
        <w:t xml:space="preserve"> </w:t>
      </w:r>
      <w:r>
        <w:rPr>
          <w:rFonts w:ascii="Arial" w:hAnsi="Arial" w:cs="Arial"/>
          <w:sz w:val="20"/>
        </w:rPr>
        <w:t>E) P</w:t>
      </w:r>
      <w:r w:rsidRPr="00A61F3D">
        <w:rPr>
          <w:rFonts w:ascii="Arial" w:hAnsi="Arial" w:cs="Arial"/>
          <w:sz w:val="20"/>
        </w:rPr>
        <w:t xml:space="preserve">énzügyi kiegészítő tevékenységet végzők, </w:t>
      </w:r>
      <w:r>
        <w:rPr>
          <w:rFonts w:ascii="Arial" w:hAnsi="Arial" w:cs="Arial"/>
          <w:sz w:val="20"/>
        </w:rPr>
        <w:t>az F) B</w:t>
      </w:r>
      <w:r w:rsidRPr="00A61F3D">
        <w:rPr>
          <w:rFonts w:ascii="Arial" w:hAnsi="Arial" w:cs="Arial"/>
          <w:sz w:val="20"/>
        </w:rPr>
        <w:t xml:space="preserve">iztosítók és nyugdíjpénztárak és </w:t>
      </w:r>
      <w:r>
        <w:rPr>
          <w:rFonts w:ascii="Arial" w:hAnsi="Arial" w:cs="Arial"/>
          <w:sz w:val="20"/>
        </w:rPr>
        <w:t>a Z)</w:t>
      </w:r>
      <w:r w:rsidRPr="00A61F3D">
        <w:rPr>
          <w:rFonts w:ascii="Arial" w:hAnsi="Arial" w:cs="Arial"/>
          <w:sz w:val="20"/>
        </w:rPr>
        <w:t xml:space="preserve"> </w:t>
      </w:r>
      <w:r>
        <w:rPr>
          <w:rFonts w:ascii="Arial" w:hAnsi="Arial" w:cs="Arial"/>
          <w:sz w:val="20"/>
        </w:rPr>
        <w:t>Z</w:t>
      </w:r>
      <w:r w:rsidRPr="00A61F3D">
        <w:rPr>
          <w:rFonts w:ascii="Arial" w:hAnsi="Arial" w:cs="Arial"/>
          <w:sz w:val="20"/>
        </w:rPr>
        <w:t xml:space="preserve">ártkörű pénzügyi közvetítők alkotják </w:t>
      </w:r>
      <w:r>
        <w:rPr>
          <w:rFonts w:ascii="Arial" w:hAnsi="Arial" w:cs="Arial"/>
          <w:sz w:val="20"/>
        </w:rPr>
        <w:t xml:space="preserve">a </w:t>
      </w:r>
      <w:r w:rsidRPr="0006257D">
        <w:rPr>
          <w:rFonts w:ascii="Arial" w:hAnsi="Arial" w:cs="Arial"/>
          <w:b/>
          <w:sz w:val="20"/>
        </w:rPr>
        <w:t>pénzügyi vállalatok</w:t>
      </w:r>
      <w:r>
        <w:rPr>
          <w:rFonts w:ascii="Arial" w:hAnsi="Arial" w:cs="Arial"/>
          <w:sz w:val="20"/>
        </w:rPr>
        <w:t xml:space="preserve"> szektorát.</w:t>
      </w:r>
    </w:p>
    <w:p w14:paraId="7FE7B74F" w14:textId="77777777" w:rsidR="00CB3215" w:rsidRDefault="00CB3215" w:rsidP="004F671E">
      <w:pPr>
        <w:rPr>
          <w:rFonts w:ascii="Arial" w:hAnsi="Arial" w:cs="Arial"/>
          <w:sz w:val="20"/>
        </w:rPr>
      </w:pPr>
    </w:p>
    <w:p w14:paraId="777047C8" w14:textId="77777777" w:rsidR="00CB3215" w:rsidRPr="00A61F3D" w:rsidRDefault="00CB3215" w:rsidP="004F671E">
      <w:pPr>
        <w:rPr>
          <w:rFonts w:ascii="Arial" w:hAnsi="Arial" w:cs="Arial"/>
          <w:sz w:val="20"/>
        </w:rPr>
      </w:pPr>
      <w:r w:rsidRPr="00A61F3D">
        <w:rPr>
          <w:rFonts w:ascii="Arial" w:hAnsi="Arial" w:cs="Arial"/>
          <w:sz w:val="20"/>
        </w:rPr>
        <w:t xml:space="preserve">A </w:t>
      </w:r>
      <w:r>
        <w:rPr>
          <w:rFonts w:ascii="Arial" w:hAnsi="Arial" w:cs="Arial"/>
          <w:sz w:val="20"/>
        </w:rPr>
        <w:t xml:space="preserve">B) Központi bank és a C) Egyéb monetáris pénzügyi intézmények alkotják a </w:t>
      </w:r>
      <w:r w:rsidRPr="0006257D">
        <w:rPr>
          <w:rFonts w:ascii="Arial" w:hAnsi="Arial" w:cs="Arial"/>
          <w:b/>
          <w:sz w:val="20"/>
        </w:rPr>
        <w:t>monetáris pénzügyi intézmények</w:t>
      </w:r>
      <w:r w:rsidRPr="00A61F3D">
        <w:rPr>
          <w:rFonts w:ascii="Arial" w:hAnsi="Arial" w:cs="Arial"/>
          <w:sz w:val="20"/>
        </w:rPr>
        <w:t xml:space="preserve"> szektorát.</w:t>
      </w:r>
    </w:p>
    <w:p w14:paraId="5ADE0220" w14:textId="77777777" w:rsidR="00691D2F" w:rsidRDefault="00691D2F" w:rsidP="00691D2F">
      <w:pPr>
        <w:outlineLvl w:val="0"/>
        <w:rPr>
          <w:rFonts w:ascii="Arial" w:hAnsi="Arial" w:cs="Arial"/>
          <w:sz w:val="20"/>
        </w:rPr>
      </w:pPr>
    </w:p>
    <w:p w14:paraId="4ACE606F" w14:textId="3CCB35DC" w:rsidR="008750A2" w:rsidRDefault="00CB3215" w:rsidP="00691D2F">
      <w:pPr>
        <w:outlineLvl w:val="0"/>
        <w:rPr>
          <w:rFonts w:ascii="Arial" w:hAnsi="Arial" w:cs="Arial"/>
          <w:sz w:val="20"/>
        </w:rPr>
      </w:pPr>
      <w:r w:rsidRPr="00A61F3D">
        <w:rPr>
          <w:rFonts w:ascii="Arial" w:hAnsi="Arial" w:cs="Arial"/>
          <w:sz w:val="20"/>
        </w:rPr>
        <w:lastRenderedPageBreak/>
        <w:t>A</w:t>
      </w:r>
      <w:r>
        <w:rPr>
          <w:rFonts w:ascii="Arial" w:hAnsi="Arial" w:cs="Arial"/>
          <w:sz w:val="20"/>
        </w:rPr>
        <w:t xml:space="preserve"> G)</w:t>
      </w:r>
      <w:r w:rsidRPr="00A61F3D">
        <w:rPr>
          <w:rFonts w:ascii="Arial" w:hAnsi="Arial" w:cs="Arial"/>
          <w:sz w:val="20"/>
        </w:rPr>
        <w:t xml:space="preserve"> </w:t>
      </w:r>
      <w:r>
        <w:rPr>
          <w:rFonts w:ascii="Arial" w:hAnsi="Arial" w:cs="Arial"/>
          <w:sz w:val="20"/>
        </w:rPr>
        <w:t>K</w:t>
      </w:r>
      <w:r w:rsidRPr="00A61F3D">
        <w:rPr>
          <w:rFonts w:ascii="Arial" w:hAnsi="Arial" w:cs="Arial"/>
          <w:sz w:val="20"/>
        </w:rPr>
        <w:t>özponti kormányzat, a</w:t>
      </w:r>
      <w:r>
        <w:rPr>
          <w:rFonts w:ascii="Arial" w:hAnsi="Arial" w:cs="Arial"/>
          <w:sz w:val="20"/>
        </w:rPr>
        <w:t xml:space="preserve"> H)</w:t>
      </w:r>
      <w:r w:rsidRPr="00A61F3D">
        <w:rPr>
          <w:rFonts w:ascii="Arial" w:hAnsi="Arial" w:cs="Arial"/>
          <w:sz w:val="20"/>
        </w:rPr>
        <w:t xml:space="preserve"> </w:t>
      </w:r>
      <w:r>
        <w:rPr>
          <w:rFonts w:ascii="Arial" w:hAnsi="Arial" w:cs="Arial"/>
          <w:sz w:val="20"/>
        </w:rPr>
        <w:t>H</w:t>
      </w:r>
      <w:r w:rsidRPr="00A61F3D">
        <w:rPr>
          <w:rFonts w:ascii="Arial" w:hAnsi="Arial" w:cs="Arial"/>
          <w:sz w:val="20"/>
        </w:rPr>
        <w:t>elyi önkormányzatok és a</w:t>
      </w:r>
      <w:r>
        <w:rPr>
          <w:rFonts w:ascii="Arial" w:hAnsi="Arial" w:cs="Arial"/>
          <w:sz w:val="20"/>
        </w:rPr>
        <w:t>z I)</w:t>
      </w:r>
      <w:r w:rsidRPr="00A61F3D">
        <w:rPr>
          <w:rFonts w:ascii="Arial" w:hAnsi="Arial" w:cs="Arial"/>
          <w:sz w:val="20"/>
        </w:rPr>
        <w:t xml:space="preserve"> </w:t>
      </w:r>
      <w:r>
        <w:rPr>
          <w:rFonts w:ascii="Arial" w:hAnsi="Arial" w:cs="Arial"/>
          <w:sz w:val="20"/>
        </w:rPr>
        <w:t>T</w:t>
      </w:r>
      <w:r w:rsidRPr="00A61F3D">
        <w:rPr>
          <w:rFonts w:ascii="Arial" w:hAnsi="Arial" w:cs="Arial"/>
          <w:sz w:val="20"/>
        </w:rPr>
        <w:t xml:space="preserve">ársadalombiztosítási alapok </w:t>
      </w:r>
      <w:r>
        <w:rPr>
          <w:rFonts w:ascii="Arial" w:hAnsi="Arial" w:cs="Arial"/>
          <w:sz w:val="20"/>
        </w:rPr>
        <w:t xml:space="preserve">alkotják az </w:t>
      </w:r>
      <w:r w:rsidRPr="0006257D">
        <w:rPr>
          <w:rFonts w:ascii="Arial" w:hAnsi="Arial" w:cs="Arial"/>
          <w:b/>
          <w:sz w:val="20"/>
        </w:rPr>
        <w:t>államháztartást</w:t>
      </w:r>
      <w:r w:rsidRPr="00A61F3D">
        <w:rPr>
          <w:rFonts w:ascii="Arial" w:hAnsi="Arial" w:cs="Arial"/>
          <w:sz w:val="20"/>
        </w:rPr>
        <w:t>.</w:t>
      </w:r>
    </w:p>
    <w:p w14:paraId="5EB35088" w14:textId="77777777" w:rsidR="00691D2F" w:rsidRPr="00CB3215" w:rsidRDefault="00691D2F" w:rsidP="00691D2F">
      <w:pPr>
        <w:outlineLvl w:val="0"/>
        <w:rPr>
          <w:rFonts w:ascii="Arial" w:hAnsi="Arial" w:cs="Arial"/>
          <w:sz w:val="20"/>
        </w:rPr>
      </w:pPr>
    </w:p>
    <w:p w14:paraId="1018E064" w14:textId="158FDAED" w:rsidR="00AC13E5" w:rsidRPr="00A61F3D" w:rsidRDefault="006805CF" w:rsidP="004F671E">
      <w:pPr>
        <w:spacing w:before="120"/>
        <w:outlineLvl w:val="0"/>
        <w:rPr>
          <w:rFonts w:ascii="Arial" w:hAnsi="Arial" w:cs="Arial"/>
          <w:b/>
          <w:i/>
          <w:sz w:val="20"/>
        </w:rPr>
      </w:pPr>
      <w:r w:rsidRPr="00A61F3D">
        <w:rPr>
          <w:rFonts w:ascii="Arial" w:hAnsi="Arial" w:cs="Arial"/>
          <w:b/>
          <w:i/>
          <w:sz w:val="20"/>
        </w:rPr>
        <w:t>Nem-rezidensek:</w:t>
      </w:r>
    </w:p>
    <w:p w14:paraId="256507A3" w14:textId="77777777" w:rsidR="006805CF" w:rsidRPr="00A61F3D" w:rsidRDefault="006805CF" w:rsidP="004F671E">
      <w:pPr>
        <w:outlineLvl w:val="0"/>
        <w:rPr>
          <w:rFonts w:ascii="Arial" w:hAnsi="Arial" w:cs="Arial"/>
          <w:b/>
          <w:sz w:val="20"/>
        </w:rPr>
      </w:pPr>
      <w:r w:rsidRPr="00A61F3D">
        <w:rPr>
          <w:rFonts w:ascii="Arial" w:hAnsi="Arial" w:cs="Arial"/>
          <w:b/>
          <w:sz w:val="20"/>
        </w:rPr>
        <w:t>L) Külföld</w:t>
      </w:r>
    </w:p>
    <w:p w14:paraId="2FE2D19B" w14:textId="77777777" w:rsidR="00AC13E5" w:rsidRPr="00A61F3D" w:rsidRDefault="006805CF" w:rsidP="004F671E">
      <w:pPr>
        <w:spacing w:before="120"/>
        <w:outlineLvl w:val="0"/>
        <w:rPr>
          <w:rFonts w:ascii="Arial" w:hAnsi="Arial" w:cs="Arial"/>
          <w:sz w:val="20"/>
        </w:rPr>
      </w:pPr>
      <w:r w:rsidRPr="00A61F3D">
        <w:rPr>
          <w:rFonts w:ascii="Arial" w:hAnsi="Arial" w:cs="Arial"/>
          <w:sz w:val="20"/>
        </w:rPr>
        <w:t xml:space="preserve">Egyes adatszolgáltatásokban bizonyos szektorok összevontan vagy további alábontásokkal szerepelnek. Az ezekre vonatkozó előírásokat </w:t>
      </w:r>
      <w:r w:rsidR="00787CBD" w:rsidRPr="00A61F3D">
        <w:rPr>
          <w:rFonts w:ascii="Arial" w:hAnsi="Arial" w:cs="Arial"/>
          <w:sz w:val="20"/>
        </w:rPr>
        <w:t>a</w:t>
      </w:r>
      <w:r w:rsidR="00BC423F" w:rsidRPr="00A61F3D">
        <w:rPr>
          <w:rFonts w:ascii="Arial" w:hAnsi="Arial" w:cs="Arial"/>
          <w:sz w:val="20"/>
        </w:rPr>
        <w:t>z</w:t>
      </w:r>
      <w:r w:rsidRPr="00A61F3D">
        <w:rPr>
          <w:rFonts w:ascii="Arial" w:hAnsi="Arial" w:cs="Arial"/>
          <w:sz w:val="20"/>
        </w:rPr>
        <w:t xml:space="preserve"> I.</w:t>
      </w:r>
      <w:r w:rsidR="00A76B85" w:rsidRPr="00A61F3D">
        <w:rPr>
          <w:rFonts w:ascii="Arial" w:hAnsi="Arial" w:cs="Arial"/>
          <w:sz w:val="20"/>
        </w:rPr>
        <w:t xml:space="preserve"> </w:t>
      </w:r>
      <w:r w:rsidRPr="00A61F3D">
        <w:rPr>
          <w:rFonts w:ascii="Arial" w:hAnsi="Arial" w:cs="Arial"/>
          <w:sz w:val="20"/>
        </w:rPr>
        <w:t>A.</w:t>
      </w:r>
      <w:r w:rsidR="00A76B85" w:rsidRPr="00A61F3D">
        <w:rPr>
          <w:rFonts w:ascii="Arial" w:hAnsi="Arial" w:cs="Arial"/>
          <w:sz w:val="20"/>
        </w:rPr>
        <w:t xml:space="preserve"> </w:t>
      </w:r>
      <w:r w:rsidRPr="00A61F3D">
        <w:rPr>
          <w:rFonts w:ascii="Arial" w:hAnsi="Arial" w:cs="Arial"/>
          <w:sz w:val="20"/>
        </w:rPr>
        <w:t>4.</w:t>
      </w:r>
      <w:r w:rsidR="00787CBD" w:rsidRPr="00A61F3D">
        <w:rPr>
          <w:rFonts w:ascii="Arial" w:hAnsi="Arial" w:cs="Arial"/>
          <w:sz w:val="20"/>
        </w:rPr>
        <w:t xml:space="preserve"> </w:t>
      </w:r>
      <w:r w:rsidRPr="00A61F3D">
        <w:rPr>
          <w:rFonts w:ascii="Arial" w:hAnsi="Arial" w:cs="Arial"/>
          <w:sz w:val="20"/>
        </w:rPr>
        <w:t>pont, illetve az érintett adatszolgáltatások kitöltési előírásai határozzák meg.</w:t>
      </w:r>
    </w:p>
    <w:p w14:paraId="2B8FF589" w14:textId="77777777" w:rsidR="0095584B" w:rsidRPr="00A61F3D" w:rsidRDefault="0095584B" w:rsidP="004F671E">
      <w:pPr>
        <w:outlineLvl w:val="0"/>
        <w:rPr>
          <w:rFonts w:ascii="Arial" w:hAnsi="Arial" w:cs="Arial"/>
          <w:b/>
          <w:sz w:val="20"/>
        </w:rPr>
      </w:pPr>
    </w:p>
    <w:p w14:paraId="4CCB5486" w14:textId="087550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3. Rezidensek és nem-rezidensek elkülönítése</w:t>
      </w:r>
    </w:p>
    <w:p w14:paraId="2F7664A9" w14:textId="77777777" w:rsidR="00AC13E5" w:rsidRPr="00A61F3D" w:rsidRDefault="006805CF" w:rsidP="004F671E">
      <w:pPr>
        <w:autoSpaceDE w:val="0"/>
        <w:autoSpaceDN w:val="0"/>
        <w:adjustRightInd w:val="0"/>
        <w:rPr>
          <w:rFonts w:ascii="Arial" w:hAnsi="Arial" w:cs="Arial"/>
          <w:sz w:val="20"/>
        </w:rPr>
      </w:pPr>
      <w:r w:rsidRPr="00A61F3D">
        <w:rPr>
          <w:rFonts w:ascii="Arial" w:hAnsi="Arial" w:cs="Arial"/>
          <w:sz w:val="20"/>
        </w:rPr>
        <w:t xml:space="preserve">Rezidens: minden olyan természetes és jogi személy, valamint jogi személyiséggel nem rendelkező szervezet, amely gazdasági érdekeltségének központja Magyarország gazdasági területén van. Ennek megfelelően rezidensnek minősül: </w:t>
      </w:r>
    </w:p>
    <w:p w14:paraId="6C0061E9"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1. Magyar</w:t>
      </w:r>
      <w:r w:rsidR="00CE1552" w:rsidRPr="00A61F3D">
        <w:rPr>
          <w:rFonts w:ascii="Arial" w:hAnsi="Arial" w:cs="Arial"/>
          <w:sz w:val="20"/>
        </w:rPr>
        <w:t>ország</w:t>
      </w:r>
      <w:r w:rsidRPr="00A61F3D">
        <w:rPr>
          <w:rFonts w:ascii="Arial" w:hAnsi="Arial" w:cs="Arial"/>
          <w:sz w:val="20"/>
        </w:rPr>
        <w:t xml:space="preserve"> területén állampolgárságától függetlenül legalább egy éve életvitelszerűen tartózkodó, vagy szándékai szerint tartózkodni akaró természetes személy, ide nem értve az itt működő külföldi diplomáciai és konzuli képviseletek nem magyar állampolgárságú tagját, alkalmazottját és azok családtagját, továbbá a tanulmányok folytatása vagy gyógyászati kezelés céljából itt tartózkodó illetve ide érkező személyt, </w:t>
      </w:r>
    </w:p>
    <w:p w14:paraId="65B92286" w14:textId="7801EF5A"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 xml:space="preserve">2. a külföldön működő magyar diplomáciai és konzuli képviseletek, azok magyar állampolgárságú tagja, alkalmazottja és az említett személyek családtagja, a Magyar Honvédség hivatásos vagy szerződéses állományának külföldön szolgálatot teljesítő tagja, továbbá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 xml:space="preserve">llam alkalmazásban külföldön munkát végző egyéb természetes személy. </w:t>
      </w:r>
    </w:p>
    <w:p w14:paraId="0A6E6AB1"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3.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székhellyel, telephellyel rendelkező vagy egyébként gazdasági tevékenységet folytató jogi személy és jogi személyiséggel nem rendelkező szervezet (a továbbiakban együtt: szervezet). </w:t>
      </w:r>
    </w:p>
    <w:p w14:paraId="48FFAD04" w14:textId="3691D14E" w:rsidR="00044FB8"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4. Amennyiben egy szervezet rezidensi státusza – a fizikai jelenlét hiányában – nem állapítható meg a székhelye alapján, a szervezet bejegyzésének helyét kell figyelembe venni, azaz a magyar cégbíróságnál bejegyzett szervezet minősül rezidensnek</w:t>
      </w:r>
      <w:r w:rsidR="00044FB8" w:rsidRPr="00A61F3D">
        <w:rPr>
          <w:rFonts w:ascii="Arial" w:hAnsi="Arial" w:cs="Arial"/>
          <w:sz w:val="20"/>
        </w:rPr>
        <w:t>.</w:t>
      </w:r>
    </w:p>
    <w:p w14:paraId="139D4C72" w14:textId="7FE6AC25" w:rsidR="001F5781" w:rsidRPr="00A61F3D" w:rsidRDefault="006805CF" w:rsidP="004F671E">
      <w:pPr>
        <w:spacing w:before="120"/>
        <w:rPr>
          <w:rFonts w:ascii="Arial" w:hAnsi="Arial" w:cs="Arial"/>
          <w:sz w:val="20"/>
        </w:rPr>
      </w:pPr>
      <w:r w:rsidRPr="00A61F3D">
        <w:rPr>
          <w:rFonts w:ascii="Arial" w:hAnsi="Arial" w:cs="Arial"/>
          <w:sz w:val="20"/>
        </w:rPr>
        <w:t>Nem</w:t>
      </w:r>
      <w:r w:rsidR="00707E83" w:rsidRPr="00A61F3D">
        <w:rPr>
          <w:rFonts w:ascii="Arial" w:hAnsi="Arial" w:cs="Arial"/>
          <w:sz w:val="20"/>
        </w:rPr>
        <w:t>-</w:t>
      </w:r>
      <w:r w:rsidRPr="00A61F3D">
        <w:rPr>
          <w:rFonts w:ascii="Arial" w:hAnsi="Arial" w:cs="Arial"/>
          <w:sz w:val="20"/>
        </w:rPr>
        <w:t>rezidens: a rezidensnek nem minősülő természetes személy és szervezet. Nem</w:t>
      </w:r>
      <w:r w:rsidR="00707E83" w:rsidRPr="00A61F3D">
        <w:rPr>
          <w:rFonts w:ascii="Arial" w:hAnsi="Arial" w:cs="Arial"/>
          <w:sz w:val="20"/>
        </w:rPr>
        <w:t>-</w:t>
      </w:r>
      <w:r w:rsidRPr="00A61F3D">
        <w:rPr>
          <w:rFonts w:ascii="Arial" w:hAnsi="Arial" w:cs="Arial"/>
          <w:sz w:val="20"/>
        </w:rPr>
        <w:t>rezidensnek minősül az a szervezet, amely gazdasági érdekeltségének központja nem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van, és magyar cégbíróságnál nincs bejegyezve.</w:t>
      </w:r>
      <w:r w:rsidR="00C442F7" w:rsidRPr="00A61F3D">
        <w:rPr>
          <w:rFonts w:ascii="Arial" w:hAnsi="Arial" w:cs="Arial"/>
          <w:sz w:val="20"/>
        </w:rPr>
        <w:t xml:space="preserve"> </w:t>
      </w:r>
    </w:p>
    <w:p w14:paraId="148A6AAA" w14:textId="77777777" w:rsidR="00D42A6E" w:rsidRPr="00A61F3D" w:rsidRDefault="00C442F7" w:rsidP="004F671E">
      <w:pPr>
        <w:spacing w:before="120"/>
        <w:rPr>
          <w:rFonts w:ascii="Arial" w:hAnsi="Arial" w:cs="Arial"/>
          <w:sz w:val="20"/>
        </w:rPr>
      </w:pPr>
      <w:r w:rsidRPr="00A61F3D">
        <w:rPr>
          <w:rFonts w:ascii="Arial" w:hAnsi="Arial" w:cs="Arial"/>
          <w:sz w:val="20"/>
        </w:rPr>
        <w:t>Az adatszolgáltatások</w:t>
      </w:r>
      <w:r w:rsidR="006E753B" w:rsidRPr="00A61F3D">
        <w:rPr>
          <w:rFonts w:ascii="Arial" w:hAnsi="Arial" w:cs="Arial"/>
          <w:sz w:val="20"/>
        </w:rPr>
        <w:t>ban</w:t>
      </w:r>
      <w:r w:rsidRPr="00A61F3D">
        <w:rPr>
          <w:rFonts w:ascii="Arial" w:hAnsi="Arial" w:cs="Arial"/>
          <w:sz w:val="20"/>
        </w:rPr>
        <w:t xml:space="preserve"> a külföldi vállalkozás Magyarországon létesített kereskedelmi képviseletét nem-rezidensnek, míg a rezidens vállalkozás külföldön létrehozott kereskedelmi képviseletét rezidensnek kell tekinteni.</w:t>
      </w:r>
    </w:p>
    <w:p w14:paraId="1D2AA68B" w14:textId="77777777" w:rsidR="006805CF" w:rsidRPr="00A61F3D" w:rsidRDefault="006805CF" w:rsidP="004F671E">
      <w:pPr>
        <w:rPr>
          <w:rFonts w:ascii="Arial" w:hAnsi="Arial" w:cs="Arial"/>
          <w:sz w:val="20"/>
        </w:rPr>
      </w:pPr>
    </w:p>
    <w:p w14:paraId="0843F179" w14:textId="426B54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4. A rezidens szektorok leírása</w:t>
      </w:r>
    </w:p>
    <w:p w14:paraId="319373AB" w14:textId="2BB18958" w:rsidR="006805CF" w:rsidRPr="00A61F3D" w:rsidRDefault="006805CF" w:rsidP="004F671E">
      <w:pPr>
        <w:rPr>
          <w:rFonts w:ascii="Arial" w:hAnsi="Arial" w:cs="Arial"/>
          <w:sz w:val="20"/>
        </w:rPr>
      </w:pPr>
      <w:r w:rsidRPr="00A61F3D">
        <w:rPr>
          <w:rFonts w:ascii="Arial" w:hAnsi="Arial" w:cs="Arial"/>
          <w:sz w:val="20"/>
        </w:rPr>
        <w:t>Egyes szervezetek többféle tevékenységet végeznek egymás mellett. A szektorba soroláshoz mindig az adott szervezet főtevékenysége szolgál alapul</w:t>
      </w:r>
      <w:del w:id="8" w:author="MNB" w:date="2025-11-03T09:23:00Z" w16du:dateUtc="2025-11-03T08:23:00Z">
        <w:r w:rsidRPr="00A61F3D">
          <w:rPr>
            <w:rFonts w:ascii="Arial" w:hAnsi="Arial" w:cs="Arial"/>
            <w:sz w:val="20"/>
          </w:rPr>
          <w:delText xml:space="preserve">. </w:delText>
        </w:r>
      </w:del>
      <w:ins w:id="9" w:author="MNB" w:date="2025-11-03T09:23:00Z" w16du:dateUtc="2025-11-03T08:23:00Z">
        <w:r w:rsidR="0060000E">
          <w:rPr>
            <w:rFonts w:ascii="Arial" w:hAnsi="Arial" w:cs="Arial"/>
            <w:sz w:val="20"/>
          </w:rPr>
          <w:t xml:space="preserve"> </w:t>
        </w:r>
        <w:bookmarkStart w:id="10" w:name="_Hlk212726930"/>
        <w:r w:rsidR="0060000E">
          <w:rPr>
            <w:rFonts w:ascii="Arial" w:hAnsi="Arial" w:cs="Arial"/>
            <w:sz w:val="20"/>
          </w:rPr>
          <w:t xml:space="preserve">azzal, hogy a </w:t>
        </w:r>
        <w:r w:rsidR="006776F0">
          <w:rPr>
            <w:rFonts w:ascii="Arial" w:hAnsi="Arial" w:cs="Arial"/>
            <w:sz w:val="20"/>
          </w:rPr>
          <w:t>szektorba sorolást a tevékenység jellege és végzésének körülményei is befolyásolják.</w:t>
        </w:r>
      </w:ins>
      <w:bookmarkEnd w:id="10"/>
    </w:p>
    <w:p w14:paraId="00C93041" w14:textId="5C9C336A" w:rsidR="00AC13E5" w:rsidRPr="00A61F3D" w:rsidRDefault="00C17011" w:rsidP="004F671E">
      <w:pPr>
        <w:spacing w:before="120"/>
        <w:outlineLvl w:val="0"/>
        <w:rPr>
          <w:rFonts w:ascii="Arial" w:hAnsi="Arial" w:cs="Arial"/>
          <w:b/>
          <w:sz w:val="20"/>
        </w:rPr>
      </w:pPr>
      <w:r w:rsidRPr="00C17011">
        <w:rPr>
          <w:rFonts w:ascii="Arial" w:hAnsi="Arial" w:cs="Arial"/>
          <w:bCs/>
          <w:sz w:val="20"/>
        </w:rPr>
        <w:t>4.1.</w:t>
      </w:r>
      <w:r>
        <w:rPr>
          <w:rFonts w:ascii="Arial" w:hAnsi="Arial" w:cs="Arial"/>
          <w:b/>
          <w:sz w:val="20"/>
        </w:rPr>
        <w:t xml:space="preserve"> </w:t>
      </w:r>
      <w:r w:rsidR="006805CF" w:rsidRPr="00A61F3D">
        <w:rPr>
          <w:rFonts w:ascii="Arial" w:hAnsi="Arial" w:cs="Arial"/>
          <w:b/>
          <w:sz w:val="20"/>
        </w:rPr>
        <w:t>A) Nem pénzügyi vállalatok</w:t>
      </w:r>
    </w:p>
    <w:p w14:paraId="399D145F" w14:textId="0C6AEC4E" w:rsidR="001A288F" w:rsidRPr="00A61F3D" w:rsidRDefault="006805CF" w:rsidP="004F671E">
      <w:pPr>
        <w:rPr>
          <w:rFonts w:ascii="Arial" w:hAnsi="Arial" w:cs="Arial"/>
          <w:sz w:val="20"/>
        </w:rPr>
      </w:pPr>
      <w:r w:rsidRPr="00A61F3D">
        <w:rPr>
          <w:rFonts w:ascii="Arial" w:hAnsi="Arial" w:cs="Arial"/>
          <w:sz w:val="20"/>
        </w:rPr>
        <w:t>A nem pénzügyi vállalatok szektorába tartoznak azok a gazdasági szervezetek, amelyek fő tevékenységként piaci értékesítésre szánt javakat állítanak elő, illetve nem pénzügyi szolgáltatásokat nyújtanak</w:t>
      </w:r>
      <w:r w:rsidR="00B579D2">
        <w:rPr>
          <w:rFonts w:ascii="Arial" w:hAnsi="Arial" w:cs="Arial"/>
          <w:sz w:val="20"/>
        </w:rPr>
        <w:t>,</w:t>
      </w:r>
      <w:r w:rsidR="00390C70" w:rsidRPr="00390C70">
        <w:rPr>
          <w:rFonts w:ascii="Arial" w:hAnsi="Arial" w:cs="Arial"/>
          <w:sz w:val="20"/>
        </w:rPr>
        <w:t xml:space="preserve"> </w:t>
      </w:r>
      <w:r w:rsidR="00390C70">
        <w:rPr>
          <w:rFonts w:ascii="Arial" w:hAnsi="Arial" w:cs="Arial"/>
          <w:sz w:val="20"/>
        </w:rPr>
        <w:t xml:space="preserve">kivéve </w:t>
      </w:r>
      <w:r w:rsidR="00390C70" w:rsidRPr="00A61F3D">
        <w:rPr>
          <w:rFonts w:ascii="Arial" w:hAnsi="Arial" w:cs="Arial"/>
          <w:sz w:val="20"/>
        </w:rPr>
        <w:t>a vállalatcsoporton belül pénzügyi szolgáltatást nyújtó gazdasági szervezetek</w:t>
      </w:r>
      <w:r w:rsidR="00390C70">
        <w:rPr>
          <w:rFonts w:ascii="Arial" w:hAnsi="Arial" w:cs="Arial"/>
          <w:sz w:val="20"/>
        </w:rPr>
        <w:t xml:space="preserve">et, amelyek 2021-től </w:t>
      </w:r>
      <w:r w:rsidR="00390C70" w:rsidRPr="00A61F3D">
        <w:rPr>
          <w:rFonts w:ascii="Arial" w:hAnsi="Arial" w:cs="Arial"/>
          <w:sz w:val="20"/>
        </w:rPr>
        <w:t>a Z) Zártkörű pénzügyi közvetítők szektor</w:t>
      </w:r>
      <w:r w:rsidR="00390C70">
        <w:rPr>
          <w:rFonts w:ascii="Arial" w:hAnsi="Arial" w:cs="Arial"/>
          <w:sz w:val="20"/>
        </w:rPr>
        <w:t>á</w:t>
      </w:r>
      <w:r w:rsidR="00390C70" w:rsidRPr="00A61F3D">
        <w:rPr>
          <w:rFonts w:ascii="Arial" w:hAnsi="Arial" w:cs="Arial"/>
          <w:sz w:val="20"/>
        </w:rPr>
        <w:t>ba tartoznak</w:t>
      </w:r>
      <w:r w:rsidR="001A288F" w:rsidRPr="00A61F3D">
        <w:rPr>
          <w:rFonts w:ascii="Arial" w:hAnsi="Arial" w:cs="Arial"/>
          <w:sz w:val="20"/>
        </w:rPr>
        <w:t>.</w:t>
      </w:r>
    </w:p>
    <w:p w14:paraId="414CEBE1" w14:textId="63C5E2DD" w:rsidR="006805CF" w:rsidRPr="00A61F3D" w:rsidRDefault="006805CF" w:rsidP="004F671E">
      <w:pPr>
        <w:rPr>
          <w:rFonts w:ascii="Arial" w:hAnsi="Arial" w:cs="Arial"/>
          <w:sz w:val="20"/>
        </w:rPr>
      </w:pPr>
      <w:r w:rsidRPr="00A61F3D">
        <w:rPr>
          <w:rFonts w:ascii="Arial" w:hAnsi="Arial" w:cs="Arial"/>
          <w:sz w:val="20"/>
        </w:rPr>
        <w:t xml:space="preserve">Gazdálkodási forma szerint </w:t>
      </w:r>
      <w:r w:rsidR="005F147D" w:rsidRPr="00A61F3D">
        <w:rPr>
          <w:rFonts w:ascii="Arial" w:hAnsi="Arial" w:cs="Arial"/>
          <w:sz w:val="20"/>
        </w:rPr>
        <w:t>–</w:t>
      </w:r>
      <w:r w:rsidRPr="00A61F3D">
        <w:rPr>
          <w:rFonts w:ascii="Arial" w:hAnsi="Arial" w:cs="Arial"/>
          <w:sz w:val="20"/>
        </w:rPr>
        <w:t xml:space="preserve"> a pénzügyi szolgáltatást nyújtók kivételével </w:t>
      </w:r>
      <w:r w:rsidR="005F147D" w:rsidRPr="00A61F3D">
        <w:rPr>
          <w:rFonts w:ascii="Arial" w:hAnsi="Arial" w:cs="Arial"/>
          <w:sz w:val="20"/>
        </w:rPr>
        <w:t>–</w:t>
      </w:r>
      <w:r w:rsidRPr="00A61F3D">
        <w:rPr>
          <w:rFonts w:ascii="Arial" w:hAnsi="Arial" w:cs="Arial"/>
          <w:sz w:val="20"/>
        </w:rPr>
        <w:t xml:space="preserve"> idetartoznak:</w:t>
      </w:r>
    </w:p>
    <w:p w14:paraId="3F01EE68" w14:textId="77777777" w:rsidR="006805CF" w:rsidRPr="00A61F3D" w:rsidRDefault="006805CF" w:rsidP="004F671E">
      <w:pPr>
        <w:outlineLvl w:val="0"/>
        <w:rPr>
          <w:rFonts w:ascii="Arial" w:hAnsi="Arial" w:cs="Arial"/>
          <w:sz w:val="20"/>
        </w:rPr>
      </w:pPr>
      <w:r w:rsidRPr="00A61F3D">
        <w:rPr>
          <w:rFonts w:ascii="Arial" w:hAnsi="Arial" w:cs="Arial"/>
          <w:sz w:val="20"/>
        </w:rPr>
        <w:t xml:space="preserve">- a gazdasági társaságok, kivéve azokat, amelyeket közgazdasági szempontok alapján, a 3. melléklet 1. pontja szerinti, az MNB honlapján közzétett listának megfelelően a központi kormányzatba </w:t>
      </w:r>
      <w:r w:rsidR="00863E47" w:rsidRPr="00A61F3D">
        <w:rPr>
          <w:rFonts w:ascii="Arial" w:hAnsi="Arial" w:cs="Arial"/>
          <w:sz w:val="20"/>
        </w:rPr>
        <w:t xml:space="preserve">vagy a helyi önkormányzatok szektorába </w:t>
      </w:r>
      <w:r w:rsidRPr="00A61F3D">
        <w:rPr>
          <w:rFonts w:ascii="Arial" w:hAnsi="Arial" w:cs="Arial"/>
          <w:sz w:val="20"/>
        </w:rPr>
        <w:t>kell sorolni,</w:t>
      </w:r>
    </w:p>
    <w:p w14:paraId="4823DEA7" w14:textId="77777777" w:rsidR="006805CF" w:rsidRPr="00A61F3D" w:rsidRDefault="006805CF" w:rsidP="004F671E">
      <w:pPr>
        <w:rPr>
          <w:rFonts w:ascii="Arial" w:hAnsi="Arial" w:cs="Arial"/>
          <w:sz w:val="20"/>
        </w:rPr>
      </w:pPr>
      <w:r w:rsidRPr="00A61F3D">
        <w:rPr>
          <w:rFonts w:ascii="Arial" w:hAnsi="Arial" w:cs="Arial"/>
          <w:sz w:val="20"/>
        </w:rPr>
        <w:t xml:space="preserve">- a szövetkezetek (a szövetkezeti hitelintézetek </w:t>
      </w:r>
      <w:r w:rsidR="00C85CC8" w:rsidRPr="00A61F3D">
        <w:rPr>
          <w:rFonts w:ascii="Arial" w:hAnsi="Arial" w:cs="Arial"/>
          <w:sz w:val="20"/>
        </w:rPr>
        <w:t xml:space="preserve">és a biztosító szövetkezetek </w:t>
      </w:r>
      <w:r w:rsidRPr="00A61F3D">
        <w:rPr>
          <w:rFonts w:ascii="Arial" w:hAnsi="Arial" w:cs="Arial"/>
          <w:sz w:val="20"/>
        </w:rPr>
        <w:t>kivételével),</w:t>
      </w:r>
    </w:p>
    <w:p w14:paraId="23218277" w14:textId="77777777" w:rsidR="006805CF" w:rsidRPr="00A61F3D" w:rsidRDefault="006805CF" w:rsidP="004F671E">
      <w:pPr>
        <w:rPr>
          <w:rFonts w:ascii="Arial" w:hAnsi="Arial" w:cs="Arial"/>
          <w:sz w:val="20"/>
        </w:rPr>
      </w:pPr>
      <w:r w:rsidRPr="00A61F3D">
        <w:rPr>
          <w:rFonts w:ascii="Arial" w:hAnsi="Arial" w:cs="Arial"/>
          <w:sz w:val="20"/>
        </w:rPr>
        <w:t xml:space="preserve">- </w:t>
      </w:r>
      <w:r w:rsidR="005F147D" w:rsidRPr="00A61F3D">
        <w:rPr>
          <w:rFonts w:ascii="Arial" w:hAnsi="Arial" w:cs="Arial"/>
          <w:sz w:val="20"/>
        </w:rPr>
        <w:t xml:space="preserve">az </w:t>
      </w:r>
      <w:r w:rsidRPr="00A61F3D">
        <w:rPr>
          <w:rFonts w:ascii="Arial" w:hAnsi="Arial" w:cs="Arial"/>
          <w:sz w:val="20"/>
        </w:rPr>
        <w:t>egyéb jogi személyiségű vállalkozások</w:t>
      </w:r>
      <w:r w:rsidR="00795A5A" w:rsidRPr="00A61F3D">
        <w:rPr>
          <w:rFonts w:ascii="Arial" w:hAnsi="Arial" w:cs="Arial"/>
          <w:sz w:val="20"/>
        </w:rPr>
        <w:t>,</w:t>
      </w:r>
    </w:p>
    <w:p w14:paraId="5796C1E2" w14:textId="173295C1" w:rsidR="006805CF" w:rsidRPr="00686DAB" w:rsidRDefault="006805CF" w:rsidP="004F671E">
      <w:pPr>
        <w:rPr>
          <w:rFonts w:ascii="Arial" w:hAnsi="Arial" w:cs="Arial"/>
          <w:sz w:val="20"/>
        </w:rPr>
      </w:pPr>
      <w:r w:rsidRPr="00686DAB">
        <w:rPr>
          <w:rFonts w:ascii="Arial" w:hAnsi="Arial" w:cs="Arial"/>
          <w:sz w:val="20"/>
        </w:rPr>
        <w:t xml:space="preserve">- </w:t>
      </w:r>
      <w:r w:rsidR="005F147D" w:rsidRPr="00686DAB">
        <w:rPr>
          <w:rFonts w:ascii="Arial" w:hAnsi="Arial" w:cs="Arial"/>
          <w:sz w:val="20"/>
        </w:rPr>
        <w:t xml:space="preserve">a </w:t>
      </w:r>
      <w:r w:rsidRPr="00686DAB">
        <w:rPr>
          <w:rFonts w:ascii="Arial" w:hAnsi="Arial" w:cs="Arial"/>
          <w:sz w:val="20"/>
        </w:rPr>
        <w:t xml:space="preserve">jogi személyiség nélküli vállalkozások </w:t>
      </w:r>
      <w:r w:rsidR="00795A5A" w:rsidRPr="00686DAB">
        <w:rPr>
          <w:rFonts w:ascii="Arial" w:hAnsi="Arial" w:cs="Arial"/>
          <w:sz w:val="20"/>
        </w:rPr>
        <w:t>(idetartoznak az egyéni cégek)</w:t>
      </w:r>
      <w:r w:rsidR="001F5781" w:rsidRPr="00686DAB">
        <w:rPr>
          <w:rFonts w:ascii="Arial" w:hAnsi="Arial" w:cs="Arial"/>
          <w:sz w:val="20"/>
        </w:rPr>
        <w:t>,</w:t>
      </w:r>
    </w:p>
    <w:p w14:paraId="0AA7DBDE" w14:textId="6E6D7E60" w:rsidR="009C22B3" w:rsidRPr="00686DAB" w:rsidRDefault="009C22B3" w:rsidP="004F671E">
      <w:pPr>
        <w:rPr>
          <w:rFonts w:ascii="Arial" w:hAnsi="Arial" w:cs="Arial"/>
          <w:sz w:val="20"/>
        </w:rPr>
      </w:pPr>
      <w:r w:rsidRPr="00686DAB">
        <w:rPr>
          <w:rFonts w:ascii="Arial" w:hAnsi="Arial" w:cs="Arial"/>
          <w:sz w:val="20"/>
        </w:rPr>
        <w:t>- a társasházak,</w:t>
      </w:r>
    </w:p>
    <w:p w14:paraId="79961957" w14:textId="44117440" w:rsidR="00A33546" w:rsidRPr="00A61F3D" w:rsidRDefault="00A33546" w:rsidP="004F671E">
      <w:pPr>
        <w:rPr>
          <w:rFonts w:ascii="Arial" w:hAnsi="Arial" w:cs="Arial"/>
          <w:sz w:val="20"/>
        </w:rPr>
      </w:pPr>
      <w:r w:rsidRPr="00686DAB">
        <w:rPr>
          <w:rFonts w:ascii="Arial" w:hAnsi="Arial" w:cs="Arial"/>
          <w:sz w:val="20"/>
        </w:rPr>
        <w:t>- a földtulajdonosi közösség</w:t>
      </w:r>
      <w:r w:rsidR="005F5106" w:rsidRPr="00686DAB">
        <w:rPr>
          <w:rFonts w:ascii="Arial" w:hAnsi="Arial" w:cs="Arial"/>
          <w:sz w:val="20"/>
        </w:rPr>
        <w:t>ek,</w:t>
      </w:r>
    </w:p>
    <w:p w14:paraId="4D98CCD9" w14:textId="77777777" w:rsidR="006805CF" w:rsidRPr="00A61F3D" w:rsidRDefault="006805CF" w:rsidP="004F671E">
      <w:pPr>
        <w:rPr>
          <w:rFonts w:ascii="Arial" w:hAnsi="Arial" w:cs="Arial"/>
          <w:sz w:val="20"/>
        </w:rPr>
      </w:pPr>
      <w:r w:rsidRPr="00A61F3D">
        <w:rPr>
          <w:rFonts w:ascii="Arial" w:hAnsi="Arial" w:cs="Arial"/>
          <w:sz w:val="20"/>
        </w:rPr>
        <w:t>- a gazdasági szervezeteket segítő és azok által finanszírozott nonprofit intézmények.</w:t>
      </w:r>
    </w:p>
    <w:p w14:paraId="79F78130" w14:textId="15521B4A"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4.2.</w:t>
      </w:r>
      <w:r>
        <w:rPr>
          <w:rFonts w:ascii="Arial" w:hAnsi="Arial" w:cs="Arial"/>
          <w:b/>
          <w:sz w:val="20"/>
        </w:rPr>
        <w:t xml:space="preserve"> </w:t>
      </w:r>
      <w:r w:rsidR="006805CF" w:rsidRPr="00A61F3D">
        <w:rPr>
          <w:rFonts w:ascii="Arial" w:hAnsi="Arial" w:cs="Arial"/>
          <w:b/>
          <w:sz w:val="20"/>
        </w:rPr>
        <w:t>B) Központi bank</w:t>
      </w:r>
    </w:p>
    <w:p w14:paraId="2723FEE8" w14:textId="77777777" w:rsidR="006805CF" w:rsidRPr="00A61F3D" w:rsidRDefault="006805CF" w:rsidP="004F671E">
      <w:pPr>
        <w:rPr>
          <w:rFonts w:ascii="Arial" w:hAnsi="Arial" w:cs="Arial"/>
          <w:sz w:val="20"/>
        </w:rPr>
      </w:pPr>
      <w:r w:rsidRPr="00A61F3D">
        <w:rPr>
          <w:rFonts w:ascii="Arial" w:hAnsi="Arial" w:cs="Arial"/>
          <w:sz w:val="20"/>
        </w:rPr>
        <w:t>Ide a Magyar Nemzeti Bank tartozik.</w:t>
      </w:r>
    </w:p>
    <w:p w14:paraId="2AF6D67C" w14:textId="5924FCF5" w:rsidR="00AC13E5" w:rsidRPr="00A61F3D" w:rsidRDefault="00C17011" w:rsidP="004F671E">
      <w:pPr>
        <w:spacing w:before="120"/>
        <w:outlineLvl w:val="0"/>
        <w:rPr>
          <w:rFonts w:ascii="Arial" w:hAnsi="Arial" w:cs="Arial"/>
          <w:b/>
          <w:sz w:val="20"/>
        </w:rPr>
      </w:pPr>
      <w:r w:rsidRPr="00C17011">
        <w:rPr>
          <w:rFonts w:ascii="Arial" w:hAnsi="Arial" w:cs="Arial"/>
          <w:bCs/>
          <w:sz w:val="20"/>
        </w:rPr>
        <w:t>4.3.</w:t>
      </w:r>
      <w:r>
        <w:rPr>
          <w:rFonts w:ascii="Arial" w:hAnsi="Arial" w:cs="Arial"/>
          <w:b/>
          <w:sz w:val="20"/>
        </w:rPr>
        <w:t xml:space="preserve"> </w:t>
      </w:r>
      <w:r w:rsidR="006805CF" w:rsidRPr="00A61F3D">
        <w:rPr>
          <w:rFonts w:ascii="Arial" w:hAnsi="Arial" w:cs="Arial"/>
          <w:b/>
          <w:sz w:val="20"/>
        </w:rPr>
        <w:t>C) Egyéb monetáris pénzügyi intézmények</w:t>
      </w:r>
    </w:p>
    <w:p w14:paraId="5A8F2278" w14:textId="77777777" w:rsidR="006805CF" w:rsidRPr="00A61F3D" w:rsidRDefault="00A55214" w:rsidP="004F671E">
      <w:pPr>
        <w:rPr>
          <w:rFonts w:ascii="Arial" w:hAnsi="Arial" w:cs="Arial"/>
          <w:sz w:val="20"/>
        </w:rPr>
      </w:pPr>
      <w:r w:rsidRPr="00A61F3D">
        <w:rPr>
          <w:rFonts w:ascii="Arial" w:hAnsi="Arial" w:cs="Arial"/>
          <w:sz w:val="20"/>
        </w:rPr>
        <w:lastRenderedPageBreak/>
        <w:t>Két alcsoport</w:t>
      </w:r>
      <w:r w:rsidR="006805CF" w:rsidRPr="00A61F3D">
        <w:rPr>
          <w:rFonts w:ascii="Arial" w:hAnsi="Arial" w:cs="Arial"/>
          <w:sz w:val="20"/>
        </w:rPr>
        <w:t xml:space="preserve"> alkotj</w:t>
      </w:r>
      <w:r w:rsidRPr="00A61F3D">
        <w:rPr>
          <w:rFonts w:ascii="Arial" w:hAnsi="Arial" w:cs="Arial"/>
          <w:sz w:val="20"/>
        </w:rPr>
        <w:t>a</w:t>
      </w:r>
      <w:r w:rsidR="006805CF" w:rsidRPr="00A61F3D">
        <w:rPr>
          <w:rFonts w:ascii="Arial" w:hAnsi="Arial" w:cs="Arial"/>
          <w:sz w:val="20"/>
        </w:rPr>
        <w:t xml:space="preserve"> ezt a szektort.</w:t>
      </w:r>
    </w:p>
    <w:p w14:paraId="402A441D" w14:textId="774D3EED" w:rsidR="00A55214" w:rsidRPr="00A61F3D" w:rsidRDefault="00A55214" w:rsidP="004F671E">
      <w:pPr>
        <w:rPr>
          <w:rFonts w:ascii="Arial" w:hAnsi="Arial" w:cs="Arial"/>
          <w:sz w:val="20"/>
        </w:rPr>
      </w:pPr>
      <w:r w:rsidRPr="00A61F3D">
        <w:rPr>
          <w:rFonts w:ascii="Arial" w:hAnsi="Arial" w:cs="Arial"/>
          <w:sz w:val="20"/>
        </w:rPr>
        <w:t xml:space="preserve">A hitelintézetek alcsoportba </w:t>
      </w:r>
      <w:r w:rsidR="00F47502" w:rsidRPr="00A61F3D">
        <w:rPr>
          <w:rFonts w:ascii="Arial" w:hAnsi="Arial" w:cs="Arial"/>
          <w:sz w:val="20"/>
        </w:rPr>
        <w:t xml:space="preserve">(C-HIT alcsoportba) </w:t>
      </w:r>
      <w:r w:rsidRPr="00A61F3D">
        <w:rPr>
          <w:rFonts w:ascii="Arial" w:hAnsi="Arial" w:cs="Arial"/>
          <w:sz w:val="20"/>
        </w:rPr>
        <w:t>a</w:t>
      </w:r>
      <w:r w:rsidR="006805CF" w:rsidRPr="00A61F3D">
        <w:rPr>
          <w:rFonts w:ascii="Arial" w:hAnsi="Arial" w:cs="Arial"/>
          <w:sz w:val="20"/>
        </w:rPr>
        <w:t xml:space="preserve"> központi bank</w:t>
      </w:r>
      <w:r w:rsidRPr="00A61F3D">
        <w:rPr>
          <w:rFonts w:ascii="Arial" w:hAnsi="Arial" w:cs="Arial"/>
          <w:sz w:val="20"/>
        </w:rPr>
        <w:t xml:space="preserve">on kívüli </w:t>
      </w:r>
      <w:r w:rsidR="008C452D" w:rsidRPr="00A61F3D">
        <w:rPr>
          <w:rFonts w:ascii="Arial" w:hAnsi="Arial" w:cs="Arial"/>
          <w:sz w:val="20"/>
        </w:rPr>
        <w:t xml:space="preserve">azon </w:t>
      </w:r>
      <w:r w:rsidRPr="00A61F3D">
        <w:rPr>
          <w:rFonts w:ascii="Arial" w:hAnsi="Arial" w:cs="Arial"/>
          <w:sz w:val="20"/>
        </w:rPr>
        <w:t>monetáris pénzügyi intézmények tartoznak, amelyek a pénzügyi közvetítésben betétek</w:t>
      </w:r>
      <w:r w:rsidR="008C452D" w:rsidRPr="00A61F3D">
        <w:rPr>
          <w:rFonts w:ascii="Arial" w:hAnsi="Arial" w:cs="Arial"/>
          <w:sz w:val="20"/>
        </w:rPr>
        <w:t xml:space="preserve">, </w:t>
      </w:r>
      <w:r w:rsidRPr="00A61F3D">
        <w:rPr>
          <w:rFonts w:ascii="Arial" w:hAnsi="Arial" w:cs="Arial"/>
          <w:sz w:val="20"/>
        </w:rPr>
        <w:t>betétet helyettesítő eszközök elfogadásával, valamint saját kockázatra történő hitelnyújtás</w:t>
      </w:r>
      <w:r w:rsidR="008C452D" w:rsidRPr="00A61F3D">
        <w:rPr>
          <w:rFonts w:ascii="Arial" w:hAnsi="Arial" w:cs="Arial"/>
          <w:sz w:val="20"/>
        </w:rPr>
        <w:t>,</w:t>
      </w:r>
      <w:r w:rsidRPr="00A61F3D">
        <w:rPr>
          <w:rFonts w:ascii="Arial" w:hAnsi="Arial" w:cs="Arial"/>
          <w:sz w:val="20"/>
        </w:rPr>
        <w:t xml:space="preserve"> értékpapír-befektetés révén vesznek részt.</w:t>
      </w:r>
      <w:r w:rsidR="006805CF" w:rsidRPr="00A61F3D">
        <w:rPr>
          <w:rFonts w:ascii="Arial" w:hAnsi="Arial" w:cs="Arial"/>
          <w:sz w:val="20"/>
        </w:rPr>
        <w:t xml:space="preserve"> A hitelintézetek között szerepel </w:t>
      </w:r>
      <w:r w:rsidR="00157694" w:rsidRPr="00A61F3D">
        <w:rPr>
          <w:rFonts w:ascii="Arial" w:hAnsi="Arial" w:cs="Arial"/>
          <w:sz w:val="20"/>
        </w:rPr>
        <w:t>a H</w:t>
      </w:r>
      <w:r w:rsidR="006805CF" w:rsidRPr="00A61F3D">
        <w:rPr>
          <w:rFonts w:ascii="Arial" w:hAnsi="Arial" w:cs="Arial"/>
          <w:sz w:val="20"/>
        </w:rPr>
        <w:t>pt. szerint hitelintézetnek minősülő valamennyi intézmény, függetlenül a statisztikai számjele részét képező szakágazati (</w:t>
      </w:r>
      <w:proofErr w:type="spellStart"/>
      <w:r w:rsidR="006805CF" w:rsidRPr="00A61F3D">
        <w:rPr>
          <w:rFonts w:ascii="Arial" w:hAnsi="Arial" w:cs="Arial"/>
          <w:sz w:val="20"/>
        </w:rPr>
        <w:t>TEÁOR</w:t>
      </w:r>
      <w:proofErr w:type="spellEnd"/>
      <w:r w:rsidR="006805CF" w:rsidRPr="00A61F3D">
        <w:rPr>
          <w:rFonts w:ascii="Arial" w:hAnsi="Arial" w:cs="Arial"/>
          <w:sz w:val="20"/>
        </w:rPr>
        <w:t xml:space="preserve">) kódtól. </w:t>
      </w:r>
      <w:r w:rsidR="0080204B" w:rsidRPr="00A61F3D">
        <w:rPr>
          <w:rFonts w:ascii="Arial" w:hAnsi="Arial" w:cs="Arial"/>
          <w:sz w:val="20"/>
        </w:rPr>
        <w:t>Ide</w:t>
      </w:r>
      <w:r w:rsidR="0055602D">
        <w:rPr>
          <w:rFonts w:ascii="Arial" w:hAnsi="Arial" w:cs="Arial"/>
          <w:sz w:val="20"/>
        </w:rPr>
        <w:t xml:space="preserve"> </w:t>
      </w:r>
      <w:r w:rsidR="0080204B" w:rsidRPr="00A61F3D">
        <w:rPr>
          <w:rFonts w:ascii="Arial" w:hAnsi="Arial" w:cs="Arial"/>
          <w:sz w:val="20"/>
        </w:rPr>
        <w:t xml:space="preserve">sorolandók a bankok, a szakosított hitelintézetek, a szövetkezeti hitelintézetek, </w:t>
      </w:r>
      <w:r w:rsidR="008C452D" w:rsidRPr="00A61F3D">
        <w:rPr>
          <w:rFonts w:ascii="Arial" w:hAnsi="Arial" w:cs="Arial"/>
          <w:sz w:val="20"/>
        </w:rPr>
        <w:t xml:space="preserve">a </w:t>
      </w:r>
      <w:r w:rsidR="0080204B" w:rsidRPr="00A61F3D">
        <w:rPr>
          <w:rFonts w:ascii="Arial" w:hAnsi="Arial" w:cs="Arial"/>
          <w:sz w:val="20"/>
        </w:rPr>
        <w:t xml:space="preserve">lakástakarékpénztárak és </w:t>
      </w:r>
      <w:r w:rsidR="008C452D" w:rsidRPr="00A61F3D">
        <w:rPr>
          <w:rFonts w:ascii="Arial" w:hAnsi="Arial" w:cs="Arial"/>
          <w:sz w:val="20"/>
        </w:rPr>
        <w:t xml:space="preserve">a </w:t>
      </w:r>
      <w:r w:rsidR="0080204B" w:rsidRPr="00A61F3D">
        <w:rPr>
          <w:rFonts w:ascii="Arial" w:hAnsi="Arial" w:cs="Arial"/>
          <w:sz w:val="20"/>
        </w:rPr>
        <w:t>hitelintézeti fióktelepek</w:t>
      </w:r>
      <w:r w:rsidR="00CA5A9B" w:rsidRPr="00A61F3D">
        <w:rPr>
          <w:rFonts w:ascii="Arial" w:hAnsi="Arial" w:cs="Arial"/>
          <w:sz w:val="20"/>
        </w:rPr>
        <w:t xml:space="preserve"> (a 3. melléklet 1. pontja szerinti, az MNB honlapján közzétett technikai segédletben C1, C2, C3, C4, C5 és C7 alcsoportkód alatt szereplő intézmények).</w:t>
      </w:r>
    </w:p>
    <w:p w14:paraId="3083E34E" w14:textId="67630591" w:rsidR="006805CF" w:rsidRPr="00A61F3D" w:rsidRDefault="006805CF" w:rsidP="004F671E">
      <w:pPr>
        <w:rPr>
          <w:rFonts w:ascii="Arial" w:hAnsi="Arial" w:cs="Arial"/>
          <w:sz w:val="20"/>
        </w:rPr>
      </w:pPr>
      <w:r w:rsidRPr="00A61F3D">
        <w:rPr>
          <w:rFonts w:ascii="Arial" w:hAnsi="Arial" w:cs="Arial"/>
          <w:sz w:val="20"/>
        </w:rPr>
        <w:t xml:space="preserve">A pénzpiaci </w:t>
      </w:r>
      <w:r w:rsidR="00462F34" w:rsidRPr="00A61F3D">
        <w:rPr>
          <w:rFonts w:ascii="Arial" w:hAnsi="Arial" w:cs="Arial"/>
          <w:sz w:val="20"/>
        </w:rPr>
        <w:t xml:space="preserve">befektetési </w:t>
      </w:r>
      <w:r w:rsidRPr="00A61F3D">
        <w:rPr>
          <w:rFonts w:ascii="Arial" w:hAnsi="Arial" w:cs="Arial"/>
          <w:sz w:val="20"/>
        </w:rPr>
        <w:t>alapok</w:t>
      </w:r>
      <w:r w:rsidR="0080204B" w:rsidRPr="00A61F3D">
        <w:rPr>
          <w:rFonts w:ascii="Arial" w:hAnsi="Arial" w:cs="Arial"/>
          <w:sz w:val="20"/>
        </w:rPr>
        <w:t xml:space="preserve"> alcsoport</w:t>
      </w:r>
      <w:r w:rsidRPr="00A61F3D">
        <w:rPr>
          <w:rFonts w:ascii="Arial" w:hAnsi="Arial" w:cs="Arial"/>
          <w:sz w:val="20"/>
        </w:rPr>
        <w:t>hoz azok a befektetési alapok sorolandók, amelyek befektetési jegyei likviditás szempontjából a bankbetétekhez hasonlóak, és eszközeiket elsősorban pénzpiaci eszközökbe, maximum 1 éves hátralévő lejáratú</w:t>
      </w:r>
      <w:r w:rsidR="00CA01CD">
        <w:rPr>
          <w:rFonts w:ascii="Arial" w:hAnsi="Arial" w:cs="Arial"/>
          <w:sz w:val="20"/>
        </w:rPr>
        <w:t>,</w:t>
      </w:r>
      <w:r w:rsidRPr="00A61F3D">
        <w:rPr>
          <w:rFonts w:ascii="Arial" w:hAnsi="Arial" w:cs="Arial"/>
          <w:sz w:val="20"/>
        </w:rPr>
        <w:t xml:space="preserve"> transzferálható</w:t>
      </w:r>
      <w:r w:rsidR="00CA01CD">
        <w:rPr>
          <w:rFonts w:ascii="Arial" w:hAnsi="Arial" w:cs="Arial"/>
          <w:sz w:val="20"/>
        </w:rPr>
        <w:t>,</w:t>
      </w:r>
      <w:r w:rsidRPr="00A61F3D">
        <w:rPr>
          <w:rFonts w:ascii="Arial" w:hAnsi="Arial" w:cs="Arial"/>
          <w:sz w:val="20"/>
        </w:rPr>
        <w:t xml:space="preserve"> hitelviszonyt megtestesítő értékpapírokba vagy pénzpiaci eszközök </w:t>
      </w:r>
      <w:proofErr w:type="spellStart"/>
      <w:r w:rsidRPr="00A61F3D">
        <w:rPr>
          <w:rFonts w:ascii="Arial" w:hAnsi="Arial" w:cs="Arial"/>
          <w:sz w:val="20"/>
        </w:rPr>
        <w:t>kamataihoz</w:t>
      </w:r>
      <w:proofErr w:type="spellEnd"/>
      <w:r w:rsidRPr="00A61F3D">
        <w:rPr>
          <w:rFonts w:ascii="Arial" w:hAnsi="Arial" w:cs="Arial"/>
          <w:sz w:val="20"/>
        </w:rPr>
        <w:t xml:space="preserve"> hasonló </w:t>
      </w:r>
      <w:proofErr w:type="spellStart"/>
      <w:r w:rsidRPr="00A61F3D">
        <w:rPr>
          <w:rFonts w:ascii="Arial" w:hAnsi="Arial" w:cs="Arial"/>
          <w:sz w:val="20"/>
        </w:rPr>
        <w:t>megtérülésű</w:t>
      </w:r>
      <w:proofErr w:type="spellEnd"/>
      <w:r w:rsidRPr="00A61F3D">
        <w:rPr>
          <w:rFonts w:ascii="Arial" w:hAnsi="Arial" w:cs="Arial"/>
          <w:sz w:val="20"/>
        </w:rPr>
        <w:t xml:space="preserve"> eszközökbe fektetik. (Pénzpiaci eszköz: a </w:t>
      </w:r>
      <w:r w:rsidR="00E543A2" w:rsidRPr="00A61F3D">
        <w:rPr>
          <w:rFonts w:ascii="Arial" w:hAnsi="Arial" w:cs="Arial"/>
          <w:sz w:val="20"/>
        </w:rPr>
        <w:t>befektetési vállalkozásokról és az árutőzsdei szolgáltatókró</w:t>
      </w:r>
      <w:r w:rsidR="007C61CC">
        <w:rPr>
          <w:rFonts w:ascii="Arial" w:hAnsi="Arial" w:cs="Arial"/>
          <w:sz w:val="20"/>
        </w:rPr>
        <w:t>l</w:t>
      </w:r>
      <w:r w:rsidR="00E543A2" w:rsidRPr="00A61F3D">
        <w:rPr>
          <w:rFonts w:ascii="Arial" w:hAnsi="Arial" w:cs="Arial"/>
          <w:sz w:val="20"/>
        </w:rPr>
        <w:t xml:space="preserve">, valamint az általuk végezhető tevékenységek szabályairól szóló </w:t>
      </w:r>
      <w:r w:rsidR="00C71788" w:rsidRPr="00A61F3D">
        <w:rPr>
          <w:rFonts w:ascii="Arial" w:hAnsi="Arial" w:cs="Arial"/>
          <w:sz w:val="20"/>
        </w:rPr>
        <w:t xml:space="preserve">2007. évi CXXXVIII. </w:t>
      </w:r>
      <w:r w:rsidR="00E543A2" w:rsidRPr="00A61F3D">
        <w:rPr>
          <w:rFonts w:ascii="Arial" w:hAnsi="Arial" w:cs="Arial"/>
          <w:sz w:val="20"/>
        </w:rPr>
        <w:t>törvény</w:t>
      </w:r>
      <w:r w:rsidRPr="00A61F3D">
        <w:rPr>
          <w:rFonts w:ascii="Arial" w:hAnsi="Arial" w:cs="Arial"/>
          <w:sz w:val="20"/>
        </w:rPr>
        <w:t xml:space="preserve"> szerint meghatározott fogalom.) </w:t>
      </w:r>
      <w:r w:rsidR="00CA5A9B" w:rsidRPr="00A61F3D">
        <w:rPr>
          <w:rFonts w:ascii="Arial" w:hAnsi="Arial" w:cs="Arial"/>
          <w:sz w:val="20"/>
        </w:rPr>
        <w:t>Idetartoznak a 3. melléklet 1. pontja szerinti, az MNB honlapján közzétett technikai segédletben a C6 alcsoportkód alatt szereplő intézmények.</w:t>
      </w:r>
    </w:p>
    <w:p w14:paraId="2EA2E32A" w14:textId="42F8F028" w:rsidR="00AC13E5" w:rsidRPr="00A61F3D" w:rsidRDefault="00C17011" w:rsidP="004F671E">
      <w:pPr>
        <w:spacing w:before="120"/>
        <w:outlineLvl w:val="0"/>
        <w:rPr>
          <w:rFonts w:ascii="Arial" w:hAnsi="Arial" w:cs="Arial"/>
          <w:b/>
          <w:sz w:val="20"/>
        </w:rPr>
      </w:pPr>
      <w:r w:rsidRPr="00C17011">
        <w:rPr>
          <w:rFonts w:ascii="Arial" w:hAnsi="Arial" w:cs="Arial"/>
          <w:bCs/>
          <w:sz w:val="20"/>
        </w:rPr>
        <w:t>4.4.</w:t>
      </w:r>
      <w:r>
        <w:rPr>
          <w:rFonts w:ascii="Arial" w:hAnsi="Arial" w:cs="Arial"/>
          <w:b/>
          <w:sz w:val="20"/>
        </w:rPr>
        <w:t xml:space="preserve"> </w:t>
      </w:r>
      <w:r w:rsidR="006805CF" w:rsidRPr="00A61F3D">
        <w:rPr>
          <w:rFonts w:ascii="Arial" w:hAnsi="Arial" w:cs="Arial"/>
          <w:b/>
          <w:sz w:val="20"/>
        </w:rPr>
        <w:t>D) Egyéb pénzügyi közvetítők</w:t>
      </w:r>
    </w:p>
    <w:p w14:paraId="39F184F2" w14:textId="77777777" w:rsidR="006805CF" w:rsidRPr="00A61F3D" w:rsidRDefault="006805CF" w:rsidP="004F671E">
      <w:pPr>
        <w:rPr>
          <w:rFonts w:ascii="Arial" w:hAnsi="Arial" w:cs="Arial"/>
          <w:sz w:val="20"/>
        </w:rPr>
      </w:pPr>
      <w:r w:rsidRPr="00A61F3D">
        <w:rPr>
          <w:rFonts w:ascii="Arial" w:hAnsi="Arial" w:cs="Arial"/>
          <w:sz w:val="20"/>
        </w:rPr>
        <w:t>Ide azok a pénzügyi közvetítők tartoznak, amelyek nem végeznek betétgyűjtést, de főtevékenységként jelentős mennyiségű egyéb forrást gyűjtenek, amelyet kihelyeznek a pénz- és tőkepiacon</w:t>
      </w:r>
      <w:r w:rsidR="00723264" w:rsidRPr="00A61F3D">
        <w:rPr>
          <w:rFonts w:ascii="Arial" w:hAnsi="Arial" w:cs="Arial"/>
          <w:sz w:val="20"/>
        </w:rPr>
        <w:t>,</w:t>
      </w:r>
      <w:r w:rsidR="00BE654A" w:rsidRPr="00A61F3D">
        <w:rPr>
          <w:rFonts w:ascii="Arial" w:hAnsi="Arial" w:cs="Arial"/>
          <w:sz w:val="20"/>
        </w:rPr>
        <w:t xml:space="preserve"> elsősorban hitelnyújtás vagy értékpapír</w:t>
      </w:r>
      <w:r w:rsidR="00723264" w:rsidRPr="00A61F3D">
        <w:rPr>
          <w:rFonts w:ascii="Arial" w:hAnsi="Arial" w:cs="Arial"/>
          <w:sz w:val="20"/>
        </w:rPr>
        <w:t>-befektetés formájában</w:t>
      </w:r>
      <w:r w:rsidRPr="00A61F3D">
        <w:rPr>
          <w:rFonts w:ascii="Arial" w:hAnsi="Arial" w:cs="Arial"/>
          <w:sz w:val="20"/>
        </w:rPr>
        <w:t>.</w:t>
      </w:r>
    </w:p>
    <w:p w14:paraId="018604B8" w14:textId="77777777" w:rsidR="00866D3A" w:rsidRPr="00A61F3D" w:rsidRDefault="008E2103" w:rsidP="004F671E">
      <w:pPr>
        <w:rPr>
          <w:rFonts w:ascii="Arial" w:hAnsi="Arial" w:cs="Arial"/>
          <w:sz w:val="20"/>
        </w:rPr>
      </w:pPr>
      <w:r w:rsidRPr="00A61F3D">
        <w:rPr>
          <w:rFonts w:ascii="Arial" w:hAnsi="Arial" w:cs="Arial"/>
          <w:sz w:val="20"/>
        </w:rPr>
        <w:t xml:space="preserve">A szektoron belül két alcsoport </w:t>
      </w:r>
      <w:proofErr w:type="spellStart"/>
      <w:r w:rsidRPr="00A61F3D">
        <w:rPr>
          <w:rFonts w:ascii="Arial" w:hAnsi="Arial" w:cs="Arial"/>
          <w:sz w:val="20"/>
        </w:rPr>
        <w:t>különböztethető</w:t>
      </w:r>
      <w:proofErr w:type="spellEnd"/>
      <w:r w:rsidRPr="00A61F3D">
        <w:rPr>
          <w:rFonts w:ascii="Arial" w:hAnsi="Arial" w:cs="Arial"/>
          <w:sz w:val="20"/>
        </w:rPr>
        <w:t xml:space="preserve"> meg. </w:t>
      </w:r>
    </w:p>
    <w:p w14:paraId="0D6FC14B" w14:textId="69741084" w:rsidR="00866D3A" w:rsidRPr="00A61F3D" w:rsidRDefault="008E2103" w:rsidP="004F671E">
      <w:pPr>
        <w:rPr>
          <w:rFonts w:ascii="Arial" w:hAnsi="Arial" w:cs="Arial"/>
          <w:sz w:val="20"/>
        </w:rPr>
      </w:pPr>
      <w:r w:rsidRPr="00A61F3D">
        <w:rPr>
          <w:rFonts w:ascii="Arial" w:hAnsi="Arial" w:cs="Arial"/>
          <w:sz w:val="20"/>
        </w:rPr>
        <w:t xml:space="preserve">Az egyéb pénzügyi közvetítők </w:t>
      </w:r>
      <w:r w:rsidR="00462F34" w:rsidRPr="00A61F3D">
        <w:rPr>
          <w:rFonts w:ascii="Arial" w:hAnsi="Arial" w:cs="Arial"/>
          <w:sz w:val="20"/>
        </w:rPr>
        <w:t xml:space="preserve">(befektetési alapok kivételével) </w:t>
      </w:r>
      <w:r w:rsidRPr="00A61F3D">
        <w:rPr>
          <w:rFonts w:ascii="Arial" w:hAnsi="Arial" w:cs="Arial"/>
          <w:sz w:val="20"/>
        </w:rPr>
        <w:t>alcsoport</w:t>
      </w:r>
      <w:r w:rsidR="00E36ACC" w:rsidRPr="00A61F3D">
        <w:rPr>
          <w:rFonts w:ascii="Arial" w:hAnsi="Arial" w:cs="Arial"/>
          <w:sz w:val="20"/>
        </w:rPr>
        <w:t>ba</w:t>
      </w:r>
      <w:r w:rsidR="00F47502" w:rsidRPr="00A61F3D">
        <w:rPr>
          <w:rFonts w:ascii="Arial" w:hAnsi="Arial" w:cs="Arial"/>
          <w:sz w:val="20"/>
        </w:rPr>
        <w:t xml:space="preserve"> (D-</w:t>
      </w:r>
      <w:proofErr w:type="spellStart"/>
      <w:r w:rsidR="00F47502" w:rsidRPr="00A61F3D">
        <w:rPr>
          <w:rFonts w:ascii="Arial" w:hAnsi="Arial" w:cs="Arial"/>
          <w:sz w:val="20"/>
        </w:rPr>
        <w:t>EPK</w:t>
      </w:r>
      <w:proofErr w:type="spellEnd"/>
      <w:r w:rsidR="00F47502" w:rsidRPr="00A61F3D">
        <w:rPr>
          <w:rFonts w:ascii="Arial" w:hAnsi="Arial" w:cs="Arial"/>
          <w:sz w:val="20"/>
        </w:rPr>
        <w:t xml:space="preserve"> alcsoportba)</w:t>
      </w:r>
      <w:r w:rsidR="00E36ACC" w:rsidRPr="00A61F3D">
        <w:rPr>
          <w:rFonts w:ascii="Arial" w:hAnsi="Arial" w:cs="Arial"/>
          <w:sz w:val="20"/>
        </w:rPr>
        <w:t xml:space="preserve"> </w:t>
      </w:r>
      <w:r w:rsidRPr="00A61F3D">
        <w:rPr>
          <w:rFonts w:ascii="Arial" w:hAnsi="Arial" w:cs="Arial"/>
          <w:sz w:val="20"/>
        </w:rPr>
        <w:t xml:space="preserve"> </w:t>
      </w:r>
      <w:r w:rsidR="006805CF" w:rsidRPr="00A61F3D">
        <w:rPr>
          <w:rFonts w:ascii="Arial" w:hAnsi="Arial" w:cs="Arial"/>
          <w:sz w:val="20"/>
        </w:rPr>
        <w:t>sorolandók például a pénzügyi vállalkozások jelentős része, a befektetési alapkezelő</w:t>
      </w:r>
      <w:r w:rsidR="00254F9B" w:rsidRPr="00A61F3D">
        <w:rPr>
          <w:rFonts w:ascii="Arial" w:hAnsi="Arial" w:cs="Arial"/>
          <w:sz w:val="20"/>
        </w:rPr>
        <w:t>k</w:t>
      </w:r>
      <w:r w:rsidR="009613F4" w:rsidRPr="00A61F3D">
        <w:rPr>
          <w:rFonts w:ascii="Arial" w:hAnsi="Arial" w:cs="Arial"/>
          <w:sz w:val="20"/>
        </w:rPr>
        <w:t xml:space="preserve"> (</w:t>
      </w:r>
      <w:r w:rsidR="007E5CC6" w:rsidRPr="00A61F3D">
        <w:rPr>
          <w:rFonts w:ascii="Arial" w:hAnsi="Arial" w:cs="Arial"/>
          <w:sz w:val="20"/>
        </w:rPr>
        <w:t xml:space="preserve">közöttük </w:t>
      </w:r>
      <w:r w:rsidR="009613F4" w:rsidRPr="00A61F3D">
        <w:rPr>
          <w:rFonts w:ascii="Arial" w:hAnsi="Arial" w:cs="Arial"/>
          <w:sz w:val="20"/>
        </w:rPr>
        <w:t>a kockázati tőkealapok és magántőkealapok kezelői)</w:t>
      </w:r>
      <w:r w:rsidR="006805CF" w:rsidRPr="00A61F3D">
        <w:rPr>
          <w:rFonts w:ascii="Arial" w:hAnsi="Arial" w:cs="Arial"/>
          <w:sz w:val="20"/>
        </w:rPr>
        <w:t xml:space="preserve">, a </w:t>
      </w:r>
      <w:r w:rsidR="00761910" w:rsidRPr="00A61F3D">
        <w:rPr>
          <w:rFonts w:ascii="Arial" w:hAnsi="Arial" w:cs="Arial"/>
          <w:sz w:val="20"/>
        </w:rPr>
        <w:t xml:space="preserve">sajátszámlás kereskedést is végző </w:t>
      </w:r>
      <w:r w:rsidR="006805CF" w:rsidRPr="00A61F3D">
        <w:rPr>
          <w:rFonts w:ascii="Arial" w:hAnsi="Arial" w:cs="Arial"/>
          <w:sz w:val="20"/>
        </w:rPr>
        <w:t>befektetési vállalkozások</w:t>
      </w:r>
      <w:r w:rsidR="00FB197D" w:rsidRPr="00A61F3D">
        <w:rPr>
          <w:rFonts w:ascii="Arial" w:hAnsi="Arial" w:cs="Arial"/>
          <w:sz w:val="20"/>
        </w:rPr>
        <w:t xml:space="preserve">, </w:t>
      </w:r>
      <w:r w:rsidR="00F5332A" w:rsidRPr="00A61F3D">
        <w:rPr>
          <w:rFonts w:ascii="Arial" w:hAnsi="Arial" w:cs="Arial"/>
          <w:sz w:val="20"/>
        </w:rPr>
        <w:t>a nemzeti otthonteremtési közösségek</w:t>
      </w:r>
      <w:r w:rsidR="0090628F" w:rsidRPr="00A61F3D">
        <w:rPr>
          <w:rFonts w:ascii="Arial" w:hAnsi="Arial" w:cs="Arial"/>
          <w:sz w:val="20"/>
        </w:rPr>
        <w:t xml:space="preserve">, </w:t>
      </w:r>
      <w:r w:rsidR="001902D9">
        <w:rPr>
          <w:rFonts w:ascii="Arial" w:hAnsi="Arial" w:cs="Arial"/>
          <w:sz w:val="20"/>
        </w:rPr>
        <w:t xml:space="preserve">valamint </w:t>
      </w:r>
      <w:r w:rsidR="000F68F4">
        <w:rPr>
          <w:rFonts w:ascii="Arial" w:hAnsi="Arial" w:cs="Arial"/>
          <w:sz w:val="20"/>
        </w:rPr>
        <w:t xml:space="preserve">az </w:t>
      </w:r>
      <w:proofErr w:type="spellStart"/>
      <w:r w:rsidR="000F68F4">
        <w:rPr>
          <w:rFonts w:ascii="Arial" w:hAnsi="Arial" w:cs="Arial"/>
          <w:sz w:val="20"/>
        </w:rPr>
        <w:t>értékpapírosítást</w:t>
      </w:r>
      <w:proofErr w:type="spellEnd"/>
      <w:r w:rsidR="000F68F4">
        <w:rPr>
          <w:rFonts w:ascii="Arial" w:hAnsi="Arial" w:cs="Arial"/>
          <w:sz w:val="20"/>
        </w:rPr>
        <w:t xml:space="preserve"> végző pénzügyi közvetítők</w:t>
      </w:r>
      <w:r w:rsidR="000F68F4" w:rsidRPr="00A61F3D">
        <w:rPr>
          <w:rFonts w:ascii="Arial" w:hAnsi="Arial" w:cs="Arial"/>
          <w:sz w:val="20"/>
        </w:rPr>
        <w:t xml:space="preserve"> </w:t>
      </w:r>
      <w:r w:rsidR="00CA5A9B" w:rsidRPr="00A61F3D">
        <w:rPr>
          <w:rFonts w:ascii="Arial" w:hAnsi="Arial" w:cs="Arial"/>
          <w:sz w:val="20"/>
        </w:rPr>
        <w:t>(a 3. melléklet 1. pontja szerinti, az MNB honlapján közzétett technikai segédletben a D1, D2, D4</w:t>
      </w:r>
      <w:r w:rsidR="00D35217" w:rsidRPr="00A61F3D">
        <w:rPr>
          <w:rFonts w:ascii="Arial" w:hAnsi="Arial" w:cs="Arial"/>
          <w:sz w:val="20"/>
        </w:rPr>
        <w:t>, D5, D6, D7, D8, D9 és D99</w:t>
      </w:r>
      <w:r w:rsidR="00CA5A9B" w:rsidRPr="00A61F3D">
        <w:rPr>
          <w:rFonts w:ascii="Arial" w:hAnsi="Arial" w:cs="Arial"/>
          <w:sz w:val="20"/>
        </w:rPr>
        <w:t xml:space="preserve"> alcsoportkód alatt szereplő intézmények).</w:t>
      </w:r>
    </w:p>
    <w:p w14:paraId="13570170" w14:textId="77777777" w:rsidR="00D35217" w:rsidRPr="00A61F3D" w:rsidRDefault="00E36ACC" w:rsidP="004F671E">
      <w:pPr>
        <w:rPr>
          <w:rFonts w:ascii="Arial" w:hAnsi="Arial" w:cs="Arial"/>
          <w:sz w:val="20"/>
        </w:rPr>
      </w:pPr>
      <w:r w:rsidRPr="00A61F3D">
        <w:rPr>
          <w:rFonts w:ascii="Arial" w:hAnsi="Arial" w:cs="Arial"/>
          <w:sz w:val="20"/>
        </w:rPr>
        <w:t xml:space="preserve">A nem pénzpiaci befektetési alapok alcsoportba </w:t>
      </w:r>
      <w:r w:rsidR="00462F34" w:rsidRPr="00A61F3D">
        <w:rPr>
          <w:rFonts w:ascii="Arial" w:hAnsi="Arial" w:cs="Arial"/>
          <w:sz w:val="20"/>
        </w:rPr>
        <w:t>azok a befektetési alapok tartoznak, amelyek olyan befektetési jegyeket bocsátanak ki, amelyek nem tekinthetők betétek közeli helyettesítőjének</w:t>
      </w:r>
      <w:r w:rsidR="00866D3A" w:rsidRPr="00A61F3D">
        <w:rPr>
          <w:rFonts w:ascii="Arial" w:hAnsi="Arial" w:cs="Arial"/>
          <w:sz w:val="20"/>
        </w:rPr>
        <w:t>, befektetéseik pedig jellemzően hosszabb lejáratú pénzügyi eszközökre és reáleszközökre irányulnak.</w:t>
      </w:r>
      <w:r w:rsidR="00D35217" w:rsidRPr="00A61F3D">
        <w:rPr>
          <w:rFonts w:ascii="Arial" w:hAnsi="Arial" w:cs="Arial"/>
          <w:sz w:val="20"/>
        </w:rPr>
        <w:t xml:space="preserve"> </w:t>
      </w:r>
      <w:r w:rsidR="00056642" w:rsidRPr="00A61F3D">
        <w:rPr>
          <w:rFonts w:ascii="Arial" w:hAnsi="Arial" w:cs="Arial"/>
          <w:sz w:val="20"/>
        </w:rPr>
        <w:t xml:space="preserve">A nem pénzpiaci befektetési alapok alcsoportba tartoznak a kockázati tőkealapok és </w:t>
      </w:r>
      <w:r w:rsidR="007E5CC6" w:rsidRPr="00A61F3D">
        <w:rPr>
          <w:rFonts w:ascii="Arial" w:hAnsi="Arial" w:cs="Arial"/>
          <w:sz w:val="20"/>
        </w:rPr>
        <w:t xml:space="preserve">a </w:t>
      </w:r>
      <w:r w:rsidR="00056642" w:rsidRPr="00A61F3D">
        <w:rPr>
          <w:rFonts w:ascii="Arial" w:hAnsi="Arial" w:cs="Arial"/>
          <w:sz w:val="20"/>
        </w:rPr>
        <w:t xml:space="preserve">magántőkealapok is. </w:t>
      </w:r>
      <w:r w:rsidR="00D35217" w:rsidRPr="00A61F3D">
        <w:rPr>
          <w:rFonts w:ascii="Arial" w:hAnsi="Arial" w:cs="Arial"/>
          <w:sz w:val="20"/>
        </w:rPr>
        <w:t xml:space="preserve">Idetartoznak a 3. melléklet 1. pontja szerinti, az MNB honlapján közzétett technikai segédletben a </w:t>
      </w:r>
      <w:r w:rsidR="00F47502" w:rsidRPr="00A61F3D">
        <w:rPr>
          <w:rFonts w:ascii="Arial" w:hAnsi="Arial" w:cs="Arial"/>
          <w:sz w:val="20"/>
        </w:rPr>
        <w:t>D3</w:t>
      </w:r>
      <w:r w:rsidR="00D35217" w:rsidRPr="00A61F3D">
        <w:rPr>
          <w:rFonts w:ascii="Arial" w:hAnsi="Arial" w:cs="Arial"/>
          <w:sz w:val="20"/>
        </w:rPr>
        <w:t xml:space="preserve"> alcsoportkód alatt szereplő intézmények.</w:t>
      </w:r>
      <w:r w:rsidR="009613F4" w:rsidRPr="00A61F3D">
        <w:rPr>
          <w:rFonts w:ascii="Arial" w:hAnsi="Arial" w:cs="Arial"/>
          <w:sz w:val="20"/>
        </w:rPr>
        <w:t xml:space="preserve"> </w:t>
      </w:r>
    </w:p>
    <w:p w14:paraId="0BDEE498" w14:textId="77777777" w:rsidR="00872D37" w:rsidRPr="00A61F3D" w:rsidRDefault="004C4E70" w:rsidP="004F671E">
      <w:pPr>
        <w:rPr>
          <w:rFonts w:ascii="Arial" w:hAnsi="Arial" w:cs="Arial"/>
          <w:sz w:val="20"/>
        </w:rPr>
      </w:pPr>
      <w:r w:rsidRPr="00A61F3D">
        <w:rPr>
          <w:rFonts w:ascii="Arial" w:hAnsi="Arial" w:cs="Arial"/>
          <w:sz w:val="20"/>
        </w:rPr>
        <w:t>Az alakuló, de még működési engedélyt nem kapott befektetési alapokat átmenetileg az alapkezelőjüknek megfelelő alcsoportba kell sorolni.</w:t>
      </w:r>
      <w:r w:rsidR="00A86839" w:rsidRPr="00A61F3D">
        <w:rPr>
          <w:rFonts w:ascii="Arial" w:hAnsi="Arial" w:cs="Arial"/>
          <w:sz w:val="20"/>
        </w:rPr>
        <w:t xml:space="preserve"> </w:t>
      </w:r>
    </w:p>
    <w:p w14:paraId="00F44E36" w14:textId="7AFC5489"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4.5.</w:t>
      </w:r>
      <w:r>
        <w:rPr>
          <w:rFonts w:ascii="Arial" w:hAnsi="Arial" w:cs="Arial"/>
          <w:b/>
          <w:sz w:val="20"/>
        </w:rPr>
        <w:t xml:space="preserve"> </w:t>
      </w:r>
      <w:r w:rsidR="006805CF" w:rsidRPr="00A61F3D">
        <w:rPr>
          <w:rFonts w:ascii="Arial" w:hAnsi="Arial" w:cs="Arial"/>
          <w:b/>
          <w:sz w:val="20"/>
        </w:rPr>
        <w:t>E) Pénzügyi kiegészítő tevékenységet végzők</w:t>
      </w:r>
    </w:p>
    <w:p w14:paraId="3769252D" w14:textId="77777777" w:rsidR="006805CF" w:rsidRPr="00A61F3D" w:rsidRDefault="006805CF" w:rsidP="004F671E">
      <w:pPr>
        <w:rPr>
          <w:rFonts w:ascii="Arial" w:hAnsi="Arial" w:cs="Arial"/>
          <w:sz w:val="20"/>
        </w:rPr>
      </w:pPr>
      <w:r w:rsidRPr="00A61F3D">
        <w:rPr>
          <w:rFonts w:ascii="Arial" w:hAnsi="Arial" w:cs="Arial"/>
          <w:sz w:val="20"/>
        </w:rPr>
        <w:t xml:space="preserve">Itt azok az intézmények szerepelnek, amelyeknek fő tevékenysége olyan pénzügyi kiegészítő szolgáltatás nyújtása, amely szorosan kapcsolódik valamilyen pénzügyi közvetítési tevékenységhez. Ezen intézmények azonban nem gyűjtenek jelentős mennyiségű forrást, hanem a hitelnyújtók és a hitelfelvevők között úgy létesítenek kapcsolatot, hogy az nem érinti lényegesen a mérlegüket. </w:t>
      </w:r>
    </w:p>
    <w:p w14:paraId="57C41058" w14:textId="77777777" w:rsidR="006805CF" w:rsidRPr="00A61F3D" w:rsidRDefault="006805CF" w:rsidP="004F671E">
      <w:pPr>
        <w:rPr>
          <w:rFonts w:ascii="Arial" w:hAnsi="Arial" w:cs="Arial"/>
          <w:sz w:val="20"/>
        </w:rPr>
      </w:pPr>
      <w:r w:rsidRPr="00A61F3D">
        <w:rPr>
          <w:rFonts w:ascii="Arial" w:hAnsi="Arial" w:cs="Arial"/>
          <w:sz w:val="20"/>
        </w:rPr>
        <w:t>Idetartoznak például a tőzsde, a központi szerződő fél, egyéb pénzügyi kiegészítő szolgáltatást végző intézmények</w:t>
      </w:r>
      <w:r w:rsidR="0090628F" w:rsidRPr="00A61F3D">
        <w:rPr>
          <w:rFonts w:ascii="Arial" w:hAnsi="Arial" w:cs="Arial"/>
          <w:sz w:val="20"/>
        </w:rPr>
        <w:t>, a nemzeti otthonteremtési közösség szervezője</w:t>
      </w:r>
      <w:r w:rsidRPr="00A61F3D">
        <w:rPr>
          <w:rFonts w:ascii="Arial" w:hAnsi="Arial" w:cs="Arial"/>
          <w:sz w:val="20"/>
        </w:rPr>
        <w:t xml:space="preserve"> és a befektetési vállalkozások közül az</w:t>
      </w:r>
      <w:r w:rsidR="00B23597" w:rsidRPr="00A61F3D">
        <w:rPr>
          <w:rFonts w:ascii="Arial" w:hAnsi="Arial" w:cs="Arial"/>
          <w:sz w:val="20"/>
        </w:rPr>
        <w:t>ok, amelyek sajátszámlás tevékenységet</w:t>
      </w:r>
      <w:r w:rsidR="00B070BB" w:rsidRPr="00A61F3D">
        <w:rPr>
          <w:rFonts w:ascii="Arial" w:hAnsi="Arial" w:cs="Arial"/>
          <w:sz w:val="20"/>
        </w:rPr>
        <w:t xml:space="preserve"> nem végezhetnek</w:t>
      </w:r>
      <w:r w:rsidR="00B23597" w:rsidRPr="00A61F3D">
        <w:rPr>
          <w:rFonts w:ascii="Arial" w:hAnsi="Arial" w:cs="Arial"/>
          <w:sz w:val="20"/>
        </w:rPr>
        <w:t>.</w:t>
      </w:r>
      <w:r w:rsidRPr="00A61F3D">
        <w:rPr>
          <w:rFonts w:ascii="Arial" w:hAnsi="Arial" w:cs="Arial"/>
          <w:sz w:val="20"/>
        </w:rPr>
        <w:t xml:space="preserve"> </w:t>
      </w:r>
    </w:p>
    <w:p w14:paraId="17B3D743" w14:textId="71B64738" w:rsidR="00AC13E5" w:rsidRPr="00A61F3D" w:rsidRDefault="00C17011" w:rsidP="004F671E">
      <w:pPr>
        <w:keepNext/>
        <w:spacing w:before="120"/>
        <w:rPr>
          <w:rFonts w:ascii="Arial" w:hAnsi="Arial" w:cs="Arial"/>
          <w:b/>
          <w:sz w:val="20"/>
        </w:rPr>
      </w:pPr>
      <w:r w:rsidRPr="00C17011">
        <w:rPr>
          <w:rFonts w:ascii="Arial" w:hAnsi="Arial" w:cs="Arial"/>
          <w:bCs/>
          <w:sz w:val="20"/>
        </w:rPr>
        <w:t>4.6.</w:t>
      </w:r>
      <w:r>
        <w:rPr>
          <w:rFonts w:ascii="Arial" w:hAnsi="Arial" w:cs="Arial"/>
          <w:b/>
          <w:sz w:val="20"/>
        </w:rPr>
        <w:t xml:space="preserve"> </w:t>
      </w:r>
      <w:r w:rsidR="006805CF" w:rsidRPr="00A61F3D">
        <w:rPr>
          <w:rFonts w:ascii="Arial" w:hAnsi="Arial" w:cs="Arial"/>
          <w:b/>
          <w:sz w:val="20"/>
        </w:rPr>
        <w:t>F) Biztosítók és nyugdíjpénztárak</w:t>
      </w:r>
    </w:p>
    <w:p w14:paraId="6955F044" w14:textId="23C5C543" w:rsidR="006805CF" w:rsidRPr="00A61F3D" w:rsidRDefault="003A32DA" w:rsidP="004F671E">
      <w:pPr>
        <w:rPr>
          <w:rFonts w:ascii="Arial" w:hAnsi="Arial" w:cs="Arial"/>
          <w:sz w:val="20"/>
        </w:rPr>
      </w:pPr>
      <w:r w:rsidRPr="00A61F3D">
        <w:rPr>
          <w:rFonts w:ascii="Arial" w:hAnsi="Arial" w:cs="Arial"/>
          <w:sz w:val="20"/>
        </w:rPr>
        <w:t xml:space="preserve">A biztosítók alcsoportot </w:t>
      </w:r>
      <w:r w:rsidR="006805CF" w:rsidRPr="00A61F3D">
        <w:rPr>
          <w:rFonts w:ascii="Arial" w:hAnsi="Arial" w:cs="Arial"/>
          <w:sz w:val="20"/>
        </w:rPr>
        <w:t xml:space="preserve">a </w:t>
      </w:r>
      <w:r w:rsidRPr="00A61F3D">
        <w:rPr>
          <w:rFonts w:ascii="Arial" w:hAnsi="Arial" w:cs="Arial"/>
          <w:sz w:val="20"/>
        </w:rPr>
        <w:t xml:space="preserve">biztosítók és a </w:t>
      </w:r>
      <w:proofErr w:type="spellStart"/>
      <w:r w:rsidRPr="00A61F3D">
        <w:rPr>
          <w:rFonts w:ascii="Arial" w:hAnsi="Arial" w:cs="Arial"/>
          <w:sz w:val="20"/>
        </w:rPr>
        <w:t>viszontbiztosítók</w:t>
      </w:r>
      <w:proofErr w:type="spellEnd"/>
      <w:r w:rsidRPr="00A61F3D">
        <w:rPr>
          <w:rFonts w:ascii="Arial" w:hAnsi="Arial" w:cs="Arial"/>
          <w:sz w:val="20"/>
        </w:rPr>
        <w:t xml:space="preserve"> alkotják, a gazdálkodási formájuktól függetlenül </w:t>
      </w:r>
      <w:r w:rsidR="006805CF" w:rsidRPr="00A61F3D">
        <w:rPr>
          <w:rFonts w:ascii="Arial" w:hAnsi="Arial" w:cs="Arial"/>
          <w:sz w:val="20"/>
        </w:rPr>
        <w:t>(</w:t>
      </w:r>
      <w:r w:rsidR="0038703B" w:rsidRPr="00A61F3D">
        <w:rPr>
          <w:rFonts w:ascii="Arial" w:hAnsi="Arial" w:cs="Arial"/>
          <w:sz w:val="20"/>
        </w:rPr>
        <w:t xml:space="preserve">idetartoznak </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F1</w:t>
      </w:r>
      <w:r w:rsidR="0038703B" w:rsidRPr="00A61F3D">
        <w:rPr>
          <w:rFonts w:ascii="Arial" w:hAnsi="Arial" w:cs="Arial"/>
          <w:sz w:val="20"/>
        </w:rPr>
        <w:t>,</w:t>
      </w:r>
      <w:r w:rsidR="006805CF" w:rsidRPr="00A61F3D">
        <w:rPr>
          <w:rFonts w:ascii="Arial" w:hAnsi="Arial" w:cs="Arial"/>
          <w:sz w:val="20"/>
        </w:rPr>
        <w:t xml:space="preserve"> F2</w:t>
      </w:r>
      <w:r w:rsidR="0038703B" w:rsidRPr="00A61F3D">
        <w:rPr>
          <w:rFonts w:ascii="Arial" w:hAnsi="Arial" w:cs="Arial"/>
          <w:sz w:val="20"/>
        </w:rPr>
        <w:t xml:space="preserve"> és F7</w:t>
      </w:r>
      <w:r w:rsidR="006805CF" w:rsidRPr="00A61F3D">
        <w:rPr>
          <w:rFonts w:ascii="Arial" w:hAnsi="Arial" w:cs="Arial"/>
          <w:sz w:val="20"/>
        </w:rPr>
        <w:t xml:space="preserve">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w:t>
      </w:r>
      <w:r w:rsidR="006805CF" w:rsidRPr="00A61F3D">
        <w:rPr>
          <w:rFonts w:ascii="Arial" w:hAnsi="Arial" w:cs="Arial"/>
          <w:sz w:val="20"/>
        </w:rPr>
        <w:t xml:space="preserve"> </w:t>
      </w:r>
      <w:r w:rsidR="0038703B" w:rsidRPr="00A61F3D">
        <w:rPr>
          <w:rFonts w:ascii="Arial" w:hAnsi="Arial" w:cs="Arial"/>
          <w:sz w:val="20"/>
        </w:rPr>
        <w:t xml:space="preserve">A pénztárak alcsoportot </w:t>
      </w:r>
      <w:r w:rsidR="006805CF" w:rsidRPr="00A61F3D">
        <w:rPr>
          <w:rFonts w:ascii="Arial" w:hAnsi="Arial" w:cs="Arial"/>
          <w:sz w:val="20"/>
        </w:rPr>
        <w:t>a magánnyugdíjpénztárak, az önkéntes kölcsönös nyugdíj-, egészség-</w:t>
      </w:r>
      <w:r w:rsidR="00382385" w:rsidRPr="00A61F3D">
        <w:rPr>
          <w:rFonts w:ascii="Arial" w:hAnsi="Arial" w:cs="Arial"/>
          <w:sz w:val="20"/>
        </w:rPr>
        <w:t>,</w:t>
      </w:r>
      <w:r w:rsidR="006805CF" w:rsidRPr="00A61F3D">
        <w:rPr>
          <w:rFonts w:ascii="Arial" w:hAnsi="Arial" w:cs="Arial"/>
          <w:sz w:val="20"/>
        </w:rPr>
        <w:t xml:space="preserve"> önsegélyező</w:t>
      </w:r>
      <w:r w:rsidR="00382385" w:rsidRPr="00A61F3D">
        <w:rPr>
          <w:rFonts w:ascii="Arial" w:hAnsi="Arial" w:cs="Arial"/>
          <w:sz w:val="20"/>
        </w:rPr>
        <w:t>, valamint egészség- és önsegélyező</w:t>
      </w:r>
      <w:r w:rsidR="006805CF" w:rsidRPr="00A61F3D">
        <w:rPr>
          <w:rFonts w:ascii="Arial" w:hAnsi="Arial" w:cs="Arial"/>
          <w:sz w:val="20"/>
        </w:rPr>
        <w:t xml:space="preserve"> pénztárak </w:t>
      </w:r>
      <w:r w:rsidR="0038703B" w:rsidRPr="00A61F3D">
        <w:rPr>
          <w:rFonts w:ascii="Arial" w:hAnsi="Arial" w:cs="Arial"/>
          <w:sz w:val="20"/>
        </w:rPr>
        <w:t xml:space="preserve">alkotják </w:t>
      </w:r>
      <w:r w:rsidR="006805CF" w:rsidRPr="00A61F3D">
        <w:rPr>
          <w:rFonts w:ascii="Arial" w:hAnsi="Arial" w:cs="Arial"/>
          <w:sz w:val="20"/>
        </w:rPr>
        <w:t>(</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F3</w:t>
      </w:r>
      <w:r w:rsidR="008416B0">
        <w:rPr>
          <w:rFonts w:ascii="Arial" w:hAnsi="Arial" w:cs="Arial"/>
          <w:sz w:val="20"/>
        </w:rPr>
        <w:t>–</w:t>
      </w:r>
      <w:r w:rsidR="006805CF" w:rsidRPr="00A61F3D">
        <w:rPr>
          <w:rFonts w:ascii="Arial" w:hAnsi="Arial" w:cs="Arial"/>
          <w:sz w:val="20"/>
        </w:rPr>
        <w:t>F6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 xml:space="preserve">. </w:t>
      </w:r>
    </w:p>
    <w:p w14:paraId="20EF531F" w14:textId="7EEF4562" w:rsidR="00AC13E5" w:rsidRPr="00A61F3D" w:rsidRDefault="00C17011" w:rsidP="004F671E">
      <w:pPr>
        <w:spacing w:before="120"/>
        <w:outlineLvl w:val="0"/>
        <w:rPr>
          <w:rFonts w:ascii="Arial" w:hAnsi="Arial" w:cs="Arial"/>
          <w:b/>
          <w:sz w:val="20"/>
        </w:rPr>
      </w:pPr>
      <w:r w:rsidRPr="00C17011">
        <w:rPr>
          <w:rFonts w:ascii="Arial" w:hAnsi="Arial" w:cs="Arial"/>
          <w:bCs/>
          <w:sz w:val="20"/>
        </w:rPr>
        <w:t>4.7.</w:t>
      </w:r>
      <w:r>
        <w:rPr>
          <w:rFonts w:ascii="Arial" w:hAnsi="Arial" w:cs="Arial"/>
          <w:b/>
          <w:sz w:val="20"/>
        </w:rPr>
        <w:t xml:space="preserve"> </w:t>
      </w:r>
      <w:r w:rsidR="006805CF" w:rsidRPr="00A61F3D">
        <w:rPr>
          <w:rFonts w:ascii="Arial" w:hAnsi="Arial" w:cs="Arial"/>
          <w:b/>
          <w:sz w:val="20"/>
        </w:rPr>
        <w:t>G) Központi kormányzat</w:t>
      </w:r>
    </w:p>
    <w:p w14:paraId="18548DC0" w14:textId="153F6BB8" w:rsidR="006805CF" w:rsidRPr="00A61F3D" w:rsidRDefault="006805CF" w:rsidP="004F671E">
      <w:pPr>
        <w:rPr>
          <w:rFonts w:ascii="Arial" w:hAnsi="Arial" w:cs="Arial"/>
          <w:sz w:val="20"/>
        </w:rPr>
      </w:pPr>
      <w:r w:rsidRPr="00A61F3D">
        <w:rPr>
          <w:rFonts w:ascii="Arial" w:hAnsi="Arial" w:cs="Arial"/>
          <w:sz w:val="20"/>
        </w:rPr>
        <w:t>A központi kormányzat magába</w:t>
      </w:r>
      <w:r w:rsidR="008C1913" w:rsidRPr="00A61F3D">
        <w:rPr>
          <w:rFonts w:ascii="Arial" w:hAnsi="Arial" w:cs="Arial"/>
          <w:sz w:val="20"/>
        </w:rPr>
        <w:t>n</w:t>
      </w:r>
      <w:r w:rsidRPr="00A61F3D">
        <w:rPr>
          <w:rFonts w:ascii="Arial" w:hAnsi="Arial" w:cs="Arial"/>
          <w:sz w:val="20"/>
        </w:rPr>
        <w:t xml:space="preserve"> foglalja a központi költségvetést, a központi költségvetés intézményeit, az elkülönített állami pénzalapokat, </w:t>
      </w:r>
      <w:r w:rsidR="00465CE7">
        <w:rPr>
          <w:rFonts w:ascii="Arial" w:hAnsi="Arial" w:cs="Arial"/>
          <w:sz w:val="20"/>
        </w:rPr>
        <w:t>valamint</w:t>
      </w:r>
      <w:r w:rsidRPr="00A61F3D">
        <w:rPr>
          <w:rFonts w:ascii="Arial" w:hAnsi="Arial" w:cs="Arial"/>
          <w:sz w:val="20"/>
        </w:rPr>
        <w:t xml:space="preserve"> azokat a gazdasági társaságokat </w:t>
      </w:r>
      <w:r w:rsidR="0055602D" w:rsidRPr="0055602D">
        <w:rPr>
          <w:rFonts w:ascii="Arial" w:hAnsi="Arial" w:cs="Arial"/>
          <w:sz w:val="20"/>
        </w:rPr>
        <w:t>és nonprofit szervezeteket</w:t>
      </w:r>
      <w:r w:rsidR="00B61294">
        <w:rPr>
          <w:rFonts w:ascii="Arial" w:hAnsi="Arial" w:cs="Arial"/>
          <w:sz w:val="20"/>
        </w:rPr>
        <w:t>,</w:t>
      </w:r>
      <w:r w:rsidR="0055602D" w:rsidRPr="0055602D">
        <w:rPr>
          <w:rFonts w:ascii="Arial" w:hAnsi="Arial" w:cs="Arial"/>
          <w:sz w:val="20"/>
        </w:rPr>
        <w:t xml:space="preserve"> </w:t>
      </w:r>
      <w:r w:rsidRPr="00A61F3D">
        <w:rPr>
          <w:rFonts w:ascii="Arial" w:hAnsi="Arial" w:cs="Arial"/>
          <w:sz w:val="20"/>
        </w:rPr>
        <w:t xml:space="preserve">amelyek közgazdasági szempontok alapján, a 3. melléklet 1. pontja szerinti, az MNB honlapján közzétett listának megfelelően a központi kormányzatba sorolandók. </w:t>
      </w:r>
    </w:p>
    <w:p w14:paraId="7ECECF25" w14:textId="6F0E6C65" w:rsidR="00AC13E5" w:rsidRPr="00A61F3D" w:rsidRDefault="006805CF" w:rsidP="004F671E">
      <w:pPr>
        <w:spacing w:before="120"/>
        <w:rPr>
          <w:rFonts w:ascii="Arial" w:hAnsi="Arial" w:cs="Arial"/>
          <w:sz w:val="20"/>
        </w:rPr>
      </w:pPr>
      <w:r w:rsidRPr="00A61F3D">
        <w:rPr>
          <w:rFonts w:ascii="Arial" w:hAnsi="Arial" w:cs="Arial"/>
          <w:sz w:val="20"/>
        </w:rPr>
        <w:t>Amennyiben az adatszolgáltatásban elkülönítendő a központi kormányzaton belül a központi költségvetés</w:t>
      </w:r>
      <w:r w:rsidR="008C1913" w:rsidRPr="00A61F3D">
        <w:rPr>
          <w:rFonts w:ascii="Arial" w:hAnsi="Arial" w:cs="Arial"/>
          <w:sz w:val="20"/>
        </w:rPr>
        <w:t>,</w:t>
      </w:r>
      <w:r w:rsidRPr="00A61F3D">
        <w:rPr>
          <w:rFonts w:ascii="Arial" w:hAnsi="Arial" w:cs="Arial"/>
          <w:sz w:val="20"/>
        </w:rPr>
        <w:t xml:space="preserve"> valamint a központi kormányzathoz sorolt egyéb intézmények csoportja, a központi </w:t>
      </w:r>
      <w:r w:rsidRPr="00A61F3D">
        <w:rPr>
          <w:rFonts w:ascii="Arial" w:hAnsi="Arial" w:cs="Arial"/>
          <w:sz w:val="20"/>
        </w:rPr>
        <w:lastRenderedPageBreak/>
        <w:t xml:space="preserve">kormányzathoz sorolt egyéb intézmények alatt a 3. melléklet 1. pontja szerinti, az MNB honlapján közzétett listában </w:t>
      </w:r>
      <w:r w:rsidR="0055602D" w:rsidRPr="0055602D">
        <w:rPr>
          <w:rFonts w:ascii="Arial" w:hAnsi="Arial" w:cs="Arial"/>
          <w:sz w:val="20"/>
        </w:rPr>
        <w:t xml:space="preserve">G2 alcsoportkód alatt </w:t>
      </w:r>
      <w:r w:rsidRPr="00A61F3D">
        <w:rPr>
          <w:rFonts w:ascii="Arial" w:hAnsi="Arial" w:cs="Arial"/>
          <w:sz w:val="20"/>
        </w:rPr>
        <w:t>szereplő intézmények értendők.</w:t>
      </w:r>
    </w:p>
    <w:p w14:paraId="5EEDBAD2" w14:textId="1BB34F08"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4.8.</w:t>
      </w:r>
      <w:r>
        <w:rPr>
          <w:rFonts w:ascii="Arial" w:hAnsi="Arial" w:cs="Arial"/>
          <w:b/>
          <w:sz w:val="20"/>
        </w:rPr>
        <w:t xml:space="preserve"> </w:t>
      </w:r>
      <w:r w:rsidR="006805CF" w:rsidRPr="00A61F3D">
        <w:rPr>
          <w:rFonts w:ascii="Arial" w:hAnsi="Arial" w:cs="Arial"/>
          <w:b/>
          <w:sz w:val="20"/>
        </w:rPr>
        <w:t>H) Helyi önkormányzatok</w:t>
      </w:r>
    </w:p>
    <w:p w14:paraId="6124F835" w14:textId="32F40B33" w:rsidR="006805CF" w:rsidRPr="00A61F3D" w:rsidRDefault="006805CF" w:rsidP="004F671E">
      <w:pPr>
        <w:rPr>
          <w:rFonts w:ascii="Arial" w:hAnsi="Arial" w:cs="Arial"/>
          <w:sz w:val="20"/>
        </w:rPr>
      </w:pPr>
      <w:r w:rsidRPr="00A61F3D">
        <w:rPr>
          <w:rFonts w:ascii="Arial" w:hAnsi="Arial" w:cs="Arial"/>
          <w:sz w:val="20"/>
        </w:rPr>
        <w:t>A helyi önkormányzatok magukba</w:t>
      </w:r>
      <w:r w:rsidR="00A016E8" w:rsidRPr="00A61F3D">
        <w:rPr>
          <w:rFonts w:ascii="Arial" w:hAnsi="Arial" w:cs="Arial"/>
          <w:sz w:val="20"/>
        </w:rPr>
        <w:t>n</w:t>
      </w:r>
      <w:r w:rsidRPr="00A61F3D">
        <w:rPr>
          <w:rFonts w:ascii="Arial" w:hAnsi="Arial" w:cs="Arial"/>
          <w:sz w:val="20"/>
        </w:rPr>
        <w:t xml:space="preserve"> foglalják a megyei és a települési önkormányzatokat és azok intézményeit, valamint a helyi kisebbségi önkormányzatokat és azok intézményeit. </w:t>
      </w:r>
      <w:r w:rsidR="00863E47" w:rsidRPr="00A61F3D">
        <w:rPr>
          <w:rFonts w:ascii="Arial" w:hAnsi="Arial" w:cs="Arial"/>
          <w:sz w:val="20"/>
        </w:rPr>
        <w:t>Ide</w:t>
      </w:r>
      <w:r w:rsidR="00955B49">
        <w:rPr>
          <w:rFonts w:ascii="Arial" w:hAnsi="Arial" w:cs="Arial"/>
          <w:sz w:val="20"/>
        </w:rPr>
        <w:t xml:space="preserve"> </w:t>
      </w:r>
      <w:r w:rsidR="00863E47" w:rsidRPr="00A61F3D">
        <w:rPr>
          <w:rFonts w:ascii="Arial" w:hAnsi="Arial" w:cs="Arial"/>
          <w:sz w:val="20"/>
        </w:rPr>
        <w:t>tartoznak azok a gazdasági társaságok</w:t>
      </w:r>
      <w:r w:rsidR="005437FF">
        <w:rPr>
          <w:rFonts w:ascii="Arial" w:hAnsi="Arial" w:cs="Arial"/>
          <w:sz w:val="20"/>
        </w:rPr>
        <w:t xml:space="preserve"> </w:t>
      </w:r>
      <w:r w:rsidR="005437FF" w:rsidRPr="005437FF">
        <w:rPr>
          <w:rFonts w:ascii="Arial" w:hAnsi="Arial" w:cs="Arial"/>
          <w:sz w:val="20"/>
        </w:rPr>
        <w:t>és nonprofit szervezetek</w:t>
      </w:r>
      <w:r w:rsidR="00863E47" w:rsidRPr="00A61F3D">
        <w:rPr>
          <w:rFonts w:ascii="Arial" w:hAnsi="Arial" w:cs="Arial"/>
          <w:sz w:val="20"/>
        </w:rPr>
        <w:t>, amelyek közgazdasági szempontok alapján, a 3. melléklet 1. pontja szerinti, az MNB honlapján közzétett listának megfelelően a helyi önkormányzatok szektorába sorolandók</w:t>
      </w:r>
      <w:r w:rsidR="00D51EAF">
        <w:rPr>
          <w:rFonts w:ascii="Arial" w:hAnsi="Arial" w:cs="Arial"/>
          <w:sz w:val="20"/>
        </w:rPr>
        <w:t>,</w:t>
      </w:r>
      <w:r w:rsidR="005437FF" w:rsidRPr="005437FF">
        <w:rPr>
          <w:rFonts w:ascii="Arial" w:hAnsi="Arial" w:cs="Arial"/>
          <w:sz w:val="20"/>
        </w:rPr>
        <w:t xml:space="preserve"> és a H2 alcsoportkód alatt </w:t>
      </w:r>
      <w:r w:rsidR="007005E5">
        <w:rPr>
          <w:rFonts w:ascii="Arial" w:hAnsi="Arial" w:cs="Arial"/>
          <w:sz w:val="20"/>
        </w:rPr>
        <w:t>szerepelnek</w:t>
      </w:r>
      <w:r w:rsidR="00863E47" w:rsidRPr="00A61F3D">
        <w:rPr>
          <w:rFonts w:ascii="Arial" w:hAnsi="Arial" w:cs="Arial"/>
          <w:sz w:val="20"/>
        </w:rPr>
        <w:t>.</w:t>
      </w:r>
    </w:p>
    <w:p w14:paraId="6252F500" w14:textId="71B0DE72" w:rsidR="00AC13E5" w:rsidRPr="00A61F3D" w:rsidRDefault="00C17011" w:rsidP="004F671E">
      <w:pPr>
        <w:spacing w:before="120"/>
        <w:outlineLvl w:val="0"/>
        <w:rPr>
          <w:rFonts w:ascii="Arial" w:hAnsi="Arial" w:cs="Arial"/>
          <w:b/>
          <w:sz w:val="20"/>
        </w:rPr>
      </w:pPr>
      <w:r w:rsidRPr="00C17011">
        <w:rPr>
          <w:rFonts w:ascii="Arial" w:hAnsi="Arial" w:cs="Arial"/>
          <w:bCs/>
          <w:sz w:val="20"/>
        </w:rPr>
        <w:t>4.9</w:t>
      </w:r>
      <w:r>
        <w:rPr>
          <w:rFonts w:ascii="Arial" w:hAnsi="Arial" w:cs="Arial"/>
          <w:b/>
          <w:sz w:val="20"/>
        </w:rPr>
        <w:t xml:space="preserve">. </w:t>
      </w:r>
      <w:r w:rsidR="006805CF" w:rsidRPr="00A61F3D">
        <w:rPr>
          <w:rFonts w:ascii="Arial" w:hAnsi="Arial" w:cs="Arial"/>
          <w:b/>
          <w:sz w:val="20"/>
        </w:rPr>
        <w:t>I) Társadalombiztosítási alapok</w:t>
      </w:r>
    </w:p>
    <w:p w14:paraId="238DE27C" w14:textId="77777777" w:rsidR="006805CF" w:rsidRPr="00A61F3D" w:rsidRDefault="006805CF" w:rsidP="004F671E">
      <w:pPr>
        <w:rPr>
          <w:rFonts w:ascii="Arial" w:hAnsi="Arial" w:cs="Arial"/>
          <w:b/>
          <w:sz w:val="20"/>
        </w:rPr>
      </w:pPr>
      <w:r w:rsidRPr="00A61F3D">
        <w:rPr>
          <w:rFonts w:ascii="Arial" w:hAnsi="Arial" w:cs="Arial"/>
          <w:sz w:val="20"/>
        </w:rPr>
        <w:t>Idetartoznak a Nyugdíjbiztosítási Alap és az Egészségbiztosítási Alap, valamint ezek intézményei.</w:t>
      </w:r>
    </w:p>
    <w:p w14:paraId="643D4B87" w14:textId="594E4E30" w:rsidR="00AC13E5" w:rsidRPr="00686DAB" w:rsidRDefault="00C17011" w:rsidP="004F671E">
      <w:pPr>
        <w:spacing w:before="120"/>
        <w:outlineLvl w:val="0"/>
        <w:rPr>
          <w:rFonts w:ascii="Arial" w:hAnsi="Arial" w:cs="Arial"/>
          <w:b/>
          <w:sz w:val="20"/>
        </w:rPr>
      </w:pPr>
      <w:r w:rsidRPr="00C17011">
        <w:rPr>
          <w:rFonts w:ascii="Arial" w:hAnsi="Arial" w:cs="Arial"/>
          <w:bCs/>
          <w:sz w:val="20"/>
        </w:rPr>
        <w:t>4.10</w:t>
      </w:r>
      <w:r>
        <w:rPr>
          <w:rFonts w:ascii="Arial" w:hAnsi="Arial" w:cs="Arial"/>
          <w:b/>
          <w:sz w:val="20"/>
        </w:rPr>
        <w:t xml:space="preserve">. </w:t>
      </w:r>
      <w:r w:rsidR="006805CF" w:rsidRPr="00686DAB">
        <w:rPr>
          <w:rFonts w:ascii="Arial" w:hAnsi="Arial" w:cs="Arial"/>
          <w:b/>
          <w:sz w:val="20"/>
        </w:rPr>
        <w:t>J) Háztartások</w:t>
      </w:r>
    </w:p>
    <w:p w14:paraId="2D3A2506" w14:textId="4DDEFBF5" w:rsidR="001F211E" w:rsidRPr="00686DAB" w:rsidRDefault="00972C8E" w:rsidP="004F671E">
      <w:pPr>
        <w:rPr>
          <w:rFonts w:ascii="Arial" w:hAnsi="Arial" w:cs="Arial"/>
          <w:sz w:val="20"/>
        </w:rPr>
      </w:pPr>
      <w:r w:rsidRPr="00686DAB">
        <w:rPr>
          <w:rFonts w:ascii="Arial" w:hAnsi="Arial" w:cs="Arial"/>
          <w:sz w:val="20"/>
        </w:rPr>
        <w:t xml:space="preserve">A háztartások szektora a természetes személyeket, a </w:t>
      </w:r>
      <w:r w:rsidR="001F211E" w:rsidRPr="00686DAB">
        <w:rPr>
          <w:rFonts w:ascii="Arial" w:hAnsi="Arial" w:cs="Arial"/>
          <w:sz w:val="20"/>
        </w:rPr>
        <w:t xml:space="preserve">természetes személyek egyes szervezeteit </w:t>
      </w:r>
      <w:r w:rsidR="00D56C44" w:rsidRPr="00686DAB">
        <w:rPr>
          <w:rFonts w:ascii="Arial" w:hAnsi="Arial" w:cs="Arial"/>
          <w:sz w:val="20"/>
        </w:rPr>
        <w:t>[</w:t>
      </w:r>
      <w:r w:rsidR="001F211E" w:rsidRPr="00686DAB">
        <w:rPr>
          <w:rFonts w:ascii="Arial" w:hAnsi="Arial" w:cs="Arial"/>
          <w:sz w:val="20"/>
        </w:rPr>
        <w:t xml:space="preserve">pl. </w:t>
      </w:r>
      <w:r w:rsidRPr="00686DAB">
        <w:rPr>
          <w:rFonts w:ascii="Arial" w:hAnsi="Arial" w:cs="Arial"/>
          <w:sz w:val="20"/>
        </w:rPr>
        <w:t>Munkavállalói Résztulajdonosi Program szervezete</w:t>
      </w:r>
      <w:r w:rsidR="00D819EE">
        <w:rPr>
          <w:rFonts w:ascii="Arial" w:hAnsi="Arial" w:cs="Arial"/>
          <w:sz w:val="20"/>
        </w:rPr>
        <w:t>k</w:t>
      </w:r>
      <w:r w:rsidRPr="00686DAB">
        <w:rPr>
          <w:rFonts w:ascii="Arial" w:hAnsi="Arial" w:cs="Arial"/>
          <w:sz w:val="20"/>
        </w:rPr>
        <w:t xml:space="preserve"> (a továbbiakban: MRP szervezet</w:t>
      </w:r>
      <w:r w:rsidR="00D819EE">
        <w:rPr>
          <w:rFonts w:ascii="Arial" w:hAnsi="Arial" w:cs="Arial"/>
          <w:sz w:val="20"/>
        </w:rPr>
        <w:t>ek</w:t>
      </w:r>
      <w:r w:rsidRPr="00686DAB">
        <w:rPr>
          <w:rFonts w:ascii="Arial" w:hAnsi="Arial" w:cs="Arial"/>
          <w:sz w:val="20"/>
        </w:rPr>
        <w:t>)</w:t>
      </w:r>
      <w:r w:rsidR="00D819EE">
        <w:rPr>
          <w:rFonts w:ascii="Arial" w:hAnsi="Arial" w:cs="Arial"/>
          <w:sz w:val="20"/>
        </w:rPr>
        <w:t>, természetes személyek vagyonát kezelő vagyonkezelő alapítványok</w:t>
      </w:r>
      <w:r w:rsidR="00D56C44" w:rsidRPr="00686DAB">
        <w:rPr>
          <w:rFonts w:ascii="Arial" w:hAnsi="Arial" w:cs="Arial"/>
          <w:sz w:val="20"/>
        </w:rPr>
        <w:t>]</w:t>
      </w:r>
      <w:r w:rsidR="00F42AFA" w:rsidRPr="00686DAB">
        <w:rPr>
          <w:rFonts w:ascii="Arial" w:hAnsi="Arial" w:cs="Arial"/>
          <w:sz w:val="20"/>
        </w:rPr>
        <w:t xml:space="preserve">, </w:t>
      </w:r>
      <w:r w:rsidR="001B6B02" w:rsidRPr="00686DAB">
        <w:rPr>
          <w:rFonts w:ascii="Arial" w:hAnsi="Arial" w:cs="Arial"/>
          <w:sz w:val="20"/>
        </w:rPr>
        <w:t xml:space="preserve">természetes személy vagyonrendelő esetén </w:t>
      </w:r>
      <w:r w:rsidR="00F42AFA" w:rsidRPr="00686DAB">
        <w:rPr>
          <w:rFonts w:ascii="Arial" w:hAnsi="Arial" w:cs="Arial"/>
          <w:sz w:val="20"/>
        </w:rPr>
        <w:t xml:space="preserve">a bizalmi vagyonkezelésbe adott vagyontömeget, </w:t>
      </w:r>
      <w:r w:rsidR="001B6B02" w:rsidRPr="00686DAB">
        <w:rPr>
          <w:rFonts w:ascii="Arial" w:hAnsi="Arial" w:cs="Arial"/>
          <w:sz w:val="20"/>
        </w:rPr>
        <w:t>valamint</w:t>
      </w:r>
      <w:r w:rsidRPr="00686DAB">
        <w:rPr>
          <w:rFonts w:ascii="Arial" w:hAnsi="Arial" w:cs="Arial"/>
          <w:sz w:val="20"/>
        </w:rPr>
        <w:t xml:space="preserve"> az önálló vállalkozókat foglalja magában. Az önálló vállalkozók körébe tartoznak az egyéni vállalkozók, az egyéb önálló vállalkozók és az adószámmal rendelkező magánszemélyek. Önálló vállalkozónak minősülnek például a mezőgazdasági őstermelők, a mezőgazdasági kistermelők, a családi gazdálkodók, a kisiparosok, a magánkereskedők. Nem minősülnek önálló vállalkozónak, de a háztartások szektorába sorolandók a háztartásban alkalmazottat foglalkoztató, adószámmal rendelkező magánszemélyek.</w:t>
      </w:r>
      <w:r w:rsidR="001F211E" w:rsidRPr="00686DAB">
        <w:rPr>
          <w:rFonts w:ascii="Arial" w:hAnsi="Arial" w:cs="Arial"/>
          <w:sz w:val="20"/>
        </w:rPr>
        <w:t xml:space="preserve"> A természetes személyek érintett szervezetei a 3. melléklet 1. pontja szerinti, az MNB honlapján közzétett technikai segédletben a J</w:t>
      </w:r>
      <w:r w:rsidR="009C22B3" w:rsidRPr="00686DAB">
        <w:rPr>
          <w:rFonts w:ascii="Arial" w:hAnsi="Arial" w:cs="Arial"/>
          <w:sz w:val="20"/>
        </w:rPr>
        <w:t>1 alcsoportkód</w:t>
      </w:r>
      <w:r w:rsidR="001F211E" w:rsidRPr="00686DAB">
        <w:rPr>
          <w:rFonts w:ascii="Arial" w:hAnsi="Arial" w:cs="Arial"/>
          <w:sz w:val="20"/>
        </w:rPr>
        <w:t xml:space="preserve"> alatt szerep</w:t>
      </w:r>
      <w:r w:rsidR="00C84720" w:rsidRPr="00686DAB">
        <w:rPr>
          <w:rFonts w:ascii="Arial" w:hAnsi="Arial" w:cs="Arial"/>
          <w:sz w:val="20"/>
        </w:rPr>
        <w:t>e</w:t>
      </w:r>
      <w:r w:rsidR="001F211E" w:rsidRPr="00686DAB">
        <w:rPr>
          <w:rFonts w:ascii="Arial" w:hAnsi="Arial" w:cs="Arial"/>
          <w:sz w:val="20"/>
        </w:rPr>
        <w:t>l</w:t>
      </w:r>
      <w:r w:rsidR="00D01B67" w:rsidRPr="00686DAB">
        <w:rPr>
          <w:rFonts w:ascii="Arial" w:hAnsi="Arial" w:cs="Arial"/>
          <w:sz w:val="20"/>
        </w:rPr>
        <w:t>nek</w:t>
      </w:r>
      <w:r w:rsidR="001F211E" w:rsidRPr="00686DAB">
        <w:rPr>
          <w:rFonts w:ascii="Arial" w:hAnsi="Arial" w:cs="Arial"/>
          <w:sz w:val="20"/>
        </w:rPr>
        <w:t>.</w:t>
      </w:r>
      <w:r w:rsidR="00F42AFA" w:rsidRPr="00686DAB">
        <w:rPr>
          <w:rFonts w:ascii="Arial" w:hAnsi="Arial" w:cs="Arial"/>
          <w:sz w:val="20"/>
        </w:rPr>
        <w:t xml:space="preserve"> </w:t>
      </w:r>
      <w:r w:rsidR="00DB45DD" w:rsidRPr="00686DAB">
        <w:rPr>
          <w:rFonts w:ascii="Arial" w:hAnsi="Arial" w:cs="Arial"/>
          <w:sz w:val="20"/>
        </w:rPr>
        <w:t>A bizalmi vagyonkezelésbe adott vagyontömeget akkor is ebbe a szektorba kell sorolni, ha a vagyonrendelő nem ismert, vagy nem állapítható meg egyértelműen.</w:t>
      </w:r>
    </w:p>
    <w:p w14:paraId="4CA648DD" w14:textId="658118BA" w:rsidR="00972C8E" w:rsidRPr="00A61F3D" w:rsidRDefault="00972C8E" w:rsidP="004F671E">
      <w:pPr>
        <w:spacing w:before="120"/>
        <w:rPr>
          <w:rFonts w:ascii="Arial" w:hAnsi="Arial" w:cs="Arial"/>
          <w:sz w:val="20"/>
        </w:rPr>
      </w:pPr>
      <w:r w:rsidRPr="00686DAB">
        <w:rPr>
          <w:rFonts w:ascii="Arial" w:hAnsi="Arial" w:cs="Arial"/>
          <w:sz w:val="20"/>
        </w:rPr>
        <w:t>Lakosság</w:t>
      </w:r>
      <w:r w:rsidR="0027671B" w:rsidRPr="00686DAB">
        <w:rPr>
          <w:rFonts w:ascii="Arial" w:hAnsi="Arial" w:cs="Arial"/>
          <w:sz w:val="20"/>
        </w:rPr>
        <w:t xml:space="preserve"> (J1)</w:t>
      </w:r>
      <w:r w:rsidRPr="00686DAB">
        <w:rPr>
          <w:rFonts w:ascii="Arial" w:hAnsi="Arial" w:cs="Arial"/>
          <w:sz w:val="20"/>
        </w:rPr>
        <w:t xml:space="preserve">: </w:t>
      </w:r>
      <w:r w:rsidR="00A659C2" w:rsidRPr="00686DAB">
        <w:rPr>
          <w:rFonts w:ascii="Arial" w:hAnsi="Arial" w:cs="Arial"/>
          <w:sz w:val="20"/>
        </w:rPr>
        <w:t>a</w:t>
      </w:r>
      <w:r w:rsidRPr="00686DAB">
        <w:rPr>
          <w:rFonts w:ascii="Arial" w:hAnsi="Arial" w:cs="Arial"/>
          <w:sz w:val="20"/>
        </w:rPr>
        <w:t xml:space="preserve"> háztartások szektorán belül ide</w:t>
      </w:r>
      <w:r w:rsidR="0027671B" w:rsidRPr="00686DAB">
        <w:rPr>
          <w:rFonts w:ascii="Arial" w:hAnsi="Arial" w:cs="Arial"/>
          <w:sz w:val="20"/>
        </w:rPr>
        <w:t xml:space="preserve"> </w:t>
      </w:r>
      <w:r w:rsidRPr="00686DAB">
        <w:rPr>
          <w:rFonts w:ascii="Arial" w:hAnsi="Arial" w:cs="Arial"/>
          <w:sz w:val="20"/>
        </w:rPr>
        <w:t xml:space="preserve">tartoznak a természetes személyek, </w:t>
      </w:r>
      <w:r w:rsidR="0027671B" w:rsidRPr="00686DAB">
        <w:rPr>
          <w:rFonts w:ascii="Arial" w:hAnsi="Arial" w:cs="Arial"/>
          <w:sz w:val="20"/>
        </w:rPr>
        <w:t>a természetes</w:t>
      </w:r>
      <w:r w:rsidR="0027671B" w:rsidRPr="0027671B">
        <w:rPr>
          <w:rFonts w:ascii="Arial" w:hAnsi="Arial" w:cs="Arial"/>
          <w:sz w:val="20"/>
        </w:rPr>
        <w:t xml:space="preserve"> személyek felsorolt szervezetei (beleértve az MRP szervezeteket is)</w:t>
      </w:r>
      <w:r w:rsidR="0027671B">
        <w:rPr>
          <w:rFonts w:ascii="Arial" w:hAnsi="Arial" w:cs="Arial"/>
          <w:sz w:val="20"/>
        </w:rPr>
        <w:t xml:space="preserve">, </w:t>
      </w:r>
      <w:r w:rsidRPr="00A61F3D">
        <w:rPr>
          <w:rFonts w:ascii="Arial" w:hAnsi="Arial" w:cs="Arial"/>
          <w:sz w:val="20"/>
        </w:rPr>
        <w:t>valamint a háztartásban alkalmazottat foglalkoztató, adószámmal rendelkező magánszemélyek.</w:t>
      </w:r>
    </w:p>
    <w:p w14:paraId="0AA22D78" w14:textId="6FDE7EE1" w:rsidR="0027671B" w:rsidRPr="0027671B" w:rsidRDefault="0027671B" w:rsidP="004F671E">
      <w:pPr>
        <w:spacing w:before="120"/>
        <w:outlineLvl w:val="0"/>
        <w:rPr>
          <w:rFonts w:ascii="Arial" w:hAnsi="Arial" w:cs="Arial"/>
          <w:sz w:val="20"/>
        </w:rPr>
      </w:pPr>
      <w:r w:rsidRPr="0027671B">
        <w:rPr>
          <w:rFonts w:ascii="Arial" w:hAnsi="Arial" w:cs="Arial"/>
          <w:sz w:val="20"/>
        </w:rPr>
        <w:t>A háztartásokon belül az önálló vállalkozók a J2</w:t>
      </w:r>
      <w:r w:rsidR="00D51EAF">
        <w:rPr>
          <w:rFonts w:ascii="Arial" w:hAnsi="Arial" w:cs="Arial"/>
          <w:sz w:val="20"/>
        </w:rPr>
        <w:t xml:space="preserve"> alcsoportkód alatt szerepelnek</w:t>
      </w:r>
      <w:r w:rsidRPr="0027671B">
        <w:rPr>
          <w:rFonts w:ascii="Arial" w:hAnsi="Arial" w:cs="Arial"/>
          <w:sz w:val="20"/>
        </w:rPr>
        <w:t>.</w:t>
      </w:r>
    </w:p>
    <w:p w14:paraId="22461A82" w14:textId="510E86A8" w:rsidR="00AC13E5" w:rsidRPr="00A61F3D" w:rsidRDefault="00C17011" w:rsidP="004F671E">
      <w:pPr>
        <w:spacing w:before="120"/>
        <w:outlineLvl w:val="0"/>
        <w:rPr>
          <w:rFonts w:ascii="Arial" w:hAnsi="Arial" w:cs="Arial"/>
          <w:b/>
          <w:sz w:val="20"/>
        </w:rPr>
      </w:pPr>
      <w:r w:rsidRPr="00C17011">
        <w:rPr>
          <w:rFonts w:ascii="Arial" w:hAnsi="Arial" w:cs="Arial"/>
          <w:bCs/>
          <w:sz w:val="20"/>
        </w:rPr>
        <w:t>4.11.</w:t>
      </w:r>
      <w:r>
        <w:rPr>
          <w:rFonts w:ascii="Arial" w:hAnsi="Arial" w:cs="Arial"/>
          <w:b/>
          <w:sz w:val="20"/>
        </w:rPr>
        <w:t xml:space="preserve"> </w:t>
      </w:r>
      <w:r w:rsidR="006805CF" w:rsidRPr="00A61F3D">
        <w:rPr>
          <w:rFonts w:ascii="Arial" w:hAnsi="Arial" w:cs="Arial"/>
          <w:b/>
          <w:sz w:val="20"/>
        </w:rPr>
        <w:t>K) Háztartásokat segítő nonprofit intézmények</w:t>
      </w:r>
    </w:p>
    <w:p w14:paraId="7673A6FE" w14:textId="77777777" w:rsidR="006805CF" w:rsidRPr="00A61F3D" w:rsidRDefault="006805CF" w:rsidP="004F671E">
      <w:pPr>
        <w:rPr>
          <w:rFonts w:ascii="Arial" w:hAnsi="Arial" w:cs="Arial"/>
          <w:b/>
          <w:sz w:val="20"/>
        </w:rPr>
      </w:pPr>
      <w:r w:rsidRPr="00A61F3D">
        <w:rPr>
          <w:rFonts w:ascii="Arial" w:hAnsi="Arial" w:cs="Arial"/>
          <w:sz w:val="20"/>
        </w:rPr>
        <w:t xml:space="preserve">A nonprofit intézmények közül csak a háztartásokat segítő nonprofit intézmények alkotnak külön szektort a nemzetközi </w:t>
      </w:r>
      <w:proofErr w:type="spellStart"/>
      <w:r w:rsidRPr="00A61F3D">
        <w:rPr>
          <w:rFonts w:ascii="Arial" w:hAnsi="Arial" w:cs="Arial"/>
          <w:sz w:val="20"/>
        </w:rPr>
        <w:t>makrostatisztikai</w:t>
      </w:r>
      <w:proofErr w:type="spellEnd"/>
      <w:r w:rsidRPr="00A61F3D">
        <w:rPr>
          <w:rFonts w:ascii="Arial" w:hAnsi="Arial" w:cs="Arial"/>
          <w:sz w:val="20"/>
        </w:rPr>
        <w:t xml:space="preserve"> módszertan szerint. Azok a nonprofit intézmények, amelyeket az üzleti szervezetek finanszíroznak és irányítanak, a nem pénzügyi vállalatokhoz tartoznak. Azok a nonprofit szervezetek, amelyeket az államháztartás intézményei finanszíroznak és irányítanak, a központi kormányzatba vagy a helyi önkormányzatokhoz sorolódnak.</w:t>
      </w:r>
    </w:p>
    <w:p w14:paraId="65004E80" w14:textId="61C53E1B" w:rsidR="00013908" w:rsidRPr="00A61F3D" w:rsidRDefault="006805CF" w:rsidP="004F671E">
      <w:pPr>
        <w:rPr>
          <w:rFonts w:ascii="Arial" w:hAnsi="Arial" w:cs="Arial"/>
          <w:sz w:val="20"/>
        </w:rPr>
      </w:pPr>
      <w:r w:rsidRPr="00A61F3D">
        <w:rPr>
          <w:rFonts w:ascii="Arial" w:hAnsi="Arial" w:cs="Arial"/>
          <w:sz w:val="20"/>
        </w:rPr>
        <w:t xml:space="preserve">A háztartásokat segítő nonprofit intézmények körébe tartoznak azok a nonprofit szervezetek, amelyek elsősorban a háztartásoktól kapják forrásaikat vagy nincsenek az állam vagy a gazdálkodó szervezetek irányítása alatt. Ezek a szervezetek lehetnek szakszervezetek, munkavállalói érdekképviseleti szervezetek, politikai pártok, egyházak, egyházi intézmények, egyesületek és az alapítványok jelentős része. </w:t>
      </w:r>
    </w:p>
    <w:p w14:paraId="392E567B" w14:textId="1C9B9386" w:rsidR="001A288F" w:rsidRPr="00A61F3D" w:rsidRDefault="00C17011" w:rsidP="00D3125B">
      <w:pPr>
        <w:spacing w:before="120"/>
        <w:rPr>
          <w:rFonts w:ascii="Arial" w:hAnsi="Arial" w:cs="Arial"/>
          <w:b/>
          <w:sz w:val="20"/>
        </w:rPr>
      </w:pPr>
      <w:r w:rsidRPr="00C17011">
        <w:rPr>
          <w:rFonts w:ascii="Arial" w:hAnsi="Arial" w:cs="Arial"/>
          <w:bCs/>
          <w:sz w:val="20"/>
        </w:rPr>
        <w:t>4.12.</w:t>
      </w:r>
      <w:r>
        <w:rPr>
          <w:rFonts w:ascii="Arial" w:hAnsi="Arial" w:cs="Arial"/>
          <w:b/>
          <w:sz w:val="20"/>
        </w:rPr>
        <w:t xml:space="preserve"> </w:t>
      </w:r>
      <w:r w:rsidR="001A288F" w:rsidRPr="00A61F3D">
        <w:rPr>
          <w:rFonts w:ascii="Arial" w:hAnsi="Arial" w:cs="Arial"/>
          <w:b/>
          <w:sz w:val="20"/>
        </w:rPr>
        <w:t>Z) Zártkörű pénzügyi közvetítők</w:t>
      </w:r>
    </w:p>
    <w:p w14:paraId="27029853" w14:textId="252D71A8" w:rsidR="001902D9" w:rsidRPr="00A61F3D" w:rsidRDefault="001902D9" w:rsidP="004F671E">
      <w:pPr>
        <w:rPr>
          <w:rFonts w:ascii="Arial" w:hAnsi="Arial" w:cs="Arial"/>
          <w:sz w:val="20"/>
        </w:rPr>
      </w:pPr>
      <w:r w:rsidRPr="00A61F3D">
        <w:rPr>
          <w:rFonts w:ascii="Arial" w:hAnsi="Arial" w:cs="Arial"/>
          <w:sz w:val="20"/>
        </w:rPr>
        <w:t>A zártkörű pénzügyi közvetítők olyan sajátos céllal létrehozott pénzügyi vállalatok, amelyek pénzügyi tevékenységet nyílt piacon nem, csak szűk körben (többnyire vállalatcsoporton belül) folytatnak, reálgazdasági kötődésük lényegében nincs. Alapvetően vagyonkezelési (holding) vagy csoportfinanszírozó tevékenységet végző gazdasági társaságok alkotják ezt a szektort.</w:t>
      </w:r>
    </w:p>
    <w:p w14:paraId="299A6EE3" w14:textId="27E1F1C1" w:rsidR="001902D9" w:rsidRPr="00A61F3D" w:rsidRDefault="001902D9" w:rsidP="004F671E">
      <w:pPr>
        <w:rPr>
          <w:rFonts w:ascii="Arial" w:hAnsi="Arial" w:cs="Arial"/>
          <w:sz w:val="20"/>
        </w:rPr>
      </w:pPr>
      <w:r w:rsidRPr="00A61F3D">
        <w:rPr>
          <w:rFonts w:ascii="Arial" w:hAnsi="Arial" w:cs="Arial"/>
          <w:sz w:val="20"/>
        </w:rPr>
        <w:t>A</w:t>
      </w:r>
      <w:r>
        <w:rPr>
          <w:rFonts w:ascii="Arial" w:hAnsi="Arial" w:cs="Arial"/>
          <w:sz w:val="20"/>
        </w:rPr>
        <w:t>z MNB a</w:t>
      </w:r>
      <w:r w:rsidRPr="00A61F3D">
        <w:rPr>
          <w:rFonts w:ascii="Arial" w:hAnsi="Arial" w:cs="Arial"/>
          <w:sz w:val="20"/>
        </w:rPr>
        <w:t xml:space="preserve"> zártkörű pénzügyi közvetítők szektorába tartozó szervezetek</w:t>
      </w:r>
      <w:r w:rsidR="00375E75">
        <w:rPr>
          <w:rFonts w:ascii="Arial" w:hAnsi="Arial" w:cs="Arial"/>
          <w:sz w:val="20"/>
        </w:rPr>
        <w:t xml:space="preserve">et is felteszi a </w:t>
      </w:r>
      <w:r w:rsidR="00375E75" w:rsidRPr="00375E75">
        <w:rPr>
          <w:rFonts w:ascii="Arial" w:hAnsi="Arial" w:cs="Arial"/>
          <w:sz w:val="20"/>
        </w:rPr>
        <w:t>3. melléklet 1. pontja</w:t>
      </w:r>
      <w:r w:rsidR="00243EBD">
        <w:rPr>
          <w:rFonts w:ascii="Arial" w:hAnsi="Arial" w:cs="Arial"/>
          <w:sz w:val="20"/>
        </w:rPr>
        <w:t xml:space="preserve"> </w:t>
      </w:r>
      <w:r w:rsidR="00375E75" w:rsidRPr="00375E75">
        <w:rPr>
          <w:rFonts w:ascii="Arial" w:hAnsi="Arial" w:cs="Arial"/>
          <w:sz w:val="20"/>
        </w:rPr>
        <w:t>szerinti</w:t>
      </w:r>
      <w:r w:rsidR="00243EBD">
        <w:rPr>
          <w:rFonts w:ascii="Arial" w:hAnsi="Arial" w:cs="Arial"/>
          <w:sz w:val="20"/>
        </w:rPr>
        <w:t>, az MNB honlapján közzétett</w:t>
      </w:r>
      <w:r w:rsidR="00375E75">
        <w:rPr>
          <w:rFonts w:ascii="Arial" w:hAnsi="Arial" w:cs="Arial"/>
          <w:sz w:val="20"/>
        </w:rPr>
        <w:t xml:space="preserve"> listára</w:t>
      </w:r>
      <w:r w:rsidRPr="00A61F3D">
        <w:rPr>
          <w:rFonts w:ascii="Arial" w:hAnsi="Arial" w:cs="Arial"/>
          <w:sz w:val="20"/>
        </w:rPr>
        <w:t>.</w:t>
      </w:r>
    </w:p>
    <w:p w14:paraId="249CBFED" w14:textId="77777777" w:rsidR="001902D9" w:rsidRPr="00A61F3D" w:rsidRDefault="001902D9" w:rsidP="001902D9">
      <w:pPr>
        <w:rPr>
          <w:rFonts w:ascii="Arial" w:hAnsi="Arial" w:cs="Arial"/>
          <w:sz w:val="20"/>
        </w:rPr>
      </w:pPr>
      <w:r w:rsidRPr="00A61F3D">
        <w:rPr>
          <w:rFonts w:ascii="Arial" w:hAnsi="Arial" w:cs="Arial"/>
          <w:sz w:val="20"/>
        </w:rPr>
        <w:t xml:space="preserve">Az adatszolgáltatásokban a </w:t>
      </w:r>
      <w:r>
        <w:rPr>
          <w:rFonts w:ascii="Arial" w:hAnsi="Arial" w:cs="Arial"/>
          <w:sz w:val="20"/>
        </w:rPr>
        <w:t>zártkörű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 xml:space="preserve">ba tartozó </w:t>
      </w:r>
      <w:r>
        <w:rPr>
          <w:rFonts w:ascii="Arial" w:hAnsi="Arial" w:cs="Arial"/>
          <w:sz w:val="20"/>
        </w:rPr>
        <w:t xml:space="preserve">gazdasági </w:t>
      </w:r>
      <w:r w:rsidRPr="00A61F3D">
        <w:rPr>
          <w:rFonts w:ascii="Arial" w:hAnsi="Arial" w:cs="Arial"/>
          <w:sz w:val="20"/>
        </w:rPr>
        <w:t xml:space="preserve">szervezeteket a következőképpen kell </w:t>
      </w:r>
      <w:r>
        <w:rPr>
          <w:rFonts w:ascii="Arial" w:hAnsi="Arial" w:cs="Arial"/>
          <w:sz w:val="20"/>
        </w:rPr>
        <w:t>jelenteni.</w:t>
      </w:r>
    </w:p>
    <w:p w14:paraId="2C7BA930" w14:textId="77777777" w:rsidR="001902D9" w:rsidRPr="00A61F3D" w:rsidRDefault="001902D9" w:rsidP="001902D9">
      <w:pPr>
        <w:rPr>
          <w:rFonts w:ascii="Arial" w:hAnsi="Arial" w:cs="Arial"/>
          <w:sz w:val="20"/>
        </w:rPr>
      </w:pPr>
      <w:r w:rsidRPr="00A61F3D">
        <w:rPr>
          <w:rFonts w:ascii="Arial" w:hAnsi="Arial" w:cs="Arial"/>
          <w:sz w:val="20"/>
        </w:rPr>
        <w:t xml:space="preserve">Amennyiben </w:t>
      </w:r>
      <w:r>
        <w:rPr>
          <w:rFonts w:ascii="Arial" w:hAnsi="Arial" w:cs="Arial"/>
          <w:sz w:val="20"/>
        </w:rPr>
        <w:t xml:space="preserve">az adatszolgáltatásban </w:t>
      </w:r>
      <w:r w:rsidRPr="00A61F3D">
        <w:rPr>
          <w:rFonts w:ascii="Arial" w:hAnsi="Arial" w:cs="Arial"/>
          <w:sz w:val="20"/>
        </w:rPr>
        <w:t xml:space="preserve">szektorkóddal kell azonosítani </w:t>
      </w:r>
      <w:r>
        <w:rPr>
          <w:rFonts w:ascii="Arial" w:hAnsi="Arial" w:cs="Arial"/>
          <w:sz w:val="20"/>
        </w:rPr>
        <w:t>az adott</w:t>
      </w:r>
      <w:r w:rsidRPr="00A61F3D">
        <w:rPr>
          <w:rFonts w:ascii="Arial" w:hAnsi="Arial" w:cs="Arial"/>
          <w:sz w:val="20"/>
        </w:rPr>
        <w:t xml:space="preserve"> </w:t>
      </w:r>
      <w:r>
        <w:rPr>
          <w:rFonts w:ascii="Arial" w:hAnsi="Arial" w:cs="Arial"/>
          <w:sz w:val="20"/>
        </w:rPr>
        <w:t xml:space="preserve">gazdasági </w:t>
      </w:r>
      <w:r w:rsidRPr="00A61F3D">
        <w:rPr>
          <w:rFonts w:ascii="Arial" w:hAnsi="Arial" w:cs="Arial"/>
          <w:sz w:val="20"/>
        </w:rPr>
        <w:t xml:space="preserve">szervezet szektorát, akkor a </w:t>
      </w:r>
      <w:r>
        <w:rPr>
          <w:rFonts w:ascii="Arial" w:hAnsi="Arial" w:cs="Arial"/>
          <w:sz w:val="20"/>
        </w:rPr>
        <w:t>„</w:t>
      </w:r>
      <w:r w:rsidRPr="00A61F3D">
        <w:rPr>
          <w:rFonts w:ascii="Arial" w:hAnsi="Arial" w:cs="Arial"/>
          <w:sz w:val="20"/>
        </w:rPr>
        <w:t>Z</w:t>
      </w:r>
      <w:r>
        <w:rPr>
          <w:rFonts w:ascii="Arial" w:hAnsi="Arial" w:cs="Arial"/>
          <w:sz w:val="20"/>
        </w:rPr>
        <w:t>”</w:t>
      </w:r>
      <w:r w:rsidRPr="00A61F3D">
        <w:rPr>
          <w:rFonts w:ascii="Arial" w:hAnsi="Arial" w:cs="Arial"/>
          <w:sz w:val="20"/>
        </w:rPr>
        <w:t xml:space="preserve"> szektorkódot kell használni. Egyéb esetben, az adatszolgáltatásban alkalmazott szektorbontástól függően a </w:t>
      </w:r>
      <w:r>
        <w:rPr>
          <w:rFonts w:ascii="Arial" w:hAnsi="Arial" w:cs="Arial"/>
          <w:sz w:val="20"/>
        </w:rPr>
        <w:t>P</w:t>
      </w:r>
      <w:r w:rsidRPr="00A61F3D">
        <w:rPr>
          <w:rFonts w:ascii="Arial" w:hAnsi="Arial" w:cs="Arial"/>
          <w:sz w:val="20"/>
        </w:rPr>
        <w:t>énzügyi váll</w:t>
      </w:r>
      <w:r>
        <w:rPr>
          <w:rFonts w:ascii="Arial" w:hAnsi="Arial" w:cs="Arial"/>
          <w:sz w:val="20"/>
        </w:rPr>
        <w:t>a</w:t>
      </w:r>
      <w:r w:rsidRPr="00A61F3D">
        <w:rPr>
          <w:rFonts w:ascii="Arial" w:hAnsi="Arial" w:cs="Arial"/>
          <w:sz w:val="20"/>
        </w:rPr>
        <w:t>latok</w:t>
      </w:r>
      <w:r>
        <w:rPr>
          <w:rFonts w:ascii="Arial" w:hAnsi="Arial" w:cs="Arial"/>
          <w:sz w:val="20"/>
        </w:rPr>
        <w:t xml:space="preserve"> vagy a</w:t>
      </w:r>
      <w:r w:rsidRPr="00A61F3D">
        <w:rPr>
          <w:rFonts w:ascii="Arial" w:hAnsi="Arial" w:cs="Arial"/>
          <w:sz w:val="20"/>
        </w:rPr>
        <w:t xml:space="preserve"> D) Egyéb pénzügyi közvetítők szektorában kell jelenteni</w:t>
      </w:r>
      <w:r>
        <w:rPr>
          <w:rFonts w:ascii="Arial" w:hAnsi="Arial" w:cs="Arial"/>
          <w:sz w:val="20"/>
        </w:rPr>
        <w:t xml:space="preserve"> a zártkörű pénzügyi közvetítőket</w:t>
      </w:r>
      <w:r w:rsidRPr="00A61F3D">
        <w:rPr>
          <w:rFonts w:ascii="Arial" w:hAnsi="Arial" w:cs="Arial"/>
          <w:sz w:val="20"/>
        </w:rPr>
        <w:t xml:space="preserve">. Ha </w:t>
      </w:r>
      <w:r>
        <w:rPr>
          <w:rFonts w:ascii="Arial" w:hAnsi="Arial" w:cs="Arial"/>
          <w:sz w:val="20"/>
        </w:rPr>
        <w:t>pedig a</w:t>
      </w:r>
      <w:r w:rsidRPr="00A61F3D">
        <w:rPr>
          <w:rFonts w:ascii="Arial" w:hAnsi="Arial" w:cs="Arial"/>
          <w:sz w:val="20"/>
        </w:rPr>
        <w:t xml:space="preserve"> D</w:t>
      </w:r>
      <w:r>
        <w:rPr>
          <w:rFonts w:ascii="Arial" w:hAnsi="Arial" w:cs="Arial"/>
          <w:sz w:val="20"/>
        </w:rPr>
        <w:t>) Egyéb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nak részletesebb bontása sz</w:t>
      </w:r>
      <w:r>
        <w:rPr>
          <w:rFonts w:ascii="Arial" w:hAnsi="Arial" w:cs="Arial"/>
          <w:sz w:val="20"/>
        </w:rPr>
        <w:t>ükséges</w:t>
      </w:r>
      <w:r w:rsidRPr="00A61F3D">
        <w:rPr>
          <w:rFonts w:ascii="Arial" w:hAnsi="Arial" w:cs="Arial"/>
          <w:sz w:val="20"/>
        </w:rPr>
        <w:t xml:space="preserve"> az adatszolgáltatásban, akkor a D-</w:t>
      </w:r>
      <w:proofErr w:type="spellStart"/>
      <w:r w:rsidRPr="00A61F3D">
        <w:rPr>
          <w:rFonts w:ascii="Arial" w:hAnsi="Arial" w:cs="Arial"/>
          <w:sz w:val="20"/>
        </w:rPr>
        <w:t>EPK</w:t>
      </w:r>
      <w:proofErr w:type="spellEnd"/>
      <w:r w:rsidRPr="00A61F3D">
        <w:rPr>
          <w:rFonts w:ascii="Arial" w:hAnsi="Arial" w:cs="Arial"/>
          <w:sz w:val="20"/>
        </w:rPr>
        <w:t xml:space="preserve"> alcsoportban kell a </w:t>
      </w:r>
      <w:r>
        <w:rPr>
          <w:rFonts w:ascii="Arial" w:hAnsi="Arial" w:cs="Arial"/>
          <w:sz w:val="20"/>
        </w:rPr>
        <w:t>zártkörű pénzügyi közvetítő</w:t>
      </w:r>
      <w:r w:rsidRPr="00A61F3D">
        <w:rPr>
          <w:rFonts w:ascii="Arial" w:hAnsi="Arial" w:cs="Arial"/>
          <w:sz w:val="20"/>
        </w:rPr>
        <w:t>ket jelenteni.</w:t>
      </w:r>
    </w:p>
    <w:p w14:paraId="4DA95D2B" w14:textId="77777777" w:rsidR="003C504C" w:rsidRPr="00A61F3D" w:rsidRDefault="003C504C">
      <w:pPr>
        <w:rPr>
          <w:rFonts w:ascii="Arial" w:hAnsi="Arial" w:cs="Arial"/>
          <w:sz w:val="20"/>
        </w:rPr>
      </w:pPr>
    </w:p>
    <w:p w14:paraId="75680FE3" w14:textId="45B675B3" w:rsidR="006805CF" w:rsidRPr="00A61F3D" w:rsidRDefault="0070314C" w:rsidP="00D3125B">
      <w:pPr>
        <w:widowControl w:val="0"/>
        <w:outlineLvl w:val="0"/>
        <w:rPr>
          <w:rFonts w:ascii="Arial" w:hAnsi="Arial" w:cs="Arial"/>
          <w:b/>
          <w:i/>
          <w:sz w:val="20"/>
        </w:rPr>
      </w:pPr>
      <w:r>
        <w:rPr>
          <w:rFonts w:ascii="Arial" w:hAnsi="Arial" w:cs="Arial"/>
          <w:b/>
          <w:sz w:val="20"/>
        </w:rPr>
        <w:t xml:space="preserve">I. A. </w:t>
      </w:r>
      <w:r w:rsidR="006805CF" w:rsidRPr="00A61F3D">
        <w:rPr>
          <w:rFonts w:ascii="Arial" w:hAnsi="Arial" w:cs="Arial"/>
          <w:b/>
          <w:sz w:val="20"/>
        </w:rPr>
        <w:t>5. A szektor meghatározásának módja</w:t>
      </w:r>
    </w:p>
    <w:p w14:paraId="120E107E" w14:textId="77777777" w:rsidR="00246BBE" w:rsidRDefault="00246BBE" w:rsidP="00D3125B">
      <w:pPr>
        <w:widowControl w:val="0"/>
        <w:rPr>
          <w:rFonts w:ascii="Arial" w:hAnsi="Arial" w:cs="Arial"/>
          <w:sz w:val="20"/>
        </w:rPr>
      </w:pPr>
    </w:p>
    <w:p w14:paraId="02679B81" w14:textId="6BB38EF6" w:rsidR="00246BBE" w:rsidRPr="00246BBE" w:rsidRDefault="0070314C" w:rsidP="00D3125B">
      <w:pPr>
        <w:widowControl w:val="0"/>
        <w:rPr>
          <w:rFonts w:ascii="Arial" w:hAnsi="Arial" w:cs="Arial"/>
          <w:sz w:val="20"/>
        </w:rPr>
      </w:pPr>
      <w:r>
        <w:rPr>
          <w:rFonts w:ascii="Arial" w:hAnsi="Arial" w:cs="Arial"/>
          <w:sz w:val="20"/>
        </w:rPr>
        <w:t xml:space="preserve">5.1. </w:t>
      </w:r>
      <w:r w:rsidR="00246BBE" w:rsidRPr="00246BBE">
        <w:rPr>
          <w:rFonts w:ascii="Arial" w:hAnsi="Arial" w:cs="Arial"/>
          <w:sz w:val="20"/>
        </w:rPr>
        <w:t>Az ügyf</w:t>
      </w:r>
      <w:r w:rsidR="000028C6">
        <w:rPr>
          <w:rFonts w:ascii="Arial" w:hAnsi="Arial" w:cs="Arial"/>
          <w:sz w:val="20"/>
        </w:rPr>
        <w:t>él</w:t>
      </w:r>
      <w:r w:rsidR="00246BBE" w:rsidRPr="00246BBE">
        <w:rPr>
          <w:rFonts w:ascii="Arial" w:hAnsi="Arial" w:cs="Arial"/>
          <w:sz w:val="20"/>
        </w:rPr>
        <w:t xml:space="preserve"> szektorának meghatározásában fontos szerepet játszik az ügyf</w:t>
      </w:r>
      <w:r w:rsidR="000028C6">
        <w:rPr>
          <w:rFonts w:ascii="Arial" w:hAnsi="Arial" w:cs="Arial"/>
          <w:sz w:val="20"/>
        </w:rPr>
        <w:t>él</w:t>
      </w:r>
      <w:r w:rsidR="00246BBE" w:rsidRPr="00246BBE">
        <w:rPr>
          <w:rFonts w:ascii="Arial" w:hAnsi="Arial" w:cs="Arial"/>
          <w:sz w:val="20"/>
        </w:rPr>
        <w:t xml:space="preserve"> statisztikai számjele. </w:t>
      </w:r>
      <w:r w:rsidR="00246BBE" w:rsidRPr="00246BBE">
        <w:rPr>
          <w:rFonts w:ascii="Arial" w:hAnsi="Arial" w:cs="Arial"/>
          <w:sz w:val="20"/>
        </w:rPr>
        <w:lastRenderedPageBreak/>
        <w:t>Az adatszolgáltató az intézményi ügyf</w:t>
      </w:r>
      <w:r w:rsidR="007B7309">
        <w:rPr>
          <w:rFonts w:ascii="Arial" w:hAnsi="Arial" w:cs="Arial"/>
          <w:sz w:val="20"/>
        </w:rPr>
        <w:t>eleit</w:t>
      </w:r>
      <w:r w:rsidR="00246BBE" w:rsidRPr="00246BBE">
        <w:rPr>
          <w:rFonts w:ascii="Arial" w:hAnsi="Arial" w:cs="Arial"/>
          <w:sz w:val="20"/>
        </w:rPr>
        <w:t>, partnereit a statisztikai számjelük alapján köteles nyilvántartani és azonosítani. Különösen fontos szerepet játszik az ügyfelek azonosításában a statisztikai számjel első nyolc karaktere, az ügyfél törzsszáma. A rezidens befektetési alapokat az MNB által közzétett technikai törzsszámmal (FB azonosító) kell azonosítani az adatszolgáltatások céljából.</w:t>
      </w:r>
    </w:p>
    <w:p w14:paraId="34366C6E" w14:textId="6BE21A85" w:rsidR="006805CF" w:rsidRPr="00A61F3D" w:rsidRDefault="00994396" w:rsidP="00D3125B">
      <w:pPr>
        <w:widowControl w:val="0"/>
        <w:spacing w:before="120"/>
        <w:rPr>
          <w:rFonts w:ascii="Arial" w:hAnsi="Arial" w:cs="Arial"/>
          <w:sz w:val="20"/>
        </w:rPr>
      </w:pPr>
      <w:r>
        <w:rPr>
          <w:rFonts w:ascii="Arial" w:hAnsi="Arial" w:cs="Arial"/>
          <w:sz w:val="20"/>
        </w:rPr>
        <w:t xml:space="preserve">5.2. </w:t>
      </w:r>
      <w:r w:rsidR="006805CF" w:rsidRPr="00A61F3D">
        <w:rPr>
          <w:rFonts w:ascii="Arial" w:hAnsi="Arial" w:cs="Arial"/>
          <w:sz w:val="20"/>
        </w:rPr>
        <w:t>Egy adott ügyfél megfelelő szektorát a következőképpen kell meghatározni:</w:t>
      </w:r>
    </w:p>
    <w:p w14:paraId="26EA8045" w14:textId="6B1769D1" w:rsidR="00AC13E5" w:rsidRPr="00A61F3D" w:rsidRDefault="006805CF">
      <w:pPr>
        <w:pStyle w:val="Szvegtrzs2"/>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 xml:space="preserve">1. Meg kell vizsgálni, hogy az ügyfél rendelkezik-e statisztikai számjellel, illetve a befektetési alapok esetében </w:t>
      </w:r>
      <w:r w:rsidR="00334BCB" w:rsidRPr="00A61F3D">
        <w:rPr>
          <w:rFonts w:ascii="Arial" w:hAnsi="Arial" w:cs="Arial"/>
          <w:sz w:val="20"/>
        </w:rPr>
        <w:t xml:space="preserve">az </w:t>
      </w:r>
      <w:r w:rsidRPr="00A61F3D">
        <w:rPr>
          <w:rFonts w:ascii="Arial" w:hAnsi="Arial" w:cs="Arial"/>
          <w:sz w:val="20"/>
        </w:rPr>
        <w:t>MNB által adott technikai törzsszámmal</w:t>
      </w:r>
      <w:r w:rsidR="00195D30" w:rsidRPr="00A61F3D">
        <w:rPr>
          <w:rFonts w:ascii="Arial" w:hAnsi="Arial" w:cs="Arial"/>
          <w:sz w:val="20"/>
        </w:rPr>
        <w:t xml:space="preserve"> (FB azonosítóval)</w:t>
      </w:r>
      <w:r w:rsidRPr="00A61F3D">
        <w:rPr>
          <w:rFonts w:ascii="Arial" w:hAnsi="Arial" w:cs="Arial"/>
          <w:sz w:val="20"/>
        </w:rPr>
        <w:t>. Ha igen, akkor a</w:t>
      </w:r>
      <w:r w:rsidR="00F51E8B" w:rsidRPr="00A61F3D">
        <w:rPr>
          <w:rFonts w:ascii="Arial" w:hAnsi="Arial" w:cs="Arial"/>
          <w:sz w:val="20"/>
        </w:rPr>
        <w:t>z</w:t>
      </w:r>
      <w:r w:rsidRPr="00A61F3D">
        <w:rPr>
          <w:rFonts w:ascii="Arial" w:hAnsi="Arial" w:cs="Arial"/>
          <w:sz w:val="20"/>
        </w:rPr>
        <w:t xml:space="preserve"> 5.</w:t>
      </w:r>
      <w:r w:rsidR="002D5435">
        <w:rPr>
          <w:rFonts w:ascii="Arial" w:hAnsi="Arial" w:cs="Arial"/>
          <w:sz w:val="20"/>
        </w:rPr>
        <w:t>2</w:t>
      </w:r>
      <w:r w:rsidR="00E91E7B">
        <w:rPr>
          <w:rFonts w:ascii="Arial" w:hAnsi="Arial" w:cs="Arial"/>
          <w:sz w:val="20"/>
        </w:rPr>
        <w:t>.</w:t>
      </w:r>
      <w:r w:rsidRPr="00A61F3D">
        <w:rPr>
          <w:rFonts w:ascii="Arial" w:hAnsi="Arial" w:cs="Arial"/>
          <w:sz w:val="20"/>
        </w:rPr>
        <w:t>2. alpontban leírtakat kell követni, ha nem, akkor az 5.</w:t>
      </w:r>
      <w:r w:rsidR="002D5435">
        <w:rPr>
          <w:rFonts w:ascii="Arial" w:hAnsi="Arial" w:cs="Arial"/>
          <w:sz w:val="20"/>
        </w:rPr>
        <w:t>2.</w:t>
      </w:r>
      <w:r w:rsidRPr="00A61F3D">
        <w:rPr>
          <w:rFonts w:ascii="Arial" w:hAnsi="Arial" w:cs="Arial"/>
          <w:sz w:val="20"/>
        </w:rPr>
        <w:t>4. alpont előírásait.</w:t>
      </w:r>
    </w:p>
    <w:p w14:paraId="0D479569" w14:textId="7C436A63" w:rsidR="00AC13E5" w:rsidRPr="00A61F3D" w:rsidRDefault="006805CF">
      <w:pPr>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2. Ha az ügyfél rendelkezik statisztikai számjellel, illetve MNB technikai törzsszámmal</w:t>
      </w:r>
      <w:r w:rsidR="00195D30" w:rsidRPr="00A61F3D">
        <w:rPr>
          <w:rFonts w:ascii="Arial" w:hAnsi="Arial" w:cs="Arial"/>
          <w:sz w:val="20"/>
        </w:rPr>
        <w:t xml:space="preserve"> (FB azonosítóval)</w:t>
      </w:r>
      <w:r w:rsidRPr="00A61F3D">
        <w:rPr>
          <w:rFonts w:ascii="Arial" w:hAnsi="Arial" w:cs="Arial"/>
          <w:sz w:val="20"/>
        </w:rPr>
        <w:t>, akkor meg kell vizsgálni, hogy szerepel-e az MNB által készített</w:t>
      </w:r>
      <w:r w:rsidR="00C713D6">
        <w:rPr>
          <w:rFonts w:ascii="Arial" w:hAnsi="Arial" w:cs="Arial"/>
          <w:sz w:val="20"/>
        </w:rPr>
        <w:t>,</w:t>
      </w:r>
      <w:r w:rsidRPr="00A61F3D">
        <w:rPr>
          <w:rFonts w:ascii="Arial" w:hAnsi="Arial" w:cs="Arial"/>
          <w:sz w:val="20"/>
        </w:rPr>
        <w:t xml:space="preserve"> </w:t>
      </w:r>
      <w:r w:rsidR="00375E75" w:rsidRPr="00375E75">
        <w:rPr>
          <w:rFonts w:ascii="Arial" w:hAnsi="Arial" w:cs="Arial"/>
          <w:sz w:val="20"/>
        </w:rPr>
        <w:t>a 3. melléklet 1. pontja szerinti, az MNB honlapján közzétett list</w:t>
      </w:r>
      <w:r w:rsidR="00C713D6">
        <w:rPr>
          <w:rFonts w:ascii="Arial" w:hAnsi="Arial" w:cs="Arial"/>
          <w:sz w:val="20"/>
        </w:rPr>
        <w:t>án</w:t>
      </w:r>
      <w:r w:rsidRPr="00A61F3D">
        <w:rPr>
          <w:rFonts w:ascii="Arial" w:hAnsi="Arial" w:cs="Arial"/>
          <w:sz w:val="20"/>
        </w:rPr>
        <w:t xml:space="preserve">. A </w:t>
      </w:r>
      <w:r w:rsidR="00246BBE">
        <w:rPr>
          <w:rFonts w:ascii="Arial" w:hAnsi="Arial" w:cs="Arial"/>
          <w:sz w:val="20"/>
        </w:rPr>
        <w:t xml:space="preserve">listán </w:t>
      </w:r>
      <w:r w:rsidRPr="00A61F3D">
        <w:rPr>
          <w:rFonts w:ascii="Arial" w:hAnsi="Arial" w:cs="Arial"/>
          <w:sz w:val="20"/>
        </w:rPr>
        <w:t xml:space="preserve">azok az intézmények szerepelnek, amelyek szektorbesorolásánál gazdálkodási forma </w:t>
      </w:r>
      <w:r w:rsidR="00334BCB" w:rsidRPr="00A61F3D">
        <w:rPr>
          <w:rFonts w:ascii="Arial" w:hAnsi="Arial" w:cs="Arial"/>
          <w:sz w:val="20"/>
        </w:rPr>
        <w:t>szerinti (</w:t>
      </w:r>
      <w:proofErr w:type="spellStart"/>
      <w:r w:rsidR="00334BCB" w:rsidRPr="00A61F3D">
        <w:rPr>
          <w:rFonts w:ascii="Arial" w:hAnsi="Arial" w:cs="Arial"/>
          <w:sz w:val="20"/>
        </w:rPr>
        <w:t>GFO</w:t>
      </w:r>
      <w:proofErr w:type="spellEnd"/>
      <w:r w:rsidR="00334BCB" w:rsidRPr="00A61F3D">
        <w:rPr>
          <w:rFonts w:ascii="Arial" w:hAnsi="Arial" w:cs="Arial"/>
          <w:sz w:val="20"/>
        </w:rPr>
        <w:t xml:space="preserve">) </w:t>
      </w:r>
      <w:r w:rsidRPr="00A61F3D">
        <w:rPr>
          <w:rFonts w:ascii="Arial" w:hAnsi="Arial" w:cs="Arial"/>
          <w:sz w:val="20"/>
        </w:rPr>
        <w:t xml:space="preserve">kódjukat </w:t>
      </w:r>
      <w:r w:rsidR="00334BCB" w:rsidRPr="00A61F3D">
        <w:rPr>
          <w:rFonts w:ascii="Arial" w:hAnsi="Arial" w:cs="Arial"/>
          <w:sz w:val="20"/>
        </w:rPr>
        <w:t>(</w:t>
      </w:r>
      <w:r w:rsidRPr="00A61F3D">
        <w:rPr>
          <w:rFonts w:ascii="Arial" w:hAnsi="Arial" w:cs="Arial"/>
          <w:sz w:val="20"/>
        </w:rPr>
        <w:t>statisztikai számjel 13</w:t>
      </w:r>
      <w:r w:rsidR="008416B0">
        <w:rPr>
          <w:rFonts w:ascii="Arial" w:hAnsi="Arial" w:cs="Arial"/>
          <w:sz w:val="20"/>
        </w:rPr>
        <w:t>–</w:t>
      </w:r>
      <w:r w:rsidRPr="00A61F3D">
        <w:rPr>
          <w:rFonts w:ascii="Arial" w:hAnsi="Arial" w:cs="Arial"/>
          <w:sz w:val="20"/>
        </w:rPr>
        <w:t>15. számje</w:t>
      </w:r>
      <w:r w:rsidR="00334BCB" w:rsidRPr="00A61F3D">
        <w:rPr>
          <w:rFonts w:ascii="Arial" w:hAnsi="Arial" w:cs="Arial"/>
          <w:sz w:val="20"/>
        </w:rPr>
        <w:t>gyét)</w:t>
      </w:r>
      <w:r w:rsidRPr="00A61F3D">
        <w:rPr>
          <w:rFonts w:ascii="Arial" w:hAnsi="Arial" w:cs="Arial"/>
          <w:sz w:val="20"/>
        </w:rPr>
        <w:t xml:space="preserve"> nem kell felhasználni. Ha az ügyfél szerepel </w:t>
      </w:r>
      <w:r w:rsidR="000344DC">
        <w:rPr>
          <w:rFonts w:ascii="Arial" w:hAnsi="Arial" w:cs="Arial"/>
          <w:sz w:val="20"/>
        </w:rPr>
        <w:t>a</w:t>
      </w:r>
      <w:r w:rsidRPr="00A61F3D">
        <w:rPr>
          <w:rFonts w:ascii="Arial" w:hAnsi="Arial" w:cs="Arial"/>
          <w:sz w:val="20"/>
        </w:rPr>
        <w:t xml:space="preserve"> listán, akkor a lista alapján kell a megfelelő szektorba sorolni. Ha az ügyfél nem szerepel a </w:t>
      </w:r>
      <w:r w:rsidR="00246BBE">
        <w:rPr>
          <w:rFonts w:ascii="Arial" w:hAnsi="Arial" w:cs="Arial"/>
          <w:sz w:val="20"/>
        </w:rPr>
        <w:t>listán</w:t>
      </w:r>
      <w:r w:rsidRPr="00A61F3D">
        <w:rPr>
          <w:rFonts w:ascii="Arial" w:hAnsi="Arial" w:cs="Arial"/>
          <w:sz w:val="20"/>
        </w:rPr>
        <w:t>, akkor a</w:t>
      </w:r>
      <w:r w:rsidR="00F51E8B" w:rsidRPr="00A61F3D">
        <w:rPr>
          <w:rFonts w:ascii="Arial" w:hAnsi="Arial" w:cs="Arial"/>
          <w:sz w:val="20"/>
        </w:rPr>
        <w:t>z</w:t>
      </w:r>
      <w:r w:rsidRPr="00A61F3D">
        <w:rPr>
          <w:rFonts w:ascii="Arial" w:hAnsi="Arial" w:cs="Arial"/>
          <w:sz w:val="20"/>
        </w:rPr>
        <w:t xml:space="preserve"> 5.</w:t>
      </w:r>
      <w:r w:rsidR="009E5F50">
        <w:rPr>
          <w:rFonts w:ascii="Arial" w:hAnsi="Arial" w:cs="Arial"/>
          <w:sz w:val="20"/>
        </w:rPr>
        <w:t>2.</w:t>
      </w:r>
      <w:r w:rsidRPr="00A61F3D">
        <w:rPr>
          <w:rFonts w:ascii="Arial" w:hAnsi="Arial" w:cs="Arial"/>
          <w:sz w:val="20"/>
        </w:rPr>
        <w:t>3. alpont szerint kell eljárni.</w:t>
      </w:r>
    </w:p>
    <w:p w14:paraId="0E3B956B" w14:textId="09AEF9D4" w:rsidR="006805CF" w:rsidRPr="00A61F3D" w:rsidRDefault="006805CF" w:rsidP="00D3125B">
      <w:pPr>
        <w:spacing w:before="120"/>
        <w:rPr>
          <w:rFonts w:ascii="Arial" w:hAnsi="Arial" w:cs="Arial"/>
          <w:strike/>
          <w:sz w:val="20"/>
        </w:rPr>
      </w:pPr>
      <w:r w:rsidRPr="00A61F3D">
        <w:rPr>
          <w:rFonts w:ascii="Arial" w:hAnsi="Arial" w:cs="Arial"/>
          <w:sz w:val="20"/>
        </w:rPr>
        <w:t xml:space="preserve">Az MNB </w:t>
      </w:r>
      <w:r w:rsidR="009C22B3" w:rsidRPr="000621CA">
        <w:rPr>
          <w:rFonts w:ascii="Arial" w:hAnsi="Arial" w:cs="Arial"/>
          <w:sz w:val="20"/>
        </w:rPr>
        <w:t>teljes körű</w:t>
      </w:r>
      <w:r w:rsidR="009C22B3">
        <w:rPr>
          <w:rFonts w:ascii="Arial" w:hAnsi="Arial" w:cs="Arial"/>
          <w:sz w:val="20"/>
        </w:rPr>
        <w:t xml:space="preserve"> </w:t>
      </w:r>
      <w:r w:rsidRPr="00A61F3D">
        <w:rPr>
          <w:rFonts w:ascii="Arial" w:hAnsi="Arial" w:cs="Arial"/>
          <w:sz w:val="20"/>
        </w:rPr>
        <w:t>listát készít azokról a</w:t>
      </w:r>
      <w:r w:rsidR="008D2111">
        <w:rPr>
          <w:rFonts w:ascii="Arial" w:hAnsi="Arial" w:cs="Arial"/>
          <w:sz w:val="20"/>
        </w:rPr>
        <w:t xml:space="preserve"> gazdasági szervezetekről</w:t>
      </w:r>
      <w:r w:rsidRPr="00A61F3D">
        <w:rPr>
          <w:rFonts w:ascii="Arial" w:hAnsi="Arial" w:cs="Arial"/>
          <w:sz w:val="20"/>
        </w:rPr>
        <w:t>, amelyek a B) Központi bank, a C) Egyéb monetáris intézmények, a D) Egyéb pénzügyi közvetítők, az E) Pénzügyi kiegészítő tevékenységet végzők</w:t>
      </w:r>
      <w:r w:rsidR="00B52208" w:rsidRPr="00A61F3D">
        <w:rPr>
          <w:rFonts w:ascii="Arial" w:hAnsi="Arial" w:cs="Arial"/>
          <w:sz w:val="20"/>
        </w:rPr>
        <w:t>,</w:t>
      </w:r>
      <w:r w:rsidRPr="00A61F3D">
        <w:rPr>
          <w:rFonts w:ascii="Arial" w:hAnsi="Arial" w:cs="Arial"/>
          <w:sz w:val="20"/>
        </w:rPr>
        <w:t xml:space="preserve"> az F) Biztosítók és nyugdíjpénztárak</w:t>
      </w:r>
      <w:r w:rsidR="00B52208" w:rsidRPr="00A61F3D">
        <w:rPr>
          <w:rFonts w:ascii="Arial" w:hAnsi="Arial" w:cs="Arial"/>
          <w:sz w:val="20"/>
        </w:rPr>
        <w:t xml:space="preserve"> és a Z) Zártkörű pénzügyi közvetítők</w:t>
      </w:r>
      <w:r w:rsidRPr="00A61F3D">
        <w:rPr>
          <w:rFonts w:ascii="Arial" w:hAnsi="Arial" w:cs="Arial"/>
          <w:sz w:val="20"/>
        </w:rPr>
        <w:t xml:space="preserve"> szektorba tartoznak.</w:t>
      </w:r>
    </w:p>
    <w:p w14:paraId="1EDFED29" w14:textId="18B2F416" w:rsidR="006805CF" w:rsidRPr="00A61F3D" w:rsidRDefault="006805CF">
      <w:pPr>
        <w:rPr>
          <w:rFonts w:ascii="Arial" w:hAnsi="Arial" w:cs="Arial"/>
          <w:sz w:val="20"/>
        </w:rPr>
      </w:pPr>
      <w:r w:rsidRPr="00A61F3D">
        <w:rPr>
          <w:rFonts w:ascii="Arial" w:hAnsi="Arial" w:cs="Arial"/>
          <w:sz w:val="20"/>
        </w:rPr>
        <w:t xml:space="preserve">Ugyancsak </w:t>
      </w:r>
      <w:r w:rsidR="007C2ECE" w:rsidRPr="007C2ECE">
        <w:rPr>
          <w:rFonts w:ascii="Arial" w:hAnsi="Arial" w:cs="Arial"/>
          <w:sz w:val="20"/>
        </w:rPr>
        <w:t xml:space="preserve">a listán szerepelnek </w:t>
      </w:r>
      <w:r w:rsidR="009C22B3" w:rsidRPr="000621CA">
        <w:rPr>
          <w:rFonts w:ascii="Arial" w:hAnsi="Arial" w:cs="Arial"/>
          <w:sz w:val="20"/>
        </w:rPr>
        <w:t>olyan</w:t>
      </w:r>
      <w:r w:rsidR="009C22B3">
        <w:rPr>
          <w:rFonts w:ascii="Arial" w:hAnsi="Arial" w:cs="Arial"/>
          <w:sz w:val="20"/>
        </w:rPr>
        <w:t xml:space="preserve"> </w:t>
      </w:r>
      <w:r w:rsidR="007C2ECE">
        <w:rPr>
          <w:rFonts w:ascii="Arial" w:hAnsi="Arial" w:cs="Arial"/>
          <w:sz w:val="20"/>
        </w:rPr>
        <w:t>intézmények</w:t>
      </w:r>
      <w:r w:rsidR="009C22B3">
        <w:rPr>
          <w:rFonts w:ascii="Arial" w:hAnsi="Arial" w:cs="Arial"/>
          <w:sz w:val="20"/>
        </w:rPr>
        <w:t xml:space="preserve"> </w:t>
      </w:r>
      <w:r w:rsidR="009C22B3" w:rsidRPr="000621CA">
        <w:rPr>
          <w:rFonts w:ascii="Arial" w:hAnsi="Arial" w:cs="Arial"/>
          <w:sz w:val="20"/>
        </w:rPr>
        <w:t>is</w:t>
      </w:r>
      <w:r w:rsidRPr="000621CA">
        <w:rPr>
          <w:rFonts w:ascii="Arial" w:hAnsi="Arial" w:cs="Arial"/>
          <w:sz w:val="20"/>
        </w:rPr>
        <w:t>,</w:t>
      </w:r>
      <w:r w:rsidRPr="00A61F3D">
        <w:rPr>
          <w:rFonts w:ascii="Arial" w:hAnsi="Arial" w:cs="Arial"/>
          <w:sz w:val="20"/>
        </w:rPr>
        <w:t xml:space="preserve"> amelyeket az A) Nem pénzügyi vállalatok, a G) Központi kormányzat</w:t>
      </w:r>
      <w:r w:rsidR="002135A1">
        <w:rPr>
          <w:rFonts w:ascii="Arial" w:hAnsi="Arial" w:cs="Arial"/>
          <w:sz w:val="20"/>
        </w:rPr>
        <w:t>,</w:t>
      </w:r>
      <w:r w:rsidRPr="00A61F3D">
        <w:rPr>
          <w:rFonts w:ascii="Arial" w:hAnsi="Arial" w:cs="Arial"/>
          <w:sz w:val="20"/>
        </w:rPr>
        <w:t xml:space="preserve"> </w:t>
      </w:r>
      <w:r w:rsidR="002135A1">
        <w:rPr>
          <w:rFonts w:ascii="Arial" w:hAnsi="Arial" w:cs="Arial"/>
          <w:sz w:val="20"/>
        </w:rPr>
        <w:t xml:space="preserve">a </w:t>
      </w:r>
      <w:r w:rsidRPr="00A61F3D">
        <w:rPr>
          <w:rFonts w:ascii="Arial" w:hAnsi="Arial" w:cs="Arial"/>
          <w:sz w:val="20"/>
        </w:rPr>
        <w:t>H) Helyi önkormányzatok</w:t>
      </w:r>
      <w:r w:rsidR="007C2ECE">
        <w:rPr>
          <w:rFonts w:ascii="Arial" w:hAnsi="Arial" w:cs="Arial"/>
          <w:sz w:val="20"/>
        </w:rPr>
        <w:t xml:space="preserve"> </w:t>
      </w:r>
      <w:r w:rsidR="007C2ECE" w:rsidRPr="007C2ECE">
        <w:rPr>
          <w:rFonts w:ascii="Arial" w:hAnsi="Arial" w:cs="Arial"/>
          <w:sz w:val="20"/>
        </w:rPr>
        <w:t xml:space="preserve">vagy </w:t>
      </w:r>
      <w:r w:rsidR="002135A1">
        <w:rPr>
          <w:rFonts w:ascii="Arial" w:hAnsi="Arial" w:cs="Arial"/>
          <w:sz w:val="20"/>
        </w:rPr>
        <w:t xml:space="preserve">a </w:t>
      </w:r>
      <w:r w:rsidR="007C2ECE" w:rsidRPr="007C2ECE">
        <w:rPr>
          <w:rFonts w:ascii="Arial" w:hAnsi="Arial" w:cs="Arial"/>
          <w:sz w:val="20"/>
        </w:rPr>
        <w:t>J) Háztartások</w:t>
      </w:r>
      <w:r w:rsidRPr="00A61F3D">
        <w:rPr>
          <w:rFonts w:ascii="Arial" w:hAnsi="Arial" w:cs="Arial"/>
          <w:sz w:val="20"/>
        </w:rPr>
        <w:t xml:space="preserve"> szektorba kell besorolni.</w:t>
      </w:r>
    </w:p>
    <w:p w14:paraId="3C08370C" w14:textId="361E7194" w:rsidR="004E473C" w:rsidRPr="004E473C" w:rsidRDefault="007C2ECE" w:rsidP="004E473C">
      <w:pPr>
        <w:rPr>
          <w:rFonts w:ascii="Arial" w:hAnsi="Arial" w:cs="Arial"/>
          <w:sz w:val="20"/>
        </w:rPr>
      </w:pPr>
      <w:r w:rsidRPr="007C2ECE">
        <w:rPr>
          <w:rFonts w:ascii="Arial" w:hAnsi="Arial" w:cs="Arial"/>
          <w:sz w:val="20"/>
        </w:rPr>
        <w:t xml:space="preserve">A listán </w:t>
      </w:r>
      <w:r w:rsidR="009E5F50">
        <w:rPr>
          <w:rFonts w:ascii="Arial" w:hAnsi="Arial" w:cs="Arial"/>
          <w:sz w:val="20"/>
        </w:rPr>
        <w:t>szerepelhetnek</w:t>
      </w:r>
      <w:r w:rsidRPr="007C2ECE">
        <w:rPr>
          <w:rFonts w:ascii="Arial" w:hAnsi="Arial" w:cs="Arial"/>
          <w:sz w:val="20"/>
        </w:rPr>
        <w:t xml:space="preserve"> olyan szervezetek</w:t>
      </w:r>
      <w:r w:rsidRPr="007C2ECE" w:rsidDel="007C2ECE">
        <w:rPr>
          <w:rFonts w:ascii="Arial" w:hAnsi="Arial" w:cs="Arial"/>
          <w:sz w:val="20"/>
        </w:rPr>
        <w:t xml:space="preserve"> </w:t>
      </w:r>
      <w:r>
        <w:rPr>
          <w:rFonts w:ascii="Arial" w:hAnsi="Arial" w:cs="Arial"/>
          <w:sz w:val="20"/>
        </w:rPr>
        <w:t>is</w:t>
      </w:r>
      <w:r w:rsidR="006805CF" w:rsidRPr="00A61F3D">
        <w:rPr>
          <w:rFonts w:ascii="Arial" w:hAnsi="Arial" w:cs="Arial"/>
          <w:sz w:val="20"/>
        </w:rPr>
        <w:t>,</w:t>
      </w:r>
      <w:r w:rsidRPr="007C2ECE">
        <w:rPr>
          <w:rFonts w:ascii="Arial" w:hAnsi="Arial" w:cs="Arial"/>
          <w:sz w:val="20"/>
        </w:rPr>
        <w:t xml:space="preserve"> amelyek önmagukban nem rendelkeznek azokkal a tulajdonságokkal, mint az</w:t>
      </w:r>
      <w:r>
        <w:rPr>
          <w:rFonts w:ascii="Arial" w:hAnsi="Arial" w:cs="Arial"/>
          <w:sz w:val="20"/>
        </w:rPr>
        <w:t xml:space="preserve"> </w:t>
      </w:r>
      <w:r w:rsidR="006805CF" w:rsidRPr="00A61F3D">
        <w:rPr>
          <w:rFonts w:ascii="Arial" w:hAnsi="Arial" w:cs="Arial"/>
          <w:sz w:val="20"/>
        </w:rPr>
        <w:t xml:space="preserve">a </w:t>
      </w:r>
      <w:r w:rsidRPr="007C2ECE">
        <w:rPr>
          <w:rFonts w:ascii="Arial" w:hAnsi="Arial" w:cs="Arial"/>
          <w:sz w:val="20"/>
        </w:rPr>
        <w:t>csoport, ahova</w:t>
      </w:r>
      <w:r w:rsidR="006805CF" w:rsidRPr="00A61F3D">
        <w:rPr>
          <w:rFonts w:ascii="Arial" w:hAnsi="Arial" w:cs="Arial"/>
          <w:sz w:val="20"/>
        </w:rPr>
        <w:t xml:space="preserve"> sorolni</w:t>
      </w:r>
      <w:r>
        <w:rPr>
          <w:rFonts w:ascii="Arial" w:hAnsi="Arial" w:cs="Arial"/>
          <w:sz w:val="20"/>
        </w:rPr>
        <w:t xml:space="preserve"> kell </w:t>
      </w:r>
      <w:r w:rsidR="004E473C" w:rsidRPr="004E473C">
        <w:rPr>
          <w:rFonts w:ascii="Arial" w:hAnsi="Arial" w:cs="Arial"/>
          <w:sz w:val="20"/>
        </w:rPr>
        <w:t xml:space="preserve">őket, viszont statisztikai szempontból mégis </w:t>
      </w:r>
      <w:r w:rsidR="004E473C" w:rsidRPr="004F671E">
        <w:rPr>
          <w:rFonts w:ascii="Arial" w:hAnsi="Arial" w:cs="Arial"/>
          <w:sz w:val="20"/>
        </w:rPr>
        <w:t>az adott csoportba sorol</w:t>
      </w:r>
      <w:r w:rsidR="009E5F50" w:rsidRPr="004F671E">
        <w:rPr>
          <w:rFonts w:ascii="Arial" w:hAnsi="Arial" w:cs="Arial"/>
          <w:sz w:val="20"/>
        </w:rPr>
        <w:t>andók</w:t>
      </w:r>
      <w:r w:rsidR="004E473C" w:rsidRPr="004F671E">
        <w:rPr>
          <w:rFonts w:ascii="Arial" w:hAnsi="Arial" w:cs="Arial"/>
          <w:sz w:val="20"/>
        </w:rPr>
        <w:t xml:space="preserve"> (statisztikai értelemben </w:t>
      </w:r>
      <w:proofErr w:type="spellStart"/>
      <w:r w:rsidR="004E473C" w:rsidRPr="004F671E">
        <w:rPr>
          <w:rFonts w:ascii="Arial" w:hAnsi="Arial" w:cs="Arial"/>
          <w:sz w:val="20"/>
        </w:rPr>
        <w:t>konszolidálanó</w:t>
      </w:r>
      <w:proofErr w:type="spellEnd"/>
      <w:r w:rsidR="004E473C" w:rsidRPr="004F671E">
        <w:rPr>
          <w:rFonts w:ascii="Arial" w:hAnsi="Arial" w:cs="Arial"/>
          <w:sz w:val="20"/>
        </w:rPr>
        <w:t xml:space="preserve"> leányvállalatok).</w:t>
      </w:r>
      <w:r w:rsidR="00266CD8" w:rsidRPr="004F671E">
        <w:rPr>
          <w:rFonts w:ascii="Arial" w:hAnsi="Arial" w:cs="Arial"/>
          <w:sz w:val="20"/>
        </w:rPr>
        <w:t xml:space="preserve"> A D3)  Befektetési alapok a pénzpiaci alapok kivételével alcsoportban szereplő konszolidálandó leányvállalatok csak az érintett befektetési alapokba konszolidálva tekintendők pénzügyi vállalatoknak, önálló szervezetként a tevékenységük nem pénzügyi tevékenység.</w:t>
      </w:r>
    </w:p>
    <w:p w14:paraId="0D6A1F64" w14:textId="706B9E2C" w:rsidR="00667E2E" w:rsidRPr="00686DAB" w:rsidRDefault="006805CF" w:rsidP="00D3125B">
      <w:pPr>
        <w:spacing w:before="120"/>
        <w:rPr>
          <w:rFonts w:ascii="Arial" w:hAnsi="Arial" w:cs="Arial"/>
          <w:sz w:val="20"/>
        </w:rPr>
      </w:pPr>
      <w:r w:rsidRPr="00A61F3D">
        <w:rPr>
          <w:rFonts w:ascii="Arial" w:hAnsi="Arial" w:cs="Arial"/>
          <w:sz w:val="20"/>
        </w:rPr>
        <w:t xml:space="preserve">A fentiekben említett, </w:t>
      </w:r>
      <w:r w:rsidR="00F51E8B" w:rsidRPr="00A61F3D">
        <w:rPr>
          <w:rFonts w:ascii="Arial" w:hAnsi="Arial" w:cs="Arial"/>
          <w:sz w:val="20"/>
        </w:rPr>
        <w:t>a</w:t>
      </w:r>
      <w:r w:rsidRPr="00A61F3D">
        <w:rPr>
          <w:rFonts w:ascii="Arial" w:hAnsi="Arial" w:cs="Arial"/>
          <w:sz w:val="20"/>
        </w:rPr>
        <w:t xml:space="preserve"> 3. melléklet 1. pontja szerinti </w:t>
      </w:r>
      <w:r w:rsidR="004E473C" w:rsidRPr="004E473C">
        <w:rPr>
          <w:rFonts w:ascii="Arial" w:hAnsi="Arial" w:cs="Arial"/>
          <w:sz w:val="20"/>
        </w:rPr>
        <w:t xml:space="preserve">lista tartalmazza </w:t>
      </w:r>
      <w:r w:rsidRPr="00A61F3D">
        <w:rPr>
          <w:rFonts w:ascii="Arial" w:hAnsi="Arial" w:cs="Arial"/>
          <w:sz w:val="20"/>
        </w:rPr>
        <w:t xml:space="preserve">az érintett szervezetek nevét, törzsszámát (a statisztikai számjel első </w:t>
      </w:r>
      <w:r w:rsidR="005071F1" w:rsidRPr="00A61F3D">
        <w:rPr>
          <w:rFonts w:ascii="Arial" w:hAnsi="Arial" w:cs="Arial"/>
          <w:sz w:val="20"/>
        </w:rPr>
        <w:t>8</w:t>
      </w:r>
      <w:r w:rsidRPr="00A61F3D">
        <w:rPr>
          <w:rFonts w:ascii="Arial" w:hAnsi="Arial" w:cs="Arial"/>
          <w:sz w:val="20"/>
        </w:rPr>
        <w:t xml:space="preserve"> számjegyét) és a megfelelő szektorbesorolást. A </w:t>
      </w:r>
      <w:r w:rsidR="004E473C">
        <w:rPr>
          <w:rFonts w:ascii="Arial" w:hAnsi="Arial" w:cs="Arial"/>
          <w:sz w:val="20"/>
        </w:rPr>
        <w:t>listát</w:t>
      </w:r>
      <w:r w:rsidRPr="00A61F3D">
        <w:rPr>
          <w:rFonts w:ascii="Arial" w:hAnsi="Arial" w:cs="Arial"/>
          <w:sz w:val="20"/>
        </w:rPr>
        <w:t xml:space="preserve"> az MNB egy </w:t>
      </w:r>
      <w:r w:rsidR="004E473C" w:rsidRPr="004E473C">
        <w:rPr>
          <w:rFonts w:ascii="Arial" w:hAnsi="Arial" w:cs="Arial"/>
          <w:sz w:val="20"/>
        </w:rPr>
        <w:t>Excel fájlban</w:t>
      </w:r>
      <w:r w:rsidR="00262082">
        <w:rPr>
          <w:rFonts w:ascii="Arial" w:hAnsi="Arial" w:cs="Arial"/>
          <w:sz w:val="20"/>
        </w:rPr>
        <w:t>,</w:t>
      </w:r>
      <w:r w:rsidRPr="00A61F3D">
        <w:rPr>
          <w:rFonts w:ascii="Arial" w:hAnsi="Arial" w:cs="Arial"/>
          <w:sz w:val="20"/>
        </w:rPr>
        <w:t xml:space="preserve"> </w:t>
      </w:r>
      <w:r w:rsidR="00C85CC8" w:rsidRPr="00A61F3D">
        <w:rPr>
          <w:rFonts w:ascii="Arial" w:hAnsi="Arial" w:cs="Arial"/>
          <w:sz w:val="20"/>
        </w:rPr>
        <w:t>a honlapján teszi közzé.</w:t>
      </w:r>
      <w:r w:rsidRPr="00A61F3D">
        <w:rPr>
          <w:rFonts w:ascii="Arial" w:hAnsi="Arial" w:cs="Arial"/>
          <w:sz w:val="20"/>
        </w:rPr>
        <w:t xml:space="preserve"> A fájlt az MNB havonta, a hónap utolsó előtti munkanapján frissíti, és </w:t>
      </w:r>
      <w:r w:rsidR="009102AD" w:rsidRPr="00A61F3D">
        <w:rPr>
          <w:rFonts w:ascii="Arial" w:hAnsi="Arial" w:cs="Arial"/>
          <w:sz w:val="20"/>
        </w:rPr>
        <w:t xml:space="preserve">főszabály szerint </w:t>
      </w:r>
      <w:r w:rsidRPr="00A61F3D">
        <w:rPr>
          <w:rFonts w:ascii="Arial" w:hAnsi="Arial" w:cs="Arial"/>
          <w:sz w:val="20"/>
        </w:rPr>
        <w:t>ezt kell alkalmazni valamennyi, a frissítést követő hónapban beküldendő adatszolgáltatás elkészítéséhez.</w:t>
      </w:r>
      <w:r w:rsidR="00BA41D7" w:rsidRPr="00A61F3D">
        <w:rPr>
          <w:rFonts w:ascii="Arial" w:hAnsi="Arial" w:cs="Arial"/>
          <w:sz w:val="20"/>
        </w:rPr>
        <w:t xml:space="preserve"> </w:t>
      </w:r>
      <w:r w:rsidR="00BA41D7" w:rsidRPr="00A61F3D">
        <w:rPr>
          <w:rStyle w:val="Jegyzethivatkozs"/>
          <w:rFonts w:ascii="Arial" w:hAnsi="Arial" w:cs="Arial"/>
          <w:sz w:val="20"/>
        </w:rPr>
        <w:t xml:space="preserve">Amennyiben a hónap utolsó munkanapjára vonatkozóan jelentős </w:t>
      </w:r>
      <w:r w:rsidR="00BA41D7" w:rsidRPr="00686DAB">
        <w:rPr>
          <w:rStyle w:val="Jegyzethivatkozs"/>
          <w:rFonts w:ascii="Arial" w:hAnsi="Arial" w:cs="Arial"/>
          <w:sz w:val="20"/>
        </w:rPr>
        <w:t xml:space="preserve">változás történik a fájl publikálását követően, a </w:t>
      </w:r>
      <w:r w:rsidR="001A5BA7" w:rsidRPr="00686DAB">
        <w:rPr>
          <w:rStyle w:val="Jegyzethivatkozs"/>
          <w:rFonts w:ascii="Arial" w:hAnsi="Arial" w:cs="Arial"/>
          <w:sz w:val="20"/>
        </w:rPr>
        <w:t>listát</w:t>
      </w:r>
      <w:r w:rsidR="00BA41D7" w:rsidRPr="00686DAB">
        <w:rPr>
          <w:rStyle w:val="Jegyzethivatkozs"/>
          <w:rFonts w:ascii="Arial" w:hAnsi="Arial" w:cs="Arial"/>
          <w:sz w:val="20"/>
        </w:rPr>
        <w:t xml:space="preserve"> az MNB</w:t>
      </w:r>
      <w:r w:rsidR="009102AD" w:rsidRPr="00686DAB">
        <w:rPr>
          <w:rStyle w:val="Jegyzethivatkozs"/>
          <w:rFonts w:ascii="Arial" w:hAnsi="Arial" w:cs="Arial"/>
          <w:sz w:val="20"/>
        </w:rPr>
        <w:t xml:space="preserve"> – az adatszolgáltatók értesítése mellett</w:t>
      </w:r>
      <w:r w:rsidR="00BA41D7" w:rsidRPr="00686DAB">
        <w:rPr>
          <w:rStyle w:val="Jegyzethivatkozs"/>
          <w:rFonts w:ascii="Arial" w:hAnsi="Arial" w:cs="Arial"/>
          <w:sz w:val="20"/>
        </w:rPr>
        <w:t xml:space="preserve"> </w:t>
      </w:r>
      <w:r w:rsidR="009102AD" w:rsidRPr="00686DAB">
        <w:rPr>
          <w:rStyle w:val="Jegyzethivatkozs"/>
          <w:rFonts w:ascii="Arial" w:hAnsi="Arial" w:cs="Arial"/>
          <w:sz w:val="20"/>
        </w:rPr>
        <w:t xml:space="preserve">– legkésőbb a következő hónap első munkanapján </w:t>
      </w:r>
      <w:r w:rsidR="00BA41D7" w:rsidRPr="00686DAB">
        <w:rPr>
          <w:rStyle w:val="Jegyzethivatkozs"/>
          <w:rFonts w:ascii="Arial" w:hAnsi="Arial" w:cs="Arial"/>
          <w:sz w:val="20"/>
        </w:rPr>
        <w:t xml:space="preserve">frissíti és </w:t>
      </w:r>
      <w:proofErr w:type="spellStart"/>
      <w:r w:rsidR="00BA41D7" w:rsidRPr="00686DAB">
        <w:rPr>
          <w:rStyle w:val="Jegyzethivatkozs"/>
          <w:rFonts w:ascii="Arial" w:hAnsi="Arial" w:cs="Arial"/>
          <w:sz w:val="20"/>
        </w:rPr>
        <w:t>újraközli</w:t>
      </w:r>
      <w:proofErr w:type="spellEnd"/>
      <w:r w:rsidR="00BA41D7" w:rsidRPr="00686DAB">
        <w:rPr>
          <w:rStyle w:val="Jegyzethivatkozs"/>
          <w:rFonts w:ascii="Arial" w:hAnsi="Arial" w:cs="Arial"/>
          <w:sz w:val="20"/>
        </w:rPr>
        <w:t>. Ebben az esetben ez a lista tekintendő a szervezeti besorolások hó végére érvényes állapotának</w:t>
      </w:r>
      <w:r w:rsidR="00404EB8" w:rsidRPr="00686DAB">
        <w:rPr>
          <w:rStyle w:val="Jegyzethivatkozs"/>
          <w:rFonts w:ascii="Arial" w:hAnsi="Arial" w:cs="Arial"/>
          <w:sz w:val="20"/>
        </w:rPr>
        <w:t>.</w:t>
      </w:r>
      <w:r w:rsidR="00404EB8" w:rsidRPr="00686DAB">
        <w:rPr>
          <w:rFonts w:ascii="Arial" w:hAnsi="Arial" w:cs="Arial"/>
          <w:sz w:val="20"/>
        </w:rPr>
        <w:t xml:space="preserve"> Az adatszolgáltatások összeállításakor az adatszolgáltatás </w:t>
      </w:r>
      <w:r w:rsidR="009E5F50" w:rsidRPr="00686DAB">
        <w:rPr>
          <w:rFonts w:ascii="Arial" w:hAnsi="Arial" w:cs="Arial"/>
          <w:sz w:val="20"/>
        </w:rPr>
        <w:t>tárgyidőszakában</w:t>
      </w:r>
      <w:r w:rsidR="00404EB8" w:rsidRPr="00686DAB">
        <w:rPr>
          <w:rFonts w:ascii="Arial" w:hAnsi="Arial" w:cs="Arial"/>
          <w:sz w:val="20"/>
        </w:rPr>
        <w:t xml:space="preserve"> érvényes legutolsó listát kell figyelembe venni. Az aktuális és a visszamenőleges hóvégi listák elérhet</w:t>
      </w:r>
      <w:r w:rsidR="00B70B52" w:rsidRPr="00686DAB">
        <w:rPr>
          <w:rFonts w:ascii="Arial" w:hAnsi="Arial" w:cs="Arial"/>
          <w:sz w:val="20"/>
        </w:rPr>
        <w:t>ősége:</w:t>
      </w:r>
      <w:r w:rsidR="00404EB8" w:rsidRPr="00686DAB">
        <w:rPr>
          <w:rFonts w:ascii="Arial" w:hAnsi="Arial" w:cs="Arial"/>
          <w:sz w:val="20"/>
        </w:rPr>
        <w:t xml:space="preserve">  </w:t>
      </w:r>
    </w:p>
    <w:p w14:paraId="1166E626" w14:textId="3FB7ED19" w:rsidR="00667E2E" w:rsidRPr="00686DAB" w:rsidRDefault="00667E2E">
      <w:pPr>
        <w:rPr>
          <w:rFonts w:ascii="Arial" w:hAnsi="Arial" w:cs="Arial"/>
          <w:sz w:val="20"/>
        </w:rPr>
      </w:pPr>
      <w:hyperlink r:id="rId11" w:history="1">
        <w:r w:rsidRPr="00686DAB">
          <w:rPr>
            <w:rStyle w:val="Hiperhivatkozs"/>
            <w:rFonts w:ascii="Arial" w:hAnsi="Arial" w:cs="Arial"/>
            <w:sz w:val="20"/>
          </w:rPr>
          <w:t>https://aszp.mnb.hu/nyito/adatszolgaltatasi-eloirasok/szektormeghatarozast-segito-informaciok</w:t>
        </w:r>
      </w:hyperlink>
    </w:p>
    <w:p w14:paraId="29BB3120" w14:textId="6D52D179" w:rsidR="00AC13E5" w:rsidRPr="00686DAB"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3. Ha az ügyfél rendelkezik statisztikai számjellel</w:t>
      </w:r>
      <w:r w:rsidR="005071F1" w:rsidRPr="00686DAB">
        <w:rPr>
          <w:rFonts w:ascii="Arial" w:hAnsi="Arial" w:cs="Arial"/>
          <w:sz w:val="20"/>
        </w:rPr>
        <w:t>,</w:t>
      </w:r>
      <w:r w:rsidRPr="00686DAB">
        <w:rPr>
          <w:rFonts w:ascii="Arial" w:hAnsi="Arial" w:cs="Arial"/>
          <w:sz w:val="20"/>
        </w:rPr>
        <w:t xml:space="preserve"> és nincs </w:t>
      </w:r>
      <w:r w:rsidR="00375E75" w:rsidRPr="00686DAB">
        <w:rPr>
          <w:rFonts w:ascii="Arial" w:hAnsi="Arial" w:cs="Arial"/>
          <w:sz w:val="20"/>
        </w:rPr>
        <w:t>a listán</w:t>
      </w:r>
      <w:r w:rsidRPr="00686DAB">
        <w:rPr>
          <w:rFonts w:ascii="Arial" w:hAnsi="Arial" w:cs="Arial"/>
          <w:sz w:val="20"/>
        </w:rPr>
        <w:t>, akkor a statisztikai számjele alapján a</w:t>
      </w:r>
      <w:r w:rsidR="00DD622A"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6. pontban leírt algoritmus alapján kell a megfelelő szektorba sorolni. Ha az algoritmus alapján nem lehet szektorba sorolni, akkor a</w:t>
      </w:r>
      <w:r w:rsidR="00D87E12" w:rsidRPr="00686DAB">
        <w:rPr>
          <w:rFonts w:ascii="Arial" w:hAnsi="Arial" w:cs="Arial"/>
          <w:sz w:val="20"/>
        </w:rPr>
        <w:t>z</w:t>
      </w:r>
      <w:r w:rsidRPr="00686DAB">
        <w:rPr>
          <w:rFonts w:ascii="Arial" w:hAnsi="Arial" w:cs="Arial"/>
          <w:sz w:val="20"/>
        </w:rPr>
        <w:t xml:space="preserve"> 5.</w:t>
      </w:r>
      <w:r w:rsidR="00B70B52" w:rsidRPr="00686DAB">
        <w:rPr>
          <w:rFonts w:ascii="Arial" w:hAnsi="Arial" w:cs="Arial"/>
          <w:sz w:val="20"/>
        </w:rPr>
        <w:t>2.</w:t>
      </w:r>
      <w:r w:rsidRPr="00686DAB">
        <w:rPr>
          <w:rFonts w:ascii="Arial" w:hAnsi="Arial" w:cs="Arial"/>
          <w:sz w:val="20"/>
        </w:rPr>
        <w:t>4. alpontban leírtakat kell követni.</w:t>
      </w:r>
    </w:p>
    <w:p w14:paraId="0D585638" w14:textId="033FD8E2" w:rsidR="00AC13E5"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4. Ha a besorolandó ügyfélnek nincs statisztikai számjele (a magánszemélyeknél és a nem</w:t>
      </w:r>
      <w:r w:rsidR="00707E83" w:rsidRPr="00686DAB">
        <w:rPr>
          <w:rFonts w:ascii="Arial" w:hAnsi="Arial" w:cs="Arial"/>
          <w:sz w:val="20"/>
        </w:rPr>
        <w:t>-</w:t>
      </w:r>
      <w:r w:rsidRPr="00686DAB">
        <w:rPr>
          <w:rFonts w:ascii="Arial" w:hAnsi="Arial" w:cs="Arial"/>
          <w:sz w:val="20"/>
        </w:rPr>
        <w:t>rezidenseknél tipikusan előforduló helyzet), vagy a statisztikai számjel alapján nem lehet meghatározni a megfelelő szektort, akkor a</w:t>
      </w:r>
      <w:r w:rsidR="000738ED"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 xml:space="preserve">3. </w:t>
      </w:r>
      <w:r w:rsidR="00D87E12" w:rsidRPr="00686DAB">
        <w:rPr>
          <w:rFonts w:ascii="Arial" w:hAnsi="Arial" w:cs="Arial"/>
          <w:sz w:val="20"/>
        </w:rPr>
        <w:t xml:space="preserve">és </w:t>
      </w:r>
      <w:r w:rsidR="00A84C0B" w:rsidRPr="00686DAB">
        <w:rPr>
          <w:rFonts w:ascii="Arial" w:hAnsi="Arial" w:cs="Arial"/>
          <w:sz w:val="20"/>
        </w:rPr>
        <w:t>a</w:t>
      </w:r>
      <w:r w:rsidR="000738ED" w:rsidRPr="00686DAB">
        <w:rPr>
          <w:rFonts w:ascii="Arial" w:hAnsi="Arial" w:cs="Arial"/>
          <w:sz w:val="20"/>
        </w:rPr>
        <w:t>z</w:t>
      </w:r>
      <w:r w:rsidR="00A84C0B" w:rsidRPr="00686DAB">
        <w:rPr>
          <w:rFonts w:ascii="Arial" w:hAnsi="Arial" w:cs="Arial"/>
          <w:sz w:val="20"/>
        </w:rPr>
        <w:t xml:space="preserve"> </w:t>
      </w:r>
      <w:r w:rsidR="00D87E12" w:rsidRPr="00686DAB">
        <w:rPr>
          <w:rFonts w:ascii="Arial" w:hAnsi="Arial" w:cs="Arial"/>
          <w:sz w:val="20"/>
        </w:rPr>
        <w:t>I</w:t>
      </w:r>
      <w:r w:rsidR="00273C97" w:rsidRPr="00686DAB">
        <w:rPr>
          <w:rFonts w:ascii="Arial" w:hAnsi="Arial" w:cs="Arial"/>
          <w:sz w:val="20"/>
        </w:rPr>
        <w:t>.</w:t>
      </w:r>
      <w:r w:rsidR="005071F1" w:rsidRPr="00686DAB">
        <w:rPr>
          <w:rFonts w:ascii="Arial" w:hAnsi="Arial" w:cs="Arial"/>
          <w:sz w:val="20"/>
        </w:rPr>
        <w:t xml:space="preserve"> </w:t>
      </w:r>
      <w:r w:rsidR="00D87E12" w:rsidRPr="00686DAB">
        <w:rPr>
          <w:rFonts w:ascii="Arial" w:hAnsi="Arial" w:cs="Arial"/>
          <w:sz w:val="20"/>
        </w:rPr>
        <w:t>A</w:t>
      </w:r>
      <w:r w:rsidR="00A84C0B" w:rsidRPr="00686DAB">
        <w:rPr>
          <w:rFonts w:ascii="Arial" w:hAnsi="Arial" w:cs="Arial"/>
          <w:sz w:val="20"/>
        </w:rPr>
        <w:t>.</w:t>
      </w:r>
      <w:r w:rsidR="005071F1" w:rsidRPr="00686DAB">
        <w:rPr>
          <w:rFonts w:ascii="Arial" w:hAnsi="Arial" w:cs="Arial"/>
          <w:sz w:val="20"/>
        </w:rPr>
        <w:t xml:space="preserve"> </w:t>
      </w:r>
      <w:r w:rsidRPr="00686DAB">
        <w:rPr>
          <w:rFonts w:ascii="Arial" w:hAnsi="Arial" w:cs="Arial"/>
          <w:sz w:val="20"/>
        </w:rPr>
        <w:t>4. pontban leírt információk alapján (tehát a rezidensek és nem</w:t>
      </w:r>
      <w:r w:rsidR="00707E83" w:rsidRPr="00686DAB">
        <w:rPr>
          <w:rFonts w:ascii="Arial" w:hAnsi="Arial" w:cs="Arial"/>
          <w:sz w:val="20"/>
        </w:rPr>
        <w:t>-</w:t>
      </w:r>
      <w:r w:rsidRPr="00686DAB">
        <w:rPr>
          <w:rFonts w:ascii="Arial" w:hAnsi="Arial" w:cs="Arial"/>
          <w:sz w:val="20"/>
        </w:rPr>
        <w:t>rezidensek elkülönítése, valamint a rezidens szektorok leírása alapján) kell meghatározni a megfelelő szektort.</w:t>
      </w:r>
      <w:r w:rsidR="00667E2E" w:rsidRPr="00686DAB">
        <w:rPr>
          <w:rFonts w:ascii="Arial" w:hAnsi="Arial" w:cs="Arial"/>
          <w:sz w:val="20"/>
        </w:rPr>
        <w:t xml:space="preserve"> </w:t>
      </w:r>
      <w:r w:rsidR="001B6B02" w:rsidRPr="00686DAB">
        <w:rPr>
          <w:rFonts w:ascii="Arial" w:hAnsi="Arial" w:cs="Arial"/>
          <w:sz w:val="20"/>
        </w:rPr>
        <w:t>A b</w:t>
      </w:r>
      <w:r w:rsidR="00667E2E" w:rsidRPr="00686DAB">
        <w:rPr>
          <w:rFonts w:ascii="Arial" w:hAnsi="Arial" w:cs="Arial"/>
          <w:sz w:val="20"/>
        </w:rPr>
        <w:t xml:space="preserve">izalmi vagyonkezelésbe adott vagyontömeg szektorát a vagyonrendelő szektora alapján kell meghatározni. Amennyiben a vagyonrendelő szektora nem ismert, vagy nem állapítható meg egyértelműen, akkor </w:t>
      </w:r>
      <w:r w:rsidR="001B6B02" w:rsidRPr="00686DAB">
        <w:rPr>
          <w:rFonts w:ascii="Arial" w:hAnsi="Arial" w:cs="Arial"/>
          <w:sz w:val="20"/>
        </w:rPr>
        <w:t xml:space="preserve">a bizalmi vagyonkezelésbe adott rendelt vagyont </w:t>
      </w:r>
      <w:r w:rsidR="00667E2E" w:rsidRPr="00686DAB">
        <w:rPr>
          <w:rFonts w:ascii="Arial" w:hAnsi="Arial" w:cs="Arial"/>
          <w:sz w:val="20"/>
        </w:rPr>
        <w:t>a</w:t>
      </w:r>
      <w:r w:rsidR="001B6B02" w:rsidRPr="00686DAB">
        <w:rPr>
          <w:rFonts w:ascii="Arial" w:hAnsi="Arial" w:cs="Arial"/>
          <w:sz w:val="20"/>
        </w:rPr>
        <w:t xml:space="preserve"> J) H</w:t>
      </w:r>
      <w:r w:rsidR="00667E2E" w:rsidRPr="00686DAB">
        <w:rPr>
          <w:rFonts w:ascii="Arial" w:hAnsi="Arial" w:cs="Arial"/>
          <w:sz w:val="20"/>
        </w:rPr>
        <w:t>áztartás</w:t>
      </w:r>
      <w:r w:rsidR="001B6B02" w:rsidRPr="00686DAB">
        <w:rPr>
          <w:rFonts w:ascii="Arial" w:hAnsi="Arial" w:cs="Arial"/>
          <w:sz w:val="20"/>
        </w:rPr>
        <w:t>ok</w:t>
      </w:r>
      <w:r w:rsidR="00667E2E" w:rsidRPr="00686DAB">
        <w:rPr>
          <w:rFonts w:ascii="Arial" w:hAnsi="Arial" w:cs="Arial"/>
          <w:sz w:val="20"/>
        </w:rPr>
        <w:t xml:space="preserve"> szektorba kell sorolni.</w:t>
      </w:r>
    </w:p>
    <w:p w14:paraId="3C576280" w14:textId="77777777" w:rsidR="00686DAB" w:rsidRPr="00A61F3D" w:rsidRDefault="00686DAB">
      <w:pPr>
        <w:spacing w:before="120"/>
        <w:rPr>
          <w:rFonts w:ascii="Arial" w:hAnsi="Arial" w:cs="Arial"/>
          <w:sz w:val="20"/>
        </w:rPr>
      </w:pPr>
    </w:p>
    <w:p w14:paraId="70DF5686" w14:textId="1D3B07E5" w:rsidR="006805CF" w:rsidRPr="00A61F3D" w:rsidRDefault="00404EB8">
      <w:pPr>
        <w:rPr>
          <w:rFonts w:ascii="Arial" w:hAnsi="Arial" w:cs="Arial"/>
          <w:b/>
          <w:sz w:val="20"/>
        </w:rPr>
      </w:pPr>
      <w:r>
        <w:rPr>
          <w:rFonts w:ascii="Arial" w:hAnsi="Arial" w:cs="Arial"/>
          <w:b/>
          <w:sz w:val="20"/>
        </w:rPr>
        <w:t xml:space="preserve">I. A. </w:t>
      </w:r>
      <w:r w:rsidR="006805CF" w:rsidRPr="00A61F3D">
        <w:rPr>
          <w:rFonts w:ascii="Arial" w:hAnsi="Arial" w:cs="Arial"/>
          <w:b/>
          <w:sz w:val="20"/>
        </w:rPr>
        <w:t>6. A statisztikai számjel felhasználása a gazdasági szereplők szektorának meghatározásában</w:t>
      </w:r>
    </w:p>
    <w:p w14:paraId="4307537B" w14:textId="77777777" w:rsidR="006805CF" w:rsidRPr="00A61F3D" w:rsidRDefault="006805CF">
      <w:pPr>
        <w:rPr>
          <w:rFonts w:ascii="Arial" w:hAnsi="Arial" w:cs="Arial"/>
          <w:b/>
          <w:i/>
          <w:sz w:val="20"/>
        </w:rPr>
      </w:pPr>
    </w:p>
    <w:p w14:paraId="0B1A78D1" w14:textId="77777777" w:rsidR="006805CF" w:rsidRPr="00A61F3D" w:rsidRDefault="006805CF">
      <w:pPr>
        <w:outlineLvl w:val="0"/>
        <w:rPr>
          <w:rFonts w:ascii="Arial" w:hAnsi="Arial" w:cs="Arial"/>
          <w:b/>
          <w:sz w:val="20"/>
        </w:rPr>
      </w:pPr>
      <w:r w:rsidRPr="00A61F3D">
        <w:rPr>
          <w:rFonts w:ascii="Arial" w:hAnsi="Arial" w:cs="Arial"/>
          <w:b/>
          <w:sz w:val="20"/>
        </w:rPr>
        <w:t>6.1. A statisztikai számjel</w:t>
      </w:r>
    </w:p>
    <w:p w14:paraId="1199A951" w14:textId="77777777" w:rsidR="006805CF" w:rsidRPr="00A61F3D" w:rsidRDefault="006805CF">
      <w:pPr>
        <w:rPr>
          <w:rFonts w:ascii="Arial" w:hAnsi="Arial" w:cs="Arial"/>
          <w:sz w:val="20"/>
        </w:rPr>
      </w:pPr>
    </w:p>
    <w:p w14:paraId="4F015587" w14:textId="77777777" w:rsidR="006805CF" w:rsidRPr="00A61F3D" w:rsidRDefault="006805CF">
      <w:pPr>
        <w:rPr>
          <w:rFonts w:ascii="Arial" w:hAnsi="Arial" w:cs="Arial"/>
          <w:sz w:val="20"/>
        </w:rPr>
      </w:pPr>
      <w:r w:rsidRPr="00A61F3D">
        <w:rPr>
          <w:rFonts w:ascii="Arial" w:hAnsi="Arial" w:cs="Arial"/>
          <w:sz w:val="20"/>
        </w:rPr>
        <w:t>A statisztikai számjel használatát a statisztikai számjel elemeiről és nómenklatúráiról szóló</w:t>
      </w:r>
      <w:r w:rsidR="00F85EEA" w:rsidRPr="00A61F3D">
        <w:rPr>
          <w:rFonts w:ascii="Arial" w:hAnsi="Arial" w:cs="Arial"/>
          <w:sz w:val="20"/>
        </w:rPr>
        <w:t xml:space="preserve"> 21/2012. (IV. 16</w:t>
      </w:r>
      <w:r w:rsidR="005071F1" w:rsidRPr="00A61F3D">
        <w:rPr>
          <w:rFonts w:ascii="Arial" w:hAnsi="Arial" w:cs="Arial"/>
          <w:sz w:val="20"/>
        </w:rPr>
        <w:t>.</w:t>
      </w:r>
      <w:r w:rsidR="00F85EEA" w:rsidRPr="00A61F3D">
        <w:rPr>
          <w:rFonts w:ascii="Arial" w:hAnsi="Arial" w:cs="Arial"/>
          <w:sz w:val="20"/>
        </w:rPr>
        <w:t xml:space="preserve">) KIM rendelet </w:t>
      </w:r>
      <w:r w:rsidR="005071F1" w:rsidRPr="00A61F3D">
        <w:rPr>
          <w:rFonts w:ascii="Arial" w:hAnsi="Arial" w:cs="Arial"/>
          <w:sz w:val="20"/>
        </w:rPr>
        <w:t>szabályozza</w:t>
      </w:r>
      <w:r w:rsidRPr="00A61F3D">
        <w:rPr>
          <w:rFonts w:ascii="Arial" w:hAnsi="Arial" w:cs="Arial"/>
          <w:sz w:val="20"/>
        </w:rPr>
        <w:t>.</w:t>
      </w:r>
    </w:p>
    <w:p w14:paraId="013AF25D" w14:textId="41178A54" w:rsidR="006805CF" w:rsidRPr="00A61F3D" w:rsidRDefault="006805CF">
      <w:pPr>
        <w:rPr>
          <w:rFonts w:ascii="Arial" w:hAnsi="Arial" w:cs="Arial"/>
          <w:sz w:val="20"/>
        </w:rPr>
      </w:pPr>
      <w:r w:rsidRPr="00A61F3D">
        <w:rPr>
          <w:rFonts w:ascii="Arial" w:hAnsi="Arial" w:cs="Arial"/>
          <w:sz w:val="20"/>
        </w:rPr>
        <w:lastRenderedPageBreak/>
        <w:t>A</w:t>
      </w:r>
      <w:r w:rsidR="00892FC5" w:rsidRPr="00A61F3D">
        <w:rPr>
          <w:rFonts w:ascii="Arial" w:hAnsi="Arial" w:cs="Arial"/>
          <w:sz w:val="20"/>
        </w:rPr>
        <w:t xml:space="preserve"> statisztikai számjel</w:t>
      </w:r>
      <w:r w:rsidRPr="00A61F3D">
        <w:rPr>
          <w:rFonts w:ascii="Arial" w:hAnsi="Arial" w:cs="Arial"/>
          <w:sz w:val="20"/>
        </w:rPr>
        <w:t xml:space="preserve"> első 8 számjegye a törzsszám, a szervezetek egyedi azonosítója, ennek alapján lehet eldönteni, hogy egy adott szervezet szerepel-e a kivétel listákon vagy sem. A </w:t>
      </w:r>
      <w:r w:rsidR="00892FC5" w:rsidRPr="00A61F3D">
        <w:rPr>
          <w:rFonts w:ascii="Arial" w:hAnsi="Arial" w:cs="Arial"/>
          <w:sz w:val="20"/>
        </w:rPr>
        <w:t xml:space="preserve">statisztikai számjel </w:t>
      </w:r>
      <w:r w:rsidRPr="00A61F3D">
        <w:rPr>
          <w:rFonts w:ascii="Arial" w:hAnsi="Arial" w:cs="Arial"/>
          <w:sz w:val="20"/>
        </w:rPr>
        <w:t>9</w:t>
      </w:r>
      <w:r w:rsidR="002E034B">
        <w:rPr>
          <w:rFonts w:ascii="Arial" w:hAnsi="Arial" w:cs="Arial"/>
          <w:sz w:val="20"/>
        </w:rPr>
        <w:t>–</w:t>
      </w:r>
      <w:r w:rsidRPr="00A61F3D">
        <w:rPr>
          <w:rFonts w:ascii="Arial" w:hAnsi="Arial" w:cs="Arial"/>
          <w:sz w:val="20"/>
        </w:rPr>
        <w:t xml:space="preserve">12. számjegye a szervezet főtevékenysége szerinti szakágazatát fejezi ki. Ez a </w:t>
      </w:r>
      <w:r w:rsidR="005071F1" w:rsidRPr="00A61F3D">
        <w:rPr>
          <w:rFonts w:ascii="Arial" w:hAnsi="Arial" w:cs="Arial"/>
          <w:sz w:val="20"/>
        </w:rPr>
        <w:t>4</w:t>
      </w:r>
      <w:r w:rsidRPr="00A61F3D">
        <w:rPr>
          <w:rFonts w:ascii="Arial" w:hAnsi="Arial" w:cs="Arial"/>
          <w:sz w:val="20"/>
        </w:rPr>
        <w:t xml:space="preserve"> számjegy megegyezik az adott szervezet négyjegyű </w:t>
      </w:r>
      <w:proofErr w:type="spellStart"/>
      <w:r w:rsidRPr="00A61F3D">
        <w:rPr>
          <w:rFonts w:ascii="Arial" w:hAnsi="Arial" w:cs="Arial"/>
          <w:sz w:val="20"/>
        </w:rPr>
        <w:t>TEÁOR</w:t>
      </w:r>
      <w:proofErr w:type="spellEnd"/>
      <w:r w:rsidRPr="00A61F3D">
        <w:rPr>
          <w:rFonts w:ascii="Arial" w:hAnsi="Arial" w:cs="Arial"/>
          <w:sz w:val="20"/>
        </w:rPr>
        <w:t xml:space="preserve"> besorolásával. A </w:t>
      </w:r>
      <w:proofErr w:type="spellStart"/>
      <w:r w:rsidRPr="00A61F3D">
        <w:rPr>
          <w:rFonts w:ascii="Arial" w:hAnsi="Arial" w:cs="Arial"/>
          <w:sz w:val="20"/>
        </w:rPr>
        <w:t>TEÁOR</w:t>
      </w:r>
      <w:proofErr w:type="spellEnd"/>
      <w:r w:rsidRPr="00A61F3D">
        <w:rPr>
          <w:rFonts w:ascii="Arial" w:hAnsi="Arial" w:cs="Arial"/>
          <w:sz w:val="20"/>
        </w:rPr>
        <w:t xml:space="preserve"> besorolást nem kell használni a szektormeghatározás során, mivel a pénzügyi vállalatokat az MNB külön listákon határozza meg. A</w:t>
      </w:r>
      <w:r w:rsidR="00892FC5" w:rsidRPr="00A61F3D">
        <w:rPr>
          <w:rFonts w:ascii="Arial" w:hAnsi="Arial" w:cs="Arial"/>
          <w:sz w:val="20"/>
        </w:rPr>
        <w:t xml:space="preserve"> statisztikai számjel</w:t>
      </w:r>
      <w:r w:rsidRPr="00A61F3D">
        <w:rPr>
          <w:rFonts w:ascii="Arial" w:hAnsi="Arial" w:cs="Arial"/>
          <w:sz w:val="20"/>
        </w:rPr>
        <w:t xml:space="preserve"> 13</w:t>
      </w:r>
      <w:r w:rsidR="008416B0">
        <w:rPr>
          <w:rFonts w:ascii="Arial" w:hAnsi="Arial" w:cs="Arial"/>
          <w:sz w:val="20"/>
        </w:rPr>
        <w:t>–</w:t>
      </w:r>
      <w:r w:rsidRPr="00A61F3D">
        <w:rPr>
          <w:rFonts w:ascii="Arial" w:hAnsi="Arial" w:cs="Arial"/>
          <w:sz w:val="20"/>
        </w:rPr>
        <w:t xml:space="preserve">15. számjegye a gazdálkodási forma szerinti </w:t>
      </w:r>
      <w:r w:rsidR="001A0A62" w:rsidRPr="00A61F3D">
        <w:rPr>
          <w:rFonts w:ascii="Arial" w:hAnsi="Arial" w:cs="Arial"/>
          <w:sz w:val="20"/>
        </w:rPr>
        <w:t>(</w:t>
      </w:r>
      <w:proofErr w:type="spellStart"/>
      <w:r w:rsidR="001A0A62" w:rsidRPr="00A61F3D">
        <w:rPr>
          <w:rFonts w:ascii="Arial" w:hAnsi="Arial" w:cs="Arial"/>
          <w:sz w:val="20"/>
        </w:rPr>
        <w:t>GFO</w:t>
      </w:r>
      <w:proofErr w:type="spellEnd"/>
      <w:r w:rsidR="001A0A62" w:rsidRPr="00A61F3D">
        <w:rPr>
          <w:rFonts w:ascii="Arial" w:hAnsi="Arial" w:cs="Arial"/>
          <w:sz w:val="20"/>
        </w:rPr>
        <w:t xml:space="preserve">) </w:t>
      </w:r>
      <w:r w:rsidRPr="00A61F3D">
        <w:rPr>
          <w:rFonts w:ascii="Arial" w:hAnsi="Arial" w:cs="Arial"/>
          <w:sz w:val="20"/>
        </w:rPr>
        <w:t>kód. Ennek a kódnak van szerepe a megfelelő szektor meghatározásában.</w:t>
      </w:r>
    </w:p>
    <w:p w14:paraId="4D7096DA" w14:textId="3F2286AB"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16</w:t>
      </w:r>
      <w:r w:rsidR="008416B0">
        <w:rPr>
          <w:rFonts w:ascii="Arial" w:hAnsi="Arial" w:cs="Arial"/>
          <w:sz w:val="20"/>
        </w:rPr>
        <w:t xml:space="preserve">. és </w:t>
      </w:r>
      <w:r w:rsidRPr="00A61F3D">
        <w:rPr>
          <w:rFonts w:ascii="Arial" w:hAnsi="Arial" w:cs="Arial"/>
          <w:sz w:val="20"/>
        </w:rPr>
        <w:t xml:space="preserve">17. számjegye a területi (megye) kód. Nincs szerepe a </w:t>
      </w:r>
      <w:proofErr w:type="spellStart"/>
      <w:r w:rsidRPr="00A61F3D">
        <w:rPr>
          <w:rFonts w:ascii="Arial" w:hAnsi="Arial" w:cs="Arial"/>
          <w:sz w:val="20"/>
        </w:rPr>
        <w:t>szektorizációban</w:t>
      </w:r>
      <w:proofErr w:type="spellEnd"/>
      <w:r w:rsidRPr="00A61F3D">
        <w:rPr>
          <w:rFonts w:ascii="Arial" w:hAnsi="Arial" w:cs="Arial"/>
          <w:sz w:val="20"/>
        </w:rPr>
        <w:t>.</w:t>
      </w:r>
    </w:p>
    <w:p w14:paraId="73580475" w14:textId="77777777" w:rsidR="006805CF" w:rsidRPr="00A61F3D" w:rsidRDefault="006805CF" w:rsidP="00D3125B">
      <w:pPr>
        <w:widowControl w:val="0"/>
        <w:rPr>
          <w:rFonts w:ascii="Arial" w:hAnsi="Arial" w:cs="Arial"/>
          <w:sz w:val="20"/>
        </w:rPr>
      </w:pPr>
    </w:p>
    <w:p w14:paraId="12AFEAF4" w14:textId="3A075133" w:rsidR="00074442" w:rsidRPr="00A61F3D" w:rsidRDefault="00B36504" w:rsidP="00D3125B">
      <w:pPr>
        <w:pStyle w:val="Szvegtrzs3"/>
        <w:widowControl w:val="0"/>
        <w:rPr>
          <w:rFonts w:ascii="Arial" w:hAnsi="Arial" w:cs="Arial"/>
          <w:i w:val="0"/>
          <w:sz w:val="20"/>
        </w:rPr>
      </w:pPr>
      <w:r w:rsidRPr="00A61F3D">
        <w:rPr>
          <w:rFonts w:ascii="Arial" w:hAnsi="Arial" w:cs="Arial"/>
          <w:i w:val="0"/>
          <w:sz w:val="20"/>
        </w:rPr>
        <w:t>6.</w:t>
      </w:r>
      <w:r w:rsidR="002350C0" w:rsidRPr="00A61F3D">
        <w:rPr>
          <w:rFonts w:ascii="Arial" w:hAnsi="Arial" w:cs="Arial"/>
          <w:i w:val="0"/>
          <w:sz w:val="20"/>
        </w:rPr>
        <w:t>2</w:t>
      </w:r>
      <w:r w:rsidRPr="00A61F3D">
        <w:rPr>
          <w:rFonts w:ascii="Arial" w:hAnsi="Arial" w:cs="Arial"/>
          <w:i w:val="0"/>
          <w:sz w:val="20"/>
        </w:rPr>
        <w:t>. A listán nem szereplő, statisztikai számjellel rendelkező gazdasági szereplők szektorának meghatározása a</w:t>
      </w:r>
      <w:r w:rsidR="00892FC5" w:rsidRPr="00A61F3D">
        <w:rPr>
          <w:rFonts w:ascii="Arial" w:hAnsi="Arial" w:cs="Arial"/>
          <w:i w:val="0"/>
          <w:sz w:val="20"/>
        </w:rPr>
        <w:t xml:space="preserve"> statisztikai számjel </w:t>
      </w:r>
      <w:r w:rsidRPr="00A61F3D">
        <w:rPr>
          <w:rFonts w:ascii="Arial" w:hAnsi="Arial" w:cs="Arial"/>
          <w:i w:val="0"/>
          <w:sz w:val="20"/>
        </w:rPr>
        <w:t>segítségével</w:t>
      </w:r>
      <w:r w:rsidR="00074442" w:rsidRPr="00A61F3D">
        <w:rPr>
          <w:rFonts w:ascii="Arial" w:hAnsi="Arial" w:cs="Arial"/>
          <w:i w:val="0"/>
          <w:sz w:val="20"/>
        </w:rPr>
        <w:t xml:space="preserve"> </w:t>
      </w:r>
    </w:p>
    <w:p w14:paraId="01D53C3B" w14:textId="77777777" w:rsidR="00B36504" w:rsidRPr="00A61F3D" w:rsidRDefault="00B36504" w:rsidP="00D3125B">
      <w:pPr>
        <w:spacing w:before="120"/>
        <w:outlineLvl w:val="0"/>
        <w:rPr>
          <w:rFonts w:ascii="Arial" w:hAnsi="Arial" w:cs="Arial"/>
          <w:sz w:val="20"/>
        </w:rPr>
      </w:pPr>
      <w:r w:rsidRPr="00A61F3D">
        <w:rPr>
          <w:rFonts w:ascii="Arial" w:hAnsi="Arial" w:cs="Arial"/>
          <w:sz w:val="20"/>
        </w:rPr>
        <w:t>6.</w:t>
      </w:r>
      <w:r w:rsidR="002350C0" w:rsidRPr="00A61F3D">
        <w:rPr>
          <w:rFonts w:ascii="Arial" w:hAnsi="Arial" w:cs="Arial"/>
          <w:sz w:val="20"/>
        </w:rPr>
        <w:t>2</w:t>
      </w:r>
      <w:r w:rsidRPr="00A61F3D">
        <w:rPr>
          <w:rFonts w:ascii="Arial" w:hAnsi="Arial" w:cs="Arial"/>
          <w:sz w:val="20"/>
        </w:rPr>
        <w:t>.1. Az A) Nem pénzügyi vállalatok szektorba kell sorolni a következő szervezeteket:</w:t>
      </w:r>
    </w:p>
    <w:p w14:paraId="6C744FA4" w14:textId="2A9512E8" w:rsidR="00B36504" w:rsidRPr="00A61F3D" w:rsidRDefault="00B36504" w:rsidP="00B36504">
      <w:pPr>
        <w:rPr>
          <w:rFonts w:ascii="Arial" w:hAnsi="Arial" w:cs="Arial"/>
          <w:sz w:val="20"/>
        </w:rPr>
      </w:pPr>
      <w:r w:rsidRPr="004F671E">
        <w:rPr>
          <w:rFonts w:ascii="Arial" w:hAnsi="Arial" w:cs="Arial"/>
          <w:sz w:val="20"/>
        </w:rPr>
        <w:t xml:space="preserve">a) </w:t>
      </w:r>
      <w:r w:rsidR="00CF2F1A" w:rsidRPr="004F671E">
        <w:rPr>
          <w:rFonts w:ascii="Arial" w:hAnsi="Arial" w:cs="Arial"/>
          <w:sz w:val="20"/>
        </w:rPr>
        <w:t>a</w:t>
      </w:r>
      <w:r w:rsidRPr="004F671E">
        <w:rPr>
          <w:rFonts w:ascii="Arial" w:hAnsi="Arial" w:cs="Arial"/>
          <w:sz w:val="20"/>
        </w:rPr>
        <w:t xml:space="preserve"> </w:t>
      </w:r>
      <w:r w:rsidR="00892FC5" w:rsidRPr="004F671E">
        <w:rPr>
          <w:rFonts w:ascii="Arial" w:hAnsi="Arial" w:cs="Arial"/>
          <w:sz w:val="20"/>
        </w:rPr>
        <w:t>statisztikai számjel</w:t>
      </w:r>
      <w:r w:rsidRPr="004F671E">
        <w:rPr>
          <w:rFonts w:ascii="Arial" w:hAnsi="Arial" w:cs="Arial"/>
          <w:sz w:val="20"/>
        </w:rPr>
        <w:t xml:space="preserve"> 13</w:t>
      </w:r>
      <w:r w:rsidR="002E034B">
        <w:rPr>
          <w:rFonts w:ascii="Arial" w:hAnsi="Arial" w:cs="Arial"/>
          <w:sz w:val="20"/>
        </w:rPr>
        <w:t xml:space="preserve">. és </w:t>
      </w:r>
      <w:r w:rsidRPr="004F671E">
        <w:rPr>
          <w:rFonts w:ascii="Arial" w:hAnsi="Arial" w:cs="Arial"/>
          <w:sz w:val="20"/>
        </w:rPr>
        <w:t xml:space="preserve">14. számjegye 11, 12, 13, </w:t>
      </w:r>
      <w:r w:rsidR="00C852EF" w:rsidRPr="004F671E">
        <w:rPr>
          <w:rFonts w:ascii="Arial" w:hAnsi="Arial" w:cs="Arial"/>
          <w:sz w:val="20"/>
        </w:rPr>
        <w:t xml:space="preserve">14, </w:t>
      </w:r>
      <w:r w:rsidR="00D77164" w:rsidRPr="004F671E">
        <w:rPr>
          <w:rFonts w:ascii="Arial" w:hAnsi="Arial" w:cs="Arial"/>
          <w:sz w:val="20"/>
        </w:rPr>
        <w:t xml:space="preserve">15, </w:t>
      </w:r>
      <w:r w:rsidRPr="004F671E">
        <w:rPr>
          <w:rFonts w:ascii="Arial" w:hAnsi="Arial" w:cs="Arial"/>
          <w:sz w:val="20"/>
        </w:rPr>
        <w:t>21, 22, 57, 72, 73</w:t>
      </w:r>
      <w:r w:rsidR="00CF2F1A" w:rsidRPr="004F671E">
        <w:rPr>
          <w:rFonts w:ascii="Arial" w:hAnsi="Arial" w:cs="Arial"/>
          <w:sz w:val="20"/>
        </w:rPr>
        <w:t>,</w:t>
      </w:r>
      <w:r w:rsidRPr="004F671E">
        <w:rPr>
          <w:rFonts w:ascii="Arial" w:hAnsi="Arial" w:cs="Arial"/>
          <w:sz w:val="20"/>
        </w:rPr>
        <w:t xml:space="preserve"> </w:t>
      </w:r>
      <w:r w:rsidR="00404EB8" w:rsidRPr="004F671E">
        <w:rPr>
          <w:rFonts w:ascii="Arial" w:hAnsi="Arial" w:cs="Arial"/>
          <w:sz w:val="20"/>
        </w:rPr>
        <w:t>74</w:t>
      </w:r>
      <w:r w:rsidR="004D279B" w:rsidRPr="004F671E">
        <w:rPr>
          <w:rFonts w:ascii="Arial" w:hAnsi="Arial" w:cs="Arial"/>
          <w:sz w:val="20"/>
        </w:rPr>
        <w:t>,</w:t>
      </w:r>
    </w:p>
    <w:p w14:paraId="452026DD" w14:textId="34031E61" w:rsidR="00B36504" w:rsidRPr="000621CA" w:rsidRDefault="00B36504" w:rsidP="00B36504">
      <w:pPr>
        <w:rPr>
          <w:rFonts w:ascii="Arial" w:hAnsi="Arial" w:cs="Arial"/>
          <w:sz w:val="20"/>
        </w:rPr>
      </w:pPr>
      <w:r w:rsidRPr="00A61F3D">
        <w:rPr>
          <w:rFonts w:ascii="Arial" w:hAnsi="Arial" w:cs="Arial"/>
          <w:sz w:val="20"/>
        </w:rPr>
        <w:t xml:space="preserve">b) </w:t>
      </w:r>
      <w:r w:rsidR="00CF2F1A" w:rsidRPr="00A61F3D">
        <w:rPr>
          <w:rFonts w:ascii="Arial" w:hAnsi="Arial" w:cs="Arial"/>
          <w:sz w:val="20"/>
        </w:rPr>
        <w:t>a</w:t>
      </w:r>
      <w:r w:rsidR="00892FC5" w:rsidRPr="00A61F3D">
        <w:rPr>
          <w:rFonts w:ascii="Arial" w:hAnsi="Arial" w:cs="Arial"/>
          <w:sz w:val="20"/>
        </w:rPr>
        <w:t xml:space="preserve"> statisztikai számjel </w:t>
      </w:r>
      <w:r w:rsidRPr="00A61F3D">
        <w:rPr>
          <w:rFonts w:ascii="Arial" w:hAnsi="Arial" w:cs="Arial"/>
          <w:sz w:val="20"/>
        </w:rPr>
        <w:t>13</w:t>
      </w:r>
      <w:r w:rsidR="002E034B">
        <w:rPr>
          <w:rFonts w:ascii="Arial" w:hAnsi="Arial" w:cs="Arial"/>
          <w:sz w:val="20"/>
        </w:rPr>
        <w:t>–</w:t>
      </w:r>
      <w:r w:rsidRPr="00A61F3D">
        <w:rPr>
          <w:rFonts w:ascii="Arial" w:hAnsi="Arial" w:cs="Arial"/>
          <w:sz w:val="20"/>
        </w:rPr>
        <w:t xml:space="preserve">15. számjegye </w:t>
      </w:r>
      <w:r w:rsidR="008F12C3" w:rsidRPr="000621CA">
        <w:rPr>
          <w:rFonts w:ascii="Arial" w:hAnsi="Arial" w:cs="Arial"/>
          <w:sz w:val="20"/>
        </w:rPr>
        <w:t>514</w:t>
      </w:r>
      <w:r w:rsidR="00634434" w:rsidRPr="000621CA">
        <w:rPr>
          <w:rFonts w:ascii="Arial" w:hAnsi="Arial" w:cs="Arial"/>
          <w:sz w:val="20"/>
        </w:rPr>
        <w:t xml:space="preserve">, 541, </w:t>
      </w:r>
      <w:r w:rsidRPr="000621CA">
        <w:rPr>
          <w:rFonts w:ascii="Arial" w:hAnsi="Arial" w:cs="Arial"/>
          <w:sz w:val="20"/>
        </w:rPr>
        <w:t>591, 593, 692, 693</w:t>
      </w:r>
      <w:r w:rsidR="00CF2F1A" w:rsidRPr="000621CA">
        <w:rPr>
          <w:rFonts w:ascii="Arial" w:hAnsi="Arial" w:cs="Arial"/>
          <w:sz w:val="20"/>
        </w:rPr>
        <w:t>.</w:t>
      </w:r>
    </w:p>
    <w:p w14:paraId="7D7FC66C"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.2. A G) Központi kormányzat szektorba kell sorolni a következő szervezeteket:</w:t>
      </w:r>
    </w:p>
    <w:p w14:paraId="29EC0AC8" w14:textId="76B14FBE"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 xml:space="preserve">statisztikai számjel </w:t>
      </w:r>
      <w:r w:rsidRPr="000621CA">
        <w:rPr>
          <w:rFonts w:ascii="Arial" w:hAnsi="Arial" w:cs="Arial"/>
          <w:sz w:val="20"/>
        </w:rPr>
        <w:t>13</w:t>
      </w:r>
      <w:r w:rsidR="002E034B">
        <w:rPr>
          <w:rFonts w:ascii="Arial" w:hAnsi="Arial" w:cs="Arial"/>
          <w:sz w:val="20"/>
        </w:rPr>
        <w:t xml:space="preserve">. és </w:t>
      </w:r>
      <w:r w:rsidRPr="000621CA">
        <w:rPr>
          <w:rFonts w:ascii="Arial" w:hAnsi="Arial" w:cs="Arial"/>
          <w:sz w:val="20"/>
        </w:rPr>
        <w:t>14. számjegye 31, 34, 35</w:t>
      </w:r>
      <w:r w:rsidR="00CF2F1A" w:rsidRPr="000621CA">
        <w:rPr>
          <w:rFonts w:ascii="Arial" w:hAnsi="Arial" w:cs="Arial"/>
          <w:sz w:val="20"/>
        </w:rPr>
        <w:t>,</w:t>
      </w:r>
    </w:p>
    <w:p w14:paraId="5F6663B6" w14:textId="0B4D2A6E"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381, 391, 392, 393, </w:t>
      </w:r>
      <w:r w:rsidR="000531B0" w:rsidRPr="000621CA">
        <w:rPr>
          <w:rFonts w:ascii="Arial" w:hAnsi="Arial" w:cs="Arial"/>
          <w:sz w:val="20"/>
        </w:rPr>
        <w:t>396</w:t>
      </w:r>
      <w:r w:rsidR="00D156A3" w:rsidRPr="000621CA">
        <w:rPr>
          <w:rFonts w:ascii="Arial" w:hAnsi="Arial" w:cs="Arial"/>
          <w:sz w:val="20"/>
        </w:rPr>
        <w:t>, 397</w:t>
      </w:r>
      <w:r w:rsidR="00A524E1" w:rsidRPr="000621CA">
        <w:rPr>
          <w:rFonts w:ascii="Arial" w:hAnsi="Arial" w:cs="Arial"/>
          <w:sz w:val="20"/>
        </w:rPr>
        <w:t>, 566</w:t>
      </w:r>
      <w:r w:rsidR="00CF2F1A" w:rsidRPr="000621CA">
        <w:rPr>
          <w:rFonts w:ascii="Arial" w:hAnsi="Arial" w:cs="Arial"/>
          <w:sz w:val="20"/>
        </w:rPr>
        <w:t>.</w:t>
      </w:r>
    </w:p>
    <w:p w14:paraId="760C1AC6"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.3. A H) Helyi önkormányzatok szektorba kell sorolni a következő szervezeteket:</w:t>
      </w:r>
    </w:p>
    <w:p w14:paraId="496C2014" w14:textId="2A6181EC"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r w:rsidR="002E034B">
        <w:rPr>
          <w:rFonts w:ascii="Arial" w:hAnsi="Arial" w:cs="Arial"/>
          <w:sz w:val="20"/>
        </w:rPr>
        <w:t xml:space="preserve">. és </w:t>
      </w:r>
      <w:r w:rsidRPr="000621CA">
        <w:rPr>
          <w:rFonts w:ascii="Arial" w:hAnsi="Arial" w:cs="Arial"/>
          <w:sz w:val="20"/>
        </w:rPr>
        <w:t>14. számjegye 32, 36, 37</w:t>
      </w:r>
      <w:r w:rsidR="00CF2F1A" w:rsidRPr="000621CA">
        <w:rPr>
          <w:rFonts w:ascii="Arial" w:hAnsi="Arial" w:cs="Arial"/>
          <w:sz w:val="20"/>
        </w:rPr>
        <w:t>,</w:t>
      </w:r>
    </w:p>
    <w:p w14:paraId="54178CBC" w14:textId="79C20AE8"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15. számjegye 382.</w:t>
      </w:r>
    </w:p>
    <w:p w14:paraId="267EF099"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.4. Az I) Társadalombiztosítási alapok szektorba kell sorolni a következő szervezeteket:</w:t>
      </w:r>
    </w:p>
    <w:p w14:paraId="6EE0F16D" w14:textId="24294DC2" w:rsidR="00B36504" w:rsidRPr="000621CA" w:rsidRDefault="00CF2F1A" w:rsidP="00B36504">
      <w:pPr>
        <w:rPr>
          <w:rFonts w:ascii="Arial" w:hAnsi="Arial" w:cs="Arial"/>
          <w:sz w:val="20"/>
        </w:rPr>
      </w:pPr>
      <w:r w:rsidRPr="000621CA">
        <w:rPr>
          <w:rFonts w:ascii="Arial" w:hAnsi="Arial" w:cs="Arial"/>
          <w:sz w:val="20"/>
        </w:rPr>
        <w:t>a</w:t>
      </w:r>
      <w:r w:rsidR="00B36504" w:rsidRPr="000621CA">
        <w:rPr>
          <w:rFonts w:ascii="Arial" w:hAnsi="Arial" w:cs="Arial"/>
          <w:sz w:val="20"/>
        </w:rPr>
        <w:t xml:space="preserve"> </w:t>
      </w:r>
      <w:r w:rsidR="00892FC5" w:rsidRPr="000621CA">
        <w:rPr>
          <w:rFonts w:ascii="Arial" w:hAnsi="Arial" w:cs="Arial"/>
          <w:sz w:val="20"/>
        </w:rPr>
        <w:t>statisztikai számjel</w:t>
      </w:r>
      <w:r w:rsidR="00B36504" w:rsidRPr="000621CA">
        <w:rPr>
          <w:rFonts w:ascii="Arial" w:hAnsi="Arial" w:cs="Arial"/>
          <w:sz w:val="20"/>
        </w:rPr>
        <w:t xml:space="preserve"> 13</w:t>
      </w:r>
      <w:r w:rsidR="002E034B">
        <w:rPr>
          <w:rFonts w:ascii="Arial" w:hAnsi="Arial" w:cs="Arial"/>
          <w:sz w:val="20"/>
        </w:rPr>
        <w:t>–</w:t>
      </w:r>
      <w:r w:rsidR="00B36504" w:rsidRPr="000621CA">
        <w:rPr>
          <w:rFonts w:ascii="Arial" w:hAnsi="Arial" w:cs="Arial"/>
          <w:sz w:val="20"/>
        </w:rPr>
        <w:t>15. számjegye 394, 395.</w:t>
      </w:r>
    </w:p>
    <w:p w14:paraId="469AC641"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.5. A J) Háztartások szektorba kell sorolni a következő szervezeteket:</w:t>
      </w:r>
    </w:p>
    <w:p w14:paraId="3AB47591" w14:textId="5F98DF78"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 </w:t>
      </w:r>
      <w:r w:rsidRPr="000621CA">
        <w:rPr>
          <w:rFonts w:ascii="Arial" w:hAnsi="Arial" w:cs="Arial"/>
          <w:sz w:val="20"/>
        </w:rPr>
        <w:t>13</w:t>
      </w:r>
      <w:r w:rsidR="002E034B">
        <w:rPr>
          <w:rFonts w:ascii="Arial" w:hAnsi="Arial" w:cs="Arial"/>
          <w:sz w:val="20"/>
        </w:rPr>
        <w:t xml:space="preserve">. és </w:t>
      </w:r>
      <w:r w:rsidRPr="000621CA">
        <w:rPr>
          <w:rFonts w:ascii="Arial" w:hAnsi="Arial" w:cs="Arial"/>
          <w:sz w:val="20"/>
        </w:rPr>
        <w:t>14. számjegye 23</w:t>
      </w:r>
      <w:r w:rsidR="00CF2F1A" w:rsidRPr="000621CA">
        <w:rPr>
          <w:rFonts w:ascii="Arial" w:hAnsi="Arial" w:cs="Arial"/>
          <w:sz w:val="20"/>
        </w:rPr>
        <w:t>,</w:t>
      </w:r>
    </w:p>
    <w:p w14:paraId="380F203B" w14:textId="06C1F030"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w:t>
      </w:r>
      <w:r w:rsidR="00A50C01" w:rsidRPr="000621CA">
        <w:rPr>
          <w:rFonts w:ascii="Arial" w:hAnsi="Arial" w:cs="Arial"/>
          <w:sz w:val="20"/>
        </w:rPr>
        <w:t>921,</w:t>
      </w:r>
      <w:r w:rsidRPr="000621CA">
        <w:rPr>
          <w:rFonts w:ascii="Arial" w:hAnsi="Arial" w:cs="Arial"/>
          <w:sz w:val="20"/>
        </w:rPr>
        <w:t xml:space="preserve"> 961.</w:t>
      </w:r>
    </w:p>
    <w:p w14:paraId="37544822" w14:textId="7F21FFBE"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.6. A K) Háztartásokat segítő nonprofit intézmények szektorba kell sorolni a következő, a listán nem szereplő szervezeteket:</w:t>
      </w:r>
    </w:p>
    <w:p w14:paraId="37600BE1" w14:textId="59282300"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r w:rsidR="002E034B">
        <w:rPr>
          <w:rFonts w:ascii="Arial" w:hAnsi="Arial" w:cs="Arial"/>
          <w:sz w:val="20"/>
        </w:rPr>
        <w:t xml:space="preserve">. és </w:t>
      </w:r>
      <w:r w:rsidRPr="000621CA">
        <w:rPr>
          <w:rFonts w:ascii="Arial" w:hAnsi="Arial" w:cs="Arial"/>
          <w:sz w:val="20"/>
        </w:rPr>
        <w:t>14. számjegye 52, 55</w:t>
      </w:r>
      <w:r w:rsidR="00C852EF" w:rsidRPr="000621CA">
        <w:rPr>
          <w:rFonts w:ascii="Arial" w:hAnsi="Arial" w:cs="Arial"/>
          <w:sz w:val="20"/>
        </w:rPr>
        <w:t xml:space="preserve">, </w:t>
      </w:r>
    </w:p>
    <w:p w14:paraId="7AB4942C" w14:textId="73D38E5D"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w:t>
      </w:r>
      <w:r w:rsidR="00634434" w:rsidRPr="000621CA">
        <w:rPr>
          <w:rFonts w:ascii="Arial" w:hAnsi="Arial" w:cs="Arial"/>
          <w:sz w:val="20"/>
        </w:rPr>
        <w:t xml:space="preserve">511, 512, 513, 515, 516, 517, 519, 549, </w:t>
      </w:r>
      <w:r w:rsidR="00A524E1" w:rsidRPr="000621CA">
        <w:rPr>
          <w:rFonts w:ascii="Arial" w:hAnsi="Arial" w:cs="Arial"/>
          <w:sz w:val="20"/>
        </w:rPr>
        <w:t xml:space="preserve">560, 561, 562, 563, 564, 565, 567, 568, 569, </w:t>
      </w:r>
      <w:r w:rsidRPr="000621CA">
        <w:rPr>
          <w:rFonts w:ascii="Arial" w:hAnsi="Arial" w:cs="Arial"/>
          <w:sz w:val="20"/>
        </w:rPr>
        <w:t>599, 699.</w:t>
      </w:r>
    </w:p>
    <w:p w14:paraId="7CA5493A"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.7. Az L) Külföld szektorba kell sorolni a következő szervezeteket:</w:t>
      </w:r>
    </w:p>
    <w:p w14:paraId="6BF72FFA" w14:textId="113EB5F1" w:rsidR="00B36504" w:rsidRPr="00A61F3D" w:rsidRDefault="00CF2F1A" w:rsidP="00B36504">
      <w:pPr>
        <w:rPr>
          <w:rFonts w:ascii="Arial" w:hAnsi="Arial" w:cs="Arial"/>
          <w:sz w:val="20"/>
        </w:rPr>
      </w:pPr>
      <w:r w:rsidRPr="000621CA">
        <w:rPr>
          <w:rFonts w:ascii="Arial" w:hAnsi="Arial" w:cs="Arial"/>
          <w:sz w:val="20"/>
        </w:rPr>
        <w:t>a</w:t>
      </w:r>
      <w:r w:rsidR="00892FC5" w:rsidRPr="000621CA">
        <w:rPr>
          <w:rFonts w:ascii="Arial" w:hAnsi="Arial" w:cs="Arial"/>
          <w:sz w:val="20"/>
        </w:rPr>
        <w:t xml:space="preserve"> statisztikai számjel </w:t>
      </w:r>
      <w:r w:rsidR="00B36504" w:rsidRPr="000621CA">
        <w:rPr>
          <w:rFonts w:ascii="Arial" w:hAnsi="Arial" w:cs="Arial"/>
          <w:sz w:val="20"/>
        </w:rPr>
        <w:t>13</w:t>
      </w:r>
      <w:r w:rsidR="002E034B">
        <w:rPr>
          <w:rFonts w:ascii="Arial" w:hAnsi="Arial" w:cs="Arial"/>
          <w:sz w:val="20"/>
        </w:rPr>
        <w:t>–</w:t>
      </w:r>
      <w:r w:rsidR="00B36504" w:rsidRPr="000621CA">
        <w:rPr>
          <w:rFonts w:ascii="Arial" w:hAnsi="Arial" w:cs="Arial"/>
          <w:sz w:val="20"/>
        </w:rPr>
        <w:t xml:space="preserve">15. számjegye </w:t>
      </w:r>
      <w:r w:rsidR="00C852EF" w:rsidRPr="000621CA">
        <w:rPr>
          <w:rFonts w:ascii="Arial" w:hAnsi="Arial" w:cs="Arial"/>
          <w:sz w:val="20"/>
        </w:rPr>
        <w:t xml:space="preserve">932, </w:t>
      </w:r>
      <w:r w:rsidR="00B36504" w:rsidRPr="000621CA">
        <w:rPr>
          <w:rFonts w:ascii="Arial" w:hAnsi="Arial" w:cs="Arial"/>
          <w:sz w:val="20"/>
        </w:rPr>
        <w:t>941, 942</w:t>
      </w:r>
      <w:r w:rsidR="00607D4E">
        <w:rPr>
          <w:rFonts w:ascii="Arial" w:hAnsi="Arial" w:cs="Arial"/>
          <w:sz w:val="20"/>
        </w:rPr>
        <w:t>, 611</w:t>
      </w:r>
      <w:r w:rsidR="00B36504" w:rsidRPr="000621CA">
        <w:rPr>
          <w:rFonts w:ascii="Arial" w:hAnsi="Arial" w:cs="Arial"/>
          <w:sz w:val="20"/>
        </w:rPr>
        <w:t>.</w:t>
      </w:r>
    </w:p>
    <w:p w14:paraId="04F8780B" w14:textId="77777777" w:rsidR="006805CF" w:rsidRPr="00A61F3D" w:rsidRDefault="006805CF">
      <w:pPr>
        <w:rPr>
          <w:rFonts w:ascii="Arial" w:hAnsi="Arial" w:cs="Arial"/>
          <w:b/>
          <w:sz w:val="20"/>
        </w:rPr>
      </w:pPr>
    </w:p>
    <w:p w14:paraId="7158F3B2" w14:textId="31F82684" w:rsidR="008E281B" w:rsidRPr="00A61F3D" w:rsidRDefault="001B0E31" w:rsidP="00D3125B">
      <w:pPr>
        <w:widowControl w:val="0"/>
        <w:rPr>
          <w:rFonts w:ascii="Arial" w:hAnsi="Arial" w:cs="Arial"/>
          <w:b/>
          <w:sz w:val="20"/>
        </w:rPr>
      </w:pPr>
      <w:r>
        <w:rPr>
          <w:rFonts w:ascii="Arial" w:hAnsi="Arial" w:cs="Arial"/>
          <w:b/>
          <w:sz w:val="20"/>
        </w:rPr>
        <w:t xml:space="preserve">I. </w:t>
      </w:r>
      <w:r w:rsidR="008E281B" w:rsidRPr="00A61F3D">
        <w:rPr>
          <w:rFonts w:ascii="Arial" w:hAnsi="Arial" w:cs="Arial"/>
          <w:b/>
          <w:sz w:val="20"/>
        </w:rPr>
        <w:t>B. Az adatszolgáltatások ERA rendszeren való beküldésére vonatkozó előírások</w:t>
      </w:r>
    </w:p>
    <w:p w14:paraId="7C89D6F1" w14:textId="77777777" w:rsidR="008E281B" w:rsidRPr="00A61F3D" w:rsidRDefault="008E281B" w:rsidP="00D3125B">
      <w:pPr>
        <w:widowControl w:val="0"/>
        <w:rPr>
          <w:rFonts w:ascii="Arial" w:hAnsi="Arial" w:cs="Arial"/>
          <w:b/>
          <w:sz w:val="20"/>
        </w:rPr>
      </w:pPr>
    </w:p>
    <w:p w14:paraId="4F07CF50" w14:textId="48B38792" w:rsidR="008E281B" w:rsidRPr="00A61F3D" w:rsidRDefault="000341F8" w:rsidP="00D3125B">
      <w:pPr>
        <w:widowControl w:val="0"/>
        <w:rPr>
          <w:rFonts w:ascii="Arial" w:hAnsi="Arial" w:cs="Arial"/>
          <w:b/>
          <w:sz w:val="20"/>
        </w:rPr>
      </w:pPr>
      <w:r>
        <w:rPr>
          <w:rFonts w:ascii="Arial" w:hAnsi="Arial" w:cs="Arial"/>
          <w:b/>
          <w:sz w:val="20"/>
        </w:rPr>
        <w:t xml:space="preserve">I. B. </w:t>
      </w:r>
      <w:r w:rsidR="008E281B" w:rsidRPr="00A61F3D">
        <w:rPr>
          <w:rFonts w:ascii="Arial" w:hAnsi="Arial" w:cs="Arial"/>
          <w:b/>
          <w:sz w:val="20"/>
        </w:rPr>
        <w:t>1. Az ERA rendszer használatának technikai feltételei, a beküldésre vonatkozó alapvető szabályok</w:t>
      </w:r>
    </w:p>
    <w:p w14:paraId="79A92253" w14:textId="77777777" w:rsidR="008E281B" w:rsidRPr="00A61F3D" w:rsidRDefault="008E281B" w:rsidP="00D3125B">
      <w:pPr>
        <w:widowControl w:val="0"/>
        <w:rPr>
          <w:rFonts w:ascii="Arial" w:hAnsi="Arial" w:cs="Arial"/>
          <w:b/>
          <w:sz w:val="20"/>
        </w:rPr>
      </w:pPr>
    </w:p>
    <w:p w14:paraId="6896CA6D" w14:textId="77777777" w:rsidR="008E281B" w:rsidRPr="00A61F3D" w:rsidRDefault="008E281B" w:rsidP="00D3125B">
      <w:pPr>
        <w:widowControl w:val="0"/>
        <w:rPr>
          <w:rFonts w:ascii="Arial" w:hAnsi="Arial" w:cs="Arial"/>
          <w:sz w:val="20"/>
        </w:rPr>
      </w:pPr>
      <w:r w:rsidRPr="00A61F3D">
        <w:rPr>
          <w:rFonts w:ascii="Arial" w:hAnsi="Arial" w:cs="Arial"/>
          <w:sz w:val="20"/>
        </w:rPr>
        <w:t>1.1. Technikai feltételek:</w:t>
      </w:r>
    </w:p>
    <w:p w14:paraId="7BE0B699" w14:textId="159CE57F"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internetkapcsolat,</w:t>
      </w:r>
    </w:p>
    <w:p w14:paraId="76CA0736" w14:textId="31B0F72F"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 xml:space="preserve">HTTPS protokollon keresztül kommunikálni képes </w:t>
      </w:r>
      <w:r w:rsidR="00FE7922">
        <w:rPr>
          <w:rFonts w:ascii="Arial" w:hAnsi="Arial" w:cs="Arial"/>
          <w:sz w:val="20"/>
        </w:rPr>
        <w:t>web</w:t>
      </w:r>
      <w:r w:rsidRPr="00A61F3D">
        <w:rPr>
          <w:rFonts w:ascii="Arial" w:hAnsi="Arial" w:cs="Arial"/>
          <w:sz w:val="20"/>
        </w:rPr>
        <w:t>böngésző program,</w:t>
      </w:r>
    </w:p>
    <w:p w14:paraId="3F8397BB" w14:textId="77777777"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e-mail postafiók</w:t>
      </w:r>
      <w:bookmarkStart w:id="11" w:name="_Hlk7536571"/>
      <w:r w:rsidRPr="00A61F3D">
        <w:rPr>
          <w:rFonts w:ascii="Arial" w:hAnsi="Arial" w:cs="Arial"/>
          <w:sz w:val="20"/>
        </w:rPr>
        <w:t xml:space="preserve"> és</w:t>
      </w:r>
    </w:p>
    <w:p w14:paraId="3660B72D" w14:textId="77777777"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az ERA rendszer megfelelő szolgáltatásához tartozó érvényes regisztráció.</w:t>
      </w:r>
    </w:p>
    <w:p w14:paraId="7C318594" w14:textId="77777777" w:rsidR="008E281B" w:rsidRPr="00A61F3D" w:rsidRDefault="008E281B" w:rsidP="00D3125B">
      <w:pPr>
        <w:widowControl w:val="0"/>
        <w:spacing w:before="120"/>
        <w:rPr>
          <w:rFonts w:ascii="Arial" w:hAnsi="Arial" w:cs="Arial"/>
          <w:sz w:val="20"/>
        </w:rPr>
      </w:pPr>
      <w:bookmarkStart w:id="12" w:name="_Hlk7535991"/>
      <w:bookmarkEnd w:id="11"/>
      <w:r w:rsidRPr="00A61F3D">
        <w:rPr>
          <w:rFonts w:ascii="Arial" w:hAnsi="Arial" w:cs="Arial"/>
          <w:sz w:val="20"/>
        </w:rPr>
        <w:t>1.2. A regisztráció módja</w:t>
      </w:r>
    </w:p>
    <w:p w14:paraId="7E0A12A2" w14:textId="360B85B3" w:rsidR="008E281B" w:rsidRPr="00A61F3D" w:rsidRDefault="008E281B" w:rsidP="00D3125B">
      <w:pPr>
        <w:widowControl w:val="0"/>
        <w:spacing w:before="120"/>
        <w:ind w:left="709" w:hanging="709"/>
        <w:rPr>
          <w:rFonts w:ascii="Arial" w:hAnsi="Arial" w:cs="Arial"/>
          <w:sz w:val="20"/>
        </w:rPr>
      </w:pPr>
      <w:r w:rsidRPr="00A61F3D">
        <w:rPr>
          <w:rFonts w:ascii="Arial" w:hAnsi="Arial" w:cs="Arial"/>
          <w:bCs/>
          <w:sz w:val="20"/>
        </w:rPr>
        <w:t>1.2.1.</w:t>
      </w:r>
      <w:r w:rsidRPr="00A61F3D">
        <w:rPr>
          <w:rFonts w:ascii="Arial" w:hAnsi="Arial" w:cs="Arial"/>
          <w:bCs/>
          <w:sz w:val="20"/>
        </w:rPr>
        <w:tab/>
      </w:r>
      <w:bookmarkStart w:id="13" w:name="_Hlk7535930"/>
      <w:r w:rsidRPr="00A61F3D">
        <w:rPr>
          <w:rFonts w:ascii="Arial" w:hAnsi="Arial" w:cs="Arial"/>
          <w:bCs/>
          <w:sz w:val="20"/>
        </w:rPr>
        <w:t xml:space="preserve">Az ERA rendszer használatának előfeltétele az MNB honlapján az ERA rendszerben (elérési útvonal: </w:t>
      </w:r>
      <w:r w:rsidR="000D76F3" w:rsidRPr="00A61F3D">
        <w:rPr>
          <w:rFonts w:ascii="Arial" w:hAnsi="Arial" w:cs="Arial"/>
          <w:bCs/>
          <w:sz w:val="20"/>
        </w:rPr>
        <w:t>https://era.mnb.hu/</w:t>
      </w:r>
      <w:r w:rsidRPr="00A61F3D">
        <w:rPr>
          <w:rFonts w:ascii="Arial" w:hAnsi="Arial" w:cs="Arial"/>
          <w:bCs/>
          <w:sz w:val="20"/>
        </w:rPr>
        <w:t>) az adatszolgáltató képviseletére az adatszolgáltató törvényes képviselője által elektronikus úton írásban kijelölt természetes személy regisztráció során történő azonosítása.</w:t>
      </w:r>
      <w:r w:rsidRPr="00A61F3D">
        <w:rPr>
          <w:rFonts w:ascii="Arial" w:hAnsi="Arial" w:cs="Arial"/>
          <w:sz w:val="20"/>
        </w:rPr>
        <w:t xml:space="preserve"> </w:t>
      </w:r>
      <w:bookmarkEnd w:id="13"/>
    </w:p>
    <w:p w14:paraId="6379BACC" w14:textId="77777777" w:rsidR="008E281B" w:rsidRPr="00A61F3D" w:rsidRDefault="008E281B" w:rsidP="00D3125B">
      <w:pPr>
        <w:widowControl w:val="0"/>
        <w:spacing w:before="120"/>
        <w:ind w:left="709" w:hanging="709"/>
        <w:rPr>
          <w:rFonts w:ascii="Arial" w:hAnsi="Arial" w:cs="Arial"/>
          <w:bCs/>
          <w:sz w:val="20"/>
        </w:rPr>
      </w:pPr>
      <w:r w:rsidRPr="00A61F3D">
        <w:rPr>
          <w:rFonts w:ascii="Arial" w:hAnsi="Arial" w:cs="Arial"/>
          <w:bCs/>
          <w:sz w:val="20"/>
        </w:rPr>
        <w:t>1.2.2.</w:t>
      </w:r>
      <w:r w:rsidRPr="00A61F3D">
        <w:rPr>
          <w:rFonts w:ascii="Arial" w:hAnsi="Arial" w:cs="Arial"/>
          <w:bCs/>
          <w:sz w:val="20"/>
        </w:rPr>
        <w:tab/>
        <w:t>A regisztráció részletes folyamatát az ERA rendszer felületén elérhető „Súgó” tartalmazza.</w:t>
      </w:r>
    </w:p>
    <w:bookmarkEnd w:id="12"/>
    <w:p w14:paraId="2F97ED15"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1.3. A regisztráció típusai</w:t>
      </w:r>
    </w:p>
    <w:p w14:paraId="28A360F1" w14:textId="77777777" w:rsidR="008E281B" w:rsidRPr="00A61F3D" w:rsidRDefault="008E281B" w:rsidP="00D3125B">
      <w:pPr>
        <w:spacing w:before="120"/>
        <w:rPr>
          <w:rFonts w:ascii="Arial" w:hAnsi="Arial" w:cs="Arial"/>
          <w:sz w:val="20"/>
        </w:rPr>
      </w:pPr>
      <w:r w:rsidRPr="00A61F3D">
        <w:rPr>
          <w:rFonts w:ascii="Arial" w:hAnsi="Arial" w:cs="Arial"/>
          <w:sz w:val="20"/>
        </w:rPr>
        <w:t>1.3.1.</w:t>
      </w:r>
      <w:r w:rsidRPr="00A61F3D">
        <w:rPr>
          <w:rFonts w:ascii="Arial" w:hAnsi="Arial" w:cs="Arial"/>
          <w:sz w:val="20"/>
        </w:rPr>
        <w:tab/>
        <w:t>Tanúsítvány alapú regisztráció szükséges, amennyiben</w:t>
      </w:r>
    </w:p>
    <w:p w14:paraId="1ECAD67E" w14:textId="77777777" w:rsidR="008E281B" w:rsidRPr="00A61F3D" w:rsidRDefault="008E281B" w:rsidP="008E281B">
      <w:pPr>
        <w:ind w:left="993" w:hanging="284"/>
        <w:rPr>
          <w:rFonts w:ascii="Arial" w:hAnsi="Arial" w:cs="Arial"/>
          <w:sz w:val="20"/>
        </w:rPr>
      </w:pPr>
      <w:r w:rsidRPr="00A61F3D">
        <w:rPr>
          <w:rFonts w:ascii="Arial" w:hAnsi="Arial" w:cs="Arial"/>
          <w:sz w:val="20"/>
        </w:rPr>
        <w:t>a)</w:t>
      </w:r>
      <w:r w:rsidRPr="00A61F3D">
        <w:rPr>
          <w:rFonts w:ascii="Arial" w:hAnsi="Arial" w:cs="Arial"/>
          <w:sz w:val="20"/>
        </w:rPr>
        <w:tab/>
        <w:t>az adatszolgáltató az MNB által felügyelt személy, szervezet, vagy</w:t>
      </w:r>
    </w:p>
    <w:p w14:paraId="66936A8D" w14:textId="36CDCB50" w:rsidR="008E281B" w:rsidRPr="00A61F3D" w:rsidRDefault="008E281B" w:rsidP="008E281B">
      <w:pPr>
        <w:ind w:left="993" w:hanging="284"/>
        <w:rPr>
          <w:rFonts w:ascii="Arial" w:hAnsi="Arial" w:cs="Arial"/>
          <w:sz w:val="20"/>
        </w:rPr>
      </w:pPr>
      <w:r w:rsidRPr="00A61F3D">
        <w:rPr>
          <w:rFonts w:ascii="Arial" w:hAnsi="Arial" w:cs="Arial"/>
          <w:sz w:val="20"/>
        </w:rPr>
        <w:t>b)</w:t>
      </w:r>
      <w:r w:rsidRPr="00A61F3D">
        <w:rPr>
          <w:rFonts w:ascii="Arial" w:hAnsi="Arial" w:cs="Arial"/>
          <w:sz w:val="20"/>
        </w:rPr>
        <w:tab/>
        <w:t xml:space="preserve">az adatszolgáltatást a beküldéskor minősített elektronikus aláírással </w:t>
      </w:r>
      <w:r w:rsidR="008B4EB6">
        <w:rPr>
          <w:rFonts w:ascii="Arial" w:hAnsi="Arial" w:cs="Arial"/>
          <w:sz w:val="20"/>
        </w:rPr>
        <w:t xml:space="preserve">vagy minősített tanúsítványon alapuló fokozott biztonságú elektronikus aláírással </w:t>
      </w:r>
      <w:r w:rsidRPr="00A61F3D">
        <w:rPr>
          <w:rFonts w:ascii="Arial" w:hAnsi="Arial" w:cs="Arial"/>
          <w:sz w:val="20"/>
        </w:rPr>
        <w:t xml:space="preserve">kell ellátni. </w:t>
      </w:r>
    </w:p>
    <w:p w14:paraId="406B87B4" w14:textId="77777777" w:rsidR="008E281B" w:rsidRPr="00D3125B" w:rsidRDefault="008E281B" w:rsidP="00D3125B">
      <w:pPr>
        <w:spacing w:before="120"/>
        <w:rPr>
          <w:rFonts w:ascii="Arial" w:hAnsi="Arial" w:cs="Arial"/>
          <w:sz w:val="20"/>
        </w:rPr>
      </w:pPr>
      <w:r w:rsidRPr="00D3125B">
        <w:rPr>
          <w:rFonts w:ascii="Arial" w:hAnsi="Arial" w:cs="Arial"/>
          <w:sz w:val="20"/>
        </w:rPr>
        <w:lastRenderedPageBreak/>
        <w:t>1.3.2.</w:t>
      </w:r>
      <w:r w:rsidRPr="00D3125B">
        <w:rPr>
          <w:rFonts w:ascii="Arial" w:hAnsi="Arial" w:cs="Arial"/>
          <w:sz w:val="20"/>
        </w:rPr>
        <w:tab/>
        <w:t>Az 1.3.1. alpontban foglaltakon kívüli esetben, az adatszolgáltató döntésétől függően az ERA rendszerhez történő regisztráció történhet</w:t>
      </w:r>
    </w:p>
    <w:p w14:paraId="7841CE1E" w14:textId="77777777" w:rsidR="008E281B" w:rsidRPr="00D3125B" w:rsidRDefault="008E281B" w:rsidP="00D3125B">
      <w:pPr>
        <w:ind w:left="993" w:hanging="284"/>
        <w:rPr>
          <w:rFonts w:ascii="Arial" w:hAnsi="Arial" w:cs="Arial"/>
          <w:sz w:val="20"/>
        </w:rPr>
      </w:pPr>
      <w:r w:rsidRPr="00D3125B">
        <w:rPr>
          <w:rFonts w:ascii="Arial" w:hAnsi="Arial" w:cs="Arial"/>
          <w:sz w:val="20"/>
        </w:rPr>
        <w:t>a)</w:t>
      </w:r>
      <w:r w:rsidRPr="00D3125B">
        <w:rPr>
          <w:rFonts w:ascii="Arial" w:hAnsi="Arial" w:cs="Arial"/>
          <w:sz w:val="20"/>
        </w:rPr>
        <w:tab/>
        <w:t>tanúsítvány alapú regisztráció vagy</w:t>
      </w:r>
    </w:p>
    <w:p w14:paraId="0F8D4AEA" w14:textId="77777777" w:rsidR="008E281B" w:rsidRPr="00D3125B" w:rsidRDefault="008E281B" w:rsidP="00D3125B">
      <w:pPr>
        <w:ind w:left="993" w:hanging="284"/>
        <w:rPr>
          <w:rFonts w:ascii="Arial" w:hAnsi="Arial" w:cs="Arial"/>
          <w:sz w:val="20"/>
        </w:rPr>
      </w:pPr>
      <w:r w:rsidRPr="00D3125B">
        <w:rPr>
          <w:rFonts w:ascii="Arial" w:hAnsi="Arial" w:cs="Arial"/>
          <w:sz w:val="20"/>
        </w:rPr>
        <w:t>b)</w:t>
      </w:r>
      <w:r w:rsidRPr="00D3125B">
        <w:rPr>
          <w:rFonts w:ascii="Arial" w:hAnsi="Arial" w:cs="Arial"/>
          <w:sz w:val="20"/>
        </w:rPr>
        <w:tab/>
        <w:t>felhasználónév-jelszó alapú regisztráció</w:t>
      </w:r>
    </w:p>
    <w:p w14:paraId="3A7FA9C8" w14:textId="77777777" w:rsidR="008E281B" w:rsidRPr="00A61F3D" w:rsidRDefault="008E281B" w:rsidP="00D3125B">
      <w:pPr>
        <w:widowControl w:val="0"/>
        <w:tabs>
          <w:tab w:val="left" w:pos="709"/>
        </w:tabs>
        <w:ind w:left="709"/>
        <w:rPr>
          <w:rFonts w:ascii="Arial" w:hAnsi="Arial" w:cs="Arial"/>
          <w:color w:val="000000"/>
          <w:sz w:val="20"/>
        </w:rPr>
      </w:pPr>
      <w:r w:rsidRPr="00A61F3D">
        <w:rPr>
          <w:rFonts w:ascii="Arial" w:hAnsi="Arial" w:cs="Arial"/>
          <w:color w:val="000000"/>
          <w:sz w:val="20"/>
        </w:rPr>
        <w:t>útján.</w:t>
      </w:r>
    </w:p>
    <w:p w14:paraId="4EA12F07" w14:textId="77777777" w:rsidR="008E281B" w:rsidRPr="00A61F3D" w:rsidRDefault="008E281B" w:rsidP="008E281B">
      <w:pPr>
        <w:spacing w:before="120"/>
        <w:rPr>
          <w:rFonts w:ascii="Arial" w:hAnsi="Arial" w:cs="Arial"/>
          <w:sz w:val="20"/>
        </w:rPr>
      </w:pPr>
      <w:r w:rsidRPr="00A61F3D">
        <w:rPr>
          <w:rFonts w:ascii="Arial" w:hAnsi="Arial" w:cs="Arial"/>
          <w:color w:val="000000"/>
          <w:sz w:val="20"/>
        </w:rPr>
        <w:t>1.3.3.</w:t>
      </w:r>
      <w:r w:rsidRPr="00A61F3D">
        <w:rPr>
          <w:rFonts w:ascii="Arial" w:hAnsi="Arial" w:cs="Arial"/>
          <w:color w:val="000000"/>
          <w:sz w:val="20"/>
        </w:rPr>
        <w:tab/>
      </w:r>
      <w:r w:rsidRPr="00A61F3D">
        <w:rPr>
          <w:rFonts w:ascii="Arial" w:hAnsi="Arial" w:cs="Arial"/>
          <w:sz w:val="20"/>
        </w:rPr>
        <w:t>A regisztráció előfeltételei:</w:t>
      </w:r>
    </w:p>
    <w:p w14:paraId="1896036D" w14:textId="4C20C931" w:rsidR="008E281B" w:rsidRPr="00A61F3D" w:rsidRDefault="008E281B" w:rsidP="008E281B">
      <w:pPr>
        <w:pStyle w:val="Listaszerbekezds"/>
        <w:numPr>
          <w:ilvl w:val="2"/>
          <w:numId w:val="25"/>
        </w:numPr>
        <w:spacing w:after="150"/>
        <w:ind w:left="993" w:hanging="284"/>
        <w:contextualSpacing/>
        <w:rPr>
          <w:rFonts w:ascii="Arial" w:hAnsi="Arial" w:cs="Arial"/>
          <w:sz w:val="20"/>
        </w:rPr>
      </w:pPr>
      <w:r w:rsidRPr="00A61F3D">
        <w:rPr>
          <w:rFonts w:ascii="Arial" w:hAnsi="Arial" w:cs="Arial"/>
          <w:sz w:val="20"/>
        </w:rPr>
        <w:t xml:space="preserve">tanúsítvány alapú regisztráció esetén a regisztráló felhasználónak rendelkeznie kell minősített elektronikus aláíró tanúsítvánnyal </w:t>
      </w:r>
      <w:r w:rsidR="00533400" w:rsidRPr="00533400">
        <w:rPr>
          <w:rFonts w:ascii="Arial" w:hAnsi="Arial" w:cs="Arial"/>
          <w:bCs/>
          <w:sz w:val="20"/>
          <w:lang w:val="hu-HU"/>
        </w:rPr>
        <w:t>vagy</w:t>
      </w:r>
      <w:r w:rsidR="00533400" w:rsidRPr="00533400">
        <w:rPr>
          <w:rFonts w:ascii="Arial" w:hAnsi="Arial" w:cs="Arial"/>
          <w:sz w:val="20"/>
          <w:lang w:val="hu-HU"/>
        </w:rPr>
        <w:t xml:space="preserve"> </w:t>
      </w:r>
      <w:r w:rsidR="00533400" w:rsidRPr="00533400">
        <w:rPr>
          <w:rFonts w:ascii="Arial" w:hAnsi="Arial" w:cs="Arial"/>
          <w:bCs/>
          <w:sz w:val="20"/>
          <w:lang w:val="hu-HU"/>
        </w:rPr>
        <w:t>minősített tanúsítványon alapuló fokozott biztonságú elektronikus aláírással</w:t>
      </w:r>
      <w:r w:rsidR="003210F4">
        <w:rPr>
          <w:rFonts w:ascii="Arial" w:hAnsi="Arial" w:cs="Arial"/>
          <w:bCs/>
          <w:sz w:val="20"/>
          <w:lang w:val="hu-HU"/>
        </w:rPr>
        <w:t>;</w:t>
      </w:r>
      <w:r w:rsidRPr="00A61F3D">
        <w:rPr>
          <w:rFonts w:ascii="Arial" w:eastAsia="Calibri" w:hAnsi="Arial" w:cs="Arial"/>
          <w:sz w:val="20"/>
        </w:rPr>
        <w:t xml:space="preserve"> </w:t>
      </w:r>
      <w:bookmarkStart w:id="14" w:name="_Hlk76049847"/>
    </w:p>
    <w:bookmarkEnd w:id="14"/>
    <w:p w14:paraId="4E0E24F1" w14:textId="3341B91C" w:rsidR="008E281B" w:rsidRPr="00A61F3D" w:rsidRDefault="008E281B" w:rsidP="008E281B">
      <w:pPr>
        <w:pStyle w:val="Listaszerbekezds"/>
        <w:numPr>
          <w:ilvl w:val="0"/>
          <w:numId w:val="25"/>
        </w:numPr>
        <w:ind w:left="993" w:hanging="284"/>
        <w:contextualSpacing/>
        <w:rPr>
          <w:rFonts w:ascii="Arial" w:hAnsi="Arial" w:cs="Arial"/>
          <w:sz w:val="20"/>
        </w:rPr>
      </w:pPr>
      <w:r w:rsidRPr="00A61F3D">
        <w:rPr>
          <w:rFonts w:ascii="Arial" w:hAnsi="Arial" w:cs="Arial"/>
          <w:sz w:val="20"/>
        </w:rPr>
        <w:t xml:space="preserve">regisztráció kizárólag a regisztrációs folyamat során keletkező regisztrációs </w:t>
      </w:r>
      <w:r w:rsidR="00B71391">
        <w:rPr>
          <w:rFonts w:ascii="Arial" w:hAnsi="Arial" w:cs="Arial"/>
          <w:sz w:val="20"/>
          <w:lang w:val="hu-HU"/>
        </w:rPr>
        <w:t>adat</w:t>
      </w:r>
      <w:r w:rsidRPr="00A61F3D">
        <w:rPr>
          <w:rFonts w:ascii="Arial" w:hAnsi="Arial" w:cs="Arial"/>
          <w:sz w:val="20"/>
        </w:rPr>
        <w:t xml:space="preserve">lapnak az MNB részére </w:t>
      </w:r>
      <w:r w:rsidR="00702220" w:rsidRPr="00702220">
        <w:rPr>
          <w:rFonts w:ascii="Arial" w:hAnsi="Arial" w:cs="Arial"/>
          <w:sz w:val="20"/>
        </w:rPr>
        <w:t>az adatszolgáltató Cégkapuján</w:t>
      </w:r>
      <w:r w:rsidR="00702220">
        <w:t xml:space="preserve"> </w:t>
      </w:r>
      <w:r w:rsidRPr="00A61F3D">
        <w:rPr>
          <w:rFonts w:ascii="Arial" w:hAnsi="Arial" w:cs="Arial"/>
          <w:sz w:val="20"/>
        </w:rPr>
        <w:t>történő eljuttatásával igényelhető.</w:t>
      </w:r>
    </w:p>
    <w:p w14:paraId="59A7A5AF" w14:textId="77777777" w:rsidR="008E281B" w:rsidRPr="00A61F3D" w:rsidRDefault="008E281B" w:rsidP="00D3125B">
      <w:pPr>
        <w:spacing w:before="120"/>
        <w:rPr>
          <w:rFonts w:ascii="Arial" w:hAnsi="Arial" w:cs="Arial"/>
          <w:sz w:val="20"/>
        </w:rPr>
      </w:pPr>
      <w:r w:rsidRPr="00A61F3D">
        <w:rPr>
          <w:rFonts w:ascii="Arial" w:hAnsi="Arial" w:cs="Arial"/>
          <w:sz w:val="20"/>
        </w:rPr>
        <w:t>1.4. Bejelentkezés</w:t>
      </w:r>
    </w:p>
    <w:p w14:paraId="0B7AD233" w14:textId="77777777" w:rsidR="008E281B" w:rsidRPr="00A61F3D" w:rsidRDefault="008E281B" w:rsidP="008E281B">
      <w:pPr>
        <w:rPr>
          <w:rFonts w:ascii="Arial" w:hAnsi="Arial" w:cs="Arial"/>
          <w:sz w:val="20"/>
        </w:rPr>
      </w:pPr>
      <w:r w:rsidRPr="00A61F3D">
        <w:rPr>
          <w:rFonts w:ascii="Arial" w:hAnsi="Arial" w:cs="Arial"/>
          <w:sz w:val="20"/>
        </w:rPr>
        <w:t>Az ERA rendszerbe történő bejelentkezés felhasználónév és jelszó használata útján történik.</w:t>
      </w:r>
    </w:p>
    <w:p w14:paraId="01DE9784" w14:textId="77777777" w:rsidR="008E281B" w:rsidRPr="00A61F3D" w:rsidRDefault="008E281B" w:rsidP="008E281B">
      <w:pPr>
        <w:rPr>
          <w:rFonts w:ascii="Arial" w:hAnsi="Arial" w:cs="Arial"/>
          <w:sz w:val="20"/>
        </w:rPr>
      </w:pPr>
      <w:r w:rsidRPr="00A61F3D">
        <w:rPr>
          <w:rFonts w:ascii="Arial" w:hAnsi="Arial" w:cs="Arial"/>
          <w:sz w:val="20"/>
        </w:rPr>
        <w:t>A regisztráció során felhasználónévként kizárólag egyedi, más felhasználó által még nem regisztrált felhasználónév választható. Az ERA rendszer a felhasználónév egyediségét ellenőrzi.</w:t>
      </w:r>
    </w:p>
    <w:p w14:paraId="407993F8" w14:textId="77777777" w:rsidR="008E281B" w:rsidRPr="00A61F3D" w:rsidRDefault="008E281B" w:rsidP="008E281B">
      <w:pPr>
        <w:keepNext/>
        <w:spacing w:before="120" w:after="120"/>
        <w:rPr>
          <w:rFonts w:ascii="Arial" w:hAnsi="Arial" w:cs="Arial"/>
          <w:sz w:val="20"/>
        </w:rPr>
      </w:pPr>
      <w:r w:rsidRPr="00A61F3D">
        <w:rPr>
          <w:rFonts w:ascii="Arial" w:hAnsi="Arial" w:cs="Arial"/>
          <w:sz w:val="20"/>
        </w:rPr>
        <w:t>1.5.</w:t>
      </w:r>
      <w:r w:rsidRPr="00A61F3D">
        <w:rPr>
          <w:rFonts w:ascii="Arial" w:hAnsi="Arial" w:cs="Arial"/>
          <w:b/>
          <w:sz w:val="20"/>
        </w:rPr>
        <w:t xml:space="preserve"> </w:t>
      </w:r>
      <w:r w:rsidRPr="00A61F3D">
        <w:rPr>
          <w:rFonts w:ascii="Arial" w:hAnsi="Arial" w:cs="Arial"/>
          <w:sz w:val="20"/>
        </w:rPr>
        <w:t>Az adatszolgáltatások ERA rendszeren keresztül való teljesítésének szabályai</w:t>
      </w:r>
    </w:p>
    <w:p w14:paraId="132E683D" w14:textId="77777777" w:rsidR="008E281B" w:rsidRPr="00A61F3D" w:rsidRDefault="008E281B" w:rsidP="00D3125B">
      <w:pPr>
        <w:ind w:left="709" w:hanging="709"/>
        <w:rPr>
          <w:rFonts w:ascii="Arial" w:hAnsi="Arial" w:cs="Arial"/>
          <w:bCs/>
          <w:sz w:val="20"/>
        </w:rPr>
      </w:pPr>
      <w:r w:rsidRPr="00A61F3D">
        <w:rPr>
          <w:rFonts w:ascii="Arial" w:hAnsi="Arial" w:cs="Arial"/>
          <w:bCs/>
          <w:sz w:val="20"/>
        </w:rPr>
        <w:t>1.5.1.</w:t>
      </w:r>
      <w:r w:rsidRPr="00A61F3D">
        <w:rPr>
          <w:rFonts w:ascii="Arial" w:hAnsi="Arial" w:cs="Arial"/>
          <w:bCs/>
          <w:sz w:val="20"/>
        </w:rPr>
        <w:tab/>
        <w:t xml:space="preserve">A szükséges jogosultságok birtokában az ERA rendszer az MNB honlapján keresztül érhető el. </w:t>
      </w:r>
      <w:r w:rsidRPr="00A61F3D">
        <w:rPr>
          <w:rFonts w:ascii="Arial" w:hAnsi="Arial" w:cs="Arial"/>
          <w:sz w:val="20"/>
        </w:rPr>
        <w:t xml:space="preserve">Az ERA rendszeren </w:t>
      </w:r>
      <w:r w:rsidRPr="00A61F3D">
        <w:rPr>
          <w:rFonts w:ascii="Arial" w:hAnsi="Arial" w:cs="Arial"/>
          <w:bCs/>
          <w:sz w:val="20"/>
        </w:rPr>
        <w:t xml:space="preserve">keresztül az adatszolgáltató nevében kizárólag érvényes és jóváhagyott regisztrációval rendelkező személy jogosult adatszolgáltatást beküldeni. </w:t>
      </w:r>
    </w:p>
    <w:p w14:paraId="7661A926" w14:textId="1DFFF8ED" w:rsidR="008E281B" w:rsidRPr="00A61F3D" w:rsidRDefault="008E281B" w:rsidP="00D3125B">
      <w:pPr>
        <w:ind w:left="709" w:hanging="709"/>
        <w:rPr>
          <w:rFonts w:ascii="Arial" w:hAnsi="Arial" w:cs="Arial"/>
          <w:bCs/>
          <w:sz w:val="20"/>
        </w:rPr>
      </w:pPr>
      <w:r w:rsidRPr="00A61F3D">
        <w:rPr>
          <w:rFonts w:ascii="Arial" w:hAnsi="Arial" w:cs="Arial"/>
          <w:bCs/>
          <w:sz w:val="20"/>
        </w:rPr>
        <w:t>1.5.2.</w:t>
      </w:r>
      <w:r w:rsidR="00C544B2">
        <w:rPr>
          <w:rFonts w:ascii="Arial" w:hAnsi="Arial" w:cs="Arial"/>
          <w:bCs/>
          <w:sz w:val="20"/>
        </w:rPr>
        <w:tab/>
      </w:r>
      <w:r w:rsidRPr="00A61F3D">
        <w:rPr>
          <w:rFonts w:ascii="Arial" w:hAnsi="Arial" w:cs="Arial"/>
          <w:bCs/>
          <w:sz w:val="20"/>
        </w:rPr>
        <w:t xml:space="preserve">Az adatszolgáltató az ERA rendszerbe feltöltött adatszolgáltatásról a beérkezés időpontját, érkeztetési számát és a küldeményazonosító K-számát tartalmazó, automatikus „Beérkezett” elektronikus levél üzenetet kap. </w:t>
      </w:r>
      <w:r w:rsidRPr="00A61F3D">
        <w:rPr>
          <w:rFonts w:ascii="Arial" w:hAnsi="Arial" w:cs="Arial"/>
          <w:sz w:val="20"/>
        </w:rPr>
        <w:t xml:space="preserve">Az e rendelettel elrendelt L71, L72, L73, L74, T02 MNB azonosító kódú adatszolgáltatás kivételével </w:t>
      </w:r>
      <w:bookmarkStart w:id="15" w:name="_Hlk12002137"/>
      <w:r w:rsidRPr="00A61F3D">
        <w:rPr>
          <w:rFonts w:ascii="Arial" w:hAnsi="Arial" w:cs="Arial"/>
          <w:sz w:val="20"/>
        </w:rPr>
        <w:t xml:space="preserve">az üzenet jelentése, hogy az adott adatszolgáltatást az üzenetben jelzett időpontban az adatszolgáltató teljesítette, de nem jelenti azt, hogy az adatszolgáltatás </w:t>
      </w:r>
      <w:proofErr w:type="spellStart"/>
      <w:r w:rsidRPr="00A61F3D">
        <w:rPr>
          <w:rFonts w:ascii="Arial" w:hAnsi="Arial" w:cs="Arial"/>
          <w:sz w:val="20"/>
        </w:rPr>
        <w:t>tartalmilag</w:t>
      </w:r>
      <w:proofErr w:type="spellEnd"/>
      <w:r w:rsidRPr="00A61F3D">
        <w:rPr>
          <w:rFonts w:ascii="Arial" w:hAnsi="Arial" w:cs="Arial"/>
          <w:sz w:val="20"/>
        </w:rPr>
        <w:t xml:space="preserve"> hibátlannak minősül. Az ellenőrzést követően az MNB módosító adatszolgáltatás beküldését kérheti.</w:t>
      </w:r>
      <w:bookmarkEnd w:id="15"/>
      <w:r w:rsidRPr="00A61F3D">
        <w:rPr>
          <w:rFonts w:ascii="Arial" w:hAnsi="Arial" w:cs="Arial"/>
          <w:sz w:val="20"/>
        </w:rPr>
        <w:t xml:space="preserve"> Az L71, L72, L73, L74, T02 MNB azonosító kódú adatszolgáltatás esetében az üzenet jelentése, hogy az adatszolgáltató által feltöltött küldemény beérkezett, és a küldeményben szereplő információk feldolgozása megkezdődött.</w:t>
      </w:r>
    </w:p>
    <w:p w14:paraId="1BA31177" w14:textId="7FFD5DCE" w:rsidR="008E281B" w:rsidRPr="00A61F3D" w:rsidRDefault="008E281B" w:rsidP="00D3125B">
      <w:pPr>
        <w:ind w:left="709" w:hanging="709"/>
        <w:rPr>
          <w:rFonts w:ascii="Arial" w:hAnsi="Arial" w:cs="Arial"/>
          <w:bCs/>
          <w:sz w:val="20"/>
        </w:rPr>
      </w:pPr>
      <w:r w:rsidRPr="00A61F3D">
        <w:rPr>
          <w:rFonts w:ascii="Arial" w:hAnsi="Arial" w:cs="Arial"/>
          <w:bCs/>
          <w:sz w:val="20"/>
        </w:rPr>
        <w:t>1.5.3.</w:t>
      </w:r>
      <w:r w:rsidR="00C544B2">
        <w:rPr>
          <w:rFonts w:ascii="Arial" w:hAnsi="Arial" w:cs="Arial"/>
          <w:bCs/>
          <w:sz w:val="20"/>
        </w:rPr>
        <w:tab/>
      </w:r>
      <w:r w:rsidRPr="00A61F3D">
        <w:rPr>
          <w:rFonts w:ascii="Arial" w:hAnsi="Arial" w:cs="Arial"/>
          <w:sz w:val="20"/>
        </w:rPr>
        <w:t>Amennyiben az adatszolgáltató az e rendelettel elrendelt L71, L72, L73, L74, T02 MNB azonosító kódú adatszolgáltatást, valamint a jegybanki információs rendszerhez elsődlegesen az MNB felügyeleti feladatai ellátása érdekében, MNB rendelettel elrendelt felügyeleti jelentést, adatszolgáltatást (a továbbiakban: felügyeleti adatszolgáltatás) hibásan teljesíti, akkor az adatszolgáltató „visszautasított” státuszról szóló elektronikus levél üzenetet kap, míg sikeres teljesítés esetén „feldolgozott” státuszról szóló elektronikus levél üzenetet kap.</w:t>
      </w:r>
    </w:p>
    <w:p w14:paraId="59E1C30B" w14:textId="6D672584" w:rsidR="008E281B" w:rsidRPr="00A61F3D" w:rsidRDefault="008E281B" w:rsidP="00D3125B">
      <w:pPr>
        <w:ind w:left="709" w:hanging="709"/>
        <w:rPr>
          <w:rFonts w:ascii="Arial" w:hAnsi="Arial" w:cs="Arial"/>
          <w:bCs/>
          <w:sz w:val="20"/>
        </w:rPr>
      </w:pPr>
      <w:r w:rsidRPr="00A61F3D">
        <w:rPr>
          <w:rFonts w:ascii="Arial" w:hAnsi="Arial" w:cs="Arial"/>
          <w:bCs/>
          <w:sz w:val="20"/>
        </w:rPr>
        <w:t>1.5.4.</w:t>
      </w:r>
      <w:r w:rsidR="00C544B2">
        <w:rPr>
          <w:rFonts w:ascii="Arial" w:hAnsi="Arial" w:cs="Arial"/>
          <w:bCs/>
          <w:sz w:val="20"/>
        </w:rPr>
        <w:tab/>
      </w:r>
      <w:r w:rsidRPr="00A61F3D">
        <w:rPr>
          <w:rFonts w:ascii="Arial" w:hAnsi="Arial" w:cs="Arial"/>
          <w:sz w:val="20"/>
        </w:rPr>
        <w:t xml:space="preserve">Az L71, L72, L73, L74, T02 MNB azonosító kódú adatszolgáltatást, valamint a felügyeleti </w:t>
      </w:r>
      <w:r w:rsidRPr="00DF5C50">
        <w:rPr>
          <w:rFonts w:ascii="Arial" w:hAnsi="Arial" w:cs="Arial"/>
          <w:sz w:val="20"/>
        </w:rPr>
        <w:t>adatszolgáltatást az MNB akkor tekinti teljesítettnek, ha az adatszolgáltató az ERA rendszerben megküldött adatszolgáltatására vonatkozóan „feldolgozott”</w:t>
      </w:r>
      <w:r w:rsidR="00E231ED">
        <w:rPr>
          <w:rFonts w:ascii="Arial" w:hAnsi="Arial" w:cs="Arial"/>
          <w:sz w:val="20"/>
        </w:rPr>
        <w:t>,</w:t>
      </w:r>
      <w:r w:rsidR="00DF5C50">
        <w:rPr>
          <w:rFonts w:ascii="Arial" w:hAnsi="Arial" w:cs="Arial"/>
          <w:sz w:val="20"/>
        </w:rPr>
        <w:t xml:space="preserve"> </w:t>
      </w:r>
      <w:r w:rsidR="00E231ED">
        <w:rPr>
          <w:rFonts w:ascii="Arial" w:hAnsi="Arial" w:cs="Arial"/>
          <w:sz w:val="20"/>
        </w:rPr>
        <w:t>„</w:t>
      </w:r>
      <w:r w:rsidR="00DF5C50" w:rsidRPr="00DF5C50">
        <w:rPr>
          <w:rFonts w:ascii="Arial" w:hAnsi="Arial" w:cs="Arial"/>
          <w:sz w:val="20"/>
        </w:rPr>
        <w:t>érvényes hibátlan” vagy „érvényes hibás”</w:t>
      </w:r>
      <w:r w:rsidR="00DF5C50">
        <w:rPr>
          <w:rFonts w:ascii="Arial" w:hAnsi="Arial" w:cs="Arial"/>
          <w:sz w:val="20"/>
        </w:rPr>
        <w:t xml:space="preserve"> </w:t>
      </w:r>
      <w:r w:rsidRPr="00DF5C50">
        <w:rPr>
          <w:rFonts w:ascii="Arial" w:hAnsi="Arial" w:cs="Arial"/>
          <w:sz w:val="20"/>
        </w:rPr>
        <w:t>státuszról szóló elektronikus levél üzenetet kapott.</w:t>
      </w:r>
    </w:p>
    <w:p w14:paraId="53337986" w14:textId="77777777" w:rsidR="008E281B" w:rsidRPr="00A61F3D" w:rsidRDefault="008E281B" w:rsidP="00D3125B">
      <w:pPr>
        <w:spacing w:before="120" w:after="120"/>
        <w:rPr>
          <w:rFonts w:ascii="Arial" w:hAnsi="Arial" w:cs="Arial"/>
          <w:sz w:val="20"/>
        </w:rPr>
      </w:pPr>
      <w:r w:rsidRPr="00A61F3D">
        <w:rPr>
          <w:rFonts w:ascii="Arial" w:hAnsi="Arial" w:cs="Arial"/>
          <w:sz w:val="20"/>
        </w:rPr>
        <w:t>1.6. Az űrlapon teljesítendő adatszolgáltatások speciális szabályai</w:t>
      </w:r>
    </w:p>
    <w:p w14:paraId="78C9F439"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1.6.1.</w:t>
      </w:r>
      <w:r w:rsidRPr="00A61F3D">
        <w:rPr>
          <w:rFonts w:ascii="Arial" w:hAnsi="Arial" w:cs="Arial"/>
          <w:bCs/>
          <w:sz w:val="20"/>
        </w:rPr>
        <w:tab/>
        <w:t>Az adatszolgáltató az ERA rendszerbe feltöltött űrlapokról a beérkezés időpontját és érkeztetési számát tartalmazó, automatikus „beérkezett” elektronikus levél üzenetet kap.</w:t>
      </w:r>
    </w:p>
    <w:p w14:paraId="76AB3A25"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 xml:space="preserve">1.6.2. </w:t>
      </w:r>
      <w:r w:rsidRPr="00A61F3D">
        <w:rPr>
          <w:rFonts w:ascii="Arial" w:hAnsi="Arial" w:cs="Arial"/>
          <w:bCs/>
          <w:sz w:val="20"/>
        </w:rPr>
        <w:tab/>
        <w:t>Az adatszolgáltatást az MNB akkor tekinti teljesítettnek, ha az adatszolgáltató ERA rendszerbe feltöltött űrlapon teljesített adatszolgáltatására vonatkozóan az érkeztetési számot tartalmazó automatikus elektronikus levél üzenetet kapott.</w:t>
      </w:r>
    </w:p>
    <w:p w14:paraId="0DFA525D"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1.7. Az adatszolgáltatás teljesítésében való technikai akadályoztatással kapcsolatos bejelentés szabályai</w:t>
      </w:r>
    </w:p>
    <w:p w14:paraId="7C618A01" w14:textId="22DEBDAE" w:rsidR="00FB06FC" w:rsidRPr="00AE5AE2" w:rsidRDefault="008E281B">
      <w:pPr>
        <w:autoSpaceDE w:val="0"/>
        <w:autoSpaceDN w:val="0"/>
        <w:adjustRightInd w:val="0"/>
        <w:spacing w:before="120" w:after="120"/>
        <w:ind w:left="567" w:hanging="567"/>
        <w:rPr>
          <w:rFonts w:ascii="Arial" w:hAnsi="Arial" w:cs="Arial"/>
          <w:sz w:val="20"/>
        </w:rPr>
      </w:pPr>
      <w:r w:rsidRPr="00AE5AE2">
        <w:rPr>
          <w:rFonts w:ascii="Arial" w:hAnsi="Arial" w:cs="Arial"/>
          <w:sz w:val="20"/>
        </w:rPr>
        <w:t>1.7.1. Az 1. melléklet értelmében az adatszolgáltatást elektronikus úton, az ERA rendszer</w:t>
      </w:r>
      <w:r w:rsidR="00482750" w:rsidRPr="00AE5AE2">
        <w:rPr>
          <w:rFonts w:ascii="Arial" w:hAnsi="Arial" w:cs="Arial"/>
          <w:sz w:val="20"/>
        </w:rPr>
        <w:t>ben</w:t>
      </w:r>
      <w:r w:rsidR="009D30E0" w:rsidRPr="00AE5AE2">
        <w:rPr>
          <w:rFonts w:ascii="Arial" w:hAnsi="Arial" w:cs="Arial"/>
          <w:sz w:val="20"/>
        </w:rPr>
        <w:t xml:space="preserve"> </w:t>
      </w:r>
      <w:r w:rsidRPr="00AE5AE2">
        <w:rPr>
          <w:rFonts w:ascii="Arial" w:hAnsi="Arial" w:cs="Arial"/>
          <w:sz w:val="20"/>
        </w:rPr>
        <w:t>teljesítő adatszolgáltató az adatszolgáltatás teljesítésében való technikai akadályoztatásával kapcsolatos bejelentését elektronikus formában,</w:t>
      </w:r>
    </w:p>
    <w:p w14:paraId="5C16D67C" w14:textId="1B79B9CF" w:rsidR="00072F85" w:rsidRPr="00AE5AE2" w:rsidRDefault="00FB06FC" w:rsidP="00072F85">
      <w:pPr>
        <w:autoSpaceDE w:val="0"/>
        <w:autoSpaceDN w:val="0"/>
        <w:adjustRightInd w:val="0"/>
        <w:ind w:left="851" w:hanging="284"/>
        <w:rPr>
          <w:rFonts w:ascii="Arial" w:hAnsi="Arial" w:cs="Arial"/>
          <w:sz w:val="20"/>
        </w:rPr>
      </w:pPr>
      <w:r w:rsidRPr="00AE5AE2">
        <w:rPr>
          <w:rFonts w:ascii="Arial" w:hAnsi="Arial" w:cs="Arial"/>
          <w:sz w:val="20"/>
        </w:rPr>
        <w:t xml:space="preserve">a) </w:t>
      </w:r>
      <w:r w:rsidR="008E281B" w:rsidRPr="00AE5AE2">
        <w:rPr>
          <w:rFonts w:ascii="Arial" w:hAnsi="Arial" w:cs="Arial"/>
          <w:sz w:val="20"/>
        </w:rPr>
        <w:t>az ERA rendszer</w:t>
      </w:r>
      <w:r w:rsidR="009D30E0" w:rsidRPr="00AE5AE2">
        <w:rPr>
          <w:rFonts w:ascii="Arial" w:hAnsi="Arial" w:cs="Arial"/>
          <w:sz w:val="20"/>
        </w:rPr>
        <w:t xml:space="preserve"> </w:t>
      </w:r>
      <w:r w:rsidR="005C5A8F" w:rsidRPr="00AE5AE2">
        <w:rPr>
          <w:rFonts w:ascii="Arial" w:hAnsi="Arial" w:cs="Arial"/>
          <w:sz w:val="20"/>
        </w:rPr>
        <w:t>„</w:t>
      </w:r>
      <w:r w:rsidR="009D30E0" w:rsidRPr="00AE5AE2">
        <w:rPr>
          <w:rFonts w:ascii="Arial" w:hAnsi="Arial" w:cs="Arial"/>
          <w:sz w:val="20"/>
        </w:rPr>
        <w:t>Adatszolgáltatás</w:t>
      </w:r>
      <w:r w:rsidR="005C5A8F" w:rsidRPr="00AE5AE2">
        <w:rPr>
          <w:rFonts w:ascii="Arial" w:hAnsi="Arial" w:cs="Arial"/>
          <w:sz w:val="20"/>
        </w:rPr>
        <w:t>"</w:t>
      </w:r>
      <w:r w:rsidR="009D30E0" w:rsidRPr="00AE5AE2">
        <w:rPr>
          <w:rFonts w:ascii="Arial" w:hAnsi="Arial" w:cs="Arial"/>
          <w:sz w:val="20"/>
        </w:rPr>
        <w:t xml:space="preserve"> szolgáltatásán</w:t>
      </w:r>
      <w:r w:rsidR="008E281B" w:rsidRPr="00AE5AE2">
        <w:rPr>
          <w:rFonts w:ascii="Arial" w:hAnsi="Arial" w:cs="Arial"/>
          <w:sz w:val="20"/>
        </w:rPr>
        <w:t xml:space="preserve"> keresztül </w:t>
      </w:r>
      <w:r w:rsidR="00072F85" w:rsidRPr="00AE5AE2">
        <w:rPr>
          <w:rFonts w:ascii="Arial" w:hAnsi="Arial" w:cs="Arial"/>
          <w:sz w:val="20"/>
        </w:rPr>
        <w:t xml:space="preserve">teljesített adatszolgáltatás esetén </w:t>
      </w:r>
      <w:r w:rsidR="00EE77CC" w:rsidRPr="00AE5AE2">
        <w:rPr>
          <w:rFonts w:ascii="Arial" w:hAnsi="Arial" w:cs="Arial"/>
          <w:sz w:val="20"/>
        </w:rPr>
        <w:t xml:space="preserve">az </w:t>
      </w:r>
      <w:r w:rsidR="00072F85" w:rsidRPr="00AE5AE2">
        <w:rPr>
          <w:rFonts w:ascii="Arial" w:hAnsi="Arial" w:cs="Arial"/>
          <w:sz w:val="20"/>
        </w:rPr>
        <w:t xml:space="preserve">e szolgáltatás alatt elérhető </w:t>
      </w:r>
      <w:r w:rsidR="005C06D0" w:rsidRPr="00AE5AE2">
        <w:rPr>
          <w:rFonts w:ascii="Arial" w:hAnsi="Arial" w:cs="Arial"/>
          <w:sz w:val="20"/>
        </w:rPr>
        <w:t>„</w:t>
      </w:r>
      <w:r w:rsidR="00072F85" w:rsidRPr="00AE5AE2">
        <w:rPr>
          <w:rFonts w:ascii="Arial" w:hAnsi="Arial" w:cs="Arial"/>
          <w:sz w:val="20"/>
        </w:rPr>
        <w:t xml:space="preserve">Akadályoztatás </w:t>
      </w:r>
      <w:r w:rsidR="005C06D0" w:rsidRPr="00AE5AE2">
        <w:rPr>
          <w:rFonts w:ascii="Arial" w:hAnsi="Arial" w:cs="Arial"/>
          <w:sz w:val="20"/>
        </w:rPr>
        <w:t>be</w:t>
      </w:r>
      <w:r w:rsidR="00072F85" w:rsidRPr="00AE5AE2">
        <w:rPr>
          <w:rFonts w:ascii="Arial" w:hAnsi="Arial" w:cs="Arial"/>
          <w:sz w:val="20"/>
        </w:rPr>
        <w:t>jelentés</w:t>
      </w:r>
      <w:r w:rsidR="005C06D0" w:rsidRPr="00AE5AE2">
        <w:rPr>
          <w:rFonts w:ascii="Arial" w:hAnsi="Arial" w:cs="Arial"/>
          <w:sz w:val="20"/>
        </w:rPr>
        <w:t>e” felületen</w:t>
      </w:r>
      <w:r w:rsidRPr="00AE5AE2">
        <w:rPr>
          <w:rFonts w:ascii="Arial" w:hAnsi="Arial" w:cs="Arial"/>
          <w:sz w:val="20"/>
        </w:rPr>
        <w:t>,</w:t>
      </w:r>
    </w:p>
    <w:p w14:paraId="6608F73B" w14:textId="40FA55D8" w:rsidR="00072F85" w:rsidRPr="00AE5AE2" w:rsidRDefault="00072F85" w:rsidP="00072F85">
      <w:pPr>
        <w:autoSpaceDE w:val="0"/>
        <w:autoSpaceDN w:val="0"/>
        <w:adjustRightInd w:val="0"/>
        <w:ind w:left="851" w:hanging="284"/>
        <w:rPr>
          <w:rFonts w:ascii="Arial" w:hAnsi="Arial" w:cs="Arial"/>
          <w:sz w:val="20"/>
        </w:rPr>
      </w:pPr>
      <w:r w:rsidRPr="00AE5AE2">
        <w:rPr>
          <w:rFonts w:ascii="Arial" w:hAnsi="Arial" w:cs="Arial"/>
          <w:sz w:val="20"/>
        </w:rPr>
        <w:t xml:space="preserve">b) </w:t>
      </w:r>
      <w:r w:rsidR="00FB06FC" w:rsidRPr="00AE5AE2">
        <w:rPr>
          <w:rFonts w:ascii="Arial" w:hAnsi="Arial" w:cs="Arial"/>
          <w:sz w:val="20"/>
        </w:rPr>
        <w:t>az adatszolgáltatás</w:t>
      </w:r>
      <w:r w:rsidR="00624974" w:rsidRPr="00AE5AE2">
        <w:rPr>
          <w:rFonts w:ascii="Arial" w:hAnsi="Arial" w:cs="Arial"/>
          <w:sz w:val="20"/>
        </w:rPr>
        <w:t>á</w:t>
      </w:r>
      <w:r w:rsidR="00FB06FC" w:rsidRPr="00AE5AE2">
        <w:rPr>
          <w:rFonts w:ascii="Arial" w:hAnsi="Arial" w:cs="Arial"/>
          <w:sz w:val="20"/>
        </w:rPr>
        <w:t xml:space="preserve">t </w:t>
      </w:r>
      <w:r w:rsidR="00624974" w:rsidRPr="00AE5AE2">
        <w:rPr>
          <w:rFonts w:ascii="Arial" w:hAnsi="Arial" w:cs="Arial"/>
          <w:sz w:val="20"/>
        </w:rPr>
        <w:t xml:space="preserve">űrlapon </w:t>
      </w:r>
      <w:r w:rsidR="00FB06FC" w:rsidRPr="00AE5AE2">
        <w:rPr>
          <w:rFonts w:ascii="Arial" w:hAnsi="Arial" w:cs="Arial"/>
          <w:sz w:val="20"/>
        </w:rPr>
        <w:t xml:space="preserve">teljesítő adatszolgáltató </w:t>
      </w:r>
      <w:r w:rsidRPr="00AE5AE2">
        <w:rPr>
          <w:rFonts w:ascii="Arial" w:hAnsi="Arial" w:cs="Arial"/>
          <w:sz w:val="20"/>
        </w:rPr>
        <w:t xml:space="preserve">a </w:t>
      </w:r>
      <w:hyperlink r:id="rId12" w:history="1">
        <w:r w:rsidRPr="00AE5AE2">
          <w:rPr>
            <w:rStyle w:val="Hiperhivatkozs"/>
            <w:rFonts w:ascii="Arial" w:hAnsi="Arial" w:cs="Arial"/>
            <w:sz w:val="20"/>
          </w:rPr>
          <w:t>statadatszolg@mnb.hu</w:t>
        </w:r>
      </w:hyperlink>
      <w:r w:rsidRPr="00AE5AE2">
        <w:rPr>
          <w:rFonts w:ascii="Arial" w:hAnsi="Arial" w:cs="Arial"/>
          <w:sz w:val="20"/>
        </w:rPr>
        <w:t xml:space="preserve"> e-mail cím</w:t>
      </w:r>
      <w:r w:rsidR="00624974" w:rsidRPr="00AE5AE2">
        <w:rPr>
          <w:rFonts w:ascii="Arial" w:hAnsi="Arial" w:cs="Arial"/>
          <w:sz w:val="20"/>
        </w:rPr>
        <w:t>r</w:t>
      </w:r>
      <w:r w:rsidRPr="00AE5AE2">
        <w:rPr>
          <w:rFonts w:ascii="Arial" w:hAnsi="Arial" w:cs="Arial"/>
          <w:sz w:val="20"/>
        </w:rPr>
        <w:t>e</w:t>
      </w:r>
      <w:r w:rsidR="00624974" w:rsidRPr="00AE5AE2">
        <w:rPr>
          <w:rFonts w:ascii="Arial" w:hAnsi="Arial" w:cs="Arial"/>
          <w:sz w:val="20"/>
        </w:rPr>
        <w:t xml:space="preserve"> küldött elektronikus levél útján</w:t>
      </w:r>
    </w:p>
    <w:p w14:paraId="5F66455D" w14:textId="6EAE39B1" w:rsidR="008E281B" w:rsidRPr="00AE5AE2" w:rsidRDefault="00072F85" w:rsidP="00D3125B">
      <w:pPr>
        <w:autoSpaceDE w:val="0"/>
        <w:autoSpaceDN w:val="0"/>
        <w:adjustRightInd w:val="0"/>
        <w:spacing w:before="120" w:after="120"/>
        <w:ind w:left="1134" w:hanging="567"/>
        <w:rPr>
          <w:rFonts w:ascii="Arial" w:hAnsi="Arial" w:cs="Arial"/>
          <w:sz w:val="20"/>
        </w:rPr>
      </w:pPr>
      <w:r w:rsidRPr="00AE5AE2">
        <w:rPr>
          <w:rFonts w:ascii="Arial" w:hAnsi="Arial" w:cs="Arial"/>
          <w:sz w:val="20"/>
        </w:rPr>
        <w:t>te</w:t>
      </w:r>
      <w:r w:rsidR="005C06D0" w:rsidRPr="00AE5AE2">
        <w:rPr>
          <w:rFonts w:ascii="Arial" w:hAnsi="Arial" w:cs="Arial"/>
          <w:sz w:val="20"/>
        </w:rPr>
        <w:t>sz</w:t>
      </w:r>
      <w:r w:rsidRPr="00AE5AE2">
        <w:rPr>
          <w:rFonts w:ascii="Arial" w:hAnsi="Arial" w:cs="Arial"/>
          <w:sz w:val="20"/>
        </w:rPr>
        <w:t>i meg.</w:t>
      </w:r>
    </w:p>
    <w:p w14:paraId="717FDA3F" w14:textId="2CE828D9" w:rsidR="008E281B" w:rsidRPr="00AE5AE2" w:rsidRDefault="008E281B" w:rsidP="008E281B">
      <w:pPr>
        <w:autoSpaceDE w:val="0"/>
        <w:autoSpaceDN w:val="0"/>
        <w:adjustRightInd w:val="0"/>
        <w:rPr>
          <w:rFonts w:ascii="Arial" w:hAnsi="Arial" w:cs="Arial"/>
          <w:sz w:val="20"/>
        </w:rPr>
      </w:pPr>
      <w:r w:rsidRPr="00AE5AE2">
        <w:rPr>
          <w:rFonts w:ascii="Arial" w:hAnsi="Arial" w:cs="Arial"/>
          <w:sz w:val="20"/>
        </w:rPr>
        <w:lastRenderedPageBreak/>
        <w:t xml:space="preserve">1.7.2. Az akadályoztatás technikai oka lehet </w:t>
      </w:r>
    </w:p>
    <w:p w14:paraId="50E49E71"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a)</w:t>
      </w:r>
      <w:r w:rsidRPr="00AE5AE2">
        <w:rPr>
          <w:rFonts w:ascii="Arial" w:hAnsi="Arial" w:cs="Arial"/>
          <w:i/>
          <w:iCs/>
          <w:sz w:val="20"/>
        </w:rPr>
        <w:tab/>
      </w:r>
      <w:r w:rsidRPr="00AE5AE2">
        <w:rPr>
          <w:rFonts w:ascii="Arial" w:hAnsi="Arial" w:cs="Arial"/>
          <w:sz w:val="20"/>
        </w:rPr>
        <w:t>az adatszolgáltató adatszolgáltatásra használt informatikai rendszerének működési rendellenessége vagy működésképtelensége,</w:t>
      </w:r>
    </w:p>
    <w:p w14:paraId="6D9F431E" w14:textId="6173D5E3"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b)</w:t>
      </w:r>
      <w:r w:rsidRPr="00AE5AE2">
        <w:rPr>
          <w:rFonts w:ascii="Arial" w:hAnsi="Arial" w:cs="Arial"/>
          <w:i/>
          <w:iCs/>
          <w:sz w:val="20"/>
        </w:rPr>
        <w:tab/>
      </w:r>
      <w:r w:rsidRPr="00AE5AE2">
        <w:rPr>
          <w:rFonts w:ascii="Arial" w:hAnsi="Arial" w:cs="Arial"/>
          <w:sz w:val="20"/>
        </w:rPr>
        <w:t xml:space="preserve">a felhasználó akadályoztatása a számára </w:t>
      </w:r>
      <w:r w:rsidR="00D02756" w:rsidRPr="00AE5AE2">
        <w:rPr>
          <w:rFonts w:ascii="Arial" w:hAnsi="Arial" w:cs="Arial"/>
          <w:sz w:val="20"/>
        </w:rPr>
        <w:t xml:space="preserve">szükséges </w:t>
      </w:r>
      <w:r w:rsidRPr="00AE5AE2">
        <w:rPr>
          <w:rFonts w:ascii="Arial" w:hAnsi="Arial" w:cs="Arial"/>
          <w:sz w:val="20"/>
        </w:rPr>
        <w:t xml:space="preserve">hozzáférési jogosultság </w:t>
      </w:r>
      <w:r w:rsidR="00D02756" w:rsidRPr="00AE5AE2">
        <w:rPr>
          <w:rFonts w:ascii="Arial" w:hAnsi="Arial" w:cs="Arial"/>
          <w:sz w:val="20"/>
        </w:rPr>
        <w:t>hiánya</w:t>
      </w:r>
      <w:r w:rsidR="00624974" w:rsidRPr="00AE5AE2">
        <w:rPr>
          <w:rFonts w:ascii="Arial" w:hAnsi="Arial" w:cs="Arial"/>
          <w:sz w:val="20"/>
        </w:rPr>
        <w:t>,</w:t>
      </w:r>
      <w:r w:rsidR="00D02756" w:rsidRPr="00AE5AE2">
        <w:rPr>
          <w:rFonts w:ascii="Arial" w:hAnsi="Arial" w:cs="Arial"/>
          <w:sz w:val="20"/>
        </w:rPr>
        <w:t xml:space="preserve"> </w:t>
      </w:r>
      <w:r w:rsidRPr="00AE5AE2">
        <w:rPr>
          <w:rFonts w:ascii="Arial" w:hAnsi="Arial" w:cs="Arial"/>
          <w:sz w:val="20"/>
        </w:rPr>
        <w:t>megszűnése miatt,</w:t>
      </w:r>
    </w:p>
    <w:p w14:paraId="11DECF96"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c)</w:t>
      </w:r>
      <w:r w:rsidRPr="00AE5AE2">
        <w:rPr>
          <w:rFonts w:ascii="Arial" w:hAnsi="Arial" w:cs="Arial"/>
          <w:i/>
          <w:iCs/>
          <w:sz w:val="20"/>
        </w:rPr>
        <w:tab/>
      </w:r>
      <w:r w:rsidRPr="00AE5AE2">
        <w:rPr>
          <w:rFonts w:ascii="Arial" w:hAnsi="Arial" w:cs="Arial"/>
          <w:sz w:val="20"/>
        </w:rPr>
        <w:t>а felhasználó akadályoztatása az általa használt elektronikus aláíró tanúsítvány érvénytelensége miatt.</w:t>
      </w:r>
    </w:p>
    <w:p w14:paraId="2BCE605F" w14:textId="63D8FE69" w:rsidR="008E281B" w:rsidRPr="00AE5AE2" w:rsidRDefault="008E281B" w:rsidP="00D3125B">
      <w:pPr>
        <w:autoSpaceDE w:val="0"/>
        <w:autoSpaceDN w:val="0"/>
        <w:adjustRightInd w:val="0"/>
        <w:spacing w:before="120"/>
        <w:ind w:left="567" w:hanging="567"/>
        <w:rPr>
          <w:rFonts w:ascii="Arial" w:hAnsi="Arial" w:cs="Arial"/>
          <w:sz w:val="20"/>
        </w:rPr>
      </w:pPr>
      <w:bookmarkStart w:id="16" w:name="_Hlk175565908"/>
      <w:r w:rsidRPr="00AE5AE2">
        <w:rPr>
          <w:rFonts w:ascii="Arial" w:hAnsi="Arial" w:cs="Arial"/>
          <w:sz w:val="20"/>
        </w:rPr>
        <w:t>1.7.3. A bejelentés</w:t>
      </w:r>
      <w:r w:rsidR="009D30E0" w:rsidRPr="00AE5AE2">
        <w:rPr>
          <w:rFonts w:ascii="Arial" w:hAnsi="Arial" w:cs="Arial"/>
          <w:sz w:val="20"/>
        </w:rPr>
        <w:t>hez</w:t>
      </w:r>
      <w:r w:rsidRPr="00AE5AE2">
        <w:rPr>
          <w:rFonts w:ascii="Arial" w:hAnsi="Arial" w:cs="Arial"/>
          <w:sz w:val="20"/>
        </w:rPr>
        <w:t xml:space="preserve"> az adatszolgáltató</w:t>
      </w:r>
      <w:r w:rsidR="009D30E0" w:rsidRPr="00AE5AE2">
        <w:rPr>
          <w:rFonts w:ascii="Arial" w:hAnsi="Arial" w:cs="Arial"/>
          <w:sz w:val="20"/>
        </w:rPr>
        <w:t xml:space="preserve"> </w:t>
      </w:r>
      <w:r w:rsidRPr="00AE5AE2">
        <w:rPr>
          <w:rFonts w:ascii="Arial" w:hAnsi="Arial" w:cs="Arial"/>
          <w:sz w:val="20"/>
        </w:rPr>
        <w:t>– az akadályoztatás jellegétől függően, amennyiben az rendelkezésre áll – mellékletként az akadályoztatás tényét igazoló dokumentumot is feltölti.</w:t>
      </w:r>
    </w:p>
    <w:bookmarkEnd w:id="16"/>
    <w:p w14:paraId="2753DCCD" w14:textId="76544A01" w:rsidR="008E281B" w:rsidRPr="00AE5AE2" w:rsidRDefault="008E281B" w:rsidP="00D3125B">
      <w:pPr>
        <w:autoSpaceDE w:val="0"/>
        <w:autoSpaceDN w:val="0"/>
        <w:adjustRightInd w:val="0"/>
        <w:spacing w:before="120"/>
        <w:ind w:left="567" w:hanging="567"/>
        <w:rPr>
          <w:rFonts w:ascii="Arial" w:hAnsi="Arial" w:cs="Arial"/>
          <w:sz w:val="20"/>
        </w:rPr>
      </w:pPr>
      <w:r w:rsidRPr="00AE5AE2">
        <w:rPr>
          <w:rFonts w:ascii="Arial" w:hAnsi="Arial" w:cs="Arial"/>
          <w:sz w:val="20"/>
        </w:rPr>
        <w:t xml:space="preserve">1.7.4. A </w:t>
      </w:r>
      <w:r w:rsidR="00083C9F" w:rsidRPr="00AE5AE2">
        <w:rPr>
          <w:rFonts w:ascii="Arial" w:hAnsi="Arial" w:cs="Arial"/>
          <w:sz w:val="20"/>
        </w:rPr>
        <w:t>be</w:t>
      </w:r>
      <w:r w:rsidR="009D30E0" w:rsidRPr="00AE5AE2">
        <w:rPr>
          <w:rFonts w:ascii="Arial" w:hAnsi="Arial" w:cs="Arial"/>
          <w:sz w:val="20"/>
        </w:rPr>
        <w:t>jelentést nem kell</w:t>
      </w:r>
      <w:r w:rsidRPr="00AE5AE2">
        <w:rPr>
          <w:rFonts w:ascii="Arial" w:hAnsi="Arial" w:cs="Arial"/>
          <w:sz w:val="20"/>
        </w:rPr>
        <w:t xml:space="preserve"> elektronikus aláír</w:t>
      </w:r>
      <w:r w:rsidR="009D30E0" w:rsidRPr="00AE5AE2">
        <w:rPr>
          <w:rFonts w:ascii="Arial" w:hAnsi="Arial" w:cs="Arial"/>
          <w:sz w:val="20"/>
        </w:rPr>
        <w:t xml:space="preserve">ással ellátni. </w:t>
      </w:r>
    </w:p>
    <w:p w14:paraId="5EFC5ED2" w14:textId="3EFFBA94" w:rsidR="008E281B" w:rsidRPr="00AE5AE2" w:rsidRDefault="008E281B" w:rsidP="00D3125B">
      <w:pPr>
        <w:autoSpaceDE w:val="0"/>
        <w:autoSpaceDN w:val="0"/>
        <w:adjustRightInd w:val="0"/>
        <w:spacing w:before="120"/>
        <w:ind w:left="567" w:hanging="567"/>
        <w:rPr>
          <w:rFonts w:ascii="Arial" w:hAnsi="Arial" w:cs="Arial"/>
          <w:sz w:val="20"/>
        </w:rPr>
      </w:pPr>
      <w:r w:rsidRPr="00AE5AE2">
        <w:rPr>
          <w:rFonts w:ascii="Arial" w:hAnsi="Arial" w:cs="Arial"/>
          <w:sz w:val="20"/>
        </w:rPr>
        <w:t>1.7.</w:t>
      </w:r>
      <w:r w:rsidR="009D30E0" w:rsidRPr="00AE5AE2">
        <w:rPr>
          <w:rFonts w:ascii="Arial" w:hAnsi="Arial" w:cs="Arial"/>
          <w:sz w:val="20"/>
        </w:rPr>
        <w:t>5</w:t>
      </w:r>
      <w:r w:rsidRPr="00AE5AE2">
        <w:rPr>
          <w:rFonts w:ascii="Arial" w:hAnsi="Arial" w:cs="Arial"/>
          <w:sz w:val="20"/>
        </w:rPr>
        <w:t>. Ha az adatszolgáltató az ERA rendszer üzemszünete, üzemzavara miatt vagy az 1.7.2. b) alpont szerinti esetben a bejelentést elektronikus úton nem tudja megtenni, az üzemszünet végéig, az üzemzavar elhárításáig vagy az akadály megszűnéséig a bejelentést írásban, postai úton (levelezési cím: Magyar Nemzeti Bank</w:t>
      </w:r>
      <w:r w:rsidR="009A6A0C" w:rsidRPr="00AE5AE2">
        <w:rPr>
          <w:rFonts w:ascii="Arial" w:hAnsi="Arial" w:cs="Arial"/>
          <w:sz w:val="20"/>
        </w:rPr>
        <w:t>,</w:t>
      </w:r>
      <w:r w:rsidRPr="00AE5AE2">
        <w:rPr>
          <w:rFonts w:ascii="Arial" w:hAnsi="Arial" w:cs="Arial"/>
          <w:sz w:val="20"/>
        </w:rPr>
        <w:t xml:space="preserve"> 1850 Budapest) vagy telefonon (telefonszám: +36 1 428-</w:t>
      </w:r>
      <w:r w:rsidR="00C44126" w:rsidRPr="00AE5AE2">
        <w:rPr>
          <w:rFonts w:ascii="Arial" w:hAnsi="Arial" w:cs="Arial"/>
          <w:sz w:val="20"/>
        </w:rPr>
        <w:t>2600/2013</w:t>
      </w:r>
      <w:r w:rsidRPr="00AE5AE2">
        <w:rPr>
          <w:rFonts w:ascii="Arial" w:hAnsi="Arial" w:cs="Arial"/>
          <w:sz w:val="20"/>
        </w:rPr>
        <w:t>) teheti meg az MNB részére.</w:t>
      </w:r>
    </w:p>
    <w:p w14:paraId="12CE8638" w14:textId="352D6806" w:rsidR="008E281B" w:rsidRPr="00AE5AE2" w:rsidRDefault="008E281B" w:rsidP="00D3125B">
      <w:pPr>
        <w:widowControl w:val="0"/>
        <w:autoSpaceDE w:val="0"/>
        <w:autoSpaceDN w:val="0"/>
        <w:adjustRightInd w:val="0"/>
        <w:spacing w:before="120"/>
        <w:rPr>
          <w:rFonts w:ascii="Arial" w:hAnsi="Arial" w:cs="Arial"/>
          <w:bCs/>
          <w:sz w:val="20"/>
        </w:rPr>
      </w:pPr>
      <w:r w:rsidRPr="00AE5AE2">
        <w:rPr>
          <w:rFonts w:ascii="Arial" w:hAnsi="Arial" w:cs="Arial"/>
          <w:bCs/>
          <w:sz w:val="20"/>
        </w:rPr>
        <w:t>1.7.</w:t>
      </w:r>
      <w:r w:rsidR="009D30E0" w:rsidRPr="00AE5AE2">
        <w:rPr>
          <w:rFonts w:ascii="Arial" w:hAnsi="Arial" w:cs="Arial"/>
          <w:bCs/>
          <w:sz w:val="20"/>
        </w:rPr>
        <w:t>6</w:t>
      </w:r>
      <w:r w:rsidRPr="00AE5AE2">
        <w:rPr>
          <w:rFonts w:ascii="Arial" w:hAnsi="Arial" w:cs="Arial"/>
          <w:bCs/>
          <w:sz w:val="20"/>
        </w:rPr>
        <w:t xml:space="preserve">. Az 1.7. </w:t>
      </w:r>
      <w:r w:rsidR="00A40CBC" w:rsidRPr="00AE5AE2">
        <w:rPr>
          <w:rFonts w:ascii="Arial" w:hAnsi="Arial" w:cs="Arial"/>
          <w:bCs/>
          <w:sz w:val="20"/>
        </w:rPr>
        <w:t>al</w:t>
      </w:r>
      <w:r w:rsidRPr="00AE5AE2">
        <w:rPr>
          <w:rFonts w:ascii="Arial" w:hAnsi="Arial" w:cs="Arial"/>
          <w:bCs/>
          <w:sz w:val="20"/>
        </w:rPr>
        <w:t>pont alkalmazásában:</w:t>
      </w:r>
    </w:p>
    <w:p w14:paraId="17FFC35A" w14:textId="77777777" w:rsidR="008E281B" w:rsidRPr="00AE5AE2" w:rsidRDefault="008E281B" w:rsidP="00D3125B">
      <w:pPr>
        <w:widowControl w:val="0"/>
        <w:autoSpaceDE w:val="0"/>
        <w:autoSpaceDN w:val="0"/>
        <w:adjustRightInd w:val="0"/>
        <w:ind w:left="851" w:hanging="284"/>
        <w:rPr>
          <w:rFonts w:ascii="Arial" w:hAnsi="Arial" w:cs="Arial"/>
          <w:bCs/>
          <w:sz w:val="20"/>
        </w:rPr>
      </w:pPr>
      <w:r w:rsidRPr="00AE5AE2">
        <w:rPr>
          <w:rFonts w:ascii="Arial" w:hAnsi="Arial" w:cs="Arial"/>
          <w:bCs/>
          <w:sz w:val="20"/>
        </w:rPr>
        <w:t>a)</w:t>
      </w:r>
      <w:r w:rsidRPr="00AE5AE2">
        <w:rPr>
          <w:rFonts w:ascii="Arial" w:hAnsi="Arial" w:cs="Arial"/>
          <w:bCs/>
          <w:sz w:val="20"/>
        </w:rPr>
        <w:tab/>
      </w:r>
      <w:r w:rsidRPr="00AE5AE2">
        <w:rPr>
          <w:rFonts w:ascii="Arial" w:hAnsi="Arial" w:cs="Arial"/>
          <w:bCs/>
          <w:i/>
          <w:sz w:val="20"/>
        </w:rPr>
        <w:t>akadályoztatás:</w:t>
      </w:r>
      <w:r w:rsidRPr="00AE5AE2">
        <w:rPr>
          <w:rFonts w:ascii="Arial" w:hAnsi="Arial" w:cs="Arial"/>
          <w:bCs/>
          <w:sz w:val="20"/>
        </w:rPr>
        <w:t xml:space="preserve"> az adatszolgáltató érdekkörében felmerült technikai okra visszavezethető olyan ténybeli állapot, amelynek a következtében az adatszolgáltató az adatszolgáltatást az annak teljesítésére előírt határidőben vagy határnapon nem képes teljesíteni;</w:t>
      </w:r>
    </w:p>
    <w:p w14:paraId="7D4D425D" w14:textId="6537BEA5" w:rsidR="008E281B" w:rsidRPr="00A61F3D" w:rsidRDefault="00C44126" w:rsidP="00D3125B">
      <w:pPr>
        <w:widowControl w:val="0"/>
        <w:autoSpaceDE w:val="0"/>
        <w:autoSpaceDN w:val="0"/>
        <w:adjustRightInd w:val="0"/>
        <w:ind w:left="851" w:hanging="284"/>
        <w:rPr>
          <w:rFonts w:ascii="Arial" w:hAnsi="Arial" w:cs="Arial"/>
          <w:bCs/>
          <w:sz w:val="20"/>
        </w:rPr>
      </w:pPr>
      <w:r>
        <w:rPr>
          <w:rFonts w:ascii="Arial" w:hAnsi="Arial" w:cs="Arial"/>
          <w:bCs/>
          <w:sz w:val="20"/>
        </w:rPr>
        <w:t>b</w:t>
      </w:r>
      <w:r w:rsidR="008E281B" w:rsidRPr="00A61F3D">
        <w:rPr>
          <w:rFonts w:ascii="Arial" w:hAnsi="Arial" w:cs="Arial"/>
          <w:bCs/>
          <w:sz w:val="20"/>
        </w:rPr>
        <w:t>)</w:t>
      </w:r>
      <w:r w:rsidR="008E281B" w:rsidRPr="00A61F3D">
        <w:rPr>
          <w:rFonts w:ascii="Arial" w:hAnsi="Arial" w:cs="Arial"/>
          <w:bCs/>
          <w:sz w:val="20"/>
        </w:rPr>
        <w:tab/>
      </w:r>
      <w:r w:rsidR="008E281B" w:rsidRPr="00A61F3D">
        <w:rPr>
          <w:rFonts w:ascii="Arial" w:hAnsi="Arial" w:cs="Arial"/>
          <w:bCs/>
          <w:i/>
          <w:sz w:val="20"/>
        </w:rPr>
        <w:t>felhasználó:</w:t>
      </w:r>
      <w:r w:rsidR="008E281B" w:rsidRPr="00A61F3D">
        <w:rPr>
          <w:rFonts w:ascii="Arial" w:hAnsi="Arial" w:cs="Arial"/>
          <w:bCs/>
          <w:sz w:val="20"/>
        </w:rPr>
        <w:t xml:space="preserve"> az adatszolgáltató nevében eljáró természetes személy;</w:t>
      </w:r>
    </w:p>
    <w:p w14:paraId="17F7D203" w14:textId="1DDC321D" w:rsidR="008E281B" w:rsidRPr="00A61F3D" w:rsidRDefault="00C44126" w:rsidP="00D3125B">
      <w:pPr>
        <w:widowControl w:val="0"/>
        <w:autoSpaceDE w:val="0"/>
        <w:autoSpaceDN w:val="0"/>
        <w:adjustRightInd w:val="0"/>
        <w:ind w:left="851" w:hanging="284"/>
        <w:rPr>
          <w:rFonts w:ascii="Arial" w:hAnsi="Arial" w:cs="Arial"/>
          <w:sz w:val="20"/>
        </w:rPr>
      </w:pPr>
      <w:r>
        <w:rPr>
          <w:rFonts w:ascii="Arial" w:hAnsi="Arial" w:cs="Arial"/>
          <w:sz w:val="20"/>
        </w:rPr>
        <w:t>c</w:t>
      </w:r>
      <w:r w:rsidR="008E281B" w:rsidRPr="00A61F3D">
        <w:rPr>
          <w:rFonts w:ascii="Arial" w:hAnsi="Arial" w:cs="Arial"/>
          <w:sz w:val="20"/>
        </w:rPr>
        <w:t>)</w:t>
      </w:r>
      <w:r w:rsidR="008E281B" w:rsidRPr="00A61F3D">
        <w:rPr>
          <w:rFonts w:ascii="Arial" w:hAnsi="Arial" w:cs="Arial"/>
          <w:sz w:val="20"/>
        </w:rPr>
        <w:tab/>
      </w:r>
      <w:r w:rsidR="008E281B" w:rsidRPr="00A61F3D">
        <w:rPr>
          <w:rFonts w:ascii="Arial" w:hAnsi="Arial" w:cs="Arial"/>
          <w:bCs/>
          <w:i/>
          <w:sz w:val="20"/>
        </w:rPr>
        <w:t>üzemszünet</w:t>
      </w:r>
      <w:r w:rsidR="008E281B" w:rsidRPr="00A61F3D">
        <w:rPr>
          <w:rFonts w:ascii="Arial" w:hAnsi="Arial" w:cs="Arial"/>
          <w:sz w:val="20"/>
        </w:rPr>
        <w:t xml:space="preserve">: az </w:t>
      </w:r>
      <w:r w:rsidR="00BE0FF9">
        <w:rPr>
          <w:rFonts w:ascii="Arial" w:hAnsi="Arial" w:cs="Arial"/>
          <w:sz w:val="20"/>
        </w:rPr>
        <w:t>MNB olyan előre tervezett technikai tevékenysége, amely az ERA rendszer szünetelését vagy korlátozott működőképességét eredményezi</w:t>
      </w:r>
      <w:r w:rsidR="008E281B" w:rsidRPr="00A61F3D">
        <w:rPr>
          <w:rFonts w:ascii="Arial" w:hAnsi="Arial" w:cs="Arial"/>
          <w:sz w:val="20"/>
        </w:rPr>
        <w:t>;</w:t>
      </w:r>
    </w:p>
    <w:p w14:paraId="19408A0B" w14:textId="60B78F57" w:rsidR="008E281B" w:rsidRPr="00A61F3D" w:rsidRDefault="00C44126" w:rsidP="00D3125B">
      <w:pPr>
        <w:widowControl w:val="0"/>
        <w:autoSpaceDE w:val="0"/>
        <w:autoSpaceDN w:val="0"/>
        <w:adjustRightInd w:val="0"/>
        <w:ind w:left="851" w:hanging="284"/>
        <w:rPr>
          <w:rFonts w:ascii="Arial" w:hAnsi="Arial" w:cs="Arial"/>
          <w:bCs/>
          <w:sz w:val="20"/>
        </w:rPr>
      </w:pPr>
      <w:r>
        <w:rPr>
          <w:rFonts w:ascii="Arial" w:hAnsi="Arial" w:cs="Arial"/>
          <w:bCs/>
          <w:sz w:val="20"/>
        </w:rPr>
        <w:t>d</w:t>
      </w:r>
      <w:r w:rsidR="008E281B" w:rsidRPr="00A61F3D">
        <w:rPr>
          <w:rFonts w:ascii="Arial" w:hAnsi="Arial" w:cs="Arial"/>
          <w:bCs/>
          <w:sz w:val="20"/>
        </w:rPr>
        <w:t>)</w:t>
      </w:r>
      <w:r w:rsidR="008E281B" w:rsidRPr="00A61F3D">
        <w:rPr>
          <w:rFonts w:ascii="Arial" w:hAnsi="Arial" w:cs="Arial"/>
          <w:bCs/>
          <w:sz w:val="20"/>
        </w:rPr>
        <w:tab/>
      </w:r>
      <w:r w:rsidR="008E281B" w:rsidRPr="00A61F3D">
        <w:rPr>
          <w:rFonts w:ascii="Arial" w:hAnsi="Arial" w:cs="Arial"/>
          <w:bCs/>
          <w:i/>
          <w:sz w:val="20"/>
        </w:rPr>
        <w:t>üzemzavar:</w:t>
      </w:r>
      <w:r w:rsidR="008E281B" w:rsidRPr="00A61F3D">
        <w:rPr>
          <w:rFonts w:ascii="Arial" w:hAnsi="Arial" w:cs="Arial"/>
          <w:bCs/>
          <w:sz w:val="20"/>
        </w:rPr>
        <w:t xml:space="preserve"> </w:t>
      </w:r>
      <w:r w:rsidR="00BE0FF9">
        <w:rPr>
          <w:rFonts w:ascii="Arial" w:hAnsi="Arial" w:cs="Arial"/>
          <w:bCs/>
          <w:sz w:val="20"/>
        </w:rPr>
        <w:t xml:space="preserve">az </w:t>
      </w:r>
      <w:r w:rsidR="00657350">
        <w:rPr>
          <w:rFonts w:ascii="Arial" w:hAnsi="Arial" w:cs="Arial"/>
          <w:bCs/>
          <w:sz w:val="20"/>
        </w:rPr>
        <w:t xml:space="preserve">előre nem tervezett üzemszünet vagy az </w:t>
      </w:r>
      <w:r w:rsidR="0095208C">
        <w:rPr>
          <w:rFonts w:ascii="Arial" w:hAnsi="Arial" w:cs="Arial"/>
          <w:bCs/>
          <w:sz w:val="20"/>
        </w:rPr>
        <w:t xml:space="preserve">ERA rendszeren való </w:t>
      </w:r>
      <w:r w:rsidR="00653E59">
        <w:rPr>
          <w:rFonts w:ascii="Arial" w:hAnsi="Arial" w:cs="Arial"/>
          <w:bCs/>
          <w:sz w:val="20"/>
        </w:rPr>
        <w:t>elektronikus ügyintézés korlátozott működőképességét okozó</w:t>
      </w:r>
      <w:r w:rsidR="008E281B" w:rsidRPr="00A61F3D">
        <w:rPr>
          <w:rFonts w:ascii="Arial" w:hAnsi="Arial" w:cs="Arial"/>
          <w:bCs/>
          <w:sz w:val="20"/>
        </w:rPr>
        <w:t xml:space="preserve"> esemény.</w:t>
      </w:r>
    </w:p>
    <w:p w14:paraId="033B9E8D" w14:textId="323FB9A2" w:rsidR="008E281B" w:rsidRPr="00A61F3D" w:rsidRDefault="008E281B" w:rsidP="00D3125B">
      <w:pPr>
        <w:widowControl w:val="0"/>
        <w:spacing w:before="120"/>
        <w:ind w:left="567" w:hanging="567"/>
        <w:rPr>
          <w:rFonts w:ascii="Arial" w:hAnsi="Arial" w:cs="Arial"/>
          <w:bCs/>
          <w:sz w:val="20"/>
        </w:rPr>
      </w:pPr>
      <w:r w:rsidRPr="00A61F3D">
        <w:rPr>
          <w:rFonts w:ascii="Arial" w:hAnsi="Arial" w:cs="Arial"/>
          <w:bCs/>
          <w:sz w:val="20"/>
        </w:rPr>
        <w:t>1.8.</w:t>
      </w:r>
      <w:r w:rsidRPr="00A61F3D">
        <w:rPr>
          <w:rFonts w:ascii="Arial" w:hAnsi="Arial" w:cs="Arial"/>
          <w:bCs/>
          <w:sz w:val="20"/>
        </w:rPr>
        <w:tab/>
        <w:t>Az ERA rendszer, valamint az ERA rendszer egyes szolgáltatásainak használatához szükséges további információkat, így különösen a rendszerhez történő csatlakozás lépéseit, a támogatott fájltípusokat, valamint a fájltípusok megnevezésére és szerkezetére vonatkozó szabályokat a 3. melléklet 3. pontja szerinti, az MNB honlapján közzétett technikai segédletek tartalmazzák.</w:t>
      </w:r>
    </w:p>
    <w:p w14:paraId="213E3B60" w14:textId="77777777" w:rsidR="008E281B" w:rsidRPr="00A61F3D" w:rsidRDefault="008E281B" w:rsidP="008E281B">
      <w:pPr>
        <w:ind w:left="567" w:hanging="567"/>
        <w:rPr>
          <w:rFonts w:ascii="Arial" w:hAnsi="Arial" w:cs="Arial"/>
          <w:bCs/>
          <w:sz w:val="20"/>
        </w:rPr>
      </w:pPr>
    </w:p>
    <w:p w14:paraId="6B789589" w14:textId="25F0D6EE" w:rsidR="008E281B" w:rsidRPr="00A61F3D" w:rsidRDefault="000341F8" w:rsidP="008E281B">
      <w:pPr>
        <w:rPr>
          <w:rFonts w:ascii="Arial" w:hAnsi="Arial" w:cs="Arial"/>
          <w:b/>
          <w:sz w:val="20"/>
        </w:rPr>
      </w:pPr>
      <w:r>
        <w:rPr>
          <w:rFonts w:ascii="Arial" w:hAnsi="Arial" w:cs="Arial"/>
          <w:b/>
          <w:sz w:val="20"/>
        </w:rPr>
        <w:t xml:space="preserve">I. B. </w:t>
      </w:r>
      <w:r w:rsidR="008E281B" w:rsidRPr="00A61F3D">
        <w:rPr>
          <w:rFonts w:ascii="Arial" w:hAnsi="Arial" w:cs="Arial"/>
          <w:b/>
          <w:sz w:val="20"/>
        </w:rPr>
        <w:t>2. Az adatszolgáltatások teljesítéséhez kapcsolódó tartalmi követelmények</w:t>
      </w:r>
    </w:p>
    <w:p w14:paraId="0C0D9A70" w14:textId="77777777" w:rsidR="008E281B" w:rsidRPr="00A61F3D" w:rsidRDefault="008E281B" w:rsidP="008E281B">
      <w:pPr>
        <w:rPr>
          <w:rFonts w:ascii="Arial" w:hAnsi="Arial" w:cs="Arial"/>
          <w:b/>
          <w:sz w:val="20"/>
        </w:rPr>
      </w:pPr>
    </w:p>
    <w:p w14:paraId="00EA834C"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2.1.</w:t>
      </w:r>
      <w:r w:rsidRPr="00A61F3D">
        <w:rPr>
          <w:rFonts w:ascii="Arial" w:hAnsi="Arial" w:cs="Arial"/>
          <w:bCs/>
          <w:sz w:val="20"/>
        </w:rPr>
        <w:tab/>
        <w:t xml:space="preserve">Mind az eredeti, mind a módosító adatszolgáltatás beküldésekor az adott vonatkozási időhöz és gyakorisághoz tartozó, teljes tartalommal rendelkező adatszolgáltatást kell beküldeni. </w:t>
      </w:r>
    </w:p>
    <w:p w14:paraId="3FBBAE76" w14:textId="219E1812" w:rsidR="008E281B" w:rsidRPr="00A61F3D" w:rsidRDefault="008E281B" w:rsidP="008E281B">
      <w:pPr>
        <w:ind w:left="567" w:hanging="567"/>
        <w:rPr>
          <w:rFonts w:ascii="Arial" w:hAnsi="Arial" w:cs="Arial"/>
          <w:bCs/>
          <w:sz w:val="20"/>
        </w:rPr>
      </w:pPr>
      <w:r w:rsidRPr="00A61F3D">
        <w:rPr>
          <w:rFonts w:ascii="Arial" w:hAnsi="Arial" w:cs="Arial"/>
          <w:bCs/>
          <w:sz w:val="20"/>
        </w:rPr>
        <w:t>2.2.</w:t>
      </w:r>
      <w:r w:rsidRPr="00A61F3D">
        <w:rPr>
          <w:rFonts w:ascii="Arial" w:hAnsi="Arial" w:cs="Arial"/>
          <w:bCs/>
          <w:sz w:val="20"/>
        </w:rPr>
        <w:tab/>
        <w:t xml:space="preserve">Az L10, </w:t>
      </w:r>
      <w:r w:rsidR="00DC074D">
        <w:rPr>
          <w:rFonts w:ascii="Arial" w:hAnsi="Arial" w:cs="Arial"/>
          <w:bCs/>
          <w:sz w:val="20"/>
        </w:rPr>
        <w:t xml:space="preserve">L12, </w:t>
      </w:r>
      <w:r w:rsidRPr="00A61F3D">
        <w:rPr>
          <w:rFonts w:ascii="Arial" w:hAnsi="Arial" w:cs="Arial"/>
          <w:bCs/>
          <w:sz w:val="20"/>
        </w:rPr>
        <w:t xml:space="preserve">L71, L72, L73, L74, P56, P67, P68, P69, </w:t>
      </w:r>
      <w:r w:rsidR="00C4697D" w:rsidRPr="00A61F3D">
        <w:rPr>
          <w:rFonts w:ascii="Arial" w:hAnsi="Arial" w:cs="Arial"/>
          <w:bCs/>
          <w:sz w:val="20"/>
        </w:rPr>
        <w:t xml:space="preserve">P70, </w:t>
      </w:r>
      <w:r w:rsidR="00337860" w:rsidRPr="00A61F3D">
        <w:rPr>
          <w:rFonts w:ascii="Arial" w:hAnsi="Arial" w:cs="Arial"/>
          <w:bCs/>
          <w:sz w:val="20"/>
        </w:rPr>
        <w:t xml:space="preserve">P71, P72, </w:t>
      </w:r>
      <w:r w:rsidRPr="00A61F3D">
        <w:rPr>
          <w:rFonts w:ascii="Arial" w:hAnsi="Arial" w:cs="Arial"/>
          <w:bCs/>
          <w:sz w:val="20"/>
        </w:rPr>
        <w:t>T02, W08</w:t>
      </w:r>
      <w:r w:rsidR="0097767D">
        <w:rPr>
          <w:rFonts w:ascii="Arial" w:hAnsi="Arial" w:cs="Arial"/>
          <w:bCs/>
          <w:sz w:val="20"/>
        </w:rPr>
        <w:t>, W09</w:t>
      </w:r>
      <w:r w:rsidRPr="00A61F3D">
        <w:rPr>
          <w:rFonts w:ascii="Arial" w:hAnsi="Arial" w:cs="Arial"/>
          <w:bCs/>
          <w:sz w:val="20"/>
        </w:rPr>
        <w:t xml:space="preserve"> MNB azonosító kódú adatszolgáltatás kivételével, amennyiben az adatszolgáltató a megadott vonatkozási időre nem rendelkezik adattal, tehát a teljes adatszolgáltatása nemleges (a továbbiakban: nemleges adatszolgáltatás) és az adatszolgáltatás egyik táblája sem tartalmaz kötelezően kitöltendő mezőt, akkor a „bizonylat jellege” mező értéke „N”. Az L71, L72, L73, L74, T02 MNB azonosító kódú adatszolgáltatás tekintetében az adatszolgáltató nemleges adatszolgáltatás esetén az adatszolgáltatás tábláinak kötelezően kitöltendő valamennyi mezőjébe „0” értéket köteles írni. Az L10, </w:t>
      </w:r>
      <w:r w:rsidR="00DC074D">
        <w:rPr>
          <w:rFonts w:ascii="Arial" w:hAnsi="Arial" w:cs="Arial"/>
          <w:bCs/>
          <w:sz w:val="20"/>
        </w:rPr>
        <w:t xml:space="preserve">L12, </w:t>
      </w:r>
      <w:r w:rsidRPr="00A61F3D">
        <w:rPr>
          <w:rFonts w:ascii="Arial" w:hAnsi="Arial" w:cs="Arial"/>
          <w:bCs/>
          <w:sz w:val="20"/>
        </w:rPr>
        <w:t xml:space="preserve">P56, P67, P68, P69, </w:t>
      </w:r>
      <w:r w:rsidR="00C4697D" w:rsidRPr="00A61F3D">
        <w:rPr>
          <w:rFonts w:ascii="Arial" w:hAnsi="Arial" w:cs="Arial"/>
          <w:bCs/>
          <w:sz w:val="20"/>
        </w:rPr>
        <w:t>P70,</w:t>
      </w:r>
      <w:r w:rsidR="00337860" w:rsidRPr="00A61F3D">
        <w:rPr>
          <w:rFonts w:ascii="Arial" w:hAnsi="Arial" w:cs="Arial"/>
          <w:bCs/>
          <w:sz w:val="20"/>
        </w:rPr>
        <w:t xml:space="preserve"> P71, P72,</w:t>
      </w:r>
      <w:r w:rsidR="00C4697D" w:rsidRPr="00A61F3D">
        <w:rPr>
          <w:rFonts w:ascii="Arial" w:hAnsi="Arial" w:cs="Arial"/>
          <w:bCs/>
          <w:sz w:val="20"/>
        </w:rPr>
        <w:t xml:space="preserve"> </w:t>
      </w:r>
      <w:r w:rsidRPr="00A61F3D">
        <w:rPr>
          <w:rFonts w:ascii="Arial" w:hAnsi="Arial" w:cs="Arial"/>
          <w:bCs/>
          <w:sz w:val="20"/>
        </w:rPr>
        <w:t>W08</w:t>
      </w:r>
      <w:r w:rsidR="0097767D">
        <w:rPr>
          <w:rFonts w:ascii="Arial" w:hAnsi="Arial" w:cs="Arial"/>
          <w:bCs/>
          <w:sz w:val="20"/>
        </w:rPr>
        <w:t>, W09</w:t>
      </w:r>
      <w:r w:rsidRPr="00A61F3D">
        <w:rPr>
          <w:rFonts w:ascii="Arial" w:hAnsi="Arial" w:cs="Arial"/>
          <w:bCs/>
          <w:sz w:val="20"/>
        </w:rPr>
        <w:t xml:space="preserve"> MNB azonosító kódú adatszolgáltatás tekintetében az adatszolgáltatónak nemleges adatszolgáltatásra nincs lehetősége.  </w:t>
      </w:r>
    </w:p>
    <w:p w14:paraId="1E20B305" w14:textId="77777777" w:rsidR="008E281B" w:rsidRPr="00A61F3D" w:rsidRDefault="008E281B" w:rsidP="008E281B">
      <w:pPr>
        <w:ind w:left="567" w:hanging="567"/>
        <w:rPr>
          <w:rFonts w:ascii="Arial" w:hAnsi="Arial" w:cs="Arial"/>
          <w:b/>
          <w:sz w:val="20"/>
        </w:rPr>
      </w:pPr>
      <w:r w:rsidRPr="00A61F3D">
        <w:rPr>
          <w:rFonts w:ascii="Arial" w:hAnsi="Arial" w:cs="Arial"/>
          <w:bCs/>
          <w:sz w:val="20"/>
        </w:rPr>
        <w:t>2.3.</w:t>
      </w:r>
      <w:r w:rsidRPr="00A61F3D">
        <w:rPr>
          <w:rFonts w:ascii="Arial" w:hAnsi="Arial" w:cs="Arial"/>
          <w:bCs/>
          <w:sz w:val="20"/>
        </w:rPr>
        <w:tab/>
        <w:t>Az adatszolgáltató egy adatszolgáltatáson belül bármely táblára jelezheti, hogy arra vonatkozóan nem rendelkezik adattal, ebben az esetben – amennyiben a tábla nem tartalmaz kötelezően kitöltendő mezőt – az adott táblát „nemleges"-ként küldheti.</w:t>
      </w:r>
    </w:p>
    <w:p w14:paraId="773D9217" w14:textId="77777777" w:rsidR="006805CF" w:rsidRPr="00A61F3D" w:rsidRDefault="006805CF" w:rsidP="0095208C">
      <w:pPr>
        <w:tabs>
          <w:tab w:val="left" w:pos="1728"/>
          <w:tab w:val="left" w:pos="2448"/>
          <w:tab w:val="left" w:pos="3168"/>
          <w:tab w:val="left" w:pos="3888"/>
          <w:tab w:val="left" w:pos="4608"/>
          <w:tab w:val="left" w:pos="5328"/>
          <w:tab w:val="left" w:pos="6048"/>
          <w:tab w:val="left" w:pos="6768"/>
          <w:tab w:val="left" w:pos="7488"/>
          <w:tab w:val="left" w:pos="7939"/>
        </w:tabs>
        <w:ind w:right="-39"/>
        <w:rPr>
          <w:rFonts w:ascii="Arial" w:hAnsi="Arial" w:cs="Arial"/>
          <w:b/>
          <w:sz w:val="20"/>
        </w:rPr>
      </w:pPr>
    </w:p>
    <w:p w14:paraId="101A7717" w14:textId="1D4E4FB8" w:rsidR="00AC13E5" w:rsidRPr="00A61F3D" w:rsidRDefault="000341F8">
      <w:pPr>
        <w:tabs>
          <w:tab w:val="left" w:pos="426"/>
        </w:tabs>
        <w:rPr>
          <w:rFonts w:ascii="Arial" w:hAnsi="Arial" w:cs="Arial"/>
          <w:b/>
          <w:sz w:val="20"/>
        </w:rPr>
      </w:pPr>
      <w:r>
        <w:rPr>
          <w:rFonts w:ascii="Arial" w:hAnsi="Arial" w:cs="Arial"/>
          <w:b/>
          <w:sz w:val="20"/>
        </w:rPr>
        <w:t xml:space="preserve">I. </w:t>
      </w:r>
      <w:r w:rsidR="00474AB4">
        <w:rPr>
          <w:rFonts w:ascii="Arial" w:hAnsi="Arial" w:cs="Arial"/>
          <w:b/>
          <w:sz w:val="20"/>
        </w:rPr>
        <w:t>C</w:t>
      </w:r>
      <w:r w:rsidR="000E7B86" w:rsidRPr="00A61F3D">
        <w:rPr>
          <w:rFonts w:ascii="Arial" w:hAnsi="Arial" w:cs="Arial"/>
          <w:b/>
          <w:sz w:val="20"/>
        </w:rPr>
        <w:t>.</w:t>
      </w:r>
      <w:r w:rsidR="000E7B86" w:rsidRPr="00A61F3D">
        <w:rPr>
          <w:rFonts w:ascii="Arial" w:hAnsi="Arial" w:cs="Arial"/>
          <w:b/>
          <w:sz w:val="20"/>
        </w:rPr>
        <w:tab/>
        <w:t>Irányelvek a statisztikai információszolgáltatásokhoz</w:t>
      </w:r>
    </w:p>
    <w:p w14:paraId="62577536" w14:textId="77777777" w:rsidR="006805CF" w:rsidRPr="00A61F3D" w:rsidRDefault="000E7B86">
      <w:pPr>
        <w:ind w:left="426" w:hanging="426"/>
        <w:rPr>
          <w:rFonts w:ascii="Arial" w:hAnsi="Arial" w:cs="Arial"/>
          <w:sz w:val="20"/>
        </w:rPr>
      </w:pPr>
      <w:r w:rsidRPr="00A61F3D">
        <w:rPr>
          <w:rFonts w:ascii="Arial" w:hAnsi="Arial" w:cs="Arial"/>
          <w:sz w:val="20"/>
        </w:rPr>
        <w:t>A statisztikai információk helyessége érdekében:</w:t>
      </w:r>
    </w:p>
    <w:p w14:paraId="503879E0" w14:textId="019C4CF0" w:rsidR="006805CF" w:rsidRPr="00686DAB" w:rsidRDefault="000E7B86" w:rsidP="00EF322B">
      <w:pPr>
        <w:pStyle w:val="Listaszerbekezds"/>
        <w:numPr>
          <w:ilvl w:val="0"/>
          <w:numId w:val="35"/>
        </w:numPr>
        <w:ind w:left="709" w:hanging="283"/>
        <w:rPr>
          <w:rFonts w:ascii="Arial" w:hAnsi="Arial" w:cs="Arial"/>
          <w:sz w:val="20"/>
        </w:rPr>
      </w:pPr>
      <w:r w:rsidRPr="00EF322B">
        <w:rPr>
          <w:rFonts w:ascii="Arial" w:hAnsi="Arial" w:cs="Arial"/>
          <w:sz w:val="20"/>
        </w:rPr>
        <w:t xml:space="preserve">teljesülnie kell valamennyi lineáris megkötöttségnek (pl. azon adatszolgáltatásoknál, amelyekben a teljes mérleg adatait kell jelenteni, a mérleg két oldalának egyensúlyban kell </w:t>
      </w:r>
      <w:r w:rsidRPr="00686DAB">
        <w:rPr>
          <w:rFonts w:ascii="Arial" w:hAnsi="Arial" w:cs="Arial"/>
          <w:sz w:val="20"/>
        </w:rPr>
        <w:t>lennie, a részösszegek összegének meg kell egyeznie a végösszeggel</w:t>
      </w:r>
      <w:r w:rsidR="00B070BB" w:rsidRPr="00686DAB">
        <w:rPr>
          <w:rFonts w:ascii="Arial" w:hAnsi="Arial" w:cs="Arial"/>
          <w:sz w:val="20"/>
        </w:rPr>
        <w:t>),</w:t>
      </w:r>
    </w:p>
    <w:p w14:paraId="21A85760" w14:textId="5B763567" w:rsidR="006805CF"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egy adatszolgáltató azonos tartalmú adatainak egymással konzisztensnek kell lenniük</w:t>
      </w:r>
      <w:r w:rsidR="00B070BB" w:rsidRPr="00686DAB">
        <w:rPr>
          <w:rFonts w:ascii="Arial" w:hAnsi="Arial" w:cs="Arial"/>
          <w:sz w:val="20"/>
        </w:rPr>
        <w:t>,</w:t>
      </w:r>
    </w:p>
    <w:p w14:paraId="522CBEE9" w14:textId="53EC0C4B" w:rsidR="0034120E"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a szolgáltatott statisztikai információknak teljes körűeknek kell lenniük</w:t>
      </w:r>
      <w:r w:rsidR="00B070BB" w:rsidRPr="00686DAB">
        <w:rPr>
          <w:rFonts w:ascii="Arial" w:hAnsi="Arial" w:cs="Arial"/>
          <w:sz w:val="20"/>
        </w:rPr>
        <w:t>,</w:t>
      </w:r>
    </w:p>
    <w:p w14:paraId="4B7211A6" w14:textId="490E328C" w:rsidR="00496DAB" w:rsidRPr="00686DAB" w:rsidRDefault="000E7B86" w:rsidP="00EF322B">
      <w:pPr>
        <w:numPr>
          <w:ilvl w:val="0"/>
          <w:numId w:val="35"/>
        </w:numPr>
        <w:ind w:left="709" w:hanging="283"/>
        <w:rPr>
          <w:rFonts w:ascii="Arial" w:hAnsi="Arial" w:cs="Arial"/>
          <w:sz w:val="20"/>
        </w:rPr>
      </w:pPr>
      <w:r w:rsidRPr="00686DAB">
        <w:rPr>
          <w:rFonts w:ascii="Arial" w:hAnsi="Arial" w:cs="Arial"/>
          <w:sz w:val="20"/>
        </w:rPr>
        <w:t>az adott adatszolgáltató által teljesített különböző típusú adatszolgáltatásokban az azonos számviteli tartalmú adatoknak tételesen meg kell egyeznie</w:t>
      </w:r>
      <w:r w:rsidR="00496DAB" w:rsidRPr="00686DAB">
        <w:rPr>
          <w:rFonts w:ascii="Arial" w:hAnsi="Arial" w:cs="Arial"/>
          <w:sz w:val="20"/>
        </w:rPr>
        <w:t>,</w:t>
      </w:r>
    </w:p>
    <w:p w14:paraId="19A4E3F6" w14:textId="531EF026" w:rsidR="006805CF" w:rsidRPr="00686DAB" w:rsidRDefault="00496DAB" w:rsidP="00EF322B">
      <w:pPr>
        <w:numPr>
          <w:ilvl w:val="0"/>
          <w:numId w:val="35"/>
        </w:numPr>
        <w:ind w:left="709" w:hanging="283"/>
        <w:rPr>
          <w:rFonts w:ascii="Arial" w:hAnsi="Arial" w:cs="Arial"/>
          <w:sz w:val="20"/>
        </w:rPr>
      </w:pPr>
      <w:r w:rsidRPr="00686DAB">
        <w:rPr>
          <w:rFonts w:ascii="Arial" w:hAnsi="Arial" w:cs="Arial"/>
          <w:sz w:val="20"/>
        </w:rPr>
        <w:lastRenderedPageBreak/>
        <w:t>az adatszolgáltató az adatszolgáltatások alapjául szolgáló dokumentumokat, a számviteli, nyilvántartási, informatikai rendszerekben tárolt információkat az adatszolgáltatás esedékessége naptári évének utolsó napjától számított öt évig köteles megőrizni.</w:t>
      </w:r>
      <w:r w:rsidR="000E7B86" w:rsidRPr="00686DAB">
        <w:rPr>
          <w:rFonts w:ascii="Arial" w:hAnsi="Arial" w:cs="Arial"/>
          <w:sz w:val="20"/>
        </w:rPr>
        <w:t xml:space="preserve"> </w:t>
      </w:r>
    </w:p>
    <w:p w14:paraId="65CA1CBF" w14:textId="77777777" w:rsidR="006805CF" w:rsidRPr="00A61F3D" w:rsidRDefault="006805CF">
      <w:pPr>
        <w:rPr>
          <w:rFonts w:ascii="Arial" w:hAnsi="Arial" w:cs="Arial"/>
          <w:b/>
          <w:sz w:val="20"/>
        </w:rPr>
      </w:pPr>
    </w:p>
    <w:p w14:paraId="15BDB710" w14:textId="77777777" w:rsidR="006805CF" w:rsidRPr="00A61F3D" w:rsidRDefault="006805CF">
      <w:pPr>
        <w:rPr>
          <w:rFonts w:ascii="Arial" w:hAnsi="Arial" w:cs="Arial"/>
          <w:b/>
          <w:sz w:val="20"/>
        </w:rPr>
      </w:pPr>
    </w:p>
    <w:p w14:paraId="2A2494F7" w14:textId="19FF1C47" w:rsidR="006805CF" w:rsidRPr="00A61F3D" w:rsidRDefault="00D60897">
      <w:pPr>
        <w:rPr>
          <w:rFonts w:ascii="Arial" w:hAnsi="Arial" w:cs="Arial"/>
          <w:b/>
          <w:sz w:val="20"/>
        </w:rPr>
      </w:pPr>
      <w:r>
        <w:rPr>
          <w:rFonts w:ascii="Arial" w:hAnsi="Arial" w:cs="Arial"/>
          <w:b/>
          <w:sz w:val="20"/>
        </w:rPr>
        <w:t xml:space="preserve">I. </w:t>
      </w:r>
      <w:r w:rsidR="00474AB4">
        <w:rPr>
          <w:rFonts w:ascii="Arial" w:hAnsi="Arial" w:cs="Arial"/>
          <w:b/>
          <w:sz w:val="20"/>
        </w:rPr>
        <w:t>D</w:t>
      </w:r>
      <w:r w:rsidR="000E7B86" w:rsidRPr="00A61F3D">
        <w:rPr>
          <w:rFonts w:ascii="Arial" w:hAnsi="Arial" w:cs="Arial"/>
          <w:b/>
          <w:sz w:val="20"/>
        </w:rPr>
        <w:t>. A</w:t>
      </w:r>
      <w:r w:rsidR="005A30AA" w:rsidRPr="00A61F3D">
        <w:rPr>
          <w:rFonts w:ascii="Arial" w:hAnsi="Arial" w:cs="Arial"/>
          <w:b/>
          <w:sz w:val="20"/>
        </w:rPr>
        <w:t>z</w:t>
      </w:r>
      <w:r w:rsidR="000E7B86" w:rsidRPr="00A61F3D">
        <w:rPr>
          <w:rFonts w:ascii="Arial" w:hAnsi="Arial" w:cs="Arial"/>
          <w:b/>
          <w:sz w:val="20"/>
        </w:rPr>
        <w:t xml:space="preserve"> adatszolgáltatások teljesítésének közös szabályai</w:t>
      </w:r>
    </w:p>
    <w:p w14:paraId="58738B64" w14:textId="6AEC885D" w:rsidR="00AC13E5" w:rsidRPr="00A61F3D" w:rsidRDefault="00FF5BEA">
      <w:pPr>
        <w:spacing w:before="120"/>
        <w:outlineLvl w:val="0"/>
        <w:rPr>
          <w:rFonts w:ascii="Arial" w:hAnsi="Arial" w:cs="Arial"/>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1. Becslés alkalmazása</w:t>
      </w:r>
    </w:p>
    <w:p w14:paraId="63B755FD" w14:textId="77777777" w:rsidR="00A77E5F" w:rsidRPr="00A61F3D" w:rsidRDefault="000E7B86" w:rsidP="00A77E5F">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nem állnak időben rendelkezésére, akkor becslés alapján ideiglenes adatokat kell közölnie. Az egyes adatszolgáltatások tábláira vonatkozó kitöltési előírások eltérő rendelkezése hiányában az adatok véglegessé válása esetén az adatszolgáltatónak módosító jelentést kell beküldenie az MNB részére.</w:t>
      </w:r>
      <w:r w:rsidRPr="00A61F3D">
        <w:rPr>
          <w:rFonts w:ascii="Arial" w:hAnsi="Arial" w:cs="Arial"/>
          <w:sz w:val="20"/>
        </w:rPr>
        <w:cr/>
      </w:r>
      <w:r w:rsidR="00261A50" w:rsidRPr="00A61F3D">
        <w:rPr>
          <w:rFonts w:ascii="Arial" w:hAnsi="Arial" w:cs="Arial"/>
          <w:sz w:val="20"/>
        </w:rPr>
        <w:t>A</w:t>
      </w:r>
      <w:r w:rsidR="00953CBA" w:rsidRPr="00A61F3D">
        <w:rPr>
          <w:rFonts w:ascii="Arial" w:hAnsi="Arial" w:cs="Arial"/>
          <w:sz w:val="20"/>
        </w:rPr>
        <w:t>z F95, F97</w:t>
      </w:r>
      <w:r w:rsidR="00895E38" w:rsidRPr="00A61F3D">
        <w:rPr>
          <w:rFonts w:ascii="Arial" w:hAnsi="Arial" w:cs="Arial"/>
          <w:sz w:val="20"/>
        </w:rPr>
        <w:t xml:space="preserve"> és</w:t>
      </w:r>
      <w:r w:rsidR="00953CBA" w:rsidRPr="00A61F3D">
        <w:rPr>
          <w:rFonts w:ascii="Arial" w:hAnsi="Arial" w:cs="Arial"/>
          <w:sz w:val="20"/>
        </w:rPr>
        <w:t xml:space="preserve"> F99 </w:t>
      </w:r>
      <w:r w:rsidR="00A30257" w:rsidRPr="00A61F3D">
        <w:rPr>
          <w:rFonts w:ascii="Arial" w:hAnsi="Arial" w:cs="Arial"/>
          <w:sz w:val="20"/>
        </w:rPr>
        <w:t>MNB azonosító kódú</w:t>
      </w:r>
      <w:r w:rsidR="00953CBA" w:rsidRPr="00A61F3D">
        <w:rPr>
          <w:rFonts w:ascii="Arial" w:hAnsi="Arial" w:cs="Arial"/>
          <w:sz w:val="20"/>
        </w:rPr>
        <w:t xml:space="preserve"> adatszolgáltatások </w:t>
      </w:r>
      <w:r w:rsidR="006A1BFF" w:rsidRPr="00A61F3D">
        <w:rPr>
          <w:rFonts w:ascii="Arial" w:hAnsi="Arial" w:cs="Arial"/>
          <w:sz w:val="20"/>
        </w:rPr>
        <w:t>kivételével a</w:t>
      </w:r>
      <w:r w:rsidR="004B7885" w:rsidRPr="00A61F3D">
        <w:rPr>
          <w:rFonts w:ascii="Arial" w:hAnsi="Arial" w:cs="Arial"/>
          <w:sz w:val="20"/>
        </w:rPr>
        <w:t xml:space="preserve"> </w:t>
      </w:r>
      <w:r w:rsidR="008829DD" w:rsidRPr="00A61F3D">
        <w:rPr>
          <w:rFonts w:ascii="Arial" w:hAnsi="Arial" w:cs="Arial"/>
          <w:sz w:val="20"/>
        </w:rPr>
        <w:t xml:space="preserve">D, az </w:t>
      </w:r>
      <w:r w:rsidR="004B7885" w:rsidRPr="00A61F3D">
        <w:rPr>
          <w:rFonts w:ascii="Arial" w:hAnsi="Arial" w:cs="Arial"/>
          <w:sz w:val="20"/>
        </w:rPr>
        <w:t>F</w:t>
      </w:r>
      <w:r w:rsidR="007601ED" w:rsidRPr="00A61F3D">
        <w:rPr>
          <w:rFonts w:ascii="Arial" w:hAnsi="Arial" w:cs="Arial"/>
          <w:sz w:val="20"/>
        </w:rPr>
        <w:t>,</w:t>
      </w:r>
      <w:r w:rsidR="00074D8E" w:rsidRPr="00A61F3D">
        <w:rPr>
          <w:rFonts w:ascii="Arial" w:hAnsi="Arial" w:cs="Arial"/>
          <w:sz w:val="20"/>
        </w:rPr>
        <w:t xml:space="preserve"> </w:t>
      </w:r>
      <w:r w:rsidR="00467D1F" w:rsidRPr="00A61F3D">
        <w:rPr>
          <w:rFonts w:ascii="Arial" w:hAnsi="Arial" w:cs="Arial"/>
          <w:sz w:val="20"/>
        </w:rPr>
        <w:t xml:space="preserve">a </w:t>
      </w:r>
      <w:r w:rsidR="00261A50" w:rsidRPr="00A61F3D">
        <w:rPr>
          <w:rFonts w:ascii="Arial" w:hAnsi="Arial" w:cs="Arial"/>
          <w:sz w:val="20"/>
        </w:rPr>
        <w:t>K</w:t>
      </w:r>
      <w:r w:rsidR="00A333D4" w:rsidRPr="00A61F3D">
        <w:rPr>
          <w:rFonts w:ascii="Arial" w:hAnsi="Arial" w:cs="Arial"/>
          <w:sz w:val="20"/>
        </w:rPr>
        <w:t xml:space="preserve"> </w:t>
      </w:r>
      <w:r w:rsidR="007601ED" w:rsidRPr="00A61F3D">
        <w:rPr>
          <w:rFonts w:ascii="Arial" w:hAnsi="Arial" w:cs="Arial"/>
          <w:sz w:val="20"/>
        </w:rPr>
        <w:t xml:space="preserve">és az M </w:t>
      </w:r>
      <w:r w:rsidR="00261A50" w:rsidRPr="00A61F3D">
        <w:rPr>
          <w:rFonts w:ascii="Arial" w:hAnsi="Arial" w:cs="Arial"/>
          <w:sz w:val="20"/>
        </w:rPr>
        <w:t>jelű adatszolgáltatások esetében a becslés alkalmazásáról illetve módszeréről az adatszolgáltató köteles az MNB Statisztika</w:t>
      </w:r>
      <w:r w:rsidR="00372347" w:rsidRPr="00A61F3D">
        <w:rPr>
          <w:rFonts w:ascii="Arial" w:hAnsi="Arial" w:cs="Arial"/>
          <w:sz w:val="20"/>
        </w:rPr>
        <w:t>i igazgatóságát</w:t>
      </w:r>
      <w:r w:rsidR="00261A50" w:rsidRPr="00A61F3D">
        <w:rPr>
          <w:rFonts w:ascii="Arial" w:hAnsi="Arial" w:cs="Arial"/>
          <w:sz w:val="20"/>
        </w:rPr>
        <w:t xml:space="preserve"> legkésőbb az adatszolgáltatási határidő lejárta előtt egy munkanappal írásban tájékoztatni.</w:t>
      </w:r>
      <w:r w:rsidR="00A77E5F" w:rsidRPr="00A61F3D">
        <w:rPr>
          <w:rFonts w:ascii="Arial" w:hAnsi="Arial" w:cs="Arial"/>
          <w:sz w:val="20"/>
        </w:rPr>
        <w:t xml:space="preserve"> </w:t>
      </w:r>
    </w:p>
    <w:p w14:paraId="0B6AC2E0" w14:textId="0F3836F3" w:rsidR="00155878" w:rsidRPr="00A61F3D" w:rsidRDefault="00FF5BEA">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 xml:space="preserve">2. Az adatszolgáltatás beküldési határidejének módosítására irányuló kérelem </w:t>
      </w:r>
    </w:p>
    <w:p w14:paraId="19C2B76F" w14:textId="77777777" w:rsidR="00CD7C51" w:rsidRPr="00A61F3D" w:rsidRDefault="000E7B86">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becslés alkalmazásával sem állnak időben rendelkezésre, az adatszolgáltatónak írásbeli kérelmet kell benyújtania határidő hosszabbítás érdekében az MNB Statisztika</w:t>
      </w:r>
      <w:r w:rsidR="00372347" w:rsidRPr="00A61F3D">
        <w:rPr>
          <w:rFonts w:ascii="Arial" w:hAnsi="Arial" w:cs="Arial"/>
          <w:sz w:val="20"/>
        </w:rPr>
        <w:t>i igazgatósága</w:t>
      </w:r>
      <w:r w:rsidRPr="00A61F3D">
        <w:rPr>
          <w:rFonts w:ascii="Arial" w:hAnsi="Arial" w:cs="Arial"/>
          <w:sz w:val="20"/>
        </w:rPr>
        <w:t xml:space="preserve"> részére, legkésőbb az adatszolgáltatási határidő lejárta előtt egy munkanappal.</w:t>
      </w:r>
    </w:p>
    <w:p w14:paraId="5E03EFAB" w14:textId="7AA0AFC3" w:rsidR="00AC13E5" w:rsidRPr="00A61F3D" w:rsidRDefault="00FF5BEA" w:rsidP="004C4E70">
      <w:pPr>
        <w:keepNext/>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3. Az adatszolgáltatási kötelezettség időbeli hatálya</w:t>
      </w:r>
      <w:r w:rsidR="008122DB" w:rsidRPr="00A61F3D">
        <w:rPr>
          <w:rFonts w:ascii="Arial" w:hAnsi="Arial" w:cs="Arial"/>
          <w:b/>
          <w:sz w:val="20"/>
        </w:rPr>
        <w:t xml:space="preserve"> </w:t>
      </w:r>
      <w:r w:rsidR="002A37D7" w:rsidRPr="00A61F3D">
        <w:rPr>
          <w:rFonts w:ascii="Arial" w:hAnsi="Arial" w:cs="Arial"/>
          <w:b/>
          <w:sz w:val="20"/>
        </w:rPr>
        <w:t>kijelöléses és küszöbértékes adatszolgáltatások esetén</w:t>
      </w:r>
    </w:p>
    <w:p w14:paraId="580E64DC" w14:textId="77777777" w:rsidR="00877477" w:rsidRPr="00A61F3D" w:rsidRDefault="000E7B86" w:rsidP="00877477">
      <w:pPr>
        <w:rPr>
          <w:rFonts w:ascii="Arial" w:hAnsi="Arial" w:cs="Arial"/>
          <w:sz w:val="20"/>
          <w:lang w:eastAsia="en-US"/>
        </w:rPr>
      </w:pPr>
      <w:r w:rsidRPr="00A61F3D">
        <w:rPr>
          <w:rFonts w:ascii="Arial" w:hAnsi="Arial" w:cs="Arial"/>
          <w:sz w:val="20"/>
        </w:rPr>
        <w:t>A kijelöléses adatszolgáltatás tekintetében fennálló adatszolgáltatási kötelezettségről az MNB az általa kijelölt adatszolgáltatót írásban értesíti.</w:t>
      </w:r>
      <w:r w:rsidR="00877477" w:rsidRPr="00A61F3D">
        <w:rPr>
          <w:rFonts w:ascii="Arial" w:hAnsi="Arial" w:cs="Arial"/>
          <w:sz w:val="20"/>
        </w:rPr>
        <w:t xml:space="preserve"> Az adatszolgáltatási kötelezettség – a kijelölésben foglalt eltérő rendelkezés hiányában – az MNB által a kijelölésben meghatározott tárgyidőszaktól kezdődően a kijelölés MNB általi visszavonásáig, illetve az MNB által felügyelt intézmény esetében a tevékenységi engedély visszavonásáról szóló határozat véglegessé válása napjáig, EGT-fióktelep esetében a tevékenység befejezésének időpontjáig folyamatosan fennáll.</w:t>
      </w:r>
    </w:p>
    <w:p w14:paraId="3B4041C9" w14:textId="65BE906E" w:rsidR="00AC13E5" w:rsidRPr="00A61F3D" w:rsidRDefault="000E7B86">
      <w:pPr>
        <w:spacing w:before="120"/>
        <w:rPr>
          <w:rFonts w:ascii="Arial" w:hAnsi="Arial" w:cs="Arial"/>
          <w:sz w:val="20"/>
        </w:rPr>
      </w:pPr>
      <w:r w:rsidRPr="00A61F3D">
        <w:rPr>
          <w:rFonts w:ascii="Arial" w:hAnsi="Arial" w:cs="Arial"/>
          <w:sz w:val="20"/>
        </w:rPr>
        <w:t xml:space="preserve">A küszöbértékes adatszolgáltatás </w:t>
      </w:r>
      <w:r w:rsidR="006037CA">
        <w:rPr>
          <w:rFonts w:ascii="Arial" w:hAnsi="Arial" w:cs="Arial"/>
          <w:sz w:val="20"/>
        </w:rPr>
        <w:t xml:space="preserve">adott éven belül </w:t>
      </w:r>
      <w:r w:rsidRPr="00A61F3D">
        <w:rPr>
          <w:rFonts w:ascii="Arial" w:hAnsi="Arial" w:cs="Arial"/>
          <w:sz w:val="20"/>
        </w:rPr>
        <w:t xml:space="preserve">azon tárgyidőszaktól kezdődően teljesítendő, amelyre vonatkozóan első ízben teljesülnek az 1. mellékletben az adott adatszolgáltatás adatszolgáltatói körénél meghatározott feltételek, ezt megelőzően nemleges adatszolgáltatást beküldeni nem kell. Az adatszolgáltatási kötelezettség ezen tárgyidőszaktól kezdődően </w:t>
      </w:r>
      <w:r w:rsidR="006037CA">
        <w:rPr>
          <w:rFonts w:ascii="Arial" w:hAnsi="Arial" w:cs="Arial"/>
          <w:sz w:val="20"/>
        </w:rPr>
        <w:t xml:space="preserve">az adott évben </w:t>
      </w:r>
      <w:r w:rsidRPr="00A61F3D">
        <w:rPr>
          <w:rFonts w:ascii="Arial" w:hAnsi="Arial" w:cs="Arial"/>
          <w:sz w:val="20"/>
        </w:rPr>
        <w:t xml:space="preserve">folyamatosan fennáll, függetlenül attól, hogy esetlegesen valamely további tárgyidőszak vonatkozásában már nem állnak fenn a hivatkozott feltételek. </w:t>
      </w:r>
    </w:p>
    <w:p w14:paraId="2B288B25" w14:textId="0183C17B" w:rsidR="00AC13E5" w:rsidRPr="00A61F3D" w:rsidRDefault="00FF5BEA">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4. Tárgyidőszak meghatározása</w:t>
      </w:r>
    </w:p>
    <w:p w14:paraId="4D6EDD16" w14:textId="77777777" w:rsidR="00A0725B" w:rsidRPr="00A61F3D" w:rsidRDefault="000E7B86" w:rsidP="00FD2CC5">
      <w:pPr>
        <w:autoSpaceDE w:val="0"/>
        <w:autoSpaceDN w:val="0"/>
        <w:adjustRightInd w:val="0"/>
        <w:spacing w:after="120"/>
        <w:rPr>
          <w:rFonts w:ascii="Arial" w:hAnsi="Arial" w:cs="Arial"/>
          <w:sz w:val="20"/>
        </w:rPr>
      </w:pPr>
      <w:r w:rsidRPr="00A61F3D">
        <w:rPr>
          <w:rFonts w:ascii="Arial" w:hAnsi="Arial" w:cs="Arial"/>
          <w:sz w:val="20"/>
        </w:rPr>
        <w:t xml:space="preserve">Az egyes adatszolgáltatások tábláira vonatkozó kitöltési előírások eltérő rendelkezése hiányában a tárgyidőszak </w:t>
      </w:r>
      <w:r w:rsidR="00FF69AC" w:rsidRPr="00A61F3D">
        <w:rPr>
          <w:rFonts w:ascii="Arial" w:hAnsi="Arial" w:cs="Arial"/>
          <w:sz w:val="20"/>
        </w:rPr>
        <w:t xml:space="preserve">napi adatszolgáltatások esetében a vonatkozó munkanap, </w:t>
      </w:r>
      <w:r w:rsidR="00261A50" w:rsidRPr="00A61F3D">
        <w:rPr>
          <w:rFonts w:ascii="Arial" w:hAnsi="Arial" w:cs="Arial"/>
          <w:sz w:val="20"/>
        </w:rPr>
        <w:t>heti adatszolgáltatásoknál a naptári hét,</w:t>
      </w:r>
      <w:r w:rsidR="002B5DDC" w:rsidRPr="00A61F3D">
        <w:rPr>
          <w:rFonts w:ascii="Arial" w:hAnsi="Arial" w:cs="Arial"/>
          <w:sz w:val="20"/>
        </w:rPr>
        <w:t xml:space="preserve"> </w:t>
      </w:r>
      <w:r w:rsidRPr="00A61F3D">
        <w:rPr>
          <w:rFonts w:ascii="Arial" w:hAnsi="Arial" w:cs="Arial"/>
          <w:sz w:val="20"/>
        </w:rPr>
        <w:t xml:space="preserve">havi adatszolgáltatásoknál a naptári hónap, negyedéves adatszolgáltatásoknál a naptári negyedév, </w:t>
      </w:r>
      <w:r w:rsidR="00261A50" w:rsidRPr="00A61F3D">
        <w:rPr>
          <w:rFonts w:ascii="Arial" w:hAnsi="Arial" w:cs="Arial"/>
          <w:sz w:val="20"/>
        </w:rPr>
        <w:t>féléves adatszolgáltatásoknál a naptári félév,</w:t>
      </w:r>
      <w:r w:rsidR="002B5DDC" w:rsidRPr="00A61F3D">
        <w:rPr>
          <w:rFonts w:ascii="Arial" w:hAnsi="Arial" w:cs="Arial"/>
          <w:sz w:val="20"/>
        </w:rPr>
        <w:t xml:space="preserve"> </w:t>
      </w:r>
      <w:r w:rsidRPr="00A61F3D">
        <w:rPr>
          <w:rFonts w:ascii="Arial" w:hAnsi="Arial" w:cs="Arial"/>
          <w:sz w:val="20"/>
        </w:rPr>
        <w:t xml:space="preserve">éves adatszolgáltatásoknál a naptári év. </w:t>
      </w:r>
    </w:p>
    <w:p w14:paraId="31247C3F" w14:textId="77777777" w:rsidR="006805CF" w:rsidRPr="00A61F3D" w:rsidRDefault="000E7B86" w:rsidP="00A0725B">
      <w:pPr>
        <w:autoSpaceDE w:val="0"/>
        <w:autoSpaceDN w:val="0"/>
        <w:adjustRightInd w:val="0"/>
        <w:rPr>
          <w:rFonts w:ascii="Arial" w:hAnsi="Arial" w:cs="Arial"/>
          <w:sz w:val="20"/>
        </w:rPr>
      </w:pPr>
      <w:r w:rsidRPr="00A61F3D">
        <w:rPr>
          <w:rFonts w:ascii="Arial" w:hAnsi="Arial" w:cs="Arial"/>
          <w:sz w:val="20"/>
        </w:rPr>
        <w:t>Amennyiben az adatszolgáltató könyvvezetés szerinti pénzügyi hónapja nem egyezik meg a naptári hónappal, ebben az esetben azon pénzügyi hónap szerint kell jelenteni, amelynek a vége a legközelebb van az adott naptári hónap végéhez. Az előírt jelentési gyakoriságot és határidőt ebben az esetben is be kell tartani.</w:t>
      </w:r>
    </w:p>
    <w:p w14:paraId="5FBF3BE6" w14:textId="36A2460E" w:rsidR="0095584B" w:rsidRPr="00A61F3D" w:rsidRDefault="00FF5BEA" w:rsidP="00B4375E">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5. Az adatszolgáltatásban szerepeltetendő ügyletek</w:t>
      </w:r>
    </w:p>
    <w:p w14:paraId="4669DD8A" w14:textId="77777777" w:rsidR="00380532" w:rsidRPr="00A61F3D" w:rsidRDefault="000E7B86" w:rsidP="00EF66A3">
      <w:pPr>
        <w:pStyle w:val="NormlWeb"/>
        <w:spacing w:after="0"/>
        <w:ind w:firstLine="0"/>
        <w:rPr>
          <w:rFonts w:ascii="Arial" w:hAnsi="Arial" w:cs="Arial"/>
          <w:sz w:val="20"/>
          <w:szCs w:val="20"/>
        </w:rPr>
      </w:pPr>
      <w:r w:rsidRPr="00A61F3D">
        <w:rPr>
          <w:rFonts w:ascii="Arial" w:hAnsi="Arial" w:cs="Arial"/>
          <w:sz w:val="20"/>
          <w:szCs w:val="20"/>
        </w:rPr>
        <w:t>Az egyes adatszolgáltatások tábláira vonatkozó kitöltési előírások eltérő rendelkezése hiányában az adatszolgáltatást minden adatszolgáltatónak a saját ügyleteire vonatkozóan</w:t>
      </w:r>
      <w:r w:rsidR="00380532" w:rsidRPr="00A61F3D">
        <w:rPr>
          <w:rFonts w:ascii="Arial" w:hAnsi="Arial" w:cs="Arial"/>
          <w:sz w:val="20"/>
          <w:szCs w:val="20"/>
        </w:rPr>
        <w:t xml:space="preserve">, </w:t>
      </w:r>
      <w:r w:rsidR="00A0725B" w:rsidRPr="00A61F3D">
        <w:rPr>
          <w:rFonts w:ascii="Arial" w:hAnsi="Arial" w:cs="Arial"/>
          <w:sz w:val="20"/>
          <w:szCs w:val="20"/>
        </w:rPr>
        <w:t xml:space="preserve">az adatszolgáltató által alkalmazott számviteli szabályozásnak </w:t>
      </w:r>
      <w:r w:rsidRPr="00A61F3D">
        <w:rPr>
          <w:rFonts w:ascii="Arial" w:hAnsi="Arial" w:cs="Arial"/>
          <w:sz w:val="20"/>
          <w:szCs w:val="20"/>
        </w:rPr>
        <w:t xml:space="preserve">megfelelően vezetett számviteli nyilvántartásai és beszámolói, továbbá az üzleti okmányai alapján kell kitöltenie. </w:t>
      </w:r>
      <w:r w:rsidR="00F409EA" w:rsidRPr="00A61F3D">
        <w:rPr>
          <w:rFonts w:ascii="Arial" w:hAnsi="Arial" w:cs="Arial"/>
          <w:sz w:val="20"/>
          <w:szCs w:val="20"/>
        </w:rPr>
        <w:t xml:space="preserve">Ennek megfelelően </w:t>
      </w:r>
      <w:r w:rsidR="00787723" w:rsidRPr="00A61F3D">
        <w:rPr>
          <w:rFonts w:ascii="Arial" w:hAnsi="Arial" w:cs="Arial"/>
          <w:sz w:val="20"/>
          <w:szCs w:val="20"/>
        </w:rPr>
        <w:t xml:space="preserve">az adatok tartalmára, értékelésére vonatkozóan – az egyes adatszolgáltatások tábláira vonatkozó kitöltési előírások eltérő rendelkezése hiányában – </w:t>
      </w:r>
      <w:r w:rsidR="00F409EA" w:rsidRPr="00A61F3D">
        <w:rPr>
          <w:rFonts w:ascii="Arial" w:hAnsi="Arial" w:cs="Arial"/>
          <w:sz w:val="20"/>
          <w:szCs w:val="20"/>
        </w:rPr>
        <w:t>azon adatszolgáltató számára, amely</w:t>
      </w:r>
    </w:p>
    <w:p w14:paraId="6664E20E" w14:textId="77777777" w:rsidR="00380532"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 xml:space="preserve">a) </w:t>
      </w:r>
      <w:r w:rsidR="00380532" w:rsidRPr="00A61F3D">
        <w:rPr>
          <w:rFonts w:ascii="Arial" w:hAnsi="Arial" w:cs="Arial"/>
          <w:sz w:val="20"/>
          <w:szCs w:val="20"/>
        </w:rPr>
        <w:t>a</w:t>
      </w:r>
      <w:r w:rsidR="00EF66A3" w:rsidRPr="00A61F3D">
        <w:rPr>
          <w:rFonts w:ascii="Arial" w:hAnsi="Arial" w:cs="Arial"/>
          <w:sz w:val="20"/>
          <w:szCs w:val="20"/>
        </w:rPr>
        <w:t xml:space="preserve"> Nemzetközi Pénzügyi Beszámolási Standardok (a továbbiakban:</w:t>
      </w:r>
      <w:r w:rsidR="00380532" w:rsidRPr="00A61F3D">
        <w:rPr>
          <w:rFonts w:ascii="Arial" w:hAnsi="Arial" w:cs="Arial"/>
          <w:sz w:val="20"/>
          <w:szCs w:val="20"/>
        </w:rPr>
        <w:t xml:space="preserve"> IFRS</w:t>
      </w:r>
      <w:r w:rsidR="00CE6839" w:rsidRPr="00A61F3D">
        <w:rPr>
          <w:rFonts w:ascii="Arial" w:hAnsi="Arial" w:cs="Arial"/>
          <w:sz w:val="20"/>
          <w:szCs w:val="20"/>
        </w:rPr>
        <w:t>-ek</w:t>
      </w:r>
      <w:r w:rsidR="00EF66A3" w:rsidRPr="00A61F3D">
        <w:rPr>
          <w:rFonts w:ascii="Arial" w:hAnsi="Arial" w:cs="Arial"/>
          <w:sz w:val="20"/>
          <w:szCs w:val="20"/>
        </w:rPr>
        <w:t>)</w:t>
      </w:r>
      <w:r w:rsidR="00380532" w:rsidRPr="00A61F3D">
        <w:rPr>
          <w:rFonts w:ascii="Arial" w:hAnsi="Arial" w:cs="Arial"/>
          <w:sz w:val="20"/>
          <w:szCs w:val="20"/>
        </w:rPr>
        <w:t xml:space="preserve"> alapján vezeti számviteli nyilvántartását, az IFRS</w:t>
      </w:r>
      <w:r w:rsidR="00CE6839" w:rsidRPr="00A61F3D">
        <w:rPr>
          <w:rFonts w:ascii="Arial" w:hAnsi="Arial" w:cs="Arial"/>
          <w:sz w:val="20"/>
          <w:szCs w:val="20"/>
        </w:rPr>
        <w:t>-ek</w:t>
      </w:r>
      <w:r w:rsidR="00380532" w:rsidRPr="00A61F3D">
        <w:rPr>
          <w:rFonts w:ascii="Arial" w:hAnsi="Arial" w:cs="Arial"/>
          <w:sz w:val="20"/>
          <w:szCs w:val="20"/>
        </w:rPr>
        <w:t>ben és az IFRS-</w:t>
      </w:r>
      <w:r w:rsidR="00CE6839" w:rsidRPr="00A61F3D">
        <w:rPr>
          <w:rFonts w:ascii="Arial" w:hAnsi="Arial" w:cs="Arial"/>
          <w:sz w:val="20"/>
          <w:szCs w:val="20"/>
        </w:rPr>
        <w:t>eke</w:t>
      </w:r>
      <w:r w:rsidR="00380532" w:rsidRPr="00A61F3D">
        <w:rPr>
          <w:rFonts w:ascii="Arial" w:hAnsi="Arial" w:cs="Arial"/>
          <w:sz w:val="20"/>
          <w:szCs w:val="20"/>
        </w:rPr>
        <w:t xml:space="preserve">t alkalmazókra is vonatkozó </w:t>
      </w:r>
      <w:r w:rsidR="00F754E6" w:rsidRPr="00A61F3D">
        <w:rPr>
          <w:rFonts w:ascii="Arial" w:hAnsi="Arial" w:cs="Arial"/>
          <w:sz w:val="20"/>
          <w:szCs w:val="20"/>
        </w:rPr>
        <w:t>magyar</w:t>
      </w:r>
      <w:r w:rsidR="00380532" w:rsidRPr="00A61F3D">
        <w:rPr>
          <w:rFonts w:ascii="Arial" w:hAnsi="Arial" w:cs="Arial"/>
          <w:sz w:val="20"/>
          <w:szCs w:val="20"/>
        </w:rPr>
        <w:t xml:space="preserve"> számviteli előírásokban meghatározottak</w:t>
      </w:r>
      <w:r w:rsidRPr="00A61F3D">
        <w:rPr>
          <w:rFonts w:ascii="Arial" w:hAnsi="Arial" w:cs="Arial"/>
          <w:sz w:val="20"/>
          <w:szCs w:val="20"/>
        </w:rPr>
        <w:t>,</w:t>
      </w:r>
      <w:r w:rsidR="00380532" w:rsidRPr="00A61F3D">
        <w:rPr>
          <w:rFonts w:ascii="Arial" w:hAnsi="Arial" w:cs="Arial"/>
          <w:sz w:val="20"/>
          <w:szCs w:val="20"/>
        </w:rPr>
        <w:t xml:space="preserve"> </w:t>
      </w:r>
    </w:p>
    <w:p w14:paraId="474114A4" w14:textId="77777777" w:rsidR="00787723"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b)</w:t>
      </w:r>
      <w:r w:rsidR="00380532" w:rsidRPr="00A61F3D">
        <w:rPr>
          <w:rFonts w:ascii="Arial" w:hAnsi="Arial" w:cs="Arial"/>
          <w:sz w:val="20"/>
          <w:szCs w:val="20"/>
        </w:rPr>
        <w:t xml:space="preserve"> nem állt át az IFRS</w:t>
      </w:r>
      <w:r w:rsidR="00CE6839" w:rsidRPr="00A61F3D">
        <w:rPr>
          <w:rFonts w:ascii="Arial" w:hAnsi="Arial" w:cs="Arial"/>
          <w:sz w:val="20"/>
          <w:szCs w:val="20"/>
        </w:rPr>
        <w:t>-ek</w:t>
      </w:r>
      <w:r w:rsidR="00380532" w:rsidRPr="00A61F3D">
        <w:rPr>
          <w:rFonts w:ascii="Arial" w:hAnsi="Arial" w:cs="Arial"/>
          <w:sz w:val="20"/>
          <w:szCs w:val="20"/>
        </w:rPr>
        <w:t xml:space="preserve"> alapú könyvvezetésre és beszámoló készítésre, a mindenkor hatályos </w:t>
      </w:r>
      <w:r w:rsidR="00F754E6" w:rsidRPr="00A61F3D">
        <w:rPr>
          <w:rFonts w:ascii="Arial" w:hAnsi="Arial" w:cs="Arial"/>
          <w:sz w:val="20"/>
          <w:szCs w:val="20"/>
        </w:rPr>
        <w:t>magyar</w:t>
      </w:r>
      <w:r w:rsidR="00380532" w:rsidRPr="00A61F3D">
        <w:rPr>
          <w:rFonts w:ascii="Arial" w:hAnsi="Arial" w:cs="Arial"/>
          <w:sz w:val="20"/>
          <w:szCs w:val="20"/>
        </w:rPr>
        <w:t xml:space="preserve"> számviteli rendelkezések </w:t>
      </w:r>
    </w:p>
    <w:p w14:paraId="26C1C473" w14:textId="264AA49B" w:rsidR="00380532" w:rsidRPr="00A61F3D" w:rsidRDefault="00380532" w:rsidP="00EF66A3">
      <w:pPr>
        <w:pStyle w:val="NormlWeb"/>
        <w:spacing w:after="0"/>
        <w:ind w:firstLine="0"/>
        <w:rPr>
          <w:rFonts w:ascii="Arial" w:hAnsi="Arial" w:cs="Arial"/>
          <w:sz w:val="20"/>
          <w:szCs w:val="20"/>
        </w:rPr>
      </w:pPr>
      <w:r w:rsidRPr="00A61F3D">
        <w:rPr>
          <w:rFonts w:ascii="Arial" w:hAnsi="Arial" w:cs="Arial"/>
          <w:sz w:val="20"/>
          <w:szCs w:val="20"/>
        </w:rPr>
        <w:lastRenderedPageBreak/>
        <w:t xml:space="preserve">az irányadók. </w:t>
      </w:r>
    </w:p>
    <w:p w14:paraId="729A46B1" w14:textId="77777777" w:rsidR="00AC13E5" w:rsidRPr="00A61F3D" w:rsidRDefault="000E7B86" w:rsidP="00D3125B">
      <w:pPr>
        <w:spacing w:before="120"/>
        <w:rPr>
          <w:rFonts w:ascii="Arial" w:hAnsi="Arial" w:cs="Arial"/>
          <w:b/>
          <w:sz w:val="20"/>
        </w:rPr>
      </w:pPr>
      <w:r w:rsidRPr="00A61F3D">
        <w:rPr>
          <w:rFonts w:ascii="Arial" w:hAnsi="Arial" w:cs="Arial"/>
          <w:sz w:val="20"/>
        </w:rPr>
        <w:t xml:space="preserve">Az adatszolgáltatásban szereplő adatok </w:t>
      </w:r>
      <w:r w:rsidR="00A56AF9" w:rsidRPr="00A61F3D">
        <w:rPr>
          <w:rFonts w:ascii="Arial" w:hAnsi="Arial" w:cs="Arial"/>
          <w:sz w:val="20"/>
        </w:rPr>
        <w:t xml:space="preserve">– az egyes adatszolgáltatások kitöltési előírásai eltérő rendelkezése hiányában – </w:t>
      </w:r>
      <w:r w:rsidRPr="00A61F3D">
        <w:rPr>
          <w:rFonts w:ascii="Arial" w:hAnsi="Arial" w:cs="Arial"/>
          <w:sz w:val="20"/>
        </w:rPr>
        <w:t>más adatszolgáltató adataival nem vonhatóak össze, az adatok kizárólag az adatszolgáltató törzsszáma alatt megjelenő önálló gazdasági egység működésére vonatkozhatnak.</w:t>
      </w:r>
      <w:r w:rsidR="00B4375E" w:rsidRPr="00A61F3D">
        <w:rPr>
          <w:rFonts w:ascii="Arial" w:hAnsi="Arial" w:cs="Arial"/>
          <w:sz w:val="20"/>
        </w:rPr>
        <w:t xml:space="preserve"> </w:t>
      </w:r>
      <w:r w:rsidRPr="00A61F3D">
        <w:rPr>
          <w:rFonts w:ascii="Arial" w:hAnsi="Arial" w:cs="Arial"/>
          <w:sz w:val="20"/>
        </w:rPr>
        <w:t>Ez alól kivételt a befektetési alapkezelők</w:t>
      </w:r>
      <w:r w:rsidR="005653E2" w:rsidRPr="00A61F3D">
        <w:rPr>
          <w:rFonts w:ascii="Arial" w:hAnsi="Arial" w:cs="Arial"/>
          <w:sz w:val="20"/>
        </w:rPr>
        <w:t xml:space="preserve"> </w:t>
      </w:r>
      <w:r w:rsidRPr="00A61F3D">
        <w:rPr>
          <w:rFonts w:ascii="Arial" w:hAnsi="Arial" w:cs="Arial"/>
          <w:sz w:val="20"/>
        </w:rPr>
        <w:t xml:space="preserve">képeznek, amelyeknek saját ügyleteikkel együtt az általuk kezelt alapok követeléseit és tartozásait is jelenteniük kell. </w:t>
      </w:r>
    </w:p>
    <w:p w14:paraId="2396E91E" w14:textId="0A664DAC" w:rsidR="00AC13E5" w:rsidRPr="00A61F3D" w:rsidRDefault="00FF5BEA" w:rsidP="00FC468F">
      <w:pPr>
        <w:keepNext/>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 xml:space="preserve">6. </w:t>
      </w:r>
      <w:proofErr w:type="spellStart"/>
      <w:r w:rsidR="000E7B86" w:rsidRPr="00A61F3D">
        <w:rPr>
          <w:rFonts w:ascii="Arial" w:hAnsi="Arial" w:cs="Arial"/>
          <w:b/>
          <w:sz w:val="20"/>
        </w:rPr>
        <w:t>Országonkénti</w:t>
      </w:r>
      <w:proofErr w:type="spellEnd"/>
      <w:r w:rsidR="000E7B86" w:rsidRPr="00A61F3D">
        <w:rPr>
          <w:rFonts w:ascii="Arial" w:hAnsi="Arial" w:cs="Arial"/>
          <w:b/>
          <w:sz w:val="20"/>
        </w:rPr>
        <w:t xml:space="preserve"> bontás</w:t>
      </w:r>
    </w:p>
    <w:p w14:paraId="6F79DE44" w14:textId="77777777" w:rsidR="006805CF" w:rsidRPr="00A61F3D" w:rsidRDefault="000E7B86">
      <w:pPr>
        <w:rPr>
          <w:rFonts w:ascii="Arial" w:hAnsi="Arial" w:cs="Arial"/>
          <w:sz w:val="20"/>
        </w:rPr>
      </w:pPr>
      <w:r w:rsidRPr="00A61F3D">
        <w:rPr>
          <w:rFonts w:ascii="Arial" w:hAnsi="Arial" w:cs="Arial"/>
          <w:sz w:val="20"/>
        </w:rPr>
        <w:t xml:space="preserve">Az </w:t>
      </w:r>
      <w:proofErr w:type="spellStart"/>
      <w:r w:rsidRPr="00A61F3D">
        <w:rPr>
          <w:rFonts w:ascii="Arial" w:hAnsi="Arial" w:cs="Arial"/>
          <w:sz w:val="20"/>
        </w:rPr>
        <w:t>országonkénti</w:t>
      </w:r>
      <w:proofErr w:type="spellEnd"/>
      <w:r w:rsidRPr="00A61F3D">
        <w:rPr>
          <w:rFonts w:ascii="Arial" w:hAnsi="Arial" w:cs="Arial"/>
          <w:sz w:val="20"/>
        </w:rPr>
        <w:t xml:space="preserve"> bontás azt jelenti, hogy az adatszolgáltató követelése vagy tartozása mely országgal vagy nemzetközi szervezettel szemben áll fenn. Ezen adatok megadásakor a 3. melléklet 4.2. alpontja szerinti, az MNB honlapján közzétett technikai segédletben meghatározott országkódokat kell alkalmazni.</w:t>
      </w:r>
    </w:p>
    <w:p w14:paraId="3150C3A6" w14:textId="77777777" w:rsidR="00AC13E5" w:rsidRPr="00A61F3D" w:rsidRDefault="000E7B86">
      <w:pPr>
        <w:spacing w:before="120"/>
        <w:rPr>
          <w:rFonts w:ascii="Arial" w:hAnsi="Arial" w:cs="Arial"/>
          <w:sz w:val="20"/>
        </w:rPr>
      </w:pPr>
      <w:r w:rsidRPr="00A61F3D">
        <w:rPr>
          <w:rFonts w:ascii="Arial" w:hAnsi="Arial" w:cs="Arial"/>
          <w:sz w:val="20"/>
        </w:rPr>
        <w:t>Amennyiben a nem</w:t>
      </w:r>
      <w:r w:rsidR="00707E83" w:rsidRPr="00A61F3D">
        <w:rPr>
          <w:rFonts w:ascii="Arial" w:hAnsi="Arial" w:cs="Arial"/>
          <w:sz w:val="20"/>
        </w:rPr>
        <w:t>-</w:t>
      </w:r>
      <w:r w:rsidRPr="00A61F3D">
        <w:rPr>
          <w:rFonts w:ascii="Arial" w:hAnsi="Arial" w:cs="Arial"/>
          <w:sz w:val="20"/>
        </w:rPr>
        <w:t>rezidens fél nemzetközi szervezet vagy nemzetközi intézmény (pl. Világbank, EIB, EBRD, IMF, E</w:t>
      </w:r>
      <w:r w:rsidR="00B4375E" w:rsidRPr="00A61F3D">
        <w:rPr>
          <w:rFonts w:ascii="Arial" w:hAnsi="Arial" w:cs="Arial"/>
          <w:sz w:val="20"/>
        </w:rPr>
        <w:t>K</w:t>
      </w:r>
      <w:r w:rsidRPr="00A61F3D">
        <w:rPr>
          <w:rFonts w:ascii="Arial" w:hAnsi="Arial" w:cs="Arial"/>
          <w:sz w:val="20"/>
        </w:rPr>
        <w:t>B), úgy azt nem a székhelynek megfelelő országkódon, hanem a szervezetnek vagy intézménynek megfelelő kódon kell jelenteni, melyet szintén az előző bekezdésben hivatkozott technikai segédlet tartalmaz.</w:t>
      </w:r>
    </w:p>
    <w:p w14:paraId="676402DE" w14:textId="59F939F2" w:rsidR="005A30AA" w:rsidRPr="00A61F3D" w:rsidRDefault="00FF5BEA" w:rsidP="00D3125B">
      <w:pPr>
        <w:tabs>
          <w:tab w:val="left" w:pos="426"/>
        </w:tabs>
        <w:spacing w:before="120"/>
        <w:jc w:val="left"/>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261A50" w:rsidRPr="00A61F3D">
        <w:rPr>
          <w:rFonts w:ascii="Arial" w:hAnsi="Arial" w:cs="Arial"/>
          <w:b/>
          <w:sz w:val="20"/>
        </w:rPr>
        <w:t xml:space="preserve">7. </w:t>
      </w:r>
      <w:r w:rsidR="005A30AA" w:rsidRPr="00A61F3D">
        <w:rPr>
          <w:rFonts w:ascii="Arial" w:hAnsi="Arial" w:cs="Arial"/>
          <w:b/>
          <w:sz w:val="20"/>
        </w:rPr>
        <w:t>Eljárás bankszünnap</w:t>
      </w:r>
      <w:ins w:id="17" w:author="MNB" w:date="2025-11-03T09:23:00Z" w16du:dateUtc="2025-11-03T08:23:00Z">
        <w:r w:rsidR="00E5686A">
          <w:rPr>
            <w:rFonts w:ascii="Arial" w:hAnsi="Arial" w:cs="Arial"/>
            <w:b/>
            <w:sz w:val="20"/>
          </w:rPr>
          <w:t xml:space="preserve">, </w:t>
        </w:r>
        <w:r w:rsidR="0060000E">
          <w:rPr>
            <w:rFonts w:ascii="Arial" w:hAnsi="Arial" w:cs="Arial"/>
            <w:b/>
            <w:sz w:val="20"/>
          </w:rPr>
          <w:t xml:space="preserve">nem </w:t>
        </w:r>
        <w:r w:rsidR="00F53839">
          <w:rPr>
            <w:rFonts w:ascii="Arial" w:hAnsi="Arial" w:cs="Arial"/>
            <w:b/>
            <w:sz w:val="20"/>
          </w:rPr>
          <w:t>munka</w:t>
        </w:r>
        <w:r w:rsidR="0060000E">
          <w:rPr>
            <w:rFonts w:ascii="Arial" w:hAnsi="Arial" w:cs="Arial"/>
            <w:b/>
            <w:sz w:val="20"/>
          </w:rPr>
          <w:t>nap</w:t>
        </w:r>
      </w:ins>
      <w:r w:rsidR="0060000E">
        <w:rPr>
          <w:rFonts w:ascii="Arial" w:hAnsi="Arial" w:cs="Arial"/>
          <w:b/>
          <w:sz w:val="20"/>
        </w:rPr>
        <w:t xml:space="preserve"> </w:t>
      </w:r>
      <w:r w:rsidR="005A30AA" w:rsidRPr="00A61F3D">
        <w:rPr>
          <w:rFonts w:ascii="Arial" w:hAnsi="Arial" w:cs="Arial"/>
          <w:b/>
          <w:sz w:val="20"/>
        </w:rPr>
        <w:t>esetén</w:t>
      </w:r>
    </w:p>
    <w:p w14:paraId="727C2216" w14:textId="77777777" w:rsidR="00F53839" w:rsidRDefault="00F53839" w:rsidP="00F53839">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hanging="567"/>
        <w:rPr>
          <w:ins w:id="18" w:author="MNB" w:date="2025-11-03T09:23:00Z" w16du:dateUtc="2025-11-03T08:23:00Z"/>
          <w:rFonts w:ascii="Arial" w:hAnsi="Arial" w:cs="Arial"/>
          <w:sz w:val="20"/>
        </w:rPr>
      </w:pPr>
    </w:p>
    <w:p w14:paraId="02CEFDCF" w14:textId="2C5275C0" w:rsidR="005A30AA" w:rsidRPr="00A61F3D" w:rsidRDefault="00F53839" w:rsidP="008B0DA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hanging="567"/>
        <w:rPr>
          <w:rFonts w:ascii="Arial" w:hAnsi="Arial" w:cs="Arial"/>
          <w:sz w:val="20"/>
        </w:rPr>
      </w:pPr>
      <w:ins w:id="19" w:author="MNB" w:date="2025-11-03T09:23:00Z" w16du:dateUtc="2025-11-03T08:23:00Z">
        <w:r>
          <w:rPr>
            <w:rFonts w:ascii="Arial" w:hAnsi="Arial" w:cs="Arial"/>
            <w:sz w:val="20"/>
          </w:rPr>
          <w:t>7.1.</w:t>
        </w:r>
        <w:r>
          <w:rPr>
            <w:rFonts w:ascii="Arial" w:hAnsi="Arial" w:cs="Arial"/>
            <w:sz w:val="20"/>
          </w:rPr>
          <w:tab/>
        </w:r>
      </w:ins>
      <w:r w:rsidR="00DF6B88" w:rsidRPr="00A61F3D">
        <w:rPr>
          <w:rFonts w:ascii="Arial" w:hAnsi="Arial" w:cs="Arial"/>
          <w:sz w:val="20"/>
        </w:rPr>
        <w:t xml:space="preserve">A </w:t>
      </w:r>
      <w:r w:rsidR="005A30AA" w:rsidRPr="00A61F3D">
        <w:rPr>
          <w:rFonts w:ascii="Arial" w:hAnsi="Arial" w:cs="Arial"/>
          <w:sz w:val="20"/>
        </w:rPr>
        <w:t xml:space="preserve">bankszünnap </w:t>
      </w:r>
    </w:p>
    <w:p w14:paraId="59EB9BAE" w14:textId="77777777" w:rsidR="005A30AA" w:rsidRPr="00A61F3D" w:rsidRDefault="005A30AA" w:rsidP="008B0DA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rPr>
          <w:rFonts w:ascii="Arial" w:hAnsi="Arial" w:cs="Arial"/>
          <w:sz w:val="20"/>
        </w:rPr>
      </w:pPr>
      <w:r w:rsidRPr="00A61F3D">
        <w:rPr>
          <w:rFonts w:ascii="Arial" w:hAnsi="Arial" w:cs="Arial"/>
          <w:sz w:val="20"/>
        </w:rPr>
        <w:t xml:space="preserve">a) könyvelési szünnapot, </w:t>
      </w:r>
    </w:p>
    <w:p w14:paraId="3EC045DE" w14:textId="77777777" w:rsidR="005A30AA" w:rsidRPr="00A61F3D" w:rsidRDefault="005A30AA" w:rsidP="008B0DA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rPr>
          <w:rFonts w:ascii="Arial" w:hAnsi="Arial" w:cs="Arial"/>
          <w:sz w:val="20"/>
        </w:rPr>
      </w:pPr>
      <w:r w:rsidRPr="00A61F3D">
        <w:rPr>
          <w:rFonts w:ascii="Arial" w:hAnsi="Arial" w:cs="Arial"/>
          <w:sz w:val="20"/>
        </w:rPr>
        <w:t xml:space="preserve">b) pénztári szünnapot, vagy </w:t>
      </w:r>
    </w:p>
    <w:p w14:paraId="71453674" w14:textId="77777777" w:rsidR="005A30AA" w:rsidRPr="00A61F3D" w:rsidRDefault="005A30AA" w:rsidP="008B0DA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rPr>
          <w:rFonts w:ascii="Arial" w:hAnsi="Arial" w:cs="Arial"/>
          <w:sz w:val="20"/>
        </w:rPr>
      </w:pPr>
      <w:r w:rsidRPr="00A61F3D">
        <w:rPr>
          <w:rFonts w:ascii="Arial" w:hAnsi="Arial" w:cs="Arial"/>
          <w:sz w:val="20"/>
        </w:rPr>
        <w:t xml:space="preserve">c) könyvelési és pénztári szünnapot együttesen </w:t>
      </w:r>
    </w:p>
    <w:p w14:paraId="0746F40F" w14:textId="77777777" w:rsidR="005A30AA" w:rsidRPr="00A61F3D" w:rsidRDefault="005A30AA" w:rsidP="008B0DA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rPr>
          <w:rFonts w:ascii="Arial" w:hAnsi="Arial" w:cs="Arial"/>
          <w:sz w:val="20"/>
        </w:rPr>
      </w:pPr>
      <w:r w:rsidRPr="00A61F3D">
        <w:rPr>
          <w:rFonts w:ascii="Arial" w:hAnsi="Arial" w:cs="Arial"/>
          <w:sz w:val="20"/>
        </w:rPr>
        <w:t>jelent</w:t>
      </w:r>
      <w:r w:rsidR="00DF6B88" w:rsidRPr="00A61F3D">
        <w:rPr>
          <w:rFonts w:ascii="Arial" w:hAnsi="Arial" w:cs="Arial"/>
          <w:sz w:val="20"/>
        </w:rPr>
        <w:t>het.</w:t>
      </w:r>
    </w:p>
    <w:p w14:paraId="480D96ED" w14:textId="64F455BC" w:rsidR="005A30AA" w:rsidRPr="00A61F3D" w:rsidRDefault="00F53839" w:rsidP="008B0DAF">
      <w:pPr>
        <w:tabs>
          <w:tab w:val="left" w:pos="567"/>
          <w:tab w:val="left" w:pos="2160"/>
          <w:tab w:val="left" w:pos="2880"/>
          <w:tab w:val="left" w:pos="3600"/>
          <w:tab w:val="left" w:pos="4320"/>
          <w:tab w:val="left" w:pos="5040"/>
          <w:tab w:val="left" w:pos="5760"/>
          <w:tab w:val="left" w:pos="6480"/>
          <w:tab w:val="left" w:pos="7110"/>
          <w:tab w:val="left" w:pos="7200"/>
          <w:tab w:val="left" w:pos="7920"/>
          <w:tab w:val="left" w:pos="8550"/>
        </w:tabs>
        <w:spacing w:before="120" w:after="120"/>
        <w:ind w:left="567" w:right="-40" w:hanging="567"/>
        <w:rPr>
          <w:rFonts w:ascii="Arial" w:hAnsi="Arial" w:cs="Arial"/>
          <w:sz w:val="20"/>
        </w:rPr>
      </w:pPr>
      <w:ins w:id="20" w:author="MNB" w:date="2025-11-03T09:23:00Z" w16du:dateUtc="2025-11-03T08:23:00Z">
        <w:r>
          <w:rPr>
            <w:rFonts w:ascii="Arial" w:hAnsi="Arial" w:cs="Arial"/>
            <w:sz w:val="20"/>
          </w:rPr>
          <w:t>7.2.</w:t>
        </w:r>
        <w:r>
          <w:rPr>
            <w:rFonts w:ascii="Arial" w:hAnsi="Arial" w:cs="Arial"/>
            <w:sz w:val="20"/>
          </w:rPr>
          <w:tab/>
        </w:r>
      </w:ins>
      <w:r w:rsidR="005A30AA" w:rsidRPr="00A61F3D">
        <w:rPr>
          <w:rFonts w:ascii="Arial" w:hAnsi="Arial" w:cs="Arial"/>
          <w:sz w:val="20"/>
        </w:rPr>
        <w:t xml:space="preserve">A </w:t>
      </w:r>
      <w:ins w:id="21" w:author="MNB" w:date="2025-11-03T09:23:00Z" w16du:dateUtc="2025-11-03T08:23:00Z">
        <w:r>
          <w:rPr>
            <w:rFonts w:ascii="Arial" w:hAnsi="Arial" w:cs="Arial"/>
            <w:sz w:val="20"/>
          </w:rPr>
          <w:t xml:space="preserve">7.1. pont </w:t>
        </w:r>
      </w:ins>
      <w:r w:rsidR="005A30AA" w:rsidRPr="00A61F3D">
        <w:rPr>
          <w:rFonts w:ascii="Arial" w:hAnsi="Arial" w:cs="Arial"/>
          <w:sz w:val="20"/>
        </w:rPr>
        <w:t xml:space="preserve">b) </w:t>
      </w:r>
      <w:ins w:id="22" w:author="MNB" w:date="2025-11-03T09:23:00Z" w16du:dateUtc="2025-11-03T08:23:00Z">
        <w:r>
          <w:rPr>
            <w:rFonts w:ascii="Arial" w:hAnsi="Arial" w:cs="Arial"/>
            <w:sz w:val="20"/>
          </w:rPr>
          <w:t xml:space="preserve">alpontja szerinti </w:t>
        </w:r>
      </w:ins>
      <w:r w:rsidR="005A30AA" w:rsidRPr="00A61F3D">
        <w:rPr>
          <w:rFonts w:ascii="Arial" w:hAnsi="Arial" w:cs="Arial"/>
          <w:sz w:val="20"/>
        </w:rPr>
        <w:t xml:space="preserve">esetben valamennyi </w:t>
      </w:r>
      <w:del w:id="23" w:author="MNB" w:date="2025-11-03T09:23:00Z" w16du:dateUtc="2025-11-03T08:23:00Z">
        <w:r w:rsidR="005A30AA" w:rsidRPr="00A61F3D">
          <w:rPr>
            <w:rFonts w:ascii="Arial" w:hAnsi="Arial" w:cs="Arial"/>
            <w:sz w:val="20"/>
          </w:rPr>
          <w:delText>aznapra,</w:delText>
        </w:r>
      </w:del>
      <w:ins w:id="24" w:author="MNB" w:date="2025-11-03T09:23:00Z" w16du:dateUtc="2025-11-03T08:23:00Z">
        <w:r w:rsidR="005A30AA" w:rsidRPr="00A61F3D">
          <w:rPr>
            <w:rFonts w:ascii="Arial" w:hAnsi="Arial" w:cs="Arial"/>
            <w:sz w:val="20"/>
          </w:rPr>
          <w:t>az</w:t>
        </w:r>
        <w:r>
          <w:rPr>
            <w:rFonts w:ascii="Arial" w:hAnsi="Arial" w:cs="Arial"/>
            <w:sz w:val="20"/>
          </w:rPr>
          <w:t xml:space="preserve"> adott </w:t>
        </w:r>
        <w:r w:rsidR="005A30AA" w:rsidRPr="00A61F3D">
          <w:rPr>
            <w:rFonts w:ascii="Arial" w:hAnsi="Arial" w:cs="Arial"/>
            <w:sz w:val="20"/>
          </w:rPr>
          <w:t>napra</w:t>
        </w:r>
      </w:ins>
      <w:r w:rsidR="005A30AA" w:rsidRPr="00A61F3D">
        <w:rPr>
          <w:rFonts w:ascii="Arial" w:hAnsi="Arial" w:cs="Arial"/>
          <w:sz w:val="20"/>
        </w:rPr>
        <w:t xml:space="preserve"> mint tárgynapra vonatkozó, és </w:t>
      </w:r>
      <w:del w:id="25" w:author="MNB" w:date="2025-11-03T09:23:00Z" w16du:dateUtc="2025-11-03T08:23:00Z">
        <w:r w:rsidR="005A30AA" w:rsidRPr="00A61F3D">
          <w:rPr>
            <w:rFonts w:ascii="Arial" w:hAnsi="Arial" w:cs="Arial"/>
            <w:sz w:val="20"/>
          </w:rPr>
          <w:delText>az aznapi</w:delText>
        </w:r>
      </w:del>
      <w:ins w:id="26" w:author="MNB" w:date="2025-11-03T09:23:00Z" w16du:dateUtc="2025-11-03T08:23:00Z">
        <w:r w:rsidR="00723151">
          <w:rPr>
            <w:rFonts w:ascii="Arial" w:hAnsi="Arial" w:cs="Arial"/>
            <w:sz w:val="20"/>
          </w:rPr>
          <w:t xml:space="preserve">– a 7.5. alpontban foglaltak kivételével – </w:t>
        </w:r>
        <w:r w:rsidR="005A30AA" w:rsidRPr="00A61F3D">
          <w:rPr>
            <w:rFonts w:ascii="Arial" w:hAnsi="Arial" w:cs="Arial"/>
            <w:sz w:val="20"/>
          </w:rPr>
          <w:t xml:space="preserve">az </w:t>
        </w:r>
        <w:r>
          <w:rPr>
            <w:rFonts w:ascii="Arial" w:hAnsi="Arial" w:cs="Arial"/>
            <w:sz w:val="20"/>
          </w:rPr>
          <w:t xml:space="preserve">adott </w:t>
        </w:r>
        <w:r w:rsidR="005A30AA" w:rsidRPr="00A61F3D">
          <w:rPr>
            <w:rFonts w:ascii="Arial" w:hAnsi="Arial" w:cs="Arial"/>
            <w:sz w:val="20"/>
          </w:rPr>
          <w:t>nap</w:t>
        </w:r>
        <w:r>
          <w:rPr>
            <w:rFonts w:ascii="Arial" w:hAnsi="Arial" w:cs="Arial"/>
            <w:sz w:val="20"/>
          </w:rPr>
          <w:t>on</w:t>
        </w:r>
      </w:ins>
      <w:r w:rsidR="005A30AA" w:rsidRPr="00A61F3D">
        <w:rPr>
          <w:rFonts w:ascii="Arial" w:hAnsi="Arial" w:cs="Arial"/>
          <w:sz w:val="20"/>
        </w:rPr>
        <w:t xml:space="preserve"> határidős adatszolgáltatást is teljesíteni kell. </w:t>
      </w:r>
    </w:p>
    <w:p w14:paraId="4C63D3C5" w14:textId="07569618" w:rsidR="005A30AA" w:rsidRPr="00A61F3D" w:rsidRDefault="005A30AA" w:rsidP="008B0DAF">
      <w:pPr>
        <w:keepNext/>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40" w:hanging="567"/>
        <w:rPr>
          <w:rFonts w:ascii="Arial" w:hAnsi="Arial" w:cs="Arial"/>
          <w:sz w:val="20"/>
        </w:rPr>
      </w:pPr>
      <w:del w:id="27" w:author="MNB" w:date="2025-11-03T09:23:00Z" w16du:dateUtc="2025-11-03T08:23:00Z">
        <w:r w:rsidRPr="00A61F3D">
          <w:rPr>
            <w:rFonts w:ascii="Arial" w:hAnsi="Arial" w:cs="Arial"/>
            <w:sz w:val="20"/>
          </w:rPr>
          <w:delText>Az</w:delText>
        </w:r>
      </w:del>
      <w:ins w:id="28" w:author="MNB" w:date="2025-11-03T09:23:00Z" w16du:dateUtc="2025-11-03T08:23:00Z">
        <w:r w:rsidR="00F53839">
          <w:rPr>
            <w:rFonts w:ascii="Arial" w:hAnsi="Arial" w:cs="Arial"/>
            <w:sz w:val="20"/>
          </w:rPr>
          <w:t>7.3.</w:t>
        </w:r>
        <w:r w:rsidR="00F53839">
          <w:rPr>
            <w:rFonts w:ascii="Arial" w:hAnsi="Arial" w:cs="Arial"/>
            <w:sz w:val="20"/>
          </w:rPr>
          <w:tab/>
        </w:r>
        <w:r w:rsidRPr="00A61F3D">
          <w:rPr>
            <w:rFonts w:ascii="Arial" w:hAnsi="Arial" w:cs="Arial"/>
            <w:sz w:val="20"/>
          </w:rPr>
          <w:t>A</w:t>
        </w:r>
        <w:r w:rsidR="00F53839">
          <w:rPr>
            <w:rFonts w:ascii="Arial" w:hAnsi="Arial" w:cs="Arial"/>
            <w:sz w:val="20"/>
          </w:rPr>
          <w:t xml:space="preserve"> 7.1. pont</w:t>
        </w:r>
      </w:ins>
      <w:r w:rsidRPr="00A61F3D">
        <w:rPr>
          <w:rFonts w:ascii="Arial" w:hAnsi="Arial" w:cs="Arial"/>
          <w:sz w:val="20"/>
        </w:rPr>
        <w:t xml:space="preserve"> a) és c) </w:t>
      </w:r>
      <w:ins w:id="29" w:author="MNB" w:date="2025-11-03T09:23:00Z" w16du:dateUtc="2025-11-03T08:23:00Z">
        <w:r w:rsidR="00F53839">
          <w:rPr>
            <w:rFonts w:ascii="Arial" w:hAnsi="Arial" w:cs="Arial"/>
            <w:sz w:val="20"/>
          </w:rPr>
          <w:t xml:space="preserve">alpontja szerinti </w:t>
        </w:r>
      </w:ins>
      <w:r w:rsidRPr="00A61F3D">
        <w:rPr>
          <w:rFonts w:ascii="Arial" w:hAnsi="Arial" w:cs="Arial"/>
          <w:sz w:val="20"/>
        </w:rPr>
        <w:t xml:space="preserve">esetben a napi gyakorisággal elrendelt </w:t>
      </w:r>
      <w:del w:id="30" w:author="MNB" w:date="2025-11-03T09:23:00Z" w16du:dateUtc="2025-11-03T08:23:00Z">
        <w:r w:rsidRPr="00A61F3D">
          <w:rPr>
            <w:rFonts w:ascii="Arial" w:hAnsi="Arial" w:cs="Arial"/>
            <w:sz w:val="20"/>
          </w:rPr>
          <w:delText>adatszolgáltatásokra</w:delText>
        </w:r>
      </w:del>
      <w:ins w:id="31" w:author="MNB" w:date="2025-11-03T09:23:00Z" w16du:dateUtc="2025-11-03T08:23:00Z">
        <w:r w:rsidRPr="00A61F3D">
          <w:rPr>
            <w:rFonts w:ascii="Arial" w:hAnsi="Arial" w:cs="Arial"/>
            <w:sz w:val="20"/>
          </w:rPr>
          <w:t>adatszolgáltatások</w:t>
        </w:r>
      </w:ins>
      <w:r w:rsidRPr="00A61F3D">
        <w:rPr>
          <w:rFonts w:ascii="Arial" w:hAnsi="Arial" w:cs="Arial"/>
          <w:sz w:val="20"/>
        </w:rPr>
        <w:t xml:space="preserve"> az alábbiak </w:t>
      </w:r>
      <w:del w:id="32" w:author="MNB" w:date="2025-11-03T09:23:00Z" w16du:dateUtc="2025-11-03T08:23:00Z">
        <w:r w:rsidRPr="00A61F3D">
          <w:rPr>
            <w:rFonts w:ascii="Arial" w:hAnsi="Arial" w:cs="Arial"/>
            <w:sz w:val="20"/>
          </w:rPr>
          <w:delText>érvényesek:</w:delText>
        </w:r>
      </w:del>
      <w:ins w:id="33" w:author="MNB" w:date="2025-11-03T09:23:00Z" w16du:dateUtc="2025-11-03T08:23:00Z">
        <w:r w:rsidR="00F53839">
          <w:rPr>
            <w:rFonts w:ascii="Arial" w:hAnsi="Arial" w:cs="Arial"/>
            <w:sz w:val="20"/>
          </w:rPr>
          <w:t>szerint teljesítendők</w:t>
        </w:r>
        <w:r w:rsidR="00D411B3">
          <w:rPr>
            <w:rFonts w:ascii="Arial" w:hAnsi="Arial" w:cs="Arial"/>
            <w:sz w:val="20"/>
          </w:rPr>
          <w:t>.</w:t>
        </w:r>
      </w:ins>
    </w:p>
    <w:p w14:paraId="2CC005F5" w14:textId="771B39A6" w:rsidR="005A30AA" w:rsidRPr="00D411B3" w:rsidRDefault="00F9448F" w:rsidP="008B0DAF">
      <w:pPr>
        <w:pStyle w:val="Listaszerbekezds"/>
        <w:numPr>
          <w:ilvl w:val="2"/>
          <w:numId w:val="36"/>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072"/>
        </w:tabs>
        <w:ind w:left="1276" w:right="-39" w:hanging="709"/>
        <w:rPr>
          <w:rFonts w:ascii="Arial" w:hAnsi="Arial" w:cs="Arial"/>
          <w:sz w:val="20"/>
        </w:rPr>
      </w:pPr>
      <w:del w:id="34" w:author="MNB" w:date="2025-11-03T09:23:00Z" w16du:dateUtc="2025-11-03T08:23:00Z">
        <w:r w:rsidRPr="00A61F3D">
          <w:rPr>
            <w:rFonts w:ascii="Arial" w:hAnsi="Arial" w:cs="Arial"/>
            <w:sz w:val="20"/>
          </w:rPr>
          <w:delText>h</w:delText>
        </w:r>
        <w:r w:rsidR="005A30AA" w:rsidRPr="00A61F3D">
          <w:rPr>
            <w:rFonts w:ascii="Arial" w:hAnsi="Arial" w:cs="Arial"/>
            <w:sz w:val="20"/>
          </w:rPr>
          <w:delText>a</w:delText>
        </w:r>
      </w:del>
      <w:ins w:id="35" w:author="MNB" w:date="2025-11-03T09:23:00Z" w16du:dateUtc="2025-11-03T08:23:00Z">
        <w:r w:rsidR="00D411B3">
          <w:rPr>
            <w:rFonts w:ascii="Arial" w:hAnsi="Arial" w:cs="Arial"/>
            <w:sz w:val="20"/>
          </w:rPr>
          <w:t>H</w:t>
        </w:r>
        <w:r w:rsidR="005A30AA" w:rsidRPr="00D411B3">
          <w:rPr>
            <w:rFonts w:ascii="Arial" w:hAnsi="Arial" w:cs="Arial"/>
            <w:sz w:val="20"/>
          </w:rPr>
          <w:t>a</w:t>
        </w:r>
      </w:ins>
      <w:r w:rsidR="005A30AA" w:rsidRPr="00D411B3">
        <w:rPr>
          <w:rFonts w:ascii="Arial" w:hAnsi="Arial" w:cs="Arial"/>
          <w:sz w:val="20"/>
        </w:rPr>
        <w:t xml:space="preserve"> az adatszolgáltatás vonatkozási időpontja bankszünnapra esik, és azon a napon bármilyen ügylet lebonyolítására sor került, arra vonatkozóan az adatszolgáltatást minden esetben teljesíteni kell</w:t>
      </w:r>
      <w:del w:id="36" w:author="MNB" w:date="2025-11-03T09:23:00Z" w16du:dateUtc="2025-11-03T08:23:00Z">
        <w:r w:rsidRPr="00A61F3D">
          <w:rPr>
            <w:rFonts w:ascii="Arial" w:hAnsi="Arial" w:cs="Arial"/>
            <w:sz w:val="20"/>
          </w:rPr>
          <w:delText>;</w:delText>
        </w:r>
      </w:del>
      <w:ins w:id="37" w:author="MNB" w:date="2025-11-03T09:23:00Z" w16du:dateUtc="2025-11-03T08:23:00Z">
        <w:r w:rsidR="00D411B3">
          <w:rPr>
            <w:rFonts w:ascii="Arial" w:hAnsi="Arial" w:cs="Arial"/>
            <w:sz w:val="20"/>
          </w:rPr>
          <w:t>.</w:t>
        </w:r>
      </w:ins>
    </w:p>
    <w:p w14:paraId="5DB1563A" w14:textId="3B04D47F" w:rsidR="005A30AA" w:rsidRPr="00D411B3" w:rsidRDefault="00F9448F" w:rsidP="008B0DAF">
      <w:pPr>
        <w:pStyle w:val="Listaszerbekezds"/>
        <w:numPr>
          <w:ilvl w:val="2"/>
          <w:numId w:val="36"/>
        </w:numPr>
        <w:tabs>
          <w:tab w:val="left" w:pos="426"/>
          <w:tab w:val="left" w:pos="851"/>
          <w:tab w:val="left" w:pos="2880"/>
          <w:tab w:val="left" w:pos="3600"/>
          <w:tab w:val="left" w:pos="4320"/>
          <w:tab w:val="left" w:pos="5040"/>
          <w:tab w:val="left" w:pos="5760"/>
          <w:tab w:val="left" w:pos="6480"/>
          <w:tab w:val="left" w:pos="7110"/>
          <w:tab w:val="left" w:pos="7200"/>
          <w:tab w:val="left" w:pos="7920"/>
          <w:tab w:val="left" w:pos="8550"/>
          <w:tab w:val="left" w:pos="9072"/>
          <w:tab w:val="left" w:pos="9742"/>
        </w:tabs>
        <w:ind w:left="1276" w:right="-39" w:hanging="709"/>
        <w:rPr>
          <w:rFonts w:ascii="Arial" w:hAnsi="Arial" w:cs="Arial"/>
          <w:sz w:val="20"/>
        </w:rPr>
      </w:pPr>
      <w:del w:id="38" w:author="MNB" w:date="2025-11-03T09:23:00Z" w16du:dateUtc="2025-11-03T08:23:00Z">
        <w:r w:rsidRPr="00A61F3D">
          <w:rPr>
            <w:rFonts w:ascii="Arial" w:hAnsi="Arial" w:cs="Arial"/>
            <w:sz w:val="20"/>
          </w:rPr>
          <w:delText>h</w:delText>
        </w:r>
        <w:r w:rsidR="005A30AA" w:rsidRPr="00A61F3D">
          <w:rPr>
            <w:rFonts w:ascii="Arial" w:hAnsi="Arial" w:cs="Arial"/>
            <w:sz w:val="20"/>
          </w:rPr>
          <w:delText>a</w:delText>
        </w:r>
      </w:del>
      <w:ins w:id="39" w:author="MNB" w:date="2025-11-03T09:23:00Z" w16du:dateUtc="2025-11-03T08:23:00Z">
        <w:r w:rsidR="00D411B3">
          <w:rPr>
            <w:rFonts w:ascii="Arial" w:hAnsi="Arial" w:cs="Arial"/>
            <w:sz w:val="20"/>
          </w:rPr>
          <w:t>H</w:t>
        </w:r>
        <w:r w:rsidR="005A30AA" w:rsidRPr="00D411B3">
          <w:rPr>
            <w:rFonts w:ascii="Arial" w:hAnsi="Arial" w:cs="Arial"/>
            <w:sz w:val="20"/>
          </w:rPr>
          <w:t>a</w:t>
        </w:r>
      </w:ins>
      <w:r w:rsidR="005A30AA" w:rsidRPr="00D411B3">
        <w:rPr>
          <w:rFonts w:ascii="Arial" w:hAnsi="Arial" w:cs="Arial"/>
          <w:sz w:val="20"/>
        </w:rPr>
        <w:t xml:space="preserve"> az adatszolgáltatás vonatkozási időpontja bankszünnapra esik, de azon a napon ügyletkötés nem történt, akkor aznapra nemleges adatszolgáltatást kell beküldeni</w:t>
      </w:r>
      <w:del w:id="40" w:author="MNB" w:date="2025-11-03T09:23:00Z" w16du:dateUtc="2025-11-03T08:23:00Z">
        <w:r w:rsidRPr="00A61F3D">
          <w:rPr>
            <w:rFonts w:ascii="Arial" w:hAnsi="Arial" w:cs="Arial"/>
            <w:sz w:val="20"/>
          </w:rPr>
          <w:delText>;</w:delText>
        </w:r>
      </w:del>
      <w:ins w:id="41" w:author="MNB" w:date="2025-11-03T09:23:00Z" w16du:dateUtc="2025-11-03T08:23:00Z">
        <w:r w:rsidR="00D411B3">
          <w:rPr>
            <w:rFonts w:ascii="Arial" w:hAnsi="Arial" w:cs="Arial"/>
            <w:sz w:val="20"/>
          </w:rPr>
          <w:t>.</w:t>
        </w:r>
      </w:ins>
    </w:p>
    <w:p w14:paraId="7745E12F" w14:textId="4358D185" w:rsidR="005A30AA" w:rsidRPr="00D411B3" w:rsidRDefault="00F9448F" w:rsidP="008B0DAF">
      <w:pPr>
        <w:pStyle w:val="Listaszerbekezds"/>
        <w:numPr>
          <w:ilvl w:val="2"/>
          <w:numId w:val="36"/>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742"/>
        </w:tabs>
        <w:spacing w:after="120"/>
        <w:ind w:left="1276" w:right="-39" w:hanging="709"/>
        <w:rPr>
          <w:rFonts w:ascii="Arial" w:hAnsi="Arial" w:cs="Arial"/>
          <w:sz w:val="20"/>
        </w:rPr>
      </w:pPr>
      <w:del w:id="42" w:author="MNB" w:date="2025-11-03T09:23:00Z" w16du:dateUtc="2025-11-03T08:23:00Z">
        <w:r w:rsidRPr="00A61F3D">
          <w:rPr>
            <w:rFonts w:ascii="Arial" w:hAnsi="Arial" w:cs="Arial"/>
            <w:sz w:val="20"/>
          </w:rPr>
          <w:delText>h</w:delText>
        </w:r>
        <w:r w:rsidR="005A30AA" w:rsidRPr="00A61F3D">
          <w:rPr>
            <w:rFonts w:ascii="Arial" w:hAnsi="Arial" w:cs="Arial"/>
            <w:sz w:val="20"/>
          </w:rPr>
          <w:delText>a</w:delText>
        </w:r>
      </w:del>
      <w:ins w:id="43" w:author="MNB" w:date="2025-11-03T09:23:00Z" w16du:dateUtc="2025-11-03T08:23:00Z">
        <w:r w:rsidR="00D411B3">
          <w:rPr>
            <w:rFonts w:ascii="Arial" w:hAnsi="Arial" w:cs="Arial"/>
            <w:sz w:val="20"/>
          </w:rPr>
          <w:t>H</w:t>
        </w:r>
        <w:r w:rsidR="005A30AA" w:rsidRPr="00D411B3">
          <w:rPr>
            <w:rFonts w:ascii="Arial" w:hAnsi="Arial" w:cs="Arial"/>
            <w:sz w:val="20"/>
          </w:rPr>
          <w:t>a</w:t>
        </w:r>
      </w:ins>
      <w:r w:rsidR="005A30AA" w:rsidRPr="00D411B3">
        <w:rPr>
          <w:rFonts w:ascii="Arial" w:hAnsi="Arial" w:cs="Arial"/>
          <w:sz w:val="20"/>
        </w:rPr>
        <w:t xml:space="preserve"> az adatszolgáltatás teljesítési határideje bankszünnapra esik, és ezért az adatszolgáltató aznap adatszolgáltatást nem tud küldeni, akkor gondoskodnia kell arról, hogy az ezen a napon teljesítendő </w:t>
      </w:r>
      <w:r w:rsidR="00221351" w:rsidRPr="00D411B3">
        <w:rPr>
          <w:rFonts w:ascii="Arial" w:hAnsi="Arial" w:cs="Arial"/>
          <w:sz w:val="20"/>
        </w:rPr>
        <w:t>D01, D02 és K14 MNB azonosító kódú adatszolgáltatások a következő – nem bankszünnap – munkanap 1</w:t>
      </w:r>
      <w:r w:rsidR="00237034" w:rsidRPr="00D411B3">
        <w:rPr>
          <w:rFonts w:ascii="Arial" w:hAnsi="Arial" w:cs="Arial"/>
          <w:sz w:val="20"/>
        </w:rPr>
        <w:t>2</w:t>
      </w:r>
      <w:r w:rsidR="00221351" w:rsidRPr="00D411B3">
        <w:rPr>
          <w:rFonts w:ascii="Arial" w:hAnsi="Arial" w:cs="Arial"/>
          <w:sz w:val="20"/>
        </w:rPr>
        <w:t xml:space="preserve"> óráig, a többi napi adatszolgáltatás </w:t>
      </w:r>
      <w:r w:rsidR="005A30AA" w:rsidRPr="00D411B3">
        <w:rPr>
          <w:rFonts w:ascii="Arial" w:hAnsi="Arial" w:cs="Arial"/>
          <w:sz w:val="20"/>
        </w:rPr>
        <w:t xml:space="preserve">a megelőző </w:t>
      </w:r>
      <w:r w:rsidR="00102643" w:rsidRPr="00D411B3">
        <w:rPr>
          <w:rFonts w:ascii="Arial" w:hAnsi="Arial" w:cs="Arial"/>
          <w:sz w:val="20"/>
        </w:rPr>
        <w:t>munka</w:t>
      </w:r>
      <w:r w:rsidR="005A30AA" w:rsidRPr="00D411B3">
        <w:rPr>
          <w:rFonts w:ascii="Arial" w:hAnsi="Arial" w:cs="Arial"/>
          <w:sz w:val="20"/>
        </w:rPr>
        <w:t>nap 22 óráig beérkezzenek az MNB-hez.</w:t>
      </w:r>
    </w:p>
    <w:p w14:paraId="4EDCBA6A" w14:textId="2DEC36D4" w:rsidR="005A30AA" w:rsidRDefault="005A30AA" w:rsidP="008B0DAF">
      <w:pPr>
        <w:pStyle w:val="Listaszerbekezds"/>
        <w:numPr>
          <w:ilvl w:val="1"/>
          <w:numId w:val="36"/>
        </w:numPr>
        <w:tabs>
          <w:tab w:val="left" w:pos="567"/>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40" w:hanging="567"/>
        <w:rPr>
          <w:rFonts w:ascii="Arial" w:hAnsi="Arial" w:cs="Arial"/>
          <w:sz w:val="20"/>
        </w:rPr>
      </w:pPr>
      <w:r w:rsidRPr="00D411B3">
        <w:rPr>
          <w:rFonts w:ascii="Arial" w:hAnsi="Arial" w:cs="Arial"/>
          <w:sz w:val="20"/>
        </w:rPr>
        <w:t xml:space="preserve">Havi, negyedéves, féléves </w:t>
      </w:r>
      <w:r w:rsidR="00017CAE" w:rsidRPr="00D411B3">
        <w:rPr>
          <w:rFonts w:ascii="Arial" w:hAnsi="Arial" w:cs="Arial"/>
          <w:sz w:val="20"/>
        </w:rPr>
        <w:t>és</w:t>
      </w:r>
      <w:r w:rsidRPr="00D411B3">
        <w:rPr>
          <w:rFonts w:ascii="Arial" w:hAnsi="Arial" w:cs="Arial"/>
          <w:sz w:val="20"/>
        </w:rPr>
        <w:t xml:space="preserve"> éves adatszolgáltatásnál, amennyiben az adatszolgáltatási kötelezettség teljesítési határideje könyvelési szünnapra esik, akkor az adatszolgáltatást a banküzem szünetelésétől függetlenül az 1. mellékletben rögzített időszakra vonatkozóan,</w:t>
      </w:r>
      <w:ins w:id="44" w:author="MNB" w:date="2025-11-03T09:23:00Z" w16du:dateUtc="2025-11-03T08:23:00Z">
        <w:r w:rsidRPr="00D411B3">
          <w:rPr>
            <w:rFonts w:ascii="Arial" w:hAnsi="Arial" w:cs="Arial"/>
            <w:sz w:val="20"/>
          </w:rPr>
          <w:t xml:space="preserve"> </w:t>
        </w:r>
        <w:r w:rsidR="00D411B3" w:rsidRPr="00D411B3">
          <w:rPr>
            <w:rFonts w:ascii="Arial" w:hAnsi="Arial" w:cs="Arial"/>
            <w:sz w:val="20"/>
          </w:rPr>
          <w:t>– a 7.5. alpontban foglaltak kivételével –</w:t>
        </w:r>
      </w:ins>
      <w:r w:rsidR="00D411B3" w:rsidRPr="00D411B3">
        <w:rPr>
          <w:rFonts w:ascii="Arial" w:hAnsi="Arial" w:cs="Arial"/>
          <w:sz w:val="20"/>
        </w:rPr>
        <w:t xml:space="preserve"> </w:t>
      </w:r>
      <w:r w:rsidRPr="00D411B3">
        <w:rPr>
          <w:rFonts w:ascii="Arial" w:hAnsi="Arial" w:cs="Arial"/>
          <w:sz w:val="20"/>
        </w:rPr>
        <w:t>az ott meghatározott teljesítési határidőre kell megküldeni.</w:t>
      </w:r>
    </w:p>
    <w:p w14:paraId="7E1C2980" w14:textId="77777777" w:rsidR="00D411B3" w:rsidRPr="00D411B3" w:rsidRDefault="00D411B3" w:rsidP="00D411B3">
      <w:pPr>
        <w:pStyle w:val="Listaszerbekezds"/>
        <w:tabs>
          <w:tab w:val="left" w:pos="567"/>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40"/>
        <w:rPr>
          <w:ins w:id="45" w:author="MNB" w:date="2025-11-03T09:23:00Z" w16du:dateUtc="2025-11-03T08:23:00Z"/>
          <w:rFonts w:ascii="Arial" w:hAnsi="Arial" w:cs="Arial"/>
          <w:sz w:val="20"/>
        </w:rPr>
      </w:pPr>
    </w:p>
    <w:p w14:paraId="14EACF8C" w14:textId="4930CCD5" w:rsidR="00D411B3" w:rsidRPr="008B0DAF" w:rsidRDefault="00D411B3" w:rsidP="00D411B3">
      <w:pPr>
        <w:pStyle w:val="Listaszerbekezds"/>
        <w:numPr>
          <w:ilvl w:val="1"/>
          <w:numId w:val="36"/>
        </w:numPr>
        <w:tabs>
          <w:tab w:val="left" w:pos="567"/>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40" w:hanging="567"/>
        <w:rPr>
          <w:ins w:id="46" w:author="MNB" w:date="2025-11-03T09:23:00Z" w16du:dateUtc="2025-11-03T08:23:00Z"/>
          <w:rFonts w:ascii="Arial" w:hAnsi="Arial" w:cs="Arial"/>
          <w:sz w:val="20"/>
        </w:rPr>
      </w:pPr>
      <w:ins w:id="47" w:author="MNB" w:date="2025-11-03T09:23:00Z" w16du:dateUtc="2025-11-03T08:23:00Z">
        <w:r w:rsidRPr="008B0DAF">
          <w:rPr>
            <w:rFonts w:ascii="Arial" w:hAnsi="Arial" w:cs="Arial"/>
            <w:sz w:val="20"/>
          </w:rPr>
          <w:t xml:space="preserve">Amennyiben az </w:t>
        </w:r>
        <w:r w:rsidR="00564A29" w:rsidRPr="008B0DAF">
          <w:rPr>
            <w:rFonts w:ascii="Arial" w:hAnsi="Arial" w:cs="Arial"/>
            <w:sz w:val="20"/>
          </w:rPr>
          <w:t xml:space="preserve">adatszolgáltatási kötelezettség </w:t>
        </w:r>
        <w:r w:rsidRPr="008B0DAF">
          <w:rPr>
            <w:rFonts w:ascii="Arial" w:hAnsi="Arial" w:cs="Arial"/>
            <w:sz w:val="20"/>
          </w:rPr>
          <w:t>1. melléklet</w:t>
        </w:r>
        <w:r w:rsidR="00564A29" w:rsidRPr="008B0DAF">
          <w:rPr>
            <w:rFonts w:ascii="Arial" w:hAnsi="Arial" w:cs="Arial"/>
            <w:sz w:val="20"/>
          </w:rPr>
          <w:t>ben</w:t>
        </w:r>
        <w:r w:rsidRPr="008B0DAF">
          <w:rPr>
            <w:rFonts w:ascii="Arial" w:hAnsi="Arial" w:cs="Arial"/>
            <w:sz w:val="20"/>
          </w:rPr>
          <w:t xml:space="preserve"> </w:t>
        </w:r>
        <w:r w:rsidR="00564A29" w:rsidRPr="008B0DAF">
          <w:rPr>
            <w:rFonts w:ascii="Arial" w:hAnsi="Arial" w:cs="Arial"/>
            <w:sz w:val="20"/>
          </w:rPr>
          <w:t xml:space="preserve">meghatározott teljesítési </w:t>
        </w:r>
        <w:r w:rsidRPr="008B0DAF">
          <w:rPr>
            <w:rFonts w:ascii="Arial" w:hAnsi="Arial" w:cs="Arial"/>
            <w:sz w:val="20"/>
          </w:rPr>
          <w:t>határidej</w:t>
        </w:r>
        <w:r w:rsidR="00B01BA9" w:rsidRPr="008B0DAF">
          <w:rPr>
            <w:rFonts w:ascii="Arial" w:hAnsi="Arial" w:cs="Arial"/>
            <w:sz w:val="20"/>
          </w:rPr>
          <w:t>ének lejárta</w:t>
        </w:r>
        <w:r w:rsidRPr="008B0DAF">
          <w:rPr>
            <w:rFonts w:ascii="Arial" w:hAnsi="Arial" w:cs="Arial"/>
            <w:sz w:val="20"/>
          </w:rPr>
          <w:t xml:space="preserve"> </w:t>
        </w:r>
        <w:r w:rsidR="0060000E" w:rsidRPr="008B0DAF">
          <w:rPr>
            <w:rFonts w:ascii="Arial" w:hAnsi="Arial" w:cs="Arial"/>
            <w:sz w:val="20"/>
          </w:rPr>
          <w:t>nem munkanap</w:t>
        </w:r>
      </w:ins>
      <w:ins w:id="48" w:author="MNB" w:date="2025-11-05T10:34:00Z" w16du:dateUtc="2025-11-05T09:34:00Z">
        <w:r w:rsidR="0095055C">
          <w:rPr>
            <w:rFonts w:ascii="Arial" w:hAnsi="Arial" w:cs="Arial"/>
            <w:sz w:val="20"/>
          </w:rPr>
          <w:t>ra esik</w:t>
        </w:r>
      </w:ins>
      <w:ins w:id="49" w:author="MNB" w:date="2025-11-03T09:23:00Z" w16du:dateUtc="2025-11-03T08:23:00Z">
        <w:r w:rsidRPr="008B0DAF">
          <w:rPr>
            <w:rFonts w:ascii="Arial" w:hAnsi="Arial" w:cs="Arial"/>
            <w:sz w:val="20"/>
          </w:rPr>
          <w:t>, a teljesítési határidő a következő munkanapon jár le.</w:t>
        </w:r>
      </w:ins>
    </w:p>
    <w:p w14:paraId="64CDD190" w14:textId="77777777" w:rsidR="00D411B3" w:rsidRDefault="00D411B3" w:rsidP="00D3125B">
      <w:pPr>
        <w:spacing w:before="120"/>
        <w:ind w:left="284" w:hanging="284"/>
        <w:rPr>
          <w:ins w:id="50" w:author="MNB" w:date="2025-11-03T09:23:00Z" w16du:dateUtc="2025-11-03T08:23:00Z"/>
          <w:rFonts w:ascii="Arial" w:hAnsi="Arial" w:cs="Arial"/>
          <w:b/>
          <w:sz w:val="20"/>
        </w:rPr>
      </w:pPr>
    </w:p>
    <w:p w14:paraId="60267196" w14:textId="6B3ED713" w:rsidR="005A30AA" w:rsidRPr="00A61F3D" w:rsidRDefault="0025328B" w:rsidP="00D3125B">
      <w:pPr>
        <w:spacing w:before="120"/>
        <w:ind w:left="284" w:hanging="284"/>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261A50" w:rsidRPr="00A61F3D">
        <w:rPr>
          <w:rFonts w:ascii="Arial" w:hAnsi="Arial" w:cs="Arial"/>
          <w:b/>
          <w:sz w:val="20"/>
        </w:rPr>
        <w:t xml:space="preserve">8. </w:t>
      </w:r>
      <w:r w:rsidR="008F679F" w:rsidRPr="00A61F3D">
        <w:rPr>
          <w:rFonts w:ascii="Arial" w:hAnsi="Arial" w:cs="Arial"/>
          <w:b/>
          <w:sz w:val="20"/>
        </w:rPr>
        <w:t>Eljárás n</w:t>
      </w:r>
      <w:r w:rsidR="005A30AA" w:rsidRPr="00A61F3D">
        <w:rPr>
          <w:rFonts w:ascii="Arial" w:hAnsi="Arial" w:cs="Arial"/>
          <w:b/>
          <w:sz w:val="20"/>
        </w:rPr>
        <w:t>emleges adatszolgáltatás esetén</w:t>
      </w:r>
    </w:p>
    <w:p w14:paraId="3DE07B42" w14:textId="1DB60D64" w:rsidR="005A30AA" w:rsidRPr="00A61F3D" w:rsidRDefault="005A30AA" w:rsidP="005A30AA">
      <w:pPr>
        <w:rPr>
          <w:rFonts w:ascii="Arial" w:hAnsi="Arial" w:cs="Arial"/>
          <w:sz w:val="20"/>
        </w:rPr>
      </w:pPr>
      <w:r w:rsidRPr="00A61F3D">
        <w:rPr>
          <w:rFonts w:ascii="Arial" w:hAnsi="Arial" w:cs="Arial"/>
          <w:sz w:val="20"/>
        </w:rPr>
        <w:t>Amennyiben az adott tárgyidőszakra valamely adatszolgáltatás egyetlen táblájában sincs jelentendő adat, akkor az adatszolgáltatónak adatszolgáltatási kötelezettségét – e rendelet eltérő rendelkezése hiányában – nemleges jelentés beküldésével kell teljesítenie. Az adatszolgáltató a nemleges jelentést az adott adatszolgáltatásra irányadó, az 1. mellékletben meghatározott gyakorisággal és határidőre, a</w:t>
      </w:r>
      <w:r w:rsidR="00E80313" w:rsidRPr="00A61F3D">
        <w:rPr>
          <w:rFonts w:ascii="Arial" w:hAnsi="Arial" w:cs="Arial"/>
          <w:sz w:val="20"/>
        </w:rPr>
        <w:t>z</w:t>
      </w:r>
      <w:r w:rsidRPr="00A61F3D">
        <w:rPr>
          <w:rFonts w:ascii="Arial" w:hAnsi="Arial" w:cs="Arial"/>
          <w:sz w:val="20"/>
        </w:rPr>
        <w:t xml:space="preserve"> I. B. </w:t>
      </w:r>
      <w:r w:rsidR="00081DF4" w:rsidRPr="00A61F3D">
        <w:rPr>
          <w:rFonts w:ascii="Arial" w:hAnsi="Arial" w:cs="Arial"/>
          <w:sz w:val="20"/>
        </w:rPr>
        <w:t>2</w:t>
      </w:r>
      <w:r w:rsidR="009605C3" w:rsidRPr="00A61F3D">
        <w:rPr>
          <w:rFonts w:ascii="Arial" w:hAnsi="Arial" w:cs="Arial"/>
          <w:sz w:val="20"/>
        </w:rPr>
        <w:t xml:space="preserve">.2. és </w:t>
      </w:r>
      <w:r w:rsidR="00081DF4" w:rsidRPr="00A61F3D">
        <w:rPr>
          <w:rFonts w:ascii="Arial" w:hAnsi="Arial" w:cs="Arial"/>
          <w:sz w:val="20"/>
        </w:rPr>
        <w:t>2</w:t>
      </w:r>
      <w:r w:rsidR="009605C3" w:rsidRPr="00A61F3D">
        <w:rPr>
          <w:rFonts w:ascii="Arial" w:hAnsi="Arial" w:cs="Arial"/>
          <w:sz w:val="20"/>
        </w:rPr>
        <w:t>.3.</w:t>
      </w:r>
      <w:r w:rsidR="00074741" w:rsidRPr="00A61F3D">
        <w:rPr>
          <w:rFonts w:ascii="Arial" w:hAnsi="Arial" w:cs="Arial"/>
          <w:sz w:val="20"/>
        </w:rPr>
        <w:t xml:space="preserve"> </w:t>
      </w:r>
      <w:r w:rsidR="008E645E">
        <w:rPr>
          <w:rFonts w:ascii="Arial" w:hAnsi="Arial" w:cs="Arial"/>
          <w:sz w:val="20"/>
        </w:rPr>
        <w:t>al</w:t>
      </w:r>
      <w:r w:rsidRPr="00A61F3D">
        <w:rPr>
          <w:rFonts w:ascii="Arial" w:hAnsi="Arial" w:cs="Arial"/>
          <w:sz w:val="20"/>
        </w:rPr>
        <w:t>pontban, továbbá a 3. melléklet 3. pontja szerinti, az MNB honlapján közzétett technikai segédletben foglaltaknak megfelelően köteles beküldeni.</w:t>
      </w:r>
    </w:p>
    <w:p w14:paraId="6572D7C8" w14:textId="6C2C8460" w:rsidR="00341E74" w:rsidRPr="00A61F3D" w:rsidRDefault="0025328B" w:rsidP="00D3125B">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341E74" w:rsidRPr="00A61F3D">
        <w:rPr>
          <w:rFonts w:ascii="Arial" w:hAnsi="Arial" w:cs="Arial"/>
          <w:b/>
          <w:sz w:val="20"/>
        </w:rPr>
        <w:t>9. A teljesített adatszolgáltatás módosítása</w:t>
      </w:r>
    </w:p>
    <w:p w14:paraId="01CCF06C" w14:textId="0E809717" w:rsidR="00341E74" w:rsidRDefault="00341E74" w:rsidP="00341E74">
      <w:pPr>
        <w:rPr>
          <w:ins w:id="51" w:author="MNB" w:date="2025-11-03T09:23:00Z" w16du:dateUtc="2025-11-03T08:23:00Z"/>
          <w:rFonts w:ascii="Arial" w:hAnsi="Arial" w:cs="Arial"/>
          <w:sz w:val="20"/>
        </w:rPr>
      </w:pPr>
      <w:r w:rsidRPr="00A61F3D">
        <w:rPr>
          <w:rFonts w:ascii="Arial" w:hAnsi="Arial" w:cs="Arial"/>
          <w:sz w:val="20"/>
        </w:rPr>
        <w:t>Amennyiben az adatszolgáltató az adatszolgáltatás teljesítése után az abban szerepeltetett adatokat befolyásoló információk birtokába jut</w:t>
      </w:r>
      <w:r w:rsidR="00AD4400" w:rsidRPr="00A61F3D">
        <w:rPr>
          <w:rFonts w:ascii="Arial" w:hAnsi="Arial" w:cs="Arial"/>
          <w:sz w:val="20"/>
        </w:rPr>
        <w:t xml:space="preserve"> –</w:t>
      </w:r>
      <w:r w:rsidRPr="00A61F3D">
        <w:rPr>
          <w:rFonts w:ascii="Arial" w:hAnsi="Arial" w:cs="Arial"/>
          <w:sz w:val="20"/>
        </w:rPr>
        <w:t xml:space="preserve"> </w:t>
      </w:r>
      <w:r w:rsidR="00AD4400" w:rsidRPr="00A61F3D">
        <w:rPr>
          <w:rFonts w:ascii="Arial" w:hAnsi="Arial" w:cs="Arial"/>
          <w:sz w:val="20"/>
        </w:rPr>
        <w:t xml:space="preserve">ideértve a havi, negyedéves és éves adatszolgáltatásokban </w:t>
      </w:r>
      <w:r w:rsidR="00AD4400" w:rsidRPr="00A61F3D">
        <w:rPr>
          <w:rFonts w:ascii="Arial" w:hAnsi="Arial" w:cs="Arial"/>
          <w:sz w:val="20"/>
        </w:rPr>
        <w:lastRenderedPageBreak/>
        <w:t xml:space="preserve">jelentett adatok </w:t>
      </w:r>
      <w:r w:rsidR="00815720" w:rsidRPr="00A61F3D">
        <w:rPr>
          <w:rFonts w:ascii="Arial" w:hAnsi="Arial" w:cs="Arial"/>
          <w:sz w:val="20"/>
        </w:rPr>
        <w:t>végleges (auditált)</w:t>
      </w:r>
      <w:r w:rsidR="00AD4400" w:rsidRPr="00A61F3D">
        <w:rPr>
          <w:rFonts w:ascii="Arial" w:hAnsi="Arial" w:cs="Arial"/>
          <w:sz w:val="20"/>
        </w:rPr>
        <w:t xml:space="preserve"> </w:t>
      </w:r>
      <w:r w:rsidR="00944102" w:rsidRPr="00A61F3D">
        <w:rPr>
          <w:rFonts w:ascii="Arial" w:hAnsi="Arial" w:cs="Arial"/>
          <w:sz w:val="20"/>
        </w:rPr>
        <w:t xml:space="preserve">változatának rendelkezésre állását is </w:t>
      </w:r>
      <w:r w:rsidR="00815720" w:rsidRPr="00A61F3D">
        <w:rPr>
          <w:rFonts w:ascii="Arial" w:hAnsi="Arial" w:cs="Arial"/>
          <w:sz w:val="20"/>
        </w:rPr>
        <w:t xml:space="preserve">–, </w:t>
      </w:r>
      <w:r w:rsidRPr="00A61F3D">
        <w:rPr>
          <w:rFonts w:ascii="Arial" w:hAnsi="Arial" w:cs="Arial"/>
          <w:sz w:val="20"/>
        </w:rPr>
        <w:t xml:space="preserve">adatszolgáltatását módosítja. Az adatszolgáltató az általa – </w:t>
      </w:r>
      <w:r w:rsidR="000B0BED" w:rsidRPr="00A61F3D">
        <w:rPr>
          <w:rFonts w:ascii="Arial" w:hAnsi="Arial" w:cs="Arial"/>
          <w:sz w:val="20"/>
        </w:rPr>
        <w:t>s</w:t>
      </w:r>
      <w:r w:rsidRPr="00A61F3D">
        <w:rPr>
          <w:rFonts w:ascii="Arial" w:hAnsi="Arial" w:cs="Arial"/>
          <w:sz w:val="20"/>
        </w:rPr>
        <w:t xml:space="preserve">zámviteli politikájában vagy egyéb módon – meghatározott jelentős mértékű eltérés esetén a módosításról, valamint a módosítással érintett időszak tartamáról az MNB Statisztikai igazgatóságát előzetesen, elektronikus úton tájékoztatja (e-mail cím: </w:t>
      </w:r>
      <w:hyperlink r:id="rId13" w:history="1">
        <w:r w:rsidR="00496DAB" w:rsidRPr="0088452F">
          <w:rPr>
            <w:rStyle w:val="Hiperhivatkozs"/>
            <w:rFonts w:ascii="Arial" w:hAnsi="Arial" w:cs="Arial"/>
            <w:sz w:val="20"/>
          </w:rPr>
          <w:t>statadatszolg@mnb.hu</w:t>
        </w:r>
      </w:hyperlink>
      <w:r w:rsidRPr="00A61F3D">
        <w:rPr>
          <w:rFonts w:ascii="Arial" w:hAnsi="Arial" w:cs="Arial"/>
          <w:sz w:val="20"/>
        </w:rPr>
        <w:t>).</w:t>
      </w:r>
    </w:p>
    <w:p w14:paraId="15639732" w14:textId="0738D9D1" w:rsidR="00F474E9" w:rsidRPr="00F474E9" w:rsidRDefault="00F474E9" w:rsidP="00F474E9">
      <w:pPr>
        <w:rPr>
          <w:rFonts w:ascii="Arial" w:hAnsi="Arial" w:cs="Arial"/>
          <w:sz w:val="20"/>
        </w:rPr>
      </w:pPr>
    </w:p>
    <w:p w14:paraId="57960C15" w14:textId="7ED8BE0E" w:rsidR="00496DAB" w:rsidRPr="00A61F3D" w:rsidRDefault="00496DAB" w:rsidP="00341E74">
      <w:pPr>
        <w:rPr>
          <w:rFonts w:ascii="Arial" w:hAnsi="Arial" w:cs="Arial"/>
          <w:sz w:val="20"/>
        </w:rPr>
      </w:pPr>
    </w:p>
    <w:p w14:paraId="2E300DC4" w14:textId="77777777" w:rsidR="006805CF" w:rsidRPr="00A61F3D" w:rsidRDefault="006805CF">
      <w:pPr>
        <w:rPr>
          <w:rFonts w:ascii="Arial" w:hAnsi="Arial" w:cs="Arial"/>
          <w:sz w:val="20"/>
        </w:rPr>
      </w:pPr>
    </w:p>
    <w:p w14:paraId="048CEA55" w14:textId="02DF48EC" w:rsidR="006805CF" w:rsidRPr="00A61F3D" w:rsidRDefault="0025328B" w:rsidP="000F7232">
      <w:pPr>
        <w:keepNext/>
        <w:rPr>
          <w:rFonts w:ascii="Arial" w:hAnsi="Arial" w:cs="Arial"/>
          <w:b/>
          <w:sz w:val="20"/>
        </w:rPr>
      </w:pPr>
      <w:r>
        <w:rPr>
          <w:rFonts w:ascii="Arial" w:hAnsi="Arial" w:cs="Arial"/>
          <w:b/>
          <w:sz w:val="20"/>
        </w:rPr>
        <w:t xml:space="preserve">I. </w:t>
      </w:r>
      <w:r w:rsidR="00474AB4">
        <w:rPr>
          <w:rFonts w:ascii="Arial" w:hAnsi="Arial" w:cs="Arial"/>
          <w:b/>
          <w:sz w:val="20"/>
        </w:rPr>
        <w:t>E</w:t>
      </w:r>
      <w:r w:rsidR="00C61057" w:rsidRPr="00A61F3D">
        <w:rPr>
          <w:rFonts w:ascii="Arial" w:hAnsi="Arial" w:cs="Arial"/>
          <w:b/>
          <w:sz w:val="20"/>
        </w:rPr>
        <w:t>.</w:t>
      </w:r>
      <w:r w:rsidR="00AC13E5" w:rsidRPr="00A61F3D">
        <w:rPr>
          <w:rFonts w:ascii="Arial" w:hAnsi="Arial" w:cs="Arial"/>
          <w:b/>
          <w:sz w:val="20"/>
        </w:rPr>
        <w:t xml:space="preserve"> Fogalmak</w:t>
      </w:r>
    </w:p>
    <w:p w14:paraId="2D0665FE" w14:textId="4AFD2488" w:rsidR="00AC13E5" w:rsidRPr="00A61F3D" w:rsidRDefault="0025328B" w:rsidP="000F7232">
      <w:pPr>
        <w:keepNext/>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1. Az „Operatív napi jelentés a hitelintézetek devizahelyzetének változásáról”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 xml:space="preserve">D01) és a „Napi jelentés a </w:t>
      </w:r>
      <w:proofErr w:type="spellStart"/>
      <w:r w:rsidR="00AC13E5" w:rsidRPr="00A61F3D">
        <w:rPr>
          <w:rFonts w:ascii="Arial" w:hAnsi="Arial" w:cs="Arial"/>
          <w:b/>
          <w:sz w:val="20"/>
        </w:rPr>
        <w:t>kamatderivatíva</w:t>
      </w:r>
      <w:proofErr w:type="spellEnd"/>
      <w:r w:rsidR="00AC13E5" w:rsidRPr="00A61F3D">
        <w:rPr>
          <w:rFonts w:ascii="Arial" w:hAnsi="Arial" w:cs="Arial"/>
          <w:b/>
          <w:sz w:val="20"/>
        </w:rPr>
        <w:t xml:space="preserve"> ügyletekre vonatkozóan”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K14) adatszolgáltatás tábláiban és kitöltési előírásában használt fogalmak</w:t>
      </w:r>
    </w:p>
    <w:p w14:paraId="69839411"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Azonnali pozíció: </w:t>
      </w:r>
      <w:r w:rsidRPr="00A61F3D">
        <w:rPr>
          <w:rFonts w:ascii="Arial" w:hAnsi="Arial" w:cs="Arial"/>
          <w:sz w:val="20"/>
        </w:rPr>
        <w:t>az adatszolgáltatók spot konverziói által generált pozíciók, beleértve a swap ügyletek spot illetve termin lábai által generált pozíciót is, amennyiben ezek nem képezik részét a nettó határidős pozíciónak.</w:t>
      </w:r>
    </w:p>
    <w:p w14:paraId="77D4455C"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Eladási deviza: </w:t>
      </w:r>
      <w:r w:rsidRPr="00A61F3D">
        <w:rPr>
          <w:rFonts w:ascii="Arial" w:hAnsi="Arial" w:cs="Arial"/>
          <w:sz w:val="20"/>
        </w:rPr>
        <w:t>az eladott deviza ISO kódja, swap üzlet esetén az induló láb eladási oldalának devizaneme.</w:t>
      </w:r>
    </w:p>
    <w:p w14:paraId="2575DDEC" w14:textId="77777777" w:rsidR="006805CF"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Eladott összeg: </w:t>
      </w:r>
      <w:r w:rsidRPr="00A61F3D">
        <w:rPr>
          <w:rFonts w:ascii="Arial" w:hAnsi="Arial" w:cs="Arial"/>
          <w:sz w:val="20"/>
        </w:rPr>
        <w:t>az eladott deviza összege, swap üzlet esetén az induló láb eladott összege.</w:t>
      </w:r>
    </w:p>
    <w:p w14:paraId="35CF782F" w14:textId="77777777" w:rsidR="006805CF" w:rsidRPr="00A61F3D" w:rsidRDefault="00261A50" w:rsidP="007276FB">
      <w:pPr>
        <w:numPr>
          <w:ilvl w:val="1"/>
          <w:numId w:val="7"/>
        </w:numPr>
        <w:tabs>
          <w:tab w:val="left" w:pos="1134"/>
        </w:tabs>
        <w:ind w:left="1134" w:hanging="774"/>
        <w:rPr>
          <w:rFonts w:ascii="Arial" w:hAnsi="Arial" w:cs="Arial"/>
          <w:sz w:val="20"/>
        </w:rPr>
      </w:pPr>
      <w:proofErr w:type="spellStart"/>
      <w:r w:rsidRPr="00A61F3D">
        <w:rPr>
          <w:rFonts w:ascii="Arial" w:hAnsi="Arial" w:cs="Arial"/>
          <w:b/>
          <w:bCs/>
          <w:sz w:val="20"/>
        </w:rPr>
        <w:t>Értéknap:</w:t>
      </w:r>
      <w:r w:rsidR="000B0BED" w:rsidRPr="00A61F3D">
        <w:rPr>
          <w:rFonts w:ascii="Arial" w:hAnsi="Arial" w:cs="Arial"/>
          <w:sz w:val="20"/>
        </w:rPr>
        <w:t>az</w:t>
      </w:r>
      <w:proofErr w:type="spellEnd"/>
      <w:r w:rsidR="000B0BED" w:rsidRPr="00A61F3D">
        <w:rPr>
          <w:rFonts w:ascii="Arial" w:hAnsi="Arial" w:cs="Arial"/>
          <w:sz w:val="20"/>
        </w:rPr>
        <w:t xml:space="preserve"> a munkanap, amelyen egy adott </w:t>
      </w:r>
      <w:hyperlink r:id="rId14" w:tooltip="A bank központi forráselosztó egysége. Feladata a bank belső - forrásgyűjt" w:history="1">
        <w:r w:rsidR="000B0BED" w:rsidRPr="00A61F3D">
          <w:rPr>
            <w:rFonts w:ascii="Arial" w:hAnsi="Arial" w:cs="Arial"/>
            <w:sz w:val="20"/>
          </w:rPr>
          <w:t>treasury</w:t>
        </w:r>
      </w:hyperlink>
      <w:r w:rsidR="000B0BED" w:rsidRPr="00A61F3D">
        <w:rPr>
          <w:rFonts w:ascii="Arial" w:hAnsi="Arial" w:cs="Arial"/>
          <w:sz w:val="20"/>
        </w:rPr>
        <w:t xml:space="preserve"> ügylet alapján a felek egymásnak teljesíteni kötelesek</w:t>
      </w:r>
      <w:r w:rsidR="0090173B" w:rsidRPr="00A61F3D">
        <w:rPr>
          <w:rFonts w:ascii="Arial" w:hAnsi="Arial" w:cs="Arial"/>
          <w:sz w:val="20"/>
        </w:rPr>
        <w:t>, a következők szerint:</w:t>
      </w:r>
    </w:p>
    <w:p w14:paraId="7342678E"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s</w:t>
      </w:r>
      <w:r w:rsidR="00CA3DE6" w:rsidRPr="00A61F3D">
        <w:rPr>
          <w:rFonts w:ascii="Arial" w:hAnsi="Arial" w:cs="Arial"/>
          <w:sz w:val="20"/>
        </w:rPr>
        <w:t xml:space="preserve">pot értéknap: az ügyletkötéstől számított </w:t>
      </w:r>
      <w:r w:rsidR="005E6972" w:rsidRPr="00A61F3D">
        <w:rPr>
          <w:rFonts w:ascii="Arial" w:hAnsi="Arial" w:cs="Arial"/>
          <w:sz w:val="20"/>
        </w:rPr>
        <w:t xml:space="preserve">legfeljebb </w:t>
      </w:r>
      <w:r w:rsidR="00CA3DE6" w:rsidRPr="00A61F3D">
        <w:rPr>
          <w:rFonts w:ascii="Arial" w:hAnsi="Arial" w:cs="Arial"/>
          <w:sz w:val="20"/>
        </w:rPr>
        <w:t>második munkanap</w:t>
      </w:r>
      <w:r w:rsidRPr="00A61F3D">
        <w:rPr>
          <w:rFonts w:ascii="Arial" w:hAnsi="Arial" w:cs="Arial"/>
          <w:sz w:val="20"/>
        </w:rPr>
        <w:t>;</w:t>
      </w:r>
    </w:p>
    <w:p w14:paraId="558BB389"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h</w:t>
      </w:r>
      <w:r w:rsidR="00CA3DE6" w:rsidRPr="00A61F3D">
        <w:rPr>
          <w:rFonts w:ascii="Arial" w:hAnsi="Arial" w:cs="Arial"/>
          <w:sz w:val="20"/>
        </w:rPr>
        <w:t xml:space="preserve">atáridős értéknap: a </w:t>
      </w:r>
      <w:hyperlink r:id="rId15" w:tooltip="Azonnali...." w:history="1">
        <w:r w:rsidR="00CA3DE6" w:rsidRPr="00A61F3D">
          <w:rPr>
            <w:rFonts w:ascii="Arial" w:hAnsi="Arial" w:cs="Arial"/>
            <w:sz w:val="20"/>
          </w:rPr>
          <w:t>spot</w:t>
        </w:r>
      </w:hyperlink>
      <w:r w:rsidR="00CA3DE6" w:rsidRPr="00A61F3D">
        <w:rPr>
          <w:rFonts w:ascii="Arial" w:hAnsi="Arial" w:cs="Arial"/>
          <w:sz w:val="20"/>
        </w:rPr>
        <w:t xml:space="preserve"> értéknapnál időben távolabbi </w:t>
      </w:r>
      <w:hyperlink r:id="rId16" w:tooltip="Az a banki munkanap, amelyen egy ...." w:history="1">
        <w:r w:rsidR="00CA3DE6" w:rsidRPr="00A61F3D">
          <w:rPr>
            <w:rFonts w:ascii="Arial" w:hAnsi="Arial" w:cs="Arial"/>
            <w:sz w:val="20"/>
          </w:rPr>
          <w:t>értéknap</w:t>
        </w:r>
      </w:hyperlink>
      <w:r w:rsidR="00A109DB" w:rsidRPr="00A61F3D">
        <w:rPr>
          <w:rFonts w:ascii="Arial" w:hAnsi="Arial" w:cs="Arial"/>
          <w:sz w:val="20"/>
        </w:rPr>
        <w:t>;</w:t>
      </w:r>
    </w:p>
    <w:p w14:paraId="6B737FD6" w14:textId="77777777" w:rsidR="00CA3DE6" w:rsidRPr="00A61F3D" w:rsidRDefault="005D483C" w:rsidP="00CA3DE6">
      <w:pPr>
        <w:numPr>
          <w:ilvl w:val="0"/>
          <w:numId w:val="26"/>
        </w:numPr>
        <w:tabs>
          <w:tab w:val="left" w:pos="1134"/>
        </w:tabs>
        <w:rPr>
          <w:rFonts w:ascii="Arial" w:hAnsi="Arial" w:cs="Arial"/>
          <w:sz w:val="20"/>
        </w:rPr>
      </w:pPr>
      <w:proofErr w:type="gramStart"/>
      <w:r w:rsidRPr="00A61F3D">
        <w:rPr>
          <w:rFonts w:ascii="Arial" w:hAnsi="Arial" w:cs="Arial"/>
          <w:sz w:val="20"/>
        </w:rPr>
        <w:t>t</w:t>
      </w:r>
      <w:r w:rsidR="00CA3DE6" w:rsidRPr="00A61F3D">
        <w:rPr>
          <w:rFonts w:ascii="Arial" w:hAnsi="Arial" w:cs="Arial"/>
          <w:sz w:val="20"/>
        </w:rPr>
        <w:t>om</w:t>
      </w:r>
      <w:proofErr w:type="gramEnd"/>
      <w:r w:rsidR="00CA3DE6" w:rsidRPr="00A61F3D">
        <w:rPr>
          <w:rFonts w:ascii="Arial" w:hAnsi="Arial" w:cs="Arial"/>
          <w:sz w:val="20"/>
        </w:rPr>
        <w:t>/</w:t>
      </w:r>
      <w:proofErr w:type="spellStart"/>
      <w:r w:rsidR="00CA3DE6" w:rsidRPr="00A61F3D">
        <w:rPr>
          <w:rFonts w:ascii="Arial" w:hAnsi="Arial" w:cs="Arial"/>
          <w:sz w:val="20"/>
        </w:rPr>
        <w:t>next</w:t>
      </w:r>
      <w:proofErr w:type="spellEnd"/>
      <w:r w:rsidR="00CA3DE6" w:rsidRPr="00A61F3D">
        <w:rPr>
          <w:rFonts w:ascii="Arial" w:hAnsi="Arial" w:cs="Arial"/>
          <w:sz w:val="20"/>
        </w:rPr>
        <w:t xml:space="preserve"> értéknap: az üzletkötést követő első banki munkanap</w:t>
      </w:r>
      <w:r w:rsidRPr="00A61F3D">
        <w:rPr>
          <w:rFonts w:ascii="Arial" w:hAnsi="Arial" w:cs="Arial"/>
          <w:sz w:val="20"/>
        </w:rPr>
        <w:t>;</w:t>
      </w:r>
    </w:p>
    <w:p w14:paraId="48FC1241" w14:textId="77777777" w:rsidR="00CA3DE6" w:rsidRPr="00A61F3D" w:rsidRDefault="005D483C" w:rsidP="00CA3DE6">
      <w:pPr>
        <w:numPr>
          <w:ilvl w:val="0"/>
          <w:numId w:val="26"/>
        </w:numPr>
        <w:tabs>
          <w:tab w:val="left" w:pos="1134"/>
        </w:tabs>
        <w:rPr>
          <w:rFonts w:ascii="Arial" w:hAnsi="Arial" w:cs="Arial"/>
          <w:sz w:val="20"/>
        </w:rPr>
      </w:pPr>
      <w:r w:rsidRPr="00A61F3D">
        <w:rPr>
          <w:rFonts w:ascii="Arial" w:hAnsi="Arial" w:cs="Arial"/>
          <w:sz w:val="20"/>
        </w:rPr>
        <w:t>o</w:t>
      </w:r>
      <w:r w:rsidR="00CA3DE6" w:rsidRPr="00A61F3D">
        <w:rPr>
          <w:rFonts w:ascii="Arial" w:hAnsi="Arial" w:cs="Arial"/>
          <w:sz w:val="20"/>
        </w:rPr>
        <w:t>vernight értéknap: az üzletkötés napja.</w:t>
      </w:r>
    </w:p>
    <w:p w14:paraId="09551578" w14:textId="77777777" w:rsidR="000B0BED" w:rsidRPr="00A61F3D" w:rsidRDefault="000B0BED" w:rsidP="000B0BED">
      <w:pPr>
        <w:tabs>
          <w:tab w:val="left" w:pos="1134"/>
        </w:tabs>
        <w:ind w:left="1134"/>
        <w:rPr>
          <w:rFonts w:ascii="Arial" w:hAnsi="Arial" w:cs="Arial"/>
          <w:sz w:val="20"/>
        </w:rPr>
      </w:pPr>
    </w:p>
    <w:p w14:paraId="20254582" w14:textId="6C6F41FC" w:rsidR="002E2F92"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Évesített kamatláb:</w:t>
      </w:r>
      <w:r w:rsidRPr="00A61F3D">
        <w:rPr>
          <w:rFonts w:ascii="Arial" w:hAnsi="Arial" w:cs="Arial"/>
          <w:sz w:val="20"/>
        </w:rPr>
        <w:t xml:space="preserve"> a</w:t>
      </w:r>
      <w:r w:rsidR="004F7940" w:rsidRPr="00A61F3D">
        <w:rPr>
          <w:rFonts w:ascii="Arial" w:hAnsi="Arial" w:cs="Arial"/>
          <w:sz w:val="20"/>
        </w:rPr>
        <w:t>z</w:t>
      </w:r>
      <w:r w:rsidRPr="00A61F3D">
        <w:rPr>
          <w:rFonts w:ascii="Arial" w:hAnsi="Arial" w:cs="Arial"/>
          <w:sz w:val="20"/>
        </w:rPr>
        <w:t xml:space="preserve"> I.</w:t>
      </w:r>
      <w:r w:rsidR="001249AB" w:rsidRPr="00A61F3D">
        <w:rPr>
          <w:rFonts w:ascii="Arial" w:hAnsi="Arial" w:cs="Arial"/>
          <w:sz w:val="20"/>
        </w:rPr>
        <w:t xml:space="preserve"> </w:t>
      </w:r>
      <w:r w:rsidR="00F97FC6">
        <w:rPr>
          <w:rFonts w:ascii="Arial" w:hAnsi="Arial" w:cs="Arial"/>
          <w:sz w:val="20"/>
        </w:rPr>
        <w:t>E</w:t>
      </w:r>
      <w:r w:rsidR="00AC13E5" w:rsidRPr="00A61F3D">
        <w:rPr>
          <w:rFonts w:ascii="Arial" w:hAnsi="Arial" w:cs="Arial"/>
          <w:sz w:val="20"/>
        </w:rPr>
        <w:t>.</w:t>
      </w:r>
      <w:r w:rsidR="001249AB" w:rsidRPr="00A61F3D">
        <w:rPr>
          <w:rFonts w:ascii="Arial" w:hAnsi="Arial" w:cs="Arial"/>
          <w:sz w:val="20"/>
        </w:rPr>
        <w:t xml:space="preserve"> </w:t>
      </w:r>
      <w:r w:rsidR="00AC13E5" w:rsidRPr="00A61F3D">
        <w:rPr>
          <w:rFonts w:ascii="Arial" w:hAnsi="Arial" w:cs="Arial"/>
          <w:sz w:val="20"/>
        </w:rPr>
        <w:t>3.3. alpontban meghatározott fogalom azzal, hogy fix kamatláb esetében, amennyiben a fix kamatot nem százalékos mértékben, hanem összegszerűen határozzák meg, amelyet a futamidő végén egy összegben teljesítenek, az évesített kamatláb meghatározásához az alábbi képlet alkalmazandó:</w:t>
      </w:r>
    </w:p>
    <w:p w14:paraId="50E84672" w14:textId="77777777" w:rsidR="002E2F92" w:rsidRPr="00A61F3D" w:rsidRDefault="00D50609" w:rsidP="005A7849">
      <w:pPr>
        <w:tabs>
          <w:tab w:val="left" w:pos="1134"/>
        </w:tabs>
        <w:spacing w:before="120"/>
        <w:ind w:left="720"/>
        <w:rPr>
          <w:rFonts w:ascii="Arial" w:hAnsi="Arial" w:cs="Arial"/>
          <w:sz w:val="20"/>
        </w:rPr>
      </w:pPr>
      <w:r w:rsidRPr="00A61F3D">
        <w:rPr>
          <w:rFonts w:ascii="Arial" w:hAnsi="Arial" w:cs="Arial"/>
          <w:noProof/>
          <w:sz w:val="20"/>
        </w:rPr>
        <w:drawing>
          <wp:inline distT="0" distB="0" distL="0" distR="0" wp14:anchorId="21EB71A2" wp14:editId="6073266C">
            <wp:extent cx="5362575" cy="523875"/>
            <wp:effectExtent l="0" t="0" r="0" b="0"/>
            <wp:docPr id="1" name="Kép 1" descr="Microsoft Equatio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Microsoft Equation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2575" cy="523875"/>
                    </a:xfrm>
                    <a:prstGeom prst="rect">
                      <a:avLst/>
                    </a:prstGeom>
                    <a:noFill/>
                    <a:ln>
                      <a:noFill/>
                    </a:ln>
                  </pic:spPr>
                </pic:pic>
              </a:graphicData>
            </a:graphic>
          </wp:inline>
        </w:drawing>
      </w:r>
    </w:p>
    <w:p w14:paraId="79E3626C" w14:textId="77777777" w:rsidR="0090655E" w:rsidRPr="00A61F3D" w:rsidRDefault="0090655E" w:rsidP="005A7849">
      <w:pPr>
        <w:tabs>
          <w:tab w:val="left" w:pos="1134"/>
        </w:tabs>
        <w:rPr>
          <w:rFonts w:ascii="Arial" w:hAnsi="Arial" w:cs="Arial"/>
          <w:sz w:val="20"/>
        </w:rPr>
      </w:pPr>
    </w:p>
    <w:p w14:paraId="2343AF5D" w14:textId="77777777" w:rsidR="005B600B"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Fixing kockázat: </w:t>
      </w:r>
      <w:r w:rsidRPr="00A61F3D">
        <w:rPr>
          <w:rFonts w:ascii="Arial" w:hAnsi="Arial" w:cs="Arial"/>
          <w:sz w:val="20"/>
        </w:rPr>
        <w:t xml:space="preserve">a fixing napok eltérése miatti kockázat. Az </w:t>
      </w:r>
      <w:proofErr w:type="spellStart"/>
      <w:r w:rsidRPr="00A61F3D">
        <w:rPr>
          <w:rFonts w:ascii="Arial" w:hAnsi="Arial" w:cs="Arial"/>
          <w:sz w:val="20"/>
        </w:rPr>
        <w:t>FRA</w:t>
      </w:r>
      <w:proofErr w:type="spellEnd"/>
      <w:r w:rsidRPr="00A61F3D">
        <w:rPr>
          <w:rFonts w:ascii="Arial" w:hAnsi="Arial" w:cs="Arial"/>
          <w:sz w:val="20"/>
        </w:rPr>
        <w:t xml:space="preserve"> és </w:t>
      </w:r>
      <w:proofErr w:type="spellStart"/>
      <w:r w:rsidRPr="00A61F3D">
        <w:rPr>
          <w:rFonts w:ascii="Arial" w:hAnsi="Arial" w:cs="Arial"/>
          <w:sz w:val="20"/>
        </w:rPr>
        <w:t>IRS</w:t>
      </w:r>
      <w:proofErr w:type="spellEnd"/>
      <w:r w:rsidRPr="00A61F3D">
        <w:rPr>
          <w:rFonts w:ascii="Arial" w:hAnsi="Arial" w:cs="Arial"/>
          <w:sz w:val="20"/>
        </w:rPr>
        <w:t xml:space="preserve"> ügyletek OTC jellegéből fakadóan a folyamatos ügyletkötéseik eredményeképpen a piaci szereplők gyakran kerülhetnek olyan pozícióba, hogy a különböző időpontokban megkötött, egymással ellentétes irányú, de más paramétereiben (névérték, futamidő) megegyező ügyletek fixing napja (általában az elszámolási napot megelőző második munkanap) között marad néhány nap eltérés. Így bár közel fedezett az adott bank pozíciója, a fedezés nem tökéletes.</w:t>
      </w:r>
    </w:p>
    <w:p w14:paraId="76AB4C70"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Kötésnap</w:t>
      </w:r>
      <w:r w:rsidR="002A1FA0" w:rsidRPr="00A61F3D">
        <w:rPr>
          <w:rFonts w:ascii="Arial" w:hAnsi="Arial" w:cs="Arial"/>
          <w:b/>
          <w:bCs/>
          <w:sz w:val="20"/>
        </w:rPr>
        <w:t xml:space="preserve"> (trade date)</w:t>
      </w:r>
      <w:r w:rsidRPr="00A61F3D">
        <w:rPr>
          <w:rFonts w:ascii="Arial" w:hAnsi="Arial" w:cs="Arial"/>
          <w:b/>
          <w:bCs/>
          <w:sz w:val="20"/>
        </w:rPr>
        <w:t xml:space="preserve">: </w:t>
      </w:r>
      <w:r w:rsidRPr="00A61F3D">
        <w:rPr>
          <w:rFonts w:ascii="Arial" w:hAnsi="Arial" w:cs="Arial"/>
          <w:sz w:val="20"/>
        </w:rPr>
        <w:t>az üzletkötés napja.</w:t>
      </w:r>
    </w:p>
    <w:p w14:paraId="24A053BC"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Opciós díj: </w:t>
      </w:r>
      <w:r w:rsidRPr="00A61F3D">
        <w:rPr>
          <w:rFonts w:ascii="Arial" w:hAnsi="Arial" w:cs="Arial"/>
          <w:sz w:val="20"/>
        </w:rPr>
        <w:t>az adatszolgáltatók által kötött opciók (vett és eladott egyaránt) díja.</w:t>
      </w:r>
    </w:p>
    <w:p w14:paraId="35B90E44"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Összes nettó </w:t>
      </w:r>
      <w:r w:rsidR="00AC13E5" w:rsidRPr="00A61F3D">
        <w:rPr>
          <w:rFonts w:ascii="Arial" w:hAnsi="Arial" w:cs="Arial"/>
          <w:b/>
          <w:bCs/>
          <w:sz w:val="20"/>
        </w:rPr>
        <w:t>hosszú pozíció</w:t>
      </w:r>
      <w:r w:rsidR="00AC13E5" w:rsidRPr="00A61F3D">
        <w:rPr>
          <w:rFonts w:ascii="Arial" w:hAnsi="Arial" w:cs="Arial"/>
          <w:sz w:val="20"/>
        </w:rPr>
        <w:t xml:space="preserve">: </w:t>
      </w:r>
      <w:r w:rsidR="00D55825" w:rsidRPr="00A61F3D">
        <w:rPr>
          <w:rFonts w:ascii="Arial" w:hAnsi="Arial" w:cs="Arial"/>
          <w:sz w:val="20"/>
        </w:rPr>
        <w:t>a CRR 352. cikk</w:t>
      </w:r>
      <w:r w:rsidR="00C427D7" w:rsidRPr="00A61F3D">
        <w:rPr>
          <w:rFonts w:ascii="Arial" w:hAnsi="Arial" w:cs="Arial"/>
          <w:sz w:val="20"/>
        </w:rPr>
        <w:t>e szerint számított mutatószám</w:t>
      </w:r>
      <w:r w:rsidR="00AC13E5" w:rsidRPr="00A61F3D">
        <w:rPr>
          <w:rFonts w:ascii="Arial" w:hAnsi="Arial" w:cs="Arial"/>
          <w:sz w:val="20"/>
        </w:rPr>
        <w:t>.</w:t>
      </w:r>
    </w:p>
    <w:p w14:paraId="17651EAC"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Összes nettó </w:t>
      </w:r>
      <w:r w:rsidR="00AC13E5" w:rsidRPr="00A61F3D">
        <w:rPr>
          <w:rFonts w:ascii="Arial" w:hAnsi="Arial" w:cs="Arial"/>
          <w:b/>
          <w:sz w:val="20"/>
        </w:rPr>
        <w:t>rövid pozíció</w:t>
      </w:r>
      <w:r w:rsidR="00AC13E5" w:rsidRPr="00A61F3D">
        <w:rPr>
          <w:rFonts w:ascii="Arial" w:hAnsi="Arial" w:cs="Arial"/>
          <w:sz w:val="20"/>
        </w:rPr>
        <w:t xml:space="preserve">: a </w:t>
      </w:r>
      <w:r w:rsidR="00D55825" w:rsidRPr="00A61F3D">
        <w:rPr>
          <w:rFonts w:ascii="Arial" w:hAnsi="Arial" w:cs="Arial"/>
          <w:sz w:val="20"/>
        </w:rPr>
        <w:t>CRR 352. cikk</w:t>
      </w:r>
      <w:r w:rsidR="00C427D7" w:rsidRPr="00A61F3D">
        <w:rPr>
          <w:rFonts w:ascii="Arial" w:hAnsi="Arial" w:cs="Arial"/>
          <w:sz w:val="20"/>
        </w:rPr>
        <w:t>e szerint számított mutatószám</w:t>
      </w:r>
      <w:r w:rsidR="00AC13E5" w:rsidRPr="00A61F3D">
        <w:rPr>
          <w:rFonts w:ascii="Arial" w:hAnsi="Arial" w:cs="Arial"/>
          <w:sz w:val="20"/>
        </w:rPr>
        <w:t>.</w:t>
      </w:r>
    </w:p>
    <w:p w14:paraId="1D566967"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Teljes nettó deviza</w:t>
      </w:r>
      <w:r w:rsidR="00AC13E5" w:rsidRPr="00A61F3D">
        <w:rPr>
          <w:rFonts w:ascii="Arial" w:hAnsi="Arial" w:cs="Arial"/>
          <w:b/>
          <w:bCs/>
          <w:sz w:val="20"/>
        </w:rPr>
        <w:t xml:space="preserve"> pozíció</w:t>
      </w:r>
      <w:r w:rsidR="00AC13E5" w:rsidRPr="00A61F3D">
        <w:rPr>
          <w:rFonts w:ascii="Arial" w:hAnsi="Arial" w:cs="Arial"/>
          <w:sz w:val="20"/>
        </w:rPr>
        <w:t xml:space="preserve">: a </w:t>
      </w:r>
      <w:r w:rsidR="00D55825" w:rsidRPr="00A61F3D">
        <w:rPr>
          <w:rFonts w:ascii="Arial" w:hAnsi="Arial" w:cs="Arial"/>
          <w:sz w:val="20"/>
        </w:rPr>
        <w:t>CRR 352. cikk</w:t>
      </w:r>
      <w:r w:rsidR="00C427D7" w:rsidRPr="00A61F3D">
        <w:rPr>
          <w:rFonts w:ascii="Arial" w:hAnsi="Arial" w:cs="Arial"/>
          <w:sz w:val="20"/>
        </w:rPr>
        <w:t>e szerint számított mutatószám</w:t>
      </w:r>
      <w:r w:rsidR="00AC13E5" w:rsidRPr="00A61F3D">
        <w:rPr>
          <w:rFonts w:ascii="Arial" w:hAnsi="Arial" w:cs="Arial"/>
          <w:sz w:val="20"/>
        </w:rPr>
        <w:t>.</w:t>
      </w:r>
    </w:p>
    <w:p w14:paraId="171661BF" w14:textId="77777777" w:rsidR="006805CF"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bCs/>
          <w:sz w:val="20"/>
        </w:rPr>
        <w:t>Szavatoló tőke:</w:t>
      </w:r>
      <w:r w:rsidRPr="00A61F3D">
        <w:rPr>
          <w:rFonts w:ascii="Arial" w:hAnsi="Arial" w:cs="Arial"/>
          <w:sz w:val="20"/>
        </w:rPr>
        <w:t xml:space="preserve"> </w:t>
      </w:r>
      <w:r w:rsidR="00366BDA" w:rsidRPr="00A61F3D">
        <w:rPr>
          <w:rFonts w:ascii="Arial" w:hAnsi="Arial" w:cs="Arial"/>
          <w:sz w:val="20"/>
        </w:rPr>
        <w:t xml:space="preserve">a </w:t>
      </w:r>
      <w:r w:rsidR="004D647C" w:rsidRPr="00A61F3D">
        <w:rPr>
          <w:rFonts w:ascii="Arial" w:hAnsi="Arial" w:cs="Arial"/>
          <w:sz w:val="20"/>
        </w:rPr>
        <w:t>CRR 437. cikke</w:t>
      </w:r>
      <w:r w:rsidRPr="00A61F3D">
        <w:rPr>
          <w:rFonts w:ascii="Arial" w:hAnsi="Arial" w:cs="Arial"/>
          <w:sz w:val="20"/>
        </w:rPr>
        <w:t xml:space="preserve"> szerinti tőke.</w:t>
      </w:r>
    </w:p>
    <w:p w14:paraId="50B0A13F" w14:textId="77777777" w:rsidR="00754456"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sz w:val="20"/>
        </w:rPr>
        <w:t>Származékos ügylet típusok</w:t>
      </w:r>
    </w:p>
    <w:p w14:paraId="2326C4F5"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Amortizálódó ügylet: </w:t>
      </w:r>
      <w:r w:rsidRPr="00A61F3D">
        <w:rPr>
          <w:rFonts w:ascii="Arial" w:hAnsi="Arial" w:cs="Arial"/>
          <w:sz w:val="20"/>
        </w:rPr>
        <w:t>olyan ügylet, amelynél a névérték (ténylegesen vagy névlegesen elcserélt tőke) csökken a futamidő során (pl. amortizálódó kamatswap, amortizálódó deviza kamatcsere, amortizálódó kamatozó devizacsere ügyletek).</w:t>
      </w:r>
    </w:p>
    <w:p w14:paraId="215EA108"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Határidős kamatláb megállapodás (</w:t>
      </w:r>
      <w:proofErr w:type="spellStart"/>
      <w:r w:rsidRPr="00A61F3D">
        <w:rPr>
          <w:rFonts w:ascii="Arial" w:hAnsi="Arial" w:cs="Arial"/>
          <w:b/>
          <w:sz w:val="20"/>
        </w:rPr>
        <w:t>FRA</w:t>
      </w:r>
      <w:proofErr w:type="spellEnd"/>
      <w:r w:rsidRPr="00A61F3D">
        <w:rPr>
          <w:rFonts w:ascii="Arial" w:hAnsi="Arial" w:cs="Arial"/>
          <w:b/>
          <w:sz w:val="20"/>
        </w:rPr>
        <w:t xml:space="preserve">, forward rate </w:t>
      </w:r>
      <w:proofErr w:type="spellStart"/>
      <w:r w:rsidRPr="00A61F3D">
        <w:rPr>
          <w:rFonts w:ascii="Arial" w:hAnsi="Arial" w:cs="Arial"/>
          <w:b/>
          <w:sz w:val="20"/>
        </w:rPr>
        <w:t>agreement</w:t>
      </w:r>
      <w:proofErr w:type="spellEnd"/>
      <w:r w:rsidRPr="00A61F3D">
        <w:rPr>
          <w:rFonts w:ascii="Arial" w:hAnsi="Arial" w:cs="Arial"/>
          <w:b/>
          <w:sz w:val="20"/>
        </w:rPr>
        <w:t xml:space="preserve">): </w:t>
      </w:r>
      <w:r w:rsidRPr="00A61F3D">
        <w:rPr>
          <w:rFonts w:ascii="Arial" w:hAnsi="Arial" w:cs="Arial"/>
          <w:sz w:val="20"/>
        </w:rPr>
        <w:t xml:space="preserve">két fél közötti, egy jövőbeni időpontban induló periódusra vonatkozó határidős kamatláb megállapodás, amely lehetővé teszi a jövőben esedékes hitelfelvétel vagy befektetés kamatának rögzítését. </w:t>
      </w:r>
    </w:p>
    <w:p w14:paraId="465461F5" w14:textId="77777777" w:rsidR="00AC13E5" w:rsidRPr="00A61F3D" w:rsidRDefault="00AC13E5" w:rsidP="00F93DC5">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Opció: </w:t>
      </w:r>
      <w:r w:rsidRPr="00A61F3D">
        <w:rPr>
          <w:rFonts w:ascii="Arial" w:hAnsi="Arial" w:cs="Arial"/>
          <w:sz w:val="20"/>
        </w:rPr>
        <w:t>olyan szerződés, amely a birtokosát (</w:t>
      </w:r>
      <w:proofErr w:type="spellStart"/>
      <w:r w:rsidRPr="00A61F3D">
        <w:rPr>
          <w:rFonts w:ascii="Arial" w:hAnsi="Arial" w:cs="Arial"/>
          <w:sz w:val="20"/>
        </w:rPr>
        <w:t>vevőjét</w:t>
      </w:r>
      <w:proofErr w:type="spellEnd"/>
      <w:r w:rsidRPr="00A61F3D">
        <w:rPr>
          <w:rFonts w:ascii="Arial" w:hAnsi="Arial" w:cs="Arial"/>
          <w:sz w:val="20"/>
        </w:rPr>
        <w:t xml:space="preserve">) feljogosítja, de nem kötelezi arra, hogy megvásároljon (vételi opció, </w:t>
      </w:r>
      <w:proofErr w:type="spellStart"/>
      <w:r w:rsidRPr="00A61F3D">
        <w:rPr>
          <w:rFonts w:ascii="Arial" w:hAnsi="Arial" w:cs="Arial"/>
          <w:sz w:val="20"/>
        </w:rPr>
        <w:t>call</w:t>
      </w:r>
      <w:proofErr w:type="spellEnd"/>
      <w:r w:rsidRPr="00A61F3D">
        <w:rPr>
          <w:rFonts w:ascii="Arial" w:hAnsi="Arial" w:cs="Arial"/>
          <w:sz w:val="20"/>
        </w:rPr>
        <w:t xml:space="preserve"> opció), vagy eladjon (eladási opció, </w:t>
      </w:r>
      <w:proofErr w:type="spellStart"/>
      <w:r w:rsidRPr="00A61F3D">
        <w:rPr>
          <w:rFonts w:ascii="Arial" w:hAnsi="Arial" w:cs="Arial"/>
          <w:sz w:val="20"/>
        </w:rPr>
        <w:t>put</w:t>
      </w:r>
      <w:proofErr w:type="spellEnd"/>
      <w:r w:rsidRPr="00A61F3D">
        <w:rPr>
          <w:rFonts w:ascii="Arial" w:hAnsi="Arial" w:cs="Arial"/>
          <w:sz w:val="20"/>
        </w:rPr>
        <w:t xml:space="preserve"> opció) egy speciális vagy standard tőzsdeárut vagy pénzügyi instrumentumot meghatározott áron, meghatározott időszak során (amerikai opció) vagy meghatározott napon (európai opció). Az opciók esetében a jogosulti (opció vevője) és a kötelezetti (opció eladója) pozíció </w:t>
      </w:r>
      <w:r w:rsidRPr="00A61F3D">
        <w:rPr>
          <w:rFonts w:ascii="Arial" w:hAnsi="Arial" w:cs="Arial"/>
          <w:sz w:val="20"/>
        </w:rPr>
        <w:lastRenderedPageBreak/>
        <w:t xml:space="preserve">megkülönböztetésére használatos a </w:t>
      </w:r>
      <w:proofErr w:type="spellStart"/>
      <w:r w:rsidRPr="00A61F3D">
        <w:rPr>
          <w:rFonts w:ascii="Arial" w:hAnsi="Arial" w:cs="Arial"/>
          <w:sz w:val="20"/>
        </w:rPr>
        <w:t>long</w:t>
      </w:r>
      <w:proofErr w:type="spellEnd"/>
      <w:r w:rsidRPr="00A61F3D">
        <w:rPr>
          <w:rFonts w:ascii="Arial" w:hAnsi="Arial" w:cs="Arial"/>
          <w:sz w:val="20"/>
        </w:rPr>
        <w:t xml:space="preserve"> és a </w:t>
      </w:r>
      <w:proofErr w:type="spellStart"/>
      <w:r w:rsidRPr="00A61F3D">
        <w:rPr>
          <w:rFonts w:ascii="Arial" w:hAnsi="Arial" w:cs="Arial"/>
          <w:sz w:val="20"/>
        </w:rPr>
        <w:t>short</w:t>
      </w:r>
      <w:proofErr w:type="spellEnd"/>
      <w:r w:rsidRPr="00A61F3D">
        <w:rPr>
          <w:rFonts w:ascii="Arial" w:hAnsi="Arial" w:cs="Arial"/>
          <w:sz w:val="20"/>
        </w:rPr>
        <w:t xml:space="preserve"> kifejezés is (pl</w:t>
      </w:r>
      <w:r w:rsidR="00BA6F21" w:rsidRPr="00A61F3D">
        <w:rPr>
          <w:rFonts w:ascii="Arial" w:hAnsi="Arial" w:cs="Arial"/>
          <w:sz w:val="20"/>
        </w:rPr>
        <w:t>.</w:t>
      </w:r>
      <w:r w:rsidRPr="00A61F3D">
        <w:rPr>
          <w:rFonts w:ascii="Arial" w:hAnsi="Arial" w:cs="Arial"/>
          <w:sz w:val="20"/>
        </w:rPr>
        <w:t xml:space="preserve"> vételi opció jogosultjának pozíciója az angol terminológia felhasználásával: </w:t>
      </w:r>
      <w:proofErr w:type="spellStart"/>
      <w:r w:rsidRPr="00A61F3D">
        <w:rPr>
          <w:rFonts w:ascii="Arial" w:hAnsi="Arial" w:cs="Arial"/>
          <w:sz w:val="20"/>
        </w:rPr>
        <w:t>long</w:t>
      </w:r>
      <w:proofErr w:type="spellEnd"/>
      <w:r w:rsidRPr="00A61F3D">
        <w:rPr>
          <w:rFonts w:ascii="Arial" w:hAnsi="Arial" w:cs="Arial"/>
          <w:sz w:val="20"/>
        </w:rPr>
        <w:t xml:space="preserve"> </w:t>
      </w:r>
      <w:proofErr w:type="spellStart"/>
      <w:r w:rsidRPr="00A61F3D">
        <w:rPr>
          <w:rFonts w:ascii="Arial" w:hAnsi="Arial" w:cs="Arial"/>
          <w:sz w:val="20"/>
        </w:rPr>
        <w:t>call</w:t>
      </w:r>
      <w:proofErr w:type="spellEnd"/>
      <w:r w:rsidRPr="00A61F3D">
        <w:rPr>
          <w:rFonts w:ascii="Arial" w:hAnsi="Arial" w:cs="Arial"/>
          <w:sz w:val="20"/>
        </w:rPr>
        <w:t>).</w:t>
      </w:r>
    </w:p>
    <w:p w14:paraId="2E3EDABB" w14:textId="77777777" w:rsidR="00AC13E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Kamatswap (</w:t>
      </w:r>
      <w:proofErr w:type="spellStart"/>
      <w:r w:rsidRPr="00A61F3D">
        <w:rPr>
          <w:rFonts w:ascii="Arial" w:hAnsi="Arial" w:cs="Arial"/>
          <w:b/>
          <w:sz w:val="20"/>
        </w:rPr>
        <w:t>IRS</w:t>
      </w:r>
      <w:proofErr w:type="spellEnd"/>
      <w:r w:rsidRPr="00A61F3D">
        <w:rPr>
          <w:rFonts w:ascii="Arial" w:hAnsi="Arial" w:cs="Arial"/>
          <w:b/>
          <w:sz w:val="20"/>
        </w:rPr>
        <w:t xml:space="preserve">, Interest Rate Swap): </w:t>
      </w:r>
      <w:r w:rsidRPr="00A61F3D">
        <w:rPr>
          <w:rFonts w:ascii="Arial" w:hAnsi="Arial" w:cs="Arial"/>
          <w:sz w:val="20"/>
        </w:rPr>
        <w:t xml:space="preserve">azonos devizanemben meghatározott tőkeösszegre vonatkozó kamatfizetések cseréjét jelentő derivatív ügylet. Alapesetben két fél közötti megállapodás változó kamatozású kamatfizetések fix kamatozású kamatfizetésekre való cseréléséről (vagy fordítva), egy meghatározott tőkeösszegre és meghatározott periódusra vonatkozóan. Az eltérő devizájú kamatok cseréjére vonatkozó ügyletek </w:t>
      </w:r>
      <w:r w:rsidRPr="00A61F3D">
        <w:rPr>
          <w:rStyle w:val="Kiemels2"/>
          <w:rFonts w:ascii="Arial" w:hAnsi="Arial" w:cs="Arial"/>
          <w:b w:val="0"/>
          <w:sz w:val="20"/>
        </w:rPr>
        <w:t>(kamatozó devizacsere ügylet, deviza kamatcsere ügylet) meghatározását az 1.13.6.2</w:t>
      </w:r>
      <w:r w:rsidR="007B538A" w:rsidRPr="00A61F3D">
        <w:rPr>
          <w:rStyle w:val="Kiemels2"/>
          <w:rFonts w:ascii="Arial" w:hAnsi="Arial" w:cs="Arial"/>
          <w:b w:val="0"/>
          <w:sz w:val="20"/>
        </w:rPr>
        <w:t>.</w:t>
      </w:r>
      <w:r w:rsidRPr="00A61F3D">
        <w:rPr>
          <w:rStyle w:val="Kiemels2"/>
          <w:rFonts w:ascii="Arial" w:hAnsi="Arial" w:cs="Arial"/>
          <w:b w:val="0"/>
          <w:sz w:val="20"/>
        </w:rPr>
        <w:t xml:space="preserve"> és az 1.13.6.3. alpont tartalmazza.</w:t>
      </w:r>
      <w:r w:rsidRPr="00A61F3D">
        <w:rPr>
          <w:rFonts w:ascii="Arial" w:hAnsi="Arial" w:cs="Arial"/>
          <w:sz w:val="20"/>
        </w:rPr>
        <w:t xml:space="preserve"> </w:t>
      </w:r>
    </w:p>
    <w:p w14:paraId="3C5A12E6" w14:textId="77777777" w:rsidR="005346D1" w:rsidRPr="00A61F3D" w:rsidRDefault="00AC13E5" w:rsidP="00F93DC5">
      <w:pPr>
        <w:numPr>
          <w:ilvl w:val="2"/>
          <w:numId w:val="7"/>
        </w:numPr>
        <w:tabs>
          <w:tab w:val="left" w:pos="1134"/>
        </w:tabs>
        <w:ind w:left="1134" w:hanging="708"/>
        <w:rPr>
          <w:rFonts w:ascii="Arial" w:hAnsi="Arial" w:cs="Arial"/>
          <w:bCs/>
          <w:sz w:val="20"/>
        </w:rPr>
      </w:pPr>
      <w:r w:rsidRPr="00A61F3D">
        <w:rPr>
          <w:rStyle w:val="Kiemels2"/>
          <w:rFonts w:ascii="Arial" w:hAnsi="Arial" w:cs="Arial"/>
          <w:sz w:val="20"/>
        </w:rPr>
        <w:t>Határidős deviza ügylet (</w:t>
      </w:r>
      <w:proofErr w:type="spellStart"/>
      <w:r w:rsidRPr="00A61F3D">
        <w:rPr>
          <w:rStyle w:val="Kiemels2"/>
          <w:rFonts w:ascii="Arial" w:hAnsi="Arial" w:cs="Arial"/>
          <w:sz w:val="20"/>
        </w:rPr>
        <w:t>foreign</w:t>
      </w:r>
      <w:proofErr w:type="spellEnd"/>
      <w:r w:rsidRPr="00A61F3D">
        <w:rPr>
          <w:rStyle w:val="Kiemels2"/>
          <w:rFonts w:ascii="Arial" w:hAnsi="Arial" w:cs="Arial"/>
          <w:sz w:val="20"/>
        </w:rPr>
        <w:t xml:space="preserve"> currency forward): </w:t>
      </w:r>
      <w:r w:rsidR="001474C6" w:rsidRPr="00A61F3D">
        <w:rPr>
          <w:rFonts w:ascii="Arial" w:hAnsi="Arial" w:cs="Arial"/>
          <w:sz w:val="20"/>
        </w:rPr>
        <w:t>k</w:t>
      </w:r>
      <w:r w:rsidRPr="00A61F3D">
        <w:rPr>
          <w:rFonts w:ascii="Arial" w:hAnsi="Arial" w:cs="Arial"/>
          <w:sz w:val="20"/>
        </w:rPr>
        <w:t>ét fél között meghatározott mennyiségű deviza megvásárlására és eladására megkötött szerződés, ahol az árat a szerződés létrehozásakor határozzák meg, a szállításra és a pénzügyi rendezésre pedig meghatározott jövőbeni időpontban kerül sor. A forward ügyletek teljesítése akár a devizaösszegek leszállításával (leszállításos határidős ügylet)</w:t>
      </w:r>
      <w:r w:rsidR="007B538A" w:rsidRPr="00A61F3D">
        <w:rPr>
          <w:rFonts w:ascii="Arial" w:hAnsi="Arial" w:cs="Arial"/>
          <w:sz w:val="20"/>
        </w:rPr>
        <w:t>,</w:t>
      </w:r>
      <w:r w:rsidRPr="00A61F3D">
        <w:rPr>
          <w:rFonts w:ascii="Arial" w:hAnsi="Arial" w:cs="Arial"/>
          <w:sz w:val="20"/>
        </w:rPr>
        <w:t xml:space="preserve"> azaz a teljes devizaösszegek cseréjével, akár az értékkülönbözet elszámolásával (elszámolásos határidős ügylet) is történhet.</w:t>
      </w:r>
    </w:p>
    <w:p w14:paraId="6693C8A9" w14:textId="77777777" w:rsidR="005F6D45" w:rsidRPr="00A61F3D" w:rsidRDefault="00AC13E5" w:rsidP="007276FB">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Deviza swap ügylet (Currency swap): </w:t>
      </w:r>
      <w:r w:rsidRPr="00A61F3D">
        <w:rPr>
          <w:rFonts w:ascii="Arial" w:hAnsi="Arial" w:cs="Arial"/>
          <w:sz w:val="20"/>
        </w:rPr>
        <w:t>azokat a származékos ügyleteket foglalja magában, amelyek devizák cseréjére vonatkoznak. Deviza swap ügyletnek tekintendő az egyszerű devizacsere ügylet, a kamatozó devizacsere ügylet, a deviza kamatcsere ügylet, továbbá az 1.13.5</w:t>
      </w:r>
      <w:r w:rsidR="007B538A" w:rsidRPr="00A61F3D">
        <w:rPr>
          <w:rFonts w:ascii="Arial" w:hAnsi="Arial" w:cs="Arial"/>
          <w:sz w:val="20"/>
        </w:rPr>
        <w:t>.</w:t>
      </w:r>
      <w:r w:rsidRPr="00A61F3D">
        <w:rPr>
          <w:rFonts w:ascii="Arial" w:hAnsi="Arial" w:cs="Arial"/>
          <w:sz w:val="20"/>
        </w:rPr>
        <w:t xml:space="preserve"> pontban említett leszállításos határidős deviza ügylet is.</w:t>
      </w:r>
    </w:p>
    <w:p w14:paraId="4E85E3B2" w14:textId="77777777" w:rsidR="001B4E1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 xml:space="preserve">Egyszerű devizacsere ügylet (simple currency swap vagy FX swap): </w:t>
      </w:r>
      <w:r w:rsidRPr="00A61F3D">
        <w:rPr>
          <w:rFonts w:ascii="Arial" w:hAnsi="Arial" w:cs="Arial"/>
          <w:sz w:val="20"/>
        </w:rPr>
        <w:t>olyan árfolyamü</w:t>
      </w:r>
      <w:r w:rsidR="00EA6F32" w:rsidRPr="00A61F3D">
        <w:rPr>
          <w:rFonts w:ascii="Arial" w:hAnsi="Arial" w:cs="Arial"/>
          <w:sz w:val="20"/>
        </w:rPr>
        <w:t>gy</w:t>
      </w:r>
      <w:r w:rsidRPr="00A61F3D">
        <w:rPr>
          <w:rFonts w:ascii="Arial" w:hAnsi="Arial" w:cs="Arial"/>
          <w:sz w:val="20"/>
        </w:rPr>
        <w:t>let, amely alapesetben egy adott deviza azonnali eladását/vételét és egy időben ugyanannak a devizaösszegnek a határidős vételét/eladását jelenti: azonnali ügylet (spot) + határidős ügylet (forward) = devizacsere-ügylet (swap).</w:t>
      </w:r>
    </w:p>
    <w:p w14:paraId="017CF783" w14:textId="03434375" w:rsidR="000F2B2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Kamatozó devizacsere ügylet (</w:t>
      </w:r>
      <w:proofErr w:type="spellStart"/>
      <w:r w:rsidRPr="00A61F3D">
        <w:rPr>
          <w:rStyle w:val="Kiemels2"/>
          <w:rFonts w:ascii="Arial" w:hAnsi="Arial" w:cs="Arial"/>
          <w:sz w:val="20"/>
        </w:rPr>
        <w:t>Cross</w:t>
      </w:r>
      <w:proofErr w:type="spellEnd"/>
      <w:r w:rsidRPr="00A61F3D">
        <w:rPr>
          <w:rStyle w:val="Kiemels2"/>
          <w:rFonts w:ascii="Arial" w:hAnsi="Arial" w:cs="Arial"/>
          <w:sz w:val="20"/>
        </w:rPr>
        <w:t xml:space="preserve"> currency interest rate swap </w:t>
      </w:r>
      <w:r w:rsidR="00575E56">
        <w:rPr>
          <w:rStyle w:val="Kiemels2"/>
          <w:rFonts w:ascii="Arial" w:hAnsi="Arial" w:cs="Arial"/>
          <w:sz w:val="20"/>
        </w:rPr>
        <w:t>–</w:t>
      </w:r>
      <w:r w:rsidRPr="00A61F3D">
        <w:rPr>
          <w:rStyle w:val="Kiemels2"/>
          <w:rFonts w:ascii="Arial" w:hAnsi="Arial" w:cs="Arial"/>
          <w:sz w:val="20"/>
        </w:rPr>
        <w:t xml:space="preserve"> CCIRS): </w:t>
      </w:r>
      <w:r w:rsidR="001474C6" w:rsidRPr="00A61F3D">
        <w:rPr>
          <w:rFonts w:ascii="Arial" w:hAnsi="Arial" w:cs="Arial"/>
          <w:sz w:val="20"/>
        </w:rPr>
        <w:t>a</w:t>
      </w:r>
      <w:r w:rsidRPr="00A61F3D">
        <w:rPr>
          <w:rFonts w:ascii="Arial" w:hAnsi="Arial" w:cs="Arial"/>
          <w:sz w:val="20"/>
        </w:rPr>
        <w:t>z ügyletet kötő felek kamatfizetések és tőkeösszegek cseréjéről állapodnak meg, meghatározott tőkeösszegekre és meghatározott periódusra vonatkozóan. A csere eltérő devizájú tőke és kamatösszegre vonatkozik. A kicserélt kamatok lehetnek fixek (fix to fix), változók (</w:t>
      </w:r>
      <w:proofErr w:type="spellStart"/>
      <w:r w:rsidRPr="00A61F3D">
        <w:rPr>
          <w:rFonts w:ascii="Arial" w:hAnsi="Arial" w:cs="Arial"/>
          <w:sz w:val="20"/>
        </w:rPr>
        <w:t>floating</w:t>
      </w:r>
      <w:proofErr w:type="spellEnd"/>
      <w:r w:rsidRPr="00A61F3D">
        <w:rPr>
          <w:rFonts w:ascii="Arial" w:hAnsi="Arial" w:cs="Arial"/>
          <w:sz w:val="20"/>
        </w:rPr>
        <w:t xml:space="preserve"> to </w:t>
      </w:r>
      <w:proofErr w:type="spellStart"/>
      <w:r w:rsidRPr="00A61F3D">
        <w:rPr>
          <w:rFonts w:ascii="Arial" w:hAnsi="Arial" w:cs="Arial"/>
          <w:sz w:val="20"/>
        </w:rPr>
        <w:t>floating</w:t>
      </w:r>
      <w:proofErr w:type="spellEnd"/>
      <w:r w:rsidRPr="00A61F3D">
        <w:rPr>
          <w:rFonts w:ascii="Arial" w:hAnsi="Arial" w:cs="Arial"/>
          <w:sz w:val="20"/>
        </w:rPr>
        <w:t xml:space="preserve"> - </w:t>
      </w:r>
      <w:proofErr w:type="spellStart"/>
      <w:r w:rsidRPr="00A61F3D">
        <w:rPr>
          <w:rFonts w:ascii="Arial" w:hAnsi="Arial" w:cs="Arial"/>
          <w:sz w:val="20"/>
        </w:rPr>
        <w:t>basis</w:t>
      </w:r>
      <w:proofErr w:type="spellEnd"/>
      <w:r w:rsidRPr="00A61F3D">
        <w:rPr>
          <w:rFonts w:ascii="Arial" w:hAnsi="Arial" w:cs="Arial"/>
          <w:sz w:val="20"/>
        </w:rPr>
        <w:t xml:space="preserve"> swap), illetve a megállapodás vonatkozhat fix kamatok változóra (fix to </w:t>
      </w:r>
      <w:proofErr w:type="spellStart"/>
      <w:r w:rsidRPr="00A61F3D">
        <w:rPr>
          <w:rFonts w:ascii="Arial" w:hAnsi="Arial" w:cs="Arial"/>
          <w:sz w:val="20"/>
        </w:rPr>
        <w:t>floating</w:t>
      </w:r>
      <w:proofErr w:type="spellEnd"/>
      <w:r w:rsidRPr="00A61F3D">
        <w:rPr>
          <w:rFonts w:ascii="Arial" w:hAnsi="Arial" w:cs="Arial"/>
          <w:sz w:val="20"/>
        </w:rPr>
        <w:t>) illetve változó kamatok fixre történő cseréjére (</w:t>
      </w:r>
      <w:proofErr w:type="spellStart"/>
      <w:r w:rsidRPr="00A61F3D">
        <w:rPr>
          <w:rFonts w:ascii="Arial" w:hAnsi="Arial" w:cs="Arial"/>
          <w:sz w:val="20"/>
        </w:rPr>
        <w:t>floating</w:t>
      </w:r>
      <w:proofErr w:type="spellEnd"/>
      <w:r w:rsidRPr="00A61F3D">
        <w:rPr>
          <w:rFonts w:ascii="Arial" w:hAnsi="Arial" w:cs="Arial"/>
          <w:sz w:val="20"/>
        </w:rPr>
        <w:t xml:space="preserve"> to fix) is. Ebbe a körbe nemcsak deviza-deviza csere ügyletek, hanem forint-deviza, deviza-forint ügyletek is beletartoznak.</w:t>
      </w:r>
      <w:r w:rsidRPr="00A61F3D">
        <w:rPr>
          <w:rStyle w:val="Kiemels2"/>
          <w:rFonts w:ascii="Arial" w:hAnsi="Arial" w:cs="Arial"/>
          <w:b w:val="0"/>
          <w:sz w:val="20"/>
        </w:rPr>
        <w:t xml:space="preserve"> Ezen ügyletek</w:t>
      </w:r>
      <w:r w:rsidRPr="00A61F3D">
        <w:rPr>
          <w:rFonts w:ascii="Arial" w:hAnsi="Arial" w:cs="Arial"/>
          <w:sz w:val="20"/>
        </w:rPr>
        <w:t xml:space="preserve"> egyik altípusa, a </w:t>
      </w:r>
      <w:r w:rsidRPr="00A61F3D">
        <w:rPr>
          <w:rStyle w:val="Kiemels2"/>
          <w:rFonts w:ascii="Arial" w:hAnsi="Arial" w:cs="Arial"/>
          <w:sz w:val="20"/>
        </w:rPr>
        <w:t>Bázis swap,</w:t>
      </w:r>
      <w:r w:rsidRPr="00A61F3D">
        <w:rPr>
          <w:rFonts w:ascii="Arial" w:hAnsi="Arial" w:cs="Arial"/>
          <w:sz w:val="20"/>
        </w:rPr>
        <w:t xml:space="preserve"> amelynél a kamatcsere két eltérő változó alapú kamat cseréjére vonatkozik. Szintén ebbe a körbe tartozik a </w:t>
      </w:r>
      <w:r w:rsidRPr="00A61F3D">
        <w:rPr>
          <w:rFonts w:ascii="Arial" w:hAnsi="Arial" w:cs="Arial"/>
          <w:b/>
          <w:sz w:val="20"/>
        </w:rPr>
        <w:t>Mark-to-market swap</w:t>
      </w:r>
      <w:r w:rsidRPr="00A61F3D">
        <w:rPr>
          <w:rFonts w:ascii="Arial" w:hAnsi="Arial" w:cs="Arial"/>
          <w:sz w:val="20"/>
        </w:rPr>
        <w:t>, amely esetében az ügylet résztvevői elsősorban a deviza árfolyamváltozások hatására változó partner (hitel) kockázatuk csökkentése érdekében meghatározott feltételek mellett megváltoztatják valamely elcserélt tőkeösszeget, és a különbözetet egymással elszámolják, miközben az ügylet feltételei nem változnak.</w:t>
      </w:r>
    </w:p>
    <w:p w14:paraId="323019E2" w14:textId="77777777" w:rsidR="005F6D45" w:rsidRPr="00A61F3D" w:rsidRDefault="00AC13E5" w:rsidP="007276FB">
      <w:pPr>
        <w:numPr>
          <w:ilvl w:val="3"/>
          <w:numId w:val="7"/>
        </w:numPr>
        <w:tabs>
          <w:tab w:val="left" w:pos="1276"/>
        </w:tabs>
        <w:ind w:left="1276" w:hanging="850"/>
        <w:rPr>
          <w:rFonts w:ascii="Arial" w:hAnsi="Arial" w:cs="Arial"/>
          <w:b/>
          <w:sz w:val="20"/>
        </w:rPr>
      </w:pPr>
      <w:r w:rsidRPr="00A61F3D">
        <w:rPr>
          <w:rFonts w:ascii="Arial" w:hAnsi="Arial" w:cs="Arial"/>
          <w:b/>
          <w:sz w:val="20"/>
        </w:rPr>
        <w:t xml:space="preserve">Deviza kamatcsere ügylet (Only interest </w:t>
      </w:r>
      <w:proofErr w:type="spellStart"/>
      <w:r w:rsidRPr="00A61F3D">
        <w:rPr>
          <w:rFonts w:ascii="Arial" w:hAnsi="Arial" w:cs="Arial"/>
          <w:b/>
          <w:sz w:val="20"/>
        </w:rPr>
        <w:t>strip</w:t>
      </w:r>
      <w:proofErr w:type="spellEnd"/>
      <w:r w:rsidRPr="00A61F3D">
        <w:rPr>
          <w:rFonts w:ascii="Arial" w:hAnsi="Arial" w:cs="Arial"/>
          <w:b/>
          <w:sz w:val="20"/>
        </w:rPr>
        <w:t xml:space="preserve"> </w:t>
      </w:r>
      <w:proofErr w:type="spellStart"/>
      <w:r w:rsidRPr="00A61F3D">
        <w:rPr>
          <w:rFonts w:ascii="Arial" w:hAnsi="Arial" w:cs="Arial"/>
          <w:b/>
          <w:sz w:val="20"/>
        </w:rPr>
        <w:t>cross</w:t>
      </w:r>
      <w:proofErr w:type="spellEnd"/>
      <w:r w:rsidRPr="00A61F3D">
        <w:rPr>
          <w:rFonts w:ascii="Arial" w:hAnsi="Arial" w:cs="Arial"/>
          <w:b/>
          <w:sz w:val="20"/>
        </w:rPr>
        <w:t xml:space="preserve"> currency interest rate swap): </w:t>
      </w:r>
      <w:r w:rsidRPr="00A61F3D">
        <w:rPr>
          <w:rFonts w:ascii="Arial" w:hAnsi="Arial" w:cs="Arial"/>
          <w:sz w:val="20"/>
        </w:rPr>
        <w:t>olyan, különböző devizában meghatározott nominális értékek kamatcseréjére vonatkozó megállapodás, ahol a nominális tőkék cseréjére nem kerül sor.</w:t>
      </w:r>
    </w:p>
    <w:p w14:paraId="7A5DBCE7" w14:textId="77777777" w:rsidR="00343B09" w:rsidRPr="00A61F3D" w:rsidRDefault="00343B09" w:rsidP="00A033BB">
      <w:pPr>
        <w:tabs>
          <w:tab w:val="left" w:pos="1276"/>
        </w:tabs>
        <w:ind w:left="1276" w:hanging="850"/>
        <w:rPr>
          <w:rFonts w:ascii="Arial" w:hAnsi="Arial" w:cs="Arial"/>
          <w:bCs/>
          <w:sz w:val="20"/>
        </w:rPr>
      </w:pPr>
      <w:r w:rsidRPr="00A61F3D">
        <w:rPr>
          <w:rFonts w:ascii="Arial" w:hAnsi="Arial" w:cs="Arial"/>
          <w:bCs/>
          <w:sz w:val="20"/>
        </w:rPr>
        <w:t>1.14.</w:t>
      </w:r>
      <w:r w:rsidRPr="00A61F3D">
        <w:rPr>
          <w:rFonts w:ascii="Arial" w:hAnsi="Arial" w:cs="Arial"/>
          <w:bCs/>
          <w:sz w:val="20"/>
        </w:rPr>
        <w:tab/>
      </w:r>
      <w:proofErr w:type="spellStart"/>
      <w:r w:rsidRPr="00A61F3D">
        <w:rPr>
          <w:rFonts w:ascii="Arial" w:hAnsi="Arial" w:cs="Arial"/>
          <w:b/>
          <w:bCs/>
          <w:sz w:val="20"/>
        </w:rPr>
        <w:t>Terminálás</w:t>
      </w:r>
      <w:proofErr w:type="spellEnd"/>
      <w:r w:rsidRPr="00A61F3D">
        <w:rPr>
          <w:rFonts w:ascii="Arial" w:hAnsi="Arial" w:cs="Arial"/>
          <w:b/>
          <w:bCs/>
          <w:sz w:val="20"/>
        </w:rPr>
        <w:t>:</w:t>
      </w:r>
      <w:r w:rsidRPr="00A61F3D">
        <w:rPr>
          <w:rFonts w:ascii="Arial" w:hAnsi="Arial" w:cs="Arial"/>
          <w:bCs/>
          <w:sz w:val="20"/>
        </w:rPr>
        <w:t xml:space="preserve"> </w:t>
      </w:r>
      <w:r w:rsidRPr="00A61F3D">
        <w:rPr>
          <w:rFonts w:ascii="Arial" w:hAnsi="Arial" w:cs="Arial"/>
          <w:sz w:val="20"/>
        </w:rPr>
        <w:t>a két fél együttes döntése alapján egy kamatcsere ügylet lejárat előtt  történő lezárása a futamidő lerövidítésével.</w:t>
      </w:r>
    </w:p>
    <w:p w14:paraId="7924F266"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5</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Törlés/módosítás: </w:t>
      </w:r>
      <w:r w:rsidRPr="00A61F3D">
        <w:rPr>
          <w:rFonts w:ascii="Arial" w:hAnsi="Arial" w:cs="Arial"/>
          <w:sz w:val="20"/>
        </w:rPr>
        <w:t>amennyiben a tranzakció egy korábbi ügylet törlése vagy módosítása</w:t>
      </w:r>
      <w:r w:rsidR="00EA6F32" w:rsidRPr="00A61F3D">
        <w:rPr>
          <w:rFonts w:ascii="Arial" w:hAnsi="Arial" w:cs="Arial"/>
          <w:sz w:val="20"/>
        </w:rPr>
        <w:t>.</w:t>
      </w:r>
    </w:p>
    <w:p w14:paraId="19741AAF"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6</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deviza: </w:t>
      </w:r>
      <w:r w:rsidRPr="00A61F3D">
        <w:rPr>
          <w:rFonts w:ascii="Arial" w:hAnsi="Arial" w:cs="Arial"/>
          <w:sz w:val="20"/>
        </w:rPr>
        <w:t>a vásárolt deviza ISO kódja, swap ügylet esetén az induló láb vételi oldalának devizaneme.</w:t>
      </w:r>
    </w:p>
    <w:p w14:paraId="16306725" w14:textId="77777777" w:rsidR="006C3729" w:rsidRPr="00A61F3D" w:rsidRDefault="00AC13E5" w:rsidP="00EA6F32">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7</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összeg: </w:t>
      </w:r>
      <w:r w:rsidRPr="00A61F3D">
        <w:rPr>
          <w:rFonts w:ascii="Arial" w:hAnsi="Arial" w:cs="Arial"/>
          <w:sz w:val="20"/>
        </w:rPr>
        <w:t>a vásárolt deviza összege, swap ügylet esetén az induló láb megvásárolt összege.</w:t>
      </w:r>
    </w:p>
    <w:p w14:paraId="29637346" w14:textId="467F89FD" w:rsidR="006805CF"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2. Az értékpapír statisztikai (E jelű) adatszolgáltatások tábláiban és kitöltési előírásaiban használt fogalmak</w:t>
      </w:r>
    </w:p>
    <w:p w14:paraId="674A14C0"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2.1.</w:t>
      </w:r>
      <w:r w:rsidRPr="00A61F3D">
        <w:rPr>
          <w:rFonts w:ascii="Arial" w:hAnsi="Arial" w:cs="Arial"/>
          <w:sz w:val="20"/>
        </w:rPr>
        <w:tab/>
      </w:r>
      <w:r w:rsidRPr="00A61F3D">
        <w:rPr>
          <w:rFonts w:ascii="Arial" w:hAnsi="Arial" w:cs="Arial"/>
          <w:b/>
          <w:sz w:val="20"/>
        </w:rPr>
        <w:t>ISIN</w:t>
      </w:r>
      <w:r w:rsidR="0009298A" w:rsidRPr="00A61F3D">
        <w:rPr>
          <w:rFonts w:ascii="Arial" w:hAnsi="Arial" w:cs="Arial"/>
          <w:b/>
          <w:sz w:val="20"/>
        </w:rPr>
        <w:t xml:space="preserve"> </w:t>
      </w:r>
      <w:r w:rsidRPr="00A61F3D">
        <w:rPr>
          <w:rFonts w:ascii="Arial" w:hAnsi="Arial" w:cs="Arial"/>
          <w:b/>
          <w:sz w:val="20"/>
        </w:rPr>
        <w:t>kód</w:t>
      </w:r>
      <w:r w:rsidRPr="00A61F3D">
        <w:rPr>
          <w:rFonts w:ascii="Arial" w:hAnsi="Arial" w:cs="Arial"/>
          <w:sz w:val="20"/>
        </w:rPr>
        <w:t>: az ISO 6166-os szabványnak megfelelő 12 karakteres egyedi értékpapír-azonosító.</w:t>
      </w:r>
    </w:p>
    <w:p w14:paraId="200AFF2A"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2.2.</w:t>
      </w:r>
      <w:r w:rsidRPr="00A61F3D">
        <w:rPr>
          <w:rFonts w:ascii="Arial" w:hAnsi="Arial" w:cs="Arial"/>
          <w:sz w:val="20"/>
        </w:rPr>
        <w:tab/>
      </w:r>
      <w:r w:rsidRPr="00A61F3D">
        <w:rPr>
          <w:rFonts w:ascii="Arial" w:hAnsi="Arial" w:cs="Arial"/>
          <w:b/>
          <w:sz w:val="20"/>
        </w:rPr>
        <w:t>Tárgynap</w:t>
      </w:r>
      <w:r w:rsidRPr="00A61F3D">
        <w:rPr>
          <w:rFonts w:ascii="Arial" w:hAnsi="Arial" w:cs="Arial"/>
          <w:sz w:val="20"/>
        </w:rPr>
        <w:t>: az üzlet elszámolási műveletének lebonyolítási napja</w:t>
      </w:r>
      <w:r w:rsidR="002A1FA0" w:rsidRPr="00A61F3D">
        <w:rPr>
          <w:rFonts w:ascii="Arial" w:hAnsi="Arial" w:cs="Arial"/>
          <w:sz w:val="20"/>
        </w:rPr>
        <w:t xml:space="preserve"> (</w:t>
      </w:r>
      <w:proofErr w:type="spellStart"/>
      <w:r w:rsidR="002A1FA0" w:rsidRPr="00A61F3D">
        <w:rPr>
          <w:rFonts w:ascii="Arial" w:hAnsi="Arial" w:cs="Arial"/>
          <w:sz w:val="20"/>
        </w:rPr>
        <w:t>settlement</w:t>
      </w:r>
      <w:proofErr w:type="spellEnd"/>
      <w:r w:rsidR="002A1FA0" w:rsidRPr="00A61F3D">
        <w:rPr>
          <w:rFonts w:ascii="Arial" w:hAnsi="Arial" w:cs="Arial"/>
          <w:sz w:val="20"/>
        </w:rPr>
        <w:t xml:space="preserve"> date)</w:t>
      </w:r>
      <w:r w:rsidRPr="00A61F3D">
        <w:rPr>
          <w:rFonts w:ascii="Arial" w:hAnsi="Arial" w:cs="Arial"/>
          <w:sz w:val="20"/>
        </w:rPr>
        <w:t>.</w:t>
      </w:r>
    </w:p>
    <w:p w14:paraId="60EBB9EF" w14:textId="77777777" w:rsidR="00AC13E5" w:rsidRPr="00A61F3D" w:rsidRDefault="00AC13E5" w:rsidP="00AC13E5">
      <w:pPr>
        <w:tabs>
          <w:tab w:val="left" w:pos="993"/>
          <w:tab w:val="left" w:pos="1134"/>
        </w:tabs>
        <w:ind w:left="993" w:hanging="567"/>
        <w:rPr>
          <w:rFonts w:ascii="Arial" w:hAnsi="Arial" w:cs="Arial"/>
          <w:sz w:val="20"/>
        </w:rPr>
      </w:pPr>
      <w:r w:rsidRPr="00A61F3D">
        <w:rPr>
          <w:rFonts w:ascii="Arial" w:hAnsi="Arial" w:cs="Arial"/>
          <w:sz w:val="20"/>
        </w:rPr>
        <w:tab/>
        <w:t xml:space="preserve">– </w:t>
      </w:r>
      <w:r w:rsidR="00EA6F32" w:rsidRPr="00A61F3D">
        <w:rPr>
          <w:rFonts w:ascii="Arial" w:hAnsi="Arial" w:cs="Arial"/>
          <w:sz w:val="20"/>
        </w:rPr>
        <w:t xml:space="preserve">A </w:t>
      </w:r>
      <w:r w:rsidRPr="00A61F3D">
        <w:rPr>
          <w:rFonts w:ascii="Arial" w:hAnsi="Arial" w:cs="Arial"/>
          <w:sz w:val="20"/>
        </w:rPr>
        <w:t>KELER Zrt.-nél nyilvántartott értékpapírok esetében a KELER Zrt. szabályzata szerinti „Elszámoló nap”,</w:t>
      </w:r>
    </w:p>
    <w:p w14:paraId="4E48F132" w14:textId="77777777" w:rsidR="00AC13E5" w:rsidRPr="00A61F3D" w:rsidRDefault="00AC13E5" w:rsidP="009F722C">
      <w:pPr>
        <w:pStyle w:val="Szvegtrzs2"/>
        <w:tabs>
          <w:tab w:val="left" w:pos="993"/>
          <w:tab w:val="left" w:pos="1134"/>
          <w:tab w:val="left" w:pos="9923"/>
        </w:tabs>
        <w:ind w:left="993"/>
        <w:rPr>
          <w:rFonts w:ascii="Arial" w:hAnsi="Arial" w:cs="Arial"/>
          <w:sz w:val="20"/>
        </w:rPr>
      </w:pPr>
      <w:r w:rsidRPr="00A61F3D">
        <w:rPr>
          <w:rFonts w:ascii="Arial" w:hAnsi="Arial" w:cs="Arial"/>
          <w:sz w:val="20"/>
        </w:rPr>
        <w:t xml:space="preserve">– </w:t>
      </w:r>
      <w:r w:rsidR="00E85635" w:rsidRPr="00A61F3D">
        <w:rPr>
          <w:rFonts w:ascii="Arial" w:hAnsi="Arial" w:cs="Arial"/>
          <w:sz w:val="20"/>
        </w:rPr>
        <w:t>a</w:t>
      </w:r>
      <w:r w:rsidR="00EA6F32" w:rsidRPr="00A61F3D">
        <w:rPr>
          <w:rFonts w:ascii="Arial" w:hAnsi="Arial" w:cs="Arial"/>
          <w:sz w:val="20"/>
        </w:rPr>
        <w:t xml:space="preserve"> </w:t>
      </w:r>
      <w:r w:rsidRPr="00A61F3D">
        <w:rPr>
          <w:rFonts w:ascii="Arial" w:hAnsi="Arial" w:cs="Arial"/>
          <w:sz w:val="20"/>
        </w:rPr>
        <w:t>KELER Zrt.-nél nem nyilvántartott értékpapírok esetében a számviteli elszámolás időpontja.</w:t>
      </w:r>
    </w:p>
    <w:p w14:paraId="5F59F02A"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Jelentő letétkezelő:</w:t>
      </w:r>
      <w:r w:rsidRPr="00A61F3D">
        <w:rPr>
          <w:rFonts w:ascii="Arial" w:hAnsi="Arial" w:cs="Arial"/>
          <w:sz w:val="20"/>
        </w:rPr>
        <w:t xml:space="preserve"> a jelentő letétkezelők körébe tartozik valamennyi rezidens befektetési vállalkozás, bank, szako</w:t>
      </w:r>
      <w:r w:rsidR="008A6F1C" w:rsidRPr="00A61F3D">
        <w:rPr>
          <w:rFonts w:ascii="Arial" w:hAnsi="Arial" w:cs="Arial"/>
          <w:sz w:val="20"/>
        </w:rPr>
        <w:t>s</w:t>
      </w:r>
      <w:r w:rsidRPr="00A61F3D">
        <w:rPr>
          <w:rFonts w:ascii="Arial" w:hAnsi="Arial" w:cs="Arial"/>
          <w:noProof/>
          <w:sz w:val="20"/>
        </w:rPr>
        <w:t>ított hitelintézet, valamint a M</w:t>
      </w:r>
      <w:r w:rsidR="001474C6" w:rsidRPr="00A61F3D">
        <w:rPr>
          <w:rFonts w:ascii="Arial" w:hAnsi="Arial" w:cs="Arial"/>
          <w:noProof/>
          <w:sz w:val="20"/>
        </w:rPr>
        <w:t>ÁK</w:t>
      </w:r>
      <w:r w:rsidRPr="00A61F3D">
        <w:rPr>
          <w:rFonts w:ascii="Arial" w:hAnsi="Arial" w:cs="Arial"/>
          <w:noProof/>
          <w:sz w:val="20"/>
        </w:rPr>
        <w:t xml:space="preserve">. A jelentő letétkezelők körének </w:t>
      </w:r>
      <w:r w:rsidRPr="00A61F3D">
        <w:rPr>
          <w:rFonts w:ascii="Arial" w:hAnsi="Arial" w:cs="Arial"/>
          <w:noProof/>
          <w:sz w:val="20"/>
        </w:rPr>
        <w:lastRenderedPageBreak/>
        <w:t xml:space="preserve">listáját a 3. melléklet </w:t>
      </w:r>
      <w:r w:rsidR="007A66BB" w:rsidRPr="00A61F3D">
        <w:rPr>
          <w:rFonts w:ascii="Arial" w:hAnsi="Arial" w:cs="Arial"/>
          <w:noProof/>
          <w:sz w:val="20"/>
        </w:rPr>
        <w:t>8</w:t>
      </w:r>
      <w:r w:rsidRPr="00A61F3D">
        <w:rPr>
          <w:rFonts w:ascii="Arial" w:hAnsi="Arial" w:cs="Arial"/>
          <w:noProof/>
          <w:sz w:val="20"/>
        </w:rPr>
        <w:t>. pontja szerinti, az MNB honlapján közzétett technikai segédlet tartalmazza.</w:t>
      </w:r>
    </w:p>
    <w:p w14:paraId="185F75C5"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Letétkezelt értékpapír</w:t>
      </w:r>
      <w:r w:rsidRPr="00A61F3D">
        <w:rPr>
          <w:rFonts w:ascii="Arial" w:hAnsi="Arial" w:cs="Arial"/>
          <w:sz w:val="20"/>
        </w:rPr>
        <w:t>: az adatszolgáltatónál értékpapír-számlán, valamint értékpapír-letétkezelés, letéti őrzés vagy felelős őrzés keretében elhelyezett értékpapírok, abban az esetben is, ha az adatszolgáltató az értékpapírt máshol helyezte letétbe, letéti őrzésbe vagy értékpapír számlára.</w:t>
      </w:r>
    </w:p>
    <w:p w14:paraId="2135B95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Kibocsátó törzsszáma</w:t>
      </w:r>
      <w:r w:rsidRPr="00A61F3D">
        <w:rPr>
          <w:rFonts w:ascii="Arial" w:hAnsi="Arial" w:cs="Arial"/>
          <w:sz w:val="20"/>
        </w:rPr>
        <w:t>: az adott kibocsátó szervezet</w:t>
      </w:r>
      <w:r w:rsidRPr="00A61F3D">
        <w:rPr>
          <w:rFonts w:ascii="Arial" w:hAnsi="Arial" w:cs="Arial"/>
          <w:b/>
          <w:sz w:val="20"/>
        </w:rPr>
        <w:t xml:space="preserve"> </w:t>
      </w:r>
      <w:r w:rsidRPr="00A61F3D">
        <w:rPr>
          <w:rFonts w:ascii="Arial" w:hAnsi="Arial" w:cs="Arial"/>
          <w:sz w:val="20"/>
        </w:rPr>
        <w:t>KSH</w:t>
      </w:r>
      <w:r w:rsidR="00EA6F32" w:rsidRPr="00A61F3D">
        <w:rPr>
          <w:rFonts w:ascii="Arial" w:hAnsi="Arial" w:cs="Arial"/>
          <w:b/>
          <w:sz w:val="20"/>
        </w:rPr>
        <w:t>-</w:t>
      </w:r>
      <w:r w:rsidRPr="00A61F3D">
        <w:rPr>
          <w:rFonts w:ascii="Arial" w:hAnsi="Arial" w:cs="Arial"/>
          <w:sz w:val="20"/>
        </w:rPr>
        <w:t>törzsszáma, amely az adószám első 8 számjegye.</w:t>
      </w:r>
    </w:p>
    <w:p w14:paraId="25152AD5" w14:textId="150D463B"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noProof/>
          <w:sz w:val="20"/>
        </w:rPr>
        <w:t>Értékpapír-sorozat</w:t>
      </w:r>
      <w:r w:rsidRPr="00A61F3D">
        <w:rPr>
          <w:rFonts w:ascii="Arial" w:hAnsi="Arial" w:cs="Arial"/>
          <w:b/>
          <w:sz w:val="20"/>
        </w:rPr>
        <w:t>:</w:t>
      </w:r>
      <w:r w:rsidRPr="00A61F3D">
        <w:rPr>
          <w:rFonts w:ascii="Arial" w:hAnsi="Arial" w:cs="Arial"/>
          <w:sz w:val="20"/>
        </w:rPr>
        <w:t xml:space="preserve"> </w:t>
      </w:r>
      <w:r w:rsidR="00366BDA" w:rsidRPr="00A61F3D">
        <w:rPr>
          <w:rFonts w:ascii="Arial" w:hAnsi="Arial" w:cs="Arial"/>
          <w:noProof/>
          <w:sz w:val="20"/>
        </w:rPr>
        <w:t xml:space="preserve">a </w:t>
      </w:r>
      <w:r w:rsidR="00B53912">
        <w:rPr>
          <w:rFonts w:ascii="Arial" w:hAnsi="Arial" w:cs="Arial"/>
          <w:noProof/>
          <w:sz w:val="20"/>
        </w:rPr>
        <w:t xml:space="preserve">tőkepiacról szóló 2001. évi CXX. törvény (a továbbiakban: </w:t>
      </w:r>
      <w:r w:rsidR="00366BDA" w:rsidRPr="00A61F3D">
        <w:rPr>
          <w:rFonts w:ascii="Arial" w:hAnsi="Arial" w:cs="Arial"/>
          <w:noProof/>
          <w:sz w:val="20"/>
        </w:rPr>
        <w:t>Tpt.</w:t>
      </w:r>
      <w:r w:rsidR="00B53912">
        <w:rPr>
          <w:rFonts w:ascii="Arial" w:hAnsi="Arial" w:cs="Arial"/>
          <w:noProof/>
          <w:sz w:val="20"/>
        </w:rPr>
        <w:t>)</w:t>
      </w:r>
      <w:r w:rsidR="00366BDA" w:rsidRPr="00A61F3D">
        <w:rPr>
          <w:rFonts w:ascii="Arial" w:hAnsi="Arial" w:cs="Arial"/>
          <w:noProof/>
          <w:sz w:val="20"/>
        </w:rPr>
        <w:t xml:space="preserve"> 5. § (1) bekezdés 45. pontja szerinti fogalom</w:t>
      </w:r>
      <w:r w:rsidR="00084799" w:rsidRPr="00A61F3D">
        <w:rPr>
          <w:rFonts w:ascii="Arial" w:hAnsi="Arial" w:cs="Arial"/>
          <w:noProof/>
          <w:sz w:val="20"/>
        </w:rPr>
        <w:t>.</w:t>
      </w:r>
    </w:p>
    <w:p w14:paraId="3819057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Pénzügyi teljesítés időpontja</w:t>
      </w:r>
      <w:r w:rsidRPr="00A61F3D">
        <w:rPr>
          <w:rFonts w:ascii="Arial" w:hAnsi="Arial" w:cs="Arial"/>
          <w:sz w:val="20"/>
        </w:rPr>
        <w:t>: a kibocsátott állományok elszámolási értéknapja.</w:t>
      </w:r>
    </w:p>
    <w:p w14:paraId="32F4A3FE"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Állomány névértéken</w:t>
      </w:r>
      <w:r w:rsidRPr="00A61F3D">
        <w:rPr>
          <w:rFonts w:ascii="Arial" w:hAnsi="Arial" w:cs="Arial"/>
          <w:sz w:val="20"/>
        </w:rPr>
        <w:t>: a tárgyidőszak végén forgalomban lévő állomány névértéken.</w:t>
      </w:r>
    </w:p>
    <w:p w14:paraId="6E440C5B"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Névérték és kibocsátási érték különbsége</w:t>
      </w:r>
      <w:r w:rsidRPr="00A61F3D">
        <w:rPr>
          <w:rFonts w:ascii="Arial" w:hAnsi="Arial" w:cs="Arial"/>
          <w:sz w:val="20"/>
        </w:rPr>
        <w:t>: a tárgyidőszak végén forgalomban lévő állampapírok névértéke csökkentve azok kibocsátási értékével, figyelembe véve valamennyi kibocsátás (aukció, jegyzés, hálózati értékesítés) tényleges eladási árát.</w:t>
      </w:r>
    </w:p>
    <w:p w14:paraId="439AEB08" w14:textId="77777777" w:rsidR="00155E7D"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Felhalmozott kamat állománya</w:t>
      </w:r>
      <w:r w:rsidRPr="00A61F3D">
        <w:rPr>
          <w:rFonts w:ascii="Arial" w:hAnsi="Arial" w:cs="Arial"/>
          <w:sz w:val="20"/>
        </w:rPr>
        <w:t>: a tárgyidőszak végén forgalomban lévő állományon a névértéktől eltérő kibocsátási ár, illetve a névleges kamatozás miatt felhalmozódott kamat összege. Visszavásárolt állományra vonatkozóan a felhalmozott kamat nem értelmezett.</w:t>
      </w:r>
    </w:p>
    <w:p w14:paraId="29376202"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Elszámolt nettó pénzforgalmi kamatkiadás, kamatbevétel</w:t>
      </w:r>
      <w:r w:rsidRPr="00A61F3D">
        <w:rPr>
          <w:rFonts w:ascii="Arial" w:hAnsi="Arial" w:cs="Arial"/>
          <w:sz w:val="20"/>
        </w:rPr>
        <w:t>: a tárgyidőszak során elszámolt kamatkiadás és bevétel egyenlege, figyelembe véve a kibocsátás, visszaváltás, kamatfizetés kapcsán könyvelt költségvetési pénzforgalmat, függetlenül attól, hogy az a névleges kamat halmozódásából, vagy árfolyamváltozásból adódott-e. Tartozások esetében nettó kamatkiadás, követelések esetében nettó kamatbevétel szerepeltetendő.</w:t>
      </w:r>
    </w:p>
    <w:p w14:paraId="4CB7A0DF"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Eredményszemléletű kamatkiadás, kamatbevétel</w:t>
      </w:r>
      <w:r w:rsidRPr="00A61F3D">
        <w:rPr>
          <w:rFonts w:ascii="Arial" w:hAnsi="Arial" w:cs="Arial"/>
          <w:sz w:val="20"/>
        </w:rPr>
        <w:t>: a tárgyidőszak során az egyes követelésekre, állampapírokra és egyéb adósságelemekre járó vagy fizetendő kamat összege.</w:t>
      </w:r>
    </w:p>
    <w:p w14:paraId="3BA3630E" w14:textId="77777777" w:rsidR="006805CF" w:rsidRPr="00A61F3D" w:rsidRDefault="00AC13E5" w:rsidP="007276FB">
      <w:pPr>
        <w:numPr>
          <w:ilvl w:val="1"/>
          <w:numId w:val="9"/>
        </w:numPr>
        <w:tabs>
          <w:tab w:val="left" w:pos="993"/>
        </w:tabs>
        <w:ind w:left="993" w:hanging="567"/>
        <w:rPr>
          <w:rFonts w:ascii="Arial" w:hAnsi="Arial" w:cs="Arial"/>
          <w:b/>
          <w:sz w:val="20"/>
        </w:rPr>
      </w:pPr>
      <w:proofErr w:type="spellStart"/>
      <w:r w:rsidRPr="00A61F3D">
        <w:rPr>
          <w:rFonts w:ascii="Arial" w:hAnsi="Arial" w:cs="Arial"/>
          <w:b/>
          <w:sz w:val="20"/>
        </w:rPr>
        <w:t>ISMA</w:t>
      </w:r>
      <w:proofErr w:type="spellEnd"/>
      <w:r w:rsidRPr="00A61F3D">
        <w:rPr>
          <w:rFonts w:ascii="Arial" w:hAnsi="Arial" w:cs="Arial"/>
          <w:b/>
          <w:sz w:val="20"/>
        </w:rPr>
        <w:t xml:space="preserve"> konvenció:</w:t>
      </w:r>
      <w:r w:rsidRPr="00A61F3D">
        <w:rPr>
          <w:rFonts w:ascii="Arial" w:hAnsi="Arial" w:cs="Arial"/>
          <w:sz w:val="20"/>
        </w:rPr>
        <w:t xml:space="preserve"> a nemzetközi értékpapír-piaci szövetség (</w:t>
      </w:r>
      <w:proofErr w:type="spellStart"/>
      <w:r w:rsidRPr="00A61F3D">
        <w:rPr>
          <w:rFonts w:ascii="Arial" w:hAnsi="Arial" w:cs="Arial"/>
          <w:sz w:val="20"/>
        </w:rPr>
        <w:t>ISMA</w:t>
      </w:r>
      <w:proofErr w:type="spellEnd"/>
      <w:r w:rsidRPr="00A61F3D">
        <w:rPr>
          <w:rFonts w:ascii="Arial" w:hAnsi="Arial" w:cs="Arial"/>
          <w:sz w:val="20"/>
        </w:rPr>
        <w:t xml:space="preserve">) ajánlása alapján számított belső megtérülési ráta. </w:t>
      </w:r>
    </w:p>
    <w:p w14:paraId="061BD3FA"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Tulajdonviszonyt megtestesítő értékpapír:</w:t>
      </w:r>
      <w:r w:rsidRPr="00A61F3D">
        <w:rPr>
          <w:rFonts w:ascii="Arial" w:hAnsi="Arial" w:cs="Arial"/>
          <w:sz w:val="20"/>
        </w:rPr>
        <w:t xml:space="preserve"> a nemzetközi terminológia szerint „</w:t>
      </w:r>
      <w:proofErr w:type="spellStart"/>
      <w:r w:rsidRPr="00A61F3D">
        <w:rPr>
          <w:rFonts w:ascii="Arial" w:hAnsi="Arial" w:cs="Arial"/>
          <w:sz w:val="20"/>
        </w:rPr>
        <w:t>equity</w:t>
      </w:r>
      <w:proofErr w:type="spellEnd"/>
      <w:r w:rsidRPr="00A61F3D">
        <w:rPr>
          <w:rFonts w:ascii="Arial" w:hAnsi="Arial" w:cs="Arial"/>
          <w:sz w:val="20"/>
        </w:rPr>
        <w:t xml:space="preserve">” típusú értékpapíroknak minősülnek a részvények, a befektetési alapok által kibocsátott befektetési jegyek, a certifikátok, valamint a </w:t>
      </w:r>
      <w:proofErr w:type="spellStart"/>
      <w:r w:rsidRPr="00A61F3D">
        <w:rPr>
          <w:rFonts w:ascii="Arial" w:hAnsi="Arial" w:cs="Arial"/>
          <w:sz w:val="20"/>
        </w:rPr>
        <w:t>warrantok</w:t>
      </w:r>
      <w:proofErr w:type="spellEnd"/>
      <w:r w:rsidRPr="00A61F3D">
        <w:rPr>
          <w:rFonts w:ascii="Arial" w:hAnsi="Arial" w:cs="Arial"/>
          <w:sz w:val="20"/>
        </w:rPr>
        <w:t>.</w:t>
      </w:r>
      <w:r w:rsidRPr="00A61F3D">
        <w:rPr>
          <w:rFonts w:ascii="Arial" w:hAnsi="Arial" w:cs="Arial"/>
          <w:b/>
          <w:sz w:val="20"/>
        </w:rPr>
        <w:t xml:space="preserve"> </w:t>
      </w:r>
    </w:p>
    <w:p w14:paraId="749FC0A9"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 xml:space="preserve">Hitelviszonyt megtestesítő értékpapír: </w:t>
      </w:r>
      <w:r w:rsidRPr="00A61F3D">
        <w:rPr>
          <w:rFonts w:ascii="Arial" w:hAnsi="Arial" w:cs="Arial"/>
          <w:sz w:val="20"/>
        </w:rPr>
        <w:t>a</w:t>
      </w:r>
      <w:r w:rsidRPr="00A61F3D">
        <w:rPr>
          <w:rFonts w:ascii="Arial" w:hAnsi="Arial" w:cs="Arial"/>
          <w:b/>
          <w:sz w:val="20"/>
        </w:rPr>
        <w:t xml:space="preserve"> </w:t>
      </w:r>
      <w:r w:rsidRPr="00A61F3D">
        <w:rPr>
          <w:rFonts w:ascii="Arial" w:hAnsi="Arial" w:cs="Arial"/>
          <w:sz w:val="20"/>
        </w:rPr>
        <w:t>Tpt.</w:t>
      </w:r>
      <w:r w:rsidR="00252A00" w:rsidRPr="00A61F3D">
        <w:rPr>
          <w:rFonts w:ascii="Arial" w:hAnsi="Arial" w:cs="Arial"/>
          <w:sz w:val="20"/>
        </w:rPr>
        <w:t xml:space="preserve"> 5. § (1) bekezdés 57. pontja</w:t>
      </w:r>
      <w:r w:rsidR="004B0DBB" w:rsidRPr="00A61F3D">
        <w:rPr>
          <w:rFonts w:ascii="Arial" w:hAnsi="Arial" w:cs="Arial"/>
          <w:sz w:val="20"/>
        </w:rPr>
        <w:t xml:space="preserve"> szerinti</w:t>
      </w:r>
      <w:r w:rsidRPr="00A61F3D">
        <w:rPr>
          <w:rFonts w:ascii="Arial" w:hAnsi="Arial" w:cs="Arial"/>
          <w:sz w:val="20"/>
        </w:rPr>
        <w:t xml:space="preserve"> </w:t>
      </w:r>
      <w:r w:rsidR="00252A00" w:rsidRPr="00A61F3D">
        <w:rPr>
          <w:rFonts w:ascii="Arial" w:hAnsi="Arial" w:cs="Arial"/>
          <w:sz w:val="20"/>
        </w:rPr>
        <w:t>értékpapír</w:t>
      </w:r>
      <w:r w:rsidRPr="00A61F3D">
        <w:rPr>
          <w:rFonts w:ascii="Arial" w:hAnsi="Arial" w:cs="Arial"/>
          <w:b/>
          <w:sz w:val="20"/>
        </w:rPr>
        <w:t xml:space="preserve">. </w:t>
      </w:r>
      <w:r w:rsidRPr="00A61F3D">
        <w:rPr>
          <w:rFonts w:ascii="Arial" w:hAnsi="Arial" w:cs="Arial"/>
          <w:sz w:val="20"/>
        </w:rPr>
        <w:t>A nemzetközi terminológia szerint „</w:t>
      </w:r>
      <w:proofErr w:type="spellStart"/>
      <w:r w:rsidRPr="00A61F3D">
        <w:rPr>
          <w:rFonts w:ascii="Arial" w:hAnsi="Arial" w:cs="Arial"/>
          <w:sz w:val="20"/>
        </w:rPr>
        <w:t>debt</w:t>
      </w:r>
      <w:proofErr w:type="spellEnd"/>
      <w:r w:rsidRPr="00A61F3D">
        <w:rPr>
          <w:rFonts w:ascii="Arial" w:hAnsi="Arial" w:cs="Arial"/>
          <w:sz w:val="20"/>
        </w:rPr>
        <w:t>” típusú értékpapíroknak minősülnek a kötvények, kincstárjegyek, takarékjegyek, jelzáloglevelek, és a letéti jegyek.</w:t>
      </w:r>
    </w:p>
    <w:p w14:paraId="2FAEFEFE" w14:textId="77777777" w:rsidR="00CD1B38"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Tőketörlesztés</w:t>
      </w:r>
      <w:r w:rsidRPr="00A61F3D">
        <w:rPr>
          <w:rFonts w:ascii="Arial" w:hAnsi="Arial" w:cs="Arial"/>
          <w:sz w:val="20"/>
        </w:rPr>
        <w:t xml:space="preserve">: a hitelviszonyt megtestesítő értékpapírok </w:t>
      </w:r>
      <w:r w:rsidR="00585DD8" w:rsidRPr="00A61F3D">
        <w:rPr>
          <w:rFonts w:ascii="Arial" w:hAnsi="Arial" w:cs="Arial"/>
          <w:sz w:val="20"/>
        </w:rPr>
        <w:t>tők</w:t>
      </w:r>
      <w:r w:rsidR="009164E1" w:rsidRPr="00A61F3D">
        <w:rPr>
          <w:rFonts w:ascii="Arial" w:hAnsi="Arial" w:cs="Arial"/>
          <w:sz w:val="20"/>
        </w:rPr>
        <w:t xml:space="preserve">éjének visszafizetése, amely történhet egy összegben a futamidő végén vagy részletekben </w:t>
      </w:r>
      <w:r w:rsidR="00585DD8" w:rsidRPr="00A61F3D">
        <w:rPr>
          <w:rFonts w:ascii="Arial" w:hAnsi="Arial" w:cs="Arial"/>
          <w:sz w:val="20"/>
        </w:rPr>
        <w:t xml:space="preserve">a futamidő </w:t>
      </w:r>
      <w:r w:rsidR="009164E1" w:rsidRPr="00A61F3D">
        <w:rPr>
          <w:rFonts w:ascii="Arial" w:hAnsi="Arial" w:cs="Arial"/>
          <w:sz w:val="20"/>
        </w:rPr>
        <w:t>alatt.</w:t>
      </w:r>
    </w:p>
    <w:p w14:paraId="2E462512" w14:textId="25DD8861" w:rsidR="006805CF"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 xml:space="preserve">3. A kamatstatisztikai (az 1. pontban érintett </w:t>
      </w:r>
      <w:r w:rsidR="00DF5C50">
        <w:rPr>
          <w:rFonts w:ascii="Arial" w:hAnsi="Arial" w:cs="Arial"/>
          <w:b/>
          <w:sz w:val="20"/>
        </w:rPr>
        <w:t xml:space="preserve">K04, K05 és </w:t>
      </w:r>
      <w:r w:rsidR="00AC13E5" w:rsidRPr="00A61F3D">
        <w:rPr>
          <w:rFonts w:ascii="Arial" w:hAnsi="Arial" w:cs="Arial"/>
          <w:b/>
          <w:sz w:val="20"/>
        </w:rPr>
        <w:t xml:space="preserve">K14 </w:t>
      </w:r>
      <w:r w:rsidR="00A30257" w:rsidRPr="00A61F3D">
        <w:rPr>
          <w:rFonts w:ascii="Arial" w:hAnsi="Arial" w:cs="Arial"/>
          <w:b/>
          <w:sz w:val="20"/>
        </w:rPr>
        <w:t>MNB azonosító kódú</w:t>
      </w:r>
      <w:r w:rsidR="00C27C23" w:rsidRPr="00A61F3D">
        <w:rPr>
          <w:rFonts w:ascii="Arial" w:hAnsi="Arial" w:cs="Arial"/>
          <w:b/>
          <w:sz w:val="20"/>
        </w:rPr>
        <w:t xml:space="preserve"> </w:t>
      </w:r>
      <w:r w:rsidR="00AC13E5" w:rsidRPr="00A61F3D">
        <w:rPr>
          <w:rFonts w:ascii="Arial" w:hAnsi="Arial" w:cs="Arial"/>
          <w:b/>
          <w:sz w:val="20"/>
        </w:rPr>
        <w:t>kivételével a K jelű) adatszolgáltatások tábláiban és kitöltési előírásaiban használt fogalmak</w:t>
      </w:r>
    </w:p>
    <w:p w14:paraId="5408FDD4" w14:textId="77777777" w:rsidR="006805CF" w:rsidRPr="00A61F3D" w:rsidRDefault="00AC13E5" w:rsidP="00B92EB4">
      <w:pPr>
        <w:numPr>
          <w:ilvl w:val="1"/>
          <w:numId w:val="10"/>
        </w:numPr>
        <w:tabs>
          <w:tab w:val="left" w:pos="993"/>
        </w:tabs>
        <w:ind w:left="993" w:hanging="567"/>
        <w:rPr>
          <w:rFonts w:ascii="Arial" w:hAnsi="Arial" w:cs="Arial"/>
          <w:sz w:val="20"/>
        </w:rPr>
      </w:pPr>
      <w:r w:rsidRPr="00A61F3D">
        <w:rPr>
          <w:rFonts w:ascii="Arial" w:hAnsi="Arial" w:cs="Arial"/>
          <w:b/>
          <w:sz w:val="20"/>
        </w:rPr>
        <w:t>Aktuális kamatláb</w:t>
      </w:r>
      <w:r w:rsidRPr="00A61F3D">
        <w:rPr>
          <w:rFonts w:ascii="Arial" w:hAnsi="Arial" w:cs="Arial"/>
          <w:sz w:val="20"/>
        </w:rPr>
        <w:t xml:space="preserve">: az állományokra a tárgyhónap utolsó napján alkalmazott tényleges (nem a meghirdetett) kamatlábbal egyenlő. Sávos kamatozású betétek esetében a hó végi állományokra vonatkozó táblánál mindig azon sávhoz tartozó kamatlábat kell figyelembe venni, amilyen sávba az állomány tartozik. </w:t>
      </w:r>
    </w:p>
    <w:p w14:paraId="77FE8322" w14:textId="77777777" w:rsidR="0093790B" w:rsidRPr="00A61F3D" w:rsidRDefault="00AC13E5" w:rsidP="00B92EB4">
      <w:pPr>
        <w:numPr>
          <w:ilvl w:val="1"/>
          <w:numId w:val="10"/>
        </w:numPr>
        <w:tabs>
          <w:tab w:val="left" w:pos="993"/>
        </w:tabs>
        <w:ind w:left="993" w:hanging="567"/>
        <w:rPr>
          <w:rFonts w:ascii="Arial" w:hAnsi="Arial" w:cs="Arial"/>
          <w:b/>
          <w:sz w:val="20"/>
        </w:rPr>
      </w:pPr>
      <w:r w:rsidRPr="00A61F3D">
        <w:rPr>
          <w:rFonts w:ascii="Arial" w:hAnsi="Arial" w:cs="Arial"/>
          <w:b/>
          <w:sz w:val="20"/>
        </w:rPr>
        <w:t>Átstrukturált hitel</w:t>
      </w:r>
      <w:r w:rsidRPr="00A61F3D">
        <w:rPr>
          <w:rFonts w:ascii="Arial" w:hAnsi="Arial" w:cs="Arial"/>
          <w:sz w:val="20"/>
        </w:rPr>
        <w:t>: a</w:t>
      </w:r>
      <w:r w:rsidR="005D483C" w:rsidRPr="00A61F3D">
        <w:rPr>
          <w:rFonts w:ascii="Arial" w:hAnsi="Arial" w:cs="Arial"/>
          <w:sz w:val="20"/>
        </w:rPr>
        <w:t xml:space="preserve"> nem teljesítő kitettségre és az átstrukturált</w:t>
      </w:r>
      <w:r w:rsidR="00B46412" w:rsidRPr="00A61F3D">
        <w:rPr>
          <w:rFonts w:ascii="Arial" w:hAnsi="Arial" w:cs="Arial"/>
          <w:sz w:val="20"/>
        </w:rPr>
        <w:t xml:space="preserve"> követelésre vonatkozó </w:t>
      </w:r>
      <w:proofErr w:type="spellStart"/>
      <w:r w:rsidR="00B46412" w:rsidRPr="00A61F3D">
        <w:rPr>
          <w:rFonts w:ascii="Arial" w:hAnsi="Arial" w:cs="Arial"/>
          <w:sz w:val="20"/>
        </w:rPr>
        <w:t>prudenciális</w:t>
      </w:r>
      <w:proofErr w:type="spellEnd"/>
      <w:r w:rsidR="00B46412" w:rsidRPr="00A61F3D">
        <w:rPr>
          <w:rFonts w:ascii="Arial" w:hAnsi="Arial" w:cs="Arial"/>
          <w:sz w:val="20"/>
        </w:rPr>
        <w:t xml:space="preserve"> követelményekről szóló MNB rendelet</w:t>
      </w:r>
      <w:r w:rsidR="00D77431" w:rsidRPr="00A61F3D">
        <w:rPr>
          <w:rFonts w:ascii="Arial" w:hAnsi="Arial" w:cs="Arial"/>
          <w:sz w:val="20"/>
        </w:rPr>
        <w:t xml:space="preserve"> alapján átstrukturáltnak minősülő hitel</w:t>
      </w:r>
      <w:r w:rsidRPr="00A61F3D">
        <w:rPr>
          <w:rFonts w:ascii="Arial" w:hAnsi="Arial" w:cs="Arial"/>
          <w:sz w:val="20"/>
        </w:rPr>
        <w:t>.</w:t>
      </w:r>
    </w:p>
    <w:p w14:paraId="79F99660" w14:textId="77777777" w:rsidR="006805CF" w:rsidRPr="00A61F3D" w:rsidRDefault="00AC13E5" w:rsidP="007276FB">
      <w:pPr>
        <w:numPr>
          <w:ilvl w:val="1"/>
          <w:numId w:val="10"/>
        </w:numPr>
        <w:tabs>
          <w:tab w:val="left" w:pos="993"/>
        </w:tabs>
        <w:ind w:left="993" w:hanging="567"/>
        <w:rPr>
          <w:rFonts w:ascii="Arial" w:hAnsi="Arial" w:cs="Arial"/>
          <w:sz w:val="20"/>
        </w:rPr>
      </w:pPr>
      <w:r w:rsidRPr="00A61F3D">
        <w:rPr>
          <w:rFonts w:ascii="Arial" w:hAnsi="Arial" w:cs="Arial"/>
          <w:b/>
          <w:sz w:val="20"/>
        </w:rPr>
        <w:t>Évesített kamatláb</w:t>
      </w:r>
      <w:r w:rsidRPr="00A61F3D">
        <w:rPr>
          <w:rFonts w:ascii="Arial" w:hAnsi="Arial" w:cs="Arial"/>
          <w:sz w:val="20"/>
        </w:rPr>
        <w:t>: a kamatláb éves szintre való kivetítése, éves százalékos mértékben való kifejezése.</w:t>
      </w:r>
    </w:p>
    <w:p w14:paraId="770AD7C8" w14:textId="77777777" w:rsidR="006805CF" w:rsidRPr="00A61F3D" w:rsidRDefault="00AC13E5" w:rsidP="0081180F">
      <w:pPr>
        <w:tabs>
          <w:tab w:val="left" w:pos="993"/>
        </w:tabs>
        <w:ind w:left="1560" w:hanging="567"/>
        <w:rPr>
          <w:rFonts w:ascii="Arial" w:hAnsi="Arial" w:cs="Arial"/>
          <w:sz w:val="20"/>
        </w:rPr>
      </w:pPr>
      <w:r w:rsidRPr="00A61F3D">
        <w:rPr>
          <w:rFonts w:ascii="Arial" w:hAnsi="Arial" w:cs="Arial"/>
          <w:sz w:val="20"/>
        </w:rPr>
        <w:t xml:space="preserve">Az évesített kamatláb számítására két képletet lehet alkalmazni. </w:t>
      </w:r>
    </w:p>
    <w:p w14:paraId="76051E0C"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évesített kamatláb számítására a következő jelenérték számítási képletet lehet alkalmazni, amely képlet minden betét- és hitelkonstrukcióra alkalmazható. A képlet az ügylet kezdő időpontjában keletkező pénzmozgást teszi egyenlővé a későbbi időpontok cash-flow-</w:t>
      </w:r>
      <w:proofErr w:type="spellStart"/>
      <w:r w:rsidRPr="00A61F3D">
        <w:rPr>
          <w:rFonts w:ascii="Arial" w:hAnsi="Arial" w:cs="Arial"/>
          <w:sz w:val="20"/>
        </w:rPr>
        <w:t>inak</w:t>
      </w:r>
      <w:proofErr w:type="spellEnd"/>
      <w:r w:rsidRPr="00A61F3D">
        <w:rPr>
          <w:rFonts w:ascii="Arial" w:hAnsi="Arial" w:cs="Arial"/>
          <w:sz w:val="20"/>
        </w:rPr>
        <w:t xml:space="preserve"> jelenértékével. Az évesített kamatláb az a belső megtérülési ráta, ahol a cash-flow-k jelenértéke megegyezik.</w:t>
      </w:r>
    </w:p>
    <w:p w14:paraId="3D5E9F15" w14:textId="77777777" w:rsidR="006805CF" w:rsidRPr="00A61F3D" w:rsidRDefault="00AC13E5" w:rsidP="0081180F">
      <w:pPr>
        <w:pStyle w:val="Lbjegyzetszveg"/>
        <w:tabs>
          <w:tab w:val="left" w:pos="993"/>
        </w:tabs>
        <w:ind w:left="993"/>
        <w:jc w:val="both"/>
        <w:rPr>
          <w:rFonts w:ascii="Arial" w:hAnsi="Arial" w:cs="Arial"/>
        </w:rPr>
      </w:pPr>
      <w:r w:rsidRPr="00A61F3D">
        <w:rPr>
          <w:rFonts w:ascii="Arial" w:hAnsi="Arial" w:cs="Arial"/>
        </w:rPr>
        <w:t>a) A képletek szempontjából a kamattőkésítés rendszeressége a meghatározó. (A kamattőkésítés csak a betéti konstrukcióknál értelmezhető. A továbbiakban a kamattőkésítés a kamatmegállapítást, illetve a kamatfizetést is jelenti.)</w:t>
      </w:r>
    </w:p>
    <w:p w14:paraId="7209B1AE"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Amennyiben a kamattőkésítés és a tőketörlesztés is szabályos időközönként történik, a kamattőkésítés és a tőketörlesztés viszonyára három fő eset </w:t>
      </w:r>
      <w:proofErr w:type="spellStart"/>
      <w:r w:rsidRPr="00A61F3D">
        <w:rPr>
          <w:rFonts w:ascii="Arial" w:hAnsi="Arial" w:cs="Arial"/>
          <w:sz w:val="20"/>
        </w:rPr>
        <w:t>különböztethető</w:t>
      </w:r>
      <w:proofErr w:type="spellEnd"/>
      <w:r w:rsidRPr="00A61F3D">
        <w:rPr>
          <w:rFonts w:ascii="Arial" w:hAnsi="Arial" w:cs="Arial"/>
          <w:sz w:val="20"/>
        </w:rPr>
        <w:t xml:space="preserve"> meg. </w:t>
      </w:r>
    </w:p>
    <w:p w14:paraId="78F2643B" w14:textId="77777777" w:rsidR="00AC13E5" w:rsidRPr="00A61F3D" w:rsidRDefault="00C27C23" w:rsidP="00AC13E5">
      <w:pPr>
        <w:tabs>
          <w:tab w:val="left" w:pos="426"/>
          <w:tab w:val="left" w:pos="993"/>
        </w:tabs>
        <w:ind w:left="993"/>
        <w:rPr>
          <w:rFonts w:ascii="Arial" w:hAnsi="Arial" w:cs="Arial"/>
          <w:sz w:val="20"/>
        </w:rPr>
      </w:pPr>
      <w:proofErr w:type="spellStart"/>
      <w:r w:rsidRPr="00A61F3D">
        <w:rPr>
          <w:rFonts w:ascii="Arial" w:hAnsi="Arial" w:cs="Arial"/>
          <w:sz w:val="20"/>
        </w:rPr>
        <w:t>aa</w:t>
      </w:r>
      <w:proofErr w:type="spellEnd"/>
      <w:r w:rsidRPr="00A61F3D">
        <w:rPr>
          <w:rFonts w:ascii="Arial" w:hAnsi="Arial" w:cs="Arial"/>
          <w:sz w:val="20"/>
        </w:rPr>
        <w:t xml:space="preserve">) </w:t>
      </w:r>
      <w:r w:rsidR="00AC13E5" w:rsidRPr="00A61F3D">
        <w:rPr>
          <w:rFonts w:ascii="Arial" w:hAnsi="Arial" w:cs="Arial"/>
          <w:sz w:val="20"/>
        </w:rPr>
        <w:t>A kamattőkésítés és a tőketörlesztés is azonos időközönként történik, rendszerességük megegyezik.</w:t>
      </w:r>
    </w:p>
    <w:p w14:paraId="05FC2DBD"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lastRenderedPageBreak/>
        <w:t xml:space="preserve">ab) </w:t>
      </w:r>
      <w:r w:rsidR="00AC13E5" w:rsidRPr="00A61F3D">
        <w:rPr>
          <w:rFonts w:ascii="Arial" w:hAnsi="Arial" w:cs="Arial"/>
          <w:sz w:val="20"/>
        </w:rPr>
        <w:t>A kamattőkésítés gyakoribb, mint a tőketörlesztés. (Idetartozik az az eset is, amikor a tőketörlesztés csak a futamidő végén egy összegben történik.)</w:t>
      </w:r>
    </w:p>
    <w:p w14:paraId="36735A57" w14:textId="77777777" w:rsidR="00AC13E5" w:rsidRPr="00A61F3D" w:rsidRDefault="00C27C23" w:rsidP="00AC13E5">
      <w:pPr>
        <w:tabs>
          <w:tab w:val="left" w:pos="426"/>
          <w:tab w:val="left" w:pos="993"/>
        </w:tabs>
        <w:ind w:left="993"/>
        <w:rPr>
          <w:rFonts w:ascii="Arial" w:hAnsi="Arial" w:cs="Arial"/>
          <w:sz w:val="20"/>
        </w:rPr>
      </w:pPr>
      <w:proofErr w:type="spellStart"/>
      <w:r w:rsidRPr="00A61F3D">
        <w:rPr>
          <w:rFonts w:ascii="Arial" w:hAnsi="Arial" w:cs="Arial"/>
          <w:sz w:val="20"/>
        </w:rPr>
        <w:t>ac</w:t>
      </w:r>
      <w:proofErr w:type="spellEnd"/>
      <w:r w:rsidRPr="00A61F3D">
        <w:rPr>
          <w:rFonts w:ascii="Arial" w:hAnsi="Arial" w:cs="Arial"/>
          <w:sz w:val="20"/>
        </w:rPr>
        <w:t xml:space="preserve">) </w:t>
      </w:r>
      <w:r w:rsidR="00AC13E5" w:rsidRPr="00A61F3D">
        <w:rPr>
          <w:rFonts w:ascii="Arial" w:hAnsi="Arial" w:cs="Arial"/>
          <w:sz w:val="20"/>
        </w:rPr>
        <w:t xml:space="preserve">A tőketörlesztés gyakoribb, mint a kamattőkésítés. </w:t>
      </w:r>
    </w:p>
    <w:p w14:paraId="025D9BAB"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b) A kamattőkésítés és a tőketörlesztés nem szabályos időközönként történik.</w:t>
      </w:r>
    </w:p>
    <w:p w14:paraId="5C299D5A"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a) esetben, amikor a kamattőkésítés legalább olyan gyakori, mint a tőketörlesztés (</w:t>
      </w:r>
      <w:proofErr w:type="spellStart"/>
      <w:r w:rsidRPr="00A61F3D">
        <w:rPr>
          <w:rFonts w:ascii="Arial" w:hAnsi="Arial" w:cs="Arial"/>
          <w:sz w:val="20"/>
        </w:rPr>
        <w:t>a</w:t>
      </w:r>
      <w:r w:rsidR="00C27C23" w:rsidRPr="00A61F3D">
        <w:rPr>
          <w:rFonts w:ascii="Arial" w:hAnsi="Arial" w:cs="Arial"/>
          <w:sz w:val="20"/>
        </w:rPr>
        <w:t>a</w:t>
      </w:r>
      <w:proofErr w:type="spellEnd"/>
      <w:r w:rsidR="00C27C23" w:rsidRPr="00A61F3D">
        <w:rPr>
          <w:rFonts w:ascii="Arial" w:hAnsi="Arial" w:cs="Arial"/>
          <w:sz w:val="20"/>
        </w:rPr>
        <w:t>)</w:t>
      </w:r>
      <w:r w:rsidRPr="00A61F3D">
        <w:rPr>
          <w:rFonts w:ascii="Arial" w:hAnsi="Arial" w:cs="Arial"/>
          <w:sz w:val="20"/>
        </w:rPr>
        <w:t>, a</w:t>
      </w:r>
      <w:r w:rsidR="00C27C23" w:rsidRPr="00A61F3D">
        <w:rPr>
          <w:rFonts w:ascii="Arial" w:hAnsi="Arial" w:cs="Arial"/>
          <w:sz w:val="20"/>
        </w:rPr>
        <w:t>b)</w:t>
      </w:r>
      <w:r w:rsidRPr="00A61F3D">
        <w:rPr>
          <w:rFonts w:ascii="Arial" w:hAnsi="Arial" w:cs="Arial"/>
          <w:sz w:val="20"/>
        </w:rPr>
        <w:t xml:space="preserve"> eset), a két képlet azonos eredményt ad, ekkor a 2. képlet is alkalmazható.  </w:t>
      </w:r>
    </w:p>
    <w:p w14:paraId="4386624F" w14:textId="05B7D8FF"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Az </w:t>
      </w:r>
      <w:proofErr w:type="spellStart"/>
      <w:r w:rsidRPr="00A61F3D">
        <w:rPr>
          <w:rFonts w:ascii="Arial" w:hAnsi="Arial" w:cs="Arial"/>
          <w:sz w:val="20"/>
        </w:rPr>
        <w:t>a</w:t>
      </w:r>
      <w:r w:rsidR="00C27C23" w:rsidRPr="00A61F3D">
        <w:rPr>
          <w:rFonts w:ascii="Arial" w:hAnsi="Arial" w:cs="Arial"/>
          <w:sz w:val="20"/>
        </w:rPr>
        <w:t>c</w:t>
      </w:r>
      <w:proofErr w:type="spellEnd"/>
      <w:r w:rsidR="00C27C23" w:rsidRPr="00A61F3D">
        <w:rPr>
          <w:rFonts w:ascii="Arial" w:hAnsi="Arial" w:cs="Arial"/>
          <w:sz w:val="20"/>
        </w:rPr>
        <w:t>)</w:t>
      </w:r>
      <w:r w:rsidR="00BA6F21" w:rsidRPr="00A61F3D">
        <w:rPr>
          <w:rFonts w:ascii="Arial" w:hAnsi="Arial" w:cs="Arial"/>
          <w:sz w:val="20"/>
        </w:rPr>
        <w:t>,</w:t>
      </w:r>
      <w:r w:rsidRPr="00A61F3D">
        <w:rPr>
          <w:rFonts w:ascii="Arial" w:hAnsi="Arial" w:cs="Arial"/>
          <w:sz w:val="20"/>
        </w:rPr>
        <w:t xml:space="preserve"> valamint a b) esetben </w:t>
      </w:r>
      <w:r w:rsidRPr="00A61F3D">
        <w:rPr>
          <w:rFonts w:ascii="Arial" w:hAnsi="Arial" w:cs="Arial"/>
          <w:i/>
          <w:sz w:val="20"/>
        </w:rPr>
        <w:t xml:space="preserve">csak az </w:t>
      </w:r>
      <w:r w:rsidRPr="00A61F3D">
        <w:rPr>
          <w:rFonts w:ascii="Arial" w:hAnsi="Arial" w:cs="Arial"/>
          <w:sz w:val="20"/>
        </w:rPr>
        <w:t>1. képletet lehet alkalmazni. (Pl</w:t>
      </w:r>
      <w:r w:rsidR="00BA6F21" w:rsidRPr="00A61F3D">
        <w:rPr>
          <w:rFonts w:ascii="Arial" w:hAnsi="Arial" w:cs="Arial"/>
          <w:sz w:val="20"/>
        </w:rPr>
        <w:t>.</w:t>
      </w:r>
      <w:r w:rsidRPr="00A61F3D">
        <w:rPr>
          <w:rFonts w:ascii="Arial" w:hAnsi="Arial" w:cs="Arial"/>
          <w:sz w:val="20"/>
        </w:rPr>
        <w:t xml:space="preserve"> idetartoznak azok a </w:t>
      </w:r>
      <w:proofErr w:type="spellStart"/>
      <w:r w:rsidRPr="00A61F3D">
        <w:rPr>
          <w:rFonts w:ascii="Arial" w:hAnsi="Arial" w:cs="Arial"/>
          <w:sz w:val="20"/>
        </w:rPr>
        <w:t>kamattámogatásos</w:t>
      </w:r>
      <w:proofErr w:type="spellEnd"/>
      <w:r w:rsidRPr="00A61F3D">
        <w:rPr>
          <w:rFonts w:ascii="Arial" w:hAnsi="Arial" w:cs="Arial"/>
          <w:sz w:val="20"/>
        </w:rPr>
        <w:t xml:space="preserve"> konstrukciók is, amikor a kamattámogatás és a kamatfizetés periódusa nem esik egybe.</w:t>
      </w:r>
      <w:r w:rsidR="009A6B88" w:rsidRPr="00A61F3D">
        <w:rPr>
          <w:rFonts w:ascii="Arial" w:hAnsi="Arial" w:cs="Arial"/>
          <w:sz w:val="20"/>
        </w:rPr>
        <w:t>)</w:t>
      </w:r>
      <w:r w:rsidRPr="00A61F3D">
        <w:rPr>
          <w:rFonts w:ascii="Arial" w:hAnsi="Arial" w:cs="Arial"/>
          <w:sz w:val="20"/>
        </w:rPr>
        <w:t xml:space="preserve"> </w:t>
      </w:r>
    </w:p>
    <w:p w14:paraId="15764EAA" w14:textId="77777777" w:rsidR="00AC13E5" w:rsidRPr="00A61F3D" w:rsidRDefault="00AC13E5" w:rsidP="003F505B">
      <w:pPr>
        <w:keepNext/>
        <w:tabs>
          <w:tab w:val="left" w:pos="993"/>
        </w:tabs>
        <w:spacing w:before="120"/>
        <w:ind w:left="992"/>
        <w:rPr>
          <w:rFonts w:ascii="Arial" w:hAnsi="Arial" w:cs="Arial"/>
          <w:sz w:val="20"/>
        </w:rPr>
      </w:pPr>
      <w:r w:rsidRPr="00A61F3D">
        <w:rPr>
          <w:rFonts w:ascii="Arial" w:hAnsi="Arial" w:cs="Arial"/>
          <w:sz w:val="20"/>
        </w:rPr>
        <w:t>1. képlet</w:t>
      </w:r>
    </w:p>
    <w:p w14:paraId="76B47AB0" w14:textId="77777777" w:rsidR="00AC13E5" w:rsidRPr="00A61F3D" w:rsidRDefault="00D50609" w:rsidP="00AC13E5">
      <w:pPr>
        <w:tabs>
          <w:tab w:val="left" w:pos="993"/>
        </w:tabs>
        <w:spacing w:before="120"/>
        <w:ind w:left="993"/>
        <w:rPr>
          <w:rFonts w:ascii="Arial" w:hAnsi="Arial" w:cs="Arial"/>
          <w:sz w:val="20"/>
        </w:rPr>
      </w:pPr>
      <w:r w:rsidRPr="00A61F3D">
        <w:rPr>
          <w:rFonts w:ascii="Arial" w:hAnsi="Arial" w:cs="Arial"/>
          <w:noProof/>
          <w:sz w:val="20"/>
        </w:rPr>
        <w:drawing>
          <wp:inline distT="0" distB="0" distL="0" distR="0" wp14:anchorId="3C95DD85" wp14:editId="5C5FFA73">
            <wp:extent cx="2133600" cy="88582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33600" cy="885825"/>
                    </a:xfrm>
                    <a:prstGeom prst="rect">
                      <a:avLst/>
                    </a:prstGeom>
                    <a:noFill/>
                    <a:ln>
                      <a:noFill/>
                    </a:ln>
                  </pic:spPr>
                </pic:pic>
              </a:graphicData>
            </a:graphic>
          </wp:inline>
        </w:drawing>
      </w:r>
    </w:p>
    <w:p w14:paraId="04D3B537" w14:textId="77777777"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xml:space="preserve">: a k sorszámú hitelrészlet illetve betételhelyezés összege, a képlet akkor is alkalmazható, ha a hitelt egy részletben veszik igénybe, illetve egyszerre helyezik el a betétet. Ilyenkor a képlet bal oldalán az elhelyezett betétösszeg, illetve a felvett hitel összege található. </w:t>
      </w:r>
    </w:p>
    <w:p w14:paraId="48DBBB73" w14:textId="77777777"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 sorszámú törlesztőrészlet összege, illetve a betétvisszafizetés összege (kamatokkal növelve),</w:t>
      </w:r>
    </w:p>
    <w:p w14:paraId="30B2F4A8"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hitelfolyósítások, betételhelyezések száma,</w:t>
      </w:r>
    </w:p>
    <w:p w14:paraId="5C60AE9E"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törlesztőrészletek, betétvisszafizetések száma,</w:t>
      </w:r>
    </w:p>
    <w:p w14:paraId="0417B839" w14:textId="30E5F104"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w:t>
      </w:r>
      <w:proofErr w:type="spellStart"/>
      <w:r w:rsidRPr="00A61F3D">
        <w:rPr>
          <w:rFonts w:ascii="Arial" w:hAnsi="Arial" w:cs="Arial"/>
          <w:snapToGrid w:val="0"/>
          <w:sz w:val="20"/>
          <w:lang w:eastAsia="en-US"/>
        </w:rPr>
        <w:t>adik</w:t>
      </w:r>
      <w:proofErr w:type="spellEnd"/>
      <w:r w:rsidRPr="00A61F3D">
        <w:rPr>
          <w:rFonts w:ascii="Arial" w:hAnsi="Arial" w:cs="Arial"/>
          <w:snapToGrid w:val="0"/>
          <w:sz w:val="20"/>
          <w:lang w:eastAsia="en-US"/>
        </w:rPr>
        <w:t xml:space="preserve"> hitelfolyósítás, betételhelyezés években vagy töredékévekben kifejezett időpontja,</w:t>
      </w:r>
    </w:p>
    <w:p w14:paraId="1D030780" w14:textId="60E6788F"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w:t>
      </w:r>
      <w:proofErr w:type="spellStart"/>
      <w:r w:rsidRPr="00A61F3D">
        <w:rPr>
          <w:rFonts w:ascii="Arial" w:hAnsi="Arial" w:cs="Arial"/>
          <w:snapToGrid w:val="0"/>
          <w:sz w:val="20"/>
          <w:lang w:eastAsia="en-US"/>
        </w:rPr>
        <w:t>adik</w:t>
      </w:r>
      <w:proofErr w:type="spellEnd"/>
      <w:r w:rsidRPr="00A61F3D">
        <w:rPr>
          <w:rFonts w:ascii="Arial" w:hAnsi="Arial" w:cs="Arial"/>
          <w:snapToGrid w:val="0"/>
          <w:sz w:val="20"/>
          <w:lang w:eastAsia="en-US"/>
        </w:rPr>
        <w:t xml:space="preserve"> törlesztőrészlet, betétvisszafizetés években vagy töredékévekben kifejezett időpontja,</w:t>
      </w:r>
    </w:p>
    <w:p w14:paraId="18437419"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i: az évesített kamatláb századrésze.</w:t>
      </w:r>
    </w:p>
    <w:p w14:paraId="6EC99834"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Az állományokra vonatkozó évesített kamatláb számításánál kezdő időpontnak az állomány megfigyelésének időpontját kell tekinteni, és nem a hitel-</w:t>
      </w:r>
      <w:r w:rsidRPr="00A61F3D">
        <w:rPr>
          <w:rFonts w:ascii="Arial" w:hAnsi="Arial" w:cs="Arial"/>
          <w:sz w:val="20"/>
        </w:rPr>
        <w:t>,</w:t>
      </w:r>
      <w:r w:rsidR="00AC13E5" w:rsidRPr="00A61F3D">
        <w:rPr>
          <w:rFonts w:ascii="Arial" w:hAnsi="Arial" w:cs="Arial"/>
          <w:sz w:val="20"/>
        </w:rPr>
        <w:t xml:space="preserve"> illetve a betétszerződés megkötésének időpontját kell figyelembe venni.</w:t>
      </w:r>
    </w:p>
    <w:p w14:paraId="46E0FAC7"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Az évesített kamatláb számítására az alábbi képlet csak azoknál a betét- illetve hitelkonstrukcióknál alkalmazható, ahol betéteknél a kamattőkésítés, hiteleknél a kamatfizetés és a tőkeösszeg törlesztése is szabályos időközönként történik, és a kamattőkésítés (kamatfizetés) legalább olyan gyakori, mint a tőkeösszeg törlesztése. Ez magában foglalja azokat az eseteket is, amikor a tőkeösszeget az ügylet végén egy összegben törlesztik. </w:t>
      </w:r>
    </w:p>
    <w:p w14:paraId="40016FBF"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Ez a képlet alkalmazható a látra szóló és folyószámlabetétekre, a folyószámlahitelekre is, amennyiben a betéteknél a kamattőkésítés, hiteleknél a kamatok megállapítása szabályos időközönként történik. </w:t>
      </w:r>
    </w:p>
    <w:p w14:paraId="1228C8DB" w14:textId="77777777" w:rsidR="008374D9" w:rsidRPr="00A61F3D" w:rsidRDefault="008374D9" w:rsidP="008374D9">
      <w:pPr>
        <w:tabs>
          <w:tab w:val="left" w:pos="993"/>
        </w:tabs>
        <w:ind w:left="993" w:hanging="567"/>
        <w:rPr>
          <w:rFonts w:ascii="Arial" w:hAnsi="Arial" w:cs="Arial"/>
          <w:sz w:val="20"/>
        </w:rPr>
      </w:pPr>
      <w:r w:rsidRPr="00A61F3D">
        <w:rPr>
          <w:rFonts w:ascii="Arial" w:hAnsi="Arial" w:cs="Arial"/>
          <w:sz w:val="20"/>
        </w:rPr>
        <w:tab/>
        <w:t xml:space="preserve">Azon termékek esetében, ahol a futamidő elején a meghirdetett akciós kamatlábbal, </w:t>
      </w:r>
      <w:r w:rsidR="003A79D0" w:rsidRPr="00A61F3D">
        <w:rPr>
          <w:rFonts w:ascii="Arial" w:hAnsi="Arial" w:cs="Arial"/>
          <w:sz w:val="20"/>
        </w:rPr>
        <w:t>a későbbiekben</w:t>
      </w:r>
      <w:r w:rsidRPr="00A61F3D">
        <w:rPr>
          <w:rFonts w:ascii="Arial" w:hAnsi="Arial" w:cs="Arial"/>
          <w:sz w:val="20"/>
        </w:rPr>
        <w:t xml:space="preserve"> azonban normál (nem akciós) kamatlábbal kamatozik tovább a hitel, az évesített kamatláb meghatározásánál csak az 1-es képlet alkalmazható, mert ebben a képletben lehet figyelembe venni a futamidő alatt eltérő kamatlábak hatását. </w:t>
      </w:r>
    </w:p>
    <w:p w14:paraId="41AE4490" w14:textId="77777777" w:rsidR="008374D9" w:rsidRPr="00A61F3D" w:rsidRDefault="008374D9" w:rsidP="00A033BB">
      <w:pPr>
        <w:tabs>
          <w:tab w:val="left" w:pos="993"/>
        </w:tabs>
        <w:ind w:left="993" w:hanging="567"/>
        <w:rPr>
          <w:rFonts w:ascii="Arial" w:hAnsi="Arial" w:cs="Arial"/>
          <w:sz w:val="20"/>
        </w:rPr>
      </w:pPr>
    </w:p>
    <w:p w14:paraId="55891B55" w14:textId="77777777" w:rsidR="00AC13E5" w:rsidRPr="00A61F3D" w:rsidRDefault="00AC13E5" w:rsidP="00AC13E5">
      <w:pPr>
        <w:tabs>
          <w:tab w:val="left" w:pos="993"/>
        </w:tabs>
        <w:spacing w:before="120"/>
        <w:ind w:left="992" w:firstLine="1"/>
        <w:rPr>
          <w:rFonts w:ascii="Arial" w:hAnsi="Arial" w:cs="Arial"/>
          <w:sz w:val="20"/>
        </w:rPr>
      </w:pPr>
      <w:r w:rsidRPr="00A61F3D">
        <w:rPr>
          <w:rFonts w:ascii="Arial" w:hAnsi="Arial" w:cs="Arial"/>
          <w:sz w:val="20"/>
        </w:rPr>
        <w:t>2. képlet</w:t>
      </w:r>
    </w:p>
    <w:p w14:paraId="07EA6F9D" w14:textId="190833F9" w:rsidR="00AC13E5" w:rsidRPr="00A61F3D" w:rsidRDefault="00D50609" w:rsidP="00AC13E5">
      <w:pPr>
        <w:tabs>
          <w:tab w:val="left" w:pos="993"/>
        </w:tabs>
        <w:spacing w:before="120"/>
        <w:ind w:left="993" w:firstLine="1"/>
        <w:rPr>
          <w:rFonts w:ascii="Arial" w:hAnsi="Arial" w:cs="Arial"/>
          <w:b/>
          <w:sz w:val="20"/>
        </w:rPr>
      </w:pPr>
      <w:r w:rsidRPr="00A61F3D">
        <w:rPr>
          <w:rFonts w:ascii="Arial" w:hAnsi="Arial" w:cs="Arial"/>
          <w:b/>
          <w:noProof/>
          <w:sz w:val="20"/>
        </w:rPr>
        <w:drawing>
          <wp:inline distT="0" distB="0" distL="0" distR="0" wp14:anchorId="69180463" wp14:editId="596D3868">
            <wp:extent cx="1133475" cy="48577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33475" cy="485775"/>
                    </a:xfrm>
                    <a:prstGeom prst="rect">
                      <a:avLst/>
                    </a:prstGeom>
                    <a:noFill/>
                    <a:ln>
                      <a:noFill/>
                    </a:ln>
                  </pic:spPr>
                </pic:pic>
              </a:graphicData>
            </a:graphic>
          </wp:inline>
        </w:drawing>
      </w:r>
    </w:p>
    <w:p w14:paraId="47C88472" w14:textId="77777777" w:rsidR="00AC13E5" w:rsidRPr="00A61F3D" w:rsidRDefault="00AC13E5" w:rsidP="00AC13E5">
      <w:pPr>
        <w:tabs>
          <w:tab w:val="left" w:pos="993"/>
        </w:tabs>
        <w:ind w:left="993" w:firstLine="1"/>
        <w:rPr>
          <w:rFonts w:ascii="Arial" w:hAnsi="Arial" w:cs="Arial"/>
          <w:snapToGrid w:val="0"/>
          <w:sz w:val="20"/>
          <w:lang w:eastAsia="en-US"/>
        </w:rPr>
      </w:pPr>
      <w:r w:rsidRPr="00A61F3D">
        <w:rPr>
          <w:rFonts w:ascii="Arial" w:hAnsi="Arial" w:cs="Arial"/>
          <w:snapToGrid w:val="0"/>
          <w:sz w:val="20"/>
          <w:lang w:eastAsia="en-US"/>
        </w:rPr>
        <w:t>X: az évesített kamatláb</w:t>
      </w:r>
    </w:p>
    <w:p w14:paraId="728DDBE8" w14:textId="77777777" w:rsidR="00AC13E5" w:rsidRPr="00A61F3D" w:rsidRDefault="00AC13E5" w:rsidP="00AC13E5">
      <w:pPr>
        <w:tabs>
          <w:tab w:val="left" w:pos="993"/>
        </w:tabs>
        <w:ind w:left="993" w:firstLine="1"/>
        <w:rPr>
          <w:rFonts w:ascii="Arial" w:hAnsi="Arial" w:cs="Arial"/>
          <w:snapToGrid w:val="0"/>
          <w:sz w:val="20"/>
          <w:lang w:eastAsia="en-US"/>
        </w:rPr>
      </w:pPr>
      <w:proofErr w:type="spellStart"/>
      <w:r w:rsidRPr="00A61F3D">
        <w:rPr>
          <w:rFonts w:ascii="Arial" w:hAnsi="Arial" w:cs="Arial"/>
          <w:snapToGrid w:val="0"/>
          <w:sz w:val="20"/>
          <w:lang w:eastAsia="en-US"/>
        </w:rPr>
        <w:t>r</w:t>
      </w:r>
      <w:r w:rsidRPr="00A61F3D">
        <w:rPr>
          <w:rFonts w:ascii="Arial" w:hAnsi="Arial" w:cs="Arial"/>
          <w:snapToGrid w:val="0"/>
          <w:sz w:val="20"/>
          <w:vertAlign w:val="subscript"/>
          <w:lang w:eastAsia="en-US"/>
        </w:rPr>
        <w:t>sz</w:t>
      </w:r>
      <w:proofErr w:type="spellEnd"/>
      <w:r w:rsidRPr="00A61F3D">
        <w:rPr>
          <w:rFonts w:ascii="Arial" w:hAnsi="Arial" w:cs="Arial"/>
          <w:snapToGrid w:val="0"/>
          <w:sz w:val="20"/>
          <w:lang w:eastAsia="en-US"/>
        </w:rPr>
        <w:t>: a szerződésben meghatározott éves kamatláb</w:t>
      </w:r>
    </w:p>
    <w:p w14:paraId="473A52F5" w14:textId="5FD7DA13" w:rsidR="00AC13E5" w:rsidRPr="00A61F3D" w:rsidRDefault="00AC13E5" w:rsidP="00AC13E5">
      <w:pPr>
        <w:tabs>
          <w:tab w:val="left" w:pos="993"/>
        </w:tabs>
        <w:ind w:left="993" w:firstLine="1"/>
        <w:rPr>
          <w:rFonts w:ascii="Arial" w:hAnsi="Arial" w:cs="Arial"/>
          <w:sz w:val="20"/>
        </w:rPr>
      </w:pPr>
      <w:r w:rsidRPr="00A61F3D">
        <w:rPr>
          <w:rFonts w:ascii="Arial" w:hAnsi="Arial" w:cs="Arial"/>
          <w:snapToGrid w:val="0"/>
          <w:sz w:val="20"/>
          <w:lang w:eastAsia="en-US"/>
        </w:rPr>
        <w:t xml:space="preserve">N: az éven belüli kamattőkésítések száma </w:t>
      </w:r>
      <w:r w:rsidR="00BA6F21" w:rsidRPr="00A61F3D">
        <w:rPr>
          <w:rFonts w:ascii="Arial" w:hAnsi="Arial" w:cs="Arial"/>
          <w:snapToGrid w:val="0"/>
          <w:sz w:val="20"/>
          <w:lang w:eastAsia="en-US"/>
        </w:rPr>
        <w:t>(</w:t>
      </w:r>
      <w:r w:rsidRPr="00A61F3D">
        <w:rPr>
          <w:rFonts w:ascii="Arial" w:hAnsi="Arial" w:cs="Arial"/>
          <w:snapToGrid w:val="0"/>
          <w:sz w:val="20"/>
          <w:lang w:eastAsia="en-US"/>
        </w:rPr>
        <w:t>pl. féléves gyakoriságú kamattőkésítés esetén 2, negyedéves gyakoriságú kamatfizetés esetén 4</w:t>
      </w:r>
      <w:r w:rsidR="00BA6F21" w:rsidRPr="00A61F3D">
        <w:rPr>
          <w:rFonts w:ascii="Arial" w:hAnsi="Arial" w:cs="Arial"/>
          <w:snapToGrid w:val="0"/>
          <w:sz w:val="20"/>
          <w:lang w:eastAsia="en-US"/>
        </w:rPr>
        <w:t>)</w:t>
      </w:r>
      <w:r w:rsidRPr="00A61F3D">
        <w:rPr>
          <w:rFonts w:ascii="Arial" w:hAnsi="Arial" w:cs="Arial"/>
          <w:snapToGrid w:val="0"/>
          <w:sz w:val="20"/>
          <w:lang w:eastAsia="en-US"/>
        </w:rPr>
        <w:t>.</w:t>
      </w:r>
    </w:p>
    <w:p w14:paraId="238D6EA0" w14:textId="77777777" w:rsidR="00AC13E5" w:rsidRPr="00A61F3D" w:rsidRDefault="00AC13E5" w:rsidP="00AC13E5">
      <w:pPr>
        <w:tabs>
          <w:tab w:val="left" w:pos="993"/>
        </w:tabs>
        <w:spacing w:before="120"/>
        <w:ind w:left="992"/>
        <w:rPr>
          <w:rFonts w:ascii="Arial" w:hAnsi="Arial" w:cs="Arial"/>
          <w:sz w:val="20"/>
        </w:rPr>
      </w:pPr>
      <w:r w:rsidRPr="00A61F3D">
        <w:rPr>
          <w:rFonts w:ascii="Arial" w:hAnsi="Arial" w:cs="Arial"/>
          <w:sz w:val="20"/>
        </w:rPr>
        <w:t>A szerződésben meghatározott kamatláb</w:t>
      </w:r>
      <w:r w:rsidR="00C27C23" w:rsidRPr="00A61F3D">
        <w:rPr>
          <w:rFonts w:ascii="Arial" w:hAnsi="Arial" w:cs="Arial"/>
          <w:sz w:val="20"/>
        </w:rPr>
        <w:t>,</w:t>
      </w:r>
      <w:r w:rsidRPr="00A61F3D">
        <w:rPr>
          <w:rFonts w:ascii="Arial" w:hAnsi="Arial" w:cs="Arial"/>
          <w:sz w:val="20"/>
        </w:rPr>
        <w:t xml:space="preserve"> illetve az évesített kamatláb sem tartalmazza az utólag felszámított büntetőkamatot, késedelmi kamatot, valamint mellékköltségeket (pl. felszámított egyszeri költségeket, rendelkezésre tartási jutalékot). Kivétel: a folyószámlahitelek esetében az adatszolgáltató meghatározhat egy limitet, és ha az ügyfél </w:t>
      </w:r>
      <w:r w:rsidRPr="00A61F3D">
        <w:rPr>
          <w:rFonts w:ascii="Arial" w:hAnsi="Arial" w:cs="Arial"/>
          <w:sz w:val="20"/>
        </w:rPr>
        <w:lastRenderedPageBreak/>
        <w:t>folyószámlájának negatív egyenlege ezt meghaladja, büntetést számol fel. Amennyiben a büntetés külön fizetendő költségekben jelenik meg, az évesített kamat számításánál nem kell figyelembe venni. Ha azonban a büntetőkamat a kamatláb része, a limitet meghaladó részre a magasabb, büntetőkamatot is tartalmazó kamatlábat kell alkalmazni a számítás során.</w:t>
      </w:r>
    </w:p>
    <w:p w14:paraId="03D9C00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 változó kamatozású konstrukciók esetében a képletben az utolsó ismert kamatlábbal kell számolni a teljes kamatozási periódusra. </w:t>
      </w:r>
    </w:p>
    <w:p w14:paraId="53A78B9A"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Azon változó kamatozású új hitelszerződések esetében, amelyeknél a kamatláb a folyósítás napján érvényes báziskamatlábhoz van kötve (és így a szerződéskötés pillanatában még nem ismert) az évesített kamatláb számításánál a szerződéskötés napján érvényes aktuális báziskamatlábat kell a számítás alapját képező szerződéses kamatlábnak tekinteni. </w:t>
      </w:r>
    </w:p>
    <w:p w14:paraId="5DA37759" w14:textId="17073138"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 évesített kamatláb számításánál a törtévet négy tizedesjegy pontossággal kell figyelembe venni. A kamatperiódusok számának meghatározása során 365 napos évvel kell számolni. </w:t>
      </w:r>
    </w:p>
    <w:p w14:paraId="63267A74" w14:textId="3EC5B712"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Fedezett hitel: </w:t>
      </w:r>
      <w:r w:rsidR="00AD37B4" w:rsidRPr="00A61F3D">
        <w:rPr>
          <w:rFonts w:ascii="Arial" w:hAnsi="Arial" w:cs="Arial"/>
          <w:sz w:val="20"/>
        </w:rPr>
        <w:t>a hitel fedezettségét a CRR 4. cikk (1) bekezdés 58. és 59.</w:t>
      </w:r>
      <w:r w:rsidR="00E42F49" w:rsidRPr="00A61F3D">
        <w:rPr>
          <w:rFonts w:ascii="Arial" w:hAnsi="Arial" w:cs="Arial"/>
          <w:sz w:val="20"/>
        </w:rPr>
        <w:t xml:space="preserve"> </w:t>
      </w:r>
      <w:r w:rsidR="00AD37B4" w:rsidRPr="00A61F3D">
        <w:rPr>
          <w:rFonts w:ascii="Arial" w:hAnsi="Arial" w:cs="Arial"/>
          <w:sz w:val="20"/>
        </w:rPr>
        <w:t>pontjában, valamint 197</w:t>
      </w:r>
      <w:r w:rsidR="00704E10">
        <w:rPr>
          <w:rFonts w:ascii="Arial" w:hAnsi="Arial" w:cs="Arial"/>
          <w:sz w:val="20"/>
        </w:rPr>
        <w:t>–</w:t>
      </w:r>
      <w:r w:rsidR="00AD37B4" w:rsidRPr="00A61F3D">
        <w:rPr>
          <w:rFonts w:ascii="Arial" w:hAnsi="Arial" w:cs="Arial"/>
          <w:sz w:val="20"/>
        </w:rPr>
        <w:t>203. cikkében meghatározott fedezetek alapján kell megállapítani</w:t>
      </w:r>
      <w:r w:rsidR="009422E9" w:rsidRPr="00A61F3D">
        <w:rPr>
          <w:rFonts w:ascii="Arial" w:hAnsi="Arial" w:cs="Arial"/>
          <w:sz w:val="20"/>
        </w:rPr>
        <w:t xml:space="preserve">. </w:t>
      </w:r>
      <w:r w:rsidR="00D97AAE" w:rsidRPr="00A61F3D">
        <w:rPr>
          <w:rFonts w:ascii="Arial" w:hAnsi="Arial" w:cs="Arial"/>
          <w:sz w:val="20"/>
        </w:rPr>
        <w:t>A kamatstatisztikai jelentések új szerződései esetében, ha a szerződéskötéskor még nem történt meg a jelzálogjog bejegyzés, akkor is úgy kell megállapítani, hogy fedezett-e az adott hitel, mintha a bejegyzés már megtörtént volna. A fedezet értéke meg kell, hogy haladja a hitel összegét vagy azzal egyenértékű.</w:t>
      </w:r>
    </w:p>
    <w:p w14:paraId="5634AE46" w14:textId="77777777" w:rsidR="00701042" w:rsidRPr="00A61F3D" w:rsidRDefault="00701042" w:rsidP="00701042">
      <w:pPr>
        <w:numPr>
          <w:ilvl w:val="1"/>
          <w:numId w:val="8"/>
        </w:numPr>
        <w:tabs>
          <w:tab w:val="left" w:pos="993"/>
        </w:tabs>
        <w:ind w:left="993" w:hanging="567"/>
        <w:rPr>
          <w:rFonts w:ascii="Arial" w:hAnsi="Arial" w:cs="Arial"/>
          <w:sz w:val="20"/>
        </w:rPr>
      </w:pPr>
      <w:r w:rsidRPr="00A61F3D">
        <w:rPr>
          <w:rFonts w:ascii="Arial" w:hAnsi="Arial" w:cs="Arial"/>
          <w:b/>
          <w:sz w:val="20"/>
        </w:rPr>
        <w:t>Hitelköltség mutató</w:t>
      </w:r>
      <w:r w:rsidRPr="00A61F3D">
        <w:rPr>
          <w:rFonts w:ascii="Arial" w:hAnsi="Arial" w:cs="Arial"/>
          <w:sz w:val="20"/>
        </w:rPr>
        <w:t>: az új szerződésre vonatkozó hitelköltség mutató számítására a teljes hiteldíj mutató meghatározásáról, számításáról és közzétételéről szóló</w:t>
      </w:r>
      <w:r w:rsidRPr="00A61F3D">
        <w:rPr>
          <w:rFonts w:ascii="Arial" w:hAnsi="Arial" w:cs="Arial"/>
          <w:b/>
          <w:bCs/>
          <w:sz w:val="20"/>
        </w:rPr>
        <w:t xml:space="preserve"> </w:t>
      </w:r>
      <w:r w:rsidRPr="00A61F3D">
        <w:rPr>
          <w:rFonts w:ascii="Arial" w:hAnsi="Arial" w:cs="Arial"/>
          <w:sz w:val="20"/>
        </w:rPr>
        <w:t>83/2010. (III. 25.)</w:t>
      </w:r>
      <w:r w:rsidRPr="00A61F3D">
        <w:rPr>
          <w:rFonts w:ascii="Arial" w:hAnsi="Arial" w:cs="Arial"/>
          <w:b/>
          <w:bCs/>
          <w:sz w:val="20"/>
        </w:rPr>
        <w:t xml:space="preserve"> </w:t>
      </w:r>
      <w:r w:rsidRPr="00A61F3D">
        <w:rPr>
          <w:rFonts w:ascii="Arial" w:hAnsi="Arial" w:cs="Arial"/>
          <w:sz w:val="20"/>
        </w:rPr>
        <w:t>Korm. rendeletnek [a továbbiakban: 83/2010. (III. 2</w:t>
      </w:r>
      <w:r w:rsidR="007857C4" w:rsidRPr="00A61F3D">
        <w:rPr>
          <w:rFonts w:ascii="Arial" w:hAnsi="Arial" w:cs="Arial"/>
          <w:sz w:val="20"/>
        </w:rPr>
        <w:t>5</w:t>
      </w:r>
      <w:r w:rsidRPr="00A61F3D">
        <w:rPr>
          <w:rFonts w:ascii="Arial" w:hAnsi="Arial" w:cs="Arial"/>
          <w:sz w:val="20"/>
        </w:rPr>
        <w:t>.) Korm. rendelet] a teljes hiteldíj mutató számítására vonatkozó rendelkezései az irányadók, a következő eltérésekkel:</w:t>
      </w:r>
    </w:p>
    <w:p w14:paraId="3E0E901E"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a</w:t>
      </w:r>
      <w:r w:rsidR="00701042" w:rsidRPr="00A61F3D">
        <w:rPr>
          <w:rFonts w:ascii="Arial" w:hAnsi="Arial" w:cs="Arial"/>
          <w:snapToGrid w:val="0"/>
          <w:sz w:val="20"/>
          <w:lang w:eastAsia="en-US"/>
        </w:rPr>
        <w:t xml:space="preserve"> hitelköltség mutató számításánál a szerződésben rögzített egyedi feltételeket kell figyelembe venni, azaz a feltételhez kötött kamatkedvezményeket is érvényesíteni kell a kamatláb és az abból történő hitelköltség mutató megállapításakor </w:t>
      </w:r>
      <w:r w:rsidRPr="00A61F3D">
        <w:rPr>
          <w:rFonts w:ascii="Arial" w:hAnsi="Arial" w:cs="Arial"/>
          <w:snapToGrid w:val="0"/>
          <w:sz w:val="20"/>
          <w:lang w:eastAsia="en-US"/>
        </w:rPr>
        <w:t>m</w:t>
      </w:r>
      <w:r w:rsidR="00701042" w:rsidRPr="00A61F3D">
        <w:rPr>
          <w:rFonts w:ascii="Arial" w:hAnsi="Arial" w:cs="Arial"/>
          <w:snapToGrid w:val="0"/>
          <w:sz w:val="20"/>
          <w:lang w:eastAsia="en-US"/>
        </w:rPr>
        <w:t>unkavállalónak nyújtott hitel esetében, amennyiben a szerződésben nem rögzíti a hiteldíj mutatót, abban az esetben a szerződésben rögzített szerződéses kamatlábat kell hitelköltség mutató</w:t>
      </w:r>
      <w:r w:rsidRPr="00A61F3D">
        <w:rPr>
          <w:rFonts w:ascii="Arial" w:hAnsi="Arial" w:cs="Arial"/>
          <w:snapToGrid w:val="0"/>
          <w:sz w:val="20"/>
          <w:lang w:eastAsia="en-US"/>
        </w:rPr>
        <w:t>ként jelenteni;</w:t>
      </w:r>
      <w:r w:rsidR="00701042" w:rsidRPr="00A61F3D">
        <w:rPr>
          <w:rFonts w:ascii="Arial" w:hAnsi="Arial" w:cs="Arial"/>
          <w:snapToGrid w:val="0"/>
          <w:sz w:val="20"/>
          <w:lang w:eastAsia="en-US"/>
        </w:rPr>
        <w:t xml:space="preserve"> </w:t>
      </w:r>
    </w:p>
    <w:p w14:paraId="4FBB9CD3" w14:textId="77777777" w:rsidR="00701042" w:rsidRPr="00A61F3D" w:rsidRDefault="00CD6357" w:rsidP="00701042">
      <w:pPr>
        <w:numPr>
          <w:ilvl w:val="0"/>
          <w:numId w:val="30"/>
        </w:numPr>
        <w:autoSpaceDE w:val="0"/>
        <w:autoSpaceDN w:val="0"/>
        <w:spacing w:line="276" w:lineRule="auto"/>
        <w:ind w:left="1418" w:hanging="284"/>
        <w:rPr>
          <w:rFonts w:ascii="Arial" w:hAnsi="Arial" w:cs="Arial"/>
          <w:snapToGrid w:val="0"/>
          <w:sz w:val="20"/>
          <w:lang w:eastAsia="en-US"/>
        </w:rPr>
      </w:pPr>
      <w:r w:rsidRPr="00A61F3D">
        <w:rPr>
          <w:rFonts w:ascii="Arial" w:hAnsi="Arial" w:cs="Arial"/>
          <w:sz w:val="20"/>
        </w:rPr>
        <w:t xml:space="preserve">a </w:t>
      </w:r>
      <w:r w:rsidR="00701042" w:rsidRPr="00A61F3D">
        <w:rPr>
          <w:rFonts w:ascii="Arial" w:hAnsi="Arial" w:cs="Arial"/>
          <w:sz w:val="20"/>
        </w:rPr>
        <w:t xml:space="preserve">támogatott konstrukciók esetében </w:t>
      </w:r>
      <w:r w:rsidR="00701042" w:rsidRPr="00A61F3D">
        <w:rPr>
          <w:rFonts w:ascii="Arial" w:hAnsi="Arial" w:cs="Arial"/>
          <w:snapToGrid w:val="0"/>
          <w:sz w:val="20"/>
          <w:lang w:eastAsia="en-US"/>
        </w:rPr>
        <w:t>lakáshitelnél a kamattámogatás, áruvásárlási hitelnél az eladótól kapott hozzájárulás mértékével korrigált kamatlábat kell figyelembe venni a hitelköltség mutató számításánál</w:t>
      </w:r>
      <w:r w:rsidR="00526979" w:rsidRPr="00A61F3D">
        <w:rPr>
          <w:rFonts w:ascii="Arial" w:hAnsi="Arial" w:cs="Arial"/>
          <w:snapToGrid w:val="0"/>
          <w:sz w:val="20"/>
          <w:lang w:eastAsia="en-US"/>
        </w:rPr>
        <w:t>;</w:t>
      </w:r>
      <w:r w:rsidR="00701042" w:rsidRPr="00A61F3D">
        <w:rPr>
          <w:rFonts w:ascii="Arial" w:hAnsi="Arial" w:cs="Arial"/>
          <w:sz w:val="20"/>
        </w:rPr>
        <w:t xml:space="preserve"> hitelköltség mutató – néhány egyedi konstrukciótól eltekintve – általában nagyobb vagy egyenlő az adott soron jelentett évesített kamatlábnál</w:t>
      </w:r>
      <w:r w:rsidRPr="00A61F3D">
        <w:rPr>
          <w:rFonts w:ascii="Arial" w:hAnsi="Arial" w:cs="Arial"/>
          <w:sz w:val="20"/>
        </w:rPr>
        <w:t>;</w:t>
      </w:r>
      <w:r w:rsidR="00701042" w:rsidRPr="00A61F3D">
        <w:rPr>
          <w:rFonts w:ascii="Arial" w:hAnsi="Arial" w:cs="Arial"/>
          <w:sz w:val="20"/>
        </w:rPr>
        <w:t xml:space="preserve"> </w:t>
      </w:r>
      <w:r w:rsidR="00701042" w:rsidRPr="00A61F3D">
        <w:rPr>
          <w:rFonts w:ascii="Arial" w:hAnsi="Arial" w:cs="Arial"/>
          <w:snapToGrid w:val="0"/>
          <w:sz w:val="20"/>
          <w:lang w:eastAsia="en-US"/>
        </w:rPr>
        <w:t> </w:t>
      </w:r>
    </w:p>
    <w:p w14:paraId="6B7C20E4" w14:textId="77777777" w:rsidR="00701042" w:rsidRPr="00A61F3D" w:rsidRDefault="00701042" w:rsidP="00701042">
      <w:pPr>
        <w:numPr>
          <w:ilvl w:val="0"/>
          <w:numId w:val="30"/>
        </w:numPr>
        <w:autoSpaceDE w:val="0"/>
        <w:autoSpaceDN w:val="0"/>
        <w:spacing w:line="276" w:lineRule="auto"/>
        <w:ind w:left="1418" w:hanging="284"/>
        <w:rPr>
          <w:rFonts w:ascii="Arial" w:hAnsi="Arial" w:cs="Arial"/>
          <w:sz w:val="20"/>
        </w:rPr>
      </w:pPr>
      <w:proofErr w:type="spellStart"/>
      <w:r w:rsidRPr="00A61F3D">
        <w:rPr>
          <w:rFonts w:ascii="Arial" w:hAnsi="Arial" w:cs="Arial"/>
          <w:sz w:val="20"/>
        </w:rPr>
        <w:t>újratárgyalt</w:t>
      </w:r>
      <w:proofErr w:type="spellEnd"/>
      <w:r w:rsidRPr="00A61F3D">
        <w:rPr>
          <w:rFonts w:ascii="Arial" w:hAnsi="Arial" w:cs="Arial"/>
          <w:sz w:val="20"/>
        </w:rPr>
        <w:t xml:space="preserve"> hitel esetében az újratárgyalás hónapjától a hitel lejárat</w:t>
      </w:r>
      <w:r w:rsidR="00CD6357" w:rsidRPr="00A61F3D">
        <w:rPr>
          <w:rFonts w:ascii="Arial" w:hAnsi="Arial" w:cs="Arial"/>
          <w:sz w:val="20"/>
        </w:rPr>
        <w:t>á</w:t>
      </w:r>
      <w:r w:rsidRPr="00A61F3D">
        <w:rPr>
          <w:rFonts w:ascii="Arial" w:hAnsi="Arial" w:cs="Arial"/>
          <w:sz w:val="20"/>
        </w:rPr>
        <w:t xml:space="preserve">ig terjedő időszakra kell a hitelköltség mutató értékét </w:t>
      </w:r>
      <w:proofErr w:type="spellStart"/>
      <w:r w:rsidRPr="00A61F3D">
        <w:rPr>
          <w:rFonts w:ascii="Arial" w:hAnsi="Arial" w:cs="Arial"/>
          <w:sz w:val="20"/>
        </w:rPr>
        <w:t>újraszámolni</w:t>
      </w:r>
      <w:proofErr w:type="spellEnd"/>
      <w:r w:rsidR="00CD6357" w:rsidRPr="00A61F3D">
        <w:rPr>
          <w:rFonts w:ascii="Arial" w:hAnsi="Arial" w:cs="Arial"/>
          <w:sz w:val="20"/>
        </w:rPr>
        <w:t>, az új szerződéses kamatlábat alapul véve;</w:t>
      </w:r>
    </w:p>
    <w:p w14:paraId="1406CDA8"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 xml:space="preserve">megtakarítással kombinált hitel esetében, </w:t>
      </w:r>
      <w:r w:rsidRPr="00A61F3D">
        <w:rPr>
          <w:rFonts w:ascii="Arial" w:hAnsi="Arial" w:cs="Arial"/>
          <w:sz w:val="20"/>
        </w:rPr>
        <w:t>ahol az áthidaló kölcsön és a lakáskölcsön jogszabály szerinti összevont induló teljes hiteldíj mutató értéke kerül megállapításra,</w:t>
      </w:r>
      <w:r w:rsidRPr="00A61F3D">
        <w:rPr>
          <w:rFonts w:ascii="Arial" w:hAnsi="Arial" w:cs="Arial"/>
          <w:snapToGrid w:val="0"/>
          <w:sz w:val="20"/>
          <w:lang w:eastAsia="en-US"/>
        </w:rPr>
        <w:t xml:space="preserve"> </w:t>
      </w:r>
      <w:r w:rsidR="00701042" w:rsidRPr="00A61F3D">
        <w:rPr>
          <w:rFonts w:ascii="Arial" w:hAnsi="Arial" w:cs="Arial"/>
          <w:snapToGrid w:val="0"/>
          <w:sz w:val="20"/>
          <w:lang w:eastAsia="en-US"/>
        </w:rPr>
        <w:t>nem alkalmazható a</w:t>
      </w:r>
      <w:r w:rsidR="00701042" w:rsidRPr="00A61F3D">
        <w:rPr>
          <w:rFonts w:ascii="Arial" w:hAnsi="Arial" w:cs="Arial"/>
          <w:sz w:val="20"/>
        </w:rPr>
        <w:t xml:space="preserve"> 83/2010. (III. 25.) Korm. rendelet</w:t>
      </w:r>
      <w:r w:rsidR="00815732" w:rsidRPr="00A61F3D">
        <w:rPr>
          <w:rFonts w:ascii="Arial" w:hAnsi="Arial" w:cs="Arial"/>
          <w:sz w:val="20"/>
        </w:rPr>
        <w:t xml:space="preserve"> 8. § (3) bekezdése</w:t>
      </w:r>
      <w:r w:rsidR="00653C87" w:rsidRPr="00A61F3D">
        <w:rPr>
          <w:rFonts w:ascii="Arial" w:hAnsi="Arial" w:cs="Arial"/>
          <w:sz w:val="20"/>
        </w:rPr>
        <w:t>, tehát</w:t>
      </w:r>
      <w:bookmarkStart w:id="52" w:name="_Hlk511044224"/>
      <w:r w:rsidR="00653C87" w:rsidRPr="00A61F3D">
        <w:rPr>
          <w:rFonts w:ascii="Arial" w:hAnsi="Arial" w:cs="Arial"/>
          <w:sz w:val="20"/>
        </w:rPr>
        <w:t xml:space="preserve"> a</w:t>
      </w:r>
      <w:r w:rsidR="00701042" w:rsidRPr="00A61F3D">
        <w:rPr>
          <w:rFonts w:ascii="Arial" w:hAnsi="Arial" w:cs="Arial"/>
          <w:snapToGrid w:val="0"/>
          <w:sz w:val="20"/>
          <w:lang w:eastAsia="en-US"/>
        </w:rPr>
        <w:t xml:space="preserve"> két hitelre külön-külön hitelköltség mutatót kell megállapítani, illetve a két hitellel kapcsolatban felmerült minden olyan költséget, amelyek mindkét hitelt terhelik (pl. ingatlan értékbecslés, ügyintézői díj, </w:t>
      </w:r>
      <w:proofErr w:type="spellStart"/>
      <w:r w:rsidR="00701042" w:rsidRPr="00A61F3D">
        <w:rPr>
          <w:rFonts w:ascii="Arial" w:hAnsi="Arial" w:cs="Arial"/>
          <w:snapToGrid w:val="0"/>
          <w:sz w:val="20"/>
          <w:lang w:eastAsia="en-US"/>
        </w:rPr>
        <w:t>TAKARNET</w:t>
      </w:r>
      <w:proofErr w:type="spellEnd"/>
      <w:r w:rsidR="00701042" w:rsidRPr="00A61F3D">
        <w:rPr>
          <w:rFonts w:ascii="Arial" w:hAnsi="Arial" w:cs="Arial"/>
          <w:snapToGrid w:val="0"/>
          <w:sz w:val="20"/>
          <w:lang w:eastAsia="en-US"/>
        </w:rPr>
        <w:t xml:space="preserve"> díj)</w:t>
      </w:r>
      <w:r w:rsidR="00345E68" w:rsidRPr="00A61F3D">
        <w:rPr>
          <w:rFonts w:ascii="Arial" w:hAnsi="Arial" w:cs="Arial"/>
          <w:snapToGrid w:val="0"/>
          <w:sz w:val="20"/>
          <w:lang w:eastAsia="en-US"/>
        </w:rPr>
        <w:t>,</w:t>
      </w:r>
      <w:r w:rsidR="00701042" w:rsidRPr="00A61F3D">
        <w:rPr>
          <w:rFonts w:ascii="Arial" w:hAnsi="Arial" w:cs="Arial"/>
          <w:snapToGrid w:val="0"/>
          <w:sz w:val="20"/>
          <w:lang w:eastAsia="en-US"/>
        </w:rPr>
        <w:t xml:space="preserve"> a futamidő arányában szét kell osztani a két hitel között, és a cash-flow-k számításánál a szétosztott költségeket kell figyelembe venni az átlagos hitelköltség mutató esetében.</w:t>
      </w:r>
      <w:bookmarkEnd w:id="52"/>
    </w:p>
    <w:p w14:paraId="640C5F33"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Kamatfixálás: </w:t>
      </w:r>
      <w:r w:rsidRPr="00A61F3D">
        <w:rPr>
          <w:rFonts w:ascii="Arial" w:hAnsi="Arial" w:cs="Arial"/>
          <w:sz w:val="20"/>
        </w:rPr>
        <w:t xml:space="preserve">a kamatláb előre rögzítése bizonyos időtartamra. </w:t>
      </w:r>
    </w:p>
    <w:p w14:paraId="49AD1812"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Lezárt (likvidált) ügylet:</w:t>
      </w:r>
      <w:r w:rsidRPr="00A61F3D">
        <w:rPr>
          <w:rFonts w:ascii="Arial" w:hAnsi="Arial" w:cs="Arial"/>
          <w:sz w:val="20"/>
        </w:rPr>
        <w:t xml:space="preserve"> olyan ügylet, amelyet a lejárat előtt egy ellenkező irányú ügylettel vagy nettósítással zárnak le.</w:t>
      </w:r>
    </w:p>
    <w:p w14:paraId="10813DA3" w14:textId="77777777" w:rsidR="004C78E7" w:rsidRPr="00A61F3D" w:rsidRDefault="004C78E7" w:rsidP="007276FB">
      <w:pPr>
        <w:numPr>
          <w:ilvl w:val="1"/>
          <w:numId w:val="8"/>
        </w:numPr>
        <w:tabs>
          <w:tab w:val="left" w:pos="993"/>
        </w:tabs>
        <w:ind w:left="993" w:hanging="567"/>
        <w:rPr>
          <w:rFonts w:ascii="Arial" w:hAnsi="Arial" w:cs="Arial"/>
          <w:sz w:val="20"/>
        </w:rPr>
      </w:pPr>
      <w:r w:rsidRPr="00A61F3D">
        <w:rPr>
          <w:rFonts w:ascii="Arial" w:hAnsi="Arial" w:cs="Arial"/>
          <w:b/>
          <w:sz w:val="20"/>
        </w:rPr>
        <w:t>Money market típusú hitel:</w:t>
      </w:r>
      <w:r w:rsidRPr="00A61F3D">
        <w:rPr>
          <w:rFonts w:ascii="Arial" w:hAnsi="Arial" w:cs="Arial"/>
          <w:sz w:val="20"/>
        </w:rPr>
        <w:t xml:space="preserve"> jellemzően nagyvállalatokkal a treasury-n keresztül, a bankközi ügyletekhez hasonló kamatfeltételekkel kötött, általában rövid futamidővel rendelkező hitel.</w:t>
      </w:r>
    </w:p>
    <w:p w14:paraId="49265A8D"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Referenciakamat:</w:t>
      </w:r>
      <w:r w:rsidRPr="00A61F3D">
        <w:rPr>
          <w:rFonts w:ascii="Arial" w:hAnsi="Arial" w:cs="Arial"/>
          <w:sz w:val="20"/>
        </w:rPr>
        <w:t xml:space="preserve"> olyan, széles körben használt kamatláb, amelyhez a szerződések változó kamatát indexálják.</w:t>
      </w:r>
    </w:p>
    <w:p w14:paraId="5F6C9FDF"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Rövid lejárat:</w:t>
      </w:r>
      <w:r w:rsidRPr="00A61F3D">
        <w:rPr>
          <w:rFonts w:ascii="Arial" w:hAnsi="Arial" w:cs="Arial"/>
          <w:sz w:val="20"/>
        </w:rPr>
        <w:t xml:space="preserve"> az instrumentum eredeti lejárata legfeljebb 1 év.</w:t>
      </w:r>
    </w:p>
    <w:p w14:paraId="653E273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Szerződéses kamatláb: </w:t>
      </w:r>
      <w:r w:rsidRPr="00A61F3D">
        <w:rPr>
          <w:rFonts w:ascii="Arial" w:hAnsi="Arial" w:cs="Arial"/>
          <w:sz w:val="20"/>
        </w:rPr>
        <w:t>az ügyféllel kötött szerződésben meghatározott kamatláb.</w:t>
      </w:r>
    </w:p>
    <w:p w14:paraId="1C7471AF"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Amennyiben a szerződéskötéskor még nem ismert a kamatláb, amellyel az ügyfél igénybe veszi a hitelt, a szerződéses kamatláb megegyezik az első hitelfolyósítás kamatlábával.</w:t>
      </w:r>
    </w:p>
    <w:p w14:paraId="3A39F93A"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lastRenderedPageBreak/>
        <w:t>Azon változó kamatozású új hitelszerződések esetében, amelyeknél a kamatláb a folyósítás napján érvényes báziskamatlábhoz van kötve (és így a szerződéskötés pillanatában még nem ismert), a szerződéses kamatláb megegyezik a szerződéskötés napján érvényes aktuális báziskamattal.</w:t>
      </w:r>
    </w:p>
    <w:p w14:paraId="5D1AF7D1"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 lekötési idő függvényében sávosan kamatozó betétek esetében, ha már a szerződéskötéskor is egyértelmű a lekötés futamideje, akkor a szerződéses kamatláb megegyezik az egyes sávokhoz tartozó kamatlábak súlyozott átlagával. Amennyiben a szerződéskötéskor még nem egyértelmű, hogy az ügyfél mennyi időre fogja</w:t>
      </w:r>
      <w:r w:rsidRPr="00A61F3D">
        <w:rPr>
          <w:rFonts w:ascii="Arial" w:hAnsi="Arial" w:cs="Arial"/>
          <w:i/>
          <w:sz w:val="20"/>
        </w:rPr>
        <w:t xml:space="preserve"> </w:t>
      </w:r>
      <w:r w:rsidRPr="00A61F3D">
        <w:rPr>
          <w:rFonts w:ascii="Arial" w:hAnsi="Arial" w:cs="Arial"/>
          <w:sz w:val="20"/>
        </w:rPr>
        <w:t>lekötni a betétet, a szerződéses kamatláb megegyezik a legrövidebb futamidőhöz tartozó kamatlábbal.</w:t>
      </w:r>
    </w:p>
    <w:p w14:paraId="6EA1ED48" w14:textId="77777777" w:rsidR="006805CF" w:rsidRPr="00A61F3D" w:rsidRDefault="00AC13E5" w:rsidP="00006C62">
      <w:pPr>
        <w:tabs>
          <w:tab w:val="left" w:pos="720"/>
          <w:tab w:val="left" w:pos="993"/>
        </w:tabs>
        <w:ind w:left="993"/>
        <w:rPr>
          <w:rFonts w:ascii="Arial" w:hAnsi="Arial" w:cs="Arial"/>
          <w:b/>
          <w:sz w:val="20"/>
        </w:rPr>
      </w:pPr>
      <w:r w:rsidRPr="00A61F3D">
        <w:rPr>
          <w:rFonts w:ascii="Arial" w:hAnsi="Arial" w:cs="Arial"/>
          <w:sz w:val="20"/>
        </w:rPr>
        <w:t>A lekötött összeg függvényében sávos kamatozású betétek esetében a szerződéses kamatláb megegyezik a súlyozott átlagkamatlábbal, mivel a szerződéskötéskor minden esetben ismert a lekötött összeg és az összeghatárokhoz tartozó kamatlábak is.</w:t>
      </w:r>
    </w:p>
    <w:p w14:paraId="5518D39F" w14:textId="77777777" w:rsidR="006805CF" w:rsidRPr="00A61F3D" w:rsidRDefault="00AC13E5" w:rsidP="007276FB">
      <w:pPr>
        <w:numPr>
          <w:ilvl w:val="1"/>
          <w:numId w:val="8"/>
        </w:numPr>
        <w:tabs>
          <w:tab w:val="left" w:pos="993"/>
        </w:tabs>
        <w:ind w:left="993" w:hanging="567"/>
        <w:rPr>
          <w:rFonts w:ascii="Arial" w:hAnsi="Arial" w:cs="Arial"/>
          <w:b/>
          <w:sz w:val="20"/>
        </w:rPr>
      </w:pPr>
      <w:r w:rsidRPr="00A61F3D">
        <w:rPr>
          <w:rFonts w:ascii="Arial" w:hAnsi="Arial" w:cs="Arial"/>
          <w:b/>
          <w:sz w:val="20"/>
        </w:rPr>
        <w:t xml:space="preserve">Új szerződés: </w:t>
      </w:r>
      <w:r w:rsidRPr="00A61F3D">
        <w:rPr>
          <w:rFonts w:ascii="Arial" w:hAnsi="Arial" w:cs="Arial"/>
          <w:sz w:val="20"/>
        </w:rPr>
        <w:t>minden olyan új pénzügyi jellegű megállapodás az adatszolgáltató és az ügyfelek között, amely</w:t>
      </w:r>
      <w:r w:rsidRPr="00A61F3D">
        <w:rPr>
          <w:rFonts w:ascii="Arial" w:hAnsi="Arial" w:cs="Arial"/>
          <w:b/>
          <w:sz w:val="20"/>
        </w:rPr>
        <w:t xml:space="preserve"> </w:t>
      </w:r>
    </w:p>
    <w:p w14:paraId="347B6D54"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elsőként határozza meg a betét </w:t>
      </w:r>
      <w:r w:rsidR="006A0724" w:rsidRPr="00A61F3D">
        <w:rPr>
          <w:rFonts w:ascii="Arial" w:hAnsi="Arial" w:cs="Arial"/>
          <w:sz w:val="20"/>
        </w:rPr>
        <w:t xml:space="preserve">és </w:t>
      </w:r>
      <w:r w:rsidRPr="00A61F3D">
        <w:rPr>
          <w:rFonts w:ascii="Arial" w:hAnsi="Arial" w:cs="Arial"/>
          <w:sz w:val="20"/>
        </w:rPr>
        <w:t>a hitel kamatlábát,</w:t>
      </w:r>
    </w:p>
    <w:p w14:paraId="7E1DFEF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 meglévő hitelre és betétre vonatkozó új megállapodás, ha a</w:t>
      </w:r>
      <w:r w:rsidR="006A0724" w:rsidRPr="00A61F3D">
        <w:rPr>
          <w:rFonts w:ascii="Arial" w:hAnsi="Arial" w:cs="Arial"/>
          <w:sz w:val="20"/>
        </w:rPr>
        <w:t xml:space="preserve"> betét és a</w:t>
      </w:r>
      <w:r w:rsidRPr="00A61F3D">
        <w:rPr>
          <w:rFonts w:ascii="Arial" w:hAnsi="Arial" w:cs="Arial"/>
          <w:sz w:val="20"/>
        </w:rPr>
        <w:t xml:space="preserve"> hitel típusa megváltozik, vagy ha a kamatkondíciókban – beleértve az egyéb költségeket is – változás van.</w:t>
      </w:r>
    </w:p>
    <w:p w14:paraId="5FCA2BB5" w14:textId="77777777" w:rsidR="00AC13E5" w:rsidRPr="00A61F3D" w:rsidRDefault="00AC13E5" w:rsidP="00AC13E5">
      <w:pPr>
        <w:ind w:left="993"/>
        <w:rPr>
          <w:rFonts w:ascii="Arial" w:hAnsi="Arial" w:cs="Arial"/>
          <w:sz w:val="20"/>
        </w:rPr>
      </w:pPr>
      <w:r w:rsidRPr="00A61F3D">
        <w:rPr>
          <w:rFonts w:ascii="Arial" w:hAnsi="Arial" w:cs="Arial"/>
          <w:sz w:val="20"/>
        </w:rPr>
        <w:t xml:space="preserve">Az adatszolgáltatás szempontjából újnak tekintendő az átárazott szerződés is, kivéve az az átárazás, </w:t>
      </w:r>
      <w:r w:rsidR="00CA2F4F" w:rsidRPr="00A61F3D">
        <w:rPr>
          <w:rFonts w:ascii="Arial" w:hAnsi="Arial" w:cs="Arial"/>
          <w:sz w:val="20"/>
        </w:rPr>
        <w:t>a</w:t>
      </w:r>
      <w:r w:rsidRPr="00A61F3D">
        <w:rPr>
          <w:rFonts w:ascii="Arial" w:hAnsi="Arial" w:cs="Arial"/>
          <w:sz w:val="20"/>
        </w:rPr>
        <w:t>mely</w:t>
      </w:r>
    </w:p>
    <w:p w14:paraId="69FB9598"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automatikusan – az eredeti szerződés alapján, az ügyfél közreműködése nélkül – történik, és ahol nem tárgyalják újra a feltételeket és a kamatlábat sem (pl</w:t>
      </w:r>
      <w:r w:rsidR="00BA6F21" w:rsidRPr="00A61F3D">
        <w:rPr>
          <w:rFonts w:ascii="Arial" w:hAnsi="Arial" w:cs="Arial"/>
          <w:sz w:val="20"/>
        </w:rPr>
        <w:t>.</w:t>
      </w:r>
      <w:r w:rsidRPr="00A61F3D">
        <w:rPr>
          <w:rFonts w:ascii="Arial" w:hAnsi="Arial" w:cs="Arial"/>
          <w:sz w:val="20"/>
        </w:rPr>
        <w:t xml:space="preserve"> a folyamatos lekötésű betéti konstrukciók, amennyiben a lekötés </w:t>
      </w:r>
      <w:proofErr w:type="spellStart"/>
      <w:r w:rsidRPr="00A61F3D">
        <w:rPr>
          <w:rFonts w:ascii="Arial" w:hAnsi="Arial" w:cs="Arial"/>
          <w:sz w:val="20"/>
        </w:rPr>
        <w:t>futamidejét</w:t>
      </w:r>
      <w:proofErr w:type="spellEnd"/>
      <w:r w:rsidRPr="00A61F3D">
        <w:rPr>
          <w:rFonts w:ascii="Arial" w:hAnsi="Arial" w:cs="Arial"/>
          <w:sz w:val="20"/>
        </w:rPr>
        <w:t xml:space="preserve"> az ügyfél nem változtatja meg), vagy</w:t>
      </w:r>
    </w:p>
    <w:p w14:paraId="73A6D61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 fix kamatozású konstrukció automatikus átalakulása változó </w:t>
      </w:r>
      <w:proofErr w:type="spellStart"/>
      <w:r w:rsidRPr="00A61F3D">
        <w:rPr>
          <w:rFonts w:ascii="Arial" w:hAnsi="Arial" w:cs="Arial"/>
          <w:sz w:val="20"/>
        </w:rPr>
        <w:t>kamatozásúvá</w:t>
      </w:r>
      <w:proofErr w:type="spellEnd"/>
      <w:r w:rsidRPr="00A61F3D">
        <w:rPr>
          <w:rFonts w:ascii="Arial" w:hAnsi="Arial" w:cs="Arial"/>
          <w:sz w:val="20"/>
        </w:rPr>
        <w:t>, vagy fordítva, amennyiben ezt az átalakulást már az eredeti szerződésben rögzítették.</w:t>
      </w:r>
    </w:p>
    <w:p w14:paraId="626F0897"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 xml:space="preserve">Új szerződésnek tekintendő a tárgyhónapban kötött új betétszerződés akkor is, ha az a tárgyhónapban lejár, illetve </w:t>
      </w:r>
      <w:r w:rsidR="006A0724" w:rsidRPr="00A61F3D">
        <w:rPr>
          <w:rFonts w:ascii="Arial" w:hAnsi="Arial" w:cs="Arial"/>
          <w:sz w:val="20"/>
        </w:rPr>
        <w:t xml:space="preserve">ha </w:t>
      </w:r>
      <w:r w:rsidRPr="00A61F3D">
        <w:rPr>
          <w:rFonts w:ascii="Arial" w:hAnsi="Arial" w:cs="Arial"/>
          <w:sz w:val="20"/>
        </w:rPr>
        <w:t>az ügyfél a tárgyhónapban felmondja a betétet.</w:t>
      </w:r>
    </w:p>
    <w:p w14:paraId="58A96E88"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tekintendő, ha az adatszolgáltató az ügyfél bankszámlájáról rendszeresen – az ügyféllel kötött egyszeri szerződés alapján – növeli a már meglévő lekötött betétet.</w:t>
      </w:r>
    </w:p>
    <w:p w14:paraId="770243E6"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Amennyiben egy lekötött betéthez az ügyfél tetszőleges gyakorisággal fizethet be újabb összegeket, minden befizetés új szerződésnek minősül.</w:t>
      </w:r>
    </w:p>
    <w:p w14:paraId="2CF3CF5C" w14:textId="179DD030"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minősül a meglévő hitelkeret növelése is (kivéve a folyószámla-hitel</w:t>
      </w:r>
      <w:r w:rsidR="001B1D35" w:rsidRPr="00A61F3D">
        <w:rPr>
          <w:rFonts w:ascii="Arial" w:hAnsi="Arial" w:cs="Arial"/>
          <w:sz w:val="20"/>
        </w:rPr>
        <w:t xml:space="preserve">ként </w:t>
      </w:r>
      <w:r w:rsidRPr="00A61F3D">
        <w:rPr>
          <w:rFonts w:ascii="Arial" w:hAnsi="Arial" w:cs="Arial"/>
          <w:sz w:val="20"/>
        </w:rPr>
        <w:t xml:space="preserve">jelentendő </w:t>
      </w:r>
      <w:proofErr w:type="spellStart"/>
      <w:r w:rsidRPr="00A61F3D">
        <w:rPr>
          <w:rFonts w:ascii="Arial" w:hAnsi="Arial" w:cs="Arial"/>
          <w:sz w:val="20"/>
        </w:rPr>
        <w:t>rulírozó</w:t>
      </w:r>
      <w:proofErr w:type="spellEnd"/>
      <w:r w:rsidRPr="00A61F3D">
        <w:rPr>
          <w:rFonts w:ascii="Arial" w:hAnsi="Arial" w:cs="Arial"/>
          <w:sz w:val="20"/>
        </w:rPr>
        <w:t xml:space="preserve"> és roll-over hiteleket). Ebben az esetben csak a hitelkeret-növekményt kell jelenteni.</w:t>
      </w:r>
    </w:p>
    <w:p w14:paraId="2066B931" w14:textId="77777777" w:rsidR="006805CF" w:rsidRPr="00A61F3D" w:rsidRDefault="00AC13E5" w:rsidP="00FC7EFB">
      <w:pPr>
        <w:tabs>
          <w:tab w:val="left" w:pos="993"/>
        </w:tabs>
        <w:ind w:left="993"/>
        <w:rPr>
          <w:rFonts w:ascii="Arial" w:hAnsi="Arial" w:cs="Arial"/>
          <w:sz w:val="20"/>
        </w:rPr>
      </w:pPr>
      <w:r w:rsidRPr="00A61F3D">
        <w:rPr>
          <w:rFonts w:ascii="Arial" w:hAnsi="Arial" w:cs="Arial"/>
          <w:sz w:val="20"/>
        </w:rPr>
        <w:t>Új szerződésnek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új szerződésnek.</w:t>
      </w:r>
    </w:p>
    <w:p w14:paraId="1FDB4C3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Egy kombinált termék (pl. lakáshitel lakástakarék megtakarítással vagy életbiztosítással) módosítása normál annuitásos hitellé, vagy fordítva nem minősül új szerződésnek, kivéve, ha a kamatkondíciókban vagy az egyéb költségekben is változás van.</w:t>
      </w:r>
    </w:p>
    <w:p w14:paraId="3B06C0E7"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 hitel esetében új szerződésnek minősül az eredeti szerződésben rögzített teljes összeg (hitelkeret) akkor is, ha a hitelt részletekben veszik igénybe.</w:t>
      </w:r>
    </w:p>
    <w:p w14:paraId="0D23343D"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Amennyiben a szerződéskötéskor még nem ismert a kamatláb, amellyel az ügyfél igénybe veszi a hitelt, az új szerződés összege megegyezik a teljes hitelkerettel az első folyósítás időpontjában.</w:t>
      </w:r>
    </w:p>
    <w:p w14:paraId="1A97C53B" w14:textId="77777777" w:rsidR="002A66AC" w:rsidRPr="00A61F3D" w:rsidRDefault="002A66AC" w:rsidP="002A66AC">
      <w:pPr>
        <w:tabs>
          <w:tab w:val="left" w:pos="993"/>
        </w:tabs>
        <w:ind w:left="993" w:hanging="567"/>
        <w:rPr>
          <w:rFonts w:ascii="Arial" w:hAnsi="Arial" w:cs="Arial"/>
          <w:sz w:val="20"/>
        </w:rPr>
      </w:pPr>
      <w:r w:rsidRPr="00A61F3D">
        <w:rPr>
          <w:rFonts w:ascii="Arial" w:hAnsi="Arial" w:cs="Arial"/>
          <w:sz w:val="20"/>
        </w:rPr>
        <w:tab/>
      </w:r>
      <w:r w:rsidR="006A0724" w:rsidRPr="00A61F3D">
        <w:rPr>
          <w:rFonts w:ascii="Arial" w:hAnsi="Arial" w:cs="Arial"/>
          <w:snapToGrid w:val="0"/>
          <w:sz w:val="20"/>
          <w:lang w:eastAsia="en-US"/>
        </w:rPr>
        <w:t>Amennyiben a szerződés rögzíti a kamatláb alapjául szolgáló referenciakamatot, akkor a kamatláb nem tekinthető a szerződéskötéskor még nem ismertnek függetlenül attól, hogy a folyósítás megtörtént-e vagy sem.</w:t>
      </w:r>
    </w:p>
    <w:p w14:paraId="4B761D55"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 xml:space="preserve">Az ún. </w:t>
      </w:r>
      <w:proofErr w:type="spellStart"/>
      <w:r w:rsidRPr="00A61F3D">
        <w:rPr>
          <w:rFonts w:ascii="Arial" w:hAnsi="Arial" w:cs="Arial"/>
          <w:sz w:val="20"/>
        </w:rPr>
        <w:t>multicurrency</w:t>
      </w:r>
      <w:proofErr w:type="spellEnd"/>
      <w:r w:rsidRPr="00A61F3D">
        <w:rPr>
          <w:rFonts w:ascii="Arial" w:hAnsi="Arial" w:cs="Arial"/>
          <w:sz w:val="20"/>
        </w:rPr>
        <w:t xml:space="preserve"> hitelek esetében az első lehíváskor kell új szerződést jelenteni a lehívás devizanemében, ahol is az új szerződés összege megegyezik a szerződésben szereplő teljes hitel/hitelkeret összegével.</w:t>
      </w:r>
    </w:p>
    <w:p w14:paraId="0D5028DD" w14:textId="77777777" w:rsidR="006A0724" w:rsidRPr="00A61F3D" w:rsidRDefault="006A0724" w:rsidP="007276FB">
      <w:pPr>
        <w:numPr>
          <w:ilvl w:val="1"/>
          <w:numId w:val="8"/>
        </w:numPr>
        <w:tabs>
          <w:tab w:val="left" w:pos="993"/>
        </w:tabs>
        <w:ind w:left="993" w:hanging="567"/>
        <w:rPr>
          <w:rFonts w:ascii="Arial" w:hAnsi="Arial" w:cs="Arial"/>
          <w:sz w:val="20"/>
        </w:rPr>
      </w:pPr>
      <w:proofErr w:type="spellStart"/>
      <w:r w:rsidRPr="00A61F3D">
        <w:rPr>
          <w:rFonts w:ascii="Arial" w:hAnsi="Arial" w:cs="Arial"/>
          <w:b/>
          <w:sz w:val="20"/>
        </w:rPr>
        <w:t>Újratárgyalt</w:t>
      </w:r>
      <w:proofErr w:type="spellEnd"/>
      <w:r w:rsidRPr="00A61F3D">
        <w:rPr>
          <w:rFonts w:ascii="Arial" w:hAnsi="Arial" w:cs="Arial"/>
          <w:b/>
          <w:sz w:val="20"/>
        </w:rPr>
        <w:t xml:space="preserve"> szerződés: </w:t>
      </w:r>
      <w:r w:rsidR="009853DF" w:rsidRPr="00A61F3D">
        <w:rPr>
          <w:rFonts w:ascii="Arial" w:hAnsi="Arial" w:cs="Arial"/>
          <w:sz w:val="20"/>
        </w:rPr>
        <w:t>a</w:t>
      </w:r>
      <w:r w:rsidRPr="00A61F3D">
        <w:rPr>
          <w:rFonts w:ascii="Arial" w:hAnsi="Arial" w:cs="Arial"/>
          <w:sz w:val="20"/>
        </w:rPr>
        <w:t xml:space="preserve">z új szerződés egyik alkategóriája. </w:t>
      </w:r>
      <w:proofErr w:type="spellStart"/>
      <w:r w:rsidRPr="00A61F3D">
        <w:rPr>
          <w:rFonts w:ascii="Arial" w:hAnsi="Arial" w:cs="Arial"/>
          <w:sz w:val="20"/>
        </w:rPr>
        <w:t>Újratárgyaltnak</w:t>
      </w:r>
      <w:proofErr w:type="spellEnd"/>
      <w:r w:rsidRPr="00A61F3D">
        <w:rPr>
          <w:rFonts w:ascii="Arial" w:hAnsi="Arial" w:cs="Arial"/>
          <w:sz w:val="20"/>
        </w:rPr>
        <w:t xml:space="preserve"> minősül </w:t>
      </w:r>
    </w:p>
    <w:p w14:paraId="573C57BD"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a meglévő betétre, hitelre vonatkozó új megállapodás, ha a betét, hitel típusa megváltozik, vagy ha a kamatkondíciókban – beleértve az egyéb költségeket is – változás van,</w:t>
      </w:r>
    </w:p>
    <w:p w14:paraId="40FEC301"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w:t>
      </w:r>
      <w:r w:rsidRPr="00A61F3D">
        <w:rPr>
          <w:rFonts w:ascii="Arial" w:hAnsi="Arial" w:cs="Arial"/>
          <w:sz w:val="20"/>
        </w:rPr>
        <w:lastRenderedPageBreak/>
        <w:t xml:space="preserve">amennyiben a lekötés </w:t>
      </w:r>
      <w:proofErr w:type="spellStart"/>
      <w:r w:rsidRPr="00A61F3D">
        <w:rPr>
          <w:rFonts w:ascii="Arial" w:hAnsi="Arial" w:cs="Arial"/>
          <w:sz w:val="20"/>
        </w:rPr>
        <w:t>futamidejét</w:t>
      </w:r>
      <w:proofErr w:type="spellEnd"/>
      <w:r w:rsidRPr="00A61F3D">
        <w:rPr>
          <w:rFonts w:ascii="Arial" w:hAnsi="Arial" w:cs="Arial"/>
          <w:sz w:val="20"/>
        </w:rPr>
        <w:t xml:space="preserve"> az ügyfél nem változtatja meg), vagy fix kamatozású konstrukció automatikus átalakulása változó </w:t>
      </w:r>
      <w:proofErr w:type="spellStart"/>
      <w:r w:rsidRPr="00A61F3D">
        <w:rPr>
          <w:rFonts w:ascii="Arial" w:hAnsi="Arial" w:cs="Arial"/>
          <w:sz w:val="20"/>
        </w:rPr>
        <w:t>kamatozásúvá</w:t>
      </w:r>
      <w:proofErr w:type="spellEnd"/>
      <w:r w:rsidRPr="00A61F3D">
        <w:rPr>
          <w:rFonts w:ascii="Arial" w:hAnsi="Arial" w:cs="Arial"/>
          <w:sz w:val="20"/>
        </w:rPr>
        <w:t>, vagy fordítva, amennyiben ezt az átalakulást már az eredeti szerződésben rögzítették.</w:t>
      </w:r>
    </w:p>
    <w:p w14:paraId="088BD2EF" w14:textId="77777777" w:rsidR="006A0724" w:rsidRPr="00A61F3D" w:rsidRDefault="006A0724" w:rsidP="006A0724">
      <w:pPr>
        <w:ind w:left="993"/>
        <w:rPr>
          <w:rFonts w:ascii="Arial" w:hAnsi="Arial" w:cs="Arial"/>
          <w:snapToGrid w:val="0"/>
          <w:sz w:val="20"/>
          <w:lang w:eastAsia="en-US"/>
        </w:rPr>
      </w:pPr>
      <w:proofErr w:type="spellStart"/>
      <w:r w:rsidRPr="00A61F3D">
        <w:rPr>
          <w:rFonts w:ascii="Arial" w:hAnsi="Arial" w:cs="Arial"/>
          <w:snapToGrid w:val="0"/>
          <w:sz w:val="20"/>
          <w:lang w:eastAsia="en-US"/>
        </w:rPr>
        <w:t>Újratárgyalt</w:t>
      </w:r>
      <w:proofErr w:type="spellEnd"/>
      <w:r w:rsidRPr="00A61F3D">
        <w:rPr>
          <w:rFonts w:ascii="Arial" w:hAnsi="Arial" w:cs="Arial"/>
          <w:snapToGrid w:val="0"/>
          <w:sz w:val="20"/>
          <w:lang w:eastAsia="en-US"/>
        </w:rPr>
        <w:t xml:space="preserve"> hitelnek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A61F3D">
        <w:rPr>
          <w:rFonts w:ascii="Arial" w:hAnsi="Arial" w:cs="Arial"/>
          <w:snapToGrid w:val="0"/>
          <w:sz w:val="20"/>
          <w:lang w:eastAsia="en-US"/>
        </w:rPr>
        <w:t>újratárgyaltnak</w:t>
      </w:r>
      <w:proofErr w:type="spellEnd"/>
      <w:r w:rsidRPr="00A61F3D">
        <w:rPr>
          <w:rFonts w:ascii="Arial" w:hAnsi="Arial" w:cs="Arial"/>
          <w:snapToGrid w:val="0"/>
          <w:sz w:val="20"/>
          <w:lang w:eastAsia="en-US"/>
        </w:rPr>
        <w:t xml:space="preserve">. </w:t>
      </w:r>
    </w:p>
    <w:p w14:paraId="7727DEEE"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z w:val="20"/>
        </w:rPr>
        <w:t>Amennyiben olyan hitel eladás</w:t>
      </w:r>
      <w:r w:rsidR="007F2079" w:rsidRPr="00A61F3D">
        <w:rPr>
          <w:rFonts w:ascii="Arial" w:hAnsi="Arial" w:cs="Arial"/>
          <w:sz w:val="20"/>
        </w:rPr>
        <w:t>á</w:t>
      </w:r>
      <w:r w:rsidRPr="00A61F3D">
        <w:rPr>
          <w:rFonts w:ascii="Arial" w:hAnsi="Arial" w:cs="Arial"/>
          <w:sz w:val="20"/>
        </w:rPr>
        <w:t>ra vagy átvállalás</w:t>
      </w:r>
      <w:r w:rsidR="007F2079" w:rsidRPr="00A61F3D">
        <w:rPr>
          <w:rFonts w:ascii="Arial" w:hAnsi="Arial" w:cs="Arial"/>
          <w:sz w:val="20"/>
        </w:rPr>
        <w:t>á</w:t>
      </w:r>
      <w:r w:rsidRPr="00A61F3D">
        <w:rPr>
          <w:rFonts w:ascii="Arial" w:hAnsi="Arial" w:cs="Arial"/>
          <w:sz w:val="20"/>
        </w:rPr>
        <w:t>ra kerül sor, amely a hitelintézeti szektoron kívüli körből kerül át a hitelintézethez, az nem minősül újratárgyalásnak. Amennyiben a háztartási sz</w:t>
      </w:r>
      <w:r w:rsidR="007F2079" w:rsidRPr="00A61F3D">
        <w:rPr>
          <w:rFonts w:ascii="Arial" w:hAnsi="Arial" w:cs="Arial"/>
          <w:sz w:val="20"/>
        </w:rPr>
        <w:t xml:space="preserve">ektorba tartozó ügyfél döntése és </w:t>
      </w:r>
      <w:r w:rsidRPr="00A61F3D">
        <w:rPr>
          <w:rFonts w:ascii="Arial" w:hAnsi="Arial" w:cs="Arial"/>
          <w:sz w:val="20"/>
        </w:rPr>
        <w:t>aktív közreműködés</w:t>
      </w:r>
      <w:r w:rsidR="007F2079" w:rsidRPr="00A61F3D">
        <w:rPr>
          <w:rFonts w:ascii="Arial" w:hAnsi="Arial" w:cs="Arial"/>
          <w:sz w:val="20"/>
        </w:rPr>
        <w:t>e útján</w:t>
      </w:r>
      <w:r w:rsidRPr="00A61F3D">
        <w:rPr>
          <w:rFonts w:ascii="Arial" w:hAnsi="Arial" w:cs="Arial"/>
          <w:sz w:val="20"/>
        </w:rPr>
        <w:t xml:space="preserve"> átviszi egyik hitelintézettől egy másikhoz a hitelét feltéve, hogy a hitelt </w:t>
      </w:r>
      <w:proofErr w:type="spellStart"/>
      <w:r w:rsidRPr="00A61F3D">
        <w:rPr>
          <w:rFonts w:ascii="Arial" w:hAnsi="Arial" w:cs="Arial"/>
          <w:sz w:val="20"/>
        </w:rPr>
        <w:t>újratárgyalják</w:t>
      </w:r>
      <w:proofErr w:type="spellEnd"/>
      <w:r w:rsidRPr="00A61F3D">
        <w:rPr>
          <w:rFonts w:ascii="Arial" w:hAnsi="Arial" w:cs="Arial"/>
          <w:sz w:val="20"/>
        </w:rPr>
        <w:t>, abban az esetben ez újratárgyalásnak minősül.</w:t>
      </w:r>
    </w:p>
    <w:p w14:paraId="4FA054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Egy adós több hitelének egy hitellé történő egyesítése, valamint egy hitel több hitellé való szétbontása szintén </w:t>
      </w:r>
      <w:proofErr w:type="spellStart"/>
      <w:r w:rsidRPr="00A61F3D">
        <w:rPr>
          <w:rFonts w:ascii="Arial" w:hAnsi="Arial" w:cs="Arial"/>
          <w:snapToGrid w:val="0"/>
          <w:sz w:val="20"/>
          <w:lang w:eastAsia="en-US"/>
        </w:rPr>
        <w:t>újratárgyalt</w:t>
      </w:r>
      <w:proofErr w:type="spellEnd"/>
      <w:r w:rsidRPr="00A61F3D">
        <w:rPr>
          <w:rFonts w:ascii="Arial" w:hAnsi="Arial" w:cs="Arial"/>
          <w:snapToGrid w:val="0"/>
          <w:sz w:val="20"/>
          <w:lang w:eastAsia="en-US"/>
        </w:rPr>
        <w:t xml:space="preserve"> szerződésnek tekintendő.</w:t>
      </w:r>
    </w:p>
    <w:p w14:paraId="54E7340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Ha egy hónapon belül történik meg egy új hitel szerződéskötése, amelyet még az adott hónapon belül </w:t>
      </w:r>
      <w:proofErr w:type="spellStart"/>
      <w:r w:rsidRPr="00A61F3D">
        <w:rPr>
          <w:rFonts w:ascii="Arial" w:hAnsi="Arial" w:cs="Arial"/>
          <w:snapToGrid w:val="0"/>
          <w:sz w:val="20"/>
          <w:lang w:eastAsia="en-US"/>
        </w:rPr>
        <w:t>újratárgyalnak</w:t>
      </w:r>
      <w:proofErr w:type="spellEnd"/>
      <w:r w:rsidRPr="00A61F3D">
        <w:rPr>
          <w:rFonts w:ascii="Arial" w:hAnsi="Arial" w:cs="Arial"/>
          <w:snapToGrid w:val="0"/>
          <w:sz w:val="20"/>
          <w:lang w:eastAsia="en-US"/>
        </w:rPr>
        <w:t xml:space="preserve">, az is </w:t>
      </w:r>
      <w:proofErr w:type="spellStart"/>
      <w:r w:rsidRPr="00A61F3D">
        <w:rPr>
          <w:rFonts w:ascii="Arial" w:hAnsi="Arial" w:cs="Arial"/>
          <w:snapToGrid w:val="0"/>
          <w:sz w:val="20"/>
          <w:lang w:eastAsia="en-US"/>
        </w:rPr>
        <w:t>újratárgyaltnak</w:t>
      </w:r>
      <w:proofErr w:type="spellEnd"/>
      <w:r w:rsidRPr="00A61F3D">
        <w:rPr>
          <w:rFonts w:ascii="Arial" w:hAnsi="Arial" w:cs="Arial"/>
          <w:snapToGrid w:val="0"/>
          <w:sz w:val="20"/>
          <w:lang w:eastAsia="en-US"/>
        </w:rPr>
        <w:t xml:space="preserve"> minősül.</w:t>
      </w:r>
    </w:p>
    <w:p w14:paraId="44C4F81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Változó kamatozás: </w:t>
      </w:r>
      <w:r w:rsidRPr="00A61F3D">
        <w:rPr>
          <w:rFonts w:ascii="Arial" w:hAnsi="Arial" w:cs="Arial"/>
          <w:sz w:val="20"/>
        </w:rPr>
        <w:t>a szerződésben a hitelintézet fenntartja magának a jogot, hogy a futamidő alatt a kamatlábat egyoldalúan, előre nem ismert mértékben megváltoztassa.</w:t>
      </w:r>
    </w:p>
    <w:p w14:paraId="1BF793E5" w14:textId="420D1278" w:rsidR="00B92EB4"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B92EB4" w:rsidRPr="00A61F3D">
        <w:rPr>
          <w:rFonts w:ascii="Arial" w:hAnsi="Arial" w:cs="Arial"/>
          <w:b/>
          <w:sz w:val="20"/>
        </w:rPr>
        <w:t>4. A statisztikai mérleg és eredménykimutatás, valamint a statisztikai mérleget részletező (M jelű) adatszolgáltatásokban használt fogalmak</w:t>
      </w:r>
    </w:p>
    <w:p w14:paraId="03F17410" w14:textId="0EF49972" w:rsidR="00B92EB4" w:rsidRPr="00A61F3D" w:rsidRDefault="00895429" w:rsidP="00895429">
      <w:pPr>
        <w:tabs>
          <w:tab w:val="left" w:pos="993"/>
        </w:tabs>
        <w:ind w:left="567" w:hanging="141"/>
        <w:rPr>
          <w:rFonts w:ascii="Arial" w:hAnsi="Arial" w:cs="Arial"/>
          <w:sz w:val="20"/>
        </w:rPr>
      </w:pPr>
      <w:r w:rsidRPr="00A61F3D">
        <w:rPr>
          <w:rFonts w:ascii="Arial" w:hAnsi="Arial" w:cs="Arial"/>
          <w:sz w:val="20"/>
        </w:rPr>
        <w:t>4.1.</w:t>
      </w:r>
      <w:r w:rsidRPr="00A61F3D">
        <w:rPr>
          <w:rFonts w:ascii="Arial" w:hAnsi="Arial" w:cs="Arial"/>
          <w:b/>
          <w:sz w:val="20"/>
        </w:rPr>
        <w:tab/>
      </w:r>
      <w:r w:rsidR="00B92EB4" w:rsidRPr="00A61F3D">
        <w:rPr>
          <w:rFonts w:ascii="Arial" w:hAnsi="Arial" w:cs="Arial"/>
          <w:b/>
          <w:sz w:val="20"/>
        </w:rPr>
        <w:t>Aktuális kamatláb</w:t>
      </w:r>
      <w:r w:rsidR="00B92EB4" w:rsidRPr="00A61F3D">
        <w:rPr>
          <w:rFonts w:ascii="Arial" w:hAnsi="Arial" w:cs="Arial"/>
          <w:sz w:val="20"/>
        </w:rPr>
        <w:t>: a 3.1. pont szerinti fogalom.</w:t>
      </w:r>
    </w:p>
    <w:p w14:paraId="60FE424F" w14:textId="40B5EDB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Pr="00A61F3D">
        <w:rPr>
          <w:rFonts w:ascii="Arial" w:hAnsi="Arial" w:cs="Arial"/>
          <w:sz w:val="20"/>
        </w:rPr>
        <w:tab/>
      </w:r>
      <w:r w:rsidR="00B92EB4" w:rsidRPr="00A61F3D">
        <w:rPr>
          <w:rFonts w:ascii="Arial" w:hAnsi="Arial" w:cs="Arial"/>
          <w:b/>
          <w:sz w:val="20"/>
        </w:rPr>
        <w:t>Beruházási hitel</w:t>
      </w:r>
      <w:r w:rsidR="00B92EB4" w:rsidRPr="00A61F3D">
        <w:rPr>
          <w:rFonts w:ascii="Arial" w:hAnsi="Arial" w:cs="Arial"/>
          <w:sz w:val="20"/>
        </w:rPr>
        <w:t xml:space="preserve">: a jegybanki információs rendszerhez elsődlegesen a Magyar Nemzeti Bank </w:t>
      </w:r>
      <w:r w:rsidR="00062738">
        <w:rPr>
          <w:rFonts w:ascii="Arial" w:hAnsi="Arial" w:cs="Arial"/>
          <w:sz w:val="20"/>
        </w:rPr>
        <w:t xml:space="preserve">pénz- és hitelpiaci szervezetek feletti </w:t>
      </w:r>
      <w:r w:rsidR="00B92EB4" w:rsidRPr="00A61F3D">
        <w:rPr>
          <w:rFonts w:ascii="Arial" w:hAnsi="Arial" w:cs="Arial"/>
          <w:sz w:val="20"/>
        </w:rPr>
        <w:t>felügyeleti feladatai ellátása érdekében teljesítendő adatszolgáltatási kötelezettségekről szóló MNB rendelet (a továbbiakban: pénz- és hitelpiaci felügyeleti adatszolgáltatási MNB rendelet) 1. melléklet 2. pontjában meghatározott fogalom.</w:t>
      </w:r>
    </w:p>
    <w:p w14:paraId="1542A8E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w:t>
      </w:r>
      <w:r w:rsidRPr="00A61F3D">
        <w:rPr>
          <w:rFonts w:ascii="Arial" w:hAnsi="Arial" w:cs="Arial"/>
          <w:sz w:val="20"/>
        </w:rPr>
        <w:tab/>
      </w:r>
      <w:r w:rsidR="00B92EB4" w:rsidRPr="00A61F3D">
        <w:rPr>
          <w:rFonts w:ascii="Arial" w:hAnsi="Arial" w:cs="Arial"/>
          <w:b/>
          <w:sz w:val="20"/>
        </w:rPr>
        <w:t>Bruttó fennálló tőkeösszeg</w:t>
      </w:r>
      <w:r w:rsidR="00B92EB4" w:rsidRPr="00A61F3D">
        <w:rPr>
          <w:rFonts w:ascii="Arial" w:hAnsi="Arial" w:cs="Arial"/>
          <w:sz w:val="20"/>
        </w:rPr>
        <w:t>: valamely követelés vagy tartozás partnerekkel, ügyfelekkel szemben fennálló, bruttó, elhatárolt kamatokat nem tartalmazó névértéke (tőkeértéke). Ez a könyv szerinti érték értékvesztéssel növelt, felhalmozott kamatokkal csökkentett, statisztikai értékelési különbözettel korrigált állománya.</w:t>
      </w:r>
    </w:p>
    <w:p w14:paraId="395604A7" w14:textId="0A8A52C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4.4.</w:t>
      </w:r>
      <w:r w:rsidRPr="00A61F3D">
        <w:rPr>
          <w:rFonts w:ascii="Arial" w:hAnsi="Arial" w:cs="Arial"/>
          <w:sz w:val="20"/>
        </w:rPr>
        <w:tab/>
      </w:r>
      <w:r w:rsidR="00B92EB4" w:rsidRPr="00A61F3D">
        <w:rPr>
          <w:rFonts w:ascii="Arial" w:hAnsi="Arial" w:cs="Arial"/>
          <w:b/>
          <w:sz w:val="20"/>
        </w:rPr>
        <w:t>Deviza swap ügylet (Currency swap)</w:t>
      </w:r>
      <w:r w:rsidR="00B92EB4" w:rsidRPr="00A61F3D">
        <w:rPr>
          <w:rFonts w:ascii="Arial" w:hAnsi="Arial" w:cs="Arial"/>
          <w:sz w:val="20"/>
        </w:rPr>
        <w:t xml:space="preserve">: az 1.13.6. </w:t>
      </w:r>
      <w:r w:rsidR="00AF483F">
        <w:rPr>
          <w:rFonts w:ascii="Arial" w:hAnsi="Arial" w:cs="Arial"/>
          <w:sz w:val="20"/>
        </w:rPr>
        <w:t>al</w:t>
      </w:r>
      <w:r w:rsidR="00B92EB4" w:rsidRPr="00A61F3D">
        <w:rPr>
          <w:rFonts w:ascii="Arial" w:hAnsi="Arial" w:cs="Arial"/>
          <w:sz w:val="20"/>
        </w:rPr>
        <w:t>pont szerinti fogalom.</w:t>
      </w:r>
    </w:p>
    <w:p w14:paraId="33FD3BA2" w14:textId="77962CD9"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4.5.</w:t>
      </w:r>
      <w:r w:rsidRPr="00A61F3D">
        <w:rPr>
          <w:rFonts w:ascii="Arial" w:hAnsi="Arial" w:cs="Arial"/>
          <w:sz w:val="20"/>
        </w:rPr>
        <w:tab/>
      </w:r>
      <w:r w:rsidR="00B92EB4" w:rsidRPr="00A61F3D">
        <w:rPr>
          <w:rFonts w:ascii="Arial" w:hAnsi="Arial" w:cs="Arial"/>
          <w:b/>
          <w:sz w:val="20"/>
        </w:rPr>
        <w:t>Egyszerű devizacsere ügylet (simple currency swap vagy FX swap)</w:t>
      </w:r>
      <w:r w:rsidR="00B92EB4" w:rsidRPr="00A61F3D">
        <w:rPr>
          <w:rFonts w:ascii="Arial" w:hAnsi="Arial" w:cs="Arial"/>
          <w:sz w:val="20"/>
        </w:rPr>
        <w:t xml:space="preserve">: az 1.13.6.1. </w:t>
      </w:r>
      <w:r w:rsidR="00AF483F">
        <w:rPr>
          <w:rFonts w:ascii="Arial" w:hAnsi="Arial" w:cs="Arial"/>
          <w:sz w:val="20"/>
        </w:rPr>
        <w:t>al</w:t>
      </w:r>
      <w:r w:rsidR="00B92EB4" w:rsidRPr="00A61F3D">
        <w:rPr>
          <w:rFonts w:ascii="Arial" w:hAnsi="Arial" w:cs="Arial"/>
          <w:sz w:val="20"/>
        </w:rPr>
        <w:t>pont szerinti fogalom.</w:t>
      </w:r>
    </w:p>
    <w:p w14:paraId="14E57BD6"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4.6.</w:t>
      </w:r>
      <w:r w:rsidRPr="00A61F3D">
        <w:rPr>
          <w:rFonts w:ascii="Arial" w:hAnsi="Arial" w:cs="Arial"/>
          <w:sz w:val="20"/>
        </w:rPr>
        <w:tab/>
      </w:r>
      <w:r w:rsidR="00B92EB4" w:rsidRPr="00A61F3D">
        <w:rPr>
          <w:rFonts w:ascii="Arial" w:hAnsi="Arial" w:cs="Arial"/>
          <w:b/>
          <w:sz w:val="20"/>
        </w:rPr>
        <w:t>Eladási (</w:t>
      </w:r>
      <w:proofErr w:type="spellStart"/>
      <w:r w:rsidR="00B92EB4" w:rsidRPr="00A61F3D">
        <w:rPr>
          <w:rFonts w:ascii="Arial" w:hAnsi="Arial" w:cs="Arial"/>
          <w:b/>
          <w:sz w:val="20"/>
        </w:rPr>
        <w:t>put</w:t>
      </w:r>
      <w:proofErr w:type="spellEnd"/>
      <w:r w:rsidR="00B92EB4" w:rsidRPr="00A61F3D">
        <w:rPr>
          <w:rFonts w:ascii="Arial" w:hAnsi="Arial" w:cs="Arial"/>
          <w:b/>
          <w:sz w:val="20"/>
        </w:rPr>
        <w: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eladására.</w:t>
      </w:r>
    </w:p>
    <w:p w14:paraId="42CC8D3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4.7.</w:t>
      </w:r>
      <w:r w:rsidRPr="00A61F3D">
        <w:rPr>
          <w:rFonts w:ascii="Arial" w:hAnsi="Arial" w:cs="Arial"/>
          <w:sz w:val="20"/>
        </w:rPr>
        <w:tab/>
      </w:r>
      <w:r w:rsidR="00B92EB4" w:rsidRPr="00A61F3D">
        <w:rPr>
          <w:rFonts w:ascii="Arial" w:hAnsi="Arial" w:cs="Arial"/>
          <w:b/>
          <w:sz w:val="20"/>
        </w:rPr>
        <w:t xml:space="preserve">Eladott </w:t>
      </w:r>
      <w:proofErr w:type="spellStart"/>
      <w:r w:rsidR="00B92EB4" w:rsidRPr="00A61F3D">
        <w:rPr>
          <w:rFonts w:ascii="Arial" w:hAnsi="Arial" w:cs="Arial"/>
          <w:b/>
          <w:sz w:val="20"/>
        </w:rPr>
        <w:t>hitelderivatíva</w:t>
      </w:r>
      <w:proofErr w:type="spellEnd"/>
      <w:r w:rsidR="00B92EB4" w:rsidRPr="00A61F3D">
        <w:rPr>
          <w:rFonts w:ascii="Arial" w:hAnsi="Arial" w:cs="Arial"/>
          <w:sz w:val="20"/>
        </w:rPr>
        <w:t xml:space="preserve">: azon </w:t>
      </w:r>
      <w:proofErr w:type="spellStart"/>
      <w:r w:rsidR="00B92EB4" w:rsidRPr="00A61F3D">
        <w:rPr>
          <w:rFonts w:ascii="Arial" w:hAnsi="Arial" w:cs="Arial"/>
          <w:sz w:val="20"/>
        </w:rPr>
        <w:t>hitelderivatívák</w:t>
      </w:r>
      <w:proofErr w:type="spellEnd"/>
      <w:r w:rsidR="00B92EB4" w:rsidRPr="00A61F3D">
        <w:rPr>
          <w:rFonts w:ascii="Arial" w:hAnsi="Arial" w:cs="Arial"/>
          <w:sz w:val="20"/>
        </w:rPr>
        <w:t>, amelyeknél az adatszolgáltató valamilyen formában a védelmet eladta (azaz a hitelkockázatot átvállalta).</w:t>
      </w:r>
    </w:p>
    <w:p w14:paraId="3C536ED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w:t>
      </w:r>
      <w:r w:rsidRPr="00A61F3D">
        <w:rPr>
          <w:rFonts w:ascii="Arial" w:hAnsi="Arial" w:cs="Arial"/>
          <w:sz w:val="20"/>
        </w:rPr>
        <w:tab/>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a CRR értelmében olyan tranzakció, amelynek keretében egyes hitel jellegű követelések átruházásra kerülnek valamely </w:t>
      </w:r>
      <w:proofErr w:type="spellStart"/>
      <w:r w:rsidR="00B92EB4" w:rsidRPr="00A61F3D">
        <w:rPr>
          <w:rFonts w:ascii="Arial" w:hAnsi="Arial" w:cs="Arial"/>
          <w:sz w:val="20"/>
        </w:rPr>
        <w:t>értékpapírosítást</w:t>
      </w:r>
      <w:proofErr w:type="spellEnd"/>
      <w:r w:rsidR="00B92EB4" w:rsidRPr="00A61F3D">
        <w:rPr>
          <w:rFonts w:ascii="Arial" w:hAnsi="Arial" w:cs="Arial"/>
          <w:sz w:val="20"/>
        </w:rPr>
        <w:t xml:space="preserve"> végző intézményhez, illetve a követeléshez tartozó hitelkockázat vagy annak egy része áthárításra kerül az </w:t>
      </w:r>
      <w:proofErr w:type="spellStart"/>
      <w:r w:rsidR="00B92EB4" w:rsidRPr="00A61F3D">
        <w:rPr>
          <w:rFonts w:ascii="Arial" w:hAnsi="Arial" w:cs="Arial"/>
          <w:sz w:val="20"/>
        </w:rPr>
        <w:t>értékpapírosítást</w:t>
      </w:r>
      <w:proofErr w:type="spellEnd"/>
      <w:r w:rsidR="00B92EB4" w:rsidRPr="00A61F3D">
        <w:rPr>
          <w:rFonts w:ascii="Arial" w:hAnsi="Arial" w:cs="Arial"/>
          <w:sz w:val="20"/>
        </w:rPr>
        <w:t xml:space="preserve"> végző intézmény által kibocsátott értékpapírokba. A kockázatok áthárítása kétféle módon valósulhat meg: az egyik esetben tényleges követelés-átruházás történik– ebben az esetben a számviteli szabályok függvényében a követelés kikerülhet a hitelintézet könyveiből –, míg a másik esetben </w:t>
      </w:r>
      <w:proofErr w:type="spellStart"/>
      <w:r w:rsidR="00B92EB4" w:rsidRPr="00A61F3D">
        <w:rPr>
          <w:rFonts w:ascii="Arial" w:hAnsi="Arial" w:cs="Arial"/>
          <w:sz w:val="20"/>
        </w:rPr>
        <w:t>hitelderivatívákkal</w:t>
      </w:r>
      <w:proofErr w:type="spellEnd"/>
      <w:r w:rsidR="00B92EB4" w:rsidRPr="00A61F3D">
        <w:rPr>
          <w:rFonts w:ascii="Arial" w:hAnsi="Arial" w:cs="Arial"/>
          <w:sz w:val="20"/>
        </w:rPr>
        <w:t xml:space="preserve"> vagy garanciákkal történik a kockázatok áthárítása, ebben az esetben a követelés továbbra is a hitelintézet mérlegében marad. Típusai:</w:t>
      </w:r>
    </w:p>
    <w:p w14:paraId="67CF4C5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 xml:space="preserve">4.8.1. </w:t>
      </w:r>
      <w:r w:rsidRPr="00A61F3D">
        <w:rPr>
          <w:rFonts w:ascii="Arial" w:hAnsi="Arial" w:cs="Arial"/>
          <w:sz w:val="20"/>
        </w:rPr>
        <w:tab/>
      </w:r>
      <w:r w:rsidR="00B92EB4" w:rsidRPr="00A61F3D">
        <w:rPr>
          <w:rFonts w:ascii="Arial" w:hAnsi="Arial" w:cs="Arial"/>
          <w:b/>
          <w:sz w:val="20"/>
        </w:rPr>
        <w:t xml:space="preserve">Hagyományos </w:t>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olyan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amelynél az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tárgyát képező követeléseket a hitelintézet részben vagy teljes egészében az </w:t>
      </w:r>
      <w:proofErr w:type="spellStart"/>
      <w:r w:rsidR="00B92EB4" w:rsidRPr="00A61F3D">
        <w:rPr>
          <w:rFonts w:ascii="Arial" w:hAnsi="Arial" w:cs="Arial"/>
          <w:sz w:val="20"/>
        </w:rPr>
        <w:t>értékpapírosítást</w:t>
      </w:r>
      <w:proofErr w:type="spellEnd"/>
      <w:r w:rsidR="00B92EB4" w:rsidRPr="00A61F3D">
        <w:rPr>
          <w:rFonts w:ascii="Arial" w:hAnsi="Arial" w:cs="Arial"/>
          <w:sz w:val="20"/>
        </w:rPr>
        <w:t xml:space="preserve"> végző intézményre ruházza át, a követelés a számviteli szabályok függvényében kikerülhet a hitelintézet könyveiből.</w:t>
      </w:r>
    </w:p>
    <w:p w14:paraId="16AFE46C"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4.8.2.</w:t>
      </w:r>
      <w:r w:rsidRPr="00A61F3D">
        <w:rPr>
          <w:rFonts w:ascii="Arial" w:hAnsi="Arial" w:cs="Arial"/>
          <w:sz w:val="20"/>
        </w:rPr>
        <w:tab/>
      </w:r>
      <w:r w:rsidR="00B92EB4" w:rsidRPr="00A61F3D">
        <w:rPr>
          <w:rFonts w:ascii="Arial" w:hAnsi="Arial" w:cs="Arial"/>
          <w:b/>
          <w:sz w:val="20"/>
        </w:rPr>
        <w:t xml:space="preserve">Szintetikus </w:t>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olyan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amelynél az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tárgyát képező követelésekkel kapcsolatos kockázatok áthárítása </w:t>
      </w:r>
      <w:proofErr w:type="spellStart"/>
      <w:r w:rsidR="00B92EB4" w:rsidRPr="00A61F3D">
        <w:rPr>
          <w:rFonts w:ascii="Arial" w:hAnsi="Arial" w:cs="Arial"/>
          <w:sz w:val="20"/>
        </w:rPr>
        <w:t>hitelderivatívákkal</w:t>
      </w:r>
      <w:proofErr w:type="spellEnd"/>
      <w:r w:rsidR="00B92EB4" w:rsidRPr="00A61F3D">
        <w:rPr>
          <w:rFonts w:ascii="Arial" w:hAnsi="Arial" w:cs="Arial"/>
          <w:sz w:val="20"/>
        </w:rPr>
        <w:t xml:space="preserve"> vagy garanciákkal valósul meg, és a követelés állománya továbbra is az </w:t>
      </w:r>
      <w:proofErr w:type="spellStart"/>
      <w:r w:rsidR="00B92EB4" w:rsidRPr="00A61F3D">
        <w:rPr>
          <w:rFonts w:ascii="Arial" w:hAnsi="Arial" w:cs="Arial"/>
          <w:sz w:val="20"/>
        </w:rPr>
        <w:t>értékpapírosítást</w:t>
      </w:r>
      <w:proofErr w:type="spellEnd"/>
      <w:r w:rsidR="00B92EB4" w:rsidRPr="00A61F3D">
        <w:rPr>
          <w:rFonts w:ascii="Arial" w:hAnsi="Arial" w:cs="Arial"/>
          <w:sz w:val="20"/>
        </w:rPr>
        <w:t xml:space="preserve"> kezdeményező hitelintézet mérlegében marad.</w:t>
      </w:r>
    </w:p>
    <w:p w14:paraId="74DAB5A9" w14:textId="5743868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4.9.</w:t>
      </w:r>
      <w:r w:rsidRPr="00A61F3D">
        <w:rPr>
          <w:rFonts w:ascii="Arial" w:hAnsi="Arial" w:cs="Arial"/>
          <w:sz w:val="20"/>
        </w:rPr>
        <w:tab/>
      </w:r>
      <w:r w:rsidR="00B92EB4" w:rsidRPr="00A61F3D">
        <w:rPr>
          <w:rFonts w:ascii="Arial" w:hAnsi="Arial" w:cs="Arial"/>
          <w:b/>
          <w:sz w:val="20"/>
        </w:rPr>
        <w:t>Évesített kamatláb</w:t>
      </w:r>
      <w:r w:rsidR="00B92EB4" w:rsidRPr="00A61F3D">
        <w:rPr>
          <w:rFonts w:ascii="Arial" w:hAnsi="Arial" w:cs="Arial"/>
          <w:sz w:val="20"/>
        </w:rPr>
        <w:t xml:space="preserve">: a 3.3. </w:t>
      </w:r>
      <w:r w:rsidR="00AF483F">
        <w:rPr>
          <w:rFonts w:ascii="Arial" w:hAnsi="Arial" w:cs="Arial"/>
          <w:sz w:val="20"/>
        </w:rPr>
        <w:t>al</w:t>
      </w:r>
      <w:r w:rsidR="00B92EB4" w:rsidRPr="00A61F3D">
        <w:rPr>
          <w:rFonts w:ascii="Arial" w:hAnsi="Arial" w:cs="Arial"/>
          <w:sz w:val="20"/>
        </w:rPr>
        <w:t>pont szerinti fogalom.</w:t>
      </w:r>
    </w:p>
    <w:p w14:paraId="0577F79A"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4.10.</w:t>
      </w:r>
      <w:r w:rsidRPr="00A61F3D">
        <w:rPr>
          <w:rFonts w:ascii="Arial" w:hAnsi="Arial" w:cs="Arial"/>
          <w:sz w:val="20"/>
        </w:rPr>
        <w:tab/>
      </w:r>
      <w:r w:rsidR="00B92EB4" w:rsidRPr="00A61F3D">
        <w:rPr>
          <w:rFonts w:ascii="Arial" w:hAnsi="Arial" w:cs="Arial"/>
          <w:b/>
          <w:sz w:val="20"/>
        </w:rPr>
        <w:t>Fizetési számla</w:t>
      </w:r>
      <w:r w:rsidR="00B92EB4" w:rsidRPr="00A61F3D">
        <w:rPr>
          <w:rFonts w:ascii="Arial" w:hAnsi="Arial" w:cs="Arial"/>
          <w:sz w:val="20"/>
        </w:rPr>
        <w:t>: fizetési műveletek teljesítésére szolgáló, a pénzforgalmi szolgáltató egy vagy több ügyfele részére megnyitott számla, ideértve a bankszámlát is.</w:t>
      </w:r>
    </w:p>
    <w:p w14:paraId="6F069A50" w14:textId="548BDE8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4.11.</w:t>
      </w:r>
      <w:r w:rsidRPr="00A61F3D">
        <w:rPr>
          <w:rFonts w:ascii="Arial" w:hAnsi="Arial" w:cs="Arial"/>
          <w:sz w:val="20"/>
        </w:rPr>
        <w:tab/>
      </w:r>
      <w:bookmarkStart w:id="53" w:name="_Hlk14093593"/>
      <w:r w:rsidR="00B92EB4" w:rsidRPr="00A61F3D">
        <w:rPr>
          <w:rFonts w:ascii="Arial" w:hAnsi="Arial" w:cs="Arial"/>
          <w:b/>
          <w:sz w:val="20"/>
        </w:rPr>
        <w:t>Folyószámlahitel</w:t>
      </w:r>
      <w:r w:rsidR="00B92EB4" w:rsidRPr="00A61F3D">
        <w:rPr>
          <w:rFonts w:ascii="Arial" w:hAnsi="Arial" w:cs="Arial"/>
          <w:sz w:val="20"/>
        </w:rPr>
        <w:t xml:space="preserve">: a hitelintézet által vezetett fizetési számlán és a nem fizetési műveletek teljesítésére szolgáló, az ügyfél által bármikor hozzáférhető egyéb számlán kialakult negatív </w:t>
      </w:r>
      <w:r w:rsidR="00B92EB4" w:rsidRPr="00A61F3D">
        <w:rPr>
          <w:rFonts w:ascii="Arial" w:hAnsi="Arial" w:cs="Arial"/>
          <w:sz w:val="20"/>
        </w:rPr>
        <w:lastRenderedPageBreak/>
        <w:t>egyenleg (</w:t>
      </w:r>
      <w:proofErr w:type="spellStart"/>
      <w:r w:rsidR="00B92EB4" w:rsidRPr="00A61F3D">
        <w:rPr>
          <w:rFonts w:ascii="Arial" w:hAnsi="Arial" w:cs="Arial"/>
          <w:sz w:val="20"/>
        </w:rPr>
        <w:t>overdraft</w:t>
      </w:r>
      <w:proofErr w:type="spellEnd"/>
      <w:r w:rsidR="00B92EB4" w:rsidRPr="00A61F3D">
        <w:rPr>
          <w:rFonts w:ascii="Arial" w:hAnsi="Arial" w:cs="Arial"/>
          <w:sz w:val="20"/>
        </w:rPr>
        <w:t>). Folyószámlahitelnek minősül az a kártyahitel is, amelynél a hitelintézet kamatmentes periódust biztosít.</w:t>
      </w:r>
      <w:bookmarkEnd w:id="53"/>
      <w:r w:rsidR="00B92EB4" w:rsidRPr="00A61F3D">
        <w:rPr>
          <w:rFonts w:ascii="Arial" w:hAnsi="Arial" w:cs="Arial"/>
          <w:sz w:val="20"/>
        </w:rPr>
        <w:t xml:space="preserve"> </w:t>
      </w:r>
      <w:bookmarkStart w:id="54" w:name="_Hlk14093503"/>
      <w:r w:rsidR="00E86356" w:rsidRPr="00A61F3D">
        <w:rPr>
          <w:rFonts w:ascii="Arial" w:hAnsi="Arial" w:cs="Arial"/>
          <w:sz w:val="20"/>
        </w:rPr>
        <w:t xml:space="preserve">Folyószámlahitelként kezelendők azok az 5.36. </w:t>
      </w:r>
      <w:r w:rsidR="00AF483F">
        <w:rPr>
          <w:rFonts w:ascii="Arial" w:hAnsi="Arial" w:cs="Arial"/>
          <w:sz w:val="20"/>
        </w:rPr>
        <w:t>al</w:t>
      </w:r>
      <w:r w:rsidR="00E86356" w:rsidRPr="00A61F3D">
        <w:rPr>
          <w:rFonts w:ascii="Arial" w:hAnsi="Arial" w:cs="Arial"/>
          <w:sz w:val="20"/>
        </w:rPr>
        <w:t xml:space="preserve">pont szerinti </w:t>
      </w:r>
      <w:proofErr w:type="spellStart"/>
      <w:r w:rsidR="00E86356" w:rsidRPr="00A61F3D">
        <w:rPr>
          <w:rFonts w:ascii="Arial" w:hAnsi="Arial" w:cs="Arial"/>
          <w:sz w:val="20"/>
        </w:rPr>
        <w:t>Rulírozó</w:t>
      </w:r>
      <w:proofErr w:type="spellEnd"/>
      <w:r w:rsidR="00E86356" w:rsidRPr="00A61F3D">
        <w:rPr>
          <w:rFonts w:ascii="Arial" w:hAnsi="Arial" w:cs="Arial"/>
          <w:sz w:val="20"/>
        </w:rPr>
        <w:t xml:space="preserve"> hitelek is, amelyek esetében a hitelfelvevő nem köteles előzetesen értesíteni a hitelintézetet a lehívásról, vagy az értesítés kizárólag tájékoztatásra szolgál, a hitelintézet nem tagadhatja meg az igénybevételt.</w:t>
      </w:r>
      <w:bookmarkEnd w:id="54"/>
    </w:p>
    <w:p w14:paraId="6B5AEC1E" w14:textId="71D1B15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4.12.</w:t>
      </w:r>
      <w:r w:rsidRPr="00A61F3D">
        <w:rPr>
          <w:rFonts w:ascii="Arial" w:hAnsi="Arial" w:cs="Arial"/>
          <w:sz w:val="20"/>
        </w:rPr>
        <w:tab/>
      </w:r>
      <w:r w:rsidR="00B92EB4" w:rsidRPr="00A61F3D">
        <w:rPr>
          <w:rFonts w:ascii="Arial" w:hAnsi="Arial" w:cs="Arial"/>
          <w:b/>
          <w:sz w:val="20"/>
        </w:rPr>
        <w:t>Forgóeszköz hitel</w:t>
      </w:r>
      <w:r w:rsidR="00B92EB4" w:rsidRPr="00A61F3D">
        <w:rPr>
          <w:rFonts w:ascii="Arial" w:hAnsi="Arial" w:cs="Arial"/>
          <w:sz w:val="20"/>
        </w:rPr>
        <w:t>:</w:t>
      </w:r>
      <w:r w:rsidR="00CB3215" w:rsidRPr="00CB3215">
        <w:rPr>
          <w:rFonts w:ascii="Arial" w:hAnsi="Arial" w:cs="Arial"/>
          <w:sz w:val="20"/>
        </w:rPr>
        <w:t xml:space="preserve"> </w:t>
      </w:r>
      <w:r w:rsidR="00CB3215" w:rsidRPr="00A61F3D">
        <w:rPr>
          <w:rFonts w:ascii="Arial" w:hAnsi="Arial" w:cs="Arial"/>
          <w:sz w:val="20"/>
        </w:rPr>
        <w:t>a pénz</w:t>
      </w:r>
      <w:r w:rsidR="00CB3215">
        <w:rPr>
          <w:rFonts w:ascii="Arial" w:hAnsi="Arial" w:cs="Arial"/>
          <w:sz w:val="20"/>
        </w:rPr>
        <w:t>- és hitel</w:t>
      </w:r>
      <w:r w:rsidR="00CB3215" w:rsidRPr="00A61F3D">
        <w:rPr>
          <w:rFonts w:ascii="Arial" w:hAnsi="Arial" w:cs="Arial"/>
          <w:sz w:val="20"/>
        </w:rPr>
        <w:t xml:space="preserve">piaci </w:t>
      </w:r>
      <w:r w:rsidR="00CB3215">
        <w:rPr>
          <w:rFonts w:ascii="Arial" w:hAnsi="Arial" w:cs="Arial"/>
          <w:sz w:val="20"/>
        </w:rPr>
        <w:t xml:space="preserve">felügyeleti </w:t>
      </w:r>
      <w:r w:rsidR="00CB3215" w:rsidRPr="00A61F3D">
        <w:rPr>
          <w:rFonts w:ascii="Arial" w:hAnsi="Arial" w:cs="Arial"/>
          <w:sz w:val="20"/>
        </w:rPr>
        <w:t xml:space="preserve">adatszolgáltatási MNB rendelet </w:t>
      </w:r>
      <w:r w:rsidR="00CB3215">
        <w:rPr>
          <w:rFonts w:ascii="Arial" w:hAnsi="Arial" w:cs="Arial"/>
          <w:sz w:val="20"/>
        </w:rPr>
        <w:t xml:space="preserve">1. melléklet 2. pontjában meghatározott </w:t>
      </w:r>
      <w:r w:rsidR="00CB3215" w:rsidRPr="00A61F3D">
        <w:rPr>
          <w:rFonts w:ascii="Arial" w:hAnsi="Arial" w:cs="Arial"/>
          <w:sz w:val="20"/>
        </w:rPr>
        <w:t>fogalom</w:t>
      </w:r>
      <w:r w:rsidR="00B92EB4" w:rsidRPr="00A61F3D">
        <w:rPr>
          <w:rFonts w:ascii="Arial" w:hAnsi="Arial" w:cs="Arial"/>
          <w:sz w:val="20"/>
        </w:rPr>
        <w:t>.</w:t>
      </w:r>
    </w:p>
    <w:p w14:paraId="1A211AE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4.13.</w:t>
      </w:r>
      <w:r w:rsidRPr="00A61F3D">
        <w:rPr>
          <w:rFonts w:ascii="Arial" w:hAnsi="Arial" w:cs="Arial"/>
          <w:sz w:val="20"/>
        </w:rPr>
        <w:tab/>
      </w:r>
      <w:r w:rsidR="00B92EB4" w:rsidRPr="00A61F3D">
        <w:rPr>
          <w:rFonts w:ascii="Arial" w:hAnsi="Arial" w:cs="Arial"/>
          <w:b/>
          <w:sz w:val="20"/>
        </w:rPr>
        <w:t>Forward (tőzsdén kívüli határidős ügylet)</w:t>
      </w:r>
      <w:r w:rsidR="00B92EB4" w:rsidRPr="00A61F3D">
        <w:rPr>
          <w:rFonts w:ascii="Arial" w:hAnsi="Arial" w:cs="Arial"/>
          <w:sz w:val="20"/>
        </w:rPr>
        <w:t>: olyan, szervezett piacon kívül (OTC-n)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03111DC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4.14.</w:t>
      </w:r>
      <w:r w:rsidRPr="00A61F3D">
        <w:rPr>
          <w:rFonts w:ascii="Arial" w:hAnsi="Arial" w:cs="Arial"/>
          <w:sz w:val="20"/>
        </w:rPr>
        <w:tab/>
      </w:r>
      <w:r w:rsidR="00B92EB4" w:rsidRPr="00A61F3D">
        <w:rPr>
          <w:rFonts w:ascii="Arial" w:hAnsi="Arial" w:cs="Arial"/>
          <w:b/>
          <w:sz w:val="20"/>
        </w:rPr>
        <w:t>Futures (tőzsdei határidős ügylet)</w:t>
      </w:r>
      <w:r w:rsidR="00B92EB4" w:rsidRPr="00A61F3D">
        <w:rPr>
          <w:rFonts w:ascii="Arial" w:hAnsi="Arial" w:cs="Arial"/>
          <w:sz w:val="20"/>
        </w:rPr>
        <w:t>: a szervezett piacon (tőzsdén)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42B1292C" w14:textId="5BE41A8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4.15.</w:t>
      </w:r>
      <w:r w:rsidRPr="00A61F3D">
        <w:rPr>
          <w:rFonts w:ascii="Arial" w:hAnsi="Arial" w:cs="Arial"/>
          <w:sz w:val="20"/>
        </w:rPr>
        <w:tab/>
      </w:r>
      <w:r w:rsidR="00B92EB4" w:rsidRPr="00A61F3D">
        <w:rPr>
          <w:rFonts w:ascii="Arial" w:hAnsi="Arial" w:cs="Arial"/>
          <w:b/>
          <w:sz w:val="20"/>
        </w:rPr>
        <w:t>Határidős kamatláb megállapodás (</w:t>
      </w:r>
      <w:proofErr w:type="spellStart"/>
      <w:r w:rsidR="00B92EB4" w:rsidRPr="00A61F3D">
        <w:rPr>
          <w:rFonts w:ascii="Arial" w:hAnsi="Arial" w:cs="Arial"/>
          <w:b/>
          <w:sz w:val="20"/>
        </w:rPr>
        <w:t>FRA</w:t>
      </w:r>
      <w:proofErr w:type="spellEnd"/>
      <w:r w:rsidR="00B92EB4" w:rsidRPr="00A61F3D">
        <w:rPr>
          <w:rFonts w:ascii="Arial" w:hAnsi="Arial" w:cs="Arial"/>
          <w:b/>
          <w:sz w:val="20"/>
        </w:rPr>
        <w:t xml:space="preserve">, forward rate </w:t>
      </w:r>
      <w:proofErr w:type="spellStart"/>
      <w:r w:rsidR="00B92EB4" w:rsidRPr="00A61F3D">
        <w:rPr>
          <w:rFonts w:ascii="Arial" w:hAnsi="Arial" w:cs="Arial"/>
          <w:b/>
          <w:sz w:val="20"/>
        </w:rPr>
        <w:t>agreement</w:t>
      </w:r>
      <w:proofErr w:type="spellEnd"/>
      <w:r w:rsidR="00B92EB4" w:rsidRPr="00A61F3D">
        <w:rPr>
          <w:rFonts w:ascii="Arial" w:hAnsi="Arial" w:cs="Arial"/>
          <w:b/>
          <w:sz w:val="20"/>
        </w:rPr>
        <w:t>)</w:t>
      </w:r>
      <w:r w:rsidR="00B92EB4" w:rsidRPr="00A61F3D">
        <w:rPr>
          <w:rFonts w:ascii="Arial" w:hAnsi="Arial" w:cs="Arial"/>
          <w:sz w:val="20"/>
        </w:rPr>
        <w:t xml:space="preserve">: az 1.13.2. </w:t>
      </w:r>
      <w:r w:rsidR="00AF483F">
        <w:rPr>
          <w:rFonts w:ascii="Arial" w:hAnsi="Arial" w:cs="Arial"/>
          <w:sz w:val="20"/>
        </w:rPr>
        <w:t>al</w:t>
      </w:r>
      <w:r w:rsidR="00B92EB4" w:rsidRPr="00A61F3D">
        <w:rPr>
          <w:rFonts w:ascii="Arial" w:hAnsi="Arial" w:cs="Arial"/>
          <w:sz w:val="20"/>
        </w:rPr>
        <w:t>pont szerinti fogalom.</w:t>
      </w:r>
    </w:p>
    <w:p w14:paraId="218565D0" w14:textId="77777777" w:rsidR="00B92EB4" w:rsidRPr="00A61F3D" w:rsidRDefault="00895429" w:rsidP="00895429">
      <w:pPr>
        <w:tabs>
          <w:tab w:val="left" w:pos="993"/>
        </w:tabs>
        <w:ind w:left="993" w:hanging="567"/>
        <w:rPr>
          <w:rFonts w:ascii="Arial" w:hAnsi="Arial" w:cs="Arial"/>
          <w:sz w:val="20"/>
        </w:rPr>
      </w:pPr>
      <w:bookmarkStart w:id="55" w:name="_Hlk480896963"/>
      <w:r w:rsidRPr="00A61F3D">
        <w:rPr>
          <w:rFonts w:ascii="Arial" w:hAnsi="Arial" w:cs="Arial"/>
          <w:sz w:val="20"/>
        </w:rPr>
        <w:t>4.16.</w:t>
      </w:r>
      <w:r w:rsidRPr="00A61F3D">
        <w:rPr>
          <w:rFonts w:ascii="Arial" w:hAnsi="Arial" w:cs="Arial"/>
          <w:sz w:val="20"/>
        </w:rPr>
        <w:tab/>
      </w:r>
      <w:r w:rsidR="00B92EB4" w:rsidRPr="00A61F3D">
        <w:rPr>
          <w:rFonts w:ascii="Arial" w:hAnsi="Arial" w:cs="Arial"/>
          <w:b/>
          <w:sz w:val="20"/>
        </w:rPr>
        <w:t>Hitel-nemteljesítési csereügylet (</w:t>
      </w:r>
      <w:proofErr w:type="spellStart"/>
      <w:r w:rsidR="00B92EB4" w:rsidRPr="00A61F3D">
        <w:rPr>
          <w:rFonts w:ascii="Arial" w:hAnsi="Arial" w:cs="Arial"/>
          <w:b/>
          <w:sz w:val="20"/>
        </w:rPr>
        <w:t>CDS</w:t>
      </w:r>
      <w:proofErr w:type="spellEnd"/>
      <w:r w:rsidR="00B92EB4" w:rsidRPr="00A61F3D">
        <w:rPr>
          <w:rFonts w:ascii="Arial" w:hAnsi="Arial" w:cs="Arial"/>
          <w:b/>
          <w:sz w:val="20"/>
        </w:rPr>
        <w:t>)</w:t>
      </w:r>
      <w:r w:rsidR="00B92EB4" w:rsidRPr="00A61F3D">
        <w:rPr>
          <w:rFonts w:ascii="Arial" w:hAnsi="Arial" w:cs="Arial"/>
          <w:sz w:val="20"/>
        </w:rPr>
        <w:t xml:space="preserve">: egy adott pénzügyi eszköz tartásából kifolyólag futott hitelkockázat transzferálására, azaz a partner (referenciaentitás) fizetésképtelensége esetén felmerülő veszteségek fedezésére alkalmas származtatott ügylet. Két szereplője van: a védelem eladója, aki a hitelkockázatot átvállalja és a védelem megvásárlója, aki a hitelkockázatot továbbadja. A védelem megvásárlója az ügylet lejáratáig meghatározott időközönként, meghatározott összeget (swap prémium vagy swap </w:t>
      </w:r>
      <w:proofErr w:type="spellStart"/>
      <w:r w:rsidR="00B92EB4" w:rsidRPr="00A61F3D">
        <w:rPr>
          <w:rFonts w:ascii="Arial" w:hAnsi="Arial" w:cs="Arial"/>
          <w:sz w:val="20"/>
        </w:rPr>
        <w:t>spread</w:t>
      </w:r>
      <w:proofErr w:type="spellEnd"/>
      <w:r w:rsidR="00B92EB4" w:rsidRPr="00A61F3D">
        <w:rPr>
          <w:rFonts w:ascii="Arial" w:hAnsi="Arial" w:cs="Arial"/>
          <w:sz w:val="20"/>
        </w:rPr>
        <w:t>) fizet a védelem eladójának. A védelem eladója ezért cserébe vállalja azt a kötelezettséget, hogy ha az ügylet futamideje alatt a védelem megvásárlójának partnere fizetésképtelenné válik, akkor megtéríti a védelem megvásárlójának összes olyan veszteségét, amely a partner fizetésképtelenségéből fakad.</w:t>
      </w:r>
    </w:p>
    <w:p w14:paraId="159FAB77"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4.17.</w:t>
      </w:r>
      <w:r w:rsidRPr="00A61F3D">
        <w:rPr>
          <w:rFonts w:ascii="Arial" w:hAnsi="Arial" w:cs="Arial"/>
          <w:sz w:val="20"/>
        </w:rPr>
        <w:tab/>
      </w:r>
      <w:r w:rsidR="00B92EB4" w:rsidRPr="00A61F3D">
        <w:rPr>
          <w:rFonts w:ascii="Arial" w:hAnsi="Arial" w:cs="Arial"/>
          <w:b/>
          <w:sz w:val="20"/>
        </w:rPr>
        <w:t>Hitelkeret</w:t>
      </w:r>
      <w:r w:rsidR="00B92EB4" w:rsidRPr="00A61F3D">
        <w:rPr>
          <w:rFonts w:ascii="Arial" w:hAnsi="Arial" w:cs="Arial"/>
          <w:sz w:val="20"/>
        </w:rPr>
        <w:t>: 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w:t>
      </w:r>
    </w:p>
    <w:p w14:paraId="2981B1F9" w14:textId="58D9BD6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4.18.</w:t>
      </w:r>
      <w:r w:rsidRPr="00A61F3D">
        <w:rPr>
          <w:rFonts w:ascii="Arial" w:hAnsi="Arial" w:cs="Arial"/>
          <w:sz w:val="20"/>
        </w:rPr>
        <w:tab/>
      </w:r>
      <w:r w:rsidR="00B92EB4" w:rsidRPr="00A61F3D">
        <w:rPr>
          <w:rFonts w:ascii="Arial" w:hAnsi="Arial" w:cs="Arial"/>
          <w:b/>
          <w:sz w:val="20"/>
        </w:rPr>
        <w:t>Kamatozó devizacsere ügylet (</w:t>
      </w:r>
      <w:proofErr w:type="spellStart"/>
      <w:r w:rsidR="00B92EB4" w:rsidRPr="00A61F3D">
        <w:rPr>
          <w:rFonts w:ascii="Arial" w:hAnsi="Arial" w:cs="Arial"/>
          <w:b/>
          <w:sz w:val="20"/>
        </w:rPr>
        <w:t>Cross</w:t>
      </w:r>
      <w:proofErr w:type="spellEnd"/>
      <w:r w:rsidR="00B92EB4" w:rsidRPr="00A61F3D">
        <w:rPr>
          <w:rFonts w:ascii="Arial" w:hAnsi="Arial" w:cs="Arial"/>
          <w:b/>
          <w:sz w:val="20"/>
        </w:rPr>
        <w:t xml:space="preserve"> currency interest rate swap - CCIRS)</w:t>
      </w:r>
      <w:r w:rsidR="00B92EB4" w:rsidRPr="00A61F3D">
        <w:rPr>
          <w:rFonts w:ascii="Arial" w:hAnsi="Arial" w:cs="Arial"/>
          <w:sz w:val="20"/>
        </w:rPr>
        <w:t xml:space="preserve">: az 1.13.6.2. </w:t>
      </w:r>
      <w:r w:rsidR="00AF483F">
        <w:rPr>
          <w:rFonts w:ascii="Arial" w:hAnsi="Arial" w:cs="Arial"/>
          <w:sz w:val="20"/>
        </w:rPr>
        <w:t>al</w:t>
      </w:r>
      <w:r w:rsidR="00B92EB4" w:rsidRPr="00A61F3D">
        <w:rPr>
          <w:rFonts w:ascii="Arial" w:hAnsi="Arial" w:cs="Arial"/>
          <w:sz w:val="20"/>
        </w:rPr>
        <w:t>pont szerinti fogalom.</w:t>
      </w:r>
    </w:p>
    <w:p w14:paraId="6F956AB5" w14:textId="3443D988"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4.19.</w:t>
      </w:r>
      <w:r w:rsidRPr="00A61F3D">
        <w:rPr>
          <w:rFonts w:ascii="Arial" w:hAnsi="Arial" w:cs="Arial"/>
          <w:sz w:val="20"/>
        </w:rPr>
        <w:tab/>
      </w:r>
      <w:r w:rsidR="00B92EB4" w:rsidRPr="00A61F3D">
        <w:rPr>
          <w:rFonts w:ascii="Arial" w:hAnsi="Arial" w:cs="Arial"/>
          <w:b/>
          <w:sz w:val="20"/>
        </w:rPr>
        <w:t>Kamatswap (</w:t>
      </w:r>
      <w:proofErr w:type="spellStart"/>
      <w:r w:rsidR="00B92EB4" w:rsidRPr="00A61F3D">
        <w:rPr>
          <w:rFonts w:ascii="Arial" w:hAnsi="Arial" w:cs="Arial"/>
          <w:b/>
          <w:sz w:val="20"/>
        </w:rPr>
        <w:t>IRS</w:t>
      </w:r>
      <w:proofErr w:type="spellEnd"/>
      <w:r w:rsidR="00B92EB4" w:rsidRPr="00A61F3D">
        <w:rPr>
          <w:rFonts w:ascii="Arial" w:hAnsi="Arial" w:cs="Arial"/>
          <w:b/>
          <w:sz w:val="20"/>
        </w:rPr>
        <w:t>, Interest Rate Swap)</w:t>
      </w:r>
      <w:r w:rsidR="00B92EB4" w:rsidRPr="00A61F3D">
        <w:rPr>
          <w:rFonts w:ascii="Arial" w:hAnsi="Arial" w:cs="Arial"/>
          <w:sz w:val="20"/>
        </w:rPr>
        <w:t xml:space="preserve">: az 1.13.4. </w:t>
      </w:r>
      <w:r w:rsidR="00AF483F">
        <w:rPr>
          <w:rFonts w:ascii="Arial" w:hAnsi="Arial" w:cs="Arial"/>
          <w:sz w:val="20"/>
        </w:rPr>
        <w:t>al</w:t>
      </w:r>
      <w:r w:rsidR="00B92EB4" w:rsidRPr="00A61F3D">
        <w:rPr>
          <w:rFonts w:ascii="Arial" w:hAnsi="Arial" w:cs="Arial"/>
          <w:sz w:val="20"/>
        </w:rPr>
        <w:t>pont szerinti fogalom.</w:t>
      </w:r>
    </w:p>
    <w:p w14:paraId="522B860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4.20.</w:t>
      </w:r>
      <w:r w:rsidRPr="00A61F3D">
        <w:rPr>
          <w:rFonts w:ascii="Arial" w:hAnsi="Arial" w:cs="Arial"/>
          <w:sz w:val="20"/>
        </w:rPr>
        <w:tab/>
      </w:r>
      <w:r w:rsidR="00B92EB4" w:rsidRPr="00A61F3D">
        <w:rPr>
          <w:rFonts w:ascii="Arial" w:hAnsi="Arial" w:cs="Arial"/>
          <w:b/>
          <w:sz w:val="20"/>
        </w:rPr>
        <w:t xml:space="preserve">Különleges célú gazdasági egység (Financial </w:t>
      </w:r>
      <w:proofErr w:type="spellStart"/>
      <w:r w:rsidR="00B92EB4" w:rsidRPr="00A61F3D">
        <w:rPr>
          <w:rFonts w:ascii="Arial" w:hAnsi="Arial" w:cs="Arial"/>
          <w:b/>
          <w:sz w:val="20"/>
        </w:rPr>
        <w:t>Vehicle</w:t>
      </w:r>
      <w:proofErr w:type="spellEnd"/>
      <w:r w:rsidR="00B92EB4" w:rsidRPr="00A61F3D">
        <w:rPr>
          <w:rFonts w:ascii="Arial" w:hAnsi="Arial" w:cs="Arial"/>
          <w:b/>
          <w:sz w:val="20"/>
        </w:rPr>
        <w:t xml:space="preserve"> Corporation; </w:t>
      </w:r>
      <w:proofErr w:type="spellStart"/>
      <w:r w:rsidR="00B92EB4" w:rsidRPr="00A61F3D">
        <w:rPr>
          <w:rFonts w:ascii="Arial" w:hAnsi="Arial" w:cs="Arial"/>
          <w:b/>
          <w:sz w:val="20"/>
        </w:rPr>
        <w:t>FVC</w:t>
      </w:r>
      <w:proofErr w:type="spellEnd"/>
      <w:r w:rsidR="00B92EB4" w:rsidRPr="00A61F3D">
        <w:rPr>
          <w:rFonts w:ascii="Arial" w:hAnsi="Arial" w:cs="Arial"/>
          <w:b/>
          <w:sz w:val="20"/>
        </w:rPr>
        <w:t>)</w:t>
      </w:r>
      <w:r w:rsidR="00B92EB4" w:rsidRPr="00A61F3D">
        <w:rPr>
          <w:rFonts w:ascii="Arial" w:hAnsi="Arial" w:cs="Arial"/>
          <w:sz w:val="20"/>
        </w:rPr>
        <w:t xml:space="preserve">: </w:t>
      </w:r>
      <w:proofErr w:type="spellStart"/>
      <w:r w:rsidR="00B92EB4" w:rsidRPr="00A61F3D">
        <w:rPr>
          <w:rFonts w:ascii="Arial" w:hAnsi="Arial" w:cs="Arial"/>
          <w:sz w:val="20"/>
        </w:rPr>
        <w:t>értékpapírosítást</w:t>
      </w:r>
      <w:proofErr w:type="spellEnd"/>
      <w:r w:rsidR="00B92EB4" w:rsidRPr="00A61F3D">
        <w:rPr>
          <w:rFonts w:ascii="Arial" w:hAnsi="Arial" w:cs="Arial"/>
          <w:sz w:val="20"/>
        </w:rPr>
        <w:t xml:space="preserve"> végző pénzügyi közvetítő vállalat. A különleges célú gazdasági egységek listáját az ügyfelek szektormeghatározását segítő, a 3. melléklet 1. pontja szerinti, az MNB honlapján közzétett technikai segédlet tartalmazza.</w:t>
      </w:r>
    </w:p>
    <w:p w14:paraId="6AC0D610" w14:textId="32B356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4.21.</w:t>
      </w:r>
      <w:r w:rsidRPr="00A61F3D">
        <w:rPr>
          <w:rFonts w:ascii="Arial" w:hAnsi="Arial" w:cs="Arial"/>
          <w:sz w:val="20"/>
        </w:rPr>
        <w:tab/>
      </w:r>
      <w:r w:rsidR="00B92EB4" w:rsidRPr="00A61F3D">
        <w:rPr>
          <w:rFonts w:ascii="Arial" w:hAnsi="Arial" w:cs="Arial"/>
          <w:b/>
          <w:sz w:val="20"/>
        </w:rPr>
        <w:t>Mikro-, kis- és középvállalkozás (a továbbiakban: KKV)</w:t>
      </w:r>
      <w:bookmarkEnd w:id="55"/>
      <w:r w:rsidR="00B92EB4" w:rsidRPr="00A61F3D">
        <w:rPr>
          <w:rFonts w:ascii="Arial" w:hAnsi="Arial" w:cs="Arial"/>
          <w:sz w:val="20"/>
        </w:rPr>
        <w:t>: a pénz</w:t>
      </w:r>
      <w:r w:rsidR="00A73BCA" w:rsidRPr="00A61F3D">
        <w:rPr>
          <w:rFonts w:ascii="Arial" w:hAnsi="Arial" w:cs="Arial"/>
          <w:sz w:val="20"/>
        </w:rPr>
        <w:t>-</w:t>
      </w:r>
      <w:r w:rsidR="00D02AF7" w:rsidRPr="00A61F3D">
        <w:rPr>
          <w:rFonts w:ascii="Arial" w:hAnsi="Arial" w:cs="Arial"/>
          <w:sz w:val="20"/>
        </w:rPr>
        <w:t xml:space="preserve"> és hitel</w:t>
      </w:r>
      <w:r w:rsidR="00B92EB4" w:rsidRPr="00A61F3D">
        <w:rPr>
          <w:rFonts w:ascii="Arial" w:hAnsi="Arial" w:cs="Arial"/>
          <w:sz w:val="20"/>
        </w:rPr>
        <w:t xml:space="preserve">piaci </w:t>
      </w:r>
      <w:r w:rsidR="00A73BCA" w:rsidRPr="00A61F3D">
        <w:rPr>
          <w:rFonts w:ascii="Arial" w:hAnsi="Arial" w:cs="Arial"/>
          <w:sz w:val="20"/>
        </w:rPr>
        <w:t xml:space="preserve">felügyeleti </w:t>
      </w:r>
      <w:r w:rsidR="00B92EB4" w:rsidRPr="00A61F3D">
        <w:rPr>
          <w:rFonts w:ascii="Arial" w:hAnsi="Arial" w:cs="Arial"/>
          <w:sz w:val="20"/>
        </w:rPr>
        <w:t xml:space="preserve">adatszolgáltatási MNB rendelet </w:t>
      </w:r>
      <w:r w:rsidR="00A73BCA" w:rsidRPr="00A61F3D">
        <w:rPr>
          <w:rFonts w:ascii="Arial" w:hAnsi="Arial" w:cs="Arial"/>
          <w:sz w:val="20"/>
        </w:rPr>
        <w:t>1. melléklet 2. pontjában meghatározott</w:t>
      </w:r>
      <w:r w:rsidR="00B92EB4" w:rsidRPr="00A61F3D">
        <w:rPr>
          <w:rFonts w:ascii="Arial" w:hAnsi="Arial" w:cs="Arial"/>
          <w:sz w:val="20"/>
        </w:rPr>
        <w:t xml:space="preserve"> fogalom.</w:t>
      </w:r>
    </w:p>
    <w:p w14:paraId="02E10DC4" w14:textId="74CB23F9" w:rsidR="00B92EB4" w:rsidRDefault="00895429" w:rsidP="00895429">
      <w:pPr>
        <w:tabs>
          <w:tab w:val="left" w:pos="993"/>
        </w:tabs>
        <w:ind w:left="993" w:hanging="567"/>
        <w:rPr>
          <w:rFonts w:ascii="Arial" w:hAnsi="Arial" w:cs="Arial"/>
          <w:sz w:val="20"/>
        </w:rPr>
      </w:pPr>
      <w:r w:rsidRPr="00A61F3D">
        <w:rPr>
          <w:rFonts w:ascii="Arial" w:hAnsi="Arial" w:cs="Arial"/>
          <w:sz w:val="20"/>
        </w:rPr>
        <w:t>4.22.</w:t>
      </w:r>
      <w:r w:rsidRPr="00A61F3D">
        <w:rPr>
          <w:rFonts w:ascii="Arial" w:hAnsi="Arial" w:cs="Arial"/>
          <w:sz w:val="20"/>
        </w:rPr>
        <w:tab/>
      </w:r>
      <w:r w:rsidR="00B92EB4" w:rsidRPr="00A61F3D">
        <w:rPr>
          <w:rFonts w:ascii="Arial" w:hAnsi="Arial" w:cs="Arial"/>
          <w:b/>
          <w:sz w:val="20"/>
        </w:rPr>
        <w:t>Money market ügylet</w:t>
      </w:r>
      <w:r w:rsidR="00B92EB4" w:rsidRPr="00A61F3D">
        <w:rPr>
          <w:rFonts w:ascii="Arial" w:hAnsi="Arial" w:cs="Arial"/>
          <w:sz w:val="20"/>
        </w:rPr>
        <w:t>: a 3.</w:t>
      </w:r>
      <w:r w:rsidR="00415963" w:rsidRPr="00A61F3D">
        <w:rPr>
          <w:rFonts w:ascii="Arial" w:hAnsi="Arial" w:cs="Arial"/>
          <w:sz w:val="20"/>
        </w:rPr>
        <w:t>8</w:t>
      </w:r>
      <w:r w:rsidR="00B92EB4" w:rsidRPr="00A61F3D">
        <w:rPr>
          <w:rFonts w:ascii="Arial" w:hAnsi="Arial" w:cs="Arial"/>
          <w:sz w:val="20"/>
        </w:rPr>
        <w:t xml:space="preserve">. </w:t>
      </w:r>
      <w:r w:rsidR="00AF483F">
        <w:rPr>
          <w:rFonts w:ascii="Arial" w:hAnsi="Arial" w:cs="Arial"/>
          <w:sz w:val="20"/>
        </w:rPr>
        <w:t>al</w:t>
      </w:r>
      <w:r w:rsidR="00B92EB4" w:rsidRPr="00A61F3D">
        <w:rPr>
          <w:rFonts w:ascii="Arial" w:hAnsi="Arial" w:cs="Arial"/>
          <w:sz w:val="20"/>
        </w:rPr>
        <w:t>pont szerinti fogalom.</w:t>
      </w:r>
    </w:p>
    <w:p w14:paraId="046A0E4D" w14:textId="303004F7" w:rsidR="00901C3D" w:rsidRPr="00A61F3D" w:rsidRDefault="00901C3D" w:rsidP="00895429">
      <w:pPr>
        <w:tabs>
          <w:tab w:val="left" w:pos="993"/>
        </w:tabs>
        <w:ind w:left="993" w:hanging="567"/>
        <w:rPr>
          <w:rFonts w:ascii="Arial" w:hAnsi="Arial" w:cs="Arial"/>
          <w:sz w:val="20"/>
        </w:rPr>
      </w:pPr>
      <w:bookmarkStart w:id="56" w:name="_Hlk140225164"/>
      <w:r>
        <w:rPr>
          <w:rFonts w:ascii="Arial" w:hAnsi="Arial" w:cs="Arial"/>
          <w:sz w:val="20"/>
        </w:rPr>
        <w:t>4.2</w:t>
      </w:r>
      <w:r w:rsidR="00AF483F">
        <w:rPr>
          <w:rFonts w:ascii="Arial" w:hAnsi="Arial" w:cs="Arial"/>
          <w:sz w:val="20"/>
        </w:rPr>
        <w:t>3</w:t>
      </w:r>
      <w:r>
        <w:rPr>
          <w:rFonts w:ascii="Arial" w:hAnsi="Arial" w:cs="Arial"/>
          <w:sz w:val="20"/>
        </w:rPr>
        <w:t>.</w:t>
      </w:r>
      <w:r w:rsidRPr="00901C3D">
        <w:rPr>
          <w:rFonts w:ascii="Arial" w:hAnsi="Arial" w:cs="Arial"/>
          <w:b/>
          <w:sz w:val="20"/>
        </w:rPr>
        <w:t xml:space="preserve"> </w:t>
      </w:r>
      <w:r w:rsidRPr="000A31BE">
        <w:rPr>
          <w:rFonts w:ascii="Arial" w:hAnsi="Arial" w:cs="Arial"/>
          <w:b/>
          <w:sz w:val="20"/>
        </w:rPr>
        <w:t xml:space="preserve">Notional cash </w:t>
      </w:r>
      <w:proofErr w:type="spellStart"/>
      <w:r w:rsidRPr="000A31BE">
        <w:rPr>
          <w:rFonts w:ascii="Arial" w:hAnsi="Arial" w:cs="Arial"/>
          <w:b/>
          <w:sz w:val="20"/>
        </w:rPr>
        <w:t>pooling</w:t>
      </w:r>
      <w:proofErr w:type="spellEnd"/>
      <w:r w:rsidRPr="000A31BE">
        <w:rPr>
          <w:rFonts w:ascii="Arial" w:hAnsi="Arial" w:cs="Arial"/>
          <w:b/>
          <w:sz w:val="20"/>
        </w:rPr>
        <w:t>:</w:t>
      </w:r>
      <w:r>
        <w:rPr>
          <w:color w:val="00B050"/>
        </w:rPr>
        <w:t xml:space="preserve"> </w:t>
      </w:r>
      <w:r w:rsidRPr="000A31BE">
        <w:rPr>
          <w:rFonts w:ascii="Arial" w:hAnsi="Arial" w:cs="Arial"/>
          <w:sz w:val="20"/>
        </w:rPr>
        <w:t>olyan virtuális számla-összevezetés, ahol az összevezetés résztvevői külön-külön is rendelkeznek a hitelintézetnél vezetett fizetési számlával, a csoport által fizetendő</w:t>
      </w:r>
      <w:r>
        <w:rPr>
          <w:rFonts w:ascii="Arial" w:hAnsi="Arial" w:cs="Arial"/>
          <w:sz w:val="20"/>
        </w:rPr>
        <w:t xml:space="preserve"> vagy </w:t>
      </w:r>
      <w:r w:rsidRPr="000A31BE">
        <w:rPr>
          <w:rFonts w:ascii="Arial" w:hAnsi="Arial" w:cs="Arial"/>
          <w:sz w:val="20"/>
        </w:rPr>
        <w:t xml:space="preserve">a csoport részére járó kamatot a csoportban részt vevő valamennyi számla „virtuális” (összesen) nettó pozíciója alapján számítja ki a hitelintézet, valamint a csoport tagjai </w:t>
      </w:r>
      <w:r>
        <w:rPr>
          <w:rFonts w:ascii="Arial" w:hAnsi="Arial" w:cs="Arial"/>
          <w:sz w:val="20"/>
        </w:rPr>
        <w:t>–</w:t>
      </w:r>
      <w:r w:rsidRPr="000A31BE">
        <w:rPr>
          <w:rFonts w:ascii="Arial" w:hAnsi="Arial" w:cs="Arial"/>
          <w:sz w:val="20"/>
        </w:rPr>
        <w:t xml:space="preserve"> a számlák közötti átutalás nélkül </w:t>
      </w:r>
      <w:r>
        <w:rPr>
          <w:rFonts w:ascii="Arial" w:hAnsi="Arial" w:cs="Arial"/>
          <w:sz w:val="20"/>
        </w:rPr>
        <w:t>–</w:t>
      </w:r>
      <w:r w:rsidRPr="000A31BE">
        <w:rPr>
          <w:rFonts w:ascii="Arial" w:hAnsi="Arial" w:cs="Arial"/>
          <w:sz w:val="20"/>
        </w:rPr>
        <w:t xml:space="preserve"> más tagok </w:t>
      </w:r>
      <w:proofErr w:type="spellStart"/>
      <w:r w:rsidRPr="000A31BE">
        <w:rPr>
          <w:rFonts w:ascii="Arial" w:hAnsi="Arial" w:cs="Arial"/>
          <w:sz w:val="20"/>
        </w:rPr>
        <w:t>betétei</w:t>
      </w:r>
      <w:proofErr w:type="spellEnd"/>
      <w:r w:rsidRPr="000A31BE">
        <w:rPr>
          <w:rFonts w:ascii="Arial" w:hAnsi="Arial" w:cs="Arial"/>
          <w:sz w:val="20"/>
        </w:rPr>
        <w:t xml:space="preserve"> terhére folyószámlahitelt vehetnek igénybe.</w:t>
      </w:r>
    </w:p>
    <w:bookmarkEnd w:id="56"/>
    <w:p w14:paraId="0ED9C58A" w14:textId="00EF8C7F"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4</w:t>
      </w:r>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Projektfinanszírozási hitel</w:t>
      </w:r>
      <w:r w:rsidR="00B92EB4" w:rsidRPr="00A61F3D">
        <w:rPr>
          <w:rFonts w:ascii="Arial" w:hAnsi="Arial" w:cs="Arial"/>
          <w:sz w:val="20"/>
        </w:rPr>
        <w:t>: a pénz- és hitelpiaci felügyeleti adatszolgáltatási MNB rendelet 1. melléklet 2. pontjában meghatározott fogalom.</w:t>
      </w:r>
    </w:p>
    <w:p w14:paraId="537BEE7D" w14:textId="35909733"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5</w:t>
      </w:r>
      <w:r w:rsidRPr="00A61F3D">
        <w:rPr>
          <w:rFonts w:ascii="Arial" w:hAnsi="Arial" w:cs="Arial"/>
          <w:sz w:val="20"/>
        </w:rPr>
        <w:t>.</w:t>
      </w:r>
      <w:r w:rsidRPr="00A61F3D">
        <w:rPr>
          <w:rFonts w:ascii="Arial" w:hAnsi="Arial" w:cs="Arial"/>
          <w:sz w:val="20"/>
        </w:rPr>
        <w:tab/>
      </w:r>
      <w:proofErr w:type="spellStart"/>
      <w:r w:rsidR="00B92EB4" w:rsidRPr="00A61F3D">
        <w:rPr>
          <w:rFonts w:ascii="Arial" w:hAnsi="Arial" w:cs="Arial"/>
          <w:b/>
          <w:sz w:val="20"/>
        </w:rPr>
        <w:t>Rulírozó</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revolving</w:t>
      </w:r>
      <w:proofErr w:type="spellEnd"/>
      <w:r w:rsidR="00B92EB4" w:rsidRPr="00A61F3D">
        <w:rPr>
          <w:rFonts w:ascii="Arial" w:hAnsi="Arial" w:cs="Arial"/>
          <w:b/>
          <w:sz w:val="20"/>
        </w:rPr>
        <w:t>) hitel</w:t>
      </w:r>
      <w:r w:rsidR="00B92EB4" w:rsidRPr="00A61F3D">
        <w:rPr>
          <w:rFonts w:ascii="Arial" w:hAnsi="Arial" w:cs="Arial"/>
          <w:sz w:val="20"/>
        </w:rPr>
        <w:t xml:space="preserve">: az 5.36. </w:t>
      </w:r>
      <w:r w:rsidR="00596861">
        <w:rPr>
          <w:rFonts w:ascii="Arial" w:hAnsi="Arial" w:cs="Arial"/>
          <w:sz w:val="20"/>
        </w:rPr>
        <w:t>al</w:t>
      </w:r>
      <w:r w:rsidR="00B92EB4" w:rsidRPr="00A61F3D">
        <w:rPr>
          <w:rFonts w:ascii="Arial" w:hAnsi="Arial" w:cs="Arial"/>
          <w:sz w:val="20"/>
        </w:rPr>
        <w:t>pont szerinti fogalom.</w:t>
      </w:r>
    </w:p>
    <w:p w14:paraId="54791A75" w14:textId="07056099"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6</w:t>
      </w:r>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Statisztikai értékelési különbözet</w:t>
      </w:r>
      <w:r w:rsidR="00B92EB4" w:rsidRPr="00A61F3D">
        <w:rPr>
          <w:rFonts w:ascii="Arial" w:hAnsi="Arial" w:cs="Arial"/>
          <w:sz w:val="20"/>
        </w:rPr>
        <w:t>: a hó végi tőkeérték és a (nettó) könyv szerinti érték eltéréséből az elhatárolt (statisztikai) kamat és az értékvesztés által nem magyarázott összegek. Itt kell kimutatni az effektív kamat számítása miatti eltérést, valamint az instrumentumok kezdeti értékeléséből fakadó valós érték különbözetet is.</w:t>
      </w:r>
    </w:p>
    <w:p w14:paraId="44F8EDAB" w14:textId="7457895F"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7</w:t>
      </w:r>
      <w:r w:rsidRPr="00A61F3D">
        <w:rPr>
          <w:rFonts w:ascii="Arial" w:hAnsi="Arial" w:cs="Arial"/>
          <w:sz w:val="20"/>
        </w:rPr>
        <w:t>.</w:t>
      </w:r>
      <w:r w:rsidRPr="00A61F3D">
        <w:rPr>
          <w:rFonts w:ascii="Arial" w:hAnsi="Arial" w:cs="Arial"/>
          <w:sz w:val="20"/>
        </w:rPr>
        <w:tab/>
      </w:r>
      <w:r w:rsidR="00B92EB4" w:rsidRPr="000A31BE">
        <w:rPr>
          <w:rFonts w:ascii="Arial" w:hAnsi="Arial" w:cs="Arial"/>
          <w:sz w:val="20"/>
        </w:rPr>
        <w:t>Statisztikai kamatjövedelem</w:t>
      </w:r>
      <w:r w:rsidR="00B92EB4" w:rsidRPr="00A61F3D">
        <w:rPr>
          <w:rFonts w:ascii="Arial" w:hAnsi="Arial" w:cs="Arial"/>
          <w:sz w:val="20"/>
        </w:rPr>
        <w:t xml:space="preserve">: a statisztikai kamatbevétel vagy ráfordítás az instrumentumok tőkeértéke és szerződés szerinti kamatlába alapján számított, az időszakra járó vagy fizetendő kamat, beleértve (értékpapírok esetében) a kibocsátási diszkontból vagy prémiumból (a névértéktől eltérő kibocsátási értékből) eredő, a futamidő alatt egyenletesen halmozódó kamatot is. A statisztikai kamatjövedelem részének tekintendő a kamatokkal együtt felszámított díj és jutalék is: többek között a rendelkezésre tartási jutalék, a kezelési </w:t>
      </w:r>
      <w:r w:rsidR="00B92EB4" w:rsidRPr="00A61F3D">
        <w:rPr>
          <w:rFonts w:ascii="Arial" w:hAnsi="Arial" w:cs="Arial"/>
          <w:sz w:val="20"/>
        </w:rPr>
        <w:lastRenderedPageBreak/>
        <w:t>költség, a folyósítási jutalék, a váltó leszámítolási díj, illetve kamat, a faktordíj, illetve kamat, az értékpapírkölcsön után fizetett kölcsönzési díj összege, továbbá az óvadéki és a sajátos szállításos repó ügyletek után fizetendő kamatok. Nem tekinthető ugyanakkor a statisztikai kamatjövedelem részének az eltérő értékelési módszer (például effektív kamatláb módszer) alkalmazásából fakadó különbözet. A statisztikai felhalmozott kamat a statisztikai kamatjövedelem pénzügyileg még nem rendezett része, amely mérlegállományként jelenik meg az időszak végén.</w:t>
      </w:r>
    </w:p>
    <w:p w14:paraId="44456D69" w14:textId="2E89DE97" w:rsidR="00B92EB4" w:rsidRPr="00D3125B" w:rsidRDefault="00895429" w:rsidP="00596861">
      <w:pPr>
        <w:tabs>
          <w:tab w:val="left" w:pos="993"/>
        </w:tabs>
        <w:ind w:left="1560" w:hanging="1134"/>
        <w:rPr>
          <w:rFonts w:ascii="Arial" w:hAnsi="Arial"/>
          <w:sz w:val="20"/>
        </w:rPr>
      </w:pPr>
      <w:bookmarkStart w:id="57" w:name="_Hlk480898648"/>
      <w:r w:rsidRPr="00A61F3D">
        <w:rPr>
          <w:rFonts w:ascii="Arial" w:hAnsi="Arial" w:cs="Arial"/>
          <w:sz w:val="20"/>
        </w:rPr>
        <w:t>4.28.</w:t>
      </w:r>
      <w:r w:rsidRPr="00A61F3D">
        <w:rPr>
          <w:rFonts w:ascii="Arial" w:hAnsi="Arial" w:cs="Arial"/>
          <w:sz w:val="20"/>
        </w:rPr>
        <w:tab/>
      </w:r>
      <w:r w:rsidR="00B92EB4" w:rsidRPr="00A61F3D">
        <w:rPr>
          <w:rFonts w:ascii="Arial" w:hAnsi="Arial" w:cs="Arial"/>
          <w:b/>
          <w:sz w:val="20"/>
        </w:rPr>
        <w:t>Szerződéses kamatláb</w:t>
      </w:r>
      <w:r w:rsidR="00B92EB4" w:rsidRPr="00A61F3D">
        <w:rPr>
          <w:rFonts w:ascii="Arial" w:hAnsi="Arial" w:cs="Arial"/>
          <w:sz w:val="20"/>
        </w:rPr>
        <w:t>: a 3.1</w:t>
      </w:r>
      <w:r w:rsidR="00B85169" w:rsidRPr="00A61F3D">
        <w:rPr>
          <w:rFonts w:ascii="Arial" w:hAnsi="Arial" w:cs="Arial"/>
          <w:sz w:val="20"/>
        </w:rPr>
        <w:t>1</w:t>
      </w:r>
      <w:r w:rsidR="00B92EB4" w:rsidRPr="00A61F3D">
        <w:rPr>
          <w:rFonts w:ascii="Arial" w:hAnsi="Arial" w:cs="Arial"/>
          <w:sz w:val="20"/>
        </w:rPr>
        <w:t xml:space="preserve">. </w:t>
      </w:r>
      <w:r w:rsidR="00596861">
        <w:rPr>
          <w:rFonts w:ascii="Arial" w:hAnsi="Arial" w:cs="Arial"/>
          <w:sz w:val="20"/>
        </w:rPr>
        <w:t>al</w:t>
      </w:r>
      <w:r w:rsidR="00B92EB4" w:rsidRPr="00A61F3D">
        <w:rPr>
          <w:rFonts w:ascii="Arial" w:hAnsi="Arial" w:cs="Arial"/>
          <w:sz w:val="20"/>
        </w:rPr>
        <w:t>pont szerinti fogalom.</w:t>
      </w:r>
    </w:p>
    <w:p w14:paraId="36834098" w14:textId="16EA0B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4.29.</w:t>
      </w:r>
      <w:r w:rsidRPr="00A61F3D">
        <w:rPr>
          <w:rFonts w:ascii="Arial" w:hAnsi="Arial" w:cs="Arial"/>
          <w:sz w:val="20"/>
        </w:rPr>
        <w:tab/>
      </w:r>
      <w:r w:rsidR="00B92EB4" w:rsidRPr="00A61F3D">
        <w:rPr>
          <w:rFonts w:ascii="Arial" w:hAnsi="Arial" w:cs="Arial"/>
          <w:b/>
          <w:sz w:val="20"/>
        </w:rPr>
        <w:t>Többdevizás (</w:t>
      </w:r>
      <w:proofErr w:type="spellStart"/>
      <w:r w:rsidR="00B92EB4" w:rsidRPr="00A61F3D">
        <w:rPr>
          <w:rFonts w:ascii="Arial" w:hAnsi="Arial" w:cs="Arial"/>
          <w:b/>
          <w:sz w:val="20"/>
        </w:rPr>
        <w:t>multicurreny</w:t>
      </w:r>
      <w:proofErr w:type="spellEnd"/>
      <w:r w:rsidR="00B92EB4" w:rsidRPr="00A61F3D">
        <w:rPr>
          <w:rFonts w:ascii="Arial" w:hAnsi="Arial" w:cs="Arial"/>
          <w:b/>
          <w:sz w:val="20"/>
        </w:rPr>
        <w:t>) hitel</w:t>
      </w:r>
      <w:bookmarkEnd w:id="57"/>
      <w:r w:rsidR="00B92EB4" w:rsidRPr="00A61F3D">
        <w:rPr>
          <w:rFonts w:ascii="Arial" w:hAnsi="Arial" w:cs="Arial"/>
          <w:sz w:val="20"/>
        </w:rPr>
        <w:t xml:space="preserve">: az 5.41. </w:t>
      </w:r>
      <w:r w:rsidR="00596861">
        <w:rPr>
          <w:rFonts w:ascii="Arial" w:hAnsi="Arial" w:cs="Arial"/>
          <w:sz w:val="20"/>
        </w:rPr>
        <w:t>al</w:t>
      </w:r>
      <w:r w:rsidR="00B92EB4" w:rsidRPr="00A61F3D">
        <w:rPr>
          <w:rFonts w:ascii="Arial" w:hAnsi="Arial" w:cs="Arial"/>
          <w:sz w:val="20"/>
        </w:rPr>
        <w:t>pont szerinti fogalom.</w:t>
      </w:r>
    </w:p>
    <w:p w14:paraId="6451CCD3"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4.30.</w:t>
      </w:r>
      <w:r w:rsidRPr="00A61F3D">
        <w:rPr>
          <w:rFonts w:ascii="Arial" w:hAnsi="Arial" w:cs="Arial"/>
          <w:sz w:val="20"/>
        </w:rPr>
        <w:tab/>
      </w:r>
      <w:r w:rsidR="00B92EB4" w:rsidRPr="00A61F3D">
        <w:rPr>
          <w:rFonts w:ascii="Arial" w:hAnsi="Arial" w:cs="Arial"/>
          <w:b/>
          <w:sz w:val="20"/>
        </w:rPr>
        <w:t>Tőzsdei/nem tőzsdei ügylet</w:t>
      </w:r>
      <w:r w:rsidR="00B92EB4" w:rsidRPr="00A61F3D">
        <w:rPr>
          <w:rFonts w:ascii="Arial" w:hAnsi="Arial" w:cs="Arial"/>
          <w:sz w:val="20"/>
        </w:rPr>
        <w:t>: az adott ügylet megkötésére tőzsdei vagy tőzsdén kívüli (OTC) piacon került sor.</w:t>
      </w:r>
    </w:p>
    <w:p w14:paraId="312BB10A" w14:textId="2BD74AC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4.31.</w:t>
      </w:r>
      <w:r w:rsidRPr="00A61F3D">
        <w:rPr>
          <w:rFonts w:ascii="Arial" w:hAnsi="Arial" w:cs="Arial"/>
          <w:sz w:val="20"/>
        </w:rPr>
        <w:tab/>
      </w:r>
      <w:r w:rsidR="00B92EB4" w:rsidRPr="00A61F3D">
        <w:rPr>
          <w:rFonts w:ascii="Arial" w:hAnsi="Arial" w:cs="Arial"/>
          <w:b/>
          <w:sz w:val="20"/>
        </w:rPr>
        <w:t>Új szerződés</w:t>
      </w:r>
      <w:r w:rsidR="00B92EB4" w:rsidRPr="00A61F3D">
        <w:rPr>
          <w:rFonts w:ascii="Arial" w:hAnsi="Arial" w:cs="Arial"/>
          <w:sz w:val="20"/>
        </w:rPr>
        <w:t>: a 3.1</w:t>
      </w:r>
      <w:r w:rsidR="00810961" w:rsidRPr="00A61F3D">
        <w:rPr>
          <w:rFonts w:ascii="Arial" w:hAnsi="Arial" w:cs="Arial"/>
          <w:sz w:val="20"/>
        </w:rPr>
        <w:t>2</w:t>
      </w:r>
      <w:r w:rsidR="00B92EB4" w:rsidRPr="00A61F3D">
        <w:rPr>
          <w:rFonts w:ascii="Arial" w:hAnsi="Arial" w:cs="Arial"/>
          <w:sz w:val="20"/>
        </w:rPr>
        <w:t xml:space="preserve">. </w:t>
      </w:r>
      <w:r w:rsidR="00596861">
        <w:rPr>
          <w:rFonts w:ascii="Arial" w:hAnsi="Arial" w:cs="Arial"/>
          <w:sz w:val="20"/>
        </w:rPr>
        <w:t>al</w:t>
      </w:r>
      <w:r w:rsidR="00B92EB4" w:rsidRPr="00A61F3D">
        <w:rPr>
          <w:rFonts w:ascii="Arial" w:hAnsi="Arial" w:cs="Arial"/>
          <w:sz w:val="20"/>
        </w:rPr>
        <w:t>pont szerinti fogalom.</w:t>
      </w:r>
    </w:p>
    <w:p w14:paraId="7433A62B"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4.32.</w:t>
      </w:r>
      <w:r w:rsidRPr="00A61F3D">
        <w:rPr>
          <w:rFonts w:ascii="Arial" w:hAnsi="Arial" w:cs="Arial"/>
          <w:sz w:val="20"/>
        </w:rPr>
        <w:tab/>
      </w:r>
      <w:r w:rsidR="00B92EB4" w:rsidRPr="00A61F3D">
        <w:rPr>
          <w:rFonts w:ascii="Arial" w:hAnsi="Arial" w:cs="Arial"/>
          <w:b/>
          <w:sz w:val="20"/>
        </w:rPr>
        <w:t xml:space="preserve">Vásárolt </w:t>
      </w:r>
      <w:proofErr w:type="spellStart"/>
      <w:r w:rsidR="00B92EB4" w:rsidRPr="00A61F3D">
        <w:rPr>
          <w:rFonts w:ascii="Arial" w:hAnsi="Arial" w:cs="Arial"/>
          <w:b/>
          <w:sz w:val="20"/>
        </w:rPr>
        <w:t>hitelderivatíva</w:t>
      </w:r>
      <w:proofErr w:type="spellEnd"/>
      <w:r w:rsidR="00B92EB4" w:rsidRPr="00A61F3D">
        <w:rPr>
          <w:rFonts w:ascii="Arial" w:hAnsi="Arial" w:cs="Arial"/>
          <w:sz w:val="20"/>
        </w:rPr>
        <w:t xml:space="preserve">: azon </w:t>
      </w:r>
      <w:proofErr w:type="spellStart"/>
      <w:r w:rsidR="00B92EB4" w:rsidRPr="00A61F3D">
        <w:rPr>
          <w:rFonts w:ascii="Arial" w:hAnsi="Arial" w:cs="Arial"/>
          <w:sz w:val="20"/>
        </w:rPr>
        <w:t>hitelderivatívák</w:t>
      </w:r>
      <w:proofErr w:type="spellEnd"/>
      <w:r w:rsidR="00B92EB4" w:rsidRPr="00A61F3D">
        <w:rPr>
          <w:rFonts w:ascii="Arial" w:hAnsi="Arial" w:cs="Arial"/>
          <w:sz w:val="20"/>
        </w:rPr>
        <w:t>, amelyeknél az adatszolgáltató valamilyen formában a védelmet megvásárolta (azaz a hitelkockázatot transzferálta).</w:t>
      </w:r>
    </w:p>
    <w:p w14:paraId="7C7AC22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4.33.</w:t>
      </w:r>
      <w:r w:rsidRPr="00A61F3D">
        <w:rPr>
          <w:rFonts w:ascii="Arial" w:hAnsi="Arial" w:cs="Arial"/>
          <w:sz w:val="20"/>
        </w:rPr>
        <w:tab/>
      </w:r>
      <w:r w:rsidR="00B92EB4" w:rsidRPr="00A61F3D">
        <w:rPr>
          <w:rFonts w:ascii="Arial" w:hAnsi="Arial" w:cs="Arial"/>
          <w:b/>
          <w:sz w:val="20"/>
        </w:rPr>
        <w:t>Vételi (</w:t>
      </w:r>
      <w:proofErr w:type="spellStart"/>
      <w:r w:rsidR="00B92EB4" w:rsidRPr="00A61F3D">
        <w:rPr>
          <w:rFonts w:ascii="Arial" w:hAnsi="Arial" w:cs="Arial"/>
          <w:b/>
          <w:sz w:val="20"/>
        </w:rPr>
        <w:t>call</w:t>
      </w:r>
      <w:proofErr w:type="spellEnd"/>
      <w:r w:rsidR="00B92EB4" w:rsidRPr="00A61F3D">
        <w:rPr>
          <w:rFonts w:ascii="Arial" w:hAnsi="Arial" w:cs="Arial"/>
          <w:b/>
          <w:sz w:val="20"/>
        </w:rPr>
        <w: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megvételére.</w:t>
      </w:r>
    </w:p>
    <w:p w14:paraId="49CD82F8" w14:textId="7D5C6E0F" w:rsidR="00AC13E5"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F64E86" w:rsidRPr="00A61F3D">
        <w:rPr>
          <w:rFonts w:ascii="Arial" w:hAnsi="Arial" w:cs="Arial"/>
          <w:b/>
          <w:sz w:val="20"/>
        </w:rPr>
        <w:t xml:space="preserve">5. </w:t>
      </w:r>
      <w:r w:rsidR="00AC13E5" w:rsidRPr="00A61F3D">
        <w:rPr>
          <w:rFonts w:ascii="Arial" w:hAnsi="Arial" w:cs="Arial"/>
          <w:b/>
          <w:sz w:val="20"/>
        </w:rPr>
        <w:t>A fizetési mérleg statisztikai (R jelű) adatszolgáltatásokban használt fogalmak</w:t>
      </w:r>
    </w:p>
    <w:p w14:paraId="6C263CA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könyv szerinti értéket korrigáló tételek (ingatlan):</w:t>
      </w:r>
      <w:r w:rsidRPr="00A61F3D">
        <w:rPr>
          <w:rFonts w:ascii="Arial" w:hAnsi="Arial" w:cs="Arial"/>
          <w:sz w:val="20"/>
        </w:rPr>
        <w:t xml:space="preserve"> a terv szerinti értékcsökkenés tárgyévi összege, továbbá a terven felüli értékcsökkenésként, terven felüli értékcsökkenés visszaírásaként, illetve az értékhelyesbítésként a tárgyévben elszámolt összegek (előjelhelyesen), és az értéknövelő beruházás (felújítás).</w:t>
      </w:r>
    </w:p>
    <w:p w14:paraId="11F1EDB3"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szerzett, illetve átruházott külföldi ingatlan értéke:</w:t>
      </w:r>
      <w:r w:rsidRPr="00A61F3D">
        <w:rPr>
          <w:rFonts w:ascii="Arial" w:hAnsi="Arial" w:cs="Arial"/>
          <w:sz w:val="20"/>
        </w:rPr>
        <w:t xml:space="preserve"> az adatszolgáltató által megszerzett, illetve átruházott külföldi ingatlan szerződés szerinti értéke, amely összeget az adatszolgáltató könyvvezetésének devizanemében kell megadni. </w:t>
      </w:r>
    </w:p>
    <w:p w14:paraId="0938987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Adósság elengedés</w:t>
      </w:r>
      <w:r w:rsidRPr="00A61F3D">
        <w:rPr>
          <w:rFonts w:ascii="Arial" w:hAnsi="Arial" w:cs="Arial"/>
          <w:sz w:val="20"/>
        </w:rPr>
        <w:t>: a hitelező és az adós közti megállapodás, amely alapján az adós fizetésképtelenné válása miatt a hitelező eltekint a fennálló adósság egy részének vagy egészének törlesztésétől.</w:t>
      </w:r>
    </w:p>
    <w:p w14:paraId="5B3DB5B1" w14:textId="56232ADC"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Államilag garantált hitel</w:t>
      </w:r>
      <w:r w:rsidRPr="00A61F3D">
        <w:rPr>
          <w:rFonts w:ascii="Arial" w:hAnsi="Arial" w:cs="Arial"/>
          <w:sz w:val="20"/>
        </w:rPr>
        <w:t xml:space="preserve">: államilag garantált hitel akkor keletkezik, ha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llam (képviseletében eljár: az államháztartásért felelős miniszter) az adós által nem</w:t>
      </w:r>
      <w:r w:rsidR="00707E83" w:rsidRPr="00A61F3D">
        <w:rPr>
          <w:rFonts w:ascii="Arial" w:hAnsi="Arial" w:cs="Arial"/>
          <w:sz w:val="20"/>
        </w:rPr>
        <w:t>-</w:t>
      </w:r>
      <w:r w:rsidRPr="00A61F3D">
        <w:rPr>
          <w:rFonts w:ascii="Arial" w:hAnsi="Arial" w:cs="Arial"/>
          <w:sz w:val="20"/>
        </w:rPr>
        <w:t>rezidenstől felvett hitel adósságszolgálatára (tőketörlesztés</w:t>
      </w:r>
      <w:r w:rsidR="009853DF" w:rsidRPr="00A61F3D">
        <w:rPr>
          <w:rFonts w:ascii="Arial" w:hAnsi="Arial" w:cs="Arial"/>
          <w:sz w:val="20"/>
        </w:rPr>
        <w:t>, illetve</w:t>
      </w:r>
      <w:r w:rsidRPr="00A61F3D">
        <w:rPr>
          <w:rFonts w:ascii="Arial" w:hAnsi="Arial" w:cs="Arial"/>
          <w:sz w:val="20"/>
        </w:rPr>
        <w:t xml:space="preserve"> kamatfizetés) kezességet vállal.</w:t>
      </w:r>
    </w:p>
    <w:p w14:paraId="6970246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Állományváltozást eredményező tranzakciók (ingatlan)</w:t>
      </w:r>
      <w:r w:rsidRPr="00BC531B">
        <w:rPr>
          <w:rFonts w:ascii="Arial" w:hAnsi="Arial" w:cs="Arial"/>
          <w:sz w:val="20"/>
        </w:rPr>
        <w:t>:</w:t>
      </w:r>
      <w:r w:rsidRPr="00A61F3D">
        <w:rPr>
          <w:rFonts w:ascii="Arial" w:hAnsi="Arial" w:cs="Arial"/>
          <w:sz w:val="20"/>
        </w:rPr>
        <w:t xml:space="preserve"> a tárgyév tranzakciói (</w:t>
      </w:r>
      <w:r w:rsidR="002F2A0A" w:rsidRPr="00A61F3D">
        <w:rPr>
          <w:rFonts w:ascii="Arial" w:hAnsi="Arial" w:cs="Arial"/>
          <w:sz w:val="20"/>
        </w:rPr>
        <w:t xml:space="preserve">pl. </w:t>
      </w:r>
      <w:r w:rsidRPr="00A61F3D">
        <w:rPr>
          <w:rFonts w:ascii="Arial" w:hAnsi="Arial" w:cs="Arial"/>
          <w:sz w:val="20"/>
        </w:rPr>
        <w:t>adásvétel, csere, apportba vétel, apportba való átadás, térítés nélküli átvétel, átadás) által előidézett állományváltozások ingatlanonként összesített összege.</w:t>
      </w:r>
    </w:p>
    <w:p w14:paraId="0E32AE1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Az érintett rezidens vállalkozás megnevezése és törzsszáma:</w:t>
      </w:r>
      <w:r w:rsidRPr="00A61F3D">
        <w:rPr>
          <w:rFonts w:ascii="Arial" w:hAnsi="Arial" w:cs="Arial"/>
          <w:sz w:val="20"/>
        </w:rPr>
        <w:t xml:space="preserve"> annak a rezidens vállalkozásnak a neve és törzsszáma, amelyben lévő részesedést az adatszolgáltató nem</w:t>
      </w:r>
      <w:r w:rsidR="00707E83" w:rsidRPr="00A61F3D">
        <w:rPr>
          <w:rFonts w:ascii="Arial" w:hAnsi="Arial" w:cs="Arial"/>
          <w:sz w:val="20"/>
        </w:rPr>
        <w:t>-</w:t>
      </w:r>
      <w:r w:rsidRPr="00A61F3D">
        <w:rPr>
          <w:rFonts w:ascii="Arial" w:hAnsi="Arial" w:cs="Arial"/>
          <w:sz w:val="20"/>
        </w:rPr>
        <w:t>rezidens féltől megszerzett, vagy nem</w:t>
      </w:r>
      <w:r w:rsidR="00707E83" w:rsidRPr="00A61F3D">
        <w:rPr>
          <w:rFonts w:ascii="Arial" w:hAnsi="Arial" w:cs="Arial"/>
          <w:sz w:val="20"/>
        </w:rPr>
        <w:t>-</w:t>
      </w:r>
      <w:r w:rsidRPr="00A61F3D">
        <w:rPr>
          <w:rFonts w:ascii="Arial" w:hAnsi="Arial" w:cs="Arial"/>
          <w:sz w:val="20"/>
        </w:rPr>
        <w:t xml:space="preserve">rezidens fél részére átruházott. </w:t>
      </w:r>
    </w:p>
    <w:p w14:paraId="494C59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Egyéb változások (a </w:t>
      </w:r>
      <w:proofErr w:type="spellStart"/>
      <w:r w:rsidRPr="00A61F3D">
        <w:rPr>
          <w:rFonts w:ascii="Arial" w:hAnsi="Arial" w:cs="Arial"/>
          <w:b/>
          <w:sz w:val="20"/>
        </w:rPr>
        <w:t>derivatíva</w:t>
      </w:r>
      <w:proofErr w:type="spellEnd"/>
      <w:r w:rsidRPr="00A61F3D">
        <w:rPr>
          <w:rFonts w:ascii="Arial" w:hAnsi="Arial" w:cs="Arial"/>
          <w:b/>
          <w:sz w:val="20"/>
        </w:rPr>
        <w:t xml:space="preserve"> adatszolgáltatásokat kivéve):</w:t>
      </w:r>
      <w:r w:rsidRPr="00A61F3D">
        <w:rPr>
          <w:rFonts w:ascii="Arial" w:hAnsi="Arial" w:cs="Arial"/>
          <w:sz w:val="20"/>
        </w:rPr>
        <w:t xml:space="preserve"> minden, a követelések és tartozások állományában a tranzakciókon kívül bekövetkezett változás. Az egyéb változás okai lehetnek: követelés leírás, követelés elengedés, átsorolás, hibás jelentés, követelés megvásárlás és értékesítés esetén a névérték és a forgalmi (piaci) érték közti árkülönbözet, adósság elengedés, ár- és árfolyam miatti átértékelődés.</w:t>
      </w:r>
    </w:p>
    <w:p w14:paraId="110BCA3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 kamatok:</w:t>
      </w:r>
      <w:r w:rsidRPr="00A61F3D">
        <w:rPr>
          <w:rFonts w:ascii="Arial" w:hAnsi="Arial" w:cs="Arial"/>
          <w:sz w:val="20"/>
        </w:rPr>
        <w:t xml:space="preserve"> minden, az időarányosan járó és fizetendő kamatok állományában a tranzakciókon kívül bekövetkezett változás (pl</w:t>
      </w:r>
      <w:r w:rsidR="002F2A0A" w:rsidRPr="00A61F3D">
        <w:rPr>
          <w:rFonts w:ascii="Arial" w:hAnsi="Arial" w:cs="Arial"/>
          <w:sz w:val="20"/>
        </w:rPr>
        <w:t>.</w:t>
      </w:r>
      <w:r w:rsidRPr="00A61F3D">
        <w:rPr>
          <w:rFonts w:ascii="Arial" w:hAnsi="Arial" w:cs="Arial"/>
          <w:sz w:val="20"/>
        </w:rPr>
        <w:t xml:space="preserve"> kamatkövetelések leírása, kamattartozások elengedése). A kamattőkésítés nem tartozik ide.</w:t>
      </w:r>
    </w:p>
    <w:p w14:paraId="0C59DD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Egyedileg azonosított hitel</w:t>
      </w:r>
      <w:r w:rsidRPr="00A61F3D">
        <w:rPr>
          <w:rFonts w:ascii="Arial" w:hAnsi="Arial" w:cs="Arial"/>
          <w:sz w:val="20"/>
        </w:rPr>
        <w:t xml:space="preserve">: egyéb befektetések esetén a konzorciális-, államilag garantált, a Világbanktól felvett, valamint a költségvetési szervek és a többségi állami tulajdonban lévő adatszolgáltatók azon hiteltartozásai, amelyek esetében az adott táblában előírt egyedi azonosító adatok is kötelezően kitöltendők. </w:t>
      </w:r>
    </w:p>
    <w:p w14:paraId="6E8C933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Eredeti devizanem</w:t>
      </w:r>
      <w:r w:rsidRPr="00A61F3D">
        <w:rPr>
          <w:rFonts w:ascii="Arial" w:hAnsi="Arial" w:cs="Arial"/>
          <w:sz w:val="20"/>
        </w:rPr>
        <w:t>: azon devizanem, amelyben a követelés, illetve tartozás fennáll, illetve visszafizetendő (ez eltérhet a szerződés szerinti devizanemtől).</w:t>
      </w:r>
    </w:p>
    <w:p w14:paraId="21F88B8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Eszmei, szellemi javak</w:t>
      </w:r>
      <w:r w:rsidRPr="00BC531B">
        <w:rPr>
          <w:rFonts w:ascii="Arial" w:hAnsi="Arial" w:cs="Arial"/>
          <w:sz w:val="20"/>
        </w:rPr>
        <w:t>:</w:t>
      </w:r>
      <w:r w:rsidRPr="00A61F3D">
        <w:rPr>
          <w:rFonts w:ascii="Arial" w:hAnsi="Arial" w:cs="Arial"/>
          <w:sz w:val="20"/>
        </w:rPr>
        <w:t xml:space="preserve"> a vagyoni értékű jogok (</w:t>
      </w:r>
      <w:r w:rsidR="002F2A0A" w:rsidRPr="00A61F3D">
        <w:rPr>
          <w:rFonts w:ascii="Arial" w:hAnsi="Arial" w:cs="Arial"/>
          <w:sz w:val="20"/>
        </w:rPr>
        <w:t xml:space="preserve">pl. </w:t>
      </w:r>
      <w:r w:rsidRPr="00A61F3D">
        <w:rPr>
          <w:rFonts w:ascii="Arial" w:hAnsi="Arial" w:cs="Arial"/>
          <w:sz w:val="20"/>
        </w:rPr>
        <w:t>szabadalom, találmány, szerzői jog, franchise, védjegy, bányászati jog), beleértve az emissziós kvótákat is.</w:t>
      </w:r>
    </w:p>
    <w:p w14:paraId="570EBA0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Hitelazonosító </w:t>
      </w:r>
      <w:r w:rsidR="00E7048C" w:rsidRPr="00A61F3D">
        <w:rPr>
          <w:rFonts w:ascii="Arial" w:hAnsi="Arial" w:cs="Arial"/>
          <w:b/>
          <w:sz w:val="20"/>
        </w:rPr>
        <w:t>(</w:t>
      </w:r>
      <w:r w:rsidRPr="00A61F3D">
        <w:rPr>
          <w:rFonts w:ascii="Arial" w:hAnsi="Arial" w:cs="Arial"/>
          <w:b/>
          <w:sz w:val="20"/>
        </w:rPr>
        <w:t>adósságazonosító</w:t>
      </w:r>
      <w:proofErr w:type="gramStart"/>
      <w:r w:rsidR="00E7048C" w:rsidRPr="00A61F3D">
        <w:rPr>
          <w:rFonts w:ascii="Arial" w:hAnsi="Arial" w:cs="Arial"/>
          <w:b/>
          <w:sz w:val="20"/>
        </w:rPr>
        <w:t>)</w:t>
      </w:r>
      <w:r w:rsidRPr="00A61F3D">
        <w:rPr>
          <w:rFonts w:ascii="Arial" w:hAnsi="Arial" w:cs="Arial"/>
          <w:b/>
          <w:sz w:val="20"/>
        </w:rPr>
        <w:t>:</w:t>
      </w:r>
      <w:r w:rsidRPr="00A61F3D">
        <w:rPr>
          <w:rFonts w:ascii="Arial" w:hAnsi="Arial" w:cs="Arial"/>
          <w:sz w:val="20"/>
        </w:rPr>
        <w:t>.</w:t>
      </w:r>
      <w:proofErr w:type="gramEnd"/>
      <w:r w:rsidRPr="00A61F3D">
        <w:rPr>
          <w:rFonts w:ascii="Arial" w:hAnsi="Arial" w:cs="Arial"/>
          <w:sz w:val="20"/>
        </w:rPr>
        <w:t xml:space="preserve"> költségvetési szerv, többségi állami tulajdonú, valamint államilag garantált vagy Világbankkal szemben fennálló hiteltartozással rendelkező adósok éven túli hiteleinek saját nyilvántartásában szereplő azonosító adata.</w:t>
      </w:r>
    </w:p>
    <w:p w14:paraId="6B045B0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Hosszú lejáratú (éven túli) követelések és tartozások:</w:t>
      </w:r>
      <w:r w:rsidRPr="00A61F3D">
        <w:rPr>
          <w:rFonts w:ascii="Arial" w:hAnsi="Arial" w:cs="Arial"/>
          <w:sz w:val="20"/>
        </w:rPr>
        <w:t xml:space="preserve"> az egy évnél hosszabb eredeti lejárattal rendelkező követelések és tartozások.</w:t>
      </w:r>
    </w:p>
    <w:p w14:paraId="2125721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Időszakra járó és fizetendő időarányos kamatok:</w:t>
      </w:r>
      <w:r w:rsidRPr="00A61F3D">
        <w:rPr>
          <w:rFonts w:ascii="Arial" w:hAnsi="Arial" w:cs="Arial"/>
          <w:sz w:val="20"/>
        </w:rPr>
        <w:t xml:space="preserve"> a tárgyidőszakra vonatkozóan számított, állományt növelő kamatösszegek függetlenül attól, hogy időbeli elhatárolás </w:t>
      </w:r>
      <w:r w:rsidRPr="00A61F3D">
        <w:rPr>
          <w:rFonts w:ascii="Arial" w:hAnsi="Arial" w:cs="Arial"/>
          <w:sz w:val="20"/>
        </w:rPr>
        <w:lastRenderedPageBreak/>
        <w:t>tételként a nyilvántartásokban megjelentek-e, illetve, hogy az adott időszakon belül pénzügyileg rendezték-e azokat (esetleg azok egy részét).</w:t>
      </w:r>
    </w:p>
    <w:p w14:paraId="3495AB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Kamathátralék:</w:t>
      </w:r>
      <w:r w:rsidRPr="00A61F3D">
        <w:rPr>
          <w:rFonts w:ascii="Arial" w:hAnsi="Arial" w:cs="Arial"/>
          <w:sz w:val="20"/>
        </w:rPr>
        <w:t xml:space="preserve"> a halmozódó esedékes, de ki nem fizetett kamat összege.</w:t>
      </w:r>
    </w:p>
    <w:p w14:paraId="6CD3BAC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Kereskedelmi hitel:</w:t>
      </w:r>
      <w:r w:rsidRPr="00A61F3D">
        <w:rPr>
          <w:rFonts w:ascii="Arial" w:hAnsi="Arial" w:cs="Arial"/>
          <w:sz w:val="20"/>
        </w:rPr>
        <w:t xml:space="preserve"> áru- és szolgáltatás export vagy import miatti, nem</w:t>
      </w:r>
      <w:r w:rsidR="00707E83" w:rsidRPr="00A61F3D">
        <w:rPr>
          <w:rFonts w:ascii="Arial" w:hAnsi="Arial" w:cs="Arial"/>
          <w:sz w:val="20"/>
        </w:rPr>
        <w:t>-</w:t>
      </w:r>
      <w:r w:rsidRPr="00A61F3D">
        <w:rPr>
          <w:rFonts w:ascii="Arial" w:hAnsi="Arial" w:cs="Arial"/>
          <w:sz w:val="20"/>
        </w:rPr>
        <w:t>rezidensekkel szemben fennálló vevőkövetelés vagy szállítói tartozás, valamint ezen ügyletekkel kapcsolatos előleg- (előre) fizetések.</w:t>
      </w:r>
    </w:p>
    <w:p w14:paraId="11B051D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Készenléti (stand-</w:t>
      </w:r>
      <w:proofErr w:type="spellStart"/>
      <w:r w:rsidRPr="00A61F3D">
        <w:rPr>
          <w:rFonts w:ascii="Arial" w:hAnsi="Arial" w:cs="Arial"/>
          <w:b/>
          <w:sz w:val="20"/>
        </w:rPr>
        <w:t>by</w:t>
      </w:r>
      <w:proofErr w:type="spellEnd"/>
      <w:r w:rsidRPr="00A61F3D">
        <w:rPr>
          <w:rFonts w:ascii="Arial" w:hAnsi="Arial" w:cs="Arial"/>
          <w:b/>
          <w:sz w:val="20"/>
        </w:rPr>
        <w:t>) hitel:</w:t>
      </w:r>
      <w:r w:rsidRPr="00A61F3D">
        <w:rPr>
          <w:rFonts w:ascii="Arial" w:hAnsi="Arial" w:cs="Arial"/>
          <w:sz w:val="20"/>
        </w:rPr>
        <w:t xml:space="preserve"> beruházási hitelek esetében gyakori, hogy a beruházás pénzügyi ellenőrzését és a hitelcél megvalósulását a bank úgy végzi, hogy csak a teljesítés függvényében folyósítja a hitelt. A készenléti hitel tehát csak egy ígérvény, amelyet meghatározott feltételek megvalósulása esetében folyósít a bank. </w:t>
      </w:r>
    </w:p>
    <w:p w14:paraId="343F47F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Konzorciális (</w:t>
      </w:r>
      <w:proofErr w:type="spellStart"/>
      <w:r w:rsidRPr="00A61F3D">
        <w:rPr>
          <w:rFonts w:ascii="Arial" w:hAnsi="Arial" w:cs="Arial"/>
          <w:b/>
          <w:sz w:val="20"/>
        </w:rPr>
        <w:t>szindikált</w:t>
      </w:r>
      <w:proofErr w:type="spellEnd"/>
      <w:r w:rsidRPr="00A61F3D">
        <w:rPr>
          <w:rFonts w:ascii="Arial" w:hAnsi="Arial" w:cs="Arial"/>
          <w:b/>
          <w:sz w:val="20"/>
        </w:rPr>
        <w:t>) hitel:</w:t>
      </w:r>
      <w:r w:rsidRPr="00A61F3D">
        <w:rPr>
          <w:rFonts w:ascii="Arial" w:hAnsi="Arial" w:cs="Arial"/>
          <w:sz w:val="20"/>
        </w:rPr>
        <w:t xml:space="preserve"> rezidensek és nem</w:t>
      </w:r>
      <w:r w:rsidR="00707E83" w:rsidRPr="00A61F3D">
        <w:rPr>
          <w:rFonts w:ascii="Arial" w:hAnsi="Arial" w:cs="Arial"/>
          <w:sz w:val="20"/>
        </w:rPr>
        <w:t>-</w:t>
      </w:r>
      <w:r w:rsidRPr="00A61F3D">
        <w:rPr>
          <w:rFonts w:ascii="Arial" w:hAnsi="Arial" w:cs="Arial"/>
          <w:sz w:val="20"/>
        </w:rPr>
        <w:t>rezidensek együttes részvételével nyújtott hitel.</w:t>
      </w:r>
    </w:p>
    <w:p w14:paraId="7AB9B44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Követelés leírás:</w:t>
      </w:r>
      <w:r w:rsidRPr="00A61F3D">
        <w:rPr>
          <w:rFonts w:ascii="Arial" w:hAnsi="Arial" w:cs="Arial"/>
          <w:sz w:val="20"/>
        </w:rPr>
        <w:t xml:space="preserve"> A behajthatatlannak minősített követelések számviteli szabályok alapján történő kivezetése a hitelező könyveiből.</w:t>
      </w:r>
    </w:p>
    <w:p w14:paraId="41464CA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ingatlan országa: </w:t>
      </w:r>
      <w:r w:rsidRPr="00A61F3D">
        <w:rPr>
          <w:rFonts w:ascii="Arial" w:hAnsi="Arial" w:cs="Arial"/>
          <w:sz w:val="20"/>
        </w:rPr>
        <w:t>a külföldi ingatlan fekvése szerinti ország</w:t>
      </w:r>
      <w:r w:rsidR="007B3C12" w:rsidRPr="00A61F3D">
        <w:rPr>
          <w:rFonts w:ascii="Arial" w:hAnsi="Arial" w:cs="Arial"/>
          <w:sz w:val="20"/>
        </w:rPr>
        <w:t>.</w:t>
      </w:r>
    </w:p>
    <w:p w14:paraId="40F69CE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befektető:</w:t>
      </w:r>
      <w:r w:rsidRPr="00A61F3D">
        <w:rPr>
          <w:rFonts w:ascii="Arial" w:hAnsi="Arial" w:cs="Arial"/>
          <w:sz w:val="20"/>
        </w:rPr>
        <w:t xml:space="preserve"> olyan nem</w:t>
      </w:r>
      <w:r w:rsidR="00707E83" w:rsidRPr="00A61F3D">
        <w:rPr>
          <w:rFonts w:ascii="Arial" w:hAnsi="Arial" w:cs="Arial"/>
          <w:sz w:val="20"/>
        </w:rPr>
        <w:t>-</w:t>
      </w:r>
      <w:r w:rsidRPr="00A61F3D">
        <w:rPr>
          <w:rFonts w:ascii="Arial" w:hAnsi="Arial" w:cs="Arial"/>
          <w:sz w:val="20"/>
        </w:rPr>
        <w:t>rezidens vállalat, amely közvetve ellenőrzéssel rendelkezik a vállalatban</w:t>
      </w:r>
      <w:r w:rsidR="00E861B7" w:rsidRPr="00A61F3D">
        <w:rPr>
          <w:rFonts w:ascii="Arial" w:hAnsi="Arial" w:cs="Arial"/>
          <w:sz w:val="20"/>
        </w:rPr>
        <w:t xml:space="preserve"> (ellenőrzés alatt azt kell érteni, hogy a részesedés tulajdonjoga a szavazati jog több mint 50%-át biztosítja)</w:t>
      </w:r>
      <w:r w:rsidRPr="00A61F3D">
        <w:rPr>
          <w:rFonts w:ascii="Arial" w:hAnsi="Arial" w:cs="Arial"/>
          <w:sz w:val="20"/>
        </w:rPr>
        <w:t>.</w:t>
      </w:r>
    </w:p>
    <w:p w14:paraId="4FEEDA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befektetés:</w:t>
      </w:r>
      <w:r w:rsidRPr="00A61F3D">
        <w:rPr>
          <w:rFonts w:ascii="Arial" w:hAnsi="Arial" w:cs="Arial"/>
          <w:sz w:val="20"/>
        </w:rPr>
        <w:t xml:space="preserve"> olyan nem</w:t>
      </w:r>
      <w:r w:rsidR="00A01373" w:rsidRPr="00A61F3D">
        <w:rPr>
          <w:rFonts w:ascii="Arial" w:hAnsi="Arial" w:cs="Arial"/>
          <w:sz w:val="20"/>
        </w:rPr>
        <w:t>-</w:t>
      </w:r>
      <w:r w:rsidRPr="00A61F3D">
        <w:rPr>
          <w:rFonts w:ascii="Arial" w:hAnsi="Arial" w:cs="Arial"/>
          <w:sz w:val="20"/>
        </w:rPr>
        <w:t xml:space="preserve">rezidens vállalat, amelyben közvetve ellenőrzéssel vagy befolyással </w:t>
      </w:r>
      <w:r w:rsidR="00A01373" w:rsidRPr="00A61F3D">
        <w:rPr>
          <w:rFonts w:ascii="Arial" w:hAnsi="Arial" w:cs="Arial"/>
          <w:sz w:val="20"/>
        </w:rPr>
        <w:t>rendelkezik az adatszolgáltató (ellenőrzés alatt azt kell érteni, hogy a részesedés tulajdonjoga a szavazati jog több mint 50%-át biztosítja, befolyásnak pedig az minősül, h</w:t>
      </w:r>
      <w:r w:rsidR="00D753B9" w:rsidRPr="00A61F3D">
        <w:rPr>
          <w:rFonts w:ascii="Arial" w:hAnsi="Arial" w:cs="Arial"/>
          <w:sz w:val="20"/>
        </w:rPr>
        <w:t>a</w:t>
      </w:r>
      <w:r w:rsidR="00A01373" w:rsidRPr="00A61F3D">
        <w:rPr>
          <w:rFonts w:ascii="Arial" w:hAnsi="Arial" w:cs="Arial"/>
          <w:sz w:val="20"/>
        </w:rPr>
        <w:t xml:space="preserve"> a részesedés tulajdonjoga a szavazati jognak legalább a 10%-át, de legfeljebb 50%-át biztosítja)</w:t>
      </w:r>
      <w:r w:rsidRPr="00A61F3D">
        <w:rPr>
          <w:rFonts w:ascii="Arial" w:hAnsi="Arial" w:cs="Arial"/>
          <w:sz w:val="20"/>
        </w:rPr>
        <w:t>.</w:t>
      </w:r>
    </w:p>
    <w:p w14:paraId="194CFF3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közvetlentőke-befektetés: </w:t>
      </w:r>
      <w:r w:rsidRPr="00A61F3D">
        <w:rPr>
          <w:rFonts w:ascii="Arial" w:hAnsi="Arial" w:cs="Arial"/>
          <w:sz w:val="20"/>
        </w:rPr>
        <w:t>olyan nem</w:t>
      </w:r>
      <w:r w:rsidR="00707E83" w:rsidRPr="00A61F3D">
        <w:rPr>
          <w:rFonts w:ascii="Arial" w:hAnsi="Arial" w:cs="Arial"/>
          <w:sz w:val="20"/>
        </w:rPr>
        <w:t>-</w:t>
      </w:r>
      <w:r w:rsidRPr="00A61F3D">
        <w:rPr>
          <w:rFonts w:ascii="Arial" w:hAnsi="Arial" w:cs="Arial"/>
          <w:sz w:val="20"/>
        </w:rPr>
        <w:t xml:space="preserve">rezidens vállalat, amelyben az adatszolgáltató 10%-ot elérő vagy meghaladó közvetlen szavazati joggal rendelkezik. </w:t>
      </w:r>
    </w:p>
    <w:p w14:paraId="39E75D16"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közvetlentőke-befektető:</w:t>
      </w:r>
      <w:r w:rsidRPr="00A61F3D">
        <w:rPr>
          <w:rFonts w:ascii="Arial" w:hAnsi="Arial" w:cs="Arial"/>
          <w:sz w:val="20"/>
        </w:rPr>
        <w:t xml:space="preserve"> az adatszolgáltató társaságban 10%-ot elérő vagy meghaladó közvetlen szavazati joggal rendelkező nem</w:t>
      </w:r>
      <w:r w:rsidR="00707E83" w:rsidRPr="00A61F3D">
        <w:rPr>
          <w:rFonts w:ascii="Arial" w:hAnsi="Arial" w:cs="Arial"/>
          <w:sz w:val="20"/>
        </w:rPr>
        <w:t>-</w:t>
      </w:r>
      <w:r w:rsidRPr="00A61F3D">
        <w:rPr>
          <w:rFonts w:ascii="Arial" w:hAnsi="Arial" w:cs="Arial"/>
          <w:sz w:val="20"/>
        </w:rPr>
        <w:t>rezidens befektető (természetes személy, jogi személy vagy jogi személyiséggel nem rendelkező szervezet).</w:t>
      </w:r>
    </w:p>
    <w:p w14:paraId="7BEADDBF" w14:textId="77777777" w:rsidR="00876347"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Lehívatlan állomány:</w:t>
      </w:r>
      <w:r w:rsidRPr="00A61F3D">
        <w:rPr>
          <w:rFonts w:ascii="Arial" w:hAnsi="Arial" w:cs="Arial"/>
          <w:sz w:val="20"/>
        </w:rPr>
        <w:t xml:space="preserve"> a tárgyidőszak végén a szerződésben szereplő összeg azon része, amely még nem került lehívásra. Az R28</w:t>
      </w:r>
      <w:r w:rsidR="00A01373" w:rsidRPr="00A61F3D">
        <w:rPr>
          <w:rFonts w:ascii="Arial" w:hAnsi="Arial" w:cs="Arial"/>
          <w:sz w:val="20"/>
        </w:rPr>
        <w:t xml:space="preserve"> </w:t>
      </w:r>
      <w:r w:rsidR="00A30257" w:rsidRPr="00A61F3D">
        <w:rPr>
          <w:rFonts w:ascii="Arial" w:hAnsi="Arial" w:cs="Arial"/>
          <w:sz w:val="20"/>
        </w:rPr>
        <w:t>MNB azonosító kódú</w:t>
      </w:r>
      <w:r w:rsidRPr="00A61F3D">
        <w:rPr>
          <w:rFonts w:ascii="Arial" w:hAnsi="Arial" w:cs="Arial"/>
          <w:sz w:val="20"/>
        </w:rPr>
        <w:t xml:space="preserve"> adatszolgáltatásban már korábbi évben jelentett hitelek esetén a jelenleg lehívatlan állomány = előző éves adatszolgáltatásban szereplő lehívatlan állomány + szerződés szerinti új összeg –</w:t>
      </w:r>
      <w:r w:rsidR="00CB1B6A" w:rsidRPr="00A61F3D">
        <w:rPr>
          <w:rFonts w:ascii="Arial" w:hAnsi="Arial" w:cs="Arial"/>
          <w:sz w:val="20"/>
        </w:rPr>
        <w:t xml:space="preserve"> </w:t>
      </w:r>
      <w:r w:rsidRPr="00A61F3D">
        <w:rPr>
          <w:rFonts w:ascii="Arial" w:hAnsi="Arial" w:cs="Arial"/>
          <w:sz w:val="20"/>
        </w:rPr>
        <w:t>lehívások – törlések.</w:t>
      </w:r>
    </w:p>
    <w:p w14:paraId="7C49D08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Nettó tranzakció:</w:t>
      </w:r>
      <w:r w:rsidRPr="00A61F3D">
        <w:rPr>
          <w:rFonts w:ascii="Arial" w:hAnsi="Arial" w:cs="Arial"/>
          <w:sz w:val="20"/>
        </w:rPr>
        <w:t xml:space="preserve"> a pénzügyi eszköz állomány növekedésének és csökkenésének egyéb változások nélkül számított különbsége.</w:t>
      </w:r>
    </w:p>
    <w:p w14:paraId="36D2043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 esetén a külföldi vállalat által a tárgyidőszakban jóváhagyott osztalékból az adatszolgáltatóra jutó rész; külföldi közvetlentőke</w:t>
      </w:r>
      <w:r w:rsidR="00594306" w:rsidRPr="00A61F3D">
        <w:rPr>
          <w:rFonts w:ascii="Arial" w:hAnsi="Arial" w:cs="Arial"/>
          <w:sz w:val="20"/>
        </w:rPr>
        <w:t>-</w:t>
      </w:r>
      <w:r w:rsidRPr="00A61F3D">
        <w:rPr>
          <w:rFonts w:ascii="Arial" w:hAnsi="Arial" w:cs="Arial"/>
          <w:sz w:val="20"/>
        </w:rPr>
        <w:t xml:space="preserve">befektetővel szemben fennálló követelés esetén az adatszolgáltató által a tőkebefektetőnek a tárgyidőszakban kifizetett osztalékelőleg. </w:t>
      </w:r>
    </w:p>
    <w:p w14:paraId="31F79F5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csökkenése (egyéb tranzakció és levont adó):</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w:t>
      </w:r>
      <w:r w:rsidR="00594306" w:rsidRPr="00A61F3D">
        <w:rPr>
          <w:rFonts w:ascii="Arial" w:hAnsi="Arial" w:cs="Arial"/>
          <w:sz w:val="20"/>
        </w:rPr>
        <w:t xml:space="preserve"> esetén</w:t>
      </w:r>
      <w:r w:rsidRPr="00A61F3D">
        <w:rPr>
          <w:rFonts w:ascii="Arial" w:hAnsi="Arial" w:cs="Arial"/>
          <w:sz w:val="20"/>
        </w:rPr>
        <w:t xml:space="preserve"> a külföldi vállalat által az adatszolgáltató részére a tárgyidőszakban kifizetett osztalék, illetve az ezután levont osztalékadó összege; külföldi közvetlentőke</w:t>
      </w:r>
      <w:r w:rsidR="00594306" w:rsidRPr="00A61F3D">
        <w:rPr>
          <w:rFonts w:ascii="Arial" w:hAnsi="Arial" w:cs="Arial"/>
          <w:sz w:val="20"/>
        </w:rPr>
        <w:t>-</w:t>
      </w:r>
      <w:r w:rsidRPr="00A61F3D">
        <w:rPr>
          <w:rFonts w:ascii="Arial" w:hAnsi="Arial" w:cs="Arial"/>
          <w:sz w:val="20"/>
        </w:rPr>
        <w:t>befektetővel szemben fennálló követelés esetén a tőkebefektető által az adatszolgáltatónak visszafizetett osztalékelőleg vagy az osztalékelőlegből származó követelésnek a beszámoló jóváhagyása utáni kivezetése.</w:t>
      </w:r>
    </w:p>
    <w:p w14:paraId="03A8E11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tartozás esetén a külföldi vállalat által az adatszolgáltatónak a tárgyidőszakban kifizetett osztalékelőleg; külföldi közvetlentőke</w:t>
      </w:r>
      <w:r w:rsidR="00594306" w:rsidRPr="00A61F3D">
        <w:rPr>
          <w:rFonts w:ascii="Arial" w:hAnsi="Arial" w:cs="Arial"/>
          <w:sz w:val="20"/>
        </w:rPr>
        <w:t>-</w:t>
      </w:r>
      <w:r w:rsidRPr="00A61F3D">
        <w:rPr>
          <w:rFonts w:ascii="Arial" w:hAnsi="Arial" w:cs="Arial"/>
          <w:sz w:val="20"/>
        </w:rPr>
        <w:t xml:space="preserve">befektetővel szemben fennálló tartozás esetén az adatszolgáltató által a tárgyidőszakban jóváhagyott osztalékból a külföldi tőkebefektetőre jutó rész. </w:t>
      </w:r>
    </w:p>
    <w:p w14:paraId="00D0EFD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csökkenése (egyéb tranzakció és levont adó):</w:t>
      </w:r>
      <w:r w:rsidRPr="00A61F3D">
        <w:rPr>
          <w:rFonts w:ascii="Arial" w:hAnsi="Arial" w:cs="Arial"/>
          <w:sz w:val="20"/>
        </w:rPr>
        <w:t xml:space="preserve"> külföldi közvetlentőke</w:t>
      </w:r>
      <w:r w:rsidR="00950B43" w:rsidRPr="00A61F3D">
        <w:rPr>
          <w:rFonts w:ascii="Arial" w:hAnsi="Arial" w:cs="Arial"/>
          <w:sz w:val="20"/>
        </w:rPr>
        <w:t>-</w:t>
      </w:r>
      <w:r w:rsidRPr="00A61F3D">
        <w:rPr>
          <w:rFonts w:ascii="Arial" w:hAnsi="Arial" w:cs="Arial"/>
          <w:sz w:val="20"/>
        </w:rPr>
        <w:t>befektetővel szemben fennálló tartozás esetén az adatszolgáltató által a külföldi tőkebefektető részére a tárgyidőszakban kifizetett osztalék, illetve az ezután levont osztalékadó összege; külföldi közvetlentőke</w:t>
      </w:r>
      <w:r w:rsidR="00950B43" w:rsidRPr="00A61F3D">
        <w:rPr>
          <w:rFonts w:ascii="Arial" w:hAnsi="Arial" w:cs="Arial"/>
          <w:sz w:val="20"/>
        </w:rPr>
        <w:t>-</w:t>
      </w:r>
      <w:r w:rsidRPr="00A61F3D">
        <w:rPr>
          <w:rFonts w:ascii="Arial" w:hAnsi="Arial" w:cs="Arial"/>
          <w:sz w:val="20"/>
        </w:rPr>
        <w:t xml:space="preserve">befektetéssel szemben fennálló tartozás esetén az adatszolgáltató által visszafizetett osztalékelőleg vagy az osztalékelőlegből származó tartozásnak a beszámoló jóváhagyása utáni kivezetése. </w:t>
      </w:r>
    </w:p>
    <w:p w14:paraId="6A8D46C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Partner, kibocsátó, letétkezelő törzsszáma: </w:t>
      </w:r>
      <w:r w:rsidRPr="00A61F3D">
        <w:rPr>
          <w:rFonts w:ascii="Arial" w:hAnsi="Arial" w:cs="Arial"/>
          <w:sz w:val="20"/>
        </w:rPr>
        <w:t xml:space="preserve">a rezidens vállalkozás, szervezet KSH-törzsszáma (adószámának első </w:t>
      </w:r>
      <w:r w:rsidR="005071F1" w:rsidRPr="00A61F3D">
        <w:rPr>
          <w:rFonts w:ascii="Arial" w:hAnsi="Arial" w:cs="Arial"/>
          <w:sz w:val="20"/>
        </w:rPr>
        <w:t>8</w:t>
      </w:r>
      <w:r w:rsidRPr="00A61F3D">
        <w:rPr>
          <w:rFonts w:ascii="Arial" w:hAnsi="Arial" w:cs="Arial"/>
          <w:sz w:val="20"/>
        </w:rPr>
        <w:t xml:space="preserve"> karaktere). Befektetési alap esetén az MNB által adott, a KELER Zrt. rendelkezésére bocsátott technikai törzsszám</w:t>
      </w:r>
      <w:r w:rsidR="00252C69" w:rsidRPr="00A61F3D">
        <w:rPr>
          <w:rFonts w:ascii="Arial" w:hAnsi="Arial" w:cs="Arial"/>
          <w:sz w:val="20"/>
        </w:rPr>
        <w:t xml:space="preserve"> (FB azonosító)</w:t>
      </w:r>
      <w:r w:rsidRPr="00A61F3D">
        <w:rPr>
          <w:rFonts w:ascii="Arial" w:hAnsi="Arial" w:cs="Arial"/>
          <w:sz w:val="20"/>
        </w:rPr>
        <w:t xml:space="preserve">. Új, induló </w:t>
      </w:r>
      <w:r w:rsidRPr="00A61F3D">
        <w:rPr>
          <w:rFonts w:ascii="Arial" w:hAnsi="Arial" w:cs="Arial"/>
          <w:sz w:val="20"/>
        </w:rPr>
        <w:lastRenderedPageBreak/>
        <w:t xml:space="preserve">befektetési alapnál az MNB törzsszámot képzéséig az </w:t>
      </w:r>
      <w:r w:rsidR="008B37A0" w:rsidRPr="00A61F3D">
        <w:rPr>
          <w:rFonts w:ascii="Arial" w:hAnsi="Arial" w:cs="Arial"/>
          <w:sz w:val="20"/>
        </w:rPr>
        <w:t>„</w:t>
      </w:r>
      <w:r w:rsidRPr="00A61F3D">
        <w:rPr>
          <w:rFonts w:ascii="Arial" w:hAnsi="Arial" w:cs="Arial"/>
          <w:sz w:val="20"/>
        </w:rPr>
        <w:t>FB000000</w:t>
      </w:r>
      <w:r w:rsidR="00950B43" w:rsidRPr="00A61F3D">
        <w:rPr>
          <w:rFonts w:ascii="Arial" w:hAnsi="Arial" w:cs="Arial"/>
          <w:sz w:val="20"/>
        </w:rPr>
        <w:t>”</w:t>
      </w:r>
      <w:r w:rsidRPr="00A61F3D">
        <w:rPr>
          <w:rFonts w:ascii="Arial" w:hAnsi="Arial" w:cs="Arial"/>
          <w:sz w:val="20"/>
        </w:rPr>
        <w:t xml:space="preserve"> szám helyettesíti. Nem-rezidens esetén (amennyiben nincs KSH-törzsszáma, vagy az MNB és a KELER Zrt. által közösen rögzített „fiktív” törzsszáma) a „00000001” nyolc karakteres kód. Rezidens magánszemély esetében a „00000004” nyolc karakteres kód.</w:t>
      </w:r>
    </w:p>
    <w:p w14:paraId="48E0DA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Pénzügyi </w:t>
      </w:r>
      <w:proofErr w:type="spellStart"/>
      <w:r w:rsidRPr="00A61F3D">
        <w:rPr>
          <w:rFonts w:ascii="Arial" w:hAnsi="Arial" w:cs="Arial"/>
          <w:b/>
          <w:sz w:val="20"/>
        </w:rPr>
        <w:t>derivatíva</w:t>
      </w:r>
      <w:proofErr w:type="spellEnd"/>
      <w:r w:rsidRPr="00A61F3D">
        <w:rPr>
          <w:rFonts w:ascii="Arial" w:hAnsi="Arial" w:cs="Arial"/>
          <w:b/>
          <w:sz w:val="20"/>
        </w:rPr>
        <w:t xml:space="preserve"> pozíció:</w:t>
      </w:r>
      <w:r w:rsidRPr="00A61F3D">
        <w:rPr>
          <w:rFonts w:ascii="Arial" w:hAnsi="Arial" w:cs="Arial"/>
          <w:sz w:val="20"/>
        </w:rPr>
        <w:t xml:space="preserve"> a tárgyidőszak kezdetén vagy végén nyitott pénzügyi </w:t>
      </w:r>
      <w:proofErr w:type="spellStart"/>
      <w:r w:rsidRPr="00A61F3D">
        <w:rPr>
          <w:rFonts w:ascii="Arial" w:hAnsi="Arial" w:cs="Arial"/>
          <w:sz w:val="20"/>
        </w:rPr>
        <w:t>derivatíva</w:t>
      </w:r>
      <w:proofErr w:type="spellEnd"/>
      <w:r w:rsidRPr="00A61F3D">
        <w:rPr>
          <w:rFonts w:ascii="Arial" w:hAnsi="Arial" w:cs="Arial"/>
          <w:sz w:val="20"/>
        </w:rPr>
        <w:t xml:space="preserve"> ügyletek szerződésenként kiértékelt, piaci értéken számított állománya. Ha a nyitott pénzügyi derivatív ügylet értéke negatív, akkor az adatszolgáltatónak nettó tartozása, ha pozitív, akkor nettó követelése van a nem</w:t>
      </w:r>
      <w:r w:rsidR="00707E83" w:rsidRPr="00A61F3D">
        <w:rPr>
          <w:rFonts w:ascii="Arial" w:hAnsi="Arial" w:cs="Arial"/>
          <w:sz w:val="20"/>
        </w:rPr>
        <w:t>-</w:t>
      </w:r>
      <w:r w:rsidRPr="00A61F3D">
        <w:rPr>
          <w:rFonts w:ascii="Arial" w:hAnsi="Arial" w:cs="Arial"/>
          <w:sz w:val="20"/>
        </w:rPr>
        <w:t xml:space="preserve">rezidens partnerrel szemben.  </w:t>
      </w:r>
    </w:p>
    <w:p w14:paraId="752ED5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Pénzügyi </w:t>
      </w:r>
      <w:proofErr w:type="spellStart"/>
      <w:r w:rsidRPr="00A61F3D">
        <w:rPr>
          <w:rFonts w:ascii="Arial" w:hAnsi="Arial" w:cs="Arial"/>
          <w:b/>
          <w:sz w:val="20"/>
        </w:rPr>
        <w:t>derivatíva</w:t>
      </w:r>
      <w:proofErr w:type="spellEnd"/>
      <w:r w:rsidRPr="00A61F3D">
        <w:rPr>
          <w:rFonts w:ascii="Arial" w:hAnsi="Arial" w:cs="Arial"/>
          <w:b/>
          <w:sz w:val="20"/>
        </w:rPr>
        <w:t xml:space="preserve"> tranzakció:</w:t>
      </w:r>
      <w:r w:rsidRPr="00A61F3D">
        <w:rPr>
          <w:rFonts w:ascii="Arial" w:hAnsi="Arial" w:cs="Arial"/>
          <w:sz w:val="20"/>
        </w:rPr>
        <w:t xml:space="preserve"> minden olyan fizetés, illetve elszámolás, amely az ügyletek kötésével, zárásával, valamint az ügyletek élettartama alatt az ügyletekből eredő kötelezettségek és követelések teljesítésével kapcsolatos, ide nem értve a különböző költségek és jutalékok összegét </w:t>
      </w:r>
    </w:p>
    <w:p w14:paraId="20B4348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Roll-over hitel:</w:t>
      </w:r>
      <w:r w:rsidRPr="00A61F3D">
        <w:rPr>
          <w:rFonts w:ascii="Arial" w:hAnsi="Arial" w:cs="Arial"/>
          <w:sz w:val="20"/>
        </w:rPr>
        <w:t xml:space="preserve"> egy adott pozíció (hitelügylet) lejáratkori lezárása és egyidejű megújítása további időszakokra.</w:t>
      </w:r>
    </w:p>
    <w:p w14:paraId="3C4EEBB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Rövid lejáratú követelések és tartozások:</w:t>
      </w:r>
      <w:r w:rsidRPr="00A61F3D">
        <w:rPr>
          <w:rFonts w:ascii="Arial" w:hAnsi="Arial" w:cs="Arial"/>
          <w:sz w:val="20"/>
        </w:rPr>
        <w:t xml:space="preserve"> egy évnél nem hosszabb eredeti lejáratú követelések és tartozások.</w:t>
      </w:r>
    </w:p>
    <w:p w14:paraId="3AB69850" w14:textId="77777777" w:rsidR="002252F7" w:rsidRPr="00A61F3D" w:rsidRDefault="00AC13E5" w:rsidP="002252F7">
      <w:pPr>
        <w:numPr>
          <w:ilvl w:val="1"/>
          <w:numId w:val="11"/>
        </w:numPr>
        <w:tabs>
          <w:tab w:val="left" w:pos="993"/>
        </w:tabs>
        <w:ind w:left="993" w:hanging="567"/>
        <w:rPr>
          <w:rFonts w:ascii="Arial" w:hAnsi="Arial" w:cs="Arial"/>
          <w:sz w:val="20"/>
        </w:rPr>
      </w:pPr>
      <w:proofErr w:type="spellStart"/>
      <w:r w:rsidRPr="00A61F3D">
        <w:rPr>
          <w:rFonts w:ascii="Arial" w:hAnsi="Arial" w:cs="Arial"/>
          <w:b/>
          <w:sz w:val="20"/>
        </w:rPr>
        <w:t>Rulírozó</w:t>
      </w:r>
      <w:proofErr w:type="spellEnd"/>
      <w:r w:rsidRPr="00A61F3D">
        <w:rPr>
          <w:rFonts w:ascii="Arial" w:hAnsi="Arial" w:cs="Arial"/>
          <w:b/>
          <w:sz w:val="20"/>
        </w:rPr>
        <w:t xml:space="preserve"> (</w:t>
      </w:r>
      <w:proofErr w:type="spellStart"/>
      <w:r w:rsidRPr="00A61F3D">
        <w:rPr>
          <w:rFonts w:ascii="Arial" w:hAnsi="Arial" w:cs="Arial"/>
          <w:b/>
          <w:sz w:val="20"/>
        </w:rPr>
        <w:t>revolving</w:t>
      </w:r>
      <w:proofErr w:type="spellEnd"/>
      <w:r w:rsidRPr="00A61F3D">
        <w:rPr>
          <w:rFonts w:ascii="Arial" w:hAnsi="Arial" w:cs="Arial"/>
          <w:b/>
          <w:sz w:val="20"/>
        </w:rPr>
        <w:t>) hitel:</w:t>
      </w:r>
      <w:r w:rsidRPr="00A61F3D">
        <w:rPr>
          <w:rFonts w:ascii="Arial" w:hAnsi="Arial" w:cs="Arial"/>
          <w:sz w:val="20"/>
        </w:rPr>
        <w:t xml:space="preserve"> </w:t>
      </w:r>
      <w:r w:rsidR="002252F7" w:rsidRPr="00A61F3D">
        <w:rPr>
          <w:rFonts w:ascii="Arial" w:hAnsi="Arial" w:cs="Arial"/>
          <w:sz w:val="20"/>
        </w:rPr>
        <w:t xml:space="preserve">az alábbi </w:t>
      </w:r>
      <w:r w:rsidR="00DC3D57" w:rsidRPr="00A61F3D">
        <w:rPr>
          <w:rFonts w:ascii="Arial" w:hAnsi="Arial" w:cs="Arial"/>
          <w:sz w:val="20"/>
        </w:rPr>
        <w:t>feltételeknek megfelelő hitel:</w:t>
      </w:r>
    </w:p>
    <w:p w14:paraId="09FE091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hitelfelvevő egy előre jóváhagyott összeghatárig jogosult pénzösszeg használatára vagy felvételére,</w:t>
      </w:r>
    </w:p>
    <w:p w14:paraId="473387C6"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rendelkezésre álló hitel összege a pénzösszeg használata, felvétele, illetve visszafizetése következtében nőhet, illetve csökkenhet,</w:t>
      </w:r>
    </w:p>
    <w:p w14:paraId="1EEC8E6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 többször igénybe vehető, és</w:t>
      </w:r>
    </w:p>
    <w:p w14:paraId="741EAB60" w14:textId="77777777" w:rsidR="00AC13E5" w:rsidRPr="00A61F3D" w:rsidRDefault="002252F7" w:rsidP="002252F7">
      <w:pPr>
        <w:numPr>
          <w:ilvl w:val="0"/>
          <w:numId w:val="28"/>
        </w:numPr>
        <w:tabs>
          <w:tab w:val="left" w:pos="993"/>
        </w:tabs>
        <w:ind w:left="1418"/>
        <w:rPr>
          <w:rFonts w:ascii="Arial" w:hAnsi="Arial" w:cs="Arial"/>
          <w:sz w:val="20"/>
        </w:rPr>
      </w:pPr>
      <w:r w:rsidRPr="00A61F3D">
        <w:rPr>
          <w:rFonts w:ascii="Arial" w:hAnsi="Arial" w:cs="Arial"/>
          <w:sz w:val="20"/>
        </w:rPr>
        <w:t xml:space="preserve">nincs rendszeres pénz-visszafizetési kötelezettség. </w:t>
      </w:r>
    </w:p>
    <w:p w14:paraId="57A16C0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devizanem:</w:t>
      </w:r>
      <w:r w:rsidRPr="00A61F3D">
        <w:rPr>
          <w:rFonts w:ascii="Arial" w:hAnsi="Arial" w:cs="Arial"/>
          <w:sz w:val="20"/>
        </w:rPr>
        <w:t xml:space="preserve"> a hitelszerződésben rögzített devizanem, amelyben a hitelkeret megállapítása történt.</w:t>
      </w:r>
    </w:p>
    <w:p w14:paraId="66BAF10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összeg:</w:t>
      </w:r>
      <w:r w:rsidRPr="00A61F3D">
        <w:rPr>
          <w:rFonts w:ascii="Arial" w:hAnsi="Arial" w:cs="Arial"/>
          <w:sz w:val="20"/>
        </w:rPr>
        <w:t xml:space="preserve"> a hitelszerződésben (</w:t>
      </w:r>
      <w:proofErr w:type="spellStart"/>
      <w:r w:rsidRPr="00A61F3D">
        <w:rPr>
          <w:rFonts w:ascii="Arial" w:hAnsi="Arial" w:cs="Arial"/>
          <w:sz w:val="20"/>
        </w:rPr>
        <w:t>commitment</w:t>
      </w:r>
      <w:proofErr w:type="spellEnd"/>
      <w:r w:rsidRPr="00A61F3D">
        <w:rPr>
          <w:rFonts w:ascii="Arial" w:hAnsi="Arial" w:cs="Arial"/>
          <w:sz w:val="20"/>
        </w:rPr>
        <w:t>) rögzített hitelkeret nagysága</w:t>
      </w:r>
      <w:r w:rsidR="00950B43" w:rsidRPr="00A61F3D">
        <w:rPr>
          <w:rFonts w:ascii="Arial" w:hAnsi="Arial" w:cs="Arial"/>
          <w:sz w:val="20"/>
        </w:rPr>
        <w:t>.</w:t>
      </w:r>
    </w:p>
    <w:p w14:paraId="2CBDB6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Tárgyév során a külföldi ingatlanokból nem</w:t>
      </w:r>
      <w:r w:rsidR="00707E83" w:rsidRPr="00A61F3D">
        <w:rPr>
          <w:rFonts w:ascii="Arial" w:hAnsi="Arial" w:cs="Arial"/>
          <w:b/>
          <w:sz w:val="20"/>
        </w:rPr>
        <w:t>-</w:t>
      </w:r>
      <w:r w:rsidRPr="00A61F3D">
        <w:rPr>
          <w:rFonts w:ascii="Arial" w:hAnsi="Arial" w:cs="Arial"/>
          <w:b/>
          <w:sz w:val="20"/>
        </w:rPr>
        <w:t>rezidenstől származó nettó jövedelem:</w:t>
      </w:r>
      <w:r w:rsidRPr="00A61F3D">
        <w:rPr>
          <w:rFonts w:ascii="Arial" w:hAnsi="Arial" w:cs="Arial"/>
          <w:sz w:val="20"/>
        </w:rPr>
        <w:t xml:space="preserve"> a külföldi ingatlan nem</w:t>
      </w:r>
      <w:r w:rsidR="00707E83" w:rsidRPr="00A61F3D">
        <w:rPr>
          <w:rFonts w:ascii="Arial" w:hAnsi="Arial" w:cs="Arial"/>
          <w:sz w:val="20"/>
        </w:rPr>
        <w:t>-</w:t>
      </w:r>
      <w:r w:rsidRPr="00A61F3D">
        <w:rPr>
          <w:rFonts w:ascii="Arial" w:hAnsi="Arial" w:cs="Arial"/>
          <w:sz w:val="20"/>
        </w:rPr>
        <w:t xml:space="preserve">rezidens fél vagy felek részére történő bérbeadásából származó tárgyévi jövedelem és tárgyévi működési költség (pl. ingatlan fenntartási költségek, helyi ingatlan adó) egyenlege. </w:t>
      </w:r>
    </w:p>
    <w:p w14:paraId="0512B446"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Társvállalatok: </w:t>
      </w:r>
      <w:r w:rsidRPr="00A61F3D">
        <w:rPr>
          <w:rFonts w:ascii="Arial" w:hAnsi="Arial" w:cs="Arial"/>
          <w:sz w:val="20"/>
        </w:rPr>
        <w:t>azok a vállalatok, amelyek ugyanazon közvetlen</w:t>
      </w:r>
      <w:r w:rsidR="00950B43" w:rsidRPr="00A61F3D">
        <w:rPr>
          <w:rFonts w:ascii="Arial" w:hAnsi="Arial" w:cs="Arial"/>
          <w:sz w:val="20"/>
        </w:rPr>
        <w:t>tőke</w:t>
      </w:r>
      <w:r w:rsidR="004B597B" w:rsidRPr="00A61F3D">
        <w:rPr>
          <w:rFonts w:ascii="Arial" w:hAnsi="Arial" w:cs="Arial"/>
          <w:sz w:val="20"/>
        </w:rPr>
        <w:t>-</w:t>
      </w:r>
      <w:r w:rsidR="00E20614" w:rsidRPr="00A61F3D">
        <w:rPr>
          <w:rFonts w:ascii="Arial" w:hAnsi="Arial" w:cs="Arial"/>
          <w:sz w:val="20"/>
        </w:rPr>
        <w:t>befektető</w:t>
      </w:r>
      <w:r w:rsidR="00950B43" w:rsidRPr="00A61F3D">
        <w:rPr>
          <w:rFonts w:ascii="Arial" w:hAnsi="Arial" w:cs="Arial"/>
          <w:sz w:val="20"/>
        </w:rPr>
        <w:t xml:space="preserve"> </w:t>
      </w:r>
      <w:r w:rsidRPr="00A61F3D">
        <w:rPr>
          <w:rFonts w:ascii="Arial" w:hAnsi="Arial" w:cs="Arial"/>
          <w:sz w:val="20"/>
        </w:rPr>
        <w:t>vagy közvetett</w:t>
      </w:r>
      <w:r w:rsidR="004B597B" w:rsidRPr="00A61F3D">
        <w:rPr>
          <w:rFonts w:ascii="Arial" w:hAnsi="Arial" w:cs="Arial"/>
          <w:sz w:val="20"/>
        </w:rPr>
        <w:t xml:space="preserve"> </w:t>
      </w:r>
      <w:r w:rsidRPr="00A61F3D">
        <w:rPr>
          <w:rFonts w:ascii="Arial" w:hAnsi="Arial" w:cs="Arial"/>
          <w:sz w:val="20"/>
        </w:rPr>
        <w:t xml:space="preserve">befektető vállalat ellenőrzése </w:t>
      </w:r>
      <w:r w:rsidR="004B597B" w:rsidRPr="00A61F3D">
        <w:rPr>
          <w:rFonts w:ascii="Arial" w:hAnsi="Arial" w:cs="Arial"/>
          <w:sz w:val="20"/>
        </w:rPr>
        <w:t>alatt állnak</w:t>
      </w:r>
      <w:r w:rsidRPr="00A61F3D">
        <w:rPr>
          <w:rFonts w:ascii="Arial" w:hAnsi="Arial" w:cs="Arial"/>
          <w:sz w:val="20"/>
        </w:rPr>
        <w:t>, de egyik társvállalat sem gyakorol ellenőrzést az adatszolgáltató felett, illetve az adatszolgáltató sem gyakorol ellenőrzést a társvállalat felett</w:t>
      </w:r>
      <w:r w:rsidR="004B597B"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4B597B" w:rsidRPr="00A61F3D">
        <w:rPr>
          <w:rFonts w:ascii="Arial" w:hAnsi="Arial" w:cs="Arial"/>
          <w:sz w:val="20"/>
        </w:rPr>
        <w:t xml:space="preserve"> a részesedés tulajdonjoga a szavazati jognak legalább 10%-át, de legfeljebb 50%-át biztosítja).</w:t>
      </w:r>
    </w:p>
    <w:p w14:paraId="399A86B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Többdevizás (</w:t>
      </w:r>
      <w:proofErr w:type="spellStart"/>
      <w:r w:rsidRPr="00A61F3D">
        <w:rPr>
          <w:rFonts w:ascii="Arial" w:hAnsi="Arial" w:cs="Arial"/>
          <w:b/>
          <w:sz w:val="20"/>
        </w:rPr>
        <w:t>multicurreny</w:t>
      </w:r>
      <w:proofErr w:type="spellEnd"/>
      <w:r w:rsidRPr="00A61F3D">
        <w:rPr>
          <w:rFonts w:ascii="Arial" w:hAnsi="Arial" w:cs="Arial"/>
          <w:b/>
          <w:sz w:val="20"/>
        </w:rPr>
        <w:t>) hitel:</w:t>
      </w:r>
      <w:r w:rsidRPr="00A61F3D">
        <w:rPr>
          <w:rFonts w:ascii="Arial" w:hAnsi="Arial" w:cs="Arial"/>
          <w:sz w:val="20"/>
        </w:rPr>
        <w:t xml:space="preserve"> </w:t>
      </w:r>
      <w:r w:rsidR="00CE4FD1" w:rsidRPr="00A61F3D">
        <w:rPr>
          <w:rFonts w:ascii="Arial" w:hAnsi="Arial" w:cs="Arial"/>
          <w:color w:val="000000"/>
          <w:sz w:val="20"/>
        </w:rPr>
        <w:t xml:space="preserve">olyan ügylet, amelynek keretében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lehetőséget nyújt az ügyfélnek arra, hogy a hitelt az általa megválasztott, a hitelszerződésben előzetesen rögzített devizanemek egyikében hívja le. Nem tartoznak ide az olyan konstrukciók, amelyek esetében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döntése a hitel denominációjának megváltoztatása.</w:t>
      </w:r>
    </w:p>
    <w:p w14:paraId="7830126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Tőkehátralék:</w:t>
      </w:r>
      <w:r w:rsidRPr="00A61F3D">
        <w:rPr>
          <w:rFonts w:ascii="Arial" w:hAnsi="Arial" w:cs="Arial"/>
          <w:sz w:val="20"/>
        </w:rPr>
        <w:t xml:space="preserve"> a halmozódó esedékes, de ki nem fizetett tőke összege.</w:t>
      </w:r>
    </w:p>
    <w:p w14:paraId="673E91B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Törlés:</w:t>
      </w:r>
      <w:r w:rsidRPr="00A61F3D">
        <w:rPr>
          <w:rFonts w:ascii="Arial" w:hAnsi="Arial" w:cs="Arial"/>
          <w:sz w:val="20"/>
        </w:rPr>
        <w:t xml:space="preserve"> a felek megállapodása alapján a szerződés szerinti összeg lehívatlan részét csökkentő tétel.</w:t>
      </w:r>
    </w:p>
    <w:p w14:paraId="66682D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 piaci értéke:</w:t>
      </w:r>
      <w:r w:rsidRPr="00A61F3D">
        <w:rPr>
          <w:rFonts w:ascii="Arial" w:hAnsi="Arial" w:cs="Arial"/>
          <w:sz w:val="20"/>
        </w:rPr>
        <w:t xml:space="preserve"> a tranzakció szerződés szerinti értéke. </w:t>
      </w:r>
    </w:p>
    <w:p w14:paraId="45B2375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Tranzakciók:</w:t>
      </w:r>
      <w:r w:rsidRPr="00A61F3D">
        <w:rPr>
          <w:rFonts w:ascii="Arial" w:hAnsi="Arial" w:cs="Arial"/>
          <w:sz w:val="20"/>
        </w:rPr>
        <w:t xml:space="preserve"> a nem</w:t>
      </w:r>
      <w:r w:rsidR="00707E83" w:rsidRPr="00A61F3D">
        <w:rPr>
          <w:rFonts w:ascii="Arial" w:hAnsi="Arial" w:cs="Arial"/>
          <w:sz w:val="20"/>
        </w:rPr>
        <w:t>-</w:t>
      </w:r>
      <w:r w:rsidRPr="00A61F3D">
        <w:rPr>
          <w:rFonts w:ascii="Arial" w:hAnsi="Arial" w:cs="Arial"/>
          <w:sz w:val="20"/>
        </w:rPr>
        <w:t>rezidens partnerrel végzett minden olyan művelet, am</w:t>
      </w:r>
      <w:r w:rsidR="004B597B" w:rsidRPr="00A61F3D">
        <w:rPr>
          <w:rFonts w:ascii="Arial" w:hAnsi="Arial" w:cs="Arial"/>
          <w:sz w:val="20"/>
        </w:rPr>
        <w:t>ely</w:t>
      </w:r>
      <w:r w:rsidRPr="00A61F3D">
        <w:rPr>
          <w:rFonts w:ascii="Arial" w:hAnsi="Arial" w:cs="Arial"/>
          <w:sz w:val="20"/>
        </w:rPr>
        <w:t xml:space="preserve"> az ügyletből eredő követelések és tartozások növekedését és csökkenését eredményezi </w:t>
      </w:r>
      <w:r w:rsidR="004B597B" w:rsidRPr="00A61F3D">
        <w:rPr>
          <w:rFonts w:ascii="Arial" w:hAnsi="Arial" w:cs="Arial"/>
          <w:sz w:val="20"/>
        </w:rPr>
        <w:t>–</w:t>
      </w:r>
      <w:r w:rsidRPr="00A61F3D">
        <w:rPr>
          <w:rFonts w:ascii="Arial" w:hAnsi="Arial" w:cs="Arial"/>
          <w:sz w:val="20"/>
        </w:rPr>
        <w:t xml:space="preserve"> függetlenül attól, hogy kapcsolódott-e hozzá pénzmozgás vagy sem –, de nem tartozik az egyéb változások közé. </w:t>
      </w:r>
    </w:p>
    <w:p w14:paraId="6102CA7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Úton lévő tételek:</w:t>
      </w:r>
      <w:r w:rsidRPr="00A61F3D">
        <w:rPr>
          <w:rFonts w:ascii="Arial" w:hAnsi="Arial" w:cs="Arial"/>
          <w:sz w:val="20"/>
        </w:rPr>
        <w:t xml:space="preserve"> egy pénzügyi eszközben történő növekedés és csökkenés</w:t>
      </w:r>
      <w:r w:rsidR="004B597B" w:rsidRPr="00A61F3D">
        <w:rPr>
          <w:rFonts w:ascii="Arial" w:hAnsi="Arial" w:cs="Arial"/>
          <w:sz w:val="20"/>
        </w:rPr>
        <w:t>,</w:t>
      </w:r>
      <w:r w:rsidRPr="00A61F3D">
        <w:rPr>
          <w:rFonts w:ascii="Arial" w:hAnsi="Arial" w:cs="Arial"/>
          <w:sz w:val="20"/>
        </w:rPr>
        <w:t xml:space="preserve"> és annak pénzügyi teljesítése közti eltérésből származó tételek.</w:t>
      </w:r>
    </w:p>
    <w:p w14:paraId="431E35B6" w14:textId="54EB8E1F"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Végső befektető:</w:t>
      </w:r>
      <w:r w:rsidRPr="00A61F3D">
        <w:rPr>
          <w:rFonts w:ascii="Arial" w:hAnsi="Arial" w:cs="Arial"/>
          <w:sz w:val="20"/>
        </w:rPr>
        <w:t xml:space="preserve"> a vállalatcsoport tulajdonosi lánc</w:t>
      </w:r>
      <w:r w:rsidR="004B597B" w:rsidRPr="00A61F3D">
        <w:rPr>
          <w:rFonts w:ascii="Arial" w:hAnsi="Arial" w:cs="Arial"/>
          <w:sz w:val="20"/>
        </w:rPr>
        <w:t>ának</w:t>
      </w:r>
      <w:r w:rsidRPr="00A61F3D">
        <w:rPr>
          <w:rFonts w:ascii="Arial" w:hAnsi="Arial" w:cs="Arial"/>
          <w:sz w:val="20"/>
        </w:rPr>
        <w:t xml:space="preserve"> csúcsán lévő</w:t>
      </w:r>
      <w:r w:rsidR="00327E99">
        <w:rPr>
          <w:rFonts w:ascii="Arial" w:hAnsi="Arial" w:cs="Arial"/>
          <w:sz w:val="20"/>
        </w:rPr>
        <w:t>,</w:t>
      </w:r>
      <w:r w:rsidRPr="00A61F3D">
        <w:rPr>
          <w:rFonts w:ascii="Arial" w:hAnsi="Arial" w:cs="Arial"/>
          <w:sz w:val="20"/>
        </w:rPr>
        <w:t xml:space="preserve"> többségi </w:t>
      </w:r>
      <w:r w:rsidR="007737D5" w:rsidRPr="00A61F3D">
        <w:rPr>
          <w:rFonts w:ascii="Arial" w:hAnsi="Arial" w:cs="Arial"/>
          <w:sz w:val="20"/>
        </w:rPr>
        <w:t xml:space="preserve">szavazati joggal rendelkező </w:t>
      </w:r>
      <w:r w:rsidRPr="00A61F3D">
        <w:rPr>
          <w:rFonts w:ascii="Arial" w:hAnsi="Arial" w:cs="Arial"/>
          <w:sz w:val="20"/>
        </w:rPr>
        <w:t xml:space="preserve">befektető, amely fölött más befektető nem gyakorol ellenőrzést. </w:t>
      </w:r>
      <w:r w:rsidR="00B05AA8" w:rsidRPr="009F7E5B">
        <w:rPr>
          <w:rFonts w:ascii="Arial" w:hAnsi="Arial" w:cs="Arial"/>
          <w:color w:val="000000" w:themeColor="text1"/>
          <w:sz w:val="20"/>
        </w:rPr>
        <w:t>Vagyis az adott hazai vállalkozásban közvetve (más szervezeten keresztül) vagy közvetlenül 50% feletti vagy ennél kisebb, de a vállalkozás stratégiai irányításához kizárólagos jogosultságokat biztosító szavazati joggal rendelkezik, és nincs további 50% feletti vagy ennél kisebb, de a vállalkozás stratégiai irányításához kizárólagos jogosultságokat biztosító szavazati joggal rendelkező tulajdonosa.</w:t>
      </w:r>
      <w:r w:rsidR="00B05AA8">
        <w:rPr>
          <w:rFonts w:ascii="Arial" w:hAnsi="Arial" w:cs="Arial"/>
          <w:color w:val="FF0000"/>
          <w:sz w:val="20"/>
        </w:rPr>
        <w:t xml:space="preserve"> </w:t>
      </w:r>
      <w:r w:rsidRPr="00A61F3D">
        <w:rPr>
          <w:rFonts w:ascii="Arial" w:hAnsi="Arial" w:cs="Arial"/>
          <w:sz w:val="20"/>
        </w:rPr>
        <w:t>Végső befektető lehet rezidens vagy nem</w:t>
      </w:r>
      <w:r w:rsidR="00707E83" w:rsidRPr="00A61F3D">
        <w:rPr>
          <w:rFonts w:ascii="Arial" w:hAnsi="Arial" w:cs="Arial"/>
          <w:sz w:val="20"/>
        </w:rPr>
        <w:t>-</w:t>
      </w:r>
      <w:r w:rsidRPr="00A61F3D">
        <w:rPr>
          <w:rFonts w:ascii="Arial" w:hAnsi="Arial" w:cs="Arial"/>
          <w:sz w:val="20"/>
        </w:rPr>
        <w:t xml:space="preserve">rezidens </w:t>
      </w:r>
      <w:r w:rsidRPr="00A61F3D">
        <w:rPr>
          <w:rFonts w:ascii="Arial" w:hAnsi="Arial" w:cs="Arial"/>
          <w:sz w:val="20"/>
        </w:rPr>
        <w:lastRenderedPageBreak/>
        <w:t>magánszemély</w:t>
      </w:r>
      <w:r w:rsidR="00732A83" w:rsidRPr="00A61F3D">
        <w:rPr>
          <w:rFonts w:ascii="Arial" w:hAnsi="Arial" w:cs="Arial"/>
          <w:sz w:val="20"/>
        </w:rPr>
        <w:t>, jogi személy</w:t>
      </w:r>
      <w:r w:rsidR="00E20614" w:rsidRPr="00A61F3D">
        <w:rPr>
          <w:rFonts w:ascii="Arial" w:hAnsi="Arial" w:cs="Arial"/>
          <w:sz w:val="20"/>
        </w:rPr>
        <w:t xml:space="preserve"> vagy jogi személyiség nélküli szervezet</w:t>
      </w:r>
      <w:r w:rsidR="007D31A1" w:rsidRPr="00A61F3D">
        <w:rPr>
          <w:rFonts w:ascii="Arial" w:hAnsi="Arial" w:cs="Arial"/>
          <w:sz w:val="20"/>
        </w:rPr>
        <w:t>,</w:t>
      </w:r>
      <w:r w:rsidRPr="00A61F3D">
        <w:rPr>
          <w:rFonts w:ascii="Arial" w:hAnsi="Arial" w:cs="Arial"/>
          <w:sz w:val="20"/>
        </w:rPr>
        <w:t xml:space="preserve"> közvetlen</w:t>
      </w:r>
      <w:r w:rsidR="00732A83" w:rsidRPr="00A61F3D">
        <w:rPr>
          <w:rFonts w:ascii="Arial" w:hAnsi="Arial" w:cs="Arial"/>
          <w:sz w:val="20"/>
        </w:rPr>
        <w:t>tőke-befektető</w:t>
      </w:r>
      <w:r w:rsidR="007D31A1" w:rsidRPr="00A61F3D">
        <w:rPr>
          <w:rFonts w:ascii="Arial" w:hAnsi="Arial" w:cs="Arial"/>
          <w:sz w:val="20"/>
        </w:rPr>
        <w:t xml:space="preserve"> </w:t>
      </w:r>
      <w:r w:rsidRPr="00A61F3D">
        <w:rPr>
          <w:rFonts w:ascii="Arial" w:hAnsi="Arial" w:cs="Arial"/>
          <w:sz w:val="20"/>
        </w:rPr>
        <w:t>vagy közvetett befektető.</w:t>
      </w:r>
    </w:p>
    <w:p w14:paraId="78FF51F8"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Vállalatcsoport: </w:t>
      </w:r>
      <w:r w:rsidRPr="00A61F3D">
        <w:rPr>
          <w:rFonts w:ascii="Arial" w:hAnsi="Arial" w:cs="Arial"/>
          <w:sz w:val="20"/>
        </w:rPr>
        <w:t xml:space="preserve">a vállalatok olyan köre, amely a közvetlentőke-befektetések elszámolása szempontjából tartalmazza a közvetlentőke-befektetőket és </w:t>
      </w:r>
      <w:r w:rsidR="00E20614" w:rsidRPr="00A61F3D">
        <w:rPr>
          <w:rFonts w:ascii="Arial" w:hAnsi="Arial" w:cs="Arial"/>
          <w:sz w:val="20"/>
        </w:rPr>
        <w:t>-</w:t>
      </w:r>
      <w:r w:rsidRPr="00A61F3D">
        <w:rPr>
          <w:rFonts w:ascii="Arial" w:hAnsi="Arial" w:cs="Arial"/>
          <w:sz w:val="20"/>
        </w:rPr>
        <w:t xml:space="preserve">befektetéseket, továbbá azon vállalatokat, amelyek közvetlen vagy közvetett módon ugyanazon </w:t>
      </w:r>
      <w:r w:rsidR="007D31A1" w:rsidRPr="00A61F3D">
        <w:rPr>
          <w:rFonts w:ascii="Arial" w:hAnsi="Arial" w:cs="Arial"/>
          <w:sz w:val="20"/>
        </w:rPr>
        <w:t xml:space="preserve">– </w:t>
      </w:r>
      <w:r w:rsidRPr="00A61F3D">
        <w:rPr>
          <w:rFonts w:ascii="Arial" w:hAnsi="Arial" w:cs="Arial"/>
          <w:sz w:val="20"/>
        </w:rPr>
        <w:t>végső</w:t>
      </w:r>
      <w:r w:rsidR="007D31A1" w:rsidRPr="00A61F3D">
        <w:rPr>
          <w:rFonts w:ascii="Arial" w:hAnsi="Arial" w:cs="Arial"/>
          <w:sz w:val="20"/>
        </w:rPr>
        <w:t xml:space="preserve"> –</w:t>
      </w:r>
      <w:r w:rsidRPr="00A61F3D">
        <w:rPr>
          <w:rFonts w:ascii="Arial" w:hAnsi="Arial" w:cs="Arial"/>
          <w:sz w:val="20"/>
        </w:rPr>
        <w:t xml:space="preserve"> befektető ellenőrzése</w:t>
      </w:r>
      <w:r w:rsidR="00AD537B" w:rsidRPr="00A61F3D">
        <w:rPr>
          <w:rFonts w:ascii="Arial" w:hAnsi="Arial" w:cs="Arial"/>
          <w:sz w:val="20"/>
        </w:rPr>
        <w:t>, illetve befolyása</w:t>
      </w:r>
      <w:r w:rsidRPr="00A61F3D">
        <w:rPr>
          <w:rFonts w:ascii="Arial" w:hAnsi="Arial" w:cs="Arial"/>
          <w:sz w:val="20"/>
        </w:rPr>
        <w:t xml:space="preserve"> alatt állnak</w:t>
      </w:r>
      <w:r w:rsidR="007D31A1"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7D31A1" w:rsidRPr="00A61F3D">
        <w:rPr>
          <w:rFonts w:ascii="Arial" w:hAnsi="Arial" w:cs="Arial"/>
          <w:sz w:val="20"/>
        </w:rPr>
        <w:t xml:space="preserve"> a részesedés tulajdonjoga a szavazati jognak legalább 10%-át, de legfeljebb 50%-át biztosítja)</w:t>
      </w:r>
      <w:r w:rsidRPr="00A61F3D">
        <w:rPr>
          <w:rFonts w:ascii="Arial" w:hAnsi="Arial" w:cs="Arial"/>
          <w:sz w:val="20"/>
        </w:rPr>
        <w:t>.</w:t>
      </w:r>
    </w:p>
    <w:p w14:paraId="37B7397D" w14:textId="70143683" w:rsidR="004520CB" w:rsidRPr="00F67C45" w:rsidRDefault="00BC531B" w:rsidP="00D3125B">
      <w:pPr>
        <w:widowControl w:val="0"/>
        <w:spacing w:before="120"/>
        <w:ind w:left="992" w:hanging="567"/>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6. </w:t>
      </w:r>
      <w:r w:rsidR="004520CB">
        <w:rPr>
          <w:rFonts w:ascii="Arial" w:hAnsi="Arial" w:cs="Arial"/>
          <w:b/>
          <w:sz w:val="20"/>
        </w:rPr>
        <w:t>A</w:t>
      </w:r>
      <w:r w:rsidR="004520CB" w:rsidRPr="00F67C45">
        <w:rPr>
          <w:rFonts w:ascii="Arial" w:hAnsi="Arial" w:cs="Arial"/>
          <w:b/>
          <w:sz w:val="20"/>
        </w:rPr>
        <w:t xml:space="preserve"> </w:t>
      </w:r>
      <w:r w:rsidR="004520CB">
        <w:rPr>
          <w:rFonts w:ascii="Arial" w:hAnsi="Arial" w:cs="Arial"/>
          <w:b/>
          <w:sz w:val="20"/>
        </w:rPr>
        <w:t>pénzforgalmi szolgáltatás nyújtásához kapcsolódó egyes adatokra vonatkozó P11-</w:t>
      </w:r>
      <w:r w:rsidR="004520CB" w:rsidRPr="00F67C45">
        <w:rPr>
          <w:rFonts w:ascii="Arial" w:hAnsi="Arial" w:cs="Arial"/>
          <w:b/>
          <w:sz w:val="20"/>
        </w:rPr>
        <w:t>P15</w:t>
      </w:r>
      <w:r w:rsidR="004520CB">
        <w:rPr>
          <w:rFonts w:ascii="Arial" w:hAnsi="Arial" w:cs="Arial"/>
          <w:b/>
          <w:sz w:val="20"/>
        </w:rPr>
        <w:t xml:space="preserve"> MNB azonosító kódú adatszolgáltatások </w:t>
      </w:r>
      <w:r w:rsidR="004520CB" w:rsidRPr="00A61F3D">
        <w:rPr>
          <w:rFonts w:ascii="Arial" w:hAnsi="Arial" w:cs="Arial"/>
          <w:b/>
          <w:sz w:val="20"/>
        </w:rPr>
        <w:t>tábláiban és kitöltési előírásaiban használt fogalmak</w:t>
      </w:r>
    </w:p>
    <w:p w14:paraId="7B165D96" w14:textId="77777777" w:rsidR="00A61F3D" w:rsidRPr="00A61F3D" w:rsidRDefault="00A61F3D" w:rsidP="00D3125B">
      <w:pPr>
        <w:spacing w:before="120"/>
        <w:ind w:firstLine="425"/>
        <w:rPr>
          <w:rFonts w:ascii="Arial" w:hAnsi="Arial" w:cs="Arial"/>
          <w:b/>
          <w:sz w:val="20"/>
        </w:rPr>
      </w:pPr>
      <w:r w:rsidRPr="00A61F3D">
        <w:rPr>
          <w:rFonts w:ascii="Arial" w:hAnsi="Arial" w:cs="Arial"/>
          <w:b/>
          <w:sz w:val="20"/>
        </w:rPr>
        <w:t>Fizetési kártyákkal kapcsolatos általános fogalmak:</w:t>
      </w:r>
    </w:p>
    <w:p w14:paraId="24113622" w14:textId="72200560"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w:t>
      </w:r>
      <w:r w:rsidRPr="00A61F3D">
        <w:rPr>
          <w:rFonts w:ascii="Arial" w:hAnsi="Arial" w:cs="Arial"/>
          <w:sz w:val="20"/>
        </w:rPr>
        <w:tab/>
      </w:r>
      <w:r w:rsidRPr="00A61F3D">
        <w:rPr>
          <w:rFonts w:ascii="Arial" w:hAnsi="Arial" w:cs="Arial"/>
          <w:b/>
          <w:sz w:val="20"/>
        </w:rPr>
        <w:t xml:space="preserve">Business, illetve </w:t>
      </w:r>
      <w:proofErr w:type="spellStart"/>
      <w:r w:rsidRPr="00A61F3D">
        <w:rPr>
          <w:rFonts w:ascii="Arial" w:hAnsi="Arial" w:cs="Arial"/>
          <w:b/>
          <w:sz w:val="20"/>
        </w:rPr>
        <w:t>corporate</w:t>
      </w:r>
      <w:proofErr w:type="spellEnd"/>
      <w:r w:rsidRPr="00A61F3D">
        <w:rPr>
          <w:rFonts w:ascii="Arial" w:hAnsi="Arial" w:cs="Arial"/>
          <w:b/>
          <w:sz w:val="20"/>
        </w:rPr>
        <w:t xml:space="preserve"> kártya</w:t>
      </w:r>
      <w:r w:rsidRPr="00A61F3D">
        <w:rPr>
          <w:rFonts w:ascii="Arial" w:hAnsi="Arial" w:cs="Arial"/>
          <w:sz w:val="20"/>
        </w:rPr>
        <w:t>: a gazdálkodó és egyéb szervezet ügyfelek alkalmazottai részére kibocsátott kártya.</w:t>
      </w:r>
    </w:p>
    <w:p w14:paraId="43568CE5" w14:textId="7E4797E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.2.</w:t>
      </w:r>
      <w:r w:rsidRPr="00A61F3D">
        <w:rPr>
          <w:rFonts w:ascii="Arial" w:hAnsi="Arial" w:cs="Arial"/>
          <w:sz w:val="20"/>
        </w:rPr>
        <w:tab/>
      </w:r>
      <w:r w:rsidRPr="00A61F3D">
        <w:rPr>
          <w:rFonts w:ascii="Arial" w:hAnsi="Arial" w:cs="Arial"/>
          <w:b/>
          <w:sz w:val="20"/>
        </w:rPr>
        <w:t>Co-</w:t>
      </w:r>
      <w:proofErr w:type="spellStart"/>
      <w:r w:rsidRPr="00A61F3D">
        <w:rPr>
          <w:rFonts w:ascii="Arial" w:hAnsi="Arial" w:cs="Arial"/>
          <w:b/>
          <w:sz w:val="20"/>
        </w:rPr>
        <w:t>branded</w:t>
      </w:r>
      <w:proofErr w:type="spellEnd"/>
      <w:r w:rsidRPr="00A61F3D">
        <w:rPr>
          <w:rFonts w:ascii="Arial" w:hAnsi="Arial" w:cs="Arial"/>
          <w:b/>
          <w:sz w:val="20"/>
        </w:rPr>
        <w:t xml:space="preserve"> kártya</w:t>
      </w:r>
      <w:r w:rsidRPr="00A61F3D">
        <w:rPr>
          <w:rFonts w:ascii="Arial" w:hAnsi="Arial" w:cs="Arial"/>
          <w:sz w:val="20"/>
        </w:rPr>
        <w:t xml:space="preserve">: a kártya </w:t>
      </w:r>
      <w:proofErr w:type="spellStart"/>
      <w:r w:rsidRPr="00A61F3D">
        <w:rPr>
          <w:rFonts w:ascii="Arial" w:hAnsi="Arial" w:cs="Arial"/>
          <w:sz w:val="20"/>
        </w:rPr>
        <w:t>arculatán</w:t>
      </w:r>
      <w:proofErr w:type="spellEnd"/>
      <w:r w:rsidRPr="00A61F3D">
        <w:rPr>
          <w:rFonts w:ascii="Arial" w:hAnsi="Arial" w:cs="Arial"/>
          <w:sz w:val="20"/>
        </w:rPr>
        <w:t xml:space="preserve"> a kibocsátó védjegye mellett szerepel a partner védjegye is, és a kibocsátás mögött gazdasági érdekközösség húzódik meg. Nemzetközi védjeggyel ellátott kártyák esetében az is feltétel, hogy a nemzetközi kártyatársaság co-</w:t>
      </w:r>
      <w:proofErr w:type="spellStart"/>
      <w:r w:rsidRPr="00A61F3D">
        <w:rPr>
          <w:rFonts w:ascii="Arial" w:hAnsi="Arial" w:cs="Arial"/>
          <w:sz w:val="20"/>
        </w:rPr>
        <w:t>branded</w:t>
      </w:r>
      <w:proofErr w:type="spellEnd"/>
      <w:r w:rsidRPr="00A61F3D">
        <w:rPr>
          <w:rFonts w:ascii="Arial" w:hAnsi="Arial" w:cs="Arial"/>
          <w:sz w:val="20"/>
        </w:rPr>
        <w:t xml:space="preserve"> termékként engedélyezze a konstrukciót.</w:t>
      </w:r>
    </w:p>
    <w:p w14:paraId="6A67FF29" w14:textId="3EE5AB7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.3.</w:t>
      </w:r>
      <w:r w:rsidRPr="00A61F3D">
        <w:rPr>
          <w:rFonts w:ascii="Arial" w:hAnsi="Arial" w:cs="Arial"/>
          <w:sz w:val="20"/>
        </w:rPr>
        <w:tab/>
      </w:r>
      <w:r w:rsidRPr="00A61F3D">
        <w:rPr>
          <w:rFonts w:ascii="Arial" w:hAnsi="Arial" w:cs="Arial"/>
          <w:b/>
          <w:sz w:val="20"/>
        </w:rPr>
        <w:t>Credit (hitel) funkcióval rendelkező kártya</w:t>
      </w:r>
      <w:r w:rsidRPr="00A61F3D">
        <w:rPr>
          <w:rFonts w:ascii="Arial" w:hAnsi="Arial" w:cs="Arial"/>
          <w:sz w:val="20"/>
        </w:rPr>
        <w:t xml:space="preserve">: a kártyabirtokos és a kibocsátó közötti szerződésben foglaltaknak megfelelően, egy előre meghatározott összegű hitelkerethez kapcsolódó kártya, amellyel az ügyfél kerete erejéig vehet fel készpénzt, illetve vásárolhat. A számlázási periódus (általában egy hónap) végén a kártya birtokosa dönti el, hogy a kibocsátó által megküldött értesítőben meghatározott határidőig teljes egészében kifizeti tartozását, vagy csak annak szerződésben meghatározott mértékét. A költések abban az esetben kamatmentesek, ha a teljes tartozás visszafizetésre kerül a fizetési határidő végéig. Amennyiben nem a teljes tartozás kerül visszafizetésre, akkor a teljes tartozásra vagy annak fennmaradó részére számítják fel a kamatot. A fennmaradó tranzakciókra azok értéknapjától kerül felszámításra a kamat. Általában nem vonatkozik a kamatmentesség a készpénzfelvételi műveletekre, ezek ugyanis a tranzakció keltétől kamatoznak. Minden kártyát, amely credit funkcióval rendelkezik (függetlenül attól, hogy ezen kívül hány egyéb funkciója van még), ebben a kategóriában kell jelenteni. Amennyiben a kártya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akkor külön sorokban, a credit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között egyaránt kell jelenteni.</w:t>
      </w:r>
    </w:p>
    <w:p w14:paraId="32B4BD29" w14:textId="1B9EAC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.4.</w:t>
      </w:r>
      <w:r w:rsidRPr="00A61F3D">
        <w:rPr>
          <w:rFonts w:ascii="Arial" w:hAnsi="Arial" w:cs="Arial"/>
          <w:b/>
          <w:sz w:val="20"/>
        </w:rPr>
        <w:tab/>
      </w:r>
      <w:proofErr w:type="spellStart"/>
      <w:r w:rsidRPr="00A61F3D">
        <w:rPr>
          <w:rFonts w:ascii="Arial" w:hAnsi="Arial" w:cs="Arial"/>
          <w:b/>
          <w:sz w:val="20"/>
        </w:rPr>
        <w:t>Debit</w:t>
      </w:r>
      <w:proofErr w:type="spellEnd"/>
      <w:r w:rsidRPr="00A61F3D">
        <w:rPr>
          <w:rFonts w:ascii="Arial" w:hAnsi="Arial" w:cs="Arial"/>
          <w:b/>
          <w:sz w:val="20"/>
        </w:rPr>
        <w:t xml:space="preserve"> (betéti) funkcióval rendelkező kártya</w:t>
      </w:r>
      <w:r w:rsidRPr="00A61F3D">
        <w:rPr>
          <w:rFonts w:ascii="Arial" w:hAnsi="Arial" w:cs="Arial"/>
          <w:sz w:val="20"/>
        </w:rPr>
        <w:t xml:space="preserve">: a kártyabirtokos fizetési számlájához kapcsolódó kártya, amely feljogosítja őt arra, hogy a kártyabirtokos és a kibocsátó közötti szerződésben foglalt feltételekkel, számlaegyenlege erejéig készpénzt vegyen fel, illetve vásároljon. A kártyabirtokos fizetési számlája minden egyes művelet összegével automatikusan megterhelésre kerül. A betéti funkcióval rendelkező kártya mögött állhat olyan fizetési számla is, amelyhez folyószámlahitel kapcsolódik. Minden kártyát, amely </w:t>
      </w:r>
      <w:proofErr w:type="spellStart"/>
      <w:r w:rsidRPr="00A61F3D">
        <w:rPr>
          <w:rFonts w:ascii="Arial" w:hAnsi="Arial" w:cs="Arial"/>
          <w:sz w:val="20"/>
        </w:rPr>
        <w:t>debit</w:t>
      </w:r>
      <w:proofErr w:type="spellEnd"/>
      <w:r w:rsidRPr="00A61F3D">
        <w:rPr>
          <w:rFonts w:ascii="Arial" w:hAnsi="Arial" w:cs="Arial"/>
          <w:sz w:val="20"/>
        </w:rPr>
        <w:t xml:space="preserve"> funkcióval rendelkezik (függetlenül attól, hogy ezen kívül hány egyéb funkciója van még), ebben a kategóriában kell jelenteni. Amennyiben a kártya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akkor külön sorokban, a </w:t>
      </w:r>
      <w:proofErr w:type="spellStart"/>
      <w:r w:rsidRPr="00A61F3D">
        <w:rPr>
          <w:rFonts w:ascii="Arial" w:hAnsi="Arial" w:cs="Arial"/>
          <w:sz w:val="20"/>
        </w:rPr>
        <w:t>debit</w:t>
      </w:r>
      <w:proofErr w:type="spellEnd"/>
      <w:r w:rsidRPr="00A61F3D">
        <w:rPr>
          <w:rFonts w:ascii="Arial" w:hAnsi="Arial" w:cs="Arial"/>
          <w:sz w:val="20"/>
        </w:rPr>
        <w:t xml:space="preserve">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ellátott kártyák között egyaránt jelenteni kell. </w:t>
      </w:r>
    </w:p>
    <w:p w14:paraId="5AC98BA2" w14:textId="1AF6C48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.5.</w:t>
      </w:r>
      <w:r w:rsidRPr="00A61F3D">
        <w:rPr>
          <w:rFonts w:ascii="Arial" w:hAnsi="Arial" w:cs="Arial"/>
          <w:sz w:val="20"/>
        </w:rPr>
        <w:tab/>
      </w:r>
      <w:proofErr w:type="spellStart"/>
      <w:r w:rsidRPr="00A61F3D">
        <w:rPr>
          <w:rFonts w:ascii="Arial" w:hAnsi="Arial" w:cs="Arial"/>
          <w:b/>
          <w:sz w:val="20"/>
        </w:rPr>
        <w:t>Delayed</w:t>
      </w:r>
      <w:proofErr w:type="spellEnd"/>
      <w:r w:rsidRPr="00A61F3D">
        <w:rPr>
          <w:rFonts w:ascii="Arial" w:hAnsi="Arial" w:cs="Arial"/>
          <w:b/>
          <w:sz w:val="20"/>
        </w:rPr>
        <w:t xml:space="preserve"> </w:t>
      </w:r>
      <w:proofErr w:type="spellStart"/>
      <w:r w:rsidRPr="00A61F3D">
        <w:rPr>
          <w:rFonts w:ascii="Arial" w:hAnsi="Arial" w:cs="Arial"/>
          <w:b/>
          <w:sz w:val="20"/>
        </w:rPr>
        <w:t>debit</w:t>
      </w:r>
      <w:proofErr w:type="spellEnd"/>
      <w:r w:rsidRPr="00A61F3D">
        <w:rPr>
          <w:rFonts w:ascii="Arial" w:hAnsi="Arial" w:cs="Arial"/>
          <w:b/>
          <w:sz w:val="20"/>
        </w:rPr>
        <w:t xml:space="preserve"> (terhelési) funkcióval rendelkező kártya</w:t>
      </w:r>
      <w:r w:rsidRPr="00A61F3D">
        <w:rPr>
          <w:rFonts w:ascii="Arial" w:hAnsi="Arial" w:cs="Arial"/>
          <w:sz w:val="20"/>
        </w:rPr>
        <w:t xml:space="preserve">: a kártyabirtokos és a kibocsátó közötti szerződésben foglaltaknak megfelelően, egy előre meghatározott összegű hitelkerethez kapcsolódó kártya. A kártya készpénz felvételére és vásárlásra alkalmas. A számlázási periódus végén a kártyabirtokos tartozása teljes összegét köteles kiegyenlíteni. Minden kártyát, amely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rendelkezik (függetlenül attól, hogy ezen kívül hány egyéb funkciója van még), ebben a kategóriában kell jelenteni. Amennyiben a kártya credit funkcióval is rendelkezik, akkor külön sorokban, a credit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között egyaránt jelenteni kell. Ugyanígy kell eljárni abban az esetben is, amikor a kártya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azaz ilyen esetekben a kártyát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alkategóriában is jelenteni kell.</w:t>
      </w:r>
    </w:p>
    <w:p w14:paraId="00FEB978" w14:textId="1B78C3D2"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.6.</w:t>
      </w:r>
      <w:r w:rsidRPr="00A61F3D">
        <w:rPr>
          <w:rFonts w:ascii="Arial" w:hAnsi="Arial" w:cs="Arial"/>
          <w:sz w:val="20"/>
        </w:rPr>
        <w:tab/>
      </w:r>
      <w:r w:rsidRPr="00A61F3D">
        <w:rPr>
          <w:rFonts w:ascii="Arial" w:hAnsi="Arial" w:cs="Arial"/>
          <w:b/>
          <w:sz w:val="20"/>
        </w:rPr>
        <w:t>Elektronikus pénz funkcióval rendelkező kártya</w:t>
      </w:r>
      <w:r w:rsidRPr="00A61F3D">
        <w:rPr>
          <w:rFonts w:ascii="Arial" w:hAnsi="Arial" w:cs="Arial"/>
          <w:sz w:val="20"/>
        </w:rPr>
        <w:t>: olyan kártya, amellyel lehetőség van elektronikus pénz tranzakciók lebonyolítására. Egyaránt idetartoznak az elektronikus pénzt közvetlenül tároló kártyák és azok, amelyek hozzáférést biztosítanak elektronikus pénz számlához.</w:t>
      </w:r>
    </w:p>
    <w:p w14:paraId="471DEE7C" w14:textId="3E9F538A" w:rsidR="00A61F3D" w:rsidRPr="00A61F3D" w:rsidRDefault="00A61F3D" w:rsidP="00A61F3D">
      <w:pPr>
        <w:ind w:left="993" w:hanging="567"/>
        <w:rPr>
          <w:rFonts w:ascii="Arial" w:hAnsi="Arial" w:cs="Arial"/>
          <w:sz w:val="20"/>
        </w:rPr>
      </w:pPr>
      <w:r>
        <w:rPr>
          <w:rFonts w:ascii="Arial" w:hAnsi="Arial" w:cs="Arial"/>
          <w:sz w:val="20"/>
        </w:rPr>
        <w:lastRenderedPageBreak/>
        <w:t>6</w:t>
      </w:r>
      <w:r w:rsidRPr="00A61F3D">
        <w:rPr>
          <w:rFonts w:ascii="Arial" w:hAnsi="Arial" w:cs="Arial"/>
          <w:sz w:val="20"/>
        </w:rPr>
        <w:t>.7.</w:t>
      </w:r>
      <w:r w:rsidRPr="00A61F3D">
        <w:rPr>
          <w:rFonts w:ascii="Arial" w:hAnsi="Arial" w:cs="Arial"/>
          <w:b/>
          <w:sz w:val="20"/>
        </w:rPr>
        <w:tab/>
        <w:t>Előrefizetett funkcióval rendelkező kártya</w:t>
      </w:r>
      <w:r w:rsidRPr="00A61F3D">
        <w:rPr>
          <w:rFonts w:ascii="Arial" w:hAnsi="Arial" w:cs="Arial"/>
          <w:sz w:val="20"/>
        </w:rPr>
        <w:t>: egy előre kifizetett összeghez kapcsolódó kártya, amelyet a kibocsátó egy fizetési számlán tart nyilván. A kártya birtokosa a fizetési számlán lévő összeg erejéig használhatja a kártyáját készpénz felvételére, illetve áru, szolgáltatás ellenértékének a kifizetésére. Idetartoznak azok a konstrukciók is, amelyeknél a kártya mögött álló számla újra feltölthető, és azok is, amelyek esetében ez nem lehetséges (azaz csak addig érvényes a kártya, amíg a kártya igénylésekor előre kifizetett összeget fel nem használja a kártyabirtokos). Nem tartoznak ide azok a kártyák, amelyeknél az előre fizetett összeget maga a kártya tárolja, ezeket az elektronikus pénz funkcióval rendelkező kártyáknál kell jelenteni.</w:t>
      </w:r>
    </w:p>
    <w:p w14:paraId="6252E63C" w14:textId="29DA82D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.8.</w:t>
      </w:r>
      <w:r w:rsidRPr="00A61F3D">
        <w:rPr>
          <w:rFonts w:ascii="Arial" w:hAnsi="Arial" w:cs="Arial"/>
          <w:sz w:val="20"/>
        </w:rPr>
        <w:tab/>
      </w:r>
      <w:r w:rsidRPr="00A61F3D">
        <w:rPr>
          <w:rFonts w:ascii="Arial" w:hAnsi="Arial" w:cs="Arial"/>
          <w:b/>
          <w:sz w:val="20"/>
        </w:rPr>
        <w:t>Érintéses fizetési funkcióval rendelkező kártya:</w:t>
      </w:r>
      <w:r w:rsidRPr="00A61F3D">
        <w:rPr>
          <w:rFonts w:ascii="Arial" w:hAnsi="Arial" w:cs="Arial"/>
          <w:sz w:val="20"/>
        </w:rPr>
        <w:t xml:space="preserve"> olyan kártya, amellyel lehetőség van a POS terminál és a kártya közötti adatátvitelre közvetlen fizikai kapcsolat nélkül (érintkezés nélküli adatátvitel). Az ilyen funkcióval rendelkező kártyák forgalmi adatainál a kibocsátói oldalról a kártya teljes forgalmát jelenteni kell, nem csak az érintéses fizetési forgalmat.</w:t>
      </w:r>
    </w:p>
    <w:p w14:paraId="21577346" w14:textId="6084F9A9" w:rsidR="00A61F3D" w:rsidRPr="00A61F3D" w:rsidRDefault="00A61F3D" w:rsidP="00A61F3D">
      <w:pPr>
        <w:tabs>
          <w:tab w:val="num" w:pos="1440"/>
        </w:tabs>
        <w:ind w:left="993" w:hanging="567"/>
        <w:rPr>
          <w:rFonts w:ascii="Arial" w:hAnsi="Arial" w:cs="Arial"/>
          <w:sz w:val="20"/>
        </w:rPr>
      </w:pPr>
      <w:r>
        <w:rPr>
          <w:rFonts w:ascii="Arial" w:hAnsi="Arial" w:cs="Arial"/>
          <w:sz w:val="20"/>
        </w:rPr>
        <w:t>6</w:t>
      </w:r>
      <w:r w:rsidRPr="00A61F3D">
        <w:rPr>
          <w:rFonts w:ascii="Arial" w:hAnsi="Arial" w:cs="Arial"/>
          <w:sz w:val="20"/>
        </w:rPr>
        <w:t>.9.</w:t>
      </w:r>
      <w:r w:rsidRPr="00A61F3D">
        <w:rPr>
          <w:rFonts w:ascii="Arial" w:hAnsi="Arial" w:cs="Arial"/>
          <w:sz w:val="20"/>
        </w:rPr>
        <w:tab/>
      </w:r>
      <w:r w:rsidRPr="00A61F3D">
        <w:rPr>
          <w:rFonts w:ascii="Arial" w:hAnsi="Arial" w:cs="Arial"/>
          <w:b/>
          <w:sz w:val="20"/>
        </w:rPr>
        <w:t>Fizetési funkcióval rendelkező kártya</w:t>
      </w:r>
      <w:r w:rsidRPr="00A61F3D">
        <w:rPr>
          <w:rFonts w:ascii="Arial" w:hAnsi="Arial" w:cs="Arial"/>
          <w:sz w:val="20"/>
        </w:rPr>
        <w:t xml:space="preserve">: áru, illetve szolgáltatás ellenértékének a kifizetésére alkalmas kártya, amely minimum a következő funkciók valamelyikével rendelkezik: </w:t>
      </w:r>
      <w:proofErr w:type="spellStart"/>
      <w:r w:rsidRPr="00A61F3D">
        <w:rPr>
          <w:rFonts w:ascii="Arial" w:hAnsi="Arial" w:cs="Arial"/>
          <w:sz w:val="20"/>
        </w:rPr>
        <w:t>debit</w:t>
      </w:r>
      <w:proofErr w:type="spellEnd"/>
      <w:r w:rsidRPr="00A61F3D">
        <w:rPr>
          <w:rFonts w:ascii="Arial" w:hAnsi="Arial" w:cs="Arial"/>
          <w:sz w:val="20"/>
        </w:rPr>
        <w:t xml:space="preserve"> (betéti) funkció,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(terhelési) funkció, credit (hitel) funkció, előrefizetett funkció. Ugyanaz a kártya rendelkezhet a felsoroltak közül több funkcióval is. Ennek alapján a következő kategóriák </w:t>
      </w:r>
      <w:proofErr w:type="spellStart"/>
      <w:r w:rsidRPr="00A61F3D">
        <w:rPr>
          <w:rFonts w:ascii="Arial" w:hAnsi="Arial" w:cs="Arial"/>
          <w:sz w:val="20"/>
        </w:rPr>
        <w:t>különböztethetők</w:t>
      </w:r>
      <w:proofErr w:type="spellEnd"/>
      <w:r w:rsidRPr="00A61F3D">
        <w:rPr>
          <w:rFonts w:ascii="Arial" w:hAnsi="Arial" w:cs="Arial"/>
          <w:sz w:val="20"/>
        </w:rPr>
        <w:t xml:space="preserve"> meg a fizetési funkcióval rendelkező kártyákon belül:</w:t>
      </w:r>
    </w:p>
    <w:p w14:paraId="32EE185A" w14:textId="77777777" w:rsidR="00A61F3D" w:rsidRPr="00A61F3D" w:rsidRDefault="00A61F3D" w:rsidP="00D804EB">
      <w:pPr>
        <w:numPr>
          <w:ilvl w:val="0"/>
          <w:numId w:val="33"/>
        </w:numPr>
        <w:spacing w:line="276" w:lineRule="auto"/>
        <w:ind w:left="1848" w:hanging="357"/>
        <w:rPr>
          <w:rFonts w:ascii="Arial" w:hAnsi="Arial" w:cs="Arial"/>
          <w:sz w:val="20"/>
        </w:rPr>
      </w:pPr>
      <w:proofErr w:type="spellStart"/>
      <w:r w:rsidRPr="00A61F3D">
        <w:rPr>
          <w:rFonts w:ascii="Arial" w:hAnsi="Arial" w:cs="Arial"/>
          <w:sz w:val="20"/>
        </w:rPr>
        <w:t>debit</w:t>
      </w:r>
      <w:proofErr w:type="spellEnd"/>
      <w:r w:rsidRPr="00A61F3D">
        <w:rPr>
          <w:rFonts w:ascii="Arial" w:hAnsi="Arial" w:cs="Arial"/>
          <w:sz w:val="20"/>
        </w:rPr>
        <w:t xml:space="preserve"> (betéti) funkcióval rendelkező kártya, ezen belül hitelkerethez kapcsolódó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kártya,</w:t>
      </w:r>
    </w:p>
    <w:p w14:paraId="7328F8F4" w14:textId="77777777" w:rsidR="00A61F3D" w:rsidRPr="00A61F3D" w:rsidRDefault="00A61F3D" w:rsidP="00D804EB">
      <w:pPr>
        <w:numPr>
          <w:ilvl w:val="0"/>
          <w:numId w:val="33"/>
        </w:numPr>
        <w:spacing w:line="276" w:lineRule="auto"/>
        <w:ind w:left="1848" w:hanging="357"/>
        <w:rPr>
          <w:rFonts w:ascii="Arial" w:hAnsi="Arial" w:cs="Arial"/>
          <w:sz w:val="20"/>
        </w:rPr>
      </w:pPr>
      <w:r w:rsidRPr="00A61F3D">
        <w:rPr>
          <w:rFonts w:ascii="Arial" w:hAnsi="Arial" w:cs="Arial"/>
          <w:sz w:val="20"/>
        </w:rPr>
        <w:t>credit (hitel) funkcióval rendelkező kártya,</w:t>
      </w:r>
    </w:p>
    <w:p w14:paraId="05E394B1"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(terhelési) funkcióval rendelkező kártya,</w:t>
      </w:r>
    </w:p>
    <w:p w14:paraId="06CBFB15"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előrefizetett funkcióval rendelkező kártya,</w:t>
      </w:r>
    </w:p>
    <w:p w14:paraId="5A6C119F"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A61F3D">
        <w:rPr>
          <w:rFonts w:ascii="Arial" w:hAnsi="Arial" w:cs="Arial"/>
          <w:sz w:val="20"/>
        </w:rPr>
        <w:t>debit</w:t>
      </w:r>
      <w:proofErr w:type="spellEnd"/>
      <w:r w:rsidRPr="00A61F3D">
        <w:rPr>
          <w:rFonts w:ascii="Arial" w:hAnsi="Arial" w:cs="Arial"/>
          <w:sz w:val="20"/>
        </w:rPr>
        <w:t xml:space="preserve">, illetve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(betéti, illetve terhelési) funkcióval rendelkező kártya,</w:t>
      </w:r>
    </w:p>
    <w:p w14:paraId="7EECD50D"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 xml:space="preserve">credit, illetve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(hitel, illetve terhelési) funkcióval rendelkező kártya,</w:t>
      </w:r>
    </w:p>
    <w:p w14:paraId="5EB66130"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egyéb, az e) és f) alpontba nem sorolható, több funkcióval rendelkező kártya.</w:t>
      </w:r>
    </w:p>
    <w:p w14:paraId="15BB45E2"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Az e)-g) alpont szerinti alkategóriát csak abban az esetben kell jelenteni, ha a forgalmi adatokat nem lehet szétválasztani aszerint, hogy mikor használjuk a kártyát </w:t>
      </w:r>
      <w:proofErr w:type="spellStart"/>
      <w:r w:rsidRPr="00A61F3D">
        <w:rPr>
          <w:rFonts w:ascii="Arial" w:hAnsi="Arial" w:cs="Arial"/>
          <w:sz w:val="20"/>
        </w:rPr>
        <w:t>debit</w:t>
      </w:r>
      <w:proofErr w:type="spellEnd"/>
      <w:r w:rsidRPr="00A61F3D">
        <w:rPr>
          <w:rFonts w:ascii="Arial" w:hAnsi="Arial" w:cs="Arial"/>
          <w:sz w:val="20"/>
        </w:rPr>
        <w:t xml:space="preserve">, credit,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vagy előrefizetett funkcióval rendelkező kártyaként. </w:t>
      </w:r>
    </w:p>
    <w:p w14:paraId="4C74A19A"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 fizikailag egyetlen, többféle funkcióval is rendelkező kártyát az egyes funkciók szerint külön sorokban kell jelenteni, azaz például a </w:t>
      </w:r>
      <w:proofErr w:type="spellStart"/>
      <w:r w:rsidRPr="00A61F3D">
        <w:rPr>
          <w:rFonts w:ascii="Arial" w:hAnsi="Arial" w:cs="Arial"/>
          <w:sz w:val="20"/>
        </w:rPr>
        <w:t>debit</w:t>
      </w:r>
      <w:proofErr w:type="spellEnd"/>
      <w:r w:rsidRPr="00A61F3D">
        <w:rPr>
          <w:rFonts w:ascii="Arial" w:hAnsi="Arial" w:cs="Arial"/>
          <w:sz w:val="20"/>
        </w:rPr>
        <w:t xml:space="preserve">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funkciókkal egyaránt rendelkező kártyát mind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kártyáknál, mind pedig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kártyáknál jelenteni kell.</w:t>
      </w:r>
    </w:p>
    <w:p w14:paraId="31687B1F" w14:textId="5F8AF633"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.10.</w:t>
      </w:r>
      <w:r w:rsidRPr="00A61F3D">
        <w:rPr>
          <w:rFonts w:ascii="Arial" w:hAnsi="Arial" w:cs="Arial"/>
          <w:sz w:val="20"/>
        </w:rPr>
        <w:tab/>
      </w:r>
      <w:r w:rsidRPr="00A61F3D">
        <w:rPr>
          <w:rFonts w:ascii="Arial" w:hAnsi="Arial" w:cs="Arial"/>
          <w:b/>
          <w:sz w:val="20"/>
        </w:rPr>
        <w:t>Hazai kibocsátású kártyával lebonyolított hazai forgalom</w:t>
      </w:r>
      <w:r w:rsidRPr="00A61F3D">
        <w:rPr>
          <w:rFonts w:ascii="Arial" w:hAnsi="Arial" w:cs="Arial"/>
          <w:sz w:val="20"/>
        </w:rPr>
        <w:t>: az adatszolgáltató kártyáival végrehajtott műveletek közül azok, amelyeknél a tranzakció lebonyolításának országa Magyarország.</w:t>
      </w:r>
    </w:p>
    <w:p w14:paraId="10481680" w14:textId="21DFF4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.11.</w:t>
      </w:r>
      <w:r w:rsidRPr="00A61F3D">
        <w:rPr>
          <w:rFonts w:ascii="Arial" w:hAnsi="Arial" w:cs="Arial"/>
          <w:sz w:val="20"/>
        </w:rPr>
        <w:tab/>
      </w:r>
      <w:r w:rsidRPr="00A61F3D">
        <w:rPr>
          <w:rFonts w:ascii="Arial" w:hAnsi="Arial" w:cs="Arial"/>
          <w:b/>
          <w:sz w:val="20"/>
        </w:rPr>
        <w:t>Hazai kibocsátású kártyával lebonyolított külföldi forgalom</w:t>
      </w:r>
      <w:r w:rsidRPr="00A61F3D">
        <w:rPr>
          <w:rFonts w:ascii="Arial" w:hAnsi="Arial" w:cs="Arial"/>
          <w:sz w:val="20"/>
        </w:rPr>
        <w:t>: az adatszolgáltató kártyáival végrehajtott műveletek közül azok, amelyeknél a tranzakció lebonyolításának országa Magyarországon kívüli bármely más ország.</w:t>
      </w:r>
    </w:p>
    <w:p w14:paraId="3893F5DB" w14:textId="7B88077B"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.12.</w:t>
      </w:r>
      <w:r w:rsidRPr="00A61F3D">
        <w:rPr>
          <w:rFonts w:ascii="Arial" w:hAnsi="Arial" w:cs="Arial"/>
          <w:sz w:val="20"/>
        </w:rPr>
        <w:tab/>
      </w:r>
      <w:r w:rsidRPr="00A61F3D">
        <w:rPr>
          <w:rFonts w:ascii="Arial" w:hAnsi="Arial" w:cs="Arial"/>
          <w:b/>
          <w:sz w:val="20"/>
        </w:rPr>
        <w:t xml:space="preserve">Hitelkerethez kapcsolódó </w:t>
      </w:r>
      <w:proofErr w:type="spellStart"/>
      <w:r w:rsidRPr="00A61F3D">
        <w:rPr>
          <w:rFonts w:ascii="Arial" w:hAnsi="Arial" w:cs="Arial"/>
          <w:b/>
          <w:sz w:val="20"/>
        </w:rPr>
        <w:t>debit</w:t>
      </w:r>
      <w:proofErr w:type="spellEnd"/>
      <w:r w:rsidRPr="00A61F3D">
        <w:rPr>
          <w:rFonts w:ascii="Arial" w:hAnsi="Arial" w:cs="Arial"/>
          <w:b/>
          <w:sz w:val="20"/>
        </w:rPr>
        <w:t xml:space="preserve"> (betéti) funkcióval rendelkező kártya</w:t>
      </w:r>
      <w:r w:rsidRPr="00A61F3D">
        <w:rPr>
          <w:rFonts w:ascii="Arial" w:hAnsi="Arial" w:cs="Arial"/>
          <w:sz w:val="20"/>
        </w:rPr>
        <w:t xml:space="preserve">: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kártyákon belül egy alkategória; egy olyan </w:t>
      </w:r>
      <w:proofErr w:type="spellStart"/>
      <w:r w:rsidRPr="00A61F3D">
        <w:rPr>
          <w:rFonts w:ascii="Arial" w:hAnsi="Arial" w:cs="Arial"/>
          <w:sz w:val="20"/>
        </w:rPr>
        <w:t>debit</w:t>
      </w:r>
      <w:proofErr w:type="spellEnd"/>
      <w:r w:rsidRPr="00A61F3D">
        <w:rPr>
          <w:rFonts w:ascii="Arial" w:hAnsi="Arial" w:cs="Arial"/>
          <w:sz w:val="20"/>
        </w:rPr>
        <w:t xml:space="preserve"> kártya, amely nem fizetési számlához, hanem hitelszámlához kapcsolódik, az ezen jegyzett keret erejéig vehet fel készpénzt, illetve vásárolhat a kártya birtokosa. A hitelkeret minden művelet összegével automatikusan megterhelésre kerül, nincs kamatmentes hitelperiódus. </w:t>
      </w:r>
    </w:p>
    <w:p w14:paraId="1F4BA5BB" w14:textId="402BF62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.13.</w:t>
      </w:r>
      <w:r w:rsidRPr="00A61F3D">
        <w:rPr>
          <w:rFonts w:ascii="Arial" w:hAnsi="Arial" w:cs="Arial"/>
          <w:b/>
          <w:sz w:val="20"/>
        </w:rPr>
        <w:tab/>
        <w:t>Készpénz és fizetési funkcióval rendelkező kártya</w:t>
      </w:r>
      <w:r w:rsidRPr="00A61F3D">
        <w:rPr>
          <w:rFonts w:ascii="Arial" w:hAnsi="Arial" w:cs="Arial"/>
          <w:sz w:val="20"/>
        </w:rPr>
        <w:t>: a kártya készpénz funkcióval és fizetési funkcióval egyaránt rendelkezik.</w:t>
      </w:r>
    </w:p>
    <w:p w14:paraId="3421C23D" w14:textId="71694F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.14.</w:t>
      </w:r>
      <w:r w:rsidRPr="00A61F3D">
        <w:rPr>
          <w:rFonts w:ascii="Arial" w:hAnsi="Arial" w:cs="Arial"/>
          <w:sz w:val="20"/>
        </w:rPr>
        <w:tab/>
      </w:r>
      <w:r w:rsidRPr="00A61F3D">
        <w:rPr>
          <w:rFonts w:ascii="Arial" w:hAnsi="Arial" w:cs="Arial"/>
          <w:b/>
          <w:sz w:val="20"/>
        </w:rPr>
        <w:t>Készpénz funkcióval rendelkező kártya</w:t>
      </w:r>
      <w:r w:rsidRPr="00A61F3D">
        <w:rPr>
          <w:rFonts w:ascii="Arial" w:hAnsi="Arial" w:cs="Arial"/>
          <w:sz w:val="20"/>
        </w:rPr>
        <w:t>: a kártya birtokosát készpénz felvételére és befizetésére feljogosító kártya, amelyet ATM</w:t>
      </w:r>
      <w:r w:rsidR="00243983">
        <w:rPr>
          <w:rFonts w:ascii="Arial" w:hAnsi="Arial" w:cs="Arial"/>
          <w:sz w:val="20"/>
        </w:rPr>
        <w:t>-ben</w:t>
      </w:r>
      <w:r w:rsidRPr="00A61F3D">
        <w:rPr>
          <w:rFonts w:ascii="Arial" w:hAnsi="Arial" w:cs="Arial"/>
          <w:sz w:val="20"/>
        </w:rPr>
        <w:t xml:space="preserve">, valamint bankfióki, postai és kereskedői POS berendezéseknél lehet használni. </w:t>
      </w:r>
    </w:p>
    <w:p w14:paraId="0E2566B2" w14:textId="6B2BF2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.15.</w:t>
      </w:r>
      <w:r w:rsidRPr="00A61F3D">
        <w:rPr>
          <w:rFonts w:ascii="Arial" w:hAnsi="Arial" w:cs="Arial"/>
          <w:b/>
          <w:sz w:val="20"/>
        </w:rPr>
        <w:tab/>
        <w:t>Lakossági kártya</w:t>
      </w:r>
      <w:r w:rsidRPr="00A61F3D">
        <w:rPr>
          <w:rFonts w:ascii="Arial" w:hAnsi="Arial" w:cs="Arial"/>
          <w:sz w:val="20"/>
        </w:rPr>
        <w:t>: természetes személy ügyfelek részére kibocsátott kártya.</w:t>
      </w:r>
    </w:p>
    <w:p w14:paraId="4BE1678C" w14:textId="1EBD87F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.16.</w:t>
      </w:r>
      <w:r w:rsidRPr="00A61F3D">
        <w:rPr>
          <w:rFonts w:ascii="Arial" w:hAnsi="Arial" w:cs="Arial"/>
          <w:sz w:val="20"/>
        </w:rPr>
        <w:tab/>
      </w:r>
      <w:r w:rsidRPr="00A61F3D">
        <w:rPr>
          <w:rFonts w:ascii="Arial" w:hAnsi="Arial" w:cs="Arial"/>
          <w:b/>
          <w:sz w:val="20"/>
        </w:rPr>
        <w:t>Mobiltárcába regisztrált kártya</w:t>
      </w:r>
      <w:r w:rsidRPr="00A61F3D">
        <w:rPr>
          <w:rFonts w:ascii="Arial" w:hAnsi="Arial" w:cs="Arial"/>
          <w:sz w:val="20"/>
        </w:rPr>
        <w:t xml:space="preserve">: a kártyakibocsátó pénzforgalmi szolgáltató vagy vele szerződésben álló szolgáltató által nyújtott, fizikai elfogadóhelyen történt fizetésnél (pl. </w:t>
      </w:r>
      <w:proofErr w:type="spellStart"/>
      <w:r w:rsidRPr="00A61F3D">
        <w:rPr>
          <w:rFonts w:ascii="Arial" w:hAnsi="Arial" w:cs="Arial"/>
          <w:sz w:val="20"/>
        </w:rPr>
        <w:t>NFC</w:t>
      </w:r>
      <w:proofErr w:type="spellEnd"/>
      <w:r w:rsidRPr="00A61F3D">
        <w:rPr>
          <w:rFonts w:ascii="Arial" w:hAnsi="Arial" w:cs="Arial"/>
          <w:sz w:val="20"/>
        </w:rPr>
        <w:t xml:space="preserve"> vagy </w:t>
      </w:r>
      <w:proofErr w:type="spellStart"/>
      <w:r w:rsidRPr="00A61F3D">
        <w:rPr>
          <w:rFonts w:ascii="Arial" w:hAnsi="Arial" w:cs="Arial"/>
          <w:sz w:val="20"/>
        </w:rPr>
        <w:t>QR</w:t>
      </w:r>
      <w:proofErr w:type="spellEnd"/>
      <w:r w:rsidRPr="00A61F3D">
        <w:rPr>
          <w:rFonts w:ascii="Arial" w:hAnsi="Arial" w:cs="Arial"/>
          <w:sz w:val="20"/>
        </w:rPr>
        <w:t>-kód alkalmazásával) használható mobiltelefonos fizetési alkalmazásba regisztrált kártya, amelyet fizikai formában is kibocsáthatnak.</w:t>
      </w:r>
    </w:p>
    <w:p w14:paraId="214E3822" w14:textId="4EBB854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.17.</w:t>
      </w:r>
      <w:r w:rsidRPr="00A61F3D">
        <w:rPr>
          <w:rFonts w:ascii="Arial" w:hAnsi="Arial" w:cs="Arial"/>
          <w:sz w:val="20"/>
        </w:rPr>
        <w:tab/>
      </w:r>
      <w:r w:rsidRPr="00A61F3D">
        <w:rPr>
          <w:rFonts w:ascii="Arial" w:hAnsi="Arial" w:cs="Arial"/>
          <w:b/>
          <w:sz w:val="20"/>
        </w:rPr>
        <w:t>Virtuális kártya:</w:t>
      </w:r>
      <w:r w:rsidRPr="00A61F3D">
        <w:rPr>
          <w:rFonts w:ascii="Arial" w:hAnsi="Arial" w:cs="Arial"/>
          <w:sz w:val="20"/>
        </w:rPr>
        <w:t xml:space="preserve"> kizárólag internetes tranzakciók során használható kártya, függetlenül attól, hogy a tranzakció lebonyolításához szükséges kártyaadatok milyen formában állnak az ügyfelek rendelkezésére.</w:t>
      </w:r>
    </w:p>
    <w:p w14:paraId="4510F076" w14:textId="11F8D3DD" w:rsidR="00A61F3D" w:rsidRPr="00A61F3D" w:rsidRDefault="00A61F3D" w:rsidP="00A61F3D">
      <w:pPr>
        <w:spacing w:before="120"/>
        <w:ind w:left="426" w:hanging="1"/>
        <w:rPr>
          <w:rFonts w:ascii="Arial" w:hAnsi="Arial" w:cs="Arial"/>
          <w:b/>
          <w:sz w:val="20"/>
        </w:rPr>
      </w:pPr>
      <w:r w:rsidRPr="00A61F3D">
        <w:rPr>
          <w:rFonts w:ascii="Arial" w:hAnsi="Arial" w:cs="Arial"/>
          <w:b/>
          <w:sz w:val="20"/>
        </w:rPr>
        <w:t>Fizetési kártya visszaélésekkel kapcsolatos fogalmak:</w:t>
      </w:r>
    </w:p>
    <w:p w14:paraId="35E5AD9E" w14:textId="5BE13EF9" w:rsidR="00A61F3D" w:rsidRPr="00A61F3D" w:rsidRDefault="00A61F3D" w:rsidP="00A61F3D">
      <w:pPr>
        <w:ind w:left="993" w:hanging="568"/>
        <w:rPr>
          <w:rFonts w:ascii="Arial" w:hAnsi="Arial" w:cs="Arial"/>
          <w:sz w:val="20"/>
        </w:rPr>
      </w:pPr>
      <w:r>
        <w:rPr>
          <w:rFonts w:ascii="Arial" w:hAnsi="Arial" w:cs="Arial"/>
          <w:sz w:val="20"/>
        </w:rPr>
        <w:lastRenderedPageBreak/>
        <w:t>6</w:t>
      </w:r>
      <w:r w:rsidRPr="00A61F3D">
        <w:rPr>
          <w:rFonts w:ascii="Arial" w:hAnsi="Arial" w:cs="Arial"/>
          <w:sz w:val="20"/>
        </w:rPr>
        <w:t>.1</w:t>
      </w:r>
      <w:r>
        <w:rPr>
          <w:rFonts w:ascii="Arial" w:hAnsi="Arial" w:cs="Arial"/>
          <w:sz w:val="20"/>
        </w:rPr>
        <w:t>8</w:t>
      </w:r>
      <w:r w:rsidRPr="00A61F3D">
        <w:rPr>
          <w:rFonts w:ascii="Arial" w:hAnsi="Arial" w:cs="Arial"/>
          <w:sz w:val="20"/>
        </w:rPr>
        <w:t>.</w:t>
      </w:r>
      <w:r w:rsidRPr="00A61F3D">
        <w:rPr>
          <w:rFonts w:ascii="Arial" w:hAnsi="Arial" w:cs="Arial"/>
          <w:sz w:val="20"/>
        </w:rPr>
        <w:tab/>
      </w:r>
      <w:r w:rsidRPr="00A61F3D">
        <w:rPr>
          <w:rFonts w:ascii="Arial" w:hAnsi="Arial" w:cs="Arial"/>
          <w:b/>
          <w:sz w:val="20"/>
        </w:rPr>
        <w:t>A kártyaüzletág valamely szereplőjénél jelentkező veszteség</w:t>
      </w:r>
      <w:r w:rsidRPr="00A61F3D">
        <w:rPr>
          <w:rFonts w:ascii="Arial" w:hAnsi="Arial" w:cs="Arial"/>
          <w:sz w:val="20"/>
        </w:rPr>
        <w:t>: az adott vagy egy korábbi tárgyidőszakban az adatszolgáltató kibocsátói vagy elfogadói üzletágában felmerült kár veszteségként történő leírása, kárviselőként bontva.</w:t>
      </w:r>
    </w:p>
    <w:p w14:paraId="47425C91" w14:textId="3DC0230D"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19</w:t>
      </w:r>
      <w:r w:rsidRPr="00A61F3D">
        <w:rPr>
          <w:rFonts w:ascii="Arial" w:hAnsi="Arial" w:cs="Arial"/>
          <w:sz w:val="20"/>
        </w:rPr>
        <w:t>.</w:t>
      </w:r>
      <w:r w:rsidRPr="00A61F3D">
        <w:rPr>
          <w:rFonts w:ascii="Arial" w:hAnsi="Arial" w:cs="Arial"/>
          <w:b/>
          <w:sz w:val="20"/>
        </w:rPr>
        <w:tab/>
        <w:t>Belföldi bankközi forgalomban felmerült kár</w:t>
      </w:r>
      <w:r w:rsidRPr="00A61F3D">
        <w:rPr>
          <w:rFonts w:ascii="Arial" w:hAnsi="Arial" w:cs="Arial"/>
          <w:sz w:val="20"/>
        </w:rPr>
        <w:t>: a kibocsátói üzletágban: az adatszolgáltató kártyáihoz kapcsolódóan más hazai bankok hálózatában felmerült kár; az elfogadói üzletágban: az elfogadó bank hálózatában más hazai bank által kibocsátott kártyák használatához tapadó kár.</w:t>
      </w:r>
    </w:p>
    <w:p w14:paraId="57E5FC2B" w14:textId="3A717AE3"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20</w:t>
      </w:r>
      <w:r w:rsidRPr="00A61F3D">
        <w:rPr>
          <w:rFonts w:ascii="Arial" w:hAnsi="Arial" w:cs="Arial"/>
          <w:sz w:val="20"/>
        </w:rPr>
        <w:t>.</w:t>
      </w:r>
      <w:r w:rsidRPr="00A61F3D">
        <w:rPr>
          <w:rFonts w:ascii="Arial" w:hAnsi="Arial" w:cs="Arial"/>
          <w:sz w:val="20"/>
        </w:rPr>
        <w:tab/>
      </w:r>
      <w:r w:rsidRPr="00A61F3D">
        <w:rPr>
          <w:rFonts w:ascii="Arial" w:hAnsi="Arial" w:cs="Arial"/>
          <w:b/>
          <w:sz w:val="20"/>
        </w:rPr>
        <w:t>Felmerült kár</w:t>
      </w:r>
      <w:r w:rsidRPr="00A61F3D">
        <w:rPr>
          <w:rFonts w:ascii="Arial" w:hAnsi="Arial" w:cs="Arial"/>
          <w:sz w:val="20"/>
        </w:rPr>
        <w:t>: a tárgyidőszakban az adatszolgáltató kibocsátói vagy elfogadói üzletágában az adatszolgáltató tudomására jutott visszaélés, amely még ugyanabban a tárgyidőszakban leírt veszteségként megjelenik a kártyaüzletág valamely szereplőjénél, vagy végleges rendezése áthúzódik egy következő tárgyidőszakra.</w:t>
      </w:r>
    </w:p>
    <w:p w14:paraId="2D07E121" w14:textId="1E8A0C30"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21</w:t>
      </w:r>
      <w:r w:rsidRPr="00A61F3D">
        <w:rPr>
          <w:rFonts w:ascii="Arial" w:hAnsi="Arial" w:cs="Arial"/>
          <w:sz w:val="20"/>
        </w:rPr>
        <w:t>.</w:t>
      </w:r>
      <w:r w:rsidRPr="00A61F3D">
        <w:rPr>
          <w:rFonts w:ascii="Arial" w:hAnsi="Arial" w:cs="Arial"/>
          <w:sz w:val="20"/>
        </w:rPr>
        <w:tab/>
      </w:r>
      <w:proofErr w:type="spellStart"/>
      <w:r w:rsidRPr="00A61F3D">
        <w:rPr>
          <w:rFonts w:ascii="Arial" w:hAnsi="Arial" w:cs="Arial"/>
          <w:b/>
          <w:sz w:val="20"/>
        </w:rPr>
        <w:t>On-us</w:t>
      </w:r>
      <w:proofErr w:type="spellEnd"/>
      <w:r w:rsidRPr="00A61F3D">
        <w:rPr>
          <w:rFonts w:ascii="Arial" w:hAnsi="Arial" w:cs="Arial"/>
          <w:b/>
          <w:sz w:val="20"/>
        </w:rPr>
        <w:t xml:space="preserve"> forgalomban felmerült kár</w:t>
      </w:r>
      <w:r w:rsidRPr="00A61F3D">
        <w:rPr>
          <w:rFonts w:ascii="Arial" w:hAnsi="Arial" w:cs="Arial"/>
          <w:sz w:val="20"/>
        </w:rPr>
        <w:t>: az adatszolgáltató saját hálózatában, a saját kártyái használatához kapcsolódó kár.</w:t>
      </w:r>
    </w:p>
    <w:p w14:paraId="1B94326C" w14:textId="77777777" w:rsidR="00A61F3D" w:rsidRPr="00A61F3D" w:rsidRDefault="00A61F3D" w:rsidP="00A61F3D">
      <w:pPr>
        <w:spacing w:before="120"/>
        <w:ind w:left="426"/>
        <w:rPr>
          <w:rFonts w:ascii="Arial" w:hAnsi="Arial" w:cs="Arial"/>
          <w:sz w:val="20"/>
        </w:rPr>
      </w:pPr>
      <w:r w:rsidRPr="00A61F3D">
        <w:rPr>
          <w:rFonts w:ascii="Arial" w:hAnsi="Arial" w:cs="Arial"/>
          <w:sz w:val="20"/>
        </w:rPr>
        <w:t>A következő meghatározásokban, zárójelben szerepelnek a kártyatársaságok által használt fogalmak is:</w:t>
      </w:r>
    </w:p>
    <w:p w14:paraId="1F5F0B10" w14:textId="02F8C876"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22</w:t>
      </w:r>
      <w:r w:rsidRPr="00A61F3D">
        <w:rPr>
          <w:rFonts w:ascii="Arial" w:hAnsi="Arial" w:cs="Arial"/>
          <w:sz w:val="20"/>
        </w:rPr>
        <w:t>.</w:t>
      </w:r>
      <w:r w:rsidRPr="00A61F3D">
        <w:rPr>
          <w:rFonts w:ascii="Arial" w:hAnsi="Arial" w:cs="Arial"/>
          <w:sz w:val="20"/>
        </w:rPr>
        <w:tab/>
      </w:r>
      <w:r w:rsidRPr="00A61F3D">
        <w:rPr>
          <w:rFonts w:ascii="Arial" w:hAnsi="Arial" w:cs="Arial"/>
          <w:b/>
          <w:sz w:val="20"/>
        </w:rPr>
        <w:t>Egyéb visszaélésekkel okozott kár (</w:t>
      </w:r>
      <w:proofErr w:type="spellStart"/>
      <w:r w:rsidRPr="00A61F3D">
        <w:rPr>
          <w:rFonts w:ascii="Arial" w:hAnsi="Arial" w:cs="Arial"/>
          <w:b/>
          <w:sz w:val="20"/>
        </w:rPr>
        <w:t>Other</w:t>
      </w:r>
      <w:proofErr w:type="spellEnd"/>
      <w:r w:rsidRPr="00A61F3D">
        <w:rPr>
          <w:rFonts w:ascii="Arial" w:hAnsi="Arial" w:cs="Arial"/>
          <w:sz w:val="20"/>
        </w:rPr>
        <w:t xml:space="preserve">): mindazon visszaélések, amelyek a </w:t>
      </w:r>
      <w:r w:rsidR="00D804EB">
        <w:rPr>
          <w:rFonts w:ascii="Arial" w:hAnsi="Arial" w:cs="Arial"/>
          <w:sz w:val="20"/>
        </w:rPr>
        <w:t>6.23</w:t>
      </w:r>
      <w:r w:rsidR="008F56CA">
        <w:rPr>
          <w:rFonts w:ascii="Arial" w:hAnsi="Arial" w:cs="Arial"/>
          <w:sz w:val="20"/>
        </w:rPr>
        <w:t>–</w:t>
      </w:r>
      <w:r w:rsidR="00D804EB">
        <w:rPr>
          <w:rFonts w:ascii="Arial" w:hAnsi="Arial" w:cs="Arial"/>
          <w:sz w:val="20"/>
        </w:rPr>
        <w:t>6.25</w:t>
      </w:r>
      <w:r w:rsidRPr="00A61F3D">
        <w:rPr>
          <w:rFonts w:ascii="Arial" w:hAnsi="Arial" w:cs="Arial"/>
          <w:sz w:val="20"/>
        </w:rPr>
        <w:t xml:space="preserve">., </w:t>
      </w:r>
      <w:r w:rsidR="00D804EB">
        <w:rPr>
          <w:rFonts w:ascii="Arial" w:hAnsi="Arial" w:cs="Arial"/>
          <w:sz w:val="20"/>
        </w:rPr>
        <w:t>6</w:t>
      </w:r>
      <w:r w:rsidRPr="00A61F3D">
        <w:rPr>
          <w:rFonts w:ascii="Arial" w:hAnsi="Arial" w:cs="Arial"/>
          <w:sz w:val="20"/>
        </w:rPr>
        <w:t>.</w:t>
      </w:r>
      <w:r w:rsidR="00D804EB">
        <w:rPr>
          <w:rFonts w:ascii="Arial" w:hAnsi="Arial" w:cs="Arial"/>
          <w:sz w:val="20"/>
        </w:rPr>
        <w:t>30</w:t>
      </w:r>
      <w:r w:rsidRPr="00A61F3D">
        <w:rPr>
          <w:rFonts w:ascii="Arial" w:hAnsi="Arial" w:cs="Arial"/>
          <w:sz w:val="20"/>
        </w:rPr>
        <w:t xml:space="preserve">., illetve </w:t>
      </w:r>
      <w:r w:rsidR="00D804EB">
        <w:rPr>
          <w:rFonts w:ascii="Arial" w:hAnsi="Arial" w:cs="Arial"/>
          <w:sz w:val="20"/>
        </w:rPr>
        <w:t>6</w:t>
      </w:r>
      <w:r w:rsidRPr="00A61F3D">
        <w:rPr>
          <w:rFonts w:ascii="Arial" w:hAnsi="Arial" w:cs="Arial"/>
          <w:sz w:val="20"/>
        </w:rPr>
        <w:t>.</w:t>
      </w:r>
      <w:r w:rsidR="00D804EB">
        <w:rPr>
          <w:rFonts w:ascii="Arial" w:hAnsi="Arial" w:cs="Arial"/>
          <w:sz w:val="20"/>
        </w:rPr>
        <w:t>31</w:t>
      </w:r>
      <w:r w:rsidRPr="00A61F3D">
        <w:rPr>
          <w:rFonts w:ascii="Arial" w:hAnsi="Arial" w:cs="Arial"/>
          <w:sz w:val="20"/>
        </w:rPr>
        <w:t xml:space="preserve">. </w:t>
      </w:r>
      <w:r w:rsidR="008F56CA">
        <w:rPr>
          <w:rFonts w:ascii="Arial" w:hAnsi="Arial" w:cs="Arial"/>
          <w:sz w:val="20"/>
        </w:rPr>
        <w:t>al</w:t>
      </w:r>
      <w:r w:rsidRPr="00A61F3D">
        <w:rPr>
          <w:rFonts w:ascii="Arial" w:hAnsi="Arial" w:cs="Arial"/>
          <w:sz w:val="20"/>
        </w:rPr>
        <w:t xml:space="preserve">pont szerinti kárkategóriák egyikébe sem sorolhatók. Nem tartozik azonban ide a kártyabirtokos ügyfél számlaegyenleg túllépéséből eredő kár, valamint amikor a kártyabirtokos saját maga él vissza a saját kártyájával. </w:t>
      </w:r>
      <w:bookmarkStart w:id="58" w:name="_Hlk10640505"/>
      <w:r w:rsidRPr="00A61F3D">
        <w:rPr>
          <w:rFonts w:ascii="Arial" w:hAnsi="Arial" w:cs="Arial"/>
          <w:sz w:val="20"/>
        </w:rPr>
        <w:t>Ez utóbbi esetben abban a kárkategóriában kell szerepeltetni az összeget, amelybe az az ügyfél bejelentése alapján besorolható. A veszteségek között azonban egyik esetben sem kell szerepeltetni a tételt (függetlenül attól, hogy a kár értéke az ügyféltől behajtható-e vagy sem), ugyanis az ilyen esetek a hitelezési veszteség kategóriájába, és nem a  fizetési kártyás veszteségek közé tartoznak.</w:t>
      </w:r>
      <w:bookmarkEnd w:id="58"/>
    </w:p>
    <w:p w14:paraId="1C3836A3" w14:textId="36D9C6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Elveszett/ellopott kártyával okozott kár (Lost/</w:t>
      </w:r>
      <w:proofErr w:type="spellStart"/>
      <w:r w:rsidR="00A61F3D" w:rsidRPr="00A61F3D">
        <w:rPr>
          <w:rFonts w:ascii="Arial" w:hAnsi="Arial" w:cs="Arial"/>
          <w:b/>
          <w:sz w:val="20"/>
        </w:rPr>
        <w:t>Stolen</w:t>
      </w:r>
      <w:proofErr w:type="spellEnd"/>
      <w:r w:rsidR="00A61F3D" w:rsidRPr="00A61F3D">
        <w:rPr>
          <w:rFonts w:ascii="Arial" w:hAnsi="Arial" w:cs="Arial"/>
          <w:b/>
          <w:sz w:val="20"/>
        </w:rPr>
        <w:t>)</w:t>
      </w:r>
      <w:r w:rsidR="00A61F3D" w:rsidRPr="00A61F3D">
        <w:rPr>
          <w:rFonts w:ascii="Arial" w:hAnsi="Arial" w:cs="Arial"/>
          <w:sz w:val="20"/>
        </w:rPr>
        <w:t>: azon káresemény és leírt veszteség, amelyet a kártya jogos birtokosa által elvesztett vagy a tőle ellopott kártyákkal követtek el.</w:t>
      </w:r>
    </w:p>
    <w:p w14:paraId="3394CC2E" w14:textId="05E1DD1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 adatokkal igényelt kártyával okozott kár (</w:t>
      </w:r>
      <w:proofErr w:type="spellStart"/>
      <w:r w:rsidR="00A61F3D" w:rsidRPr="00A61F3D">
        <w:rPr>
          <w:rFonts w:ascii="Arial" w:hAnsi="Arial" w:cs="Arial"/>
          <w:b/>
          <w:sz w:val="20"/>
        </w:rPr>
        <w:t>Fraudulent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application</w:t>
      </w:r>
      <w:proofErr w:type="spellEnd"/>
      <w:r w:rsidR="00A61F3D" w:rsidRPr="00A61F3D">
        <w:rPr>
          <w:rFonts w:ascii="Arial" w:hAnsi="Arial" w:cs="Arial"/>
          <w:sz w:val="20"/>
        </w:rPr>
        <w:t>): a kártyabirtokos hamis adatokkal kér és kap kártyát a kibocsátótól, és ezzel jogtalan műveletet bonyolít le.</w:t>
      </w:r>
    </w:p>
    <w:p w14:paraId="6E69C6B1" w14:textId="7FD25F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Hamisított kártyával okozott kár (</w:t>
      </w:r>
      <w:proofErr w:type="spellStart"/>
      <w:r w:rsidR="00A61F3D" w:rsidRPr="00A61F3D">
        <w:rPr>
          <w:rFonts w:ascii="Arial" w:hAnsi="Arial" w:cs="Arial"/>
          <w:b/>
          <w:sz w:val="20"/>
        </w:rPr>
        <w:t>Counterfeit</w:t>
      </w:r>
      <w:proofErr w:type="spellEnd"/>
      <w:r w:rsidR="00A61F3D" w:rsidRPr="00A61F3D">
        <w:rPr>
          <w:rFonts w:ascii="Arial" w:hAnsi="Arial" w:cs="Arial"/>
          <w:sz w:val="20"/>
        </w:rPr>
        <w:t xml:space="preserve">): a kártyahamisítás minden formája ideértendő (pl. duplikált – </w:t>
      </w:r>
      <w:proofErr w:type="spellStart"/>
      <w:r w:rsidR="00A61F3D" w:rsidRPr="00A61F3D">
        <w:rPr>
          <w:rFonts w:ascii="Arial" w:hAnsi="Arial" w:cs="Arial"/>
          <w:sz w:val="20"/>
        </w:rPr>
        <w:t>skimming</w:t>
      </w:r>
      <w:proofErr w:type="spellEnd"/>
      <w:r w:rsidR="00A61F3D" w:rsidRPr="00A61F3D">
        <w:rPr>
          <w:rFonts w:ascii="Arial" w:hAnsi="Arial" w:cs="Arial"/>
          <w:sz w:val="20"/>
        </w:rPr>
        <w:t xml:space="preserve"> – kártyákkal elkövetett visszaélések, valódi kártyák megszemélyesítési adatainak megváltoztatása).</w:t>
      </w:r>
    </w:p>
    <w:p w14:paraId="6AF8672A" w14:textId="1E47F36E"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26</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Határon átnyúló (</w:t>
      </w:r>
      <w:proofErr w:type="spellStart"/>
      <w:r w:rsidR="00A61F3D" w:rsidRPr="00A61F3D">
        <w:rPr>
          <w:rFonts w:ascii="Arial" w:hAnsi="Arial" w:cs="Arial"/>
          <w:b/>
          <w:sz w:val="20"/>
        </w:rPr>
        <w:t>Cross-border</w:t>
      </w:r>
      <w:proofErr w:type="spellEnd"/>
      <w:r w:rsidR="00A61F3D" w:rsidRPr="00A61F3D">
        <w:rPr>
          <w:rFonts w:ascii="Arial" w:hAnsi="Arial" w:cs="Arial"/>
          <w:b/>
          <w:sz w:val="20"/>
        </w:rPr>
        <w:t>) forgalomban felmerült kár</w:t>
      </w:r>
      <w:r w:rsidR="00A61F3D" w:rsidRPr="00A61F3D">
        <w:rPr>
          <w:rFonts w:ascii="Arial" w:hAnsi="Arial" w:cs="Arial"/>
          <w:sz w:val="20"/>
        </w:rPr>
        <w:t xml:space="preserve">: a kibocsátói üzletágban: az adatszolgáltató kártyáinak külföldi használatához kapcsolódó kár; az elfogadói üzletágban: az elfogadó hálózatában a külföldi kibocsátású kártyák használatához tapadó kár. </w:t>
      </w:r>
    </w:p>
    <w:p w14:paraId="569AA1A1" w14:textId="29B43F0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27</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adatszerzés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Skimming</w:t>
      </w:r>
      <w:proofErr w:type="spellEnd"/>
      <w:r w:rsidR="00A61F3D" w:rsidRPr="00A61F3D">
        <w:rPr>
          <w:rFonts w:ascii="Arial" w:hAnsi="Arial" w:cs="Arial"/>
          <w:sz w:val="20"/>
        </w:rPr>
        <w:t>): a  fizetési kártya használatához szükséges bármely adat (pl. mágnescsík vagy chip adatai, PIN kód) jogosulatlan megszerzése ATM-ből és POS berendezéseknél, valamint interneten abból a célból</w:t>
      </w:r>
      <w:r w:rsidR="00A61F3D" w:rsidRPr="00A61F3D">
        <w:rPr>
          <w:rFonts w:ascii="Arial" w:hAnsi="Arial" w:cs="Arial"/>
          <w:b/>
          <w:sz w:val="20"/>
        </w:rPr>
        <w:t>,</w:t>
      </w:r>
      <w:r w:rsidR="00A61F3D" w:rsidRPr="00A61F3D">
        <w:rPr>
          <w:rFonts w:ascii="Arial" w:hAnsi="Arial" w:cs="Arial"/>
          <w:sz w:val="20"/>
        </w:rPr>
        <w:t xml:space="preserve"> hogy az adatok birtokában hamisított kártyát gyártsanak, és azzal jogosulatlan műveleteket hajtsanak végre.</w:t>
      </w:r>
    </w:p>
    <w:p w14:paraId="05378292" w14:textId="6F36CA63"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28</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plasztik megszerzése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Trapping</w:t>
      </w:r>
      <w:r w:rsidR="00A61F3D" w:rsidRPr="00A61F3D">
        <w:rPr>
          <w:rFonts w:ascii="Arial" w:hAnsi="Arial" w:cs="Arial"/>
          <w:sz w:val="20"/>
        </w:rPr>
        <w:t xml:space="preserve">): az ATM-művelet végrehajtása során a kártya és a hozzá tartozó PIN kód fizikai megszerzése, majd a kártya készpénzfelvételre való jogosulatlan használata. </w:t>
      </w:r>
    </w:p>
    <w:p w14:paraId="3D98CFCA" w14:textId="2BF0DA5F"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29</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Készpénz illetéktelen megszerzése (Cash Trapping</w:t>
      </w:r>
      <w:r w:rsidR="00A61F3D" w:rsidRPr="00A61F3D">
        <w:rPr>
          <w:rFonts w:ascii="Arial" w:hAnsi="Arial" w:cs="Arial"/>
          <w:sz w:val="20"/>
        </w:rPr>
        <w:t xml:space="preserve">): az ATM-művelet során a kártyabirtokos nem jut hozzá a készpénzhez annak ellenére, hogy a bizonylat szerint az ATM kiadta azt. Miután a kártyabirtokos a berendezés meghibásodását feltételezve távozik, a csaló megszerzi az általa „manipulált” ATM-be </w:t>
      </w:r>
      <w:proofErr w:type="spellStart"/>
      <w:r w:rsidR="00A61F3D" w:rsidRPr="00A61F3D">
        <w:rPr>
          <w:rFonts w:ascii="Arial" w:hAnsi="Arial" w:cs="Arial"/>
          <w:sz w:val="20"/>
        </w:rPr>
        <w:t>ragadt</w:t>
      </w:r>
      <w:proofErr w:type="spellEnd"/>
      <w:r w:rsidR="00A61F3D" w:rsidRPr="00A61F3D">
        <w:rPr>
          <w:rFonts w:ascii="Arial" w:hAnsi="Arial" w:cs="Arial"/>
          <w:sz w:val="20"/>
        </w:rPr>
        <w:t xml:space="preserve"> pénzt.</w:t>
      </w:r>
    </w:p>
    <w:p w14:paraId="2A684D6E" w14:textId="4ACD9D2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30</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Mail/telefon/internet útján okozott kár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not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present</w:t>
      </w:r>
      <w:proofErr w:type="spellEnd"/>
      <w:r w:rsidR="00A61F3D" w:rsidRPr="00A61F3D">
        <w:rPr>
          <w:rFonts w:ascii="Arial" w:hAnsi="Arial" w:cs="Arial"/>
          <w:sz w:val="20"/>
        </w:rPr>
        <w:t>): a kártya adatainak felhasználásával (függetlenül attól, hogy ezek az adatok esetleg lopott, elvesztett vagy hamisított kártyához tartoznak), annak nem jogos birtokosa bonyolít le műveleteket telefonon, postán vagy interneten keresztül történő vásárlás esetén, vagyis amikor a kártya fizikailag nincs jelen a tranzakciónál.</w:t>
      </w:r>
    </w:p>
    <w:p w14:paraId="7E6F2EA7" w14:textId="60F23F1B"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1</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Meg nem kapott kártyával okozott kár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not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received</w:t>
      </w:r>
      <w:proofErr w:type="spellEnd"/>
      <w:r w:rsidR="00A61F3D" w:rsidRPr="00A61F3D">
        <w:rPr>
          <w:rFonts w:ascii="Arial" w:hAnsi="Arial" w:cs="Arial"/>
          <w:sz w:val="20"/>
        </w:rPr>
        <w:t>): a kibocsátó bank által a kártyabirtokos részére postai úton továbbított, de a jogos birtokoshoz meg nem érkezett azon kártya, amellyel illetéktelen személy jogtalan tranzakciókat bonyolít le.</w:t>
      </w:r>
    </w:p>
    <w:p w14:paraId="0A5DB7A1" w14:textId="6AA1329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2</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 xml:space="preserve">Tranzakció </w:t>
      </w:r>
      <w:proofErr w:type="spellStart"/>
      <w:r w:rsidR="00A61F3D" w:rsidRPr="00A61F3D">
        <w:rPr>
          <w:rFonts w:ascii="Arial" w:hAnsi="Arial" w:cs="Arial"/>
          <w:b/>
          <w:sz w:val="20"/>
        </w:rPr>
        <w:t>reverzálás</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Transaction</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reversal</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fraud</w:t>
      </w:r>
      <w:proofErr w:type="spellEnd"/>
      <w:r w:rsidR="00A61F3D" w:rsidRPr="00A61F3D">
        <w:rPr>
          <w:rFonts w:ascii="Arial" w:hAnsi="Arial" w:cs="Arial"/>
          <w:sz w:val="20"/>
        </w:rPr>
        <w:t>): a kártyabirtokos sikeres készpénzfelvétel kapcsán az ATM működését úgy befolyásolja, hogy az a tranzakciót sikertelennek minősítse és törölje, miközben a készpénz egy része vagy a teljes összeg kiadásra kerül.</w:t>
      </w:r>
    </w:p>
    <w:p w14:paraId="3935D3A5" w14:textId="21C0CFEA" w:rsidR="004520CB" w:rsidRPr="00A61F3D" w:rsidRDefault="004520CB" w:rsidP="00D3125B">
      <w:pPr>
        <w:spacing w:before="120"/>
        <w:ind w:left="425"/>
        <w:rPr>
          <w:rFonts w:ascii="Arial" w:hAnsi="Arial" w:cs="Arial"/>
          <w:b/>
          <w:sz w:val="20"/>
        </w:rPr>
      </w:pPr>
      <w:r w:rsidRPr="00A61F3D">
        <w:rPr>
          <w:rFonts w:ascii="Arial" w:hAnsi="Arial" w:cs="Arial"/>
          <w:b/>
          <w:sz w:val="20"/>
        </w:rPr>
        <w:lastRenderedPageBreak/>
        <w:t>Elektronikuspénz</w:t>
      </w:r>
      <w:r>
        <w:rPr>
          <w:rFonts w:ascii="Arial" w:hAnsi="Arial" w:cs="Arial"/>
          <w:b/>
          <w:sz w:val="20"/>
        </w:rPr>
        <w:t>-</w:t>
      </w:r>
      <w:r w:rsidRPr="00A61F3D">
        <w:rPr>
          <w:rFonts w:ascii="Arial" w:hAnsi="Arial" w:cs="Arial"/>
          <w:b/>
          <w:sz w:val="20"/>
        </w:rPr>
        <w:t xml:space="preserve">kibocsátási tevékenységgel kapcsolatos fogalmak: </w:t>
      </w:r>
    </w:p>
    <w:p w14:paraId="6CC59FA6" w14:textId="59D9B266"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Elektronikus pénz</w:t>
      </w:r>
      <w:r w:rsidR="00A61F3D" w:rsidRPr="00BF7D8A">
        <w:rPr>
          <w:rFonts w:ascii="Arial" w:hAnsi="Arial" w:cs="Arial"/>
          <w:sz w:val="20"/>
        </w:rPr>
        <w:t>:</w:t>
      </w:r>
      <w:r w:rsidR="00A61F3D" w:rsidRPr="00A61F3D">
        <w:rPr>
          <w:rFonts w:ascii="Arial" w:hAnsi="Arial" w:cs="Arial"/>
          <w:b/>
          <w:sz w:val="20"/>
        </w:rPr>
        <w:t xml:space="preserve"> </w:t>
      </w:r>
      <w:r w:rsidR="004520CB" w:rsidRPr="00A61F3D">
        <w:rPr>
          <w:rFonts w:ascii="Arial" w:hAnsi="Arial" w:cs="Arial"/>
          <w:sz w:val="20"/>
        </w:rPr>
        <w:t xml:space="preserve">a </w:t>
      </w:r>
      <w:r w:rsidR="004520CB">
        <w:rPr>
          <w:rFonts w:ascii="Arial" w:hAnsi="Arial" w:cs="Arial"/>
          <w:sz w:val="20"/>
        </w:rPr>
        <w:t>Hpt.-ben</w:t>
      </w:r>
      <w:r w:rsidR="004520CB" w:rsidRPr="00A61F3D">
        <w:rPr>
          <w:rFonts w:ascii="Arial" w:hAnsi="Arial" w:cs="Arial"/>
          <w:sz w:val="20"/>
        </w:rPr>
        <w:t xml:space="preserve"> ekként meghatározott fogalom.</w:t>
      </w:r>
    </w:p>
    <w:p w14:paraId="748AA620" w14:textId="3617845A"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 tárolása az ügyfél rendelkezésére bocsátott kártyán, egyéb eszközön történik, vagy a számlán tárolt elektronikus pénzhez csak ezekkel az eszközökkel lehet hozzáférni.</w:t>
      </w:r>
    </w:p>
    <w:p w14:paraId="06141F87" w14:textId="2D305DA4"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Szerver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pénzt a kibocsátó egy központi szerveren tárolja.</w:t>
      </w:r>
    </w:p>
    <w:p w14:paraId="75F8828A" w14:textId="664A0278" w:rsidR="00AC13E5" w:rsidRPr="00A61F3D" w:rsidRDefault="00AC13E5" w:rsidP="00A61F3D">
      <w:pPr>
        <w:tabs>
          <w:tab w:val="left" w:pos="1843"/>
        </w:tabs>
        <w:rPr>
          <w:rFonts w:ascii="Arial" w:hAnsi="Arial" w:cs="Arial"/>
          <w:sz w:val="20"/>
        </w:rPr>
      </w:pPr>
      <w:r w:rsidRPr="00A61F3D">
        <w:rPr>
          <w:rFonts w:ascii="Arial" w:hAnsi="Arial" w:cs="Arial"/>
          <w:sz w:val="20"/>
        </w:rPr>
        <w:br w:type="page"/>
      </w:r>
    </w:p>
    <w:p w14:paraId="59B4D441" w14:textId="77777777" w:rsidR="00920FD0" w:rsidRPr="00A61F3D" w:rsidRDefault="00920FD0">
      <w:pPr>
        <w:rPr>
          <w:rFonts w:ascii="Arial" w:hAnsi="Arial" w:cs="Arial"/>
          <w:sz w:val="20"/>
        </w:rPr>
      </w:pPr>
    </w:p>
    <w:p w14:paraId="093F9FA7" w14:textId="77777777" w:rsidR="00184DA0" w:rsidRPr="00A61F3D" w:rsidRDefault="00184DA0">
      <w:pPr>
        <w:rPr>
          <w:rFonts w:ascii="Arial" w:hAnsi="Arial" w:cs="Arial"/>
          <w:sz w:val="20"/>
        </w:rPr>
      </w:pPr>
    </w:p>
    <w:p w14:paraId="68DC7B91" w14:textId="77777777" w:rsidR="00184DA0" w:rsidRPr="00A61F3D" w:rsidRDefault="00184DA0">
      <w:pPr>
        <w:rPr>
          <w:rFonts w:ascii="Arial" w:hAnsi="Arial" w:cs="Arial"/>
          <w:sz w:val="20"/>
        </w:rPr>
      </w:pPr>
    </w:p>
    <w:p w14:paraId="6D7D68D4" w14:textId="77777777" w:rsidR="00184DA0" w:rsidRPr="00A61F3D" w:rsidRDefault="00184DA0">
      <w:pPr>
        <w:rPr>
          <w:rFonts w:ascii="Arial" w:hAnsi="Arial" w:cs="Arial"/>
          <w:sz w:val="20"/>
        </w:rPr>
      </w:pPr>
    </w:p>
    <w:p w14:paraId="7F2B7038" w14:textId="77777777" w:rsidR="00184DA0" w:rsidRPr="00A61F3D" w:rsidRDefault="00184DA0">
      <w:pPr>
        <w:rPr>
          <w:rFonts w:ascii="Arial" w:hAnsi="Arial" w:cs="Arial"/>
          <w:sz w:val="20"/>
        </w:rPr>
      </w:pPr>
    </w:p>
    <w:p w14:paraId="407D0111" w14:textId="77777777" w:rsidR="00184DA0" w:rsidRPr="00A61F3D" w:rsidRDefault="00184DA0">
      <w:pPr>
        <w:rPr>
          <w:rFonts w:ascii="Arial" w:hAnsi="Arial" w:cs="Arial"/>
          <w:sz w:val="20"/>
        </w:rPr>
      </w:pPr>
    </w:p>
    <w:p w14:paraId="169EB23C" w14:textId="77777777" w:rsidR="00184DA0" w:rsidRPr="00A61F3D" w:rsidRDefault="00184DA0">
      <w:pPr>
        <w:rPr>
          <w:rFonts w:ascii="Arial" w:hAnsi="Arial" w:cs="Arial"/>
          <w:sz w:val="20"/>
        </w:rPr>
      </w:pPr>
    </w:p>
    <w:p w14:paraId="61285F18" w14:textId="77777777" w:rsidR="00184DA0" w:rsidRPr="00A61F3D" w:rsidRDefault="00184DA0">
      <w:pPr>
        <w:rPr>
          <w:rFonts w:ascii="Arial" w:hAnsi="Arial" w:cs="Arial"/>
          <w:sz w:val="20"/>
        </w:rPr>
      </w:pPr>
    </w:p>
    <w:p w14:paraId="64D4F781" w14:textId="77777777" w:rsidR="00184DA0" w:rsidRPr="00A61F3D" w:rsidRDefault="00184DA0">
      <w:pPr>
        <w:rPr>
          <w:rFonts w:ascii="Arial" w:hAnsi="Arial" w:cs="Arial"/>
          <w:sz w:val="20"/>
        </w:rPr>
      </w:pPr>
    </w:p>
    <w:p w14:paraId="5927FD42" w14:textId="77777777" w:rsidR="00184DA0" w:rsidRPr="00A61F3D" w:rsidRDefault="00184DA0">
      <w:pPr>
        <w:rPr>
          <w:rFonts w:ascii="Arial" w:hAnsi="Arial" w:cs="Arial"/>
          <w:sz w:val="20"/>
        </w:rPr>
      </w:pPr>
    </w:p>
    <w:p w14:paraId="6E2BAE4E" w14:textId="77777777" w:rsidR="00184DA0" w:rsidRPr="00A61F3D" w:rsidRDefault="00184DA0">
      <w:pPr>
        <w:rPr>
          <w:rFonts w:ascii="Arial" w:hAnsi="Arial" w:cs="Arial"/>
          <w:sz w:val="20"/>
        </w:rPr>
      </w:pPr>
    </w:p>
    <w:p w14:paraId="1CCAE4AB" w14:textId="77777777" w:rsidR="00184DA0" w:rsidRPr="00A61F3D" w:rsidRDefault="00184DA0">
      <w:pPr>
        <w:rPr>
          <w:rFonts w:ascii="Arial" w:hAnsi="Arial" w:cs="Arial"/>
          <w:sz w:val="20"/>
        </w:rPr>
      </w:pPr>
    </w:p>
    <w:p w14:paraId="2EB33130" w14:textId="77777777" w:rsidR="00184DA0" w:rsidRPr="00A61F3D" w:rsidRDefault="00184DA0">
      <w:pPr>
        <w:rPr>
          <w:rFonts w:ascii="Arial" w:hAnsi="Arial" w:cs="Arial"/>
          <w:sz w:val="20"/>
        </w:rPr>
      </w:pPr>
    </w:p>
    <w:p w14:paraId="2B72D9B4" w14:textId="77777777" w:rsidR="00184DA0" w:rsidRPr="00A61F3D" w:rsidRDefault="00184DA0">
      <w:pPr>
        <w:rPr>
          <w:rFonts w:ascii="Arial" w:hAnsi="Arial" w:cs="Arial"/>
          <w:sz w:val="20"/>
        </w:rPr>
      </w:pPr>
    </w:p>
    <w:p w14:paraId="70168B01" w14:textId="77777777" w:rsidR="00184DA0" w:rsidRPr="00A61F3D" w:rsidRDefault="00184DA0">
      <w:pPr>
        <w:rPr>
          <w:rFonts w:ascii="Arial" w:hAnsi="Arial" w:cs="Arial"/>
          <w:sz w:val="20"/>
        </w:rPr>
      </w:pPr>
    </w:p>
    <w:p w14:paraId="2BDFA38B" w14:textId="77777777" w:rsidR="00184DA0" w:rsidRPr="00A61F3D" w:rsidRDefault="00184DA0">
      <w:pPr>
        <w:rPr>
          <w:rFonts w:ascii="Arial" w:hAnsi="Arial" w:cs="Arial"/>
          <w:sz w:val="20"/>
        </w:rPr>
      </w:pPr>
    </w:p>
    <w:p w14:paraId="3D91E0D7" w14:textId="77777777" w:rsidR="00184DA0" w:rsidRPr="00A61F3D" w:rsidRDefault="00184DA0">
      <w:pPr>
        <w:rPr>
          <w:rFonts w:ascii="Arial" w:hAnsi="Arial" w:cs="Arial"/>
          <w:sz w:val="20"/>
        </w:rPr>
      </w:pPr>
    </w:p>
    <w:p w14:paraId="206B6DAD" w14:textId="77777777" w:rsidR="00184DA0" w:rsidRPr="00A61F3D" w:rsidRDefault="00184DA0">
      <w:pPr>
        <w:rPr>
          <w:rFonts w:ascii="Arial" w:hAnsi="Arial" w:cs="Arial"/>
          <w:sz w:val="20"/>
        </w:rPr>
      </w:pPr>
    </w:p>
    <w:p w14:paraId="545B49F5" w14:textId="77777777" w:rsidR="00184DA0" w:rsidRPr="00A61F3D" w:rsidRDefault="00184DA0">
      <w:pPr>
        <w:rPr>
          <w:rFonts w:ascii="Arial" w:hAnsi="Arial" w:cs="Arial"/>
          <w:sz w:val="20"/>
        </w:rPr>
      </w:pPr>
    </w:p>
    <w:p w14:paraId="4D311A1D" w14:textId="77777777" w:rsidR="00184DA0" w:rsidRPr="00A61F3D" w:rsidRDefault="00184DA0">
      <w:pPr>
        <w:rPr>
          <w:rFonts w:ascii="Arial" w:hAnsi="Arial" w:cs="Arial"/>
          <w:sz w:val="20"/>
        </w:rPr>
      </w:pPr>
    </w:p>
    <w:p w14:paraId="6FC3A9C4" w14:textId="77777777" w:rsidR="00184DA0" w:rsidRPr="00A61F3D" w:rsidRDefault="00184DA0">
      <w:pPr>
        <w:rPr>
          <w:rFonts w:ascii="Arial" w:hAnsi="Arial" w:cs="Arial"/>
          <w:sz w:val="20"/>
        </w:rPr>
      </w:pPr>
    </w:p>
    <w:p w14:paraId="4054BF3C" w14:textId="77777777" w:rsidR="00184DA0" w:rsidRPr="00A61F3D" w:rsidRDefault="00184DA0">
      <w:pPr>
        <w:rPr>
          <w:rFonts w:ascii="Arial" w:hAnsi="Arial" w:cs="Arial"/>
          <w:sz w:val="20"/>
        </w:rPr>
      </w:pPr>
    </w:p>
    <w:p w14:paraId="0E394488" w14:textId="77777777" w:rsidR="00184DA0" w:rsidRPr="00A61F3D" w:rsidRDefault="00184DA0">
      <w:pPr>
        <w:rPr>
          <w:rFonts w:ascii="Arial" w:hAnsi="Arial" w:cs="Arial"/>
          <w:sz w:val="20"/>
        </w:rPr>
      </w:pPr>
    </w:p>
    <w:p w14:paraId="4606BFD1" w14:textId="77777777" w:rsidR="00184DA0" w:rsidRPr="00A61F3D" w:rsidRDefault="00184DA0">
      <w:pPr>
        <w:rPr>
          <w:rFonts w:ascii="Arial" w:hAnsi="Arial" w:cs="Arial"/>
          <w:sz w:val="20"/>
        </w:rPr>
      </w:pPr>
    </w:p>
    <w:p w14:paraId="0BF9876D" w14:textId="77777777" w:rsidR="00184DA0" w:rsidRPr="00A61F3D" w:rsidRDefault="00184DA0">
      <w:pPr>
        <w:rPr>
          <w:rFonts w:ascii="Arial" w:hAnsi="Arial" w:cs="Arial"/>
          <w:sz w:val="20"/>
        </w:rPr>
      </w:pPr>
    </w:p>
    <w:p w14:paraId="7ECD138C" w14:textId="77777777" w:rsidR="006805CF" w:rsidRPr="00A61F3D" w:rsidRDefault="009D3D4F" w:rsidP="00A800BF">
      <w:pPr>
        <w:autoSpaceDE w:val="0"/>
        <w:autoSpaceDN w:val="0"/>
        <w:adjustRightInd w:val="0"/>
        <w:jc w:val="center"/>
        <w:rPr>
          <w:rFonts w:ascii="Arial" w:hAnsi="Arial" w:cs="Arial"/>
          <w:b/>
          <w:bCs/>
          <w:sz w:val="20"/>
        </w:rPr>
      </w:pPr>
      <w:r w:rsidRPr="00A61F3D">
        <w:rPr>
          <w:rFonts w:ascii="Arial" w:hAnsi="Arial" w:cs="Arial"/>
          <w:b/>
          <w:bCs/>
          <w:sz w:val="20"/>
        </w:rPr>
        <w:t>II. A SZOLGÁLTATANDÓ INFORMÁCIÓKHOZ KAPCSOLÓDÓ TÁBLÁK ÉS AZ AZOK KITÖLTÉSÉRE VONATKOZÓ RENDELKEZÉSEK</w:t>
      </w:r>
    </w:p>
    <w:p w14:paraId="1C73CF7B" w14:textId="77777777" w:rsidR="006805CF" w:rsidRPr="00A61F3D" w:rsidRDefault="009D3D4F">
      <w:pPr>
        <w:tabs>
          <w:tab w:val="left" w:pos="426"/>
        </w:tabs>
        <w:spacing w:after="120"/>
        <w:rPr>
          <w:rFonts w:ascii="Arial" w:hAnsi="Arial" w:cs="Arial"/>
          <w:sz w:val="20"/>
        </w:rPr>
      </w:pPr>
      <w:r w:rsidRPr="00A61F3D">
        <w:rPr>
          <w:rFonts w:ascii="Arial" w:hAnsi="Arial" w:cs="Arial"/>
          <w:sz w:val="20"/>
        </w:rPr>
        <w:t xml:space="preserve"> </w:t>
      </w:r>
    </w:p>
    <w:sectPr w:rsidR="006805CF" w:rsidRPr="00A61F3D" w:rsidSect="00093847">
      <w:headerReference w:type="even" r:id="rId20"/>
      <w:headerReference w:type="default" r:id="rId21"/>
      <w:footerReference w:type="even" r:id="rId22"/>
      <w:footerReference w:type="default" r:id="rId23"/>
      <w:pgSz w:w="11896" w:h="16834"/>
      <w:pgMar w:top="1417" w:right="1417" w:bottom="1417" w:left="1417"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2D520" w14:textId="77777777" w:rsidR="008B0DAF" w:rsidRDefault="008B0DAF">
      <w:r>
        <w:separator/>
      </w:r>
    </w:p>
  </w:endnote>
  <w:endnote w:type="continuationSeparator" w:id="0">
    <w:p w14:paraId="364992A2" w14:textId="77777777" w:rsidR="008B0DAF" w:rsidRDefault="008B0DAF">
      <w:r>
        <w:continuationSeparator/>
      </w:r>
    </w:p>
  </w:endnote>
  <w:endnote w:type="continuationNotice" w:id="1">
    <w:p w14:paraId="563159A8" w14:textId="77777777" w:rsidR="008B0DAF" w:rsidRDefault="008B0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F7B6E" w14:textId="77777777" w:rsidR="005F5106" w:rsidRDefault="005F510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5D7EFFEE" w14:textId="77777777" w:rsidR="005F5106" w:rsidRDefault="005F510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A182C" w14:textId="77777777" w:rsidR="00DC637B" w:rsidRDefault="00DC63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6AD84" w14:textId="77777777" w:rsidR="008B0DAF" w:rsidRDefault="008B0DAF">
      <w:r>
        <w:separator/>
      </w:r>
    </w:p>
  </w:footnote>
  <w:footnote w:type="continuationSeparator" w:id="0">
    <w:p w14:paraId="1D7D0157" w14:textId="77777777" w:rsidR="008B0DAF" w:rsidRDefault="008B0DAF">
      <w:r>
        <w:continuationSeparator/>
      </w:r>
    </w:p>
  </w:footnote>
  <w:footnote w:type="continuationNotice" w:id="1">
    <w:p w14:paraId="77F54B4B" w14:textId="77777777" w:rsidR="008B0DAF" w:rsidRDefault="008B0D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2F19B" w14:textId="77777777" w:rsidR="005F5106" w:rsidRDefault="005F5106">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773BF" w14:textId="77777777" w:rsidR="005F5106" w:rsidRDefault="005F5106">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6E71BF"/>
    <w:multiLevelType w:val="singleLevel"/>
    <w:tmpl w:val="23CED846"/>
    <w:lvl w:ilvl="0">
      <w:numFmt w:val="bullet"/>
      <w:lvlText w:val="-"/>
      <w:lvlJc w:val="left"/>
      <w:pPr>
        <w:tabs>
          <w:tab w:val="num" w:pos="786"/>
        </w:tabs>
        <w:ind w:left="786" w:hanging="360"/>
      </w:pPr>
      <w:rPr>
        <w:rFonts w:hint="default"/>
      </w:rPr>
    </w:lvl>
  </w:abstractNum>
  <w:abstractNum w:abstractNumId="3"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1A1902"/>
    <w:multiLevelType w:val="hybridMultilevel"/>
    <w:tmpl w:val="E4D44C9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8935C5"/>
    <w:multiLevelType w:val="hybridMultilevel"/>
    <w:tmpl w:val="0784A92C"/>
    <w:lvl w:ilvl="0" w:tplc="C936CD20">
      <w:numFmt w:val="bullet"/>
      <w:lvlText w:val="-"/>
      <w:lvlJc w:val="left"/>
      <w:pPr>
        <w:ind w:left="862" w:hanging="360"/>
      </w:pPr>
      <w:rPr>
        <w:rFonts w:ascii="Garamond" w:eastAsia="Times New Roman"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0C8156C0"/>
    <w:multiLevelType w:val="hybridMultilevel"/>
    <w:tmpl w:val="B0265492"/>
    <w:lvl w:ilvl="0" w:tplc="040E000F">
      <w:start w:val="1"/>
      <w:numFmt w:val="decimal"/>
      <w:lvlText w:val="%1."/>
      <w:lvlJc w:val="left"/>
      <w:pPr>
        <w:tabs>
          <w:tab w:val="num" w:pos="720"/>
        </w:tabs>
        <w:ind w:left="720" w:hanging="360"/>
      </w:pPr>
    </w:lvl>
    <w:lvl w:ilvl="1" w:tplc="C936CD20">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D3A19A2"/>
    <w:multiLevelType w:val="hybridMultilevel"/>
    <w:tmpl w:val="7B607C64"/>
    <w:lvl w:ilvl="0" w:tplc="19E0FD1A">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8" w15:restartNumberingAfterBreak="0">
    <w:nsid w:val="11BB6702"/>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9" w15:restartNumberingAfterBreak="0">
    <w:nsid w:val="15365EED"/>
    <w:multiLevelType w:val="multilevel"/>
    <w:tmpl w:val="8A9E34F4"/>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rPr>
        <w:b w:val="0"/>
      </w:rPr>
    </w:lvl>
    <w:lvl w:ilvl="3">
      <w:start w:val="1"/>
      <w:numFmt w:val="decimal"/>
      <w:lvlText w:val="%1.%2.%3.%4."/>
      <w:lvlJc w:val="left"/>
      <w:pPr>
        <w:ind w:left="192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154FBF"/>
    <w:multiLevelType w:val="hybridMultilevel"/>
    <w:tmpl w:val="512EA964"/>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1" w15:restartNumberingAfterBreak="0">
    <w:nsid w:val="1EA26092"/>
    <w:multiLevelType w:val="hybridMultilevel"/>
    <w:tmpl w:val="2E608BDA"/>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F6E528A"/>
    <w:multiLevelType w:val="hybridMultilevel"/>
    <w:tmpl w:val="88744980"/>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F811C8D"/>
    <w:multiLevelType w:val="hybridMultilevel"/>
    <w:tmpl w:val="DFC07AAC"/>
    <w:lvl w:ilvl="0" w:tplc="5934A3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7310811"/>
    <w:multiLevelType w:val="hybridMultilevel"/>
    <w:tmpl w:val="67B6117A"/>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9E65D0E"/>
    <w:multiLevelType w:val="hybridMultilevel"/>
    <w:tmpl w:val="7CB460F6"/>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7" w15:restartNumberingAfterBreak="0">
    <w:nsid w:val="3EA50A30"/>
    <w:multiLevelType w:val="hybridMultilevel"/>
    <w:tmpl w:val="0026F8DE"/>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8"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19" w15:restartNumberingAfterBreak="0">
    <w:nsid w:val="43BB0D2C"/>
    <w:multiLevelType w:val="hybridMultilevel"/>
    <w:tmpl w:val="13E6BF20"/>
    <w:lvl w:ilvl="0" w:tplc="040E0017">
      <w:start w:val="1"/>
      <w:numFmt w:val="lowerLetter"/>
      <w:lvlText w:val="%1)"/>
      <w:lvlJc w:val="left"/>
      <w:pPr>
        <w:ind w:left="3808" w:hanging="360"/>
      </w:pPr>
    </w:lvl>
    <w:lvl w:ilvl="1" w:tplc="B666EB04">
      <w:numFmt w:val="bullet"/>
      <w:lvlText w:val="-"/>
      <w:lvlJc w:val="left"/>
      <w:pPr>
        <w:ind w:left="4738" w:hanging="570"/>
      </w:pPr>
      <w:rPr>
        <w:rFonts w:ascii="Arial" w:eastAsia="Times New Roman" w:hAnsi="Arial" w:cs="Arial" w:hint="default"/>
      </w:rPr>
    </w:lvl>
    <w:lvl w:ilvl="2" w:tplc="040E0017">
      <w:start w:val="1"/>
      <w:numFmt w:val="lowerLetter"/>
      <w:lvlText w:val="%3)"/>
      <w:lvlJc w:val="left"/>
      <w:pPr>
        <w:ind w:left="4008" w:hanging="180"/>
      </w:pPr>
    </w:lvl>
    <w:lvl w:ilvl="3" w:tplc="040E000F">
      <w:start w:val="1"/>
      <w:numFmt w:val="decimal"/>
      <w:lvlText w:val="%4."/>
      <w:lvlJc w:val="left"/>
      <w:pPr>
        <w:ind w:left="5968" w:hanging="360"/>
      </w:pPr>
    </w:lvl>
    <w:lvl w:ilvl="4" w:tplc="040E0019" w:tentative="1">
      <w:start w:val="1"/>
      <w:numFmt w:val="lowerLetter"/>
      <w:lvlText w:val="%5."/>
      <w:lvlJc w:val="left"/>
      <w:pPr>
        <w:ind w:left="6688" w:hanging="360"/>
      </w:pPr>
    </w:lvl>
    <w:lvl w:ilvl="5" w:tplc="040E001B" w:tentative="1">
      <w:start w:val="1"/>
      <w:numFmt w:val="lowerRoman"/>
      <w:lvlText w:val="%6."/>
      <w:lvlJc w:val="right"/>
      <w:pPr>
        <w:ind w:left="7408" w:hanging="180"/>
      </w:pPr>
    </w:lvl>
    <w:lvl w:ilvl="6" w:tplc="040E000F" w:tentative="1">
      <w:start w:val="1"/>
      <w:numFmt w:val="decimal"/>
      <w:lvlText w:val="%7."/>
      <w:lvlJc w:val="left"/>
      <w:pPr>
        <w:ind w:left="8128" w:hanging="360"/>
      </w:pPr>
    </w:lvl>
    <w:lvl w:ilvl="7" w:tplc="040E0019" w:tentative="1">
      <w:start w:val="1"/>
      <w:numFmt w:val="lowerLetter"/>
      <w:lvlText w:val="%8."/>
      <w:lvlJc w:val="left"/>
      <w:pPr>
        <w:ind w:left="8848" w:hanging="360"/>
      </w:pPr>
    </w:lvl>
    <w:lvl w:ilvl="8" w:tplc="040E001B" w:tentative="1">
      <w:start w:val="1"/>
      <w:numFmt w:val="lowerRoman"/>
      <w:lvlText w:val="%9."/>
      <w:lvlJc w:val="right"/>
      <w:pPr>
        <w:ind w:left="9568" w:hanging="180"/>
      </w:pPr>
    </w:lvl>
  </w:abstractNum>
  <w:abstractNum w:abstractNumId="20" w15:restartNumberingAfterBreak="0">
    <w:nsid w:val="446F279B"/>
    <w:multiLevelType w:val="hybridMultilevel"/>
    <w:tmpl w:val="4C5A6EE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5005FBF"/>
    <w:multiLevelType w:val="singleLevel"/>
    <w:tmpl w:val="23CED846"/>
    <w:lvl w:ilvl="0">
      <w:numFmt w:val="bullet"/>
      <w:lvlText w:val="-"/>
      <w:lvlJc w:val="left"/>
      <w:pPr>
        <w:tabs>
          <w:tab w:val="num" w:pos="786"/>
        </w:tabs>
        <w:ind w:left="786" w:hanging="360"/>
      </w:pPr>
      <w:rPr>
        <w:rFonts w:hint="default"/>
      </w:rPr>
    </w:lvl>
  </w:abstractNum>
  <w:abstractNum w:abstractNumId="22" w15:restartNumberingAfterBreak="0">
    <w:nsid w:val="476003C6"/>
    <w:multiLevelType w:val="singleLevel"/>
    <w:tmpl w:val="23CED846"/>
    <w:lvl w:ilvl="0">
      <w:numFmt w:val="bullet"/>
      <w:lvlText w:val="-"/>
      <w:lvlJc w:val="left"/>
      <w:pPr>
        <w:tabs>
          <w:tab w:val="num" w:pos="786"/>
        </w:tabs>
        <w:ind w:left="786" w:hanging="360"/>
      </w:pPr>
      <w:rPr>
        <w:rFonts w:hint="default"/>
      </w:rPr>
    </w:lvl>
  </w:abstractNum>
  <w:abstractNum w:abstractNumId="23" w15:restartNumberingAfterBreak="0">
    <w:nsid w:val="4ABC4BEA"/>
    <w:multiLevelType w:val="hybridMultilevel"/>
    <w:tmpl w:val="0ACEBE3A"/>
    <w:lvl w:ilvl="0" w:tplc="C936CD20">
      <w:numFmt w:val="bullet"/>
      <w:lvlText w:val="-"/>
      <w:lvlJc w:val="left"/>
      <w:pPr>
        <w:ind w:left="1338" w:hanging="360"/>
      </w:pPr>
      <w:rPr>
        <w:rFonts w:ascii="Garamond" w:eastAsia="Times New Roman" w:hAnsi="Garamond" w:cs="Times New Roman" w:hint="default"/>
      </w:rPr>
    </w:lvl>
    <w:lvl w:ilvl="1" w:tplc="040E0019">
      <w:start w:val="1"/>
      <w:numFmt w:val="lowerLetter"/>
      <w:lvlText w:val="%2."/>
      <w:lvlJc w:val="left"/>
      <w:pPr>
        <w:ind w:left="2058" w:hanging="360"/>
      </w:pPr>
    </w:lvl>
    <w:lvl w:ilvl="2" w:tplc="040E001B">
      <w:start w:val="1"/>
      <w:numFmt w:val="lowerRoman"/>
      <w:lvlText w:val="%3."/>
      <w:lvlJc w:val="right"/>
      <w:pPr>
        <w:ind w:left="2778" w:hanging="180"/>
      </w:pPr>
    </w:lvl>
    <w:lvl w:ilvl="3" w:tplc="040E000F">
      <w:start w:val="1"/>
      <w:numFmt w:val="decimal"/>
      <w:lvlText w:val="%4."/>
      <w:lvlJc w:val="left"/>
      <w:pPr>
        <w:ind w:left="3498" w:hanging="360"/>
      </w:pPr>
    </w:lvl>
    <w:lvl w:ilvl="4" w:tplc="040E0019">
      <w:start w:val="1"/>
      <w:numFmt w:val="lowerLetter"/>
      <w:lvlText w:val="%5."/>
      <w:lvlJc w:val="left"/>
      <w:pPr>
        <w:ind w:left="4218" w:hanging="360"/>
      </w:pPr>
    </w:lvl>
    <w:lvl w:ilvl="5" w:tplc="040E001B">
      <w:start w:val="1"/>
      <w:numFmt w:val="lowerRoman"/>
      <w:lvlText w:val="%6."/>
      <w:lvlJc w:val="right"/>
      <w:pPr>
        <w:ind w:left="4938" w:hanging="180"/>
      </w:pPr>
    </w:lvl>
    <w:lvl w:ilvl="6" w:tplc="040E000F">
      <w:start w:val="1"/>
      <w:numFmt w:val="decimal"/>
      <w:lvlText w:val="%7."/>
      <w:lvlJc w:val="left"/>
      <w:pPr>
        <w:ind w:left="5658" w:hanging="360"/>
      </w:pPr>
    </w:lvl>
    <w:lvl w:ilvl="7" w:tplc="040E0019">
      <w:start w:val="1"/>
      <w:numFmt w:val="lowerLetter"/>
      <w:lvlText w:val="%8."/>
      <w:lvlJc w:val="left"/>
      <w:pPr>
        <w:ind w:left="6378" w:hanging="360"/>
      </w:pPr>
    </w:lvl>
    <w:lvl w:ilvl="8" w:tplc="040E001B">
      <w:start w:val="1"/>
      <w:numFmt w:val="lowerRoman"/>
      <w:lvlText w:val="%9."/>
      <w:lvlJc w:val="right"/>
      <w:pPr>
        <w:ind w:left="7098" w:hanging="180"/>
      </w:pPr>
    </w:lvl>
  </w:abstractNum>
  <w:abstractNum w:abstractNumId="24" w15:restartNumberingAfterBreak="0">
    <w:nsid w:val="4F692D83"/>
    <w:multiLevelType w:val="multilevel"/>
    <w:tmpl w:val="46B278D8"/>
    <w:lvl w:ilvl="0">
      <w:start w:val="7"/>
      <w:numFmt w:val="decimal"/>
      <w:lvlText w:val="%1."/>
      <w:lvlJc w:val="left"/>
      <w:pPr>
        <w:ind w:left="495" w:hanging="495"/>
      </w:pPr>
      <w:rPr>
        <w:rFonts w:hint="default"/>
      </w:rPr>
    </w:lvl>
    <w:lvl w:ilvl="1">
      <w:start w:val="3"/>
      <w:numFmt w:val="decimal"/>
      <w:lvlText w:val="%1.%2."/>
      <w:lvlJc w:val="left"/>
      <w:pPr>
        <w:ind w:left="926" w:hanging="495"/>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25"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6" w15:restartNumberingAfterBreak="0">
    <w:nsid w:val="5FBD20D4"/>
    <w:multiLevelType w:val="hybridMultilevel"/>
    <w:tmpl w:val="0AB6276E"/>
    <w:lvl w:ilvl="0" w:tplc="B91CE590">
      <w:start w:val="1"/>
      <w:numFmt w:val="decimal"/>
      <w:lvlText w:val="6.%1."/>
      <w:lvlJc w:val="left"/>
      <w:pPr>
        <w:ind w:left="786" w:hanging="360"/>
      </w:pPr>
      <w:rPr>
        <w:rFonts w:hint="default"/>
        <w:b w:val="0"/>
      </w:rPr>
    </w:lvl>
    <w:lvl w:ilvl="1" w:tplc="040E0019">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7" w15:restartNumberingAfterBreak="0">
    <w:nsid w:val="62082753"/>
    <w:multiLevelType w:val="hybridMultilevel"/>
    <w:tmpl w:val="9EA8F9F2"/>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0D01D61"/>
    <w:multiLevelType w:val="multilevel"/>
    <w:tmpl w:val="95DA4A0A"/>
    <w:lvl w:ilvl="0">
      <w:start w:val="6"/>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30" w15:restartNumberingAfterBreak="0">
    <w:nsid w:val="712A18A1"/>
    <w:multiLevelType w:val="hybridMultilevel"/>
    <w:tmpl w:val="15ACBCB4"/>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31" w15:restartNumberingAfterBreak="0">
    <w:nsid w:val="725C7B24"/>
    <w:multiLevelType w:val="hybridMultilevel"/>
    <w:tmpl w:val="E7AE8232"/>
    <w:lvl w:ilvl="0" w:tplc="97BEC462">
      <w:start w:val="1"/>
      <w:numFmt w:val="decimal"/>
      <w:lvlText w:val="%1."/>
      <w:lvlJc w:val="left"/>
      <w:pPr>
        <w:tabs>
          <w:tab w:val="num" w:pos="720"/>
        </w:tabs>
        <w:ind w:left="720" w:hanging="360"/>
      </w:pPr>
    </w:lvl>
    <w:lvl w:ilvl="1" w:tplc="040E0019">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731244BB"/>
    <w:multiLevelType w:val="multilevel"/>
    <w:tmpl w:val="B158102E"/>
    <w:lvl w:ilvl="0">
      <w:start w:val="3"/>
      <w:numFmt w:val="decimal"/>
      <w:lvlText w:val="%1."/>
      <w:lvlJc w:val="left"/>
      <w:pPr>
        <w:ind w:left="360" w:hanging="360"/>
      </w:pPr>
      <w:rPr>
        <w:rFonts w:hint="default"/>
        <w:b/>
      </w:rPr>
    </w:lvl>
    <w:lvl w:ilvl="1">
      <w:start w:val="1"/>
      <w:numFmt w:val="decimal"/>
      <w:lvlText w:val="%1.%2."/>
      <w:lvlJc w:val="left"/>
      <w:pPr>
        <w:ind w:left="1446" w:hanging="720"/>
      </w:pPr>
      <w:rPr>
        <w:rFonts w:hint="default"/>
        <w:b w:val="0"/>
      </w:rPr>
    </w:lvl>
    <w:lvl w:ilvl="2">
      <w:start w:val="1"/>
      <w:numFmt w:val="decimal"/>
      <w:lvlText w:val="%1.%2.%3."/>
      <w:lvlJc w:val="left"/>
      <w:pPr>
        <w:ind w:left="2172" w:hanging="720"/>
      </w:pPr>
      <w:rPr>
        <w:rFonts w:hint="default"/>
        <w:b/>
      </w:rPr>
    </w:lvl>
    <w:lvl w:ilvl="3">
      <w:start w:val="1"/>
      <w:numFmt w:val="decimal"/>
      <w:lvlText w:val="%1.%2.%3.%4."/>
      <w:lvlJc w:val="left"/>
      <w:pPr>
        <w:ind w:left="3258" w:hanging="1080"/>
      </w:pPr>
      <w:rPr>
        <w:rFonts w:hint="default"/>
        <w:b/>
      </w:rPr>
    </w:lvl>
    <w:lvl w:ilvl="4">
      <w:start w:val="1"/>
      <w:numFmt w:val="decimal"/>
      <w:lvlText w:val="%1.%2.%3.%4.%5."/>
      <w:lvlJc w:val="left"/>
      <w:pPr>
        <w:ind w:left="3984" w:hanging="1080"/>
      </w:pPr>
      <w:rPr>
        <w:rFonts w:hint="default"/>
        <w:b/>
      </w:rPr>
    </w:lvl>
    <w:lvl w:ilvl="5">
      <w:start w:val="1"/>
      <w:numFmt w:val="decimal"/>
      <w:lvlText w:val="%1.%2.%3.%4.%5.%6."/>
      <w:lvlJc w:val="left"/>
      <w:pPr>
        <w:ind w:left="5070" w:hanging="1440"/>
      </w:pPr>
      <w:rPr>
        <w:rFonts w:hint="default"/>
        <w:b/>
      </w:rPr>
    </w:lvl>
    <w:lvl w:ilvl="6">
      <w:start w:val="1"/>
      <w:numFmt w:val="decimal"/>
      <w:lvlText w:val="%1.%2.%3.%4.%5.%6.%7."/>
      <w:lvlJc w:val="left"/>
      <w:pPr>
        <w:ind w:left="5796" w:hanging="1440"/>
      </w:pPr>
      <w:rPr>
        <w:rFonts w:hint="default"/>
        <w:b/>
      </w:rPr>
    </w:lvl>
    <w:lvl w:ilvl="7">
      <w:start w:val="1"/>
      <w:numFmt w:val="decimal"/>
      <w:lvlText w:val="%1.%2.%3.%4.%5.%6.%7.%8."/>
      <w:lvlJc w:val="left"/>
      <w:pPr>
        <w:ind w:left="6882" w:hanging="1800"/>
      </w:pPr>
      <w:rPr>
        <w:rFonts w:hint="default"/>
        <w:b/>
      </w:rPr>
    </w:lvl>
    <w:lvl w:ilvl="8">
      <w:start w:val="1"/>
      <w:numFmt w:val="decimal"/>
      <w:lvlText w:val="%1.%2.%3.%4.%5.%6.%7.%8.%9."/>
      <w:lvlJc w:val="left"/>
      <w:pPr>
        <w:ind w:left="7608" w:hanging="1800"/>
      </w:pPr>
      <w:rPr>
        <w:rFonts w:hint="default"/>
        <w:b/>
      </w:rPr>
    </w:lvl>
  </w:abstractNum>
  <w:abstractNum w:abstractNumId="33" w15:restartNumberingAfterBreak="0">
    <w:nsid w:val="741A5D78"/>
    <w:multiLevelType w:val="hybridMultilevel"/>
    <w:tmpl w:val="2B56FE94"/>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6F90386"/>
    <w:multiLevelType w:val="multilevel"/>
    <w:tmpl w:val="4A90C42A"/>
    <w:lvl w:ilvl="0">
      <w:start w:val="1"/>
      <w:numFmt w:val="upperRoman"/>
      <w:lvlText w:val="%1."/>
      <w:lvlJc w:val="left"/>
      <w:pPr>
        <w:tabs>
          <w:tab w:val="num" w:pos="72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1E0892"/>
    <w:multiLevelType w:val="hybridMultilevel"/>
    <w:tmpl w:val="D6622B24"/>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FD55DAE"/>
    <w:multiLevelType w:val="hybridMultilevel"/>
    <w:tmpl w:val="3088219A"/>
    <w:lvl w:ilvl="0" w:tplc="06567196">
      <w:numFmt w:val="bullet"/>
      <w:lvlText w:val="-"/>
      <w:lvlJc w:val="left"/>
      <w:pPr>
        <w:ind w:left="1713" w:hanging="360"/>
      </w:pPr>
      <w:rPr>
        <w:rFonts w:ascii="Garamond" w:eastAsia="Times New Roman" w:hAnsi="Garamond" w:cs="Times New Roman" w:hint="default"/>
      </w:rPr>
    </w:lvl>
    <w:lvl w:ilvl="1" w:tplc="040E0019" w:tentative="1">
      <w:start w:val="1"/>
      <w:numFmt w:val="bullet"/>
      <w:lvlText w:val="o"/>
      <w:lvlJc w:val="left"/>
      <w:pPr>
        <w:ind w:left="2433" w:hanging="360"/>
      </w:pPr>
      <w:rPr>
        <w:rFonts w:ascii="Courier New" w:hAnsi="Courier New" w:cs="Courier New" w:hint="default"/>
      </w:rPr>
    </w:lvl>
    <w:lvl w:ilvl="2" w:tplc="040E001B">
      <w:start w:val="1"/>
      <w:numFmt w:val="bullet"/>
      <w:lvlText w:val=""/>
      <w:lvlJc w:val="left"/>
      <w:pPr>
        <w:ind w:left="3153" w:hanging="360"/>
      </w:pPr>
      <w:rPr>
        <w:rFonts w:ascii="Wingdings" w:hAnsi="Wingdings" w:hint="default"/>
      </w:rPr>
    </w:lvl>
    <w:lvl w:ilvl="3" w:tplc="040E000F" w:tentative="1">
      <w:start w:val="1"/>
      <w:numFmt w:val="bullet"/>
      <w:lvlText w:val=""/>
      <w:lvlJc w:val="left"/>
      <w:pPr>
        <w:ind w:left="3873" w:hanging="360"/>
      </w:pPr>
      <w:rPr>
        <w:rFonts w:ascii="Symbol" w:hAnsi="Symbol" w:hint="default"/>
      </w:rPr>
    </w:lvl>
    <w:lvl w:ilvl="4" w:tplc="040E0019" w:tentative="1">
      <w:start w:val="1"/>
      <w:numFmt w:val="bullet"/>
      <w:lvlText w:val="o"/>
      <w:lvlJc w:val="left"/>
      <w:pPr>
        <w:ind w:left="4593" w:hanging="360"/>
      </w:pPr>
      <w:rPr>
        <w:rFonts w:ascii="Courier New" w:hAnsi="Courier New" w:cs="Courier New" w:hint="default"/>
      </w:rPr>
    </w:lvl>
    <w:lvl w:ilvl="5" w:tplc="040E001B" w:tentative="1">
      <w:start w:val="1"/>
      <w:numFmt w:val="bullet"/>
      <w:lvlText w:val=""/>
      <w:lvlJc w:val="left"/>
      <w:pPr>
        <w:ind w:left="5313" w:hanging="360"/>
      </w:pPr>
      <w:rPr>
        <w:rFonts w:ascii="Wingdings" w:hAnsi="Wingdings" w:hint="default"/>
      </w:rPr>
    </w:lvl>
    <w:lvl w:ilvl="6" w:tplc="040E000F" w:tentative="1">
      <w:start w:val="1"/>
      <w:numFmt w:val="bullet"/>
      <w:lvlText w:val=""/>
      <w:lvlJc w:val="left"/>
      <w:pPr>
        <w:ind w:left="6033" w:hanging="360"/>
      </w:pPr>
      <w:rPr>
        <w:rFonts w:ascii="Symbol" w:hAnsi="Symbol" w:hint="default"/>
      </w:rPr>
    </w:lvl>
    <w:lvl w:ilvl="7" w:tplc="040E0019" w:tentative="1">
      <w:start w:val="1"/>
      <w:numFmt w:val="bullet"/>
      <w:lvlText w:val="o"/>
      <w:lvlJc w:val="left"/>
      <w:pPr>
        <w:ind w:left="6753" w:hanging="360"/>
      </w:pPr>
      <w:rPr>
        <w:rFonts w:ascii="Courier New" w:hAnsi="Courier New" w:cs="Courier New" w:hint="default"/>
      </w:rPr>
    </w:lvl>
    <w:lvl w:ilvl="8" w:tplc="040E001B" w:tentative="1">
      <w:start w:val="1"/>
      <w:numFmt w:val="bullet"/>
      <w:lvlText w:val=""/>
      <w:lvlJc w:val="left"/>
      <w:pPr>
        <w:ind w:left="7473" w:hanging="360"/>
      </w:pPr>
      <w:rPr>
        <w:rFonts w:ascii="Wingdings" w:hAnsi="Wingdings" w:hint="default"/>
      </w:rPr>
    </w:lvl>
  </w:abstractNum>
  <w:num w:numId="1" w16cid:durableId="834221210">
    <w:abstractNumId w:val="0"/>
  </w:num>
  <w:num w:numId="2" w16cid:durableId="1929148280">
    <w:abstractNumId w:val="34"/>
  </w:num>
  <w:num w:numId="3" w16cid:durableId="1884243344">
    <w:abstractNumId w:val="22"/>
  </w:num>
  <w:num w:numId="4" w16cid:durableId="1350252611">
    <w:abstractNumId w:val="2"/>
  </w:num>
  <w:num w:numId="5" w16cid:durableId="1134257328">
    <w:abstractNumId w:val="21"/>
  </w:num>
  <w:num w:numId="6" w16cid:durableId="506679134">
    <w:abstractNumId w:val="15"/>
  </w:num>
  <w:num w:numId="7" w16cid:durableId="454566055">
    <w:abstractNumId w:val="9"/>
  </w:num>
  <w:num w:numId="8" w16cid:durableId="1263494928">
    <w:abstractNumId w:val="18"/>
  </w:num>
  <w:num w:numId="9" w16cid:durableId="1817608146">
    <w:abstractNumId w:val="28"/>
  </w:num>
  <w:num w:numId="10" w16cid:durableId="2118597180">
    <w:abstractNumId w:val="32"/>
  </w:num>
  <w:num w:numId="11" w16cid:durableId="2082173782">
    <w:abstractNumId w:val="12"/>
  </w:num>
  <w:num w:numId="12" w16cid:durableId="1106385527">
    <w:abstractNumId w:val="5"/>
  </w:num>
  <w:num w:numId="13" w16cid:durableId="1943562962">
    <w:abstractNumId w:val="11"/>
  </w:num>
  <w:num w:numId="14" w16cid:durableId="551112260">
    <w:abstractNumId w:val="36"/>
  </w:num>
  <w:num w:numId="15" w16cid:durableId="1789858317">
    <w:abstractNumId w:val="10"/>
  </w:num>
  <w:num w:numId="16" w16cid:durableId="613173814">
    <w:abstractNumId w:val="6"/>
  </w:num>
  <w:num w:numId="17" w16cid:durableId="121266852">
    <w:abstractNumId w:val="31"/>
  </w:num>
  <w:num w:numId="18" w16cid:durableId="659963543">
    <w:abstractNumId w:val="26"/>
  </w:num>
  <w:num w:numId="19" w16cid:durableId="1891257842">
    <w:abstractNumId w:val="27"/>
  </w:num>
  <w:num w:numId="20" w16cid:durableId="1928073256">
    <w:abstractNumId w:val="13"/>
  </w:num>
  <w:num w:numId="21" w16cid:durableId="2071490265">
    <w:abstractNumId w:val="33"/>
  </w:num>
  <w:num w:numId="22" w16cid:durableId="1566381177">
    <w:abstractNumId w:val="35"/>
  </w:num>
  <w:num w:numId="23" w16cid:durableId="97870382">
    <w:abstractNumId w:val="20"/>
  </w:num>
  <w:num w:numId="24" w16cid:durableId="576747960">
    <w:abstractNumId w:val="4"/>
  </w:num>
  <w:num w:numId="25" w16cid:durableId="1185291979">
    <w:abstractNumId w:val="19"/>
  </w:num>
  <w:num w:numId="26" w16cid:durableId="1217429165">
    <w:abstractNumId w:val="16"/>
  </w:num>
  <w:num w:numId="27" w16cid:durableId="1048988075">
    <w:abstractNumId w:val="3"/>
  </w:num>
  <w:num w:numId="28" w16cid:durableId="1834635819">
    <w:abstractNumId w:val="25"/>
  </w:num>
  <w:num w:numId="29" w16cid:durableId="5242536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7302456">
    <w:abstractNumId w:val="23"/>
  </w:num>
  <w:num w:numId="31" w16cid:durableId="464781604">
    <w:abstractNumId w:val="8"/>
  </w:num>
  <w:num w:numId="32" w16cid:durableId="1257859851">
    <w:abstractNumId w:val="29"/>
  </w:num>
  <w:num w:numId="33" w16cid:durableId="407003623">
    <w:abstractNumId w:val="17"/>
  </w:num>
  <w:num w:numId="34" w16cid:durableId="1841577122">
    <w:abstractNumId w:val="14"/>
  </w:num>
  <w:num w:numId="35" w16cid:durableId="1223255250">
    <w:abstractNumId w:val="7"/>
  </w:num>
  <w:num w:numId="36" w16cid:durableId="1061564843">
    <w:abstractNumId w:val="24"/>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9EE"/>
    <w:rsid w:val="000009E2"/>
    <w:rsid w:val="0000156E"/>
    <w:rsid w:val="000028C6"/>
    <w:rsid w:val="00002DA0"/>
    <w:rsid w:val="0000300F"/>
    <w:rsid w:val="00003C04"/>
    <w:rsid w:val="00005A7F"/>
    <w:rsid w:val="00006955"/>
    <w:rsid w:val="00006C62"/>
    <w:rsid w:val="00006DC8"/>
    <w:rsid w:val="000070B3"/>
    <w:rsid w:val="000102ED"/>
    <w:rsid w:val="00010454"/>
    <w:rsid w:val="00010F8C"/>
    <w:rsid w:val="00011530"/>
    <w:rsid w:val="00011DF2"/>
    <w:rsid w:val="00012039"/>
    <w:rsid w:val="00012640"/>
    <w:rsid w:val="00012B68"/>
    <w:rsid w:val="00013908"/>
    <w:rsid w:val="00013AE1"/>
    <w:rsid w:val="0001614D"/>
    <w:rsid w:val="00016F27"/>
    <w:rsid w:val="000178E0"/>
    <w:rsid w:val="00017CAE"/>
    <w:rsid w:val="00017CC4"/>
    <w:rsid w:val="00021E22"/>
    <w:rsid w:val="00023A74"/>
    <w:rsid w:val="00024D10"/>
    <w:rsid w:val="00025F72"/>
    <w:rsid w:val="00026709"/>
    <w:rsid w:val="00030221"/>
    <w:rsid w:val="00031A58"/>
    <w:rsid w:val="00032371"/>
    <w:rsid w:val="00033869"/>
    <w:rsid w:val="000341F8"/>
    <w:rsid w:val="000344DC"/>
    <w:rsid w:val="000376DE"/>
    <w:rsid w:val="000379DD"/>
    <w:rsid w:val="00037B30"/>
    <w:rsid w:val="00040AE8"/>
    <w:rsid w:val="00043E7E"/>
    <w:rsid w:val="00044403"/>
    <w:rsid w:val="0004441D"/>
    <w:rsid w:val="00044897"/>
    <w:rsid w:val="00044FB8"/>
    <w:rsid w:val="00045155"/>
    <w:rsid w:val="0004608F"/>
    <w:rsid w:val="000471C6"/>
    <w:rsid w:val="00047BED"/>
    <w:rsid w:val="00051A79"/>
    <w:rsid w:val="00052F82"/>
    <w:rsid w:val="000531B0"/>
    <w:rsid w:val="000534B4"/>
    <w:rsid w:val="00053FFE"/>
    <w:rsid w:val="0005537C"/>
    <w:rsid w:val="00055CBB"/>
    <w:rsid w:val="00056642"/>
    <w:rsid w:val="000603CE"/>
    <w:rsid w:val="00060A7D"/>
    <w:rsid w:val="00060C4D"/>
    <w:rsid w:val="000621CA"/>
    <w:rsid w:val="0006257D"/>
    <w:rsid w:val="00062738"/>
    <w:rsid w:val="000636C5"/>
    <w:rsid w:val="00066DEB"/>
    <w:rsid w:val="000675A1"/>
    <w:rsid w:val="00070DA1"/>
    <w:rsid w:val="00071117"/>
    <w:rsid w:val="00072604"/>
    <w:rsid w:val="00072C11"/>
    <w:rsid w:val="00072F85"/>
    <w:rsid w:val="000738ED"/>
    <w:rsid w:val="00074442"/>
    <w:rsid w:val="00074741"/>
    <w:rsid w:val="00074D8E"/>
    <w:rsid w:val="00075DF7"/>
    <w:rsid w:val="000768C5"/>
    <w:rsid w:val="00076DC7"/>
    <w:rsid w:val="00077E13"/>
    <w:rsid w:val="000804CE"/>
    <w:rsid w:val="000816FF"/>
    <w:rsid w:val="00081DF4"/>
    <w:rsid w:val="00083C9F"/>
    <w:rsid w:val="00084799"/>
    <w:rsid w:val="00087D8A"/>
    <w:rsid w:val="00091118"/>
    <w:rsid w:val="000928A7"/>
    <w:rsid w:val="0009298A"/>
    <w:rsid w:val="00093847"/>
    <w:rsid w:val="00094910"/>
    <w:rsid w:val="00096653"/>
    <w:rsid w:val="00096DF9"/>
    <w:rsid w:val="0009712F"/>
    <w:rsid w:val="00097982"/>
    <w:rsid w:val="000A0AB8"/>
    <w:rsid w:val="000A1296"/>
    <w:rsid w:val="000A152D"/>
    <w:rsid w:val="000A1C1D"/>
    <w:rsid w:val="000A1CD1"/>
    <w:rsid w:val="000A2897"/>
    <w:rsid w:val="000A3194"/>
    <w:rsid w:val="000A31BE"/>
    <w:rsid w:val="000A3943"/>
    <w:rsid w:val="000A39EA"/>
    <w:rsid w:val="000A40D7"/>
    <w:rsid w:val="000A5E57"/>
    <w:rsid w:val="000B0BED"/>
    <w:rsid w:val="000B1F30"/>
    <w:rsid w:val="000B48E5"/>
    <w:rsid w:val="000B5C45"/>
    <w:rsid w:val="000B6EAC"/>
    <w:rsid w:val="000C00D8"/>
    <w:rsid w:val="000C09F2"/>
    <w:rsid w:val="000C1884"/>
    <w:rsid w:val="000C1BE9"/>
    <w:rsid w:val="000C245D"/>
    <w:rsid w:val="000C2FD7"/>
    <w:rsid w:val="000C439A"/>
    <w:rsid w:val="000C4BD2"/>
    <w:rsid w:val="000C57FA"/>
    <w:rsid w:val="000C625B"/>
    <w:rsid w:val="000C7FA9"/>
    <w:rsid w:val="000D087B"/>
    <w:rsid w:val="000D18B7"/>
    <w:rsid w:val="000D249C"/>
    <w:rsid w:val="000D2B4C"/>
    <w:rsid w:val="000D4C59"/>
    <w:rsid w:val="000D5D12"/>
    <w:rsid w:val="000D5E83"/>
    <w:rsid w:val="000D6568"/>
    <w:rsid w:val="000D6817"/>
    <w:rsid w:val="000D76F3"/>
    <w:rsid w:val="000D7896"/>
    <w:rsid w:val="000E1A34"/>
    <w:rsid w:val="000E587A"/>
    <w:rsid w:val="000E78E2"/>
    <w:rsid w:val="000E7B86"/>
    <w:rsid w:val="000E7BD7"/>
    <w:rsid w:val="000E7F6E"/>
    <w:rsid w:val="000F00B0"/>
    <w:rsid w:val="000F04AE"/>
    <w:rsid w:val="000F0D96"/>
    <w:rsid w:val="000F2468"/>
    <w:rsid w:val="000F280F"/>
    <w:rsid w:val="000F2B24"/>
    <w:rsid w:val="000F2FB6"/>
    <w:rsid w:val="000F479C"/>
    <w:rsid w:val="000F5B37"/>
    <w:rsid w:val="000F68F4"/>
    <w:rsid w:val="000F7232"/>
    <w:rsid w:val="000F7B6C"/>
    <w:rsid w:val="00100E9F"/>
    <w:rsid w:val="00102643"/>
    <w:rsid w:val="00102ECD"/>
    <w:rsid w:val="00104336"/>
    <w:rsid w:val="00104517"/>
    <w:rsid w:val="0010557B"/>
    <w:rsid w:val="00106C96"/>
    <w:rsid w:val="001113AD"/>
    <w:rsid w:val="00114DE9"/>
    <w:rsid w:val="001152E9"/>
    <w:rsid w:val="00116AD3"/>
    <w:rsid w:val="00116F39"/>
    <w:rsid w:val="00117C9A"/>
    <w:rsid w:val="0012009F"/>
    <w:rsid w:val="00120158"/>
    <w:rsid w:val="00120377"/>
    <w:rsid w:val="0012174F"/>
    <w:rsid w:val="001249AB"/>
    <w:rsid w:val="00126350"/>
    <w:rsid w:val="001300B5"/>
    <w:rsid w:val="0013098A"/>
    <w:rsid w:val="00130CCC"/>
    <w:rsid w:val="00131749"/>
    <w:rsid w:val="0013209E"/>
    <w:rsid w:val="001320D6"/>
    <w:rsid w:val="00132B82"/>
    <w:rsid w:val="0013492E"/>
    <w:rsid w:val="00135067"/>
    <w:rsid w:val="00136EE5"/>
    <w:rsid w:val="00142245"/>
    <w:rsid w:val="00143C57"/>
    <w:rsid w:val="00143F82"/>
    <w:rsid w:val="001449B3"/>
    <w:rsid w:val="00145B14"/>
    <w:rsid w:val="00145C5E"/>
    <w:rsid w:val="00145D3D"/>
    <w:rsid w:val="001474C6"/>
    <w:rsid w:val="00147984"/>
    <w:rsid w:val="00147B15"/>
    <w:rsid w:val="00147DFE"/>
    <w:rsid w:val="00150F95"/>
    <w:rsid w:val="001516FB"/>
    <w:rsid w:val="0015479B"/>
    <w:rsid w:val="00155878"/>
    <w:rsid w:val="00155E7D"/>
    <w:rsid w:val="00156B02"/>
    <w:rsid w:val="00157694"/>
    <w:rsid w:val="00161A6D"/>
    <w:rsid w:val="001620D0"/>
    <w:rsid w:val="00162848"/>
    <w:rsid w:val="001639E8"/>
    <w:rsid w:val="0016468E"/>
    <w:rsid w:val="00165573"/>
    <w:rsid w:val="001658BF"/>
    <w:rsid w:val="001660A7"/>
    <w:rsid w:val="00166B64"/>
    <w:rsid w:val="001676FF"/>
    <w:rsid w:val="001700F3"/>
    <w:rsid w:val="00170B6C"/>
    <w:rsid w:val="001716A7"/>
    <w:rsid w:val="00171712"/>
    <w:rsid w:val="00171FE2"/>
    <w:rsid w:val="00172409"/>
    <w:rsid w:val="00172C13"/>
    <w:rsid w:val="00174631"/>
    <w:rsid w:val="0018197A"/>
    <w:rsid w:val="00184AC6"/>
    <w:rsid w:val="00184DA0"/>
    <w:rsid w:val="00184E6E"/>
    <w:rsid w:val="00186EDA"/>
    <w:rsid w:val="001902D9"/>
    <w:rsid w:val="001923B6"/>
    <w:rsid w:val="00195D30"/>
    <w:rsid w:val="001974A3"/>
    <w:rsid w:val="0019770C"/>
    <w:rsid w:val="00197D1C"/>
    <w:rsid w:val="00197EA0"/>
    <w:rsid w:val="001A03B4"/>
    <w:rsid w:val="001A0A62"/>
    <w:rsid w:val="001A121D"/>
    <w:rsid w:val="001A1526"/>
    <w:rsid w:val="001A288F"/>
    <w:rsid w:val="001A46EE"/>
    <w:rsid w:val="001A4B4E"/>
    <w:rsid w:val="001A4BEC"/>
    <w:rsid w:val="001A5A3F"/>
    <w:rsid w:val="001A5BA7"/>
    <w:rsid w:val="001A6851"/>
    <w:rsid w:val="001A775F"/>
    <w:rsid w:val="001B0E31"/>
    <w:rsid w:val="001B1061"/>
    <w:rsid w:val="001B1208"/>
    <w:rsid w:val="001B1C2D"/>
    <w:rsid w:val="001B1C38"/>
    <w:rsid w:val="001B1D35"/>
    <w:rsid w:val="001B3D38"/>
    <w:rsid w:val="001B4B4B"/>
    <w:rsid w:val="001B4E14"/>
    <w:rsid w:val="001B6B02"/>
    <w:rsid w:val="001B71D1"/>
    <w:rsid w:val="001B76C1"/>
    <w:rsid w:val="001B7F62"/>
    <w:rsid w:val="001C16B4"/>
    <w:rsid w:val="001C2282"/>
    <w:rsid w:val="001C2884"/>
    <w:rsid w:val="001C3C8A"/>
    <w:rsid w:val="001C51B2"/>
    <w:rsid w:val="001C65E9"/>
    <w:rsid w:val="001C714D"/>
    <w:rsid w:val="001D0AB4"/>
    <w:rsid w:val="001D15E1"/>
    <w:rsid w:val="001D161F"/>
    <w:rsid w:val="001D455A"/>
    <w:rsid w:val="001D6684"/>
    <w:rsid w:val="001D6E0A"/>
    <w:rsid w:val="001E0D8C"/>
    <w:rsid w:val="001E1A71"/>
    <w:rsid w:val="001E2697"/>
    <w:rsid w:val="001E29ED"/>
    <w:rsid w:val="001E3DD3"/>
    <w:rsid w:val="001E3F0A"/>
    <w:rsid w:val="001E4159"/>
    <w:rsid w:val="001E705B"/>
    <w:rsid w:val="001E7A9E"/>
    <w:rsid w:val="001F0449"/>
    <w:rsid w:val="001F211E"/>
    <w:rsid w:val="001F3EA0"/>
    <w:rsid w:val="001F5781"/>
    <w:rsid w:val="001F68BE"/>
    <w:rsid w:val="00200410"/>
    <w:rsid w:val="00200503"/>
    <w:rsid w:val="0020184B"/>
    <w:rsid w:val="00202FAE"/>
    <w:rsid w:val="00204CCC"/>
    <w:rsid w:val="002105C0"/>
    <w:rsid w:val="00210F6B"/>
    <w:rsid w:val="002111E4"/>
    <w:rsid w:val="002135A1"/>
    <w:rsid w:val="00215430"/>
    <w:rsid w:val="002167EE"/>
    <w:rsid w:val="00216DAF"/>
    <w:rsid w:val="00217062"/>
    <w:rsid w:val="0022050D"/>
    <w:rsid w:val="00221351"/>
    <w:rsid w:val="002232BD"/>
    <w:rsid w:val="002252F7"/>
    <w:rsid w:val="002269A6"/>
    <w:rsid w:val="00226A93"/>
    <w:rsid w:val="0022723B"/>
    <w:rsid w:val="00230A39"/>
    <w:rsid w:val="00232F1D"/>
    <w:rsid w:val="0023311A"/>
    <w:rsid w:val="00233781"/>
    <w:rsid w:val="002350C0"/>
    <w:rsid w:val="00235DC9"/>
    <w:rsid w:val="00236270"/>
    <w:rsid w:val="00237034"/>
    <w:rsid w:val="00243983"/>
    <w:rsid w:val="00243EBD"/>
    <w:rsid w:val="00244E66"/>
    <w:rsid w:val="00246BBE"/>
    <w:rsid w:val="00247C45"/>
    <w:rsid w:val="0025046A"/>
    <w:rsid w:val="002520E9"/>
    <w:rsid w:val="00252A00"/>
    <w:rsid w:val="00252C69"/>
    <w:rsid w:val="00252D00"/>
    <w:rsid w:val="0025328B"/>
    <w:rsid w:val="002548DB"/>
    <w:rsid w:val="00254F9B"/>
    <w:rsid w:val="002552A6"/>
    <w:rsid w:val="00260244"/>
    <w:rsid w:val="00261A50"/>
    <w:rsid w:val="00261AA8"/>
    <w:rsid w:val="00261EAB"/>
    <w:rsid w:val="00262082"/>
    <w:rsid w:val="002631D5"/>
    <w:rsid w:val="00264BFB"/>
    <w:rsid w:val="00266CD8"/>
    <w:rsid w:val="00266F6E"/>
    <w:rsid w:val="0026794F"/>
    <w:rsid w:val="00271BB9"/>
    <w:rsid w:val="002724FD"/>
    <w:rsid w:val="00273700"/>
    <w:rsid w:val="00273C97"/>
    <w:rsid w:val="00274F0F"/>
    <w:rsid w:val="0027632C"/>
    <w:rsid w:val="0027671B"/>
    <w:rsid w:val="0027690A"/>
    <w:rsid w:val="002769CB"/>
    <w:rsid w:val="00281242"/>
    <w:rsid w:val="00281355"/>
    <w:rsid w:val="00281FF4"/>
    <w:rsid w:val="002838AB"/>
    <w:rsid w:val="00284578"/>
    <w:rsid w:val="00286E3B"/>
    <w:rsid w:val="00287217"/>
    <w:rsid w:val="002921E5"/>
    <w:rsid w:val="00293CBC"/>
    <w:rsid w:val="00293FC2"/>
    <w:rsid w:val="00294F11"/>
    <w:rsid w:val="002950DC"/>
    <w:rsid w:val="00296D9D"/>
    <w:rsid w:val="002A0A71"/>
    <w:rsid w:val="002A1FA0"/>
    <w:rsid w:val="002A37D7"/>
    <w:rsid w:val="002A411C"/>
    <w:rsid w:val="002A6303"/>
    <w:rsid w:val="002A66AC"/>
    <w:rsid w:val="002B0D6B"/>
    <w:rsid w:val="002B16E8"/>
    <w:rsid w:val="002B2208"/>
    <w:rsid w:val="002B27B9"/>
    <w:rsid w:val="002B34B7"/>
    <w:rsid w:val="002B416E"/>
    <w:rsid w:val="002B5DDC"/>
    <w:rsid w:val="002B604D"/>
    <w:rsid w:val="002B730A"/>
    <w:rsid w:val="002B7BF7"/>
    <w:rsid w:val="002B7CBC"/>
    <w:rsid w:val="002C0A59"/>
    <w:rsid w:val="002C4E08"/>
    <w:rsid w:val="002C6484"/>
    <w:rsid w:val="002C6767"/>
    <w:rsid w:val="002D0C26"/>
    <w:rsid w:val="002D12A8"/>
    <w:rsid w:val="002D1D12"/>
    <w:rsid w:val="002D5435"/>
    <w:rsid w:val="002D6315"/>
    <w:rsid w:val="002E034B"/>
    <w:rsid w:val="002E2F92"/>
    <w:rsid w:val="002E3CE2"/>
    <w:rsid w:val="002E78AA"/>
    <w:rsid w:val="002F0485"/>
    <w:rsid w:val="002F1FDE"/>
    <w:rsid w:val="002F2A0A"/>
    <w:rsid w:val="002F4071"/>
    <w:rsid w:val="002F4674"/>
    <w:rsid w:val="002F4F8D"/>
    <w:rsid w:val="002F6029"/>
    <w:rsid w:val="002F6078"/>
    <w:rsid w:val="002F748A"/>
    <w:rsid w:val="002F7697"/>
    <w:rsid w:val="0030152B"/>
    <w:rsid w:val="00302E77"/>
    <w:rsid w:val="003053F5"/>
    <w:rsid w:val="00306AA9"/>
    <w:rsid w:val="00313274"/>
    <w:rsid w:val="00313467"/>
    <w:rsid w:val="00315611"/>
    <w:rsid w:val="003210F4"/>
    <w:rsid w:val="00321CCD"/>
    <w:rsid w:val="00326602"/>
    <w:rsid w:val="00327E99"/>
    <w:rsid w:val="003326FC"/>
    <w:rsid w:val="0033399A"/>
    <w:rsid w:val="00334BCB"/>
    <w:rsid w:val="00335054"/>
    <w:rsid w:val="00336795"/>
    <w:rsid w:val="00337860"/>
    <w:rsid w:val="0034017D"/>
    <w:rsid w:val="0034120E"/>
    <w:rsid w:val="0034163D"/>
    <w:rsid w:val="00341E74"/>
    <w:rsid w:val="00343B09"/>
    <w:rsid w:val="00343C50"/>
    <w:rsid w:val="00343DF9"/>
    <w:rsid w:val="00345E68"/>
    <w:rsid w:val="003461E2"/>
    <w:rsid w:val="00346D7E"/>
    <w:rsid w:val="00347BBD"/>
    <w:rsid w:val="00347C91"/>
    <w:rsid w:val="0035025F"/>
    <w:rsid w:val="00351216"/>
    <w:rsid w:val="00352B4D"/>
    <w:rsid w:val="00355ECC"/>
    <w:rsid w:val="003564FD"/>
    <w:rsid w:val="00356A57"/>
    <w:rsid w:val="00356ACE"/>
    <w:rsid w:val="00357C02"/>
    <w:rsid w:val="003606F4"/>
    <w:rsid w:val="0036233C"/>
    <w:rsid w:val="00364924"/>
    <w:rsid w:val="00364A09"/>
    <w:rsid w:val="003660FE"/>
    <w:rsid w:val="003662ED"/>
    <w:rsid w:val="00366AA7"/>
    <w:rsid w:val="00366BDA"/>
    <w:rsid w:val="00367867"/>
    <w:rsid w:val="00370AD0"/>
    <w:rsid w:val="00370F26"/>
    <w:rsid w:val="00372347"/>
    <w:rsid w:val="0037342D"/>
    <w:rsid w:val="00375E75"/>
    <w:rsid w:val="00376CB1"/>
    <w:rsid w:val="00377805"/>
    <w:rsid w:val="003802F8"/>
    <w:rsid w:val="00380532"/>
    <w:rsid w:val="0038138B"/>
    <w:rsid w:val="00382385"/>
    <w:rsid w:val="00385B09"/>
    <w:rsid w:val="00386316"/>
    <w:rsid w:val="00386DC0"/>
    <w:rsid w:val="00387017"/>
    <w:rsid w:val="0038703B"/>
    <w:rsid w:val="00390C70"/>
    <w:rsid w:val="003910AE"/>
    <w:rsid w:val="00392174"/>
    <w:rsid w:val="00392575"/>
    <w:rsid w:val="003927B3"/>
    <w:rsid w:val="003931C2"/>
    <w:rsid w:val="0039334A"/>
    <w:rsid w:val="00393D7B"/>
    <w:rsid w:val="00395193"/>
    <w:rsid w:val="0039539C"/>
    <w:rsid w:val="0039570C"/>
    <w:rsid w:val="00397A5E"/>
    <w:rsid w:val="003A21CE"/>
    <w:rsid w:val="003A3199"/>
    <w:rsid w:val="003A32DA"/>
    <w:rsid w:val="003A3D8C"/>
    <w:rsid w:val="003A53E0"/>
    <w:rsid w:val="003A5584"/>
    <w:rsid w:val="003A79D0"/>
    <w:rsid w:val="003B1714"/>
    <w:rsid w:val="003B3C0E"/>
    <w:rsid w:val="003B4C58"/>
    <w:rsid w:val="003C0B5E"/>
    <w:rsid w:val="003C2751"/>
    <w:rsid w:val="003C36A7"/>
    <w:rsid w:val="003C3F54"/>
    <w:rsid w:val="003C4572"/>
    <w:rsid w:val="003C504C"/>
    <w:rsid w:val="003C52F4"/>
    <w:rsid w:val="003C75B3"/>
    <w:rsid w:val="003D2A8C"/>
    <w:rsid w:val="003D2BE1"/>
    <w:rsid w:val="003D2CB0"/>
    <w:rsid w:val="003D2CD4"/>
    <w:rsid w:val="003D4BE6"/>
    <w:rsid w:val="003D63D6"/>
    <w:rsid w:val="003D6834"/>
    <w:rsid w:val="003E0544"/>
    <w:rsid w:val="003E14B8"/>
    <w:rsid w:val="003E3C4F"/>
    <w:rsid w:val="003E4B68"/>
    <w:rsid w:val="003F3F23"/>
    <w:rsid w:val="003F5017"/>
    <w:rsid w:val="003F505B"/>
    <w:rsid w:val="00401241"/>
    <w:rsid w:val="004012FB"/>
    <w:rsid w:val="004019EC"/>
    <w:rsid w:val="0040249E"/>
    <w:rsid w:val="00402B4E"/>
    <w:rsid w:val="00404EB8"/>
    <w:rsid w:val="0040578C"/>
    <w:rsid w:val="00406AFE"/>
    <w:rsid w:val="004109A3"/>
    <w:rsid w:val="00410D20"/>
    <w:rsid w:val="00410FF0"/>
    <w:rsid w:val="00411E7F"/>
    <w:rsid w:val="00412A87"/>
    <w:rsid w:val="00413840"/>
    <w:rsid w:val="00413AAB"/>
    <w:rsid w:val="004157A9"/>
    <w:rsid w:val="00415963"/>
    <w:rsid w:val="00416795"/>
    <w:rsid w:val="00416B21"/>
    <w:rsid w:val="00420212"/>
    <w:rsid w:val="00423451"/>
    <w:rsid w:val="00426034"/>
    <w:rsid w:val="00430DFD"/>
    <w:rsid w:val="0043156C"/>
    <w:rsid w:val="004321A8"/>
    <w:rsid w:val="00432370"/>
    <w:rsid w:val="00433B75"/>
    <w:rsid w:val="00437793"/>
    <w:rsid w:val="004400EE"/>
    <w:rsid w:val="00441ED4"/>
    <w:rsid w:val="004439B4"/>
    <w:rsid w:val="00447033"/>
    <w:rsid w:val="004477B3"/>
    <w:rsid w:val="00450053"/>
    <w:rsid w:val="00451CAC"/>
    <w:rsid w:val="004520CB"/>
    <w:rsid w:val="00454EEE"/>
    <w:rsid w:val="004554C6"/>
    <w:rsid w:val="00460593"/>
    <w:rsid w:val="004619CE"/>
    <w:rsid w:val="00462F34"/>
    <w:rsid w:val="004652F1"/>
    <w:rsid w:val="00465CE7"/>
    <w:rsid w:val="00465E24"/>
    <w:rsid w:val="004669B4"/>
    <w:rsid w:val="00467D1F"/>
    <w:rsid w:val="00470C82"/>
    <w:rsid w:val="00470CF3"/>
    <w:rsid w:val="0047187C"/>
    <w:rsid w:val="00472A44"/>
    <w:rsid w:val="00472E0D"/>
    <w:rsid w:val="00474AB4"/>
    <w:rsid w:val="00475090"/>
    <w:rsid w:val="00475614"/>
    <w:rsid w:val="004775A5"/>
    <w:rsid w:val="00477A47"/>
    <w:rsid w:val="00480682"/>
    <w:rsid w:val="00482750"/>
    <w:rsid w:val="00482CDE"/>
    <w:rsid w:val="004871F4"/>
    <w:rsid w:val="00490436"/>
    <w:rsid w:val="004915CC"/>
    <w:rsid w:val="004915D3"/>
    <w:rsid w:val="00491888"/>
    <w:rsid w:val="004926D3"/>
    <w:rsid w:val="0049519F"/>
    <w:rsid w:val="00495C7D"/>
    <w:rsid w:val="00496DAB"/>
    <w:rsid w:val="004A0BC4"/>
    <w:rsid w:val="004A2251"/>
    <w:rsid w:val="004A237F"/>
    <w:rsid w:val="004A40AB"/>
    <w:rsid w:val="004A6107"/>
    <w:rsid w:val="004A61D0"/>
    <w:rsid w:val="004A663F"/>
    <w:rsid w:val="004A7473"/>
    <w:rsid w:val="004B0DBB"/>
    <w:rsid w:val="004B167A"/>
    <w:rsid w:val="004B17C9"/>
    <w:rsid w:val="004B1A12"/>
    <w:rsid w:val="004B2574"/>
    <w:rsid w:val="004B3524"/>
    <w:rsid w:val="004B4AFD"/>
    <w:rsid w:val="004B4B99"/>
    <w:rsid w:val="004B597B"/>
    <w:rsid w:val="004B7885"/>
    <w:rsid w:val="004C1641"/>
    <w:rsid w:val="004C4E70"/>
    <w:rsid w:val="004C5693"/>
    <w:rsid w:val="004C78E7"/>
    <w:rsid w:val="004D0857"/>
    <w:rsid w:val="004D1C8F"/>
    <w:rsid w:val="004D279B"/>
    <w:rsid w:val="004D374A"/>
    <w:rsid w:val="004D3DE7"/>
    <w:rsid w:val="004D5CB2"/>
    <w:rsid w:val="004D5DDD"/>
    <w:rsid w:val="004D6101"/>
    <w:rsid w:val="004D647C"/>
    <w:rsid w:val="004D6649"/>
    <w:rsid w:val="004D7023"/>
    <w:rsid w:val="004E0816"/>
    <w:rsid w:val="004E2A92"/>
    <w:rsid w:val="004E3130"/>
    <w:rsid w:val="004E473C"/>
    <w:rsid w:val="004E588A"/>
    <w:rsid w:val="004E5B70"/>
    <w:rsid w:val="004E70CC"/>
    <w:rsid w:val="004E718A"/>
    <w:rsid w:val="004E71B0"/>
    <w:rsid w:val="004F3EB0"/>
    <w:rsid w:val="004F492C"/>
    <w:rsid w:val="004F4F99"/>
    <w:rsid w:val="004F531C"/>
    <w:rsid w:val="004F671E"/>
    <w:rsid w:val="004F6A13"/>
    <w:rsid w:val="004F7940"/>
    <w:rsid w:val="00501524"/>
    <w:rsid w:val="00501ADB"/>
    <w:rsid w:val="005021B4"/>
    <w:rsid w:val="0050256F"/>
    <w:rsid w:val="005068C7"/>
    <w:rsid w:val="005071F1"/>
    <w:rsid w:val="00507389"/>
    <w:rsid w:val="005101A6"/>
    <w:rsid w:val="0051050C"/>
    <w:rsid w:val="005169AE"/>
    <w:rsid w:val="00520564"/>
    <w:rsid w:val="00521046"/>
    <w:rsid w:val="0052139B"/>
    <w:rsid w:val="005248FF"/>
    <w:rsid w:val="0052679E"/>
    <w:rsid w:val="00526979"/>
    <w:rsid w:val="00526B96"/>
    <w:rsid w:val="00526C64"/>
    <w:rsid w:val="00526FB1"/>
    <w:rsid w:val="00527471"/>
    <w:rsid w:val="00530D29"/>
    <w:rsid w:val="00533400"/>
    <w:rsid w:val="0053404A"/>
    <w:rsid w:val="005346D1"/>
    <w:rsid w:val="0053526B"/>
    <w:rsid w:val="005356B5"/>
    <w:rsid w:val="0053652B"/>
    <w:rsid w:val="00536AF8"/>
    <w:rsid w:val="005371DC"/>
    <w:rsid w:val="00537BC8"/>
    <w:rsid w:val="00537DA7"/>
    <w:rsid w:val="0054000B"/>
    <w:rsid w:val="005437FF"/>
    <w:rsid w:val="00545108"/>
    <w:rsid w:val="00545848"/>
    <w:rsid w:val="005549F9"/>
    <w:rsid w:val="0055584E"/>
    <w:rsid w:val="0055602D"/>
    <w:rsid w:val="005565D4"/>
    <w:rsid w:val="005575E3"/>
    <w:rsid w:val="005601B5"/>
    <w:rsid w:val="00561326"/>
    <w:rsid w:val="00563611"/>
    <w:rsid w:val="00563E40"/>
    <w:rsid w:val="00564A26"/>
    <w:rsid w:val="00564A29"/>
    <w:rsid w:val="00565025"/>
    <w:rsid w:val="005653E2"/>
    <w:rsid w:val="00566508"/>
    <w:rsid w:val="00571B9F"/>
    <w:rsid w:val="00571CC8"/>
    <w:rsid w:val="00573132"/>
    <w:rsid w:val="005734BF"/>
    <w:rsid w:val="00575E56"/>
    <w:rsid w:val="0058254F"/>
    <w:rsid w:val="00583490"/>
    <w:rsid w:val="00584A2A"/>
    <w:rsid w:val="00584DE2"/>
    <w:rsid w:val="00585DD8"/>
    <w:rsid w:val="00587F11"/>
    <w:rsid w:val="00590BAD"/>
    <w:rsid w:val="00591414"/>
    <w:rsid w:val="00591A72"/>
    <w:rsid w:val="00592F9E"/>
    <w:rsid w:val="00593CFE"/>
    <w:rsid w:val="00594306"/>
    <w:rsid w:val="00595E39"/>
    <w:rsid w:val="00596861"/>
    <w:rsid w:val="005972D0"/>
    <w:rsid w:val="005A0239"/>
    <w:rsid w:val="005A16DF"/>
    <w:rsid w:val="005A2DA9"/>
    <w:rsid w:val="005A30AA"/>
    <w:rsid w:val="005A33F4"/>
    <w:rsid w:val="005A3727"/>
    <w:rsid w:val="005A3AF4"/>
    <w:rsid w:val="005A4E60"/>
    <w:rsid w:val="005A5B2F"/>
    <w:rsid w:val="005A7849"/>
    <w:rsid w:val="005A7DB7"/>
    <w:rsid w:val="005B1818"/>
    <w:rsid w:val="005B3976"/>
    <w:rsid w:val="005B4641"/>
    <w:rsid w:val="005B5CCE"/>
    <w:rsid w:val="005B600B"/>
    <w:rsid w:val="005C06D0"/>
    <w:rsid w:val="005C15CB"/>
    <w:rsid w:val="005C3628"/>
    <w:rsid w:val="005C36DD"/>
    <w:rsid w:val="005C424A"/>
    <w:rsid w:val="005C59EE"/>
    <w:rsid w:val="005C5A8F"/>
    <w:rsid w:val="005D345E"/>
    <w:rsid w:val="005D483C"/>
    <w:rsid w:val="005D7D01"/>
    <w:rsid w:val="005E0038"/>
    <w:rsid w:val="005E4167"/>
    <w:rsid w:val="005E572A"/>
    <w:rsid w:val="005E6972"/>
    <w:rsid w:val="005E6AC2"/>
    <w:rsid w:val="005E6C87"/>
    <w:rsid w:val="005F147D"/>
    <w:rsid w:val="005F3002"/>
    <w:rsid w:val="005F47D8"/>
    <w:rsid w:val="005F5106"/>
    <w:rsid w:val="005F6B41"/>
    <w:rsid w:val="005F6D45"/>
    <w:rsid w:val="0060000E"/>
    <w:rsid w:val="006002E7"/>
    <w:rsid w:val="00600A67"/>
    <w:rsid w:val="0060144C"/>
    <w:rsid w:val="006037CA"/>
    <w:rsid w:val="0060459E"/>
    <w:rsid w:val="00604B7B"/>
    <w:rsid w:val="00604CDB"/>
    <w:rsid w:val="00605C88"/>
    <w:rsid w:val="00606A5E"/>
    <w:rsid w:val="00607025"/>
    <w:rsid w:val="00607D4E"/>
    <w:rsid w:val="00612F79"/>
    <w:rsid w:val="00615D40"/>
    <w:rsid w:val="00617443"/>
    <w:rsid w:val="00620158"/>
    <w:rsid w:val="00620EF7"/>
    <w:rsid w:val="00621F92"/>
    <w:rsid w:val="006228DD"/>
    <w:rsid w:val="0062298A"/>
    <w:rsid w:val="00623D62"/>
    <w:rsid w:val="00624974"/>
    <w:rsid w:val="00632966"/>
    <w:rsid w:val="006333BA"/>
    <w:rsid w:val="006338FD"/>
    <w:rsid w:val="00634434"/>
    <w:rsid w:val="0064271D"/>
    <w:rsid w:val="00643428"/>
    <w:rsid w:val="00643880"/>
    <w:rsid w:val="00644E49"/>
    <w:rsid w:val="006476B0"/>
    <w:rsid w:val="00651D3F"/>
    <w:rsid w:val="00653C87"/>
    <w:rsid w:val="00653E59"/>
    <w:rsid w:val="00656D29"/>
    <w:rsid w:val="00657350"/>
    <w:rsid w:val="00657FE9"/>
    <w:rsid w:val="0066051F"/>
    <w:rsid w:val="00660B17"/>
    <w:rsid w:val="00660EDC"/>
    <w:rsid w:val="00661F75"/>
    <w:rsid w:val="0066215E"/>
    <w:rsid w:val="006630A1"/>
    <w:rsid w:val="006643DA"/>
    <w:rsid w:val="00666153"/>
    <w:rsid w:val="00667E2E"/>
    <w:rsid w:val="00670C9B"/>
    <w:rsid w:val="00671DD3"/>
    <w:rsid w:val="00672175"/>
    <w:rsid w:val="006722A9"/>
    <w:rsid w:val="0067378C"/>
    <w:rsid w:val="00675C97"/>
    <w:rsid w:val="006776F0"/>
    <w:rsid w:val="006805CF"/>
    <w:rsid w:val="00680ED0"/>
    <w:rsid w:val="00681383"/>
    <w:rsid w:val="00681B46"/>
    <w:rsid w:val="006820BE"/>
    <w:rsid w:val="006822E5"/>
    <w:rsid w:val="006826B4"/>
    <w:rsid w:val="006827CA"/>
    <w:rsid w:val="00683AD5"/>
    <w:rsid w:val="00684A72"/>
    <w:rsid w:val="0068597E"/>
    <w:rsid w:val="00686D1D"/>
    <w:rsid w:val="00686DAB"/>
    <w:rsid w:val="00687B19"/>
    <w:rsid w:val="00690F5F"/>
    <w:rsid w:val="00691D2F"/>
    <w:rsid w:val="00692DAC"/>
    <w:rsid w:val="00696F51"/>
    <w:rsid w:val="006A0724"/>
    <w:rsid w:val="006A0CF6"/>
    <w:rsid w:val="006A1BFF"/>
    <w:rsid w:val="006A3700"/>
    <w:rsid w:val="006A4704"/>
    <w:rsid w:val="006B0460"/>
    <w:rsid w:val="006B0579"/>
    <w:rsid w:val="006B0C8A"/>
    <w:rsid w:val="006B5B97"/>
    <w:rsid w:val="006B61AC"/>
    <w:rsid w:val="006B78AE"/>
    <w:rsid w:val="006C08BA"/>
    <w:rsid w:val="006C3729"/>
    <w:rsid w:val="006C4A4B"/>
    <w:rsid w:val="006C77B8"/>
    <w:rsid w:val="006D00C6"/>
    <w:rsid w:val="006D0359"/>
    <w:rsid w:val="006D03B4"/>
    <w:rsid w:val="006D18D5"/>
    <w:rsid w:val="006D1A08"/>
    <w:rsid w:val="006D489C"/>
    <w:rsid w:val="006D5CBD"/>
    <w:rsid w:val="006D6056"/>
    <w:rsid w:val="006D65DE"/>
    <w:rsid w:val="006D6CFB"/>
    <w:rsid w:val="006D7C36"/>
    <w:rsid w:val="006E0369"/>
    <w:rsid w:val="006E1DAA"/>
    <w:rsid w:val="006E2DEF"/>
    <w:rsid w:val="006E71FD"/>
    <w:rsid w:val="006E753B"/>
    <w:rsid w:val="006F0AAB"/>
    <w:rsid w:val="006F1004"/>
    <w:rsid w:val="006F204C"/>
    <w:rsid w:val="006F2841"/>
    <w:rsid w:val="006F369B"/>
    <w:rsid w:val="006F52AC"/>
    <w:rsid w:val="006F57C3"/>
    <w:rsid w:val="006F6A2D"/>
    <w:rsid w:val="006F7166"/>
    <w:rsid w:val="007005E5"/>
    <w:rsid w:val="007007F7"/>
    <w:rsid w:val="00700FE7"/>
    <w:rsid w:val="00701042"/>
    <w:rsid w:val="0070106B"/>
    <w:rsid w:val="00701474"/>
    <w:rsid w:val="00702220"/>
    <w:rsid w:val="0070314C"/>
    <w:rsid w:val="0070495E"/>
    <w:rsid w:val="00704E10"/>
    <w:rsid w:val="007053E1"/>
    <w:rsid w:val="00705786"/>
    <w:rsid w:val="00705845"/>
    <w:rsid w:val="00706546"/>
    <w:rsid w:val="00707705"/>
    <w:rsid w:val="00707E83"/>
    <w:rsid w:val="00711296"/>
    <w:rsid w:val="00712C6A"/>
    <w:rsid w:val="00713615"/>
    <w:rsid w:val="00716B5F"/>
    <w:rsid w:val="00716BEB"/>
    <w:rsid w:val="00716CDE"/>
    <w:rsid w:val="00717B2E"/>
    <w:rsid w:val="00722453"/>
    <w:rsid w:val="00723151"/>
    <w:rsid w:val="00723264"/>
    <w:rsid w:val="00724078"/>
    <w:rsid w:val="00724CF3"/>
    <w:rsid w:val="0072641F"/>
    <w:rsid w:val="007276FB"/>
    <w:rsid w:val="00732A83"/>
    <w:rsid w:val="00734D32"/>
    <w:rsid w:val="007413ED"/>
    <w:rsid w:val="007422E9"/>
    <w:rsid w:val="00742545"/>
    <w:rsid w:val="00743101"/>
    <w:rsid w:val="007433FE"/>
    <w:rsid w:val="0074499D"/>
    <w:rsid w:val="0075059B"/>
    <w:rsid w:val="00751594"/>
    <w:rsid w:val="0075420A"/>
    <w:rsid w:val="00754456"/>
    <w:rsid w:val="007601ED"/>
    <w:rsid w:val="0076079F"/>
    <w:rsid w:val="0076118E"/>
    <w:rsid w:val="00761910"/>
    <w:rsid w:val="00762040"/>
    <w:rsid w:val="007622F7"/>
    <w:rsid w:val="00762F1E"/>
    <w:rsid w:val="00762F46"/>
    <w:rsid w:val="00763A9B"/>
    <w:rsid w:val="00765BB6"/>
    <w:rsid w:val="00771D52"/>
    <w:rsid w:val="00771FA3"/>
    <w:rsid w:val="007737D5"/>
    <w:rsid w:val="00773E1A"/>
    <w:rsid w:val="00774C93"/>
    <w:rsid w:val="00774E3B"/>
    <w:rsid w:val="00775DDE"/>
    <w:rsid w:val="00777776"/>
    <w:rsid w:val="00781979"/>
    <w:rsid w:val="0078277D"/>
    <w:rsid w:val="00784D4B"/>
    <w:rsid w:val="00785182"/>
    <w:rsid w:val="007857C4"/>
    <w:rsid w:val="00786833"/>
    <w:rsid w:val="007871DE"/>
    <w:rsid w:val="00787723"/>
    <w:rsid w:val="00787CBD"/>
    <w:rsid w:val="00790BD6"/>
    <w:rsid w:val="00790F14"/>
    <w:rsid w:val="00793E54"/>
    <w:rsid w:val="00794524"/>
    <w:rsid w:val="0079477E"/>
    <w:rsid w:val="007952B3"/>
    <w:rsid w:val="00795A5A"/>
    <w:rsid w:val="007971E2"/>
    <w:rsid w:val="007A08E2"/>
    <w:rsid w:val="007A1B68"/>
    <w:rsid w:val="007A1EA9"/>
    <w:rsid w:val="007A26D6"/>
    <w:rsid w:val="007A2CC2"/>
    <w:rsid w:val="007A419A"/>
    <w:rsid w:val="007A5783"/>
    <w:rsid w:val="007A66BB"/>
    <w:rsid w:val="007A7701"/>
    <w:rsid w:val="007B12B6"/>
    <w:rsid w:val="007B2BFE"/>
    <w:rsid w:val="007B2F80"/>
    <w:rsid w:val="007B3C12"/>
    <w:rsid w:val="007B483A"/>
    <w:rsid w:val="007B538A"/>
    <w:rsid w:val="007B6814"/>
    <w:rsid w:val="007B7309"/>
    <w:rsid w:val="007B74E6"/>
    <w:rsid w:val="007B7B01"/>
    <w:rsid w:val="007C16DE"/>
    <w:rsid w:val="007C23C5"/>
    <w:rsid w:val="007C2457"/>
    <w:rsid w:val="007C2ECE"/>
    <w:rsid w:val="007C41A5"/>
    <w:rsid w:val="007C5EE3"/>
    <w:rsid w:val="007C61CC"/>
    <w:rsid w:val="007C65C4"/>
    <w:rsid w:val="007D1792"/>
    <w:rsid w:val="007D31A1"/>
    <w:rsid w:val="007D35D4"/>
    <w:rsid w:val="007D5A35"/>
    <w:rsid w:val="007D6259"/>
    <w:rsid w:val="007D6C9D"/>
    <w:rsid w:val="007D75C8"/>
    <w:rsid w:val="007E2848"/>
    <w:rsid w:val="007E4507"/>
    <w:rsid w:val="007E4700"/>
    <w:rsid w:val="007E5CC6"/>
    <w:rsid w:val="007E5CCC"/>
    <w:rsid w:val="007E647A"/>
    <w:rsid w:val="007E656F"/>
    <w:rsid w:val="007E6849"/>
    <w:rsid w:val="007E6ACB"/>
    <w:rsid w:val="007E6AF1"/>
    <w:rsid w:val="007E6F35"/>
    <w:rsid w:val="007E7C61"/>
    <w:rsid w:val="007F2079"/>
    <w:rsid w:val="007F3DDD"/>
    <w:rsid w:val="007F583A"/>
    <w:rsid w:val="007F6C58"/>
    <w:rsid w:val="007F7B2D"/>
    <w:rsid w:val="0080174D"/>
    <w:rsid w:val="0080204B"/>
    <w:rsid w:val="00803975"/>
    <w:rsid w:val="00805CD6"/>
    <w:rsid w:val="00807E80"/>
    <w:rsid w:val="00810961"/>
    <w:rsid w:val="0081180F"/>
    <w:rsid w:val="008122DB"/>
    <w:rsid w:val="00813375"/>
    <w:rsid w:val="00813EDC"/>
    <w:rsid w:val="008143B2"/>
    <w:rsid w:val="00814C0A"/>
    <w:rsid w:val="00814E15"/>
    <w:rsid w:val="00815720"/>
    <w:rsid w:val="00815732"/>
    <w:rsid w:val="0081788B"/>
    <w:rsid w:val="008230EC"/>
    <w:rsid w:val="008238B1"/>
    <w:rsid w:val="00823A0D"/>
    <w:rsid w:val="00823DA4"/>
    <w:rsid w:val="00824AAE"/>
    <w:rsid w:val="00825661"/>
    <w:rsid w:val="00825F51"/>
    <w:rsid w:val="00826D97"/>
    <w:rsid w:val="00826F8B"/>
    <w:rsid w:val="008271A2"/>
    <w:rsid w:val="00830B08"/>
    <w:rsid w:val="008316BB"/>
    <w:rsid w:val="00832457"/>
    <w:rsid w:val="00832B35"/>
    <w:rsid w:val="00833A7A"/>
    <w:rsid w:val="00835100"/>
    <w:rsid w:val="00837102"/>
    <w:rsid w:val="008374D9"/>
    <w:rsid w:val="0084047F"/>
    <w:rsid w:val="008409FD"/>
    <w:rsid w:val="008416B0"/>
    <w:rsid w:val="00842E5E"/>
    <w:rsid w:val="00845183"/>
    <w:rsid w:val="0084598A"/>
    <w:rsid w:val="008459B8"/>
    <w:rsid w:val="0084727C"/>
    <w:rsid w:val="008503A8"/>
    <w:rsid w:val="00850CE1"/>
    <w:rsid w:val="008513E8"/>
    <w:rsid w:val="0085228B"/>
    <w:rsid w:val="008524DB"/>
    <w:rsid w:val="00854AE1"/>
    <w:rsid w:val="00860065"/>
    <w:rsid w:val="0086341B"/>
    <w:rsid w:val="00863E47"/>
    <w:rsid w:val="008654B8"/>
    <w:rsid w:val="00866D3A"/>
    <w:rsid w:val="00867625"/>
    <w:rsid w:val="00871B16"/>
    <w:rsid w:val="00871B4C"/>
    <w:rsid w:val="00871C7A"/>
    <w:rsid w:val="00872D37"/>
    <w:rsid w:val="00873268"/>
    <w:rsid w:val="00873288"/>
    <w:rsid w:val="008750A2"/>
    <w:rsid w:val="008759AB"/>
    <w:rsid w:val="00875E33"/>
    <w:rsid w:val="00876347"/>
    <w:rsid w:val="0087654F"/>
    <w:rsid w:val="00877477"/>
    <w:rsid w:val="00881B4F"/>
    <w:rsid w:val="00881DD9"/>
    <w:rsid w:val="008829DD"/>
    <w:rsid w:val="008848B7"/>
    <w:rsid w:val="00884E9D"/>
    <w:rsid w:val="008873B5"/>
    <w:rsid w:val="00892693"/>
    <w:rsid w:val="00892FC5"/>
    <w:rsid w:val="00893A21"/>
    <w:rsid w:val="00894627"/>
    <w:rsid w:val="0089466F"/>
    <w:rsid w:val="00895429"/>
    <w:rsid w:val="00895AC6"/>
    <w:rsid w:val="00895E38"/>
    <w:rsid w:val="00895FA5"/>
    <w:rsid w:val="008960BD"/>
    <w:rsid w:val="00897F0E"/>
    <w:rsid w:val="008A10F3"/>
    <w:rsid w:val="008A2443"/>
    <w:rsid w:val="008A4188"/>
    <w:rsid w:val="008A6F1C"/>
    <w:rsid w:val="008B04A9"/>
    <w:rsid w:val="008B0DAF"/>
    <w:rsid w:val="008B1836"/>
    <w:rsid w:val="008B3380"/>
    <w:rsid w:val="008B37A0"/>
    <w:rsid w:val="008B3C2C"/>
    <w:rsid w:val="008B488F"/>
    <w:rsid w:val="008B4EB6"/>
    <w:rsid w:val="008C10D5"/>
    <w:rsid w:val="008C117D"/>
    <w:rsid w:val="008C1913"/>
    <w:rsid w:val="008C3AAB"/>
    <w:rsid w:val="008C44FE"/>
    <w:rsid w:val="008C452D"/>
    <w:rsid w:val="008C65C2"/>
    <w:rsid w:val="008D1D2A"/>
    <w:rsid w:val="008D2111"/>
    <w:rsid w:val="008D2854"/>
    <w:rsid w:val="008D3F62"/>
    <w:rsid w:val="008D4411"/>
    <w:rsid w:val="008D483C"/>
    <w:rsid w:val="008D5D34"/>
    <w:rsid w:val="008E1463"/>
    <w:rsid w:val="008E2103"/>
    <w:rsid w:val="008E2257"/>
    <w:rsid w:val="008E281B"/>
    <w:rsid w:val="008E3E24"/>
    <w:rsid w:val="008E42F6"/>
    <w:rsid w:val="008E4B50"/>
    <w:rsid w:val="008E4E5C"/>
    <w:rsid w:val="008E569E"/>
    <w:rsid w:val="008E645E"/>
    <w:rsid w:val="008F0452"/>
    <w:rsid w:val="008F12C3"/>
    <w:rsid w:val="008F13C4"/>
    <w:rsid w:val="008F174A"/>
    <w:rsid w:val="008F1902"/>
    <w:rsid w:val="008F44C0"/>
    <w:rsid w:val="008F5110"/>
    <w:rsid w:val="008F51F6"/>
    <w:rsid w:val="008F56CA"/>
    <w:rsid w:val="008F679F"/>
    <w:rsid w:val="0090173B"/>
    <w:rsid w:val="00901C3D"/>
    <w:rsid w:val="00902413"/>
    <w:rsid w:val="00902EF9"/>
    <w:rsid w:val="0090628F"/>
    <w:rsid w:val="0090655E"/>
    <w:rsid w:val="00907620"/>
    <w:rsid w:val="00907CD5"/>
    <w:rsid w:val="009102AD"/>
    <w:rsid w:val="0091363F"/>
    <w:rsid w:val="00915D27"/>
    <w:rsid w:val="009164E1"/>
    <w:rsid w:val="00916980"/>
    <w:rsid w:val="00920FD0"/>
    <w:rsid w:val="00930FF6"/>
    <w:rsid w:val="009316F8"/>
    <w:rsid w:val="0093245D"/>
    <w:rsid w:val="00936D1D"/>
    <w:rsid w:val="0093741D"/>
    <w:rsid w:val="0093790B"/>
    <w:rsid w:val="0093799E"/>
    <w:rsid w:val="00940AB7"/>
    <w:rsid w:val="00941D78"/>
    <w:rsid w:val="009422E9"/>
    <w:rsid w:val="00943626"/>
    <w:rsid w:val="00943CE0"/>
    <w:rsid w:val="00943F17"/>
    <w:rsid w:val="00944102"/>
    <w:rsid w:val="009443AF"/>
    <w:rsid w:val="00945916"/>
    <w:rsid w:val="00947E00"/>
    <w:rsid w:val="0095055C"/>
    <w:rsid w:val="009505E1"/>
    <w:rsid w:val="00950889"/>
    <w:rsid w:val="00950B43"/>
    <w:rsid w:val="0095208C"/>
    <w:rsid w:val="0095324E"/>
    <w:rsid w:val="009538B6"/>
    <w:rsid w:val="00953CBA"/>
    <w:rsid w:val="009540F9"/>
    <w:rsid w:val="0095532E"/>
    <w:rsid w:val="0095584B"/>
    <w:rsid w:val="00955B49"/>
    <w:rsid w:val="009576CD"/>
    <w:rsid w:val="009605C3"/>
    <w:rsid w:val="00960E7D"/>
    <w:rsid w:val="0096117D"/>
    <w:rsid w:val="00961187"/>
    <w:rsid w:val="009613F4"/>
    <w:rsid w:val="0096256B"/>
    <w:rsid w:val="00963401"/>
    <w:rsid w:val="00963D74"/>
    <w:rsid w:val="00963E0F"/>
    <w:rsid w:val="00963EDF"/>
    <w:rsid w:val="009648F0"/>
    <w:rsid w:val="00966CF5"/>
    <w:rsid w:val="00966ED1"/>
    <w:rsid w:val="009711E4"/>
    <w:rsid w:val="00971B4C"/>
    <w:rsid w:val="0097239F"/>
    <w:rsid w:val="00972C8E"/>
    <w:rsid w:val="009747F7"/>
    <w:rsid w:val="0097767D"/>
    <w:rsid w:val="00977DA2"/>
    <w:rsid w:val="0098096C"/>
    <w:rsid w:val="009809A3"/>
    <w:rsid w:val="00981E7A"/>
    <w:rsid w:val="00983891"/>
    <w:rsid w:val="00983A6D"/>
    <w:rsid w:val="00983C0C"/>
    <w:rsid w:val="009853DF"/>
    <w:rsid w:val="00985E35"/>
    <w:rsid w:val="009903B9"/>
    <w:rsid w:val="00990D9F"/>
    <w:rsid w:val="009939FB"/>
    <w:rsid w:val="00993B47"/>
    <w:rsid w:val="00994396"/>
    <w:rsid w:val="0099471D"/>
    <w:rsid w:val="00997518"/>
    <w:rsid w:val="009A1435"/>
    <w:rsid w:val="009A1633"/>
    <w:rsid w:val="009A204A"/>
    <w:rsid w:val="009A2A4E"/>
    <w:rsid w:val="009A2DEF"/>
    <w:rsid w:val="009A4A3E"/>
    <w:rsid w:val="009A4F35"/>
    <w:rsid w:val="009A60C0"/>
    <w:rsid w:val="009A6A0C"/>
    <w:rsid w:val="009A6B88"/>
    <w:rsid w:val="009B074C"/>
    <w:rsid w:val="009B0A8B"/>
    <w:rsid w:val="009B13B5"/>
    <w:rsid w:val="009B2873"/>
    <w:rsid w:val="009B46BE"/>
    <w:rsid w:val="009B64FB"/>
    <w:rsid w:val="009C05EB"/>
    <w:rsid w:val="009C077A"/>
    <w:rsid w:val="009C22B3"/>
    <w:rsid w:val="009C2E8C"/>
    <w:rsid w:val="009C653E"/>
    <w:rsid w:val="009C6DFD"/>
    <w:rsid w:val="009C7832"/>
    <w:rsid w:val="009D0641"/>
    <w:rsid w:val="009D168C"/>
    <w:rsid w:val="009D30E0"/>
    <w:rsid w:val="009D3D4F"/>
    <w:rsid w:val="009D46C9"/>
    <w:rsid w:val="009D5492"/>
    <w:rsid w:val="009D5692"/>
    <w:rsid w:val="009D7C95"/>
    <w:rsid w:val="009E05A3"/>
    <w:rsid w:val="009E1D50"/>
    <w:rsid w:val="009E2F5B"/>
    <w:rsid w:val="009E4388"/>
    <w:rsid w:val="009E5F50"/>
    <w:rsid w:val="009E7340"/>
    <w:rsid w:val="009F11DE"/>
    <w:rsid w:val="009F2CC7"/>
    <w:rsid w:val="009F7135"/>
    <w:rsid w:val="009F722C"/>
    <w:rsid w:val="009F77D0"/>
    <w:rsid w:val="009F7E5B"/>
    <w:rsid w:val="00A005E9"/>
    <w:rsid w:val="00A01373"/>
    <w:rsid w:val="00A016E8"/>
    <w:rsid w:val="00A033BB"/>
    <w:rsid w:val="00A055FE"/>
    <w:rsid w:val="00A05D78"/>
    <w:rsid w:val="00A05DED"/>
    <w:rsid w:val="00A0725B"/>
    <w:rsid w:val="00A072A5"/>
    <w:rsid w:val="00A077B6"/>
    <w:rsid w:val="00A109DB"/>
    <w:rsid w:val="00A11C00"/>
    <w:rsid w:val="00A12551"/>
    <w:rsid w:val="00A139DB"/>
    <w:rsid w:val="00A13EC9"/>
    <w:rsid w:val="00A14787"/>
    <w:rsid w:val="00A14BD1"/>
    <w:rsid w:val="00A16168"/>
    <w:rsid w:val="00A16607"/>
    <w:rsid w:val="00A16F0F"/>
    <w:rsid w:val="00A172D4"/>
    <w:rsid w:val="00A20A56"/>
    <w:rsid w:val="00A23E08"/>
    <w:rsid w:val="00A25E3D"/>
    <w:rsid w:val="00A27CB7"/>
    <w:rsid w:val="00A30257"/>
    <w:rsid w:val="00A333D4"/>
    <w:rsid w:val="00A33546"/>
    <w:rsid w:val="00A335AC"/>
    <w:rsid w:val="00A33C59"/>
    <w:rsid w:val="00A34EC8"/>
    <w:rsid w:val="00A3607C"/>
    <w:rsid w:val="00A4072B"/>
    <w:rsid w:val="00A40CBC"/>
    <w:rsid w:val="00A422EA"/>
    <w:rsid w:val="00A44345"/>
    <w:rsid w:val="00A45410"/>
    <w:rsid w:val="00A4636D"/>
    <w:rsid w:val="00A4776E"/>
    <w:rsid w:val="00A47FDE"/>
    <w:rsid w:val="00A50C01"/>
    <w:rsid w:val="00A51790"/>
    <w:rsid w:val="00A524E1"/>
    <w:rsid w:val="00A52CAE"/>
    <w:rsid w:val="00A53C92"/>
    <w:rsid w:val="00A54D03"/>
    <w:rsid w:val="00A55214"/>
    <w:rsid w:val="00A56AF9"/>
    <w:rsid w:val="00A577A1"/>
    <w:rsid w:val="00A600AF"/>
    <w:rsid w:val="00A61107"/>
    <w:rsid w:val="00A61F3D"/>
    <w:rsid w:val="00A62F56"/>
    <w:rsid w:val="00A6546B"/>
    <w:rsid w:val="00A659C2"/>
    <w:rsid w:val="00A7069F"/>
    <w:rsid w:val="00A7191F"/>
    <w:rsid w:val="00A73201"/>
    <w:rsid w:val="00A73BCA"/>
    <w:rsid w:val="00A7408B"/>
    <w:rsid w:val="00A76B85"/>
    <w:rsid w:val="00A76F6E"/>
    <w:rsid w:val="00A77E5F"/>
    <w:rsid w:val="00A8006C"/>
    <w:rsid w:val="00A800BF"/>
    <w:rsid w:val="00A805FF"/>
    <w:rsid w:val="00A814A9"/>
    <w:rsid w:val="00A826DD"/>
    <w:rsid w:val="00A82A27"/>
    <w:rsid w:val="00A8360F"/>
    <w:rsid w:val="00A84C0B"/>
    <w:rsid w:val="00A86839"/>
    <w:rsid w:val="00A90216"/>
    <w:rsid w:val="00A91245"/>
    <w:rsid w:val="00A9175C"/>
    <w:rsid w:val="00A92F01"/>
    <w:rsid w:val="00A95E87"/>
    <w:rsid w:val="00A96A66"/>
    <w:rsid w:val="00A97B1C"/>
    <w:rsid w:val="00AA1CFB"/>
    <w:rsid w:val="00AA205D"/>
    <w:rsid w:val="00AA31B9"/>
    <w:rsid w:val="00AA3E57"/>
    <w:rsid w:val="00AA5E91"/>
    <w:rsid w:val="00AA6EEC"/>
    <w:rsid w:val="00AA7F12"/>
    <w:rsid w:val="00AB2DF7"/>
    <w:rsid w:val="00AB4DB9"/>
    <w:rsid w:val="00AB5364"/>
    <w:rsid w:val="00AC0267"/>
    <w:rsid w:val="00AC0851"/>
    <w:rsid w:val="00AC130E"/>
    <w:rsid w:val="00AC13E5"/>
    <w:rsid w:val="00AC1EF1"/>
    <w:rsid w:val="00AC225B"/>
    <w:rsid w:val="00AC31C9"/>
    <w:rsid w:val="00AC50FE"/>
    <w:rsid w:val="00AC5868"/>
    <w:rsid w:val="00AC66AC"/>
    <w:rsid w:val="00AC7D4E"/>
    <w:rsid w:val="00AD240C"/>
    <w:rsid w:val="00AD240D"/>
    <w:rsid w:val="00AD2A3B"/>
    <w:rsid w:val="00AD37B4"/>
    <w:rsid w:val="00AD4400"/>
    <w:rsid w:val="00AD49F4"/>
    <w:rsid w:val="00AD4C91"/>
    <w:rsid w:val="00AD537B"/>
    <w:rsid w:val="00AD588B"/>
    <w:rsid w:val="00AD650A"/>
    <w:rsid w:val="00AD6C26"/>
    <w:rsid w:val="00AE00BA"/>
    <w:rsid w:val="00AE015A"/>
    <w:rsid w:val="00AE1E47"/>
    <w:rsid w:val="00AE2298"/>
    <w:rsid w:val="00AE4D12"/>
    <w:rsid w:val="00AE5AE2"/>
    <w:rsid w:val="00AF14F1"/>
    <w:rsid w:val="00AF483F"/>
    <w:rsid w:val="00AF510E"/>
    <w:rsid w:val="00AF63F0"/>
    <w:rsid w:val="00AF6C59"/>
    <w:rsid w:val="00AF7F40"/>
    <w:rsid w:val="00B01BA9"/>
    <w:rsid w:val="00B02B74"/>
    <w:rsid w:val="00B0451C"/>
    <w:rsid w:val="00B046FE"/>
    <w:rsid w:val="00B05AA8"/>
    <w:rsid w:val="00B06384"/>
    <w:rsid w:val="00B070BB"/>
    <w:rsid w:val="00B07FAF"/>
    <w:rsid w:val="00B1305A"/>
    <w:rsid w:val="00B13B08"/>
    <w:rsid w:val="00B1639C"/>
    <w:rsid w:val="00B23597"/>
    <w:rsid w:val="00B243CE"/>
    <w:rsid w:val="00B244BB"/>
    <w:rsid w:val="00B255B0"/>
    <w:rsid w:val="00B26805"/>
    <w:rsid w:val="00B31B68"/>
    <w:rsid w:val="00B33808"/>
    <w:rsid w:val="00B34666"/>
    <w:rsid w:val="00B3614C"/>
    <w:rsid w:val="00B36504"/>
    <w:rsid w:val="00B37B67"/>
    <w:rsid w:val="00B40C12"/>
    <w:rsid w:val="00B40E7F"/>
    <w:rsid w:val="00B43294"/>
    <w:rsid w:val="00B4375E"/>
    <w:rsid w:val="00B46412"/>
    <w:rsid w:val="00B46CB5"/>
    <w:rsid w:val="00B52208"/>
    <w:rsid w:val="00B532E6"/>
    <w:rsid w:val="00B53912"/>
    <w:rsid w:val="00B53EA0"/>
    <w:rsid w:val="00B54EE0"/>
    <w:rsid w:val="00B563B8"/>
    <w:rsid w:val="00B56E77"/>
    <w:rsid w:val="00B579D2"/>
    <w:rsid w:val="00B61294"/>
    <w:rsid w:val="00B633F9"/>
    <w:rsid w:val="00B63B5B"/>
    <w:rsid w:val="00B70312"/>
    <w:rsid w:val="00B70B52"/>
    <w:rsid w:val="00B70DF2"/>
    <w:rsid w:val="00B71391"/>
    <w:rsid w:val="00B73D35"/>
    <w:rsid w:val="00B744AF"/>
    <w:rsid w:val="00B74DBB"/>
    <w:rsid w:val="00B75133"/>
    <w:rsid w:val="00B77602"/>
    <w:rsid w:val="00B8030A"/>
    <w:rsid w:val="00B81CD9"/>
    <w:rsid w:val="00B828CA"/>
    <w:rsid w:val="00B83653"/>
    <w:rsid w:val="00B8382A"/>
    <w:rsid w:val="00B83C12"/>
    <w:rsid w:val="00B83CF7"/>
    <w:rsid w:val="00B85169"/>
    <w:rsid w:val="00B85212"/>
    <w:rsid w:val="00B877C2"/>
    <w:rsid w:val="00B9063F"/>
    <w:rsid w:val="00B92985"/>
    <w:rsid w:val="00B92EB4"/>
    <w:rsid w:val="00B9383D"/>
    <w:rsid w:val="00B93979"/>
    <w:rsid w:val="00B93E03"/>
    <w:rsid w:val="00B96805"/>
    <w:rsid w:val="00B9793F"/>
    <w:rsid w:val="00BA2D44"/>
    <w:rsid w:val="00BA41D7"/>
    <w:rsid w:val="00BA4580"/>
    <w:rsid w:val="00BA6634"/>
    <w:rsid w:val="00BA6C6C"/>
    <w:rsid w:val="00BA6F21"/>
    <w:rsid w:val="00BA71AB"/>
    <w:rsid w:val="00BA74EB"/>
    <w:rsid w:val="00BA76CA"/>
    <w:rsid w:val="00BB03C2"/>
    <w:rsid w:val="00BB0420"/>
    <w:rsid w:val="00BB0632"/>
    <w:rsid w:val="00BB1491"/>
    <w:rsid w:val="00BB2345"/>
    <w:rsid w:val="00BB2750"/>
    <w:rsid w:val="00BB383E"/>
    <w:rsid w:val="00BB7567"/>
    <w:rsid w:val="00BC1A8C"/>
    <w:rsid w:val="00BC1CBA"/>
    <w:rsid w:val="00BC423F"/>
    <w:rsid w:val="00BC49BF"/>
    <w:rsid w:val="00BC531B"/>
    <w:rsid w:val="00BD0EAB"/>
    <w:rsid w:val="00BD202E"/>
    <w:rsid w:val="00BD2C6C"/>
    <w:rsid w:val="00BD3BF4"/>
    <w:rsid w:val="00BD48AA"/>
    <w:rsid w:val="00BE0FF9"/>
    <w:rsid w:val="00BE3FF6"/>
    <w:rsid w:val="00BE4FD6"/>
    <w:rsid w:val="00BE564C"/>
    <w:rsid w:val="00BE5AFC"/>
    <w:rsid w:val="00BE5EC3"/>
    <w:rsid w:val="00BE654A"/>
    <w:rsid w:val="00BE7128"/>
    <w:rsid w:val="00BE7757"/>
    <w:rsid w:val="00BF5F70"/>
    <w:rsid w:val="00BF7D8A"/>
    <w:rsid w:val="00C048F2"/>
    <w:rsid w:val="00C05390"/>
    <w:rsid w:val="00C10451"/>
    <w:rsid w:val="00C104DE"/>
    <w:rsid w:val="00C120C5"/>
    <w:rsid w:val="00C121E7"/>
    <w:rsid w:val="00C126CE"/>
    <w:rsid w:val="00C1278B"/>
    <w:rsid w:val="00C138CC"/>
    <w:rsid w:val="00C14BF3"/>
    <w:rsid w:val="00C1533D"/>
    <w:rsid w:val="00C15831"/>
    <w:rsid w:val="00C1593E"/>
    <w:rsid w:val="00C15A50"/>
    <w:rsid w:val="00C1602B"/>
    <w:rsid w:val="00C17011"/>
    <w:rsid w:val="00C2022A"/>
    <w:rsid w:val="00C217FA"/>
    <w:rsid w:val="00C2524A"/>
    <w:rsid w:val="00C277C0"/>
    <w:rsid w:val="00C27C23"/>
    <w:rsid w:val="00C3066F"/>
    <w:rsid w:val="00C331C0"/>
    <w:rsid w:val="00C33F6B"/>
    <w:rsid w:val="00C35992"/>
    <w:rsid w:val="00C370DD"/>
    <w:rsid w:val="00C37EAF"/>
    <w:rsid w:val="00C427D7"/>
    <w:rsid w:val="00C4308F"/>
    <w:rsid w:val="00C43629"/>
    <w:rsid w:val="00C44126"/>
    <w:rsid w:val="00C442F7"/>
    <w:rsid w:val="00C45198"/>
    <w:rsid w:val="00C45FDC"/>
    <w:rsid w:val="00C4697D"/>
    <w:rsid w:val="00C469CD"/>
    <w:rsid w:val="00C47449"/>
    <w:rsid w:val="00C50613"/>
    <w:rsid w:val="00C50991"/>
    <w:rsid w:val="00C511D1"/>
    <w:rsid w:val="00C515C4"/>
    <w:rsid w:val="00C5333A"/>
    <w:rsid w:val="00C544B2"/>
    <w:rsid w:val="00C54C39"/>
    <w:rsid w:val="00C556F2"/>
    <w:rsid w:val="00C55CE1"/>
    <w:rsid w:val="00C55FE4"/>
    <w:rsid w:val="00C6018F"/>
    <w:rsid w:val="00C60B7E"/>
    <w:rsid w:val="00C61057"/>
    <w:rsid w:val="00C62A23"/>
    <w:rsid w:val="00C63D81"/>
    <w:rsid w:val="00C66C98"/>
    <w:rsid w:val="00C679A2"/>
    <w:rsid w:val="00C70C8A"/>
    <w:rsid w:val="00C713D6"/>
    <w:rsid w:val="00C7172E"/>
    <w:rsid w:val="00C71788"/>
    <w:rsid w:val="00C744EC"/>
    <w:rsid w:val="00C751F9"/>
    <w:rsid w:val="00C75DCA"/>
    <w:rsid w:val="00C75F9E"/>
    <w:rsid w:val="00C777B1"/>
    <w:rsid w:val="00C77B8B"/>
    <w:rsid w:val="00C77BD7"/>
    <w:rsid w:val="00C80A97"/>
    <w:rsid w:val="00C812B7"/>
    <w:rsid w:val="00C834A9"/>
    <w:rsid w:val="00C84720"/>
    <w:rsid w:val="00C84D72"/>
    <w:rsid w:val="00C850C7"/>
    <w:rsid w:val="00C852EF"/>
    <w:rsid w:val="00C85CC8"/>
    <w:rsid w:val="00C86124"/>
    <w:rsid w:val="00C86CFE"/>
    <w:rsid w:val="00C91634"/>
    <w:rsid w:val="00C91F9A"/>
    <w:rsid w:val="00C945B0"/>
    <w:rsid w:val="00C956AB"/>
    <w:rsid w:val="00C96D7E"/>
    <w:rsid w:val="00C978C5"/>
    <w:rsid w:val="00CA01CD"/>
    <w:rsid w:val="00CA1DB9"/>
    <w:rsid w:val="00CA2F4F"/>
    <w:rsid w:val="00CA3CB2"/>
    <w:rsid w:val="00CA3DE6"/>
    <w:rsid w:val="00CA4D3D"/>
    <w:rsid w:val="00CA5218"/>
    <w:rsid w:val="00CA5A9B"/>
    <w:rsid w:val="00CA6167"/>
    <w:rsid w:val="00CA7B48"/>
    <w:rsid w:val="00CB07FA"/>
    <w:rsid w:val="00CB0927"/>
    <w:rsid w:val="00CB1B6A"/>
    <w:rsid w:val="00CB258C"/>
    <w:rsid w:val="00CB2805"/>
    <w:rsid w:val="00CB2CFE"/>
    <w:rsid w:val="00CB3215"/>
    <w:rsid w:val="00CB764D"/>
    <w:rsid w:val="00CC145D"/>
    <w:rsid w:val="00CC2939"/>
    <w:rsid w:val="00CC3BF0"/>
    <w:rsid w:val="00CC66FC"/>
    <w:rsid w:val="00CD0462"/>
    <w:rsid w:val="00CD0799"/>
    <w:rsid w:val="00CD0B70"/>
    <w:rsid w:val="00CD1B38"/>
    <w:rsid w:val="00CD2EC2"/>
    <w:rsid w:val="00CD3CD5"/>
    <w:rsid w:val="00CD405E"/>
    <w:rsid w:val="00CD6021"/>
    <w:rsid w:val="00CD6357"/>
    <w:rsid w:val="00CD66A8"/>
    <w:rsid w:val="00CD7C51"/>
    <w:rsid w:val="00CE039F"/>
    <w:rsid w:val="00CE1552"/>
    <w:rsid w:val="00CE2027"/>
    <w:rsid w:val="00CE237B"/>
    <w:rsid w:val="00CE2B7C"/>
    <w:rsid w:val="00CE2C3A"/>
    <w:rsid w:val="00CE3E3C"/>
    <w:rsid w:val="00CE43BF"/>
    <w:rsid w:val="00CE4DF3"/>
    <w:rsid w:val="00CE4FD1"/>
    <w:rsid w:val="00CE6320"/>
    <w:rsid w:val="00CE67EF"/>
    <w:rsid w:val="00CE6839"/>
    <w:rsid w:val="00CE6885"/>
    <w:rsid w:val="00CE76E2"/>
    <w:rsid w:val="00CF2E54"/>
    <w:rsid w:val="00CF2F1A"/>
    <w:rsid w:val="00CF3919"/>
    <w:rsid w:val="00CF3A4B"/>
    <w:rsid w:val="00CF4573"/>
    <w:rsid w:val="00CF4EC8"/>
    <w:rsid w:val="00CF62BC"/>
    <w:rsid w:val="00CF63EC"/>
    <w:rsid w:val="00CF67C9"/>
    <w:rsid w:val="00D01089"/>
    <w:rsid w:val="00D01112"/>
    <w:rsid w:val="00D01A8C"/>
    <w:rsid w:val="00D01B67"/>
    <w:rsid w:val="00D02756"/>
    <w:rsid w:val="00D02AF7"/>
    <w:rsid w:val="00D057D1"/>
    <w:rsid w:val="00D05AE4"/>
    <w:rsid w:val="00D05E9A"/>
    <w:rsid w:val="00D06D08"/>
    <w:rsid w:val="00D072A4"/>
    <w:rsid w:val="00D11409"/>
    <w:rsid w:val="00D1210B"/>
    <w:rsid w:val="00D13165"/>
    <w:rsid w:val="00D1377F"/>
    <w:rsid w:val="00D156A3"/>
    <w:rsid w:val="00D20060"/>
    <w:rsid w:val="00D2040A"/>
    <w:rsid w:val="00D20624"/>
    <w:rsid w:val="00D20B3C"/>
    <w:rsid w:val="00D20F73"/>
    <w:rsid w:val="00D22991"/>
    <w:rsid w:val="00D22E7E"/>
    <w:rsid w:val="00D254E5"/>
    <w:rsid w:val="00D27AAC"/>
    <w:rsid w:val="00D30DB4"/>
    <w:rsid w:val="00D30E4B"/>
    <w:rsid w:val="00D3125B"/>
    <w:rsid w:val="00D31F4F"/>
    <w:rsid w:val="00D34D16"/>
    <w:rsid w:val="00D35217"/>
    <w:rsid w:val="00D36ACF"/>
    <w:rsid w:val="00D4027E"/>
    <w:rsid w:val="00D411B3"/>
    <w:rsid w:val="00D41B51"/>
    <w:rsid w:val="00D42A6E"/>
    <w:rsid w:val="00D44EFE"/>
    <w:rsid w:val="00D45FEC"/>
    <w:rsid w:val="00D471FE"/>
    <w:rsid w:val="00D5022E"/>
    <w:rsid w:val="00D50609"/>
    <w:rsid w:val="00D50902"/>
    <w:rsid w:val="00D50C97"/>
    <w:rsid w:val="00D518CA"/>
    <w:rsid w:val="00D51EAF"/>
    <w:rsid w:val="00D522AE"/>
    <w:rsid w:val="00D52874"/>
    <w:rsid w:val="00D546FC"/>
    <w:rsid w:val="00D55825"/>
    <w:rsid w:val="00D55914"/>
    <w:rsid w:val="00D56C44"/>
    <w:rsid w:val="00D60897"/>
    <w:rsid w:val="00D60C4B"/>
    <w:rsid w:val="00D624C5"/>
    <w:rsid w:val="00D64F5F"/>
    <w:rsid w:val="00D660ED"/>
    <w:rsid w:val="00D670A9"/>
    <w:rsid w:val="00D677AB"/>
    <w:rsid w:val="00D67F29"/>
    <w:rsid w:val="00D71E9F"/>
    <w:rsid w:val="00D72627"/>
    <w:rsid w:val="00D7324D"/>
    <w:rsid w:val="00D73731"/>
    <w:rsid w:val="00D74509"/>
    <w:rsid w:val="00D74941"/>
    <w:rsid w:val="00D753B9"/>
    <w:rsid w:val="00D77164"/>
    <w:rsid w:val="00D77431"/>
    <w:rsid w:val="00D776AC"/>
    <w:rsid w:val="00D804EB"/>
    <w:rsid w:val="00D80B3E"/>
    <w:rsid w:val="00D81056"/>
    <w:rsid w:val="00D819EE"/>
    <w:rsid w:val="00D84813"/>
    <w:rsid w:val="00D8638A"/>
    <w:rsid w:val="00D864A2"/>
    <w:rsid w:val="00D869D9"/>
    <w:rsid w:val="00D87E12"/>
    <w:rsid w:val="00D904CC"/>
    <w:rsid w:val="00D90982"/>
    <w:rsid w:val="00D90F34"/>
    <w:rsid w:val="00D9128F"/>
    <w:rsid w:val="00D931E1"/>
    <w:rsid w:val="00D95530"/>
    <w:rsid w:val="00D97AAE"/>
    <w:rsid w:val="00DA02B8"/>
    <w:rsid w:val="00DA0999"/>
    <w:rsid w:val="00DA0BA4"/>
    <w:rsid w:val="00DA13AD"/>
    <w:rsid w:val="00DA455B"/>
    <w:rsid w:val="00DA62FC"/>
    <w:rsid w:val="00DA7DB2"/>
    <w:rsid w:val="00DB0911"/>
    <w:rsid w:val="00DB0977"/>
    <w:rsid w:val="00DB1517"/>
    <w:rsid w:val="00DB2957"/>
    <w:rsid w:val="00DB45DD"/>
    <w:rsid w:val="00DB4CBB"/>
    <w:rsid w:val="00DB5180"/>
    <w:rsid w:val="00DB5CCC"/>
    <w:rsid w:val="00DB63B7"/>
    <w:rsid w:val="00DB664F"/>
    <w:rsid w:val="00DC074D"/>
    <w:rsid w:val="00DC2090"/>
    <w:rsid w:val="00DC3D57"/>
    <w:rsid w:val="00DC4884"/>
    <w:rsid w:val="00DC637B"/>
    <w:rsid w:val="00DC64BD"/>
    <w:rsid w:val="00DD0A26"/>
    <w:rsid w:val="00DD20B6"/>
    <w:rsid w:val="00DD382B"/>
    <w:rsid w:val="00DD5764"/>
    <w:rsid w:val="00DD622A"/>
    <w:rsid w:val="00DD6579"/>
    <w:rsid w:val="00DD6B9F"/>
    <w:rsid w:val="00DE06B4"/>
    <w:rsid w:val="00DE08A3"/>
    <w:rsid w:val="00DE19DF"/>
    <w:rsid w:val="00DE52F8"/>
    <w:rsid w:val="00DE6A71"/>
    <w:rsid w:val="00DE768F"/>
    <w:rsid w:val="00DF012E"/>
    <w:rsid w:val="00DF1157"/>
    <w:rsid w:val="00DF5C50"/>
    <w:rsid w:val="00DF6B88"/>
    <w:rsid w:val="00E006D6"/>
    <w:rsid w:val="00E042C7"/>
    <w:rsid w:val="00E04EBB"/>
    <w:rsid w:val="00E05600"/>
    <w:rsid w:val="00E059E8"/>
    <w:rsid w:val="00E078C0"/>
    <w:rsid w:val="00E107FC"/>
    <w:rsid w:val="00E13B76"/>
    <w:rsid w:val="00E13C99"/>
    <w:rsid w:val="00E14DFC"/>
    <w:rsid w:val="00E155BA"/>
    <w:rsid w:val="00E20614"/>
    <w:rsid w:val="00E22179"/>
    <w:rsid w:val="00E22908"/>
    <w:rsid w:val="00E231ED"/>
    <w:rsid w:val="00E23508"/>
    <w:rsid w:val="00E236A5"/>
    <w:rsid w:val="00E24D83"/>
    <w:rsid w:val="00E25BF6"/>
    <w:rsid w:val="00E300A4"/>
    <w:rsid w:val="00E30147"/>
    <w:rsid w:val="00E30E84"/>
    <w:rsid w:val="00E31124"/>
    <w:rsid w:val="00E31B66"/>
    <w:rsid w:val="00E326FC"/>
    <w:rsid w:val="00E335E9"/>
    <w:rsid w:val="00E35CEE"/>
    <w:rsid w:val="00E36ACC"/>
    <w:rsid w:val="00E36E58"/>
    <w:rsid w:val="00E36EBF"/>
    <w:rsid w:val="00E42017"/>
    <w:rsid w:val="00E42C8B"/>
    <w:rsid w:val="00E42F49"/>
    <w:rsid w:val="00E50290"/>
    <w:rsid w:val="00E51B55"/>
    <w:rsid w:val="00E543A2"/>
    <w:rsid w:val="00E54E40"/>
    <w:rsid w:val="00E551AA"/>
    <w:rsid w:val="00E5654D"/>
    <w:rsid w:val="00E567C4"/>
    <w:rsid w:val="00E5686A"/>
    <w:rsid w:val="00E60972"/>
    <w:rsid w:val="00E62A5E"/>
    <w:rsid w:val="00E62BB5"/>
    <w:rsid w:val="00E638FE"/>
    <w:rsid w:val="00E7048C"/>
    <w:rsid w:val="00E71370"/>
    <w:rsid w:val="00E71CAA"/>
    <w:rsid w:val="00E72EE8"/>
    <w:rsid w:val="00E7392A"/>
    <w:rsid w:val="00E77626"/>
    <w:rsid w:val="00E80313"/>
    <w:rsid w:val="00E81E51"/>
    <w:rsid w:val="00E85635"/>
    <w:rsid w:val="00E85E86"/>
    <w:rsid w:val="00E861B7"/>
    <w:rsid w:val="00E86356"/>
    <w:rsid w:val="00E8795B"/>
    <w:rsid w:val="00E907EE"/>
    <w:rsid w:val="00E90D25"/>
    <w:rsid w:val="00E91E7B"/>
    <w:rsid w:val="00E955E9"/>
    <w:rsid w:val="00E9563F"/>
    <w:rsid w:val="00E965D2"/>
    <w:rsid w:val="00E97F10"/>
    <w:rsid w:val="00E97F73"/>
    <w:rsid w:val="00EA0A0B"/>
    <w:rsid w:val="00EA2B86"/>
    <w:rsid w:val="00EA3B96"/>
    <w:rsid w:val="00EA429A"/>
    <w:rsid w:val="00EA6F32"/>
    <w:rsid w:val="00EA7F1F"/>
    <w:rsid w:val="00EB0550"/>
    <w:rsid w:val="00EB19B8"/>
    <w:rsid w:val="00EB326F"/>
    <w:rsid w:val="00EB32CC"/>
    <w:rsid w:val="00EB3CB9"/>
    <w:rsid w:val="00EB479D"/>
    <w:rsid w:val="00EB4E1A"/>
    <w:rsid w:val="00EC0C8E"/>
    <w:rsid w:val="00EC19F4"/>
    <w:rsid w:val="00EC2D77"/>
    <w:rsid w:val="00EC3AE0"/>
    <w:rsid w:val="00EC67B1"/>
    <w:rsid w:val="00ED2FF7"/>
    <w:rsid w:val="00ED4B85"/>
    <w:rsid w:val="00ED6A41"/>
    <w:rsid w:val="00ED708B"/>
    <w:rsid w:val="00EE0970"/>
    <w:rsid w:val="00EE0CD6"/>
    <w:rsid w:val="00EE2C8A"/>
    <w:rsid w:val="00EE5592"/>
    <w:rsid w:val="00EE582C"/>
    <w:rsid w:val="00EE77CC"/>
    <w:rsid w:val="00EF097C"/>
    <w:rsid w:val="00EF09D5"/>
    <w:rsid w:val="00EF0EF5"/>
    <w:rsid w:val="00EF2472"/>
    <w:rsid w:val="00EF2646"/>
    <w:rsid w:val="00EF322B"/>
    <w:rsid w:val="00EF3A41"/>
    <w:rsid w:val="00EF3BA6"/>
    <w:rsid w:val="00EF48CA"/>
    <w:rsid w:val="00EF59A4"/>
    <w:rsid w:val="00EF5A84"/>
    <w:rsid w:val="00EF5EB8"/>
    <w:rsid w:val="00EF66A3"/>
    <w:rsid w:val="00EF66BE"/>
    <w:rsid w:val="00EF6717"/>
    <w:rsid w:val="00EF7135"/>
    <w:rsid w:val="00EF7922"/>
    <w:rsid w:val="00F022AF"/>
    <w:rsid w:val="00F025D2"/>
    <w:rsid w:val="00F0286F"/>
    <w:rsid w:val="00F043E5"/>
    <w:rsid w:val="00F04653"/>
    <w:rsid w:val="00F04784"/>
    <w:rsid w:val="00F06243"/>
    <w:rsid w:val="00F07059"/>
    <w:rsid w:val="00F11FAF"/>
    <w:rsid w:val="00F125F2"/>
    <w:rsid w:val="00F1308E"/>
    <w:rsid w:val="00F142A6"/>
    <w:rsid w:val="00F1443C"/>
    <w:rsid w:val="00F14B0B"/>
    <w:rsid w:val="00F15897"/>
    <w:rsid w:val="00F16812"/>
    <w:rsid w:val="00F16B0C"/>
    <w:rsid w:val="00F16C9C"/>
    <w:rsid w:val="00F230A2"/>
    <w:rsid w:val="00F233A3"/>
    <w:rsid w:val="00F24710"/>
    <w:rsid w:val="00F25896"/>
    <w:rsid w:val="00F25E76"/>
    <w:rsid w:val="00F2765C"/>
    <w:rsid w:val="00F30845"/>
    <w:rsid w:val="00F31734"/>
    <w:rsid w:val="00F32E0B"/>
    <w:rsid w:val="00F33001"/>
    <w:rsid w:val="00F35526"/>
    <w:rsid w:val="00F409EA"/>
    <w:rsid w:val="00F41206"/>
    <w:rsid w:val="00F42698"/>
    <w:rsid w:val="00F42959"/>
    <w:rsid w:val="00F42AFA"/>
    <w:rsid w:val="00F44ADE"/>
    <w:rsid w:val="00F44FDF"/>
    <w:rsid w:val="00F474E9"/>
    <w:rsid w:val="00F47502"/>
    <w:rsid w:val="00F51E8B"/>
    <w:rsid w:val="00F5332A"/>
    <w:rsid w:val="00F53839"/>
    <w:rsid w:val="00F54B40"/>
    <w:rsid w:val="00F62A8A"/>
    <w:rsid w:val="00F64A31"/>
    <w:rsid w:val="00F64E86"/>
    <w:rsid w:val="00F6502A"/>
    <w:rsid w:val="00F662F6"/>
    <w:rsid w:val="00F66320"/>
    <w:rsid w:val="00F66AD8"/>
    <w:rsid w:val="00F679D5"/>
    <w:rsid w:val="00F67C45"/>
    <w:rsid w:val="00F719D1"/>
    <w:rsid w:val="00F72C86"/>
    <w:rsid w:val="00F754E6"/>
    <w:rsid w:val="00F76561"/>
    <w:rsid w:val="00F779C6"/>
    <w:rsid w:val="00F802E0"/>
    <w:rsid w:val="00F80788"/>
    <w:rsid w:val="00F82DEB"/>
    <w:rsid w:val="00F841C2"/>
    <w:rsid w:val="00F854FC"/>
    <w:rsid w:val="00F85EEA"/>
    <w:rsid w:val="00F87E69"/>
    <w:rsid w:val="00F93DC5"/>
    <w:rsid w:val="00F93EA7"/>
    <w:rsid w:val="00F9448F"/>
    <w:rsid w:val="00F94E95"/>
    <w:rsid w:val="00F96A12"/>
    <w:rsid w:val="00F96C5C"/>
    <w:rsid w:val="00F97FC6"/>
    <w:rsid w:val="00FA0D4B"/>
    <w:rsid w:val="00FA1EAF"/>
    <w:rsid w:val="00FA267F"/>
    <w:rsid w:val="00FA307E"/>
    <w:rsid w:val="00FA4308"/>
    <w:rsid w:val="00FA4C53"/>
    <w:rsid w:val="00FA4DE3"/>
    <w:rsid w:val="00FA5295"/>
    <w:rsid w:val="00FA5520"/>
    <w:rsid w:val="00FB066F"/>
    <w:rsid w:val="00FB06FC"/>
    <w:rsid w:val="00FB077C"/>
    <w:rsid w:val="00FB197D"/>
    <w:rsid w:val="00FB42EA"/>
    <w:rsid w:val="00FB43B5"/>
    <w:rsid w:val="00FB5C48"/>
    <w:rsid w:val="00FB7646"/>
    <w:rsid w:val="00FB7B14"/>
    <w:rsid w:val="00FC0F0B"/>
    <w:rsid w:val="00FC11C9"/>
    <w:rsid w:val="00FC274D"/>
    <w:rsid w:val="00FC384F"/>
    <w:rsid w:val="00FC468F"/>
    <w:rsid w:val="00FC4D09"/>
    <w:rsid w:val="00FC57FA"/>
    <w:rsid w:val="00FC5B2E"/>
    <w:rsid w:val="00FC7636"/>
    <w:rsid w:val="00FC7EFB"/>
    <w:rsid w:val="00FD1427"/>
    <w:rsid w:val="00FD15AF"/>
    <w:rsid w:val="00FD2CC5"/>
    <w:rsid w:val="00FD4249"/>
    <w:rsid w:val="00FD554E"/>
    <w:rsid w:val="00FD5ABB"/>
    <w:rsid w:val="00FD68BE"/>
    <w:rsid w:val="00FD7DEE"/>
    <w:rsid w:val="00FE235E"/>
    <w:rsid w:val="00FE2617"/>
    <w:rsid w:val="00FE31C4"/>
    <w:rsid w:val="00FE4A38"/>
    <w:rsid w:val="00FE501C"/>
    <w:rsid w:val="00FE57F9"/>
    <w:rsid w:val="00FE60C5"/>
    <w:rsid w:val="00FE6BB2"/>
    <w:rsid w:val="00FE7922"/>
    <w:rsid w:val="00FF07E4"/>
    <w:rsid w:val="00FF167F"/>
    <w:rsid w:val="00FF1E30"/>
    <w:rsid w:val="00FF5BEA"/>
    <w:rsid w:val="00FF69AC"/>
    <w:rsid w:val="00FF6F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A8687E"/>
  <w15:chartTrackingRefBased/>
  <w15:docId w15:val="{7523CA5D-4F21-4DCC-9407-A8EC9C8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4524"/>
    <w:pPr>
      <w:jc w:val="both"/>
    </w:pPr>
    <w:rPr>
      <w:sz w:val="26"/>
    </w:rPr>
  </w:style>
  <w:style w:type="paragraph" w:styleId="Cmsor1">
    <w:name w:val="heading 1"/>
    <w:basedOn w:val="Norml"/>
    <w:next w:val="Norml"/>
    <w:qFormat/>
    <w:rsid w:val="0079452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79452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794524"/>
    <w:pPr>
      <w:keepNext/>
      <w:numPr>
        <w:ilvl w:val="2"/>
        <w:numId w:val="1"/>
      </w:numPr>
      <w:spacing w:before="240" w:after="60"/>
      <w:jc w:val="left"/>
      <w:outlineLvl w:val="2"/>
    </w:pPr>
    <w:rPr>
      <w:b/>
      <w:sz w:val="24"/>
    </w:rPr>
  </w:style>
  <w:style w:type="paragraph" w:styleId="Cmsor4">
    <w:name w:val="heading 4"/>
    <w:basedOn w:val="Norml"/>
    <w:next w:val="Norml"/>
    <w:qFormat/>
    <w:rsid w:val="00794524"/>
    <w:pPr>
      <w:keepNext/>
      <w:numPr>
        <w:ilvl w:val="3"/>
        <w:numId w:val="1"/>
      </w:numPr>
      <w:spacing w:before="240" w:after="60"/>
      <w:jc w:val="left"/>
      <w:outlineLvl w:val="3"/>
    </w:pPr>
    <w:rPr>
      <w:b/>
      <w:i/>
      <w:sz w:val="24"/>
    </w:rPr>
  </w:style>
  <w:style w:type="paragraph" w:styleId="Cmsor5">
    <w:name w:val="heading 5"/>
    <w:basedOn w:val="Norml"/>
    <w:next w:val="Norml"/>
    <w:qFormat/>
    <w:rsid w:val="0079452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79452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79452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79452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79452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794524"/>
    <w:pPr>
      <w:tabs>
        <w:tab w:val="center" w:pos="4320"/>
        <w:tab w:val="right" w:pos="8640"/>
      </w:tabs>
      <w:spacing w:before="120"/>
      <w:jc w:val="left"/>
    </w:pPr>
    <w:rPr>
      <w:rFonts w:ascii="CG Times (W1)" w:hAnsi="CG Times (W1)"/>
      <w:sz w:val="20"/>
      <w:lang w:val="x-none" w:eastAsia="x-none"/>
    </w:rPr>
  </w:style>
  <w:style w:type="paragraph" w:styleId="lfej">
    <w:name w:val="header"/>
    <w:basedOn w:val="Norml"/>
    <w:rsid w:val="00794524"/>
    <w:pPr>
      <w:pBdr>
        <w:bottom w:val="single" w:sz="6" w:space="1" w:color="auto"/>
      </w:pBdr>
      <w:jc w:val="left"/>
    </w:pPr>
    <w:rPr>
      <w:rFonts w:ascii="H-Times New Roman" w:hAnsi="H-Times New Roman"/>
      <w:sz w:val="20"/>
    </w:rPr>
  </w:style>
  <w:style w:type="character" w:styleId="Oldalszm">
    <w:name w:val="page number"/>
    <w:basedOn w:val="Bekezdsalapbettpusa"/>
    <w:rsid w:val="00794524"/>
  </w:style>
  <w:style w:type="character" w:styleId="Jegyzethivatkozs">
    <w:name w:val="annotation reference"/>
    <w:uiPriority w:val="99"/>
    <w:semiHidden/>
    <w:rsid w:val="00794524"/>
    <w:rPr>
      <w:sz w:val="16"/>
    </w:rPr>
  </w:style>
  <w:style w:type="paragraph" w:styleId="Jegyzetszveg">
    <w:name w:val="annotation text"/>
    <w:basedOn w:val="Norml"/>
    <w:link w:val="JegyzetszvegChar"/>
    <w:uiPriority w:val="99"/>
    <w:semiHidden/>
    <w:rsid w:val="00794524"/>
    <w:rPr>
      <w:sz w:val="20"/>
    </w:rPr>
  </w:style>
  <w:style w:type="character" w:styleId="Lbjegyzet-hivatkozs">
    <w:name w:val="footnote reference"/>
    <w:semiHidden/>
    <w:rsid w:val="00794524"/>
    <w:rPr>
      <w:vertAlign w:val="superscript"/>
    </w:rPr>
  </w:style>
  <w:style w:type="paragraph" w:styleId="Szvegblokk">
    <w:name w:val="Block Text"/>
    <w:basedOn w:val="Norml"/>
    <w:rsid w:val="00794524"/>
    <w:pPr>
      <w:spacing w:before="120"/>
      <w:ind w:left="283" w:right="562"/>
    </w:pPr>
    <w:rPr>
      <w:sz w:val="24"/>
    </w:rPr>
  </w:style>
  <w:style w:type="paragraph" w:styleId="Szvegtrzs">
    <w:name w:val="Body Text"/>
    <w:basedOn w:val="Norml"/>
    <w:rsid w:val="00794524"/>
    <w:pPr>
      <w:jc w:val="left"/>
    </w:pPr>
    <w:rPr>
      <w:snapToGrid w:val="0"/>
      <w:sz w:val="24"/>
      <w:lang w:val="en-AU" w:eastAsia="en-US"/>
    </w:rPr>
  </w:style>
  <w:style w:type="paragraph" w:styleId="Lbjegyzetszveg">
    <w:name w:val="footnote text"/>
    <w:basedOn w:val="Norml"/>
    <w:semiHidden/>
    <w:rsid w:val="00794524"/>
    <w:pPr>
      <w:jc w:val="left"/>
    </w:pPr>
    <w:rPr>
      <w:sz w:val="20"/>
    </w:rPr>
  </w:style>
  <w:style w:type="paragraph" w:styleId="Szvegtrzs2">
    <w:name w:val="Body Text 2"/>
    <w:basedOn w:val="Norml"/>
    <w:rsid w:val="00794524"/>
    <w:rPr>
      <w:sz w:val="24"/>
    </w:rPr>
  </w:style>
  <w:style w:type="paragraph" w:styleId="Szvegtrzs3">
    <w:name w:val="Body Text 3"/>
    <w:basedOn w:val="Norml"/>
    <w:link w:val="Szvegtrzs3Char"/>
    <w:rsid w:val="00794524"/>
    <w:pPr>
      <w:outlineLvl w:val="0"/>
    </w:pPr>
    <w:rPr>
      <w:b/>
      <w:i/>
      <w:sz w:val="24"/>
      <w:lang w:val="x-none" w:eastAsia="x-none"/>
    </w:rPr>
  </w:style>
  <w:style w:type="paragraph" w:customStyle="1" w:styleId="SzvegChar">
    <w:name w:val="Szöveg Char"/>
    <w:basedOn w:val="Norml"/>
    <w:rsid w:val="00794524"/>
    <w:pPr>
      <w:tabs>
        <w:tab w:val="left" w:pos="360"/>
      </w:tabs>
      <w:spacing w:before="120"/>
      <w:ind w:left="431" w:firstLine="289"/>
    </w:pPr>
    <w:rPr>
      <w:sz w:val="24"/>
    </w:rPr>
  </w:style>
  <w:style w:type="paragraph" w:styleId="Buborkszveg">
    <w:name w:val="Balloon Text"/>
    <w:basedOn w:val="Norml"/>
    <w:semiHidden/>
    <w:rsid w:val="00794524"/>
    <w:rPr>
      <w:rFonts w:ascii="Tahoma" w:hAnsi="Tahoma" w:cs="Tahoma"/>
      <w:sz w:val="16"/>
      <w:szCs w:val="16"/>
    </w:rPr>
  </w:style>
  <w:style w:type="paragraph" w:styleId="Megjegyzstrgya">
    <w:name w:val="annotation subject"/>
    <w:basedOn w:val="Jegyzetszveg"/>
    <w:next w:val="Jegyzetszveg"/>
    <w:semiHidden/>
    <w:rsid w:val="00794524"/>
    <w:rPr>
      <w:b/>
      <w:bCs/>
    </w:rPr>
  </w:style>
  <w:style w:type="paragraph" w:customStyle="1" w:styleId="Szveg">
    <w:name w:val="Szöveg"/>
    <w:basedOn w:val="Norml"/>
    <w:rsid w:val="0079452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794524"/>
    <w:pPr>
      <w:spacing w:after="160" w:line="240" w:lineRule="exact"/>
      <w:jc w:val="left"/>
    </w:pPr>
    <w:rPr>
      <w:rFonts w:ascii="Verdana" w:hAnsi="Verdana"/>
      <w:sz w:val="20"/>
      <w:lang w:val="en-US" w:eastAsia="en-US"/>
    </w:rPr>
  </w:style>
  <w:style w:type="paragraph" w:styleId="Szvegtrzsbehzssal2">
    <w:name w:val="Body Text Indent 2"/>
    <w:basedOn w:val="Norml"/>
    <w:rsid w:val="00794524"/>
    <w:pPr>
      <w:ind w:left="709"/>
    </w:pPr>
    <w:rPr>
      <w:rFonts w:ascii="Garamond" w:hAnsi="Garamond"/>
      <w:sz w:val="22"/>
      <w:szCs w:val="22"/>
    </w:rPr>
  </w:style>
  <w:style w:type="paragraph" w:customStyle="1" w:styleId="ossz2">
    <w:name w:val="ossz2"/>
    <w:basedOn w:val="Norml"/>
    <w:next w:val="Norml"/>
    <w:rsid w:val="00794524"/>
    <w:pPr>
      <w:spacing w:after="120"/>
    </w:pPr>
    <w:rPr>
      <w:sz w:val="24"/>
    </w:rPr>
  </w:style>
  <w:style w:type="character" w:styleId="Kiemels2">
    <w:name w:val="Strong"/>
    <w:qFormat/>
    <w:rsid w:val="00794524"/>
    <w:rPr>
      <w:b/>
    </w:rPr>
  </w:style>
  <w:style w:type="character" w:styleId="Hiperhivatkozs">
    <w:name w:val="Hyperlink"/>
    <w:rsid w:val="00794524"/>
    <w:rPr>
      <w:color w:val="0000FF"/>
      <w:u w:val="single"/>
    </w:rPr>
  </w:style>
  <w:style w:type="paragraph" w:styleId="Szvegtrzsbehzssal">
    <w:name w:val="Body Text Indent"/>
    <w:basedOn w:val="Norml"/>
    <w:rsid w:val="00794524"/>
    <w:pPr>
      <w:spacing w:after="120"/>
      <w:ind w:left="283"/>
    </w:pPr>
  </w:style>
  <w:style w:type="paragraph" w:styleId="Vltozat">
    <w:name w:val="Revision"/>
    <w:hidden/>
    <w:uiPriority w:val="99"/>
    <w:semiHidden/>
    <w:rsid w:val="0091363F"/>
    <w:rPr>
      <w:sz w:val="26"/>
    </w:rPr>
  </w:style>
  <w:style w:type="character" w:customStyle="1" w:styleId="JegyzetszvegChar">
    <w:name w:val="Jegyzetszöveg Char"/>
    <w:basedOn w:val="Bekezdsalapbettpusa"/>
    <w:link w:val="Jegyzetszveg"/>
    <w:uiPriority w:val="99"/>
    <w:semiHidden/>
    <w:rsid w:val="007D75C8"/>
  </w:style>
  <w:style w:type="paragraph" w:styleId="Listaszerbekezds">
    <w:name w:val="List Paragraph"/>
    <w:aliases w:val="lista_2"/>
    <w:basedOn w:val="Norml"/>
    <w:link w:val="ListaszerbekezdsChar"/>
    <w:uiPriority w:val="4"/>
    <w:qFormat/>
    <w:rsid w:val="00754456"/>
    <w:pPr>
      <w:ind w:left="708"/>
    </w:pPr>
    <w:rPr>
      <w:lang w:val="x-none" w:eastAsia="x-none"/>
    </w:rPr>
  </w:style>
  <w:style w:type="character" w:customStyle="1" w:styleId="Szvegtrzs3Char">
    <w:name w:val="Szövegtörzs 3 Char"/>
    <w:link w:val="Szvegtrzs3"/>
    <w:rsid w:val="00B36504"/>
    <w:rPr>
      <w:b/>
      <w:i/>
      <w:sz w:val="24"/>
    </w:rPr>
  </w:style>
  <w:style w:type="character" w:customStyle="1" w:styleId="ListaszerbekezdsChar">
    <w:name w:val="Listaszerű bekezdés Char"/>
    <w:aliases w:val="lista_2 Char"/>
    <w:link w:val="Listaszerbekezds"/>
    <w:uiPriority w:val="4"/>
    <w:rsid w:val="00017CC4"/>
    <w:rPr>
      <w:sz w:val="26"/>
    </w:rPr>
  </w:style>
  <w:style w:type="paragraph" w:customStyle="1" w:styleId="Listaszerbekezds2szint">
    <w:name w:val="Listaszerű bekezdés 2. szint"/>
    <w:basedOn w:val="Listaszerbekezds"/>
    <w:uiPriority w:val="4"/>
    <w:qFormat/>
    <w:rsid w:val="00017CC4"/>
    <w:pPr>
      <w:ind w:left="1440" w:hanging="360"/>
      <w:contextualSpacing/>
    </w:pPr>
  </w:style>
  <w:style w:type="paragraph" w:customStyle="1" w:styleId="Listaszerbekezds3szint">
    <w:name w:val="Listaszerű bekezdés 3. szint"/>
    <w:basedOn w:val="Listaszerbekezds"/>
    <w:uiPriority w:val="4"/>
    <w:qFormat/>
    <w:rsid w:val="00017CC4"/>
    <w:pPr>
      <w:ind w:left="2160" w:hanging="360"/>
      <w:contextualSpacing/>
    </w:pPr>
  </w:style>
  <w:style w:type="character" w:customStyle="1" w:styleId="llbChar">
    <w:name w:val="Élőláb Char"/>
    <w:link w:val="llb"/>
    <w:uiPriority w:val="99"/>
    <w:rsid w:val="00C6018F"/>
    <w:rPr>
      <w:rFonts w:ascii="CG Times (W1)" w:hAnsi="CG Times (W1)"/>
    </w:rPr>
  </w:style>
  <w:style w:type="character" w:styleId="Mrltotthiperhivatkozs">
    <w:name w:val="FollowedHyperlink"/>
    <w:uiPriority w:val="99"/>
    <w:semiHidden/>
    <w:unhideWhenUsed/>
    <w:rsid w:val="007C41A5"/>
    <w:rPr>
      <w:color w:val="800080"/>
      <w:u w:val="single"/>
    </w:rPr>
  </w:style>
  <w:style w:type="paragraph" w:styleId="NormlWeb">
    <w:name w:val="Normal (Web)"/>
    <w:basedOn w:val="Norml"/>
    <w:uiPriority w:val="99"/>
    <w:unhideWhenUsed/>
    <w:rsid w:val="00380532"/>
    <w:pPr>
      <w:spacing w:after="20"/>
      <w:ind w:firstLine="180"/>
    </w:pPr>
    <w:rPr>
      <w:sz w:val="24"/>
      <w:szCs w:val="24"/>
    </w:rPr>
  </w:style>
  <w:style w:type="character" w:styleId="Feloldatlanmegemlts">
    <w:name w:val="Unresolved Mention"/>
    <w:basedOn w:val="Bekezdsalapbettpusa"/>
    <w:uiPriority w:val="99"/>
    <w:semiHidden/>
    <w:unhideWhenUsed/>
    <w:rsid w:val="00404E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04768">
      <w:bodyDiv w:val="1"/>
      <w:marLeft w:val="0"/>
      <w:marRight w:val="0"/>
      <w:marTop w:val="0"/>
      <w:marBottom w:val="0"/>
      <w:divBdr>
        <w:top w:val="none" w:sz="0" w:space="0" w:color="auto"/>
        <w:left w:val="none" w:sz="0" w:space="0" w:color="auto"/>
        <w:bottom w:val="none" w:sz="0" w:space="0" w:color="auto"/>
        <w:right w:val="none" w:sz="0" w:space="0" w:color="auto"/>
      </w:divBdr>
    </w:div>
    <w:div w:id="148063447">
      <w:bodyDiv w:val="1"/>
      <w:marLeft w:val="0"/>
      <w:marRight w:val="0"/>
      <w:marTop w:val="0"/>
      <w:marBottom w:val="0"/>
      <w:divBdr>
        <w:top w:val="none" w:sz="0" w:space="0" w:color="auto"/>
        <w:left w:val="none" w:sz="0" w:space="0" w:color="auto"/>
        <w:bottom w:val="none" w:sz="0" w:space="0" w:color="auto"/>
        <w:right w:val="none" w:sz="0" w:space="0" w:color="auto"/>
      </w:divBdr>
      <w:divsChild>
        <w:div w:id="791632822">
          <w:marLeft w:val="0"/>
          <w:marRight w:val="0"/>
          <w:marTop w:val="0"/>
          <w:marBottom w:val="0"/>
          <w:divBdr>
            <w:top w:val="none" w:sz="0" w:space="0" w:color="auto"/>
            <w:left w:val="none" w:sz="0" w:space="0" w:color="auto"/>
            <w:bottom w:val="none" w:sz="0" w:space="0" w:color="auto"/>
            <w:right w:val="none" w:sz="0" w:space="0" w:color="auto"/>
          </w:divBdr>
          <w:divsChild>
            <w:div w:id="986322680">
              <w:marLeft w:val="0"/>
              <w:marRight w:val="0"/>
              <w:marTop w:val="0"/>
              <w:marBottom w:val="0"/>
              <w:divBdr>
                <w:top w:val="none" w:sz="0" w:space="0" w:color="auto"/>
                <w:left w:val="none" w:sz="0" w:space="0" w:color="auto"/>
                <w:bottom w:val="none" w:sz="0" w:space="0" w:color="auto"/>
                <w:right w:val="none" w:sz="0" w:space="0" w:color="auto"/>
              </w:divBdr>
              <w:divsChild>
                <w:div w:id="4224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5860">
      <w:bodyDiv w:val="1"/>
      <w:marLeft w:val="0"/>
      <w:marRight w:val="0"/>
      <w:marTop w:val="0"/>
      <w:marBottom w:val="0"/>
      <w:divBdr>
        <w:top w:val="none" w:sz="0" w:space="0" w:color="auto"/>
        <w:left w:val="none" w:sz="0" w:space="0" w:color="auto"/>
        <w:bottom w:val="none" w:sz="0" w:space="0" w:color="auto"/>
        <w:right w:val="none" w:sz="0" w:space="0" w:color="auto"/>
      </w:divBdr>
    </w:div>
    <w:div w:id="366876391">
      <w:bodyDiv w:val="1"/>
      <w:marLeft w:val="0"/>
      <w:marRight w:val="0"/>
      <w:marTop w:val="0"/>
      <w:marBottom w:val="0"/>
      <w:divBdr>
        <w:top w:val="none" w:sz="0" w:space="0" w:color="auto"/>
        <w:left w:val="none" w:sz="0" w:space="0" w:color="auto"/>
        <w:bottom w:val="none" w:sz="0" w:space="0" w:color="auto"/>
        <w:right w:val="none" w:sz="0" w:space="0" w:color="auto"/>
      </w:divBdr>
    </w:div>
    <w:div w:id="404957106">
      <w:bodyDiv w:val="1"/>
      <w:marLeft w:val="0"/>
      <w:marRight w:val="0"/>
      <w:marTop w:val="0"/>
      <w:marBottom w:val="0"/>
      <w:divBdr>
        <w:top w:val="none" w:sz="0" w:space="0" w:color="auto"/>
        <w:left w:val="none" w:sz="0" w:space="0" w:color="auto"/>
        <w:bottom w:val="none" w:sz="0" w:space="0" w:color="auto"/>
        <w:right w:val="none" w:sz="0" w:space="0" w:color="auto"/>
      </w:divBdr>
    </w:div>
    <w:div w:id="584849274">
      <w:bodyDiv w:val="1"/>
      <w:marLeft w:val="0"/>
      <w:marRight w:val="0"/>
      <w:marTop w:val="0"/>
      <w:marBottom w:val="0"/>
      <w:divBdr>
        <w:top w:val="none" w:sz="0" w:space="0" w:color="auto"/>
        <w:left w:val="none" w:sz="0" w:space="0" w:color="auto"/>
        <w:bottom w:val="none" w:sz="0" w:space="0" w:color="auto"/>
        <w:right w:val="none" w:sz="0" w:space="0" w:color="auto"/>
      </w:divBdr>
    </w:div>
    <w:div w:id="625233869">
      <w:bodyDiv w:val="1"/>
      <w:marLeft w:val="0"/>
      <w:marRight w:val="0"/>
      <w:marTop w:val="0"/>
      <w:marBottom w:val="0"/>
      <w:divBdr>
        <w:top w:val="none" w:sz="0" w:space="0" w:color="auto"/>
        <w:left w:val="none" w:sz="0" w:space="0" w:color="auto"/>
        <w:bottom w:val="none" w:sz="0" w:space="0" w:color="auto"/>
        <w:right w:val="none" w:sz="0" w:space="0" w:color="auto"/>
      </w:divBdr>
    </w:div>
    <w:div w:id="701319317">
      <w:bodyDiv w:val="1"/>
      <w:marLeft w:val="0"/>
      <w:marRight w:val="0"/>
      <w:marTop w:val="0"/>
      <w:marBottom w:val="0"/>
      <w:divBdr>
        <w:top w:val="none" w:sz="0" w:space="0" w:color="auto"/>
        <w:left w:val="none" w:sz="0" w:space="0" w:color="auto"/>
        <w:bottom w:val="none" w:sz="0" w:space="0" w:color="auto"/>
        <w:right w:val="none" w:sz="0" w:space="0" w:color="auto"/>
      </w:divBdr>
    </w:div>
    <w:div w:id="756287494">
      <w:bodyDiv w:val="1"/>
      <w:marLeft w:val="0"/>
      <w:marRight w:val="0"/>
      <w:marTop w:val="0"/>
      <w:marBottom w:val="0"/>
      <w:divBdr>
        <w:top w:val="none" w:sz="0" w:space="0" w:color="auto"/>
        <w:left w:val="none" w:sz="0" w:space="0" w:color="auto"/>
        <w:bottom w:val="none" w:sz="0" w:space="0" w:color="auto"/>
        <w:right w:val="none" w:sz="0" w:space="0" w:color="auto"/>
      </w:divBdr>
    </w:div>
    <w:div w:id="781535206">
      <w:bodyDiv w:val="1"/>
      <w:marLeft w:val="0"/>
      <w:marRight w:val="0"/>
      <w:marTop w:val="0"/>
      <w:marBottom w:val="0"/>
      <w:divBdr>
        <w:top w:val="none" w:sz="0" w:space="0" w:color="auto"/>
        <w:left w:val="none" w:sz="0" w:space="0" w:color="auto"/>
        <w:bottom w:val="none" w:sz="0" w:space="0" w:color="auto"/>
        <w:right w:val="none" w:sz="0" w:space="0" w:color="auto"/>
      </w:divBdr>
    </w:div>
    <w:div w:id="896358833">
      <w:bodyDiv w:val="1"/>
      <w:marLeft w:val="0"/>
      <w:marRight w:val="0"/>
      <w:marTop w:val="0"/>
      <w:marBottom w:val="0"/>
      <w:divBdr>
        <w:top w:val="none" w:sz="0" w:space="0" w:color="auto"/>
        <w:left w:val="none" w:sz="0" w:space="0" w:color="auto"/>
        <w:bottom w:val="none" w:sz="0" w:space="0" w:color="auto"/>
        <w:right w:val="none" w:sz="0" w:space="0" w:color="auto"/>
      </w:divBdr>
    </w:div>
    <w:div w:id="933131269">
      <w:bodyDiv w:val="1"/>
      <w:marLeft w:val="0"/>
      <w:marRight w:val="0"/>
      <w:marTop w:val="0"/>
      <w:marBottom w:val="0"/>
      <w:divBdr>
        <w:top w:val="none" w:sz="0" w:space="0" w:color="auto"/>
        <w:left w:val="none" w:sz="0" w:space="0" w:color="auto"/>
        <w:bottom w:val="none" w:sz="0" w:space="0" w:color="auto"/>
        <w:right w:val="none" w:sz="0" w:space="0" w:color="auto"/>
      </w:divBdr>
    </w:div>
    <w:div w:id="990671460">
      <w:bodyDiv w:val="1"/>
      <w:marLeft w:val="0"/>
      <w:marRight w:val="0"/>
      <w:marTop w:val="0"/>
      <w:marBottom w:val="0"/>
      <w:divBdr>
        <w:top w:val="none" w:sz="0" w:space="0" w:color="auto"/>
        <w:left w:val="none" w:sz="0" w:space="0" w:color="auto"/>
        <w:bottom w:val="none" w:sz="0" w:space="0" w:color="auto"/>
        <w:right w:val="none" w:sz="0" w:space="0" w:color="auto"/>
      </w:divBdr>
    </w:div>
    <w:div w:id="1087384005">
      <w:bodyDiv w:val="1"/>
      <w:marLeft w:val="0"/>
      <w:marRight w:val="0"/>
      <w:marTop w:val="0"/>
      <w:marBottom w:val="0"/>
      <w:divBdr>
        <w:top w:val="none" w:sz="0" w:space="0" w:color="auto"/>
        <w:left w:val="none" w:sz="0" w:space="0" w:color="auto"/>
        <w:bottom w:val="none" w:sz="0" w:space="0" w:color="auto"/>
        <w:right w:val="none" w:sz="0" w:space="0" w:color="auto"/>
      </w:divBdr>
    </w:div>
    <w:div w:id="1087654270">
      <w:bodyDiv w:val="1"/>
      <w:marLeft w:val="0"/>
      <w:marRight w:val="0"/>
      <w:marTop w:val="0"/>
      <w:marBottom w:val="0"/>
      <w:divBdr>
        <w:top w:val="none" w:sz="0" w:space="0" w:color="auto"/>
        <w:left w:val="none" w:sz="0" w:space="0" w:color="auto"/>
        <w:bottom w:val="none" w:sz="0" w:space="0" w:color="auto"/>
        <w:right w:val="none" w:sz="0" w:space="0" w:color="auto"/>
      </w:divBdr>
    </w:div>
    <w:div w:id="1095436579">
      <w:bodyDiv w:val="1"/>
      <w:marLeft w:val="0"/>
      <w:marRight w:val="0"/>
      <w:marTop w:val="0"/>
      <w:marBottom w:val="0"/>
      <w:divBdr>
        <w:top w:val="none" w:sz="0" w:space="0" w:color="auto"/>
        <w:left w:val="none" w:sz="0" w:space="0" w:color="auto"/>
        <w:bottom w:val="none" w:sz="0" w:space="0" w:color="auto"/>
        <w:right w:val="none" w:sz="0" w:space="0" w:color="auto"/>
      </w:divBdr>
    </w:div>
    <w:div w:id="1134906886">
      <w:bodyDiv w:val="1"/>
      <w:marLeft w:val="0"/>
      <w:marRight w:val="0"/>
      <w:marTop w:val="0"/>
      <w:marBottom w:val="0"/>
      <w:divBdr>
        <w:top w:val="none" w:sz="0" w:space="0" w:color="auto"/>
        <w:left w:val="none" w:sz="0" w:space="0" w:color="auto"/>
        <w:bottom w:val="none" w:sz="0" w:space="0" w:color="auto"/>
        <w:right w:val="none" w:sz="0" w:space="0" w:color="auto"/>
      </w:divBdr>
    </w:div>
    <w:div w:id="1151364188">
      <w:bodyDiv w:val="1"/>
      <w:marLeft w:val="0"/>
      <w:marRight w:val="0"/>
      <w:marTop w:val="0"/>
      <w:marBottom w:val="0"/>
      <w:divBdr>
        <w:top w:val="none" w:sz="0" w:space="0" w:color="auto"/>
        <w:left w:val="none" w:sz="0" w:space="0" w:color="auto"/>
        <w:bottom w:val="none" w:sz="0" w:space="0" w:color="auto"/>
        <w:right w:val="none" w:sz="0" w:space="0" w:color="auto"/>
      </w:divBdr>
    </w:div>
    <w:div w:id="1360742642">
      <w:bodyDiv w:val="1"/>
      <w:marLeft w:val="0"/>
      <w:marRight w:val="0"/>
      <w:marTop w:val="0"/>
      <w:marBottom w:val="0"/>
      <w:divBdr>
        <w:top w:val="none" w:sz="0" w:space="0" w:color="auto"/>
        <w:left w:val="none" w:sz="0" w:space="0" w:color="auto"/>
        <w:bottom w:val="none" w:sz="0" w:space="0" w:color="auto"/>
        <w:right w:val="none" w:sz="0" w:space="0" w:color="auto"/>
      </w:divBdr>
    </w:div>
    <w:div w:id="1394618304">
      <w:bodyDiv w:val="1"/>
      <w:marLeft w:val="0"/>
      <w:marRight w:val="0"/>
      <w:marTop w:val="0"/>
      <w:marBottom w:val="0"/>
      <w:divBdr>
        <w:top w:val="none" w:sz="0" w:space="0" w:color="auto"/>
        <w:left w:val="none" w:sz="0" w:space="0" w:color="auto"/>
        <w:bottom w:val="none" w:sz="0" w:space="0" w:color="auto"/>
        <w:right w:val="none" w:sz="0" w:space="0" w:color="auto"/>
      </w:divBdr>
    </w:div>
    <w:div w:id="1402632900">
      <w:bodyDiv w:val="1"/>
      <w:marLeft w:val="0"/>
      <w:marRight w:val="0"/>
      <w:marTop w:val="0"/>
      <w:marBottom w:val="0"/>
      <w:divBdr>
        <w:top w:val="none" w:sz="0" w:space="0" w:color="auto"/>
        <w:left w:val="none" w:sz="0" w:space="0" w:color="auto"/>
        <w:bottom w:val="none" w:sz="0" w:space="0" w:color="auto"/>
        <w:right w:val="none" w:sz="0" w:space="0" w:color="auto"/>
      </w:divBdr>
    </w:div>
    <w:div w:id="1643079741">
      <w:bodyDiv w:val="1"/>
      <w:marLeft w:val="0"/>
      <w:marRight w:val="0"/>
      <w:marTop w:val="0"/>
      <w:marBottom w:val="0"/>
      <w:divBdr>
        <w:top w:val="none" w:sz="0" w:space="0" w:color="auto"/>
        <w:left w:val="none" w:sz="0" w:space="0" w:color="auto"/>
        <w:bottom w:val="none" w:sz="0" w:space="0" w:color="auto"/>
        <w:right w:val="none" w:sz="0" w:space="0" w:color="auto"/>
      </w:divBdr>
    </w:div>
    <w:div w:id="1679045069">
      <w:bodyDiv w:val="1"/>
      <w:marLeft w:val="0"/>
      <w:marRight w:val="0"/>
      <w:marTop w:val="0"/>
      <w:marBottom w:val="0"/>
      <w:divBdr>
        <w:top w:val="none" w:sz="0" w:space="0" w:color="auto"/>
        <w:left w:val="none" w:sz="0" w:space="0" w:color="auto"/>
        <w:bottom w:val="none" w:sz="0" w:space="0" w:color="auto"/>
        <w:right w:val="none" w:sz="0" w:space="0" w:color="auto"/>
      </w:divBdr>
    </w:div>
    <w:div w:id="1983584169">
      <w:bodyDiv w:val="1"/>
      <w:marLeft w:val="0"/>
      <w:marRight w:val="0"/>
      <w:marTop w:val="0"/>
      <w:marBottom w:val="0"/>
      <w:divBdr>
        <w:top w:val="none" w:sz="0" w:space="0" w:color="auto"/>
        <w:left w:val="none" w:sz="0" w:space="0" w:color="auto"/>
        <w:bottom w:val="none" w:sz="0" w:space="0" w:color="auto"/>
        <w:right w:val="none" w:sz="0" w:space="0" w:color="auto"/>
      </w:divBdr>
      <w:divsChild>
        <w:div w:id="1945381143">
          <w:marLeft w:val="0"/>
          <w:marRight w:val="0"/>
          <w:marTop w:val="0"/>
          <w:marBottom w:val="0"/>
          <w:divBdr>
            <w:top w:val="none" w:sz="0" w:space="0" w:color="auto"/>
            <w:left w:val="none" w:sz="0" w:space="0" w:color="auto"/>
            <w:bottom w:val="none" w:sz="0" w:space="0" w:color="auto"/>
            <w:right w:val="none" w:sz="0" w:space="0" w:color="auto"/>
          </w:divBdr>
          <w:divsChild>
            <w:div w:id="19719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atadatszolg@mnb.hu" TargetMode="External"/><Relationship Id="rId18" Type="http://schemas.openxmlformats.org/officeDocument/2006/relationships/image" Target="media/image2.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statadatszolg@mnb.hu" TargetMode="External"/><Relationship Id="rId17" Type="http://schemas.openxmlformats.org/officeDocument/2006/relationships/image" Target="media/image1.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bankihitel.hu/?us=fogalomtar&amp;id=45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zp.mnb.hu/nyito/adatszolgaltatasi-eloirasok/szektormeghatarozast-segito-informaciok"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nkihitel.hu/?us=fogalomtar&amp;id=349"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ihitel.hu/?us=fogalomtar&amp;id=211" TargetMode="Externa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77FB8-FD7F-4BA6-8DC3-E3B1E18D8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E15492E-5BD3-40A9-B59C-AEFA0E0BD1AB}">
  <ds:schemaRefs>
    <ds:schemaRef ds:uri="http://schemas.microsoft.com/sharepoint/v3/contenttype/forms"/>
  </ds:schemaRefs>
</ds:datastoreItem>
</file>

<file path=customXml/itemProps3.xml><?xml version="1.0" encoding="utf-8"?>
<ds:datastoreItem xmlns:ds="http://schemas.openxmlformats.org/officeDocument/2006/customXml" ds:itemID="{EBF019D1-1EAF-45A5-9F2D-3700F8B834D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816A6E-15F1-44C5-894A-45113712A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12583</Words>
  <Characters>90102</Characters>
  <Application>Microsoft Office Word</Application>
  <DocSecurity>0</DocSecurity>
  <Lines>750</Lines>
  <Paragraphs>204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/2004</vt:lpstr>
      <vt:lpstr>/2004</vt:lpstr>
    </vt:vector>
  </TitlesOfParts>
  <Company>Magyar Nemzeti Bank</Company>
  <LinksUpToDate>false</LinksUpToDate>
  <CharactersWithSpaces>102481</CharactersWithSpaces>
  <SharedDoc>false</SharedDoc>
  <HLinks>
    <vt:vector size="18" baseType="variant">
      <vt:variant>
        <vt:i4>7798819</vt:i4>
      </vt:variant>
      <vt:variant>
        <vt:i4>6</vt:i4>
      </vt:variant>
      <vt:variant>
        <vt:i4>0</vt:i4>
      </vt:variant>
      <vt:variant>
        <vt:i4>5</vt:i4>
      </vt:variant>
      <vt:variant>
        <vt:lpwstr>http://www.bankihitel.hu/?us=fogalomtar&amp;id=455</vt:lpwstr>
      </vt:variant>
      <vt:variant>
        <vt:lpwstr/>
      </vt:variant>
      <vt:variant>
        <vt:i4>8126498</vt:i4>
      </vt:variant>
      <vt:variant>
        <vt:i4>3</vt:i4>
      </vt:variant>
      <vt:variant>
        <vt:i4>0</vt:i4>
      </vt:variant>
      <vt:variant>
        <vt:i4>5</vt:i4>
      </vt:variant>
      <vt:variant>
        <vt:lpwstr>http://www.bankihitel.hu/?us=fogalomtar&amp;id=349</vt:lpwstr>
      </vt:variant>
      <vt:variant>
        <vt:lpwstr/>
      </vt:variant>
      <vt:variant>
        <vt:i4>7667751</vt:i4>
      </vt:variant>
      <vt:variant>
        <vt:i4>0</vt:i4>
      </vt:variant>
      <vt:variant>
        <vt:i4>0</vt:i4>
      </vt:variant>
      <vt:variant>
        <vt:i4>5</vt:i4>
      </vt:variant>
      <vt:variant>
        <vt:lpwstr>http://www.bankihitel.hu/?us=fogalomtar&amp;id=211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MNB</cp:lastModifiedBy>
  <cp:revision>5</cp:revision>
  <cp:lastPrinted>2019-07-12T05:34:00Z</cp:lastPrinted>
  <dcterms:created xsi:type="dcterms:W3CDTF">2025-10-30T13:39:00Z</dcterms:created>
  <dcterms:modified xsi:type="dcterms:W3CDTF">2025-11-10T13:09:00Z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2018-09-17T10:08:49.4943743+02:00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2024-07-12T05:52:14Z</vt:filetime>
  </property>
  <property fmtid="{D5CDD505-2E9C-101B-9397-08002B2CF9AE}" pid="13" name="Érvényességet beállító">
    <vt:lpwstr>gubeknei</vt:lpwstr>
  </property>
  <property fmtid="{D5CDD505-2E9C-101B-9397-08002B2CF9AE}" pid="14" name="Érvényességi idő első beállítása">
    <vt:filetime>2019-07-12T05:52:16Z</vt:filetime>
  </property>
</Properties>
</file>