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2306E9A2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r w:rsidR="004D5CC0">
        <w:rPr>
          <w:rFonts w:ascii="Arial" w:hAnsi="Arial" w:cs="Arial"/>
          <w:sz w:val="20"/>
        </w:rPr>
        <w:t>54</w:t>
      </w:r>
      <w:r w:rsidR="00516809">
        <w:rPr>
          <w:rFonts w:ascii="Arial" w:hAnsi="Arial" w:cs="Arial"/>
          <w:sz w:val="20"/>
        </w:rPr>
        <w:t>/</w:t>
      </w:r>
      <w:r w:rsidR="00E264A1" w:rsidRPr="00E74698">
        <w:rPr>
          <w:rFonts w:ascii="Arial" w:hAnsi="Arial" w:cs="Arial"/>
          <w:snapToGrid w:val="0"/>
          <w:sz w:val="20"/>
          <w:lang w:eastAsia="en-US"/>
        </w:rPr>
        <w:t>20</w:t>
      </w:r>
      <w:r w:rsidR="002512B9">
        <w:rPr>
          <w:rFonts w:ascii="Arial" w:hAnsi="Arial" w:cs="Arial"/>
          <w:snapToGrid w:val="0"/>
          <w:sz w:val="20"/>
          <w:lang w:eastAsia="en-US"/>
        </w:rPr>
        <w:t>2</w:t>
      </w:r>
      <w:r w:rsidR="000764A0">
        <w:rPr>
          <w:rFonts w:ascii="Arial" w:hAnsi="Arial" w:cs="Arial"/>
          <w:snapToGrid w:val="0"/>
          <w:sz w:val="20"/>
          <w:lang w:eastAsia="en-US"/>
        </w:rPr>
        <w:t>4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. (</w:t>
      </w:r>
      <w:r w:rsidR="004D5CC0">
        <w:rPr>
          <w:rFonts w:ascii="Arial" w:hAnsi="Arial" w:cs="Arial"/>
          <w:snapToGrid w:val="0"/>
          <w:sz w:val="20"/>
          <w:lang w:eastAsia="en-US"/>
        </w:rPr>
        <w:t>XII. 3.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)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Pr="005E62F1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5E62F1">
        <w:rPr>
          <w:rFonts w:ascii="Arial" w:hAnsi="Arial" w:cs="Arial"/>
          <w:snapToGrid w:val="0"/>
          <w:sz w:val="20"/>
          <w:lang w:eastAsia="en-US"/>
        </w:rPr>
        <w:tab/>
      </w:r>
      <w:r w:rsidRPr="005E62F1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4.10.</w:t>
      </w:r>
      <w:r w:rsidRPr="005E62F1">
        <w:rPr>
          <w:rFonts w:ascii="Arial" w:hAnsi="Arial" w:cs="Arial"/>
          <w:sz w:val="20"/>
        </w:rPr>
        <w:tab/>
        <w:t>Kódlista az AL8 MNB azonosító kódú adatszolgáltatáshoz</w:t>
      </w:r>
    </w:p>
    <w:p w14:paraId="7D7BA9E6" w14:textId="1DEC169F" w:rsidR="00B04051" w:rsidRPr="005E62F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11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0" w:name="_Hlk52799880"/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12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 xml:space="preserve">Kódlista a </w:t>
      </w:r>
      <w:proofErr w:type="spellStart"/>
      <w:r w:rsidRPr="005E62F1">
        <w:rPr>
          <w:rFonts w:ascii="Arial" w:hAnsi="Arial" w:cs="Arial"/>
          <w:sz w:val="20"/>
        </w:rPr>
        <w:t>BSI</w:t>
      </w:r>
      <w:proofErr w:type="spellEnd"/>
      <w:r w:rsidRPr="005E62F1"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13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4116E488" w:rsidR="00410E50" w:rsidRPr="005E62F1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14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</w:t>
      </w:r>
      <w:r w:rsidR="00F1133A" w:rsidRPr="005E62F1">
        <w:rPr>
          <w:rFonts w:ascii="Arial" w:hAnsi="Arial" w:cs="Arial"/>
          <w:sz w:val="20"/>
        </w:rPr>
        <w:t>ák</w:t>
      </w:r>
      <w:r w:rsidRPr="005E62F1">
        <w:rPr>
          <w:rFonts w:ascii="Arial" w:hAnsi="Arial" w:cs="Arial"/>
          <w:sz w:val="20"/>
        </w:rPr>
        <w:t xml:space="preserve"> a J </w:t>
      </w:r>
      <w:r w:rsidR="00410E50" w:rsidRPr="005E62F1">
        <w:rPr>
          <w:rFonts w:ascii="Arial" w:hAnsi="Arial" w:cs="Arial"/>
          <w:sz w:val="20"/>
        </w:rPr>
        <w:t>jelű</w:t>
      </w:r>
      <w:r w:rsidRPr="005E62F1">
        <w:rPr>
          <w:rFonts w:ascii="Arial" w:hAnsi="Arial" w:cs="Arial"/>
          <w:sz w:val="20"/>
        </w:rPr>
        <w:t xml:space="preserve"> adatszolgáltatás</w:t>
      </w:r>
      <w:r w:rsidR="00F1133A" w:rsidRPr="005E62F1">
        <w:rPr>
          <w:rFonts w:ascii="Arial" w:hAnsi="Arial" w:cs="Arial"/>
          <w:sz w:val="20"/>
        </w:rPr>
        <w:t>ok</w:t>
      </w:r>
      <w:r w:rsidRPr="005E62F1">
        <w:rPr>
          <w:rFonts w:ascii="Arial" w:hAnsi="Arial" w:cs="Arial"/>
          <w:sz w:val="20"/>
        </w:rPr>
        <w:t>hoz</w:t>
      </w:r>
      <w:bookmarkEnd w:id="0"/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5.</w:t>
      </w:r>
      <w:r w:rsidRPr="005E62F1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E6F93F6" w14:textId="2A93FFD5" w:rsidR="00D4168D" w:rsidRPr="00AC09CF" w:rsidDel="007932E0" w:rsidRDefault="00D4168D" w:rsidP="00D4168D">
      <w:pPr>
        <w:tabs>
          <w:tab w:val="left" w:pos="851"/>
        </w:tabs>
        <w:ind w:left="567" w:hanging="567"/>
        <w:rPr>
          <w:del w:id="1" w:author="MNB" w:date="2025-06-05T10:00:00Z"/>
          <w:rFonts w:ascii="Arial" w:hAnsi="Arial" w:cs="Arial"/>
          <w:snapToGrid w:val="0"/>
          <w:sz w:val="20"/>
          <w:lang w:eastAsia="en-US"/>
        </w:rPr>
      </w:pPr>
      <w:del w:id="2" w:author="MNB" w:date="2025-06-05T10:00:00Z">
        <w:r w:rsidDel="007932E0">
          <w:rPr>
            <w:rFonts w:ascii="Arial" w:hAnsi="Arial" w:cs="Arial"/>
            <w:sz w:val="20"/>
          </w:rPr>
          <w:delText>10.</w:delText>
        </w:r>
        <w:r w:rsidDel="007932E0">
          <w:rPr>
            <w:rFonts w:ascii="Arial" w:hAnsi="Arial" w:cs="Arial"/>
            <w:sz w:val="20"/>
          </w:rPr>
          <w:tab/>
        </w:r>
        <w:r w:rsidRPr="00E050F2" w:rsidDel="007932E0">
          <w:rPr>
            <w:rFonts w:ascii="Arial" w:hAnsi="Arial" w:cs="Arial"/>
            <w:snapToGrid w:val="0"/>
            <w:sz w:val="20"/>
            <w:lang w:eastAsia="en-US"/>
          </w:rPr>
          <w:delText xml:space="preserve">A jelentő dealerek (a </w:delText>
        </w:r>
        <w:r w:rsidDel="007932E0">
          <w:rPr>
            <w:rFonts w:ascii="Arial" w:hAnsi="Arial" w:cs="Arial"/>
            <w:snapToGrid w:val="0"/>
            <w:sz w:val="20"/>
            <w:lang w:eastAsia="en-US"/>
          </w:rPr>
          <w:delText>D23</w:delText>
        </w:r>
        <w:r w:rsidR="00A36A9D" w:rsidDel="007932E0">
          <w:rPr>
            <w:rFonts w:ascii="Arial" w:hAnsi="Arial" w:cs="Arial"/>
            <w:snapToGrid w:val="0"/>
            <w:sz w:val="20"/>
            <w:lang w:eastAsia="en-US"/>
          </w:rPr>
          <w:delText xml:space="preserve"> és a</w:delText>
        </w:r>
        <w:r w:rsidDel="007932E0">
          <w:rPr>
            <w:rFonts w:ascii="Arial" w:hAnsi="Arial" w:cs="Arial"/>
            <w:snapToGrid w:val="0"/>
            <w:sz w:val="20"/>
            <w:lang w:eastAsia="en-US"/>
          </w:rPr>
          <w:delText xml:space="preserve"> </w:delText>
        </w:r>
        <w:r w:rsidRPr="00E050F2" w:rsidDel="007932E0">
          <w:rPr>
            <w:rFonts w:ascii="Arial" w:hAnsi="Arial" w:cs="Arial"/>
            <w:snapToGrid w:val="0"/>
            <w:sz w:val="20"/>
            <w:lang w:eastAsia="en-US"/>
          </w:rPr>
          <w:delText xml:space="preserve">D24 </w:delText>
        </w:r>
        <w:r w:rsidDel="007932E0">
          <w:rPr>
            <w:rFonts w:ascii="Arial" w:hAnsi="Arial" w:cs="Arial"/>
            <w:snapToGrid w:val="0"/>
            <w:sz w:val="20"/>
            <w:lang w:eastAsia="en-US"/>
          </w:rPr>
          <w:delText xml:space="preserve">MNB </w:delText>
        </w:r>
        <w:r w:rsidRPr="00E050F2" w:rsidDel="007932E0">
          <w:rPr>
            <w:rFonts w:ascii="Arial" w:hAnsi="Arial" w:cs="Arial"/>
            <w:snapToGrid w:val="0"/>
            <w:sz w:val="20"/>
            <w:lang w:eastAsia="en-US"/>
          </w:rPr>
          <w:delText>azonosító kódú adatszolgáltatás teljesítésére kötelezettek) listája</w:delText>
        </w:r>
      </w:del>
    </w:p>
    <w:p w14:paraId="198C40FA" w14:textId="55445241" w:rsidR="00D4168D" w:rsidDel="007932E0" w:rsidRDefault="00D4168D" w:rsidP="00D4168D">
      <w:pPr>
        <w:tabs>
          <w:tab w:val="left" w:pos="567"/>
          <w:tab w:val="left" w:pos="709"/>
        </w:tabs>
        <w:ind w:left="567" w:hanging="567"/>
        <w:rPr>
          <w:del w:id="3" w:author="MNB" w:date="2025-06-05T10:00:00Z"/>
          <w:rFonts w:ascii="Arial" w:hAnsi="Arial" w:cs="Arial"/>
          <w:sz w:val="20"/>
        </w:rPr>
      </w:pPr>
      <w:del w:id="4" w:author="MNB" w:date="2025-06-05T10:00:00Z">
        <w:r w:rsidRPr="00AC09CF" w:rsidDel="007932E0">
          <w:rPr>
            <w:rFonts w:ascii="Arial" w:hAnsi="Arial" w:cs="Arial"/>
            <w:bCs/>
            <w:sz w:val="20"/>
          </w:rPr>
          <w:delText>1</w:delText>
        </w:r>
        <w:r w:rsidDel="007932E0">
          <w:rPr>
            <w:rFonts w:ascii="Arial" w:hAnsi="Arial" w:cs="Arial"/>
            <w:bCs/>
            <w:sz w:val="20"/>
          </w:rPr>
          <w:delText>1</w:delText>
        </w:r>
        <w:r w:rsidRPr="00AC09CF" w:rsidDel="007932E0">
          <w:rPr>
            <w:rFonts w:ascii="Arial" w:hAnsi="Arial" w:cs="Arial"/>
            <w:bCs/>
            <w:sz w:val="20"/>
          </w:rPr>
          <w:delText>.</w:delText>
        </w:r>
        <w:r w:rsidRPr="00AC09CF" w:rsidDel="007932E0">
          <w:rPr>
            <w:rFonts w:ascii="Arial" w:hAnsi="Arial" w:cs="Arial"/>
            <w:bCs/>
            <w:sz w:val="20"/>
          </w:rPr>
          <w:tab/>
          <w:delText xml:space="preserve">A </w:delText>
        </w:r>
        <w:r w:rsidDel="007932E0">
          <w:rPr>
            <w:rFonts w:ascii="Arial" w:hAnsi="Arial" w:cs="Arial"/>
            <w:bCs/>
            <w:sz w:val="20"/>
          </w:rPr>
          <w:delText>D23</w:delText>
        </w:r>
        <w:r w:rsidR="007F08ED" w:rsidDel="007932E0">
          <w:rPr>
            <w:rFonts w:ascii="Arial" w:hAnsi="Arial" w:cs="Arial"/>
            <w:bCs/>
            <w:sz w:val="20"/>
          </w:rPr>
          <w:delText>–</w:delText>
        </w:r>
        <w:r w:rsidRPr="00AC09CF" w:rsidDel="007932E0">
          <w:rPr>
            <w:rFonts w:ascii="Arial" w:hAnsi="Arial" w:cs="Arial"/>
            <w:bCs/>
            <w:sz w:val="20"/>
          </w:rPr>
          <w:delText>D25</w:delText>
        </w:r>
        <w:r w:rsidDel="007932E0">
          <w:rPr>
            <w:rFonts w:ascii="Arial" w:hAnsi="Arial" w:cs="Arial"/>
            <w:bCs/>
            <w:sz w:val="20"/>
          </w:rPr>
          <w:delText xml:space="preserve"> MNB azonosító kódú</w:delText>
        </w:r>
        <w:r w:rsidRPr="00AC09CF" w:rsidDel="007932E0">
          <w:rPr>
            <w:rFonts w:ascii="Arial" w:hAnsi="Arial" w:cs="Arial"/>
            <w:bCs/>
            <w:sz w:val="20"/>
          </w:rPr>
          <w:delText xml:space="preserve"> adatszolgáltatás összeállításához a BIS által kiadott </w:delText>
        </w:r>
        <w:r w:rsidDel="007932E0">
          <w:rPr>
            <w:rFonts w:ascii="Arial" w:hAnsi="Arial" w:cs="Arial"/>
            <w:bCs/>
            <w:sz w:val="20"/>
          </w:rPr>
          <w:delText xml:space="preserve">tájékoztató </w:delText>
        </w:r>
        <w:r w:rsidRPr="00AC09CF" w:rsidDel="007932E0">
          <w:rPr>
            <w:rFonts w:ascii="Arial" w:hAnsi="Arial" w:cs="Arial"/>
            <w:bCs/>
            <w:sz w:val="20"/>
          </w:rPr>
          <w:delText>anyagok</w:delText>
        </w:r>
        <w:r w:rsidDel="007932E0">
          <w:rPr>
            <w:rFonts w:ascii="Arial" w:hAnsi="Arial" w:cs="Arial"/>
            <w:bCs/>
            <w:sz w:val="20"/>
          </w:rPr>
          <w:delText xml:space="preserve"> és módszertani segédletek</w:delText>
        </w:r>
      </w:del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08EB"/>
    <w:rsid w:val="000B3913"/>
    <w:rsid w:val="000B62E5"/>
    <w:rsid w:val="000E05B6"/>
    <w:rsid w:val="000E0F3D"/>
    <w:rsid w:val="000E0F63"/>
    <w:rsid w:val="000E253D"/>
    <w:rsid w:val="000F0B52"/>
    <w:rsid w:val="000F6D30"/>
    <w:rsid w:val="001010D4"/>
    <w:rsid w:val="00110D79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F12A0"/>
    <w:rsid w:val="003F5227"/>
    <w:rsid w:val="00401D4F"/>
    <w:rsid w:val="00402210"/>
    <w:rsid w:val="00410E50"/>
    <w:rsid w:val="00414FA7"/>
    <w:rsid w:val="00423A58"/>
    <w:rsid w:val="00440132"/>
    <w:rsid w:val="00455E23"/>
    <w:rsid w:val="0045705A"/>
    <w:rsid w:val="00466857"/>
    <w:rsid w:val="004678B2"/>
    <w:rsid w:val="00476156"/>
    <w:rsid w:val="0047791F"/>
    <w:rsid w:val="00477B16"/>
    <w:rsid w:val="004A07C8"/>
    <w:rsid w:val="004A5483"/>
    <w:rsid w:val="004C3F87"/>
    <w:rsid w:val="004C4034"/>
    <w:rsid w:val="004C5821"/>
    <w:rsid w:val="004D0475"/>
    <w:rsid w:val="004D5CC0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95C8C"/>
    <w:rsid w:val="005A0E86"/>
    <w:rsid w:val="005B6ED8"/>
    <w:rsid w:val="005C3156"/>
    <w:rsid w:val="005D7C52"/>
    <w:rsid w:val="005E62F1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32E0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2EAD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4168D"/>
    <w:rsid w:val="00D50CC3"/>
    <w:rsid w:val="00D53093"/>
    <w:rsid w:val="00D628DE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133A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1730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MNB</cp:lastModifiedBy>
  <cp:revision>8</cp:revision>
  <cp:lastPrinted>2019-07-12T05:34:00Z</cp:lastPrinted>
  <dcterms:created xsi:type="dcterms:W3CDTF">2024-10-07T11:23:00Z</dcterms:created>
  <dcterms:modified xsi:type="dcterms:W3CDTF">2025-06-05T08:01:00Z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