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7A7DBD4F" w:rsidR="001E32BE" w:rsidRPr="006169FF" w:rsidRDefault="007330E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54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 w:rsidR="00A940B1"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XII. 3.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14403D5D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2F9A9B30" w14:textId="6D68AD42" w:rsidR="00554707" w:rsidRPr="00554707" w:rsidRDefault="00554707" w:rsidP="00554707">
      <w:pPr>
        <w:autoSpaceDE w:val="0"/>
        <w:autoSpaceDN w:val="0"/>
        <w:adjustRightInd w:val="0"/>
        <w:spacing w:line="276" w:lineRule="auto"/>
        <w:ind w:firstLine="142"/>
        <w:rPr>
          <w:ins w:id="0" w:author="MNB" w:date="2025-12-10T17:27:00Z"/>
          <w:rFonts w:ascii="Arial" w:hAnsi="Arial" w:cs="Arial"/>
          <w:bCs/>
          <w:sz w:val="20"/>
        </w:rPr>
      </w:pPr>
      <w:ins w:id="1" w:author="MNB" w:date="2025-12-10T17:27:00Z">
        <w:r w:rsidRPr="00554707">
          <w:rPr>
            <w:rFonts w:ascii="Arial" w:hAnsi="Arial" w:cs="Arial"/>
            <w:bCs/>
            <w:sz w:val="20"/>
          </w:rPr>
          <w:t xml:space="preserve">(3) Az adatszolgáltató az 1. melléklet I. pontjában foglalt táblázat 98. sora szerinti P56 MNB azonosító kódú adatszolgáltatást a jegybanki információs rendszerhez elsődlegesen a Magyar Nemzeti Bank alapvető feladatai ellátása érdekében teljesítendő adatszolgáltatási kötelezettségekről szóló 54/2024. (XII. 3.) MNB rendelet módosításáról szóló </w:t>
        </w:r>
      </w:ins>
      <w:ins w:id="2" w:author="MNB" w:date="2025-12-10T17:27:00Z" w16du:dateUtc="2025-12-10T16:27:00Z">
        <w:r>
          <w:rPr>
            <w:rFonts w:ascii="Arial" w:hAnsi="Arial" w:cs="Arial"/>
            <w:bCs/>
            <w:sz w:val="20"/>
          </w:rPr>
          <w:t>4</w:t>
        </w:r>
      </w:ins>
      <w:ins w:id="3" w:author="MNB" w:date="2025-12-10T19:05:00Z" w16du:dateUtc="2025-12-10T18:05:00Z">
        <w:r w:rsidR="008A6811">
          <w:rPr>
            <w:rFonts w:ascii="Arial" w:hAnsi="Arial" w:cs="Arial"/>
            <w:bCs/>
            <w:sz w:val="20"/>
          </w:rPr>
          <w:t>1</w:t>
        </w:r>
      </w:ins>
      <w:ins w:id="4" w:author="MNB" w:date="2025-12-10T17:27:00Z">
        <w:r w:rsidRPr="00554707">
          <w:rPr>
            <w:rFonts w:ascii="Arial" w:hAnsi="Arial" w:cs="Arial"/>
            <w:bCs/>
            <w:sz w:val="20"/>
          </w:rPr>
          <w:t>/2025. (</w:t>
        </w:r>
      </w:ins>
      <w:ins w:id="5" w:author="MNB" w:date="2025-12-10T17:27:00Z" w16du:dateUtc="2025-12-10T16:27:00Z">
        <w:r>
          <w:rPr>
            <w:rFonts w:ascii="Arial" w:hAnsi="Arial" w:cs="Arial"/>
            <w:bCs/>
            <w:sz w:val="20"/>
          </w:rPr>
          <w:t>XII.</w:t>
        </w:r>
      </w:ins>
      <w:ins w:id="6" w:author="MNB" w:date="2025-12-10T17:28:00Z" w16du:dateUtc="2025-12-10T16:28:00Z">
        <w:r>
          <w:rPr>
            <w:rFonts w:ascii="Arial" w:hAnsi="Arial" w:cs="Arial"/>
            <w:bCs/>
            <w:sz w:val="20"/>
          </w:rPr>
          <w:t xml:space="preserve"> 4.</w:t>
        </w:r>
      </w:ins>
      <w:ins w:id="7" w:author="MNB" w:date="2025-12-10T17:27:00Z">
        <w:r w:rsidRPr="00554707">
          <w:rPr>
            <w:rFonts w:ascii="Arial" w:hAnsi="Arial" w:cs="Arial"/>
            <w:bCs/>
            <w:sz w:val="20"/>
          </w:rPr>
          <w:t xml:space="preserve">) MNB rendelet 2. melléklet 20. pontjával megállapított adattartalommal és kitöltési előírások szerint első alkalommal 2026. január 15-i állapotra vonatkozóan, 2026. január 16-án teljesíti. </w:t>
        </w:r>
      </w:ins>
    </w:p>
    <w:p w14:paraId="03ACD5EE" w14:textId="77777777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ins w:id="8" w:author="MNB" w:date="2025-12-10T17:28:00Z" w16du:dateUtc="2025-12-10T16:28:00Z"/>
          <w:rFonts w:ascii="Arial" w:hAnsi="Arial" w:cs="Arial"/>
          <w:bCs/>
          <w:sz w:val="20"/>
        </w:rPr>
      </w:pPr>
    </w:p>
    <w:p w14:paraId="14EC7484" w14:textId="77777777" w:rsidR="00554707" w:rsidRPr="002655E9" w:rsidRDefault="00554707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3D7D9498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</w:t>
      </w:r>
      <w:del w:id="9" w:author="MNB" w:date="2025-12-10T17:29:00Z" w16du:dateUtc="2025-12-10T16:29:00Z">
        <w:r w:rsidR="00A940B1" w:rsidRPr="0027468E" w:rsidDel="00554707">
          <w:rPr>
            <w:rFonts w:ascii="Arial" w:hAnsi="Arial" w:cs="Arial"/>
            <w:bCs/>
            <w:sz w:val="20"/>
          </w:rPr>
          <w:delText>Hatályát veszti</w:delText>
        </w:r>
        <w:r w:rsidR="00A940B1" w:rsidDel="00554707">
          <w:rPr>
            <w:rFonts w:ascii="Arial" w:hAnsi="Arial" w:cs="Arial"/>
            <w:bCs/>
            <w:sz w:val="20"/>
          </w:rPr>
          <w:delText xml:space="preserve"> az</w:delText>
        </w:r>
        <w:r w:rsidR="00A940B1" w:rsidRPr="00E54470" w:rsidDel="00554707">
          <w:rPr>
            <w:rFonts w:ascii="Arial" w:hAnsi="Arial" w:cs="Arial"/>
            <w:bCs/>
            <w:sz w:val="20"/>
          </w:rPr>
          <w:delText xml:space="preserve"> </w:delText>
        </w:r>
        <w:r w:rsidR="00A940B1" w:rsidDel="00554707">
          <w:rPr>
            <w:rFonts w:ascii="Arial" w:hAnsi="Arial" w:cs="Arial"/>
            <w:bCs/>
            <w:sz w:val="20"/>
          </w:rPr>
          <w:delText>54/2021</w:delText>
        </w:r>
        <w:r w:rsidR="00A940B1" w:rsidRPr="00E54470" w:rsidDel="00554707">
          <w:rPr>
            <w:rFonts w:ascii="Arial" w:hAnsi="Arial" w:cs="Arial"/>
            <w:bCs/>
            <w:sz w:val="20"/>
          </w:rPr>
          <w:delText>. (</w:delText>
        </w:r>
        <w:r w:rsidR="00A940B1" w:rsidDel="00554707">
          <w:rPr>
            <w:rFonts w:ascii="Arial" w:hAnsi="Arial" w:cs="Arial"/>
            <w:bCs/>
            <w:sz w:val="20"/>
          </w:rPr>
          <w:delText>XI. 23.</w:delText>
        </w:r>
        <w:r w:rsidR="00A940B1" w:rsidRPr="00E54470" w:rsidDel="00554707">
          <w:rPr>
            <w:rFonts w:ascii="Arial" w:hAnsi="Arial" w:cs="Arial"/>
            <w:bCs/>
            <w:sz w:val="20"/>
          </w:rPr>
          <w:delText>) MNB rendelet</w:delText>
        </w:r>
        <w:r w:rsidR="00A940B1" w:rsidDel="00554707">
          <w:rPr>
            <w:rFonts w:ascii="Arial" w:hAnsi="Arial" w:cs="Arial"/>
            <w:bCs/>
            <w:sz w:val="20"/>
          </w:rPr>
          <w:delText>.</w:delText>
        </w:r>
      </w:del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A6FAA5" w14:textId="77777777" w:rsidR="00CF2873" w:rsidRDefault="00CF2873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4B5A9936" w14:textId="77777777" w:rsidR="00CF2873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6DB48242" w14:textId="77777777" w:rsidR="00CF2873" w:rsidRPr="003442FA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DA68CB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18F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1F07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54707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96516"/>
    <w:rsid w:val="005A21F2"/>
    <w:rsid w:val="005A5C1B"/>
    <w:rsid w:val="005B2592"/>
    <w:rsid w:val="005B4846"/>
    <w:rsid w:val="005C0613"/>
    <w:rsid w:val="005C1B17"/>
    <w:rsid w:val="005D23B8"/>
    <w:rsid w:val="005D48BA"/>
    <w:rsid w:val="005D4EDB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30EE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4ABD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277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6811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E40B6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2873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117C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326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10</cp:revision>
  <cp:lastPrinted>2019-07-12T05:35:00Z</cp:lastPrinted>
  <dcterms:created xsi:type="dcterms:W3CDTF">2024-07-18T15:03:00Z</dcterms:created>
  <dcterms:modified xsi:type="dcterms:W3CDTF">2025-12-10T18:06:00Z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