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8D3C5" w14:textId="7D7F5F75" w:rsidR="00E07C67" w:rsidRPr="00BA2B98" w:rsidRDefault="00E07C67" w:rsidP="00E07C67">
      <w:pPr>
        <w:rPr>
          <w:rFonts w:ascii="Arial" w:hAnsi="Arial" w:cs="Arial"/>
        </w:rPr>
      </w:pPr>
      <w:bookmarkStart w:id="0" w:name="_Hlk525551555"/>
      <w:r w:rsidRPr="00BA2B98">
        <w:rPr>
          <w:rFonts w:ascii="Arial" w:hAnsi="Arial" w:cs="Arial"/>
        </w:rPr>
        <w:t>1</w:t>
      </w:r>
      <w:r>
        <w:rPr>
          <w:rFonts w:ascii="Arial" w:hAnsi="Arial" w:cs="Arial"/>
        </w:rPr>
        <w:t>7</w:t>
      </w:r>
      <w:r w:rsidRPr="00BA2B98">
        <w:rPr>
          <w:rFonts w:ascii="Arial" w:hAnsi="Arial" w:cs="Arial"/>
        </w:rPr>
        <w:t xml:space="preserve">. melléklet </w:t>
      </w:r>
      <w:r w:rsidRPr="00BA2B98">
        <w:rPr>
          <w:rFonts w:ascii="Arial" w:hAnsi="Arial" w:cs="Arial"/>
          <w:bCs/>
        </w:rPr>
        <w:t>a</w:t>
      </w:r>
      <w:ins w:id="1" w:author="MNB" w:date="2024-12-04T12:06:00Z">
        <w:r w:rsidR="008B0764">
          <w:rPr>
            <w:rFonts w:ascii="Arial" w:hAnsi="Arial" w:cs="Arial"/>
            <w:bCs/>
          </w:rPr>
          <w:t>z</w:t>
        </w:r>
      </w:ins>
      <w:r w:rsidRPr="00BA2B98">
        <w:rPr>
          <w:rFonts w:ascii="Arial" w:hAnsi="Arial" w:cs="Arial"/>
          <w:bCs/>
        </w:rPr>
        <w:t xml:space="preserve"> </w:t>
      </w:r>
      <w:ins w:id="2" w:author="MNB" w:date="2024-12-04T12:06:00Z">
        <w:r w:rsidR="008B0764">
          <w:rPr>
            <w:rFonts w:ascii="Arial" w:hAnsi="Arial" w:cs="Arial"/>
            <w:bCs/>
          </w:rPr>
          <w:t>55</w:t>
        </w:r>
      </w:ins>
      <w:del w:id="3" w:author="MNB" w:date="2024-12-04T12:06:00Z">
        <w:r w:rsidR="006C42B7" w:rsidDel="008B0764">
          <w:rPr>
            <w:rFonts w:ascii="Arial" w:hAnsi="Arial" w:cs="Arial"/>
            <w:bCs/>
          </w:rPr>
          <w:delText>….</w:delText>
        </w:r>
      </w:del>
      <w:r w:rsidR="006C42B7">
        <w:rPr>
          <w:rFonts w:ascii="Arial" w:hAnsi="Arial" w:cs="Arial"/>
          <w:bCs/>
        </w:rPr>
        <w:t>/202</w:t>
      </w:r>
      <w:r w:rsidR="00E9047F">
        <w:rPr>
          <w:rFonts w:ascii="Arial" w:hAnsi="Arial" w:cs="Arial"/>
          <w:bCs/>
        </w:rPr>
        <w:t>4</w:t>
      </w:r>
      <w:r w:rsidR="006C42B7">
        <w:rPr>
          <w:rFonts w:ascii="Arial" w:hAnsi="Arial" w:cs="Arial"/>
          <w:bCs/>
        </w:rPr>
        <w:t>.</w:t>
      </w:r>
      <w:r w:rsidRPr="00BA2B98">
        <w:rPr>
          <w:rFonts w:ascii="Arial" w:hAnsi="Arial" w:cs="Arial"/>
        </w:rPr>
        <w:t xml:space="preserve"> (</w:t>
      </w:r>
      <w:ins w:id="4" w:author="MNB" w:date="2024-12-04T12:06:00Z">
        <w:r w:rsidR="008B0764">
          <w:rPr>
            <w:rFonts w:ascii="Arial" w:hAnsi="Arial" w:cs="Arial"/>
          </w:rPr>
          <w:t>XII. 3</w:t>
        </w:r>
      </w:ins>
      <w:del w:id="5" w:author="MNB" w:date="2024-12-04T12:06:00Z">
        <w:r w:rsidR="006C42B7" w:rsidDel="008B0764">
          <w:rPr>
            <w:rFonts w:ascii="Arial" w:hAnsi="Arial" w:cs="Arial"/>
          </w:rPr>
          <w:delText>… …</w:delText>
        </w:r>
      </w:del>
      <w:r w:rsidRPr="00BA2B98">
        <w:rPr>
          <w:rFonts w:ascii="Arial" w:hAnsi="Arial" w:cs="Arial"/>
        </w:rPr>
        <w:t>)</w:t>
      </w:r>
      <w:r w:rsidRPr="00BA2B98">
        <w:rPr>
          <w:rFonts w:ascii="Arial" w:hAnsi="Arial" w:cs="Arial"/>
          <w:bCs/>
        </w:rPr>
        <w:t xml:space="preserve"> MNB rendelethez</w:t>
      </w:r>
    </w:p>
    <w:p w14:paraId="00E11A57" w14:textId="77777777" w:rsidR="00E07C67" w:rsidRPr="00BA2B98" w:rsidRDefault="00E07C67" w:rsidP="00E07C67">
      <w:pPr>
        <w:rPr>
          <w:rFonts w:ascii="Arial" w:hAnsi="Arial" w:cs="Arial"/>
        </w:rPr>
      </w:pPr>
    </w:p>
    <w:p w14:paraId="56BC330D" w14:textId="77777777" w:rsidR="00E07C67" w:rsidRPr="00BA2B98" w:rsidRDefault="00E07C67" w:rsidP="00E07C67">
      <w:pPr>
        <w:jc w:val="center"/>
        <w:rPr>
          <w:rFonts w:ascii="Arial" w:hAnsi="Arial" w:cs="Arial"/>
          <w:b/>
        </w:rPr>
      </w:pPr>
      <w:r w:rsidRPr="00BA2B98">
        <w:rPr>
          <w:rFonts w:ascii="Arial" w:hAnsi="Arial" w:cs="Arial"/>
          <w:b/>
        </w:rPr>
        <w:t>A pénzügyi szervezetek által Magyarország területén finanszírozott ingatlantranzakciós adatokra vonatkozó felügyeleti jelentés kitöltésére vonatkozó részletes előírások</w:t>
      </w:r>
    </w:p>
    <w:p w14:paraId="0CFF6373" w14:textId="77777777" w:rsidR="00E07C67" w:rsidRPr="00BA2B98" w:rsidRDefault="00E07C67" w:rsidP="00E07C67">
      <w:pPr>
        <w:jc w:val="center"/>
        <w:rPr>
          <w:rFonts w:ascii="Arial" w:hAnsi="Arial" w:cs="Arial"/>
          <w:b/>
        </w:rPr>
      </w:pPr>
    </w:p>
    <w:p w14:paraId="3C96FD08" w14:textId="77777777" w:rsidR="00E07C67" w:rsidRPr="00BA2B98" w:rsidRDefault="00E07C67" w:rsidP="00E07C67">
      <w:pPr>
        <w:jc w:val="center"/>
        <w:rPr>
          <w:rFonts w:ascii="Arial" w:hAnsi="Arial" w:cs="Arial"/>
          <w:b/>
        </w:rPr>
      </w:pPr>
      <w:r w:rsidRPr="00BA2B98">
        <w:rPr>
          <w:rFonts w:ascii="Arial" w:hAnsi="Arial" w:cs="Arial"/>
          <w:b/>
        </w:rPr>
        <w:t>I.</w:t>
      </w:r>
    </w:p>
    <w:bookmarkEnd w:id="0"/>
    <w:p w14:paraId="0775F5F9" w14:textId="77777777" w:rsidR="00E07C67" w:rsidRPr="00BA2B98" w:rsidRDefault="00E07C67" w:rsidP="00E07C67">
      <w:pPr>
        <w:jc w:val="center"/>
        <w:rPr>
          <w:rFonts w:ascii="Arial" w:hAnsi="Arial" w:cs="Arial"/>
          <w:b/>
        </w:rPr>
      </w:pPr>
      <w:r w:rsidRPr="00BA2B98">
        <w:rPr>
          <w:rFonts w:ascii="Arial" w:hAnsi="Arial" w:cs="Arial"/>
          <w:b/>
        </w:rPr>
        <w:t>Általános szabályok</w:t>
      </w:r>
    </w:p>
    <w:p w14:paraId="536A11AB" w14:textId="77777777" w:rsidR="00E07C67" w:rsidRPr="00BA2B98" w:rsidRDefault="00E07C67" w:rsidP="00E07C67">
      <w:pPr>
        <w:rPr>
          <w:rFonts w:ascii="Arial" w:hAnsi="Arial" w:cs="Arial"/>
          <w:b/>
          <w:bCs/>
          <w:lang w:val="x-none"/>
        </w:rPr>
      </w:pPr>
    </w:p>
    <w:p w14:paraId="2734C083" w14:textId="77777777" w:rsidR="00E07C67" w:rsidRPr="00BA2B98" w:rsidRDefault="00E07C67" w:rsidP="00E07C67">
      <w:pPr>
        <w:numPr>
          <w:ilvl w:val="0"/>
          <w:numId w:val="118"/>
        </w:numPr>
        <w:spacing w:after="150" w:line="276" w:lineRule="auto"/>
        <w:jc w:val="both"/>
        <w:rPr>
          <w:rFonts w:ascii="Arial" w:hAnsi="Arial" w:cs="Arial"/>
          <w:b/>
          <w:bCs/>
          <w:lang w:val="x-none"/>
        </w:rPr>
      </w:pPr>
      <w:r w:rsidRPr="00BA2B98">
        <w:rPr>
          <w:rFonts w:ascii="Arial" w:hAnsi="Arial" w:cs="Arial"/>
          <w:b/>
          <w:bCs/>
          <w:lang w:val="x-none"/>
        </w:rPr>
        <w:t>Kapcsolódó jogszabályok, fogalmak</w:t>
      </w:r>
    </w:p>
    <w:p w14:paraId="2DCA30F1" w14:textId="77777777" w:rsidR="00E07C67" w:rsidRPr="00BA2B98" w:rsidRDefault="00E07C67" w:rsidP="009E1262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 xml:space="preserve">A felügyeleti jelentés teljesítése során alkalmazandó jogszabályok körét az 1. melléklet 1. pontja, a felügyeleti jelentésben és a kitöltési előírásokban használt fogalmakat az 1. melléklet 2. pontja tartalmazza. </w:t>
      </w:r>
    </w:p>
    <w:p w14:paraId="40C44EBD" w14:textId="77777777" w:rsidR="00E07C67" w:rsidRPr="00BA2B98" w:rsidRDefault="00E07C67" w:rsidP="00E07C67">
      <w:pPr>
        <w:ind w:left="431"/>
        <w:rPr>
          <w:rFonts w:ascii="Arial" w:hAnsi="Arial" w:cs="Arial"/>
          <w:b/>
          <w:bCs/>
          <w:lang w:val="x-none"/>
        </w:rPr>
      </w:pPr>
      <w:bookmarkStart w:id="6" w:name="_Hlk522605526"/>
    </w:p>
    <w:p w14:paraId="460D838C" w14:textId="77777777" w:rsidR="00E07C67" w:rsidRPr="00BA2B98" w:rsidRDefault="00E07C67" w:rsidP="00E07C67">
      <w:pPr>
        <w:numPr>
          <w:ilvl w:val="0"/>
          <w:numId w:val="118"/>
        </w:numPr>
        <w:spacing w:after="150" w:line="276" w:lineRule="auto"/>
        <w:jc w:val="both"/>
        <w:rPr>
          <w:rFonts w:ascii="Arial" w:hAnsi="Arial" w:cs="Arial"/>
          <w:b/>
          <w:bCs/>
          <w:lang w:val="x-none"/>
        </w:rPr>
      </w:pPr>
      <w:r w:rsidRPr="00BA2B98">
        <w:rPr>
          <w:rFonts w:ascii="Arial" w:hAnsi="Arial" w:cs="Arial"/>
          <w:b/>
          <w:bCs/>
        </w:rPr>
        <w:t>A felügyeleti jelentés tartalmi követelményei</w:t>
      </w:r>
      <w:bookmarkStart w:id="7" w:name="_Hlk523401539"/>
    </w:p>
    <w:bookmarkEnd w:id="7"/>
    <w:p w14:paraId="0F7C785D" w14:textId="4F5582FF" w:rsidR="00E07C67" w:rsidRPr="00BA2B98" w:rsidRDefault="009E1262" w:rsidP="009E1262">
      <w:pPr>
        <w:pStyle w:val="Cmsor2"/>
        <w:ind w:left="431" w:hanging="431"/>
        <w:jc w:val="both"/>
        <w:rPr>
          <w:rFonts w:ascii="Arial" w:hAnsi="Arial" w:cs="Arial"/>
          <w:b w:val="0"/>
          <w:sz w:val="20"/>
          <w:szCs w:val="20"/>
        </w:rPr>
      </w:pPr>
      <w:r w:rsidRPr="009E1262">
        <w:rPr>
          <w:rFonts w:ascii="Arial" w:hAnsi="Arial" w:cs="Arial"/>
          <w:b w:val="0"/>
          <w:sz w:val="20"/>
          <w:szCs w:val="20"/>
        </w:rPr>
        <w:t xml:space="preserve">2.1. </w:t>
      </w:r>
      <w:bookmarkStart w:id="8" w:name="_Hlk41581033"/>
      <w:r w:rsidR="00E07C67" w:rsidRPr="00BA2B98">
        <w:rPr>
          <w:rFonts w:ascii="Arial" w:hAnsi="Arial" w:cs="Arial"/>
          <w:b w:val="0"/>
          <w:sz w:val="20"/>
          <w:szCs w:val="20"/>
        </w:rPr>
        <w:t xml:space="preserve">A felügyeleti jelentésben azokra </w:t>
      </w:r>
      <w:r w:rsidR="00E07C67">
        <w:rPr>
          <w:rFonts w:ascii="Arial" w:hAnsi="Arial" w:cs="Arial"/>
          <w:b w:val="0"/>
          <w:sz w:val="20"/>
          <w:szCs w:val="20"/>
        </w:rPr>
        <w:t>–</w:t>
      </w:r>
      <w:r w:rsidR="00E07C67" w:rsidRPr="00BA2B98">
        <w:rPr>
          <w:rFonts w:ascii="Arial" w:hAnsi="Arial" w:cs="Arial"/>
          <w:b w:val="0"/>
          <w:sz w:val="20"/>
          <w:szCs w:val="20"/>
        </w:rPr>
        <w:t xml:space="preserve"> </w:t>
      </w:r>
      <w:r w:rsidR="00E07C67">
        <w:rPr>
          <w:rFonts w:ascii="Arial" w:hAnsi="Arial" w:cs="Arial"/>
          <w:b w:val="0"/>
          <w:sz w:val="20"/>
          <w:szCs w:val="20"/>
        </w:rPr>
        <w:t xml:space="preserve">a </w:t>
      </w:r>
      <w:r w:rsidR="00E07C67" w:rsidRPr="00BA2B98">
        <w:rPr>
          <w:rFonts w:ascii="Arial" w:hAnsi="Arial" w:cs="Arial"/>
          <w:b w:val="0"/>
          <w:sz w:val="20"/>
          <w:szCs w:val="20"/>
        </w:rPr>
        <w:t>pénzügyi szervezet által ténylegesen</w:t>
      </w:r>
      <w:r w:rsidR="00E07C67">
        <w:rPr>
          <w:rFonts w:ascii="Arial" w:hAnsi="Arial" w:cs="Arial"/>
          <w:b w:val="0"/>
          <w:sz w:val="20"/>
          <w:szCs w:val="20"/>
        </w:rPr>
        <w:t>, a tárgyidőszakban megkötött hitel- és lízingszerződéssel</w:t>
      </w:r>
      <w:r w:rsidR="00E07C67" w:rsidRPr="00BA2B98">
        <w:rPr>
          <w:rFonts w:ascii="Arial" w:hAnsi="Arial" w:cs="Arial"/>
          <w:b w:val="0"/>
          <w:sz w:val="20"/>
          <w:szCs w:val="20"/>
        </w:rPr>
        <w:t xml:space="preserve"> finanszírozott –</w:t>
      </w:r>
      <w:r w:rsidR="00E07C67">
        <w:rPr>
          <w:rFonts w:ascii="Arial" w:hAnsi="Arial" w:cs="Arial"/>
          <w:b w:val="0"/>
          <w:sz w:val="20"/>
          <w:szCs w:val="20"/>
        </w:rPr>
        <w:t xml:space="preserve"> </w:t>
      </w:r>
      <w:r w:rsidR="00E07C67" w:rsidRPr="00BA2B98">
        <w:rPr>
          <w:rFonts w:ascii="Arial" w:hAnsi="Arial" w:cs="Arial"/>
          <w:b w:val="0"/>
          <w:sz w:val="20"/>
          <w:szCs w:val="20"/>
        </w:rPr>
        <w:t>a Magyarország területén lévő</w:t>
      </w:r>
      <w:r w:rsidR="00E07C67">
        <w:rPr>
          <w:rFonts w:ascii="Arial" w:hAnsi="Arial" w:cs="Arial"/>
          <w:b w:val="0"/>
          <w:sz w:val="20"/>
          <w:szCs w:val="20"/>
        </w:rPr>
        <w:t>, az</w:t>
      </w:r>
      <w:r w:rsidR="00E07C67" w:rsidRPr="00BA2B98">
        <w:rPr>
          <w:rFonts w:ascii="Arial" w:hAnsi="Arial" w:cs="Arial"/>
          <w:b w:val="0"/>
          <w:sz w:val="20"/>
          <w:szCs w:val="20"/>
        </w:rPr>
        <w:t xml:space="preserve"> adásvétel</w:t>
      </w:r>
      <w:r w:rsidR="00E07C67">
        <w:rPr>
          <w:rFonts w:ascii="Arial" w:hAnsi="Arial" w:cs="Arial"/>
          <w:b w:val="0"/>
          <w:sz w:val="20"/>
          <w:szCs w:val="20"/>
        </w:rPr>
        <w:t xml:space="preserve"> </w:t>
      </w:r>
      <w:r w:rsidR="00E07C67" w:rsidRPr="00BA2B98">
        <w:rPr>
          <w:rFonts w:ascii="Arial" w:hAnsi="Arial" w:cs="Arial"/>
          <w:b w:val="0"/>
          <w:sz w:val="20"/>
          <w:szCs w:val="20"/>
        </w:rPr>
        <w:t>tárgyát képező</w:t>
      </w:r>
      <w:r w:rsidR="00E07C67">
        <w:rPr>
          <w:rFonts w:ascii="Arial" w:hAnsi="Arial" w:cs="Arial"/>
          <w:b w:val="0"/>
          <w:sz w:val="20"/>
          <w:szCs w:val="20"/>
        </w:rPr>
        <w:t>, a finanszírozás</w:t>
      </w:r>
      <w:r w:rsidR="00E07C67" w:rsidRPr="00BA2B98">
        <w:rPr>
          <w:rFonts w:ascii="Arial" w:hAnsi="Arial" w:cs="Arial"/>
          <w:b w:val="0"/>
          <w:sz w:val="20"/>
          <w:szCs w:val="20"/>
        </w:rPr>
        <w:t xml:space="preserve"> </w:t>
      </w:r>
      <w:r w:rsidR="00E07C67">
        <w:rPr>
          <w:rFonts w:ascii="Arial" w:hAnsi="Arial" w:cs="Arial"/>
          <w:b w:val="0"/>
          <w:sz w:val="20"/>
          <w:szCs w:val="20"/>
        </w:rPr>
        <w:t xml:space="preserve">során </w:t>
      </w:r>
      <w:r w:rsidR="00E07C67" w:rsidRPr="00B94641">
        <w:rPr>
          <w:rFonts w:ascii="Arial" w:hAnsi="Arial" w:cs="Arial"/>
          <w:b w:val="0"/>
          <w:sz w:val="20"/>
          <w:szCs w:val="20"/>
        </w:rPr>
        <w:t>a hitel</w:t>
      </w:r>
      <w:r w:rsidR="00E07C67">
        <w:rPr>
          <w:rFonts w:ascii="Arial" w:hAnsi="Arial" w:cs="Arial"/>
          <w:b w:val="0"/>
          <w:sz w:val="20"/>
          <w:szCs w:val="20"/>
        </w:rPr>
        <w:t>- és lízing</w:t>
      </w:r>
      <w:r w:rsidR="00E07C67" w:rsidRPr="00B94641">
        <w:rPr>
          <w:rFonts w:ascii="Arial" w:hAnsi="Arial" w:cs="Arial"/>
          <w:b w:val="0"/>
          <w:sz w:val="20"/>
          <w:szCs w:val="20"/>
        </w:rPr>
        <w:t>célt szolgáló és egyúttal fedezetbe vont</w:t>
      </w:r>
      <w:r w:rsidR="00E07C67">
        <w:rPr>
          <w:rFonts w:ascii="Arial" w:hAnsi="Arial" w:cs="Arial"/>
          <w:b w:val="0"/>
          <w:sz w:val="20"/>
          <w:szCs w:val="20"/>
        </w:rPr>
        <w:t xml:space="preserve"> </w:t>
      </w:r>
      <w:r w:rsidR="00E07C67" w:rsidRPr="00B94641">
        <w:rPr>
          <w:rFonts w:ascii="Arial" w:hAnsi="Arial" w:cs="Arial"/>
          <w:b w:val="0"/>
          <w:sz w:val="20"/>
          <w:szCs w:val="20"/>
        </w:rPr>
        <w:t>lakóingatlan</w:t>
      </w:r>
      <w:r w:rsidR="00E07C67">
        <w:rPr>
          <w:rFonts w:ascii="Arial" w:hAnsi="Arial" w:cs="Arial"/>
          <w:b w:val="0"/>
          <w:sz w:val="20"/>
          <w:szCs w:val="20"/>
        </w:rPr>
        <w:t>-</w:t>
      </w:r>
      <w:r w:rsidR="00E07C67" w:rsidRPr="00B94641">
        <w:rPr>
          <w:rFonts w:ascii="Arial" w:hAnsi="Arial" w:cs="Arial"/>
          <w:b w:val="0"/>
          <w:sz w:val="20"/>
          <w:szCs w:val="20"/>
        </w:rPr>
        <w:t xml:space="preserve">fedezetre (a továbbiakban: Ingatlan) vonatkozóan kell adatot szolgáltatni, </w:t>
      </w:r>
      <w:r w:rsidR="00E07C67" w:rsidRPr="00BA2B98">
        <w:rPr>
          <w:rFonts w:ascii="Arial" w:hAnsi="Arial" w:cs="Arial"/>
          <w:b w:val="0"/>
          <w:sz w:val="20"/>
          <w:szCs w:val="20"/>
        </w:rPr>
        <w:t xml:space="preserve">amelyet </w:t>
      </w:r>
      <w:r w:rsidR="00E07C67">
        <w:rPr>
          <w:rFonts w:ascii="Arial" w:hAnsi="Arial" w:cs="Arial"/>
          <w:b w:val="0"/>
          <w:sz w:val="20"/>
          <w:szCs w:val="20"/>
        </w:rPr>
        <w:t xml:space="preserve">a </w:t>
      </w:r>
      <w:r w:rsidR="00E07C67" w:rsidRPr="00BA2B98">
        <w:rPr>
          <w:rFonts w:ascii="Arial" w:hAnsi="Arial" w:cs="Arial"/>
          <w:b w:val="0"/>
          <w:sz w:val="20"/>
          <w:szCs w:val="20"/>
        </w:rPr>
        <w:t>pénzügyi szervezet a finanszírozáshoz kapcsolódó értékbecslésekből megismert.</w:t>
      </w:r>
    </w:p>
    <w:bookmarkEnd w:id="8"/>
    <w:p w14:paraId="35224DD8" w14:textId="64785F67" w:rsidR="00E07C67" w:rsidRPr="008913D5" w:rsidRDefault="009E1262" w:rsidP="009E1262">
      <w:pPr>
        <w:pStyle w:val="Cmsor2"/>
        <w:ind w:left="431" w:hanging="431"/>
        <w:jc w:val="both"/>
        <w:rPr>
          <w:rFonts w:ascii="Arial" w:hAnsi="Arial" w:cs="Arial"/>
          <w:b w:val="0"/>
          <w:sz w:val="20"/>
          <w:szCs w:val="20"/>
        </w:rPr>
      </w:pPr>
      <w:r w:rsidRPr="009E1262">
        <w:rPr>
          <w:rFonts w:ascii="Arial" w:hAnsi="Arial" w:cs="Arial"/>
          <w:b w:val="0"/>
          <w:sz w:val="20"/>
          <w:szCs w:val="20"/>
        </w:rPr>
        <w:t xml:space="preserve">2.2. </w:t>
      </w:r>
      <w:r w:rsidR="00E07C67" w:rsidRPr="00BA2B98">
        <w:rPr>
          <w:rFonts w:ascii="Arial" w:hAnsi="Arial" w:cs="Arial"/>
          <w:b w:val="0"/>
          <w:sz w:val="20"/>
          <w:szCs w:val="20"/>
        </w:rPr>
        <w:t xml:space="preserve">A tábla oszlopait </w:t>
      </w:r>
      <w:r w:rsidR="00E07C67">
        <w:rPr>
          <w:rFonts w:ascii="Arial" w:hAnsi="Arial" w:cs="Arial"/>
          <w:b w:val="0"/>
          <w:sz w:val="20"/>
          <w:szCs w:val="20"/>
        </w:rPr>
        <w:t>– az Ingatlanokról szóló</w:t>
      </w:r>
      <w:r w:rsidR="00E07C67" w:rsidRPr="00BA2B98">
        <w:rPr>
          <w:rFonts w:ascii="Arial" w:hAnsi="Arial" w:cs="Arial"/>
          <w:b w:val="0"/>
          <w:sz w:val="20"/>
          <w:szCs w:val="20"/>
        </w:rPr>
        <w:t xml:space="preserve"> részletes információkat </w:t>
      </w:r>
      <w:r w:rsidR="00E07C67">
        <w:rPr>
          <w:rFonts w:ascii="Arial" w:hAnsi="Arial" w:cs="Arial"/>
          <w:b w:val="0"/>
          <w:sz w:val="20"/>
          <w:szCs w:val="20"/>
        </w:rPr>
        <w:t>–</w:t>
      </w:r>
      <w:r w:rsidR="00E07C67" w:rsidRPr="00BA2B98">
        <w:rPr>
          <w:rFonts w:ascii="Arial" w:hAnsi="Arial" w:cs="Arial"/>
          <w:b w:val="0"/>
          <w:sz w:val="20"/>
          <w:szCs w:val="20"/>
        </w:rPr>
        <w:t xml:space="preserve"> az adatszolgáltató </w:t>
      </w:r>
      <w:r w:rsidR="00E07C67">
        <w:rPr>
          <w:rFonts w:ascii="Arial" w:hAnsi="Arial" w:cs="Arial"/>
          <w:b w:val="0"/>
          <w:sz w:val="20"/>
          <w:szCs w:val="20"/>
        </w:rPr>
        <w:t xml:space="preserve">a </w:t>
      </w:r>
      <w:r w:rsidR="00E07C67" w:rsidRPr="00BA2B98">
        <w:rPr>
          <w:rFonts w:ascii="Arial" w:hAnsi="Arial" w:cs="Arial"/>
          <w:b w:val="0"/>
          <w:sz w:val="20"/>
          <w:szCs w:val="20"/>
        </w:rPr>
        <w:t xml:space="preserve">finanszírozás során megismert, a finanszírozáshoz kapcsolódó értékbecslések </w:t>
      </w:r>
      <w:r w:rsidR="00E07C67" w:rsidRPr="008913D5">
        <w:rPr>
          <w:rFonts w:ascii="Arial" w:hAnsi="Arial" w:cs="Arial"/>
          <w:b w:val="0"/>
          <w:sz w:val="20"/>
          <w:szCs w:val="20"/>
        </w:rPr>
        <w:t>alapján tölti ki.</w:t>
      </w:r>
    </w:p>
    <w:bookmarkEnd w:id="6"/>
    <w:p w14:paraId="00112AF1" w14:textId="77777777" w:rsidR="00E07C67" w:rsidRPr="009E1262" w:rsidRDefault="00E07C67" w:rsidP="009E1262">
      <w:pPr>
        <w:pStyle w:val="Cmsor2"/>
        <w:ind w:left="431" w:hanging="431"/>
        <w:jc w:val="both"/>
        <w:rPr>
          <w:rFonts w:ascii="Arial" w:hAnsi="Arial" w:cs="Arial"/>
          <w:b w:val="0"/>
          <w:sz w:val="20"/>
          <w:szCs w:val="20"/>
        </w:rPr>
      </w:pPr>
      <w:r w:rsidRPr="009E1262">
        <w:rPr>
          <w:rFonts w:ascii="Arial" w:hAnsi="Arial" w:cs="Arial"/>
          <w:b w:val="0"/>
          <w:sz w:val="20"/>
          <w:szCs w:val="20"/>
        </w:rPr>
        <w:t xml:space="preserve">2.3. </w:t>
      </w:r>
      <w:bookmarkStart w:id="9" w:name="_Hlk5199914"/>
      <w:r w:rsidRPr="009E1262">
        <w:rPr>
          <w:rFonts w:ascii="Arial" w:hAnsi="Arial" w:cs="Arial"/>
          <w:b w:val="0"/>
          <w:sz w:val="20"/>
          <w:szCs w:val="20"/>
        </w:rPr>
        <w:t>A felügyeleti jelentésben felhasználandó kódokat, valamint a kitöltést segítő módszertani útmutatást tartalmazó technikai segédlett az MNB a honlapján teszi közzé.</w:t>
      </w:r>
    </w:p>
    <w:p w14:paraId="2DA9205D" w14:textId="77777777" w:rsidR="00E07C67" w:rsidRPr="00BA2B98" w:rsidRDefault="00E07C67" w:rsidP="00E07C67">
      <w:pPr>
        <w:ind w:left="142"/>
        <w:rPr>
          <w:rFonts w:ascii="Arial" w:hAnsi="Arial" w:cs="Arial"/>
          <w:bCs/>
        </w:rPr>
      </w:pPr>
    </w:p>
    <w:bookmarkEnd w:id="9"/>
    <w:p w14:paraId="4C4B6E32" w14:textId="77777777" w:rsidR="00E07C67" w:rsidRPr="00BA2B98" w:rsidRDefault="00E07C67" w:rsidP="00E07C67">
      <w:pPr>
        <w:jc w:val="center"/>
        <w:rPr>
          <w:rFonts w:ascii="Arial" w:hAnsi="Arial" w:cs="Arial"/>
          <w:b/>
        </w:rPr>
      </w:pPr>
      <w:r w:rsidRPr="00BA2B98">
        <w:rPr>
          <w:rFonts w:ascii="Arial" w:hAnsi="Arial" w:cs="Arial"/>
          <w:b/>
        </w:rPr>
        <w:t>II.</w:t>
      </w:r>
    </w:p>
    <w:p w14:paraId="04CF568D" w14:textId="77777777" w:rsidR="00E07C67" w:rsidRPr="00BA2B98" w:rsidRDefault="00E07C67" w:rsidP="00E07C67">
      <w:pPr>
        <w:jc w:val="center"/>
        <w:rPr>
          <w:rFonts w:ascii="Arial" w:hAnsi="Arial" w:cs="Arial"/>
          <w:b/>
        </w:rPr>
      </w:pPr>
      <w:r w:rsidRPr="00BA2B98">
        <w:rPr>
          <w:rFonts w:ascii="Arial" w:hAnsi="Arial" w:cs="Arial"/>
          <w:b/>
        </w:rPr>
        <w:t>A felügyeleti jelentésre vonatkozó részletes szabályok</w:t>
      </w:r>
    </w:p>
    <w:p w14:paraId="2137FF4B" w14:textId="77777777" w:rsidR="00E07C67" w:rsidRPr="00BA2B98" w:rsidRDefault="00E07C67" w:rsidP="00E07C67">
      <w:pPr>
        <w:jc w:val="center"/>
        <w:rPr>
          <w:rFonts w:ascii="Arial" w:hAnsi="Arial" w:cs="Arial"/>
          <w:b/>
        </w:rPr>
      </w:pPr>
    </w:p>
    <w:p w14:paraId="7C49B031" w14:textId="67587E61" w:rsidR="00E07C67" w:rsidRDefault="00E07C67" w:rsidP="00DC2318">
      <w:pPr>
        <w:jc w:val="both"/>
        <w:rPr>
          <w:rFonts w:ascii="Arial" w:hAnsi="Arial" w:cs="Arial"/>
          <w:b/>
        </w:rPr>
      </w:pPr>
      <w:r w:rsidRPr="00BA2B98">
        <w:rPr>
          <w:rFonts w:ascii="Arial" w:hAnsi="Arial" w:cs="Arial"/>
          <w:b/>
        </w:rPr>
        <w:t>1. Az ingatlantranzakciók során megismert lakóingatlan</w:t>
      </w:r>
      <w:r>
        <w:rPr>
          <w:rFonts w:ascii="Arial" w:hAnsi="Arial" w:cs="Arial"/>
          <w:b/>
        </w:rPr>
        <w:t>-</w:t>
      </w:r>
      <w:r w:rsidRPr="00BA2B98">
        <w:rPr>
          <w:rFonts w:ascii="Arial" w:hAnsi="Arial" w:cs="Arial"/>
          <w:b/>
        </w:rPr>
        <w:t>fedezetekre vonatkozó mezők felépítése</w:t>
      </w:r>
    </w:p>
    <w:p w14:paraId="48F53E5B" w14:textId="77777777" w:rsidR="001E1EE0" w:rsidRPr="00BA2B98" w:rsidRDefault="001E1EE0" w:rsidP="00DC2318">
      <w:pPr>
        <w:jc w:val="both"/>
        <w:rPr>
          <w:rFonts w:ascii="Arial" w:hAnsi="Arial" w:cs="Arial"/>
          <w:b/>
        </w:rPr>
      </w:pPr>
    </w:p>
    <w:p w14:paraId="31F940BC" w14:textId="77777777" w:rsidR="00E07C67" w:rsidRDefault="00E07C67" w:rsidP="00DC2318">
      <w:pPr>
        <w:pStyle w:val="Cmsor2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1.1. </w:t>
      </w:r>
      <w:r w:rsidRPr="00BA2B98">
        <w:rPr>
          <w:rFonts w:ascii="Arial" w:hAnsi="Arial" w:cs="Arial"/>
          <w:b w:val="0"/>
          <w:sz w:val="20"/>
          <w:szCs w:val="20"/>
        </w:rPr>
        <w:t>A felügyeleti jelentésben kitöltendő mezők/lakóingatlanadatok csoportosítása</w:t>
      </w:r>
      <w:r>
        <w:rPr>
          <w:rFonts w:ascii="Arial" w:hAnsi="Arial" w:cs="Arial"/>
          <w:b w:val="0"/>
          <w:sz w:val="20"/>
          <w:szCs w:val="20"/>
        </w:rPr>
        <w:t>:</w:t>
      </w:r>
    </w:p>
    <w:p w14:paraId="42354CBB" w14:textId="77777777" w:rsidR="00E07C67" w:rsidRPr="00EF2EA7" w:rsidRDefault="00E07C67" w:rsidP="00E07C67"/>
    <w:p w14:paraId="2C50D697" w14:textId="77777777" w:rsidR="00E07C67" w:rsidRDefault="00E07C67" w:rsidP="00431530">
      <w:pPr>
        <w:rPr>
          <w:rFonts w:ascii="Arial" w:hAnsi="Arial" w:cs="Arial"/>
        </w:rPr>
      </w:pPr>
      <w:r w:rsidRPr="00CC746E">
        <w:rPr>
          <w:noProof/>
        </w:rPr>
        <w:drawing>
          <wp:inline distT="0" distB="0" distL="0" distR="0" wp14:anchorId="34451AF3" wp14:editId="5A27A9AD">
            <wp:extent cx="6047740" cy="946910"/>
            <wp:effectExtent l="0" t="0" r="0" b="5715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94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34AEBF" w14:textId="77777777" w:rsidR="00E07C67" w:rsidRPr="00BA2B98" w:rsidRDefault="00E07C67" w:rsidP="00E07C67">
      <w:pPr>
        <w:rPr>
          <w:rFonts w:ascii="Arial" w:hAnsi="Arial" w:cs="Arial"/>
        </w:rPr>
      </w:pPr>
    </w:p>
    <w:p w14:paraId="3A20972D" w14:textId="43B1B10E" w:rsidR="00E07C67" w:rsidRPr="00B94641" w:rsidRDefault="00E07C67" w:rsidP="00E07C67">
      <w:pPr>
        <w:pStyle w:val="Cmsor2"/>
        <w:ind w:left="431" w:hanging="431"/>
        <w:jc w:val="both"/>
        <w:rPr>
          <w:rFonts w:ascii="Arial" w:hAnsi="Arial" w:cs="Arial"/>
          <w:sz w:val="20"/>
          <w:szCs w:val="20"/>
        </w:rPr>
      </w:pPr>
      <w:r w:rsidRPr="00B94641">
        <w:rPr>
          <w:rFonts w:ascii="Arial" w:hAnsi="Arial" w:cs="Arial"/>
          <w:b w:val="0"/>
          <w:sz w:val="20"/>
          <w:szCs w:val="20"/>
        </w:rPr>
        <w:t xml:space="preserve">1.2. </w:t>
      </w:r>
      <w:r w:rsidRPr="00B94641">
        <w:rPr>
          <w:rFonts w:ascii="Arial" w:hAnsi="Arial" w:cs="Arial"/>
          <w:b w:val="0"/>
          <w:sz w:val="20"/>
          <w:szCs w:val="20"/>
        </w:rPr>
        <w:tab/>
        <w:t xml:space="preserve">A mezők kitöltésekor az </w:t>
      </w:r>
      <w:r>
        <w:rPr>
          <w:rFonts w:ascii="Arial" w:hAnsi="Arial" w:cs="Arial"/>
          <w:b w:val="0"/>
          <w:sz w:val="20"/>
          <w:szCs w:val="20"/>
        </w:rPr>
        <w:t>I</w:t>
      </w:r>
      <w:r w:rsidRPr="00B94641">
        <w:rPr>
          <w:rFonts w:ascii="Arial" w:hAnsi="Arial" w:cs="Arial"/>
          <w:b w:val="0"/>
          <w:sz w:val="20"/>
          <w:szCs w:val="20"/>
        </w:rPr>
        <w:t xml:space="preserve">ngatlan alaptípusa (a1) mezőben megadott kódérték határozza meg az adott </w:t>
      </w:r>
      <w:r>
        <w:rPr>
          <w:rFonts w:ascii="Arial" w:hAnsi="Arial" w:cs="Arial"/>
          <w:b w:val="0"/>
          <w:sz w:val="20"/>
          <w:szCs w:val="20"/>
        </w:rPr>
        <w:t>I</w:t>
      </w:r>
      <w:r w:rsidRPr="00B94641">
        <w:rPr>
          <w:rFonts w:ascii="Arial" w:hAnsi="Arial" w:cs="Arial"/>
          <w:b w:val="0"/>
          <w:sz w:val="20"/>
          <w:szCs w:val="20"/>
        </w:rPr>
        <w:t xml:space="preserve">ngatlanra jellemző kitöltendő adatokat. Amennyiben az </w:t>
      </w:r>
      <w:r>
        <w:rPr>
          <w:rFonts w:ascii="Arial" w:hAnsi="Arial" w:cs="Arial"/>
          <w:b w:val="0"/>
          <w:sz w:val="20"/>
          <w:szCs w:val="20"/>
        </w:rPr>
        <w:t>ingatlan alaptípusa (</w:t>
      </w:r>
      <w:r w:rsidRPr="00B94641">
        <w:rPr>
          <w:rFonts w:ascii="Arial" w:hAnsi="Arial" w:cs="Arial"/>
          <w:b w:val="0"/>
          <w:sz w:val="20"/>
          <w:szCs w:val="20"/>
        </w:rPr>
        <w:t>a1) mezőben a LAK</w:t>
      </w:r>
      <w:r>
        <w:rPr>
          <w:rFonts w:ascii="Arial" w:hAnsi="Arial" w:cs="Arial"/>
          <w:b w:val="0"/>
          <w:sz w:val="20"/>
          <w:szCs w:val="20"/>
        </w:rPr>
        <w:t xml:space="preserve"> vagy </w:t>
      </w:r>
      <w:r w:rsidRPr="009E21AA">
        <w:rPr>
          <w:rFonts w:ascii="Arial" w:hAnsi="Arial" w:cs="Arial"/>
          <w:b w:val="0"/>
          <w:sz w:val="20"/>
          <w:szCs w:val="20"/>
        </w:rPr>
        <w:t xml:space="preserve">– a termőföldnek nem minősülő ingatlanok hitelbiztosítéki értékének meghatározására vonatkozó módszertani elvekről szóló 25/1997. (VIII. 1.) </w:t>
      </w:r>
      <w:proofErr w:type="spellStart"/>
      <w:r w:rsidRPr="009E21AA">
        <w:rPr>
          <w:rFonts w:ascii="Arial" w:hAnsi="Arial" w:cs="Arial"/>
          <w:b w:val="0"/>
          <w:sz w:val="20"/>
          <w:szCs w:val="20"/>
        </w:rPr>
        <w:t>PM</w:t>
      </w:r>
      <w:proofErr w:type="spellEnd"/>
      <w:r w:rsidRPr="009E21AA">
        <w:rPr>
          <w:rFonts w:ascii="Arial" w:hAnsi="Arial" w:cs="Arial"/>
          <w:b w:val="0"/>
          <w:sz w:val="20"/>
          <w:szCs w:val="20"/>
        </w:rPr>
        <w:t xml:space="preserve"> rendelet 2. § (2) bekezdés b) pontja alapján alkalmazott </w:t>
      </w:r>
      <w:r w:rsidRPr="00FA6EF2">
        <w:rPr>
          <w:rFonts w:ascii="Arial" w:hAnsi="Arial" w:cs="Arial"/>
          <w:b w:val="0"/>
          <w:sz w:val="20"/>
          <w:szCs w:val="20"/>
        </w:rPr>
        <w:t xml:space="preserve">statisztikai </w:t>
      </w:r>
      <w:r>
        <w:rPr>
          <w:rFonts w:ascii="Arial" w:hAnsi="Arial" w:cs="Arial"/>
          <w:b w:val="0"/>
          <w:sz w:val="20"/>
          <w:szCs w:val="20"/>
        </w:rPr>
        <w:t>alapú értékelés</w:t>
      </w:r>
      <w:r w:rsidRPr="00FA6EF2">
        <w:rPr>
          <w:rFonts w:ascii="Arial" w:hAnsi="Arial" w:cs="Arial"/>
          <w:b w:val="0"/>
          <w:sz w:val="20"/>
          <w:szCs w:val="20"/>
        </w:rPr>
        <w:t xml:space="preserve"> esetében –  az </w:t>
      </w:r>
      <w:proofErr w:type="spellStart"/>
      <w:r w:rsidRPr="00FA6EF2">
        <w:rPr>
          <w:rFonts w:ascii="Arial" w:hAnsi="Arial" w:cs="Arial"/>
          <w:b w:val="0"/>
          <w:sz w:val="20"/>
          <w:szCs w:val="20"/>
        </w:rPr>
        <w:t>S_LAK</w:t>
      </w:r>
      <w:proofErr w:type="spellEnd"/>
      <w:r w:rsidRPr="00FA6EF2">
        <w:rPr>
          <w:rFonts w:ascii="Arial" w:hAnsi="Arial" w:cs="Arial"/>
          <w:b w:val="0"/>
          <w:sz w:val="20"/>
          <w:szCs w:val="20"/>
        </w:rPr>
        <w:t xml:space="preserve"> kezdetű kódok bármelyike kerül megadásra, úgy a lakásra vonatkoz</w:t>
      </w:r>
      <w:r w:rsidRPr="00B94641">
        <w:rPr>
          <w:rFonts w:ascii="Arial" w:hAnsi="Arial" w:cs="Arial"/>
          <w:b w:val="0"/>
          <w:sz w:val="20"/>
          <w:szCs w:val="20"/>
        </w:rPr>
        <w:t>ó oszlopok töltendők</w:t>
      </w:r>
      <w:r>
        <w:rPr>
          <w:rFonts w:ascii="Arial" w:hAnsi="Arial" w:cs="Arial"/>
          <w:b w:val="0"/>
          <w:sz w:val="20"/>
          <w:szCs w:val="20"/>
        </w:rPr>
        <w:t xml:space="preserve"> ki</w:t>
      </w:r>
      <w:r w:rsidRPr="00B94641">
        <w:rPr>
          <w:rFonts w:ascii="Arial" w:hAnsi="Arial" w:cs="Arial"/>
          <w:b w:val="0"/>
          <w:sz w:val="20"/>
          <w:szCs w:val="20"/>
        </w:rPr>
        <w:t xml:space="preserve">, amennyiben pedig a </w:t>
      </w:r>
      <w:proofErr w:type="spellStart"/>
      <w:r w:rsidRPr="00B94641">
        <w:rPr>
          <w:rFonts w:ascii="Arial" w:hAnsi="Arial" w:cs="Arial"/>
          <w:b w:val="0"/>
          <w:sz w:val="20"/>
          <w:szCs w:val="20"/>
        </w:rPr>
        <w:t>LAKOHAZ</w:t>
      </w:r>
      <w:proofErr w:type="spellEnd"/>
      <w:r w:rsidRPr="00B94641">
        <w:rPr>
          <w:rFonts w:ascii="Arial" w:hAnsi="Arial" w:cs="Arial"/>
          <w:b w:val="0"/>
          <w:sz w:val="20"/>
          <w:szCs w:val="20"/>
        </w:rPr>
        <w:t>_ kezdetű kódok kerül</w:t>
      </w:r>
      <w:r>
        <w:rPr>
          <w:rFonts w:ascii="Arial" w:hAnsi="Arial" w:cs="Arial"/>
          <w:b w:val="0"/>
          <w:sz w:val="20"/>
          <w:szCs w:val="20"/>
        </w:rPr>
        <w:t>nek</w:t>
      </w:r>
      <w:r w:rsidRPr="00B94641">
        <w:rPr>
          <w:rFonts w:ascii="Arial" w:hAnsi="Arial" w:cs="Arial"/>
          <w:b w:val="0"/>
          <w:sz w:val="20"/>
          <w:szCs w:val="20"/>
        </w:rPr>
        <w:t xml:space="preserve"> megadásra, úgy a lakóházak</w:t>
      </w:r>
      <w:r>
        <w:rPr>
          <w:rFonts w:ascii="Arial" w:hAnsi="Arial" w:cs="Arial"/>
          <w:b w:val="0"/>
          <w:sz w:val="20"/>
          <w:szCs w:val="20"/>
        </w:rPr>
        <w:t>ra</w:t>
      </w:r>
      <w:r w:rsidRPr="00B94641">
        <w:rPr>
          <w:rFonts w:ascii="Arial" w:hAnsi="Arial" w:cs="Arial"/>
          <w:b w:val="0"/>
          <w:sz w:val="20"/>
          <w:szCs w:val="20"/>
        </w:rPr>
        <w:t xml:space="preserve"> </w:t>
      </w:r>
      <w:r>
        <w:rPr>
          <w:rFonts w:ascii="Arial" w:hAnsi="Arial" w:cs="Arial"/>
          <w:b w:val="0"/>
          <w:sz w:val="20"/>
          <w:szCs w:val="20"/>
        </w:rPr>
        <w:t xml:space="preserve">vonatkozóan </w:t>
      </w:r>
      <w:r w:rsidRPr="00B94641">
        <w:rPr>
          <w:rFonts w:ascii="Arial" w:hAnsi="Arial" w:cs="Arial"/>
          <w:b w:val="0"/>
          <w:sz w:val="20"/>
          <w:szCs w:val="20"/>
        </w:rPr>
        <w:t>kell kitölteni az egyes mezőket. A</w:t>
      </w:r>
      <w:r>
        <w:rPr>
          <w:rFonts w:ascii="Arial" w:hAnsi="Arial" w:cs="Arial"/>
          <w:b w:val="0"/>
          <w:sz w:val="20"/>
          <w:szCs w:val="20"/>
        </w:rPr>
        <w:t xml:space="preserve"> felügyeleti jelentés</w:t>
      </w:r>
      <w:r w:rsidRPr="00B94641">
        <w:rPr>
          <w:rFonts w:ascii="Arial" w:hAnsi="Arial" w:cs="Arial"/>
          <w:b w:val="0"/>
          <w:sz w:val="20"/>
          <w:szCs w:val="20"/>
        </w:rPr>
        <w:t xml:space="preserve"> kötelező, tilos és </w:t>
      </w:r>
      <w:r>
        <w:rPr>
          <w:rFonts w:ascii="Arial" w:hAnsi="Arial" w:cs="Arial"/>
          <w:b w:val="0"/>
          <w:sz w:val="20"/>
          <w:szCs w:val="20"/>
        </w:rPr>
        <w:t xml:space="preserve">az </w:t>
      </w:r>
      <w:r w:rsidRPr="00B94641">
        <w:rPr>
          <w:rFonts w:ascii="Arial" w:hAnsi="Arial" w:cs="Arial"/>
          <w:b w:val="0"/>
          <w:sz w:val="20"/>
          <w:szCs w:val="20"/>
        </w:rPr>
        <w:t>adatszolgáltató által opcionálisan töltendő mezőket tartalmaz. A kötelező és tilos mezőket az alábbi táblázat mutatja: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2978"/>
        <w:gridCol w:w="2950"/>
        <w:gridCol w:w="3019"/>
      </w:tblGrid>
      <w:tr w:rsidR="00E07C67" w:rsidRPr="00B94641" w14:paraId="1E86A20A" w14:textId="77777777" w:rsidTr="000750CE">
        <w:trPr>
          <w:jc w:val="center"/>
        </w:trPr>
        <w:tc>
          <w:tcPr>
            <w:tcW w:w="2978" w:type="dxa"/>
          </w:tcPr>
          <w:p w14:paraId="0F545F43" w14:textId="77777777" w:rsidR="00E07C67" w:rsidRPr="00B94641" w:rsidRDefault="00E07C67" w:rsidP="000750CE">
            <w:pPr>
              <w:rPr>
                <w:rFonts w:ascii="Arial" w:hAnsi="Arial" w:cs="Arial"/>
                <w:b/>
              </w:rPr>
            </w:pPr>
          </w:p>
        </w:tc>
        <w:tc>
          <w:tcPr>
            <w:tcW w:w="2950" w:type="dxa"/>
          </w:tcPr>
          <w:p w14:paraId="32D74384" w14:textId="77777777" w:rsidR="00E07C67" w:rsidRPr="00B94641" w:rsidRDefault="00E07C67" w:rsidP="000750CE">
            <w:pPr>
              <w:jc w:val="center"/>
              <w:rPr>
                <w:rFonts w:ascii="Arial" w:hAnsi="Arial" w:cs="Arial"/>
                <w:b/>
              </w:rPr>
            </w:pPr>
            <w:r w:rsidRPr="00B94641">
              <w:rPr>
                <w:rFonts w:ascii="Arial" w:hAnsi="Arial" w:cs="Arial"/>
                <w:b/>
              </w:rPr>
              <w:t>Az alábbi oszlopok kitöltése kötelező</w:t>
            </w:r>
          </w:p>
        </w:tc>
        <w:tc>
          <w:tcPr>
            <w:tcW w:w="3019" w:type="dxa"/>
          </w:tcPr>
          <w:p w14:paraId="0745DEF2" w14:textId="3F226D5E" w:rsidR="00E07C67" w:rsidRPr="00B94641" w:rsidRDefault="00E07C67" w:rsidP="000750CE">
            <w:pPr>
              <w:ind w:left="-93"/>
              <w:jc w:val="center"/>
              <w:rPr>
                <w:rFonts w:ascii="Arial" w:hAnsi="Arial" w:cs="Arial"/>
                <w:b/>
              </w:rPr>
            </w:pPr>
            <w:r w:rsidRPr="00B94641">
              <w:rPr>
                <w:rFonts w:ascii="Arial" w:hAnsi="Arial" w:cs="Arial"/>
                <w:b/>
                <w:bCs/>
              </w:rPr>
              <w:t>Az alábbi oszlopok kitöltése tilos</w:t>
            </w:r>
          </w:p>
        </w:tc>
      </w:tr>
      <w:tr w:rsidR="00E07C67" w:rsidRPr="00B94641" w14:paraId="624D4EC8" w14:textId="77777777" w:rsidTr="000750CE">
        <w:trPr>
          <w:jc w:val="center"/>
        </w:trPr>
        <w:tc>
          <w:tcPr>
            <w:tcW w:w="2978" w:type="dxa"/>
          </w:tcPr>
          <w:p w14:paraId="2E030EFC" w14:textId="77777777" w:rsidR="00E07C67" w:rsidRPr="00B94641" w:rsidRDefault="00E07C67" w:rsidP="000750CE">
            <w:pPr>
              <w:ind w:left="-108"/>
              <w:rPr>
                <w:rFonts w:ascii="Arial" w:hAnsi="Arial" w:cs="Arial"/>
                <w:b/>
              </w:rPr>
            </w:pPr>
            <w:r w:rsidRPr="00B94641">
              <w:rPr>
                <w:rFonts w:ascii="Arial" w:hAnsi="Arial" w:cs="Arial"/>
                <w:b/>
              </w:rPr>
              <w:t>Lakások (társasházi, szövetkezeti) esetében:</w:t>
            </w:r>
          </w:p>
          <w:p w14:paraId="4662999C" w14:textId="77777777" w:rsidR="00E07C67" w:rsidRPr="00B94641" w:rsidRDefault="00E07C67" w:rsidP="000750CE">
            <w:pPr>
              <w:rPr>
                <w:rFonts w:ascii="Arial" w:hAnsi="Arial" w:cs="Arial"/>
                <w:b/>
              </w:rPr>
            </w:pPr>
          </w:p>
        </w:tc>
        <w:tc>
          <w:tcPr>
            <w:tcW w:w="2950" w:type="dxa"/>
          </w:tcPr>
          <w:p w14:paraId="4FABDB20" w14:textId="7B43937C" w:rsidR="00E07C67" w:rsidRPr="00B94641" w:rsidRDefault="00E07C67" w:rsidP="000750CE">
            <w:pPr>
              <w:rPr>
                <w:rFonts w:ascii="Arial" w:hAnsi="Arial" w:cs="Arial"/>
                <w:b/>
              </w:rPr>
            </w:pPr>
            <w:r w:rsidRPr="00B94641">
              <w:rPr>
                <w:rFonts w:ascii="Arial" w:hAnsi="Arial" w:cs="Arial"/>
              </w:rPr>
              <w:t>a</w:t>
            </w:r>
            <w:proofErr w:type="gramStart"/>
            <w:r w:rsidRPr="00B94641">
              <w:rPr>
                <w:rFonts w:ascii="Arial" w:hAnsi="Arial" w:cs="Arial"/>
              </w:rPr>
              <w:t>1</w:t>
            </w:r>
            <w:r w:rsidR="004F3EC9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</w:t>
            </w:r>
            <w:proofErr w:type="gramEnd"/>
            <w:r w:rsidRPr="00B94641">
              <w:rPr>
                <w:rFonts w:ascii="Arial" w:hAnsi="Arial" w:cs="Arial"/>
              </w:rPr>
              <w:t>b6</w:t>
            </w:r>
            <w:r w:rsidR="004F3EC9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b8</w:t>
            </w:r>
            <w:r w:rsidR="004F3EC9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-c2</w:t>
            </w:r>
            <w:r w:rsidR="004F3EC9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c5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c7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-d1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f2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g4</w:t>
            </w:r>
            <w:r w:rsidR="0072474D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, </w:t>
            </w:r>
            <w:r w:rsidRPr="00B94641">
              <w:rPr>
                <w:rFonts w:ascii="Arial" w:hAnsi="Arial" w:cs="Arial"/>
              </w:rPr>
              <w:t>g5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g9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g13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g17</w:t>
            </w:r>
            <w:r w:rsidR="0072474D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,</w:t>
            </w:r>
            <w:r w:rsidRPr="00B94641">
              <w:rPr>
                <w:rFonts w:ascii="Arial" w:hAnsi="Arial" w:cs="Arial"/>
              </w:rPr>
              <w:t xml:space="preserve"> h</w:t>
            </w:r>
            <w:r>
              <w:rPr>
                <w:rFonts w:ascii="Arial" w:hAnsi="Arial" w:cs="Arial"/>
              </w:rPr>
              <w:t>3</w:t>
            </w:r>
            <w:r w:rsidR="0072474D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, </w:t>
            </w:r>
            <w:r w:rsidRPr="00B94641">
              <w:rPr>
                <w:rFonts w:ascii="Arial" w:hAnsi="Arial" w:cs="Arial"/>
              </w:rPr>
              <w:t>h4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h6</w:t>
            </w:r>
            <w:r w:rsidR="0072474D">
              <w:rPr>
                <w:rFonts w:ascii="Arial" w:hAnsi="Arial" w:cs="Arial"/>
              </w:rPr>
              <w:t>)</w:t>
            </w:r>
          </w:p>
        </w:tc>
        <w:tc>
          <w:tcPr>
            <w:tcW w:w="3019" w:type="dxa"/>
          </w:tcPr>
          <w:p w14:paraId="0F023238" w14:textId="1C7B4070" w:rsidR="00E07C67" w:rsidRPr="00B94641" w:rsidRDefault="00E07C67" w:rsidP="000750CE">
            <w:pPr>
              <w:rPr>
                <w:rFonts w:ascii="Arial" w:hAnsi="Arial" w:cs="Arial"/>
                <w:b/>
              </w:rPr>
            </w:pPr>
            <w:bookmarkStart w:id="10" w:name="_Hlk40268254"/>
            <w:r w:rsidRPr="00B94641">
              <w:rPr>
                <w:rFonts w:ascii="Arial" w:hAnsi="Arial" w:cs="Arial"/>
              </w:rPr>
              <w:t>d</w:t>
            </w:r>
            <w:proofErr w:type="gramStart"/>
            <w:r w:rsidRPr="00B94641">
              <w:rPr>
                <w:rFonts w:ascii="Arial" w:hAnsi="Arial" w:cs="Arial"/>
              </w:rPr>
              <w:t>2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</w:t>
            </w:r>
            <w:proofErr w:type="gramEnd"/>
            <w:r w:rsidRPr="00B94641">
              <w:rPr>
                <w:rFonts w:ascii="Arial" w:hAnsi="Arial" w:cs="Arial"/>
              </w:rPr>
              <w:t>f1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g1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g6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-g8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g10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-g12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g14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-g16</w:t>
            </w:r>
            <w:bookmarkEnd w:id="10"/>
            <w:r w:rsidR="0072474D">
              <w:rPr>
                <w:rFonts w:ascii="Arial" w:hAnsi="Arial" w:cs="Arial"/>
              </w:rPr>
              <w:t>)</w:t>
            </w:r>
          </w:p>
        </w:tc>
      </w:tr>
      <w:tr w:rsidR="00E07C67" w:rsidRPr="00B94641" w14:paraId="170F533C" w14:textId="77777777" w:rsidTr="000750CE">
        <w:trPr>
          <w:jc w:val="center"/>
        </w:trPr>
        <w:tc>
          <w:tcPr>
            <w:tcW w:w="2978" w:type="dxa"/>
          </w:tcPr>
          <w:p w14:paraId="4AD43096" w14:textId="77777777" w:rsidR="00E07C67" w:rsidRPr="00B94641" w:rsidRDefault="00E07C67" w:rsidP="000750CE">
            <w:pPr>
              <w:ind w:left="-108"/>
              <w:rPr>
                <w:rFonts w:ascii="Arial" w:hAnsi="Arial" w:cs="Arial"/>
                <w:b/>
              </w:rPr>
            </w:pPr>
            <w:bookmarkStart w:id="11" w:name="_Hlk40268261"/>
            <w:r w:rsidRPr="00B94641">
              <w:rPr>
                <w:rFonts w:ascii="Arial" w:hAnsi="Arial" w:cs="Arial"/>
                <w:b/>
              </w:rPr>
              <w:t>Lakóházak esetében:</w:t>
            </w:r>
          </w:p>
          <w:p w14:paraId="4958D3D7" w14:textId="77777777" w:rsidR="00E07C67" w:rsidRPr="00B94641" w:rsidRDefault="00E07C67" w:rsidP="000750CE">
            <w:pPr>
              <w:rPr>
                <w:rFonts w:ascii="Arial" w:hAnsi="Arial" w:cs="Arial"/>
                <w:b/>
              </w:rPr>
            </w:pPr>
          </w:p>
        </w:tc>
        <w:tc>
          <w:tcPr>
            <w:tcW w:w="2950" w:type="dxa"/>
          </w:tcPr>
          <w:p w14:paraId="6FC3C7C7" w14:textId="713DF549" w:rsidR="00E07C67" w:rsidRPr="00B94641" w:rsidRDefault="00E07C67" w:rsidP="000750CE">
            <w:pPr>
              <w:rPr>
                <w:rFonts w:ascii="Arial" w:hAnsi="Arial" w:cs="Arial"/>
                <w:b/>
              </w:rPr>
            </w:pPr>
            <w:r w:rsidRPr="00B94641">
              <w:rPr>
                <w:rFonts w:ascii="Arial" w:hAnsi="Arial" w:cs="Arial"/>
              </w:rPr>
              <w:t>a</w:t>
            </w:r>
            <w:proofErr w:type="gramStart"/>
            <w:r w:rsidRPr="00B94641">
              <w:rPr>
                <w:rFonts w:ascii="Arial" w:hAnsi="Arial" w:cs="Arial"/>
              </w:rPr>
              <w:t>1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</w:t>
            </w:r>
            <w:proofErr w:type="gramEnd"/>
            <w:r w:rsidRPr="00B94641">
              <w:rPr>
                <w:rFonts w:ascii="Arial" w:hAnsi="Arial" w:cs="Arial"/>
              </w:rPr>
              <w:t>b6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b8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-c2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c5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c7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-c9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c11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-d2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d4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d8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f3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f</w:t>
            </w:r>
            <w:r>
              <w:rPr>
                <w:rFonts w:ascii="Arial" w:hAnsi="Arial" w:cs="Arial"/>
              </w:rPr>
              <w:t>8</w:t>
            </w:r>
            <w:r w:rsidR="0072474D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-</w:t>
            </w:r>
            <w:r w:rsidRPr="00B94641">
              <w:rPr>
                <w:rFonts w:ascii="Arial" w:hAnsi="Arial" w:cs="Arial"/>
              </w:rPr>
              <w:t>f10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g2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g4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-g11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g13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-g15</w:t>
            </w:r>
            <w:r w:rsidR="0072474D">
              <w:rPr>
                <w:rFonts w:ascii="Arial" w:hAnsi="Arial" w:cs="Arial"/>
              </w:rPr>
              <w:t>)</w:t>
            </w:r>
          </w:p>
        </w:tc>
        <w:tc>
          <w:tcPr>
            <w:tcW w:w="3019" w:type="dxa"/>
          </w:tcPr>
          <w:p w14:paraId="44D413FB" w14:textId="599AD3C7" w:rsidR="00E07C67" w:rsidRPr="00B94641" w:rsidRDefault="00E07C67" w:rsidP="000750CE">
            <w:pPr>
              <w:rPr>
                <w:rFonts w:ascii="Arial" w:hAnsi="Arial" w:cs="Arial"/>
                <w:b/>
              </w:rPr>
            </w:pPr>
            <w:r w:rsidRPr="00B94641">
              <w:rPr>
                <w:rFonts w:ascii="Arial" w:hAnsi="Arial" w:cs="Arial"/>
              </w:rPr>
              <w:t>c10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f2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</w:t>
            </w:r>
            <w:proofErr w:type="gramStart"/>
            <w:r w:rsidRPr="00B94641">
              <w:rPr>
                <w:rFonts w:ascii="Arial" w:hAnsi="Arial" w:cs="Arial"/>
              </w:rPr>
              <w:t>17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</w:t>
            </w:r>
            <w:proofErr w:type="gramEnd"/>
            <w:r w:rsidRPr="00B94641">
              <w:rPr>
                <w:rFonts w:ascii="Arial" w:hAnsi="Arial" w:cs="Arial"/>
              </w:rPr>
              <w:t>g19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h1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-h11</w:t>
            </w:r>
            <w:r w:rsidR="0072474D">
              <w:rPr>
                <w:rFonts w:ascii="Arial" w:hAnsi="Arial" w:cs="Arial"/>
              </w:rPr>
              <w:t>)</w:t>
            </w:r>
          </w:p>
        </w:tc>
      </w:tr>
      <w:bookmarkEnd w:id="11"/>
      <w:tr w:rsidR="00E07C67" w:rsidRPr="00B94641" w14:paraId="36F3A485" w14:textId="77777777" w:rsidTr="000750CE">
        <w:trPr>
          <w:jc w:val="center"/>
        </w:trPr>
        <w:tc>
          <w:tcPr>
            <w:tcW w:w="2978" w:type="dxa"/>
          </w:tcPr>
          <w:p w14:paraId="41F8F07A" w14:textId="77777777" w:rsidR="00E07C67" w:rsidRPr="00B94641" w:rsidRDefault="00E07C67" w:rsidP="000750CE">
            <w:pPr>
              <w:ind w:left="-108"/>
              <w:rPr>
                <w:rFonts w:ascii="Arial" w:hAnsi="Arial" w:cs="Arial"/>
                <w:b/>
              </w:rPr>
            </w:pPr>
          </w:p>
        </w:tc>
        <w:tc>
          <w:tcPr>
            <w:tcW w:w="5969" w:type="dxa"/>
            <w:gridSpan w:val="2"/>
          </w:tcPr>
          <w:p w14:paraId="062E3D55" w14:textId="07B7FE7F" w:rsidR="00E07C67" w:rsidRPr="00DC216E" w:rsidRDefault="00E07C67" w:rsidP="000750CE">
            <w:pPr>
              <w:rPr>
                <w:rFonts w:ascii="Arial" w:hAnsi="Arial" w:cs="Arial"/>
              </w:rPr>
            </w:pPr>
            <w:r w:rsidRPr="001D2E5A">
              <w:rPr>
                <w:rFonts w:ascii="Arial" w:hAnsi="Arial" w:cs="Arial"/>
              </w:rPr>
              <w:t>A felsorolásb</w:t>
            </w:r>
            <w:r>
              <w:rPr>
                <w:rFonts w:ascii="Arial" w:hAnsi="Arial" w:cs="Arial"/>
              </w:rPr>
              <w:t>an nem szereplő</w:t>
            </w:r>
            <w:r w:rsidRPr="001D2E5A">
              <w:rPr>
                <w:rFonts w:ascii="Arial" w:hAnsi="Arial" w:cs="Arial"/>
              </w:rPr>
              <w:t xml:space="preserve"> mezők kitöltése opcionális </w:t>
            </w:r>
            <w:r>
              <w:rPr>
                <w:rFonts w:ascii="Arial" w:hAnsi="Arial" w:cs="Arial"/>
              </w:rPr>
              <w:t>(így</w:t>
            </w:r>
            <w:r w:rsidRPr="001D2E5A">
              <w:rPr>
                <w:rFonts w:ascii="Arial" w:hAnsi="Arial" w:cs="Arial"/>
              </w:rPr>
              <w:t xml:space="preserve"> üresen </w:t>
            </w:r>
            <w:r>
              <w:rPr>
                <w:rFonts w:ascii="Arial" w:hAnsi="Arial" w:cs="Arial"/>
              </w:rPr>
              <w:t xml:space="preserve">is </w:t>
            </w:r>
            <w:r w:rsidRPr="001D2E5A">
              <w:rPr>
                <w:rFonts w:ascii="Arial" w:hAnsi="Arial" w:cs="Arial"/>
              </w:rPr>
              <w:t>hagyható</w:t>
            </w:r>
            <w:r>
              <w:rPr>
                <w:rFonts w:ascii="Arial" w:hAnsi="Arial" w:cs="Arial"/>
              </w:rPr>
              <w:t>)</w:t>
            </w:r>
          </w:p>
        </w:tc>
      </w:tr>
    </w:tbl>
    <w:p w14:paraId="3BFB5676" w14:textId="77777777" w:rsidR="00E07C67" w:rsidRPr="00B94641" w:rsidRDefault="00E07C67" w:rsidP="00E07C67">
      <w:pPr>
        <w:rPr>
          <w:rFonts w:ascii="Arial" w:hAnsi="Arial" w:cs="Arial"/>
          <w:b/>
        </w:rPr>
      </w:pPr>
      <w:bookmarkStart w:id="12" w:name="_Hlk523314304"/>
    </w:p>
    <w:p w14:paraId="3430C608" w14:textId="5968B000" w:rsidR="00E07C67" w:rsidRDefault="00E07C67" w:rsidP="00E07C67">
      <w:pPr>
        <w:rPr>
          <w:rFonts w:ascii="Arial" w:hAnsi="Arial" w:cs="Arial"/>
          <w:b/>
        </w:rPr>
      </w:pPr>
      <w:r w:rsidRPr="00B94641">
        <w:rPr>
          <w:rFonts w:ascii="Arial" w:hAnsi="Arial" w:cs="Arial"/>
          <w:b/>
        </w:rPr>
        <w:t xml:space="preserve">2. </w:t>
      </w:r>
      <w:bookmarkEnd w:id="12"/>
      <w:r w:rsidRPr="00B94641">
        <w:rPr>
          <w:rFonts w:ascii="Arial" w:hAnsi="Arial" w:cs="Arial"/>
          <w:b/>
        </w:rPr>
        <w:t>Az egyes mezőkben jelentendő adatok</w:t>
      </w:r>
    </w:p>
    <w:p w14:paraId="4E2A0097" w14:textId="77777777" w:rsidR="00E07C67" w:rsidRPr="00B94641" w:rsidRDefault="00E07C67" w:rsidP="00E07C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2.1</w:t>
      </w:r>
      <w:r w:rsidRPr="00B94641">
        <w:rPr>
          <w:rFonts w:ascii="Arial" w:hAnsi="Arial" w:cs="Arial"/>
          <w:b/>
        </w:rPr>
        <w:t>. Tranzakció adatai</w:t>
      </w:r>
    </w:p>
    <w:p w14:paraId="281C78F1" w14:textId="77777777" w:rsidR="001E1EE0" w:rsidRDefault="001E1EE0" w:rsidP="00DC2318">
      <w:pPr>
        <w:ind w:left="567" w:hanging="567"/>
        <w:jc w:val="both"/>
        <w:rPr>
          <w:rFonts w:ascii="Arial" w:hAnsi="Arial" w:cs="Arial"/>
          <w:b/>
        </w:rPr>
      </w:pPr>
      <w:bookmarkStart w:id="13" w:name="_Hlk39845610"/>
    </w:p>
    <w:p w14:paraId="3C6578F9" w14:textId="0AD1A7BB" w:rsidR="00E07C67" w:rsidRPr="00B94641" w:rsidRDefault="00E07C67" w:rsidP="00DC2318">
      <w:pPr>
        <w:ind w:left="567" w:hanging="567"/>
        <w:jc w:val="both"/>
        <w:rPr>
          <w:rFonts w:ascii="Arial" w:hAnsi="Arial" w:cs="Arial"/>
          <w:b/>
        </w:rPr>
      </w:pPr>
      <w:r w:rsidRPr="00B94641">
        <w:rPr>
          <w:rFonts w:ascii="Arial" w:hAnsi="Arial" w:cs="Arial"/>
          <w:b/>
        </w:rPr>
        <w:t>b1) Ingatlan azonosító</w:t>
      </w:r>
    </w:p>
    <w:p w14:paraId="1BDEB350" w14:textId="77777777" w:rsidR="00E07C67" w:rsidRPr="00B94641" w:rsidRDefault="00E07C67" w:rsidP="00DC2318">
      <w:pPr>
        <w:jc w:val="both"/>
        <w:rPr>
          <w:rFonts w:ascii="Arial" w:hAnsi="Arial" w:cs="Arial"/>
        </w:rPr>
      </w:pPr>
      <w:r w:rsidRPr="00B94641">
        <w:rPr>
          <w:rFonts w:ascii="Arial" w:hAnsi="Arial" w:cs="Arial"/>
        </w:rPr>
        <w:t>Az adatszolgáltató belső egyedi azonosítója, amely egyértelműen azonosítja a</w:t>
      </w:r>
      <w:r>
        <w:rPr>
          <w:rFonts w:ascii="Arial" w:hAnsi="Arial" w:cs="Arial"/>
        </w:rPr>
        <w:t>z</w:t>
      </w:r>
      <w:r w:rsidRPr="00B94641">
        <w:rPr>
          <w:rFonts w:ascii="Arial" w:hAnsi="Arial" w:cs="Arial"/>
        </w:rPr>
        <w:t xml:space="preserve"> Ingatlant. </w:t>
      </w:r>
    </w:p>
    <w:p w14:paraId="4991C925" w14:textId="77777777" w:rsidR="00E07C67" w:rsidRPr="00B94641" w:rsidRDefault="00E07C67" w:rsidP="00DC2318">
      <w:pPr>
        <w:jc w:val="both"/>
        <w:rPr>
          <w:rFonts w:ascii="Arial" w:hAnsi="Arial" w:cs="Arial"/>
          <w:b/>
        </w:rPr>
      </w:pPr>
    </w:p>
    <w:p w14:paraId="78DE7C69" w14:textId="77777777" w:rsidR="00E07C67" w:rsidRPr="00B94641" w:rsidRDefault="00E07C67" w:rsidP="00DC2318">
      <w:pPr>
        <w:ind w:left="567" w:hanging="567"/>
        <w:jc w:val="both"/>
        <w:rPr>
          <w:rFonts w:ascii="Arial" w:hAnsi="Arial" w:cs="Arial"/>
          <w:b/>
        </w:rPr>
      </w:pPr>
      <w:r w:rsidRPr="00B94641">
        <w:rPr>
          <w:rFonts w:ascii="Arial" w:hAnsi="Arial" w:cs="Arial"/>
          <w:b/>
        </w:rPr>
        <w:t>b2) Ingatlantranzakció dátuma</w:t>
      </w:r>
    </w:p>
    <w:p w14:paraId="0A57BE89" w14:textId="77777777" w:rsidR="00E07C67" w:rsidRPr="00B94641" w:rsidRDefault="00E07C67" w:rsidP="00DC2318">
      <w:pPr>
        <w:ind w:left="567" w:hanging="567"/>
        <w:jc w:val="both"/>
        <w:rPr>
          <w:rFonts w:ascii="Arial" w:hAnsi="Arial" w:cs="Arial"/>
        </w:rPr>
      </w:pPr>
      <w:r w:rsidRPr="00B94641">
        <w:rPr>
          <w:rFonts w:ascii="Arial" w:hAnsi="Arial" w:cs="Arial"/>
        </w:rPr>
        <w:t xml:space="preserve">Az </w:t>
      </w:r>
      <w:r>
        <w:rPr>
          <w:rFonts w:ascii="Arial" w:hAnsi="Arial" w:cs="Arial"/>
        </w:rPr>
        <w:t xml:space="preserve">Ingatlan </w:t>
      </w:r>
      <w:r w:rsidRPr="00B94641">
        <w:rPr>
          <w:rFonts w:ascii="Arial" w:hAnsi="Arial" w:cs="Arial"/>
        </w:rPr>
        <w:t>adásvételi szerződés</w:t>
      </w:r>
      <w:r>
        <w:rPr>
          <w:rFonts w:ascii="Arial" w:hAnsi="Arial" w:cs="Arial"/>
        </w:rPr>
        <w:t>ének</w:t>
      </w:r>
      <w:r w:rsidRPr="00B94641">
        <w:rPr>
          <w:rFonts w:ascii="Arial" w:hAnsi="Arial" w:cs="Arial"/>
        </w:rPr>
        <w:t xml:space="preserve"> dátumát szükséges megadni.</w:t>
      </w:r>
    </w:p>
    <w:p w14:paraId="633540F2" w14:textId="77777777" w:rsidR="00E07C67" w:rsidRPr="00B94641" w:rsidRDefault="00E07C67" w:rsidP="00DC2318">
      <w:pPr>
        <w:ind w:left="567"/>
        <w:jc w:val="both"/>
        <w:rPr>
          <w:rFonts w:ascii="Arial" w:hAnsi="Arial" w:cs="Arial"/>
        </w:rPr>
      </w:pPr>
    </w:p>
    <w:p w14:paraId="0D096014" w14:textId="77777777" w:rsidR="00E07C67" w:rsidRPr="00B94641" w:rsidRDefault="00E07C67" w:rsidP="00DC2318">
      <w:pPr>
        <w:ind w:left="567" w:hanging="567"/>
        <w:jc w:val="both"/>
        <w:rPr>
          <w:rFonts w:ascii="Arial" w:hAnsi="Arial" w:cs="Arial"/>
        </w:rPr>
      </w:pPr>
      <w:r w:rsidRPr="00B94641">
        <w:rPr>
          <w:rFonts w:ascii="Arial" w:hAnsi="Arial" w:cs="Arial"/>
          <w:b/>
        </w:rPr>
        <w:t>b3)</w:t>
      </w:r>
      <w:r w:rsidRPr="00B94641">
        <w:rPr>
          <w:rFonts w:ascii="Arial" w:hAnsi="Arial" w:cs="Arial"/>
        </w:rPr>
        <w:t xml:space="preserve"> </w:t>
      </w:r>
      <w:r w:rsidRPr="00B94641">
        <w:rPr>
          <w:rFonts w:ascii="Arial" w:hAnsi="Arial" w:cs="Arial"/>
          <w:b/>
        </w:rPr>
        <w:t>Finanszírozás dátuma</w:t>
      </w:r>
      <w:r w:rsidRPr="00B94641">
        <w:rPr>
          <w:rFonts w:ascii="Arial" w:hAnsi="Arial" w:cs="Arial"/>
        </w:rPr>
        <w:t xml:space="preserve"> </w:t>
      </w:r>
    </w:p>
    <w:p w14:paraId="3BB7A2C7" w14:textId="77777777" w:rsidR="00E07C67" w:rsidRPr="00B94641" w:rsidRDefault="00E07C67" w:rsidP="00DC2318">
      <w:pPr>
        <w:jc w:val="both"/>
        <w:rPr>
          <w:rFonts w:ascii="Arial" w:hAnsi="Arial" w:cs="Arial"/>
        </w:rPr>
      </w:pPr>
      <w:r w:rsidRPr="00B94641">
        <w:rPr>
          <w:rFonts w:ascii="Arial" w:hAnsi="Arial" w:cs="Arial"/>
        </w:rPr>
        <w:t>Az Ingatlan adásvétel</w:t>
      </w:r>
      <w:r>
        <w:rPr>
          <w:rFonts w:ascii="Arial" w:hAnsi="Arial" w:cs="Arial"/>
        </w:rPr>
        <w:t>é</w:t>
      </w:r>
      <w:r w:rsidRPr="00B94641">
        <w:rPr>
          <w:rFonts w:ascii="Arial" w:hAnsi="Arial" w:cs="Arial"/>
        </w:rPr>
        <w:t>hez kapcsolódó finanszírozás, azaz a hitel</w:t>
      </w:r>
      <w:r>
        <w:rPr>
          <w:rFonts w:ascii="Arial" w:hAnsi="Arial" w:cs="Arial"/>
        </w:rPr>
        <w:t>- és lízing</w:t>
      </w:r>
      <w:r w:rsidRPr="00B94641">
        <w:rPr>
          <w:rFonts w:ascii="Arial" w:hAnsi="Arial" w:cs="Arial"/>
        </w:rPr>
        <w:t>szerződés dátumát szükséges megadni.</w:t>
      </w:r>
    </w:p>
    <w:p w14:paraId="0EEC7906" w14:textId="77777777" w:rsidR="00E07C67" w:rsidRPr="00B94641" w:rsidRDefault="00E07C67" w:rsidP="00DC2318">
      <w:pPr>
        <w:ind w:left="567" w:hanging="567"/>
        <w:jc w:val="both"/>
        <w:rPr>
          <w:rFonts w:ascii="Arial" w:hAnsi="Arial" w:cs="Arial"/>
          <w:b/>
        </w:rPr>
      </w:pPr>
    </w:p>
    <w:p w14:paraId="20EB8EA8" w14:textId="77777777" w:rsidR="00E07C67" w:rsidRPr="00B94641" w:rsidRDefault="00E07C67" w:rsidP="00DC2318">
      <w:pPr>
        <w:ind w:left="567" w:hanging="567"/>
        <w:jc w:val="both"/>
        <w:rPr>
          <w:rFonts w:ascii="Arial" w:hAnsi="Arial" w:cs="Arial"/>
          <w:b/>
        </w:rPr>
      </w:pPr>
      <w:r w:rsidRPr="00B94641">
        <w:rPr>
          <w:rFonts w:ascii="Arial" w:hAnsi="Arial" w:cs="Arial"/>
          <w:b/>
        </w:rPr>
        <w:t>b4) vételár (bruttó)</w:t>
      </w:r>
    </w:p>
    <w:p w14:paraId="07CC94B5" w14:textId="77777777" w:rsidR="00E07C67" w:rsidRPr="00B94641" w:rsidRDefault="00E07C67" w:rsidP="00DC2318">
      <w:pPr>
        <w:ind w:left="567" w:hanging="567"/>
        <w:jc w:val="both"/>
        <w:rPr>
          <w:rFonts w:ascii="Arial" w:hAnsi="Arial" w:cs="Arial"/>
        </w:rPr>
      </w:pPr>
      <w:r w:rsidRPr="00B94641">
        <w:rPr>
          <w:rFonts w:ascii="Arial" w:hAnsi="Arial" w:cs="Arial"/>
        </w:rPr>
        <w:t>Az Ingatlan bruttó vételárát szükséges megadni a b5) mezőben meghatározott devizanemben.</w:t>
      </w:r>
    </w:p>
    <w:p w14:paraId="4E7196C8" w14:textId="77777777" w:rsidR="00E07C67" w:rsidRPr="00B94641" w:rsidRDefault="00E07C67" w:rsidP="00DC2318">
      <w:pPr>
        <w:jc w:val="both"/>
        <w:rPr>
          <w:rFonts w:ascii="Arial" w:hAnsi="Arial" w:cs="Arial"/>
          <w:b/>
        </w:rPr>
      </w:pPr>
    </w:p>
    <w:bookmarkEnd w:id="13"/>
    <w:p w14:paraId="76B244E1" w14:textId="77777777" w:rsidR="00E07C67" w:rsidRPr="00B94641" w:rsidRDefault="00E07C67" w:rsidP="00DC2318">
      <w:pPr>
        <w:jc w:val="both"/>
        <w:rPr>
          <w:rFonts w:ascii="Arial" w:hAnsi="Arial" w:cs="Arial"/>
          <w:b/>
        </w:rPr>
      </w:pPr>
      <w:r w:rsidRPr="00B94641">
        <w:rPr>
          <w:rFonts w:ascii="Arial" w:hAnsi="Arial" w:cs="Arial"/>
          <w:b/>
        </w:rPr>
        <w:t xml:space="preserve">b6) </w:t>
      </w:r>
      <w:bookmarkStart w:id="14" w:name="_Hlk41288581"/>
      <w:r w:rsidRPr="00B94641">
        <w:rPr>
          <w:rFonts w:ascii="Arial" w:hAnsi="Arial" w:cs="Arial"/>
          <w:b/>
        </w:rPr>
        <w:t>Hitel</w:t>
      </w:r>
      <w:r>
        <w:rPr>
          <w:rFonts w:ascii="Arial" w:hAnsi="Arial" w:cs="Arial"/>
          <w:b/>
        </w:rPr>
        <w:t>- és lízing</w:t>
      </w:r>
      <w:r w:rsidRPr="00B94641">
        <w:rPr>
          <w:rFonts w:ascii="Arial" w:hAnsi="Arial" w:cs="Arial"/>
          <w:b/>
        </w:rPr>
        <w:t>azonosító</w:t>
      </w:r>
      <w:bookmarkEnd w:id="14"/>
    </w:p>
    <w:p w14:paraId="30095DDB" w14:textId="77777777" w:rsidR="00E07C67" w:rsidRPr="00B94641" w:rsidRDefault="00E07C67" w:rsidP="00DC2318">
      <w:pPr>
        <w:jc w:val="both"/>
        <w:rPr>
          <w:rFonts w:ascii="Arial" w:hAnsi="Arial" w:cs="Arial"/>
        </w:rPr>
      </w:pPr>
      <w:r w:rsidRPr="00B94641">
        <w:rPr>
          <w:rFonts w:ascii="Arial" w:hAnsi="Arial" w:cs="Arial"/>
        </w:rPr>
        <w:t>Az ingatlantranzakcióhoz kapcsolódó hitel</w:t>
      </w:r>
      <w:r>
        <w:rPr>
          <w:rFonts w:ascii="Arial" w:hAnsi="Arial" w:cs="Arial"/>
        </w:rPr>
        <w:t>-és lízing</w:t>
      </w:r>
      <w:r w:rsidRPr="00B94641">
        <w:rPr>
          <w:rFonts w:ascii="Arial" w:hAnsi="Arial" w:cs="Arial"/>
        </w:rPr>
        <w:t xml:space="preserve"> HITREG instrumentum azonosítója, amelyet az adatszolgáltató alkalmaz. </w:t>
      </w:r>
      <w:r>
        <w:rPr>
          <w:rFonts w:ascii="Arial" w:hAnsi="Arial" w:cs="Arial"/>
        </w:rPr>
        <w:t>H</w:t>
      </w:r>
      <w:r w:rsidRPr="00B94641">
        <w:rPr>
          <w:rFonts w:ascii="Arial" w:hAnsi="Arial" w:cs="Arial"/>
        </w:rPr>
        <w:t>a az adatszolgáltató a 35/2018. (XI. 13.) MNB rendelet szerinti HITREG adatszolgáltatás (a továbbiakban: HITREG adatszolgáltatás) benyújtásra kötelezett</w:t>
      </w:r>
      <w:r>
        <w:rPr>
          <w:rFonts w:ascii="Arial" w:hAnsi="Arial" w:cs="Arial"/>
        </w:rPr>
        <w:t>, úgy</w:t>
      </w:r>
      <w:r w:rsidRPr="00B946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az itt jelentett azonosítónak m</w:t>
      </w:r>
      <w:r w:rsidRPr="00B94641">
        <w:rPr>
          <w:rFonts w:ascii="Arial" w:hAnsi="Arial" w:cs="Arial"/>
        </w:rPr>
        <w:t>eg kell egyezn</w:t>
      </w:r>
      <w:r>
        <w:rPr>
          <w:rFonts w:ascii="Arial" w:hAnsi="Arial" w:cs="Arial"/>
        </w:rPr>
        <w:t>ie</w:t>
      </w:r>
      <w:r w:rsidRPr="00B94641">
        <w:rPr>
          <w:rFonts w:ascii="Arial" w:hAnsi="Arial" w:cs="Arial"/>
        </w:rPr>
        <w:t xml:space="preserve"> a HITREG </w:t>
      </w:r>
      <w:r>
        <w:rPr>
          <w:rFonts w:ascii="Arial" w:hAnsi="Arial" w:cs="Arial"/>
        </w:rPr>
        <w:t xml:space="preserve">adatszolgáltatás </w:t>
      </w:r>
      <w:proofErr w:type="spellStart"/>
      <w:r>
        <w:rPr>
          <w:rFonts w:ascii="Arial" w:hAnsi="Arial" w:cs="Arial"/>
        </w:rPr>
        <w:t>INSTR</w:t>
      </w:r>
      <w:proofErr w:type="spellEnd"/>
      <w:r>
        <w:rPr>
          <w:rFonts w:ascii="Arial" w:hAnsi="Arial" w:cs="Arial"/>
        </w:rPr>
        <w:t xml:space="preserve"> táblájában</w:t>
      </w:r>
      <w:r w:rsidRPr="00B94641">
        <w:rPr>
          <w:rFonts w:ascii="Arial" w:hAnsi="Arial" w:cs="Arial"/>
        </w:rPr>
        <w:t xml:space="preserve"> szereplő </w:t>
      </w:r>
      <w:proofErr w:type="spellStart"/>
      <w:r w:rsidRPr="00B94641">
        <w:rPr>
          <w:rFonts w:ascii="Arial" w:hAnsi="Arial" w:cs="Arial"/>
        </w:rPr>
        <w:t>INSTR_AZON</w:t>
      </w:r>
      <w:proofErr w:type="spellEnd"/>
      <w:r>
        <w:rPr>
          <w:rFonts w:ascii="Arial" w:hAnsi="Arial" w:cs="Arial"/>
        </w:rPr>
        <w:t xml:space="preserve"> mezőben</w:t>
      </w:r>
      <w:r w:rsidRPr="00B94641">
        <w:rPr>
          <w:rFonts w:ascii="Arial" w:hAnsi="Arial" w:cs="Arial"/>
        </w:rPr>
        <w:t xml:space="preserve"> megadott értékkel. </w:t>
      </w:r>
      <w:bookmarkStart w:id="15" w:name="_Hlk41650805"/>
      <w:r w:rsidRPr="00B94641">
        <w:rPr>
          <w:rFonts w:ascii="Arial" w:hAnsi="Arial" w:cs="Arial"/>
        </w:rPr>
        <w:t xml:space="preserve">Amennyiben az adatszolgáltató HITREG </w:t>
      </w:r>
      <w:r>
        <w:rPr>
          <w:rFonts w:ascii="Arial" w:hAnsi="Arial" w:cs="Arial"/>
        </w:rPr>
        <w:t>adatszolgáltatást nem teljesít</w:t>
      </w:r>
      <w:r w:rsidRPr="00B94641">
        <w:rPr>
          <w:rFonts w:ascii="Arial" w:hAnsi="Arial" w:cs="Arial"/>
        </w:rPr>
        <w:t>, úgy ebben a mezőben a hitel</w:t>
      </w:r>
      <w:r>
        <w:rPr>
          <w:rFonts w:ascii="Arial" w:hAnsi="Arial" w:cs="Arial"/>
        </w:rPr>
        <w:t>- és lízing</w:t>
      </w:r>
      <w:r w:rsidRPr="00B94641">
        <w:rPr>
          <w:rFonts w:ascii="Arial" w:hAnsi="Arial" w:cs="Arial"/>
        </w:rPr>
        <w:t>szerződés egyedi azonosítóját kell megadni</w:t>
      </w:r>
      <w:r>
        <w:rPr>
          <w:rFonts w:ascii="Arial" w:hAnsi="Arial" w:cs="Arial"/>
        </w:rPr>
        <w:t>a</w:t>
      </w:r>
      <w:r w:rsidRPr="00B94641">
        <w:rPr>
          <w:rFonts w:ascii="Arial" w:hAnsi="Arial" w:cs="Arial"/>
        </w:rPr>
        <w:t xml:space="preserve">. </w:t>
      </w:r>
      <w:bookmarkEnd w:id="15"/>
    </w:p>
    <w:p w14:paraId="7262669C" w14:textId="77777777" w:rsidR="00E07C67" w:rsidRPr="00B94641" w:rsidRDefault="00E07C67" w:rsidP="00DC2318">
      <w:pPr>
        <w:jc w:val="both"/>
        <w:rPr>
          <w:rFonts w:ascii="Arial" w:hAnsi="Arial" w:cs="Arial"/>
        </w:rPr>
      </w:pPr>
    </w:p>
    <w:p w14:paraId="44075686" w14:textId="77777777" w:rsidR="00E07C67" w:rsidRPr="00B94641" w:rsidRDefault="00E07C67" w:rsidP="00DC2318">
      <w:pPr>
        <w:ind w:left="567" w:hanging="567"/>
        <w:jc w:val="both"/>
        <w:rPr>
          <w:rFonts w:ascii="Arial" w:hAnsi="Arial" w:cs="Arial"/>
          <w:b/>
        </w:rPr>
      </w:pPr>
      <w:bookmarkStart w:id="16" w:name="_Hlk39845585"/>
      <w:r w:rsidRPr="00B94641">
        <w:rPr>
          <w:rFonts w:ascii="Arial" w:hAnsi="Arial" w:cs="Arial"/>
          <w:b/>
        </w:rPr>
        <w:t xml:space="preserve">b7) </w:t>
      </w:r>
      <w:bookmarkStart w:id="17" w:name="_Hlk41288588"/>
      <w:r w:rsidRPr="00B94641">
        <w:rPr>
          <w:rFonts w:ascii="Arial" w:hAnsi="Arial" w:cs="Arial"/>
          <w:b/>
        </w:rPr>
        <w:t>HITREG fedezet azonosító</w:t>
      </w:r>
      <w:bookmarkEnd w:id="17"/>
    </w:p>
    <w:bookmarkEnd w:id="16"/>
    <w:p w14:paraId="688F233A" w14:textId="77777777" w:rsidR="00E07C67" w:rsidRPr="00B94641" w:rsidRDefault="00E07C67" w:rsidP="00DC2318">
      <w:pPr>
        <w:jc w:val="both"/>
        <w:rPr>
          <w:rFonts w:ascii="Arial" w:hAnsi="Arial" w:cs="Arial"/>
        </w:rPr>
      </w:pPr>
      <w:r w:rsidRPr="00B94641">
        <w:rPr>
          <w:rFonts w:ascii="Arial" w:hAnsi="Arial" w:cs="Arial"/>
        </w:rPr>
        <w:t>Akkor töltendő kötelezően, ha az adatszolgáltató a HITREG adatszolgáltatás benyújtására kötelezett</w:t>
      </w:r>
      <w:r>
        <w:rPr>
          <w:rFonts w:ascii="Arial" w:hAnsi="Arial" w:cs="Arial"/>
        </w:rPr>
        <w:t>,</w:t>
      </w:r>
      <w:r w:rsidRPr="00B94641">
        <w:rPr>
          <w:rFonts w:ascii="Arial" w:hAnsi="Arial" w:cs="Arial"/>
        </w:rPr>
        <w:t xml:space="preserve"> és a finanszírozott ingatlan fedezetként szerepel a hitel</w:t>
      </w:r>
      <w:r>
        <w:rPr>
          <w:rFonts w:ascii="Arial" w:hAnsi="Arial" w:cs="Arial"/>
        </w:rPr>
        <w:t>- és lízing</w:t>
      </w:r>
      <w:r w:rsidRPr="00B94641">
        <w:rPr>
          <w:rFonts w:ascii="Arial" w:hAnsi="Arial" w:cs="Arial"/>
        </w:rPr>
        <w:t xml:space="preserve">ügyletben. </w:t>
      </w:r>
      <w:r w:rsidRPr="00B94641">
        <w:rPr>
          <w:rFonts w:ascii="Arial" w:hAnsi="Arial" w:cs="Arial"/>
          <w:bCs/>
        </w:rPr>
        <w:t xml:space="preserve">A mezőben a </w:t>
      </w:r>
      <w:r>
        <w:rPr>
          <w:rFonts w:ascii="Arial" w:hAnsi="Arial" w:cs="Arial"/>
          <w:bCs/>
        </w:rPr>
        <w:t xml:space="preserve">HITREG adatszolgáltatás </w:t>
      </w:r>
      <w:r w:rsidRPr="00B94641">
        <w:rPr>
          <w:rFonts w:ascii="Arial" w:hAnsi="Arial" w:cs="Arial"/>
          <w:bCs/>
        </w:rPr>
        <w:t xml:space="preserve">HITREG </w:t>
      </w:r>
      <w:proofErr w:type="spellStart"/>
      <w:r w:rsidRPr="00B94641">
        <w:rPr>
          <w:rFonts w:ascii="Arial" w:hAnsi="Arial" w:cs="Arial"/>
          <w:bCs/>
        </w:rPr>
        <w:t>FEDE</w:t>
      </w:r>
      <w:proofErr w:type="spellEnd"/>
      <w:r w:rsidRPr="00B94641">
        <w:rPr>
          <w:rFonts w:ascii="Arial" w:hAnsi="Arial" w:cs="Arial"/>
          <w:bCs/>
        </w:rPr>
        <w:t xml:space="preserve"> táblá</w:t>
      </w:r>
      <w:r>
        <w:rPr>
          <w:rFonts w:ascii="Arial" w:hAnsi="Arial" w:cs="Arial"/>
          <w:bCs/>
        </w:rPr>
        <w:t>já</w:t>
      </w:r>
      <w:r w:rsidRPr="00B94641">
        <w:rPr>
          <w:rFonts w:ascii="Arial" w:hAnsi="Arial" w:cs="Arial"/>
          <w:bCs/>
        </w:rPr>
        <w:t xml:space="preserve">ban </w:t>
      </w:r>
      <w:r>
        <w:rPr>
          <w:rFonts w:ascii="Arial" w:hAnsi="Arial" w:cs="Arial"/>
          <w:bCs/>
        </w:rPr>
        <w:t>megadott</w:t>
      </w:r>
      <w:r w:rsidRPr="00B94641">
        <w:rPr>
          <w:rFonts w:ascii="Arial" w:hAnsi="Arial" w:cs="Arial"/>
        </w:rPr>
        <w:t xml:space="preserve"> fedezet azonosító</w:t>
      </w:r>
      <w:r>
        <w:rPr>
          <w:rFonts w:ascii="Arial" w:hAnsi="Arial" w:cs="Arial"/>
        </w:rPr>
        <w:t>t</w:t>
      </w:r>
      <w:r w:rsidRPr="00B94641">
        <w:rPr>
          <w:rFonts w:ascii="Arial" w:hAnsi="Arial" w:cs="Arial"/>
        </w:rPr>
        <w:t xml:space="preserve"> (</w:t>
      </w:r>
      <w:proofErr w:type="spellStart"/>
      <w:r w:rsidRPr="00B94641">
        <w:rPr>
          <w:rFonts w:ascii="Arial" w:hAnsi="Arial" w:cs="Arial"/>
          <w:bCs/>
        </w:rPr>
        <w:t>FED_AZON</w:t>
      </w:r>
      <w:proofErr w:type="spellEnd"/>
      <w:r w:rsidRPr="00B94641">
        <w:rPr>
          <w:rFonts w:ascii="Arial" w:hAnsi="Arial" w:cs="Arial"/>
          <w:bCs/>
        </w:rPr>
        <w:t>)</w:t>
      </w:r>
      <w:r w:rsidRPr="00B946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kell megadni</w:t>
      </w:r>
      <w:r w:rsidRPr="00B94641">
        <w:rPr>
          <w:rFonts w:ascii="Arial" w:hAnsi="Arial" w:cs="Arial"/>
        </w:rPr>
        <w:t>. Amennyiben a HITREG fedezetazonosító megegyezik a b8) mezőben jelentendő fedezetazonosítóval, mindkét mezőben ugyanaz</w:t>
      </w:r>
      <w:r>
        <w:rPr>
          <w:rFonts w:ascii="Arial" w:hAnsi="Arial" w:cs="Arial"/>
        </w:rPr>
        <w:t>t</w:t>
      </w:r>
      <w:r w:rsidRPr="00B94641">
        <w:rPr>
          <w:rFonts w:ascii="Arial" w:hAnsi="Arial" w:cs="Arial"/>
        </w:rPr>
        <w:t xml:space="preserve"> az azonosító</w:t>
      </w:r>
      <w:r>
        <w:rPr>
          <w:rFonts w:ascii="Arial" w:hAnsi="Arial" w:cs="Arial"/>
        </w:rPr>
        <w:t>t</w:t>
      </w:r>
      <w:r w:rsidRPr="00B946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kell megadni</w:t>
      </w:r>
      <w:r w:rsidRPr="00B94641">
        <w:rPr>
          <w:rFonts w:ascii="Arial" w:hAnsi="Arial" w:cs="Arial"/>
        </w:rPr>
        <w:t xml:space="preserve">. </w:t>
      </w:r>
    </w:p>
    <w:p w14:paraId="56474C06" w14:textId="77777777" w:rsidR="00E07C67" w:rsidRPr="00B94641" w:rsidRDefault="00E07C67" w:rsidP="00DC2318">
      <w:pPr>
        <w:jc w:val="both"/>
        <w:rPr>
          <w:rFonts w:ascii="Arial" w:hAnsi="Arial" w:cs="Arial"/>
        </w:rPr>
      </w:pPr>
    </w:p>
    <w:p w14:paraId="083C67DC" w14:textId="77777777" w:rsidR="00E07C67" w:rsidRPr="00B94641" w:rsidRDefault="00E07C67" w:rsidP="00DC2318">
      <w:pPr>
        <w:keepNext/>
        <w:jc w:val="both"/>
        <w:rPr>
          <w:rFonts w:ascii="Arial" w:hAnsi="Arial" w:cs="Arial"/>
          <w:b/>
        </w:rPr>
      </w:pPr>
      <w:r w:rsidRPr="00B94641">
        <w:rPr>
          <w:rFonts w:ascii="Arial" w:hAnsi="Arial" w:cs="Arial"/>
          <w:b/>
        </w:rPr>
        <w:t>b8)</w:t>
      </w:r>
      <w:bookmarkStart w:id="18" w:name="_Hlk41288602"/>
      <w:r w:rsidRPr="00B94641">
        <w:rPr>
          <w:rFonts w:ascii="Arial" w:hAnsi="Arial" w:cs="Arial"/>
          <w:b/>
        </w:rPr>
        <w:t xml:space="preserve"> Fedezetazonosító</w:t>
      </w:r>
      <w:bookmarkEnd w:id="18"/>
    </w:p>
    <w:p w14:paraId="1069290F" w14:textId="77777777" w:rsidR="00E07C67" w:rsidRPr="009F384B" w:rsidRDefault="00E07C67" w:rsidP="00DC2318">
      <w:pPr>
        <w:jc w:val="both"/>
        <w:rPr>
          <w:rFonts w:ascii="Arial" w:hAnsi="Arial" w:cs="Arial"/>
        </w:rPr>
      </w:pPr>
      <w:r w:rsidRPr="00B94641">
        <w:rPr>
          <w:rFonts w:ascii="Arial" w:hAnsi="Arial" w:cs="Arial"/>
        </w:rPr>
        <w:t xml:space="preserve">A fedezet adatszolgáltatónál alkalmazott egyedi azonosítója. Mivel a </w:t>
      </w:r>
      <w:r>
        <w:rPr>
          <w:rFonts w:ascii="Arial" w:hAnsi="Arial" w:cs="Arial"/>
        </w:rPr>
        <w:t xml:space="preserve">felügyeleti </w:t>
      </w:r>
      <w:r w:rsidRPr="00B94641">
        <w:rPr>
          <w:rFonts w:ascii="Arial" w:hAnsi="Arial" w:cs="Arial"/>
        </w:rPr>
        <w:t xml:space="preserve">jelentés az adásvétel és a finanszírozás tárgyát képező, a finanszírozás során fedezetbe is vont </w:t>
      </w:r>
      <w:r>
        <w:rPr>
          <w:rFonts w:ascii="Arial" w:hAnsi="Arial" w:cs="Arial"/>
        </w:rPr>
        <w:t>I</w:t>
      </w:r>
      <w:r w:rsidRPr="00B94641">
        <w:rPr>
          <w:rFonts w:ascii="Arial" w:hAnsi="Arial" w:cs="Arial"/>
        </w:rPr>
        <w:t>ngatlanra vonatkozik, a fedezetazonosító</w:t>
      </w:r>
      <w:r>
        <w:rPr>
          <w:rFonts w:ascii="Arial" w:hAnsi="Arial" w:cs="Arial"/>
        </w:rPr>
        <w:t>t</w:t>
      </w:r>
      <w:r w:rsidRPr="00B94641">
        <w:rPr>
          <w:rFonts w:ascii="Arial" w:hAnsi="Arial" w:cs="Arial"/>
        </w:rPr>
        <w:t xml:space="preserve"> mindenképpen </w:t>
      </w:r>
      <w:r>
        <w:rPr>
          <w:rFonts w:ascii="Arial" w:hAnsi="Arial" w:cs="Arial"/>
        </w:rPr>
        <w:t>meg kell adni</w:t>
      </w:r>
      <w:r w:rsidRPr="00B9464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D58D887" w14:textId="77777777" w:rsidR="00E07C67" w:rsidRDefault="00E07C67" w:rsidP="00DC2318">
      <w:pPr>
        <w:jc w:val="both"/>
        <w:rPr>
          <w:rStyle w:val="Jegyzethivatkozs"/>
        </w:rPr>
      </w:pPr>
    </w:p>
    <w:p w14:paraId="44776FBC" w14:textId="77777777" w:rsidR="00E07C67" w:rsidRPr="00BA2B98" w:rsidRDefault="00E07C67" w:rsidP="00DC231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2.2</w:t>
      </w:r>
      <w:r w:rsidRPr="00BA2B98">
        <w:rPr>
          <w:rFonts w:ascii="Arial" w:hAnsi="Arial" w:cs="Arial"/>
          <w:b/>
        </w:rPr>
        <w:t>. Az Ingatlan beazonosítása</w:t>
      </w:r>
    </w:p>
    <w:p w14:paraId="065876C9" w14:textId="77777777" w:rsidR="001E1EE0" w:rsidRDefault="001E1EE0" w:rsidP="00DC2318">
      <w:pPr>
        <w:jc w:val="both"/>
        <w:rPr>
          <w:rFonts w:ascii="Arial" w:hAnsi="Arial" w:cs="Arial"/>
          <w:b/>
        </w:rPr>
      </w:pPr>
    </w:p>
    <w:p w14:paraId="35065E15" w14:textId="440EC997" w:rsidR="00E07C67" w:rsidRPr="00BA2B98" w:rsidRDefault="00E07C67" w:rsidP="00DC231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7D25AF">
        <w:rPr>
          <w:rFonts w:ascii="Arial" w:hAnsi="Arial" w:cs="Arial"/>
          <w:b/>
        </w:rPr>
        <w:t>1) tulajdoni hányad számláló</w:t>
      </w:r>
    </w:p>
    <w:p w14:paraId="50541CDA" w14:textId="77777777" w:rsidR="00E07C67" w:rsidRPr="00BA2B98" w:rsidRDefault="00E07C67" w:rsidP="00DC2318">
      <w:pPr>
        <w:jc w:val="both"/>
        <w:rPr>
          <w:rFonts w:ascii="Arial" w:hAnsi="Arial" w:cs="Arial"/>
          <w:b/>
        </w:rPr>
      </w:pPr>
      <w:r w:rsidRPr="00B72429">
        <w:rPr>
          <w:rFonts w:ascii="Arial" w:hAnsi="Arial" w:cs="Arial"/>
          <w:b/>
          <w:bCs/>
        </w:rPr>
        <w:t>c2</w:t>
      </w:r>
      <w:r w:rsidRPr="007D25AF">
        <w:rPr>
          <w:rFonts w:ascii="Arial" w:hAnsi="Arial" w:cs="Arial"/>
        </w:rPr>
        <w:t xml:space="preserve">) </w:t>
      </w:r>
      <w:r w:rsidRPr="007D25AF">
        <w:rPr>
          <w:rFonts w:ascii="Arial" w:hAnsi="Arial" w:cs="Arial"/>
          <w:b/>
        </w:rPr>
        <w:t>tulajdoni hányad nevező</w:t>
      </w:r>
    </w:p>
    <w:p w14:paraId="45E3AD23" w14:textId="77777777" w:rsidR="00E07C67" w:rsidRDefault="00E07C67" w:rsidP="00DC2318">
      <w:pPr>
        <w:jc w:val="both"/>
        <w:rPr>
          <w:rFonts w:ascii="Arial" w:hAnsi="Arial" w:cs="Arial"/>
          <w:b/>
        </w:rPr>
      </w:pPr>
      <w:r w:rsidRPr="00BA2B98">
        <w:rPr>
          <w:rFonts w:ascii="Arial" w:hAnsi="Arial" w:cs="Arial"/>
        </w:rPr>
        <w:t>A</w:t>
      </w:r>
      <w:r>
        <w:rPr>
          <w:rFonts w:ascii="Arial" w:hAnsi="Arial" w:cs="Arial"/>
        </w:rPr>
        <w:t>z</w:t>
      </w:r>
      <w:r w:rsidRPr="00BA2B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Ingatlan</w:t>
      </w:r>
      <w:r w:rsidRPr="00BA2B98">
        <w:rPr>
          <w:rFonts w:ascii="Arial" w:hAnsi="Arial" w:cs="Arial"/>
        </w:rPr>
        <w:t xml:space="preserve"> tulajdoni lap szerinti tulajdoni hányad</w:t>
      </w:r>
      <w:r>
        <w:rPr>
          <w:rFonts w:ascii="Arial" w:hAnsi="Arial" w:cs="Arial"/>
        </w:rPr>
        <w:t xml:space="preserve"> számlálójában, illetve nevezőjében szereplő értéket</w:t>
      </w:r>
      <w:r w:rsidRPr="00BA2B98">
        <w:rPr>
          <w:rFonts w:ascii="Arial" w:hAnsi="Arial" w:cs="Arial"/>
        </w:rPr>
        <w:t xml:space="preserve"> szükséges megadni</w:t>
      </w:r>
      <w:r w:rsidRPr="00AD3C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az Ingatlant megvásárló vevő(k) együttes tulajdoni hányada tekintetében</w:t>
      </w:r>
      <w:r w:rsidRPr="00BA2B98">
        <w:rPr>
          <w:rFonts w:ascii="Arial" w:hAnsi="Arial" w:cs="Arial"/>
          <w:b/>
        </w:rPr>
        <w:t>.</w:t>
      </w:r>
    </w:p>
    <w:p w14:paraId="4A75FEAA" w14:textId="77777777" w:rsidR="00E07C67" w:rsidRPr="00BA2B98" w:rsidRDefault="00E07C67" w:rsidP="00E07C67">
      <w:pPr>
        <w:rPr>
          <w:rFonts w:ascii="Arial" w:hAnsi="Arial" w:cs="Arial"/>
          <w:b/>
        </w:rPr>
      </w:pPr>
    </w:p>
    <w:p w14:paraId="2BB7AFA1" w14:textId="77777777" w:rsidR="00E07C67" w:rsidRPr="00BA2B98" w:rsidRDefault="00E07C67" w:rsidP="00E07C67">
      <w:pPr>
        <w:ind w:left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>c3</w:t>
      </w:r>
      <w:r w:rsidRPr="00BA2B98">
        <w:rPr>
          <w:rFonts w:ascii="Arial" w:hAnsi="Arial" w:cs="Arial"/>
          <w:b/>
        </w:rPr>
        <w:t xml:space="preserve">) </w:t>
      </w:r>
      <w:r w:rsidRPr="007D25AF">
        <w:rPr>
          <w:rFonts w:ascii="Arial" w:hAnsi="Arial" w:cs="Arial"/>
          <w:b/>
        </w:rPr>
        <w:t>A közös tulajdonjog jogilag rendezett?</w:t>
      </w:r>
      <w:r w:rsidRPr="00BA2B98">
        <w:rPr>
          <w:rFonts w:ascii="Arial" w:hAnsi="Arial" w:cs="Arial"/>
          <w:b/>
        </w:rPr>
        <w:t xml:space="preserve"> </w:t>
      </w:r>
    </w:p>
    <w:p w14:paraId="40D96E3B" w14:textId="77777777" w:rsidR="00E07C67" w:rsidRPr="00BA2B98" w:rsidRDefault="00E07C67" w:rsidP="00DC2318">
      <w:pPr>
        <w:ind w:left="3"/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A mező</w:t>
      </w:r>
      <w:r>
        <w:rPr>
          <w:rFonts w:ascii="Arial" w:hAnsi="Arial" w:cs="Arial"/>
        </w:rPr>
        <w:t>ben meg kell adni, hogy osztatlan közös tulajdon esetén rendezett-e jogilag a közös tulajdon. A mezőben</w:t>
      </w:r>
      <w:r w:rsidRPr="00BA2B98">
        <w:rPr>
          <w:rFonts w:ascii="Arial" w:hAnsi="Arial" w:cs="Arial"/>
        </w:rPr>
        <w:t xml:space="preserve"> az alábbi értékek valamelyik</w:t>
      </w:r>
      <w:r>
        <w:rPr>
          <w:rFonts w:ascii="Arial" w:hAnsi="Arial" w:cs="Arial"/>
        </w:rPr>
        <w:t>ét kell megadni:</w:t>
      </w:r>
    </w:p>
    <w:p w14:paraId="7066B6DB" w14:textId="77777777" w:rsidR="00E07C67" w:rsidRPr="00040F35" w:rsidRDefault="00E07C67" w:rsidP="00DC2318">
      <w:pPr>
        <w:pStyle w:val="Listaszerbekezds"/>
        <w:numPr>
          <w:ilvl w:val="0"/>
          <w:numId w:val="120"/>
        </w:numPr>
        <w:ind w:left="426" w:firstLine="0"/>
        <w:jc w:val="both"/>
        <w:rPr>
          <w:rFonts w:ascii="Arial" w:hAnsi="Arial" w:cs="Arial"/>
          <w:sz w:val="20"/>
          <w:szCs w:val="20"/>
        </w:rPr>
      </w:pPr>
      <w:r w:rsidRPr="00040F35">
        <w:rPr>
          <w:rFonts w:ascii="Arial" w:hAnsi="Arial" w:cs="Arial"/>
          <w:sz w:val="20"/>
          <w:szCs w:val="20"/>
        </w:rPr>
        <w:t>rendezett</w:t>
      </w:r>
    </w:p>
    <w:p w14:paraId="2F81DF34" w14:textId="77777777" w:rsidR="00E07C67" w:rsidRPr="00040F35" w:rsidRDefault="00E07C67" w:rsidP="00DC2318">
      <w:pPr>
        <w:pStyle w:val="Listaszerbekezds"/>
        <w:numPr>
          <w:ilvl w:val="0"/>
          <w:numId w:val="120"/>
        </w:numPr>
        <w:ind w:left="426" w:firstLine="0"/>
        <w:jc w:val="both"/>
        <w:rPr>
          <w:rFonts w:ascii="Arial" w:hAnsi="Arial" w:cs="Arial"/>
          <w:sz w:val="20"/>
          <w:szCs w:val="20"/>
        </w:rPr>
      </w:pPr>
      <w:r w:rsidRPr="00040F35">
        <w:rPr>
          <w:rFonts w:ascii="Arial" w:hAnsi="Arial" w:cs="Arial"/>
          <w:sz w:val="20"/>
          <w:szCs w:val="20"/>
        </w:rPr>
        <w:t>nem rendezett</w:t>
      </w:r>
    </w:p>
    <w:p w14:paraId="245C9A3F" w14:textId="77777777" w:rsidR="00E07C67" w:rsidRPr="00040F35" w:rsidRDefault="00E07C67" w:rsidP="00DC2318">
      <w:pPr>
        <w:pStyle w:val="Listaszerbekezds"/>
        <w:numPr>
          <w:ilvl w:val="0"/>
          <w:numId w:val="120"/>
        </w:numPr>
        <w:ind w:left="426" w:firstLine="0"/>
        <w:jc w:val="both"/>
        <w:rPr>
          <w:rFonts w:ascii="Arial" w:hAnsi="Arial" w:cs="Arial"/>
          <w:sz w:val="20"/>
          <w:szCs w:val="20"/>
        </w:rPr>
      </w:pPr>
      <w:r w:rsidRPr="00040F35">
        <w:rPr>
          <w:rFonts w:ascii="Arial" w:hAnsi="Arial" w:cs="Arial"/>
          <w:sz w:val="20"/>
          <w:szCs w:val="20"/>
        </w:rPr>
        <w:t>nem osztatlan közös tulajdon.</w:t>
      </w:r>
    </w:p>
    <w:p w14:paraId="0F9619E3" w14:textId="77777777" w:rsidR="00E07C67" w:rsidRPr="00BA2B98" w:rsidRDefault="00E07C67" w:rsidP="00DC23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Az adatszolgáltatás szempontjából</w:t>
      </w:r>
      <w:r w:rsidRPr="00BA2B98">
        <w:rPr>
          <w:rFonts w:ascii="Arial" w:hAnsi="Arial" w:cs="Arial"/>
        </w:rPr>
        <w:t xml:space="preserve"> jogilag rendezettnek tekint</w:t>
      </w:r>
      <w:r>
        <w:rPr>
          <w:rFonts w:ascii="Arial" w:hAnsi="Arial" w:cs="Arial"/>
        </w:rPr>
        <w:t>end</w:t>
      </w:r>
      <w:r w:rsidRPr="00BA2B98">
        <w:rPr>
          <w:rFonts w:ascii="Arial" w:hAnsi="Arial" w:cs="Arial"/>
        </w:rPr>
        <w:t xml:space="preserve">ő az </w:t>
      </w:r>
      <w:r>
        <w:rPr>
          <w:rFonts w:ascii="Arial" w:hAnsi="Arial" w:cs="Arial"/>
        </w:rPr>
        <w:t>I</w:t>
      </w:r>
      <w:r w:rsidRPr="00BA2B98">
        <w:rPr>
          <w:rFonts w:ascii="Arial" w:hAnsi="Arial" w:cs="Arial"/>
        </w:rPr>
        <w:t>ngatlan, ha rendelkezésre áll az összes tulajdonos által elfogadott, ügyvéd vagy közjegyző által ellenjegyzett használati megállapodás, mely a jogutódokra is kiterjed, valamint pontosan meghatározza és körülírja a</w:t>
      </w:r>
      <w:r>
        <w:rPr>
          <w:rFonts w:ascii="Arial" w:hAnsi="Arial" w:cs="Arial"/>
        </w:rPr>
        <w:t>z ingatlanrészeknek a</w:t>
      </w:r>
      <w:r w:rsidRPr="00BA2B98">
        <w:rPr>
          <w:rFonts w:ascii="Arial" w:hAnsi="Arial" w:cs="Arial"/>
        </w:rPr>
        <w:t xml:space="preserve"> tulajdonosok tulajdoni hányad</w:t>
      </w:r>
      <w:r>
        <w:rPr>
          <w:rFonts w:ascii="Arial" w:hAnsi="Arial" w:cs="Arial"/>
        </w:rPr>
        <w:t>a szerinti</w:t>
      </w:r>
      <w:r w:rsidRPr="00BA2B98">
        <w:rPr>
          <w:rFonts w:ascii="Arial" w:hAnsi="Arial" w:cs="Arial"/>
        </w:rPr>
        <w:t xml:space="preserve"> arányban való közös és kizárólagos használatát.</w:t>
      </w:r>
    </w:p>
    <w:p w14:paraId="0C6BD962" w14:textId="77777777" w:rsidR="00E07C67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A területi alapú használati megállapodás kötelező eleme a vázrajz/alaprajz, mely alapján jelöléssel egyértelműen beazonosítható</w:t>
      </w:r>
      <w:r>
        <w:rPr>
          <w:rFonts w:ascii="Arial" w:hAnsi="Arial" w:cs="Arial"/>
        </w:rPr>
        <w:t>k</w:t>
      </w:r>
      <w:r w:rsidRPr="00BA2B98">
        <w:rPr>
          <w:rFonts w:ascii="Arial" w:hAnsi="Arial" w:cs="Arial"/>
        </w:rPr>
        <w:t xml:space="preserve"> a tulajdonosok által használt és birtokolt osztatlan közös tulajdonú ingatlan részei. A rendezettség további kötelező feltételei a közművek önálló közműórá</w:t>
      </w:r>
      <w:r>
        <w:rPr>
          <w:rFonts w:ascii="Arial" w:hAnsi="Arial" w:cs="Arial"/>
        </w:rPr>
        <w:t>k</w:t>
      </w:r>
      <w:r w:rsidRPr="00BA2B98">
        <w:rPr>
          <w:rFonts w:ascii="Arial" w:hAnsi="Arial" w:cs="Arial"/>
        </w:rPr>
        <w:t>kal/almérőkkel való mérhetősége.</w:t>
      </w:r>
    </w:p>
    <w:p w14:paraId="207F35C2" w14:textId="77777777" w:rsidR="00E07C67" w:rsidRDefault="00E07C67" w:rsidP="00DC2318">
      <w:pPr>
        <w:jc w:val="both"/>
        <w:rPr>
          <w:rFonts w:ascii="Arial" w:hAnsi="Arial" w:cs="Arial"/>
        </w:rPr>
      </w:pPr>
    </w:p>
    <w:p w14:paraId="4B3E0CF2" w14:textId="77777777" w:rsidR="00E07C67" w:rsidRDefault="00E07C67" w:rsidP="00DC2318">
      <w:pPr>
        <w:jc w:val="both"/>
        <w:rPr>
          <w:rFonts w:ascii="Arial" w:hAnsi="Arial" w:cs="Arial"/>
        </w:rPr>
      </w:pPr>
      <w:r w:rsidRPr="00AF2BAB">
        <w:rPr>
          <w:rFonts w:ascii="Arial" w:hAnsi="Arial" w:cs="Arial"/>
          <w:b/>
          <w:bCs/>
        </w:rPr>
        <w:t>c4) fennmaradó</w:t>
      </w:r>
      <w:r w:rsidRPr="005D4A2C">
        <w:rPr>
          <w:rFonts w:ascii="Arial" w:hAnsi="Arial" w:cs="Arial"/>
          <w:b/>
        </w:rPr>
        <w:t xml:space="preserve"> terhek</w:t>
      </w:r>
      <w:r>
        <w:rPr>
          <w:rFonts w:ascii="Arial" w:hAnsi="Arial" w:cs="Arial"/>
        </w:rPr>
        <w:t xml:space="preserve"> </w:t>
      </w:r>
    </w:p>
    <w:p w14:paraId="268385F8" w14:textId="77777777" w:rsidR="00E07C67" w:rsidRDefault="00E07C67" w:rsidP="00DC23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mezőben a</w:t>
      </w:r>
      <w:r w:rsidRPr="00BA2B98">
        <w:rPr>
          <w:rFonts w:ascii="Arial" w:hAnsi="Arial" w:cs="Arial"/>
          <w:bCs/>
        </w:rPr>
        <w:t>zon</w:t>
      </w:r>
      <w:r w:rsidRPr="00BA2B98">
        <w:rPr>
          <w:rFonts w:ascii="Arial" w:hAnsi="Arial" w:cs="Arial"/>
          <w:b/>
        </w:rPr>
        <w:t xml:space="preserve"> </w:t>
      </w:r>
      <w:r w:rsidRPr="00BA2B98">
        <w:rPr>
          <w:rFonts w:ascii="Arial" w:hAnsi="Arial" w:cs="Arial"/>
        </w:rPr>
        <w:t>bejegyzések megadása szükséges, melyek a tulajdonosváltást követően is fennmaradnak</w:t>
      </w:r>
      <w:r>
        <w:rPr>
          <w:rFonts w:ascii="Arial" w:hAnsi="Arial" w:cs="Arial"/>
        </w:rPr>
        <w:t xml:space="preserve">. Amennyiben a mezőben több érték egyidejű megjelölése szükséges, úgy azokat a zárójelekben szereplő értékekkel, „-” elválasztó jellel elválasztva kell megadni. </w:t>
      </w:r>
    </w:p>
    <w:p w14:paraId="1EB73DB5" w14:textId="77777777" w:rsidR="00E07C67" w:rsidRPr="00BA2B98" w:rsidRDefault="00E07C67" w:rsidP="00DC2318">
      <w:pPr>
        <w:jc w:val="both"/>
        <w:rPr>
          <w:rFonts w:ascii="Arial" w:hAnsi="Arial" w:cs="Arial"/>
        </w:rPr>
      </w:pPr>
    </w:p>
    <w:p w14:paraId="76C70E96" w14:textId="77777777" w:rsidR="00E07C67" w:rsidRDefault="00E07C67" w:rsidP="00DC2318">
      <w:pPr>
        <w:ind w:left="284" w:hanging="284"/>
        <w:jc w:val="both"/>
        <w:rPr>
          <w:rFonts w:ascii="Arial" w:hAnsi="Arial" w:cs="Arial"/>
          <w:b/>
        </w:rPr>
      </w:pPr>
      <w:r w:rsidRPr="00DE4049">
        <w:rPr>
          <w:rFonts w:ascii="Arial" w:hAnsi="Arial" w:cs="Arial"/>
          <w:b/>
        </w:rPr>
        <w:t>c1</w:t>
      </w:r>
      <w:r>
        <w:rPr>
          <w:rFonts w:ascii="Arial" w:hAnsi="Arial" w:cs="Arial"/>
          <w:b/>
        </w:rPr>
        <w:t>1</w:t>
      </w:r>
      <w:r w:rsidRPr="00DE4049">
        <w:rPr>
          <w:rFonts w:ascii="Arial" w:hAnsi="Arial" w:cs="Arial"/>
          <w:b/>
        </w:rPr>
        <w:t xml:space="preserve">) szint </w:t>
      </w:r>
    </w:p>
    <w:p w14:paraId="4D87756C" w14:textId="77777777" w:rsidR="00E07C67" w:rsidRPr="00DE4049" w:rsidRDefault="00E07C67" w:rsidP="00DC2318">
      <w:pPr>
        <w:ind w:left="284" w:hanging="284"/>
        <w:jc w:val="both"/>
        <w:rPr>
          <w:rFonts w:ascii="Arial" w:hAnsi="Arial" w:cs="Arial"/>
        </w:rPr>
      </w:pPr>
      <w:r w:rsidRPr="00DE4049">
        <w:rPr>
          <w:rFonts w:ascii="Arial" w:hAnsi="Arial" w:cs="Arial"/>
        </w:rPr>
        <w:t>Ebben a mezőben kell megadni, hogy a lakás hányadik szinten helyezkedik el az épületben.</w:t>
      </w:r>
    </w:p>
    <w:p w14:paraId="60B07D7C" w14:textId="77777777" w:rsidR="00E07C67" w:rsidRDefault="00E07C67" w:rsidP="00E07C67">
      <w:pPr>
        <w:ind w:left="284" w:hanging="284"/>
        <w:rPr>
          <w:rFonts w:ascii="Arial" w:hAnsi="Arial" w:cs="Arial"/>
          <w:b/>
        </w:rPr>
      </w:pPr>
    </w:p>
    <w:p w14:paraId="6DCAE24C" w14:textId="77777777" w:rsidR="00E07C67" w:rsidRPr="00BA2B98" w:rsidRDefault="00E07C67" w:rsidP="00E07C67">
      <w:pPr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BA2B98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2</w:t>
      </w:r>
      <w:r w:rsidRPr="00BA2B98">
        <w:rPr>
          <w:rFonts w:ascii="Arial" w:hAnsi="Arial" w:cs="Arial"/>
          <w:b/>
        </w:rPr>
        <w:t>)</w:t>
      </w:r>
      <w:r w:rsidRPr="00BA2B98"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  <w:b/>
        </w:rPr>
        <w:t xml:space="preserve">részleges </w:t>
      </w:r>
      <w:r>
        <w:rPr>
          <w:rFonts w:ascii="Arial" w:hAnsi="Arial" w:cs="Arial"/>
          <w:b/>
        </w:rPr>
        <w:t>helyrajzi szám</w:t>
      </w:r>
    </w:p>
    <w:p w14:paraId="1B587F2A" w14:textId="77777777" w:rsidR="00E07C67" w:rsidRPr="00BA2B98" w:rsidRDefault="00E07C67" w:rsidP="00DC2318">
      <w:pPr>
        <w:ind w:left="284" w:hanging="284"/>
        <w:jc w:val="both"/>
        <w:rPr>
          <w:rFonts w:ascii="Arial" w:hAnsi="Arial" w:cs="Arial"/>
          <w:b/>
          <w:bCs/>
          <w:i/>
          <w:iCs/>
        </w:rPr>
      </w:pPr>
      <w:r w:rsidRPr="00BA2B98">
        <w:rPr>
          <w:rFonts w:ascii="Arial" w:hAnsi="Arial" w:cs="Arial"/>
        </w:rPr>
        <w:t>Szabad szöveges mező</w:t>
      </w:r>
      <w:r>
        <w:rPr>
          <w:rFonts w:ascii="Arial" w:hAnsi="Arial" w:cs="Arial"/>
        </w:rPr>
        <w:t>, melye</w:t>
      </w:r>
      <w:r w:rsidRPr="00BA2B98">
        <w:rPr>
          <w:rFonts w:ascii="Arial" w:hAnsi="Arial" w:cs="Arial"/>
        </w:rPr>
        <w:t>t az alábbi szabályoknak megfelelően szükséges kitölteni</w:t>
      </w:r>
      <w:r>
        <w:rPr>
          <w:rFonts w:ascii="Arial" w:hAnsi="Arial" w:cs="Arial"/>
        </w:rPr>
        <w:t>:</w:t>
      </w:r>
    </w:p>
    <w:p w14:paraId="2D1323FC" w14:textId="77777777" w:rsidR="00E07C67" w:rsidRPr="00BA2B98" w:rsidRDefault="00E07C67" w:rsidP="00DC2318">
      <w:pPr>
        <w:ind w:left="284"/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- amennyiben a h</w:t>
      </w:r>
      <w:r>
        <w:rPr>
          <w:rFonts w:ascii="Arial" w:hAnsi="Arial" w:cs="Arial"/>
        </w:rPr>
        <w:t>elyrajzi számban</w:t>
      </w:r>
      <w:r w:rsidRPr="00BA2B98">
        <w:rPr>
          <w:rFonts w:ascii="Arial" w:hAnsi="Arial" w:cs="Arial"/>
        </w:rPr>
        <w:t xml:space="preserve"> lévő utolsó számjegye nem 0, akkor az utolsó számjegy helyett x</w:t>
      </w:r>
      <w:r>
        <w:rPr>
          <w:rFonts w:ascii="Arial" w:hAnsi="Arial" w:cs="Arial"/>
        </w:rPr>
        <w:t>-</w:t>
      </w:r>
      <w:proofErr w:type="spellStart"/>
      <w:r>
        <w:rPr>
          <w:rFonts w:ascii="Arial" w:hAnsi="Arial" w:cs="Arial"/>
        </w:rPr>
        <w:t>et</w:t>
      </w:r>
      <w:proofErr w:type="spellEnd"/>
      <w:r>
        <w:rPr>
          <w:rFonts w:ascii="Arial" w:hAnsi="Arial" w:cs="Arial"/>
        </w:rPr>
        <w:t>,</w:t>
      </w:r>
    </w:p>
    <w:p w14:paraId="52583717" w14:textId="77777777" w:rsidR="00E07C67" w:rsidRPr="00BA2B98" w:rsidRDefault="00E07C67" w:rsidP="00DC2318">
      <w:pPr>
        <w:ind w:left="426" w:hanging="142"/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- amennyiben a h</w:t>
      </w:r>
      <w:r>
        <w:rPr>
          <w:rFonts w:ascii="Arial" w:hAnsi="Arial" w:cs="Arial"/>
        </w:rPr>
        <w:t>elyrajzi számban</w:t>
      </w:r>
      <w:r w:rsidRPr="00BA2B98">
        <w:rPr>
          <w:rFonts w:ascii="Arial" w:hAnsi="Arial" w:cs="Arial"/>
        </w:rPr>
        <w:t xml:space="preserve"> lévő utolsó számjegye 0, akkor a 0 és a megelőző számjegy helyett is x</w:t>
      </w:r>
      <w:r>
        <w:rPr>
          <w:rFonts w:ascii="Arial" w:hAnsi="Arial" w:cs="Arial"/>
        </w:rPr>
        <w:t>-</w:t>
      </w:r>
      <w:proofErr w:type="spellStart"/>
      <w:r>
        <w:rPr>
          <w:rFonts w:ascii="Arial" w:hAnsi="Arial" w:cs="Arial"/>
        </w:rPr>
        <w:t>et</w:t>
      </w:r>
      <w:proofErr w:type="spellEnd"/>
      <w:r>
        <w:rPr>
          <w:rFonts w:ascii="Arial" w:hAnsi="Arial" w:cs="Arial"/>
        </w:rPr>
        <w:t>,</w:t>
      </w:r>
    </w:p>
    <w:p w14:paraId="1D463E35" w14:textId="77777777" w:rsidR="00E07C67" w:rsidRDefault="00E07C67" w:rsidP="00DC2318">
      <w:pPr>
        <w:ind w:left="284"/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- amennyiben a</w:t>
      </w:r>
      <w:r>
        <w:rPr>
          <w:rFonts w:ascii="Arial" w:hAnsi="Arial" w:cs="Arial"/>
        </w:rPr>
        <w:t xml:space="preserve"> helyrajzi szám </w:t>
      </w:r>
      <w:r w:rsidRPr="00BA2B98">
        <w:rPr>
          <w:rFonts w:ascii="Arial" w:hAnsi="Arial" w:cs="Arial"/>
        </w:rPr>
        <w:t>egy számjegyű, akkor a számjegy helyett x</w:t>
      </w:r>
      <w:r>
        <w:rPr>
          <w:rFonts w:ascii="Arial" w:hAnsi="Arial" w:cs="Arial"/>
        </w:rPr>
        <w:t>-</w:t>
      </w:r>
      <w:proofErr w:type="spellStart"/>
      <w:r>
        <w:rPr>
          <w:rFonts w:ascii="Arial" w:hAnsi="Arial" w:cs="Arial"/>
        </w:rPr>
        <w:t>et</w:t>
      </w:r>
      <w:proofErr w:type="spellEnd"/>
    </w:p>
    <w:p w14:paraId="2ACD2A5B" w14:textId="77777777" w:rsidR="00E07C67" w:rsidRPr="00BA2B98" w:rsidRDefault="00E07C67" w:rsidP="00DC2318">
      <w:p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kell beírni.</w:t>
      </w:r>
    </w:p>
    <w:p w14:paraId="1BDEBA41" w14:textId="77777777" w:rsidR="00E07C67" w:rsidRPr="00BA2B98" w:rsidRDefault="00E07C67" w:rsidP="00E07C67">
      <w:pPr>
        <w:ind w:left="284"/>
        <w:rPr>
          <w:rFonts w:ascii="Arial" w:hAnsi="Arial" w:cs="Arial"/>
          <w:b/>
        </w:rPr>
      </w:pPr>
    </w:p>
    <w:p w14:paraId="4A9C173F" w14:textId="1EAFC514" w:rsidR="00E07C67" w:rsidRDefault="00E07C67" w:rsidP="00E07C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BA2B98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3</w:t>
      </w:r>
      <w:r w:rsidRPr="00BA2B98">
        <w:rPr>
          <w:rFonts w:ascii="Arial" w:hAnsi="Arial" w:cs="Arial"/>
          <w:b/>
        </w:rPr>
        <w:t>) ingatlan típus</w:t>
      </w:r>
    </w:p>
    <w:p w14:paraId="6134983D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szabad szöveges mezőben az Ingatlan</w:t>
      </w:r>
      <w:r w:rsidRPr="00BA2B98">
        <w:rPr>
          <w:rFonts w:ascii="Arial" w:hAnsi="Arial" w:cs="Arial"/>
        </w:rPr>
        <w:t xml:space="preserve"> tulajdoni lap</w:t>
      </w:r>
      <w:r>
        <w:rPr>
          <w:rFonts w:ascii="Arial" w:hAnsi="Arial" w:cs="Arial"/>
        </w:rPr>
        <w:t xml:space="preserve">ján </w:t>
      </w:r>
      <w:r w:rsidRPr="00BA2B98">
        <w:rPr>
          <w:rFonts w:ascii="Arial" w:hAnsi="Arial" w:cs="Arial"/>
        </w:rPr>
        <w:t>(tulajdoni lap I. rész, megnevezés oszlopban</w:t>
      </w:r>
      <w:r>
        <w:rPr>
          <w:rFonts w:ascii="Arial" w:hAnsi="Arial" w:cs="Arial"/>
        </w:rPr>
        <w:t>)</w:t>
      </w:r>
      <w:r w:rsidRPr="00BA2B98">
        <w:rPr>
          <w:rFonts w:ascii="Arial" w:hAnsi="Arial" w:cs="Arial"/>
        </w:rPr>
        <w:t xml:space="preserve"> szereplő ingatlan típust</w:t>
      </w:r>
      <w:r>
        <w:rPr>
          <w:rFonts w:ascii="Arial" w:hAnsi="Arial" w:cs="Arial"/>
        </w:rPr>
        <w:t xml:space="preserve"> kell megadni</w:t>
      </w:r>
      <w:r w:rsidRPr="00BA2B98">
        <w:rPr>
          <w:rFonts w:ascii="Arial" w:hAnsi="Arial" w:cs="Arial"/>
        </w:rPr>
        <w:t>.</w:t>
      </w:r>
    </w:p>
    <w:p w14:paraId="39C13986" w14:textId="77777777" w:rsidR="00E07C67" w:rsidRPr="00BA2B98" w:rsidRDefault="00E07C67" w:rsidP="00E07C67">
      <w:pPr>
        <w:rPr>
          <w:rFonts w:ascii="Arial" w:hAnsi="Arial" w:cs="Arial"/>
        </w:rPr>
      </w:pPr>
    </w:p>
    <w:p w14:paraId="44C88998" w14:textId="77777777" w:rsidR="00E07C67" w:rsidRDefault="00E07C67" w:rsidP="00E07C6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2.3</w:t>
      </w:r>
      <w:r w:rsidRPr="00BA2B98">
        <w:rPr>
          <w:rFonts w:ascii="Arial" w:hAnsi="Arial" w:cs="Arial"/>
          <w:b/>
          <w:bCs/>
        </w:rPr>
        <w:t>. Telek adatok</w:t>
      </w:r>
    </w:p>
    <w:p w14:paraId="5C5363BC" w14:textId="77777777" w:rsidR="00E07C67" w:rsidRPr="00BA2B98" w:rsidRDefault="00E07C67" w:rsidP="00E07C67">
      <w:pPr>
        <w:rPr>
          <w:rFonts w:ascii="Arial" w:hAnsi="Arial" w:cs="Arial"/>
          <w:b/>
          <w:bCs/>
        </w:rPr>
      </w:pPr>
    </w:p>
    <w:p w14:paraId="06260322" w14:textId="77777777" w:rsidR="00E07C67" w:rsidRPr="00BA2B98" w:rsidRDefault="00E07C67" w:rsidP="00E07C67">
      <w:pPr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Pr="00BA2B98">
        <w:rPr>
          <w:rFonts w:ascii="Arial" w:hAnsi="Arial" w:cs="Arial"/>
          <w:b/>
        </w:rPr>
        <w:t xml:space="preserve">2) </w:t>
      </w:r>
      <w:proofErr w:type="spellStart"/>
      <w:r w:rsidRPr="00BA2B98">
        <w:rPr>
          <w:rFonts w:ascii="Arial" w:hAnsi="Arial" w:cs="Arial"/>
          <w:b/>
        </w:rPr>
        <w:t>közművesítettség</w:t>
      </w:r>
      <w:proofErr w:type="spellEnd"/>
    </w:p>
    <w:p w14:paraId="7B52EF0A" w14:textId="77777777" w:rsidR="00E07C67" w:rsidRPr="00BA2B98" w:rsidRDefault="00E07C67" w:rsidP="00DC2318">
      <w:pPr>
        <w:jc w:val="both"/>
        <w:rPr>
          <w:rFonts w:ascii="Arial" w:hAnsi="Arial" w:cs="Arial"/>
          <w:b/>
          <w:bCs/>
        </w:rPr>
      </w:pPr>
      <w:r w:rsidRPr="00BA2B98">
        <w:rPr>
          <w:rFonts w:ascii="Arial" w:hAnsi="Arial" w:cs="Arial"/>
        </w:rPr>
        <w:t xml:space="preserve">Kizárólag saját telekkel rendelkező </w:t>
      </w:r>
      <w:r>
        <w:rPr>
          <w:rFonts w:ascii="Arial" w:hAnsi="Arial" w:cs="Arial"/>
        </w:rPr>
        <w:t>I</w:t>
      </w:r>
      <w:r w:rsidRPr="00BA2B98">
        <w:rPr>
          <w:rFonts w:ascii="Arial" w:hAnsi="Arial" w:cs="Arial"/>
        </w:rPr>
        <w:t xml:space="preserve">ngatlan esetében </w:t>
      </w:r>
      <w:r>
        <w:rPr>
          <w:rFonts w:ascii="Arial" w:hAnsi="Arial" w:cs="Arial"/>
        </w:rPr>
        <w:t>kell megadni. A</w:t>
      </w:r>
      <w:r w:rsidRPr="00BA2B98">
        <w:rPr>
          <w:rFonts w:ascii="Arial" w:hAnsi="Arial" w:cs="Arial"/>
        </w:rPr>
        <w:t>z országos településrendezési és építési követelményekről</w:t>
      </w:r>
      <w:r>
        <w:rPr>
          <w:rFonts w:ascii="Arial" w:hAnsi="Arial" w:cs="Arial"/>
        </w:rPr>
        <w:t xml:space="preserve"> szóló </w:t>
      </w:r>
      <w:r w:rsidRPr="00BA2B98">
        <w:rPr>
          <w:rFonts w:ascii="Arial" w:hAnsi="Arial" w:cs="Arial"/>
        </w:rPr>
        <w:t xml:space="preserve">253/1997. (XII. 20.) Korm. rendelet </w:t>
      </w:r>
      <w:r>
        <w:rPr>
          <w:rFonts w:ascii="Arial" w:hAnsi="Arial" w:cs="Arial"/>
        </w:rPr>
        <w:t xml:space="preserve">(a továbbiakban: </w:t>
      </w:r>
      <w:proofErr w:type="spellStart"/>
      <w:r>
        <w:rPr>
          <w:rFonts w:ascii="Arial" w:hAnsi="Arial" w:cs="Arial"/>
        </w:rPr>
        <w:t>OTÉK</w:t>
      </w:r>
      <w:proofErr w:type="spellEnd"/>
      <w:r>
        <w:rPr>
          <w:rFonts w:ascii="Arial" w:hAnsi="Arial" w:cs="Arial"/>
        </w:rPr>
        <w:t xml:space="preserve">) </w:t>
      </w:r>
      <w:r w:rsidRPr="00BA2B98">
        <w:rPr>
          <w:rFonts w:ascii="Arial" w:hAnsi="Arial" w:cs="Arial"/>
        </w:rPr>
        <w:t>szerinti közmű fogalomba tartozó közművek közül vízellátás, szennyvízelvezetés, gázellátás, villamosenergia-ellátás rendelkezésre áll-e az ingatlanon? A mező</w:t>
      </w:r>
      <w:r>
        <w:rPr>
          <w:rFonts w:ascii="Arial" w:hAnsi="Arial" w:cs="Arial"/>
        </w:rPr>
        <w:t>ben</w:t>
      </w:r>
      <w:r w:rsidRPr="00BA2B98">
        <w:rPr>
          <w:rFonts w:ascii="Arial" w:hAnsi="Arial" w:cs="Arial"/>
        </w:rPr>
        <w:t xml:space="preserve"> az alábbi értékek valamelyik</w:t>
      </w:r>
      <w:r>
        <w:rPr>
          <w:rFonts w:ascii="Arial" w:hAnsi="Arial" w:cs="Arial"/>
        </w:rPr>
        <w:t>e jelentendő</w:t>
      </w:r>
      <w:r w:rsidRPr="00BA2B98">
        <w:rPr>
          <w:rFonts w:ascii="Arial" w:hAnsi="Arial" w:cs="Arial"/>
        </w:rPr>
        <w:t>:</w:t>
      </w:r>
    </w:p>
    <w:p w14:paraId="37A93B9C" w14:textId="77777777" w:rsidR="00E07C67" w:rsidRPr="00BA2B98" w:rsidRDefault="00E07C67" w:rsidP="00DC2318">
      <w:pPr>
        <w:ind w:left="284"/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- összközműves (villamosenergia-, gáz-, víz-ellátás, szennyvízelvezetés közműhálózatról)</w:t>
      </w:r>
      <w:r>
        <w:rPr>
          <w:rFonts w:ascii="Arial" w:hAnsi="Arial" w:cs="Arial"/>
        </w:rPr>
        <w:t>,</w:t>
      </w:r>
    </w:p>
    <w:p w14:paraId="72609594" w14:textId="77777777" w:rsidR="00E07C67" w:rsidRPr="00BA2B98" w:rsidRDefault="00E07C67" w:rsidP="00DC2318">
      <w:pPr>
        <w:ind w:left="284"/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- részleges (villamosenergia, víz-, gáz-ellátás közműhálózatról)</w:t>
      </w:r>
      <w:r>
        <w:rPr>
          <w:rFonts w:ascii="Arial" w:hAnsi="Arial" w:cs="Arial"/>
        </w:rPr>
        <w:t>,</w:t>
      </w:r>
    </w:p>
    <w:p w14:paraId="7E573AA9" w14:textId="77777777" w:rsidR="00E07C67" w:rsidRPr="00BA2B98" w:rsidRDefault="00E07C67" w:rsidP="00DC2318">
      <w:pPr>
        <w:ind w:left="284"/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- részleges (villamosenergia, víz-ellátás közműhálózatról)</w:t>
      </w:r>
      <w:r>
        <w:rPr>
          <w:rFonts w:ascii="Arial" w:hAnsi="Arial" w:cs="Arial"/>
        </w:rPr>
        <w:t>,</w:t>
      </w:r>
    </w:p>
    <w:p w14:paraId="737254CF" w14:textId="77777777" w:rsidR="00E07C67" w:rsidRPr="00BA2B98" w:rsidRDefault="00E07C67" w:rsidP="00DC2318">
      <w:pPr>
        <w:ind w:left="284"/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- részleges (villamosenergia-ellátás közműhálózatról)</w:t>
      </w:r>
      <w:r>
        <w:rPr>
          <w:rFonts w:ascii="Arial" w:hAnsi="Arial" w:cs="Arial"/>
        </w:rPr>
        <w:t>,</w:t>
      </w:r>
    </w:p>
    <w:p w14:paraId="042C8D4D" w14:textId="77777777" w:rsidR="00E07C67" w:rsidRPr="00BA2B98" w:rsidRDefault="00E07C67" w:rsidP="00DC2318">
      <w:pPr>
        <w:ind w:left="284"/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- nincs közműellátás</w:t>
      </w:r>
      <w:r>
        <w:rPr>
          <w:rFonts w:ascii="Arial" w:hAnsi="Arial" w:cs="Arial"/>
        </w:rPr>
        <w:t>,</w:t>
      </w:r>
    </w:p>
    <w:p w14:paraId="3C357F71" w14:textId="77777777" w:rsidR="00E07C67" w:rsidRPr="00BA2B98" w:rsidRDefault="00E07C67" w:rsidP="00E07C67">
      <w:pPr>
        <w:ind w:left="284"/>
        <w:rPr>
          <w:rFonts w:ascii="Arial" w:hAnsi="Arial" w:cs="Arial"/>
        </w:rPr>
      </w:pPr>
      <w:r w:rsidRPr="00BA2B98">
        <w:rPr>
          <w:rFonts w:ascii="Arial" w:hAnsi="Arial" w:cs="Arial"/>
        </w:rPr>
        <w:t>- egyéb</w:t>
      </w:r>
      <w:r>
        <w:rPr>
          <w:rFonts w:ascii="Arial" w:hAnsi="Arial" w:cs="Arial"/>
        </w:rPr>
        <w:t>.</w:t>
      </w:r>
    </w:p>
    <w:p w14:paraId="59B107DD" w14:textId="77777777" w:rsidR="001E1EE0" w:rsidRDefault="001E1EE0" w:rsidP="00E07C67">
      <w:pPr>
        <w:rPr>
          <w:rFonts w:ascii="Arial" w:hAnsi="Arial" w:cs="Arial"/>
          <w:b/>
        </w:rPr>
      </w:pPr>
    </w:p>
    <w:p w14:paraId="6B66DBEE" w14:textId="21AF35D6" w:rsidR="00E07C67" w:rsidRPr="00BA2B98" w:rsidRDefault="00E07C67" w:rsidP="00E07C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Pr="00BA2B98">
        <w:rPr>
          <w:rFonts w:ascii="Arial" w:hAnsi="Arial" w:cs="Arial"/>
          <w:b/>
        </w:rPr>
        <w:t xml:space="preserve">3) </w:t>
      </w:r>
      <w:proofErr w:type="spellStart"/>
      <w:r w:rsidRPr="00BA2B98">
        <w:rPr>
          <w:rFonts w:ascii="Arial" w:hAnsi="Arial" w:cs="Arial"/>
          <w:b/>
        </w:rPr>
        <w:t>összközművesíthetőség</w:t>
      </w:r>
      <w:proofErr w:type="spellEnd"/>
    </w:p>
    <w:p w14:paraId="6410170B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A mező</w:t>
      </w:r>
      <w:r>
        <w:rPr>
          <w:rFonts w:ascii="Arial" w:hAnsi="Arial" w:cs="Arial"/>
        </w:rPr>
        <w:t>ben</w:t>
      </w:r>
      <w:r w:rsidRPr="00BA2B98">
        <w:rPr>
          <w:rFonts w:ascii="Arial" w:hAnsi="Arial" w:cs="Arial"/>
        </w:rPr>
        <w:t xml:space="preserve"> „</w:t>
      </w:r>
      <w:r>
        <w:rPr>
          <w:rFonts w:ascii="Arial" w:hAnsi="Arial" w:cs="Arial"/>
        </w:rPr>
        <w:t>I</w:t>
      </w:r>
      <w:r w:rsidRPr="00BA2B98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>értéke</w:t>
      </w:r>
      <w:r>
        <w:rPr>
          <w:rFonts w:ascii="Arial" w:hAnsi="Arial" w:cs="Arial"/>
        </w:rPr>
        <w:t>t</w:t>
      </w:r>
      <w:r w:rsidRPr="00BA2B98">
        <w:rPr>
          <w:rFonts w:ascii="Arial" w:hAnsi="Arial" w:cs="Arial"/>
        </w:rPr>
        <w:t xml:space="preserve"> kell </w:t>
      </w:r>
      <w:r>
        <w:rPr>
          <w:rFonts w:ascii="Arial" w:hAnsi="Arial" w:cs="Arial"/>
        </w:rPr>
        <w:t>megadni</w:t>
      </w:r>
      <w:r w:rsidRPr="00BA2B98">
        <w:rPr>
          <w:rFonts w:ascii="Arial" w:hAnsi="Arial" w:cs="Arial"/>
        </w:rPr>
        <w:t>, amennyiben az ingatlan a vezetékes vízellátó, szennyvízelvezető, gázellátó, villamosenergia-ellátó hálózatra nem csatlakozott, de azok mindegyike az ingatlan előtt rendelkezésre áll, azaz a rácsatlakozás lehetősége biztosított. Egyéb esetben (azaz</w:t>
      </w:r>
      <w:r>
        <w:rPr>
          <w:rFonts w:ascii="Arial" w:hAnsi="Arial" w:cs="Arial"/>
        </w:rPr>
        <w:t>,</w:t>
      </w:r>
      <w:r w:rsidRPr="00BA2B98">
        <w:rPr>
          <w:rFonts w:ascii="Arial" w:hAnsi="Arial" w:cs="Arial"/>
        </w:rPr>
        <w:t xml:space="preserve"> ha nem lehet </w:t>
      </w:r>
      <w:proofErr w:type="spellStart"/>
      <w:r w:rsidRPr="00BA2B98">
        <w:rPr>
          <w:rFonts w:ascii="Arial" w:hAnsi="Arial" w:cs="Arial"/>
        </w:rPr>
        <w:t>összközművesíteni</w:t>
      </w:r>
      <w:proofErr w:type="spellEnd"/>
      <w:r w:rsidRPr="00BA2B98">
        <w:rPr>
          <w:rFonts w:ascii="Arial" w:hAnsi="Arial" w:cs="Arial"/>
        </w:rPr>
        <w:t>) a</w:t>
      </w:r>
      <w:r>
        <w:rPr>
          <w:rFonts w:ascii="Arial" w:hAnsi="Arial" w:cs="Arial"/>
        </w:rPr>
        <w:t>z</w:t>
      </w:r>
      <w:r w:rsidRPr="00BA2B98">
        <w:rPr>
          <w:rFonts w:ascii="Arial" w:hAnsi="Arial" w:cs="Arial"/>
        </w:rPr>
        <w:t xml:space="preserve"> „</w:t>
      </w:r>
      <w:r>
        <w:rPr>
          <w:rFonts w:ascii="Arial" w:hAnsi="Arial" w:cs="Arial"/>
        </w:rPr>
        <w:t>N</w:t>
      </w:r>
      <w:r w:rsidRPr="00BA2B98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>érték megadása szükséges.</w:t>
      </w:r>
    </w:p>
    <w:p w14:paraId="5850FC41" w14:textId="77777777" w:rsidR="00E07C67" w:rsidRPr="00BA2B98" w:rsidRDefault="00E07C67" w:rsidP="00E07C67">
      <w:pPr>
        <w:rPr>
          <w:rFonts w:ascii="Arial" w:hAnsi="Arial" w:cs="Arial"/>
        </w:rPr>
      </w:pPr>
    </w:p>
    <w:p w14:paraId="35EA1BBC" w14:textId="77777777" w:rsidR="00E07C67" w:rsidRPr="00BA2B98" w:rsidRDefault="00E07C67" w:rsidP="00E07C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Pr="00BA2B98">
        <w:rPr>
          <w:rFonts w:ascii="Arial" w:hAnsi="Arial" w:cs="Arial"/>
          <w:b/>
        </w:rPr>
        <w:t>4) közterületkapcsolat</w:t>
      </w:r>
    </w:p>
    <w:p w14:paraId="7136D821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  <w:bCs/>
        </w:rPr>
        <w:t>A mező</w:t>
      </w:r>
      <w:r>
        <w:rPr>
          <w:rFonts w:ascii="Arial" w:hAnsi="Arial" w:cs="Arial"/>
          <w:bCs/>
        </w:rPr>
        <w:t>ben</w:t>
      </w:r>
      <w:r w:rsidRPr="00BA2B98">
        <w:rPr>
          <w:rFonts w:ascii="Arial" w:hAnsi="Arial" w:cs="Arial"/>
        </w:rPr>
        <w:t xml:space="preserve"> „</w:t>
      </w:r>
      <w:r>
        <w:rPr>
          <w:rFonts w:ascii="Arial" w:hAnsi="Arial" w:cs="Arial"/>
        </w:rPr>
        <w:t xml:space="preserve">I” </w:t>
      </w:r>
      <w:r w:rsidRPr="00BA2B98">
        <w:rPr>
          <w:rFonts w:ascii="Arial" w:hAnsi="Arial" w:cs="Arial"/>
        </w:rPr>
        <w:t>értéke</w:t>
      </w:r>
      <w:r>
        <w:rPr>
          <w:rFonts w:ascii="Arial" w:hAnsi="Arial" w:cs="Arial"/>
        </w:rPr>
        <w:t>t</w:t>
      </w:r>
      <w:r w:rsidRPr="00BA2B98">
        <w:rPr>
          <w:rFonts w:ascii="Arial" w:hAnsi="Arial" w:cs="Arial"/>
        </w:rPr>
        <w:t xml:space="preserve"> kell </w:t>
      </w:r>
      <w:r>
        <w:rPr>
          <w:rFonts w:ascii="Arial" w:hAnsi="Arial" w:cs="Arial"/>
        </w:rPr>
        <w:t>megad</w:t>
      </w:r>
      <w:r w:rsidRPr="00BA2B98">
        <w:rPr>
          <w:rFonts w:ascii="Arial" w:hAnsi="Arial" w:cs="Arial"/>
        </w:rPr>
        <w:t xml:space="preserve">ni, amennyiben az </w:t>
      </w:r>
      <w:r>
        <w:rPr>
          <w:rFonts w:ascii="Arial" w:hAnsi="Arial" w:cs="Arial"/>
        </w:rPr>
        <w:t>I</w:t>
      </w:r>
      <w:r w:rsidRPr="00BA2B98">
        <w:rPr>
          <w:rFonts w:ascii="Arial" w:hAnsi="Arial" w:cs="Arial"/>
        </w:rPr>
        <w:t>ngatlan közterületről közvetlenül megközelíthető. Egyéb eseteben a</w:t>
      </w:r>
      <w:r>
        <w:rPr>
          <w:rFonts w:ascii="Arial" w:hAnsi="Arial" w:cs="Arial"/>
        </w:rPr>
        <w:t>z</w:t>
      </w:r>
      <w:r w:rsidRPr="00BA2B98">
        <w:rPr>
          <w:rFonts w:ascii="Arial" w:hAnsi="Arial" w:cs="Arial"/>
        </w:rPr>
        <w:t xml:space="preserve"> „</w:t>
      </w:r>
      <w:r>
        <w:rPr>
          <w:rFonts w:ascii="Arial" w:hAnsi="Arial" w:cs="Arial"/>
        </w:rPr>
        <w:t xml:space="preserve">N” </w:t>
      </w:r>
      <w:r w:rsidRPr="00BA2B98">
        <w:rPr>
          <w:rFonts w:ascii="Arial" w:hAnsi="Arial" w:cs="Arial"/>
        </w:rPr>
        <w:t xml:space="preserve">érték megadása szükséges. </w:t>
      </w:r>
    </w:p>
    <w:p w14:paraId="600E6C36" w14:textId="77777777" w:rsidR="00E07C67" w:rsidRDefault="00E07C67" w:rsidP="00DC2318">
      <w:pPr>
        <w:jc w:val="both"/>
        <w:rPr>
          <w:rStyle w:val="Jegyzethivatkozs"/>
        </w:rPr>
      </w:pPr>
    </w:p>
    <w:p w14:paraId="245A4822" w14:textId="77777777" w:rsidR="00E07C67" w:rsidRPr="00BA2B98" w:rsidRDefault="00E07C67" w:rsidP="00DC231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Pr="00BA2B98">
        <w:rPr>
          <w:rFonts w:ascii="Arial" w:hAnsi="Arial" w:cs="Arial"/>
          <w:b/>
        </w:rPr>
        <w:t xml:space="preserve">8) telek területe </w:t>
      </w:r>
    </w:p>
    <w:p w14:paraId="368E0523" w14:textId="77777777" w:rsidR="00E07C67" w:rsidRPr="00E83FFF" w:rsidRDefault="00E07C67" w:rsidP="00DC2318">
      <w:pPr>
        <w:jc w:val="both"/>
        <w:rPr>
          <w:rFonts w:ascii="Arial" w:hAnsi="Arial" w:cs="Arial"/>
        </w:rPr>
      </w:pPr>
      <w:r w:rsidRPr="00E83FFF">
        <w:rPr>
          <w:rFonts w:ascii="Arial" w:hAnsi="Arial" w:cs="Arial"/>
          <w:bCs/>
        </w:rPr>
        <w:t xml:space="preserve">A telek területének méretét </w:t>
      </w:r>
      <w:r w:rsidRPr="00E83FFF">
        <w:rPr>
          <w:rFonts w:ascii="Arial" w:hAnsi="Arial" w:cs="Arial"/>
        </w:rPr>
        <w:t>a tulajdoni lap alapján (tulajdoni lap I. rész, terület oszlopban szereplő adat), m</w:t>
      </w:r>
      <w:r w:rsidRPr="00E83FFF">
        <w:rPr>
          <w:rFonts w:ascii="Arial" w:hAnsi="Arial" w:cs="Arial"/>
          <w:vertAlign w:val="superscript"/>
        </w:rPr>
        <w:t>2</w:t>
      </w:r>
      <w:r w:rsidRPr="00E83FFF">
        <w:rPr>
          <w:rFonts w:ascii="Arial" w:hAnsi="Arial" w:cs="Arial"/>
        </w:rPr>
        <w:t xml:space="preserve">-ben szükséges megadni. </w:t>
      </w:r>
    </w:p>
    <w:p w14:paraId="0167DFD1" w14:textId="77777777" w:rsidR="00E07C67" w:rsidRPr="00BA2B98" w:rsidRDefault="00E07C67" w:rsidP="00DC2318">
      <w:pPr>
        <w:jc w:val="both"/>
        <w:rPr>
          <w:rFonts w:ascii="Arial" w:hAnsi="Arial" w:cs="Arial"/>
        </w:rPr>
      </w:pPr>
    </w:p>
    <w:p w14:paraId="09020F13" w14:textId="77777777" w:rsidR="00E07C67" w:rsidRPr="000F462A" w:rsidRDefault="00E07C67" w:rsidP="00DC231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2.4</w:t>
      </w:r>
      <w:r w:rsidRPr="00BA2B98">
        <w:rPr>
          <w:rFonts w:ascii="Arial" w:hAnsi="Arial" w:cs="Arial"/>
          <w:b/>
          <w:bCs/>
        </w:rPr>
        <w:t>. Beépítési lehetőségek</w:t>
      </w:r>
    </w:p>
    <w:p w14:paraId="2F08FD95" w14:textId="77777777" w:rsidR="00E07C67" w:rsidRPr="00BA2B98" w:rsidRDefault="00E07C67" w:rsidP="00DC2318">
      <w:pPr>
        <w:keepNext/>
        <w:jc w:val="both"/>
        <w:rPr>
          <w:rFonts w:ascii="Arial" w:hAnsi="Arial" w:cs="Arial"/>
          <w:b/>
        </w:rPr>
      </w:pPr>
    </w:p>
    <w:p w14:paraId="06F50C85" w14:textId="77777777" w:rsidR="00E07C67" w:rsidRPr="00BA2B98" w:rsidRDefault="00E07C67" w:rsidP="00DC2318">
      <w:pPr>
        <w:ind w:left="142" w:hanging="14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</w:t>
      </w:r>
      <w:r w:rsidRPr="00BA2B98">
        <w:rPr>
          <w:rFonts w:ascii="Arial" w:hAnsi="Arial" w:cs="Arial"/>
          <w:b/>
        </w:rPr>
        <w:t>1) építési övezet</w:t>
      </w:r>
    </w:p>
    <w:p w14:paraId="01EDFBD0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  <w:bCs/>
        </w:rPr>
        <w:t>A</w:t>
      </w:r>
      <w:r w:rsidRPr="00BA2B98">
        <w:rPr>
          <w:rFonts w:ascii="Arial" w:hAnsi="Arial" w:cs="Arial"/>
          <w:b/>
        </w:rPr>
        <w:t xml:space="preserve"> </w:t>
      </w:r>
      <w:r w:rsidRPr="00BA2B98">
        <w:rPr>
          <w:rFonts w:ascii="Arial" w:hAnsi="Arial" w:cs="Arial"/>
        </w:rPr>
        <w:t>beépítésre szánt vagy beépített területek területfelhasználási egységein belüli egyes területrészeken a felhasználás és az építés feltételeit és módját meghatározó besorolást szükséges megadni.</w:t>
      </w:r>
    </w:p>
    <w:p w14:paraId="21E1F9D9" w14:textId="77777777" w:rsidR="00E07C67" w:rsidRPr="00BA2B98" w:rsidRDefault="00E07C67" w:rsidP="00DC2318">
      <w:pPr>
        <w:jc w:val="both"/>
        <w:rPr>
          <w:rFonts w:ascii="Arial" w:hAnsi="Arial" w:cs="Arial"/>
        </w:rPr>
      </w:pPr>
    </w:p>
    <w:p w14:paraId="753ABA28" w14:textId="77777777" w:rsidR="00E07C67" w:rsidRPr="00BA2B98" w:rsidRDefault="00E07C67" w:rsidP="00DC2318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e</w:t>
      </w:r>
      <w:r w:rsidRPr="00BA2B98">
        <w:rPr>
          <w:rFonts w:ascii="Arial" w:hAnsi="Arial" w:cs="Arial"/>
          <w:b/>
        </w:rPr>
        <w:t xml:space="preserve">6) tilalommal, korlátozással érintett </w:t>
      </w:r>
    </w:p>
    <w:p w14:paraId="69049231" w14:textId="044B2706" w:rsidR="00E07C67" w:rsidRPr="00D00B41" w:rsidRDefault="00E07C67" w:rsidP="00DC2318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940BBA">
        <w:rPr>
          <w:rFonts w:ascii="Arial" w:hAnsi="Arial" w:cs="Arial"/>
        </w:rPr>
        <w:t>Amennyiben a telek tilalommal</w:t>
      </w:r>
      <w:r>
        <w:rPr>
          <w:rFonts w:ascii="Arial" w:hAnsi="Arial" w:cs="Arial"/>
        </w:rPr>
        <w:t>,</w:t>
      </w:r>
      <w:r w:rsidRPr="00940BBA">
        <w:rPr>
          <w:rFonts w:ascii="Arial" w:hAnsi="Arial" w:cs="Arial"/>
        </w:rPr>
        <w:t xml:space="preserve"> egyéb korlátozással nem érintett, akkor a mező</w:t>
      </w:r>
      <w:r>
        <w:rPr>
          <w:rFonts w:ascii="Arial" w:hAnsi="Arial" w:cs="Arial"/>
        </w:rPr>
        <w:t>ben</w:t>
      </w:r>
      <w:r w:rsidRPr="00940B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„</w:t>
      </w:r>
      <w:r w:rsidRPr="00940BBA">
        <w:rPr>
          <w:rFonts w:ascii="Arial" w:hAnsi="Arial" w:cs="Arial"/>
        </w:rPr>
        <w:t>nem</w:t>
      </w:r>
      <w:r>
        <w:rPr>
          <w:rFonts w:ascii="Arial" w:hAnsi="Arial" w:cs="Arial"/>
        </w:rPr>
        <w:t>”</w:t>
      </w:r>
      <w:r w:rsidRPr="00940BBA">
        <w:rPr>
          <w:rFonts w:ascii="Arial" w:hAnsi="Arial" w:cs="Arial"/>
        </w:rPr>
        <w:t xml:space="preserve"> érték</w:t>
      </w:r>
      <w:r>
        <w:rPr>
          <w:rFonts w:ascii="Arial" w:hAnsi="Arial" w:cs="Arial"/>
        </w:rPr>
        <w:t>et kell jelenteni</w:t>
      </w:r>
      <w:r w:rsidRPr="00940BBA">
        <w:rPr>
          <w:rFonts w:ascii="Arial" w:hAnsi="Arial" w:cs="Arial"/>
        </w:rPr>
        <w:t>, ha bármilyen korlátozással érintett, akkor ennek rövid szöveges összefoglalása szükséges.</w:t>
      </w:r>
    </w:p>
    <w:p w14:paraId="6F695B8F" w14:textId="77777777" w:rsidR="00E07C67" w:rsidRPr="00BA2B98" w:rsidRDefault="00E07C67" w:rsidP="00E07C67">
      <w:pPr>
        <w:rPr>
          <w:rFonts w:ascii="Arial" w:hAnsi="Arial" w:cs="Arial"/>
          <w:b/>
        </w:rPr>
      </w:pPr>
    </w:p>
    <w:p w14:paraId="37EA5D28" w14:textId="77777777" w:rsidR="00E07C67" w:rsidRPr="00BA2B98" w:rsidRDefault="00E07C67" w:rsidP="00DC231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2.5</w:t>
      </w:r>
      <w:r w:rsidRPr="00BA2B98">
        <w:rPr>
          <w:rFonts w:ascii="Arial" w:hAnsi="Arial" w:cs="Arial"/>
          <w:b/>
          <w:bCs/>
        </w:rPr>
        <w:t>. Ingatlan alapterületi adatok</w:t>
      </w:r>
    </w:p>
    <w:p w14:paraId="3504AA10" w14:textId="77777777" w:rsidR="00E07C67" w:rsidRPr="00BA2B98" w:rsidRDefault="00E07C67" w:rsidP="00DC2318">
      <w:pPr>
        <w:jc w:val="both"/>
        <w:rPr>
          <w:rFonts w:ascii="Arial" w:hAnsi="Arial" w:cs="Arial"/>
          <w:b/>
          <w:bCs/>
        </w:rPr>
      </w:pPr>
    </w:p>
    <w:p w14:paraId="0EFCFC2F" w14:textId="77777777" w:rsidR="00E07C67" w:rsidRPr="00BA2B98" w:rsidRDefault="00E07C67" w:rsidP="00DC2318">
      <w:pPr>
        <w:ind w:left="142" w:hanging="14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BA2B98">
        <w:rPr>
          <w:rFonts w:ascii="Arial" w:hAnsi="Arial" w:cs="Arial"/>
          <w:b/>
        </w:rPr>
        <w:t>1) összes bruttó alapterület</w:t>
      </w:r>
    </w:p>
    <w:p w14:paraId="1A635EC9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 xml:space="preserve">Az </w:t>
      </w:r>
      <w:proofErr w:type="spellStart"/>
      <w:r w:rsidRPr="00BA2B98">
        <w:rPr>
          <w:rFonts w:ascii="Arial" w:hAnsi="Arial" w:cs="Arial"/>
        </w:rPr>
        <w:t>OTÉK</w:t>
      </w:r>
      <w:proofErr w:type="spellEnd"/>
      <w:r w:rsidRPr="00BA2B98">
        <w:rPr>
          <w:rFonts w:ascii="Arial" w:hAnsi="Arial" w:cs="Arial"/>
        </w:rPr>
        <w:t xml:space="preserve"> 1.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>melléklet 18. pont</w:t>
      </w:r>
      <w:r>
        <w:rPr>
          <w:rFonts w:ascii="Arial" w:hAnsi="Arial" w:cs="Arial"/>
        </w:rPr>
        <w:t>ja</w:t>
      </w:r>
      <w:r w:rsidRPr="00BA2B98">
        <w:rPr>
          <w:rFonts w:ascii="Arial" w:hAnsi="Arial" w:cs="Arial"/>
        </w:rPr>
        <w:t xml:space="preserve"> szerinti bruttó alapterület. </w:t>
      </w:r>
    </w:p>
    <w:p w14:paraId="7137F1F9" w14:textId="77777777" w:rsidR="00E07C67" w:rsidRPr="00BA2B98" w:rsidRDefault="00E07C67" w:rsidP="00DC2318">
      <w:pPr>
        <w:jc w:val="both"/>
        <w:rPr>
          <w:rFonts w:ascii="Arial" w:hAnsi="Arial" w:cs="Arial"/>
        </w:rPr>
      </w:pPr>
    </w:p>
    <w:p w14:paraId="0A4ADD10" w14:textId="77777777" w:rsidR="00E07C67" w:rsidRPr="00BA2B98" w:rsidRDefault="00E07C67" w:rsidP="00DC2318">
      <w:pPr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BA2B98">
        <w:rPr>
          <w:rFonts w:ascii="Arial" w:hAnsi="Arial" w:cs="Arial"/>
          <w:b/>
        </w:rPr>
        <w:t xml:space="preserve">2) alapterülete a földhivatali nyilvántartás szerint </w:t>
      </w:r>
    </w:p>
    <w:p w14:paraId="750F6F2C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A tulajdoni lap</w:t>
      </w:r>
      <w:r>
        <w:rPr>
          <w:rFonts w:ascii="Arial" w:hAnsi="Arial" w:cs="Arial"/>
        </w:rPr>
        <w:t>on</w:t>
      </w:r>
      <w:r w:rsidRPr="00BA2B98">
        <w:rPr>
          <w:rFonts w:ascii="Arial" w:hAnsi="Arial" w:cs="Arial"/>
        </w:rPr>
        <w:t xml:space="preserve"> (tulajdoni lap I. rész, terület oszlop</w:t>
      </w:r>
      <w:r>
        <w:rPr>
          <w:rFonts w:ascii="Arial" w:hAnsi="Arial" w:cs="Arial"/>
        </w:rPr>
        <w:t>)</w:t>
      </w:r>
      <w:r w:rsidRPr="00BA2B98">
        <w:rPr>
          <w:rFonts w:ascii="Arial" w:hAnsi="Arial" w:cs="Arial"/>
        </w:rPr>
        <w:t xml:space="preserve"> szereplő adat.</w:t>
      </w:r>
    </w:p>
    <w:p w14:paraId="6C28EC4F" w14:textId="77777777" w:rsidR="00E07C67" w:rsidRPr="00BA2B98" w:rsidRDefault="00E07C67" w:rsidP="00DC2318">
      <w:pPr>
        <w:jc w:val="both"/>
        <w:rPr>
          <w:rFonts w:ascii="Arial" w:hAnsi="Arial" w:cs="Arial"/>
        </w:rPr>
      </w:pPr>
    </w:p>
    <w:p w14:paraId="78FE8051" w14:textId="77777777" w:rsidR="00E07C67" w:rsidRPr="00BA2B98" w:rsidRDefault="00E07C67" w:rsidP="00DC2318">
      <w:pPr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BA2B98">
        <w:rPr>
          <w:rFonts w:ascii="Arial" w:hAnsi="Arial" w:cs="Arial"/>
          <w:b/>
        </w:rPr>
        <w:t xml:space="preserve">3) összes nettó alapterület </w:t>
      </w:r>
    </w:p>
    <w:p w14:paraId="568D99BD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 xml:space="preserve">Az </w:t>
      </w:r>
      <w:proofErr w:type="spellStart"/>
      <w:r w:rsidRPr="00BA2B98">
        <w:rPr>
          <w:rFonts w:ascii="Arial" w:hAnsi="Arial" w:cs="Arial"/>
        </w:rPr>
        <w:t>OTÉK</w:t>
      </w:r>
      <w:proofErr w:type="spellEnd"/>
      <w:r w:rsidRPr="00BA2B98">
        <w:rPr>
          <w:rFonts w:ascii="Arial" w:hAnsi="Arial" w:cs="Arial"/>
        </w:rPr>
        <w:t xml:space="preserve"> 1.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>melléklet 88.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>pont</w:t>
      </w:r>
      <w:r>
        <w:rPr>
          <w:rFonts w:ascii="Arial" w:hAnsi="Arial" w:cs="Arial"/>
        </w:rPr>
        <w:t>ja</w:t>
      </w:r>
      <w:r w:rsidRPr="00BA2B98">
        <w:rPr>
          <w:rFonts w:ascii="Arial" w:hAnsi="Arial" w:cs="Arial"/>
        </w:rPr>
        <w:t xml:space="preserve"> szerinti nettó alapterület.</w:t>
      </w:r>
    </w:p>
    <w:p w14:paraId="114FBA4F" w14:textId="77777777" w:rsidR="00E07C67" w:rsidRPr="00BA2B98" w:rsidRDefault="00E07C67" w:rsidP="00DC2318">
      <w:pPr>
        <w:jc w:val="both"/>
        <w:rPr>
          <w:rFonts w:ascii="Arial" w:hAnsi="Arial" w:cs="Arial"/>
          <w:b/>
        </w:rPr>
      </w:pPr>
    </w:p>
    <w:p w14:paraId="3AAB2996" w14:textId="77777777" w:rsidR="00E07C67" w:rsidRPr="00BA2B98" w:rsidRDefault="00E07C67" w:rsidP="00DC2318">
      <w:pPr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BA2B98">
        <w:rPr>
          <w:rFonts w:ascii="Arial" w:hAnsi="Arial" w:cs="Arial"/>
          <w:b/>
        </w:rPr>
        <w:t xml:space="preserve">4) összes hasznos alapterület </w:t>
      </w:r>
    </w:p>
    <w:p w14:paraId="536744DF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  <w:bCs/>
        </w:rPr>
        <w:t>Az</w:t>
      </w:r>
      <w:r w:rsidRPr="00BA2B98">
        <w:rPr>
          <w:rFonts w:ascii="Arial" w:hAnsi="Arial" w:cs="Arial"/>
          <w:b/>
        </w:rPr>
        <w:t xml:space="preserve"> </w:t>
      </w:r>
      <w:proofErr w:type="spellStart"/>
      <w:r w:rsidRPr="00BA2B98">
        <w:rPr>
          <w:rFonts w:ascii="Arial" w:hAnsi="Arial" w:cs="Arial"/>
        </w:rPr>
        <w:t>OTÉK</w:t>
      </w:r>
      <w:proofErr w:type="spellEnd"/>
      <w:r w:rsidRPr="00BA2B98">
        <w:rPr>
          <w:rFonts w:ascii="Arial" w:hAnsi="Arial" w:cs="Arial"/>
        </w:rPr>
        <w:t xml:space="preserve"> 1.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>melléklet 46.,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>46a. pont</w:t>
      </w:r>
      <w:r>
        <w:rPr>
          <w:rFonts w:ascii="Arial" w:hAnsi="Arial" w:cs="Arial"/>
        </w:rPr>
        <w:t>ja</w:t>
      </w:r>
      <w:r w:rsidRPr="00BA2B98">
        <w:rPr>
          <w:rFonts w:ascii="Arial" w:hAnsi="Arial" w:cs="Arial"/>
        </w:rPr>
        <w:t xml:space="preserve"> szerinti összes hasznos alapterület. </w:t>
      </w:r>
    </w:p>
    <w:p w14:paraId="3BC9EFA3" w14:textId="77777777" w:rsidR="00E07C67" w:rsidRPr="00BA2B98" w:rsidRDefault="00E07C67" w:rsidP="00DC2318">
      <w:pPr>
        <w:jc w:val="both"/>
        <w:rPr>
          <w:rFonts w:ascii="Arial" w:hAnsi="Arial" w:cs="Arial"/>
          <w:b/>
        </w:rPr>
      </w:pPr>
    </w:p>
    <w:p w14:paraId="4CFB04C6" w14:textId="77777777" w:rsidR="00E07C67" w:rsidRPr="00BA2B98" w:rsidRDefault="00E07C67" w:rsidP="00DC2318">
      <w:pPr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BA2B98">
        <w:rPr>
          <w:rFonts w:ascii="Arial" w:hAnsi="Arial" w:cs="Arial"/>
          <w:b/>
        </w:rPr>
        <w:t>5) ebből pinceszinti vagy alagsori nettó alapterület</w:t>
      </w:r>
      <w:bookmarkStart w:id="19" w:name="_Hlk8122633"/>
    </w:p>
    <w:p w14:paraId="54F3017C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  <w:bCs/>
        </w:rPr>
        <w:t>Az</w:t>
      </w:r>
      <w:r w:rsidRPr="00BA2B98">
        <w:rPr>
          <w:rFonts w:ascii="Arial" w:hAnsi="Arial" w:cs="Arial"/>
          <w:b/>
        </w:rPr>
        <w:t xml:space="preserve"> </w:t>
      </w:r>
      <w:proofErr w:type="spellStart"/>
      <w:r w:rsidRPr="00BA2B98">
        <w:rPr>
          <w:rFonts w:ascii="Arial" w:hAnsi="Arial" w:cs="Arial"/>
        </w:rPr>
        <w:t>OTÉK</w:t>
      </w:r>
      <w:proofErr w:type="spellEnd"/>
      <w:r w:rsidRPr="00BA2B98">
        <w:rPr>
          <w:rFonts w:ascii="Arial" w:hAnsi="Arial" w:cs="Arial"/>
        </w:rPr>
        <w:t xml:space="preserve"> 1.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>melléklet 1.</w:t>
      </w:r>
      <w:r>
        <w:rPr>
          <w:rFonts w:ascii="Arial" w:hAnsi="Arial" w:cs="Arial"/>
        </w:rPr>
        <w:t xml:space="preserve"> és </w:t>
      </w:r>
      <w:r w:rsidRPr="00BA2B98">
        <w:rPr>
          <w:rFonts w:ascii="Arial" w:hAnsi="Arial" w:cs="Arial"/>
        </w:rPr>
        <w:t>2. pont</w:t>
      </w:r>
      <w:r>
        <w:rPr>
          <w:rFonts w:ascii="Arial" w:hAnsi="Arial" w:cs="Arial"/>
        </w:rPr>
        <w:t>ja</w:t>
      </w:r>
      <w:r w:rsidRPr="00BA2B98">
        <w:rPr>
          <w:rFonts w:ascii="Arial" w:hAnsi="Arial" w:cs="Arial"/>
        </w:rPr>
        <w:t xml:space="preserve"> szerinti </w:t>
      </w:r>
      <w:bookmarkEnd w:id="19"/>
      <w:r w:rsidRPr="00BA2B98">
        <w:rPr>
          <w:rFonts w:ascii="Arial" w:hAnsi="Arial" w:cs="Arial"/>
        </w:rPr>
        <w:t xml:space="preserve">alagsori vagy </w:t>
      </w:r>
      <w:r>
        <w:rPr>
          <w:rFonts w:ascii="Arial" w:hAnsi="Arial" w:cs="Arial"/>
        </w:rPr>
        <w:t xml:space="preserve">az </w:t>
      </w:r>
      <w:proofErr w:type="spellStart"/>
      <w:r w:rsidRPr="00BA2B98">
        <w:rPr>
          <w:rFonts w:ascii="Arial" w:hAnsi="Arial" w:cs="Arial"/>
        </w:rPr>
        <w:t>OTÉK</w:t>
      </w:r>
      <w:proofErr w:type="spellEnd"/>
      <w:r w:rsidRPr="00BA2B98">
        <w:rPr>
          <w:rFonts w:ascii="Arial" w:hAnsi="Arial" w:cs="Arial"/>
        </w:rPr>
        <w:t xml:space="preserve"> 1. melléklet 99.</w:t>
      </w:r>
      <w:r>
        <w:rPr>
          <w:rFonts w:ascii="Arial" w:hAnsi="Arial" w:cs="Arial"/>
        </w:rPr>
        <w:t xml:space="preserve"> és </w:t>
      </w:r>
      <w:r w:rsidRPr="00BA2B98">
        <w:rPr>
          <w:rFonts w:ascii="Arial" w:hAnsi="Arial" w:cs="Arial"/>
        </w:rPr>
        <w:t>100. pont</w:t>
      </w:r>
      <w:r>
        <w:rPr>
          <w:rFonts w:ascii="Arial" w:hAnsi="Arial" w:cs="Arial"/>
        </w:rPr>
        <w:t>ja</w:t>
      </w:r>
      <w:r w:rsidRPr="00BA2B98">
        <w:rPr>
          <w:rFonts w:ascii="Arial" w:hAnsi="Arial" w:cs="Arial"/>
        </w:rPr>
        <w:t xml:space="preserve"> szerinti pinceszinti területek. </w:t>
      </w:r>
    </w:p>
    <w:p w14:paraId="098CDEEC" w14:textId="77777777" w:rsidR="00E07C67" w:rsidRDefault="00E07C67" w:rsidP="00DC2318">
      <w:pPr>
        <w:jc w:val="both"/>
        <w:rPr>
          <w:rFonts w:ascii="Arial" w:hAnsi="Arial" w:cs="Arial"/>
          <w:b/>
        </w:rPr>
      </w:pPr>
    </w:p>
    <w:p w14:paraId="7C50B449" w14:textId="77777777" w:rsidR="00E07C67" w:rsidRPr="00BA2B98" w:rsidRDefault="00E07C67" w:rsidP="00DC2318">
      <w:pPr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BA2B98">
        <w:rPr>
          <w:rFonts w:ascii="Arial" w:hAnsi="Arial" w:cs="Arial"/>
          <w:b/>
        </w:rPr>
        <w:t xml:space="preserve">6) ebből tetőtéri nettó alapterület </w:t>
      </w:r>
    </w:p>
    <w:p w14:paraId="3F214955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  <w:bCs/>
        </w:rPr>
        <w:t>Az</w:t>
      </w:r>
      <w:r w:rsidRPr="00BA2B98">
        <w:rPr>
          <w:rFonts w:ascii="Arial" w:hAnsi="Arial" w:cs="Arial"/>
          <w:b/>
        </w:rPr>
        <w:t xml:space="preserve"> </w:t>
      </w:r>
      <w:proofErr w:type="spellStart"/>
      <w:r w:rsidRPr="00BA2B98">
        <w:rPr>
          <w:rFonts w:ascii="Arial" w:hAnsi="Arial" w:cs="Arial"/>
        </w:rPr>
        <w:t>OTÉK</w:t>
      </w:r>
      <w:proofErr w:type="spellEnd"/>
      <w:r w:rsidRPr="00BA2B98">
        <w:rPr>
          <w:rFonts w:ascii="Arial" w:hAnsi="Arial" w:cs="Arial"/>
        </w:rPr>
        <w:t xml:space="preserve"> 1.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>melléklet 126.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>pont</w:t>
      </w:r>
      <w:r>
        <w:rPr>
          <w:rFonts w:ascii="Arial" w:hAnsi="Arial" w:cs="Arial"/>
        </w:rPr>
        <w:t>ja</w:t>
      </w:r>
      <w:r w:rsidRPr="00BA2B98">
        <w:rPr>
          <w:rFonts w:ascii="Arial" w:hAnsi="Arial" w:cs="Arial"/>
        </w:rPr>
        <w:t xml:space="preserve"> szerinti tetőtéri terület.</w:t>
      </w:r>
    </w:p>
    <w:p w14:paraId="7B07229C" w14:textId="77777777" w:rsidR="00E07C67" w:rsidRPr="00BA2B98" w:rsidRDefault="00E07C67" w:rsidP="00DC2318">
      <w:pPr>
        <w:jc w:val="both"/>
        <w:rPr>
          <w:rFonts w:ascii="Arial" w:hAnsi="Arial" w:cs="Arial"/>
        </w:rPr>
      </w:pPr>
    </w:p>
    <w:p w14:paraId="5BC7A79E" w14:textId="77777777" w:rsidR="00E07C67" w:rsidRPr="00BA2B98" w:rsidRDefault="00E07C67" w:rsidP="00DC2318">
      <w:pPr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BA2B98">
        <w:rPr>
          <w:rFonts w:ascii="Arial" w:hAnsi="Arial" w:cs="Arial"/>
          <w:b/>
        </w:rPr>
        <w:t>7) ebből tetőtéri hasznos alapterület</w:t>
      </w:r>
    </w:p>
    <w:p w14:paraId="15763670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  <w:bCs/>
        </w:rPr>
        <w:t xml:space="preserve">Az </w:t>
      </w:r>
      <w:proofErr w:type="spellStart"/>
      <w:r w:rsidRPr="00BA2B98">
        <w:rPr>
          <w:rFonts w:ascii="Arial" w:hAnsi="Arial" w:cs="Arial"/>
        </w:rPr>
        <w:t>OTÉK</w:t>
      </w:r>
      <w:proofErr w:type="spellEnd"/>
      <w:r w:rsidRPr="00BA2B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1. melléklet 46. pontja és 126. pontja alapján az</w:t>
      </w:r>
      <w:r w:rsidRPr="00BA2B98">
        <w:rPr>
          <w:rFonts w:ascii="Arial" w:hAnsi="Arial" w:cs="Arial"/>
        </w:rPr>
        <w:t xml:space="preserve"> összes hasznos tetőtéri alapterület.</w:t>
      </w:r>
    </w:p>
    <w:p w14:paraId="73131896" w14:textId="77777777" w:rsidR="00E07C67" w:rsidRPr="00BA2B98" w:rsidRDefault="00E07C67" w:rsidP="00DC2318">
      <w:pPr>
        <w:jc w:val="both"/>
        <w:rPr>
          <w:rFonts w:ascii="Arial" w:hAnsi="Arial" w:cs="Arial"/>
          <w:b/>
        </w:rPr>
      </w:pPr>
    </w:p>
    <w:p w14:paraId="3EA331A5" w14:textId="77777777" w:rsidR="00E07C67" w:rsidRPr="00BA2B98" w:rsidRDefault="00E07C67" w:rsidP="00DC2318">
      <w:p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f</w:t>
      </w:r>
      <w:r w:rsidRPr="00BA2B98">
        <w:rPr>
          <w:rFonts w:ascii="Arial" w:hAnsi="Arial" w:cs="Arial"/>
          <w:b/>
          <w:bCs/>
        </w:rPr>
        <w:t>9)</w:t>
      </w:r>
      <w:r w:rsidRPr="00BA2B98"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  <w:b/>
          <w:bCs/>
        </w:rPr>
        <w:t>főépületen kívüli melléképületek nettó alapterülete</w:t>
      </w:r>
      <w:r w:rsidRPr="00BA2B98">
        <w:rPr>
          <w:rFonts w:ascii="Arial" w:hAnsi="Arial" w:cs="Arial"/>
        </w:rPr>
        <w:t xml:space="preserve"> </w:t>
      </w:r>
    </w:p>
    <w:p w14:paraId="15B46A39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A jogilag rendezettnek tekinthető melléképületek nettó alapterülete.</w:t>
      </w:r>
    </w:p>
    <w:p w14:paraId="455BDA08" w14:textId="77777777" w:rsidR="00E07C67" w:rsidRPr="00BA2B98" w:rsidRDefault="00E07C67" w:rsidP="00DC2318">
      <w:pPr>
        <w:jc w:val="both"/>
        <w:rPr>
          <w:rFonts w:ascii="Arial" w:hAnsi="Arial" w:cs="Arial"/>
        </w:rPr>
      </w:pPr>
    </w:p>
    <w:p w14:paraId="6FC85020" w14:textId="77777777" w:rsidR="00E07C67" w:rsidRPr="00BA2B98" w:rsidRDefault="00E07C67" w:rsidP="00DC2318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f</w:t>
      </w:r>
      <w:r w:rsidRPr="00BA2B98">
        <w:rPr>
          <w:rFonts w:ascii="Arial" w:hAnsi="Arial" w:cs="Arial"/>
          <w:b/>
          <w:bCs/>
        </w:rPr>
        <w:t>10)</w:t>
      </w:r>
      <w:r w:rsidRPr="00BA2B98"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  <w:b/>
          <w:bCs/>
        </w:rPr>
        <w:t>redukált alapterület</w:t>
      </w:r>
    </w:p>
    <w:p w14:paraId="72B6D90D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A</w:t>
      </w:r>
      <w:r>
        <w:rPr>
          <w:rFonts w:ascii="Arial" w:hAnsi="Arial" w:cs="Arial"/>
        </w:rPr>
        <w:t>z</w:t>
      </w:r>
      <w:r w:rsidRPr="00BA2B98">
        <w:rPr>
          <w:rFonts w:ascii="Arial" w:hAnsi="Arial" w:cs="Arial"/>
        </w:rPr>
        <w:t xml:space="preserve"> a számolt alapterület, </w:t>
      </w:r>
      <w:r>
        <w:rPr>
          <w:rFonts w:ascii="Arial" w:hAnsi="Arial" w:cs="Arial"/>
        </w:rPr>
        <w:t>a</w:t>
      </w:r>
      <w:r w:rsidRPr="00BA2B98">
        <w:rPr>
          <w:rFonts w:ascii="Arial" w:hAnsi="Arial" w:cs="Arial"/>
        </w:rPr>
        <w:t>mely a jogilag rendezettnek tekinthető nettó alapterületi redukálást (</w:t>
      </w:r>
      <w:proofErr w:type="spellStart"/>
      <w:r w:rsidRPr="00BA2B98">
        <w:rPr>
          <w:rFonts w:ascii="Arial" w:hAnsi="Arial" w:cs="Arial"/>
        </w:rPr>
        <w:t>egyneműsítést</w:t>
      </w:r>
      <w:proofErr w:type="spellEnd"/>
      <w:r w:rsidRPr="00BA2B98">
        <w:rPr>
          <w:rFonts w:ascii="Arial" w:hAnsi="Arial" w:cs="Arial"/>
        </w:rPr>
        <w:t xml:space="preserve">) követően került meghatározásra, figyelembe véve az egyes épületek, épületrészek és helyiségek jellegére, műszaki állapotára alkalmazható redukció %-os arányát. </w:t>
      </w:r>
    </w:p>
    <w:p w14:paraId="6BB1CA9F" w14:textId="77777777" w:rsidR="00E07C67" w:rsidRPr="00BA2B98" w:rsidRDefault="00E07C67" w:rsidP="00E07C67">
      <w:pPr>
        <w:tabs>
          <w:tab w:val="left" w:pos="2220"/>
        </w:tabs>
        <w:rPr>
          <w:rFonts w:ascii="Arial" w:hAnsi="Arial" w:cs="Arial"/>
          <w:b/>
        </w:rPr>
      </w:pPr>
    </w:p>
    <w:p w14:paraId="1EB71C31" w14:textId="77777777" w:rsidR="00E07C67" w:rsidRPr="00BA2B98" w:rsidRDefault="00E07C67" w:rsidP="00DC231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2.6</w:t>
      </w:r>
      <w:r w:rsidRPr="00BA2B98">
        <w:rPr>
          <w:rFonts w:ascii="Arial" w:hAnsi="Arial" w:cs="Arial"/>
          <w:b/>
          <w:bCs/>
        </w:rPr>
        <w:t xml:space="preserve">. Épület adatok </w:t>
      </w:r>
      <w:r w:rsidRPr="00BA2B98">
        <w:rPr>
          <w:rFonts w:ascii="Arial" w:hAnsi="Arial" w:cs="Arial"/>
          <w:b/>
        </w:rPr>
        <w:t>(Társasházi lakás esetén a társasház épületére vonatkozik)</w:t>
      </w:r>
    </w:p>
    <w:p w14:paraId="71C142F6" w14:textId="77777777" w:rsidR="00E07C67" w:rsidRPr="00BA2B98" w:rsidRDefault="00E07C67" w:rsidP="00DC2318">
      <w:pPr>
        <w:jc w:val="both"/>
        <w:rPr>
          <w:rFonts w:ascii="Arial" w:hAnsi="Arial" w:cs="Arial"/>
          <w:b/>
        </w:rPr>
      </w:pPr>
    </w:p>
    <w:p w14:paraId="1E32DC4B" w14:textId="77777777" w:rsidR="00E07C67" w:rsidRPr="00BA2B98" w:rsidRDefault="00E07C67" w:rsidP="00DC231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Pr="00BA2B98">
        <w:rPr>
          <w:rFonts w:ascii="Arial" w:hAnsi="Arial" w:cs="Arial"/>
          <w:b/>
        </w:rPr>
        <w:t>1) funkció</w:t>
      </w:r>
    </w:p>
    <w:p w14:paraId="2039E5B7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Az épület aktuális funkciója, használaton kívüli épület esetén az a funkció, am</w:t>
      </w:r>
      <w:r>
        <w:rPr>
          <w:rFonts w:ascii="Arial" w:hAnsi="Arial" w:cs="Arial"/>
        </w:rPr>
        <w:t>ely</w:t>
      </w:r>
      <w:r w:rsidRPr="00BA2B98">
        <w:rPr>
          <w:rFonts w:ascii="Arial" w:hAnsi="Arial" w:cs="Arial"/>
        </w:rPr>
        <w:t>nek az ellátására jelentősebb átalakítás nélkül alkalmas lenne.</w:t>
      </w:r>
    </w:p>
    <w:p w14:paraId="682E675C" w14:textId="77777777" w:rsidR="00E07C67" w:rsidRDefault="00E07C67" w:rsidP="00DC2318">
      <w:pPr>
        <w:jc w:val="both"/>
        <w:rPr>
          <w:rFonts w:ascii="Arial" w:hAnsi="Arial" w:cs="Arial"/>
          <w:b/>
        </w:rPr>
      </w:pPr>
    </w:p>
    <w:p w14:paraId="57401202" w14:textId="77777777" w:rsidR="00E07C67" w:rsidRPr="000F462A" w:rsidRDefault="00E07C67" w:rsidP="00DC2318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g</w:t>
      </w:r>
      <w:r w:rsidRPr="00BA2B98">
        <w:rPr>
          <w:rFonts w:ascii="Arial" w:hAnsi="Arial" w:cs="Arial"/>
          <w:b/>
        </w:rPr>
        <w:t xml:space="preserve">14) szintszám </w:t>
      </w:r>
    </w:p>
    <w:p w14:paraId="4FFFAB8B" w14:textId="5828654F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 xml:space="preserve">Az épület szintszáma </w:t>
      </w:r>
      <w:r>
        <w:rPr>
          <w:rFonts w:ascii="Arial" w:hAnsi="Arial" w:cs="Arial"/>
        </w:rPr>
        <w:t xml:space="preserve">– </w:t>
      </w:r>
      <w:r w:rsidRPr="00BA2B98">
        <w:rPr>
          <w:rFonts w:ascii="Arial" w:hAnsi="Arial" w:cs="Arial"/>
        </w:rPr>
        <w:t>földszint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>+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 xml:space="preserve">emeletek </w:t>
      </w:r>
      <w:r>
        <w:rPr>
          <w:rFonts w:ascii="Arial" w:hAnsi="Arial" w:cs="Arial"/>
        </w:rPr>
        <w:t xml:space="preserve">– </w:t>
      </w:r>
      <w:r w:rsidRPr="00BA2B98">
        <w:rPr>
          <w:rFonts w:ascii="Arial" w:hAnsi="Arial" w:cs="Arial"/>
        </w:rPr>
        <w:t>megadása szükséges</w:t>
      </w:r>
      <w:r>
        <w:rPr>
          <w:rFonts w:ascii="Arial" w:hAnsi="Arial" w:cs="Arial"/>
        </w:rPr>
        <w:t xml:space="preserve"> (l</w:t>
      </w:r>
      <w:r w:rsidRPr="00DE4049">
        <w:rPr>
          <w:rFonts w:ascii="Arial" w:hAnsi="Arial" w:cs="Arial"/>
        </w:rPr>
        <w:t xml:space="preserve">akóház ingatlan </w:t>
      </w:r>
      <w:r>
        <w:rPr>
          <w:rFonts w:ascii="Arial" w:hAnsi="Arial" w:cs="Arial"/>
        </w:rPr>
        <w:t>alap</w:t>
      </w:r>
      <w:r w:rsidRPr="00DE4049">
        <w:rPr>
          <w:rFonts w:ascii="Arial" w:hAnsi="Arial" w:cs="Arial"/>
        </w:rPr>
        <w:t>típus esetén</w:t>
      </w:r>
      <w:r>
        <w:rPr>
          <w:rFonts w:ascii="Arial" w:hAnsi="Arial" w:cs="Arial"/>
        </w:rPr>
        <w:t>).</w:t>
      </w:r>
    </w:p>
    <w:p w14:paraId="1E64E504" w14:textId="77777777" w:rsidR="00E07C67" w:rsidRDefault="00E07C67" w:rsidP="00DC2318">
      <w:pPr>
        <w:jc w:val="both"/>
        <w:rPr>
          <w:rFonts w:ascii="Arial" w:hAnsi="Arial" w:cs="Arial"/>
          <w:b/>
        </w:rPr>
      </w:pPr>
    </w:p>
    <w:p w14:paraId="1FB2850D" w14:textId="77777777" w:rsidR="00E07C67" w:rsidRDefault="00E07C67" w:rsidP="00DC231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g1</w:t>
      </w:r>
      <w:r w:rsidRPr="00BA2B98">
        <w:rPr>
          <w:rFonts w:ascii="Arial" w:hAnsi="Arial" w:cs="Arial"/>
          <w:b/>
        </w:rPr>
        <w:t>5) szobaszám</w:t>
      </w:r>
    </w:p>
    <w:p w14:paraId="1EA6F8D9" w14:textId="77777777" w:rsidR="00E07C67" w:rsidRPr="00BA2B98" w:rsidRDefault="00E07C67" w:rsidP="00DC231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Pr="00BA2B98">
        <w:rPr>
          <w:rFonts w:ascii="Arial" w:hAnsi="Arial" w:cs="Arial"/>
          <w:b/>
        </w:rPr>
        <w:t>16) félszobák száma</w:t>
      </w:r>
    </w:p>
    <w:p w14:paraId="06A56E5C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  <w:bCs/>
        </w:rPr>
        <w:t>A t</w:t>
      </w:r>
      <w:r w:rsidRPr="00BA2B98">
        <w:rPr>
          <w:rFonts w:ascii="Arial" w:hAnsi="Arial" w:cs="Arial"/>
        </w:rPr>
        <w:t>ermészetbeni állapotnak megfelelően szükséges megadni.</w:t>
      </w:r>
    </w:p>
    <w:p w14:paraId="13876484" w14:textId="77777777" w:rsidR="00E07C67" w:rsidRPr="00BA2B98" w:rsidRDefault="00E07C67" w:rsidP="00DC2318">
      <w:pPr>
        <w:jc w:val="both"/>
        <w:rPr>
          <w:rFonts w:ascii="Arial" w:hAnsi="Arial" w:cs="Arial"/>
        </w:rPr>
      </w:pPr>
    </w:p>
    <w:p w14:paraId="4C27CC0F" w14:textId="77777777" w:rsidR="00E07C67" w:rsidRPr="00BA2B98" w:rsidRDefault="00E07C67" w:rsidP="00DC2318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g</w:t>
      </w:r>
      <w:r w:rsidRPr="00BA2B98">
        <w:rPr>
          <w:rFonts w:ascii="Arial" w:hAnsi="Arial" w:cs="Arial"/>
          <w:b/>
        </w:rPr>
        <w:t>18) társasházi szintszám</w:t>
      </w:r>
    </w:p>
    <w:p w14:paraId="2DCC2674" w14:textId="20C367C2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 xml:space="preserve">A társasházi épület szintjei számának </w:t>
      </w:r>
      <w:r>
        <w:rPr>
          <w:rFonts w:ascii="Arial" w:hAnsi="Arial" w:cs="Arial"/>
        </w:rPr>
        <w:t xml:space="preserve">– </w:t>
      </w:r>
      <w:r w:rsidRPr="00BA2B98">
        <w:rPr>
          <w:rFonts w:ascii="Arial" w:hAnsi="Arial" w:cs="Arial"/>
        </w:rPr>
        <w:t>földszint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>+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>emeletek</w:t>
      </w:r>
      <w:r>
        <w:rPr>
          <w:rFonts w:ascii="Arial" w:hAnsi="Arial" w:cs="Arial"/>
        </w:rPr>
        <w:t xml:space="preserve"> –</w:t>
      </w:r>
      <w:r w:rsidRPr="00BA2B98">
        <w:rPr>
          <w:rFonts w:ascii="Arial" w:hAnsi="Arial" w:cs="Arial"/>
        </w:rPr>
        <w:t xml:space="preserve"> megadása szükséges</w:t>
      </w:r>
      <w:r>
        <w:rPr>
          <w:rFonts w:ascii="Arial" w:hAnsi="Arial" w:cs="Arial"/>
        </w:rPr>
        <w:t xml:space="preserve"> (l</w:t>
      </w:r>
      <w:r w:rsidRPr="00DE4049">
        <w:rPr>
          <w:rFonts w:ascii="Arial" w:hAnsi="Arial" w:cs="Arial"/>
        </w:rPr>
        <w:t>akás</w:t>
      </w:r>
      <w:r>
        <w:rPr>
          <w:rFonts w:ascii="Arial" w:hAnsi="Arial" w:cs="Arial"/>
        </w:rPr>
        <w:t xml:space="preserve"> ingatlan alaptípus</w:t>
      </w:r>
      <w:r w:rsidRPr="00DE4049">
        <w:rPr>
          <w:rFonts w:ascii="Arial" w:hAnsi="Arial" w:cs="Arial"/>
        </w:rPr>
        <w:t xml:space="preserve"> esetén</w:t>
      </w:r>
      <w:r>
        <w:rPr>
          <w:rFonts w:ascii="Arial" w:hAnsi="Arial" w:cs="Arial"/>
        </w:rPr>
        <w:t>).</w:t>
      </w:r>
    </w:p>
    <w:p w14:paraId="0BEC032A" w14:textId="77777777" w:rsidR="00E07C67" w:rsidRPr="00BA2B98" w:rsidRDefault="00E07C67" w:rsidP="00E07C67">
      <w:pPr>
        <w:rPr>
          <w:rFonts w:ascii="Arial" w:hAnsi="Arial" w:cs="Arial"/>
          <w:b/>
        </w:rPr>
      </w:pPr>
    </w:p>
    <w:p w14:paraId="78421F9F" w14:textId="77777777" w:rsidR="00E07C67" w:rsidRPr="00BA2B98" w:rsidRDefault="00E07C67" w:rsidP="00E07C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Pr="00BA2B98">
        <w:rPr>
          <w:rFonts w:ascii="Arial" w:hAnsi="Arial" w:cs="Arial"/>
          <w:b/>
        </w:rPr>
        <w:t>19) lakásszám</w:t>
      </w:r>
    </w:p>
    <w:p w14:paraId="1BC40DE6" w14:textId="77777777" w:rsidR="00E07C67" w:rsidRPr="00BA2B98" w:rsidRDefault="00E07C67" w:rsidP="00E07C67">
      <w:pPr>
        <w:rPr>
          <w:rFonts w:ascii="Arial" w:hAnsi="Arial" w:cs="Arial"/>
        </w:rPr>
      </w:pPr>
      <w:r w:rsidRPr="00BA2B98">
        <w:rPr>
          <w:rFonts w:ascii="Arial" w:hAnsi="Arial" w:cs="Arial"/>
        </w:rPr>
        <w:t>A társasházban lévő lakások szám</w:t>
      </w:r>
      <w:r>
        <w:rPr>
          <w:rFonts w:ascii="Arial" w:hAnsi="Arial" w:cs="Arial"/>
        </w:rPr>
        <w:t>a</w:t>
      </w:r>
      <w:r w:rsidRPr="00BA2B98">
        <w:rPr>
          <w:rFonts w:ascii="Arial" w:hAnsi="Arial" w:cs="Arial"/>
        </w:rPr>
        <w:t>.</w:t>
      </w:r>
    </w:p>
    <w:p w14:paraId="4B560333" w14:textId="77777777" w:rsidR="00E07C67" w:rsidRPr="00BA2B98" w:rsidRDefault="00E07C67" w:rsidP="00E07C67">
      <w:pPr>
        <w:rPr>
          <w:rFonts w:ascii="Arial" w:hAnsi="Arial" w:cs="Arial"/>
        </w:rPr>
      </w:pPr>
    </w:p>
    <w:p w14:paraId="3DC5A2C7" w14:textId="77777777" w:rsidR="00E07C67" w:rsidRPr="00BA2B98" w:rsidRDefault="00E07C67" w:rsidP="00E07C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Pr="00BA2B98">
        <w:rPr>
          <w:rFonts w:ascii="Arial" w:hAnsi="Arial" w:cs="Arial"/>
          <w:b/>
        </w:rPr>
        <w:t xml:space="preserve">20) kockázat </w:t>
      </w:r>
    </w:p>
    <w:p w14:paraId="620291AB" w14:textId="77777777" w:rsidR="00E07C67" w:rsidRPr="00BA2B98" w:rsidRDefault="00E07C67" w:rsidP="00DC2318">
      <w:pPr>
        <w:jc w:val="both"/>
        <w:rPr>
          <w:rFonts w:ascii="Arial" w:hAnsi="Arial" w:cs="Arial"/>
          <w:b/>
          <w:bCs/>
          <w:i/>
          <w:iCs/>
        </w:rPr>
      </w:pPr>
      <w:r w:rsidRPr="00BA2B98">
        <w:rPr>
          <w:rFonts w:ascii="Arial" w:hAnsi="Arial" w:cs="Arial"/>
          <w:bCs/>
        </w:rPr>
        <w:t>Ha nincs az ingatlant veszélyeztető kockázat, akkor a mező</w:t>
      </w:r>
      <w:r>
        <w:rPr>
          <w:rFonts w:ascii="Arial" w:hAnsi="Arial" w:cs="Arial"/>
          <w:bCs/>
        </w:rPr>
        <w:t>ben</w:t>
      </w:r>
      <w:r w:rsidRPr="00BA2B98">
        <w:rPr>
          <w:rFonts w:ascii="Arial" w:hAnsi="Arial" w:cs="Arial"/>
          <w:bCs/>
        </w:rPr>
        <w:t xml:space="preserve"> „</w:t>
      </w:r>
      <w:r>
        <w:rPr>
          <w:rFonts w:ascii="Arial" w:hAnsi="Arial" w:cs="Arial"/>
          <w:bCs/>
        </w:rPr>
        <w:t>N</w:t>
      </w:r>
      <w:r w:rsidRPr="00BA2B98">
        <w:rPr>
          <w:rFonts w:ascii="Arial" w:hAnsi="Arial" w:cs="Arial"/>
          <w:bCs/>
        </w:rPr>
        <w:t>”</w:t>
      </w:r>
      <w:r>
        <w:rPr>
          <w:rFonts w:ascii="Arial" w:hAnsi="Arial" w:cs="Arial"/>
          <w:bCs/>
        </w:rPr>
        <w:t xml:space="preserve"> </w:t>
      </w:r>
      <w:r w:rsidRPr="00BA2B98">
        <w:rPr>
          <w:rFonts w:ascii="Arial" w:hAnsi="Arial" w:cs="Arial"/>
          <w:bCs/>
        </w:rPr>
        <w:t xml:space="preserve">értéket </w:t>
      </w:r>
      <w:r>
        <w:rPr>
          <w:rFonts w:ascii="Arial" w:hAnsi="Arial" w:cs="Arial"/>
          <w:bCs/>
        </w:rPr>
        <w:t>kell megadni</w:t>
      </w:r>
      <w:r w:rsidRPr="00BA2B98">
        <w:rPr>
          <w:rFonts w:ascii="Arial" w:hAnsi="Arial" w:cs="Arial"/>
          <w:bCs/>
        </w:rPr>
        <w:t>. Ame</w:t>
      </w:r>
      <w:r>
        <w:rPr>
          <w:rFonts w:ascii="Arial" w:hAnsi="Arial" w:cs="Arial"/>
          <w:bCs/>
        </w:rPr>
        <w:t>n</w:t>
      </w:r>
      <w:r w:rsidRPr="00BA2B98">
        <w:rPr>
          <w:rFonts w:ascii="Arial" w:hAnsi="Arial" w:cs="Arial"/>
          <w:bCs/>
        </w:rPr>
        <w:t>nyiben van az</w:t>
      </w:r>
      <w:r w:rsidRPr="00BA2B98">
        <w:rPr>
          <w:rFonts w:ascii="Arial" w:hAnsi="Arial" w:cs="Arial"/>
          <w:b/>
        </w:rPr>
        <w:t xml:space="preserve"> </w:t>
      </w:r>
      <w:r w:rsidRPr="00BA2B98">
        <w:rPr>
          <w:rFonts w:ascii="Arial" w:hAnsi="Arial" w:cs="Arial"/>
          <w:bCs/>
        </w:rPr>
        <w:t>ingatlant</w:t>
      </w:r>
      <w:r w:rsidRPr="00BA2B98">
        <w:rPr>
          <w:rFonts w:ascii="Arial" w:hAnsi="Arial" w:cs="Arial"/>
        </w:rPr>
        <w:t xml:space="preserve"> veszélyeztető kockázat (árvíz, löszfal stb.)</w:t>
      </w:r>
      <w:r>
        <w:rPr>
          <w:rFonts w:ascii="Arial" w:hAnsi="Arial" w:cs="Arial"/>
        </w:rPr>
        <w:t>,</w:t>
      </w:r>
      <w:r w:rsidRPr="00BA2B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úgy a mezőben „I” értéket kell megadni</w:t>
      </w:r>
      <w:r w:rsidRPr="00BA2B98">
        <w:rPr>
          <w:rFonts w:ascii="Arial" w:hAnsi="Arial" w:cs="Arial"/>
        </w:rPr>
        <w:t>.</w:t>
      </w:r>
    </w:p>
    <w:p w14:paraId="179B441C" w14:textId="77777777" w:rsidR="00E07C67" w:rsidRDefault="00E07C67" w:rsidP="00E07C67">
      <w:pPr>
        <w:rPr>
          <w:rFonts w:ascii="Arial" w:hAnsi="Arial" w:cs="Arial"/>
          <w:b/>
        </w:rPr>
      </w:pPr>
    </w:p>
    <w:p w14:paraId="3A90AABB" w14:textId="77777777" w:rsidR="00E07C67" w:rsidRPr="00BA2B98" w:rsidRDefault="00E07C67" w:rsidP="00E07C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2.7</w:t>
      </w:r>
      <w:r w:rsidRPr="00BA2B98">
        <w:rPr>
          <w:rFonts w:ascii="Arial" w:hAnsi="Arial" w:cs="Arial"/>
          <w:b/>
        </w:rPr>
        <w:t>. Lakás adatok</w:t>
      </w:r>
    </w:p>
    <w:p w14:paraId="5AF2A97D" w14:textId="77777777" w:rsidR="00E07C67" w:rsidRPr="00BA2B98" w:rsidRDefault="00E07C67" w:rsidP="00E07C67">
      <w:pPr>
        <w:rPr>
          <w:rFonts w:ascii="Arial" w:hAnsi="Arial" w:cs="Arial"/>
        </w:rPr>
      </w:pPr>
    </w:p>
    <w:p w14:paraId="2A5D0D48" w14:textId="77777777" w:rsidR="00E07C67" w:rsidRPr="00BA2B98" w:rsidRDefault="00E07C67" w:rsidP="00E07C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h</w:t>
      </w:r>
      <w:r w:rsidRPr="00BA2B98">
        <w:rPr>
          <w:rFonts w:ascii="Arial" w:hAnsi="Arial" w:cs="Arial"/>
          <w:b/>
        </w:rPr>
        <w:t>9) zárószint-e</w:t>
      </w:r>
    </w:p>
    <w:p w14:paraId="4ED35A13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  <w:bCs/>
        </w:rPr>
        <w:t xml:space="preserve">Amennyiben a </w:t>
      </w:r>
      <w:r w:rsidRPr="00BA2B98">
        <w:rPr>
          <w:rFonts w:ascii="Arial" w:hAnsi="Arial" w:cs="Arial"/>
        </w:rPr>
        <w:t>lakás az épület zárószintjén található, azaz felette már nincs további használt lakó/egyéb szint akkor a mezőt „</w:t>
      </w:r>
      <w:r>
        <w:rPr>
          <w:rFonts w:ascii="Arial" w:hAnsi="Arial" w:cs="Arial"/>
        </w:rPr>
        <w:t xml:space="preserve">I” </w:t>
      </w:r>
      <w:r w:rsidRPr="00BA2B98">
        <w:rPr>
          <w:rFonts w:ascii="Arial" w:hAnsi="Arial" w:cs="Arial"/>
        </w:rPr>
        <w:t>értékkel kell feltölteni, ellenkező esetben „</w:t>
      </w:r>
      <w:r>
        <w:rPr>
          <w:rFonts w:ascii="Arial" w:hAnsi="Arial" w:cs="Arial"/>
        </w:rPr>
        <w:t>N” érték</w:t>
      </w:r>
      <w:r w:rsidRPr="00BA2B98">
        <w:rPr>
          <w:rFonts w:ascii="Arial" w:hAnsi="Arial" w:cs="Arial"/>
        </w:rPr>
        <w:t xml:space="preserve"> megadása szükséges. </w:t>
      </w:r>
    </w:p>
    <w:p w14:paraId="1D33595B" w14:textId="77777777" w:rsidR="00E07C67" w:rsidRPr="00BA2B98" w:rsidRDefault="00E07C67" w:rsidP="00E07C67">
      <w:pPr>
        <w:rPr>
          <w:rFonts w:ascii="Arial" w:hAnsi="Arial" w:cs="Arial"/>
        </w:rPr>
      </w:pPr>
    </w:p>
    <w:p w14:paraId="55F7B25A" w14:textId="77777777" w:rsidR="00E07C67" w:rsidRPr="00BA2B98" w:rsidRDefault="00E07C67" w:rsidP="00E07C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h</w:t>
      </w:r>
      <w:r w:rsidRPr="00BA2B98">
        <w:rPr>
          <w:rFonts w:ascii="Arial" w:hAnsi="Arial" w:cs="Arial"/>
          <w:b/>
        </w:rPr>
        <w:t>10) szobaszám</w:t>
      </w:r>
    </w:p>
    <w:p w14:paraId="1A820CAD" w14:textId="77777777" w:rsidR="00E07C67" w:rsidRPr="00BA2B98" w:rsidRDefault="00E07C67" w:rsidP="00E07C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h</w:t>
      </w:r>
      <w:r w:rsidRPr="00BA2B98">
        <w:rPr>
          <w:rFonts w:ascii="Arial" w:hAnsi="Arial" w:cs="Arial"/>
          <w:b/>
        </w:rPr>
        <w:t>11) félszobák száma</w:t>
      </w:r>
    </w:p>
    <w:p w14:paraId="4818E163" w14:textId="0FBEB121" w:rsidR="00E07C67" w:rsidRDefault="00E07C67" w:rsidP="00F31C07">
      <w:pPr>
        <w:rPr>
          <w:rFonts w:ascii="Arial" w:hAnsi="Arial" w:cs="Arial"/>
          <w:bCs/>
        </w:rPr>
      </w:pPr>
      <w:r w:rsidRPr="00BA2B98">
        <w:rPr>
          <w:rFonts w:ascii="Arial" w:hAnsi="Arial" w:cs="Arial"/>
          <w:bCs/>
        </w:rPr>
        <w:t>A te</w:t>
      </w:r>
      <w:r w:rsidRPr="00BA2B98">
        <w:rPr>
          <w:rFonts w:ascii="Arial" w:hAnsi="Arial" w:cs="Arial"/>
        </w:rPr>
        <w:t>rmészetbeni állapotnak megfelelően szükséges kitölteni.</w:t>
      </w:r>
    </w:p>
    <w:sectPr w:rsidR="00E07C67" w:rsidSect="00CD6E8D">
      <w:headerReference w:type="default" r:id="rId9"/>
      <w:footerReference w:type="default" r:id="rId10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E31E4" w14:textId="77777777" w:rsidR="00B4399B" w:rsidRDefault="00B4399B" w:rsidP="00592F69">
      <w:r>
        <w:separator/>
      </w:r>
    </w:p>
  </w:endnote>
  <w:endnote w:type="continuationSeparator" w:id="0">
    <w:p w14:paraId="2091ECA6" w14:textId="77777777" w:rsidR="00B4399B" w:rsidRDefault="00B4399B" w:rsidP="00592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JEJNL+HHelvetica">
    <w:altName w:val="Times New Roman"/>
    <w:charset w:val="00"/>
    <w:family w:val="auto"/>
    <w:pitch w:val="default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9A05A" w14:textId="77777777" w:rsidR="00E9047F" w:rsidRPr="00AC6950" w:rsidRDefault="00CB3476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6C9C1" w14:textId="77777777" w:rsidR="00B4399B" w:rsidRDefault="00B4399B" w:rsidP="00592F69">
      <w:r>
        <w:separator/>
      </w:r>
    </w:p>
  </w:footnote>
  <w:footnote w:type="continuationSeparator" w:id="0">
    <w:p w14:paraId="2822AD71" w14:textId="77777777" w:rsidR="00B4399B" w:rsidRDefault="00B4399B" w:rsidP="00592F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FD295" w14:textId="77777777" w:rsidR="00E9047F" w:rsidRPr="00AC6950" w:rsidRDefault="00E9047F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0"/>
    <w:name w:val="Ö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" w15:restartNumberingAfterBreak="0">
    <w:nsid w:val="00C77E14"/>
    <w:multiLevelType w:val="hybridMultilevel"/>
    <w:tmpl w:val="2AC67570"/>
    <w:lvl w:ilvl="0" w:tplc="1BCA9B0E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74B25"/>
    <w:multiLevelType w:val="multilevel"/>
    <w:tmpl w:val="219CD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3A872BC"/>
    <w:multiLevelType w:val="hybridMultilevel"/>
    <w:tmpl w:val="1032AE32"/>
    <w:lvl w:ilvl="0" w:tplc="EC4C9E36">
      <w:numFmt w:val="bullet"/>
      <w:lvlText w:val="-"/>
      <w:lvlJc w:val="left"/>
      <w:pPr>
        <w:ind w:left="1790" w:hanging="360"/>
      </w:pPr>
      <w:rPr>
        <w:rFonts w:ascii="Times New Roman" w:eastAsia="Times New Roman" w:hAnsi="Times New Roman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" w15:restartNumberingAfterBreak="0">
    <w:nsid w:val="04EA3B92"/>
    <w:multiLevelType w:val="hybridMultilevel"/>
    <w:tmpl w:val="08FCF780"/>
    <w:lvl w:ilvl="0" w:tplc="1BCA9B0E">
      <w:numFmt w:val="bullet"/>
      <w:lvlText w:val="-"/>
      <w:lvlJc w:val="left"/>
      <w:pPr>
        <w:ind w:left="1068" w:hanging="360"/>
      </w:pPr>
      <w:rPr>
        <w:rFonts w:ascii="Calibri" w:eastAsia="Calibri" w:hAnsi="Calibri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8BC3B4D"/>
    <w:multiLevelType w:val="hybridMultilevel"/>
    <w:tmpl w:val="4BEAE6CA"/>
    <w:lvl w:ilvl="0" w:tplc="1BCA9B0E">
      <w:numFmt w:val="bullet"/>
      <w:lvlText w:val="-"/>
      <w:lvlJc w:val="left"/>
      <w:pPr>
        <w:ind w:left="1854" w:hanging="360"/>
      </w:pPr>
      <w:rPr>
        <w:rFonts w:ascii="Calibri" w:eastAsia="Calibri" w:hAnsi="Calibri" w:hint="default"/>
      </w:rPr>
    </w:lvl>
    <w:lvl w:ilvl="1" w:tplc="040E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08E91460"/>
    <w:multiLevelType w:val="hybridMultilevel"/>
    <w:tmpl w:val="B1B8948C"/>
    <w:lvl w:ilvl="0" w:tplc="040E0017">
      <w:start w:val="1"/>
      <w:numFmt w:val="lowerLetter"/>
      <w:lvlText w:val="%1)"/>
      <w:lvlJc w:val="left"/>
      <w:pPr>
        <w:ind w:left="1201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994" w:hanging="360"/>
      </w:pPr>
    </w:lvl>
    <w:lvl w:ilvl="2" w:tplc="040A001B" w:tentative="1">
      <w:start w:val="1"/>
      <w:numFmt w:val="lowerRoman"/>
      <w:lvlText w:val="%3."/>
      <w:lvlJc w:val="right"/>
      <w:pPr>
        <w:ind w:left="1714" w:hanging="180"/>
      </w:pPr>
    </w:lvl>
    <w:lvl w:ilvl="3" w:tplc="040A000F" w:tentative="1">
      <w:start w:val="1"/>
      <w:numFmt w:val="decimal"/>
      <w:lvlText w:val="%4."/>
      <w:lvlJc w:val="left"/>
      <w:pPr>
        <w:ind w:left="2434" w:hanging="360"/>
      </w:pPr>
    </w:lvl>
    <w:lvl w:ilvl="4" w:tplc="040A0019" w:tentative="1">
      <w:start w:val="1"/>
      <w:numFmt w:val="lowerLetter"/>
      <w:lvlText w:val="%5."/>
      <w:lvlJc w:val="left"/>
      <w:pPr>
        <w:ind w:left="3154" w:hanging="360"/>
      </w:pPr>
    </w:lvl>
    <w:lvl w:ilvl="5" w:tplc="040A001B" w:tentative="1">
      <w:start w:val="1"/>
      <w:numFmt w:val="lowerRoman"/>
      <w:lvlText w:val="%6."/>
      <w:lvlJc w:val="right"/>
      <w:pPr>
        <w:ind w:left="3874" w:hanging="180"/>
      </w:pPr>
    </w:lvl>
    <w:lvl w:ilvl="6" w:tplc="040A000F" w:tentative="1">
      <w:start w:val="1"/>
      <w:numFmt w:val="decimal"/>
      <w:lvlText w:val="%7."/>
      <w:lvlJc w:val="left"/>
      <w:pPr>
        <w:ind w:left="4594" w:hanging="360"/>
      </w:pPr>
    </w:lvl>
    <w:lvl w:ilvl="7" w:tplc="040A0019" w:tentative="1">
      <w:start w:val="1"/>
      <w:numFmt w:val="lowerLetter"/>
      <w:lvlText w:val="%8."/>
      <w:lvlJc w:val="left"/>
      <w:pPr>
        <w:ind w:left="5314" w:hanging="360"/>
      </w:pPr>
    </w:lvl>
    <w:lvl w:ilvl="8" w:tplc="040A001B" w:tentative="1">
      <w:start w:val="1"/>
      <w:numFmt w:val="lowerRoman"/>
      <w:lvlText w:val="%9."/>
      <w:lvlJc w:val="right"/>
      <w:pPr>
        <w:ind w:left="6034" w:hanging="180"/>
      </w:pPr>
    </w:lvl>
  </w:abstractNum>
  <w:abstractNum w:abstractNumId="7" w15:restartNumberingAfterBreak="0">
    <w:nsid w:val="09914064"/>
    <w:multiLevelType w:val="hybridMultilevel"/>
    <w:tmpl w:val="D94E01A4"/>
    <w:lvl w:ilvl="0" w:tplc="6A883C68">
      <w:start w:val="1"/>
      <w:numFmt w:val="bullet"/>
      <w:lvlText w:val="-"/>
      <w:lvlJc w:val="left"/>
      <w:pPr>
        <w:ind w:left="709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8" w15:restartNumberingAfterBreak="0">
    <w:nsid w:val="0A700DA3"/>
    <w:multiLevelType w:val="hybridMultilevel"/>
    <w:tmpl w:val="A1F0DF8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9B14C3"/>
    <w:multiLevelType w:val="hybridMultilevel"/>
    <w:tmpl w:val="BB4E2C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9E4050"/>
    <w:multiLevelType w:val="hybridMultilevel"/>
    <w:tmpl w:val="0980B9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325CD7"/>
    <w:multiLevelType w:val="hybridMultilevel"/>
    <w:tmpl w:val="D85491C2"/>
    <w:lvl w:ilvl="0" w:tplc="1BCA9B0E">
      <w:numFmt w:val="bullet"/>
      <w:lvlText w:val="-"/>
      <w:lvlJc w:val="left"/>
      <w:pPr>
        <w:ind w:left="1068" w:hanging="360"/>
      </w:pPr>
      <w:rPr>
        <w:rFonts w:ascii="Calibri" w:eastAsia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0EED547E"/>
    <w:multiLevelType w:val="multilevel"/>
    <w:tmpl w:val="A78E86F6"/>
    <w:lvl w:ilvl="0">
      <w:start w:val="1"/>
      <w:numFmt w:val="decimal"/>
      <w:pStyle w:val="subtitlenumbered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-subtitlenumbered"/>
      <w:lvlText w:val="%1.%2."/>
      <w:lvlJc w:val="left"/>
      <w:pPr>
        <w:ind w:left="999" w:hanging="432"/>
      </w:pPr>
      <w:rPr>
        <w:rFonts w:hint="default"/>
      </w:rPr>
    </w:lvl>
    <w:lvl w:ilvl="2">
      <w:start w:val="1"/>
      <w:numFmt w:val="decimal"/>
      <w:pStyle w:val="sub-sub-subtitl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0757F8C"/>
    <w:multiLevelType w:val="hybridMultilevel"/>
    <w:tmpl w:val="8026A742"/>
    <w:lvl w:ilvl="0" w:tplc="299A61AC">
      <w:numFmt w:val="bullet"/>
      <w:lvlText w:val="-"/>
      <w:lvlJc w:val="left"/>
      <w:pPr>
        <w:ind w:left="722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4" w15:restartNumberingAfterBreak="0">
    <w:nsid w:val="115510D5"/>
    <w:multiLevelType w:val="hybridMultilevel"/>
    <w:tmpl w:val="F320B5FE"/>
    <w:lvl w:ilvl="0" w:tplc="1BCA9B0E">
      <w:numFmt w:val="bullet"/>
      <w:lvlText w:val="-"/>
      <w:lvlJc w:val="left"/>
      <w:pPr>
        <w:ind w:left="1069" w:hanging="360"/>
      </w:pPr>
      <w:rPr>
        <w:rFonts w:ascii="Calibri" w:eastAsia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116C2184"/>
    <w:multiLevelType w:val="hybridMultilevel"/>
    <w:tmpl w:val="3A5E6FD4"/>
    <w:lvl w:ilvl="0" w:tplc="040E0017">
      <w:start w:val="1"/>
      <w:numFmt w:val="lowerLetter"/>
      <w:lvlText w:val="%1)"/>
      <w:lvlJc w:val="left"/>
      <w:pPr>
        <w:ind w:left="502" w:hanging="360"/>
      </w:pPr>
    </w:lvl>
    <w:lvl w:ilvl="1" w:tplc="040E0019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2935023"/>
    <w:multiLevelType w:val="hybridMultilevel"/>
    <w:tmpl w:val="3B3E2D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2CF4C4A"/>
    <w:multiLevelType w:val="hybridMultilevel"/>
    <w:tmpl w:val="96362DA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2EE58F6"/>
    <w:multiLevelType w:val="hybridMultilevel"/>
    <w:tmpl w:val="4B267694"/>
    <w:lvl w:ilvl="0" w:tplc="0B38E156">
      <w:start w:val="1"/>
      <w:numFmt w:val="bullet"/>
      <w:lvlText w:val="–"/>
      <w:lvlJc w:val="left"/>
      <w:pPr>
        <w:tabs>
          <w:tab w:val="num" w:pos="680"/>
        </w:tabs>
        <w:ind w:left="680" w:hanging="32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F57F94"/>
    <w:multiLevelType w:val="hybridMultilevel"/>
    <w:tmpl w:val="BDFADA60"/>
    <w:lvl w:ilvl="0" w:tplc="7E68E5F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13710F59"/>
    <w:multiLevelType w:val="hybridMultilevel"/>
    <w:tmpl w:val="4F50047C"/>
    <w:lvl w:ilvl="0" w:tplc="E4CAA688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lang w:val="en-US"/>
      </w:rPr>
    </w:lvl>
    <w:lvl w:ilvl="1" w:tplc="040E0017">
      <w:start w:val="1"/>
      <w:numFmt w:val="lowerLetter"/>
      <w:lvlText w:val="%2)"/>
      <w:lvlJc w:val="left"/>
      <w:pPr>
        <w:ind w:left="1930" w:hanging="360"/>
      </w:pPr>
    </w:lvl>
    <w:lvl w:ilvl="2" w:tplc="0809001B">
      <w:start w:val="1"/>
      <w:numFmt w:val="lowerRoman"/>
      <w:lvlText w:val="%3."/>
      <w:lvlJc w:val="right"/>
      <w:pPr>
        <w:ind w:left="2650" w:hanging="180"/>
      </w:pPr>
    </w:lvl>
    <w:lvl w:ilvl="3" w:tplc="0809000F">
      <w:start w:val="1"/>
      <w:numFmt w:val="decimal"/>
      <w:lvlText w:val="%4."/>
      <w:lvlJc w:val="left"/>
      <w:pPr>
        <w:ind w:left="3370" w:hanging="360"/>
      </w:pPr>
    </w:lvl>
    <w:lvl w:ilvl="4" w:tplc="08090019">
      <w:start w:val="1"/>
      <w:numFmt w:val="lowerLetter"/>
      <w:lvlText w:val="%5."/>
      <w:lvlJc w:val="left"/>
      <w:pPr>
        <w:ind w:left="4090" w:hanging="360"/>
      </w:pPr>
    </w:lvl>
    <w:lvl w:ilvl="5" w:tplc="0809001B">
      <w:start w:val="1"/>
      <w:numFmt w:val="lowerRoman"/>
      <w:lvlText w:val="%6."/>
      <w:lvlJc w:val="right"/>
      <w:pPr>
        <w:ind w:left="4810" w:hanging="180"/>
      </w:pPr>
    </w:lvl>
    <w:lvl w:ilvl="6" w:tplc="0809000F">
      <w:start w:val="1"/>
      <w:numFmt w:val="decimal"/>
      <w:lvlText w:val="%7."/>
      <w:lvlJc w:val="left"/>
      <w:pPr>
        <w:ind w:left="5530" w:hanging="360"/>
      </w:pPr>
    </w:lvl>
    <w:lvl w:ilvl="7" w:tplc="08090019">
      <w:start w:val="1"/>
      <w:numFmt w:val="lowerLetter"/>
      <w:lvlText w:val="%8."/>
      <w:lvlJc w:val="left"/>
      <w:pPr>
        <w:ind w:left="6250" w:hanging="360"/>
      </w:pPr>
    </w:lvl>
    <w:lvl w:ilvl="8" w:tplc="0809001B">
      <w:start w:val="1"/>
      <w:numFmt w:val="lowerRoman"/>
      <w:lvlText w:val="%9."/>
      <w:lvlJc w:val="right"/>
      <w:pPr>
        <w:ind w:left="6970" w:hanging="180"/>
      </w:pPr>
    </w:lvl>
  </w:abstractNum>
  <w:abstractNum w:abstractNumId="21" w15:restartNumberingAfterBreak="0">
    <w:nsid w:val="142D4455"/>
    <w:multiLevelType w:val="hybridMultilevel"/>
    <w:tmpl w:val="09CC3FF6"/>
    <w:lvl w:ilvl="0" w:tplc="B320882C">
      <w:start w:val="1"/>
      <w:numFmt w:val="bullet"/>
      <w:lvlText w:val=""/>
      <w:lvlJc w:val="left"/>
      <w:pPr>
        <w:ind w:left="7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2" w15:restartNumberingAfterBreak="0">
    <w:nsid w:val="144842AC"/>
    <w:multiLevelType w:val="hybridMultilevel"/>
    <w:tmpl w:val="DB8C47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936CD20">
      <w:numFmt w:val="bullet"/>
      <w:lvlText w:val="-"/>
      <w:lvlJc w:val="left"/>
      <w:pPr>
        <w:ind w:left="2160" w:hanging="180"/>
      </w:pPr>
      <w:rPr>
        <w:rFonts w:ascii="Garamond" w:eastAsia="Times New Roman" w:hAnsi="Garamond" w:cs="Times New Roman" w:hint="default"/>
      </w:rPr>
    </w:lvl>
    <w:lvl w:ilvl="3" w:tplc="F336086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4E30A20"/>
    <w:multiLevelType w:val="hybridMultilevel"/>
    <w:tmpl w:val="521C5BF4"/>
    <w:lvl w:ilvl="0" w:tplc="370C19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D66FAB"/>
    <w:multiLevelType w:val="hybridMultilevel"/>
    <w:tmpl w:val="63AA03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9E50BD0"/>
    <w:multiLevelType w:val="hybridMultilevel"/>
    <w:tmpl w:val="4170EA5C"/>
    <w:lvl w:ilvl="0" w:tplc="0B38E156">
      <w:start w:val="1"/>
      <w:numFmt w:val="bullet"/>
      <w:lvlText w:val="–"/>
      <w:lvlJc w:val="left"/>
      <w:pPr>
        <w:tabs>
          <w:tab w:val="num" w:pos="680"/>
        </w:tabs>
        <w:ind w:left="680" w:hanging="32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C744843"/>
    <w:multiLevelType w:val="hybridMultilevel"/>
    <w:tmpl w:val="CCEE6B92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1D6E32CA"/>
    <w:multiLevelType w:val="hybridMultilevel"/>
    <w:tmpl w:val="51B26D4C"/>
    <w:lvl w:ilvl="0" w:tplc="370C19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E1E1A9B"/>
    <w:multiLevelType w:val="hybridMultilevel"/>
    <w:tmpl w:val="C64A8B34"/>
    <w:lvl w:ilvl="0" w:tplc="040E0017">
      <w:start w:val="1"/>
      <w:numFmt w:val="lowerLetter"/>
      <w:lvlText w:val="%1)"/>
      <w:lvlJc w:val="left"/>
      <w:pPr>
        <w:ind w:left="1930" w:hanging="360"/>
      </w:pPr>
    </w:lvl>
    <w:lvl w:ilvl="1" w:tplc="040E0019" w:tentative="1">
      <w:start w:val="1"/>
      <w:numFmt w:val="lowerLetter"/>
      <w:lvlText w:val="%2."/>
      <w:lvlJc w:val="left"/>
      <w:pPr>
        <w:ind w:left="2650" w:hanging="360"/>
      </w:pPr>
    </w:lvl>
    <w:lvl w:ilvl="2" w:tplc="040E001B" w:tentative="1">
      <w:start w:val="1"/>
      <w:numFmt w:val="lowerRoman"/>
      <w:lvlText w:val="%3."/>
      <w:lvlJc w:val="right"/>
      <w:pPr>
        <w:ind w:left="3370" w:hanging="180"/>
      </w:pPr>
    </w:lvl>
    <w:lvl w:ilvl="3" w:tplc="040E000F" w:tentative="1">
      <w:start w:val="1"/>
      <w:numFmt w:val="decimal"/>
      <w:lvlText w:val="%4."/>
      <w:lvlJc w:val="left"/>
      <w:pPr>
        <w:ind w:left="4090" w:hanging="360"/>
      </w:pPr>
    </w:lvl>
    <w:lvl w:ilvl="4" w:tplc="040E0019" w:tentative="1">
      <w:start w:val="1"/>
      <w:numFmt w:val="lowerLetter"/>
      <w:lvlText w:val="%5."/>
      <w:lvlJc w:val="left"/>
      <w:pPr>
        <w:ind w:left="4810" w:hanging="360"/>
      </w:pPr>
    </w:lvl>
    <w:lvl w:ilvl="5" w:tplc="040E001B" w:tentative="1">
      <w:start w:val="1"/>
      <w:numFmt w:val="lowerRoman"/>
      <w:lvlText w:val="%6."/>
      <w:lvlJc w:val="right"/>
      <w:pPr>
        <w:ind w:left="5530" w:hanging="180"/>
      </w:pPr>
    </w:lvl>
    <w:lvl w:ilvl="6" w:tplc="040E000F" w:tentative="1">
      <w:start w:val="1"/>
      <w:numFmt w:val="decimal"/>
      <w:lvlText w:val="%7."/>
      <w:lvlJc w:val="left"/>
      <w:pPr>
        <w:ind w:left="6250" w:hanging="360"/>
      </w:pPr>
    </w:lvl>
    <w:lvl w:ilvl="7" w:tplc="040E0019" w:tentative="1">
      <w:start w:val="1"/>
      <w:numFmt w:val="lowerLetter"/>
      <w:lvlText w:val="%8."/>
      <w:lvlJc w:val="left"/>
      <w:pPr>
        <w:ind w:left="6970" w:hanging="360"/>
      </w:pPr>
    </w:lvl>
    <w:lvl w:ilvl="8" w:tplc="040E001B" w:tentative="1">
      <w:start w:val="1"/>
      <w:numFmt w:val="lowerRoman"/>
      <w:lvlText w:val="%9."/>
      <w:lvlJc w:val="right"/>
      <w:pPr>
        <w:ind w:left="7690" w:hanging="180"/>
      </w:pPr>
    </w:lvl>
  </w:abstractNum>
  <w:abstractNum w:abstractNumId="29" w15:restartNumberingAfterBreak="0">
    <w:nsid w:val="1ED57B25"/>
    <w:multiLevelType w:val="hybridMultilevel"/>
    <w:tmpl w:val="24588824"/>
    <w:lvl w:ilvl="0" w:tplc="040E0001">
      <w:start w:val="1"/>
      <w:numFmt w:val="bullet"/>
      <w:lvlText w:val=""/>
      <w:lvlJc w:val="left"/>
      <w:pPr>
        <w:ind w:left="1441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2161" w:hanging="360"/>
      </w:pPr>
    </w:lvl>
    <w:lvl w:ilvl="2" w:tplc="0809001B" w:tentative="1">
      <w:start w:val="1"/>
      <w:numFmt w:val="lowerRoman"/>
      <w:lvlText w:val="%3."/>
      <w:lvlJc w:val="right"/>
      <w:pPr>
        <w:ind w:left="2881" w:hanging="180"/>
      </w:pPr>
    </w:lvl>
    <w:lvl w:ilvl="3" w:tplc="0809000F" w:tentative="1">
      <w:start w:val="1"/>
      <w:numFmt w:val="decimal"/>
      <w:lvlText w:val="%4."/>
      <w:lvlJc w:val="left"/>
      <w:pPr>
        <w:ind w:left="3601" w:hanging="360"/>
      </w:pPr>
    </w:lvl>
    <w:lvl w:ilvl="4" w:tplc="08090019" w:tentative="1">
      <w:start w:val="1"/>
      <w:numFmt w:val="lowerLetter"/>
      <w:lvlText w:val="%5."/>
      <w:lvlJc w:val="left"/>
      <w:pPr>
        <w:ind w:left="4321" w:hanging="360"/>
      </w:pPr>
    </w:lvl>
    <w:lvl w:ilvl="5" w:tplc="0809001B" w:tentative="1">
      <w:start w:val="1"/>
      <w:numFmt w:val="lowerRoman"/>
      <w:lvlText w:val="%6."/>
      <w:lvlJc w:val="right"/>
      <w:pPr>
        <w:ind w:left="5041" w:hanging="180"/>
      </w:pPr>
    </w:lvl>
    <w:lvl w:ilvl="6" w:tplc="0809000F" w:tentative="1">
      <w:start w:val="1"/>
      <w:numFmt w:val="decimal"/>
      <w:lvlText w:val="%7."/>
      <w:lvlJc w:val="left"/>
      <w:pPr>
        <w:ind w:left="5761" w:hanging="360"/>
      </w:pPr>
    </w:lvl>
    <w:lvl w:ilvl="7" w:tplc="08090019" w:tentative="1">
      <w:start w:val="1"/>
      <w:numFmt w:val="lowerLetter"/>
      <w:lvlText w:val="%8."/>
      <w:lvlJc w:val="left"/>
      <w:pPr>
        <w:ind w:left="6481" w:hanging="360"/>
      </w:pPr>
    </w:lvl>
    <w:lvl w:ilvl="8" w:tplc="0809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30" w15:restartNumberingAfterBreak="0">
    <w:nsid w:val="1EF8595B"/>
    <w:multiLevelType w:val="hybridMultilevel"/>
    <w:tmpl w:val="7F822610"/>
    <w:lvl w:ilvl="0" w:tplc="040E0001">
      <w:start w:val="1"/>
      <w:numFmt w:val="bullet"/>
      <w:lvlText w:val=""/>
      <w:lvlJc w:val="left"/>
      <w:pPr>
        <w:ind w:left="90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1" w15:restartNumberingAfterBreak="0">
    <w:nsid w:val="1F176276"/>
    <w:multiLevelType w:val="hybridMultilevel"/>
    <w:tmpl w:val="4478164C"/>
    <w:lvl w:ilvl="0" w:tplc="CA9C52F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F5A7C8E"/>
    <w:multiLevelType w:val="hybridMultilevel"/>
    <w:tmpl w:val="4B464AAA"/>
    <w:lvl w:ilvl="0" w:tplc="2E0E3106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3" w15:restartNumberingAfterBreak="0">
    <w:nsid w:val="20A640C6"/>
    <w:multiLevelType w:val="multilevel"/>
    <w:tmpl w:val="6D6A13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008"/>
        </w:tabs>
        <w:ind w:left="2008" w:hanging="360"/>
      </w:pPr>
    </w:lvl>
    <w:lvl w:ilvl="2">
      <w:start w:val="1"/>
      <w:numFmt w:val="decimal"/>
      <w:lvlText w:val="%3."/>
      <w:lvlJc w:val="left"/>
      <w:pPr>
        <w:tabs>
          <w:tab w:val="num" w:pos="2728"/>
        </w:tabs>
        <w:ind w:left="2728" w:hanging="360"/>
      </w:pPr>
    </w:lvl>
    <w:lvl w:ilvl="3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>
      <w:start w:val="1"/>
      <w:numFmt w:val="decimal"/>
      <w:lvlText w:val="%5."/>
      <w:lvlJc w:val="left"/>
      <w:pPr>
        <w:tabs>
          <w:tab w:val="num" w:pos="4168"/>
        </w:tabs>
        <w:ind w:left="4168" w:hanging="360"/>
      </w:pPr>
    </w:lvl>
    <w:lvl w:ilvl="5">
      <w:start w:val="1"/>
      <w:numFmt w:val="decimal"/>
      <w:lvlText w:val="%6."/>
      <w:lvlJc w:val="left"/>
      <w:pPr>
        <w:tabs>
          <w:tab w:val="num" w:pos="4888"/>
        </w:tabs>
        <w:ind w:left="4888" w:hanging="360"/>
      </w:pPr>
    </w:lvl>
    <w:lvl w:ilvl="6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>
      <w:start w:val="1"/>
      <w:numFmt w:val="decimal"/>
      <w:lvlText w:val="%8."/>
      <w:lvlJc w:val="left"/>
      <w:pPr>
        <w:tabs>
          <w:tab w:val="num" w:pos="6328"/>
        </w:tabs>
        <w:ind w:left="6328" w:hanging="360"/>
      </w:pPr>
    </w:lvl>
    <w:lvl w:ilvl="8">
      <w:start w:val="1"/>
      <w:numFmt w:val="decimal"/>
      <w:lvlText w:val="%9."/>
      <w:lvlJc w:val="left"/>
      <w:pPr>
        <w:tabs>
          <w:tab w:val="num" w:pos="7048"/>
        </w:tabs>
        <w:ind w:left="7048" w:hanging="360"/>
      </w:pPr>
    </w:lvl>
  </w:abstractNum>
  <w:abstractNum w:abstractNumId="34" w15:restartNumberingAfterBreak="0">
    <w:nsid w:val="218A75CC"/>
    <w:multiLevelType w:val="hybridMultilevel"/>
    <w:tmpl w:val="E2568522"/>
    <w:lvl w:ilvl="0" w:tplc="E81E660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5" w15:restartNumberingAfterBreak="0">
    <w:nsid w:val="222C396C"/>
    <w:multiLevelType w:val="hybridMultilevel"/>
    <w:tmpl w:val="4A72610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871A6C"/>
    <w:multiLevelType w:val="hybridMultilevel"/>
    <w:tmpl w:val="991AE07E"/>
    <w:lvl w:ilvl="0" w:tplc="080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1746E9"/>
    <w:multiLevelType w:val="hybridMultilevel"/>
    <w:tmpl w:val="43381A72"/>
    <w:lvl w:ilvl="0" w:tplc="080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3C445F"/>
    <w:multiLevelType w:val="hybridMultilevel"/>
    <w:tmpl w:val="6F4A048A"/>
    <w:lvl w:ilvl="0" w:tplc="370C19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46D29B7"/>
    <w:multiLevelType w:val="hybridMultilevel"/>
    <w:tmpl w:val="14648E1A"/>
    <w:lvl w:ilvl="0" w:tplc="040E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40" w15:restartNumberingAfterBreak="0">
    <w:nsid w:val="24AB0053"/>
    <w:multiLevelType w:val="multilevel"/>
    <w:tmpl w:val="4218E0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832" w:hanging="1800"/>
      </w:pPr>
      <w:rPr>
        <w:rFonts w:hint="default"/>
      </w:rPr>
    </w:lvl>
  </w:abstractNum>
  <w:abstractNum w:abstractNumId="41" w15:restartNumberingAfterBreak="0">
    <w:nsid w:val="27E82CE3"/>
    <w:multiLevelType w:val="hybridMultilevel"/>
    <w:tmpl w:val="96269C60"/>
    <w:lvl w:ilvl="0" w:tplc="9C60757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28D115EC"/>
    <w:multiLevelType w:val="hybridMultilevel"/>
    <w:tmpl w:val="624EBB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8D77D9C"/>
    <w:multiLevelType w:val="hybridMultilevel"/>
    <w:tmpl w:val="2E3E5882"/>
    <w:lvl w:ilvl="0" w:tplc="41EC7998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44" w15:restartNumberingAfterBreak="0">
    <w:nsid w:val="29722397"/>
    <w:multiLevelType w:val="hybridMultilevel"/>
    <w:tmpl w:val="074AED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A721D9F"/>
    <w:multiLevelType w:val="multilevel"/>
    <w:tmpl w:val="55727B6C"/>
    <w:lvl w:ilvl="0">
      <w:start w:val="1"/>
      <w:numFmt w:val="decimal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46" w15:restartNumberingAfterBreak="0">
    <w:nsid w:val="2A8B4517"/>
    <w:multiLevelType w:val="hybridMultilevel"/>
    <w:tmpl w:val="43381A72"/>
    <w:lvl w:ilvl="0" w:tplc="080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AB10343"/>
    <w:multiLevelType w:val="hybridMultilevel"/>
    <w:tmpl w:val="B062456C"/>
    <w:lvl w:ilvl="0" w:tplc="1BCA9B0E">
      <w:numFmt w:val="bullet"/>
      <w:lvlText w:val="-"/>
      <w:lvlJc w:val="left"/>
      <w:pPr>
        <w:ind w:left="993" w:hanging="360"/>
      </w:pPr>
      <w:rPr>
        <w:rFonts w:ascii="Calibri" w:eastAsia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48" w15:restartNumberingAfterBreak="0">
    <w:nsid w:val="2C394660"/>
    <w:multiLevelType w:val="hybridMultilevel"/>
    <w:tmpl w:val="3F1469BA"/>
    <w:lvl w:ilvl="0" w:tplc="040E0011">
      <w:start w:val="1"/>
      <w:numFmt w:val="decimal"/>
      <w:lvlText w:val="%1)"/>
      <w:lvlJc w:val="left"/>
      <w:pPr>
        <w:ind w:left="852" w:hanging="284"/>
      </w:pPr>
      <w:rPr>
        <w:rFonts w:hint="default"/>
        <w:b w:val="0"/>
        <w:i w:val="0"/>
      </w:rPr>
    </w:lvl>
    <w:lvl w:ilvl="1" w:tplc="040E000F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040E001B">
      <w:start w:val="1"/>
      <w:numFmt w:val="decimal"/>
      <w:lvlText w:val="%3."/>
      <w:lvlJc w:val="left"/>
      <w:pPr>
        <w:tabs>
          <w:tab w:val="num" w:pos="2728"/>
        </w:tabs>
        <w:ind w:left="2728" w:hanging="360"/>
      </w:pPr>
    </w:lvl>
    <w:lvl w:ilvl="3" w:tplc="040E000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E0019">
      <w:start w:val="1"/>
      <w:numFmt w:val="decimal"/>
      <w:lvlText w:val="%5."/>
      <w:lvlJc w:val="left"/>
      <w:pPr>
        <w:tabs>
          <w:tab w:val="num" w:pos="4168"/>
        </w:tabs>
        <w:ind w:left="4168" w:hanging="360"/>
      </w:pPr>
    </w:lvl>
    <w:lvl w:ilvl="5" w:tplc="040E001B">
      <w:start w:val="1"/>
      <w:numFmt w:val="decimal"/>
      <w:lvlText w:val="%6."/>
      <w:lvlJc w:val="left"/>
      <w:pPr>
        <w:tabs>
          <w:tab w:val="num" w:pos="4888"/>
        </w:tabs>
        <w:ind w:left="4888" w:hanging="360"/>
      </w:pPr>
    </w:lvl>
    <w:lvl w:ilvl="6" w:tplc="040E000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E0019">
      <w:start w:val="1"/>
      <w:numFmt w:val="decimal"/>
      <w:lvlText w:val="%8."/>
      <w:lvlJc w:val="left"/>
      <w:pPr>
        <w:tabs>
          <w:tab w:val="num" w:pos="6328"/>
        </w:tabs>
        <w:ind w:left="6328" w:hanging="360"/>
      </w:pPr>
    </w:lvl>
    <w:lvl w:ilvl="8" w:tplc="040E001B">
      <w:start w:val="1"/>
      <w:numFmt w:val="decimal"/>
      <w:lvlText w:val="%9."/>
      <w:lvlJc w:val="left"/>
      <w:pPr>
        <w:tabs>
          <w:tab w:val="num" w:pos="7048"/>
        </w:tabs>
        <w:ind w:left="7048" w:hanging="360"/>
      </w:pPr>
    </w:lvl>
  </w:abstractNum>
  <w:abstractNum w:abstractNumId="49" w15:restartNumberingAfterBreak="0">
    <w:nsid w:val="2EA53931"/>
    <w:multiLevelType w:val="hybridMultilevel"/>
    <w:tmpl w:val="A6E29F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F016C18"/>
    <w:multiLevelType w:val="hybridMultilevel"/>
    <w:tmpl w:val="3DD0E19C"/>
    <w:lvl w:ilvl="0" w:tplc="C32C0EF6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51" w15:restartNumberingAfterBreak="0">
    <w:nsid w:val="2FC435D6"/>
    <w:multiLevelType w:val="hybridMultilevel"/>
    <w:tmpl w:val="1D94F772"/>
    <w:lvl w:ilvl="0" w:tplc="78C6CA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30B716AD"/>
    <w:multiLevelType w:val="hybridMultilevel"/>
    <w:tmpl w:val="FEEC4208"/>
    <w:lvl w:ilvl="0" w:tplc="040E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3" w15:restartNumberingAfterBreak="0">
    <w:nsid w:val="355C46FE"/>
    <w:multiLevelType w:val="hybridMultilevel"/>
    <w:tmpl w:val="8C10E7F4"/>
    <w:lvl w:ilvl="0" w:tplc="949C9772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54" w15:restartNumberingAfterBreak="0">
    <w:nsid w:val="378F07E8"/>
    <w:multiLevelType w:val="hybridMultilevel"/>
    <w:tmpl w:val="B8EFF8B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 w15:restartNumberingAfterBreak="0">
    <w:nsid w:val="38777A61"/>
    <w:multiLevelType w:val="hybridMultilevel"/>
    <w:tmpl w:val="AC2A3D24"/>
    <w:lvl w:ilvl="0" w:tplc="F35CB57A">
      <w:start w:val="43"/>
      <w:numFmt w:val="bullet"/>
      <w:lvlText w:val="-"/>
      <w:lvlJc w:val="left"/>
      <w:pPr>
        <w:ind w:left="361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56" w15:restartNumberingAfterBreak="0">
    <w:nsid w:val="389E477E"/>
    <w:multiLevelType w:val="hybridMultilevel"/>
    <w:tmpl w:val="D6D43AA4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" w15:restartNumberingAfterBreak="0">
    <w:nsid w:val="3A300431"/>
    <w:multiLevelType w:val="hybridMultilevel"/>
    <w:tmpl w:val="FEFCCB72"/>
    <w:lvl w:ilvl="0" w:tplc="040E0017">
      <w:start w:val="1"/>
      <w:numFmt w:val="lowerLetter"/>
      <w:lvlText w:val="%1)"/>
      <w:lvlJc w:val="left"/>
      <w:pPr>
        <w:ind w:left="363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083" w:hanging="360"/>
      </w:pPr>
    </w:lvl>
    <w:lvl w:ilvl="2" w:tplc="040E001B" w:tentative="1">
      <w:start w:val="1"/>
      <w:numFmt w:val="lowerRoman"/>
      <w:lvlText w:val="%3."/>
      <w:lvlJc w:val="right"/>
      <w:pPr>
        <w:ind w:left="1803" w:hanging="180"/>
      </w:pPr>
    </w:lvl>
    <w:lvl w:ilvl="3" w:tplc="040E000F" w:tentative="1">
      <w:start w:val="1"/>
      <w:numFmt w:val="decimal"/>
      <w:lvlText w:val="%4."/>
      <w:lvlJc w:val="left"/>
      <w:pPr>
        <w:ind w:left="2523" w:hanging="360"/>
      </w:pPr>
    </w:lvl>
    <w:lvl w:ilvl="4" w:tplc="040E0019" w:tentative="1">
      <w:start w:val="1"/>
      <w:numFmt w:val="lowerLetter"/>
      <w:lvlText w:val="%5."/>
      <w:lvlJc w:val="left"/>
      <w:pPr>
        <w:ind w:left="3243" w:hanging="360"/>
      </w:pPr>
    </w:lvl>
    <w:lvl w:ilvl="5" w:tplc="040E001B" w:tentative="1">
      <w:start w:val="1"/>
      <w:numFmt w:val="lowerRoman"/>
      <w:lvlText w:val="%6."/>
      <w:lvlJc w:val="right"/>
      <w:pPr>
        <w:ind w:left="3963" w:hanging="180"/>
      </w:pPr>
    </w:lvl>
    <w:lvl w:ilvl="6" w:tplc="040E000F" w:tentative="1">
      <w:start w:val="1"/>
      <w:numFmt w:val="decimal"/>
      <w:lvlText w:val="%7."/>
      <w:lvlJc w:val="left"/>
      <w:pPr>
        <w:ind w:left="4683" w:hanging="360"/>
      </w:pPr>
    </w:lvl>
    <w:lvl w:ilvl="7" w:tplc="040E0019" w:tentative="1">
      <w:start w:val="1"/>
      <w:numFmt w:val="lowerLetter"/>
      <w:lvlText w:val="%8."/>
      <w:lvlJc w:val="left"/>
      <w:pPr>
        <w:ind w:left="5403" w:hanging="360"/>
      </w:pPr>
    </w:lvl>
    <w:lvl w:ilvl="8" w:tplc="040E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58" w15:restartNumberingAfterBreak="0">
    <w:nsid w:val="3D400F25"/>
    <w:multiLevelType w:val="hybridMultilevel"/>
    <w:tmpl w:val="A7BEB76A"/>
    <w:lvl w:ilvl="0" w:tplc="30A453C8">
      <w:numFmt w:val="bullet"/>
      <w:lvlText w:val="-"/>
      <w:lvlJc w:val="left"/>
      <w:pPr>
        <w:ind w:left="722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59" w15:restartNumberingAfterBreak="0">
    <w:nsid w:val="3DBF7BFE"/>
    <w:multiLevelType w:val="hybridMultilevel"/>
    <w:tmpl w:val="2CA648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653A5A"/>
    <w:multiLevelType w:val="hybridMultilevel"/>
    <w:tmpl w:val="0FEC2516"/>
    <w:lvl w:ilvl="0" w:tplc="F528AC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A002BC">
      <w:start w:val="1"/>
      <w:numFmt w:val="lowerLetter"/>
      <w:lvlText w:val="%2."/>
      <w:lvlJc w:val="left"/>
      <w:pPr>
        <w:ind w:left="1440" w:hanging="360"/>
      </w:pPr>
    </w:lvl>
    <w:lvl w:ilvl="2" w:tplc="5A3AEA54" w:tentative="1">
      <w:start w:val="1"/>
      <w:numFmt w:val="lowerRoman"/>
      <w:lvlText w:val="%3."/>
      <w:lvlJc w:val="right"/>
      <w:pPr>
        <w:ind w:left="2160" w:hanging="180"/>
      </w:pPr>
    </w:lvl>
    <w:lvl w:ilvl="3" w:tplc="5F3E2B22" w:tentative="1">
      <w:start w:val="1"/>
      <w:numFmt w:val="decimal"/>
      <w:lvlText w:val="%4."/>
      <w:lvlJc w:val="left"/>
      <w:pPr>
        <w:ind w:left="2880" w:hanging="360"/>
      </w:pPr>
    </w:lvl>
    <w:lvl w:ilvl="4" w:tplc="29C8589A" w:tentative="1">
      <w:start w:val="1"/>
      <w:numFmt w:val="lowerLetter"/>
      <w:lvlText w:val="%5."/>
      <w:lvlJc w:val="left"/>
      <w:pPr>
        <w:ind w:left="3600" w:hanging="360"/>
      </w:pPr>
    </w:lvl>
    <w:lvl w:ilvl="5" w:tplc="6C7E9BC6" w:tentative="1">
      <w:start w:val="1"/>
      <w:numFmt w:val="lowerRoman"/>
      <w:lvlText w:val="%6."/>
      <w:lvlJc w:val="right"/>
      <w:pPr>
        <w:ind w:left="4320" w:hanging="180"/>
      </w:pPr>
    </w:lvl>
    <w:lvl w:ilvl="6" w:tplc="80A6E21C" w:tentative="1">
      <w:start w:val="1"/>
      <w:numFmt w:val="decimal"/>
      <w:lvlText w:val="%7."/>
      <w:lvlJc w:val="left"/>
      <w:pPr>
        <w:ind w:left="5040" w:hanging="360"/>
      </w:pPr>
    </w:lvl>
    <w:lvl w:ilvl="7" w:tplc="EEF0182E" w:tentative="1">
      <w:start w:val="1"/>
      <w:numFmt w:val="lowerLetter"/>
      <w:lvlText w:val="%8."/>
      <w:lvlJc w:val="left"/>
      <w:pPr>
        <w:ind w:left="5760" w:hanging="360"/>
      </w:pPr>
    </w:lvl>
    <w:lvl w:ilvl="8" w:tplc="1EB8DA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1022ED7"/>
    <w:multiLevelType w:val="hybridMultilevel"/>
    <w:tmpl w:val="60AE8F84"/>
    <w:lvl w:ilvl="0" w:tplc="040E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62" w15:restartNumberingAfterBreak="0">
    <w:nsid w:val="418C66E8"/>
    <w:multiLevelType w:val="hybridMultilevel"/>
    <w:tmpl w:val="40A430BC"/>
    <w:lvl w:ilvl="0" w:tplc="EC0C44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4F81BD"/>
        <w:sz w:val="24"/>
      </w:rPr>
    </w:lvl>
    <w:lvl w:ilvl="1" w:tplc="F2DEDA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  <w:color w:val="4F81BD"/>
        <w:sz w:val="24"/>
      </w:rPr>
    </w:lvl>
    <w:lvl w:ilvl="2" w:tplc="144614B6">
      <w:start w:val="1"/>
      <w:numFmt w:val="bullet"/>
      <w:lvlText w:val=""/>
      <w:lvlJc w:val="left"/>
      <w:pPr>
        <w:ind w:left="2160" w:hanging="360"/>
      </w:pPr>
      <w:rPr>
        <w:rFonts w:ascii="Wingdings" w:hAnsi="Wingdings" w:cs="Calibri" w:hint="default"/>
        <w:b/>
        <w:color w:val="4F81BD"/>
        <w:sz w:val="24"/>
      </w:rPr>
    </w:lvl>
    <w:lvl w:ilvl="3" w:tplc="808AB958">
      <w:start w:val="1"/>
      <w:numFmt w:val="bullet"/>
      <w:lvlText w:val=""/>
      <w:lvlJc w:val="left"/>
      <w:pPr>
        <w:ind w:left="2880" w:hanging="360"/>
      </w:pPr>
      <w:rPr>
        <w:rFonts w:ascii="Symbol" w:hAnsi="Symbol" w:cs="Calibri" w:hint="default"/>
        <w:b/>
        <w:color w:val="4F81BD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2393589"/>
    <w:multiLevelType w:val="hybridMultilevel"/>
    <w:tmpl w:val="30D0E4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4692350"/>
    <w:multiLevelType w:val="hybridMultilevel"/>
    <w:tmpl w:val="F2CAEC22"/>
    <w:lvl w:ilvl="0" w:tplc="040E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5" w15:restartNumberingAfterBreak="0">
    <w:nsid w:val="46642170"/>
    <w:multiLevelType w:val="hybridMultilevel"/>
    <w:tmpl w:val="43E8AEB6"/>
    <w:lvl w:ilvl="0" w:tplc="70ECADFC">
      <w:start w:val="1"/>
      <w:numFmt w:val="lowerLetter"/>
      <w:lvlText w:val="%1)"/>
      <w:lvlJc w:val="left"/>
      <w:pPr>
        <w:ind w:left="502" w:hanging="360"/>
      </w:pPr>
    </w:lvl>
    <w:lvl w:ilvl="1" w:tplc="040E0019">
      <w:start w:val="1"/>
      <w:numFmt w:val="decimal"/>
      <w:lvlText w:val="%2."/>
      <w:lvlJc w:val="left"/>
      <w:pPr>
        <w:tabs>
          <w:tab w:val="num" w:pos="178"/>
        </w:tabs>
        <w:ind w:left="178" w:hanging="360"/>
      </w:pPr>
    </w:lvl>
    <w:lvl w:ilvl="2" w:tplc="040E001B">
      <w:start w:val="1"/>
      <w:numFmt w:val="decimal"/>
      <w:lvlText w:val="%3."/>
      <w:lvlJc w:val="left"/>
      <w:pPr>
        <w:tabs>
          <w:tab w:val="num" w:pos="898"/>
        </w:tabs>
        <w:ind w:left="898" w:hanging="360"/>
      </w:pPr>
    </w:lvl>
    <w:lvl w:ilvl="3" w:tplc="040E000F">
      <w:start w:val="1"/>
      <w:numFmt w:val="decimal"/>
      <w:lvlText w:val="%4."/>
      <w:lvlJc w:val="left"/>
      <w:pPr>
        <w:tabs>
          <w:tab w:val="num" w:pos="1618"/>
        </w:tabs>
        <w:ind w:left="1618" w:hanging="360"/>
      </w:pPr>
    </w:lvl>
    <w:lvl w:ilvl="4" w:tplc="040E0019">
      <w:start w:val="1"/>
      <w:numFmt w:val="decimal"/>
      <w:lvlText w:val="%5."/>
      <w:lvlJc w:val="left"/>
      <w:pPr>
        <w:tabs>
          <w:tab w:val="num" w:pos="2338"/>
        </w:tabs>
        <w:ind w:left="2338" w:hanging="360"/>
      </w:pPr>
    </w:lvl>
    <w:lvl w:ilvl="5" w:tplc="040E001B">
      <w:start w:val="1"/>
      <w:numFmt w:val="decimal"/>
      <w:lvlText w:val="%6."/>
      <w:lvlJc w:val="left"/>
      <w:pPr>
        <w:tabs>
          <w:tab w:val="num" w:pos="3058"/>
        </w:tabs>
        <w:ind w:left="3058" w:hanging="360"/>
      </w:pPr>
    </w:lvl>
    <w:lvl w:ilvl="6" w:tplc="040E000F">
      <w:start w:val="1"/>
      <w:numFmt w:val="decimal"/>
      <w:lvlText w:val="%7."/>
      <w:lvlJc w:val="left"/>
      <w:pPr>
        <w:tabs>
          <w:tab w:val="num" w:pos="3778"/>
        </w:tabs>
        <w:ind w:left="3778" w:hanging="360"/>
      </w:pPr>
    </w:lvl>
    <w:lvl w:ilvl="7" w:tplc="040E0019">
      <w:start w:val="1"/>
      <w:numFmt w:val="decimal"/>
      <w:lvlText w:val="%8."/>
      <w:lvlJc w:val="left"/>
      <w:pPr>
        <w:tabs>
          <w:tab w:val="num" w:pos="4498"/>
        </w:tabs>
        <w:ind w:left="4498" w:hanging="360"/>
      </w:pPr>
    </w:lvl>
    <w:lvl w:ilvl="8" w:tplc="040E001B">
      <w:start w:val="1"/>
      <w:numFmt w:val="decimal"/>
      <w:lvlText w:val="%9."/>
      <w:lvlJc w:val="left"/>
      <w:pPr>
        <w:tabs>
          <w:tab w:val="num" w:pos="5218"/>
        </w:tabs>
        <w:ind w:left="5218" w:hanging="360"/>
      </w:pPr>
    </w:lvl>
  </w:abstractNum>
  <w:abstractNum w:abstractNumId="66" w15:restartNumberingAfterBreak="0">
    <w:nsid w:val="49186561"/>
    <w:multiLevelType w:val="hybridMultilevel"/>
    <w:tmpl w:val="28025B5A"/>
    <w:lvl w:ilvl="0" w:tplc="FD541240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9D5645"/>
    <w:multiLevelType w:val="hybridMultilevel"/>
    <w:tmpl w:val="BB10FF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A3E5E20"/>
    <w:multiLevelType w:val="hybridMultilevel"/>
    <w:tmpl w:val="31A86C1A"/>
    <w:lvl w:ilvl="0" w:tplc="EC4C9E36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sz w:val="22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9" w15:restartNumberingAfterBreak="0">
    <w:nsid w:val="4B942383"/>
    <w:multiLevelType w:val="hybridMultilevel"/>
    <w:tmpl w:val="9CCE30BA"/>
    <w:lvl w:ilvl="0" w:tplc="DE8075C0">
      <w:start w:val="1"/>
      <w:numFmt w:val="bullet"/>
      <w:pStyle w:val="Bekezds-kitl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C243926"/>
    <w:multiLevelType w:val="hybridMultilevel"/>
    <w:tmpl w:val="2B965C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E777DC6"/>
    <w:multiLevelType w:val="hybridMultilevel"/>
    <w:tmpl w:val="D14CC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93C00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EDD31B2"/>
    <w:multiLevelType w:val="hybridMultilevel"/>
    <w:tmpl w:val="800A7D70"/>
    <w:lvl w:ilvl="0" w:tplc="19BCB61A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3" w15:restartNumberingAfterBreak="0">
    <w:nsid w:val="506163F4"/>
    <w:multiLevelType w:val="hybridMultilevel"/>
    <w:tmpl w:val="8FAA13C8"/>
    <w:lvl w:ilvl="0" w:tplc="0B38E156">
      <w:start w:val="1"/>
      <w:numFmt w:val="bullet"/>
      <w:lvlText w:val="–"/>
      <w:lvlJc w:val="left"/>
      <w:pPr>
        <w:ind w:left="720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08E0BBD"/>
    <w:multiLevelType w:val="multilevel"/>
    <w:tmpl w:val="2C8EA480"/>
    <w:lvl w:ilvl="0">
      <w:start w:val="1"/>
      <w:numFmt w:val="decimal"/>
      <w:pStyle w:val="Stlu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68" w:hanging="432"/>
      </w:pPr>
    </w:lvl>
    <w:lvl w:ilvl="2">
      <w:start w:val="1"/>
      <w:numFmt w:val="decimal"/>
      <w:lvlText w:val="%1.%2.%3."/>
      <w:lvlJc w:val="left"/>
      <w:pPr>
        <w:ind w:left="3765" w:hanging="504"/>
      </w:pPr>
    </w:lvl>
    <w:lvl w:ilvl="3">
      <w:start w:val="1"/>
      <w:numFmt w:val="decimal"/>
      <w:lvlText w:val="%1.%2.%3.%4."/>
      <w:lvlJc w:val="left"/>
      <w:pPr>
        <w:ind w:left="135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519E6424"/>
    <w:multiLevelType w:val="hybridMultilevel"/>
    <w:tmpl w:val="0E508252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6" w15:restartNumberingAfterBreak="0">
    <w:nsid w:val="532B6EBB"/>
    <w:multiLevelType w:val="hybridMultilevel"/>
    <w:tmpl w:val="ADE6D630"/>
    <w:lvl w:ilvl="0" w:tplc="ED7A0F84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7" w15:restartNumberingAfterBreak="0">
    <w:nsid w:val="54883D8B"/>
    <w:multiLevelType w:val="hybridMultilevel"/>
    <w:tmpl w:val="96C8F6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53E7FB8"/>
    <w:multiLevelType w:val="multilevel"/>
    <w:tmpl w:val="A274B6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008"/>
        </w:tabs>
        <w:ind w:left="2008" w:hanging="360"/>
      </w:pPr>
    </w:lvl>
    <w:lvl w:ilvl="2">
      <w:start w:val="1"/>
      <w:numFmt w:val="decimal"/>
      <w:lvlText w:val="%3."/>
      <w:lvlJc w:val="left"/>
      <w:pPr>
        <w:tabs>
          <w:tab w:val="num" w:pos="2728"/>
        </w:tabs>
        <w:ind w:left="2728" w:hanging="360"/>
      </w:pPr>
    </w:lvl>
    <w:lvl w:ilvl="3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>
      <w:start w:val="1"/>
      <w:numFmt w:val="decimal"/>
      <w:lvlText w:val="%5."/>
      <w:lvlJc w:val="left"/>
      <w:pPr>
        <w:tabs>
          <w:tab w:val="num" w:pos="4168"/>
        </w:tabs>
        <w:ind w:left="4168" w:hanging="360"/>
      </w:pPr>
    </w:lvl>
    <w:lvl w:ilvl="5">
      <w:start w:val="1"/>
      <w:numFmt w:val="decimal"/>
      <w:lvlText w:val="%6."/>
      <w:lvlJc w:val="left"/>
      <w:pPr>
        <w:tabs>
          <w:tab w:val="num" w:pos="4888"/>
        </w:tabs>
        <w:ind w:left="4888" w:hanging="360"/>
      </w:pPr>
    </w:lvl>
    <w:lvl w:ilvl="6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>
      <w:start w:val="1"/>
      <w:numFmt w:val="decimal"/>
      <w:lvlText w:val="%8."/>
      <w:lvlJc w:val="left"/>
      <w:pPr>
        <w:tabs>
          <w:tab w:val="num" w:pos="6328"/>
        </w:tabs>
        <w:ind w:left="6328" w:hanging="360"/>
      </w:pPr>
    </w:lvl>
    <w:lvl w:ilvl="8">
      <w:start w:val="1"/>
      <w:numFmt w:val="decimal"/>
      <w:lvlText w:val="%9."/>
      <w:lvlJc w:val="left"/>
      <w:pPr>
        <w:tabs>
          <w:tab w:val="num" w:pos="7048"/>
        </w:tabs>
        <w:ind w:left="7048" w:hanging="360"/>
      </w:pPr>
    </w:lvl>
  </w:abstractNum>
  <w:abstractNum w:abstractNumId="79" w15:restartNumberingAfterBreak="0">
    <w:nsid w:val="57FA687C"/>
    <w:multiLevelType w:val="hybridMultilevel"/>
    <w:tmpl w:val="34ECD03A"/>
    <w:lvl w:ilvl="0" w:tplc="C936CD20">
      <w:numFmt w:val="bullet"/>
      <w:lvlText w:val="-"/>
      <w:lvlJc w:val="left"/>
      <w:pPr>
        <w:ind w:left="1068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0" w15:restartNumberingAfterBreak="0">
    <w:nsid w:val="5A70476E"/>
    <w:multiLevelType w:val="hybridMultilevel"/>
    <w:tmpl w:val="36B8ABB2"/>
    <w:lvl w:ilvl="0" w:tplc="040E0011">
      <w:start w:val="1"/>
      <w:numFmt w:val="decimal"/>
      <w:lvlText w:val="%1)"/>
      <w:lvlJc w:val="left"/>
      <w:pPr>
        <w:ind w:left="852" w:hanging="284"/>
      </w:pPr>
      <w:rPr>
        <w:rFonts w:hint="default"/>
        <w:b w:val="0"/>
        <w:i w:val="0"/>
      </w:rPr>
    </w:lvl>
    <w:lvl w:ilvl="1" w:tplc="C936CD20"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Garamond" w:eastAsia="Times New Roman" w:hAnsi="Garamond" w:cs="Times New Roman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728"/>
        </w:tabs>
        <w:ind w:left="2728" w:hanging="360"/>
      </w:pPr>
    </w:lvl>
    <w:lvl w:ilvl="3" w:tplc="040E000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E0019">
      <w:start w:val="1"/>
      <w:numFmt w:val="decimal"/>
      <w:lvlText w:val="%5."/>
      <w:lvlJc w:val="left"/>
      <w:pPr>
        <w:tabs>
          <w:tab w:val="num" w:pos="4168"/>
        </w:tabs>
        <w:ind w:left="4168" w:hanging="360"/>
      </w:pPr>
    </w:lvl>
    <w:lvl w:ilvl="5" w:tplc="040E001B">
      <w:start w:val="1"/>
      <w:numFmt w:val="decimal"/>
      <w:lvlText w:val="%6."/>
      <w:lvlJc w:val="left"/>
      <w:pPr>
        <w:tabs>
          <w:tab w:val="num" w:pos="4888"/>
        </w:tabs>
        <w:ind w:left="4888" w:hanging="360"/>
      </w:pPr>
    </w:lvl>
    <w:lvl w:ilvl="6" w:tplc="040E000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E0019">
      <w:start w:val="1"/>
      <w:numFmt w:val="decimal"/>
      <w:lvlText w:val="%8."/>
      <w:lvlJc w:val="left"/>
      <w:pPr>
        <w:tabs>
          <w:tab w:val="num" w:pos="6328"/>
        </w:tabs>
        <w:ind w:left="6328" w:hanging="360"/>
      </w:pPr>
    </w:lvl>
    <w:lvl w:ilvl="8" w:tplc="040E001B">
      <w:start w:val="1"/>
      <w:numFmt w:val="decimal"/>
      <w:lvlText w:val="%9."/>
      <w:lvlJc w:val="left"/>
      <w:pPr>
        <w:tabs>
          <w:tab w:val="num" w:pos="7048"/>
        </w:tabs>
        <w:ind w:left="7048" w:hanging="360"/>
      </w:pPr>
    </w:lvl>
  </w:abstractNum>
  <w:abstractNum w:abstractNumId="81" w15:restartNumberingAfterBreak="0">
    <w:nsid w:val="5A9A1D65"/>
    <w:multiLevelType w:val="hybridMultilevel"/>
    <w:tmpl w:val="EA2ADBA8"/>
    <w:lvl w:ilvl="0" w:tplc="040E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2" w15:restartNumberingAfterBreak="0">
    <w:nsid w:val="5C516193"/>
    <w:multiLevelType w:val="hybridMultilevel"/>
    <w:tmpl w:val="2C2CF95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CD06362"/>
    <w:multiLevelType w:val="hybridMultilevel"/>
    <w:tmpl w:val="B7D60816"/>
    <w:lvl w:ilvl="0" w:tplc="F93C00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 w15:restartNumberingAfterBreak="0">
    <w:nsid w:val="5FFD2882"/>
    <w:multiLevelType w:val="hybridMultilevel"/>
    <w:tmpl w:val="5DD88D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0003D8F"/>
    <w:multiLevelType w:val="hybridMultilevel"/>
    <w:tmpl w:val="9B0A444A"/>
    <w:lvl w:ilvl="0" w:tplc="040E0017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86" w15:restartNumberingAfterBreak="0">
    <w:nsid w:val="60D35290"/>
    <w:multiLevelType w:val="singleLevel"/>
    <w:tmpl w:val="6A883C6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7" w15:restartNumberingAfterBreak="0">
    <w:nsid w:val="622D34A9"/>
    <w:multiLevelType w:val="hybridMultilevel"/>
    <w:tmpl w:val="8298711A"/>
    <w:lvl w:ilvl="0" w:tplc="12FEEC5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3A86A75"/>
    <w:multiLevelType w:val="hybridMultilevel"/>
    <w:tmpl w:val="9B12910A"/>
    <w:lvl w:ilvl="0" w:tplc="92F2F37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3D23005"/>
    <w:multiLevelType w:val="hybridMultilevel"/>
    <w:tmpl w:val="DFD44A76"/>
    <w:lvl w:ilvl="0" w:tplc="1BCA9B0E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4C11C0A"/>
    <w:multiLevelType w:val="hybridMultilevel"/>
    <w:tmpl w:val="E8BC2550"/>
    <w:lvl w:ilvl="0" w:tplc="6498744A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1" w15:restartNumberingAfterBreak="0">
    <w:nsid w:val="6575169D"/>
    <w:multiLevelType w:val="multilevel"/>
    <w:tmpl w:val="734EF0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2" w15:restartNumberingAfterBreak="0">
    <w:nsid w:val="663B36DF"/>
    <w:multiLevelType w:val="hybridMultilevel"/>
    <w:tmpl w:val="91B66690"/>
    <w:lvl w:ilvl="0" w:tplc="CE5C1BEE">
      <w:start w:val="1"/>
      <w:numFmt w:val="upperRoman"/>
      <w:pStyle w:val="Cm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A0924E9"/>
    <w:multiLevelType w:val="hybridMultilevel"/>
    <w:tmpl w:val="5D0C2034"/>
    <w:lvl w:ilvl="0" w:tplc="6A883C68">
      <w:start w:val="1"/>
      <w:numFmt w:val="bullet"/>
      <w:lvlText w:val="-"/>
      <w:lvlJc w:val="left"/>
      <w:pPr>
        <w:ind w:left="862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4" w15:restartNumberingAfterBreak="0">
    <w:nsid w:val="6A3369F6"/>
    <w:multiLevelType w:val="hybridMultilevel"/>
    <w:tmpl w:val="B442D7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AA516B6"/>
    <w:multiLevelType w:val="hybridMultilevel"/>
    <w:tmpl w:val="065EB824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AB903EB"/>
    <w:multiLevelType w:val="hybridMultilevel"/>
    <w:tmpl w:val="FFD2ACD0"/>
    <w:lvl w:ilvl="0" w:tplc="0B38E156">
      <w:start w:val="1"/>
      <w:numFmt w:val="bullet"/>
      <w:lvlText w:val="–"/>
      <w:lvlJc w:val="left"/>
      <w:pPr>
        <w:ind w:left="725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97" w15:restartNumberingAfterBreak="0">
    <w:nsid w:val="6BB66D3F"/>
    <w:multiLevelType w:val="hybridMultilevel"/>
    <w:tmpl w:val="8DF223D4"/>
    <w:lvl w:ilvl="0" w:tplc="C3C873E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8" w15:restartNumberingAfterBreak="0">
    <w:nsid w:val="6E5C1EF3"/>
    <w:multiLevelType w:val="hybridMultilevel"/>
    <w:tmpl w:val="F2484D82"/>
    <w:lvl w:ilvl="0" w:tplc="1BCA9B0E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6E9C30D0"/>
    <w:multiLevelType w:val="hybridMultilevel"/>
    <w:tmpl w:val="D49AA948"/>
    <w:lvl w:ilvl="0" w:tplc="9DC8A7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 w15:restartNumberingAfterBreak="0">
    <w:nsid w:val="6EC83BCD"/>
    <w:multiLevelType w:val="hybridMultilevel"/>
    <w:tmpl w:val="0246898C"/>
    <w:lvl w:ilvl="0" w:tplc="040E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1" w15:restartNumberingAfterBreak="0">
    <w:nsid w:val="6EEF03F0"/>
    <w:multiLevelType w:val="hybridMultilevel"/>
    <w:tmpl w:val="97005592"/>
    <w:lvl w:ilvl="0" w:tplc="1BCA9B0E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alibri" w:eastAsia="Calibri" w:hAnsi="Calibri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0EF500C"/>
    <w:multiLevelType w:val="hybridMultilevel"/>
    <w:tmpl w:val="B3181528"/>
    <w:lvl w:ilvl="0" w:tplc="50960C16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3" w15:restartNumberingAfterBreak="0">
    <w:nsid w:val="71174D38"/>
    <w:multiLevelType w:val="hybridMultilevel"/>
    <w:tmpl w:val="35405F54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4" w15:restartNumberingAfterBreak="0">
    <w:nsid w:val="714C3BB7"/>
    <w:multiLevelType w:val="hybridMultilevel"/>
    <w:tmpl w:val="51F0D5B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5" w15:restartNumberingAfterBreak="0">
    <w:nsid w:val="71702D27"/>
    <w:multiLevelType w:val="hybridMultilevel"/>
    <w:tmpl w:val="D9D691B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6" w15:restartNumberingAfterBreak="0">
    <w:nsid w:val="71D42A04"/>
    <w:multiLevelType w:val="hybridMultilevel"/>
    <w:tmpl w:val="468CE38A"/>
    <w:lvl w:ilvl="0" w:tplc="1BCA9B0E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7205003D"/>
    <w:multiLevelType w:val="hybridMultilevel"/>
    <w:tmpl w:val="8C729C2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3683CB5"/>
    <w:multiLevelType w:val="hybridMultilevel"/>
    <w:tmpl w:val="60FE722A"/>
    <w:lvl w:ilvl="0" w:tplc="040E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73920BF6"/>
    <w:multiLevelType w:val="hybridMultilevel"/>
    <w:tmpl w:val="3C8EA39A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755F1AA6"/>
    <w:multiLevelType w:val="hybridMultilevel"/>
    <w:tmpl w:val="F37212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6BE2CAB"/>
    <w:multiLevelType w:val="hybridMultilevel"/>
    <w:tmpl w:val="578E4784"/>
    <w:lvl w:ilvl="0" w:tplc="040E0017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96E5547"/>
    <w:multiLevelType w:val="hybridMultilevel"/>
    <w:tmpl w:val="A9F6AE7E"/>
    <w:lvl w:ilvl="0" w:tplc="112AEC0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3" w15:restartNumberingAfterBreak="0">
    <w:nsid w:val="799A5F14"/>
    <w:multiLevelType w:val="hybridMultilevel"/>
    <w:tmpl w:val="29AC10FA"/>
    <w:lvl w:ilvl="0" w:tplc="040E0011">
      <w:start w:val="1"/>
      <w:numFmt w:val="decimal"/>
      <w:lvlText w:val="%1)"/>
      <w:lvlJc w:val="left"/>
      <w:pPr>
        <w:ind w:left="852" w:hanging="284"/>
      </w:pPr>
      <w:rPr>
        <w:rFonts w:hint="default"/>
        <w:b w:val="0"/>
        <w:i w:val="0"/>
      </w:rPr>
    </w:lvl>
    <w:lvl w:ilvl="1" w:tplc="040E0019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728"/>
        </w:tabs>
        <w:ind w:left="2728" w:hanging="360"/>
      </w:pPr>
    </w:lvl>
    <w:lvl w:ilvl="3" w:tplc="040E000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E0019">
      <w:start w:val="1"/>
      <w:numFmt w:val="decimal"/>
      <w:lvlText w:val="%5."/>
      <w:lvlJc w:val="left"/>
      <w:pPr>
        <w:tabs>
          <w:tab w:val="num" w:pos="4168"/>
        </w:tabs>
        <w:ind w:left="4168" w:hanging="360"/>
      </w:pPr>
    </w:lvl>
    <w:lvl w:ilvl="5" w:tplc="040E001B">
      <w:start w:val="1"/>
      <w:numFmt w:val="decimal"/>
      <w:lvlText w:val="%6."/>
      <w:lvlJc w:val="left"/>
      <w:pPr>
        <w:tabs>
          <w:tab w:val="num" w:pos="4888"/>
        </w:tabs>
        <w:ind w:left="4888" w:hanging="360"/>
      </w:pPr>
    </w:lvl>
    <w:lvl w:ilvl="6" w:tplc="040E000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E0019">
      <w:start w:val="1"/>
      <w:numFmt w:val="decimal"/>
      <w:lvlText w:val="%8."/>
      <w:lvlJc w:val="left"/>
      <w:pPr>
        <w:tabs>
          <w:tab w:val="num" w:pos="6328"/>
        </w:tabs>
        <w:ind w:left="6328" w:hanging="360"/>
      </w:pPr>
    </w:lvl>
    <w:lvl w:ilvl="8" w:tplc="040E001B">
      <w:start w:val="1"/>
      <w:numFmt w:val="decimal"/>
      <w:lvlText w:val="%9."/>
      <w:lvlJc w:val="left"/>
      <w:pPr>
        <w:tabs>
          <w:tab w:val="num" w:pos="7048"/>
        </w:tabs>
        <w:ind w:left="7048" w:hanging="360"/>
      </w:pPr>
    </w:lvl>
  </w:abstractNum>
  <w:abstractNum w:abstractNumId="114" w15:restartNumberingAfterBreak="0">
    <w:nsid w:val="7AF7321E"/>
    <w:multiLevelType w:val="hybridMultilevel"/>
    <w:tmpl w:val="B3263CF2"/>
    <w:lvl w:ilvl="0" w:tplc="C7AA4AA4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5" w15:restartNumberingAfterBreak="0">
    <w:nsid w:val="7B5F2C84"/>
    <w:multiLevelType w:val="hybridMultilevel"/>
    <w:tmpl w:val="80ACEA70"/>
    <w:lvl w:ilvl="0" w:tplc="6D8AC628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6" w15:restartNumberingAfterBreak="0">
    <w:nsid w:val="7D993565"/>
    <w:multiLevelType w:val="hybridMultilevel"/>
    <w:tmpl w:val="2CA648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E665201"/>
    <w:multiLevelType w:val="hybridMultilevel"/>
    <w:tmpl w:val="DCD68B6E"/>
    <w:lvl w:ilvl="0" w:tplc="6A86EEE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2510569">
    <w:abstractNumId w:val="78"/>
  </w:num>
  <w:num w:numId="2" w16cid:durableId="1737362338">
    <w:abstractNumId w:val="18"/>
  </w:num>
  <w:num w:numId="3" w16cid:durableId="18705806">
    <w:abstractNumId w:val="86"/>
  </w:num>
  <w:num w:numId="4" w16cid:durableId="199703533">
    <w:abstractNumId w:val="25"/>
  </w:num>
  <w:num w:numId="5" w16cid:durableId="293095986">
    <w:abstractNumId w:val="69"/>
  </w:num>
  <w:num w:numId="6" w16cid:durableId="37164338">
    <w:abstractNumId w:val="84"/>
  </w:num>
  <w:num w:numId="7" w16cid:durableId="838694563">
    <w:abstractNumId w:val="16"/>
  </w:num>
  <w:num w:numId="8" w16cid:durableId="44719298">
    <w:abstractNumId w:val="68"/>
  </w:num>
  <w:num w:numId="9" w16cid:durableId="997734356">
    <w:abstractNumId w:val="10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22383020">
    <w:abstractNumId w:val="15"/>
  </w:num>
  <w:num w:numId="11" w16cid:durableId="1243836244">
    <w:abstractNumId w:val="96"/>
  </w:num>
  <w:num w:numId="12" w16cid:durableId="311566259">
    <w:abstractNumId w:val="100"/>
  </w:num>
  <w:num w:numId="13" w16cid:durableId="1539855542">
    <w:abstractNumId w:val="92"/>
  </w:num>
  <w:num w:numId="14" w16cid:durableId="1926911773">
    <w:abstractNumId w:val="26"/>
  </w:num>
  <w:num w:numId="15" w16cid:durableId="816386427">
    <w:abstractNumId w:val="17"/>
  </w:num>
  <w:num w:numId="16" w16cid:durableId="30618535">
    <w:abstractNumId w:val="72"/>
  </w:num>
  <w:num w:numId="17" w16cid:durableId="733167549">
    <w:abstractNumId w:val="51"/>
  </w:num>
  <w:num w:numId="18" w16cid:durableId="640966965">
    <w:abstractNumId w:val="41"/>
  </w:num>
  <w:num w:numId="19" w16cid:durableId="2037852056">
    <w:abstractNumId w:val="30"/>
  </w:num>
  <w:num w:numId="20" w16cid:durableId="1115515949">
    <w:abstractNumId w:val="94"/>
  </w:num>
  <w:num w:numId="21" w16cid:durableId="988554791">
    <w:abstractNumId w:val="52"/>
  </w:num>
  <w:num w:numId="22" w16cid:durableId="1086001164">
    <w:abstractNumId w:val="113"/>
  </w:num>
  <w:num w:numId="23" w16cid:durableId="1639874480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6608850">
    <w:abstractNumId w:val="27"/>
  </w:num>
  <w:num w:numId="25" w16cid:durableId="167449809">
    <w:abstractNumId w:val="9"/>
  </w:num>
  <w:num w:numId="26" w16cid:durableId="518936349">
    <w:abstractNumId w:val="64"/>
  </w:num>
  <w:num w:numId="27" w16cid:durableId="1078552957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00262027">
    <w:abstractNumId w:val="33"/>
  </w:num>
  <w:num w:numId="29" w16cid:durableId="930511234">
    <w:abstractNumId w:val="31"/>
  </w:num>
  <w:num w:numId="30" w16cid:durableId="1387725493">
    <w:abstractNumId w:val="79"/>
  </w:num>
  <w:num w:numId="31" w16cid:durableId="966398196">
    <w:abstractNumId w:val="80"/>
  </w:num>
  <w:num w:numId="32" w16cid:durableId="1645543606">
    <w:abstractNumId w:val="67"/>
  </w:num>
  <w:num w:numId="33" w16cid:durableId="1218585376">
    <w:abstractNumId w:val="7"/>
  </w:num>
  <w:num w:numId="34" w16cid:durableId="570391068">
    <w:abstractNumId w:val="10"/>
  </w:num>
  <w:num w:numId="35" w16cid:durableId="2055737561">
    <w:abstractNumId w:val="74"/>
  </w:num>
  <w:num w:numId="36" w16cid:durableId="1010064099">
    <w:abstractNumId w:val="12"/>
  </w:num>
  <w:num w:numId="37" w16cid:durableId="134569724">
    <w:abstractNumId w:val="111"/>
  </w:num>
  <w:num w:numId="38" w16cid:durableId="2144302895">
    <w:abstractNumId w:val="66"/>
  </w:num>
  <w:num w:numId="39" w16cid:durableId="541478760">
    <w:abstractNumId w:val="49"/>
  </w:num>
  <w:num w:numId="40" w16cid:durableId="97409715">
    <w:abstractNumId w:val="20"/>
  </w:num>
  <w:num w:numId="41" w16cid:durableId="2091341376">
    <w:abstractNumId w:val="24"/>
  </w:num>
  <w:num w:numId="42" w16cid:durableId="997683689">
    <w:abstractNumId w:val="61"/>
  </w:num>
  <w:num w:numId="43" w16cid:durableId="1522283749">
    <w:abstractNumId w:val="75"/>
  </w:num>
  <w:num w:numId="44" w16cid:durableId="947926423">
    <w:abstractNumId w:val="103"/>
  </w:num>
  <w:num w:numId="45" w16cid:durableId="1776246110">
    <w:abstractNumId w:val="56"/>
  </w:num>
  <w:num w:numId="46" w16cid:durableId="1262714480">
    <w:abstractNumId w:val="5"/>
  </w:num>
  <w:num w:numId="47" w16cid:durableId="1823423217">
    <w:abstractNumId w:val="73"/>
  </w:num>
  <w:num w:numId="48" w16cid:durableId="67460517">
    <w:abstractNumId w:val="81"/>
  </w:num>
  <w:num w:numId="49" w16cid:durableId="57092200">
    <w:abstractNumId w:val="8"/>
  </w:num>
  <w:num w:numId="50" w16cid:durableId="119618554">
    <w:abstractNumId w:val="117"/>
  </w:num>
  <w:num w:numId="51" w16cid:durableId="298995876">
    <w:abstractNumId w:val="93"/>
  </w:num>
  <w:num w:numId="52" w16cid:durableId="1779446794">
    <w:abstractNumId w:val="112"/>
  </w:num>
  <w:num w:numId="53" w16cid:durableId="592055200">
    <w:abstractNumId w:val="53"/>
  </w:num>
  <w:num w:numId="54" w16cid:durableId="1629161620">
    <w:abstractNumId w:val="50"/>
  </w:num>
  <w:num w:numId="55" w16cid:durableId="211158123">
    <w:abstractNumId w:val="90"/>
  </w:num>
  <w:num w:numId="56" w16cid:durableId="1389110681">
    <w:abstractNumId w:val="102"/>
  </w:num>
  <w:num w:numId="57" w16cid:durableId="545138467">
    <w:abstractNumId w:val="76"/>
  </w:num>
  <w:num w:numId="58" w16cid:durableId="725840379">
    <w:abstractNumId w:val="97"/>
  </w:num>
  <w:num w:numId="59" w16cid:durableId="1212308567">
    <w:abstractNumId w:val="34"/>
  </w:num>
  <w:num w:numId="60" w16cid:durableId="2041323680">
    <w:abstractNumId w:val="114"/>
  </w:num>
  <w:num w:numId="61" w16cid:durableId="1954896136">
    <w:abstractNumId w:val="39"/>
  </w:num>
  <w:num w:numId="62" w16cid:durableId="1600212145">
    <w:abstractNumId w:val="32"/>
  </w:num>
  <w:num w:numId="63" w16cid:durableId="1209412196">
    <w:abstractNumId w:val="43"/>
  </w:num>
  <w:num w:numId="64" w16cid:durableId="1760904343">
    <w:abstractNumId w:val="6"/>
  </w:num>
  <w:num w:numId="65" w16cid:durableId="690646473">
    <w:abstractNumId w:val="28"/>
  </w:num>
  <w:num w:numId="66" w16cid:durableId="1365448586">
    <w:abstractNumId w:val="57"/>
  </w:num>
  <w:num w:numId="67" w16cid:durableId="418647822">
    <w:abstractNumId w:val="95"/>
  </w:num>
  <w:num w:numId="68" w16cid:durableId="1248152564">
    <w:abstractNumId w:val="42"/>
  </w:num>
  <w:num w:numId="69" w16cid:durableId="337123763">
    <w:abstractNumId w:val="63"/>
  </w:num>
  <w:num w:numId="70" w16cid:durableId="647127942">
    <w:abstractNumId w:val="110"/>
  </w:num>
  <w:num w:numId="71" w16cid:durableId="1402751015">
    <w:abstractNumId w:val="44"/>
  </w:num>
  <w:num w:numId="72" w16cid:durableId="623779718">
    <w:abstractNumId w:val="35"/>
  </w:num>
  <w:num w:numId="73" w16cid:durableId="1599289255">
    <w:abstractNumId w:val="77"/>
  </w:num>
  <w:num w:numId="74" w16cid:durableId="494759513">
    <w:abstractNumId w:val="91"/>
  </w:num>
  <w:num w:numId="75" w16cid:durableId="397553308">
    <w:abstractNumId w:val="23"/>
  </w:num>
  <w:num w:numId="76" w16cid:durableId="1437751675">
    <w:abstractNumId w:val="38"/>
  </w:num>
  <w:num w:numId="77" w16cid:durableId="2099713304">
    <w:abstractNumId w:val="2"/>
  </w:num>
  <w:num w:numId="78" w16cid:durableId="1920017255">
    <w:abstractNumId w:val="83"/>
  </w:num>
  <w:num w:numId="79" w16cid:durableId="1542134749">
    <w:abstractNumId w:val="70"/>
  </w:num>
  <w:num w:numId="80" w16cid:durableId="1352954475">
    <w:abstractNumId w:val="36"/>
  </w:num>
  <w:num w:numId="81" w16cid:durableId="1848060772">
    <w:abstractNumId w:val="116"/>
  </w:num>
  <w:num w:numId="82" w16cid:durableId="1843468773">
    <w:abstractNumId w:val="59"/>
  </w:num>
  <w:num w:numId="83" w16cid:durableId="1472017451">
    <w:abstractNumId w:val="99"/>
  </w:num>
  <w:num w:numId="84" w16cid:durableId="902981788">
    <w:abstractNumId w:val="105"/>
  </w:num>
  <w:num w:numId="85" w16cid:durableId="1018964321">
    <w:abstractNumId w:val="107"/>
  </w:num>
  <w:num w:numId="86" w16cid:durableId="1969046154">
    <w:abstractNumId w:val="29"/>
  </w:num>
  <w:num w:numId="87" w16cid:durableId="1018657174">
    <w:abstractNumId w:val="22"/>
  </w:num>
  <w:num w:numId="88" w16cid:durableId="28385960">
    <w:abstractNumId w:val="19"/>
  </w:num>
  <w:num w:numId="89" w16cid:durableId="60375316">
    <w:abstractNumId w:val="46"/>
  </w:num>
  <w:num w:numId="90" w16cid:durableId="1695811842">
    <w:abstractNumId w:val="71"/>
  </w:num>
  <w:num w:numId="91" w16cid:durableId="1908685324">
    <w:abstractNumId w:val="13"/>
  </w:num>
  <w:num w:numId="92" w16cid:durableId="1272011356">
    <w:abstractNumId w:val="85"/>
  </w:num>
  <w:num w:numId="93" w16cid:durableId="1810782114">
    <w:abstractNumId w:val="54"/>
  </w:num>
  <w:num w:numId="94" w16cid:durableId="1205825566">
    <w:abstractNumId w:val="21"/>
  </w:num>
  <w:num w:numId="95" w16cid:durableId="1774091211">
    <w:abstractNumId w:val="37"/>
  </w:num>
  <w:num w:numId="96" w16cid:durableId="185876429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681005838">
    <w:abstractNumId w:val="60"/>
  </w:num>
  <w:num w:numId="98" w16cid:durableId="2065761723">
    <w:abstractNumId w:val="87"/>
  </w:num>
  <w:num w:numId="99" w16cid:durableId="1559125377">
    <w:abstractNumId w:val="88"/>
  </w:num>
  <w:num w:numId="100" w16cid:durableId="1910116803">
    <w:abstractNumId w:val="109"/>
  </w:num>
  <w:num w:numId="101" w16cid:durableId="1157958943">
    <w:abstractNumId w:val="82"/>
  </w:num>
  <w:num w:numId="102" w16cid:durableId="2040664270">
    <w:abstractNumId w:val="106"/>
  </w:num>
  <w:num w:numId="103" w16cid:durableId="1717271660">
    <w:abstractNumId w:val="47"/>
  </w:num>
  <w:num w:numId="104" w16cid:durableId="2004383266">
    <w:abstractNumId w:val="4"/>
  </w:num>
  <w:num w:numId="105" w16cid:durableId="2012220237">
    <w:abstractNumId w:val="14"/>
  </w:num>
  <w:num w:numId="106" w16cid:durableId="77675839">
    <w:abstractNumId w:val="11"/>
  </w:num>
  <w:num w:numId="107" w16cid:durableId="2011323258">
    <w:abstractNumId w:val="89"/>
  </w:num>
  <w:num w:numId="108" w16cid:durableId="1676569505">
    <w:abstractNumId w:val="1"/>
  </w:num>
  <w:num w:numId="109" w16cid:durableId="1823428166">
    <w:abstractNumId w:val="98"/>
  </w:num>
  <w:num w:numId="110" w16cid:durableId="1139804377">
    <w:abstractNumId w:val="101"/>
  </w:num>
  <w:num w:numId="111" w16cid:durableId="391588387">
    <w:abstractNumId w:val="3"/>
  </w:num>
  <w:num w:numId="112" w16cid:durableId="1721660729">
    <w:abstractNumId w:val="48"/>
  </w:num>
  <w:num w:numId="113" w16cid:durableId="535121979">
    <w:abstractNumId w:val="104"/>
  </w:num>
  <w:num w:numId="114" w16cid:durableId="953486787">
    <w:abstractNumId w:val="40"/>
  </w:num>
  <w:num w:numId="115" w16cid:durableId="586961410">
    <w:abstractNumId w:val="58"/>
  </w:num>
  <w:num w:numId="116" w16cid:durableId="1086074340">
    <w:abstractNumId w:val="62"/>
  </w:num>
  <w:num w:numId="117" w16cid:durableId="1800492408">
    <w:abstractNumId w:val="115"/>
  </w:num>
  <w:num w:numId="118" w16cid:durableId="1183544763">
    <w:abstractNumId w:val="45"/>
  </w:num>
  <w:num w:numId="119" w16cid:durableId="1902326472">
    <w:abstractNumId w:val="62"/>
    <w:lvlOverride w:ilvl="0">
      <w:startOverride w:val="1"/>
    </w:lvlOverride>
  </w:num>
  <w:num w:numId="120" w16cid:durableId="1344241021">
    <w:abstractNumId w:val="55"/>
  </w:num>
  <w:numIdMacAtCleanup w:val="1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 w:grammar="clean"/>
  <w:trackRevisions/>
  <w:defaultTabStop w:val="0"/>
  <w:hyphenationZone w:val="425"/>
  <w:drawingGridHorizontalSpacing w:val="10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686"/>
    <w:rsid w:val="00000869"/>
    <w:rsid w:val="00000FCE"/>
    <w:rsid w:val="000011A7"/>
    <w:rsid w:val="00001539"/>
    <w:rsid w:val="00001809"/>
    <w:rsid w:val="00001DB8"/>
    <w:rsid w:val="00001E27"/>
    <w:rsid w:val="00002105"/>
    <w:rsid w:val="00002994"/>
    <w:rsid w:val="000029BA"/>
    <w:rsid w:val="00002B25"/>
    <w:rsid w:val="00002FD6"/>
    <w:rsid w:val="000031AE"/>
    <w:rsid w:val="0000337C"/>
    <w:rsid w:val="00004100"/>
    <w:rsid w:val="00004153"/>
    <w:rsid w:val="00004A28"/>
    <w:rsid w:val="00004DC2"/>
    <w:rsid w:val="00005029"/>
    <w:rsid w:val="0000593B"/>
    <w:rsid w:val="00005C7C"/>
    <w:rsid w:val="00005DF4"/>
    <w:rsid w:val="0000625A"/>
    <w:rsid w:val="000064BC"/>
    <w:rsid w:val="0000658E"/>
    <w:rsid w:val="0000697D"/>
    <w:rsid w:val="000073E3"/>
    <w:rsid w:val="0000751C"/>
    <w:rsid w:val="00007A7E"/>
    <w:rsid w:val="000102B0"/>
    <w:rsid w:val="0001052D"/>
    <w:rsid w:val="00010ABE"/>
    <w:rsid w:val="00010E1C"/>
    <w:rsid w:val="00010E98"/>
    <w:rsid w:val="0001178D"/>
    <w:rsid w:val="00012600"/>
    <w:rsid w:val="0001271F"/>
    <w:rsid w:val="0001287B"/>
    <w:rsid w:val="00012D3E"/>
    <w:rsid w:val="00012D87"/>
    <w:rsid w:val="00012DB8"/>
    <w:rsid w:val="00012FFC"/>
    <w:rsid w:val="000135A9"/>
    <w:rsid w:val="00013B86"/>
    <w:rsid w:val="00013DB9"/>
    <w:rsid w:val="000142EF"/>
    <w:rsid w:val="000144B4"/>
    <w:rsid w:val="000144F4"/>
    <w:rsid w:val="00014797"/>
    <w:rsid w:val="00014CB3"/>
    <w:rsid w:val="000150C7"/>
    <w:rsid w:val="00015740"/>
    <w:rsid w:val="00015C89"/>
    <w:rsid w:val="00015EAB"/>
    <w:rsid w:val="00016460"/>
    <w:rsid w:val="0001683A"/>
    <w:rsid w:val="000170D8"/>
    <w:rsid w:val="00017323"/>
    <w:rsid w:val="00017412"/>
    <w:rsid w:val="0001751E"/>
    <w:rsid w:val="00017654"/>
    <w:rsid w:val="00017C0C"/>
    <w:rsid w:val="00020AA9"/>
    <w:rsid w:val="00020F80"/>
    <w:rsid w:val="000211C5"/>
    <w:rsid w:val="00021624"/>
    <w:rsid w:val="00021892"/>
    <w:rsid w:val="00021DA1"/>
    <w:rsid w:val="0002238C"/>
    <w:rsid w:val="000225E3"/>
    <w:rsid w:val="0002263F"/>
    <w:rsid w:val="000227EA"/>
    <w:rsid w:val="0002286E"/>
    <w:rsid w:val="000228D8"/>
    <w:rsid w:val="0002329F"/>
    <w:rsid w:val="000232C2"/>
    <w:rsid w:val="00023589"/>
    <w:rsid w:val="0002361D"/>
    <w:rsid w:val="00023E07"/>
    <w:rsid w:val="00023F18"/>
    <w:rsid w:val="000240EC"/>
    <w:rsid w:val="0002410E"/>
    <w:rsid w:val="000241CD"/>
    <w:rsid w:val="000243BF"/>
    <w:rsid w:val="000247DB"/>
    <w:rsid w:val="00024AD0"/>
    <w:rsid w:val="00024C74"/>
    <w:rsid w:val="00024D27"/>
    <w:rsid w:val="00024DB7"/>
    <w:rsid w:val="000250F1"/>
    <w:rsid w:val="00025134"/>
    <w:rsid w:val="00025530"/>
    <w:rsid w:val="0002583F"/>
    <w:rsid w:val="00025D47"/>
    <w:rsid w:val="0002673F"/>
    <w:rsid w:val="00026AE5"/>
    <w:rsid w:val="00026D15"/>
    <w:rsid w:val="00027730"/>
    <w:rsid w:val="00027802"/>
    <w:rsid w:val="00027F28"/>
    <w:rsid w:val="00027F91"/>
    <w:rsid w:val="000300F1"/>
    <w:rsid w:val="00030167"/>
    <w:rsid w:val="00030236"/>
    <w:rsid w:val="000303FB"/>
    <w:rsid w:val="00030402"/>
    <w:rsid w:val="0003088E"/>
    <w:rsid w:val="00030926"/>
    <w:rsid w:val="00030E26"/>
    <w:rsid w:val="0003104A"/>
    <w:rsid w:val="000315B5"/>
    <w:rsid w:val="00031709"/>
    <w:rsid w:val="00032085"/>
    <w:rsid w:val="00032586"/>
    <w:rsid w:val="000326E5"/>
    <w:rsid w:val="000327AD"/>
    <w:rsid w:val="00032C80"/>
    <w:rsid w:val="00033030"/>
    <w:rsid w:val="00033716"/>
    <w:rsid w:val="00034032"/>
    <w:rsid w:val="00034261"/>
    <w:rsid w:val="00034F2C"/>
    <w:rsid w:val="000356C3"/>
    <w:rsid w:val="00035762"/>
    <w:rsid w:val="00035864"/>
    <w:rsid w:val="0003595D"/>
    <w:rsid w:val="00035C8D"/>
    <w:rsid w:val="00035E47"/>
    <w:rsid w:val="00036974"/>
    <w:rsid w:val="00036D2D"/>
    <w:rsid w:val="0003706B"/>
    <w:rsid w:val="000373DB"/>
    <w:rsid w:val="00037654"/>
    <w:rsid w:val="00037F5E"/>
    <w:rsid w:val="00040571"/>
    <w:rsid w:val="000405D9"/>
    <w:rsid w:val="00040641"/>
    <w:rsid w:val="00040F35"/>
    <w:rsid w:val="00040FF4"/>
    <w:rsid w:val="000413EB"/>
    <w:rsid w:val="000414DF"/>
    <w:rsid w:val="00041B4D"/>
    <w:rsid w:val="00041C23"/>
    <w:rsid w:val="00041EA6"/>
    <w:rsid w:val="0004200B"/>
    <w:rsid w:val="000422C1"/>
    <w:rsid w:val="00042362"/>
    <w:rsid w:val="00042642"/>
    <w:rsid w:val="000427FB"/>
    <w:rsid w:val="00042B54"/>
    <w:rsid w:val="00042C34"/>
    <w:rsid w:val="00042CAF"/>
    <w:rsid w:val="00042F23"/>
    <w:rsid w:val="00042FA3"/>
    <w:rsid w:val="00043182"/>
    <w:rsid w:val="00043247"/>
    <w:rsid w:val="000432CD"/>
    <w:rsid w:val="000437CE"/>
    <w:rsid w:val="000445D6"/>
    <w:rsid w:val="000449E6"/>
    <w:rsid w:val="00044EE7"/>
    <w:rsid w:val="00044F9A"/>
    <w:rsid w:val="00045599"/>
    <w:rsid w:val="00045669"/>
    <w:rsid w:val="000456EE"/>
    <w:rsid w:val="000459D6"/>
    <w:rsid w:val="00045DF8"/>
    <w:rsid w:val="000460ED"/>
    <w:rsid w:val="0004618A"/>
    <w:rsid w:val="000461B9"/>
    <w:rsid w:val="000464D1"/>
    <w:rsid w:val="000465D6"/>
    <w:rsid w:val="000469FC"/>
    <w:rsid w:val="00046B26"/>
    <w:rsid w:val="00046DBD"/>
    <w:rsid w:val="00046F2C"/>
    <w:rsid w:val="00046F91"/>
    <w:rsid w:val="00047347"/>
    <w:rsid w:val="00047485"/>
    <w:rsid w:val="000479E3"/>
    <w:rsid w:val="00047AE6"/>
    <w:rsid w:val="00047D8C"/>
    <w:rsid w:val="00047DE9"/>
    <w:rsid w:val="0005065D"/>
    <w:rsid w:val="00050CB9"/>
    <w:rsid w:val="00050CBD"/>
    <w:rsid w:val="00050E15"/>
    <w:rsid w:val="000516CE"/>
    <w:rsid w:val="00051736"/>
    <w:rsid w:val="0005199C"/>
    <w:rsid w:val="00051BB5"/>
    <w:rsid w:val="00051CF0"/>
    <w:rsid w:val="00051F24"/>
    <w:rsid w:val="000523BB"/>
    <w:rsid w:val="00052C1F"/>
    <w:rsid w:val="00052F8A"/>
    <w:rsid w:val="00053C6A"/>
    <w:rsid w:val="000541B1"/>
    <w:rsid w:val="00054477"/>
    <w:rsid w:val="00054519"/>
    <w:rsid w:val="00054CF6"/>
    <w:rsid w:val="00054E37"/>
    <w:rsid w:val="00055197"/>
    <w:rsid w:val="0005521A"/>
    <w:rsid w:val="000552B5"/>
    <w:rsid w:val="000554A5"/>
    <w:rsid w:val="00055501"/>
    <w:rsid w:val="00055B90"/>
    <w:rsid w:val="00055E34"/>
    <w:rsid w:val="000562E9"/>
    <w:rsid w:val="00056414"/>
    <w:rsid w:val="00056679"/>
    <w:rsid w:val="00056A49"/>
    <w:rsid w:val="00056BDD"/>
    <w:rsid w:val="00056E17"/>
    <w:rsid w:val="0005725A"/>
    <w:rsid w:val="000578AB"/>
    <w:rsid w:val="00057AEE"/>
    <w:rsid w:val="00057D5B"/>
    <w:rsid w:val="00057E29"/>
    <w:rsid w:val="000601D9"/>
    <w:rsid w:val="0006043E"/>
    <w:rsid w:val="0006055B"/>
    <w:rsid w:val="00060629"/>
    <w:rsid w:val="00060644"/>
    <w:rsid w:val="00060C50"/>
    <w:rsid w:val="00061087"/>
    <w:rsid w:val="00061595"/>
    <w:rsid w:val="00061AC2"/>
    <w:rsid w:val="00061B5A"/>
    <w:rsid w:val="00061CD5"/>
    <w:rsid w:val="00061CF1"/>
    <w:rsid w:val="00061D1A"/>
    <w:rsid w:val="00061DA4"/>
    <w:rsid w:val="000628BB"/>
    <w:rsid w:val="00062BDB"/>
    <w:rsid w:val="00063703"/>
    <w:rsid w:val="000637B2"/>
    <w:rsid w:val="000637BC"/>
    <w:rsid w:val="0006395E"/>
    <w:rsid w:val="00063A6F"/>
    <w:rsid w:val="00063DD6"/>
    <w:rsid w:val="00063DD9"/>
    <w:rsid w:val="00063F25"/>
    <w:rsid w:val="00063F32"/>
    <w:rsid w:val="00064415"/>
    <w:rsid w:val="00065598"/>
    <w:rsid w:val="0006568F"/>
    <w:rsid w:val="0006595B"/>
    <w:rsid w:val="000659C8"/>
    <w:rsid w:val="00065BB1"/>
    <w:rsid w:val="0006671A"/>
    <w:rsid w:val="000667DF"/>
    <w:rsid w:val="00066976"/>
    <w:rsid w:val="00066DB3"/>
    <w:rsid w:val="00066FAD"/>
    <w:rsid w:val="0006726A"/>
    <w:rsid w:val="00067789"/>
    <w:rsid w:val="00067835"/>
    <w:rsid w:val="00067BBB"/>
    <w:rsid w:val="0007085D"/>
    <w:rsid w:val="00070E82"/>
    <w:rsid w:val="000716EB"/>
    <w:rsid w:val="0007183C"/>
    <w:rsid w:val="00071939"/>
    <w:rsid w:val="00071D3E"/>
    <w:rsid w:val="00071E07"/>
    <w:rsid w:val="00071E28"/>
    <w:rsid w:val="00071EB7"/>
    <w:rsid w:val="00072278"/>
    <w:rsid w:val="000722DE"/>
    <w:rsid w:val="0007256C"/>
    <w:rsid w:val="000725D0"/>
    <w:rsid w:val="000726A0"/>
    <w:rsid w:val="00072A80"/>
    <w:rsid w:val="000730C1"/>
    <w:rsid w:val="00073226"/>
    <w:rsid w:val="0007368B"/>
    <w:rsid w:val="00073F16"/>
    <w:rsid w:val="0007420D"/>
    <w:rsid w:val="00074722"/>
    <w:rsid w:val="00074A30"/>
    <w:rsid w:val="00074D9B"/>
    <w:rsid w:val="000753C9"/>
    <w:rsid w:val="00075882"/>
    <w:rsid w:val="0007597B"/>
    <w:rsid w:val="00075A3D"/>
    <w:rsid w:val="00075C80"/>
    <w:rsid w:val="00075D89"/>
    <w:rsid w:val="00076123"/>
    <w:rsid w:val="000764C1"/>
    <w:rsid w:val="00076561"/>
    <w:rsid w:val="0007686B"/>
    <w:rsid w:val="00076DD2"/>
    <w:rsid w:val="000770DA"/>
    <w:rsid w:val="0007724D"/>
    <w:rsid w:val="000772D5"/>
    <w:rsid w:val="000773EE"/>
    <w:rsid w:val="00077BA9"/>
    <w:rsid w:val="00077BEB"/>
    <w:rsid w:val="00077C18"/>
    <w:rsid w:val="00077DAC"/>
    <w:rsid w:val="0008039E"/>
    <w:rsid w:val="0008057D"/>
    <w:rsid w:val="00080A2F"/>
    <w:rsid w:val="00081239"/>
    <w:rsid w:val="000812C8"/>
    <w:rsid w:val="0008142F"/>
    <w:rsid w:val="00081A1B"/>
    <w:rsid w:val="00081EDD"/>
    <w:rsid w:val="00082099"/>
    <w:rsid w:val="0008269F"/>
    <w:rsid w:val="00082ADB"/>
    <w:rsid w:val="00082AE8"/>
    <w:rsid w:val="00082BDE"/>
    <w:rsid w:val="00083391"/>
    <w:rsid w:val="00084028"/>
    <w:rsid w:val="00084195"/>
    <w:rsid w:val="0008441B"/>
    <w:rsid w:val="00084443"/>
    <w:rsid w:val="0008479F"/>
    <w:rsid w:val="000847BE"/>
    <w:rsid w:val="000847E8"/>
    <w:rsid w:val="0008480D"/>
    <w:rsid w:val="000854C2"/>
    <w:rsid w:val="0008578D"/>
    <w:rsid w:val="0008582C"/>
    <w:rsid w:val="00085FE7"/>
    <w:rsid w:val="00086779"/>
    <w:rsid w:val="000867B8"/>
    <w:rsid w:val="00086839"/>
    <w:rsid w:val="00086C9F"/>
    <w:rsid w:val="000873F1"/>
    <w:rsid w:val="00087A1D"/>
    <w:rsid w:val="00087AA9"/>
    <w:rsid w:val="00087D4D"/>
    <w:rsid w:val="00087E43"/>
    <w:rsid w:val="0009024C"/>
    <w:rsid w:val="000907FA"/>
    <w:rsid w:val="00090F38"/>
    <w:rsid w:val="000911EE"/>
    <w:rsid w:val="000912BA"/>
    <w:rsid w:val="000914DA"/>
    <w:rsid w:val="0009194E"/>
    <w:rsid w:val="000919E6"/>
    <w:rsid w:val="00091CCE"/>
    <w:rsid w:val="00091E13"/>
    <w:rsid w:val="00091E94"/>
    <w:rsid w:val="00091F70"/>
    <w:rsid w:val="0009201E"/>
    <w:rsid w:val="0009270F"/>
    <w:rsid w:val="00092BB9"/>
    <w:rsid w:val="00092C93"/>
    <w:rsid w:val="00092FC5"/>
    <w:rsid w:val="000930C9"/>
    <w:rsid w:val="000936DB"/>
    <w:rsid w:val="0009371C"/>
    <w:rsid w:val="00093C8E"/>
    <w:rsid w:val="00093DC1"/>
    <w:rsid w:val="00093E98"/>
    <w:rsid w:val="000942F0"/>
    <w:rsid w:val="00094387"/>
    <w:rsid w:val="0009461C"/>
    <w:rsid w:val="000948A2"/>
    <w:rsid w:val="00094A4F"/>
    <w:rsid w:val="00094A8F"/>
    <w:rsid w:val="00094BB5"/>
    <w:rsid w:val="00094CE8"/>
    <w:rsid w:val="00094E47"/>
    <w:rsid w:val="00095100"/>
    <w:rsid w:val="000951A9"/>
    <w:rsid w:val="000955A2"/>
    <w:rsid w:val="00095656"/>
    <w:rsid w:val="00095A32"/>
    <w:rsid w:val="00095CC7"/>
    <w:rsid w:val="00095D4A"/>
    <w:rsid w:val="0009649C"/>
    <w:rsid w:val="0009668E"/>
    <w:rsid w:val="00096D07"/>
    <w:rsid w:val="00096F26"/>
    <w:rsid w:val="00097087"/>
    <w:rsid w:val="00097856"/>
    <w:rsid w:val="00097DD2"/>
    <w:rsid w:val="000A02E7"/>
    <w:rsid w:val="000A031C"/>
    <w:rsid w:val="000A0869"/>
    <w:rsid w:val="000A1430"/>
    <w:rsid w:val="000A1540"/>
    <w:rsid w:val="000A1599"/>
    <w:rsid w:val="000A159B"/>
    <w:rsid w:val="000A17F0"/>
    <w:rsid w:val="000A18F6"/>
    <w:rsid w:val="000A1E16"/>
    <w:rsid w:val="000A1EDE"/>
    <w:rsid w:val="000A27DD"/>
    <w:rsid w:val="000A2FE7"/>
    <w:rsid w:val="000A356B"/>
    <w:rsid w:val="000A426F"/>
    <w:rsid w:val="000A42E3"/>
    <w:rsid w:val="000A46E1"/>
    <w:rsid w:val="000A4939"/>
    <w:rsid w:val="000A497C"/>
    <w:rsid w:val="000A4BAF"/>
    <w:rsid w:val="000A5054"/>
    <w:rsid w:val="000A5078"/>
    <w:rsid w:val="000A5081"/>
    <w:rsid w:val="000A5987"/>
    <w:rsid w:val="000A5D2F"/>
    <w:rsid w:val="000A5E6E"/>
    <w:rsid w:val="000A62E1"/>
    <w:rsid w:val="000A6864"/>
    <w:rsid w:val="000A6CBA"/>
    <w:rsid w:val="000A6F03"/>
    <w:rsid w:val="000A6F6C"/>
    <w:rsid w:val="000A7083"/>
    <w:rsid w:val="000A70D9"/>
    <w:rsid w:val="000A74DE"/>
    <w:rsid w:val="000A7AA7"/>
    <w:rsid w:val="000A7B96"/>
    <w:rsid w:val="000A7FEB"/>
    <w:rsid w:val="000B019C"/>
    <w:rsid w:val="000B025D"/>
    <w:rsid w:val="000B0263"/>
    <w:rsid w:val="000B0745"/>
    <w:rsid w:val="000B0CE3"/>
    <w:rsid w:val="000B1570"/>
    <w:rsid w:val="000B18E7"/>
    <w:rsid w:val="000B1FD4"/>
    <w:rsid w:val="000B2309"/>
    <w:rsid w:val="000B237E"/>
    <w:rsid w:val="000B280F"/>
    <w:rsid w:val="000B2CF1"/>
    <w:rsid w:val="000B302E"/>
    <w:rsid w:val="000B3335"/>
    <w:rsid w:val="000B3570"/>
    <w:rsid w:val="000B35DC"/>
    <w:rsid w:val="000B35FA"/>
    <w:rsid w:val="000B3676"/>
    <w:rsid w:val="000B3689"/>
    <w:rsid w:val="000B3872"/>
    <w:rsid w:val="000B38C0"/>
    <w:rsid w:val="000B39D6"/>
    <w:rsid w:val="000B453E"/>
    <w:rsid w:val="000B504D"/>
    <w:rsid w:val="000B50EA"/>
    <w:rsid w:val="000B5265"/>
    <w:rsid w:val="000B53DF"/>
    <w:rsid w:val="000B5B09"/>
    <w:rsid w:val="000B5CBD"/>
    <w:rsid w:val="000B5E27"/>
    <w:rsid w:val="000B5F63"/>
    <w:rsid w:val="000B5FBC"/>
    <w:rsid w:val="000B683D"/>
    <w:rsid w:val="000B74BF"/>
    <w:rsid w:val="000B7988"/>
    <w:rsid w:val="000B7A20"/>
    <w:rsid w:val="000B7F41"/>
    <w:rsid w:val="000C0108"/>
    <w:rsid w:val="000C01FF"/>
    <w:rsid w:val="000C0829"/>
    <w:rsid w:val="000C0D9B"/>
    <w:rsid w:val="000C130C"/>
    <w:rsid w:val="000C1710"/>
    <w:rsid w:val="000C1B18"/>
    <w:rsid w:val="000C1D32"/>
    <w:rsid w:val="000C1EB3"/>
    <w:rsid w:val="000C2441"/>
    <w:rsid w:val="000C264B"/>
    <w:rsid w:val="000C2DE5"/>
    <w:rsid w:val="000C345B"/>
    <w:rsid w:val="000C37A9"/>
    <w:rsid w:val="000C3A2F"/>
    <w:rsid w:val="000C3E0D"/>
    <w:rsid w:val="000C3E94"/>
    <w:rsid w:val="000C4133"/>
    <w:rsid w:val="000C41A4"/>
    <w:rsid w:val="000C41CD"/>
    <w:rsid w:val="000C4245"/>
    <w:rsid w:val="000C4746"/>
    <w:rsid w:val="000C4EBE"/>
    <w:rsid w:val="000C514D"/>
    <w:rsid w:val="000C53A0"/>
    <w:rsid w:val="000C590C"/>
    <w:rsid w:val="000C59C9"/>
    <w:rsid w:val="000C5CD8"/>
    <w:rsid w:val="000C6407"/>
    <w:rsid w:val="000C67A5"/>
    <w:rsid w:val="000C683E"/>
    <w:rsid w:val="000C6A47"/>
    <w:rsid w:val="000C6E5A"/>
    <w:rsid w:val="000C6F7B"/>
    <w:rsid w:val="000C72FD"/>
    <w:rsid w:val="000C734F"/>
    <w:rsid w:val="000C73F8"/>
    <w:rsid w:val="000C75C1"/>
    <w:rsid w:val="000C766E"/>
    <w:rsid w:val="000C784A"/>
    <w:rsid w:val="000C7EA0"/>
    <w:rsid w:val="000D016B"/>
    <w:rsid w:val="000D0252"/>
    <w:rsid w:val="000D0831"/>
    <w:rsid w:val="000D0A97"/>
    <w:rsid w:val="000D0C09"/>
    <w:rsid w:val="000D0CDC"/>
    <w:rsid w:val="000D0CFF"/>
    <w:rsid w:val="000D0F7C"/>
    <w:rsid w:val="000D11F7"/>
    <w:rsid w:val="000D12A6"/>
    <w:rsid w:val="000D1AD6"/>
    <w:rsid w:val="000D1F6E"/>
    <w:rsid w:val="000D1F75"/>
    <w:rsid w:val="000D1FBD"/>
    <w:rsid w:val="000D24F7"/>
    <w:rsid w:val="000D269C"/>
    <w:rsid w:val="000D28E6"/>
    <w:rsid w:val="000D2984"/>
    <w:rsid w:val="000D2B79"/>
    <w:rsid w:val="000D2B9A"/>
    <w:rsid w:val="000D2E06"/>
    <w:rsid w:val="000D3092"/>
    <w:rsid w:val="000D321F"/>
    <w:rsid w:val="000D350F"/>
    <w:rsid w:val="000D3C02"/>
    <w:rsid w:val="000D3F76"/>
    <w:rsid w:val="000D42BC"/>
    <w:rsid w:val="000D467E"/>
    <w:rsid w:val="000D4887"/>
    <w:rsid w:val="000D4A4F"/>
    <w:rsid w:val="000D4CD8"/>
    <w:rsid w:val="000D52F5"/>
    <w:rsid w:val="000D53BF"/>
    <w:rsid w:val="000D5411"/>
    <w:rsid w:val="000D55D3"/>
    <w:rsid w:val="000D5873"/>
    <w:rsid w:val="000D619D"/>
    <w:rsid w:val="000D64E0"/>
    <w:rsid w:val="000D64E5"/>
    <w:rsid w:val="000D65AE"/>
    <w:rsid w:val="000D661F"/>
    <w:rsid w:val="000D6640"/>
    <w:rsid w:val="000D6A1B"/>
    <w:rsid w:val="000D6CE6"/>
    <w:rsid w:val="000D6DB2"/>
    <w:rsid w:val="000D6F0B"/>
    <w:rsid w:val="000D6FFE"/>
    <w:rsid w:val="000D74CD"/>
    <w:rsid w:val="000D77C9"/>
    <w:rsid w:val="000D7862"/>
    <w:rsid w:val="000D7B7E"/>
    <w:rsid w:val="000D7C22"/>
    <w:rsid w:val="000D7FCD"/>
    <w:rsid w:val="000E068E"/>
    <w:rsid w:val="000E0A98"/>
    <w:rsid w:val="000E0BAF"/>
    <w:rsid w:val="000E0DB0"/>
    <w:rsid w:val="000E1278"/>
    <w:rsid w:val="000E1563"/>
    <w:rsid w:val="000E1679"/>
    <w:rsid w:val="000E1B35"/>
    <w:rsid w:val="000E1B69"/>
    <w:rsid w:val="000E1BE1"/>
    <w:rsid w:val="000E1D37"/>
    <w:rsid w:val="000E1F11"/>
    <w:rsid w:val="000E1F5B"/>
    <w:rsid w:val="000E1F62"/>
    <w:rsid w:val="000E2C6C"/>
    <w:rsid w:val="000E387F"/>
    <w:rsid w:val="000E38EA"/>
    <w:rsid w:val="000E3AF2"/>
    <w:rsid w:val="000E48A4"/>
    <w:rsid w:val="000E48C2"/>
    <w:rsid w:val="000E4917"/>
    <w:rsid w:val="000E4B8B"/>
    <w:rsid w:val="000E4CC5"/>
    <w:rsid w:val="000E4D8A"/>
    <w:rsid w:val="000E55E5"/>
    <w:rsid w:val="000E5A90"/>
    <w:rsid w:val="000E5AF2"/>
    <w:rsid w:val="000E5B7E"/>
    <w:rsid w:val="000E5FE7"/>
    <w:rsid w:val="000E6191"/>
    <w:rsid w:val="000E6627"/>
    <w:rsid w:val="000E6A44"/>
    <w:rsid w:val="000E6EA1"/>
    <w:rsid w:val="000E719B"/>
    <w:rsid w:val="000E72BB"/>
    <w:rsid w:val="000E74A3"/>
    <w:rsid w:val="000E7618"/>
    <w:rsid w:val="000E76AF"/>
    <w:rsid w:val="000E7850"/>
    <w:rsid w:val="000E78D4"/>
    <w:rsid w:val="000E79D5"/>
    <w:rsid w:val="000F04BF"/>
    <w:rsid w:val="000F07FF"/>
    <w:rsid w:val="000F0992"/>
    <w:rsid w:val="000F0AC3"/>
    <w:rsid w:val="000F0B5E"/>
    <w:rsid w:val="000F0D0B"/>
    <w:rsid w:val="000F0E20"/>
    <w:rsid w:val="000F135C"/>
    <w:rsid w:val="000F1C02"/>
    <w:rsid w:val="000F1EA4"/>
    <w:rsid w:val="000F1FD6"/>
    <w:rsid w:val="000F20FB"/>
    <w:rsid w:val="000F2178"/>
    <w:rsid w:val="000F26CF"/>
    <w:rsid w:val="000F27EF"/>
    <w:rsid w:val="000F2993"/>
    <w:rsid w:val="000F2E77"/>
    <w:rsid w:val="000F3257"/>
    <w:rsid w:val="000F32A3"/>
    <w:rsid w:val="000F398E"/>
    <w:rsid w:val="000F399C"/>
    <w:rsid w:val="000F3D6B"/>
    <w:rsid w:val="000F400C"/>
    <w:rsid w:val="000F43BA"/>
    <w:rsid w:val="000F4475"/>
    <w:rsid w:val="000F4623"/>
    <w:rsid w:val="000F4D84"/>
    <w:rsid w:val="000F4ECE"/>
    <w:rsid w:val="000F5123"/>
    <w:rsid w:val="000F5537"/>
    <w:rsid w:val="000F5600"/>
    <w:rsid w:val="000F567C"/>
    <w:rsid w:val="000F56FD"/>
    <w:rsid w:val="000F5894"/>
    <w:rsid w:val="000F58CB"/>
    <w:rsid w:val="000F636B"/>
    <w:rsid w:val="000F64E2"/>
    <w:rsid w:val="000F6761"/>
    <w:rsid w:val="000F6C5C"/>
    <w:rsid w:val="000F6C98"/>
    <w:rsid w:val="000F7320"/>
    <w:rsid w:val="000F75C2"/>
    <w:rsid w:val="000F7A2C"/>
    <w:rsid w:val="0010061A"/>
    <w:rsid w:val="00100798"/>
    <w:rsid w:val="0010101B"/>
    <w:rsid w:val="0010115B"/>
    <w:rsid w:val="001019B7"/>
    <w:rsid w:val="00101A78"/>
    <w:rsid w:val="00101F40"/>
    <w:rsid w:val="00102573"/>
    <w:rsid w:val="0010291C"/>
    <w:rsid w:val="00102F73"/>
    <w:rsid w:val="001032A8"/>
    <w:rsid w:val="00103BA2"/>
    <w:rsid w:val="0010446E"/>
    <w:rsid w:val="0010453F"/>
    <w:rsid w:val="00104635"/>
    <w:rsid w:val="00104B5F"/>
    <w:rsid w:val="00104B7F"/>
    <w:rsid w:val="00104F37"/>
    <w:rsid w:val="0010507B"/>
    <w:rsid w:val="00105157"/>
    <w:rsid w:val="001051C9"/>
    <w:rsid w:val="001054F6"/>
    <w:rsid w:val="00105599"/>
    <w:rsid w:val="0010586E"/>
    <w:rsid w:val="001059F6"/>
    <w:rsid w:val="00105A56"/>
    <w:rsid w:val="00105BBC"/>
    <w:rsid w:val="001061BD"/>
    <w:rsid w:val="001061F5"/>
    <w:rsid w:val="00106C90"/>
    <w:rsid w:val="00106F75"/>
    <w:rsid w:val="001070C2"/>
    <w:rsid w:val="00107134"/>
    <w:rsid w:val="001075F5"/>
    <w:rsid w:val="00107ACC"/>
    <w:rsid w:val="00107C83"/>
    <w:rsid w:val="00110309"/>
    <w:rsid w:val="00110729"/>
    <w:rsid w:val="001108BD"/>
    <w:rsid w:val="00110C99"/>
    <w:rsid w:val="0011122F"/>
    <w:rsid w:val="00111246"/>
    <w:rsid w:val="001112C6"/>
    <w:rsid w:val="0011164A"/>
    <w:rsid w:val="00111A06"/>
    <w:rsid w:val="00111DB4"/>
    <w:rsid w:val="00112A6E"/>
    <w:rsid w:val="00112BE7"/>
    <w:rsid w:val="00113104"/>
    <w:rsid w:val="001134A4"/>
    <w:rsid w:val="001139E5"/>
    <w:rsid w:val="00113A8A"/>
    <w:rsid w:val="00113B6A"/>
    <w:rsid w:val="00113BDE"/>
    <w:rsid w:val="00113C98"/>
    <w:rsid w:val="00114107"/>
    <w:rsid w:val="001141AB"/>
    <w:rsid w:val="001142BC"/>
    <w:rsid w:val="0011437B"/>
    <w:rsid w:val="001143B4"/>
    <w:rsid w:val="001143D2"/>
    <w:rsid w:val="001147F5"/>
    <w:rsid w:val="001148B0"/>
    <w:rsid w:val="00114B1C"/>
    <w:rsid w:val="00114D5F"/>
    <w:rsid w:val="00115315"/>
    <w:rsid w:val="00115437"/>
    <w:rsid w:val="0011549C"/>
    <w:rsid w:val="001159BD"/>
    <w:rsid w:val="001159D1"/>
    <w:rsid w:val="00115B0D"/>
    <w:rsid w:val="00115E07"/>
    <w:rsid w:val="00115F1A"/>
    <w:rsid w:val="00115F2E"/>
    <w:rsid w:val="001164D5"/>
    <w:rsid w:val="00116728"/>
    <w:rsid w:val="0011691D"/>
    <w:rsid w:val="00116FE9"/>
    <w:rsid w:val="00117749"/>
    <w:rsid w:val="001200D5"/>
    <w:rsid w:val="001202A4"/>
    <w:rsid w:val="001202A7"/>
    <w:rsid w:val="00120863"/>
    <w:rsid w:val="001210CA"/>
    <w:rsid w:val="0012163A"/>
    <w:rsid w:val="0012170A"/>
    <w:rsid w:val="00121871"/>
    <w:rsid w:val="0012247C"/>
    <w:rsid w:val="001226A1"/>
    <w:rsid w:val="001226CC"/>
    <w:rsid w:val="001230E9"/>
    <w:rsid w:val="00124013"/>
    <w:rsid w:val="00124077"/>
    <w:rsid w:val="001240C0"/>
    <w:rsid w:val="00124482"/>
    <w:rsid w:val="00124763"/>
    <w:rsid w:val="00124851"/>
    <w:rsid w:val="00124922"/>
    <w:rsid w:val="00124A13"/>
    <w:rsid w:val="00124AF2"/>
    <w:rsid w:val="00124B38"/>
    <w:rsid w:val="00124B40"/>
    <w:rsid w:val="001256CE"/>
    <w:rsid w:val="00125970"/>
    <w:rsid w:val="00125B74"/>
    <w:rsid w:val="00125D7C"/>
    <w:rsid w:val="00126029"/>
    <w:rsid w:val="001260D9"/>
    <w:rsid w:val="00126CB6"/>
    <w:rsid w:val="00127DA8"/>
    <w:rsid w:val="00127EB4"/>
    <w:rsid w:val="00130073"/>
    <w:rsid w:val="001301BD"/>
    <w:rsid w:val="00130408"/>
    <w:rsid w:val="0013053F"/>
    <w:rsid w:val="001307EC"/>
    <w:rsid w:val="00130831"/>
    <w:rsid w:val="00130C16"/>
    <w:rsid w:val="00130C17"/>
    <w:rsid w:val="001312AE"/>
    <w:rsid w:val="00131C3B"/>
    <w:rsid w:val="00131C75"/>
    <w:rsid w:val="001321D8"/>
    <w:rsid w:val="00132281"/>
    <w:rsid w:val="00132291"/>
    <w:rsid w:val="00132AD6"/>
    <w:rsid w:val="00132DEC"/>
    <w:rsid w:val="00132DEE"/>
    <w:rsid w:val="00132DFD"/>
    <w:rsid w:val="00133022"/>
    <w:rsid w:val="00133123"/>
    <w:rsid w:val="001335F7"/>
    <w:rsid w:val="00133D57"/>
    <w:rsid w:val="00133F1D"/>
    <w:rsid w:val="00134192"/>
    <w:rsid w:val="0013434E"/>
    <w:rsid w:val="0013435E"/>
    <w:rsid w:val="00134FC9"/>
    <w:rsid w:val="0013508A"/>
    <w:rsid w:val="0013516E"/>
    <w:rsid w:val="001352A6"/>
    <w:rsid w:val="00135CD2"/>
    <w:rsid w:val="00135D84"/>
    <w:rsid w:val="00135F6D"/>
    <w:rsid w:val="001360F9"/>
    <w:rsid w:val="00136739"/>
    <w:rsid w:val="0013775E"/>
    <w:rsid w:val="001378E1"/>
    <w:rsid w:val="00137D4D"/>
    <w:rsid w:val="00137E1C"/>
    <w:rsid w:val="001400D7"/>
    <w:rsid w:val="001407BB"/>
    <w:rsid w:val="0014081C"/>
    <w:rsid w:val="001408FC"/>
    <w:rsid w:val="00140E50"/>
    <w:rsid w:val="00140FD0"/>
    <w:rsid w:val="00141028"/>
    <w:rsid w:val="001410F4"/>
    <w:rsid w:val="0014134B"/>
    <w:rsid w:val="001418BE"/>
    <w:rsid w:val="00141981"/>
    <w:rsid w:val="001419FB"/>
    <w:rsid w:val="00141F1C"/>
    <w:rsid w:val="00142003"/>
    <w:rsid w:val="00142494"/>
    <w:rsid w:val="0014271C"/>
    <w:rsid w:val="00142DB5"/>
    <w:rsid w:val="00142EFF"/>
    <w:rsid w:val="00143701"/>
    <w:rsid w:val="00143753"/>
    <w:rsid w:val="001438A3"/>
    <w:rsid w:val="001439C9"/>
    <w:rsid w:val="00143A85"/>
    <w:rsid w:val="00143EA5"/>
    <w:rsid w:val="001440BC"/>
    <w:rsid w:val="001442C4"/>
    <w:rsid w:val="00144B2C"/>
    <w:rsid w:val="00145100"/>
    <w:rsid w:val="00145320"/>
    <w:rsid w:val="001455E6"/>
    <w:rsid w:val="0014561A"/>
    <w:rsid w:val="001456DA"/>
    <w:rsid w:val="00145C4B"/>
    <w:rsid w:val="00145E31"/>
    <w:rsid w:val="00146150"/>
    <w:rsid w:val="00146A03"/>
    <w:rsid w:val="00146A48"/>
    <w:rsid w:val="00146EE3"/>
    <w:rsid w:val="00147901"/>
    <w:rsid w:val="00147E14"/>
    <w:rsid w:val="001502A4"/>
    <w:rsid w:val="001507E3"/>
    <w:rsid w:val="00150A17"/>
    <w:rsid w:val="00150D9C"/>
    <w:rsid w:val="001512F3"/>
    <w:rsid w:val="00151440"/>
    <w:rsid w:val="0015224B"/>
    <w:rsid w:val="00152479"/>
    <w:rsid w:val="001529DF"/>
    <w:rsid w:val="00152A23"/>
    <w:rsid w:val="00152B68"/>
    <w:rsid w:val="00152D91"/>
    <w:rsid w:val="001536AC"/>
    <w:rsid w:val="0015385B"/>
    <w:rsid w:val="001539F9"/>
    <w:rsid w:val="00153BDF"/>
    <w:rsid w:val="00153C9F"/>
    <w:rsid w:val="00153E2B"/>
    <w:rsid w:val="00154006"/>
    <w:rsid w:val="0015466D"/>
    <w:rsid w:val="0015477F"/>
    <w:rsid w:val="00154DC2"/>
    <w:rsid w:val="001550E4"/>
    <w:rsid w:val="00155A08"/>
    <w:rsid w:val="00155CE4"/>
    <w:rsid w:val="00155E2F"/>
    <w:rsid w:val="00156084"/>
    <w:rsid w:val="0015614B"/>
    <w:rsid w:val="00156661"/>
    <w:rsid w:val="00156EAB"/>
    <w:rsid w:val="00156F28"/>
    <w:rsid w:val="0015734F"/>
    <w:rsid w:val="0015769E"/>
    <w:rsid w:val="0015794A"/>
    <w:rsid w:val="00157B55"/>
    <w:rsid w:val="0016018E"/>
    <w:rsid w:val="0016047B"/>
    <w:rsid w:val="00160579"/>
    <w:rsid w:val="0016079F"/>
    <w:rsid w:val="001609D2"/>
    <w:rsid w:val="001609E9"/>
    <w:rsid w:val="00160B65"/>
    <w:rsid w:val="00160EE2"/>
    <w:rsid w:val="0016122E"/>
    <w:rsid w:val="00161556"/>
    <w:rsid w:val="001616A0"/>
    <w:rsid w:val="00161E86"/>
    <w:rsid w:val="00161EF9"/>
    <w:rsid w:val="0016208E"/>
    <w:rsid w:val="001628DF"/>
    <w:rsid w:val="00162A76"/>
    <w:rsid w:val="00162C4B"/>
    <w:rsid w:val="001634E5"/>
    <w:rsid w:val="001636F4"/>
    <w:rsid w:val="00163AD9"/>
    <w:rsid w:val="00163BFC"/>
    <w:rsid w:val="00164143"/>
    <w:rsid w:val="00164640"/>
    <w:rsid w:val="00164B3D"/>
    <w:rsid w:val="00164D9A"/>
    <w:rsid w:val="00164EC2"/>
    <w:rsid w:val="001650C5"/>
    <w:rsid w:val="001655A3"/>
    <w:rsid w:val="0016565F"/>
    <w:rsid w:val="001656C2"/>
    <w:rsid w:val="00166006"/>
    <w:rsid w:val="00167002"/>
    <w:rsid w:val="001670B5"/>
    <w:rsid w:val="00167120"/>
    <w:rsid w:val="0016746B"/>
    <w:rsid w:val="00167BF5"/>
    <w:rsid w:val="00167C3E"/>
    <w:rsid w:val="0017007C"/>
    <w:rsid w:val="001704AC"/>
    <w:rsid w:val="001705EA"/>
    <w:rsid w:val="0017071B"/>
    <w:rsid w:val="0017071E"/>
    <w:rsid w:val="00170B51"/>
    <w:rsid w:val="00170DFB"/>
    <w:rsid w:val="00171A88"/>
    <w:rsid w:val="00171B58"/>
    <w:rsid w:val="00171BD1"/>
    <w:rsid w:val="00171EE5"/>
    <w:rsid w:val="00171FCA"/>
    <w:rsid w:val="00172690"/>
    <w:rsid w:val="00172C24"/>
    <w:rsid w:val="00172C29"/>
    <w:rsid w:val="00172E6A"/>
    <w:rsid w:val="00172EB5"/>
    <w:rsid w:val="00173198"/>
    <w:rsid w:val="00173B26"/>
    <w:rsid w:val="00173D1F"/>
    <w:rsid w:val="00174A6F"/>
    <w:rsid w:val="00174BB3"/>
    <w:rsid w:val="0017513C"/>
    <w:rsid w:val="001753B2"/>
    <w:rsid w:val="0017592A"/>
    <w:rsid w:val="00175B47"/>
    <w:rsid w:val="00175F52"/>
    <w:rsid w:val="00175F79"/>
    <w:rsid w:val="00175F99"/>
    <w:rsid w:val="00176193"/>
    <w:rsid w:val="0017625F"/>
    <w:rsid w:val="00176E8E"/>
    <w:rsid w:val="001772E2"/>
    <w:rsid w:val="00177B53"/>
    <w:rsid w:val="00177D56"/>
    <w:rsid w:val="00177F04"/>
    <w:rsid w:val="001805B2"/>
    <w:rsid w:val="00180608"/>
    <w:rsid w:val="00180DC7"/>
    <w:rsid w:val="00180E5E"/>
    <w:rsid w:val="00180FD1"/>
    <w:rsid w:val="0018107A"/>
    <w:rsid w:val="00181233"/>
    <w:rsid w:val="0018144E"/>
    <w:rsid w:val="00181844"/>
    <w:rsid w:val="001821FA"/>
    <w:rsid w:val="00182232"/>
    <w:rsid w:val="0018230D"/>
    <w:rsid w:val="00182F63"/>
    <w:rsid w:val="00183216"/>
    <w:rsid w:val="001834FF"/>
    <w:rsid w:val="001836D7"/>
    <w:rsid w:val="00183724"/>
    <w:rsid w:val="0018399F"/>
    <w:rsid w:val="001839E1"/>
    <w:rsid w:val="00183FB0"/>
    <w:rsid w:val="00184038"/>
    <w:rsid w:val="001843EF"/>
    <w:rsid w:val="00184525"/>
    <w:rsid w:val="001845DD"/>
    <w:rsid w:val="001846C5"/>
    <w:rsid w:val="00185256"/>
    <w:rsid w:val="00185424"/>
    <w:rsid w:val="00185828"/>
    <w:rsid w:val="00185A19"/>
    <w:rsid w:val="00185CDD"/>
    <w:rsid w:val="00185E4A"/>
    <w:rsid w:val="00185FDE"/>
    <w:rsid w:val="00186176"/>
    <w:rsid w:val="001862DB"/>
    <w:rsid w:val="001865F0"/>
    <w:rsid w:val="00186E3C"/>
    <w:rsid w:val="00186F8F"/>
    <w:rsid w:val="00187A0B"/>
    <w:rsid w:val="0019002C"/>
    <w:rsid w:val="0019011B"/>
    <w:rsid w:val="001904DF"/>
    <w:rsid w:val="00190AF1"/>
    <w:rsid w:val="001919C9"/>
    <w:rsid w:val="00191B66"/>
    <w:rsid w:val="0019205E"/>
    <w:rsid w:val="00192281"/>
    <w:rsid w:val="001923C6"/>
    <w:rsid w:val="0019255B"/>
    <w:rsid w:val="0019271B"/>
    <w:rsid w:val="00192CF7"/>
    <w:rsid w:val="00192D46"/>
    <w:rsid w:val="00192F30"/>
    <w:rsid w:val="00192F61"/>
    <w:rsid w:val="00193650"/>
    <w:rsid w:val="00193AE7"/>
    <w:rsid w:val="00193BA6"/>
    <w:rsid w:val="00193C2E"/>
    <w:rsid w:val="00193C37"/>
    <w:rsid w:val="001940C9"/>
    <w:rsid w:val="00194912"/>
    <w:rsid w:val="00194E90"/>
    <w:rsid w:val="0019533B"/>
    <w:rsid w:val="00195958"/>
    <w:rsid w:val="0019599F"/>
    <w:rsid w:val="00195A82"/>
    <w:rsid w:val="00195AA4"/>
    <w:rsid w:val="00195BE6"/>
    <w:rsid w:val="00195D80"/>
    <w:rsid w:val="00195F46"/>
    <w:rsid w:val="00196109"/>
    <w:rsid w:val="00196883"/>
    <w:rsid w:val="00196884"/>
    <w:rsid w:val="00196A41"/>
    <w:rsid w:val="00196DED"/>
    <w:rsid w:val="00197D73"/>
    <w:rsid w:val="001A00C4"/>
    <w:rsid w:val="001A029E"/>
    <w:rsid w:val="001A0360"/>
    <w:rsid w:val="001A0493"/>
    <w:rsid w:val="001A04B0"/>
    <w:rsid w:val="001A057B"/>
    <w:rsid w:val="001A0898"/>
    <w:rsid w:val="001A08BF"/>
    <w:rsid w:val="001A0EC4"/>
    <w:rsid w:val="001A0FD0"/>
    <w:rsid w:val="001A108C"/>
    <w:rsid w:val="001A136D"/>
    <w:rsid w:val="001A16AB"/>
    <w:rsid w:val="001A17FC"/>
    <w:rsid w:val="001A18CF"/>
    <w:rsid w:val="001A1EDB"/>
    <w:rsid w:val="001A210D"/>
    <w:rsid w:val="001A2762"/>
    <w:rsid w:val="001A2824"/>
    <w:rsid w:val="001A3009"/>
    <w:rsid w:val="001A336D"/>
    <w:rsid w:val="001A3A44"/>
    <w:rsid w:val="001A3C25"/>
    <w:rsid w:val="001A4196"/>
    <w:rsid w:val="001A43A4"/>
    <w:rsid w:val="001A451C"/>
    <w:rsid w:val="001A4834"/>
    <w:rsid w:val="001A48F9"/>
    <w:rsid w:val="001A4901"/>
    <w:rsid w:val="001A49E4"/>
    <w:rsid w:val="001A4B53"/>
    <w:rsid w:val="001A50FA"/>
    <w:rsid w:val="001A5185"/>
    <w:rsid w:val="001A577B"/>
    <w:rsid w:val="001A5AE7"/>
    <w:rsid w:val="001A5F01"/>
    <w:rsid w:val="001A6466"/>
    <w:rsid w:val="001A67A7"/>
    <w:rsid w:val="001A6843"/>
    <w:rsid w:val="001A6FAA"/>
    <w:rsid w:val="001A720E"/>
    <w:rsid w:val="001A7463"/>
    <w:rsid w:val="001B03A4"/>
    <w:rsid w:val="001B0488"/>
    <w:rsid w:val="001B06BB"/>
    <w:rsid w:val="001B0C0E"/>
    <w:rsid w:val="001B0C3E"/>
    <w:rsid w:val="001B1043"/>
    <w:rsid w:val="001B167A"/>
    <w:rsid w:val="001B19E8"/>
    <w:rsid w:val="001B1C86"/>
    <w:rsid w:val="001B1CF5"/>
    <w:rsid w:val="001B1DF1"/>
    <w:rsid w:val="001B1E4B"/>
    <w:rsid w:val="001B2581"/>
    <w:rsid w:val="001B25AB"/>
    <w:rsid w:val="001B2910"/>
    <w:rsid w:val="001B2D58"/>
    <w:rsid w:val="001B2DD5"/>
    <w:rsid w:val="001B2F48"/>
    <w:rsid w:val="001B31CA"/>
    <w:rsid w:val="001B3203"/>
    <w:rsid w:val="001B3716"/>
    <w:rsid w:val="001B426F"/>
    <w:rsid w:val="001B4469"/>
    <w:rsid w:val="001B4590"/>
    <w:rsid w:val="001B45AF"/>
    <w:rsid w:val="001B4C05"/>
    <w:rsid w:val="001B4C0B"/>
    <w:rsid w:val="001B5265"/>
    <w:rsid w:val="001B52C3"/>
    <w:rsid w:val="001B53D0"/>
    <w:rsid w:val="001B53F3"/>
    <w:rsid w:val="001B59EE"/>
    <w:rsid w:val="001B5BE0"/>
    <w:rsid w:val="001B5F3D"/>
    <w:rsid w:val="001B6521"/>
    <w:rsid w:val="001B690B"/>
    <w:rsid w:val="001B6C94"/>
    <w:rsid w:val="001B6DAE"/>
    <w:rsid w:val="001B707A"/>
    <w:rsid w:val="001B7CD1"/>
    <w:rsid w:val="001B7D1A"/>
    <w:rsid w:val="001B7F80"/>
    <w:rsid w:val="001C056B"/>
    <w:rsid w:val="001C0960"/>
    <w:rsid w:val="001C0D94"/>
    <w:rsid w:val="001C0F88"/>
    <w:rsid w:val="001C0F9F"/>
    <w:rsid w:val="001C102E"/>
    <w:rsid w:val="001C1369"/>
    <w:rsid w:val="001C13C6"/>
    <w:rsid w:val="001C13E0"/>
    <w:rsid w:val="001C19AA"/>
    <w:rsid w:val="001C1A35"/>
    <w:rsid w:val="001C1E79"/>
    <w:rsid w:val="001C23BD"/>
    <w:rsid w:val="001C2A1B"/>
    <w:rsid w:val="001C2AAA"/>
    <w:rsid w:val="001C2AEF"/>
    <w:rsid w:val="001C2F59"/>
    <w:rsid w:val="001C37BF"/>
    <w:rsid w:val="001C391B"/>
    <w:rsid w:val="001C3B26"/>
    <w:rsid w:val="001C4060"/>
    <w:rsid w:val="001C4130"/>
    <w:rsid w:val="001C44B5"/>
    <w:rsid w:val="001C44C4"/>
    <w:rsid w:val="001C4547"/>
    <w:rsid w:val="001C4F4C"/>
    <w:rsid w:val="001C4FA3"/>
    <w:rsid w:val="001C5556"/>
    <w:rsid w:val="001C5627"/>
    <w:rsid w:val="001C58C4"/>
    <w:rsid w:val="001C5A42"/>
    <w:rsid w:val="001C5B1C"/>
    <w:rsid w:val="001C5EDB"/>
    <w:rsid w:val="001C604E"/>
    <w:rsid w:val="001C65C6"/>
    <w:rsid w:val="001C65F7"/>
    <w:rsid w:val="001C6B24"/>
    <w:rsid w:val="001C6C9B"/>
    <w:rsid w:val="001C6D60"/>
    <w:rsid w:val="001C6DC4"/>
    <w:rsid w:val="001C6DDD"/>
    <w:rsid w:val="001C6E50"/>
    <w:rsid w:val="001C755D"/>
    <w:rsid w:val="001C77D9"/>
    <w:rsid w:val="001C7FBF"/>
    <w:rsid w:val="001D015D"/>
    <w:rsid w:val="001D0433"/>
    <w:rsid w:val="001D07C6"/>
    <w:rsid w:val="001D088E"/>
    <w:rsid w:val="001D0B96"/>
    <w:rsid w:val="001D0C53"/>
    <w:rsid w:val="001D1128"/>
    <w:rsid w:val="001D12AF"/>
    <w:rsid w:val="001D15DC"/>
    <w:rsid w:val="001D163B"/>
    <w:rsid w:val="001D1735"/>
    <w:rsid w:val="001D1914"/>
    <w:rsid w:val="001D1C29"/>
    <w:rsid w:val="001D1FC1"/>
    <w:rsid w:val="001D260D"/>
    <w:rsid w:val="001D26EA"/>
    <w:rsid w:val="001D379C"/>
    <w:rsid w:val="001D38D1"/>
    <w:rsid w:val="001D3A04"/>
    <w:rsid w:val="001D3B93"/>
    <w:rsid w:val="001D46B7"/>
    <w:rsid w:val="001D4A15"/>
    <w:rsid w:val="001D4A66"/>
    <w:rsid w:val="001D4B75"/>
    <w:rsid w:val="001D5161"/>
    <w:rsid w:val="001D51EA"/>
    <w:rsid w:val="001D5769"/>
    <w:rsid w:val="001D57A1"/>
    <w:rsid w:val="001D5D3D"/>
    <w:rsid w:val="001D6117"/>
    <w:rsid w:val="001D623D"/>
    <w:rsid w:val="001D62A0"/>
    <w:rsid w:val="001D685D"/>
    <w:rsid w:val="001D6AE9"/>
    <w:rsid w:val="001D6C66"/>
    <w:rsid w:val="001D6CAF"/>
    <w:rsid w:val="001D7148"/>
    <w:rsid w:val="001D7501"/>
    <w:rsid w:val="001D7880"/>
    <w:rsid w:val="001D79E4"/>
    <w:rsid w:val="001D79FC"/>
    <w:rsid w:val="001E07BE"/>
    <w:rsid w:val="001E083F"/>
    <w:rsid w:val="001E08AB"/>
    <w:rsid w:val="001E0959"/>
    <w:rsid w:val="001E0A28"/>
    <w:rsid w:val="001E14A1"/>
    <w:rsid w:val="001E14C8"/>
    <w:rsid w:val="001E14D7"/>
    <w:rsid w:val="001E17AB"/>
    <w:rsid w:val="001E182E"/>
    <w:rsid w:val="001E1929"/>
    <w:rsid w:val="001E1C69"/>
    <w:rsid w:val="001E1EE0"/>
    <w:rsid w:val="001E223B"/>
    <w:rsid w:val="001E23E8"/>
    <w:rsid w:val="001E25E3"/>
    <w:rsid w:val="001E2720"/>
    <w:rsid w:val="001E29E0"/>
    <w:rsid w:val="001E2AD1"/>
    <w:rsid w:val="001E31C1"/>
    <w:rsid w:val="001E32A0"/>
    <w:rsid w:val="001E4D15"/>
    <w:rsid w:val="001E4DE3"/>
    <w:rsid w:val="001E5395"/>
    <w:rsid w:val="001E55D4"/>
    <w:rsid w:val="001E563D"/>
    <w:rsid w:val="001E63CC"/>
    <w:rsid w:val="001E6447"/>
    <w:rsid w:val="001E6881"/>
    <w:rsid w:val="001E6CDB"/>
    <w:rsid w:val="001E70C4"/>
    <w:rsid w:val="001E7421"/>
    <w:rsid w:val="001E769A"/>
    <w:rsid w:val="001E7EE3"/>
    <w:rsid w:val="001F0334"/>
    <w:rsid w:val="001F0807"/>
    <w:rsid w:val="001F0905"/>
    <w:rsid w:val="001F0AC2"/>
    <w:rsid w:val="001F0C1C"/>
    <w:rsid w:val="001F0FDC"/>
    <w:rsid w:val="001F1A85"/>
    <w:rsid w:val="001F1B59"/>
    <w:rsid w:val="001F2A54"/>
    <w:rsid w:val="001F2F18"/>
    <w:rsid w:val="001F33DB"/>
    <w:rsid w:val="001F368E"/>
    <w:rsid w:val="001F3A50"/>
    <w:rsid w:val="001F3DA1"/>
    <w:rsid w:val="001F3FF6"/>
    <w:rsid w:val="001F4210"/>
    <w:rsid w:val="001F47A9"/>
    <w:rsid w:val="001F4D6E"/>
    <w:rsid w:val="001F4F1F"/>
    <w:rsid w:val="001F50C2"/>
    <w:rsid w:val="001F55D7"/>
    <w:rsid w:val="001F565C"/>
    <w:rsid w:val="001F5984"/>
    <w:rsid w:val="001F5A29"/>
    <w:rsid w:val="001F5E8A"/>
    <w:rsid w:val="001F62D7"/>
    <w:rsid w:val="001F6B7E"/>
    <w:rsid w:val="001F6DB7"/>
    <w:rsid w:val="001F70CF"/>
    <w:rsid w:val="001F73FE"/>
    <w:rsid w:val="001F7517"/>
    <w:rsid w:val="001F7D27"/>
    <w:rsid w:val="001F7DAB"/>
    <w:rsid w:val="001F7EBA"/>
    <w:rsid w:val="002002D1"/>
    <w:rsid w:val="00200504"/>
    <w:rsid w:val="00200589"/>
    <w:rsid w:val="002005A1"/>
    <w:rsid w:val="00200A85"/>
    <w:rsid w:val="00200E4D"/>
    <w:rsid w:val="00200F1F"/>
    <w:rsid w:val="0020115C"/>
    <w:rsid w:val="0020178F"/>
    <w:rsid w:val="002017E9"/>
    <w:rsid w:val="0020252C"/>
    <w:rsid w:val="002029C1"/>
    <w:rsid w:val="00202CD0"/>
    <w:rsid w:val="00202F56"/>
    <w:rsid w:val="00202FC4"/>
    <w:rsid w:val="002038FC"/>
    <w:rsid w:val="00203AC6"/>
    <w:rsid w:val="002041F3"/>
    <w:rsid w:val="0020456B"/>
    <w:rsid w:val="002045BC"/>
    <w:rsid w:val="00204A28"/>
    <w:rsid w:val="00204C5A"/>
    <w:rsid w:val="00205149"/>
    <w:rsid w:val="0020563C"/>
    <w:rsid w:val="00205729"/>
    <w:rsid w:val="00205A12"/>
    <w:rsid w:val="00205B9E"/>
    <w:rsid w:val="00205BBF"/>
    <w:rsid w:val="00205EB9"/>
    <w:rsid w:val="00206B95"/>
    <w:rsid w:val="00206C09"/>
    <w:rsid w:val="002074AD"/>
    <w:rsid w:val="00210343"/>
    <w:rsid w:val="00210346"/>
    <w:rsid w:val="00210E2E"/>
    <w:rsid w:val="00210FBC"/>
    <w:rsid w:val="002110C8"/>
    <w:rsid w:val="00211265"/>
    <w:rsid w:val="002115FE"/>
    <w:rsid w:val="00211AA7"/>
    <w:rsid w:val="00211AAD"/>
    <w:rsid w:val="00211F53"/>
    <w:rsid w:val="00212088"/>
    <w:rsid w:val="00212645"/>
    <w:rsid w:val="0021291C"/>
    <w:rsid w:val="00212B33"/>
    <w:rsid w:val="00212F61"/>
    <w:rsid w:val="0021343E"/>
    <w:rsid w:val="0021345E"/>
    <w:rsid w:val="00213478"/>
    <w:rsid w:val="00213618"/>
    <w:rsid w:val="00213EC0"/>
    <w:rsid w:val="00213F4D"/>
    <w:rsid w:val="002140C6"/>
    <w:rsid w:val="002142F9"/>
    <w:rsid w:val="00214533"/>
    <w:rsid w:val="002146A6"/>
    <w:rsid w:val="002146DA"/>
    <w:rsid w:val="0021488B"/>
    <w:rsid w:val="002148F0"/>
    <w:rsid w:val="00214947"/>
    <w:rsid w:val="00214F87"/>
    <w:rsid w:val="00214FB5"/>
    <w:rsid w:val="002151A0"/>
    <w:rsid w:val="0021540A"/>
    <w:rsid w:val="00215827"/>
    <w:rsid w:val="0021596D"/>
    <w:rsid w:val="00215988"/>
    <w:rsid w:val="00215CF9"/>
    <w:rsid w:val="00215D31"/>
    <w:rsid w:val="00215EA5"/>
    <w:rsid w:val="00216458"/>
    <w:rsid w:val="00216469"/>
    <w:rsid w:val="002164E4"/>
    <w:rsid w:val="00216C54"/>
    <w:rsid w:val="00217483"/>
    <w:rsid w:val="00217675"/>
    <w:rsid w:val="0021780C"/>
    <w:rsid w:val="002178B8"/>
    <w:rsid w:val="00217E1B"/>
    <w:rsid w:val="002203EF"/>
    <w:rsid w:val="002205E5"/>
    <w:rsid w:val="002206D3"/>
    <w:rsid w:val="00220716"/>
    <w:rsid w:val="00220828"/>
    <w:rsid w:val="00220AED"/>
    <w:rsid w:val="00221562"/>
    <w:rsid w:val="0022184A"/>
    <w:rsid w:val="00221B06"/>
    <w:rsid w:val="00221CD9"/>
    <w:rsid w:val="00221F93"/>
    <w:rsid w:val="0022288A"/>
    <w:rsid w:val="00222A91"/>
    <w:rsid w:val="00222E48"/>
    <w:rsid w:val="00223390"/>
    <w:rsid w:val="0022339F"/>
    <w:rsid w:val="00223B65"/>
    <w:rsid w:val="00223C13"/>
    <w:rsid w:val="00223C7B"/>
    <w:rsid w:val="00223F26"/>
    <w:rsid w:val="0022439D"/>
    <w:rsid w:val="00224454"/>
    <w:rsid w:val="00224E39"/>
    <w:rsid w:val="00225A75"/>
    <w:rsid w:val="00225B5D"/>
    <w:rsid w:val="00225BDA"/>
    <w:rsid w:val="00225E14"/>
    <w:rsid w:val="00225F07"/>
    <w:rsid w:val="00225F5D"/>
    <w:rsid w:val="00226078"/>
    <w:rsid w:val="002268DA"/>
    <w:rsid w:val="00227201"/>
    <w:rsid w:val="00227B57"/>
    <w:rsid w:val="00227E17"/>
    <w:rsid w:val="00230352"/>
    <w:rsid w:val="00230660"/>
    <w:rsid w:val="002308AD"/>
    <w:rsid w:val="002316AA"/>
    <w:rsid w:val="00231990"/>
    <w:rsid w:val="00231C86"/>
    <w:rsid w:val="00231D8D"/>
    <w:rsid w:val="00231DFC"/>
    <w:rsid w:val="00231E64"/>
    <w:rsid w:val="00231EFC"/>
    <w:rsid w:val="00232637"/>
    <w:rsid w:val="00232B93"/>
    <w:rsid w:val="0023314E"/>
    <w:rsid w:val="00233530"/>
    <w:rsid w:val="00233989"/>
    <w:rsid w:val="00233AC0"/>
    <w:rsid w:val="00233D87"/>
    <w:rsid w:val="00234109"/>
    <w:rsid w:val="0023415B"/>
    <w:rsid w:val="0023435B"/>
    <w:rsid w:val="0023464C"/>
    <w:rsid w:val="002346A0"/>
    <w:rsid w:val="002347F0"/>
    <w:rsid w:val="00234C14"/>
    <w:rsid w:val="00234E4B"/>
    <w:rsid w:val="00234EB2"/>
    <w:rsid w:val="002354B7"/>
    <w:rsid w:val="002358F4"/>
    <w:rsid w:val="0023595F"/>
    <w:rsid w:val="002362B1"/>
    <w:rsid w:val="00236480"/>
    <w:rsid w:val="00236503"/>
    <w:rsid w:val="0023657F"/>
    <w:rsid w:val="00236950"/>
    <w:rsid w:val="00236AFB"/>
    <w:rsid w:val="00236CB9"/>
    <w:rsid w:val="00236D33"/>
    <w:rsid w:val="00237335"/>
    <w:rsid w:val="002374BF"/>
    <w:rsid w:val="0023753A"/>
    <w:rsid w:val="00237FB1"/>
    <w:rsid w:val="00240203"/>
    <w:rsid w:val="00240242"/>
    <w:rsid w:val="002402C2"/>
    <w:rsid w:val="002404B3"/>
    <w:rsid w:val="00240818"/>
    <w:rsid w:val="00240945"/>
    <w:rsid w:val="002409C6"/>
    <w:rsid w:val="00240A21"/>
    <w:rsid w:val="00240AB7"/>
    <w:rsid w:val="00240C8B"/>
    <w:rsid w:val="00241266"/>
    <w:rsid w:val="002415CA"/>
    <w:rsid w:val="002418F6"/>
    <w:rsid w:val="00241EA1"/>
    <w:rsid w:val="00242A2F"/>
    <w:rsid w:val="00242C95"/>
    <w:rsid w:val="00242F23"/>
    <w:rsid w:val="0024376E"/>
    <w:rsid w:val="002437A6"/>
    <w:rsid w:val="00243BBF"/>
    <w:rsid w:val="00243C83"/>
    <w:rsid w:val="002440E4"/>
    <w:rsid w:val="0024430B"/>
    <w:rsid w:val="002445C4"/>
    <w:rsid w:val="00244696"/>
    <w:rsid w:val="00244FA4"/>
    <w:rsid w:val="00245006"/>
    <w:rsid w:val="0024504B"/>
    <w:rsid w:val="0024520B"/>
    <w:rsid w:val="002453C0"/>
    <w:rsid w:val="002453CA"/>
    <w:rsid w:val="002453E5"/>
    <w:rsid w:val="002455BF"/>
    <w:rsid w:val="00245C77"/>
    <w:rsid w:val="00246213"/>
    <w:rsid w:val="00246782"/>
    <w:rsid w:val="00246868"/>
    <w:rsid w:val="002468CD"/>
    <w:rsid w:val="00246A4E"/>
    <w:rsid w:val="00246A70"/>
    <w:rsid w:val="0024703D"/>
    <w:rsid w:val="0024704F"/>
    <w:rsid w:val="002470A9"/>
    <w:rsid w:val="00247104"/>
    <w:rsid w:val="00247557"/>
    <w:rsid w:val="00247713"/>
    <w:rsid w:val="002477E1"/>
    <w:rsid w:val="00247A66"/>
    <w:rsid w:val="00247AA4"/>
    <w:rsid w:val="00247B08"/>
    <w:rsid w:val="00247BD3"/>
    <w:rsid w:val="00247F18"/>
    <w:rsid w:val="0025014B"/>
    <w:rsid w:val="00250596"/>
    <w:rsid w:val="002505C8"/>
    <w:rsid w:val="0025109E"/>
    <w:rsid w:val="00251100"/>
    <w:rsid w:val="00251116"/>
    <w:rsid w:val="002512C2"/>
    <w:rsid w:val="002513E3"/>
    <w:rsid w:val="002514B0"/>
    <w:rsid w:val="0025159F"/>
    <w:rsid w:val="00251C83"/>
    <w:rsid w:val="00251D1B"/>
    <w:rsid w:val="0025246A"/>
    <w:rsid w:val="002526A3"/>
    <w:rsid w:val="00252777"/>
    <w:rsid w:val="00252A50"/>
    <w:rsid w:val="00252FAF"/>
    <w:rsid w:val="0025301F"/>
    <w:rsid w:val="0025373C"/>
    <w:rsid w:val="0025391A"/>
    <w:rsid w:val="00253EA6"/>
    <w:rsid w:val="0025486E"/>
    <w:rsid w:val="0025504B"/>
    <w:rsid w:val="002551F9"/>
    <w:rsid w:val="002553DF"/>
    <w:rsid w:val="00255472"/>
    <w:rsid w:val="0025567D"/>
    <w:rsid w:val="00255AD1"/>
    <w:rsid w:val="00255EAB"/>
    <w:rsid w:val="0025665A"/>
    <w:rsid w:val="0025672D"/>
    <w:rsid w:val="00256843"/>
    <w:rsid w:val="00256A6D"/>
    <w:rsid w:val="00256A82"/>
    <w:rsid w:val="00256C3E"/>
    <w:rsid w:val="00256D6D"/>
    <w:rsid w:val="00256E39"/>
    <w:rsid w:val="00257470"/>
    <w:rsid w:val="0025751E"/>
    <w:rsid w:val="0025766A"/>
    <w:rsid w:val="00257C83"/>
    <w:rsid w:val="00257FC2"/>
    <w:rsid w:val="0026084A"/>
    <w:rsid w:val="00260C29"/>
    <w:rsid w:val="002612EA"/>
    <w:rsid w:val="002614F9"/>
    <w:rsid w:val="00261890"/>
    <w:rsid w:val="00262285"/>
    <w:rsid w:val="002629E0"/>
    <w:rsid w:val="00262C2E"/>
    <w:rsid w:val="00262EFD"/>
    <w:rsid w:val="002639D6"/>
    <w:rsid w:val="00263BE9"/>
    <w:rsid w:val="00263C27"/>
    <w:rsid w:val="00263EF6"/>
    <w:rsid w:val="00264115"/>
    <w:rsid w:val="00264262"/>
    <w:rsid w:val="00264F02"/>
    <w:rsid w:val="002653EF"/>
    <w:rsid w:val="002656C1"/>
    <w:rsid w:val="00265E96"/>
    <w:rsid w:val="00266487"/>
    <w:rsid w:val="00266C21"/>
    <w:rsid w:val="00266EC2"/>
    <w:rsid w:val="00267093"/>
    <w:rsid w:val="002672FD"/>
    <w:rsid w:val="0026743E"/>
    <w:rsid w:val="002678EA"/>
    <w:rsid w:val="00267B1B"/>
    <w:rsid w:val="00270216"/>
    <w:rsid w:val="0027096E"/>
    <w:rsid w:val="002709CA"/>
    <w:rsid w:val="00270B0B"/>
    <w:rsid w:val="00270B8C"/>
    <w:rsid w:val="00270BD3"/>
    <w:rsid w:val="00271BF8"/>
    <w:rsid w:val="00271C4B"/>
    <w:rsid w:val="00271D76"/>
    <w:rsid w:val="0027208B"/>
    <w:rsid w:val="0027226D"/>
    <w:rsid w:val="00272686"/>
    <w:rsid w:val="00272753"/>
    <w:rsid w:val="00272D94"/>
    <w:rsid w:val="00272EBE"/>
    <w:rsid w:val="00272F04"/>
    <w:rsid w:val="00273344"/>
    <w:rsid w:val="002733E6"/>
    <w:rsid w:val="002733EB"/>
    <w:rsid w:val="00273433"/>
    <w:rsid w:val="002737CB"/>
    <w:rsid w:val="00273806"/>
    <w:rsid w:val="0027398B"/>
    <w:rsid w:val="00273AAB"/>
    <w:rsid w:val="00273ACE"/>
    <w:rsid w:val="00274036"/>
    <w:rsid w:val="00274815"/>
    <w:rsid w:val="00274CE3"/>
    <w:rsid w:val="00274DC7"/>
    <w:rsid w:val="00274F2F"/>
    <w:rsid w:val="002750F9"/>
    <w:rsid w:val="00275353"/>
    <w:rsid w:val="0027554D"/>
    <w:rsid w:val="00275624"/>
    <w:rsid w:val="00275B44"/>
    <w:rsid w:val="00276076"/>
    <w:rsid w:val="00276246"/>
    <w:rsid w:val="00276291"/>
    <w:rsid w:val="0027656A"/>
    <w:rsid w:val="00276842"/>
    <w:rsid w:val="00276BD6"/>
    <w:rsid w:val="00276C59"/>
    <w:rsid w:val="00276D03"/>
    <w:rsid w:val="00276F9E"/>
    <w:rsid w:val="0027711C"/>
    <w:rsid w:val="002772D2"/>
    <w:rsid w:val="00277653"/>
    <w:rsid w:val="002778CF"/>
    <w:rsid w:val="00277923"/>
    <w:rsid w:val="00277B77"/>
    <w:rsid w:val="00277BCA"/>
    <w:rsid w:val="00277CAB"/>
    <w:rsid w:val="00280078"/>
    <w:rsid w:val="00280194"/>
    <w:rsid w:val="00280316"/>
    <w:rsid w:val="00280459"/>
    <w:rsid w:val="00280C70"/>
    <w:rsid w:val="00280C7D"/>
    <w:rsid w:val="00280F59"/>
    <w:rsid w:val="002811CA"/>
    <w:rsid w:val="002813ED"/>
    <w:rsid w:val="002818B4"/>
    <w:rsid w:val="00281AF9"/>
    <w:rsid w:val="00281E7B"/>
    <w:rsid w:val="00282CC0"/>
    <w:rsid w:val="00283006"/>
    <w:rsid w:val="00283296"/>
    <w:rsid w:val="002832A7"/>
    <w:rsid w:val="002834E2"/>
    <w:rsid w:val="00283F4E"/>
    <w:rsid w:val="00283F6A"/>
    <w:rsid w:val="00284284"/>
    <w:rsid w:val="002844E0"/>
    <w:rsid w:val="00284565"/>
    <w:rsid w:val="00284A4C"/>
    <w:rsid w:val="00284C99"/>
    <w:rsid w:val="00284CF8"/>
    <w:rsid w:val="00284FA5"/>
    <w:rsid w:val="00285797"/>
    <w:rsid w:val="00285E3D"/>
    <w:rsid w:val="00285F52"/>
    <w:rsid w:val="002866A0"/>
    <w:rsid w:val="002867D4"/>
    <w:rsid w:val="00286BD8"/>
    <w:rsid w:val="00286C44"/>
    <w:rsid w:val="00287230"/>
    <w:rsid w:val="002878D7"/>
    <w:rsid w:val="002878F4"/>
    <w:rsid w:val="0029022D"/>
    <w:rsid w:val="00290259"/>
    <w:rsid w:val="00290773"/>
    <w:rsid w:val="00291082"/>
    <w:rsid w:val="00291964"/>
    <w:rsid w:val="00291DAD"/>
    <w:rsid w:val="00291E3B"/>
    <w:rsid w:val="00292528"/>
    <w:rsid w:val="0029277A"/>
    <w:rsid w:val="0029297A"/>
    <w:rsid w:val="00292CC3"/>
    <w:rsid w:val="00293093"/>
    <w:rsid w:val="002933BC"/>
    <w:rsid w:val="0029381F"/>
    <w:rsid w:val="002939A7"/>
    <w:rsid w:val="002943CE"/>
    <w:rsid w:val="0029444E"/>
    <w:rsid w:val="00294A00"/>
    <w:rsid w:val="00294C45"/>
    <w:rsid w:val="00295093"/>
    <w:rsid w:val="002953F2"/>
    <w:rsid w:val="00295449"/>
    <w:rsid w:val="0029556B"/>
    <w:rsid w:val="00295761"/>
    <w:rsid w:val="0029579E"/>
    <w:rsid w:val="002959B8"/>
    <w:rsid w:val="00295A23"/>
    <w:rsid w:val="00295C09"/>
    <w:rsid w:val="00295C0D"/>
    <w:rsid w:val="00296059"/>
    <w:rsid w:val="00296094"/>
    <w:rsid w:val="002969E0"/>
    <w:rsid w:val="00296C10"/>
    <w:rsid w:val="00296FD6"/>
    <w:rsid w:val="002970DC"/>
    <w:rsid w:val="002971CB"/>
    <w:rsid w:val="00297263"/>
    <w:rsid w:val="0029789F"/>
    <w:rsid w:val="00297B5B"/>
    <w:rsid w:val="00297C1C"/>
    <w:rsid w:val="00297F3C"/>
    <w:rsid w:val="002A0053"/>
    <w:rsid w:val="002A0AAA"/>
    <w:rsid w:val="002A135A"/>
    <w:rsid w:val="002A1720"/>
    <w:rsid w:val="002A17DD"/>
    <w:rsid w:val="002A1E89"/>
    <w:rsid w:val="002A21F6"/>
    <w:rsid w:val="002A2513"/>
    <w:rsid w:val="002A2B5A"/>
    <w:rsid w:val="002A2D75"/>
    <w:rsid w:val="002A2E3D"/>
    <w:rsid w:val="002A38F4"/>
    <w:rsid w:val="002A396A"/>
    <w:rsid w:val="002A4165"/>
    <w:rsid w:val="002A4317"/>
    <w:rsid w:val="002A4332"/>
    <w:rsid w:val="002A485C"/>
    <w:rsid w:val="002A4A43"/>
    <w:rsid w:val="002A4E32"/>
    <w:rsid w:val="002A4EC4"/>
    <w:rsid w:val="002A528F"/>
    <w:rsid w:val="002A53B5"/>
    <w:rsid w:val="002A55A9"/>
    <w:rsid w:val="002A5A6D"/>
    <w:rsid w:val="002A5A7F"/>
    <w:rsid w:val="002A5C19"/>
    <w:rsid w:val="002A5E45"/>
    <w:rsid w:val="002A5E4B"/>
    <w:rsid w:val="002A611C"/>
    <w:rsid w:val="002A63AB"/>
    <w:rsid w:val="002A6635"/>
    <w:rsid w:val="002A6B71"/>
    <w:rsid w:val="002A6EEC"/>
    <w:rsid w:val="002A7278"/>
    <w:rsid w:val="002A74AA"/>
    <w:rsid w:val="002A7748"/>
    <w:rsid w:val="002A7A40"/>
    <w:rsid w:val="002A7C65"/>
    <w:rsid w:val="002A7CA0"/>
    <w:rsid w:val="002A7F3C"/>
    <w:rsid w:val="002B04C1"/>
    <w:rsid w:val="002B0804"/>
    <w:rsid w:val="002B0CA2"/>
    <w:rsid w:val="002B1258"/>
    <w:rsid w:val="002B185A"/>
    <w:rsid w:val="002B1A54"/>
    <w:rsid w:val="002B22B8"/>
    <w:rsid w:val="002B2326"/>
    <w:rsid w:val="002B2350"/>
    <w:rsid w:val="002B24A3"/>
    <w:rsid w:val="002B2589"/>
    <w:rsid w:val="002B2B05"/>
    <w:rsid w:val="002B2E80"/>
    <w:rsid w:val="002B35D1"/>
    <w:rsid w:val="002B37BB"/>
    <w:rsid w:val="002B396D"/>
    <w:rsid w:val="002B3AFB"/>
    <w:rsid w:val="002B3E4C"/>
    <w:rsid w:val="002B3F14"/>
    <w:rsid w:val="002B40A2"/>
    <w:rsid w:val="002B4495"/>
    <w:rsid w:val="002B45FC"/>
    <w:rsid w:val="002B474B"/>
    <w:rsid w:val="002B4906"/>
    <w:rsid w:val="002B4B94"/>
    <w:rsid w:val="002B4C74"/>
    <w:rsid w:val="002B544D"/>
    <w:rsid w:val="002B55BE"/>
    <w:rsid w:val="002B56FF"/>
    <w:rsid w:val="002B5979"/>
    <w:rsid w:val="002B5ABE"/>
    <w:rsid w:val="002B5E49"/>
    <w:rsid w:val="002B5FE9"/>
    <w:rsid w:val="002B668E"/>
    <w:rsid w:val="002B6990"/>
    <w:rsid w:val="002B6C11"/>
    <w:rsid w:val="002B6F02"/>
    <w:rsid w:val="002B703D"/>
    <w:rsid w:val="002B7329"/>
    <w:rsid w:val="002B7734"/>
    <w:rsid w:val="002B79AD"/>
    <w:rsid w:val="002B7A66"/>
    <w:rsid w:val="002B7AEB"/>
    <w:rsid w:val="002B7B36"/>
    <w:rsid w:val="002B7DEC"/>
    <w:rsid w:val="002B7F7F"/>
    <w:rsid w:val="002C01DF"/>
    <w:rsid w:val="002C0397"/>
    <w:rsid w:val="002C04C8"/>
    <w:rsid w:val="002C0B3B"/>
    <w:rsid w:val="002C0D91"/>
    <w:rsid w:val="002C1298"/>
    <w:rsid w:val="002C1724"/>
    <w:rsid w:val="002C177E"/>
    <w:rsid w:val="002C18E4"/>
    <w:rsid w:val="002C282F"/>
    <w:rsid w:val="002C2C14"/>
    <w:rsid w:val="002C2CF5"/>
    <w:rsid w:val="002C2F80"/>
    <w:rsid w:val="002C3A43"/>
    <w:rsid w:val="002C3C29"/>
    <w:rsid w:val="002C3C6B"/>
    <w:rsid w:val="002C3E31"/>
    <w:rsid w:val="002C4244"/>
    <w:rsid w:val="002C44F5"/>
    <w:rsid w:val="002C45CE"/>
    <w:rsid w:val="002C4664"/>
    <w:rsid w:val="002C4CE6"/>
    <w:rsid w:val="002C5167"/>
    <w:rsid w:val="002C53A4"/>
    <w:rsid w:val="002C580D"/>
    <w:rsid w:val="002C5CA5"/>
    <w:rsid w:val="002C5E87"/>
    <w:rsid w:val="002C600B"/>
    <w:rsid w:val="002C6B8C"/>
    <w:rsid w:val="002C6C12"/>
    <w:rsid w:val="002C70F2"/>
    <w:rsid w:val="002C71BA"/>
    <w:rsid w:val="002C7246"/>
    <w:rsid w:val="002C7283"/>
    <w:rsid w:val="002C7A6C"/>
    <w:rsid w:val="002C7C1A"/>
    <w:rsid w:val="002C7F19"/>
    <w:rsid w:val="002D0463"/>
    <w:rsid w:val="002D0BCC"/>
    <w:rsid w:val="002D0D2B"/>
    <w:rsid w:val="002D1629"/>
    <w:rsid w:val="002D16D2"/>
    <w:rsid w:val="002D1BCE"/>
    <w:rsid w:val="002D1F5D"/>
    <w:rsid w:val="002D201A"/>
    <w:rsid w:val="002D2103"/>
    <w:rsid w:val="002D21B1"/>
    <w:rsid w:val="002D21BC"/>
    <w:rsid w:val="002D220F"/>
    <w:rsid w:val="002D2297"/>
    <w:rsid w:val="002D2361"/>
    <w:rsid w:val="002D2362"/>
    <w:rsid w:val="002D25D6"/>
    <w:rsid w:val="002D289E"/>
    <w:rsid w:val="002D29B9"/>
    <w:rsid w:val="002D2B2D"/>
    <w:rsid w:val="002D2BA3"/>
    <w:rsid w:val="002D2FF9"/>
    <w:rsid w:val="002D34CB"/>
    <w:rsid w:val="002D36FB"/>
    <w:rsid w:val="002D3877"/>
    <w:rsid w:val="002D4346"/>
    <w:rsid w:val="002D46D4"/>
    <w:rsid w:val="002D48A4"/>
    <w:rsid w:val="002D48AA"/>
    <w:rsid w:val="002D49B9"/>
    <w:rsid w:val="002D4E52"/>
    <w:rsid w:val="002D5138"/>
    <w:rsid w:val="002D5548"/>
    <w:rsid w:val="002D5BC2"/>
    <w:rsid w:val="002D5E06"/>
    <w:rsid w:val="002D5E28"/>
    <w:rsid w:val="002D65E5"/>
    <w:rsid w:val="002D66C6"/>
    <w:rsid w:val="002D6764"/>
    <w:rsid w:val="002D6A6D"/>
    <w:rsid w:val="002D6C99"/>
    <w:rsid w:val="002D6DFD"/>
    <w:rsid w:val="002D74CC"/>
    <w:rsid w:val="002D7808"/>
    <w:rsid w:val="002D7992"/>
    <w:rsid w:val="002D7AB1"/>
    <w:rsid w:val="002D7B8F"/>
    <w:rsid w:val="002D7CEC"/>
    <w:rsid w:val="002D7FCD"/>
    <w:rsid w:val="002E01CF"/>
    <w:rsid w:val="002E0597"/>
    <w:rsid w:val="002E08CD"/>
    <w:rsid w:val="002E16E6"/>
    <w:rsid w:val="002E1737"/>
    <w:rsid w:val="002E1DA1"/>
    <w:rsid w:val="002E2019"/>
    <w:rsid w:val="002E20C3"/>
    <w:rsid w:val="002E2126"/>
    <w:rsid w:val="002E2197"/>
    <w:rsid w:val="002E21FD"/>
    <w:rsid w:val="002E2704"/>
    <w:rsid w:val="002E2C4D"/>
    <w:rsid w:val="002E2EE3"/>
    <w:rsid w:val="002E2F5C"/>
    <w:rsid w:val="002E2FCD"/>
    <w:rsid w:val="002E3210"/>
    <w:rsid w:val="002E3739"/>
    <w:rsid w:val="002E3809"/>
    <w:rsid w:val="002E437F"/>
    <w:rsid w:val="002E43D4"/>
    <w:rsid w:val="002E46C0"/>
    <w:rsid w:val="002E478B"/>
    <w:rsid w:val="002E49A3"/>
    <w:rsid w:val="002E49C0"/>
    <w:rsid w:val="002E50FB"/>
    <w:rsid w:val="002E51CB"/>
    <w:rsid w:val="002E5B65"/>
    <w:rsid w:val="002E5D93"/>
    <w:rsid w:val="002E6228"/>
    <w:rsid w:val="002E63A8"/>
    <w:rsid w:val="002E6475"/>
    <w:rsid w:val="002E64C3"/>
    <w:rsid w:val="002E6622"/>
    <w:rsid w:val="002E670E"/>
    <w:rsid w:val="002E6950"/>
    <w:rsid w:val="002E70F5"/>
    <w:rsid w:val="002E7387"/>
    <w:rsid w:val="002F00AC"/>
    <w:rsid w:val="002F04E5"/>
    <w:rsid w:val="002F0778"/>
    <w:rsid w:val="002F07C1"/>
    <w:rsid w:val="002F0D9F"/>
    <w:rsid w:val="002F12FE"/>
    <w:rsid w:val="002F139D"/>
    <w:rsid w:val="002F1429"/>
    <w:rsid w:val="002F158B"/>
    <w:rsid w:val="002F2268"/>
    <w:rsid w:val="002F2A46"/>
    <w:rsid w:val="002F329B"/>
    <w:rsid w:val="002F34CD"/>
    <w:rsid w:val="002F35D8"/>
    <w:rsid w:val="002F3701"/>
    <w:rsid w:val="002F38D1"/>
    <w:rsid w:val="002F38F6"/>
    <w:rsid w:val="002F3D28"/>
    <w:rsid w:val="002F3DAF"/>
    <w:rsid w:val="002F3DBB"/>
    <w:rsid w:val="002F447B"/>
    <w:rsid w:val="002F44E7"/>
    <w:rsid w:val="002F497B"/>
    <w:rsid w:val="002F4C8A"/>
    <w:rsid w:val="002F530D"/>
    <w:rsid w:val="002F5668"/>
    <w:rsid w:val="002F59B8"/>
    <w:rsid w:val="002F5D41"/>
    <w:rsid w:val="002F5E19"/>
    <w:rsid w:val="002F5FC3"/>
    <w:rsid w:val="002F6711"/>
    <w:rsid w:val="002F6C6D"/>
    <w:rsid w:val="002F6EEE"/>
    <w:rsid w:val="002F6EF3"/>
    <w:rsid w:val="002F6F14"/>
    <w:rsid w:val="002F7003"/>
    <w:rsid w:val="002F7120"/>
    <w:rsid w:val="002F72C9"/>
    <w:rsid w:val="002F7429"/>
    <w:rsid w:val="002F7E9A"/>
    <w:rsid w:val="002F7EDC"/>
    <w:rsid w:val="00300168"/>
    <w:rsid w:val="00300442"/>
    <w:rsid w:val="003004CD"/>
    <w:rsid w:val="00300B7D"/>
    <w:rsid w:val="00300D82"/>
    <w:rsid w:val="003013C8"/>
    <w:rsid w:val="00301790"/>
    <w:rsid w:val="00302563"/>
    <w:rsid w:val="00302923"/>
    <w:rsid w:val="00302A5E"/>
    <w:rsid w:val="00302B36"/>
    <w:rsid w:val="00302EA6"/>
    <w:rsid w:val="003033BF"/>
    <w:rsid w:val="003036D0"/>
    <w:rsid w:val="0030375C"/>
    <w:rsid w:val="0030391F"/>
    <w:rsid w:val="00303A0E"/>
    <w:rsid w:val="00303C27"/>
    <w:rsid w:val="00303D88"/>
    <w:rsid w:val="00303E56"/>
    <w:rsid w:val="00303F9C"/>
    <w:rsid w:val="003041CB"/>
    <w:rsid w:val="003044B9"/>
    <w:rsid w:val="00304591"/>
    <w:rsid w:val="003051A2"/>
    <w:rsid w:val="003052DB"/>
    <w:rsid w:val="003053AD"/>
    <w:rsid w:val="00305943"/>
    <w:rsid w:val="003061EE"/>
    <w:rsid w:val="00306203"/>
    <w:rsid w:val="00306253"/>
    <w:rsid w:val="003063C7"/>
    <w:rsid w:val="0030660C"/>
    <w:rsid w:val="00306614"/>
    <w:rsid w:val="00306630"/>
    <w:rsid w:val="00306750"/>
    <w:rsid w:val="00306821"/>
    <w:rsid w:val="003068D9"/>
    <w:rsid w:val="00306F58"/>
    <w:rsid w:val="003077C7"/>
    <w:rsid w:val="00307A58"/>
    <w:rsid w:val="00307A77"/>
    <w:rsid w:val="00307CCB"/>
    <w:rsid w:val="003100A1"/>
    <w:rsid w:val="003101C6"/>
    <w:rsid w:val="003102E3"/>
    <w:rsid w:val="003103E8"/>
    <w:rsid w:val="00310563"/>
    <w:rsid w:val="00310768"/>
    <w:rsid w:val="00310812"/>
    <w:rsid w:val="00310C48"/>
    <w:rsid w:val="00310E8F"/>
    <w:rsid w:val="00311182"/>
    <w:rsid w:val="0031121E"/>
    <w:rsid w:val="003117C4"/>
    <w:rsid w:val="0031196A"/>
    <w:rsid w:val="00312467"/>
    <w:rsid w:val="00312662"/>
    <w:rsid w:val="0031267B"/>
    <w:rsid w:val="00312A18"/>
    <w:rsid w:val="003130D2"/>
    <w:rsid w:val="003132EA"/>
    <w:rsid w:val="0031335C"/>
    <w:rsid w:val="00313821"/>
    <w:rsid w:val="00313A1C"/>
    <w:rsid w:val="00313FC4"/>
    <w:rsid w:val="003144B8"/>
    <w:rsid w:val="00314649"/>
    <w:rsid w:val="0031476D"/>
    <w:rsid w:val="00314852"/>
    <w:rsid w:val="003148B4"/>
    <w:rsid w:val="00314B2C"/>
    <w:rsid w:val="00314E1D"/>
    <w:rsid w:val="00314FFD"/>
    <w:rsid w:val="003150F0"/>
    <w:rsid w:val="00315180"/>
    <w:rsid w:val="00315214"/>
    <w:rsid w:val="003154C4"/>
    <w:rsid w:val="003155C0"/>
    <w:rsid w:val="0031575B"/>
    <w:rsid w:val="00315932"/>
    <w:rsid w:val="00315AB5"/>
    <w:rsid w:val="00315D05"/>
    <w:rsid w:val="00315E8A"/>
    <w:rsid w:val="00316065"/>
    <w:rsid w:val="0031670B"/>
    <w:rsid w:val="00316763"/>
    <w:rsid w:val="00316E8E"/>
    <w:rsid w:val="00317028"/>
    <w:rsid w:val="003171AC"/>
    <w:rsid w:val="003172A7"/>
    <w:rsid w:val="00317A27"/>
    <w:rsid w:val="00317AF2"/>
    <w:rsid w:val="00317D7B"/>
    <w:rsid w:val="0032003E"/>
    <w:rsid w:val="003205DC"/>
    <w:rsid w:val="00320815"/>
    <w:rsid w:val="0032087F"/>
    <w:rsid w:val="00320B1B"/>
    <w:rsid w:val="00321375"/>
    <w:rsid w:val="00321802"/>
    <w:rsid w:val="00321AD9"/>
    <w:rsid w:val="00321FCF"/>
    <w:rsid w:val="003220F2"/>
    <w:rsid w:val="0032256E"/>
    <w:rsid w:val="003229D6"/>
    <w:rsid w:val="00322E06"/>
    <w:rsid w:val="00323028"/>
    <w:rsid w:val="0032314E"/>
    <w:rsid w:val="00323188"/>
    <w:rsid w:val="0032375E"/>
    <w:rsid w:val="00323979"/>
    <w:rsid w:val="00323B47"/>
    <w:rsid w:val="00323C66"/>
    <w:rsid w:val="00324616"/>
    <w:rsid w:val="003246A2"/>
    <w:rsid w:val="00324855"/>
    <w:rsid w:val="003248EC"/>
    <w:rsid w:val="00324DAD"/>
    <w:rsid w:val="00324E85"/>
    <w:rsid w:val="003258E8"/>
    <w:rsid w:val="003259DE"/>
    <w:rsid w:val="00325A85"/>
    <w:rsid w:val="00325B66"/>
    <w:rsid w:val="00325BFD"/>
    <w:rsid w:val="00325C2C"/>
    <w:rsid w:val="003264A1"/>
    <w:rsid w:val="003265DE"/>
    <w:rsid w:val="003267F2"/>
    <w:rsid w:val="00326A24"/>
    <w:rsid w:val="00326A96"/>
    <w:rsid w:val="0032717D"/>
    <w:rsid w:val="0032727A"/>
    <w:rsid w:val="003275BF"/>
    <w:rsid w:val="00330605"/>
    <w:rsid w:val="0033088B"/>
    <w:rsid w:val="003309D7"/>
    <w:rsid w:val="00330A92"/>
    <w:rsid w:val="00331231"/>
    <w:rsid w:val="00331A43"/>
    <w:rsid w:val="00331F9D"/>
    <w:rsid w:val="003320CF"/>
    <w:rsid w:val="003320DA"/>
    <w:rsid w:val="003320FA"/>
    <w:rsid w:val="0033261C"/>
    <w:rsid w:val="003326FE"/>
    <w:rsid w:val="00332C8F"/>
    <w:rsid w:val="00332D90"/>
    <w:rsid w:val="00332F55"/>
    <w:rsid w:val="00333BA5"/>
    <w:rsid w:val="00333D9F"/>
    <w:rsid w:val="00333F77"/>
    <w:rsid w:val="00334336"/>
    <w:rsid w:val="003343A4"/>
    <w:rsid w:val="003343E7"/>
    <w:rsid w:val="003343F4"/>
    <w:rsid w:val="00334598"/>
    <w:rsid w:val="00334CEA"/>
    <w:rsid w:val="00334D48"/>
    <w:rsid w:val="0033513A"/>
    <w:rsid w:val="003353B1"/>
    <w:rsid w:val="0033549F"/>
    <w:rsid w:val="003359C4"/>
    <w:rsid w:val="00335B2A"/>
    <w:rsid w:val="00335BD9"/>
    <w:rsid w:val="00335D06"/>
    <w:rsid w:val="0033614C"/>
    <w:rsid w:val="00336165"/>
    <w:rsid w:val="00336168"/>
    <w:rsid w:val="00336187"/>
    <w:rsid w:val="00336192"/>
    <w:rsid w:val="00336AE5"/>
    <w:rsid w:val="00336E9D"/>
    <w:rsid w:val="00337755"/>
    <w:rsid w:val="003377D3"/>
    <w:rsid w:val="00337876"/>
    <w:rsid w:val="00337F50"/>
    <w:rsid w:val="0034023F"/>
    <w:rsid w:val="00340302"/>
    <w:rsid w:val="00340515"/>
    <w:rsid w:val="003408C6"/>
    <w:rsid w:val="00340A84"/>
    <w:rsid w:val="00341457"/>
    <w:rsid w:val="00341CBA"/>
    <w:rsid w:val="0034264E"/>
    <w:rsid w:val="00342CDE"/>
    <w:rsid w:val="00343414"/>
    <w:rsid w:val="00343957"/>
    <w:rsid w:val="00343A06"/>
    <w:rsid w:val="00343B68"/>
    <w:rsid w:val="00343FF3"/>
    <w:rsid w:val="0034424C"/>
    <w:rsid w:val="003444FB"/>
    <w:rsid w:val="00344C29"/>
    <w:rsid w:val="00344C34"/>
    <w:rsid w:val="00344E40"/>
    <w:rsid w:val="00344EE3"/>
    <w:rsid w:val="00344FAE"/>
    <w:rsid w:val="0034541E"/>
    <w:rsid w:val="003454E0"/>
    <w:rsid w:val="00345757"/>
    <w:rsid w:val="00345944"/>
    <w:rsid w:val="00345C44"/>
    <w:rsid w:val="00345CF8"/>
    <w:rsid w:val="00345EF6"/>
    <w:rsid w:val="003462A1"/>
    <w:rsid w:val="0034652D"/>
    <w:rsid w:val="003465E1"/>
    <w:rsid w:val="00346ADA"/>
    <w:rsid w:val="00346D0B"/>
    <w:rsid w:val="00346DBA"/>
    <w:rsid w:val="00346F2B"/>
    <w:rsid w:val="00347569"/>
    <w:rsid w:val="0034780D"/>
    <w:rsid w:val="0034785A"/>
    <w:rsid w:val="00347CB4"/>
    <w:rsid w:val="00347CEA"/>
    <w:rsid w:val="00347DBD"/>
    <w:rsid w:val="00347F9E"/>
    <w:rsid w:val="00350181"/>
    <w:rsid w:val="00350360"/>
    <w:rsid w:val="003507AD"/>
    <w:rsid w:val="00350DFD"/>
    <w:rsid w:val="003513D0"/>
    <w:rsid w:val="0035183D"/>
    <w:rsid w:val="00351932"/>
    <w:rsid w:val="00351AE1"/>
    <w:rsid w:val="00351E13"/>
    <w:rsid w:val="00352083"/>
    <w:rsid w:val="003522EE"/>
    <w:rsid w:val="00352658"/>
    <w:rsid w:val="0035277F"/>
    <w:rsid w:val="003528ED"/>
    <w:rsid w:val="0035295D"/>
    <w:rsid w:val="00352B5D"/>
    <w:rsid w:val="00352CA2"/>
    <w:rsid w:val="00352F5C"/>
    <w:rsid w:val="00353286"/>
    <w:rsid w:val="00354444"/>
    <w:rsid w:val="00354B32"/>
    <w:rsid w:val="00354C88"/>
    <w:rsid w:val="003551F5"/>
    <w:rsid w:val="00355345"/>
    <w:rsid w:val="00355346"/>
    <w:rsid w:val="0035558F"/>
    <w:rsid w:val="00356348"/>
    <w:rsid w:val="00356C1F"/>
    <w:rsid w:val="00356D8E"/>
    <w:rsid w:val="00357175"/>
    <w:rsid w:val="003571DE"/>
    <w:rsid w:val="0036022A"/>
    <w:rsid w:val="003604D6"/>
    <w:rsid w:val="003604F5"/>
    <w:rsid w:val="0036066F"/>
    <w:rsid w:val="0036095D"/>
    <w:rsid w:val="00360B97"/>
    <w:rsid w:val="00360F52"/>
    <w:rsid w:val="00361003"/>
    <w:rsid w:val="0036117E"/>
    <w:rsid w:val="00361A25"/>
    <w:rsid w:val="00361AD7"/>
    <w:rsid w:val="00361B14"/>
    <w:rsid w:val="00361B54"/>
    <w:rsid w:val="00361D95"/>
    <w:rsid w:val="00361F03"/>
    <w:rsid w:val="0036200F"/>
    <w:rsid w:val="003622E2"/>
    <w:rsid w:val="003623C4"/>
    <w:rsid w:val="00362C44"/>
    <w:rsid w:val="00362F70"/>
    <w:rsid w:val="003631CF"/>
    <w:rsid w:val="0036396D"/>
    <w:rsid w:val="00364025"/>
    <w:rsid w:val="00364107"/>
    <w:rsid w:val="003641B8"/>
    <w:rsid w:val="00364216"/>
    <w:rsid w:val="00364983"/>
    <w:rsid w:val="00364D60"/>
    <w:rsid w:val="00364E41"/>
    <w:rsid w:val="003654DF"/>
    <w:rsid w:val="00365842"/>
    <w:rsid w:val="00366106"/>
    <w:rsid w:val="0036638C"/>
    <w:rsid w:val="00366648"/>
    <w:rsid w:val="003667BC"/>
    <w:rsid w:val="00366E9B"/>
    <w:rsid w:val="003674CF"/>
    <w:rsid w:val="003675E3"/>
    <w:rsid w:val="00367BB2"/>
    <w:rsid w:val="00367D15"/>
    <w:rsid w:val="00367E5D"/>
    <w:rsid w:val="00370172"/>
    <w:rsid w:val="00370469"/>
    <w:rsid w:val="00370749"/>
    <w:rsid w:val="00370961"/>
    <w:rsid w:val="00370D42"/>
    <w:rsid w:val="003711B8"/>
    <w:rsid w:val="003711E6"/>
    <w:rsid w:val="003714F4"/>
    <w:rsid w:val="00371626"/>
    <w:rsid w:val="003716E3"/>
    <w:rsid w:val="003719E8"/>
    <w:rsid w:val="00371CB3"/>
    <w:rsid w:val="00372312"/>
    <w:rsid w:val="0037236D"/>
    <w:rsid w:val="00372B1A"/>
    <w:rsid w:val="00372B95"/>
    <w:rsid w:val="00372BD7"/>
    <w:rsid w:val="003731B2"/>
    <w:rsid w:val="003733B5"/>
    <w:rsid w:val="00373525"/>
    <w:rsid w:val="00373553"/>
    <w:rsid w:val="0037357C"/>
    <w:rsid w:val="0037367C"/>
    <w:rsid w:val="0037380A"/>
    <w:rsid w:val="003739D9"/>
    <w:rsid w:val="003740B2"/>
    <w:rsid w:val="00374364"/>
    <w:rsid w:val="0037479D"/>
    <w:rsid w:val="00374876"/>
    <w:rsid w:val="003749B7"/>
    <w:rsid w:val="00374C87"/>
    <w:rsid w:val="00374E70"/>
    <w:rsid w:val="003752CC"/>
    <w:rsid w:val="00375421"/>
    <w:rsid w:val="00375957"/>
    <w:rsid w:val="00375D96"/>
    <w:rsid w:val="00375DDC"/>
    <w:rsid w:val="003766F4"/>
    <w:rsid w:val="003769CB"/>
    <w:rsid w:val="00376A02"/>
    <w:rsid w:val="00376B9C"/>
    <w:rsid w:val="00376CD7"/>
    <w:rsid w:val="00377775"/>
    <w:rsid w:val="003803BE"/>
    <w:rsid w:val="003808A0"/>
    <w:rsid w:val="00380A7A"/>
    <w:rsid w:val="00381FEB"/>
    <w:rsid w:val="00382492"/>
    <w:rsid w:val="00382556"/>
    <w:rsid w:val="0038298E"/>
    <w:rsid w:val="00382D43"/>
    <w:rsid w:val="00383319"/>
    <w:rsid w:val="00383472"/>
    <w:rsid w:val="003837C7"/>
    <w:rsid w:val="00383D47"/>
    <w:rsid w:val="00383DEC"/>
    <w:rsid w:val="00383F95"/>
    <w:rsid w:val="0038433D"/>
    <w:rsid w:val="003844A9"/>
    <w:rsid w:val="00384C58"/>
    <w:rsid w:val="00384CF9"/>
    <w:rsid w:val="00384F34"/>
    <w:rsid w:val="00384FB2"/>
    <w:rsid w:val="00384FC0"/>
    <w:rsid w:val="003854A3"/>
    <w:rsid w:val="00385502"/>
    <w:rsid w:val="00386225"/>
    <w:rsid w:val="00386B51"/>
    <w:rsid w:val="003871B8"/>
    <w:rsid w:val="003873AD"/>
    <w:rsid w:val="00387760"/>
    <w:rsid w:val="003877C8"/>
    <w:rsid w:val="00387AD7"/>
    <w:rsid w:val="00387C7E"/>
    <w:rsid w:val="00387F5F"/>
    <w:rsid w:val="003911C1"/>
    <w:rsid w:val="0039136C"/>
    <w:rsid w:val="003917A8"/>
    <w:rsid w:val="0039195E"/>
    <w:rsid w:val="00391A38"/>
    <w:rsid w:val="00391C0A"/>
    <w:rsid w:val="00391EB6"/>
    <w:rsid w:val="00392048"/>
    <w:rsid w:val="0039228F"/>
    <w:rsid w:val="003922F2"/>
    <w:rsid w:val="003923C6"/>
    <w:rsid w:val="00392628"/>
    <w:rsid w:val="00392A41"/>
    <w:rsid w:val="00392F89"/>
    <w:rsid w:val="0039358B"/>
    <w:rsid w:val="0039372B"/>
    <w:rsid w:val="00393DBA"/>
    <w:rsid w:val="00393EB9"/>
    <w:rsid w:val="00394709"/>
    <w:rsid w:val="0039477C"/>
    <w:rsid w:val="00394D37"/>
    <w:rsid w:val="00394E71"/>
    <w:rsid w:val="003950BB"/>
    <w:rsid w:val="003950C3"/>
    <w:rsid w:val="003958A0"/>
    <w:rsid w:val="00395BBD"/>
    <w:rsid w:val="00396255"/>
    <w:rsid w:val="0039648F"/>
    <w:rsid w:val="00396565"/>
    <w:rsid w:val="003966C7"/>
    <w:rsid w:val="00396743"/>
    <w:rsid w:val="003968D4"/>
    <w:rsid w:val="00396AD5"/>
    <w:rsid w:val="0039742F"/>
    <w:rsid w:val="00397478"/>
    <w:rsid w:val="00397BB3"/>
    <w:rsid w:val="00397C7E"/>
    <w:rsid w:val="00397D5D"/>
    <w:rsid w:val="003A048D"/>
    <w:rsid w:val="003A053B"/>
    <w:rsid w:val="003A056F"/>
    <w:rsid w:val="003A08EC"/>
    <w:rsid w:val="003A093D"/>
    <w:rsid w:val="003A0BCA"/>
    <w:rsid w:val="003A0BD1"/>
    <w:rsid w:val="003A0D1B"/>
    <w:rsid w:val="003A1053"/>
    <w:rsid w:val="003A1165"/>
    <w:rsid w:val="003A1760"/>
    <w:rsid w:val="003A182F"/>
    <w:rsid w:val="003A1903"/>
    <w:rsid w:val="003A1E26"/>
    <w:rsid w:val="003A1E2D"/>
    <w:rsid w:val="003A2257"/>
    <w:rsid w:val="003A2562"/>
    <w:rsid w:val="003A2900"/>
    <w:rsid w:val="003A295F"/>
    <w:rsid w:val="003A2A93"/>
    <w:rsid w:val="003A2B1F"/>
    <w:rsid w:val="003A2F55"/>
    <w:rsid w:val="003A3AC5"/>
    <w:rsid w:val="003A3BA7"/>
    <w:rsid w:val="003A404F"/>
    <w:rsid w:val="003A42CF"/>
    <w:rsid w:val="003A4E5B"/>
    <w:rsid w:val="003A56A8"/>
    <w:rsid w:val="003A585E"/>
    <w:rsid w:val="003A59B6"/>
    <w:rsid w:val="003A5A53"/>
    <w:rsid w:val="003A5BAA"/>
    <w:rsid w:val="003A650B"/>
    <w:rsid w:val="003A658F"/>
    <w:rsid w:val="003A65FE"/>
    <w:rsid w:val="003A670A"/>
    <w:rsid w:val="003A692B"/>
    <w:rsid w:val="003A6C19"/>
    <w:rsid w:val="003A7A4F"/>
    <w:rsid w:val="003A7C83"/>
    <w:rsid w:val="003A7D3F"/>
    <w:rsid w:val="003B00F6"/>
    <w:rsid w:val="003B0313"/>
    <w:rsid w:val="003B098D"/>
    <w:rsid w:val="003B0DA0"/>
    <w:rsid w:val="003B0DCE"/>
    <w:rsid w:val="003B0E96"/>
    <w:rsid w:val="003B1065"/>
    <w:rsid w:val="003B170E"/>
    <w:rsid w:val="003B195C"/>
    <w:rsid w:val="003B1ADD"/>
    <w:rsid w:val="003B1CF0"/>
    <w:rsid w:val="003B1DB5"/>
    <w:rsid w:val="003B1EC2"/>
    <w:rsid w:val="003B1F31"/>
    <w:rsid w:val="003B1F52"/>
    <w:rsid w:val="003B20BF"/>
    <w:rsid w:val="003B217D"/>
    <w:rsid w:val="003B2249"/>
    <w:rsid w:val="003B229C"/>
    <w:rsid w:val="003B2361"/>
    <w:rsid w:val="003B2B8A"/>
    <w:rsid w:val="003B2C41"/>
    <w:rsid w:val="003B2C58"/>
    <w:rsid w:val="003B2F41"/>
    <w:rsid w:val="003B3239"/>
    <w:rsid w:val="003B368E"/>
    <w:rsid w:val="003B36F8"/>
    <w:rsid w:val="003B3BE3"/>
    <w:rsid w:val="003B3C4E"/>
    <w:rsid w:val="003B449E"/>
    <w:rsid w:val="003B4EF8"/>
    <w:rsid w:val="003B50DD"/>
    <w:rsid w:val="003B5102"/>
    <w:rsid w:val="003B5341"/>
    <w:rsid w:val="003B57CA"/>
    <w:rsid w:val="003B57EA"/>
    <w:rsid w:val="003B5EE6"/>
    <w:rsid w:val="003B5EE7"/>
    <w:rsid w:val="003B65D6"/>
    <w:rsid w:val="003B668F"/>
    <w:rsid w:val="003B6DB6"/>
    <w:rsid w:val="003B7247"/>
    <w:rsid w:val="003B75D5"/>
    <w:rsid w:val="003B7851"/>
    <w:rsid w:val="003B79EB"/>
    <w:rsid w:val="003B7B63"/>
    <w:rsid w:val="003B7FED"/>
    <w:rsid w:val="003C013F"/>
    <w:rsid w:val="003C04BD"/>
    <w:rsid w:val="003C0537"/>
    <w:rsid w:val="003C0800"/>
    <w:rsid w:val="003C08DA"/>
    <w:rsid w:val="003C08F0"/>
    <w:rsid w:val="003C0E96"/>
    <w:rsid w:val="003C1137"/>
    <w:rsid w:val="003C218D"/>
    <w:rsid w:val="003C21D1"/>
    <w:rsid w:val="003C2216"/>
    <w:rsid w:val="003C245B"/>
    <w:rsid w:val="003C24A3"/>
    <w:rsid w:val="003C2B2C"/>
    <w:rsid w:val="003C2D85"/>
    <w:rsid w:val="003C334B"/>
    <w:rsid w:val="003C3A33"/>
    <w:rsid w:val="003C3C17"/>
    <w:rsid w:val="003C4022"/>
    <w:rsid w:val="003C4449"/>
    <w:rsid w:val="003C4DD0"/>
    <w:rsid w:val="003C523D"/>
    <w:rsid w:val="003C57B5"/>
    <w:rsid w:val="003C5879"/>
    <w:rsid w:val="003C5B53"/>
    <w:rsid w:val="003C5DAE"/>
    <w:rsid w:val="003C5E12"/>
    <w:rsid w:val="003C610D"/>
    <w:rsid w:val="003C6163"/>
    <w:rsid w:val="003C6237"/>
    <w:rsid w:val="003C6284"/>
    <w:rsid w:val="003C70FF"/>
    <w:rsid w:val="003C75D9"/>
    <w:rsid w:val="003C7E76"/>
    <w:rsid w:val="003C7EB6"/>
    <w:rsid w:val="003D0678"/>
    <w:rsid w:val="003D0693"/>
    <w:rsid w:val="003D0790"/>
    <w:rsid w:val="003D08D6"/>
    <w:rsid w:val="003D0C08"/>
    <w:rsid w:val="003D0D30"/>
    <w:rsid w:val="003D1044"/>
    <w:rsid w:val="003D10AD"/>
    <w:rsid w:val="003D1556"/>
    <w:rsid w:val="003D162C"/>
    <w:rsid w:val="003D175A"/>
    <w:rsid w:val="003D1A00"/>
    <w:rsid w:val="003D1CA4"/>
    <w:rsid w:val="003D1D9B"/>
    <w:rsid w:val="003D1E6A"/>
    <w:rsid w:val="003D214F"/>
    <w:rsid w:val="003D2985"/>
    <w:rsid w:val="003D2A1B"/>
    <w:rsid w:val="003D2A9D"/>
    <w:rsid w:val="003D2BC3"/>
    <w:rsid w:val="003D2DC6"/>
    <w:rsid w:val="003D2E70"/>
    <w:rsid w:val="003D31A2"/>
    <w:rsid w:val="003D34C4"/>
    <w:rsid w:val="003D3646"/>
    <w:rsid w:val="003D38C9"/>
    <w:rsid w:val="003D3935"/>
    <w:rsid w:val="003D40E0"/>
    <w:rsid w:val="003D47EA"/>
    <w:rsid w:val="003D4979"/>
    <w:rsid w:val="003D49AE"/>
    <w:rsid w:val="003D4D5D"/>
    <w:rsid w:val="003D550F"/>
    <w:rsid w:val="003D5865"/>
    <w:rsid w:val="003D691A"/>
    <w:rsid w:val="003D6978"/>
    <w:rsid w:val="003D6A9D"/>
    <w:rsid w:val="003D703C"/>
    <w:rsid w:val="003D74DA"/>
    <w:rsid w:val="003D75F3"/>
    <w:rsid w:val="003D7901"/>
    <w:rsid w:val="003D7CAC"/>
    <w:rsid w:val="003E04BD"/>
    <w:rsid w:val="003E0980"/>
    <w:rsid w:val="003E105D"/>
    <w:rsid w:val="003E13AE"/>
    <w:rsid w:val="003E17B0"/>
    <w:rsid w:val="003E1AAD"/>
    <w:rsid w:val="003E1B32"/>
    <w:rsid w:val="003E1D6A"/>
    <w:rsid w:val="003E212D"/>
    <w:rsid w:val="003E26F7"/>
    <w:rsid w:val="003E2CD8"/>
    <w:rsid w:val="003E2F97"/>
    <w:rsid w:val="003E3060"/>
    <w:rsid w:val="003E3629"/>
    <w:rsid w:val="003E3731"/>
    <w:rsid w:val="003E37F8"/>
    <w:rsid w:val="003E3F0F"/>
    <w:rsid w:val="003E433F"/>
    <w:rsid w:val="003E4446"/>
    <w:rsid w:val="003E45DC"/>
    <w:rsid w:val="003E47BF"/>
    <w:rsid w:val="003E4EEE"/>
    <w:rsid w:val="003E4FD4"/>
    <w:rsid w:val="003E513C"/>
    <w:rsid w:val="003E53A1"/>
    <w:rsid w:val="003E574D"/>
    <w:rsid w:val="003E5A40"/>
    <w:rsid w:val="003E5D8A"/>
    <w:rsid w:val="003E5EBC"/>
    <w:rsid w:val="003E6739"/>
    <w:rsid w:val="003E6D3D"/>
    <w:rsid w:val="003E7182"/>
    <w:rsid w:val="003E74B0"/>
    <w:rsid w:val="003E75C9"/>
    <w:rsid w:val="003E7EDC"/>
    <w:rsid w:val="003F08B2"/>
    <w:rsid w:val="003F08E6"/>
    <w:rsid w:val="003F0ED7"/>
    <w:rsid w:val="003F1199"/>
    <w:rsid w:val="003F13E5"/>
    <w:rsid w:val="003F20BF"/>
    <w:rsid w:val="003F21D2"/>
    <w:rsid w:val="003F2651"/>
    <w:rsid w:val="003F2EFD"/>
    <w:rsid w:val="003F332B"/>
    <w:rsid w:val="003F359A"/>
    <w:rsid w:val="003F361E"/>
    <w:rsid w:val="003F378D"/>
    <w:rsid w:val="003F37DD"/>
    <w:rsid w:val="003F3856"/>
    <w:rsid w:val="003F3C4F"/>
    <w:rsid w:val="003F3F0C"/>
    <w:rsid w:val="003F401E"/>
    <w:rsid w:val="003F4092"/>
    <w:rsid w:val="003F425F"/>
    <w:rsid w:val="003F46BE"/>
    <w:rsid w:val="003F4C3F"/>
    <w:rsid w:val="003F4CCE"/>
    <w:rsid w:val="003F5593"/>
    <w:rsid w:val="003F5998"/>
    <w:rsid w:val="003F5C5A"/>
    <w:rsid w:val="003F5CBA"/>
    <w:rsid w:val="003F5D1C"/>
    <w:rsid w:val="003F5F30"/>
    <w:rsid w:val="003F5FAD"/>
    <w:rsid w:val="003F6053"/>
    <w:rsid w:val="003F6258"/>
    <w:rsid w:val="003F6369"/>
    <w:rsid w:val="003F6600"/>
    <w:rsid w:val="003F66E4"/>
    <w:rsid w:val="003F680C"/>
    <w:rsid w:val="003F6903"/>
    <w:rsid w:val="003F691F"/>
    <w:rsid w:val="003F6A93"/>
    <w:rsid w:val="003F6AC0"/>
    <w:rsid w:val="003F6E20"/>
    <w:rsid w:val="003F77B1"/>
    <w:rsid w:val="003F7819"/>
    <w:rsid w:val="003F7A75"/>
    <w:rsid w:val="003F7C2D"/>
    <w:rsid w:val="004001C9"/>
    <w:rsid w:val="00400A65"/>
    <w:rsid w:val="00400E82"/>
    <w:rsid w:val="00400F79"/>
    <w:rsid w:val="004014DA"/>
    <w:rsid w:val="00401A2D"/>
    <w:rsid w:val="00401C12"/>
    <w:rsid w:val="00401C13"/>
    <w:rsid w:val="00401D9B"/>
    <w:rsid w:val="0040236B"/>
    <w:rsid w:val="00402499"/>
    <w:rsid w:val="004024BD"/>
    <w:rsid w:val="004024CE"/>
    <w:rsid w:val="004029A2"/>
    <w:rsid w:val="00402B0E"/>
    <w:rsid w:val="00402B38"/>
    <w:rsid w:val="00402F06"/>
    <w:rsid w:val="004030EB"/>
    <w:rsid w:val="004031CD"/>
    <w:rsid w:val="00403521"/>
    <w:rsid w:val="004036D6"/>
    <w:rsid w:val="004039A2"/>
    <w:rsid w:val="00403BFA"/>
    <w:rsid w:val="004043C5"/>
    <w:rsid w:val="00404713"/>
    <w:rsid w:val="004049D0"/>
    <w:rsid w:val="00404B17"/>
    <w:rsid w:val="00404B44"/>
    <w:rsid w:val="00404E94"/>
    <w:rsid w:val="0040512C"/>
    <w:rsid w:val="00405616"/>
    <w:rsid w:val="004056FD"/>
    <w:rsid w:val="00405AB9"/>
    <w:rsid w:val="00406406"/>
    <w:rsid w:val="0040646D"/>
    <w:rsid w:val="00406A3E"/>
    <w:rsid w:val="00406A73"/>
    <w:rsid w:val="00406AE9"/>
    <w:rsid w:val="004076A5"/>
    <w:rsid w:val="004077AB"/>
    <w:rsid w:val="004078C4"/>
    <w:rsid w:val="004079F6"/>
    <w:rsid w:val="004079FA"/>
    <w:rsid w:val="00407AE2"/>
    <w:rsid w:val="00407B3D"/>
    <w:rsid w:val="00407BF1"/>
    <w:rsid w:val="00407FD5"/>
    <w:rsid w:val="004105A9"/>
    <w:rsid w:val="0041090C"/>
    <w:rsid w:val="0041175E"/>
    <w:rsid w:val="00411771"/>
    <w:rsid w:val="0041178C"/>
    <w:rsid w:val="004119A9"/>
    <w:rsid w:val="00411AC0"/>
    <w:rsid w:val="00411CCC"/>
    <w:rsid w:val="00412207"/>
    <w:rsid w:val="004122A8"/>
    <w:rsid w:val="00412DD8"/>
    <w:rsid w:val="0041311E"/>
    <w:rsid w:val="0041346A"/>
    <w:rsid w:val="0041378D"/>
    <w:rsid w:val="00413B29"/>
    <w:rsid w:val="00414370"/>
    <w:rsid w:val="00414C66"/>
    <w:rsid w:val="00414E32"/>
    <w:rsid w:val="00415151"/>
    <w:rsid w:val="0041519D"/>
    <w:rsid w:val="004151CD"/>
    <w:rsid w:val="004155E7"/>
    <w:rsid w:val="00415660"/>
    <w:rsid w:val="00415B5C"/>
    <w:rsid w:val="00415E18"/>
    <w:rsid w:val="00415ED3"/>
    <w:rsid w:val="0041629D"/>
    <w:rsid w:val="0041642F"/>
    <w:rsid w:val="00416519"/>
    <w:rsid w:val="00416A24"/>
    <w:rsid w:val="00416B7D"/>
    <w:rsid w:val="00416E5E"/>
    <w:rsid w:val="00417413"/>
    <w:rsid w:val="00417B08"/>
    <w:rsid w:val="00417D08"/>
    <w:rsid w:val="00417D29"/>
    <w:rsid w:val="00417F11"/>
    <w:rsid w:val="00420585"/>
    <w:rsid w:val="004207F6"/>
    <w:rsid w:val="004208B1"/>
    <w:rsid w:val="0042144D"/>
    <w:rsid w:val="004217FB"/>
    <w:rsid w:val="00421BA9"/>
    <w:rsid w:val="004221F3"/>
    <w:rsid w:val="00422329"/>
    <w:rsid w:val="00422728"/>
    <w:rsid w:val="00422E69"/>
    <w:rsid w:val="00423083"/>
    <w:rsid w:val="004235B7"/>
    <w:rsid w:val="00423981"/>
    <w:rsid w:val="00423A8A"/>
    <w:rsid w:val="00424088"/>
    <w:rsid w:val="0042483A"/>
    <w:rsid w:val="00424B42"/>
    <w:rsid w:val="00424B9B"/>
    <w:rsid w:val="00424BE0"/>
    <w:rsid w:val="00424EAF"/>
    <w:rsid w:val="00425047"/>
    <w:rsid w:val="0042563A"/>
    <w:rsid w:val="0042589D"/>
    <w:rsid w:val="00425B98"/>
    <w:rsid w:val="0042600C"/>
    <w:rsid w:val="00426318"/>
    <w:rsid w:val="0042644C"/>
    <w:rsid w:val="0042693F"/>
    <w:rsid w:val="00426B38"/>
    <w:rsid w:val="00426F09"/>
    <w:rsid w:val="004272F1"/>
    <w:rsid w:val="00427481"/>
    <w:rsid w:val="00427686"/>
    <w:rsid w:val="00427A67"/>
    <w:rsid w:val="00427C76"/>
    <w:rsid w:val="00427FAE"/>
    <w:rsid w:val="00430033"/>
    <w:rsid w:val="004300D3"/>
    <w:rsid w:val="0043094C"/>
    <w:rsid w:val="004309AC"/>
    <w:rsid w:val="00430ADB"/>
    <w:rsid w:val="00430CB7"/>
    <w:rsid w:val="004310FC"/>
    <w:rsid w:val="00431265"/>
    <w:rsid w:val="00431530"/>
    <w:rsid w:val="00431744"/>
    <w:rsid w:val="00431C03"/>
    <w:rsid w:val="00432003"/>
    <w:rsid w:val="00432138"/>
    <w:rsid w:val="004322CC"/>
    <w:rsid w:val="00432533"/>
    <w:rsid w:val="00432D17"/>
    <w:rsid w:val="004330D3"/>
    <w:rsid w:val="0043313E"/>
    <w:rsid w:val="004332AE"/>
    <w:rsid w:val="004332C2"/>
    <w:rsid w:val="004335B3"/>
    <w:rsid w:val="0043382D"/>
    <w:rsid w:val="00433C4B"/>
    <w:rsid w:val="00433DF0"/>
    <w:rsid w:val="00433EF0"/>
    <w:rsid w:val="00433FF3"/>
    <w:rsid w:val="00433FF4"/>
    <w:rsid w:val="00434097"/>
    <w:rsid w:val="004342E8"/>
    <w:rsid w:val="004344FA"/>
    <w:rsid w:val="00434678"/>
    <w:rsid w:val="004346BE"/>
    <w:rsid w:val="004347E9"/>
    <w:rsid w:val="00434A46"/>
    <w:rsid w:val="00434AF0"/>
    <w:rsid w:val="0043630A"/>
    <w:rsid w:val="00436FEC"/>
    <w:rsid w:val="004372EB"/>
    <w:rsid w:val="00437B26"/>
    <w:rsid w:val="00437E91"/>
    <w:rsid w:val="00437F93"/>
    <w:rsid w:val="00440123"/>
    <w:rsid w:val="0044064A"/>
    <w:rsid w:val="00440E41"/>
    <w:rsid w:val="00441102"/>
    <w:rsid w:val="004411E0"/>
    <w:rsid w:val="0044138F"/>
    <w:rsid w:val="0044140C"/>
    <w:rsid w:val="0044143B"/>
    <w:rsid w:val="004415BD"/>
    <w:rsid w:val="00441BF6"/>
    <w:rsid w:val="00441C2C"/>
    <w:rsid w:val="00441D6D"/>
    <w:rsid w:val="00441F94"/>
    <w:rsid w:val="00442058"/>
    <w:rsid w:val="00442193"/>
    <w:rsid w:val="004428ED"/>
    <w:rsid w:val="0044291D"/>
    <w:rsid w:val="0044296B"/>
    <w:rsid w:val="00442985"/>
    <w:rsid w:val="00442F2C"/>
    <w:rsid w:val="00443132"/>
    <w:rsid w:val="0044334D"/>
    <w:rsid w:val="00443584"/>
    <w:rsid w:val="004441E3"/>
    <w:rsid w:val="00444298"/>
    <w:rsid w:val="00444C08"/>
    <w:rsid w:val="00444C9B"/>
    <w:rsid w:val="00444EE2"/>
    <w:rsid w:val="004453A6"/>
    <w:rsid w:val="00445436"/>
    <w:rsid w:val="0044576F"/>
    <w:rsid w:val="00445B6D"/>
    <w:rsid w:val="00445E50"/>
    <w:rsid w:val="0044609E"/>
    <w:rsid w:val="00446511"/>
    <w:rsid w:val="00446564"/>
    <w:rsid w:val="00446790"/>
    <w:rsid w:val="00446964"/>
    <w:rsid w:val="00446A41"/>
    <w:rsid w:val="00446E5F"/>
    <w:rsid w:val="00446FA8"/>
    <w:rsid w:val="0044732D"/>
    <w:rsid w:val="004473BD"/>
    <w:rsid w:val="0044759C"/>
    <w:rsid w:val="004475C6"/>
    <w:rsid w:val="004476C1"/>
    <w:rsid w:val="00447746"/>
    <w:rsid w:val="00447938"/>
    <w:rsid w:val="00447C14"/>
    <w:rsid w:val="00450010"/>
    <w:rsid w:val="00450661"/>
    <w:rsid w:val="004506D9"/>
    <w:rsid w:val="0045076E"/>
    <w:rsid w:val="00450ADB"/>
    <w:rsid w:val="00450D96"/>
    <w:rsid w:val="00450F3E"/>
    <w:rsid w:val="00450F50"/>
    <w:rsid w:val="00451056"/>
    <w:rsid w:val="00451230"/>
    <w:rsid w:val="004514B6"/>
    <w:rsid w:val="00451F37"/>
    <w:rsid w:val="0045214A"/>
    <w:rsid w:val="00452165"/>
    <w:rsid w:val="00452263"/>
    <w:rsid w:val="00452784"/>
    <w:rsid w:val="004527BE"/>
    <w:rsid w:val="00452DE2"/>
    <w:rsid w:val="0045332B"/>
    <w:rsid w:val="00453B13"/>
    <w:rsid w:val="00453E79"/>
    <w:rsid w:val="004544A8"/>
    <w:rsid w:val="0045460C"/>
    <w:rsid w:val="00454758"/>
    <w:rsid w:val="00454ABD"/>
    <w:rsid w:val="00454B91"/>
    <w:rsid w:val="00454FA2"/>
    <w:rsid w:val="004550E8"/>
    <w:rsid w:val="004553BA"/>
    <w:rsid w:val="00455493"/>
    <w:rsid w:val="004558EB"/>
    <w:rsid w:val="00455959"/>
    <w:rsid w:val="00456253"/>
    <w:rsid w:val="004563FC"/>
    <w:rsid w:val="0045643E"/>
    <w:rsid w:val="004568CD"/>
    <w:rsid w:val="00456C40"/>
    <w:rsid w:val="00456D80"/>
    <w:rsid w:val="00457214"/>
    <w:rsid w:val="00457286"/>
    <w:rsid w:val="00457611"/>
    <w:rsid w:val="004576C2"/>
    <w:rsid w:val="0045782D"/>
    <w:rsid w:val="00457968"/>
    <w:rsid w:val="00457E89"/>
    <w:rsid w:val="00457F59"/>
    <w:rsid w:val="004601B2"/>
    <w:rsid w:val="004602D3"/>
    <w:rsid w:val="00460547"/>
    <w:rsid w:val="004608CC"/>
    <w:rsid w:val="00460DE0"/>
    <w:rsid w:val="0046121F"/>
    <w:rsid w:val="00461329"/>
    <w:rsid w:val="00461E88"/>
    <w:rsid w:val="0046216D"/>
    <w:rsid w:val="00462B4A"/>
    <w:rsid w:val="00462C8D"/>
    <w:rsid w:val="00463006"/>
    <w:rsid w:val="004630C3"/>
    <w:rsid w:val="00463281"/>
    <w:rsid w:val="00463943"/>
    <w:rsid w:val="00463AE7"/>
    <w:rsid w:val="00463C48"/>
    <w:rsid w:val="004640F1"/>
    <w:rsid w:val="00464659"/>
    <w:rsid w:val="00464952"/>
    <w:rsid w:val="00465172"/>
    <w:rsid w:val="00465644"/>
    <w:rsid w:val="00465711"/>
    <w:rsid w:val="00465B95"/>
    <w:rsid w:val="00465C9D"/>
    <w:rsid w:val="00465EE8"/>
    <w:rsid w:val="004661F0"/>
    <w:rsid w:val="004663EF"/>
    <w:rsid w:val="004667FE"/>
    <w:rsid w:val="00466854"/>
    <w:rsid w:val="004669BA"/>
    <w:rsid w:val="004669E1"/>
    <w:rsid w:val="00466A60"/>
    <w:rsid w:val="00466F5C"/>
    <w:rsid w:val="0046774C"/>
    <w:rsid w:val="00467A5A"/>
    <w:rsid w:val="00467E64"/>
    <w:rsid w:val="00470136"/>
    <w:rsid w:val="00470605"/>
    <w:rsid w:val="004707AE"/>
    <w:rsid w:val="00470990"/>
    <w:rsid w:val="00470A89"/>
    <w:rsid w:val="00470C6F"/>
    <w:rsid w:val="00470DD5"/>
    <w:rsid w:val="00470E8B"/>
    <w:rsid w:val="004718FE"/>
    <w:rsid w:val="00471BB8"/>
    <w:rsid w:val="00471D47"/>
    <w:rsid w:val="00471D7B"/>
    <w:rsid w:val="00471DF6"/>
    <w:rsid w:val="00472202"/>
    <w:rsid w:val="00472341"/>
    <w:rsid w:val="004723DC"/>
    <w:rsid w:val="00472416"/>
    <w:rsid w:val="00472864"/>
    <w:rsid w:val="00472C11"/>
    <w:rsid w:val="00472E0C"/>
    <w:rsid w:val="00473285"/>
    <w:rsid w:val="00473434"/>
    <w:rsid w:val="004735B4"/>
    <w:rsid w:val="00473CA2"/>
    <w:rsid w:val="00473E0E"/>
    <w:rsid w:val="0047414E"/>
    <w:rsid w:val="0047419C"/>
    <w:rsid w:val="00474531"/>
    <w:rsid w:val="0047467F"/>
    <w:rsid w:val="00474E2C"/>
    <w:rsid w:val="004750CF"/>
    <w:rsid w:val="004750E6"/>
    <w:rsid w:val="00475502"/>
    <w:rsid w:val="004756CA"/>
    <w:rsid w:val="004759C8"/>
    <w:rsid w:val="00475B95"/>
    <w:rsid w:val="004760D1"/>
    <w:rsid w:val="004766D0"/>
    <w:rsid w:val="00476BD7"/>
    <w:rsid w:val="00476EB7"/>
    <w:rsid w:val="0047712B"/>
    <w:rsid w:val="00477276"/>
    <w:rsid w:val="00477330"/>
    <w:rsid w:val="0047737C"/>
    <w:rsid w:val="00477AC2"/>
    <w:rsid w:val="00477BE9"/>
    <w:rsid w:val="004802D5"/>
    <w:rsid w:val="0048090D"/>
    <w:rsid w:val="0048092D"/>
    <w:rsid w:val="00480A26"/>
    <w:rsid w:val="00480F45"/>
    <w:rsid w:val="0048110B"/>
    <w:rsid w:val="0048174D"/>
    <w:rsid w:val="00481D77"/>
    <w:rsid w:val="004824FE"/>
    <w:rsid w:val="0048287A"/>
    <w:rsid w:val="004829E4"/>
    <w:rsid w:val="00482AF3"/>
    <w:rsid w:val="00482C0A"/>
    <w:rsid w:val="00482D29"/>
    <w:rsid w:val="00482D97"/>
    <w:rsid w:val="00482F77"/>
    <w:rsid w:val="0048355B"/>
    <w:rsid w:val="0048362F"/>
    <w:rsid w:val="004837D9"/>
    <w:rsid w:val="00483A12"/>
    <w:rsid w:val="00483B62"/>
    <w:rsid w:val="00483BB7"/>
    <w:rsid w:val="00484383"/>
    <w:rsid w:val="00484693"/>
    <w:rsid w:val="00484D87"/>
    <w:rsid w:val="004853CD"/>
    <w:rsid w:val="004853EF"/>
    <w:rsid w:val="00485546"/>
    <w:rsid w:val="0048560C"/>
    <w:rsid w:val="00485826"/>
    <w:rsid w:val="004859E8"/>
    <w:rsid w:val="00485A67"/>
    <w:rsid w:val="00485EF8"/>
    <w:rsid w:val="004865A0"/>
    <w:rsid w:val="004865F6"/>
    <w:rsid w:val="004867F0"/>
    <w:rsid w:val="00486B16"/>
    <w:rsid w:val="00486B52"/>
    <w:rsid w:val="00486C49"/>
    <w:rsid w:val="00486CF0"/>
    <w:rsid w:val="00487EEC"/>
    <w:rsid w:val="00487F23"/>
    <w:rsid w:val="00487F47"/>
    <w:rsid w:val="00490699"/>
    <w:rsid w:val="004908D4"/>
    <w:rsid w:val="00490F72"/>
    <w:rsid w:val="00490FF2"/>
    <w:rsid w:val="0049121B"/>
    <w:rsid w:val="00491726"/>
    <w:rsid w:val="004918D8"/>
    <w:rsid w:val="00491D31"/>
    <w:rsid w:val="00491D9E"/>
    <w:rsid w:val="00491E47"/>
    <w:rsid w:val="0049275A"/>
    <w:rsid w:val="00492822"/>
    <w:rsid w:val="00492B3F"/>
    <w:rsid w:val="00492CB0"/>
    <w:rsid w:val="00492D1C"/>
    <w:rsid w:val="0049303C"/>
    <w:rsid w:val="00493F2F"/>
    <w:rsid w:val="004943FF"/>
    <w:rsid w:val="0049456B"/>
    <w:rsid w:val="00494627"/>
    <w:rsid w:val="00494A8A"/>
    <w:rsid w:val="00494F8D"/>
    <w:rsid w:val="004953BF"/>
    <w:rsid w:val="00495506"/>
    <w:rsid w:val="004956DA"/>
    <w:rsid w:val="0049662D"/>
    <w:rsid w:val="00496789"/>
    <w:rsid w:val="0049708A"/>
    <w:rsid w:val="00497CA6"/>
    <w:rsid w:val="00497E34"/>
    <w:rsid w:val="00497EF6"/>
    <w:rsid w:val="004A00C8"/>
    <w:rsid w:val="004A0A8C"/>
    <w:rsid w:val="004A0F32"/>
    <w:rsid w:val="004A118F"/>
    <w:rsid w:val="004A133B"/>
    <w:rsid w:val="004A1836"/>
    <w:rsid w:val="004A1CF8"/>
    <w:rsid w:val="004A20B6"/>
    <w:rsid w:val="004A2E8D"/>
    <w:rsid w:val="004A3AE9"/>
    <w:rsid w:val="004A434F"/>
    <w:rsid w:val="004A443D"/>
    <w:rsid w:val="004A45F0"/>
    <w:rsid w:val="004A50DE"/>
    <w:rsid w:val="004A51CD"/>
    <w:rsid w:val="004A52AE"/>
    <w:rsid w:val="004A54A0"/>
    <w:rsid w:val="004A5507"/>
    <w:rsid w:val="004A55A9"/>
    <w:rsid w:val="004A58EB"/>
    <w:rsid w:val="004A5963"/>
    <w:rsid w:val="004A5BE6"/>
    <w:rsid w:val="004A5C46"/>
    <w:rsid w:val="004A5E5C"/>
    <w:rsid w:val="004A5F72"/>
    <w:rsid w:val="004A62ED"/>
    <w:rsid w:val="004A6EFB"/>
    <w:rsid w:val="004A7A5E"/>
    <w:rsid w:val="004A7E9A"/>
    <w:rsid w:val="004A7FB2"/>
    <w:rsid w:val="004B1663"/>
    <w:rsid w:val="004B1684"/>
    <w:rsid w:val="004B263C"/>
    <w:rsid w:val="004B271C"/>
    <w:rsid w:val="004B2AF2"/>
    <w:rsid w:val="004B2BC0"/>
    <w:rsid w:val="004B2F16"/>
    <w:rsid w:val="004B3363"/>
    <w:rsid w:val="004B339F"/>
    <w:rsid w:val="004B3412"/>
    <w:rsid w:val="004B38F5"/>
    <w:rsid w:val="004B3F4C"/>
    <w:rsid w:val="004B4664"/>
    <w:rsid w:val="004B47C0"/>
    <w:rsid w:val="004B4AA6"/>
    <w:rsid w:val="004B4FF5"/>
    <w:rsid w:val="004B5352"/>
    <w:rsid w:val="004B5A2B"/>
    <w:rsid w:val="004B5D1F"/>
    <w:rsid w:val="004B5D27"/>
    <w:rsid w:val="004B60B7"/>
    <w:rsid w:val="004B634C"/>
    <w:rsid w:val="004B645F"/>
    <w:rsid w:val="004B6CCD"/>
    <w:rsid w:val="004B6CD2"/>
    <w:rsid w:val="004B708D"/>
    <w:rsid w:val="004B732D"/>
    <w:rsid w:val="004B7DF7"/>
    <w:rsid w:val="004C00B6"/>
    <w:rsid w:val="004C0503"/>
    <w:rsid w:val="004C0788"/>
    <w:rsid w:val="004C0972"/>
    <w:rsid w:val="004C0B1D"/>
    <w:rsid w:val="004C0D79"/>
    <w:rsid w:val="004C0DB8"/>
    <w:rsid w:val="004C139C"/>
    <w:rsid w:val="004C13AE"/>
    <w:rsid w:val="004C1627"/>
    <w:rsid w:val="004C1ADF"/>
    <w:rsid w:val="004C1D0C"/>
    <w:rsid w:val="004C211E"/>
    <w:rsid w:val="004C25AB"/>
    <w:rsid w:val="004C28F0"/>
    <w:rsid w:val="004C2EE4"/>
    <w:rsid w:val="004C306C"/>
    <w:rsid w:val="004C34A6"/>
    <w:rsid w:val="004C4778"/>
    <w:rsid w:val="004C4822"/>
    <w:rsid w:val="004C49F7"/>
    <w:rsid w:val="004C505A"/>
    <w:rsid w:val="004C5130"/>
    <w:rsid w:val="004C553E"/>
    <w:rsid w:val="004C55FE"/>
    <w:rsid w:val="004C577E"/>
    <w:rsid w:val="004C58AC"/>
    <w:rsid w:val="004C59FA"/>
    <w:rsid w:val="004C5B26"/>
    <w:rsid w:val="004C5D15"/>
    <w:rsid w:val="004C6D3C"/>
    <w:rsid w:val="004C70C9"/>
    <w:rsid w:val="004C74A7"/>
    <w:rsid w:val="004C76C7"/>
    <w:rsid w:val="004C7877"/>
    <w:rsid w:val="004C7C22"/>
    <w:rsid w:val="004C7E83"/>
    <w:rsid w:val="004C7E87"/>
    <w:rsid w:val="004D02C2"/>
    <w:rsid w:val="004D02CF"/>
    <w:rsid w:val="004D032F"/>
    <w:rsid w:val="004D05E8"/>
    <w:rsid w:val="004D0A28"/>
    <w:rsid w:val="004D0AAD"/>
    <w:rsid w:val="004D0B4E"/>
    <w:rsid w:val="004D0E7D"/>
    <w:rsid w:val="004D0EFC"/>
    <w:rsid w:val="004D0FDE"/>
    <w:rsid w:val="004D120F"/>
    <w:rsid w:val="004D1295"/>
    <w:rsid w:val="004D1384"/>
    <w:rsid w:val="004D15C6"/>
    <w:rsid w:val="004D198E"/>
    <w:rsid w:val="004D1C61"/>
    <w:rsid w:val="004D213F"/>
    <w:rsid w:val="004D21EE"/>
    <w:rsid w:val="004D2470"/>
    <w:rsid w:val="004D251E"/>
    <w:rsid w:val="004D297B"/>
    <w:rsid w:val="004D29FB"/>
    <w:rsid w:val="004D2B1E"/>
    <w:rsid w:val="004D3065"/>
    <w:rsid w:val="004D3121"/>
    <w:rsid w:val="004D35EB"/>
    <w:rsid w:val="004D3A87"/>
    <w:rsid w:val="004D3BB9"/>
    <w:rsid w:val="004D3E40"/>
    <w:rsid w:val="004D3FA6"/>
    <w:rsid w:val="004D4116"/>
    <w:rsid w:val="004D4907"/>
    <w:rsid w:val="004D4A9E"/>
    <w:rsid w:val="004D4DC2"/>
    <w:rsid w:val="004D4DCD"/>
    <w:rsid w:val="004D51D7"/>
    <w:rsid w:val="004D5217"/>
    <w:rsid w:val="004D53C9"/>
    <w:rsid w:val="004D55EF"/>
    <w:rsid w:val="004D572D"/>
    <w:rsid w:val="004D5A88"/>
    <w:rsid w:val="004D5C86"/>
    <w:rsid w:val="004D6739"/>
    <w:rsid w:val="004D67C6"/>
    <w:rsid w:val="004D6919"/>
    <w:rsid w:val="004D6B91"/>
    <w:rsid w:val="004D6F96"/>
    <w:rsid w:val="004D6FA7"/>
    <w:rsid w:val="004D75A6"/>
    <w:rsid w:val="004D76A4"/>
    <w:rsid w:val="004D79FA"/>
    <w:rsid w:val="004E02AF"/>
    <w:rsid w:val="004E02FF"/>
    <w:rsid w:val="004E0304"/>
    <w:rsid w:val="004E0468"/>
    <w:rsid w:val="004E0CCF"/>
    <w:rsid w:val="004E0FAB"/>
    <w:rsid w:val="004E1123"/>
    <w:rsid w:val="004E1B67"/>
    <w:rsid w:val="004E1E5A"/>
    <w:rsid w:val="004E1F1B"/>
    <w:rsid w:val="004E2581"/>
    <w:rsid w:val="004E259D"/>
    <w:rsid w:val="004E29DC"/>
    <w:rsid w:val="004E2E85"/>
    <w:rsid w:val="004E3124"/>
    <w:rsid w:val="004E319E"/>
    <w:rsid w:val="004E3C9C"/>
    <w:rsid w:val="004E3DAE"/>
    <w:rsid w:val="004E3E2C"/>
    <w:rsid w:val="004E441C"/>
    <w:rsid w:val="004E4596"/>
    <w:rsid w:val="004E5C1E"/>
    <w:rsid w:val="004E5C77"/>
    <w:rsid w:val="004E5E50"/>
    <w:rsid w:val="004E5EE7"/>
    <w:rsid w:val="004E60B2"/>
    <w:rsid w:val="004E62E7"/>
    <w:rsid w:val="004E64E8"/>
    <w:rsid w:val="004E693E"/>
    <w:rsid w:val="004E7737"/>
    <w:rsid w:val="004E79EB"/>
    <w:rsid w:val="004E7CFB"/>
    <w:rsid w:val="004E7E94"/>
    <w:rsid w:val="004F01DA"/>
    <w:rsid w:val="004F064B"/>
    <w:rsid w:val="004F06A7"/>
    <w:rsid w:val="004F086D"/>
    <w:rsid w:val="004F0D1D"/>
    <w:rsid w:val="004F0D6F"/>
    <w:rsid w:val="004F167B"/>
    <w:rsid w:val="004F191D"/>
    <w:rsid w:val="004F19BE"/>
    <w:rsid w:val="004F1B2C"/>
    <w:rsid w:val="004F1F28"/>
    <w:rsid w:val="004F22A8"/>
    <w:rsid w:val="004F25A8"/>
    <w:rsid w:val="004F270D"/>
    <w:rsid w:val="004F2877"/>
    <w:rsid w:val="004F32DF"/>
    <w:rsid w:val="004F341B"/>
    <w:rsid w:val="004F38DF"/>
    <w:rsid w:val="004F3AF2"/>
    <w:rsid w:val="004F3E35"/>
    <w:rsid w:val="004F3E73"/>
    <w:rsid w:val="004F3EC9"/>
    <w:rsid w:val="004F45E2"/>
    <w:rsid w:val="004F4877"/>
    <w:rsid w:val="004F4A61"/>
    <w:rsid w:val="004F4B22"/>
    <w:rsid w:val="004F4D73"/>
    <w:rsid w:val="004F515F"/>
    <w:rsid w:val="004F52CE"/>
    <w:rsid w:val="004F5AE6"/>
    <w:rsid w:val="004F5B77"/>
    <w:rsid w:val="004F5BF1"/>
    <w:rsid w:val="004F5C98"/>
    <w:rsid w:val="004F65C1"/>
    <w:rsid w:val="004F69DB"/>
    <w:rsid w:val="004F6BB2"/>
    <w:rsid w:val="004F6C0C"/>
    <w:rsid w:val="004F6E55"/>
    <w:rsid w:val="004F6F9E"/>
    <w:rsid w:val="004F6FE8"/>
    <w:rsid w:val="004F7146"/>
    <w:rsid w:val="004F74AA"/>
    <w:rsid w:val="004F7A0B"/>
    <w:rsid w:val="004F7A36"/>
    <w:rsid w:val="004F7A3D"/>
    <w:rsid w:val="004F7A68"/>
    <w:rsid w:val="005000EE"/>
    <w:rsid w:val="00500268"/>
    <w:rsid w:val="00500394"/>
    <w:rsid w:val="0050055B"/>
    <w:rsid w:val="00500BD1"/>
    <w:rsid w:val="00500BF2"/>
    <w:rsid w:val="0050115F"/>
    <w:rsid w:val="00501678"/>
    <w:rsid w:val="005017A4"/>
    <w:rsid w:val="00502080"/>
    <w:rsid w:val="00502093"/>
    <w:rsid w:val="00502338"/>
    <w:rsid w:val="005024CB"/>
    <w:rsid w:val="00502615"/>
    <w:rsid w:val="005028A2"/>
    <w:rsid w:val="00502952"/>
    <w:rsid w:val="005029CF"/>
    <w:rsid w:val="00502F68"/>
    <w:rsid w:val="00502F83"/>
    <w:rsid w:val="00503164"/>
    <w:rsid w:val="00503990"/>
    <w:rsid w:val="00503A01"/>
    <w:rsid w:val="00503D6B"/>
    <w:rsid w:val="00504165"/>
    <w:rsid w:val="00504C9C"/>
    <w:rsid w:val="00504D5E"/>
    <w:rsid w:val="0050565B"/>
    <w:rsid w:val="00505744"/>
    <w:rsid w:val="0050592C"/>
    <w:rsid w:val="00506102"/>
    <w:rsid w:val="00506681"/>
    <w:rsid w:val="005069C0"/>
    <w:rsid w:val="00506A9A"/>
    <w:rsid w:val="00506B28"/>
    <w:rsid w:val="00506D94"/>
    <w:rsid w:val="0050700D"/>
    <w:rsid w:val="0050753A"/>
    <w:rsid w:val="0050777B"/>
    <w:rsid w:val="005078AD"/>
    <w:rsid w:val="00507CCA"/>
    <w:rsid w:val="00507D34"/>
    <w:rsid w:val="00507E1C"/>
    <w:rsid w:val="00507E94"/>
    <w:rsid w:val="005105F3"/>
    <w:rsid w:val="0051116B"/>
    <w:rsid w:val="0051117C"/>
    <w:rsid w:val="0051125F"/>
    <w:rsid w:val="00511A53"/>
    <w:rsid w:val="00511D3C"/>
    <w:rsid w:val="00511E6B"/>
    <w:rsid w:val="00511F6C"/>
    <w:rsid w:val="005123A8"/>
    <w:rsid w:val="00512455"/>
    <w:rsid w:val="0051246C"/>
    <w:rsid w:val="005127E3"/>
    <w:rsid w:val="00512933"/>
    <w:rsid w:val="00512DEE"/>
    <w:rsid w:val="0051341D"/>
    <w:rsid w:val="00513513"/>
    <w:rsid w:val="0051363A"/>
    <w:rsid w:val="005136E0"/>
    <w:rsid w:val="0051377F"/>
    <w:rsid w:val="00513B14"/>
    <w:rsid w:val="00513B37"/>
    <w:rsid w:val="00513C58"/>
    <w:rsid w:val="00513CAD"/>
    <w:rsid w:val="00514564"/>
    <w:rsid w:val="00514791"/>
    <w:rsid w:val="00514822"/>
    <w:rsid w:val="00514FE3"/>
    <w:rsid w:val="005153D8"/>
    <w:rsid w:val="005155C1"/>
    <w:rsid w:val="00515923"/>
    <w:rsid w:val="005159F6"/>
    <w:rsid w:val="00515A91"/>
    <w:rsid w:val="00516109"/>
    <w:rsid w:val="00516294"/>
    <w:rsid w:val="005166BE"/>
    <w:rsid w:val="005167DC"/>
    <w:rsid w:val="00516D17"/>
    <w:rsid w:val="00516DBC"/>
    <w:rsid w:val="005173CA"/>
    <w:rsid w:val="00517742"/>
    <w:rsid w:val="00517845"/>
    <w:rsid w:val="005178A2"/>
    <w:rsid w:val="00517BDA"/>
    <w:rsid w:val="0052043C"/>
    <w:rsid w:val="00520B58"/>
    <w:rsid w:val="00520D5E"/>
    <w:rsid w:val="0052150B"/>
    <w:rsid w:val="00521D7E"/>
    <w:rsid w:val="005223FD"/>
    <w:rsid w:val="00522463"/>
    <w:rsid w:val="00522A7F"/>
    <w:rsid w:val="00522B6A"/>
    <w:rsid w:val="00522BA4"/>
    <w:rsid w:val="00522BFC"/>
    <w:rsid w:val="00522C9F"/>
    <w:rsid w:val="005230EA"/>
    <w:rsid w:val="0052316C"/>
    <w:rsid w:val="0052341E"/>
    <w:rsid w:val="005235E1"/>
    <w:rsid w:val="00523A18"/>
    <w:rsid w:val="00523A8B"/>
    <w:rsid w:val="00523C65"/>
    <w:rsid w:val="00523CBE"/>
    <w:rsid w:val="005241E5"/>
    <w:rsid w:val="005244F7"/>
    <w:rsid w:val="005246D0"/>
    <w:rsid w:val="0052486B"/>
    <w:rsid w:val="005248C4"/>
    <w:rsid w:val="00524D74"/>
    <w:rsid w:val="00524DDA"/>
    <w:rsid w:val="0052503A"/>
    <w:rsid w:val="0052557C"/>
    <w:rsid w:val="005255BB"/>
    <w:rsid w:val="0052579F"/>
    <w:rsid w:val="00525BE2"/>
    <w:rsid w:val="00525BE9"/>
    <w:rsid w:val="00525D01"/>
    <w:rsid w:val="00525F12"/>
    <w:rsid w:val="00526268"/>
    <w:rsid w:val="005262F7"/>
    <w:rsid w:val="00526635"/>
    <w:rsid w:val="00526913"/>
    <w:rsid w:val="00526EC2"/>
    <w:rsid w:val="0052717B"/>
    <w:rsid w:val="0052726E"/>
    <w:rsid w:val="005272A5"/>
    <w:rsid w:val="00527678"/>
    <w:rsid w:val="005276D8"/>
    <w:rsid w:val="005278F4"/>
    <w:rsid w:val="00527A0F"/>
    <w:rsid w:val="00527D86"/>
    <w:rsid w:val="00527DDD"/>
    <w:rsid w:val="00527E60"/>
    <w:rsid w:val="00527E9A"/>
    <w:rsid w:val="0053006D"/>
    <w:rsid w:val="00530098"/>
    <w:rsid w:val="005302DB"/>
    <w:rsid w:val="00530641"/>
    <w:rsid w:val="0053126D"/>
    <w:rsid w:val="005318FE"/>
    <w:rsid w:val="00531D2A"/>
    <w:rsid w:val="00531E1C"/>
    <w:rsid w:val="00531F02"/>
    <w:rsid w:val="00532375"/>
    <w:rsid w:val="005324B9"/>
    <w:rsid w:val="005325E9"/>
    <w:rsid w:val="00532A3B"/>
    <w:rsid w:val="00532CEA"/>
    <w:rsid w:val="00532F0E"/>
    <w:rsid w:val="005335A7"/>
    <w:rsid w:val="005336E5"/>
    <w:rsid w:val="005337BC"/>
    <w:rsid w:val="005339C6"/>
    <w:rsid w:val="00533A9A"/>
    <w:rsid w:val="00534337"/>
    <w:rsid w:val="00534E68"/>
    <w:rsid w:val="00534F64"/>
    <w:rsid w:val="0053595B"/>
    <w:rsid w:val="00535B1D"/>
    <w:rsid w:val="00536638"/>
    <w:rsid w:val="00536942"/>
    <w:rsid w:val="00536C3F"/>
    <w:rsid w:val="00536E57"/>
    <w:rsid w:val="00537331"/>
    <w:rsid w:val="005373AA"/>
    <w:rsid w:val="00537603"/>
    <w:rsid w:val="00537BA2"/>
    <w:rsid w:val="0054018B"/>
    <w:rsid w:val="00540507"/>
    <w:rsid w:val="0054057F"/>
    <w:rsid w:val="00540683"/>
    <w:rsid w:val="005409FA"/>
    <w:rsid w:val="00541053"/>
    <w:rsid w:val="005415AA"/>
    <w:rsid w:val="00541BE7"/>
    <w:rsid w:val="00541C2C"/>
    <w:rsid w:val="005425E6"/>
    <w:rsid w:val="00542B0D"/>
    <w:rsid w:val="0054328C"/>
    <w:rsid w:val="005432A3"/>
    <w:rsid w:val="0054341B"/>
    <w:rsid w:val="005434B2"/>
    <w:rsid w:val="00543627"/>
    <w:rsid w:val="005437AD"/>
    <w:rsid w:val="00543D5D"/>
    <w:rsid w:val="00543FFD"/>
    <w:rsid w:val="00544165"/>
    <w:rsid w:val="0054470C"/>
    <w:rsid w:val="005447FF"/>
    <w:rsid w:val="005448FF"/>
    <w:rsid w:val="0054494D"/>
    <w:rsid w:val="005449F7"/>
    <w:rsid w:val="00544D2A"/>
    <w:rsid w:val="00544DEB"/>
    <w:rsid w:val="00545B19"/>
    <w:rsid w:val="00545E87"/>
    <w:rsid w:val="0054638F"/>
    <w:rsid w:val="00546638"/>
    <w:rsid w:val="00546813"/>
    <w:rsid w:val="00546DEE"/>
    <w:rsid w:val="005474C6"/>
    <w:rsid w:val="0054795F"/>
    <w:rsid w:val="00547BB0"/>
    <w:rsid w:val="00547F5C"/>
    <w:rsid w:val="00547FF4"/>
    <w:rsid w:val="0055049F"/>
    <w:rsid w:val="005507A8"/>
    <w:rsid w:val="00550CB4"/>
    <w:rsid w:val="00550F62"/>
    <w:rsid w:val="00551041"/>
    <w:rsid w:val="00551854"/>
    <w:rsid w:val="00551A83"/>
    <w:rsid w:val="00551E79"/>
    <w:rsid w:val="00552255"/>
    <w:rsid w:val="005525AD"/>
    <w:rsid w:val="00552C95"/>
    <w:rsid w:val="005534BE"/>
    <w:rsid w:val="00553750"/>
    <w:rsid w:val="00553980"/>
    <w:rsid w:val="005539B9"/>
    <w:rsid w:val="00553D65"/>
    <w:rsid w:val="0055401A"/>
    <w:rsid w:val="00554EC6"/>
    <w:rsid w:val="00554FE7"/>
    <w:rsid w:val="0055505C"/>
    <w:rsid w:val="005551C0"/>
    <w:rsid w:val="00555BB2"/>
    <w:rsid w:val="00555DDC"/>
    <w:rsid w:val="005560C7"/>
    <w:rsid w:val="00556854"/>
    <w:rsid w:val="00556AA6"/>
    <w:rsid w:val="00556CD9"/>
    <w:rsid w:val="00556E8D"/>
    <w:rsid w:val="0055702E"/>
    <w:rsid w:val="005572B1"/>
    <w:rsid w:val="00557683"/>
    <w:rsid w:val="0055773C"/>
    <w:rsid w:val="00557767"/>
    <w:rsid w:val="0055786D"/>
    <w:rsid w:val="005578DF"/>
    <w:rsid w:val="0055798E"/>
    <w:rsid w:val="00557A23"/>
    <w:rsid w:val="00557B85"/>
    <w:rsid w:val="00557CA1"/>
    <w:rsid w:val="00557D20"/>
    <w:rsid w:val="0056022A"/>
    <w:rsid w:val="0056040F"/>
    <w:rsid w:val="0056092A"/>
    <w:rsid w:val="00560D17"/>
    <w:rsid w:val="00560D66"/>
    <w:rsid w:val="00560E5C"/>
    <w:rsid w:val="00560EEA"/>
    <w:rsid w:val="00560FAD"/>
    <w:rsid w:val="005610E1"/>
    <w:rsid w:val="00561287"/>
    <w:rsid w:val="005613C1"/>
    <w:rsid w:val="0056166A"/>
    <w:rsid w:val="005625DF"/>
    <w:rsid w:val="005626EA"/>
    <w:rsid w:val="005628EC"/>
    <w:rsid w:val="00563317"/>
    <w:rsid w:val="00563482"/>
    <w:rsid w:val="005635D9"/>
    <w:rsid w:val="0056387D"/>
    <w:rsid w:val="00563D0D"/>
    <w:rsid w:val="00563F3E"/>
    <w:rsid w:val="005651F9"/>
    <w:rsid w:val="00565231"/>
    <w:rsid w:val="005657E3"/>
    <w:rsid w:val="00565B7F"/>
    <w:rsid w:val="00565D59"/>
    <w:rsid w:val="0056602A"/>
    <w:rsid w:val="005662BA"/>
    <w:rsid w:val="00566330"/>
    <w:rsid w:val="00566572"/>
    <w:rsid w:val="0056674D"/>
    <w:rsid w:val="0056703A"/>
    <w:rsid w:val="005673AB"/>
    <w:rsid w:val="005673B3"/>
    <w:rsid w:val="00567D26"/>
    <w:rsid w:val="00570341"/>
    <w:rsid w:val="00570BF2"/>
    <w:rsid w:val="00570D7F"/>
    <w:rsid w:val="005714A5"/>
    <w:rsid w:val="0057157A"/>
    <w:rsid w:val="005719E2"/>
    <w:rsid w:val="00571C5D"/>
    <w:rsid w:val="00571CB5"/>
    <w:rsid w:val="0057216B"/>
    <w:rsid w:val="00572224"/>
    <w:rsid w:val="00572459"/>
    <w:rsid w:val="00572AF6"/>
    <w:rsid w:val="00572CCD"/>
    <w:rsid w:val="00572F0E"/>
    <w:rsid w:val="0057317B"/>
    <w:rsid w:val="00573290"/>
    <w:rsid w:val="00573523"/>
    <w:rsid w:val="005737D7"/>
    <w:rsid w:val="00573E00"/>
    <w:rsid w:val="005742E8"/>
    <w:rsid w:val="00574838"/>
    <w:rsid w:val="0057525C"/>
    <w:rsid w:val="00575C14"/>
    <w:rsid w:val="00575E47"/>
    <w:rsid w:val="00576200"/>
    <w:rsid w:val="005764B9"/>
    <w:rsid w:val="0057679B"/>
    <w:rsid w:val="00576BBE"/>
    <w:rsid w:val="00577128"/>
    <w:rsid w:val="00577375"/>
    <w:rsid w:val="00577686"/>
    <w:rsid w:val="0057788F"/>
    <w:rsid w:val="00577A68"/>
    <w:rsid w:val="00577F05"/>
    <w:rsid w:val="00580068"/>
    <w:rsid w:val="00580165"/>
    <w:rsid w:val="005802A4"/>
    <w:rsid w:val="00580423"/>
    <w:rsid w:val="005807B0"/>
    <w:rsid w:val="00580E40"/>
    <w:rsid w:val="00580F12"/>
    <w:rsid w:val="00580FD0"/>
    <w:rsid w:val="005810BC"/>
    <w:rsid w:val="005810F0"/>
    <w:rsid w:val="005814DD"/>
    <w:rsid w:val="00581864"/>
    <w:rsid w:val="005819BF"/>
    <w:rsid w:val="00581B18"/>
    <w:rsid w:val="00581F70"/>
    <w:rsid w:val="0058201D"/>
    <w:rsid w:val="00582191"/>
    <w:rsid w:val="0058250A"/>
    <w:rsid w:val="00582554"/>
    <w:rsid w:val="005825ED"/>
    <w:rsid w:val="00582769"/>
    <w:rsid w:val="00582CA2"/>
    <w:rsid w:val="00582E38"/>
    <w:rsid w:val="00582F8F"/>
    <w:rsid w:val="00583189"/>
    <w:rsid w:val="0058324F"/>
    <w:rsid w:val="0058398E"/>
    <w:rsid w:val="00583B08"/>
    <w:rsid w:val="00583BFD"/>
    <w:rsid w:val="00583E4E"/>
    <w:rsid w:val="0058408A"/>
    <w:rsid w:val="005843D2"/>
    <w:rsid w:val="0058453C"/>
    <w:rsid w:val="00584CCC"/>
    <w:rsid w:val="00584D21"/>
    <w:rsid w:val="005859F0"/>
    <w:rsid w:val="00585B57"/>
    <w:rsid w:val="005860C1"/>
    <w:rsid w:val="00586563"/>
    <w:rsid w:val="00586B14"/>
    <w:rsid w:val="00586B1F"/>
    <w:rsid w:val="00586C45"/>
    <w:rsid w:val="00586F6D"/>
    <w:rsid w:val="0058719A"/>
    <w:rsid w:val="005879F7"/>
    <w:rsid w:val="005907ED"/>
    <w:rsid w:val="00590A14"/>
    <w:rsid w:val="00590A1A"/>
    <w:rsid w:val="00590C0D"/>
    <w:rsid w:val="00590C88"/>
    <w:rsid w:val="00590E07"/>
    <w:rsid w:val="0059127E"/>
    <w:rsid w:val="00591567"/>
    <w:rsid w:val="00591652"/>
    <w:rsid w:val="00591E4F"/>
    <w:rsid w:val="005920E4"/>
    <w:rsid w:val="005923AF"/>
    <w:rsid w:val="0059297D"/>
    <w:rsid w:val="00592A00"/>
    <w:rsid w:val="00592B6D"/>
    <w:rsid w:val="00592D0A"/>
    <w:rsid w:val="00592EAE"/>
    <w:rsid w:val="00592F69"/>
    <w:rsid w:val="005936DC"/>
    <w:rsid w:val="005939FC"/>
    <w:rsid w:val="00593CEC"/>
    <w:rsid w:val="00593D30"/>
    <w:rsid w:val="00593D88"/>
    <w:rsid w:val="00593F4E"/>
    <w:rsid w:val="00594453"/>
    <w:rsid w:val="005946DB"/>
    <w:rsid w:val="0059495D"/>
    <w:rsid w:val="0059496A"/>
    <w:rsid w:val="00594A72"/>
    <w:rsid w:val="00594E13"/>
    <w:rsid w:val="005951FD"/>
    <w:rsid w:val="0059546B"/>
    <w:rsid w:val="005955E1"/>
    <w:rsid w:val="0059584D"/>
    <w:rsid w:val="00595C54"/>
    <w:rsid w:val="00595EF8"/>
    <w:rsid w:val="00596072"/>
    <w:rsid w:val="005960C0"/>
    <w:rsid w:val="005960D6"/>
    <w:rsid w:val="0059612C"/>
    <w:rsid w:val="0059620F"/>
    <w:rsid w:val="00596464"/>
    <w:rsid w:val="00596525"/>
    <w:rsid w:val="005965B9"/>
    <w:rsid w:val="00596B50"/>
    <w:rsid w:val="005973D5"/>
    <w:rsid w:val="005974CA"/>
    <w:rsid w:val="0059761B"/>
    <w:rsid w:val="005977A3"/>
    <w:rsid w:val="005979F9"/>
    <w:rsid w:val="00597ECE"/>
    <w:rsid w:val="005A074B"/>
    <w:rsid w:val="005A07F0"/>
    <w:rsid w:val="005A1048"/>
    <w:rsid w:val="005A14CE"/>
    <w:rsid w:val="005A17F0"/>
    <w:rsid w:val="005A1885"/>
    <w:rsid w:val="005A1A33"/>
    <w:rsid w:val="005A1FA2"/>
    <w:rsid w:val="005A2183"/>
    <w:rsid w:val="005A2395"/>
    <w:rsid w:val="005A253F"/>
    <w:rsid w:val="005A28B1"/>
    <w:rsid w:val="005A2A22"/>
    <w:rsid w:val="005A2B15"/>
    <w:rsid w:val="005A2B1C"/>
    <w:rsid w:val="005A2B71"/>
    <w:rsid w:val="005A2B97"/>
    <w:rsid w:val="005A2CB9"/>
    <w:rsid w:val="005A306F"/>
    <w:rsid w:val="005A3728"/>
    <w:rsid w:val="005A3979"/>
    <w:rsid w:val="005A3B96"/>
    <w:rsid w:val="005A41F8"/>
    <w:rsid w:val="005A468F"/>
    <w:rsid w:val="005A46C8"/>
    <w:rsid w:val="005A46D0"/>
    <w:rsid w:val="005A4B83"/>
    <w:rsid w:val="005A51D8"/>
    <w:rsid w:val="005A53DA"/>
    <w:rsid w:val="005A56BB"/>
    <w:rsid w:val="005A5B96"/>
    <w:rsid w:val="005A5F1B"/>
    <w:rsid w:val="005A6415"/>
    <w:rsid w:val="005A6956"/>
    <w:rsid w:val="005A69A5"/>
    <w:rsid w:val="005A6A32"/>
    <w:rsid w:val="005A7204"/>
    <w:rsid w:val="005A7269"/>
    <w:rsid w:val="005A768D"/>
    <w:rsid w:val="005A7A6F"/>
    <w:rsid w:val="005A7B71"/>
    <w:rsid w:val="005B04D6"/>
    <w:rsid w:val="005B05BA"/>
    <w:rsid w:val="005B0784"/>
    <w:rsid w:val="005B09AC"/>
    <w:rsid w:val="005B0C0A"/>
    <w:rsid w:val="005B0E93"/>
    <w:rsid w:val="005B1AC6"/>
    <w:rsid w:val="005B1B5F"/>
    <w:rsid w:val="005B1C7A"/>
    <w:rsid w:val="005B1CE1"/>
    <w:rsid w:val="005B1D07"/>
    <w:rsid w:val="005B1E37"/>
    <w:rsid w:val="005B244D"/>
    <w:rsid w:val="005B28C5"/>
    <w:rsid w:val="005B2CF4"/>
    <w:rsid w:val="005B2E1A"/>
    <w:rsid w:val="005B31DD"/>
    <w:rsid w:val="005B3307"/>
    <w:rsid w:val="005B33F6"/>
    <w:rsid w:val="005B3C86"/>
    <w:rsid w:val="005B47C4"/>
    <w:rsid w:val="005B4846"/>
    <w:rsid w:val="005B4BE9"/>
    <w:rsid w:val="005B4C68"/>
    <w:rsid w:val="005B501E"/>
    <w:rsid w:val="005B5350"/>
    <w:rsid w:val="005B5403"/>
    <w:rsid w:val="005B54F8"/>
    <w:rsid w:val="005B59A3"/>
    <w:rsid w:val="005B5A34"/>
    <w:rsid w:val="005B5ECF"/>
    <w:rsid w:val="005B64C0"/>
    <w:rsid w:val="005B68DD"/>
    <w:rsid w:val="005B757D"/>
    <w:rsid w:val="005B7811"/>
    <w:rsid w:val="005B79D1"/>
    <w:rsid w:val="005C01DB"/>
    <w:rsid w:val="005C08FA"/>
    <w:rsid w:val="005C097C"/>
    <w:rsid w:val="005C0CBA"/>
    <w:rsid w:val="005C0D90"/>
    <w:rsid w:val="005C114E"/>
    <w:rsid w:val="005C194B"/>
    <w:rsid w:val="005C1B1D"/>
    <w:rsid w:val="005C1D9B"/>
    <w:rsid w:val="005C201F"/>
    <w:rsid w:val="005C2772"/>
    <w:rsid w:val="005C2AB3"/>
    <w:rsid w:val="005C2F50"/>
    <w:rsid w:val="005C3245"/>
    <w:rsid w:val="005C3830"/>
    <w:rsid w:val="005C3AD9"/>
    <w:rsid w:val="005C3FEC"/>
    <w:rsid w:val="005C40E3"/>
    <w:rsid w:val="005C4377"/>
    <w:rsid w:val="005C4437"/>
    <w:rsid w:val="005C4CAB"/>
    <w:rsid w:val="005C4D12"/>
    <w:rsid w:val="005C546C"/>
    <w:rsid w:val="005C56E5"/>
    <w:rsid w:val="005C5889"/>
    <w:rsid w:val="005C5AD6"/>
    <w:rsid w:val="005C5BDA"/>
    <w:rsid w:val="005C5E21"/>
    <w:rsid w:val="005C5E8D"/>
    <w:rsid w:val="005C67B2"/>
    <w:rsid w:val="005C6993"/>
    <w:rsid w:val="005C727F"/>
    <w:rsid w:val="005C791E"/>
    <w:rsid w:val="005C7CEF"/>
    <w:rsid w:val="005D0018"/>
    <w:rsid w:val="005D0853"/>
    <w:rsid w:val="005D0B29"/>
    <w:rsid w:val="005D0BB0"/>
    <w:rsid w:val="005D10EA"/>
    <w:rsid w:val="005D118C"/>
    <w:rsid w:val="005D15F8"/>
    <w:rsid w:val="005D162E"/>
    <w:rsid w:val="005D164F"/>
    <w:rsid w:val="005D16E7"/>
    <w:rsid w:val="005D1B9B"/>
    <w:rsid w:val="005D1C61"/>
    <w:rsid w:val="005D1F1B"/>
    <w:rsid w:val="005D23B1"/>
    <w:rsid w:val="005D2BED"/>
    <w:rsid w:val="005D2EA0"/>
    <w:rsid w:val="005D302E"/>
    <w:rsid w:val="005D3514"/>
    <w:rsid w:val="005D355D"/>
    <w:rsid w:val="005D362B"/>
    <w:rsid w:val="005D388F"/>
    <w:rsid w:val="005D40C8"/>
    <w:rsid w:val="005D453D"/>
    <w:rsid w:val="005D4C59"/>
    <w:rsid w:val="005D4CDD"/>
    <w:rsid w:val="005D51D1"/>
    <w:rsid w:val="005D52FB"/>
    <w:rsid w:val="005D57F6"/>
    <w:rsid w:val="005D5882"/>
    <w:rsid w:val="005D61D9"/>
    <w:rsid w:val="005D64BF"/>
    <w:rsid w:val="005D6E45"/>
    <w:rsid w:val="005D7431"/>
    <w:rsid w:val="005D75CC"/>
    <w:rsid w:val="005D763E"/>
    <w:rsid w:val="005D7AB0"/>
    <w:rsid w:val="005E044B"/>
    <w:rsid w:val="005E0E0A"/>
    <w:rsid w:val="005E0EF5"/>
    <w:rsid w:val="005E0F62"/>
    <w:rsid w:val="005E1578"/>
    <w:rsid w:val="005E1A24"/>
    <w:rsid w:val="005E1F5C"/>
    <w:rsid w:val="005E1F86"/>
    <w:rsid w:val="005E1FBB"/>
    <w:rsid w:val="005E20C7"/>
    <w:rsid w:val="005E221B"/>
    <w:rsid w:val="005E23D8"/>
    <w:rsid w:val="005E2801"/>
    <w:rsid w:val="005E2BA9"/>
    <w:rsid w:val="005E2DFE"/>
    <w:rsid w:val="005E30FD"/>
    <w:rsid w:val="005E3144"/>
    <w:rsid w:val="005E33D5"/>
    <w:rsid w:val="005E3497"/>
    <w:rsid w:val="005E3868"/>
    <w:rsid w:val="005E4240"/>
    <w:rsid w:val="005E49D3"/>
    <w:rsid w:val="005E4A67"/>
    <w:rsid w:val="005E4AEB"/>
    <w:rsid w:val="005E4CDC"/>
    <w:rsid w:val="005E51FC"/>
    <w:rsid w:val="005E563C"/>
    <w:rsid w:val="005E57AA"/>
    <w:rsid w:val="005E5D7C"/>
    <w:rsid w:val="005E6234"/>
    <w:rsid w:val="005E6C2F"/>
    <w:rsid w:val="005E6C33"/>
    <w:rsid w:val="005E6D4D"/>
    <w:rsid w:val="005E6EB4"/>
    <w:rsid w:val="005E7112"/>
    <w:rsid w:val="005E7554"/>
    <w:rsid w:val="005E76B5"/>
    <w:rsid w:val="005E7F80"/>
    <w:rsid w:val="005F0298"/>
    <w:rsid w:val="005F0323"/>
    <w:rsid w:val="005F0714"/>
    <w:rsid w:val="005F08BE"/>
    <w:rsid w:val="005F1203"/>
    <w:rsid w:val="005F12DC"/>
    <w:rsid w:val="005F1DBF"/>
    <w:rsid w:val="005F1E0C"/>
    <w:rsid w:val="005F2054"/>
    <w:rsid w:val="005F2F1A"/>
    <w:rsid w:val="005F2F2F"/>
    <w:rsid w:val="005F35FE"/>
    <w:rsid w:val="005F371C"/>
    <w:rsid w:val="005F3A37"/>
    <w:rsid w:val="005F40B8"/>
    <w:rsid w:val="005F4131"/>
    <w:rsid w:val="005F438F"/>
    <w:rsid w:val="005F44A9"/>
    <w:rsid w:val="005F4C7B"/>
    <w:rsid w:val="005F4CD7"/>
    <w:rsid w:val="005F53AB"/>
    <w:rsid w:val="005F545A"/>
    <w:rsid w:val="005F545D"/>
    <w:rsid w:val="005F55ED"/>
    <w:rsid w:val="005F58CE"/>
    <w:rsid w:val="005F5B2A"/>
    <w:rsid w:val="005F5C8F"/>
    <w:rsid w:val="005F5DDB"/>
    <w:rsid w:val="005F5E98"/>
    <w:rsid w:val="005F6436"/>
    <w:rsid w:val="005F66D2"/>
    <w:rsid w:val="005F67C4"/>
    <w:rsid w:val="005F6CAB"/>
    <w:rsid w:val="005F6E59"/>
    <w:rsid w:val="005F6EC8"/>
    <w:rsid w:val="005F6F0D"/>
    <w:rsid w:val="005F719C"/>
    <w:rsid w:val="005F722B"/>
    <w:rsid w:val="005F7367"/>
    <w:rsid w:val="005F77BE"/>
    <w:rsid w:val="005F7AFA"/>
    <w:rsid w:val="005F7CA4"/>
    <w:rsid w:val="0060005C"/>
    <w:rsid w:val="00600595"/>
    <w:rsid w:val="00600830"/>
    <w:rsid w:val="00600890"/>
    <w:rsid w:val="00600AE1"/>
    <w:rsid w:val="00600DA3"/>
    <w:rsid w:val="00600E4B"/>
    <w:rsid w:val="00600EE8"/>
    <w:rsid w:val="00600EF1"/>
    <w:rsid w:val="00601398"/>
    <w:rsid w:val="006014D8"/>
    <w:rsid w:val="0060162E"/>
    <w:rsid w:val="00601A38"/>
    <w:rsid w:val="00601C73"/>
    <w:rsid w:val="00601E0A"/>
    <w:rsid w:val="00601F24"/>
    <w:rsid w:val="0060226A"/>
    <w:rsid w:val="0060233E"/>
    <w:rsid w:val="0060287E"/>
    <w:rsid w:val="00602A36"/>
    <w:rsid w:val="00602B94"/>
    <w:rsid w:val="00602D70"/>
    <w:rsid w:val="00602E3E"/>
    <w:rsid w:val="00602E66"/>
    <w:rsid w:val="00602F7D"/>
    <w:rsid w:val="00602F9E"/>
    <w:rsid w:val="00602FF4"/>
    <w:rsid w:val="006038EC"/>
    <w:rsid w:val="00604020"/>
    <w:rsid w:val="006041F8"/>
    <w:rsid w:val="006042D3"/>
    <w:rsid w:val="00604690"/>
    <w:rsid w:val="006049E7"/>
    <w:rsid w:val="0060529E"/>
    <w:rsid w:val="006053DA"/>
    <w:rsid w:val="00605494"/>
    <w:rsid w:val="00605839"/>
    <w:rsid w:val="00605B2B"/>
    <w:rsid w:val="006067AB"/>
    <w:rsid w:val="00606934"/>
    <w:rsid w:val="00606D6F"/>
    <w:rsid w:val="0060721F"/>
    <w:rsid w:val="00607502"/>
    <w:rsid w:val="00607D55"/>
    <w:rsid w:val="0061014D"/>
    <w:rsid w:val="0061033B"/>
    <w:rsid w:val="0061048F"/>
    <w:rsid w:val="00610AC5"/>
    <w:rsid w:val="00610C9E"/>
    <w:rsid w:val="00611120"/>
    <w:rsid w:val="0061147C"/>
    <w:rsid w:val="00611611"/>
    <w:rsid w:val="00611633"/>
    <w:rsid w:val="006117E1"/>
    <w:rsid w:val="006119BC"/>
    <w:rsid w:val="00611A52"/>
    <w:rsid w:val="006126EB"/>
    <w:rsid w:val="0061285C"/>
    <w:rsid w:val="006128E9"/>
    <w:rsid w:val="00612A3F"/>
    <w:rsid w:val="00612B9A"/>
    <w:rsid w:val="00612DE2"/>
    <w:rsid w:val="006130D4"/>
    <w:rsid w:val="006133E5"/>
    <w:rsid w:val="00613A47"/>
    <w:rsid w:val="00613C7D"/>
    <w:rsid w:val="00613CEA"/>
    <w:rsid w:val="0061489F"/>
    <w:rsid w:val="0061525E"/>
    <w:rsid w:val="0061529F"/>
    <w:rsid w:val="0061557E"/>
    <w:rsid w:val="00615C3D"/>
    <w:rsid w:val="00615DB6"/>
    <w:rsid w:val="00615E81"/>
    <w:rsid w:val="006161DB"/>
    <w:rsid w:val="0061629E"/>
    <w:rsid w:val="0061651B"/>
    <w:rsid w:val="006169B6"/>
    <w:rsid w:val="00616A32"/>
    <w:rsid w:val="00616A8A"/>
    <w:rsid w:val="00616C5B"/>
    <w:rsid w:val="006170CB"/>
    <w:rsid w:val="00617128"/>
    <w:rsid w:val="006171B4"/>
    <w:rsid w:val="00617592"/>
    <w:rsid w:val="00617C4C"/>
    <w:rsid w:val="00620029"/>
    <w:rsid w:val="006203AB"/>
    <w:rsid w:val="006204AF"/>
    <w:rsid w:val="006205CB"/>
    <w:rsid w:val="00620B08"/>
    <w:rsid w:val="00620CE0"/>
    <w:rsid w:val="00620D13"/>
    <w:rsid w:val="00620DBB"/>
    <w:rsid w:val="00620E8E"/>
    <w:rsid w:val="00621420"/>
    <w:rsid w:val="0062179D"/>
    <w:rsid w:val="00621AF5"/>
    <w:rsid w:val="00621D59"/>
    <w:rsid w:val="00621E50"/>
    <w:rsid w:val="00622131"/>
    <w:rsid w:val="00622693"/>
    <w:rsid w:val="0062282D"/>
    <w:rsid w:val="006228F6"/>
    <w:rsid w:val="00622B18"/>
    <w:rsid w:val="00622B19"/>
    <w:rsid w:val="00622DFA"/>
    <w:rsid w:val="00622E58"/>
    <w:rsid w:val="00623602"/>
    <w:rsid w:val="00623CF3"/>
    <w:rsid w:val="00624128"/>
    <w:rsid w:val="00624809"/>
    <w:rsid w:val="00624CDA"/>
    <w:rsid w:val="006252DE"/>
    <w:rsid w:val="00625344"/>
    <w:rsid w:val="0062541C"/>
    <w:rsid w:val="00625728"/>
    <w:rsid w:val="00625CBE"/>
    <w:rsid w:val="00625D6D"/>
    <w:rsid w:val="00625E7C"/>
    <w:rsid w:val="00626547"/>
    <w:rsid w:val="00626B3D"/>
    <w:rsid w:val="00626B63"/>
    <w:rsid w:val="00627915"/>
    <w:rsid w:val="00627BF4"/>
    <w:rsid w:val="00627EE2"/>
    <w:rsid w:val="00630192"/>
    <w:rsid w:val="006302D7"/>
    <w:rsid w:val="006308FD"/>
    <w:rsid w:val="00630B04"/>
    <w:rsid w:val="0063118E"/>
    <w:rsid w:val="00631260"/>
    <w:rsid w:val="00631267"/>
    <w:rsid w:val="006314B8"/>
    <w:rsid w:val="00631655"/>
    <w:rsid w:val="00631B98"/>
    <w:rsid w:val="00631D7D"/>
    <w:rsid w:val="00631F35"/>
    <w:rsid w:val="006324E4"/>
    <w:rsid w:val="006325F8"/>
    <w:rsid w:val="00632621"/>
    <w:rsid w:val="00632635"/>
    <w:rsid w:val="00632AFA"/>
    <w:rsid w:val="0063312A"/>
    <w:rsid w:val="00633271"/>
    <w:rsid w:val="00633378"/>
    <w:rsid w:val="00633440"/>
    <w:rsid w:val="0063347E"/>
    <w:rsid w:val="006335DD"/>
    <w:rsid w:val="006338E0"/>
    <w:rsid w:val="0063412F"/>
    <w:rsid w:val="006342AB"/>
    <w:rsid w:val="006345B2"/>
    <w:rsid w:val="0063478D"/>
    <w:rsid w:val="006347B0"/>
    <w:rsid w:val="00634A46"/>
    <w:rsid w:val="00634FA5"/>
    <w:rsid w:val="00635082"/>
    <w:rsid w:val="006350F6"/>
    <w:rsid w:val="0063565B"/>
    <w:rsid w:val="00635753"/>
    <w:rsid w:val="0063598A"/>
    <w:rsid w:val="00635B35"/>
    <w:rsid w:val="00635CC8"/>
    <w:rsid w:val="006363A9"/>
    <w:rsid w:val="00636522"/>
    <w:rsid w:val="006368C0"/>
    <w:rsid w:val="00636C4A"/>
    <w:rsid w:val="00636F54"/>
    <w:rsid w:val="00637097"/>
    <w:rsid w:val="00637139"/>
    <w:rsid w:val="00637368"/>
    <w:rsid w:val="00637535"/>
    <w:rsid w:val="00637836"/>
    <w:rsid w:val="00637FD9"/>
    <w:rsid w:val="0064005C"/>
    <w:rsid w:val="006401A6"/>
    <w:rsid w:val="00640375"/>
    <w:rsid w:val="006404C4"/>
    <w:rsid w:val="0064113D"/>
    <w:rsid w:val="006414B6"/>
    <w:rsid w:val="0064179D"/>
    <w:rsid w:val="00641BBC"/>
    <w:rsid w:val="00642140"/>
    <w:rsid w:val="0064258B"/>
    <w:rsid w:val="006426D5"/>
    <w:rsid w:val="006428CA"/>
    <w:rsid w:val="0064328D"/>
    <w:rsid w:val="006433CC"/>
    <w:rsid w:val="00643615"/>
    <w:rsid w:val="00643623"/>
    <w:rsid w:val="006436BF"/>
    <w:rsid w:val="00643F4F"/>
    <w:rsid w:val="00643FC7"/>
    <w:rsid w:val="00644493"/>
    <w:rsid w:val="0064467C"/>
    <w:rsid w:val="0064475C"/>
    <w:rsid w:val="00644992"/>
    <w:rsid w:val="00644CA1"/>
    <w:rsid w:val="00644E30"/>
    <w:rsid w:val="00645222"/>
    <w:rsid w:val="00645389"/>
    <w:rsid w:val="00645B05"/>
    <w:rsid w:val="00645DBA"/>
    <w:rsid w:val="00645E93"/>
    <w:rsid w:val="0064654E"/>
    <w:rsid w:val="00646CD5"/>
    <w:rsid w:val="00646FFD"/>
    <w:rsid w:val="006475ED"/>
    <w:rsid w:val="00647759"/>
    <w:rsid w:val="00647A08"/>
    <w:rsid w:val="00647A73"/>
    <w:rsid w:val="00647F4F"/>
    <w:rsid w:val="00650559"/>
    <w:rsid w:val="00650599"/>
    <w:rsid w:val="006506B9"/>
    <w:rsid w:val="00650E56"/>
    <w:rsid w:val="00650F28"/>
    <w:rsid w:val="006510E3"/>
    <w:rsid w:val="00651589"/>
    <w:rsid w:val="0065170F"/>
    <w:rsid w:val="00651BF6"/>
    <w:rsid w:val="00651E4E"/>
    <w:rsid w:val="006525DA"/>
    <w:rsid w:val="006526C8"/>
    <w:rsid w:val="006529F0"/>
    <w:rsid w:val="00652B02"/>
    <w:rsid w:val="00653077"/>
    <w:rsid w:val="006531F2"/>
    <w:rsid w:val="006537C5"/>
    <w:rsid w:val="00653888"/>
    <w:rsid w:val="006538EC"/>
    <w:rsid w:val="006539EB"/>
    <w:rsid w:val="00653AF6"/>
    <w:rsid w:val="00653BF7"/>
    <w:rsid w:val="0065438B"/>
    <w:rsid w:val="00654595"/>
    <w:rsid w:val="00654946"/>
    <w:rsid w:val="00654D91"/>
    <w:rsid w:val="0065519D"/>
    <w:rsid w:val="00655CF4"/>
    <w:rsid w:val="00655D54"/>
    <w:rsid w:val="0065606C"/>
    <w:rsid w:val="006561A5"/>
    <w:rsid w:val="0065668F"/>
    <w:rsid w:val="00656CB4"/>
    <w:rsid w:val="0065729E"/>
    <w:rsid w:val="006578CC"/>
    <w:rsid w:val="0066008B"/>
    <w:rsid w:val="006600D6"/>
    <w:rsid w:val="00660190"/>
    <w:rsid w:val="00660673"/>
    <w:rsid w:val="006606BF"/>
    <w:rsid w:val="0066087C"/>
    <w:rsid w:val="006608C0"/>
    <w:rsid w:val="0066098E"/>
    <w:rsid w:val="00660FA3"/>
    <w:rsid w:val="006610CF"/>
    <w:rsid w:val="00661786"/>
    <w:rsid w:val="00661A0B"/>
    <w:rsid w:val="00661B65"/>
    <w:rsid w:val="00661B7E"/>
    <w:rsid w:val="00661E23"/>
    <w:rsid w:val="00661E93"/>
    <w:rsid w:val="00661F37"/>
    <w:rsid w:val="0066204E"/>
    <w:rsid w:val="006622C4"/>
    <w:rsid w:val="00662699"/>
    <w:rsid w:val="006627AE"/>
    <w:rsid w:val="00662B59"/>
    <w:rsid w:val="00662E6B"/>
    <w:rsid w:val="00662F0E"/>
    <w:rsid w:val="0066351F"/>
    <w:rsid w:val="0066356C"/>
    <w:rsid w:val="006635D0"/>
    <w:rsid w:val="006635DE"/>
    <w:rsid w:val="00663C0E"/>
    <w:rsid w:val="00663E53"/>
    <w:rsid w:val="0066464E"/>
    <w:rsid w:val="00664657"/>
    <w:rsid w:val="00664835"/>
    <w:rsid w:val="00664951"/>
    <w:rsid w:val="00664D18"/>
    <w:rsid w:val="00665175"/>
    <w:rsid w:val="006657AB"/>
    <w:rsid w:val="00665A3E"/>
    <w:rsid w:val="00665B71"/>
    <w:rsid w:val="00665FBA"/>
    <w:rsid w:val="0066623C"/>
    <w:rsid w:val="0066641E"/>
    <w:rsid w:val="00666447"/>
    <w:rsid w:val="00666468"/>
    <w:rsid w:val="00666712"/>
    <w:rsid w:val="0066737A"/>
    <w:rsid w:val="006675C6"/>
    <w:rsid w:val="00667A2B"/>
    <w:rsid w:val="00667C64"/>
    <w:rsid w:val="00667CB8"/>
    <w:rsid w:val="0067047D"/>
    <w:rsid w:val="00671104"/>
    <w:rsid w:val="00671272"/>
    <w:rsid w:val="00671406"/>
    <w:rsid w:val="00671958"/>
    <w:rsid w:val="00671D95"/>
    <w:rsid w:val="00671F19"/>
    <w:rsid w:val="00671F69"/>
    <w:rsid w:val="006720F6"/>
    <w:rsid w:val="006724F9"/>
    <w:rsid w:val="006728D3"/>
    <w:rsid w:val="0067296B"/>
    <w:rsid w:val="00672E96"/>
    <w:rsid w:val="00673093"/>
    <w:rsid w:val="006730A4"/>
    <w:rsid w:val="006735A8"/>
    <w:rsid w:val="006736AC"/>
    <w:rsid w:val="00673B5C"/>
    <w:rsid w:val="00673BF3"/>
    <w:rsid w:val="00673C26"/>
    <w:rsid w:val="00673CC5"/>
    <w:rsid w:val="00673D14"/>
    <w:rsid w:val="00673E66"/>
    <w:rsid w:val="0067431D"/>
    <w:rsid w:val="006745AC"/>
    <w:rsid w:val="00674CFD"/>
    <w:rsid w:val="00675048"/>
    <w:rsid w:val="006755D5"/>
    <w:rsid w:val="00675710"/>
    <w:rsid w:val="00675786"/>
    <w:rsid w:val="00676351"/>
    <w:rsid w:val="00676816"/>
    <w:rsid w:val="00676A3F"/>
    <w:rsid w:val="00676A84"/>
    <w:rsid w:val="00676CED"/>
    <w:rsid w:val="00676E99"/>
    <w:rsid w:val="00677286"/>
    <w:rsid w:val="00677336"/>
    <w:rsid w:val="0067735A"/>
    <w:rsid w:val="006773AF"/>
    <w:rsid w:val="00677824"/>
    <w:rsid w:val="00677C3A"/>
    <w:rsid w:val="00677DF4"/>
    <w:rsid w:val="00677E22"/>
    <w:rsid w:val="00680159"/>
    <w:rsid w:val="006808CE"/>
    <w:rsid w:val="00680B26"/>
    <w:rsid w:val="00680DD5"/>
    <w:rsid w:val="00681501"/>
    <w:rsid w:val="006825C1"/>
    <w:rsid w:val="00682963"/>
    <w:rsid w:val="00682C4F"/>
    <w:rsid w:val="006832A6"/>
    <w:rsid w:val="0068336A"/>
    <w:rsid w:val="0068345A"/>
    <w:rsid w:val="006834EC"/>
    <w:rsid w:val="00683836"/>
    <w:rsid w:val="006838A1"/>
    <w:rsid w:val="006843B2"/>
    <w:rsid w:val="006845D3"/>
    <w:rsid w:val="00684885"/>
    <w:rsid w:val="00684B8E"/>
    <w:rsid w:val="00685627"/>
    <w:rsid w:val="00685747"/>
    <w:rsid w:val="00685781"/>
    <w:rsid w:val="006857C4"/>
    <w:rsid w:val="00685C49"/>
    <w:rsid w:val="0068644D"/>
    <w:rsid w:val="00686B12"/>
    <w:rsid w:val="00686D01"/>
    <w:rsid w:val="00686FD2"/>
    <w:rsid w:val="00687437"/>
    <w:rsid w:val="00687450"/>
    <w:rsid w:val="00687493"/>
    <w:rsid w:val="0068764B"/>
    <w:rsid w:val="00687825"/>
    <w:rsid w:val="00687E0F"/>
    <w:rsid w:val="00687E1E"/>
    <w:rsid w:val="00687E6C"/>
    <w:rsid w:val="00687F13"/>
    <w:rsid w:val="0069000C"/>
    <w:rsid w:val="0069028E"/>
    <w:rsid w:val="006905BE"/>
    <w:rsid w:val="006906CE"/>
    <w:rsid w:val="0069086A"/>
    <w:rsid w:val="00690CAD"/>
    <w:rsid w:val="0069121A"/>
    <w:rsid w:val="00691593"/>
    <w:rsid w:val="0069194A"/>
    <w:rsid w:val="00691962"/>
    <w:rsid w:val="00691A7F"/>
    <w:rsid w:val="00691D20"/>
    <w:rsid w:val="00692002"/>
    <w:rsid w:val="00692035"/>
    <w:rsid w:val="006923BC"/>
    <w:rsid w:val="006925DD"/>
    <w:rsid w:val="00692652"/>
    <w:rsid w:val="00692991"/>
    <w:rsid w:val="00692A98"/>
    <w:rsid w:val="00692C44"/>
    <w:rsid w:val="00692CAF"/>
    <w:rsid w:val="00692F97"/>
    <w:rsid w:val="00694665"/>
    <w:rsid w:val="006946D8"/>
    <w:rsid w:val="006947BE"/>
    <w:rsid w:val="00694886"/>
    <w:rsid w:val="00694CC7"/>
    <w:rsid w:val="00695092"/>
    <w:rsid w:val="00695128"/>
    <w:rsid w:val="006954C4"/>
    <w:rsid w:val="006956FE"/>
    <w:rsid w:val="00695786"/>
    <w:rsid w:val="0069602A"/>
    <w:rsid w:val="00696201"/>
    <w:rsid w:val="006965B4"/>
    <w:rsid w:val="00696666"/>
    <w:rsid w:val="00696912"/>
    <w:rsid w:val="00696AF2"/>
    <w:rsid w:val="00696BB0"/>
    <w:rsid w:val="00696E26"/>
    <w:rsid w:val="00697364"/>
    <w:rsid w:val="006973FF"/>
    <w:rsid w:val="006A028F"/>
    <w:rsid w:val="006A0391"/>
    <w:rsid w:val="006A0427"/>
    <w:rsid w:val="006A04D3"/>
    <w:rsid w:val="006A0B65"/>
    <w:rsid w:val="006A0C92"/>
    <w:rsid w:val="006A0D37"/>
    <w:rsid w:val="006A0DEC"/>
    <w:rsid w:val="006A10AF"/>
    <w:rsid w:val="006A112D"/>
    <w:rsid w:val="006A1475"/>
    <w:rsid w:val="006A1530"/>
    <w:rsid w:val="006A1B26"/>
    <w:rsid w:val="006A1B55"/>
    <w:rsid w:val="006A23B1"/>
    <w:rsid w:val="006A2D6F"/>
    <w:rsid w:val="006A3152"/>
    <w:rsid w:val="006A31F4"/>
    <w:rsid w:val="006A3568"/>
    <w:rsid w:val="006A3F25"/>
    <w:rsid w:val="006A4505"/>
    <w:rsid w:val="006A52F7"/>
    <w:rsid w:val="006A5434"/>
    <w:rsid w:val="006A55AF"/>
    <w:rsid w:val="006A5722"/>
    <w:rsid w:val="006A5ABC"/>
    <w:rsid w:val="006A5D6E"/>
    <w:rsid w:val="006A5F62"/>
    <w:rsid w:val="006A5FA9"/>
    <w:rsid w:val="006A623F"/>
    <w:rsid w:val="006A65E1"/>
    <w:rsid w:val="006A672A"/>
    <w:rsid w:val="006A687B"/>
    <w:rsid w:val="006A68CF"/>
    <w:rsid w:val="006A693F"/>
    <w:rsid w:val="006A69E3"/>
    <w:rsid w:val="006A6BC4"/>
    <w:rsid w:val="006A6C4D"/>
    <w:rsid w:val="006A6E14"/>
    <w:rsid w:val="006A74FF"/>
    <w:rsid w:val="006A7732"/>
    <w:rsid w:val="006A77B2"/>
    <w:rsid w:val="006A77FC"/>
    <w:rsid w:val="006A7A45"/>
    <w:rsid w:val="006B02E6"/>
    <w:rsid w:val="006B05FE"/>
    <w:rsid w:val="006B069B"/>
    <w:rsid w:val="006B082A"/>
    <w:rsid w:val="006B0BAE"/>
    <w:rsid w:val="006B0CC7"/>
    <w:rsid w:val="006B0CD7"/>
    <w:rsid w:val="006B0E30"/>
    <w:rsid w:val="006B0E65"/>
    <w:rsid w:val="006B0F34"/>
    <w:rsid w:val="006B0FDE"/>
    <w:rsid w:val="006B0FF1"/>
    <w:rsid w:val="006B10E6"/>
    <w:rsid w:val="006B120D"/>
    <w:rsid w:val="006B143A"/>
    <w:rsid w:val="006B1794"/>
    <w:rsid w:val="006B1C36"/>
    <w:rsid w:val="006B1C61"/>
    <w:rsid w:val="006B1DAB"/>
    <w:rsid w:val="006B1EA8"/>
    <w:rsid w:val="006B22EE"/>
    <w:rsid w:val="006B237A"/>
    <w:rsid w:val="006B23A7"/>
    <w:rsid w:val="006B2AF0"/>
    <w:rsid w:val="006B2BA2"/>
    <w:rsid w:val="006B2DDF"/>
    <w:rsid w:val="006B344F"/>
    <w:rsid w:val="006B3C73"/>
    <w:rsid w:val="006B3E7A"/>
    <w:rsid w:val="006B44CC"/>
    <w:rsid w:val="006B462D"/>
    <w:rsid w:val="006B49BA"/>
    <w:rsid w:val="006B4AE4"/>
    <w:rsid w:val="006B4B62"/>
    <w:rsid w:val="006B645E"/>
    <w:rsid w:val="006B67A4"/>
    <w:rsid w:val="006B685C"/>
    <w:rsid w:val="006B68F0"/>
    <w:rsid w:val="006B69F7"/>
    <w:rsid w:val="006B6A5E"/>
    <w:rsid w:val="006B796E"/>
    <w:rsid w:val="006B7992"/>
    <w:rsid w:val="006B7DFE"/>
    <w:rsid w:val="006C005B"/>
    <w:rsid w:val="006C0B65"/>
    <w:rsid w:val="006C0E38"/>
    <w:rsid w:val="006C0F48"/>
    <w:rsid w:val="006C1073"/>
    <w:rsid w:val="006C114F"/>
    <w:rsid w:val="006C1177"/>
    <w:rsid w:val="006C1296"/>
    <w:rsid w:val="006C151F"/>
    <w:rsid w:val="006C153C"/>
    <w:rsid w:val="006C1D71"/>
    <w:rsid w:val="006C1EEB"/>
    <w:rsid w:val="006C2524"/>
    <w:rsid w:val="006C267D"/>
    <w:rsid w:val="006C2DD6"/>
    <w:rsid w:val="006C2E93"/>
    <w:rsid w:val="006C30D8"/>
    <w:rsid w:val="006C3841"/>
    <w:rsid w:val="006C3CFB"/>
    <w:rsid w:val="006C3D66"/>
    <w:rsid w:val="006C3F02"/>
    <w:rsid w:val="006C3FA7"/>
    <w:rsid w:val="006C42B7"/>
    <w:rsid w:val="006C44E2"/>
    <w:rsid w:val="006C4975"/>
    <w:rsid w:val="006C4EE8"/>
    <w:rsid w:val="006C510F"/>
    <w:rsid w:val="006C5131"/>
    <w:rsid w:val="006C55DB"/>
    <w:rsid w:val="006C5676"/>
    <w:rsid w:val="006C5BE6"/>
    <w:rsid w:val="006C5C75"/>
    <w:rsid w:val="006C5DFB"/>
    <w:rsid w:val="006C5E7B"/>
    <w:rsid w:val="006C603D"/>
    <w:rsid w:val="006C6291"/>
    <w:rsid w:val="006C6889"/>
    <w:rsid w:val="006C68C4"/>
    <w:rsid w:val="006C696A"/>
    <w:rsid w:val="006C6C72"/>
    <w:rsid w:val="006C6DA8"/>
    <w:rsid w:val="006C71C5"/>
    <w:rsid w:val="006C7681"/>
    <w:rsid w:val="006D014E"/>
    <w:rsid w:val="006D0165"/>
    <w:rsid w:val="006D018D"/>
    <w:rsid w:val="006D0757"/>
    <w:rsid w:val="006D0BF9"/>
    <w:rsid w:val="006D0FB4"/>
    <w:rsid w:val="006D103D"/>
    <w:rsid w:val="006D1571"/>
    <w:rsid w:val="006D1892"/>
    <w:rsid w:val="006D19FF"/>
    <w:rsid w:val="006D1B5B"/>
    <w:rsid w:val="006D2060"/>
    <w:rsid w:val="006D2513"/>
    <w:rsid w:val="006D278F"/>
    <w:rsid w:val="006D2959"/>
    <w:rsid w:val="006D2BB1"/>
    <w:rsid w:val="006D2CD6"/>
    <w:rsid w:val="006D31A1"/>
    <w:rsid w:val="006D327A"/>
    <w:rsid w:val="006D3396"/>
    <w:rsid w:val="006D3E21"/>
    <w:rsid w:val="006D4138"/>
    <w:rsid w:val="006D420F"/>
    <w:rsid w:val="006D4714"/>
    <w:rsid w:val="006D477A"/>
    <w:rsid w:val="006D4881"/>
    <w:rsid w:val="006D496D"/>
    <w:rsid w:val="006D4DB9"/>
    <w:rsid w:val="006D5704"/>
    <w:rsid w:val="006D578F"/>
    <w:rsid w:val="006D5A25"/>
    <w:rsid w:val="006D5C40"/>
    <w:rsid w:val="006D5DB3"/>
    <w:rsid w:val="006D5E32"/>
    <w:rsid w:val="006D5E35"/>
    <w:rsid w:val="006D5E47"/>
    <w:rsid w:val="006D626C"/>
    <w:rsid w:val="006D62A9"/>
    <w:rsid w:val="006D6495"/>
    <w:rsid w:val="006D6C20"/>
    <w:rsid w:val="006D6F55"/>
    <w:rsid w:val="006D7169"/>
    <w:rsid w:val="006D71EB"/>
    <w:rsid w:val="006D7466"/>
    <w:rsid w:val="006D7782"/>
    <w:rsid w:val="006D791F"/>
    <w:rsid w:val="006E01DE"/>
    <w:rsid w:val="006E0B39"/>
    <w:rsid w:val="006E0C61"/>
    <w:rsid w:val="006E1087"/>
    <w:rsid w:val="006E1089"/>
    <w:rsid w:val="006E1231"/>
    <w:rsid w:val="006E1B56"/>
    <w:rsid w:val="006E1BEE"/>
    <w:rsid w:val="006E1C7C"/>
    <w:rsid w:val="006E1EF7"/>
    <w:rsid w:val="006E205D"/>
    <w:rsid w:val="006E22E9"/>
    <w:rsid w:val="006E2634"/>
    <w:rsid w:val="006E2912"/>
    <w:rsid w:val="006E2CDF"/>
    <w:rsid w:val="006E2EC5"/>
    <w:rsid w:val="006E2FCE"/>
    <w:rsid w:val="006E31FF"/>
    <w:rsid w:val="006E339E"/>
    <w:rsid w:val="006E3519"/>
    <w:rsid w:val="006E38E1"/>
    <w:rsid w:val="006E3968"/>
    <w:rsid w:val="006E3AF8"/>
    <w:rsid w:val="006E3B10"/>
    <w:rsid w:val="006E3BF0"/>
    <w:rsid w:val="006E3D7E"/>
    <w:rsid w:val="006E4369"/>
    <w:rsid w:val="006E4447"/>
    <w:rsid w:val="006E4588"/>
    <w:rsid w:val="006E45AD"/>
    <w:rsid w:val="006E474F"/>
    <w:rsid w:val="006E479C"/>
    <w:rsid w:val="006E491C"/>
    <w:rsid w:val="006E4BFC"/>
    <w:rsid w:val="006E4EFE"/>
    <w:rsid w:val="006E582F"/>
    <w:rsid w:val="006E6159"/>
    <w:rsid w:val="006E6308"/>
    <w:rsid w:val="006E63D4"/>
    <w:rsid w:val="006E6858"/>
    <w:rsid w:val="006E6F05"/>
    <w:rsid w:val="006E6F30"/>
    <w:rsid w:val="006E6F4A"/>
    <w:rsid w:val="006E6F56"/>
    <w:rsid w:val="006E7240"/>
    <w:rsid w:val="006E7417"/>
    <w:rsid w:val="006E74CF"/>
    <w:rsid w:val="006E7540"/>
    <w:rsid w:val="006E785F"/>
    <w:rsid w:val="006E7ADA"/>
    <w:rsid w:val="006E7B67"/>
    <w:rsid w:val="006E7B91"/>
    <w:rsid w:val="006E7E0B"/>
    <w:rsid w:val="006F0176"/>
    <w:rsid w:val="006F01AB"/>
    <w:rsid w:val="006F0206"/>
    <w:rsid w:val="006F069E"/>
    <w:rsid w:val="006F0B1E"/>
    <w:rsid w:val="006F13F3"/>
    <w:rsid w:val="006F16E1"/>
    <w:rsid w:val="006F16F4"/>
    <w:rsid w:val="006F1777"/>
    <w:rsid w:val="006F1C53"/>
    <w:rsid w:val="006F1C97"/>
    <w:rsid w:val="006F2352"/>
    <w:rsid w:val="006F2736"/>
    <w:rsid w:val="006F27B4"/>
    <w:rsid w:val="006F28A7"/>
    <w:rsid w:val="006F3222"/>
    <w:rsid w:val="006F3EFD"/>
    <w:rsid w:val="006F3F00"/>
    <w:rsid w:val="006F419E"/>
    <w:rsid w:val="006F4612"/>
    <w:rsid w:val="006F475C"/>
    <w:rsid w:val="006F503F"/>
    <w:rsid w:val="006F533E"/>
    <w:rsid w:val="006F57F9"/>
    <w:rsid w:val="006F590C"/>
    <w:rsid w:val="006F5DFC"/>
    <w:rsid w:val="006F5E63"/>
    <w:rsid w:val="006F5E97"/>
    <w:rsid w:val="006F6020"/>
    <w:rsid w:val="006F6154"/>
    <w:rsid w:val="006F6261"/>
    <w:rsid w:val="006F69BA"/>
    <w:rsid w:val="006F6ABA"/>
    <w:rsid w:val="006F6E53"/>
    <w:rsid w:val="006F6F05"/>
    <w:rsid w:val="006F6FC6"/>
    <w:rsid w:val="006F7879"/>
    <w:rsid w:val="006F7EB0"/>
    <w:rsid w:val="0070024A"/>
    <w:rsid w:val="007005CE"/>
    <w:rsid w:val="007006A6"/>
    <w:rsid w:val="007006D2"/>
    <w:rsid w:val="00700788"/>
    <w:rsid w:val="00700BB9"/>
    <w:rsid w:val="00700BF1"/>
    <w:rsid w:val="00700CA4"/>
    <w:rsid w:val="007013B9"/>
    <w:rsid w:val="007013F0"/>
    <w:rsid w:val="0070153F"/>
    <w:rsid w:val="00701977"/>
    <w:rsid w:val="007019C2"/>
    <w:rsid w:val="00701FC1"/>
    <w:rsid w:val="00701FFD"/>
    <w:rsid w:val="007029CD"/>
    <w:rsid w:val="007030D5"/>
    <w:rsid w:val="0070323F"/>
    <w:rsid w:val="0070326A"/>
    <w:rsid w:val="007033BE"/>
    <w:rsid w:val="00703439"/>
    <w:rsid w:val="0070343F"/>
    <w:rsid w:val="00703554"/>
    <w:rsid w:val="00703844"/>
    <w:rsid w:val="00703C0D"/>
    <w:rsid w:val="00703CD5"/>
    <w:rsid w:val="00703D3A"/>
    <w:rsid w:val="007044C1"/>
    <w:rsid w:val="0070488A"/>
    <w:rsid w:val="00704A27"/>
    <w:rsid w:val="00704D8B"/>
    <w:rsid w:val="00705388"/>
    <w:rsid w:val="00705C5F"/>
    <w:rsid w:val="00705DB3"/>
    <w:rsid w:val="00705DFD"/>
    <w:rsid w:val="007066A9"/>
    <w:rsid w:val="007066AF"/>
    <w:rsid w:val="0070692F"/>
    <w:rsid w:val="00706F6C"/>
    <w:rsid w:val="007071DA"/>
    <w:rsid w:val="007073F3"/>
    <w:rsid w:val="00707D76"/>
    <w:rsid w:val="0071006D"/>
    <w:rsid w:val="007101B5"/>
    <w:rsid w:val="007104B1"/>
    <w:rsid w:val="007105EA"/>
    <w:rsid w:val="00710670"/>
    <w:rsid w:val="0071082F"/>
    <w:rsid w:val="00710BA9"/>
    <w:rsid w:val="00710BB2"/>
    <w:rsid w:val="00710C1A"/>
    <w:rsid w:val="00710F05"/>
    <w:rsid w:val="0071114D"/>
    <w:rsid w:val="007112F1"/>
    <w:rsid w:val="0071144C"/>
    <w:rsid w:val="00711CE0"/>
    <w:rsid w:val="00712146"/>
    <w:rsid w:val="00712835"/>
    <w:rsid w:val="00712B38"/>
    <w:rsid w:val="00712C84"/>
    <w:rsid w:val="00712FB5"/>
    <w:rsid w:val="00713782"/>
    <w:rsid w:val="00713843"/>
    <w:rsid w:val="00713D9E"/>
    <w:rsid w:val="00714079"/>
    <w:rsid w:val="007144B6"/>
    <w:rsid w:val="00714949"/>
    <w:rsid w:val="007152D3"/>
    <w:rsid w:val="0071536F"/>
    <w:rsid w:val="0071560B"/>
    <w:rsid w:val="007157BA"/>
    <w:rsid w:val="00715B81"/>
    <w:rsid w:val="00715EE3"/>
    <w:rsid w:val="007160C4"/>
    <w:rsid w:val="0071620A"/>
    <w:rsid w:val="00716410"/>
    <w:rsid w:val="007165FE"/>
    <w:rsid w:val="00716D3F"/>
    <w:rsid w:val="00716F2F"/>
    <w:rsid w:val="00717225"/>
    <w:rsid w:val="00717669"/>
    <w:rsid w:val="00717807"/>
    <w:rsid w:val="00717EEB"/>
    <w:rsid w:val="007202D6"/>
    <w:rsid w:val="0072034A"/>
    <w:rsid w:val="0072067D"/>
    <w:rsid w:val="007206AE"/>
    <w:rsid w:val="00720B32"/>
    <w:rsid w:val="00720CDD"/>
    <w:rsid w:val="00720F29"/>
    <w:rsid w:val="00721219"/>
    <w:rsid w:val="00721BBC"/>
    <w:rsid w:val="00721C1D"/>
    <w:rsid w:val="00721F26"/>
    <w:rsid w:val="0072212C"/>
    <w:rsid w:val="00722296"/>
    <w:rsid w:val="007223F5"/>
    <w:rsid w:val="0072248C"/>
    <w:rsid w:val="007226E7"/>
    <w:rsid w:val="0072295D"/>
    <w:rsid w:val="00722B3A"/>
    <w:rsid w:val="00723010"/>
    <w:rsid w:val="007233CE"/>
    <w:rsid w:val="0072344E"/>
    <w:rsid w:val="0072348B"/>
    <w:rsid w:val="007234F4"/>
    <w:rsid w:val="00723573"/>
    <w:rsid w:val="0072365A"/>
    <w:rsid w:val="007238A4"/>
    <w:rsid w:val="007238FA"/>
    <w:rsid w:val="007242C4"/>
    <w:rsid w:val="00724304"/>
    <w:rsid w:val="0072474D"/>
    <w:rsid w:val="007247B8"/>
    <w:rsid w:val="0072483B"/>
    <w:rsid w:val="007248EA"/>
    <w:rsid w:val="00724915"/>
    <w:rsid w:val="00724D58"/>
    <w:rsid w:val="00724FA3"/>
    <w:rsid w:val="00725045"/>
    <w:rsid w:val="00725265"/>
    <w:rsid w:val="00725754"/>
    <w:rsid w:val="007261C0"/>
    <w:rsid w:val="007261D0"/>
    <w:rsid w:val="0072644A"/>
    <w:rsid w:val="007265EA"/>
    <w:rsid w:val="007267AB"/>
    <w:rsid w:val="007270B6"/>
    <w:rsid w:val="007271AF"/>
    <w:rsid w:val="0072727D"/>
    <w:rsid w:val="0072738A"/>
    <w:rsid w:val="00727461"/>
    <w:rsid w:val="0072798F"/>
    <w:rsid w:val="007279F0"/>
    <w:rsid w:val="00727A18"/>
    <w:rsid w:val="007300C3"/>
    <w:rsid w:val="007302CC"/>
    <w:rsid w:val="007303D4"/>
    <w:rsid w:val="00730718"/>
    <w:rsid w:val="00730A12"/>
    <w:rsid w:val="00730F6E"/>
    <w:rsid w:val="0073181F"/>
    <w:rsid w:val="00731DA0"/>
    <w:rsid w:val="00732404"/>
    <w:rsid w:val="00732668"/>
    <w:rsid w:val="007329ED"/>
    <w:rsid w:val="00732BAF"/>
    <w:rsid w:val="00732CF2"/>
    <w:rsid w:val="00732F25"/>
    <w:rsid w:val="007331C1"/>
    <w:rsid w:val="007332D5"/>
    <w:rsid w:val="00733B6E"/>
    <w:rsid w:val="00733C55"/>
    <w:rsid w:val="00733CC0"/>
    <w:rsid w:val="007341A3"/>
    <w:rsid w:val="00734703"/>
    <w:rsid w:val="00734D49"/>
    <w:rsid w:val="00734D67"/>
    <w:rsid w:val="00734E41"/>
    <w:rsid w:val="007361F6"/>
    <w:rsid w:val="007363C5"/>
    <w:rsid w:val="00736BBA"/>
    <w:rsid w:val="00737568"/>
    <w:rsid w:val="007379BE"/>
    <w:rsid w:val="00737C05"/>
    <w:rsid w:val="00737D43"/>
    <w:rsid w:val="00737E62"/>
    <w:rsid w:val="007404D4"/>
    <w:rsid w:val="00740C76"/>
    <w:rsid w:val="0074102D"/>
    <w:rsid w:val="007412BA"/>
    <w:rsid w:val="0074164B"/>
    <w:rsid w:val="00741C0A"/>
    <w:rsid w:val="00741CE3"/>
    <w:rsid w:val="00741F70"/>
    <w:rsid w:val="00742261"/>
    <w:rsid w:val="007425A4"/>
    <w:rsid w:val="007426E9"/>
    <w:rsid w:val="007428E2"/>
    <w:rsid w:val="00742BC4"/>
    <w:rsid w:val="0074301B"/>
    <w:rsid w:val="00743278"/>
    <w:rsid w:val="00743469"/>
    <w:rsid w:val="007436B0"/>
    <w:rsid w:val="007440B0"/>
    <w:rsid w:val="0074427E"/>
    <w:rsid w:val="00744365"/>
    <w:rsid w:val="00744617"/>
    <w:rsid w:val="00744A4B"/>
    <w:rsid w:val="00744D7A"/>
    <w:rsid w:val="00744FB3"/>
    <w:rsid w:val="007450DA"/>
    <w:rsid w:val="00745454"/>
    <w:rsid w:val="007456AE"/>
    <w:rsid w:val="0074591C"/>
    <w:rsid w:val="007459B1"/>
    <w:rsid w:val="00745D5B"/>
    <w:rsid w:val="00745FE3"/>
    <w:rsid w:val="00746044"/>
    <w:rsid w:val="007461DF"/>
    <w:rsid w:val="0074679A"/>
    <w:rsid w:val="00746960"/>
    <w:rsid w:val="0074700A"/>
    <w:rsid w:val="00747078"/>
    <w:rsid w:val="00747240"/>
    <w:rsid w:val="0074738C"/>
    <w:rsid w:val="00747A22"/>
    <w:rsid w:val="0075037B"/>
    <w:rsid w:val="007504A0"/>
    <w:rsid w:val="007507EE"/>
    <w:rsid w:val="00750E92"/>
    <w:rsid w:val="0075107D"/>
    <w:rsid w:val="007512E1"/>
    <w:rsid w:val="0075132C"/>
    <w:rsid w:val="007514D0"/>
    <w:rsid w:val="007516F5"/>
    <w:rsid w:val="00751734"/>
    <w:rsid w:val="00751912"/>
    <w:rsid w:val="00751B33"/>
    <w:rsid w:val="00752418"/>
    <w:rsid w:val="007524BC"/>
    <w:rsid w:val="00752A76"/>
    <w:rsid w:val="00752D77"/>
    <w:rsid w:val="00752F7E"/>
    <w:rsid w:val="00753515"/>
    <w:rsid w:val="007539DD"/>
    <w:rsid w:val="00753AB8"/>
    <w:rsid w:val="00753D05"/>
    <w:rsid w:val="00753EC3"/>
    <w:rsid w:val="00754152"/>
    <w:rsid w:val="007541D3"/>
    <w:rsid w:val="0075427F"/>
    <w:rsid w:val="007542D5"/>
    <w:rsid w:val="007542E6"/>
    <w:rsid w:val="00754492"/>
    <w:rsid w:val="007544CE"/>
    <w:rsid w:val="007544D6"/>
    <w:rsid w:val="0075450A"/>
    <w:rsid w:val="007547C4"/>
    <w:rsid w:val="0075483C"/>
    <w:rsid w:val="00754E6E"/>
    <w:rsid w:val="00754E9F"/>
    <w:rsid w:val="00755034"/>
    <w:rsid w:val="00755395"/>
    <w:rsid w:val="00755983"/>
    <w:rsid w:val="00755A37"/>
    <w:rsid w:val="00755A6C"/>
    <w:rsid w:val="00755AF1"/>
    <w:rsid w:val="007570D5"/>
    <w:rsid w:val="007575F6"/>
    <w:rsid w:val="00757691"/>
    <w:rsid w:val="00757B7B"/>
    <w:rsid w:val="00757C0F"/>
    <w:rsid w:val="00757F5C"/>
    <w:rsid w:val="00760139"/>
    <w:rsid w:val="00760286"/>
    <w:rsid w:val="0076050C"/>
    <w:rsid w:val="00760588"/>
    <w:rsid w:val="007608D2"/>
    <w:rsid w:val="00761074"/>
    <w:rsid w:val="00761207"/>
    <w:rsid w:val="007615D5"/>
    <w:rsid w:val="0076166E"/>
    <w:rsid w:val="00761789"/>
    <w:rsid w:val="0076197C"/>
    <w:rsid w:val="0076209B"/>
    <w:rsid w:val="0076215C"/>
    <w:rsid w:val="007622FC"/>
    <w:rsid w:val="0076330C"/>
    <w:rsid w:val="007635E4"/>
    <w:rsid w:val="00763EC4"/>
    <w:rsid w:val="00763F92"/>
    <w:rsid w:val="00764709"/>
    <w:rsid w:val="00764D19"/>
    <w:rsid w:val="0076506C"/>
    <w:rsid w:val="00765116"/>
    <w:rsid w:val="0076517E"/>
    <w:rsid w:val="0076567A"/>
    <w:rsid w:val="00765812"/>
    <w:rsid w:val="007658E0"/>
    <w:rsid w:val="00765B3D"/>
    <w:rsid w:val="00765B93"/>
    <w:rsid w:val="00765DA7"/>
    <w:rsid w:val="007665C5"/>
    <w:rsid w:val="007669FB"/>
    <w:rsid w:val="007671C8"/>
    <w:rsid w:val="0076761E"/>
    <w:rsid w:val="007679E7"/>
    <w:rsid w:val="0077010A"/>
    <w:rsid w:val="007703F4"/>
    <w:rsid w:val="0077041C"/>
    <w:rsid w:val="0077053E"/>
    <w:rsid w:val="00770DAD"/>
    <w:rsid w:val="007710D0"/>
    <w:rsid w:val="00771392"/>
    <w:rsid w:val="0077169B"/>
    <w:rsid w:val="0077172C"/>
    <w:rsid w:val="0077181D"/>
    <w:rsid w:val="00771BD7"/>
    <w:rsid w:val="00772162"/>
    <w:rsid w:val="007721DF"/>
    <w:rsid w:val="00772487"/>
    <w:rsid w:val="00772519"/>
    <w:rsid w:val="007725B3"/>
    <w:rsid w:val="007727A9"/>
    <w:rsid w:val="0077301B"/>
    <w:rsid w:val="0077323F"/>
    <w:rsid w:val="00773287"/>
    <w:rsid w:val="007738E1"/>
    <w:rsid w:val="0077396B"/>
    <w:rsid w:val="00773B4E"/>
    <w:rsid w:val="007741C8"/>
    <w:rsid w:val="00774546"/>
    <w:rsid w:val="00774706"/>
    <w:rsid w:val="0077485A"/>
    <w:rsid w:val="00774C4B"/>
    <w:rsid w:val="00774FE0"/>
    <w:rsid w:val="007750E5"/>
    <w:rsid w:val="00775171"/>
    <w:rsid w:val="007755D1"/>
    <w:rsid w:val="00775653"/>
    <w:rsid w:val="00775A23"/>
    <w:rsid w:val="00775DA3"/>
    <w:rsid w:val="007764C5"/>
    <w:rsid w:val="00776D6E"/>
    <w:rsid w:val="00777464"/>
    <w:rsid w:val="0077782C"/>
    <w:rsid w:val="0077795A"/>
    <w:rsid w:val="00777C30"/>
    <w:rsid w:val="00780197"/>
    <w:rsid w:val="007801B8"/>
    <w:rsid w:val="00780426"/>
    <w:rsid w:val="007805FB"/>
    <w:rsid w:val="007807DF"/>
    <w:rsid w:val="00781634"/>
    <w:rsid w:val="007817F7"/>
    <w:rsid w:val="00781898"/>
    <w:rsid w:val="0078196F"/>
    <w:rsid w:val="00781B16"/>
    <w:rsid w:val="00782CD0"/>
    <w:rsid w:val="007830C1"/>
    <w:rsid w:val="007839C6"/>
    <w:rsid w:val="00783A29"/>
    <w:rsid w:val="00783A92"/>
    <w:rsid w:val="00783B2B"/>
    <w:rsid w:val="00784069"/>
    <w:rsid w:val="007840B7"/>
    <w:rsid w:val="00784B88"/>
    <w:rsid w:val="00784DB3"/>
    <w:rsid w:val="007850A0"/>
    <w:rsid w:val="00785354"/>
    <w:rsid w:val="007855EF"/>
    <w:rsid w:val="00785AE6"/>
    <w:rsid w:val="00785B1A"/>
    <w:rsid w:val="00785D81"/>
    <w:rsid w:val="00785FE9"/>
    <w:rsid w:val="007860E7"/>
    <w:rsid w:val="0078619A"/>
    <w:rsid w:val="007861BD"/>
    <w:rsid w:val="007861F8"/>
    <w:rsid w:val="0078662C"/>
    <w:rsid w:val="00786A45"/>
    <w:rsid w:val="00786AB2"/>
    <w:rsid w:val="00786B75"/>
    <w:rsid w:val="00787728"/>
    <w:rsid w:val="00787779"/>
    <w:rsid w:val="00787C69"/>
    <w:rsid w:val="00787C80"/>
    <w:rsid w:val="007903AD"/>
    <w:rsid w:val="00790473"/>
    <w:rsid w:val="00790479"/>
    <w:rsid w:val="00790B4F"/>
    <w:rsid w:val="00790C0A"/>
    <w:rsid w:val="00790F88"/>
    <w:rsid w:val="0079107F"/>
    <w:rsid w:val="00791A7B"/>
    <w:rsid w:val="00791AAB"/>
    <w:rsid w:val="00791BD2"/>
    <w:rsid w:val="00791C2B"/>
    <w:rsid w:val="0079201A"/>
    <w:rsid w:val="007925AE"/>
    <w:rsid w:val="0079293F"/>
    <w:rsid w:val="00792A44"/>
    <w:rsid w:val="00792BEB"/>
    <w:rsid w:val="00792EE5"/>
    <w:rsid w:val="0079309B"/>
    <w:rsid w:val="007933DA"/>
    <w:rsid w:val="0079353D"/>
    <w:rsid w:val="007945CB"/>
    <w:rsid w:val="00794711"/>
    <w:rsid w:val="0079524B"/>
    <w:rsid w:val="00795411"/>
    <w:rsid w:val="00795829"/>
    <w:rsid w:val="0079590F"/>
    <w:rsid w:val="00795C8E"/>
    <w:rsid w:val="00795CD8"/>
    <w:rsid w:val="00795E82"/>
    <w:rsid w:val="00795EC6"/>
    <w:rsid w:val="00795F44"/>
    <w:rsid w:val="0079685B"/>
    <w:rsid w:val="00796A63"/>
    <w:rsid w:val="007973C6"/>
    <w:rsid w:val="00797795"/>
    <w:rsid w:val="00797D40"/>
    <w:rsid w:val="00797E97"/>
    <w:rsid w:val="00797FF7"/>
    <w:rsid w:val="007A0372"/>
    <w:rsid w:val="007A06BE"/>
    <w:rsid w:val="007A06FF"/>
    <w:rsid w:val="007A07F3"/>
    <w:rsid w:val="007A08FD"/>
    <w:rsid w:val="007A0D1C"/>
    <w:rsid w:val="007A13FE"/>
    <w:rsid w:val="007A169D"/>
    <w:rsid w:val="007A1E66"/>
    <w:rsid w:val="007A202D"/>
    <w:rsid w:val="007A2110"/>
    <w:rsid w:val="007A2228"/>
    <w:rsid w:val="007A2D33"/>
    <w:rsid w:val="007A2F37"/>
    <w:rsid w:val="007A36A8"/>
    <w:rsid w:val="007A36B1"/>
    <w:rsid w:val="007A3788"/>
    <w:rsid w:val="007A3A19"/>
    <w:rsid w:val="007A3BF0"/>
    <w:rsid w:val="007A3EDA"/>
    <w:rsid w:val="007A3FCB"/>
    <w:rsid w:val="007A4639"/>
    <w:rsid w:val="007A5042"/>
    <w:rsid w:val="007A544B"/>
    <w:rsid w:val="007A5745"/>
    <w:rsid w:val="007A5D88"/>
    <w:rsid w:val="007A5DB0"/>
    <w:rsid w:val="007A5EA0"/>
    <w:rsid w:val="007A5F93"/>
    <w:rsid w:val="007A6161"/>
    <w:rsid w:val="007A63B3"/>
    <w:rsid w:val="007A657F"/>
    <w:rsid w:val="007A65B8"/>
    <w:rsid w:val="007A6AA7"/>
    <w:rsid w:val="007A6CA3"/>
    <w:rsid w:val="007A6FE2"/>
    <w:rsid w:val="007A705F"/>
    <w:rsid w:val="007A71F4"/>
    <w:rsid w:val="007A7669"/>
    <w:rsid w:val="007A7747"/>
    <w:rsid w:val="007A781E"/>
    <w:rsid w:val="007A786E"/>
    <w:rsid w:val="007A7892"/>
    <w:rsid w:val="007A79B2"/>
    <w:rsid w:val="007A7A14"/>
    <w:rsid w:val="007A7A90"/>
    <w:rsid w:val="007A7DF0"/>
    <w:rsid w:val="007B0127"/>
    <w:rsid w:val="007B05C3"/>
    <w:rsid w:val="007B09D6"/>
    <w:rsid w:val="007B0C4B"/>
    <w:rsid w:val="007B0EA4"/>
    <w:rsid w:val="007B10D4"/>
    <w:rsid w:val="007B12BE"/>
    <w:rsid w:val="007B131C"/>
    <w:rsid w:val="007B14B3"/>
    <w:rsid w:val="007B184B"/>
    <w:rsid w:val="007B1B37"/>
    <w:rsid w:val="007B1C33"/>
    <w:rsid w:val="007B1DF6"/>
    <w:rsid w:val="007B2031"/>
    <w:rsid w:val="007B20E9"/>
    <w:rsid w:val="007B2141"/>
    <w:rsid w:val="007B214E"/>
    <w:rsid w:val="007B2186"/>
    <w:rsid w:val="007B26A2"/>
    <w:rsid w:val="007B2751"/>
    <w:rsid w:val="007B278A"/>
    <w:rsid w:val="007B29EC"/>
    <w:rsid w:val="007B2C01"/>
    <w:rsid w:val="007B2C74"/>
    <w:rsid w:val="007B2CE5"/>
    <w:rsid w:val="007B3128"/>
    <w:rsid w:val="007B325B"/>
    <w:rsid w:val="007B3E66"/>
    <w:rsid w:val="007B3F35"/>
    <w:rsid w:val="007B4083"/>
    <w:rsid w:val="007B4537"/>
    <w:rsid w:val="007B4681"/>
    <w:rsid w:val="007B4730"/>
    <w:rsid w:val="007B4869"/>
    <w:rsid w:val="007B4A9A"/>
    <w:rsid w:val="007B505E"/>
    <w:rsid w:val="007B5079"/>
    <w:rsid w:val="007B5605"/>
    <w:rsid w:val="007B5BE5"/>
    <w:rsid w:val="007B5C2D"/>
    <w:rsid w:val="007B5C38"/>
    <w:rsid w:val="007B5CFE"/>
    <w:rsid w:val="007B608D"/>
    <w:rsid w:val="007B61C6"/>
    <w:rsid w:val="007B6406"/>
    <w:rsid w:val="007B6730"/>
    <w:rsid w:val="007B6CB6"/>
    <w:rsid w:val="007B6D63"/>
    <w:rsid w:val="007B7137"/>
    <w:rsid w:val="007B7461"/>
    <w:rsid w:val="007B7785"/>
    <w:rsid w:val="007B7ACD"/>
    <w:rsid w:val="007C0071"/>
    <w:rsid w:val="007C0117"/>
    <w:rsid w:val="007C05D0"/>
    <w:rsid w:val="007C075B"/>
    <w:rsid w:val="007C0946"/>
    <w:rsid w:val="007C0AE6"/>
    <w:rsid w:val="007C123A"/>
    <w:rsid w:val="007C13BF"/>
    <w:rsid w:val="007C183C"/>
    <w:rsid w:val="007C1A94"/>
    <w:rsid w:val="007C1BA1"/>
    <w:rsid w:val="007C1BE0"/>
    <w:rsid w:val="007C25DE"/>
    <w:rsid w:val="007C277D"/>
    <w:rsid w:val="007C2B60"/>
    <w:rsid w:val="007C2B74"/>
    <w:rsid w:val="007C2BCE"/>
    <w:rsid w:val="007C3BFF"/>
    <w:rsid w:val="007C3DFE"/>
    <w:rsid w:val="007C3F03"/>
    <w:rsid w:val="007C3F17"/>
    <w:rsid w:val="007C3FCA"/>
    <w:rsid w:val="007C4333"/>
    <w:rsid w:val="007C4613"/>
    <w:rsid w:val="007C4630"/>
    <w:rsid w:val="007C46B3"/>
    <w:rsid w:val="007C48BF"/>
    <w:rsid w:val="007C4AB5"/>
    <w:rsid w:val="007C4B05"/>
    <w:rsid w:val="007C509B"/>
    <w:rsid w:val="007C555B"/>
    <w:rsid w:val="007C5781"/>
    <w:rsid w:val="007C59BF"/>
    <w:rsid w:val="007C59E1"/>
    <w:rsid w:val="007C5B5E"/>
    <w:rsid w:val="007C5BA0"/>
    <w:rsid w:val="007C5C4D"/>
    <w:rsid w:val="007C5E8B"/>
    <w:rsid w:val="007C6709"/>
    <w:rsid w:val="007C6D93"/>
    <w:rsid w:val="007C7427"/>
    <w:rsid w:val="007C770E"/>
    <w:rsid w:val="007C774C"/>
    <w:rsid w:val="007C7ABA"/>
    <w:rsid w:val="007C7DB4"/>
    <w:rsid w:val="007D0315"/>
    <w:rsid w:val="007D0409"/>
    <w:rsid w:val="007D0878"/>
    <w:rsid w:val="007D0A76"/>
    <w:rsid w:val="007D0DF6"/>
    <w:rsid w:val="007D119B"/>
    <w:rsid w:val="007D1353"/>
    <w:rsid w:val="007D17A1"/>
    <w:rsid w:val="007D17AF"/>
    <w:rsid w:val="007D1ACF"/>
    <w:rsid w:val="007D207A"/>
    <w:rsid w:val="007D2101"/>
    <w:rsid w:val="007D22A9"/>
    <w:rsid w:val="007D23BC"/>
    <w:rsid w:val="007D27F5"/>
    <w:rsid w:val="007D28B6"/>
    <w:rsid w:val="007D2A6B"/>
    <w:rsid w:val="007D2C44"/>
    <w:rsid w:val="007D3231"/>
    <w:rsid w:val="007D323D"/>
    <w:rsid w:val="007D35B2"/>
    <w:rsid w:val="007D362E"/>
    <w:rsid w:val="007D37CC"/>
    <w:rsid w:val="007D3C81"/>
    <w:rsid w:val="007D3E6F"/>
    <w:rsid w:val="007D3F03"/>
    <w:rsid w:val="007D477A"/>
    <w:rsid w:val="007D4781"/>
    <w:rsid w:val="007D4800"/>
    <w:rsid w:val="007D493C"/>
    <w:rsid w:val="007D4971"/>
    <w:rsid w:val="007D4E68"/>
    <w:rsid w:val="007D5186"/>
    <w:rsid w:val="007D53CF"/>
    <w:rsid w:val="007D5504"/>
    <w:rsid w:val="007D56CA"/>
    <w:rsid w:val="007D57DC"/>
    <w:rsid w:val="007D58DB"/>
    <w:rsid w:val="007D5952"/>
    <w:rsid w:val="007D5B4C"/>
    <w:rsid w:val="007D5C4A"/>
    <w:rsid w:val="007D5CD3"/>
    <w:rsid w:val="007D5E5F"/>
    <w:rsid w:val="007D5ECD"/>
    <w:rsid w:val="007D62F1"/>
    <w:rsid w:val="007D65F1"/>
    <w:rsid w:val="007D674D"/>
    <w:rsid w:val="007D686D"/>
    <w:rsid w:val="007D6C13"/>
    <w:rsid w:val="007D6CE4"/>
    <w:rsid w:val="007D6FCB"/>
    <w:rsid w:val="007D710D"/>
    <w:rsid w:val="007D7169"/>
    <w:rsid w:val="007D71C8"/>
    <w:rsid w:val="007D7678"/>
    <w:rsid w:val="007D7780"/>
    <w:rsid w:val="007D7A2E"/>
    <w:rsid w:val="007D7B09"/>
    <w:rsid w:val="007D7F81"/>
    <w:rsid w:val="007E03A9"/>
    <w:rsid w:val="007E03F0"/>
    <w:rsid w:val="007E0908"/>
    <w:rsid w:val="007E0D3F"/>
    <w:rsid w:val="007E1129"/>
    <w:rsid w:val="007E11DB"/>
    <w:rsid w:val="007E17D1"/>
    <w:rsid w:val="007E1832"/>
    <w:rsid w:val="007E1B9D"/>
    <w:rsid w:val="007E1FFA"/>
    <w:rsid w:val="007E218F"/>
    <w:rsid w:val="007E2253"/>
    <w:rsid w:val="007E32DC"/>
    <w:rsid w:val="007E36F6"/>
    <w:rsid w:val="007E3A0E"/>
    <w:rsid w:val="007E44E7"/>
    <w:rsid w:val="007E4850"/>
    <w:rsid w:val="007E4AA8"/>
    <w:rsid w:val="007E4D50"/>
    <w:rsid w:val="007E4EBD"/>
    <w:rsid w:val="007E50A5"/>
    <w:rsid w:val="007E52C9"/>
    <w:rsid w:val="007E56C5"/>
    <w:rsid w:val="007E5997"/>
    <w:rsid w:val="007E5C39"/>
    <w:rsid w:val="007E621B"/>
    <w:rsid w:val="007E62AB"/>
    <w:rsid w:val="007E6304"/>
    <w:rsid w:val="007E6844"/>
    <w:rsid w:val="007E6A77"/>
    <w:rsid w:val="007E6D37"/>
    <w:rsid w:val="007E7225"/>
    <w:rsid w:val="007E7382"/>
    <w:rsid w:val="007E73DC"/>
    <w:rsid w:val="007E758D"/>
    <w:rsid w:val="007E78F0"/>
    <w:rsid w:val="007E7A3B"/>
    <w:rsid w:val="007E7C6F"/>
    <w:rsid w:val="007F0D9B"/>
    <w:rsid w:val="007F0DDF"/>
    <w:rsid w:val="007F0F82"/>
    <w:rsid w:val="007F117E"/>
    <w:rsid w:val="007F1830"/>
    <w:rsid w:val="007F1913"/>
    <w:rsid w:val="007F1E2D"/>
    <w:rsid w:val="007F1F91"/>
    <w:rsid w:val="007F23D9"/>
    <w:rsid w:val="007F2557"/>
    <w:rsid w:val="007F280B"/>
    <w:rsid w:val="007F35A2"/>
    <w:rsid w:val="007F375D"/>
    <w:rsid w:val="007F37D5"/>
    <w:rsid w:val="007F3CB4"/>
    <w:rsid w:val="007F3EA6"/>
    <w:rsid w:val="007F43B5"/>
    <w:rsid w:val="007F4592"/>
    <w:rsid w:val="007F468A"/>
    <w:rsid w:val="007F4C76"/>
    <w:rsid w:val="007F4DAC"/>
    <w:rsid w:val="007F4F44"/>
    <w:rsid w:val="007F51DC"/>
    <w:rsid w:val="007F52CC"/>
    <w:rsid w:val="007F58AE"/>
    <w:rsid w:val="007F58E8"/>
    <w:rsid w:val="007F5966"/>
    <w:rsid w:val="007F5DDC"/>
    <w:rsid w:val="007F5E29"/>
    <w:rsid w:val="007F635B"/>
    <w:rsid w:val="007F64CA"/>
    <w:rsid w:val="007F651D"/>
    <w:rsid w:val="007F6CBC"/>
    <w:rsid w:val="007F6CF6"/>
    <w:rsid w:val="007F6F05"/>
    <w:rsid w:val="007F755F"/>
    <w:rsid w:val="007F7644"/>
    <w:rsid w:val="007F7A62"/>
    <w:rsid w:val="007F7B62"/>
    <w:rsid w:val="007F7E12"/>
    <w:rsid w:val="008002B3"/>
    <w:rsid w:val="0080032C"/>
    <w:rsid w:val="0080038E"/>
    <w:rsid w:val="00800573"/>
    <w:rsid w:val="00800BFA"/>
    <w:rsid w:val="00800D55"/>
    <w:rsid w:val="008015D2"/>
    <w:rsid w:val="00801820"/>
    <w:rsid w:val="00801906"/>
    <w:rsid w:val="00801E92"/>
    <w:rsid w:val="00801FCB"/>
    <w:rsid w:val="00802A4E"/>
    <w:rsid w:val="00802BC6"/>
    <w:rsid w:val="00802F10"/>
    <w:rsid w:val="008034C4"/>
    <w:rsid w:val="00804284"/>
    <w:rsid w:val="008046E3"/>
    <w:rsid w:val="0080498E"/>
    <w:rsid w:val="008049DE"/>
    <w:rsid w:val="00804E53"/>
    <w:rsid w:val="00805283"/>
    <w:rsid w:val="00805ADC"/>
    <w:rsid w:val="00805D28"/>
    <w:rsid w:val="00805F3D"/>
    <w:rsid w:val="0080651B"/>
    <w:rsid w:val="00806873"/>
    <w:rsid w:val="008068B6"/>
    <w:rsid w:val="008070B8"/>
    <w:rsid w:val="00807258"/>
    <w:rsid w:val="0080732A"/>
    <w:rsid w:val="00807394"/>
    <w:rsid w:val="00807401"/>
    <w:rsid w:val="008076B6"/>
    <w:rsid w:val="00807851"/>
    <w:rsid w:val="0080797A"/>
    <w:rsid w:val="0081051D"/>
    <w:rsid w:val="00810A20"/>
    <w:rsid w:val="00810CDA"/>
    <w:rsid w:val="00811108"/>
    <w:rsid w:val="00811D4A"/>
    <w:rsid w:val="00811F33"/>
    <w:rsid w:val="00812146"/>
    <w:rsid w:val="0081295A"/>
    <w:rsid w:val="0081296C"/>
    <w:rsid w:val="00812E86"/>
    <w:rsid w:val="00813095"/>
    <w:rsid w:val="008132FB"/>
    <w:rsid w:val="008134F9"/>
    <w:rsid w:val="00813555"/>
    <w:rsid w:val="00813841"/>
    <w:rsid w:val="008138D4"/>
    <w:rsid w:val="00813A0E"/>
    <w:rsid w:val="00813BC8"/>
    <w:rsid w:val="00813D2A"/>
    <w:rsid w:val="00813F95"/>
    <w:rsid w:val="00813F9F"/>
    <w:rsid w:val="00814034"/>
    <w:rsid w:val="0081408E"/>
    <w:rsid w:val="00814AA9"/>
    <w:rsid w:val="00814C4D"/>
    <w:rsid w:val="008152D0"/>
    <w:rsid w:val="0081560F"/>
    <w:rsid w:val="00815631"/>
    <w:rsid w:val="008158FD"/>
    <w:rsid w:val="00815E2B"/>
    <w:rsid w:val="00815FEC"/>
    <w:rsid w:val="00816161"/>
    <w:rsid w:val="00816363"/>
    <w:rsid w:val="0081657A"/>
    <w:rsid w:val="008165AA"/>
    <w:rsid w:val="008167BB"/>
    <w:rsid w:val="00816A34"/>
    <w:rsid w:val="008172EF"/>
    <w:rsid w:val="0081772E"/>
    <w:rsid w:val="00817C77"/>
    <w:rsid w:val="00817C8C"/>
    <w:rsid w:val="00820667"/>
    <w:rsid w:val="00820820"/>
    <w:rsid w:val="00821005"/>
    <w:rsid w:val="008214D1"/>
    <w:rsid w:val="00821686"/>
    <w:rsid w:val="008217C4"/>
    <w:rsid w:val="00821B0A"/>
    <w:rsid w:val="00821C4A"/>
    <w:rsid w:val="00821C8D"/>
    <w:rsid w:val="00821FB2"/>
    <w:rsid w:val="008220C3"/>
    <w:rsid w:val="008221C1"/>
    <w:rsid w:val="00822709"/>
    <w:rsid w:val="008227EA"/>
    <w:rsid w:val="00822BD0"/>
    <w:rsid w:val="0082322F"/>
    <w:rsid w:val="00823305"/>
    <w:rsid w:val="008233F6"/>
    <w:rsid w:val="008239B1"/>
    <w:rsid w:val="00823C68"/>
    <w:rsid w:val="00824310"/>
    <w:rsid w:val="0082487B"/>
    <w:rsid w:val="008249C8"/>
    <w:rsid w:val="00824D4E"/>
    <w:rsid w:val="00824D6E"/>
    <w:rsid w:val="00825596"/>
    <w:rsid w:val="008256D0"/>
    <w:rsid w:val="008259AB"/>
    <w:rsid w:val="00825CFD"/>
    <w:rsid w:val="00825E9F"/>
    <w:rsid w:val="00826468"/>
    <w:rsid w:val="00826475"/>
    <w:rsid w:val="00826E9D"/>
    <w:rsid w:val="00826F67"/>
    <w:rsid w:val="00827209"/>
    <w:rsid w:val="008275AE"/>
    <w:rsid w:val="00827647"/>
    <w:rsid w:val="0082774E"/>
    <w:rsid w:val="00827B74"/>
    <w:rsid w:val="008304C8"/>
    <w:rsid w:val="0083054A"/>
    <w:rsid w:val="0083056F"/>
    <w:rsid w:val="0083063E"/>
    <w:rsid w:val="008314A2"/>
    <w:rsid w:val="00831575"/>
    <w:rsid w:val="0083166A"/>
    <w:rsid w:val="00831CBE"/>
    <w:rsid w:val="00831CE4"/>
    <w:rsid w:val="0083278D"/>
    <w:rsid w:val="0083324E"/>
    <w:rsid w:val="008339CB"/>
    <w:rsid w:val="00833A53"/>
    <w:rsid w:val="00833CC8"/>
    <w:rsid w:val="00834362"/>
    <w:rsid w:val="00834787"/>
    <w:rsid w:val="00834808"/>
    <w:rsid w:val="0083491D"/>
    <w:rsid w:val="00834D07"/>
    <w:rsid w:val="00834ECA"/>
    <w:rsid w:val="00835101"/>
    <w:rsid w:val="008352D7"/>
    <w:rsid w:val="00835461"/>
    <w:rsid w:val="00836119"/>
    <w:rsid w:val="0083645F"/>
    <w:rsid w:val="00836D25"/>
    <w:rsid w:val="00836EF6"/>
    <w:rsid w:val="00837072"/>
    <w:rsid w:val="0083712C"/>
    <w:rsid w:val="0083727B"/>
    <w:rsid w:val="0083757C"/>
    <w:rsid w:val="00837677"/>
    <w:rsid w:val="008379A6"/>
    <w:rsid w:val="00837A18"/>
    <w:rsid w:val="00837AE3"/>
    <w:rsid w:val="00837BDE"/>
    <w:rsid w:val="00837F84"/>
    <w:rsid w:val="008404E1"/>
    <w:rsid w:val="008407E7"/>
    <w:rsid w:val="00840D5A"/>
    <w:rsid w:val="008419BD"/>
    <w:rsid w:val="008421E1"/>
    <w:rsid w:val="00842315"/>
    <w:rsid w:val="0084231F"/>
    <w:rsid w:val="00842644"/>
    <w:rsid w:val="0084272B"/>
    <w:rsid w:val="0084276A"/>
    <w:rsid w:val="00842B94"/>
    <w:rsid w:val="00842FFC"/>
    <w:rsid w:val="008436E8"/>
    <w:rsid w:val="008439C1"/>
    <w:rsid w:val="00843AE0"/>
    <w:rsid w:val="00843AF5"/>
    <w:rsid w:val="00843B36"/>
    <w:rsid w:val="00843BED"/>
    <w:rsid w:val="0084419B"/>
    <w:rsid w:val="008441DD"/>
    <w:rsid w:val="008442A1"/>
    <w:rsid w:val="008444DD"/>
    <w:rsid w:val="00844595"/>
    <w:rsid w:val="0084460F"/>
    <w:rsid w:val="0084467E"/>
    <w:rsid w:val="00844739"/>
    <w:rsid w:val="00844860"/>
    <w:rsid w:val="00845098"/>
    <w:rsid w:val="008450A3"/>
    <w:rsid w:val="0084522F"/>
    <w:rsid w:val="00845782"/>
    <w:rsid w:val="008459D6"/>
    <w:rsid w:val="008465B7"/>
    <w:rsid w:val="00846801"/>
    <w:rsid w:val="00846885"/>
    <w:rsid w:val="008469F3"/>
    <w:rsid w:val="00846B16"/>
    <w:rsid w:val="00846BB1"/>
    <w:rsid w:val="00846BF2"/>
    <w:rsid w:val="00846D01"/>
    <w:rsid w:val="00847025"/>
    <w:rsid w:val="0084708C"/>
    <w:rsid w:val="00847801"/>
    <w:rsid w:val="00847CA9"/>
    <w:rsid w:val="00847F18"/>
    <w:rsid w:val="00850622"/>
    <w:rsid w:val="00850627"/>
    <w:rsid w:val="00850742"/>
    <w:rsid w:val="0085092E"/>
    <w:rsid w:val="00850931"/>
    <w:rsid w:val="00850B37"/>
    <w:rsid w:val="00850B46"/>
    <w:rsid w:val="00850C16"/>
    <w:rsid w:val="00850D3E"/>
    <w:rsid w:val="0085108F"/>
    <w:rsid w:val="00851235"/>
    <w:rsid w:val="0085126C"/>
    <w:rsid w:val="00851882"/>
    <w:rsid w:val="00851B88"/>
    <w:rsid w:val="00851D42"/>
    <w:rsid w:val="008522E6"/>
    <w:rsid w:val="008523E1"/>
    <w:rsid w:val="00852493"/>
    <w:rsid w:val="00852615"/>
    <w:rsid w:val="00852B04"/>
    <w:rsid w:val="00852B7F"/>
    <w:rsid w:val="008531A0"/>
    <w:rsid w:val="00853288"/>
    <w:rsid w:val="008534D9"/>
    <w:rsid w:val="00853527"/>
    <w:rsid w:val="00853554"/>
    <w:rsid w:val="008535CA"/>
    <w:rsid w:val="008535F2"/>
    <w:rsid w:val="008536D5"/>
    <w:rsid w:val="00853892"/>
    <w:rsid w:val="00853B2D"/>
    <w:rsid w:val="00853B3E"/>
    <w:rsid w:val="00853CBC"/>
    <w:rsid w:val="008545FB"/>
    <w:rsid w:val="0085482F"/>
    <w:rsid w:val="00854A18"/>
    <w:rsid w:val="00854D33"/>
    <w:rsid w:val="00854F8B"/>
    <w:rsid w:val="00854F8D"/>
    <w:rsid w:val="00855548"/>
    <w:rsid w:val="00855E3A"/>
    <w:rsid w:val="008560B3"/>
    <w:rsid w:val="008564E3"/>
    <w:rsid w:val="00856694"/>
    <w:rsid w:val="00856AB2"/>
    <w:rsid w:val="00856DE2"/>
    <w:rsid w:val="0085749E"/>
    <w:rsid w:val="00857D88"/>
    <w:rsid w:val="00857E7C"/>
    <w:rsid w:val="008603A7"/>
    <w:rsid w:val="00860478"/>
    <w:rsid w:val="00860675"/>
    <w:rsid w:val="0086090B"/>
    <w:rsid w:val="00860BC2"/>
    <w:rsid w:val="0086154C"/>
    <w:rsid w:val="00861F26"/>
    <w:rsid w:val="00862273"/>
    <w:rsid w:val="00862484"/>
    <w:rsid w:val="00862710"/>
    <w:rsid w:val="008627F8"/>
    <w:rsid w:val="00862DA0"/>
    <w:rsid w:val="00862EF8"/>
    <w:rsid w:val="008630E0"/>
    <w:rsid w:val="00863302"/>
    <w:rsid w:val="0086340E"/>
    <w:rsid w:val="00863432"/>
    <w:rsid w:val="00863D73"/>
    <w:rsid w:val="00863E25"/>
    <w:rsid w:val="00863F62"/>
    <w:rsid w:val="00864B28"/>
    <w:rsid w:val="008652D7"/>
    <w:rsid w:val="00865607"/>
    <w:rsid w:val="00865841"/>
    <w:rsid w:val="0086589F"/>
    <w:rsid w:val="008658B2"/>
    <w:rsid w:val="00865999"/>
    <w:rsid w:val="00865CF7"/>
    <w:rsid w:val="00865E6E"/>
    <w:rsid w:val="00866047"/>
    <w:rsid w:val="008660C1"/>
    <w:rsid w:val="008660DD"/>
    <w:rsid w:val="0086660A"/>
    <w:rsid w:val="00866680"/>
    <w:rsid w:val="008669B7"/>
    <w:rsid w:val="00866BDC"/>
    <w:rsid w:val="0086723F"/>
    <w:rsid w:val="00867351"/>
    <w:rsid w:val="00867775"/>
    <w:rsid w:val="00867CC4"/>
    <w:rsid w:val="00867EA8"/>
    <w:rsid w:val="00867F7D"/>
    <w:rsid w:val="00867F9A"/>
    <w:rsid w:val="00870350"/>
    <w:rsid w:val="008709A2"/>
    <w:rsid w:val="00870D68"/>
    <w:rsid w:val="00870E5B"/>
    <w:rsid w:val="008710DB"/>
    <w:rsid w:val="0087110C"/>
    <w:rsid w:val="008713C5"/>
    <w:rsid w:val="008714D9"/>
    <w:rsid w:val="0087152B"/>
    <w:rsid w:val="00871B6E"/>
    <w:rsid w:val="00871DAA"/>
    <w:rsid w:val="00871FA4"/>
    <w:rsid w:val="008720B9"/>
    <w:rsid w:val="008723BC"/>
    <w:rsid w:val="00872715"/>
    <w:rsid w:val="00872D16"/>
    <w:rsid w:val="008736BC"/>
    <w:rsid w:val="00873D60"/>
    <w:rsid w:val="00873DB4"/>
    <w:rsid w:val="00873E8D"/>
    <w:rsid w:val="00873F4D"/>
    <w:rsid w:val="00874038"/>
    <w:rsid w:val="00874054"/>
    <w:rsid w:val="00874491"/>
    <w:rsid w:val="008744CC"/>
    <w:rsid w:val="00874FA3"/>
    <w:rsid w:val="008751FC"/>
    <w:rsid w:val="00875512"/>
    <w:rsid w:val="008755BC"/>
    <w:rsid w:val="00875608"/>
    <w:rsid w:val="0087575A"/>
    <w:rsid w:val="00875861"/>
    <w:rsid w:val="00875979"/>
    <w:rsid w:val="00875DCF"/>
    <w:rsid w:val="008763CA"/>
    <w:rsid w:val="008764BF"/>
    <w:rsid w:val="00876981"/>
    <w:rsid w:val="00876BF1"/>
    <w:rsid w:val="008770E6"/>
    <w:rsid w:val="00877388"/>
    <w:rsid w:val="008773AC"/>
    <w:rsid w:val="00877F7A"/>
    <w:rsid w:val="00880B48"/>
    <w:rsid w:val="00880B57"/>
    <w:rsid w:val="00880DAC"/>
    <w:rsid w:val="00881593"/>
    <w:rsid w:val="008815AD"/>
    <w:rsid w:val="008816EA"/>
    <w:rsid w:val="00881752"/>
    <w:rsid w:val="0088184A"/>
    <w:rsid w:val="00881947"/>
    <w:rsid w:val="00881A61"/>
    <w:rsid w:val="00881F57"/>
    <w:rsid w:val="008822CB"/>
    <w:rsid w:val="0088235C"/>
    <w:rsid w:val="0088238F"/>
    <w:rsid w:val="00882655"/>
    <w:rsid w:val="008826DB"/>
    <w:rsid w:val="0088273D"/>
    <w:rsid w:val="008827EB"/>
    <w:rsid w:val="008828DF"/>
    <w:rsid w:val="00882A18"/>
    <w:rsid w:val="00882CDC"/>
    <w:rsid w:val="0088338A"/>
    <w:rsid w:val="008834AD"/>
    <w:rsid w:val="00883A9A"/>
    <w:rsid w:val="008845AC"/>
    <w:rsid w:val="00884642"/>
    <w:rsid w:val="00884901"/>
    <w:rsid w:val="00884913"/>
    <w:rsid w:val="00884B9F"/>
    <w:rsid w:val="00884CAA"/>
    <w:rsid w:val="00884D31"/>
    <w:rsid w:val="00884DC8"/>
    <w:rsid w:val="00884E75"/>
    <w:rsid w:val="0088502A"/>
    <w:rsid w:val="0088599A"/>
    <w:rsid w:val="00885D54"/>
    <w:rsid w:val="00886E00"/>
    <w:rsid w:val="00886F52"/>
    <w:rsid w:val="008873FF"/>
    <w:rsid w:val="00887C92"/>
    <w:rsid w:val="00887E08"/>
    <w:rsid w:val="00887F41"/>
    <w:rsid w:val="00890379"/>
    <w:rsid w:val="008908E2"/>
    <w:rsid w:val="00890CE5"/>
    <w:rsid w:val="00890E0B"/>
    <w:rsid w:val="008912FC"/>
    <w:rsid w:val="00891507"/>
    <w:rsid w:val="00891941"/>
    <w:rsid w:val="008922C2"/>
    <w:rsid w:val="00892594"/>
    <w:rsid w:val="00892E0B"/>
    <w:rsid w:val="008931A2"/>
    <w:rsid w:val="0089331C"/>
    <w:rsid w:val="0089345E"/>
    <w:rsid w:val="0089387E"/>
    <w:rsid w:val="00893A44"/>
    <w:rsid w:val="00893BAD"/>
    <w:rsid w:val="00893C01"/>
    <w:rsid w:val="0089426D"/>
    <w:rsid w:val="0089456E"/>
    <w:rsid w:val="008946FE"/>
    <w:rsid w:val="00894944"/>
    <w:rsid w:val="00894BAF"/>
    <w:rsid w:val="00894CB8"/>
    <w:rsid w:val="008952E2"/>
    <w:rsid w:val="008954F7"/>
    <w:rsid w:val="00895813"/>
    <w:rsid w:val="00895F1F"/>
    <w:rsid w:val="00896298"/>
    <w:rsid w:val="00896B16"/>
    <w:rsid w:val="00896B2A"/>
    <w:rsid w:val="00896B43"/>
    <w:rsid w:val="00896B9D"/>
    <w:rsid w:val="008970FE"/>
    <w:rsid w:val="00897116"/>
    <w:rsid w:val="00897200"/>
    <w:rsid w:val="0089720D"/>
    <w:rsid w:val="0089765F"/>
    <w:rsid w:val="00897E45"/>
    <w:rsid w:val="00897E85"/>
    <w:rsid w:val="008A0032"/>
    <w:rsid w:val="008A008B"/>
    <w:rsid w:val="008A0536"/>
    <w:rsid w:val="008A0556"/>
    <w:rsid w:val="008A0819"/>
    <w:rsid w:val="008A0984"/>
    <w:rsid w:val="008A10BA"/>
    <w:rsid w:val="008A15A7"/>
    <w:rsid w:val="008A1A35"/>
    <w:rsid w:val="008A297C"/>
    <w:rsid w:val="008A299F"/>
    <w:rsid w:val="008A2A57"/>
    <w:rsid w:val="008A2EAA"/>
    <w:rsid w:val="008A2F98"/>
    <w:rsid w:val="008A3008"/>
    <w:rsid w:val="008A3100"/>
    <w:rsid w:val="008A3724"/>
    <w:rsid w:val="008A3762"/>
    <w:rsid w:val="008A396D"/>
    <w:rsid w:val="008A3BE2"/>
    <w:rsid w:val="008A3C96"/>
    <w:rsid w:val="008A4116"/>
    <w:rsid w:val="008A4373"/>
    <w:rsid w:val="008A47B6"/>
    <w:rsid w:val="008A4E70"/>
    <w:rsid w:val="008A506A"/>
    <w:rsid w:val="008A51EF"/>
    <w:rsid w:val="008A534D"/>
    <w:rsid w:val="008A5A8D"/>
    <w:rsid w:val="008A5E05"/>
    <w:rsid w:val="008A5E43"/>
    <w:rsid w:val="008A6080"/>
    <w:rsid w:val="008A6473"/>
    <w:rsid w:val="008A667C"/>
    <w:rsid w:val="008A66A7"/>
    <w:rsid w:val="008A674E"/>
    <w:rsid w:val="008A6877"/>
    <w:rsid w:val="008A6949"/>
    <w:rsid w:val="008A6D47"/>
    <w:rsid w:val="008A73F9"/>
    <w:rsid w:val="008A74C3"/>
    <w:rsid w:val="008A78C3"/>
    <w:rsid w:val="008A7B52"/>
    <w:rsid w:val="008A7CF1"/>
    <w:rsid w:val="008A7CF7"/>
    <w:rsid w:val="008A7F03"/>
    <w:rsid w:val="008A7FDE"/>
    <w:rsid w:val="008B0008"/>
    <w:rsid w:val="008B00C6"/>
    <w:rsid w:val="008B035C"/>
    <w:rsid w:val="008B03EF"/>
    <w:rsid w:val="008B075D"/>
    <w:rsid w:val="008B0764"/>
    <w:rsid w:val="008B13B4"/>
    <w:rsid w:val="008B164E"/>
    <w:rsid w:val="008B16C0"/>
    <w:rsid w:val="008B1858"/>
    <w:rsid w:val="008B1945"/>
    <w:rsid w:val="008B1AE8"/>
    <w:rsid w:val="008B21B5"/>
    <w:rsid w:val="008B24F9"/>
    <w:rsid w:val="008B277F"/>
    <w:rsid w:val="008B2981"/>
    <w:rsid w:val="008B2A90"/>
    <w:rsid w:val="008B2F20"/>
    <w:rsid w:val="008B335C"/>
    <w:rsid w:val="008B34BD"/>
    <w:rsid w:val="008B3528"/>
    <w:rsid w:val="008B3597"/>
    <w:rsid w:val="008B3BF8"/>
    <w:rsid w:val="008B40F7"/>
    <w:rsid w:val="008B4216"/>
    <w:rsid w:val="008B4493"/>
    <w:rsid w:val="008B454B"/>
    <w:rsid w:val="008B46D3"/>
    <w:rsid w:val="008B4A44"/>
    <w:rsid w:val="008B4BA0"/>
    <w:rsid w:val="008B4F4E"/>
    <w:rsid w:val="008B4F96"/>
    <w:rsid w:val="008B5093"/>
    <w:rsid w:val="008B5225"/>
    <w:rsid w:val="008B5BA4"/>
    <w:rsid w:val="008B5DD1"/>
    <w:rsid w:val="008B5F5E"/>
    <w:rsid w:val="008B5F7D"/>
    <w:rsid w:val="008B6049"/>
    <w:rsid w:val="008B61CF"/>
    <w:rsid w:val="008B65C9"/>
    <w:rsid w:val="008B67DB"/>
    <w:rsid w:val="008B6A8D"/>
    <w:rsid w:val="008B6D10"/>
    <w:rsid w:val="008B6E70"/>
    <w:rsid w:val="008B7010"/>
    <w:rsid w:val="008B760F"/>
    <w:rsid w:val="008B7D24"/>
    <w:rsid w:val="008B7F37"/>
    <w:rsid w:val="008B7FB3"/>
    <w:rsid w:val="008C04A9"/>
    <w:rsid w:val="008C0679"/>
    <w:rsid w:val="008C07C8"/>
    <w:rsid w:val="008C096D"/>
    <w:rsid w:val="008C09C9"/>
    <w:rsid w:val="008C0EF6"/>
    <w:rsid w:val="008C0F37"/>
    <w:rsid w:val="008C12FE"/>
    <w:rsid w:val="008C14AC"/>
    <w:rsid w:val="008C199D"/>
    <w:rsid w:val="008C230B"/>
    <w:rsid w:val="008C2697"/>
    <w:rsid w:val="008C2C01"/>
    <w:rsid w:val="008C2C21"/>
    <w:rsid w:val="008C2FD7"/>
    <w:rsid w:val="008C310A"/>
    <w:rsid w:val="008C32AD"/>
    <w:rsid w:val="008C3597"/>
    <w:rsid w:val="008C3AA4"/>
    <w:rsid w:val="008C417E"/>
    <w:rsid w:val="008C4228"/>
    <w:rsid w:val="008C47A4"/>
    <w:rsid w:val="008C4AD3"/>
    <w:rsid w:val="008C4CDC"/>
    <w:rsid w:val="008C4DA0"/>
    <w:rsid w:val="008C5479"/>
    <w:rsid w:val="008C5B2C"/>
    <w:rsid w:val="008C5BAC"/>
    <w:rsid w:val="008C5FEA"/>
    <w:rsid w:val="008C61ED"/>
    <w:rsid w:val="008C646C"/>
    <w:rsid w:val="008C6964"/>
    <w:rsid w:val="008C6A42"/>
    <w:rsid w:val="008C6C2B"/>
    <w:rsid w:val="008C6FCA"/>
    <w:rsid w:val="008C72B3"/>
    <w:rsid w:val="008C72EF"/>
    <w:rsid w:val="008C7664"/>
    <w:rsid w:val="008C7B41"/>
    <w:rsid w:val="008C7BD0"/>
    <w:rsid w:val="008C7CF9"/>
    <w:rsid w:val="008C7D91"/>
    <w:rsid w:val="008C7FB2"/>
    <w:rsid w:val="008D0166"/>
    <w:rsid w:val="008D0326"/>
    <w:rsid w:val="008D0651"/>
    <w:rsid w:val="008D0B5E"/>
    <w:rsid w:val="008D1517"/>
    <w:rsid w:val="008D1725"/>
    <w:rsid w:val="008D17E9"/>
    <w:rsid w:val="008D1EBA"/>
    <w:rsid w:val="008D1FAF"/>
    <w:rsid w:val="008D23E1"/>
    <w:rsid w:val="008D2481"/>
    <w:rsid w:val="008D2877"/>
    <w:rsid w:val="008D2AF1"/>
    <w:rsid w:val="008D2B15"/>
    <w:rsid w:val="008D2F83"/>
    <w:rsid w:val="008D2FB7"/>
    <w:rsid w:val="008D2FD2"/>
    <w:rsid w:val="008D37FF"/>
    <w:rsid w:val="008D3942"/>
    <w:rsid w:val="008D3ADA"/>
    <w:rsid w:val="008D3AEF"/>
    <w:rsid w:val="008D4128"/>
    <w:rsid w:val="008D4161"/>
    <w:rsid w:val="008D4181"/>
    <w:rsid w:val="008D4A24"/>
    <w:rsid w:val="008D4A26"/>
    <w:rsid w:val="008D4E63"/>
    <w:rsid w:val="008D547B"/>
    <w:rsid w:val="008D58DD"/>
    <w:rsid w:val="008D5944"/>
    <w:rsid w:val="008D5E66"/>
    <w:rsid w:val="008D5E9D"/>
    <w:rsid w:val="008D6768"/>
    <w:rsid w:val="008D6D10"/>
    <w:rsid w:val="008D6F29"/>
    <w:rsid w:val="008D7332"/>
    <w:rsid w:val="008D75C4"/>
    <w:rsid w:val="008D7644"/>
    <w:rsid w:val="008D7789"/>
    <w:rsid w:val="008D7EB2"/>
    <w:rsid w:val="008D7FC2"/>
    <w:rsid w:val="008E0210"/>
    <w:rsid w:val="008E0285"/>
    <w:rsid w:val="008E073B"/>
    <w:rsid w:val="008E0BF9"/>
    <w:rsid w:val="008E0C39"/>
    <w:rsid w:val="008E1274"/>
    <w:rsid w:val="008E17A3"/>
    <w:rsid w:val="008E1E29"/>
    <w:rsid w:val="008E2251"/>
    <w:rsid w:val="008E232B"/>
    <w:rsid w:val="008E2413"/>
    <w:rsid w:val="008E25C1"/>
    <w:rsid w:val="008E29EE"/>
    <w:rsid w:val="008E2B79"/>
    <w:rsid w:val="008E3001"/>
    <w:rsid w:val="008E3367"/>
    <w:rsid w:val="008E3889"/>
    <w:rsid w:val="008E3E7E"/>
    <w:rsid w:val="008E4293"/>
    <w:rsid w:val="008E438F"/>
    <w:rsid w:val="008E477F"/>
    <w:rsid w:val="008E4E4B"/>
    <w:rsid w:val="008E4EAE"/>
    <w:rsid w:val="008E546B"/>
    <w:rsid w:val="008E5AE4"/>
    <w:rsid w:val="008E5D9F"/>
    <w:rsid w:val="008E6056"/>
    <w:rsid w:val="008E6376"/>
    <w:rsid w:val="008E6418"/>
    <w:rsid w:val="008E6A99"/>
    <w:rsid w:val="008E6D21"/>
    <w:rsid w:val="008E6D28"/>
    <w:rsid w:val="008E6DC7"/>
    <w:rsid w:val="008E6F00"/>
    <w:rsid w:val="008E7331"/>
    <w:rsid w:val="008F033E"/>
    <w:rsid w:val="008F0797"/>
    <w:rsid w:val="008F0898"/>
    <w:rsid w:val="008F0AD6"/>
    <w:rsid w:val="008F0B0A"/>
    <w:rsid w:val="008F0FD6"/>
    <w:rsid w:val="008F102D"/>
    <w:rsid w:val="008F11DB"/>
    <w:rsid w:val="008F152B"/>
    <w:rsid w:val="008F18C1"/>
    <w:rsid w:val="008F1BC3"/>
    <w:rsid w:val="008F2144"/>
    <w:rsid w:val="008F28FF"/>
    <w:rsid w:val="008F2A6E"/>
    <w:rsid w:val="008F2D75"/>
    <w:rsid w:val="008F31D9"/>
    <w:rsid w:val="008F3E08"/>
    <w:rsid w:val="008F4077"/>
    <w:rsid w:val="008F415E"/>
    <w:rsid w:val="008F44EC"/>
    <w:rsid w:val="008F46D6"/>
    <w:rsid w:val="008F4BF2"/>
    <w:rsid w:val="008F4E80"/>
    <w:rsid w:val="008F53D6"/>
    <w:rsid w:val="008F53E8"/>
    <w:rsid w:val="008F5AE7"/>
    <w:rsid w:val="008F5B4C"/>
    <w:rsid w:val="008F5D05"/>
    <w:rsid w:val="008F5D37"/>
    <w:rsid w:val="008F5E0B"/>
    <w:rsid w:val="008F5F00"/>
    <w:rsid w:val="008F622E"/>
    <w:rsid w:val="008F62A5"/>
    <w:rsid w:val="008F677A"/>
    <w:rsid w:val="008F6E01"/>
    <w:rsid w:val="008F6E1E"/>
    <w:rsid w:val="008F7028"/>
    <w:rsid w:val="008F74B8"/>
    <w:rsid w:val="008F74C9"/>
    <w:rsid w:val="008F75DD"/>
    <w:rsid w:val="008F7D48"/>
    <w:rsid w:val="008F7E0D"/>
    <w:rsid w:val="0090057C"/>
    <w:rsid w:val="0090062C"/>
    <w:rsid w:val="00900651"/>
    <w:rsid w:val="00900719"/>
    <w:rsid w:val="009007B9"/>
    <w:rsid w:val="00900A9A"/>
    <w:rsid w:val="00900D26"/>
    <w:rsid w:val="00901115"/>
    <w:rsid w:val="009012E1"/>
    <w:rsid w:val="00901688"/>
    <w:rsid w:val="009016B2"/>
    <w:rsid w:val="00901899"/>
    <w:rsid w:val="00901BF0"/>
    <w:rsid w:val="00901C62"/>
    <w:rsid w:val="00901CF1"/>
    <w:rsid w:val="00902076"/>
    <w:rsid w:val="009020B0"/>
    <w:rsid w:val="009020CF"/>
    <w:rsid w:val="0090212E"/>
    <w:rsid w:val="0090220B"/>
    <w:rsid w:val="0090245F"/>
    <w:rsid w:val="009024ED"/>
    <w:rsid w:val="00902B08"/>
    <w:rsid w:val="00902D12"/>
    <w:rsid w:val="00902D69"/>
    <w:rsid w:val="00902FF8"/>
    <w:rsid w:val="00903198"/>
    <w:rsid w:val="00903324"/>
    <w:rsid w:val="0090368D"/>
    <w:rsid w:val="009036F9"/>
    <w:rsid w:val="00904029"/>
    <w:rsid w:val="0090413C"/>
    <w:rsid w:val="009041B2"/>
    <w:rsid w:val="0090426B"/>
    <w:rsid w:val="009044DC"/>
    <w:rsid w:val="009047B1"/>
    <w:rsid w:val="00904ACC"/>
    <w:rsid w:val="00904AEE"/>
    <w:rsid w:val="00905432"/>
    <w:rsid w:val="009057C3"/>
    <w:rsid w:val="00905850"/>
    <w:rsid w:val="0090594A"/>
    <w:rsid w:val="00905EF9"/>
    <w:rsid w:val="0090601B"/>
    <w:rsid w:val="009066F6"/>
    <w:rsid w:val="009069A4"/>
    <w:rsid w:val="009069D7"/>
    <w:rsid w:val="009069EF"/>
    <w:rsid w:val="00906BB9"/>
    <w:rsid w:val="00906C4A"/>
    <w:rsid w:val="00906E65"/>
    <w:rsid w:val="00906EB6"/>
    <w:rsid w:val="00906EF0"/>
    <w:rsid w:val="00907128"/>
    <w:rsid w:val="00907186"/>
    <w:rsid w:val="0090746D"/>
    <w:rsid w:val="0090770D"/>
    <w:rsid w:val="00907844"/>
    <w:rsid w:val="009078CE"/>
    <w:rsid w:val="00910468"/>
    <w:rsid w:val="00910A0E"/>
    <w:rsid w:val="00910D73"/>
    <w:rsid w:val="00910DA4"/>
    <w:rsid w:val="009110B9"/>
    <w:rsid w:val="0091124A"/>
    <w:rsid w:val="0091125A"/>
    <w:rsid w:val="009119EC"/>
    <w:rsid w:val="00911B2C"/>
    <w:rsid w:val="00911F23"/>
    <w:rsid w:val="00911F4F"/>
    <w:rsid w:val="00912062"/>
    <w:rsid w:val="00912101"/>
    <w:rsid w:val="009121D8"/>
    <w:rsid w:val="00912458"/>
    <w:rsid w:val="00912661"/>
    <w:rsid w:val="009126C5"/>
    <w:rsid w:val="009128C3"/>
    <w:rsid w:val="00912B45"/>
    <w:rsid w:val="00912C4D"/>
    <w:rsid w:val="00912C93"/>
    <w:rsid w:val="00912D66"/>
    <w:rsid w:val="009130DB"/>
    <w:rsid w:val="009132A8"/>
    <w:rsid w:val="0091386A"/>
    <w:rsid w:val="00913C0A"/>
    <w:rsid w:val="00913DBF"/>
    <w:rsid w:val="00914159"/>
    <w:rsid w:val="00914595"/>
    <w:rsid w:val="00914598"/>
    <w:rsid w:val="009148F1"/>
    <w:rsid w:val="00914BDF"/>
    <w:rsid w:val="00914D75"/>
    <w:rsid w:val="00915049"/>
    <w:rsid w:val="009151EE"/>
    <w:rsid w:val="009156B6"/>
    <w:rsid w:val="00915A99"/>
    <w:rsid w:val="00915B96"/>
    <w:rsid w:val="0091698B"/>
    <w:rsid w:val="00916FDD"/>
    <w:rsid w:val="00916FF1"/>
    <w:rsid w:val="009170CA"/>
    <w:rsid w:val="009174DE"/>
    <w:rsid w:val="00917B0A"/>
    <w:rsid w:val="00917D18"/>
    <w:rsid w:val="00920133"/>
    <w:rsid w:val="00920259"/>
    <w:rsid w:val="009202CB"/>
    <w:rsid w:val="009208A3"/>
    <w:rsid w:val="009215D1"/>
    <w:rsid w:val="009217B5"/>
    <w:rsid w:val="009218C3"/>
    <w:rsid w:val="00921BCB"/>
    <w:rsid w:val="00922515"/>
    <w:rsid w:val="00922A92"/>
    <w:rsid w:val="00923DBA"/>
    <w:rsid w:val="0092423E"/>
    <w:rsid w:val="0092426D"/>
    <w:rsid w:val="009243BE"/>
    <w:rsid w:val="009245BA"/>
    <w:rsid w:val="00924B7C"/>
    <w:rsid w:val="0092500C"/>
    <w:rsid w:val="00925034"/>
    <w:rsid w:val="00925435"/>
    <w:rsid w:val="00925965"/>
    <w:rsid w:val="009261AC"/>
    <w:rsid w:val="009261E2"/>
    <w:rsid w:val="00926339"/>
    <w:rsid w:val="009263DA"/>
    <w:rsid w:val="00926647"/>
    <w:rsid w:val="009267D3"/>
    <w:rsid w:val="00926C42"/>
    <w:rsid w:val="00926C8C"/>
    <w:rsid w:val="00926D4B"/>
    <w:rsid w:val="0092720E"/>
    <w:rsid w:val="00927460"/>
    <w:rsid w:val="0092750F"/>
    <w:rsid w:val="00927FC7"/>
    <w:rsid w:val="00930008"/>
    <w:rsid w:val="00930187"/>
    <w:rsid w:val="009308B4"/>
    <w:rsid w:val="00930B14"/>
    <w:rsid w:val="00930D06"/>
    <w:rsid w:val="00930FF2"/>
    <w:rsid w:val="00931566"/>
    <w:rsid w:val="00931692"/>
    <w:rsid w:val="009319DF"/>
    <w:rsid w:val="00931A6C"/>
    <w:rsid w:val="00931C6A"/>
    <w:rsid w:val="00931EA2"/>
    <w:rsid w:val="00932144"/>
    <w:rsid w:val="00932171"/>
    <w:rsid w:val="00932511"/>
    <w:rsid w:val="009327BE"/>
    <w:rsid w:val="00933695"/>
    <w:rsid w:val="0093391B"/>
    <w:rsid w:val="00933CC5"/>
    <w:rsid w:val="00933D75"/>
    <w:rsid w:val="00933FBF"/>
    <w:rsid w:val="00934466"/>
    <w:rsid w:val="00934490"/>
    <w:rsid w:val="009346F9"/>
    <w:rsid w:val="00934969"/>
    <w:rsid w:val="00934CB1"/>
    <w:rsid w:val="00934DF2"/>
    <w:rsid w:val="00934EC5"/>
    <w:rsid w:val="00935104"/>
    <w:rsid w:val="0093524F"/>
    <w:rsid w:val="00935337"/>
    <w:rsid w:val="009353E2"/>
    <w:rsid w:val="009359FF"/>
    <w:rsid w:val="00935A24"/>
    <w:rsid w:val="00935D5A"/>
    <w:rsid w:val="00935F20"/>
    <w:rsid w:val="00935F2E"/>
    <w:rsid w:val="00935F84"/>
    <w:rsid w:val="0093688A"/>
    <w:rsid w:val="00936BA9"/>
    <w:rsid w:val="00936BAA"/>
    <w:rsid w:val="00936EEC"/>
    <w:rsid w:val="009374FF"/>
    <w:rsid w:val="009375DF"/>
    <w:rsid w:val="00937F66"/>
    <w:rsid w:val="00937FDE"/>
    <w:rsid w:val="00940223"/>
    <w:rsid w:val="009402C6"/>
    <w:rsid w:val="00940315"/>
    <w:rsid w:val="00940457"/>
    <w:rsid w:val="00940BCB"/>
    <w:rsid w:val="00940C1E"/>
    <w:rsid w:val="00940C43"/>
    <w:rsid w:val="00940E34"/>
    <w:rsid w:val="00940F0D"/>
    <w:rsid w:val="00941036"/>
    <w:rsid w:val="009413DB"/>
    <w:rsid w:val="009415B5"/>
    <w:rsid w:val="00941695"/>
    <w:rsid w:val="00941D4C"/>
    <w:rsid w:val="00941DA2"/>
    <w:rsid w:val="00941F31"/>
    <w:rsid w:val="009425E5"/>
    <w:rsid w:val="00942CAE"/>
    <w:rsid w:val="00942FC1"/>
    <w:rsid w:val="0094310E"/>
    <w:rsid w:val="009431C2"/>
    <w:rsid w:val="00943338"/>
    <w:rsid w:val="009433F8"/>
    <w:rsid w:val="0094344F"/>
    <w:rsid w:val="009434CD"/>
    <w:rsid w:val="009436F7"/>
    <w:rsid w:val="009439E0"/>
    <w:rsid w:val="00943F9C"/>
    <w:rsid w:val="00944080"/>
    <w:rsid w:val="0094459B"/>
    <w:rsid w:val="00944A56"/>
    <w:rsid w:val="00944C7B"/>
    <w:rsid w:val="00944FCE"/>
    <w:rsid w:val="00945237"/>
    <w:rsid w:val="00945323"/>
    <w:rsid w:val="0094570C"/>
    <w:rsid w:val="0094590A"/>
    <w:rsid w:val="00945EE4"/>
    <w:rsid w:val="00946063"/>
    <w:rsid w:val="009461F2"/>
    <w:rsid w:val="009468C2"/>
    <w:rsid w:val="00946DEF"/>
    <w:rsid w:val="00946F3B"/>
    <w:rsid w:val="009477F0"/>
    <w:rsid w:val="00947C7B"/>
    <w:rsid w:val="00947DCD"/>
    <w:rsid w:val="00947E87"/>
    <w:rsid w:val="0095037F"/>
    <w:rsid w:val="00950733"/>
    <w:rsid w:val="00950B4C"/>
    <w:rsid w:val="00950EFE"/>
    <w:rsid w:val="00950FE1"/>
    <w:rsid w:val="00951146"/>
    <w:rsid w:val="00951177"/>
    <w:rsid w:val="009514C6"/>
    <w:rsid w:val="009517C4"/>
    <w:rsid w:val="0095192D"/>
    <w:rsid w:val="00951C4A"/>
    <w:rsid w:val="00951CB9"/>
    <w:rsid w:val="00951D55"/>
    <w:rsid w:val="00951DB1"/>
    <w:rsid w:val="0095209A"/>
    <w:rsid w:val="009520CD"/>
    <w:rsid w:val="009521DC"/>
    <w:rsid w:val="00952631"/>
    <w:rsid w:val="00952A5F"/>
    <w:rsid w:val="00952DCE"/>
    <w:rsid w:val="00952DF4"/>
    <w:rsid w:val="00953564"/>
    <w:rsid w:val="0095359A"/>
    <w:rsid w:val="009535B1"/>
    <w:rsid w:val="0095392C"/>
    <w:rsid w:val="00953B03"/>
    <w:rsid w:val="00954135"/>
    <w:rsid w:val="0095435E"/>
    <w:rsid w:val="009543CB"/>
    <w:rsid w:val="009544C7"/>
    <w:rsid w:val="009544E7"/>
    <w:rsid w:val="009545BE"/>
    <w:rsid w:val="009546D6"/>
    <w:rsid w:val="00954E7F"/>
    <w:rsid w:val="00954EF2"/>
    <w:rsid w:val="00954F42"/>
    <w:rsid w:val="009553C1"/>
    <w:rsid w:val="00955E4F"/>
    <w:rsid w:val="009560AF"/>
    <w:rsid w:val="0095656F"/>
    <w:rsid w:val="0095679F"/>
    <w:rsid w:val="00956C30"/>
    <w:rsid w:val="009572AB"/>
    <w:rsid w:val="009575D5"/>
    <w:rsid w:val="00957A40"/>
    <w:rsid w:val="00957C75"/>
    <w:rsid w:val="00957D54"/>
    <w:rsid w:val="00957E0D"/>
    <w:rsid w:val="00957E1E"/>
    <w:rsid w:val="00960156"/>
    <w:rsid w:val="00960272"/>
    <w:rsid w:val="00960646"/>
    <w:rsid w:val="009608C3"/>
    <w:rsid w:val="00960AD8"/>
    <w:rsid w:val="00960BF0"/>
    <w:rsid w:val="00960DFF"/>
    <w:rsid w:val="009610DB"/>
    <w:rsid w:val="009614AB"/>
    <w:rsid w:val="009614BE"/>
    <w:rsid w:val="00961870"/>
    <w:rsid w:val="009619EF"/>
    <w:rsid w:val="00962625"/>
    <w:rsid w:val="00962AE1"/>
    <w:rsid w:val="00962C33"/>
    <w:rsid w:val="009631C3"/>
    <w:rsid w:val="009632A7"/>
    <w:rsid w:val="009635DB"/>
    <w:rsid w:val="009638E5"/>
    <w:rsid w:val="009639A6"/>
    <w:rsid w:val="00963A26"/>
    <w:rsid w:val="00963A35"/>
    <w:rsid w:val="00963F1A"/>
    <w:rsid w:val="009640EB"/>
    <w:rsid w:val="009642AA"/>
    <w:rsid w:val="00964343"/>
    <w:rsid w:val="009643A8"/>
    <w:rsid w:val="00964673"/>
    <w:rsid w:val="009648ED"/>
    <w:rsid w:val="009649F2"/>
    <w:rsid w:val="00964D23"/>
    <w:rsid w:val="00964F83"/>
    <w:rsid w:val="0096514E"/>
    <w:rsid w:val="009654B7"/>
    <w:rsid w:val="009655F2"/>
    <w:rsid w:val="00965F0B"/>
    <w:rsid w:val="00965F8E"/>
    <w:rsid w:val="009661FF"/>
    <w:rsid w:val="0096682C"/>
    <w:rsid w:val="00966CA7"/>
    <w:rsid w:val="0096723B"/>
    <w:rsid w:val="00967773"/>
    <w:rsid w:val="00967DC4"/>
    <w:rsid w:val="0097057B"/>
    <w:rsid w:val="00970A41"/>
    <w:rsid w:val="00970CE5"/>
    <w:rsid w:val="00970EE3"/>
    <w:rsid w:val="0097112B"/>
    <w:rsid w:val="00971151"/>
    <w:rsid w:val="00972611"/>
    <w:rsid w:val="00972ED3"/>
    <w:rsid w:val="00973B72"/>
    <w:rsid w:val="00973C08"/>
    <w:rsid w:val="00974217"/>
    <w:rsid w:val="009743D7"/>
    <w:rsid w:val="00974B6A"/>
    <w:rsid w:val="00974E81"/>
    <w:rsid w:val="009751C5"/>
    <w:rsid w:val="009753D8"/>
    <w:rsid w:val="00975B58"/>
    <w:rsid w:val="009766AB"/>
    <w:rsid w:val="00976892"/>
    <w:rsid w:val="00976C49"/>
    <w:rsid w:val="00976D97"/>
    <w:rsid w:val="00977A80"/>
    <w:rsid w:val="00977EFA"/>
    <w:rsid w:val="0098057D"/>
    <w:rsid w:val="009806DB"/>
    <w:rsid w:val="00980722"/>
    <w:rsid w:val="00980F3B"/>
    <w:rsid w:val="00981019"/>
    <w:rsid w:val="00981283"/>
    <w:rsid w:val="009813D3"/>
    <w:rsid w:val="009818DE"/>
    <w:rsid w:val="0098195E"/>
    <w:rsid w:val="00981DB2"/>
    <w:rsid w:val="00982017"/>
    <w:rsid w:val="0098223C"/>
    <w:rsid w:val="00982309"/>
    <w:rsid w:val="009823D8"/>
    <w:rsid w:val="00982703"/>
    <w:rsid w:val="0098280A"/>
    <w:rsid w:val="009830FE"/>
    <w:rsid w:val="00983379"/>
    <w:rsid w:val="0098345A"/>
    <w:rsid w:val="009838D6"/>
    <w:rsid w:val="00983C3C"/>
    <w:rsid w:val="00983C9A"/>
    <w:rsid w:val="00983F77"/>
    <w:rsid w:val="0098464F"/>
    <w:rsid w:val="009848A7"/>
    <w:rsid w:val="009849A6"/>
    <w:rsid w:val="00984F02"/>
    <w:rsid w:val="00985D4F"/>
    <w:rsid w:val="0098601B"/>
    <w:rsid w:val="009860CE"/>
    <w:rsid w:val="0098623F"/>
    <w:rsid w:val="0098656C"/>
    <w:rsid w:val="009865E3"/>
    <w:rsid w:val="009868DC"/>
    <w:rsid w:val="0098755D"/>
    <w:rsid w:val="00987B2F"/>
    <w:rsid w:val="00987B6A"/>
    <w:rsid w:val="00987CAA"/>
    <w:rsid w:val="009901B6"/>
    <w:rsid w:val="0099036A"/>
    <w:rsid w:val="009906A0"/>
    <w:rsid w:val="00990894"/>
    <w:rsid w:val="00990CAA"/>
    <w:rsid w:val="00990E7B"/>
    <w:rsid w:val="00991057"/>
    <w:rsid w:val="00991234"/>
    <w:rsid w:val="00991729"/>
    <w:rsid w:val="009921FA"/>
    <w:rsid w:val="009922E3"/>
    <w:rsid w:val="009925E2"/>
    <w:rsid w:val="0099260E"/>
    <w:rsid w:val="00992851"/>
    <w:rsid w:val="0099291F"/>
    <w:rsid w:val="00992EAF"/>
    <w:rsid w:val="00993C59"/>
    <w:rsid w:val="0099442D"/>
    <w:rsid w:val="009946DE"/>
    <w:rsid w:val="00994805"/>
    <w:rsid w:val="00994908"/>
    <w:rsid w:val="00994963"/>
    <w:rsid w:val="009949BA"/>
    <w:rsid w:val="00994B9A"/>
    <w:rsid w:val="00994BBE"/>
    <w:rsid w:val="00994D1B"/>
    <w:rsid w:val="00994FFD"/>
    <w:rsid w:val="009952B5"/>
    <w:rsid w:val="009956EE"/>
    <w:rsid w:val="00995FB8"/>
    <w:rsid w:val="00996405"/>
    <w:rsid w:val="0099655A"/>
    <w:rsid w:val="00996A4B"/>
    <w:rsid w:val="00996B51"/>
    <w:rsid w:val="00996BF4"/>
    <w:rsid w:val="00996ED1"/>
    <w:rsid w:val="00996FA6"/>
    <w:rsid w:val="00997283"/>
    <w:rsid w:val="00997578"/>
    <w:rsid w:val="00997B15"/>
    <w:rsid w:val="009A0235"/>
    <w:rsid w:val="009A0429"/>
    <w:rsid w:val="009A072E"/>
    <w:rsid w:val="009A0B89"/>
    <w:rsid w:val="009A1494"/>
    <w:rsid w:val="009A1735"/>
    <w:rsid w:val="009A17BD"/>
    <w:rsid w:val="009A18E8"/>
    <w:rsid w:val="009A1E73"/>
    <w:rsid w:val="009A1F0E"/>
    <w:rsid w:val="009A1F31"/>
    <w:rsid w:val="009A2111"/>
    <w:rsid w:val="009A2366"/>
    <w:rsid w:val="009A244F"/>
    <w:rsid w:val="009A276A"/>
    <w:rsid w:val="009A307D"/>
    <w:rsid w:val="009A31CB"/>
    <w:rsid w:val="009A3230"/>
    <w:rsid w:val="009A335E"/>
    <w:rsid w:val="009A38C1"/>
    <w:rsid w:val="009A3943"/>
    <w:rsid w:val="009A39DD"/>
    <w:rsid w:val="009A3AC9"/>
    <w:rsid w:val="009A3D47"/>
    <w:rsid w:val="009A442D"/>
    <w:rsid w:val="009A464A"/>
    <w:rsid w:val="009A48E8"/>
    <w:rsid w:val="009A4B40"/>
    <w:rsid w:val="009A4C4A"/>
    <w:rsid w:val="009A4F8F"/>
    <w:rsid w:val="009A4F9D"/>
    <w:rsid w:val="009A50E6"/>
    <w:rsid w:val="009A5219"/>
    <w:rsid w:val="009A536C"/>
    <w:rsid w:val="009A54D3"/>
    <w:rsid w:val="009A55E7"/>
    <w:rsid w:val="009A5895"/>
    <w:rsid w:val="009A59DA"/>
    <w:rsid w:val="009A5CB9"/>
    <w:rsid w:val="009A6003"/>
    <w:rsid w:val="009A6135"/>
    <w:rsid w:val="009A63EB"/>
    <w:rsid w:val="009A67BF"/>
    <w:rsid w:val="009A69C0"/>
    <w:rsid w:val="009A70AF"/>
    <w:rsid w:val="009A747B"/>
    <w:rsid w:val="009A7772"/>
    <w:rsid w:val="009A7ADA"/>
    <w:rsid w:val="009A7AFF"/>
    <w:rsid w:val="009A7DCA"/>
    <w:rsid w:val="009A7DEF"/>
    <w:rsid w:val="009B0042"/>
    <w:rsid w:val="009B00B6"/>
    <w:rsid w:val="009B06B3"/>
    <w:rsid w:val="009B07CA"/>
    <w:rsid w:val="009B08A3"/>
    <w:rsid w:val="009B0967"/>
    <w:rsid w:val="009B0B29"/>
    <w:rsid w:val="009B0E74"/>
    <w:rsid w:val="009B0EB9"/>
    <w:rsid w:val="009B0F90"/>
    <w:rsid w:val="009B1399"/>
    <w:rsid w:val="009B150A"/>
    <w:rsid w:val="009B1712"/>
    <w:rsid w:val="009B1864"/>
    <w:rsid w:val="009B18B4"/>
    <w:rsid w:val="009B18F3"/>
    <w:rsid w:val="009B1988"/>
    <w:rsid w:val="009B1B81"/>
    <w:rsid w:val="009B1F8D"/>
    <w:rsid w:val="009B24CE"/>
    <w:rsid w:val="009B254F"/>
    <w:rsid w:val="009B27DB"/>
    <w:rsid w:val="009B2CC0"/>
    <w:rsid w:val="009B2EB1"/>
    <w:rsid w:val="009B33B5"/>
    <w:rsid w:val="009B33B8"/>
    <w:rsid w:val="009B3798"/>
    <w:rsid w:val="009B3A0C"/>
    <w:rsid w:val="009B41F2"/>
    <w:rsid w:val="009B42D2"/>
    <w:rsid w:val="009B4F11"/>
    <w:rsid w:val="009B4F50"/>
    <w:rsid w:val="009B51A7"/>
    <w:rsid w:val="009B54CF"/>
    <w:rsid w:val="009B5A75"/>
    <w:rsid w:val="009B5C64"/>
    <w:rsid w:val="009B5D73"/>
    <w:rsid w:val="009B64E0"/>
    <w:rsid w:val="009B68FE"/>
    <w:rsid w:val="009B6957"/>
    <w:rsid w:val="009B6DF4"/>
    <w:rsid w:val="009C0908"/>
    <w:rsid w:val="009C0AE3"/>
    <w:rsid w:val="009C0B6D"/>
    <w:rsid w:val="009C0FAE"/>
    <w:rsid w:val="009C1291"/>
    <w:rsid w:val="009C17D7"/>
    <w:rsid w:val="009C1C0B"/>
    <w:rsid w:val="009C228C"/>
    <w:rsid w:val="009C2D87"/>
    <w:rsid w:val="009C393B"/>
    <w:rsid w:val="009C39C8"/>
    <w:rsid w:val="009C3A29"/>
    <w:rsid w:val="009C4522"/>
    <w:rsid w:val="009C4C04"/>
    <w:rsid w:val="009C4F90"/>
    <w:rsid w:val="009C5254"/>
    <w:rsid w:val="009C5BC0"/>
    <w:rsid w:val="009C6339"/>
    <w:rsid w:val="009C6422"/>
    <w:rsid w:val="009C645F"/>
    <w:rsid w:val="009C6B6A"/>
    <w:rsid w:val="009C7343"/>
    <w:rsid w:val="009C7808"/>
    <w:rsid w:val="009C7AF9"/>
    <w:rsid w:val="009C7C07"/>
    <w:rsid w:val="009C7EF4"/>
    <w:rsid w:val="009D01F2"/>
    <w:rsid w:val="009D0CEC"/>
    <w:rsid w:val="009D128E"/>
    <w:rsid w:val="009D1414"/>
    <w:rsid w:val="009D14A3"/>
    <w:rsid w:val="009D1635"/>
    <w:rsid w:val="009D1A72"/>
    <w:rsid w:val="009D1B37"/>
    <w:rsid w:val="009D1B51"/>
    <w:rsid w:val="009D1DEB"/>
    <w:rsid w:val="009D2363"/>
    <w:rsid w:val="009D2593"/>
    <w:rsid w:val="009D26E6"/>
    <w:rsid w:val="009D2B3D"/>
    <w:rsid w:val="009D30FA"/>
    <w:rsid w:val="009D3973"/>
    <w:rsid w:val="009D3F5C"/>
    <w:rsid w:val="009D3FB9"/>
    <w:rsid w:val="009D4385"/>
    <w:rsid w:val="009D44A4"/>
    <w:rsid w:val="009D4545"/>
    <w:rsid w:val="009D45EB"/>
    <w:rsid w:val="009D49B8"/>
    <w:rsid w:val="009D4A1C"/>
    <w:rsid w:val="009D4AEB"/>
    <w:rsid w:val="009D4CA0"/>
    <w:rsid w:val="009D51B8"/>
    <w:rsid w:val="009D5228"/>
    <w:rsid w:val="009D527C"/>
    <w:rsid w:val="009D536C"/>
    <w:rsid w:val="009D5883"/>
    <w:rsid w:val="009D5946"/>
    <w:rsid w:val="009D5AD1"/>
    <w:rsid w:val="009D5F69"/>
    <w:rsid w:val="009D6641"/>
    <w:rsid w:val="009D67BC"/>
    <w:rsid w:val="009D6AEA"/>
    <w:rsid w:val="009D6B73"/>
    <w:rsid w:val="009D6C0B"/>
    <w:rsid w:val="009D6D37"/>
    <w:rsid w:val="009D7259"/>
    <w:rsid w:val="009D7686"/>
    <w:rsid w:val="009D7FD8"/>
    <w:rsid w:val="009E01F9"/>
    <w:rsid w:val="009E084C"/>
    <w:rsid w:val="009E0B8C"/>
    <w:rsid w:val="009E0FDE"/>
    <w:rsid w:val="009E1054"/>
    <w:rsid w:val="009E1262"/>
    <w:rsid w:val="009E12BC"/>
    <w:rsid w:val="009E19D8"/>
    <w:rsid w:val="009E1BF6"/>
    <w:rsid w:val="009E2402"/>
    <w:rsid w:val="009E2495"/>
    <w:rsid w:val="009E2784"/>
    <w:rsid w:val="009E27C1"/>
    <w:rsid w:val="009E2ED4"/>
    <w:rsid w:val="009E36BB"/>
    <w:rsid w:val="009E3994"/>
    <w:rsid w:val="009E474D"/>
    <w:rsid w:val="009E4F11"/>
    <w:rsid w:val="009E4FC8"/>
    <w:rsid w:val="009E501B"/>
    <w:rsid w:val="009E528E"/>
    <w:rsid w:val="009E5419"/>
    <w:rsid w:val="009E5431"/>
    <w:rsid w:val="009E56EE"/>
    <w:rsid w:val="009E58BF"/>
    <w:rsid w:val="009E5A69"/>
    <w:rsid w:val="009E5A9A"/>
    <w:rsid w:val="009E5AEF"/>
    <w:rsid w:val="009E6676"/>
    <w:rsid w:val="009E7090"/>
    <w:rsid w:val="009E7459"/>
    <w:rsid w:val="009E755C"/>
    <w:rsid w:val="009E7C02"/>
    <w:rsid w:val="009E7C2D"/>
    <w:rsid w:val="009E7C38"/>
    <w:rsid w:val="009E7E2D"/>
    <w:rsid w:val="009F00DB"/>
    <w:rsid w:val="009F02F1"/>
    <w:rsid w:val="009F089A"/>
    <w:rsid w:val="009F0B7E"/>
    <w:rsid w:val="009F1C26"/>
    <w:rsid w:val="009F20AC"/>
    <w:rsid w:val="009F214E"/>
    <w:rsid w:val="009F26C5"/>
    <w:rsid w:val="009F282C"/>
    <w:rsid w:val="009F2915"/>
    <w:rsid w:val="009F2A28"/>
    <w:rsid w:val="009F32A4"/>
    <w:rsid w:val="009F3F18"/>
    <w:rsid w:val="009F4010"/>
    <w:rsid w:val="009F41BC"/>
    <w:rsid w:val="009F4240"/>
    <w:rsid w:val="009F431C"/>
    <w:rsid w:val="009F4374"/>
    <w:rsid w:val="009F443D"/>
    <w:rsid w:val="009F4C2F"/>
    <w:rsid w:val="009F54AC"/>
    <w:rsid w:val="009F5578"/>
    <w:rsid w:val="009F5E04"/>
    <w:rsid w:val="009F60F5"/>
    <w:rsid w:val="009F6150"/>
    <w:rsid w:val="009F7184"/>
    <w:rsid w:val="009F71E9"/>
    <w:rsid w:val="009F728F"/>
    <w:rsid w:val="009F787E"/>
    <w:rsid w:val="009F7C8C"/>
    <w:rsid w:val="00A001D2"/>
    <w:rsid w:val="00A002D3"/>
    <w:rsid w:val="00A0054A"/>
    <w:rsid w:val="00A005E1"/>
    <w:rsid w:val="00A00934"/>
    <w:rsid w:val="00A00A9F"/>
    <w:rsid w:val="00A00D38"/>
    <w:rsid w:val="00A00DE1"/>
    <w:rsid w:val="00A00E55"/>
    <w:rsid w:val="00A00FC5"/>
    <w:rsid w:val="00A012A9"/>
    <w:rsid w:val="00A01344"/>
    <w:rsid w:val="00A01DB8"/>
    <w:rsid w:val="00A01F00"/>
    <w:rsid w:val="00A0226F"/>
    <w:rsid w:val="00A02605"/>
    <w:rsid w:val="00A02B2F"/>
    <w:rsid w:val="00A030C6"/>
    <w:rsid w:val="00A03AEC"/>
    <w:rsid w:val="00A03C4D"/>
    <w:rsid w:val="00A045A6"/>
    <w:rsid w:val="00A04781"/>
    <w:rsid w:val="00A04AF1"/>
    <w:rsid w:val="00A057A6"/>
    <w:rsid w:val="00A057E0"/>
    <w:rsid w:val="00A05A36"/>
    <w:rsid w:val="00A05A9F"/>
    <w:rsid w:val="00A0616B"/>
    <w:rsid w:val="00A061A1"/>
    <w:rsid w:val="00A06352"/>
    <w:rsid w:val="00A06394"/>
    <w:rsid w:val="00A064B3"/>
    <w:rsid w:val="00A06D4B"/>
    <w:rsid w:val="00A076DD"/>
    <w:rsid w:val="00A07AA3"/>
    <w:rsid w:val="00A07FFB"/>
    <w:rsid w:val="00A104C3"/>
    <w:rsid w:val="00A10806"/>
    <w:rsid w:val="00A10A49"/>
    <w:rsid w:val="00A10B13"/>
    <w:rsid w:val="00A1102F"/>
    <w:rsid w:val="00A1143B"/>
    <w:rsid w:val="00A115AB"/>
    <w:rsid w:val="00A11605"/>
    <w:rsid w:val="00A11826"/>
    <w:rsid w:val="00A11E4B"/>
    <w:rsid w:val="00A1265E"/>
    <w:rsid w:val="00A12982"/>
    <w:rsid w:val="00A12BD6"/>
    <w:rsid w:val="00A12F6D"/>
    <w:rsid w:val="00A13402"/>
    <w:rsid w:val="00A1430A"/>
    <w:rsid w:val="00A14BB5"/>
    <w:rsid w:val="00A14CD4"/>
    <w:rsid w:val="00A14F7A"/>
    <w:rsid w:val="00A15247"/>
    <w:rsid w:val="00A152D3"/>
    <w:rsid w:val="00A1560B"/>
    <w:rsid w:val="00A1584C"/>
    <w:rsid w:val="00A159F5"/>
    <w:rsid w:val="00A161DC"/>
    <w:rsid w:val="00A16854"/>
    <w:rsid w:val="00A1788D"/>
    <w:rsid w:val="00A20178"/>
    <w:rsid w:val="00A20548"/>
    <w:rsid w:val="00A20942"/>
    <w:rsid w:val="00A20A9F"/>
    <w:rsid w:val="00A20BE6"/>
    <w:rsid w:val="00A20D01"/>
    <w:rsid w:val="00A2111D"/>
    <w:rsid w:val="00A21120"/>
    <w:rsid w:val="00A2166C"/>
    <w:rsid w:val="00A2177F"/>
    <w:rsid w:val="00A21842"/>
    <w:rsid w:val="00A2197D"/>
    <w:rsid w:val="00A21AC8"/>
    <w:rsid w:val="00A21C2D"/>
    <w:rsid w:val="00A21F09"/>
    <w:rsid w:val="00A22F49"/>
    <w:rsid w:val="00A23855"/>
    <w:rsid w:val="00A239D2"/>
    <w:rsid w:val="00A23FD4"/>
    <w:rsid w:val="00A24271"/>
    <w:rsid w:val="00A24A66"/>
    <w:rsid w:val="00A24F38"/>
    <w:rsid w:val="00A258E3"/>
    <w:rsid w:val="00A25926"/>
    <w:rsid w:val="00A25AC8"/>
    <w:rsid w:val="00A25BC9"/>
    <w:rsid w:val="00A25DF0"/>
    <w:rsid w:val="00A2614F"/>
    <w:rsid w:val="00A2659B"/>
    <w:rsid w:val="00A26841"/>
    <w:rsid w:val="00A271CA"/>
    <w:rsid w:val="00A274EE"/>
    <w:rsid w:val="00A277DA"/>
    <w:rsid w:val="00A279EF"/>
    <w:rsid w:val="00A27BA9"/>
    <w:rsid w:val="00A27DA9"/>
    <w:rsid w:val="00A27F05"/>
    <w:rsid w:val="00A300C4"/>
    <w:rsid w:val="00A30562"/>
    <w:rsid w:val="00A30575"/>
    <w:rsid w:val="00A3091A"/>
    <w:rsid w:val="00A30959"/>
    <w:rsid w:val="00A30B45"/>
    <w:rsid w:val="00A30E1C"/>
    <w:rsid w:val="00A3125A"/>
    <w:rsid w:val="00A3170B"/>
    <w:rsid w:val="00A31958"/>
    <w:rsid w:val="00A32213"/>
    <w:rsid w:val="00A323C7"/>
    <w:rsid w:val="00A32898"/>
    <w:rsid w:val="00A32B03"/>
    <w:rsid w:val="00A32C38"/>
    <w:rsid w:val="00A33001"/>
    <w:rsid w:val="00A334BF"/>
    <w:rsid w:val="00A33563"/>
    <w:rsid w:val="00A335E8"/>
    <w:rsid w:val="00A3388A"/>
    <w:rsid w:val="00A33AE1"/>
    <w:rsid w:val="00A33BF5"/>
    <w:rsid w:val="00A33D13"/>
    <w:rsid w:val="00A33E24"/>
    <w:rsid w:val="00A33FA0"/>
    <w:rsid w:val="00A33FC7"/>
    <w:rsid w:val="00A34409"/>
    <w:rsid w:val="00A34AE6"/>
    <w:rsid w:val="00A34C04"/>
    <w:rsid w:val="00A34C98"/>
    <w:rsid w:val="00A34CEB"/>
    <w:rsid w:val="00A34D2E"/>
    <w:rsid w:val="00A34EBD"/>
    <w:rsid w:val="00A351CA"/>
    <w:rsid w:val="00A3533C"/>
    <w:rsid w:val="00A354F5"/>
    <w:rsid w:val="00A35621"/>
    <w:rsid w:val="00A3585E"/>
    <w:rsid w:val="00A35FB7"/>
    <w:rsid w:val="00A3651C"/>
    <w:rsid w:val="00A36708"/>
    <w:rsid w:val="00A36957"/>
    <w:rsid w:val="00A36CE8"/>
    <w:rsid w:val="00A36DB6"/>
    <w:rsid w:val="00A375A5"/>
    <w:rsid w:val="00A378F6"/>
    <w:rsid w:val="00A37A3B"/>
    <w:rsid w:val="00A37C37"/>
    <w:rsid w:val="00A37D12"/>
    <w:rsid w:val="00A37D13"/>
    <w:rsid w:val="00A37EFB"/>
    <w:rsid w:val="00A401D6"/>
    <w:rsid w:val="00A4077F"/>
    <w:rsid w:val="00A40855"/>
    <w:rsid w:val="00A40A24"/>
    <w:rsid w:val="00A4137E"/>
    <w:rsid w:val="00A4168D"/>
    <w:rsid w:val="00A41865"/>
    <w:rsid w:val="00A41905"/>
    <w:rsid w:val="00A41933"/>
    <w:rsid w:val="00A425FC"/>
    <w:rsid w:val="00A4368E"/>
    <w:rsid w:val="00A436D3"/>
    <w:rsid w:val="00A43709"/>
    <w:rsid w:val="00A43CB6"/>
    <w:rsid w:val="00A441AD"/>
    <w:rsid w:val="00A44601"/>
    <w:rsid w:val="00A446A5"/>
    <w:rsid w:val="00A4478A"/>
    <w:rsid w:val="00A447B1"/>
    <w:rsid w:val="00A44E07"/>
    <w:rsid w:val="00A454DF"/>
    <w:rsid w:val="00A4578E"/>
    <w:rsid w:val="00A45997"/>
    <w:rsid w:val="00A45B12"/>
    <w:rsid w:val="00A45CF3"/>
    <w:rsid w:val="00A45F1F"/>
    <w:rsid w:val="00A46602"/>
    <w:rsid w:val="00A46751"/>
    <w:rsid w:val="00A46AC0"/>
    <w:rsid w:val="00A46B39"/>
    <w:rsid w:val="00A46BFF"/>
    <w:rsid w:val="00A46E5B"/>
    <w:rsid w:val="00A472B8"/>
    <w:rsid w:val="00A472CC"/>
    <w:rsid w:val="00A473D1"/>
    <w:rsid w:val="00A47C7D"/>
    <w:rsid w:val="00A47F09"/>
    <w:rsid w:val="00A47F36"/>
    <w:rsid w:val="00A50102"/>
    <w:rsid w:val="00A501FA"/>
    <w:rsid w:val="00A50427"/>
    <w:rsid w:val="00A5051A"/>
    <w:rsid w:val="00A50674"/>
    <w:rsid w:val="00A50754"/>
    <w:rsid w:val="00A50CC1"/>
    <w:rsid w:val="00A50E58"/>
    <w:rsid w:val="00A51209"/>
    <w:rsid w:val="00A5144F"/>
    <w:rsid w:val="00A51A0F"/>
    <w:rsid w:val="00A51DE2"/>
    <w:rsid w:val="00A51DFA"/>
    <w:rsid w:val="00A51F76"/>
    <w:rsid w:val="00A52C5A"/>
    <w:rsid w:val="00A53183"/>
    <w:rsid w:val="00A533F0"/>
    <w:rsid w:val="00A535D8"/>
    <w:rsid w:val="00A53940"/>
    <w:rsid w:val="00A53A9A"/>
    <w:rsid w:val="00A53BD3"/>
    <w:rsid w:val="00A53C2F"/>
    <w:rsid w:val="00A5429D"/>
    <w:rsid w:val="00A5480F"/>
    <w:rsid w:val="00A54F44"/>
    <w:rsid w:val="00A5517C"/>
    <w:rsid w:val="00A552E1"/>
    <w:rsid w:val="00A5537F"/>
    <w:rsid w:val="00A5566A"/>
    <w:rsid w:val="00A55BFA"/>
    <w:rsid w:val="00A55D5E"/>
    <w:rsid w:val="00A55ECF"/>
    <w:rsid w:val="00A5619D"/>
    <w:rsid w:val="00A56793"/>
    <w:rsid w:val="00A56815"/>
    <w:rsid w:val="00A569EA"/>
    <w:rsid w:val="00A56D57"/>
    <w:rsid w:val="00A57274"/>
    <w:rsid w:val="00A57A4F"/>
    <w:rsid w:val="00A57C41"/>
    <w:rsid w:val="00A6020A"/>
    <w:rsid w:val="00A60544"/>
    <w:rsid w:val="00A608A2"/>
    <w:rsid w:val="00A60A43"/>
    <w:rsid w:val="00A60AC2"/>
    <w:rsid w:val="00A60E92"/>
    <w:rsid w:val="00A612FB"/>
    <w:rsid w:val="00A62481"/>
    <w:rsid w:val="00A62698"/>
    <w:rsid w:val="00A62702"/>
    <w:rsid w:val="00A628A5"/>
    <w:rsid w:val="00A628AE"/>
    <w:rsid w:val="00A62B53"/>
    <w:rsid w:val="00A62CE9"/>
    <w:rsid w:val="00A639C4"/>
    <w:rsid w:val="00A63A48"/>
    <w:rsid w:val="00A63D4E"/>
    <w:rsid w:val="00A63E92"/>
    <w:rsid w:val="00A641F1"/>
    <w:rsid w:val="00A641FD"/>
    <w:rsid w:val="00A6433E"/>
    <w:rsid w:val="00A64353"/>
    <w:rsid w:val="00A643CC"/>
    <w:rsid w:val="00A645A4"/>
    <w:rsid w:val="00A64BDB"/>
    <w:rsid w:val="00A64C7A"/>
    <w:rsid w:val="00A653FD"/>
    <w:rsid w:val="00A654B1"/>
    <w:rsid w:val="00A65ABC"/>
    <w:rsid w:val="00A65C06"/>
    <w:rsid w:val="00A65DDD"/>
    <w:rsid w:val="00A65E88"/>
    <w:rsid w:val="00A65EB0"/>
    <w:rsid w:val="00A65F05"/>
    <w:rsid w:val="00A6601E"/>
    <w:rsid w:val="00A663A9"/>
    <w:rsid w:val="00A663DA"/>
    <w:rsid w:val="00A66B0B"/>
    <w:rsid w:val="00A66D59"/>
    <w:rsid w:val="00A66DAA"/>
    <w:rsid w:val="00A67F8D"/>
    <w:rsid w:val="00A7013C"/>
    <w:rsid w:val="00A701D8"/>
    <w:rsid w:val="00A7031F"/>
    <w:rsid w:val="00A70639"/>
    <w:rsid w:val="00A70A92"/>
    <w:rsid w:val="00A70CB0"/>
    <w:rsid w:val="00A70DC5"/>
    <w:rsid w:val="00A70E50"/>
    <w:rsid w:val="00A71006"/>
    <w:rsid w:val="00A71181"/>
    <w:rsid w:val="00A71263"/>
    <w:rsid w:val="00A7134F"/>
    <w:rsid w:val="00A71354"/>
    <w:rsid w:val="00A71796"/>
    <w:rsid w:val="00A71C09"/>
    <w:rsid w:val="00A72380"/>
    <w:rsid w:val="00A725D2"/>
    <w:rsid w:val="00A72D69"/>
    <w:rsid w:val="00A730D5"/>
    <w:rsid w:val="00A733D2"/>
    <w:rsid w:val="00A736D3"/>
    <w:rsid w:val="00A73B3F"/>
    <w:rsid w:val="00A740BD"/>
    <w:rsid w:val="00A74432"/>
    <w:rsid w:val="00A7449D"/>
    <w:rsid w:val="00A7476D"/>
    <w:rsid w:val="00A748DD"/>
    <w:rsid w:val="00A74E1B"/>
    <w:rsid w:val="00A75023"/>
    <w:rsid w:val="00A75124"/>
    <w:rsid w:val="00A758A1"/>
    <w:rsid w:val="00A75AE8"/>
    <w:rsid w:val="00A7628C"/>
    <w:rsid w:val="00A76417"/>
    <w:rsid w:val="00A76736"/>
    <w:rsid w:val="00A77012"/>
    <w:rsid w:val="00A770FF"/>
    <w:rsid w:val="00A7784A"/>
    <w:rsid w:val="00A80143"/>
    <w:rsid w:val="00A8022E"/>
    <w:rsid w:val="00A803D8"/>
    <w:rsid w:val="00A804B6"/>
    <w:rsid w:val="00A80C20"/>
    <w:rsid w:val="00A815EC"/>
    <w:rsid w:val="00A816D7"/>
    <w:rsid w:val="00A8247D"/>
    <w:rsid w:val="00A8265A"/>
    <w:rsid w:val="00A827DF"/>
    <w:rsid w:val="00A82FC5"/>
    <w:rsid w:val="00A8381B"/>
    <w:rsid w:val="00A83DDB"/>
    <w:rsid w:val="00A83EAF"/>
    <w:rsid w:val="00A840A0"/>
    <w:rsid w:val="00A84115"/>
    <w:rsid w:val="00A84204"/>
    <w:rsid w:val="00A8422A"/>
    <w:rsid w:val="00A842E6"/>
    <w:rsid w:val="00A8450D"/>
    <w:rsid w:val="00A845AB"/>
    <w:rsid w:val="00A8467F"/>
    <w:rsid w:val="00A8481B"/>
    <w:rsid w:val="00A84AA7"/>
    <w:rsid w:val="00A84B26"/>
    <w:rsid w:val="00A850B9"/>
    <w:rsid w:val="00A85698"/>
    <w:rsid w:val="00A858DA"/>
    <w:rsid w:val="00A860ED"/>
    <w:rsid w:val="00A861DA"/>
    <w:rsid w:val="00A862E6"/>
    <w:rsid w:val="00A865D3"/>
    <w:rsid w:val="00A86613"/>
    <w:rsid w:val="00A867EB"/>
    <w:rsid w:val="00A86AA3"/>
    <w:rsid w:val="00A86D62"/>
    <w:rsid w:val="00A871ED"/>
    <w:rsid w:val="00A87ACA"/>
    <w:rsid w:val="00A87C52"/>
    <w:rsid w:val="00A87FBE"/>
    <w:rsid w:val="00A87FC8"/>
    <w:rsid w:val="00A900B1"/>
    <w:rsid w:val="00A90684"/>
    <w:rsid w:val="00A90B98"/>
    <w:rsid w:val="00A90BD3"/>
    <w:rsid w:val="00A90E5E"/>
    <w:rsid w:val="00A913B8"/>
    <w:rsid w:val="00A91443"/>
    <w:rsid w:val="00A916FA"/>
    <w:rsid w:val="00A91804"/>
    <w:rsid w:val="00A91A14"/>
    <w:rsid w:val="00A91BB7"/>
    <w:rsid w:val="00A91CF4"/>
    <w:rsid w:val="00A923ED"/>
    <w:rsid w:val="00A92D2A"/>
    <w:rsid w:val="00A93242"/>
    <w:rsid w:val="00A9345B"/>
    <w:rsid w:val="00A935B3"/>
    <w:rsid w:val="00A939A3"/>
    <w:rsid w:val="00A93ECC"/>
    <w:rsid w:val="00A93FC2"/>
    <w:rsid w:val="00A94289"/>
    <w:rsid w:val="00A943E9"/>
    <w:rsid w:val="00A94587"/>
    <w:rsid w:val="00A946C3"/>
    <w:rsid w:val="00A947D2"/>
    <w:rsid w:val="00A947F1"/>
    <w:rsid w:val="00A94951"/>
    <w:rsid w:val="00A94CE5"/>
    <w:rsid w:val="00A955E8"/>
    <w:rsid w:val="00A95B58"/>
    <w:rsid w:val="00A960F4"/>
    <w:rsid w:val="00A96118"/>
    <w:rsid w:val="00A96405"/>
    <w:rsid w:val="00A96636"/>
    <w:rsid w:val="00A97649"/>
    <w:rsid w:val="00A979E3"/>
    <w:rsid w:val="00A97A1B"/>
    <w:rsid w:val="00A97E24"/>
    <w:rsid w:val="00AA07F7"/>
    <w:rsid w:val="00AA0B87"/>
    <w:rsid w:val="00AA0CCC"/>
    <w:rsid w:val="00AA0CE1"/>
    <w:rsid w:val="00AA0EDE"/>
    <w:rsid w:val="00AA110C"/>
    <w:rsid w:val="00AA1728"/>
    <w:rsid w:val="00AA1778"/>
    <w:rsid w:val="00AA1813"/>
    <w:rsid w:val="00AA187A"/>
    <w:rsid w:val="00AA215D"/>
    <w:rsid w:val="00AA245C"/>
    <w:rsid w:val="00AA2561"/>
    <w:rsid w:val="00AA284B"/>
    <w:rsid w:val="00AA2B4A"/>
    <w:rsid w:val="00AA2D88"/>
    <w:rsid w:val="00AA333B"/>
    <w:rsid w:val="00AA3739"/>
    <w:rsid w:val="00AA3A72"/>
    <w:rsid w:val="00AA405B"/>
    <w:rsid w:val="00AA4090"/>
    <w:rsid w:val="00AA4474"/>
    <w:rsid w:val="00AA46FD"/>
    <w:rsid w:val="00AA4D69"/>
    <w:rsid w:val="00AA4DF2"/>
    <w:rsid w:val="00AA4F9F"/>
    <w:rsid w:val="00AA5204"/>
    <w:rsid w:val="00AA5C72"/>
    <w:rsid w:val="00AA5FE8"/>
    <w:rsid w:val="00AA624A"/>
    <w:rsid w:val="00AA66F3"/>
    <w:rsid w:val="00AA72A4"/>
    <w:rsid w:val="00AA72BC"/>
    <w:rsid w:val="00AA72E7"/>
    <w:rsid w:val="00AA7923"/>
    <w:rsid w:val="00AA7EAC"/>
    <w:rsid w:val="00AA7F89"/>
    <w:rsid w:val="00AA7FF2"/>
    <w:rsid w:val="00AB0330"/>
    <w:rsid w:val="00AB0722"/>
    <w:rsid w:val="00AB08BE"/>
    <w:rsid w:val="00AB0B52"/>
    <w:rsid w:val="00AB0C0B"/>
    <w:rsid w:val="00AB1033"/>
    <w:rsid w:val="00AB1061"/>
    <w:rsid w:val="00AB11F4"/>
    <w:rsid w:val="00AB14BB"/>
    <w:rsid w:val="00AB1A9D"/>
    <w:rsid w:val="00AB1D5B"/>
    <w:rsid w:val="00AB1E76"/>
    <w:rsid w:val="00AB2A81"/>
    <w:rsid w:val="00AB2D85"/>
    <w:rsid w:val="00AB33D1"/>
    <w:rsid w:val="00AB33F3"/>
    <w:rsid w:val="00AB3704"/>
    <w:rsid w:val="00AB38E6"/>
    <w:rsid w:val="00AB3B3E"/>
    <w:rsid w:val="00AB4082"/>
    <w:rsid w:val="00AB43C0"/>
    <w:rsid w:val="00AB49D4"/>
    <w:rsid w:val="00AB4D15"/>
    <w:rsid w:val="00AB4EBA"/>
    <w:rsid w:val="00AB5207"/>
    <w:rsid w:val="00AB525A"/>
    <w:rsid w:val="00AB589B"/>
    <w:rsid w:val="00AB5A09"/>
    <w:rsid w:val="00AB5DB8"/>
    <w:rsid w:val="00AB65A9"/>
    <w:rsid w:val="00AB6985"/>
    <w:rsid w:val="00AB6B80"/>
    <w:rsid w:val="00AB7042"/>
    <w:rsid w:val="00AB707D"/>
    <w:rsid w:val="00AB71CB"/>
    <w:rsid w:val="00AB71D3"/>
    <w:rsid w:val="00AB733E"/>
    <w:rsid w:val="00AB7B19"/>
    <w:rsid w:val="00AC0262"/>
    <w:rsid w:val="00AC05B0"/>
    <w:rsid w:val="00AC0E8A"/>
    <w:rsid w:val="00AC129B"/>
    <w:rsid w:val="00AC1547"/>
    <w:rsid w:val="00AC1969"/>
    <w:rsid w:val="00AC1AE3"/>
    <w:rsid w:val="00AC1D74"/>
    <w:rsid w:val="00AC1F8E"/>
    <w:rsid w:val="00AC2120"/>
    <w:rsid w:val="00AC22CB"/>
    <w:rsid w:val="00AC26A3"/>
    <w:rsid w:val="00AC2E88"/>
    <w:rsid w:val="00AC2F1D"/>
    <w:rsid w:val="00AC2F7A"/>
    <w:rsid w:val="00AC2FC4"/>
    <w:rsid w:val="00AC3490"/>
    <w:rsid w:val="00AC35F7"/>
    <w:rsid w:val="00AC3961"/>
    <w:rsid w:val="00AC39D9"/>
    <w:rsid w:val="00AC4072"/>
    <w:rsid w:val="00AC422A"/>
    <w:rsid w:val="00AC4444"/>
    <w:rsid w:val="00AC44F3"/>
    <w:rsid w:val="00AC4822"/>
    <w:rsid w:val="00AC495E"/>
    <w:rsid w:val="00AC4BD3"/>
    <w:rsid w:val="00AC4F1D"/>
    <w:rsid w:val="00AC4F7C"/>
    <w:rsid w:val="00AC4FD2"/>
    <w:rsid w:val="00AC5616"/>
    <w:rsid w:val="00AC5B2C"/>
    <w:rsid w:val="00AC5B6A"/>
    <w:rsid w:val="00AC610D"/>
    <w:rsid w:val="00AC63E5"/>
    <w:rsid w:val="00AC6418"/>
    <w:rsid w:val="00AC64E4"/>
    <w:rsid w:val="00AC66F2"/>
    <w:rsid w:val="00AC6912"/>
    <w:rsid w:val="00AC7647"/>
    <w:rsid w:val="00AC7CA0"/>
    <w:rsid w:val="00AD06A9"/>
    <w:rsid w:val="00AD0A70"/>
    <w:rsid w:val="00AD0DFC"/>
    <w:rsid w:val="00AD0F6C"/>
    <w:rsid w:val="00AD1636"/>
    <w:rsid w:val="00AD192E"/>
    <w:rsid w:val="00AD1A5A"/>
    <w:rsid w:val="00AD1A7A"/>
    <w:rsid w:val="00AD2278"/>
    <w:rsid w:val="00AD2306"/>
    <w:rsid w:val="00AD23ED"/>
    <w:rsid w:val="00AD2678"/>
    <w:rsid w:val="00AD295C"/>
    <w:rsid w:val="00AD2C03"/>
    <w:rsid w:val="00AD2CB5"/>
    <w:rsid w:val="00AD304E"/>
    <w:rsid w:val="00AD35AE"/>
    <w:rsid w:val="00AD35C9"/>
    <w:rsid w:val="00AD4320"/>
    <w:rsid w:val="00AD4578"/>
    <w:rsid w:val="00AD4739"/>
    <w:rsid w:val="00AD4A82"/>
    <w:rsid w:val="00AD4DEF"/>
    <w:rsid w:val="00AD4E08"/>
    <w:rsid w:val="00AD5372"/>
    <w:rsid w:val="00AD5562"/>
    <w:rsid w:val="00AD5B4D"/>
    <w:rsid w:val="00AD5C82"/>
    <w:rsid w:val="00AD5EA5"/>
    <w:rsid w:val="00AD64C9"/>
    <w:rsid w:val="00AD6563"/>
    <w:rsid w:val="00AD6867"/>
    <w:rsid w:val="00AD6B7D"/>
    <w:rsid w:val="00AD6D5F"/>
    <w:rsid w:val="00AD6EAE"/>
    <w:rsid w:val="00AD72EA"/>
    <w:rsid w:val="00AD7A56"/>
    <w:rsid w:val="00AD7CD3"/>
    <w:rsid w:val="00AD7D3D"/>
    <w:rsid w:val="00AE0078"/>
    <w:rsid w:val="00AE03F6"/>
    <w:rsid w:val="00AE0C70"/>
    <w:rsid w:val="00AE10D9"/>
    <w:rsid w:val="00AE12A0"/>
    <w:rsid w:val="00AE12DC"/>
    <w:rsid w:val="00AE170D"/>
    <w:rsid w:val="00AE18B4"/>
    <w:rsid w:val="00AE1B70"/>
    <w:rsid w:val="00AE1BED"/>
    <w:rsid w:val="00AE1C8F"/>
    <w:rsid w:val="00AE2054"/>
    <w:rsid w:val="00AE2831"/>
    <w:rsid w:val="00AE2847"/>
    <w:rsid w:val="00AE2C23"/>
    <w:rsid w:val="00AE2CF8"/>
    <w:rsid w:val="00AE2D8B"/>
    <w:rsid w:val="00AE2E99"/>
    <w:rsid w:val="00AE3290"/>
    <w:rsid w:val="00AE3300"/>
    <w:rsid w:val="00AE35E2"/>
    <w:rsid w:val="00AE3775"/>
    <w:rsid w:val="00AE3932"/>
    <w:rsid w:val="00AE3A71"/>
    <w:rsid w:val="00AE3D52"/>
    <w:rsid w:val="00AE4187"/>
    <w:rsid w:val="00AE436C"/>
    <w:rsid w:val="00AE43C0"/>
    <w:rsid w:val="00AE43C7"/>
    <w:rsid w:val="00AE43FD"/>
    <w:rsid w:val="00AE4513"/>
    <w:rsid w:val="00AE461C"/>
    <w:rsid w:val="00AE48A7"/>
    <w:rsid w:val="00AE49E5"/>
    <w:rsid w:val="00AE4AC7"/>
    <w:rsid w:val="00AE4EFF"/>
    <w:rsid w:val="00AE5990"/>
    <w:rsid w:val="00AE5B38"/>
    <w:rsid w:val="00AE5C47"/>
    <w:rsid w:val="00AE5C9E"/>
    <w:rsid w:val="00AE662C"/>
    <w:rsid w:val="00AE6CB2"/>
    <w:rsid w:val="00AE6F7F"/>
    <w:rsid w:val="00AE7458"/>
    <w:rsid w:val="00AE762B"/>
    <w:rsid w:val="00AE7874"/>
    <w:rsid w:val="00AE7887"/>
    <w:rsid w:val="00AE7A13"/>
    <w:rsid w:val="00AE7D13"/>
    <w:rsid w:val="00AE7F3A"/>
    <w:rsid w:val="00AE7FB7"/>
    <w:rsid w:val="00AF0055"/>
    <w:rsid w:val="00AF0DC0"/>
    <w:rsid w:val="00AF0E17"/>
    <w:rsid w:val="00AF15BA"/>
    <w:rsid w:val="00AF1620"/>
    <w:rsid w:val="00AF185D"/>
    <w:rsid w:val="00AF1AA1"/>
    <w:rsid w:val="00AF1AA7"/>
    <w:rsid w:val="00AF1DC3"/>
    <w:rsid w:val="00AF24D6"/>
    <w:rsid w:val="00AF26C9"/>
    <w:rsid w:val="00AF38C7"/>
    <w:rsid w:val="00AF3CBA"/>
    <w:rsid w:val="00AF3D47"/>
    <w:rsid w:val="00AF416F"/>
    <w:rsid w:val="00AF41E3"/>
    <w:rsid w:val="00AF4886"/>
    <w:rsid w:val="00AF48C7"/>
    <w:rsid w:val="00AF491F"/>
    <w:rsid w:val="00AF499F"/>
    <w:rsid w:val="00AF4A03"/>
    <w:rsid w:val="00AF4C6B"/>
    <w:rsid w:val="00AF4ED7"/>
    <w:rsid w:val="00AF54A1"/>
    <w:rsid w:val="00AF5831"/>
    <w:rsid w:val="00AF60F2"/>
    <w:rsid w:val="00AF6131"/>
    <w:rsid w:val="00AF6283"/>
    <w:rsid w:val="00AF6529"/>
    <w:rsid w:val="00AF6DD2"/>
    <w:rsid w:val="00AF6E4D"/>
    <w:rsid w:val="00B00661"/>
    <w:rsid w:val="00B006C5"/>
    <w:rsid w:val="00B0120C"/>
    <w:rsid w:val="00B01275"/>
    <w:rsid w:val="00B017F0"/>
    <w:rsid w:val="00B01896"/>
    <w:rsid w:val="00B02098"/>
    <w:rsid w:val="00B02A3B"/>
    <w:rsid w:val="00B03E73"/>
    <w:rsid w:val="00B043F7"/>
    <w:rsid w:val="00B0445C"/>
    <w:rsid w:val="00B046A9"/>
    <w:rsid w:val="00B04CAA"/>
    <w:rsid w:val="00B056DA"/>
    <w:rsid w:val="00B05A84"/>
    <w:rsid w:val="00B05B09"/>
    <w:rsid w:val="00B05F57"/>
    <w:rsid w:val="00B063BC"/>
    <w:rsid w:val="00B066D2"/>
    <w:rsid w:val="00B06C93"/>
    <w:rsid w:val="00B06CDB"/>
    <w:rsid w:val="00B06EE2"/>
    <w:rsid w:val="00B07236"/>
    <w:rsid w:val="00B0778B"/>
    <w:rsid w:val="00B07B58"/>
    <w:rsid w:val="00B07C2E"/>
    <w:rsid w:val="00B10307"/>
    <w:rsid w:val="00B1031D"/>
    <w:rsid w:val="00B10478"/>
    <w:rsid w:val="00B10594"/>
    <w:rsid w:val="00B105E9"/>
    <w:rsid w:val="00B1078E"/>
    <w:rsid w:val="00B107E8"/>
    <w:rsid w:val="00B10BD9"/>
    <w:rsid w:val="00B10C55"/>
    <w:rsid w:val="00B10F21"/>
    <w:rsid w:val="00B11304"/>
    <w:rsid w:val="00B1191C"/>
    <w:rsid w:val="00B1192B"/>
    <w:rsid w:val="00B12875"/>
    <w:rsid w:val="00B12A71"/>
    <w:rsid w:val="00B12C08"/>
    <w:rsid w:val="00B12D3E"/>
    <w:rsid w:val="00B12E52"/>
    <w:rsid w:val="00B131D4"/>
    <w:rsid w:val="00B1327A"/>
    <w:rsid w:val="00B13644"/>
    <w:rsid w:val="00B136E2"/>
    <w:rsid w:val="00B13A78"/>
    <w:rsid w:val="00B13BCD"/>
    <w:rsid w:val="00B13CE5"/>
    <w:rsid w:val="00B1418E"/>
    <w:rsid w:val="00B14625"/>
    <w:rsid w:val="00B14678"/>
    <w:rsid w:val="00B14BAC"/>
    <w:rsid w:val="00B14E2D"/>
    <w:rsid w:val="00B153C9"/>
    <w:rsid w:val="00B158D0"/>
    <w:rsid w:val="00B159CE"/>
    <w:rsid w:val="00B159F1"/>
    <w:rsid w:val="00B15EE3"/>
    <w:rsid w:val="00B1607E"/>
    <w:rsid w:val="00B165C9"/>
    <w:rsid w:val="00B16B52"/>
    <w:rsid w:val="00B16BFC"/>
    <w:rsid w:val="00B16D0B"/>
    <w:rsid w:val="00B17199"/>
    <w:rsid w:val="00B1728E"/>
    <w:rsid w:val="00B17357"/>
    <w:rsid w:val="00B1767F"/>
    <w:rsid w:val="00B17707"/>
    <w:rsid w:val="00B17757"/>
    <w:rsid w:val="00B17782"/>
    <w:rsid w:val="00B17EA3"/>
    <w:rsid w:val="00B2006F"/>
    <w:rsid w:val="00B2016A"/>
    <w:rsid w:val="00B205CE"/>
    <w:rsid w:val="00B2086A"/>
    <w:rsid w:val="00B211ED"/>
    <w:rsid w:val="00B2151F"/>
    <w:rsid w:val="00B2172D"/>
    <w:rsid w:val="00B219C5"/>
    <w:rsid w:val="00B21F2C"/>
    <w:rsid w:val="00B220AA"/>
    <w:rsid w:val="00B2230D"/>
    <w:rsid w:val="00B22D51"/>
    <w:rsid w:val="00B23564"/>
    <w:rsid w:val="00B23A3B"/>
    <w:rsid w:val="00B23FA4"/>
    <w:rsid w:val="00B24555"/>
    <w:rsid w:val="00B2465D"/>
    <w:rsid w:val="00B255B5"/>
    <w:rsid w:val="00B25758"/>
    <w:rsid w:val="00B25D67"/>
    <w:rsid w:val="00B25D6B"/>
    <w:rsid w:val="00B25DD1"/>
    <w:rsid w:val="00B2621F"/>
    <w:rsid w:val="00B262DE"/>
    <w:rsid w:val="00B26950"/>
    <w:rsid w:val="00B269EB"/>
    <w:rsid w:val="00B26B3D"/>
    <w:rsid w:val="00B26CFD"/>
    <w:rsid w:val="00B26E8D"/>
    <w:rsid w:val="00B2716E"/>
    <w:rsid w:val="00B271F2"/>
    <w:rsid w:val="00B27402"/>
    <w:rsid w:val="00B27B05"/>
    <w:rsid w:val="00B3015A"/>
    <w:rsid w:val="00B30276"/>
    <w:rsid w:val="00B306F7"/>
    <w:rsid w:val="00B30A0F"/>
    <w:rsid w:val="00B30D79"/>
    <w:rsid w:val="00B3106C"/>
    <w:rsid w:val="00B31122"/>
    <w:rsid w:val="00B313F8"/>
    <w:rsid w:val="00B316C2"/>
    <w:rsid w:val="00B3171C"/>
    <w:rsid w:val="00B3201C"/>
    <w:rsid w:val="00B320F6"/>
    <w:rsid w:val="00B322F4"/>
    <w:rsid w:val="00B323E6"/>
    <w:rsid w:val="00B324A9"/>
    <w:rsid w:val="00B32BB1"/>
    <w:rsid w:val="00B32F04"/>
    <w:rsid w:val="00B32F99"/>
    <w:rsid w:val="00B33115"/>
    <w:rsid w:val="00B337B9"/>
    <w:rsid w:val="00B33B8F"/>
    <w:rsid w:val="00B33C03"/>
    <w:rsid w:val="00B33EF5"/>
    <w:rsid w:val="00B34008"/>
    <w:rsid w:val="00B3403F"/>
    <w:rsid w:val="00B34439"/>
    <w:rsid w:val="00B3450E"/>
    <w:rsid w:val="00B34708"/>
    <w:rsid w:val="00B349EF"/>
    <w:rsid w:val="00B34BA3"/>
    <w:rsid w:val="00B35285"/>
    <w:rsid w:val="00B35377"/>
    <w:rsid w:val="00B35CFE"/>
    <w:rsid w:val="00B363DE"/>
    <w:rsid w:val="00B36422"/>
    <w:rsid w:val="00B3642E"/>
    <w:rsid w:val="00B36471"/>
    <w:rsid w:val="00B369CA"/>
    <w:rsid w:val="00B36A2B"/>
    <w:rsid w:val="00B36B42"/>
    <w:rsid w:val="00B36B5E"/>
    <w:rsid w:val="00B36CA2"/>
    <w:rsid w:val="00B37276"/>
    <w:rsid w:val="00B3775E"/>
    <w:rsid w:val="00B37C34"/>
    <w:rsid w:val="00B37D62"/>
    <w:rsid w:val="00B402FA"/>
    <w:rsid w:val="00B404DF"/>
    <w:rsid w:val="00B4063B"/>
    <w:rsid w:val="00B40739"/>
    <w:rsid w:val="00B40CCB"/>
    <w:rsid w:val="00B40F68"/>
    <w:rsid w:val="00B40F7D"/>
    <w:rsid w:val="00B41100"/>
    <w:rsid w:val="00B41573"/>
    <w:rsid w:val="00B41DB8"/>
    <w:rsid w:val="00B420E5"/>
    <w:rsid w:val="00B4263A"/>
    <w:rsid w:val="00B427FC"/>
    <w:rsid w:val="00B42B8C"/>
    <w:rsid w:val="00B4399B"/>
    <w:rsid w:val="00B43A36"/>
    <w:rsid w:val="00B44256"/>
    <w:rsid w:val="00B442BA"/>
    <w:rsid w:val="00B44425"/>
    <w:rsid w:val="00B4461D"/>
    <w:rsid w:val="00B44704"/>
    <w:rsid w:val="00B452EA"/>
    <w:rsid w:val="00B45D26"/>
    <w:rsid w:val="00B45F0C"/>
    <w:rsid w:val="00B45FE6"/>
    <w:rsid w:val="00B461EB"/>
    <w:rsid w:val="00B465A0"/>
    <w:rsid w:val="00B46633"/>
    <w:rsid w:val="00B46733"/>
    <w:rsid w:val="00B46751"/>
    <w:rsid w:val="00B46934"/>
    <w:rsid w:val="00B46B1A"/>
    <w:rsid w:val="00B46D31"/>
    <w:rsid w:val="00B47129"/>
    <w:rsid w:val="00B475ED"/>
    <w:rsid w:val="00B4767D"/>
    <w:rsid w:val="00B47C6C"/>
    <w:rsid w:val="00B47CB2"/>
    <w:rsid w:val="00B47CF6"/>
    <w:rsid w:val="00B5079C"/>
    <w:rsid w:val="00B508FF"/>
    <w:rsid w:val="00B50C68"/>
    <w:rsid w:val="00B512D6"/>
    <w:rsid w:val="00B517DF"/>
    <w:rsid w:val="00B51987"/>
    <w:rsid w:val="00B519E7"/>
    <w:rsid w:val="00B51AAD"/>
    <w:rsid w:val="00B51C00"/>
    <w:rsid w:val="00B51FF0"/>
    <w:rsid w:val="00B52039"/>
    <w:rsid w:val="00B521CC"/>
    <w:rsid w:val="00B5248C"/>
    <w:rsid w:val="00B52588"/>
    <w:rsid w:val="00B52689"/>
    <w:rsid w:val="00B528D3"/>
    <w:rsid w:val="00B52AD1"/>
    <w:rsid w:val="00B52D70"/>
    <w:rsid w:val="00B532BC"/>
    <w:rsid w:val="00B53548"/>
    <w:rsid w:val="00B53A85"/>
    <w:rsid w:val="00B53AF0"/>
    <w:rsid w:val="00B540A1"/>
    <w:rsid w:val="00B54301"/>
    <w:rsid w:val="00B54684"/>
    <w:rsid w:val="00B54687"/>
    <w:rsid w:val="00B54D3F"/>
    <w:rsid w:val="00B54E20"/>
    <w:rsid w:val="00B550C8"/>
    <w:rsid w:val="00B5551C"/>
    <w:rsid w:val="00B559BD"/>
    <w:rsid w:val="00B56192"/>
    <w:rsid w:val="00B563CF"/>
    <w:rsid w:val="00B565F9"/>
    <w:rsid w:val="00B56A0C"/>
    <w:rsid w:val="00B56CD2"/>
    <w:rsid w:val="00B56F88"/>
    <w:rsid w:val="00B570E7"/>
    <w:rsid w:val="00B57461"/>
    <w:rsid w:val="00B575C0"/>
    <w:rsid w:val="00B57900"/>
    <w:rsid w:val="00B57A55"/>
    <w:rsid w:val="00B57F78"/>
    <w:rsid w:val="00B57FE8"/>
    <w:rsid w:val="00B61074"/>
    <w:rsid w:val="00B61148"/>
    <w:rsid w:val="00B611F3"/>
    <w:rsid w:val="00B613FB"/>
    <w:rsid w:val="00B61D89"/>
    <w:rsid w:val="00B61F07"/>
    <w:rsid w:val="00B6206A"/>
    <w:rsid w:val="00B621A4"/>
    <w:rsid w:val="00B62415"/>
    <w:rsid w:val="00B626A3"/>
    <w:rsid w:val="00B6271F"/>
    <w:rsid w:val="00B62843"/>
    <w:rsid w:val="00B633A9"/>
    <w:rsid w:val="00B63675"/>
    <w:rsid w:val="00B636F1"/>
    <w:rsid w:val="00B6374D"/>
    <w:rsid w:val="00B638B4"/>
    <w:rsid w:val="00B638F0"/>
    <w:rsid w:val="00B63B0A"/>
    <w:rsid w:val="00B63D3D"/>
    <w:rsid w:val="00B64BF4"/>
    <w:rsid w:val="00B64CE7"/>
    <w:rsid w:val="00B64F73"/>
    <w:rsid w:val="00B65366"/>
    <w:rsid w:val="00B654A9"/>
    <w:rsid w:val="00B65E15"/>
    <w:rsid w:val="00B66000"/>
    <w:rsid w:val="00B660ED"/>
    <w:rsid w:val="00B66195"/>
    <w:rsid w:val="00B662F2"/>
    <w:rsid w:val="00B66806"/>
    <w:rsid w:val="00B66B2B"/>
    <w:rsid w:val="00B66B5B"/>
    <w:rsid w:val="00B66DD3"/>
    <w:rsid w:val="00B66E98"/>
    <w:rsid w:val="00B6709B"/>
    <w:rsid w:val="00B6718A"/>
    <w:rsid w:val="00B673E2"/>
    <w:rsid w:val="00B67590"/>
    <w:rsid w:val="00B67BD9"/>
    <w:rsid w:val="00B67CE6"/>
    <w:rsid w:val="00B7036C"/>
    <w:rsid w:val="00B7072B"/>
    <w:rsid w:val="00B70AEF"/>
    <w:rsid w:val="00B70D51"/>
    <w:rsid w:val="00B70E30"/>
    <w:rsid w:val="00B7103A"/>
    <w:rsid w:val="00B715DF"/>
    <w:rsid w:val="00B71CA7"/>
    <w:rsid w:val="00B722D5"/>
    <w:rsid w:val="00B722F0"/>
    <w:rsid w:val="00B72401"/>
    <w:rsid w:val="00B72425"/>
    <w:rsid w:val="00B72874"/>
    <w:rsid w:val="00B72F4B"/>
    <w:rsid w:val="00B7313E"/>
    <w:rsid w:val="00B7341F"/>
    <w:rsid w:val="00B7459C"/>
    <w:rsid w:val="00B745B3"/>
    <w:rsid w:val="00B746A0"/>
    <w:rsid w:val="00B74A25"/>
    <w:rsid w:val="00B74CE7"/>
    <w:rsid w:val="00B74F3F"/>
    <w:rsid w:val="00B7548D"/>
    <w:rsid w:val="00B7572C"/>
    <w:rsid w:val="00B759FC"/>
    <w:rsid w:val="00B75C20"/>
    <w:rsid w:val="00B764BA"/>
    <w:rsid w:val="00B76895"/>
    <w:rsid w:val="00B76F55"/>
    <w:rsid w:val="00B76F89"/>
    <w:rsid w:val="00B76FA6"/>
    <w:rsid w:val="00B76FF4"/>
    <w:rsid w:val="00B77941"/>
    <w:rsid w:val="00B77A19"/>
    <w:rsid w:val="00B77B58"/>
    <w:rsid w:val="00B8006B"/>
    <w:rsid w:val="00B8038C"/>
    <w:rsid w:val="00B803BF"/>
    <w:rsid w:val="00B80493"/>
    <w:rsid w:val="00B80ED1"/>
    <w:rsid w:val="00B81037"/>
    <w:rsid w:val="00B81339"/>
    <w:rsid w:val="00B815C8"/>
    <w:rsid w:val="00B81C85"/>
    <w:rsid w:val="00B82638"/>
    <w:rsid w:val="00B82C4D"/>
    <w:rsid w:val="00B82CB0"/>
    <w:rsid w:val="00B8303E"/>
    <w:rsid w:val="00B8309A"/>
    <w:rsid w:val="00B83186"/>
    <w:rsid w:val="00B83852"/>
    <w:rsid w:val="00B83B3B"/>
    <w:rsid w:val="00B84175"/>
    <w:rsid w:val="00B8424A"/>
    <w:rsid w:val="00B8480F"/>
    <w:rsid w:val="00B84A70"/>
    <w:rsid w:val="00B84B7C"/>
    <w:rsid w:val="00B84C56"/>
    <w:rsid w:val="00B84DAB"/>
    <w:rsid w:val="00B8541F"/>
    <w:rsid w:val="00B855CB"/>
    <w:rsid w:val="00B85EBC"/>
    <w:rsid w:val="00B863F4"/>
    <w:rsid w:val="00B86CCD"/>
    <w:rsid w:val="00B87176"/>
    <w:rsid w:val="00B87336"/>
    <w:rsid w:val="00B87D29"/>
    <w:rsid w:val="00B87EAE"/>
    <w:rsid w:val="00B90128"/>
    <w:rsid w:val="00B902B4"/>
    <w:rsid w:val="00B9039B"/>
    <w:rsid w:val="00B903A7"/>
    <w:rsid w:val="00B90845"/>
    <w:rsid w:val="00B90B97"/>
    <w:rsid w:val="00B912C3"/>
    <w:rsid w:val="00B91789"/>
    <w:rsid w:val="00B91A03"/>
    <w:rsid w:val="00B91A52"/>
    <w:rsid w:val="00B91E68"/>
    <w:rsid w:val="00B91EBC"/>
    <w:rsid w:val="00B91EC5"/>
    <w:rsid w:val="00B91F03"/>
    <w:rsid w:val="00B92071"/>
    <w:rsid w:val="00B9218D"/>
    <w:rsid w:val="00B921B9"/>
    <w:rsid w:val="00B9220F"/>
    <w:rsid w:val="00B926DA"/>
    <w:rsid w:val="00B927E8"/>
    <w:rsid w:val="00B928C0"/>
    <w:rsid w:val="00B92923"/>
    <w:rsid w:val="00B929CD"/>
    <w:rsid w:val="00B92F60"/>
    <w:rsid w:val="00B9326A"/>
    <w:rsid w:val="00B93380"/>
    <w:rsid w:val="00B94262"/>
    <w:rsid w:val="00B94914"/>
    <w:rsid w:val="00B94CD4"/>
    <w:rsid w:val="00B94DC3"/>
    <w:rsid w:val="00B94E41"/>
    <w:rsid w:val="00B95029"/>
    <w:rsid w:val="00B950AC"/>
    <w:rsid w:val="00B953CE"/>
    <w:rsid w:val="00B957AD"/>
    <w:rsid w:val="00B959FD"/>
    <w:rsid w:val="00B95F0D"/>
    <w:rsid w:val="00B95F21"/>
    <w:rsid w:val="00B96003"/>
    <w:rsid w:val="00B9699C"/>
    <w:rsid w:val="00B96DCF"/>
    <w:rsid w:val="00B96F21"/>
    <w:rsid w:val="00B971E8"/>
    <w:rsid w:val="00B9724B"/>
    <w:rsid w:val="00B973BC"/>
    <w:rsid w:val="00B97439"/>
    <w:rsid w:val="00B975E0"/>
    <w:rsid w:val="00B978C4"/>
    <w:rsid w:val="00B97D5F"/>
    <w:rsid w:val="00B97DC1"/>
    <w:rsid w:val="00BA0291"/>
    <w:rsid w:val="00BA0467"/>
    <w:rsid w:val="00BA0BB6"/>
    <w:rsid w:val="00BA0BD4"/>
    <w:rsid w:val="00BA0D53"/>
    <w:rsid w:val="00BA0FDE"/>
    <w:rsid w:val="00BA123A"/>
    <w:rsid w:val="00BA1278"/>
    <w:rsid w:val="00BA1453"/>
    <w:rsid w:val="00BA2300"/>
    <w:rsid w:val="00BA25B9"/>
    <w:rsid w:val="00BA280F"/>
    <w:rsid w:val="00BA2D40"/>
    <w:rsid w:val="00BA2E3F"/>
    <w:rsid w:val="00BA34B4"/>
    <w:rsid w:val="00BA3A86"/>
    <w:rsid w:val="00BA3E95"/>
    <w:rsid w:val="00BA459E"/>
    <w:rsid w:val="00BA47D9"/>
    <w:rsid w:val="00BA4D3A"/>
    <w:rsid w:val="00BA4EDF"/>
    <w:rsid w:val="00BA5278"/>
    <w:rsid w:val="00BA53EF"/>
    <w:rsid w:val="00BA5478"/>
    <w:rsid w:val="00BA56F5"/>
    <w:rsid w:val="00BA589F"/>
    <w:rsid w:val="00BA5E60"/>
    <w:rsid w:val="00BA5F66"/>
    <w:rsid w:val="00BA6346"/>
    <w:rsid w:val="00BA6FC0"/>
    <w:rsid w:val="00BA70DC"/>
    <w:rsid w:val="00BA718B"/>
    <w:rsid w:val="00BA71DF"/>
    <w:rsid w:val="00BA7243"/>
    <w:rsid w:val="00BA73DD"/>
    <w:rsid w:val="00BA76FD"/>
    <w:rsid w:val="00BA7A1A"/>
    <w:rsid w:val="00BA7AA3"/>
    <w:rsid w:val="00BA7DF2"/>
    <w:rsid w:val="00BA7E49"/>
    <w:rsid w:val="00BB0A29"/>
    <w:rsid w:val="00BB16D9"/>
    <w:rsid w:val="00BB1D5A"/>
    <w:rsid w:val="00BB1F2F"/>
    <w:rsid w:val="00BB2274"/>
    <w:rsid w:val="00BB2469"/>
    <w:rsid w:val="00BB28AC"/>
    <w:rsid w:val="00BB2A86"/>
    <w:rsid w:val="00BB2BA8"/>
    <w:rsid w:val="00BB307D"/>
    <w:rsid w:val="00BB31D4"/>
    <w:rsid w:val="00BB33FE"/>
    <w:rsid w:val="00BB3538"/>
    <w:rsid w:val="00BB3EFD"/>
    <w:rsid w:val="00BB41F1"/>
    <w:rsid w:val="00BB44ED"/>
    <w:rsid w:val="00BB4C27"/>
    <w:rsid w:val="00BB4C71"/>
    <w:rsid w:val="00BB4DC4"/>
    <w:rsid w:val="00BB52F7"/>
    <w:rsid w:val="00BB53BF"/>
    <w:rsid w:val="00BB57EC"/>
    <w:rsid w:val="00BB58B1"/>
    <w:rsid w:val="00BB5BBB"/>
    <w:rsid w:val="00BB5F2C"/>
    <w:rsid w:val="00BB6432"/>
    <w:rsid w:val="00BB7041"/>
    <w:rsid w:val="00BB7067"/>
    <w:rsid w:val="00BB7253"/>
    <w:rsid w:val="00BB7398"/>
    <w:rsid w:val="00BB73DE"/>
    <w:rsid w:val="00BB774F"/>
    <w:rsid w:val="00BB78A9"/>
    <w:rsid w:val="00BB7A0B"/>
    <w:rsid w:val="00BB7E39"/>
    <w:rsid w:val="00BC0776"/>
    <w:rsid w:val="00BC10E3"/>
    <w:rsid w:val="00BC12A4"/>
    <w:rsid w:val="00BC13D0"/>
    <w:rsid w:val="00BC165D"/>
    <w:rsid w:val="00BC1760"/>
    <w:rsid w:val="00BC1CD1"/>
    <w:rsid w:val="00BC1F9B"/>
    <w:rsid w:val="00BC2562"/>
    <w:rsid w:val="00BC2694"/>
    <w:rsid w:val="00BC2AB7"/>
    <w:rsid w:val="00BC2BBF"/>
    <w:rsid w:val="00BC2C7D"/>
    <w:rsid w:val="00BC3099"/>
    <w:rsid w:val="00BC3389"/>
    <w:rsid w:val="00BC38FC"/>
    <w:rsid w:val="00BC407E"/>
    <w:rsid w:val="00BC45E7"/>
    <w:rsid w:val="00BC486C"/>
    <w:rsid w:val="00BC4E98"/>
    <w:rsid w:val="00BC5042"/>
    <w:rsid w:val="00BC51C6"/>
    <w:rsid w:val="00BC5B06"/>
    <w:rsid w:val="00BC5BDA"/>
    <w:rsid w:val="00BC5D70"/>
    <w:rsid w:val="00BC633B"/>
    <w:rsid w:val="00BC68E8"/>
    <w:rsid w:val="00BC6A20"/>
    <w:rsid w:val="00BC6A7A"/>
    <w:rsid w:val="00BC700F"/>
    <w:rsid w:val="00BC7128"/>
    <w:rsid w:val="00BC7A59"/>
    <w:rsid w:val="00BC7B7A"/>
    <w:rsid w:val="00BC7EAB"/>
    <w:rsid w:val="00BD0255"/>
    <w:rsid w:val="00BD0437"/>
    <w:rsid w:val="00BD0488"/>
    <w:rsid w:val="00BD08A3"/>
    <w:rsid w:val="00BD08FE"/>
    <w:rsid w:val="00BD0A64"/>
    <w:rsid w:val="00BD0B95"/>
    <w:rsid w:val="00BD0EE3"/>
    <w:rsid w:val="00BD1B7C"/>
    <w:rsid w:val="00BD1FDF"/>
    <w:rsid w:val="00BD230F"/>
    <w:rsid w:val="00BD25B6"/>
    <w:rsid w:val="00BD2AF5"/>
    <w:rsid w:val="00BD2F6F"/>
    <w:rsid w:val="00BD3080"/>
    <w:rsid w:val="00BD3265"/>
    <w:rsid w:val="00BD33C5"/>
    <w:rsid w:val="00BD3709"/>
    <w:rsid w:val="00BD3AB0"/>
    <w:rsid w:val="00BD3B7C"/>
    <w:rsid w:val="00BD3D84"/>
    <w:rsid w:val="00BD40F0"/>
    <w:rsid w:val="00BD4F85"/>
    <w:rsid w:val="00BD5094"/>
    <w:rsid w:val="00BD53B8"/>
    <w:rsid w:val="00BD54F5"/>
    <w:rsid w:val="00BD5836"/>
    <w:rsid w:val="00BD61C4"/>
    <w:rsid w:val="00BD62D6"/>
    <w:rsid w:val="00BD640D"/>
    <w:rsid w:val="00BD67CF"/>
    <w:rsid w:val="00BD6CF6"/>
    <w:rsid w:val="00BD6E1E"/>
    <w:rsid w:val="00BD76C5"/>
    <w:rsid w:val="00BE00A6"/>
    <w:rsid w:val="00BE0366"/>
    <w:rsid w:val="00BE078F"/>
    <w:rsid w:val="00BE0811"/>
    <w:rsid w:val="00BE0C0F"/>
    <w:rsid w:val="00BE0E35"/>
    <w:rsid w:val="00BE10A9"/>
    <w:rsid w:val="00BE1932"/>
    <w:rsid w:val="00BE1E2F"/>
    <w:rsid w:val="00BE1FA1"/>
    <w:rsid w:val="00BE2009"/>
    <w:rsid w:val="00BE211D"/>
    <w:rsid w:val="00BE2183"/>
    <w:rsid w:val="00BE2214"/>
    <w:rsid w:val="00BE23CD"/>
    <w:rsid w:val="00BE24EB"/>
    <w:rsid w:val="00BE25FD"/>
    <w:rsid w:val="00BE297F"/>
    <w:rsid w:val="00BE2AF5"/>
    <w:rsid w:val="00BE32F8"/>
    <w:rsid w:val="00BE3BA2"/>
    <w:rsid w:val="00BE3E70"/>
    <w:rsid w:val="00BE3EED"/>
    <w:rsid w:val="00BE3F29"/>
    <w:rsid w:val="00BE3F44"/>
    <w:rsid w:val="00BE42C8"/>
    <w:rsid w:val="00BE50A7"/>
    <w:rsid w:val="00BE587A"/>
    <w:rsid w:val="00BE5AEE"/>
    <w:rsid w:val="00BE6397"/>
    <w:rsid w:val="00BE6F90"/>
    <w:rsid w:val="00BE6FD1"/>
    <w:rsid w:val="00BE6FD7"/>
    <w:rsid w:val="00BE72D2"/>
    <w:rsid w:val="00BE7329"/>
    <w:rsid w:val="00BE7801"/>
    <w:rsid w:val="00BE7828"/>
    <w:rsid w:val="00BE787F"/>
    <w:rsid w:val="00BE7CDA"/>
    <w:rsid w:val="00BF0108"/>
    <w:rsid w:val="00BF04B2"/>
    <w:rsid w:val="00BF05E1"/>
    <w:rsid w:val="00BF0680"/>
    <w:rsid w:val="00BF06DF"/>
    <w:rsid w:val="00BF0B5F"/>
    <w:rsid w:val="00BF0CD5"/>
    <w:rsid w:val="00BF145F"/>
    <w:rsid w:val="00BF1795"/>
    <w:rsid w:val="00BF1D5E"/>
    <w:rsid w:val="00BF2302"/>
    <w:rsid w:val="00BF2352"/>
    <w:rsid w:val="00BF24E6"/>
    <w:rsid w:val="00BF2B37"/>
    <w:rsid w:val="00BF2DFE"/>
    <w:rsid w:val="00BF2F92"/>
    <w:rsid w:val="00BF3300"/>
    <w:rsid w:val="00BF368F"/>
    <w:rsid w:val="00BF3873"/>
    <w:rsid w:val="00BF3BC2"/>
    <w:rsid w:val="00BF42AE"/>
    <w:rsid w:val="00BF4769"/>
    <w:rsid w:val="00BF4C3E"/>
    <w:rsid w:val="00BF51D4"/>
    <w:rsid w:val="00BF546D"/>
    <w:rsid w:val="00BF553D"/>
    <w:rsid w:val="00BF589D"/>
    <w:rsid w:val="00BF58C2"/>
    <w:rsid w:val="00BF61D3"/>
    <w:rsid w:val="00BF655E"/>
    <w:rsid w:val="00BF6AA9"/>
    <w:rsid w:val="00BF70F0"/>
    <w:rsid w:val="00BF7864"/>
    <w:rsid w:val="00BF7A9D"/>
    <w:rsid w:val="00BF7C91"/>
    <w:rsid w:val="00BF7D28"/>
    <w:rsid w:val="00BF7E66"/>
    <w:rsid w:val="00C00049"/>
    <w:rsid w:val="00C001F9"/>
    <w:rsid w:val="00C006D9"/>
    <w:rsid w:val="00C00D5B"/>
    <w:rsid w:val="00C00FA7"/>
    <w:rsid w:val="00C0163C"/>
    <w:rsid w:val="00C0164B"/>
    <w:rsid w:val="00C01907"/>
    <w:rsid w:val="00C01AB8"/>
    <w:rsid w:val="00C01B58"/>
    <w:rsid w:val="00C01CF5"/>
    <w:rsid w:val="00C01E7F"/>
    <w:rsid w:val="00C01F38"/>
    <w:rsid w:val="00C021F8"/>
    <w:rsid w:val="00C025D3"/>
    <w:rsid w:val="00C0261C"/>
    <w:rsid w:val="00C02837"/>
    <w:rsid w:val="00C02855"/>
    <w:rsid w:val="00C02894"/>
    <w:rsid w:val="00C03B29"/>
    <w:rsid w:val="00C0446C"/>
    <w:rsid w:val="00C044C4"/>
    <w:rsid w:val="00C04D8C"/>
    <w:rsid w:val="00C04E38"/>
    <w:rsid w:val="00C04E60"/>
    <w:rsid w:val="00C04E9B"/>
    <w:rsid w:val="00C0500C"/>
    <w:rsid w:val="00C051A6"/>
    <w:rsid w:val="00C0593F"/>
    <w:rsid w:val="00C05A86"/>
    <w:rsid w:val="00C05B30"/>
    <w:rsid w:val="00C060B2"/>
    <w:rsid w:val="00C06733"/>
    <w:rsid w:val="00C067F2"/>
    <w:rsid w:val="00C06EFA"/>
    <w:rsid w:val="00C06F50"/>
    <w:rsid w:val="00C06FC5"/>
    <w:rsid w:val="00C0795C"/>
    <w:rsid w:val="00C079A5"/>
    <w:rsid w:val="00C10102"/>
    <w:rsid w:val="00C1027D"/>
    <w:rsid w:val="00C10DAF"/>
    <w:rsid w:val="00C10EAA"/>
    <w:rsid w:val="00C11226"/>
    <w:rsid w:val="00C11485"/>
    <w:rsid w:val="00C11AAC"/>
    <w:rsid w:val="00C1233A"/>
    <w:rsid w:val="00C12470"/>
    <w:rsid w:val="00C124FD"/>
    <w:rsid w:val="00C1265D"/>
    <w:rsid w:val="00C12894"/>
    <w:rsid w:val="00C130AA"/>
    <w:rsid w:val="00C130E6"/>
    <w:rsid w:val="00C1327E"/>
    <w:rsid w:val="00C13342"/>
    <w:rsid w:val="00C1350E"/>
    <w:rsid w:val="00C13542"/>
    <w:rsid w:val="00C1382C"/>
    <w:rsid w:val="00C14541"/>
    <w:rsid w:val="00C1474D"/>
    <w:rsid w:val="00C14963"/>
    <w:rsid w:val="00C150EE"/>
    <w:rsid w:val="00C15195"/>
    <w:rsid w:val="00C154EC"/>
    <w:rsid w:val="00C15A6D"/>
    <w:rsid w:val="00C15C81"/>
    <w:rsid w:val="00C15E07"/>
    <w:rsid w:val="00C166D1"/>
    <w:rsid w:val="00C16E03"/>
    <w:rsid w:val="00C16F91"/>
    <w:rsid w:val="00C1707F"/>
    <w:rsid w:val="00C172EB"/>
    <w:rsid w:val="00C1773B"/>
    <w:rsid w:val="00C178DD"/>
    <w:rsid w:val="00C17C68"/>
    <w:rsid w:val="00C17E2F"/>
    <w:rsid w:val="00C20088"/>
    <w:rsid w:val="00C204AC"/>
    <w:rsid w:val="00C205B8"/>
    <w:rsid w:val="00C20D58"/>
    <w:rsid w:val="00C20EAA"/>
    <w:rsid w:val="00C20EDC"/>
    <w:rsid w:val="00C218D6"/>
    <w:rsid w:val="00C218F9"/>
    <w:rsid w:val="00C21A78"/>
    <w:rsid w:val="00C21D9A"/>
    <w:rsid w:val="00C22447"/>
    <w:rsid w:val="00C2266B"/>
    <w:rsid w:val="00C22E2E"/>
    <w:rsid w:val="00C23867"/>
    <w:rsid w:val="00C239DC"/>
    <w:rsid w:val="00C23A6B"/>
    <w:rsid w:val="00C248EB"/>
    <w:rsid w:val="00C24A1E"/>
    <w:rsid w:val="00C250FE"/>
    <w:rsid w:val="00C252B3"/>
    <w:rsid w:val="00C2530E"/>
    <w:rsid w:val="00C25B45"/>
    <w:rsid w:val="00C25CE1"/>
    <w:rsid w:val="00C25F1D"/>
    <w:rsid w:val="00C26561"/>
    <w:rsid w:val="00C267AC"/>
    <w:rsid w:val="00C27027"/>
    <w:rsid w:val="00C2726A"/>
    <w:rsid w:val="00C27403"/>
    <w:rsid w:val="00C274B6"/>
    <w:rsid w:val="00C27904"/>
    <w:rsid w:val="00C27912"/>
    <w:rsid w:val="00C30357"/>
    <w:rsid w:val="00C3086B"/>
    <w:rsid w:val="00C30A6E"/>
    <w:rsid w:val="00C30BA4"/>
    <w:rsid w:val="00C30E05"/>
    <w:rsid w:val="00C310FE"/>
    <w:rsid w:val="00C311F1"/>
    <w:rsid w:val="00C31249"/>
    <w:rsid w:val="00C3134D"/>
    <w:rsid w:val="00C313CA"/>
    <w:rsid w:val="00C3145E"/>
    <w:rsid w:val="00C31660"/>
    <w:rsid w:val="00C31AA5"/>
    <w:rsid w:val="00C3217F"/>
    <w:rsid w:val="00C328CE"/>
    <w:rsid w:val="00C3293E"/>
    <w:rsid w:val="00C32A10"/>
    <w:rsid w:val="00C32D1E"/>
    <w:rsid w:val="00C33182"/>
    <w:rsid w:val="00C331B8"/>
    <w:rsid w:val="00C334B8"/>
    <w:rsid w:val="00C33594"/>
    <w:rsid w:val="00C33A2D"/>
    <w:rsid w:val="00C33EB1"/>
    <w:rsid w:val="00C34190"/>
    <w:rsid w:val="00C343B6"/>
    <w:rsid w:val="00C345F9"/>
    <w:rsid w:val="00C34779"/>
    <w:rsid w:val="00C34A50"/>
    <w:rsid w:val="00C34AF9"/>
    <w:rsid w:val="00C34CC8"/>
    <w:rsid w:val="00C34EE1"/>
    <w:rsid w:val="00C35179"/>
    <w:rsid w:val="00C35231"/>
    <w:rsid w:val="00C35460"/>
    <w:rsid w:val="00C35672"/>
    <w:rsid w:val="00C35C36"/>
    <w:rsid w:val="00C361F8"/>
    <w:rsid w:val="00C362E0"/>
    <w:rsid w:val="00C36508"/>
    <w:rsid w:val="00C36B43"/>
    <w:rsid w:val="00C36BC7"/>
    <w:rsid w:val="00C37015"/>
    <w:rsid w:val="00C3734A"/>
    <w:rsid w:val="00C37556"/>
    <w:rsid w:val="00C3769E"/>
    <w:rsid w:val="00C3786C"/>
    <w:rsid w:val="00C379ED"/>
    <w:rsid w:val="00C37A2E"/>
    <w:rsid w:val="00C37A7A"/>
    <w:rsid w:val="00C37C83"/>
    <w:rsid w:val="00C37E32"/>
    <w:rsid w:val="00C37ED9"/>
    <w:rsid w:val="00C4021F"/>
    <w:rsid w:val="00C402A7"/>
    <w:rsid w:val="00C40334"/>
    <w:rsid w:val="00C407B4"/>
    <w:rsid w:val="00C40C22"/>
    <w:rsid w:val="00C41296"/>
    <w:rsid w:val="00C4134D"/>
    <w:rsid w:val="00C4138A"/>
    <w:rsid w:val="00C4166B"/>
    <w:rsid w:val="00C41A17"/>
    <w:rsid w:val="00C41C31"/>
    <w:rsid w:val="00C41EEC"/>
    <w:rsid w:val="00C421BB"/>
    <w:rsid w:val="00C424CA"/>
    <w:rsid w:val="00C42560"/>
    <w:rsid w:val="00C42C5F"/>
    <w:rsid w:val="00C42D46"/>
    <w:rsid w:val="00C4394A"/>
    <w:rsid w:val="00C43F4C"/>
    <w:rsid w:val="00C44037"/>
    <w:rsid w:val="00C4408B"/>
    <w:rsid w:val="00C440B7"/>
    <w:rsid w:val="00C44346"/>
    <w:rsid w:val="00C4471D"/>
    <w:rsid w:val="00C4472E"/>
    <w:rsid w:val="00C44ABC"/>
    <w:rsid w:val="00C44F62"/>
    <w:rsid w:val="00C44F92"/>
    <w:rsid w:val="00C45034"/>
    <w:rsid w:val="00C45181"/>
    <w:rsid w:val="00C4524C"/>
    <w:rsid w:val="00C45875"/>
    <w:rsid w:val="00C45C6A"/>
    <w:rsid w:val="00C45E50"/>
    <w:rsid w:val="00C4652B"/>
    <w:rsid w:val="00C46576"/>
    <w:rsid w:val="00C466AF"/>
    <w:rsid w:val="00C4685D"/>
    <w:rsid w:val="00C469EB"/>
    <w:rsid w:val="00C469F9"/>
    <w:rsid w:val="00C46CD5"/>
    <w:rsid w:val="00C46F24"/>
    <w:rsid w:val="00C47C6C"/>
    <w:rsid w:val="00C47DF7"/>
    <w:rsid w:val="00C501EF"/>
    <w:rsid w:val="00C5065D"/>
    <w:rsid w:val="00C50D97"/>
    <w:rsid w:val="00C51B37"/>
    <w:rsid w:val="00C51D0D"/>
    <w:rsid w:val="00C51E55"/>
    <w:rsid w:val="00C521BA"/>
    <w:rsid w:val="00C52A15"/>
    <w:rsid w:val="00C52C35"/>
    <w:rsid w:val="00C52DD8"/>
    <w:rsid w:val="00C5340A"/>
    <w:rsid w:val="00C53450"/>
    <w:rsid w:val="00C534DE"/>
    <w:rsid w:val="00C5354D"/>
    <w:rsid w:val="00C53943"/>
    <w:rsid w:val="00C53A1E"/>
    <w:rsid w:val="00C54AA5"/>
    <w:rsid w:val="00C54AC3"/>
    <w:rsid w:val="00C54AC6"/>
    <w:rsid w:val="00C54EBB"/>
    <w:rsid w:val="00C54F00"/>
    <w:rsid w:val="00C54FF8"/>
    <w:rsid w:val="00C5539F"/>
    <w:rsid w:val="00C5541F"/>
    <w:rsid w:val="00C5566B"/>
    <w:rsid w:val="00C55A42"/>
    <w:rsid w:val="00C55E42"/>
    <w:rsid w:val="00C55F7D"/>
    <w:rsid w:val="00C55F91"/>
    <w:rsid w:val="00C56063"/>
    <w:rsid w:val="00C5629D"/>
    <w:rsid w:val="00C567BB"/>
    <w:rsid w:val="00C5693C"/>
    <w:rsid w:val="00C56948"/>
    <w:rsid w:val="00C56AE1"/>
    <w:rsid w:val="00C56DC3"/>
    <w:rsid w:val="00C56EA2"/>
    <w:rsid w:val="00C57347"/>
    <w:rsid w:val="00C57535"/>
    <w:rsid w:val="00C57548"/>
    <w:rsid w:val="00C57823"/>
    <w:rsid w:val="00C57AB6"/>
    <w:rsid w:val="00C57F4B"/>
    <w:rsid w:val="00C60059"/>
    <w:rsid w:val="00C60BEB"/>
    <w:rsid w:val="00C61743"/>
    <w:rsid w:val="00C61949"/>
    <w:rsid w:val="00C61997"/>
    <w:rsid w:val="00C61E1C"/>
    <w:rsid w:val="00C62788"/>
    <w:rsid w:val="00C62911"/>
    <w:rsid w:val="00C62D29"/>
    <w:rsid w:val="00C630EE"/>
    <w:rsid w:val="00C63ACA"/>
    <w:rsid w:val="00C63DE8"/>
    <w:rsid w:val="00C64313"/>
    <w:rsid w:val="00C647C0"/>
    <w:rsid w:val="00C64B9A"/>
    <w:rsid w:val="00C653EF"/>
    <w:rsid w:val="00C65719"/>
    <w:rsid w:val="00C65982"/>
    <w:rsid w:val="00C659B6"/>
    <w:rsid w:val="00C65AD1"/>
    <w:rsid w:val="00C65F04"/>
    <w:rsid w:val="00C661E4"/>
    <w:rsid w:val="00C66230"/>
    <w:rsid w:val="00C6682F"/>
    <w:rsid w:val="00C66E3C"/>
    <w:rsid w:val="00C67483"/>
    <w:rsid w:val="00C675A4"/>
    <w:rsid w:val="00C67888"/>
    <w:rsid w:val="00C70139"/>
    <w:rsid w:val="00C70399"/>
    <w:rsid w:val="00C704B7"/>
    <w:rsid w:val="00C7050B"/>
    <w:rsid w:val="00C70A8C"/>
    <w:rsid w:val="00C70F71"/>
    <w:rsid w:val="00C70FCE"/>
    <w:rsid w:val="00C71210"/>
    <w:rsid w:val="00C727AE"/>
    <w:rsid w:val="00C72B0E"/>
    <w:rsid w:val="00C72CEB"/>
    <w:rsid w:val="00C72F4F"/>
    <w:rsid w:val="00C730E6"/>
    <w:rsid w:val="00C73456"/>
    <w:rsid w:val="00C73582"/>
    <w:rsid w:val="00C7374E"/>
    <w:rsid w:val="00C739E6"/>
    <w:rsid w:val="00C73B11"/>
    <w:rsid w:val="00C73DDE"/>
    <w:rsid w:val="00C73E1F"/>
    <w:rsid w:val="00C73F5B"/>
    <w:rsid w:val="00C743FC"/>
    <w:rsid w:val="00C74456"/>
    <w:rsid w:val="00C744E8"/>
    <w:rsid w:val="00C74BF4"/>
    <w:rsid w:val="00C74D74"/>
    <w:rsid w:val="00C75321"/>
    <w:rsid w:val="00C75399"/>
    <w:rsid w:val="00C75405"/>
    <w:rsid w:val="00C754F9"/>
    <w:rsid w:val="00C755A3"/>
    <w:rsid w:val="00C7564C"/>
    <w:rsid w:val="00C7577A"/>
    <w:rsid w:val="00C757BB"/>
    <w:rsid w:val="00C75E6C"/>
    <w:rsid w:val="00C75FAB"/>
    <w:rsid w:val="00C7639C"/>
    <w:rsid w:val="00C764EA"/>
    <w:rsid w:val="00C7676E"/>
    <w:rsid w:val="00C767E4"/>
    <w:rsid w:val="00C76872"/>
    <w:rsid w:val="00C76998"/>
    <w:rsid w:val="00C76DE4"/>
    <w:rsid w:val="00C76FF7"/>
    <w:rsid w:val="00C773CF"/>
    <w:rsid w:val="00C77846"/>
    <w:rsid w:val="00C77A5D"/>
    <w:rsid w:val="00C80004"/>
    <w:rsid w:val="00C80129"/>
    <w:rsid w:val="00C8023E"/>
    <w:rsid w:val="00C8060D"/>
    <w:rsid w:val="00C80B82"/>
    <w:rsid w:val="00C80CE5"/>
    <w:rsid w:val="00C80D5A"/>
    <w:rsid w:val="00C81061"/>
    <w:rsid w:val="00C81327"/>
    <w:rsid w:val="00C81475"/>
    <w:rsid w:val="00C81549"/>
    <w:rsid w:val="00C81D34"/>
    <w:rsid w:val="00C81F58"/>
    <w:rsid w:val="00C82116"/>
    <w:rsid w:val="00C82133"/>
    <w:rsid w:val="00C82C66"/>
    <w:rsid w:val="00C82C69"/>
    <w:rsid w:val="00C82CE4"/>
    <w:rsid w:val="00C83010"/>
    <w:rsid w:val="00C8395A"/>
    <w:rsid w:val="00C83BE1"/>
    <w:rsid w:val="00C83D12"/>
    <w:rsid w:val="00C83D6B"/>
    <w:rsid w:val="00C83F7E"/>
    <w:rsid w:val="00C841B2"/>
    <w:rsid w:val="00C84799"/>
    <w:rsid w:val="00C84C9F"/>
    <w:rsid w:val="00C85003"/>
    <w:rsid w:val="00C851E2"/>
    <w:rsid w:val="00C854A9"/>
    <w:rsid w:val="00C8558D"/>
    <w:rsid w:val="00C857F5"/>
    <w:rsid w:val="00C85ACE"/>
    <w:rsid w:val="00C85F6F"/>
    <w:rsid w:val="00C86053"/>
    <w:rsid w:val="00C8612B"/>
    <w:rsid w:val="00C865BB"/>
    <w:rsid w:val="00C86A44"/>
    <w:rsid w:val="00C87197"/>
    <w:rsid w:val="00C87464"/>
    <w:rsid w:val="00C877FD"/>
    <w:rsid w:val="00C879BD"/>
    <w:rsid w:val="00C87BF0"/>
    <w:rsid w:val="00C90013"/>
    <w:rsid w:val="00C90A3F"/>
    <w:rsid w:val="00C90AD8"/>
    <w:rsid w:val="00C91286"/>
    <w:rsid w:val="00C91501"/>
    <w:rsid w:val="00C917B7"/>
    <w:rsid w:val="00C91841"/>
    <w:rsid w:val="00C9195D"/>
    <w:rsid w:val="00C91AFF"/>
    <w:rsid w:val="00C91E1B"/>
    <w:rsid w:val="00C9208C"/>
    <w:rsid w:val="00C923AF"/>
    <w:rsid w:val="00C924AC"/>
    <w:rsid w:val="00C928A5"/>
    <w:rsid w:val="00C92DBD"/>
    <w:rsid w:val="00C92E22"/>
    <w:rsid w:val="00C931FC"/>
    <w:rsid w:val="00C934FF"/>
    <w:rsid w:val="00C9359E"/>
    <w:rsid w:val="00C93E3A"/>
    <w:rsid w:val="00C943B5"/>
    <w:rsid w:val="00C94662"/>
    <w:rsid w:val="00C94933"/>
    <w:rsid w:val="00C94C4C"/>
    <w:rsid w:val="00C94F4C"/>
    <w:rsid w:val="00C95130"/>
    <w:rsid w:val="00C951BE"/>
    <w:rsid w:val="00C9546D"/>
    <w:rsid w:val="00C9562E"/>
    <w:rsid w:val="00C95B53"/>
    <w:rsid w:val="00C95D4F"/>
    <w:rsid w:val="00C95E35"/>
    <w:rsid w:val="00C9607B"/>
    <w:rsid w:val="00C96A3A"/>
    <w:rsid w:val="00C96E4B"/>
    <w:rsid w:val="00C975CF"/>
    <w:rsid w:val="00C97DE4"/>
    <w:rsid w:val="00C97EBC"/>
    <w:rsid w:val="00C97EF0"/>
    <w:rsid w:val="00CA02AA"/>
    <w:rsid w:val="00CA0307"/>
    <w:rsid w:val="00CA0680"/>
    <w:rsid w:val="00CA08F9"/>
    <w:rsid w:val="00CA0977"/>
    <w:rsid w:val="00CA0E34"/>
    <w:rsid w:val="00CA1021"/>
    <w:rsid w:val="00CA15DE"/>
    <w:rsid w:val="00CA17D0"/>
    <w:rsid w:val="00CA17DD"/>
    <w:rsid w:val="00CA1BDA"/>
    <w:rsid w:val="00CA1C13"/>
    <w:rsid w:val="00CA1EA0"/>
    <w:rsid w:val="00CA1F35"/>
    <w:rsid w:val="00CA271F"/>
    <w:rsid w:val="00CA3337"/>
    <w:rsid w:val="00CA3383"/>
    <w:rsid w:val="00CA39D0"/>
    <w:rsid w:val="00CA3AE8"/>
    <w:rsid w:val="00CA41CA"/>
    <w:rsid w:val="00CA437C"/>
    <w:rsid w:val="00CA44FB"/>
    <w:rsid w:val="00CA4513"/>
    <w:rsid w:val="00CA46E1"/>
    <w:rsid w:val="00CA4801"/>
    <w:rsid w:val="00CA4840"/>
    <w:rsid w:val="00CA5259"/>
    <w:rsid w:val="00CA5649"/>
    <w:rsid w:val="00CA58BE"/>
    <w:rsid w:val="00CA5BE5"/>
    <w:rsid w:val="00CA6223"/>
    <w:rsid w:val="00CA6276"/>
    <w:rsid w:val="00CA6701"/>
    <w:rsid w:val="00CA67F0"/>
    <w:rsid w:val="00CA6851"/>
    <w:rsid w:val="00CA69CC"/>
    <w:rsid w:val="00CA6AC7"/>
    <w:rsid w:val="00CA6B76"/>
    <w:rsid w:val="00CA6CB8"/>
    <w:rsid w:val="00CA6D7B"/>
    <w:rsid w:val="00CA72A1"/>
    <w:rsid w:val="00CA741C"/>
    <w:rsid w:val="00CA772E"/>
    <w:rsid w:val="00CA785D"/>
    <w:rsid w:val="00CA7C02"/>
    <w:rsid w:val="00CB0108"/>
    <w:rsid w:val="00CB0735"/>
    <w:rsid w:val="00CB07D1"/>
    <w:rsid w:val="00CB0DBF"/>
    <w:rsid w:val="00CB1394"/>
    <w:rsid w:val="00CB13EF"/>
    <w:rsid w:val="00CB18DD"/>
    <w:rsid w:val="00CB1AB6"/>
    <w:rsid w:val="00CB1B86"/>
    <w:rsid w:val="00CB1BE3"/>
    <w:rsid w:val="00CB1DB6"/>
    <w:rsid w:val="00CB209C"/>
    <w:rsid w:val="00CB222D"/>
    <w:rsid w:val="00CB23C6"/>
    <w:rsid w:val="00CB2600"/>
    <w:rsid w:val="00CB2793"/>
    <w:rsid w:val="00CB290D"/>
    <w:rsid w:val="00CB29AB"/>
    <w:rsid w:val="00CB2DCC"/>
    <w:rsid w:val="00CB3103"/>
    <w:rsid w:val="00CB3292"/>
    <w:rsid w:val="00CB3345"/>
    <w:rsid w:val="00CB344A"/>
    <w:rsid w:val="00CB3476"/>
    <w:rsid w:val="00CB35FA"/>
    <w:rsid w:val="00CB3732"/>
    <w:rsid w:val="00CB386B"/>
    <w:rsid w:val="00CB40C7"/>
    <w:rsid w:val="00CB41FC"/>
    <w:rsid w:val="00CB4231"/>
    <w:rsid w:val="00CB48CA"/>
    <w:rsid w:val="00CB4C4A"/>
    <w:rsid w:val="00CB521A"/>
    <w:rsid w:val="00CB5347"/>
    <w:rsid w:val="00CB54AE"/>
    <w:rsid w:val="00CB585D"/>
    <w:rsid w:val="00CB5D7E"/>
    <w:rsid w:val="00CB5EC5"/>
    <w:rsid w:val="00CB6145"/>
    <w:rsid w:val="00CB61C0"/>
    <w:rsid w:val="00CB62DF"/>
    <w:rsid w:val="00CB7058"/>
    <w:rsid w:val="00CB71D7"/>
    <w:rsid w:val="00CB71DF"/>
    <w:rsid w:val="00CB74E9"/>
    <w:rsid w:val="00CB7BB4"/>
    <w:rsid w:val="00CB7D54"/>
    <w:rsid w:val="00CB7D9C"/>
    <w:rsid w:val="00CC0C48"/>
    <w:rsid w:val="00CC0D3C"/>
    <w:rsid w:val="00CC10A6"/>
    <w:rsid w:val="00CC115C"/>
    <w:rsid w:val="00CC163D"/>
    <w:rsid w:val="00CC1748"/>
    <w:rsid w:val="00CC180A"/>
    <w:rsid w:val="00CC273D"/>
    <w:rsid w:val="00CC27DF"/>
    <w:rsid w:val="00CC2A0C"/>
    <w:rsid w:val="00CC2A97"/>
    <w:rsid w:val="00CC2C83"/>
    <w:rsid w:val="00CC2D16"/>
    <w:rsid w:val="00CC3583"/>
    <w:rsid w:val="00CC35B6"/>
    <w:rsid w:val="00CC3656"/>
    <w:rsid w:val="00CC3980"/>
    <w:rsid w:val="00CC39AE"/>
    <w:rsid w:val="00CC39D9"/>
    <w:rsid w:val="00CC3E4F"/>
    <w:rsid w:val="00CC4249"/>
    <w:rsid w:val="00CC46F7"/>
    <w:rsid w:val="00CC4827"/>
    <w:rsid w:val="00CC497E"/>
    <w:rsid w:val="00CC4BC6"/>
    <w:rsid w:val="00CC4DA1"/>
    <w:rsid w:val="00CC5087"/>
    <w:rsid w:val="00CC5A45"/>
    <w:rsid w:val="00CC5ABE"/>
    <w:rsid w:val="00CC5D7C"/>
    <w:rsid w:val="00CC5E52"/>
    <w:rsid w:val="00CC5FF1"/>
    <w:rsid w:val="00CC6162"/>
    <w:rsid w:val="00CC6182"/>
    <w:rsid w:val="00CC64A2"/>
    <w:rsid w:val="00CC6732"/>
    <w:rsid w:val="00CC69F9"/>
    <w:rsid w:val="00CC6CD8"/>
    <w:rsid w:val="00CC6CDA"/>
    <w:rsid w:val="00CC6E31"/>
    <w:rsid w:val="00CC7227"/>
    <w:rsid w:val="00CC7720"/>
    <w:rsid w:val="00CC7ABE"/>
    <w:rsid w:val="00CD0C7C"/>
    <w:rsid w:val="00CD0D6E"/>
    <w:rsid w:val="00CD10C0"/>
    <w:rsid w:val="00CD19F0"/>
    <w:rsid w:val="00CD1A64"/>
    <w:rsid w:val="00CD22BB"/>
    <w:rsid w:val="00CD24F4"/>
    <w:rsid w:val="00CD32A7"/>
    <w:rsid w:val="00CD32C5"/>
    <w:rsid w:val="00CD3558"/>
    <w:rsid w:val="00CD3752"/>
    <w:rsid w:val="00CD3C4A"/>
    <w:rsid w:val="00CD3EB7"/>
    <w:rsid w:val="00CD445B"/>
    <w:rsid w:val="00CD464A"/>
    <w:rsid w:val="00CD4F16"/>
    <w:rsid w:val="00CD4FAF"/>
    <w:rsid w:val="00CD52AF"/>
    <w:rsid w:val="00CD53C9"/>
    <w:rsid w:val="00CD5B7A"/>
    <w:rsid w:val="00CD634D"/>
    <w:rsid w:val="00CD6A18"/>
    <w:rsid w:val="00CD6BD4"/>
    <w:rsid w:val="00CD7421"/>
    <w:rsid w:val="00CD7567"/>
    <w:rsid w:val="00CD767B"/>
    <w:rsid w:val="00CD790C"/>
    <w:rsid w:val="00CD791E"/>
    <w:rsid w:val="00CE011F"/>
    <w:rsid w:val="00CE06EE"/>
    <w:rsid w:val="00CE08BF"/>
    <w:rsid w:val="00CE14FE"/>
    <w:rsid w:val="00CE1541"/>
    <w:rsid w:val="00CE1CE8"/>
    <w:rsid w:val="00CE2064"/>
    <w:rsid w:val="00CE2120"/>
    <w:rsid w:val="00CE216A"/>
    <w:rsid w:val="00CE2B71"/>
    <w:rsid w:val="00CE2BC1"/>
    <w:rsid w:val="00CE2C49"/>
    <w:rsid w:val="00CE2CD8"/>
    <w:rsid w:val="00CE3029"/>
    <w:rsid w:val="00CE3401"/>
    <w:rsid w:val="00CE3914"/>
    <w:rsid w:val="00CE3AE4"/>
    <w:rsid w:val="00CE3CF2"/>
    <w:rsid w:val="00CE40A0"/>
    <w:rsid w:val="00CE4481"/>
    <w:rsid w:val="00CE5AC0"/>
    <w:rsid w:val="00CE5BF5"/>
    <w:rsid w:val="00CE60AB"/>
    <w:rsid w:val="00CE63FC"/>
    <w:rsid w:val="00CE656C"/>
    <w:rsid w:val="00CE661B"/>
    <w:rsid w:val="00CE6903"/>
    <w:rsid w:val="00CE6F61"/>
    <w:rsid w:val="00CE727D"/>
    <w:rsid w:val="00CE72F1"/>
    <w:rsid w:val="00CF07AB"/>
    <w:rsid w:val="00CF0C22"/>
    <w:rsid w:val="00CF13A9"/>
    <w:rsid w:val="00CF1FB5"/>
    <w:rsid w:val="00CF21BE"/>
    <w:rsid w:val="00CF21EF"/>
    <w:rsid w:val="00CF225E"/>
    <w:rsid w:val="00CF227A"/>
    <w:rsid w:val="00CF2710"/>
    <w:rsid w:val="00CF393C"/>
    <w:rsid w:val="00CF3E99"/>
    <w:rsid w:val="00CF4067"/>
    <w:rsid w:val="00CF41AF"/>
    <w:rsid w:val="00CF4291"/>
    <w:rsid w:val="00CF4849"/>
    <w:rsid w:val="00CF4853"/>
    <w:rsid w:val="00CF4CC0"/>
    <w:rsid w:val="00CF4CC8"/>
    <w:rsid w:val="00CF4F18"/>
    <w:rsid w:val="00CF5096"/>
    <w:rsid w:val="00CF50EC"/>
    <w:rsid w:val="00CF54AD"/>
    <w:rsid w:val="00CF5990"/>
    <w:rsid w:val="00CF5AD3"/>
    <w:rsid w:val="00CF5EC7"/>
    <w:rsid w:val="00CF633E"/>
    <w:rsid w:val="00CF658F"/>
    <w:rsid w:val="00CF672C"/>
    <w:rsid w:val="00CF688C"/>
    <w:rsid w:val="00CF6A94"/>
    <w:rsid w:val="00CF6DA7"/>
    <w:rsid w:val="00CF7D84"/>
    <w:rsid w:val="00CF7DA7"/>
    <w:rsid w:val="00CF7E29"/>
    <w:rsid w:val="00D0018C"/>
    <w:rsid w:val="00D00234"/>
    <w:rsid w:val="00D0033E"/>
    <w:rsid w:val="00D003D1"/>
    <w:rsid w:val="00D0085F"/>
    <w:rsid w:val="00D00C7B"/>
    <w:rsid w:val="00D00D1E"/>
    <w:rsid w:val="00D00D36"/>
    <w:rsid w:val="00D00D47"/>
    <w:rsid w:val="00D013E0"/>
    <w:rsid w:val="00D014D3"/>
    <w:rsid w:val="00D016CD"/>
    <w:rsid w:val="00D01DA6"/>
    <w:rsid w:val="00D01E0A"/>
    <w:rsid w:val="00D0234B"/>
    <w:rsid w:val="00D025D6"/>
    <w:rsid w:val="00D02BBC"/>
    <w:rsid w:val="00D02F99"/>
    <w:rsid w:val="00D033C7"/>
    <w:rsid w:val="00D03737"/>
    <w:rsid w:val="00D039B9"/>
    <w:rsid w:val="00D03E65"/>
    <w:rsid w:val="00D042B4"/>
    <w:rsid w:val="00D044FB"/>
    <w:rsid w:val="00D045DC"/>
    <w:rsid w:val="00D0463F"/>
    <w:rsid w:val="00D04708"/>
    <w:rsid w:val="00D049EA"/>
    <w:rsid w:val="00D04DBB"/>
    <w:rsid w:val="00D0515A"/>
    <w:rsid w:val="00D0538A"/>
    <w:rsid w:val="00D05447"/>
    <w:rsid w:val="00D05556"/>
    <w:rsid w:val="00D05674"/>
    <w:rsid w:val="00D05854"/>
    <w:rsid w:val="00D05A45"/>
    <w:rsid w:val="00D06A3C"/>
    <w:rsid w:val="00D06F19"/>
    <w:rsid w:val="00D06FB5"/>
    <w:rsid w:val="00D07144"/>
    <w:rsid w:val="00D07332"/>
    <w:rsid w:val="00D077BD"/>
    <w:rsid w:val="00D078D0"/>
    <w:rsid w:val="00D07A5A"/>
    <w:rsid w:val="00D07B03"/>
    <w:rsid w:val="00D1032E"/>
    <w:rsid w:val="00D106FD"/>
    <w:rsid w:val="00D111A6"/>
    <w:rsid w:val="00D116E7"/>
    <w:rsid w:val="00D11735"/>
    <w:rsid w:val="00D11C64"/>
    <w:rsid w:val="00D11F46"/>
    <w:rsid w:val="00D11FD7"/>
    <w:rsid w:val="00D12453"/>
    <w:rsid w:val="00D12979"/>
    <w:rsid w:val="00D129E1"/>
    <w:rsid w:val="00D12E7D"/>
    <w:rsid w:val="00D12EA8"/>
    <w:rsid w:val="00D1349C"/>
    <w:rsid w:val="00D134F5"/>
    <w:rsid w:val="00D13687"/>
    <w:rsid w:val="00D13F05"/>
    <w:rsid w:val="00D140FA"/>
    <w:rsid w:val="00D146E6"/>
    <w:rsid w:val="00D14B7D"/>
    <w:rsid w:val="00D15282"/>
    <w:rsid w:val="00D1550A"/>
    <w:rsid w:val="00D15674"/>
    <w:rsid w:val="00D156E4"/>
    <w:rsid w:val="00D15A2D"/>
    <w:rsid w:val="00D15ADA"/>
    <w:rsid w:val="00D15EFC"/>
    <w:rsid w:val="00D16390"/>
    <w:rsid w:val="00D164A7"/>
    <w:rsid w:val="00D164EC"/>
    <w:rsid w:val="00D16932"/>
    <w:rsid w:val="00D1700D"/>
    <w:rsid w:val="00D1775B"/>
    <w:rsid w:val="00D177BE"/>
    <w:rsid w:val="00D2029E"/>
    <w:rsid w:val="00D202FC"/>
    <w:rsid w:val="00D20562"/>
    <w:rsid w:val="00D20A73"/>
    <w:rsid w:val="00D20B2E"/>
    <w:rsid w:val="00D20E98"/>
    <w:rsid w:val="00D20FE6"/>
    <w:rsid w:val="00D21065"/>
    <w:rsid w:val="00D21455"/>
    <w:rsid w:val="00D2173D"/>
    <w:rsid w:val="00D2174C"/>
    <w:rsid w:val="00D21912"/>
    <w:rsid w:val="00D21F3A"/>
    <w:rsid w:val="00D22228"/>
    <w:rsid w:val="00D2257A"/>
    <w:rsid w:val="00D227A4"/>
    <w:rsid w:val="00D22CC8"/>
    <w:rsid w:val="00D22D8A"/>
    <w:rsid w:val="00D22E7B"/>
    <w:rsid w:val="00D23144"/>
    <w:rsid w:val="00D232B1"/>
    <w:rsid w:val="00D237D6"/>
    <w:rsid w:val="00D238A4"/>
    <w:rsid w:val="00D238ED"/>
    <w:rsid w:val="00D23E63"/>
    <w:rsid w:val="00D2421B"/>
    <w:rsid w:val="00D2488A"/>
    <w:rsid w:val="00D24A1E"/>
    <w:rsid w:val="00D24DAD"/>
    <w:rsid w:val="00D24F85"/>
    <w:rsid w:val="00D25284"/>
    <w:rsid w:val="00D25D3F"/>
    <w:rsid w:val="00D25D70"/>
    <w:rsid w:val="00D26000"/>
    <w:rsid w:val="00D260E4"/>
    <w:rsid w:val="00D2629C"/>
    <w:rsid w:val="00D265C9"/>
    <w:rsid w:val="00D26EF8"/>
    <w:rsid w:val="00D26F72"/>
    <w:rsid w:val="00D27337"/>
    <w:rsid w:val="00D27604"/>
    <w:rsid w:val="00D2770B"/>
    <w:rsid w:val="00D27AF7"/>
    <w:rsid w:val="00D27F79"/>
    <w:rsid w:val="00D30237"/>
    <w:rsid w:val="00D30904"/>
    <w:rsid w:val="00D30906"/>
    <w:rsid w:val="00D30B56"/>
    <w:rsid w:val="00D30EB2"/>
    <w:rsid w:val="00D30F6E"/>
    <w:rsid w:val="00D3116C"/>
    <w:rsid w:val="00D3127E"/>
    <w:rsid w:val="00D31A5F"/>
    <w:rsid w:val="00D31C5F"/>
    <w:rsid w:val="00D31D0B"/>
    <w:rsid w:val="00D31FA7"/>
    <w:rsid w:val="00D32852"/>
    <w:rsid w:val="00D32D7D"/>
    <w:rsid w:val="00D32E71"/>
    <w:rsid w:val="00D3312A"/>
    <w:rsid w:val="00D333A9"/>
    <w:rsid w:val="00D334E3"/>
    <w:rsid w:val="00D337C4"/>
    <w:rsid w:val="00D33E72"/>
    <w:rsid w:val="00D346BB"/>
    <w:rsid w:val="00D34835"/>
    <w:rsid w:val="00D3486F"/>
    <w:rsid w:val="00D34A5B"/>
    <w:rsid w:val="00D34B53"/>
    <w:rsid w:val="00D34BAD"/>
    <w:rsid w:val="00D34CA6"/>
    <w:rsid w:val="00D34D02"/>
    <w:rsid w:val="00D34FDE"/>
    <w:rsid w:val="00D351DF"/>
    <w:rsid w:val="00D3521D"/>
    <w:rsid w:val="00D356CB"/>
    <w:rsid w:val="00D356CF"/>
    <w:rsid w:val="00D35D29"/>
    <w:rsid w:val="00D35F2F"/>
    <w:rsid w:val="00D35FD7"/>
    <w:rsid w:val="00D36016"/>
    <w:rsid w:val="00D360A2"/>
    <w:rsid w:val="00D36800"/>
    <w:rsid w:val="00D37213"/>
    <w:rsid w:val="00D372A5"/>
    <w:rsid w:val="00D3731C"/>
    <w:rsid w:val="00D3736D"/>
    <w:rsid w:val="00D37381"/>
    <w:rsid w:val="00D37469"/>
    <w:rsid w:val="00D37E76"/>
    <w:rsid w:val="00D37F1D"/>
    <w:rsid w:val="00D4007A"/>
    <w:rsid w:val="00D4055C"/>
    <w:rsid w:val="00D4060D"/>
    <w:rsid w:val="00D407A4"/>
    <w:rsid w:val="00D40CDA"/>
    <w:rsid w:val="00D40EC0"/>
    <w:rsid w:val="00D41034"/>
    <w:rsid w:val="00D4129A"/>
    <w:rsid w:val="00D41301"/>
    <w:rsid w:val="00D414BF"/>
    <w:rsid w:val="00D41821"/>
    <w:rsid w:val="00D41C31"/>
    <w:rsid w:val="00D42415"/>
    <w:rsid w:val="00D42D3E"/>
    <w:rsid w:val="00D42D7D"/>
    <w:rsid w:val="00D42EAD"/>
    <w:rsid w:val="00D43192"/>
    <w:rsid w:val="00D431EB"/>
    <w:rsid w:val="00D43A48"/>
    <w:rsid w:val="00D43F6C"/>
    <w:rsid w:val="00D43FA6"/>
    <w:rsid w:val="00D43FC8"/>
    <w:rsid w:val="00D444F9"/>
    <w:rsid w:val="00D44A08"/>
    <w:rsid w:val="00D44F3B"/>
    <w:rsid w:val="00D44FEE"/>
    <w:rsid w:val="00D451B8"/>
    <w:rsid w:val="00D45602"/>
    <w:rsid w:val="00D458D9"/>
    <w:rsid w:val="00D45A7D"/>
    <w:rsid w:val="00D45D17"/>
    <w:rsid w:val="00D45D48"/>
    <w:rsid w:val="00D45E87"/>
    <w:rsid w:val="00D461CC"/>
    <w:rsid w:val="00D46769"/>
    <w:rsid w:val="00D46777"/>
    <w:rsid w:val="00D47901"/>
    <w:rsid w:val="00D479F4"/>
    <w:rsid w:val="00D47A7C"/>
    <w:rsid w:val="00D47B4F"/>
    <w:rsid w:val="00D47BA7"/>
    <w:rsid w:val="00D500D6"/>
    <w:rsid w:val="00D502CC"/>
    <w:rsid w:val="00D5034C"/>
    <w:rsid w:val="00D504F8"/>
    <w:rsid w:val="00D509BA"/>
    <w:rsid w:val="00D509F5"/>
    <w:rsid w:val="00D50D3E"/>
    <w:rsid w:val="00D50F7D"/>
    <w:rsid w:val="00D51189"/>
    <w:rsid w:val="00D51466"/>
    <w:rsid w:val="00D51573"/>
    <w:rsid w:val="00D516B3"/>
    <w:rsid w:val="00D5184F"/>
    <w:rsid w:val="00D51D76"/>
    <w:rsid w:val="00D51D77"/>
    <w:rsid w:val="00D522E4"/>
    <w:rsid w:val="00D52537"/>
    <w:rsid w:val="00D5289E"/>
    <w:rsid w:val="00D52C37"/>
    <w:rsid w:val="00D530E6"/>
    <w:rsid w:val="00D531E7"/>
    <w:rsid w:val="00D5320F"/>
    <w:rsid w:val="00D53A2F"/>
    <w:rsid w:val="00D53BD8"/>
    <w:rsid w:val="00D54691"/>
    <w:rsid w:val="00D54ADE"/>
    <w:rsid w:val="00D54E7E"/>
    <w:rsid w:val="00D55859"/>
    <w:rsid w:val="00D55AFA"/>
    <w:rsid w:val="00D55B04"/>
    <w:rsid w:val="00D55D04"/>
    <w:rsid w:val="00D55D8E"/>
    <w:rsid w:val="00D561A2"/>
    <w:rsid w:val="00D562C1"/>
    <w:rsid w:val="00D562F1"/>
    <w:rsid w:val="00D5670E"/>
    <w:rsid w:val="00D56801"/>
    <w:rsid w:val="00D56A47"/>
    <w:rsid w:val="00D56A80"/>
    <w:rsid w:val="00D56D4C"/>
    <w:rsid w:val="00D56F39"/>
    <w:rsid w:val="00D57428"/>
    <w:rsid w:val="00D57A0F"/>
    <w:rsid w:val="00D57BF1"/>
    <w:rsid w:val="00D57C6A"/>
    <w:rsid w:val="00D57C9C"/>
    <w:rsid w:val="00D602E6"/>
    <w:rsid w:val="00D60554"/>
    <w:rsid w:val="00D60644"/>
    <w:rsid w:val="00D609A2"/>
    <w:rsid w:val="00D60E09"/>
    <w:rsid w:val="00D60EF5"/>
    <w:rsid w:val="00D61046"/>
    <w:rsid w:val="00D61588"/>
    <w:rsid w:val="00D6173F"/>
    <w:rsid w:val="00D618AB"/>
    <w:rsid w:val="00D61FA9"/>
    <w:rsid w:val="00D620C1"/>
    <w:rsid w:val="00D622AA"/>
    <w:rsid w:val="00D627CE"/>
    <w:rsid w:val="00D62AAD"/>
    <w:rsid w:val="00D62BF7"/>
    <w:rsid w:val="00D63168"/>
    <w:rsid w:val="00D637C2"/>
    <w:rsid w:val="00D640EC"/>
    <w:rsid w:val="00D641D1"/>
    <w:rsid w:val="00D644C6"/>
    <w:rsid w:val="00D64699"/>
    <w:rsid w:val="00D64BE5"/>
    <w:rsid w:val="00D64D57"/>
    <w:rsid w:val="00D64DA3"/>
    <w:rsid w:val="00D653F0"/>
    <w:rsid w:val="00D65573"/>
    <w:rsid w:val="00D655F1"/>
    <w:rsid w:val="00D658DB"/>
    <w:rsid w:val="00D65B87"/>
    <w:rsid w:val="00D6605E"/>
    <w:rsid w:val="00D66276"/>
    <w:rsid w:val="00D663B3"/>
    <w:rsid w:val="00D666EF"/>
    <w:rsid w:val="00D666F6"/>
    <w:rsid w:val="00D66AB9"/>
    <w:rsid w:val="00D66CE1"/>
    <w:rsid w:val="00D66F14"/>
    <w:rsid w:val="00D6737F"/>
    <w:rsid w:val="00D676F8"/>
    <w:rsid w:val="00D67754"/>
    <w:rsid w:val="00D678A7"/>
    <w:rsid w:val="00D679EF"/>
    <w:rsid w:val="00D67AFF"/>
    <w:rsid w:val="00D67D3F"/>
    <w:rsid w:val="00D67DE8"/>
    <w:rsid w:val="00D70082"/>
    <w:rsid w:val="00D70132"/>
    <w:rsid w:val="00D70180"/>
    <w:rsid w:val="00D7077D"/>
    <w:rsid w:val="00D7151D"/>
    <w:rsid w:val="00D7176E"/>
    <w:rsid w:val="00D719B0"/>
    <w:rsid w:val="00D719B4"/>
    <w:rsid w:val="00D719F7"/>
    <w:rsid w:val="00D71ACB"/>
    <w:rsid w:val="00D71DDE"/>
    <w:rsid w:val="00D71E3A"/>
    <w:rsid w:val="00D721BD"/>
    <w:rsid w:val="00D722AE"/>
    <w:rsid w:val="00D722CD"/>
    <w:rsid w:val="00D72336"/>
    <w:rsid w:val="00D72D8C"/>
    <w:rsid w:val="00D72DAE"/>
    <w:rsid w:val="00D73094"/>
    <w:rsid w:val="00D731C5"/>
    <w:rsid w:val="00D734CF"/>
    <w:rsid w:val="00D7353B"/>
    <w:rsid w:val="00D73573"/>
    <w:rsid w:val="00D740B7"/>
    <w:rsid w:val="00D7449B"/>
    <w:rsid w:val="00D7492D"/>
    <w:rsid w:val="00D74A09"/>
    <w:rsid w:val="00D74E56"/>
    <w:rsid w:val="00D7503E"/>
    <w:rsid w:val="00D75255"/>
    <w:rsid w:val="00D753F4"/>
    <w:rsid w:val="00D75658"/>
    <w:rsid w:val="00D7572D"/>
    <w:rsid w:val="00D759AF"/>
    <w:rsid w:val="00D75BA5"/>
    <w:rsid w:val="00D75D06"/>
    <w:rsid w:val="00D75F1C"/>
    <w:rsid w:val="00D766C2"/>
    <w:rsid w:val="00D77C97"/>
    <w:rsid w:val="00D80201"/>
    <w:rsid w:val="00D805D0"/>
    <w:rsid w:val="00D80F19"/>
    <w:rsid w:val="00D81057"/>
    <w:rsid w:val="00D81092"/>
    <w:rsid w:val="00D811DF"/>
    <w:rsid w:val="00D81414"/>
    <w:rsid w:val="00D81D21"/>
    <w:rsid w:val="00D82242"/>
    <w:rsid w:val="00D825A3"/>
    <w:rsid w:val="00D82BE6"/>
    <w:rsid w:val="00D82CA7"/>
    <w:rsid w:val="00D832D9"/>
    <w:rsid w:val="00D83911"/>
    <w:rsid w:val="00D83945"/>
    <w:rsid w:val="00D839B4"/>
    <w:rsid w:val="00D83A55"/>
    <w:rsid w:val="00D83EF1"/>
    <w:rsid w:val="00D844A4"/>
    <w:rsid w:val="00D846D8"/>
    <w:rsid w:val="00D84817"/>
    <w:rsid w:val="00D8483D"/>
    <w:rsid w:val="00D851E9"/>
    <w:rsid w:val="00D8570A"/>
    <w:rsid w:val="00D85CAF"/>
    <w:rsid w:val="00D86284"/>
    <w:rsid w:val="00D86494"/>
    <w:rsid w:val="00D86692"/>
    <w:rsid w:val="00D86CB2"/>
    <w:rsid w:val="00D86EF0"/>
    <w:rsid w:val="00D87986"/>
    <w:rsid w:val="00D87D1B"/>
    <w:rsid w:val="00D90039"/>
    <w:rsid w:val="00D9041D"/>
    <w:rsid w:val="00D907C4"/>
    <w:rsid w:val="00D909BF"/>
    <w:rsid w:val="00D90AD8"/>
    <w:rsid w:val="00D912B2"/>
    <w:rsid w:val="00D91340"/>
    <w:rsid w:val="00D91525"/>
    <w:rsid w:val="00D9167C"/>
    <w:rsid w:val="00D91712"/>
    <w:rsid w:val="00D919A2"/>
    <w:rsid w:val="00D91A4A"/>
    <w:rsid w:val="00D91EFA"/>
    <w:rsid w:val="00D92234"/>
    <w:rsid w:val="00D92242"/>
    <w:rsid w:val="00D92470"/>
    <w:rsid w:val="00D93028"/>
    <w:rsid w:val="00D93116"/>
    <w:rsid w:val="00D932C0"/>
    <w:rsid w:val="00D9351B"/>
    <w:rsid w:val="00D93CE7"/>
    <w:rsid w:val="00D940BA"/>
    <w:rsid w:val="00D94200"/>
    <w:rsid w:val="00D943DF"/>
    <w:rsid w:val="00D94519"/>
    <w:rsid w:val="00D9491E"/>
    <w:rsid w:val="00D94B2B"/>
    <w:rsid w:val="00D94CA0"/>
    <w:rsid w:val="00D952E2"/>
    <w:rsid w:val="00D956EA"/>
    <w:rsid w:val="00D95CC2"/>
    <w:rsid w:val="00D95F1C"/>
    <w:rsid w:val="00D967AF"/>
    <w:rsid w:val="00D969CE"/>
    <w:rsid w:val="00D96A98"/>
    <w:rsid w:val="00D96FA2"/>
    <w:rsid w:val="00D97885"/>
    <w:rsid w:val="00DA0130"/>
    <w:rsid w:val="00DA0481"/>
    <w:rsid w:val="00DA094D"/>
    <w:rsid w:val="00DA098E"/>
    <w:rsid w:val="00DA0C5E"/>
    <w:rsid w:val="00DA12D9"/>
    <w:rsid w:val="00DA13CA"/>
    <w:rsid w:val="00DA14B7"/>
    <w:rsid w:val="00DA1560"/>
    <w:rsid w:val="00DA1746"/>
    <w:rsid w:val="00DA1ABB"/>
    <w:rsid w:val="00DA1AF9"/>
    <w:rsid w:val="00DA1EA0"/>
    <w:rsid w:val="00DA1EDA"/>
    <w:rsid w:val="00DA2413"/>
    <w:rsid w:val="00DA242C"/>
    <w:rsid w:val="00DA2B05"/>
    <w:rsid w:val="00DA2BE3"/>
    <w:rsid w:val="00DA2D6B"/>
    <w:rsid w:val="00DA31DF"/>
    <w:rsid w:val="00DA33C0"/>
    <w:rsid w:val="00DA355F"/>
    <w:rsid w:val="00DA3A27"/>
    <w:rsid w:val="00DA3AE7"/>
    <w:rsid w:val="00DA3B55"/>
    <w:rsid w:val="00DA3C9A"/>
    <w:rsid w:val="00DA4648"/>
    <w:rsid w:val="00DA4995"/>
    <w:rsid w:val="00DA4B67"/>
    <w:rsid w:val="00DA4F81"/>
    <w:rsid w:val="00DA4FA5"/>
    <w:rsid w:val="00DA5600"/>
    <w:rsid w:val="00DA566A"/>
    <w:rsid w:val="00DA5E33"/>
    <w:rsid w:val="00DA6741"/>
    <w:rsid w:val="00DA68AA"/>
    <w:rsid w:val="00DA7405"/>
    <w:rsid w:val="00DA763C"/>
    <w:rsid w:val="00DA76C9"/>
    <w:rsid w:val="00DA7720"/>
    <w:rsid w:val="00DA7A1A"/>
    <w:rsid w:val="00DA7CB5"/>
    <w:rsid w:val="00DA7E36"/>
    <w:rsid w:val="00DB02F1"/>
    <w:rsid w:val="00DB0465"/>
    <w:rsid w:val="00DB0DE0"/>
    <w:rsid w:val="00DB155E"/>
    <w:rsid w:val="00DB1C2E"/>
    <w:rsid w:val="00DB21AB"/>
    <w:rsid w:val="00DB21D6"/>
    <w:rsid w:val="00DB263D"/>
    <w:rsid w:val="00DB26B7"/>
    <w:rsid w:val="00DB2B42"/>
    <w:rsid w:val="00DB2F7B"/>
    <w:rsid w:val="00DB34DE"/>
    <w:rsid w:val="00DB375B"/>
    <w:rsid w:val="00DB389E"/>
    <w:rsid w:val="00DB3974"/>
    <w:rsid w:val="00DB3978"/>
    <w:rsid w:val="00DB3D2A"/>
    <w:rsid w:val="00DB3D54"/>
    <w:rsid w:val="00DB3D76"/>
    <w:rsid w:val="00DB3F4F"/>
    <w:rsid w:val="00DB3FC3"/>
    <w:rsid w:val="00DB4074"/>
    <w:rsid w:val="00DB4960"/>
    <w:rsid w:val="00DB5359"/>
    <w:rsid w:val="00DB56BF"/>
    <w:rsid w:val="00DB56D4"/>
    <w:rsid w:val="00DB651F"/>
    <w:rsid w:val="00DB69F0"/>
    <w:rsid w:val="00DB72B5"/>
    <w:rsid w:val="00DB74C2"/>
    <w:rsid w:val="00DC0331"/>
    <w:rsid w:val="00DC04AE"/>
    <w:rsid w:val="00DC0521"/>
    <w:rsid w:val="00DC0625"/>
    <w:rsid w:val="00DC0AA2"/>
    <w:rsid w:val="00DC0B31"/>
    <w:rsid w:val="00DC160C"/>
    <w:rsid w:val="00DC1A56"/>
    <w:rsid w:val="00DC1F78"/>
    <w:rsid w:val="00DC2144"/>
    <w:rsid w:val="00DC2318"/>
    <w:rsid w:val="00DC2D41"/>
    <w:rsid w:val="00DC2F08"/>
    <w:rsid w:val="00DC2F1D"/>
    <w:rsid w:val="00DC308F"/>
    <w:rsid w:val="00DC319A"/>
    <w:rsid w:val="00DC332A"/>
    <w:rsid w:val="00DC3519"/>
    <w:rsid w:val="00DC3A37"/>
    <w:rsid w:val="00DC3BF0"/>
    <w:rsid w:val="00DC3C2F"/>
    <w:rsid w:val="00DC3FB1"/>
    <w:rsid w:val="00DC41B7"/>
    <w:rsid w:val="00DC479B"/>
    <w:rsid w:val="00DC4C37"/>
    <w:rsid w:val="00DC53D8"/>
    <w:rsid w:val="00DC59C6"/>
    <w:rsid w:val="00DC5B78"/>
    <w:rsid w:val="00DC5C59"/>
    <w:rsid w:val="00DC60AF"/>
    <w:rsid w:val="00DC697D"/>
    <w:rsid w:val="00DC6E5B"/>
    <w:rsid w:val="00DC6E85"/>
    <w:rsid w:val="00DC7239"/>
    <w:rsid w:val="00DC75D9"/>
    <w:rsid w:val="00DC7B0B"/>
    <w:rsid w:val="00DD00BE"/>
    <w:rsid w:val="00DD0E0A"/>
    <w:rsid w:val="00DD1003"/>
    <w:rsid w:val="00DD1014"/>
    <w:rsid w:val="00DD10C3"/>
    <w:rsid w:val="00DD11C3"/>
    <w:rsid w:val="00DD1203"/>
    <w:rsid w:val="00DD13EA"/>
    <w:rsid w:val="00DD146C"/>
    <w:rsid w:val="00DD15C0"/>
    <w:rsid w:val="00DD15FA"/>
    <w:rsid w:val="00DD1D4C"/>
    <w:rsid w:val="00DD22CF"/>
    <w:rsid w:val="00DD2399"/>
    <w:rsid w:val="00DD2405"/>
    <w:rsid w:val="00DD2430"/>
    <w:rsid w:val="00DD28D9"/>
    <w:rsid w:val="00DD2BBA"/>
    <w:rsid w:val="00DD2F2B"/>
    <w:rsid w:val="00DD2FA8"/>
    <w:rsid w:val="00DD301E"/>
    <w:rsid w:val="00DD314B"/>
    <w:rsid w:val="00DD3184"/>
    <w:rsid w:val="00DD3343"/>
    <w:rsid w:val="00DD382C"/>
    <w:rsid w:val="00DD384D"/>
    <w:rsid w:val="00DD3E12"/>
    <w:rsid w:val="00DD3F60"/>
    <w:rsid w:val="00DD3FA4"/>
    <w:rsid w:val="00DD40A8"/>
    <w:rsid w:val="00DD4135"/>
    <w:rsid w:val="00DD45AF"/>
    <w:rsid w:val="00DD4772"/>
    <w:rsid w:val="00DD59A8"/>
    <w:rsid w:val="00DD5D33"/>
    <w:rsid w:val="00DD5E0C"/>
    <w:rsid w:val="00DD622C"/>
    <w:rsid w:val="00DD688D"/>
    <w:rsid w:val="00DD695D"/>
    <w:rsid w:val="00DD6BCE"/>
    <w:rsid w:val="00DD6FC9"/>
    <w:rsid w:val="00DD714F"/>
    <w:rsid w:val="00DD725A"/>
    <w:rsid w:val="00DD7B05"/>
    <w:rsid w:val="00DD7BF4"/>
    <w:rsid w:val="00DD7FD1"/>
    <w:rsid w:val="00DE0071"/>
    <w:rsid w:val="00DE0162"/>
    <w:rsid w:val="00DE0448"/>
    <w:rsid w:val="00DE047D"/>
    <w:rsid w:val="00DE0F44"/>
    <w:rsid w:val="00DE1155"/>
    <w:rsid w:val="00DE194B"/>
    <w:rsid w:val="00DE1C97"/>
    <w:rsid w:val="00DE1FC7"/>
    <w:rsid w:val="00DE2223"/>
    <w:rsid w:val="00DE2472"/>
    <w:rsid w:val="00DE2ABC"/>
    <w:rsid w:val="00DE2EA6"/>
    <w:rsid w:val="00DE3159"/>
    <w:rsid w:val="00DE31EB"/>
    <w:rsid w:val="00DE335D"/>
    <w:rsid w:val="00DE3461"/>
    <w:rsid w:val="00DE34B1"/>
    <w:rsid w:val="00DE381E"/>
    <w:rsid w:val="00DE38ED"/>
    <w:rsid w:val="00DE3E1E"/>
    <w:rsid w:val="00DE3F16"/>
    <w:rsid w:val="00DE42F4"/>
    <w:rsid w:val="00DE483D"/>
    <w:rsid w:val="00DE4C78"/>
    <w:rsid w:val="00DE516B"/>
    <w:rsid w:val="00DE54F6"/>
    <w:rsid w:val="00DE556E"/>
    <w:rsid w:val="00DE59F8"/>
    <w:rsid w:val="00DE63E3"/>
    <w:rsid w:val="00DE6D85"/>
    <w:rsid w:val="00DE6D9D"/>
    <w:rsid w:val="00DE6FD4"/>
    <w:rsid w:val="00DE74E0"/>
    <w:rsid w:val="00DE7575"/>
    <w:rsid w:val="00DE7C8F"/>
    <w:rsid w:val="00DE7D0B"/>
    <w:rsid w:val="00DE7DE5"/>
    <w:rsid w:val="00DE7E8D"/>
    <w:rsid w:val="00DE7FB7"/>
    <w:rsid w:val="00DE7FE8"/>
    <w:rsid w:val="00DF0345"/>
    <w:rsid w:val="00DF05AC"/>
    <w:rsid w:val="00DF0662"/>
    <w:rsid w:val="00DF06CE"/>
    <w:rsid w:val="00DF0834"/>
    <w:rsid w:val="00DF0B52"/>
    <w:rsid w:val="00DF0C14"/>
    <w:rsid w:val="00DF0D9D"/>
    <w:rsid w:val="00DF0EDD"/>
    <w:rsid w:val="00DF14C9"/>
    <w:rsid w:val="00DF1B34"/>
    <w:rsid w:val="00DF1E01"/>
    <w:rsid w:val="00DF1FEE"/>
    <w:rsid w:val="00DF2939"/>
    <w:rsid w:val="00DF29F2"/>
    <w:rsid w:val="00DF2C79"/>
    <w:rsid w:val="00DF37F9"/>
    <w:rsid w:val="00DF3B6F"/>
    <w:rsid w:val="00DF43D0"/>
    <w:rsid w:val="00DF4551"/>
    <w:rsid w:val="00DF466C"/>
    <w:rsid w:val="00DF4BD9"/>
    <w:rsid w:val="00DF54CB"/>
    <w:rsid w:val="00DF5803"/>
    <w:rsid w:val="00DF5DB9"/>
    <w:rsid w:val="00DF6206"/>
    <w:rsid w:val="00DF63AD"/>
    <w:rsid w:val="00DF672E"/>
    <w:rsid w:val="00DF6738"/>
    <w:rsid w:val="00DF6DFB"/>
    <w:rsid w:val="00DF6FF0"/>
    <w:rsid w:val="00DF7184"/>
    <w:rsid w:val="00DF79FE"/>
    <w:rsid w:val="00DF7A67"/>
    <w:rsid w:val="00E001F1"/>
    <w:rsid w:val="00E00A8F"/>
    <w:rsid w:val="00E00AF3"/>
    <w:rsid w:val="00E00D6B"/>
    <w:rsid w:val="00E012CC"/>
    <w:rsid w:val="00E01D56"/>
    <w:rsid w:val="00E0207C"/>
    <w:rsid w:val="00E02502"/>
    <w:rsid w:val="00E02789"/>
    <w:rsid w:val="00E02DBA"/>
    <w:rsid w:val="00E02FF5"/>
    <w:rsid w:val="00E03008"/>
    <w:rsid w:val="00E034A7"/>
    <w:rsid w:val="00E036EF"/>
    <w:rsid w:val="00E03B75"/>
    <w:rsid w:val="00E03C2E"/>
    <w:rsid w:val="00E0428D"/>
    <w:rsid w:val="00E04CBA"/>
    <w:rsid w:val="00E05033"/>
    <w:rsid w:val="00E051E3"/>
    <w:rsid w:val="00E0558D"/>
    <w:rsid w:val="00E0590B"/>
    <w:rsid w:val="00E05997"/>
    <w:rsid w:val="00E059EF"/>
    <w:rsid w:val="00E06032"/>
    <w:rsid w:val="00E066B4"/>
    <w:rsid w:val="00E06A87"/>
    <w:rsid w:val="00E06C4A"/>
    <w:rsid w:val="00E06F19"/>
    <w:rsid w:val="00E0752B"/>
    <w:rsid w:val="00E07591"/>
    <w:rsid w:val="00E076FF"/>
    <w:rsid w:val="00E078D6"/>
    <w:rsid w:val="00E079AA"/>
    <w:rsid w:val="00E07AEB"/>
    <w:rsid w:val="00E07B41"/>
    <w:rsid w:val="00E07C67"/>
    <w:rsid w:val="00E10797"/>
    <w:rsid w:val="00E10FE2"/>
    <w:rsid w:val="00E11207"/>
    <w:rsid w:val="00E112B4"/>
    <w:rsid w:val="00E113BA"/>
    <w:rsid w:val="00E11406"/>
    <w:rsid w:val="00E114DF"/>
    <w:rsid w:val="00E11527"/>
    <w:rsid w:val="00E117CC"/>
    <w:rsid w:val="00E11831"/>
    <w:rsid w:val="00E11854"/>
    <w:rsid w:val="00E11939"/>
    <w:rsid w:val="00E11BDB"/>
    <w:rsid w:val="00E11D95"/>
    <w:rsid w:val="00E11E2F"/>
    <w:rsid w:val="00E121DD"/>
    <w:rsid w:val="00E12503"/>
    <w:rsid w:val="00E1256E"/>
    <w:rsid w:val="00E127F2"/>
    <w:rsid w:val="00E127FB"/>
    <w:rsid w:val="00E1294B"/>
    <w:rsid w:val="00E12C48"/>
    <w:rsid w:val="00E12E93"/>
    <w:rsid w:val="00E131F3"/>
    <w:rsid w:val="00E1349C"/>
    <w:rsid w:val="00E13636"/>
    <w:rsid w:val="00E13873"/>
    <w:rsid w:val="00E13C48"/>
    <w:rsid w:val="00E13D1E"/>
    <w:rsid w:val="00E14214"/>
    <w:rsid w:val="00E1448A"/>
    <w:rsid w:val="00E146F6"/>
    <w:rsid w:val="00E14864"/>
    <w:rsid w:val="00E14D80"/>
    <w:rsid w:val="00E1532B"/>
    <w:rsid w:val="00E155CE"/>
    <w:rsid w:val="00E1561E"/>
    <w:rsid w:val="00E15725"/>
    <w:rsid w:val="00E15B08"/>
    <w:rsid w:val="00E15B50"/>
    <w:rsid w:val="00E16411"/>
    <w:rsid w:val="00E168D7"/>
    <w:rsid w:val="00E16AFB"/>
    <w:rsid w:val="00E16F4B"/>
    <w:rsid w:val="00E16F55"/>
    <w:rsid w:val="00E177AD"/>
    <w:rsid w:val="00E1795E"/>
    <w:rsid w:val="00E17FB5"/>
    <w:rsid w:val="00E17FF8"/>
    <w:rsid w:val="00E20719"/>
    <w:rsid w:val="00E208B7"/>
    <w:rsid w:val="00E20B40"/>
    <w:rsid w:val="00E2139F"/>
    <w:rsid w:val="00E215BE"/>
    <w:rsid w:val="00E21703"/>
    <w:rsid w:val="00E21850"/>
    <w:rsid w:val="00E219D0"/>
    <w:rsid w:val="00E21A3B"/>
    <w:rsid w:val="00E21B21"/>
    <w:rsid w:val="00E22059"/>
    <w:rsid w:val="00E22C7F"/>
    <w:rsid w:val="00E22D91"/>
    <w:rsid w:val="00E22F1A"/>
    <w:rsid w:val="00E2314A"/>
    <w:rsid w:val="00E23422"/>
    <w:rsid w:val="00E23546"/>
    <w:rsid w:val="00E236D7"/>
    <w:rsid w:val="00E23D5D"/>
    <w:rsid w:val="00E23D70"/>
    <w:rsid w:val="00E23FE8"/>
    <w:rsid w:val="00E24468"/>
    <w:rsid w:val="00E24C2A"/>
    <w:rsid w:val="00E2530D"/>
    <w:rsid w:val="00E25771"/>
    <w:rsid w:val="00E2593B"/>
    <w:rsid w:val="00E25CAB"/>
    <w:rsid w:val="00E25FF1"/>
    <w:rsid w:val="00E268F8"/>
    <w:rsid w:val="00E26968"/>
    <w:rsid w:val="00E26C9D"/>
    <w:rsid w:val="00E26E52"/>
    <w:rsid w:val="00E3034F"/>
    <w:rsid w:val="00E307B8"/>
    <w:rsid w:val="00E307E2"/>
    <w:rsid w:val="00E3096C"/>
    <w:rsid w:val="00E30B1E"/>
    <w:rsid w:val="00E30BD2"/>
    <w:rsid w:val="00E31103"/>
    <w:rsid w:val="00E31216"/>
    <w:rsid w:val="00E31317"/>
    <w:rsid w:val="00E3155A"/>
    <w:rsid w:val="00E31667"/>
    <w:rsid w:val="00E3172D"/>
    <w:rsid w:val="00E31818"/>
    <w:rsid w:val="00E31902"/>
    <w:rsid w:val="00E31956"/>
    <w:rsid w:val="00E31A02"/>
    <w:rsid w:val="00E31BCF"/>
    <w:rsid w:val="00E31C74"/>
    <w:rsid w:val="00E321FF"/>
    <w:rsid w:val="00E3233E"/>
    <w:rsid w:val="00E325AB"/>
    <w:rsid w:val="00E32A20"/>
    <w:rsid w:val="00E32BBC"/>
    <w:rsid w:val="00E32E25"/>
    <w:rsid w:val="00E32E76"/>
    <w:rsid w:val="00E333EE"/>
    <w:rsid w:val="00E33BDC"/>
    <w:rsid w:val="00E33BF3"/>
    <w:rsid w:val="00E33D36"/>
    <w:rsid w:val="00E33DAC"/>
    <w:rsid w:val="00E33EAB"/>
    <w:rsid w:val="00E33FCF"/>
    <w:rsid w:val="00E34097"/>
    <w:rsid w:val="00E342CF"/>
    <w:rsid w:val="00E342EB"/>
    <w:rsid w:val="00E34437"/>
    <w:rsid w:val="00E345A6"/>
    <w:rsid w:val="00E34BDC"/>
    <w:rsid w:val="00E3512C"/>
    <w:rsid w:val="00E3516E"/>
    <w:rsid w:val="00E35232"/>
    <w:rsid w:val="00E35265"/>
    <w:rsid w:val="00E35F9C"/>
    <w:rsid w:val="00E365A8"/>
    <w:rsid w:val="00E366F5"/>
    <w:rsid w:val="00E36780"/>
    <w:rsid w:val="00E3688A"/>
    <w:rsid w:val="00E36C9C"/>
    <w:rsid w:val="00E36FB6"/>
    <w:rsid w:val="00E37185"/>
    <w:rsid w:val="00E37572"/>
    <w:rsid w:val="00E37833"/>
    <w:rsid w:val="00E3783A"/>
    <w:rsid w:val="00E37CEC"/>
    <w:rsid w:val="00E37E33"/>
    <w:rsid w:val="00E401EE"/>
    <w:rsid w:val="00E4035B"/>
    <w:rsid w:val="00E40703"/>
    <w:rsid w:val="00E409B3"/>
    <w:rsid w:val="00E40A48"/>
    <w:rsid w:val="00E40A71"/>
    <w:rsid w:val="00E40D80"/>
    <w:rsid w:val="00E40D91"/>
    <w:rsid w:val="00E40F2E"/>
    <w:rsid w:val="00E413EF"/>
    <w:rsid w:val="00E4176F"/>
    <w:rsid w:val="00E417D2"/>
    <w:rsid w:val="00E41D38"/>
    <w:rsid w:val="00E4233C"/>
    <w:rsid w:val="00E4287E"/>
    <w:rsid w:val="00E42A14"/>
    <w:rsid w:val="00E42AD6"/>
    <w:rsid w:val="00E42BC6"/>
    <w:rsid w:val="00E42DDD"/>
    <w:rsid w:val="00E43079"/>
    <w:rsid w:val="00E433BC"/>
    <w:rsid w:val="00E4341E"/>
    <w:rsid w:val="00E437AB"/>
    <w:rsid w:val="00E440E2"/>
    <w:rsid w:val="00E441E6"/>
    <w:rsid w:val="00E442CA"/>
    <w:rsid w:val="00E44403"/>
    <w:rsid w:val="00E4458D"/>
    <w:rsid w:val="00E446F5"/>
    <w:rsid w:val="00E44882"/>
    <w:rsid w:val="00E4497F"/>
    <w:rsid w:val="00E44EC7"/>
    <w:rsid w:val="00E44FE4"/>
    <w:rsid w:val="00E44FFD"/>
    <w:rsid w:val="00E4528E"/>
    <w:rsid w:val="00E4550C"/>
    <w:rsid w:val="00E45A12"/>
    <w:rsid w:val="00E45AAA"/>
    <w:rsid w:val="00E45CF4"/>
    <w:rsid w:val="00E46E71"/>
    <w:rsid w:val="00E470EC"/>
    <w:rsid w:val="00E471D2"/>
    <w:rsid w:val="00E4724E"/>
    <w:rsid w:val="00E474DD"/>
    <w:rsid w:val="00E50CB1"/>
    <w:rsid w:val="00E512EB"/>
    <w:rsid w:val="00E51428"/>
    <w:rsid w:val="00E5148E"/>
    <w:rsid w:val="00E51900"/>
    <w:rsid w:val="00E51DC0"/>
    <w:rsid w:val="00E5200B"/>
    <w:rsid w:val="00E521F9"/>
    <w:rsid w:val="00E525D9"/>
    <w:rsid w:val="00E5264D"/>
    <w:rsid w:val="00E52F2E"/>
    <w:rsid w:val="00E5351E"/>
    <w:rsid w:val="00E541CE"/>
    <w:rsid w:val="00E543CB"/>
    <w:rsid w:val="00E54400"/>
    <w:rsid w:val="00E54C65"/>
    <w:rsid w:val="00E54FAF"/>
    <w:rsid w:val="00E55262"/>
    <w:rsid w:val="00E55313"/>
    <w:rsid w:val="00E556A9"/>
    <w:rsid w:val="00E55865"/>
    <w:rsid w:val="00E55A87"/>
    <w:rsid w:val="00E55E5F"/>
    <w:rsid w:val="00E561BD"/>
    <w:rsid w:val="00E56414"/>
    <w:rsid w:val="00E56A5C"/>
    <w:rsid w:val="00E56ABD"/>
    <w:rsid w:val="00E56D5A"/>
    <w:rsid w:val="00E570B6"/>
    <w:rsid w:val="00E57622"/>
    <w:rsid w:val="00E576A8"/>
    <w:rsid w:val="00E57776"/>
    <w:rsid w:val="00E57929"/>
    <w:rsid w:val="00E57CCD"/>
    <w:rsid w:val="00E57D88"/>
    <w:rsid w:val="00E57E23"/>
    <w:rsid w:val="00E57FA7"/>
    <w:rsid w:val="00E600B1"/>
    <w:rsid w:val="00E6029C"/>
    <w:rsid w:val="00E6034D"/>
    <w:rsid w:val="00E60785"/>
    <w:rsid w:val="00E60A44"/>
    <w:rsid w:val="00E60E83"/>
    <w:rsid w:val="00E60F44"/>
    <w:rsid w:val="00E610B2"/>
    <w:rsid w:val="00E611A8"/>
    <w:rsid w:val="00E6121E"/>
    <w:rsid w:val="00E61318"/>
    <w:rsid w:val="00E61765"/>
    <w:rsid w:val="00E61B6B"/>
    <w:rsid w:val="00E61B91"/>
    <w:rsid w:val="00E61DBE"/>
    <w:rsid w:val="00E61F9A"/>
    <w:rsid w:val="00E62278"/>
    <w:rsid w:val="00E62379"/>
    <w:rsid w:val="00E625EA"/>
    <w:rsid w:val="00E62880"/>
    <w:rsid w:val="00E630BA"/>
    <w:rsid w:val="00E638C3"/>
    <w:rsid w:val="00E638C4"/>
    <w:rsid w:val="00E6395F"/>
    <w:rsid w:val="00E63A6A"/>
    <w:rsid w:val="00E63EAA"/>
    <w:rsid w:val="00E63FC6"/>
    <w:rsid w:val="00E64018"/>
    <w:rsid w:val="00E64797"/>
    <w:rsid w:val="00E64EE9"/>
    <w:rsid w:val="00E65B09"/>
    <w:rsid w:val="00E6647A"/>
    <w:rsid w:val="00E669AA"/>
    <w:rsid w:val="00E6723D"/>
    <w:rsid w:val="00E703D5"/>
    <w:rsid w:val="00E704B1"/>
    <w:rsid w:val="00E70675"/>
    <w:rsid w:val="00E70B40"/>
    <w:rsid w:val="00E70DF4"/>
    <w:rsid w:val="00E71183"/>
    <w:rsid w:val="00E71575"/>
    <w:rsid w:val="00E71950"/>
    <w:rsid w:val="00E71967"/>
    <w:rsid w:val="00E71AF1"/>
    <w:rsid w:val="00E71B62"/>
    <w:rsid w:val="00E72026"/>
    <w:rsid w:val="00E7210D"/>
    <w:rsid w:val="00E7232C"/>
    <w:rsid w:val="00E723F8"/>
    <w:rsid w:val="00E72736"/>
    <w:rsid w:val="00E72879"/>
    <w:rsid w:val="00E72A51"/>
    <w:rsid w:val="00E72DC5"/>
    <w:rsid w:val="00E72E76"/>
    <w:rsid w:val="00E7367C"/>
    <w:rsid w:val="00E738B5"/>
    <w:rsid w:val="00E73DD9"/>
    <w:rsid w:val="00E74140"/>
    <w:rsid w:val="00E75117"/>
    <w:rsid w:val="00E752F0"/>
    <w:rsid w:val="00E7537F"/>
    <w:rsid w:val="00E759E6"/>
    <w:rsid w:val="00E75C45"/>
    <w:rsid w:val="00E764B2"/>
    <w:rsid w:val="00E7656A"/>
    <w:rsid w:val="00E767F2"/>
    <w:rsid w:val="00E76899"/>
    <w:rsid w:val="00E768CB"/>
    <w:rsid w:val="00E76B26"/>
    <w:rsid w:val="00E76F6E"/>
    <w:rsid w:val="00E76FB4"/>
    <w:rsid w:val="00E76FFE"/>
    <w:rsid w:val="00E7764E"/>
    <w:rsid w:val="00E7778A"/>
    <w:rsid w:val="00E77A33"/>
    <w:rsid w:val="00E77B2E"/>
    <w:rsid w:val="00E804F7"/>
    <w:rsid w:val="00E807FF"/>
    <w:rsid w:val="00E8082B"/>
    <w:rsid w:val="00E809A8"/>
    <w:rsid w:val="00E80A48"/>
    <w:rsid w:val="00E8170B"/>
    <w:rsid w:val="00E8172F"/>
    <w:rsid w:val="00E818CC"/>
    <w:rsid w:val="00E81927"/>
    <w:rsid w:val="00E8192A"/>
    <w:rsid w:val="00E819CC"/>
    <w:rsid w:val="00E81A43"/>
    <w:rsid w:val="00E81A52"/>
    <w:rsid w:val="00E8239E"/>
    <w:rsid w:val="00E823CE"/>
    <w:rsid w:val="00E8244E"/>
    <w:rsid w:val="00E82493"/>
    <w:rsid w:val="00E82535"/>
    <w:rsid w:val="00E8267B"/>
    <w:rsid w:val="00E8291B"/>
    <w:rsid w:val="00E8295B"/>
    <w:rsid w:val="00E82B5A"/>
    <w:rsid w:val="00E83092"/>
    <w:rsid w:val="00E83240"/>
    <w:rsid w:val="00E83304"/>
    <w:rsid w:val="00E83534"/>
    <w:rsid w:val="00E836C8"/>
    <w:rsid w:val="00E83807"/>
    <w:rsid w:val="00E83FC3"/>
    <w:rsid w:val="00E8408A"/>
    <w:rsid w:val="00E84583"/>
    <w:rsid w:val="00E8461B"/>
    <w:rsid w:val="00E84AAC"/>
    <w:rsid w:val="00E84BCD"/>
    <w:rsid w:val="00E85229"/>
    <w:rsid w:val="00E857CC"/>
    <w:rsid w:val="00E85805"/>
    <w:rsid w:val="00E85C60"/>
    <w:rsid w:val="00E85DBC"/>
    <w:rsid w:val="00E85EF2"/>
    <w:rsid w:val="00E85F99"/>
    <w:rsid w:val="00E86340"/>
    <w:rsid w:val="00E8634A"/>
    <w:rsid w:val="00E86818"/>
    <w:rsid w:val="00E869F8"/>
    <w:rsid w:val="00E86D6B"/>
    <w:rsid w:val="00E870E0"/>
    <w:rsid w:val="00E87171"/>
    <w:rsid w:val="00E875EA"/>
    <w:rsid w:val="00E87BC4"/>
    <w:rsid w:val="00E87D34"/>
    <w:rsid w:val="00E87D77"/>
    <w:rsid w:val="00E87E51"/>
    <w:rsid w:val="00E90363"/>
    <w:rsid w:val="00E9047F"/>
    <w:rsid w:val="00E9095B"/>
    <w:rsid w:val="00E90A11"/>
    <w:rsid w:val="00E90B82"/>
    <w:rsid w:val="00E90C1D"/>
    <w:rsid w:val="00E90DFA"/>
    <w:rsid w:val="00E911F4"/>
    <w:rsid w:val="00E912BB"/>
    <w:rsid w:val="00E91893"/>
    <w:rsid w:val="00E91947"/>
    <w:rsid w:val="00E9245A"/>
    <w:rsid w:val="00E92833"/>
    <w:rsid w:val="00E931C0"/>
    <w:rsid w:val="00E935E9"/>
    <w:rsid w:val="00E9374C"/>
    <w:rsid w:val="00E938D2"/>
    <w:rsid w:val="00E93DE8"/>
    <w:rsid w:val="00E93E13"/>
    <w:rsid w:val="00E944CA"/>
    <w:rsid w:val="00E94589"/>
    <w:rsid w:val="00E945F7"/>
    <w:rsid w:val="00E94C05"/>
    <w:rsid w:val="00E94D3A"/>
    <w:rsid w:val="00E9557E"/>
    <w:rsid w:val="00E95730"/>
    <w:rsid w:val="00E95949"/>
    <w:rsid w:val="00E95B34"/>
    <w:rsid w:val="00E95C18"/>
    <w:rsid w:val="00E95E94"/>
    <w:rsid w:val="00E96651"/>
    <w:rsid w:val="00E9675C"/>
    <w:rsid w:val="00E96915"/>
    <w:rsid w:val="00E96A9D"/>
    <w:rsid w:val="00E96B78"/>
    <w:rsid w:val="00E96C4B"/>
    <w:rsid w:val="00E96DD7"/>
    <w:rsid w:val="00E9730C"/>
    <w:rsid w:val="00E97839"/>
    <w:rsid w:val="00E97995"/>
    <w:rsid w:val="00E97C56"/>
    <w:rsid w:val="00E97D64"/>
    <w:rsid w:val="00E97DBB"/>
    <w:rsid w:val="00E97F4E"/>
    <w:rsid w:val="00EA00A1"/>
    <w:rsid w:val="00EA06C0"/>
    <w:rsid w:val="00EA0741"/>
    <w:rsid w:val="00EA07AB"/>
    <w:rsid w:val="00EA0D25"/>
    <w:rsid w:val="00EA0DAA"/>
    <w:rsid w:val="00EA0EB4"/>
    <w:rsid w:val="00EA0EC2"/>
    <w:rsid w:val="00EA0F1E"/>
    <w:rsid w:val="00EA1100"/>
    <w:rsid w:val="00EA1FEE"/>
    <w:rsid w:val="00EA20E6"/>
    <w:rsid w:val="00EA236E"/>
    <w:rsid w:val="00EA2384"/>
    <w:rsid w:val="00EA2545"/>
    <w:rsid w:val="00EA26BC"/>
    <w:rsid w:val="00EA286A"/>
    <w:rsid w:val="00EA3187"/>
    <w:rsid w:val="00EA3190"/>
    <w:rsid w:val="00EA3276"/>
    <w:rsid w:val="00EA381C"/>
    <w:rsid w:val="00EA39D4"/>
    <w:rsid w:val="00EA3BA7"/>
    <w:rsid w:val="00EA3E13"/>
    <w:rsid w:val="00EA405A"/>
    <w:rsid w:val="00EA41B6"/>
    <w:rsid w:val="00EA46D0"/>
    <w:rsid w:val="00EA46D3"/>
    <w:rsid w:val="00EA492A"/>
    <w:rsid w:val="00EA4D03"/>
    <w:rsid w:val="00EA563F"/>
    <w:rsid w:val="00EA56FF"/>
    <w:rsid w:val="00EA5A74"/>
    <w:rsid w:val="00EA5AB8"/>
    <w:rsid w:val="00EA5D66"/>
    <w:rsid w:val="00EA6146"/>
    <w:rsid w:val="00EA6441"/>
    <w:rsid w:val="00EA64EE"/>
    <w:rsid w:val="00EA6871"/>
    <w:rsid w:val="00EA68F4"/>
    <w:rsid w:val="00EA69B6"/>
    <w:rsid w:val="00EA6B64"/>
    <w:rsid w:val="00EA6F25"/>
    <w:rsid w:val="00EA7097"/>
    <w:rsid w:val="00EA715B"/>
    <w:rsid w:val="00EA7311"/>
    <w:rsid w:val="00EA75FA"/>
    <w:rsid w:val="00EA7960"/>
    <w:rsid w:val="00EB00EF"/>
    <w:rsid w:val="00EB0248"/>
    <w:rsid w:val="00EB039D"/>
    <w:rsid w:val="00EB05AD"/>
    <w:rsid w:val="00EB09B9"/>
    <w:rsid w:val="00EB0CB3"/>
    <w:rsid w:val="00EB0E94"/>
    <w:rsid w:val="00EB1071"/>
    <w:rsid w:val="00EB1178"/>
    <w:rsid w:val="00EB1675"/>
    <w:rsid w:val="00EB1845"/>
    <w:rsid w:val="00EB1A79"/>
    <w:rsid w:val="00EB1BB8"/>
    <w:rsid w:val="00EB1C1F"/>
    <w:rsid w:val="00EB1D13"/>
    <w:rsid w:val="00EB1F5B"/>
    <w:rsid w:val="00EB205D"/>
    <w:rsid w:val="00EB21BE"/>
    <w:rsid w:val="00EB21DA"/>
    <w:rsid w:val="00EB2745"/>
    <w:rsid w:val="00EB2C96"/>
    <w:rsid w:val="00EB2CCB"/>
    <w:rsid w:val="00EB3188"/>
    <w:rsid w:val="00EB31BD"/>
    <w:rsid w:val="00EB3721"/>
    <w:rsid w:val="00EB3A16"/>
    <w:rsid w:val="00EB3D63"/>
    <w:rsid w:val="00EB3DE5"/>
    <w:rsid w:val="00EB410A"/>
    <w:rsid w:val="00EB43A4"/>
    <w:rsid w:val="00EB4E88"/>
    <w:rsid w:val="00EB5349"/>
    <w:rsid w:val="00EB5AAB"/>
    <w:rsid w:val="00EB64DD"/>
    <w:rsid w:val="00EB6569"/>
    <w:rsid w:val="00EB684F"/>
    <w:rsid w:val="00EB68DA"/>
    <w:rsid w:val="00EB6A13"/>
    <w:rsid w:val="00EB6BE0"/>
    <w:rsid w:val="00EB6C93"/>
    <w:rsid w:val="00EB6DA4"/>
    <w:rsid w:val="00EB79B4"/>
    <w:rsid w:val="00EB7AA5"/>
    <w:rsid w:val="00EC01DC"/>
    <w:rsid w:val="00EC0237"/>
    <w:rsid w:val="00EC03D8"/>
    <w:rsid w:val="00EC071C"/>
    <w:rsid w:val="00EC0E77"/>
    <w:rsid w:val="00EC0F59"/>
    <w:rsid w:val="00EC110D"/>
    <w:rsid w:val="00EC114A"/>
    <w:rsid w:val="00EC1520"/>
    <w:rsid w:val="00EC1E77"/>
    <w:rsid w:val="00EC1F56"/>
    <w:rsid w:val="00EC2611"/>
    <w:rsid w:val="00EC2700"/>
    <w:rsid w:val="00EC29B8"/>
    <w:rsid w:val="00EC2A05"/>
    <w:rsid w:val="00EC3413"/>
    <w:rsid w:val="00EC3823"/>
    <w:rsid w:val="00EC3963"/>
    <w:rsid w:val="00EC3F8B"/>
    <w:rsid w:val="00EC4206"/>
    <w:rsid w:val="00EC4477"/>
    <w:rsid w:val="00EC4540"/>
    <w:rsid w:val="00EC53DF"/>
    <w:rsid w:val="00EC552C"/>
    <w:rsid w:val="00EC55D5"/>
    <w:rsid w:val="00EC563C"/>
    <w:rsid w:val="00EC56BC"/>
    <w:rsid w:val="00EC59E6"/>
    <w:rsid w:val="00EC5B96"/>
    <w:rsid w:val="00EC5E58"/>
    <w:rsid w:val="00EC620D"/>
    <w:rsid w:val="00EC62C1"/>
    <w:rsid w:val="00EC6701"/>
    <w:rsid w:val="00EC6C9A"/>
    <w:rsid w:val="00EC78E5"/>
    <w:rsid w:val="00EC7E89"/>
    <w:rsid w:val="00EC7F33"/>
    <w:rsid w:val="00ED0313"/>
    <w:rsid w:val="00ED052A"/>
    <w:rsid w:val="00ED05FA"/>
    <w:rsid w:val="00ED084E"/>
    <w:rsid w:val="00ED09D8"/>
    <w:rsid w:val="00ED0BEA"/>
    <w:rsid w:val="00ED0D12"/>
    <w:rsid w:val="00ED1045"/>
    <w:rsid w:val="00ED132D"/>
    <w:rsid w:val="00ED1347"/>
    <w:rsid w:val="00ED16D0"/>
    <w:rsid w:val="00ED21E1"/>
    <w:rsid w:val="00ED2252"/>
    <w:rsid w:val="00ED248C"/>
    <w:rsid w:val="00ED250F"/>
    <w:rsid w:val="00ED2736"/>
    <w:rsid w:val="00ED28EA"/>
    <w:rsid w:val="00ED2971"/>
    <w:rsid w:val="00ED2A87"/>
    <w:rsid w:val="00ED2D7F"/>
    <w:rsid w:val="00ED33FB"/>
    <w:rsid w:val="00ED3597"/>
    <w:rsid w:val="00ED3749"/>
    <w:rsid w:val="00ED37BC"/>
    <w:rsid w:val="00ED38FA"/>
    <w:rsid w:val="00ED39D9"/>
    <w:rsid w:val="00ED39F4"/>
    <w:rsid w:val="00ED4367"/>
    <w:rsid w:val="00ED45B2"/>
    <w:rsid w:val="00ED488D"/>
    <w:rsid w:val="00ED49F4"/>
    <w:rsid w:val="00ED4C45"/>
    <w:rsid w:val="00ED4D57"/>
    <w:rsid w:val="00ED4DF5"/>
    <w:rsid w:val="00ED5810"/>
    <w:rsid w:val="00ED58B9"/>
    <w:rsid w:val="00ED5A73"/>
    <w:rsid w:val="00ED5A80"/>
    <w:rsid w:val="00ED5AD8"/>
    <w:rsid w:val="00ED5F6B"/>
    <w:rsid w:val="00ED60BE"/>
    <w:rsid w:val="00ED6133"/>
    <w:rsid w:val="00ED6C84"/>
    <w:rsid w:val="00ED6D18"/>
    <w:rsid w:val="00ED7603"/>
    <w:rsid w:val="00ED760C"/>
    <w:rsid w:val="00ED768D"/>
    <w:rsid w:val="00ED7703"/>
    <w:rsid w:val="00ED7D0C"/>
    <w:rsid w:val="00ED7DE9"/>
    <w:rsid w:val="00EE015A"/>
    <w:rsid w:val="00EE0AA3"/>
    <w:rsid w:val="00EE0F22"/>
    <w:rsid w:val="00EE114F"/>
    <w:rsid w:val="00EE123F"/>
    <w:rsid w:val="00EE136C"/>
    <w:rsid w:val="00EE1775"/>
    <w:rsid w:val="00EE179E"/>
    <w:rsid w:val="00EE1BC1"/>
    <w:rsid w:val="00EE20AF"/>
    <w:rsid w:val="00EE375B"/>
    <w:rsid w:val="00EE39F9"/>
    <w:rsid w:val="00EE3E34"/>
    <w:rsid w:val="00EE3EB1"/>
    <w:rsid w:val="00EE3ECD"/>
    <w:rsid w:val="00EE4678"/>
    <w:rsid w:val="00EE4768"/>
    <w:rsid w:val="00EE49C2"/>
    <w:rsid w:val="00EE4A2F"/>
    <w:rsid w:val="00EE4CEF"/>
    <w:rsid w:val="00EE52D4"/>
    <w:rsid w:val="00EE532F"/>
    <w:rsid w:val="00EE5359"/>
    <w:rsid w:val="00EE5525"/>
    <w:rsid w:val="00EE567E"/>
    <w:rsid w:val="00EE57AD"/>
    <w:rsid w:val="00EE587B"/>
    <w:rsid w:val="00EE5B90"/>
    <w:rsid w:val="00EE5F96"/>
    <w:rsid w:val="00EE6471"/>
    <w:rsid w:val="00EE6C43"/>
    <w:rsid w:val="00EE6D42"/>
    <w:rsid w:val="00EE6FD7"/>
    <w:rsid w:val="00EE7039"/>
    <w:rsid w:val="00EE7207"/>
    <w:rsid w:val="00EE76FF"/>
    <w:rsid w:val="00EE78B7"/>
    <w:rsid w:val="00EE7F3F"/>
    <w:rsid w:val="00EF0137"/>
    <w:rsid w:val="00EF0528"/>
    <w:rsid w:val="00EF11B0"/>
    <w:rsid w:val="00EF1A67"/>
    <w:rsid w:val="00EF1AE2"/>
    <w:rsid w:val="00EF1B25"/>
    <w:rsid w:val="00EF1C58"/>
    <w:rsid w:val="00EF1F0E"/>
    <w:rsid w:val="00EF23E8"/>
    <w:rsid w:val="00EF2ABE"/>
    <w:rsid w:val="00EF3365"/>
    <w:rsid w:val="00EF35B4"/>
    <w:rsid w:val="00EF3694"/>
    <w:rsid w:val="00EF38D2"/>
    <w:rsid w:val="00EF3D72"/>
    <w:rsid w:val="00EF3E29"/>
    <w:rsid w:val="00EF436D"/>
    <w:rsid w:val="00EF437E"/>
    <w:rsid w:val="00EF43A2"/>
    <w:rsid w:val="00EF49A3"/>
    <w:rsid w:val="00EF4D42"/>
    <w:rsid w:val="00EF4FC0"/>
    <w:rsid w:val="00EF5555"/>
    <w:rsid w:val="00EF5660"/>
    <w:rsid w:val="00EF594B"/>
    <w:rsid w:val="00EF5C26"/>
    <w:rsid w:val="00EF6783"/>
    <w:rsid w:val="00EF7452"/>
    <w:rsid w:val="00EF7571"/>
    <w:rsid w:val="00EF7604"/>
    <w:rsid w:val="00EF7729"/>
    <w:rsid w:val="00EF79D9"/>
    <w:rsid w:val="00EF7A4C"/>
    <w:rsid w:val="00EF7B06"/>
    <w:rsid w:val="00EF7D00"/>
    <w:rsid w:val="00F00B19"/>
    <w:rsid w:val="00F00E17"/>
    <w:rsid w:val="00F01131"/>
    <w:rsid w:val="00F0126A"/>
    <w:rsid w:val="00F012D2"/>
    <w:rsid w:val="00F014CE"/>
    <w:rsid w:val="00F018C5"/>
    <w:rsid w:val="00F01EFE"/>
    <w:rsid w:val="00F02230"/>
    <w:rsid w:val="00F024E0"/>
    <w:rsid w:val="00F025EE"/>
    <w:rsid w:val="00F02B8C"/>
    <w:rsid w:val="00F03310"/>
    <w:rsid w:val="00F037A8"/>
    <w:rsid w:val="00F03802"/>
    <w:rsid w:val="00F039F2"/>
    <w:rsid w:val="00F03B47"/>
    <w:rsid w:val="00F03CDA"/>
    <w:rsid w:val="00F04086"/>
    <w:rsid w:val="00F040ED"/>
    <w:rsid w:val="00F0427B"/>
    <w:rsid w:val="00F049C4"/>
    <w:rsid w:val="00F04B1E"/>
    <w:rsid w:val="00F04DB8"/>
    <w:rsid w:val="00F04EC5"/>
    <w:rsid w:val="00F05103"/>
    <w:rsid w:val="00F05753"/>
    <w:rsid w:val="00F05852"/>
    <w:rsid w:val="00F05A86"/>
    <w:rsid w:val="00F05BA5"/>
    <w:rsid w:val="00F05D7F"/>
    <w:rsid w:val="00F06AB8"/>
    <w:rsid w:val="00F06DDE"/>
    <w:rsid w:val="00F06FD0"/>
    <w:rsid w:val="00F071FA"/>
    <w:rsid w:val="00F0736D"/>
    <w:rsid w:val="00F07700"/>
    <w:rsid w:val="00F10072"/>
    <w:rsid w:val="00F10200"/>
    <w:rsid w:val="00F10ADF"/>
    <w:rsid w:val="00F10B75"/>
    <w:rsid w:val="00F115B2"/>
    <w:rsid w:val="00F1177F"/>
    <w:rsid w:val="00F11A43"/>
    <w:rsid w:val="00F12224"/>
    <w:rsid w:val="00F1293A"/>
    <w:rsid w:val="00F12A00"/>
    <w:rsid w:val="00F12F71"/>
    <w:rsid w:val="00F132FB"/>
    <w:rsid w:val="00F133F8"/>
    <w:rsid w:val="00F1396E"/>
    <w:rsid w:val="00F13A2F"/>
    <w:rsid w:val="00F140FA"/>
    <w:rsid w:val="00F1424B"/>
    <w:rsid w:val="00F142D6"/>
    <w:rsid w:val="00F14781"/>
    <w:rsid w:val="00F14C92"/>
    <w:rsid w:val="00F157C7"/>
    <w:rsid w:val="00F15C0F"/>
    <w:rsid w:val="00F160B4"/>
    <w:rsid w:val="00F170C4"/>
    <w:rsid w:val="00F175FE"/>
    <w:rsid w:val="00F17697"/>
    <w:rsid w:val="00F176CE"/>
    <w:rsid w:val="00F17DDA"/>
    <w:rsid w:val="00F17F2F"/>
    <w:rsid w:val="00F20427"/>
    <w:rsid w:val="00F2053C"/>
    <w:rsid w:val="00F2086F"/>
    <w:rsid w:val="00F20B59"/>
    <w:rsid w:val="00F20E92"/>
    <w:rsid w:val="00F215C5"/>
    <w:rsid w:val="00F2188D"/>
    <w:rsid w:val="00F21A69"/>
    <w:rsid w:val="00F21CBE"/>
    <w:rsid w:val="00F22BEB"/>
    <w:rsid w:val="00F22DA1"/>
    <w:rsid w:val="00F22DBD"/>
    <w:rsid w:val="00F23574"/>
    <w:rsid w:val="00F235D2"/>
    <w:rsid w:val="00F23655"/>
    <w:rsid w:val="00F238C5"/>
    <w:rsid w:val="00F23E85"/>
    <w:rsid w:val="00F244B2"/>
    <w:rsid w:val="00F248DE"/>
    <w:rsid w:val="00F24AEA"/>
    <w:rsid w:val="00F24B3B"/>
    <w:rsid w:val="00F24EC4"/>
    <w:rsid w:val="00F25683"/>
    <w:rsid w:val="00F257F2"/>
    <w:rsid w:val="00F259C1"/>
    <w:rsid w:val="00F259D6"/>
    <w:rsid w:val="00F259F1"/>
    <w:rsid w:val="00F25B80"/>
    <w:rsid w:val="00F262B6"/>
    <w:rsid w:val="00F263CF"/>
    <w:rsid w:val="00F264D1"/>
    <w:rsid w:val="00F266CF"/>
    <w:rsid w:val="00F267D9"/>
    <w:rsid w:val="00F269BC"/>
    <w:rsid w:val="00F26F83"/>
    <w:rsid w:val="00F27003"/>
    <w:rsid w:val="00F2730A"/>
    <w:rsid w:val="00F27A87"/>
    <w:rsid w:val="00F27D8F"/>
    <w:rsid w:val="00F300D1"/>
    <w:rsid w:val="00F304EA"/>
    <w:rsid w:val="00F305E3"/>
    <w:rsid w:val="00F306D9"/>
    <w:rsid w:val="00F3091C"/>
    <w:rsid w:val="00F30A49"/>
    <w:rsid w:val="00F3190A"/>
    <w:rsid w:val="00F31B5D"/>
    <w:rsid w:val="00F31C07"/>
    <w:rsid w:val="00F31E64"/>
    <w:rsid w:val="00F321CA"/>
    <w:rsid w:val="00F323CE"/>
    <w:rsid w:val="00F326D0"/>
    <w:rsid w:val="00F32907"/>
    <w:rsid w:val="00F32D8C"/>
    <w:rsid w:val="00F33679"/>
    <w:rsid w:val="00F33A10"/>
    <w:rsid w:val="00F33A87"/>
    <w:rsid w:val="00F33E64"/>
    <w:rsid w:val="00F33EE8"/>
    <w:rsid w:val="00F341D3"/>
    <w:rsid w:val="00F344F5"/>
    <w:rsid w:val="00F3476A"/>
    <w:rsid w:val="00F34878"/>
    <w:rsid w:val="00F34BF4"/>
    <w:rsid w:val="00F34C19"/>
    <w:rsid w:val="00F34E4A"/>
    <w:rsid w:val="00F350A4"/>
    <w:rsid w:val="00F35733"/>
    <w:rsid w:val="00F357DE"/>
    <w:rsid w:val="00F35B5F"/>
    <w:rsid w:val="00F36397"/>
    <w:rsid w:val="00F36594"/>
    <w:rsid w:val="00F36755"/>
    <w:rsid w:val="00F36769"/>
    <w:rsid w:val="00F36F99"/>
    <w:rsid w:val="00F37100"/>
    <w:rsid w:val="00F37176"/>
    <w:rsid w:val="00F37A91"/>
    <w:rsid w:val="00F37F98"/>
    <w:rsid w:val="00F400A9"/>
    <w:rsid w:val="00F400B1"/>
    <w:rsid w:val="00F403E9"/>
    <w:rsid w:val="00F40495"/>
    <w:rsid w:val="00F41263"/>
    <w:rsid w:val="00F41343"/>
    <w:rsid w:val="00F413AA"/>
    <w:rsid w:val="00F4153B"/>
    <w:rsid w:val="00F4177A"/>
    <w:rsid w:val="00F41BE0"/>
    <w:rsid w:val="00F4215A"/>
    <w:rsid w:val="00F422A8"/>
    <w:rsid w:val="00F4236C"/>
    <w:rsid w:val="00F4263D"/>
    <w:rsid w:val="00F42700"/>
    <w:rsid w:val="00F42B10"/>
    <w:rsid w:val="00F42F19"/>
    <w:rsid w:val="00F432E4"/>
    <w:rsid w:val="00F4370F"/>
    <w:rsid w:val="00F43BFD"/>
    <w:rsid w:val="00F43CF9"/>
    <w:rsid w:val="00F4409D"/>
    <w:rsid w:val="00F447FA"/>
    <w:rsid w:val="00F4484F"/>
    <w:rsid w:val="00F44D5A"/>
    <w:rsid w:val="00F44F01"/>
    <w:rsid w:val="00F44F96"/>
    <w:rsid w:val="00F4502E"/>
    <w:rsid w:val="00F45493"/>
    <w:rsid w:val="00F455C2"/>
    <w:rsid w:val="00F45F47"/>
    <w:rsid w:val="00F46C2C"/>
    <w:rsid w:val="00F46EDE"/>
    <w:rsid w:val="00F4739F"/>
    <w:rsid w:val="00F47777"/>
    <w:rsid w:val="00F47DFE"/>
    <w:rsid w:val="00F47E32"/>
    <w:rsid w:val="00F50009"/>
    <w:rsid w:val="00F50019"/>
    <w:rsid w:val="00F501E8"/>
    <w:rsid w:val="00F5062A"/>
    <w:rsid w:val="00F5062F"/>
    <w:rsid w:val="00F507FF"/>
    <w:rsid w:val="00F508DF"/>
    <w:rsid w:val="00F50CDB"/>
    <w:rsid w:val="00F50EF4"/>
    <w:rsid w:val="00F51470"/>
    <w:rsid w:val="00F51575"/>
    <w:rsid w:val="00F517A7"/>
    <w:rsid w:val="00F51BE5"/>
    <w:rsid w:val="00F51E50"/>
    <w:rsid w:val="00F5274F"/>
    <w:rsid w:val="00F529EC"/>
    <w:rsid w:val="00F52CB0"/>
    <w:rsid w:val="00F53229"/>
    <w:rsid w:val="00F5326E"/>
    <w:rsid w:val="00F53339"/>
    <w:rsid w:val="00F535C0"/>
    <w:rsid w:val="00F53999"/>
    <w:rsid w:val="00F53C5B"/>
    <w:rsid w:val="00F53D73"/>
    <w:rsid w:val="00F544C3"/>
    <w:rsid w:val="00F548C3"/>
    <w:rsid w:val="00F54AE4"/>
    <w:rsid w:val="00F55C45"/>
    <w:rsid w:val="00F56572"/>
    <w:rsid w:val="00F56C89"/>
    <w:rsid w:val="00F56DEB"/>
    <w:rsid w:val="00F5735B"/>
    <w:rsid w:val="00F57675"/>
    <w:rsid w:val="00F578EF"/>
    <w:rsid w:val="00F57949"/>
    <w:rsid w:val="00F57C51"/>
    <w:rsid w:val="00F57DB8"/>
    <w:rsid w:val="00F602BC"/>
    <w:rsid w:val="00F60EED"/>
    <w:rsid w:val="00F610FE"/>
    <w:rsid w:val="00F615DE"/>
    <w:rsid w:val="00F6180F"/>
    <w:rsid w:val="00F61DBD"/>
    <w:rsid w:val="00F61E25"/>
    <w:rsid w:val="00F61F1D"/>
    <w:rsid w:val="00F62315"/>
    <w:rsid w:val="00F624A5"/>
    <w:rsid w:val="00F6261B"/>
    <w:rsid w:val="00F626A2"/>
    <w:rsid w:val="00F6282C"/>
    <w:rsid w:val="00F62BD1"/>
    <w:rsid w:val="00F62CDD"/>
    <w:rsid w:val="00F63068"/>
    <w:rsid w:val="00F63376"/>
    <w:rsid w:val="00F63503"/>
    <w:rsid w:val="00F63782"/>
    <w:rsid w:val="00F64007"/>
    <w:rsid w:val="00F641DA"/>
    <w:rsid w:val="00F64633"/>
    <w:rsid w:val="00F6467C"/>
    <w:rsid w:val="00F64720"/>
    <w:rsid w:val="00F648B5"/>
    <w:rsid w:val="00F649B7"/>
    <w:rsid w:val="00F64BC3"/>
    <w:rsid w:val="00F6552C"/>
    <w:rsid w:val="00F655A2"/>
    <w:rsid w:val="00F65C2E"/>
    <w:rsid w:val="00F65C6D"/>
    <w:rsid w:val="00F65EBA"/>
    <w:rsid w:val="00F6607E"/>
    <w:rsid w:val="00F6674A"/>
    <w:rsid w:val="00F66900"/>
    <w:rsid w:val="00F66924"/>
    <w:rsid w:val="00F67058"/>
    <w:rsid w:val="00F670C1"/>
    <w:rsid w:val="00F670EC"/>
    <w:rsid w:val="00F6754D"/>
    <w:rsid w:val="00F676A4"/>
    <w:rsid w:val="00F67754"/>
    <w:rsid w:val="00F70022"/>
    <w:rsid w:val="00F704B2"/>
    <w:rsid w:val="00F70584"/>
    <w:rsid w:val="00F70707"/>
    <w:rsid w:val="00F70A0E"/>
    <w:rsid w:val="00F70A5B"/>
    <w:rsid w:val="00F70ADA"/>
    <w:rsid w:val="00F70FA0"/>
    <w:rsid w:val="00F712BF"/>
    <w:rsid w:val="00F715A4"/>
    <w:rsid w:val="00F71BF7"/>
    <w:rsid w:val="00F728FD"/>
    <w:rsid w:val="00F72978"/>
    <w:rsid w:val="00F72EE0"/>
    <w:rsid w:val="00F72F80"/>
    <w:rsid w:val="00F73139"/>
    <w:rsid w:val="00F73295"/>
    <w:rsid w:val="00F732AC"/>
    <w:rsid w:val="00F732EB"/>
    <w:rsid w:val="00F733AA"/>
    <w:rsid w:val="00F73571"/>
    <w:rsid w:val="00F735B1"/>
    <w:rsid w:val="00F73966"/>
    <w:rsid w:val="00F73A3D"/>
    <w:rsid w:val="00F73DB1"/>
    <w:rsid w:val="00F73EEB"/>
    <w:rsid w:val="00F7403A"/>
    <w:rsid w:val="00F744CF"/>
    <w:rsid w:val="00F745A6"/>
    <w:rsid w:val="00F74754"/>
    <w:rsid w:val="00F74A9D"/>
    <w:rsid w:val="00F74C96"/>
    <w:rsid w:val="00F74FC1"/>
    <w:rsid w:val="00F74FF3"/>
    <w:rsid w:val="00F7525F"/>
    <w:rsid w:val="00F75980"/>
    <w:rsid w:val="00F75A1E"/>
    <w:rsid w:val="00F75B2F"/>
    <w:rsid w:val="00F7625A"/>
    <w:rsid w:val="00F773D5"/>
    <w:rsid w:val="00F7744C"/>
    <w:rsid w:val="00F77626"/>
    <w:rsid w:val="00F779CB"/>
    <w:rsid w:val="00F77A3C"/>
    <w:rsid w:val="00F77D33"/>
    <w:rsid w:val="00F77EF0"/>
    <w:rsid w:val="00F80108"/>
    <w:rsid w:val="00F80508"/>
    <w:rsid w:val="00F8098F"/>
    <w:rsid w:val="00F80995"/>
    <w:rsid w:val="00F80D31"/>
    <w:rsid w:val="00F80DA2"/>
    <w:rsid w:val="00F80E04"/>
    <w:rsid w:val="00F810DD"/>
    <w:rsid w:val="00F811A4"/>
    <w:rsid w:val="00F8153F"/>
    <w:rsid w:val="00F81652"/>
    <w:rsid w:val="00F81731"/>
    <w:rsid w:val="00F81809"/>
    <w:rsid w:val="00F81CF6"/>
    <w:rsid w:val="00F81E05"/>
    <w:rsid w:val="00F8205A"/>
    <w:rsid w:val="00F825D9"/>
    <w:rsid w:val="00F82DF6"/>
    <w:rsid w:val="00F8338D"/>
    <w:rsid w:val="00F834B5"/>
    <w:rsid w:val="00F834B9"/>
    <w:rsid w:val="00F83643"/>
    <w:rsid w:val="00F836CD"/>
    <w:rsid w:val="00F8373C"/>
    <w:rsid w:val="00F84044"/>
    <w:rsid w:val="00F84772"/>
    <w:rsid w:val="00F8560A"/>
    <w:rsid w:val="00F85704"/>
    <w:rsid w:val="00F859DB"/>
    <w:rsid w:val="00F85DFE"/>
    <w:rsid w:val="00F86044"/>
    <w:rsid w:val="00F8609F"/>
    <w:rsid w:val="00F863FA"/>
    <w:rsid w:val="00F867D4"/>
    <w:rsid w:val="00F8770F"/>
    <w:rsid w:val="00F877A1"/>
    <w:rsid w:val="00F87835"/>
    <w:rsid w:val="00F878C2"/>
    <w:rsid w:val="00F87DC2"/>
    <w:rsid w:val="00F87E64"/>
    <w:rsid w:val="00F90357"/>
    <w:rsid w:val="00F903F1"/>
    <w:rsid w:val="00F90517"/>
    <w:rsid w:val="00F908D5"/>
    <w:rsid w:val="00F909E2"/>
    <w:rsid w:val="00F90A41"/>
    <w:rsid w:val="00F90CD2"/>
    <w:rsid w:val="00F90E5D"/>
    <w:rsid w:val="00F90E94"/>
    <w:rsid w:val="00F9192C"/>
    <w:rsid w:val="00F919AE"/>
    <w:rsid w:val="00F91A5F"/>
    <w:rsid w:val="00F91B03"/>
    <w:rsid w:val="00F91C21"/>
    <w:rsid w:val="00F9200A"/>
    <w:rsid w:val="00F922A3"/>
    <w:rsid w:val="00F9319D"/>
    <w:rsid w:val="00F934F2"/>
    <w:rsid w:val="00F934F6"/>
    <w:rsid w:val="00F93631"/>
    <w:rsid w:val="00F93B21"/>
    <w:rsid w:val="00F93B35"/>
    <w:rsid w:val="00F93BB5"/>
    <w:rsid w:val="00F93D1F"/>
    <w:rsid w:val="00F93D35"/>
    <w:rsid w:val="00F93E28"/>
    <w:rsid w:val="00F93FCA"/>
    <w:rsid w:val="00F942ED"/>
    <w:rsid w:val="00F9439A"/>
    <w:rsid w:val="00F944A8"/>
    <w:rsid w:val="00F948BC"/>
    <w:rsid w:val="00F949DD"/>
    <w:rsid w:val="00F94FAA"/>
    <w:rsid w:val="00F95036"/>
    <w:rsid w:val="00F950DA"/>
    <w:rsid w:val="00F95649"/>
    <w:rsid w:val="00F957D4"/>
    <w:rsid w:val="00F95875"/>
    <w:rsid w:val="00F95B2D"/>
    <w:rsid w:val="00F96248"/>
    <w:rsid w:val="00F96777"/>
    <w:rsid w:val="00F96830"/>
    <w:rsid w:val="00F96A4F"/>
    <w:rsid w:val="00F96D6F"/>
    <w:rsid w:val="00F97409"/>
    <w:rsid w:val="00F97BA2"/>
    <w:rsid w:val="00FA0613"/>
    <w:rsid w:val="00FA0F59"/>
    <w:rsid w:val="00FA0FD8"/>
    <w:rsid w:val="00FA13F4"/>
    <w:rsid w:val="00FA18FA"/>
    <w:rsid w:val="00FA1ABD"/>
    <w:rsid w:val="00FA1AF1"/>
    <w:rsid w:val="00FA1B33"/>
    <w:rsid w:val="00FA1B56"/>
    <w:rsid w:val="00FA1EBF"/>
    <w:rsid w:val="00FA20AC"/>
    <w:rsid w:val="00FA2487"/>
    <w:rsid w:val="00FA272C"/>
    <w:rsid w:val="00FA276B"/>
    <w:rsid w:val="00FA294F"/>
    <w:rsid w:val="00FA2D8B"/>
    <w:rsid w:val="00FA2DB9"/>
    <w:rsid w:val="00FA2E2C"/>
    <w:rsid w:val="00FA2FD7"/>
    <w:rsid w:val="00FA31BB"/>
    <w:rsid w:val="00FA32B4"/>
    <w:rsid w:val="00FA33AF"/>
    <w:rsid w:val="00FA33FE"/>
    <w:rsid w:val="00FA3748"/>
    <w:rsid w:val="00FA38B6"/>
    <w:rsid w:val="00FA3ABD"/>
    <w:rsid w:val="00FA3C77"/>
    <w:rsid w:val="00FA3E73"/>
    <w:rsid w:val="00FA41B6"/>
    <w:rsid w:val="00FA41DB"/>
    <w:rsid w:val="00FA438A"/>
    <w:rsid w:val="00FA479A"/>
    <w:rsid w:val="00FA4AFD"/>
    <w:rsid w:val="00FA4B51"/>
    <w:rsid w:val="00FA4C45"/>
    <w:rsid w:val="00FA4E08"/>
    <w:rsid w:val="00FA4F20"/>
    <w:rsid w:val="00FA515A"/>
    <w:rsid w:val="00FA51F5"/>
    <w:rsid w:val="00FA5304"/>
    <w:rsid w:val="00FA585A"/>
    <w:rsid w:val="00FA5C94"/>
    <w:rsid w:val="00FA5D83"/>
    <w:rsid w:val="00FA62DB"/>
    <w:rsid w:val="00FA6522"/>
    <w:rsid w:val="00FA6B45"/>
    <w:rsid w:val="00FA6E3F"/>
    <w:rsid w:val="00FA70A4"/>
    <w:rsid w:val="00FA75A0"/>
    <w:rsid w:val="00FA78E3"/>
    <w:rsid w:val="00FA78E5"/>
    <w:rsid w:val="00FA7A1A"/>
    <w:rsid w:val="00FA7C48"/>
    <w:rsid w:val="00FA7C54"/>
    <w:rsid w:val="00FB006A"/>
    <w:rsid w:val="00FB00AF"/>
    <w:rsid w:val="00FB075F"/>
    <w:rsid w:val="00FB09C2"/>
    <w:rsid w:val="00FB0C9E"/>
    <w:rsid w:val="00FB1945"/>
    <w:rsid w:val="00FB1B72"/>
    <w:rsid w:val="00FB1B7D"/>
    <w:rsid w:val="00FB1C88"/>
    <w:rsid w:val="00FB1E13"/>
    <w:rsid w:val="00FB1ECA"/>
    <w:rsid w:val="00FB2536"/>
    <w:rsid w:val="00FB263A"/>
    <w:rsid w:val="00FB27B8"/>
    <w:rsid w:val="00FB2B1F"/>
    <w:rsid w:val="00FB2C40"/>
    <w:rsid w:val="00FB2D68"/>
    <w:rsid w:val="00FB37A9"/>
    <w:rsid w:val="00FB37B9"/>
    <w:rsid w:val="00FB3831"/>
    <w:rsid w:val="00FB39A5"/>
    <w:rsid w:val="00FB3C7B"/>
    <w:rsid w:val="00FB3D5D"/>
    <w:rsid w:val="00FB3F81"/>
    <w:rsid w:val="00FB40E7"/>
    <w:rsid w:val="00FB4496"/>
    <w:rsid w:val="00FB44DC"/>
    <w:rsid w:val="00FB4611"/>
    <w:rsid w:val="00FB478D"/>
    <w:rsid w:val="00FB4C5E"/>
    <w:rsid w:val="00FB4E78"/>
    <w:rsid w:val="00FB52C4"/>
    <w:rsid w:val="00FB5ABC"/>
    <w:rsid w:val="00FB64B7"/>
    <w:rsid w:val="00FB65F7"/>
    <w:rsid w:val="00FB6626"/>
    <w:rsid w:val="00FB6AED"/>
    <w:rsid w:val="00FB6E62"/>
    <w:rsid w:val="00FB7187"/>
    <w:rsid w:val="00FB762D"/>
    <w:rsid w:val="00FB7688"/>
    <w:rsid w:val="00FB78CA"/>
    <w:rsid w:val="00FC0195"/>
    <w:rsid w:val="00FC01DF"/>
    <w:rsid w:val="00FC08DE"/>
    <w:rsid w:val="00FC0A4C"/>
    <w:rsid w:val="00FC0D5B"/>
    <w:rsid w:val="00FC0D68"/>
    <w:rsid w:val="00FC1382"/>
    <w:rsid w:val="00FC1444"/>
    <w:rsid w:val="00FC1582"/>
    <w:rsid w:val="00FC1BEE"/>
    <w:rsid w:val="00FC2407"/>
    <w:rsid w:val="00FC245B"/>
    <w:rsid w:val="00FC245E"/>
    <w:rsid w:val="00FC25BF"/>
    <w:rsid w:val="00FC260E"/>
    <w:rsid w:val="00FC26BE"/>
    <w:rsid w:val="00FC2808"/>
    <w:rsid w:val="00FC3260"/>
    <w:rsid w:val="00FC3354"/>
    <w:rsid w:val="00FC3485"/>
    <w:rsid w:val="00FC37D5"/>
    <w:rsid w:val="00FC3994"/>
    <w:rsid w:val="00FC3A6C"/>
    <w:rsid w:val="00FC3B16"/>
    <w:rsid w:val="00FC42CF"/>
    <w:rsid w:val="00FC4327"/>
    <w:rsid w:val="00FC461B"/>
    <w:rsid w:val="00FC46C3"/>
    <w:rsid w:val="00FC4767"/>
    <w:rsid w:val="00FC49B6"/>
    <w:rsid w:val="00FC4E31"/>
    <w:rsid w:val="00FC5411"/>
    <w:rsid w:val="00FC59CA"/>
    <w:rsid w:val="00FC5A9B"/>
    <w:rsid w:val="00FC5D62"/>
    <w:rsid w:val="00FC644C"/>
    <w:rsid w:val="00FC652F"/>
    <w:rsid w:val="00FC6628"/>
    <w:rsid w:val="00FC66EA"/>
    <w:rsid w:val="00FC66F8"/>
    <w:rsid w:val="00FC6C14"/>
    <w:rsid w:val="00FC7235"/>
    <w:rsid w:val="00FC735C"/>
    <w:rsid w:val="00FC75CD"/>
    <w:rsid w:val="00FC7912"/>
    <w:rsid w:val="00FC799A"/>
    <w:rsid w:val="00FD02AE"/>
    <w:rsid w:val="00FD03B3"/>
    <w:rsid w:val="00FD042F"/>
    <w:rsid w:val="00FD0730"/>
    <w:rsid w:val="00FD096A"/>
    <w:rsid w:val="00FD0BAD"/>
    <w:rsid w:val="00FD0E18"/>
    <w:rsid w:val="00FD14D7"/>
    <w:rsid w:val="00FD1A95"/>
    <w:rsid w:val="00FD1B0B"/>
    <w:rsid w:val="00FD1B7B"/>
    <w:rsid w:val="00FD1E00"/>
    <w:rsid w:val="00FD1EE9"/>
    <w:rsid w:val="00FD1F69"/>
    <w:rsid w:val="00FD2304"/>
    <w:rsid w:val="00FD281D"/>
    <w:rsid w:val="00FD2A8D"/>
    <w:rsid w:val="00FD2C91"/>
    <w:rsid w:val="00FD2F91"/>
    <w:rsid w:val="00FD3118"/>
    <w:rsid w:val="00FD33BB"/>
    <w:rsid w:val="00FD348E"/>
    <w:rsid w:val="00FD3522"/>
    <w:rsid w:val="00FD39EB"/>
    <w:rsid w:val="00FD3DC4"/>
    <w:rsid w:val="00FD3F33"/>
    <w:rsid w:val="00FD404A"/>
    <w:rsid w:val="00FD40A6"/>
    <w:rsid w:val="00FD4251"/>
    <w:rsid w:val="00FD42D6"/>
    <w:rsid w:val="00FD4840"/>
    <w:rsid w:val="00FD4E80"/>
    <w:rsid w:val="00FD5339"/>
    <w:rsid w:val="00FD5AE8"/>
    <w:rsid w:val="00FD5C2E"/>
    <w:rsid w:val="00FD5D15"/>
    <w:rsid w:val="00FD616D"/>
    <w:rsid w:val="00FD618A"/>
    <w:rsid w:val="00FD62DC"/>
    <w:rsid w:val="00FD6327"/>
    <w:rsid w:val="00FD634D"/>
    <w:rsid w:val="00FD647D"/>
    <w:rsid w:val="00FD6A4D"/>
    <w:rsid w:val="00FD6AFC"/>
    <w:rsid w:val="00FD6DEA"/>
    <w:rsid w:val="00FD6E5E"/>
    <w:rsid w:val="00FD7335"/>
    <w:rsid w:val="00FD7402"/>
    <w:rsid w:val="00FD75DF"/>
    <w:rsid w:val="00FD75E1"/>
    <w:rsid w:val="00FD78C8"/>
    <w:rsid w:val="00FD7D42"/>
    <w:rsid w:val="00FD7E5B"/>
    <w:rsid w:val="00FE02E4"/>
    <w:rsid w:val="00FE1D3E"/>
    <w:rsid w:val="00FE2308"/>
    <w:rsid w:val="00FE274C"/>
    <w:rsid w:val="00FE28A6"/>
    <w:rsid w:val="00FE2AAC"/>
    <w:rsid w:val="00FE2C26"/>
    <w:rsid w:val="00FE2E19"/>
    <w:rsid w:val="00FE330E"/>
    <w:rsid w:val="00FE4CBE"/>
    <w:rsid w:val="00FE4E34"/>
    <w:rsid w:val="00FE4FEB"/>
    <w:rsid w:val="00FE51FA"/>
    <w:rsid w:val="00FE530A"/>
    <w:rsid w:val="00FE5459"/>
    <w:rsid w:val="00FE568A"/>
    <w:rsid w:val="00FE5A47"/>
    <w:rsid w:val="00FE5AC0"/>
    <w:rsid w:val="00FE5B75"/>
    <w:rsid w:val="00FE5CA1"/>
    <w:rsid w:val="00FE5D06"/>
    <w:rsid w:val="00FE6058"/>
    <w:rsid w:val="00FE6FFE"/>
    <w:rsid w:val="00FE70D0"/>
    <w:rsid w:val="00FE72F0"/>
    <w:rsid w:val="00FE74A6"/>
    <w:rsid w:val="00FE76B3"/>
    <w:rsid w:val="00FE7874"/>
    <w:rsid w:val="00FE7D13"/>
    <w:rsid w:val="00FE7F8C"/>
    <w:rsid w:val="00FF06D3"/>
    <w:rsid w:val="00FF0830"/>
    <w:rsid w:val="00FF0ABF"/>
    <w:rsid w:val="00FF0B0A"/>
    <w:rsid w:val="00FF0BB1"/>
    <w:rsid w:val="00FF0D7D"/>
    <w:rsid w:val="00FF0E8A"/>
    <w:rsid w:val="00FF0EDC"/>
    <w:rsid w:val="00FF12CA"/>
    <w:rsid w:val="00FF12F9"/>
    <w:rsid w:val="00FF1348"/>
    <w:rsid w:val="00FF13D1"/>
    <w:rsid w:val="00FF1603"/>
    <w:rsid w:val="00FF1CC5"/>
    <w:rsid w:val="00FF1E91"/>
    <w:rsid w:val="00FF1FD2"/>
    <w:rsid w:val="00FF227E"/>
    <w:rsid w:val="00FF2397"/>
    <w:rsid w:val="00FF2E86"/>
    <w:rsid w:val="00FF2F6D"/>
    <w:rsid w:val="00FF3947"/>
    <w:rsid w:val="00FF4290"/>
    <w:rsid w:val="00FF44EB"/>
    <w:rsid w:val="00FF455A"/>
    <w:rsid w:val="00FF4B65"/>
    <w:rsid w:val="00FF4C59"/>
    <w:rsid w:val="00FF4E0F"/>
    <w:rsid w:val="00FF518E"/>
    <w:rsid w:val="00FF5671"/>
    <w:rsid w:val="00FF594E"/>
    <w:rsid w:val="00FF678E"/>
    <w:rsid w:val="00FF6BCA"/>
    <w:rsid w:val="00FF6D27"/>
    <w:rsid w:val="00FF7100"/>
    <w:rsid w:val="00FF75BA"/>
    <w:rsid w:val="00FF77E8"/>
    <w:rsid w:val="00FF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8CA685A"/>
  <w15:docId w15:val="{DFF7DEDB-524D-4B84-86C7-ECB9092FA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72686"/>
    <w:rPr>
      <w:rFonts w:ascii="Times New Roman" w:eastAsia="Times New Roman" w:hAnsi="Times New Roman"/>
    </w:rPr>
  </w:style>
  <w:style w:type="paragraph" w:styleId="Cmsor1">
    <w:name w:val="heading 1"/>
    <w:aliases w:val=" Char Char"/>
    <w:basedOn w:val="Norml"/>
    <w:next w:val="Norml"/>
    <w:link w:val="Cmsor1Char"/>
    <w:qFormat/>
    <w:rsid w:val="0027268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Cmsor2">
    <w:name w:val="heading 2"/>
    <w:basedOn w:val="Norml"/>
    <w:next w:val="Norml"/>
    <w:link w:val="Cmsor2Char"/>
    <w:qFormat/>
    <w:rsid w:val="00F75B2F"/>
    <w:pPr>
      <w:keepNext/>
      <w:outlineLvl w:val="1"/>
    </w:pPr>
    <w:rPr>
      <w:b/>
      <w:bCs/>
      <w:iCs/>
      <w:sz w:val="24"/>
      <w:szCs w:val="28"/>
      <w:lang w:val="x-none" w:eastAsia="x-none"/>
    </w:rPr>
  </w:style>
  <w:style w:type="paragraph" w:styleId="Cmsor3">
    <w:name w:val="heading 3"/>
    <w:basedOn w:val="Norml"/>
    <w:next w:val="Norml"/>
    <w:link w:val="Cmsor3Char"/>
    <w:qFormat/>
    <w:rsid w:val="00F75B2F"/>
    <w:pPr>
      <w:keepNext/>
      <w:spacing w:before="240" w:after="60"/>
      <w:outlineLvl w:val="2"/>
    </w:pPr>
    <w:rPr>
      <w:b/>
      <w:bCs/>
      <w:sz w:val="24"/>
      <w:szCs w:val="26"/>
      <w:lang w:val="x-none" w:eastAsia="x-none"/>
    </w:rPr>
  </w:style>
  <w:style w:type="paragraph" w:styleId="Cmsor4">
    <w:name w:val="heading 4"/>
    <w:basedOn w:val="Norml"/>
    <w:next w:val="Norml"/>
    <w:link w:val="Cmsor4Char"/>
    <w:qFormat/>
    <w:rsid w:val="000E4B8B"/>
    <w:pPr>
      <w:keepNext/>
      <w:spacing w:before="240" w:after="60"/>
      <w:outlineLvl w:val="3"/>
    </w:pPr>
    <w:rPr>
      <w:b/>
      <w:bCs/>
      <w:sz w:val="26"/>
      <w:szCs w:val="28"/>
      <w:lang w:val="x-none" w:eastAsia="x-none"/>
    </w:rPr>
  </w:style>
  <w:style w:type="paragraph" w:styleId="Cmsor5">
    <w:name w:val="heading 5"/>
    <w:basedOn w:val="Norml"/>
    <w:next w:val="Norml"/>
    <w:link w:val="Cmsor5Char"/>
    <w:qFormat/>
    <w:rsid w:val="00272686"/>
    <w:pPr>
      <w:keepNext/>
      <w:widowControl w:val="0"/>
      <w:outlineLvl w:val="4"/>
    </w:pPr>
    <w:rPr>
      <w:sz w:val="24"/>
      <w:u w:val="single"/>
      <w:lang w:val="x-none"/>
    </w:rPr>
  </w:style>
  <w:style w:type="paragraph" w:styleId="Cmsor6">
    <w:name w:val="heading 6"/>
    <w:basedOn w:val="Norml"/>
    <w:next w:val="Norml"/>
    <w:link w:val="Cmsor6Char"/>
    <w:unhideWhenUsed/>
    <w:qFormat/>
    <w:rsid w:val="00E07C67"/>
    <w:pPr>
      <w:spacing w:before="75" w:after="75" w:line="276" w:lineRule="auto"/>
      <w:ind w:left="431" w:hanging="431"/>
      <w:outlineLvl w:val="5"/>
    </w:pPr>
    <w:rPr>
      <w:rFonts w:ascii="Calibri" w:eastAsiaTheme="minorHAnsi" w:hAnsi="Calibri" w:cstheme="minorBidi"/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qFormat/>
    <w:rsid w:val="0061557E"/>
    <w:pPr>
      <w:spacing w:before="240" w:after="60"/>
      <w:outlineLvl w:val="6"/>
    </w:pPr>
    <w:rPr>
      <w:sz w:val="24"/>
      <w:szCs w:val="24"/>
      <w:lang w:val="x-none" w:eastAsia="x-none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07C67"/>
    <w:pPr>
      <w:keepNext/>
      <w:keepLines/>
      <w:spacing w:before="200" w:after="150" w:line="276" w:lineRule="auto"/>
      <w:ind w:left="431" w:hanging="431"/>
      <w:jc w:val="both"/>
      <w:outlineLvl w:val="7"/>
    </w:pPr>
    <w:rPr>
      <w:rFonts w:ascii="Calibri" w:eastAsiaTheme="majorEastAsia" w:hAnsi="Calibri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qFormat/>
    <w:rsid w:val="00601C73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 Char Char Char"/>
    <w:link w:val="Cmsor1"/>
    <w:rsid w:val="00272686"/>
    <w:rPr>
      <w:rFonts w:ascii="Cambria" w:eastAsia="Times New Roman" w:hAnsi="Cambria" w:cs="Times New Roman"/>
      <w:b/>
      <w:bCs/>
      <w:color w:val="365F91"/>
      <w:sz w:val="28"/>
      <w:szCs w:val="28"/>
      <w:lang w:eastAsia="hu-HU"/>
    </w:rPr>
  </w:style>
  <w:style w:type="character" w:customStyle="1" w:styleId="Cmsor2Char">
    <w:name w:val="Címsor 2 Char"/>
    <w:link w:val="Cmsor2"/>
    <w:rsid w:val="00F75B2F"/>
    <w:rPr>
      <w:rFonts w:ascii="Times New Roman" w:eastAsia="Times New Roman" w:hAnsi="Times New Roman"/>
      <w:b/>
      <w:bCs/>
      <w:iCs/>
      <w:sz w:val="24"/>
      <w:szCs w:val="28"/>
    </w:rPr>
  </w:style>
  <w:style w:type="character" w:customStyle="1" w:styleId="Cmsor3Char">
    <w:name w:val="Címsor 3 Char"/>
    <w:link w:val="Cmsor3"/>
    <w:rsid w:val="00F75B2F"/>
    <w:rPr>
      <w:rFonts w:ascii="Times New Roman" w:eastAsia="Times New Roman" w:hAnsi="Times New Roman"/>
      <w:b/>
      <w:bCs/>
      <w:sz w:val="24"/>
      <w:szCs w:val="26"/>
    </w:rPr>
  </w:style>
  <w:style w:type="character" w:customStyle="1" w:styleId="Cmsor4Char">
    <w:name w:val="Címsor 4 Char"/>
    <w:link w:val="Cmsor4"/>
    <w:rsid w:val="000E4B8B"/>
    <w:rPr>
      <w:rFonts w:ascii="Times New Roman" w:eastAsia="Times New Roman" w:hAnsi="Times New Roman"/>
      <w:b/>
      <w:bCs/>
      <w:sz w:val="26"/>
      <w:szCs w:val="28"/>
    </w:rPr>
  </w:style>
  <w:style w:type="character" w:customStyle="1" w:styleId="Cmsor5Char">
    <w:name w:val="Címsor 5 Char"/>
    <w:link w:val="Cmsor5"/>
    <w:rsid w:val="00272686"/>
    <w:rPr>
      <w:rFonts w:ascii="Times New Roman" w:eastAsia="Times New Roman" w:hAnsi="Times New Roman" w:cs="Times New Roman"/>
      <w:sz w:val="24"/>
      <w:szCs w:val="20"/>
      <w:u w:val="single"/>
      <w:lang w:eastAsia="hu-HU"/>
    </w:rPr>
  </w:style>
  <w:style w:type="character" w:customStyle="1" w:styleId="Cmsor7Char">
    <w:name w:val="Címsor 7 Char"/>
    <w:link w:val="Cmsor7"/>
    <w:rsid w:val="0061557E"/>
    <w:rPr>
      <w:rFonts w:ascii="Times New Roman" w:eastAsia="Times New Roman" w:hAnsi="Times New Roman"/>
      <w:sz w:val="24"/>
      <w:szCs w:val="24"/>
    </w:rPr>
  </w:style>
  <w:style w:type="character" w:customStyle="1" w:styleId="Cmsor9Char">
    <w:name w:val="Címsor 9 Char"/>
    <w:link w:val="Cmsor9"/>
    <w:rsid w:val="00601C73"/>
    <w:rPr>
      <w:rFonts w:ascii="Arial" w:eastAsia="Times New Roman" w:hAnsi="Arial" w:cs="Arial"/>
      <w:sz w:val="22"/>
      <w:szCs w:val="22"/>
    </w:rPr>
  </w:style>
  <w:style w:type="paragraph" w:styleId="Szvegtrzs">
    <w:name w:val="Body Text"/>
    <w:basedOn w:val="Norml"/>
    <w:link w:val="SzvegtrzsChar"/>
    <w:rsid w:val="00272686"/>
    <w:pPr>
      <w:widowControl w:val="0"/>
      <w:jc w:val="both"/>
    </w:pPr>
    <w:rPr>
      <w:spacing w:val="-6"/>
      <w:sz w:val="24"/>
      <w:lang w:val="x-none"/>
    </w:rPr>
  </w:style>
  <w:style w:type="character" w:customStyle="1" w:styleId="SzvegtrzsChar">
    <w:name w:val="Szövegtörzs Char"/>
    <w:link w:val="Szvegtrzs"/>
    <w:rsid w:val="00272686"/>
    <w:rPr>
      <w:rFonts w:ascii="Times New Roman" w:eastAsia="Times New Roman" w:hAnsi="Times New Roman" w:cs="Times New Roman"/>
      <w:spacing w:val="-6"/>
      <w:sz w:val="24"/>
      <w:szCs w:val="20"/>
      <w:lang w:eastAsia="hu-HU"/>
    </w:rPr>
  </w:style>
  <w:style w:type="paragraph" w:customStyle="1" w:styleId="ossz2">
    <w:name w:val="ossz2"/>
    <w:basedOn w:val="Norml"/>
    <w:next w:val="Norml"/>
    <w:rsid w:val="00272686"/>
    <w:pPr>
      <w:spacing w:after="120"/>
      <w:jc w:val="both"/>
    </w:pPr>
    <w:rPr>
      <w:sz w:val="24"/>
    </w:rPr>
  </w:style>
  <w:style w:type="character" w:styleId="Kiemels2">
    <w:name w:val="Strong"/>
    <w:uiPriority w:val="22"/>
    <w:qFormat/>
    <w:rsid w:val="00272686"/>
    <w:rPr>
      <w:b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272686"/>
    <w:pPr>
      <w:spacing w:after="160" w:line="240" w:lineRule="exact"/>
    </w:pPr>
    <w:rPr>
      <w:rFonts w:ascii="Verdana" w:hAnsi="Verdana"/>
      <w:lang w:val="en-US" w:eastAsia="en-US"/>
    </w:rPr>
  </w:style>
  <w:style w:type="paragraph" w:styleId="Szvegtrzs3">
    <w:name w:val="Body Text 3"/>
    <w:basedOn w:val="Norml"/>
    <w:link w:val="Szvegtrzs3Char"/>
    <w:unhideWhenUsed/>
    <w:rsid w:val="00272686"/>
    <w:pPr>
      <w:spacing w:after="120"/>
    </w:pPr>
    <w:rPr>
      <w:sz w:val="16"/>
      <w:szCs w:val="16"/>
      <w:lang w:val="x-none"/>
    </w:rPr>
  </w:style>
  <w:style w:type="character" w:customStyle="1" w:styleId="Szvegtrzs3Char">
    <w:name w:val="Szövegtörzs 3 Char"/>
    <w:link w:val="Szvegtrzs3"/>
    <w:rsid w:val="00272686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behzssal">
    <w:name w:val="Body Text Indent"/>
    <w:basedOn w:val="Norml"/>
    <w:link w:val="SzvegtrzsbehzssalChar"/>
    <w:unhideWhenUsed/>
    <w:rsid w:val="00272686"/>
    <w:pPr>
      <w:spacing w:after="120"/>
      <w:ind w:left="283"/>
    </w:pPr>
    <w:rPr>
      <w:lang w:val="x-none"/>
    </w:rPr>
  </w:style>
  <w:style w:type="character" w:customStyle="1" w:styleId="SzvegtrzsbehzssalChar">
    <w:name w:val="Szövegtörzs behúzással Char"/>
    <w:link w:val="Szvegtrzsbehzssal"/>
    <w:rsid w:val="0027268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2">
    <w:name w:val="Body Text 2"/>
    <w:basedOn w:val="Norml"/>
    <w:link w:val="Szvegtrzs2Char"/>
    <w:unhideWhenUsed/>
    <w:rsid w:val="00272686"/>
    <w:pPr>
      <w:spacing w:after="120" w:line="480" w:lineRule="auto"/>
    </w:pPr>
    <w:rPr>
      <w:lang w:val="x-none"/>
    </w:rPr>
  </w:style>
  <w:style w:type="character" w:customStyle="1" w:styleId="Szvegtrzs2Char">
    <w:name w:val="Szövegtörzs 2 Char"/>
    <w:link w:val="Szvegtrzs2"/>
    <w:rsid w:val="00272686"/>
    <w:rPr>
      <w:rFonts w:ascii="Times New Roman" w:eastAsia="Times New Roman" w:hAnsi="Times New Roman" w:cs="Times New Roman"/>
      <w:sz w:val="20"/>
      <w:szCs w:val="20"/>
      <w:lang w:eastAsia="hu-HU"/>
    </w:rPr>
  </w:style>
  <w:style w:type="table" w:styleId="Rcsostblzat">
    <w:name w:val="Table Grid"/>
    <w:aliases w:val="Szegély nélküli"/>
    <w:basedOn w:val="Normltblzat"/>
    <w:uiPriority w:val="59"/>
    <w:rsid w:val="0027268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C5627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1C5627"/>
    <w:rPr>
      <w:rFonts w:ascii="Tahoma" w:eastAsia="Times New Roman" w:hAnsi="Tahoma" w:cs="Tahoma"/>
      <w:sz w:val="16"/>
      <w:szCs w:val="16"/>
    </w:rPr>
  </w:style>
  <w:style w:type="character" w:styleId="Oldalszm">
    <w:name w:val="page number"/>
    <w:basedOn w:val="Bekezdsalapbettpusa"/>
    <w:rsid w:val="0061557E"/>
  </w:style>
  <w:style w:type="paragraph" w:styleId="llb">
    <w:name w:val="footer"/>
    <w:basedOn w:val="Norml"/>
    <w:link w:val="llbChar"/>
    <w:uiPriority w:val="99"/>
    <w:rsid w:val="0061557E"/>
    <w:pPr>
      <w:widowControl w:val="0"/>
      <w:tabs>
        <w:tab w:val="center" w:pos="4320"/>
        <w:tab w:val="right" w:pos="8640"/>
      </w:tabs>
      <w:ind w:right="360"/>
    </w:pPr>
    <w:rPr>
      <w:lang w:val="x-none" w:eastAsia="x-none"/>
    </w:rPr>
  </w:style>
  <w:style w:type="character" w:customStyle="1" w:styleId="llbChar">
    <w:name w:val="Élőláb Char"/>
    <w:link w:val="llb"/>
    <w:uiPriority w:val="99"/>
    <w:rsid w:val="0061557E"/>
    <w:rPr>
      <w:rFonts w:ascii="Times New Roman" w:eastAsia="Times New Roman" w:hAnsi="Times New Roman"/>
    </w:rPr>
  </w:style>
  <w:style w:type="paragraph" w:styleId="Szvegtrzsbehzssal2">
    <w:name w:val="Body Text Indent 2"/>
    <w:basedOn w:val="Norml"/>
    <w:link w:val="Szvegtrzsbehzssal2Char"/>
    <w:rsid w:val="0061557E"/>
    <w:pPr>
      <w:ind w:left="709" w:hanging="709"/>
      <w:jc w:val="both"/>
    </w:pPr>
    <w:rPr>
      <w:spacing w:val="-6"/>
      <w:sz w:val="24"/>
      <w:lang w:val="x-none" w:eastAsia="x-none"/>
    </w:rPr>
  </w:style>
  <w:style w:type="character" w:customStyle="1" w:styleId="Szvegtrzsbehzssal2Char">
    <w:name w:val="Szövegtörzs behúzással 2 Char"/>
    <w:link w:val="Szvegtrzsbehzssal2"/>
    <w:rsid w:val="0061557E"/>
    <w:rPr>
      <w:rFonts w:ascii="Times New Roman" w:eastAsia="Times New Roman" w:hAnsi="Times New Roman"/>
      <w:spacing w:val="-6"/>
      <w:sz w:val="24"/>
    </w:rPr>
  </w:style>
  <w:style w:type="character" w:customStyle="1" w:styleId="JegyzetszvegChar">
    <w:name w:val="Jegyzetszöveg Char"/>
    <w:link w:val="Jegyzetszveg"/>
    <w:rsid w:val="0061557E"/>
    <w:rPr>
      <w:rFonts w:ascii="Times New Roman" w:eastAsia="Times New Roman" w:hAnsi="Times New Roman"/>
    </w:rPr>
  </w:style>
  <w:style w:type="paragraph" w:styleId="Jegyzetszveg">
    <w:name w:val="annotation text"/>
    <w:basedOn w:val="Norml"/>
    <w:link w:val="JegyzetszvegChar"/>
    <w:rsid w:val="0061557E"/>
    <w:rPr>
      <w:lang w:val="x-none" w:eastAsia="x-none"/>
    </w:rPr>
  </w:style>
  <w:style w:type="character" w:customStyle="1" w:styleId="MegjegyzstrgyaChar">
    <w:name w:val="Megjegyzés tárgya Char"/>
    <w:link w:val="Megjegyzstrgya"/>
    <w:rsid w:val="0061557E"/>
    <w:rPr>
      <w:rFonts w:ascii="Times New Roman" w:eastAsia="Times New Roman" w:hAnsi="Times New Roman"/>
      <w:b/>
      <w:bCs/>
    </w:rPr>
  </w:style>
  <w:style w:type="paragraph" w:styleId="Megjegyzstrgya">
    <w:name w:val="annotation subject"/>
    <w:basedOn w:val="Jegyzetszveg"/>
    <w:next w:val="Jegyzetszveg"/>
    <w:link w:val="MegjegyzstrgyaChar"/>
    <w:rsid w:val="0061557E"/>
    <w:rPr>
      <w:b/>
      <w:bCs/>
    </w:rPr>
  </w:style>
  <w:style w:type="paragraph" w:styleId="NormlWeb">
    <w:name w:val="Normal (Web)"/>
    <w:basedOn w:val="Norml"/>
    <w:uiPriority w:val="99"/>
    <w:rsid w:val="0061557E"/>
    <w:pPr>
      <w:spacing w:before="100" w:beforeAutospacing="1" w:after="100" w:afterAutospacing="1"/>
    </w:pPr>
    <w:rPr>
      <w:sz w:val="24"/>
      <w:szCs w:val="24"/>
    </w:rPr>
  </w:style>
  <w:style w:type="paragraph" w:styleId="Listaszerbekezds">
    <w:name w:val="List Paragraph"/>
    <w:aliases w:val="lista_2"/>
    <w:basedOn w:val="Norml"/>
    <w:link w:val="ListaszerbekezdsChar"/>
    <w:uiPriority w:val="4"/>
    <w:qFormat/>
    <w:rsid w:val="0061557E"/>
    <w:pPr>
      <w:ind w:left="708"/>
    </w:pPr>
    <w:rPr>
      <w:sz w:val="24"/>
      <w:szCs w:val="24"/>
      <w:lang w:val="x-none" w:eastAsia="x-none"/>
    </w:rPr>
  </w:style>
  <w:style w:type="character" w:customStyle="1" w:styleId="LbjegyzetszvegChar">
    <w:name w:val="Lábjegyzetszöveg Char"/>
    <w:link w:val="Lbjegyzetszveg"/>
    <w:semiHidden/>
    <w:rsid w:val="0061557E"/>
    <w:rPr>
      <w:rFonts w:ascii="Times New Roman" w:eastAsia="Times New Roman" w:hAnsi="Times New Roman"/>
    </w:rPr>
  </w:style>
  <w:style w:type="paragraph" w:styleId="Lbjegyzetszveg">
    <w:name w:val="footnote text"/>
    <w:basedOn w:val="Norml"/>
    <w:link w:val="LbjegyzetszvegChar"/>
    <w:semiHidden/>
    <w:rsid w:val="0061557E"/>
    <w:rPr>
      <w:lang w:val="x-none" w:eastAsia="x-none"/>
    </w:rPr>
  </w:style>
  <w:style w:type="paragraph" w:customStyle="1" w:styleId="Char1">
    <w:name w:val="Char1"/>
    <w:basedOn w:val="Norml"/>
    <w:rsid w:val="0061557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">
    <w:name w:val="Char"/>
    <w:rsid w:val="0061557E"/>
    <w:rPr>
      <w:lang w:val="hu-HU" w:eastAsia="hu-HU" w:bidi="ar-SA"/>
    </w:rPr>
  </w:style>
  <w:style w:type="paragraph" w:customStyle="1" w:styleId="Default">
    <w:name w:val="Default"/>
    <w:rsid w:val="0061557E"/>
    <w:pPr>
      <w:autoSpaceDE w:val="0"/>
      <w:autoSpaceDN w:val="0"/>
      <w:adjustRightInd w:val="0"/>
    </w:pPr>
    <w:rPr>
      <w:rFonts w:ascii="CJEJNL+HHelvetica" w:hAnsi="CJEJNL+HHelvetica" w:cs="CJEJNL+HHelvetica"/>
      <w:color w:val="000000"/>
      <w:sz w:val="24"/>
      <w:szCs w:val="24"/>
    </w:rPr>
  </w:style>
  <w:style w:type="paragraph" w:styleId="Nincstrkz">
    <w:name w:val="No Spacing"/>
    <w:qFormat/>
    <w:rsid w:val="0061557E"/>
    <w:rPr>
      <w:rFonts w:ascii="Times New Roman" w:eastAsia="Times New Roman" w:hAnsi="Times New Roman"/>
      <w:sz w:val="24"/>
      <w:szCs w:val="24"/>
    </w:rPr>
  </w:style>
  <w:style w:type="paragraph" w:customStyle="1" w:styleId="Bekezds-kitlt">
    <w:name w:val="Bekezdés-kitölt"/>
    <w:basedOn w:val="Norml"/>
    <w:rsid w:val="0061557E"/>
    <w:pPr>
      <w:numPr>
        <w:numId w:val="5"/>
      </w:numPr>
      <w:jc w:val="both"/>
    </w:pPr>
    <w:rPr>
      <w:rFonts w:ascii="Garamond" w:hAnsi="Garamond"/>
      <w:sz w:val="24"/>
    </w:rPr>
  </w:style>
  <w:style w:type="paragraph" w:customStyle="1" w:styleId="Folyszveg-kitlt">
    <w:name w:val="Folyószöveg-kitölt"/>
    <w:basedOn w:val="Norml"/>
    <w:rsid w:val="0061557E"/>
    <w:pPr>
      <w:jc w:val="both"/>
    </w:pPr>
    <w:rPr>
      <w:rFonts w:ascii="Garamond" w:hAnsi="Garamond"/>
      <w:sz w:val="24"/>
    </w:rPr>
  </w:style>
  <w:style w:type="character" w:styleId="Lbjegyzet-hivatkozs">
    <w:name w:val="footnote reference"/>
    <w:rsid w:val="00592F69"/>
    <w:rPr>
      <w:vertAlign w:val="superscript"/>
    </w:rPr>
  </w:style>
  <w:style w:type="paragraph" w:styleId="Cm">
    <w:name w:val="Title"/>
    <w:basedOn w:val="Norml"/>
    <w:link w:val="CmChar"/>
    <w:qFormat/>
    <w:rsid w:val="00F75B2F"/>
    <w:pPr>
      <w:numPr>
        <w:numId w:val="13"/>
      </w:numPr>
      <w:spacing w:before="360" w:after="120"/>
    </w:pPr>
    <w:rPr>
      <w:b/>
      <w:snapToGrid w:val="0"/>
      <w:sz w:val="28"/>
      <w:szCs w:val="24"/>
      <w:lang w:val="x-none" w:eastAsia="x-none"/>
    </w:rPr>
  </w:style>
  <w:style w:type="character" w:customStyle="1" w:styleId="CmChar">
    <w:name w:val="Cím Char"/>
    <w:link w:val="Cm"/>
    <w:uiPriority w:val="3"/>
    <w:rsid w:val="00F75B2F"/>
    <w:rPr>
      <w:rFonts w:ascii="Times New Roman" w:eastAsia="Times New Roman" w:hAnsi="Times New Roman"/>
      <w:b/>
      <w:snapToGrid w:val="0"/>
      <w:sz w:val="28"/>
      <w:szCs w:val="24"/>
      <w:lang w:val="x-none" w:eastAsia="x-none"/>
    </w:rPr>
  </w:style>
  <w:style w:type="character" w:styleId="Hiperhivatkozs">
    <w:name w:val="Hyperlink"/>
    <w:uiPriority w:val="99"/>
    <w:unhideWhenUsed/>
    <w:rsid w:val="0042589D"/>
    <w:rPr>
      <w:color w:val="0000FF"/>
      <w:u w:val="single"/>
    </w:rPr>
  </w:style>
  <w:style w:type="paragraph" w:styleId="Csakszveg">
    <w:name w:val="Plain Text"/>
    <w:basedOn w:val="Norml"/>
    <w:link w:val="CsakszvegChar"/>
    <w:uiPriority w:val="99"/>
    <w:rsid w:val="0042589D"/>
    <w:rPr>
      <w:rFonts w:ascii="Courier New" w:hAnsi="Courier New"/>
      <w:lang w:val="x-none" w:eastAsia="x-none"/>
    </w:rPr>
  </w:style>
  <w:style w:type="character" w:customStyle="1" w:styleId="CsakszvegChar">
    <w:name w:val="Csak szöveg Char"/>
    <w:link w:val="Csakszveg"/>
    <w:uiPriority w:val="99"/>
    <w:rsid w:val="0042589D"/>
    <w:rPr>
      <w:rFonts w:ascii="Courier New" w:eastAsia="Times New Roman" w:hAnsi="Courier New" w:cs="Courier New"/>
    </w:rPr>
  </w:style>
  <w:style w:type="paragraph" w:customStyle="1" w:styleId="c1">
    <w:name w:val="c1"/>
    <w:basedOn w:val="Norml"/>
    <w:rsid w:val="00941695"/>
    <w:pPr>
      <w:ind w:firstLine="284"/>
      <w:jc w:val="both"/>
    </w:pPr>
    <w:rPr>
      <w:color w:val="000000"/>
    </w:rPr>
  </w:style>
  <w:style w:type="paragraph" w:customStyle="1" w:styleId="TableLine">
    <w:name w:val="TableLine"/>
    <w:basedOn w:val="Norml"/>
    <w:rsid w:val="00601C73"/>
    <w:pPr>
      <w:spacing w:before="60" w:after="60"/>
      <w:jc w:val="both"/>
    </w:pPr>
    <w:rPr>
      <w:sz w:val="24"/>
    </w:rPr>
  </w:style>
  <w:style w:type="paragraph" w:customStyle="1" w:styleId="levl">
    <w:name w:val="levél"/>
    <w:basedOn w:val="Norml"/>
    <w:rsid w:val="00601C73"/>
    <w:pPr>
      <w:spacing w:after="120" w:line="312" w:lineRule="auto"/>
      <w:jc w:val="both"/>
    </w:pPr>
    <w:rPr>
      <w:sz w:val="24"/>
    </w:rPr>
  </w:style>
  <w:style w:type="paragraph" w:styleId="Szvegtrzsbehzssal3">
    <w:name w:val="Body Text Indent 3"/>
    <w:basedOn w:val="Norml"/>
    <w:link w:val="Szvegtrzsbehzssal3Char"/>
    <w:rsid w:val="00601C73"/>
    <w:pPr>
      <w:ind w:firstLine="180"/>
      <w:jc w:val="both"/>
    </w:pPr>
    <w:rPr>
      <w:snapToGrid w:val="0"/>
      <w:sz w:val="22"/>
      <w:szCs w:val="24"/>
      <w:lang w:val="x-none" w:eastAsia="x-none"/>
    </w:rPr>
  </w:style>
  <w:style w:type="character" w:customStyle="1" w:styleId="Szvegtrzsbehzssal3Char">
    <w:name w:val="Szövegtörzs behúzással 3 Char"/>
    <w:link w:val="Szvegtrzsbehzssal3"/>
    <w:rsid w:val="00601C73"/>
    <w:rPr>
      <w:rFonts w:ascii="Times New Roman" w:eastAsia="Times New Roman" w:hAnsi="Times New Roman"/>
      <w:snapToGrid w:val="0"/>
      <w:sz w:val="22"/>
      <w:szCs w:val="24"/>
    </w:rPr>
  </w:style>
  <w:style w:type="character" w:styleId="Jegyzethivatkozs">
    <w:name w:val="annotation reference"/>
    <w:uiPriority w:val="99"/>
    <w:rsid w:val="00601C73"/>
    <w:rPr>
      <w:sz w:val="16"/>
      <w:szCs w:val="16"/>
    </w:rPr>
  </w:style>
  <w:style w:type="paragraph" w:styleId="Dokumentumtrkp">
    <w:name w:val="Document Map"/>
    <w:aliases w:val=" Char3"/>
    <w:basedOn w:val="Norml"/>
    <w:link w:val="DokumentumtrkpChar"/>
    <w:rsid w:val="00601C73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DokumentumtrkpChar">
    <w:name w:val="Dokumentumtérkép Char"/>
    <w:aliases w:val=" Char3 Char"/>
    <w:link w:val="Dokumentumtrkp"/>
    <w:rsid w:val="00601C73"/>
    <w:rPr>
      <w:rFonts w:ascii="Tahoma" w:eastAsia="Times New Roman" w:hAnsi="Tahoma" w:cs="Tahoma"/>
      <w:shd w:val="clear" w:color="auto" w:fill="000080"/>
    </w:rPr>
  </w:style>
  <w:style w:type="paragraph" w:customStyle="1" w:styleId="msolistparagraph0">
    <w:name w:val="msolistparagraph"/>
    <w:basedOn w:val="Norml"/>
    <w:rsid w:val="00601C73"/>
    <w:pPr>
      <w:ind w:left="720"/>
    </w:pPr>
    <w:rPr>
      <w:sz w:val="24"/>
      <w:szCs w:val="24"/>
    </w:rPr>
  </w:style>
  <w:style w:type="paragraph" w:styleId="lfej">
    <w:name w:val="header"/>
    <w:basedOn w:val="Norml"/>
    <w:link w:val="lfejChar"/>
    <w:uiPriority w:val="99"/>
    <w:rsid w:val="00601C73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lfejChar">
    <w:name w:val="Élőfej Char"/>
    <w:link w:val="lfej"/>
    <w:uiPriority w:val="99"/>
    <w:rsid w:val="00601C73"/>
    <w:rPr>
      <w:rFonts w:ascii="Times New Roman" w:eastAsia="Times New Roman" w:hAnsi="Times New Roman"/>
      <w:sz w:val="24"/>
      <w:szCs w:val="24"/>
    </w:rPr>
  </w:style>
  <w:style w:type="paragraph" w:styleId="TJ2">
    <w:name w:val="toc 2"/>
    <w:basedOn w:val="Norml"/>
    <w:next w:val="Norml"/>
    <w:autoRedefine/>
    <w:uiPriority w:val="39"/>
    <w:unhideWhenUsed/>
    <w:qFormat/>
    <w:rsid w:val="00990894"/>
    <w:pPr>
      <w:tabs>
        <w:tab w:val="right" w:leader="dot" w:pos="9072"/>
      </w:tabs>
      <w:spacing w:after="100"/>
      <w:ind w:left="284"/>
    </w:pPr>
    <w:rPr>
      <w:rFonts w:ascii="Garamond" w:hAnsi="Garamond"/>
      <w:b/>
      <w:i/>
      <w:noProof/>
      <w:snapToGrid w:val="0"/>
      <w:sz w:val="22"/>
      <w:szCs w:val="22"/>
      <w:lang w:eastAsia="en-US"/>
    </w:rPr>
  </w:style>
  <w:style w:type="paragraph" w:styleId="TJ1">
    <w:name w:val="toc 1"/>
    <w:basedOn w:val="Norml"/>
    <w:next w:val="Norml"/>
    <w:autoRedefine/>
    <w:uiPriority w:val="39"/>
    <w:unhideWhenUsed/>
    <w:qFormat/>
    <w:rsid w:val="00990894"/>
    <w:pPr>
      <w:tabs>
        <w:tab w:val="left" w:pos="567"/>
        <w:tab w:val="right" w:leader="dot" w:pos="9072"/>
      </w:tabs>
      <w:spacing w:after="100"/>
    </w:pPr>
    <w:rPr>
      <w:b/>
      <w:sz w:val="22"/>
      <w:szCs w:val="22"/>
      <w:lang w:eastAsia="en-US"/>
    </w:rPr>
  </w:style>
  <w:style w:type="paragraph" w:styleId="TJ3">
    <w:name w:val="toc 3"/>
    <w:basedOn w:val="Norml"/>
    <w:next w:val="Norml"/>
    <w:autoRedefine/>
    <w:uiPriority w:val="39"/>
    <w:unhideWhenUsed/>
    <w:qFormat/>
    <w:rsid w:val="00990894"/>
    <w:pPr>
      <w:tabs>
        <w:tab w:val="right" w:leader="dot" w:pos="9072"/>
      </w:tabs>
      <w:spacing w:after="100" w:line="276" w:lineRule="auto"/>
      <w:ind w:left="567"/>
    </w:pPr>
    <w:rPr>
      <w:rFonts w:ascii="Calibri" w:hAnsi="Calibri"/>
      <w:b/>
      <w:i/>
      <w:noProof/>
      <w:sz w:val="22"/>
      <w:szCs w:val="22"/>
      <w:lang w:eastAsia="en-US"/>
    </w:rPr>
  </w:style>
  <w:style w:type="paragraph" w:styleId="TJ4">
    <w:name w:val="toc 4"/>
    <w:basedOn w:val="Norml"/>
    <w:next w:val="Norml"/>
    <w:autoRedefine/>
    <w:uiPriority w:val="39"/>
    <w:unhideWhenUsed/>
    <w:rsid w:val="00D640EC"/>
    <w:pPr>
      <w:tabs>
        <w:tab w:val="right" w:leader="dot" w:pos="9072"/>
      </w:tabs>
      <w:spacing w:after="100" w:line="276" w:lineRule="auto"/>
      <w:ind w:left="709"/>
    </w:pPr>
    <w:rPr>
      <w:rFonts w:ascii="Calibri" w:hAnsi="Calibri"/>
      <w:noProof/>
      <w:snapToGrid w:val="0"/>
      <w:sz w:val="22"/>
      <w:szCs w:val="22"/>
    </w:rPr>
  </w:style>
  <w:style w:type="paragraph" w:styleId="TJ5">
    <w:name w:val="toc 5"/>
    <w:basedOn w:val="Norml"/>
    <w:next w:val="Norml"/>
    <w:autoRedefine/>
    <w:uiPriority w:val="39"/>
    <w:unhideWhenUsed/>
    <w:rsid w:val="00601C7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TJ6">
    <w:name w:val="toc 6"/>
    <w:basedOn w:val="Norml"/>
    <w:next w:val="Norml"/>
    <w:autoRedefine/>
    <w:uiPriority w:val="39"/>
    <w:unhideWhenUsed/>
    <w:rsid w:val="00601C7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TJ7">
    <w:name w:val="toc 7"/>
    <w:basedOn w:val="Norml"/>
    <w:next w:val="Norml"/>
    <w:autoRedefine/>
    <w:uiPriority w:val="39"/>
    <w:unhideWhenUsed/>
    <w:rsid w:val="00601C7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TJ8">
    <w:name w:val="toc 8"/>
    <w:basedOn w:val="Norml"/>
    <w:next w:val="Norml"/>
    <w:autoRedefine/>
    <w:uiPriority w:val="39"/>
    <w:unhideWhenUsed/>
    <w:rsid w:val="00601C7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TJ9">
    <w:name w:val="toc 9"/>
    <w:basedOn w:val="Norml"/>
    <w:next w:val="Norml"/>
    <w:autoRedefine/>
    <w:uiPriority w:val="39"/>
    <w:unhideWhenUsed/>
    <w:rsid w:val="00601C7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Vltozat">
    <w:name w:val="Revision"/>
    <w:hidden/>
    <w:uiPriority w:val="99"/>
    <w:semiHidden/>
    <w:rsid w:val="00D93CE7"/>
    <w:rPr>
      <w:rFonts w:ascii="Times New Roman" w:eastAsia="Times New Roman" w:hAnsi="Times New Roman"/>
      <w:sz w:val="24"/>
      <w:szCs w:val="24"/>
    </w:rPr>
  </w:style>
  <w:style w:type="paragraph" w:styleId="Tartalomjegyzkcmsora">
    <w:name w:val="TOC Heading"/>
    <w:basedOn w:val="Cmsor1"/>
    <w:next w:val="Norml"/>
    <w:uiPriority w:val="39"/>
    <w:qFormat/>
    <w:rsid w:val="00D93CE7"/>
    <w:pPr>
      <w:spacing w:line="276" w:lineRule="auto"/>
      <w:outlineLvl w:val="9"/>
    </w:pPr>
    <w:rPr>
      <w:lang w:eastAsia="en-US"/>
    </w:rPr>
  </w:style>
  <w:style w:type="paragraph" w:customStyle="1" w:styleId="normalbetu">
    <w:name w:val="normalbetu"/>
    <w:basedOn w:val="Norml"/>
    <w:rsid w:val="0001683A"/>
    <w:pPr>
      <w:spacing w:before="100" w:beforeAutospacing="1" w:after="100" w:afterAutospacing="1" w:line="300" w:lineRule="atLeast"/>
    </w:pPr>
    <w:rPr>
      <w:rFonts w:ascii="Tahoma" w:hAnsi="Tahoma" w:cs="Tahoma"/>
      <w:sz w:val="18"/>
      <w:szCs w:val="18"/>
    </w:rPr>
  </w:style>
  <w:style w:type="character" w:styleId="Mrltotthiperhivatkozs">
    <w:name w:val="FollowedHyperlink"/>
    <w:uiPriority w:val="99"/>
    <w:semiHidden/>
    <w:unhideWhenUsed/>
    <w:rsid w:val="00BB78A9"/>
    <w:rPr>
      <w:color w:val="800080"/>
      <w:u w:val="single"/>
    </w:rPr>
  </w:style>
  <w:style w:type="paragraph" w:customStyle="1" w:styleId="CharChar1">
    <w:name w:val="Char Char1"/>
    <w:basedOn w:val="Norml"/>
    <w:rsid w:val="00662B59"/>
    <w:pPr>
      <w:spacing w:before="100" w:beforeAutospacing="1" w:after="160" w:line="240" w:lineRule="exact"/>
      <w:jc w:val="both"/>
    </w:pPr>
    <w:rPr>
      <w:rFonts w:ascii="Tahoma" w:eastAsia="Calibri" w:hAnsi="Tahoma"/>
      <w:lang w:val="en-US" w:eastAsia="en-US"/>
    </w:rPr>
  </w:style>
  <w:style w:type="paragraph" w:customStyle="1" w:styleId="default0">
    <w:name w:val="default"/>
    <w:basedOn w:val="Norml"/>
    <w:uiPriority w:val="99"/>
    <w:rsid w:val="00B23FA4"/>
    <w:pPr>
      <w:autoSpaceDE w:val="0"/>
      <w:autoSpaceDN w:val="0"/>
    </w:pPr>
    <w:rPr>
      <w:rFonts w:eastAsia="Calibri"/>
      <w:color w:val="000000"/>
      <w:sz w:val="24"/>
      <w:szCs w:val="24"/>
    </w:rPr>
  </w:style>
  <w:style w:type="character" w:customStyle="1" w:styleId="st1">
    <w:name w:val="st1"/>
    <w:basedOn w:val="Bekezdsalapbettpusa"/>
    <w:rsid w:val="00D238ED"/>
  </w:style>
  <w:style w:type="character" w:styleId="Kiemels">
    <w:name w:val="Emphasis"/>
    <w:uiPriority w:val="20"/>
    <w:qFormat/>
    <w:rsid w:val="004D5A88"/>
    <w:rPr>
      <w:b/>
      <w:bCs/>
      <w:i w:val="0"/>
      <w:iCs w:val="0"/>
    </w:rPr>
  </w:style>
  <w:style w:type="character" w:customStyle="1" w:styleId="ListaszerbekezdsChar">
    <w:name w:val="Listaszerű bekezdés Char"/>
    <w:aliases w:val="lista_2 Char"/>
    <w:link w:val="Listaszerbekezds"/>
    <w:uiPriority w:val="4"/>
    <w:rsid w:val="00447C14"/>
    <w:rPr>
      <w:rFonts w:ascii="Times New Roman" w:eastAsia="Times New Roman" w:hAnsi="Times New Roman"/>
      <w:sz w:val="24"/>
      <w:szCs w:val="24"/>
    </w:rPr>
  </w:style>
  <w:style w:type="paragraph" w:customStyle="1" w:styleId="CM11">
    <w:name w:val="CM1+1"/>
    <w:basedOn w:val="Default"/>
    <w:next w:val="Default"/>
    <w:uiPriority w:val="99"/>
    <w:rsid w:val="00611633"/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611633"/>
    <w:rPr>
      <w:rFonts w:ascii="EUAlbertina" w:hAnsi="EUAlbertina" w:cs="Times New Roman"/>
      <w:color w:val="auto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8076B6"/>
    <w:pPr>
      <w:spacing w:after="200" w:line="276" w:lineRule="auto"/>
    </w:pPr>
    <w:rPr>
      <w:rFonts w:ascii="Calibri" w:eastAsia="Calibri" w:hAnsi="Calibri"/>
      <w:color w:val="295A7E"/>
      <w:sz w:val="22"/>
      <w:szCs w:val="22"/>
      <w:lang w:val="x-none" w:eastAsia="en-US"/>
    </w:rPr>
  </w:style>
  <w:style w:type="character" w:customStyle="1" w:styleId="VgjegyzetszvegeChar">
    <w:name w:val="Végjegyzet szövege Char"/>
    <w:link w:val="Vgjegyzetszvege"/>
    <w:uiPriority w:val="99"/>
    <w:semiHidden/>
    <w:rsid w:val="008076B6"/>
    <w:rPr>
      <w:color w:val="295A7E"/>
      <w:sz w:val="22"/>
      <w:szCs w:val="22"/>
      <w:lang w:eastAsia="en-US"/>
    </w:rPr>
  </w:style>
  <w:style w:type="paragraph" w:customStyle="1" w:styleId="Listaszerbekezds2szint">
    <w:name w:val="Listaszerű bekezdés 2. szint"/>
    <w:basedOn w:val="Listaszerbekezds"/>
    <w:uiPriority w:val="4"/>
    <w:qFormat/>
    <w:rsid w:val="008744CC"/>
    <w:pPr>
      <w:spacing w:after="150" w:line="276" w:lineRule="auto"/>
      <w:ind w:left="1440" w:hanging="360"/>
      <w:contextualSpacing/>
      <w:jc w:val="both"/>
    </w:pPr>
    <w:rPr>
      <w:rFonts w:ascii="Trebuchet MS" w:eastAsia="Calibri" w:hAnsi="Trebuchet MS"/>
      <w:sz w:val="20"/>
      <w:szCs w:val="22"/>
      <w:lang w:val="hu-HU" w:eastAsia="en-US"/>
    </w:rPr>
  </w:style>
  <w:style w:type="paragraph" w:customStyle="1" w:styleId="Listaszerbekezds3szint">
    <w:name w:val="Listaszerű bekezdés 3. szint"/>
    <w:basedOn w:val="Listaszerbekezds"/>
    <w:uiPriority w:val="4"/>
    <w:qFormat/>
    <w:rsid w:val="008744CC"/>
    <w:pPr>
      <w:spacing w:after="150" w:line="276" w:lineRule="auto"/>
      <w:ind w:left="2160" w:hanging="360"/>
      <w:contextualSpacing/>
      <w:jc w:val="both"/>
    </w:pPr>
    <w:rPr>
      <w:rFonts w:ascii="Trebuchet MS" w:eastAsia="Calibri" w:hAnsi="Trebuchet MS"/>
      <w:sz w:val="20"/>
      <w:szCs w:val="22"/>
      <w:lang w:val="hu-HU" w:eastAsia="en-US"/>
    </w:rPr>
  </w:style>
  <w:style w:type="character" w:customStyle="1" w:styleId="BaseparagraphnumberedChar">
    <w:name w:val="Base paragraph numbered Char"/>
    <w:link w:val="Baseparagraphnumbered"/>
    <w:locked/>
    <w:rsid w:val="007D0DF6"/>
    <w:rPr>
      <w:sz w:val="24"/>
      <w:szCs w:val="24"/>
      <w:lang w:val="en-GB" w:eastAsia="en-GB"/>
    </w:rPr>
  </w:style>
  <w:style w:type="paragraph" w:customStyle="1" w:styleId="Baseparagraphnumbered">
    <w:name w:val="Base paragraph numbered"/>
    <w:basedOn w:val="Norml"/>
    <w:link w:val="BaseparagraphnumberedChar"/>
    <w:qFormat/>
    <w:rsid w:val="007D0DF6"/>
    <w:pPr>
      <w:spacing w:after="240"/>
      <w:jc w:val="both"/>
    </w:pPr>
    <w:rPr>
      <w:rFonts w:ascii="Calibri" w:eastAsia="Calibri" w:hAnsi="Calibri"/>
      <w:sz w:val="24"/>
      <w:szCs w:val="24"/>
      <w:lang w:val="en-GB" w:eastAsia="en-GB"/>
    </w:rPr>
  </w:style>
  <w:style w:type="paragraph" w:customStyle="1" w:styleId="Stlus1">
    <w:name w:val="Stílus1"/>
    <w:basedOn w:val="Baseparagraphnumbered"/>
    <w:link w:val="Stlus1Char"/>
    <w:qFormat/>
    <w:rsid w:val="00FE76B3"/>
    <w:pPr>
      <w:numPr>
        <w:numId w:val="35"/>
      </w:numPr>
    </w:pPr>
    <w:rPr>
      <w:rFonts w:ascii="Arial" w:eastAsia="Times New Roman" w:hAnsi="Arial"/>
      <w:b/>
    </w:rPr>
  </w:style>
  <w:style w:type="paragraph" w:customStyle="1" w:styleId="subtitlenumbered">
    <w:name w:val="subtitle numbered"/>
    <w:basedOn w:val="Alcm"/>
    <w:uiPriority w:val="99"/>
    <w:qFormat/>
    <w:rsid w:val="008E477F"/>
    <w:pPr>
      <w:numPr>
        <w:numId w:val="36"/>
      </w:numPr>
      <w:spacing w:before="120" w:after="120"/>
      <w:jc w:val="left"/>
    </w:pPr>
    <w:rPr>
      <w:rFonts w:ascii="Times New Roman" w:hAnsi="Times New Roman"/>
      <w:caps/>
      <w:lang w:val="en-US" w:eastAsia="en-GB"/>
    </w:rPr>
  </w:style>
  <w:style w:type="paragraph" w:customStyle="1" w:styleId="sub-subtitlenumbered">
    <w:name w:val="sub-subtitle numbered"/>
    <w:basedOn w:val="subtitlenumbered"/>
    <w:link w:val="sub-subtitlenumberedChar"/>
    <w:uiPriority w:val="99"/>
    <w:qFormat/>
    <w:rsid w:val="008E477F"/>
    <w:pPr>
      <w:numPr>
        <w:ilvl w:val="1"/>
      </w:numPr>
      <w:tabs>
        <w:tab w:val="left" w:pos="993"/>
      </w:tabs>
    </w:pPr>
    <w:rPr>
      <w:b/>
      <w:caps w:val="0"/>
      <w:kern w:val="32"/>
    </w:rPr>
  </w:style>
  <w:style w:type="paragraph" w:customStyle="1" w:styleId="sub-sub-subtitle">
    <w:name w:val="sub-sub-sub title"/>
    <w:basedOn w:val="sub-subtitlenumbered"/>
    <w:uiPriority w:val="99"/>
    <w:qFormat/>
    <w:rsid w:val="008E477F"/>
    <w:pPr>
      <w:numPr>
        <w:ilvl w:val="2"/>
      </w:numPr>
      <w:tabs>
        <w:tab w:val="num" w:pos="360"/>
        <w:tab w:val="num" w:pos="2160"/>
      </w:tabs>
      <w:ind w:left="2160" w:hanging="360"/>
    </w:pPr>
    <w:rPr>
      <w:b w:val="0"/>
    </w:rPr>
  </w:style>
  <w:style w:type="character" w:customStyle="1" w:styleId="sub-subtitlenumberedChar">
    <w:name w:val="sub-subtitle numbered Char"/>
    <w:link w:val="sub-subtitlenumbered"/>
    <w:uiPriority w:val="99"/>
    <w:rsid w:val="008E477F"/>
    <w:rPr>
      <w:rFonts w:ascii="Times New Roman" w:eastAsia="Times New Roman" w:hAnsi="Times New Roman"/>
      <w:b/>
      <w:kern w:val="32"/>
      <w:sz w:val="24"/>
      <w:szCs w:val="24"/>
      <w:lang w:val="en-US" w:eastAsia="en-GB"/>
    </w:rPr>
  </w:style>
  <w:style w:type="paragraph" w:styleId="Alcm">
    <w:name w:val="Subtitle"/>
    <w:basedOn w:val="Norml"/>
    <w:next w:val="Norml"/>
    <w:link w:val="AlcmChar"/>
    <w:uiPriority w:val="11"/>
    <w:qFormat/>
    <w:rsid w:val="008E477F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lcmChar">
    <w:name w:val="Alcím Char"/>
    <w:link w:val="Alcm"/>
    <w:uiPriority w:val="11"/>
    <w:rsid w:val="008E477F"/>
    <w:rPr>
      <w:rFonts w:ascii="Calibri Light" w:eastAsia="Times New Roman" w:hAnsi="Calibri Light" w:cs="Times New Roman"/>
      <w:sz w:val="24"/>
      <w:szCs w:val="24"/>
    </w:rPr>
  </w:style>
  <w:style w:type="character" w:customStyle="1" w:styleId="Stlus1Char">
    <w:name w:val="Stílus1 Char"/>
    <w:link w:val="Stlus1"/>
    <w:rsid w:val="002772D2"/>
    <w:rPr>
      <w:rFonts w:ascii="Arial" w:eastAsia="Times New Roman" w:hAnsi="Arial"/>
      <w:b/>
      <w:sz w:val="24"/>
      <w:szCs w:val="24"/>
      <w:lang w:val="en-GB" w:eastAsia="en-GB"/>
    </w:rPr>
  </w:style>
  <w:style w:type="character" w:customStyle="1" w:styleId="tlid-translation">
    <w:name w:val="tlid-translation"/>
    <w:basedOn w:val="Bekezdsalapbettpusa"/>
    <w:rsid w:val="008A5E05"/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8B4A44"/>
    <w:rPr>
      <w:color w:val="605E5C"/>
      <w:shd w:val="clear" w:color="auto" w:fill="E1DFDD"/>
    </w:rPr>
  </w:style>
  <w:style w:type="character" w:customStyle="1" w:styleId="st">
    <w:name w:val="st"/>
    <w:basedOn w:val="Bekezdsalapbettpusa"/>
    <w:rsid w:val="00042362"/>
  </w:style>
  <w:style w:type="character" w:customStyle="1" w:styleId="Cmsor6Char">
    <w:name w:val="Címsor 6 Char"/>
    <w:basedOn w:val="Bekezdsalapbettpusa"/>
    <w:link w:val="Cmsor6"/>
    <w:rsid w:val="00E07C67"/>
    <w:rPr>
      <w:rFonts w:eastAsiaTheme="minorHAnsi" w:cstheme="minorBidi"/>
      <w:color w:val="44546A" w:themeColor="text2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07C67"/>
    <w:rPr>
      <w:rFonts w:eastAsiaTheme="majorEastAsia" w:cstheme="majorBidi"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7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7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02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48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415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61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86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31145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82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2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86571">
          <w:marLeft w:val="0"/>
          <w:marRight w:val="0"/>
          <w:marTop w:val="225"/>
          <w:marBottom w:val="225"/>
          <w:divBdr>
            <w:top w:val="single" w:sz="6" w:space="0" w:color="222222"/>
            <w:left w:val="single" w:sz="6" w:space="0" w:color="222222"/>
            <w:bottom w:val="single" w:sz="6" w:space="0" w:color="222222"/>
            <w:right w:val="single" w:sz="6" w:space="15" w:color="222222"/>
          </w:divBdr>
          <w:divsChild>
            <w:div w:id="30527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531008">
                  <w:marLeft w:val="0"/>
                  <w:marRight w:val="-360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546600">
                      <w:marLeft w:val="-30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57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05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606288">
      <w:bodyDiv w:val="1"/>
      <w:marLeft w:val="75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3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5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3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6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873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3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5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3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20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7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83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357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947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4019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490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528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7114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4424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038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58207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15825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99696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4724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94834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8054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897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1447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617140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8293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63658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913478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882143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345683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2616635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179256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6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652">
      <w:bodyDiv w:val="1"/>
      <w:marLeft w:val="75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64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17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35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90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1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00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2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30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60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19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67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92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81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75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84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41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3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423637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753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12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17281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97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9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13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9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94DB2-954B-4C4C-8D2E-6787725BD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1448</Words>
  <Characters>9992</Characters>
  <Application>Microsoft Office Word</Application>
  <DocSecurity>0</DocSecurity>
  <Lines>83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11418</CharactersWithSpaces>
  <SharedDoc>false</SharedDoc>
  <HLinks>
    <vt:vector size="6" baseType="variant">
      <vt:variant>
        <vt:i4>5374017</vt:i4>
      </vt:variant>
      <vt:variant>
        <vt:i4>0</vt:i4>
      </vt:variant>
      <vt:variant>
        <vt:i4>0</vt:i4>
      </vt:variant>
      <vt:variant>
        <vt:i4>5</vt:i4>
      </vt:variant>
      <vt:variant>
        <vt:lpwstr>http://www.mnb.hu/monetaris-politika/a-monetaris-politikai-eszkoztar/fedezetertekeles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Pintér Csilla</dc:creator>
  <cp:lastModifiedBy>MNB</cp:lastModifiedBy>
  <cp:revision>14</cp:revision>
  <cp:lastPrinted>2020-03-05T10:13:00Z</cp:lastPrinted>
  <dcterms:created xsi:type="dcterms:W3CDTF">2021-08-03T10:38:00Z</dcterms:created>
  <dcterms:modified xsi:type="dcterms:W3CDTF">2024-12-04T11:07:00Z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pintercs@mnb.hu</vt:lpwstr>
  </property>
  <property fmtid="{D5CDD505-2E9C-101B-9397-08002B2CF9AE}" pid="6" name="MSIP_Label_b0d11092-50c9-4e74-84b5-b1af078dc3d0_SetDate">
    <vt:lpwstr>2018-09-21T11:00:56.7745300+02:00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2024-07-17T08:12:51Z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2019-07-17T08:13:04Z</vt:filetime>
  </property>
</Properties>
</file>