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116445">
          <w:pPr>
            <w:pStyle w:val="Tartalomjegyzkcmsora"/>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189D44B4" w14:textId="16CD97F9" w:rsidR="00116445" w:rsidRDefault="00F7786A" w:rsidP="00116445">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78676652" w:history="1">
            <w:r w:rsidR="00116445" w:rsidRPr="00D43E2B">
              <w:rPr>
                <w:rStyle w:val="Hiperhivatkozs"/>
                <w:noProof/>
              </w:rPr>
              <w:t>1. Az egyes táblák kitöltésével kapcsolatos részletes előírások</w:t>
            </w:r>
            <w:r w:rsidR="00116445">
              <w:rPr>
                <w:noProof/>
                <w:webHidden/>
              </w:rPr>
              <w:tab/>
            </w:r>
            <w:r w:rsidR="00116445">
              <w:rPr>
                <w:noProof/>
                <w:webHidden/>
              </w:rPr>
              <w:fldChar w:fldCharType="begin"/>
            </w:r>
            <w:r w:rsidR="00116445">
              <w:rPr>
                <w:noProof/>
                <w:webHidden/>
              </w:rPr>
              <w:instrText xml:space="preserve"> PAGEREF _Toc178676652 \h </w:instrText>
            </w:r>
            <w:r w:rsidR="00116445">
              <w:rPr>
                <w:noProof/>
                <w:webHidden/>
              </w:rPr>
            </w:r>
            <w:r w:rsidR="00116445">
              <w:rPr>
                <w:noProof/>
                <w:webHidden/>
              </w:rPr>
              <w:fldChar w:fldCharType="separate"/>
            </w:r>
            <w:r w:rsidR="00116445">
              <w:rPr>
                <w:noProof/>
                <w:webHidden/>
              </w:rPr>
              <w:t>2</w:t>
            </w:r>
            <w:r w:rsidR="00116445">
              <w:rPr>
                <w:noProof/>
                <w:webHidden/>
              </w:rPr>
              <w:fldChar w:fldCharType="end"/>
            </w:r>
          </w:hyperlink>
        </w:p>
        <w:p w14:paraId="64617A0A" w14:textId="64E1B3AA"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3" w:history="1">
            <w:r w:rsidRPr="00D43E2B">
              <w:rPr>
                <w:rStyle w:val="Hiperhivatkozs"/>
                <w:noProof/>
              </w:rPr>
              <w:t>1.1. Az adatok számbavétele</w:t>
            </w:r>
            <w:r>
              <w:rPr>
                <w:noProof/>
                <w:webHidden/>
              </w:rPr>
              <w:tab/>
            </w:r>
            <w:r>
              <w:rPr>
                <w:noProof/>
                <w:webHidden/>
              </w:rPr>
              <w:fldChar w:fldCharType="begin"/>
            </w:r>
            <w:r>
              <w:rPr>
                <w:noProof/>
                <w:webHidden/>
              </w:rPr>
              <w:instrText xml:space="preserve"> PAGEREF _Toc178676653 \h </w:instrText>
            </w:r>
            <w:r>
              <w:rPr>
                <w:noProof/>
                <w:webHidden/>
              </w:rPr>
            </w:r>
            <w:r>
              <w:rPr>
                <w:noProof/>
                <w:webHidden/>
              </w:rPr>
              <w:fldChar w:fldCharType="separate"/>
            </w:r>
            <w:r>
              <w:rPr>
                <w:noProof/>
                <w:webHidden/>
              </w:rPr>
              <w:t>2</w:t>
            </w:r>
            <w:r>
              <w:rPr>
                <w:noProof/>
                <w:webHidden/>
              </w:rPr>
              <w:fldChar w:fldCharType="end"/>
            </w:r>
          </w:hyperlink>
        </w:p>
        <w:p w14:paraId="0A93CADF" w14:textId="6E0515ED"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4" w:history="1">
            <w:r w:rsidRPr="00D43E2B">
              <w:rPr>
                <w:rStyle w:val="Hiperhivatkozs"/>
                <w:noProof/>
              </w:rPr>
              <w:t>1.2. Az adatgyűjtésben szereplő ügyletek, az adatmodell felépítése</w:t>
            </w:r>
            <w:r>
              <w:rPr>
                <w:noProof/>
                <w:webHidden/>
              </w:rPr>
              <w:tab/>
            </w:r>
            <w:r>
              <w:rPr>
                <w:noProof/>
                <w:webHidden/>
              </w:rPr>
              <w:fldChar w:fldCharType="begin"/>
            </w:r>
            <w:r>
              <w:rPr>
                <w:noProof/>
                <w:webHidden/>
              </w:rPr>
              <w:instrText xml:space="preserve"> PAGEREF _Toc178676654 \h </w:instrText>
            </w:r>
            <w:r>
              <w:rPr>
                <w:noProof/>
                <w:webHidden/>
              </w:rPr>
            </w:r>
            <w:r>
              <w:rPr>
                <w:noProof/>
                <w:webHidden/>
              </w:rPr>
              <w:fldChar w:fldCharType="separate"/>
            </w:r>
            <w:r>
              <w:rPr>
                <w:noProof/>
                <w:webHidden/>
              </w:rPr>
              <w:t>2</w:t>
            </w:r>
            <w:r>
              <w:rPr>
                <w:noProof/>
                <w:webHidden/>
              </w:rPr>
              <w:fldChar w:fldCharType="end"/>
            </w:r>
          </w:hyperlink>
        </w:p>
        <w:p w14:paraId="62DA7C71" w14:textId="11ADA38B"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5" w:history="1">
            <w:r w:rsidRPr="00D43E2B">
              <w:rPr>
                <w:rStyle w:val="Hiperhivatkozs"/>
                <w:noProof/>
              </w:rPr>
              <w:t>1.3. A MEGF kódú tábla kitöltésével kapcsolatos előírások</w:t>
            </w:r>
            <w:r>
              <w:rPr>
                <w:noProof/>
                <w:webHidden/>
              </w:rPr>
              <w:tab/>
            </w:r>
            <w:r>
              <w:rPr>
                <w:noProof/>
                <w:webHidden/>
              </w:rPr>
              <w:fldChar w:fldCharType="begin"/>
            </w:r>
            <w:r>
              <w:rPr>
                <w:noProof/>
                <w:webHidden/>
              </w:rPr>
              <w:instrText xml:space="preserve"> PAGEREF _Toc178676655 \h </w:instrText>
            </w:r>
            <w:r>
              <w:rPr>
                <w:noProof/>
                <w:webHidden/>
              </w:rPr>
            </w:r>
            <w:r>
              <w:rPr>
                <w:noProof/>
                <w:webHidden/>
              </w:rPr>
              <w:fldChar w:fldCharType="separate"/>
            </w:r>
            <w:r>
              <w:rPr>
                <w:noProof/>
                <w:webHidden/>
              </w:rPr>
              <w:t>3</w:t>
            </w:r>
            <w:r>
              <w:rPr>
                <w:noProof/>
                <w:webHidden/>
              </w:rPr>
              <w:fldChar w:fldCharType="end"/>
            </w:r>
          </w:hyperlink>
        </w:p>
        <w:p w14:paraId="72E4D410" w14:textId="245D7893"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6" w:history="1">
            <w:r w:rsidRPr="00D43E2B">
              <w:rPr>
                <w:rStyle w:val="Hiperhivatkozs"/>
                <w:noProof/>
              </w:rPr>
              <w:t>1.4. A INSTR_BET kódú tábla kitöltésével kapcsolatos előírások</w:t>
            </w:r>
            <w:r>
              <w:rPr>
                <w:noProof/>
                <w:webHidden/>
              </w:rPr>
              <w:tab/>
            </w:r>
            <w:r>
              <w:rPr>
                <w:noProof/>
                <w:webHidden/>
              </w:rPr>
              <w:fldChar w:fldCharType="begin"/>
            </w:r>
            <w:r>
              <w:rPr>
                <w:noProof/>
                <w:webHidden/>
              </w:rPr>
              <w:instrText xml:space="preserve"> PAGEREF _Toc178676656 \h </w:instrText>
            </w:r>
            <w:r>
              <w:rPr>
                <w:noProof/>
                <w:webHidden/>
              </w:rPr>
            </w:r>
            <w:r>
              <w:rPr>
                <w:noProof/>
                <w:webHidden/>
              </w:rPr>
              <w:fldChar w:fldCharType="separate"/>
            </w:r>
            <w:r>
              <w:rPr>
                <w:noProof/>
                <w:webHidden/>
              </w:rPr>
              <w:t>3</w:t>
            </w:r>
            <w:r>
              <w:rPr>
                <w:noProof/>
                <w:webHidden/>
              </w:rPr>
              <w:fldChar w:fldCharType="end"/>
            </w:r>
          </w:hyperlink>
        </w:p>
        <w:p w14:paraId="4FA861EC" w14:textId="6199916E"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7" w:history="1">
            <w:r w:rsidRPr="00D43E2B">
              <w:rPr>
                <w:rStyle w:val="Hiperhivatkozs"/>
                <w:noProof/>
              </w:rPr>
              <w:t>1.5. A INSTR_FHIT kódú tábla kitöltésével kapcsolatos előírások</w:t>
            </w:r>
            <w:r>
              <w:rPr>
                <w:noProof/>
                <w:webHidden/>
              </w:rPr>
              <w:tab/>
            </w:r>
            <w:r>
              <w:rPr>
                <w:noProof/>
                <w:webHidden/>
              </w:rPr>
              <w:fldChar w:fldCharType="begin"/>
            </w:r>
            <w:r>
              <w:rPr>
                <w:noProof/>
                <w:webHidden/>
              </w:rPr>
              <w:instrText xml:space="preserve"> PAGEREF _Toc178676657 \h </w:instrText>
            </w:r>
            <w:r>
              <w:rPr>
                <w:noProof/>
                <w:webHidden/>
              </w:rPr>
            </w:r>
            <w:r>
              <w:rPr>
                <w:noProof/>
                <w:webHidden/>
              </w:rPr>
              <w:fldChar w:fldCharType="separate"/>
            </w:r>
            <w:r>
              <w:rPr>
                <w:noProof/>
                <w:webHidden/>
              </w:rPr>
              <w:t>8</w:t>
            </w:r>
            <w:r>
              <w:rPr>
                <w:noProof/>
                <w:webHidden/>
              </w:rPr>
              <w:fldChar w:fldCharType="end"/>
            </w:r>
          </w:hyperlink>
        </w:p>
        <w:p w14:paraId="09C17B2C" w14:textId="0F675C40"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8" w:history="1">
            <w:r w:rsidRPr="00D43E2B">
              <w:rPr>
                <w:rStyle w:val="Hiperhivatkozs"/>
                <w:noProof/>
              </w:rPr>
              <w:t>1.6. A TRAN kódú tábla kitöltésével kapcsolatos előírások</w:t>
            </w:r>
            <w:r>
              <w:rPr>
                <w:noProof/>
                <w:webHidden/>
              </w:rPr>
              <w:tab/>
            </w:r>
            <w:r>
              <w:rPr>
                <w:noProof/>
                <w:webHidden/>
              </w:rPr>
              <w:fldChar w:fldCharType="begin"/>
            </w:r>
            <w:r>
              <w:rPr>
                <w:noProof/>
                <w:webHidden/>
              </w:rPr>
              <w:instrText xml:space="preserve"> PAGEREF _Toc178676658 \h </w:instrText>
            </w:r>
            <w:r>
              <w:rPr>
                <w:noProof/>
                <w:webHidden/>
              </w:rPr>
            </w:r>
            <w:r>
              <w:rPr>
                <w:noProof/>
                <w:webHidden/>
              </w:rPr>
              <w:fldChar w:fldCharType="separate"/>
            </w:r>
            <w:r>
              <w:rPr>
                <w:noProof/>
                <w:webHidden/>
              </w:rPr>
              <w:t>12</w:t>
            </w:r>
            <w:r>
              <w:rPr>
                <w:noProof/>
                <w:webHidden/>
              </w:rPr>
              <w:fldChar w:fldCharType="end"/>
            </w:r>
          </w:hyperlink>
        </w:p>
        <w:p w14:paraId="5E9EF1B1" w14:textId="4AB5FAE9"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59" w:history="1">
            <w:r w:rsidRPr="00D43E2B">
              <w:rPr>
                <w:rStyle w:val="Hiperhivatkozs"/>
                <w:noProof/>
              </w:rPr>
              <w:t>1.7. Az ügyfelekre vonatkozó táblák kitöltésével kapcsolatos előírások</w:t>
            </w:r>
            <w:r>
              <w:rPr>
                <w:noProof/>
                <w:webHidden/>
              </w:rPr>
              <w:tab/>
            </w:r>
            <w:r>
              <w:rPr>
                <w:noProof/>
                <w:webHidden/>
              </w:rPr>
              <w:fldChar w:fldCharType="begin"/>
            </w:r>
            <w:r>
              <w:rPr>
                <w:noProof/>
                <w:webHidden/>
              </w:rPr>
              <w:instrText xml:space="preserve"> PAGEREF _Toc178676659 \h </w:instrText>
            </w:r>
            <w:r>
              <w:rPr>
                <w:noProof/>
                <w:webHidden/>
              </w:rPr>
            </w:r>
            <w:r>
              <w:rPr>
                <w:noProof/>
                <w:webHidden/>
              </w:rPr>
              <w:fldChar w:fldCharType="separate"/>
            </w:r>
            <w:r>
              <w:rPr>
                <w:noProof/>
                <w:webHidden/>
              </w:rPr>
              <w:t>13</w:t>
            </w:r>
            <w:r>
              <w:rPr>
                <w:noProof/>
                <w:webHidden/>
              </w:rPr>
              <w:fldChar w:fldCharType="end"/>
            </w:r>
          </w:hyperlink>
        </w:p>
        <w:p w14:paraId="12AB01AC" w14:textId="105EFF1B"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0" w:history="1">
            <w:r w:rsidRPr="00D43E2B">
              <w:rPr>
                <w:rStyle w:val="Hiperhivatkozs"/>
                <w:noProof/>
              </w:rPr>
              <w:t>1.8. Az INST_UGYF_B tábla kitöltésével kapcsolatos előírások</w:t>
            </w:r>
            <w:r>
              <w:rPr>
                <w:noProof/>
                <w:webHidden/>
              </w:rPr>
              <w:tab/>
            </w:r>
            <w:r>
              <w:rPr>
                <w:noProof/>
                <w:webHidden/>
              </w:rPr>
              <w:fldChar w:fldCharType="begin"/>
            </w:r>
            <w:r>
              <w:rPr>
                <w:noProof/>
                <w:webHidden/>
              </w:rPr>
              <w:instrText xml:space="preserve"> PAGEREF _Toc178676660 \h </w:instrText>
            </w:r>
            <w:r>
              <w:rPr>
                <w:noProof/>
                <w:webHidden/>
              </w:rPr>
            </w:r>
            <w:r>
              <w:rPr>
                <w:noProof/>
                <w:webHidden/>
              </w:rPr>
              <w:fldChar w:fldCharType="separate"/>
            </w:r>
            <w:r>
              <w:rPr>
                <w:noProof/>
                <w:webHidden/>
              </w:rPr>
              <w:t>16</w:t>
            </w:r>
            <w:r>
              <w:rPr>
                <w:noProof/>
                <w:webHidden/>
              </w:rPr>
              <w:fldChar w:fldCharType="end"/>
            </w:r>
          </w:hyperlink>
        </w:p>
        <w:p w14:paraId="456BEC51" w14:textId="37B9CA87" w:rsidR="00116445" w:rsidRDefault="00116445" w:rsidP="00116445">
          <w:pPr>
            <w:pStyle w:val="TJ1"/>
            <w:tabs>
              <w:tab w:val="right" w:leader="dot" w:pos="9514"/>
            </w:tabs>
            <w:rPr>
              <w:rFonts w:asciiTheme="minorHAnsi" w:hAnsiTheme="minorHAnsi"/>
              <w:noProof/>
              <w:kern w:val="2"/>
              <w:sz w:val="22"/>
              <w:szCs w:val="22"/>
              <w14:ligatures w14:val="standardContextual"/>
            </w:rPr>
          </w:pPr>
          <w:hyperlink w:anchor="_Toc178676661" w:history="1">
            <w:r w:rsidRPr="00D43E2B">
              <w:rPr>
                <w:rStyle w:val="Hiperhivatkozs"/>
                <w:noProof/>
              </w:rPr>
              <w:t>2. Egyes speciális jelentési előírások</w:t>
            </w:r>
            <w:r>
              <w:rPr>
                <w:noProof/>
                <w:webHidden/>
              </w:rPr>
              <w:tab/>
            </w:r>
            <w:r>
              <w:rPr>
                <w:noProof/>
                <w:webHidden/>
              </w:rPr>
              <w:fldChar w:fldCharType="begin"/>
            </w:r>
            <w:r>
              <w:rPr>
                <w:noProof/>
                <w:webHidden/>
              </w:rPr>
              <w:instrText xml:space="preserve"> PAGEREF _Toc178676661 \h </w:instrText>
            </w:r>
            <w:r>
              <w:rPr>
                <w:noProof/>
                <w:webHidden/>
              </w:rPr>
            </w:r>
            <w:r>
              <w:rPr>
                <w:noProof/>
                <w:webHidden/>
              </w:rPr>
              <w:fldChar w:fldCharType="separate"/>
            </w:r>
            <w:r>
              <w:rPr>
                <w:noProof/>
                <w:webHidden/>
              </w:rPr>
              <w:t>17</w:t>
            </w:r>
            <w:r>
              <w:rPr>
                <w:noProof/>
                <w:webHidden/>
              </w:rPr>
              <w:fldChar w:fldCharType="end"/>
            </w:r>
          </w:hyperlink>
        </w:p>
        <w:p w14:paraId="5855A82E" w14:textId="7BEAF3E7"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2" w:history="1">
            <w:r w:rsidRPr="00D43E2B">
              <w:rPr>
                <w:rStyle w:val="Hiperhivatkozs"/>
                <w:noProof/>
              </w:rPr>
              <w:t>2.1. Új szerződések jelentési módja az INSTR_BET és INSTR_FHIT táblákban</w:t>
            </w:r>
            <w:r>
              <w:rPr>
                <w:noProof/>
                <w:webHidden/>
              </w:rPr>
              <w:tab/>
            </w:r>
            <w:r>
              <w:rPr>
                <w:noProof/>
                <w:webHidden/>
              </w:rPr>
              <w:fldChar w:fldCharType="begin"/>
            </w:r>
            <w:r>
              <w:rPr>
                <w:noProof/>
                <w:webHidden/>
              </w:rPr>
              <w:instrText xml:space="preserve"> PAGEREF _Toc178676662 \h </w:instrText>
            </w:r>
            <w:r>
              <w:rPr>
                <w:noProof/>
                <w:webHidden/>
              </w:rPr>
            </w:r>
            <w:r>
              <w:rPr>
                <w:noProof/>
                <w:webHidden/>
              </w:rPr>
              <w:fldChar w:fldCharType="separate"/>
            </w:r>
            <w:r>
              <w:rPr>
                <w:noProof/>
                <w:webHidden/>
              </w:rPr>
              <w:t>17</w:t>
            </w:r>
            <w:r>
              <w:rPr>
                <w:noProof/>
                <w:webHidden/>
              </w:rPr>
              <w:fldChar w:fldCharType="end"/>
            </w:r>
          </w:hyperlink>
        </w:p>
        <w:p w14:paraId="6921D4DC" w14:textId="72031DF5"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3" w:history="1">
            <w:r w:rsidRPr="00D43E2B">
              <w:rPr>
                <w:rStyle w:val="Hiperhivatkozs"/>
                <w:noProof/>
              </w:rPr>
              <w:t>2.2. Határidős betétek jelentési módja</w:t>
            </w:r>
            <w:r>
              <w:rPr>
                <w:noProof/>
                <w:webHidden/>
              </w:rPr>
              <w:tab/>
            </w:r>
            <w:r>
              <w:rPr>
                <w:noProof/>
                <w:webHidden/>
              </w:rPr>
              <w:fldChar w:fldCharType="begin"/>
            </w:r>
            <w:r>
              <w:rPr>
                <w:noProof/>
                <w:webHidden/>
              </w:rPr>
              <w:instrText xml:space="preserve"> PAGEREF _Toc178676663 \h </w:instrText>
            </w:r>
            <w:r>
              <w:rPr>
                <w:noProof/>
                <w:webHidden/>
              </w:rPr>
            </w:r>
            <w:r>
              <w:rPr>
                <w:noProof/>
                <w:webHidden/>
              </w:rPr>
              <w:fldChar w:fldCharType="separate"/>
            </w:r>
            <w:r>
              <w:rPr>
                <w:noProof/>
                <w:webHidden/>
              </w:rPr>
              <w:t>19</w:t>
            </w:r>
            <w:r>
              <w:rPr>
                <w:noProof/>
                <w:webHidden/>
              </w:rPr>
              <w:fldChar w:fldCharType="end"/>
            </w:r>
          </w:hyperlink>
        </w:p>
        <w:p w14:paraId="51EFE831" w14:textId="49205629"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4" w:history="1">
            <w:r w:rsidRPr="00D43E2B">
              <w:rPr>
                <w:rStyle w:val="Hiperhivatkozs"/>
                <w:noProof/>
              </w:rPr>
              <w:t>2.3. Instrumentumok megszűnése</w:t>
            </w:r>
            <w:r>
              <w:rPr>
                <w:noProof/>
                <w:webHidden/>
              </w:rPr>
              <w:tab/>
            </w:r>
            <w:r>
              <w:rPr>
                <w:noProof/>
                <w:webHidden/>
              </w:rPr>
              <w:fldChar w:fldCharType="begin"/>
            </w:r>
            <w:r>
              <w:rPr>
                <w:noProof/>
                <w:webHidden/>
              </w:rPr>
              <w:instrText xml:space="preserve"> PAGEREF _Toc178676664 \h </w:instrText>
            </w:r>
            <w:r>
              <w:rPr>
                <w:noProof/>
                <w:webHidden/>
              </w:rPr>
            </w:r>
            <w:r>
              <w:rPr>
                <w:noProof/>
                <w:webHidden/>
              </w:rPr>
              <w:fldChar w:fldCharType="separate"/>
            </w:r>
            <w:r>
              <w:rPr>
                <w:noProof/>
                <w:webHidden/>
              </w:rPr>
              <w:t>19</w:t>
            </w:r>
            <w:r>
              <w:rPr>
                <w:noProof/>
                <w:webHidden/>
              </w:rPr>
              <w:fldChar w:fldCharType="end"/>
            </w:r>
          </w:hyperlink>
        </w:p>
        <w:p w14:paraId="7BAB8BB2" w14:textId="6B0425AA"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5" w:history="1">
            <w:r w:rsidRPr="00D43E2B">
              <w:rPr>
                <w:rStyle w:val="Hiperhivatkozs"/>
                <w:noProof/>
              </w:rPr>
              <w:t>2.4. Bizalmi vagyonkezelés alatt álló instrumentumok jelentési módja</w:t>
            </w:r>
            <w:r>
              <w:rPr>
                <w:noProof/>
                <w:webHidden/>
              </w:rPr>
              <w:tab/>
            </w:r>
            <w:r>
              <w:rPr>
                <w:noProof/>
                <w:webHidden/>
              </w:rPr>
              <w:fldChar w:fldCharType="begin"/>
            </w:r>
            <w:r>
              <w:rPr>
                <w:noProof/>
                <w:webHidden/>
              </w:rPr>
              <w:instrText xml:space="preserve"> PAGEREF _Toc178676665 \h </w:instrText>
            </w:r>
            <w:r>
              <w:rPr>
                <w:noProof/>
                <w:webHidden/>
              </w:rPr>
            </w:r>
            <w:r>
              <w:rPr>
                <w:noProof/>
                <w:webHidden/>
              </w:rPr>
              <w:fldChar w:fldCharType="separate"/>
            </w:r>
            <w:r>
              <w:rPr>
                <w:noProof/>
                <w:webHidden/>
              </w:rPr>
              <w:t>20</w:t>
            </w:r>
            <w:r>
              <w:rPr>
                <w:noProof/>
                <w:webHidden/>
              </w:rPr>
              <w:fldChar w:fldCharType="end"/>
            </w:r>
          </w:hyperlink>
        </w:p>
        <w:p w14:paraId="7F1B1B14" w14:textId="7A299255"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6" w:history="1">
            <w:r w:rsidRPr="00D43E2B">
              <w:rPr>
                <w:rStyle w:val="Hiperhivatkozs"/>
                <w:noProof/>
              </w:rPr>
              <w:t>2.5. Szindikált hitelek jelentési módja</w:t>
            </w:r>
            <w:r>
              <w:rPr>
                <w:noProof/>
                <w:webHidden/>
              </w:rPr>
              <w:tab/>
            </w:r>
            <w:r>
              <w:rPr>
                <w:noProof/>
                <w:webHidden/>
              </w:rPr>
              <w:fldChar w:fldCharType="begin"/>
            </w:r>
            <w:r>
              <w:rPr>
                <w:noProof/>
                <w:webHidden/>
              </w:rPr>
              <w:instrText xml:space="preserve"> PAGEREF _Toc178676666 \h </w:instrText>
            </w:r>
            <w:r>
              <w:rPr>
                <w:noProof/>
                <w:webHidden/>
              </w:rPr>
            </w:r>
            <w:r>
              <w:rPr>
                <w:noProof/>
                <w:webHidden/>
              </w:rPr>
              <w:fldChar w:fldCharType="separate"/>
            </w:r>
            <w:r>
              <w:rPr>
                <w:noProof/>
                <w:webHidden/>
              </w:rPr>
              <w:t>20</w:t>
            </w:r>
            <w:r>
              <w:rPr>
                <w:noProof/>
                <w:webHidden/>
              </w:rPr>
              <w:fldChar w:fldCharType="end"/>
            </w:r>
          </w:hyperlink>
        </w:p>
        <w:p w14:paraId="4DEAD25D" w14:textId="34A2DDD3" w:rsidR="00116445" w:rsidRDefault="00116445" w:rsidP="00116445">
          <w:pPr>
            <w:pStyle w:val="TJ2"/>
            <w:tabs>
              <w:tab w:val="right" w:leader="dot" w:pos="9514"/>
            </w:tabs>
            <w:rPr>
              <w:rFonts w:asciiTheme="minorHAnsi" w:hAnsiTheme="minorHAnsi"/>
              <w:noProof/>
              <w:kern w:val="2"/>
              <w:sz w:val="22"/>
              <w:szCs w:val="22"/>
              <w14:ligatures w14:val="standardContextual"/>
            </w:rPr>
          </w:pPr>
          <w:hyperlink w:anchor="_Toc178676667" w:history="1">
            <w:r w:rsidRPr="00D43E2B">
              <w:rPr>
                <w:rStyle w:val="Hiperhivatkozs"/>
                <w:noProof/>
              </w:rPr>
              <w:t>2.6. Az analitikusan nem bontható állományok jelentési módja</w:t>
            </w:r>
            <w:r>
              <w:rPr>
                <w:noProof/>
                <w:webHidden/>
              </w:rPr>
              <w:tab/>
            </w:r>
            <w:r>
              <w:rPr>
                <w:noProof/>
                <w:webHidden/>
              </w:rPr>
              <w:fldChar w:fldCharType="begin"/>
            </w:r>
            <w:r>
              <w:rPr>
                <w:noProof/>
                <w:webHidden/>
              </w:rPr>
              <w:instrText xml:space="preserve"> PAGEREF _Toc178676667 \h </w:instrText>
            </w:r>
            <w:r>
              <w:rPr>
                <w:noProof/>
                <w:webHidden/>
              </w:rPr>
            </w:r>
            <w:r>
              <w:rPr>
                <w:noProof/>
                <w:webHidden/>
              </w:rPr>
              <w:fldChar w:fldCharType="separate"/>
            </w:r>
            <w:r>
              <w:rPr>
                <w:noProof/>
                <w:webHidden/>
              </w:rPr>
              <w:t>20</w:t>
            </w:r>
            <w:r>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Change w:id="0" w:author="MNB" w:date="2024-10-01T12:08:00Z">
          <w:pPr>
            <w:spacing w:after="0" w:line="240" w:lineRule="auto"/>
            <w:jc w:val="left"/>
          </w:pPr>
        </w:pPrChange>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1" w:name="_Toc64020235"/>
      <w:bookmarkStart w:id="2" w:name="_Toc178676652"/>
      <w:bookmarkStart w:id="3" w:name="_Toc162526128"/>
      <w:r w:rsidRPr="00116445">
        <w:t>Az egyes táblák kitöltésével kapcsolatos részletes előírások</w:t>
      </w:r>
      <w:bookmarkEnd w:id="1"/>
      <w:bookmarkEnd w:id="2"/>
      <w:bookmarkEnd w:id="3"/>
    </w:p>
    <w:p w14:paraId="2A6EC881" w14:textId="24748773" w:rsidR="002365EF" w:rsidRPr="00116445" w:rsidRDefault="00C81460" w:rsidP="00116445">
      <w:pPr>
        <w:rPr>
          <w:rFonts w:asciiTheme="minorHAnsi" w:hAnsiTheme="minorHAnsi" w:cstheme="minorHAnsi"/>
        </w:rPr>
      </w:pPr>
      <w:bookmarkStart w:id="4" w:name="_Toc520987546"/>
      <w:bookmarkStart w:id="5" w:name="_Toc526428454"/>
      <w:bookmarkStart w:id="6" w:name="_Toc526428504"/>
      <w:bookmarkStart w:id="7" w:name="_Toc526428533"/>
      <w:bookmarkStart w:id="8" w:name="_Toc526510053"/>
      <w:bookmarkStart w:id="9" w:name="_Toc529486516"/>
      <w:bookmarkStart w:id="10" w:name="_Toc529973892"/>
      <w:bookmarkEnd w:id="4"/>
      <w:bookmarkEnd w:id="5"/>
      <w:bookmarkEnd w:id="6"/>
      <w:bookmarkEnd w:id="7"/>
      <w:bookmarkEnd w:id="8"/>
      <w:bookmarkEnd w:id="9"/>
      <w:bookmarkEnd w:id="10"/>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proofErr w:type="spellStart"/>
      <w:r w:rsidR="008E1EE6" w:rsidRPr="00116445">
        <w:rPr>
          <w:rFonts w:cs="Arial"/>
        </w:rPr>
        <w:t>L_ÖV</w:t>
      </w:r>
      <w:proofErr w:type="spellEnd"/>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ins w:id="11" w:author="MNB" w:date="2024-10-01T12:08:00Z">
        <w:r w:rsidR="002365EF" w:rsidRPr="00116445">
          <w:rPr>
            <w:rFonts w:cs="Arial"/>
          </w:rPr>
          <w:t>)</w:t>
        </w:r>
        <w:r w:rsidR="00EB2E2B" w:rsidRPr="00116445">
          <w:rPr>
            <w:rFonts w:cs="Arial"/>
          </w:rPr>
          <w:t>, ’V’ (vállalkozások</w:t>
        </w:r>
      </w:ins>
      <w:r w:rsidR="00EB2E2B" w:rsidRPr="00116445">
        <w:rPr>
          <w:rFonts w:cs="Arial"/>
        </w:rPr>
        <w:t>)</w:t>
      </w:r>
      <w:r w:rsidR="002365EF" w:rsidRPr="00116445">
        <w:rPr>
          <w:rFonts w:cs="Arial"/>
        </w:rPr>
        <w:t xml:space="preserve"> és ’</w:t>
      </w:r>
      <w:proofErr w:type="spellStart"/>
      <w:r w:rsidR="008E1EE6" w:rsidRPr="00116445">
        <w:rPr>
          <w:rFonts w:cs="Arial"/>
        </w:rPr>
        <w:t>L</w:t>
      </w:r>
      <w:r w:rsidR="00BC7CB0" w:rsidRPr="00116445">
        <w:rPr>
          <w:rFonts w:cs="Arial"/>
        </w:rPr>
        <w:t>_ÖV_</w:t>
      </w:r>
      <w:r w:rsidR="002365EF" w:rsidRPr="00116445">
        <w:rPr>
          <w:rFonts w:cs="Arial"/>
        </w:rPr>
        <w:t>V</w:t>
      </w:r>
      <w:proofErr w:type="spellEnd"/>
      <w:r w:rsidR="002365EF" w:rsidRPr="00116445">
        <w:rPr>
          <w:rFonts w:cs="Arial"/>
        </w:rPr>
        <w:t>’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7A7DD0A" w:rsidR="00C81460" w:rsidRPr="00116445" w:rsidRDefault="00C81460" w:rsidP="00116445">
      <w:pPr>
        <w:rPr>
          <w:rFonts w:cs="Arial"/>
        </w:rPr>
      </w:pPr>
      <w:bookmarkStart w:id="12" w:name="_Hlk21091143"/>
      <w:r w:rsidRPr="00116445">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t figyelembe kell venni, azaz a nem kötelező megjelölés az esetek többségében nem azt jelenti, hogy a mező kitöltése opcionális, hanem azt, hogy feltételekhez kötött, azaz feltételesen kötelező.</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3" w:name="_Toc64020236"/>
      <w:bookmarkStart w:id="14" w:name="_Hlk19024490"/>
      <w:bookmarkStart w:id="15" w:name="_Toc178676653"/>
      <w:bookmarkStart w:id="16" w:name="_Toc162526129"/>
      <w:bookmarkEnd w:id="12"/>
      <w:r w:rsidRPr="00116445">
        <w:t>Az adatok számbavétele</w:t>
      </w:r>
      <w:bookmarkEnd w:id="13"/>
      <w:bookmarkEnd w:id="15"/>
      <w:bookmarkEnd w:id="16"/>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B33E2E">
      <w:pPr>
        <w:pStyle w:val="NormlWeb"/>
        <w:spacing w:before="0" w:beforeAutospacing="0" w:after="0" w:afterAutospacing="0" w:line="276" w:lineRule="auto"/>
        <w:rPr>
          <w:rFonts w:ascii="Calibri" w:eastAsiaTheme="minorHAnsi" w:hAnsi="Calibri" w:cstheme="minorBidi"/>
          <w:sz w:val="20"/>
          <w:szCs w:val="20"/>
        </w:rPr>
      </w:pPr>
      <w:bookmarkStart w:id="17"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8" w:name="_Toc178676654"/>
      <w:bookmarkStart w:id="19" w:name="_Toc162526130"/>
      <w:bookmarkEnd w:id="17"/>
      <w:r w:rsidRPr="00116445">
        <w:t>Az adatgyűjtés</w:t>
      </w:r>
      <w:r w:rsidR="00052BC8" w:rsidRPr="00116445">
        <w:t>ben szereplő ügyletek, az adatmodell</w:t>
      </w:r>
      <w:r w:rsidRPr="00116445">
        <w:t xml:space="preserve"> felépítése</w:t>
      </w:r>
      <w:bookmarkEnd w:id="18"/>
      <w:bookmarkEnd w:id="19"/>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20" w:name="_Toc530744477"/>
      <w:bookmarkStart w:id="21" w:name="_Toc530744552"/>
      <w:bookmarkStart w:id="22" w:name="_Toc535315381"/>
      <w:bookmarkStart w:id="23" w:name="_Toc536621808"/>
      <w:bookmarkStart w:id="24" w:name="_Toc536622842"/>
      <w:bookmarkStart w:id="25" w:name="_Toc361998"/>
      <w:bookmarkStart w:id="26" w:name="_Toc425056"/>
      <w:bookmarkStart w:id="27" w:name="_Toc425101"/>
      <w:bookmarkStart w:id="28" w:name="_Toc2945713"/>
      <w:bookmarkStart w:id="29" w:name="_Toc3288749"/>
      <w:bookmarkStart w:id="30" w:name="_Toc8380448"/>
      <w:bookmarkStart w:id="31" w:name="_Toc14448752"/>
      <w:bookmarkStart w:id="32" w:name="_Toc14683527"/>
      <w:bookmarkStart w:id="33" w:name="_Toc15483063"/>
      <w:bookmarkStart w:id="34" w:name="_Toc15483194"/>
      <w:bookmarkStart w:id="35" w:name="_Toc64020237"/>
      <w:bookmarkStart w:id="36" w:name="_Toc178676655"/>
      <w:bookmarkStart w:id="37" w:name="_Toc162526131"/>
      <w:bookmarkEnd w:id="14"/>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16445">
        <w:t xml:space="preserve">A </w:t>
      </w:r>
      <w:proofErr w:type="spellStart"/>
      <w:r w:rsidRPr="00116445">
        <w:t>MEGF</w:t>
      </w:r>
      <w:proofErr w:type="spellEnd"/>
      <w:r w:rsidRPr="00116445">
        <w:t xml:space="preserve"> kódú tábla kitöltésével kapcsolatos előírások</w:t>
      </w:r>
      <w:bookmarkEnd w:id="35"/>
      <w:bookmarkEnd w:id="36"/>
      <w:bookmarkEnd w:id="37"/>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8" w:name="_Toc178676656"/>
      <w:bookmarkStart w:id="39" w:name="_Toc162526132"/>
      <w:r w:rsidRPr="00116445">
        <w:t xml:space="preserve">A </w:t>
      </w:r>
      <w:proofErr w:type="spellStart"/>
      <w:r w:rsidR="001B3A72" w:rsidRPr="00116445">
        <w:t>INSTR_BET</w:t>
      </w:r>
      <w:proofErr w:type="spellEnd"/>
      <w:r w:rsidRPr="00116445">
        <w:t xml:space="preserve"> kódú tábla kitöltésével kapcsolatos előírások</w:t>
      </w:r>
      <w:bookmarkEnd w:id="38"/>
      <w:bookmarkEnd w:id="39"/>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ins w:id="40" w:author="MNB" w:date="2024-10-01T12:08:00Z">
        <w:r w:rsidR="004C36D5" w:rsidRPr="00116445">
          <w:t xml:space="preserve">fennálló tőke </w:t>
        </w:r>
      </w:ins>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3068D1C1" w:rsidR="00B944EB" w:rsidRPr="00116445" w:rsidRDefault="004908B4" w:rsidP="00116445">
      <w:del w:id="41" w:author="MNB" w:date="2024-10-01T12:08:00Z">
        <w:r w:rsidRPr="00F11DDE">
          <w:rPr>
            <w:b/>
            <w:bCs/>
          </w:rPr>
          <w:delText>„Ügylet azonosító”</w:delText>
        </w:r>
      </w:del>
      <w:ins w:id="42" w:author="MNB" w:date="2024-10-01T12:08:00Z">
        <w:r w:rsidRPr="00116445">
          <w:rPr>
            <w:b/>
            <w:bCs/>
          </w:rPr>
          <w:t>„Ügyletazonosító</w:t>
        </w:r>
        <w:r w:rsidR="002713E9" w:rsidRPr="00116445">
          <w:rPr>
            <w:b/>
            <w:bCs/>
          </w:rPr>
          <w:t xml:space="preserve"> (betétügyletek esetén)</w:t>
        </w:r>
        <w:r w:rsidRPr="00116445">
          <w:rPr>
            <w:b/>
            <w:bCs/>
          </w:rPr>
          <w:t>”</w:t>
        </w:r>
      </w:ins>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 xml:space="preserve">„Folyószámla </w:t>
      </w:r>
      <w:del w:id="43" w:author="MNB" w:date="2024-10-01T12:08:00Z">
        <w:r w:rsidRPr="00F11DDE">
          <w:rPr>
            <w:b/>
            <w:bCs/>
          </w:rPr>
          <w:delText>azonosító</w:delText>
        </w:r>
      </w:del>
      <w:ins w:id="44" w:author="MNB" w:date="2024-10-01T12:08:00Z">
        <w:r w:rsidRPr="00116445">
          <w:rPr>
            <w:b/>
            <w:bCs/>
          </w:rPr>
          <w:t>azonosító</w:t>
        </w:r>
        <w:r w:rsidR="002713E9" w:rsidRPr="00116445">
          <w:rPr>
            <w:b/>
            <w:bCs/>
          </w:rPr>
          <w:t>ja</w:t>
        </w:r>
      </w:ins>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404396B4"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45" w:name="_Hlk178603036"/>
      <w:del w:id="46" w:author="MNB" w:date="2024-10-01T12:08:00Z">
        <w:r w:rsidRPr="00F11DDE">
          <w:delText>.</w:delText>
        </w:r>
      </w:del>
      <w:ins w:id="47" w:author="MNB" w:date="2024-10-01T12:08:00Z">
        <w:r w:rsidR="00181FDE" w:rsidRPr="00116445">
          <w:t>, illetve analitikusan nem bontható állományok jelentése esetén</w:t>
        </w:r>
      </w:ins>
      <w:bookmarkEnd w:id="45"/>
    </w:p>
    <w:p w14:paraId="69AAB49E" w14:textId="7BF95D11"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 xml:space="preserve">Instrumentum </w:t>
      </w:r>
      <w:del w:id="48" w:author="MNB" w:date="2024-10-01T12:08:00Z">
        <w:r w:rsidR="00365720" w:rsidRPr="00F11DDE">
          <w:rPr>
            <w:b/>
            <w:bCs/>
          </w:rPr>
          <w:delText>típus</w:delText>
        </w:r>
      </w:del>
      <w:ins w:id="49" w:author="MNB" w:date="2024-10-01T12:08:00Z">
        <w:r w:rsidR="00365720" w:rsidRPr="00116445">
          <w:rPr>
            <w:b/>
            <w:bCs/>
          </w:rPr>
          <w:t>típus</w:t>
        </w:r>
        <w:r w:rsidR="002713E9" w:rsidRPr="00116445">
          <w:rPr>
            <w:b/>
            <w:bCs/>
          </w:rPr>
          <w:t>a</w:t>
        </w:r>
      </w:ins>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77777777" w:rsidR="00A05A1C" w:rsidRPr="00116445" w:rsidRDefault="00A05A1C" w:rsidP="00116445">
      <w:r w:rsidRPr="00116445">
        <w:rPr>
          <w:noProof/>
        </w:rPr>
        <w:drawing>
          <wp:inline distT="0" distB="0" distL="0" distR="0" wp14:anchorId="7C13B079" wp14:editId="073E0C81">
            <wp:extent cx="6051600" cy="4510800"/>
            <wp:effectExtent l="0" t="0" r="6350" b="4445"/>
            <wp:docPr id="195912882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1600" cy="4510800"/>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w:t>
      </w:r>
      <w:proofErr w:type="spellStart"/>
      <w:r w:rsidRPr="00116445">
        <w:t>pool</w:t>
      </w:r>
      <w:proofErr w:type="spellEnd"/>
      <w:r w:rsidRPr="00116445">
        <w:t xml:space="preserve">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(és fordítva, amely transzferálható betét nem tartozik cash-</w:t>
      </w:r>
      <w:proofErr w:type="spellStart"/>
      <w:r w:rsidRPr="00116445">
        <w:t>pool</w:t>
      </w:r>
      <w:proofErr w:type="spellEnd"/>
      <w:r w:rsidRPr="00116445">
        <w:t xml:space="preserve">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A cash-</w:t>
      </w:r>
      <w:proofErr w:type="spellStart"/>
      <w:r w:rsidR="0025790B" w:rsidRPr="00116445">
        <w:t>pool</w:t>
      </w:r>
      <w:proofErr w:type="spellEnd"/>
      <w:r w:rsidR="0025790B" w:rsidRPr="00116445">
        <w:t xml:space="preserve"> konstrukciók besorolása tekintetében a HITREG-ben foglaltaknak megfelelően kell eljárni, a </w:t>
      </w:r>
      <w:proofErr w:type="spellStart"/>
      <w:r w:rsidR="0025790B" w:rsidRPr="00116445">
        <w:t>notional</w:t>
      </w:r>
      <w:proofErr w:type="spellEnd"/>
      <w:r w:rsidR="0025790B" w:rsidRPr="00116445">
        <w:t xml:space="preserve"> cash-</w:t>
      </w:r>
      <w:proofErr w:type="spellStart"/>
      <w:r w:rsidR="0025790B" w:rsidRPr="00116445">
        <w:t>pool</w:t>
      </w:r>
      <w:proofErr w:type="spellEnd"/>
      <w:r w:rsidR="0025790B" w:rsidRPr="00116445">
        <w:t xml:space="preserve"> szerinti besorolás konzisztens kell legyen az M04 jelű adatszolgáltatással.</w:t>
      </w:r>
    </w:p>
    <w:p w14:paraId="38DF289C" w14:textId="1B0AC7D9"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xml:space="preserve">’ instrumentum típusok esetén: amennyiben </w:t>
      </w:r>
      <w:del w:id="50" w:author="MNB" w:date="2024-10-01T12:08:00Z">
        <w:r w:rsidRPr="00F11DDE">
          <w:delText xml:space="preserve">notional </w:delText>
        </w:r>
      </w:del>
      <w:r w:rsidRPr="00116445">
        <w:t>cash-</w:t>
      </w:r>
      <w:proofErr w:type="spellStart"/>
      <w:r w:rsidRPr="00116445">
        <w:t>pool</w:t>
      </w:r>
      <w:proofErr w:type="spellEnd"/>
      <w:r w:rsidRPr="00116445">
        <w:t xml:space="preserve">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ins w:id="51" w:author="MNB" w:date="2024-10-01T12:08:00Z">
        <w:r w:rsidR="004A76BE" w:rsidRPr="00116445">
          <w:t>notional</w:t>
        </w:r>
        <w:proofErr w:type="spellEnd"/>
        <w:r w:rsidR="004A76BE" w:rsidRPr="00116445">
          <w:t xml:space="preserve"> cash-</w:t>
        </w:r>
        <w:proofErr w:type="spellStart"/>
        <w:r w:rsidR="004A76BE" w:rsidRPr="00116445">
          <w:t>pool</w:t>
        </w:r>
        <w:proofErr w:type="spellEnd"/>
        <w:r w:rsidR="004A76BE" w:rsidRPr="00116445">
          <w:t xml:space="preserve"> konstrukció esetén </w:t>
        </w:r>
      </w:ins>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del w:id="52" w:author="MNB" w:date="2024-10-01T12:08:00Z">
        <w:r w:rsidRPr="00F11DDE">
          <w:delText>,</w:delText>
        </w:r>
      </w:del>
      <w:ins w:id="53" w:author="MNB" w:date="2024-10-01T12:08:00Z">
        <w:r w:rsidR="004A76BE" w:rsidRPr="00116445">
          <w:t xml:space="preserve"> képezi cash-</w:t>
        </w:r>
        <w:proofErr w:type="spellStart"/>
        <w:r w:rsidR="004A76BE" w:rsidRPr="00116445">
          <w:t>pool</w:t>
        </w:r>
        <w:proofErr w:type="spellEnd"/>
        <w:r w:rsidR="004A76BE" w:rsidRPr="00116445">
          <w:t xml:space="preserve"> konstrukció részét</w:t>
        </w:r>
        <w:r w:rsidRPr="00116445">
          <w:t>,</w:t>
        </w:r>
        <w:r w:rsidR="004A76BE" w:rsidRPr="00116445">
          <w:t xml:space="preserve"> a</w:t>
        </w:r>
      </w:ins>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559ACF96"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365720" w:rsidRPr="00116445">
        <w:t>.</w:t>
      </w:r>
      <w:ins w:id="54" w:author="MNB" w:date="2024-10-01T12:08:00Z">
        <w:r w:rsidR="00887B9D" w:rsidRPr="00116445">
          <w:t xml:space="preserve"> Amennyiben az óvadéki betét egyidejűleg több hitel mögött is szerepel fedezetként, akkor a leginkább releváns hitel azonosítóját kell megadni.</w:t>
        </w:r>
      </w:ins>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07A17F6A"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del w:id="55" w:author="MNB" w:date="2024-10-01T12:08:00Z">
        <w:r w:rsidRPr="00F11DDE">
          <w:rPr>
            <w:b/>
            <w:bCs/>
          </w:rPr>
          <w:delText>”</w:delText>
        </w:r>
      </w:del>
      <w:ins w:id="56" w:author="MNB" w:date="2024-10-01T12:08:00Z">
        <w:r w:rsidR="00C97F15" w:rsidRPr="00116445">
          <w:rPr>
            <w:b/>
            <w:bCs/>
          </w:rPr>
          <w:t>-e?</w:t>
        </w:r>
        <w:r w:rsidRPr="00116445">
          <w:rPr>
            <w:b/>
            <w:bCs/>
          </w:rPr>
          <w:t>”</w:t>
        </w:r>
      </w:ins>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2E397697" w:rsidR="007C2DF7" w:rsidRPr="00116445" w:rsidRDefault="007C2DF7" w:rsidP="00116445">
      <w:pPr>
        <w:spacing w:before="240"/>
      </w:pPr>
      <w:r w:rsidRPr="00116445">
        <w:t>A „</w:t>
      </w:r>
      <w:r w:rsidRPr="00116445">
        <w:rPr>
          <w:b/>
          <w:bCs/>
        </w:rPr>
        <w:t>Keletkezés módja</w:t>
      </w:r>
      <w:r w:rsidRPr="00116445">
        <w:t xml:space="preserve">” mezőben az </w:t>
      </w:r>
      <w:del w:id="57" w:author="MNB" w:date="2024-10-01T12:08:00Z">
        <w:r w:rsidRPr="00F11DDE">
          <w:delText>’ATSOROLAS’</w:delText>
        </w:r>
      </w:del>
      <w:ins w:id="58" w:author="MNB" w:date="2024-10-01T12:08:00Z">
        <w:r w:rsidRPr="00116445">
          <w:t>’</w:t>
        </w:r>
        <w:proofErr w:type="spellStart"/>
        <w:r w:rsidRPr="00116445">
          <w:t>ATSOROL</w:t>
        </w:r>
        <w:proofErr w:type="spellEnd"/>
        <w:r w:rsidRPr="00116445">
          <w:t>’</w:t>
        </w:r>
      </w:ins>
      <w:r w:rsidRPr="00116445">
        <w:t xml:space="preserve">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 xml:space="preserve">etben nem érvényesül értékhatár (azaz az 500 millió Ft alatti átsorolások is jelentendők). Ennek megfelelően a partner országának és szektorának, valamint az instrumentum típusának esetleges változását </w:t>
      </w:r>
      <w:del w:id="59" w:author="MNB" w:date="2024-10-01T12:08:00Z">
        <w:r w:rsidRPr="00F11DDE">
          <w:delText>’ATSOROLAS’</w:delText>
        </w:r>
      </w:del>
      <w:ins w:id="60" w:author="MNB" w:date="2024-10-01T12:08:00Z">
        <w:r w:rsidRPr="00116445">
          <w:t>’</w:t>
        </w:r>
        <w:proofErr w:type="spellStart"/>
        <w:r w:rsidRPr="00116445">
          <w:t>ATSOROL</w:t>
        </w:r>
        <w:proofErr w:type="spellEnd"/>
        <w:r w:rsidRPr="00116445">
          <w:t>’</w:t>
        </w:r>
      </w:ins>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Minden egyéb </w:t>
      </w:r>
      <w:r w:rsidR="00223B14" w:rsidRPr="00116445">
        <w:t>keletkezési</w:t>
      </w:r>
      <w:r w:rsidRPr="00116445">
        <w:t xml:space="preserve"> mód esetén az ’</w:t>
      </w:r>
      <w:proofErr w:type="spellStart"/>
      <w:r w:rsidRPr="00116445">
        <w:t>EGYEB</w:t>
      </w:r>
      <w:proofErr w:type="spellEnd"/>
      <w:r w:rsidRPr="00116445">
        <w:t>’ kódérték jelentendő.</w:t>
      </w:r>
    </w:p>
    <w:p w14:paraId="6D873999" w14:textId="77777777" w:rsidR="007C2DF7" w:rsidRPr="00F11DDE" w:rsidRDefault="007C2DF7" w:rsidP="007101C3">
      <w:pPr>
        <w:rPr>
          <w:del w:id="61" w:author="MNB" w:date="2024-10-01T12:08:00Z"/>
        </w:rPr>
      </w:pPr>
    </w:p>
    <w:p w14:paraId="67ED47D3" w14:textId="511FE2E0" w:rsidR="00D91309" w:rsidRPr="00B33E2E" w:rsidRDefault="007C251B" w:rsidP="00116445">
      <w:del w:id="62" w:author="MNB" w:date="2024-10-01T12:08:00Z">
        <w:r w:rsidRPr="00F11DDE">
          <w:delText>Az</w:delText>
        </w:r>
      </w:del>
      <w:ins w:id="63" w:author="MNB" w:date="2024-10-01T12:08:00Z">
        <w:r w:rsidRPr="00116445">
          <w:t>A</w:t>
        </w:r>
      </w:ins>
      <w:r w:rsidRPr="00116445">
        <w:t xml:space="preserve"> </w:t>
      </w:r>
      <w:r w:rsidRPr="00116445">
        <w:rPr>
          <w:b/>
          <w:bCs/>
        </w:rPr>
        <w:t xml:space="preserve">„Betét </w:t>
      </w:r>
      <w:del w:id="64" w:author="MNB" w:date="2024-10-01T12:08:00Z">
        <w:r w:rsidRPr="00F11DDE">
          <w:rPr>
            <w:b/>
            <w:bCs/>
          </w:rPr>
          <w:delText>indulás napja</w:delText>
        </w:r>
      </w:del>
      <w:ins w:id="65" w:author="MNB" w:date="2024-10-01T12:08:00Z">
        <w:r w:rsidRPr="00116445">
          <w:rPr>
            <w:b/>
            <w:bCs/>
          </w:rPr>
          <w:t>indulás</w:t>
        </w:r>
        <w:r w:rsidR="00C97F15" w:rsidRPr="00116445">
          <w:rPr>
            <w:b/>
            <w:bCs/>
          </w:rPr>
          <w:t>ának dátuma</w:t>
        </w:r>
      </w:ins>
      <w:r w:rsidRPr="00116445">
        <w:rPr>
          <w:b/>
          <w:bCs/>
        </w:rPr>
        <w:t>”</w:t>
      </w:r>
      <w:r w:rsidRPr="00116445">
        <w:t xml:space="preserve"> mező lekötött betéteknél alapvetően az eredeti betétlekötés napja, roll-over jellegű betéteknél sem módosítandó. </w:t>
      </w:r>
      <w:proofErr w:type="spellStart"/>
      <w:r w:rsidR="0020526E" w:rsidRPr="00116445">
        <w:t>Látraszóló</w:t>
      </w:r>
      <w:proofErr w:type="spellEnd"/>
      <w:r w:rsidR="0020526E" w:rsidRPr="00116445">
        <w:t xml:space="preserve"> típusú betétek 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del w:id="66" w:author="MNB" w:date="2024-10-01T12:08:00Z">
        <w:r w:rsidRPr="00F11DDE">
          <w:delText>A „Betét lejáratának napja” roll-over jellegű betéteknél a betét megújulás utáni lejáratának napja.</w:delText>
        </w:r>
        <w:r w:rsidR="0020526E" w:rsidRPr="00F11DDE">
          <w:delText xml:space="preserve"> Látraszóló típusú betétek esetén</w:delText>
        </w:r>
        <w:r w:rsidR="00A746B2" w:rsidRPr="00F11DDE">
          <w:delText>,</w:delText>
        </w:r>
        <w:r w:rsidR="0020526E" w:rsidRPr="00F11DDE">
          <w:delText xml:space="preserve"> ahol ismert, ott kérjük megadni a betét lejáratának napját a mezőben, ahol nem ismert a dátum, ott a ’99991231’ értéket szükséges </w:delText>
        </w:r>
        <w:r w:rsidR="00A746B2" w:rsidRPr="00F11DDE">
          <w:delText>jelenteni a mezőben.</w:delText>
        </w:r>
      </w:del>
    </w:p>
    <w:p w14:paraId="3EAAC38F" w14:textId="68006B30" w:rsidR="00A746B2" w:rsidRPr="00116445" w:rsidRDefault="007C251B" w:rsidP="00116445">
      <w:pPr>
        <w:rPr>
          <w:ins w:id="67" w:author="MNB" w:date="2024-10-01T12:08:00Z"/>
          <w:color w:val="FF0000"/>
        </w:rPr>
      </w:pPr>
      <w:ins w:id="68" w:author="MNB" w:date="2024-10-01T12:08:00Z">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69"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69"/>
        <w:r w:rsidR="00A746B2" w:rsidRPr="00116445">
          <w:t>.</w:t>
        </w:r>
      </w:ins>
    </w:p>
    <w:p w14:paraId="47F93505" w14:textId="37BF1DB7"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a bruttó fennálló tőkeösszegben bekövetkezett változás jelentendő, amennyiben a strukturált betét bruttó fennálló tőkeösszeghez tartozó záró állománya a hozzá 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miatt változik.</w:t>
      </w:r>
    </w:p>
    <w:p w14:paraId="1C40F8BF" w14:textId="45DEF91A" w:rsidR="00474B9D" w:rsidRPr="00116445" w:rsidRDefault="00474B9D" w:rsidP="00116445">
      <w:r w:rsidRPr="00116445">
        <w:t xml:space="preserve">A </w:t>
      </w:r>
      <w:r w:rsidRPr="00116445">
        <w:rPr>
          <w:b/>
          <w:bCs/>
        </w:rPr>
        <w:t>„</w:t>
      </w:r>
      <w:del w:id="70" w:author="MNB" w:date="2024-10-01T12:08:00Z">
        <w:r w:rsidR="005A6A94" w:rsidRPr="00F11DDE">
          <w:rPr>
            <w:b/>
            <w:bCs/>
          </w:rPr>
          <w:delText>Betét szerződés</w:delText>
        </w:r>
      </w:del>
      <w:ins w:id="71" w:author="MNB" w:date="2024-10-01T12:08:00Z">
        <w:r w:rsidR="005A6A94" w:rsidRPr="00116445">
          <w:rPr>
            <w:b/>
            <w:bCs/>
          </w:rPr>
          <w:t>Betétszerződés</w:t>
        </w:r>
      </w:ins>
      <w:r w:rsidR="005A6A94" w:rsidRPr="00116445">
        <w:rPr>
          <w:b/>
          <w:bCs/>
        </w:rPr>
        <w:t xml:space="preserve">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del w:id="72" w:author="MNB" w:date="2024-10-01T12:08:00Z">
        <w:r w:rsidRPr="00F11DDE">
          <w:delText>.</w:delText>
        </w:r>
      </w:del>
      <w:ins w:id="73" w:author="MNB" w:date="2024-10-01T12:08:00Z">
        <w:r w:rsidR="001A76EA" w:rsidRPr="00116445">
          <w:t>, hitelszámla ideértve a kártyahitelekhez tartozó számlát</w:t>
        </w:r>
        <w:r w:rsidRPr="00116445">
          <w:t>.</w:t>
        </w:r>
      </w:ins>
      <w:r w:rsidRPr="00116445">
        <w:t xml:space="preserve"> Határidős betétmegállapodás esetén töltendő a mező már a szerződéskötéskor (bővebben ld.</w:t>
      </w:r>
      <w:r w:rsidR="000D2B62" w:rsidRPr="00116445">
        <w:t xml:space="preserve"> </w:t>
      </w:r>
      <w:del w:id="74" w:author="MNB" w:date="2024-10-01T12:08:00Z">
        <w:r w:rsidRPr="00F11DDE">
          <w:fldChar w:fldCharType="begin"/>
        </w:r>
        <w:r w:rsidRPr="00F11DDE">
          <w:delInstrText xml:space="preserve"> REF _Ref117073880 \r \h </w:delInstrText>
        </w:r>
        <w:r w:rsidR="00215620" w:rsidRPr="00F11DDE">
          <w:delInstrText xml:space="preserve"> \* MERGEFORMAT </w:delInstrText>
        </w:r>
        <w:r w:rsidRPr="00F11DDE">
          <w:fldChar w:fldCharType="separate"/>
        </w:r>
        <w:r w:rsidRPr="00F11DDE">
          <w:delText>1.8.2</w:delText>
        </w:r>
        <w:r w:rsidRPr="00F11DDE">
          <w:fldChar w:fldCharType="end"/>
        </w:r>
        <w:r w:rsidRPr="00F11DDE">
          <w:delText>)</w:delText>
        </w:r>
      </w:del>
      <w:ins w:id="75" w:author="MNB" w:date="2024-10-01T12:08:00Z">
        <w:r w:rsidR="000D2B62" w:rsidRPr="00116445">
          <w:t>2.2</w:t>
        </w:r>
        <w:r w:rsidRPr="00116445">
          <w:t>)</w:t>
        </w:r>
      </w:ins>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pPr>
        <w:rPr>
          <w:ins w:id="76" w:author="MNB" w:date="2024-10-01T12:08:00Z"/>
        </w:rPr>
      </w:pPr>
      <w:ins w:id="77" w:author="MNB" w:date="2024-10-01T12:08:00Z">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78" w:name="_Hlk178603798"/>
        <w:bookmarkStart w:id="79"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78"/>
      </w:ins>
    </w:p>
    <w:bookmarkEnd w:id="79"/>
    <w:p w14:paraId="16F3136B" w14:textId="383E7B05" w:rsidR="009314D1" w:rsidRPr="00116445" w:rsidRDefault="009314D1" w:rsidP="00116445">
      <w:pPr>
        <w:rPr>
          <w:ins w:id="80" w:author="MNB" w:date="2024-10-01T12:08:00Z"/>
        </w:rPr>
      </w:pPr>
      <w:ins w:id="81" w:author="MNB" w:date="2024-10-01T12:08:00Z">
        <w:r w:rsidRPr="00116445">
          <w:t>Lejárt lekötött betétekre vonatkozó előírások:</w:t>
        </w:r>
      </w:ins>
    </w:p>
    <w:p w14:paraId="0646FF0B" w14:textId="77777777" w:rsidR="009314D1" w:rsidRPr="00116445" w:rsidRDefault="009314D1" w:rsidP="00116445">
      <w:pPr>
        <w:pStyle w:val="Listaszerbekezds"/>
        <w:numPr>
          <w:ilvl w:val="0"/>
          <w:numId w:val="43"/>
        </w:numPr>
        <w:contextualSpacing w:val="0"/>
        <w:rPr>
          <w:ins w:id="82" w:author="MNB" w:date="2024-10-01T12:08:00Z"/>
          <w:rFonts w:asciiTheme="minorHAnsi" w:hAnsiTheme="minorHAnsi" w:cstheme="minorHAnsi"/>
        </w:rPr>
      </w:pPr>
      <w:ins w:id="83" w:author="MNB" w:date="2024-10-01T12:08:00Z">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ins>
    </w:p>
    <w:p w14:paraId="6CB2FECB" w14:textId="77777777" w:rsidR="009314D1" w:rsidRPr="00116445" w:rsidRDefault="009314D1" w:rsidP="00116445">
      <w:pPr>
        <w:pStyle w:val="Listaszerbekezds"/>
        <w:numPr>
          <w:ilvl w:val="0"/>
          <w:numId w:val="43"/>
        </w:numPr>
        <w:contextualSpacing w:val="0"/>
        <w:rPr>
          <w:ins w:id="84" w:author="MNB" w:date="2024-10-01T12:08:00Z"/>
          <w:rFonts w:asciiTheme="minorHAnsi" w:hAnsiTheme="minorHAnsi" w:cstheme="minorHAnsi"/>
        </w:rPr>
      </w:pPr>
      <w:ins w:id="85" w:author="MNB" w:date="2024-10-01T12:08:00Z">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ins>
    </w:p>
    <w:p w14:paraId="29E59B9F" w14:textId="77777777" w:rsidR="009314D1" w:rsidRPr="00116445" w:rsidRDefault="009314D1" w:rsidP="00116445">
      <w:pPr>
        <w:pStyle w:val="Listaszerbekezds"/>
        <w:numPr>
          <w:ilvl w:val="0"/>
          <w:numId w:val="43"/>
        </w:numPr>
        <w:contextualSpacing w:val="0"/>
        <w:rPr>
          <w:ins w:id="86" w:author="MNB" w:date="2024-10-01T12:08:00Z"/>
          <w:rFonts w:asciiTheme="minorHAnsi" w:hAnsiTheme="minorHAnsi" w:cstheme="minorHAnsi"/>
        </w:rPr>
      </w:pPr>
      <w:ins w:id="87" w:author="MNB" w:date="2024-10-01T12:08:00Z">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ins>
    </w:p>
    <w:p w14:paraId="688FEF90" w14:textId="77777777" w:rsidR="009314D1" w:rsidRPr="00116445" w:rsidRDefault="009314D1" w:rsidP="00116445">
      <w:pPr>
        <w:pStyle w:val="Listaszerbekezds"/>
        <w:numPr>
          <w:ilvl w:val="0"/>
          <w:numId w:val="43"/>
        </w:numPr>
        <w:spacing w:after="0"/>
        <w:contextualSpacing w:val="0"/>
        <w:rPr>
          <w:ins w:id="88" w:author="MNB" w:date="2024-10-01T12:08:00Z"/>
          <w:rFonts w:asciiTheme="minorHAnsi" w:hAnsiTheme="minorHAnsi" w:cstheme="minorHAnsi"/>
        </w:rPr>
      </w:pPr>
      <w:ins w:id="89" w:author="MNB" w:date="2024-10-01T12:08:00Z">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ins>
    </w:p>
    <w:p w14:paraId="330D36C8" w14:textId="77777777" w:rsidR="009314D1" w:rsidRPr="00116445" w:rsidRDefault="009314D1" w:rsidP="00116445">
      <w:pPr>
        <w:rPr>
          <w:ins w:id="90" w:author="MNB" w:date="2024-10-01T12:08:00Z"/>
        </w:rPr>
      </w:pPr>
    </w:p>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16072933" w14:textId="77777777" w:rsidR="00DA60ED" w:rsidRPr="00F11DDE" w:rsidRDefault="00DA60ED" w:rsidP="00815E1F">
      <w:pPr>
        <w:rPr>
          <w:del w:id="91" w:author="MNB" w:date="2024-10-01T12:08:00Z"/>
        </w:rPr>
      </w:pPr>
      <w:del w:id="92" w:author="MNB" w:date="2024-10-01T12:08:00Z">
        <w:r w:rsidRPr="00F11DDE">
          <w:delText xml:space="preserve">A </w:delText>
        </w:r>
        <w:r w:rsidRPr="00F11DDE">
          <w:rPr>
            <w:b/>
            <w:bCs/>
          </w:rPr>
          <w:delText>„Számlavezetési díj összege”</w:delText>
        </w:r>
        <w:r w:rsidRPr="00F11DDE">
          <w:delText xml:space="preserve"> és a </w:delText>
        </w:r>
        <w:r w:rsidRPr="00F11DDE">
          <w:rPr>
            <w:b/>
            <w:bCs/>
          </w:rPr>
          <w:delText>„Teljesült jövedelem érkeztetés összege”</w:delText>
        </w:r>
        <w:r w:rsidRPr="00F11DDE">
          <w:delText xml:space="preserve"> mezőkben az adat pénzforgalmi szemléletben jelentendő, azaz a vonatkozási időszakban befolyt összeget kell a mezőkben szerepeltetni.</w:delText>
        </w:r>
        <w:r w:rsidR="006E5251" w:rsidRPr="00F11DDE">
          <w:delText xml:space="preserve"> „</w:delText>
        </w:r>
        <w:r w:rsidR="006E5251" w:rsidRPr="00F11DDE">
          <w:rPr>
            <w:b/>
            <w:bCs/>
          </w:rPr>
          <w:delText>Vállalt jövedelem érkeztetés összege</w:delText>
        </w:r>
        <w:r w:rsidR="006E5251" w:rsidRPr="00F11DDE">
          <w:delText>” mezőben az az összeg jelentendő, amely a</w:delText>
        </w:r>
        <w:r w:rsidR="005A6A94" w:rsidRPr="00F11DDE">
          <w:delText xml:space="preserve"> betéti folyószámla</w:delText>
        </w:r>
        <w:r w:rsidR="006E5251" w:rsidRPr="00F11DDE">
          <w:delText xml:space="preserve"> szerződésben foglaltak alapján az adott kondíciók eléréséhez szükséges, hogy havi szinten beérkezzen a folyószámlára. Amennyiben a szerződés alapján </w:delText>
        </w:r>
        <w:r w:rsidR="007278DF">
          <w:delText>több</w:delText>
        </w:r>
        <w:r w:rsidR="006E5251" w:rsidRPr="00F11DDE">
          <w:delText xml:space="preserve"> hónap átlagában kell teljesülnie valamely összeg beérkezésének, hónapra arányosítva jelentendő az összeg.</w:delText>
        </w:r>
        <w:r w:rsidR="001860D7">
          <w:delText xml:space="preserve"> A „Teljesült jövedelem érkeztetés összege” mezőben csak akkor jelentendő adat, ha a termék tekintetében jelentendő a „Vállalt jövedelem összege” mező.</w:delText>
        </w:r>
      </w:del>
    </w:p>
    <w:p w14:paraId="2BC43955" w14:textId="77777777" w:rsidR="006C7D26" w:rsidRPr="00F11DDE" w:rsidRDefault="00815E1F" w:rsidP="00B944EB">
      <w:pPr>
        <w:rPr>
          <w:del w:id="93" w:author="MNB" w:date="2024-10-01T12:08:00Z"/>
        </w:rPr>
      </w:pPr>
      <w:del w:id="94" w:author="MNB" w:date="2024-10-01T12:08:00Z">
        <w:r w:rsidRPr="00F11DDE">
          <w:delText xml:space="preserve">A </w:delText>
        </w:r>
        <w:r w:rsidRPr="00F11DDE">
          <w:rPr>
            <w:b/>
            <w:bCs/>
          </w:rPr>
          <w:delText xml:space="preserve">„Zárolások összege” </w:delText>
        </w:r>
        <w:r w:rsidRPr="00F11DDE">
          <w:delText>mezőben f</w:delText>
        </w:r>
        <w:r w:rsidR="006C7D26" w:rsidRPr="00F11DDE">
          <w:delText>olyószámlák esetén a hó végén fennálló zárolások összeg</w:delText>
        </w:r>
        <w:r w:rsidRPr="00F11DDE">
          <w:delText>e jelentendő egy összegben</w:delText>
        </w:r>
        <w:r w:rsidR="00E92C76" w:rsidRPr="00F11DDE">
          <w:delText>, annak a számlának a devizanemében, amelyen a zárolás történik</w:delText>
        </w:r>
        <w:r w:rsidRPr="00F11DDE">
          <w:delText xml:space="preserve">. </w:delText>
        </w:r>
        <w:r w:rsidR="006C7D26" w:rsidRPr="00F11DDE">
          <w:delText xml:space="preserve"> </w:delText>
        </w:r>
      </w:del>
    </w:p>
    <w:p w14:paraId="6CDEB968" w14:textId="21D84760" w:rsidR="00A1578B" w:rsidRPr="00116445" w:rsidRDefault="002E1BD2" w:rsidP="00116445">
      <w:pPr>
        <w:spacing w:after="0"/>
        <w:rPr>
          <w:ins w:id="95" w:author="MNB" w:date="2024-10-01T12:08:00Z"/>
          <w:rFonts w:eastAsia="Times New Roman"/>
        </w:rPr>
      </w:pPr>
      <w:del w:id="96" w:author="MNB" w:date="2024-10-01T12:08:00Z">
        <w:r w:rsidRPr="00F11DDE">
          <w:delText>A számlavezetési díjra, jövedelem érkeztetésre és</w:delText>
        </w:r>
      </w:del>
      <w:ins w:id="97" w:author="MNB" w:date="2024-10-01T12:08:00Z">
        <w:r w:rsidR="00815E1F" w:rsidRPr="00116445">
          <w:t xml:space="preserve">A </w:t>
        </w:r>
        <w:r w:rsidR="00815E1F" w:rsidRPr="00116445">
          <w:rPr>
            <w:b/>
            <w:bCs/>
          </w:rPr>
          <w:t xml:space="preserve">„Zárolások összege” </w:t>
        </w:r>
        <w:r w:rsidR="00815E1F" w:rsidRPr="00116445">
          <w:t>mezőben f</w:t>
        </w:r>
        <w:r w:rsidR="006C7D26" w:rsidRPr="00116445">
          <w:t>olyószámlák esetén a hó végén fennálló zárolások összeg</w:t>
        </w:r>
        <w:r w:rsidR="00815E1F" w:rsidRPr="00116445">
          <w:t>e jelentendő egy összegben</w:t>
        </w:r>
        <w:r w:rsidR="00E92C76" w:rsidRPr="00116445">
          <w:t>, annak a számlának a devizanemében, amelyen a zárolás történik</w:t>
        </w:r>
        <w:r w:rsidR="00815E1F"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 xml:space="preserve">tetendő a BETREG-ben, ennek megfelelően a zárolások összege is </w:t>
        </w:r>
        <w:proofErr w:type="spellStart"/>
        <w:proofErr w:type="gramStart"/>
        <w:r w:rsidR="00810B35" w:rsidRPr="00116445">
          <w:t>jelentendő.</w:t>
        </w:r>
        <w:r w:rsidR="00A1578B" w:rsidRPr="00116445">
          <w:t>A</w:t>
        </w:r>
        <w:proofErr w:type="spellEnd"/>
        <w:proofErr w:type="gramEnd"/>
        <w:r w:rsidR="00A1578B" w:rsidRPr="00116445">
          <w:t xml:space="preserve"> </w:t>
        </w:r>
        <w:r w:rsidR="00A1578B" w:rsidRPr="00116445">
          <w:rPr>
            <w:b/>
            <w:bCs/>
          </w:rPr>
          <w:t>„</w:t>
        </w:r>
        <w:r w:rsidR="00A1578B" w:rsidRPr="00116445">
          <w:rPr>
            <w:rFonts w:asciiTheme="minorHAnsi" w:hAnsiTheme="minorHAnsi" w:cstheme="minorHAnsi"/>
            <w:b/>
            <w:bCs/>
          </w:rPr>
          <w:t>Likviditásfedezeti követelményben (</w:t>
        </w:r>
        <w:proofErr w:type="spellStart"/>
        <w:r w:rsidR="00A1578B" w:rsidRPr="00116445">
          <w:rPr>
            <w:rFonts w:asciiTheme="minorHAnsi" w:hAnsiTheme="minorHAnsi" w:cstheme="minorHAnsi"/>
            <w:b/>
            <w:bCs/>
          </w:rPr>
          <w:t>LCR</w:t>
        </w:r>
        <w:proofErr w:type="spellEnd"/>
        <w:r w:rsidR="00A1578B" w:rsidRPr="00116445">
          <w:rPr>
            <w:rFonts w:asciiTheme="minorHAnsi" w:hAnsiTheme="minorHAnsi" w:cstheme="minorHAnsi"/>
            <w:b/>
            <w:bCs/>
          </w:rPr>
          <w:t>) alkalmazott kiáramlási súly”</w:t>
        </w:r>
        <w:r w:rsidR="00A1578B" w:rsidRPr="00116445">
          <w:rPr>
            <w:rFonts w:asciiTheme="minorHAnsi" w:hAnsiTheme="minorHAnsi" w:cstheme="minorHAnsi"/>
          </w:rPr>
          <w:t xml:space="preserve"> mezőben </w:t>
        </w:r>
        <w:r w:rsidR="00A1578B" w:rsidRPr="00116445">
          <w:rPr>
            <w:rFonts w:eastAsia="Times New Roman"/>
          </w:rPr>
          <w:t xml:space="preserve">az </w:t>
        </w:r>
        <w:proofErr w:type="spellStart"/>
        <w:r w:rsidR="00A1578B" w:rsidRPr="00116445">
          <w:rPr>
            <w:rFonts w:eastAsia="Times New Roman"/>
          </w:rPr>
          <w:t>LCR</w:t>
        </w:r>
        <w:proofErr w:type="spellEnd"/>
        <w:r w:rsidR="00A1578B"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00A1578B" w:rsidRPr="00116445">
          <w:rPr>
            <w:rFonts w:eastAsia="Times New Roman"/>
          </w:rPr>
          <w:t>LCR</w:t>
        </w:r>
        <w:proofErr w:type="spellEnd"/>
        <w:r w:rsidR="00A1578B" w:rsidRPr="00116445">
          <w:rPr>
            <w:rFonts w:eastAsia="Times New Roman"/>
          </w:rPr>
          <w:t xml:space="preserve"> számításban, nem kell értéket rendelni.</w:t>
        </w:r>
      </w:ins>
    </w:p>
    <w:p w14:paraId="5E16E473" w14:textId="377BB076" w:rsidR="006C7D26" w:rsidRPr="00116445" w:rsidRDefault="006C7D26" w:rsidP="00116445">
      <w:pPr>
        <w:rPr>
          <w:ins w:id="98" w:author="MNB" w:date="2024-10-01T12:08:00Z"/>
        </w:rPr>
      </w:pPr>
    </w:p>
    <w:p w14:paraId="44309D2C" w14:textId="32E2DAAF" w:rsidR="00E417D8" w:rsidRPr="00116445" w:rsidRDefault="002E1BD2" w:rsidP="00116445">
      <w:ins w:id="99" w:author="MNB" w:date="2024-10-01T12:08:00Z">
        <w:r w:rsidRPr="00116445">
          <w:t>A</w:t>
        </w:r>
      </w:ins>
      <w:r w:rsidRPr="00116445">
        <w:t xml:space="preserve">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w:t>
      </w:r>
      <w:del w:id="100" w:author="MNB" w:date="2024-10-01T12:08:00Z">
        <w:r w:rsidR="00693CDB" w:rsidRPr="00F11DDE">
          <w:delText>A számlavezetési díj és a</w:delText>
        </w:r>
      </w:del>
      <w:ins w:id="101" w:author="MNB" w:date="2024-10-01T12:08:00Z">
        <w:r w:rsidR="00693CDB" w:rsidRPr="00116445">
          <w:t>A</w:t>
        </w:r>
      </w:ins>
      <w:r w:rsidR="00693CDB" w:rsidRPr="00116445">
        <w:t xml:space="preserve"> zárolásokra vonatkozó információ ezen instrumentumtípusoknál mindenképp jelentendők (jelenthető 0 érték, ha nincs </w:t>
      </w:r>
      <w:del w:id="102" w:author="MNB" w:date="2024-10-01T12:08:00Z">
        <w:r w:rsidR="00693CDB" w:rsidRPr="00F11DDE">
          <w:delText>díj és/vagy zárolás), a ’JOV_ERK_KOD’ mező is töltendő ezekben az esetekben, ’I’ érték megadása esetén pedig meg kell adni a jövedelem érkeztetés összegét, ami 0-nál nagyobb.</w:delText>
        </w:r>
      </w:del>
      <w:ins w:id="103" w:author="MNB" w:date="2024-10-01T12:08:00Z">
        <w:r w:rsidR="00693CDB" w:rsidRPr="00116445">
          <w:t>zárolás)</w:t>
        </w:r>
        <w:r w:rsidR="00F926BD" w:rsidRPr="00116445">
          <w:t xml:space="preserve">. </w:t>
        </w:r>
      </w:ins>
    </w:p>
    <w:p w14:paraId="7BB64623" w14:textId="6A965268"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del w:id="104" w:author="MNB" w:date="2024-10-01T12:08:00Z">
        <w:r w:rsidRPr="00F11DDE">
          <w:delText>”</w:delText>
        </w:r>
        <w:r w:rsidR="00567046" w:rsidRPr="00F11DDE">
          <w:delText>,</w:delText>
        </w:r>
      </w:del>
      <w:ins w:id="105" w:author="MNB" w:date="2024-10-01T12:08:00Z">
        <w:r w:rsidRPr="00116445">
          <w:t>”</w:t>
        </w:r>
        <w:r w:rsidR="00FF25D5" w:rsidRPr="00116445">
          <w:t xml:space="preserve"> és</w:t>
        </w:r>
      </w:ins>
      <w:r w:rsidR="00FF25D5" w:rsidRPr="00116445">
        <w:t xml:space="preserve"> </w:t>
      </w:r>
      <w:r w:rsidRPr="00116445">
        <w:t>a „</w:t>
      </w:r>
      <w:r w:rsidRPr="00116445">
        <w:rPr>
          <w:b/>
          <w:bCs/>
        </w:rPr>
        <w:t>Tárgyidőszakra jutó (statisztikai) kamat</w:t>
      </w:r>
      <w:r w:rsidRPr="00116445">
        <w:t xml:space="preserve">” </w:t>
      </w:r>
      <w:del w:id="106" w:author="MNB" w:date="2024-10-01T12:08:00Z">
        <w:r w:rsidR="00567046" w:rsidRPr="00F11DDE">
          <w:delText>és a „</w:delText>
        </w:r>
        <w:r w:rsidR="00567046" w:rsidRPr="00F11DDE">
          <w:rPr>
            <w:b/>
            <w:bCs/>
          </w:rPr>
          <w:delText>Betét kamatösszege</w:delText>
        </w:r>
        <w:r w:rsidR="00567046" w:rsidRPr="00F11DDE">
          <w:delText xml:space="preserve">” </w:delText>
        </w:r>
      </w:del>
      <w:r w:rsidRPr="00116445">
        <w:t>mezők tekintetében</w:t>
      </w:r>
      <w:r w:rsidR="00380005" w:rsidRPr="00116445">
        <w:t xml:space="preserve"> mindig azon sávhoz tartozó </w:t>
      </w:r>
      <w:del w:id="107" w:author="MNB" w:date="2024-10-01T12:08:00Z">
        <w:r w:rsidR="00380005" w:rsidRPr="00F11DDE">
          <w:delText>kamatlábat</w:delText>
        </w:r>
      </w:del>
      <w:ins w:id="108" w:author="MNB" w:date="2024-10-01T12:08:00Z">
        <w:r w:rsidR="00380005" w:rsidRPr="00116445">
          <w:t>kamatláb</w:t>
        </w:r>
        <w:r w:rsidR="00D91309" w:rsidRPr="00116445">
          <w:t>bal</w:t>
        </w:r>
      </w:ins>
      <w:r w:rsidR="00380005" w:rsidRPr="00116445">
        <w:t xml:space="preserve"> kell </w:t>
      </w:r>
      <w:del w:id="109" w:author="MNB" w:date="2024-10-01T12:08:00Z">
        <w:r w:rsidR="00380005" w:rsidRPr="00F11DDE">
          <w:delText>figyelembe venni</w:delText>
        </w:r>
      </w:del>
      <w:ins w:id="110" w:author="MNB" w:date="2024-10-01T12:08:00Z">
        <w:r w:rsidR="00D91309" w:rsidRPr="00116445">
          <w:t>kalkulálni</w:t>
        </w:r>
      </w:ins>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111" w:name="_Hlk160628396"/>
      <w:r w:rsidR="00C634E0" w:rsidRPr="00116445">
        <w:t xml:space="preserve">abban az esetben, ha a jelentésben az adatszolgáltató és a megfigyelt szervezet megegyezik, </w:t>
      </w:r>
      <w:bookmarkEnd w:id="111"/>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3E44A08" w:rsidR="001A3077" w:rsidRPr="00116445" w:rsidRDefault="001A3077" w:rsidP="00116445">
      <w:pPr>
        <w:keepNext/>
      </w:pPr>
      <w:r w:rsidRPr="00116445">
        <w:t xml:space="preserve">Az </w:t>
      </w:r>
      <w:r w:rsidRPr="00116445">
        <w:rPr>
          <w:b/>
          <w:bCs/>
        </w:rPr>
        <w:t>„Állományi évesített kamatláb</w:t>
      </w:r>
      <w:del w:id="112" w:author="MNB" w:date="2024-10-01T12:08:00Z">
        <w:r w:rsidRPr="00F11DDE">
          <w:rPr>
            <w:b/>
            <w:bCs/>
          </w:rPr>
          <w:delText>”</w:delText>
        </w:r>
      </w:del>
      <w:ins w:id="113" w:author="MNB" w:date="2024-10-01T12:08:00Z">
        <w:r w:rsidR="00FF25D5" w:rsidRPr="00116445">
          <w:rPr>
            <w:b/>
            <w:bCs/>
          </w:rPr>
          <w:t xml:space="preserve"> %</w:t>
        </w:r>
        <w:r w:rsidRPr="00116445">
          <w:rPr>
            <w:b/>
            <w:bCs/>
          </w:rPr>
          <w:t>”</w:t>
        </w:r>
      </w:ins>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716DC3C4" w:rsidR="001A3077" w:rsidRPr="00116445" w:rsidRDefault="001A3077" w:rsidP="00116445">
      <w:pPr>
        <w:keepNext/>
      </w:pPr>
      <w:r w:rsidRPr="00116445">
        <w:t xml:space="preserve">Az </w:t>
      </w:r>
      <w:r w:rsidRPr="00116445">
        <w:rPr>
          <w:b/>
          <w:bCs/>
        </w:rPr>
        <w:t>„Új szerződés - szerződéses kamatláb”</w:t>
      </w:r>
      <w:r w:rsidRPr="00116445">
        <w:t xml:space="preserve"> </w:t>
      </w:r>
      <w:del w:id="114" w:author="MNB" w:date="2024-10-01T12:08:00Z">
        <w:r w:rsidRPr="00F11DDE">
          <w:delText>mezőben az egy soron jelentett új szerződésekre vonatkozóan súlyozott, az</w:delText>
        </w:r>
      </w:del>
      <w:proofErr w:type="spellStart"/>
      <w:ins w:id="115" w:author="MNB" w:date="2024-10-01T12:08:00Z">
        <w:r w:rsidRPr="00116445">
          <w:t>mezőbenaz</w:t>
        </w:r>
      </w:ins>
      <w:proofErr w:type="spellEnd"/>
      <w:r w:rsidRPr="00116445">
        <w:t xml:space="preserve"> ügyféllel kötött szerződésben meghatározott kamatlábat kell jelenteni. A </w:t>
      </w:r>
      <w:r w:rsidR="004E431E" w:rsidRPr="00B33E2E">
        <w:rPr>
          <w:b/>
        </w:rPr>
        <w:t>„Hibrid/strukturált termék része</w:t>
      </w:r>
      <w:del w:id="116" w:author="MNB" w:date="2024-10-01T12:08:00Z">
        <w:r w:rsidR="004E431E" w:rsidRPr="00F11DDE">
          <w:delText>”</w:delText>
        </w:r>
      </w:del>
      <w:ins w:id="117" w:author="MNB" w:date="2024-10-01T12:08:00Z">
        <w:r w:rsidR="00252FA0" w:rsidRPr="00116445">
          <w:rPr>
            <w:b/>
            <w:bCs/>
          </w:rPr>
          <w:t>-e?</w:t>
        </w:r>
        <w:r w:rsidR="004E431E" w:rsidRPr="00116445">
          <w:rPr>
            <w:b/>
            <w:bCs/>
          </w:rPr>
          <w:t>”</w:t>
        </w:r>
      </w:ins>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AFC301D" w14:textId="77777777" w:rsidR="001603E3" w:rsidRPr="00F11DDE" w:rsidRDefault="001603E3" w:rsidP="001A3077">
      <w:pPr>
        <w:keepNext/>
        <w:rPr>
          <w:del w:id="118" w:author="MNB" w:date="2024-10-01T12:08:00Z"/>
        </w:rPr>
      </w:pP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119" w:name="_Hlk161215566"/>
      <w:r w:rsidRPr="00116445">
        <w:t xml:space="preserve">A </w:t>
      </w:r>
      <w:r w:rsidRPr="00B33E2E">
        <w:rPr>
          <w:b/>
        </w:rPr>
        <w:t>„Kamatozás módja”</w:t>
      </w:r>
      <w:r w:rsidRPr="00116445">
        <w:t xml:space="preserve"> mezőben az </w:t>
      </w:r>
      <w:proofErr w:type="spellStart"/>
      <w:r w:rsidRPr="00116445">
        <w:t>INSTR_BET</w:t>
      </w:r>
      <w:proofErr w:type="spellEnd"/>
      <w:r w:rsidRPr="00116445">
        <w:t xml:space="preserve">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119"/>
    <w:p w14:paraId="162102AB" w14:textId="57CE9064"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w:t>
      </w:r>
      <w:del w:id="120" w:author="MNB" w:date="2024-10-01T12:08:00Z">
        <w:r w:rsidRPr="00F11DDE">
          <w:rPr>
            <w:b/>
            <w:bCs/>
          </w:rPr>
          <w:delText>Referenciakamat</w:delText>
        </w:r>
      </w:del>
      <w:ins w:id="121" w:author="MNB" w:date="2024-10-01T12:08:00Z">
        <w:r w:rsidRPr="00116445">
          <w:rPr>
            <w:b/>
            <w:bCs/>
          </w:rPr>
          <w:t>Referencia</w:t>
        </w:r>
        <w:r w:rsidR="00252FA0" w:rsidRPr="00116445">
          <w:rPr>
            <w:b/>
            <w:bCs/>
          </w:rPr>
          <w:t xml:space="preserve"> </w:t>
        </w:r>
        <w:r w:rsidRPr="00116445">
          <w:rPr>
            <w:b/>
            <w:bCs/>
          </w:rPr>
          <w:t>kamat</w:t>
        </w:r>
      </w:ins>
      <w:r w:rsidRPr="00116445">
        <w:rPr>
          <w:b/>
          <w:bCs/>
        </w:rPr>
        <w:t xml:space="preserve">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ins w:id="122" w:author="MNB" w:date="2024-10-01T12:08:00Z"/>
          <w:rFonts w:ascii="Calibri" w:eastAsiaTheme="minorHAnsi" w:hAnsi="Calibri" w:cstheme="minorBidi"/>
          <w:sz w:val="20"/>
          <w:szCs w:val="20"/>
        </w:rPr>
      </w:pPr>
      <w:ins w:id="123" w:author="MNB" w:date="2024-10-01T12:08:00Z">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ins>
    </w:p>
    <w:p w14:paraId="12B64D84" w14:textId="77777777" w:rsidR="001C57AD" w:rsidRPr="00B33E2E" w:rsidRDefault="001C57AD" w:rsidP="00B33E2E">
      <w:pPr>
        <w:pStyle w:val="Bekezds"/>
        <w:spacing w:line="276" w:lineRule="auto"/>
        <w:ind w:firstLine="0"/>
        <w:jc w:val="both"/>
        <w:rPr>
          <w:moveTo w:id="124" w:author="MNB" w:date="2024-10-01T12:08:00Z"/>
          <w:rFonts w:ascii="Calibri" w:hAnsi="Calibri"/>
          <w:sz w:val="20"/>
        </w:rPr>
      </w:pPr>
      <w:moveToRangeStart w:id="125" w:author="MNB" w:date="2024-10-01T12:08:00Z" w:name="move178676912"/>
    </w:p>
    <w:p w14:paraId="2A862D96" w14:textId="77777777" w:rsidR="002A3E31" w:rsidRDefault="001C57AD" w:rsidP="002A3E31">
      <w:pPr>
        <w:rPr>
          <w:del w:id="126" w:author="MNB" w:date="2024-10-01T12:08:00Z"/>
        </w:rPr>
      </w:pPr>
      <w:moveTo w:id="127" w:author="MNB" w:date="2024-10-01T12:08:00Z">
        <w:r w:rsidRPr="00B33E2E">
          <w:t xml:space="preserve">A </w:t>
        </w:r>
        <w:r w:rsidRPr="00B33E2E">
          <w:rPr>
            <w:b/>
          </w:rPr>
          <w:t>„</w:t>
        </w:r>
      </w:moveTo>
      <w:moveToRangeEnd w:id="125"/>
      <w:del w:id="128" w:author="MNB" w:date="2024-10-01T12:08:00Z">
        <w:r w:rsidR="002A3E31">
          <w:delText>T</w:delText>
        </w:r>
        <w:r w:rsidR="002A3E31" w:rsidRPr="00A75470">
          <w:delText xml:space="preserve">ranszferálható betét és látraszóló és folyószámlabetét (transzferálható betéteken kívül) instrumentum típusok esetén </w:delText>
        </w:r>
        <w:r w:rsidR="002A3E31">
          <w:delText>jelentendő az az információ, hogy a tárgyhónap során érkezett-e készpénzes befizetés a számlára</w:delText>
        </w:r>
        <w:r w:rsidR="00B12AC6">
          <w:delText>, illetve történt-e készpénzfelvétel</w:delText>
        </w:r>
        <w:r w:rsidR="002A3E31">
          <w:delText>. Amennyiben igen, meg kell adni a készpénzes befizetés</w:delText>
        </w:r>
        <w:r w:rsidR="00B12AC6">
          <w:delText>/készpénzfelvétel</w:delText>
        </w:r>
        <w:r w:rsidR="002A3E31">
          <w:delText xml:space="preserve"> összegét és devizanemét is. </w:delText>
        </w:r>
      </w:del>
    </w:p>
    <w:p w14:paraId="43FBC59F" w14:textId="788FA47D" w:rsidR="001C57AD" w:rsidRPr="00116445" w:rsidRDefault="002A3E31" w:rsidP="00116445">
      <w:pPr>
        <w:pStyle w:val="Bekezds"/>
        <w:spacing w:line="276" w:lineRule="auto"/>
        <w:ind w:firstLine="0"/>
        <w:jc w:val="both"/>
        <w:rPr>
          <w:ins w:id="129" w:author="MNB" w:date="2024-10-01T12:08:00Z"/>
          <w:rStyle w:val="cf01"/>
        </w:rPr>
      </w:pPr>
      <w:del w:id="130" w:author="MNB" w:date="2024-10-01T12:08:00Z">
        <w:r>
          <w:delText xml:space="preserve">Jelentendő az az információ is, hogy „Digitális elkülönítés képezhető-e?” az adott számlán (pl. ún. megtakarítási persely). Amennyiben igen, akkor meg kell adni, hogy 2025. június vonatkozási időig visszamenőleg történt-e ilyen digitális elkülönítés és a tárgyhónap végén történik-e (a két mező értéke a BETREG indulásakor értelemszerűen megegyezik). </w:delText>
        </w:r>
      </w:del>
      <w:ins w:id="131" w:author="MNB" w:date="2024-10-01T12:08:00Z">
        <w:r w:rsidR="001C57AD" w:rsidRPr="00116445">
          <w:rPr>
            <w:rFonts w:ascii="Calibri" w:eastAsiaTheme="minorHAnsi" w:hAnsi="Calibri" w:cstheme="minorBidi"/>
            <w:b/>
            <w:bCs/>
            <w:sz w:val="20"/>
            <w:szCs w:val="20"/>
          </w:rPr>
          <w:t>Számlacsomag 9SED táblakódú felügyeleti jelentésben alkalmazott termékkódja”</w:t>
        </w:r>
        <w:r w:rsidR="001C57AD"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001C57AD"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001C57AD"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001C57AD" w:rsidRPr="00116445">
          <w:rPr>
            <w:rFonts w:ascii="Calibri" w:eastAsiaTheme="minorHAnsi" w:hAnsi="Calibri" w:cstheme="minorBidi"/>
            <w:sz w:val="20"/>
            <w:szCs w:val="20"/>
          </w:rPr>
          <w:t xml:space="preserve">A </w:t>
        </w:r>
        <w:r w:rsidR="001C57AD"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001C57AD" w:rsidRPr="00116445">
          <w:rPr>
            <w:rFonts w:ascii="Calibri" w:eastAsiaTheme="minorHAnsi" w:hAnsi="Calibri" w:cstheme="minorBidi"/>
            <w:b/>
            <w:bCs/>
            <w:sz w:val="20"/>
            <w:szCs w:val="20"/>
          </w:rPr>
          <w:t>neve”</w:t>
        </w:r>
        <w:r w:rsidR="001C57AD" w:rsidRPr="00116445">
          <w:rPr>
            <w:rFonts w:ascii="Calibri" w:eastAsiaTheme="minorHAnsi" w:hAnsi="Calibri" w:cstheme="minorBidi"/>
            <w:sz w:val="20"/>
            <w:szCs w:val="20"/>
          </w:rPr>
          <w:t xml:space="preserve"> mezőben </w:t>
        </w:r>
        <w:r w:rsidR="001C57AD" w:rsidRPr="00116445">
          <w:rPr>
            <w:rStyle w:val="cf01"/>
          </w:rPr>
          <w:t>az adott számlatermék nevét (fizetési számla megnevezése) kell szerepeltetni a bizottsági végrehajtási rendelet 5. cikk (1) bekezdése alapján.</w:t>
        </w:r>
      </w:ins>
    </w:p>
    <w:p w14:paraId="27FF0278" w14:textId="77777777" w:rsidR="00DF3C78" w:rsidRPr="00B33E2E" w:rsidRDefault="00DF3C78" w:rsidP="00B33E2E">
      <w:pPr>
        <w:pStyle w:val="Bekezds"/>
        <w:spacing w:line="276" w:lineRule="auto"/>
        <w:ind w:firstLine="0"/>
        <w:jc w:val="both"/>
        <w:rPr>
          <w:rStyle w:val="cf01"/>
        </w:rPr>
      </w:pPr>
    </w:p>
    <w:p w14:paraId="2C912884" w14:textId="2EC5C994" w:rsidR="00380005" w:rsidRPr="00116445" w:rsidRDefault="00380005" w:rsidP="00116445">
      <w:pPr>
        <w:pStyle w:val="Cmsor2"/>
      </w:pPr>
      <w:bookmarkStart w:id="132" w:name="_Toc178676657"/>
      <w:bookmarkStart w:id="133" w:name="_Toc162526133"/>
      <w:r w:rsidRPr="00116445">
        <w:t xml:space="preserve">A </w:t>
      </w:r>
      <w:proofErr w:type="spellStart"/>
      <w:r w:rsidRPr="00116445">
        <w:t>INSTR_FHIT</w:t>
      </w:r>
      <w:proofErr w:type="spellEnd"/>
      <w:r w:rsidRPr="00116445">
        <w:t xml:space="preserve"> kódú tábla kitöltésével kapcsolatos előírások</w:t>
      </w:r>
      <w:bookmarkEnd w:id="132"/>
      <w:bookmarkEnd w:id="133"/>
    </w:p>
    <w:p w14:paraId="3E786A42" w14:textId="38919684"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del w:id="134" w:author="MNB" w:date="2024-10-01T12:08:00Z">
        <w:r w:rsidR="005B1477" w:rsidRPr="00F11DDE">
          <w:delText>INST</w:delText>
        </w:r>
      </w:del>
      <w:proofErr w:type="spellStart"/>
      <w:ins w:id="135" w:author="MNB" w:date="2024-10-01T12:08:00Z">
        <w:r w:rsidR="005B1477" w:rsidRPr="00116445">
          <w:t>INST</w:t>
        </w:r>
        <w:r w:rsidR="004865B5" w:rsidRPr="00116445">
          <w:t>R</w:t>
        </w:r>
      </w:ins>
      <w:r w:rsidR="005B1477" w:rsidRPr="00116445">
        <w:t>_FHIT.SZERZ_AZON</w:t>
      </w:r>
      <w:proofErr w:type="spellEnd"/>
      <w:r w:rsidR="005B1477" w:rsidRPr="00116445">
        <w:t xml:space="preserve"> (</w:t>
      </w:r>
      <w:r w:rsidR="005B1477" w:rsidRPr="00116445">
        <w:rPr>
          <w:b/>
          <w:bCs/>
        </w:rPr>
        <w:t xml:space="preserve">„Szerződés </w:t>
      </w:r>
      <w:del w:id="136" w:author="MNB" w:date="2024-10-01T12:08:00Z">
        <w:r w:rsidR="005B1477" w:rsidRPr="00F11DDE">
          <w:rPr>
            <w:b/>
            <w:bCs/>
          </w:rPr>
          <w:delText>azonosító</w:delText>
        </w:r>
      </w:del>
      <w:ins w:id="137" w:author="MNB" w:date="2024-10-01T12:08:00Z">
        <w:r w:rsidR="005B1477" w:rsidRPr="00116445">
          <w:rPr>
            <w:b/>
            <w:bCs/>
          </w:rPr>
          <w:t>azonosító</w:t>
        </w:r>
        <w:r w:rsidR="00413A84" w:rsidRPr="00116445">
          <w:rPr>
            <w:b/>
            <w:bCs/>
          </w:rPr>
          <w:t>ja</w:t>
        </w:r>
      </w:ins>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ins w:id="138" w:author="MNB" w:date="2024-10-01T12:08:00Z">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ins>
    </w:p>
    <w:p w14:paraId="0D289E16" w14:textId="7CE8BD7C" w:rsidR="00435F8A" w:rsidRPr="00116445" w:rsidRDefault="0071398C" w:rsidP="00116445">
      <w:pPr>
        <w:rPr>
          <w:rFonts w:asciiTheme="minorHAnsi" w:hAnsiTheme="minorHAnsi" w:cstheme="minorHAnsi"/>
          <w:bCs/>
        </w:rPr>
      </w:pPr>
      <w:r w:rsidRPr="00B33E2E">
        <w:rPr>
          <w:rFonts w:asciiTheme="minorHAnsi" w:hAnsi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w:t>
      </w:r>
      <w:proofErr w:type="spellStart"/>
      <w:r w:rsidRPr="00116445">
        <w:rPr>
          <w:rFonts w:asciiTheme="minorHAnsi" w:hAnsiTheme="minorHAnsi" w:cstheme="minorHAnsi"/>
          <w:bCs/>
        </w:rPr>
        <w:t>INSTR_FHIT</w:t>
      </w:r>
      <w:proofErr w:type="spellEnd"/>
      <w:r w:rsidRPr="00116445">
        <w:rPr>
          <w:rFonts w:asciiTheme="minorHAnsi" w:hAnsiTheme="minorHAnsi" w:cstheme="minorHAnsi"/>
          <w:bCs/>
        </w:rPr>
        <w:t xml:space="preserve">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xml:space="preserve">” mező tekintetében az </w:t>
      </w:r>
      <w:proofErr w:type="spellStart"/>
      <w:r w:rsidRPr="00116445">
        <w:rPr>
          <w:rFonts w:asciiTheme="minorHAnsi" w:hAnsiTheme="minorHAnsi" w:cstheme="minorHAnsi"/>
          <w:bCs/>
        </w:rPr>
        <w:t>INSTR_BET</w:t>
      </w:r>
      <w:proofErr w:type="spellEnd"/>
      <w:r w:rsidRPr="00116445">
        <w:rPr>
          <w:rFonts w:asciiTheme="minorHAnsi" w:hAnsiTheme="minorHAnsi" w:cstheme="minorHAnsi"/>
          <w:bCs/>
        </w:rPr>
        <w:t xml:space="preserve"> táblánál leírtak szerint kell eljárni.</w:t>
      </w:r>
    </w:p>
    <w:p w14:paraId="0EABF412" w14:textId="77777777"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27CEB74"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del w:id="139" w:author="MNB" w:date="2024-10-01T12:08:00Z">
        <w:r w:rsidRPr="00F11DDE">
          <w:rPr>
            <w:rFonts w:asciiTheme="minorHAnsi" w:hAnsiTheme="minorHAnsi" w:cstheme="minorHAnsi"/>
            <w:bCs/>
          </w:rPr>
          <w:delText>INST</w:delText>
        </w:r>
      </w:del>
      <w:ins w:id="140" w:author="MNB" w:date="2024-10-01T12:08:00Z">
        <w:r w:rsidRPr="00116445">
          <w:rPr>
            <w:rFonts w:asciiTheme="minorHAnsi" w:hAnsiTheme="minorHAnsi" w:cstheme="minorHAnsi"/>
            <w:bCs/>
          </w:rPr>
          <w:t>INST</w:t>
        </w:r>
        <w:r w:rsidR="00A55CAA" w:rsidRPr="00116445">
          <w:rPr>
            <w:rFonts w:asciiTheme="minorHAnsi" w:hAnsiTheme="minorHAnsi" w:cstheme="minorHAnsi"/>
            <w:bCs/>
          </w:rPr>
          <w:t>R</w:t>
        </w:r>
      </w:ins>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del w:id="141" w:author="MNB" w:date="2024-10-01T12:08:00Z">
        <w:r w:rsidRPr="00F11DDE">
          <w:rPr>
            <w:rFonts w:asciiTheme="minorHAnsi" w:hAnsiTheme="minorHAnsi" w:cstheme="minorHAnsi"/>
            <w:bCs/>
          </w:rPr>
          <w:delText>INST</w:delText>
        </w:r>
      </w:del>
      <w:proofErr w:type="spellStart"/>
      <w:ins w:id="142" w:author="MNB" w:date="2024-10-01T12:08:00Z">
        <w:r w:rsidRPr="00116445">
          <w:rPr>
            <w:rFonts w:asciiTheme="minorHAnsi" w:hAnsiTheme="minorHAnsi" w:cstheme="minorHAnsi"/>
            <w:bCs/>
          </w:rPr>
          <w:t>INST</w:t>
        </w:r>
        <w:r w:rsidR="00A55CAA" w:rsidRPr="00116445">
          <w:rPr>
            <w:rFonts w:asciiTheme="minorHAnsi" w:hAnsiTheme="minorHAnsi" w:cstheme="minorHAnsi"/>
            <w:bCs/>
          </w:rPr>
          <w:t>R</w:t>
        </w:r>
      </w:ins>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del w:id="143" w:author="MNB" w:date="2024-10-01T12:08:00Z">
        <w:r w:rsidRPr="00F11DDE">
          <w:rPr>
            <w:rFonts w:asciiTheme="minorHAnsi" w:hAnsiTheme="minorHAnsi" w:cstheme="minorHAnsi"/>
            <w:bCs/>
          </w:rPr>
          <w:delText>INST</w:delText>
        </w:r>
      </w:del>
      <w:proofErr w:type="spellStart"/>
      <w:ins w:id="144" w:author="MNB" w:date="2024-10-01T12:08:00Z">
        <w:r w:rsidRPr="00116445">
          <w:rPr>
            <w:rFonts w:asciiTheme="minorHAnsi" w:hAnsiTheme="minorHAnsi" w:cstheme="minorHAnsi"/>
            <w:bCs/>
          </w:rPr>
          <w:t>INST</w:t>
        </w:r>
        <w:r w:rsidR="00A55CAA" w:rsidRPr="00116445">
          <w:rPr>
            <w:rFonts w:asciiTheme="minorHAnsi" w:hAnsiTheme="minorHAnsi" w:cstheme="minorHAnsi"/>
            <w:bCs/>
          </w:rPr>
          <w:t>R</w:t>
        </w:r>
      </w:ins>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del w:id="145" w:author="MNB" w:date="2024-10-01T12:08:00Z">
        <w:r w:rsidRPr="00F11DDE">
          <w:rPr>
            <w:rFonts w:asciiTheme="minorHAnsi" w:hAnsiTheme="minorHAnsi" w:cstheme="minorHAnsi"/>
            <w:bCs/>
          </w:rPr>
          <w:delText>INST</w:delText>
        </w:r>
      </w:del>
      <w:proofErr w:type="spellStart"/>
      <w:ins w:id="146" w:author="MNB" w:date="2024-10-01T12:08:00Z">
        <w:r w:rsidRPr="00116445">
          <w:rPr>
            <w:rFonts w:asciiTheme="minorHAnsi" w:hAnsiTheme="minorHAnsi" w:cstheme="minorHAnsi"/>
            <w:bCs/>
          </w:rPr>
          <w:t>INST</w:t>
        </w:r>
        <w:r w:rsidR="00A55CAA" w:rsidRPr="00116445">
          <w:rPr>
            <w:rFonts w:asciiTheme="minorHAnsi" w:hAnsiTheme="minorHAnsi" w:cstheme="minorHAnsi"/>
            <w:bCs/>
          </w:rPr>
          <w:t>R</w:t>
        </w:r>
      </w:ins>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 instrumentumon kell szerepeltetni </w:t>
      </w:r>
      <w:del w:id="147" w:author="MNB" w:date="2024-10-01T12:08:00Z">
        <w:r w:rsidRPr="00F11DDE">
          <w:rPr>
            <w:rFonts w:asciiTheme="minorHAnsi" w:hAnsiTheme="minorHAnsi" w:cstheme="minorHAnsi"/>
            <w:bCs/>
          </w:rPr>
          <w:delText>a INST</w:delText>
        </w:r>
      </w:del>
      <w:ins w:id="148" w:author="MNB" w:date="2024-10-01T12:08:00Z">
        <w:r w:rsidRPr="00116445">
          <w:rPr>
            <w:rFonts w:asciiTheme="minorHAnsi" w:hAnsiTheme="minorHAnsi" w:cstheme="minorHAnsi"/>
            <w:bCs/>
          </w:rPr>
          <w:t>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ins>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36B9A761"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w:t>
      </w:r>
      <w:del w:id="149" w:author="MNB" w:date="2024-10-01T12:08:00Z">
        <w:r w:rsidRPr="00F11DDE">
          <w:delText xml:space="preserve">Az okiratban lekötött betéteken egy-egy év elteltével felhalmozódott kamatok állományát nem lehet itt kimutatni, ezeket a kamatokat abban az esetben is az állomány részéként kell jelenteni, ha még nem kerültek tőkésítésre. </w:delText>
        </w:r>
      </w:del>
      <w:r w:rsidRPr="00116445">
        <w:t>Amennyiben a felhalmozott kamat - a negatív kamatkörnyezet miatt - negatív, abban az esetben is a kapcsolódó instrumentummal egy soron, negatív előjellel kell az adatgyűjtésben szerepeltetni.</w:t>
      </w:r>
      <w:del w:id="150" w:author="MNB" w:date="2024-10-01T12:08:00Z">
        <w:r w:rsidRPr="00F11DDE">
          <w:delText xml:space="preserve"> Folyószámlák felhalmozott kamatát olyan módon kell jelenteni, hogy ha hó végén a tartozik jellegű folyószámlához felhalmozott betéti kamat kötelezettség kapcsolódik, akkor a felhalmozott (betéti) kamat állományát annak ellenére is a mérleg forrás oldalán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w:delText>
        </w:r>
      </w:del>
      <w:r w:rsidRPr="00116445">
        <w:t xml:space="preserve">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0B57076A"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w:t>
      </w:r>
      <w:del w:id="151" w:author="MNB" w:date="2024-10-01T12:08:00Z">
        <w:r w:rsidRPr="00F11DDE">
          <w:delText xml:space="preserve">A folyószámlák tárgyidőszakra jutó kamata olyan módon jelentendő, hogy ha a folyószámlához annak hó közbeni egyenlegei miatt kamatráfordítás kapcsolódik ugyan, de a hónap utolsó napján mégis eszközjellegű az egyenleg, akkor a kamatráfordítást a forrás oldalon (azaz a BETREG-ben) kell bemutatni a hó végi tőkeösszeg nulla egyenlege ellenére is.  Amennyiben az adott havi állományváltozások hatására egyazon állományhoz tartozik kamatbevétel és -ráfordítás is, úgy azt lehetőség szerint bruttó módon kell kimutatni: a kamatbevételt az eszköz oldali hiteleknél (a HITREG-ben), míg a forrás oldali állományra jutó kamatráfordítást a forrás oldali betéteknél (a BETREG-ben). </w:delText>
        </w:r>
      </w:del>
      <w:r w:rsidRPr="00116445">
        <w:t>A mezőben jelentett adatnak konzisztensnek kell lennie a statisztikai</w:t>
      </w:r>
      <w:r w:rsidR="00EF65EB">
        <w:t xml:space="preserve"> </w:t>
      </w:r>
      <w:r w:rsidRPr="00116445">
        <w:t>eredménykimutatásban szereplő, megfelelő instrumentumhoz tartozó statisztikai kamatráfordítás tárgyhavi értékével.</w:t>
      </w:r>
    </w:p>
    <w:p w14:paraId="1F5C7012" w14:textId="24C41273" w:rsidR="00D35A62" w:rsidRPr="00116445" w:rsidRDefault="00D35A62" w:rsidP="00116445">
      <w:pPr>
        <w:keepNext/>
      </w:pPr>
      <w:r w:rsidRPr="00116445">
        <w:t xml:space="preserve">Az </w:t>
      </w:r>
      <w:r w:rsidRPr="00116445">
        <w:rPr>
          <w:b/>
          <w:bCs/>
        </w:rPr>
        <w:t>„Állományi évesített kamatláb</w:t>
      </w:r>
      <w:del w:id="152" w:author="MNB" w:date="2024-10-01T12:08:00Z">
        <w:r w:rsidRPr="00F11DDE">
          <w:rPr>
            <w:b/>
            <w:bCs/>
          </w:rPr>
          <w:delText>”</w:delText>
        </w:r>
      </w:del>
      <w:ins w:id="153" w:author="MNB" w:date="2024-10-01T12:08:00Z">
        <w:r w:rsidR="00983AC5" w:rsidRPr="00116445">
          <w:rPr>
            <w:b/>
            <w:bCs/>
          </w:rPr>
          <w:t xml:space="preserve"> %</w:t>
        </w:r>
        <w:r w:rsidRPr="00116445">
          <w:rPr>
            <w:b/>
            <w:bCs/>
          </w:rPr>
          <w:t>”</w:t>
        </w:r>
      </w:ins>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1048E50" w:rsidR="00D35A62" w:rsidRPr="00116445" w:rsidRDefault="00D35A62" w:rsidP="00116445">
      <w:pPr>
        <w:keepNext/>
      </w:pPr>
      <w:r w:rsidRPr="00116445">
        <w:t xml:space="preserve">Az </w:t>
      </w:r>
      <w:r w:rsidRPr="00116445">
        <w:rPr>
          <w:b/>
          <w:bCs/>
        </w:rPr>
        <w:t>„Új szerződés - szerződéses kamatláb”</w:t>
      </w:r>
      <w:r w:rsidRPr="00116445">
        <w:t xml:space="preserve"> mezőben az </w:t>
      </w:r>
      <w:del w:id="154" w:author="MNB" w:date="2024-10-01T12:08:00Z">
        <w:r w:rsidRPr="00F11DDE">
          <w:delText xml:space="preserve">egy soron jelentett új szerződésekre vonatkozóan súlyozott, az </w:delText>
        </w:r>
      </w:del>
      <w:r w:rsidRPr="00116445">
        <w:t xml:space="preserve">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76D43FF1"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w:t>
      </w:r>
      <w:del w:id="155" w:author="MNB" w:date="2024-10-01T12:08:00Z">
        <w:r w:rsidRPr="00F11DDE">
          <w:rPr>
            <w:b/>
            <w:bCs/>
          </w:rPr>
          <w:delText>Referenciakamat</w:delText>
        </w:r>
      </w:del>
      <w:ins w:id="156" w:author="MNB" w:date="2024-10-01T12:08:00Z">
        <w:r w:rsidRPr="00116445">
          <w:rPr>
            <w:b/>
            <w:bCs/>
          </w:rPr>
          <w:t>Referencia</w:t>
        </w:r>
        <w:r w:rsidR="00A55CAA" w:rsidRPr="00116445">
          <w:rPr>
            <w:b/>
            <w:bCs/>
          </w:rPr>
          <w:t xml:space="preserve"> </w:t>
        </w:r>
        <w:r w:rsidRPr="00116445">
          <w:rPr>
            <w:b/>
            <w:bCs/>
          </w:rPr>
          <w:t>kamat</w:t>
        </w:r>
      </w:ins>
      <w:r w:rsidRPr="00116445">
        <w:rPr>
          <w:b/>
          <w:bCs/>
        </w:rPr>
        <w:t xml:space="preserve">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157" w:name="_Toc178676658"/>
      <w:bookmarkStart w:id="158" w:name="_Toc162526134"/>
      <w:r w:rsidRPr="00116445">
        <w:t xml:space="preserve">A </w:t>
      </w:r>
      <w:proofErr w:type="spellStart"/>
      <w:r w:rsidRPr="00116445">
        <w:t>TRAN</w:t>
      </w:r>
      <w:proofErr w:type="spellEnd"/>
      <w:r w:rsidRPr="00116445">
        <w:t xml:space="preserve"> kódú tábla kitöltésével kapcsolatos előírások</w:t>
      </w:r>
      <w:bookmarkEnd w:id="157"/>
      <w:bookmarkEnd w:id="158"/>
    </w:p>
    <w:p w14:paraId="054FBD31" w14:textId="77777777" w:rsidR="00507A30" w:rsidRPr="00116445" w:rsidRDefault="00380005" w:rsidP="00116445">
      <w:r w:rsidRPr="00116445">
        <w:t xml:space="preserve">Csak lekötött betét, felvett hitel 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47A5F92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del w:id="159" w:author="MNB" w:date="2024-10-01T12:08:00Z">
        <w:r w:rsidR="00924BDC" w:rsidRPr="00F11DDE">
          <w:rPr>
            <w:rFonts w:asciiTheme="minorHAnsi" w:hAnsiTheme="minorHAnsi" w:cstheme="minorHAnsi"/>
          </w:rPr>
          <w:delText>’ATADAS’/’ELENGED’</w:delText>
        </w:r>
      </w:del>
      <w:ins w:id="160" w:author="MNB" w:date="2024-10-01T12:08:00Z">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ins>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45556AFF" w:rsidR="007B63A7" w:rsidRPr="00116445" w:rsidRDefault="007B63A7" w:rsidP="00116445">
      <w:r w:rsidRPr="00116445">
        <w:t>A tranzakció összege, irányától függetlenül, pozitív értékkel jelentendő, annak irányát a típus jelöli</w:t>
      </w:r>
      <w:del w:id="161" w:author="MNB" w:date="2024-10-01T12:08:00Z">
        <w:r w:rsidRPr="00F11DDE">
          <w:delText>.</w:delText>
        </w:r>
      </w:del>
      <w:ins w:id="162" w:author="MNB" w:date="2024-10-01T12:08:00Z">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w:t>
        </w:r>
      </w:ins>
      <w:r w:rsidRPr="00116445">
        <w:t xml:space="preserve">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ins w:id="163" w:author="MNB" w:date="2024-10-01T12:08:00Z">
        <w:r w:rsidR="004241D9" w:rsidRPr="00116445">
          <w:t xml:space="preserve">kamattőkésítés, </w:t>
        </w:r>
      </w:ins>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rPr>
          <w:ins w:id="164" w:author="MNB" w:date="2024-10-01T12:08:00Z"/>
        </w:rPr>
      </w:pPr>
    </w:p>
    <w:p w14:paraId="30CC4067" w14:textId="2964F848" w:rsidR="004241D9" w:rsidRPr="00116445" w:rsidRDefault="004241D9" w:rsidP="00116445">
      <w:pPr>
        <w:pStyle w:val="Listaszerbekezds"/>
        <w:numPr>
          <w:ilvl w:val="0"/>
          <w:numId w:val="0"/>
        </w:numPr>
        <w:spacing w:before="240"/>
        <w:rPr>
          <w:ins w:id="165" w:author="MNB" w:date="2024-10-01T12:08:00Z"/>
        </w:rPr>
      </w:pPr>
      <w:ins w:id="166" w:author="MNB" w:date="2024-10-01T12:08:00Z">
        <w:r w:rsidRPr="00116445">
          <w:t>Kamattőkésítés esetén a ’</w:t>
        </w:r>
        <w:proofErr w:type="spellStart"/>
        <w:r w:rsidRPr="00116445">
          <w:t>KAM_TOKESITES</w:t>
        </w:r>
        <w:proofErr w:type="spellEnd"/>
        <w:r w:rsidRPr="00116445">
          <w:t>’ kódérték alkalmazandó.</w:t>
        </w:r>
      </w:ins>
    </w:p>
    <w:p w14:paraId="440C5A03" w14:textId="77777777" w:rsidR="004241D9" w:rsidRPr="00116445" w:rsidRDefault="004241D9" w:rsidP="00116445">
      <w:pPr>
        <w:pStyle w:val="Listaszerbekezds"/>
        <w:numPr>
          <w:ilvl w:val="0"/>
          <w:numId w:val="0"/>
        </w:numPr>
        <w:spacing w:before="240"/>
        <w:rPr>
          <w:ins w:id="167" w:author="MNB" w:date="2024-10-01T12:08:00Z"/>
        </w:rPr>
      </w:pPr>
    </w:p>
    <w:p w14:paraId="4405BFD5" w14:textId="78F69A3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del w:id="168" w:author="MNB" w:date="2024-10-01T12:08:00Z">
        <w:r w:rsidR="008D2A67" w:rsidRPr="00F11DDE">
          <w:delText>’</w:delText>
        </w:r>
        <w:r w:rsidRPr="00F11DDE">
          <w:delText>ATADAS</w:delText>
        </w:r>
        <w:r w:rsidR="008D2A67" w:rsidRPr="00F11DDE">
          <w:delText>’</w:delText>
        </w:r>
      </w:del>
      <w:ins w:id="169" w:author="MNB" w:date="2024-10-01T12:08:00Z">
        <w:r w:rsidR="008D2A67" w:rsidRPr="00116445">
          <w:t>’</w:t>
        </w:r>
        <w:proofErr w:type="spellStart"/>
        <w:r w:rsidR="00806522" w:rsidRPr="00116445">
          <w:t>KOT</w:t>
        </w:r>
        <w:r w:rsidRPr="00116445">
          <w:t>ATAD</w:t>
        </w:r>
        <w:proofErr w:type="spellEnd"/>
        <w:r w:rsidR="008D2A67" w:rsidRPr="00116445">
          <w:t>’</w:t>
        </w:r>
      </w:ins>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278636AC" w:rsidR="008D2A67" w:rsidRPr="00116445" w:rsidRDefault="008D2A67" w:rsidP="00116445">
      <w:r w:rsidRPr="00116445">
        <w:t xml:space="preserve">Kötelezettség elengedése az adatszolgáltató szerződéses megállapodáson alapuló kötelezettségének teljes vagy részbeni, a hitelnyújtó/betételhelyező partner általi önkéntes, tárgyidőszaki elengedésének értéke, pozitív előjellel, </w:t>
      </w:r>
      <w:del w:id="170" w:author="MNB" w:date="2024-10-01T12:08:00Z">
        <w:r w:rsidRPr="00F11DDE">
          <w:delText>’</w:delText>
        </w:r>
        <w:r w:rsidR="00FC0929" w:rsidRPr="00F11DDE">
          <w:delText>EL</w:delText>
        </w:r>
        <w:r w:rsidRPr="00F11DDE">
          <w:delText>ENGED’</w:delText>
        </w:r>
      </w:del>
      <w:ins w:id="171" w:author="MNB" w:date="2024-10-01T12:08:00Z">
        <w:r w:rsidRPr="00116445">
          <w:t>’</w:t>
        </w:r>
        <w:proofErr w:type="spellStart"/>
        <w:r w:rsidR="00FC0929" w:rsidRPr="00116445">
          <w:t>EL</w:t>
        </w:r>
        <w:r w:rsidRPr="00116445">
          <w:t>ENG</w:t>
        </w:r>
        <w:proofErr w:type="spellEnd"/>
        <w:r w:rsidRPr="00116445">
          <w:t>’</w:t>
        </w:r>
      </w:ins>
      <w:r w:rsidRPr="00116445">
        <w:t xml:space="preserve"> kódértéken jelentendő.  </w:t>
      </w:r>
    </w:p>
    <w:p w14:paraId="45735128" w14:textId="1BB28CBE"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del w:id="172" w:author="MNB" w:date="2024-10-01T12:08:00Z">
        <w:r w:rsidR="008D2A67" w:rsidRPr="00F11DDE">
          <w:delText>’ATADAS’</w:delText>
        </w:r>
      </w:del>
      <w:ins w:id="173" w:author="MNB" w:date="2024-10-01T12:08:00Z">
        <w:r w:rsidR="008D2A67" w:rsidRPr="00116445">
          <w:t>’</w:t>
        </w:r>
        <w:proofErr w:type="spellStart"/>
        <w:r w:rsidR="00806522" w:rsidRPr="00116445">
          <w:t>KOT</w:t>
        </w:r>
        <w:r w:rsidR="008D2A67" w:rsidRPr="00116445">
          <w:t>ATAD</w:t>
        </w:r>
        <w:proofErr w:type="spellEnd"/>
        <w:r w:rsidR="008D2A67" w:rsidRPr="00116445">
          <w:t>’</w:t>
        </w:r>
      </w:ins>
      <w:r w:rsidR="008D2A67" w:rsidRPr="00116445">
        <w:t xml:space="preserve"> kóddal, </w:t>
      </w:r>
      <w:r w:rsidR="00F5513B" w:rsidRPr="00116445">
        <w:t xml:space="preserve">az elengedés összegét </w:t>
      </w:r>
      <w:del w:id="174" w:author="MNB" w:date="2024-10-01T12:08:00Z">
        <w:r w:rsidR="00F5513B" w:rsidRPr="00F11DDE">
          <w:delText>’ELENGED’</w:delText>
        </w:r>
      </w:del>
      <w:ins w:id="175" w:author="MNB" w:date="2024-10-01T12:08:00Z">
        <w:r w:rsidR="00F5513B" w:rsidRPr="00116445">
          <w:t>’</w:t>
        </w:r>
        <w:proofErr w:type="spellStart"/>
        <w:r w:rsidR="00F5513B" w:rsidRPr="00116445">
          <w:t>ELENG</w:t>
        </w:r>
        <w:proofErr w:type="spellEnd"/>
        <w:r w:rsidR="00F5513B" w:rsidRPr="00116445">
          <w:t>’</w:t>
        </w:r>
      </w:ins>
      <w:r w:rsidR="00F5513B" w:rsidRPr="00116445">
        <w:t xml:space="preserve"> kóddal, </w:t>
      </w:r>
      <w:r w:rsidR="008D2A67" w:rsidRPr="00116445">
        <w:t>pozitív előjellel</w:t>
      </w:r>
      <w:r w:rsidRPr="00116445">
        <w:t>.</w:t>
      </w:r>
    </w:p>
    <w:p w14:paraId="73FD4106" w14:textId="2BCE0B33"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del w:id="176" w:author="MNB" w:date="2024-10-01T12:08:00Z">
        <w:r w:rsidR="00F5513B" w:rsidRPr="00F11DDE">
          <w:delText>’</w:delText>
        </w:r>
        <w:r w:rsidRPr="00F11DDE">
          <w:delText>ATADAS</w:delText>
        </w:r>
        <w:r w:rsidR="00F5513B" w:rsidRPr="00F11DDE">
          <w:delText>’/’ELENGED’</w:delText>
        </w:r>
      </w:del>
      <w:ins w:id="177" w:author="MNB" w:date="2024-10-01T12:08:00Z">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ins>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Pr="00116445"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2112C5C6" w14:textId="77777777" w:rsidR="007A2ACD" w:rsidRPr="00116445" w:rsidRDefault="007A2ACD" w:rsidP="00116445">
      <w:pPr>
        <w:pStyle w:val="Listaszerbekezds"/>
        <w:numPr>
          <w:ilvl w:val="0"/>
          <w:numId w:val="0"/>
        </w:numPr>
        <w:spacing w:before="240"/>
        <w:contextualSpacing w:val="0"/>
      </w:pPr>
    </w:p>
    <w:p w14:paraId="6B38FA63" w14:textId="5A5DF1D8" w:rsidR="00770835" w:rsidRPr="00116445" w:rsidRDefault="00770835" w:rsidP="00116445">
      <w:pPr>
        <w:pStyle w:val="Cmsor2"/>
      </w:pPr>
      <w:bookmarkStart w:id="178" w:name="_Toc178676659"/>
      <w:bookmarkStart w:id="179" w:name="_Toc162526135"/>
      <w:r w:rsidRPr="00116445">
        <w:t>Az ügyfelekre vonatkozó táblák kitöltésével kapcsolatos előírások</w:t>
      </w:r>
      <w:bookmarkEnd w:id="178"/>
      <w:bookmarkEnd w:id="179"/>
    </w:p>
    <w:p w14:paraId="4BD7D32F" w14:textId="3C46E12B" w:rsidR="0027273B" w:rsidRPr="00116445" w:rsidRDefault="0027273B" w:rsidP="00B33E2E">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ins w:id="180" w:author="MNB" w:date="2024-10-01T12:08:00Z">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ins>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w:t>
      </w:r>
      <w:proofErr w:type="spellStart"/>
      <w:r w:rsidRPr="00116445">
        <w:rPr>
          <w:rFonts w:asciiTheme="minorHAnsi" w:hAnsiTheme="minorHAnsi" w:cstheme="minorHAnsi"/>
        </w:rPr>
        <w:t>INSTR_FHIT</w:t>
      </w:r>
      <w:proofErr w:type="spellEnd"/>
      <w:r w:rsidRPr="00116445">
        <w:rPr>
          <w:rFonts w:asciiTheme="minorHAnsi" w:hAnsiTheme="minorHAnsi" w:cstheme="minorHAnsi"/>
        </w:rPr>
        <w:t xml:space="preserve"> táblában jelentett instrumentumhoz kell kapcsolódnia</w:t>
      </w:r>
      <w:ins w:id="181" w:author="MNB" w:date="2024-10-01T12:08:00Z">
        <w:r w:rsidRPr="00116445">
          <w:rPr>
            <w:rFonts w:asciiTheme="minorHAnsi" w:hAnsiTheme="minorHAnsi" w:cstheme="minorHAnsi"/>
          </w:rPr>
          <w:t xml:space="preserve"> egy </w:t>
        </w:r>
        <w:r w:rsidR="00F01A70" w:rsidRPr="00116445">
          <w:rPr>
            <w:rFonts w:asciiTheme="minorHAnsi" w:hAnsiTheme="minorHAnsi" w:cstheme="minorHAnsi"/>
          </w:rPr>
          <w:t>és csakis</w:t>
        </w:r>
      </w:ins>
      <w:r w:rsidR="00F01A70" w:rsidRPr="00116445">
        <w:rPr>
          <w:rFonts w:asciiTheme="minorHAnsi" w:hAnsiTheme="minorHAnsi" w:cstheme="minorHAnsi"/>
        </w:rPr>
        <w:t xml:space="preserve">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w:t>
      </w:r>
      <w:proofErr w:type="spellStart"/>
      <w:r w:rsidR="00116409" w:rsidRPr="00116445">
        <w:rPr>
          <w:rFonts w:asciiTheme="minorHAnsi" w:hAnsiTheme="minorHAnsi" w:cstheme="minorHAnsi"/>
        </w:rPr>
        <w:t>INSTR_FHIT</w:t>
      </w:r>
      <w:proofErr w:type="spellEnd"/>
      <w:r w:rsidR="00116409" w:rsidRPr="00116445">
        <w:rPr>
          <w:rFonts w:asciiTheme="minorHAnsi" w:hAnsiTheme="minorHAnsi" w:cstheme="minorHAnsi"/>
        </w:rPr>
        <w:t xml:space="preserve">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 xml:space="preserve">az </w:t>
      </w:r>
      <w:proofErr w:type="spellStart"/>
      <w:r w:rsidR="0027273B"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ins w:id="182" w:author="MNB" w:date="2024-10-01T12:08:00Z">
        <w:r w:rsidR="00E502D5" w:rsidRPr="00116445">
          <w:rPr>
            <w:rFonts w:asciiTheme="minorHAnsi" w:hAnsiTheme="minorHAnsi" w:cstheme="minorHAnsi"/>
          </w:rPr>
          <w:t xml:space="preserve">és csakis egy </w:t>
        </w:r>
      </w:ins>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w:t>
      </w:r>
      <w:proofErr w:type="spellStart"/>
      <w:r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B33E2E">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1A906385"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„Ügyfélcsoport-vezető magánszemély vagy önálló vállalkozó</w:t>
      </w:r>
      <w:del w:id="183" w:author="MNB" w:date="2024-10-01T12:08:00Z">
        <w:r w:rsidRPr="00F11DDE">
          <w:rPr>
            <w:b/>
            <w:bCs/>
          </w:rPr>
          <w:delText xml:space="preserve"> azonosítója”</w:delText>
        </w:r>
      </w:del>
      <w:ins w:id="184" w:author="MNB" w:date="2024-10-01T12:08:00Z">
        <w:r w:rsidR="00983AC5" w:rsidRPr="00116445">
          <w:rPr>
            <w:b/>
            <w:bCs/>
          </w:rPr>
          <w:t>-e</w:t>
        </w:r>
        <w:r w:rsidR="00997FB7" w:rsidRPr="00116445">
          <w:rPr>
            <w:b/>
            <w:bCs/>
          </w:rPr>
          <w:t>?</w:t>
        </w:r>
        <w:r w:rsidRPr="00116445">
          <w:rPr>
            <w:b/>
            <w:bCs/>
          </w:rPr>
          <w:t>”</w:t>
        </w:r>
      </w:ins>
      <w:r w:rsidRPr="00116445">
        <w:t xml:space="preserve"> mezőkben jelentendő az információ.</w:t>
      </w:r>
    </w:p>
    <w:p w14:paraId="57E603C4" w14:textId="30469D70" w:rsidR="0015132C" w:rsidRPr="00116445" w:rsidRDefault="0015132C" w:rsidP="00116445">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Ügyfélcsoport-vezető magánszemély vagy önálló vállalkozó</w:t>
      </w:r>
      <w:del w:id="185" w:author="MNB" w:date="2024-10-01T12:08:00Z">
        <w:r w:rsidRPr="00F11DDE">
          <w:rPr>
            <w:b/>
          </w:rPr>
          <w:delText xml:space="preserve"> azonosítója”</w:delText>
        </w:r>
      </w:del>
      <w:ins w:id="186" w:author="MNB" w:date="2024-10-01T12:08:00Z">
        <w:r w:rsidR="00983AC5" w:rsidRPr="00116445">
          <w:rPr>
            <w:b/>
          </w:rPr>
          <w:t>-e</w:t>
        </w:r>
        <w:r w:rsidR="00997FB7" w:rsidRPr="00116445">
          <w:rPr>
            <w:b/>
          </w:rPr>
          <w:t>?</w:t>
        </w:r>
        <w:r w:rsidRPr="00116445">
          <w:rPr>
            <w:b/>
          </w:rPr>
          <w:t>”</w:t>
        </w:r>
      </w:ins>
      <w:r w:rsidRPr="00116445">
        <w:t xml:space="preserve"> mezőkben jelentendő.</w:t>
      </w:r>
    </w:p>
    <w:p w14:paraId="2E2B5C8E" w14:textId="77777777" w:rsidR="0015132C" w:rsidRPr="00116445" w:rsidRDefault="0015132C" w:rsidP="00116445">
      <w:pPr>
        <w:pStyle w:val="Listaszerbekezds"/>
        <w:numPr>
          <w:ilvl w:val="0"/>
          <w:numId w:val="0"/>
        </w:numPr>
        <w:spacing w:after="0"/>
        <w:ind w:left="1429"/>
      </w:pPr>
    </w:p>
    <w:p w14:paraId="508A9212" w14:textId="2012AD67"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del w:id="187" w:author="MNB" w:date="2024-10-01T12:08:00Z">
        <w:r w:rsidRPr="00F11DDE">
          <w:rPr>
            <w:b/>
          </w:rPr>
          <w:delText xml:space="preserve"> azonosítója” </w:delText>
        </w:r>
        <w:r w:rsidRPr="00F11DDE">
          <w:rPr>
            <w:bCs/>
          </w:rPr>
          <w:delText>mezőben</w:delText>
        </w:r>
        <w:r w:rsidRPr="00F11DDE">
          <w:rPr>
            <w:b/>
          </w:rPr>
          <w:delText xml:space="preserve"> nem jelentendő azonosító </w:delText>
        </w:r>
        <w:r w:rsidRPr="00F11DDE">
          <w:rPr>
            <w:bCs/>
          </w:rPr>
          <w:delText>(még anonim azonosító sem). A</w:delText>
        </w:r>
      </w:del>
      <w:ins w:id="188" w:author="MNB" w:date="2024-10-01T12:08:00Z">
        <w:r w:rsidR="00983AC5" w:rsidRPr="00116445">
          <w:rPr>
            <w:b/>
          </w:rPr>
          <w:t>-e</w:t>
        </w:r>
        <w:r w:rsidR="00997FB7" w:rsidRPr="00116445">
          <w:rPr>
            <w:b/>
          </w:rPr>
          <w:t>?</w:t>
        </w:r>
        <w:r w:rsidRPr="00116445">
          <w:rPr>
            <w:b/>
          </w:rPr>
          <w:t>”</w:t>
        </w:r>
      </w:ins>
      <w:r w:rsidRPr="00B33E2E">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0793087C"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w:t>
      </w:r>
      <w:del w:id="189" w:author="MNB" w:date="2024-10-01T12:08:00Z">
        <w:r w:rsidRPr="00F11DDE">
          <w:delText xml:space="preserve"> a</w:delText>
        </w:r>
      </w:del>
      <w:r w:rsidRPr="00116445">
        <w:t xml:space="preserve">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190" w:name="_Hlk170462225"/>
      <w:ins w:id="191" w:author="MNB" w:date="2024-10-01T12:08:00Z">
        <w:r w:rsidR="007A0641" w:rsidRPr="00116445">
          <w:t xml:space="preserve">A működési engedélyt még nem kapott és így MNB által adott egyedi, FB kezdetű azonosítóval nem rendelkező alapokat az átmeneti időben az alapkezelő törzsszámával kell jelenteni. </w:t>
        </w:r>
      </w:ins>
      <w:bookmarkEnd w:id="190"/>
      <w:r w:rsidRPr="00116445">
        <w:rPr>
          <w:rFonts w:asciiTheme="minorHAnsi" w:hAnsiTheme="minorHAnsi" w:cstheme="minorHAnsi"/>
        </w:rPr>
        <w:t>A törzsszám alapján az MNB-ben rendelkezésre álló adatok a feldolgozás során hozzákapcsolhatók adott szervezethez.</w:t>
      </w:r>
    </w:p>
    <w:p w14:paraId="23A31003" w14:textId="48022757" w:rsidR="00065FE4" w:rsidRPr="00116445" w:rsidRDefault="00065FE4" w:rsidP="00116445">
      <w:pPr>
        <w:rPr>
          <w:rFonts w:asciiTheme="minorHAnsi" w:hAnsiTheme="minorHAnsi" w:cstheme="minorHAnsi"/>
        </w:rPr>
      </w:pPr>
      <w:bookmarkStart w:id="192"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w:t>
      </w:r>
      <w:proofErr w:type="gramStart"/>
      <w:r w:rsidRPr="00116445">
        <w:rPr>
          <w:rFonts w:asciiTheme="minorHAnsi" w:hAnsiTheme="minorHAnsi" w:cstheme="minorHAnsi"/>
        </w:rPr>
        <w:t>szervezetek  törzsszámmal</w:t>
      </w:r>
      <w:proofErr w:type="gramEnd"/>
      <w:r w:rsidRPr="00116445">
        <w:rPr>
          <w:rFonts w:asciiTheme="minorHAnsi" w:hAnsiTheme="minorHAnsi" w:cstheme="minorHAnsi"/>
        </w:rPr>
        <w:t xml:space="preserve">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B33E2E">
        <w:rPr>
          <w:rFonts w:asciiTheme="minorHAnsi" w:hAnsi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193" w:name="_Hlk160719369"/>
      <w:bookmarkEnd w:id="192"/>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193"/>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2EB93C23" w:rsidR="00D45295" w:rsidRPr="00116445" w:rsidRDefault="00D45295" w:rsidP="00116445">
      <w:pPr>
        <w:rPr>
          <w:rFonts w:asciiTheme="minorHAnsi" w:hAnsiTheme="minorHAnsi" w:cstheme="minorHAnsi"/>
        </w:rPr>
      </w:pPr>
      <w:r w:rsidRPr="00116445">
        <w:rPr>
          <w:rFonts w:asciiTheme="minorHAnsi" w:hAnsiTheme="minorHAnsi" w:cstheme="minorHAnsi"/>
        </w:rPr>
        <w:t xml:space="preserve">A HITREG-ben és a BETREG-ben alkalmazott ügyfélazonosítóknak azonos ügyfelek tekintetében meg kell egyezniük </w:t>
      </w:r>
      <w:del w:id="194" w:author="MNB" w:date="2024-10-01T12:08:00Z">
        <w:r>
          <w:rPr>
            <w:rFonts w:asciiTheme="minorHAnsi" w:hAnsiTheme="minorHAnsi" w:cstheme="minorHAnsi"/>
          </w:rPr>
          <w:delText>a</w:delText>
        </w:r>
      </w:del>
      <w:ins w:id="195" w:author="MNB" w:date="2024-10-01T12:08:00Z">
        <w:r w:rsidRPr="00116445">
          <w:rPr>
            <w:rFonts w:asciiTheme="minorHAnsi" w:hAnsiTheme="minorHAnsi" w:cstheme="minorHAnsi"/>
          </w:rPr>
          <w:t>a</w:t>
        </w:r>
        <w:r w:rsidR="00806522" w:rsidRPr="00116445">
          <w:rPr>
            <w:rFonts w:asciiTheme="minorHAnsi" w:hAnsiTheme="minorHAnsi" w:cstheme="minorHAnsi"/>
          </w:rPr>
          <w:t>z</w:t>
        </w:r>
      </w:ins>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1344E24F" w14:textId="77777777" w:rsidR="0015132C" w:rsidRPr="00F11DDE" w:rsidRDefault="0015132C" w:rsidP="0015132C">
      <w:pPr>
        <w:rPr>
          <w:del w:id="196" w:author="MNB" w:date="2024-10-01T12:08:00Z"/>
          <w:rFonts w:asciiTheme="minorHAnsi" w:hAnsiTheme="minorHAnsi" w:cstheme="minorHAnsi"/>
        </w:rPr>
      </w:pPr>
      <w:del w:id="197" w:author="MNB" w:date="2024-10-01T12:08:00Z">
        <w:r w:rsidRPr="00F11DDE">
          <w:rPr>
            <w:rFonts w:asciiTheme="minorHAnsi" w:hAnsiTheme="minorHAnsi" w:cstheme="minorHAnsi"/>
          </w:rPr>
          <w:delText xml:space="preserve">A </w:delText>
        </w:r>
        <w:r w:rsidRPr="00F11DDE">
          <w:rPr>
            <w:rFonts w:asciiTheme="minorHAnsi" w:hAnsiTheme="minorHAnsi" w:cstheme="minorHAnsi"/>
            <w:b/>
            <w:bCs/>
          </w:rPr>
          <w:delText>„Jogi eljárás állása”</w:delText>
        </w:r>
        <w:r w:rsidRPr="00F11DDE">
          <w:rPr>
            <w:rFonts w:asciiTheme="minorHAnsi" w:hAnsiTheme="minorHAnsi" w:cstheme="minorHAnsi"/>
          </w:rPr>
          <w:delText xml:space="preserve"> és a </w:delText>
        </w:r>
        <w:r w:rsidRPr="00F11DDE">
          <w:rPr>
            <w:rFonts w:asciiTheme="minorHAnsi" w:hAnsiTheme="minorHAnsi" w:cstheme="minorHAnsi"/>
            <w:b/>
            <w:bCs/>
          </w:rPr>
          <w:delText>„Jogi eljárás kezdeményezésének időpontja”</w:delText>
        </w:r>
        <w:r w:rsidRPr="00F11DDE">
          <w:rPr>
            <w:rFonts w:asciiTheme="minorHAnsi" w:hAnsiTheme="minorHAnsi" w:cstheme="minorHAnsi"/>
          </w:rPr>
          <w:delText xml:space="preserve"> mezők a teljes állomány tekintetében jelentendő mezők. Amennyiben egy időben több jogi eljárás is folyik az ügyféllel szemben, akkor a leginkább negatív eljárás jelentendő. Ebből a szempontból értékelve a kódértékeket, a sorrend a következő (a leginkább negatív az 1.):</w:delText>
        </w:r>
      </w:del>
    </w:p>
    <w:p w14:paraId="756ECB8E" w14:textId="77777777" w:rsidR="001C57AD" w:rsidRPr="00B33E2E" w:rsidRDefault="0015132C" w:rsidP="00B33E2E">
      <w:pPr>
        <w:pStyle w:val="Bekezds"/>
        <w:spacing w:line="276" w:lineRule="auto"/>
        <w:ind w:firstLine="0"/>
        <w:jc w:val="both"/>
        <w:rPr>
          <w:moveFrom w:id="198" w:author="MNB" w:date="2024-10-01T12:08:00Z"/>
          <w:rFonts w:ascii="Calibri" w:hAnsi="Calibri"/>
          <w:sz w:val="20"/>
        </w:rPr>
      </w:pPr>
      <w:del w:id="199" w:author="MNB" w:date="2024-10-01T12:08:00Z">
        <w:r w:rsidRPr="00F11DDE">
          <w:rPr>
            <w:noProof/>
          </w:rPr>
          <w:drawing>
            <wp:inline distT="0" distB="0" distL="0" distR="0" wp14:anchorId="335A6DA6" wp14:editId="2F2D3C4B">
              <wp:extent cx="6013450" cy="1987550"/>
              <wp:effectExtent l="0" t="0" r="635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del>
      <w:moveFromRangeStart w:id="200" w:author="MNB" w:date="2024-10-01T12:08:00Z" w:name="move178676912"/>
    </w:p>
    <w:p w14:paraId="0098357C" w14:textId="77777777" w:rsidR="0015132C" w:rsidRPr="00F11DDE" w:rsidRDefault="001C57AD" w:rsidP="0015132C">
      <w:pPr>
        <w:rPr>
          <w:del w:id="201" w:author="MNB" w:date="2024-10-01T12:08:00Z"/>
          <w:rFonts w:asciiTheme="minorHAnsi" w:hAnsiTheme="minorHAnsi" w:cstheme="minorHAnsi"/>
        </w:rPr>
      </w:pPr>
      <w:moveFrom w:id="202" w:author="MNB" w:date="2024-10-01T12:08:00Z">
        <w:r w:rsidRPr="00B33E2E">
          <w:t xml:space="preserve">A </w:t>
        </w:r>
        <w:r w:rsidRPr="00B33E2E">
          <w:rPr>
            <w:b/>
          </w:rPr>
          <w:t>„</w:t>
        </w:r>
      </w:moveFrom>
      <w:moveFromRangeEnd w:id="200"/>
      <w:del w:id="203" w:author="MNB" w:date="2024-10-01T12:08:00Z">
        <w:r w:rsidR="0015132C" w:rsidRPr="00F11DDE">
          <w:rPr>
            <w:rFonts w:asciiTheme="minorHAnsi" w:hAnsiTheme="minorHAnsi" w:cstheme="minorHAnsi"/>
            <w:b/>
            <w:bCs/>
          </w:rPr>
          <w:delText>Jogi eljárás kezdeményezésének időpontja”</w:delText>
        </w:r>
        <w:r w:rsidR="0015132C" w:rsidRPr="00F11DDE">
          <w:rPr>
            <w:rFonts w:asciiTheme="minorHAnsi" w:hAnsiTheme="minorHAnsi" w:cstheme="minorHAnsi"/>
          </w:rPr>
          <w:delText xml:space="preserve"> mezőben a hitelintézet által benyújtott fizetési meghagyás esetén a benyújtás időpontja jelentendő. Amennyiben olyan eljárásról van szó, amelyet nem a hitelintézet indított, akkor a mezőben az eljárásba való becsatlakozás időpontja jelentendő, amennyiben az eljárás jellegéből adódóan a becsatlakozás nem értelmezett, a mező üresen hagyható. Amennyiben egy jogi eljárást (pl. kényszertörlés, végelszámolás) megelőz egy kisebb prioritású eljárás (pl. fizetési meghagyás), a </w:delText>
        </w:r>
        <w:r w:rsidR="0015132C" w:rsidRPr="00F11DDE">
          <w:rPr>
            <w:rFonts w:asciiTheme="minorHAnsi" w:hAnsiTheme="minorHAnsi" w:cstheme="minorHAnsi"/>
            <w:b/>
            <w:bCs/>
          </w:rPr>
          <w:delText>„Jogi eljárás állása”</w:delText>
        </w:r>
        <w:r w:rsidR="0015132C" w:rsidRPr="00F11DDE">
          <w:rPr>
            <w:rFonts w:asciiTheme="minorHAnsi" w:hAnsiTheme="minorHAnsi" w:cstheme="minorHAnsi"/>
          </w:rPr>
          <w:delText xml:space="preserve"> mező értéke módosítandó a negatívabb értékre, a </w:delText>
        </w:r>
        <w:r w:rsidR="0015132C" w:rsidRPr="00F11DDE">
          <w:rPr>
            <w:rFonts w:asciiTheme="minorHAnsi" w:hAnsiTheme="minorHAnsi" w:cstheme="minorHAnsi"/>
            <w:b/>
            <w:bCs/>
          </w:rPr>
          <w:delText>„Jogi eljárás kezdeményezésének időpontja”</w:delText>
        </w:r>
        <w:r w:rsidR="0015132C" w:rsidRPr="00F11DDE">
          <w:rPr>
            <w:rFonts w:asciiTheme="minorHAnsi" w:hAnsiTheme="minorHAnsi" w:cstheme="minorHAnsi"/>
          </w:rPr>
          <w:delText xml:space="preserve"> nem módosítandó, amennyiben nincs információ a negatívabb eljárás indulásának időpontjáról.</w:delText>
        </w:r>
      </w:del>
    </w:p>
    <w:p w14:paraId="3266ACEA" w14:textId="79B163CB"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w:t>
      </w:r>
      <w:del w:id="204" w:author="MNB" w:date="2024-10-01T12:08:00Z">
        <w:r w:rsidRPr="00F11DDE">
          <w:rPr>
            <w:rFonts w:asciiTheme="minorHAnsi" w:hAnsiTheme="minorHAnsi" w:cstheme="minorHAnsi"/>
          </w:rPr>
          <w:delText>képésének</w:delText>
        </w:r>
      </w:del>
      <w:ins w:id="205" w:author="MNB" w:date="2024-10-01T12:08:00Z">
        <w:r w:rsidRPr="00116445">
          <w:rPr>
            <w:rFonts w:asciiTheme="minorHAnsi" w:hAnsiTheme="minorHAnsi" w:cstheme="minorHAnsi"/>
          </w:rPr>
          <w:t>kép</w:t>
        </w:r>
        <w:r w:rsidR="00F92BEF" w:rsidRPr="00116445">
          <w:rPr>
            <w:rFonts w:asciiTheme="minorHAnsi" w:hAnsiTheme="minorHAnsi" w:cstheme="minorHAnsi"/>
          </w:rPr>
          <w:t>z</w:t>
        </w:r>
        <w:r w:rsidRPr="00116445">
          <w:rPr>
            <w:rFonts w:asciiTheme="minorHAnsi" w:hAnsiTheme="minorHAnsi" w:cstheme="minorHAnsi"/>
          </w:rPr>
          <w:t>ésének</w:t>
        </w:r>
      </w:ins>
      <w:r w:rsidRPr="00116445">
        <w:rPr>
          <w:rFonts w:asciiTheme="minorHAnsi" w:hAnsiTheme="minorHAnsi" w:cstheme="minorHAnsi"/>
        </w:rPr>
        <w:t xml:space="preserve">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B33E2E">
        <w:rPr>
          <w:rFonts w:asciiTheme="minorHAnsi" w:hAnsiTheme="minorHAnsi"/>
          <w:b/>
        </w:rPr>
        <w:t>„Ügyféljelleg – háztartás”</w:t>
      </w:r>
      <w:r w:rsidR="008E5286" w:rsidRPr="00116445">
        <w:rPr>
          <w:rFonts w:asciiTheme="minorHAnsi" w:hAnsiTheme="minorHAnsi" w:cstheme="minorHAnsi"/>
        </w:rPr>
        <w:t xml:space="preserve"> mezőben (mind az anonim azonosító, mind az </w:t>
      </w:r>
      <w:r w:rsidR="008E5286" w:rsidRPr="00B33E2E">
        <w:rPr>
          <w:rFonts w:asciiTheme="minorHAnsi" w:hAnsiTheme="minorHAnsi"/>
          <w:b/>
        </w:rPr>
        <w:t>„Ügyféljelleg – háztartás”</w:t>
      </w:r>
      <w:r w:rsidR="008E5286" w:rsidRPr="00116445">
        <w:rPr>
          <w:rFonts w:asciiTheme="minorHAnsi" w:hAnsiTheme="minorHAnsi" w:cstheme="minorHAnsi"/>
        </w:rPr>
        <w:t xml:space="preserve"> mező kulcsmező). Az </w:t>
      </w:r>
      <w:r w:rsidR="008E5286" w:rsidRPr="00B33E2E">
        <w:rPr>
          <w:rFonts w:asciiTheme="minorHAnsi" w:hAnsi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ins w:id="206" w:author="MNB" w:date="2024-10-01T12:08:00Z">
        <w:r w:rsidR="00047674" w:rsidRPr="00116445">
          <w:rPr>
            <w:rFonts w:asciiTheme="minorHAnsi" w:hAnsiTheme="minorHAnsi" w:cstheme="minorHAnsi"/>
          </w:rPr>
          <w:t>_B</w:t>
        </w:r>
      </w:ins>
      <w:proofErr w:type="spellEnd"/>
      <w:r w:rsidR="008E5286" w:rsidRPr="00116445">
        <w:rPr>
          <w:rFonts w:asciiTheme="minorHAnsi" w:hAnsiTheme="minorHAnsi" w:cstheme="minorHAnsi"/>
        </w:rPr>
        <w:t xml:space="preserve"> tábla </w:t>
      </w:r>
      <w:r w:rsidR="008E5286" w:rsidRPr="00B33E2E">
        <w:rPr>
          <w:rFonts w:asciiTheme="minorHAnsi" w:hAnsiTheme="minorHAnsi"/>
          <w:b/>
        </w:rPr>
        <w:t>„Ügyfélminőség”</w:t>
      </w:r>
      <w:r w:rsidR="008E5286" w:rsidRPr="00116445">
        <w:rPr>
          <w:rFonts w:asciiTheme="minorHAnsi" w:hAnsiTheme="minorHAnsi" w:cstheme="minorHAnsi"/>
        </w:rPr>
        <w:t xml:space="preserve"> mezőjében kell megadni.</w:t>
      </w:r>
    </w:p>
    <w:p w14:paraId="1BAE4C7C" w14:textId="254E5337" w:rsidR="002C24D0" w:rsidRPr="00116445" w:rsidRDefault="00BF57D7" w:rsidP="00116445">
      <w:del w:id="207" w:author="MNB" w:date="2024-10-01T12:08:00Z">
        <w:r w:rsidRPr="00F11DDE">
          <w:rPr>
            <w:rFonts w:asciiTheme="minorHAnsi" w:hAnsiTheme="minorHAnsi" w:cstheme="minorHAnsi"/>
          </w:rPr>
          <w:delText xml:space="preserve">Bemutatóra szóló betétek esetén, </w:delText>
        </w:r>
        <w:r w:rsidR="002C24D0" w:rsidRPr="00F11DDE">
          <w:rPr>
            <w:rFonts w:asciiTheme="minorHAnsi" w:hAnsiTheme="minorHAnsi" w:cstheme="minorHAnsi"/>
          </w:rPr>
          <w:delText>az</w:delText>
        </w:r>
      </w:del>
      <w:ins w:id="208" w:author="MNB" w:date="2024-10-01T12:08:00Z">
        <w:r w:rsidR="00F92BEF" w:rsidRPr="00116445">
          <w:rPr>
            <w:rFonts w:asciiTheme="minorHAnsi" w:hAnsiTheme="minorHAnsi" w:cstheme="minorHAnsi"/>
          </w:rPr>
          <w:t>A</w:t>
        </w:r>
        <w:r w:rsidR="002C24D0" w:rsidRPr="00116445">
          <w:rPr>
            <w:rFonts w:asciiTheme="minorHAnsi" w:hAnsiTheme="minorHAnsi" w:cstheme="minorHAnsi"/>
          </w:rPr>
          <w:t>z</w:t>
        </w:r>
      </w:ins>
      <w:r w:rsidR="002C24D0" w:rsidRPr="00116445">
        <w:rPr>
          <w:rFonts w:asciiTheme="minorHAnsi" w:hAnsiTheme="minorHAnsi" w:cstheme="minorHAnsi"/>
        </w:rPr>
        <w:t xml:space="preserve"> alábbiakban felsorolt azon esetekben, </w:t>
      </w:r>
      <w:r w:rsidRPr="00116445">
        <w:rPr>
          <w:rFonts w:asciiTheme="minorHAnsi" w:hAnsiTheme="minorHAnsi" w:cstheme="minorHAnsi"/>
        </w:rPr>
        <w:t xml:space="preserve">amikor nincs információ az ügyfelekről, azaz </w:t>
      </w:r>
      <w:r w:rsidRPr="00116445">
        <w:t xml:space="preserve">nem állnak rendelkezésre az </w:t>
      </w:r>
      <w:proofErr w:type="spellStart"/>
      <w:r w:rsidRPr="00116445">
        <w:t>anonimizálás</w:t>
      </w:r>
      <w:proofErr w:type="spellEnd"/>
      <w:r w:rsidRPr="00116445">
        <w:t xml:space="preserve"> alapját képező információk (név, anyja neve, születési dátum), anonim azonosítóként a többi anonim azonosítótól eltérő, de az</w:t>
      </w:r>
      <w:r w:rsidR="005168C6" w:rsidRPr="00116445">
        <w:t xml:space="preserve"> ügyfelek</w:t>
      </w:r>
      <w:r w:rsidRPr="00116445">
        <w:t xml:space="preserve"> azonosítására szolgáló mező </w:t>
      </w:r>
      <w:r w:rsidR="004F349B" w:rsidRPr="00116445">
        <w:t>formátumának megfelelő</w:t>
      </w:r>
      <w:r w:rsidR="00380D5D" w:rsidRPr="00116445">
        <w:t>, 128 db 1-esből álló</w:t>
      </w:r>
      <w:r w:rsidRPr="00116445">
        <w:t xml:space="preserve"> karaktersorozatot </w:t>
      </w:r>
      <w:r w:rsidR="005168C6" w:rsidRPr="00116445">
        <w:t>kell</w:t>
      </w:r>
      <w:r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B33E2E">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rPr>
          <w:ins w:id="209" w:author="MNB" w:date="2024-10-01T12:08:00Z"/>
        </w:rPr>
      </w:pPr>
      <w:ins w:id="210" w:author="MNB" w:date="2024-10-01T12:08:00Z">
        <w:r w:rsidRPr="00116445">
          <w:t>analitikusan nem bontható állományok (az ügyféljelleg kód és az országkód mind az állandó lakóhely, mind a rezidencia esetén az M04 jelű adatgyűjtéssel konzisztensen jelentendő).</w:t>
        </w:r>
      </w:ins>
    </w:p>
    <w:p w14:paraId="7072D7A9" w14:textId="6855C0B5" w:rsidR="00F71172" w:rsidRPr="00116445" w:rsidRDefault="00F71172" w:rsidP="00116445">
      <w:pPr>
        <w:pStyle w:val="Listaszerbekezds"/>
        <w:numPr>
          <w:ilvl w:val="0"/>
          <w:numId w:val="35"/>
        </w:numPr>
        <w:rPr>
          <w:ins w:id="211" w:author="MNB" w:date="2024-10-01T12:08:00Z"/>
        </w:rPr>
      </w:pPr>
      <w:ins w:id="212" w:author="MNB" w:date="2024-10-01T12:08:00Z">
        <w:r w:rsidRPr="00116445">
          <w:t>magánszemély bizalmi vagyonkezelő ügyfél esetén, amennyiben nincs mód az anonim azonosító megképzésére.</w:t>
        </w:r>
      </w:ins>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w:t>
      </w:r>
      <w:proofErr w:type="spellStart"/>
      <w:r w:rsidRPr="00116445">
        <w:t>pool</w:t>
      </w:r>
      <w:proofErr w:type="spellEnd"/>
      <w:r w:rsidRPr="00116445">
        <w:t xml:space="preserve"> konstrukciók részét képező betétek esetén</w:t>
      </w:r>
      <w:r w:rsidR="00FB1C73" w:rsidRPr="00116445">
        <w:t xml:space="preserve"> </w:t>
      </w:r>
      <w:r w:rsidRPr="00116445">
        <w:t>’B’ szektorkódú ügyfelek esetén minden esetben „nem” a válasz arra, hogy cash-</w:t>
      </w:r>
      <w:proofErr w:type="spellStart"/>
      <w:r w:rsidRPr="00116445">
        <w:t>pool</w:t>
      </w:r>
      <w:proofErr w:type="spellEnd"/>
      <w:r w:rsidRPr="00116445">
        <w:t xml:space="preserve">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213" w:name="_Hlk161317725"/>
      <w:proofErr w:type="spellStart"/>
      <w:r w:rsidR="00FB1C73" w:rsidRPr="00116445">
        <w:t>C_HIT</w:t>
      </w:r>
      <w:proofErr w:type="spellEnd"/>
      <w:r w:rsidR="00FB1C73" w:rsidRPr="00116445">
        <w:t xml:space="preserve"> szektorba tartozó ügyfelek esetén megadható az érdemi információ és jelenthető a cash-</w:t>
      </w:r>
      <w:proofErr w:type="spellStart"/>
      <w:r w:rsidR="00FB1C73" w:rsidRPr="00116445">
        <w:t>pool</w:t>
      </w:r>
      <w:proofErr w:type="spellEnd"/>
      <w:r w:rsidR="00FB1C73" w:rsidRPr="00116445">
        <w:t xml:space="preserve"> konstrukció részeként.</w:t>
      </w:r>
      <w:bookmarkEnd w:id="213"/>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48DB312F" w14:textId="77777777" w:rsidR="00EE300B" w:rsidRPr="00F11DDE" w:rsidRDefault="00EE300B" w:rsidP="00EE300B">
      <w:pPr>
        <w:rPr>
          <w:del w:id="214" w:author="MNB" w:date="2024-10-01T12:08:00Z"/>
          <w:rFonts w:cs="Arial"/>
        </w:rPr>
      </w:pPr>
      <w:del w:id="215" w:author="MNB" w:date="2024-10-01T12:08:00Z">
        <w:r w:rsidRPr="00F11DDE">
          <w:rPr>
            <w:rFonts w:asciiTheme="minorHAnsi" w:hAnsiTheme="minorHAnsi" w:cstheme="minorHAnsi"/>
            <w:b/>
          </w:rPr>
          <w:delText>„Az ügyfél iskolai végzettsége”</w:delText>
        </w:r>
        <w:r w:rsidRPr="00F11DDE">
          <w:rPr>
            <w:rFonts w:asciiTheme="minorHAnsi" w:hAnsiTheme="minorHAnsi" w:cstheme="minorHAnsi"/>
          </w:rPr>
          <w:delText xml:space="preserve"> mezőben az adott instrumentum tekintetében a tulajdonosként/társtulajdonosként szereplő természetes személy ügyfél szerződéskötéskori iskolai végzettsége jelentendő a teljes fennálló állomány tekintetében. </w:delText>
        </w:r>
        <w:r w:rsidRPr="00F11DDE">
          <w:rPr>
            <w:rFonts w:cs="Arial"/>
          </w:rPr>
          <w:delText>A ’NEM_ISMERT’ kódérték</w:delText>
        </w:r>
        <w:r w:rsidRPr="00F11DDE" w:rsidDel="007B3452">
          <w:rPr>
            <w:rFonts w:cs="Arial"/>
          </w:rPr>
          <w:delText xml:space="preserve"> </w:delText>
        </w:r>
        <w:r w:rsidRPr="00F11DDE">
          <w:rPr>
            <w:rFonts w:cs="Arial"/>
          </w:rPr>
          <w:delText>tulajdonos ügyfelek esetén a 202</w:delText>
        </w:r>
        <w:r>
          <w:rPr>
            <w:rFonts w:cs="Arial"/>
          </w:rPr>
          <w:delText>5</w:delText>
        </w:r>
        <w:r w:rsidRPr="00F11DDE">
          <w:rPr>
            <w:rFonts w:cs="Arial"/>
          </w:rPr>
          <w:delText xml:space="preserve">.06.01. előtt keletkezett szerződések tekintetében alkalmazható, társtulajdonos ügyfelek esetén időkorlát nélkül, amennyiben az adat semmiképp nem áll rendelkezésre. </w:delText>
        </w:r>
        <w:r>
          <w:rPr>
            <w:rFonts w:cs="Arial"/>
          </w:rPr>
          <w:delText xml:space="preserve">Amennyiben a HITREG-ben adott ügyfél tekintetében szerepel érdemi adat </w:delText>
        </w:r>
        <w:r w:rsidRPr="00BB517A">
          <w:rPr>
            <w:rFonts w:asciiTheme="minorHAnsi" w:hAnsiTheme="minorHAnsi" w:cstheme="minorHAnsi"/>
            <w:bCs/>
          </w:rPr>
          <w:delText>„Az ügyfél iskolai végzettsége”</w:delText>
        </w:r>
        <w:r w:rsidRPr="00F11DDE">
          <w:rPr>
            <w:rFonts w:asciiTheme="minorHAnsi" w:hAnsiTheme="minorHAnsi" w:cstheme="minorHAnsi"/>
          </w:rPr>
          <w:delText xml:space="preserve"> mezőben</w:delText>
        </w:r>
        <w:r>
          <w:rPr>
            <w:rFonts w:asciiTheme="minorHAnsi" w:hAnsiTheme="minorHAnsi" w:cstheme="minorHAnsi"/>
          </w:rPr>
          <w:delText>, akkor a BETREG-ben is szerepeltetendő.</w:delText>
        </w:r>
      </w:del>
    </w:p>
    <w:p w14:paraId="3CA785A2" w14:textId="1BFAA780" w:rsidR="00A71299" w:rsidRPr="00116445" w:rsidRDefault="00EE300B" w:rsidP="00116445">
      <w:pPr>
        <w:rPr>
          <w:ins w:id="216" w:author="MNB" w:date="2024-10-01T12:08:00Z"/>
        </w:rPr>
      </w:pPr>
      <w:del w:id="217" w:author="MNB" w:date="2024-10-01T12:08:00Z">
        <w:r w:rsidRPr="00F11DDE">
          <w:rPr>
            <w:b/>
            <w:bCs/>
          </w:rPr>
          <w:delText>„Az ügyfél családi állapota”</w:delText>
        </w:r>
        <w:r w:rsidRPr="00F11DDE">
          <w:delText xml:space="preserve"> mezőben a természetes személy tulajdonosok/társtulajdonosok szerződéskori családi állapota jelentendő a teljes </w:delText>
        </w:r>
        <w:r>
          <w:delText>betét</w:delText>
        </w:r>
        <w:r w:rsidRPr="00F11DDE">
          <w:delText>állomány tekintetében. A ’NEM_ISMERT’ kódérték tulajdonos ügyfelek esetén csak a 202</w:delText>
        </w:r>
        <w:r>
          <w:delText>5</w:delText>
        </w:r>
        <w:r w:rsidRPr="00F11DDE">
          <w:delText xml:space="preserve">.06.01. előtti szerződéskötés esetén alkalmazható, társtulajdonos </w:delText>
        </w:r>
        <w:r w:rsidRPr="00F11DDE">
          <w:rPr>
            <w:rFonts w:cs="Arial"/>
          </w:rPr>
          <w:delText>ügyfelek esetén időkorlát nélkül,</w:delText>
        </w:r>
        <w:r w:rsidRPr="00F11DDE">
          <w:delText xml:space="preserve"> amennyiben az adat semmiképp nem szerezhető be.</w:delText>
        </w:r>
        <w:r>
          <w:delText xml:space="preserve"> </w:delText>
        </w:r>
        <w:r>
          <w:rPr>
            <w:rFonts w:cs="Arial"/>
          </w:rPr>
          <w:delText xml:space="preserve">Amennyiben a HITREG-ben adott ügyfél tekintetében szerepel érdemi adat </w:delText>
        </w:r>
        <w:r w:rsidRPr="00BB517A">
          <w:delText>„Az ügyfél családi állapota”</w:delText>
        </w:r>
        <w:r w:rsidRPr="00F11DDE">
          <w:delText xml:space="preserve"> </w:delText>
        </w:r>
        <w:r w:rsidRPr="00F11DDE">
          <w:rPr>
            <w:rFonts w:asciiTheme="minorHAnsi" w:hAnsiTheme="minorHAnsi" w:cstheme="minorHAnsi"/>
          </w:rPr>
          <w:delText>mezőben</w:delText>
        </w:r>
        <w:r>
          <w:rPr>
            <w:rFonts w:asciiTheme="minorHAnsi" w:hAnsiTheme="minorHAnsi" w:cstheme="minorHAnsi"/>
          </w:rPr>
          <w:delText>, akkor a BETREG-ben is szerepeltetendő.</w:delText>
        </w:r>
      </w:del>
    </w:p>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218" w:name="_Toc178676660"/>
      <w:bookmarkStart w:id="219" w:name="_Toc162526136"/>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218"/>
      <w:bookmarkEnd w:id="219"/>
    </w:p>
    <w:p w14:paraId="79F0993E" w14:textId="77777777" w:rsidR="005431F2" w:rsidRPr="00116445" w:rsidRDefault="005431F2" w:rsidP="00B33E2E">
      <w:pPr>
        <w:autoSpaceDE w:val="0"/>
        <w:autoSpaceDN w:val="0"/>
        <w:spacing w:after="0"/>
      </w:pPr>
    </w:p>
    <w:p w14:paraId="0054144E" w14:textId="0E7FF924" w:rsidR="0048068D" w:rsidRPr="00116445" w:rsidRDefault="0048068D" w:rsidP="00116445">
      <w:bookmarkStart w:id="220"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del w:id="221" w:author="MNB" w:date="2024-10-01T12:08:00Z">
        <w:r w:rsidRPr="00F11DDE">
          <w:delText>csak</w:delText>
        </w:r>
      </w:del>
      <w:ins w:id="222" w:author="MNB" w:date="2024-10-01T12:08:00Z">
        <w:r w:rsidR="004A3693" w:rsidRPr="00116445">
          <w:t>tartoznia kell</w:t>
        </w:r>
      </w:ins>
      <w:r w:rsidR="004A3693" w:rsidRPr="00116445">
        <w:t xml:space="preserve"> egy </w:t>
      </w:r>
      <w:del w:id="223" w:author="MNB" w:date="2024-10-01T12:08:00Z">
        <w:r w:rsidRPr="00F11DDE">
          <w:delText>tulajdonos tartozhat).</w:delText>
        </w:r>
      </w:del>
      <w:ins w:id="224" w:author="MNB" w:date="2024-10-01T12:08:00Z">
        <w:r w:rsidR="004A3693" w:rsidRPr="00116445">
          <w:t xml:space="preserve">és csakis </w:t>
        </w:r>
        <w:proofErr w:type="gramStart"/>
        <w:r w:rsidR="004A3693" w:rsidRPr="00116445">
          <w:t xml:space="preserve">egy </w:t>
        </w:r>
        <w:r w:rsidRPr="00116445">
          <w:t xml:space="preserve"> tulajdonos</w:t>
        </w:r>
        <w:r w:rsidR="004A3693" w:rsidRPr="00116445">
          <w:t>nak</w:t>
        </w:r>
        <w:proofErr w:type="gramEnd"/>
        <w:r w:rsidRPr="00116445">
          <w:t>).</w:t>
        </w:r>
      </w:ins>
      <w:r w:rsidRPr="00116445">
        <w:t xml:space="preserve"> Felvett hitelek esetén csak egy</w:t>
      </w:r>
      <w:r w:rsidR="004A3693" w:rsidRPr="00116445">
        <w:t xml:space="preserve"> </w:t>
      </w:r>
      <w:ins w:id="225" w:author="MNB" w:date="2024-10-01T12:08:00Z">
        <w:r w:rsidR="004A3693" w:rsidRPr="00116445">
          <w:t>és csakis egy</w:t>
        </w:r>
        <w:r w:rsidRPr="00116445">
          <w:t xml:space="preserve"> </w:t>
        </w:r>
      </w:ins>
      <w:r w:rsidRPr="00116445">
        <w:t>hitelnyújtó jelenthető az M04 jelentéssel konzisztensen</w:t>
      </w:r>
      <w:bookmarkStart w:id="226" w:name="_Hlk178608150"/>
      <w:del w:id="227" w:author="MNB" w:date="2024-10-01T12:08:00Z">
        <w:r w:rsidRPr="00F11DDE">
          <w:delText>.</w:delText>
        </w:r>
      </w:del>
      <w:ins w:id="228" w:author="MNB" w:date="2024-10-01T12:08:00Z">
        <w:r w:rsidR="004A3693" w:rsidRPr="00116445">
          <w:t xml:space="preserve"> (egy hitelnyújtónak mindenképp szerepelnie kell</w:t>
        </w:r>
        <w:r w:rsidR="00D856E6" w:rsidRPr="00116445">
          <w:t xml:space="preserve"> a felvett hitelhez kapcsolódóan</w:t>
        </w:r>
        <w:r w:rsidR="004A3693" w:rsidRPr="00116445">
          <w:t>)</w:t>
        </w:r>
        <w:bookmarkEnd w:id="226"/>
        <w:r w:rsidRPr="00116445">
          <w:t>.</w:t>
        </w:r>
      </w:ins>
    </w:p>
    <w:p w14:paraId="349B9648" w14:textId="6565B6FD" w:rsidR="0048068D" w:rsidRPr="00116445" w:rsidRDefault="0048068D" w:rsidP="00116445">
      <w:r w:rsidRPr="00116445">
        <w:t>Amennyiben az instrumentum cash-</w:t>
      </w:r>
      <w:proofErr w:type="spellStart"/>
      <w:r w:rsidRPr="00116445">
        <w:t>pool</w:t>
      </w:r>
      <w:proofErr w:type="spellEnd"/>
      <w:r w:rsidRPr="00116445">
        <w:t xml:space="preserve"> konstrukció részét képezi, a táblában meg kell adni az adott ügyfél tekintetében azt a szerepkört, amit a cash-</w:t>
      </w:r>
      <w:proofErr w:type="spellStart"/>
      <w:r w:rsidRPr="00116445">
        <w:t>pool</w:t>
      </w:r>
      <w:proofErr w:type="spellEnd"/>
      <w:r w:rsidRPr="00116445">
        <w:t xml:space="preserve"> konstrukción belül betölt (tag/vezető</w:t>
      </w:r>
      <w:bookmarkStart w:id="229" w:name="_Hlk178608060"/>
      <w:ins w:id="230" w:author="MNB" w:date="2024-10-01T12:08:00Z">
        <w:r w:rsidR="00D11F41" w:rsidRPr="00116445">
          <w:t>, kivéve meghatalmazott és kedvezményezett minőségű ügyfelek esetén</w:t>
        </w:r>
      </w:ins>
      <w:bookmarkEnd w:id="229"/>
      <w:r w:rsidRPr="00116445">
        <w:t>).</w:t>
      </w:r>
    </w:p>
    <w:bookmarkEnd w:id="220"/>
    <w:p w14:paraId="5E858430" w14:textId="77777777" w:rsidR="0048068D" w:rsidRPr="00F11DDE" w:rsidRDefault="0048068D" w:rsidP="00C05223">
      <w:pPr>
        <w:rPr>
          <w:del w:id="231" w:author="MNB" w:date="2024-10-01T12:08:00Z"/>
          <w:rFonts w:asciiTheme="minorHAnsi" w:hAnsiTheme="minorHAnsi" w:cstheme="minorHAnsi"/>
          <w:b/>
        </w:rPr>
      </w:pPr>
    </w:p>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ins w:id="232" w:author="MNB" w:date="2024-10-01T12:08:00Z">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ins>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432D026C" w14:textId="77777777" w:rsidR="00C05223" w:rsidRPr="00F11DDE" w:rsidRDefault="00C05223" w:rsidP="001331B2">
      <w:pPr>
        <w:rPr>
          <w:del w:id="233" w:author="MNB" w:date="2024-10-01T12:08:00Z"/>
        </w:rPr>
      </w:pPr>
      <w:bookmarkStart w:id="234" w:name="_Hlk117080127"/>
    </w:p>
    <w:p w14:paraId="58E51A58" w14:textId="3D26C607" w:rsidR="00FF2D24" w:rsidRPr="00116445" w:rsidRDefault="00FF2D24" w:rsidP="00116445">
      <w:r w:rsidRPr="00116445">
        <w:t xml:space="preserve">Az </w:t>
      </w:r>
      <w:del w:id="235" w:author="MNB" w:date="2024-10-01T12:08:00Z">
        <w:r w:rsidRPr="00F11DDE">
          <w:delText xml:space="preserve">iskolai végzettségre, </w:delText>
        </w:r>
      </w:del>
      <w:r w:rsidRPr="00116445">
        <w:t>új ügyfél minőségre</w:t>
      </w:r>
      <w:del w:id="236" w:author="MNB" w:date="2024-10-01T12:08:00Z">
        <w:r w:rsidRPr="00F11DDE">
          <w:delText xml:space="preserve"> és ügyfél családi állapotára</w:delText>
        </w:r>
      </w:del>
      <w:r w:rsidRPr="00116445">
        <w:t xml:space="preserve"> vonatkozó adatok csak abban az esetben jelentendők, ha a </w:t>
      </w:r>
      <w:r w:rsidR="00D67B7C" w:rsidRPr="00116445">
        <w:t>tulajdonos természetes személy és a folyószámla azonosító és a betét azonosító mező értékei megegyeznek (azaz nem lekötésről van szó).</w:t>
      </w:r>
    </w:p>
    <w:p w14:paraId="55FBF15C" w14:textId="66AA5FA4" w:rsidR="00C65A69" w:rsidRPr="00116445" w:rsidRDefault="00C65A69" w:rsidP="00116445">
      <w:pPr>
        <w:rPr>
          <w:ins w:id="237" w:author="MNB" w:date="2024-10-01T12:08:00Z"/>
        </w:rPr>
      </w:pPr>
      <w:ins w:id="238" w:author="MNB" w:date="2024-10-01T12:08:00Z">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ins>
    </w:p>
    <w:p w14:paraId="399CB105" w14:textId="60A140AC" w:rsidR="000166A3" w:rsidRPr="00116445" w:rsidRDefault="009254D2" w:rsidP="00116445">
      <w:pPr>
        <w:pStyle w:val="Cmsor1"/>
      </w:pPr>
      <w:bookmarkStart w:id="239" w:name="_Toc178676661"/>
      <w:bookmarkStart w:id="240" w:name="_Toc162526137"/>
      <w:r w:rsidRPr="00116445">
        <w:t>E</w:t>
      </w:r>
      <w:r w:rsidR="000166A3" w:rsidRPr="00116445">
        <w:t>gyes speciális jelentési előírások</w:t>
      </w:r>
      <w:bookmarkEnd w:id="239"/>
      <w:bookmarkEnd w:id="240"/>
    </w:p>
    <w:p w14:paraId="1AF22833" w14:textId="795E3E3B" w:rsidR="008A02D1" w:rsidRPr="00116445" w:rsidRDefault="006200FB" w:rsidP="00116445">
      <w:pPr>
        <w:pStyle w:val="Cmsor2"/>
      </w:pPr>
      <w:bookmarkStart w:id="241" w:name="_Ref117073959"/>
      <w:bookmarkStart w:id="242" w:name="_Toc178676662"/>
      <w:bookmarkStart w:id="243" w:name="_Toc162526138"/>
      <w:bookmarkEnd w:id="234"/>
      <w:r w:rsidRPr="00116445">
        <w:t>Ú</w:t>
      </w:r>
      <w:r w:rsidR="008A02D1" w:rsidRPr="00116445">
        <w:t xml:space="preserve">j szerződések jelentési módja az </w:t>
      </w:r>
      <w:proofErr w:type="spellStart"/>
      <w:r w:rsidR="008A02D1" w:rsidRPr="00116445">
        <w:t>INSTR_BET</w:t>
      </w:r>
      <w:proofErr w:type="spellEnd"/>
      <w:r w:rsidR="008A02D1" w:rsidRPr="00116445">
        <w:t xml:space="preserve"> és </w:t>
      </w:r>
      <w:proofErr w:type="spellStart"/>
      <w:r w:rsidR="008A02D1" w:rsidRPr="00116445">
        <w:t>INSTR_FHIT</w:t>
      </w:r>
      <w:proofErr w:type="spellEnd"/>
      <w:r w:rsidR="008A02D1" w:rsidRPr="00116445">
        <w:t xml:space="preserve"> táblákban</w:t>
      </w:r>
      <w:bookmarkEnd w:id="241"/>
      <w:bookmarkEnd w:id="242"/>
      <w:bookmarkEnd w:id="243"/>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3A6F70C3" w:rsidR="004F6C63" w:rsidRPr="00116445" w:rsidRDefault="004F6C63" w:rsidP="00116445">
      <w:pPr>
        <w:pStyle w:val="Listaszerbekezds"/>
        <w:numPr>
          <w:ilvl w:val="0"/>
          <w:numId w:val="0"/>
        </w:numPr>
        <w:tabs>
          <w:tab w:val="left" w:pos="993"/>
        </w:tabs>
      </w:pPr>
      <w:r w:rsidRPr="00116445">
        <w:t>Új szerződéses adatok a BETREG-ben a következő instrumentum típusok esetén jelentendők:</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63B408A7" w:rsidR="0011197D" w:rsidRPr="00116445" w:rsidRDefault="0011197D" w:rsidP="00116445">
      <w:pPr>
        <w:pStyle w:val="Listaszerbekezds"/>
        <w:numPr>
          <w:ilvl w:val="0"/>
          <w:numId w:val="0"/>
        </w:numPr>
        <w:tabs>
          <w:tab w:val="left" w:pos="993"/>
        </w:tabs>
        <w:ind w:left="720"/>
      </w:pPr>
      <w:r w:rsidRPr="00116445">
        <w:rPr>
          <w:noProof/>
        </w:rPr>
        <w:drawing>
          <wp:inline distT="0" distB="0" distL="0" distR="0" wp14:anchorId="130ADD77" wp14:editId="18E6A77C">
            <wp:extent cx="3556000" cy="1612900"/>
            <wp:effectExtent l="0" t="0" r="6350" b="635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00" cy="1612900"/>
                    </a:xfrm>
                    <a:prstGeom prst="rect">
                      <a:avLst/>
                    </a:prstGeom>
                    <a:noFill/>
                    <a:ln>
                      <a:noFill/>
                    </a:ln>
                  </pic:spPr>
                </pic:pic>
              </a:graphicData>
            </a:graphic>
          </wp:inline>
        </w:drawing>
      </w:r>
    </w:p>
    <w:p w14:paraId="11DA1808" w14:textId="77777777" w:rsidR="0011197D" w:rsidRPr="00116445" w:rsidRDefault="0011197D" w:rsidP="00116445">
      <w:pPr>
        <w:pStyle w:val="Listaszerbekezds"/>
        <w:numPr>
          <w:ilvl w:val="0"/>
          <w:numId w:val="0"/>
        </w:numPr>
        <w:tabs>
          <w:tab w:val="left" w:pos="993"/>
        </w:tabs>
        <w:ind w:left="720"/>
      </w:pPr>
    </w:p>
    <w:p w14:paraId="7E551B5C" w14:textId="07E1D2DB"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5D899E29"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 xml:space="preserve">„Betét </w:t>
      </w:r>
      <w:del w:id="244" w:author="MNB" w:date="2024-10-01T12:08:00Z">
        <w:r w:rsidRPr="00F11DDE">
          <w:rPr>
            <w:b/>
            <w:bCs/>
          </w:rPr>
          <w:delText>indulás</w:delText>
        </w:r>
      </w:del>
      <w:ins w:id="245" w:author="MNB" w:date="2024-10-01T12:08:00Z">
        <w:r w:rsidRPr="00116445">
          <w:rPr>
            <w:b/>
            <w:bCs/>
          </w:rPr>
          <w:t>indulás</w:t>
        </w:r>
        <w:r w:rsidR="00940090" w:rsidRPr="00116445">
          <w:rPr>
            <w:b/>
            <w:bCs/>
          </w:rPr>
          <w:t>ának</w:t>
        </w:r>
      </w:ins>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w:t>
      </w:r>
      <w:del w:id="246" w:author="MNB" w:date="2024-10-01T12:08:00Z">
        <w:r w:rsidRPr="00F11DDE">
          <w:rPr>
            <w:b/>
            <w:bCs/>
          </w:rPr>
          <w:delText>Betét szerződéskötés</w:delText>
        </w:r>
      </w:del>
      <w:ins w:id="247" w:author="MNB" w:date="2024-10-01T12:08:00Z">
        <w:r w:rsidRPr="00116445">
          <w:rPr>
            <w:b/>
            <w:bCs/>
          </w:rPr>
          <w:t>Betétszerződés</w:t>
        </w:r>
        <w:r w:rsidR="00940090" w:rsidRPr="00116445">
          <w:rPr>
            <w:b/>
            <w:bCs/>
          </w:rPr>
          <w:t xml:space="preserve"> meg</w:t>
        </w:r>
        <w:r w:rsidRPr="00116445">
          <w:rPr>
            <w:b/>
            <w:bCs/>
          </w:rPr>
          <w:t>kötés</w:t>
        </w:r>
        <w:r w:rsidR="00940090" w:rsidRPr="00116445">
          <w:rPr>
            <w:b/>
            <w:bCs/>
          </w:rPr>
          <w:t>ének</w:t>
        </w:r>
      </w:ins>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BBD13D8"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jelentésében </w:t>
      </w:r>
      <w:r w:rsidR="00CA3160" w:rsidRPr="00116445">
        <w:t xml:space="preserve">töltendő az új szerződésekre vonatkozó alábbi blokk az </w:t>
      </w:r>
      <w:proofErr w:type="spellStart"/>
      <w:r w:rsidR="00CA3160" w:rsidRPr="00116445">
        <w:t>INSTR_BET</w:t>
      </w:r>
      <w:proofErr w:type="spellEnd"/>
      <w:r w:rsidR="00CA3160" w:rsidRPr="00116445">
        <w:t xml:space="preserve">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038567CF"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w:t>
      </w:r>
      <w:del w:id="248" w:author="MNB" w:date="2024-10-01T12:08:00Z">
        <w:r w:rsidRPr="00F11DDE">
          <w:delText xml:space="preserve">az </w:delText>
        </w:r>
        <w:r w:rsidR="005F253E" w:rsidRPr="00F11DDE">
          <w:rPr>
            <w:b/>
            <w:bCs/>
          </w:rPr>
          <w:delText>„I</w:delText>
        </w:r>
        <w:r w:rsidRPr="00F11DDE">
          <w:rPr>
            <w:b/>
            <w:bCs/>
          </w:rPr>
          <w:delText>nstrumentum</w:delText>
        </w:r>
      </w:del>
      <w:ins w:id="249" w:author="MNB" w:date="2024-10-01T12:08:00Z">
        <w:r w:rsidRPr="00116445">
          <w:t xml:space="preserve">a </w:t>
        </w:r>
        <w:r w:rsidR="005F253E" w:rsidRPr="00116445">
          <w:rPr>
            <w:b/>
            <w:bCs/>
          </w:rPr>
          <w:t>„</w:t>
        </w:r>
        <w:r w:rsidR="00940090" w:rsidRPr="00116445">
          <w:rPr>
            <w:b/>
            <w:bCs/>
          </w:rPr>
          <w:t>Betétszerződés</w:t>
        </w:r>
      </w:ins>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Példa:</w:t>
      </w:r>
    </w:p>
    <w:p w14:paraId="1EDF2AF8" w14:textId="77777777" w:rsidR="001E666A" w:rsidRPr="00116445" w:rsidRDefault="001E666A" w:rsidP="00116445">
      <w:pPr>
        <w:pStyle w:val="Listaszerbekezds"/>
        <w:numPr>
          <w:ilvl w:val="0"/>
          <w:numId w:val="0"/>
        </w:numPr>
        <w:tabs>
          <w:tab w:val="left" w:pos="993"/>
        </w:tabs>
        <w:ind w:left="720"/>
      </w:pPr>
    </w:p>
    <w:p w14:paraId="2FEC2CAB" w14:textId="4D6DDA6C" w:rsidR="001E666A" w:rsidRPr="00F11DDE" w:rsidRDefault="001E666A" w:rsidP="00525C96">
      <w:pPr>
        <w:pStyle w:val="Listaszerbekezds"/>
        <w:numPr>
          <w:ilvl w:val="0"/>
          <w:numId w:val="0"/>
        </w:numPr>
        <w:tabs>
          <w:tab w:val="left" w:pos="993"/>
        </w:tabs>
        <w:ind w:left="720"/>
        <w:rPr>
          <w:del w:id="250" w:author="MNB" w:date="2024-10-01T12:08:00Z"/>
        </w:rPr>
      </w:pPr>
    </w:p>
    <w:p w14:paraId="0E14D927" w14:textId="143141D6" w:rsidR="001E666A" w:rsidRPr="00116445" w:rsidRDefault="001E666A" w:rsidP="00116445">
      <w:pPr>
        <w:pStyle w:val="Listaszerbekezds"/>
        <w:numPr>
          <w:ilvl w:val="0"/>
          <w:numId w:val="0"/>
        </w:numPr>
        <w:tabs>
          <w:tab w:val="left" w:pos="993"/>
        </w:tabs>
        <w:ind w:left="720"/>
      </w:pPr>
    </w:p>
    <w:p w14:paraId="3EA2E2E4" w14:textId="179B9796" w:rsidR="00997FB7" w:rsidRPr="00116445" w:rsidRDefault="00997FB7" w:rsidP="00116445">
      <w:pPr>
        <w:pStyle w:val="Listaszerbekezds"/>
        <w:numPr>
          <w:ilvl w:val="0"/>
          <w:numId w:val="0"/>
        </w:numPr>
        <w:tabs>
          <w:tab w:val="left" w:pos="993"/>
        </w:tabs>
        <w:ind w:left="720"/>
      </w:pPr>
      <w:r w:rsidRPr="00116445">
        <w:rPr>
          <w:noProof/>
        </w:rPr>
        <w:drawing>
          <wp:inline distT="0" distB="0" distL="0" distR="0" wp14:anchorId="339949D4" wp14:editId="12A323A8">
            <wp:extent cx="4540250" cy="3308350"/>
            <wp:effectExtent l="0" t="0" r="0" b="6350"/>
            <wp:docPr id="98070700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0250" cy="3308350"/>
                    </a:xfrm>
                    <a:prstGeom prst="rect">
                      <a:avLst/>
                    </a:prstGeom>
                    <a:noFill/>
                    <a:ln>
                      <a:noFill/>
                    </a:ln>
                  </pic:spPr>
                </pic:pic>
              </a:graphicData>
            </a:graphic>
          </wp:inline>
        </w:drawing>
      </w:r>
    </w:p>
    <w:p w14:paraId="476C1EB8" w14:textId="1B1D4EE6" w:rsidR="00C535EC" w:rsidRPr="00116445" w:rsidRDefault="00C535EC" w:rsidP="00116445">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Pr="00116445"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72A92B2B" w14:textId="77777777" w:rsidR="009C403D" w:rsidRPr="00F11DDE" w:rsidRDefault="008A02D1" w:rsidP="009C403D">
      <w:pPr>
        <w:pStyle w:val="Listaszerbekezds"/>
        <w:numPr>
          <w:ilvl w:val="0"/>
          <w:numId w:val="24"/>
        </w:numPr>
        <w:rPr>
          <w:del w:id="251" w:author="MNB" w:date="2024-10-01T12:08:00Z"/>
        </w:rPr>
      </w:pPr>
      <w:r w:rsidRPr="00116445">
        <w:t>Az „</w:t>
      </w:r>
      <w:r w:rsidRPr="00116445">
        <w:rPr>
          <w:b/>
          <w:bCs/>
        </w:rPr>
        <w:t>Új szerződés - szerződéses kamatláb</w:t>
      </w:r>
      <w:r w:rsidRPr="00116445">
        <w:t xml:space="preserve">” mező tekintetében </w:t>
      </w:r>
    </w:p>
    <w:p w14:paraId="31DC8E33" w14:textId="5EEA0A4E" w:rsidR="00CF6552" w:rsidRPr="00116445" w:rsidRDefault="008A02D1" w:rsidP="00B33E2E">
      <w:pPr>
        <w:pStyle w:val="Listaszerbekezds"/>
        <w:numPr>
          <w:ilvl w:val="0"/>
          <w:numId w:val="24"/>
        </w:numPr>
      </w:pPr>
      <w:del w:id="252" w:author="MNB" w:date="2024-10-01T12:08:00Z">
        <w:r w:rsidRPr="00F11DDE">
          <w:delText>sávos</w:delText>
        </w:r>
      </w:del>
      <w:ins w:id="253" w:author="MNB" w:date="2024-10-01T12:08:00Z">
        <w:r w:rsidR="00211C20" w:rsidRPr="00116445">
          <w:t>az ügyféllel kötött szerződésben meghatározott kamatlábat kell jelenteni.</w:t>
        </w:r>
        <w:r w:rsidR="00B156EA" w:rsidRPr="00116445">
          <w:t xml:space="preserve"> S</w:t>
        </w:r>
        <w:r w:rsidRPr="00116445">
          <w:t>ávos</w:t>
        </w:r>
      </w:ins>
      <w:r w:rsidRPr="00116445">
        <w:t xml:space="preserve"> kamatozás esetén – annak típusától függően</w:t>
      </w:r>
      <w:r w:rsidR="00CB4F6D" w:rsidRPr="00116445">
        <w:t xml:space="preserve"> – a </w:t>
      </w:r>
      <w:r w:rsidRPr="00116445">
        <w:t>következőképpen kell eljárni:</w:t>
      </w:r>
    </w:p>
    <w:p w14:paraId="4332E22C" w14:textId="5324BC9D" w:rsidR="00CF6552" w:rsidRPr="00116445" w:rsidRDefault="008A02D1" w:rsidP="00B33E2E">
      <w:pPr>
        <w:pStyle w:val="Listaszerbekezds"/>
        <w:numPr>
          <w:ilvl w:val="0"/>
          <w:numId w:val="47"/>
        </w:numPr>
      </w:pPr>
      <w:r w:rsidRPr="00116445">
        <w:t xml:space="preserve">a lekötési idő függvényében történő sávos kamatozás esetén, amennyiben már a szerződéskötéskor is egyértelmű a lekötés futamideje, akkor az új szerződésekre </w:t>
      </w:r>
      <w:del w:id="254" w:author="MNB" w:date="2024-10-01T12:08:00Z">
        <w:r w:rsidRPr="00F11DDE">
          <w:delText>vonatkozó táblában</w:delText>
        </w:r>
      </w:del>
      <w:ins w:id="255" w:author="MNB" w:date="2024-10-01T12:08:00Z">
        <w:r w:rsidRPr="00116445">
          <w:t>vonatkozó</w:t>
        </w:r>
        <w:r w:rsidR="00B156EA" w:rsidRPr="00116445">
          <w:t>an</w:t>
        </w:r>
      </w:ins>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B33E2E">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4364ABAD" w:rsidR="009C403D" w:rsidRPr="00116445" w:rsidRDefault="009C403D" w:rsidP="00B33E2E">
      <w:pPr>
        <w:pStyle w:val="Listaszerbekezds"/>
        <w:numPr>
          <w:ilvl w:val="0"/>
          <w:numId w:val="24"/>
        </w:numPr>
        <w:rPr>
          <w:rFonts w:asciiTheme="minorHAnsi" w:hAnsiTheme="minorHAnsi" w:cstheme="minorHAnsi"/>
        </w:rPr>
      </w:pPr>
      <w:del w:id="256" w:author="MNB" w:date="2024-10-01T12:08:00Z">
        <w:r w:rsidRPr="00F11DDE">
          <w:rPr>
            <w:rFonts w:asciiTheme="minorHAnsi" w:eastAsia="Calibri" w:hAnsiTheme="minorHAnsi" w:cstheme="minorHAnsi"/>
            <w:szCs w:val="22"/>
          </w:rPr>
          <w:delText>strukturált</w:delText>
        </w:r>
      </w:del>
      <w:ins w:id="257" w:author="MNB" w:date="2024-10-01T12:08:00Z">
        <w:r w:rsidR="00211C20" w:rsidRPr="00116445">
          <w:rPr>
            <w:rFonts w:asciiTheme="minorHAnsi" w:eastAsia="Calibri" w:hAnsiTheme="minorHAnsi" w:cstheme="minorHAnsi"/>
            <w:szCs w:val="22"/>
          </w:rPr>
          <w:t>St</w:t>
        </w:r>
        <w:r w:rsidRPr="00116445">
          <w:rPr>
            <w:rFonts w:asciiTheme="minorHAnsi" w:eastAsia="Calibri" w:hAnsiTheme="minorHAnsi" w:cstheme="minorHAnsi"/>
            <w:szCs w:val="22"/>
          </w:rPr>
          <w:t>rukturált</w:t>
        </w:r>
      </w:ins>
      <w:r w:rsidRPr="00116445">
        <w:rPr>
          <w:rFonts w:asciiTheme="minorHAnsi" w:eastAsia="Calibri" w:hAnsiTheme="minorHAnsi" w:cstheme="minorHAnsi"/>
          <w:szCs w:val="22"/>
        </w:rPr>
        <w:t xml:space="preserve">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081AE11F"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w:t>
      </w:r>
      <w:proofErr w:type="spellStart"/>
      <w:r w:rsidRPr="00116445">
        <w:rPr>
          <w:rFonts w:asciiTheme="minorHAnsi" w:eastAsia="Calibri" w:hAnsiTheme="minorHAnsi" w:cstheme="minorHAnsi"/>
          <w:szCs w:val="22"/>
        </w:rPr>
        <w:t>INSTR_FHIT</w:t>
      </w:r>
      <w:proofErr w:type="spellEnd"/>
      <w:r w:rsidRPr="00116445">
        <w:rPr>
          <w:rFonts w:asciiTheme="minorHAnsi" w:eastAsia="Calibri" w:hAnsiTheme="minorHAnsi" w:cstheme="minorHAnsi"/>
          <w:szCs w:val="22"/>
        </w:rPr>
        <w:t xml:space="preserve">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19490D" w:rsidRPr="00116445">
        <w:rPr>
          <w:rFonts w:asciiTheme="minorHAnsi" w:eastAsia="Calibri" w:hAnsiTheme="minorHAnsi" w:cstheme="minorHAnsi"/>
          <w:szCs w:val="22"/>
        </w:rPr>
        <w:t xml:space="preserve">A pénzmozgás időszakában jelentendő az új szerződésekre vonatkozó blokk, a pénzmozgás napja jelentendő a </w:t>
      </w:r>
      <w:r w:rsidR="0019490D" w:rsidRPr="00116445">
        <w:rPr>
          <w:rFonts w:asciiTheme="minorHAnsi" w:eastAsia="Calibri" w:hAnsiTheme="minorHAnsi" w:cstheme="minorHAnsi"/>
          <w:b/>
          <w:bCs/>
          <w:szCs w:val="22"/>
        </w:rPr>
        <w:t xml:space="preserve">„Hitelszerződés </w:t>
      </w:r>
      <w:del w:id="258" w:author="MNB" w:date="2024-10-01T12:08:00Z">
        <w:r w:rsidR="0019490D" w:rsidRPr="00F11DDE">
          <w:rPr>
            <w:rFonts w:asciiTheme="minorHAnsi" w:eastAsia="Calibri" w:hAnsiTheme="minorHAnsi" w:cstheme="minorHAnsi"/>
            <w:b/>
            <w:bCs/>
            <w:szCs w:val="22"/>
          </w:rPr>
          <w:delText>indulás</w:delText>
        </w:r>
      </w:del>
      <w:ins w:id="259" w:author="MNB" w:date="2024-10-01T12:08:00Z">
        <w:r w:rsidR="0019490D" w:rsidRPr="00116445">
          <w:rPr>
            <w:rFonts w:asciiTheme="minorHAnsi" w:eastAsia="Calibri" w:hAnsiTheme="minorHAnsi" w:cstheme="minorHAnsi"/>
            <w:b/>
            <w:bCs/>
            <w:szCs w:val="22"/>
          </w:rPr>
          <w:t>indulás</w:t>
        </w:r>
        <w:r w:rsidR="00524435" w:rsidRPr="00116445">
          <w:rPr>
            <w:rFonts w:asciiTheme="minorHAnsi" w:eastAsia="Calibri" w:hAnsiTheme="minorHAnsi" w:cstheme="minorHAnsi"/>
            <w:b/>
            <w:bCs/>
            <w:szCs w:val="22"/>
          </w:rPr>
          <w:t>ának</w:t>
        </w:r>
      </w:ins>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0A3B0A80" w14:textId="77777777" w:rsidR="009C403D" w:rsidRPr="00F11DDE" w:rsidRDefault="009C403D" w:rsidP="007A2ACD">
      <w:pPr>
        <w:rPr>
          <w:del w:id="260" w:author="MNB" w:date="2024-10-01T12:08:00Z"/>
        </w:rPr>
      </w:pPr>
    </w:p>
    <w:p w14:paraId="49F4EE88" w14:textId="1D2A69F0" w:rsidR="00E442DF" w:rsidRPr="00116445" w:rsidRDefault="0019490D" w:rsidP="00116445">
      <w:pPr>
        <w:pStyle w:val="Cmsor2"/>
      </w:pPr>
      <w:bookmarkStart w:id="261" w:name="_Ref117073880"/>
      <w:bookmarkStart w:id="262" w:name="_Toc178676663"/>
      <w:bookmarkStart w:id="263" w:name="_Toc162526139"/>
      <w:r w:rsidRPr="00116445">
        <w:t>H</w:t>
      </w:r>
      <w:r w:rsidR="00CB1209" w:rsidRPr="00116445">
        <w:t>atáridős betétek jelentési módja</w:t>
      </w:r>
      <w:bookmarkEnd w:id="261"/>
      <w:bookmarkEnd w:id="262"/>
      <w:bookmarkEnd w:id="263"/>
    </w:p>
    <w:p w14:paraId="0955E774" w14:textId="1190AD04" w:rsidR="00CB1209" w:rsidRPr="00116445" w:rsidRDefault="00CB1209" w:rsidP="00116445">
      <w:r w:rsidRPr="00116445">
        <w:t>A szerződés megkötésekor</w:t>
      </w:r>
      <w:r w:rsidR="00104EBB" w:rsidRPr="00116445">
        <w:t xml:space="preserve"> (mely a </w:t>
      </w:r>
      <w:proofErr w:type="spellStart"/>
      <w:r w:rsidR="00104EBB" w:rsidRPr="00116445">
        <w:t>SZERZ_</w:t>
      </w:r>
      <w:del w:id="264" w:author="MNB" w:date="2024-10-01T12:08:00Z">
        <w:r w:rsidR="00104EBB" w:rsidRPr="00F11DDE">
          <w:delText>KOT</w:delText>
        </w:r>
      </w:del>
      <w:ins w:id="265" w:author="MNB" w:date="2024-10-01T12:08:00Z">
        <w:r w:rsidR="00104EBB" w:rsidRPr="00116445">
          <w:t>KOT</w:t>
        </w:r>
        <w:r w:rsidR="00524435" w:rsidRPr="00116445">
          <w:t>ES</w:t>
        </w:r>
      </w:ins>
      <w:r w:rsidR="00104EBB" w:rsidRPr="00116445">
        <w:t>_NAP</w:t>
      </w:r>
      <w:proofErr w:type="spellEnd"/>
      <w:r w:rsidR="00104EBB" w:rsidRPr="00116445">
        <w:t xml:space="preserve"> mezőben jelentendő)</w:t>
      </w:r>
      <w:r w:rsidRPr="00116445">
        <w:t xml:space="preserve"> </w:t>
      </w:r>
      <w:r w:rsidR="00654EA5" w:rsidRPr="00116445">
        <w:t xml:space="preserve">az </w:t>
      </w:r>
      <w:proofErr w:type="spellStart"/>
      <w:r w:rsidR="00654EA5" w:rsidRPr="00116445">
        <w:t>INSTR_BET</w:t>
      </w:r>
      <w:proofErr w:type="spellEnd"/>
      <w:r w:rsidR="00654EA5" w:rsidRPr="00116445">
        <w:t xml:space="preserve">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w:t>
      </w:r>
      <w:del w:id="266" w:author="MNB" w:date="2024-10-01T12:08:00Z">
        <w:r w:rsidR="00654EA5" w:rsidRPr="00F11DDE">
          <w:rPr>
            <w:b/>
            <w:bCs/>
          </w:rPr>
          <w:delText>Mérleg alatti</w:delText>
        </w:r>
      </w:del>
      <w:ins w:id="267" w:author="MNB" w:date="2024-10-01T12:08:00Z">
        <w:r w:rsidR="00654EA5" w:rsidRPr="00116445">
          <w:rPr>
            <w:b/>
            <w:bCs/>
          </w:rPr>
          <w:t>Mérleg</w:t>
        </w:r>
        <w:r w:rsidR="00524435" w:rsidRPr="00116445">
          <w:rPr>
            <w:b/>
            <w:bCs/>
          </w:rPr>
          <w:t>en kívüli</w:t>
        </w:r>
      </w:ins>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w:t>
      </w:r>
      <w:del w:id="268" w:author="MNB" w:date="2024-10-01T12:08:00Z">
        <w:r w:rsidR="00654EA5" w:rsidRPr="00F11DDE">
          <w:delText xml:space="preserve">az </w:delText>
        </w:r>
        <w:r w:rsidR="00654EA5" w:rsidRPr="00F11DDE">
          <w:rPr>
            <w:b/>
            <w:bCs/>
          </w:rPr>
          <w:delText>„Indulás napja</w:delText>
        </w:r>
      </w:del>
      <w:ins w:id="269" w:author="MNB" w:date="2024-10-01T12:08:00Z">
        <w:r w:rsidR="00654EA5" w:rsidRPr="00116445">
          <w:t xml:space="preserve">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ins>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w:t>
      </w:r>
      <w:del w:id="270" w:author="MNB" w:date="2024-10-01T12:08:00Z">
        <w:r w:rsidR="00654EA5" w:rsidRPr="00F11DDE">
          <w:delText xml:space="preserve">az </w:delText>
        </w:r>
        <w:r w:rsidR="00654EA5" w:rsidRPr="00F11DDE">
          <w:rPr>
            <w:b/>
            <w:bCs/>
          </w:rPr>
          <w:delText>„Indulás napja</w:delText>
        </w:r>
      </w:del>
      <w:ins w:id="271" w:author="MNB" w:date="2024-10-01T12:08:00Z">
        <w:r w:rsidR="00654EA5" w:rsidRPr="00116445">
          <w:t xml:space="preserve">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ins>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w:t>
      </w:r>
      <w:del w:id="272" w:author="MNB" w:date="2024-10-01T12:08:00Z">
        <w:r w:rsidR="00654EA5" w:rsidRPr="00F11DDE">
          <w:delText xml:space="preserve">az </w:delText>
        </w:r>
        <w:r w:rsidR="006C7F34" w:rsidRPr="00F11DDE">
          <w:fldChar w:fldCharType="begin"/>
        </w:r>
        <w:r w:rsidR="006C7F34" w:rsidRPr="00F11DDE">
          <w:delInstrText xml:space="preserve"> REF _Ref117073959 \r \h </w:delInstrText>
        </w:r>
        <w:r w:rsidR="00A41210" w:rsidRPr="00F11DDE">
          <w:delInstrText xml:space="preserve"> \* MERGEFORMAT </w:delInstrText>
        </w:r>
        <w:r w:rsidR="006C7F34" w:rsidRPr="00F11DDE">
          <w:fldChar w:fldCharType="separate"/>
        </w:r>
        <w:r w:rsidR="006C7F34" w:rsidRPr="00F11DDE">
          <w:delText>1.8.1</w:delText>
        </w:r>
        <w:r w:rsidR="006C7F34" w:rsidRPr="00F11DDE">
          <w:fldChar w:fldCharType="end"/>
        </w:r>
        <w:r w:rsidR="00654EA5" w:rsidRPr="00F11DDE">
          <w:delText xml:space="preserve"> </w:delText>
        </w:r>
      </w:del>
      <w:ins w:id="273" w:author="MNB" w:date="2024-10-01T12:08:00Z">
        <w:r w:rsidR="00654EA5" w:rsidRPr="00116445">
          <w:t xml:space="preserve">a </w:t>
        </w:r>
        <w:r w:rsidR="00806522" w:rsidRPr="00116445">
          <w:t>2.1.</w:t>
        </w:r>
      </w:ins>
      <w:r w:rsidR="00654EA5" w:rsidRPr="00116445">
        <w:t>pontban foglaltaknak megfelelően.</w:t>
      </w:r>
    </w:p>
    <w:p w14:paraId="764A2088" w14:textId="77777777" w:rsidR="007A2ACD" w:rsidRPr="00F11DDE" w:rsidRDefault="007A2ACD" w:rsidP="00CB1209">
      <w:pPr>
        <w:rPr>
          <w:del w:id="274" w:author="MNB" w:date="2024-10-01T12:08:00Z"/>
        </w:rPr>
      </w:pPr>
    </w:p>
    <w:p w14:paraId="28CF3014" w14:textId="3520ED18" w:rsidR="00B16E71" w:rsidRPr="00116445" w:rsidRDefault="00B16E71" w:rsidP="00116445">
      <w:pPr>
        <w:pStyle w:val="Cmsor2"/>
      </w:pPr>
      <w:bookmarkStart w:id="275" w:name="_Ref117589271"/>
      <w:bookmarkStart w:id="276" w:name="_Toc178676664"/>
      <w:bookmarkStart w:id="277" w:name="_Toc162526140"/>
      <w:r w:rsidRPr="00116445">
        <w:t>Instrumentumok megszűnése</w:t>
      </w:r>
      <w:bookmarkEnd w:id="275"/>
      <w:bookmarkEnd w:id="276"/>
      <w:bookmarkEnd w:id="277"/>
    </w:p>
    <w:p w14:paraId="400E9E88" w14:textId="14CEF672"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del w:id="278" w:author="MNB" w:date="2024-10-01T12:08:00Z">
        <w:r w:rsidR="00F64D8A" w:rsidRPr="00F11DDE">
          <w:delText>A megszűnés módjaként  ’LEJARAT’ jelentendő, a megszűnés dátuma mezőt szükséges a megszűnés hónapjában tölteni.</w:delText>
        </w:r>
      </w:del>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6DAFC98B" w:rsidR="004302D1" w:rsidRPr="00116445" w:rsidRDefault="00152D2F" w:rsidP="00116445">
      <w:pPr>
        <w:pStyle w:val="Listaszerbekezds"/>
        <w:numPr>
          <w:ilvl w:val="0"/>
          <w:numId w:val="24"/>
        </w:numPr>
        <w:spacing w:before="240"/>
      </w:pPr>
      <w:r w:rsidRPr="00116445">
        <w:t>a</w:t>
      </w:r>
      <w:r w:rsidR="008C3F11" w:rsidRPr="00116445">
        <w:t xml:space="preserve"> következő instrumentum típusok esetén is </w:t>
      </w:r>
      <w:r w:rsidR="00AA27C1" w:rsidRPr="00116445">
        <w:t>jelentendő a betét a lejárat hónapjában</w:t>
      </w:r>
      <w:r w:rsidR="008C3F11" w:rsidRPr="00116445">
        <w:t>, tranzakció nélkül</w:t>
      </w:r>
      <w:r w:rsidR="00AA27C1" w:rsidRPr="00116445">
        <w:t>: transzferálható betét, látra szóló és folyószámla betét (a transzferálható betétek nélkül), megtakarítási számla, értékpapír számla, mark-</w:t>
      </w:r>
      <w:proofErr w:type="spellStart"/>
      <w:r w:rsidR="00AA27C1" w:rsidRPr="00116445">
        <w:t>to</w:t>
      </w:r>
      <w:proofErr w:type="spellEnd"/>
      <w:r w:rsidR="00AA27C1" w:rsidRPr="00116445">
        <w:t>-market betét</w:t>
      </w:r>
      <w:r w:rsidR="00FF2D24" w:rsidRPr="00116445">
        <w:t xml:space="preserve"> (0 fennálló tőkével és könyv szerinti értékkel)</w:t>
      </w:r>
      <w:r w:rsidR="002008F0" w:rsidRPr="00116445">
        <w:t xml:space="preserve"> még akkor is, ha az instrumentum az adott hónap során keletkezett és szűnt meg (tárgyidőszakra jutó statisztikai kamat és felhalmozott kamat jelentendő)</w:t>
      </w:r>
      <w:r w:rsidR="004302D1" w:rsidRPr="00116445">
        <w:t xml:space="preserve">. </w:t>
      </w:r>
    </w:p>
    <w:p w14:paraId="00C5AFBD" w14:textId="460E7A14" w:rsidR="00B16E71" w:rsidRPr="00116445" w:rsidRDefault="00B16E71" w:rsidP="00116445">
      <w:pPr>
        <w:pStyle w:val="Listaszerbekezds"/>
        <w:numPr>
          <w:ilvl w:val="0"/>
          <w:numId w:val="0"/>
        </w:numPr>
        <w:spacing w:before="240"/>
        <w:ind w:left="720"/>
      </w:pPr>
    </w:p>
    <w:p w14:paraId="3EE682BF" w14:textId="77777777" w:rsidR="007C2DF7" w:rsidRPr="00116445" w:rsidRDefault="00AA27C1" w:rsidP="00116445">
      <w:pPr>
        <w:pStyle w:val="Listaszerbekezds"/>
        <w:numPr>
          <w:ilvl w:val="0"/>
          <w:numId w:val="24"/>
        </w:numPr>
        <w:spacing w:before="240"/>
      </w:pPr>
      <w:r w:rsidRPr="00116445">
        <w:t xml:space="preserve">a többi betét típus esetén megszűnéskor a betét feltörésekor </w:t>
      </w:r>
      <w:r w:rsidR="00F64D8A" w:rsidRPr="00116445">
        <w:t xml:space="preserve">a </w:t>
      </w:r>
      <w:proofErr w:type="spellStart"/>
      <w:r w:rsidR="00F64D8A" w:rsidRPr="00116445">
        <w:t>TRAN</w:t>
      </w:r>
      <w:proofErr w:type="spellEnd"/>
      <w:r w:rsidR="00F64D8A" w:rsidRPr="00116445">
        <w:t xml:space="preserve"> táblában</w:t>
      </w:r>
      <w:r w:rsidRPr="00116445">
        <w:t xml:space="preserve"> ’FELTOR’, normál lejárattal való megszűnése esetén ’</w:t>
      </w:r>
      <w:proofErr w:type="spellStart"/>
      <w:r w:rsidRPr="00116445">
        <w:t>LEJAR</w:t>
      </w:r>
      <w:proofErr w:type="spellEnd"/>
      <w:r w:rsidRPr="00116445">
        <w:t>’ kódérték jelentendő.</w:t>
      </w:r>
      <w:r w:rsidR="00F64D8A" w:rsidRPr="00116445">
        <w:t xml:space="preserve"> </w:t>
      </w:r>
    </w:p>
    <w:p w14:paraId="2C32A3CB" w14:textId="77777777" w:rsidR="007C2DF7" w:rsidRPr="00116445" w:rsidRDefault="007C2DF7" w:rsidP="00116445">
      <w:pPr>
        <w:pStyle w:val="Listaszerbekezds"/>
        <w:numPr>
          <w:ilvl w:val="0"/>
          <w:numId w:val="0"/>
        </w:numPr>
        <w:ind w:left="720"/>
      </w:pPr>
    </w:p>
    <w:p w14:paraId="70AAE8BD" w14:textId="43F3C01B" w:rsidR="00B04DDC" w:rsidRPr="00116445" w:rsidRDefault="00F64D8A" w:rsidP="00116445">
      <w:pPr>
        <w:spacing w:before="240"/>
        <w:ind w:left="360"/>
      </w:pPr>
      <w:del w:id="279" w:author="MNB" w:date="2024-10-01T12:08:00Z">
        <w:r w:rsidRPr="00F11DDE">
          <w:delText xml:space="preserve">A </w:delText>
        </w:r>
        <w:r w:rsidR="00A639F2" w:rsidRPr="00F11DDE">
          <w:delText>„M</w:delText>
        </w:r>
        <w:r w:rsidRPr="00F11DDE">
          <w:delText>egszűnés</w:delText>
        </w:r>
      </w:del>
      <w:ins w:id="280" w:author="MNB" w:date="2024-10-01T12:08:00Z">
        <w:r w:rsidR="00A639F2" w:rsidRPr="00116445">
          <w:rPr>
            <w:b/>
          </w:rPr>
          <w:t>„</w:t>
        </w:r>
        <w:r w:rsidR="00524435" w:rsidRPr="00116445">
          <w:rPr>
            <w:b/>
          </w:rPr>
          <w:t>Az instrumentum m</w:t>
        </w:r>
        <w:r w:rsidRPr="00116445">
          <w:rPr>
            <w:b/>
          </w:rPr>
          <w:t>egszűnés</w:t>
        </w:r>
        <w:r w:rsidR="00524435" w:rsidRPr="00116445">
          <w:rPr>
            <w:b/>
          </w:rPr>
          <w:t>ének</w:t>
        </w:r>
      </w:ins>
      <w:r w:rsidRPr="00B33E2E">
        <w:rPr>
          <w:b/>
        </w:rPr>
        <w:t xml:space="preserve"> típusa</w:t>
      </w:r>
      <w:r w:rsidR="00A639F2" w:rsidRPr="00B33E2E">
        <w:rPr>
          <w:b/>
        </w:rPr>
        <w:t>”</w:t>
      </w:r>
      <w:r w:rsidRPr="00116445">
        <w:t xml:space="preserve"> mezőben</w:t>
      </w:r>
      <w:r w:rsidR="007C2DF7" w:rsidRPr="00116445">
        <w:t xml:space="preserve"> az </w:t>
      </w:r>
      <w:del w:id="281" w:author="MNB" w:date="2024-10-01T12:08:00Z">
        <w:r w:rsidR="007C2DF7" w:rsidRPr="00F11DDE">
          <w:delText>’ATSOROLAS’</w:delText>
        </w:r>
      </w:del>
      <w:ins w:id="282" w:author="MNB" w:date="2024-10-01T12:08:00Z">
        <w:r w:rsidR="007C2DF7" w:rsidRPr="00116445">
          <w:t>’</w:t>
        </w:r>
        <w:proofErr w:type="spellStart"/>
        <w:r w:rsidR="007C2DF7" w:rsidRPr="00116445">
          <w:t>ATSOROL</w:t>
        </w:r>
        <w:proofErr w:type="spellEnd"/>
        <w:r w:rsidR="007C2DF7" w:rsidRPr="00116445">
          <w:t>’</w:t>
        </w:r>
      </w:ins>
      <w:r w:rsidR="007C2DF7" w:rsidRPr="00116445">
        <w:t xml:space="preserve">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 xml:space="preserve">etben nem érvényesül értékhatár (azaz az 500 millió Ft alatti átsorolások is jelentendők). Ennek megfelelően a partner országának és szektorának, valamint az instrumentum típusának esetleges változását </w:t>
      </w:r>
      <w:del w:id="283" w:author="MNB" w:date="2024-10-01T12:08:00Z">
        <w:r w:rsidR="007C2DF7" w:rsidRPr="00F11DDE">
          <w:delText>’ATSOROLAS’</w:delText>
        </w:r>
      </w:del>
      <w:ins w:id="284" w:author="MNB" w:date="2024-10-01T12:08:00Z">
        <w:r w:rsidR="007C2DF7" w:rsidRPr="00116445">
          <w:t>’</w:t>
        </w:r>
        <w:proofErr w:type="spellStart"/>
        <w:r w:rsidR="007C2DF7" w:rsidRPr="00116445">
          <w:t>ATSOROL</w:t>
        </w:r>
        <w:proofErr w:type="spellEnd"/>
        <w:r w:rsidR="007C2DF7" w:rsidRPr="00116445">
          <w:t>’</w:t>
        </w:r>
      </w:ins>
      <w:r w:rsidR="007C2DF7" w:rsidRPr="00116445">
        <w:t xml:space="preserve"> megszűnés móddal kell jelenteni, amennyiben az érintett instrumentum megszűnik és új instrumentum indul. Amennyiben a jelzett attribútumok változása adott instrumentumon belül megy végbe, nem szükséges az instrumentumot lezárni és újat indítani, az átsorolást az MNB rendszereiben megképezi. </w:t>
      </w:r>
      <w:del w:id="285" w:author="MNB" w:date="2024-10-01T12:08:00Z">
        <w:r w:rsidR="007C2DF7" w:rsidRPr="00F11DDE">
          <w:delText xml:space="preserve">e </w:delText>
        </w:r>
      </w:del>
      <w:r w:rsidR="007C2DF7" w:rsidRPr="00116445">
        <w:t xml:space="preserve">Minden egyéb megszűnési mód esetén az </w:t>
      </w:r>
      <w:del w:id="286" w:author="MNB" w:date="2024-10-01T12:08:00Z">
        <w:r w:rsidR="007C2DF7" w:rsidRPr="00F11DDE">
          <w:delText>’EGYEB’</w:delText>
        </w:r>
      </w:del>
      <w:ins w:id="287" w:author="MNB" w:date="2024-10-01T12:08:00Z">
        <w:r w:rsidR="007C2DF7" w:rsidRPr="00116445">
          <w:t>’</w:t>
        </w:r>
        <w:proofErr w:type="spellStart"/>
        <w:r w:rsidR="007C2DF7" w:rsidRPr="00116445">
          <w:t>EGYEB</w:t>
        </w:r>
        <w:r w:rsidR="00CB4970" w:rsidRPr="00116445">
          <w:t>M</w:t>
        </w:r>
        <w:proofErr w:type="spellEnd"/>
        <w:r w:rsidR="007C2DF7" w:rsidRPr="00116445">
          <w:t>’</w:t>
        </w:r>
      </w:ins>
      <w:r w:rsidR="007C2DF7" w:rsidRPr="00116445">
        <w:t xml:space="preserve">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288" w:name="_Toc178676665"/>
      <w:bookmarkStart w:id="289" w:name="_Toc162526141"/>
      <w:r w:rsidRPr="00116445">
        <w:t>Bizalmi vagyonkezelés alatt álló instrumentumok jelentési módja</w:t>
      </w:r>
      <w:bookmarkEnd w:id="288"/>
      <w:bookmarkEnd w:id="289"/>
    </w:p>
    <w:p w14:paraId="1FF90895" w14:textId="08E00195" w:rsidR="00EC59A7" w:rsidRPr="00116445" w:rsidRDefault="00EC59A7" w:rsidP="00116445">
      <w:r w:rsidRPr="00116445">
        <w:t xml:space="preserve">A bizalmi vagyonkezelés alatt álló instrumentumokat az </w:t>
      </w:r>
      <w:proofErr w:type="spellStart"/>
      <w:r w:rsidRPr="00116445">
        <w:t>INSTR_BET</w:t>
      </w:r>
      <w:proofErr w:type="spellEnd"/>
      <w:r w:rsidRPr="00116445">
        <w:t xml:space="preserve"> tábla </w:t>
      </w:r>
      <w:r w:rsidRPr="00B33E2E">
        <w:rPr>
          <w:b/>
        </w:rPr>
        <w:t>„Bizalmi vagyonkezelés keretében kezelt instrumentum”</w:t>
      </w:r>
      <w:r w:rsidRPr="00116445">
        <w:t xml:space="preserve"> mezőjében ’I’ értékkel jelölve kell jelenteni. Az instrumentumhoz tulajdonosként a bizalmi vagyonkezelőt kell kapcsolni</w:t>
      </w:r>
      <w:del w:id="290" w:author="MNB" w:date="2024-10-01T12:08:00Z">
        <w:r w:rsidRPr="00F11DDE">
          <w:delText xml:space="preserve"> (</w:delText>
        </w:r>
      </w:del>
      <w:ins w:id="291" w:author="MNB" w:date="2024-10-01T12:08:00Z">
        <w:r w:rsidR="00F71172" w:rsidRPr="00116445">
          <w:t>:</w:t>
        </w:r>
        <w:r w:rsidRPr="00116445">
          <w:t xml:space="preserve"> </w:t>
        </w:r>
      </w:ins>
      <w:r w:rsidRPr="00116445">
        <w:t>akár vállalkozásról van szó, ekkor törzsszámmal jelölve, akár magánszemélyről, ekkor anonim azonosítóval jelentve</w:t>
      </w:r>
      <w:del w:id="292" w:author="MNB" w:date="2024-10-01T12:08:00Z">
        <w:r w:rsidRPr="00F11DDE">
          <w:delText>).</w:delText>
        </w:r>
      </w:del>
      <w:ins w:id="293" w:author="MNB" w:date="2024-10-01T12:08:00Z">
        <w:r w:rsidRPr="00116445">
          <w:t xml:space="preser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ins>
      <w:r w:rsidRPr="00116445">
        <w:t xml:space="preserve"> Az </w:t>
      </w:r>
      <w:proofErr w:type="spellStart"/>
      <w:r w:rsidRPr="00116445">
        <w:t>INSTR_BET</w:t>
      </w:r>
      <w:proofErr w:type="spellEnd"/>
      <w:r w:rsidRPr="00116445">
        <w:t xml:space="preserve"> táblában jelentendő továbbá </w:t>
      </w:r>
      <w:del w:id="294" w:author="MNB" w:date="2024-10-01T12:08:00Z">
        <w:r w:rsidRPr="00F11DDE">
          <w:delText>az</w:delText>
        </w:r>
      </w:del>
      <w:ins w:id="295" w:author="MNB" w:date="2024-10-01T12:08:00Z">
        <w:r w:rsidRPr="00116445">
          <w:t>a</w:t>
        </w:r>
      </w:ins>
      <w:r w:rsidRPr="00116445">
        <w:t xml:space="preserve">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296" w:name="_Toc178676666"/>
      <w:bookmarkStart w:id="297" w:name="_Toc162526142"/>
      <w:proofErr w:type="spellStart"/>
      <w:r w:rsidRPr="00116445">
        <w:t>Szindikált</w:t>
      </w:r>
      <w:proofErr w:type="spellEnd"/>
      <w:r w:rsidRPr="00116445">
        <w:t xml:space="preserve"> hitelek</w:t>
      </w:r>
      <w:r w:rsidR="008A198E" w:rsidRPr="00116445">
        <w:t xml:space="preserve"> jelentési módja</w:t>
      </w:r>
      <w:bookmarkEnd w:id="296"/>
      <w:bookmarkEnd w:id="297"/>
    </w:p>
    <w:p w14:paraId="10475B9F" w14:textId="496ED1C1" w:rsidR="008A198E" w:rsidRPr="00116445" w:rsidRDefault="008A198E" w:rsidP="00116445">
      <w:bookmarkStart w:id="298" w:name="_Hlk161302277"/>
      <w:r w:rsidRPr="00116445">
        <w:t xml:space="preserve">A </w:t>
      </w:r>
      <w:proofErr w:type="spellStart"/>
      <w:r w:rsidRPr="00116445">
        <w:t>szindikált</w:t>
      </w:r>
      <w:proofErr w:type="spellEnd"/>
      <w:r w:rsidRPr="00116445">
        <w:t xml:space="preserve"> hitelek forrás oldalát az M04-nek megfelelően kell jelenteni:</w:t>
      </w:r>
    </w:p>
    <w:p w14:paraId="4C08707C" w14:textId="1AE52010" w:rsidR="008A198E" w:rsidRPr="00116445" w:rsidRDefault="008A198E" w:rsidP="00116445">
      <w:r w:rsidRPr="00116445">
        <w:t xml:space="preserve">- amennyiben a </w:t>
      </w:r>
      <w:proofErr w:type="spellStart"/>
      <w:r w:rsidRPr="00116445">
        <w:t>szindikált</w:t>
      </w:r>
      <w:proofErr w:type="spellEnd"/>
      <w:r w:rsidRPr="00116445">
        <w:t xml:space="preserve"> hitel az M04-ben egy soron szerepel (pl</w:t>
      </w:r>
      <w:ins w:id="299" w:author="MNB" w:date="2024-10-01T12:08:00Z">
        <w:r w:rsidR="00CB4970" w:rsidRPr="00116445">
          <w:t>.</w:t>
        </w:r>
      </w:ins>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rPr>
          <w:ins w:id="300" w:author="MNB" w:date="2024-10-01T12:08:00Z"/>
        </w:rPr>
      </w:pPr>
      <w:bookmarkStart w:id="301" w:name="_Toc178676667"/>
      <w:bookmarkEnd w:id="298"/>
      <w:ins w:id="302" w:author="MNB" w:date="2024-10-01T12:08:00Z">
        <w:r w:rsidRPr="00116445">
          <w:t>Az analitikusan nem bontható állományok jelentési módja</w:t>
        </w:r>
        <w:bookmarkEnd w:id="301"/>
      </w:ins>
    </w:p>
    <w:p w14:paraId="5228C480" w14:textId="77777777" w:rsidR="00570DA8" w:rsidRPr="00116445" w:rsidRDefault="00570DA8" w:rsidP="00116445">
      <w:pPr>
        <w:rPr>
          <w:ins w:id="303" w:author="MNB" w:date="2024-10-01T12:08:00Z"/>
        </w:rPr>
      </w:pPr>
      <w:ins w:id="304" w:author="MNB" w:date="2024-10-01T12:08:00Z">
        <w:r w:rsidRPr="00116445">
          <w:t>Az analitikusan nem bontható állományok az M04 jelű adatgyűjtésben is megtalálható, valamint az azokkal szorosan összefüggő mezők tekintetében az M04 adatszolgáltatással konzisztensen jelentendők a BETREG-ben.</w:t>
        </w:r>
      </w:ins>
    </w:p>
    <w:p w14:paraId="01073DEB" w14:textId="77777777" w:rsidR="00570DA8" w:rsidRPr="00116445" w:rsidRDefault="00570DA8" w:rsidP="00116445">
      <w:pPr>
        <w:rPr>
          <w:ins w:id="305" w:author="MNB" w:date="2024-10-01T12:08:00Z"/>
        </w:rPr>
      </w:pPr>
      <w:ins w:id="306" w:author="MNB" w:date="2024-10-01T12:08:00Z">
        <w:r w:rsidRPr="00116445">
          <w:t>Az ügyfél azonosítók tekintetében az alábbi módon kell eljárni:</w:t>
        </w:r>
      </w:ins>
    </w:p>
    <w:p w14:paraId="0DDF0491" w14:textId="1CA3286E" w:rsidR="00570DA8" w:rsidRPr="00116445" w:rsidRDefault="00570DA8" w:rsidP="00116445">
      <w:pPr>
        <w:pStyle w:val="Listaszerbekezds"/>
        <w:numPr>
          <w:ilvl w:val="0"/>
          <w:numId w:val="45"/>
        </w:numPr>
        <w:rPr>
          <w:ins w:id="307" w:author="MNB" w:date="2024-10-01T12:08:00Z"/>
        </w:rPr>
      </w:pPr>
      <w:ins w:id="308" w:author="MNB" w:date="2024-10-01T12:08:00Z">
        <w:r w:rsidRPr="00116445">
          <w:t>háztartási szektor esetén anonim azonosítóként 128 db 1-esből álló karaktersorozat jelentendő</w:t>
        </w:r>
        <w:r w:rsidR="00181FDE" w:rsidRPr="00116445">
          <w:t xml:space="preserve"> –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mezőjében az ’</w:t>
        </w:r>
        <w:proofErr w:type="spellStart"/>
        <w:r w:rsidR="00181FDE" w:rsidRPr="00116445">
          <w:t>EGYEB</w:t>
        </w:r>
        <w:proofErr w:type="spellEnd"/>
        <w:r w:rsidR="00181FDE" w:rsidRPr="00116445">
          <w:t>’ kódérték alkalmazandó ebben az esetben</w:t>
        </w:r>
        <w:r w:rsidRPr="00116445">
          <w:t>;</w:t>
        </w:r>
      </w:ins>
    </w:p>
    <w:p w14:paraId="176D0110" w14:textId="70BE0ABC" w:rsidR="00570DA8" w:rsidRPr="00116445" w:rsidRDefault="00570DA8" w:rsidP="00116445">
      <w:pPr>
        <w:pStyle w:val="Listaszerbekezds"/>
        <w:numPr>
          <w:ilvl w:val="0"/>
          <w:numId w:val="45"/>
        </w:numPr>
        <w:rPr>
          <w:ins w:id="309" w:author="MNB" w:date="2024-10-01T12:08:00Z"/>
        </w:rPr>
      </w:pPr>
      <w:ins w:id="310" w:author="MNB" w:date="2024-10-01T12:08:00Z">
        <w:r w:rsidRPr="00116445">
          <w:t xml:space="preserve">belföldi vállalati szektor esetén a </w:t>
        </w:r>
        <w:r w:rsidRPr="00116445">
          <w:rPr>
            <w:b/>
            <w:bCs/>
          </w:rPr>
          <w:t>„Belföldi vállalkozás törzsszáma”</w:t>
        </w:r>
        <w:r w:rsidRPr="00116445">
          <w:t xml:space="preserve"> mezőben 00000006 technikai törzsszám jelentendő;</w:t>
        </w:r>
      </w:ins>
    </w:p>
    <w:p w14:paraId="4B1E20BC" w14:textId="77777777" w:rsidR="00570DA8" w:rsidRPr="00116445" w:rsidRDefault="00570DA8" w:rsidP="00116445">
      <w:pPr>
        <w:pStyle w:val="Listaszerbekezds"/>
        <w:numPr>
          <w:ilvl w:val="0"/>
          <w:numId w:val="45"/>
        </w:numPr>
        <w:rPr>
          <w:ins w:id="311" w:author="MNB" w:date="2024-10-01T12:08:00Z"/>
        </w:rPr>
      </w:pPr>
      <w:ins w:id="312" w:author="MNB" w:date="2024-10-01T12:08:00Z">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ins>
    </w:p>
    <w:p w14:paraId="5DDAAC0E" w14:textId="77777777" w:rsidR="00570DA8" w:rsidRPr="00116445" w:rsidRDefault="00570DA8" w:rsidP="00116445">
      <w:pPr>
        <w:rPr>
          <w:ins w:id="313" w:author="MNB" w:date="2024-10-01T12:08:00Z"/>
        </w:rPr>
      </w:pPr>
      <w:ins w:id="314" w:author="MNB" w:date="2024-10-01T12:08:00Z">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ins>
    </w:p>
    <w:p w14:paraId="2907742C" w14:textId="77777777" w:rsidR="00570DA8" w:rsidRPr="00116445" w:rsidRDefault="00570DA8" w:rsidP="00116445">
      <w:pPr>
        <w:rPr>
          <w:ins w:id="315" w:author="MNB" w:date="2024-10-01T12:08:00Z"/>
        </w:rPr>
      </w:pPr>
      <w:ins w:id="316" w:author="MNB" w:date="2024-10-01T12:08:00Z">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ins>
    </w:p>
    <w:p w14:paraId="1E0082B8" w14:textId="77777777" w:rsidR="00570DA8" w:rsidRPr="00116445" w:rsidRDefault="00570DA8" w:rsidP="00116445">
      <w:pPr>
        <w:rPr>
          <w:ins w:id="317" w:author="MNB" w:date="2024-10-01T12:08:00Z"/>
        </w:rPr>
      </w:pPr>
      <w:ins w:id="318" w:author="MNB" w:date="2024-10-01T12:08:00Z">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ins>
    </w:p>
    <w:p w14:paraId="14A3924E" w14:textId="77777777" w:rsidR="00570DA8" w:rsidRPr="00116445" w:rsidRDefault="00570DA8" w:rsidP="00116445">
      <w:pPr>
        <w:rPr>
          <w:ins w:id="319" w:author="MNB" w:date="2024-10-01T12:08:00Z"/>
        </w:rPr>
      </w:pPr>
      <w:ins w:id="320" w:author="MNB" w:date="2024-10-01T12:08:00Z">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ins>
    </w:p>
    <w:p w14:paraId="62307C6C" w14:textId="4C87C0D5" w:rsidR="00570DA8" w:rsidRPr="00116445" w:rsidRDefault="00570DA8" w:rsidP="00116445">
      <w:pPr>
        <w:rPr>
          <w:ins w:id="321" w:author="MNB" w:date="2024-10-01T12:08:00Z"/>
        </w:rPr>
      </w:pPr>
    </w:p>
    <w:p w14:paraId="79221D03" w14:textId="0A49F5FC" w:rsidR="00570DA8" w:rsidRPr="00116445" w:rsidRDefault="00570DA8" w:rsidP="00116445">
      <w:pPr>
        <w:rPr>
          <w:ins w:id="322" w:author="MNB" w:date="2024-10-01T12:08:00Z"/>
        </w:rPr>
      </w:pPr>
      <w:ins w:id="323" w:author="MNB" w:date="2024-10-01T12:08:00Z">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ins>
    </w:p>
    <w:p w14:paraId="2CBFFDDE" w14:textId="77777777" w:rsidR="00570DA8" w:rsidRPr="00116445" w:rsidRDefault="00570DA8" w:rsidP="00116445">
      <w:pPr>
        <w:rPr>
          <w:ins w:id="324" w:author="MNB" w:date="2024-10-01T12:08:00Z"/>
        </w:rPr>
      </w:pPr>
      <w:ins w:id="325" w:author="MNB" w:date="2024-10-01T12:08:00Z">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ins>
    </w:p>
    <w:p w14:paraId="5C7AF833" w14:textId="1477A517" w:rsidR="00570DA8" w:rsidRPr="00116445" w:rsidRDefault="00570DA8" w:rsidP="00116445">
      <w:pPr>
        <w:rPr>
          <w:ins w:id="326" w:author="MNB" w:date="2024-10-01T12:08:00Z"/>
        </w:rPr>
      </w:pPr>
    </w:p>
    <w:p w14:paraId="7490B276" w14:textId="06F5AC70" w:rsidR="00570DA8" w:rsidRPr="00570DA8" w:rsidRDefault="00570DA8" w:rsidP="00116445">
      <w:pPr>
        <w:rPr>
          <w:ins w:id="327" w:author="MNB" w:date="2024-10-01T12:08:00Z"/>
        </w:rPr>
      </w:pPr>
    </w:p>
    <w:p w14:paraId="3E0C4CB7" w14:textId="77777777" w:rsidR="00570DA8" w:rsidRPr="00B33E2E" w:rsidRDefault="00570DA8" w:rsidP="00116445"/>
    <w:p w14:paraId="12891DD5" w14:textId="58E0FDDC" w:rsidR="00FD3981" w:rsidRPr="00F11DDE" w:rsidRDefault="00FD3981" w:rsidP="00116445">
      <w:pPr>
        <w:pStyle w:val="Listaszerbekezds"/>
        <w:numPr>
          <w:ilvl w:val="0"/>
          <w:numId w:val="0"/>
        </w:numPr>
        <w:ind w:left="720"/>
      </w:pPr>
    </w:p>
    <w:p w14:paraId="1FB51C2B" w14:textId="63017DF4" w:rsidR="000673C3" w:rsidRPr="00F11DDE" w:rsidRDefault="000673C3" w:rsidP="00116445">
      <w:pPr>
        <w:pStyle w:val="Listaszerbekezds"/>
        <w:numPr>
          <w:ilvl w:val="0"/>
          <w:numId w:val="0"/>
        </w:numPr>
        <w:ind w:left="720"/>
      </w:pPr>
    </w:p>
    <w:sectPr w:rsidR="000673C3" w:rsidRPr="00F11DDE" w:rsidSect="00CD6E8D">
      <w:headerReference w:type="default" r:id="rId18"/>
      <w:footerReference w:type="default" r:id="rId1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914A" w14:textId="77777777" w:rsidR="00C81AB3" w:rsidRDefault="00C81AB3">
      <w:r>
        <w:separator/>
      </w:r>
    </w:p>
  </w:endnote>
  <w:endnote w:type="continuationSeparator" w:id="0">
    <w:p w14:paraId="4970823C" w14:textId="77777777" w:rsidR="00C81AB3" w:rsidRDefault="00C81AB3">
      <w:r>
        <w:continuationSeparator/>
      </w:r>
    </w:p>
  </w:endnote>
  <w:endnote w:type="continuationNotice" w:id="1">
    <w:p w14:paraId="66CFF193" w14:textId="77777777" w:rsidR="00C81AB3" w:rsidRDefault="00C81A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E91B" w14:textId="77777777" w:rsidR="00C81AB3" w:rsidRDefault="00C81AB3">
      <w:r>
        <w:separator/>
      </w:r>
    </w:p>
  </w:footnote>
  <w:footnote w:type="continuationSeparator" w:id="0">
    <w:p w14:paraId="72C71EC4" w14:textId="77777777" w:rsidR="00C81AB3" w:rsidRDefault="00C81AB3">
      <w:r>
        <w:continuationSeparator/>
      </w:r>
    </w:p>
  </w:footnote>
  <w:footnote w:type="continuationNotice" w:id="1">
    <w:p w14:paraId="44961E6C" w14:textId="77777777" w:rsidR="00C81AB3" w:rsidRDefault="00C81A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98B"/>
    <w:rsid w:val="000250E6"/>
    <w:rsid w:val="00026471"/>
    <w:rsid w:val="00027695"/>
    <w:rsid w:val="00027B62"/>
    <w:rsid w:val="00030F0E"/>
    <w:rsid w:val="00033357"/>
    <w:rsid w:val="00035697"/>
    <w:rsid w:val="00040CDE"/>
    <w:rsid w:val="000433B9"/>
    <w:rsid w:val="0004580B"/>
    <w:rsid w:val="00047674"/>
    <w:rsid w:val="00051A31"/>
    <w:rsid w:val="00052BC8"/>
    <w:rsid w:val="0005577F"/>
    <w:rsid w:val="00056E3A"/>
    <w:rsid w:val="00057DFE"/>
    <w:rsid w:val="00057F68"/>
    <w:rsid w:val="00060148"/>
    <w:rsid w:val="00063216"/>
    <w:rsid w:val="0006374F"/>
    <w:rsid w:val="00064546"/>
    <w:rsid w:val="00065FE4"/>
    <w:rsid w:val="000673C3"/>
    <w:rsid w:val="000674BE"/>
    <w:rsid w:val="000677D1"/>
    <w:rsid w:val="00067BE2"/>
    <w:rsid w:val="00067C0C"/>
    <w:rsid w:val="0008131E"/>
    <w:rsid w:val="00081934"/>
    <w:rsid w:val="000831EC"/>
    <w:rsid w:val="00087E97"/>
    <w:rsid w:val="000904C4"/>
    <w:rsid w:val="00092DBE"/>
    <w:rsid w:val="00095C17"/>
    <w:rsid w:val="000A3A63"/>
    <w:rsid w:val="000A71F3"/>
    <w:rsid w:val="000C1A11"/>
    <w:rsid w:val="000C2918"/>
    <w:rsid w:val="000C3019"/>
    <w:rsid w:val="000C3D9B"/>
    <w:rsid w:val="000C701E"/>
    <w:rsid w:val="000C701F"/>
    <w:rsid w:val="000D1C8B"/>
    <w:rsid w:val="000D1E44"/>
    <w:rsid w:val="000D2B62"/>
    <w:rsid w:val="000D40AE"/>
    <w:rsid w:val="000D4F61"/>
    <w:rsid w:val="000D5F26"/>
    <w:rsid w:val="000E1304"/>
    <w:rsid w:val="000E2CBD"/>
    <w:rsid w:val="000E4EE3"/>
    <w:rsid w:val="000E549F"/>
    <w:rsid w:val="000F2858"/>
    <w:rsid w:val="000F2AE0"/>
    <w:rsid w:val="000F30B8"/>
    <w:rsid w:val="000F68FE"/>
    <w:rsid w:val="00101654"/>
    <w:rsid w:val="00102174"/>
    <w:rsid w:val="0010447E"/>
    <w:rsid w:val="00104546"/>
    <w:rsid w:val="0010496C"/>
    <w:rsid w:val="00104EBB"/>
    <w:rsid w:val="001051F7"/>
    <w:rsid w:val="00110868"/>
    <w:rsid w:val="0011197D"/>
    <w:rsid w:val="00113C88"/>
    <w:rsid w:val="00116409"/>
    <w:rsid w:val="00116445"/>
    <w:rsid w:val="00121E2F"/>
    <w:rsid w:val="00122225"/>
    <w:rsid w:val="001255A4"/>
    <w:rsid w:val="00132260"/>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5BB"/>
    <w:rsid w:val="00211C20"/>
    <w:rsid w:val="00214230"/>
    <w:rsid w:val="0021484C"/>
    <w:rsid w:val="00215620"/>
    <w:rsid w:val="00217F30"/>
    <w:rsid w:val="0022056B"/>
    <w:rsid w:val="00222872"/>
    <w:rsid w:val="002230E9"/>
    <w:rsid w:val="00223B14"/>
    <w:rsid w:val="0022764E"/>
    <w:rsid w:val="002365EF"/>
    <w:rsid w:val="002370CC"/>
    <w:rsid w:val="00240C97"/>
    <w:rsid w:val="00242207"/>
    <w:rsid w:val="00243D0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1019"/>
    <w:rsid w:val="002C24D0"/>
    <w:rsid w:val="002C728F"/>
    <w:rsid w:val="002C7AB8"/>
    <w:rsid w:val="002C7D4D"/>
    <w:rsid w:val="002C7DD0"/>
    <w:rsid w:val="002D5E55"/>
    <w:rsid w:val="002D5F84"/>
    <w:rsid w:val="002E1BD2"/>
    <w:rsid w:val="002F34ED"/>
    <w:rsid w:val="002F602F"/>
    <w:rsid w:val="0030087F"/>
    <w:rsid w:val="00300EE3"/>
    <w:rsid w:val="00302136"/>
    <w:rsid w:val="00302693"/>
    <w:rsid w:val="00302FF1"/>
    <w:rsid w:val="0030574B"/>
    <w:rsid w:val="00313246"/>
    <w:rsid w:val="003231ED"/>
    <w:rsid w:val="003246D8"/>
    <w:rsid w:val="003270CF"/>
    <w:rsid w:val="00327A74"/>
    <w:rsid w:val="00341BB5"/>
    <w:rsid w:val="00341ED2"/>
    <w:rsid w:val="00341EDB"/>
    <w:rsid w:val="00343614"/>
    <w:rsid w:val="00345D42"/>
    <w:rsid w:val="0035153B"/>
    <w:rsid w:val="003524A6"/>
    <w:rsid w:val="0035314A"/>
    <w:rsid w:val="003548F7"/>
    <w:rsid w:val="00360877"/>
    <w:rsid w:val="00365720"/>
    <w:rsid w:val="003701D4"/>
    <w:rsid w:val="003704B1"/>
    <w:rsid w:val="003728FE"/>
    <w:rsid w:val="00373BD2"/>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C16B2"/>
    <w:rsid w:val="003C42F6"/>
    <w:rsid w:val="003C5699"/>
    <w:rsid w:val="003D04DD"/>
    <w:rsid w:val="003D11A4"/>
    <w:rsid w:val="003D52BC"/>
    <w:rsid w:val="003D5BEE"/>
    <w:rsid w:val="003E1385"/>
    <w:rsid w:val="003E3D6B"/>
    <w:rsid w:val="003F128A"/>
    <w:rsid w:val="003F4244"/>
    <w:rsid w:val="003F6F3F"/>
    <w:rsid w:val="00401DFF"/>
    <w:rsid w:val="00405B25"/>
    <w:rsid w:val="00407466"/>
    <w:rsid w:val="00413A84"/>
    <w:rsid w:val="0041484F"/>
    <w:rsid w:val="00416E08"/>
    <w:rsid w:val="00423D50"/>
    <w:rsid w:val="004241D9"/>
    <w:rsid w:val="00425E9D"/>
    <w:rsid w:val="004302D1"/>
    <w:rsid w:val="0043276D"/>
    <w:rsid w:val="004330EA"/>
    <w:rsid w:val="00434DC6"/>
    <w:rsid w:val="00435F8A"/>
    <w:rsid w:val="00437B48"/>
    <w:rsid w:val="00440BEB"/>
    <w:rsid w:val="004413FF"/>
    <w:rsid w:val="00442ABF"/>
    <w:rsid w:val="004451FE"/>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36D5"/>
    <w:rsid w:val="004D270F"/>
    <w:rsid w:val="004D455D"/>
    <w:rsid w:val="004D7635"/>
    <w:rsid w:val="004E2BA2"/>
    <w:rsid w:val="004E431E"/>
    <w:rsid w:val="004E689A"/>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12FD"/>
    <w:rsid w:val="00537071"/>
    <w:rsid w:val="005431F2"/>
    <w:rsid w:val="00544934"/>
    <w:rsid w:val="00545207"/>
    <w:rsid w:val="00553636"/>
    <w:rsid w:val="00557A68"/>
    <w:rsid w:val="00561175"/>
    <w:rsid w:val="005648EE"/>
    <w:rsid w:val="00567046"/>
    <w:rsid w:val="00570DA8"/>
    <w:rsid w:val="00571C3C"/>
    <w:rsid w:val="005763C5"/>
    <w:rsid w:val="00581D24"/>
    <w:rsid w:val="005828EB"/>
    <w:rsid w:val="00582AF7"/>
    <w:rsid w:val="0058459E"/>
    <w:rsid w:val="00586D4D"/>
    <w:rsid w:val="005A011E"/>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253E"/>
    <w:rsid w:val="005F2BD8"/>
    <w:rsid w:val="005F3818"/>
    <w:rsid w:val="005F3E3D"/>
    <w:rsid w:val="005F734E"/>
    <w:rsid w:val="00600A45"/>
    <w:rsid w:val="00602F0C"/>
    <w:rsid w:val="00603723"/>
    <w:rsid w:val="00610E45"/>
    <w:rsid w:val="00614ED8"/>
    <w:rsid w:val="006200FB"/>
    <w:rsid w:val="0062052B"/>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66EB"/>
    <w:rsid w:val="006B0392"/>
    <w:rsid w:val="006B07F5"/>
    <w:rsid w:val="006B2726"/>
    <w:rsid w:val="006B4271"/>
    <w:rsid w:val="006B44BE"/>
    <w:rsid w:val="006B667E"/>
    <w:rsid w:val="006C2C3D"/>
    <w:rsid w:val="006C4871"/>
    <w:rsid w:val="006C6C97"/>
    <w:rsid w:val="006C700F"/>
    <w:rsid w:val="006C7D26"/>
    <w:rsid w:val="006C7F34"/>
    <w:rsid w:val="006D0881"/>
    <w:rsid w:val="006D27B8"/>
    <w:rsid w:val="006D386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78DF"/>
    <w:rsid w:val="0072796A"/>
    <w:rsid w:val="00732D87"/>
    <w:rsid w:val="00736478"/>
    <w:rsid w:val="00736A44"/>
    <w:rsid w:val="00737660"/>
    <w:rsid w:val="007376E0"/>
    <w:rsid w:val="00740E39"/>
    <w:rsid w:val="00744A1F"/>
    <w:rsid w:val="007452F0"/>
    <w:rsid w:val="0074581A"/>
    <w:rsid w:val="00746D82"/>
    <w:rsid w:val="007474DD"/>
    <w:rsid w:val="00753BD8"/>
    <w:rsid w:val="00754A11"/>
    <w:rsid w:val="00755DF9"/>
    <w:rsid w:val="00767D3F"/>
    <w:rsid w:val="00770835"/>
    <w:rsid w:val="00772942"/>
    <w:rsid w:val="00773AB1"/>
    <w:rsid w:val="00774306"/>
    <w:rsid w:val="00782B80"/>
    <w:rsid w:val="00786EF4"/>
    <w:rsid w:val="00791092"/>
    <w:rsid w:val="007913EE"/>
    <w:rsid w:val="00792C7B"/>
    <w:rsid w:val="007A0641"/>
    <w:rsid w:val="007A11B5"/>
    <w:rsid w:val="007A1D6E"/>
    <w:rsid w:val="007A2ACD"/>
    <w:rsid w:val="007A2BE7"/>
    <w:rsid w:val="007B1174"/>
    <w:rsid w:val="007B3452"/>
    <w:rsid w:val="007B39B9"/>
    <w:rsid w:val="007B63A7"/>
    <w:rsid w:val="007B7FC8"/>
    <w:rsid w:val="007C251B"/>
    <w:rsid w:val="007C2DF7"/>
    <w:rsid w:val="007D2358"/>
    <w:rsid w:val="007D67A3"/>
    <w:rsid w:val="007D7E92"/>
    <w:rsid w:val="007E0286"/>
    <w:rsid w:val="007E3B7E"/>
    <w:rsid w:val="007E5114"/>
    <w:rsid w:val="007F197C"/>
    <w:rsid w:val="007F1D57"/>
    <w:rsid w:val="007F7E59"/>
    <w:rsid w:val="0080136A"/>
    <w:rsid w:val="008029B8"/>
    <w:rsid w:val="00806522"/>
    <w:rsid w:val="00810B35"/>
    <w:rsid w:val="008118E9"/>
    <w:rsid w:val="0081431B"/>
    <w:rsid w:val="00814B6E"/>
    <w:rsid w:val="00815E1F"/>
    <w:rsid w:val="00823B7E"/>
    <w:rsid w:val="00823FD9"/>
    <w:rsid w:val="0083252A"/>
    <w:rsid w:val="00832699"/>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B57B6"/>
    <w:rsid w:val="008B61E3"/>
    <w:rsid w:val="008B7C9E"/>
    <w:rsid w:val="008C140F"/>
    <w:rsid w:val="008C3BD5"/>
    <w:rsid w:val="008C3F11"/>
    <w:rsid w:val="008C474C"/>
    <w:rsid w:val="008C56D8"/>
    <w:rsid w:val="008D2A67"/>
    <w:rsid w:val="008D33FF"/>
    <w:rsid w:val="008D6221"/>
    <w:rsid w:val="008E1EE6"/>
    <w:rsid w:val="008E26F2"/>
    <w:rsid w:val="008E31CF"/>
    <w:rsid w:val="008E3579"/>
    <w:rsid w:val="008E5286"/>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31F7"/>
    <w:rsid w:val="00953942"/>
    <w:rsid w:val="00957A5B"/>
    <w:rsid w:val="00957F22"/>
    <w:rsid w:val="00961F15"/>
    <w:rsid w:val="00962FE4"/>
    <w:rsid w:val="00964E6F"/>
    <w:rsid w:val="009665AC"/>
    <w:rsid w:val="00981CD4"/>
    <w:rsid w:val="00983187"/>
    <w:rsid w:val="00983AC5"/>
    <w:rsid w:val="00985B65"/>
    <w:rsid w:val="00990B18"/>
    <w:rsid w:val="00991676"/>
    <w:rsid w:val="009923B7"/>
    <w:rsid w:val="009961A2"/>
    <w:rsid w:val="009972EC"/>
    <w:rsid w:val="00997FB7"/>
    <w:rsid w:val="009A4F0C"/>
    <w:rsid w:val="009A72C3"/>
    <w:rsid w:val="009B2208"/>
    <w:rsid w:val="009B700D"/>
    <w:rsid w:val="009B7F1B"/>
    <w:rsid w:val="009C09A6"/>
    <w:rsid w:val="009C403D"/>
    <w:rsid w:val="009C6632"/>
    <w:rsid w:val="009D0800"/>
    <w:rsid w:val="009D1272"/>
    <w:rsid w:val="009D2629"/>
    <w:rsid w:val="009D38ED"/>
    <w:rsid w:val="009D3B3D"/>
    <w:rsid w:val="009D4156"/>
    <w:rsid w:val="009D6930"/>
    <w:rsid w:val="009E3A57"/>
    <w:rsid w:val="009E7076"/>
    <w:rsid w:val="009E7AC9"/>
    <w:rsid w:val="009F05DB"/>
    <w:rsid w:val="009F413A"/>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5470"/>
    <w:rsid w:val="00A77604"/>
    <w:rsid w:val="00A77F5B"/>
    <w:rsid w:val="00A800A3"/>
    <w:rsid w:val="00A8495F"/>
    <w:rsid w:val="00A87F44"/>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3E2E"/>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800CB"/>
    <w:rsid w:val="00B8074B"/>
    <w:rsid w:val="00B8101A"/>
    <w:rsid w:val="00B861AB"/>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75B4"/>
    <w:rsid w:val="00BD75B8"/>
    <w:rsid w:val="00BE125E"/>
    <w:rsid w:val="00BE5440"/>
    <w:rsid w:val="00BE5843"/>
    <w:rsid w:val="00BF0359"/>
    <w:rsid w:val="00BF3AF0"/>
    <w:rsid w:val="00BF57D7"/>
    <w:rsid w:val="00C01E8F"/>
    <w:rsid w:val="00C0501F"/>
    <w:rsid w:val="00C05223"/>
    <w:rsid w:val="00C06F2F"/>
    <w:rsid w:val="00C07885"/>
    <w:rsid w:val="00C1006E"/>
    <w:rsid w:val="00C136F8"/>
    <w:rsid w:val="00C146F6"/>
    <w:rsid w:val="00C1563C"/>
    <w:rsid w:val="00C17469"/>
    <w:rsid w:val="00C17FE6"/>
    <w:rsid w:val="00C20799"/>
    <w:rsid w:val="00C22FB8"/>
    <w:rsid w:val="00C31F64"/>
    <w:rsid w:val="00C35E86"/>
    <w:rsid w:val="00C366E9"/>
    <w:rsid w:val="00C4061F"/>
    <w:rsid w:val="00C42E2E"/>
    <w:rsid w:val="00C43AC5"/>
    <w:rsid w:val="00C522BD"/>
    <w:rsid w:val="00C535EC"/>
    <w:rsid w:val="00C5687D"/>
    <w:rsid w:val="00C634E0"/>
    <w:rsid w:val="00C63F2A"/>
    <w:rsid w:val="00C644DC"/>
    <w:rsid w:val="00C64F11"/>
    <w:rsid w:val="00C65A69"/>
    <w:rsid w:val="00C72FB8"/>
    <w:rsid w:val="00C81460"/>
    <w:rsid w:val="00C81AB3"/>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CAE"/>
    <w:rsid w:val="00D91309"/>
    <w:rsid w:val="00D91793"/>
    <w:rsid w:val="00D946B0"/>
    <w:rsid w:val="00D97619"/>
    <w:rsid w:val="00DA20AE"/>
    <w:rsid w:val="00DA2679"/>
    <w:rsid w:val="00DA3039"/>
    <w:rsid w:val="00DA592B"/>
    <w:rsid w:val="00DA60ED"/>
    <w:rsid w:val="00DA6B88"/>
    <w:rsid w:val="00DA73B6"/>
    <w:rsid w:val="00DB127D"/>
    <w:rsid w:val="00DB3C31"/>
    <w:rsid w:val="00DB3C34"/>
    <w:rsid w:val="00DC3658"/>
    <w:rsid w:val="00DC76F5"/>
    <w:rsid w:val="00DD0619"/>
    <w:rsid w:val="00DD2442"/>
    <w:rsid w:val="00DD56DA"/>
    <w:rsid w:val="00DD62AD"/>
    <w:rsid w:val="00DD7153"/>
    <w:rsid w:val="00DE16D8"/>
    <w:rsid w:val="00DE1A2E"/>
    <w:rsid w:val="00DE44E6"/>
    <w:rsid w:val="00DF0763"/>
    <w:rsid w:val="00DF1CF0"/>
    <w:rsid w:val="00DF3C78"/>
    <w:rsid w:val="00DF4F58"/>
    <w:rsid w:val="00E0531F"/>
    <w:rsid w:val="00E11F2F"/>
    <w:rsid w:val="00E13A3A"/>
    <w:rsid w:val="00E14CD2"/>
    <w:rsid w:val="00E25741"/>
    <w:rsid w:val="00E301AE"/>
    <w:rsid w:val="00E315BC"/>
    <w:rsid w:val="00E33610"/>
    <w:rsid w:val="00E35139"/>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4096"/>
    <w:rsid w:val="00EC429C"/>
    <w:rsid w:val="00EC59A7"/>
    <w:rsid w:val="00EC6A51"/>
    <w:rsid w:val="00ED0199"/>
    <w:rsid w:val="00ED05AC"/>
    <w:rsid w:val="00ED10E2"/>
    <w:rsid w:val="00ED3B94"/>
    <w:rsid w:val="00EE1126"/>
    <w:rsid w:val="00EE2329"/>
    <w:rsid w:val="00EE300B"/>
    <w:rsid w:val="00EE4050"/>
    <w:rsid w:val="00EE4149"/>
    <w:rsid w:val="00EF0E3A"/>
    <w:rsid w:val="00EF28CB"/>
    <w:rsid w:val="00EF2D05"/>
    <w:rsid w:val="00EF65EB"/>
    <w:rsid w:val="00F01A70"/>
    <w:rsid w:val="00F04867"/>
    <w:rsid w:val="00F04E3E"/>
    <w:rsid w:val="00F10771"/>
    <w:rsid w:val="00F11DDE"/>
    <w:rsid w:val="00F1222C"/>
    <w:rsid w:val="00F15258"/>
    <w:rsid w:val="00F152F5"/>
    <w:rsid w:val="00F205E5"/>
    <w:rsid w:val="00F20AA8"/>
    <w:rsid w:val="00F244CC"/>
    <w:rsid w:val="00F26473"/>
    <w:rsid w:val="00F31935"/>
    <w:rsid w:val="00F34A01"/>
    <w:rsid w:val="00F363E7"/>
    <w:rsid w:val="00F509F2"/>
    <w:rsid w:val="00F512A3"/>
    <w:rsid w:val="00F51AB4"/>
    <w:rsid w:val="00F523A8"/>
    <w:rsid w:val="00F54723"/>
    <w:rsid w:val="00F5513B"/>
    <w:rsid w:val="00F56A87"/>
    <w:rsid w:val="00F57359"/>
    <w:rsid w:val="00F57AF5"/>
    <w:rsid w:val="00F60A86"/>
    <w:rsid w:val="00F62B87"/>
    <w:rsid w:val="00F64D8A"/>
    <w:rsid w:val="00F65208"/>
    <w:rsid w:val="00F67621"/>
    <w:rsid w:val="00F67BE6"/>
    <w:rsid w:val="00F702E1"/>
    <w:rsid w:val="00F71172"/>
    <w:rsid w:val="00F71244"/>
    <w:rsid w:val="00F72557"/>
    <w:rsid w:val="00F72CA7"/>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7766"/>
    <w:rsid w:val="00FD2563"/>
    <w:rsid w:val="00FD328C"/>
    <w:rsid w:val="00FD3981"/>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1578B"/>
    <w:pPr>
      <w:spacing w:after="150" w:line="276" w:lineRule="auto"/>
      <w:jc w:val="both"/>
    </w:pPr>
  </w:style>
  <w:style w:type="paragraph" w:styleId="Cmsor1">
    <w:name w:val="heading 1"/>
    <w:basedOn w:val="Norml"/>
    <w:next w:val="Norml"/>
    <w:link w:val="Cmsor1Char"/>
    <w:qFormat/>
    <w:rsid w:val="00A1578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A1578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A1578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A1578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A1578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A1578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A1578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1578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1578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1578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1578B"/>
  </w:style>
  <w:style w:type="table" w:customStyle="1" w:styleId="tblzat-mtrix">
    <w:name w:val="táblázat - mátrix"/>
    <w:basedOn w:val="Normltblzat"/>
    <w:uiPriority w:val="2"/>
    <w:qFormat/>
    <w:rsid w:val="00A1578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1578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A1578B"/>
    <w:pPr>
      <w:numPr>
        <w:numId w:val="9"/>
      </w:numPr>
      <w:contextualSpacing/>
    </w:pPr>
  </w:style>
  <w:style w:type="character" w:styleId="Hiperhivatkozs">
    <w:name w:val="Hyperlink"/>
    <w:basedOn w:val="Vgjegyzet-hivatkozs"/>
    <w:uiPriority w:val="99"/>
    <w:rsid w:val="00A1578B"/>
    <w:rPr>
      <w:rFonts w:ascii="Calibri" w:hAnsi="Calibri"/>
      <w:color w:val="0000FF"/>
      <w:sz w:val="20"/>
      <w:u w:val="single"/>
      <w:vertAlign w:val="superscript"/>
    </w:rPr>
  </w:style>
  <w:style w:type="table" w:customStyle="1" w:styleId="tblzat-oldallces">
    <w:name w:val="táblázat - oldalléces"/>
    <w:basedOn w:val="Normltblzat"/>
    <w:uiPriority w:val="3"/>
    <w:qFormat/>
    <w:rsid w:val="00A1578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1578B"/>
    <w:rPr>
      <w:vertAlign w:val="superscript"/>
    </w:rPr>
  </w:style>
  <w:style w:type="paragraph" w:styleId="Buborkszveg">
    <w:name w:val="Balloon Text"/>
    <w:basedOn w:val="Norml"/>
    <w:link w:val="BuborkszvegChar"/>
    <w:uiPriority w:val="99"/>
    <w:semiHidden/>
    <w:unhideWhenUsed/>
    <w:rsid w:val="00A1578B"/>
    <w:rPr>
      <w:rFonts w:ascii="Tahoma" w:hAnsi="Tahoma" w:cs="Tahoma"/>
      <w:sz w:val="16"/>
      <w:szCs w:val="16"/>
    </w:rPr>
  </w:style>
  <w:style w:type="paragraph" w:customStyle="1" w:styleId="Magyarzszveg">
    <w:name w:val="Magyarázó szöveg"/>
    <w:basedOn w:val="Norml"/>
    <w:next w:val="Norml"/>
    <w:uiPriority w:val="7"/>
    <w:rsid w:val="00A1578B"/>
    <w:rPr>
      <w:color w:val="F6A800" w:themeColor="accent5"/>
      <w:sz w:val="18"/>
    </w:rPr>
  </w:style>
  <w:style w:type="character" w:customStyle="1" w:styleId="BuborkszvegChar">
    <w:name w:val="Buborékszöveg Char"/>
    <w:basedOn w:val="Bekezdsalapbettpusa"/>
    <w:link w:val="Buborkszveg"/>
    <w:uiPriority w:val="99"/>
    <w:semiHidden/>
    <w:rsid w:val="00A1578B"/>
    <w:rPr>
      <w:rFonts w:ascii="Tahoma" w:hAnsi="Tahoma" w:cs="Tahoma"/>
      <w:sz w:val="16"/>
      <w:szCs w:val="16"/>
    </w:rPr>
  </w:style>
  <w:style w:type="paragraph" w:styleId="lfej">
    <w:name w:val="header"/>
    <w:basedOn w:val="Norml"/>
    <w:link w:val="lfejChar"/>
    <w:uiPriority w:val="99"/>
    <w:semiHidden/>
    <w:unhideWhenUsed/>
    <w:rsid w:val="00A1578B"/>
    <w:pPr>
      <w:tabs>
        <w:tab w:val="center" w:pos="4536"/>
        <w:tab w:val="right" w:pos="9072"/>
      </w:tabs>
    </w:pPr>
  </w:style>
  <w:style w:type="character" w:customStyle="1" w:styleId="lfejChar">
    <w:name w:val="Élőfej Char"/>
    <w:basedOn w:val="Bekezdsalapbettpusa"/>
    <w:link w:val="lfej"/>
    <w:uiPriority w:val="99"/>
    <w:semiHidden/>
    <w:rsid w:val="00A1578B"/>
  </w:style>
  <w:style w:type="paragraph" w:styleId="llb">
    <w:name w:val="footer"/>
    <w:basedOn w:val="Norml"/>
    <w:link w:val="llbChar"/>
    <w:uiPriority w:val="99"/>
    <w:semiHidden/>
    <w:unhideWhenUsed/>
    <w:rsid w:val="00A1578B"/>
    <w:pPr>
      <w:tabs>
        <w:tab w:val="center" w:pos="4536"/>
        <w:tab w:val="right" w:pos="9072"/>
      </w:tabs>
    </w:pPr>
  </w:style>
  <w:style w:type="character" w:customStyle="1" w:styleId="llbChar">
    <w:name w:val="Élőláb Char"/>
    <w:basedOn w:val="Bekezdsalapbettpusa"/>
    <w:link w:val="llb"/>
    <w:uiPriority w:val="99"/>
    <w:semiHidden/>
    <w:rsid w:val="00A1578B"/>
  </w:style>
  <w:style w:type="paragraph" w:customStyle="1" w:styleId="Szmozs">
    <w:name w:val="Számozás"/>
    <w:basedOn w:val="Norml"/>
    <w:uiPriority w:val="4"/>
    <w:qFormat/>
    <w:rsid w:val="00A1578B"/>
    <w:pPr>
      <w:numPr>
        <w:numId w:val="4"/>
      </w:numPr>
      <w:spacing w:before="120"/>
      <w:contextualSpacing/>
    </w:pPr>
  </w:style>
  <w:style w:type="table" w:styleId="Rcsostblzat">
    <w:name w:val="Table Grid"/>
    <w:aliases w:val="Szegély nélküli"/>
    <w:basedOn w:val="Normltblzat"/>
    <w:uiPriority w:val="59"/>
    <w:rsid w:val="00A1578B"/>
    <w:pPr>
      <w:contextualSpacing/>
    </w:pPr>
    <w:tblPr/>
    <w:tcPr>
      <w:vAlign w:val="center"/>
    </w:tcPr>
  </w:style>
  <w:style w:type="character" w:customStyle="1" w:styleId="Cmsor4Char">
    <w:name w:val="Címsor 4 Char"/>
    <w:basedOn w:val="Bekezdsalapbettpusa"/>
    <w:link w:val="Cmsor4"/>
    <w:rsid w:val="00A1578B"/>
    <w:rPr>
      <w:iCs/>
      <w:color w:val="0C2148" w:themeColor="text2"/>
      <w:szCs w:val="30"/>
    </w:rPr>
  </w:style>
  <w:style w:type="character" w:customStyle="1" w:styleId="Cmsor5Char">
    <w:name w:val="Címsor 5 Char"/>
    <w:basedOn w:val="Bekezdsalapbettpusa"/>
    <w:link w:val="Cmsor5"/>
    <w:rsid w:val="00A1578B"/>
    <w:rPr>
      <w:color w:val="0C2148" w:themeColor="text2"/>
      <w:szCs w:val="26"/>
    </w:rPr>
  </w:style>
  <w:style w:type="character" w:customStyle="1" w:styleId="Cmsor6Char">
    <w:name w:val="Címsor 6 Char"/>
    <w:basedOn w:val="Bekezdsalapbettpusa"/>
    <w:link w:val="Cmsor6"/>
    <w:rsid w:val="00A1578B"/>
    <w:rPr>
      <w:color w:val="0C2148" w:themeColor="text2"/>
    </w:rPr>
  </w:style>
  <w:style w:type="character" w:customStyle="1" w:styleId="Cmsor1Char">
    <w:name w:val="Címsor 1 Char"/>
    <w:basedOn w:val="Bekezdsalapbettpusa"/>
    <w:link w:val="Cmsor1"/>
    <w:rsid w:val="00A1578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A1578B"/>
    <w:rPr>
      <w:b/>
      <w:color w:val="0C2148" w:themeColor="text2"/>
      <w:sz w:val="24"/>
      <w:szCs w:val="38"/>
    </w:rPr>
  </w:style>
  <w:style w:type="character" w:customStyle="1" w:styleId="Cmsor3Char">
    <w:name w:val="Címsor 3 Char"/>
    <w:basedOn w:val="Bekezdsalapbettpusa"/>
    <w:link w:val="Cmsor3"/>
    <w:rsid w:val="00A1578B"/>
    <w:rPr>
      <w:bCs/>
      <w:color w:val="0C2148" w:themeColor="text2"/>
      <w:szCs w:val="34"/>
    </w:rPr>
  </w:style>
  <w:style w:type="paragraph" w:styleId="Cm">
    <w:name w:val="Title"/>
    <w:basedOn w:val="Norml"/>
    <w:next w:val="Norml"/>
    <w:link w:val="CmChar"/>
    <w:uiPriority w:val="3"/>
    <w:qFormat/>
    <w:rsid w:val="00A1578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A1578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A1578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A1578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A1578B"/>
    <w:rPr>
      <w:rFonts w:eastAsiaTheme="majorEastAsia" w:cstheme="majorBidi"/>
      <w:i/>
      <w:iCs/>
      <w:color w:val="404040" w:themeColor="text1" w:themeTint="BF"/>
    </w:rPr>
  </w:style>
  <w:style w:type="numbering" w:customStyle="1" w:styleId="Style1">
    <w:name w:val="Style1"/>
    <w:uiPriority w:val="99"/>
    <w:rsid w:val="00A1578B"/>
    <w:pPr>
      <w:numPr>
        <w:numId w:val="1"/>
      </w:numPr>
    </w:pPr>
  </w:style>
  <w:style w:type="paragraph" w:styleId="TJ7">
    <w:name w:val="toc 7"/>
    <w:basedOn w:val="Norml"/>
    <w:next w:val="Norml"/>
    <w:autoRedefine/>
    <w:uiPriority w:val="99"/>
    <w:semiHidden/>
    <w:locked/>
    <w:rsid w:val="00A1578B"/>
    <w:pPr>
      <w:spacing w:after="100"/>
      <w:ind w:left="1200"/>
    </w:pPr>
    <w:rPr>
      <w:color w:val="385623" w:themeColor="accent6" w:themeShade="80"/>
    </w:rPr>
  </w:style>
  <w:style w:type="paragraph" w:styleId="TJ8">
    <w:name w:val="toc 8"/>
    <w:basedOn w:val="Norml"/>
    <w:next w:val="Norml"/>
    <w:autoRedefine/>
    <w:uiPriority w:val="99"/>
    <w:semiHidden/>
    <w:locked/>
    <w:rsid w:val="00A1578B"/>
    <w:pPr>
      <w:spacing w:after="100"/>
      <w:ind w:left="1400"/>
    </w:pPr>
    <w:rPr>
      <w:color w:val="385623" w:themeColor="accent6" w:themeShade="80"/>
    </w:rPr>
  </w:style>
  <w:style w:type="paragraph" w:styleId="TJ9">
    <w:name w:val="toc 9"/>
    <w:basedOn w:val="Norml"/>
    <w:next w:val="Norml"/>
    <w:autoRedefine/>
    <w:uiPriority w:val="99"/>
    <w:semiHidden/>
    <w:locked/>
    <w:rsid w:val="00A1578B"/>
    <w:pPr>
      <w:spacing w:after="100"/>
      <w:ind w:left="1600"/>
    </w:pPr>
    <w:rPr>
      <w:color w:val="385623" w:themeColor="accent6" w:themeShade="80"/>
    </w:rPr>
  </w:style>
  <w:style w:type="table" w:customStyle="1" w:styleId="Calendar2">
    <w:name w:val="Calendar 2"/>
    <w:basedOn w:val="Normltblzat"/>
    <w:uiPriority w:val="99"/>
    <w:qFormat/>
    <w:rsid w:val="00A1578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1578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A1578B"/>
    <w:rPr>
      <w:rFonts w:eastAsiaTheme="minorEastAsia"/>
      <w:color w:val="0C2148" w:themeColor="text2"/>
      <w:sz w:val="16"/>
    </w:rPr>
  </w:style>
  <w:style w:type="character" w:styleId="Finomkiemels">
    <w:name w:val="Subtle Emphasis"/>
    <w:basedOn w:val="Bekezdsalapbettpusa"/>
    <w:uiPriority w:val="19"/>
    <w:qFormat/>
    <w:rsid w:val="00A1578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1578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A1578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1578B"/>
    <w:rPr>
      <w:color w:val="385623" w:themeColor="accent6" w:themeShade="80"/>
    </w:rPr>
  </w:style>
  <w:style w:type="character" w:customStyle="1" w:styleId="VgjegyzetszvegeChar">
    <w:name w:val="Végjegyzet szövege Char"/>
    <w:basedOn w:val="Bekezdsalapbettpusa"/>
    <w:link w:val="Vgjegyzetszvege"/>
    <w:uiPriority w:val="99"/>
    <w:semiHidden/>
    <w:rsid w:val="00A1578B"/>
    <w:rPr>
      <w:color w:val="385623" w:themeColor="accent6" w:themeShade="80"/>
    </w:rPr>
  </w:style>
  <w:style w:type="table" w:customStyle="1" w:styleId="Vilgosrnykols1jellszn1">
    <w:name w:val="Világos árnyékolás – 1. jelölőszín1"/>
    <w:basedOn w:val="Normltblzat"/>
    <w:uiPriority w:val="60"/>
    <w:rsid w:val="00A1578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A1578B"/>
    <w:pPr>
      <w:numPr>
        <w:numId w:val="5"/>
      </w:numPr>
    </w:pPr>
  </w:style>
  <w:style w:type="paragraph" w:customStyle="1" w:styleId="Tblaszvegstlus">
    <w:name w:val="Tábla szöveg stílus"/>
    <w:basedOn w:val="Norml"/>
    <w:link w:val="TblaszvegstlusChar"/>
    <w:uiPriority w:val="8"/>
    <w:qFormat/>
    <w:rsid w:val="00A1578B"/>
  </w:style>
  <w:style w:type="character" w:customStyle="1" w:styleId="ListaszerbekezdsChar">
    <w:name w:val="Listaszerű bekezdés Char"/>
    <w:aliases w:val="Lista_1 Char,lista_2 Char"/>
    <w:basedOn w:val="Bekezdsalapbettpusa"/>
    <w:link w:val="Listaszerbekezds"/>
    <w:uiPriority w:val="4"/>
    <w:rsid w:val="00A1578B"/>
  </w:style>
  <w:style w:type="character" w:customStyle="1" w:styleId="Listaszerbekezds2Char">
    <w:name w:val="Listaszerű bekezdés 2 Char"/>
    <w:basedOn w:val="ListaszerbekezdsChar"/>
    <w:link w:val="Listaszerbekezds2"/>
    <w:uiPriority w:val="4"/>
    <w:rsid w:val="00A1578B"/>
  </w:style>
  <w:style w:type="character" w:customStyle="1" w:styleId="TblaszvegstlusChar">
    <w:name w:val="Tábla szöveg stílus Char"/>
    <w:basedOn w:val="Bekezdsalapbettpusa"/>
    <w:link w:val="Tblaszvegstlus"/>
    <w:uiPriority w:val="8"/>
    <w:rsid w:val="00A1578B"/>
  </w:style>
  <w:style w:type="character" w:styleId="Finomhivatkozs">
    <w:name w:val="Subtle Reference"/>
    <w:basedOn w:val="Bekezdsalapbettpusa"/>
    <w:uiPriority w:val="31"/>
    <w:rsid w:val="00A1578B"/>
    <w:rPr>
      <w:sz w:val="24"/>
      <w:szCs w:val="24"/>
      <w:u w:val="single"/>
    </w:rPr>
  </w:style>
  <w:style w:type="character" w:styleId="Ershivatkozs">
    <w:name w:val="Intense Reference"/>
    <w:basedOn w:val="Bekezdsalapbettpusa"/>
    <w:uiPriority w:val="32"/>
    <w:rsid w:val="00A1578B"/>
    <w:rPr>
      <w:b/>
      <w:sz w:val="24"/>
      <w:u w:val="single"/>
    </w:rPr>
  </w:style>
  <w:style w:type="paragraph" w:customStyle="1" w:styleId="Listaszerbekezds2szint">
    <w:name w:val="Listaszerű bekezdés 2. szint"/>
    <w:basedOn w:val="Listaszerbekezds"/>
    <w:link w:val="Listaszerbekezds2szintChar"/>
    <w:uiPriority w:val="4"/>
    <w:qFormat/>
    <w:rsid w:val="00A1578B"/>
    <w:pPr>
      <w:numPr>
        <w:numId w:val="8"/>
      </w:numPr>
    </w:pPr>
  </w:style>
  <w:style w:type="paragraph" w:customStyle="1" w:styleId="Listaszerbekezds3szint">
    <w:name w:val="Listaszerű bekezdés 3. szint"/>
    <w:basedOn w:val="Listaszerbekezds"/>
    <w:link w:val="Listaszerbekezds3szintChar"/>
    <w:uiPriority w:val="4"/>
    <w:qFormat/>
    <w:rsid w:val="00A1578B"/>
    <w:pPr>
      <w:numPr>
        <w:ilvl w:val="2"/>
        <w:numId w:val="10"/>
      </w:numPr>
    </w:pPr>
  </w:style>
  <w:style w:type="character" w:customStyle="1" w:styleId="Listaszerbekezds2szintChar">
    <w:name w:val="Listaszerű bekezdés 2. szint Char"/>
    <w:basedOn w:val="ListaszerbekezdsChar"/>
    <w:link w:val="Listaszerbekezds2szint"/>
    <w:uiPriority w:val="4"/>
    <w:rsid w:val="00A1578B"/>
  </w:style>
  <w:style w:type="character" w:customStyle="1" w:styleId="Listaszerbekezds3szintChar">
    <w:name w:val="Listaszerű bekezdés 3. szint Char"/>
    <w:basedOn w:val="ListaszerbekezdsChar"/>
    <w:link w:val="Listaszerbekezds3szint"/>
    <w:uiPriority w:val="4"/>
    <w:rsid w:val="00A1578B"/>
  </w:style>
  <w:style w:type="paragraph" w:styleId="Alcm">
    <w:name w:val="Subtitle"/>
    <w:basedOn w:val="Norml"/>
    <w:next w:val="Norml"/>
    <w:link w:val="AlcmChar"/>
    <w:uiPriority w:val="11"/>
    <w:rsid w:val="00A1578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1578B"/>
    <w:rPr>
      <w:rFonts w:eastAsiaTheme="majorEastAsia" w:cstheme="majorBidi"/>
    </w:rPr>
  </w:style>
  <w:style w:type="paragraph" w:customStyle="1" w:styleId="Listabetvel">
    <w:name w:val="Lista betűvel"/>
    <w:basedOn w:val="Listaszerbekezds"/>
    <w:link w:val="ListabetvelChar"/>
    <w:uiPriority w:val="4"/>
    <w:qFormat/>
    <w:rsid w:val="00A1578B"/>
    <w:pPr>
      <w:numPr>
        <w:numId w:val="7"/>
      </w:numPr>
    </w:pPr>
  </w:style>
  <w:style w:type="character" w:customStyle="1" w:styleId="ListabetvelChar">
    <w:name w:val="Lista betűvel Char"/>
    <w:basedOn w:val="ListaszerbekezdsChar"/>
    <w:link w:val="Listabetvel"/>
    <w:uiPriority w:val="4"/>
    <w:rsid w:val="00A1578B"/>
  </w:style>
  <w:style w:type="paragraph" w:customStyle="1" w:styleId="Erskiemels1">
    <w:name w:val="Erős kiemelés1"/>
    <w:basedOn w:val="Norml"/>
    <w:link w:val="ErskiemelsChar"/>
    <w:uiPriority w:val="5"/>
    <w:qFormat/>
    <w:rsid w:val="00A1578B"/>
    <w:rPr>
      <w:b/>
      <w:i/>
    </w:rPr>
  </w:style>
  <w:style w:type="character" w:customStyle="1" w:styleId="ErskiemelsChar">
    <w:name w:val="Erős kiemelés Char"/>
    <w:basedOn w:val="Bekezdsalapbettpusa"/>
    <w:link w:val="Erskiemels1"/>
    <w:uiPriority w:val="5"/>
    <w:rsid w:val="00A1578B"/>
    <w:rPr>
      <w:b/>
      <w:i/>
    </w:rPr>
  </w:style>
  <w:style w:type="paragraph" w:customStyle="1" w:styleId="Bold">
    <w:name w:val="Bold"/>
    <w:basedOn w:val="Norml"/>
    <w:link w:val="BoldChar"/>
    <w:uiPriority w:val="6"/>
    <w:qFormat/>
    <w:rsid w:val="00A1578B"/>
    <w:rPr>
      <w:b/>
    </w:rPr>
  </w:style>
  <w:style w:type="character" w:customStyle="1" w:styleId="BoldChar">
    <w:name w:val="Bold Char"/>
    <w:basedOn w:val="Bekezdsalapbettpusa"/>
    <w:link w:val="Bold"/>
    <w:uiPriority w:val="6"/>
    <w:rsid w:val="00A1578B"/>
    <w:rPr>
      <w:b/>
    </w:rPr>
  </w:style>
  <w:style w:type="character" w:styleId="Mrltotthiperhivatkozs">
    <w:name w:val="FollowedHyperlink"/>
    <w:basedOn w:val="Bekezdsalapbettpusa"/>
    <w:uiPriority w:val="99"/>
    <w:semiHidden/>
    <w:unhideWhenUsed/>
    <w:rsid w:val="00A1578B"/>
    <w:rPr>
      <w:color w:val="954F72" w:themeColor="followedHyperlink"/>
      <w:u w:val="single"/>
    </w:rPr>
  </w:style>
  <w:style w:type="paragraph" w:styleId="Tartalomjegyzkcmsora">
    <w:name w:val="TOC Heading"/>
    <w:basedOn w:val="Cmsor1"/>
    <w:next w:val="Norml"/>
    <w:uiPriority w:val="39"/>
    <w:unhideWhenUsed/>
    <w:qFormat/>
    <w:rsid w:val="00A1578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1578B"/>
    <w:pPr>
      <w:spacing w:after="100"/>
      <w:ind w:left="220"/>
      <w:jc w:val="left"/>
    </w:pPr>
    <w:rPr>
      <w:rFonts w:eastAsiaTheme="minorEastAsia"/>
    </w:rPr>
  </w:style>
  <w:style w:type="paragraph" w:styleId="TJ1">
    <w:name w:val="toc 1"/>
    <w:basedOn w:val="Norml"/>
    <w:next w:val="Norml"/>
    <w:autoRedefine/>
    <w:uiPriority w:val="39"/>
    <w:unhideWhenUsed/>
    <w:qFormat/>
    <w:locked/>
    <w:rsid w:val="00A1578B"/>
    <w:pPr>
      <w:spacing w:after="100"/>
      <w:jc w:val="left"/>
    </w:pPr>
    <w:rPr>
      <w:rFonts w:eastAsiaTheme="minorEastAsia"/>
    </w:rPr>
  </w:style>
  <w:style w:type="paragraph" w:styleId="TJ3">
    <w:name w:val="toc 3"/>
    <w:basedOn w:val="Norml"/>
    <w:next w:val="Norml"/>
    <w:uiPriority w:val="39"/>
    <w:unhideWhenUsed/>
    <w:qFormat/>
    <w:locked/>
    <w:rsid w:val="00A1578B"/>
    <w:pPr>
      <w:spacing w:after="100"/>
      <w:ind w:left="400"/>
    </w:pPr>
  </w:style>
  <w:style w:type="paragraph" w:customStyle="1" w:styleId="StyleTOC2Left015">
    <w:name w:val="Style TOC 2 + Left:  0.15&quot;"/>
    <w:basedOn w:val="TJ2"/>
    <w:rsid w:val="00A1578B"/>
    <w:pPr>
      <w:ind w:left="216"/>
    </w:pPr>
    <w:rPr>
      <w:rFonts w:eastAsia="Times New Roman" w:cs="Times New Roman"/>
    </w:rPr>
  </w:style>
  <w:style w:type="paragraph" w:customStyle="1" w:styleId="StyleTOC3Left031">
    <w:name w:val="Style TOC 3 + Left:  0.31&quot;"/>
    <w:basedOn w:val="TJ3"/>
    <w:rsid w:val="00A1578B"/>
    <w:pPr>
      <w:ind w:left="446"/>
    </w:pPr>
    <w:rPr>
      <w:rFonts w:eastAsia="Times New Roman" w:cs="Times New Roman"/>
    </w:rPr>
  </w:style>
  <w:style w:type="numbering" w:customStyle="1" w:styleId="Hierarchikuslista">
    <w:name w:val="Hierarchikus lista"/>
    <w:uiPriority w:val="99"/>
    <w:rsid w:val="00A1578B"/>
    <w:pPr>
      <w:numPr>
        <w:numId w:val="2"/>
      </w:numPr>
    </w:pPr>
  </w:style>
  <w:style w:type="paragraph" w:customStyle="1" w:styleId="HierarchikusLista0">
    <w:name w:val="Hierarchikus Lista"/>
    <w:basedOn w:val="Listaszerbekezds"/>
    <w:link w:val="HierarchikusListaChar"/>
    <w:qFormat/>
    <w:rsid w:val="00A1578B"/>
    <w:pPr>
      <w:numPr>
        <w:numId w:val="0"/>
      </w:numPr>
    </w:pPr>
  </w:style>
  <w:style w:type="character" w:customStyle="1" w:styleId="HierarchikusListaChar">
    <w:name w:val="Hierarchikus Lista Char"/>
    <w:basedOn w:val="ListaszerbekezdsChar"/>
    <w:link w:val="HierarchikusLista0"/>
    <w:rsid w:val="00A1578B"/>
  </w:style>
  <w:style w:type="character" w:styleId="Kiemels2">
    <w:name w:val="Strong"/>
    <w:basedOn w:val="Bekezdsalapbettpusa"/>
    <w:uiPriority w:val="22"/>
    <w:rsid w:val="00A1578B"/>
    <w:rPr>
      <w:b/>
      <w:bCs/>
    </w:rPr>
  </w:style>
  <w:style w:type="character" w:styleId="Kiemels">
    <w:name w:val="Emphasis"/>
    <w:basedOn w:val="Bekezdsalapbettpusa"/>
    <w:uiPriority w:val="6"/>
    <w:qFormat/>
    <w:rsid w:val="00A1578B"/>
    <w:rPr>
      <w:i/>
      <w:iCs/>
    </w:rPr>
  </w:style>
  <w:style w:type="paragraph" w:styleId="Nincstrkz">
    <w:name w:val="No Spacing"/>
    <w:basedOn w:val="Norml"/>
    <w:uiPriority w:val="1"/>
    <w:rsid w:val="00A1578B"/>
    <w:rPr>
      <w:szCs w:val="32"/>
    </w:rPr>
  </w:style>
  <w:style w:type="paragraph" w:styleId="Idzet">
    <w:name w:val="Quote"/>
    <w:basedOn w:val="Norml"/>
    <w:next w:val="Norml"/>
    <w:link w:val="IdzetChar"/>
    <w:uiPriority w:val="29"/>
    <w:rsid w:val="00A1578B"/>
    <w:rPr>
      <w:i/>
    </w:rPr>
  </w:style>
  <w:style w:type="character" w:customStyle="1" w:styleId="IdzetChar">
    <w:name w:val="Idézet Char"/>
    <w:basedOn w:val="Bekezdsalapbettpusa"/>
    <w:link w:val="Idzet"/>
    <w:uiPriority w:val="29"/>
    <w:rsid w:val="00A1578B"/>
    <w:rPr>
      <w:i/>
    </w:rPr>
  </w:style>
  <w:style w:type="paragraph" w:styleId="Kiemeltidzet">
    <w:name w:val="Intense Quote"/>
    <w:basedOn w:val="Norml"/>
    <w:next w:val="Norml"/>
    <w:link w:val="KiemeltidzetChar"/>
    <w:uiPriority w:val="30"/>
    <w:rsid w:val="00A1578B"/>
    <w:pPr>
      <w:ind w:left="720" w:right="720"/>
    </w:pPr>
    <w:rPr>
      <w:b/>
      <w:i/>
    </w:rPr>
  </w:style>
  <w:style w:type="character" w:customStyle="1" w:styleId="KiemeltidzetChar">
    <w:name w:val="Kiemelt idézet Char"/>
    <w:basedOn w:val="Bekezdsalapbettpusa"/>
    <w:link w:val="Kiemeltidzet"/>
    <w:uiPriority w:val="30"/>
    <w:rsid w:val="00A1578B"/>
    <w:rPr>
      <w:b/>
      <w:i/>
    </w:rPr>
  </w:style>
  <w:style w:type="character" w:styleId="Erskiemels">
    <w:name w:val="Intense Emphasis"/>
    <w:basedOn w:val="Bekezdsalapbettpusa"/>
    <w:uiPriority w:val="21"/>
    <w:rsid w:val="00A1578B"/>
    <w:rPr>
      <w:b/>
      <w:i/>
      <w:sz w:val="24"/>
      <w:szCs w:val="24"/>
      <w:u w:val="single"/>
    </w:rPr>
  </w:style>
  <w:style w:type="character" w:styleId="Knyvcme">
    <w:name w:val="Book Title"/>
    <w:basedOn w:val="Bekezdsalapbettpusa"/>
    <w:uiPriority w:val="33"/>
    <w:rsid w:val="00A1578B"/>
    <w:rPr>
      <w:rFonts w:ascii="Calibri" w:eastAsiaTheme="majorEastAsia" w:hAnsi="Calibri"/>
      <w:b/>
      <w:i/>
      <w:sz w:val="24"/>
      <w:szCs w:val="24"/>
    </w:rPr>
  </w:style>
  <w:style w:type="paragraph" w:customStyle="1" w:styleId="Szvegdobozstlus">
    <w:name w:val="Szövegdoboz stílus"/>
    <w:basedOn w:val="HierarchikusLista0"/>
    <w:qFormat/>
    <w:rsid w:val="00A1578B"/>
    <w:rPr>
      <w:b/>
      <w:i/>
      <w:color w:val="009EE0"/>
    </w:rPr>
  </w:style>
  <w:style w:type="table" w:customStyle="1" w:styleId="Rcsos">
    <w:name w:val="Rácsos"/>
    <w:basedOn w:val="Normltblzat"/>
    <w:uiPriority w:val="99"/>
    <w:rsid w:val="00A1578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1578B"/>
    <w:pPr>
      <w:keepNext/>
      <w:spacing w:after="40"/>
      <w:jc w:val="center"/>
    </w:pPr>
    <w:rPr>
      <w:b/>
      <w:bCs/>
      <w:color w:val="808080"/>
      <w:szCs w:val="18"/>
    </w:rPr>
  </w:style>
  <w:style w:type="paragraph" w:customStyle="1" w:styleId="ENCaption2Col">
    <w:name w:val="EN_Caption_2Col"/>
    <w:basedOn w:val="Norml"/>
    <w:next w:val="Norml"/>
    <w:uiPriority w:val="1"/>
    <w:qFormat/>
    <w:rsid w:val="00A1578B"/>
    <w:pPr>
      <w:keepNext/>
      <w:spacing w:after="40"/>
      <w:jc w:val="left"/>
    </w:pPr>
    <w:rPr>
      <w:b/>
      <w:bCs/>
      <w:color w:val="808080"/>
      <w:szCs w:val="18"/>
    </w:rPr>
  </w:style>
  <w:style w:type="paragraph" w:customStyle="1" w:styleId="ENCaptionBox">
    <w:name w:val="EN_Caption_Box"/>
    <w:basedOn w:val="Norml"/>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1578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1578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A1578B"/>
    <w:rPr>
      <w:rFonts w:eastAsiaTheme="minorEastAsia"/>
      <w:color w:val="808080"/>
      <w:sz w:val="18"/>
    </w:rPr>
  </w:style>
  <w:style w:type="paragraph" w:customStyle="1" w:styleId="ENNormal">
    <w:name w:val="EN_Normal"/>
    <w:basedOn w:val="Norml"/>
    <w:uiPriority w:val="1"/>
    <w:qFormat/>
    <w:rsid w:val="00A1578B"/>
  </w:style>
  <w:style w:type="paragraph" w:customStyle="1" w:styleId="ENNormalBox">
    <w:name w:val="EN_Normal_Box"/>
    <w:basedOn w:val="Norml"/>
    <w:uiPriority w:val="1"/>
    <w:qFormat/>
    <w:rsid w:val="00A1578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A1578B"/>
    <w:pPr>
      <w:keepLines/>
      <w:jc w:val="center"/>
    </w:pPr>
    <w:rPr>
      <w:color w:val="808080"/>
      <w:sz w:val="18"/>
    </w:rPr>
  </w:style>
  <w:style w:type="paragraph" w:customStyle="1" w:styleId="ENNote2Col">
    <w:name w:val="EN_Note_2Col"/>
    <w:basedOn w:val="Norml"/>
    <w:next w:val="ENNormal"/>
    <w:uiPriority w:val="1"/>
    <w:qFormat/>
    <w:rsid w:val="00A1578B"/>
    <w:pPr>
      <w:keepLines/>
    </w:pPr>
    <w:rPr>
      <w:color w:val="808080"/>
      <w:sz w:val="18"/>
    </w:rPr>
  </w:style>
  <w:style w:type="paragraph" w:customStyle="1" w:styleId="ENNoteBox">
    <w:name w:val="EN_Note_Box"/>
    <w:basedOn w:val="Norml"/>
    <w:next w:val="ENNormalBox"/>
    <w:uiPriority w:val="1"/>
    <w:qFormat/>
    <w:rsid w:val="00A1578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1578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A1578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1578B"/>
    <w:pPr>
      <w:keepNext/>
      <w:spacing w:after="40"/>
      <w:jc w:val="center"/>
    </w:pPr>
    <w:rPr>
      <w:sz w:val="20"/>
    </w:rPr>
  </w:style>
  <w:style w:type="paragraph" w:customStyle="1" w:styleId="HUCaption2Col">
    <w:name w:val="HU_Caption_2Col"/>
    <w:basedOn w:val="Kpalrs"/>
    <w:next w:val="Norml"/>
    <w:uiPriority w:val="1"/>
    <w:qFormat/>
    <w:rsid w:val="00A1578B"/>
    <w:pPr>
      <w:keepNext/>
      <w:spacing w:after="40"/>
    </w:pPr>
    <w:rPr>
      <w:sz w:val="20"/>
    </w:rPr>
  </w:style>
  <w:style w:type="paragraph" w:customStyle="1" w:styleId="HUCaptionBox">
    <w:name w:val="HU_Caption_Box"/>
    <w:basedOn w:val="Kpalrs"/>
    <w:next w:val="Norml"/>
    <w:uiPriority w:val="1"/>
    <w:qFormat/>
    <w:rsid w:val="00A1578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1578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1578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1578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A1578B"/>
    <w:rPr>
      <w:caps/>
      <w:color w:val="0C2148" w:themeColor="text2"/>
    </w:rPr>
  </w:style>
  <w:style w:type="paragraph" w:customStyle="1" w:styleId="HUFootnote">
    <w:name w:val="HU_Footnote"/>
    <w:basedOn w:val="Lbjegyzetszveg"/>
    <w:uiPriority w:val="1"/>
    <w:qFormat/>
    <w:rsid w:val="00A1578B"/>
    <w:rPr>
      <w:color w:val="808080"/>
      <w:sz w:val="18"/>
    </w:rPr>
  </w:style>
  <w:style w:type="paragraph" w:customStyle="1" w:styleId="HUNormalBox">
    <w:name w:val="HU_Normal_Box"/>
    <w:basedOn w:val="Norml"/>
    <w:uiPriority w:val="1"/>
    <w:qFormat/>
    <w:rsid w:val="00A1578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A1578B"/>
    <w:pPr>
      <w:keepLines/>
      <w:jc w:val="center"/>
    </w:pPr>
    <w:rPr>
      <w:color w:val="808080"/>
      <w:sz w:val="18"/>
    </w:rPr>
  </w:style>
  <w:style w:type="paragraph" w:customStyle="1" w:styleId="HUNote2Col">
    <w:name w:val="HU_Note_2Col"/>
    <w:basedOn w:val="Norml"/>
    <w:next w:val="Norml"/>
    <w:uiPriority w:val="1"/>
    <w:qFormat/>
    <w:rsid w:val="00A1578B"/>
    <w:pPr>
      <w:keepLines/>
    </w:pPr>
    <w:rPr>
      <w:color w:val="808080"/>
      <w:sz w:val="18"/>
    </w:rPr>
  </w:style>
  <w:style w:type="paragraph" w:customStyle="1" w:styleId="HUNoteBox">
    <w:name w:val="HU_Note_Box"/>
    <w:basedOn w:val="Norml"/>
    <w:next w:val="HUNormalBox"/>
    <w:link w:val="HUNoteBoxChar"/>
    <w:uiPriority w:val="1"/>
    <w:qFormat/>
    <w:rsid w:val="00A1578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1578B"/>
    <w:rPr>
      <w:color w:val="808080"/>
      <w:sz w:val="18"/>
      <w:shd w:val="clear" w:color="auto" w:fill="C6EEFF"/>
    </w:rPr>
  </w:style>
  <w:style w:type="paragraph" w:customStyle="1" w:styleId="HUSectionTitle">
    <w:name w:val="HU_Section_Title"/>
    <w:basedOn w:val="Cmsor2"/>
    <w:next w:val="Norml"/>
    <w:link w:val="HUSectionTitleChar"/>
    <w:uiPriority w:val="1"/>
    <w:rsid w:val="00A1578B"/>
    <w:pPr>
      <w:keepNext/>
    </w:pPr>
  </w:style>
  <w:style w:type="character" w:customStyle="1" w:styleId="HUSectionTitleChar">
    <w:name w:val="HU_Section_Title Char"/>
    <w:basedOn w:val="Cmsor2Char"/>
    <w:link w:val="HUSectionTitle"/>
    <w:uiPriority w:val="1"/>
    <w:rsid w:val="00A1578B"/>
    <w:rPr>
      <w:b/>
      <w:color w:val="0C2148" w:themeColor="text2"/>
      <w:sz w:val="24"/>
      <w:szCs w:val="38"/>
    </w:rPr>
  </w:style>
  <w:style w:type="paragraph" w:customStyle="1" w:styleId="HUSubsectionTitle">
    <w:name w:val="HU_Subsection_Title"/>
    <w:basedOn w:val="Cmsor3"/>
    <w:next w:val="Norml"/>
    <w:link w:val="HUSubsectionTitleChar"/>
    <w:uiPriority w:val="1"/>
    <w:rsid w:val="00A1578B"/>
    <w:pPr>
      <w:keepNext/>
      <w:ind w:left="595" w:hanging="595"/>
    </w:pPr>
  </w:style>
  <w:style w:type="character" w:customStyle="1" w:styleId="HUSubsectionTitleChar">
    <w:name w:val="HU_Subsection_Title Char"/>
    <w:basedOn w:val="Cmsor3Char"/>
    <w:link w:val="HUSubsectionTitle"/>
    <w:uiPriority w:val="1"/>
    <w:rsid w:val="00A1578B"/>
    <w:rPr>
      <w:bCs/>
      <w:color w:val="0C2148" w:themeColor="text2"/>
      <w:szCs w:val="34"/>
    </w:rPr>
  </w:style>
  <w:style w:type="paragraph" w:customStyle="1" w:styleId="Heading1Kiadvny">
    <w:name w:val="Heading 1 Kiadvány"/>
    <w:basedOn w:val="Cmsor1"/>
    <w:qFormat/>
    <w:rsid w:val="00A1578B"/>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DF211-3AAB-4CF2-B549-88FE9327A5C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2.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3.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06358E-9ADB-4A1D-A7B0-E82AB7F59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8202</Words>
  <Characters>66323</Characters>
  <Application>Microsoft Office Word</Application>
  <DocSecurity>0</DocSecurity>
  <Lines>552</Lines>
  <Paragraphs>148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1900-12-31T23:00:00Z</cp:lastPrinted>
  <dcterms:created xsi:type="dcterms:W3CDTF">2024-10-01T10:00:00Z</dcterms:created>
  <dcterms:modified xsi:type="dcterms:W3CDTF">2024-10-01T10:13:00Z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