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Paragraph"/>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Paragraph"/>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383E1B7A" w:rsidR="003C0530" w:rsidRPr="003C0530" w:rsidRDefault="003C0530" w:rsidP="00E46A75">
          <w:pPr>
            <w:pStyle w:val="TOCHeading"/>
            <w:jc w:val="center"/>
          </w:pPr>
        </w:p>
        <w:p w14:paraId="7F73E189" w14:textId="758B55AD" w:rsidR="00F3207B" w:rsidRDefault="003C0530">
          <w:pPr>
            <w:pStyle w:val="TOC1"/>
            <w:rPr>
              <w:rFonts w:asciiTheme="minorHAnsi" w:hAnsiTheme="minorHAnsi"/>
              <w:noProof/>
              <w:kern w:val="2"/>
              <w:sz w:val="22"/>
              <w:szCs w:val="22"/>
              <w14:ligatures w14:val="standardContextual"/>
            </w:rPr>
          </w:pPr>
          <w:r>
            <w:fldChar w:fldCharType="begin"/>
          </w:r>
          <w:r>
            <w:instrText xml:space="preserve"> TOC \o "1-4" \h \z \u </w:instrText>
          </w:r>
          <w:r>
            <w:fldChar w:fldCharType="separate"/>
          </w:r>
          <w:hyperlink w:anchor="_Toc149901994" w:history="1">
            <w:r w:rsidR="00F3207B" w:rsidRPr="004C3060">
              <w:rPr>
                <w:rStyle w:val="Hyperlink"/>
                <w:rFonts w:cstheme="minorHAnsi"/>
                <w:noProof/>
              </w:rPr>
              <w:t>1. Az egyes táblák kitöltésével kapcsolatos részletes előírások</w:t>
            </w:r>
            <w:r w:rsidR="00F3207B">
              <w:rPr>
                <w:noProof/>
                <w:webHidden/>
              </w:rPr>
              <w:tab/>
            </w:r>
            <w:r w:rsidR="00F3207B">
              <w:rPr>
                <w:noProof/>
                <w:webHidden/>
              </w:rPr>
              <w:fldChar w:fldCharType="begin"/>
            </w:r>
            <w:r w:rsidR="00F3207B">
              <w:rPr>
                <w:noProof/>
                <w:webHidden/>
              </w:rPr>
              <w:instrText xml:space="preserve"> PAGEREF _Toc149901994 \h </w:instrText>
            </w:r>
            <w:r w:rsidR="00F3207B">
              <w:rPr>
                <w:noProof/>
                <w:webHidden/>
              </w:rPr>
            </w:r>
            <w:r w:rsidR="00F3207B">
              <w:rPr>
                <w:noProof/>
                <w:webHidden/>
              </w:rPr>
              <w:fldChar w:fldCharType="separate"/>
            </w:r>
            <w:r w:rsidR="00F3207B">
              <w:rPr>
                <w:noProof/>
                <w:webHidden/>
              </w:rPr>
              <w:t>4</w:t>
            </w:r>
            <w:r w:rsidR="00F3207B">
              <w:rPr>
                <w:noProof/>
                <w:webHidden/>
              </w:rPr>
              <w:fldChar w:fldCharType="end"/>
            </w:r>
          </w:hyperlink>
        </w:p>
        <w:p w14:paraId="1BA04041" w14:textId="2BB278AB" w:rsidR="00F3207B" w:rsidRDefault="00F3207B" w:rsidP="00F71C68">
          <w:pPr>
            <w:pStyle w:val="TOC2"/>
            <w:rPr>
              <w:rFonts w:asciiTheme="minorHAnsi" w:hAnsiTheme="minorHAnsi"/>
              <w:noProof/>
              <w:kern w:val="2"/>
              <w:sz w:val="22"/>
              <w:szCs w:val="22"/>
              <w14:ligatures w14:val="standardContextual"/>
            </w:rPr>
          </w:pPr>
          <w:hyperlink w:anchor="_Toc149901995" w:history="1">
            <w:r w:rsidRPr="004C3060">
              <w:rPr>
                <w:rStyle w:val="Hyperlink"/>
                <w:rFonts w:cstheme="minorHAnsi"/>
                <w:noProof/>
              </w:rPr>
              <w:t>1.1. Az adatok számbavétele</w:t>
            </w:r>
            <w:r>
              <w:rPr>
                <w:noProof/>
                <w:webHidden/>
              </w:rPr>
              <w:tab/>
            </w:r>
            <w:r>
              <w:rPr>
                <w:noProof/>
                <w:webHidden/>
              </w:rPr>
              <w:fldChar w:fldCharType="begin"/>
            </w:r>
            <w:r>
              <w:rPr>
                <w:noProof/>
                <w:webHidden/>
              </w:rPr>
              <w:instrText xml:space="preserve"> PAGEREF _Toc149901995 \h </w:instrText>
            </w:r>
            <w:r>
              <w:rPr>
                <w:noProof/>
                <w:webHidden/>
              </w:rPr>
            </w:r>
            <w:r>
              <w:rPr>
                <w:noProof/>
                <w:webHidden/>
              </w:rPr>
              <w:fldChar w:fldCharType="separate"/>
            </w:r>
            <w:r>
              <w:rPr>
                <w:noProof/>
                <w:webHidden/>
              </w:rPr>
              <w:t>5</w:t>
            </w:r>
            <w:r>
              <w:rPr>
                <w:noProof/>
                <w:webHidden/>
              </w:rPr>
              <w:fldChar w:fldCharType="end"/>
            </w:r>
          </w:hyperlink>
        </w:p>
        <w:p w14:paraId="6DCDBE46" w14:textId="29F71C72" w:rsidR="00F3207B" w:rsidRDefault="00F3207B" w:rsidP="00F71C68">
          <w:pPr>
            <w:pStyle w:val="TOC2"/>
            <w:rPr>
              <w:rFonts w:asciiTheme="minorHAnsi" w:hAnsiTheme="minorHAnsi"/>
              <w:noProof/>
              <w:kern w:val="2"/>
              <w:sz w:val="22"/>
              <w:szCs w:val="22"/>
              <w14:ligatures w14:val="standardContextual"/>
            </w:rPr>
          </w:pPr>
          <w:hyperlink w:anchor="_Toc149901996" w:history="1">
            <w:r w:rsidRPr="004C3060">
              <w:rPr>
                <w:rStyle w:val="Hyperlink"/>
                <w:rFonts w:cstheme="minorHAnsi"/>
                <w:noProof/>
              </w:rPr>
              <w:t>1.2. A MEGF kódú tábla kitöltésével kapcsolatos előírások</w:t>
            </w:r>
            <w:r>
              <w:rPr>
                <w:noProof/>
                <w:webHidden/>
              </w:rPr>
              <w:tab/>
            </w:r>
            <w:r>
              <w:rPr>
                <w:noProof/>
                <w:webHidden/>
              </w:rPr>
              <w:fldChar w:fldCharType="begin"/>
            </w:r>
            <w:r>
              <w:rPr>
                <w:noProof/>
                <w:webHidden/>
              </w:rPr>
              <w:instrText xml:space="preserve"> PAGEREF _Toc149901996 \h </w:instrText>
            </w:r>
            <w:r>
              <w:rPr>
                <w:noProof/>
                <w:webHidden/>
              </w:rPr>
            </w:r>
            <w:r>
              <w:rPr>
                <w:noProof/>
                <w:webHidden/>
              </w:rPr>
              <w:fldChar w:fldCharType="separate"/>
            </w:r>
            <w:r>
              <w:rPr>
                <w:noProof/>
                <w:webHidden/>
              </w:rPr>
              <w:t>5</w:t>
            </w:r>
            <w:r>
              <w:rPr>
                <w:noProof/>
                <w:webHidden/>
              </w:rPr>
              <w:fldChar w:fldCharType="end"/>
            </w:r>
          </w:hyperlink>
        </w:p>
        <w:p w14:paraId="09097A45" w14:textId="7C23D77B" w:rsidR="00F3207B" w:rsidRDefault="00F3207B" w:rsidP="00F71C68">
          <w:pPr>
            <w:pStyle w:val="TOC2"/>
            <w:rPr>
              <w:rFonts w:asciiTheme="minorHAnsi" w:hAnsiTheme="minorHAnsi"/>
              <w:noProof/>
              <w:kern w:val="2"/>
              <w:sz w:val="22"/>
              <w:szCs w:val="22"/>
              <w14:ligatures w14:val="standardContextual"/>
            </w:rPr>
          </w:pPr>
          <w:hyperlink w:anchor="_Toc149901997" w:history="1">
            <w:r w:rsidRPr="004C3060">
              <w:rPr>
                <w:rStyle w:val="Hyperlink"/>
                <w:rFonts w:cstheme="minorHAnsi"/>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_Toc149901997 \h </w:instrText>
            </w:r>
            <w:r>
              <w:rPr>
                <w:noProof/>
                <w:webHidden/>
              </w:rPr>
            </w:r>
            <w:r>
              <w:rPr>
                <w:noProof/>
                <w:webHidden/>
              </w:rPr>
              <w:fldChar w:fldCharType="separate"/>
            </w:r>
            <w:r>
              <w:rPr>
                <w:noProof/>
                <w:webHidden/>
              </w:rPr>
              <w:t>5</w:t>
            </w:r>
            <w:r>
              <w:rPr>
                <w:noProof/>
                <w:webHidden/>
              </w:rPr>
              <w:fldChar w:fldCharType="end"/>
            </w:r>
          </w:hyperlink>
        </w:p>
        <w:p w14:paraId="4BA45FD7" w14:textId="127977D3"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1998" w:history="1">
            <w:r w:rsidRPr="004C3060">
              <w:rPr>
                <w:rStyle w:val="Hyperlink"/>
                <w:rFonts w:cstheme="minorHAnsi"/>
                <w:b/>
                <w:noProof/>
              </w:rPr>
              <w:t>1.3.1. Általános információk (INSTK-INSTR kapcsolat)</w:t>
            </w:r>
            <w:r>
              <w:rPr>
                <w:noProof/>
                <w:webHidden/>
              </w:rPr>
              <w:tab/>
            </w:r>
            <w:r>
              <w:rPr>
                <w:noProof/>
                <w:webHidden/>
              </w:rPr>
              <w:fldChar w:fldCharType="begin"/>
            </w:r>
            <w:r>
              <w:rPr>
                <w:noProof/>
                <w:webHidden/>
              </w:rPr>
              <w:instrText xml:space="preserve"> PAGEREF _Toc149901998 \h </w:instrText>
            </w:r>
            <w:r>
              <w:rPr>
                <w:noProof/>
                <w:webHidden/>
              </w:rPr>
            </w:r>
            <w:r>
              <w:rPr>
                <w:noProof/>
                <w:webHidden/>
              </w:rPr>
              <w:fldChar w:fldCharType="separate"/>
            </w:r>
            <w:r>
              <w:rPr>
                <w:noProof/>
                <w:webHidden/>
              </w:rPr>
              <w:t>5</w:t>
            </w:r>
            <w:r>
              <w:rPr>
                <w:noProof/>
                <w:webHidden/>
              </w:rPr>
              <w:fldChar w:fldCharType="end"/>
            </w:r>
          </w:hyperlink>
        </w:p>
        <w:p w14:paraId="7BFD8C79" w14:textId="60BDCFFB"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1999" w:history="1">
            <w:r w:rsidRPr="004C3060">
              <w:rPr>
                <w:rStyle w:val="Hyperlink"/>
                <w:rFonts w:cstheme="minorHAnsi"/>
                <w:b/>
                <w:noProof/>
              </w:rPr>
              <w:t>1.3.2. Az INSTK táblában jelentendő adatkörök</w:t>
            </w:r>
            <w:r>
              <w:rPr>
                <w:noProof/>
                <w:webHidden/>
              </w:rPr>
              <w:tab/>
            </w:r>
            <w:r>
              <w:rPr>
                <w:noProof/>
                <w:webHidden/>
              </w:rPr>
              <w:fldChar w:fldCharType="begin"/>
            </w:r>
            <w:r>
              <w:rPr>
                <w:noProof/>
                <w:webHidden/>
              </w:rPr>
              <w:instrText xml:space="preserve"> PAGEREF _Toc149901999 \h </w:instrText>
            </w:r>
            <w:r>
              <w:rPr>
                <w:noProof/>
                <w:webHidden/>
              </w:rPr>
            </w:r>
            <w:r>
              <w:rPr>
                <w:noProof/>
                <w:webHidden/>
              </w:rPr>
              <w:fldChar w:fldCharType="separate"/>
            </w:r>
            <w:r>
              <w:rPr>
                <w:noProof/>
                <w:webHidden/>
              </w:rPr>
              <w:t>9</w:t>
            </w:r>
            <w:r>
              <w:rPr>
                <w:noProof/>
                <w:webHidden/>
              </w:rPr>
              <w:fldChar w:fldCharType="end"/>
            </w:r>
          </w:hyperlink>
        </w:p>
        <w:p w14:paraId="49030833" w14:textId="6E85408F"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00" w:history="1">
            <w:r w:rsidRPr="004C3060">
              <w:rPr>
                <w:rStyle w:val="Hyperlink"/>
                <w:rFonts w:cstheme="minorHAnsi"/>
                <w:b/>
                <w:noProof/>
              </w:rPr>
              <w:t>1.3.3. Az INSTR táblában jelentendő adatkörök</w:t>
            </w:r>
            <w:r>
              <w:rPr>
                <w:noProof/>
                <w:webHidden/>
              </w:rPr>
              <w:tab/>
            </w:r>
            <w:r>
              <w:rPr>
                <w:noProof/>
                <w:webHidden/>
              </w:rPr>
              <w:fldChar w:fldCharType="begin"/>
            </w:r>
            <w:r>
              <w:rPr>
                <w:noProof/>
                <w:webHidden/>
              </w:rPr>
              <w:instrText xml:space="preserve"> PAGEREF _Toc149902000 \h </w:instrText>
            </w:r>
            <w:r>
              <w:rPr>
                <w:noProof/>
                <w:webHidden/>
              </w:rPr>
            </w:r>
            <w:r>
              <w:rPr>
                <w:noProof/>
                <w:webHidden/>
              </w:rPr>
              <w:fldChar w:fldCharType="separate"/>
            </w:r>
            <w:r>
              <w:rPr>
                <w:noProof/>
                <w:webHidden/>
              </w:rPr>
              <w:t>11</w:t>
            </w:r>
            <w:r>
              <w:rPr>
                <w:noProof/>
                <w:webHidden/>
              </w:rPr>
              <w:fldChar w:fldCharType="end"/>
            </w:r>
          </w:hyperlink>
        </w:p>
        <w:p w14:paraId="145E6B51" w14:textId="07D5B97A" w:rsidR="00F3207B" w:rsidRDefault="00F3207B">
          <w:pPr>
            <w:pStyle w:val="TOC4"/>
            <w:rPr>
              <w:rFonts w:asciiTheme="minorHAnsi" w:eastAsiaTheme="minorEastAsia" w:hAnsiTheme="minorHAnsi"/>
              <w:noProof/>
              <w:kern w:val="2"/>
              <w:sz w:val="22"/>
              <w:szCs w:val="22"/>
              <w14:ligatures w14:val="standardContextual"/>
            </w:rPr>
          </w:pPr>
          <w:hyperlink w:anchor="_Toc149902001" w:history="1">
            <w:r w:rsidRPr="004C3060">
              <w:rPr>
                <w:rStyle w:val="Hyperlink"/>
                <w:noProof/>
              </w:rPr>
              <w:t>1.3.3.1. Instrumentum keletkezése/megszűnése</w:t>
            </w:r>
            <w:r>
              <w:rPr>
                <w:noProof/>
                <w:webHidden/>
              </w:rPr>
              <w:tab/>
            </w:r>
            <w:r>
              <w:rPr>
                <w:noProof/>
                <w:webHidden/>
              </w:rPr>
              <w:fldChar w:fldCharType="begin"/>
            </w:r>
            <w:r>
              <w:rPr>
                <w:noProof/>
                <w:webHidden/>
              </w:rPr>
              <w:instrText xml:space="preserve"> PAGEREF _Toc149902001 \h </w:instrText>
            </w:r>
            <w:r>
              <w:rPr>
                <w:noProof/>
                <w:webHidden/>
              </w:rPr>
            </w:r>
            <w:r>
              <w:rPr>
                <w:noProof/>
                <w:webHidden/>
              </w:rPr>
              <w:fldChar w:fldCharType="separate"/>
            </w:r>
            <w:r>
              <w:rPr>
                <w:noProof/>
                <w:webHidden/>
              </w:rPr>
              <w:t>12</w:t>
            </w:r>
            <w:r>
              <w:rPr>
                <w:noProof/>
                <w:webHidden/>
              </w:rPr>
              <w:fldChar w:fldCharType="end"/>
            </w:r>
          </w:hyperlink>
        </w:p>
        <w:p w14:paraId="0547AD4A" w14:textId="3E4029FA" w:rsidR="00F3207B" w:rsidRDefault="00F3207B">
          <w:pPr>
            <w:pStyle w:val="TOC4"/>
            <w:rPr>
              <w:rFonts w:asciiTheme="minorHAnsi" w:eastAsiaTheme="minorEastAsia" w:hAnsiTheme="minorHAnsi"/>
              <w:noProof/>
              <w:kern w:val="2"/>
              <w:sz w:val="22"/>
              <w:szCs w:val="22"/>
              <w14:ligatures w14:val="standardContextual"/>
            </w:rPr>
          </w:pPr>
          <w:hyperlink w:anchor="_Toc149902002" w:history="1">
            <w:r w:rsidRPr="004C3060">
              <w:rPr>
                <w:rStyle w:val="Hyperlink"/>
                <w:noProof/>
              </w:rPr>
              <w:t>1.3.3.2. Instrumentum alapjellemzők</w:t>
            </w:r>
            <w:r>
              <w:rPr>
                <w:noProof/>
                <w:webHidden/>
              </w:rPr>
              <w:tab/>
            </w:r>
            <w:r>
              <w:rPr>
                <w:noProof/>
                <w:webHidden/>
              </w:rPr>
              <w:fldChar w:fldCharType="begin"/>
            </w:r>
            <w:r>
              <w:rPr>
                <w:noProof/>
                <w:webHidden/>
              </w:rPr>
              <w:instrText xml:space="preserve"> PAGEREF _Toc149902002 \h </w:instrText>
            </w:r>
            <w:r>
              <w:rPr>
                <w:noProof/>
                <w:webHidden/>
              </w:rPr>
            </w:r>
            <w:r>
              <w:rPr>
                <w:noProof/>
                <w:webHidden/>
              </w:rPr>
              <w:fldChar w:fldCharType="separate"/>
            </w:r>
            <w:r>
              <w:rPr>
                <w:noProof/>
                <w:webHidden/>
              </w:rPr>
              <w:t>14</w:t>
            </w:r>
            <w:r>
              <w:rPr>
                <w:noProof/>
                <w:webHidden/>
              </w:rPr>
              <w:fldChar w:fldCharType="end"/>
            </w:r>
          </w:hyperlink>
        </w:p>
        <w:p w14:paraId="29CF9F77" w14:textId="36B85B32" w:rsidR="00F3207B" w:rsidRDefault="00F3207B">
          <w:pPr>
            <w:pStyle w:val="TOC4"/>
            <w:rPr>
              <w:rFonts w:asciiTheme="minorHAnsi" w:eastAsiaTheme="minorEastAsia" w:hAnsiTheme="minorHAnsi"/>
              <w:noProof/>
              <w:kern w:val="2"/>
              <w:sz w:val="22"/>
              <w:szCs w:val="22"/>
              <w14:ligatures w14:val="standardContextual"/>
            </w:rPr>
          </w:pPr>
          <w:hyperlink w:anchor="_Toc149902003" w:history="1">
            <w:r w:rsidRPr="004C3060">
              <w:rPr>
                <w:rStyle w:val="Hyperlink"/>
                <w:noProof/>
              </w:rPr>
              <w:t>1.3.3.3. Kamatozás / törlesztés</w:t>
            </w:r>
            <w:r>
              <w:rPr>
                <w:noProof/>
                <w:webHidden/>
              </w:rPr>
              <w:tab/>
            </w:r>
            <w:r>
              <w:rPr>
                <w:noProof/>
                <w:webHidden/>
              </w:rPr>
              <w:fldChar w:fldCharType="begin"/>
            </w:r>
            <w:r>
              <w:rPr>
                <w:noProof/>
                <w:webHidden/>
              </w:rPr>
              <w:instrText xml:space="preserve"> PAGEREF _Toc149902003 \h </w:instrText>
            </w:r>
            <w:r>
              <w:rPr>
                <w:noProof/>
                <w:webHidden/>
              </w:rPr>
            </w:r>
            <w:r>
              <w:rPr>
                <w:noProof/>
                <w:webHidden/>
              </w:rPr>
              <w:fldChar w:fldCharType="separate"/>
            </w:r>
            <w:r>
              <w:rPr>
                <w:noProof/>
                <w:webHidden/>
              </w:rPr>
              <w:t>25</w:t>
            </w:r>
            <w:r>
              <w:rPr>
                <w:noProof/>
                <w:webHidden/>
              </w:rPr>
              <w:fldChar w:fldCharType="end"/>
            </w:r>
          </w:hyperlink>
        </w:p>
        <w:p w14:paraId="1D2558D2" w14:textId="185DEAD2" w:rsidR="00F3207B" w:rsidRDefault="00F3207B">
          <w:pPr>
            <w:pStyle w:val="TOC4"/>
            <w:rPr>
              <w:rFonts w:asciiTheme="minorHAnsi" w:eastAsiaTheme="minorEastAsia" w:hAnsiTheme="minorHAnsi"/>
              <w:noProof/>
              <w:kern w:val="2"/>
              <w:sz w:val="22"/>
              <w:szCs w:val="22"/>
              <w14:ligatures w14:val="standardContextual"/>
            </w:rPr>
          </w:pPr>
          <w:hyperlink w:anchor="_Toc149902004" w:history="1">
            <w:r w:rsidRPr="004C3060">
              <w:rPr>
                <w:rStyle w:val="Hyperlink"/>
                <w:noProof/>
              </w:rPr>
              <w:t>1.3.3.4. Késedelem / nemteljesítés</w:t>
            </w:r>
            <w:r>
              <w:rPr>
                <w:noProof/>
                <w:webHidden/>
              </w:rPr>
              <w:tab/>
            </w:r>
            <w:r>
              <w:rPr>
                <w:noProof/>
                <w:webHidden/>
              </w:rPr>
              <w:fldChar w:fldCharType="begin"/>
            </w:r>
            <w:r>
              <w:rPr>
                <w:noProof/>
                <w:webHidden/>
              </w:rPr>
              <w:instrText xml:space="preserve"> PAGEREF _Toc149902004 \h </w:instrText>
            </w:r>
            <w:r>
              <w:rPr>
                <w:noProof/>
                <w:webHidden/>
              </w:rPr>
            </w:r>
            <w:r>
              <w:rPr>
                <w:noProof/>
                <w:webHidden/>
              </w:rPr>
              <w:fldChar w:fldCharType="separate"/>
            </w:r>
            <w:r>
              <w:rPr>
                <w:noProof/>
                <w:webHidden/>
              </w:rPr>
              <w:t>32</w:t>
            </w:r>
            <w:r>
              <w:rPr>
                <w:noProof/>
                <w:webHidden/>
              </w:rPr>
              <w:fldChar w:fldCharType="end"/>
            </w:r>
          </w:hyperlink>
        </w:p>
        <w:p w14:paraId="3CCD39CB" w14:textId="231A4264" w:rsidR="00F3207B" w:rsidRDefault="00F3207B">
          <w:pPr>
            <w:pStyle w:val="TOC4"/>
            <w:rPr>
              <w:rFonts w:asciiTheme="minorHAnsi" w:eastAsiaTheme="minorEastAsia" w:hAnsiTheme="minorHAnsi"/>
              <w:noProof/>
              <w:kern w:val="2"/>
              <w:sz w:val="22"/>
              <w:szCs w:val="22"/>
              <w14:ligatures w14:val="standardContextual"/>
            </w:rPr>
          </w:pPr>
          <w:hyperlink w:anchor="_Toc149902005" w:history="1">
            <w:r w:rsidRPr="004C3060">
              <w:rPr>
                <w:rStyle w:val="Hyperlink"/>
                <w:noProof/>
              </w:rPr>
              <w:t>1.3.3.5. Pénzügyi jellemzők / mérleg</w:t>
            </w:r>
            <w:r>
              <w:rPr>
                <w:noProof/>
                <w:webHidden/>
              </w:rPr>
              <w:tab/>
            </w:r>
            <w:r>
              <w:rPr>
                <w:noProof/>
                <w:webHidden/>
              </w:rPr>
              <w:fldChar w:fldCharType="begin"/>
            </w:r>
            <w:r>
              <w:rPr>
                <w:noProof/>
                <w:webHidden/>
              </w:rPr>
              <w:instrText xml:space="preserve"> PAGEREF _Toc149902005 \h </w:instrText>
            </w:r>
            <w:r>
              <w:rPr>
                <w:noProof/>
                <w:webHidden/>
              </w:rPr>
            </w:r>
            <w:r>
              <w:rPr>
                <w:noProof/>
                <w:webHidden/>
              </w:rPr>
              <w:fldChar w:fldCharType="separate"/>
            </w:r>
            <w:r>
              <w:rPr>
                <w:noProof/>
                <w:webHidden/>
              </w:rPr>
              <w:t>34</w:t>
            </w:r>
            <w:r>
              <w:rPr>
                <w:noProof/>
                <w:webHidden/>
              </w:rPr>
              <w:fldChar w:fldCharType="end"/>
            </w:r>
          </w:hyperlink>
        </w:p>
        <w:p w14:paraId="282F01DB" w14:textId="7051FDB3" w:rsidR="00F3207B" w:rsidRDefault="00F3207B">
          <w:pPr>
            <w:pStyle w:val="TOC4"/>
            <w:rPr>
              <w:rFonts w:asciiTheme="minorHAnsi" w:eastAsiaTheme="minorEastAsia" w:hAnsiTheme="minorHAnsi"/>
              <w:noProof/>
              <w:kern w:val="2"/>
              <w:sz w:val="22"/>
              <w:szCs w:val="22"/>
              <w14:ligatures w14:val="standardContextual"/>
            </w:rPr>
          </w:pPr>
          <w:hyperlink w:anchor="_Toc149902006" w:history="1">
            <w:r w:rsidRPr="004C3060">
              <w:rPr>
                <w:rStyle w:val="Hyperlink"/>
                <w:noProof/>
              </w:rPr>
              <w:t>1.3.3.6. JTM</w:t>
            </w:r>
            <w:r>
              <w:rPr>
                <w:noProof/>
                <w:webHidden/>
              </w:rPr>
              <w:tab/>
            </w:r>
            <w:r>
              <w:rPr>
                <w:noProof/>
                <w:webHidden/>
              </w:rPr>
              <w:fldChar w:fldCharType="begin"/>
            </w:r>
            <w:r>
              <w:rPr>
                <w:noProof/>
                <w:webHidden/>
              </w:rPr>
              <w:instrText xml:space="preserve"> PAGEREF _Toc149902006 \h </w:instrText>
            </w:r>
            <w:r>
              <w:rPr>
                <w:noProof/>
                <w:webHidden/>
              </w:rPr>
            </w:r>
            <w:r>
              <w:rPr>
                <w:noProof/>
                <w:webHidden/>
              </w:rPr>
              <w:fldChar w:fldCharType="separate"/>
            </w:r>
            <w:r>
              <w:rPr>
                <w:noProof/>
                <w:webHidden/>
              </w:rPr>
              <w:t>39</w:t>
            </w:r>
            <w:r>
              <w:rPr>
                <w:noProof/>
                <w:webHidden/>
              </w:rPr>
              <w:fldChar w:fldCharType="end"/>
            </w:r>
          </w:hyperlink>
        </w:p>
        <w:p w14:paraId="2E66F19F" w14:textId="2AFC416A" w:rsidR="00F3207B" w:rsidRDefault="00F3207B">
          <w:pPr>
            <w:pStyle w:val="TOC4"/>
            <w:rPr>
              <w:rFonts w:asciiTheme="minorHAnsi" w:eastAsiaTheme="minorEastAsia" w:hAnsiTheme="minorHAnsi"/>
              <w:noProof/>
              <w:kern w:val="2"/>
              <w:sz w:val="22"/>
              <w:szCs w:val="22"/>
              <w14:ligatures w14:val="standardContextual"/>
            </w:rPr>
          </w:pPr>
          <w:hyperlink w:anchor="_Toc149902007" w:history="1">
            <w:r w:rsidRPr="004C3060">
              <w:rPr>
                <w:rStyle w:val="Hyperlink"/>
                <w:noProof/>
              </w:rPr>
              <w:t>1.3.3.7. Projekthitelek</w:t>
            </w:r>
            <w:r>
              <w:rPr>
                <w:noProof/>
                <w:webHidden/>
              </w:rPr>
              <w:tab/>
            </w:r>
            <w:r>
              <w:rPr>
                <w:noProof/>
                <w:webHidden/>
              </w:rPr>
              <w:fldChar w:fldCharType="begin"/>
            </w:r>
            <w:r>
              <w:rPr>
                <w:noProof/>
                <w:webHidden/>
              </w:rPr>
              <w:instrText xml:space="preserve"> PAGEREF _Toc149902007 \h </w:instrText>
            </w:r>
            <w:r>
              <w:rPr>
                <w:noProof/>
                <w:webHidden/>
              </w:rPr>
            </w:r>
            <w:r>
              <w:rPr>
                <w:noProof/>
                <w:webHidden/>
              </w:rPr>
              <w:fldChar w:fldCharType="separate"/>
            </w:r>
            <w:r>
              <w:rPr>
                <w:noProof/>
                <w:webHidden/>
              </w:rPr>
              <w:t>39</w:t>
            </w:r>
            <w:r>
              <w:rPr>
                <w:noProof/>
                <w:webHidden/>
              </w:rPr>
              <w:fldChar w:fldCharType="end"/>
            </w:r>
          </w:hyperlink>
        </w:p>
        <w:p w14:paraId="3E502A0B" w14:textId="0D0BF470" w:rsidR="00F3207B" w:rsidRDefault="00F3207B">
          <w:pPr>
            <w:pStyle w:val="TOC4"/>
            <w:rPr>
              <w:rFonts w:asciiTheme="minorHAnsi" w:eastAsiaTheme="minorEastAsia" w:hAnsiTheme="minorHAnsi"/>
              <w:noProof/>
              <w:kern w:val="2"/>
              <w:sz w:val="22"/>
              <w:szCs w:val="22"/>
              <w14:ligatures w14:val="standardContextual"/>
            </w:rPr>
          </w:pPr>
          <w:hyperlink w:anchor="_Toc149902008" w:history="1">
            <w:r w:rsidRPr="004C3060">
              <w:rPr>
                <w:rStyle w:val="Hyperlink"/>
                <w:noProof/>
              </w:rPr>
              <w:t>1.3.3.8. 2022. június vonatkozási időtől hatályos új mezőkre vonatkozó módszertani előírások:</w:t>
            </w:r>
            <w:r>
              <w:rPr>
                <w:noProof/>
                <w:webHidden/>
              </w:rPr>
              <w:tab/>
            </w:r>
            <w:r>
              <w:rPr>
                <w:noProof/>
                <w:webHidden/>
              </w:rPr>
              <w:fldChar w:fldCharType="begin"/>
            </w:r>
            <w:r>
              <w:rPr>
                <w:noProof/>
                <w:webHidden/>
              </w:rPr>
              <w:instrText xml:space="preserve"> PAGEREF _Toc149902008 \h </w:instrText>
            </w:r>
            <w:r>
              <w:rPr>
                <w:noProof/>
                <w:webHidden/>
              </w:rPr>
            </w:r>
            <w:r>
              <w:rPr>
                <w:noProof/>
                <w:webHidden/>
              </w:rPr>
              <w:fldChar w:fldCharType="separate"/>
            </w:r>
            <w:r>
              <w:rPr>
                <w:noProof/>
                <w:webHidden/>
              </w:rPr>
              <w:t>39</w:t>
            </w:r>
            <w:r>
              <w:rPr>
                <w:noProof/>
                <w:webHidden/>
              </w:rPr>
              <w:fldChar w:fldCharType="end"/>
            </w:r>
          </w:hyperlink>
        </w:p>
        <w:p w14:paraId="2469B433" w14:textId="3350FD3E" w:rsidR="00F3207B" w:rsidRDefault="00F3207B">
          <w:pPr>
            <w:pStyle w:val="TOC4"/>
            <w:rPr>
              <w:rFonts w:asciiTheme="minorHAnsi" w:eastAsiaTheme="minorEastAsia" w:hAnsiTheme="minorHAnsi"/>
              <w:noProof/>
              <w:kern w:val="2"/>
              <w:sz w:val="22"/>
              <w:szCs w:val="22"/>
              <w14:ligatures w14:val="standardContextual"/>
            </w:rPr>
          </w:pPr>
          <w:hyperlink w:anchor="_Toc149902009" w:history="1">
            <w:r w:rsidRPr="004C3060">
              <w:rPr>
                <w:rStyle w:val="Hyperlink"/>
                <w:noProof/>
              </w:rPr>
              <w:t>1.3.3.9. 2023. március vonatkozási időtől hatályos új mezőkre vonatkozó módszertani előírások:</w:t>
            </w:r>
            <w:r>
              <w:rPr>
                <w:noProof/>
                <w:webHidden/>
              </w:rPr>
              <w:tab/>
            </w:r>
            <w:r>
              <w:rPr>
                <w:noProof/>
                <w:webHidden/>
              </w:rPr>
              <w:fldChar w:fldCharType="begin"/>
            </w:r>
            <w:r>
              <w:rPr>
                <w:noProof/>
                <w:webHidden/>
              </w:rPr>
              <w:instrText xml:space="preserve"> PAGEREF _Toc149902009 \h </w:instrText>
            </w:r>
            <w:r>
              <w:rPr>
                <w:noProof/>
                <w:webHidden/>
              </w:rPr>
            </w:r>
            <w:r>
              <w:rPr>
                <w:noProof/>
                <w:webHidden/>
              </w:rPr>
              <w:fldChar w:fldCharType="separate"/>
            </w:r>
            <w:r>
              <w:rPr>
                <w:noProof/>
                <w:webHidden/>
              </w:rPr>
              <w:t>40</w:t>
            </w:r>
            <w:r>
              <w:rPr>
                <w:noProof/>
                <w:webHidden/>
              </w:rPr>
              <w:fldChar w:fldCharType="end"/>
            </w:r>
          </w:hyperlink>
        </w:p>
        <w:p w14:paraId="0632D7F5" w14:textId="05F84D93" w:rsidR="00F3207B" w:rsidRDefault="00F3207B">
          <w:pPr>
            <w:pStyle w:val="TOC4"/>
            <w:rPr>
              <w:rFonts w:asciiTheme="minorHAnsi" w:eastAsiaTheme="minorEastAsia" w:hAnsiTheme="minorHAnsi"/>
              <w:noProof/>
              <w:kern w:val="2"/>
              <w:sz w:val="22"/>
              <w:szCs w:val="22"/>
              <w14:ligatures w14:val="standardContextual"/>
            </w:rPr>
          </w:pPr>
          <w:hyperlink w:anchor="_Toc149902010" w:history="1">
            <w:r w:rsidRPr="004C3060">
              <w:rPr>
                <w:rStyle w:val="Hyperlink"/>
                <w:noProof/>
              </w:rPr>
              <w:t>1.3.3.10. 2023. december vonatkozási időtől hatályos új mezőkre vonatkozó módszertani előírások:</w:t>
            </w:r>
            <w:r>
              <w:rPr>
                <w:noProof/>
                <w:webHidden/>
              </w:rPr>
              <w:tab/>
            </w:r>
            <w:r>
              <w:rPr>
                <w:noProof/>
                <w:webHidden/>
              </w:rPr>
              <w:fldChar w:fldCharType="begin"/>
            </w:r>
            <w:r>
              <w:rPr>
                <w:noProof/>
                <w:webHidden/>
              </w:rPr>
              <w:instrText xml:space="preserve"> PAGEREF _Toc149902010 \h </w:instrText>
            </w:r>
            <w:r>
              <w:rPr>
                <w:noProof/>
                <w:webHidden/>
              </w:rPr>
            </w:r>
            <w:r>
              <w:rPr>
                <w:noProof/>
                <w:webHidden/>
              </w:rPr>
              <w:fldChar w:fldCharType="separate"/>
            </w:r>
            <w:r>
              <w:rPr>
                <w:noProof/>
                <w:webHidden/>
              </w:rPr>
              <w:t>41</w:t>
            </w:r>
            <w:r>
              <w:rPr>
                <w:noProof/>
                <w:webHidden/>
              </w:rPr>
              <w:fldChar w:fldCharType="end"/>
            </w:r>
          </w:hyperlink>
        </w:p>
        <w:p w14:paraId="679373CB" w14:textId="2E3620EC"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11" w:history="1">
            <w:r w:rsidRPr="004C3060">
              <w:rPr>
                <w:rStyle w:val="Hyperlink"/>
                <w:rFonts w:cstheme="minorHAnsi"/>
                <w:b/>
                <w:noProof/>
              </w:rPr>
              <w:t>1.3.4. Instrumentum megszűnése (INSTM)</w:t>
            </w:r>
            <w:r>
              <w:rPr>
                <w:noProof/>
                <w:webHidden/>
              </w:rPr>
              <w:tab/>
            </w:r>
            <w:r>
              <w:rPr>
                <w:noProof/>
                <w:webHidden/>
              </w:rPr>
              <w:fldChar w:fldCharType="begin"/>
            </w:r>
            <w:r>
              <w:rPr>
                <w:noProof/>
                <w:webHidden/>
              </w:rPr>
              <w:instrText xml:space="preserve"> PAGEREF _Toc149902011 \h </w:instrText>
            </w:r>
            <w:r>
              <w:rPr>
                <w:noProof/>
                <w:webHidden/>
              </w:rPr>
            </w:r>
            <w:r>
              <w:rPr>
                <w:noProof/>
                <w:webHidden/>
              </w:rPr>
              <w:fldChar w:fldCharType="separate"/>
            </w:r>
            <w:r>
              <w:rPr>
                <w:noProof/>
                <w:webHidden/>
              </w:rPr>
              <w:t>44</w:t>
            </w:r>
            <w:r>
              <w:rPr>
                <w:noProof/>
                <w:webHidden/>
              </w:rPr>
              <w:fldChar w:fldCharType="end"/>
            </w:r>
          </w:hyperlink>
        </w:p>
        <w:p w14:paraId="1ECE2FE1" w14:textId="00FA2A2F" w:rsidR="00F3207B" w:rsidRDefault="00F3207B" w:rsidP="00F71C68">
          <w:pPr>
            <w:pStyle w:val="TOC2"/>
            <w:rPr>
              <w:rFonts w:asciiTheme="minorHAnsi" w:hAnsiTheme="minorHAnsi"/>
              <w:noProof/>
              <w:kern w:val="2"/>
              <w:sz w:val="22"/>
              <w:szCs w:val="22"/>
              <w14:ligatures w14:val="standardContextual"/>
            </w:rPr>
          </w:pPr>
          <w:hyperlink w:anchor="_Toc149902012" w:history="1">
            <w:r w:rsidRPr="004C3060">
              <w:rPr>
                <w:rStyle w:val="Hyperlink"/>
                <w:rFonts w:cstheme="minorHAnsi"/>
                <w:noProof/>
              </w:rPr>
              <w:t>1.4. Instrumentum – felügyeleti adatok (INSTN)</w:t>
            </w:r>
            <w:r>
              <w:rPr>
                <w:noProof/>
                <w:webHidden/>
              </w:rPr>
              <w:tab/>
            </w:r>
            <w:r>
              <w:rPr>
                <w:noProof/>
                <w:webHidden/>
              </w:rPr>
              <w:fldChar w:fldCharType="begin"/>
            </w:r>
            <w:r>
              <w:rPr>
                <w:noProof/>
                <w:webHidden/>
              </w:rPr>
              <w:instrText xml:space="preserve"> PAGEREF _Toc149902012 \h </w:instrText>
            </w:r>
            <w:r>
              <w:rPr>
                <w:noProof/>
                <w:webHidden/>
              </w:rPr>
            </w:r>
            <w:r>
              <w:rPr>
                <w:noProof/>
                <w:webHidden/>
              </w:rPr>
              <w:fldChar w:fldCharType="separate"/>
            </w:r>
            <w:r>
              <w:rPr>
                <w:noProof/>
                <w:webHidden/>
              </w:rPr>
              <w:t>45</w:t>
            </w:r>
            <w:r>
              <w:rPr>
                <w:noProof/>
                <w:webHidden/>
              </w:rPr>
              <w:fldChar w:fldCharType="end"/>
            </w:r>
          </w:hyperlink>
        </w:p>
        <w:p w14:paraId="670F8B40" w14:textId="490C0E93" w:rsidR="00F3207B" w:rsidRDefault="00F3207B" w:rsidP="00F71C68">
          <w:pPr>
            <w:pStyle w:val="TOC2"/>
            <w:rPr>
              <w:rFonts w:asciiTheme="minorHAnsi" w:hAnsiTheme="minorHAnsi"/>
              <w:noProof/>
              <w:kern w:val="2"/>
              <w:sz w:val="22"/>
              <w:szCs w:val="22"/>
              <w14:ligatures w14:val="standardContextual"/>
            </w:rPr>
          </w:pPr>
          <w:hyperlink w:anchor="_Toc149902013" w:history="1">
            <w:r w:rsidRPr="004C3060">
              <w:rPr>
                <w:rStyle w:val="Hyperlink"/>
                <w:rFonts w:cstheme="minorHAnsi"/>
                <w:noProof/>
              </w:rPr>
              <w:t>1.5. A SZIND kódú tábla kitöltésével kapcsolatos tudnivalók</w:t>
            </w:r>
            <w:r>
              <w:rPr>
                <w:noProof/>
                <w:webHidden/>
              </w:rPr>
              <w:tab/>
            </w:r>
            <w:r>
              <w:rPr>
                <w:noProof/>
                <w:webHidden/>
              </w:rPr>
              <w:fldChar w:fldCharType="begin"/>
            </w:r>
            <w:r>
              <w:rPr>
                <w:noProof/>
                <w:webHidden/>
              </w:rPr>
              <w:instrText xml:space="preserve"> PAGEREF _Toc149902013 \h </w:instrText>
            </w:r>
            <w:r>
              <w:rPr>
                <w:noProof/>
                <w:webHidden/>
              </w:rPr>
            </w:r>
            <w:r>
              <w:rPr>
                <w:noProof/>
                <w:webHidden/>
              </w:rPr>
              <w:fldChar w:fldCharType="separate"/>
            </w:r>
            <w:r>
              <w:rPr>
                <w:noProof/>
                <w:webHidden/>
              </w:rPr>
              <w:t>48</w:t>
            </w:r>
            <w:r>
              <w:rPr>
                <w:noProof/>
                <w:webHidden/>
              </w:rPr>
              <w:fldChar w:fldCharType="end"/>
            </w:r>
          </w:hyperlink>
        </w:p>
        <w:p w14:paraId="5A5DFF26" w14:textId="741CBB7B" w:rsidR="00F3207B" w:rsidRDefault="00F3207B" w:rsidP="00F71C68">
          <w:pPr>
            <w:pStyle w:val="TOC2"/>
            <w:rPr>
              <w:rFonts w:asciiTheme="minorHAnsi" w:hAnsiTheme="minorHAnsi"/>
              <w:noProof/>
              <w:kern w:val="2"/>
              <w:sz w:val="22"/>
              <w:szCs w:val="22"/>
              <w14:ligatures w14:val="standardContextual"/>
            </w:rPr>
          </w:pPr>
          <w:hyperlink w:anchor="_Toc149902014" w:history="1">
            <w:r w:rsidRPr="004C3060">
              <w:rPr>
                <w:rStyle w:val="Hyperlink"/>
                <w:rFonts w:cstheme="minorHAnsi"/>
                <w:noProof/>
              </w:rPr>
              <w:t>1.6. FEDEZETEKRE vonatkozó táblák</w:t>
            </w:r>
            <w:r>
              <w:rPr>
                <w:noProof/>
                <w:webHidden/>
              </w:rPr>
              <w:tab/>
            </w:r>
            <w:r>
              <w:rPr>
                <w:noProof/>
                <w:webHidden/>
              </w:rPr>
              <w:fldChar w:fldCharType="begin"/>
            </w:r>
            <w:r>
              <w:rPr>
                <w:noProof/>
                <w:webHidden/>
              </w:rPr>
              <w:instrText xml:space="preserve"> PAGEREF _Toc149902014 \h </w:instrText>
            </w:r>
            <w:r>
              <w:rPr>
                <w:noProof/>
                <w:webHidden/>
              </w:rPr>
            </w:r>
            <w:r>
              <w:rPr>
                <w:noProof/>
                <w:webHidden/>
              </w:rPr>
              <w:fldChar w:fldCharType="separate"/>
            </w:r>
            <w:r>
              <w:rPr>
                <w:noProof/>
                <w:webHidden/>
              </w:rPr>
              <w:t>49</w:t>
            </w:r>
            <w:r>
              <w:rPr>
                <w:noProof/>
                <w:webHidden/>
              </w:rPr>
              <w:fldChar w:fldCharType="end"/>
            </w:r>
          </w:hyperlink>
        </w:p>
        <w:p w14:paraId="63123A08" w14:textId="07A476C6"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15" w:history="1">
            <w:r w:rsidRPr="004C3060">
              <w:rPr>
                <w:rStyle w:val="Hyperlink"/>
                <w:rFonts w:cstheme="minorHAnsi"/>
                <w:b/>
                <w:noProof/>
              </w:rPr>
              <w:t>1.6.1. Fedezet-értékek elkülönítése</w:t>
            </w:r>
            <w:r>
              <w:rPr>
                <w:noProof/>
                <w:webHidden/>
              </w:rPr>
              <w:tab/>
            </w:r>
            <w:r>
              <w:rPr>
                <w:noProof/>
                <w:webHidden/>
              </w:rPr>
              <w:fldChar w:fldCharType="begin"/>
            </w:r>
            <w:r>
              <w:rPr>
                <w:noProof/>
                <w:webHidden/>
              </w:rPr>
              <w:instrText xml:space="preserve"> PAGEREF _Toc149902015 \h </w:instrText>
            </w:r>
            <w:r>
              <w:rPr>
                <w:noProof/>
                <w:webHidden/>
              </w:rPr>
            </w:r>
            <w:r>
              <w:rPr>
                <w:noProof/>
                <w:webHidden/>
              </w:rPr>
              <w:fldChar w:fldCharType="separate"/>
            </w:r>
            <w:r>
              <w:rPr>
                <w:noProof/>
                <w:webHidden/>
              </w:rPr>
              <w:t>54</w:t>
            </w:r>
            <w:r>
              <w:rPr>
                <w:noProof/>
                <w:webHidden/>
              </w:rPr>
              <w:fldChar w:fldCharType="end"/>
            </w:r>
          </w:hyperlink>
        </w:p>
        <w:p w14:paraId="4D492DF5" w14:textId="52C53A1E"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16" w:history="1">
            <w:r w:rsidRPr="004C3060">
              <w:rPr>
                <w:rStyle w:val="Hyperlink"/>
                <w:rFonts w:cstheme="minorHAnsi"/>
                <w:b/>
                <w:noProof/>
              </w:rPr>
              <w:t>1.6.2. A fedezetek megszűnése</w:t>
            </w:r>
            <w:r>
              <w:rPr>
                <w:noProof/>
                <w:webHidden/>
              </w:rPr>
              <w:tab/>
            </w:r>
            <w:r>
              <w:rPr>
                <w:noProof/>
                <w:webHidden/>
              </w:rPr>
              <w:fldChar w:fldCharType="begin"/>
            </w:r>
            <w:r>
              <w:rPr>
                <w:noProof/>
                <w:webHidden/>
              </w:rPr>
              <w:instrText xml:space="preserve"> PAGEREF _Toc149902016 \h </w:instrText>
            </w:r>
            <w:r>
              <w:rPr>
                <w:noProof/>
                <w:webHidden/>
              </w:rPr>
            </w:r>
            <w:r>
              <w:rPr>
                <w:noProof/>
                <w:webHidden/>
              </w:rPr>
              <w:fldChar w:fldCharType="separate"/>
            </w:r>
            <w:r>
              <w:rPr>
                <w:noProof/>
                <w:webHidden/>
              </w:rPr>
              <w:t>55</w:t>
            </w:r>
            <w:r>
              <w:rPr>
                <w:noProof/>
                <w:webHidden/>
              </w:rPr>
              <w:fldChar w:fldCharType="end"/>
            </w:r>
          </w:hyperlink>
        </w:p>
        <w:p w14:paraId="0B74DCCF" w14:textId="7B5DC043" w:rsidR="00F3207B" w:rsidRDefault="00F3207B" w:rsidP="00F71C68">
          <w:pPr>
            <w:pStyle w:val="TOC2"/>
            <w:rPr>
              <w:rFonts w:asciiTheme="minorHAnsi" w:hAnsiTheme="minorHAnsi"/>
              <w:noProof/>
              <w:kern w:val="2"/>
              <w:sz w:val="22"/>
              <w:szCs w:val="22"/>
              <w14:ligatures w14:val="standardContextual"/>
            </w:rPr>
          </w:pPr>
          <w:hyperlink w:anchor="_Toc149902017" w:history="1">
            <w:r w:rsidRPr="004C3060">
              <w:rPr>
                <w:rStyle w:val="Hyperlink"/>
                <w:rFonts w:cstheme="minorHAnsi"/>
                <w:noProof/>
              </w:rPr>
              <w:t>1.7. ÜGYFELEKRE vonatkozó táblák</w:t>
            </w:r>
            <w:r>
              <w:rPr>
                <w:noProof/>
                <w:webHidden/>
              </w:rPr>
              <w:tab/>
            </w:r>
            <w:r>
              <w:rPr>
                <w:noProof/>
                <w:webHidden/>
              </w:rPr>
              <w:fldChar w:fldCharType="begin"/>
            </w:r>
            <w:r>
              <w:rPr>
                <w:noProof/>
                <w:webHidden/>
              </w:rPr>
              <w:instrText xml:space="preserve"> PAGEREF _Toc149902017 \h </w:instrText>
            </w:r>
            <w:r>
              <w:rPr>
                <w:noProof/>
                <w:webHidden/>
              </w:rPr>
            </w:r>
            <w:r>
              <w:rPr>
                <w:noProof/>
                <w:webHidden/>
              </w:rPr>
              <w:fldChar w:fldCharType="separate"/>
            </w:r>
            <w:r>
              <w:rPr>
                <w:noProof/>
                <w:webHidden/>
              </w:rPr>
              <w:t>55</w:t>
            </w:r>
            <w:r>
              <w:rPr>
                <w:noProof/>
                <w:webHidden/>
              </w:rPr>
              <w:fldChar w:fldCharType="end"/>
            </w:r>
          </w:hyperlink>
        </w:p>
        <w:p w14:paraId="1D47ABA5" w14:textId="5051D967"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18" w:history="1">
            <w:r w:rsidRPr="004C3060">
              <w:rPr>
                <w:rStyle w:val="Hyperlink"/>
                <w:rFonts w:cstheme="minorHAnsi"/>
                <w:b/>
                <w:noProof/>
              </w:rPr>
              <w:t>1.7.1. Általános tudnivalók:</w:t>
            </w:r>
            <w:r>
              <w:rPr>
                <w:noProof/>
                <w:webHidden/>
              </w:rPr>
              <w:tab/>
            </w:r>
            <w:r>
              <w:rPr>
                <w:noProof/>
                <w:webHidden/>
              </w:rPr>
              <w:fldChar w:fldCharType="begin"/>
            </w:r>
            <w:r>
              <w:rPr>
                <w:noProof/>
                <w:webHidden/>
              </w:rPr>
              <w:instrText xml:space="preserve"> PAGEREF _Toc149902018 \h </w:instrText>
            </w:r>
            <w:r>
              <w:rPr>
                <w:noProof/>
                <w:webHidden/>
              </w:rPr>
            </w:r>
            <w:r>
              <w:rPr>
                <w:noProof/>
                <w:webHidden/>
              </w:rPr>
              <w:fldChar w:fldCharType="separate"/>
            </w:r>
            <w:r>
              <w:rPr>
                <w:noProof/>
                <w:webHidden/>
              </w:rPr>
              <w:t>56</w:t>
            </w:r>
            <w:r>
              <w:rPr>
                <w:noProof/>
                <w:webHidden/>
              </w:rPr>
              <w:fldChar w:fldCharType="end"/>
            </w:r>
          </w:hyperlink>
        </w:p>
        <w:p w14:paraId="6190A67E" w14:textId="203F2B9A"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19" w:history="1">
            <w:r w:rsidRPr="004C3060">
              <w:rPr>
                <w:rStyle w:val="Hyperlink"/>
                <w:rFonts w:cstheme="minorHAnsi"/>
                <w:b/>
                <w:noProof/>
              </w:rPr>
              <w:t>1.7.2. A háztartási ügyfelekre vonatkozó tábla (UGYFL)</w:t>
            </w:r>
            <w:r>
              <w:rPr>
                <w:noProof/>
                <w:webHidden/>
              </w:rPr>
              <w:tab/>
            </w:r>
            <w:r>
              <w:rPr>
                <w:noProof/>
                <w:webHidden/>
              </w:rPr>
              <w:fldChar w:fldCharType="begin"/>
            </w:r>
            <w:r>
              <w:rPr>
                <w:noProof/>
                <w:webHidden/>
              </w:rPr>
              <w:instrText xml:space="preserve"> PAGEREF _Toc149902019 \h </w:instrText>
            </w:r>
            <w:r>
              <w:rPr>
                <w:noProof/>
                <w:webHidden/>
              </w:rPr>
            </w:r>
            <w:r>
              <w:rPr>
                <w:noProof/>
                <w:webHidden/>
              </w:rPr>
              <w:fldChar w:fldCharType="separate"/>
            </w:r>
            <w:r>
              <w:rPr>
                <w:noProof/>
                <w:webHidden/>
              </w:rPr>
              <w:t>57</w:t>
            </w:r>
            <w:r>
              <w:rPr>
                <w:noProof/>
                <w:webHidden/>
              </w:rPr>
              <w:fldChar w:fldCharType="end"/>
            </w:r>
          </w:hyperlink>
        </w:p>
        <w:p w14:paraId="0550098B" w14:textId="32810D2C"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20" w:history="1">
            <w:r w:rsidRPr="004C3060">
              <w:rPr>
                <w:rStyle w:val="Hyperlink"/>
                <w:rFonts w:cstheme="minorHAnsi"/>
                <w:b/>
                <w:noProof/>
              </w:rPr>
              <w:t>1.7.3. Vállalkozások</w:t>
            </w:r>
            <w:r>
              <w:rPr>
                <w:noProof/>
                <w:webHidden/>
              </w:rPr>
              <w:tab/>
            </w:r>
            <w:r>
              <w:rPr>
                <w:noProof/>
                <w:webHidden/>
              </w:rPr>
              <w:fldChar w:fldCharType="begin"/>
            </w:r>
            <w:r>
              <w:rPr>
                <w:noProof/>
                <w:webHidden/>
              </w:rPr>
              <w:instrText xml:space="preserve"> PAGEREF _Toc149902020 \h </w:instrText>
            </w:r>
            <w:r>
              <w:rPr>
                <w:noProof/>
                <w:webHidden/>
              </w:rPr>
            </w:r>
            <w:r>
              <w:rPr>
                <w:noProof/>
                <w:webHidden/>
              </w:rPr>
              <w:fldChar w:fldCharType="separate"/>
            </w:r>
            <w:r>
              <w:rPr>
                <w:noProof/>
                <w:webHidden/>
              </w:rPr>
              <w:t>60</w:t>
            </w:r>
            <w:r>
              <w:rPr>
                <w:noProof/>
                <w:webHidden/>
              </w:rPr>
              <w:fldChar w:fldCharType="end"/>
            </w:r>
          </w:hyperlink>
        </w:p>
        <w:p w14:paraId="6A8ABDD6" w14:textId="260675EA"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21" w:history="1">
            <w:r w:rsidRPr="004C3060">
              <w:rPr>
                <w:rStyle w:val="Hyperlink"/>
                <w:rFonts w:cstheme="minorHAnsi"/>
                <w:b/>
                <w:noProof/>
              </w:rPr>
              <w:t>1.7.4. Ügyfélminősítésre vonatkozó tábla (UGYFM)</w:t>
            </w:r>
            <w:r>
              <w:rPr>
                <w:noProof/>
                <w:webHidden/>
              </w:rPr>
              <w:tab/>
            </w:r>
            <w:r>
              <w:rPr>
                <w:noProof/>
                <w:webHidden/>
              </w:rPr>
              <w:fldChar w:fldCharType="begin"/>
            </w:r>
            <w:r>
              <w:rPr>
                <w:noProof/>
                <w:webHidden/>
              </w:rPr>
              <w:instrText xml:space="preserve"> PAGEREF _Toc149902021 \h </w:instrText>
            </w:r>
            <w:r>
              <w:rPr>
                <w:noProof/>
                <w:webHidden/>
              </w:rPr>
            </w:r>
            <w:r>
              <w:rPr>
                <w:noProof/>
                <w:webHidden/>
              </w:rPr>
              <w:fldChar w:fldCharType="separate"/>
            </w:r>
            <w:r>
              <w:rPr>
                <w:noProof/>
                <w:webHidden/>
              </w:rPr>
              <w:t>67</w:t>
            </w:r>
            <w:r>
              <w:rPr>
                <w:noProof/>
                <w:webHidden/>
              </w:rPr>
              <w:fldChar w:fldCharType="end"/>
            </w:r>
          </w:hyperlink>
        </w:p>
        <w:p w14:paraId="67A19840" w14:textId="1BB20FF5"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22" w:history="1">
            <w:r w:rsidRPr="004C3060">
              <w:rPr>
                <w:rStyle w:val="Hyperlink"/>
                <w:rFonts w:cstheme="minorHAnsi"/>
                <w:b/>
                <w:noProof/>
              </w:rPr>
              <w:t>1.7.5. Hitelbírálati adatok (HBIR)</w:t>
            </w:r>
            <w:r>
              <w:rPr>
                <w:noProof/>
                <w:webHidden/>
              </w:rPr>
              <w:tab/>
            </w:r>
            <w:r>
              <w:rPr>
                <w:noProof/>
                <w:webHidden/>
              </w:rPr>
              <w:fldChar w:fldCharType="begin"/>
            </w:r>
            <w:r>
              <w:rPr>
                <w:noProof/>
                <w:webHidden/>
              </w:rPr>
              <w:instrText xml:space="preserve"> PAGEREF _Toc149902022 \h </w:instrText>
            </w:r>
            <w:r>
              <w:rPr>
                <w:noProof/>
                <w:webHidden/>
              </w:rPr>
            </w:r>
            <w:r>
              <w:rPr>
                <w:noProof/>
                <w:webHidden/>
              </w:rPr>
              <w:fldChar w:fldCharType="separate"/>
            </w:r>
            <w:r>
              <w:rPr>
                <w:noProof/>
                <w:webHidden/>
              </w:rPr>
              <w:t>68</w:t>
            </w:r>
            <w:r>
              <w:rPr>
                <w:noProof/>
                <w:webHidden/>
              </w:rPr>
              <w:fldChar w:fldCharType="end"/>
            </w:r>
          </w:hyperlink>
        </w:p>
        <w:p w14:paraId="3D5AC377" w14:textId="4E1B99E3" w:rsidR="00F3207B" w:rsidRDefault="00F3207B" w:rsidP="00F71C68">
          <w:pPr>
            <w:pStyle w:val="TOC2"/>
            <w:rPr>
              <w:rFonts w:asciiTheme="minorHAnsi" w:hAnsiTheme="minorHAnsi"/>
              <w:noProof/>
              <w:kern w:val="2"/>
              <w:sz w:val="22"/>
              <w:szCs w:val="22"/>
              <w14:ligatures w14:val="standardContextual"/>
            </w:rPr>
          </w:pPr>
          <w:hyperlink w:anchor="_Toc149902023" w:history="1">
            <w:r w:rsidRPr="004C3060">
              <w:rPr>
                <w:rStyle w:val="Hyperlink"/>
                <w:rFonts w:cstheme="minorHAnsi"/>
                <w:noProof/>
              </w:rPr>
              <w:t>1.8. KAPCSOLATOKRA vonatkozó táblák</w:t>
            </w:r>
            <w:r>
              <w:rPr>
                <w:noProof/>
                <w:webHidden/>
              </w:rPr>
              <w:tab/>
            </w:r>
            <w:r>
              <w:rPr>
                <w:noProof/>
                <w:webHidden/>
              </w:rPr>
              <w:fldChar w:fldCharType="begin"/>
            </w:r>
            <w:r>
              <w:rPr>
                <w:noProof/>
                <w:webHidden/>
              </w:rPr>
              <w:instrText xml:space="preserve"> PAGEREF _Toc149902023 \h </w:instrText>
            </w:r>
            <w:r>
              <w:rPr>
                <w:noProof/>
                <w:webHidden/>
              </w:rPr>
            </w:r>
            <w:r>
              <w:rPr>
                <w:noProof/>
                <w:webHidden/>
              </w:rPr>
              <w:fldChar w:fldCharType="separate"/>
            </w:r>
            <w:r>
              <w:rPr>
                <w:noProof/>
                <w:webHidden/>
              </w:rPr>
              <w:t>69</w:t>
            </w:r>
            <w:r>
              <w:rPr>
                <w:noProof/>
                <w:webHidden/>
              </w:rPr>
              <w:fldChar w:fldCharType="end"/>
            </w:r>
          </w:hyperlink>
        </w:p>
        <w:p w14:paraId="5E097B81" w14:textId="78E2483F"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24" w:history="1">
            <w:r w:rsidRPr="004C3060">
              <w:rPr>
                <w:rStyle w:val="Hyperlink"/>
                <w:rFonts w:cstheme="minorHAnsi"/>
                <w:b/>
                <w:noProof/>
              </w:rPr>
              <w:t>1.8.1. Instrumentum-ügyfél (INST_UGYF)</w:t>
            </w:r>
            <w:r>
              <w:rPr>
                <w:noProof/>
                <w:webHidden/>
              </w:rPr>
              <w:tab/>
            </w:r>
            <w:r>
              <w:rPr>
                <w:noProof/>
                <w:webHidden/>
              </w:rPr>
              <w:fldChar w:fldCharType="begin"/>
            </w:r>
            <w:r>
              <w:rPr>
                <w:noProof/>
                <w:webHidden/>
              </w:rPr>
              <w:instrText xml:space="preserve"> PAGEREF _Toc149902024 \h </w:instrText>
            </w:r>
            <w:r>
              <w:rPr>
                <w:noProof/>
                <w:webHidden/>
              </w:rPr>
            </w:r>
            <w:r>
              <w:rPr>
                <w:noProof/>
                <w:webHidden/>
              </w:rPr>
              <w:fldChar w:fldCharType="separate"/>
            </w:r>
            <w:r>
              <w:rPr>
                <w:noProof/>
                <w:webHidden/>
              </w:rPr>
              <w:t>69</w:t>
            </w:r>
            <w:r>
              <w:rPr>
                <w:noProof/>
                <w:webHidden/>
              </w:rPr>
              <w:fldChar w:fldCharType="end"/>
            </w:r>
          </w:hyperlink>
        </w:p>
        <w:p w14:paraId="2CD3E473" w14:textId="66221F75"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25" w:history="1">
            <w:r w:rsidRPr="004C3060">
              <w:rPr>
                <w:rStyle w:val="Hyperlink"/>
                <w:rFonts w:cstheme="minorHAnsi"/>
                <w:b/>
                <w:noProof/>
              </w:rPr>
              <w:t>1.8.2. Instrumentum-fedezet (INST_FED)</w:t>
            </w:r>
            <w:r>
              <w:rPr>
                <w:noProof/>
                <w:webHidden/>
              </w:rPr>
              <w:tab/>
            </w:r>
            <w:r>
              <w:rPr>
                <w:noProof/>
                <w:webHidden/>
              </w:rPr>
              <w:fldChar w:fldCharType="begin"/>
            </w:r>
            <w:r>
              <w:rPr>
                <w:noProof/>
                <w:webHidden/>
              </w:rPr>
              <w:instrText xml:space="preserve"> PAGEREF _Toc149902025 \h </w:instrText>
            </w:r>
            <w:r>
              <w:rPr>
                <w:noProof/>
                <w:webHidden/>
              </w:rPr>
            </w:r>
            <w:r>
              <w:rPr>
                <w:noProof/>
                <w:webHidden/>
              </w:rPr>
              <w:fldChar w:fldCharType="separate"/>
            </w:r>
            <w:r>
              <w:rPr>
                <w:noProof/>
                <w:webHidden/>
              </w:rPr>
              <w:t>70</w:t>
            </w:r>
            <w:r>
              <w:rPr>
                <w:noProof/>
                <w:webHidden/>
              </w:rPr>
              <w:fldChar w:fldCharType="end"/>
            </w:r>
          </w:hyperlink>
        </w:p>
        <w:p w14:paraId="57EFC86C" w14:textId="05A5D93B"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26" w:history="1">
            <w:r w:rsidRPr="004C3060">
              <w:rPr>
                <w:rStyle w:val="Hyperlink"/>
                <w:rFonts w:cstheme="minorHAnsi"/>
                <w:b/>
                <w:noProof/>
              </w:rPr>
              <w:t>1.8.3. Fedezet-ügyfél (FED_UGYF)</w:t>
            </w:r>
            <w:r>
              <w:rPr>
                <w:noProof/>
                <w:webHidden/>
              </w:rPr>
              <w:tab/>
            </w:r>
            <w:r>
              <w:rPr>
                <w:noProof/>
                <w:webHidden/>
              </w:rPr>
              <w:fldChar w:fldCharType="begin"/>
            </w:r>
            <w:r>
              <w:rPr>
                <w:noProof/>
                <w:webHidden/>
              </w:rPr>
              <w:instrText xml:space="preserve"> PAGEREF _Toc149902026 \h </w:instrText>
            </w:r>
            <w:r>
              <w:rPr>
                <w:noProof/>
                <w:webHidden/>
              </w:rPr>
            </w:r>
            <w:r>
              <w:rPr>
                <w:noProof/>
                <w:webHidden/>
              </w:rPr>
              <w:fldChar w:fldCharType="separate"/>
            </w:r>
            <w:r>
              <w:rPr>
                <w:noProof/>
                <w:webHidden/>
              </w:rPr>
              <w:t>72</w:t>
            </w:r>
            <w:r>
              <w:rPr>
                <w:noProof/>
                <w:webHidden/>
              </w:rPr>
              <w:fldChar w:fldCharType="end"/>
            </w:r>
          </w:hyperlink>
        </w:p>
        <w:p w14:paraId="24E8BD5D" w14:textId="20F827EB" w:rsidR="00F3207B" w:rsidRDefault="00F3207B" w:rsidP="00F71C68">
          <w:pPr>
            <w:pStyle w:val="TOC2"/>
            <w:rPr>
              <w:rFonts w:asciiTheme="minorHAnsi" w:hAnsiTheme="minorHAnsi"/>
              <w:noProof/>
              <w:kern w:val="2"/>
              <w:sz w:val="22"/>
              <w:szCs w:val="22"/>
              <w14:ligatures w14:val="standardContextual"/>
            </w:rPr>
          </w:pPr>
          <w:hyperlink w:anchor="_Toc149902027" w:history="1">
            <w:r w:rsidRPr="004C3060">
              <w:rPr>
                <w:rStyle w:val="Hyperlink"/>
                <w:rFonts w:cstheme="minorHAnsi"/>
                <w:noProof/>
              </w:rPr>
              <w:t>1.9. TRANZAKCIÓKRA vonatkozó táblák</w:t>
            </w:r>
            <w:r>
              <w:rPr>
                <w:noProof/>
                <w:webHidden/>
              </w:rPr>
              <w:tab/>
            </w:r>
            <w:r>
              <w:rPr>
                <w:noProof/>
                <w:webHidden/>
              </w:rPr>
              <w:fldChar w:fldCharType="begin"/>
            </w:r>
            <w:r>
              <w:rPr>
                <w:noProof/>
                <w:webHidden/>
              </w:rPr>
              <w:instrText xml:space="preserve"> PAGEREF _Toc149902027 \h </w:instrText>
            </w:r>
            <w:r>
              <w:rPr>
                <w:noProof/>
                <w:webHidden/>
              </w:rPr>
            </w:r>
            <w:r>
              <w:rPr>
                <w:noProof/>
                <w:webHidden/>
              </w:rPr>
              <w:fldChar w:fldCharType="separate"/>
            </w:r>
            <w:r>
              <w:rPr>
                <w:noProof/>
                <w:webHidden/>
              </w:rPr>
              <w:t>73</w:t>
            </w:r>
            <w:r>
              <w:rPr>
                <w:noProof/>
                <w:webHidden/>
              </w:rPr>
              <w:fldChar w:fldCharType="end"/>
            </w:r>
          </w:hyperlink>
        </w:p>
        <w:p w14:paraId="0FB5625E" w14:textId="472AD6B9"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28" w:history="1">
            <w:r w:rsidRPr="004C3060">
              <w:rPr>
                <w:rStyle w:val="Hyperlink"/>
                <w:rFonts w:cstheme="minorHAnsi"/>
                <w:b/>
                <w:noProof/>
              </w:rPr>
              <w:t>1.9.1. Folyósítás / Törlesztés / Előtörlesztés</w:t>
            </w:r>
            <w:r>
              <w:rPr>
                <w:noProof/>
                <w:webHidden/>
              </w:rPr>
              <w:tab/>
            </w:r>
            <w:r>
              <w:rPr>
                <w:noProof/>
                <w:webHidden/>
              </w:rPr>
              <w:fldChar w:fldCharType="begin"/>
            </w:r>
            <w:r>
              <w:rPr>
                <w:noProof/>
                <w:webHidden/>
              </w:rPr>
              <w:instrText xml:space="preserve"> PAGEREF _Toc149902028 \h </w:instrText>
            </w:r>
            <w:r>
              <w:rPr>
                <w:noProof/>
                <w:webHidden/>
              </w:rPr>
            </w:r>
            <w:r>
              <w:rPr>
                <w:noProof/>
                <w:webHidden/>
              </w:rPr>
              <w:fldChar w:fldCharType="separate"/>
            </w:r>
            <w:r>
              <w:rPr>
                <w:noProof/>
                <w:webHidden/>
              </w:rPr>
              <w:t>73</w:t>
            </w:r>
            <w:r>
              <w:rPr>
                <w:noProof/>
                <w:webHidden/>
              </w:rPr>
              <w:fldChar w:fldCharType="end"/>
            </w:r>
          </w:hyperlink>
        </w:p>
        <w:p w14:paraId="3C8B71DC" w14:textId="14A9F07B"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29" w:history="1">
            <w:r w:rsidRPr="004C3060">
              <w:rPr>
                <w:rStyle w:val="Hyperlink"/>
                <w:rFonts w:cstheme="minorHAnsi"/>
                <w:b/>
                <w:noProof/>
              </w:rPr>
              <w:t>1.9.2. Késedelem (KESD)</w:t>
            </w:r>
            <w:r>
              <w:rPr>
                <w:noProof/>
                <w:webHidden/>
              </w:rPr>
              <w:tab/>
            </w:r>
            <w:r>
              <w:rPr>
                <w:noProof/>
                <w:webHidden/>
              </w:rPr>
              <w:fldChar w:fldCharType="begin"/>
            </w:r>
            <w:r>
              <w:rPr>
                <w:noProof/>
                <w:webHidden/>
              </w:rPr>
              <w:instrText xml:space="preserve"> PAGEREF _Toc149902029 \h </w:instrText>
            </w:r>
            <w:r>
              <w:rPr>
                <w:noProof/>
                <w:webHidden/>
              </w:rPr>
            </w:r>
            <w:r>
              <w:rPr>
                <w:noProof/>
                <w:webHidden/>
              </w:rPr>
              <w:fldChar w:fldCharType="separate"/>
            </w:r>
            <w:r>
              <w:rPr>
                <w:noProof/>
                <w:webHidden/>
              </w:rPr>
              <w:t>74</w:t>
            </w:r>
            <w:r>
              <w:rPr>
                <w:noProof/>
                <w:webHidden/>
              </w:rPr>
              <w:fldChar w:fldCharType="end"/>
            </w:r>
          </w:hyperlink>
        </w:p>
        <w:p w14:paraId="4C9BEA39" w14:textId="6DCD20E0"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30" w:history="1">
            <w:r w:rsidRPr="004C3060">
              <w:rPr>
                <w:rStyle w:val="Hyperlink"/>
                <w:rFonts w:cstheme="minorHAnsi"/>
                <w:b/>
                <w:noProof/>
              </w:rPr>
              <w:t>1.9.3. Hitelkiváltás (HKIV)</w:t>
            </w:r>
            <w:r>
              <w:rPr>
                <w:noProof/>
                <w:webHidden/>
              </w:rPr>
              <w:tab/>
            </w:r>
            <w:r>
              <w:rPr>
                <w:noProof/>
                <w:webHidden/>
              </w:rPr>
              <w:fldChar w:fldCharType="begin"/>
            </w:r>
            <w:r>
              <w:rPr>
                <w:noProof/>
                <w:webHidden/>
              </w:rPr>
              <w:instrText xml:space="preserve"> PAGEREF _Toc149902030 \h </w:instrText>
            </w:r>
            <w:r>
              <w:rPr>
                <w:noProof/>
                <w:webHidden/>
              </w:rPr>
            </w:r>
            <w:r>
              <w:rPr>
                <w:noProof/>
                <w:webHidden/>
              </w:rPr>
              <w:fldChar w:fldCharType="separate"/>
            </w:r>
            <w:r>
              <w:rPr>
                <w:noProof/>
                <w:webHidden/>
              </w:rPr>
              <w:t>75</w:t>
            </w:r>
            <w:r>
              <w:rPr>
                <w:noProof/>
                <w:webHidden/>
              </w:rPr>
              <w:fldChar w:fldCharType="end"/>
            </w:r>
          </w:hyperlink>
        </w:p>
        <w:p w14:paraId="14757CBA" w14:textId="4D27A127"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31" w:history="1">
            <w:r w:rsidRPr="004C3060">
              <w:rPr>
                <w:rStyle w:val="Hyperlink"/>
                <w:b/>
                <w:noProof/>
              </w:rPr>
              <w:t>1.9.4. Instrumentum – kamatstatisztika (INST_KAM)</w:t>
            </w:r>
            <w:r>
              <w:rPr>
                <w:noProof/>
                <w:webHidden/>
              </w:rPr>
              <w:tab/>
            </w:r>
            <w:r>
              <w:rPr>
                <w:noProof/>
                <w:webHidden/>
              </w:rPr>
              <w:fldChar w:fldCharType="begin"/>
            </w:r>
            <w:r>
              <w:rPr>
                <w:noProof/>
                <w:webHidden/>
              </w:rPr>
              <w:instrText xml:space="preserve"> PAGEREF _Toc149902031 \h </w:instrText>
            </w:r>
            <w:r>
              <w:rPr>
                <w:noProof/>
                <w:webHidden/>
              </w:rPr>
            </w:r>
            <w:r>
              <w:rPr>
                <w:noProof/>
                <w:webHidden/>
              </w:rPr>
              <w:fldChar w:fldCharType="separate"/>
            </w:r>
            <w:r>
              <w:rPr>
                <w:noProof/>
                <w:webHidden/>
              </w:rPr>
              <w:t>76</w:t>
            </w:r>
            <w:r>
              <w:rPr>
                <w:noProof/>
                <w:webHidden/>
              </w:rPr>
              <w:fldChar w:fldCharType="end"/>
            </w:r>
          </w:hyperlink>
        </w:p>
        <w:p w14:paraId="7A3EB43F" w14:textId="3981D94F" w:rsidR="00F3207B" w:rsidRDefault="00F3207B" w:rsidP="00F71C68">
          <w:pPr>
            <w:pStyle w:val="TOC2"/>
            <w:rPr>
              <w:rFonts w:asciiTheme="minorHAnsi" w:hAnsiTheme="minorHAnsi"/>
              <w:noProof/>
              <w:kern w:val="2"/>
              <w:sz w:val="22"/>
              <w:szCs w:val="22"/>
              <w14:ligatures w14:val="standardContextual"/>
            </w:rPr>
          </w:pPr>
          <w:hyperlink w:anchor="_Toc149902032" w:history="1">
            <w:r w:rsidRPr="004C3060">
              <w:rPr>
                <w:rStyle w:val="Hyperlink"/>
                <w:rFonts w:cstheme="minorHAnsi"/>
                <w:noProof/>
              </w:rPr>
              <w:t>1.10. Speciális instrumentumokra vonatkozó jelentési kötelezettség</w:t>
            </w:r>
            <w:r>
              <w:rPr>
                <w:noProof/>
                <w:webHidden/>
              </w:rPr>
              <w:tab/>
            </w:r>
            <w:r>
              <w:rPr>
                <w:noProof/>
                <w:webHidden/>
              </w:rPr>
              <w:fldChar w:fldCharType="begin"/>
            </w:r>
            <w:r>
              <w:rPr>
                <w:noProof/>
                <w:webHidden/>
              </w:rPr>
              <w:instrText xml:space="preserve"> PAGEREF _Toc149902032 \h </w:instrText>
            </w:r>
            <w:r>
              <w:rPr>
                <w:noProof/>
                <w:webHidden/>
              </w:rPr>
            </w:r>
            <w:r>
              <w:rPr>
                <w:noProof/>
                <w:webHidden/>
              </w:rPr>
              <w:fldChar w:fldCharType="separate"/>
            </w:r>
            <w:r>
              <w:rPr>
                <w:noProof/>
                <w:webHidden/>
              </w:rPr>
              <w:t>77</w:t>
            </w:r>
            <w:r>
              <w:rPr>
                <w:noProof/>
                <w:webHidden/>
              </w:rPr>
              <w:fldChar w:fldCharType="end"/>
            </w:r>
          </w:hyperlink>
        </w:p>
        <w:p w14:paraId="5295DC6E" w14:textId="6CC5F478"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33" w:history="1">
            <w:r w:rsidRPr="004C3060">
              <w:rPr>
                <w:rStyle w:val="Hyperlink"/>
                <w:rFonts w:cstheme="minorHAnsi"/>
                <w:b/>
                <w:noProof/>
              </w:rPr>
              <w:t>1.10.1. Faktoring ügyletek</w:t>
            </w:r>
            <w:r>
              <w:rPr>
                <w:noProof/>
                <w:webHidden/>
              </w:rPr>
              <w:tab/>
            </w:r>
            <w:r>
              <w:rPr>
                <w:noProof/>
                <w:webHidden/>
              </w:rPr>
              <w:fldChar w:fldCharType="begin"/>
            </w:r>
            <w:r>
              <w:rPr>
                <w:noProof/>
                <w:webHidden/>
              </w:rPr>
              <w:instrText xml:space="preserve"> PAGEREF _Toc149902033 \h </w:instrText>
            </w:r>
            <w:r>
              <w:rPr>
                <w:noProof/>
                <w:webHidden/>
              </w:rPr>
            </w:r>
            <w:r>
              <w:rPr>
                <w:noProof/>
                <w:webHidden/>
              </w:rPr>
              <w:fldChar w:fldCharType="separate"/>
            </w:r>
            <w:r>
              <w:rPr>
                <w:noProof/>
                <w:webHidden/>
              </w:rPr>
              <w:t>77</w:t>
            </w:r>
            <w:r>
              <w:rPr>
                <w:noProof/>
                <w:webHidden/>
              </w:rPr>
              <w:fldChar w:fldCharType="end"/>
            </w:r>
          </w:hyperlink>
        </w:p>
        <w:p w14:paraId="5A36586D" w14:textId="4AE9A83E" w:rsidR="00F3207B" w:rsidRDefault="00F3207B">
          <w:pPr>
            <w:pStyle w:val="TOC4"/>
            <w:rPr>
              <w:rFonts w:asciiTheme="minorHAnsi" w:eastAsiaTheme="minorEastAsia" w:hAnsiTheme="minorHAnsi"/>
              <w:noProof/>
              <w:kern w:val="2"/>
              <w:sz w:val="22"/>
              <w:szCs w:val="22"/>
              <w14:ligatures w14:val="standardContextual"/>
            </w:rPr>
          </w:pPr>
          <w:hyperlink w:anchor="_Toc149902034" w:history="1">
            <w:r w:rsidRPr="004C3060">
              <w:rPr>
                <w:rStyle w:val="Hyperlink"/>
                <w:rFonts w:cstheme="minorHAnsi"/>
                <w:noProof/>
              </w:rPr>
              <w:t>1.10.1.1.</w:t>
            </w:r>
            <w:r w:rsidRPr="004C3060">
              <w:rPr>
                <w:rStyle w:val="Hyperlink"/>
                <w:rFonts w:cstheme="minorHAnsi"/>
                <w:b/>
                <w:noProof/>
              </w:rPr>
              <w:t xml:space="preserve"> Folyó faktoring ügyletek:</w:t>
            </w:r>
            <w:r>
              <w:rPr>
                <w:noProof/>
                <w:webHidden/>
              </w:rPr>
              <w:tab/>
            </w:r>
            <w:r>
              <w:rPr>
                <w:noProof/>
                <w:webHidden/>
              </w:rPr>
              <w:fldChar w:fldCharType="begin"/>
            </w:r>
            <w:r>
              <w:rPr>
                <w:noProof/>
                <w:webHidden/>
              </w:rPr>
              <w:instrText xml:space="preserve"> PAGEREF _Toc149902034 \h </w:instrText>
            </w:r>
            <w:r>
              <w:rPr>
                <w:noProof/>
                <w:webHidden/>
              </w:rPr>
            </w:r>
            <w:r>
              <w:rPr>
                <w:noProof/>
                <w:webHidden/>
              </w:rPr>
              <w:fldChar w:fldCharType="separate"/>
            </w:r>
            <w:r>
              <w:rPr>
                <w:noProof/>
                <w:webHidden/>
              </w:rPr>
              <w:t>77</w:t>
            </w:r>
            <w:r>
              <w:rPr>
                <w:noProof/>
                <w:webHidden/>
              </w:rPr>
              <w:fldChar w:fldCharType="end"/>
            </w:r>
          </w:hyperlink>
        </w:p>
        <w:p w14:paraId="71EB4016" w14:textId="1A549503" w:rsidR="00F3207B" w:rsidRDefault="00F3207B">
          <w:pPr>
            <w:pStyle w:val="TOC4"/>
            <w:rPr>
              <w:rFonts w:asciiTheme="minorHAnsi" w:eastAsiaTheme="minorEastAsia" w:hAnsiTheme="minorHAnsi"/>
              <w:noProof/>
              <w:kern w:val="2"/>
              <w:sz w:val="22"/>
              <w:szCs w:val="22"/>
              <w14:ligatures w14:val="standardContextual"/>
            </w:rPr>
          </w:pPr>
          <w:hyperlink w:anchor="_Toc149902035" w:history="1">
            <w:r w:rsidRPr="004C3060">
              <w:rPr>
                <w:rStyle w:val="Hyperlink"/>
                <w:rFonts w:cstheme="minorHAnsi"/>
                <w:noProof/>
              </w:rPr>
              <w:t>1.10.1.2.</w:t>
            </w:r>
            <w:r w:rsidRPr="004C3060">
              <w:rPr>
                <w:rStyle w:val="Hyperlink"/>
                <w:rFonts w:cstheme="minorHAnsi"/>
                <w:b/>
                <w:noProof/>
              </w:rPr>
              <w:t xml:space="preserve"> Work-out faktoring ügyletek:</w:t>
            </w:r>
            <w:r>
              <w:rPr>
                <w:noProof/>
                <w:webHidden/>
              </w:rPr>
              <w:tab/>
            </w:r>
            <w:r>
              <w:rPr>
                <w:noProof/>
                <w:webHidden/>
              </w:rPr>
              <w:fldChar w:fldCharType="begin"/>
            </w:r>
            <w:r>
              <w:rPr>
                <w:noProof/>
                <w:webHidden/>
              </w:rPr>
              <w:instrText xml:space="preserve"> PAGEREF _Toc149902035 \h </w:instrText>
            </w:r>
            <w:r>
              <w:rPr>
                <w:noProof/>
                <w:webHidden/>
              </w:rPr>
            </w:r>
            <w:r>
              <w:rPr>
                <w:noProof/>
                <w:webHidden/>
              </w:rPr>
              <w:fldChar w:fldCharType="separate"/>
            </w:r>
            <w:r>
              <w:rPr>
                <w:noProof/>
                <w:webHidden/>
              </w:rPr>
              <w:t>79</w:t>
            </w:r>
            <w:r>
              <w:rPr>
                <w:noProof/>
                <w:webHidden/>
              </w:rPr>
              <w:fldChar w:fldCharType="end"/>
            </w:r>
          </w:hyperlink>
        </w:p>
        <w:p w14:paraId="69067ACF" w14:textId="037BFDDC"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36" w:history="1">
            <w:r w:rsidRPr="004C3060">
              <w:rPr>
                <w:rStyle w:val="Hyperlink"/>
                <w:rFonts w:cstheme="minorHAnsi"/>
                <w:noProof/>
              </w:rPr>
              <w:t>1.10.2.</w:t>
            </w:r>
            <w:r w:rsidRPr="004C3060">
              <w:rPr>
                <w:rStyle w:val="Hyperlink"/>
                <w:rFonts w:cstheme="minorHAnsi"/>
                <w:b/>
                <w:noProof/>
              </w:rPr>
              <w:t xml:space="preserve"> Szerződés átruházás</w:t>
            </w:r>
            <w:r w:rsidRPr="004C3060">
              <w:rPr>
                <w:rStyle w:val="Hyperlink"/>
                <w:rFonts w:cstheme="minorHAnsi"/>
                <w:noProof/>
              </w:rPr>
              <w:t>:</w:t>
            </w:r>
            <w:r>
              <w:rPr>
                <w:noProof/>
                <w:webHidden/>
              </w:rPr>
              <w:tab/>
            </w:r>
            <w:r>
              <w:rPr>
                <w:noProof/>
                <w:webHidden/>
              </w:rPr>
              <w:fldChar w:fldCharType="begin"/>
            </w:r>
            <w:r>
              <w:rPr>
                <w:noProof/>
                <w:webHidden/>
              </w:rPr>
              <w:instrText xml:space="preserve"> PAGEREF _Toc149902036 \h </w:instrText>
            </w:r>
            <w:r>
              <w:rPr>
                <w:noProof/>
                <w:webHidden/>
              </w:rPr>
            </w:r>
            <w:r>
              <w:rPr>
                <w:noProof/>
                <w:webHidden/>
              </w:rPr>
              <w:fldChar w:fldCharType="separate"/>
            </w:r>
            <w:r>
              <w:rPr>
                <w:noProof/>
                <w:webHidden/>
              </w:rPr>
              <w:t>80</w:t>
            </w:r>
            <w:r>
              <w:rPr>
                <w:noProof/>
                <w:webHidden/>
              </w:rPr>
              <w:fldChar w:fldCharType="end"/>
            </w:r>
          </w:hyperlink>
        </w:p>
        <w:p w14:paraId="38A249EA" w14:textId="7630B18A"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37" w:history="1">
            <w:r w:rsidRPr="004C3060">
              <w:rPr>
                <w:rStyle w:val="Hyperlink"/>
                <w:rFonts w:cstheme="minorHAnsi"/>
                <w:b/>
                <w:noProof/>
              </w:rPr>
              <w:t>1.10.3. Váltóleszámítolás</w:t>
            </w:r>
            <w:r>
              <w:rPr>
                <w:noProof/>
                <w:webHidden/>
              </w:rPr>
              <w:tab/>
            </w:r>
            <w:r>
              <w:rPr>
                <w:noProof/>
                <w:webHidden/>
              </w:rPr>
              <w:fldChar w:fldCharType="begin"/>
            </w:r>
            <w:r>
              <w:rPr>
                <w:noProof/>
                <w:webHidden/>
              </w:rPr>
              <w:instrText xml:space="preserve"> PAGEREF _Toc149902037 \h </w:instrText>
            </w:r>
            <w:r>
              <w:rPr>
                <w:noProof/>
                <w:webHidden/>
              </w:rPr>
            </w:r>
            <w:r>
              <w:rPr>
                <w:noProof/>
                <w:webHidden/>
              </w:rPr>
              <w:fldChar w:fldCharType="separate"/>
            </w:r>
            <w:r>
              <w:rPr>
                <w:noProof/>
                <w:webHidden/>
              </w:rPr>
              <w:t>81</w:t>
            </w:r>
            <w:r>
              <w:rPr>
                <w:noProof/>
                <w:webHidden/>
              </w:rPr>
              <w:fldChar w:fldCharType="end"/>
            </w:r>
          </w:hyperlink>
        </w:p>
        <w:p w14:paraId="44FA735E" w14:textId="5BD7F91D"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38" w:history="1">
            <w:r w:rsidRPr="004C3060">
              <w:rPr>
                <w:rStyle w:val="Hyperlink"/>
                <w:rFonts w:cstheme="minorHAnsi"/>
                <w:b/>
                <w:noProof/>
              </w:rPr>
              <w:t>1.10.4. Lízing</w:t>
            </w:r>
            <w:r>
              <w:rPr>
                <w:noProof/>
                <w:webHidden/>
              </w:rPr>
              <w:tab/>
            </w:r>
            <w:r>
              <w:rPr>
                <w:noProof/>
                <w:webHidden/>
              </w:rPr>
              <w:fldChar w:fldCharType="begin"/>
            </w:r>
            <w:r>
              <w:rPr>
                <w:noProof/>
                <w:webHidden/>
              </w:rPr>
              <w:instrText xml:space="preserve"> PAGEREF _Toc149902038 \h </w:instrText>
            </w:r>
            <w:r>
              <w:rPr>
                <w:noProof/>
                <w:webHidden/>
              </w:rPr>
            </w:r>
            <w:r>
              <w:rPr>
                <w:noProof/>
                <w:webHidden/>
              </w:rPr>
              <w:fldChar w:fldCharType="separate"/>
            </w:r>
            <w:r>
              <w:rPr>
                <w:noProof/>
                <w:webHidden/>
              </w:rPr>
              <w:t>81</w:t>
            </w:r>
            <w:r>
              <w:rPr>
                <w:noProof/>
                <w:webHidden/>
              </w:rPr>
              <w:fldChar w:fldCharType="end"/>
            </w:r>
          </w:hyperlink>
        </w:p>
        <w:p w14:paraId="5728C36D" w14:textId="6165916F"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39" w:history="1">
            <w:r w:rsidRPr="004C3060">
              <w:rPr>
                <w:rStyle w:val="Hyperlink"/>
                <w:rFonts w:cstheme="minorHAnsi"/>
                <w:b/>
                <w:noProof/>
              </w:rPr>
              <w:t>1.10.5. Nagyvállalati money market ügyletek</w:t>
            </w:r>
            <w:r>
              <w:rPr>
                <w:noProof/>
                <w:webHidden/>
              </w:rPr>
              <w:tab/>
            </w:r>
            <w:r>
              <w:rPr>
                <w:noProof/>
                <w:webHidden/>
              </w:rPr>
              <w:fldChar w:fldCharType="begin"/>
            </w:r>
            <w:r>
              <w:rPr>
                <w:noProof/>
                <w:webHidden/>
              </w:rPr>
              <w:instrText xml:space="preserve"> PAGEREF _Toc149902039 \h </w:instrText>
            </w:r>
            <w:r>
              <w:rPr>
                <w:noProof/>
                <w:webHidden/>
              </w:rPr>
            </w:r>
            <w:r>
              <w:rPr>
                <w:noProof/>
                <w:webHidden/>
              </w:rPr>
              <w:fldChar w:fldCharType="separate"/>
            </w:r>
            <w:r>
              <w:rPr>
                <w:noProof/>
                <w:webHidden/>
              </w:rPr>
              <w:t>82</w:t>
            </w:r>
            <w:r>
              <w:rPr>
                <w:noProof/>
                <w:webHidden/>
              </w:rPr>
              <w:fldChar w:fldCharType="end"/>
            </w:r>
          </w:hyperlink>
        </w:p>
        <w:p w14:paraId="51DE041D" w14:textId="51F02EC0"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40" w:history="1">
            <w:r w:rsidRPr="004C3060">
              <w:rPr>
                <w:rStyle w:val="Hyperlink"/>
                <w:rFonts w:cstheme="minorHAnsi"/>
                <w:b/>
                <w:noProof/>
              </w:rPr>
              <w:t>1.10.6. Gyűjtőszámlahitelek:</w:t>
            </w:r>
            <w:r>
              <w:rPr>
                <w:noProof/>
                <w:webHidden/>
              </w:rPr>
              <w:tab/>
            </w:r>
            <w:r>
              <w:rPr>
                <w:noProof/>
                <w:webHidden/>
              </w:rPr>
              <w:fldChar w:fldCharType="begin"/>
            </w:r>
            <w:r>
              <w:rPr>
                <w:noProof/>
                <w:webHidden/>
              </w:rPr>
              <w:instrText xml:space="preserve"> PAGEREF _Toc149902040 \h </w:instrText>
            </w:r>
            <w:r>
              <w:rPr>
                <w:noProof/>
                <w:webHidden/>
              </w:rPr>
            </w:r>
            <w:r>
              <w:rPr>
                <w:noProof/>
                <w:webHidden/>
              </w:rPr>
              <w:fldChar w:fldCharType="separate"/>
            </w:r>
            <w:r>
              <w:rPr>
                <w:noProof/>
                <w:webHidden/>
              </w:rPr>
              <w:t>82</w:t>
            </w:r>
            <w:r>
              <w:rPr>
                <w:noProof/>
                <w:webHidden/>
              </w:rPr>
              <w:fldChar w:fldCharType="end"/>
            </w:r>
          </w:hyperlink>
        </w:p>
        <w:p w14:paraId="4D50AC5E" w14:textId="1653E7A0"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41" w:history="1">
            <w:r w:rsidRPr="004C3060">
              <w:rPr>
                <w:rStyle w:val="Hyperlink"/>
                <w:rFonts w:cstheme="minorHAnsi"/>
                <w:b/>
                <w:noProof/>
              </w:rPr>
              <w:t>1.10.7. Installment lehetőséget tartalmazó kártya- és folyószámlahitelek:</w:t>
            </w:r>
            <w:r>
              <w:rPr>
                <w:noProof/>
                <w:webHidden/>
              </w:rPr>
              <w:tab/>
            </w:r>
            <w:r>
              <w:rPr>
                <w:noProof/>
                <w:webHidden/>
              </w:rPr>
              <w:fldChar w:fldCharType="begin"/>
            </w:r>
            <w:r>
              <w:rPr>
                <w:noProof/>
                <w:webHidden/>
              </w:rPr>
              <w:instrText xml:space="preserve"> PAGEREF _Toc149902041 \h </w:instrText>
            </w:r>
            <w:r>
              <w:rPr>
                <w:noProof/>
                <w:webHidden/>
              </w:rPr>
            </w:r>
            <w:r>
              <w:rPr>
                <w:noProof/>
                <w:webHidden/>
              </w:rPr>
              <w:fldChar w:fldCharType="separate"/>
            </w:r>
            <w:r>
              <w:rPr>
                <w:noProof/>
                <w:webHidden/>
              </w:rPr>
              <w:t>82</w:t>
            </w:r>
            <w:r>
              <w:rPr>
                <w:noProof/>
                <w:webHidden/>
              </w:rPr>
              <w:fldChar w:fldCharType="end"/>
            </w:r>
          </w:hyperlink>
        </w:p>
        <w:p w14:paraId="2AF17834" w14:textId="7AB24FB1"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42" w:history="1">
            <w:r w:rsidRPr="004C3060">
              <w:rPr>
                <w:rStyle w:val="Hyperlink"/>
                <w:rFonts w:cstheme="minorHAnsi"/>
                <w:b/>
                <w:noProof/>
              </w:rPr>
              <w:t>1.10.8. Projekthitelek jelentése</w:t>
            </w:r>
            <w:r>
              <w:rPr>
                <w:noProof/>
                <w:webHidden/>
              </w:rPr>
              <w:tab/>
            </w:r>
            <w:r>
              <w:rPr>
                <w:noProof/>
                <w:webHidden/>
              </w:rPr>
              <w:fldChar w:fldCharType="begin"/>
            </w:r>
            <w:r>
              <w:rPr>
                <w:noProof/>
                <w:webHidden/>
              </w:rPr>
              <w:instrText xml:space="preserve"> PAGEREF _Toc149902042 \h </w:instrText>
            </w:r>
            <w:r>
              <w:rPr>
                <w:noProof/>
                <w:webHidden/>
              </w:rPr>
            </w:r>
            <w:r>
              <w:rPr>
                <w:noProof/>
                <w:webHidden/>
              </w:rPr>
              <w:fldChar w:fldCharType="separate"/>
            </w:r>
            <w:r>
              <w:rPr>
                <w:noProof/>
                <w:webHidden/>
              </w:rPr>
              <w:t>82</w:t>
            </w:r>
            <w:r>
              <w:rPr>
                <w:noProof/>
                <w:webHidden/>
              </w:rPr>
              <w:fldChar w:fldCharType="end"/>
            </w:r>
          </w:hyperlink>
        </w:p>
        <w:p w14:paraId="0C9D2581" w14:textId="4528D26D"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43" w:history="1">
            <w:r w:rsidRPr="004C3060">
              <w:rPr>
                <w:rStyle w:val="Hyperlink"/>
                <w:rFonts w:cstheme="minorHAnsi"/>
                <w:b/>
                <w:noProof/>
              </w:rPr>
              <w:t>1.10.9. Eljárás elhunyt ügyfelek esetén</w:t>
            </w:r>
            <w:r>
              <w:rPr>
                <w:noProof/>
                <w:webHidden/>
              </w:rPr>
              <w:tab/>
            </w:r>
            <w:r>
              <w:rPr>
                <w:noProof/>
                <w:webHidden/>
              </w:rPr>
              <w:fldChar w:fldCharType="begin"/>
            </w:r>
            <w:r>
              <w:rPr>
                <w:noProof/>
                <w:webHidden/>
              </w:rPr>
              <w:instrText xml:space="preserve"> PAGEREF _Toc149902043 \h </w:instrText>
            </w:r>
            <w:r>
              <w:rPr>
                <w:noProof/>
                <w:webHidden/>
              </w:rPr>
            </w:r>
            <w:r>
              <w:rPr>
                <w:noProof/>
                <w:webHidden/>
              </w:rPr>
              <w:fldChar w:fldCharType="separate"/>
            </w:r>
            <w:r>
              <w:rPr>
                <w:noProof/>
                <w:webHidden/>
              </w:rPr>
              <w:t>87</w:t>
            </w:r>
            <w:r>
              <w:rPr>
                <w:noProof/>
                <w:webHidden/>
              </w:rPr>
              <w:fldChar w:fldCharType="end"/>
            </w:r>
          </w:hyperlink>
        </w:p>
        <w:p w14:paraId="03B48BB3" w14:textId="02961CD0"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44" w:history="1">
            <w:r w:rsidRPr="004C3060">
              <w:rPr>
                <w:rStyle w:val="Hyperlink"/>
                <w:rFonts w:cstheme="minorHAnsi"/>
                <w:b/>
                <w:noProof/>
              </w:rPr>
              <w:t>1.10.10. Lakástakarékpénztári megtakarítással kombinált hitelek jelentése</w:t>
            </w:r>
            <w:r>
              <w:rPr>
                <w:noProof/>
                <w:webHidden/>
              </w:rPr>
              <w:tab/>
            </w:r>
            <w:r>
              <w:rPr>
                <w:noProof/>
                <w:webHidden/>
              </w:rPr>
              <w:fldChar w:fldCharType="begin"/>
            </w:r>
            <w:r>
              <w:rPr>
                <w:noProof/>
                <w:webHidden/>
              </w:rPr>
              <w:instrText xml:space="preserve"> PAGEREF _Toc149902044 \h </w:instrText>
            </w:r>
            <w:r>
              <w:rPr>
                <w:noProof/>
                <w:webHidden/>
              </w:rPr>
            </w:r>
            <w:r>
              <w:rPr>
                <w:noProof/>
                <w:webHidden/>
              </w:rPr>
              <w:fldChar w:fldCharType="separate"/>
            </w:r>
            <w:r>
              <w:rPr>
                <w:noProof/>
                <w:webHidden/>
              </w:rPr>
              <w:t>87</w:t>
            </w:r>
            <w:r>
              <w:rPr>
                <w:noProof/>
                <w:webHidden/>
              </w:rPr>
              <w:fldChar w:fldCharType="end"/>
            </w:r>
          </w:hyperlink>
        </w:p>
        <w:p w14:paraId="40601098" w14:textId="0062FEB0"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45" w:history="1">
            <w:r w:rsidRPr="004C3060">
              <w:rPr>
                <w:rStyle w:val="Hyperlink"/>
                <w:rFonts w:cstheme="minorHAnsi"/>
                <w:b/>
                <w:noProof/>
              </w:rPr>
              <w:t>1.10.11. Rulírozó hitelek és hitelkártya követelések</w:t>
            </w:r>
            <w:r>
              <w:rPr>
                <w:noProof/>
                <w:webHidden/>
              </w:rPr>
              <w:tab/>
            </w:r>
            <w:r>
              <w:rPr>
                <w:noProof/>
                <w:webHidden/>
              </w:rPr>
              <w:fldChar w:fldCharType="begin"/>
            </w:r>
            <w:r>
              <w:rPr>
                <w:noProof/>
                <w:webHidden/>
              </w:rPr>
              <w:instrText xml:space="preserve"> PAGEREF _Toc149902045 \h </w:instrText>
            </w:r>
            <w:r>
              <w:rPr>
                <w:noProof/>
                <w:webHidden/>
              </w:rPr>
            </w:r>
            <w:r>
              <w:rPr>
                <w:noProof/>
                <w:webHidden/>
              </w:rPr>
              <w:fldChar w:fldCharType="separate"/>
            </w:r>
            <w:r>
              <w:rPr>
                <w:noProof/>
                <w:webHidden/>
              </w:rPr>
              <w:t>87</w:t>
            </w:r>
            <w:r>
              <w:rPr>
                <w:noProof/>
                <w:webHidden/>
              </w:rPr>
              <w:fldChar w:fldCharType="end"/>
            </w:r>
          </w:hyperlink>
        </w:p>
        <w:p w14:paraId="40696465" w14:textId="0E456D84"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46" w:history="1">
            <w:r w:rsidRPr="004C3060">
              <w:rPr>
                <w:rStyle w:val="Hyperlink"/>
                <w:rFonts w:cstheme="minorHAnsi"/>
                <w:b/>
                <w:noProof/>
              </w:rPr>
              <w:t>1.10.12. Átsorolások kezelése az adatmodellben</w:t>
            </w:r>
            <w:r>
              <w:rPr>
                <w:noProof/>
                <w:webHidden/>
              </w:rPr>
              <w:tab/>
            </w:r>
            <w:r>
              <w:rPr>
                <w:noProof/>
                <w:webHidden/>
              </w:rPr>
              <w:fldChar w:fldCharType="begin"/>
            </w:r>
            <w:r>
              <w:rPr>
                <w:noProof/>
                <w:webHidden/>
              </w:rPr>
              <w:instrText xml:space="preserve"> PAGEREF _Toc149902046 \h </w:instrText>
            </w:r>
            <w:r>
              <w:rPr>
                <w:noProof/>
                <w:webHidden/>
              </w:rPr>
            </w:r>
            <w:r>
              <w:rPr>
                <w:noProof/>
                <w:webHidden/>
              </w:rPr>
              <w:fldChar w:fldCharType="separate"/>
            </w:r>
            <w:r>
              <w:rPr>
                <w:noProof/>
                <w:webHidden/>
              </w:rPr>
              <w:t>89</w:t>
            </w:r>
            <w:r>
              <w:rPr>
                <w:noProof/>
                <w:webHidden/>
              </w:rPr>
              <w:fldChar w:fldCharType="end"/>
            </w:r>
          </w:hyperlink>
        </w:p>
        <w:p w14:paraId="263D53FB" w14:textId="7D1042C8"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47" w:history="1">
            <w:r w:rsidRPr="004C3060">
              <w:rPr>
                <w:rStyle w:val="Hyperlink"/>
                <w:rFonts w:cstheme="minorHAnsi"/>
                <w:b/>
                <w:noProof/>
              </w:rPr>
              <w:t>1.10.13. Magáncsőd jelentésének módja</w:t>
            </w:r>
            <w:r>
              <w:rPr>
                <w:noProof/>
                <w:webHidden/>
              </w:rPr>
              <w:tab/>
            </w:r>
            <w:r>
              <w:rPr>
                <w:noProof/>
                <w:webHidden/>
              </w:rPr>
              <w:fldChar w:fldCharType="begin"/>
            </w:r>
            <w:r>
              <w:rPr>
                <w:noProof/>
                <w:webHidden/>
              </w:rPr>
              <w:instrText xml:space="preserve"> PAGEREF _Toc149902047 \h </w:instrText>
            </w:r>
            <w:r>
              <w:rPr>
                <w:noProof/>
                <w:webHidden/>
              </w:rPr>
            </w:r>
            <w:r>
              <w:rPr>
                <w:noProof/>
                <w:webHidden/>
              </w:rPr>
              <w:fldChar w:fldCharType="separate"/>
            </w:r>
            <w:r>
              <w:rPr>
                <w:noProof/>
                <w:webHidden/>
              </w:rPr>
              <w:t>89</w:t>
            </w:r>
            <w:r>
              <w:rPr>
                <w:noProof/>
                <w:webHidden/>
              </w:rPr>
              <w:fldChar w:fldCharType="end"/>
            </w:r>
          </w:hyperlink>
        </w:p>
        <w:p w14:paraId="19CB7D22" w14:textId="12A17E3F"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48" w:history="1">
            <w:r w:rsidRPr="004C3060">
              <w:rPr>
                <w:rStyle w:val="Hyperlink"/>
                <w:rFonts w:cstheme="minorHAnsi"/>
                <w:b/>
                <w:noProof/>
              </w:rPr>
              <w:t>1.10.14. A 9/2019 (IV.15.) számú MNB ajánlás alapján átárazott szerződések jelentése</w:t>
            </w:r>
            <w:r>
              <w:rPr>
                <w:noProof/>
                <w:webHidden/>
              </w:rPr>
              <w:tab/>
            </w:r>
            <w:r>
              <w:rPr>
                <w:noProof/>
                <w:webHidden/>
              </w:rPr>
              <w:fldChar w:fldCharType="begin"/>
            </w:r>
            <w:r>
              <w:rPr>
                <w:noProof/>
                <w:webHidden/>
              </w:rPr>
              <w:instrText xml:space="preserve"> PAGEREF _Toc149902048 \h </w:instrText>
            </w:r>
            <w:r>
              <w:rPr>
                <w:noProof/>
                <w:webHidden/>
              </w:rPr>
            </w:r>
            <w:r>
              <w:rPr>
                <w:noProof/>
                <w:webHidden/>
              </w:rPr>
              <w:fldChar w:fldCharType="separate"/>
            </w:r>
            <w:r>
              <w:rPr>
                <w:noProof/>
                <w:webHidden/>
              </w:rPr>
              <w:t>90</w:t>
            </w:r>
            <w:r>
              <w:rPr>
                <w:noProof/>
                <w:webHidden/>
              </w:rPr>
              <w:fldChar w:fldCharType="end"/>
            </w:r>
          </w:hyperlink>
        </w:p>
        <w:p w14:paraId="2E8C36A1" w14:textId="395CA520"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49" w:history="1">
            <w:r w:rsidRPr="004C3060">
              <w:rPr>
                <w:rStyle w:val="Hyperlink"/>
                <w:rFonts w:cstheme="minorHAnsi"/>
                <w:b/>
                <w:noProof/>
              </w:rPr>
              <w:t>1.10.15. A cash-pool ügyletek jelentésének módja</w:t>
            </w:r>
            <w:r>
              <w:rPr>
                <w:noProof/>
                <w:webHidden/>
              </w:rPr>
              <w:tab/>
            </w:r>
            <w:r>
              <w:rPr>
                <w:noProof/>
                <w:webHidden/>
              </w:rPr>
              <w:fldChar w:fldCharType="begin"/>
            </w:r>
            <w:r>
              <w:rPr>
                <w:noProof/>
                <w:webHidden/>
              </w:rPr>
              <w:instrText xml:space="preserve"> PAGEREF _Toc149902049 \h </w:instrText>
            </w:r>
            <w:r>
              <w:rPr>
                <w:noProof/>
                <w:webHidden/>
              </w:rPr>
            </w:r>
            <w:r>
              <w:rPr>
                <w:noProof/>
                <w:webHidden/>
              </w:rPr>
              <w:fldChar w:fldCharType="separate"/>
            </w:r>
            <w:r>
              <w:rPr>
                <w:noProof/>
                <w:webHidden/>
              </w:rPr>
              <w:t>90</w:t>
            </w:r>
            <w:r>
              <w:rPr>
                <w:noProof/>
                <w:webHidden/>
              </w:rPr>
              <w:fldChar w:fldCharType="end"/>
            </w:r>
          </w:hyperlink>
        </w:p>
        <w:p w14:paraId="54187795" w14:textId="6726536F"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50" w:history="1">
            <w:r w:rsidRPr="004C3060">
              <w:rPr>
                <w:rStyle w:val="Hyperlink"/>
                <w:b/>
                <w:noProof/>
              </w:rPr>
              <w:t>1.10.16. Összeolvadások, beolvadások kezelése</w:t>
            </w:r>
            <w:r>
              <w:rPr>
                <w:noProof/>
                <w:webHidden/>
              </w:rPr>
              <w:tab/>
            </w:r>
            <w:r>
              <w:rPr>
                <w:noProof/>
                <w:webHidden/>
              </w:rPr>
              <w:fldChar w:fldCharType="begin"/>
            </w:r>
            <w:r>
              <w:rPr>
                <w:noProof/>
                <w:webHidden/>
              </w:rPr>
              <w:instrText xml:space="preserve"> PAGEREF _Toc149902050 \h </w:instrText>
            </w:r>
            <w:r>
              <w:rPr>
                <w:noProof/>
                <w:webHidden/>
              </w:rPr>
            </w:r>
            <w:r>
              <w:rPr>
                <w:noProof/>
                <w:webHidden/>
              </w:rPr>
              <w:fldChar w:fldCharType="separate"/>
            </w:r>
            <w:r>
              <w:rPr>
                <w:noProof/>
                <w:webHidden/>
              </w:rPr>
              <w:t>91</w:t>
            </w:r>
            <w:r>
              <w:rPr>
                <w:noProof/>
                <w:webHidden/>
              </w:rPr>
              <w:fldChar w:fldCharType="end"/>
            </w:r>
          </w:hyperlink>
        </w:p>
        <w:p w14:paraId="49B078B4" w14:textId="05F67671"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51" w:history="1">
            <w:r w:rsidRPr="004C3060">
              <w:rPr>
                <w:rStyle w:val="Hyperlink"/>
                <w:b/>
                <w:noProof/>
              </w:rPr>
              <w:t>1.10.17. ’NHPZ’ konstrukciók jelentésének módja</w:t>
            </w:r>
            <w:r>
              <w:rPr>
                <w:noProof/>
                <w:webHidden/>
              </w:rPr>
              <w:tab/>
            </w:r>
            <w:r>
              <w:rPr>
                <w:noProof/>
                <w:webHidden/>
              </w:rPr>
              <w:fldChar w:fldCharType="begin"/>
            </w:r>
            <w:r>
              <w:rPr>
                <w:noProof/>
                <w:webHidden/>
              </w:rPr>
              <w:instrText xml:space="preserve"> PAGEREF _Toc149902051 \h </w:instrText>
            </w:r>
            <w:r>
              <w:rPr>
                <w:noProof/>
                <w:webHidden/>
              </w:rPr>
            </w:r>
            <w:r>
              <w:rPr>
                <w:noProof/>
                <w:webHidden/>
              </w:rPr>
              <w:fldChar w:fldCharType="separate"/>
            </w:r>
            <w:r>
              <w:rPr>
                <w:noProof/>
                <w:webHidden/>
              </w:rPr>
              <w:t>91</w:t>
            </w:r>
            <w:r>
              <w:rPr>
                <w:noProof/>
                <w:webHidden/>
              </w:rPr>
              <w:fldChar w:fldCharType="end"/>
            </w:r>
          </w:hyperlink>
        </w:p>
        <w:p w14:paraId="1213689C" w14:textId="7C746EB4"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52" w:history="1">
            <w:r w:rsidRPr="004C3060">
              <w:rPr>
                <w:rStyle w:val="Hyperlink"/>
                <w:b/>
                <w:noProof/>
              </w:rPr>
              <w:t>1.10.18. Szintetikus értékpapírosítás jelentési módja</w:t>
            </w:r>
            <w:r>
              <w:rPr>
                <w:noProof/>
                <w:webHidden/>
              </w:rPr>
              <w:tab/>
            </w:r>
            <w:r>
              <w:rPr>
                <w:noProof/>
                <w:webHidden/>
              </w:rPr>
              <w:fldChar w:fldCharType="begin"/>
            </w:r>
            <w:r>
              <w:rPr>
                <w:noProof/>
                <w:webHidden/>
              </w:rPr>
              <w:instrText xml:space="preserve"> PAGEREF _Toc149902052 \h </w:instrText>
            </w:r>
            <w:r>
              <w:rPr>
                <w:noProof/>
                <w:webHidden/>
              </w:rPr>
            </w:r>
            <w:r>
              <w:rPr>
                <w:noProof/>
                <w:webHidden/>
              </w:rPr>
              <w:fldChar w:fldCharType="separate"/>
            </w:r>
            <w:r>
              <w:rPr>
                <w:noProof/>
                <w:webHidden/>
              </w:rPr>
              <w:t>92</w:t>
            </w:r>
            <w:r>
              <w:rPr>
                <w:noProof/>
                <w:webHidden/>
              </w:rPr>
              <w:fldChar w:fldCharType="end"/>
            </w:r>
          </w:hyperlink>
        </w:p>
        <w:p w14:paraId="0DA0ECA3" w14:textId="0F5B9623"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53" w:history="1">
            <w:r w:rsidRPr="004C3060">
              <w:rPr>
                <w:rStyle w:val="Hyperlink"/>
                <w:b/>
                <w:noProof/>
              </w:rPr>
              <w:t>1.10.19. Babaváró hitelek jelentési módja</w:t>
            </w:r>
            <w:r>
              <w:rPr>
                <w:noProof/>
                <w:webHidden/>
              </w:rPr>
              <w:tab/>
            </w:r>
            <w:r>
              <w:rPr>
                <w:noProof/>
                <w:webHidden/>
              </w:rPr>
              <w:fldChar w:fldCharType="begin"/>
            </w:r>
            <w:r>
              <w:rPr>
                <w:noProof/>
                <w:webHidden/>
              </w:rPr>
              <w:instrText xml:space="preserve"> PAGEREF _Toc149902053 \h </w:instrText>
            </w:r>
            <w:r>
              <w:rPr>
                <w:noProof/>
                <w:webHidden/>
              </w:rPr>
            </w:r>
            <w:r>
              <w:rPr>
                <w:noProof/>
                <w:webHidden/>
              </w:rPr>
              <w:fldChar w:fldCharType="separate"/>
            </w:r>
            <w:r>
              <w:rPr>
                <w:noProof/>
                <w:webHidden/>
              </w:rPr>
              <w:t>92</w:t>
            </w:r>
            <w:r>
              <w:rPr>
                <w:noProof/>
                <w:webHidden/>
              </w:rPr>
              <w:fldChar w:fldCharType="end"/>
            </w:r>
          </w:hyperlink>
        </w:p>
        <w:p w14:paraId="71A2D306" w14:textId="0D85F334"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54" w:history="1">
            <w:r w:rsidRPr="004C3060">
              <w:rPr>
                <w:rStyle w:val="Hyperlink"/>
                <w:b/>
                <w:noProof/>
              </w:rPr>
              <w:t>1.10.20. Kényszerhitelek jelentési módja</w:t>
            </w:r>
            <w:r>
              <w:rPr>
                <w:noProof/>
                <w:webHidden/>
              </w:rPr>
              <w:tab/>
            </w:r>
            <w:r>
              <w:rPr>
                <w:noProof/>
                <w:webHidden/>
              </w:rPr>
              <w:fldChar w:fldCharType="begin"/>
            </w:r>
            <w:r>
              <w:rPr>
                <w:noProof/>
                <w:webHidden/>
              </w:rPr>
              <w:instrText xml:space="preserve"> PAGEREF _Toc149902054 \h </w:instrText>
            </w:r>
            <w:r>
              <w:rPr>
                <w:noProof/>
                <w:webHidden/>
              </w:rPr>
            </w:r>
            <w:r>
              <w:rPr>
                <w:noProof/>
                <w:webHidden/>
              </w:rPr>
              <w:fldChar w:fldCharType="separate"/>
            </w:r>
            <w:r>
              <w:rPr>
                <w:noProof/>
                <w:webHidden/>
              </w:rPr>
              <w:t>93</w:t>
            </w:r>
            <w:r>
              <w:rPr>
                <w:noProof/>
                <w:webHidden/>
              </w:rPr>
              <w:fldChar w:fldCharType="end"/>
            </w:r>
          </w:hyperlink>
        </w:p>
        <w:p w14:paraId="0E8674A9" w14:textId="0CD4EADA"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55" w:history="1">
            <w:r w:rsidRPr="004C3060">
              <w:rPr>
                <w:rStyle w:val="Hyperlink"/>
                <w:b/>
                <w:noProof/>
              </w:rPr>
              <w:t>1.10.21. Garanciák és egyéb mérlegen kívüli kötelezettségek jelentési módja</w:t>
            </w:r>
            <w:r>
              <w:rPr>
                <w:noProof/>
                <w:webHidden/>
              </w:rPr>
              <w:tab/>
            </w:r>
            <w:r>
              <w:rPr>
                <w:noProof/>
                <w:webHidden/>
              </w:rPr>
              <w:fldChar w:fldCharType="begin"/>
            </w:r>
            <w:r>
              <w:rPr>
                <w:noProof/>
                <w:webHidden/>
              </w:rPr>
              <w:instrText xml:space="preserve"> PAGEREF _Toc149902055 \h </w:instrText>
            </w:r>
            <w:r>
              <w:rPr>
                <w:noProof/>
                <w:webHidden/>
              </w:rPr>
            </w:r>
            <w:r>
              <w:rPr>
                <w:noProof/>
                <w:webHidden/>
              </w:rPr>
              <w:fldChar w:fldCharType="separate"/>
            </w:r>
            <w:r>
              <w:rPr>
                <w:noProof/>
                <w:webHidden/>
              </w:rPr>
              <w:t>95</w:t>
            </w:r>
            <w:r>
              <w:rPr>
                <w:noProof/>
                <w:webHidden/>
              </w:rPr>
              <w:fldChar w:fldCharType="end"/>
            </w:r>
          </w:hyperlink>
        </w:p>
        <w:p w14:paraId="57362506" w14:textId="70F520BD" w:rsidR="00F3207B" w:rsidRDefault="00F3207B">
          <w:pPr>
            <w:pStyle w:val="TOC1"/>
            <w:rPr>
              <w:rFonts w:asciiTheme="minorHAnsi" w:hAnsiTheme="minorHAnsi"/>
              <w:noProof/>
              <w:kern w:val="2"/>
              <w:sz w:val="22"/>
              <w:szCs w:val="22"/>
              <w14:ligatures w14:val="standardContextual"/>
            </w:rPr>
          </w:pPr>
          <w:hyperlink w:anchor="_Toc149902056" w:history="1">
            <w:r w:rsidRPr="004C3060">
              <w:rPr>
                <w:rStyle w:val="Hyperlink"/>
                <w:rFonts w:cstheme="minorHAnsi"/>
                <w:noProof/>
              </w:rPr>
              <w:t>2. Az ESRB táblára vonatkozó kitöltési előírások</w:t>
            </w:r>
            <w:r>
              <w:rPr>
                <w:noProof/>
                <w:webHidden/>
              </w:rPr>
              <w:tab/>
            </w:r>
            <w:r>
              <w:rPr>
                <w:noProof/>
                <w:webHidden/>
              </w:rPr>
              <w:fldChar w:fldCharType="begin"/>
            </w:r>
            <w:r>
              <w:rPr>
                <w:noProof/>
                <w:webHidden/>
              </w:rPr>
              <w:instrText xml:space="preserve"> PAGEREF _Toc149902056 \h </w:instrText>
            </w:r>
            <w:r>
              <w:rPr>
                <w:noProof/>
                <w:webHidden/>
              </w:rPr>
            </w:r>
            <w:r>
              <w:rPr>
                <w:noProof/>
                <w:webHidden/>
              </w:rPr>
              <w:fldChar w:fldCharType="separate"/>
            </w:r>
            <w:r>
              <w:rPr>
                <w:noProof/>
                <w:webHidden/>
              </w:rPr>
              <w:t>99</w:t>
            </w:r>
            <w:r>
              <w:rPr>
                <w:noProof/>
                <w:webHidden/>
              </w:rPr>
              <w:fldChar w:fldCharType="end"/>
            </w:r>
          </w:hyperlink>
        </w:p>
        <w:p w14:paraId="533748C5" w14:textId="22652C68" w:rsidR="00F3207B" w:rsidRDefault="00F3207B" w:rsidP="00F71C68">
          <w:pPr>
            <w:pStyle w:val="TOC2"/>
            <w:rPr>
              <w:rFonts w:asciiTheme="minorHAnsi" w:hAnsiTheme="minorHAnsi"/>
              <w:noProof/>
              <w:kern w:val="2"/>
              <w:sz w:val="22"/>
              <w:szCs w:val="22"/>
              <w14:ligatures w14:val="standardContextual"/>
            </w:rPr>
          </w:pPr>
          <w:hyperlink w:anchor="_Toc149902057" w:history="1">
            <w:r w:rsidRPr="004C3060">
              <w:rPr>
                <w:rStyle w:val="Hyperlink"/>
                <w:rFonts w:cstheme="minorHAnsi"/>
                <w:noProof/>
              </w:rPr>
              <w:t>2.1. Általános előírások</w:t>
            </w:r>
            <w:r>
              <w:rPr>
                <w:noProof/>
                <w:webHidden/>
              </w:rPr>
              <w:tab/>
            </w:r>
            <w:r>
              <w:rPr>
                <w:noProof/>
                <w:webHidden/>
              </w:rPr>
              <w:fldChar w:fldCharType="begin"/>
            </w:r>
            <w:r>
              <w:rPr>
                <w:noProof/>
                <w:webHidden/>
              </w:rPr>
              <w:instrText xml:space="preserve"> PAGEREF _Toc149902057 \h </w:instrText>
            </w:r>
            <w:r>
              <w:rPr>
                <w:noProof/>
                <w:webHidden/>
              </w:rPr>
            </w:r>
            <w:r>
              <w:rPr>
                <w:noProof/>
                <w:webHidden/>
              </w:rPr>
              <w:fldChar w:fldCharType="separate"/>
            </w:r>
            <w:r>
              <w:rPr>
                <w:noProof/>
                <w:webHidden/>
              </w:rPr>
              <w:t>99</w:t>
            </w:r>
            <w:r>
              <w:rPr>
                <w:noProof/>
                <w:webHidden/>
              </w:rPr>
              <w:fldChar w:fldCharType="end"/>
            </w:r>
          </w:hyperlink>
        </w:p>
        <w:p w14:paraId="0AEF957F" w14:textId="7514FDBC" w:rsidR="00F3207B" w:rsidRDefault="00F3207B" w:rsidP="00F71C68">
          <w:pPr>
            <w:pStyle w:val="TOC2"/>
            <w:rPr>
              <w:rFonts w:asciiTheme="minorHAnsi" w:hAnsiTheme="minorHAnsi"/>
              <w:noProof/>
              <w:kern w:val="2"/>
              <w:sz w:val="22"/>
              <w:szCs w:val="22"/>
              <w14:ligatures w14:val="standardContextual"/>
            </w:rPr>
          </w:pPr>
          <w:hyperlink w:anchor="_Toc149902058" w:history="1">
            <w:r w:rsidRPr="004C3060">
              <w:rPr>
                <w:rStyle w:val="Hyperlink"/>
                <w:rFonts w:cstheme="minorHAnsi"/>
                <w:noProof/>
              </w:rPr>
              <w:t>2.2. Az adatok számbavétele</w:t>
            </w:r>
            <w:r>
              <w:rPr>
                <w:noProof/>
                <w:webHidden/>
              </w:rPr>
              <w:tab/>
            </w:r>
            <w:r>
              <w:rPr>
                <w:noProof/>
                <w:webHidden/>
              </w:rPr>
              <w:fldChar w:fldCharType="begin"/>
            </w:r>
            <w:r>
              <w:rPr>
                <w:noProof/>
                <w:webHidden/>
              </w:rPr>
              <w:instrText xml:space="preserve"> PAGEREF _Toc149902058 \h </w:instrText>
            </w:r>
            <w:r>
              <w:rPr>
                <w:noProof/>
                <w:webHidden/>
              </w:rPr>
            </w:r>
            <w:r>
              <w:rPr>
                <w:noProof/>
                <w:webHidden/>
              </w:rPr>
              <w:fldChar w:fldCharType="separate"/>
            </w:r>
            <w:r>
              <w:rPr>
                <w:noProof/>
                <w:webHidden/>
              </w:rPr>
              <w:t>100</w:t>
            </w:r>
            <w:r>
              <w:rPr>
                <w:noProof/>
                <w:webHidden/>
              </w:rPr>
              <w:fldChar w:fldCharType="end"/>
            </w:r>
          </w:hyperlink>
        </w:p>
        <w:p w14:paraId="2446DA24" w14:textId="324EE737" w:rsidR="00F3207B" w:rsidRDefault="00F3207B" w:rsidP="00F71C68">
          <w:pPr>
            <w:pStyle w:val="TOC2"/>
            <w:rPr>
              <w:rFonts w:asciiTheme="minorHAnsi" w:hAnsiTheme="minorHAnsi"/>
              <w:noProof/>
              <w:kern w:val="2"/>
              <w:sz w:val="22"/>
              <w:szCs w:val="22"/>
              <w14:ligatures w14:val="standardContextual"/>
            </w:rPr>
          </w:pPr>
          <w:hyperlink w:anchor="_Toc149902059" w:history="1">
            <w:r w:rsidRPr="004C3060">
              <w:rPr>
                <w:rStyle w:val="Hyperlink"/>
                <w:rFonts w:cstheme="minorHAnsi"/>
                <w:noProof/>
              </w:rPr>
              <w:t>2.3. Jelentési gyakoriság</w:t>
            </w:r>
            <w:r>
              <w:rPr>
                <w:noProof/>
                <w:webHidden/>
              </w:rPr>
              <w:tab/>
            </w:r>
            <w:r>
              <w:rPr>
                <w:noProof/>
                <w:webHidden/>
              </w:rPr>
              <w:fldChar w:fldCharType="begin"/>
            </w:r>
            <w:r>
              <w:rPr>
                <w:noProof/>
                <w:webHidden/>
              </w:rPr>
              <w:instrText xml:space="preserve"> PAGEREF _Toc149902059 \h </w:instrText>
            </w:r>
            <w:r>
              <w:rPr>
                <w:noProof/>
                <w:webHidden/>
              </w:rPr>
            </w:r>
            <w:r>
              <w:rPr>
                <w:noProof/>
                <w:webHidden/>
              </w:rPr>
              <w:fldChar w:fldCharType="separate"/>
            </w:r>
            <w:r>
              <w:rPr>
                <w:noProof/>
                <w:webHidden/>
              </w:rPr>
              <w:t>100</w:t>
            </w:r>
            <w:r>
              <w:rPr>
                <w:noProof/>
                <w:webHidden/>
              </w:rPr>
              <w:fldChar w:fldCharType="end"/>
            </w:r>
          </w:hyperlink>
        </w:p>
        <w:p w14:paraId="4D2B68F9" w14:textId="30CCA647" w:rsidR="00F3207B" w:rsidRDefault="00F3207B" w:rsidP="00F71C68">
          <w:pPr>
            <w:pStyle w:val="TOC2"/>
            <w:rPr>
              <w:rFonts w:asciiTheme="minorHAnsi" w:hAnsiTheme="minorHAnsi"/>
              <w:noProof/>
              <w:kern w:val="2"/>
              <w:sz w:val="22"/>
              <w:szCs w:val="22"/>
              <w14:ligatures w14:val="standardContextual"/>
            </w:rPr>
          </w:pPr>
          <w:hyperlink w:anchor="_Toc149902060" w:history="1">
            <w:r w:rsidRPr="004C3060">
              <w:rPr>
                <w:rStyle w:val="Hyperlink"/>
                <w:rFonts w:cstheme="minorHAnsi"/>
                <w:noProof/>
              </w:rPr>
              <w:t>2.4. Az ESRB tábla kitöltésével kapcsolatos részletes előírások</w:t>
            </w:r>
            <w:r>
              <w:rPr>
                <w:noProof/>
                <w:webHidden/>
              </w:rPr>
              <w:tab/>
            </w:r>
            <w:r>
              <w:rPr>
                <w:noProof/>
                <w:webHidden/>
              </w:rPr>
              <w:fldChar w:fldCharType="begin"/>
            </w:r>
            <w:r>
              <w:rPr>
                <w:noProof/>
                <w:webHidden/>
              </w:rPr>
              <w:instrText xml:space="preserve"> PAGEREF _Toc149902060 \h </w:instrText>
            </w:r>
            <w:r>
              <w:rPr>
                <w:noProof/>
                <w:webHidden/>
              </w:rPr>
            </w:r>
            <w:r>
              <w:rPr>
                <w:noProof/>
                <w:webHidden/>
              </w:rPr>
              <w:fldChar w:fldCharType="separate"/>
            </w:r>
            <w:r>
              <w:rPr>
                <w:noProof/>
                <w:webHidden/>
              </w:rPr>
              <w:t>101</w:t>
            </w:r>
            <w:r>
              <w:rPr>
                <w:noProof/>
                <w:webHidden/>
              </w:rPr>
              <w:fldChar w:fldCharType="end"/>
            </w:r>
          </w:hyperlink>
        </w:p>
        <w:p w14:paraId="156706C1" w14:textId="03167EAC"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61" w:history="1">
            <w:r w:rsidRPr="004C3060">
              <w:rPr>
                <w:rStyle w:val="Hyperlink"/>
                <w:rFonts w:cstheme="minorHAnsi"/>
                <w:b/>
                <w:noProof/>
              </w:rPr>
              <w:t>2.4.1. Az ESRB táblában használt fogalmak, rövidítések</w:t>
            </w:r>
            <w:r>
              <w:rPr>
                <w:noProof/>
                <w:webHidden/>
              </w:rPr>
              <w:tab/>
            </w:r>
            <w:r>
              <w:rPr>
                <w:noProof/>
                <w:webHidden/>
              </w:rPr>
              <w:fldChar w:fldCharType="begin"/>
            </w:r>
            <w:r>
              <w:rPr>
                <w:noProof/>
                <w:webHidden/>
              </w:rPr>
              <w:instrText xml:space="preserve"> PAGEREF _Toc149902061 \h </w:instrText>
            </w:r>
            <w:r>
              <w:rPr>
                <w:noProof/>
                <w:webHidden/>
              </w:rPr>
            </w:r>
            <w:r>
              <w:rPr>
                <w:noProof/>
                <w:webHidden/>
              </w:rPr>
              <w:fldChar w:fldCharType="separate"/>
            </w:r>
            <w:r>
              <w:rPr>
                <w:noProof/>
                <w:webHidden/>
              </w:rPr>
              <w:t>101</w:t>
            </w:r>
            <w:r>
              <w:rPr>
                <w:noProof/>
                <w:webHidden/>
              </w:rPr>
              <w:fldChar w:fldCharType="end"/>
            </w:r>
          </w:hyperlink>
        </w:p>
        <w:p w14:paraId="2C7ADBFA" w14:textId="45E50106" w:rsidR="00F3207B" w:rsidRDefault="00F3207B">
          <w:pPr>
            <w:pStyle w:val="TOC4"/>
            <w:rPr>
              <w:rFonts w:asciiTheme="minorHAnsi" w:eastAsiaTheme="minorEastAsia" w:hAnsiTheme="minorHAnsi"/>
              <w:noProof/>
              <w:kern w:val="2"/>
              <w:sz w:val="22"/>
              <w:szCs w:val="22"/>
              <w14:ligatures w14:val="standardContextual"/>
            </w:rPr>
          </w:pPr>
          <w:hyperlink w:anchor="_Toc149902062" w:history="1">
            <w:r w:rsidRPr="004C3060">
              <w:rPr>
                <w:rStyle w:val="Hyperlink"/>
                <w:rFonts w:cstheme="minorHAnsi"/>
                <w:b/>
                <w:noProof/>
              </w:rPr>
              <w:t>2.4.1.1. ESRB lakóingatlanhoz kapcsolódó hitelekre vonatkozó adatköre (ESRB/RRE/mutatók)</w:t>
            </w:r>
            <w:r>
              <w:rPr>
                <w:noProof/>
                <w:webHidden/>
              </w:rPr>
              <w:tab/>
            </w:r>
            <w:r>
              <w:rPr>
                <w:noProof/>
                <w:webHidden/>
              </w:rPr>
              <w:fldChar w:fldCharType="begin"/>
            </w:r>
            <w:r>
              <w:rPr>
                <w:noProof/>
                <w:webHidden/>
              </w:rPr>
              <w:instrText xml:space="preserve"> PAGEREF _Toc149902062 \h </w:instrText>
            </w:r>
            <w:r>
              <w:rPr>
                <w:noProof/>
                <w:webHidden/>
              </w:rPr>
            </w:r>
            <w:r>
              <w:rPr>
                <w:noProof/>
                <w:webHidden/>
              </w:rPr>
              <w:fldChar w:fldCharType="separate"/>
            </w:r>
            <w:r>
              <w:rPr>
                <w:noProof/>
                <w:webHidden/>
              </w:rPr>
              <w:t>101</w:t>
            </w:r>
            <w:r>
              <w:rPr>
                <w:noProof/>
                <w:webHidden/>
              </w:rPr>
              <w:fldChar w:fldCharType="end"/>
            </w:r>
          </w:hyperlink>
        </w:p>
        <w:p w14:paraId="0055D2B3" w14:textId="01454823" w:rsidR="00F3207B" w:rsidRDefault="00F3207B">
          <w:pPr>
            <w:pStyle w:val="TOC4"/>
            <w:rPr>
              <w:rFonts w:asciiTheme="minorHAnsi" w:eastAsiaTheme="minorEastAsia" w:hAnsiTheme="minorHAnsi"/>
              <w:noProof/>
              <w:kern w:val="2"/>
              <w:sz w:val="22"/>
              <w:szCs w:val="22"/>
              <w14:ligatures w14:val="standardContextual"/>
            </w:rPr>
          </w:pPr>
          <w:hyperlink w:anchor="_Toc149902063" w:history="1">
            <w:r w:rsidRPr="004C3060">
              <w:rPr>
                <w:rStyle w:val="Hyperlink"/>
                <w:rFonts w:cstheme="minorHAnsi"/>
                <w:b/>
                <w:noProof/>
              </w:rPr>
              <w:t>2.4.1.2. ESRB kereskedelmi ingatlanokhoz kapcsolódó hitelekre vonatkozó adatköre (ESRB/CRE/mutatók)</w:t>
            </w:r>
            <w:r>
              <w:rPr>
                <w:noProof/>
                <w:webHidden/>
              </w:rPr>
              <w:tab/>
            </w:r>
            <w:r>
              <w:rPr>
                <w:noProof/>
                <w:webHidden/>
              </w:rPr>
              <w:fldChar w:fldCharType="begin"/>
            </w:r>
            <w:r>
              <w:rPr>
                <w:noProof/>
                <w:webHidden/>
              </w:rPr>
              <w:instrText xml:space="preserve"> PAGEREF _Toc149902063 \h </w:instrText>
            </w:r>
            <w:r>
              <w:rPr>
                <w:noProof/>
                <w:webHidden/>
              </w:rPr>
            </w:r>
            <w:r>
              <w:rPr>
                <w:noProof/>
                <w:webHidden/>
              </w:rPr>
              <w:fldChar w:fldCharType="separate"/>
            </w:r>
            <w:r>
              <w:rPr>
                <w:noProof/>
                <w:webHidden/>
              </w:rPr>
              <w:t>102</w:t>
            </w:r>
            <w:r>
              <w:rPr>
                <w:noProof/>
                <w:webHidden/>
              </w:rPr>
              <w:fldChar w:fldCharType="end"/>
            </w:r>
          </w:hyperlink>
        </w:p>
        <w:p w14:paraId="7780DE70" w14:textId="78B8365C" w:rsidR="00F3207B" w:rsidRDefault="00F3207B" w:rsidP="00F71C68">
          <w:pPr>
            <w:pStyle w:val="TOC2"/>
            <w:rPr>
              <w:rFonts w:asciiTheme="minorHAnsi" w:hAnsiTheme="minorHAnsi"/>
              <w:noProof/>
              <w:kern w:val="2"/>
              <w:sz w:val="22"/>
              <w:szCs w:val="22"/>
              <w14:ligatures w14:val="standardContextual"/>
            </w:rPr>
          </w:pPr>
          <w:hyperlink w:anchor="_Toc149902064" w:history="1">
            <w:r w:rsidRPr="004C3060">
              <w:rPr>
                <w:rStyle w:val="Hyperlink"/>
                <w:rFonts w:cstheme="minorHAnsi"/>
                <w:noProof/>
              </w:rPr>
              <w:t>2.5. Az ESRB TÁBLA kitöltésével kapcsolatos részletes előírások</w:t>
            </w:r>
            <w:r>
              <w:rPr>
                <w:noProof/>
                <w:webHidden/>
              </w:rPr>
              <w:tab/>
            </w:r>
            <w:r>
              <w:rPr>
                <w:noProof/>
                <w:webHidden/>
              </w:rPr>
              <w:fldChar w:fldCharType="begin"/>
            </w:r>
            <w:r>
              <w:rPr>
                <w:noProof/>
                <w:webHidden/>
              </w:rPr>
              <w:instrText xml:space="preserve"> PAGEREF _Toc149902064 \h </w:instrText>
            </w:r>
            <w:r>
              <w:rPr>
                <w:noProof/>
                <w:webHidden/>
              </w:rPr>
            </w:r>
            <w:r>
              <w:rPr>
                <w:noProof/>
                <w:webHidden/>
              </w:rPr>
              <w:fldChar w:fldCharType="separate"/>
            </w:r>
            <w:r>
              <w:rPr>
                <w:noProof/>
                <w:webHidden/>
              </w:rPr>
              <w:t>105</w:t>
            </w:r>
            <w:r>
              <w:rPr>
                <w:noProof/>
                <w:webHidden/>
              </w:rPr>
              <w:fldChar w:fldCharType="end"/>
            </w:r>
          </w:hyperlink>
        </w:p>
        <w:p w14:paraId="25E25E7C" w14:textId="2B6E8EA5"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65" w:history="1">
            <w:r w:rsidRPr="004C3060">
              <w:rPr>
                <w:rStyle w:val="Hyperlink"/>
                <w:rFonts w:cstheme="minorHAnsi"/>
                <w:b/>
                <w:noProof/>
              </w:rPr>
              <w:t>2.5.1. LTV kalkuláció</w:t>
            </w:r>
            <w:r>
              <w:rPr>
                <w:noProof/>
                <w:webHidden/>
              </w:rPr>
              <w:tab/>
            </w:r>
            <w:r>
              <w:rPr>
                <w:noProof/>
                <w:webHidden/>
              </w:rPr>
              <w:fldChar w:fldCharType="begin"/>
            </w:r>
            <w:r>
              <w:rPr>
                <w:noProof/>
                <w:webHidden/>
              </w:rPr>
              <w:instrText xml:space="preserve"> PAGEREF _Toc149902065 \h </w:instrText>
            </w:r>
            <w:r>
              <w:rPr>
                <w:noProof/>
                <w:webHidden/>
              </w:rPr>
            </w:r>
            <w:r>
              <w:rPr>
                <w:noProof/>
                <w:webHidden/>
              </w:rPr>
              <w:fldChar w:fldCharType="separate"/>
            </w:r>
            <w:r>
              <w:rPr>
                <w:noProof/>
                <w:webHidden/>
              </w:rPr>
              <w:t>105</w:t>
            </w:r>
            <w:r>
              <w:rPr>
                <w:noProof/>
                <w:webHidden/>
              </w:rPr>
              <w:fldChar w:fldCharType="end"/>
            </w:r>
          </w:hyperlink>
        </w:p>
        <w:p w14:paraId="784F7D35" w14:textId="275AF048"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66" w:history="1">
            <w:r w:rsidRPr="004C3060">
              <w:rPr>
                <w:rStyle w:val="Hyperlink"/>
                <w:rFonts w:cstheme="minorHAnsi"/>
                <w:b/>
                <w:noProof/>
              </w:rPr>
              <w:t>2.5.2. DSCR kalkuláció</w:t>
            </w:r>
            <w:r>
              <w:rPr>
                <w:noProof/>
                <w:webHidden/>
              </w:rPr>
              <w:tab/>
            </w:r>
            <w:r>
              <w:rPr>
                <w:noProof/>
                <w:webHidden/>
              </w:rPr>
              <w:fldChar w:fldCharType="begin"/>
            </w:r>
            <w:r>
              <w:rPr>
                <w:noProof/>
                <w:webHidden/>
              </w:rPr>
              <w:instrText xml:space="preserve"> PAGEREF _Toc149902066 \h </w:instrText>
            </w:r>
            <w:r>
              <w:rPr>
                <w:noProof/>
                <w:webHidden/>
              </w:rPr>
            </w:r>
            <w:r>
              <w:rPr>
                <w:noProof/>
                <w:webHidden/>
              </w:rPr>
              <w:fldChar w:fldCharType="separate"/>
            </w:r>
            <w:r>
              <w:rPr>
                <w:noProof/>
                <w:webHidden/>
              </w:rPr>
              <w:t>106</w:t>
            </w:r>
            <w:r>
              <w:rPr>
                <w:noProof/>
                <w:webHidden/>
              </w:rPr>
              <w:fldChar w:fldCharType="end"/>
            </w:r>
          </w:hyperlink>
        </w:p>
        <w:p w14:paraId="1C834302" w14:textId="725EC8EA" w:rsidR="00F3207B" w:rsidRDefault="00F3207B">
          <w:pPr>
            <w:pStyle w:val="TOC3"/>
            <w:tabs>
              <w:tab w:val="right" w:leader="dot" w:pos="9514"/>
            </w:tabs>
            <w:rPr>
              <w:rFonts w:asciiTheme="minorHAnsi" w:eastAsiaTheme="minorEastAsia" w:hAnsiTheme="minorHAnsi"/>
              <w:noProof/>
              <w:kern w:val="2"/>
              <w:sz w:val="22"/>
              <w:szCs w:val="22"/>
              <w14:ligatures w14:val="standardContextual"/>
            </w:rPr>
          </w:pPr>
          <w:hyperlink w:anchor="_Toc149902067" w:history="1">
            <w:r w:rsidRPr="004C3060">
              <w:rPr>
                <w:rStyle w:val="Hyperlink"/>
                <w:rFonts w:cstheme="minorHAnsi"/>
                <w:b/>
                <w:noProof/>
              </w:rPr>
              <w:t>2.5.3. Jelentési kivételek</w:t>
            </w:r>
            <w:r>
              <w:rPr>
                <w:noProof/>
                <w:webHidden/>
              </w:rPr>
              <w:tab/>
            </w:r>
            <w:r>
              <w:rPr>
                <w:noProof/>
                <w:webHidden/>
              </w:rPr>
              <w:fldChar w:fldCharType="begin"/>
            </w:r>
            <w:r>
              <w:rPr>
                <w:noProof/>
                <w:webHidden/>
              </w:rPr>
              <w:instrText xml:space="preserve"> PAGEREF _Toc149902067 \h </w:instrText>
            </w:r>
            <w:r>
              <w:rPr>
                <w:noProof/>
                <w:webHidden/>
              </w:rPr>
            </w:r>
            <w:r>
              <w:rPr>
                <w:noProof/>
                <w:webHidden/>
              </w:rPr>
              <w:fldChar w:fldCharType="separate"/>
            </w:r>
            <w:r>
              <w:rPr>
                <w:noProof/>
                <w:webHidden/>
              </w:rPr>
              <w:t>106</w:t>
            </w:r>
            <w:r>
              <w:rPr>
                <w:noProof/>
                <w:webHidden/>
              </w:rPr>
              <w:fldChar w:fldCharType="end"/>
            </w:r>
          </w:hyperlink>
        </w:p>
        <w:p w14:paraId="72AE54CD" w14:textId="09E9363A" w:rsidR="00F3207B" w:rsidRDefault="00F3207B">
          <w:pPr>
            <w:pStyle w:val="TOC1"/>
            <w:rPr>
              <w:rFonts w:asciiTheme="minorHAnsi" w:hAnsiTheme="minorHAnsi"/>
              <w:noProof/>
              <w:kern w:val="2"/>
              <w:sz w:val="22"/>
              <w:szCs w:val="22"/>
              <w14:ligatures w14:val="standardContextual"/>
            </w:rPr>
          </w:pPr>
          <w:hyperlink w:anchor="_Toc149902068" w:history="1">
            <w:r w:rsidRPr="004C3060">
              <w:rPr>
                <w:rStyle w:val="Hyperlink"/>
                <w:noProof/>
              </w:rPr>
              <w:t>3. A Taxonómia – ügyfél táblára vonatkozó kitöltési előírások (TAX_UGYF)</w:t>
            </w:r>
            <w:r>
              <w:rPr>
                <w:noProof/>
                <w:webHidden/>
              </w:rPr>
              <w:tab/>
            </w:r>
            <w:r>
              <w:rPr>
                <w:noProof/>
                <w:webHidden/>
              </w:rPr>
              <w:fldChar w:fldCharType="begin"/>
            </w:r>
            <w:r>
              <w:rPr>
                <w:noProof/>
                <w:webHidden/>
              </w:rPr>
              <w:instrText xml:space="preserve"> PAGEREF _Toc149902068 \h </w:instrText>
            </w:r>
            <w:r>
              <w:rPr>
                <w:noProof/>
                <w:webHidden/>
              </w:rPr>
            </w:r>
            <w:r>
              <w:rPr>
                <w:noProof/>
                <w:webHidden/>
              </w:rPr>
              <w:fldChar w:fldCharType="separate"/>
            </w:r>
            <w:r>
              <w:rPr>
                <w:noProof/>
                <w:webHidden/>
              </w:rPr>
              <w:t>109</w:t>
            </w:r>
            <w:r>
              <w:rPr>
                <w:noProof/>
                <w:webHidden/>
              </w:rPr>
              <w:fldChar w:fldCharType="end"/>
            </w:r>
          </w:hyperlink>
        </w:p>
        <w:p w14:paraId="164BC40E" w14:textId="24F83BB4"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Heading1"/>
        <w:rPr>
          <w:rFonts w:asciiTheme="minorHAnsi" w:hAnsiTheme="minorHAnsi" w:cstheme="minorHAnsi"/>
          <w:sz w:val="20"/>
          <w:szCs w:val="20"/>
        </w:rPr>
      </w:pPr>
      <w:bookmarkStart w:id="0" w:name="_Toc64967379"/>
      <w:bookmarkStart w:id="1" w:name="_Toc149901994"/>
      <w:bookmarkStart w:id="2" w:name="_Toc137117977"/>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bookmarkEnd w:id="2"/>
    </w:p>
    <w:p w14:paraId="344F459E" w14:textId="16280554" w:rsidR="00AA266F" w:rsidRPr="006C72EB" w:rsidRDefault="00AA266F" w:rsidP="005847F9">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 xml:space="preserve">vállalati/lakossági </w:t>
      </w:r>
      <w:proofErr w:type="spellStart"/>
      <w:r w:rsidR="00980DE2" w:rsidRPr="006C72EB">
        <w:rPr>
          <w:rFonts w:asciiTheme="minorHAnsi" w:hAnsiTheme="minorHAnsi" w:cstheme="minorHAnsi"/>
        </w:rPr>
        <w:t>flag</w:t>
      </w:r>
      <w:r w:rsidR="000B4D9F" w:rsidRPr="006C72EB">
        <w:rPr>
          <w:rFonts w:asciiTheme="minorHAnsi" w:hAnsiTheme="minorHAnsi" w:cstheme="minorHAnsi"/>
        </w:rPr>
        <w:t>ek</w:t>
      </w:r>
      <w:proofErr w:type="spellEnd"/>
      <w:r w:rsidR="00980DE2" w:rsidRPr="006C72EB">
        <w:rPr>
          <w:rFonts w:asciiTheme="minorHAnsi" w:hAnsiTheme="minorHAnsi" w:cstheme="minorHAnsi"/>
        </w:rPr>
        <w:t>, amely</w:t>
      </w:r>
      <w:r w:rsidR="000B4D9F" w:rsidRPr="006C72EB">
        <w:rPr>
          <w:rFonts w:asciiTheme="minorHAnsi" w:hAnsiTheme="minorHAnsi" w:cstheme="minorHAnsi"/>
        </w:rPr>
        <w:t>ek</w:t>
      </w:r>
      <w:r w:rsidR="00980DE2" w:rsidRPr="006C72EB">
        <w:rPr>
          <w:rFonts w:asciiTheme="minorHAnsi" w:hAnsiTheme="minorHAnsi" w:cstheme="minorHAnsi"/>
        </w:rPr>
        <w:t xml:space="preserve"> megmutatj</w:t>
      </w:r>
      <w:r w:rsidR="000B4D9F" w:rsidRPr="006C72EB">
        <w:rPr>
          <w:rFonts w:asciiTheme="minorHAnsi" w:hAnsiTheme="minorHAnsi" w:cstheme="minorHAnsi"/>
        </w:rPr>
        <w:t>ák</w:t>
      </w:r>
      <w:r w:rsidR="00980DE2" w:rsidRPr="006C72EB">
        <w:rPr>
          <w:rFonts w:asciiTheme="minorHAnsi" w:hAnsiTheme="minorHAnsi" w:cstheme="minorHAnsi"/>
        </w:rPr>
        <w:t xml:space="preserve">, hogy a vállalatok vagy a lakosság esetében értelmezhető-e az adott mező. </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5BE30BC4" w:rsidR="00D83D04" w:rsidRDefault="00D83D04" w:rsidP="0061010F">
      <w:pPr>
        <w:rPr>
          <w:rFonts w:asciiTheme="minorHAnsi" w:hAnsiTheme="minorHAnsi" w:cstheme="minorHAnsi"/>
        </w:rPr>
      </w:pPr>
      <w:bookmarkStart w:id="10" w:name="_Hlk21091143"/>
      <w:r w:rsidRPr="006C72EB">
        <w:rPr>
          <w:rFonts w:asciiTheme="minorHAnsi" w:hAnsiTheme="minorHAnsi" w:cstheme="minorHAnsi"/>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egyarát figyelembe kell venni, azaz a nem kötelező megjelölés az esetek többségében nem azt jelenti, hogy a mező kitöltése opcionális</w:t>
      </w:r>
      <w:r w:rsidR="00BD5D3E" w:rsidRPr="006C72EB">
        <w:rPr>
          <w:rFonts w:asciiTheme="minorHAnsi" w:hAnsiTheme="minorHAnsi" w:cstheme="minorHAnsi"/>
        </w:rPr>
        <w:t>, hanem azt, hogy feltételekhez kötött, azaz feltételesen kötelező.</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yperlink"/>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w:t>
      </w:r>
      <w:proofErr w:type="spellStart"/>
      <w:r w:rsidRPr="006C72EB">
        <w:t>adósi</w:t>
      </w:r>
      <w:proofErr w:type="spellEnd"/>
      <w:r w:rsidRPr="006C72EB">
        <w:t xml:space="preserve">,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t>A</w:t>
      </w:r>
      <w:r>
        <w:rPr>
          <w:rFonts w:asciiTheme="minorHAnsi" w:hAnsiTheme="minorHAnsi" w:cstheme="minorHAnsi"/>
        </w:rPr>
        <w:t xml:space="preserve"> HITREG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r>
        <w:rPr>
          <w:rFonts w:asciiTheme="minorHAnsi" w:hAnsiTheme="minorHAnsi" w:cstheme="minorHAnsi"/>
        </w:rPr>
        <w:t>HITREG-ben</w:t>
      </w:r>
      <w:r w:rsidRPr="00AE27AF">
        <w:rPr>
          <w:rFonts w:asciiTheme="minorHAnsi" w:hAnsiTheme="minorHAnsi" w:cstheme="minorHAnsi"/>
        </w:rPr>
        <w:t xml:space="preserve"> jelentett 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r>
        <w:rPr>
          <w:rFonts w:asciiTheme="minorHAnsi" w:hAnsiTheme="minorHAnsi" w:cstheme="minorHAnsi"/>
        </w:rPr>
        <w:t>HITREG</w:t>
      </w:r>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Pr="006300DB" w:rsidRDefault="0028370B" w:rsidP="0061010F">
      <w:pPr>
        <w:rPr>
          <w:rFonts w:asciiTheme="minorHAnsi" w:hAnsiTheme="minorHAnsi" w:cstheme="minorHAnsi"/>
        </w:rPr>
      </w:pPr>
      <w:r>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Pr>
          <w:rFonts w:asciiTheme="minorHAnsi" w:hAnsiTheme="minorHAnsi" w:cstheme="minorHAnsi"/>
        </w:rPr>
        <w:t xml:space="preserve"> (’GARANCIA’, ’</w:t>
      </w:r>
      <w:proofErr w:type="spellStart"/>
      <w:r w:rsidR="0058016F">
        <w:rPr>
          <w:rFonts w:asciiTheme="minorHAnsi" w:hAnsiTheme="minorHAnsi" w:cstheme="minorHAnsi"/>
        </w:rPr>
        <w:t>EGYEB_OFFB</w:t>
      </w:r>
      <w:proofErr w:type="spellEnd"/>
      <w:r w:rsidR="0058016F">
        <w:rPr>
          <w:rFonts w:asciiTheme="minorHAnsi" w:hAnsiTheme="minorHAnsi" w:cstheme="minorHAnsi"/>
        </w:rPr>
        <w:t>’), illetve a kényszerhitelek (’</w:t>
      </w:r>
      <w:proofErr w:type="spellStart"/>
      <w:r w:rsidR="0058016F">
        <w:rPr>
          <w:rFonts w:asciiTheme="minorHAnsi" w:hAnsiTheme="minorHAnsi" w:cstheme="minorHAnsi"/>
        </w:rPr>
        <w:t>FOLY_HIT</w:t>
      </w:r>
      <w:proofErr w:type="spellEnd"/>
      <w:r w:rsidR="0058016F">
        <w:rPr>
          <w:rFonts w:asciiTheme="minorHAnsi" w:hAnsiTheme="minorHAnsi" w:cstheme="minorHAnsi"/>
        </w:rPr>
        <w:t>’)</w:t>
      </w:r>
      <w:r>
        <w:rPr>
          <w:rFonts w:asciiTheme="minorHAnsi" w:hAnsiTheme="minorHAnsi" w:cstheme="minorHAnsi"/>
        </w:rPr>
        <w:t xml:space="preserve">. </w:t>
      </w:r>
      <w:r w:rsidR="00E458AB">
        <w:rPr>
          <w:rFonts w:asciiTheme="minorHAnsi" w:hAnsiTheme="minorHAnsi" w:cstheme="minorHAnsi"/>
        </w:rPr>
        <w:t>Az adatmodell „</w:t>
      </w:r>
      <w:proofErr w:type="spellStart"/>
      <w:r w:rsidR="00853BF7">
        <w:rPr>
          <w:rFonts w:asciiTheme="minorHAnsi" w:hAnsiTheme="minorHAnsi" w:cstheme="minorHAnsi"/>
        </w:rPr>
        <w:t>OFFB_REP</w:t>
      </w:r>
      <w:proofErr w:type="spellEnd"/>
      <w:r w:rsidR="00853BF7">
        <w:rPr>
          <w:rFonts w:asciiTheme="minorHAnsi" w:hAnsiTheme="minorHAnsi" w:cstheme="minorHAnsi"/>
        </w:rPr>
        <w:t xml:space="preserve">” - </w:t>
      </w:r>
      <w:r w:rsidR="00E458AB" w:rsidRPr="00E458AB">
        <w:rPr>
          <w:rFonts w:asciiTheme="minorHAnsi" w:hAnsiTheme="minorHAnsi" w:cstheme="minorHAnsi"/>
        </w:rPr>
        <w:t>Garancia / egyéb mérlegen kívüli instrumentumok (</w:t>
      </w:r>
      <w:proofErr w:type="spellStart"/>
      <w:r w:rsidR="00E458AB" w:rsidRPr="00E458AB">
        <w:rPr>
          <w:rFonts w:asciiTheme="minorHAnsi" w:hAnsiTheme="minorHAnsi" w:cstheme="minorHAnsi"/>
        </w:rPr>
        <w:t>OFFB</w:t>
      </w:r>
      <w:proofErr w:type="spellEnd"/>
      <w:r w:rsidR="00E458AB" w:rsidRPr="00E458AB">
        <w:rPr>
          <w:rFonts w:asciiTheme="minorHAnsi" w:hAnsiTheme="minorHAnsi" w:cstheme="minorHAnsi"/>
        </w:rPr>
        <w:t>) esetén jelentendő</w:t>
      </w:r>
      <w:r w:rsidR="00853BF7">
        <w:rPr>
          <w:rFonts w:asciiTheme="minorHAnsi" w:hAnsiTheme="minorHAnsi" w:cstheme="minorHAnsi"/>
        </w:rPr>
        <w:t xml:space="preserve"> </w:t>
      </w:r>
      <w:r w:rsidR="00E458AB">
        <w:rPr>
          <w:rFonts w:asciiTheme="minorHAnsi" w:hAnsiTheme="minorHAnsi" w:cstheme="minorHAnsi"/>
        </w:rPr>
        <w:t>és „</w:t>
      </w:r>
      <w:proofErr w:type="spellStart"/>
      <w:r w:rsidR="0058016F">
        <w:rPr>
          <w:rFonts w:asciiTheme="minorHAnsi" w:hAnsiTheme="minorHAnsi" w:cstheme="minorHAnsi"/>
        </w:rPr>
        <w:t>FOLYHIT</w:t>
      </w:r>
      <w:r w:rsidR="00853BF7">
        <w:rPr>
          <w:rFonts w:asciiTheme="minorHAnsi" w:hAnsiTheme="minorHAnsi" w:cstheme="minorHAnsi"/>
        </w:rPr>
        <w:t>_REP</w:t>
      </w:r>
      <w:proofErr w:type="spellEnd"/>
      <w:r w:rsidR="00853BF7">
        <w:rPr>
          <w:rFonts w:asciiTheme="minorHAnsi" w:hAnsiTheme="minorHAnsi" w:cstheme="minorHAnsi"/>
        </w:rPr>
        <w:t xml:space="preserve">”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Heading2"/>
        <w:rPr>
          <w:rFonts w:asciiTheme="minorHAnsi" w:hAnsiTheme="minorHAnsi" w:cstheme="minorHAnsi"/>
          <w:sz w:val="20"/>
          <w:szCs w:val="20"/>
        </w:rPr>
      </w:pPr>
      <w:bookmarkStart w:id="11" w:name="_Toc64967380"/>
      <w:bookmarkStart w:id="12" w:name="_Hlk19024490"/>
      <w:bookmarkStart w:id="13" w:name="_Toc149901995"/>
      <w:bookmarkStart w:id="14" w:name="_Toc137117978"/>
      <w:bookmarkEnd w:id="10"/>
      <w:r w:rsidRPr="006C72EB">
        <w:rPr>
          <w:rFonts w:asciiTheme="minorHAnsi" w:hAnsiTheme="minorHAnsi" w:cstheme="minorHAnsi"/>
          <w:sz w:val="20"/>
          <w:szCs w:val="20"/>
        </w:rPr>
        <w:t>Az adatok számbavétele</w:t>
      </w:r>
      <w:bookmarkEnd w:id="11"/>
      <w:bookmarkEnd w:id="13"/>
      <w:bookmarkEnd w:id="14"/>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értékadatokat</w:t>
      </w:r>
      <w:proofErr w:type="spellEnd"/>
      <w:r w:rsidRPr="006C72EB">
        <w:rPr>
          <w:rFonts w:asciiTheme="minorHAnsi" w:hAnsiTheme="minorHAnsi" w:cstheme="minorHAnsi"/>
        </w:rPr>
        <w:t xml:space="preserve"> – jelen módszertani segédlet eltérő rendelkezésének hiányában – </w:t>
      </w:r>
      <w:r w:rsidRPr="006C72EB">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themeColor="text1"/>
        </w:rPr>
        <w:t>forintosítva</w:t>
      </w:r>
      <w:proofErr w:type="spellEnd"/>
      <w:r w:rsidRPr="006C72EB">
        <w:rPr>
          <w:rFonts w:asciiTheme="minorHAnsi" w:hAnsiTheme="minorHAnsi" w:cstheme="minorHAnsi"/>
          <w:color w:val="000000" w:themeColor="text1"/>
        </w:rPr>
        <w:t xml:space="preserve"> kell s</w:t>
      </w:r>
      <w:r w:rsidRPr="006C72EB">
        <w:rPr>
          <w:rFonts w:asciiTheme="minorHAnsi" w:hAnsiTheme="minorHAnsi" w:cstheme="minorHAnsi"/>
        </w:rPr>
        <w:t>zerepeltetni.</w:t>
      </w:r>
    </w:p>
    <w:p w14:paraId="60A8A5F8" w14:textId="6FF7EFBD" w:rsidR="00167B5E" w:rsidRPr="006C72EB" w:rsidRDefault="004F577C" w:rsidP="008E587A">
      <w:pPr>
        <w:pStyle w:val="Heading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137117979"/>
      <w:bookmarkEnd w:id="1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C72EB">
        <w:rPr>
          <w:rFonts w:asciiTheme="minorHAnsi" w:hAnsiTheme="minorHAnsi" w:cstheme="minorHAnsi"/>
          <w:sz w:val="20"/>
          <w:szCs w:val="20"/>
        </w:rPr>
        <w:t xml:space="preserve">A </w:t>
      </w:r>
      <w:proofErr w:type="spellStart"/>
      <w:r w:rsidRPr="006C72EB">
        <w:rPr>
          <w:rFonts w:asciiTheme="minorHAnsi" w:hAnsiTheme="minorHAnsi" w:cstheme="minorHAnsi"/>
          <w:sz w:val="20"/>
          <w:szCs w:val="20"/>
        </w:rPr>
        <w:t>MEGF</w:t>
      </w:r>
      <w:proofErr w:type="spellEnd"/>
      <w:r w:rsidRPr="006C72EB">
        <w:rPr>
          <w:rFonts w:asciiTheme="minorHAnsi" w:hAnsiTheme="minorHAnsi" w:cstheme="minorHAnsi"/>
          <w:sz w:val="20"/>
          <w:szCs w:val="20"/>
        </w:rPr>
        <w:t xml:space="preserve"> kódú tábla kitöltésével kapcsolatos előírások</w:t>
      </w:r>
      <w:bookmarkEnd w:id="30"/>
      <w:bookmarkEnd w:id="31"/>
      <w:bookmarkEnd w:id="32"/>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xml:space="preserve">.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w:t>
      </w:r>
      <w:proofErr w:type="spellStart"/>
      <w:r w:rsidR="00AF3C93" w:rsidRPr="006C72EB">
        <w:rPr>
          <w:rFonts w:asciiTheme="minorHAnsi" w:hAnsiTheme="minorHAnsi" w:cstheme="minorHAnsi"/>
        </w:rPr>
        <w:t>MEGF</w:t>
      </w:r>
      <w:proofErr w:type="spellEnd"/>
      <w:r w:rsidR="00AF3C93" w:rsidRPr="006C72EB">
        <w:rPr>
          <w:rFonts w:asciiTheme="minorHAnsi" w:hAnsiTheme="minorHAnsi" w:cstheme="minorHAnsi"/>
        </w:rPr>
        <w:t xml:space="preserve">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Heading2"/>
        <w:rPr>
          <w:rFonts w:asciiTheme="minorHAnsi" w:hAnsiTheme="minorHAnsi" w:cstheme="minorHAnsi"/>
          <w:sz w:val="20"/>
          <w:szCs w:val="20"/>
        </w:rPr>
      </w:pPr>
      <w:bookmarkStart w:id="33" w:name="_Toc64967382"/>
      <w:bookmarkStart w:id="34" w:name="_Toc149901997"/>
      <w:bookmarkStart w:id="35" w:name="_Toc137117980"/>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INSTK</w:t>
      </w:r>
      <w:proofErr w:type="spellEnd"/>
      <w:r w:rsidR="00B116D7" w:rsidRPr="006C72EB">
        <w:rPr>
          <w:rFonts w:asciiTheme="minorHAnsi" w:hAnsiTheme="minorHAnsi" w:cstheme="minorHAnsi"/>
          <w:sz w:val="20"/>
          <w:szCs w:val="20"/>
        </w:rPr>
        <w:t>, INSTR)</w:t>
      </w:r>
      <w:bookmarkEnd w:id="33"/>
      <w:bookmarkEnd w:id="34"/>
      <w:bookmarkEnd w:id="35"/>
    </w:p>
    <w:p w14:paraId="2B95BB03" w14:textId="77777777" w:rsidR="00F3207B" w:rsidRPr="00F3207B" w:rsidRDefault="00F3207B" w:rsidP="00F3207B"/>
    <w:p w14:paraId="63FC41C2" w14:textId="7913A0CF" w:rsidR="00515DAC" w:rsidRPr="006C72EB" w:rsidRDefault="00B94827" w:rsidP="008E587A">
      <w:pPr>
        <w:pStyle w:val="Heading3"/>
        <w:rPr>
          <w:rFonts w:asciiTheme="minorHAnsi" w:hAnsiTheme="minorHAnsi" w:cstheme="minorHAnsi"/>
          <w:b/>
          <w:szCs w:val="20"/>
        </w:rPr>
      </w:pPr>
      <w:bookmarkStart w:id="36" w:name="_Toc64967383"/>
      <w:bookmarkStart w:id="37" w:name="_Toc149901998"/>
      <w:bookmarkStart w:id="38" w:name="_Toc137117981"/>
      <w:r w:rsidRPr="006C72EB">
        <w:rPr>
          <w:rFonts w:asciiTheme="minorHAnsi" w:hAnsiTheme="minorHAnsi" w:cstheme="minorHAnsi"/>
          <w:b/>
          <w:szCs w:val="20"/>
        </w:rPr>
        <w:t>Általános információk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-INSTR kapcsolat)</w:t>
      </w:r>
      <w:bookmarkEnd w:id="36"/>
      <w:bookmarkEnd w:id="37"/>
      <w:bookmarkEnd w:id="38"/>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xml:space="preserve">, amelyet/amelyeket két vagy több fél között létrejövő, jogilag kötelező </w:t>
      </w:r>
      <w:proofErr w:type="spellStart"/>
      <w:r w:rsidR="00765DF6" w:rsidRPr="006C72EB">
        <w:rPr>
          <w:rFonts w:asciiTheme="minorHAnsi" w:hAnsiTheme="minorHAnsi" w:cstheme="minorHAnsi"/>
        </w:rPr>
        <w:t>erejű</w:t>
      </w:r>
      <w:proofErr w:type="spellEnd"/>
      <w:r w:rsidR="00765DF6" w:rsidRPr="006C72EB">
        <w:rPr>
          <w:rFonts w:asciiTheme="minorHAnsi" w:hAnsiTheme="minorHAnsi" w:cstheme="minorHAnsi"/>
        </w:rPr>
        <w:t xml:space="preserve">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6C72EB">
        <w:rPr>
          <w:rFonts w:asciiTheme="minorHAnsi" w:hAnsiTheme="minorHAnsi" w:cstheme="minorHAnsi"/>
        </w:rPr>
        <w:t xml:space="preserve"> (kivéve pl. </w:t>
      </w:r>
      <w:proofErr w:type="spellStart"/>
      <w:r w:rsidR="00515DAC" w:rsidRPr="006C72EB">
        <w:rPr>
          <w:rFonts w:asciiTheme="minorHAnsi" w:hAnsiTheme="minorHAnsi" w:cstheme="minorHAnsi"/>
        </w:rPr>
        <w:t>installment</w:t>
      </w:r>
      <w:proofErr w:type="spellEnd"/>
      <w:r w:rsidR="00515DAC" w:rsidRPr="006C72EB">
        <w:rPr>
          <w:rFonts w:asciiTheme="minorHAnsi" w:hAnsiTheme="minorHAnsi" w:cstheme="minorHAnsi"/>
        </w:rPr>
        <w:t xml:space="preserve"> lehetőséget tartalmazó kártyahitelek)</w:t>
      </w:r>
      <w:r w:rsidRPr="006C72EB">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az INSTR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39" w:name="_Hlk522787012"/>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INSTK</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w:t>
      </w: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és nem </w:t>
      </w: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6C72EB">
        <w:rPr>
          <w:rFonts w:asciiTheme="minorHAnsi" w:eastAsia="Times New Roman" w:hAnsiTheme="minorHAnsi" w:cstheme="minorHAnsi"/>
        </w:rPr>
        <w:t>1:N</w:t>
      </w:r>
      <w:proofErr w:type="gramEnd"/>
      <w:r w:rsidRPr="006C72EB">
        <w:rPr>
          <w:rFonts w:asciiTheme="minorHAnsi" w:eastAsia="Times New Roman" w:hAnsiTheme="minorHAnsi" w:cstheme="minorHAnsi"/>
        </w:rPr>
        <w:t xml:space="preserve">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INSTR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installment</w:t>
      </w:r>
      <w:proofErr w:type="spellEnd"/>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 xml:space="preserve">hitelek (a kártyahitel és a kapcsolódó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az INSTR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xml:space="preserve">, ahol az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39"/>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akkor is, ha végül 1:1 kapcsolat fog fennállni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és INSTR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INSTR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 xml:space="preserve">abban az esetben, ha az </w:t>
      </w:r>
      <w:proofErr w:type="spellStart"/>
      <w:r w:rsidR="00C2414C" w:rsidRPr="006C72EB">
        <w:rPr>
          <w:rFonts w:asciiTheme="minorHAnsi" w:eastAsia="Times New Roman" w:hAnsiTheme="minorHAnsi" w:cstheme="minorHAnsi"/>
          <w:i/>
        </w:rPr>
        <w:t>INSTK</w:t>
      </w:r>
      <w:proofErr w:type="spellEnd"/>
      <w:r w:rsidR="00C2414C" w:rsidRPr="006C72EB">
        <w:rPr>
          <w:rFonts w:asciiTheme="minorHAnsi" w:eastAsia="Times New Roman" w:hAnsiTheme="minorHAnsi" w:cstheme="minorHAnsi"/>
          <w:i/>
        </w:rPr>
        <w:t xml:space="preserve"> táblában jelentett hitelkeret és az INSTR táblában jelentett instrumentum egyazon vonatkozási időszakban kerül megképzésre</w:t>
      </w:r>
      <w:r w:rsidRPr="006C72EB">
        <w:rPr>
          <w:rFonts w:asciiTheme="minorHAnsi" w:eastAsia="Times New Roman" w:hAnsiTheme="minorHAnsi" w:cstheme="minorHAnsi"/>
        </w:rPr>
        <w:t xml:space="preserve">. </w:t>
      </w:r>
      <w:bookmarkStart w:id="40" w:name="_Hlk535507180"/>
      <w:r w:rsidR="00B30DBA" w:rsidRPr="006C72EB">
        <w:rPr>
          <w:rFonts w:asciiTheme="minorHAnsi" w:eastAsia="Times New Roman" w:hAnsiTheme="minorHAnsi" w:cstheme="minorHAnsi"/>
        </w:rPr>
        <w:t xml:space="preserve">Ennek megfelelően abban az időszakban, amikor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keretinstrumentum megképzésre kerül, meg kell nyitni az INSTR táblában is egy instrumentumot, ahol az instrumentum összege megegyezik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adatokat a jelenlegi kamatstatisztikának megfelelően lehet jelenteni a szerződéskötéskor.</w:t>
      </w:r>
      <w:bookmarkEnd w:id="40"/>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proofErr w:type="spellStart"/>
      <w:r w:rsidRPr="006C72EB">
        <w:rPr>
          <w:rFonts w:asciiTheme="minorHAnsi" w:hAnsiTheme="minorHAnsi" w:cstheme="minorHAnsi"/>
          <w:b/>
        </w:rPr>
        <w:t>INSTK</w:t>
      </w:r>
      <w:proofErr w:type="spellEnd"/>
      <w:r w:rsidRPr="006C72EB">
        <w:rPr>
          <w:rFonts w:asciiTheme="minorHAnsi" w:hAnsiTheme="minorHAnsi" w:cstheme="minorHAnsi"/>
          <w:b/>
        </w:rPr>
        <w:t xml:space="preserve">- INSTR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w:t>
      </w:r>
      <w:proofErr w:type="gramStart"/>
      <w:r w:rsidRPr="006C72EB">
        <w:rPr>
          <w:rFonts w:asciiTheme="minorHAnsi" w:eastAsia="Times New Roman" w:hAnsiTheme="minorHAnsi" w:cstheme="minorHAnsi"/>
        </w:rPr>
        <w:t>kamatozású</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 </w:t>
      </w:r>
      <w:proofErr w:type="spellStart"/>
      <w:r w:rsidR="000B4D9F" w:rsidRPr="006C72EB">
        <w:rPr>
          <w:rFonts w:asciiTheme="minorHAnsi" w:eastAsia="Times New Roman" w:hAnsiTheme="minorHAnsi" w:cstheme="minorHAnsi"/>
        </w:rPr>
        <w:t>tranche</w:t>
      </w:r>
      <w:proofErr w:type="spellEnd"/>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proofErr w:type="spellStart"/>
      <w:r w:rsidR="000B4D9F" w:rsidRPr="006C72EB">
        <w:rPr>
          <w:rFonts w:asciiTheme="minorHAnsi" w:eastAsia="Times New Roman" w:hAnsiTheme="minorHAnsi" w:cstheme="minorHAnsi"/>
        </w:rPr>
        <w:t>tranche</w:t>
      </w:r>
      <w:proofErr w:type="spellEnd"/>
      <w:r w:rsidR="000B4D9F" w:rsidRPr="006C72EB">
        <w:rPr>
          <w:rFonts w:asciiTheme="minorHAnsi" w:eastAsia="Times New Roman" w:hAnsiTheme="minorHAnsi" w:cstheme="minorHAnsi"/>
        </w:rPr>
        <w:t xml:space="preserv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w:t>
      </w:r>
      <w:proofErr w:type="spellStart"/>
      <w:r w:rsidR="00C2414C" w:rsidRPr="006C72EB">
        <w:rPr>
          <w:rFonts w:asciiTheme="minorHAnsi" w:eastAsia="Times New Roman" w:hAnsiTheme="minorHAnsi" w:cstheme="minorHAnsi"/>
        </w:rPr>
        <w:t>FOLY</w:t>
      </w:r>
      <w:proofErr w:type="spellEnd"/>
      <w:r w:rsidR="00C2414C" w:rsidRPr="006C72EB">
        <w:rPr>
          <w:rFonts w:asciiTheme="minorHAnsi" w:eastAsia="Times New Roman" w:hAnsiTheme="minorHAnsi" w:cstheme="minorHAnsi"/>
        </w:rPr>
        <w:t xml:space="preserve">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w:t>
      </w:r>
      <w:proofErr w:type="spellStart"/>
      <w:r w:rsidR="005844DF" w:rsidRPr="006C72EB">
        <w:rPr>
          <w:rFonts w:asciiTheme="minorHAnsi" w:eastAsia="Times New Roman" w:hAnsiTheme="minorHAnsi" w:cstheme="minorHAnsi"/>
        </w:rPr>
        <w:t>INSTK</w:t>
      </w:r>
      <w:proofErr w:type="spellEnd"/>
      <w:r w:rsidR="005844DF" w:rsidRPr="006C72EB">
        <w:rPr>
          <w:rFonts w:asciiTheme="minorHAnsi" w:eastAsia="Times New Roman" w:hAnsiTheme="minorHAnsi" w:cstheme="minorHAnsi"/>
        </w:rPr>
        <w:t xml:space="preserve"> táblában keretinstrumentum képzése szükséges, amely összefűzi a folyósításokat. </w:t>
      </w:r>
      <w:r w:rsidR="00D57797" w:rsidRPr="006C72EB">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Alapelv: a jelenlegi kamatstatisztika alapját képező instrumentumok mindenképp az INSTR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proofErr w:type="spellStart"/>
      <w:r w:rsidRPr="006C72EB">
        <w:rPr>
          <w:rFonts w:asciiTheme="minorHAnsi" w:hAnsiTheme="minorHAnsi" w:cstheme="minorHAnsi"/>
          <w:b/>
          <w:color w:val="000000"/>
        </w:rPr>
        <w:t>INSTK</w:t>
      </w:r>
      <w:proofErr w:type="spellEnd"/>
      <w:r w:rsidRPr="006C72EB">
        <w:rPr>
          <w:rFonts w:asciiTheme="minorHAnsi" w:hAnsiTheme="minorHAnsi" w:cstheme="minorHAnsi"/>
          <w:b/>
          <w:color w:val="000000"/>
        </w:rPr>
        <w:t>-INSTR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nagykeretből megnyitnak egy kisebb keretet (alkeretet), ami szintén 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INSTK-ba</w:t>
      </w:r>
      <w:proofErr w:type="spellEnd"/>
      <w:r w:rsidRPr="006C72EB">
        <w:rPr>
          <w:rFonts w:asciiTheme="minorHAnsi" w:eastAsia="Times New Roman" w:hAnsiTheme="minorHAnsi" w:cstheme="minorHAnsi"/>
          <w:color w:val="000000"/>
        </w:rPr>
        <w:t xml:space="preserve">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w:t>
      </w:r>
      <w:proofErr w:type="spellStart"/>
      <w:r w:rsidRPr="006C72EB">
        <w:rPr>
          <w:rFonts w:asciiTheme="minorHAnsi" w:eastAsia="Times New Roman" w:hAnsiTheme="minorHAnsi" w:cstheme="minorHAnsi"/>
          <w:color w:val="000000"/>
        </w:rPr>
        <w:t>FOLY</w:t>
      </w:r>
      <w:proofErr w:type="spellEnd"/>
      <w:r w:rsidRPr="006C72EB">
        <w:rPr>
          <w:rFonts w:asciiTheme="minorHAnsi" w:eastAsia="Times New Roman" w:hAnsiTheme="minorHAnsi" w:cstheme="minorHAnsi"/>
          <w:color w:val="000000"/>
        </w:rPr>
        <w:t xml:space="preserve">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az INSTR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w:t>
      </w:r>
      <w:proofErr w:type="spellStart"/>
      <w:r w:rsidRPr="006C72EB">
        <w:rPr>
          <w:rFonts w:asciiTheme="minorHAnsi" w:eastAsia="Times New Roman" w:hAnsiTheme="minorHAnsi" w:cstheme="minorHAnsi"/>
        </w:rPr>
        <w:t>FOLY</w:t>
      </w:r>
      <w:proofErr w:type="spellEnd"/>
      <w:r w:rsidRPr="006C72EB">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késedelem, </w:t>
      </w:r>
      <w:proofErr w:type="gramStart"/>
      <w:r w:rsidRPr="006C72EB">
        <w:rPr>
          <w:rFonts w:asciiTheme="minorHAnsi" w:eastAsia="Times New Roman" w:hAnsiTheme="minorHAnsi" w:cstheme="minorHAnsi"/>
        </w:rPr>
        <w:t>átstrukturálás</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(INSTR)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kivéve azokat a kitettséget nem jelentő hitel/lízingkereteket, 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Rulírozó hitelek esetén, amennyiben nem definiált a </w:t>
      </w:r>
      <w:proofErr w:type="spellStart"/>
      <w:r w:rsidR="005B2990" w:rsidRPr="006C72EB">
        <w:rPr>
          <w:rFonts w:asciiTheme="minorHAnsi" w:hAnsiTheme="minorHAnsi" w:cstheme="minorHAnsi"/>
        </w:rPr>
        <w:t>multipurpose</w:t>
      </w:r>
      <w:proofErr w:type="spellEnd"/>
      <w:r w:rsidR="003C2E22" w:rsidRPr="006C72EB">
        <w:rPr>
          <w:rFonts w:asciiTheme="minorHAnsi" w:hAnsiTheme="minorHAnsi" w:cstheme="minorHAnsi"/>
        </w:rPr>
        <w:t xml:space="preserve"> </w:t>
      </w:r>
      <w:r w:rsidRPr="006C72EB">
        <w:rPr>
          <w:rFonts w:asciiTheme="minorHAnsi" w:hAnsiTheme="minorHAnsi" w:cstheme="minorHAnsi"/>
        </w:rPr>
        <w:t xml:space="preserve">szerződésben konkrétan, hogy mekkora összeg hívható le rulírozó hitelként, a rulírozó hitelinstrumentum szintű le nem hívott hitelkeret nem értelmezett, a le nem hívott hitelkeret tényleges értéke a főkeretnél,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rulírozó hitelről van-e szó vagy sem -, ha</w:t>
      </w:r>
      <w:r w:rsidRPr="006C72EB">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 xml:space="preserve">nem </w:t>
      </w:r>
      <w:proofErr w:type="spellStart"/>
      <w:r w:rsidR="009F2150" w:rsidRPr="006C72EB">
        <w:rPr>
          <w:rFonts w:asciiTheme="minorHAnsi" w:hAnsiTheme="minorHAnsi" w:cstheme="minorHAnsi"/>
          <w:i/>
          <w:iCs/>
        </w:rPr>
        <w:t>duplikálódhat</w:t>
      </w:r>
      <w:proofErr w:type="spellEnd"/>
      <w:r w:rsidR="009F2150" w:rsidRPr="006C72EB">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Paragraph"/>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 xml:space="preserve">az </w:t>
      </w:r>
      <w:proofErr w:type="spellStart"/>
      <w:r w:rsidR="00EA7644" w:rsidRPr="00E458AB">
        <w:rPr>
          <w:rFonts w:asciiTheme="minorHAnsi" w:hAnsiTheme="minorHAnsi" w:cstheme="minorHAnsi"/>
        </w:rPr>
        <w:t>INSTK</w:t>
      </w:r>
      <w:proofErr w:type="spellEnd"/>
      <w:r w:rsidR="00EA7644" w:rsidRPr="00E458AB">
        <w:rPr>
          <w:rFonts w:asciiTheme="minorHAnsi" w:hAnsiTheme="minorHAnsi" w:cstheme="minorHAnsi"/>
        </w:rPr>
        <w:t xml:space="preserve">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INSTR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41"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458AB">
        <w:rPr>
          <w:rFonts w:asciiTheme="minorHAnsi" w:hAnsiTheme="minorHAnsi" w:cstheme="minorHAnsi"/>
        </w:rPr>
        <w:t>tartottá</w:t>
      </w:r>
      <w:proofErr w:type="spellEnd"/>
      <w:r w:rsidR="00E30B9F" w:rsidRPr="00E458AB">
        <w:rPr>
          <w:rFonts w:asciiTheme="minorHAnsi" w:hAnsiTheme="minorHAnsi" w:cstheme="minorHAnsi"/>
        </w:rPr>
        <w:t xml:space="preserve"> minősített kategóriába kerül besorolásra. </w:t>
      </w:r>
      <w:r w:rsidR="00E30B9F">
        <w:rPr>
          <w:rFonts w:asciiTheme="minorHAnsi" w:hAnsiTheme="minorHAnsi" w:cstheme="minorHAnsi"/>
        </w:rPr>
        <w:t>Az sem eredményez instrumentum típus váltást, ha például egy rulírozó folyószámlahitel problémássá válik és emiatt a rulírozó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8CA39CC"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r w:rsidR="002A2DA2" w:rsidRPr="006C72EB">
        <w:rPr>
          <w:rFonts w:asciiTheme="minorHAnsi" w:hAnsiTheme="minorHAnsi" w:cstheme="minorHAnsi"/>
        </w:rPr>
        <w:t xml:space="preserve">INSTR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del w:id="42" w:author="MNB" w:date="2023-11-03T11:08:00Z">
        <w:r w:rsidR="00BF248E" w:rsidRPr="006C72EB">
          <w:rPr>
            <w:rFonts w:asciiTheme="minorHAnsi" w:hAnsiTheme="minorHAnsi" w:cstheme="minorHAnsi"/>
          </w:rPr>
          <w:delText>’UNKNOWN’</w:delText>
        </w:r>
      </w:del>
      <w:ins w:id="43" w:author="MNB" w:date="2023-11-03T11:08:00Z">
        <w:r w:rsidR="00BF248E" w:rsidRPr="006C72EB">
          <w:rPr>
            <w:rFonts w:asciiTheme="minorHAnsi" w:hAnsiTheme="minorHAnsi" w:cstheme="minorHAnsi"/>
          </w:rPr>
          <w:t>’</w:t>
        </w:r>
        <w:proofErr w:type="spellStart"/>
        <w:r w:rsidR="00BF248E" w:rsidRPr="006C72EB">
          <w:rPr>
            <w:rFonts w:asciiTheme="minorHAnsi" w:hAnsiTheme="minorHAnsi" w:cstheme="minorHAnsi"/>
          </w:rPr>
          <w:t>UNKNOWN</w:t>
        </w:r>
        <w:r w:rsidR="00686676">
          <w:rPr>
            <w:rFonts w:asciiTheme="minorHAnsi" w:hAnsiTheme="minorHAnsi" w:cstheme="minorHAnsi"/>
          </w:rPr>
          <w:t>_K</w:t>
        </w:r>
        <w:proofErr w:type="spellEnd"/>
        <w:r w:rsidR="00BF248E" w:rsidRPr="006C72EB">
          <w:rPr>
            <w:rFonts w:asciiTheme="minorHAnsi" w:hAnsiTheme="minorHAnsi" w:cstheme="minorHAnsi"/>
          </w:rPr>
          <w:t>’</w:t>
        </w:r>
      </w:ins>
      <w:r w:rsidRPr="006C72EB">
        <w:rPr>
          <w:rFonts w:asciiTheme="minorHAnsi" w:hAnsiTheme="minorHAnsi" w:cstheme="minorHAnsi"/>
        </w:rPr>
        <w:t>) és az INSTR tábla „hitel jellege” mezője között kell lenni (beruházási/forgóeszköz/egyéb</w:t>
      </w:r>
      <w:r w:rsidR="00BF248E" w:rsidRPr="006C72EB">
        <w:rPr>
          <w:rFonts w:asciiTheme="minorHAnsi" w:hAnsiTheme="minorHAnsi" w:cstheme="minorHAnsi"/>
        </w:rPr>
        <w:t xml:space="preserve"> – </w:t>
      </w:r>
      <w:proofErr w:type="spellStart"/>
      <w:r w:rsidR="00BF248E" w:rsidRPr="006C72EB">
        <w:rPr>
          <w:rFonts w:asciiTheme="minorHAnsi" w:hAnsiTheme="minorHAnsi" w:cstheme="minorHAnsi"/>
        </w:rPr>
        <w:t>BERH</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FORG</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EGYH</w:t>
      </w:r>
      <w:proofErr w:type="spellEnd"/>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nem kell keretet képezni, csak az INSTR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 xml:space="preserve">kkor megengedett 1:1 kapcsolat esetén is az </w:t>
      </w:r>
      <w:proofErr w:type="spellStart"/>
      <w:r w:rsidR="000F283B" w:rsidRPr="006C72EB">
        <w:rPr>
          <w:rFonts w:asciiTheme="minorHAnsi" w:hAnsiTheme="minorHAnsi" w:cstheme="minorHAnsi"/>
        </w:rPr>
        <w:t>INSTK</w:t>
      </w:r>
      <w:proofErr w:type="spellEnd"/>
      <w:r w:rsidR="000F283B" w:rsidRPr="006C72EB">
        <w:rPr>
          <w:rFonts w:asciiTheme="minorHAnsi" w:hAnsiTheme="minorHAnsi" w:cstheme="minorHAnsi"/>
        </w:rPr>
        <w:t xml:space="preserve">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INSTR tábla: akkor kell tölteni a szülő (nem speciális keret és nem keret) azonosítót, ha lakossági </w:t>
      </w:r>
      <w:proofErr w:type="spellStart"/>
      <w:r w:rsidRPr="006C72EB">
        <w:rPr>
          <w:rFonts w:asciiTheme="minorHAnsi" w:hAnsiTheme="minorHAnsi" w:cstheme="minorHAnsi"/>
        </w:rPr>
        <w:t>installment</w:t>
      </w:r>
      <w:proofErr w:type="spellEnd"/>
      <w:r w:rsidRPr="006C72EB">
        <w:rPr>
          <w:rFonts w:asciiTheme="minorHAnsi" w:hAnsiTheme="minorHAnsi" w:cstheme="minorHAnsi"/>
        </w:rPr>
        <w:t xml:space="preserve">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ahol a 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w:t>
      </w:r>
      <w:proofErr w:type="spellStart"/>
      <w:r w:rsidR="00A17870" w:rsidRPr="006C72EB">
        <w:rPr>
          <w:rFonts w:asciiTheme="minorHAnsi" w:hAnsiTheme="minorHAnsi" w:cstheme="minorHAnsi"/>
        </w:rPr>
        <w:t>INSTK</w:t>
      </w:r>
      <w:proofErr w:type="spellEnd"/>
      <w:r w:rsidR="00A17870" w:rsidRPr="006C72EB">
        <w:rPr>
          <w:rFonts w:asciiTheme="minorHAnsi" w:hAnsiTheme="minorHAnsi" w:cstheme="minorHAnsi"/>
        </w:rPr>
        <w:t xml:space="preserve"> táblában szerepel, akkor az INSTR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w:t>
      </w:r>
      <w:proofErr w:type="spellStart"/>
      <w:r w:rsidR="00485C85" w:rsidRPr="006C72EB">
        <w:rPr>
          <w:rFonts w:asciiTheme="minorHAnsi" w:eastAsia="Times New Roman" w:hAnsiTheme="minorHAnsi" w:cstheme="minorHAnsi"/>
          <w:color w:val="000000"/>
        </w:rPr>
        <w:t>INSTK</w:t>
      </w:r>
      <w:proofErr w:type="spellEnd"/>
      <w:r w:rsidR="00485C85" w:rsidRPr="006C72EB">
        <w:rPr>
          <w:rFonts w:asciiTheme="minorHAnsi" w:eastAsia="Times New Roman" w:hAnsiTheme="minorHAnsi" w:cstheme="minorHAnsi"/>
          <w:color w:val="000000"/>
        </w:rPr>
        <w:t xml:space="preserve"> mind az INSTR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29F8E23F"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rögzítésre kerül, jelentendő az adatmodellben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Minden instrumentum esetén jelentendő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akkor jelentendő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Heading3"/>
        <w:rPr>
          <w:rFonts w:asciiTheme="minorHAnsi" w:hAnsiTheme="minorHAnsi" w:cstheme="minorHAnsi"/>
          <w:b/>
          <w:szCs w:val="20"/>
        </w:rPr>
      </w:pPr>
      <w:bookmarkStart w:id="44" w:name="_Toc64967384"/>
      <w:bookmarkStart w:id="45" w:name="_Toc149901999"/>
      <w:bookmarkStart w:id="46" w:name="_Toc137117982"/>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 xml:space="preserve"> táblában jelentendő adatkörök</w:t>
      </w:r>
      <w:bookmarkEnd w:id="44"/>
      <w:bookmarkEnd w:id="45"/>
      <w:bookmarkEnd w:id="46"/>
    </w:p>
    <w:p w14:paraId="2B407F8C" w14:textId="5F6AA4A7" w:rsidR="003B3CF3" w:rsidRPr="006C72EB" w:rsidRDefault="003B3CF3" w:rsidP="00315823">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az INSTR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attól az időponttól jelentendő, amikor az instrumentumot megkeletkeztető szerződés aláírásra került, és az instrumentumot a banki rendszerben is létrehozták.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mind pedig az INSTR táblában csak akkor kell egy keretjellegű instrumentumot szerepeltetni, ha azok kitettséget jelentenek a bank számára. Fentiek alapján a keret létrejöttének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 indulásának időpontja az a nap, amikor a megállapodás valamennyi szerződő fél számára kötelezővé válik. Alapesetben a két időpont megegyezik, csak abban az esetben lehet különbség, ha </w:t>
      </w:r>
      <w:proofErr w:type="spellStart"/>
      <w:r w:rsidR="006B3416" w:rsidRPr="006C72EB">
        <w:rPr>
          <w:rFonts w:asciiTheme="minorHAnsi" w:hAnsiTheme="minorHAnsi" w:cstheme="minorHAnsi"/>
        </w:rPr>
        <w:t>hatályosulási</w:t>
      </w:r>
      <w:proofErr w:type="spellEnd"/>
      <w:r w:rsidR="006B3416" w:rsidRPr="006C72EB">
        <w:rPr>
          <w:rFonts w:asciiTheme="minorHAnsi" w:hAnsiTheme="minorHAnsi" w:cstheme="minorHAnsi"/>
        </w:rPr>
        <w:t xml:space="preserve">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 xml:space="preserve">Az „Instrumentum (speciális keret) szervezeti azonosító” szerződésazonosító kell legyen,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proofErr w:type="spellStart"/>
      <w:r w:rsidR="009836AF" w:rsidRPr="006C72EB">
        <w:rPr>
          <w:rFonts w:asciiTheme="minorHAnsi" w:hAnsiTheme="minorHAnsi" w:cstheme="minorHAnsi"/>
        </w:rPr>
        <w:t>INSTK</w:t>
      </w:r>
      <w:proofErr w:type="spellEnd"/>
      <w:r w:rsidR="009836AF" w:rsidRPr="006C72EB">
        <w:rPr>
          <w:rFonts w:asciiTheme="minorHAnsi" w:hAnsiTheme="minorHAnsi" w:cstheme="minorHAnsi"/>
        </w:rPr>
        <w:t xml:space="preserve"> táblában jelentett instrumentum egy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része, akkor meg kell adni a </w:t>
      </w:r>
      <w:proofErr w:type="spellStart"/>
      <w:r w:rsidR="009836AF" w:rsidRPr="006C72EB">
        <w:rPr>
          <w:rFonts w:asciiTheme="minorHAnsi" w:hAnsiTheme="minorHAnsi" w:cstheme="minorHAnsi"/>
        </w:rPr>
        <w:t>szindikált</w:t>
      </w:r>
      <w:proofErr w:type="spellEnd"/>
      <w:r w:rsidR="009836AF" w:rsidRPr="006C72EB">
        <w:rPr>
          <w:rFonts w:asciiTheme="minorHAnsi" w:hAnsiTheme="minorHAnsi" w:cstheme="minorHAnsi"/>
        </w:rPr>
        <w:t xml:space="preserve"> hitel egységesen képzendő azonosítóját, ami a következő: a főszervező országkódja + a főszervező </w:t>
      </w:r>
      <w:proofErr w:type="spellStart"/>
      <w:r w:rsidR="009836AF" w:rsidRPr="006C72EB">
        <w:rPr>
          <w:rFonts w:asciiTheme="minorHAnsi" w:hAnsiTheme="minorHAnsi" w:cstheme="minorHAnsi"/>
        </w:rPr>
        <w:t>BIC</w:t>
      </w:r>
      <w:proofErr w:type="spellEnd"/>
      <w:r w:rsidR="009836AF"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664168" w:rsidRPr="006C72EB">
        <w:rPr>
          <w:rFonts w:asciiTheme="minorHAnsi" w:hAnsiTheme="minorHAnsi" w:cstheme="minorHAnsi"/>
        </w:rPr>
        <w:t xml:space="preserve">, illetve a főszervező által megadott azonosító kódot (amennyiben az </w:t>
      </w:r>
      <w:proofErr w:type="spellStart"/>
      <w:r w:rsidR="00664168" w:rsidRPr="006C72EB">
        <w:rPr>
          <w:rFonts w:asciiTheme="minorHAnsi" w:hAnsiTheme="minorHAnsi" w:cstheme="minorHAnsi"/>
        </w:rPr>
        <w:t>Anacredit</w:t>
      </w:r>
      <w:proofErr w:type="spellEnd"/>
      <w:r w:rsidR="00664168" w:rsidRPr="006C72EB">
        <w:rPr>
          <w:rFonts w:asciiTheme="minorHAnsi" w:hAnsiTheme="minorHAnsi" w:cstheme="minorHAnsi"/>
        </w:rPr>
        <w: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 xml:space="preserve">A </w:t>
      </w:r>
      <w:proofErr w:type="spellStart"/>
      <w:r w:rsidR="007A0666" w:rsidRPr="006C72EB">
        <w:rPr>
          <w:rFonts w:asciiTheme="minorHAnsi" w:hAnsiTheme="minorHAnsi" w:cstheme="minorHAnsi"/>
        </w:rPr>
        <w:t>szindikált</w:t>
      </w:r>
      <w:proofErr w:type="spellEnd"/>
      <w:r w:rsidR="007A0666" w:rsidRPr="006C72EB">
        <w:rPr>
          <w:rFonts w:asciiTheme="minorHAnsi" w:hAnsiTheme="minorHAnsi" w:cstheme="minorHAnsi"/>
        </w:rPr>
        <w:t xml:space="preserve"> hitelek jelentésének módjáról a </w:t>
      </w:r>
      <w:proofErr w:type="spellStart"/>
      <w:r w:rsidR="007A0666" w:rsidRPr="006C72EB">
        <w:rPr>
          <w:rFonts w:asciiTheme="minorHAnsi" w:hAnsiTheme="minorHAnsi" w:cstheme="minorHAnsi"/>
        </w:rPr>
        <w:t>SZIND</w:t>
      </w:r>
      <w:proofErr w:type="spellEnd"/>
      <w:r w:rsidR="007A0666" w:rsidRPr="006C72EB">
        <w:rPr>
          <w:rFonts w:asciiTheme="minorHAnsi" w:hAnsiTheme="minorHAnsi" w:cstheme="minorHAnsi"/>
        </w:rPr>
        <w:t xml:space="preserve">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 xml:space="preserve">azonosítóhoz adható meg a megfelelő </w:t>
      </w:r>
      <w:proofErr w:type="spellStart"/>
      <w:r w:rsidRPr="006C72EB">
        <w:rPr>
          <w:rFonts w:asciiTheme="minorHAnsi" w:hAnsiTheme="minorHAnsi" w:cstheme="minorHAnsi"/>
        </w:rPr>
        <w:t>KHR</w:t>
      </w:r>
      <w:proofErr w:type="spellEnd"/>
      <w:r w:rsidRPr="006C72EB">
        <w:rPr>
          <w:rFonts w:asciiTheme="minorHAnsi" w:hAnsiTheme="minorHAnsi" w:cstheme="minorHAnsi"/>
        </w:rPr>
        <w:t>-azonosító.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ezen mezők esetében tehát az az időpont jelentendő, amikor a szerződéses megállapodás </w:t>
      </w:r>
      <w:proofErr w:type="spellStart"/>
      <w:r w:rsidRPr="006C72EB">
        <w:rPr>
          <w:rFonts w:asciiTheme="minorHAnsi" w:hAnsiTheme="minorHAnsi" w:cstheme="minorHAnsi"/>
        </w:rPr>
        <w:t>vala</w:t>
      </w:r>
      <w:proofErr w:type="spellEnd"/>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 keretet mindaddig bent kell tartani, amíg kapcsolódik hozzá élő instrumentum az INSTR táblában.</w:t>
      </w:r>
    </w:p>
    <w:p w14:paraId="6B4D022A" w14:textId="77777777" w:rsidR="00413EA7" w:rsidRPr="006C72EB" w:rsidRDefault="00413EA7" w:rsidP="00413EA7">
      <w:pPr>
        <w:rPr>
          <w:rFonts w:cs="Arial"/>
        </w:rPr>
      </w:pPr>
      <w:bookmarkStart w:id="47"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47"/>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6C72EB">
        <w:rPr>
          <w:rFonts w:asciiTheme="minorHAnsi" w:hAnsiTheme="minorHAnsi" w:cstheme="minorHAnsi"/>
        </w:rPr>
        <w:t>UNKNOWN</w:t>
      </w:r>
      <w:ins w:id="48" w:author="MNB" w:date="2023-11-03T11:08:00Z">
        <w:r w:rsidR="00686676">
          <w:rPr>
            <w:rFonts w:asciiTheme="minorHAnsi" w:hAnsiTheme="minorHAnsi" w:cstheme="minorHAnsi"/>
          </w:rPr>
          <w:t>_K</w:t>
        </w:r>
      </w:ins>
      <w:proofErr w:type="spellEnd"/>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 xml:space="preserve">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nyíló</w:t>
      </w:r>
      <w:r w:rsidR="00A5721E">
        <w:rPr>
          <w:rFonts w:asciiTheme="minorHAnsi" w:hAnsiTheme="minorHAnsi" w:cstheme="minorHAnsi"/>
        </w:rPr>
        <w:t xml:space="preserve"> rulírozó folyószámlahitel keretek ’</w:t>
      </w:r>
      <w:proofErr w:type="spellStart"/>
      <w:r w:rsidR="00A5721E" w:rsidRPr="00A5721E">
        <w:rPr>
          <w:rFonts w:asciiTheme="minorHAnsi" w:hAnsiTheme="minorHAnsi" w:cstheme="minorHAnsi"/>
        </w:rPr>
        <w:t>FOLYOSZLA_K</w:t>
      </w:r>
      <w:proofErr w:type="spellEnd"/>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 xml:space="preserve">A még rendelkezésre álló (le nem hívott) hitelkeret keretszinten értelmezendő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INSTR-ben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INSTR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w:t>
      </w:r>
      <w:proofErr w:type="spellStart"/>
      <w:r w:rsidR="007A3984">
        <w:rPr>
          <w:rFonts w:asciiTheme="minorHAnsi" w:hAnsiTheme="minorHAnsi" w:cstheme="minorHAnsi"/>
        </w:rPr>
        <w:t>multicurrency</w:t>
      </w:r>
      <w:proofErr w:type="spellEnd"/>
      <w:r w:rsidR="007A3984">
        <w:rPr>
          <w:rFonts w:asciiTheme="minorHAnsi" w:hAnsiTheme="minorHAnsi" w:cstheme="minorHAnsi"/>
        </w:rPr>
        <w:t xml:space="preserve"> hitelek kivételével)</w:t>
      </w:r>
      <w:r w:rsidRPr="006C72EB">
        <w:rPr>
          <w:rFonts w:asciiTheme="minorHAnsi" w:hAnsiTheme="minorHAnsi" w:cstheme="minorHAnsi"/>
        </w:rPr>
        <w:t>,</w:t>
      </w:r>
    </w:p>
    <w:p w14:paraId="32C5C387" w14:textId="2C7DD71E" w:rsidR="0081293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egyidejűleg az INSTR táblában is indul instrumentum (ami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megnyitott alkeret alá, hanem közvetlenül a főkeret alá tartozik), akkor a főkeret le nem hívott keretösszege, az alkeret keretösszege és az INSTR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w:t>
      </w:r>
      <w:proofErr w:type="spellStart"/>
      <w:r w:rsidRPr="006C72EB">
        <w:rPr>
          <w:rFonts w:asciiTheme="minorHAnsi" w:hAnsiTheme="minorHAnsi" w:cstheme="minorHAnsi"/>
        </w:rPr>
        <w:t>INSTK.REND_HKERET_OSSZEG</w:t>
      </w:r>
      <w:proofErr w:type="spellEnd"/>
      <w:r w:rsidRPr="006C72EB">
        <w:rPr>
          <w:rFonts w:asciiTheme="minorHAnsi" w:hAnsiTheme="minorHAnsi" w:cstheme="minorHAnsi"/>
        </w:rPr>
        <w:t xml:space="preserve">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INSTR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INSTR táblában jelentendő. </w:t>
      </w:r>
      <w:bookmarkStart w:id="49"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 xml:space="preserve">A kerethez kapcsolódó, annak megnyitása során felmerült </w:t>
      </w:r>
      <w:proofErr w:type="gramStart"/>
      <w:r w:rsidR="007A2CEC" w:rsidRPr="006C72EB">
        <w:rPr>
          <w:rFonts w:asciiTheme="minorHAnsi" w:hAnsiTheme="minorHAnsi" w:cstheme="minorHAnsi"/>
          <w:b/>
        </w:rPr>
        <w:t>mérlegtételek</w:t>
      </w:r>
      <w:r w:rsidR="007A2CEC" w:rsidRPr="006C72EB">
        <w:rPr>
          <w:rFonts w:asciiTheme="minorHAnsi" w:hAnsiTheme="minorHAnsi" w:cstheme="minorHAnsi"/>
        </w:rPr>
        <w:t>”-</w:t>
      </w:r>
      <w:proofErr w:type="gramEnd"/>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INSTR-instrumentum, ahol az amortizált bekerülési érték részét képezik az ilyen jellegű tételek.  </w:t>
      </w:r>
      <w:r w:rsidR="00D817BD" w:rsidRPr="006C72EB">
        <w:rPr>
          <w:rFonts w:asciiTheme="minorHAnsi" w:hAnsiTheme="minorHAnsi" w:cstheme="minorHAnsi"/>
        </w:rPr>
        <w:t xml:space="preserve">A szabad, lehívható kerettel arányos rendelkezésre tartási jutalékot az INSTR-ben nyitott instrumentum indulása után is ki kell mutatni az </w:t>
      </w:r>
      <w:proofErr w:type="spellStart"/>
      <w:r w:rsidR="00D817BD" w:rsidRPr="006C72EB">
        <w:rPr>
          <w:rFonts w:asciiTheme="minorHAnsi" w:hAnsiTheme="minorHAnsi" w:cstheme="minorHAnsi"/>
        </w:rPr>
        <w:t>INSTK</w:t>
      </w:r>
      <w:proofErr w:type="spellEnd"/>
      <w:r w:rsidR="00D817BD" w:rsidRPr="006C72EB">
        <w:rPr>
          <w:rFonts w:asciiTheme="minorHAnsi" w:hAnsiTheme="minorHAnsi" w:cstheme="minorHAnsi"/>
        </w:rPr>
        <w:t xml:space="preserve">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50" w:name="_Toc520987549"/>
      <w:bookmarkStart w:id="51" w:name="_Toc526428458"/>
      <w:bookmarkStart w:id="52" w:name="_Toc526428508"/>
      <w:bookmarkStart w:id="53" w:name="_Toc526428536"/>
      <w:bookmarkStart w:id="54" w:name="_Toc526510056"/>
      <w:bookmarkStart w:id="55" w:name="_Toc529486522"/>
      <w:bookmarkStart w:id="56" w:name="_Toc529973898"/>
      <w:bookmarkStart w:id="57" w:name="_Hlk11761800"/>
      <w:bookmarkStart w:id="58" w:name="_Hlk11762078"/>
      <w:bookmarkEnd w:id="50"/>
      <w:bookmarkEnd w:id="51"/>
      <w:bookmarkEnd w:id="52"/>
      <w:bookmarkEnd w:id="53"/>
      <w:bookmarkEnd w:id="54"/>
      <w:bookmarkEnd w:id="55"/>
      <w:bookmarkEnd w:id="56"/>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 xml:space="preserve">„Keret egyéb </w:t>
      </w:r>
      <w:proofErr w:type="gramStart"/>
      <w:r w:rsidR="007A2CEC" w:rsidRPr="006C72EB">
        <w:rPr>
          <w:rFonts w:asciiTheme="minorHAnsi" w:hAnsiTheme="minorHAnsi" w:cstheme="minorHAnsi"/>
          <w:b/>
        </w:rPr>
        <w:t>jellemzője”</w:t>
      </w:r>
      <w:r w:rsidR="007A2CEC" w:rsidRPr="006C72EB">
        <w:rPr>
          <w:rFonts w:asciiTheme="minorHAnsi" w:hAnsiTheme="minorHAnsi" w:cstheme="minorHAnsi"/>
        </w:rPr>
        <w:t>-</w:t>
      </w:r>
      <w:proofErr w:type="spellStart"/>
      <w:proofErr w:type="gramEnd"/>
      <w:r w:rsidR="007A2CEC" w:rsidRPr="006C72EB">
        <w:rPr>
          <w:rFonts w:asciiTheme="minorHAnsi" w:hAnsiTheme="minorHAnsi" w:cstheme="minorHAnsi"/>
        </w:rPr>
        <w:t>vé</w:t>
      </w:r>
      <w:proofErr w:type="spellEnd"/>
      <w:r w:rsidR="007A2CEC" w:rsidRPr="006C72EB">
        <w:rPr>
          <w:rFonts w:asciiTheme="minorHAnsi" w:hAnsiTheme="minorHAnsi" w:cstheme="minorHAnsi"/>
        </w:rPr>
        <w:t>)</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57"/>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proofErr w:type="spellStart"/>
      <w:r w:rsidR="001B3D71" w:rsidRPr="006C72EB">
        <w:rPr>
          <w:rFonts w:asciiTheme="minorHAnsi" w:hAnsiTheme="minorHAnsi" w:cstheme="minorHAnsi"/>
        </w:rPr>
        <w:t>NEM_ERT</w:t>
      </w:r>
      <w:proofErr w:type="spellEnd"/>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a töltési logika megegyezik az INSTR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INSTK</w:t>
      </w:r>
      <w:proofErr w:type="spellEnd"/>
      <w:r>
        <w:rPr>
          <w:rFonts w:asciiTheme="minorHAnsi" w:hAnsiTheme="minorHAnsi" w:cstheme="minorHAnsi"/>
        </w:rPr>
        <w:t xml:space="preserve">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r w:rsidR="00A5721E">
        <w:rPr>
          <w:rFonts w:asciiTheme="minorHAnsi" w:hAnsiTheme="minorHAnsi" w:cstheme="minorHAnsi"/>
        </w:rPr>
        <w:t xml:space="preserve">rulírozó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w:t>
      </w:r>
      <w:proofErr w:type="gramStart"/>
      <w:r>
        <w:rPr>
          <w:rFonts w:asciiTheme="minorHAnsi" w:hAnsiTheme="minorHAnsi" w:cstheme="minorHAnsi"/>
        </w:rPr>
        <w:t>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w:t>
      </w:r>
      <w:proofErr w:type="gramEnd"/>
      <w:r w:rsidR="00541AD1">
        <w:rPr>
          <w:rFonts w:asciiTheme="minorHAnsi" w:hAnsiTheme="minorHAnsi" w:cstheme="minorHAnsi"/>
        </w:rPr>
        <w:t xml:space="preserve"> esetekben (teljes állomány), amikor</w:t>
      </w:r>
      <w:r>
        <w:rPr>
          <w:rFonts w:asciiTheme="minorHAnsi" w:hAnsiTheme="minorHAnsi" w:cstheme="minorHAnsi"/>
        </w:rPr>
        <w:t xml:space="preserve"> a folyószámlahitel kerete az </w:t>
      </w:r>
      <w:proofErr w:type="spellStart"/>
      <w:r>
        <w:rPr>
          <w:rFonts w:asciiTheme="minorHAnsi" w:hAnsiTheme="minorHAnsi" w:cstheme="minorHAnsi"/>
        </w:rPr>
        <w:t>INSTK</w:t>
      </w:r>
      <w:proofErr w:type="spellEnd"/>
      <w:r>
        <w:rPr>
          <w:rFonts w:asciiTheme="minorHAnsi" w:hAnsiTheme="minorHAnsi" w:cstheme="minorHAnsi"/>
        </w:rPr>
        <w:t xml:space="preserve">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INSTR táblában található „Folyószámla azonosító” mező tartalma bővebb, mint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 beépített mezőé, mivel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035B9AB0" w14:textId="66A82423"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7F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proofErr w:type="spellStart"/>
      <w:r w:rsidR="00541AD1" w:rsidRPr="00480632">
        <w:rPr>
          <w:rFonts w:asciiTheme="minorHAnsi" w:hAnsiTheme="minorHAnsi" w:cstheme="minorHAnsi"/>
        </w:rPr>
        <w:t>INSTK.REND_HKERET_OSSZEG</w:t>
      </w:r>
      <w:proofErr w:type="spellEnd"/>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311470" w:rsidRPr="00311470">
        <w:rPr>
          <w:rFonts w:asciiTheme="minorHAnsi" w:hAnsiTheme="minorHAnsi" w:cstheme="minorHAnsi"/>
        </w:rPr>
        <w:t>NEM_PROJEKTH</w:t>
      </w:r>
      <w:proofErr w:type="spellEnd"/>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7A0F1EC1"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4D0F0E" w:rsidRPr="00136080">
        <w:rPr>
          <w:rFonts w:asciiTheme="minorHAnsi" w:hAnsiTheme="minorHAnsi" w:cstheme="minorHAnsi"/>
        </w:rPr>
        <w:t>"A keret értékvesztése értékelésének módja"</w:t>
      </w:r>
      <w:r w:rsidR="004D0F0E">
        <w:rPr>
          <w:rFonts w:asciiTheme="minorHAnsi" w:hAnsiTheme="minorHAnsi" w:cstheme="minorHAnsi"/>
        </w:rPr>
        <w:t xml:space="preserve"> </w:t>
      </w:r>
      <w:r w:rsidR="00414F4D">
        <w:rPr>
          <w:rFonts w:asciiTheme="minorHAnsi" w:hAnsiTheme="minorHAnsi" w:cstheme="minorHAnsi"/>
        </w:rPr>
        <w:t>(</w:t>
      </w:r>
      <w:proofErr w:type="spellStart"/>
      <w:r w:rsidR="00414F4D">
        <w:rPr>
          <w:rStyle w:val="cf01"/>
        </w:rPr>
        <w:t>INSTK.ERTEKV_ERT_KOD</w:t>
      </w:r>
      <w:proofErr w:type="spellEnd"/>
      <w:r w:rsidR="00414F4D">
        <w:rPr>
          <w:rFonts w:asciiTheme="minorHAnsi" w:hAnsiTheme="minorHAnsi" w:cstheme="minorHAnsi"/>
        </w:rPr>
        <w:t>)</w:t>
      </w:r>
      <w:r w:rsidR="004D0F0E">
        <w:rPr>
          <w:rFonts w:asciiTheme="minorHAnsi" w:hAnsiTheme="minorHAnsi" w:cstheme="minorHAnsi"/>
        </w:rPr>
        <w:t xml:space="preserve"> mezőben </w:t>
      </w:r>
      <w:r w:rsidR="00FE5767" w:rsidRPr="00136080">
        <w:rPr>
          <w:rFonts w:asciiTheme="minorHAnsi" w:hAnsiTheme="minorHAnsi" w:cstheme="minorHAnsi"/>
        </w:rPr>
        <w:t>'</w:t>
      </w:r>
      <w:proofErr w:type="spellStart"/>
      <w:r w:rsidR="00FE5767" w:rsidRPr="00136080">
        <w:rPr>
          <w:rFonts w:asciiTheme="minorHAnsi" w:hAnsiTheme="minorHAnsi" w:cstheme="minorHAnsi"/>
        </w:rPr>
        <w:t>NEM_ERT</w:t>
      </w:r>
      <w:proofErr w:type="spellEnd"/>
      <w:r w:rsidR="00FE5767" w:rsidRPr="00136080">
        <w:rPr>
          <w:rFonts w:asciiTheme="minorHAnsi" w:hAnsiTheme="minorHAnsi" w:cstheme="minorHAnsi"/>
        </w:rPr>
        <w:t>'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w:t>
      </w:r>
      <w:proofErr w:type="spellStart"/>
      <w:r w:rsidR="005904A4">
        <w:rPr>
          <w:rFonts w:asciiTheme="minorHAnsi" w:hAnsiTheme="minorHAnsi" w:cstheme="minorHAnsi"/>
        </w:rPr>
        <w:t>INSTK</w:t>
      </w:r>
      <w:proofErr w:type="spellEnd"/>
      <w:r w:rsidR="005904A4">
        <w:rPr>
          <w:rFonts w:asciiTheme="minorHAnsi" w:hAnsiTheme="minorHAnsi" w:cstheme="minorHAnsi"/>
        </w:rPr>
        <w:t xml:space="preserve">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proofErr w:type="spellStart"/>
      <w:r w:rsidR="003866C0">
        <w:rPr>
          <w:rFonts w:asciiTheme="minorHAnsi" w:hAnsiTheme="minorHAnsi" w:cstheme="minorHAnsi"/>
        </w:rPr>
        <w:t>Multipurpose</w:t>
      </w:r>
      <w:proofErr w:type="spellEnd"/>
      <w:r w:rsidR="003866C0">
        <w:rPr>
          <w:rFonts w:asciiTheme="minorHAnsi" w:hAnsiTheme="minorHAnsi" w:cstheme="minorHAnsi"/>
        </w:rPr>
        <w:t xml:space="preserve"> garanciaszerződések esetén a jellemzőbb értéket kell megadni.</w:t>
      </w:r>
    </w:p>
    <w:p w14:paraId="239131E1" w14:textId="3E62ACD3" w:rsidR="00F71E07" w:rsidRDefault="008F6681" w:rsidP="00F71E07">
      <w:pPr>
        <w:rPr>
          <w:rFonts w:asciiTheme="minorHAnsi" w:hAnsiTheme="minorHAnsi" w:cstheme="minorHAnsi"/>
        </w:rPr>
      </w:pPr>
      <w:r w:rsidRPr="008F6681">
        <w:rPr>
          <w:rFonts w:asciiTheme="minorHAnsi" w:hAnsiTheme="minorHAnsi" w:cstheme="minorHAnsi"/>
        </w:rPr>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a 7F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5B3561" w:rsidRPr="005B3561">
        <w:rPr>
          <w:rFonts w:asciiTheme="minorHAnsi" w:hAnsiTheme="minorHAnsi" w:cstheme="minorHAnsi"/>
        </w:rPr>
        <w:t>NEM_PROJEKTH</w:t>
      </w:r>
      <w:proofErr w:type="spellEnd"/>
      <w:r>
        <w:rPr>
          <w:rFonts w:asciiTheme="minorHAnsi" w:hAnsiTheme="minorHAnsi" w:cstheme="minorHAnsi"/>
        </w:rPr>
        <w:t xml:space="preserve">’,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D0384B">
        <w:rPr>
          <w:rFonts w:asciiTheme="minorHAnsi" w:hAnsiTheme="minorHAnsi" w:cstheme="minorHAnsi"/>
        </w:rPr>
        <w:t>7</w:t>
      </w:r>
      <w:r w:rsidR="00B74384">
        <w:rPr>
          <w:rFonts w:asciiTheme="minorHAnsi" w:hAnsiTheme="minorHAnsi" w:cstheme="minorHAnsi"/>
        </w:rPr>
        <w:t>F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59" w:name="_Toc520987550"/>
      <w:bookmarkStart w:id="60" w:name="_Toc526428459"/>
      <w:bookmarkStart w:id="61" w:name="_Toc526428509"/>
      <w:bookmarkStart w:id="62" w:name="_Toc526428537"/>
      <w:bookmarkStart w:id="63" w:name="_Toc526510057"/>
      <w:bookmarkStart w:id="64" w:name="_Toc529486523"/>
      <w:bookmarkStart w:id="65" w:name="_Toc529973899"/>
      <w:bookmarkStart w:id="66" w:name="_Toc530744483"/>
      <w:bookmarkStart w:id="67" w:name="_Toc530744557"/>
      <w:bookmarkStart w:id="68" w:name="_Toc535315386"/>
      <w:bookmarkStart w:id="69" w:name="_Toc536621813"/>
      <w:bookmarkStart w:id="70" w:name="_Toc536622847"/>
      <w:bookmarkStart w:id="71" w:name="_Toc362003"/>
      <w:bookmarkStart w:id="72" w:name="_Toc425061"/>
      <w:bookmarkStart w:id="73" w:name="_Toc425106"/>
      <w:bookmarkStart w:id="74" w:name="_Toc530744484"/>
      <w:bookmarkStart w:id="75" w:name="_Toc530744558"/>
      <w:bookmarkStart w:id="76" w:name="_Toc535315387"/>
      <w:bookmarkStart w:id="77" w:name="_Toc536621814"/>
      <w:bookmarkStart w:id="78" w:name="_Toc536622848"/>
      <w:bookmarkStart w:id="79" w:name="_Toc362004"/>
      <w:bookmarkStart w:id="80" w:name="_Toc425062"/>
      <w:bookmarkStart w:id="81" w:name="_Toc425107"/>
      <w:bookmarkStart w:id="82" w:name="_Toc2945718"/>
      <w:bookmarkStart w:id="83" w:name="_Toc3288754"/>
      <w:bookmarkStart w:id="84" w:name="_Toc8380453"/>
      <w:bookmarkStart w:id="85" w:name="_Toc14448757"/>
      <w:bookmarkStart w:id="86" w:name="_Toc14683532"/>
      <w:bookmarkStart w:id="87" w:name="_Toc15483068"/>
      <w:bookmarkStart w:id="88" w:name="_Toc15483199"/>
      <w:bookmarkStart w:id="89" w:name="_Toc19107879"/>
      <w:bookmarkStart w:id="90" w:name="_Toc24468602"/>
      <w:bookmarkStart w:id="91" w:name="_Toc31359944"/>
      <w:bookmarkStart w:id="92" w:name="_Toc31966059"/>
      <w:bookmarkStart w:id="93" w:name="_Toc64967385"/>
      <w:bookmarkStart w:id="94" w:name="_Toc64967561"/>
      <w:bookmarkStart w:id="95" w:name="_Toc93673532"/>
      <w:bookmarkStart w:id="96" w:name="_Toc93673591"/>
      <w:bookmarkEnd w:id="4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32AF1B48" w14:textId="20ADA977" w:rsidR="00315823" w:rsidRPr="006C72EB" w:rsidRDefault="00315823" w:rsidP="00E60D85">
      <w:pPr>
        <w:pStyle w:val="Heading3"/>
        <w:rPr>
          <w:rFonts w:asciiTheme="minorHAnsi" w:hAnsiTheme="minorHAnsi" w:cstheme="minorHAnsi"/>
          <w:b/>
          <w:szCs w:val="20"/>
        </w:rPr>
      </w:pPr>
      <w:bookmarkStart w:id="97" w:name="_Toc530744485"/>
      <w:bookmarkStart w:id="98" w:name="_Toc530744559"/>
      <w:bookmarkStart w:id="99" w:name="_Toc535315388"/>
      <w:bookmarkStart w:id="100" w:name="_Toc536621815"/>
      <w:bookmarkStart w:id="101" w:name="_Toc536622849"/>
      <w:bookmarkStart w:id="102" w:name="_Toc362005"/>
      <w:bookmarkStart w:id="103" w:name="_Toc425063"/>
      <w:bookmarkStart w:id="104" w:name="_Toc425108"/>
      <w:bookmarkStart w:id="105" w:name="_Toc2945719"/>
      <w:bookmarkStart w:id="106" w:name="_Toc3288755"/>
      <w:bookmarkStart w:id="107" w:name="_Toc8380454"/>
      <w:bookmarkStart w:id="108" w:name="_Toc14448758"/>
      <w:bookmarkStart w:id="109" w:name="_Toc14683533"/>
      <w:bookmarkStart w:id="110" w:name="_Toc15483069"/>
      <w:bookmarkStart w:id="111" w:name="_Toc15483200"/>
      <w:bookmarkStart w:id="112" w:name="_Toc19107880"/>
      <w:bookmarkStart w:id="113" w:name="_Toc24468603"/>
      <w:bookmarkStart w:id="114" w:name="_Toc31359945"/>
      <w:bookmarkStart w:id="115" w:name="_Toc31966060"/>
      <w:bookmarkStart w:id="116" w:name="_Toc64967386"/>
      <w:bookmarkStart w:id="117" w:name="_Toc64967562"/>
      <w:bookmarkStart w:id="118" w:name="_Toc93673533"/>
      <w:bookmarkStart w:id="119" w:name="_Toc93673592"/>
      <w:bookmarkStart w:id="120" w:name="_Ref64965157"/>
      <w:bookmarkStart w:id="121" w:name="_Ref64967535"/>
      <w:bookmarkStart w:id="122" w:name="_Toc64967389"/>
      <w:bookmarkStart w:id="123" w:name="_Hlk535311652"/>
      <w:bookmarkStart w:id="124" w:name="_Toc149902000"/>
      <w:bookmarkStart w:id="125" w:name="_Toc137117983"/>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6C72EB">
        <w:rPr>
          <w:rFonts w:asciiTheme="minorHAnsi" w:hAnsiTheme="minorHAnsi" w:cstheme="minorHAnsi"/>
          <w:b/>
          <w:szCs w:val="20"/>
        </w:rPr>
        <w:t>Az INSTR táblában jelentendő adatkörök</w:t>
      </w:r>
      <w:bookmarkEnd w:id="120"/>
      <w:bookmarkEnd w:id="121"/>
      <w:bookmarkEnd w:id="122"/>
      <w:bookmarkEnd w:id="124"/>
      <w:bookmarkEnd w:id="125"/>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t xml:space="preserve">A megkötött hitelszerződés alapján már létrejött, az adatszolgáltató rendszereiben nyilvántartott konkrét instrumentumot és a rá vonatkozó adatokat az INSTR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Az INSTR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spellStart"/>
      <w:proofErr w:type="gramStart"/>
      <w:r w:rsidR="00101F7C" w:rsidRPr="006C72EB">
        <w:rPr>
          <w:rFonts w:asciiTheme="minorHAnsi" w:hAnsiTheme="minorHAnsi" w:cstheme="minorHAnsi"/>
        </w:rPr>
        <w:t>snapshot</w:t>
      </w:r>
      <w:proofErr w:type="spellEnd"/>
      <w:r w:rsidR="00101F7C" w:rsidRPr="006C72EB">
        <w:rPr>
          <w:rFonts w:asciiTheme="minorHAnsi" w:hAnsiTheme="minorHAnsi" w:cstheme="minorHAnsi"/>
        </w:rPr>
        <w:t>”-</w:t>
      </w:r>
      <w:proofErr w:type="gram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Paragraph"/>
        <w:numPr>
          <w:ilvl w:val="0"/>
          <w:numId w:val="14"/>
        </w:numPr>
        <w:rPr>
          <w:rFonts w:asciiTheme="minorHAnsi" w:hAnsiTheme="minorHAnsi" w:cstheme="minorHAnsi"/>
          <w:b/>
        </w:rPr>
      </w:pPr>
      <w:bookmarkStart w:id="126" w:name="_Ref64967538"/>
      <w:r w:rsidRPr="006C72EB">
        <w:rPr>
          <w:rFonts w:asciiTheme="minorHAnsi" w:hAnsiTheme="minorHAnsi" w:cstheme="minorHAnsi"/>
          <w:b/>
        </w:rPr>
        <w:t>Pénzügyi jellemzők/mérleg</w:t>
      </w:r>
      <w:bookmarkEnd w:id="126"/>
    </w:p>
    <w:p w14:paraId="4862C9F5" w14:textId="62DD97BA" w:rsidR="0040664A" w:rsidRPr="006C72EB" w:rsidRDefault="0040664A" w:rsidP="00FE4455">
      <w:pPr>
        <w:pStyle w:val="ListParagraph"/>
        <w:numPr>
          <w:ilvl w:val="0"/>
          <w:numId w:val="14"/>
        </w:numPr>
        <w:rPr>
          <w:rFonts w:asciiTheme="minorHAnsi" w:hAnsiTheme="minorHAnsi" w:cstheme="minorHAnsi"/>
          <w:b/>
        </w:rPr>
      </w:pPr>
      <w:proofErr w:type="spellStart"/>
      <w:r w:rsidRPr="006C72EB">
        <w:rPr>
          <w:rFonts w:asciiTheme="minorHAnsi" w:hAnsiTheme="minorHAnsi" w:cstheme="minorHAnsi"/>
          <w:b/>
        </w:rPr>
        <w:t>JTM</w:t>
      </w:r>
      <w:proofErr w:type="spellEnd"/>
    </w:p>
    <w:p w14:paraId="165C8DA9" w14:textId="1B55723A" w:rsidR="00101F7C" w:rsidRPr="006C72EB" w:rsidRDefault="00101F7C"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Heading4"/>
      </w:pPr>
      <w:bookmarkStart w:id="127" w:name="_Toc149902001"/>
      <w:bookmarkStart w:id="128" w:name="_Toc137117984"/>
      <w:r w:rsidRPr="00AE27AF">
        <w:t>Instrumentum keletkezése/megszűnése</w:t>
      </w:r>
      <w:bookmarkEnd w:id="127"/>
      <w:bookmarkEnd w:id="128"/>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kerülő hitelek esetén ez az az időpont, amikor a hitel bekerül a </w:t>
      </w:r>
      <w:proofErr w:type="spellStart"/>
      <w:r w:rsidRPr="006C72EB">
        <w:rPr>
          <w:rFonts w:asciiTheme="minorHAnsi" w:hAnsiTheme="minorHAnsi" w:cstheme="minorHAnsi"/>
        </w:rPr>
        <w:t>KHR</w:t>
      </w:r>
      <w:proofErr w:type="spellEnd"/>
      <w:r w:rsidRPr="006C72EB">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Ha több, akkor a kiváltó instrumentumnál a hitelkiváltás, az újonnan képzett instrumentum(ok)</w:t>
      </w:r>
      <w:proofErr w:type="spellStart"/>
      <w:r w:rsidRPr="006C72EB">
        <w:rPr>
          <w:rFonts w:asciiTheme="minorHAnsi" w:hAnsiTheme="minorHAnsi" w:cstheme="minorHAnsi"/>
        </w:rPr>
        <w:t>nál</w:t>
      </w:r>
      <w:proofErr w:type="spellEnd"/>
      <w:r w:rsidRPr="006C72EB">
        <w:rPr>
          <w:rFonts w:asciiTheme="minorHAnsi" w:hAnsiTheme="minorHAnsi" w:cstheme="minorHAnsi"/>
        </w:rPr>
        <w:t xml:space="preserve"> az új szerződés kód alkalmazandó.</w:t>
      </w:r>
    </w:p>
    <w:p w14:paraId="534E0AF2"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keletkezési módot rögzítünk.</w:t>
      </w:r>
    </w:p>
    <w:p w14:paraId="7406D34E" w14:textId="0A4FC865" w:rsidR="004B6EEC" w:rsidRPr="006C72EB" w:rsidRDefault="004B6EEC" w:rsidP="004B6EEC">
      <w:pPr>
        <w:pStyle w:val="ListParagraph"/>
        <w:numPr>
          <w:ilvl w:val="0"/>
          <w:numId w:val="42"/>
        </w:numPr>
        <w:spacing w:after="120"/>
        <w:contextualSpacing w:val="0"/>
        <w:rPr>
          <w:rFonts w:asciiTheme="minorHAnsi" w:hAnsiTheme="minorHAnsi" w:cstheme="minorHAnsi"/>
        </w:rPr>
      </w:pPr>
      <w:r w:rsidRPr="006C72EB">
        <w:rPr>
          <w:rFonts w:asciiTheme="minorHAnsi" w:hAnsiTheme="minorHAnsi" w:cstheme="minorHAnsi"/>
        </w:rPr>
        <w:t xml:space="preserve">Lakossági ügyletek keletkezési módja tekintetében elsődleges szempont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hitelösszeg növekszik/nem növekszik keletkezési mód alkalmazása, amely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 xml:space="preserve">az az időpont jelentendő, amikor a szerződéses megállapodás valamennyi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az instrumentum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w:t>
      </w:r>
      <w:proofErr w:type="spellStart"/>
      <w:r w:rsidR="002210F5" w:rsidRPr="006C72EB">
        <w:rPr>
          <w:rFonts w:asciiTheme="minorHAnsi" w:hAnsiTheme="minorHAnsi" w:cstheme="minorHAnsi"/>
        </w:rPr>
        <w:t>ltp</w:t>
      </w:r>
      <w:proofErr w:type="spellEnd"/>
      <w:r w:rsidR="002210F5" w:rsidRPr="006C72EB">
        <w:rPr>
          <w:rFonts w:asciiTheme="minorHAnsi" w:hAnsiTheme="minorHAnsi" w:cstheme="minorHAnsi"/>
        </w:rPr>
        <w:t>)”)</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29" w:name="_Hlk31718296"/>
      <w:r w:rsidR="006F3562" w:rsidRPr="006C72EB">
        <w:rPr>
          <w:rFonts w:asciiTheme="minorHAnsi" w:hAnsiTheme="minorHAnsi" w:cstheme="minorHAnsi"/>
        </w:rPr>
        <w:t xml:space="preserve">Amennyiben az instrumentum az </w:t>
      </w:r>
      <w:proofErr w:type="spellStart"/>
      <w:r w:rsidR="006F3562" w:rsidRPr="006C72EB">
        <w:rPr>
          <w:rFonts w:asciiTheme="minorHAnsi" w:hAnsiTheme="minorHAnsi" w:cstheme="minorHAnsi"/>
        </w:rPr>
        <w:t>INSTK</w:t>
      </w:r>
      <w:proofErr w:type="spellEnd"/>
      <w:r w:rsidR="006F3562" w:rsidRPr="006C72EB">
        <w:rPr>
          <w:rFonts w:asciiTheme="minorHAnsi" w:hAnsiTheme="minorHAnsi" w:cstheme="minorHAnsi"/>
        </w:rPr>
        <w:t xml:space="preserve"> táblában jelentett keretinstrumentumhoz </w:t>
      </w:r>
      <w:proofErr w:type="spellStart"/>
      <w:r w:rsidR="006F3562" w:rsidRPr="006C72EB">
        <w:rPr>
          <w:rFonts w:asciiTheme="minorHAnsi" w:hAnsiTheme="minorHAnsi" w:cstheme="minorHAnsi"/>
        </w:rPr>
        <w:t>tarozik</w:t>
      </w:r>
      <w:proofErr w:type="spellEnd"/>
      <w:r w:rsidR="006F3562" w:rsidRPr="006C72EB">
        <w:rPr>
          <w:rFonts w:asciiTheme="minorHAnsi" w:hAnsiTheme="minorHAnsi" w:cstheme="minorHAnsi"/>
        </w:rPr>
        <w:t>, a következőképpen kell meghatározni az időpontoka az INSTR táblában:</w:t>
      </w:r>
    </w:p>
    <w:p w14:paraId="2B7520C9" w14:textId="77777777"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 xml:space="preserve">amennyiben nem kerül külön szerződéskötésre alkeretek nyitására,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 xml:space="preserve">ha nem nyílik alkeret, hanem a konkrét folyósítás keletkeztet INSTR instrumentumot, akkor a folyósítás időpontja. Ebben az esetben az indulás időpontja, az elszámolás napja és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jelentett folyósítás időpontja (ha nem folyószámlahitelről van szó) meg fog egyezni.</w:t>
      </w:r>
    </w:p>
    <w:p w14:paraId="42C0679E" w14:textId="6AC5DF0A"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vannak az INSTR táblában nyitott szerződésben, mert azokban az esetekben a szerződéskötés időpontjában már jelenteni kell a</w:t>
      </w:r>
      <w:r w:rsidR="004176DE" w:rsidRPr="006C72EB">
        <w:rPr>
          <w:rFonts w:asciiTheme="minorHAnsi" w:hAnsiTheme="minorHAnsi" w:cstheme="minorHAnsi"/>
        </w:rPr>
        <w:t xml:space="preserve">z új szerződéses </w:t>
      </w:r>
      <w:proofErr w:type="spellStart"/>
      <w:r w:rsidR="004176DE" w:rsidRPr="006C72EB">
        <w:rPr>
          <w:rFonts w:asciiTheme="minorHAnsi" w:hAnsiTheme="minorHAnsi" w:cstheme="minorHAnsi"/>
        </w:rPr>
        <w:t>kamatadatokat</w:t>
      </w:r>
      <w:proofErr w:type="spellEnd"/>
      <w:r w:rsidR="004176DE" w:rsidRPr="006C72EB">
        <w:rPr>
          <w:rFonts w:asciiTheme="minorHAnsi" w:hAnsiTheme="minorHAnsi" w:cstheme="minorHAnsi"/>
        </w:rPr>
        <w:t>.</w:t>
      </w:r>
    </w:p>
    <w:bookmarkEnd w:id="129"/>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xml:space="preserve">, illetve amennyiben a hitelintézet belép egy már működő </w:t>
      </w:r>
      <w:proofErr w:type="spellStart"/>
      <w:r w:rsidR="007878DB" w:rsidRPr="006C72EB">
        <w:rPr>
          <w:rFonts w:asciiTheme="minorHAnsi" w:hAnsiTheme="minorHAnsi" w:cstheme="minorHAnsi"/>
        </w:rPr>
        <w:t>szindikált</w:t>
      </w:r>
      <w:proofErr w:type="spellEnd"/>
      <w:r w:rsidR="007878DB" w:rsidRPr="006C72EB">
        <w:rPr>
          <w:rFonts w:asciiTheme="minorHAnsi" w:hAnsiTheme="minorHAnsi" w:cstheme="minorHAnsi"/>
        </w:rPr>
        <w:t xml:space="preserve">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6C72EB">
        <w:rPr>
          <w:rFonts w:asciiTheme="minorHAnsi" w:hAnsiTheme="minorHAnsi" w:cstheme="minorHAnsi"/>
        </w:rPr>
        <w:t>INSTM</w:t>
      </w:r>
      <w:proofErr w:type="spellEnd"/>
      <w:r w:rsidR="0061269B" w:rsidRPr="006C72EB">
        <w:rPr>
          <w:rFonts w:asciiTheme="minorHAnsi" w:hAnsiTheme="minorHAnsi" w:cstheme="minorHAnsi"/>
        </w:rPr>
        <w:t xml:space="preserve">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 xml:space="preserve">Amennyiben az instrumentum egy </w:t>
      </w:r>
      <w:proofErr w:type="spellStart"/>
      <w:r w:rsidRPr="006C72EB">
        <w:rPr>
          <w:rFonts w:asciiTheme="minorHAnsi" w:eastAsia="Times New Roman" w:hAnsiTheme="minorHAnsi" w:cstheme="minorHAnsi"/>
        </w:rPr>
        <w:t>szindikált</w:t>
      </w:r>
      <w:proofErr w:type="spellEnd"/>
      <w:r w:rsidRPr="006C72EB">
        <w:rPr>
          <w:rFonts w:asciiTheme="minorHAnsi" w:eastAsia="Times New Roman" w:hAnsiTheme="minorHAnsi" w:cstheme="minorHAnsi"/>
        </w:rPr>
        <w:t xml:space="preserve"> szerződés része, az INSTR táblában a hitelintézetre jutó saját részt kell szerepeltetni és meg kell adni a </w:t>
      </w:r>
      <w:proofErr w:type="spellStart"/>
      <w:r w:rsidRPr="006C72EB">
        <w:rPr>
          <w:rFonts w:asciiTheme="minorHAnsi" w:eastAsia="Times New Roman" w:hAnsiTheme="minorHAnsi" w:cstheme="minorHAnsi"/>
        </w:rPr>
        <w:t>SZIND</w:t>
      </w:r>
      <w:proofErr w:type="spellEnd"/>
      <w:r w:rsidRPr="006C72EB">
        <w:rPr>
          <w:rFonts w:asciiTheme="minorHAnsi" w:eastAsia="Times New Roman" w:hAnsiTheme="minorHAnsi" w:cstheme="minorHAnsi"/>
        </w:rPr>
        <w:t xml:space="preserve"> adatkörnél leírt módon az adatszolgáltató által képzett azonosítót (</w:t>
      </w:r>
      <w:r w:rsidRPr="006C72EB">
        <w:rPr>
          <w:rFonts w:asciiTheme="minorHAnsi" w:hAnsiTheme="minorHAnsi" w:cstheme="minorHAnsi"/>
        </w:rPr>
        <w:t xml:space="preserve">a főszervező országkódja + a főszervező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 illetve a főszervező által megadott azonosító kódot (amennyiben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-kötelezett főszervező megadta). </w:t>
      </w:r>
      <w:r w:rsidR="0016761C" w:rsidRPr="006C72EB">
        <w:rPr>
          <w:rFonts w:asciiTheme="minorHAnsi" w:hAnsiTheme="minorHAnsi" w:cstheme="minorHAnsi"/>
        </w:rPr>
        <w:t xml:space="preserve">Amennyiben az instrumentum egy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szerződés része, a fenti módon az adatszolgáltató által képzett </w:t>
      </w:r>
      <w:proofErr w:type="spellStart"/>
      <w:r w:rsidR="0016761C" w:rsidRPr="006C72EB">
        <w:rPr>
          <w:rFonts w:asciiTheme="minorHAnsi" w:hAnsiTheme="minorHAnsi" w:cstheme="minorHAnsi"/>
        </w:rPr>
        <w:t>szindikált</w:t>
      </w:r>
      <w:proofErr w:type="spellEnd"/>
      <w:r w:rsidR="0016761C" w:rsidRPr="006C72EB">
        <w:rPr>
          <w:rFonts w:asciiTheme="minorHAnsi" w:hAnsiTheme="minorHAnsi" w:cstheme="minorHAnsi"/>
        </w:rPr>
        <w:t xml:space="preserve"> hitel azonosítót jelenteni kell a </w:t>
      </w:r>
      <w:proofErr w:type="spellStart"/>
      <w:r w:rsidR="0016761C" w:rsidRPr="006C72EB">
        <w:rPr>
          <w:rFonts w:asciiTheme="minorHAnsi" w:hAnsiTheme="minorHAnsi" w:cstheme="minorHAnsi"/>
        </w:rPr>
        <w:t>SZIND</w:t>
      </w:r>
      <w:proofErr w:type="spellEnd"/>
      <w:r w:rsidR="0016761C" w:rsidRPr="006C72EB">
        <w:rPr>
          <w:rFonts w:asciiTheme="minorHAnsi" w:hAnsiTheme="minorHAnsi" w:cstheme="minorHAnsi"/>
        </w:rPr>
        <w:t xml:space="preserve"> táblában (korlátozott attribútumokkal). </w:t>
      </w:r>
      <w:r w:rsidR="00757311" w:rsidRPr="006C72EB">
        <w:rPr>
          <w:rFonts w:asciiTheme="minorHAnsi" w:hAnsiTheme="minorHAnsi" w:cstheme="minorHAnsi"/>
        </w:rPr>
        <w:t xml:space="preserve">A </w:t>
      </w:r>
      <w:proofErr w:type="spellStart"/>
      <w:r w:rsidR="00757311" w:rsidRPr="006C72EB">
        <w:rPr>
          <w:rFonts w:asciiTheme="minorHAnsi" w:hAnsiTheme="minorHAnsi" w:cstheme="minorHAnsi"/>
        </w:rPr>
        <w:t>szindikált</w:t>
      </w:r>
      <w:proofErr w:type="spellEnd"/>
      <w:r w:rsidR="00757311" w:rsidRPr="006C72EB">
        <w:rPr>
          <w:rFonts w:asciiTheme="minorHAnsi" w:hAnsiTheme="minorHAnsi" w:cstheme="minorHAnsi"/>
        </w:rPr>
        <w:t xml:space="preserve"> hitelek jelentésének módjáról bővebb információ a </w:t>
      </w:r>
      <w:proofErr w:type="spellStart"/>
      <w:r w:rsidR="00757311" w:rsidRPr="006C72EB">
        <w:rPr>
          <w:rFonts w:asciiTheme="minorHAnsi" w:hAnsiTheme="minorHAnsi" w:cstheme="minorHAnsi"/>
        </w:rPr>
        <w:t>SZIND</w:t>
      </w:r>
      <w:proofErr w:type="spellEnd"/>
      <w:r w:rsidR="00757311" w:rsidRPr="006C72EB">
        <w:rPr>
          <w:rFonts w:asciiTheme="minorHAnsi" w:hAnsiTheme="minorHAnsi" w:cstheme="minorHAnsi"/>
        </w:rPr>
        <w:t xml:space="preserve">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w:t>
      </w:r>
      <w:proofErr w:type="spellStart"/>
      <w:r w:rsidR="00C221AC" w:rsidRPr="006C72EB">
        <w:rPr>
          <w:rFonts w:asciiTheme="minorHAnsi" w:eastAsia="Times New Roman" w:hAnsiTheme="minorHAnsi" w:cstheme="minorHAnsi"/>
        </w:rPr>
        <w:t>visszavásárolt</w:t>
      </w:r>
      <w:proofErr w:type="spellEnd"/>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Heading4"/>
      </w:pPr>
      <w:bookmarkStart w:id="130" w:name="_Toc149902002"/>
      <w:bookmarkStart w:id="131" w:name="_Toc137117985"/>
      <w:r w:rsidRPr="006C72EB">
        <w:t>Instrumentum alapjellemzők</w:t>
      </w:r>
      <w:bookmarkEnd w:id="130"/>
      <w:bookmarkEnd w:id="131"/>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ú</w:t>
      </w:r>
      <w:r w:rsidR="00687908" w:rsidRPr="006C72EB">
        <w:rPr>
          <w:rFonts w:asciiTheme="minorHAnsi" w:hAnsiTheme="minorHAnsi" w:cstheme="minorHAnsi"/>
        </w:rPr>
        <w:t>jratárgyalt</w:t>
      </w:r>
      <w:proofErr w:type="spellEnd"/>
      <w:r w:rsidR="00687908" w:rsidRPr="006C72EB">
        <w:rPr>
          <w:rFonts w:asciiTheme="minorHAnsi" w:hAnsiTheme="minorHAnsi" w:cstheme="minorHAnsi"/>
        </w:rPr>
        <w:t xml:space="preserve"> szerződés</w:t>
      </w:r>
      <w:r w:rsidRPr="006C72EB">
        <w:rPr>
          <w:rFonts w:asciiTheme="minorHAnsi" w:hAnsiTheme="minorHAnsi" w:cstheme="minorHAnsi"/>
        </w:rPr>
        <w:t xml:space="preserve"> </w:t>
      </w:r>
      <w:r w:rsidR="00687908" w:rsidRPr="006C72EB">
        <w:rPr>
          <w:rFonts w:asciiTheme="minorHAnsi" w:hAnsiTheme="minorHAnsi" w:cstheme="minorHAnsi"/>
        </w:rPr>
        <w:t xml:space="preserve">az új szerződés egyik alkategóriája. </w:t>
      </w:r>
      <w:proofErr w:type="spellStart"/>
      <w:r w:rsidR="00687908" w:rsidRPr="006C72EB">
        <w:rPr>
          <w:rFonts w:asciiTheme="minorHAnsi" w:hAnsiTheme="minorHAnsi" w:cstheme="minorHAnsi"/>
        </w:rPr>
        <w:t>Újratárgyaltnak</w:t>
      </w:r>
      <w:proofErr w:type="spellEnd"/>
      <w:r w:rsidR="00687908" w:rsidRPr="006C72EB">
        <w:rPr>
          <w:rFonts w:asciiTheme="minorHAnsi" w:hAnsiTheme="minorHAnsi" w:cstheme="minorHAnsi"/>
        </w:rPr>
        <w:t xml:space="preserve"> minősül</w:t>
      </w:r>
      <w:r w:rsidRPr="006C72EB">
        <w:rPr>
          <w:rFonts w:asciiTheme="minorHAnsi" w:hAnsiTheme="minorHAnsi" w:cstheme="minorHAnsi"/>
        </w:rPr>
        <w:t>:</w:t>
      </w:r>
    </w:p>
    <w:p w14:paraId="65308EC4" w14:textId="0401AA10" w:rsidR="00687908" w:rsidRPr="006C72EB" w:rsidRDefault="00687908" w:rsidP="00F71C68">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7C43842" w:rsidR="00687908" w:rsidRPr="006C72EB" w:rsidRDefault="00687908" w:rsidP="00F71C68">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6C72EB">
        <w:rPr>
          <w:rFonts w:asciiTheme="minorHAnsi" w:hAnsiTheme="minorHAnsi" w:cstheme="minorHAnsi"/>
        </w:rPr>
        <w:t>futamidejét</w:t>
      </w:r>
      <w:proofErr w:type="spellEnd"/>
      <w:r w:rsidRPr="006C72EB">
        <w:rPr>
          <w:rFonts w:asciiTheme="minorHAnsi" w:hAnsiTheme="minorHAnsi" w:cstheme="minorHAnsi"/>
        </w:rPr>
        <w:t xml:space="preserve"> az ügyfél nem változtatja meg), vagy fix kamatozású konstrukció automatikus átalakulása változó </w:t>
      </w:r>
      <w:proofErr w:type="spellStart"/>
      <w:r w:rsidRPr="006C72EB">
        <w:rPr>
          <w:rFonts w:asciiTheme="minorHAnsi" w:hAnsiTheme="minorHAnsi" w:cstheme="minorHAnsi"/>
        </w:rPr>
        <w:t>kamatozásúvá</w:t>
      </w:r>
      <w:proofErr w:type="spellEnd"/>
      <w:r w:rsidRPr="006C72EB">
        <w:rPr>
          <w:rFonts w:asciiTheme="minorHAnsi" w:hAnsiTheme="minorHAnsi" w:cstheme="minorHAnsi"/>
        </w:rPr>
        <w:t>, vagy fordítva, amennyiben ezt az átalakulást már az eredeti szerződésben rögzítették.</w:t>
      </w:r>
    </w:p>
    <w:p w14:paraId="7C15A790" w14:textId="4809982D" w:rsidR="00687908" w:rsidRPr="006C72EB" w:rsidRDefault="00687908" w:rsidP="00F71C68">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w:t>
      </w:r>
    </w:p>
    <w:p w14:paraId="65CA28E2" w14:textId="77DACFD9" w:rsidR="00687908" w:rsidRPr="006C72EB" w:rsidRDefault="005A3AF5" w:rsidP="00F71C68">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a</w:t>
      </w:r>
      <w:r w:rsidR="00687908" w:rsidRPr="006C72EB">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6C72EB">
        <w:rPr>
          <w:rFonts w:asciiTheme="minorHAnsi" w:hAnsiTheme="minorHAnsi" w:cstheme="minorHAnsi"/>
        </w:rPr>
        <w:t>újratárgyalják</w:t>
      </w:r>
      <w:proofErr w:type="spellEnd"/>
      <w:r w:rsidR="00687908" w:rsidRPr="006C72EB">
        <w:rPr>
          <w:rFonts w:asciiTheme="minorHAnsi" w:hAnsiTheme="minorHAnsi" w:cstheme="minorHAnsi"/>
        </w:rPr>
        <w:t>,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71C68">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6C72EB">
        <w:rPr>
          <w:rFonts w:asciiTheme="minorHAnsi" w:hAnsiTheme="minorHAnsi" w:cstheme="minorHAnsi"/>
        </w:rPr>
        <w:t>újratárgyalt</w:t>
      </w:r>
      <w:proofErr w:type="spellEnd"/>
      <w:r w:rsidR="00687908" w:rsidRPr="006C72EB">
        <w:rPr>
          <w:rFonts w:asciiTheme="minorHAnsi" w:hAnsiTheme="minorHAnsi" w:cstheme="minorHAnsi"/>
        </w:rPr>
        <w:t xml:space="preserve"> szerződésnek tekintendő.</w:t>
      </w:r>
    </w:p>
    <w:p w14:paraId="257A0624" w14:textId="77777777" w:rsidR="005A3AF5" w:rsidRPr="006C72EB" w:rsidRDefault="00687908" w:rsidP="00F71C68">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Ha egy hónapon belül történik meg egy új hitel szerződéskötése, amelyet még az adott hónapon belül </w:t>
      </w:r>
      <w:proofErr w:type="spellStart"/>
      <w:r w:rsidRPr="006C72EB">
        <w:rPr>
          <w:rFonts w:asciiTheme="minorHAnsi" w:hAnsiTheme="minorHAnsi" w:cstheme="minorHAnsi"/>
        </w:rPr>
        <w:t>újratárgyalnak</w:t>
      </w:r>
      <w:proofErr w:type="spellEnd"/>
      <w:r w:rsidRPr="006C72EB">
        <w:rPr>
          <w:rFonts w:asciiTheme="minorHAnsi" w:hAnsiTheme="minorHAnsi" w:cstheme="minorHAnsi"/>
        </w:rPr>
        <w:t xml:space="preserve">, az is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75433FFC" w14:textId="556C2796" w:rsidR="00F2609C" w:rsidRPr="006C72EB" w:rsidRDefault="00E73394" w:rsidP="00F2609C">
      <w:pPr>
        <w:rPr>
          <w:rFonts w:asciiTheme="minorHAnsi" w:hAnsiTheme="minorHAnsi" w:cstheme="minorHAnsi"/>
        </w:rPr>
      </w:pPr>
      <w:r w:rsidRPr="006C72EB">
        <w:rPr>
          <w:rFonts w:asciiTheme="minorHAnsi" w:hAnsiTheme="minorHAnsi" w:cstheme="minorHAnsi"/>
        </w:rPr>
        <w:t xml:space="preserve">Az adatszolgáltatásban a K21/K23 jelentésekkel összhangban a távollévők között létrejövő, még a </w:t>
      </w:r>
      <w:proofErr w:type="spellStart"/>
      <w:r w:rsidRPr="006C72EB">
        <w:rPr>
          <w:rFonts w:asciiTheme="minorHAnsi" w:hAnsiTheme="minorHAnsi" w:cstheme="minorHAnsi"/>
        </w:rPr>
        <w:t>hatályosulás</w:t>
      </w:r>
      <w:proofErr w:type="spellEnd"/>
      <w:r w:rsidRPr="006C72EB">
        <w:rPr>
          <w:rFonts w:asciiTheme="minorHAnsi" w:hAnsiTheme="minorHAnsi" w:cstheme="minorHAnsi"/>
        </w:rPr>
        <w:t xml:space="preserve"> előtt módosuló szerződéseket nem kell </w:t>
      </w:r>
      <w:proofErr w:type="spellStart"/>
      <w:r w:rsidRPr="006C72EB">
        <w:rPr>
          <w:rFonts w:asciiTheme="minorHAnsi" w:hAnsiTheme="minorHAnsi" w:cstheme="minorHAnsi"/>
        </w:rPr>
        <w:t>újratá</w:t>
      </w:r>
      <w:r w:rsidR="003C50A6" w:rsidRPr="006C72EB">
        <w:rPr>
          <w:rFonts w:asciiTheme="minorHAnsi" w:hAnsiTheme="minorHAnsi" w:cstheme="minorHAnsi"/>
        </w:rPr>
        <w:t>r</w:t>
      </w:r>
      <w:r w:rsidRPr="006C72EB">
        <w:rPr>
          <w:rFonts w:asciiTheme="minorHAnsi" w:hAnsiTheme="minorHAnsi" w:cstheme="minorHAnsi"/>
        </w:rPr>
        <w:t>gyaltként</w:t>
      </w:r>
      <w:proofErr w:type="spellEnd"/>
      <w:r w:rsidRPr="006C72EB">
        <w:rPr>
          <w:rFonts w:asciiTheme="minorHAnsi" w:hAnsiTheme="minorHAnsi" w:cstheme="minorHAnsi"/>
        </w:rPr>
        <w:t xml:space="preserve"> kezelni,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flag-gel</w:t>
      </w:r>
      <w:proofErr w:type="spellEnd"/>
      <w:r w:rsidRPr="006C72EB">
        <w:rPr>
          <w:rFonts w:asciiTheme="minorHAnsi" w:hAnsiTheme="minorHAnsi" w:cstheme="minorHAnsi"/>
        </w:rPr>
        <w:t xml:space="preserve"> ellátni. </w:t>
      </w:r>
      <w:r w:rsidR="00F2609C" w:rsidRPr="006C72EB">
        <w:rPr>
          <w:rFonts w:asciiTheme="minorHAnsi" w:hAnsiTheme="minorHAnsi" w:cstheme="minorHAnsi"/>
        </w:rPr>
        <w:t>Azonban amennyiben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3E41C866" w14:textId="2743DE3B" w:rsidR="005A3AF5" w:rsidRPr="006C72EB" w:rsidRDefault="005A3AF5" w:rsidP="005A3AF5">
      <w:pPr>
        <w:rPr>
          <w:rFonts w:asciiTheme="minorHAnsi" w:hAnsiTheme="minorHAnsi" w:cstheme="minorHAnsi"/>
        </w:rPr>
      </w:pP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instrumentum átstrukturálási intézkedések nélkül: olyan instrumentum, amelynek pénzügyi feltételeit módosították, és amelyre átstrukturálási intézkedések alkalmazandók a</w:t>
      </w:r>
      <w:r w:rsidR="00EA0C69" w:rsidRPr="00EA0C69">
        <w:rPr>
          <w:rFonts w:asciiTheme="minorHAnsi" w:hAnsiTheme="minorHAnsi" w:cstheme="minorHAnsi"/>
        </w:rPr>
        <w:t>z Európai Bizottság 451/2021/EU végrehajtási rendelet</w:t>
      </w:r>
      <w:r w:rsidR="00EA0C69">
        <w:rPr>
          <w:rFonts w:asciiTheme="minorHAnsi" w:hAnsiTheme="minorHAnsi" w:cstheme="minorHAnsi"/>
        </w:rPr>
        <w:t>nek</w:t>
      </w:r>
      <w:r w:rsidR="00EA0C69" w:rsidRPr="00EA0C69">
        <w:rPr>
          <w:rFonts w:asciiTheme="minorHAnsi" w:hAnsiTheme="minorHAnsi" w:cstheme="minorHAnsi"/>
        </w:rPr>
        <w:t xml:space="preserve"> (2020. december 17.)</w:t>
      </w:r>
      <w:r w:rsidRPr="006C72EB">
        <w:rPr>
          <w:rFonts w:asciiTheme="minorHAnsi" w:hAnsiTheme="minorHAnsi" w:cstheme="minorHAnsi"/>
        </w:rPr>
        <w:t xml:space="preserve"> megfelelően. </w:t>
      </w:r>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32"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00225BF4" w:rsidRPr="006C72EB">
        <w:rPr>
          <w:rFonts w:asciiTheme="minorHAnsi" w:hAnsiTheme="minorHAnsi" w:cstheme="minorHAnsi"/>
        </w:rPr>
        <w:t>flag</w:t>
      </w:r>
      <w:proofErr w:type="spellEnd"/>
      <w:r w:rsidR="00225BF4" w:rsidRPr="006C72EB">
        <w:rPr>
          <w:rFonts w:asciiTheme="minorHAnsi" w:hAnsiTheme="minorHAnsi" w:cstheme="minorHAnsi"/>
        </w:rPr>
        <w:t xml:space="preserve">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z átstrukturált/</w:t>
      </w:r>
      <w:proofErr w:type="spellStart"/>
      <w:r w:rsidR="004E54FD" w:rsidRPr="006C72EB">
        <w:rPr>
          <w:rFonts w:asciiTheme="minorHAnsi" w:hAnsiTheme="minorHAnsi" w:cstheme="minorHAnsi"/>
        </w:rPr>
        <w:t>újratárgyalt</w:t>
      </w:r>
      <w:proofErr w:type="spellEnd"/>
      <w:r w:rsidR="004E54FD" w:rsidRPr="006C72EB">
        <w:rPr>
          <w:rFonts w:asciiTheme="minorHAnsi" w:hAnsiTheme="minorHAnsi" w:cstheme="minorHAnsi"/>
        </w:rPr>
        <w:t xml:space="preserve"> </w:t>
      </w:r>
      <w:proofErr w:type="spellStart"/>
      <w:r w:rsidR="004E54FD" w:rsidRPr="006C72EB">
        <w:rPr>
          <w:rFonts w:asciiTheme="minorHAnsi" w:hAnsiTheme="minorHAnsi" w:cstheme="minorHAnsi"/>
        </w:rPr>
        <w:t>flag</w:t>
      </w:r>
      <w:proofErr w:type="spellEnd"/>
      <w:r w:rsidR="004E54FD" w:rsidRPr="006C72EB">
        <w:rPr>
          <w:rFonts w:asciiTheme="minorHAnsi" w:hAnsiTheme="minorHAnsi" w:cstheme="minorHAnsi"/>
        </w:rPr>
        <w:t xml:space="preserve">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w:t>
      </w:r>
      <w:proofErr w:type="spellStart"/>
      <w:r w:rsidR="00525F5C" w:rsidRPr="006C72EB">
        <w:rPr>
          <w:rFonts w:asciiTheme="minorHAnsi" w:hAnsiTheme="minorHAnsi" w:cstheme="minorHAnsi"/>
        </w:rPr>
        <w:t>újratárgyalt</w:t>
      </w:r>
      <w:proofErr w:type="spellEnd"/>
      <w:r w:rsidR="00525F5C" w:rsidRPr="006C72EB">
        <w:rPr>
          <w:rFonts w:asciiTheme="minorHAnsi" w:hAnsiTheme="minorHAnsi" w:cstheme="minorHAnsi"/>
        </w:rPr>
        <w:t xml:space="preserve"> </w:t>
      </w:r>
      <w:proofErr w:type="spellStart"/>
      <w:r w:rsidR="00525F5C" w:rsidRPr="006C72EB">
        <w:rPr>
          <w:rFonts w:asciiTheme="minorHAnsi" w:hAnsiTheme="minorHAnsi" w:cstheme="minorHAnsi"/>
        </w:rPr>
        <w:t>flag</w:t>
      </w:r>
      <w:proofErr w:type="spellEnd"/>
      <w:r w:rsidR="00525F5C" w:rsidRPr="006C72EB">
        <w:rPr>
          <w:rFonts w:asciiTheme="minorHAnsi" w:hAnsiTheme="minorHAnsi" w:cstheme="minorHAnsi"/>
        </w:rPr>
        <w:t xml:space="preserve">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32"/>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t xml:space="preserve">Amennyiben az újratárgyalás/átstrukturálás következtében új szerződés jön létre,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2D14389D" w:rsidR="00296846" w:rsidRDefault="00296846" w:rsidP="005847F9">
      <w:pPr>
        <w:rPr>
          <w:rFonts w:asciiTheme="minorHAnsi" w:hAnsiTheme="minorHAnsi" w:cstheme="minorHAnsi"/>
        </w:rPr>
      </w:pPr>
      <w:r>
        <w:rPr>
          <w:rFonts w:asciiTheme="minorHAnsi" w:hAnsiTheme="minorHAnsi" w:cstheme="minorHAnsi"/>
        </w:rPr>
        <w:t xml:space="preserve">Vállalati projekthitelek esetén is fentieknek megfelelően kell eljárni azzal, hogy </w:t>
      </w:r>
      <w:del w:id="133" w:author="MNB" w:date="2023-11-03T11:08:00Z">
        <w:r>
          <w:rPr>
            <w:rFonts w:asciiTheme="minorHAnsi" w:hAnsiTheme="minorHAnsi" w:cstheme="minorHAnsi"/>
          </w:rPr>
          <w:delText>2024.</w:delText>
        </w:r>
        <w:r w:rsidR="00740BF7">
          <w:rPr>
            <w:rFonts w:asciiTheme="minorHAnsi" w:hAnsiTheme="minorHAnsi" w:cstheme="minorHAnsi"/>
          </w:rPr>
          <w:delText xml:space="preserve"> </w:delText>
        </w:r>
        <w:r>
          <w:rPr>
            <w:rFonts w:asciiTheme="minorHAnsi" w:hAnsiTheme="minorHAnsi" w:cstheme="minorHAnsi"/>
          </w:rPr>
          <w:delText>január</w:delText>
        </w:r>
      </w:del>
      <w:ins w:id="134" w:author="MNB" w:date="2023-11-03T11:08:00Z">
        <w:r>
          <w:rPr>
            <w:rFonts w:asciiTheme="minorHAnsi" w:hAnsiTheme="minorHAnsi" w:cstheme="minorHAnsi"/>
          </w:rPr>
          <w:t>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ins>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027B9CE1" w:rsidR="00296846" w:rsidRPr="006C72EB" w:rsidRDefault="00296846" w:rsidP="005847F9">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p>
    <w:p w14:paraId="6A4F1247" w14:textId="7CD3CD69"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w:t>
      </w:r>
      <w:proofErr w:type="spellStart"/>
      <w:r w:rsidR="00821A88" w:rsidRPr="006C72EB">
        <w:rPr>
          <w:rFonts w:asciiTheme="minorHAnsi" w:hAnsiTheme="minorHAnsi" w:cstheme="minorHAnsi"/>
        </w:rPr>
        <w:t>HITKIVALT_MAS_N</w:t>
      </w:r>
      <w:proofErr w:type="spellEnd"/>
      <w:r w:rsidR="00821A88" w:rsidRPr="006C72EB">
        <w:rPr>
          <w:rFonts w:asciiTheme="minorHAnsi" w:hAnsiTheme="minorHAnsi" w:cstheme="minorHAnsi"/>
        </w:rPr>
        <w:t>’ vagy ’</w:t>
      </w:r>
      <w:proofErr w:type="spellStart"/>
      <w:r w:rsidR="00821A88" w:rsidRPr="006C72EB">
        <w:rPr>
          <w:rFonts w:asciiTheme="minorHAnsi" w:hAnsiTheme="minorHAnsi" w:cstheme="minorHAnsi"/>
        </w:rPr>
        <w:t>HITKIVALT_SAJAT_N</w:t>
      </w:r>
      <w:proofErr w:type="spellEnd"/>
      <w:r w:rsidR="00821A88" w:rsidRPr="006C72EB">
        <w:rPr>
          <w:rFonts w:asciiTheme="minorHAnsi" w:hAnsiTheme="minorHAnsi" w:cstheme="minorHAnsi"/>
        </w:rPr>
        <w:t>’ értéket kell felvegyen)</w:t>
      </w:r>
      <w:r w:rsidRPr="006C72EB">
        <w:rPr>
          <w:rFonts w:asciiTheme="minorHAnsi" w:hAnsiTheme="minorHAnsi" w:cstheme="minorHAnsi"/>
        </w:rPr>
        <w:t xml:space="preserve">,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proofErr w:type="spellStart"/>
      <w:r w:rsidR="003444D1" w:rsidRPr="006C72EB">
        <w:rPr>
          <w:rFonts w:asciiTheme="minorHAnsi" w:hAnsiTheme="minorHAnsi" w:cstheme="minorHAnsi"/>
        </w:rPr>
        <w:t>JTM</w:t>
      </w:r>
      <w:proofErr w:type="spellEnd"/>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w:t>
      </w:r>
      <w:proofErr w:type="spellStart"/>
      <w:r w:rsidR="00F524C3" w:rsidRPr="006C72EB">
        <w:rPr>
          <w:rFonts w:asciiTheme="minorHAnsi" w:hAnsiTheme="minorHAnsi" w:cstheme="minorHAnsi"/>
        </w:rPr>
        <w:t>ekből</w:t>
      </w:r>
      <w:proofErr w:type="spellEnd"/>
      <w:r w:rsidR="00F524C3" w:rsidRPr="006C72EB">
        <w:rPr>
          <w:rFonts w:asciiTheme="minorHAnsi" w:hAnsiTheme="minorHAnsi" w:cstheme="minorHAnsi"/>
        </w:rPr>
        <w:t>) új hitel(</w:t>
      </w:r>
      <w:proofErr w:type="spellStart"/>
      <w:r w:rsidR="00F524C3" w:rsidRPr="006C72EB">
        <w:rPr>
          <w:rFonts w:asciiTheme="minorHAnsi" w:hAnsiTheme="minorHAnsi" w:cstheme="minorHAnsi"/>
        </w:rPr>
        <w:t>ek</w:t>
      </w:r>
      <w:proofErr w:type="spellEnd"/>
      <w:r w:rsidR="00F524C3" w:rsidRPr="006C72EB">
        <w:rPr>
          <w:rFonts w:asciiTheme="minorHAnsi" w:hAnsiTheme="minorHAnsi" w:cstheme="minorHAnsi"/>
        </w:rPr>
        <w:t>)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 xml:space="preserve">a kamatozás módját változtatni és </w:t>
      </w:r>
      <w:proofErr w:type="spellStart"/>
      <w:r w:rsidR="000A708D" w:rsidRPr="006C72EB">
        <w:rPr>
          <w:rFonts w:asciiTheme="minorHAnsi" w:hAnsiTheme="minorHAnsi" w:cstheme="minorHAnsi"/>
        </w:rPr>
        <w:t>flag-elni</w:t>
      </w:r>
      <w:proofErr w:type="spellEnd"/>
      <w:r w:rsidR="000A708D" w:rsidRPr="006C72EB">
        <w:rPr>
          <w:rFonts w:asciiTheme="minorHAnsi" w:hAnsiTheme="minorHAnsi" w:cstheme="minorHAnsi"/>
        </w:rPr>
        <w:t xml:space="preserve">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w:t>
      </w:r>
      <w:proofErr w:type="gramStart"/>
      <w:r w:rsidRPr="006C72EB">
        <w:rPr>
          <w:rFonts w:asciiTheme="minorHAnsi" w:hAnsiTheme="minorHAnsi" w:cstheme="minorHAnsi"/>
        </w:rPr>
        <w:t>§(</w:t>
      </w:r>
      <w:proofErr w:type="gramEnd"/>
      <w:r w:rsidRPr="006C72EB">
        <w:rPr>
          <w:rFonts w:asciiTheme="minorHAnsi" w:hAnsiTheme="minorHAnsi" w:cstheme="minorHAnsi"/>
        </w:rPr>
        <w:t>1)/b pontjában meghatározott refinanszírozás esetén,</w:t>
      </w:r>
    </w:p>
    <w:p w14:paraId="40B8AB88" w14:textId="400D6386"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Paragraph"/>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w:t>
      </w:r>
      <w:proofErr w:type="spellStart"/>
      <w:r w:rsidRPr="006C72EB">
        <w:t>IFRS</w:t>
      </w:r>
      <w:proofErr w:type="spellEnd"/>
      <w:r w:rsidRPr="006C72EB">
        <w:t xml:space="preserve"> 9 standard alkalmazásában a makrogazdasági információk felhasználásáról és a hitelkockázat jelentős növekedését jelző </w:t>
      </w:r>
      <w:proofErr w:type="gramStart"/>
      <w:r w:rsidRPr="006C72EB">
        <w:t>tényezőkről”-</w:t>
      </w:r>
      <w:proofErr w:type="gramEnd"/>
      <w:r w:rsidRPr="006C72EB">
        <w:t xml:space="preserve">ben foglaltakkal konzisztensen a kizárólag a jogi moratóriumban való részvétel miatt átstrukturáltnak minősített hitelek. </w:t>
      </w:r>
    </w:p>
    <w:p w14:paraId="5CAFDBB4" w14:textId="77777777" w:rsidR="00276042" w:rsidRPr="006C72EB" w:rsidRDefault="00276042" w:rsidP="00C32852">
      <w:pPr>
        <w:pStyle w:val="ListParagraph"/>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6C72EB">
        <w:rPr>
          <w:rFonts w:asciiTheme="minorHAnsi" w:hAnsiTheme="minorHAnsi" w:cstheme="minorHAnsi"/>
        </w:rPr>
        <w:t>ltp</w:t>
      </w:r>
      <w:proofErr w:type="spellEnd"/>
      <w:r w:rsidRPr="006C72EB">
        <w:rPr>
          <w:rFonts w:asciiTheme="minorHAnsi" w:hAnsiTheme="minorHAnsi" w:cstheme="minorHAnsi"/>
        </w:rPr>
        <w:t xml:space="preserve">)”, ezzel párhuzamosan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Paragraph"/>
        <w:numPr>
          <w:ilvl w:val="0"/>
          <w:numId w:val="27"/>
        </w:numPr>
        <w:rPr>
          <w:rFonts w:asciiTheme="minorHAnsi" w:hAnsiTheme="minorHAnsi" w:cstheme="minorHAnsi"/>
        </w:rPr>
      </w:pPr>
      <w:r w:rsidRPr="006C72EB">
        <w:rPr>
          <w:rFonts w:asciiTheme="minorHAnsi" w:hAnsiTheme="minorHAnsi" w:cstheme="minorHAnsi"/>
        </w:rPr>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84386FD"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5" w:name="_Hlk69377794"/>
      <w:r w:rsidRPr="006C72EB">
        <w:rPr>
          <w:rFonts w:asciiTheme="minorHAnsi" w:hAnsiTheme="minorHAnsi" w:cstheme="minorHAnsi"/>
        </w:rPr>
        <w:t>.</w:t>
      </w:r>
      <w:r w:rsidR="0093462E" w:rsidRPr="006C72EB">
        <w:rPr>
          <w:rFonts w:asciiTheme="minorHAnsi" w:hAnsiTheme="minorHAnsi" w:cstheme="minorHAnsi"/>
        </w:rPr>
        <w:t xml:space="preserve"> A HITREG-ben FAKTORING kódon jelentendő ügyletek jelenthetők az M03-ban E331-es kódon is.</w:t>
      </w:r>
      <w:bookmarkEnd w:id="135"/>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6E1777" w:rsidRDefault="00546365" w:rsidP="00106635">
      <w:pPr>
        <w:pStyle w:val="ListParagraph"/>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A HITREG-ben FAKTORING kódon jelentendő ügyletek jelenthetők az M03-ban E331-es kódon is.</w:t>
      </w:r>
    </w:p>
    <w:p w14:paraId="2C0B5B8C" w14:textId="6DD7B8A9"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w:t>
      </w:r>
      <w:proofErr w:type="spellStart"/>
      <w:r w:rsidR="00641794" w:rsidRPr="006C72EB">
        <w:rPr>
          <w:rFonts w:asciiTheme="minorHAnsi" w:hAnsiTheme="minorHAnsi" w:cstheme="minorHAnsi"/>
        </w:rPr>
        <w:t>KHR</w:t>
      </w:r>
      <w:proofErr w:type="spellEnd"/>
      <w:r w:rsidR="00641794" w:rsidRPr="006C72EB">
        <w:rPr>
          <w:rFonts w:asciiTheme="minorHAnsi" w:hAnsiTheme="minorHAnsi" w:cstheme="minorHAnsi"/>
        </w:rPr>
        <w:t xml:space="preserve">-vel összhangban a következőképpen értelmezzük: </w:t>
      </w:r>
      <w:r w:rsidR="00952EAF" w:rsidRPr="006C72EB">
        <w:rPr>
          <w:rFonts w:asciiTheme="minorHAnsi" w:hAnsiTheme="minorHAnsi" w:cstheme="minorHAnsi"/>
        </w:rPr>
        <w:t xml:space="preserve">az 1/1975. (II. 5.) </w:t>
      </w:r>
      <w:proofErr w:type="spellStart"/>
      <w:r w:rsidR="00952EAF" w:rsidRPr="006C72EB">
        <w:rPr>
          <w:rFonts w:asciiTheme="minorHAnsi" w:hAnsiTheme="minorHAnsi" w:cstheme="minorHAnsi"/>
        </w:rPr>
        <w:t>KPM</w:t>
      </w:r>
      <w:proofErr w:type="spellEnd"/>
      <w:r w:rsidR="00952EAF" w:rsidRPr="006C72EB">
        <w:rPr>
          <w:rFonts w:asciiTheme="minorHAnsi" w:hAnsiTheme="minorHAnsi" w:cstheme="minorHAnsi"/>
        </w:rPr>
        <w:t>–BM együttes rendelet 1. számú Függelékében gépjárműként és pótkocsiként definiált fogalom</w:t>
      </w:r>
      <w:r w:rsidR="00952EAF" w:rsidRPr="006C72EB">
        <w:rPr>
          <w:rStyle w:val="FootnoteReference"/>
          <w:rFonts w:asciiTheme="minorHAnsi" w:hAnsiTheme="minorHAnsi" w:cstheme="minorHAnsi"/>
        </w:rPr>
        <w:footnoteReference w:id="2"/>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 xml:space="preserve">A befektetési hitel instrumentum típus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nem jelentendő a HITREG indulásakor.</w:t>
      </w:r>
    </w:p>
    <w:p w14:paraId="4A26E434" w14:textId="0BD2366C" w:rsidR="008159AF" w:rsidRPr="006C72EB" w:rsidRDefault="008159AF" w:rsidP="005847F9">
      <w:pPr>
        <w:rPr>
          <w:rFonts w:asciiTheme="minorHAnsi" w:hAnsiTheme="minorHAnsi" w:cstheme="minorHAnsi"/>
        </w:rPr>
      </w:pPr>
      <w:bookmarkStart w:id="136" w:name="_Hlk63943847"/>
      <w:r w:rsidRPr="006C72EB">
        <w:rPr>
          <w:rFonts w:asciiTheme="minorHAnsi" w:hAnsiTheme="minorHAnsi" w:cstheme="minorHAnsi"/>
        </w:rPr>
        <w:t xml:space="preserve">Amennyiben ingatlancélú hitelről van szó, akkor alkalmazandók az </w:t>
      </w:r>
      <w:proofErr w:type="spellStart"/>
      <w:r w:rsidRPr="006C72EB">
        <w:rPr>
          <w:rFonts w:asciiTheme="minorHAnsi" w:hAnsiTheme="minorHAnsi" w:cstheme="minorHAnsi"/>
        </w:rPr>
        <w:t>ING_HIT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kódértékek (illetve lakosság esetén lakóingatlan finanszírozásnál a </w:t>
      </w:r>
      <w:proofErr w:type="spellStart"/>
      <w:r w:rsidRPr="006C72EB">
        <w:rPr>
          <w:rFonts w:asciiTheme="minorHAnsi" w:hAnsiTheme="minorHAnsi" w:cstheme="minorHAnsi"/>
        </w:rPr>
        <w:t>LAKAS_HIT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w:t>
      </w:r>
      <w:proofErr w:type="spellStart"/>
      <w:r w:rsidR="00687EE3" w:rsidRPr="006C72EB">
        <w:rPr>
          <w:rFonts w:asciiTheme="minorHAnsi" w:hAnsiTheme="minorHAnsi" w:cstheme="minorHAnsi"/>
        </w:rPr>
        <w:t>notional</w:t>
      </w:r>
      <w:proofErr w:type="spellEnd"/>
      <w:r w:rsidR="00687EE3" w:rsidRPr="006C72EB">
        <w:rPr>
          <w:rFonts w:asciiTheme="minorHAnsi" w:hAnsiTheme="minorHAnsi" w:cstheme="minorHAnsi"/>
        </w:rPr>
        <w:t xml:space="preserve"> cash-</w:t>
      </w:r>
      <w:proofErr w:type="spellStart"/>
      <w:r w:rsidR="00687EE3" w:rsidRPr="006C72EB">
        <w:rPr>
          <w:rFonts w:asciiTheme="minorHAnsi" w:hAnsiTheme="minorHAnsi" w:cstheme="minorHAnsi"/>
        </w:rPr>
        <w:t>pool</w:t>
      </w:r>
      <w:proofErr w:type="spellEnd"/>
      <w:r w:rsidR="00687EE3" w:rsidRPr="006C72EB">
        <w:rPr>
          <w:rFonts w:asciiTheme="minorHAnsi" w:hAnsiTheme="minorHAnsi" w:cstheme="minorHAnsi"/>
        </w:rPr>
        <w:t xml:space="preserve"> követelések (E324). Ezeket a tételeket a HITREG-ben változatlanul a korábbi folyószámlahitel instrumentum típuson kell jelenteni.</w:t>
      </w:r>
    </w:p>
    <w:bookmarkEnd w:id="136"/>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71C68">
      <w:pPr>
        <w:pStyle w:val="ListParagraph"/>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71C68">
      <w:pPr>
        <w:pStyle w:val="ListParagraph"/>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 xml:space="preserve">-centeren keresztül történő indítása, </w:t>
      </w:r>
      <w:proofErr w:type="gramStart"/>
      <w:r w:rsidR="009D6409" w:rsidRPr="006C72EB">
        <w:rPr>
          <w:rFonts w:asciiTheme="minorHAnsi" w:hAnsiTheme="minorHAnsi" w:cstheme="minorHAnsi"/>
        </w:rPr>
        <w:t>illetve</w:t>
      </w:r>
      <w:proofErr w:type="gramEnd"/>
      <w:r w:rsidR="009D6409" w:rsidRPr="006C72EB">
        <w:rPr>
          <w:rFonts w:asciiTheme="minorHAnsi" w:hAnsiTheme="minorHAnsi" w:cstheme="minorHAnsi"/>
        </w:rPr>
        <w:t xml:space="preserve"> ha a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6C72EB" w:rsidRDefault="004B345A" w:rsidP="00F71C68">
      <w:pPr>
        <w:pStyle w:val="ListParagraph"/>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Paragraph"/>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37"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38"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38"/>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7"/>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w:t>
      </w:r>
      <w:proofErr w:type="spellStart"/>
      <w:r w:rsidRPr="006C72EB">
        <w:rPr>
          <w:rFonts w:asciiTheme="minorHAnsi" w:hAnsiTheme="minorHAnsi" w:cstheme="minorHAnsi"/>
        </w:rPr>
        <w:t>to</w:t>
      </w:r>
      <w:proofErr w:type="spellEnd"/>
      <w:r w:rsidRPr="006C72EB">
        <w:rPr>
          <w:rFonts w:asciiTheme="minorHAnsi" w:hAnsiTheme="minorHAnsi" w:cstheme="minorHAnsi"/>
        </w:rPr>
        <w:t>-end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Paragraph"/>
        <w:numPr>
          <w:ilvl w:val="0"/>
          <w:numId w:val="53"/>
        </w:numPr>
        <w:rPr>
          <w:rFonts w:asciiTheme="minorHAnsi" w:hAnsiTheme="minorHAnsi" w:cstheme="minorHAnsi"/>
        </w:rPr>
      </w:pPr>
      <w:r w:rsidRPr="006C72EB">
        <w:rPr>
          <w:rFonts w:asciiTheme="minorHAnsi" w:hAnsiTheme="minorHAnsi" w:cstheme="minorHAnsi"/>
        </w:rPr>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jelentendő az INSTR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39"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39"/>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Pr="006C72EB" w:rsidRDefault="008276A9" w:rsidP="005847F9">
      <w:pPr>
        <w:rPr>
          <w:rFonts w:asciiTheme="minorHAnsi" w:hAnsiTheme="minorHAnsi" w:cstheme="minorHAnsi"/>
        </w:rPr>
      </w:pPr>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w:t>
      </w:r>
      <w:proofErr w:type="spellStart"/>
      <w:r w:rsidR="00BF2698" w:rsidRPr="006C72EB">
        <w:rPr>
          <w:rFonts w:asciiTheme="minorHAnsi" w:hAnsiTheme="minorHAnsi" w:cstheme="minorHAnsi"/>
        </w:rPr>
        <w:t>FEDE</w:t>
      </w:r>
      <w:proofErr w:type="spellEnd"/>
      <w:r w:rsidR="00BF2698" w:rsidRPr="006C72EB">
        <w:rPr>
          <w:rFonts w:asciiTheme="minorHAnsi" w:hAnsiTheme="minorHAnsi" w:cstheme="minorHAnsi"/>
        </w:rPr>
        <w:t xml:space="preserv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ING_LAKO</w:t>
      </w:r>
      <w:proofErr w:type="spellEnd"/>
      <w:r w:rsidR="00176586" w:rsidRPr="006C72EB">
        <w:rPr>
          <w:rFonts w:asciiTheme="minorHAnsi" w:hAnsiTheme="minorHAnsi" w:cstheme="minorHAnsi"/>
        </w:rPr>
        <w:t>)</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ING_IRODA</w:t>
      </w:r>
      <w:proofErr w:type="spellEnd"/>
      <w:r w:rsidR="00176586" w:rsidRPr="006C72EB">
        <w:rPr>
          <w:rFonts w:asciiTheme="minorHAnsi" w:hAnsiTheme="minorHAnsi" w:cstheme="minorHAnsi"/>
        </w:rPr>
        <w:t>)</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proofErr w:type="spellStart"/>
      <w:r w:rsidR="00100EA2" w:rsidRPr="006C72EB">
        <w:rPr>
          <w:rFonts w:asciiTheme="minorHAnsi" w:hAnsiTheme="minorHAnsi" w:cstheme="minorHAnsi"/>
        </w:rPr>
        <w:t>ING_KER</w:t>
      </w:r>
      <w:proofErr w:type="spellEnd"/>
      <w:r w:rsidR="00100EA2" w:rsidRPr="006C72EB">
        <w:rPr>
          <w:rFonts w:asciiTheme="minorHAnsi" w:hAnsiTheme="minorHAnsi" w:cstheme="minorHAnsi"/>
        </w:rPr>
        <w:t>)</w:t>
      </w:r>
      <w:r w:rsidRPr="006C72EB">
        <w:rPr>
          <w:rFonts w:asciiTheme="minorHAnsi" w:hAnsiTheme="minorHAnsi" w:cstheme="minorHAnsi"/>
        </w:rPr>
        <w:t>” közé kell besorolni azt</w:t>
      </w:r>
      <w:r w:rsidR="007D1A45" w:rsidRPr="006C72EB">
        <w:rPr>
          <w:rFonts w:asciiTheme="minorHAnsi" w:hAnsiTheme="minorHAnsi" w:cstheme="minorHAnsi"/>
        </w:rPr>
        <w:t xml:space="preserve"> (a </w:t>
      </w:r>
      <w:proofErr w:type="spellStart"/>
      <w:r w:rsidR="007D1A45" w:rsidRPr="006C72EB">
        <w:rPr>
          <w:rFonts w:asciiTheme="minorHAnsi" w:hAnsiTheme="minorHAnsi" w:cstheme="minorHAnsi"/>
        </w:rPr>
        <w:t>CRR</w:t>
      </w:r>
      <w:proofErr w:type="spellEnd"/>
      <w:r w:rsidR="007D1A45" w:rsidRPr="006C72EB">
        <w:rPr>
          <w:rFonts w:asciiTheme="minorHAnsi" w:hAnsiTheme="minorHAnsi" w:cstheme="minorHAnsi"/>
        </w:rPr>
        <w:t>-ben foglalt definíciónak megfelelően)</w:t>
      </w:r>
      <w:r w:rsidRPr="006C72EB">
        <w:rPr>
          <w:rFonts w:asciiTheme="minorHAnsi" w:hAnsiTheme="minorHAnsi" w:cstheme="minorHAnsi"/>
        </w:rPr>
        <w:t xml:space="preserve">. </w:t>
      </w:r>
      <w:ins w:id="140" w:author="MNB" w:date="2023-11-03T11:08:00Z">
        <w:r w:rsidR="002C5F21">
          <w:rPr>
            <w:color w:val="00B050"/>
          </w:rPr>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ins>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proofErr w:type="gramStart"/>
      <w:r w:rsidR="00DB062C" w:rsidRPr="006C72EB">
        <w:rPr>
          <w:rFonts w:asciiTheme="minorHAnsi" w:hAnsiTheme="minorHAnsi" w:cstheme="minorHAnsi"/>
          <w:b/>
        </w:rPr>
        <w:t>?</w:t>
      </w:r>
      <w:r w:rsidR="00DB062C" w:rsidRPr="006C72EB">
        <w:rPr>
          <w:rFonts w:asciiTheme="minorHAnsi" w:hAnsiTheme="minorHAnsi" w:cstheme="minorHAnsi"/>
        </w:rPr>
        <w:t>”-</w:t>
      </w:r>
      <w:proofErr w:type="spellStart"/>
      <w:proofErr w:type="gramEnd"/>
      <w:r w:rsidR="00DB062C" w:rsidRPr="006C72EB">
        <w:rPr>
          <w:rFonts w:asciiTheme="minorHAnsi" w:hAnsiTheme="minorHAnsi" w:cstheme="minorHAnsi"/>
        </w:rPr>
        <w:t>vé</w:t>
      </w:r>
      <w:proofErr w:type="spellEnd"/>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proofErr w:type="gramStart"/>
      <w:r w:rsidR="006577DC" w:rsidRPr="006C72EB">
        <w:rPr>
          <w:rFonts w:asciiTheme="minorHAnsi" w:hAnsiTheme="minorHAnsi" w:cstheme="minorHAnsi"/>
        </w:rPr>
        <w:t>I”-</w:t>
      </w:r>
      <w:proofErr w:type="gramEnd"/>
      <w:r w:rsidR="006577DC" w:rsidRPr="006C72EB">
        <w:rPr>
          <w:rFonts w:asciiTheme="minorHAnsi" w:hAnsiTheme="minorHAnsi" w:cstheme="minorHAnsi"/>
        </w:rPr>
        <w:t xml:space="preserve">vel,  </w:t>
      </w:r>
      <w:r w:rsidRPr="006C72EB">
        <w:rPr>
          <w:rFonts w:asciiTheme="minorHAnsi" w:hAnsiTheme="minorHAnsi" w:cstheme="minorHAnsi"/>
        </w:rPr>
        <w:t xml:space="preserve">igennel kell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proofErr w:type="spellStart"/>
      <w:r w:rsidR="00775983" w:rsidRPr="006C72EB">
        <w:rPr>
          <w:rFonts w:asciiTheme="minorHAnsi" w:hAnsiTheme="minorHAnsi" w:cstheme="minorHAnsi"/>
        </w:rPr>
        <w:t>ról</w:t>
      </w:r>
      <w:proofErr w:type="spellEnd"/>
      <w:r w:rsidR="00775983" w:rsidRPr="006C72EB">
        <w:rPr>
          <w:rFonts w:asciiTheme="minorHAnsi" w:hAnsiTheme="minorHAnsi" w:cstheme="minorHAnsi"/>
        </w:rPr>
        <w:t xml:space="preserve"> van szó.</w:t>
      </w:r>
      <w:r w:rsidRPr="006C72EB">
        <w:rPr>
          <w:rFonts w:asciiTheme="minorHAnsi" w:hAnsiTheme="minorHAnsi" w:cstheme="minorHAnsi"/>
        </w:rPr>
        <w:t xml:space="preserve"> A bizalmi vagyonkezelés keretében kezelt instrumentum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6C72EB">
        <w:rPr>
          <w:rFonts w:asciiTheme="minorHAnsi" w:hAnsiTheme="minorHAnsi" w:cstheme="minorHAnsi"/>
        </w:rPr>
        <w:t>GAR_EGYEB</w:t>
      </w:r>
      <w:proofErr w:type="spellEnd"/>
      <w:r w:rsidR="004B3C5D" w:rsidRPr="006C72EB">
        <w:rPr>
          <w:rFonts w:asciiTheme="minorHAnsi" w:hAnsiTheme="minorHAnsi" w:cstheme="minorHAnsi"/>
        </w:rPr>
        <w:t>’ kódon), és jelenteni is szükséges a hitelvédelmi biztosítás meglétét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w:t>
      </w:r>
      <w:r w:rsidR="00A75858" w:rsidRPr="006C72EB">
        <w:rPr>
          <w:rFonts w:asciiTheme="minorHAnsi" w:hAnsiTheme="minorHAnsi" w:cstheme="minorHAnsi"/>
        </w:rPr>
        <w:t xml:space="preserve">A mező értékétől függetlenül az instrumentumhoz kapcsolódó fedezetek az általános szabályok szerint </w:t>
      </w:r>
      <w:proofErr w:type="gramStart"/>
      <w:r w:rsidR="00A75858" w:rsidRPr="006C72EB">
        <w:rPr>
          <w:rFonts w:asciiTheme="minorHAnsi" w:hAnsiTheme="minorHAnsi" w:cstheme="minorHAnsi"/>
        </w:rPr>
        <w:t>teljes körűen</w:t>
      </w:r>
      <w:proofErr w:type="gramEnd"/>
      <w:r w:rsidR="00A75858" w:rsidRPr="006C72EB">
        <w:rPr>
          <w:rFonts w:asciiTheme="minorHAnsi" w:hAnsiTheme="minorHAnsi" w:cstheme="minorHAnsi"/>
        </w:rPr>
        <w:t xml:space="preserve">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proofErr w:type="gramStart"/>
      <w:r w:rsidRPr="006C72EB">
        <w:rPr>
          <w:rFonts w:asciiTheme="minorHAnsi" w:hAnsiTheme="minorHAnsi" w:cs="Arial"/>
          <w:sz w:val="20"/>
          <w:szCs w:val="20"/>
        </w:rPr>
        <w:t>”Az</w:t>
      </w:r>
      <w:proofErr w:type="gramEnd"/>
      <w:r w:rsidRPr="006C72EB">
        <w:rPr>
          <w:rFonts w:asciiTheme="minorHAnsi" w:hAnsiTheme="minorHAnsi" w:cs="Arial"/>
          <w:sz w:val="20"/>
          <w:szCs w:val="20"/>
        </w:rPr>
        <w:t xml:space="preserve">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6C72EB">
        <w:rPr>
          <w:rFonts w:asciiTheme="minorHAnsi" w:hAnsiTheme="minorHAnsi" w:cstheme="minorHAnsi"/>
          <w:sz w:val="20"/>
          <w:szCs w:val="20"/>
        </w:rPr>
        <w:t>KAM_IGEN</w:t>
      </w:r>
      <w:proofErr w:type="spellEnd"/>
      <w:r w:rsidR="00C30AE0" w:rsidRPr="006C72EB">
        <w:rPr>
          <w:rFonts w:asciiTheme="minorHAnsi" w:hAnsiTheme="minorHAnsi" w:cstheme="minorHAnsi"/>
          <w:sz w:val="20"/>
          <w:szCs w:val="20"/>
        </w:rPr>
        <w:t>”</w:t>
      </w:r>
      <w:r w:rsidR="00C53C22" w:rsidRPr="006C72EB">
        <w:rPr>
          <w:rFonts w:asciiTheme="minorHAnsi" w:hAnsiTheme="minorHAnsi" w:cstheme="minorHAnsi"/>
          <w:sz w:val="20"/>
          <w:szCs w:val="20"/>
        </w:rPr>
        <w:t xml:space="preserve"> vagy a „</w:t>
      </w:r>
      <w:proofErr w:type="spellStart"/>
      <w:r w:rsidR="00C53C22" w:rsidRPr="006C72EB">
        <w:rPr>
          <w:rFonts w:asciiTheme="minorHAnsi" w:hAnsiTheme="minorHAnsi" w:cstheme="minorHAnsi"/>
          <w:sz w:val="20"/>
          <w:szCs w:val="20"/>
        </w:rPr>
        <w:t>NEM</w:t>
      </w:r>
      <w:r w:rsidR="001D7DB6" w:rsidRPr="006C72EB">
        <w:rPr>
          <w:rFonts w:asciiTheme="minorHAnsi" w:hAnsiTheme="minorHAnsi" w:cstheme="minorHAnsi"/>
          <w:sz w:val="20"/>
          <w:szCs w:val="20"/>
        </w:rPr>
        <w:t>F</w:t>
      </w:r>
      <w:proofErr w:type="spellEnd"/>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A „</w:t>
      </w:r>
      <w:proofErr w:type="spellStart"/>
      <w:r w:rsidRPr="006C72EB">
        <w:rPr>
          <w:rFonts w:asciiTheme="minorHAnsi" w:hAnsiTheme="minorHAnsi" w:cstheme="minorHAnsi"/>
          <w:sz w:val="20"/>
          <w:szCs w:val="20"/>
        </w:rPr>
        <w:t>KAM_IGEN</w:t>
      </w:r>
      <w:proofErr w:type="spellEnd"/>
      <w:r w:rsidRPr="006C72EB">
        <w:rPr>
          <w:rFonts w:asciiTheme="minorHAnsi" w:hAnsiTheme="minorHAnsi" w:cstheme="minorHAnsi"/>
          <w:sz w:val="20"/>
          <w:szCs w:val="20"/>
        </w:rPr>
        <w:t xml:space="preserve">”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w:t>
      </w:r>
      <w:proofErr w:type="spellStart"/>
      <w:r w:rsidRPr="006C72EB">
        <w:rPr>
          <w:rFonts w:asciiTheme="minorHAnsi" w:hAnsiTheme="minorHAnsi" w:cstheme="minorHAnsi"/>
          <w:sz w:val="20"/>
          <w:szCs w:val="20"/>
        </w:rPr>
        <w:t>CRR</w:t>
      </w:r>
      <w:proofErr w:type="spellEnd"/>
      <w:r w:rsidRPr="006C72EB">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6C72EB">
        <w:rPr>
          <w:rFonts w:asciiTheme="minorHAnsi" w:hAnsiTheme="minorHAnsi" w:cstheme="minorHAnsi"/>
          <w:sz w:val="20"/>
          <w:szCs w:val="20"/>
        </w:rPr>
        <w:t>FEDE</w:t>
      </w:r>
      <w:proofErr w:type="spellEnd"/>
      <w:r w:rsidR="00566E75" w:rsidRPr="006C72EB">
        <w:rPr>
          <w:rFonts w:asciiTheme="minorHAnsi" w:hAnsiTheme="minorHAnsi" w:cstheme="minorHAnsi"/>
          <w:sz w:val="20"/>
          <w:szCs w:val="20"/>
        </w:rPr>
        <w:t xml:space="preserve"> és </w:t>
      </w:r>
      <w:proofErr w:type="spellStart"/>
      <w:r w:rsidR="00566E75" w:rsidRPr="006C72EB">
        <w:rPr>
          <w:rFonts w:asciiTheme="minorHAnsi" w:hAnsiTheme="minorHAnsi" w:cstheme="minorHAnsi"/>
          <w:sz w:val="20"/>
          <w:szCs w:val="20"/>
        </w:rPr>
        <w:t>FEDA</w:t>
      </w:r>
      <w:proofErr w:type="spellEnd"/>
      <w:r w:rsidR="00566E75" w:rsidRPr="006C72EB">
        <w:rPr>
          <w:rFonts w:asciiTheme="minorHAnsi" w:hAnsiTheme="minorHAnsi" w:cstheme="minorHAnsi"/>
          <w:sz w:val="20"/>
          <w:szCs w:val="20"/>
        </w:rPr>
        <w:t xml:space="preserve">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41" w:name="_Hlk63943212"/>
      <w:r w:rsidR="008159AF" w:rsidRPr="006C72EB">
        <w:rPr>
          <w:rFonts w:asciiTheme="minorHAnsi" w:hAnsiTheme="minorHAnsi" w:cstheme="minorHAnsi"/>
          <w:sz w:val="20"/>
          <w:szCs w:val="20"/>
        </w:rPr>
        <w:t>és a fedezet adatoknak alá kell támasztaniuk az alkalmazott kódértéket</w:t>
      </w:r>
      <w:bookmarkEnd w:id="141"/>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6C72EB">
        <w:rPr>
          <w:rFonts w:asciiTheme="minorHAnsi" w:hAnsiTheme="minorHAnsi" w:cstheme="minorHAnsi"/>
          <w:sz w:val="20"/>
          <w:szCs w:val="20"/>
        </w:rPr>
        <w:t>KAM_IGEN</w:t>
      </w:r>
      <w:proofErr w:type="spellEnd"/>
      <w:r w:rsidR="00A14695" w:rsidRPr="006C72EB">
        <w:rPr>
          <w:rFonts w:asciiTheme="minorHAnsi" w:hAnsiTheme="minorHAnsi" w:cstheme="minorHAnsi"/>
          <w:sz w:val="20"/>
          <w:szCs w:val="20"/>
        </w:rPr>
        <w:t xml:space="preserve"> kód alkalmazandó.</w:t>
      </w:r>
    </w:p>
    <w:p w14:paraId="5D02C356" w14:textId="5A44EB0D" w:rsidR="00155BB5" w:rsidRPr="006C72EB" w:rsidRDefault="00C53C22" w:rsidP="00155BB5">
      <w:pPr>
        <w:pStyle w:val="ListParagraph"/>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w:t>
      </w:r>
      <w:proofErr w:type="spellStart"/>
      <w:r w:rsidR="00E94966" w:rsidRPr="006C72EB">
        <w:rPr>
          <w:rFonts w:asciiTheme="minorHAnsi" w:hAnsiTheme="minorHAnsi" w:cstheme="minorHAnsi"/>
        </w:rPr>
        <w:t>DIM_IGEN</w:t>
      </w:r>
      <w:proofErr w:type="spellEnd"/>
      <w:r w:rsidR="00E94966" w:rsidRPr="006C72EB">
        <w:rPr>
          <w:rFonts w:asciiTheme="minorHAnsi" w:hAnsiTheme="minorHAnsi" w:cstheme="minorHAnsi"/>
        </w:rPr>
        <w:t>” vagy a „</w:t>
      </w:r>
      <w:proofErr w:type="spellStart"/>
      <w:r w:rsidR="00E94966" w:rsidRPr="006C72EB">
        <w:rPr>
          <w:rFonts w:asciiTheme="minorHAnsi" w:hAnsiTheme="minorHAnsi" w:cstheme="minorHAnsi"/>
        </w:rPr>
        <w:t>NEM</w:t>
      </w:r>
      <w:r w:rsidR="001D7DB6" w:rsidRPr="006C72EB">
        <w:rPr>
          <w:rFonts w:asciiTheme="minorHAnsi" w:hAnsiTheme="minorHAnsi" w:cstheme="minorHAnsi"/>
        </w:rPr>
        <w:t>F</w:t>
      </w:r>
      <w:proofErr w:type="spellEnd"/>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w:t>
      </w:r>
      <w:proofErr w:type="spellStart"/>
      <w:r w:rsidR="0022571A" w:rsidRPr="006C72EB">
        <w:rPr>
          <w:rFonts w:asciiTheme="minorHAnsi" w:hAnsiTheme="minorHAnsi" w:cstheme="minorHAnsi"/>
        </w:rPr>
        <w:t>DIM_IGEN</w:t>
      </w:r>
      <w:proofErr w:type="spellEnd"/>
      <w:r w:rsidR="0022571A" w:rsidRPr="006C72EB">
        <w:rPr>
          <w:rFonts w:asciiTheme="minorHAnsi" w:hAnsiTheme="minorHAnsi" w:cstheme="minorHAnsi"/>
        </w:rPr>
        <w:t xml:space="preserve">” kód származtatható az </w:t>
      </w:r>
      <w:proofErr w:type="spellStart"/>
      <w:r w:rsidR="0022571A" w:rsidRPr="006C72EB">
        <w:rPr>
          <w:rFonts w:asciiTheme="minorHAnsi" w:hAnsiTheme="minorHAnsi" w:cstheme="minorHAnsi"/>
        </w:rPr>
        <w:t>INST_FED</w:t>
      </w:r>
      <w:proofErr w:type="spellEnd"/>
      <w:r w:rsidR="0022571A" w:rsidRPr="006C72EB">
        <w:rPr>
          <w:rFonts w:asciiTheme="minorHAnsi" w:hAnsiTheme="minorHAnsi" w:cstheme="minorHAnsi"/>
        </w:rPr>
        <w:t xml:space="preserve"> tábla „Fedezet elfogadhatósági jelölés (aktuális)” mezőjének értékéből és a </w:t>
      </w:r>
      <w:proofErr w:type="spellStart"/>
      <w:r w:rsidR="0022571A" w:rsidRPr="006C72EB">
        <w:rPr>
          <w:rFonts w:asciiTheme="minorHAnsi" w:hAnsiTheme="minorHAnsi" w:cstheme="minorHAnsi"/>
        </w:rPr>
        <w:t>FED</w:t>
      </w:r>
      <w:r w:rsidR="00612ABA" w:rsidRPr="006C72EB">
        <w:rPr>
          <w:rFonts w:asciiTheme="minorHAnsi" w:hAnsiTheme="minorHAnsi" w:cstheme="minorHAnsi"/>
        </w:rPr>
        <w:t>E</w:t>
      </w:r>
      <w:proofErr w:type="spellEnd"/>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w:t>
      </w:r>
      <w:proofErr w:type="spellStart"/>
      <w:r w:rsidR="00132CAC" w:rsidRPr="006C72EB">
        <w:rPr>
          <w:rFonts w:asciiTheme="minorHAnsi" w:hAnsiTheme="minorHAnsi" w:cstheme="minorHAnsi"/>
        </w:rPr>
        <w:t>CRR</w:t>
      </w:r>
      <w:proofErr w:type="spellEnd"/>
      <w:r w:rsidR="00132CAC" w:rsidRPr="006C72EB">
        <w:rPr>
          <w:rFonts w:asciiTheme="minorHAnsi" w:hAnsiTheme="minorHAnsi" w:cstheme="minorHAnsi"/>
        </w:rPr>
        <w:t xml:space="preserve"> 124-126. (standard módszer), illetve a 199. (</w:t>
      </w:r>
      <w:proofErr w:type="spellStart"/>
      <w:r w:rsidR="00132CAC" w:rsidRPr="006C72EB">
        <w:rPr>
          <w:rFonts w:asciiTheme="minorHAnsi" w:hAnsiTheme="minorHAnsi" w:cstheme="minorHAnsi"/>
        </w:rPr>
        <w:t>IRB</w:t>
      </w:r>
      <w:proofErr w:type="spellEnd"/>
      <w:r w:rsidR="00132CAC" w:rsidRPr="006C72EB">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42"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0EB4076A" w14:textId="05A461C3" w:rsidR="00155BB5" w:rsidRPr="006C72EB" w:rsidRDefault="00155BB5" w:rsidP="007F4E6F">
      <w:pPr>
        <w:spacing w:after="0"/>
        <w:rPr>
          <w:rFonts w:asciiTheme="minorHAnsi" w:eastAsia="Times New Roman" w:hAnsiTheme="minorHAnsi" w:cstheme="minorHAnsi"/>
        </w:rPr>
      </w:pPr>
      <w:bookmarkStart w:id="143" w:name="_Hlk42256"/>
      <w:bookmarkEnd w:id="142"/>
      <w:r w:rsidRPr="006C72EB">
        <w:rPr>
          <w:rFonts w:asciiTheme="minorHAnsi" w:eastAsia="Times New Roman" w:hAnsiTheme="minorHAnsi" w:cstheme="minorHAnsi"/>
        </w:rPr>
        <w:t xml:space="preserve">A jelenlegi K23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és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 xml:space="preserve"> kódértékei a következőképpen fognak megjelenni a HITREG-ben:</w:t>
      </w:r>
    </w:p>
    <w:p w14:paraId="2B8D14D9" w14:textId="13F9CDA6" w:rsidR="00155BB5" w:rsidRPr="006C72EB" w:rsidRDefault="00155BB5" w:rsidP="007F4E6F">
      <w:pPr>
        <w:pStyle w:val="ListParagraph"/>
        <w:numPr>
          <w:ilvl w:val="1"/>
          <w:numId w:val="27"/>
        </w:numPr>
        <w:spacing w:after="0"/>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 „Hitelkonstrukció” mezőben ’</w:t>
      </w:r>
      <w:proofErr w:type="spellStart"/>
      <w:r w:rsidRPr="006C72EB">
        <w:rPr>
          <w:rFonts w:asciiTheme="minorHAnsi" w:eastAsia="Times New Roman" w:hAnsiTheme="minorHAnsi" w:cstheme="minorHAnsi"/>
        </w:rPr>
        <w:t>TLAK</w:t>
      </w:r>
      <w:proofErr w:type="spellEnd"/>
      <w:r w:rsidRPr="006C72EB">
        <w:rPr>
          <w:rFonts w:asciiTheme="minorHAnsi" w:eastAsia="Times New Roman" w:hAnsiTheme="minorHAnsi" w:cstheme="minorHAnsi"/>
        </w:rPr>
        <w:t xml:space="preserve">’ (támogatott lakás),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esetén a megfelelő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-kód jelentendő,</w:t>
      </w:r>
    </w:p>
    <w:p w14:paraId="5A49491E" w14:textId="5A498281" w:rsidR="00B21211" w:rsidRPr="006C72EB" w:rsidRDefault="00155BB5" w:rsidP="006D52A3">
      <w:pPr>
        <w:pStyle w:val="ListParagraph"/>
        <w:numPr>
          <w:ilvl w:val="1"/>
          <w:numId w:val="27"/>
        </w:numPr>
        <w:spacing w:after="0"/>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(Nem támogatott és nem </w:t>
      </w:r>
      <w:proofErr w:type="spellStart"/>
      <w:r w:rsidRPr="006C72EB">
        <w:rPr>
          <w:rFonts w:asciiTheme="minorHAnsi" w:eastAsia="Times New Roman" w:hAnsiTheme="minorHAnsi" w:cstheme="minorHAnsi"/>
        </w:rPr>
        <w:t>NHP</w:t>
      </w:r>
      <w:proofErr w:type="spellEnd"/>
      <w:r w:rsidRPr="006C72EB">
        <w:rPr>
          <w:rFonts w:asciiTheme="minorHAnsi" w:eastAsia="Times New Roman" w:hAnsiTheme="minorHAnsi" w:cstheme="minorHAnsi"/>
        </w:rPr>
        <w:t xml:space="preserve"> hitel),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a megfelelő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-kód szerepeltetendő.</w:t>
      </w:r>
    </w:p>
    <w:p w14:paraId="512066AE" w14:textId="768B61A6" w:rsidR="006D52A3" w:rsidRPr="006C72EB" w:rsidRDefault="006D52A3" w:rsidP="00C32852">
      <w:pPr>
        <w:pStyle w:val="ListParagraph"/>
        <w:numPr>
          <w:ilvl w:val="0"/>
          <w:numId w:val="0"/>
        </w:numPr>
        <w:spacing w:after="0"/>
        <w:ind w:left="1440"/>
        <w:contextualSpacing w:val="0"/>
        <w:rPr>
          <w:rFonts w:asciiTheme="minorHAnsi" w:eastAsia="Times New Roman" w:hAnsiTheme="minorHAnsi" w:cstheme="minorHAnsi"/>
        </w:rPr>
      </w:pPr>
    </w:p>
    <w:p w14:paraId="5C2E0AA0" w14:textId="23BC3BB9" w:rsidR="00A27A4B" w:rsidRPr="006C72EB" w:rsidRDefault="00A27A4B" w:rsidP="00A27A4B">
      <w:pPr>
        <w:pStyle w:val="ListParagraph"/>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 K23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CSK2 és CSK3 kódértékek olyan módon feleltethetők meg a HITREG-</w:t>
      </w:r>
      <w:proofErr w:type="spellStart"/>
      <w:r w:rsidRPr="006C72EB">
        <w:rPr>
          <w:rFonts w:asciiTheme="minorHAnsi" w:eastAsia="Times New Roman" w:hAnsiTheme="minorHAnsi" w:cstheme="minorHAnsi"/>
        </w:rPr>
        <w:t>nek</w:t>
      </w:r>
      <w:proofErr w:type="spellEnd"/>
      <w:r w:rsidRPr="006C72EB">
        <w:rPr>
          <w:rFonts w:asciiTheme="minorHAnsi" w:eastAsia="Times New Roman" w:hAnsiTheme="minorHAnsi" w:cstheme="minorHAnsi"/>
        </w:rPr>
        <w:t>, hogy a „Hitelkonstrukció” mezőben ’</w:t>
      </w:r>
      <w:proofErr w:type="spellStart"/>
      <w:r w:rsidRPr="006C72EB">
        <w:rPr>
          <w:rFonts w:asciiTheme="minorHAnsi" w:eastAsia="Times New Roman" w:hAnsiTheme="minorHAnsi" w:cstheme="minorHAnsi"/>
        </w:rPr>
        <w:t>EGYEB</w:t>
      </w:r>
      <w:proofErr w:type="spellEnd"/>
      <w:r w:rsidRPr="006C72EB">
        <w:rPr>
          <w:rFonts w:asciiTheme="minorHAnsi" w:eastAsia="Times New Roman" w:hAnsiTheme="minorHAnsi" w:cstheme="minorHAnsi"/>
        </w:rPr>
        <w:t>’ (egyéb támogatott)</w:t>
      </w:r>
      <w:r w:rsidR="00F16A1C" w:rsidRPr="006C72EB">
        <w:rPr>
          <w:rFonts w:asciiTheme="minorHAnsi" w:eastAsia="Times New Roman" w:hAnsiTheme="minorHAnsi" w:cstheme="minorHAnsi"/>
        </w:rPr>
        <w:t xml:space="preserve"> vagy ’</w:t>
      </w:r>
      <w:proofErr w:type="spellStart"/>
      <w:r w:rsidR="00F16A1C" w:rsidRPr="006C72EB">
        <w:rPr>
          <w:rFonts w:asciiTheme="minorHAnsi" w:eastAsia="Times New Roman" w:hAnsiTheme="minorHAnsi" w:cstheme="minorHAnsi"/>
        </w:rPr>
        <w:t>NHPZ</w:t>
      </w:r>
      <w:proofErr w:type="spellEnd"/>
      <w:r w:rsidR="00F16A1C" w:rsidRPr="006C72EB">
        <w:rPr>
          <w:rFonts w:asciiTheme="minorHAnsi" w:eastAsia="Times New Roman" w:hAnsiTheme="minorHAnsi" w:cstheme="minorHAnsi"/>
        </w:rPr>
        <w:t>’ (</w:t>
      </w:r>
      <w:proofErr w:type="spellStart"/>
      <w:r w:rsidR="00F16A1C" w:rsidRPr="006C72EB">
        <w:rPr>
          <w:rFonts w:asciiTheme="minorHAnsi" w:eastAsia="Times New Roman" w:hAnsiTheme="minorHAnsi" w:cstheme="minorHAnsi"/>
        </w:rPr>
        <w:t>NHP</w:t>
      </w:r>
      <w:proofErr w:type="spellEnd"/>
      <w:r w:rsidR="00F16A1C" w:rsidRPr="006C72EB">
        <w:rPr>
          <w:rFonts w:asciiTheme="minorHAnsi" w:eastAsia="Times New Roman" w:hAnsiTheme="minorHAnsi" w:cstheme="minorHAnsi"/>
        </w:rPr>
        <w:t xml:space="preserve"> Zöld otthon program)</w:t>
      </w:r>
      <w:r w:rsidRPr="006C72EB">
        <w:rPr>
          <w:rFonts w:asciiTheme="minorHAnsi" w:eastAsia="Times New Roman" w:hAnsiTheme="minorHAnsi" w:cstheme="minorHAnsi"/>
        </w:rPr>
        <w:t xml:space="preserve">,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esetén a megfelelő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-kód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vagy CSK3) jelentendő. 2022. június vonatkozási időtől kezdődően elvárás a „Hitelkonstrukció” mező tekintetében ezekben az esetekben az </w:t>
      </w:r>
      <w:r w:rsidR="0022747D" w:rsidRPr="006C72EB">
        <w:rPr>
          <w:rFonts w:asciiTheme="minorHAnsi" w:eastAsia="Times New Roman" w:hAnsiTheme="minorHAnsi" w:cstheme="minorHAnsi"/>
        </w:rPr>
        <w:t>’</w:t>
      </w:r>
      <w:proofErr w:type="spellStart"/>
      <w:r w:rsidR="0022747D" w:rsidRPr="006C72EB">
        <w:rPr>
          <w:rFonts w:asciiTheme="minorHAnsi" w:eastAsia="Times New Roman" w:hAnsiTheme="minorHAnsi" w:cstheme="minorHAnsi"/>
        </w:rPr>
        <w:t>EGYEB</w:t>
      </w:r>
      <w:proofErr w:type="spellEnd"/>
      <w:r w:rsidR="0022747D" w:rsidRPr="006C72EB">
        <w:rPr>
          <w:rFonts w:asciiTheme="minorHAnsi" w:eastAsia="Times New Roman" w:hAnsiTheme="minorHAnsi" w:cstheme="minorHAnsi"/>
        </w:rPr>
        <w:t xml:space="preserve">’ </w:t>
      </w:r>
      <w:r w:rsidR="00F16A1C" w:rsidRPr="006C72EB">
        <w:rPr>
          <w:rFonts w:asciiTheme="minorHAnsi" w:eastAsia="Times New Roman" w:hAnsiTheme="minorHAnsi" w:cstheme="minorHAnsi"/>
        </w:rPr>
        <w:t>vagy ’</w:t>
      </w:r>
      <w:proofErr w:type="spellStart"/>
      <w:r w:rsidR="00F16A1C" w:rsidRPr="006C72EB">
        <w:rPr>
          <w:rFonts w:asciiTheme="minorHAnsi" w:eastAsia="Times New Roman" w:hAnsiTheme="minorHAnsi" w:cstheme="minorHAnsi"/>
        </w:rPr>
        <w:t>NHPZ</w:t>
      </w:r>
      <w:proofErr w:type="spellEnd"/>
      <w:r w:rsidR="00F16A1C" w:rsidRPr="006C72EB">
        <w:rPr>
          <w:rFonts w:asciiTheme="minorHAnsi" w:eastAsia="Times New Roman" w:hAnsiTheme="minorHAnsi" w:cstheme="minorHAnsi"/>
        </w:rPr>
        <w:t xml:space="preserve">’ </w:t>
      </w:r>
      <w:r w:rsidR="0022747D" w:rsidRPr="006C72EB">
        <w:rPr>
          <w:rFonts w:asciiTheme="minorHAnsi" w:eastAsia="Times New Roman" w:hAnsiTheme="minorHAnsi" w:cstheme="minorHAnsi"/>
        </w:rPr>
        <w:t>kód alkalmazása, a ’</w:t>
      </w:r>
      <w:proofErr w:type="spellStart"/>
      <w:r w:rsidR="0022747D" w:rsidRPr="006C72EB">
        <w:rPr>
          <w:rFonts w:asciiTheme="minorHAnsi" w:eastAsia="Times New Roman" w:hAnsiTheme="minorHAnsi" w:cstheme="minorHAnsi"/>
        </w:rPr>
        <w:t>TLAK</w:t>
      </w:r>
      <w:proofErr w:type="spellEnd"/>
      <w:r w:rsidR="0022747D" w:rsidRPr="006C72EB">
        <w:rPr>
          <w:rFonts w:asciiTheme="minorHAnsi" w:eastAsia="Times New Roman" w:hAnsiTheme="minorHAnsi" w:cstheme="minorHAnsi"/>
        </w:rPr>
        <w:t>’ nem megfelelő.</w:t>
      </w:r>
      <w:r w:rsidR="00C46866" w:rsidRPr="006C72EB">
        <w:rPr>
          <w:rFonts w:asciiTheme="minorHAnsi" w:eastAsia="Times New Roman" w:hAnsiTheme="minorHAnsi" w:cstheme="minorHAnsi"/>
        </w:rPr>
        <w:t xml:space="preserve"> Egy gyermek esetén történő </w:t>
      </w:r>
      <w:proofErr w:type="spellStart"/>
      <w:r w:rsidR="00C46866" w:rsidRPr="006C72EB">
        <w:rPr>
          <w:rFonts w:asciiTheme="minorHAnsi" w:eastAsia="Times New Roman" w:hAnsiTheme="minorHAnsi" w:cstheme="minorHAnsi"/>
        </w:rPr>
        <w:t>CSOK</w:t>
      </w:r>
      <w:proofErr w:type="spellEnd"/>
      <w:r w:rsidR="00C46866" w:rsidRPr="006C72EB">
        <w:rPr>
          <w:rFonts w:asciiTheme="minorHAnsi" w:eastAsia="Times New Roman" w:hAnsiTheme="minorHAnsi" w:cstheme="minorHAnsi"/>
        </w:rPr>
        <w:t xml:space="preserve"> igénybevételnél az „Állami támogatás pl. </w:t>
      </w:r>
      <w:proofErr w:type="spellStart"/>
      <w:r w:rsidR="00C46866" w:rsidRPr="006C72EB">
        <w:rPr>
          <w:rFonts w:asciiTheme="minorHAnsi" w:eastAsia="Times New Roman" w:hAnsiTheme="minorHAnsi" w:cstheme="minorHAnsi"/>
        </w:rPr>
        <w:t>CSOK</w:t>
      </w:r>
      <w:proofErr w:type="spellEnd"/>
      <w:r w:rsidR="00C46866" w:rsidRPr="006C72EB">
        <w:rPr>
          <w:rFonts w:asciiTheme="minorHAnsi" w:eastAsia="Times New Roman" w:hAnsiTheme="minorHAnsi" w:cstheme="minorHAnsi"/>
        </w:rPr>
        <w:t xml:space="preserve"> kapcsolódik-e az instrumentumhoz?” mezőben ’</w:t>
      </w:r>
      <w:proofErr w:type="spellStart"/>
      <w:r w:rsidR="00C46866" w:rsidRPr="006C72EB">
        <w:rPr>
          <w:rFonts w:asciiTheme="minorHAnsi" w:eastAsia="Times New Roman" w:hAnsiTheme="minorHAnsi" w:cstheme="minorHAnsi"/>
        </w:rPr>
        <w:t>CSKT</w:t>
      </w:r>
      <w:proofErr w:type="spellEnd"/>
      <w:r w:rsidR="00C46866" w:rsidRPr="006C72EB">
        <w:rPr>
          <w:rFonts w:asciiTheme="minorHAnsi" w:eastAsia="Times New Roman" w:hAnsiTheme="minorHAnsi" w:cstheme="minorHAnsi"/>
        </w:rPr>
        <w:t xml:space="preserve">’ kódérték alkalmazandó. </w:t>
      </w:r>
    </w:p>
    <w:p w14:paraId="3ED42C81" w14:textId="5AA98AC1" w:rsidR="0022747D" w:rsidRPr="006C72EB" w:rsidRDefault="0022747D" w:rsidP="00A27A4B">
      <w:pPr>
        <w:pStyle w:val="ListParagraph"/>
        <w:numPr>
          <w:ilvl w:val="0"/>
          <w:numId w:val="0"/>
        </w:numPr>
        <w:spacing w:after="0"/>
        <w:contextualSpacing w:val="0"/>
        <w:rPr>
          <w:rFonts w:asciiTheme="minorHAnsi" w:eastAsia="Times New Roman" w:hAnsiTheme="minorHAnsi" w:cstheme="minorHAnsi"/>
        </w:rPr>
      </w:pPr>
    </w:p>
    <w:p w14:paraId="353CF750" w14:textId="6B2B06EB" w:rsidR="006522CA" w:rsidRPr="006C72EB" w:rsidRDefault="006522CA" w:rsidP="00A27A4B">
      <w:pPr>
        <w:pStyle w:val="ListParagraph"/>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Összefoglalva a K23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támogatással kapcsolatos kódértékeinek megfeleltetését a következőképpen kell eljárni 2022. június vonatkozási időtől kezdődően:</w:t>
      </w:r>
    </w:p>
    <w:p w14:paraId="6CB566C5" w14:textId="15C6604C" w:rsidR="006522CA" w:rsidRPr="006C72EB" w:rsidRDefault="006522CA" w:rsidP="00A27A4B">
      <w:pPr>
        <w:pStyle w:val="ListParagraph"/>
        <w:numPr>
          <w:ilvl w:val="0"/>
          <w:numId w:val="0"/>
        </w:numPr>
        <w:spacing w:after="0"/>
        <w:contextualSpacing w:val="0"/>
        <w:rPr>
          <w:rFonts w:asciiTheme="minorHAnsi" w:eastAsia="Times New Roman" w:hAnsiTheme="minorHAnsi" w:cstheme="minorHAnsi"/>
        </w:rPr>
      </w:pPr>
    </w:p>
    <w:p w14:paraId="7668FB0E" w14:textId="7825C9C3" w:rsidR="00497BC9" w:rsidRPr="006C72EB" w:rsidRDefault="003014B2" w:rsidP="00A27A4B">
      <w:pPr>
        <w:pStyle w:val="ListParagraph"/>
        <w:numPr>
          <w:ilvl w:val="0"/>
          <w:numId w:val="0"/>
        </w:numPr>
        <w:spacing w:after="0"/>
        <w:contextualSpacing w:val="0"/>
        <w:rPr>
          <w:rFonts w:asciiTheme="minorHAnsi" w:eastAsia="Times New Roman" w:hAnsiTheme="minorHAnsi" w:cstheme="minorHAnsi"/>
        </w:rPr>
      </w:pPr>
      <w:r w:rsidRPr="006C72EB">
        <w:rPr>
          <w:noProof/>
        </w:rPr>
        <w:drawing>
          <wp:inline distT="0" distB="0" distL="0" distR="0" wp14:anchorId="193FD415" wp14:editId="04F5715B">
            <wp:extent cx="6047740" cy="32010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3201035"/>
                    </a:xfrm>
                    <a:prstGeom prst="rect">
                      <a:avLst/>
                    </a:prstGeom>
                    <a:noFill/>
                    <a:ln>
                      <a:noFill/>
                    </a:ln>
                  </pic:spPr>
                </pic:pic>
              </a:graphicData>
            </a:graphic>
          </wp:inline>
        </w:drawing>
      </w:r>
    </w:p>
    <w:p w14:paraId="68A7B76D" w14:textId="0248F8EE" w:rsidR="00497BC9" w:rsidRPr="006C72EB" w:rsidRDefault="00497BC9">
      <w:pPr>
        <w:pStyle w:val="ListParagraph"/>
        <w:numPr>
          <w:ilvl w:val="0"/>
          <w:numId w:val="0"/>
        </w:numPr>
        <w:spacing w:after="0"/>
        <w:contextualSpacing w:val="0"/>
        <w:rPr>
          <w:rFonts w:asciiTheme="minorHAnsi" w:eastAsia="Times New Roman" w:hAnsiTheme="minorHAnsi" w:cstheme="minorHAnsi"/>
        </w:rPr>
      </w:pPr>
    </w:p>
    <w:p w14:paraId="4482733B" w14:textId="20FA38D4" w:rsidR="00D9035F" w:rsidRDefault="00D9035F">
      <w:pPr>
        <w:pStyle w:val="ListParagraph"/>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Amennyiben </w:t>
      </w:r>
      <w:r w:rsidR="00B67068" w:rsidRPr="006C72EB">
        <w:rPr>
          <w:rFonts w:asciiTheme="minorHAnsi" w:eastAsia="Times New Roman" w:hAnsiTheme="minorHAnsi" w:cstheme="minorHAnsi"/>
        </w:rPr>
        <w:t>a</w:t>
      </w:r>
      <w:r w:rsidRPr="006C72EB">
        <w:rPr>
          <w:rFonts w:asciiTheme="minorHAnsi" w:eastAsia="Times New Roman" w:hAnsiTheme="minorHAnsi" w:cstheme="minorHAnsi"/>
        </w:rPr>
        <w:t xml:space="preserve"> támogatott hitel mellé annak maximált felső értéke miatt normál piaci hitel kerül felvételre egyazon ügyfél által egyazon hitelcélra, a normál hitel a K23-as jelentésben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kódértéken kell szerepeljen, ennek megfelelően a HITREG-ben a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kódérték,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pedig az a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kódérték szerepeltetendő, ami a támogatott ágon is szerepel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CSK3 vagy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w:t>
      </w:r>
    </w:p>
    <w:p w14:paraId="67DD5D83" w14:textId="77777777" w:rsidR="000D1B4A" w:rsidRDefault="000D1B4A">
      <w:pPr>
        <w:pStyle w:val="ListParagraph"/>
        <w:numPr>
          <w:ilvl w:val="0"/>
          <w:numId w:val="0"/>
        </w:numPr>
        <w:spacing w:after="0"/>
        <w:contextualSpacing w:val="0"/>
        <w:rPr>
          <w:rFonts w:asciiTheme="minorHAnsi" w:eastAsia="Times New Roman" w:hAnsiTheme="minorHAnsi" w:cstheme="minorHAnsi"/>
        </w:rPr>
      </w:pPr>
    </w:p>
    <w:p w14:paraId="7A64F5C1" w14:textId="4F699C99" w:rsidR="000D1B4A" w:rsidRPr="007907B5" w:rsidRDefault="000D1B4A">
      <w:pPr>
        <w:pStyle w:val="ListParagraph"/>
        <w:numPr>
          <w:ilvl w:val="0"/>
          <w:numId w:val="0"/>
        </w:numPr>
        <w:spacing w:after="0"/>
        <w:contextualSpacing w:val="0"/>
        <w:rPr>
          <w:ins w:id="144" w:author="MNB" w:date="2023-11-03T11:08:00Z"/>
          <w:rFonts w:asciiTheme="minorHAnsi" w:eastAsia="Times New Roman" w:hAnsiTheme="minorHAnsi" w:cstheme="minorHAnsi"/>
        </w:rPr>
      </w:pPr>
      <w:bookmarkStart w:id="145" w:name="_Hlk149204969"/>
      <w:ins w:id="146" w:author="MNB" w:date="2023-11-03T11:08:00Z">
        <w:r w:rsidRPr="007907B5">
          <w:rPr>
            <w:rFonts w:asciiTheme="minorHAnsi" w:eastAsia="Times New Roman" w:hAnsiTheme="minorHAnsi" w:cstheme="minorHAnsi"/>
          </w:rPr>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 értékének ’</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w:t>
        </w:r>
        <w:proofErr w:type="spellStart"/>
        <w:r w:rsidR="003455F3" w:rsidRPr="007907B5">
          <w:rPr>
            <w:rFonts w:asciiTheme="minorHAnsi" w:hAnsiTheme="minorHAnsi" w:cstheme="minorHAnsi"/>
          </w:rPr>
          <w:t>EGYEB</w:t>
        </w:r>
        <w:proofErr w:type="spellEnd"/>
        <w:r w:rsidR="003455F3" w:rsidRPr="007907B5">
          <w:rPr>
            <w:rFonts w:asciiTheme="minorHAnsi" w:hAnsiTheme="minorHAnsi" w:cstheme="minorHAnsi"/>
          </w:rPr>
          <w:t>’ – ’egyéb támogatott’ kódértékkel jelölve) vagy elveszítette a jogosultságot a támogatásra (’</w:t>
        </w:r>
        <w:proofErr w:type="spellStart"/>
        <w:r w:rsidR="003455F3" w:rsidRPr="007907B5">
          <w:rPr>
            <w:rFonts w:asciiTheme="minorHAnsi" w:hAnsiTheme="minorHAnsi" w:cstheme="minorHAnsi"/>
          </w:rPr>
          <w:t>NEM_TAM</w:t>
        </w:r>
        <w:proofErr w:type="spellEnd"/>
        <w:r w:rsidR="003455F3" w:rsidRPr="007907B5">
          <w:rPr>
            <w:rFonts w:asciiTheme="minorHAnsi" w:hAnsiTheme="minorHAnsi" w:cstheme="minorHAnsi"/>
          </w:rPr>
          <w:t>’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ins>
    </w:p>
    <w:bookmarkEnd w:id="145"/>
    <w:p w14:paraId="76AD0DF9" w14:textId="77777777" w:rsidR="00027979" w:rsidRPr="007907B5" w:rsidRDefault="00027979">
      <w:pPr>
        <w:pStyle w:val="ListParagraph"/>
        <w:numPr>
          <w:ilvl w:val="0"/>
          <w:numId w:val="0"/>
        </w:numPr>
        <w:spacing w:after="0"/>
        <w:contextualSpacing w:val="0"/>
        <w:rPr>
          <w:ins w:id="147" w:author="MNB" w:date="2023-11-03T11:08:00Z"/>
          <w:rFonts w:asciiTheme="minorHAnsi" w:eastAsia="Times New Roman" w:hAnsiTheme="minorHAnsi" w:cstheme="minorHAnsi"/>
        </w:rPr>
      </w:pPr>
    </w:p>
    <w:p w14:paraId="09E25E5F" w14:textId="470EBA70" w:rsidR="003455F3" w:rsidRDefault="003455F3">
      <w:pPr>
        <w:pStyle w:val="ListParagraph"/>
        <w:numPr>
          <w:ilvl w:val="0"/>
          <w:numId w:val="0"/>
        </w:numPr>
        <w:spacing w:after="0"/>
        <w:contextualSpacing w:val="0"/>
        <w:rPr>
          <w:ins w:id="148" w:author="MNB" w:date="2023-11-03T11:08:00Z"/>
          <w:rFonts w:asciiTheme="minorHAnsi" w:eastAsia="Times New Roman" w:hAnsiTheme="minorHAnsi" w:cstheme="minorHAnsi"/>
        </w:rPr>
      </w:pPr>
      <w:ins w:id="149" w:author="MNB" w:date="2023-11-03T11:08:00Z">
        <w:r w:rsidRPr="007907B5">
          <w:rPr>
            <w:rFonts w:asciiTheme="minorHAnsi" w:eastAsia="Times New Roman" w:hAnsiTheme="minorHAnsi" w:cstheme="minorHAnsi"/>
          </w:rPr>
          <w:t>„</w:t>
        </w:r>
        <w:r w:rsidRPr="00F3207B">
          <w:rPr>
            <w:rFonts w:asciiTheme="minorHAnsi" w:eastAsia="Times New Roman" w:hAnsiTheme="minorHAnsi" w:cstheme="minorHAnsi"/>
            <w:b/>
            <w:bCs/>
          </w:rPr>
          <w:t xml:space="preserve">Állami támogatás pl. </w:t>
        </w:r>
        <w:proofErr w:type="spellStart"/>
        <w:r w:rsidRPr="00F3207B">
          <w:rPr>
            <w:rFonts w:asciiTheme="minorHAnsi" w:eastAsia="Times New Roman" w:hAnsiTheme="minorHAnsi" w:cstheme="minorHAnsi"/>
            <w:b/>
            <w:bCs/>
          </w:rPr>
          <w:t>CSOK</w:t>
        </w:r>
        <w:proofErr w:type="spellEnd"/>
        <w:r w:rsidRPr="00F3207B">
          <w:rPr>
            <w:rFonts w:asciiTheme="minorHAnsi" w:eastAsia="Times New Roman" w:hAnsiTheme="minorHAnsi" w:cstheme="minorHAnsi"/>
            <w:b/>
            <w:bCs/>
          </w:rPr>
          <w:t xml:space="preserve"> kapcsolódik-e az instrumentumhoz?</w:t>
        </w:r>
        <w:r w:rsidRPr="007907B5">
          <w:rPr>
            <w:rFonts w:asciiTheme="minorHAnsi" w:eastAsia="Times New Roman" w:hAnsiTheme="minorHAnsi" w:cstheme="minorHAnsi"/>
          </w:rPr>
          <w:t xml:space="preserve">” mező szintén az aktuális állapotot kell tükrözze, azaz amennyiben meghiúsul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és ezért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visszafizetésre kell kerüljön, a kapcsolódó támogatott hitel pedig magasabb </w:t>
        </w:r>
        <w:proofErr w:type="spellStart"/>
        <w:r w:rsidRPr="007907B5">
          <w:rPr>
            <w:rFonts w:asciiTheme="minorHAnsi" w:eastAsia="Times New Roman" w:hAnsiTheme="minorHAnsi" w:cstheme="minorHAnsi"/>
          </w:rPr>
          <w:t>kamatozásúvá</w:t>
        </w:r>
        <w:proofErr w:type="spellEnd"/>
        <w:r w:rsidRPr="007907B5">
          <w:rPr>
            <w:rFonts w:asciiTheme="minorHAnsi" w:eastAsia="Times New Roman" w:hAnsiTheme="minorHAnsi" w:cstheme="minorHAnsi"/>
          </w:rPr>
          <w:t xml:space="preserve">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ins>
    </w:p>
    <w:p w14:paraId="05E48551" w14:textId="77777777" w:rsidR="003455F3" w:rsidRDefault="003455F3">
      <w:pPr>
        <w:pStyle w:val="ListParagraph"/>
        <w:numPr>
          <w:ilvl w:val="0"/>
          <w:numId w:val="0"/>
        </w:numPr>
        <w:spacing w:after="0"/>
        <w:contextualSpacing w:val="0"/>
        <w:rPr>
          <w:ins w:id="150" w:author="MNB" w:date="2023-11-03T11:08:00Z"/>
          <w:rFonts w:asciiTheme="minorHAnsi" w:eastAsia="Times New Roman" w:hAnsiTheme="minorHAnsi" w:cstheme="minorHAnsi"/>
        </w:rPr>
      </w:pPr>
    </w:p>
    <w:p w14:paraId="0E072CB8" w14:textId="092120E4" w:rsidR="00027979" w:rsidRPr="006C72EB" w:rsidRDefault="00027979">
      <w:pPr>
        <w:pStyle w:val="ListParagraph"/>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r w:rsidR="00F26301">
        <w:rPr>
          <w:rFonts w:asciiTheme="minorHAnsi" w:eastAsia="Times New Roman" w:hAnsiTheme="minorHAnsi" w:cstheme="minorHAnsi"/>
        </w:rPr>
        <w:t xml:space="preserve">rulírozó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6C72EB" w:rsidRDefault="00D9035F" w:rsidP="00D30517">
      <w:pPr>
        <w:pStyle w:val="ListParagraph"/>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KOV_KAMATFIZ_NAP</w:t>
      </w:r>
      <w:proofErr w:type="spellEnd"/>
      <w:r w:rsidR="00DB48B7" w:rsidRPr="006C72EB">
        <w:rPr>
          <w:rFonts w:asciiTheme="minorHAnsi" w:hAnsiTheme="minorHAnsi" w:cstheme="minorHAnsi"/>
        </w:rPr>
        <w:t xml:space="preserve"> és a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KOV_TOKEFIZ_NAP</w:t>
      </w:r>
      <w:proofErr w:type="spellEnd"/>
      <w:r w:rsidR="00DB48B7" w:rsidRPr="006C72EB">
        <w:rPr>
          <w:rFonts w:asciiTheme="minorHAnsi" w:hAnsiTheme="minorHAnsi" w:cstheme="minorHAnsi"/>
        </w:rPr>
        <w:t xml:space="preserve">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w:t>
      </w:r>
      <w:proofErr w:type="spellStart"/>
      <w:r w:rsidR="00480804" w:rsidRPr="00994CA0">
        <w:rPr>
          <w:rFonts w:asciiTheme="minorHAnsi" w:hAnsiTheme="minorHAnsi" w:cstheme="minorHAnsi"/>
        </w:rPr>
        <w:t>RULIR_NFOLY</w:t>
      </w:r>
      <w:proofErr w:type="spellEnd"/>
      <w:r w:rsidR="00480804" w:rsidRPr="00994CA0">
        <w:rPr>
          <w:rFonts w:asciiTheme="minorHAnsi" w:hAnsiTheme="minorHAnsi" w:cstheme="minorHAnsi"/>
        </w:rPr>
        <w:t xml:space="preserve">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6C1AE1AE" w14:textId="5E50B477" w:rsidR="00721502" w:rsidRPr="006C72EB" w:rsidRDefault="00721502">
      <w:pPr>
        <w:pStyle w:val="Default"/>
        <w:rPr>
          <w:rFonts w:asciiTheme="minorHAnsi" w:eastAsiaTheme="minorHAnsi" w:hAnsiTheme="minorHAnsi" w:cstheme="minorHAnsi"/>
          <w:color w:val="auto"/>
          <w:sz w:val="20"/>
          <w:szCs w:val="20"/>
        </w:rPr>
      </w:pPr>
    </w:p>
    <w:p w14:paraId="72D5E0C3" w14:textId="3ACE6B1B" w:rsidR="00AC1BAE" w:rsidRPr="00526EF2" w:rsidRDefault="00721502" w:rsidP="00526EF2">
      <w:pPr>
        <w:pStyle w:val="NormalWeb"/>
        <w:spacing w:after="0" w:line="276" w:lineRule="auto"/>
        <w:jc w:val="both"/>
        <w:rPr>
          <w:rFonts w:asciiTheme="minorHAnsi" w:hAnsiTheme="minorHAnsi" w:cstheme="minorHAnsi"/>
          <w:sz w:val="20"/>
          <w:szCs w:val="20"/>
        </w:rPr>
      </w:pPr>
      <w:bookmarkStart w:id="151" w:name="_Hlk107830707"/>
      <w:r w:rsidRPr="00526EF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hitelre, az is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52" w:name="_Hlk107830384"/>
      <w:r w:rsidR="00A97EA2" w:rsidRPr="00526EF2">
        <w:rPr>
          <w:rFonts w:asciiTheme="minorHAnsi" w:hAnsiTheme="minorHAnsi" w:cstheme="minorHAnsi"/>
          <w:sz w:val="20"/>
          <w:szCs w:val="20"/>
        </w:rPr>
        <w:t>A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kódérték a K23-as jelentés „Hitelkonstrukció fajtája” mezőjében szintén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52"/>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w:t>
      </w:r>
      <w:proofErr w:type="spellStart"/>
      <w:r w:rsidR="009752A2" w:rsidRPr="00526EF2">
        <w:rPr>
          <w:rFonts w:asciiTheme="minorHAnsi" w:hAnsiTheme="minorHAnsi" w:cstheme="minorHAnsi"/>
          <w:sz w:val="20"/>
          <w:szCs w:val="20"/>
        </w:rPr>
        <w:t>TAM_SZBHM</w:t>
      </w:r>
      <w:proofErr w:type="spellEnd"/>
      <w:r w:rsidR="009752A2" w:rsidRPr="00526EF2">
        <w:rPr>
          <w:rFonts w:asciiTheme="minorHAnsi" w:hAnsiTheme="minorHAnsi" w:cstheme="minorHAnsi"/>
          <w:sz w:val="20"/>
          <w:szCs w:val="20"/>
        </w:rPr>
        <w:t>’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26EF2">
        <w:rPr>
          <w:rFonts w:asciiTheme="minorHAnsi" w:hAnsiTheme="minorHAnsi" w:cstheme="minorHAnsi"/>
          <w:sz w:val="20"/>
          <w:szCs w:val="20"/>
        </w:rPr>
        <w:t>TAM_SZBHM</w:t>
      </w:r>
      <w:proofErr w:type="spellEnd"/>
      <w:r w:rsidR="00332F22" w:rsidRPr="00526EF2">
        <w:rPr>
          <w:rFonts w:asciiTheme="minorHAnsi" w:hAnsiTheme="minorHAnsi" w:cstheme="minorHAnsi"/>
          <w:sz w:val="20"/>
          <w:szCs w:val="20"/>
        </w:rPr>
        <w:t>’ kódérték alkalmazandó.</w:t>
      </w:r>
      <w:r w:rsidR="00AC1BAE" w:rsidRPr="00526EF2">
        <w:rPr>
          <w:rFonts w:asciiTheme="minorHAnsi" w:hAnsiTheme="minorHAnsi" w:cstheme="minorHAnsi"/>
          <w:sz w:val="20"/>
          <w:szCs w:val="20"/>
        </w:rPr>
        <w:t xml:space="preserve"> Az új „MAX+” termékeket a korábbi „MAX” konstrukciók kódjával ellátva kell a HITREG-ben megjeleníteni.</w:t>
      </w:r>
    </w:p>
    <w:bookmarkEnd w:id="151"/>
    <w:p w14:paraId="454EE5D2" w14:textId="77777777" w:rsidR="005C535C" w:rsidRPr="00F71C68" w:rsidRDefault="005C535C" w:rsidP="00F71C68">
      <w:pPr>
        <w:pStyle w:val="Default"/>
        <w:rPr>
          <w:rFonts w:asciiTheme="minorHAnsi" w:hAnsiTheme="minorHAnsi"/>
          <w:sz w:val="20"/>
        </w:rPr>
      </w:pPr>
    </w:p>
    <w:p w14:paraId="555ACB9B" w14:textId="1C2F347D" w:rsidR="008B3416" w:rsidRPr="006C72EB" w:rsidRDefault="008B3416" w:rsidP="00AE27AF">
      <w:pPr>
        <w:pStyle w:val="Heading4"/>
      </w:pPr>
      <w:bookmarkStart w:id="153" w:name="_Toc149902003"/>
      <w:bookmarkStart w:id="154" w:name="_Toc137117986"/>
      <w:bookmarkEnd w:id="143"/>
      <w:r w:rsidRPr="006C72EB">
        <w:t>Kamatozás / törlesztés</w:t>
      </w:r>
      <w:bookmarkEnd w:id="153"/>
      <w:bookmarkEnd w:id="154"/>
    </w:p>
    <w:p w14:paraId="59FD5129" w14:textId="77DC4948" w:rsidR="008B3416" w:rsidRPr="006C72EB" w:rsidRDefault="008B3416" w:rsidP="00C32852">
      <w:pPr>
        <w:pStyle w:val="ListParagraph"/>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proofErr w:type="spellStart"/>
      <w:r w:rsidR="00BA633E" w:rsidRPr="006C72EB">
        <w:rPr>
          <w:rFonts w:asciiTheme="minorHAnsi" w:hAnsiTheme="minorHAnsi" w:cstheme="minorHAnsi"/>
        </w:rPr>
        <w:t>THM</w:t>
      </w:r>
      <w:proofErr w:type="spellEnd"/>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Az új 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6C72EB">
        <w:rPr>
          <w:rFonts w:asciiTheme="minorHAnsi" w:hAnsiTheme="minorHAnsi" w:cstheme="minorHAnsi"/>
        </w:rPr>
        <w:t>Újratárgyalt</w:t>
      </w:r>
      <w:proofErr w:type="spellEnd"/>
      <w:r w:rsidR="001440DD" w:rsidRPr="006C72EB">
        <w:rPr>
          <w:rFonts w:asciiTheme="minorHAnsi" w:hAnsiTheme="minorHAnsi" w:cstheme="minorHAnsi"/>
        </w:rPr>
        <w: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nem csak az újratárgyalási/</w:t>
      </w:r>
      <w:proofErr w:type="spellStart"/>
      <w:r w:rsidR="0027543E" w:rsidRPr="006C72EB">
        <w:rPr>
          <w:rFonts w:asciiTheme="minorHAnsi" w:hAnsiTheme="minorHAnsi" w:cstheme="minorHAnsi"/>
        </w:rPr>
        <w:t>átstruktúrálási</w:t>
      </w:r>
      <w:proofErr w:type="spellEnd"/>
      <w:r w:rsidR="0027543E" w:rsidRPr="006C72EB">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55"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mezőben pedig a szerződésben szereplő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értékre vonatkozóan. </w:t>
      </w:r>
    </w:p>
    <w:bookmarkEnd w:id="155"/>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56" w:name="_Hlk51927119"/>
      <w:bookmarkStart w:id="157"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56"/>
      <w:r w:rsidRPr="006C72EB">
        <w:rPr>
          <w:rFonts w:asciiTheme="minorHAnsi" w:hAnsiTheme="minorHAnsi" w:cstheme="minorHAnsi"/>
          <w:color w:val="000000"/>
        </w:rPr>
        <w:t xml:space="preserve">az alábbi módon szükséges jelenteni a hitelköltség mutató és </w:t>
      </w:r>
      <w:proofErr w:type="spellStart"/>
      <w:r w:rsidRPr="006C72EB">
        <w:rPr>
          <w:rFonts w:asciiTheme="minorHAnsi" w:hAnsiTheme="minorHAnsi" w:cstheme="minorHAnsi"/>
          <w:color w:val="000000"/>
        </w:rPr>
        <w:t>THM</w:t>
      </w:r>
      <w:proofErr w:type="spellEnd"/>
      <w:r w:rsidRPr="006C72EB">
        <w:rPr>
          <w:rFonts w:asciiTheme="minorHAnsi" w:hAnsiTheme="minorHAnsi" w:cstheme="minorHAnsi"/>
          <w:color w:val="000000"/>
        </w:rPr>
        <w:t xml:space="preserve"> értékeket:</w:t>
      </w:r>
    </w:p>
    <w:p w14:paraId="2879BBB0" w14:textId="77777777" w:rsidR="009873AD" w:rsidRPr="006C72EB" w:rsidRDefault="009873AD" w:rsidP="009873AD">
      <w:pPr>
        <w:pStyle w:val="ListParagraph"/>
        <w:numPr>
          <w:ilvl w:val="0"/>
          <w:numId w:val="52"/>
        </w:numPr>
        <w:spacing w:after="0"/>
        <w:rPr>
          <w:rFonts w:asciiTheme="minorHAnsi" w:hAnsiTheme="minorHAnsi" w:cstheme="minorHAnsi"/>
        </w:rPr>
      </w:pPr>
      <w:bookmarkStart w:id="158" w:name="_Hlk40883495"/>
      <w:r w:rsidRPr="006C72EB">
        <w:rPr>
          <w:rFonts w:asciiTheme="minorHAnsi" w:hAnsiTheme="minorHAnsi" w:cstheme="minorHAnsi"/>
          <w:b/>
          <w:u w:val="single"/>
        </w:rPr>
        <w:t>Hitelköltség mutató (</w:t>
      </w:r>
      <w:proofErr w:type="spellStart"/>
      <w:r w:rsidRPr="006C72EB">
        <w:rPr>
          <w:rFonts w:asciiTheme="minorHAnsi" w:hAnsiTheme="minorHAnsi" w:cstheme="minorHAnsi"/>
          <w:b/>
          <w:u w:val="single"/>
        </w:rPr>
        <w:t>INSTR.HIT_KTG_SZAZLK</w:t>
      </w:r>
      <w:proofErr w:type="spellEnd"/>
      <w:r w:rsidRPr="006C72EB">
        <w:rPr>
          <w:rFonts w:asciiTheme="minorHAnsi" w:hAnsiTheme="minorHAnsi" w:cstheme="minorHAnsi"/>
          <w:b/>
          <w:u w:val="single"/>
        </w:rPr>
        <w:t>):</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58"/>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Paragraph"/>
        <w:numPr>
          <w:ilvl w:val="0"/>
          <w:numId w:val="52"/>
        </w:numPr>
        <w:spacing w:after="0"/>
        <w:rPr>
          <w:rFonts w:asciiTheme="minorHAnsi" w:hAnsiTheme="minorHAnsi" w:cstheme="minorHAnsi"/>
          <w:color w:val="000000"/>
        </w:rPr>
      </w:pPr>
      <w:proofErr w:type="spellStart"/>
      <w:r w:rsidRPr="006C72EB">
        <w:rPr>
          <w:rFonts w:asciiTheme="minorHAnsi" w:hAnsiTheme="minorHAnsi" w:cstheme="minorHAnsi"/>
          <w:b/>
          <w:u w:val="single"/>
        </w:rPr>
        <w:t>THM</w:t>
      </w:r>
      <w:proofErr w:type="spellEnd"/>
      <w:r w:rsidRPr="006C72EB">
        <w:rPr>
          <w:rFonts w:asciiTheme="minorHAnsi" w:hAnsiTheme="minorHAnsi" w:cstheme="minorHAnsi"/>
          <w:b/>
          <w:u w:val="single"/>
        </w:rPr>
        <w:t xml:space="preserve"> (</w:t>
      </w:r>
      <w:proofErr w:type="spellStart"/>
      <w:r w:rsidRPr="006C72EB">
        <w:rPr>
          <w:rFonts w:asciiTheme="minorHAnsi" w:hAnsiTheme="minorHAnsi" w:cstheme="minorHAnsi"/>
          <w:b/>
          <w:u w:val="single"/>
        </w:rPr>
        <w:t>INSTR.THM_SZAZLK</w:t>
      </w:r>
      <w:proofErr w:type="spellEnd"/>
      <w:r w:rsidRPr="006C72EB">
        <w:rPr>
          <w:rFonts w:asciiTheme="minorHAnsi" w:hAnsiTheme="minorHAnsi" w:cstheme="minorHAnsi"/>
          <w:b/>
          <w:u w:val="single"/>
        </w:rPr>
        <w:t>) töltése:</w:t>
      </w:r>
      <w:r w:rsidRPr="006C72EB">
        <w:rPr>
          <w:rFonts w:asciiTheme="minorHAnsi" w:hAnsiTheme="minorHAnsi" w:cstheme="minorHAnsi"/>
        </w:rPr>
        <w:t xml:space="preserve">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57"/>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fix kamatozású hitelnél a kamatfixálás gyakorisága megegyezik a hitel </w:t>
      </w:r>
      <w:proofErr w:type="spellStart"/>
      <w:r w:rsidRPr="006C72EB">
        <w:rPr>
          <w:rFonts w:asciiTheme="minorHAnsi" w:hAnsiTheme="minorHAnsi" w:cstheme="minorHAnsi"/>
        </w:rPr>
        <w:t>futamidejével</w:t>
      </w:r>
      <w:proofErr w:type="spellEnd"/>
      <w:r w:rsidRPr="006C72EB">
        <w:rPr>
          <w:rFonts w:asciiTheme="minorHAnsi" w:hAnsiTheme="minorHAnsi" w:cstheme="minorHAnsi"/>
        </w:rPr>
        <w:t xml:space="preserve"> hónapokban számolva,</w:t>
      </w:r>
    </w:p>
    <w:p w14:paraId="279792DD" w14:textId="77777777" w:rsidR="008D2D18"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változó kamatozású hitelnél általában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6C72EB">
        <w:rPr>
          <w:rFonts w:asciiTheme="minorHAnsi" w:hAnsiTheme="minorHAnsi" w:cstheme="minorHAnsi"/>
        </w:rPr>
        <w:t>EGYEB</w:t>
      </w:r>
      <w:proofErr w:type="spellEnd"/>
      <w:r w:rsidRPr="006C72EB">
        <w:rPr>
          <w:rFonts w:asciiTheme="minorHAnsi" w:hAnsiTheme="minorHAnsi" w:cstheme="minorHAnsi"/>
        </w:rPr>
        <w:t>” kódon jelentett referenciakamatokat,</w:t>
      </w:r>
    </w:p>
    <w:p w14:paraId="260246A9" w14:textId="771FE563" w:rsidR="00AB7E62"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t>A „</w:t>
      </w:r>
      <w:r w:rsidR="004C596F" w:rsidRPr="006C72EB">
        <w:rPr>
          <w:rFonts w:asciiTheme="minorHAnsi" w:hAnsiTheme="minorHAnsi" w:cstheme="minorHAnsi"/>
        </w:rPr>
        <w:t>K</w:t>
      </w:r>
      <w:r w:rsidRPr="006C72EB">
        <w:rPr>
          <w:rFonts w:asciiTheme="minorHAnsi" w:hAnsiTheme="minorHAnsi" w:cstheme="minorHAnsi"/>
        </w:rPr>
        <w:t xml:space="preserve">amatperiódus hossza – egyszeri” mező nem töltendő, mivel a „kamatfixálás gyakorisága” attribútum </w:t>
      </w:r>
      <w:proofErr w:type="spellStart"/>
      <w:r w:rsidRPr="006C72EB">
        <w:rPr>
          <w:rFonts w:asciiTheme="minorHAnsi" w:hAnsiTheme="minorHAnsi" w:cstheme="minorHAnsi"/>
        </w:rPr>
        <w:t>tartalmilag</w:t>
      </w:r>
      <w:proofErr w:type="spellEnd"/>
      <w:r w:rsidRPr="006C72EB">
        <w:rPr>
          <w:rFonts w:asciiTheme="minorHAnsi" w:hAnsiTheme="minorHAnsi" w:cstheme="minorHAnsi"/>
        </w:rPr>
        <w:t xml:space="preserve">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6C72EB">
        <w:rPr>
          <w:rFonts w:asciiTheme="minorHAnsi" w:hAnsiTheme="minorHAnsi" w:cstheme="minorHAnsi"/>
        </w:rPr>
        <w:t>oka”-</w:t>
      </w:r>
      <w:proofErr w:type="spellStart"/>
      <w:proofErr w:type="gramEnd"/>
      <w:r w:rsidR="00726022" w:rsidRPr="006C72EB">
        <w:rPr>
          <w:rFonts w:asciiTheme="minorHAnsi" w:hAnsiTheme="minorHAnsi" w:cstheme="minorHAnsi"/>
        </w:rPr>
        <w:t>ra</w:t>
      </w:r>
      <w:proofErr w:type="spellEnd"/>
      <w:r w:rsidR="00726022" w:rsidRPr="006C72EB">
        <w:rPr>
          <w:rFonts w:asciiTheme="minorHAnsi" w:hAnsiTheme="minorHAnsi" w:cstheme="minorHAnsi"/>
        </w:rPr>
        <w:t>.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w:t>
      </w:r>
      <w:proofErr w:type="spellStart"/>
      <w:r w:rsidR="00726022" w:rsidRPr="006C72EB">
        <w:rPr>
          <w:rFonts w:asciiTheme="minorHAnsi" w:hAnsiTheme="minorHAnsi" w:cstheme="minorHAnsi"/>
        </w:rPr>
        <w:t>hatályosulási</w:t>
      </w:r>
      <w:proofErr w:type="spellEnd"/>
      <w:r w:rsidR="00726022" w:rsidRPr="006C72EB">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59"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xml:space="preserve">” mezők jelentendők minden olyan </w:t>
      </w:r>
      <w:proofErr w:type="spellStart"/>
      <w:r w:rsidRPr="006C72EB">
        <w:rPr>
          <w:rFonts w:asciiTheme="minorHAnsi" w:eastAsia="Times New Roman" w:hAnsiTheme="minorHAnsi" w:cstheme="minorHAnsi"/>
        </w:rPr>
        <w:t>balloon</w:t>
      </w:r>
      <w:proofErr w:type="spellEnd"/>
      <w:r w:rsidRPr="006C72EB">
        <w:rPr>
          <w:rFonts w:asciiTheme="minorHAnsi" w:eastAsia="Times New Roman" w:hAnsiTheme="minorHAnsi" w:cstheme="minorHAnsi"/>
        </w:rPr>
        <w:t xml:space="preserve"> / </w:t>
      </w:r>
      <w:proofErr w:type="spellStart"/>
      <w:r w:rsidRPr="006C72EB">
        <w:rPr>
          <w:rFonts w:asciiTheme="minorHAnsi" w:eastAsia="Times New Roman" w:hAnsiTheme="minorHAnsi" w:cstheme="minorHAnsi"/>
        </w:rPr>
        <w:t>bullet</w:t>
      </w:r>
      <w:proofErr w:type="spellEnd"/>
      <w:r w:rsidRPr="006C72EB">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60"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60"/>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proofErr w:type="spellStart"/>
      <w:r w:rsidRPr="006C72EB">
        <w:rPr>
          <w:rFonts w:asciiTheme="minorHAnsi" w:hAnsiTheme="minorHAnsi" w:cstheme="minorHAnsi"/>
          <w:b/>
          <w:iCs/>
        </w:rPr>
        <w:t>Balloon</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rPr>
        <w:t xml:space="preserve"> </w:t>
      </w:r>
      <w:r w:rsidR="004535B1" w:rsidRPr="006C72EB">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6C72EB">
        <w:t>a</w:t>
      </w:r>
      <w:proofErr w:type="spellEnd"/>
      <w:r w:rsidR="004535B1" w:rsidRPr="006C72EB">
        <w:t xml:space="preserve"> futamidő utolsó 20%-</w:t>
      </w:r>
      <w:proofErr w:type="spellStart"/>
      <w:r w:rsidR="004535B1" w:rsidRPr="006C72EB">
        <w:t>ában</w:t>
      </w:r>
      <w:proofErr w:type="spellEnd"/>
      <w:r w:rsidR="004535B1" w:rsidRPr="006C72EB">
        <w:t>,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proofErr w:type="spellStart"/>
      <w:r w:rsidRPr="006C72EB">
        <w:rPr>
          <w:rFonts w:asciiTheme="minorHAnsi" w:hAnsiTheme="minorHAnsi" w:cstheme="minorHAnsi"/>
          <w:b/>
          <w:iCs/>
        </w:rPr>
        <w:t>Bullet</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61" w:name="_Hlk22636333"/>
      <w:bookmarkEnd w:id="159"/>
      <w:r w:rsidRPr="006C72EB">
        <w:rPr>
          <w:rFonts w:asciiTheme="minorHAnsi" w:hAnsiTheme="minorHAnsi" w:cstheme="minorHAnsi"/>
        </w:rPr>
        <w:t xml:space="preserve">Elfogadható az a gyakorlat, hogy azoknál az eseteknél, ahol van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szintű adatszolgáltatás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w:t>
      </w:r>
      <w:proofErr w:type="spellStart"/>
      <w:r w:rsidRPr="006C72EB">
        <w:rPr>
          <w:rFonts w:asciiTheme="minorHAnsi" w:hAnsiTheme="minorHAnsi" w:cstheme="minorHAnsi"/>
        </w:rPr>
        <w:t>balloon</w:t>
      </w:r>
      <w:proofErr w:type="spellEnd"/>
      <w:r w:rsidRPr="006C72EB">
        <w:rPr>
          <w:rFonts w:asciiTheme="minorHAnsi" w:hAnsiTheme="minorHAnsi" w:cstheme="minorHAnsi"/>
        </w:rPr>
        <w:t xml:space="preserve"> minősítés szerződés szintjén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dől el, és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-hoz kapcsolt összes lehívás (INSTR) esetében töltésre kerül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6C72EB">
        <w:rPr>
          <w:rFonts w:asciiTheme="minorHAnsi" w:hAnsiTheme="minorHAnsi" w:cstheme="minorHAnsi"/>
        </w:rPr>
        <w:t>INSTK.MULTIPRPS_KOD</w:t>
      </w:r>
      <w:proofErr w:type="spellEnd"/>
      <w:r w:rsidRPr="006C72EB">
        <w:rPr>
          <w:rFonts w:asciiTheme="minorHAnsi" w:hAnsiTheme="minorHAnsi" w:cstheme="minorHAnsi"/>
        </w:rPr>
        <w:t xml:space="preserve">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azaz egy keretszerződésben többféle jellemzővel bíró instrumentum lehívására van lehetőség (pl.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hitelkeretből beruházási hitel és folyószámlahitel), akkor az egyes instrumentumok szintjén határozandó meg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nem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azonban egy kerethez több instrumentum tartozik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hitel vagy lehívásonként </w:t>
      </w:r>
      <w:proofErr w:type="spellStart"/>
      <w:r w:rsidRPr="006C72EB">
        <w:rPr>
          <w:rFonts w:asciiTheme="minorHAnsi" w:hAnsiTheme="minorHAnsi" w:cstheme="minorHAnsi"/>
        </w:rPr>
        <w:t>képzi</w:t>
      </w:r>
      <w:proofErr w:type="spellEnd"/>
      <w:r w:rsidRPr="006C72EB">
        <w:rPr>
          <w:rFonts w:asciiTheme="minorHAnsi" w:hAnsiTheme="minorHAnsi" w:cstheme="minorHAnsi"/>
        </w:rPr>
        <w:t xml:space="preserve"> valamilyen okból kifolyólag a hitelintézet az instrumentumokat), akkor szerződés szinten kell kikalkulálni, hogy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xml:space="preserve">. Amennyiben szerződés szinten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 xml:space="preserve">van egy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xml:space="preserve">, ezért mindkét INSTR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INSTR, ahol az arány nem éri el a </w:t>
      </w:r>
      <w:r w:rsidR="00484F98" w:rsidRPr="006C72EB">
        <w:rPr>
          <w:rFonts w:asciiTheme="minorHAnsi" w:hAnsiTheme="minorHAnsi" w:cstheme="minorHAnsi"/>
        </w:rPr>
        <w:t>6</w:t>
      </w:r>
      <w:r w:rsidR="003C402C" w:rsidRPr="006C72EB">
        <w:rPr>
          <w:rFonts w:asciiTheme="minorHAnsi" w:hAnsiTheme="minorHAnsi" w:cstheme="minorHAnsi"/>
        </w:rPr>
        <w:t xml:space="preserve">0%-ot, mégis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t>Az</w:t>
      </w:r>
      <w:r w:rsidR="003C402C" w:rsidRPr="006C72EB">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 xml:space="preserve">Az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3E4D48AC" w:rsidR="00690610" w:rsidRPr="006C72EB" w:rsidRDefault="00FE6C55" w:rsidP="0024528A">
      <w:pPr>
        <w:rPr>
          <w:rFonts w:asciiTheme="minorHAnsi" w:hAnsiTheme="minorHAnsi" w:cstheme="minorHAnsi"/>
          <w:bCs/>
        </w:rPr>
      </w:pPr>
      <w:bookmarkStart w:id="162" w:name="_Hlk143080960"/>
      <w:bookmarkEnd w:id="161"/>
      <w:r w:rsidRPr="006C72EB">
        <w:rPr>
          <w:rFonts w:asciiTheme="minorHAnsi" w:hAnsiTheme="minorHAnsi" w:cstheme="minorHAnsi"/>
          <w:bCs/>
        </w:rPr>
        <w:t>A</w:t>
      </w:r>
      <w:r w:rsidRPr="006C72EB">
        <w:rPr>
          <w:rFonts w:asciiTheme="minorHAnsi" w:hAnsiTheme="minorHAnsi" w:cstheme="minorHAnsi"/>
          <w:b/>
        </w:rPr>
        <w:t xml:space="preserve"> „Tőketörlesztés </w:t>
      </w:r>
      <w:del w:id="163" w:author="MNB" w:date="2023-11-03T11:08:00Z">
        <w:r w:rsidRPr="006C72EB">
          <w:rPr>
            <w:rFonts w:asciiTheme="minorHAnsi" w:hAnsiTheme="minorHAnsi" w:cstheme="minorHAnsi"/>
            <w:b/>
          </w:rPr>
          <w:delText>módja</w:delText>
        </w:r>
      </w:del>
      <w:ins w:id="164" w:author="MNB" w:date="2023-11-03T11:08:00Z">
        <w:r w:rsidR="00847B42">
          <w:rPr>
            <w:rFonts w:asciiTheme="minorHAnsi" w:hAnsiTheme="minorHAnsi" w:cstheme="minorHAnsi"/>
            <w:b/>
          </w:rPr>
          <w:t>típusa</w:t>
        </w:r>
      </w:ins>
      <w:r w:rsidRPr="006C72EB">
        <w:rPr>
          <w:rFonts w:asciiTheme="minorHAnsi" w:hAnsiTheme="minorHAnsi" w:cstheme="minorHAnsi"/>
          <w:b/>
        </w:rPr>
        <w:t xml:space="preserve">” </w:t>
      </w:r>
      <w:r w:rsidRPr="006C72EB">
        <w:rPr>
          <w:rFonts w:asciiTheme="minorHAnsi" w:hAnsiTheme="minorHAnsi" w:cstheme="minorHAnsi"/>
          <w:bCs/>
        </w:rPr>
        <w:t xml:space="preserve">mezőben, amennyiben a fentiek alapján </w:t>
      </w:r>
      <w:proofErr w:type="spellStart"/>
      <w:r w:rsidRPr="006C72EB">
        <w:rPr>
          <w:rFonts w:asciiTheme="minorHAnsi" w:hAnsiTheme="minorHAnsi" w:cstheme="minorHAnsi"/>
          <w:bCs/>
        </w:rPr>
        <w:t>ballo</w:t>
      </w:r>
      <w:r w:rsidR="00274A34" w:rsidRPr="006C72EB">
        <w:rPr>
          <w:rFonts w:asciiTheme="minorHAnsi" w:hAnsiTheme="minorHAnsi" w:cstheme="minorHAnsi"/>
          <w:bCs/>
        </w:rPr>
        <w:t>o</w:t>
      </w:r>
      <w:r w:rsidRPr="006C72EB">
        <w:rPr>
          <w:rFonts w:asciiTheme="minorHAnsi" w:hAnsiTheme="minorHAnsi" w:cstheme="minorHAnsi"/>
          <w:bCs/>
        </w:rPr>
        <w:t>n</w:t>
      </w:r>
      <w:proofErr w:type="spellEnd"/>
      <w:r w:rsidRPr="006C72EB">
        <w:rPr>
          <w:rFonts w:asciiTheme="minorHAnsi" w:hAnsiTheme="minorHAnsi" w:cstheme="minorHAnsi"/>
          <w:bCs/>
        </w:rPr>
        <w:t>/</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törlesztési mód kerül megállapításra, jelentendő ez az információ (2021. december vonatkozási időtől kezdődően a </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mellett a </w:t>
      </w:r>
      <w:proofErr w:type="spellStart"/>
      <w:r w:rsidRPr="006C72EB">
        <w:rPr>
          <w:rFonts w:asciiTheme="minorHAnsi" w:hAnsiTheme="minorHAnsi" w:cstheme="minorHAnsi"/>
          <w:bCs/>
        </w:rPr>
        <w:t>balloon</w:t>
      </w:r>
      <w:proofErr w:type="spellEnd"/>
      <w:r w:rsidRPr="006C72EB">
        <w:rPr>
          <w:rFonts w:asciiTheme="minorHAnsi" w:hAnsiTheme="minorHAnsi" w:cstheme="minorHAnsi"/>
          <w:bCs/>
        </w:rPr>
        <w:t xml:space="preserve"> törlesztési mód is külön kódértékként szerepel).</w:t>
      </w:r>
      <w:r w:rsidR="005D5339">
        <w:rPr>
          <w:rFonts w:asciiTheme="minorHAnsi" w:hAnsiTheme="minorHAnsi" w:cstheme="minorHAnsi"/>
          <w:bCs/>
        </w:rPr>
        <w:t xml:space="preserve"> ’</w:t>
      </w:r>
      <w:proofErr w:type="spellStart"/>
      <w:r w:rsidR="005D5339">
        <w:rPr>
          <w:rFonts w:asciiTheme="minorHAnsi" w:hAnsiTheme="minorHAnsi" w:cstheme="minorHAnsi"/>
          <w:bCs/>
        </w:rPr>
        <w:t>EGYEB</w:t>
      </w:r>
      <w:proofErr w:type="spellEnd"/>
      <w:r w:rsidR="005D5339">
        <w:rPr>
          <w:rFonts w:asciiTheme="minorHAnsi" w:hAnsiTheme="minorHAnsi" w:cstheme="minorHAnsi"/>
          <w:bCs/>
        </w:rPr>
        <w:t>’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w:t>
      </w:r>
      <w:proofErr w:type="spellStart"/>
      <w:r w:rsidR="00803430">
        <w:rPr>
          <w:rFonts w:asciiTheme="minorHAnsi" w:hAnsiTheme="minorHAnsi" w:cstheme="minorHAnsi"/>
          <w:bCs/>
        </w:rPr>
        <w:t>balloon</w:t>
      </w:r>
      <w:proofErr w:type="spellEnd"/>
      <w:r w:rsidR="00803430">
        <w:rPr>
          <w:rFonts w:asciiTheme="minorHAnsi" w:hAnsiTheme="minorHAnsi" w:cstheme="minorHAnsi"/>
          <w:bCs/>
        </w:rPr>
        <w:t>/</w:t>
      </w:r>
      <w:proofErr w:type="spellStart"/>
      <w:r w:rsidR="00803430">
        <w:rPr>
          <w:rFonts w:asciiTheme="minorHAnsi" w:hAnsiTheme="minorHAnsi" w:cstheme="minorHAnsi"/>
          <w:bCs/>
        </w:rPr>
        <w:t>bullet</w:t>
      </w:r>
      <w:proofErr w:type="spellEnd"/>
      <w:r w:rsidR="00803430">
        <w:rPr>
          <w:rFonts w:asciiTheme="minorHAnsi" w:hAnsiTheme="minorHAnsi" w:cstheme="minorHAnsi"/>
          <w:bCs/>
        </w:rPr>
        <w:t xml:space="preserve"> feltételeknek, akkor akként jelentendő</w:t>
      </w:r>
      <w:r w:rsidR="005D5339">
        <w:rPr>
          <w:rFonts w:asciiTheme="minorHAnsi" w:hAnsiTheme="minorHAnsi" w:cstheme="minorHAnsi"/>
          <w:bCs/>
        </w:rPr>
        <w:t>.</w:t>
      </w:r>
      <w:ins w:id="165" w:author="MNB" w:date="2023-11-03T11:08:00Z">
        <w:r w:rsidR="002A5969">
          <w:rPr>
            <w:rFonts w:asciiTheme="minorHAnsi" w:hAnsiTheme="minorHAnsi" w:cstheme="minorHAnsi"/>
            <w:bCs/>
          </w:rPr>
          <w:t xml:space="preserve"> Amennyiben elhanyagolható a hitel </w:t>
        </w:r>
        <w:proofErr w:type="spellStart"/>
        <w:r w:rsidR="002A5969">
          <w:rPr>
            <w:rFonts w:asciiTheme="minorHAnsi" w:hAnsiTheme="minorHAnsi" w:cstheme="minorHAnsi"/>
            <w:bCs/>
          </w:rPr>
          <w:t>futamidejéhez</w:t>
        </w:r>
        <w:proofErr w:type="spellEnd"/>
        <w:r w:rsidR="002A5969">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ins>
    </w:p>
    <w:bookmarkEnd w:id="162"/>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3A132D15" w:rsidR="00803DF6" w:rsidRPr="006C72EB" w:rsidRDefault="00803DF6" w:rsidP="00803DF6">
      <w:pPr>
        <w:rPr>
          <w:rFonts w:asciiTheme="minorHAnsi" w:hAnsiTheme="minorHAnsi" w:cstheme="minorHAnsi"/>
        </w:rPr>
      </w:pPr>
      <w:r w:rsidRPr="006C72EB">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proofErr w:type="spellStart"/>
      <w:r w:rsidRPr="006C72EB">
        <w:rPr>
          <w:rFonts w:asciiTheme="minorHAnsi" w:hAnsiTheme="minorHAnsi" w:cstheme="minorHAnsi"/>
        </w:rPr>
        <w:t>támogatásos</w:t>
      </w:r>
      <w:proofErr w:type="spellEnd"/>
      <w:r w:rsidRPr="006C72EB">
        <w:rPr>
          <w:rFonts w:asciiTheme="minorHAnsi" w:hAnsiTheme="minorHAnsi" w:cstheme="minorHAnsi"/>
        </w:rPr>
        <w:t xml:space="preserve"> lakáscélú hiteleknél a kamattámogatás, míg az áruvásárlási hiteleknél az eladótól kapott hozzájárulás mértékével korrigált kamatlábat kell jelenteni)</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66"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proofErr w:type="spellStart"/>
      <w:r w:rsidRPr="006C72EB">
        <w:rPr>
          <w:rFonts w:asciiTheme="minorHAnsi" w:hAnsiTheme="minorHAnsi" w:cstheme="minorHAnsi"/>
        </w:rPr>
        <w:t>NK</w:t>
      </w:r>
      <w:proofErr w:type="spellEnd"/>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Pr="006C72EB" w:rsidRDefault="008E2510" w:rsidP="00803DF6">
      <w:pPr>
        <w:rPr>
          <w:rFonts w:asciiTheme="minorHAnsi" w:hAnsiTheme="minorHAnsi" w:cstheme="minorHAnsi"/>
        </w:rPr>
      </w:pPr>
      <w:r w:rsidRPr="006C72EB">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6C72EB">
        <w:rPr>
          <w:rFonts w:asciiTheme="minorHAnsi" w:hAnsiTheme="minorHAnsi" w:cstheme="minorHAnsi"/>
        </w:rPr>
        <w:t>FK</w:t>
      </w:r>
      <w:proofErr w:type="spellEnd"/>
      <w:r w:rsidRPr="006C72EB">
        <w:rPr>
          <w:rFonts w:asciiTheme="minorHAnsi" w:hAnsiTheme="minorHAnsi" w:cstheme="minorHAnsi"/>
        </w:rPr>
        <w:t>’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3B934D9A" w14:textId="53FF1518" w:rsidR="00653E5E" w:rsidRPr="00DD708C" w:rsidRDefault="008A1320" w:rsidP="00803DF6">
      <w:pPr>
        <w:rPr>
          <w:rFonts w:asciiTheme="minorHAnsi" w:hAnsiTheme="minorHAnsi" w:cstheme="minorHAnsi"/>
        </w:rPr>
      </w:pPr>
      <w:bookmarkStart w:id="167"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Paragraph"/>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xml:space="preserve">, </w:t>
      </w:r>
      <w:proofErr w:type="spellStart"/>
      <w:r w:rsidR="00DB59C6" w:rsidRPr="00DD708C">
        <w:rPr>
          <w:rFonts w:asciiTheme="minorHAnsi" w:hAnsiTheme="minorHAnsi" w:cstheme="minorHAnsi"/>
        </w:rPr>
        <w:t>RV</w:t>
      </w:r>
      <w:proofErr w:type="spellEnd"/>
      <w:r w:rsidRPr="00DD708C">
        <w:rPr>
          <w:rFonts w:asciiTheme="minorHAnsi" w:hAnsiTheme="minorHAnsi" w:cstheme="minorHAnsi"/>
        </w:rPr>
        <w:t xml:space="preserve"> vagy RT lehet</w:t>
      </w:r>
    </w:p>
    <w:p w14:paraId="76CC6068" w14:textId="7BD92A2F" w:rsidR="002A0F47" w:rsidRPr="00DD708C" w:rsidRDefault="00653E5E" w:rsidP="00803DF6">
      <w:pPr>
        <w:pStyle w:val="ListParagraph"/>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VK</w:t>
      </w:r>
      <w:proofErr w:type="spellEnd"/>
      <w:r w:rsidRPr="00DD708C">
        <w:rPr>
          <w:rFonts w:asciiTheme="minorHAnsi" w:hAnsiTheme="minorHAnsi" w:cstheme="minorHAnsi"/>
        </w:rPr>
        <w:t>',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Paragraph"/>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RV</w:t>
      </w:r>
      <w:proofErr w:type="spellEnd"/>
      <w:r w:rsidRPr="00DD708C">
        <w:rPr>
          <w:rFonts w:asciiTheme="minorHAnsi" w:hAnsiTheme="minorHAnsi" w:cstheme="minorHAnsi"/>
        </w:rPr>
        <w:t>'</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Paragraph"/>
        <w:numPr>
          <w:ilvl w:val="0"/>
          <w:numId w:val="20"/>
        </w:numPr>
        <w:rPr>
          <w:rFonts w:asciiTheme="minorHAnsi" w:hAnsiTheme="minorHAnsi" w:cstheme="minorHAnsi"/>
        </w:rPr>
      </w:pPr>
      <w:bookmarkStart w:id="168" w:name="_Hlk133914929"/>
      <w:proofErr w:type="spellStart"/>
      <w:r w:rsidRPr="00DD708C">
        <w:rPr>
          <w:rFonts w:asciiTheme="minorHAnsi" w:hAnsiTheme="minorHAnsi" w:cstheme="minorHAnsi"/>
        </w:rPr>
        <w:t>RV</w:t>
      </w:r>
      <w:proofErr w:type="spellEnd"/>
      <w:r w:rsidRPr="00DD708C">
        <w:rPr>
          <w:rFonts w:asciiTheme="minorHAnsi" w:hAnsiTheme="minorHAnsi" w:cstheme="minorHAnsi"/>
        </w:rPr>
        <w:t xml:space="preserve"> kódérték esetén a referenciakamat nem lehet </w:t>
      </w:r>
      <w:proofErr w:type="spellStart"/>
      <w:r w:rsidRPr="00DD708C">
        <w:rPr>
          <w:rFonts w:asciiTheme="minorHAnsi" w:hAnsiTheme="minorHAnsi" w:cstheme="minorHAnsi"/>
        </w:rPr>
        <w:t>AKK</w:t>
      </w:r>
      <w:proofErr w:type="spellEnd"/>
      <w:r w:rsidRPr="00DD708C">
        <w:rPr>
          <w:rFonts w:asciiTheme="minorHAnsi" w:hAnsiTheme="minorHAnsi" w:cstheme="minorHAnsi"/>
        </w:rPr>
        <w:t xml:space="preserve">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68"/>
    <w:p w14:paraId="6E289CB7" w14:textId="09F27DD8" w:rsidR="00653E5E" w:rsidRPr="00DD708C" w:rsidRDefault="00CA10A9" w:rsidP="00AE27AF">
      <w:pPr>
        <w:pStyle w:val="ListParagraph"/>
        <w:numPr>
          <w:ilvl w:val="0"/>
          <w:numId w:val="20"/>
        </w:numPr>
        <w:rPr>
          <w:rFonts w:asciiTheme="minorHAnsi" w:hAnsiTheme="minorHAnsi" w:cstheme="minorHAnsi"/>
        </w:rPr>
      </w:pPr>
      <w:r w:rsidRPr="00DD708C">
        <w:rPr>
          <w:rFonts w:asciiTheme="minorHAnsi" w:hAnsiTheme="minorHAnsi" w:cstheme="minorHAnsi"/>
        </w:rPr>
        <w:t>’</w:t>
      </w:r>
      <w:proofErr w:type="spellStart"/>
      <w:r w:rsidRPr="00DD708C">
        <w:rPr>
          <w:rFonts w:asciiTheme="minorHAnsi" w:hAnsiTheme="minorHAnsi" w:cstheme="minorHAnsi"/>
        </w:rPr>
        <w:t>FK</w:t>
      </w:r>
      <w:proofErr w:type="spellEnd"/>
      <w:r w:rsidRPr="00DD708C">
        <w:rPr>
          <w:rFonts w:asciiTheme="minorHAnsi" w:hAnsiTheme="minorHAnsi" w:cstheme="minorHAnsi"/>
        </w:rPr>
        <w:t>’ és ’</w:t>
      </w:r>
      <w:proofErr w:type="spellStart"/>
      <w:r w:rsidRPr="00DD708C">
        <w:rPr>
          <w:rFonts w:asciiTheme="minorHAnsi" w:hAnsiTheme="minorHAnsi" w:cstheme="minorHAnsi"/>
        </w:rPr>
        <w:t>NK</w:t>
      </w:r>
      <w:proofErr w:type="spellEnd"/>
      <w:r w:rsidRPr="00DD708C">
        <w:rPr>
          <w:rFonts w:asciiTheme="minorHAnsi" w:hAnsiTheme="minorHAnsi" w:cstheme="minorHAnsi"/>
        </w:rPr>
        <w:t>’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67"/>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DD708C">
        <w:rPr>
          <w:rFonts w:asciiTheme="minorHAnsi" w:hAnsiTheme="minorHAnsi" w:cstheme="minorHAnsi"/>
        </w:rPr>
        <w:t>installmentes</w:t>
      </w:r>
      <w:proofErr w:type="spellEnd"/>
      <w:r w:rsidRPr="00DD708C">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DD708C">
        <w:rPr>
          <w:rFonts w:asciiTheme="minorHAnsi" w:hAnsiTheme="minorHAnsi" w:cstheme="minorHAnsi"/>
        </w:rPr>
        <w:t>ING_LIZ</w:t>
      </w:r>
      <w:proofErr w:type="spellEnd"/>
      <w:r w:rsidRPr="00DD708C">
        <w:rPr>
          <w:rFonts w:asciiTheme="minorHAnsi" w:hAnsiTheme="minorHAnsi" w:cstheme="minorHAnsi"/>
        </w:rPr>
        <w:t xml:space="preserve">')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6590BE10" w:rsidR="001060F7" w:rsidRPr="006C72EB" w:rsidRDefault="001060F7" w:rsidP="00803DF6">
      <w:pPr>
        <w:rPr>
          <w:rFonts w:asciiTheme="minorHAnsi" w:hAnsiTheme="minorHAnsi" w:cstheme="minorHAnsi"/>
        </w:rPr>
      </w:pPr>
      <w:r w:rsidRPr="006C72EB">
        <w:rPr>
          <w:rFonts w:asciiTheme="minorHAnsi" w:hAnsiTheme="minorHAnsi" w:cstheme="minorHAnsi"/>
        </w:rPr>
        <w:t>A folyószámlahitelek esetében csak a kamatértékek jelentendők, a kamatozásra vonatkozó egyéb információk üresen hagyhatók</w:t>
      </w:r>
      <w:r w:rsidR="00DE2FFF" w:rsidRPr="006C72EB">
        <w:rPr>
          <w:rFonts w:asciiTheme="minorHAnsi" w:hAnsiTheme="minorHAnsi" w:cstheme="minorHAnsi"/>
        </w:rPr>
        <w:t xml:space="preserve"> (kivéve a kamat- illetve tőke</w:t>
      </w:r>
      <w:r w:rsidR="00BC2283" w:rsidRPr="006C72EB">
        <w:rPr>
          <w:rFonts w:asciiTheme="minorHAnsi" w:hAnsiTheme="minorHAnsi" w:cstheme="minorHAnsi"/>
        </w:rPr>
        <w:t>)</w:t>
      </w:r>
      <w:r w:rsidRPr="006C72EB">
        <w:rPr>
          <w:rFonts w:asciiTheme="minorHAnsi" w:hAnsiTheme="minorHAnsi" w:cstheme="minorHAnsi"/>
        </w:rPr>
        <w:t xml:space="preserve">. </w:t>
      </w:r>
    </w:p>
    <w:bookmarkEnd w:id="166"/>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 xml:space="preserve">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6C72EB">
        <w:rPr>
          <w:rFonts w:asciiTheme="minorHAnsi" w:hAnsiTheme="minorHAnsi" w:cstheme="minorHAnsi"/>
        </w:rPr>
        <w:t>átárazódásának</w:t>
      </w:r>
      <w:proofErr w:type="spellEnd"/>
      <w:r w:rsidRPr="006C72EB">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default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kamat” periódusként kell jelenteni. </w:t>
      </w:r>
      <w:r w:rsidRPr="006C72EB">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6C72EB">
        <w:rPr>
          <w:rFonts w:asciiTheme="minorHAnsi" w:hAnsiTheme="minorHAnsi" w:cstheme="minorHAnsi"/>
        </w:rPr>
        <w:t>, 2021. szeptemberi vonatkozási időtől 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t xml:space="preserve">A </w:t>
      </w:r>
      <w:r w:rsidR="0065651A" w:rsidRPr="006C72EB">
        <w:rPr>
          <w:rFonts w:asciiTheme="minorHAnsi" w:hAnsiTheme="minorHAnsi" w:cstheme="minorHAnsi"/>
        </w:rPr>
        <w:t>„T</w:t>
      </w:r>
      <w:r w:rsidRPr="006C72EB">
        <w:rPr>
          <w:rFonts w:asciiTheme="minorHAnsi" w:hAnsiTheme="minorHAnsi" w:cstheme="minorHAnsi"/>
        </w:rPr>
        <w:t xml:space="preserve">örlesztés </w:t>
      </w:r>
      <w:proofErr w:type="gramStart"/>
      <w:r w:rsidRPr="006C72EB">
        <w:rPr>
          <w:rFonts w:asciiTheme="minorHAnsi" w:hAnsiTheme="minorHAnsi" w:cstheme="minorHAnsi"/>
        </w:rPr>
        <w:t>összege</w:t>
      </w:r>
      <w:r w:rsidR="0065651A" w:rsidRPr="006C72EB">
        <w:rPr>
          <w:rFonts w:asciiTheme="minorHAnsi" w:hAnsiTheme="minorHAnsi" w:cstheme="minorHAnsi"/>
        </w:rPr>
        <w:t>”-</w:t>
      </w:r>
      <w:proofErr w:type="gramEnd"/>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w:t>
      </w:r>
      <w:proofErr w:type="spellStart"/>
      <w:r w:rsidR="00203C99" w:rsidRPr="006C72EB">
        <w:rPr>
          <w:rFonts w:asciiTheme="minorHAnsi" w:hAnsiTheme="minorHAnsi" w:cstheme="minorHAnsi"/>
        </w:rPr>
        <w:t>KHR</w:t>
      </w:r>
      <w:proofErr w:type="spellEnd"/>
      <w:r w:rsidR="00203C99" w:rsidRPr="006C72EB">
        <w:rPr>
          <w:rFonts w:asciiTheme="minorHAnsi" w:hAnsiTheme="minorHAnsi" w:cstheme="minorHAnsi"/>
        </w:rPr>
        <w:t>-ben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w:t>
      </w:r>
      <w:proofErr w:type="spellStart"/>
      <w:r w:rsidR="00AA6AF6" w:rsidRPr="006C72EB">
        <w:rPr>
          <w:rFonts w:asciiTheme="minorHAnsi" w:hAnsiTheme="minorHAnsi" w:cstheme="minorHAnsi"/>
        </w:rPr>
        <w:t>KHR-rel</w:t>
      </w:r>
      <w:proofErr w:type="spellEnd"/>
      <w:r w:rsidR="00AA6AF6" w:rsidRPr="006C72EB">
        <w:rPr>
          <w:rFonts w:asciiTheme="minorHAnsi" w:hAnsiTheme="minorHAnsi" w:cstheme="minorHAnsi"/>
        </w:rPr>
        <w:t xml:space="preserve">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xml:space="preserve">, illetve a </w:t>
      </w:r>
      <w:proofErr w:type="spellStart"/>
      <w:r w:rsidR="003C2E22" w:rsidRPr="006C72EB">
        <w:rPr>
          <w:rFonts w:asciiTheme="minorHAnsi" w:hAnsiTheme="minorHAnsi" w:cstheme="minorHAnsi"/>
        </w:rPr>
        <w:t>KHR</w:t>
      </w:r>
      <w:proofErr w:type="spellEnd"/>
      <w:r w:rsidR="003C2E22" w:rsidRPr="006C72EB">
        <w:rPr>
          <w:rFonts w:asciiTheme="minorHAnsi" w:hAnsiTheme="minorHAnsi" w:cstheme="minorHAnsi"/>
        </w:rPr>
        <w:t>-ben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w:t>
      </w:r>
      <w:proofErr w:type="spellStart"/>
      <w:r w:rsidR="0065651A" w:rsidRPr="006C72EB">
        <w:rPr>
          <w:rFonts w:asciiTheme="minorHAnsi" w:hAnsiTheme="minorHAnsi" w:cstheme="minorHAnsi"/>
        </w:rPr>
        <w:t>KHR</w:t>
      </w:r>
      <w:proofErr w:type="spellEnd"/>
      <w:r w:rsidR="0065651A" w:rsidRPr="006C72EB">
        <w:rPr>
          <w:rFonts w:asciiTheme="minorHAnsi" w:hAnsiTheme="minorHAnsi" w:cstheme="minorHAnsi"/>
        </w:rPr>
        <w:t xml:space="preserve"> szerződés szintű nyilvántartás, minden adott szerződéshez tartozó, INSTR-ben szereplő instrumentum esetén ugyanaz a törlesztőrészlet szerepeltetendő a </w:t>
      </w:r>
      <w:proofErr w:type="spellStart"/>
      <w:r w:rsidR="0065651A" w:rsidRPr="006C72EB">
        <w:rPr>
          <w:rFonts w:asciiTheme="minorHAnsi" w:hAnsiTheme="minorHAnsi" w:cstheme="minorHAnsi"/>
        </w:rPr>
        <w:t>KHR-rel</w:t>
      </w:r>
      <w:proofErr w:type="spellEnd"/>
      <w:r w:rsidR="0065651A" w:rsidRPr="006C72EB">
        <w:rPr>
          <w:rFonts w:asciiTheme="minorHAnsi" w:hAnsiTheme="minorHAnsi" w:cstheme="minorHAnsi"/>
        </w:rPr>
        <w:t xml:space="preserve"> egyezően.</w:t>
      </w:r>
      <w:r w:rsidR="000266B4" w:rsidRPr="006C72EB">
        <w:rPr>
          <w:rFonts w:asciiTheme="minorHAnsi" w:hAnsiTheme="minorHAnsi" w:cstheme="minorHAnsi"/>
        </w:rPr>
        <w:t xml:space="preserve"> </w:t>
      </w:r>
      <w:r w:rsidR="00C40AB9" w:rsidRPr="006C72EB">
        <w:rPr>
          <w:rFonts w:asciiTheme="minorHAnsi" w:hAnsiTheme="minorHAnsi" w:cstheme="minorHAnsi"/>
        </w:rPr>
        <w:t xml:space="preserve">Amennyiben adott szerződés nem szerepel a </w:t>
      </w:r>
      <w:proofErr w:type="spellStart"/>
      <w:r w:rsidR="00C40AB9" w:rsidRPr="006C72EB">
        <w:rPr>
          <w:rFonts w:asciiTheme="minorHAnsi" w:hAnsiTheme="minorHAnsi" w:cstheme="minorHAnsi"/>
        </w:rPr>
        <w:t>KHR</w:t>
      </w:r>
      <w:proofErr w:type="spellEnd"/>
      <w:r w:rsidR="00C40AB9" w:rsidRPr="006C72EB">
        <w:rPr>
          <w:rFonts w:asciiTheme="minorHAnsi" w:hAnsiTheme="minorHAnsi" w:cstheme="minorHAnsi"/>
        </w:rPr>
        <w:t>-ben,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w:t>
      </w:r>
      <w:proofErr w:type="spellStart"/>
      <w:r w:rsidR="006F0C08" w:rsidRPr="006C72EB">
        <w:rPr>
          <w:rFonts w:asciiTheme="minorHAnsi" w:hAnsiTheme="minorHAnsi" w:cstheme="minorHAnsi"/>
        </w:rPr>
        <w:t>vonakozási</w:t>
      </w:r>
      <w:proofErr w:type="spellEnd"/>
      <w:r w:rsidR="006F0C08" w:rsidRPr="006C72EB">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w:t>
      </w:r>
      <w:proofErr w:type="spellStart"/>
      <w:r w:rsidR="009163F6" w:rsidRPr="006C72EB">
        <w:rPr>
          <w:rFonts w:asciiTheme="minorHAnsi" w:eastAsia="Times New Roman" w:hAnsiTheme="minorHAnsi" w:cstheme="minorHAnsi"/>
        </w:rPr>
        <w:t>TOKE</w:t>
      </w:r>
      <w:proofErr w:type="spellEnd"/>
      <w:r w:rsidR="009163F6" w:rsidRPr="006C72EB">
        <w:rPr>
          <w:rFonts w:asciiTheme="minorHAnsi" w:eastAsia="Times New Roman" w:hAnsiTheme="minorHAnsi" w:cstheme="minorHAnsi"/>
        </w:rPr>
        <w:t>’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 xml:space="preserve">Amennyiben egy INSTR instrumentum alatt két, vagy több folyósítás ügyleti és állományi </w:t>
      </w:r>
      <w:proofErr w:type="spellStart"/>
      <w:r w:rsidRPr="006C72EB">
        <w:rPr>
          <w:rFonts w:asciiTheme="minorHAnsi" w:hAnsiTheme="minorHAnsi" w:cstheme="minorHAnsi"/>
        </w:rPr>
        <w:t>kamatai</w:t>
      </w:r>
      <w:proofErr w:type="spellEnd"/>
      <w:r w:rsidRPr="006C72EB">
        <w:rPr>
          <w:rFonts w:asciiTheme="minorHAnsi" w:hAnsiTheme="minorHAnsi" w:cstheme="minorHAnsi"/>
        </w:rPr>
        <w:t xml:space="preserve"> eltérőek, akkor az adott INSTR instrumentumhoz az egyes folyósítások </w:t>
      </w:r>
      <w:proofErr w:type="spellStart"/>
      <w:r w:rsidRPr="006C72EB">
        <w:rPr>
          <w:rFonts w:asciiTheme="minorHAnsi" w:hAnsiTheme="minorHAnsi" w:cstheme="minorHAnsi"/>
        </w:rPr>
        <w:t>kamatainak</w:t>
      </w:r>
      <w:proofErr w:type="spellEnd"/>
      <w:r w:rsidRPr="006C72EB">
        <w:rPr>
          <w:rFonts w:asciiTheme="minorHAnsi" w:hAnsiTheme="minorHAnsi" w:cstheme="minorHAnsi"/>
        </w:rPr>
        <w:t xml:space="preserve">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69" w:name="_Hlk77686273"/>
      <w:r w:rsidR="0081333D" w:rsidRPr="006C72EB">
        <w:rPr>
          <w:rFonts w:eastAsia="Times New Roman"/>
        </w:rPr>
        <w:t>A kamatmentes periódusban lévő hitelkártyák esetén a kamatozás módja mező üres vagy ’</w:t>
      </w:r>
      <w:proofErr w:type="spellStart"/>
      <w:r w:rsidR="0081333D" w:rsidRPr="006C72EB">
        <w:rPr>
          <w:rFonts w:eastAsia="Times New Roman"/>
        </w:rPr>
        <w:t>NK</w:t>
      </w:r>
      <w:proofErr w:type="spellEnd"/>
      <w:r w:rsidR="0081333D" w:rsidRPr="006C72EB">
        <w:rPr>
          <w:rFonts w:eastAsia="Times New Roman"/>
        </w:rPr>
        <w:t xml:space="preserve">’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69"/>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Heading4"/>
      </w:pPr>
      <w:bookmarkStart w:id="170" w:name="_Toc149902004"/>
      <w:bookmarkStart w:id="171" w:name="_Toc137117987"/>
      <w:r w:rsidRPr="006C72EB">
        <w:t>K</w:t>
      </w:r>
      <w:r w:rsidR="008B3416" w:rsidRPr="006C72EB">
        <w:t>ésedelem / nemteljesítés</w:t>
      </w:r>
      <w:bookmarkEnd w:id="170"/>
      <w:bookmarkEnd w:id="171"/>
    </w:p>
    <w:p w14:paraId="29C57A61" w14:textId="1FE3EC9D" w:rsidR="008B3416" w:rsidRPr="006C72EB" w:rsidRDefault="008B3416" w:rsidP="00C32852">
      <w:pPr>
        <w:pStyle w:val="ListParagraph"/>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proofErr w:type="spellStart"/>
      <w:r w:rsidR="006361A1" w:rsidRPr="006C72EB">
        <w:rPr>
          <w:rFonts w:asciiTheme="minorHAnsi" w:hAnsiTheme="minorHAnsi" w:cstheme="minorHAnsi"/>
        </w:rPr>
        <w:t>NPL</w:t>
      </w:r>
      <w:proofErr w:type="spellEnd"/>
      <w:r w:rsidR="006361A1" w:rsidRPr="006C72EB">
        <w:rPr>
          <w:rFonts w:asciiTheme="minorHAnsi" w:hAnsiTheme="minorHAnsi" w:cstheme="minorHAnsi"/>
        </w:rPr>
        <w:t xml:space="preserve">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FootnoteReference"/>
          <w:rFonts w:asciiTheme="minorHAnsi" w:hAnsiTheme="minorHAnsi" w:cstheme="minorHAnsi"/>
        </w:rPr>
        <w:footnoteReference w:id="3"/>
      </w:r>
      <w:r w:rsidR="006361A1" w:rsidRPr="006C72EB">
        <w:rPr>
          <w:rFonts w:asciiTheme="minorHAnsi" w:hAnsiTheme="minorHAnsi" w:cstheme="minorHAnsi"/>
        </w:rPr>
        <w:t xml:space="preserve"> szerinti nemteljesítő státuszt és annak okát kell megjelölni, a „Default jelző” és Default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w:t>
      </w:r>
      <w:proofErr w:type="spellStart"/>
      <w:r w:rsidR="006361A1" w:rsidRPr="006C72EB">
        <w:rPr>
          <w:rFonts w:asciiTheme="minorHAnsi" w:hAnsiTheme="minorHAnsi" w:cstheme="minorHAnsi"/>
        </w:rPr>
        <w:t>CRR</w:t>
      </w:r>
      <w:proofErr w:type="spellEnd"/>
      <w:r w:rsidR="006361A1" w:rsidRPr="006C72EB">
        <w:rPr>
          <w:rFonts w:asciiTheme="minorHAnsi" w:hAnsiTheme="minorHAnsi" w:cstheme="minorHAnsi"/>
        </w:rPr>
        <w:t xml:space="preserve">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Paragraph"/>
        <w:numPr>
          <w:ilvl w:val="0"/>
          <w:numId w:val="22"/>
        </w:numPr>
        <w:rPr>
          <w:rFonts w:asciiTheme="minorHAnsi" w:hAnsiTheme="minorHAnsi" w:cstheme="minorHAnsi"/>
        </w:rPr>
      </w:pPr>
      <w:bookmarkStart w:id="172" w:name="_Hlk536632354"/>
      <w:r w:rsidRPr="006C72EB">
        <w:rPr>
          <w:rFonts w:asciiTheme="minorHAnsi" w:hAnsiTheme="minorHAnsi" w:cstheme="minorHAnsi"/>
        </w:rPr>
        <w:t>’</w:t>
      </w:r>
      <w:r w:rsidR="00076A06" w:rsidRPr="006C72EB">
        <w:rPr>
          <w:rFonts w:asciiTheme="minorHAnsi" w:hAnsiTheme="minorHAnsi" w:cstheme="minorHAnsi"/>
        </w:rPr>
        <w:t>DEFAULT</w:t>
      </w:r>
      <w:r w:rsidRPr="006C72EB">
        <w:rPr>
          <w:rFonts w:asciiTheme="minorHAnsi" w:hAnsiTheme="minorHAnsi" w:cstheme="minorHAnsi"/>
        </w:rPr>
        <w:t>’</w:t>
      </w:r>
      <w:r w:rsidR="00076A06" w:rsidRPr="006C72EB">
        <w:rPr>
          <w:rFonts w:asciiTheme="minorHAnsi" w:hAnsiTheme="minorHAnsi" w:cstheme="minorHAnsi"/>
        </w:rPr>
        <w:t xml:space="preserve"> (default-os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 xml:space="preserve">575/2013/EU európai parlamenti és tanácsi rendelet (a továbbiakban: </w:t>
      </w:r>
      <w:proofErr w:type="spellStart"/>
      <w:r w:rsidR="00B77BCD" w:rsidRPr="006C72EB">
        <w:rPr>
          <w:rFonts w:asciiTheme="minorHAnsi" w:hAnsiTheme="minorHAnsi" w:cstheme="minorHAnsi"/>
        </w:rPr>
        <w:t>CRR</w:t>
      </w:r>
      <w:proofErr w:type="spellEnd"/>
      <w:r w:rsidR="00B77BCD" w:rsidRPr="006C72EB">
        <w:rPr>
          <w:rFonts w:asciiTheme="minorHAnsi" w:hAnsiTheme="minorHAnsi" w:cstheme="minorHAnsi"/>
        </w:rPr>
        <w:t>) 178. cikke szerint nem teljesítő követelésnek (</w:t>
      </w:r>
      <w:proofErr w:type="spellStart"/>
      <w:r w:rsidR="00B77BCD" w:rsidRPr="006C72EB">
        <w:rPr>
          <w:rFonts w:asciiTheme="minorHAnsi" w:hAnsiTheme="minorHAnsi" w:cstheme="minorHAnsi"/>
        </w:rPr>
        <w:t>defaulted</w:t>
      </w:r>
      <w:proofErr w:type="spellEnd"/>
      <w:r w:rsidR="00B77BCD" w:rsidRPr="006C72EB">
        <w:rPr>
          <w:rFonts w:asciiTheme="minorHAnsi" w:hAnsiTheme="minorHAnsi" w:cstheme="minorHAnsi"/>
        </w:rPr>
        <w:t>) minősül</w:t>
      </w:r>
    </w:p>
    <w:p w14:paraId="71153940" w14:textId="5A3560C0" w:rsidR="00B77BCD" w:rsidRPr="006C72EB" w:rsidRDefault="008D5A94" w:rsidP="00FE4455">
      <w:pPr>
        <w:pStyle w:val="ListParagraph"/>
        <w:numPr>
          <w:ilvl w:val="0"/>
          <w:numId w:val="22"/>
        </w:numPr>
        <w:rPr>
          <w:rFonts w:asciiTheme="minorHAnsi" w:hAnsiTheme="minorHAnsi" w:cstheme="minorHAnsi"/>
        </w:rPr>
      </w:pPr>
      <w:bookmarkStart w:id="173" w:name="_Hlk536632401"/>
      <w:bookmarkEnd w:id="172"/>
      <w:r w:rsidRPr="006C72EB">
        <w:rPr>
          <w:rFonts w:asciiTheme="minorHAnsi" w:hAnsiTheme="minorHAnsi" w:cstheme="minorHAnsi"/>
        </w:rPr>
        <w:t>’</w:t>
      </w:r>
      <w:proofErr w:type="spellStart"/>
      <w:r w:rsidR="00B77BCD" w:rsidRPr="006C72EB">
        <w:rPr>
          <w:rFonts w:asciiTheme="minorHAnsi" w:hAnsiTheme="minorHAnsi" w:cstheme="minorHAnsi"/>
        </w:rPr>
        <w:t>ERTEKVESZT</w:t>
      </w:r>
      <w:proofErr w:type="spellEnd"/>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73"/>
      <w:r w:rsidR="00B77BCD" w:rsidRPr="006C72EB">
        <w:rPr>
          <w:rFonts w:asciiTheme="minorHAnsi" w:hAnsiTheme="minorHAnsi" w:cstheme="minorHAnsi"/>
        </w:rPr>
        <w:t xml:space="preserve">- </w:t>
      </w:r>
      <w:bookmarkStart w:id="174" w:name="_Hlk528676375"/>
      <w:r w:rsidR="00EB69A3" w:rsidRPr="006C72EB">
        <w:rPr>
          <w:rFonts w:asciiTheme="minorHAnsi" w:hAnsiTheme="minorHAnsi" w:cstheme="minorHAnsi"/>
        </w:rPr>
        <w:t xml:space="preserve">A 39/2016. (X. 11.) MNB rendelet 5. §-a egyértelműen meghatározza, hogy mit kell értékvesztett pénzügyi eszköznek </w:t>
      </w:r>
      <w:proofErr w:type="spellStart"/>
      <w:r w:rsidR="00EB69A3" w:rsidRPr="006C72EB">
        <w:rPr>
          <w:rFonts w:asciiTheme="minorHAnsi" w:hAnsiTheme="minorHAnsi" w:cstheme="minorHAnsi"/>
        </w:rPr>
        <w:t>tekintetni</w:t>
      </w:r>
      <w:proofErr w:type="spellEnd"/>
      <w:r w:rsidR="00EB69A3" w:rsidRPr="006C72EB">
        <w:rPr>
          <w:rFonts w:asciiTheme="minorHAnsi" w:hAnsiTheme="minorHAnsi" w:cstheme="minorHAnsi"/>
        </w:rPr>
        <w:t>.</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w:t>
      </w:r>
      <w:proofErr w:type="spellStart"/>
      <w:r w:rsidR="00EB69A3" w:rsidRPr="006C72EB">
        <w:rPr>
          <w:rFonts w:asciiTheme="minorHAnsi" w:hAnsiTheme="minorHAnsi" w:cstheme="minorHAnsi"/>
        </w:rPr>
        <w:t>IFRS</w:t>
      </w:r>
      <w:proofErr w:type="spellEnd"/>
      <w:r w:rsidR="00EB69A3" w:rsidRPr="006C72EB">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6C72EB">
        <w:rPr>
          <w:rFonts w:asciiTheme="minorHAnsi" w:hAnsiTheme="minorHAnsi" w:cstheme="minorHAnsi"/>
        </w:rPr>
        <w:t>NPL-nek</w:t>
      </w:r>
      <w:proofErr w:type="spellEnd"/>
      <w:r w:rsidR="00EB69A3" w:rsidRPr="006C72EB">
        <w:rPr>
          <w:rFonts w:asciiTheme="minorHAnsi" w:hAnsiTheme="minorHAnsi" w:cstheme="minorHAnsi"/>
        </w:rPr>
        <w:t xml:space="preserve"> tekinteni. </w:t>
      </w:r>
      <w:bookmarkEnd w:id="174"/>
    </w:p>
    <w:p w14:paraId="6D3EAB29" w14:textId="64E96B1C" w:rsidR="00EB69A3" w:rsidRPr="006C72EB" w:rsidRDefault="008D5A94" w:rsidP="00FE4455">
      <w:pPr>
        <w:pStyle w:val="ListParagraph"/>
        <w:numPr>
          <w:ilvl w:val="0"/>
          <w:numId w:val="23"/>
        </w:numPr>
        <w:rPr>
          <w:rFonts w:asciiTheme="minorHAnsi" w:hAnsiTheme="minorHAnsi" w:cstheme="minorHAnsi"/>
        </w:rPr>
      </w:pPr>
      <w:bookmarkStart w:id="175" w:name="_Hlk536632310"/>
      <w:r w:rsidRPr="006C72EB">
        <w:rPr>
          <w:rFonts w:asciiTheme="minorHAnsi" w:hAnsiTheme="minorHAnsi" w:cstheme="minorHAnsi"/>
        </w:rPr>
        <w:t>’</w:t>
      </w:r>
      <w:proofErr w:type="spellStart"/>
      <w:r w:rsidR="00592507" w:rsidRPr="006C72EB">
        <w:rPr>
          <w:rFonts w:asciiTheme="minorHAnsi" w:hAnsiTheme="minorHAnsi" w:cstheme="minorHAnsi"/>
        </w:rPr>
        <w:t>NEMFIZETO</w:t>
      </w:r>
      <w:proofErr w:type="spellEnd"/>
      <w:r w:rsidRPr="006C72EB">
        <w:rPr>
          <w:rFonts w:asciiTheme="minorHAnsi" w:hAnsiTheme="minorHAnsi" w:cstheme="minorHAnsi"/>
        </w:rPr>
        <w:t>’</w:t>
      </w:r>
      <w:r w:rsidR="00592507" w:rsidRPr="006C72EB">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Paragraph"/>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75"/>
    <w:p w14:paraId="52CCC32A" w14:textId="4CA4EF70" w:rsidR="00374A85" w:rsidRPr="006C72EB" w:rsidRDefault="008D5A94" w:rsidP="00FE4455">
      <w:pPr>
        <w:pStyle w:val="ListParagraph"/>
        <w:numPr>
          <w:ilvl w:val="0"/>
          <w:numId w:val="23"/>
        </w:numPr>
        <w:rPr>
          <w:rFonts w:asciiTheme="minorHAnsi" w:hAnsiTheme="minorHAnsi" w:cstheme="minorHAnsi"/>
        </w:rPr>
      </w:pPr>
      <w:r w:rsidRPr="006C72EB">
        <w:rPr>
          <w:rFonts w:asciiTheme="minorHAnsi" w:hAnsiTheme="minorHAnsi" w:cstheme="minorHAnsi"/>
        </w:rPr>
        <w:t>’</w:t>
      </w:r>
      <w:proofErr w:type="spellStart"/>
      <w:r w:rsidR="00592507" w:rsidRPr="006C72EB">
        <w:rPr>
          <w:rFonts w:asciiTheme="minorHAnsi" w:hAnsiTheme="minorHAnsi" w:cstheme="minorHAnsi"/>
        </w:rPr>
        <w:t>OSSZETETT</w:t>
      </w:r>
      <w:proofErr w:type="spellEnd"/>
      <w:r w:rsidRPr="006C72EB">
        <w:rPr>
          <w:rFonts w:asciiTheme="minorHAnsi" w:hAnsiTheme="minorHAnsi" w:cstheme="minorHAnsi"/>
        </w:rPr>
        <w:t>’</w:t>
      </w:r>
      <w:r w:rsidR="00592507" w:rsidRPr="006C72EB">
        <w:rPr>
          <w:rFonts w:asciiTheme="minorHAnsi" w:hAnsiTheme="minorHAnsi" w:cstheme="minorHAnsi"/>
        </w:rPr>
        <w:t xml:space="preserve"> </w:t>
      </w:r>
      <w:bookmarkStart w:id="176"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default-os is. </w:t>
      </w:r>
      <w:bookmarkEnd w:id="176"/>
    </w:p>
    <w:p w14:paraId="6E828063" w14:textId="1B2C9F3A" w:rsidR="00443B18" w:rsidRPr="006C72EB" w:rsidRDefault="00443B18" w:rsidP="00FE4455">
      <w:pPr>
        <w:pStyle w:val="ListParagraph"/>
        <w:numPr>
          <w:ilvl w:val="0"/>
          <w:numId w:val="23"/>
        </w:num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EGYEB</w:t>
      </w:r>
      <w:proofErr w:type="spellEnd"/>
      <w:r w:rsidRPr="006C72EB">
        <w:rPr>
          <w:rFonts w:asciiTheme="minorHAnsi" w:hAnsiTheme="minorHAnsi" w:cstheme="minorHAnsi"/>
        </w:rPr>
        <w:t xml:space="preserve">’ – </w:t>
      </w:r>
      <w:bookmarkStart w:id="177" w:name="_Hlk536632524"/>
      <w:r w:rsidRPr="006C72EB">
        <w:rPr>
          <w:rFonts w:asciiTheme="minorHAnsi" w:hAnsiTheme="minorHAnsi" w:cstheme="minorHAnsi"/>
        </w:rPr>
        <w:t>fenti okok közé nem sorolható nemteljesítési ok</w:t>
      </w:r>
      <w:bookmarkEnd w:id="177"/>
      <w:r w:rsidR="00A53AF9" w:rsidRPr="006C72EB">
        <w:rPr>
          <w:rFonts w:asciiTheme="minorHAnsi" w:hAnsiTheme="minorHAnsi" w:cstheme="minorHAnsi"/>
        </w:rPr>
        <w:t>. I</w:t>
      </w:r>
      <w:r w:rsidR="008C4A53" w:rsidRPr="006C72EB">
        <w:rPr>
          <w:rFonts w:asciiTheme="minorHAnsi" w:hAnsiTheme="minorHAnsi" w:cstheme="minorHAnsi"/>
        </w:rPr>
        <w:t xml:space="preserve">detartozik például a </w:t>
      </w:r>
      <w:proofErr w:type="spellStart"/>
      <w:r w:rsidR="008C4A53" w:rsidRPr="006C72EB">
        <w:rPr>
          <w:rFonts w:asciiTheme="minorHAnsi" w:hAnsiTheme="minorHAnsi" w:cstheme="minorHAnsi"/>
        </w:rPr>
        <w:t>cross</w:t>
      </w:r>
      <w:proofErr w:type="spellEnd"/>
      <w:r w:rsidR="008C4A53" w:rsidRPr="006C72EB">
        <w:rPr>
          <w:rFonts w:asciiTheme="minorHAnsi" w:hAnsiTheme="minorHAnsi" w:cstheme="minorHAnsi"/>
        </w:rPr>
        <w:t>-default miatti nemteljesítő státusz</w:t>
      </w:r>
      <w:r w:rsidR="00A53AF9" w:rsidRPr="006C72EB">
        <w:rPr>
          <w:rFonts w:asciiTheme="minorHAnsi" w:hAnsiTheme="minorHAnsi" w:cstheme="minorHAnsi"/>
        </w:rPr>
        <w:t xml:space="preserve"> (39/2016 MNB rendelet 6.§</w:t>
      </w:r>
      <w:proofErr w:type="gramStart"/>
      <w:r w:rsidR="00A53AF9" w:rsidRPr="006C72EB">
        <w:rPr>
          <w:rFonts w:asciiTheme="minorHAnsi" w:hAnsiTheme="minorHAnsi" w:cstheme="minorHAnsi"/>
        </w:rPr>
        <w:t>/(</w:t>
      </w:r>
      <w:proofErr w:type="gramEnd"/>
      <w:r w:rsidR="00A53AF9" w:rsidRPr="006C72EB">
        <w:rPr>
          <w:rFonts w:asciiTheme="minorHAnsi" w:hAnsiTheme="minorHAnsi" w:cstheme="minorHAnsi"/>
        </w:rPr>
        <w:t xml:space="preserve">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default okaként </w:t>
      </w:r>
      <w:r w:rsidR="009148B7" w:rsidRPr="006C72EB">
        <w:rPr>
          <w:rFonts w:asciiTheme="minorHAnsi" w:hAnsiTheme="minorHAnsi" w:cstheme="minorHAnsi"/>
        </w:rPr>
        <w:t xml:space="preserve">(Default státusz) pedig a </w:t>
      </w:r>
      <w:proofErr w:type="spellStart"/>
      <w:r w:rsidR="009148B7" w:rsidRPr="006C72EB">
        <w:rPr>
          <w:rFonts w:asciiTheme="minorHAnsi" w:hAnsiTheme="minorHAnsi" w:cstheme="minorHAnsi"/>
        </w:rPr>
        <w:t>CRR</w:t>
      </w:r>
      <w:proofErr w:type="spellEnd"/>
      <w:r w:rsidR="009148B7" w:rsidRPr="006C72EB">
        <w:rPr>
          <w:rFonts w:asciiTheme="minorHAnsi" w:hAnsiTheme="minorHAnsi" w:cstheme="minorHAnsi"/>
        </w:rPr>
        <w:t xml:space="preserve">-ben megfogalmazott default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r w:rsidR="009148B7" w:rsidRPr="006C72EB">
        <w:rPr>
          <w:rFonts w:asciiTheme="minorHAnsi" w:hAnsiTheme="minorHAnsi" w:cstheme="minorHAnsi"/>
        </w:rPr>
        <w:t>default is értelmezhető</w:t>
      </w:r>
    </w:p>
    <w:p w14:paraId="2787FBA0" w14:textId="08AF7195"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default, nemteljesítő státusz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teljesítő, csak azon ügyletek nemteljesítők/default-</w:t>
      </w:r>
      <w:proofErr w:type="spellStart"/>
      <w:r w:rsidR="002C1CE0" w:rsidRPr="006C72EB">
        <w:rPr>
          <w:rFonts w:asciiTheme="minorHAnsi" w:hAnsiTheme="minorHAnsi" w:cstheme="minorHAnsi"/>
        </w:rPr>
        <w:t>osak</w:t>
      </w:r>
      <w:proofErr w:type="spellEnd"/>
      <w:r w:rsidR="002C1CE0" w:rsidRPr="006C72EB">
        <w:rPr>
          <w:rFonts w:asciiTheme="minorHAnsi" w:hAnsiTheme="minorHAnsi" w:cstheme="minorHAnsi"/>
        </w:rPr>
        <w:t>, amelyek ügyletszinten nemteljesítők/default-</w:t>
      </w:r>
      <w:proofErr w:type="spellStart"/>
      <w:r w:rsidR="002C1CE0" w:rsidRPr="006C72EB">
        <w:rPr>
          <w:rFonts w:asciiTheme="minorHAnsi" w:hAnsiTheme="minorHAnsi" w:cstheme="minorHAnsi"/>
        </w:rPr>
        <w:t>osak</w:t>
      </w:r>
      <w:proofErr w:type="spellEnd"/>
      <w:r w:rsidR="002C1CE0" w:rsidRPr="006C72EB">
        <w:rPr>
          <w:rFonts w:asciiTheme="minorHAnsi" w:hAnsiTheme="minorHAnsi" w:cstheme="minorHAnsi"/>
        </w:rPr>
        <w:t xml:space="preserve">. </w:t>
      </w:r>
    </w:p>
    <w:p w14:paraId="34BC1E52" w14:textId="4CEDCA9E"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nemteljesítő/default-os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és az ügyfél összes ügylete nemteljesítő/default-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jelölendő. </w:t>
      </w:r>
    </w:p>
    <w:p w14:paraId="49CEBF0B" w14:textId="67753879"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nemteljesítő/default-os, ezen ügyfelek összes hitele is nemteljesítőként/default-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jelölendő. </w:t>
      </w:r>
    </w:p>
    <w:p w14:paraId="7DA4ED7F" w14:textId="4177BFCE" w:rsidR="009148B7" w:rsidRPr="006C72EB" w:rsidRDefault="009148B7" w:rsidP="00FE4455">
      <w:pPr>
        <w:pStyle w:val="ListParagraph"/>
        <w:numPr>
          <w:ilvl w:val="0"/>
          <w:numId w:val="28"/>
        </w:numPr>
        <w:rPr>
          <w:rFonts w:asciiTheme="minorHAnsi" w:hAnsiTheme="minorHAnsi" w:cstheme="minorHAnsi"/>
        </w:rPr>
      </w:pPr>
      <w:proofErr w:type="spellStart"/>
      <w:r w:rsidRPr="006C72EB">
        <w:rPr>
          <w:rFonts w:asciiTheme="minorHAnsi" w:hAnsiTheme="minorHAnsi" w:cstheme="minorHAnsi"/>
        </w:rPr>
        <w:t>cross</w:t>
      </w:r>
      <w:proofErr w:type="spellEnd"/>
      <w:r w:rsidRPr="006C72EB">
        <w:rPr>
          <w:rFonts w:asciiTheme="minorHAnsi" w:hAnsiTheme="minorHAnsi" w:cstheme="minorHAnsi"/>
        </w:rPr>
        <w:t xml:space="preserve"> default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proofErr w:type="spellStart"/>
      <w:r w:rsidR="002C1CE0" w:rsidRPr="006C72EB">
        <w:rPr>
          <w:rFonts w:asciiTheme="minorHAnsi" w:hAnsiTheme="minorHAnsi" w:cstheme="minorHAnsi"/>
        </w:rPr>
        <w:t>Cross</w:t>
      </w:r>
      <w:proofErr w:type="spellEnd"/>
      <w:r w:rsidR="002C1CE0" w:rsidRPr="006C72EB">
        <w:rPr>
          <w:rFonts w:asciiTheme="minorHAnsi" w:hAnsiTheme="minorHAnsi" w:cstheme="minorHAnsi"/>
        </w:rPr>
        <w:t>-default esetében az ügyfél összes hitele nemteljesítőként/default-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„Nem teljesítő (</w:t>
      </w:r>
      <w:proofErr w:type="spellStart"/>
      <w:r w:rsidR="000D38EB" w:rsidRPr="006C72EB">
        <w:rPr>
          <w:rFonts w:asciiTheme="minorHAnsi" w:hAnsiTheme="minorHAnsi" w:cstheme="minorHAnsi"/>
        </w:rPr>
        <w:t>NPL</w:t>
      </w:r>
      <w:proofErr w:type="spellEnd"/>
      <w:r w:rsidR="000D38EB" w:rsidRPr="006C72EB">
        <w:rPr>
          <w:rFonts w:asciiTheme="minorHAnsi" w:hAnsiTheme="minorHAnsi" w:cstheme="minorHAnsi"/>
        </w:rPr>
        <w:t xml:space="preserve">)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Paragraph"/>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A default besoroláshoz kapcsolódó mezők (170.-172. mezők) között a következő összefüggések értelmezettek:</w:t>
      </w:r>
    </w:p>
    <w:p w14:paraId="7FF86260" w14:textId="2BCE6CA1" w:rsidR="000D38EB" w:rsidRPr="006C72EB" w:rsidRDefault="000D38EB"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meg kell adni, hogy milyen szintű default-</w:t>
      </w:r>
      <w:proofErr w:type="spellStart"/>
      <w:r w:rsidRPr="006C72EB">
        <w:rPr>
          <w:rFonts w:asciiTheme="minorHAnsi" w:hAnsiTheme="minorHAnsi" w:cstheme="minorHAnsi"/>
        </w:rPr>
        <w: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(default)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tölteni kell a „</w:t>
      </w:r>
      <w:proofErr w:type="spellStart"/>
      <w:r w:rsidR="00FE4455" w:rsidRPr="006C72EB">
        <w:rPr>
          <w:rFonts w:asciiTheme="minorHAnsi" w:hAnsiTheme="minorHAnsi" w:cstheme="minorHAnsi"/>
        </w:rPr>
        <w:t>CRR</w:t>
      </w:r>
      <w:proofErr w:type="spellEnd"/>
      <w:r w:rsidR="00FE4455" w:rsidRPr="006C72EB">
        <w:rPr>
          <w:rFonts w:asciiTheme="minorHAnsi" w:hAnsiTheme="minorHAnsi" w:cstheme="minorHAnsi"/>
        </w:rPr>
        <w:t xml:space="preserve"> szerinti nemteljesítő (default)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Paragraph"/>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 xml:space="preserve">státusz”  mezőben </w:t>
      </w:r>
      <w:proofErr w:type="spellStart"/>
      <w:r w:rsidRPr="006C72EB">
        <w:rPr>
          <w:rFonts w:asciiTheme="minorHAnsi" w:hAnsiTheme="minorHAnsi" w:cstheme="minorHAnsi"/>
        </w:rPr>
        <w:t>DEF_KES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 xml:space="preserve">(Default-os, mivel 90/180 napot meghaladóan késedelmes) </w:t>
      </w:r>
      <w:r w:rsidR="004118A4" w:rsidRPr="006C72EB">
        <w:rPr>
          <w:rFonts w:asciiTheme="minorHAnsi" w:hAnsiTheme="minorHAnsi" w:cstheme="minorHAnsi"/>
        </w:rPr>
        <w:t xml:space="preserve">vagy </w:t>
      </w:r>
      <w:proofErr w:type="spellStart"/>
      <w:r w:rsidR="004118A4" w:rsidRPr="006C72EB">
        <w:rPr>
          <w:rFonts w:asciiTheme="minorHAnsi" w:hAnsiTheme="minorHAnsi" w:cstheme="minorHAnsi"/>
        </w:rPr>
        <w:t>DEF_NEMF_KES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 xml:space="preserve">(Default-os,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xml:space="preserve">,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78"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w:t>
      </w:r>
      <w:proofErr w:type="spellStart"/>
      <w:r w:rsidR="00164F2F" w:rsidRPr="007430F7">
        <w:rPr>
          <w:rFonts w:asciiTheme="minorHAnsi" w:hAnsiTheme="minorHAnsi" w:cstheme="minorHAnsi"/>
        </w:rPr>
        <w:t>soft</w:t>
      </w:r>
      <w:proofErr w:type="spellEnd"/>
      <w:r w:rsidR="00164F2F" w:rsidRPr="007430F7">
        <w:rPr>
          <w:rFonts w:asciiTheme="minorHAnsi" w:hAnsiTheme="minorHAnsi" w:cstheme="minorHAnsi"/>
        </w:rPr>
        <w:t>/</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az ún. </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w:t>
      </w:r>
      <w:proofErr w:type="spellStart"/>
      <w:r w:rsidR="00164F2F" w:rsidRPr="007430F7">
        <w:rPr>
          <w:rFonts w:asciiTheme="minorHAnsi" w:hAnsiTheme="minorHAnsi" w:cstheme="minorHAnsi"/>
        </w:rPr>
        <w:t>collection</w:t>
      </w:r>
      <w:proofErr w:type="spellEnd"/>
      <w:r w:rsidR="00164F2F" w:rsidRPr="007430F7">
        <w:rPr>
          <w:rFonts w:asciiTheme="minorHAnsi" w:hAnsiTheme="minorHAnsi" w:cstheme="minorHAnsi"/>
        </w:rPr>
        <w:t xml:space="preserve">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79" w:name="_Hlk9598940"/>
      <w:bookmarkEnd w:id="178"/>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proofErr w:type="gramStart"/>
      <w:r w:rsidR="00B97D58" w:rsidRPr="006C72EB">
        <w:rPr>
          <w:rFonts w:asciiTheme="minorHAnsi" w:hAnsiTheme="minorHAnsi" w:cstheme="minorHAnsi"/>
          <w:b/>
        </w:rPr>
        <w:t>)</w:t>
      </w:r>
      <w:r w:rsidR="00B97D58" w:rsidRPr="006C72EB">
        <w:rPr>
          <w:rFonts w:asciiTheme="minorHAnsi" w:hAnsiTheme="minorHAnsi" w:cstheme="minorHAnsi"/>
        </w:rPr>
        <w:t>”-</w:t>
      </w:r>
      <w:proofErr w:type="spellStart"/>
      <w:proofErr w:type="gramEnd"/>
      <w:r w:rsidR="00B97D58" w:rsidRPr="006C72EB">
        <w:rPr>
          <w:rFonts w:asciiTheme="minorHAnsi" w:hAnsiTheme="minorHAnsi" w:cstheme="minorHAnsi"/>
        </w:rPr>
        <w:t>vé</w:t>
      </w:r>
      <w:proofErr w:type="spellEnd"/>
      <w:r w:rsidR="00B97D58" w:rsidRPr="006C72EB">
        <w:rPr>
          <w:rFonts w:asciiTheme="minorHAnsi" w:hAnsiTheme="minorHAnsi" w:cstheme="minorHAnsi"/>
        </w:rPr>
        <w:t>.</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t>.</w:t>
      </w:r>
    </w:p>
    <w:p w14:paraId="53372B83" w14:textId="6B8EAE3E" w:rsidR="008B3416" w:rsidRPr="006C72EB" w:rsidRDefault="003D4565" w:rsidP="00AE27AF">
      <w:pPr>
        <w:pStyle w:val="Heading4"/>
      </w:pPr>
      <w:bookmarkStart w:id="180" w:name="_Toc149902005"/>
      <w:bookmarkStart w:id="181" w:name="_Toc137117988"/>
      <w:bookmarkEnd w:id="179"/>
      <w:r w:rsidRPr="006C72EB">
        <w:t>P</w:t>
      </w:r>
      <w:r w:rsidR="008B3416" w:rsidRPr="006C72EB">
        <w:t>énzügyi jellemző</w:t>
      </w:r>
      <w:r w:rsidR="00853342" w:rsidRPr="006C72EB">
        <w:t>k</w:t>
      </w:r>
      <w:r w:rsidR="008B3416" w:rsidRPr="006C72EB">
        <w:t xml:space="preserve"> / mérleg</w:t>
      </w:r>
      <w:bookmarkEnd w:id="180"/>
      <w:bookmarkEnd w:id="181"/>
    </w:p>
    <w:p w14:paraId="038327A1" w14:textId="3918D37F" w:rsidR="008B3416" w:rsidRPr="006C72EB" w:rsidRDefault="008B3416" w:rsidP="00C32852">
      <w:pPr>
        <w:pStyle w:val="ListParagraph"/>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Paragraph"/>
        <w:numPr>
          <w:ilvl w:val="0"/>
          <w:numId w:val="20"/>
        </w:numPr>
        <w:rPr>
          <w:rFonts w:asciiTheme="minorHAnsi" w:hAnsiTheme="minorHAnsi" w:cstheme="minorHAnsi"/>
        </w:rPr>
      </w:pPr>
      <w:r w:rsidRPr="00523AB5">
        <w:rPr>
          <w:rFonts w:asciiTheme="minorHAnsi" w:hAnsiTheme="minorHAnsi" w:cstheme="minorHAnsi"/>
        </w:rPr>
        <w:t>ha újratárgyalás/átstrukturálás történik, azonban nem keletkezik új instrumentum (azaz az átstrukturált/</w:t>
      </w:r>
      <w:proofErr w:type="spellStart"/>
      <w:r w:rsidRPr="00523AB5">
        <w:rPr>
          <w:rFonts w:asciiTheme="minorHAnsi" w:hAnsiTheme="minorHAnsi" w:cstheme="minorHAnsi"/>
        </w:rPr>
        <w:t>újratárgyalt</w:t>
      </w:r>
      <w:proofErr w:type="spellEnd"/>
      <w:r w:rsidRPr="00523AB5">
        <w:rPr>
          <w:rFonts w:asciiTheme="minorHAnsi" w:hAnsiTheme="minorHAnsi" w:cstheme="minorHAnsi"/>
        </w:rPr>
        <w:t xml:space="preserve"> </w:t>
      </w:r>
      <w:proofErr w:type="spellStart"/>
      <w:r w:rsidRPr="00523AB5">
        <w:rPr>
          <w:rFonts w:asciiTheme="minorHAnsi" w:hAnsiTheme="minorHAnsi" w:cstheme="minorHAnsi"/>
        </w:rPr>
        <w:t>flag</w:t>
      </w:r>
      <w:proofErr w:type="spellEnd"/>
      <w:r w:rsidRPr="00523AB5">
        <w:rPr>
          <w:rFonts w:asciiTheme="minorHAnsi" w:hAnsiTheme="minorHAnsi" w:cstheme="minorHAnsi"/>
        </w:rPr>
        <w:t xml:space="preserve"> értéke „I”)</w:t>
      </w:r>
      <w:r w:rsidR="006B1FE3" w:rsidRPr="00523AB5">
        <w:rPr>
          <w:rFonts w:asciiTheme="minorHAnsi" w:hAnsiTheme="minorHAnsi" w:cstheme="minorHAnsi"/>
        </w:rPr>
        <w:t>,</w:t>
      </w:r>
    </w:p>
    <w:p w14:paraId="6BFB3F62" w14:textId="6080E70F" w:rsidR="0085166F" w:rsidRPr="006C72EB" w:rsidRDefault="006B1FE3"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jelentett keret alá nem alkeretek nyílnak, hanem több hiteltípusra lehívható a főkeret összege és ezen hiteltípusok között szerepel rulírozó hitel is. </w:t>
      </w:r>
      <w:r w:rsidR="00785FC6" w:rsidRPr="006C72EB">
        <w:rPr>
          <w:rFonts w:asciiTheme="minorHAnsi" w:hAnsiTheme="minorHAnsi" w:cstheme="minorHAnsi"/>
        </w:rPr>
        <w:t>Ekkor a lehívott összeg lesz az instrumentum összege, ami rulírozó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új rulírozó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Paragraph"/>
        <w:numPr>
          <w:ilvl w:val="0"/>
          <w:numId w:val="20"/>
        </w:numPr>
        <w:rPr>
          <w:rFonts w:asciiTheme="minorHAnsi" w:hAnsiTheme="minorHAnsi" w:cstheme="minorHAnsi"/>
        </w:rPr>
      </w:pPr>
      <w:r w:rsidRPr="006C72EB">
        <w:rPr>
          <w:rFonts w:asciiTheme="minorHAnsi" w:hAnsiTheme="minorHAnsi" w:cstheme="minorHAnsi"/>
        </w:rPr>
        <w:t>ha az INSTR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ami nem jelentendő értékvesztésként a HITREG-ben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 xml:space="preserve">Annak érdekében, hogy a mérlegállományok felépítésre kerülhessenek,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INSTR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 xml:space="preserve">Abban az esetben, ha a hitelintézet azt a módszert alkalmazza, hogy minden vállalati keretet megnyit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táblában 1:1 kapcsolat esetén is, azaz rögtön nyit hozzá egy INSTR instrumentumot, ahol az instrumentum összege a keret összege (azaz megegyezik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keret összegével), akkor ezek a mérlegtételek csak az egyik táblában jelentendők, nem </w:t>
      </w:r>
      <w:proofErr w:type="spellStart"/>
      <w:r w:rsidR="00235E6D" w:rsidRPr="006C72EB">
        <w:rPr>
          <w:rFonts w:asciiTheme="minorHAnsi" w:hAnsiTheme="minorHAnsi" w:cstheme="minorHAnsi"/>
        </w:rPr>
        <w:t>duplikálódhatnak</w:t>
      </w:r>
      <w:proofErr w:type="spellEnd"/>
      <w:r w:rsidR="00235E6D" w:rsidRPr="006C72EB">
        <w:rPr>
          <w:rFonts w:asciiTheme="minorHAnsi" w:hAnsiTheme="minorHAnsi" w:cstheme="minorHAnsi"/>
        </w:rPr>
        <w:t>.</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82" w:name="_Hlk24621599"/>
      <w:bookmarkStart w:id="183" w:name="_Hlk24622485"/>
      <w:r w:rsidRPr="006C72EB">
        <w:rPr>
          <w:rFonts w:asciiTheme="minorHAnsi" w:hAnsiTheme="minorHAnsi" w:cstheme="minorHAnsi"/>
        </w:rPr>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84" w:name="_Hlk107489637"/>
      <w:r w:rsidR="0034708C">
        <w:rPr>
          <w:rFonts w:asciiTheme="minorHAnsi" w:hAnsiTheme="minorHAnsi" w:cstheme="minorHAnsi"/>
        </w:rPr>
        <w:t>A POCI instrumentumok esetén a felügyeleti jelentésekben követett jelentési móddal konzisztensen kell eljárni a HITREG-ben is:</w:t>
      </w:r>
      <w:bookmarkEnd w:id="184"/>
      <w:r w:rsidR="0034708C">
        <w:rPr>
          <w:rFonts w:asciiTheme="minorHAnsi" w:hAnsiTheme="minorHAnsi" w:cstheme="minorHAnsi"/>
        </w:rPr>
        <w:t xml:space="preserve"> a</w:t>
      </w:r>
      <w:r w:rsidRPr="006C72EB">
        <w:rPr>
          <w:rFonts w:asciiTheme="minorHAnsi" w:hAnsiTheme="minorHAnsi" w:cstheme="minorHAnsi"/>
        </w:rPr>
        <w:t xml:space="preserve">mennyiben POCI instrumentumok 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85" w:name="_Hlk107489732"/>
      <w:r w:rsidR="0034708C">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85"/>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 xml:space="preserve">Mindazon instrumentumok esetén, amelyek az értékvesztés képzés hatálya alá tartoznak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6C72EB">
        <w:rPr>
          <w:rFonts w:asciiTheme="minorHAnsi" w:hAnsiTheme="minorHAnsi" w:cstheme="minorHAnsi"/>
        </w:rPr>
        <w:t>VALOS_ERTEK</w:t>
      </w:r>
      <w:proofErr w:type="spellEnd"/>
      <w:r w:rsidRPr="006C72EB">
        <w:rPr>
          <w:rFonts w:asciiTheme="minorHAnsi" w:hAnsiTheme="minorHAnsi" w:cstheme="minorHAnsi"/>
        </w:rPr>
        <w:t xml:space="preserve"> kód nem alkalmazható (hiszen üresen marad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HITREG-ben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w:t>
      </w:r>
      <w:proofErr w:type="gramStart"/>
      <w:r w:rsidR="00F10C37" w:rsidRPr="007A7F85">
        <w:t>összege”-</w:t>
      </w:r>
      <w:proofErr w:type="gramEnd"/>
      <w:r w:rsidR="00F10C37" w:rsidRPr="007A7F85">
        <w:t xml:space="preserv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6C72EB">
        <w:rPr>
          <w:rFonts w:asciiTheme="minorHAnsi" w:eastAsia="Times New Roman" w:hAnsiTheme="minorHAnsi" w:cstheme="minorHAnsi"/>
        </w:rPr>
        <w:t>ből</w:t>
      </w:r>
      <w:proofErr w:type="spellEnd"/>
      <w:r w:rsidR="00DA324E" w:rsidRPr="006C72EB">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6C72EB">
        <w:rPr>
          <w:rFonts w:asciiTheme="minorHAnsi" w:eastAsia="Times New Roman" w:hAnsiTheme="minorHAnsi" w:cstheme="minorHAnsi"/>
        </w:rPr>
        <w:t>FINREP</w:t>
      </w:r>
      <w:proofErr w:type="spellEnd"/>
      <w:r w:rsidR="00DA324E" w:rsidRPr="006C72EB">
        <w:rPr>
          <w:rFonts w:asciiTheme="minorHAnsi" w:eastAsia="Times New Roman" w:hAnsiTheme="minorHAnsi" w:cstheme="minorHAnsi"/>
        </w:rPr>
        <w:t xml:space="preserve">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 xml:space="preserve">Példa az egyes jelentési módokra a HITREG-ben, az M03-ban és az </w:t>
      </w:r>
      <w:proofErr w:type="spellStart"/>
      <w:r w:rsidRPr="006C72EB">
        <w:rPr>
          <w:rFonts w:asciiTheme="minorHAnsi" w:eastAsia="Times New Roman" w:hAnsiTheme="minorHAnsi" w:cstheme="minorHAnsi"/>
        </w:rPr>
        <w:t>SF</w:t>
      </w:r>
      <w:proofErr w:type="spellEnd"/>
      <w:r w:rsidRPr="006C72EB">
        <w:rPr>
          <w:rFonts w:asciiTheme="minorHAnsi" w:eastAsia="Times New Roman" w:hAnsiTheme="minorHAnsi" w:cstheme="minorHAnsi"/>
        </w:rPr>
        <w:t xml:space="preserve">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82"/>
    <w:bookmarkEnd w:id="183"/>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INSTR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 keret). </w:t>
      </w:r>
      <w:r w:rsidR="0002139B" w:rsidRPr="006C72EB">
        <w:rPr>
          <w:rFonts w:cs="Arial"/>
        </w:rPr>
        <w:t xml:space="preserve">Az </w:t>
      </w:r>
      <w:proofErr w:type="spellStart"/>
      <w:r w:rsidR="0002139B" w:rsidRPr="006C72EB">
        <w:rPr>
          <w:rFonts w:cs="Arial"/>
        </w:rPr>
        <w:t>INSTK</w:t>
      </w:r>
      <w:proofErr w:type="spellEnd"/>
      <w:r w:rsidR="0002139B" w:rsidRPr="006C72EB">
        <w:rPr>
          <w:rFonts w:cs="Arial"/>
        </w:rPr>
        <w:t xml:space="preserve">-ban és az INSTR-ben jelentett le nem hívott keretek összesített </w:t>
      </w:r>
      <w:proofErr w:type="gramStart"/>
      <w:r w:rsidR="0002139B" w:rsidRPr="006C72EB">
        <w:rPr>
          <w:rFonts w:cs="Arial"/>
        </w:rPr>
        <w:t>összegének  meg</w:t>
      </w:r>
      <w:proofErr w:type="gramEnd"/>
      <w:r w:rsidR="0002139B" w:rsidRPr="006C72EB">
        <w:rPr>
          <w:rFonts w:cs="Arial"/>
        </w:rPr>
        <w:t xml:space="preserve">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w:t>
      </w:r>
      <w:proofErr w:type="spellStart"/>
      <w:r w:rsidRPr="006C72EB">
        <w:rPr>
          <w:rFonts w:asciiTheme="minorHAnsi" w:hAnsiTheme="minorHAnsi" w:cstheme="minorHAnsi"/>
        </w:rPr>
        <w:t>faktoringról</w:t>
      </w:r>
      <w:proofErr w:type="spellEnd"/>
      <w:r w:rsidRPr="006C72EB">
        <w:rPr>
          <w:rFonts w:asciiTheme="minorHAnsi" w:hAnsiTheme="minorHAnsi" w:cstheme="minorHAnsi"/>
        </w:rPr>
        <w:t xml:space="preserve"> van szó, megegyezik a 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w:t>
      </w:r>
      <w:proofErr w:type="spellStart"/>
      <w:r w:rsidR="00EC105B" w:rsidRPr="006C72EB">
        <w:rPr>
          <w:rFonts w:asciiTheme="minorHAnsi" w:hAnsiTheme="minorHAnsi" w:cstheme="minorHAnsi"/>
        </w:rPr>
        <w:t>megtérülések</w:t>
      </w:r>
      <w:proofErr w:type="spellEnd"/>
      <w:r w:rsidR="00EC105B" w:rsidRPr="006C72EB">
        <w:rPr>
          <w:rFonts w:asciiTheme="minorHAnsi" w:hAnsiTheme="minorHAnsi" w:cstheme="minorHAnsi"/>
        </w:rPr>
        <w:t xml:space="preserve"> a törlesztés táblában </w:t>
      </w:r>
      <w:r w:rsidRPr="006C72EB">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25B7EBF8" w:rsidR="00AA1C82" w:rsidRPr="006C72EB" w:rsidRDefault="00372A12" w:rsidP="00AA1C82">
      <w:pPr>
        <w:rPr>
          <w:rFonts w:asciiTheme="minorHAnsi" w:hAnsiTheme="minorHAnsi" w:cstheme="minorHAnsi"/>
        </w:rPr>
      </w:pPr>
      <w:bookmarkStart w:id="186"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 xml:space="preserve">A le nem hívott szerződéses összeggel való kalkuláció során a garancialehívási lehetőséget is tartalmazó szerződések esetén a garancia összege figyelmen kívül hagyandó.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Ez azt jelenti, hogy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 alá nyílt INSTR instrumentumokról van szó, a le nem hívott szerződéses összeget a következőképpen kell meghatározni:</w:t>
      </w:r>
    </w:p>
    <w:p w14:paraId="743735A8" w14:textId="77777777" w:rsidR="00AA1C82" w:rsidRPr="006C72EB" w:rsidRDefault="00AA1C82" w:rsidP="00AA1C82">
      <w:pPr>
        <w:pStyle w:val="ListParagraph"/>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alkeret nyílása esetén a le nem hívott szerződéses összeg az INSTR táblában jelentett instrumentum szintű le nem hívott keret +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6C72EB" w:rsidRDefault="00AA1C82" w:rsidP="00AA1C82">
      <w:pPr>
        <w:pStyle w:val="ListParagraph"/>
        <w:numPr>
          <w:ilvl w:val="0"/>
          <w:numId w:val="54"/>
        </w:numPr>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lehívásonkénti</w:t>
      </w:r>
      <w:proofErr w:type="spellEnd"/>
      <w:r w:rsidRPr="006C72EB">
        <w:rPr>
          <w:rFonts w:asciiTheme="minorHAnsi" w:eastAsia="Times New Roman" w:hAnsiTheme="minorHAnsi" w:cstheme="minorHAnsi"/>
        </w:rPr>
        <w:t xml:space="preserve"> INSTR instrumentum képzés esetén a le nem hívott szerződéses összeg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 (mivel ebben az esetben az INSTR táblában az instrumentum szintű le nem hívott keret értéke 0).</w:t>
      </w:r>
    </w:p>
    <w:p w14:paraId="26F11767" w14:textId="6D4A7FFC"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A mérlegen kívüli kitettség allokálása során figyelmen kívül kell hagyni a garancialehívási lehetőséget is tartalmazó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szerződések esetén a garanciakeret le nem hívott összegét.</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 xml:space="preserve">A mező 2021. szeptemberi vonatkozási időtől kezdődően átnevezésre kerül „Aktuális </w:t>
      </w:r>
      <w:proofErr w:type="gramStart"/>
      <w:r w:rsidRPr="006C72EB">
        <w:rPr>
          <w:rFonts w:asciiTheme="minorHAnsi" w:hAnsiTheme="minorHAnsi" w:cstheme="minorHAnsi"/>
        </w:rPr>
        <w:t>kitettségérték”-</w:t>
      </w:r>
      <w:proofErr w:type="gramEnd"/>
      <w:r w:rsidRPr="006C72EB">
        <w:rPr>
          <w:rFonts w:asciiTheme="minorHAnsi" w:hAnsiTheme="minorHAnsi" w:cstheme="minorHAnsi"/>
        </w:rPr>
        <w:t>re.</w:t>
      </w:r>
    </w:p>
    <w:p w14:paraId="49839515" w14:textId="7170D643" w:rsidR="00555A10" w:rsidRPr="006C72EB" w:rsidRDefault="002C61F2" w:rsidP="00484F64">
      <w:pPr>
        <w:rPr>
          <w:rFonts w:asciiTheme="minorHAnsi" w:hAnsiTheme="minorHAnsi" w:cstheme="minorHAnsi"/>
          <w:b/>
        </w:rPr>
      </w:pPr>
      <w:bookmarkStart w:id="187" w:name="_Hlk64621178"/>
      <w:bookmarkStart w:id="188" w:name="_Hlk9267489"/>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89" w:name="_Hlk48738873"/>
      <w:r w:rsidR="001746C4" w:rsidRPr="006C72EB">
        <w:rPr>
          <w:rFonts w:asciiTheme="minorHAnsi" w:hAnsiTheme="minorHAnsi" w:cstheme="minorHAnsi"/>
          <w:b/>
        </w:rPr>
        <w:t>Várható hitelezési veszteség alapján származtatott kitettségérték</w:t>
      </w:r>
      <w:bookmarkEnd w:id="189"/>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w:t>
      </w:r>
      <w:proofErr w:type="spellStart"/>
      <w:r w:rsidR="00D67956" w:rsidRPr="006C72EB">
        <w:rPr>
          <w:rFonts w:asciiTheme="minorHAnsi" w:hAnsiTheme="minorHAnsi" w:cstheme="minorHAnsi"/>
        </w:rPr>
        <w:t>stage</w:t>
      </w:r>
      <w:proofErr w:type="spellEnd"/>
      <w:r w:rsidR="00D67956" w:rsidRPr="006C72EB">
        <w:rPr>
          <w:rFonts w:asciiTheme="minorHAnsi" w:hAnsiTheme="minorHAnsi" w:cstheme="minorHAnsi"/>
        </w:rPr>
        <w:t>-besorolásokkal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 xml:space="preserve">ahol </w:t>
      </w:r>
      <w:proofErr w:type="spellStart"/>
      <w:r w:rsidR="00555A10" w:rsidRPr="006C72EB">
        <w:rPr>
          <w:rFonts w:asciiTheme="minorHAnsi" w:hAnsiTheme="minorHAnsi" w:cstheme="minorHAnsi"/>
        </w:rPr>
        <w:t>EADi</w:t>
      </w:r>
      <w:proofErr w:type="spellEnd"/>
      <w:r w:rsidR="00555A10" w:rsidRPr="006C72EB">
        <w:rPr>
          <w:rFonts w:asciiTheme="minorHAnsi" w:hAnsiTheme="minorHAnsi" w:cstheme="minorHAnsi"/>
        </w:rPr>
        <w:t xml:space="preserve"> az ügylet i időpontban mérlegen belüli amortizált bekerülési értékének összege és </w:t>
      </w:r>
      <w:proofErr w:type="spellStart"/>
      <w:r w:rsidR="00555A10" w:rsidRPr="006C72EB">
        <w:rPr>
          <w:rFonts w:asciiTheme="minorHAnsi" w:hAnsiTheme="minorHAnsi" w:cstheme="minorHAnsi"/>
        </w:rPr>
        <w:t>PV</w:t>
      </w:r>
      <w:proofErr w:type="spellEnd"/>
      <w:r w:rsidR="00555A10" w:rsidRPr="006C72EB">
        <w:rPr>
          <w:rFonts w:asciiTheme="minorHAnsi" w:hAnsiTheme="minorHAnsi" w:cstheme="minorHAnsi"/>
        </w:rPr>
        <w:t xml:space="preserve">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w:t>
      </w:r>
      <w:proofErr w:type="spellStart"/>
      <w:r w:rsidRPr="006C72EB">
        <w:rPr>
          <w:rFonts w:asciiTheme="minorHAnsi" w:hAnsiTheme="minorHAnsi" w:cstheme="minorHAnsi"/>
        </w:rPr>
        <w:t>Exp</w:t>
      </w:r>
      <w:proofErr w:type="spellEnd"/>
      <w:r w:rsidRPr="006C72EB">
        <w:rPr>
          <w:rFonts w:asciiTheme="minorHAnsi" w:hAnsiTheme="minorHAnsi" w:cstheme="minorHAnsi"/>
        </w:rPr>
        <w:t>)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Pr="006C72EB">
        <w:rPr>
          <w:rFonts w:asciiTheme="minorHAnsi" w:hAnsiTheme="minorHAnsi" w:cstheme="minorHAnsi"/>
        </w:rPr>
        <w:t xml:space="preserve"> kell kiindulni a fenti képlettel történő számolás során.</w:t>
      </w:r>
      <w:r w:rsidR="00450D13" w:rsidRPr="006C72EB">
        <w:rPr>
          <w:rFonts w:asciiTheme="minorHAnsi" w:hAnsiTheme="minorHAnsi" w:cstheme="minorHAnsi"/>
        </w:rPr>
        <w:t xml:space="preserve"> A mezőt minden </w:t>
      </w:r>
      <w:proofErr w:type="spellStart"/>
      <w:r w:rsidR="00450D13" w:rsidRPr="006C72EB">
        <w:rPr>
          <w:rFonts w:asciiTheme="minorHAnsi" w:hAnsiTheme="minorHAnsi" w:cstheme="minorHAnsi"/>
        </w:rPr>
        <w:t>IFRS</w:t>
      </w:r>
      <w:proofErr w:type="spellEnd"/>
      <w:r w:rsidR="00450D13" w:rsidRPr="006C72EB">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0DC03A22" w:rsidR="002E50AD" w:rsidRPr="006C72EB" w:rsidRDefault="002E50AD" w:rsidP="00484F64">
      <w:pPr>
        <w:rPr>
          <w:rFonts w:asciiTheme="minorHAnsi" w:hAnsiTheme="minorHAnsi" w:cstheme="minorHAnsi"/>
        </w:rPr>
      </w:pPr>
      <w:bookmarkStart w:id="190"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 </w:t>
      </w:r>
      <w:proofErr w:type="spellStart"/>
      <w:r w:rsidRPr="006C72EB">
        <w:rPr>
          <w:rFonts w:asciiTheme="minorHAnsi" w:hAnsiTheme="minorHAnsi" w:cstheme="minorHAnsi"/>
        </w:rPr>
        <w:t>INSTR.LNH_KERET_TOKE_OSSZEG</w:t>
      </w:r>
      <w:proofErr w:type="spellEnd"/>
      <w:r w:rsidRPr="006C72EB">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INSTR között, akkor a céltartalék összegét is meg kell bontani. Az </w:t>
      </w:r>
      <w:proofErr w:type="spellStart"/>
      <w:r w:rsidRPr="006C72EB">
        <w:rPr>
          <w:rFonts w:asciiTheme="minorHAnsi" w:hAnsiTheme="minorHAnsi" w:cstheme="minorHAnsi"/>
        </w:rPr>
        <w:t>INSTK</w:t>
      </w:r>
      <w:proofErr w:type="spellEnd"/>
      <w:r w:rsidRPr="006C72EB">
        <w:rPr>
          <w:rFonts w:asciiTheme="minorHAnsi" w:hAnsiTheme="minorHAnsi" w:cstheme="minorHAnsi"/>
        </w:rPr>
        <w:t>-ban és az INSTR-ben jelentett céltartalék összegeket összesítve az így kalkulált összeg ki kell adja a szerződésszintű céltartalékot (az nem sokszorozódhat).</w:t>
      </w:r>
    </w:p>
    <w:bookmarkEnd w:id="186"/>
    <w:bookmarkEnd w:id="187"/>
    <w:bookmarkEnd w:id="188"/>
    <w:bookmarkEnd w:id="190"/>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6C72EB">
        <w:rPr>
          <w:rFonts w:asciiTheme="minorHAnsi" w:hAnsiTheme="minorHAnsi" w:cstheme="minorHAnsi"/>
        </w:rPr>
        <w:t>INSTM</w:t>
      </w:r>
      <w:proofErr w:type="spellEnd"/>
      <w:r w:rsidR="001D0F29" w:rsidRPr="006C72EB">
        <w:rPr>
          <w:rFonts w:asciiTheme="minorHAnsi" w:hAnsiTheme="minorHAnsi" w:cstheme="minorHAnsi"/>
        </w:rPr>
        <w:t xml:space="preserve">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Ebben az esetben az INSTR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B61404"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„Hitelbírálatkori hitelfedezeti arány (</w:t>
      </w:r>
      <w:proofErr w:type="spellStart"/>
      <w:r w:rsidRPr="006C72EB">
        <w:rPr>
          <w:rFonts w:asciiTheme="minorHAnsi" w:hAnsiTheme="minorHAnsi" w:cstheme="minorHAnsi"/>
          <w:b/>
        </w:rPr>
        <w:t>LTV</w:t>
      </w:r>
      <w:proofErr w:type="spellEnd"/>
      <w:r w:rsidRPr="006C72EB">
        <w:rPr>
          <w:rFonts w:asciiTheme="minorHAnsi" w:hAnsiTheme="minorHAnsi" w:cstheme="minorHAnsi"/>
          <w:b/>
        </w:rPr>
        <w:t xml:space="preserve">)” </w:t>
      </w:r>
      <w:r w:rsidRPr="006C72EB">
        <w:rPr>
          <w:rFonts w:asciiTheme="minorHAnsi" w:hAnsiTheme="minorHAnsi" w:cstheme="minorHAnsi"/>
        </w:rPr>
        <w:t>mezőben mind vállalati, mind lakossági hitelek 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91" w:name="_Hlk63935419"/>
      <w:r w:rsidR="002B2EEA" w:rsidRPr="006C72EB">
        <w:rPr>
          <w:rFonts w:asciiTheme="minorHAnsi" w:hAnsiTheme="minorHAnsi" w:cstheme="minorHAnsi"/>
        </w:rPr>
        <w:t>a következő képlet alapján: szerződéses összeg/fedezet allokált piaci értéke.</w:t>
      </w:r>
      <w:bookmarkEnd w:id="191"/>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Paragraph"/>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 xml:space="preserve">piaci érték figyelembe vehető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számításakor.</w:t>
      </w:r>
    </w:p>
    <w:p w14:paraId="389B0AE1" w14:textId="77777777" w:rsidR="00155EC0" w:rsidRPr="006C72EB" w:rsidRDefault="00155EC0" w:rsidP="00C32852">
      <w:pPr>
        <w:pStyle w:val="ListParagraph"/>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6C72EB">
        <w:rPr>
          <w:rFonts w:cs="Calibri"/>
          <w:color w:val="000000" w:themeColor="text1"/>
        </w:rPr>
        <w:t>LTV</w:t>
      </w:r>
      <w:proofErr w:type="spellEnd"/>
      <w:r w:rsidRPr="006C72EB">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w:t>
      </w:r>
      <w:proofErr w:type="spellStart"/>
      <w:r w:rsidRPr="006C72EB">
        <w:rPr>
          <w:rFonts w:cs="Calibri"/>
        </w:rPr>
        <w:t>LTV</w:t>
      </w:r>
      <w:proofErr w:type="spellEnd"/>
      <w:r w:rsidRPr="006C72EB">
        <w:rPr>
          <w:rFonts w:cs="Calibri"/>
        </w:rPr>
        <w:t xml:space="preserve">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Paragraph"/>
        <w:numPr>
          <w:ilvl w:val="0"/>
          <w:numId w:val="0"/>
        </w:numPr>
        <w:ind w:left="720"/>
        <w:rPr>
          <w:rFonts w:asciiTheme="minorHAnsi" w:hAnsiTheme="minorHAnsi" w:cstheme="minorHAnsi"/>
        </w:rPr>
      </w:pPr>
    </w:p>
    <w:p w14:paraId="4EEFADE3" w14:textId="5AE58BCE" w:rsidR="002B2EEA"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w:t>
      </w:r>
      <w:proofErr w:type="spellStart"/>
      <w:r w:rsidR="000B456D" w:rsidRPr="006C72EB">
        <w:rPr>
          <w:rFonts w:asciiTheme="minorHAnsi" w:hAnsiTheme="minorHAnsi" w:cstheme="minorHAnsi"/>
        </w:rPr>
        <w:t>FEDA</w:t>
      </w:r>
      <w:proofErr w:type="spellEnd"/>
      <w:r w:rsidR="000B456D" w:rsidRPr="006C72EB">
        <w:rPr>
          <w:rFonts w:asciiTheme="minorHAnsi" w:hAnsiTheme="minorHAnsi" w:cstheme="minorHAnsi"/>
        </w:rPr>
        <w:t xml:space="preserve"> táblában pedig a legutolsó értékelés/műszaki szakértői jelentés/</w:t>
      </w:r>
      <w:proofErr w:type="spellStart"/>
      <w:r w:rsidR="000B456D" w:rsidRPr="006C72EB">
        <w:rPr>
          <w:rFonts w:asciiTheme="minorHAnsi" w:hAnsiTheme="minorHAnsi" w:cstheme="minorHAnsi"/>
        </w:rPr>
        <w:t>stb</w:t>
      </w:r>
      <w:proofErr w:type="spellEnd"/>
      <w:r w:rsidR="000B456D" w:rsidRPr="006C72EB">
        <w:rPr>
          <w:rFonts w:asciiTheme="minorHAnsi" w:hAnsiTheme="minorHAnsi" w:cstheme="minorHAnsi"/>
        </w:rPr>
        <w:t xml:space="preserve">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kalkulálandó </w:t>
      </w:r>
      <w:r w:rsidRPr="006C72EB">
        <w:rPr>
          <w:rFonts w:asciiTheme="minorHAnsi" w:hAnsiTheme="minorHAnsi" w:cstheme="minorHAnsi"/>
          <w:i/>
        </w:rPr>
        <w:t>rulírozó folyószámlahitelek és forgóeszközhitelek</w:t>
      </w:r>
      <w:r w:rsidRPr="006C72EB">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Paragraph"/>
        <w:numPr>
          <w:ilvl w:val="0"/>
          <w:numId w:val="56"/>
        </w:numPr>
        <w:ind w:left="720"/>
        <w:rPr>
          <w:rFonts w:asciiTheme="minorHAnsi" w:hAnsiTheme="minorHAnsi" w:cstheme="minorHAnsi"/>
        </w:rPr>
      </w:pPr>
      <w:r w:rsidRPr="006C72EB">
        <w:rPr>
          <w:rFonts w:asciiTheme="minorHAnsi" w:hAnsiTheme="minorHAnsi" w:cstheme="minorHAnsi"/>
        </w:rPr>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Paragraph"/>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92" w:name="_Hlk71706653"/>
      <w:r w:rsidRPr="006C72EB">
        <w:rPr>
          <w:rFonts w:asciiTheme="minorHAnsi" w:hAnsiTheme="minorHAnsi" w:cstheme="minorHAnsi"/>
        </w:rPr>
        <w:t>Tárgyidőszakban megszűnő, ingatlanfedezettel rendelkező instrumentumok esetén a mező 0 értékkel töltendő.</w:t>
      </w:r>
    </w:p>
    <w:bookmarkEnd w:id="192"/>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Heading4"/>
      </w:pPr>
      <w:bookmarkStart w:id="193" w:name="_Toc149902006"/>
      <w:bookmarkStart w:id="194" w:name="_Toc137117989"/>
      <w:proofErr w:type="spellStart"/>
      <w:r w:rsidRPr="006C72EB">
        <w:t>JTM</w:t>
      </w:r>
      <w:bookmarkEnd w:id="193"/>
      <w:bookmarkEnd w:id="194"/>
      <w:proofErr w:type="spellEnd"/>
    </w:p>
    <w:p w14:paraId="0C66F78D" w14:textId="64827273" w:rsidR="008B3416" w:rsidRPr="006C72EB" w:rsidRDefault="008B3416" w:rsidP="00C32852">
      <w:pPr>
        <w:pStyle w:val="ListParagraph"/>
        <w:numPr>
          <w:ilvl w:val="0"/>
          <w:numId w:val="0"/>
        </w:numPr>
        <w:ind w:left="720"/>
        <w:rPr>
          <w:rFonts w:asciiTheme="minorHAnsi" w:hAnsiTheme="minorHAnsi" w:cstheme="minorHAnsi"/>
        </w:rPr>
      </w:pPr>
    </w:p>
    <w:p w14:paraId="3B0AE020" w14:textId="7E98C6C4"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-rendelet) hatálya alá tartozó háztartási hitelek esetében jelentendők.  </w:t>
      </w:r>
      <w:r w:rsidR="001B0505" w:rsidRPr="006C72EB">
        <w:rPr>
          <w:rFonts w:asciiTheme="minorHAnsi" w:hAnsiTheme="minorHAnsi" w:cstheme="minorHAnsi"/>
        </w:rPr>
        <w:t xml:space="preserve">Jelentendő a </w:t>
      </w:r>
      <w:proofErr w:type="spellStart"/>
      <w:r w:rsidR="001B0505" w:rsidRPr="006C72EB">
        <w:rPr>
          <w:rFonts w:asciiTheme="minorHAnsi" w:hAnsiTheme="minorHAnsi" w:cstheme="minorHAnsi"/>
        </w:rPr>
        <w:t>HFM</w:t>
      </w:r>
      <w:proofErr w:type="spellEnd"/>
      <w:r w:rsidR="001B0505" w:rsidRPr="006C72EB">
        <w:rPr>
          <w:rFonts w:asciiTheme="minorHAnsi" w:hAnsiTheme="minorHAnsi" w:cstheme="minorHAnsi"/>
        </w:rPr>
        <w:t xml:space="preserve">-mutató, ami </w:t>
      </w:r>
      <w:proofErr w:type="spellStart"/>
      <w:r w:rsidR="001B0505" w:rsidRPr="006C72EB">
        <w:rPr>
          <w:rFonts w:asciiTheme="minorHAnsi" w:hAnsiTheme="minorHAnsi" w:cstheme="minorHAnsi"/>
        </w:rPr>
        <w:t>JTM</w:t>
      </w:r>
      <w:proofErr w:type="spellEnd"/>
      <w:r w:rsidR="001B0505" w:rsidRPr="006C72EB">
        <w:rPr>
          <w:rFonts w:asciiTheme="minorHAnsi" w:hAnsiTheme="minorHAnsi" w:cstheme="minorHAnsi"/>
        </w:rPr>
        <w:t xml:space="preserve">-rendelet alá tartozó hitelek esetén töltendő </w:t>
      </w:r>
      <w:r w:rsidR="00DB635C" w:rsidRPr="006C72EB">
        <w:rPr>
          <w:rFonts w:asciiTheme="minorHAnsi" w:hAnsiTheme="minorHAnsi" w:cstheme="minorHAnsi"/>
        </w:rPr>
        <w:t xml:space="preserve">(a hitelbírálatkori </w:t>
      </w:r>
      <w:proofErr w:type="spellStart"/>
      <w:r w:rsidR="00DB635C" w:rsidRPr="006C72EB">
        <w:rPr>
          <w:rFonts w:asciiTheme="minorHAnsi" w:hAnsiTheme="minorHAnsi" w:cstheme="minorHAnsi"/>
        </w:rPr>
        <w:t>LTV</w:t>
      </w:r>
      <w:proofErr w:type="spellEnd"/>
      <w:r w:rsidR="00DB635C" w:rsidRPr="006C72EB">
        <w:rPr>
          <w:rFonts w:asciiTheme="minorHAnsi" w:hAnsiTheme="minorHAnsi" w:cstheme="minorHAnsi"/>
        </w:rPr>
        <w:t xml:space="preserve">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HFM</w:t>
      </w:r>
      <w:proofErr w:type="spellEnd"/>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LTV</w:t>
      </w:r>
      <w:proofErr w:type="spellEnd"/>
      <w:r w:rsidR="003E4C50" w:rsidRPr="006C72EB">
        <w:rPr>
          <w:rFonts w:asciiTheme="minorHAnsi" w:hAnsiTheme="minorHAnsi" w:cstheme="minorHAnsi"/>
        </w:rPr>
        <w:t xml:space="preserve"> mutatók tekintetében üresen kell hagyni a mezőt fedezetlen hitelek esetén</w:t>
      </w:r>
      <w:r w:rsidR="00F105BC" w:rsidRPr="006C72EB">
        <w:rPr>
          <w:rFonts w:asciiTheme="minorHAnsi" w:hAnsiTheme="minorHAnsi" w:cstheme="minorHAnsi"/>
        </w:rPr>
        <w:t xml:space="preserve"> (</w:t>
      </w:r>
      <w:proofErr w:type="gramStart"/>
      <w:r w:rsidR="00F105BC" w:rsidRPr="006C72EB">
        <w:rPr>
          <w:rFonts w:asciiTheme="minorHAnsi" w:hAnsiTheme="minorHAnsi" w:cstheme="minorHAnsi"/>
        </w:rPr>
        <w:t>azaz</w:t>
      </w:r>
      <w:proofErr w:type="gramEnd"/>
      <w:r w:rsidR="00F105BC" w:rsidRPr="006C72EB">
        <w:rPr>
          <w:rFonts w:asciiTheme="minorHAnsi" w:hAnsiTheme="minorHAnsi" w:cstheme="minorHAnsi"/>
        </w:rPr>
        <w:t xml:space="preserve">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17642736"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 xml:space="preserve">„Kitöltetlen </w:t>
      </w:r>
      <w:proofErr w:type="spellStart"/>
      <w:r w:rsidR="00D612D3" w:rsidRPr="007A7F85">
        <w:rPr>
          <w:rFonts w:asciiTheme="minorHAnsi" w:hAnsiTheme="minorHAnsi" w:cstheme="minorHAnsi"/>
          <w:b/>
          <w:bCs/>
        </w:rPr>
        <w:t>JTM</w:t>
      </w:r>
      <w:proofErr w:type="spellEnd"/>
      <w:r w:rsidR="00D612D3" w:rsidRPr="007A7F85">
        <w:rPr>
          <w:rFonts w:asciiTheme="minorHAnsi" w:hAnsiTheme="minorHAnsi" w:cstheme="minorHAnsi"/>
          <w:b/>
          <w:bCs/>
        </w:rPr>
        <w:t xml:space="preserve"> oka”</w:t>
      </w:r>
      <w:r w:rsidR="00D612D3" w:rsidRPr="006C72EB">
        <w:rPr>
          <w:rFonts w:asciiTheme="minorHAnsi" w:hAnsiTheme="minorHAnsi" w:cstheme="minorHAnsi"/>
        </w:rPr>
        <w:t xml:space="preserve"> mező csak a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rendelet 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C9924D1"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proofErr w:type="spellStart"/>
      <w:r w:rsidRPr="006C72EB">
        <w:rPr>
          <w:rFonts w:asciiTheme="minorHAnsi" w:hAnsiTheme="minorHAnsi" w:cstheme="minorHAnsi"/>
        </w:rPr>
        <w:t>JTM</w:t>
      </w:r>
      <w:proofErr w:type="spellEnd"/>
      <w:r w:rsidRPr="006C72EB">
        <w:rPr>
          <w:rFonts w:asciiTheme="minorHAnsi" w:hAnsiTheme="minorHAnsi" w:cstheme="minorHAnsi"/>
        </w:rPr>
        <w:t>-rendelet 1.§/</w:t>
      </w:r>
      <w:r w:rsidR="0047638A">
        <w:rPr>
          <w:rFonts w:asciiTheme="minorHAnsi" w:hAnsiTheme="minorHAnsi" w:cstheme="minorHAnsi"/>
        </w:rPr>
        <w:t xml:space="preserve"> </w:t>
      </w:r>
      <w:r w:rsidRPr="006C72EB">
        <w:rPr>
          <w:rFonts w:asciiTheme="minorHAnsi" w:hAnsiTheme="minorHAnsi" w:cstheme="minorHAnsi"/>
        </w:rPr>
        <w:t xml:space="preserve">(3)-(4) pontjaiban foglalt kivételeknek megfelelően kell megadni az okokat, </w:t>
      </w:r>
      <w:proofErr w:type="gramStart"/>
      <w:r w:rsidRPr="006C72EB">
        <w:rPr>
          <w:rFonts w:asciiTheme="minorHAnsi" w:hAnsiTheme="minorHAnsi" w:cstheme="minorHAnsi"/>
        </w:rPr>
        <w:t>azaz</w:t>
      </w:r>
      <w:proofErr w:type="gramEnd"/>
      <w:r w:rsidRPr="006C72EB">
        <w:rPr>
          <w:rFonts w:asciiTheme="minorHAnsi" w:hAnsiTheme="minorHAnsi" w:cstheme="minorHAnsi"/>
        </w:rPr>
        <w:t xml:space="preserve"> ha a rendeletben foglaltak alapján nem kell kalkulálni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-mutatót, akkor meg kell adni, hogy miért nem. Önmagában az átstrukturálás ténye nem jelenti azt, hogy nem kell </w:t>
      </w:r>
      <w:proofErr w:type="spellStart"/>
      <w:r w:rsidRPr="006C72EB">
        <w:rPr>
          <w:rFonts w:asciiTheme="minorHAnsi" w:hAnsiTheme="minorHAnsi" w:cstheme="minorHAnsi"/>
        </w:rPr>
        <w:t>JTM-et</w:t>
      </w:r>
      <w:proofErr w:type="spellEnd"/>
      <w:r w:rsidRPr="006C72EB">
        <w:rPr>
          <w:rFonts w:asciiTheme="minorHAnsi" w:hAnsiTheme="minorHAnsi" w:cstheme="minorHAnsi"/>
        </w:rPr>
        <w:t xml:space="preserve"> kalkulálni, csak a rendeletben foglalt feltételekkel történt átstrukturálás esetén engedhető meg a </w:t>
      </w:r>
      <w:proofErr w:type="spellStart"/>
      <w:r w:rsidRPr="006C72EB">
        <w:rPr>
          <w:rFonts w:asciiTheme="minorHAnsi" w:hAnsiTheme="minorHAnsi" w:cstheme="minorHAnsi"/>
        </w:rPr>
        <w:t>JTM</w:t>
      </w:r>
      <w:proofErr w:type="spellEnd"/>
      <w:r w:rsidRPr="006C72EB">
        <w:rPr>
          <w:rFonts w:asciiTheme="minorHAnsi" w:hAnsiTheme="minorHAnsi" w:cstheme="minorHAnsi"/>
        </w:rPr>
        <w:t>-mutató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0A132BAB" w14:textId="51C40F57" w:rsidR="00280B01" w:rsidRDefault="00280B01" w:rsidP="00D47A9D">
      <w:pPr>
        <w:spacing w:after="0"/>
        <w:rPr>
          <w:rFonts w:asciiTheme="minorHAnsi" w:hAnsiTheme="minorHAnsi" w:cstheme="minorHAnsi"/>
        </w:rPr>
      </w:pPr>
    </w:p>
    <w:p w14:paraId="698D4FA0" w14:textId="475E4488"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proofErr w:type="spellStart"/>
      <w:r>
        <w:rPr>
          <w:rFonts w:asciiTheme="minorHAnsi" w:hAnsiTheme="minorHAnsi" w:cstheme="minorHAnsi"/>
        </w:rPr>
        <w:t>JTM</w:t>
      </w:r>
      <w:proofErr w:type="spellEnd"/>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Heading4"/>
      </w:pPr>
      <w:bookmarkStart w:id="195" w:name="_Toc149902007"/>
      <w:bookmarkStart w:id="196" w:name="_Toc137117990"/>
      <w:r w:rsidRPr="006C72EB">
        <w:t>P</w:t>
      </w:r>
      <w:r w:rsidR="008B3416" w:rsidRPr="006C72EB">
        <w:t>rojekthitelek</w:t>
      </w:r>
      <w:bookmarkEnd w:id="195"/>
      <w:bookmarkEnd w:id="196"/>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Heading4"/>
      </w:pPr>
      <w:bookmarkStart w:id="197" w:name="_Toc149902008"/>
      <w:bookmarkStart w:id="198" w:name="_Toc137117991"/>
      <w:r w:rsidRPr="006C72EB">
        <w:t>2022. június vonatkozási időtől hatályos új mezőkre vonatkozó módszertani előírások:</w:t>
      </w:r>
      <w:bookmarkEnd w:id="197"/>
      <w:bookmarkEnd w:id="198"/>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proofErr w:type="spellStart"/>
      <w:r w:rsidR="001A1E06" w:rsidRPr="006C72EB">
        <w:rPr>
          <w:rFonts w:asciiTheme="minorHAnsi" w:hAnsiTheme="minorHAnsi" w:cstheme="minorHAnsi"/>
        </w:rPr>
        <w:t>NEM_ERT</w:t>
      </w:r>
      <w:proofErr w:type="spellEnd"/>
      <w:r w:rsidR="00A3764C" w:rsidRPr="006C72EB">
        <w:rPr>
          <w:rFonts w:asciiTheme="minorHAnsi" w:hAnsiTheme="minorHAnsi" w:cstheme="minorHAnsi"/>
        </w:rPr>
        <w:t>’</w:t>
      </w:r>
      <w:r w:rsidR="001A1E06" w:rsidRPr="006C72EB">
        <w:rPr>
          <w:rFonts w:asciiTheme="minorHAnsi" w:hAnsiTheme="minorHAnsi" w:cstheme="minorHAnsi"/>
        </w:rPr>
        <w:t>), ezzel jelölve azt, hogy az instrumentum értékvesztésképzés</w:t>
      </w:r>
      <w:r w:rsidR="00DD0902" w:rsidRPr="006C72EB">
        <w:rPr>
          <w:rFonts w:asciiTheme="minorHAnsi" w:hAnsiTheme="minorHAnsi" w:cstheme="minorHAnsi"/>
        </w:rPr>
        <w:t>/</w:t>
      </w:r>
      <w:proofErr w:type="spellStart"/>
      <w:r w:rsidR="00DD0902" w:rsidRPr="006C72EB">
        <w:rPr>
          <w:rFonts w:asciiTheme="minorHAnsi" w:hAnsiTheme="minorHAnsi" w:cstheme="minorHAnsi"/>
        </w:rPr>
        <w:t>céltartalékkpézés</w:t>
      </w:r>
      <w:proofErr w:type="spellEnd"/>
      <w:r w:rsidR="001A1E06" w:rsidRPr="006C72EB">
        <w:rPr>
          <w:rFonts w:asciiTheme="minorHAnsi" w:hAnsiTheme="minorHAnsi" w:cstheme="minorHAnsi"/>
        </w:rPr>
        <w:t xml:space="preserve"> alá tartozik. Tehát a töltési logika megegyezik az INSTR tábla értékvesztésképzésre vonatkozó blokkjának töltésével.</w:t>
      </w:r>
      <w:r w:rsidR="00CD1803" w:rsidRPr="006C72EB">
        <w:rPr>
          <w:rFonts w:asciiTheme="minorHAnsi" w:hAnsiTheme="minorHAnsi" w:cstheme="minorHAnsi"/>
        </w:rPr>
        <w:t xml:space="preserve"> </w:t>
      </w:r>
      <w:bookmarkStart w:id="199"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199"/>
    <w:p w14:paraId="7255BD6C" w14:textId="77777777" w:rsidR="00FB62F0" w:rsidRPr="006C72EB" w:rsidRDefault="00FB62F0" w:rsidP="00C32852">
      <w:pPr>
        <w:pStyle w:val="ListParagraph"/>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Paragraph"/>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w:t>
      </w:r>
      <w:proofErr w:type="spellStart"/>
      <w:r w:rsidRPr="006C72EB">
        <w:rPr>
          <w:rFonts w:asciiTheme="minorHAnsi" w:hAnsiTheme="minorHAnsi" w:cstheme="minorHAnsi"/>
        </w:rPr>
        <w:t>EIR</w:t>
      </w:r>
      <w:proofErr w:type="spellEnd"/>
      <w:r w:rsidRPr="006C72EB">
        <w:rPr>
          <w:rFonts w:asciiTheme="minorHAnsi" w:hAnsiTheme="minorHAnsi" w:cstheme="minorHAnsi"/>
        </w:rPr>
        <w:t>)</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200"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201"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201"/>
      <w:r w:rsidR="002C2607" w:rsidRPr="006C72EB">
        <w:rPr>
          <w:rFonts w:asciiTheme="minorHAnsi" w:hAnsiTheme="minorHAnsi" w:cstheme="minorHAnsi"/>
        </w:rPr>
        <w:t>Amennyiben a 2022.06.01. után kötött szerződések esetén nem kapcsolódik operatív program, akkor a ’</w:t>
      </w:r>
      <w:proofErr w:type="spellStart"/>
      <w:r w:rsidR="002C2607" w:rsidRPr="006C72EB">
        <w:rPr>
          <w:rFonts w:asciiTheme="minorHAnsi" w:hAnsiTheme="minorHAnsi" w:cstheme="minorHAnsi"/>
        </w:rPr>
        <w:t>NINCS_OP</w:t>
      </w:r>
      <w:proofErr w:type="spellEnd"/>
      <w:r w:rsidR="002C2607" w:rsidRPr="006C72EB">
        <w:rPr>
          <w:rFonts w:asciiTheme="minorHAnsi" w:hAnsiTheme="minorHAnsi" w:cstheme="minorHAnsi"/>
        </w:rPr>
        <w:t>’ kódérték alkalmazandó.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200"/>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proofErr w:type="spellStart"/>
      <w:r w:rsidRPr="006C72EB">
        <w:rPr>
          <w:rFonts w:asciiTheme="minorHAnsi" w:hAnsiTheme="minorHAnsi" w:cstheme="minorHAnsi"/>
        </w:rPr>
        <w:t>SZERZ</w:t>
      </w:r>
      <w:proofErr w:type="spellEnd"/>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JOGI_FIZ</w:t>
      </w:r>
      <w:proofErr w:type="spellEnd"/>
      <w:r w:rsidR="00A3764C" w:rsidRPr="006C72EB">
        <w:rPr>
          <w:rFonts w:asciiTheme="minorHAnsi" w:hAnsiTheme="minorHAnsi" w:cstheme="minorHAnsi"/>
        </w:rPr>
        <w:t>’</w:t>
      </w:r>
      <w:r w:rsidR="00D020C1">
        <w:rPr>
          <w:rFonts w:asciiTheme="minorHAnsi" w:hAnsiTheme="minorHAnsi" w:cstheme="minorHAnsi"/>
        </w:rPr>
        <w:t>, ’</w:t>
      </w:r>
      <w:proofErr w:type="spellStart"/>
      <w:r w:rsidR="00D020C1">
        <w:rPr>
          <w:rFonts w:asciiTheme="minorHAnsi" w:hAnsiTheme="minorHAnsi" w:cstheme="minorHAnsi"/>
        </w:rPr>
        <w:t>JOGI_AGR</w:t>
      </w:r>
      <w:proofErr w:type="spellEnd"/>
      <w:r w:rsidR="00D020C1">
        <w:rPr>
          <w:rFonts w:asciiTheme="minorHAnsi" w:hAnsiTheme="minorHAnsi" w:cstheme="minorHAnsi"/>
        </w:rPr>
        <w:t>’</w:t>
      </w:r>
      <w:r w:rsidR="00465994" w:rsidRPr="006C72EB">
        <w:rPr>
          <w:rFonts w:asciiTheme="minorHAnsi" w:hAnsiTheme="minorHAnsi" w:cstheme="minorHAnsi"/>
        </w:rPr>
        <w:t xml:space="preserve"> vagy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JOGI_EGYEB</w:t>
      </w:r>
      <w:proofErr w:type="spellEnd"/>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w:t>
      </w:r>
      <w:proofErr w:type="spellStart"/>
      <w:r w:rsidR="00612ABA" w:rsidRPr="006C72EB">
        <w:rPr>
          <w:rFonts w:asciiTheme="minorHAnsi" w:hAnsiTheme="minorHAnsi" w:cstheme="minorHAnsi"/>
        </w:rPr>
        <w:t>EGYEB</w:t>
      </w:r>
      <w:proofErr w:type="spellEnd"/>
      <w:r w:rsidR="00612ABA" w:rsidRPr="006C72EB">
        <w:rPr>
          <w:rFonts w:asciiTheme="minorHAnsi" w:hAnsiTheme="minorHAnsi" w:cstheme="minorHAnsi"/>
        </w:rPr>
        <w:t>’</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w:t>
      </w:r>
      <w:proofErr w:type="spellStart"/>
      <w:r w:rsidR="008A1C06" w:rsidRPr="006C72EB">
        <w:rPr>
          <w:rFonts w:asciiTheme="minorHAnsi" w:hAnsiTheme="minorHAnsi" w:cstheme="minorHAnsi"/>
        </w:rPr>
        <w:t>SZERZ</w:t>
      </w:r>
      <w:proofErr w:type="spellEnd"/>
      <w:r w:rsidR="008A1C06" w:rsidRPr="006C72EB">
        <w:rPr>
          <w:rFonts w:asciiTheme="minorHAnsi" w:hAnsiTheme="minorHAnsi" w:cstheme="minorHAnsi"/>
        </w:rPr>
        <w:t>’ kódértéken kellett szerepeljenek.</w:t>
      </w:r>
      <w:r w:rsidR="00D020C1">
        <w:rPr>
          <w:rFonts w:asciiTheme="minorHAnsi" w:hAnsiTheme="minorHAnsi" w:cstheme="minorHAnsi"/>
        </w:rPr>
        <w:t xml:space="preserve"> ’</w:t>
      </w:r>
      <w:proofErr w:type="spellStart"/>
      <w:r w:rsidR="00D020C1">
        <w:rPr>
          <w:rFonts w:asciiTheme="minorHAnsi" w:hAnsiTheme="minorHAnsi" w:cstheme="minorHAnsi"/>
        </w:rPr>
        <w:t>JOGI_AGR</w:t>
      </w:r>
      <w:proofErr w:type="spellEnd"/>
      <w:r w:rsidR="00D020C1">
        <w:rPr>
          <w:rFonts w:asciiTheme="minorHAnsi" w:hAnsiTheme="minorHAnsi" w:cstheme="minorHAnsi"/>
        </w:rPr>
        <w:t>’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„Az instrumentum infrastruktúratámogató faktor (</w:t>
      </w:r>
      <w:proofErr w:type="spellStart"/>
      <w:r w:rsidRPr="006C72EB">
        <w:rPr>
          <w:rFonts w:asciiTheme="minorHAnsi" w:hAnsiTheme="minorHAnsi" w:cstheme="minorHAnsi"/>
        </w:rPr>
        <w:t>ISF</w:t>
      </w:r>
      <w:proofErr w:type="spellEnd"/>
      <w:r w:rsidRPr="006C72EB">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Heading4"/>
      </w:pPr>
      <w:bookmarkStart w:id="202" w:name="_Hlk124499620"/>
      <w:bookmarkStart w:id="203" w:name="_Hlk112415367"/>
      <w:bookmarkStart w:id="204" w:name="_Toc149902009"/>
      <w:bookmarkStart w:id="205" w:name="_Toc137117992"/>
      <w:r w:rsidRPr="006C72EB">
        <w:t>202</w:t>
      </w:r>
      <w:r>
        <w:t>3</w:t>
      </w:r>
      <w:r w:rsidRPr="006C72EB">
        <w:t xml:space="preserve">. </w:t>
      </w:r>
      <w:r>
        <w:t>március</w:t>
      </w:r>
      <w:r w:rsidRPr="006C72EB">
        <w:t xml:space="preserve"> vonatkozási időtől hatályos új mezőkre vonatkozó módszertani előírások:</w:t>
      </w:r>
      <w:bookmarkEnd w:id="204"/>
      <w:bookmarkEnd w:id="205"/>
    </w:p>
    <w:p w14:paraId="17D911E2" w14:textId="55C97AE5" w:rsidR="00D418D3" w:rsidRPr="00E71203" w:rsidRDefault="00D418D3" w:rsidP="008E4B2D">
      <w:pPr>
        <w:pStyle w:val="ListParagraph"/>
        <w:numPr>
          <w:ilvl w:val="0"/>
          <w:numId w:val="0"/>
        </w:numPr>
        <w:autoSpaceDE w:val="0"/>
        <w:autoSpaceDN w:val="0"/>
        <w:spacing w:after="0"/>
        <w:ind w:left="720"/>
        <w:rPr>
          <w:rFonts w:asciiTheme="minorHAnsi" w:hAnsiTheme="minorHAnsi" w:cstheme="minorHAnsi"/>
        </w:rPr>
      </w:pPr>
    </w:p>
    <w:p w14:paraId="4C447A8B" w14:textId="2B8EFF31"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yperlink"/>
            <w:rFonts w:cstheme="minorHAnsi"/>
            <w:color w:val="044A91"/>
            <w:vertAlign w:val="baseline"/>
          </w:rPr>
          <w:t>EU 2020/852</w:t>
        </w:r>
      </w:hyperlink>
      <w:r>
        <w:rPr>
          <w:color w:val="548235"/>
        </w:rPr>
        <w:t xml:space="preserve"> </w:t>
      </w:r>
      <w:r w:rsidRPr="00E71203">
        <w:t xml:space="preserve">Taxonómia rendelete és az azt kiegészítő </w:t>
      </w:r>
      <w:hyperlink r:id="rId25" w:history="1">
        <w:r w:rsidRPr="006E4216">
          <w:rPr>
            <w:rStyle w:val="Hyperlink"/>
            <w:rFonts w:cstheme="minorHAnsi"/>
            <w:color w:val="044A91"/>
            <w:vertAlign w:val="baseline"/>
          </w:rPr>
          <w:t>EU 2021/2139</w:t>
        </w:r>
      </w:hyperlink>
      <w:r>
        <w:rPr>
          <w:color w:val="548235"/>
        </w:rPr>
        <w:t xml:space="preserve"> </w:t>
      </w:r>
      <w:r w:rsidRPr="00E71203">
        <w:t>rendelete alapján kell eljárni.</w:t>
      </w:r>
      <w:r w:rsidR="00793C46" w:rsidRPr="00E71203">
        <w:t xml:space="preserve"> </w:t>
      </w:r>
    </w:p>
    <w:p w14:paraId="1B5EF48B" w14:textId="359AF685" w:rsidR="001E6CA5"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Pr="001E6CA5">
        <w:rPr>
          <w:rFonts w:asciiTheme="minorHAnsi" w:hAnsiTheme="minorHAnsi" w:cstheme="minorHAnsi"/>
        </w:rPr>
        <w:t xml:space="preserve">’ </w:t>
      </w:r>
      <w:r w:rsidR="001E6CA5">
        <w:rPr>
          <w:rFonts w:asciiTheme="minorHAnsi" w:hAnsiTheme="minorHAnsi" w:cstheme="minorHAnsi"/>
        </w:rPr>
        <w:t>vagy ’</w:t>
      </w:r>
      <w:proofErr w:type="spellStart"/>
      <w:r w:rsidR="001E6CA5">
        <w:rPr>
          <w:rFonts w:asciiTheme="minorHAnsi" w:hAnsiTheme="minorHAnsi" w:cstheme="minorHAnsi"/>
        </w:rPr>
        <w:t>TAX_</w:t>
      </w:r>
      <w:r w:rsidR="001E6CA5" w:rsidRPr="001E6CA5">
        <w:rPr>
          <w:rFonts w:asciiTheme="minorHAnsi" w:hAnsiTheme="minorHAnsi" w:cstheme="minorHAnsi"/>
        </w:rPr>
        <w:t>IGAZITHATO</w:t>
      </w:r>
      <w:proofErr w:type="spellEnd"/>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 xml:space="preserve">Taxonómia szerinti cél </w:t>
      </w:r>
      <w:proofErr w:type="gramStart"/>
      <w:r w:rsidRPr="008E4B2D">
        <w:rPr>
          <w:rFonts w:asciiTheme="minorHAnsi" w:hAnsiTheme="minorHAnsi" w:cstheme="minorHAnsi"/>
          <w:b/>
          <w:bCs/>
        </w:rPr>
        <w:t>megnevezése</w:t>
      </w:r>
      <w:r w:rsidRPr="008E4B2D">
        <w:rPr>
          <w:rFonts w:asciiTheme="minorHAnsi" w:hAnsiTheme="minorHAnsi" w:cstheme="minorHAnsi"/>
        </w:rPr>
        <w:t>”-</w:t>
      </w:r>
      <w:proofErr w:type="gramEnd"/>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36EE0CAF" w:rsidR="00AE57CE" w:rsidRDefault="00AE57CE" w:rsidP="005806E9">
      <w:pPr>
        <w:pStyle w:val="ListParagraph"/>
        <w:numPr>
          <w:ilvl w:val="0"/>
          <w:numId w:val="104"/>
        </w:numPr>
        <w:spacing w:after="160" w:line="252" w:lineRule="auto"/>
      </w:pPr>
      <w:r>
        <w:t>’</w:t>
      </w:r>
      <w:proofErr w:type="spellStart"/>
      <w:r w:rsidR="005806E9">
        <w:t>TAX_IGAZODO</w:t>
      </w:r>
      <w:proofErr w:type="spellEnd"/>
      <w:r>
        <w:t>’ kódérték alkalmazandó</w:t>
      </w:r>
      <w:r w:rsidR="005806E9">
        <w:t xml:space="preserve">, amennyiben </w:t>
      </w:r>
      <w:r>
        <w:t>az (EU) 2020/852 rendelet 3. cikkében meghatározott követelményeknek megfelelő gazdasági tevékenységet finanszíroz, tehát</w:t>
      </w:r>
    </w:p>
    <w:p w14:paraId="4812BD79" w14:textId="4F0B4CA3" w:rsidR="00AE57CE" w:rsidRDefault="00AE57CE" w:rsidP="00AE57CE">
      <w:pPr>
        <w:pStyle w:val="ListParagraph"/>
        <w:numPr>
          <w:ilvl w:val="1"/>
          <w:numId w:val="104"/>
        </w:numPr>
        <w:spacing w:after="160" w:line="252" w:lineRule="auto"/>
      </w:pPr>
      <w:r>
        <w:t>ezen gazdasági tevékenység a 10–16. cikknek megfelelően lényegesen hozzájárul az 9. cikkben meghatározott egy vagy több környezeti célkitűzéshez;</w:t>
      </w:r>
    </w:p>
    <w:p w14:paraId="11008BC8" w14:textId="2B26999F" w:rsidR="00AE57CE" w:rsidRDefault="00AE57CE" w:rsidP="00AE57CE">
      <w:pPr>
        <w:pStyle w:val="ListParagraph"/>
        <w:numPr>
          <w:ilvl w:val="1"/>
          <w:numId w:val="104"/>
        </w:numPr>
        <w:spacing w:after="160" w:line="252" w:lineRule="auto"/>
      </w:pPr>
      <w:r>
        <w:t>ezen gazdasági tevékenység a 17. cikknek megfelelően nem sérti jelentősen az 9. cikkben meghatározott egyik környezeti célkitűzést sem (</w:t>
      </w:r>
      <w:proofErr w:type="spellStart"/>
      <w:r>
        <w:t>DNSH</w:t>
      </w:r>
      <w:proofErr w:type="spellEnd"/>
      <w:r>
        <w:t>);</w:t>
      </w:r>
    </w:p>
    <w:p w14:paraId="137BE792" w14:textId="2436FEDC" w:rsidR="00AE57CE" w:rsidRDefault="00AE57CE" w:rsidP="00AE57CE">
      <w:pPr>
        <w:pStyle w:val="ListParagraph"/>
        <w:numPr>
          <w:ilvl w:val="1"/>
          <w:numId w:val="104"/>
        </w:numPr>
        <w:spacing w:after="160" w:line="252" w:lineRule="auto"/>
      </w:pPr>
      <w:r>
        <w:t>ezen gazdasági tevékenységet a 18. cikkben megállapított minimális biztosítékokkal összhangban végzik; és</w:t>
      </w:r>
    </w:p>
    <w:p w14:paraId="6C9C6932" w14:textId="0038E623" w:rsidR="005806E9" w:rsidRDefault="00AE57CE" w:rsidP="00E71203">
      <w:pPr>
        <w:pStyle w:val="ListParagraph"/>
        <w:numPr>
          <w:ilvl w:val="1"/>
          <w:numId w:val="104"/>
        </w:numPr>
        <w:spacing w:after="160" w:line="252" w:lineRule="auto"/>
      </w:pPr>
      <w:r>
        <w:t>ezen gazdasági tevékenység megfelel a Bizottság által a 10. cikk (3) bekezdésével, a 11. cikk (3) bekezdésével, a 12. cikk (2) bekezdésével, a 13. cikk (2) bekezdésével, a 14. cikk (2) bekezdésével vagy a 15. cikk (2) bekezdésével összhangban megállapított technikai vizsgálati kritériumoknak;</w:t>
      </w:r>
    </w:p>
    <w:p w14:paraId="34523849" w14:textId="39CFC1B9" w:rsidR="00AE57CE" w:rsidRDefault="00AE57CE" w:rsidP="005806E9">
      <w:pPr>
        <w:pStyle w:val="ListParagraph"/>
        <w:numPr>
          <w:ilvl w:val="0"/>
          <w:numId w:val="104"/>
        </w:numPr>
        <w:spacing w:after="160" w:line="252" w:lineRule="auto"/>
      </w:pPr>
      <w:r w:rsidRPr="000045E0">
        <w:rPr>
          <w:rFonts w:asciiTheme="minorHAnsi" w:hAnsiTheme="minorHAnsi" w:cstheme="minorHAnsi"/>
        </w:rPr>
        <w:t>’</w:t>
      </w:r>
      <w:proofErr w:type="spellStart"/>
      <w:r w:rsidRPr="000045E0">
        <w:rPr>
          <w:rFonts w:asciiTheme="minorHAnsi" w:hAnsiTheme="minorHAnsi" w:cstheme="minorHAnsi"/>
        </w:rPr>
        <w:t>TAX_IGAZITHATO</w:t>
      </w:r>
      <w:proofErr w:type="spellEnd"/>
      <w:r w:rsidRPr="000045E0">
        <w:rPr>
          <w:rFonts w:asciiTheme="minorHAnsi" w:hAnsiTheme="minorHAnsi" w:cstheme="minorHAnsi"/>
        </w:rPr>
        <w:t>’</w:t>
      </w:r>
      <w:r>
        <w:t xml:space="preserve"> kódérték alkalmazandó, amennyiben az (EU) 2020/852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544D7A0A" w14:textId="26258B7F" w:rsidR="00AE57CE" w:rsidRDefault="00AE57CE" w:rsidP="00E71203">
      <w:pPr>
        <w:pStyle w:val="ListParagraph"/>
        <w:numPr>
          <w:ilvl w:val="0"/>
          <w:numId w:val="104"/>
        </w:numPr>
        <w:spacing w:after="160" w:line="252" w:lineRule="auto"/>
      </w:pPr>
      <w:r>
        <w:t>’</w:t>
      </w:r>
      <w:proofErr w:type="spellStart"/>
      <w:r>
        <w:t>NEMTAX</w:t>
      </w:r>
      <w:proofErr w:type="spellEnd"/>
      <w:r>
        <w:t>’ kódérték alkalmazandó, amennyiben az (EU) 2020/852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w:t>
      </w:r>
      <w:proofErr w:type="spellStart"/>
      <w:r w:rsidR="009F21DD" w:rsidRPr="00D50EE4">
        <w:rPr>
          <w:rFonts w:asciiTheme="minorHAnsi" w:hAnsiTheme="minorHAnsi" w:cstheme="minorHAnsi"/>
        </w:rPr>
        <w:t>NEMTAX</w:t>
      </w:r>
      <w:proofErr w:type="spellEnd"/>
      <w:r w:rsidR="009F21DD" w:rsidRPr="00D50EE4">
        <w:rPr>
          <w:rFonts w:asciiTheme="minorHAnsi" w:hAnsiTheme="minorHAnsi" w:cstheme="minorHAnsi"/>
        </w:rPr>
        <w:t xml:space="preserve">’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D50EE4">
        <w:rPr>
          <w:rFonts w:asciiTheme="minorHAnsi" w:hAnsiTheme="minorHAnsi" w:cstheme="minorHAnsi"/>
        </w:rPr>
        <w:t>TAX_IGAZODO</w:t>
      </w:r>
      <w:proofErr w:type="spellEnd"/>
      <w:r w:rsidR="00971F6D" w:rsidRPr="00D50EE4">
        <w:rPr>
          <w:rFonts w:asciiTheme="minorHAnsi" w:hAnsiTheme="minorHAnsi" w:cstheme="minorHAnsi"/>
        </w:rPr>
        <w:t>’/’</w:t>
      </w:r>
      <w:proofErr w:type="spellStart"/>
      <w:r w:rsidR="00971F6D" w:rsidRPr="00D50EE4">
        <w:rPr>
          <w:rFonts w:asciiTheme="minorHAnsi" w:hAnsiTheme="minorHAnsi" w:cstheme="minorHAnsi"/>
        </w:rPr>
        <w:t>TAX_IGAZITHATO</w:t>
      </w:r>
      <w:proofErr w:type="spellEnd"/>
      <w:r w:rsidR="00971F6D" w:rsidRPr="00D50EE4">
        <w:rPr>
          <w:rFonts w:asciiTheme="minorHAnsi" w:hAnsiTheme="minorHAnsi" w:cstheme="minorHAnsi"/>
        </w:rPr>
        <w:t>’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w:t>
      </w:r>
      <w:proofErr w:type="spellStart"/>
      <w:r w:rsidR="00A322BB">
        <w:rPr>
          <w:rFonts w:asciiTheme="minorHAnsi" w:hAnsiTheme="minorHAnsi" w:cstheme="minorHAnsi"/>
        </w:rPr>
        <w:t>NEMTAX</w:t>
      </w:r>
      <w:proofErr w:type="spellEnd"/>
      <w:r w:rsidR="00A322BB">
        <w:rPr>
          <w:rFonts w:asciiTheme="minorHAnsi" w:hAnsiTheme="minorHAnsi" w:cstheme="minorHAnsi"/>
        </w:rPr>
        <w:t>’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w:t>
      </w:r>
      <w:proofErr w:type="spellStart"/>
      <w:r>
        <w:rPr>
          <w:rFonts w:asciiTheme="minorHAnsi" w:hAnsiTheme="minorHAnsi" w:cstheme="minorHAnsi"/>
        </w:rPr>
        <w:t>NEMTAX</w:t>
      </w:r>
      <w:proofErr w:type="spellEnd"/>
      <w:r>
        <w:rPr>
          <w:rFonts w:asciiTheme="minorHAnsi" w:hAnsiTheme="minorHAnsi" w:cstheme="minorHAnsi"/>
        </w:rPr>
        <w:t>’ kódérték:</w:t>
      </w:r>
    </w:p>
    <w:p w14:paraId="260823EA" w14:textId="500BAD11" w:rsidR="00A322BB" w:rsidRDefault="00A322BB" w:rsidP="00A322BB">
      <w:pPr>
        <w:pStyle w:val="ListParagraph"/>
        <w:numPr>
          <w:ilvl w:val="0"/>
          <w:numId w:val="93"/>
        </w:numPr>
        <w:spacing w:after="160" w:line="252" w:lineRule="auto"/>
        <w:rPr>
          <w:rFonts w:asciiTheme="minorHAnsi" w:hAnsiTheme="minorHAnsi" w:cstheme="minorHAnsi"/>
        </w:rPr>
      </w:pPr>
      <w:r>
        <w:rPr>
          <w:rFonts w:asciiTheme="minorHAnsi" w:hAnsiTheme="minorHAnsi" w:cstheme="minorHAnsi"/>
        </w:rPr>
        <w:t>egyrészt amennyiben még nem került felmérésre az adott hitel a Taxonómia rendelet előírásai tekintetében,</w:t>
      </w:r>
    </w:p>
    <w:p w14:paraId="784F994D" w14:textId="77BD6413" w:rsidR="00A322BB" w:rsidRPr="00E71203" w:rsidRDefault="00A322BB" w:rsidP="00E71203">
      <w:pPr>
        <w:pStyle w:val="ListParagraph"/>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kiegészítő rendelete </w:t>
      </w:r>
      <w:r>
        <w:rPr>
          <w:rFonts w:asciiTheme="minorHAnsi" w:hAnsiTheme="minorHAnsi" w:cstheme="minorHAnsi"/>
        </w:rPr>
        <w:t xml:space="preserve">nem </w:t>
      </w:r>
      <w:r w:rsidR="00CE7251">
        <w:rPr>
          <w:rFonts w:asciiTheme="minorHAnsi" w:hAnsiTheme="minorHAnsi" w:cstheme="minorHAnsi"/>
        </w:rPr>
        <w:t>terjed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3ACA0AFD" w:rsidR="003E7EBC" w:rsidRDefault="003E7EBC" w:rsidP="00C46F47">
      <w:pPr>
        <w:spacing w:after="160" w:line="252" w:lineRule="auto"/>
        <w:rPr>
          <w:rFonts w:asciiTheme="minorHAnsi" w:hAnsiTheme="minorHAnsi" w:cstheme="minorHAnsi"/>
        </w:rPr>
      </w:pPr>
      <w:r w:rsidRPr="00E71203">
        <w:t>A Taxonómia rendelet alapján töltendő mezőknek összhangban kell lenniük a zöld vállalati és önkormányzati tőkekövetelmény-kedvezmény programban (</w:t>
      </w:r>
      <w:proofErr w:type="spellStart"/>
      <w:r w:rsidRPr="00E71203">
        <w:t>ZVT</w:t>
      </w:r>
      <w:proofErr w:type="spellEnd"/>
      <w:r w:rsidRPr="00E71203">
        <w:t xml:space="preserve">)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w:t>
      </w:r>
      <w:proofErr w:type="spellStart"/>
      <w:r>
        <w:rPr>
          <w:rFonts w:asciiTheme="minorHAnsi" w:hAnsiTheme="minorHAnsi" w:cstheme="minorHAnsi"/>
        </w:rPr>
        <w:t>NEMTAX</w:t>
      </w:r>
      <w:proofErr w:type="spellEnd"/>
      <w:r>
        <w:rPr>
          <w:rFonts w:asciiTheme="minorHAnsi" w:hAnsiTheme="minorHAnsi" w:cstheme="minorHAnsi"/>
        </w:rPr>
        <w:t xml:space="preserve">’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6" w:history="1">
        <w:r w:rsidRPr="006E4216">
          <w:rPr>
            <w:rStyle w:val="Hyperlink"/>
            <w:rFonts w:cstheme="minorHAnsi"/>
            <w:vertAlign w:val="baseline"/>
          </w:rPr>
          <w:t xml:space="preserve">EU </w:t>
        </w:r>
        <w:proofErr w:type="spellStart"/>
        <w:r w:rsidRPr="006E4216">
          <w:rPr>
            <w:rStyle w:val="Hyperlink"/>
            <w:rFonts w:cstheme="minorHAnsi"/>
            <w:vertAlign w:val="baseline"/>
          </w:rPr>
          <w:t>Taxonomy</w:t>
        </w:r>
        <w:proofErr w:type="spellEnd"/>
        <w:r w:rsidRPr="006E4216">
          <w:rPr>
            <w:rStyle w:val="Hyperlink"/>
            <w:rFonts w:cstheme="minorHAnsi"/>
            <w:vertAlign w:val="baseline"/>
          </w:rPr>
          <w:t xml:space="preserve"> </w:t>
        </w:r>
        <w:proofErr w:type="spellStart"/>
        <w:r w:rsidRPr="006E4216">
          <w:rPr>
            <w:rStyle w:val="Hyperlink"/>
            <w:rFonts w:cstheme="minorHAnsi"/>
            <w:vertAlign w:val="baseline"/>
          </w:rPr>
          <w:t>Compass</w:t>
        </w:r>
        <w:proofErr w:type="spellEnd"/>
        <w:r w:rsidRPr="006E4216">
          <w:rPr>
            <w:rStyle w:val="Hyperlink"/>
            <w:rFonts w:cstheme="minorHAnsi"/>
            <w:vertAlign w:val="baseline"/>
          </w:rPr>
          <w:t xml:space="preserve"> (europa.eu)</w:t>
        </w:r>
      </w:hyperlink>
      <w:r>
        <w:t xml:space="preserve"> </w:t>
      </w:r>
      <w:r w:rsidRPr="00E71203">
        <w:t xml:space="preserve">felületen található információkat kell figyelembe venni. </w:t>
      </w:r>
      <w:bookmarkStart w:id="206" w:name="_Hlk124500772"/>
      <w:r w:rsidRPr="00E71203">
        <w:t>Ezen a felületen meghatározásra kerül az, hogy valamely kitettség támogató vagy átállási kitettség-</w:t>
      </w:r>
      <w:proofErr w:type="gramStart"/>
      <w:r w:rsidRPr="00E71203">
        <w:t>e.</w:t>
      </w:r>
      <w:proofErr w:type="gramEnd"/>
      <w:r w:rsidRPr="00E71203">
        <w:t xml:space="preserve"> Ahol nincs feltüntetve az információ, </w:t>
      </w:r>
      <w:r w:rsidR="000555E7" w:rsidRPr="00E71203">
        <w:t xml:space="preserve">ott a </w:t>
      </w:r>
      <w:r w:rsidR="006C5F5A" w:rsidRPr="00E71203">
        <w:t>’</w:t>
      </w:r>
      <w:proofErr w:type="spellStart"/>
      <w:r w:rsidR="006C5F5A" w:rsidRPr="00E71203">
        <w:t>NEM_BESOROLHATO</w:t>
      </w:r>
      <w:proofErr w:type="spellEnd"/>
      <w:r w:rsidR="000555E7" w:rsidRPr="00E71203">
        <w:t xml:space="preserve">’ kódértéket </w:t>
      </w:r>
      <w:r w:rsidRPr="00E71203">
        <w:t>kell jelenteni.</w:t>
      </w:r>
    </w:p>
    <w:bookmarkEnd w:id="202"/>
    <w:bookmarkEnd w:id="206"/>
    <w:p w14:paraId="3002E2C9" w14:textId="2332CC74" w:rsidR="006A1A67" w:rsidRDefault="006A1A67" w:rsidP="008E4B2D">
      <w:pPr>
        <w:autoSpaceDE w:val="0"/>
        <w:autoSpaceDN w:val="0"/>
        <w:spacing w:after="0"/>
        <w:rPr>
          <w:rFonts w:asciiTheme="minorHAnsi" w:hAnsiTheme="minorHAnsi" w:cstheme="minorHAnsi"/>
        </w:rPr>
      </w:pPr>
    </w:p>
    <w:p w14:paraId="765BDA9A" w14:textId="77777777" w:rsidR="00CC383C" w:rsidRPr="008E4B2D" w:rsidRDefault="002372D9" w:rsidP="008E4B2D">
      <w:pPr>
        <w:autoSpaceDE w:val="0"/>
        <w:autoSpaceDN w:val="0"/>
        <w:spacing w:after="0"/>
        <w:rPr>
          <w:rFonts w:asciiTheme="minorHAnsi" w:hAnsiTheme="minorHAnsi" w:cstheme="minorHAnsi"/>
        </w:rPr>
      </w:pPr>
      <w:bookmarkStart w:id="207"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Ha a hitelcélról egyértelműen nem megállapítható, hogy 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208"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 xml:space="preserve">onatkozó rendelet: 39/2016. (X. 11.) MNB rendelet a nem teljesítő kitettségre és az átstrukturált követelésre vonatkozó </w:t>
      </w:r>
      <w:proofErr w:type="spellStart"/>
      <w:r w:rsidRPr="008E4B2D">
        <w:rPr>
          <w:rFonts w:asciiTheme="minorHAnsi" w:hAnsiTheme="minorHAnsi" w:cstheme="minorHAnsi"/>
        </w:rPr>
        <w:t>prudenciális</w:t>
      </w:r>
      <w:proofErr w:type="spellEnd"/>
      <w:r w:rsidRPr="008E4B2D">
        <w:rPr>
          <w:rFonts w:asciiTheme="minorHAnsi" w:hAnsiTheme="minorHAnsi" w:cstheme="minorHAnsi"/>
        </w:rPr>
        <w:t xml:space="preserve">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Ideértendő továbbá a vezetői körlevél vagy egyéb rendelkezés alapján a 2 évtől eltérő hosszúságú gyógyulási időszak is (</w:t>
      </w:r>
      <w:proofErr w:type="spellStart"/>
      <w:r w:rsidR="00334825">
        <w:rPr>
          <w:rFonts w:asciiTheme="minorHAnsi" w:hAnsiTheme="minorHAnsi" w:cstheme="minorHAnsi"/>
        </w:rPr>
        <w:t>pl</w:t>
      </w:r>
      <w:proofErr w:type="spellEnd"/>
      <w:r w:rsidR="00334825">
        <w:rPr>
          <w:rFonts w:asciiTheme="minorHAnsi" w:hAnsiTheme="minorHAnsi" w:cstheme="minorHAnsi"/>
        </w:rPr>
        <w:t xml:space="preserve">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Heading4"/>
      </w:pPr>
      <w:bookmarkStart w:id="209" w:name="_Toc149902010"/>
      <w:bookmarkStart w:id="210" w:name="_Toc137117993"/>
      <w:r w:rsidRPr="006C72EB">
        <w:t>202</w:t>
      </w:r>
      <w:r>
        <w:t>3</w:t>
      </w:r>
      <w:r w:rsidRPr="006C72EB">
        <w:t xml:space="preserve">. </w:t>
      </w:r>
      <w:r>
        <w:t>december</w:t>
      </w:r>
      <w:r w:rsidRPr="006C72EB">
        <w:t xml:space="preserve"> vonatkozási időtől hatályos új mezőkre vonatkozó módszertani előírások:</w:t>
      </w:r>
      <w:bookmarkEnd w:id="209"/>
      <w:bookmarkEnd w:id="210"/>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t>2023. december vonatkozási időtől kezdődően új mezők kerülnek beépítésre az INST</w:t>
      </w:r>
      <w:r w:rsidR="0093582D">
        <w:rPr>
          <w:rFonts w:asciiTheme="minorHAnsi" w:hAnsiTheme="minorHAnsi" w:cstheme="minorHAnsi"/>
        </w:rPr>
        <w:t>R</w:t>
      </w:r>
      <w:r>
        <w:rPr>
          <w:rFonts w:asciiTheme="minorHAnsi" w:hAnsiTheme="minorHAnsi" w:cstheme="minorHAnsi"/>
        </w:rPr>
        <w:t xml:space="preserve"> táblába, melyek tartalma a következő:</w:t>
      </w:r>
    </w:p>
    <w:p w14:paraId="669A1E38" w14:textId="3365AF33"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rulírozó folyószámlahitel és kényszerhitel esetén kell szerepeltetni a kapcsolódó </w:t>
      </w:r>
      <w:r w:rsidR="0093582D">
        <w:rPr>
          <w:rFonts w:asciiTheme="minorHAnsi" w:hAnsiTheme="minorHAnsi" w:cstheme="minorHAnsi"/>
        </w:rPr>
        <w:t>folyó</w:t>
      </w:r>
      <w:r>
        <w:rPr>
          <w:rFonts w:asciiTheme="minorHAnsi" w:hAnsiTheme="minorHAnsi" w:cstheme="minorHAnsi"/>
        </w:rPr>
        <w:t>számla/értékpapírszámla azonosítóját mindazon esetekben (teljes állomány), amikor a folyószámlahitel kerete az INSTR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INSTR táblában található „Folyószámla azonosító” mező tartalma bővebb, mint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 beépített mezőé, mivel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proofErr w:type="spellStart"/>
      <w:r w:rsidRPr="00A513BE">
        <w:rPr>
          <w:rFonts w:asciiTheme="minorHAnsi" w:hAnsiTheme="minorHAnsi" w:cstheme="minorHAnsi"/>
        </w:rPr>
        <w:t>INSTR.LNH_KERET_TOKE_OSSZEG</w:t>
      </w:r>
      <w:proofErr w:type="spellEnd"/>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proofErr w:type="spellStart"/>
      <w:r w:rsidR="00414F4D" w:rsidRPr="00414F4D">
        <w:rPr>
          <w:rFonts w:asciiTheme="minorHAnsi" w:hAnsiTheme="minorHAnsi" w:cstheme="minorHAnsi"/>
        </w:rPr>
        <w:t>INSTR.KERET_ERTEKV_ERT_KOD</w:t>
      </w:r>
      <w:proofErr w:type="spellEnd"/>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w:t>
      </w:r>
      <w:proofErr w:type="spellStart"/>
      <w:r w:rsidRPr="00136080">
        <w:rPr>
          <w:rFonts w:asciiTheme="minorHAnsi" w:hAnsiTheme="minorHAnsi" w:cstheme="minorHAnsi"/>
        </w:rPr>
        <w:t>NEM_ERT</w:t>
      </w:r>
      <w:proofErr w:type="spellEnd"/>
      <w:r w:rsidRPr="00136080">
        <w:rPr>
          <w:rFonts w:asciiTheme="minorHAnsi" w:hAnsiTheme="minorHAnsi" w:cstheme="minorHAnsi"/>
        </w:rPr>
        <w: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INSTR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xml:space="preserve">. </w:t>
      </w:r>
      <w:proofErr w:type="spellStart"/>
      <w:r>
        <w:rPr>
          <w:rFonts w:asciiTheme="minorHAnsi" w:hAnsiTheme="minorHAnsi" w:cstheme="minorHAnsi"/>
        </w:rPr>
        <w:t>Multipurpose</w:t>
      </w:r>
      <w:proofErr w:type="spellEnd"/>
      <w:r>
        <w:rPr>
          <w:rFonts w:asciiTheme="minorHAnsi" w:hAnsiTheme="minorHAnsi" w:cstheme="minorHAnsi"/>
        </w:rPr>
        <w:t xml:space="preserv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 xml:space="preserve">ben az az információ </w:t>
      </w:r>
      <w:proofErr w:type="spellStart"/>
      <w:r w:rsidR="00371E37">
        <w:rPr>
          <w:rFonts w:asciiTheme="minorHAnsi" w:hAnsiTheme="minorHAnsi" w:cstheme="minorHAnsi"/>
        </w:rPr>
        <w:t>jelentednő</w:t>
      </w:r>
      <w:proofErr w:type="spellEnd"/>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w:t>
      </w:r>
      <w:proofErr w:type="spellStart"/>
      <w:r w:rsidR="00274D45" w:rsidRPr="00274D45">
        <w:rPr>
          <w:rFonts w:asciiTheme="minorHAnsi" w:hAnsiTheme="minorHAnsi" w:cstheme="minorHAnsi"/>
        </w:rPr>
        <w:t>DIGITENUE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DIGITENUN</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DIGITEUN</w:t>
      </w:r>
      <w:proofErr w:type="spellEnd"/>
      <w:r w:rsidR="00274D45" w:rsidRPr="00274D45">
        <w:rPr>
          <w:rFonts w:asciiTheme="minorHAnsi" w:hAnsiTheme="minorHAnsi" w:cstheme="minorHAnsi"/>
        </w:rPr>
        <w:t>' 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211" w:name="_Hlk140683870"/>
      <w:r w:rsidR="004D768D">
        <w:rPr>
          <w:rFonts w:asciiTheme="minorHAnsi" w:hAnsiTheme="minorHAnsi" w:cstheme="minorHAnsi"/>
        </w:rPr>
        <w:t>Hitelkártyák és rulírozó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211"/>
    <w:p w14:paraId="65A87B90" w14:textId="13987DAC" w:rsidR="00D744AB" w:rsidRDefault="00D744AB" w:rsidP="00A513BE">
      <w:pPr>
        <w:rPr>
          <w:rFonts w:asciiTheme="minorHAnsi" w:hAnsiTheme="minorHAnsi" w:cstheme="minorHAnsi"/>
        </w:rPr>
      </w:pPr>
      <w:r>
        <w:rPr>
          <w:rFonts w:asciiTheme="minorHAnsi" w:hAnsiTheme="minorHAnsi" w:cstheme="minorHAnsi"/>
        </w:rPr>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teljeskörűen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40783674" w:rsidR="00BB693A" w:rsidRPr="006A1972" w:rsidRDefault="00D744AB" w:rsidP="00F71C68">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proofErr w:type="spellStart"/>
      <w:r w:rsidR="002B3241" w:rsidRPr="0020024B">
        <w:rPr>
          <w:rFonts w:asciiTheme="minorHAnsi" w:hAnsiTheme="minorHAnsi" w:cstheme="minorHAnsi"/>
        </w:rPr>
        <w:t>JTM</w:t>
      </w:r>
      <w:proofErr w:type="spellEnd"/>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 xml:space="preserve">Tevékenység végzése során </w:t>
      </w:r>
      <w:proofErr w:type="spellStart"/>
      <w:r w:rsidRPr="006550E2">
        <w:rPr>
          <w:rFonts w:asciiTheme="minorHAnsi" w:hAnsiTheme="minorHAnsi" w:cstheme="minorHAnsi"/>
          <w:b/>
          <w:bCs/>
        </w:rPr>
        <w:t>KHR-ből</w:t>
      </w:r>
      <w:proofErr w:type="spellEnd"/>
      <w:r w:rsidRPr="006550E2">
        <w:rPr>
          <w:rFonts w:asciiTheme="minorHAnsi" w:hAnsiTheme="minorHAnsi" w:cstheme="minorHAnsi"/>
          <w:b/>
          <w:bCs/>
        </w:rPr>
        <w:t xml:space="preserve">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FootnoteReference"/>
          <w:rFonts w:asciiTheme="minorHAnsi" w:hAnsiTheme="minorHAnsi" w:cstheme="minorHAnsi"/>
        </w:rPr>
        <w:footnoteReference w:id="4"/>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8E6C1E">
        <w:rPr>
          <w:rFonts w:asciiTheme="minorHAnsi" w:hAnsiTheme="minorHAnsi" w:cstheme="minorHAnsi"/>
        </w:rPr>
        <w:t>KHR-ből</w:t>
      </w:r>
      <w:proofErr w:type="spellEnd"/>
      <w:r w:rsidR="008E6C1E" w:rsidRPr="008E6C1E">
        <w:rPr>
          <w:rFonts w:asciiTheme="minorHAnsi" w:hAnsiTheme="minorHAnsi" w:cstheme="minorHAnsi"/>
        </w:rPr>
        <w:t xml:space="preserve">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1D4977B6" w:rsidR="00D744AB" w:rsidRPr="008F6681"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w:t>
      </w:r>
      <w:r w:rsidRPr="006550E2">
        <w:rPr>
          <w:rFonts w:asciiTheme="minorHAnsi" w:hAnsiTheme="minorHAnsi" w:cstheme="minorHAnsi"/>
          <w:b/>
        </w:rPr>
        <w:t>A környezeti célkitűzéshez igazodó kitettség igazodási aránya</w:t>
      </w:r>
      <w:r w:rsidR="006550E2">
        <w:rPr>
          <w:rFonts w:asciiTheme="minorHAnsi" w:hAnsiTheme="minorHAnsi" w:cstheme="minorHAnsi"/>
        </w:rPr>
        <w:t>” mező</w:t>
      </w:r>
      <w:r w:rsidR="00A63141">
        <w:rPr>
          <w:rFonts w:asciiTheme="minorHAnsi" w:hAnsiTheme="minorHAnsi" w:cstheme="minorHAnsi"/>
        </w:rPr>
        <w:t>t</w:t>
      </w:r>
      <w:r w:rsidR="006550E2">
        <w:rPr>
          <w:rFonts w:asciiTheme="minorHAnsi" w:hAnsiTheme="minorHAnsi" w:cstheme="minorHAnsi"/>
        </w:rPr>
        <w:t xml:space="preserve"> </w:t>
      </w:r>
      <w:r w:rsidR="00825215" w:rsidRPr="00825215">
        <w:rPr>
          <w:rFonts w:asciiTheme="minorHAnsi" w:hAnsiTheme="minorHAnsi" w:cstheme="minorHAnsi"/>
        </w:rPr>
        <w:t>a 2023.12.01. után kötött szerződésekre vonatkozóan kell tölteni.</w:t>
      </w:r>
      <w:r w:rsidR="00573BD4">
        <w:rPr>
          <w:rFonts w:asciiTheme="minorHAnsi" w:hAnsiTheme="minorHAnsi" w:cstheme="minorHAnsi"/>
        </w:rPr>
        <w:t xml:space="preserve"> A mezőt csak abban az esetben kell tölteni, ha a „</w:t>
      </w:r>
      <w:r w:rsidR="00573BD4" w:rsidRPr="00573BD4">
        <w:rPr>
          <w:rFonts w:asciiTheme="minorHAnsi" w:hAnsiTheme="minorHAnsi" w:cstheme="minorHAnsi"/>
        </w:rPr>
        <w:t xml:space="preserve">Taxonómiához igazodó </w:t>
      </w:r>
      <w:r w:rsidR="00DF1CD3" w:rsidRPr="00DF1CD3">
        <w:rPr>
          <w:rFonts w:asciiTheme="minorHAnsi" w:hAnsiTheme="minorHAnsi" w:cstheme="minorHAnsi"/>
        </w:rPr>
        <w:t xml:space="preserve">vagy igazítható </w:t>
      </w:r>
      <w:r w:rsidR="00573BD4" w:rsidRPr="00573BD4">
        <w:rPr>
          <w:rFonts w:asciiTheme="minorHAnsi" w:hAnsiTheme="minorHAnsi" w:cstheme="minorHAnsi"/>
        </w:rPr>
        <w:t>kitettség</w:t>
      </w:r>
      <w:r w:rsidR="00DF1CD3" w:rsidRPr="00DF1CD3">
        <w:rPr>
          <w:rFonts w:asciiTheme="minorHAnsi" w:hAnsiTheme="minorHAnsi" w:cstheme="minorHAnsi"/>
        </w:rPr>
        <w:t>-e?</w:t>
      </w:r>
      <w:r w:rsidR="00573BD4">
        <w:rPr>
          <w:rFonts w:asciiTheme="minorHAnsi" w:hAnsiTheme="minorHAnsi" w:cstheme="minorHAnsi"/>
        </w:rPr>
        <w:t>” mezőben ’</w:t>
      </w:r>
      <w:proofErr w:type="spellStart"/>
      <w:r w:rsidR="00573BD4" w:rsidRPr="00573BD4">
        <w:rPr>
          <w:rFonts w:asciiTheme="minorHAnsi" w:hAnsiTheme="minorHAnsi" w:cstheme="minorHAnsi"/>
        </w:rPr>
        <w:t>TAX_IGAZODO</w:t>
      </w:r>
      <w:proofErr w:type="spellEnd"/>
      <w:r w:rsidR="00573BD4">
        <w:rPr>
          <w:rFonts w:asciiTheme="minorHAnsi" w:hAnsiTheme="minorHAnsi" w:cstheme="minorHAnsi"/>
        </w:rPr>
        <w:t>’ kódérték kerül megadásra adott instrumentum kapcsán.</w:t>
      </w:r>
    </w:p>
    <w:p w14:paraId="2A166C07" w14:textId="1E458967" w:rsidR="00DE213D" w:rsidRPr="00F3207B" w:rsidRDefault="00E20CB4" w:rsidP="00F71C68">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208"/>
    <w:p w14:paraId="3CD79C2D" w14:textId="6D6B8A5B" w:rsidR="00F42CC5" w:rsidRPr="00F3207B" w:rsidRDefault="00E20CB4" w:rsidP="00F71C68">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mező a hitelkockázat változásából származó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p>
    <w:bookmarkEnd w:id="203"/>
    <w:bookmarkEnd w:id="207"/>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Heading3"/>
        <w:keepNext/>
        <w:jc w:val="both"/>
        <w:rPr>
          <w:rFonts w:asciiTheme="minorHAnsi" w:hAnsiTheme="minorHAnsi" w:cstheme="minorHAnsi"/>
          <w:b/>
          <w:szCs w:val="20"/>
        </w:rPr>
      </w:pPr>
      <w:bookmarkStart w:id="212" w:name="_Toc64967390"/>
      <w:bookmarkStart w:id="213" w:name="_Toc149902011"/>
      <w:bookmarkStart w:id="214" w:name="_Toc137117994"/>
      <w:r w:rsidRPr="006C72EB">
        <w:rPr>
          <w:rFonts w:asciiTheme="minorHAnsi" w:hAnsiTheme="minorHAnsi" w:cstheme="minorHAnsi"/>
          <w:b/>
          <w:szCs w:val="20"/>
        </w:rPr>
        <w:t>Instrumentum megszűnése</w:t>
      </w:r>
      <w:bookmarkEnd w:id="212"/>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INSTM</w:t>
      </w:r>
      <w:proofErr w:type="spellEnd"/>
      <w:r w:rsidR="0079306E">
        <w:rPr>
          <w:rFonts w:asciiTheme="minorHAnsi" w:hAnsiTheme="minorHAnsi" w:cstheme="minorHAnsi"/>
          <w:b/>
          <w:szCs w:val="20"/>
        </w:rPr>
        <w:t>)</w:t>
      </w:r>
      <w:bookmarkEnd w:id="213"/>
      <w:bookmarkEnd w:id="214"/>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 xml:space="preserve">Amennyiben egy instrumentum megszűnik, a megszűnés ténye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 xml:space="preserve">az </w:t>
      </w:r>
      <w:proofErr w:type="spellStart"/>
      <w:r w:rsidR="008D4095" w:rsidRPr="006C72EB">
        <w:rPr>
          <w:rFonts w:asciiTheme="minorHAnsi" w:hAnsiTheme="minorHAnsi" w:cstheme="minorHAnsi"/>
        </w:rPr>
        <w:t>INSTM</w:t>
      </w:r>
      <w:proofErr w:type="spellEnd"/>
      <w:r w:rsidR="008D4095" w:rsidRPr="006C72EB">
        <w:rPr>
          <w:rFonts w:asciiTheme="minorHAnsi" w:hAnsiTheme="minorHAnsi" w:cstheme="minorHAnsi"/>
        </w:rPr>
        <w:t xml:space="preserve">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INSTR /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 csökkentett adattartalommal</w:t>
      </w:r>
      <w:r w:rsidR="004F6C7D">
        <w:rPr>
          <w:rFonts w:asciiTheme="minorHAnsi" w:hAnsiTheme="minorHAnsi" w:cstheme="minorHAnsi"/>
        </w:rPr>
        <w:t xml:space="preserve"> (projekthitelekre vonatkozó blokk és </w:t>
      </w:r>
      <w:proofErr w:type="spellStart"/>
      <w:r w:rsidR="004F6C7D">
        <w:rPr>
          <w:rFonts w:asciiTheme="minorHAnsi" w:hAnsiTheme="minorHAnsi" w:cstheme="minorHAnsi"/>
        </w:rPr>
        <w:t>INSTK</w:t>
      </w:r>
      <w:proofErr w:type="spellEnd"/>
      <w:r w:rsidR="004F6C7D">
        <w:rPr>
          <w:rFonts w:asciiTheme="minorHAnsi" w:hAnsiTheme="minorHAnsi" w:cstheme="minorHAnsi"/>
        </w:rPr>
        <w:t>-INSTR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Tranzakciós táblák (amennyiben releváns) –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KESD</w:t>
      </w:r>
      <w:proofErr w:type="spellEnd"/>
      <w:r w:rsidR="00D41C05" w:rsidRPr="006C72EB">
        <w:rPr>
          <w:rFonts w:asciiTheme="minorHAnsi" w:hAnsiTheme="minorHAnsi" w:cstheme="minorHAnsi"/>
        </w:rPr>
        <w:t>,</w:t>
      </w:r>
    </w:p>
    <w:p w14:paraId="7D82F9B0" w14:textId="365C29BE" w:rsidR="00214EC0" w:rsidRPr="006C72EB" w:rsidRDefault="00214EC0" w:rsidP="00FE4455">
      <w:pPr>
        <w:pStyle w:val="ListParagraph"/>
        <w:numPr>
          <w:ilvl w:val="0"/>
          <w:numId w:val="20"/>
        </w:numPr>
        <w:rPr>
          <w:rFonts w:asciiTheme="minorHAnsi" w:hAnsiTheme="minorHAnsi" w:cstheme="minorHAnsi"/>
        </w:rPr>
      </w:pP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amennyiben teljesülnek a </w:t>
      </w:r>
      <w:proofErr w:type="spellStart"/>
      <w:r w:rsidR="00862369" w:rsidRPr="006C72EB">
        <w:rPr>
          <w:rFonts w:asciiTheme="minorHAnsi" w:hAnsiTheme="minorHAnsi" w:cstheme="minorHAnsi"/>
        </w:rPr>
        <w:t>HKIV</w:t>
      </w:r>
      <w:proofErr w:type="spellEnd"/>
      <w:r w:rsidR="00862369" w:rsidRPr="006C72EB">
        <w:rPr>
          <w:rFonts w:asciiTheme="minorHAnsi" w:hAnsiTheme="minorHAnsi" w:cstheme="minorHAnsi"/>
        </w:rPr>
        <w:t xml:space="preserve">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Ügyfél táblából a megfelelő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w:t>
      </w:r>
      <w:proofErr w:type="spellStart"/>
      <w:r w:rsidR="00D41C05" w:rsidRPr="006C72EB">
        <w:rPr>
          <w:rFonts w:asciiTheme="minorHAnsi" w:hAnsiTheme="minorHAnsi" w:cstheme="minorHAnsi"/>
        </w:rPr>
        <w:t>INST_UGYF</w:t>
      </w:r>
      <w:proofErr w:type="spellEnd"/>
      <w:r w:rsidR="00D41C05" w:rsidRPr="006C72EB">
        <w:rPr>
          <w:rFonts w:asciiTheme="minorHAnsi" w:hAnsiTheme="minorHAnsi" w:cstheme="minorHAnsi"/>
        </w:rPr>
        <w:t xml:space="preserve">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 xml:space="preserve">az </w:t>
      </w:r>
      <w:proofErr w:type="spellStart"/>
      <w:r w:rsidR="00DA2F26" w:rsidRPr="006C72EB">
        <w:rPr>
          <w:rFonts w:asciiTheme="minorHAnsi" w:hAnsiTheme="minorHAnsi" w:cstheme="minorHAnsi"/>
        </w:rPr>
        <w:t>INSTN</w:t>
      </w:r>
      <w:proofErr w:type="spellEnd"/>
      <w:r w:rsidR="00DA2F26" w:rsidRPr="006C72EB">
        <w:rPr>
          <w:rFonts w:asciiTheme="minorHAnsi" w:hAnsiTheme="minorHAnsi" w:cstheme="minorHAnsi"/>
        </w:rPr>
        <w:t xml:space="preserve">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proofErr w:type="spellStart"/>
      <w:r w:rsidR="00D55DFC" w:rsidRPr="006C72EB">
        <w:rPr>
          <w:rFonts w:asciiTheme="minorHAnsi" w:hAnsiTheme="minorHAnsi" w:cstheme="minorHAnsi"/>
        </w:rPr>
        <w:t>INSTN</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FEDE</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FEDA</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INST</w:t>
      </w:r>
      <w:r w:rsidR="00D41C05" w:rsidRPr="006C72EB">
        <w:rPr>
          <w:rFonts w:asciiTheme="minorHAnsi" w:hAnsiTheme="minorHAnsi" w:cstheme="minorHAnsi"/>
        </w:rPr>
        <w:t>_</w:t>
      </w:r>
      <w:r w:rsidR="00D55DFC" w:rsidRPr="006C72EB">
        <w:rPr>
          <w:rFonts w:asciiTheme="minorHAnsi" w:hAnsiTheme="minorHAnsi" w:cstheme="minorHAnsi"/>
        </w:rPr>
        <w:t>FED</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w:t>
      </w:r>
      <w:r w:rsidR="00D41C05" w:rsidRPr="006C72EB">
        <w:rPr>
          <w:rFonts w:asciiTheme="minorHAnsi" w:hAnsiTheme="minorHAnsi" w:cstheme="minorHAnsi"/>
        </w:rPr>
        <w:t>_</w:t>
      </w:r>
      <w:r w:rsidR="00D55DFC" w:rsidRPr="006C72EB">
        <w:rPr>
          <w:rFonts w:asciiTheme="minorHAnsi" w:hAnsiTheme="minorHAnsi" w:cstheme="minorHAnsi"/>
        </w:rPr>
        <w:t>UGYF</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HBIR</w:t>
      </w:r>
      <w:proofErr w:type="spellEnd"/>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jelenti </w:t>
      </w:r>
      <w:r w:rsidR="006E071A" w:rsidRPr="006C72EB">
        <w:rPr>
          <w:rFonts w:asciiTheme="minorHAnsi" w:hAnsiTheme="minorHAnsi" w:cstheme="minorHAnsi"/>
        </w:rPr>
        <w:t>(</w:t>
      </w:r>
      <w:proofErr w:type="spellStart"/>
      <w:r w:rsidR="006E071A" w:rsidRPr="006C72EB">
        <w:rPr>
          <w:rFonts w:asciiTheme="minorHAnsi" w:hAnsiTheme="minorHAnsi" w:cstheme="minorHAnsi"/>
        </w:rPr>
        <w:t>FEDE</w:t>
      </w:r>
      <w:proofErr w:type="spellEnd"/>
      <w:r w:rsidR="006E071A" w:rsidRPr="006C72EB">
        <w:rPr>
          <w:rFonts w:asciiTheme="minorHAnsi" w:hAnsiTheme="minorHAnsi" w:cstheme="minorHAnsi"/>
        </w:rPr>
        <w:t xml:space="preserve"> és </w:t>
      </w:r>
      <w:proofErr w:type="spellStart"/>
      <w:r w:rsidR="006E071A" w:rsidRPr="006C72EB">
        <w:rPr>
          <w:rFonts w:asciiTheme="minorHAnsi" w:hAnsiTheme="minorHAnsi" w:cstheme="minorHAnsi"/>
        </w:rPr>
        <w:t>FEDA</w:t>
      </w:r>
      <w:proofErr w:type="spellEnd"/>
      <w:r w:rsidR="006E071A" w:rsidRPr="006C72EB">
        <w:rPr>
          <w:rFonts w:asciiTheme="minorHAnsi" w:hAnsiTheme="minorHAnsi" w:cstheme="minorHAnsi"/>
        </w:rPr>
        <w:t xml:space="preserve"> együtt) </w:t>
      </w:r>
      <w:r w:rsidR="00A111C4" w:rsidRPr="006C72EB">
        <w:rPr>
          <w:rFonts w:asciiTheme="minorHAnsi" w:hAnsiTheme="minorHAnsi" w:cstheme="minorHAnsi"/>
        </w:rPr>
        <w:t xml:space="preserve">az adatszolgáltató, akkor ezzel egyidejűleg köteles a </w:t>
      </w:r>
      <w:proofErr w:type="spellStart"/>
      <w:r w:rsidR="00A111C4" w:rsidRPr="006C72EB">
        <w:rPr>
          <w:rFonts w:asciiTheme="minorHAnsi" w:hAnsiTheme="minorHAnsi" w:cstheme="minorHAnsi"/>
        </w:rPr>
        <w:t>FED_UGYF</w:t>
      </w:r>
      <w:proofErr w:type="spellEnd"/>
      <w:r w:rsidR="00A111C4" w:rsidRPr="006C72EB">
        <w:rPr>
          <w:rFonts w:asciiTheme="minorHAnsi" w:hAnsiTheme="minorHAnsi" w:cstheme="minorHAnsi"/>
        </w:rPr>
        <w:t xml:space="preserve">, </w:t>
      </w:r>
      <w:proofErr w:type="spellStart"/>
      <w:r w:rsidR="00A111C4" w:rsidRPr="006C72EB">
        <w:rPr>
          <w:rFonts w:asciiTheme="minorHAnsi" w:hAnsiTheme="minorHAnsi" w:cstheme="minorHAnsi"/>
        </w:rPr>
        <w:t>INST_FED</w:t>
      </w:r>
      <w:proofErr w:type="spellEnd"/>
      <w:r w:rsidR="00A111C4" w:rsidRPr="006C72EB">
        <w:rPr>
          <w:rFonts w:asciiTheme="minorHAnsi" w:hAnsiTheme="minorHAnsi" w:cstheme="minorHAnsi"/>
        </w:rPr>
        <w:t xml:space="preserve">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215" w:name="_Hlk27124734"/>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Paragraph"/>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(DR)”</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xml:space="preserve">, így nem kell tölteni 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Paragraph"/>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(DR)”</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w:t>
      </w:r>
      <w:proofErr w:type="spellStart"/>
      <w:r w:rsidR="003238E3" w:rsidRPr="006C72EB">
        <w:rPr>
          <w:rFonts w:asciiTheme="minorHAnsi" w:hAnsiTheme="minorHAnsi" w:cstheme="minorHAnsi"/>
        </w:rPr>
        <w:t>UGYFM</w:t>
      </w:r>
      <w:proofErr w:type="spellEnd"/>
      <w:r w:rsidR="003238E3" w:rsidRPr="006C72EB">
        <w:rPr>
          <w:rFonts w:asciiTheme="minorHAnsi" w:hAnsiTheme="minorHAnsi" w:cstheme="minorHAnsi"/>
        </w:rPr>
        <w:t xml:space="preserve"> tábla az előző havi adatokkal töltésre kerül</w:t>
      </w:r>
      <w:r w:rsidRPr="006C72EB">
        <w:rPr>
          <w:rFonts w:asciiTheme="minorHAnsi" w:hAnsiTheme="minorHAnsi" w:cstheme="minorHAnsi"/>
        </w:rPr>
        <w:t>.</w:t>
      </w:r>
    </w:p>
    <w:bookmarkEnd w:id="215"/>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 xml:space="preserve">Az instrumentum megszűnése esetén, amennyiben késedelem is tartozott az instrumentumhoz, a késedelmet is meg kell szüntetni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w:t>
      </w:r>
      <w:proofErr w:type="spellStart"/>
      <w:r w:rsidRPr="006C72EB">
        <w:rPr>
          <w:rFonts w:asciiTheme="minorHAnsi" w:hAnsiTheme="minorHAnsi" w:cstheme="minorHAnsi"/>
        </w:rPr>
        <w:t>pl</w:t>
      </w:r>
      <w:proofErr w:type="spellEnd"/>
      <w:r w:rsidRPr="006C72EB">
        <w:rPr>
          <w:rFonts w:asciiTheme="minorHAnsi" w:hAnsiTheme="minorHAnsi" w:cstheme="minorHAnsi"/>
        </w:rPr>
        <w:t xml:space="preserve">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xml:space="preserve">, a </w:t>
      </w:r>
      <w:proofErr w:type="spellStart"/>
      <w:r w:rsidR="00B13C0C" w:rsidRPr="006C72EB">
        <w:rPr>
          <w:rFonts w:asciiTheme="minorHAnsi" w:hAnsiTheme="minorHAnsi" w:cstheme="minorHAnsi"/>
        </w:rPr>
        <w:t>KHR-rel</w:t>
      </w:r>
      <w:proofErr w:type="spellEnd"/>
      <w:r w:rsidR="00B13C0C" w:rsidRPr="006C72EB">
        <w:rPr>
          <w:rFonts w:asciiTheme="minorHAnsi" w:hAnsiTheme="minorHAnsi" w:cstheme="minorHAnsi"/>
        </w:rPr>
        <w:t xml:space="preserve"> egyezően</w:t>
      </w:r>
      <w:r w:rsidRPr="006C72EB">
        <w:rPr>
          <w:rFonts w:asciiTheme="minorHAnsi" w:hAnsiTheme="minorHAnsi" w:cstheme="minorHAnsi"/>
        </w:rPr>
        <w:t xml:space="preserve">),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t xml:space="preserve">A „Maradványösszeg”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216" w:name="_Hlk71631180"/>
      <w:r w:rsidRPr="006C72EB">
        <w:rPr>
          <w:rFonts w:asciiTheme="minorHAnsi" w:hAnsiTheme="minorHAnsi" w:cstheme="minorHAnsi"/>
        </w:rPr>
        <w:t xml:space="preserve">Amennyiben olyan szerződés kerül eladásra, amely alá több instrumentum nyílt (pl.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16"/>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 xml:space="preserve">Amennyiben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szűnik meg, a következőképpen kell eljárni:</w:t>
      </w:r>
    </w:p>
    <w:p w14:paraId="091D8649" w14:textId="56658E03" w:rsidR="00CD0293" w:rsidRPr="006C72EB" w:rsidRDefault="00CD0293" w:rsidP="00CD0293">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tartozik alá INSTR instrumentum, attól függetlenül mindaddig bent kell tartani az adatmodellben, míg valamely hozzá tartozó instrumentum él, hogy a szerződés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kóddal,</w:t>
      </w:r>
    </w:p>
    <w:p w14:paraId="4899F56C" w14:textId="054FE847" w:rsidR="00CD0293" w:rsidRPr="006C72EB" w:rsidRDefault="00CD0293">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nem tartozik alá INSTR instrumentum,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lejárati nap időszakában kell ’</w:t>
      </w:r>
      <w:proofErr w:type="spellStart"/>
      <w:r w:rsidR="00BE3A13" w:rsidRPr="006C72EB">
        <w:rPr>
          <w:rFonts w:asciiTheme="minorHAnsi" w:hAnsiTheme="minorHAnsi" w:cstheme="minorHAnsi"/>
        </w:rPr>
        <w:t>FOLYELOTT</w:t>
      </w:r>
      <w:proofErr w:type="spellEnd"/>
      <w:r w:rsidRPr="006C72EB">
        <w:rPr>
          <w:rFonts w:asciiTheme="minorHAnsi" w:hAnsiTheme="minorHAnsi" w:cstheme="minorHAnsi"/>
        </w:rPr>
        <w:t>’</w:t>
      </w:r>
      <w:r w:rsidR="00B15D74" w:rsidRPr="006C72EB">
        <w:rPr>
          <w:rFonts w:asciiTheme="minorHAnsi" w:hAnsiTheme="minorHAnsi" w:cstheme="minorHAnsi"/>
        </w:rPr>
        <w:t>/’</w:t>
      </w:r>
      <w:proofErr w:type="spellStart"/>
      <w:r w:rsidR="00B15D74" w:rsidRPr="006C72EB">
        <w:rPr>
          <w:rFonts w:asciiTheme="minorHAnsi" w:hAnsiTheme="minorHAnsi" w:cstheme="minorHAnsi"/>
        </w:rPr>
        <w:t>EGYEBM</w:t>
      </w:r>
      <w:proofErr w:type="spellEnd"/>
      <w:r w:rsidR="00B15D74" w:rsidRPr="006C72EB">
        <w:rPr>
          <w:rFonts w:asciiTheme="minorHAnsi" w:hAnsiTheme="minorHAnsi" w:cstheme="minorHAnsi"/>
        </w:rPr>
        <w:t>’</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 xml:space="preserve">A „Megszűnés módja”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Heading2"/>
        <w:rPr>
          <w:rFonts w:asciiTheme="minorHAnsi" w:hAnsiTheme="minorHAnsi" w:cstheme="minorHAnsi"/>
          <w:sz w:val="20"/>
          <w:szCs w:val="20"/>
        </w:rPr>
      </w:pPr>
      <w:bookmarkStart w:id="217" w:name="_Toc64967391"/>
      <w:bookmarkStart w:id="218" w:name="_Hlk9268020"/>
      <w:bookmarkStart w:id="219" w:name="_Toc149902012"/>
      <w:bookmarkStart w:id="220" w:name="_Toc137117995"/>
      <w:bookmarkEnd w:id="123"/>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w:t>
      </w:r>
      <w:proofErr w:type="spellStart"/>
      <w:r w:rsidR="00E60D85" w:rsidRPr="006C72EB">
        <w:rPr>
          <w:rFonts w:asciiTheme="minorHAnsi" w:hAnsiTheme="minorHAnsi" w:cstheme="minorHAnsi"/>
          <w:sz w:val="20"/>
          <w:szCs w:val="20"/>
        </w:rPr>
        <w:t>INSTN</w:t>
      </w:r>
      <w:proofErr w:type="spellEnd"/>
      <w:r w:rsidR="00E60D85" w:rsidRPr="006C72EB">
        <w:rPr>
          <w:rFonts w:asciiTheme="minorHAnsi" w:hAnsiTheme="minorHAnsi" w:cstheme="minorHAnsi"/>
          <w:sz w:val="20"/>
          <w:szCs w:val="20"/>
        </w:rPr>
        <w:t>)</w:t>
      </w:r>
      <w:bookmarkEnd w:id="217"/>
      <w:bookmarkEnd w:id="219"/>
      <w:bookmarkEnd w:id="220"/>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 xml:space="preserve">Minden esetben szükséges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tábla csatolása mind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instrumentumhoz (akkor is, ha a teljes keret lehívásra kerül), mind pedig az INSTR instrumentumhoz. Minden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csak egy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rekordnál jelenhet meg és ebben az esetben az az </w:t>
      </w:r>
      <w:proofErr w:type="spellStart"/>
      <w:r w:rsidR="00FE35FE" w:rsidRPr="006C72EB">
        <w:rPr>
          <w:rFonts w:asciiTheme="minorHAnsi" w:hAnsiTheme="minorHAnsi" w:cstheme="minorHAnsi"/>
        </w:rPr>
        <w:t>INSTN.INSTR_azon</w:t>
      </w:r>
      <w:proofErr w:type="spellEnd"/>
      <w:r w:rsidR="00FE35FE" w:rsidRPr="006C72EB">
        <w:rPr>
          <w:rFonts w:asciiTheme="minorHAnsi" w:hAnsiTheme="minorHAnsi" w:cstheme="minorHAnsi"/>
        </w:rPr>
        <w:t xml:space="preserve"> nem lehet töltött, illetve amennyiben töltött az INSTR azonosító, nem tölthető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(azaz nem kell megadni a keretet ebben a táblában az adott INSTR instrumentumhoz kapcsolódóan).</w:t>
      </w:r>
      <w:r w:rsidR="00275315">
        <w:rPr>
          <w:rFonts w:asciiTheme="minorHAnsi" w:hAnsiTheme="minorHAnsi" w:cstheme="minorHAnsi"/>
        </w:rPr>
        <w:t xml:space="preserve"> </w:t>
      </w:r>
      <w:proofErr w:type="gramStart"/>
      <w:r w:rsidR="0097449A" w:rsidRPr="006C72EB">
        <w:rPr>
          <w:rFonts w:asciiTheme="minorHAnsi" w:hAnsiTheme="minorHAnsi" w:cstheme="minorHAnsi"/>
        </w:rPr>
        <w:t>”Az</w:t>
      </w:r>
      <w:proofErr w:type="gramEnd"/>
      <w:r w:rsidR="0097449A" w:rsidRPr="006C72EB">
        <w:rPr>
          <w:rFonts w:asciiTheme="minorHAnsi" w:hAnsiTheme="minorHAnsi" w:cstheme="minorHAnsi"/>
        </w:rPr>
        <w:t xml:space="preserve"> instrumentum banki könyvben szerepel-e?” mezőt eltérő tartalommal kell feltölteni: az instrumentum tekintetében alkalmazott ügyfélminősítési </w:t>
      </w:r>
      <w:proofErr w:type="spellStart"/>
      <w:r w:rsidR="0097449A" w:rsidRPr="006C72EB">
        <w:rPr>
          <w:rFonts w:asciiTheme="minorHAnsi" w:hAnsiTheme="minorHAnsi" w:cstheme="minorHAnsi"/>
        </w:rPr>
        <w:t>tool</w:t>
      </w:r>
      <w:proofErr w:type="spellEnd"/>
      <w:r w:rsidR="0097449A" w:rsidRPr="006C72EB">
        <w:rPr>
          <w:rFonts w:asciiTheme="minorHAnsi" w:hAnsiTheme="minorHAnsi" w:cstheme="minorHAnsi"/>
        </w:rPr>
        <w:t>-t kell itt megadni. Annak az ügyfélminősítési modell-</w:t>
      </w:r>
      <w:proofErr w:type="spellStart"/>
      <w:r w:rsidR="0097449A" w:rsidRPr="006C72EB">
        <w:rPr>
          <w:rFonts w:asciiTheme="minorHAnsi" w:hAnsiTheme="minorHAnsi" w:cstheme="minorHAnsi"/>
        </w:rPr>
        <w:t>nek</w:t>
      </w:r>
      <w:proofErr w:type="spellEnd"/>
      <w:r w:rsidR="0097449A" w:rsidRPr="006C72EB">
        <w:rPr>
          <w:rFonts w:asciiTheme="minorHAnsi" w:hAnsiTheme="minorHAnsi" w:cstheme="minorHAnsi"/>
        </w:rPr>
        <w:t xml:space="preserve"> /</w:t>
      </w:r>
      <w:proofErr w:type="spellStart"/>
      <w:r w:rsidR="0097449A" w:rsidRPr="006C72EB">
        <w:rPr>
          <w:rFonts w:asciiTheme="minorHAnsi" w:hAnsiTheme="minorHAnsi" w:cstheme="minorHAnsi"/>
        </w:rPr>
        <w:t>tool-nak</w:t>
      </w:r>
      <w:proofErr w:type="spellEnd"/>
      <w:r w:rsidR="0097449A" w:rsidRPr="006C72EB">
        <w:rPr>
          <w:rFonts w:asciiTheme="minorHAnsi" w:hAnsiTheme="minorHAnsi" w:cstheme="minorHAnsi"/>
        </w:rPr>
        <w:t xml:space="preserve"> a megnevezése, amellyel az adott </w:t>
      </w:r>
      <w:r w:rsidR="007E55FC" w:rsidRPr="006C72EB">
        <w:rPr>
          <w:rFonts w:asciiTheme="minorHAnsi" w:hAnsiTheme="minorHAnsi" w:cstheme="minorHAnsi"/>
        </w:rPr>
        <w:t xml:space="preserve">a </w:t>
      </w:r>
      <w:proofErr w:type="spellStart"/>
      <w:r w:rsidR="007E55FC" w:rsidRPr="006C72EB">
        <w:rPr>
          <w:rFonts w:asciiTheme="minorHAnsi" w:hAnsiTheme="minorHAnsi" w:cstheme="minorHAnsi"/>
        </w:rPr>
        <w:t>INSTK</w:t>
      </w:r>
      <w:proofErr w:type="spellEnd"/>
      <w:r w:rsidR="007E55FC" w:rsidRPr="006C72EB">
        <w:rPr>
          <w:rFonts w:asciiTheme="minorHAnsi" w:hAnsiTheme="minorHAnsi" w:cstheme="minorHAnsi"/>
        </w:rPr>
        <w:t xml:space="preserve">/INSTR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w:t>
      </w:r>
      <w:proofErr w:type="spellStart"/>
      <w:r w:rsidR="00BD468C" w:rsidRPr="006C72EB">
        <w:rPr>
          <w:rFonts w:asciiTheme="minorHAnsi" w:hAnsiTheme="minorHAnsi" w:cstheme="minorHAnsi"/>
        </w:rPr>
        <w:t>tool</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megnevezése”-</w:t>
      </w:r>
      <w:proofErr w:type="gramEnd"/>
      <w:r w:rsidR="00BD468C" w:rsidRPr="006C72EB">
        <w:rPr>
          <w:rFonts w:asciiTheme="minorHAnsi" w:hAnsiTheme="minorHAnsi" w:cstheme="minorHAnsi"/>
        </w:rPr>
        <w:t>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CommentText"/>
        <w:spacing w:line="276" w:lineRule="auto"/>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mező</w:t>
      </w:r>
      <w:r w:rsidR="000F615C" w:rsidRPr="006C72EB">
        <w:rPr>
          <w:rFonts w:asciiTheme="minorHAnsi" w:hAnsiTheme="minorHAnsi" w:cstheme="minorHAnsi"/>
        </w:rPr>
        <w:t>t eltérő adattartalommal kell feltölteni: azt az – adott hitelintézetnél alkalmazott – „</w:t>
      </w:r>
      <w:proofErr w:type="spellStart"/>
      <w:r w:rsidR="000F615C" w:rsidRPr="006C72EB">
        <w:rPr>
          <w:rFonts w:asciiTheme="minorHAnsi" w:hAnsiTheme="minorHAnsi" w:cstheme="minorHAnsi"/>
        </w:rPr>
        <w:t>Risk-szegmenst</w:t>
      </w:r>
      <w:proofErr w:type="spellEnd"/>
      <w:r w:rsidR="000F615C" w:rsidRPr="006C72EB">
        <w:rPr>
          <w:rFonts w:asciiTheme="minorHAnsi" w:hAnsiTheme="minorHAnsi" w:cstheme="minorHAnsi"/>
        </w:rPr>
        <w: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w:t>
      </w:r>
      <w:proofErr w:type="spellStart"/>
      <w:r w:rsidR="0033296B" w:rsidRPr="006C72EB">
        <w:rPr>
          <w:rFonts w:asciiTheme="minorHAnsi" w:hAnsiTheme="minorHAnsi" w:cstheme="minorHAnsi"/>
        </w:rPr>
        <w:t>INSTK</w:t>
      </w:r>
      <w:proofErr w:type="spellEnd"/>
      <w:r w:rsidR="0033296B" w:rsidRPr="006C72EB">
        <w:rPr>
          <w:rFonts w:asciiTheme="minorHAnsi" w:hAnsiTheme="minorHAnsi" w:cstheme="minorHAnsi"/>
        </w:rPr>
        <w:t>/INSTR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 xml:space="preserve">-szegmensbe tartoznak, a leginkább meghatározó ügyfél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-szegmensét kell itt megadni.</w:t>
      </w:r>
      <w:r w:rsidR="00BD468C" w:rsidRPr="006C72EB">
        <w:rPr>
          <w:rFonts w:asciiTheme="minorHAnsi" w:hAnsiTheme="minorHAnsi" w:cstheme="minorHAnsi"/>
        </w:rPr>
        <w:t xml:space="preserve"> 2021. szeptemberi vonatkozási időtől kezdődően átnevezésre kerül a mező „Kockázati (</w:t>
      </w:r>
      <w:proofErr w:type="spellStart"/>
      <w:r w:rsidR="00BD468C" w:rsidRPr="006C72EB">
        <w:rPr>
          <w:rFonts w:asciiTheme="minorHAnsi" w:hAnsiTheme="minorHAnsi" w:cstheme="minorHAnsi"/>
        </w:rPr>
        <w:t>risk</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szegmens”-</w:t>
      </w:r>
      <w:proofErr w:type="gramEnd"/>
      <w:r w:rsidR="00BD468C" w:rsidRPr="006C72EB">
        <w:rPr>
          <w:rFonts w:asciiTheme="minorHAnsi" w:hAnsiTheme="minorHAnsi" w:cstheme="minorHAnsi"/>
        </w:rPr>
        <w:t>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t xml:space="preserve">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mutatókat </w:t>
      </w:r>
      <w:proofErr w:type="spellStart"/>
      <w:r w:rsidR="00372A12" w:rsidRPr="006C72EB">
        <w:rPr>
          <w:rFonts w:asciiTheme="minorHAnsi" w:hAnsiTheme="minorHAnsi" w:cstheme="minorHAnsi"/>
        </w:rPr>
        <w:t>IRB</w:t>
      </w:r>
      <w:proofErr w:type="spellEnd"/>
      <w:r w:rsidR="00372A12" w:rsidRPr="006C72EB">
        <w:rPr>
          <w:rFonts w:asciiTheme="minorHAnsi" w:hAnsiTheme="minorHAnsi" w:cstheme="minorHAnsi"/>
        </w:rPr>
        <w:t xml:space="preserve">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221" w:name="_Hlk79609982"/>
      <w:r w:rsidR="005375F2" w:rsidRPr="006C72EB">
        <w:rPr>
          <w:rFonts w:asciiTheme="minorHAnsi" w:hAnsiTheme="minorHAnsi" w:cstheme="minorHAnsi"/>
        </w:rPr>
        <w:t xml:space="preserve">A mezők az adott </w:t>
      </w:r>
      <w:proofErr w:type="spellStart"/>
      <w:r w:rsidR="005375F2" w:rsidRPr="006C72EB">
        <w:rPr>
          <w:rFonts w:asciiTheme="minorHAnsi" w:hAnsiTheme="minorHAnsi" w:cstheme="minorHAnsi"/>
        </w:rPr>
        <w:t>INSTK</w:t>
      </w:r>
      <w:proofErr w:type="spellEnd"/>
      <w:r w:rsidR="005375F2" w:rsidRPr="006C72EB">
        <w:rPr>
          <w:rFonts w:asciiTheme="minorHAnsi" w:hAnsiTheme="minorHAnsi" w:cstheme="minorHAnsi"/>
        </w:rPr>
        <w:t xml:space="preserve">/INSTR instrumentum szintjén értelmezendő és jelentendő mutatók, azaz pl. a </w:t>
      </w:r>
      <w:r w:rsidR="005375F2" w:rsidRPr="006C72EB">
        <w:rPr>
          <w:rFonts w:asciiTheme="minorHAnsi" w:hAnsiTheme="minorHAnsi" w:cstheme="minorHAnsi"/>
          <w:b/>
          <w:bCs/>
        </w:rPr>
        <w:t>„Tőkeszámítás során alkalmazott nemteljesítéskori veszteségráta (</w:t>
      </w:r>
      <w:proofErr w:type="spellStart"/>
      <w:r w:rsidR="005375F2" w:rsidRPr="006C72EB">
        <w:rPr>
          <w:rFonts w:asciiTheme="minorHAnsi" w:hAnsiTheme="minorHAnsi" w:cstheme="minorHAnsi"/>
          <w:b/>
          <w:bCs/>
        </w:rPr>
        <w:t>LGD</w:t>
      </w:r>
      <w:proofErr w:type="spellEnd"/>
      <w:r w:rsidR="005375F2" w:rsidRPr="006C72EB">
        <w:rPr>
          <w:rFonts w:asciiTheme="minorHAnsi" w:hAnsiTheme="minorHAnsi" w:cstheme="minorHAnsi"/>
          <w:b/>
          <w:bCs/>
        </w:rPr>
        <w:t>)”</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221"/>
      <w:r w:rsidR="00372A12" w:rsidRPr="006C72EB">
        <w:rPr>
          <w:rFonts w:asciiTheme="minorHAnsi" w:hAnsiTheme="minorHAnsi" w:cstheme="minorHAnsi"/>
        </w:rPr>
        <w:t xml:space="preserve">Sztenderd módszer alkalmazása esetén 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w:t>
      </w:r>
      <w:proofErr w:type="spellStart"/>
      <w:r w:rsidR="00111E27" w:rsidRPr="006C72EB">
        <w:rPr>
          <w:rFonts w:asciiTheme="minorHAnsi" w:hAnsiTheme="minorHAnsi" w:cstheme="minorHAnsi"/>
        </w:rPr>
        <w:t>RWA</w:t>
      </w:r>
      <w:proofErr w:type="spellEnd"/>
      <w:r w:rsidR="00111E27" w:rsidRPr="006C72EB">
        <w:rPr>
          <w:rFonts w:asciiTheme="minorHAnsi" w:hAnsiTheme="minorHAnsi" w:cstheme="minorHAnsi"/>
        </w:rPr>
        <w:t xml:space="preserve">-hoz), a </w:t>
      </w:r>
      <w:proofErr w:type="spellStart"/>
      <w:r w:rsidR="00111E27" w:rsidRPr="006C72EB">
        <w:rPr>
          <w:rFonts w:asciiTheme="minorHAnsi" w:hAnsiTheme="minorHAnsi" w:cstheme="minorHAnsi"/>
        </w:rPr>
        <w:t>PD</w:t>
      </w:r>
      <w:proofErr w:type="spellEnd"/>
      <w:r w:rsidR="00111E27" w:rsidRPr="006C72EB">
        <w:rPr>
          <w:rFonts w:asciiTheme="minorHAnsi" w:hAnsiTheme="minorHAnsi" w:cstheme="minorHAnsi"/>
        </w:rPr>
        <w:t xml:space="preserve">-t és az </w:t>
      </w:r>
      <w:proofErr w:type="spellStart"/>
      <w:r w:rsidR="00111E27" w:rsidRPr="006C72EB">
        <w:rPr>
          <w:rFonts w:asciiTheme="minorHAnsi" w:hAnsiTheme="minorHAnsi" w:cstheme="minorHAnsi"/>
        </w:rPr>
        <w:t>LGD</w:t>
      </w:r>
      <w:proofErr w:type="spellEnd"/>
      <w:r w:rsidR="00111E27" w:rsidRPr="006C72EB">
        <w:rPr>
          <w:rFonts w:asciiTheme="minorHAnsi" w:hAnsiTheme="minorHAnsi" w:cstheme="minorHAnsi"/>
        </w:rPr>
        <w:t xml:space="preserve">-t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 xml:space="preserve">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PD</w:t>
      </w:r>
      <w:proofErr w:type="spellEnd"/>
      <w:r w:rsidR="0013608B" w:rsidRPr="006C72EB">
        <w:rPr>
          <w:rFonts w:asciiTheme="minorHAnsi" w:hAnsiTheme="minorHAnsi" w:cstheme="minorHAnsi"/>
        </w:rPr>
        <w:t xml:space="preserve"> és </w:t>
      </w:r>
      <w:proofErr w:type="spellStart"/>
      <w:r w:rsidR="0013608B" w:rsidRPr="006C72EB">
        <w:rPr>
          <w:rFonts w:asciiTheme="minorHAnsi" w:hAnsiTheme="minorHAnsi" w:cstheme="minorHAnsi"/>
        </w:rPr>
        <w:t>LGD</w:t>
      </w:r>
      <w:proofErr w:type="spellEnd"/>
      <w:r w:rsidR="0013608B" w:rsidRPr="006C72EB">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222" w:name="_Hlk79610119"/>
      <w:r w:rsidRPr="006C72EB">
        <w:rPr>
          <w:rFonts w:asciiTheme="minorHAnsi" w:hAnsiTheme="minorHAnsi" w:cstheme="minorHAnsi"/>
        </w:rPr>
        <w:t>A „Tőkeszámítás során alkalmazott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 mezőben</w:t>
      </w:r>
      <w:r w:rsidRPr="006C72EB">
        <w:rPr>
          <w:rFonts w:asciiTheme="minorHAnsi" w:hAnsiTheme="minorHAnsi" w:cs="Arial"/>
          <w:sz w:val="22"/>
          <w:szCs w:val="22"/>
        </w:rPr>
        <w:t xml:space="preserve"> a</w:t>
      </w:r>
      <w:r w:rsidRPr="006C72EB">
        <w:rPr>
          <w:rFonts w:asciiTheme="minorHAnsi" w:hAnsiTheme="minorHAnsi" w:cstheme="minorHAnsi"/>
        </w:rPr>
        <w:t xml:space="preserve">kkor jelentendő adat, ha az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olyan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táblához kapcsolódik, ahol jelentésre kerül le nem hívott keret, ekkor az adott le nem hívott keretre vonatkozó </w:t>
      </w:r>
      <w:proofErr w:type="spellStart"/>
      <w:r w:rsidRPr="006C72EB">
        <w:rPr>
          <w:rFonts w:asciiTheme="minorHAnsi" w:hAnsiTheme="minorHAnsi" w:cstheme="minorHAnsi"/>
        </w:rPr>
        <w:t>CCF</w:t>
      </w:r>
      <w:proofErr w:type="spellEnd"/>
      <w:r w:rsidRPr="006C72EB">
        <w:rPr>
          <w:rFonts w:asciiTheme="minorHAnsi" w:hAnsiTheme="minorHAnsi" w:cstheme="minorHAnsi"/>
        </w:rPr>
        <w:t xml:space="preserve"> jelentendő. Amennyiben például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egy főkeret szintű le nem hívott keret és az INSTR-ben egy alkeret szintű, akkor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az INSTR táblához kapcsolódó </w:t>
      </w:r>
      <w:proofErr w:type="spellStart"/>
      <w:r w:rsidRPr="006C72EB">
        <w:rPr>
          <w:rFonts w:asciiTheme="minorHAnsi" w:hAnsiTheme="minorHAnsi" w:cstheme="minorHAnsi"/>
        </w:rPr>
        <w:t>INSTN</w:t>
      </w:r>
      <w:proofErr w:type="spellEnd"/>
      <w:r w:rsidRPr="006C72EB">
        <w:rPr>
          <w:rFonts w:asciiTheme="minorHAnsi" w:hAnsiTheme="minorHAnsi" w:cstheme="minorHAnsi"/>
        </w:rPr>
        <w:t>-ben szerepeltetendő adat a mezőben, mely megegyezhet, de el is térhet.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CCF</w:t>
      </w:r>
      <w:proofErr w:type="spellEnd"/>
      <w:r w:rsidR="0013608B" w:rsidRPr="006C72EB">
        <w:rPr>
          <w:rFonts w:asciiTheme="minorHAnsi" w:hAnsiTheme="minorHAnsi" w:cstheme="minorHAnsi"/>
        </w:rPr>
        <w:t xml:space="preserve"> kalkulációjánál súlyozni szükséges olyan módon, hogy a sztenderd rész is figyelembevételre kerül a súlyozáskor.</w:t>
      </w:r>
    </w:p>
    <w:bookmarkEnd w:id="222"/>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w:t>
      </w:r>
      <w:proofErr w:type="spellStart"/>
      <w:r w:rsidRPr="006C72EB">
        <w:rPr>
          <w:rFonts w:asciiTheme="minorHAnsi" w:hAnsiTheme="minorHAnsi" w:cstheme="minorHAnsi"/>
        </w:rPr>
        <w:t>RWA</w:t>
      </w:r>
      <w:proofErr w:type="spellEnd"/>
      <w:r w:rsidRPr="006C72EB">
        <w:rPr>
          <w:rFonts w:asciiTheme="minorHAnsi" w:hAnsiTheme="minorHAnsi" w:cstheme="minorHAnsi"/>
        </w:rPr>
        <w:t>-hoz)”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xml:space="preserve">,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w:t>
      </w:r>
      <w:proofErr w:type="spellStart"/>
      <w:r w:rsidRPr="000313E2">
        <w:rPr>
          <w:rFonts w:asciiTheme="minorHAnsi" w:hAnsiTheme="minorHAnsi" w:cstheme="minorHAnsi"/>
        </w:rPr>
        <w:t>risk</w:t>
      </w:r>
      <w:proofErr w:type="spellEnd"/>
      <w:r w:rsidRPr="000313E2">
        <w:rPr>
          <w:rFonts w:asciiTheme="minorHAnsi" w:hAnsiTheme="minorHAnsi" w:cstheme="minorHAnsi"/>
        </w:rPr>
        <w:t>)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 xml:space="preserve">z 575/2013/EU rendelet szerinti 2.pilléres </w:t>
      </w:r>
      <w:proofErr w:type="spellStart"/>
      <w:r w:rsidR="00894F7A" w:rsidRPr="006C72EB">
        <w:rPr>
          <w:rFonts w:asciiTheme="minorHAnsi" w:hAnsiTheme="minorHAnsi" w:cstheme="minorHAnsi"/>
        </w:rPr>
        <w:t>ICAAP</w:t>
      </w:r>
      <w:proofErr w:type="spellEnd"/>
      <w:r w:rsidR="00894F7A" w:rsidRPr="006C72EB">
        <w:rPr>
          <w:rFonts w:asciiTheme="minorHAnsi" w:hAnsiTheme="minorHAnsi" w:cstheme="minorHAnsi"/>
        </w:rPr>
        <w:t xml:space="preserve">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218"/>
    <w:p w14:paraId="411CBBAD" w14:textId="68C01D69" w:rsidR="00F514C4" w:rsidRPr="006C72EB" w:rsidRDefault="00F514C4" w:rsidP="00F514C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 xml:space="preserve">Ezeket a </w:t>
      </w:r>
      <w:proofErr w:type="spellStart"/>
      <w:r>
        <w:rPr>
          <w:rFonts w:asciiTheme="minorHAnsi" w:hAnsiTheme="minorHAnsi" w:cstheme="minorHAnsi"/>
        </w:rPr>
        <w:t>CRR</w:t>
      </w:r>
      <w:proofErr w:type="spellEnd"/>
      <w:r>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w:t>
      </w:r>
      <w:proofErr w:type="spellStart"/>
      <w:r w:rsidR="001326FF" w:rsidRPr="006C72EB">
        <w:rPr>
          <w:rFonts w:asciiTheme="minorHAnsi" w:hAnsiTheme="minorHAnsi" w:cstheme="minorHAnsi"/>
        </w:rPr>
        <w:t>IFRS</w:t>
      </w:r>
      <w:proofErr w:type="spellEnd"/>
      <w:r w:rsidR="001326FF" w:rsidRPr="006C72EB">
        <w:rPr>
          <w:rFonts w:asciiTheme="minorHAnsi" w:hAnsiTheme="minorHAnsi" w:cstheme="minorHAnsi"/>
        </w:rPr>
        <w:t xml:space="preserve">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223"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w:t>
      </w:r>
      <w:proofErr w:type="spellStart"/>
      <w:r w:rsidRPr="006C72EB">
        <w:rPr>
          <w:rFonts w:asciiTheme="minorHAnsi" w:hAnsiTheme="minorHAnsi" w:cstheme="minorHAnsi"/>
        </w:rPr>
        <w:t>LGD</w:t>
      </w:r>
      <w:proofErr w:type="spellEnd"/>
      <w:r w:rsidRPr="006C72EB">
        <w:rPr>
          <w:rFonts w:asciiTheme="minorHAnsi" w:hAnsiTheme="minorHAnsi" w:cstheme="minorHAnsi"/>
        </w:rPr>
        <w:t>)</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223"/>
      <w:r w:rsidRPr="006C72EB">
        <w:rPr>
          <w:rFonts w:asciiTheme="minorHAnsi" w:hAnsiTheme="minorHAnsi" w:cstheme="minorHAnsi"/>
        </w:rPr>
        <w:t xml:space="preserve"> (</w:t>
      </w:r>
      <w:proofErr w:type="spellStart"/>
      <w:r w:rsidRPr="006C72EB">
        <w:rPr>
          <w:rFonts w:asciiTheme="minorHAnsi" w:hAnsiTheme="minorHAnsi" w:cstheme="minorHAnsi"/>
        </w:rPr>
        <w:t>PD</w:t>
      </w:r>
      <w:proofErr w:type="spellEnd"/>
      <w:r w:rsidRPr="006C72EB">
        <w:rPr>
          <w:rFonts w:asciiTheme="minorHAnsi" w:hAnsiTheme="minorHAnsi" w:cstheme="minorHAnsi"/>
        </w:rPr>
        <w:t>)”</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224"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w:t>
      </w:r>
      <w:proofErr w:type="spellStart"/>
      <w:r w:rsidRPr="006C72EB">
        <w:rPr>
          <w:rFonts w:asciiTheme="minorHAnsi" w:hAnsiTheme="minorHAnsi" w:cstheme="minorHAnsi"/>
          <w:b/>
        </w:rPr>
        <w:t>LGD</w:t>
      </w:r>
      <w:proofErr w:type="spellEnd"/>
      <w:r w:rsidRPr="006C72EB">
        <w:rPr>
          <w:rFonts w:asciiTheme="minorHAnsi" w:hAnsiTheme="minorHAnsi" w:cstheme="minorHAnsi"/>
          <w:b/>
        </w:rPr>
        <w:t>)”</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w:t>
      </w:r>
      <w:proofErr w:type="spellStart"/>
      <w:r w:rsidRPr="006C72EB">
        <w:rPr>
          <w:rFonts w:asciiTheme="minorHAnsi" w:hAnsiTheme="minorHAnsi" w:cstheme="minorHAnsi"/>
          <w:b/>
        </w:rPr>
        <w:t>PD</w:t>
      </w:r>
      <w:proofErr w:type="spellEnd"/>
      <w:r w:rsidRPr="006C72EB">
        <w:rPr>
          <w:rFonts w:asciiTheme="minorHAnsi" w:hAnsiTheme="minorHAnsi" w:cstheme="minorHAnsi"/>
          <w:b/>
        </w:rPr>
        <w:t>)”</w:t>
      </w:r>
      <w:r w:rsidRPr="006C72EB">
        <w:rPr>
          <w:rFonts w:asciiTheme="minorHAnsi" w:hAnsiTheme="minorHAnsi" w:cstheme="minorHAnsi"/>
        </w:rPr>
        <w:t xml:space="preserve"> mezők </w:t>
      </w:r>
      <w:proofErr w:type="spellStart"/>
      <w:r w:rsidR="00532705" w:rsidRPr="006C72EB">
        <w:rPr>
          <w:rFonts w:asciiTheme="minorHAnsi" w:hAnsiTheme="minorHAnsi" w:cstheme="minorHAnsi"/>
        </w:rPr>
        <w:t>INSTK</w:t>
      </w:r>
      <w:proofErr w:type="spellEnd"/>
      <w:r w:rsidR="00532705" w:rsidRPr="006C72EB">
        <w:rPr>
          <w:rFonts w:asciiTheme="minorHAnsi" w:hAnsiTheme="minorHAnsi" w:cstheme="minorHAnsi"/>
        </w:rPr>
        <w:t xml:space="preserve">/INSTR instrumentum szinten jelentendők, </w:t>
      </w:r>
      <w:r w:rsidRPr="006C72EB">
        <w:rPr>
          <w:rFonts w:asciiTheme="minorHAnsi" w:hAnsiTheme="minorHAnsi" w:cstheme="minorHAnsi"/>
        </w:rPr>
        <w:t xml:space="preserve">az alábbi módon kalkulálandók: </w:t>
      </w:r>
      <w:bookmarkEnd w:id="224"/>
      <w:r w:rsidRPr="006C72EB">
        <w:rPr>
          <w:rFonts w:asciiTheme="minorHAnsi" w:hAnsiTheme="minorHAnsi" w:cstheme="minorHAnsi"/>
        </w:rPr>
        <w:t xml:space="preserve">mivel az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-t (pl. ha csak veszteségrátával kalkulál), ezért egy egységesített módszertan alapján kalkulálandó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minden intézmény és ügylet esetében (tehát NEM az értékvesztésképzés során alkalmazott közvetlen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alkalmaz, akár ügyletenként, akár életciklus és kockázati jellemzők alapján meghatározott </w:t>
      </w:r>
      <w:proofErr w:type="spellStart"/>
      <w:r w:rsidRPr="006C72EB">
        <w:rPr>
          <w:rFonts w:asciiTheme="minorHAnsi" w:hAnsiTheme="minorHAnsi" w:cstheme="minorHAnsi"/>
        </w:rPr>
        <w:t>poolok</w:t>
      </w:r>
      <w:proofErr w:type="spellEnd"/>
      <w:r w:rsidRPr="006C72EB">
        <w:rPr>
          <w:rFonts w:asciiTheme="minorHAnsi" w:hAnsiTheme="minorHAnsi" w:cstheme="minorHAnsi"/>
        </w:rPr>
        <w:t xml:space="preserve">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alkalmazott várható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 (egyedi vagy </w:t>
      </w:r>
      <w:proofErr w:type="spellStart"/>
      <w:r w:rsidRPr="006C72EB">
        <w:rPr>
          <w:rFonts w:asciiTheme="minorHAnsi" w:hAnsiTheme="minorHAnsi" w:cstheme="minorHAnsi"/>
        </w:rPr>
        <w:t>pool</w:t>
      </w:r>
      <w:proofErr w:type="spellEnd"/>
      <w:r w:rsidRPr="006C72EB">
        <w:rPr>
          <w:rFonts w:asciiTheme="minorHAnsi" w:hAnsiTheme="minorHAnsi" w:cstheme="minorHAnsi"/>
        </w:rPr>
        <w:t>)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w:t>
      </w:r>
      <w:proofErr w:type="gramStart"/>
      <w:r w:rsidRPr="006C72EB">
        <w:rPr>
          <w:rFonts w:asciiTheme="minorHAnsi" w:hAnsiTheme="minorHAnsi" w:cstheme="minorHAnsi"/>
        </w:rPr>
        <w:t>sum(</w:t>
      </w:r>
      <w:proofErr w:type="spellStart"/>
      <w:proofErr w:type="gramEnd"/>
      <w:r w:rsidRPr="006C72EB">
        <w:rPr>
          <w:rFonts w:asciiTheme="minorHAnsi" w:hAnsiTheme="minorHAnsi" w:cstheme="minorHAnsi"/>
        </w:rPr>
        <w:t>LGDi</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sum(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ahol </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az ügylet i időpontban mérlegen belüli amortizált bekerülési értékének összege és </w:t>
      </w:r>
      <w:proofErr w:type="spellStart"/>
      <w:r w:rsidRPr="006C72EB">
        <w:rPr>
          <w:rFonts w:asciiTheme="minorHAnsi" w:hAnsiTheme="minorHAnsi" w:cstheme="minorHAnsi"/>
        </w:rPr>
        <w:t>PV</w:t>
      </w:r>
      <w:proofErr w:type="spellEnd"/>
      <w:r w:rsidRPr="006C72EB">
        <w:rPr>
          <w:rFonts w:asciiTheme="minorHAnsi" w:hAnsiTheme="minorHAnsi" w:cstheme="minorHAnsi"/>
        </w:rPr>
        <w:t xml:space="preserve">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Ha az intézmény nem számol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úgy a </w:t>
      </w:r>
      <w:proofErr w:type="spellStart"/>
      <w:r w:rsidRPr="006C72EB">
        <w:rPr>
          <w:rFonts w:asciiTheme="minorHAnsi" w:hAnsiTheme="minorHAnsi" w:cstheme="minorHAnsi"/>
        </w:rPr>
        <w:t>II.a</w:t>
      </w:r>
      <w:proofErr w:type="spellEnd"/>
      <w:r w:rsidRPr="006C72EB">
        <w:rPr>
          <w:rFonts w:asciiTheme="minorHAnsi" w:hAnsiTheme="minorHAnsi" w:cstheme="minorHAnsi"/>
        </w:rPr>
        <w:t>.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xml:space="preserve">/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23669C60"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nem alkalmaz, de ügyletenként vagy életciklus és kockázati jellemzők alapján meghatározott </w:t>
      </w:r>
      <w:proofErr w:type="spellStart"/>
      <w:r w:rsidRPr="006C72EB">
        <w:rPr>
          <w:rFonts w:asciiTheme="minorHAnsi" w:hAnsiTheme="minorHAnsi" w:cstheme="minorHAnsi"/>
        </w:rPr>
        <w:t>poolokra</w:t>
      </w:r>
      <w:proofErr w:type="spellEnd"/>
      <w:r w:rsidRPr="006C72EB">
        <w:rPr>
          <w:rFonts w:asciiTheme="minorHAnsi" w:hAnsiTheme="minorHAnsi" w:cstheme="minorHAnsi"/>
        </w:rPr>
        <w:t xml:space="preserve"> (részportfóliókra) valamilyen veszteségráta (</w:t>
      </w:r>
      <w:proofErr w:type="spellStart"/>
      <w:r w:rsidRPr="006C72EB">
        <w:rPr>
          <w:rFonts w:asciiTheme="minorHAnsi" w:hAnsiTheme="minorHAnsi" w:cstheme="minorHAnsi"/>
        </w:rPr>
        <w:t>loan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loss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rate</w:t>
      </w:r>
      <w:proofErr w:type="spellEnd"/>
      <w:r w:rsidRPr="006C72EB">
        <w:rPr>
          <w:rFonts w:asciiTheme="minorHAnsi" w:hAnsiTheme="minorHAnsi" w:cstheme="minorHAnsi"/>
        </w:rPr>
        <w:t>)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 mindenkori biztosítéki értékek és </w:t>
      </w:r>
      <w:proofErr w:type="spellStart"/>
      <w:r w:rsidRPr="006C72EB">
        <w:rPr>
          <w:rFonts w:asciiTheme="minorHAnsi" w:hAnsiTheme="minorHAnsi" w:cstheme="minorHAnsi"/>
        </w:rPr>
        <w:t>megtérülések</w:t>
      </w:r>
      <w:proofErr w:type="spellEnd"/>
      <w:r w:rsidRPr="006C72EB">
        <w:rPr>
          <w:rFonts w:asciiTheme="minorHAnsi" w:hAnsiTheme="minorHAnsi" w:cstheme="minorHAnsi"/>
        </w:rPr>
        <w:t xml:space="preserve">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 xml:space="preserve">Amennyiben az instrumentum a mérlegben még nem szerepel (azaz az instrumentum még csak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létezik és nem került INSTR instrumentum hozzá kapcsolódóan megnyitásra vagy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proofErr w:type="spellStart"/>
      <w:r w:rsidR="00E625CC" w:rsidRPr="006C72EB">
        <w:rPr>
          <w:rFonts w:asciiTheme="minorHAnsi" w:hAnsiTheme="minorHAnsi" w:cstheme="minorHAnsi"/>
        </w:rPr>
        <w:t>PD</w:t>
      </w:r>
      <w:proofErr w:type="spellEnd"/>
      <w:r w:rsidR="00E625CC" w:rsidRPr="006C72EB">
        <w:rPr>
          <w:rFonts w:asciiTheme="minorHAnsi" w:hAnsiTheme="minorHAnsi" w:cstheme="minorHAnsi"/>
        </w:rPr>
        <w:t xml:space="preserve">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w:t>
      </w:r>
      <w:proofErr w:type="spellStart"/>
      <w:r w:rsidR="00936B7F" w:rsidRPr="006C72EB">
        <w:rPr>
          <w:rFonts w:asciiTheme="minorHAnsi" w:hAnsiTheme="minorHAnsi" w:cstheme="minorHAnsi"/>
          <w:b/>
        </w:rPr>
        <w:t>CCF</w:t>
      </w:r>
      <w:proofErr w:type="spellEnd"/>
      <w:r w:rsidR="00936B7F" w:rsidRPr="006C72EB">
        <w:rPr>
          <w:rFonts w:asciiTheme="minorHAnsi" w:hAnsiTheme="minorHAnsi" w:cstheme="minorHAnsi"/>
          <w:b/>
        </w:rPr>
        <w:t>)</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w:t>
      </w:r>
      <w:proofErr w:type="spellStart"/>
      <w:r w:rsidR="0028326A" w:rsidRPr="006C72EB">
        <w:rPr>
          <w:rFonts w:asciiTheme="minorHAnsi" w:hAnsiTheme="minorHAnsi" w:cstheme="minorHAnsi"/>
        </w:rPr>
        <w:t>INSTN</w:t>
      </w:r>
      <w:proofErr w:type="spellEnd"/>
      <w:r w:rsidR="0028326A" w:rsidRPr="006C72EB">
        <w:rPr>
          <w:rFonts w:asciiTheme="minorHAnsi" w:hAnsiTheme="minorHAnsi" w:cstheme="minorHAnsi"/>
        </w:rPr>
        <w:t xml:space="preserve">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225" w:name="_Hlk143173481"/>
      <w:r w:rsidRPr="006E1777">
        <w:t xml:space="preserve">2023. december vonatkozási időtől kezdődően 9 új mező kerül beépítésre az </w:t>
      </w:r>
      <w:proofErr w:type="spellStart"/>
      <w:r w:rsidRPr="006E1777">
        <w:t>INSTN</w:t>
      </w:r>
      <w:proofErr w:type="spellEnd"/>
      <w:r w:rsidRPr="006E1777">
        <w:t xml:space="preserve"> táblába a 2. pilléres tőkekövetelmény számításra vonatkozóan. </w:t>
      </w:r>
      <w:r w:rsidR="0079306E" w:rsidRPr="006E1777">
        <w:t xml:space="preserve">Ezeket a </w:t>
      </w:r>
      <w:proofErr w:type="spellStart"/>
      <w:r w:rsidR="0079306E" w:rsidRPr="006E1777">
        <w:t>CRR</w:t>
      </w:r>
      <w:proofErr w:type="spellEnd"/>
      <w:r w:rsidR="0079306E" w:rsidRPr="006E1777">
        <w:t xml:space="preserve"> alapú mezőket a hitelintézeti fióktelepeknek abban az esetben kell jelenteniük, amennyiben az adatok rendelkezésre állnak.</w:t>
      </w:r>
      <w:bookmarkEnd w:id="225"/>
      <w:r w:rsidR="0079306E" w:rsidRPr="006E1777">
        <w:t xml:space="preserve"> A mezőket a teljes állományra vonatkozóan szükséges tölteni</w:t>
      </w:r>
      <w:r w:rsidR="00231E7D" w:rsidRPr="006E1777">
        <w:t>.</w:t>
      </w:r>
      <w:bookmarkStart w:id="226" w:name="_Toc96593140"/>
      <w:bookmarkStart w:id="227" w:name="_Toc96593141"/>
      <w:bookmarkStart w:id="228" w:name="_Toc96593142"/>
      <w:bookmarkStart w:id="229" w:name="_Toc64967392"/>
      <w:bookmarkEnd w:id="226"/>
      <w:bookmarkEnd w:id="227"/>
      <w:bookmarkEnd w:id="228"/>
      <w:r w:rsidR="006E1777">
        <w:t xml:space="preserve"> </w:t>
      </w:r>
    </w:p>
    <w:p w14:paraId="64E21C8B" w14:textId="4B335C60" w:rsidR="00767E83" w:rsidRPr="006E1777" w:rsidRDefault="00767E83" w:rsidP="006E1777">
      <w:pPr>
        <w:pStyle w:val="Heading2"/>
        <w:rPr>
          <w:rFonts w:asciiTheme="minorHAnsi" w:hAnsiTheme="minorHAnsi" w:cstheme="minorHAnsi"/>
          <w:sz w:val="20"/>
          <w:szCs w:val="20"/>
        </w:rPr>
      </w:pPr>
      <w:bookmarkStart w:id="230" w:name="_Toc149902013"/>
      <w:bookmarkStart w:id="231" w:name="_Toc137117996"/>
      <w:r w:rsidRPr="006E1777">
        <w:rPr>
          <w:rFonts w:asciiTheme="minorHAnsi" w:hAnsiTheme="minorHAnsi" w:cstheme="minorHAnsi"/>
          <w:sz w:val="20"/>
          <w:szCs w:val="20"/>
        </w:rPr>
        <w:t xml:space="preserve">A </w:t>
      </w:r>
      <w:proofErr w:type="spellStart"/>
      <w:r w:rsidRPr="006E1777">
        <w:rPr>
          <w:rFonts w:asciiTheme="minorHAnsi" w:hAnsiTheme="minorHAnsi" w:cstheme="minorHAnsi"/>
          <w:sz w:val="20"/>
          <w:szCs w:val="20"/>
        </w:rPr>
        <w:t>SZIND</w:t>
      </w:r>
      <w:proofErr w:type="spellEnd"/>
      <w:r w:rsidRPr="006E1777">
        <w:rPr>
          <w:rFonts w:asciiTheme="minorHAnsi" w:hAnsiTheme="minorHAnsi" w:cstheme="minorHAnsi"/>
          <w:sz w:val="20"/>
          <w:szCs w:val="20"/>
        </w:rPr>
        <w:t xml:space="preserve"> kódú tábla kitöltésével kapcsolatos tudnivalók</w:t>
      </w:r>
      <w:bookmarkEnd w:id="229"/>
      <w:bookmarkEnd w:id="230"/>
      <w:bookmarkEnd w:id="231"/>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minden esetben kell adatot jelenteni az alábbiak szerint, ha a megfigyelt szervezet részt vesz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Paragraph"/>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w:t>
      </w:r>
      <w:proofErr w:type="spellStart"/>
      <w:r w:rsidR="00767E83" w:rsidRPr="006C72EB">
        <w:rPr>
          <w:rFonts w:asciiTheme="minorHAnsi" w:hAnsiTheme="minorHAnsi" w:cstheme="minorHAnsi"/>
        </w:rPr>
        <w:t>szindikált</w:t>
      </w:r>
      <w:proofErr w:type="spellEnd"/>
      <w:r w:rsidR="00767E83" w:rsidRPr="006C72EB">
        <w:rPr>
          <w:rFonts w:asciiTheme="minorHAnsi" w:hAnsiTheme="minorHAnsi" w:cstheme="minorHAnsi"/>
        </w:rPr>
        <w:t xml:space="preserve">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 megfigyelt szervezet résztvevő valamely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hitelben – csak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azonosítója és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főszervezője-e?”, illetve „Az adatszolgáltató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fizető ügynök-e?” kérdésekre egy-egy „nem” válasz jelentendő</w:t>
      </w:r>
      <w:r w:rsidR="009C784F" w:rsidRPr="006C72EB">
        <w:rPr>
          <w:rFonts w:asciiTheme="minorHAnsi" w:hAnsiTheme="minorHAnsi" w:cstheme="minorHAnsi"/>
        </w:rPr>
        <w:t>, illetve jelezni kell, hogy a fizető ügynök nem rezidens-</w:t>
      </w:r>
      <w:proofErr w:type="gramStart"/>
      <w:r w:rsidR="009C784F" w:rsidRPr="006C72EB">
        <w:rPr>
          <w:rFonts w:asciiTheme="minorHAnsi" w:hAnsiTheme="minorHAnsi" w:cstheme="minorHAnsi"/>
        </w:rPr>
        <w:t>e.</w:t>
      </w:r>
      <w:proofErr w:type="gramEnd"/>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w:t>
      </w:r>
      <w:proofErr w:type="spellStart"/>
      <w:r w:rsidR="00DE34C6" w:rsidRPr="006C72EB">
        <w:rPr>
          <w:rFonts w:asciiTheme="minorHAnsi" w:hAnsiTheme="minorHAnsi" w:cstheme="minorHAnsi"/>
        </w:rPr>
        <w:t>Szindikált</w:t>
      </w:r>
      <w:proofErr w:type="spellEnd"/>
      <w:r w:rsidR="00DE34C6" w:rsidRPr="006C72EB">
        <w:rPr>
          <w:rFonts w:asciiTheme="minorHAnsi" w:hAnsiTheme="minorHAnsi" w:cstheme="minorHAnsi"/>
        </w:rPr>
        <w:t xml:space="preserve">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hiteleknek egy olyan azonosító kódot kell adni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 xml:space="preserve">-t, ha az adatszolgáltató nem főszervezőként, hanem fizető ügynökként jelent. Ez az attribútum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 jelentésre kötelezett főszervezők által a tagokkal megosztott azonosító.</w:t>
      </w:r>
      <w:r w:rsidR="000433C8">
        <w:rPr>
          <w:rFonts w:asciiTheme="minorHAnsi" w:hAnsiTheme="minorHAnsi" w:cstheme="minorHAnsi"/>
        </w:rPr>
        <w:t xml:space="preserve"> </w:t>
      </w:r>
      <w:bookmarkStart w:id="232" w:name="_Hlk144369311"/>
      <w:r w:rsidR="000433C8">
        <w:rPr>
          <w:rFonts w:asciiTheme="minorHAnsi" w:hAnsiTheme="minorHAnsi" w:cstheme="minorHAnsi"/>
        </w:rPr>
        <w:t xml:space="preserve">Amennyiben a főszervezőnek/hitelügynöknek nincs </w:t>
      </w:r>
      <w:proofErr w:type="spellStart"/>
      <w:r w:rsidR="000433C8">
        <w:rPr>
          <w:rFonts w:asciiTheme="minorHAnsi" w:hAnsiTheme="minorHAnsi" w:cstheme="minorHAnsi"/>
        </w:rPr>
        <w:t>BIC</w:t>
      </w:r>
      <w:proofErr w:type="spellEnd"/>
      <w:r w:rsidR="000433C8">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a hitelintézeti szektorból történő kikerülése miatt nem kell módosítani a már meglévő </w:t>
      </w:r>
      <w:proofErr w:type="spellStart"/>
      <w:r w:rsidR="009B173F">
        <w:rPr>
          <w:rFonts w:asciiTheme="minorHAnsi" w:hAnsiTheme="minorHAnsi" w:cstheme="minorHAnsi"/>
        </w:rPr>
        <w:t>szindikált</w:t>
      </w:r>
      <w:proofErr w:type="spellEnd"/>
      <w:r w:rsidR="009B173F">
        <w:rPr>
          <w:rFonts w:asciiTheme="minorHAnsi" w:hAnsiTheme="minorHAnsi" w:cstheme="minorHAnsi"/>
        </w:rPr>
        <w:t xml:space="preserve"> hitel azonosítót, a korábbi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képzett azonosító jelentendő a későbbiekben is.</w:t>
      </w:r>
    </w:p>
    <w:bookmarkEnd w:id="232"/>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indult, akkor a „</w:t>
      </w:r>
      <w:proofErr w:type="spellStart"/>
      <w:r w:rsidR="007746CA" w:rsidRPr="006C72EB">
        <w:rPr>
          <w:rFonts w:asciiTheme="minorHAnsi" w:hAnsiTheme="minorHAnsi" w:cstheme="minorHAnsi"/>
        </w:rPr>
        <w:t>Szindikált</w:t>
      </w:r>
      <w:proofErr w:type="spellEnd"/>
      <w:r w:rsidR="007746CA" w:rsidRPr="006C72EB">
        <w:rPr>
          <w:rFonts w:asciiTheme="minorHAnsi" w:hAnsiTheme="minorHAnsi" w:cstheme="minorHAnsi"/>
        </w:rPr>
        <w:t xml:space="preserve"> szerződés azonosító” mezőben a képzett kód végére 01, 02, </w:t>
      </w:r>
      <w:proofErr w:type="gramStart"/>
      <w:r w:rsidR="007746CA" w:rsidRPr="006C72EB">
        <w:rPr>
          <w:rFonts w:asciiTheme="minorHAnsi" w:hAnsiTheme="minorHAnsi" w:cstheme="minorHAnsi"/>
        </w:rPr>
        <w:t>03,</w:t>
      </w:r>
      <w:proofErr w:type="gramEnd"/>
      <w:r w:rsidR="007746CA" w:rsidRPr="006C72EB">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w:t>
      </w:r>
      <w:proofErr w:type="spellStart"/>
      <w:r w:rsidR="00A672E2" w:rsidRPr="006C72EB">
        <w:rPr>
          <w:rFonts w:asciiTheme="minorHAnsi" w:hAnsiTheme="minorHAnsi" w:cstheme="minorHAnsi"/>
        </w:rPr>
        <w:t>szindikált</w:t>
      </w:r>
      <w:proofErr w:type="spellEnd"/>
      <w:r w:rsidR="00A672E2" w:rsidRPr="006C72EB">
        <w:rPr>
          <w:rFonts w:asciiTheme="minorHAnsi" w:hAnsiTheme="minorHAnsi" w:cstheme="minorHAnsi"/>
        </w:rPr>
        <w:t xml:space="preserve">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proofErr w:type="gramStart"/>
      <w:r w:rsidR="005A3C02" w:rsidRPr="006C72EB">
        <w:rPr>
          <w:rFonts w:asciiTheme="minorHAnsi" w:hAnsiTheme="minorHAnsi" w:cstheme="minorHAnsi"/>
        </w:rPr>
        <w:t>AT</w:t>
      </w:r>
      <w:r w:rsidR="00A672E2" w:rsidRPr="006C72EB">
        <w:rPr>
          <w:rFonts w:asciiTheme="minorHAnsi" w:hAnsiTheme="minorHAnsi" w:cstheme="minorHAnsi"/>
        </w:rPr>
        <w:t>GIBAATWGXXX2017100603,</w:t>
      </w:r>
      <w:proofErr w:type="gramEnd"/>
      <w:r w:rsidR="00A672E2" w:rsidRPr="006C72EB">
        <w:rPr>
          <w:rFonts w:asciiTheme="minorHAnsi" w:hAnsiTheme="minorHAnsi" w:cstheme="minorHAnsi"/>
        </w:rPr>
        <w:t xml:space="preserve">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kódú táblában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főszervezője/fizető ügynöke le kell jelentse a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233" w:name="_Hlk20319246"/>
      <w:r w:rsidRPr="006C72EB">
        <w:rPr>
          <w:rFonts w:asciiTheme="minorHAnsi" w:hAnsiTheme="minorHAnsi" w:cstheme="minorHAnsi"/>
        </w:rPr>
        <w:t xml:space="preserve">Amennyiben egy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w:t>
      </w:r>
      <w:proofErr w:type="spellStart"/>
      <w:r w:rsidR="005832AD" w:rsidRPr="006C72EB">
        <w:rPr>
          <w:rFonts w:asciiTheme="minorHAnsi" w:hAnsiTheme="minorHAnsi" w:cstheme="minorHAnsi"/>
        </w:rPr>
        <w:t>SZIND</w:t>
      </w:r>
      <w:proofErr w:type="spellEnd"/>
      <w:r w:rsidR="005832AD" w:rsidRPr="006C72EB">
        <w:rPr>
          <w:rFonts w:asciiTheme="minorHAnsi" w:hAnsiTheme="minorHAnsi" w:cstheme="minorHAnsi"/>
        </w:rPr>
        <w:t xml:space="preserve">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w:t>
      </w:r>
      <w:proofErr w:type="spellStart"/>
      <w:r w:rsidR="004F4755" w:rsidRPr="006C72EB">
        <w:rPr>
          <w:rFonts w:asciiTheme="minorHAnsi" w:hAnsiTheme="minorHAnsi" w:cstheme="minorHAnsi"/>
        </w:rPr>
        <w:t>SZIND</w:t>
      </w:r>
      <w:proofErr w:type="spellEnd"/>
      <w:r w:rsidR="004F4755" w:rsidRPr="006C72EB">
        <w:rPr>
          <w:rFonts w:asciiTheme="minorHAnsi" w:hAnsiTheme="minorHAnsi" w:cstheme="minorHAnsi"/>
        </w:rPr>
        <w:t xml:space="preserve"> táblát jelenteni, amely a </w:t>
      </w:r>
      <w:proofErr w:type="spellStart"/>
      <w:r w:rsidR="004F4755" w:rsidRPr="006C72EB">
        <w:rPr>
          <w:rFonts w:asciiTheme="minorHAnsi" w:hAnsiTheme="minorHAnsi" w:cstheme="minorHAnsi"/>
        </w:rPr>
        <w:t>KHR</w:t>
      </w:r>
      <w:proofErr w:type="spellEnd"/>
      <w:r w:rsidR="004F4755" w:rsidRPr="006C72EB">
        <w:rPr>
          <w:rFonts w:asciiTheme="minorHAnsi" w:hAnsiTheme="minorHAnsi" w:cstheme="minorHAnsi"/>
        </w:rPr>
        <w:t xml:space="preserve">-ben is lejelenti a </w:t>
      </w:r>
      <w:proofErr w:type="spellStart"/>
      <w:r w:rsidR="004F4755" w:rsidRPr="006C72EB">
        <w:rPr>
          <w:rFonts w:asciiTheme="minorHAnsi" w:hAnsiTheme="minorHAnsi" w:cstheme="minorHAnsi"/>
        </w:rPr>
        <w:t>szindikált</w:t>
      </w:r>
      <w:proofErr w:type="spellEnd"/>
      <w:r w:rsidR="004F4755" w:rsidRPr="006C72EB">
        <w:rPr>
          <w:rFonts w:asciiTheme="minorHAnsi" w:hAnsiTheme="minorHAnsi" w:cstheme="minorHAnsi"/>
        </w:rPr>
        <w:t xml:space="preserve"> hitel teljes összegét. </w:t>
      </w:r>
      <w:r w:rsidR="005832AD" w:rsidRPr="006C72EB">
        <w:rPr>
          <w:rFonts w:asciiTheme="minorHAnsi" w:hAnsiTheme="minorHAnsi" w:cstheme="minorHAnsi"/>
        </w:rPr>
        <w:t>A többi főszervező a „Főszervező-e” kérdésre „</w:t>
      </w:r>
      <w:proofErr w:type="gramStart"/>
      <w:r w:rsidR="005832AD" w:rsidRPr="006C72EB">
        <w:rPr>
          <w:rFonts w:asciiTheme="minorHAnsi" w:hAnsiTheme="minorHAnsi" w:cstheme="minorHAnsi"/>
        </w:rPr>
        <w:t>nem”-</w:t>
      </w:r>
      <w:proofErr w:type="spellStart"/>
      <w:proofErr w:type="gramEnd"/>
      <w:r w:rsidR="005832AD" w:rsidRPr="006C72EB">
        <w:rPr>
          <w:rFonts w:asciiTheme="minorHAnsi" w:hAnsiTheme="minorHAnsi" w:cstheme="minorHAnsi"/>
        </w:rPr>
        <w:t>et</w:t>
      </w:r>
      <w:proofErr w:type="spellEnd"/>
      <w:r w:rsidR="005832AD" w:rsidRPr="006C72EB">
        <w:rPr>
          <w:rFonts w:asciiTheme="minorHAnsi" w:hAnsiTheme="minorHAnsi" w:cstheme="minorHAnsi"/>
        </w:rPr>
        <w:t xml:space="preserve"> kell jelentsen. </w:t>
      </w:r>
      <w:bookmarkEnd w:id="233"/>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jelentés során a belföldi főszervezőnek külön instrumentumként kell majd lejelenteni a külföldi, nem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tagország partner részesedését, ezt azonban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 előtt nem kérjük be. </w:t>
      </w:r>
      <w:bookmarkStart w:id="234" w:name="_Hlk117439"/>
      <w:r w:rsidR="00C67620" w:rsidRPr="006C72EB">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34"/>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 xml:space="preserve">Klubhitelek esetén – mivel ekkor nincs főszervező – minden résztvevőnek jelentenie kell a klubhitel összegét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-kódja alapján képzik az egységes azonosítót. Az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táblákban a saját könyveknek megfelelően kell szerepeltetni az instrumentumokat.</w:t>
      </w:r>
    </w:p>
    <w:p w14:paraId="7C11EF64" w14:textId="43E328D9" w:rsidR="0091743A" w:rsidRPr="006C72EB" w:rsidRDefault="0091743A" w:rsidP="008E587A">
      <w:pPr>
        <w:pStyle w:val="Heading2"/>
        <w:keepNext/>
        <w:rPr>
          <w:rFonts w:asciiTheme="minorHAnsi" w:hAnsiTheme="minorHAnsi" w:cstheme="minorHAnsi"/>
          <w:sz w:val="20"/>
          <w:szCs w:val="20"/>
        </w:rPr>
      </w:pPr>
      <w:bookmarkStart w:id="235" w:name="_Toc64967393"/>
      <w:bookmarkStart w:id="236" w:name="_Toc149902014"/>
      <w:bookmarkStart w:id="237" w:name="_Toc137117997"/>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35"/>
      <w:bookmarkEnd w:id="236"/>
      <w:bookmarkEnd w:id="237"/>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proofErr w:type="spellStart"/>
      <w:r w:rsidR="002156BD" w:rsidRPr="006C72EB">
        <w:rPr>
          <w:rFonts w:asciiTheme="minorHAnsi" w:hAnsiTheme="minorHAnsi" w:cstheme="minorHAnsi"/>
        </w:rPr>
        <w:t>FEDE</w:t>
      </w:r>
      <w:proofErr w:type="spellEnd"/>
      <w:r w:rsidR="002156BD" w:rsidRPr="006C72EB">
        <w:rPr>
          <w:rFonts w:asciiTheme="minorHAnsi" w:hAnsiTheme="minorHAnsi" w:cstheme="minorHAnsi"/>
        </w:rPr>
        <w:t xml:space="preserve"> és </w:t>
      </w:r>
      <w:proofErr w:type="spellStart"/>
      <w:r w:rsidR="002156BD" w:rsidRPr="006C72EB">
        <w:rPr>
          <w:rFonts w:asciiTheme="minorHAnsi" w:hAnsiTheme="minorHAnsi" w:cstheme="minorHAnsi"/>
        </w:rPr>
        <w:t>FEDA</w:t>
      </w:r>
      <w:proofErr w:type="spellEnd"/>
      <w:r w:rsidR="002156BD" w:rsidRPr="006C72EB">
        <w:rPr>
          <w:rFonts w:asciiTheme="minorHAnsi" w:hAnsiTheme="minorHAnsi" w:cstheme="minorHAnsi"/>
        </w:rPr>
        <w:t xml:space="preserve">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INSTR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 adott fedezet befogadáskori jellemzőit, értékadatait,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 fedezetek eredeti adatai minden adatszolgáltatásban jelentendők, nemcsak a fedezet befogadásakor. </w:t>
      </w:r>
      <w:r w:rsidR="00AF624B" w:rsidRPr="006C72EB">
        <w:rPr>
          <w:rFonts w:asciiTheme="minorHAnsi" w:hAnsiTheme="minorHAnsi" w:cstheme="minorHAnsi"/>
        </w:rPr>
        <w:t xml:space="preserve">Az egyedileg azonosítható fedezetek esetében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w:t>
      </w:r>
      <w:proofErr w:type="spellStart"/>
      <w:r w:rsidR="00E8786F" w:rsidRPr="006C72EB">
        <w:rPr>
          <w:rFonts w:asciiTheme="minorHAnsi" w:hAnsiTheme="minorHAnsi" w:cstheme="minorHAnsi"/>
        </w:rPr>
        <w:t>értékadatokat</w:t>
      </w:r>
      <w:proofErr w:type="spellEnd"/>
      <w:r w:rsidR="00E8786F" w:rsidRPr="006C72EB">
        <w:rPr>
          <w:rFonts w:asciiTheme="minorHAnsi" w:hAnsiTheme="minorHAnsi" w:cstheme="minorHAnsi"/>
        </w:rPr>
        <w:t xml:space="preserve"> a teljes fedezetcsoportra vonatkozóan kell szerepeltetni, a leíró adatok (pl. ingatlan típusa, fizikai </w:t>
      </w:r>
      <w:proofErr w:type="gramStart"/>
      <w:r w:rsidR="00E8786F" w:rsidRPr="006C72EB">
        <w:rPr>
          <w:rFonts w:asciiTheme="minorHAnsi" w:hAnsiTheme="minorHAnsi" w:cstheme="minorHAnsi"/>
        </w:rPr>
        <w:t>elhelyezkedése</w:t>
      </w:r>
      <w:r w:rsidR="00B6098E" w:rsidRPr="006C72EB">
        <w:rPr>
          <w:rFonts w:asciiTheme="minorHAnsi" w:hAnsiTheme="minorHAnsi" w:cstheme="minorHAnsi"/>
        </w:rPr>
        <w:t>,</w:t>
      </w:r>
      <w:proofErr w:type="gramEnd"/>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a kapcsolódó fedezetek teljeskörűen (értéktől függetlenül) jelentendőek</w:t>
      </w:r>
      <w:r w:rsidRPr="006C72EB">
        <w:rPr>
          <w:rFonts w:asciiTheme="minorHAnsi" w:hAnsiTheme="minorHAnsi" w:cstheme="minorHAnsi"/>
        </w:rPr>
        <w:t xml:space="preserve">. Megszűnt instrumentumhoz nem kell fedezetet jelenteni. 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és </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megfelelőségtől függetlenül. Az adott fedezet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megfelelőségét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4DC08017" w14:textId="51E14534"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38"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7A7F85">
        <w:t>FEDA.FED_AKT_ERTEKBECSLES_NAP</w:t>
      </w:r>
      <w:proofErr w:type="spellEnd"/>
      <w:r w:rsidR="00FB6C85" w:rsidRPr="007A7F85">
        <w:t xml:space="preserve">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38"/>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w:t>
      </w:r>
      <w:proofErr w:type="spellStart"/>
      <w:r w:rsidR="008B7DF0" w:rsidRPr="006C72EB">
        <w:rPr>
          <w:rFonts w:asciiTheme="minorHAnsi" w:hAnsiTheme="minorHAnsi" w:cstheme="minorHAnsi"/>
        </w:rPr>
        <w:t>ek</w:t>
      </w:r>
      <w:proofErr w:type="spellEnd"/>
      <w:r w:rsidR="008B7DF0" w:rsidRPr="006C72EB">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 xml:space="preserve">Amennyiben valamely hitel mögött egy fedezet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25E70BC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lakóingatlanra utaló altípus kódérték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xml:space="preserve">, pl. lakópark építése a jogerős használatbavételi engedély megszerzéséig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főtípuson és </w:t>
      </w:r>
      <w:proofErr w:type="spellStart"/>
      <w:r w:rsidR="0022090F" w:rsidRPr="006C72EB">
        <w:rPr>
          <w:rFonts w:asciiTheme="minorHAnsi" w:eastAsia="Times New Roman" w:hAnsiTheme="minorHAnsi" w:cstheme="minorHAnsi"/>
        </w:rPr>
        <w:t>L_PARK</w:t>
      </w:r>
      <w:proofErr w:type="spellEnd"/>
      <w:r w:rsidR="0022090F" w:rsidRPr="006C72EB">
        <w:rPr>
          <w:rFonts w:asciiTheme="minorHAnsi" w:eastAsia="Times New Roman" w:hAnsiTheme="minorHAnsi" w:cstheme="minorHAnsi"/>
        </w:rPr>
        <w:t xml:space="preserve">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 xml:space="preserve">ingatlan típusának megfelelő kódértéket kell jelenteni a </w:t>
      </w:r>
      <w:proofErr w:type="spellStart"/>
      <w:r w:rsidR="001F165F" w:rsidRPr="006C72EB">
        <w:rPr>
          <w:rFonts w:asciiTheme="minorHAnsi" w:eastAsia="Times New Roman" w:hAnsiTheme="minorHAnsi" w:cstheme="minorHAnsi"/>
        </w:rPr>
        <w:t>FEDE</w:t>
      </w:r>
      <w:proofErr w:type="spellEnd"/>
      <w:r w:rsidR="001F165F" w:rsidRPr="006C72EB">
        <w:rPr>
          <w:rFonts w:asciiTheme="minorHAnsi" w:eastAsia="Times New Roman" w:hAnsiTheme="minorHAnsi" w:cstheme="minorHAnsi"/>
        </w:rPr>
        <w:t xml:space="preserve"> táblában</w:t>
      </w:r>
      <w:r w:rsidR="00D133C7" w:rsidRPr="006C72EB">
        <w:rPr>
          <w:rFonts w:asciiTheme="minorHAnsi" w:eastAsia="Times New Roman" w:hAnsiTheme="minorHAnsi" w:cstheme="minorHAnsi"/>
        </w:rPr>
        <w:t>.</w:t>
      </w:r>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6C72EB">
        <w:rPr>
          <w:rFonts w:asciiTheme="minorHAnsi" w:eastAsia="Times New Roman" w:hAnsiTheme="minorHAnsi" w:cstheme="minorHAnsi"/>
        </w:rPr>
        <w:t>ING_IRODA</w:t>
      </w:r>
      <w:proofErr w:type="spellEnd"/>
      <w:r w:rsidR="00F85B7F"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6C72EB">
        <w:rPr>
          <w:rFonts w:asciiTheme="minorHAnsi" w:eastAsia="Times New Roman" w:hAnsiTheme="minorHAnsi" w:cstheme="minorHAnsi"/>
        </w:rPr>
        <w:t>ING_KER</w:t>
      </w:r>
      <w:proofErr w:type="spellEnd"/>
      <w:r w:rsidR="00F85B7F" w:rsidRPr="006C72EB">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Pr="006C72EB"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2A79F39F" w14:textId="0544E100" w:rsidR="001216F1" w:rsidRDefault="00D178B2" w:rsidP="001216F1">
      <w:r w:rsidRPr="006C72EB">
        <w:rPr>
          <w:rFonts w:asciiTheme="minorHAnsi" w:hAnsiTheme="minorHAnsi" w:cstheme="minorHAnsi"/>
        </w:rPr>
        <w:t xml:space="preserve">2022. június vonatkozási időtől kezdődően beépítésre került 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és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táblákba egy-egy új mező: „</w:t>
      </w:r>
      <w:bookmarkStart w:id="239" w:name="_Hlk74695231"/>
      <w:r w:rsidRPr="006C72EB">
        <w:t>Ingatlan fedezet hitelbírálatkori piaci érték meghatározási módszere</w:t>
      </w:r>
      <w:bookmarkEnd w:id="239"/>
      <w:r w:rsidRPr="006C72EB">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6C72EB">
        <w:t>PM</w:t>
      </w:r>
      <w:proofErr w:type="spellEnd"/>
      <w:r w:rsidRPr="006C72EB">
        <w:t xml:space="preserve"> rendelet módosításának megfelelően lehetségessé válik a statisztikai alapú értékbecslések hitelkihelyezéskor történő alkalmazása ingatlanfedezetek esetén.</w:t>
      </w:r>
      <w:r w:rsidR="00126102" w:rsidRPr="006C72EB">
        <w:t xml:space="preserve"> A </w:t>
      </w:r>
      <w:proofErr w:type="spellStart"/>
      <w:r w:rsidR="00126102" w:rsidRPr="006C72EB">
        <w:t>FEDE</w:t>
      </w:r>
      <w:proofErr w:type="spellEnd"/>
      <w:r w:rsidR="00126102" w:rsidRPr="006C72EB">
        <w:t xml:space="preserv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HITREG-ben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w:t>
      </w:r>
      <w:proofErr w:type="spellStart"/>
      <w:r w:rsidR="001216F1">
        <w:t>FEDE</w:t>
      </w:r>
      <w:proofErr w:type="spellEnd"/>
      <w:r w:rsidR="001216F1">
        <w:t xml:space="preserve"> táblában a helyszíni szemle nélküli, a </w:t>
      </w:r>
      <w:r w:rsidR="001216F1">
        <w:rPr>
          <w:color w:val="000000"/>
          <w:lang w:val="en-GB"/>
        </w:rPr>
        <w:t xml:space="preserve">25/1997. (VIII.1.) </w:t>
      </w:r>
      <w:proofErr w:type="spellStart"/>
      <w:r w:rsidR="001216F1">
        <w:rPr>
          <w:color w:val="000000"/>
          <w:lang w:val="en-GB"/>
        </w:rPr>
        <w:t>számú</w:t>
      </w:r>
      <w:proofErr w:type="spellEnd"/>
      <w:r w:rsidR="001216F1">
        <w:rPr>
          <w:color w:val="000000"/>
          <w:lang w:val="en-GB"/>
        </w:rPr>
        <w:t xml:space="preserve">, a </w:t>
      </w:r>
      <w:proofErr w:type="spellStart"/>
      <w:r w:rsidR="001216F1">
        <w:rPr>
          <w:color w:val="000000"/>
          <w:lang w:val="en-GB"/>
        </w:rPr>
        <w:t>termőföldnek</w:t>
      </w:r>
      <w:proofErr w:type="spellEnd"/>
      <w:r w:rsidR="001216F1">
        <w:rPr>
          <w:color w:val="000000"/>
          <w:lang w:val="en-GB"/>
        </w:rPr>
        <w:t xml:space="preserve"> </w:t>
      </w:r>
      <w:proofErr w:type="spellStart"/>
      <w:r w:rsidR="001216F1">
        <w:rPr>
          <w:color w:val="000000"/>
          <w:lang w:val="en-GB"/>
        </w:rPr>
        <w:t>nem</w:t>
      </w:r>
      <w:proofErr w:type="spellEnd"/>
      <w:r w:rsidR="001216F1">
        <w:rPr>
          <w:color w:val="000000"/>
          <w:lang w:val="en-GB"/>
        </w:rPr>
        <w:t xml:space="preserve"> </w:t>
      </w:r>
      <w:proofErr w:type="spellStart"/>
      <w:r w:rsidR="001216F1">
        <w:rPr>
          <w:color w:val="000000"/>
          <w:lang w:val="en-GB"/>
        </w:rPr>
        <w:t>minősülő</w:t>
      </w:r>
      <w:proofErr w:type="spellEnd"/>
      <w:r w:rsidR="001216F1">
        <w:rPr>
          <w:color w:val="000000"/>
          <w:lang w:val="en-GB"/>
        </w:rPr>
        <w:t xml:space="preserve"> </w:t>
      </w:r>
      <w:proofErr w:type="spellStart"/>
      <w:r w:rsidR="001216F1">
        <w:rPr>
          <w:color w:val="000000"/>
          <w:lang w:val="en-GB"/>
        </w:rPr>
        <w:t>ingatlanok</w:t>
      </w:r>
      <w:proofErr w:type="spellEnd"/>
      <w:r w:rsidR="001216F1">
        <w:rPr>
          <w:color w:val="000000"/>
          <w:lang w:val="en-GB"/>
        </w:rPr>
        <w:t xml:space="preserve"> </w:t>
      </w:r>
      <w:proofErr w:type="spellStart"/>
      <w:r w:rsidR="001216F1">
        <w:rPr>
          <w:color w:val="000000"/>
          <w:lang w:val="en-GB"/>
        </w:rPr>
        <w:t>hitelbiztosítéki</w:t>
      </w:r>
      <w:proofErr w:type="spellEnd"/>
      <w:r w:rsidR="001216F1">
        <w:rPr>
          <w:color w:val="000000"/>
          <w:lang w:val="en-GB"/>
        </w:rPr>
        <w:t xml:space="preserve"> </w:t>
      </w:r>
      <w:proofErr w:type="spellStart"/>
      <w:r w:rsidR="001216F1">
        <w:rPr>
          <w:color w:val="000000"/>
          <w:lang w:val="en-GB"/>
        </w:rPr>
        <w:t>értékének</w:t>
      </w:r>
      <w:proofErr w:type="spellEnd"/>
      <w:r w:rsidR="001216F1">
        <w:rPr>
          <w:color w:val="000000"/>
          <w:lang w:val="en-GB"/>
        </w:rPr>
        <w:t xml:space="preserve"> </w:t>
      </w:r>
      <w:proofErr w:type="spellStart"/>
      <w:r w:rsidR="001216F1">
        <w:rPr>
          <w:color w:val="000000"/>
          <w:lang w:val="en-GB"/>
        </w:rPr>
        <w:t>meghatározására</w:t>
      </w:r>
      <w:proofErr w:type="spellEnd"/>
      <w:r w:rsidR="001216F1">
        <w:rPr>
          <w:color w:val="000000"/>
          <w:lang w:val="en-GB"/>
        </w:rPr>
        <w:t xml:space="preserve"> </w:t>
      </w:r>
      <w:proofErr w:type="spellStart"/>
      <w:r w:rsidR="001216F1">
        <w:rPr>
          <w:color w:val="000000"/>
          <w:lang w:val="en-GB"/>
        </w:rPr>
        <w:t>vonatkozó</w:t>
      </w:r>
      <w:proofErr w:type="spellEnd"/>
      <w:r w:rsidR="001216F1">
        <w:rPr>
          <w:color w:val="000000"/>
          <w:lang w:val="en-GB"/>
        </w:rPr>
        <w:t xml:space="preserve"> </w:t>
      </w:r>
      <w:proofErr w:type="spellStart"/>
      <w:r w:rsidR="001216F1">
        <w:rPr>
          <w:color w:val="000000"/>
          <w:lang w:val="en-GB"/>
        </w:rPr>
        <w:t>módszertani</w:t>
      </w:r>
      <w:proofErr w:type="spellEnd"/>
      <w:r w:rsidR="001216F1">
        <w:rPr>
          <w:color w:val="000000"/>
          <w:lang w:val="en-GB"/>
        </w:rPr>
        <w:t xml:space="preserve"> </w:t>
      </w:r>
      <w:proofErr w:type="spellStart"/>
      <w:r w:rsidR="001216F1">
        <w:rPr>
          <w:color w:val="000000"/>
          <w:lang w:val="en-GB"/>
        </w:rPr>
        <w:t>elvekről</w:t>
      </w:r>
      <w:proofErr w:type="spellEnd"/>
      <w:r w:rsidR="001216F1">
        <w:rPr>
          <w:color w:val="000000"/>
          <w:lang w:val="en-GB"/>
        </w:rPr>
        <w:t xml:space="preserve"> </w:t>
      </w:r>
      <w:proofErr w:type="spellStart"/>
      <w:r w:rsidR="001216F1">
        <w:rPr>
          <w:color w:val="000000"/>
          <w:lang w:val="en-GB"/>
        </w:rPr>
        <w:t>szóló</w:t>
      </w:r>
      <w:proofErr w:type="spellEnd"/>
      <w:r w:rsidR="001216F1">
        <w:rPr>
          <w:color w:val="000000"/>
          <w:lang w:val="en-GB"/>
        </w:rPr>
        <w:t xml:space="preserve"> PM </w:t>
      </w:r>
      <w:proofErr w:type="spellStart"/>
      <w:r w:rsidR="001216F1">
        <w:rPr>
          <w:color w:val="000000"/>
          <w:lang w:val="en-GB"/>
        </w:rPr>
        <w:t>rendelet</w:t>
      </w:r>
      <w:proofErr w:type="spellEnd"/>
      <w:r w:rsidR="001216F1">
        <w:rPr>
          <w:color w:val="000000"/>
          <w:lang w:val="en-GB"/>
        </w:rPr>
        <w:t xml:space="preserve"> </w:t>
      </w:r>
      <w:proofErr w:type="spellStart"/>
      <w:r w:rsidR="001216F1">
        <w:rPr>
          <w:color w:val="000000"/>
          <w:lang w:val="en-GB"/>
        </w:rPr>
        <w:t>szerinti</w:t>
      </w:r>
      <w:proofErr w:type="spellEnd"/>
      <w:r w:rsidR="001216F1">
        <w:rPr>
          <w:color w:val="000000"/>
          <w:lang w:val="en-GB"/>
        </w:rPr>
        <w:t xml:space="preserve"> </w:t>
      </w:r>
      <w:r w:rsidR="001216F1">
        <w:t xml:space="preserve">statisztikai értékbecslést, valamint a </w:t>
      </w:r>
      <w:proofErr w:type="spellStart"/>
      <w:r w:rsidR="001216F1">
        <w:t>FEDA</w:t>
      </w:r>
      <w:proofErr w:type="spellEnd"/>
      <w:r w:rsidR="001216F1">
        <w:t xml:space="preserve">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2E57DD41" w:rsidR="004E4B2C" w:rsidRDefault="00430AC8" w:rsidP="008E4B2D">
      <w:pPr>
        <w:autoSpaceDE w:val="0"/>
        <w:autoSpaceDN w:val="0"/>
        <w:spacing w:after="0"/>
      </w:pPr>
      <w:bookmarkStart w:id="240" w:name="_Hlk112661907"/>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del w:id="241" w:author="MNB" w:date="2023-11-03T11:08:00Z">
        <w:r w:rsidR="004E4B2C" w:rsidRPr="008E4B2D">
          <w:delText>176/2008. (VI. 30.) Korm. rendelet az épületek energetikai jellemzőinek tanúsításáról</w:delText>
        </w:r>
      </w:del>
      <w:ins w:id="242" w:author="MNB" w:date="2023-11-03T11:08:00Z">
        <w:r w:rsidR="00082907" w:rsidRPr="00082907">
          <w:t>200/2023. (V. 25.)</w:t>
        </w:r>
        <w:r w:rsidR="004E4B2C" w:rsidRPr="008E4B2D">
          <w:t xml:space="preserve">) Korm. rendelet az </w:t>
        </w:r>
        <w:r w:rsidR="00082907" w:rsidRPr="00082907">
          <w:t>egyes építésügyi tárgyú kormányrendeleteknek az épületenergetikai követelményekkel összefüggő módosításáról</w:t>
        </w:r>
      </w:ins>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40"/>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43"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Így megadható az energetikai besorolás 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0" w:history="1">
        <w:r w:rsidR="007C27E0" w:rsidRPr="00E71203">
          <w:rPr>
            <w:rStyle w:val="Hyperlink"/>
            <w:rFonts w:cstheme="minorHAnsi"/>
            <w:vertAlign w:val="baseline"/>
          </w:rPr>
          <w:t>https://entan.e-epites.hu/?potlap</w:t>
        </w:r>
      </w:hyperlink>
      <w:r w:rsidR="007C27E0">
        <w:t xml:space="preserve"> felületen pótlap lekérésével történő átforgatását az aktuális kódértékre és így az átforgatott kódérték jelentését a HITREG-ben.</w:t>
      </w:r>
    </w:p>
    <w:p w14:paraId="64A61513" w14:textId="386A23F5" w:rsidR="00B770AA" w:rsidRDefault="003A315E" w:rsidP="003565C8">
      <w:r w:rsidRPr="003A315E">
        <w:t xml:space="preserve">2023. </w:t>
      </w:r>
      <w:r>
        <w:t>decemberi</w:t>
      </w:r>
      <w:r w:rsidRPr="003A315E">
        <w:t xml:space="preserve"> vonatkozási időtől kezdődően </w:t>
      </w:r>
      <w:r>
        <w:t>egy</w:t>
      </w:r>
      <w:r w:rsidRPr="003A315E">
        <w:t xml:space="preserve"> új mező kerül beépítésre a </w:t>
      </w:r>
      <w:proofErr w:type="spellStart"/>
      <w:r w:rsidRPr="003A315E">
        <w:t>FEDE</w:t>
      </w:r>
      <w:proofErr w:type="spellEnd"/>
      <w:r w:rsidRPr="003A315E">
        <w:t xml:space="preserve"> és </w:t>
      </w:r>
      <w:r>
        <w:t xml:space="preserve">két új mező a </w:t>
      </w:r>
      <w:proofErr w:type="spellStart"/>
      <w:r w:rsidRPr="003A315E">
        <w:t>FEDA</w:t>
      </w:r>
      <w:proofErr w:type="spellEnd"/>
      <w:r w:rsidRPr="003A315E">
        <w:t xml:space="preserve">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w:t>
      </w:r>
      <w:proofErr w:type="spellStart"/>
      <w:r w:rsidR="00B770AA">
        <w:t>FEDE</w:t>
      </w:r>
      <w:proofErr w:type="spellEnd"/>
      <w:r w:rsidR="00B770AA">
        <w:t>.</w:t>
      </w:r>
      <w:r w:rsidR="00B770AA" w:rsidRPr="00B770AA">
        <w:t xml:space="preserve"> </w:t>
      </w:r>
      <w:proofErr w:type="spellStart"/>
      <w:r w:rsidR="00B770AA" w:rsidRPr="00B770AA">
        <w:t>ING_KESZ_FOK_SZAZLK</w:t>
      </w:r>
      <w:proofErr w:type="spellEnd"/>
      <w:r w:rsidR="00B770AA" w:rsidRPr="00B770AA">
        <w:t xml:space="preserve"> mezőben.</w:t>
      </w:r>
      <w:r w:rsidR="00B770AA">
        <w:t xml:space="preserve"> A </w:t>
      </w:r>
      <w:proofErr w:type="spellStart"/>
      <w:r w:rsidR="00B770AA">
        <w:t>FEDA</w:t>
      </w:r>
      <w:proofErr w:type="spellEnd"/>
      <w:r w:rsidR="00B770AA">
        <w:t>.</w:t>
      </w:r>
      <w:r w:rsidR="00B770AA" w:rsidRPr="00B770AA">
        <w:t xml:space="preserve"> </w:t>
      </w:r>
      <w:proofErr w:type="spellStart"/>
      <w:r w:rsidR="00B770AA" w:rsidRPr="00B770AA">
        <w:t>ING_KESZ_FOK_SZAZLK</w:t>
      </w:r>
      <w:proofErr w:type="spellEnd"/>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w:t>
      </w:r>
      <w:proofErr w:type="spellStart"/>
      <w:r w:rsidRPr="003A315E">
        <w:t>FEDA</w:t>
      </w:r>
      <w:proofErr w:type="spellEnd"/>
      <w:r w:rsidRPr="003A315E">
        <w:t xml:space="preserve">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Heading3"/>
        <w:keepNext/>
        <w:jc w:val="both"/>
        <w:rPr>
          <w:rFonts w:asciiTheme="minorHAnsi" w:hAnsiTheme="minorHAnsi" w:cstheme="minorHAnsi"/>
          <w:b/>
          <w:szCs w:val="20"/>
        </w:rPr>
      </w:pPr>
      <w:bookmarkStart w:id="244" w:name="_Toc64967394"/>
      <w:bookmarkStart w:id="245" w:name="_Toc149902015"/>
      <w:bookmarkStart w:id="246" w:name="_Toc137117998"/>
      <w:bookmarkEnd w:id="243"/>
      <w:r w:rsidRPr="006C72EB">
        <w:rPr>
          <w:rFonts w:asciiTheme="minorHAnsi" w:hAnsiTheme="minorHAnsi" w:cstheme="minorHAnsi"/>
          <w:b/>
          <w:szCs w:val="20"/>
        </w:rPr>
        <w:t>Fedezet-értékek elkülönítése</w:t>
      </w:r>
      <w:bookmarkEnd w:id="244"/>
      <w:bookmarkEnd w:id="245"/>
      <w:bookmarkEnd w:id="246"/>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FootnoteReference"/>
          <w:rFonts w:asciiTheme="minorHAnsi" w:hAnsiTheme="minorHAnsi" w:cs="Arial"/>
          <w:sz w:val="20"/>
          <w:szCs w:val="20"/>
        </w:rPr>
        <w:footnoteReference w:id="5"/>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Paragraph"/>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proofErr w:type="spellStart"/>
      <w:r w:rsidR="009111BF" w:rsidRPr="006C72EB">
        <w:rPr>
          <w:rFonts w:asciiTheme="minorHAnsi" w:hAnsiTheme="minorHAnsi" w:cstheme="minorHAnsi"/>
          <w:color w:val="000000"/>
        </w:rPr>
        <w:t>CRR</w:t>
      </w:r>
      <w:proofErr w:type="spellEnd"/>
      <w:r w:rsidR="009111BF" w:rsidRPr="006C72EB">
        <w:rPr>
          <w:rFonts w:asciiTheme="minorHAnsi" w:hAnsiTheme="minorHAnsi" w:cstheme="minorHAnsi"/>
          <w:color w:val="000000"/>
        </w:rPr>
        <w:t xml:space="preserve">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6C72EB">
        <w:rPr>
          <w:rFonts w:asciiTheme="minorHAnsi" w:hAnsiTheme="minorHAnsi" w:cstheme="minorHAnsi"/>
          <w:color w:val="000000"/>
        </w:rPr>
        <w:t>értesülten</w:t>
      </w:r>
      <w:proofErr w:type="spellEnd"/>
      <w:r w:rsidR="00A025A9" w:rsidRPr="006C72EB">
        <w:rPr>
          <w:rFonts w:asciiTheme="minorHAnsi" w:hAnsiTheme="minorHAnsi" w:cstheme="minorHAnsi"/>
          <w:color w:val="000000"/>
        </w:rPr>
        <w:t>,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Paragraph"/>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Paragraph"/>
        <w:numPr>
          <w:ilvl w:val="0"/>
          <w:numId w:val="24"/>
        </w:numPr>
        <w:rPr>
          <w:rFonts w:asciiTheme="minorHAnsi" w:hAnsiTheme="minorHAnsi" w:cstheme="minorHAnsi"/>
        </w:rPr>
      </w:pPr>
      <w:bookmarkStart w:id="247"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6C72EB">
        <w:rPr>
          <w:rFonts w:asciiTheme="minorHAnsi" w:hAnsiTheme="minorHAnsi" w:cstheme="minorHAnsi"/>
          <w:snapToGrid w:val="0"/>
        </w:rPr>
        <w:t>mobilizálhatóság</w:t>
      </w:r>
      <w:proofErr w:type="spellEnd"/>
      <w:r w:rsidR="007877BC" w:rsidRPr="006C72EB">
        <w:rPr>
          <w:rFonts w:asciiTheme="minorHAnsi" w:hAnsiTheme="minorHAnsi" w:cstheme="minorHAnsi"/>
          <w:snapToGrid w:val="0"/>
        </w:rPr>
        <w:t xml:space="preserve">, hozzáférhetőség, értékállandóság, a biztosítékot nyújtó fél gazdasági helyzete, egyéb) alapján korrigálhat. </w:t>
      </w:r>
    </w:p>
    <w:bookmarkEnd w:id="247"/>
    <w:p w14:paraId="7147240E" w14:textId="1C7EC354" w:rsidR="003F5BD4" w:rsidRPr="006C72EB" w:rsidRDefault="008B6254" w:rsidP="003F5BD4">
      <w:pPr>
        <w:pStyle w:val="ListParagraph"/>
        <w:numPr>
          <w:ilvl w:val="0"/>
          <w:numId w:val="24"/>
        </w:numPr>
        <w:rPr>
          <w:rFonts w:asciiTheme="minorHAnsi" w:hAnsiTheme="minorHAnsi" w:cstheme="minorHAnsi"/>
          <w:snapToGrid w:val="0"/>
        </w:rPr>
      </w:pPr>
      <w:proofErr w:type="spellStart"/>
      <w:r w:rsidRPr="006C72EB">
        <w:rPr>
          <w:rFonts w:asciiTheme="minorHAnsi" w:hAnsiTheme="minorHAnsi" w:cstheme="minorHAnsi"/>
          <w:b/>
        </w:rPr>
        <w:t>likvidációs</w:t>
      </w:r>
      <w:proofErr w:type="spellEnd"/>
      <w:r w:rsidRPr="006C72EB">
        <w:rPr>
          <w:rFonts w:asciiTheme="minorHAnsi" w:hAnsiTheme="minorHAnsi" w:cstheme="minorHAnsi"/>
          <w:b/>
        </w:rPr>
        <w:t xml:space="preserve">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w:t>
      </w:r>
      <w:proofErr w:type="spellStart"/>
      <w:r w:rsidRPr="006C72EB">
        <w:rPr>
          <w:rFonts w:asciiTheme="minorHAnsi" w:hAnsiTheme="minorHAnsi" w:cstheme="minorHAnsi"/>
          <w:snapToGrid w:val="0"/>
        </w:rPr>
        <w:t>FEDE</w:t>
      </w:r>
      <w:proofErr w:type="spellEnd"/>
      <w:r w:rsidRPr="006C72EB">
        <w:rPr>
          <w:rFonts w:asciiTheme="minorHAnsi" w:hAnsiTheme="minorHAnsi" w:cstheme="minorHAnsi"/>
          <w:snapToGrid w:val="0"/>
        </w:rPr>
        <w:t xml:space="preserv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w:t>
      </w:r>
      <w:proofErr w:type="spellStart"/>
      <w:r w:rsidRPr="006C72EB">
        <w:rPr>
          <w:rFonts w:asciiTheme="minorHAnsi" w:hAnsiTheme="minorHAnsi" w:cstheme="minorHAnsi"/>
          <w:snapToGrid w:val="0"/>
        </w:rPr>
        <w:t>FEDA</w:t>
      </w:r>
      <w:proofErr w:type="spellEnd"/>
      <w:r w:rsidRPr="006C72EB">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w:t>
      </w:r>
      <w:proofErr w:type="spellStart"/>
      <w:r w:rsidR="00A025A9" w:rsidRPr="006C72EB">
        <w:rPr>
          <w:rFonts w:asciiTheme="minorHAnsi" w:hAnsiTheme="minorHAnsi" w:cstheme="minorHAnsi"/>
        </w:rPr>
        <w:t>FEDE</w:t>
      </w:r>
      <w:proofErr w:type="spellEnd"/>
      <w:r w:rsidR="00A025A9" w:rsidRPr="006C72EB">
        <w:rPr>
          <w:rFonts w:asciiTheme="minorHAnsi" w:hAnsiTheme="minorHAnsi" w:cstheme="minorHAnsi"/>
        </w:rPr>
        <w:t xml:space="preserve"> mind a </w:t>
      </w:r>
      <w:proofErr w:type="spellStart"/>
      <w:r w:rsidR="00A025A9" w:rsidRPr="006C72EB">
        <w:rPr>
          <w:rFonts w:asciiTheme="minorHAnsi" w:hAnsiTheme="minorHAnsi" w:cstheme="minorHAnsi"/>
        </w:rPr>
        <w:t>FEDA</w:t>
      </w:r>
      <w:proofErr w:type="spellEnd"/>
      <w:r w:rsidR="00A025A9" w:rsidRPr="006C72EB">
        <w:rPr>
          <w:rFonts w:asciiTheme="minorHAnsi" w:hAnsiTheme="minorHAnsi" w:cstheme="minorHAnsi"/>
        </w:rPr>
        <w:t xml:space="preserve">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w:t>
      </w:r>
      <w:proofErr w:type="spellStart"/>
      <w:r w:rsidR="00F070C6" w:rsidRPr="006C72EB">
        <w:rPr>
          <w:rFonts w:asciiTheme="minorHAnsi" w:hAnsiTheme="minorHAnsi" w:cstheme="minorHAnsi"/>
        </w:rPr>
        <w:t>FEDE</w:t>
      </w:r>
      <w:proofErr w:type="spellEnd"/>
      <w:r w:rsidR="00F070C6" w:rsidRPr="006C72EB">
        <w:rPr>
          <w:rFonts w:asciiTheme="minorHAnsi" w:hAnsiTheme="minorHAnsi" w:cstheme="minorHAnsi"/>
        </w:rPr>
        <w:t xml:space="preserve"> és </w:t>
      </w:r>
      <w:proofErr w:type="spellStart"/>
      <w:r w:rsidR="00F070C6" w:rsidRPr="006C72EB">
        <w:rPr>
          <w:rFonts w:asciiTheme="minorHAnsi" w:hAnsiTheme="minorHAnsi" w:cstheme="minorHAnsi"/>
        </w:rPr>
        <w:t>FEDA</w:t>
      </w:r>
      <w:proofErr w:type="spellEnd"/>
      <w:r w:rsidR="00F070C6" w:rsidRPr="006C72EB">
        <w:rPr>
          <w:rFonts w:asciiTheme="minorHAnsi" w:hAnsiTheme="minorHAnsi" w:cstheme="minorHAnsi"/>
        </w:rPr>
        <w:t xml:space="preserve">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w:t>
      </w:r>
      <w:proofErr w:type="spellStart"/>
      <w:r w:rsidR="00F070C6" w:rsidRPr="006C72EB">
        <w:rPr>
          <w:rFonts w:asciiTheme="minorHAnsi" w:hAnsiTheme="minorHAnsi" w:cstheme="minorHAnsi"/>
        </w:rPr>
        <w:t>INST_FED</w:t>
      </w:r>
      <w:proofErr w:type="spellEnd"/>
      <w:r w:rsidR="00F070C6" w:rsidRPr="006C72EB">
        <w:rPr>
          <w:rFonts w:asciiTheme="minorHAnsi" w:hAnsiTheme="minorHAnsi" w:cstheme="minorHAnsi"/>
        </w:rPr>
        <w:t xml:space="preserve">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INSTR táblában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INSTR táblában a „Hitelvédelmi biztosítással rendelkezik-e?”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-ben a hitelvédelmi biztosítás meglétét a szerződéstípus kiegészítés mezőben kell jelenteni. Amennyiben ott </w:t>
      </w:r>
      <w:proofErr w:type="spellStart"/>
      <w:r w:rsidR="004E2A6B" w:rsidRPr="006C72EB">
        <w:rPr>
          <w:rFonts w:asciiTheme="minorHAnsi" w:hAnsiTheme="minorHAnsi" w:cstheme="minorHAnsi"/>
        </w:rPr>
        <w:t>BIZT</w:t>
      </w:r>
      <w:proofErr w:type="spellEnd"/>
      <w:r w:rsidR="004E2A6B" w:rsidRPr="006C72EB">
        <w:rPr>
          <w:rFonts w:asciiTheme="minorHAnsi" w:hAnsiTheme="minorHAnsi" w:cstheme="minorHAnsi"/>
        </w:rPr>
        <w:t xml:space="preserve"> kódérték kerül jelentésre, akkor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’I</w:t>
      </w:r>
      <w:proofErr w:type="gramStart"/>
      <w:r w:rsidR="006577DC" w:rsidRPr="006C72EB">
        <w:rPr>
          <w:rFonts w:asciiTheme="minorHAnsi" w:hAnsiTheme="minorHAnsi" w:cstheme="minorHAnsi"/>
        </w:rPr>
        <w:t xml:space="preserve">’,  </w:t>
      </w:r>
      <w:r w:rsidR="004E2A6B" w:rsidRPr="006C72EB">
        <w:rPr>
          <w:rFonts w:asciiTheme="minorHAnsi" w:hAnsiTheme="minorHAnsi" w:cstheme="minorHAnsi"/>
        </w:rPr>
        <w:t>igen</w:t>
      </w:r>
      <w:proofErr w:type="gramEnd"/>
      <w:r w:rsidR="004E2A6B" w:rsidRPr="006C72EB">
        <w:rPr>
          <w:rFonts w:asciiTheme="minorHAnsi" w:hAnsiTheme="minorHAnsi" w:cstheme="minorHAnsi"/>
        </w:rPr>
        <w:t xml:space="preserve"> kell legyen. Amennyiben 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 szerződéstípus kiegészítés mezőben jelentett érték </w:t>
      </w:r>
      <w:proofErr w:type="spellStart"/>
      <w:r w:rsidR="004E2A6B" w:rsidRPr="006C72EB">
        <w:rPr>
          <w:rFonts w:asciiTheme="minorHAnsi" w:hAnsiTheme="minorHAnsi" w:cstheme="minorHAnsi"/>
        </w:rPr>
        <w:t>PGAR</w:t>
      </w:r>
      <w:proofErr w:type="spellEnd"/>
      <w:r w:rsidR="004E2A6B" w:rsidRPr="006C72EB">
        <w:rPr>
          <w:rFonts w:asciiTheme="minorHAnsi" w:hAnsiTheme="minorHAnsi" w:cstheme="minorHAnsi"/>
        </w:rPr>
        <w:t xml:space="preserve"> vagy </w:t>
      </w:r>
      <w:proofErr w:type="spellStart"/>
      <w:r w:rsidR="004E2A6B" w:rsidRPr="006C72EB">
        <w:rPr>
          <w:rFonts w:asciiTheme="minorHAnsi" w:hAnsiTheme="minorHAnsi" w:cstheme="minorHAnsi"/>
        </w:rPr>
        <w:t>AGAR</w:t>
      </w:r>
      <w:proofErr w:type="spellEnd"/>
      <w:r w:rsidR="004E2A6B" w:rsidRPr="006C72EB">
        <w:rPr>
          <w:rFonts w:asciiTheme="minorHAnsi" w:hAnsiTheme="minorHAnsi" w:cstheme="minorHAnsi"/>
        </w:rPr>
        <w:t xml:space="preserve">, (pénzintézeti vagy állami garancia),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w:t>
      </w:r>
      <w:proofErr w:type="gramStart"/>
      <w:r w:rsidR="006577DC" w:rsidRPr="006C72EB">
        <w:rPr>
          <w:rFonts w:asciiTheme="minorHAnsi" w:hAnsiTheme="minorHAnsi" w:cstheme="minorHAnsi"/>
        </w:rPr>
        <w:t>I ’</w:t>
      </w:r>
      <w:proofErr w:type="gramEnd"/>
      <w:r w:rsidR="006577DC" w:rsidRPr="006C72EB">
        <w:rPr>
          <w:rFonts w:asciiTheme="minorHAnsi" w:hAnsiTheme="minorHAnsi" w:cstheme="minorHAnsi"/>
        </w:rPr>
        <w:t xml:space="preserve">,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INSTR táblában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Heading3"/>
        <w:keepNext/>
        <w:jc w:val="both"/>
        <w:rPr>
          <w:rFonts w:asciiTheme="minorHAnsi" w:hAnsiTheme="minorHAnsi" w:cstheme="minorHAnsi"/>
          <w:b/>
          <w:szCs w:val="20"/>
        </w:rPr>
      </w:pPr>
      <w:bookmarkStart w:id="248" w:name="_Toc64967395"/>
      <w:bookmarkStart w:id="249" w:name="_Toc149902016"/>
      <w:bookmarkStart w:id="250" w:name="_Toc137117999"/>
      <w:r w:rsidRPr="006C72EB">
        <w:rPr>
          <w:rFonts w:asciiTheme="minorHAnsi" w:hAnsiTheme="minorHAnsi" w:cstheme="minorHAnsi"/>
          <w:b/>
          <w:szCs w:val="20"/>
        </w:rPr>
        <w:t>A fedezetek megszűnése</w:t>
      </w:r>
      <w:bookmarkEnd w:id="248"/>
      <w:bookmarkEnd w:id="249"/>
      <w:bookmarkEnd w:id="250"/>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proofErr w:type="spellStart"/>
      <w:r w:rsidR="00FD65E3" w:rsidRPr="006C72EB">
        <w:rPr>
          <w:rFonts w:asciiTheme="minorHAnsi" w:hAnsiTheme="minorHAnsi" w:cstheme="minorHAnsi"/>
        </w:rPr>
        <w:t>FEDE</w:t>
      </w:r>
      <w:proofErr w:type="spellEnd"/>
      <w:r w:rsidR="00FD65E3" w:rsidRPr="006C72EB">
        <w:rPr>
          <w:rFonts w:asciiTheme="minorHAnsi" w:hAnsiTheme="minorHAnsi" w:cstheme="minorHAnsi"/>
        </w:rPr>
        <w:t xml:space="preserve"> </w:t>
      </w:r>
      <w:r w:rsidR="00A01B29" w:rsidRPr="006C72EB">
        <w:rPr>
          <w:rFonts w:asciiTheme="minorHAnsi" w:hAnsiTheme="minorHAnsi" w:cstheme="minorHAnsi"/>
        </w:rPr>
        <w:t xml:space="preserve">és </w:t>
      </w:r>
      <w:proofErr w:type="spellStart"/>
      <w:r w:rsidR="00A01B29" w:rsidRPr="006C72EB">
        <w:rPr>
          <w:rFonts w:asciiTheme="minorHAnsi" w:hAnsiTheme="minorHAnsi" w:cstheme="minorHAnsi"/>
        </w:rPr>
        <w:t>FEDA</w:t>
      </w:r>
      <w:proofErr w:type="spellEnd"/>
      <w:r w:rsidR="00A01B29" w:rsidRPr="006C72EB">
        <w:rPr>
          <w:rFonts w:asciiTheme="minorHAnsi" w:hAnsiTheme="minorHAnsi" w:cstheme="minorHAnsi"/>
        </w:rPr>
        <w:t xml:space="preserve">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proofErr w:type="spellStart"/>
      <w:r w:rsidR="00FD65E3" w:rsidRPr="006C72EB">
        <w:rPr>
          <w:rFonts w:asciiTheme="minorHAnsi" w:hAnsiTheme="minorHAnsi" w:cstheme="minorHAnsi"/>
        </w:rPr>
        <w:t>INST_FED</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w:t>
      </w:r>
      <w:proofErr w:type="spellStart"/>
      <w:r w:rsidR="00FD65E3" w:rsidRPr="006C72EB">
        <w:rPr>
          <w:rFonts w:asciiTheme="minorHAnsi" w:hAnsiTheme="minorHAnsi" w:cstheme="minorHAnsi"/>
        </w:rPr>
        <w:t>UGYFL</w:t>
      </w:r>
      <w:proofErr w:type="spellEnd"/>
      <w:r w:rsidR="00FD65E3" w:rsidRPr="006C72EB">
        <w:rPr>
          <w:rFonts w:asciiTheme="minorHAnsi" w:hAnsiTheme="minorHAnsi" w:cstheme="minorHAnsi"/>
        </w:rPr>
        <w:t xml:space="preserve">, </w:t>
      </w:r>
      <w:proofErr w:type="spellStart"/>
      <w:r w:rsidR="00FD65E3" w:rsidRPr="006C72EB">
        <w:rPr>
          <w:rFonts w:asciiTheme="minorHAnsi" w:hAnsiTheme="minorHAnsi" w:cstheme="minorHAnsi"/>
        </w:rPr>
        <w:t>UGYFBV</w:t>
      </w:r>
      <w:proofErr w:type="spellEnd"/>
      <w:r w:rsidR="00FD65E3" w:rsidRPr="006C72EB">
        <w:rPr>
          <w:rFonts w:asciiTheme="minorHAnsi" w:hAnsiTheme="minorHAnsi" w:cstheme="minorHAnsi"/>
        </w:rPr>
        <w:t xml:space="preserve">, vagy </w:t>
      </w:r>
      <w:proofErr w:type="spellStart"/>
      <w:r w:rsidR="00FD65E3" w:rsidRPr="006C72EB">
        <w:rPr>
          <w:rFonts w:asciiTheme="minorHAnsi" w:hAnsiTheme="minorHAnsi" w:cstheme="minorHAnsi"/>
        </w:rPr>
        <w:t>UGYFKV</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w:t>
      </w:r>
      <w:proofErr w:type="spellStart"/>
      <w:r w:rsidR="008875B8" w:rsidRPr="006C72EB">
        <w:rPr>
          <w:rFonts w:asciiTheme="minorHAnsi" w:hAnsiTheme="minorHAnsi" w:cstheme="minorHAnsi"/>
        </w:rPr>
        <w:t>FED_UGYF</w:t>
      </w:r>
      <w:proofErr w:type="spellEnd"/>
      <w:r w:rsidR="008875B8" w:rsidRPr="006C72EB">
        <w:rPr>
          <w:rFonts w:asciiTheme="minorHAnsi" w:hAnsiTheme="minorHAnsi" w:cstheme="minorHAnsi"/>
        </w:rPr>
        <w:t xml:space="preserve">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Heading2"/>
        <w:rPr>
          <w:rFonts w:asciiTheme="minorHAnsi" w:hAnsiTheme="minorHAnsi" w:cstheme="minorHAnsi"/>
          <w:sz w:val="20"/>
          <w:szCs w:val="20"/>
        </w:rPr>
      </w:pPr>
      <w:bookmarkStart w:id="251" w:name="_Toc64967396"/>
      <w:bookmarkStart w:id="252" w:name="_Toc149902017"/>
      <w:bookmarkStart w:id="253" w:name="_Toc137118000"/>
      <w:r w:rsidRPr="006C72EB">
        <w:rPr>
          <w:rFonts w:asciiTheme="minorHAnsi" w:hAnsiTheme="minorHAnsi" w:cstheme="minorHAnsi"/>
          <w:sz w:val="20"/>
          <w:szCs w:val="20"/>
        </w:rPr>
        <w:t xml:space="preserve">ÜGYFELEKRE vonatkozó </w:t>
      </w:r>
      <w:r w:rsidR="00E60D85" w:rsidRPr="006C72EB">
        <w:rPr>
          <w:rFonts w:asciiTheme="minorHAnsi" w:hAnsiTheme="minorHAnsi" w:cstheme="minorHAnsi"/>
          <w:sz w:val="20"/>
          <w:szCs w:val="20"/>
        </w:rPr>
        <w:t>táblák</w:t>
      </w:r>
      <w:bookmarkEnd w:id="251"/>
      <w:bookmarkEnd w:id="252"/>
      <w:bookmarkEnd w:id="253"/>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Heading3"/>
        <w:rPr>
          <w:rFonts w:asciiTheme="minorHAnsi" w:hAnsiTheme="minorHAnsi" w:cstheme="minorHAnsi"/>
          <w:b/>
          <w:szCs w:val="20"/>
        </w:rPr>
      </w:pPr>
      <w:bookmarkStart w:id="254" w:name="_Toc64967397"/>
      <w:bookmarkStart w:id="255" w:name="_Toc149902018"/>
      <w:bookmarkStart w:id="256" w:name="_Toc137118001"/>
      <w:r w:rsidRPr="006C72EB">
        <w:rPr>
          <w:rFonts w:asciiTheme="minorHAnsi" w:hAnsiTheme="minorHAnsi" w:cstheme="minorHAnsi"/>
          <w:b/>
          <w:szCs w:val="20"/>
        </w:rPr>
        <w:t>Általános tudnivalók:</w:t>
      </w:r>
      <w:bookmarkEnd w:id="254"/>
      <w:bookmarkEnd w:id="255"/>
      <w:bookmarkEnd w:id="256"/>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6C72EB" w:rsidRDefault="00CB2B74" w:rsidP="00FE4455">
      <w:pPr>
        <w:pStyle w:val="ListParagraph"/>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Paragraph"/>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2E7426D5" w:rsidR="009D1DC0" w:rsidRPr="006C72EB" w:rsidRDefault="009D1DC0" w:rsidP="00CB2B74">
      <w:pPr>
        <w:rPr>
          <w:rFonts w:asciiTheme="minorHAnsi" w:hAnsiTheme="minorHAnsi" w:cstheme="minorHAnsi"/>
        </w:rPr>
      </w:pPr>
      <w:r w:rsidRPr="006C72EB">
        <w:rPr>
          <w:rFonts w:asciiTheme="minorHAnsi" w:hAnsiTheme="minorHAnsi" w:cstheme="minorHAnsi"/>
        </w:rPr>
        <w:t>Minden</w:t>
      </w:r>
      <w:r w:rsidR="00794661" w:rsidRPr="006C72EB">
        <w:rPr>
          <w:rFonts w:asciiTheme="minorHAnsi" w:hAnsiTheme="minorHAnsi" w:cstheme="minorHAnsi"/>
        </w:rPr>
        <w:t>, az INSTR/</w:t>
      </w:r>
      <w:proofErr w:type="spellStart"/>
      <w:r w:rsidR="00794661" w:rsidRPr="006C72EB">
        <w:rPr>
          <w:rFonts w:asciiTheme="minorHAnsi" w:hAnsiTheme="minorHAnsi" w:cstheme="minorHAnsi"/>
        </w:rPr>
        <w:t>INSTK</w:t>
      </w:r>
      <w:proofErr w:type="spellEnd"/>
      <w:r w:rsidR="00794661" w:rsidRPr="006C72EB">
        <w:rPr>
          <w:rFonts w:asciiTheme="minorHAnsi" w:hAnsiTheme="minorHAnsi" w:cstheme="minorHAnsi"/>
        </w:rPr>
        <w:t xml:space="preserve">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legalább egy, adós szerepkörben lévő ügyfélnek.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6C72EB">
        <w:rPr>
          <w:rFonts w:asciiTheme="minorHAnsi" w:hAnsiTheme="minorHAnsi" w:cstheme="minorHAnsi"/>
        </w:rPr>
        <w:t>excel</w:t>
      </w:r>
      <w:proofErr w:type="spellEnd"/>
      <w:r w:rsidRPr="006C72EB">
        <w:rPr>
          <w:rFonts w:asciiTheme="minorHAnsi" w:hAnsiTheme="minorHAnsi" w:cstheme="minorHAnsi"/>
        </w:rPr>
        <w:t xml:space="preserve">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 xml:space="preserve">Az egyes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xml:space="preserve">. Azt az információt, hogy melyik instrumentumhoz kapcsolódik az ügyfél,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illetve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 xml:space="preserve">kban halasztott mezőként a későbbiekben majd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értékpapírosítást</w:t>
      </w:r>
      <w:proofErr w:type="spellEnd"/>
      <w:r w:rsidRPr="006C72EB">
        <w:rPr>
          <w:rFonts w:asciiTheme="minorHAnsi" w:hAnsiTheme="minorHAnsi" w:cstheme="minorHAnsi"/>
        </w:rPr>
        <w:t xml:space="preserve"> kezdeményezőt</w:t>
      </w:r>
    </w:p>
    <w:p w14:paraId="153ADFA0"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w:t>
      </w:r>
      <w:proofErr w:type="spellStart"/>
      <w:r w:rsidRPr="006C72EB">
        <w:rPr>
          <w:rFonts w:asciiTheme="minorHAnsi" w:hAnsiTheme="minorHAnsi" w:cstheme="minorHAnsi"/>
        </w:rPr>
        <w:t>head-office</w:t>
      </w:r>
      <w:proofErr w:type="spellEnd"/>
      <w:r w:rsidRPr="006C72EB">
        <w:rPr>
          <w:rFonts w:asciiTheme="minorHAnsi" w:hAnsiTheme="minorHAnsi" w:cstheme="minorHAnsi"/>
        </w:rPr>
        <w:t>).</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w:t>
      </w:r>
      <w:proofErr w:type="spellStart"/>
      <w:r w:rsidR="009C44E2">
        <w:rPr>
          <w:rFonts w:asciiTheme="minorHAnsi" w:hAnsiTheme="minorHAnsi" w:cstheme="minorHAnsi"/>
        </w:rPr>
        <w:t>értékpapírosítással</w:t>
      </w:r>
      <w:proofErr w:type="spellEnd"/>
      <w:r w:rsidR="009C44E2">
        <w:rPr>
          <w:rFonts w:asciiTheme="minorHAnsi" w:hAnsiTheme="minorHAnsi" w:cstheme="minorHAnsi"/>
        </w:rPr>
        <w:t xml:space="preserve"> (ld. 1.10.18. pont)</w:t>
      </w:r>
      <w:r w:rsidRPr="006C72EB">
        <w:rPr>
          <w:rFonts w:asciiTheme="minorHAnsi" w:hAnsiTheme="minorHAnsi" w:cstheme="minorHAnsi"/>
        </w:rPr>
        <w:t>.</w:t>
      </w:r>
    </w:p>
    <w:p w14:paraId="5B016369" w14:textId="58828D58" w:rsidR="0086262E" w:rsidRPr="006C72EB" w:rsidRDefault="004E3D29" w:rsidP="004E3D29">
      <w:bookmarkStart w:id="257"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xml:space="preserve">, ’I’ kódérték jelentendő, amennyiben nem (azaz belföldi vagy külföldi </w:t>
      </w:r>
      <w:proofErr w:type="spellStart"/>
      <w:r w:rsidR="007F24E2" w:rsidRPr="006C72EB">
        <w:rPr>
          <w:bCs/>
        </w:rPr>
        <w:t>vállakozás</w:t>
      </w:r>
      <w:proofErr w:type="spellEnd"/>
      <w:r w:rsidR="007F24E2" w:rsidRPr="006C72EB">
        <w:rPr>
          <w:bCs/>
        </w:rPr>
        <w:t>),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w:t>
      </w:r>
      <w:proofErr w:type="spellStart"/>
      <w:r w:rsidR="000937A5">
        <w:rPr>
          <w:lang w:eastAsia="en-US"/>
        </w:rPr>
        <w:t>I_UF</w:t>
      </w:r>
      <w:proofErr w:type="spellEnd"/>
      <w:r w:rsidR="000937A5">
        <w:rPr>
          <w:lang w:eastAsia="en-US"/>
        </w:rPr>
        <w:t>’), az ügyfélcsoport többi tagjánál ügyfélcsoportszintű (’</w:t>
      </w:r>
      <w:proofErr w:type="spellStart"/>
      <w:r w:rsidR="000937A5">
        <w:rPr>
          <w:lang w:eastAsia="en-US"/>
        </w:rPr>
        <w:t>I_CSOP</w:t>
      </w:r>
      <w:proofErr w:type="spellEnd"/>
      <w:r w:rsidR="000937A5">
        <w:rPr>
          <w:lang w:eastAsia="en-US"/>
        </w:rPr>
        <w:t>’) nagykockázat jelentendő a mezőkben.</w:t>
      </w:r>
    </w:p>
    <w:bookmarkEnd w:id="257"/>
    <w:p w14:paraId="215FB78D" w14:textId="77777777" w:rsidR="002C7221" w:rsidRPr="006C72EB" w:rsidRDefault="002C7221" w:rsidP="00B475EA">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58"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58"/>
      <w:r w:rsidR="005A7687" w:rsidRPr="006C72EB">
        <w:rPr>
          <w:rFonts w:asciiTheme="minorHAnsi" w:hAnsiTheme="minorHAnsi" w:cs="Arial"/>
        </w:rPr>
        <w:t xml:space="preserve"> </w:t>
      </w:r>
      <w:bookmarkStart w:id="259"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59"/>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Heading3"/>
        <w:rPr>
          <w:rFonts w:asciiTheme="minorHAnsi" w:hAnsiTheme="minorHAnsi" w:cstheme="minorHAnsi"/>
          <w:b/>
          <w:szCs w:val="20"/>
        </w:rPr>
      </w:pPr>
      <w:bookmarkStart w:id="260" w:name="_Toc64967398"/>
      <w:bookmarkStart w:id="261" w:name="_Toc149902019"/>
      <w:bookmarkStart w:id="262" w:name="_Toc137118002"/>
      <w:r w:rsidRPr="006C72EB">
        <w:rPr>
          <w:rFonts w:asciiTheme="minorHAnsi" w:hAnsiTheme="minorHAnsi" w:cstheme="minorHAnsi"/>
          <w:b/>
          <w:szCs w:val="20"/>
        </w:rPr>
        <w:t>A háztartási ügyfelekre vonatkozó tábla (</w:t>
      </w:r>
      <w:proofErr w:type="spellStart"/>
      <w:r w:rsidRPr="006C72EB">
        <w:rPr>
          <w:rFonts w:asciiTheme="minorHAnsi" w:hAnsiTheme="minorHAnsi" w:cstheme="minorHAnsi"/>
          <w:b/>
          <w:szCs w:val="20"/>
        </w:rPr>
        <w:t>UGYFL</w:t>
      </w:r>
      <w:proofErr w:type="spellEnd"/>
      <w:r w:rsidRPr="006C72EB">
        <w:rPr>
          <w:rFonts w:asciiTheme="minorHAnsi" w:hAnsiTheme="minorHAnsi" w:cstheme="minorHAnsi"/>
          <w:b/>
          <w:szCs w:val="20"/>
        </w:rPr>
        <w:t>)</w:t>
      </w:r>
      <w:bookmarkEnd w:id="260"/>
      <w:bookmarkEnd w:id="261"/>
      <w:bookmarkEnd w:id="262"/>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63"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t>A meglévő (HITREG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Amennyiben adathiba javítása miatt megváltozik az anonim azonosító, akkor INSTR-</w:t>
      </w:r>
      <w:proofErr w:type="spellStart"/>
      <w:r w:rsidR="00714F65" w:rsidRPr="006C72EB">
        <w:rPr>
          <w:rFonts w:asciiTheme="minorHAnsi" w:hAnsiTheme="minorHAnsi" w:cstheme="minorHAnsi"/>
        </w:rPr>
        <w:t>UGYF</w:t>
      </w:r>
      <w:proofErr w:type="spellEnd"/>
      <w:r w:rsidR="00714F65" w:rsidRPr="006C72EB">
        <w:rPr>
          <w:rFonts w:asciiTheme="minorHAnsi" w:hAnsiTheme="minorHAnsi" w:cstheme="minorHAnsi"/>
        </w:rPr>
        <w:t xml:space="preserve"> táblába az ügyfélváltozás oka mezőbe beépített vonatkozó kódérték (</w:t>
      </w:r>
      <w:r w:rsidR="00D64ECE" w:rsidRPr="006C72EB">
        <w:rPr>
          <w:rFonts w:asciiTheme="minorHAnsi" w:hAnsiTheme="minorHAnsi" w:cstheme="minorHAnsi"/>
        </w:rPr>
        <w:t>’</w:t>
      </w:r>
      <w:proofErr w:type="spellStart"/>
      <w:r w:rsidR="00D64ECE" w:rsidRPr="006C72EB">
        <w:rPr>
          <w:rFonts w:asciiTheme="minorHAnsi" w:hAnsiTheme="minorHAnsi" w:cstheme="minorHAnsi"/>
        </w:rPr>
        <w:t>KORREKCIO</w:t>
      </w:r>
      <w:proofErr w:type="spellEnd"/>
      <w:r w:rsidR="00D64ECE" w:rsidRPr="006C72EB">
        <w:rPr>
          <w:rFonts w:asciiTheme="minorHAnsi" w:hAnsiTheme="minorHAnsi" w:cstheme="minorHAnsi"/>
        </w:rPr>
        <w:t>’</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63"/>
    <w:p w14:paraId="6C798903" w14:textId="3B256BE8" w:rsidR="009014FE" w:rsidRPr="006C72EB" w:rsidRDefault="009014FE" w:rsidP="00D443EC">
      <w:pPr>
        <w:rPr>
          <w:rFonts w:asciiTheme="minorHAnsi" w:hAnsiTheme="minorHAnsi" w:cstheme="minorHAnsi"/>
        </w:rPr>
      </w:pPr>
      <w:r w:rsidRPr="006C72EB">
        <w:rPr>
          <w:rFonts w:asciiTheme="minorHAnsi" w:hAnsiTheme="minorHAnsi" w:cstheme="minorHAnsi"/>
        </w:rPr>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6C72EB">
        <w:rPr>
          <w:rFonts w:asciiTheme="minorHAnsi" w:hAnsiTheme="minorHAnsi" w:cstheme="minorHAnsi"/>
        </w:rPr>
        <w:t>UGYFL</w:t>
      </w:r>
      <w:proofErr w:type="spellEnd"/>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proofErr w:type="spellStart"/>
      <w:r w:rsidRPr="006C72EB">
        <w:rPr>
          <w:rFonts w:asciiTheme="minorHAnsi" w:hAnsiTheme="minorHAnsi" w:cstheme="minorHAnsi"/>
        </w:rPr>
        <w:t>OSTERMELO</w:t>
      </w:r>
      <w:proofErr w:type="spellEnd"/>
      <w:r w:rsidR="00060D1F" w:rsidRPr="006C72EB">
        <w:rPr>
          <w:rFonts w:asciiTheme="minorHAnsi" w:hAnsiTheme="minorHAnsi" w:cstheme="minorHAnsi"/>
        </w:rPr>
        <w:t>’ kóddal jelentendő</w:t>
      </w:r>
      <w:r w:rsidRPr="006C72EB">
        <w:rPr>
          <w:rFonts w:asciiTheme="minorHAnsi" w:hAnsiTheme="minorHAnsi" w:cstheme="minorHAnsi"/>
        </w:rPr>
        <w:t xml:space="preserve">.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6C72EB">
        <w:rPr>
          <w:rFonts w:asciiTheme="minorHAnsi" w:hAnsiTheme="minorHAnsi" w:cstheme="minorHAnsi"/>
        </w:rPr>
        <w:t>UGYFL</w:t>
      </w:r>
      <w:proofErr w:type="spellEnd"/>
      <w:r w:rsidR="00254D1D" w:rsidRPr="006C72EB">
        <w:rPr>
          <w:rFonts w:asciiTheme="minorHAnsi" w:hAnsiTheme="minorHAnsi" w:cstheme="minorHAnsi"/>
        </w:rPr>
        <w:t xml:space="preserve">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w:t>
      </w:r>
      <w:proofErr w:type="spellStart"/>
      <w:r w:rsidR="00564A77" w:rsidRPr="006C72EB">
        <w:rPr>
          <w:rFonts w:asciiTheme="minorHAnsi" w:hAnsiTheme="minorHAnsi" w:cstheme="minorHAnsi"/>
        </w:rPr>
        <w:t>NEM_ISMERT</w:t>
      </w:r>
      <w:proofErr w:type="spellEnd"/>
      <w:r w:rsidR="00564A77" w:rsidRPr="006C72EB">
        <w:rPr>
          <w:rFonts w:asciiTheme="minorHAnsi" w:hAnsiTheme="minorHAnsi" w:cstheme="minorHAnsi"/>
        </w:rPr>
        <w:t>’ kódérték alkalmazandó.</w:t>
      </w:r>
      <w:r w:rsidRPr="006C72EB">
        <w:rPr>
          <w:rFonts w:asciiTheme="minorHAnsi" w:hAnsiTheme="minorHAnsi" w:cstheme="minorHAnsi"/>
        </w:rPr>
        <w:t xml:space="preserve"> </w:t>
      </w:r>
    </w:p>
    <w:p w14:paraId="1EC2E054" w14:textId="530C1EF4" w:rsidR="004D55F9" w:rsidRPr="006C72EB" w:rsidRDefault="004D55F9" w:rsidP="00C16D5B">
      <w:pPr>
        <w:rPr>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p>
    <w:p w14:paraId="7DA785BC" w14:textId="1AAF0230" w:rsidR="00C16D5B" w:rsidRPr="006C72EB" w:rsidRDefault="00C16D5B" w:rsidP="008E587A">
      <w:pPr>
        <w:pStyle w:val="Heading3"/>
        <w:rPr>
          <w:rFonts w:asciiTheme="minorHAnsi" w:hAnsiTheme="minorHAnsi" w:cstheme="minorHAnsi"/>
          <w:b/>
          <w:szCs w:val="20"/>
        </w:rPr>
      </w:pPr>
      <w:bookmarkStart w:id="264" w:name="_Toc64967399"/>
      <w:bookmarkStart w:id="265" w:name="_Toc149902020"/>
      <w:bookmarkStart w:id="266" w:name="_Toc137118003"/>
      <w:r w:rsidRPr="006C72EB">
        <w:rPr>
          <w:rFonts w:asciiTheme="minorHAnsi" w:hAnsiTheme="minorHAnsi" w:cstheme="minorHAnsi"/>
          <w:b/>
          <w:szCs w:val="20"/>
        </w:rPr>
        <w:t>Vállalkozások</w:t>
      </w:r>
      <w:bookmarkEnd w:id="264"/>
      <w:bookmarkEnd w:id="265"/>
      <w:bookmarkEnd w:id="266"/>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 belföldi, törzsszámmal rendelkező vállalkozások</w:t>
      </w:r>
    </w:p>
    <w:p w14:paraId="38270015" w14:textId="77777777"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w:t>
      </w:r>
    </w:p>
    <w:p w14:paraId="38F73A14" w14:textId="77777777"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jelentendő). </w:t>
      </w:r>
      <w:r w:rsidR="00295EF0" w:rsidRPr="006C72EB">
        <w:rPr>
          <w:rFonts w:asciiTheme="minorHAnsi" w:hAnsiTheme="minorHAnsi" w:cstheme="minorHAnsi"/>
        </w:rPr>
        <w:t xml:space="preserve">A következő mezők rendeleti </w:t>
      </w:r>
      <w:proofErr w:type="spellStart"/>
      <w:r w:rsidR="00295EF0" w:rsidRPr="006C72EB">
        <w:rPr>
          <w:rFonts w:asciiTheme="minorHAnsi" w:hAnsiTheme="minorHAnsi" w:cstheme="minorHAnsi"/>
        </w:rPr>
        <w:t>tilosítása</w:t>
      </w:r>
      <w:proofErr w:type="spellEnd"/>
      <w:r w:rsidR="00295EF0" w:rsidRPr="006C72EB">
        <w:rPr>
          <w:rFonts w:asciiTheme="minorHAnsi" w:hAnsiTheme="minorHAnsi" w:cstheme="minorHAnsi"/>
        </w:rPr>
        <w:t xml:space="preserve">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w:t>
      </w:r>
      <w:proofErr w:type="spellStart"/>
      <w:r w:rsidR="00295EF0" w:rsidRPr="006C72EB">
        <w:rPr>
          <w:rFonts w:asciiTheme="minorHAnsi" w:eastAsia="Times New Roman" w:hAnsiTheme="minorHAnsi" w:cstheme="minorHAnsi"/>
          <w:color w:val="000000"/>
        </w:rPr>
        <w:t>értékpapírosítást</w:t>
      </w:r>
      <w:proofErr w:type="spellEnd"/>
      <w:r w:rsidR="00295EF0" w:rsidRPr="006C72EB">
        <w:rPr>
          <w:rFonts w:asciiTheme="minorHAnsi" w:eastAsia="Times New Roman" w:hAnsiTheme="minorHAnsi" w:cstheme="minorHAnsi"/>
          <w:color w:val="000000"/>
        </w:rPr>
        <w:t xml:space="preserve"> kezdeményező (O)”, " Vállalkozás partnertípus besorolása: </w:t>
      </w:r>
      <w:proofErr w:type="spellStart"/>
      <w:r w:rsidR="00295EF0" w:rsidRPr="006C72EB">
        <w:rPr>
          <w:rFonts w:asciiTheme="minorHAnsi" w:eastAsia="Times New Roman" w:hAnsiTheme="minorHAnsi" w:cstheme="minorHAnsi"/>
          <w:color w:val="000000"/>
        </w:rPr>
        <w:t>értékpapírosítás</w:t>
      </w:r>
      <w:proofErr w:type="spellEnd"/>
      <w:r w:rsidR="00295EF0" w:rsidRPr="006C72EB">
        <w:rPr>
          <w:rFonts w:asciiTheme="minorHAnsi" w:eastAsia="Times New Roman" w:hAnsiTheme="minorHAnsi" w:cstheme="minorHAnsi"/>
          <w:color w:val="000000"/>
        </w:rPr>
        <w:t xml:space="preserve">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proofErr w:type="spellStart"/>
      <w:r w:rsidR="00295EF0" w:rsidRPr="006C72EB">
        <w:rPr>
          <w:rFonts w:asciiTheme="minorHAnsi" w:hAnsiTheme="minorHAnsi" w:cstheme="minorHAnsi"/>
        </w:rPr>
        <w:t>N_KAPV</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proofErr w:type="spellStart"/>
      <w:r w:rsidR="00345EB9" w:rsidRPr="00345EB9">
        <w:rPr>
          <w:rFonts w:asciiTheme="minorHAnsi" w:hAnsiTheme="minorHAnsi" w:cstheme="minorHAnsi"/>
        </w:rPr>
        <w:t>NKONSZKAPCS</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proofErr w:type="spellStart"/>
      <w:r w:rsidR="00345EB9" w:rsidRPr="00345EB9">
        <w:rPr>
          <w:rFonts w:asciiTheme="minorHAnsi" w:hAnsiTheme="minorHAnsi" w:cstheme="minorHAnsi"/>
        </w:rPr>
        <w:t>NKAPCS</w:t>
      </w:r>
      <w:proofErr w:type="spellEnd"/>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proofErr w:type="spellStart"/>
      <w:r w:rsidR="00035B8F" w:rsidRPr="006C72EB">
        <w:rPr>
          <w:rFonts w:asciiTheme="minorHAnsi" w:hAnsiTheme="minorHAnsi" w:cstheme="minorHAnsi"/>
        </w:rPr>
        <w:t>CSOP</w:t>
      </w:r>
      <w:proofErr w:type="spellEnd"/>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6C72EB">
        <w:rPr>
          <w:rFonts w:asciiTheme="minorHAnsi" w:hAnsiTheme="minorHAnsi" w:cstheme="minorHAnsi"/>
        </w:rPr>
        <w:t>tilosítása</w:t>
      </w:r>
      <w:proofErr w:type="spellEnd"/>
      <w:r w:rsidR="00EB3A6D" w:rsidRPr="006C72EB">
        <w:rPr>
          <w:rFonts w:asciiTheme="minorHAnsi" w:hAnsiTheme="minorHAnsi" w:cstheme="minorHAnsi"/>
        </w:rPr>
        <w:t xml:space="preserve">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w:t>
      </w:r>
      <w:proofErr w:type="gramStart"/>
      <w:r w:rsidRPr="006C72EB">
        <w:rPr>
          <w:rFonts w:asciiTheme="minorHAnsi" w:hAnsiTheme="minorHAnsi" w:cstheme="minorHAnsi"/>
        </w:rPr>
        <w:t>víziközmű-társulatok,</w:t>
      </w:r>
      <w:proofErr w:type="gramEnd"/>
      <w:r w:rsidRPr="006C72EB">
        <w:rPr>
          <w:rFonts w:asciiTheme="minorHAnsi" w:hAnsiTheme="minorHAnsi" w:cstheme="minorHAnsi"/>
        </w:rPr>
        <w:t xml:space="preserve"> stb.), ott adott belföldi vállalati ügyfél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w:t>
      </w:r>
      <w:proofErr w:type="spellStart"/>
      <w:r w:rsidRPr="006C72EB">
        <w:rPr>
          <w:rFonts w:asciiTheme="minorHAnsi" w:hAnsiTheme="minorHAnsi" w:cstheme="minorHAnsi"/>
        </w:rPr>
        <w:t>MRP</w:t>
      </w:r>
      <w:proofErr w:type="spellEnd"/>
      <w:r w:rsidRPr="006C72EB">
        <w:rPr>
          <w:rFonts w:asciiTheme="minorHAnsi" w:hAnsiTheme="minorHAnsi" w:cstheme="minorHAnsi"/>
        </w:rPr>
        <w:t xml:space="preserve">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w:t>
      </w:r>
      <w:proofErr w:type="spellStart"/>
      <w:r w:rsidR="005E4048" w:rsidRPr="006C72EB">
        <w:rPr>
          <w:rFonts w:asciiTheme="minorHAnsi" w:hAnsiTheme="minorHAnsi" w:cstheme="minorHAnsi"/>
        </w:rPr>
        <w:t>UGYFBV</w:t>
      </w:r>
      <w:proofErr w:type="spellEnd"/>
      <w:r w:rsidR="005E4048" w:rsidRPr="006C72EB">
        <w:rPr>
          <w:rFonts w:asciiTheme="minorHAnsi" w:hAnsiTheme="minorHAnsi" w:cstheme="minorHAnsi"/>
        </w:rPr>
        <w:t xml:space="preserve"> táblában kerülnek jelentésre, ahol a „Vállalkozás szektora” mezőben J1 szektorkód 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065002A0" w14:textId="77777777" w:rsidR="00B86A05" w:rsidRPr="000C2023" w:rsidRDefault="00B86A05" w:rsidP="00B86A05">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B475EA">
        <w:rPr>
          <w:rFonts w:asciiTheme="minorHAnsi" w:hAnsiTheme="minorHAnsi"/>
          <w:b/>
        </w:rPr>
        <w:t>Vállalkozás ágazata</w:t>
      </w:r>
      <w:r>
        <w:rPr>
          <w:rFonts w:asciiTheme="minorHAnsi" w:hAnsiTheme="minorHAnsi" w:cstheme="minorHAnsi"/>
        </w:rPr>
        <w:t>” mező, amelyben az adós/adóstárs ügyfelek főtevékenység szerinti ágazata jelentendő.</w:t>
      </w:r>
    </w:p>
    <w:p w14:paraId="6A4427AA" w14:textId="1D0A2EC6" w:rsidR="003C5456" w:rsidRPr="000C2023" w:rsidRDefault="003C5456" w:rsidP="00B475EA">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w:t>
      </w:r>
      <w:bookmarkStart w:id="267" w:name="_Hlk146195437"/>
      <w:r>
        <w:rPr>
          <w:rFonts w:asciiTheme="minorHAnsi" w:hAnsiTheme="minorHAnsi" w:cstheme="minorHAnsi"/>
        </w:rPr>
        <w:t>a „</w:t>
      </w:r>
      <w:r w:rsidRPr="00B475EA">
        <w:rPr>
          <w:rFonts w:asciiTheme="minorHAnsi" w:hAnsiTheme="minorHAnsi"/>
          <w:b/>
        </w:rPr>
        <w:t>Nem pénzügyi kimutatás közzétételére köteles vállalkozás-e?</w:t>
      </w:r>
      <w:r>
        <w:rPr>
          <w:rFonts w:asciiTheme="minorHAnsi" w:hAnsiTheme="minorHAnsi" w:cstheme="minorHAnsi"/>
        </w:rPr>
        <w:t>”</w:t>
      </w:r>
      <w:bookmarkEnd w:id="267"/>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ins w:id="268" w:author="MNB" w:date="2023-11-03T11:08:00Z">
        <w:r w:rsidR="00CF09F3">
          <w:rPr>
            <w:rFonts w:asciiTheme="minorHAnsi" w:hAnsiTheme="minorHAnsi" w:cstheme="minorHAnsi"/>
          </w:rPr>
          <w:t xml:space="preserve"> Amennyiben adott ügyfél csak fedezetnyújtóként vagy garancia kedvezményezettként szerepel a HITREG-ben</w:t>
        </w:r>
        <w:r w:rsidR="001F441A">
          <w:rPr>
            <w:rFonts w:asciiTheme="minorHAnsi" w:hAnsiTheme="minorHAnsi" w:cstheme="minorHAnsi"/>
          </w:rPr>
          <w:t>,</w:t>
        </w:r>
        <w:r w:rsidR="002913B1">
          <w:rPr>
            <w:rFonts w:asciiTheme="minorHAnsi" w:hAnsiTheme="minorHAnsi" w:cstheme="minorHAnsi"/>
          </w:rPr>
          <w:t xml:space="preserve"> </w:t>
        </w:r>
        <w:bookmarkStart w:id="269" w:name="_Hlk147486003"/>
        <w:r w:rsidR="002913B1">
          <w:rPr>
            <w:rFonts w:asciiTheme="minorHAnsi" w:hAnsiTheme="minorHAnsi" w:cstheme="minorHAnsi"/>
          </w:rPr>
          <w:t xml:space="preserve">vagy </w:t>
        </w:r>
        <w:r w:rsidR="002913B1" w:rsidRPr="00F3207B">
          <w:rPr>
            <w:rFonts w:asciiTheme="minorHAnsi" w:hAnsiTheme="minorHAnsi" w:cstheme="minorHAnsi"/>
          </w:rPr>
          <w:t>a</w:t>
        </w:r>
        <w:r w:rsidR="008168EF">
          <w:rPr>
            <w:rFonts w:asciiTheme="minorHAnsi" w:hAnsiTheme="minorHAnsi" w:cstheme="minorHAnsi"/>
          </w:rPr>
          <w:t>dósként,</w:t>
        </w:r>
      </w:ins>
      <w:r w:rsidR="00B475EA">
        <w:rPr>
          <w:rFonts w:asciiTheme="minorHAnsi" w:hAnsiTheme="minorHAnsi" w:cstheme="minorHAnsi"/>
        </w:rPr>
        <w:t xml:space="preserve"> </w:t>
      </w:r>
      <w:ins w:id="270" w:author="MNB" w:date="2023-11-03T11:08:00Z">
        <w:r w:rsidR="008168EF">
          <w:rPr>
            <w:rFonts w:asciiTheme="minorHAnsi" w:hAnsiTheme="minorHAnsi" w:cstheme="minorHAnsi"/>
          </w:rPr>
          <w:t xml:space="preserve">de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69"/>
        <w:r w:rsidR="00CF09F3">
          <w:rPr>
            <w:rFonts w:asciiTheme="minorHAnsi" w:hAnsiTheme="minorHAnsi" w:cstheme="minorHAnsi"/>
          </w:rPr>
          <w:t>a mező ’N’ értékkel töltendő.</w:t>
        </w:r>
      </w:ins>
    </w:p>
    <w:p w14:paraId="6748418A" w14:textId="5FB72852" w:rsidR="006B461E" w:rsidRPr="006C72EB" w:rsidRDefault="006B461E" w:rsidP="00C16D5B">
      <w:pPr>
        <w:rPr>
          <w:rFonts w:asciiTheme="minorHAnsi" w:hAnsiTheme="minorHAnsi" w:cstheme="minorHAnsi"/>
        </w:rPr>
      </w:pPr>
      <w:r w:rsidRPr="00155420">
        <w:rPr>
          <w:noProof/>
        </w:rPr>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 xml:space="preserve">A külföldi vállalkozások esetében az </w:t>
      </w:r>
      <w:proofErr w:type="spellStart"/>
      <w:r w:rsidRPr="006C72EB">
        <w:rPr>
          <w:rFonts w:asciiTheme="minorHAnsi" w:hAnsiTheme="minorHAnsi" w:cstheme="minorHAnsi"/>
        </w:rPr>
        <w:t>ügyféladatokat</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kell jelenteni. Az azonosító az adatszolgáltató által képzett egyedi, időben állandó azonosító kell legyen, ami „</w:t>
      </w:r>
      <w:proofErr w:type="spellStart"/>
      <w:r w:rsidRPr="006C72EB">
        <w:rPr>
          <w:rFonts w:asciiTheme="minorHAnsi" w:hAnsiTheme="minorHAnsi" w:cstheme="minorHAnsi"/>
        </w:rPr>
        <w:t>KULF</w:t>
      </w:r>
      <w:proofErr w:type="spellEnd"/>
      <w:r w:rsidRPr="006C72EB">
        <w:rPr>
          <w:rFonts w:asciiTheme="minorHAnsi" w:hAnsiTheme="minorHAnsi" w:cstheme="minorHAnsi"/>
        </w:rPr>
        <w:t>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w:t>
      </w:r>
      <w:proofErr w:type="gramStart"/>
      <w:r w:rsidR="001E1B8D" w:rsidRPr="006C72EB">
        <w:rPr>
          <w:rFonts w:asciiTheme="minorHAnsi" w:hAnsiTheme="minorHAnsi" w:cstheme="minorHAnsi"/>
        </w:rPr>
        <w:t>cégjegyzékszám,</w:t>
      </w:r>
      <w:proofErr w:type="gramEnd"/>
      <w:r w:rsidR="001E1B8D" w:rsidRPr="006C72EB">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t xml:space="preserve">Külföldi állami szerv által nyújtott garancia/kezesség: a fedezetnyújtót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adatszolgáltatásához megadott formátuma, az alkalmazható azonosító-formátumok </w:t>
      </w:r>
      <w:proofErr w:type="spellStart"/>
      <w:r w:rsidRPr="006C72EB">
        <w:rPr>
          <w:rFonts w:asciiTheme="minorHAnsi" w:hAnsiTheme="minorHAnsi" w:cstheme="minorHAnsi"/>
        </w:rPr>
        <w:t>országonkénti</w:t>
      </w:r>
      <w:proofErr w:type="spellEnd"/>
      <w:r w:rsidRPr="006C72EB">
        <w:rPr>
          <w:rFonts w:asciiTheme="minorHAnsi" w:hAnsiTheme="minorHAnsi" w:cstheme="minorHAnsi"/>
        </w:rPr>
        <w:t xml:space="preserve"> listája megtalálható az </w:t>
      </w:r>
      <w:proofErr w:type="spellStart"/>
      <w:r w:rsidRPr="006C72EB">
        <w:rPr>
          <w:rFonts w:asciiTheme="minorHAnsi" w:hAnsiTheme="minorHAnsi" w:cstheme="minorHAnsi"/>
        </w:rPr>
        <w:t>EKB</w:t>
      </w:r>
      <w:proofErr w:type="spellEnd"/>
      <w:r w:rsidRPr="006C72EB">
        <w:rPr>
          <w:rFonts w:asciiTheme="minorHAnsi" w:hAnsiTheme="minorHAnsi" w:cstheme="minorHAnsi"/>
        </w:rPr>
        <w:t xml:space="preserve"> honlapján (link: </w:t>
      </w:r>
      <w:hyperlink r:id="rId37" w:history="1">
        <w:r w:rsidRPr="006C72EB">
          <w:rPr>
            <w:rStyle w:val="Hyperlink"/>
            <w:rFonts w:asciiTheme="minorHAnsi" w:hAnsiTheme="minorHAnsi" w:cstheme="minorHAnsi"/>
            <w:vertAlign w:val="baseline"/>
          </w:rPr>
          <w:t xml:space="preserve">'List of </w:t>
        </w:r>
        <w:proofErr w:type="spellStart"/>
        <w:r w:rsidRPr="006C72EB">
          <w:rPr>
            <w:rStyle w:val="Hyperlink"/>
            <w:rFonts w:asciiTheme="minorHAnsi" w:hAnsiTheme="minorHAnsi" w:cstheme="minorHAnsi"/>
            <w:vertAlign w:val="baseline"/>
          </w:rPr>
          <w:t>national</w:t>
        </w:r>
        <w:proofErr w:type="spellEnd"/>
        <w:r w:rsidRPr="006C72EB">
          <w:rPr>
            <w:rStyle w:val="Hyperlink"/>
            <w:rFonts w:asciiTheme="minorHAnsi" w:hAnsiTheme="minorHAnsi" w:cstheme="minorHAnsi"/>
            <w:vertAlign w:val="baseline"/>
          </w:rPr>
          <w:t xml:space="preserve"> </w:t>
        </w:r>
        <w:proofErr w:type="spellStart"/>
        <w:r w:rsidRPr="006C72EB">
          <w:rPr>
            <w:rStyle w:val="Hyperlink"/>
            <w:rFonts w:asciiTheme="minorHAnsi" w:hAnsiTheme="minorHAnsi" w:cstheme="minorHAnsi"/>
            <w:vertAlign w:val="baseline"/>
          </w:rPr>
          <w:t>identifiers</w:t>
        </w:r>
        <w:proofErr w:type="spellEnd"/>
        <w:r w:rsidRPr="006C72EB">
          <w:rPr>
            <w:rStyle w:val="Hyperlink"/>
            <w:rFonts w:asciiTheme="minorHAnsi" w:hAnsiTheme="minorHAnsi" w:cstheme="minorHAnsi"/>
            <w:vertAlign w:val="baseline"/>
          </w:rPr>
          <w:t>'</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271"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64702C67" w14:textId="400E48C8" w:rsidR="00667183" w:rsidRPr="00CF75D9" w:rsidRDefault="00667183" w:rsidP="005847F9">
      <w:pPr>
        <w:rPr>
          <w:rFonts w:asciiTheme="minorHAnsi" w:hAnsiTheme="minorHAnsi" w:cstheme="minorHAnsi"/>
        </w:rPr>
      </w:pPr>
      <w:r w:rsidRPr="00667183">
        <w:rPr>
          <w:rFonts w:asciiTheme="minorHAnsi" w:hAnsiTheme="minorHAnsi" w:cstheme="minorHAnsi"/>
        </w:rPr>
        <w:t xml:space="preserve">2023. decemberi vonatkozási időtől kezdődően az </w:t>
      </w:r>
      <w:proofErr w:type="spellStart"/>
      <w:r w:rsidRPr="00667183">
        <w:rPr>
          <w:rFonts w:asciiTheme="minorHAnsi" w:hAnsiTheme="minorHAnsi" w:cstheme="minorHAnsi"/>
        </w:rPr>
        <w:t>UGYF</w:t>
      </w:r>
      <w:r>
        <w:rPr>
          <w:rFonts w:asciiTheme="minorHAnsi" w:hAnsiTheme="minorHAnsi" w:cstheme="minorHAnsi"/>
        </w:rPr>
        <w:t>K</w:t>
      </w:r>
      <w:r w:rsidRPr="00667183">
        <w:rPr>
          <w:rFonts w:asciiTheme="minorHAnsi" w:hAnsiTheme="minorHAnsi" w:cstheme="minorHAnsi"/>
        </w:rPr>
        <w:t>V</w:t>
      </w:r>
      <w:proofErr w:type="spellEnd"/>
      <w:r w:rsidRPr="00667183">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ins w:id="272" w:author="MNB" w:date="2023-11-03T11:08:00Z">
        <w:r w:rsidR="00CF09F3">
          <w:t xml:space="preserve"> </w:t>
        </w:r>
        <w:r w:rsidR="00CF09F3">
          <w:rPr>
            <w:rFonts w:asciiTheme="minorHAnsi" w:hAnsiTheme="minorHAnsi" w:cstheme="minorHAnsi"/>
          </w:rPr>
          <w:t>Amennyiben adott ügyfél csak fedezetnyújtóként vagy garancia kedvezményezettként szerepel a HITREG-ben, a mező ’N’ értékkel töltendő.</w:t>
        </w:r>
      </w:ins>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Heading3"/>
        <w:rPr>
          <w:rFonts w:asciiTheme="minorHAnsi" w:hAnsiTheme="minorHAnsi" w:cstheme="minorHAnsi"/>
          <w:b/>
          <w:szCs w:val="20"/>
        </w:rPr>
      </w:pPr>
      <w:bookmarkStart w:id="273" w:name="_Toc64967400"/>
      <w:bookmarkStart w:id="274" w:name="_Toc149902021"/>
      <w:bookmarkStart w:id="275" w:name="_Toc137118004"/>
      <w:bookmarkEnd w:id="271"/>
      <w:r w:rsidRPr="006C72EB">
        <w:rPr>
          <w:rFonts w:asciiTheme="minorHAnsi" w:hAnsiTheme="minorHAnsi" w:cstheme="minorHAnsi"/>
          <w:b/>
          <w:szCs w:val="20"/>
        </w:rPr>
        <w:t>Ügyfélminősítésre vonatkozó tábla</w:t>
      </w:r>
      <w:bookmarkEnd w:id="273"/>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UGYFM</w:t>
      </w:r>
      <w:proofErr w:type="spellEnd"/>
      <w:r w:rsidR="0079306E">
        <w:rPr>
          <w:rFonts w:asciiTheme="minorHAnsi" w:hAnsiTheme="minorHAnsi" w:cstheme="minorHAnsi"/>
          <w:b/>
          <w:szCs w:val="20"/>
        </w:rPr>
        <w:t>)</w:t>
      </w:r>
      <w:bookmarkEnd w:id="274"/>
      <w:bookmarkEnd w:id="275"/>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w:t>
      </w:r>
      <w:proofErr w:type="gramStart"/>
      <w:r w:rsidRPr="006C72EB">
        <w:rPr>
          <w:rFonts w:asciiTheme="minorHAnsi" w:hAnsiTheme="minorHAnsi" w:cstheme="minorHAnsi"/>
        </w:rPr>
        <w:t>/(</w:t>
      </w:r>
      <w:proofErr w:type="gramEnd"/>
      <w:r w:rsidRPr="006C72EB">
        <w:rPr>
          <w:rFonts w:asciiTheme="minorHAnsi" w:hAnsiTheme="minorHAnsi" w:cstheme="minorHAnsi"/>
        </w:rPr>
        <w:t xml:space="preserve">2) pontja esetén az ügyfélminősítés teljesítő marad, azonban az ügyletszintű nemteljesítés tekintetében a </w:t>
      </w:r>
      <w:proofErr w:type="spellStart"/>
      <w:r w:rsidRPr="006C72EB">
        <w:rPr>
          <w:rFonts w:asciiTheme="minorHAnsi" w:hAnsiTheme="minorHAnsi" w:cstheme="minorHAnsi"/>
        </w:rPr>
        <w:t>cross</w:t>
      </w:r>
      <w:proofErr w:type="spellEnd"/>
      <w:r w:rsidRPr="006C72EB">
        <w:rPr>
          <w:rFonts w:asciiTheme="minorHAnsi" w:hAnsiTheme="minorHAnsi" w:cstheme="minorHAnsi"/>
        </w:rPr>
        <w:t>-default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w:t>
      </w:r>
      <w:proofErr w:type="gramStart"/>
      <w:r w:rsidR="0013499E" w:rsidRPr="006C72EB">
        <w:rPr>
          <w:rFonts w:asciiTheme="minorHAnsi" w:hAnsiTheme="minorHAnsi" w:cstheme="minorHAnsi"/>
        </w:rPr>
        <w:t>nemteljesítő  (</w:t>
      </w:r>
      <w:proofErr w:type="gramEnd"/>
      <w:r w:rsidR="0013499E" w:rsidRPr="006C72EB">
        <w:rPr>
          <w:rFonts w:asciiTheme="minorHAnsi" w:hAnsiTheme="minorHAnsi" w:cstheme="minorHAnsi"/>
        </w:rPr>
        <w:t>default) státuszba történő  utolsó besorolás dátuma” mező megnevezése helyesen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 xml:space="preserve">és a következő tartalommal töltendő: az a dátum, amikor az adatszolgáltató a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ügyfélminősítést adott ügyfél vonatkozásában a legutóbb elvégezte.</w:t>
      </w:r>
      <w:ins w:id="276" w:author="MNB" w:date="2023-11-03T11:08:00Z">
        <w:r w:rsidR="00315769">
          <w:rPr>
            <w:rFonts w:asciiTheme="minorHAnsi" w:hAnsiTheme="minorHAnsi" w:cstheme="minorHAnsi"/>
          </w:rPr>
          <w:t xml:space="preserve"> A mező kényszerhitelek,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w:t>
        </w:r>
        <w:proofErr w:type="spellStart"/>
        <w:r w:rsidR="00315769">
          <w:rPr>
            <w:rFonts w:asciiTheme="minorHAnsi" w:hAnsiTheme="minorHAnsi" w:cstheme="minorHAnsi"/>
          </w:rPr>
          <w:t>to</w:t>
        </w:r>
        <w:proofErr w:type="spellEnd"/>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w:t>
        </w:r>
        <w:proofErr w:type="spellStart"/>
        <w:r w:rsidR="00315769">
          <w:rPr>
            <w:rFonts w:asciiTheme="minorHAnsi" w:hAnsiTheme="minorHAnsi" w:cstheme="minorHAnsi"/>
          </w:rPr>
          <w:t>defaultos</w:t>
        </w:r>
        <w:proofErr w:type="spellEnd"/>
        <w:r w:rsidR="00315769">
          <w:rPr>
            <w:rFonts w:asciiTheme="minorHAnsi" w:hAnsiTheme="minorHAnsi" w:cstheme="minorHAnsi"/>
          </w:rPr>
          <w:t xml:space="preserve"> az instrumentum). </w:t>
        </w:r>
      </w:ins>
    </w:p>
    <w:p w14:paraId="5EF95C4F" w14:textId="716F6D79" w:rsidR="00EA345D" w:rsidRPr="00C11A49" w:rsidRDefault="00667183" w:rsidP="00EA345D">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 xml:space="preserve">az ügyfél- és partnerminősítés, valamint a fedezetértékelés </w:t>
      </w:r>
      <w:proofErr w:type="spellStart"/>
      <w:r w:rsidR="00684E33" w:rsidRPr="00684E33">
        <w:rPr>
          <w:rFonts w:asciiTheme="minorHAnsi" w:hAnsiTheme="minorHAnsi" w:cstheme="minorHAnsi"/>
        </w:rPr>
        <w:t>prudenciális</w:t>
      </w:r>
      <w:proofErr w:type="spellEnd"/>
      <w:r w:rsidR="00684E33" w:rsidRPr="00684E33">
        <w:rPr>
          <w:rFonts w:asciiTheme="minorHAnsi" w:hAnsiTheme="minorHAnsi" w:cstheme="minorHAnsi"/>
        </w:rPr>
        <w:t xml:space="preserve">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del w:id="277" w:author="MNB" w:date="2023-11-03T11:08:00Z">
        <w:r w:rsidR="00684E33" w:rsidRPr="00684E33">
          <w:rPr>
            <w:rFonts w:asciiTheme="minorHAnsi" w:hAnsiTheme="minorHAnsi" w:cstheme="minorHAnsi"/>
          </w:rPr>
          <w:delText>.</w:delText>
        </w:r>
      </w:del>
      <w:ins w:id="278" w:author="MNB" w:date="2023-11-03T11:08:00Z">
        <w:r w:rsidR="00315769">
          <w:rPr>
            <w:rFonts w:asciiTheme="minorHAnsi" w:hAnsiTheme="minorHAnsi" w:cstheme="minorHAnsi"/>
          </w:rPr>
          <w:t xml:space="preserve"> kényszerhitelek és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 kivételével</w:t>
        </w:r>
        <w:r w:rsidR="00684E33" w:rsidRPr="00684E33">
          <w:rPr>
            <w:rFonts w:asciiTheme="minorHAnsi" w:hAnsiTheme="minorHAnsi" w:cstheme="minorHAnsi"/>
          </w:rPr>
          <w:t>.</w:t>
        </w:r>
      </w:ins>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w:t>
      </w:r>
      <w:proofErr w:type="spellStart"/>
      <w:r w:rsidR="00EA345D" w:rsidRPr="00C11A49">
        <w:rPr>
          <w:rFonts w:asciiTheme="minorHAnsi" w:hAnsiTheme="minorHAnsi" w:cstheme="minorHAnsi"/>
        </w:rPr>
        <w:t>score-ral</w:t>
      </w:r>
      <w:proofErr w:type="spellEnd"/>
      <w:r w:rsidR="00EA345D" w:rsidRPr="00C11A49">
        <w:rPr>
          <w:rFonts w:asciiTheme="minorHAnsi" w:hAnsiTheme="minorHAnsi" w:cstheme="minorHAnsi"/>
        </w:rPr>
        <w:t xml:space="preserve"> rendelkezik az adott termékre vonatkozóan, akkor a </w:t>
      </w:r>
      <w:r w:rsidR="00EA345D">
        <w:rPr>
          <w:rFonts w:asciiTheme="minorHAnsi" w:hAnsiTheme="minorHAnsi" w:cstheme="minorHAnsi"/>
        </w:rPr>
        <w:t xml:space="preserve">leginkább hátrányos </w:t>
      </w:r>
      <w:proofErr w:type="spellStart"/>
      <w:r w:rsidR="00EA345D">
        <w:rPr>
          <w:rFonts w:asciiTheme="minorHAnsi" w:hAnsiTheme="minorHAnsi" w:cstheme="minorHAnsi"/>
        </w:rPr>
        <w:t>score</w:t>
      </w:r>
      <w:proofErr w:type="spellEnd"/>
      <w:r w:rsidR="00EA345D">
        <w:rPr>
          <w:rFonts w:asciiTheme="minorHAnsi" w:hAnsiTheme="minorHAnsi" w:cstheme="minorHAnsi"/>
        </w:rPr>
        <w:t xml:space="preserve"> jelentendő</w:t>
      </w:r>
      <w:r w:rsidR="00EA345D" w:rsidRPr="00C11A49">
        <w:rPr>
          <w:rFonts w:asciiTheme="minorHAnsi" w:hAnsiTheme="minorHAnsi" w:cstheme="minorHAnsi"/>
        </w:rPr>
        <w:t>.</w:t>
      </w:r>
    </w:p>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Heading3"/>
        <w:jc w:val="both"/>
        <w:rPr>
          <w:rFonts w:asciiTheme="minorHAnsi" w:hAnsiTheme="minorHAnsi" w:cstheme="minorHAnsi"/>
          <w:b/>
          <w:szCs w:val="20"/>
        </w:rPr>
      </w:pPr>
      <w:bookmarkStart w:id="279" w:name="_Toc64967401"/>
      <w:bookmarkStart w:id="280" w:name="_Toc149902022"/>
      <w:bookmarkStart w:id="281" w:name="_Toc137118005"/>
      <w:r w:rsidRPr="006C72EB">
        <w:rPr>
          <w:rFonts w:asciiTheme="minorHAnsi" w:hAnsiTheme="minorHAnsi" w:cstheme="minorHAnsi"/>
          <w:b/>
          <w:szCs w:val="20"/>
        </w:rPr>
        <w:t>Hitelbírálati adatok</w:t>
      </w:r>
      <w:bookmarkEnd w:id="279"/>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Pr>
          <w:rFonts w:asciiTheme="minorHAnsi" w:hAnsiTheme="minorHAnsi" w:cstheme="minorHAnsi"/>
          <w:b/>
          <w:szCs w:val="20"/>
        </w:rPr>
        <w:t>HBIR</w:t>
      </w:r>
      <w:proofErr w:type="spellEnd"/>
      <w:r w:rsidR="0079306E">
        <w:rPr>
          <w:rFonts w:asciiTheme="minorHAnsi" w:hAnsiTheme="minorHAnsi" w:cstheme="minorHAnsi"/>
          <w:b/>
          <w:szCs w:val="20"/>
        </w:rPr>
        <w:t>)</w:t>
      </w:r>
      <w:bookmarkEnd w:id="280"/>
      <w:bookmarkEnd w:id="281"/>
    </w:p>
    <w:p w14:paraId="76E9E3C9" w14:textId="22F023E4" w:rsidR="00D427D2" w:rsidRPr="006C72EB" w:rsidRDefault="00D427D2" w:rsidP="005847F9">
      <w:pPr>
        <w:rPr>
          <w:rFonts w:asciiTheme="minorHAnsi" w:hAnsiTheme="minorHAnsi" w:cstheme="minorHAnsi"/>
        </w:rPr>
      </w:pPr>
      <w:bookmarkStart w:id="282"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282"/>
      <w:r w:rsidR="007C6AC6" w:rsidRPr="006C72EB">
        <w:rPr>
          <w:rFonts w:asciiTheme="minorHAnsi" w:hAnsiTheme="minorHAnsi" w:cstheme="minorHAnsi"/>
        </w:rPr>
        <w:t xml:space="preserve"> A </w:t>
      </w:r>
      <w:proofErr w:type="spellStart"/>
      <w:r w:rsidR="007C6AC6" w:rsidRPr="006C72EB">
        <w:rPr>
          <w:rFonts w:asciiTheme="minorHAnsi" w:hAnsiTheme="minorHAnsi" w:cstheme="minorHAnsi"/>
        </w:rPr>
        <w:t>JTM</w:t>
      </w:r>
      <w:proofErr w:type="spellEnd"/>
      <w:r w:rsidR="007C6AC6" w:rsidRPr="006C72EB">
        <w:rPr>
          <w:rFonts w:asciiTheme="minorHAnsi" w:hAnsiTheme="minorHAnsi" w:cstheme="minorHAnsi"/>
        </w:rPr>
        <w:t xml:space="preserve"> rendelet hatálya alá tartozó szerződések esetén a </w:t>
      </w:r>
      <w:proofErr w:type="spellStart"/>
      <w:r w:rsidR="007C6AC6" w:rsidRPr="006C72EB">
        <w:rPr>
          <w:rFonts w:asciiTheme="minorHAnsi" w:hAnsiTheme="minorHAnsi" w:cstheme="minorHAnsi"/>
        </w:rPr>
        <w:t>HBIR</w:t>
      </w:r>
      <w:proofErr w:type="spellEnd"/>
      <w:r w:rsidR="007C6AC6" w:rsidRPr="006C72EB">
        <w:rPr>
          <w:rFonts w:asciiTheme="minorHAnsi" w:hAnsiTheme="minorHAnsi" w:cstheme="minorHAnsi"/>
        </w:rPr>
        <w:t xml:space="preserve"> tábla töltése kötelező.</w:t>
      </w:r>
      <w:r w:rsidRPr="006C72EB">
        <w:rPr>
          <w:rFonts w:asciiTheme="minorHAnsi" w:hAnsiTheme="minorHAnsi" w:cstheme="minorHAnsi"/>
        </w:rPr>
        <w:t xml:space="preserve"> Az adatokat frissíteni kell, amennyiben ugyanazon ügyfél újonnan felvett hitelénél az új hitelbírálati folyamatban aktualizált adatok állnak rendelkezésre. Amennyiben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8F7833" w:rsidRPr="006C72EB">
        <w:rPr>
          <w:rFonts w:asciiTheme="minorHAnsi" w:hAnsiTheme="minorHAnsi" w:cstheme="minorHAnsi"/>
        </w:rPr>
        <w:t xml:space="preserve">táblában </w:t>
      </w:r>
      <w:r w:rsidRPr="006C72EB">
        <w:rPr>
          <w:rFonts w:asciiTheme="minorHAnsi" w:hAnsiTheme="minorHAnsi" w:cstheme="minorHAnsi"/>
        </w:rPr>
        <w:t>szereplő ügyféladatok hitelbírálattól függetlenül is felülvizsgálatra kerülnek, az új adatokat szintén 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w:t>
      </w:r>
    </w:p>
    <w:p w14:paraId="07A1401A" w14:textId="77777777"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újabb hitelt vesz fel újabb hitelbírálattal, akkor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friss hitelbírálat dátumával. Tehát két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másodikhoz pedig a frissebb rekord.</w:t>
      </w:r>
    </w:p>
    <w:p w14:paraId="5024ECC7" w14:textId="0FDA3821"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tekintetében,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rekordon és azt kell hozzákötni a már meglévő instrumentumhoz, a korábbi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 xml:space="preserve">csak egy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adatokat, ott a korábbi rekord jelentendő. Ebből az is következik, hogy egy ügyfélhez kapcsolódóan több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is létezhet a rendszerben egyidejűleg, amennyiben több instrumentummal rendelkezik.</w:t>
      </w:r>
    </w:p>
    <w:p w14:paraId="719DAEED" w14:textId="77777777" w:rsidR="00893C70" w:rsidRPr="006C72EB" w:rsidRDefault="00893C70" w:rsidP="005847F9">
      <w:pPr>
        <w:rPr>
          <w:rFonts w:asciiTheme="minorHAnsi" w:hAnsiTheme="minorHAnsi" w:cstheme="minorHAnsi"/>
        </w:rPr>
      </w:pPr>
    </w:p>
    <w:p w14:paraId="7F71EE7E" w14:textId="62C5955F" w:rsidR="002362FA" w:rsidRPr="006C72EB" w:rsidRDefault="002362FA" w:rsidP="005847F9">
      <w:pPr>
        <w:rPr>
          <w:rFonts w:asciiTheme="minorHAnsi" w:hAnsiTheme="minorHAnsi" w:cstheme="minorHAnsi"/>
        </w:rPr>
      </w:pPr>
      <w:bookmarkStart w:id="283"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adat csak akkor jelentendő, ha az instrumentum az INSTR táblában szerepel, tehát</w:t>
      </w:r>
      <w:r w:rsidR="00756FF0" w:rsidRPr="006C72EB">
        <w:rPr>
          <w:rFonts w:asciiTheme="minorHAnsi" w:hAnsiTheme="minorHAnsi" w:cstheme="minorHAnsi"/>
        </w:rPr>
        <w:t xml:space="preserve"> kizárólag az </w:t>
      </w:r>
      <w:proofErr w:type="spellStart"/>
      <w:r w:rsidR="00756FF0" w:rsidRPr="006C72EB">
        <w:rPr>
          <w:rFonts w:asciiTheme="minorHAnsi" w:hAnsiTheme="minorHAnsi" w:cstheme="minorHAnsi"/>
        </w:rPr>
        <w:t>INSTK</w:t>
      </w:r>
      <w:proofErr w:type="spellEnd"/>
      <w:r w:rsidR="00756FF0" w:rsidRPr="006C72EB">
        <w:rPr>
          <w:rFonts w:asciiTheme="minorHAnsi" w:hAnsiTheme="minorHAnsi" w:cstheme="minorHAnsi"/>
        </w:rPr>
        <w:t xml:space="preserve">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6C72EB">
        <w:rPr>
          <w:rFonts w:asciiTheme="minorHAnsi" w:hAnsiTheme="minorHAnsi" w:cstheme="minorHAnsi"/>
        </w:rPr>
        <w:t>alapján,</w:t>
      </w:r>
      <w:proofErr w:type="gramEnd"/>
      <w:r w:rsidRPr="006C72EB">
        <w:rPr>
          <w:rFonts w:asciiTheme="minorHAnsi" w:hAnsiTheme="minorHAnsi" w:cstheme="minorHAnsi"/>
        </w:rPr>
        <w:t xml:space="preserve"> stb.), akkor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tábla nem töltendő.</w:t>
      </w:r>
    </w:p>
    <w:bookmarkEnd w:id="283"/>
    <w:p w14:paraId="64438002" w14:textId="77777777" w:rsidR="003613CD" w:rsidRPr="006C72EB" w:rsidRDefault="003613CD" w:rsidP="005847F9">
      <w:pPr>
        <w:rPr>
          <w:rFonts w:asciiTheme="minorHAnsi" w:hAnsiTheme="minorHAnsi" w:cstheme="minorHAnsi"/>
        </w:rPr>
      </w:pPr>
    </w:p>
    <w:p w14:paraId="4EBF8900" w14:textId="152CFC56" w:rsidR="001A48EB" w:rsidRPr="006C72EB" w:rsidRDefault="00D427D2" w:rsidP="008E587A">
      <w:pPr>
        <w:pStyle w:val="Heading2"/>
        <w:rPr>
          <w:rFonts w:asciiTheme="minorHAnsi" w:hAnsiTheme="minorHAnsi" w:cstheme="minorHAnsi"/>
          <w:sz w:val="20"/>
          <w:szCs w:val="20"/>
        </w:rPr>
      </w:pPr>
      <w:bookmarkStart w:id="284" w:name="_Toc64967402"/>
      <w:bookmarkStart w:id="285" w:name="_Toc149902023"/>
      <w:bookmarkStart w:id="286" w:name="_Toc137118006"/>
      <w:r w:rsidRPr="006C72EB">
        <w:rPr>
          <w:rFonts w:asciiTheme="minorHAnsi" w:hAnsiTheme="minorHAnsi" w:cstheme="minorHAnsi"/>
          <w:sz w:val="20"/>
          <w:szCs w:val="20"/>
        </w:rPr>
        <w:t xml:space="preserve">KAPCSOLATOKRA vonatkozó </w:t>
      </w:r>
      <w:r w:rsidR="006654F1" w:rsidRPr="006C72EB">
        <w:rPr>
          <w:rFonts w:asciiTheme="minorHAnsi" w:hAnsiTheme="minorHAnsi" w:cstheme="minorHAnsi"/>
          <w:sz w:val="20"/>
          <w:szCs w:val="20"/>
        </w:rPr>
        <w:t>táblák</w:t>
      </w:r>
      <w:bookmarkEnd w:id="284"/>
      <w:bookmarkEnd w:id="285"/>
      <w:bookmarkEnd w:id="286"/>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Heading3"/>
        <w:jc w:val="both"/>
        <w:rPr>
          <w:rFonts w:asciiTheme="minorHAnsi" w:hAnsiTheme="minorHAnsi" w:cstheme="minorHAnsi"/>
          <w:b/>
          <w:szCs w:val="20"/>
        </w:rPr>
      </w:pPr>
      <w:bookmarkStart w:id="287" w:name="_Toc64967403"/>
      <w:bookmarkStart w:id="288" w:name="_Toc149902024"/>
      <w:bookmarkStart w:id="289" w:name="_Toc137118007"/>
      <w:r w:rsidRPr="006C72EB">
        <w:rPr>
          <w:rFonts w:asciiTheme="minorHAnsi" w:hAnsiTheme="minorHAnsi" w:cstheme="minorHAnsi"/>
          <w:b/>
          <w:szCs w:val="20"/>
        </w:rPr>
        <w:t>Instrumentum-ügyfél</w:t>
      </w:r>
      <w:bookmarkEnd w:id="287"/>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sidRPr="0079306E">
        <w:rPr>
          <w:rFonts w:asciiTheme="minorHAnsi" w:hAnsiTheme="minorHAnsi" w:cstheme="minorHAnsi"/>
          <w:b/>
          <w:szCs w:val="20"/>
        </w:rPr>
        <w:t>INST_UGYF</w:t>
      </w:r>
      <w:proofErr w:type="spellEnd"/>
      <w:r w:rsidR="0079306E">
        <w:rPr>
          <w:rFonts w:asciiTheme="minorHAnsi" w:hAnsiTheme="minorHAnsi" w:cstheme="minorHAnsi"/>
          <w:b/>
          <w:szCs w:val="20"/>
        </w:rPr>
        <w:t>)</w:t>
      </w:r>
      <w:bookmarkEnd w:id="288"/>
      <w:bookmarkEnd w:id="289"/>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 xml:space="preserve">Az ügyfél köthető speciális keretjellegű vagy nem speciális </w:t>
      </w:r>
      <w:proofErr w:type="gramStart"/>
      <w:r w:rsidRPr="006C72EB">
        <w:rPr>
          <w:rFonts w:asciiTheme="minorHAnsi" w:hAnsiTheme="minorHAnsi" w:cstheme="minorHAnsi"/>
        </w:rPr>
        <w:t>keretjellegű</w:t>
      </w:r>
      <w:proofErr w:type="gramEnd"/>
      <w:r w:rsidRPr="006C72EB">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INSTR), az alábbi attribútumok egyike töltendő:</w:t>
      </w:r>
    </w:p>
    <w:p w14:paraId="0C6F2BA7" w14:textId="77777777" w:rsidR="009B743B" w:rsidRPr="006C72EB" w:rsidRDefault="009B743B" w:rsidP="005847F9">
      <w:pPr>
        <w:rPr>
          <w:rFonts w:asciiTheme="minorHAnsi" w:hAnsiTheme="minorHAnsi" w:cstheme="minorHAnsi"/>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 xml:space="preserve">Amennyiben az ügylet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 xml:space="preserve"> ügyfélazonosítót. </w:t>
      </w:r>
    </w:p>
    <w:p w14:paraId="19C8551F" w14:textId="01E1D222" w:rsidR="00DE758F" w:rsidRPr="006C72EB" w:rsidRDefault="00DE758F" w:rsidP="005847F9">
      <w:pPr>
        <w:rPr>
          <w:rFonts w:asciiTheme="minorHAnsi" w:hAnsiTheme="minorHAnsi" w:cstheme="minorHAnsi"/>
        </w:rPr>
      </w:pPr>
      <w:r w:rsidRPr="006C72EB">
        <w:rPr>
          <w:rFonts w:asciiTheme="minorHAnsi" w:hAnsiTheme="minorHAnsi" w:cstheme="minorHAnsi"/>
        </w:rPr>
        <w:t xml:space="preserve">Az „Ügyfélminőség” mezőben meg kell adni, hogy adós vagy adóstárs-e az ügyfél az adott instrumentum tekintetében. </w:t>
      </w:r>
      <w:r w:rsidR="00404E3E" w:rsidRPr="006C72EB">
        <w:rPr>
          <w:rFonts w:asciiTheme="minorHAnsi" w:hAnsiTheme="minorHAnsi" w:cstheme="minorHAnsi"/>
        </w:rPr>
        <w:t xml:space="preserve">Minden INSTR-ben szereplő </w:t>
      </w:r>
      <w:r w:rsidRPr="006C72EB">
        <w:rPr>
          <w:rFonts w:asciiTheme="minorHAnsi" w:hAnsiTheme="minorHAnsi" w:cstheme="minorHAnsi"/>
        </w:rPr>
        <w:t xml:space="preserve">instrumentumhoz egy és csak egy adóst kell kapcsolni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 lehet.</w:t>
      </w:r>
    </w:p>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A 2021. 09.01. előtt keletkezett szerződések tekintetében alkalmazható a ’</w:t>
      </w:r>
      <w:proofErr w:type="spellStart"/>
      <w:r w:rsidR="006E64EC" w:rsidRPr="006C72EB">
        <w:rPr>
          <w:rFonts w:cs="Arial"/>
        </w:rPr>
        <w:t>NEM_ISMERT</w:t>
      </w:r>
      <w:proofErr w:type="spellEnd"/>
      <w:r w:rsidR="006E64EC" w:rsidRPr="006C72EB">
        <w:rPr>
          <w:rFonts w:cs="Arial"/>
        </w:rPr>
        <w:t xml:space="preserve">’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w:t>
      </w:r>
      <w:proofErr w:type="spellStart"/>
      <w:r w:rsidR="006E64EC" w:rsidRPr="006C72EB">
        <w:rPr>
          <w:rFonts w:cs="Arial"/>
        </w:rPr>
        <w:t>NEM_ISMERT</w:t>
      </w:r>
      <w:proofErr w:type="spellEnd"/>
      <w:r w:rsidR="006E64EC" w:rsidRPr="006C72EB">
        <w:rPr>
          <w:rFonts w:cs="Arial"/>
        </w:rPr>
        <w:t>’ kódérték nem alkalmazható.</w:t>
      </w:r>
    </w:p>
    <w:p w14:paraId="50C7E5CF" w14:textId="6482A0D3" w:rsidR="00A31B0D" w:rsidRPr="006C72EB" w:rsidRDefault="00276D24" w:rsidP="00D474C0">
      <w:r w:rsidRPr="006C72EB">
        <w:rPr>
          <w:rFonts w:asciiTheme="minorHAnsi" w:hAnsiTheme="minorHAnsi" w:cstheme="minorHAnsi"/>
        </w:rPr>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290"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290"/>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91" w:name="_Hlk71707034"/>
      <w:r w:rsidR="000F4F01" w:rsidRPr="006C72EB">
        <w:rPr>
          <w:rFonts w:asciiTheme="minorHAnsi" w:hAnsiTheme="minorHAnsi" w:cstheme="minorHAnsi"/>
        </w:rPr>
        <w:t xml:space="preserve"> </w:t>
      </w:r>
      <w:bookmarkStart w:id="292"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293"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proofErr w:type="spellStart"/>
      <w:r w:rsidR="00772633" w:rsidRPr="006C72EB">
        <w:t>NEM_ISMERT</w:t>
      </w:r>
      <w:proofErr w:type="spellEnd"/>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291"/>
      <w:bookmarkEnd w:id="292"/>
      <w:bookmarkEnd w:id="293"/>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w:t>
      </w:r>
      <w:proofErr w:type="spellStart"/>
      <w:r w:rsidR="000778AA" w:rsidRPr="000778AA">
        <w:t>NEM_ISMERT</w:t>
      </w:r>
      <w:proofErr w:type="spellEnd"/>
      <w:r w:rsidR="000778AA" w:rsidRPr="000778AA">
        <w:t>’ kódérték</w:t>
      </w:r>
      <w:r w:rsidR="000778AA">
        <w:t xml:space="preserve"> nem alkalmazható.</w:t>
      </w:r>
    </w:p>
    <w:p w14:paraId="678CB5A3" w14:textId="65FADD21" w:rsidR="006E4B87" w:rsidRPr="006C72EB" w:rsidRDefault="006E4B87" w:rsidP="00484F64">
      <w:pPr>
        <w:rPr>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mező pedig a 2023.12.01. után kötött szerződésekre 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Heading3"/>
        <w:jc w:val="both"/>
        <w:rPr>
          <w:rFonts w:asciiTheme="minorHAnsi" w:hAnsiTheme="minorHAnsi" w:cstheme="minorHAnsi"/>
          <w:b/>
          <w:szCs w:val="20"/>
        </w:rPr>
      </w:pPr>
      <w:bookmarkStart w:id="294" w:name="_Toc64967404"/>
      <w:bookmarkStart w:id="295" w:name="_Toc149902025"/>
      <w:bookmarkStart w:id="296" w:name="_Toc137118008"/>
      <w:r w:rsidRPr="006C72EB">
        <w:rPr>
          <w:rFonts w:asciiTheme="minorHAnsi" w:hAnsiTheme="minorHAnsi" w:cstheme="minorHAnsi"/>
          <w:b/>
          <w:szCs w:val="20"/>
        </w:rPr>
        <w:t>Instrumentum-fedezet</w:t>
      </w:r>
      <w:bookmarkEnd w:id="294"/>
      <w:r w:rsidR="0079306E">
        <w:rPr>
          <w:rFonts w:asciiTheme="minorHAnsi" w:hAnsiTheme="minorHAnsi" w:cstheme="minorHAnsi"/>
          <w:b/>
          <w:szCs w:val="20"/>
        </w:rPr>
        <w:t xml:space="preserve"> (</w:t>
      </w:r>
      <w:proofErr w:type="spellStart"/>
      <w:r w:rsidR="0079306E" w:rsidRPr="0079306E">
        <w:rPr>
          <w:rFonts w:asciiTheme="minorHAnsi" w:hAnsiTheme="minorHAnsi" w:cstheme="minorHAnsi"/>
          <w:b/>
          <w:szCs w:val="20"/>
        </w:rPr>
        <w:t>INST_FED</w:t>
      </w:r>
      <w:proofErr w:type="spellEnd"/>
      <w:r w:rsidR="0079306E">
        <w:rPr>
          <w:rFonts w:asciiTheme="minorHAnsi" w:hAnsiTheme="minorHAnsi" w:cstheme="minorHAnsi"/>
          <w:b/>
          <w:szCs w:val="20"/>
        </w:rPr>
        <w:t>)</w:t>
      </w:r>
      <w:bookmarkEnd w:id="295"/>
      <w:bookmarkEnd w:id="296"/>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 xml:space="preserve">t az </w:t>
      </w:r>
      <w:proofErr w:type="spellStart"/>
      <w:r w:rsidRPr="006C72EB">
        <w:rPr>
          <w:rFonts w:asciiTheme="minorHAnsi" w:hAnsiTheme="minorHAnsi" w:cstheme="minorHAnsi"/>
        </w:rPr>
        <w:t>INST_FED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 xml:space="preserve">első alkalommal a </w:t>
      </w:r>
      <w:proofErr w:type="spellStart"/>
      <w:r w:rsidR="000C3659" w:rsidRPr="006C72EB">
        <w:rPr>
          <w:rFonts w:asciiTheme="minorHAnsi" w:hAnsiTheme="minorHAnsi" w:cstheme="minorHAnsi"/>
        </w:rPr>
        <w:t>FEDE</w:t>
      </w:r>
      <w:proofErr w:type="spellEnd"/>
      <w:r w:rsidR="000C3659" w:rsidRPr="006C72EB">
        <w:rPr>
          <w:rFonts w:asciiTheme="minorHAnsi" w:hAnsiTheme="minorHAnsi" w:cstheme="minorHAnsi"/>
        </w:rPr>
        <w:t xml:space="preserve"> táblában kell megadni (a </w:t>
      </w:r>
      <w:proofErr w:type="spellStart"/>
      <w:r w:rsidR="000C3659" w:rsidRPr="006C72EB">
        <w:rPr>
          <w:rFonts w:asciiTheme="minorHAnsi" w:hAnsiTheme="minorHAnsi" w:cstheme="minorHAnsi"/>
        </w:rPr>
        <w:t>FEDA</w:t>
      </w:r>
      <w:proofErr w:type="spellEnd"/>
      <w:r w:rsidR="000C3659" w:rsidRPr="006C72EB">
        <w:rPr>
          <w:rFonts w:asciiTheme="minorHAnsi" w:hAnsiTheme="minorHAnsi" w:cstheme="minorHAnsi"/>
        </w:rPr>
        <w:t xml:space="preserve">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w:t>
      </w:r>
      <w:proofErr w:type="spellStart"/>
      <w:r w:rsidRPr="006C72EB">
        <w:rPr>
          <w:rFonts w:asciiTheme="minorHAnsi" w:hAnsiTheme="minorHAnsi" w:cstheme="minorHAnsi"/>
        </w:rPr>
        <w:t>INST_FED</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297"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 xml:space="preserve">a </w:t>
      </w:r>
      <w:proofErr w:type="spellStart"/>
      <w:r w:rsidR="008C7350" w:rsidRPr="006C72EB">
        <w:rPr>
          <w:rFonts w:asciiTheme="minorHAnsi" w:hAnsiTheme="minorHAnsi" w:cstheme="minorHAnsi"/>
        </w:rPr>
        <w:t>likvidációs</w:t>
      </w:r>
      <w:proofErr w:type="spellEnd"/>
      <w:r w:rsidR="008C7350" w:rsidRPr="006C72EB">
        <w:rPr>
          <w:rFonts w:asciiTheme="minorHAnsi" w:hAnsiTheme="minorHAnsi" w:cstheme="minorHAnsi"/>
        </w:rPr>
        <w:t xml:space="preserve">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értéket is használja és allokálja a hitelintézet, akkor az allokált hitelbiztosítéki és 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297"/>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 xml:space="preserve">Ugyancsak az </w:t>
      </w:r>
      <w:proofErr w:type="spellStart"/>
      <w:r w:rsidR="00D427D2" w:rsidRPr="006C72EB">
        <w:rPr>
          <w:rFonts w:asciiTheme="minorHAnsi" w:hAnsiTheme="minorHAnsi" w:cstheme="minorHAnsi"/>
        </w:rPr>
        <w:t>INST_FED</w:t>
      </w:r>
      <w:proofErr w:type="spellEnd"/>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kell feltüntetni a fedezethez az adott instrumentum vonatkozásában kapcsolódó jogokat, a fedezetet megelőző </w:t>
      </w:r>
      <w:proofErr w:type="spellStart"/>
      <w:r w:rsidR="00D427D2" w:rsidRPr="006C72EB">
        <w:rPr>
          <w:rFonts w:asciiTheme="minorHAnsi" w:hAnsiTheme="minorHAnsi" w:cstheme="minorHAnsi"/>
        </w:rPr>
        <w:t>terhek</w:t>
      </w:r>
      <w:proofErr w:type="spellEnd"/>
      <w:r w:rsidR="00D427D2" w:rsidRPr="006C72EB">
        <w:rPr>
          <w:rFonts w:asciiTheme="minorHAnsi" w:hAnsiTheme="minorHAnsi" w:cstheme="minorHAnsi"/>
        </w:rPr>
        <w:t xml:space="preserve">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 xml:space="preserve">megelőző </w:t>
      </w:r>
      <w:proofErr w:type="spellStart"/>
      <w:r w:rsidR="0076095C" w:rsidRPr="00DD708C">
        <w:rPr>
          <w:rFonts w:asciiTheme="minorHAnsi" w:hAnsiTheme="minorHAnsi" w:cstheme="minorHAnsi"/>
          <w:b/>
          <w:bCs/>
        </w:rPr>
        <w:t>terhek</w:t>
      </w:r>
      <w:proofErr w:type="spellEnd"/>
      <w:r w:rsidR="0076095C" w:rsidRPr="00DD708C">
        <w:rPr>
          <w:rFonts w:asciiTheme="minorHAnsi" w:hAnsiTheme="minorHAnsi" w:cstheme="minorHAnsi"/>
          <w:b/>
          <w:bCs/>
        </w:rPr>
        <w:t xml:space="preserve">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xml:space="preserve">, csak az idegen </w:t>
      </w:r>
      <w:proofErr w:type="spellStart"/>
      <w:r w:rsidRPr="006C72EB">
        <w:rPr>
          <w:rFonts w:asciiTheme="minorHAnsi" w:hAnsiTheme="minorHAnsi" w:cstheme="minorHAnsi"/>
        </w:rPr>
        <w:t>terheket</w:t>
      </w:r>
      <w:proofErr w:type="spellEnd"/>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298" w:name="_Hlk44410116"/>
      <w:r w:rsidR="008E2510" w:rsidRPr="006C72EB">
        <w:rPr>
          <w:rFonts w:asciiTheme="minorHAnsi" w:hAnsiTheme="minorHAnsi" w:cstheme="minorHAnsi"/>
        </w:rPr>
        <w:t>Lízing esetén, amennyiben nem áll rendelkezésre ez az időpont, jelenthető a szerződéskötés napja, hiszen onnantól értelmezett a lízingtárgy fedezetként.</w:t>
      </w:r>
      <w:bookmarkEnd w:id="298"/>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299"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99"/>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-adatigény, tilos mezőként értelmezendő a HITREG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w:t>
      </w:r>
      <w:proofErr w:type="spellStart"/>
      <w:r w:rsidR="00353961" w:rsidRPr="006C72EB">
        <w:rPr>
          <w:rFonts w:asciiTheme="minorHAnsi" w:hAnsiTheme="minorHAnsi" w:cstheme="minorHAnsi"/>
        </w:rPr>
        <w:t>EGYEB_VAGYON</w:t>
      </w:r>
      <w:proofErr w:type="spellEnd"/>
      <w:r w:rsidR="00353961" w:rsidRPr="006C72EB">
        <w:rPr>
          <w:rFonts w:asciiTheme="minorHAnsi" w:hAnsiTheme="minorHAnsi" w:cstheme="minorHAnsi"/>
        </w:rPr>
        <w:t>’</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6C72EB">
        <w:rPr>
          <w:rFonts w:asciiTheme="minorHAnsi" w:hAnsiTheme="minorHAnsi" w:cstheme="minorHAnsi"/>
        </w:rPr>
        <w:t>jog,</w:t>
      </w:r>
      <w:proofErr w:type="gramEnd"/>
      <w:r w:rsidR="00353961" w:rsidRPr="006C72EB">
        <w:rPr>
          <w:rFonts w:asciiTheme="minorHAnsi" w:hAnsiTheme="minorHAnsi" w:cstheme="minorHAnsi"/>
        </w:rPr>
        <w:t xml:space="preserve">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6C72EB">
        <w:rPr>
          <w:rFonts w:asciiTheme="minorHAnsi" w:hAnsiTheme="minorHAnsi" w:cstheme="minorHAnsi"/>
        </w:rPr>
        <w:t>értékadatokat</w:t>
      </w:r>
      <w:proofErr w:type="spellEnd"/>
      <w:r w:rsidR="001043CF" w:rsidRPr="006C72EB">
        <w:rPr>
          <w:rFonts w:asciiTheme="minorHAnsi" w:hAnsiTheme="minorHAnsi" w:cstheme="minorHAnsi"/>
        </w:rPr>
        <w:t xml:space="preserve"> a legkisebb ranghelyhez tartozó értékmezőkbe. A megelőző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értékénél jelentendő a példában a 2. ranghely értéke, azaz a hitelintézet ranghelyei „közben” lévő idegen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300" w:name="_Hlk63939677"/>
      <w:proofErr w:type="spellStart"/>
      <w:r w:rsidRPr="006C72EB">
        <w:t>INST_FED.ING_RHELY_KIKOT_ERTEK</w:t>
      </w:r>
      <w:proofErr w:type="spellEnd"/>
      <w:r w:rsidRPr="006C72EB">
        <w:t xml:space="preserve"> </w:t>
      </w:r>
      <w:bookmarkEnd w:id="300"/>
      <w:r w:rsidRPr="006C72EB">
        <w:t>mezőben az adat pro-</w:t>
      </w:r>
      <w:proofErr w:type="spellStart"/>
      <w:r w:rsidRPr="006C72EB">
        <w:t>rata</w:t>
      </w:r>
      <w:proofErr w:type="spellEnd"/>
      <w:r w:rsidRPr="006C72EB">
        <w:t xml:space="preserve"> alapon jelentendő. </w:t>
      </w:r>
      <w:r w:rsidR="006B2F26" w:rsidRPr="006C72EB">
        <w:rPr>
          <w:rFonts w:asciiTheme="minorHAnsi" w:hAnsiTheme="minorHAnsi" w:cstheme="minorHAnsi"/>
        </w:rPr>
        <w:t xml:space="preserve">Amennyiben a ranghelykikötés értéke egy konkrét összeg és járulékai, akkor jelenthető a konkrét összeg a </w:t>
      </w:r>
      <w:proofErr w:type="spellStart"/>
      <w:r w:rsidR="006B2F26" w:rsidRPr="006C72EB">
        <w:rPr>
          <w:rFonts w:asciiTheme="minorHAnsi" w:hAnsiTheme="minorHAnsi" w:cstheme="minorHAnsi"/>
        </w:rPr>
        <w:t>INST_FED.ING_RHELY_KIKOT_ERTEK</w:t>
      </w:r>
      <w:proofErr w:type="spellEnd"/>
      <w:r w:rsidR="006B2F26" w:rsidRPr="006C72EB">
        <w:rPr>
          <w:rFonts w:asciiTheme="minorHAnsi" w:hAnsiTheme="minorHAnsi" w:cstheme="minorHAnsi"/>
        </w:rPr>
        <w:t xml:space="preserve"> mezőben, ha a járulékok pontosan nem számszerűsíthetők.</w:t>
      </w:r>
    </w:p>
    <w:p w14:paraId="4C3D1B35" w14:textId="77777777"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301"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 xml:space="preserve">„Megelőző saját </w:t>
      </w:r>
      <w:proofErr w:type="spellStart"/>
      <w:r w:rsidRPr="0047638A">
        <w:rPr>
          <w:rFonts w:asciiTheme="minorHAnsi" w:eastAsiaTheme="minorHAnsi" w:hAnsiTheme="minorHAnsi" w:cstheme="minorHAnsi"/>
          <w:b/>
          <w:bCs/>
          <w:sz w:val="20"/>
          <w:szCs w:val="20"/>
        </w:rPr>
        <w:t>terhek</w:t>
      </w:r>
      <w:proofErr w:type="spellEnd"/>
      <w:r w:rsidRPr="0047638A">
        <w:rPr>
          <w:rFonts w:asciiTheme="minorHAnsi" w:eastAsiaTheme="minorHAnsi" w:hAnsiTheme="minorHAnsi" w:cstheme="minorHAnsi"/>
          <w:b/>
          <w:bCs/>
          <w:sz w:val="20"/>
          <w:szCs w:val="20"/>
        </w:rPr>
        <w:t xml:space="preserve"> értéke”</w:t>
      </w:r>
      <w:r w:rsidRPr="0047638A">
        <w:rPr>
          <w:rFonts w:asciiTheme="minorHAnsi" w:eastAsiaTheme="minorHAnsi" w:hAnsiTheme="minorHAnsi" w:cstheme="minorHAnsi"/>
          <w:sz w:val="20"/>
          <w:szCs w:val="20"/>
        </w:rPr>
        <w:t xml:space="preserve"> és ennek devizaneme. Amennyiben ingatlanfedezet esetén a megelőző </w:t>
      </w:r>
      <w:proofErr w:type="spellStart"/>
      <w:r w:rsidRPr="0047638A">
        <w:rPr>
          <w:rFonts w:asciiTheme="minorHAnsi" w:eastAsiaTheme="minorHAnsi" w:hAnsiTheme="minorHAnsi" w:cstheme="minorHAnsi"/>
          <w:sz w:val="20"/>
          <w:szCs w:val="20"/>
        </w:rPr>
        <w:t>terhek</w:t>
      </w:r>
      <w:proofErr w:type="spellEnd"/>
      <w:r w:rsidRPr="0047638A">
        <w:rPr>
          <w:rFonts w:asciiTheme="minorHAnsi" w:eastAsiaTheme="minorHAnsi" w:hAnsiTheme="minorHAnsi" w:cstheme="minorHAnsi"/>
          <w:sz w:val="20"/>
          <w:szCs w:val="20"/>
        </w:rPr>
        <w:t xml:space="preserve"> között szerepel saját megelőző teher, ennek értéke szerepeltetendő a mezőben.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302"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Pr>
          <w:rFonts w:asciiTheme="minorHAnsi" w:hAnsiTheme="minorHAnsi" w:cstheme="minorHAnsi"/>
        </w:rPr>
        <w:t xml:space="preserve"> </w:t>
      </w:r>
      <w:bookmarkStart w:id="303"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302"/>
    <w:bookmarkEnd w:id="303"/>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Heading3"/>
        <w:jc w:val="both"/>
        <w:rPr>
          <w:rFonts w:asciiTheme="minorHAnsi" w:hAnsiTheme="minorHAnsi" w:cstheme="minorHAnsi"/>
          <w:b/>
          <w:szCs w:val="20"/>
        </w:rPr>
      </w:pPr>
      <w:bookmarkStart w:id="304" w:name="_Toc64967405"/>
      <w:bookmarkStart w:id="305" w:name="_Toc149902026"/>
      <w:bookmarkStart w:id="306" w:name="_Toc137118009"/>
      <w:bookmarkEnd w:id="301"/>
      <w:r w:rsidRPr="006C72EB">
        <w:rPr>
          <w:rFonts w:asciiTheme="minorHAnsi" w:hAnsiTheme="minorHAnsi" w:cstheme="minorHAnsi"/>
          <w:b/>
          <w:szCs w:val="20"/>
        </w:rPr>
        <w:t>Fedezet-ügyfél</w:t>
      </w:r>
      <w:bookmarkEnd w:id="304"/>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FED_UGYF</w:t>
      </w:r>
      <w:proofErr w:type="spellEnd"/>
      <w:r w:rsidR="00154BD0">
        <w:rPr>
          <w:rFonts w:asciiTheme="minorHAnsi" w:hAnsiTheme="minorHAnsi" w:cstheme="minorHAnsi"/>
          <w:b/>
          <w:szCs w:val="20"/>
        </w:rPr>
        <w:t>)</w:t>
      </w:r>
      <w:bookmarkEnd w:id="305"/>
      <w:bookmarkEnd w:id="306"/>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w:t>
      </w:r>
      <w:proofErr w:type="spellStart"/>
      <w:r w:rsidR="00821130" w:rsidRPr="006C72EB">
        <w:rPr>
          <w:rFonts w:asciiTheme="minorHAnsi" w:hAnsiTheme="minorHAnsi" w:cstheme="minorHAnsi"/>
        </w:rPr>
        <w:t>UGYFBV</w:t>
      </w:r>
      <w:proofErr w:type="spellEnd"/>
      <w:r w:rsidR="00821130" w:rsidRPr="006C72EB">
        <w:rPr>
          <w:rFonts w:asciiTheme="minorHAnsi" w:hAnsiTheme="minorHAnsi" w:cstheme="minorHAnsi"/>
        </w:rPr>
        <w:t xml:space="preserve">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t xml:space="preserve">Külföldi </w:t>
      </w:r>
      <w:r w:rsidR="00CB4BA5" w:rsidRPr="006C72EB">
        <w:rPr>
          <w:rFonts w:asciiTheme="minorHAnsi" w:hAnsiTheme="minorHAnsi" w:cstheme="minorHAnsi"/>
        </w:rPr>
        <w:t xml:space="preserve">állami szerv által nyújtott garancia/kezesség: a fedezetnyújtót az </w:t>
      </w:r>
      <w:proofErr w:type="spellStart"/>
      <w:r w:rsidR="00CB4BA5" w:rsidRPr="006C72EB">
        <w:rPr>
          <w:rFonts w:asciiTheme="minorHAnsi" w:hAnsiTheme="minorHAnsi" w:cstheme="minorHAnsi"/>
        </w:rPr>
        <w:t>UGYFKV</w:t>
      </w:r>
      <w:proofErr w:type="spellEnd"/>
      <w:r w:rsidR="00CB4BA5" w:rsidRPr="006C72EB">
        <w:rPr>
          <w:rFonts w:asciiTheme="minorHAnsi" w:hAnsiTheme="minorHAnsi" w:cstheme="minorHAnsi"/>
        </w:rPr>
        <w:t xml:space="preserve">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w:t>
      </w:r>
      <w:proofErr w:type="spellStart"/>
      <w:r w:rsidR="00D427D2" w:rsidRPr="006C72EB">
        <w:rPr>
          <w:rFonts w:asciiTheme="minorHAnsi" w:hAnsiTheme="minorHAnsi" w:cstheme="minorHAnsi"/>
        </w:rPr>
        <w:t>FED_UGYF</w:t>
      </w:r>
      <w:proofErr w:type="spellEnd"/>
      <w:r w:rsidR="00D427D2" w:rsidRPr="006C72EB">
        <w:rPr>
          <w:rFonts w:asciiTheme="minorHAnsi" w:hAnsiTheme="minorHAnsi" w:cstheme="minorHAnsi"/>
        </w:rPr>
        <w:t xml:space="preserve">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w:t>
      </w:r>
      <w:proofErr w:type="spellStart"/>
      <w:r w:rsidRPr="006C72EB">
        <w:rPr>
          <w:rFonts w:asciiTheme="minorHAnsi" w:hAnsiTheme="minorHAnsi" w:cstheme="minorHAnsi"/>
        </w:rPr>
        <w:t>UGYFBV</w:t>
      </w:r>
      <w:proofErr w:type="spellEnd"/>
      <w:r w:rsidRPr="006C72EB">
        <w:rPr>
          <w:rFonts w:asciiTheme="minorHAnsi" w:hAnsiTheme="minorHAnsi" w:cstheme="minorHAnsi"/>
        </w:rPr>
        <w:t>/</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Heading2"/>
        <w:rPr>
          <w:rFonts w:asciiTheme="minorHAnsi" w:hAnsiTheme="minorHAnsi" w:cstheme="minorHAnsi"/>
          <w:sz w:val="20"/>
          <w:szCs w:val="20"/>
        </w:rPr>
      </w:pPr>
      <w:bookmarkStart w:id="307" w:name="_Toc64967406"/>
      <w:bookmarkStart w:id="308" w:name="_Toc149902027"/>
      <w:bookmarkStart w:id="309" w:name="_Toc137118010"/>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307"/>
      <w:bookmarkEnd w:id="308"/>
      <w:bookmarkEnd w:id="309"/>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Heading3"/>
        <w:jc w:val="both"/>
        <w:rPr>
          <w:rFonts w:asciiTheme="minorHAnsi" w:hAnsiTheme="minorHAnsi" w:cstheme="minorHAnsi"/>
          <w:b/>
          <w:szCs w:val="20"/>
        </w:rPr>
      </w:pPr>
      <w:bookmarkStart w:id="310" w:name="_Toc64967407"/>
      <w:bookmarkStart w:id="311" w:name="_Toc149902028"/>
      <w:bookmarkStart w:id="312" w:name="_Toc137118011"/>
      <w:r w:rsidRPr="006C72EB">
        <w:rPr>
          <w:rFonts w:asciiTheme="minorHAnsi" w:hAnsiTheme="minorHAnsi" w:cstheme="minorHAnsi"/>
          <w:b/>
          <w:szCs w:val="20"/>
        </w:rPr>
        <w:t>Folyósítás / Törlesztés / Előtörlesztés</w:t>
      </w:r>
      <w:bookmarkEnd w:id="310"/>
      <w:bookmarkEnd w:id="311"/>
      <w:bookmarkEnd w:id="312"/>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 xml:space="preserve">kban a (rulírozó)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5DCB9B9B" w14:textId="6FC6A0C8" w:rsidR="00BD7EB8" w:rsidRPr="006C72EB" w:rsidRDefault="00BD7EB8" w:rsidP="00974F9E">
      <w:pPr>
        <w:spacing w:after="0"/>
      </w:pPr>
      <w:r w:rsidRPr="006C72EB">
        <w:rPr>
          <w:rFonts w:asciiTheme="minorHAnsi" w:hAnsiTheme="minorHAnsi" w:cstheme="minorHAnsi"/>
        </w:rPr>
        <w:t xml:space="preserve">Amennyiben a hitel még nem problémás, a törlesztés forrásaként egységesen megadható az </w:t>
      </w:r>
      <w:proofErr w:type="spellStart"/>
      <w:r w:rsidRPr="006C72EB">
        <w:rPr>
          <w:rFonts w:asciiTheme="minorHAnsi" w:hAnsiTheme="minorHAnsi" w:cstheme="minorHAnsi"/>
        </w:rPr>
        <w:t>UF_BEFIZ</w:t>
      </w:r>
      <w:proofErr w:type="spellEnd"/>
      <w:r w:rsidRPr="006C72EB">
        <w:rPr>
          <w:rFonts w:asciiTheme="minorHAnsi" w:hAnsiTheme="minorHAnsi" w:cstheme="minorHAnsi"/>
        </w:rPr>
        <w:t xml:space="preserve">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 xml:space="preserve">kódon kell jelenteni a </w:t>
      </w:r>
      <w:proofErr w:type="spellStart"/>
      <w:r w:rsidR="00114857" w:rsidRPr="006C72EB">
        <w:rPr>
          <w:rFonts w:asciiTheme="minorHAnsi" w:hAnsiTheme="minorHAnsi" w:cstheme="minorHAnsi"/>
        </w:rPr>
        <w:t>TORL</w:t>
      </w:r>
      <w:proofErr w:type="spellEnd"/>
      <w:r w:rsidR="00114857" w:rsidRPr="006C72EB">
        <w:rPr>
          <w:rFonts w:asciiTheme="minorHAnsi" w:hAnsiTheme="minorHAnsi" w:cstheme="minorHAnsi"/>
        </w:rPr>
        <w:t xml:space="preserve">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proofErr w:type="spellStart"/>
      <w:r w:rsidR="002B2F0D" w:rsidRPr="006C72EB">
        <w:t>ELENG_TAM</w:t>
      </w:r>
      <w:proofErr w:type="spellEnd"/>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 xml:space="preserve">A hitelkiváltás – konzisztensen az SF07 jelű táblával – előtörlesztésként az </w:t>
      </w:r>
      <w:proofErr w:type="spellStart"/>
      <w:r w:rsidRPr="006C72EB">
        <w:t>ELOT</w:t>
      </w:r>
      <w:proofErr w:type="spellEnd"/>
      <w:r w:rsidRPr="006C72EB">
        <w:t xml:space="preserve"> táblában jelentendő. Mivel az </w:t>
      </w:r>
      <w:proofErr w:type="spellStart"/>
      <w:r w:rsidRPr="006C72EB">
        <w:t>ELOT</w:t>
      </w:r>
      <w:proofErr w:type="spellEnd"/>
      <w:r w:rsidRPr="006C72EB">
        <w:t xml:space="preserve"> tábla nem ún. „</w:t>
      </w:r>
      <w:proofErr w:type="spellStart"/>
      <w:r w:rsidRPr="006C72EB">
        <w:t>bőlös</w:t>
      </w:r>
      <w:proofErr w:type="spellEnd"/>
      <w:r w:rsidRPr="006C72EB">
        <w:t xml:space="preserve">” tábla, azaz az </w:t>
      </w:r>
      <w:proofErr w:type="spellStart"/>
      <w:r w:rsidRPr="006C72EB">
        <w:t>ELOT</w:t>
      </w:r>
      <w:proofErr w:type="spellEnd"/>
      <w:r w:rsidRPr="006C72EB">
        <w:t xml:space="preserve"> táblában jelentett tételeket nem tartalmazza a </w:t>
      </w:r>
      <w:proofErr w:type="spellStart"/>
      <w:r w:rsidRPr="006C72EB">
        <w:t>TORL</w:t>
      </w:r>
      <w:proofErr w:type="spellEnd"/>
      <w:r w:rsidRPr="006C72EB">
        <w:t xml:space="preserve"> tábla, a hitelkiváltás a </w:t>
      </w:r>
      <w:proofErr w:type="spellStart"/>
      <w:r w:rsidRPr="006C72EB">
        <w:t>TORL</w:t>
      </w:r>
      <w:proofErr w:type="spellEnd"/>
      <w:r w:rsidRPr="006C72EB">
        <w:t xml:space="preserve">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CommentText"/>
        <w:spacing w:line="276" w:lineRule="auto"/>
        <w:rPr>
          <w:rFonts w:asciiTheme="minorHAnsi" w:hAnsiTheme="minorHAnsi" w:cstheme="minorHAnsi"/>
        </w:rPr>
      </w:pPr>
      <w:r w:rsidRPr="006C72EB">
        <w:rPr>
          <w:rFonts w:asciiTheme="minorHAnsi" w:hAnsiTheme="minorHAnsi" w:cstheme="minorHAnsi"/>
        </w:rPr>
        <w:t xml:space="preserve">A „devizanem” mezők mind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mind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táblán belül </w:t>
      </w:r>
      <w:r w:rsidR="00EA42B2" w:rsidRPr="006C72EB">
        <w:rPr>
          <w:rFonts w:asciiTheme="minorHAnsi" w:hAnsiTheme="minorHAnsi" w:cstheme="minorHAnsi"/>
        </w:rPr>
        <w:t xml:space="preserve">szintén </w:t>
      </w:r>
      <w:r w:rsidRPr="006C72EB">
        <w:rPr>
          <w:rFonts w:asciiTheme="minorHAnsi" w:hAnsiTheme="minorHAnsi" w:cstheme="minorHAnsi"/>
        </w:rPr>
        <w:t xml:space="preserve">kulcsmezők, azaz pl.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2C958FF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tranzakció történt</w:t>
      </w:r>
      <w:r w:rsidRPr="006C72EB">
        <w:rPr>
          <w:rFonts w:asciiTheme="minorHAnsi" w:hAnsiTheme="minorHAnsi" w:cstheme="minorHAnsi"/>
        </w:rPr>
        <w:t xml:space="preserve">). </w:t>
      </w:r>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Heading3"/>
        <w:jc w:val="both"/>
        <w:rPr>
          <w:rFonts w:asciiTheme="minorHAnsi" w:hAnsiTheme="minorHAnsi" w:cstheme="minorHAnsi"/>
          <w:b/>
          <w:szCs w:val="20"/>
        </w:rPr>
      </w:pPr>
      <w:bookmarkStart w:id="313" w:name="_Toc64967408"/>
      <w:bookmarkStart w:id="314" w:name="_Toc149902029"/>
      <w:bookmarkStart w:id="315" w:name="_Toc137118012"/>
      <w:r w:rsidRPr="006C72EB">
        <w:rPr>
          <w:rFonts w:asciiTheme="minorHAnsi" w:hAnsiTheme="minorHAnsi" w:cstheme="minorHAnsi"/>
          <w:b/>
          <w:szCs w:val="20"/>
        </w:rPr>
        <w:t>Késedelem</w:t>
      </w:r>
      <w:bookmarkEnd w:id="313"/>
      <w:r w:rsidR="00154BD0">
        <w:rPr>
          <w:rFonts w:asciiTheme="minorHAnsi" w:hAnsiTheme="minorHAnsi" w:cstheme="minorHAnsi"/>
          <w:b/>
          <w:szCs w:val="20"/>
        </w:rPr>
        <w:t xml:space="preserve"> (</w:t>
      </w:r>
      <w:proofErr w:type="spellStart"/>
      <w:r w:rsidR="00154BD0">
        <w:rPr>
          <w:rFonts w:asciiTheme="minorHAnsi" w:hAnsiTheme="minorHAnsi" w:cstheme="minorHAnsi"/>
          <w:b/>
          <w:szCs w:val="20"/>
        </w:rPr>
        <w:t>KESD</w:t>
      </w:r>
      <w:proofErr w:type="spellEnd"/>
      <w:r w:rsidR="00154BD0">
        <w:rPr>
          <w:rFonts w:asciiTheme="minorHAnsi" w:hAnsiTheme="minorHAnsi" w:cstheme="minorHAnsi"/>
          <w:b/>
          <w:szCs w:val="20"/>
        </w:rPr>
        <w:t>)</w:t>
      </w:r>
      <w:bookmarkEnd w:id="314"/>
      <w:bookmarkEnd w:id="315"/>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is nyilvántartott szerződések esetében az adott késedelemnél jelezni kell, ha a </w:t>
      </w:r>
      <w:proofErr w:type="spellStart"/>
      <w:r w:rsidRPr="006C72EB">
        <w:rPr>
          <w:rFonts w:asciiTheme="minorHAnsi" w:hAnsiTheme="minorHAnsi" w:cstheme="minorHAnsi"/>
        </w:rPr>
        <w:t>KHR</w:t>
      </w:r>
      <w:proofErr w:type="spellEnd"/>
      <w:r w:rsidRPr="006C72EB">
        <w:rPr>
          <w:rFonts w:asciiTheme="minorHAnsi" w:hAnsiTheme="minorHAnsi" w:cstheme="minorHAnsi"/>
        </w:rPr>
        <w:t>-ben is megjelent a késedelem esemény</w:t>
      </w:r>
      <w:r w:rsidR="00BD7EB8" w:rsidRPr="006C72EB">
        <w:rPr>
          <w:rFonts w:asciiTheme="minorHAnsi" w:hAnsiTheme="minorHAnsi" w:cstheme="minorHAnsi"/>
        </w:rPr>
        <w:t xml:space="preserve"> (a </w:t>
      </w:r>
      <w:proofErr w:type="spellStart"/>
      <w:r w:rsidR="00BD7EB8" w:rsidRPr="006C72EB">
        <w:rPr>
          <w:rFonts w:asciiTheme="minorHAnsi" w:hAnsiTheme="minorHAnsi" w:cstheme="minorHAnsi"/>
        </w:rPr>
        <w:t>KHR</w:t>
      </w:r>
      <w:proofErr w:type="spellEnd"/>
      <w:r w:rsidR="00BD7EB8" w:rsidRPr="006C72EB">
        <w:rPr>
          <w:rFonts w:asciiTheme="minorHAnsi" w:hAnsiTheme="minorHAnsi" w:cstheme="minorHAnsi"/>
        </w:rPr>
        <w:t xml:space="preserve"> törvény szerinti késedelem definíció eltér a HITREG-ben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w:t>
      </w:r>
      <w:proofErr w:type="spellStart"/>
      <w:r w:rsidR="00A64D53">
        <w:rPr>
          <w:rFonts w:asciiTheme="minorHAnsi" w:hAnsiTheme="minorHAnsi" w:cstheme="minorHAnsi"/>
        </w:rPr>
        <w:t>KHR</w:t>
      </w:r>
      <w:proofErr w:type="spellEnd"/>
      <w:r w:rsidR="00A64D53">
        <w:rPr>
          <w:rFonts w:asciiTheme="minorHAnsi" w:hAnsiTheme="minorHAnsi" w:cstheme="minorHAnsi"/>
        </w:rPr>
        <w:t xml:space="preserve"> szabálykönyvben foglalt 10 éves elévülési idő miatt a késedelem törlésre kerül a </w:t>
      </w:r>
      <w:proofErr w:type="spellStart"/>
      <w:r w:rsidR="00A64D53">
        <w:rPr>
          <w:rFonts w:asciiTheme="minorHAnsi" w:hAnsiTheme="minorHAnsi" w:cstheme="minorHAnsi"/>
        </w:rPr>
        <w:t>KHR-ből</w:t>
      </w:r>
      <w:proofErr w:type="spellEnd"/>
      <w:r w:rsidR="00A64D53">
        <w:rPr>
          <w:rFonts w:asciiTheme="minorHAnsi" w:hAnsiTheme="minorHAnsi" w:cstheme="minorHAnsi"/>
        </w:rPr>
        <w:t xml:space="preserve">, a továbbiakban a </w:t>
      </w:r>
      <w:r w:rsidR="00A64D53" w:rsidRPr="00DD708C">
        <w:rPr>
          <w:rFonts w:asciiTheme="minorHAnsi" w:hAnsiTheme="minorHAnsi" w:cstheme="minorHAnsi"/>
          <w:b/>
          <w:bCs/>
        </w:rPr>
        <w:t xml:space="preserve">„A késedelem kezdete a </w:t>
      </w:r>
      <w:proofErr w:type="spellStart"/>
      <w:r w:rsidR="00A64D53" w:rsidRPr="00DD708C">
        <w:rPr>
          <w:rFonts w:asciiTheme="minorHAnsi" w:hAnsiTheme="minorHAnsi" w:cstheme="minorHAnsi"/>
          <w:b/>
          <w:bCs/>
        </w:rPr>
        <w:t>KHR</w:t>
      </w:r>
      <w:proofErr w:type="spellEnd"/>
      <w:r w:rsidR="00A64D53" w:rsidRPr="00DD708C">
        <w:rPr>
          <w:rFonts w:asciiTheme="minorHAnsi" w:hAnsiTheme="minorHAnsi" w:cstheme="minorHAnsi"/>
          <w:b/>
          <w:bCs/>
        </w:rPr>
        <w:t>-ben”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53EEFA56"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proofErr w:type="spellStart"/>
      <w:r w:rsidR="005F5E44" w:rsidRPr="006C72EB">
        <w:rPr>
          <w:rFonts w:asciiTheme="minorHAnsi" w:hAnsiTheme="minorHAnsi" w:cstheme="minorHAnsi"/>
        </w:rPr>
        <w:t>KESD</w:t>
      </w:r>
      <w:proofErr w:type="spellEnd"/>
      <w:r w:rsidR="005F5E44" w:rsidRPr="006C72EB">
        <w:rPr>
          <w:rFonts w:asciiTheme="minorHAnsi" w:hAnsiTheme="minorHAnsi" w:cstheme="minorHAnsi"/>
        </w:rPr>
        <w:t xml:space="preserve">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w:t>
      </w:r>
      <w:proofErr w:type="spellStart"/>
      <w:r w:rsidR="00377EA8" w:rsidRPr="006C72EB">
        <w:rPr>
          <w:rFonts w:asciiTheme="minorHAnsi" w:hAnsiTheme="minorHAnsi" w:cstheme="minorHAnsi"/>
        </w:rPr>
        <w:t>KESD</w:t>
      </w:r>
      <w:proofErr w:type="spellEnd"/>
      <w:r w:rsidR="00377EA8" w:rsidRPr="006C72EB">
        <w:rPr>
          <w:rFonts w:asciiTheme="minorHAnsi" w:hAnsiTheme="minorHAnsi" w:cstheme="minorHAnsi"/>
        </w:rPr>
        <w:t xml:space="preserve">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6C72EB">
        <w:rPr>
          <w:rFonts w:asciiTheme="minorHAnsi" w:hAnsiTheme="minorHAnsi" w:cstheme="minorHAnsi"/>
        </w:rPr>
        <w:t>KHR</w:t>
      </w:r>
      <w:proofErr w:type="spellEnd"/>
      <w:r w:rsidR="00377EA8" w:rsidRPr="006C72EB">
        <w:rPr>
          <w:rFonts w:asciiTheme="minorHAnsi" w:hAnsiTheme="minorHAnsi" w:cstheme="minorHAnsi"/>
        </w:rPr>
        <w:t xml:space="preserve">-ben”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w:t>
      </w:r>
      <w:proofErr w:type="spellStart"/>
      <w:r w:rsidR="004B418B" w:rsidRPr="006C72EB">
        <w:rPr>
          <w:rFonts w:asciiTheme="minorHAnsi" w:hAnsiTheme="minorHAnsi" w:cstheme="minorHAnsi"/>
        </w:rPr>
        <w:t>MASREN</w:t>
      </w:r>
      <w:proofErr w:type="spellEnd"/>
      <w:r w:rsidR="004B418B" w:rsidRPr="006C72EB">
        <w:rPr>
          <w:rFonts w:asciiTheme="minorHAnsi" w:hAnsiTheme="minorHAnsi" w:cstheme="minorHAnsi"/>
        </w:rPr>
        <w:t>’ kód alka</w:t>
      </w:r>
      <w:r w:rsidR="009E0B1D" w:rsidRPr="006C72EB">
        <w:rPr>
          <w:rFonts w:asciiTheme="minorHAnsi" w:hAnsiTheme="minorHAnsi" w:cstheme="minorHAnsi"/>
        </w:rPr>
        <w:t>l</w:t>
      </w:r>
      <w:r w:rsidR="004B418B" w:rsidRPr="006C72EB">
        <w:rPr>
          <w:rFonts w:asciiTheme="minorHAnsi" w:hAnsiTheme="minorHAnsi" w:cstheme="minorHAnsi"/>
        </w:rPr>
        <w:t>mazandó.</w:t>
      </w:r>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proofErr w:type="spellStart"/>
      <w:r w:rsidR="009747AE" w:rsidRPr="006C72EB">
        <w:rPr>
          <w:rFonts w:asciiTheme="minorHAnsi" w:hAnsiTheme="minorHAnsi" w:cstheme="minorHAnsi"/>
        </w:rPr>
        <w:t>KESD</w:t>
      </w:r>
      <w:proofErr w:type="spellEnd"/>
      <w:r w:rsidR="009747AE" w:rsidRPr="006C72EB">
        <w:rPr>
          <w:rFonts w:asciiTheme="minorHAnsi" w:hAnsiTheme="minorHAnsi" w:cstheme="minorHAnsi"/>
        </w:rPr>
        <w:t>,</w:t>
      </w:r>
      <w:r w:rsidRPr="006C72EB">
        <w:rPr>
          <w:rFonts w:asciiTheme="minorHAnsi" w:hAnsiTheme="minorHAnsi" w:cstheme="minorHAnsi"/>
        </w:rPr>
        <w:t xml:space="preserve"> hanem az </w:t>
      </w:r>
      <w:r w:rsidR="009747AE" w:rsidRPr="006C72EB">
        <w:rPr>
          <w:rFonts w:asciiTheme="minorHAnsi" w:hAnsiTheme="minorHAnsi" w:cstheme="minorHAnsi"/>
        </w:rPr>
        <w:t>INSTR</w:t>
      </w:r>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316" w:name="_Hlk531948992"/>
      <w:r w:rsidRPr="006C72EB">
        <w:rPr>
          <w:rFonts w:asciiTheme="minorHAnsi" w:hAnsiTheme="minorHAnsi" w:cstheme="minorHAnsi"/>
        </w:rPr>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316"/>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kerethez kapcsolódó díjak késedelme nem jelentendő (mivel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táblához nem kapcsolható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tábla).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alá már nyílt instrumentum az INSTR táblában, a díjkésedelem erre az instrumentumra allokálandó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 xml:space="preserve">-ben jelentésre kerül, a </w:t>
      </w:r>
      <w:proofErr w:type="spellStart"/>
      <w:r w:rsidR="00BE33D7" w:rsidRPr="006C72EB">
        <w:rPr>
          <w:rFonts w:asciiTheme="minorHAnsi" w:hAnsiTheme="minorHAnsi" w:cstheme="minorHAnsi"/>
          <w:lang w:eastAsia="en-US"/>
        </w:rPr>
        <w:t>KESD</w:t>
      </w:r>
      <w:proofErr w:type="spellEnd"/>
      <w:r w:rsidR="00BE33D7" w:rsidRPr="006C72EB">
        <w:rPr>
          <w:rFonts w:asciiTheme="minorHAnsi" w:hAnsiTheme="minorHAnsi" w:cstheme="minorHAnsi"/>
          <w:lang w:eastAsia="en-US"/>
        </w:rPr>
        <w:t xml:space="preserve"> táblában a „Késedelem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 xml:space="preserve">2022. június vonatkozási időtől kezdődően a </w:t>
      </w:r>
      <w:proofErr w:type="spellStart"/>
      <w:r w:rsidRPr="006C72EB">
        <w:rPr>
          <w:rFonts w:asciiTheme="minorHAnsi" w:hAnsiTheme="minorHAnsi" w:cstheme="minorHAnsi"/>
          <w:lang w:eastAsia="en-US"/>
        </w:rPr>
        <w:t>DPD</w:t>
      </w:r>
      <w:proofErr w:type="spellEnd"/>
      <w:r w:rsidRPr="006C72EB">
        <w:rPr>
          <w:rFonts w:asciiTheme="minorHAnsi" w:hAnsiTheme="minorHAnsi" w:cstheme="minorHAnsi"/>
          <w:lang w:eastAsia="en-US"/>
        </w:rPr>
        <w:t xml:space="preserve"> adatszolgáltatás két mezője beépítésre kerül a HITREG adatmodellbe: „</w:t>
      </w:r>
      <w:r w:rsidRPr="006C72EB">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 xml:space="preserve">(legrégebbi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Heading3"/>
        <w:jc w:val="both"/>
        <w:rPr>
          <w:rFonts w:asciiTheme="minorHAnsi" w:hAnsiTheme="minorHAnsi" w:cstheme="minorHAnsi"/>
          <w:b/>
          <w:szCs w:val="20"/>
        </w:rPr>
      </w:pPr>
      <w:bookmarkStart w:id="317" w:name="_Toc64967409"/>
      <w:bookmarkStart w:id="318" w:name="_Toc149902030"/>
      <w:bookmarkStart w:id="319" w:name="_Toc137118013"/>
      <w:r w:rsidRPr="006C72EB">
        <w:rPr>
          <w:rFonts w:asciiTheme="minorHAnsi" w:hAnsiTheme="minorHAnsi" w:cstheme="minorHAnsi"/>
          <w:b/>
          <w:szCs w:val="20"/>
        </w:rPr>
        <w:t>Hitelkiváltás</w:t>
      </w:r>
      <w:bookmarkEnd w:id="317"/>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HKIV</w:t>
      </w:r>
      <w:proofErr w:type="spellEnd"/>
      <w:r w:rsidR="00154BD0">
        <w:rPr>
          <w:rFonts w:asciiTheme="minorHAnsi" w:hAnsiTheme="minorHAnsi" w:cstheme="minorHAnsi"/>
          <w:b/>
          <w:szCs w:val="20"/>
        </w:rPr>
        <w:t>)</w:t>
      </w:r>
      <w:bookmarkEnd w:id="318"/>
      <w:bookmarkEnd w:id="319"/>
    </w:p>
    <w:p w14:paraId="50CA633E" w14:textId="74C41633" w:rsidR="0028729A" w:rsidRPr="006C72EB" w:rsidRDefault="0028729A" w:rsidP="005847F9">
      <w:pPr>
        <w:rPr>
          <w:rFonts w:asciiTheme="minorHAnsi" w:hAnsiTheme="minorHAnsi" w:cstheme="minorHAnsi"/>
        </w:rPr>
      </w:pPr>
      <w:bookmarkStart w:id="320"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INSTR táblában hitelkiváltás (függetlenül attól, hogy saját vagy idegen hitel kiváltása), akkor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w:t>
      </w:r>
      <w:proofErr w:type="gramStart"/>
      <w:r w:rsidRPr="006C72EB">
        <w:rPr>
          <w:rFonts w:asciiTheme="minorHAnsi" w:hAnsiTheme="minorHAnsi" w:cstheme="minorHAnsi"/>
        </w:rPr>
        <w:t>azonosító”-</w:t>
      </w:r>
      <w:proofErr w:type="gramEnd"/>
      <w:r w:rsidRPr="006C72EB">
        <w:rPr>
          <w:rFonts w:asciiTheme="minorHAnsi" w:hAnsiTheme="minorHAnsi" w:cstheme="minorHAnsi"/>
        </w:rPr>
        <w:t xml:space="preserve">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6C72EB">
        <w:rPr>
          <w:rFonts w:asciiTheme="minorHAnsi" w:hAnsiTheme="minorHAnsi" w:cstheme="minorHAnsi"/>
        </w:rPr>
        <w:t>BIC</w:t>
      </w:r>
      <w:proofErr w:type="spellEnd"/>
      <w:r w:rsidR="00212960" w:rsidRPr="006C72EB">
        <w:rPr>
          <w:rFonts w:asciiTheme="minorHAnsi" w:hAnsiTheme="minorHAnsi" w:cstheme="minorHAnsi"/>
        </w:rPr>
        <w:t xml:space="preserve">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6C72EB">
        <w:rPr>
          <w:rFonts w:asciiTheme="minorHAnsi" w:hAnsiTheme="minorHAnsi" w:cstheme="minorHAnsi"/>
        </w:rPr>
        <w:t>HKIV</w:t>
      </w:r>
      <w:proofErr w:type="spellEnd"/>
      <w:r w:rsidR="0028729A" w:rsidRPr="006C72EB">
        <w:rPr>
          <w:rFonts w:asciiTheme="minorHAnsi" w:hAnsiTheme="minorHAnsi" w:cstheme="minorHAnsi"/>
        </w:rPr>
        <w:t xml:space="preserve"> táblán keresztül több kiváltott hitelt kapcsolva</w:t>
      </w:r>
      <w:r w:rsidR="0076769C" w:rsidRPr="006C72EB">
        <w:rPr>
          <w:rFonts w:asciiTheme="minorHAnsi" w:hAnsiTheme="minorHAnsi" w:cstheme="minorHAnsi"/>
        </w:rPr>
        <w:t xml:space="preserve"> (INSTR szinten </w:t>
      </w:r>
      <w:proofErr w:type="spellStart"/>
      <w:r w:rsidR="0076769C" w:rsidRPr="006C72EB">
        <w:rPr>
          <w:rFonts w:asciiTheme="minorHAnsi" w:hAnsiTheme="minorHAnsi" w:cstheme="minorHAnsi"/>
        </w:rPr>
        <w:t>INSTK</w:t>
      </w:r>
      <w:proofErr w:type="spellEnd"/>
      <w:r w:rsidR="0076769C" w:rsidRPr="006C72EB">
        <w:rPr>
          <w:rFonts w:asciiTheme="minorHAnsi" w:hAnsiTheme="minorHAnsi" w:cstheme="minorHAnsi"/>
        </w:rPr>
        <w:t xml:space="preserve"> nem jelenthető a </w:t>
      </w:r>
      <w:proofErr w:type="spellStart"/>
      <w:r w:rsidR="0076769C" w:rsidRPr="006C72EB">
        <w:rPr>
          <w:rFonts w:asciiTheme="minorHAnsi" w:hAnsiTheme="minorHAnsi" w:cstheme="minorHAnsi"/>
        </w:rPr>
        <w:t>HKIV</w:t>
      </w:r>
      <w:proofErr w:type="spellEnd"/>
      <w:r w:rsidR="0076769C" w:rsidRPr="006C72EB">
        <w:rPr>
          <w:rFonts w:asciiTheme="minorHAnsi" w:hAnsiTheme="minorHAnsi" w:cstheme="minorHAnsi"/>
        </w:rPr>
        <w:t xml:space="preserve">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w:t>
      </w:r>
      <w:proofErr w:type="gramStart"/>
      <w:r w:rsidR="00E676BD" w:rsidRPr="006C72EB">
        <w:rPr>
          <w:rFonts w:asciiTheme="minorHAnsi" w:hAnsiTheme="minorHAnsi" w:cstheme="minorHAnsi"/>
        </w:rPr>
        <w:t>pl.</w:t>
      </w:r>
      <w:proofErr w:type="gramEnd"/>
      <w:r w:rsidR="00E676BD" w:rsidRPr="006C72EB">
        <w:rPr>
          <w:rFonts w:asciiTheme="minorHAnsi" w:hAnsiTheme="minorHAnsi" w:cstheme="minorHAnsi"/>
        </w:rPr>
        <w:t xml:space="preserve"> ha 2 hitellel kerül 3 hitel kiváltásra, akkor 6 sort kell megadni a </w:t>
      </w:r>
      <w:proofErr w:type="spellStart"/>
      <w:r w:rsidR="00E676BD" w:rsidRPr="006C72EB">
        <w:rPr>
          <w:rFonts w:asciiTheme="minorHAnsi" w:hAnsiTheme="minorHAnsi" w:cstheme="minorHAnsi"/>
        </w:rPr>
        <w:t>HKIV</w:t>
      </w:r>
      <w:proofErr w:type="spellEnd"/>
      <w:r w:rsidR="00E676BD" w:rsidRPr="006C72EB">
        <w:rPr>
          <w:rFonts w:asciiTheme="minorHAnsi" w:hAnsiTheme="minorHAnsi" w:cstheme="minorHAnsi"/>
        </w:rPr>
        <w:t xml:space="preserve"> táblában.</w:t>
      </w:r>
    </w:p>
    <w:p w14:paraId="4823FA76" w14:textId="6638CDA0" w:rsidR="0028729A" w:rsidRPr="006C72EB" w:rsidRDefault="0028729A"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INSTR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 xml:space="preserve">kapcsolódóan a </w:t>
      </w:r>
      <w:proofErr w:type="spellStart"/>
      <w:r w:rsidR="00124FDD" w:rsidRPr="006C72EB">
        <w:rPr>
          <w:rFonts w:asciiTheme="minorHAnsi" w:hAnsiTheme="minorHAnsi" w:cstheme="minorHAnsi"/>
        </w:rPr>
        <w:t>HKIV</w:t>
      </w:r>
      <w:proofErr w:type="spellEnd"/>
      <w:r w:rsidR="00124FDD" w:rsidRPr="006C72EB">
        <w:rPr>
          <w:rFonts w:asciiTheme="minorHAnsi" w:hAnsiTheme="minorHAnsi" w:cstheme="minorHAnsi"/>
        </w:rPr>
        <w:t xml:space="preserve"> táblában szintén jelentendők az adatok a saját hitel kiváltásánál leírtakkal egyező módon.</w:t>
      </w:r>
    </w:p>
    <w:p w14:paraId="67DC517B" w14:textId="12221C8A" w:rsidR="00CD0FEE" w:rsidRPr="006C72EB" w:rsidRDefault="00B17E2B" w:rsidP="00FE4455">
      <w:pPr>
        <w:pStyle w:val="ListParagraph"/>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xml:space="preserve">, akkor az jelentendő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a hitelkiváltással analóg módon.</w:t>
      </w:r>
      <w:r w:rsidR="00B70AE7" w:rsidRPr="006C72EB">
        <w:rPr>
          <w:rFonts w:asciiTheme="minorHAnsi" w:hAnsiTheme="minorHAnsi" w:cstheme="minorHAnsi"/>
        </w:rPr>
        <w:t xml:space="preserve"> Az örökös által felvett hitelnél a keletkezés módja az INSTR táblában „</w:t>
      </w:r>
      <w:proofErr w:type="spellStart"/>
      <w:r w:rsidR="00613602" w:rsidRPr="006C72EB">
        <w:rPr>
          <w:rFonts w:asciiTheme="minorHAnsi" w:hAnsiTheme="minorHAnsi" w:cstheme="minorHAnsi"/>
        </w:rPr>
        <w:t>HKIV_ELH</w:t>
      </w:r>
      <w:proofErr w:type="spellEnd"/>
      <w:r w:rsidR="00B70AE7" w:rsidRPr="006C72EB">
        <w:rPr>
          <w:rFonts w:asciiTheme="minorHAnsi" w:hAnsiTheme="minorHAnsi" w:cstheme="minorHAnsi"/>
        </w:rPr>
        <w:t xml:space="preserve">”, a megszűnt hitelnél az </w:t>
      </w:r>
      <w:proofErr w:type="spellStart"/>
      <w:r w:rsidR="00B70AE7" w:rsidRPr="006C72EB">
        <w:rPr>
          <w:rFonts w:asciiTheme="minorHAnsi" w:hAnsiTheme="minorHAnsi" w:cstheme="minorHAnsi"/>
        </w:rPr>
        <w:t>INSTM</w:t>
      </w:r>
      <w:proofErr w:type="spellEnd"/>
      <w:r w:rsidR="00B70AE7" w:rsidRPr="006C72EB">
        <w:rPr>
          <w:rFonts w:asciiTheme="minorHAnsi" w:hAnsiTheme="minorHAnsi" w:cstheme="minorHAnsi"/>
        </w:rPr>
        <w:t xml:space="preserve"> táblában a megszűnés módja „egyéb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kell jelenteni</w:t>
      </w:r>
      <w:r w:rsidR="00FD1032" w:rsidRPr="006C72EB">
        <w:rPr>
          <w:rFonts w:asciiTheme="minorHAnsi" w:hAnsiTheme="minorHAnsi" w:cstheme="minorHAnsi"/>
        </w:rPr>
        <w:t>, a normál hitelnél az instrumentum keletkezésének módja az INSTR táblában „</w:t>
      </w:r>
      <w:proofErr w:type="spellStart"/>
      <w:r w:rsidR="00FD1032" w:rsidRPr="006C72EB">
        <w:rPr>
          <w:rFonts w:asciiTheme="minorHAnsi" w:hAnsiTheme="minorHAnsi" w:cstheme="minorHAnsi"/>
        </w:rPr>
        <w:t>HKIV_ATFORD</w:t>
      </w:r>
      <w:proofErr w:type="spellEnd"/>
      <w:r w:rsidR="00FD1032" w:rsidRPr="006C72EB">
        <w:rPr>
          <w:rFonts w:asciiTheme="minorHAnsi" w:hAnsiTheme="minorHAnsi" w:cstheme="minorHAnsi"/>
        </w:rPr>
        <w:t>” kell legyen.</w:t>
      </w:r>
    </w:p>
    <w:bookmarkEnd w:id="320"/>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instrumentumok kiváltását – akár tartozik hozzájuk INSTR instrumentum, akár nem – nem kell jelenteni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ennek megfelelően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szereplő </w:t>
      </w:r>
      <w:proofErr w:type="spellStart"/>
      <w:r w:rsidRPr="006C72EB">
        <w:rPr>
          <w:rFonts w:asciiTheme="minorHAnsi" w:hAnsiTheme="minorHAnsi" w:cstheme="minorHAnsi"/>
        </w:rPr>
        <w:t>INSTK_AZON</w:t>
      </w:r>
      <w:proofErr w:type="spellEnd"/>
      <w:r w:rsidRPr="006C72EB">
        <w:rPr>
          <w:rFonts w:asciiTheme="minorHAnsi" w:hAnsiTheme="minorHAnsi" w:cstheme="minorHAnsi"/>
        </w:rPr>
        <w:t xml:space="preserve"> mező tilos mező (nem köthető hitelkiváltás esemény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instrumentumhoz). Amennyiben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táblában megnyitott instrumentum kerül kiváltásra, azt meg kell szüntetni a kiváltás hónapjában az </w:t>
      </w:r>
      <w:proofErr w:type="spellStart"/>
      <w:r w:rsidR="00034AB7" w:rsidRPr="006C72EB">
        <w:rPr>
          <w:rFonts w:asciiTheme="minorHAnsi" w:hAnsiTheme="minorHAnsi" w:cstheme="minorHAnsi"/>
        </w:rPr>
        <w:t>INSTM</w:t>
      </w:r>
      <w:proofErr w:type="spellEnd"/>
      <w:r w:rsidR="00034AB7" w:rsidRPr="006C72EB">
        <w:rPr>
          <w:rFonts w:asciiTheme="minorHAnsi" w:hAnsiTheme="minorHAnsi" w:cstheme="minorHAnsi"/>
        </w:rPr>
        <w:t xml:space="preserve"> táblában ’</w:t>
      </w:r>
      <w:proofErr w:type="spellStart"/>
      <w:r w:rsidR="00034AB7" w:rsidRPr="006C72EB">
        <w:rPr>
          <w:rFonts w:asciiTheme="minorHAnsi" w:hAnsiTheme="minorHAnsi" w:cstheme="minorHAnsi"/>
        </w:rPr>
        <w:t>EGYEBM</w:t>
      </w:r>
      <w:proofErr w:type="spellEnd"/>
      <w:r w:rsidR="00034AB7" w:rsidRPr="006C72EB">
        <w:rPr>
          <w:rFonts w:asciiTheme="minorHAnsi" w:hAnsiTheme="minorHAnsi" w:cstheme="minorHAnsi"/>
        </w:rPr>
        <w:t xml:space="preserve">’ kóddal. Ha az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instrumentum alá tartoznak INSTR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 xml:space="preserve">Hitel kiváltása esetén a kiváltott INSTR instrumentumokat saját hitel kiváltásakor „hitelkiváltás átstrukturálással/hitelkiváltás újratárgyalással/egyéb módon történő hitelkiváltás” kódok valamelyikével kell lezárni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kódot.</w:t>
      </w:r>
    </w:p>
    <w:p w14:paraId="133B633E" w14:textId="64021EF1" w:rsidR="00153AC7" w:rsidRPr="006C72EB" w:rsidRDefault="00153AC7">
      <w:pPr>
        <w:pStyle w:val="Heading3"/>
        <w:rPr>
          <w:b/>
          <w:bCs w:val="0"/>
        </w:rPr>
      </w:pPr>
      <w:bookmarkStart w:id="321" w:name="_Toc149902031"/>
      <w:bookmarkStart w:id="322" w:name="_Toc137118014"/>
      <w:r w:rsidRPr="006C72EB">
        <w:rPr>
          <w:b/>
          <w:bCs w:val="0"/>
        </w:rPr>
        <w:t>Instrumentum – kamatstatisztika</w:t>
      </w:r>
      <w:r w:rsidR="00154BD0">
        <w:rPr>
          <w:b/>
          <w:bCs w:val="0"/>
        </w:rPr>
        <w:t xml:space="preserve"> (</w:t>
      </w:r>
      <w:proofErr w:type="spellStart"/>
      <w:r w:rsidR="00154BD0" w:rsidRPr="006C72EB">
        <w:rPr>
          <w:b/>
          <w:bCs w:val="0"/>
        </w:rPr>
        <w:t>INST_KAM</w:t>
      </w:r>
      <w:proofErr w:type="spellEnd"/>
      <w:r w:rsidR="00154BD0">
        <w:rPr>
          <w:b/>
          <w:bCs w:val="0"/>
        </w:rPr>
        <w:t>)</w:t>
      </w:r>
      <w:bookmarkEnd w:id="321"/>
      <w:bookmarkEnd w:id="322"/>
    </w:p>
    <w:p w14:paraId="3E1B5F19" w14:textId="4761B594" w:rsidR="007D4D3A" w:rsidRPr="006C72EB" w:rsidRDefault="004B0F5C" w:rsidP="005C36F2">
      <w:r w:rsidRPr="006C72EB">
        <w:t xml:space="preserve">A tábla célja a K21 és K23 jelű adatszolgáltatások HITREG megfeleltetésének felépítése. Az adott hónapra vonatkozó K21 és K23 jelentésekben szereplő azonosító kódokat kell összekötni a HITREG </w:t>
      </w:r>
      <w:proofErr w:type="spellStart"/>
      <w:r w:rsidRPr="006C72EB">
        <w:t>INSTK</w:t>
      </w:r>
      <w:proofErr w:type="spellEnd"/>
      <w:r w:rsidRPr="006C72EB">
        <w:t xml:space="preserve"> vagy INSTR azonosítóival. </w:t>
      </w:r>
      <w:r w:rsidR="00DC00FF" w:rsidRPr="006C72EB">
        <w:t>Tehát a</w:t>
      </w:r>
      <w:r w:rsidR="007D4D3A" w:rsidRPr="006C72EB">
        <w:t xml:space="preserve">z az azonosító jelentendő a táblában, amely tekintetében az új szerződéses összeg egyezik a kamatstatisztikában szereplő új szerződés összegével. </w:t>
      </w:r>
      <w:r w:rsidR="00DC00FF" w:rsidRPr="006C72EB">
        <w:t xml:space="preserve">Ez azt jelenti, hogy amennyiben az INSTR táblában szerepel azonosító az </w:t>
      </w:r>
      <w:proofErr w:type="spellStart"/>
      <w:r w:rsidR="00DC00FF" w:rsidRPr="006C72EB">
        <w:t>INSTR.INSTK_AZON</w:t>
      </w:r>
      <w:proofErr w:type="spellEnd"/>
      <w:r w:rsidR="00DC00FF" w:rsidRPr="006C72EB">
        <w:t xml:space="preserve"> mezőben, akkor ahhoz az azonosítóhoz kell kötni a kamatstatisztikai azonosítót.</w:t>
      </w:r>
    </w:p>
    <w:p w14:paraId="476E75C6" w14:textId="6B4E8398" w:rsidR="005C36F2" w:rsidRPr="006C72EB" w:rsidRDefault="004B0F5C" w:rsidP="005C36F2">
      <w:r w:rsidRPr="006C72EB">
        <w:t xml:space="preserve">Alapvetően az INSTR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Paragraph"/>
        <w:numPr>
          <w:ilvl w:val="0"/>
          <w:numId w:val="10"/>
        </w:numPr>
      </w:pPr>
      <w:proofErr w:type="spellStart"/>
      <w:r w:rsidRPr="006C72EB">
        <w:t>hatályosulási</w:t>
      </w:r>
      <w:proofErr w:type="spellEnd"/>
      <w:r w:rsidRPr="006C72EB">
        <w:t xml:space="preserve"> feltételek fennállása</w:t>
      </w:r>
      <w:r w:rsidR="008D4D7B" w:rsidRPr="006C72EB">
        <w:t xml:space="preserve"> (</w:t>
      </w:r>
      <w:r w:rsidR="00F15AD5" w:rsidRPr="006C72EB">
        <w:t xml:space="preserve">azaz a mezőben jelentett kódérték </w:t>
      </w:r>
      <w:r w:rsidR="008D4D7B" w:rsidRPr="006C72EB">
        <w:t>’</w:t>
      </w:r>
      <w:proofErr w:type="spellStart"/>
      <w:r w:rsidR="008D4D7B" w:rsidRPr="006C72EB">
        <w:t>HATALY</w:t>
      </w:r>
      <w:proofErr w:type="spellEnd"/>
      <w:r w:rsidR="008D4D7B" w:rsidRPr="006C72EB">
        <w:t>’)</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Paragraph"/>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w:t>
      </w:r>
      <w:proofErr w:type="spellStart"/>
      <w:r w:rsidR="008D4D7B" w:rsidRPr="006C72EB">
        <w:t>TAVOL</w:t>
      </w:r>
      <w:proofErr w:type="spellEnd"/>
      <w:r w:rsidR="008D4D7B" w:rsidRPr="006C72EB">
        <w:t>’)</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A táblában egy időben csak az egyik HITREG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Heading2"/>
        <w:rPr>
          <w:rFonts w:asciiTheme="minorHAnsi" w:hAnsiTheme="minorHAnsi" w:cstheme="minorHAnsi"/>
          <w:sz w:val="20"/>
          <w:szCs w:val="20"/>
        </w:rPr>
      </w:pPr>
      <w:bookmarkStart w:id="323" w:name="_Toc64967410"/>
      <w:bookmarkStart w:id="324" w:name="_Toc149902032"/>
      <w:bookmarkStart w:id="325" w:name="_Toc137118015"/>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323"/>
      <w:bookmarkEnd w:id="324"/>
      <w:bookmarkEnd w:id="325"/>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Heading3"/>
        <w:rPr>
          <w:rFonts w:asciiTheme="minorHAnsi" w:hAnsiTheme="minorHAnsi" w:cstheme="minorHAnsi"/>
          <w:b/>
          <w:szCs w:val="20"/>
        </w:rPr>
      </w:pPr>
      <w:bookmarkStart w:id="326" w:name="_Toc64967411"/>
      <w:bookmarkStart w:id="327" w:name="_Toc149902033"/>
      <w:bookmarkStart w:id="328" w:name="_Toc137118016"/>
      <w:r w:rsidRPr="006C72EB">
        <w:rPr>
          <w:rFonts w:asciiTheme="minorHAnsi" w:hAnsiTheme="minorHAnsi" w:cstheme="minorHAnsi"/>
          <w:b/>
          <w:szCs w:val="20"/>
        </w:rPr>
        <w:t>Faktoring ügyletek</w:t>
      </w:r>
      <w:bookmarkEnd w:id="326"/>
      <w:bookmarkEnd w:id="327"/>
      <w:bookmarkEnd w:id="328"/>
    </w:p>
    <w:p w14:paraId="2CAE4E9A" w14:textId="77777777" w:rsidR="00024A0F" w:rsidRPr="00024A0F" w:rsidRDefault="007215B5" w:rsidP="00090E70">
      <w:pPr>
        <w:pStyle w:val="Heading4"/>
        <w:rPr>
          <w:rFonts w:asciiTheme="minorHAnsi" w:hAnsiTheme="minorHAnsi" w:cstheme="minorHAnsi"/>
          <w:iCs w:val="0"/>
          <w:color w:val="auto"/>
          <w:szCs w:val="20"/>
        </w:rPr>
      </w:pPr>
      <w:bookmarkStart w:id="329" w:name="_Hlk523132246"/>
      <w:bookmarkStart w:id="330" w:name="_Toc149902034"/>
      <w:bookmarkStart w:id="331" w:name="_Toc137118017"/>
      <w:r w:rsidRPr="006C72EB">
        <w:rPr>
          <w:rFonts w:asciiTheme="minorHAnsi" w:hAnsiTheme="minorHAnsi" w:cstheme="minorHAnsi"/>
          <w:b/>
          <w:szCs w:val="20"/>
        </w:rPr>
        <w:t>Folyó faktoring ügyletek:</w:t>
      </w:r>
      <w:bookmarkEnd w:id="330"/>
      <w:bookmarkEnd w:id="331"/>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FootnoteReference"/>
                <w:rFonts w:asciiTheme="minorHAnsi" w:hAnsiTheme="minorHAnsi" w:cstheme="minorHAnsi"/>
              </w:rPr>
              <w:footnoteReference w:id="6"/>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faktorált követelés nem fedezet, azonban a kapcsolódó fedezetek (pl. garancia, biztosítási </w:t>
            </w:r>
            <w:proofErr w:type="gramStart"/>
            <w:r w:rsidRPr="006C72EB">
              <w:rPr>
                <w:rFonts w:asciiTheme="minorHAnsi" w:hAnsiTheme="minorHAnsi" w:cstheme="minorHAnsi"/>
              </w:rPr>
              <w:t>kötvény,</w:t>
            </w:r>
            <w:proofErr w:type="gramEnd"/>
            <w:r w:rsidRPr="006C72EB">
              <w:rPr>
                <w:rFonts w:asciiTheme="minorHAnsi" w:hAnsiTheme="minorHAnsi" w:cstheme="minorHAnsi"/>
              </w:rPr>
              <w:t xml:space="preserve">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p>
        </w:tc>
        <w:tc>
          <w:tcPr>
            <w:tcW w:w="6342" w:type="dxa"/>
            <w:gridSpan w:val="2"/>
          </w:tcPr>
          <w:p w14:paraId="16BAFE5A" w14:textId="1126B5FD"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adott faktoring ügyfél számára számlák </w:t>
            </w:r>
            <w:proofErr w:type="spellStart"/>
            <w:r w:rsidRPr="006C72EB">
              <w:rPr>
                <w:rFonts w:asciiTheme="minorHAnsi" w:hAnsiTheme="minorHAnsi" w:cstheme="minorHAnsi"/>
              </w:rPr>
              <w:t>faktorálására</w:t>
            </w:r>
            <w:proofErr w:type="spellEnd"/>
            <w:r w:rsidRPr="006C72EB">
              <w:rPr>
                <w:rFonts w:asciiTheme="minorHAnsi" w:hAnsiTheme="minorHAnsi" w:cstheme="minorHAnsi"/>
              </w:rPr>
              <w:t xml:space="preserve">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lefelé „örökítendő” az INSTR szintre, amennyiben az </w:t>
            </w:r>
            <w:proofErr w:type="spellStart"/>
            <w:r w:rsidR="0008684B">
              <w:rPr>
                <w:rFonts w:asciiTheme="minorHAnsi" w:hAnsiTheme="minorHAnsi" w:cstheme="minorHAnsi"/>
              </w:rPr>
              <w:t>INSTK</w:t>
            </w:r>
            <w:proofErr w:type="spellEnd"/>
            <w:r w:rsidR="0008684B">
              <w:rPr>
                <w:rFonts w:asciiTheme="minorHAnsi" w:hAnsiTheme="minorHAnsi" w:cstheme="minorHAnsi"/>
              </w:rPr>
              <w:t xml:space="preserve"> táblában nyílik a keret és ott emiatt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557B22" w:rsidRPr="006C72EB" w14:paraId="1FBC3AF8"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560222C" w14:textId="77777777" w:rsidR="00557B22" w:rsidRPr="006C72EB" w:rsidRDefault="00557B22" w:rsidP="005847F9">
            <w:pPr>
              <w:rPr>
                <w:rFonts w:asciiTheme="minorHAnsi" w:hAnsiTheme="minorHAnsi" w:cstheme="minorHAnsi"/>
              </w:rPr>
            </w:pPr>
          </w:p>
        </w:tc>
        <w:tc>
          <w:tcPr>
            <w:tcW w:w="3171" w:type="dxa"/>
          </w:tcPr>
          <w:p w14:paraId="540B9773" w14:textId="77777777"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5BBDE9B9" w14:textId="77777777"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557B22" w:rsidRPr="006C72EB" w14:paraId="0C1E2947"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7E620A0" w14:textId="77777777" w:rsidR="00557B22" w:rsidRPr="006C72EB" w:rsidRDefault="00557B22" w:rsidP="005847F9">
            <w:pPr>
              <w:rPr>
                <w:rFonts w:asciiTheme="minorHAnsi" w:hAnsiTheme="minorHAnsi" w:cstheme="minorHAnsi"/>
              </w:rPr>
            </w:pPr>
          </w:p>
        </w:tc>
        <w:tc>
          <w:tcPr>
            <w:tcW w:w="3171" w:type="dxa"/>
          </w:tcPr>
          <w:p w14:paraId="227E541F" w14:textId="77777777"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36DF35D" w14:textId="77777777"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332" w:name="_Hlk522095699"/>
            <w:r w:rsidRPr="006C72EB">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w:t>
            </w:r>
            <w:proofErr w:type="spellStart"/>
            <w:r w:rsidR="00E0037A" w:rsidRPr="006C72EB">
              <w:rPr>
                <w:rFonts w:asciiTheme="minorHAnsi" w:hAnsiTheme="minorHAnsi" w:cstheme="minorHAnsi"/>
              </w:rPr>
              <w:t>OSSZ_BEOLV</w:t>
            </w:r>
            <w:proofErr w:type="spellEnd"/>
            <w:proofErr w:type="gramStart"/>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w:t>
            </w:r>
            <w:proofErr w:type="gramEnd"/>
            <w:r w:rsidR="00F133B2" w:rsidRPr="006C72EB">
              <w:rPr>
                <w:rFonts w:asciiTheme="minorHAnsi" w:hAnsiTheme="minorHAnsi" w:cstheme="minorHAnsi"/>
              </w:rPr>
              <w:t xml:space="preserve">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Paragraph"/>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33"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333"/>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Paragraph"/>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Paragraph"/>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Paragraph"/>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Paragraph"/>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332"/>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nem technikai törlesztésként, más esetekben szintén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technikai törlesztésként </w:t>
      </w:r>
      <w:proofErr w:type="spellStart"/>
      <w:r w:rsidR="00DC3820" w:rsidRPr="006C72EB">
        <w:rPr>
          <w:rFonts w:asciiTheme="minorHAnsi" w:hAnsiTheme="minorHAnsi" w:cstheme="minorHAnsi"/>
        </w:rPr>
        <w:t>flagelve</w:t>
      </w:r>
      <w:proofErr w:type="spellEnd"/>
      <w:r w:rsidR="00DC3820" w:rsidRPr="006C72EB">
        <w:rPr>
          <w:rFonts w:asciiTheme="minorHAnsi" w:hAnsiTheme="minorHAnsi" w:cstheme="minorHAnsi"/>
        </w:rPr>
        <w:t xml:space="preser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forfeit</w:t>
      </w:r>
      <w:proofErr w:type="spellEnd"/>
      <w:r w:rsidRPr="006C72EB">
        <w:rPr>
          <w:rFonts w:asciiTheme="minorHAnsi" w:hAnsiTheme="minorHAnsi" w:cstheme="minorHAnsi"/>
        </w:rPr>
        <w:t xml:space="preserve"> ügyletek is a faktoring ügyletekkel konzisztens módon jelentendők.</w:t>
      </w:r>
    </w:p>
    <w:p w14:paraId="52876922" w14:textId="3AB3DAB3" w:rsidR="000953CF" w:rsidRPr="006C72EB" w:rsidRDefault="000953CF" w:rsidP="005847F9">
      <w:pPr>
        <w:rPr>
          <w:rFonts w:asciiTheme="minorHAnsi" w:hAnsiTheme="minorHAnsi" w:cstheme="minorHAnsi"/>
        </w:rPr>
      </w:pP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Heading4"/>
        <w:rPr>
          <w:rFonts w:asciiTheme="minorHAnsi" w:hAnsiTheme="minorHAnsi" w:cstheme="minorHAnsi"/>
          <w:szCs w:val="20"/>
        </w:rPr>
      </w:pPr>
      <w:bookmarkStart w:id="334" w:name="_Toc149902035"/>
      <w:bookmarkStart w:id="335" w:name="_Toc137118018"/>
      <w:proofErr w:type="spellStart"/>
      <w:r w:rsidRPr="006C72EB">
        <w:rPr>
          <w:rFonts w:asciiTheme="minorHAnsi" w:hAnsiTheme="minorHAnsi" w:cstheme="minorHAnsi"/>
          <w:b/>
          <w:szCs w:val="20"/>
        </w:rPr>
        <w:t>Work</w:t>
      </w:r>
      <w:proofErr w:type="spellEnd"/>
      <w:r w:rsidRPr="006C72EB">
        <w:rPr>
          <w:rFonts w:asciiTheme="minorHAnsi" w:hAnsiTheme="minorHAnsi" w:cstheme="minorHAnsi"/>
          <w:b/>
          <w:szCs w:val="20"/>
        </w:rPr>
        <w:t>-out faktoring ügyletek:</w:t>
      </w:r>
      <w:bookmarkEnd w:id="334"/>
      <w:bookmarkEnd w:id="335"/>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t xml:space="preserve">hitelek átvétele követeléskezelésre (hitelintézetek közti portfólió értékesítést nem tekintjük </w:t>
      </w:r>
      <w:proofErr w:type="spellStart"/>
      <w:r w:rsidRPr="006C72EB">
        <w:rPr>
          <w:rFonts w:asciiTheme="minorHAnsi" w:hAnsiTheme="minorHAnsi" w:cstheme="minorHAnsi"/>
        </w:rPr>
        <w:t>faktoringnak</w:t>
      </w:r>
      <w:proofErr w:type="spellEnd"/>
      <w:r w:rsidRPr="006C72EB">
        <w:rPr>
          <w:rFonts w:asciiTheme="minorHAnsi" w:hAnsiTheme="minorHAnsi" w:cstheme="minorHAnsi"/>
        </w:rPr>
        <w:t>,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work</w:t>
            </w:r>
            <w:proofErr w:type="spellEnd"/>
            <w:r w:rsidRPr="006C72EB">
              <w:rPr>
                <w:rFonts w:asciiTheme="minorHAnsi" w:hAnsiTheme="minorHAnsi" w:cstheme="minorHAnsi"/>
              </w:rPr>
              <w:t>-out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Heading3"/>
        <w:numPr>
          <w:ilvl w:val="0"/>
          <w:numId w:val="0"/>
        </w:numPr>
        <w:rPr>
          <w:rFonts w:asciiTheme="minorHAnsi" w:hAnsiTheme="minorHAnsi" w:cstheme="minorHAnsi"/>
          <w:b/>
          <w:szCs w:val="20"/>
        </w:rPr>
      </w:pPr>
    </w:p>
    <w:p w14:paraId="771EE67B" w14:textId="77777777" w:rsidR="00431FB3" w:rsidRPr="006C72EB" w:rsidRDefault="0094585D" w:rsidP="004C6A9B">
      <w:pPr>
        <w:pStyle w:val="Heading3"/>
        <w:rPr>
          <w:rFonts w:asciiTheme="minorHAnsi" w:hAnsiTheme="minorHAnsi" w:cstheme="minorHAnsi"/>
          <w:szCs w:val="20"/>
        </w:rPr>
      </w:pPr>
      <w:bookmarkStart w:id="336" w:name="_Toc64967412"/>
      <w:bookmarkStart w:id="337" w:name="_Toc149902036"/>
      <w:bookmarkStart w:id="338" w:name="_Toc137118019"/>
      <w:r w:rsidRPr="006C72EB">
        <w:rPr>
          <w:rFonts w:asciiTheme="minorHAnsi" w:hAnsiTheme="minorHAnsi" w:cstheme="minorHAnsi"/>
          <w:b/>
          <w:szCs w:val="20"/>
        </w:rPr>
        <w:t>S</w:t>
      </w:r>
      <w:r w:rsidR="006B1FBE" w:rsidRPr="006C72EB">
        <w:rPr>
          <w:rStyle w:val="Heading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336"/>
      <w:bookmarkEnd w:id="337"/>
      <w:bookmarkEnd w:id="338"/>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w:t>
            </w:r>
            <w:proofErr w:type="spellStart"/>
            <w:r w:rsidR="00F84B28">
              <w:rPr>
                <w:rFonts w:asciiTheme="minorHAnsi" w:hAnsiTheme="minorHAnsi" w:cstheme="minorHAnsi"/>
              </w:rPr>
              <w:t>HVAS</w:t>
            </w:r>
            <w:proofErr w:type="spellEnd"/>
            <w:r w:rsidR="00F84B28">
              <w:rPr>
                <w:rFonts w:asciiTheme="minorHAnsi" w:hAnsiTheme="minorHAnsi" w:cstheme="minorHAnsi"/>
              </w:rPr>
              <w:t>’ vagy ’</w:t>
            </w:r>
            <w:proofErr w:type="spellStart"/>
            <w:r w:rsidR="00F84B28">
              <w:rPr>
                <w:rFonts w:asciiTheme="minorHAnsi" w:hAnsiTheme="minorHAnsi" w:cstheme="minorHAnsi"/>
              </w:rPr>
              <w:t>HPORT_VAS</w:t>
            </w:r>
            <w:proofErr w:type="spellEnd"/>
            <w:r w:rsidR="00F84B28">
              <w:rPr>
                <w:rFonts w:asciiTheme="minorHAnsi" w:hAnsiTheme="minorHAnsi" w:cstheme="minorHAnsi"/>
              </w:rPr>
              <w:t>’)</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HAS alatt megegyezik az instrumentum összegével, </w:t>
            </w:r>
            <w:proofErr w:type="spellStart"/>
            <w:r w:rsidRPr="006C72EB">
              <w:rPr>
                <w:rFonts w:asciiTheme="minorHAnsi" w:hAnsiTheme="minorHAnsi" w:cstheme="minorHAnsi"/>
              </w:rPr>
              <w:t>IFRS</w:t>
            </w:r>
            <w:proofErr w:type="spellEnd"/>
            <w:r w:rsidRPr="006C72EB">
              <w:rPr>
                <w:rFonts w:asciiTheme="minorHAnsi" w:hAnsiTheme="minorHAnsi" w:cstheme="minorHAnsi"/>
              </w:rPr>
              <w:t xml:space="preserve">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INSTR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Heading3"/>
        <w:rPr>
          <w:rFonts w:asciiTheme="minorHAnsi" w:hAnsiTheme="minorHAnsi" w:cstheme="minorHAnsi"/>
          <w:b/>
          <w:szCs w:val="20"/>
        </w:rPr>
      </w:pPr>
      <w:bookmarkStart w:id="339" w:name="_Toc64967413"/>
      <w:bookmarkStart w:id="340" w:name="_Toc149902037"/>
      <w:bookmarkStart w:id="341" w:name="_Toc137118020"/>
      <w:r w:rsidRPr="006C72EB">
        <w:rPr>
          <w:rFonts w:asciiTheme="minorHAnsi" w:hAnsiTheme="minorHAnsi" w:cstheme="minorHAnsi"/>
          <w:b/>
          <w:szCs w:val="20"/>
        </w:rPr>
        <w:t>Váltóleszámítolás</w:t>
      </w:r>
      <w:bookmarkEnd w:id="339"/>
      <w:bookmarkEnd w:id="340"/>
      <w:bookmarkEnd w:id="341"/>
    </w:p>
    <w:p w14:paraId="5EBC7B18" w14:textId="7288CCC3" w:rsidR="005066BE" w:rsidRPr="006C72EB" w:rsidRDefault="005066BE" w:rsidP="00D30517">
      <w:pPr>
        <w:pStyle w:val="ListParagraph"/>
        <w:numPr>
          <w:ilvl w:val="0"/>
          <w:numId w:val="0"/>
        </w:numPr>
        <w:ind w:left="720"/>
        <w:rPr>
          <w:rFonts w:asciiTheme="minorHAnsi" w:hAnsiTheme="minorHAnsi" w:cstheme="minorHAnsi"/>
        </w:rPr>
      </w:pPr>
      <w:r w:rsidRPr="006C72EB">
        <w:rPr>
          <w:rFonts w:asciiTheme="minorHAnsi" w:hAnsiTheme="minorHAnsi" w:cstheme="minorHAnsi"/>
        </w:rPr>
        <w:t xml:space="preserve">A folyó </w:t>
      </w:r>
      <w:proofErr w:type="spellStart"/>
      <w:r w:rsidRPr="006C72EB">
        <w:rPr>
          <w:rFonts w:asciiTheme="minorHAnsi" w:hAnsiTheme="minorHAnsi" w:cstheme="minorHAnsi"/>
        </w:rPr>
        <w:t>faktoringgal</w:t>
      </w:r>
      <w:proofErr w:type="spellEnd"/>
      <w:r w:rsidRPr="006C72EB">
        <w:rPr>
          <w:rFonts w:asciiTheme="minorHAnsi" w:hAnsiTheme="minorHAnsi" w:cstheme="minorHAnsi"/>
        </w:rPr>
        <w:t xml:space="preserve"> azonos módon jelentendő azzal, hogy az instrumentumtípus váltóleszámítolás.</w:t>
      </w:r>
    </w:p>
    <w:p w14:paraId="05243F04" w14:textId="77777777" w:rsidR="003613CD" w:rsidRPr="006C72EB" w:rsidRDefault="003613CD" w:rsidP="00D30517">
      <w:pPr>
        <w:pStyle w:val="ListParagraph"/>
        <w:numPr>
          <w:ilvl w:val="0"/>
          <w:numId w:val="0"/>
        </w:numPr>
        <w:ind w:left="720"/>
        <w:rPr>
          <w:rFonts w:asciiTheme="minorHAnsi" w:hAnsiTheme="minorHAnsi" w:cstheme="minorHAnsi"/>
        </w:rPr>
      </w:pPr>
    </w:p>
    <w:p w14:paraId="5E6F50A2" w14:textId="13CE6AD7" w:rsidR="00B67AC1" w:rsidRPr="006C72EB" w:rsidRDefault="002978E5" w:rsidP="00B67AC1">
      <w:pPr>
        <w:pStyle w:val="Heading3"/>
        <w:rPr>
          <w:rFonts w:asciiTheme="minorHAnsi" w:hAnsiTheme="minorHAnsi" w:cstheme="minorHAnsi"/>
          <w:b/>
          <w:szCs w:val="20"/>
        </w:rPr>
      </w:pPr>
      <w:bookmarkStart w:id="342" w:name="_Toc64967414"/>
      <w:bookmarkStart w:id="343" w:name="_Toc149902038"/>
      <w:bookmarkStart w:id="344" w:name="_Toc137118021"/>
      <w:r w:rsidRPr="006C72EB">
        <w:rPr>
          <w:rFonts w:asciiTheme="minorHAnsi" w:hAnsiTheme="minorHAnsi" w:cstheme="minorHAnsi"/>
          <w:b/>
          <w:szCs w:val="20"/>
        </w:rPr>
        <w:t>Lízing</w:t>
      </w:r>
      <w:bookmarkEnd w:id="342"/>
      <w:bookmarkEnd w:id="343"/>
      <w:bookmarkEnd w:id="344"/>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Paragraph"/>
        <w:numPr>
          <w:ilvl w:val="0"/>
          <w:numId w:val="0"/>
        </w:numPr>
        <w:ind w:left="720"/>
        <w:rPr>
          <w:rFonts w:asciiTheme="minorHAnsi" w:hAnsiTheme="minorHAnsi" w:cstheme="minorHAnsi"/>
        </w:rPr>
      </w:pPr>
      <w:r w:rsidRPr="006C72EB">
        <w:rPr>
          <w:rFonts w:asciiTheme="minorHAnsi" w:hAnsiTheme="minorHAnsi" w:cstheme="minorHAnsi"/>
        </w:rPr>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Paragraph"/>
        <w:numPr>
          <w:ilvl w:val="0"/>
          <w:numId w:val="0"/>
        </w:numPr>
        <w:ind w:left="720"/>
        <w:rPr>
          <w:rFonts w:asciiTheme="minorHAnsi" w:hAnsiTheme="minorHAnsi" w:cstheme="minorHAnsi"/>
        </w:rPr>
      </w:pPr>
    </w:p>
    <w:p w14:paraId="4DC7718D" w14:textId="30CDB125" w:rsidR="0055135A" w:rsidRPr="006C72EB" w:rsidRDefault="0055135A" w:rsidP="00FE4455">
      <w:pPr>
        <w:pStyle w:val="ListParagraph"/>
        <w:numPr>
          <w:ilvl w:val="0"/>
          <w:numId w:val="17"/>
        </w:num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Pr="006C72EB" w:rsidRDefault="0055135A"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 táblában jelentendő:</w:t>
      </w:r>
    </w:p>
    <w:tbl>
      <w:tblPr>
        <w:tblStyle w:val="TableGrid"/>
        <w:tblW w:w="0" w:type="auto"/>
        <w:tblInd w:w="720" w:type="dxa"/>
        <w:tblLook w:val="04A0" w:firstRow="1" w:lastRow="0" w:firstColumn="1" w:lastColumn="0" w:noHBand="0" w:noVBand="1"/>
      </w:tblPr>
      <w:tblGrid>
        <w:gridCol w:w="2647"/>
        <w:gridCol w:w="3008"/>
        <w:gridCol w:w="3149"/>
      </w:tblGrid>
      <w:tr w:rsidR="00F801B6" w:rsidRPr="006C72EB" w14:paraId="35AC035C" w14:textId="77777777" w:rsidTr="00D85BA9">
        <w:tc>
          <w:tcPr>
            <w:tcW w:w="3174" w:type="dxa"/>
            <w:shd w:val="clear" w:color="auto" w:fill="auto"/>
          </w:tcPr>
          <w:p w14:paraId="28952C05" w14:textId="77777777" w:rsidR="002978E5" w:rsidRPr="006C72EB" w:rsidRDefault="002978E5" w:rsidP="005847F9">
            <w:pPr>
              <w:rPr>
                <w:rFonts w:asciiTheme="minorHAnsi" w:hAnsiTheme="minorHAnsi" w:cstheme="minorHAnsi"/>
              </w:rPr>
            </w:pPr>
          </w:p>
        </w:tc>
        <w:tc>
          <w:tcPr>
            <w:tcW w:w="3175" w:type="dxa"/>
            <w:shd w:val="clear" w:color="auto" w:fill="auto"/>
          </w:tcPr>
          <w:p w14:paraId="7DC686F7" w14:textId="24A949F2" w:rsidR="002978E5" w:rsidRPr="006C72EB" w:rsidRDefault="002978E5" w:rsidP="005847F9">
            <w:pPr>
              <w:rPr>
                <w:rFonts w:asciiTheme="minorHAnsi" w:hAnsiTheme="minorHAnsi" w:cstheme="minorHAnsi"/>
                <w:b/>
              </w:rPr>
            </w:pPr>
            <w:r w:rsidRPr="006C72EB">
              <w:rPr>
                <w:rFonts w:asciiTheme="minorHAnsi" w:hAnsiTheme="minorHAnsi" w:cstheme="minorHAnsi"/>
                <w:b/>
              </w:rPr>
              <w:t>lakosság</w:t>
            </w:r>
          </w:p>
        </w:tc>
        <w:tc>
          <w:tcPr>
            <w:tcW w:w="3175" w:type="dxa"/>
            <w:shd w:val="clear" w:color="auto" w:fill="auto"/>
          </w:tcPr>
          <w:p w14:paraId="4434B90D" w14:textId="7FAA3124" w:rsidR="002978E5" w:rsidRPr="006C72EB" w:rsidRDefault="002978E5" w:rsidP="005847F9">
            <w:pP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2978E5">
        <w:tc>
          <w:tcPr>
            <w:tcW w:w="3174" w:type="dxa"/>
          </w:tcPr>
          <w:p w14:paraId="2309BFE2" w14:textId="06A6343A" w:rsidR="002978E5" w:rsidRPr="006C72EB" w:rsidRDefault="002978E5" w:rsidP="00FE4455">
            <w:pPr>
              <w:pStyle w:val="ListParagraph"/>
              <w:numPr>
                <w:ilvl w:val="0"/>
                <w:numId w:val="18"/>
              </w:numPr>
              <w:rPr>
                <w:rFonts w:asciiTheme="minorHAnsi" w:hAnsiTheme="minorHAnsi" w:cstheme="minorHAnsi"/>
              </w:rPr>
            </w:pPr>
            <w:r w:rsidRPr="006C72EB">
              <w:rPr>
                <w:rFonts w:asciiTheme="minorHAnsi" w:hAnsiTheme="minorHAnsi" w:cstheme="minorHAnsi"/>
              </w:rPr>
              <w:t>instrumentum típusa</w:t>
            </w:r>
          </w:p>
        </w:tc>
        <w:tc>
          <w:tcPr>
            <w:tcW w:w="3175" w:type="dxa"/>
          </w:tcPr>
          <w:p w14:paraId="48130450" w14:textId="397D7409" w:rsidR="002978E5" w:rsidRPr="006C72EB" w:rsidRDefault="002978E5" w:rsidP="005847F9">
            <w:pPr>
              <w:rPr>
                <w:rFonts w:asciiTheme="minorHAnsi" w:hAnsiTheme="minorHAnsi" w:cstheme="minorHAnsi"/>
              </w:rPr>
            </w:pPr>
            <w:r w:rsidRPr="006C72EB">
              <w:rPr>
                <w:rFonts w:asciiTheme="minorHAnsi" w:hAnsiTheme="minorHAnsi" w:cstheme="minorHAnsi"/>
              </w:rPr>
              <w:t>lakáslízing</w:t>
            </w:r>
            <w:r w:rsidR="00F801B6" w:rsidRPr="006C72EB">
              <w:rPr>
                <w:rFonts w:asciiTheme="minorHAnsi" w:hAnsiTheme="minorHAnsi" w:cstheme="minorHAnsi"/>
              </w:rPr>
              <w:t>/</w:t>
            </w:r>
            <w:r w:rsidRPr="006C72EB">
              <w:rPr>
                <w:rFonts w:asciiTheme="minorHAnsi" w:hAnsiTheme="minorHAnsi" w:cstheme="minorHAnsi"/>
              </w:rPr>
              <w:t>gépjárműlízing</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LAKAS_LIZ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JARMU_LIZ</w:t>
            </w:r>
            <w:proofErr w:type="spellEnd"/>
            <w:r w:rsidR="004B144F" w:rsidRPr="006C72EB">
              <w:rPr>
                <w:rFonts w:asciiTheme="minorHAnsi" w:hAnsiTheme="minorHAnsi" w:cstheme="minorHAnsi"/>
              </w:rPr>
              <w:t>/</w:t>
            </w:r>
            <w:proofErr w:type="spellStart"/>
            <w:r w:rsidR="00E25C22" w:rsidRPr="006C72EB">
              <w:rPr>
                <w:rFonts w:asciiTheme="minorHAnsi" w:hAnsiTheme="minorHAnsi" w:cstheme="minorHAnsi"/>
              </w:rPr>
              <w:t>ING_LIZ</w:t>
            </w:r>
            <w:proofErr w:type="spellEnd"/>
            <w:r w:rsidR="00E25C22"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c>
          <w:tcPr>
            <w:tcW w:w="3175" w:type="dxa"/>
          </w:tcPr>
          <w:p w14:paraId="1C994848" w14:textId="3E639551" w:rsidR="002978E5" w:rsidRPr="006C72EB" w:rsidRDefault="00B40F22" w:rsidP="005847F9">
            <w:pPr>
              <w:rPr>
                <w:rFonts w:asciiTheme="minorHAnsi" w:hAnsiTheme="minorHAnsi" w:cstheme="minorHAnsi"/>
              </w:rPr>
            </w:pPr>
            <w:r w:rsidRPr="006C72EB">
              <w:rPr>
                <w:rFonts w:asciiTheme="minorHAnsi" w:hAnsiTheme="minorHAnsi" w:cstheme="minorHAnsi"/>
              </w:rPr>
              <w:t>ingatlanlízing/gépjárműlízing/</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ING_LIZ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GEPJ_LIZ</w:t>
            </w:r>
            <w:proofErr w:type="spellEnd"/>
            <w:r w:rsidR="004B144F"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r>
      <w:tr w:rsidR="00F801B6" w:rsidRPr="006C72EB" w14:paraId="144ECB23" w14:textId="77777777" w:rsidTr="002978E5">
        <w:tc>
          <w:tcPr>
            <w:tcW w:w="3174" w:type="dxa"/>
          </w:tcPr>
          <w:p w14:paraId="48356D12" w14:textId="22BC9D59" w:rsidR="002978E5" w:rsidRPr="006C72EB" w:rsidRDefault="002978E5" w:rsidP="00FE4455">
            <w:pPr>
              <w:pStyle w:val="ListParagraph"/>
              <w:numPr>
                <w:ilvl w:val="0"/>
                <w:numId w:val="18"/>
              </w:numPr>
              <w:rPr>
                <w:rFonts w:asciiTheme="minorHAnsi" w:hAnsiTheme="minorHAnsi" w:cstheme="minorHAnsi"/>
              </w:rPr>
            </w:pPr>
            <w:r w:rsidRPr="006C72EB">
              <w:rPr>
                <w:rFonts w:asciiTheme="minorHAnsi" w:hAnsiTheme="minorHAnsi" w:cstheme="minorHAnsi"/>
              </w:rPr>
              <w:t>hitelcél</w:t>
            </w:r>
          </w:p>
        </w:tc>
        <w:tc>
          <w:tcPr>
            <w:tcW w:w="3175" w:type="dxa"/>
          </w:tcPr>
          <w:p w14:paraId="44A63304" w14:textId="77FDA373" w:rsidR="002978E5" w:rsidRPr="006C72EB" w:rsidRDefault="00F801B6" w:rsidP="005847F9">
            <w:pPr>
              <w:rPr>
                <w:rFonts w:asciiTheme="minorHAnsi" w:hAnsiTheme="minorHAnsi" w:cstheme="minorHAnsi"/>
              </w:rPr>
            </w:pPr>
            <w:r w:rsidRPr="006C72EB">
              <w:rPr>
                <w:rFonts w:asciiTheme="minorHAnsi" w:hAnsiTheme="minorHAnsi" w:cstheme="minorHAnsi"/>
              </w:rPr>
              <w:t>nem töltendő</w:t>
            </w:r>
          </w:p>
        </w:tc>
        <w:tc>
          <w:tcPr>
            <w:tcW w:w="3175" w:type="dxa"/>
          </w:tcPr>
          <w:p w14:paraId="36FFF460" w14:textId="0AAA2FEF" w:rsidR="002978E5" w:rsidRPr="006C72EB" w:rsidRDefault="00AB4496" w:rsidP="005847F9">
            <w:pP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w:t>
            </w:r>
            <w:proofErr w:type="spellStart"/>
            <w:r w:rsidR="00F801B6" w:rsidRPr="006C72EB">
              <w:rPr>
                <w:rFonts w:asciiTheme="minorHAnsi" w:hAnsiTheme="minorHAnsi" w:cstheme="minorHAnsi"/>
              </w:rPr>
              <w:t>stb</w:t>
            </w:r>
            <w:proofErr w:type="spellEnd"/>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Paragraph"/>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4D855599" w:rsidR="00C3726E" w:rsidRPr="006C72EB" w:rsidRDefault="00C3726E" w:rsidP="00FE4455">
      <w:pPr>
        <w:pStyle w:val="ListParagraph"/>
        <w:numPr>
          <w:ilvl w:val="0"/>
          <w:numId w:val="18"/>
        </w:numPr>
        <w:rPr>
          <w:rFonts w:asciiTheme="minorHAnsi" w:hAnsiTheme="minorHAnsi" w:cstheme="minorHAnsi"/>
        </w:rPr>
      </w:pP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táblák: minden, a lízinghez tartozó fedezet jelentendő, a lízing tárgya is és az egyéb fedezetek is (pl. kezesség). Az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táblában a fedezet tárgya esetén a „A fedezet a pénzügyi lízing instrumentum tárgyát képezi?” kérdésre igen a válasz és a „Fedezethez tartozó jog típusa” nem töltendő, egyéb fedezetek esetén „A fedezet a pénzügyi lízing instrumentum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Paragraph"/>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329"/>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Heading3"/>
        <w:rPr>
          <w:rFonts w:asciiTheme="minorHAnsi" w:hAnsiTheme="minorHAnsi" w:cstheme="minorHAnsi"/>
          <w:b/>
          <w:szCs w:val="20"/>
        </w:rPr>
      </w:pPr>
      <w:bookmarkStart w:id="345" w:name="_Toc64967415"/>
      <w:bookmarkStart w:id="346" w:name="_Toc149902039"/>
      <w:bookmarkStart w:id="347" w:name="_Toc137118022"/>
      <w:r w:rsidRPr="006C72EB">
        <w:rPr>
          <w:rFonts w:asciiTheme="minorHAnsi" w:hAnsiTheme="minorHAnsi" w:cstheme="minorHAnsi"/>
          <w:b/>
          <w:szCs w:val="20"/>
        </w:rPr>
        <w:t xml:space="preserve">Nagyvállalati </w:t>
      </w:r>
      <w:proofErr w:type="spellStart"/>
      <w:r w:rsidRPr="006C72EB">
        <w:rPr>
          <w:rFonts w:asciiTheme="minorHAnsi" w:hAnsiTheme="minorHAnsi" w:cstheme="minorHAnsi"/>
          <w:b/>
          <w:szCs w:val="20"/>
        </w:rPr>
        <w:t>money</w:t>
      </w:r>
      <w:proofErr w:type="spellEnd"/>
      <w:r w:rsidRPr="006C72EB">
        <w:rPr>
          <w:rFonts w:asciiTheme="minorHAnsi" w:hAnsiTheme="minorHAnsi" w:cstheme="minorHAnsi"/>
          <w:b/>
          <w:szCs w:val="20"/>
        </w:rPr>
        <w:t xml:space="preserve"> market ügyletek</w:t>
      </w:r>
      <w:bookmarkEnd w:id="345"/>
      <w:bookmarkEnd w:id="346"/>
      <w:bookmarkEnd w:id="347"/>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w:t>
      </w:r>
      <w:proofErr w:type="spellStart"/>
      <w:r w:rsidRPr="006C72EB">
        <w:rPr>
          <w:rFonts w:asciiTheme="minorHAnsi" w:hAnsiTheme="minorHAnsi" w:cstheme="minorHAnsi"/>
        </w:rPr>
        <w:t>Treasuryn</w:t>
      </w:r>
      <w:proofErr w:type="spellEnd"/>
      <w:r w:rsidRPr="006C72EB">
        <w:rPr>
          <w:rFonts w:asciiTheme="minorHAnsi" w:hAnsiTheme="minorHAnsi" w:cstheme="minorHAnsi"/>
        </w:rPr>
        <w:t xml:space="preserve"> keresztül, a bankközi ügyletekre jellemző paraméterekkel kötött – jellemzően - nagyvállalati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típusú hitelügyletek, amelyek esetében a hitelkondíciók az egyes lehívások alkalmával kerülnek megállapításra, nem tekinthetők rulírozó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INSTR táblában, minden lehívás külön instrumentumként szerepeltetendő</w:t>
      </w:r>
      <w:r w:rsidR="00A5302C" w:rsidRPr="006C72EB">
        <w:rPr>
          <w:rFonts w:asciiTheme="minorHAnsi" w:hAnsiTheme="minorHAnsi" w:cstheme="minorHAnsi"/>
        </w:rPr>
        <w:t xml:space="preserve">. Amennyiben az instrumentum a hónapon belül keletkező és megszűnő </w:t>
      </w:r>
      <w:proofErr w:type="spellStart"/>
      <w:r w:rsidR="00A5302C" w:rsidRPr="006C72EB">
        <w:rPr>
          <w:rFonts w:asciiTheme="minorHAnsi" w:hAnsiTheme="minorHAnsi" w:cstheme="minorHAnsi"/>
        </w:rPr>
        <w:t>money</w:t>
      </w:r>
      <w:proofErr w:type="spellEnd"/>
      <w:r w:rsidR="00A5302C" w:rsidRPr="006C72EB">
        <w:rPr>
          <w:rFonts w:asciiTheme="minorHAnsi" w:hAnsiTheme="minorHAnsi" w:cstheme="minorHAnsi"/>
        </w:rPr>
        <w:t xml:space="preserve">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INSTR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Heading3"/>
        <w:rPr>
          <w:rFonts w:asciiTheme="minorHAnsi" w:hAnsiTheme="minorHAnsi" w:cstheme="minorHAnsi"/>
          <w:b/>
          <w:szCs w:val="20"/>
        </w:rPr>
      </w:pPr>
      <w:bookmarkStart w:id="348" w:name="_Toc64967416"/>
      <w:bookmarkStart w:id="349" w:name="_Toc149902040"/>
      <w:bookmarkStart w:id="350" w:name="_Toc137118023"/>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348"/>
      <w:bookmarkEnd w:id="349"/>
      <w:bookmarkEnd w:id="350"/>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Az INSTR táblában jelentendők a gyűjtőszámlahitelek olyan módon, hogy meg kell adni az instrumentum típusban, hogy milyen alapinstrumentumhoz kapcsolódnak (lakáshitelhez – </w:t>
      </w:r>
      <w:proofErr w:type="spellStart"/>
      <w:r w:rsidRPr="006C72EB">
        <w:rPr>
          <w:rFonts w:asciiTheme="minorHAnsi" w:hAnsiTheme="minorHAnsi" w:cstheme="minorHAnsi"/>
        </w:rPr>
        <w:t>GYUJTO</w:t>
      </w:r>
      <w:proofErr w:type="spellEnd"/>
      <w:r w:rsidRPr="006C72EB">
        <w:rPr>
          <w:rFonts w:asciiTheme="minorHAnsi" w:hAnsiTheme="minorHAnsi" w:cstheme="minorHAnsi"/>
        </w:rPr>
        <w:t xml:space="preserve"> - vagy szabadfelhasználású jelzáloghitelhez – </w:t>
      </w:r>
      <w:proofErr w:type="spellStart"/>
      <w:r w:rsidRPr="006C72EB">
        <w:rPr>
          <w:rFonts w:asciiTheme="minorHAnsi" w:hAnsiTheme="minorHAnsi" w:cstheme="minorHAnsi"/>
        </w:rPr>
        <w:t>SZABFEL_GYUJTO</w:t>
      </w:r>
      <w:proofErr w:type="spellEnd"/>
      <w:r w:rsidRPr="006C72EB">
        <w:rPr>
          <w:rFonts w:asciiTheme="minorHAnsi" w:hAnsiTheme="minorHAnsi" w:cstheme="minorHAnsi"/>
        </w:rPr>
        <w:t>). A szülő INSTR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Heading3"/>
        <w:rPr>
          <w:rFonts w:asciiTheme="minorHAnsi" w:hAnsiTheme="minorHAnsi" w:cstheme="minorHAnsi"/>
          <w:b/>
          <w:szCs w:val="20"/>
        </w:rPr>
      </w:pPr>
      <w:bookmarkStart w:id="351" w:name="_Toc64967417"/>
      <w:bookmarkStart w:id="352" w:name="_Toc149902041"/>
      <w:bookmarkStart w:id="353" w:name="_Toc137118024"/>
      <w:proofErr w:type="spellStart"/>
      <w:r w:rsidRPr="006C72EB">
        <w:rPr>
          <w:rFonts w:asciiTheme="minorHAnsi" w:hAnsiTheme="minorHAnsi" w:cstheme="minorHAnsi"/>
          <w:b/>
          <w:szCs w:val="20"/>
        </w:rPr>
        <w:t>Installment</w:t>
      </w:r>
      <w:proofErr w:type="spellEnd"/>
      <w:r w:rsidRPr="006C72EB">
        <w:rPr>
          <w:rFonts w:asciiTheme="minorHAnsi" w:hAnsiTheme="minorHAnsi" w:cstheme="minorHAnsi"/>
          <w:b/>
          <w:szCs w:val="20"/>
        </w:rPr>
        <w:t xml:space="preserve">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351"/>
      <w:bookmarkEnd w:id="352"/>
      <w:bookmarkEnd w:id="353"/>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w:t>
      </w:r>
      <w:proofErr w:type="spellStart"/>
      <w:r w:rsidRPr="006C72EB">
        <w:rPr>
          <w:rFonts w:asciiTheme="minorHAnsi" w:hAnsiTheme="minorHAnsi" w:cstheme="minorHAnsi"/>
        </w:rPr>
        <w:t>installmentes</w:t>
      </w:r>
      <w:proofErr w:type="spellEnd"/>
      <w:r w:rsidRPr="006C72EB">
        <w:rPr>
          <w:rFonts w:asciiTheme="minorHAnsi" w:hAnsiTheme="minorHAnsi" w:cstheme="minorHAnsi"/>
        </w:rPr>
        <w:t xml:space="preserve"> részt </w:t>
      </w:r>
      <w:proofErr w:type="spellStart"/>
      <w:r w:rsidRPr="006C72EB">
        <w:rPr>
          <w:rFonts w:asciiTheme="minorHAnsi" w:hAnsiTheme="minorHAnsi" w:cstheme="minorHAnsi"/>
        </w:rPr>
        <w:t>KART_HIT</w:t>
      </w:r>
      <w:proofErr w:type="spellEnd"/>
      <w:r w:rsidRPr="006C72EB">
        <w:rPr>
          <w:rFonts w:asciiTheme="minorHAnsi" w:hAnsiTheme="minorHAnsi" w:cstheme="minorHAnsi"/>
        </w:rPr>
        <w:t xml:space="preserve"> instrumentum típuson és az INSTR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Heading3"/>
        <w:rPr>
          <w:rFonts w:asciiTheme="minorHAnsi" w:hAnsiTheme="minorHAnsi" w:cstheme="minorHAnsi"/>
          <w:b/>
          <w:szCs w:val="20"/>
        </w:rPr>
      </w:pPr>
      <w:bookmarkStart w:id="354" w:name="_Toc64967418"/>
      <w:bookmarkStart w:id="355" w:name="_Toc149902042"/>
      <w:bookmarkStart w:id="356" w:name="_Toc137118025"/>
      <w:r w:rsidRPr="006C72EB">
        <w:rPr>
          <w:rFonts w:asciiTheme="minorHAnsi" w:hAnsiTheme="minorHAnsi" w:cstheme="minorHAnsi"/>
          <w:b/>
          <w:szCs w:val="20"/>
        </w:rPr>
        <w:t>Projekthitelek jelentése</w:t>
      </w:r>
      <w:bookmarkEnd w:id="354"/>
      <w:bookmarkEnd w:id="355"/>
      <w:bookmarkEnd w:id="356"/>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Paragraph"/>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Paragraph"/>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w:t>
      </w:r>
      <w:proofErr w:type="gramStart"/>
      <w:r w:rsidR="00DB1234" w:rsidRPr="006C72EB">
        <w:rPr>
          <w:rFonts w:asciiTheme="minorHAnsi" w:hAnsiTheme="minorHAnsi" w:cstheme="minorHAnsi"/>
        </w:rPr>
        <w:t>időpontja”</w:t>
      </w:r>
      <w:r w:rsidRPr="006C72EB">
        <w:rPr>
          <w:rFonts w:asciiTheme="minorHAnsi" w:hAnsiTheme="minorHAnsi" w:cstheme="minorHAnsi"/>
        </w:rPr>
        <w:t>,</w:t>
      </w:r>
      <w:proofErr w:type="gramEnd"/>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proofErr w:type="spellStart"/>
      <w:r w:rsidR="003238E3"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xml:space="preserve">)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proofErr w:type="gramStart"/>
            <w:r w:rsidR="00CE0713" w:rsidRPr="006C72EB">
              <w:rPr>
                <w:rFonts w:asciiTheme="minorHAnsi" w:hAnsiTheme="minorHAnsi" w:cstheme="minorHAnsi"/>
              </w:rPr>
              <w:t>pl.</w:t>
            </w:r>
            <w:proofErr w:type="gramEnd"/>
            <w:r w:rsidR="00CE0713" w:rsidRPr="006C72EB">
              <w:rPr>
                <w:rFonts w:asciiTheme="minorHAnsi" w:hAnsiTheme="minorHAnsi" w:cstheme="minorHAnsi"/>
              </w:rPr>
              <w:t xml:space="preserve">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w:t>
            </w:r>
            <w:proofErr w:type="spellStart"/>
            <w:r w:rsidR="007E6E07" w:rsidRPr="006C72EB">
              <w:rPr>
                <w:rFonts w:asciiTheme="minorHAnsi" w:hAnsiTheme="minorHAnsi" w:cstheme="minorHAnsi"/>
              </w:rPr>
              <w:t>recourse</w:t>
            </w:r>
            <w:proofErr w:type="spellEnd"/>
            <w:r w:rsidR="007E6E07" w:rsidRPr="006C72EB">
              <w:rPr>
                <w:rFonts w:asciiTheme="minorHAnsi" w:hAnsiTheme="minorHAnsi" w:cstheme="minorHAnsi"/>
              </w:rPr>
              <w:t>” az ügylet</w:t>
            </w:r>
            <w:r w:rsidR="00964813" w:rsidRPr="006C72EB">
              <w:rPr>
                <w:rFonts w:asciiTheme="minorHAnsi" w:hAnsiTheme="minorHAnsi" w:cstheme="minorHAnsi"/>
              </w:rPr>
              <w:t>)</w:t>
            </w:r>
          </w:p>
          <w:p w14:paraId="015C46E2" w14:textId="0BCB0125" w:rsidR="00E83936" w:rsidRPr="006C72EB" w:rsidRDefault="00E83936" w:rsidP="00FE445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Paragraph"/>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Paragraph"/>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hitelként nyújtják a hitelintézetek, úgy a megfigyelt szervezet hitelintézet 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357" w:name="_Hlk380546"/>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1 vagy 2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mindhárom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p>
    <w:p w14:paraId="73F17761" w14:textId="35CDFC8E"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egyik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6C72EB" w:rsidRDefault="00487C50" w:rsidP="00FE4455">
      <w:pPr>
        <w:pStyle w:val="ListParagraph"/>
        <w:numPr>
          <w:ilvl w:val="0"/>
          <w:numId w:val="29"/>
        </w:numPr>
        <w:spacing w:after="0" w:line="240" w:lineRule="auto"/>
        <w:rPr>
          <w:rFonts w:asciiTheme="minorHAnsi" w:eastAsia="Times New Roman" w:hAnsiTheme="minorHAnsi" w:cstheme="minorHAnsi"/>
          <w:i/>
          <w:iCs/>
        </w:rPr>
      </w:pPr>
      <w:proofErr w:type="spellStart"/>
      <w:r w:rsidRPr="006C72EB">
        <w:rPr>
          <w:rFonts w:asciiTheme="minorHAnsi" w:eastAsia="Times New Roman" w:hAnsiTheme="minorHAnsi" w:cstheme="minorHAnsi"/>
          <w:i/>
          <w:iCs/>
        </w:rPr>
        <w:t>IGEN_EGYVKETTO_NPR_B</w:t>
      </w:r>
      <w:proofErr w:type="spellEnd"/>
      <w:r w:rsidRPr="006C72EB">
        <w:rPr>
          <w:rFonts w:asciiTheme="minorHAnsi" w:eastAsia="Times New Roman" w:hAnsiTheme="minorHAnsi" w:cstheme="minorHAnsi"/>
          <w:i/>
          <w:iCs/>
        </w:rPr>
        <w:t xml:space="preserve">: Igen, 1 vagy 2 </w:t>
      </w:r>
      <w:proofErr w:type="spellStart"/>
      <w:r w:rsidRPr="006C72EB">
        <w:rPr>
          <w:rFonts w:asciiTheme="minorHAnsi" w:eastAsia="Times New Roman" w:hAnsiTheme="minorHAnsi" w:cstheme="minorHAnsi"/>
          <w:i/>
          <w:iCs/>
        </w:rPr>
        <w:t>CRR</w:t>
      </w:r>
      <w:proofErr w:type="spellEnd"/>
      <w:r w:rsidRPr="006C72EB">
        <w:rPr>
          <w:rFonts w:asciiTheme="minorHAnsi" w:eastAsia="Times New Roman" w:hAnsiTheme="minorHAnsi" w:cstheme="minorHAnsi"/>
          <w:i/>
          <w:iCs/>
        </w:rPr>
        <w:t xml:space="preserve"> feltétel teljesül, de belső szabályzat alapján nem projekthitel</w:t>
      </w:r>
    </w:p>
    <w:p w14:paraId="117DAE31" w14:textId="47407622"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NEM_PROJEKTH</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w:t>
      </w:r>
      <w:proofErr w:type="spellStart"/>
      <w:r w:rsidR="00011F98" w:rsidRPr="006C72EB">
        <w:rPr>
          <w:rFonts w:asciiTheme="minorHAnsi" w:hAnsiTheme="minorHAnsi" w:cstheme="minorHAnsi"/>
        </w:rPr>
        <w:t>CRR</w:t>
      </w:r>
      <w:proofErr w:type="spellEnd"/>
      <w:r w:rsidR="00011F98" w:rsidRPr="006C72EB">
        <w:rPr>
          <w:rFonts w:asciiTheme="minorHAnsi" w:hAnsiTheme="minorHAnsi" w:cstheme="minorHAnsi"/>
        </w:rPr>
        <w:t xml:space="preserve">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proofErr w:type="spellStart"/>
      <w:r w:rsidR="00011F98" w:rsidRPr="006C72EB">
        <w:rPr>
          <w:rFonts w:asciiTheme="minorHAnsi" w:hAnsiTheme="minorHAnsi" w:cstheme="minorHAnsi"/>
        </w:rPr>
        <w:t>IGEN_EGYVKETTO_NPR_B</w:t>
      </w:r>
      <w:proofErr w:type="spellEnd"/>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 xml:space="preserve">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xml:space="preserve">, hogy az egy vagy két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Projektcéggel szembeni kitettség</w:t>
      </w:r>
    </w:p>
    <w:p w14:paraId="2F79DD25"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Paragraph"/>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Paragraph"/>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definiált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köre meghatározható az adatmodell alábbi két mezője segítségével:</w:t>
      </w:r>
    </w:p>
    <w:p w14:paraId="2848803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adatmezőből csak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 alkalmazása esetén állapítható meg egyértelműen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A „Speciális kitettség fajtája” (INSTR tábla) a mező töltése azonban a sztenderd módszer alkalmazása esetében is elvárt, így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ezen mező segítségével azonosíthatók egyértelműen.;</w:t>
      </w:r>
    </w:p>
    <w:p w14:paraId="7C8E263E" w14:textId="0C8E5704" w:rsidR="00166468" w:rsidRPr="008C7C4D" w:rsidRDefault="001A001A" w:rsidP="00990CA3">
      <w:pPr>
        <w:rPr>
          <w:rFonts w:asciiTheme="minorHAnsi" w:hAnsiTheme="minorHAnsi" w:cstheme="minorHAnsi"/>
        </w:rPr>
      </w:pPr>
      <w:bookmarkStart w:id="358"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mezőben is azt a kódértéket kell alkalmazni, amely egyezik a legnagyobb 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w:t>
      </w:r>
      <w:proofErr w:type="spellStart"/>
      <w:r w:rsidR="0038206A" w:rsidRPr="008C7C4D">
        <w:rPr>
          <w:rFonts w:asciiTheme="minorHAnsi" w:hAnsiTheme="minorHAnsi" w:cstheme="minorHAnsi"/>
        </w:rPr>
        <w:t>IGEN_MINDHAROM</w:t>
      </w:r>
      <w:proofErr w:type="spellEnd"/>
      <w:r w:rsidR="0038206A" w:rsidRPr="008C7C4D">
        <w:rPr>
          <w:rFonts w:asciiTheme="minorHAnsi" w:hAnsiTheme="minorHAnsi" w:cstheme="minorHAnsi"/>
        </w:rPr>
        <w:t>’ kódérték szerepel a projekthitelnél, a hozzá kapcsolódó (azonos ügyféllel szemben fennálló) folyószámlahitelnél is ez a kódérték jelentendő.  Ilyen módon a 7F tábla adattartalma felépíthető a HITREG-</w:t>
      </w:r>
      <w:proofErr w:type="spellStart"/>
      <w:r w:rsidR="0038206A" w:rsidRPr="008C7C4D">
        <w:rPr>
          <w:rFonts w:asciiTheme="minorHAnsi" w:hAnsiTheme="minorHAnsi" w:cstheme="minorHAnsi"/>
        </w:rPr>
        <w:t>ből</w:t>
      </w:r>
      <w:proofErr w:type="spellEnd"/>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a 7F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 xml:space="preserve">függetlenül attól, hogy azok vélhetően nem teljesítik egyidejűleg mindhárom </w:t>
      </w:r>
      <w:proofErr w:type="spellStart"/>
      <w:r w:rsidR="00301F41" w:rsidRPr="008C7C4D">
        <w:t>CRR</w:t>
      </w:r>
      <w:proofErr w:type="spellEnd"/>
      <w:r w:rsidR="00301F41" w:rsidRPr="008C7C4D">
        <w:t xml:space="preserve"> feltételt.</w:t>
      </w:r>
      <w:r w:rsidR="00865E82" w:rsidRPr="008C7C4D">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(projektcéggel szemben fennálló hitel) teljesítő kapcsolódó hitelek szűrhetők legyenek a HITREG-</w:t>
      </w:r>
      <w:proofErr w:type="spellStart"/>
      <w:r w:rsidR="00865E82" w:rsidRPr="008C7C4D">
        <w:rPr>
          <w:rFonts w:asciiTheme="minorHAnsi" w:hAnsiTheme="minorHAnsi" w:cstheme="minorHAnsi"/>
        </w:rPr>
        <w:t>ből</w:t>
      </w:r>
      <w:proofErr w:type="spellEnd"/>
      <w:r w:rsidR="00865E82" w:rsidRPr="008C7C4D">
        <w:rPr>
          <w:rFonts w:asciiTheme="minorHAnsi" w:hAnsiTheme="minorHAnsi" w:cstheme="minorHAnsi"/>
        </w:rPr>
        <w:t>,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7F tábla </w:t>
      </w:r>
      <w:r w:rsidR="00301F41" w:rsidRPr="008C7C4D">
        <w:t xml:space="preserve">második rész (7F2)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HITREG-ben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w:t>
      </w:r>
      <w:proofErr w:type="spellStart"/>
      <w:r w:rsidR="00FA773B">
        <w:rPr>
          <w:rFonts w:asciiTheme="minorHAnsi" w:hAnsiTheme="minorHAnsi" w:cstheme="minorHAnsi"/>
        </w:rPr>
        <w:t>INSTK</w:t>
      </w:r>
      <w:proofErr w:type="spellEnd"/>
      <w:r w:rsidR="00FA773B">
        <w:rPr>
          <w:rFonts w:asciiTheme="minorHAnsi" w:hAnsiTheme="minorHAnsi" w:cstheme="minorHAnsi"/>
        </w:rPr>
        <w:t xml:space="preserve"> táblában nyílik a hitelcélhoz közvetlenül nem kapcsolódó, </w:t>
      </w:r>
      <w:r w:rsidR="00FA773B" w:rsidRPr="008C7C4D">
        <w:t>de az ügyfél jellegére tekintettel projekthitelnek minősülő általános célú hitel</w:t>
      </w:r>
      <w:r w:rsidR="00FA773B">
        <w:t xml:space="preserve"> kerete, abban az esetben a keret projekthitelként kezelendő, azaz a </w:t>
      </w:r>
      <w:proofErr w:type="spellStart"/>
      <w:r w:rsidR="00FA773B">
        <w:t>INSTK.PR_HITEL_KOD</w:t>
      </w:r>
      <w:proofErr w:type="spellEnd"/>
      <w:r w:rsidR="00FA773B">
        <w:t xml:space="preserve">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p>
    <w:p w14:paraId="10C3108D" w14:textId="205C5304" w:rsidR="00B06879" w:rsidRPr="008C7C4D" w:rsidRDefault="00B06879" w:rsidP="00990CA3">
      <w:pPr>
        <w:rPr>
          <w:rFonts w:asciiTheme="minorHAnsi" w:hAnsiTheme="minorHAnsi" w:cstheme="minorHAnsi"/>
        </w:rPr>
      </w:pPr>
      <w:bookmarkStart w:id="359" w:name="_Hlk134543437"/>
      <w:r w:rsidRPr="008C7C4D">
        <w:rPr>
          <w:rFonts w:asciiTheme="minorHAnsi" w:hAnsiTheme="minorHAnsi" w:cstheme="minorHAnsi"/>
        </w:rPr>
        <w:t>A 7F tábla 7F14 sorkódú „Speciális törlesztési konstrukciójú hitelek” megnevezésű sora tekintetében speciális törlesztési konstrukciónak a „Törlesztés módja” mezőben ’</w:t>
      </w:r>
      <w:proofErr w:type="spellStart"/>
      <w:r w:rsidRPr="008C7C4D">
        <w:rPr>
          <w:rFonts w:asciiTheme="minorHAnsi" w:hAnsiTheme="minorHAnsi" w:cstheme="minorHAnsi"/>
        </w:rPr>
        <w:t>EGYOSSZEGU</w:t>
      </w:r>
      <w:proofErr w:type="spellEnd"/>
      <w:r w:rsidRPr="008C7C4D">
        <w:rPr>
          <w:rFonts w:asciiTheme="minorHAnsi" w:hAnsiTheme="minorHAnsi" w:cstheme="minorHAnsi"/>
        </w:rPr>
        <w:t>’, ’</w:t>
      </w:r>
      <w:proofErr w:type="spellStart"/>
      <w:r w:rsidRPr="008C7C4D">
        <w:rPr>
          <w:rFonts w:asciiTheme="minorHAnsi" w:hAnsiTheme="minorHAnsi" w:cstheme="minorHAnsi"/>
        </w:rPr>
        <w:t>BALLOON</w:t>
      </w:r>
      <w:proofErr w:type="spellEnd"/>
      <w:r w:rsidRPr="008C7C4D">
        <w:rPr>
          <w:rFonts w:asciiTheme="minorHAnsi" w:hAnsiTheme="minorHAnsi" w:cstheme="minorHAnsi"/>
        </w:rPr>
        <w:t>’ és ’</w:t>
      </w:r>
      <w:proofErr w:type="spellStart"/>
      <w:r w:rsidRPr="008C7C4D">
        <w:rPr>
          <w:rFonts w:asciiTheme="minorHAnsi" w:hAnsiTheme="minorHAnsi" w:cstheme="minorHAnsi"/>
        </w:rPr>
        <w:t>EGYEB</w:t>
      </w:r>
      <w:proofErr w:type="spellEnd"/>
      <w:r w:rsidRPr="008C7C4D">
        <w:rPr>
          <w:rFonts w:asciiTheme="minorHAnsi" w:hAnsiTheme="minorHAnsi" w:cstheme="minorHAnsi"/>
        </w:rPr>
        <w:t>’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359"/>
    <w:p w14:paraId="7E8D3F22" w14:textId="1F0F8F63"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7F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w:t>
      </w:r>
      <w:proofErr w:type="spellStart"/>
      <w:r w:rsidR="00990CA3" w:rsidRPr="006C72EB">
        <w:t>stb</w:t>
      </w:r>
      <w:proofErr w:type="spellEnd"/>
      <w:r w:rsidR="00990CA3" w:rsidRPr="006C72EB">
        <w:t xml:space="preserve">)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7F táblában nem ebben az oszlopban, hanem a „Még le nem hívott hitelkeret” oszlopban szerepel.</w:t>
      </w:r>
    </w:p>
    <w:bookmarkEnd w:id="358"/>
    <w:p w14:paraId="7C4EF191" w14:textId="77777777" w:rsidR="00BB4D2E" w:rsidRPr="006C72EB" w:rsidRDefault="00BB4D2E" w:rsidP="00BB4D2E">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 a 7F adatgyűjtéssel konzisztensen –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illetve a 7F adatgyűjtésben nem a 7F118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360" w:name="_Hlk114493504"/>
      <w:r w:rsidRPr="008E4B2D">
        <w:t xml:space="preserve">Amennyiben egy projekthitelnek minősülő hitelszerződés keretében egyidejűleg több hitelcélt rögzítenek az adott projekthez kapcsolódóan (ingatlan, </w:t>
      </w:r>
      <w:proofErr w:type="gramStart"/>
      <w:r w:rsidRPr="008E4B2D">
        <w:t>technológia,</w:t>
      </w:r>
      <w:proofErr w:type="gramEnd"/>
      <w:r w:rsidRPr="008E4B2D">
        <w:t xml:space="preserve">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77777777" w:rsidR="0088100F" w:rsidRPr="008C7C4D" w:rsidRDefault="0088100F" w:rsidP="0088100F">
      <w:pPr>
        <w:pStyle w:val="ListParagraph"/>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projekthitel céllal kell jelenteni a HITREG-ben (a 7F táblában 7F1125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Paragraph"/>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Paragraph"/>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2023. márciusi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Pr>
          <w:rFonts w:asciiTheme="minorHAnsi" w:hAnsiTheme="minorHAnsi" w:cstheme="minorHAnsi"/>
        </w:rPr>
        <w:t>többekközt</w:t>
      </w:r>
      <w:proofErr w:type="spellEnd"/>
      <w:r>
        <w:rPr>
          <w:rFonts w:asciiTheme="minorHAnsi" w:hAnsiTheme="minorHAnsi" w:cstheme="minorHAnsi"/>
        </w:rPr>
        <w:t xml:space="preserve">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zon hitelek esetén alkalmazandó a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 amelyek korábban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Ebből következően az összes részesedésvásárlási formában megvalósuló projekthitel a „Speciális kitettség” mezőben szűrhető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kódértékkel, melyek esetén a „Projekthitel célja” mezőben ’</w:t>
      </w:r>
      <w:proofErr w:type="spellStart"/>
      <w:r w:rsidR="00B017AA">
        <w:rPr>
          <w:rFonts w:asciiTheme="minorHAnsi" w:hAnsiTheme="minorHAnsi" w:cstheme="minorHAnsi"/>
        </w:rPr>
        <w:t>RESZF</w:t>
      </w:r>
      <w:proofErr w:type="spellEnd"/>
      <w:r w:rsidR="00B017AA">
        <w:rPr>
          <w:rFonts w:asciiTheme="minorHAnsi" w:hAnsiTheme="minorHAnsi" w:cstheme="minorHAnsi"/>
        </w:rPr>
        <w:t xml:space="preserve">’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nem. </w:t>
      </w:r>
    </w:p>
    <w:p w14:paraId="64DAC296" w14:textId="4F38F9F7"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t>CRR</w:t>
      </w:r>
      <w:proofErr w:type="spellEnd"/>
      <w:r>
        <w:t xml:space="preserve"> 147. cikk (8) bekezdés </w:t>
      </w:r>
      <w:proofErr w:type="gramStart"/>
      <w:r>
        <w:t>a)-</w:t>
      </w:r>
      <w:proofErr w:type="gramEnd"/>
      <w:r>
        <w:t xml:space="preserve">c) feltételek teljesülése esetén - a 7F jelentésben fel kell tüntetni.  Előbbi besorolást tehát nem módosítja az a tény, ha a projekt időközben jövedelemtermelő szakaszba fordult (a projekt cash-flow-t termelő/nem termelő státuszáról a 7F, az L70 és a HITREG jelentésben is külön kell nyilatkozni: 7F táblában a 7F13, 7F23 sorokon, az L70 jelentés d) </w:t>
      </w:r>
      <w:r>
        <w:rPr>
          <w:i/>
          <w:iCs/>
        </w:rPr>
        <w:t>Cash-flow-t termelő konstrukció (kódlista)</w:t>
      </w:r>
      <w:r>
        <w:t xml:space="preserve"> oszlopban az I” (igen) vagy „N” (nem) kódérték kiválasztásával, a HITREG jelentés esetén pedig </w:t>
      </w:r>
      <w:proofErr w:type="spellStart"/>
      <w:r>
        <w:t>INSTR.PR_CASHFLOW_KOD</w:t>
      </w:r>
      <w:proofErr w:type="spellEnd"/>
      <w:r>
        <w:t xml:space="preserve"> mezőben </w:t>
      </w:r>
      <w:proofErr w:type="spellStart"/>
      <w:r>
        <w:t>flagelendő</w:t>
      </w:r>
      <w:proofErr w:type="spellEnd"/>
      <w:r>
        <w:t>.)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 xml:space="preserve">b) pontja alapján nem minősül-e projektcégnek. </w:t>
      </w:r>
    </w:p>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Heading3"/>
        <w:rPr>
          <w:rFonts w:asciiTheme="minorHAnsi" w:hAnsiTheme="minorHAnsi" w:cstheme="minorHAnsi"/>
          <w:b/>
          <w:szCs w:val="20"/>
        </w:rPr>
      </w:pPr>
      <w:bookmarkStart w:id="361" w:name="_Toc64967419"/>
      <w:bookmarkStart w:id="362" w:name="_Toc149902043"/>
      <w:bookmarkStart w:id="363" w:name="_Toc137118026"/>
      <w:bookmarkEnd w:id="357"/>
      <w:bookmarkEnd w:id="360"/>
      <w:r w:rsidRPr="006C72EB">
        <w:rPr>
          <w:rFonts w:asciiTheme="minorHAnsi" w:hAnsiTheme="minorHAnsi" w:cstheme="minorHAnsi"/>
          <w:b/>
          <w:szCs w:val="20"/>
        </w:rPr>
        <w:t>Eljárás elhunyt ügyfelek esetén</w:t>
      </w:r>
      <w:bookmarkEnd w:id="361"/>
      <w:bookmarkEnd w:id="362"/>
      <w:bookmarkEnd w:id="363"/>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w:t>
      </w:r>
      <w:proofErr w:type="spellStart"/>
      <w:r w:rsidR="00F24F7E" w:rsidRPr="006C72EB">
        <w:rPr>
          <w:rFonts w:asciiTheme="minorHAnsi" w:hAnsiTheme="minorHAnsi" w:cstheme="minorHAnsi"/>
        </w:rPr>
        <w:t>UGYFL</w:t>
      </w:r>
      <w:proofErr w:type="spellEnd"/>
      <w:r w:rsidR="00F24F7E" w:rsidRPr="006C72EB">
        <w:rPr>
          <w:rFonts w:asciiTheme="minorHAnsi" w:hAnsiTheme="minorHAnsi" w:cstheme="minorHAnsi"/>
        </w:rPr>
        <w:t xml:space="preserve"> rekord tekintetében át kell állítani „_H” végűre (azaz pl. korábbi TERM ügyféljelleg helyett </w:t>
      </w:r>
      <w:proofErr w:type="spellStart"/>
      <w:r w:rsidR="00F24F7E" w:rsidRPr="006C72EB">
        <w:rPr>
          <w:rFonts w:asciiTheme="minorHAnsi" w:hAnsiTheme="minorHAnsi" w:cstheme="minorHAnsi"/>
        </w:rPr>
        <w:t>TERM_H</w:t>
      </w:r>
      <w:proofErr w:type="spellEnd"/>
      <w:r w:rsidR="00F24F7E" w:rsidRPr="006C72EB">
        <w:rPr>
          <w:rFonts w:asciiTheme="minorHAnsi" w:hAnsiTheme="minorHAnsi" w:cstheme="minorHAnsi"/>
        </w:rPr>
        <w:t xml:space="preserve"> szerepeltetendő). Egyidejűleg az </w:t>
      </w:r>
      <w:proofErr w:type="spellStart"/>
      <w:r w:rsidR="00F24F7E" w:rsidRPr="006C72EB">
        <w:rPr>
          <w:rFonts w:asciiTheme="minorHAnsi" w:hAnsiTheme="minorHAnsi" w:cstheme="minorHAnsi"/>
        </w:rPr>
        <w:t>INST_UGYF</w:t>
      </w:r>
      <w:proofErr w:type="spellEnd"/>
      <w:r w:rsidR="00F24F7E" w:rsidRPr="006C72EB">
        <w:rPr>
          <w:rFonts w:asciiTheme="minorHAnsi" w:hAnsiTheme="minorHAnsi" w:cstheme="minorHAnsi"/>
        </w:rPr>
        <w:t xml:space="preserve"> tábla „Ügyfélváltozás oka” mezőjében jelezni kell az elhalálozás tényét az „</w:t>
      </w:r>
      <w:proofErr w:type="spellStart"/>
      <w:r w:rsidR="00F24F7E" w:rsidRPr="006C72EB">
        <w:rPr>
          <w:rFonts w:asciiTheme="minorHAnsi" w:hAnsiTheme="minorHAnsi" w:cstheme="minorHAnsi"/>
        </w:rPr>
        <w:t>ELH</w:t>
      </w:r>
      <w:proofErr w:type="spellEnd"/>
      <w:r w:rsidR="00F24F7E" w:rsidRPr="006C72EB">
        <w:rPr>
          <w:rFonts w:asciiTheme="minorHAnsi" w:hAnsiTheme="minorHAnsi" w:cstheme="minorHAnsi"/>
        </w:rPr>
        <w:t xml:space="preserve">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 és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 az ott leírtak szerint. </w:t>
      </w:r>
      <w:r w:rsidR="00592A68" w:rsidRPr="006C72EB">
        <w:rPr>
          <w:rFonts w:asciiTheme="minorHAnsi" w:hAnsiTheme="minorHAnsi" w:cstheme="minorHAnsi"/>
        </w:rPr>
        <w:t>Az örökös által felvett hitelnél a keletkezés módja az INSTR táblában „</w:t>
      </w:r>
      <w:proofErr w:type="spellStart"/>
      <w:r w:rsidR="00613602" w:rsidRPr="006C72EB">
        <w:rPr>
          <w:rFonts w:asciiTheme="minorHAnsi" w:hAnsiTheme="minorHAnsi" w:cstheme="minorHAnsi"/>
        </w:rPr>
        <w:t>HKIV_ELH</w:t>
      </w:r>
      <w:proofErr w:type="spellEnd"/>
      <w:r w:rsidR="00592A68" w:rsidRPr="006C72EB">
        <w:rPr>
          <w:rFonts w:asciiTheme="minorHAnsi" w:hAnsiTheme="minorHAnsi" w:cstheme="minorHAnsi"/>
        </w:rPr>
        <w:t xml:space="preserve">”, a megszűnt hitelnél az </w:t>
      </w:r>
      <w:proofErr w:type="spellStart"/>
      <w:r w:rsidR="00592A68" w:rsidRPr="006C72EB">
        <w:rPr>
          <w:rFonts w:asciiTheme="minorHAnsi" w:hAnsiTheme="minorHAnsi" w:cstheme="minorHAnsi"/>
        </w:rPr>
        <w:t>INSTM</w:t>
      </w:r>
      <w:proofErr w:type="spellEnd"/>
      <w:r w:rsidR="00592A68" w:rsidRPr="006C72EB">
        <w:rPr>
          <w:rFonts w:asciiTheme="minorHAnsi" w:hAnsiTheme="minorHAnsi" w:cstheme="minorHAnsi"/>
        </w:rPr>
        <w:t xml:space="preserve">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xml:space="preserve">, csak abban az esetben kell felvenni ügyfélnek és megváltoztatni az </w:t>
      </w:r>
      <w:proofErr w:type="spellStart"/>
      <w:r w:rsidRPr="006C72EB">
        <w:rPr>
          <w:rFonts w:cs="Arial"/>
        </w:rPr>
        <w:t>INST_UGYF</w:t>
      </w:r>
      <w:proofErr w:type="spellEnd"/>
      <w:r w:rsidRPr="006C72EB">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6C72EB">
        <w:rPr>
          <w:rFonts w:cs="Arial"/>
        </w:rPr>
        <w:t>TERM_H</w:t>
      </w:r>
      <w:proofErr w:type="spellEnd"/>
      <w:r w:rsidRPr="006C72EB">
        <w:rPr>
          <w:rFonts w:cs="Arial"/>
        </w:rPr>
        <w:t>’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proofErr w:type="spellStart"/>
      <w:r w:rsidR="008F7D24" w:rsidRPr="006C72EB">
        <w:rPr>
          <w:rFonts w:cs="Arial"/>
        </w:rPr>
        <w:t>LAKAS_HIT</w:t>
      </w:r>
      <w:proofErr w:type="spellEnd"/>
      <w:r w:rsidR="000830E7" w:rsidRPr="006C72EB">
        <w:rPr>
          <w:rFonts w:cs="Arial"/>
        </w:rPr>
        <w:t>’</w:t>
      </w:r>
      <w:r w:rsidR="008F7D24" w:rsidRPr="006C72EB">
        <w:rPr>
          <w:rFonts w:cs="Arial"/>
        </w:rPr>
        <w:t xml:space="preserve"> -&gt; </w:t>
      </w:r>
      <w:r w:rsidR="000830E7" w:rsidRPr="006C72EB">
        <w:rPr>
          <w:rFonts w:cs="Arial"/>
        </w:rPr>
        <w:t>’</w:t>
      </w:r>
      <w:proofErr w:type="spellStart"/>
      <w:r w:rsidR="008F7D24" w:rsidRPr="006C72EB">
        <w:rPr>
          <w:rFonts w:cs="Arial"/>
        </w:rPr>
        <w:t>ING_HIT</w:t>
      </w:r>
      <w:proofErr w:type="spellEnd"/>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Heading3"/>
        <w:keepNext/>
        <w:rPr>
          <w:rFonts w:asciiTheme="minorHAnsi" w:hAnsiTheme="minorHAnsi" w:cstheme="minorHAnsi"/>
          <w:b/>
          <w:szCs w:val="20"/>
        </w:rPr>
      </w:pPr>
      <w:bookmarkStart w:id="364" w:name="_Toc64967420"/>
      <w:bookmarkStart w:id="365" w:name="_Toc149902044"/>
      <w:bookmarkStart w:id="366" w:name="_Toc137118027"/>
      <w:r w:rsidRPr="006C72EB">
        <w:rPr>
          <w:rFonts w:asciiTheme="minorHAnsi" w:hAnsiTheme="minorHAnsi" w:cstheme="minorHAnsi"/>
          <w:b/>
          <w:szCs w:val="20"/>
        </w:rPr>
        <w:t>Lakástakarékpénztári megtakarítással kombinált hitelek jelentése</w:t>
      </w:r>
      <w:bookmarkEnd w:id="364"/>
      <w:bookmarkEnd w:id="365"/>
      <w:bookmarkEnd w:id="366"/>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INSTR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w:t>
      </w:r>
      <w:proofErr w:type="spellStart"/>
      <w:r w:rsidR="00FA051D" w:rsidRPr="006C72EB">
        <w:rPr>
          <w:rFonts w:asciiTheme="minorHAnsi" w:hAnsiTheme="minorHAnsi" w:cstheme="minorHAnsi"/>
        </w:rPr>
        <w:t>KESD</w:t>
      </w:r>
      <w:proofErr w:type="spellEnd"/>
      <w:r w:rsidR="00FA051D" w:rsidRPr="006C72EB">
        <w:rPr>
          <w:rFonts w:asciiTheme="minorHAnsi" w:hAnsiTheme="minorHAnsi" w:cstheme="minorHAnsi"/>
        </w:rPr>
        <w:t xml:space="preserve"> táblában, hanem az INSTR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w:t>
      </w:r>
      <w:r w:rsidR="006448F3" w:rsidRPr="006C72EB">
        <w:rPr>
          <w:rFonts w:asciiTheme="minorHAnsi" w:hAnsiTheme="minorHAnsi" w:cstheme="minorHAnsi"/>
        </w:rPr>
        <w:t xml:space="preserve"> A normál hitelnél a keletkezés módja „</w:t>
      </w:r>
      <w:proofErr w:type="spellStart"/>
      <w:r w:rsidR="000C2369" w:rsidRPr="006C72EB">
        <w:rPr>
          <w:rFonts w:asciiTheme="minorHAnsi" w:hAnsiTheme="minorHAnsi" w:cstheme="minorHAnsi"/>
        </w:rPr>
        <w:t>HKIV_ATFORD</w:t>
      </w:r>
      <w:proofErr w:type="spellEnd"/>
      <w:r w:rsidR="000C2369" w:rsidRPr="006C72EB">
        <w:rPr>
          <w:rFonts w:asciiTheme="minorHAnsi" w:hAnsiTheme="minorHAnsi" w:cstheme="minorHAnsi"/>
        </w:rPr>
        <w:t>”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w:t>
      </w:r>
      <w:proofErr w:type="spellStart"/>
      <w:r w:rsidR="00A75CAE" w:rsidRPr="006C72EB">
        <w:rPr>
          <w:rFonts w:asciiTheme="minorHAnsi" w:hAnsiTheme="minorHAnsi" w:cstheme="minorHAnsi"/>
        </w:rPr>
        <w:t>ltp</w:t>
      </w:r>
      <w:proofErr w:type="spellEnd"/>
      <w:r w:rsidR="00A75CAE" w:rsidRPr="006C72EB">
        <w:rPr>
          <w:rFonts w:asciiTheme="minorHAnsi" w:hAnsiTheme="minorHAnsi" w:cstheme="minorHAnsi"/>
        </w:rPr>
        <w:t>)</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Heading3"/>
        <w:rPr>
          <w:rFonts w:asciiTheme="minorHAnsi" w:hAnsiTheme="minorHAnsi" w:cstheme="minorHAnsi"/>
          <w:b/>
          <w:szCs w:val="20"/>
        </w:rPr>
      </w:pPr>
      <w:bookmarkStart w:id="367" w:name="_Toc64967421"/>
      <w:bookmarkStart w:id="368" w:name="_Toc149902045"/>
      <w:bookmarkStart w:id="369" w:name="_Toc137118028"/>
      <w:r w:rsidRPr="006C72EB">
        <w:rPr>
          <w:rFonts w:asciiTheme="minorHAnsi" w:hAnsiTheme="minorHAnsi" w:cstheme="minorHAnsi"/>
          <w:b/>
          <w:szCs w:val="20"/>
        </w:rPr>
        <w:t>Rulírozó hitelek</w:t>
      </w:r>
      <w:bookmarkEnd w:id="367"/>
      <w:r w:rsidR="00AD2D6E" w:rsidRPr="006C72EB">
        <w:rPr>
          <w:rFonts w:asciiTheme="minorHAnsi" w:hAnsiTheme="minorHAnsi" w:cstheme="minorHAnsi"/>
          <w:b/>
          <w:szCs w:val="20"/>
        </w:rPr>
        <w:t xml:space="preserve"> és hitelkártya követelések</w:t>
      </w:r>
      <w:bookmarkEnd w:id="368"/>
      <w:bookmarkEnd w:id="369"/>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 xml:space="preserve">A rulírozó hiteleket meg kell bontani aszerint, hogy azok </w:t>
      </w:r>
      <w:proofErr w:type="spellStart"/>
      <w:r w:rsidRPr="006C72EB">
        <w:rPr>
          <w:rFonts w:asciiTheme="minorHAnsi" w:hAnsiTheme="minorHAnsi" w:cstheme="minorHAnsi"/>
          <w:color w:val="000000"/>
        </w:rPr>
        <w:t>statisztikailag</w:t>
      </w:r>
      <w:proofErr w:type="spellEnd"/>
      <w:r w:rsidRPr="006C72EB">
        <w:rPr>
          <w:rFonts w:asciiTheme="minorHAnsi" w:hAnsiTheme="minorHAnsi" w:cstheme="minorHAnsi"/>
          <w:color w:val="000000"/>
        </w:rPr>
        <w:t xml:space="preserve">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r w:rsidRPr="006C72EB">
        <w:rPr>
          <w:rFonts w:asciiTheme="minorHAnsi" w:hAnsiTheme="minorHAnsi" w:cstheme="minorHAnsi"/>
          <w:color w:val="000000"/>
        </w:rPr>
        <w:t xml:space="preserve">Rulírozó hitel (folyószámlahitel)-ként kell kimutatni minden olyan </w:t>
      </w:r>
      <w:proofErr w:type="spellStart"/>
      <w:r w:rsidRPr="006C72EB">
        <w:rPr>
          <w:rFonts w:asciiTheme="minorHAnsi" w:hAnsiTheme="minorHAnsi" w:cstheme="minorHAnsi"/>
          <w:color w:val="000000"/>
        </w:rPr>
        <w:t>újratöltődő</w:t>
      </w:r>
      <w:proofErr w:type="spellEnd"/>
      <w:r w:rsidRPr="006C72EB">
        <w:rPr>
          <w:rFonts w:asciiTheme="minorHAnsi" w:hAnsiTheme="minorHAnsi" w:cstheme="minorHAnsi"/>
          <w:color w:val="000000"/>
        </w:rPr>
        <w:t xml:space="preserve">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rulírozó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Rulírozó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Vállalati r</w:t>
      </w:r>
      <w:r w:rsidR="00A5302C" w:rsidRPr="006C72EB">
        <w:rPr>
          <w:rFonts w:asciiTheme="minorHAnsi" w:hAnsiTheme="minorHAnsi" w:cstheme="minorHAnsi"/>
        </w:rPr>
        <w:t>ulírozó hitelek esetén a következőképpen kell eljárni:</w:t>
      </w:r>
    </w:p>
    <w:p w14:paraId="1E7817EF" w14:textId="05D18F06" w:rsidR="00A5302C" w:rsidRPr="006C72EB" w:rsidRDefault="00A5302C" w:rsidP="00FE4455">
      <w:pPr>
        <w:pStyle w:val="ListParagraph"/>
        <w:numPr>
          <w:ilvl w:val="0"/>
          <w:numId w:val="31"/>
        </w:numPr>
        <w:rPr>
          <w:rFonts w:asciiTheme="minorHAnsi" w:hAnsiTheme="minorHAnsi" w:cstheme="minorHAnsi"/>
        </w:rPr>
      </w:pPr>
      <w:r w:rsidRPr="006C72EB">
        <w:rPr>
          <w:rFonts w:asciiTheme="minorHAnsi" w:hAnsiTheme="minorHAnsi" w:cstheme="minorHAnsi"/>
        </w:rPr>
        <w:t xml:space="preserve">amennyiben kifejezetten a nem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rulírozó hitel tekintetében kerül megkötésre a hitelszerződés, azaz 1:1 a kapcsolat a hitelkeret és az instrumentum között, akkor </w:t>
      </w:r>
    </w:p>
    <w:p w14:paraId="21810729" w14:textId="69886C9C" w:rsidR="00A5302C" w:rsidRPr="006C72EB" w:rsidRDefault="00A5302C" w:rsidP="00FE4455">
      <w:pPr>
        <w:pStyle w:val="ListParagraph"/>
        <w:numPr>
          <w:ilvl w:val="1"/>
          <w:numId w:val="30"/>
        </w:numPr>
        <w:rPr>
          <w:rFonts w:asciiTheme="minorHAnsi" w:hAnsiTheme="minorHAnsi" w:cstheme="minorHAnsi"/>
        </w:rPr>
      </w:pPr>
      <w:r w:rsidRPr="006C72EB">
        <w:rPr>
          <w:rFonts w:asciiTheme="minorHAnsi" w:hAnsiTheme="minorHAnsi" w:cstheme="minorHAnsi"/>
        </w:rPr>
        <w:t>az instrumentum főszabály szerint az INSTR táblában jelentendő olyan módon, hogy az instrumentum összege a teljes keretösszeg, a fennálló tőke pedig mutatja az állományt,</w:t>
      </w:r>
    </w:p>
    <w:p w14:paraId="6C6B9E51" w14:textId="6502D210" w:rsidR="00A5302C" w:rsidRPr="006C72EB" w:rsidRDefault="00A5302C" w:rsidP="00FE4455">
      <w:pPr>
        <w:pStyle w:val="ListParagraph"/>
        <w:numPr>
          <w:ilvl w:val="1"/>
          <w:numId w:val="30"/>
        </w:numPr>
        <w:rPr>
          <w:rFonts w:asciiTheme="minorHAnsi" w:hAnsiTheme="minorHAnsi" w:cstheme="minorHAnsi"/>
        </w:rPr>
      </w:pPr>
      <w:r w:rsidRPr="006C72EB">
        <w:rPr>
          <w:rFonts w:asciiTheme="minorHAnsi" w:hAnsiTheme="minorHAnsi" w:cstheme="minorHAnsi"/>
        </w:rPr>
        <w:t xml:space="preserve">jelenthető a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de egyidejűleg meg kell képezni az INSTR táblában is az instrumentumot, ahol az instrumentum összege meg kell egyezzen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keretösszeggel</w:t>
      </w:r>
      <w:r w:rsidR="00F23B7A" w:rsidRPr="006C72EB">
        <w:rPr>
          <w:rFonts w:asciiTheme="minorHAnsi" w:hAnsiTheme="minorHAnsi" w:cstheme="minorHAnsi"/>
        </w:rPr>
        <w:t>,</w:t>
      </w:r>
    </w:p>
    <w:p w14:paraId="541084C5" w14:textId="451D9384" w:rsidR="00F23B7A" w:rsidRPr="006C72EB" w:rsidRDefault="00F23B7A" w:rsidP="00FE4455">
      <w:pPr>
        <w:pStyle w:val="ListParagraph"/>
        <w:numPr>
          <w:ilvl w:val="0"/>
          <w:numId w:val="30"/>
        </w:numPr>
        <w:rPr>
          <w:rFonts w:asciiTheme="minorHAnsi" w:hAnsiTheme="minorHAnsi" w:cstheme="minorHAnsi"/>
        </w:rPr>
      </w:pPr>
      <w:r w:rsidRPr="006C72EB">
        <w:rPr>
          <w:rFonts w:asciiTheme="minorHAnsi" w:hAnsiTheme="minorHAnsi" w:cstheme="minorHAnsi"/>
        </w:rPr>
        <w:t xml:space="preserve">amennyiben a rulírozó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és konkrét alkeret nyílik a rulírozó hitelre, akkor a főkeret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történt megképzése után ugyanúgy kell eljárni, mint az a) pontban,</w:t>
      </w:r>
    </w:p>
    <w:p w14:paraId="0C05ABC6" w14:textId="7A6A04DA" w:rsidR="00F23B7A" w:rsidRPr="006C72EB" w:rsidRDefault="00F23B7A" w:rsidP="00FE4455">
      <w:pPr>
        <w:pStyle w:val="ListParagraph"/>
        <w:numPr>
          <w:ilvl w:val="0"/>
          <w:numId w:val="30"/>
        </w:numPr>
        <w:rPr>
          <w:rFonts w:asciiTheme="minorHAnsi" w:hAnsiTheme="minorHAnsi" w:cstheme="minorHAnsi"/>
        </w:rPr>
      </w:pPr>
      <w:r w:rsidRPr="006C72EB">
        <w:rPr>
          <w:rFonts w:asciiTheme="minorHAnsi" w:hAnsiTheme="minorHAnsi" w:cstheme="minorHAnsi"/>
        </w:rPr>
        <w:t xml:space="preserve">amennyiben a rulírozó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azonban nem nyílik konkrét alkeret a rulírozó hitelre, akkor a főkeret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 és az INSTR táblában kell megnyitni a rulírozó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rulírozó folyószámlahitelek és hitelkártya követelések esetén nem kell jelenteni. Amennyiben </w:t>
      </w:r>
      <w:r w:rsidRPr="006C72EB">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6C72EB">
        <w:rPr>
          <w:rFonts w:asciiTheme="minorHAnsi" w:eastAsia="Times New Roman" w:hAnsiTheme="minorHAnsi" w:cstheme="minorHAnsi"/>
          <w:color w:val="000000" w:themeColor="text1"/>
        </w:rPr>
        <w:t>KESD</w:t>
      </w:r>
      <w:proofErr w:type="spellEnd"/>
      <w:r w:rsidRPr="006C72EB">
        <w:rPr>
          <w:rFonts w:asciiTheme="minorHAnsi" w:eastAsia="Times New Roman" w:hAnsiTheme="minorHAnsi" w:cstheme="minorHAnsi"/>
          <w:color w:val="000000" w:themeColor="text1"/>
        </w:rPr>
        <w:t xml:space="preserve">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r w:rsidRPr="006C72EB">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A háztartási rulírozó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w:t>
      </w:r>
      <w:proofErr w:type="spellStart"/>
      <w:r w:rsidRPr="006C72EB">
        <w:rPr>
          <w:rFonts w:asciiTheme="minorHAnsi" w:hAnsiTheme="minorHAnsi" w:cstheme="minorHAnsi"/>
          <w:b/>
        </w:rPr>
        <w:t>HITKAR_KOV</w:t>
      </w:r>
      <w:proofErr w:type="spellEnd"/>
      <w:r w:rsidRPr="006C72EB">
        <w:rPr>
          <w:rFonts w:asciiTheme="minorHAnsi" w:hAnsiTheme="minorHAnsi" w:cstheme="minorHAnsi"/>
          <w:b/>
        </w:rPr>
        <w:t xml:space="preserve">’)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6C72EB">
        <w:rPr>
          <w:rFonts w:asciiTheme="minorHAnsi" w:hAnsiTheme="minorHAnsi" w:cstheme="minorHAnsi"/>
        </w:rPr>
        <w:t>EGYEB_FHIT</w:t>
      </w:r>
      <w:proofErr w:type="spellEnd"/>
      <w:r w:rsidRPr="006C72EB">
        <w:rPr>
          <w:rFonts w:asciiTheme="minorHAnsi" w:hAnsiTheme="minorHAnsi" w:cstheme="minorHAnsi"/>
        </w:rPr>
        <w:t>’) között, míg nem lakossági partnerekkel szemben az Egyéb hitelek (’</w:t>
      </w:r>
      <w:proofErr w:type="spellStart"/>
      <w:r w:rsidRPr="006C72EB">
        <w:rPr>
          <w:rFonts w:asciiTheme="minorHAnsi" w:hAnsiTheme="minorHAnsi" w:cstheme="minorHAnsi"/>
        </w:rPr>
        <w:t>EGYEB_HIT</w:t>
      </w:r>
      <w:proofErr w:type="spellEnd"/>
      <w:r w:rsidRPr="006C72EB">
        <w:rPr>
          <w:rFonts w:asciiTheme="minorHAnsi" w:hAnsiTheme="minorHAnsi" w:cstheme="minorHAnsi"/>
        </w:rPr>
        <w: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Paragraph"/>
        <w:numPr>
          <w:ilvl w:val="0"/>
          <w:numId w:val="0"/>
        </w:numPr>
        <w:spacing w:after="0"/>
        <w:rPr>
          <w:rFonts w:eastAsia="Times New Roman" w:cstheme="minorHAnsi"/>
        </w:rPr>
      </w:pPr>
      <w:r>
        <w:rPr>
          <w:rFonts w:eastAsia="Times New Roman" w:cstheme="minorHAnsi"/>
        </w:rPr>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Default="00AD2D6E" w:rsidP="00F23B7A">
      <w:pPr>
        <w:rPr>
          <w:rFonts w:asciiTheme="minorHAnsi" w:hAnsiTheme="minorHAnsi" w:cstheme="minorHAnsi"/>
        </w:rPr>
      </w:pPr>
    </w:p>
    <w:p w14:paraId="56B4D385" w14:textId="3D3F4596" w:rsidR="00255461" w:rsidRPr="006C72EB" w:rsidRDefault="00255461" w:rsidP="00255461">
      <w:pPr>
        <w:rPr>
          <w:rFonts w:asciiTheme="minorHAnsi" w:hAnsiTheme="minorHAnsi" w:cstheme="minorHAnsi"/>
        </w:rPr>
      </w:pPr>
      <w:r>
        <w:rPr>
          <w:rFonts w:asciiTheme="minorHAnsi" w:hAnsiTheme="minorHAnsi" w:cstheme="minorHAnsi"/>
        </w:rPr>
        <w:t xml:space="preserve">Minden esetben töltendő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F63D80">
        <w:rPr>
          <w:rFonts w:asciiTheme="minorHAnsi" w:hAnsiTheme="minorHAnsi" w:cstheme="minorHAnsi"/>
        </w:rPr>
        <w:t>A (keret)szerződés lejáratának időpontja</w:t>
      </w:r>
      <w:r>
        <w:rPr>
          <w:rFonts w:asciiTheme="minorHAnsi" w:hAnsiTheme="minorHAnsi" w:cstheme="minorHAnsi"/>
        </w:rPr>
        <w:t>”, az INSTR táblában pedig a „</w:t>
      </w:r>
      <w:r w:rsidRPr="00255461">
        <w:rPr>
          <w:rFonts w:asciiTheme="minorHAnsi" w:hAnsiTheme="minorHAnsi" w:cstheme="minorHAnsi"/>
        </w:rPr>
        <w:t>Az instrumentum szerződésben rögzített lejáratának időpontja</w:t>
      </w:r>
      <w:r>
        <w:rPr>
          <w:rFonts w:asciiTheme="minorHAnsi" w:hAnsiTheme="minorHAnsi" w:cstheme="minorHAnsi"/>
        </w:rPr>
        <w:t>” mező.  Amennyiben az igénybevétel végső időpontja nem kerül a szerződésben meghatározásra, akkor a következő felülvizsgálat napja jelentendő.</w:t>
      </w:r>
    </w:p>
    <w:p w14:paraId="68F70D79" w14:textId="72237A78" w:rsidR="00255461" w:rsidRPr="006C72EB" w:rsidRDefault="00255461" w:rsidP="00F23B7A">
      <w:pPr>
        <w:rPr>
          <w:rFonts w:asciiTheme="minorHAnsi" w:hAnsiTheme="minorHAnsi" w:cstheme="minorHAnsi"/>
        </w:rPr>
      </w:pP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Heading3"/>
        <w:rPr>
          <w:rFonts w:asciiTheme="minorHAnsi" w:hAnsiTheme="minorHAnsi" w:cstheme="minorHAnsi"/>
          <w:b/>
          <w:szCs w:val="20"/>
        </w:rPr>
      </w:pPr>
      <w:bookmarkStart w:id="370" w:name="_Toc64967423"/>
      <w:bookmarkStart w:id="371" w:name="_Toc149902046"/>
      <w:bookmarkStart w:id="372" w:name="_Toc137118029"/>
      <w:r w:rsidRPr="006C72EB">
        <w:rPr>
          <w:rFonts w:asciiTheme="minorHAnsi" w:hAnsiTheme="minorHAnsi" w:cstheme="minorHAnsi"/>
          <w:b/>
          <w:szCs w:val="20"/>
        </w:rPr>
        <w:t>Átsorolások kezelése az adatmodellben</w:t>
      </w:r>
      <w:bookmarkEnd w:id="370"/>
      <w:bookmarkEnd w:id="371"/>
      <w:bookmarkEnd w:id="372"/>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w:t>
      </w:r>
      <w:proofErr w:type="gramStart"/>
      <w:r w:rsidRPr="006C72EB">
        <w:rPr>
          <w:rFonts w:asciiTheme="minorHAnsi" w:hAnsiTheme="minorHAnsi" w:cstheme="minorHAnsi"/>
        </w:rPr>
        <w:t>megváltozása,</w:t>
      </w:r>
      <w:proofErr w:type="gramEnd"/>
      <w:r w:rsidRPr="006C72EB">
        <w:rPr>
          <w:rFonts w:asciiTheme="minorHAnsi" w:hAnsiTheme="minorHAnsi" w:cstheme="minorHAnsi"/>
        </w:rPr>
        <w:t xml:space="preserve"> stb.). </w:t>
      </w:r>
      <w:r w:rsidR="00186FE4" w:rsidRPr="006C72EB">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6C72EB" w:rsidRDefault="00186FE4" w:rsidP="00186FE4">
      <w:pPr>
        <w:pStyle w:val="ListParagraph"/>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nem HITREG-releváns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r w:rsidR="00B07CA8" w:rsidRPr="006C72EB">
        <w:rPr>
          <w:rFonts w:asciiTheme="minorHAnsi" w:hAnsiTheme="minorHAnsi" w:cstheme="minorHAnsi"/>
        </w:rPr>
        <w:t>HITREG-releváns</w:t>
      </w:r>
      <w:r w:rsidRPr="006C72EB">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6C72EB">
        <w:rPr>
          <w:rFonts w:asciiTheme="minorHAnsi" w:hAnsiTheme="minorHAnsi" w:cstheme="minorHAnsi"/>
        </w:rPr>
        <w:t>ATSOROL</w:t>
      </w:r>
      <w:proofErr w:type="spellEnd"/>
      <w:r w:rsidRPr="006C72EB">
        <w:rPr>
          <w:rFonts w:asciiTheme="minorHAnsi" w:hAnsiTheme="minorHAnsi" w:cstheme="minorHAnsi"/>
        </w:rPr>
        <w:t>’ kell legyen.</w:t>
      </w:r>
    </w:p>
    <w:p w14:paraId="73D0D1A3" w14:textId="660B239B" w:rsidR="00186FE4" w:rsidRPr="006C72EB" w:rsidRDefault="00186FE4" w:rsidP="00186FE4">
      <w:pPr>
        <w:pStyle w:val="ListParagraph"/>
        <w:numPr>
          <w:ilvl w:val="0"/>
          <w:numId w:val="17"/>
        </w:numPr>
        <w:rPr>
          <w:rFonts w:asciiTheme="minorHAnsi" w:hAnsiTheme="minorHAnsi" w:cstheme="minorHAnsi"/>
        </w:rPr>
      </w:pPr>
      <w:r w:rsidRPr="006C72EB">
        <w:rPr>
          <w:rFonts w:asciiTheme="minorHAnsi" w:hAnsiTheme="minorHAnsi" w:cstheme="minorHAnsi"/>
        </w:rPr>
        <w:t>korábban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proofErr w:type="spellStart"/>
      <w:r w:rsidR="00501639" w:rsidRPr="006C72EB">
        <w:rPr>
          <w:rFonts w:asciiTheme="minorHAnsi" w:hAnsiTheme="minorHAnsi" w:cstheme="minorHAnsi"/>
        </w:rPr>
        <w:t>INSTM</w:t>
      </w:r>
      <w:proofErr w:type="spellEnd"/>
      <w:r w:rsidR="00501639" w:rsidRPr="006C72EB">
        <w:rPr>
          <w:rFonts w:asciiTheme="minorHAnsi" w:hAnsiTheme="minorHAnsi" w:cstheme="minorHAnsi"/>
        </w:rPr>
        <w:t xml:space="preserve">-ben </w:t>
      </w: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w:t>
      </w:r>
      <w:proofErr w:type="spellStart"/>
      <w:r w:rsidRPr="006C72EB">
        <w:rPr>
          <w:rFonts w:asciiTheme="minorHAnsi" w:hAnsiTheme="minorHAnsi" w:cstheme="minorHAnsi"/>
        </w:rPr>
        <w:t>tként</w:t>
      </w:r>
      <w:proofErr w:type="spellEnd"/>
      <w:r w:rsidRPr="006C72EB">
        <w:rPr>
          <w:rFonts w:asciiTheme="minorHAnsi" w:hAnsiTheme="minorHAnsi" w:cstheme="minorHAnsi"/>
        </w:rPr>
        <w:t xml:space="preserve"> jelentendő (ha az ügyfél vált HITREG-en kívüli szektorra, a vonatkozó rendelet előírása szerint bent kell tartani az adatmodellben).</w:t>
      </w:r>
    </w:p>
    <w:p w14:paraId="578FAAF9" w14:textId="353647DA" w:rsidR="00186FE4" w:rsidRPr="006C72EB" w:rsidRDefault="00186FE4" w:rsidP="00186FE4">
      <w:pPr>
        <w:rPr>
          <w:rFonts w:asciiTheme="minorHAnsi" w:hAnsiTheme="minorHAnsi" w:cstheme="minorHAnsi"/>
        </w:rPr>
      </w:pPr>
      <w:r w:rsidRPr="006C72EB">
        <w:rPr>
          <w:rFonts w:asciiTheme="minorHAnsi" w:hAnsiTheme="minorHAnsi" w:cstheme="minorHAnsi"/>
        </w:rPr>
        <w:t>Amennyiben valamely instrumentum olyan módon változik, hogy az nem okoz HITREG-</w:t>
      </w:r>
      <w:proofErr w:type="spellStart"/>
      <w:r w:rsidRPr="006C72EB">
        <w:rPr>
          <w:rFonts w:asciiTheme="minorHAnsi" w:hAnsiTheme="minorHAnsi" w:cstheme="minorHAnsi"/>
        </w:rPr>
        <w:t>ből</w:t>
      </w:r>
      <w:proofErr w:type="spellEnd"/>
      <w:r w:rsidRPr="006C72EB">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kód alkalmazandó keletkezési, illetve megszűnési módként. </w:t>
      </w: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6C72EB">
        <w:rPr>
          <w:rFonts w:asciiTheme="minorHAnsi" w:hAnsiTheme="minorHAnsi" w:cstheme="minorHAnsi"/>
        </w:rPr>
        <w:t>szek</w:t>
      </w:r>
      <w:r w:rsidR="00776E36" w:rsidRPr="006C72EB">
        <w:rPr>
          <w:rFonts w:asciiTheme="minorHAnsi" w:hAnsiTheme="minorHAnsi" w:cstheme="minorHAnsi"/>
        </w:rPr>
        <w:t>t</w:t>
      </w:r>
      <w:r w:rsidRPr="006C72EB">
        <w:rPr>
          <w:rFonts w:asciiTheme="minorHAnsi" w:hAnsiTheme="minorHAnsi" w:cstheme="minorHAnsi"/>
        </w:rPr>
        <w:t>orbesorolás,</w:t>
      </w:r>
      <w:proofErr w:type="gramEnd"/>
      <w:r w:rsidRPr="006C72EB">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Pr="006C72EB" w:rsidRDefault="008B2229" w:rsidP="008B2229">
      <w:p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keletkezési kód esetén nem kell jelenteni az új szerződéses kamat adatokat, az HITREG</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t xml:space="preserve">Amennyiben technikai probléma miatt az INSTR táblában nyílt instrumentumot lezárja a nyilvántartási rendszer, majd új instrumentum azonosítóval újat nyit, a lezárt instrumentum megszűnéseként és az új instrumentum keletkezési kódjaként is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jelentendő.</w:t>
      </w:r>
    </w:p>
    <w:p w14:paraId="47D48458" w14:textId="5B62ADB0" w:rsidR="004015A0" w:rsidRPr="006C72EB" w:rsidRDefault="004015A0" w:rsidP="005E5287">
      <w:pPr>
        <w:pStyle w:val="Heading3"/>
        <w:rPr>
          <w:rFonts w:asciiTheme="minorHAnsi" w:hAnsiTheme="minorHAnsi" w:cstheme="minorHAnsi"/>
          <w:b/>
          <w:szCs w:val="20"/>
        </w:rPr>
      </w:pPr>
      <w:bookmarkStart w:id="373" w:name="_Toc64967424"/>
      <w:bookmarkStart w:id="374" w:name="_Toc149902047"/>
      <w:bookmarkStart w:id="375" w:name="_Toc137118030"/>
      <w:r w:rsidRPr="006C72EB">
        <w:rPr>
          <w:rFonts w:asciiTheme="minorHAnsi" w:hAnsiTheme="minorHAnsi" w:cstheme="minorHAnsi"/>
          <w:b/>
          <w:szCs w:val="20"/>
        </w:rPr>
        <w:t>Magáncsőd jelentésének módja</w:t>
      </w:r>
      <w:bookmarkEnd w:id="373"/>
      <w:bookmarkEnd w:id="374"/>
      <w:bookmarkEnd w:id="375"/>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Heading3"/>
        <w:rPr>
          <w:rFonts w:asciiTheme="minorHAnsi" w:hAnsiTheme="minorHAnsi" w:cstheme="minorHAnsi"/>
          <w:b/>
          <w:szCs w:val="20"/>
        </w:rPr>
      </w:pPr>
      <w:bookmarkStart w:id="376" w:name="_Toc64967425"/>
      <w:bookmarkStart w:id="377" w:name="_Hlk14683483"/>
      <w:bookmarkStart w:id="378" w:name="_Toc149902048"/>
      <w:bookmarkStart w:id="379" w:name="_Toc137118031"/>
      <w:r w:rsidRPr="006C72EB">
        <w:rPr>
          <w:rFonts w:asciiTheme="minorHAnsi" w:hAnsiTheme="minorHAnsi" w:cstheme="minorHAnsi"/>
          <w:b/>
          <w:szCs w:val="20"/>
        </w:rPr>
        <w:t>A 9/2019 (IV.15.) számú MNB ajánlás alapján átárazott szerződések jelentése</w:t>
      </w:r>
      <w:bookmarkEnd w:id="376"/>
      <w:bookmarkEnd w:id="378"/>
      <w:bookmarkEnd w:id="379"/>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6C72EB">
        <w:rPr>
          <w:rFonts w:asciiTheme="minorHAnsi" w:hAnsiTheme="minorHAnsi" w:cstheme="minorHAnsi"/>
        </w:rPr>
        <w:t>kamatfixálású</w:t>
      </w:r>
      <w:proofErr w:type="spellEnd"/>
      <w:r w:rsidRPr="006C72EB">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w:t>
      </w:r>
      <w:proofErr w:type="spellStart"/>
      <w:r w:rsidRPr="006C72EB">
        <w:rPr>
          <w:rFonts w:asciiTheme="minorHAnsi" w:hAnsiTheme="minorHAnsi" w:cstheme="minorHAnsi"/>
        </w:rPr>
        <w:t>fixesítés</w:t>
      </w:r>
      <w:proofErr w:type="spellEnd"/>
      <w:r w:rsidRPr="006C72EB">
        <w:rPr>
          <w:rFonts w:asciiTheme="minorHAnsi" w:hAnsiTheme="minorHAnsi" w:cstheme="minorHAnsi"/>
        </w:rPr>
        <w:t xml:space="preserve"> esetén a HITREG-ben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Paragraph"/>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INSTR táblában</w:t>
      </w:r>
    </w:p>
    <w:p w14:paraId="24EB5A15" w14:textId="3521D84E" w:rsidR="00055371" w:rsidRPr="006C72EB" w:rsidRDefault="00D76437" w:rsidP="00D76437">
      <w:pPr>
        <w:pStyle w:val="ListParagraph"/>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Paragraph"/>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t xml:space="preserve">Ha a </w:t>
      </w:r>
      <w:proofErr w:type="spellStart"/>
      <w:r w:rsidRPr="006C72EB">
        <w:rPr>
          <w:rFonts w:asciiTheme="minorHAnsi" w:hAnsiTheme="minorHAnsi" w:cstheme="minorHAnsi"/>
        </w:rPr>
        <w:t>fix</w:t>
      </w:r>
      <w:r w:rsidR="00DB0196" w:rsidRPr="006C72EB">
        <w:rPr>
          <w:rFonts w:asciiTheme="minorHAnsi" w:hAnsiTheme="minorHAnsi" w:cstheme="minorHAnsi"/>
        </w:rPr>
        <w:t>esítés</w:t>
      </w:r>
      <w:proofErr w:type="spellEnd"/>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Heading3"/>
        <w:rPr>
          <w:rFonts w:asciiTheme="minorHAnsi" w:hAnsiTheme="minorHAnsi" w:cstheme="minorHAnsi"/>
          <w:b/>
          <w:szCs w:val="20"/>
        </w:rPr>
      </w:pPr>
      <w:bookmarkStart w:id="380" w:name="_Toc64967426"/>
      <w:bookmarkStart w:id="381" w:name="_Hlk24622556"/>
      <w:bookmarkStart w:id="382" w:name="_Toc149902049"/>
      <w:bookmarkStart w:id="383" w:name="_Toc137118032"/>
      <w:bookmarkEnd w:id="377"/>
      <w:r w:rsidRPr="006C72EB">
        <w:rPr>
          <w:rFonts w:asciiTheme="minorHAnsi" w:hAnsiTheme="minorHAnsi" w:cstheme="minorHAnsi"/>
          <w:b/>
          <w:szCs w:val="20"/>
        </w:rPr>
        <w:t>A cash-</w:t>
      </w:r>
      <w:proofErr w:type="spellStart"/>
      <w:r w:rsidRPr="006C72EB">
        <w:rPr>
          <w:rFonts w:asciiTheme="minorHAnsi" w:hAnsiTheme="minorHAnsi" w:cstheme="minorHAnsi"/>
          <w:b/>
          <w:szCs w:val="20"/>
        </w:rPr>
        <w:t>pool</w:t>
      </w:r>
      <w:proofErr w:type="spellEnd"/>
      <w:r w:rsidRPr="006C72EB">
        <w:rPr>
          <w:rFonts w:asciiTheme="minorHAnsi" w:hAnsiTheme="minorHAnsi" w:cstheme="minorHAnsi"/>
          <w:b/>
          <w:szCs w:val="20"/>
        </w:rPr>
        <w:t xml:space="preserve"> ügyletek jelentésének módja</w:t>
      </w:r>
      <w:bookmarkEnd w:id="380"/>
      <w:bookmarkEnd w:id="382"/>
      <w:bookmarkEnd w:id="383"/>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 cash </w:t>
      </w:r>
      <w:proofErr w:type="spellStart"/>
      <w:r w:rsidRPr="006C72EB">
        <w:rPr>
          <w:rFonts w:asciiTheme="minorHAnsi" w:eastAsia="Times New Roman" w:hAnsiTheme="minorHAnsi" w:cstheme="minorHAnsi"/>
          <w:lang w:eastAsia="en-US"/>
        </w:rPr>
        <w:t>pool</w:t>
      </w:r>
      <w:proofErr w:type="spellEnd"/>
      <w:r w:rsidRPr="006C72EB">
        <w:rPr>
          <w:rFonts w:asciiTheme="minorHAnsi" w:eastAsia="Times New Roman" w:hAnsiTheme="minorHAnsi" w:cstheme="minorHAnsi"/>
          <w:lang w:eastAsia="en-US"/>
        </w:rPr>
        <w:t xml:space="preserve">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Paragraph"/>
        <w:numPr>
          <w:ilvl w:val="0"/>
          <w:numId w:val="45"/>
        </w:numPr>
        <w:spacing w:after="0"/>
        <w:rPr>
          <w:rFonts w:asciiTheme="minorHAnsi" w:eastAsia="Times New Roman" w:hAnsiTheme="minorHAnsi" w:cstheme="minorHAnsi"/>
          <w:lang w:eastAsia="en-US"/>
        </w:rPr>
      </w:pPr>
      <w:proofErr w:type="spellStart"/>
      <w:r w:rsidRPr="006C72EB">
        <w:rPr>
          <w:rFonts w:asciiTheme="minorHAnsi" w:eastAsia="Times New Roman" w:hAnsiTheme="minorHAnsi" w:cstheme="minorHAnsi"/>
          <w:i/>
          <w:lang w:eastAsia="en-US"/>
        </w:rPr>
        <w:t>Single</w:t>
      </w:r>
      <w:proofErr w:type="spellEnd"/>
      <w:r w:rsidRPr="006C72EB">
        <w:rPr>
          <w:rFonts w:asciiTheme="minorHAnsi" w:eastAsia="Times New Roman" w:hAnsiTheme="minorHAnsi" w:cstheme="minorHAnsi"/>
          <w:i/>
          <w:lang w:eastAsia="en-US"/>
        </w:rPr>
        <w:t xml:space="preserve"> account cash-</w:t>
      </w:r>
      <w:proofErr w:type="spellStart"/>
      <w:r w:rsidRPr="006C72EB">
        <w:rPr>
          <w:rFonts w:asciiTheme="minorHAnsi" w:eastAsia="Times New Roman" w:hAnsiTheme="minorHAnsi" w:cstheme="minorHAnsi"/>
          <w:i/>
          <w:lang w:eastAsia="en-US"/>
        </w:rPr>
        <w:t>pool</w:t>
      </w:r>
      <w:r w:rsidR="004E0263" w:rsidRPr="006C72EB">
        <w:rPr>
          <w:rFonts w:asciiTheme="minorHAnsi" w:eastAsia="Times New Roman" w:hAnsiTheme="minorHAnsi" w:cstheme="minorHAnsi"/>
          <w:i/>
          <w:lang w:eastAsia="en-US"/>
        </w:rPr>
        <w:t>ing</w:t>
      </w:r>
      <w:proofErr w:type="spellEnd"/>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 xml:space="preserve">csak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w:t>
      </w:r>
      <w:proofErr w:type="spellStart"/>
      <w:r w:rsidRPr="006C72EB">
        <w:rPr>
          <w:rFonts w:asciiTheme="minorHAnsi" w:hAnsiTheme="minorHAnsi" w:cstheme="minorHAnsi"/>
        </w:rPr>
        <w:t>group</w:t>
      </w:r>
      <w:proofErr w:type="spellEnd"/>
      <w:r w:rsidRPr="006C72EB">
        <w:rPr>
          <w:rFonts w:asciiTheme="minorHAnsi" w:hAnsiTheme="minorHAnsi" w:cstheme="minorHAnsi"/>
        </w:rPr>
        <w:t xml:space="preserve"> teljes egyenlege mindig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számláján kerül kimutatásra</w:t>
      </w:r>
      <w:r w:rsidR="00026651" w:rsidRPr="006C72EB">
        <w:rPr>
          <w:rFonts w:asciiTheme="minorHAnsi" w:hAnsiTheme="minorHAnsi" w:cstheme="minorHAnsi"/>
        </w:rPr>
        <w:t xml:space="preserve">. Ekkor csak a </w:t>
      </w:r>
      <w:proofErr w:type="spellStart"/>
      <w:r w:rsidR="00026651" w:rsidRPr="006C72EB">
        <w:rPr>
          <w:rFonts w:asciiTheme="minorHAnsi" w:hAnsiTheme="minorHAnsi" w:cstheme="minorHAnsi"/>
        </w:rPr>
        <w:t>leader</w:t>
      </w:r>
      <w:proofErr w:type="spellEnd"/>
      <w:r w:rsidR="00026651" w:rsidRPr="006C72EB">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6C72EB">
        <w:rPr>
          <w:rFonts w:asciiTheme="minorHAnsi" w:hAnsiTheme="minorHAnsi" w:cstheme="minorHAnsi"/>
        </w:rPr>
        <w:t>leaderhez</w:t>
      </w:r>
      <w:proofErr w:type="spellEnd"/>
      <w:r w:rsidR="00026651" w:rsidRPr="006C72EB">
        <w:rPr>
          <w:rFonts w:asciiTheme="minorHAnsi" w:hAnsiTheme="minorHAnsi" w:cstheme="minorHAnsi"/>
        </w:rPr>
        <w:t xml:space="preserve"> tartozik és a teljes </w:t>
      </w:r>
      <w:proofErr w:type="spellStart"/>
      <w:r w:rsidR="00026651" w:rsidRPr="006C72EB">
        <w:rPr>
          <w:rFonts w:asciiTheme="minorHAnsi" w:hAnsiTheme="minorHAnsi" w:cstheme="minorHAnsi"/>
        </w:rPr>
        <w:t>group</w:t>
      </w:r>
      <w:proofErr w:type="spellEnd"/>
      <w:r w:rsidR="00026651" w:rsidRPr="006C72EB">
        <w:rPr>
          <w:rFonts w:asciiTheme="minorHAnsi" w:hAnsiTheme="minorHAnsi" w:cstheme="minorHAnsi"/>
        </w:rPr>
        <w:t xml:space="preserve"> egyenlegét tartalmazza. </w:t>
      </w:r>
    </w:p>
    <w:p w14:paraId="181F0E40" w14:textId="68F10A56" w:rsidR="00AB5044" w:rsidRPr="006C72EB" w:rsidRDefault="004E0263" w:rsidP="00C000F0">
      <w:pPr>
        <w:pStyle w:val="ListParagraph"/>
        <w:numPr>
          <w:ilvl w:val="0"/>
          <w:numId w:val="45"/>
        </w:numPr>
        <w:spacing w:after="0"/>
        <w:rPr>
          <w:rFonts w:asciiTheme="minorHAnsi" w:eastAsia="Times New Roman" w:hAnsiTheme="minorHAnsi" w:cstheme="minorHAnsi"/>
          <w:lang w:eastAsia="en-US"/>
        </w:rPr>
      </w:pPr>
      <w:proofErr w:type="spellStart"/>
      <w:r w:rsidRPr="006C72EB">
        <w:rPr>
          <w:rFonts w:asciiTheme="minorHAnsi" w:hAnsiTheme="minorHAnsi" w:cstheme="minorHAnsi"/>
          <w:i/>
        </w:rPr>
        <w:t>Physical</w:t>
      </w:r>
      <w:proofErr w:type="spellEnd"/>
      <w:r w:rsidRPr="006C72EB">
        <w:rPr>
          <w:rFonts w:asciiTheme="minorHAnsi" w:hAnsiTheme="minorHAnsi" w:cstheme="minorHAnsi"/>
          <w:i/>
        </w:rPr>
        <w:t xml:space="preserve"> cash-</w:t>
      </w:r>
      <w:proofErr w:type="spellStart"/>
      <w:r w:rsidRPr="006C72EB">
        <w:rPr>
          <w:rFonts w:asciiTheme="minorHAnsi" w:hAnsiTheme="minorHAnsi" w:cstheme="minorHAnsi"/>
          <w:i/>
        </w:rPr>
        <w:t>pooling</w:t>
      </w:r>
      <w:proofErr w:type="spellEnd"/>
      <w:r w:rsidRPr="006C72EB">
        <w:rPr>
          <w:rFonts w:asciiTheme="minorHAnsi" w:hAnsiTheme="minorHAnsi" w:cstheme="minorHAnsi"/>
          <w:i/>
        </w:rPr>
        <w:t>:</w:t>
      </w:r>
      <w:r w:rsidRPr="006C72EB">
        <w:rPr>
          <w:rFonts w:asciiTheme="minorHAnsi" w:hAnsiTheme="minorHAnsi" w:cstheme="minorHAnsi"/>
        </w:rPr>
        <w:t xml:space="preserve"> mind a </w:t>
      </w:r>
      <w:proofErr w:type="spellStart"/>
      <w:r w:rsidRPr="006C72EB">
        <w:rPr>
          <w:rFonts w:asciiTheme="minorHAnsi" w:hAnsiTheme="minorHAnsi" w:cstheme="minorHAnsi"/>
        </w:rPr>
        <w:t>leader</w:t>
      </w:r>
      <w:proofErr w:type="spellEnd"/>
      <w:r w:rsidRPr="006C72EB">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w:t>
      </w:r>
      <w:proofErr w:type="spellStart"/>
      <w:r w:rsidR="00AB5044" w:rsidRPr="006C72EB">
        <w:rPr>
          <w:rFonts w:asciiTheme="minorHAnsi" w:eastAsia="Times New Roman" w:hAnsiTheme="minorHAnsi" w:cstheme="minorHAnsi"/>
          <w:lang w:eastAsia="en-US"/>
        </w:rPr>
        <w:t>leader</w:t>
      </w:r>
      <w:proofErr w:type="spellEnd"/>
      <w:r w:rsidR="00AB5044" w:rsidRPr="006C72EB">
        <w:rPr>
          <w:rFonts w:asciiTheme="minorHAnsi" w:eastAsia="Times New Roman" w:hAnsiTheme="minorHAnsi" w:cstheme="minorHAnsi"/>
          <w:lang w:eastAsia="en-US"/>
        </w:rPr>
        <w:t xml:space="preserve">, mind a résztvevők lejelentésre kell kerüljenek az </w:t>
      </w:r>
      <w:proofErr w:type="spellStart"/>
      <w:r w:rsidR="00AB5044" w:rsidRPr="006C72EB">
        <w:rPr>
          <w:rFonts w:asciiTheme="minorHAnsi" w:eastAsia="Times New Roman" w:hAnsiTheme="minorHAnsi" w:cstheme="minorHAnsi"/>
          <w:lang w:eastAsia="en-US"/>
        </w:rPr>
        <w:t>UGYFBV</w:t>
      </w:r>
      <w:proofErr w:type="spellEnd"/>
      <w:r w:rsidR="00AB5044" w:rsidRPr="006C72EB">
        <w:rPr>
          <w:rFonts w:asciiTheme="minorHAnsi" w:eastAsia="Times New Roman" w:hAnsiTheme="minorHAnsi" w:cstheme="minorHAnsi"/>
          <w:lang w:eastAsia="en-US"/>
        </w:rPr>
        <w:t xml:space="preserve">/KV </w:t>
      </w:r>
      <w:proofErr w:type="spellStart"/>
      <w:r w:rsidR="00AB5044" w:rsidRPr="006C72EB">
        <w:rPr>
          <w:rFonts w:asciiTheme="minorHAnsi" w:eastAsia="Times New Roman" w:hAnsiTheme="minorHAnsi" w:cstheme="minorHAnsi"/>
          <w:lang w:eastAsia="en-US"/>
        </w:rPr>
        <w:t>táblá</w:t>
      </w:r>
      <w:proofErr w:type="spellEnd"/>
      <w:r w:rsidR="00AB5044" w:rsidRPr="006C72EB">
        <w:rPr>
          <w:rFonts w:asciiTheme="minorHAnsi" w:eastAsia="Times New Roman" w:hAnsiTheme="minorHAnsi" w:cstheme="minorHAnsi"/>
          <w:lang w:eastAsia="en-US"/>
        </w:rPr>
        <w:t>(k)</w:t>
      </w:r>
      <w:proofErr w:type="spellStart"/>
      <w:r w:rsidR="00AB5044" w:rsidRPr="006C72EB">
        <w:rPr>
          <w:rFonts w:asciiTheme="minorHAnsi" w:eastAsia="Times New Roman" w:hAnsiTheme="minorHAnsi" w:cstheme="minorHAnsi"/>
          <w:lang w:eastAsia="en-US"/>
        </w:rPr>
        <w:t>ban</w:t>
      </w:r>
      <w:proofErr w:type="spellEnd"/>
      <w:r w:rsidR="00AB5044" w:rsidRPr="006C72EB">
        <w:rPr>
          <w:rFonts w:asciiTheme="minorHAnsi" w:eastAsia="Times New Roman" w:hAnsiTheme="minorHAnsi" w:cstheme="minorHAnsi"/>
          <w:lang w:eastAsia="en-US"/>
        </w:rPr>
        <w:t>, Egy cash-</w:t>
      </w:r>
      <w:proofErr w:type="spellStart"/>
      <w:r w:rsidR="00AB5044" w:rsidRPr="006C72EB">
        <w:rPr>
          <w:rFonts w:asciiTheme="minorHAnsi" w:eastAsia="Times New Roman" w:hAnsiTheme="minorHAnsi" w:cstheme="minorHAnsi"/>
          <w:lang w:eastAsia="en-US"/>
        </w:rPr>
        <w:t>pool</w:t>
      </w:r>
      <w:proofErr w:type="spellEnd"/>
      <w:r w:rsidR="00AB5044" w:rsidRPr="006C72EB">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6C72EB">
        <w:rPr>
          <w:rFonts w:asciiTheme="minorHAnsi" w:eastAsia="Times New Roman" w:hAnsiTheme="minorHAnsi" w:cstheme="minorHAnsi"/>
          <w:lang w:eastAsia="en-US"/>
        </w:rPr>
        <w:t>INSTK</w:t>
      </w:r>
      <w:proofErr w:type="spellEnd"/>
      <w:r w:rsidR="00AB5044" w:rsidRPr="006C72EB">
        <w:rPr>
          <w:rFonts w:asciiTheme="minorHAnsi" w:eastAsia="Times New Roman" w:hAnsiTheme="minorHAnsi" w:cstheme="minorHAnsi"/>
          <w:lang w:eastAsia="en-US"/>
        </w:rPr>
        <w:t xml:space="preserve"> táblában, az </w:t>
      </w:r>
      <w:proofErr w:type="spellStart"/>
      <w:r w:rsidR="00AB5044" w:rsidRPr="006C72EB">
        <w:rPr>
          <w:rFonts w:asciiTheme="minorHAnsi" w:eastAsia="Times New Roman" w:hAnsiTheme="minorHAnsi" w:cstheme="minorHAnsi"/>
          <w:lang w:eastAsia="en-US"/>
        </w:rPr>
        <w:t>INST_UGYF</w:t>
      </w:r>
      <w:proofErr w:type="spellEnd"/>
      <w:r w:rsidR="00AB5044" w:rsidRPr="006C72EB">
        <w:rPr>
          <w:rFonts w:asciiTheme="minorHAnsi" w:eastAsia="Times New Roman" w:hAnsiTheme="minorHAnsi" w:cstheme="minorHAnsi"/>
          <w:lang w:eastAsia="en-US"/>
        </w:rPr>
        <w:t xml:space="preserve"> táblában a kerethez kell kötni a </w:t>
      </w:r>
      <w:proofErr w:type="spellStart"/>
      <w:r w:rsidR="00AB5044" w:rsidRPr="006C72EB">
        <w:rPr>
          <w:rFonts w:asciiTheme="minorHAnsi" w:eastAsia="Times New Roman" w:hAnsiTheme="minorHAnsi" w:cstheme="minorHAnsi"/>
          <w:lang w:eastAsia="en-US"/>
        </w:rPr>
        <w:t>leadert</w:t>
      </w:r>
      <w:proofErr w:type="spellEnd"/>
      <w:r w:rsidR="00AB5044" w:rsidRPr="006C72EB">
        <w:rPr>
          <w:rFonts w:asciiTheme="minorHAnsi" w:eastAsia="Times New Roman" w:hAnsiTheme="minorHAnsi" w:cstheme="minorHAnsi"/>
          <w:lang w:eastAsia="en-US"/>
        </w:rPr>
        <w:t xml:space="preserve">, az </w:t>
      </w:r>
      <w:proofErr w:type="spellStart"/>
      <w:r w:rsidR="00AB5044" w:rsidRPr="006C72EB">
        <w:rPr>
          <w:rFonts w:asciiTheme="minorHAnsi" w:eastAsia="Times New Roman" w:hAnsiTheme="minorHAnsi" w:cstheme="minorHAnsi"/>
          <w:lang w:eastAsia="en-US"/>
        </w:rPr>
        <w:t>INST_FED</w:t>
      </w:r>
      <w:proofErr w:type="spellEnd"/>
      <w:r w:rsidR="00AB5044" w:rsidRPr="006C72EB">
        <w:rPr>
          <w:rFonts w:asciiTheme="minorHAnsi" w:eastAsia="Times New Roman" w:hAnsiTheme="minorHAnsi" w:cstheme="minorHAnsi"/>
          <w:lang w:eastAsia="en-US"/>
        </w:rPr>
        <w:t xml:space="preserve">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Az INSTR táblában akkor kell megnyitni az instrumentumot, amikor a résztvevők vagy a </w:t>
      </w:r>
      <w:proofErr w:type="spellStart"/>
      <w:r w:rsidRPr="006C72EB">
        <w:rPr>
          <w:rFonts w:asciiTheme="minorHAnsi" w:eastAsia="Times New Roman" w:hAnsiTheme="minorHAnsi" w:cstheme="minorHAnsi"/>
          <w:lang w:eastAsia="en-US"/>
        </w:rPr>
        <w:t>leader</w:t>
      </w:r>
      <w:proofErr w:type="spellEnd"/>
      <w:r w:rsidRPr="006C72EB">
        <w:rPr>
          <w:rFonts w:asciiTheme="minorHAnsi" w:eastAsia="Times New Roman" w:hAnsiTheme="minorHAnsi" w:cstheme="minorHAnsi"/>
          <w:lang w:eastAsia="en-US"/>
        </w:rPr>
        <w:t xml:space="preserve"> lehívást indít, minden résztvevőnek és a </w:t>
      </w:r>
      <w:proofErr w:type="spellStart"/>
      <w:r w:rsidRPr="006C72EB">
        <w:rPr>
          <w:rFonts w:asciiTheme="minorHAnsi" w:eastAsia="Times New Roman" w:hAnsiTheme="minorHAnsi" w:cstheme="minorHAnsi"/>
          <w:lang w:eastAsia="en-US"/>
        </w:rPr>
        <w:t>leadernek</w:t>
      </w:r>
      <w:proofErr w:type="spellEnd"/>
      <w:r w:rsidRPr="006C72EB">
        <w:rPr>
          <w:rFonts w:asciiTheme="minorHAnsi" w:eastAsia="Times New Roman" w:hAnsiTheme="minorHAnsi" w:cstheme="minorHAnsi"/>
          <w:lang w:eastAsia="en-US"/>
        </w:rPr>
        <w:t xml:space="preserve">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 xml:space="preserve">a </w:t>
      </w:r>
      <w:proofErr w:type="spellStart"/>
      <w:r w:rsidRPr="006C72EB">
        <w:rPr>
          <w:rFonts w:asciiTheme="minorHAnsi" w:eastAsia="Times New Roman" w:hAnsiTheme="minorHAnsi" w:cstheme="minorHAnsi"/>
          <w:lang w:eastAsia="en-US"/>
        </w:rPr>
        <w:t>multicurrency</w:t>
      </w:r>
      <w:proofErr w:type="spellEnd"/>
      <w:r w:rsidRPr="006C72EB">
        <w:rPr>
          <w:rFonts w:asciiTheme="minorHAnsi" w:eastAsia="Times New Roman" w:hAnsiTheme="minorHAnsi" w:cstheme="minorHAnsi"/>
          <w:lang w:eastAsia="en-US"/>
        </w:rPr>
        <w:t xml:space="preserve"> a lehetőség, akkor akár több is. Az egyes instrumentumokhoz az </w:t>
      </w:r>
      <w:proofErr w:type="spellStart"/>
      <w:r w:rsidRPr="006C72EB">
        <w:rPr>
          <w:rFonts w:asciiTheme="minorHAnsi" w:eastAsia="Times New Roman" w:hAnsiTheme="minorHAnsi" w:cstheme="minorHAnsi"/>
          <w:lang w:eastAsia="en-US"/>
        </w:rPr>
        <w:t>INST_UGYF</w:t>
      </w:r>
      <w:proofErr w:type="spellEnd"/>
      <w:r w:rsidRPr="006C72EB">
        <w:rPr>
          <w:rFonts w:asciiTheme="minorHAnsi" w:eastAsia="Times New Roman" w:hAnsiTheme="minorHAnsi" w:cstheme="minorHAnsi"/>
          <w:lang w:eastAsia="en-US"/>
        </w:rPr>
        <w:t xml:space="preserve"> táblán keresztül azt a résztvevőt kell kötni (vagy a </w:t>
      </w:r>
      <w:proofErr w:type="spellStart"/>
      <w:r w:rsidRPr="006C72EB">
        <w:rPr>
          <w:rFonts w:asciiTheme="minorHAnsi" w:eastAsia="Times New Roman" w:hAnsiTheme="minorHAnsi" w:cstheme="minorHAnsi"/>
          <w:lang w:eastAsia="en-US"/>
        </w:rPr>
        <w:t>leadert</w:t>
      </w:r>
      <w:proofErr w:type="spellEnd"/>
      <w:r w:rsidRPr="006C72EB">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 xml:space="preserve">A le nem hívott keret az </w:t>
      </w:r>
      <w:proofErr w:type="spellStart"/>
      <w:r w:rsidRPr="006C72EB">
        <w:rPr>
          <w:rFonts w:asciiTheme="minorHAnsi" w:eastAsia="Times New Roman" w:hAnsiTheme="minorHAnsi" w:cstheme="minorHAnsi"/>
          <w:lang w:eastAsia="en-US"/>
        </w:rPr>
        <w:t>INSTK</w:t>
      </w:r>
      <w:proofErr w:type="spellEnd"/>
      <w:r w:rsidRPr="006C72EB">
        <w:rPr>
          <w:rFonts w:asciiTheme="minorHAnsi" w:eastAsia="Times New Roman" w:hAnsiTheme="minorHAnsi" w:cstheme="minorHAnsi"/>
          <w:lang w:eastAsia="en-US"/>
        </w:rPr>
        <w:t xml:space="preserve">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proofErr w:type="gramStart"/>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w:t>
      </w:r>
      <w:proofErr w:type="gramEnd"/>
      <w:r w:rsidRPr="006C72EB">
        <w:rPr>
          <w:rFonts w:asciiTheme="minorHAnsi" w:eastAsia="Times New Roman" w:hAnsiTheme="minorHAnsi" w:cstheme="minorHAnsi"/>
          <w:lang w:eastAsia="en-US"/>
        </w:rPr>
        <w:t>-e az egyes résztvevők esetleges pozitív betétszámla egyenlegét,</w:t>
      </w:r>
      <w:r w:rsidR="004E0263" w:rsidRPr="006C72EB">
        <w:rPr>
          <w:rFonts w:asciiTheme="minorHAnsi" w:eastAsia="Times New Roman" w:hAnsiTheme="minorHAnsi" w:cstheme="minorHAnsi"/>
          <w:lang w:eastAsia="en-US"/>
        </w:rPr>
        <w:t xml:space="preserve"> Az </w:t>
      </w:r>
      <w:proofErr w:type="spellStart"/>
      <w:r w:rsidR="004E0263" w:rsidRPr="006C72EB">
        <w:rPr>
          <w:rFonts w:asciiTheme="minorHAnsi" w:eastAsia="Times New Roman" w:hAnsiTheme="minorHAnsi" w:cstheme="minorHAnsi"/>
          <w:lang w:eastAsia="en-US"/>
        </w:rPr>
        <w:t>INSTK</w:t>
      </w:r>
      <w:proofErr w:type="spellEnd"/>
      <w:r w:rsidR="004E0263" w:rsidRPr="006C72EB">
        <w:rPr>
          <w:rFonts w:asciiTheme="minorHAnsi" w:eastAsia="Times New Roman" w:hAnsiTheme="minorHAnsi" w:cstheme="minorHAnsi"/>
          <w:lang w:eastAsia="en-US"/>
        </w:rPr>
        <w:t xml:space="preserve">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w:t>
      </w:r>
      <w:proofErr w:type="spellStart"/>
      <w:r w:rsidR="009C036A" w:rsidRPr="00EC2520">
        <w:rPr>
          <w:color w:val="000000" w:themeColor="text1"/>
        </w:rPr>
        <w:t>pool</w:t>
      </w:r>
      <w:proofErr w:type="spellEnd"/>
      <w:r w:rsidR="009C036A" w:rsidRPr="00EC2520">
        <w:rPr>
          <w:color w:val="000000" w:themeColor="text1"/>
        </w:rPr>
        <w:t xml:space="preserve"> konstrukciók, amelyek esetén mind a </w:t>
      </w:r>
      <w:proofErr w:type="spellStart"/>
      <w:r w:rsidR="009C036A" w:rsidRPr="00EC2520">
        <w:rPr>
          <w:color w:val="000000" w:themeColor="text1"/>
        </w:rPr>
        <w:t>leader</w:t>
      </w:r>
      <w:proofErr w:type="spellEnd"/>
      <w:r w:rsidR="009C036A" w:rsidRPr="00EC2520">
        <w:rPr>
          <w:color w:val="000000" w:themeColor="text1"/>
        </w:rPr>
        <w:t xml:space="preserve">, mind a tagok rendelkeznek bankszámlával, jogilag valós ügyfelei banknak, de a konstrukció nem felel meg a </w:t>
      </w:r>
      <w:proofErr w:type="spellStart"/>
      <w:r w:rsidR="009C036A" w:rsidRPr="00EC2520">
        <w:rPr>
          <w:color w:val="000000" w:themeColor="text1"/>
        </w:rPr>
        <w:t>notional</w:t>
      </w:r>
      <w:proofErr w:type="spellEnd"/>
      <w:r w:rsidR="009C036A" w:rsidRPr="00EC2520">
        <w:rPr>
          <w:color w:val="000000" w:themeColor="text1"/>
        </w:rPr>
        <w:t xml:space="preserve"> cash-</w:t>
      </w:r>
      <w:proofErr w:type="spellStart"/>
      <w:r w:rsidR="009C036A" w:rsidRPr="00EC2520">
        <w:rPr>
          <w:color w:val="000000" w:themeColor="text1"/>
        </w:rPr>
        <w:t>pool</w:t>
      </w:r>
      <w:proofErr w:type="spellEnd"/>
      <w:r w:rsidR="009C036A" w:rsidRPr="00EC2520">
        <w:rPr>
          <w:color w:val="000000" w:themeColor="text1"/>
        </w:rPr>
        <w:t xml:space="preserve"> definíciójának, szintén </w:t>
      </w:r>
      <w:proofErr w:type="spellStart"/>
      <w:r w:rsidR="009C036A" w:rsidRPr="00EC2520">
        <w:rPr>
          <w:color w:val="000000" w:themeColor="text1"/>
        </w:rPr>
        <w:t>physical</w:t>
      </w:r>
      <w:proofErr w:type="spellEnd"/>
      <w:r w:rsidR="009C036A" w:rsidRPr="00EC2520">
        <w:rPr>
          <w:color w:val="000000" w:themeColor="text1"/>
        </w:rPr>
        <w:t xml:space="preserve"> cash-</w:t>
      </w:r>
      <w:proofErr w:type="spellStart"/>
      <w:r w:rsidR="009C036A" w:rsidRPr="00EC2520">
        <w:rPr>
          <w:color w:val="000000" w:themeColor="text1"/>
        </w:rPr>
        <w:t>poolként</w:t>
      </w:r>
      <w:proofErr w:type="spellEnd"/>
      <w:r w:rsidR="009C036A" w:rsidRPr="00EC2520">
        <w:rPr>
          <w:color w:val="000000" w:themeColor="text1"/>
        </w:rPr>
        <w:t xml:space="preserve"> jelentendők.</w:t>
      </w:r>
    </w:p>
    <w:p w14:paraId="06D8700D" w14:textId="7D71D5A0" w:rsidR="00DB6A32" w:rsidRDefault="00DB6A32" w:rsidP="00C000F0">
      <w:pPr>
        <w:pStyle w:val="ListParagraph"/>
        <w:numPr>
          <w:ilvl w:val="0"/>
          <w:numId w:val="45"/>
        </w:numPr>
        <w:spacing w:after="0"/>
        <w:rPr>
          <w:rFonts w:asciiTheme="minorHAnsi" w:hAnsiTheme="minorHAnsi" w:cstheme="minorHAnsi"/>
        </w:rPr>
      </w:pPr>
      <w:proofErr w:type="spellStart"/>
      <w:r w:rsidRPr="00EC2520">
        <w:rPr>
          <w:rFonts w:asciiTheme="minorHAnsi" w:hAnsiTheme="minorHAnsi" w:cstheme="minorHAnsi"/>
          <w:i/>
          <w:color w:val="000000" w:themeColor="text1"/>
        </w:rPr>
        <w:t>Notional</w:t>
      </w:r>
      <w:proofErr w:type="spellEnd"/>
      <w:r w:rsidRPr="00EC2520">
        <w:rPr>
          <w:rFonts w:asciiTheme="minorHAnsi" w:hAnsiTheme="minorHAnsi" w:cstheme="minorHAnsi"/>
          <w:i/>
          <w:color w:val="000000" w:themeColor="text1"/>
        </w:rPr>
        <w:t xml:space="preserve"> </w:t>
      </w:r>
      <w:proofErr w:type="spellStart"/>
      <w:r w:rsidRPr="00EC2520">
        <w:rPr>
          <w:rFonts w:asciiTheme="minorHAnsi" w:hAnsiTheme="minorHAnsi" w:cstheme="minorHAnsi"/>
          <w:i/>
          <w:color w:val="000000" w:themeColor="text1"/>
        </w:rPr>
        <w:t>amount</w:t>
      </w:r>
      <w:proofErr w:type="spellEnd"/>
      <w:r w:rsidRPr="00EC2520">
        <w:rPr>
          <w:rFonts w:asciiTheme="minorHAnsi" w:hAnsiTheme="minorHAnsi" w:cstheme="minorHAnsi"/>
          <w:i/>
          <w:color w:val="000000" w:themeColor="text1"/>
        </w:rPr>
        <w:t xml:space="preserve"> cash-</w:t>
      </w:r>
      <w:proofErr w:type="spellStart"/>
      <w:r w:rsidRPr="00EC2520">
        <w:rPr>
          <w:rFonts w:asciiTheme="minorHAnsi" w:hAnsiTheme="minorHAnsi" w:cstheme="minorHAnsi"/>
          <w:i/>
          <w:color w:val="000000" w:themeColor="text1"/>
        </w:rPr>
        <w:t>pooling</w:t>
      </w:r>
      <w:proofErr w:type="spellEnd"/>
      <w:r w:rsidRPr="00EC2520">
        <w:rPr>
          <w:rFonts w:asciiTheme="minorHAnsi" w:hAnsiTheme="minorHAnsi" w:cstheme="minorHAnsi"/>
          <w:i/>
          <w:color w:val="000000" w:themeColor="text1"/>
        </w:rPr>
        <w:t>:</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C2520">
        <w:rPr>
          <w:rFonts w:eastAsia="Times New Roman"/>
          <w:color w:val="000000" w:themeColor="text1"/>
        </w:rPr>
        <w:t>betétei</w:t>
      </w:r>
      <w:proofErr w:type="spellEnd"/>
      <w:r w:rsidR="009C036A" w:rsidRPr="00EC2520">
        <w:rPr>
          <w:rFonts w:eastAsia="Times New Roman"/>
          <w:color w:val="000000" w:themeColor="text1"/>
        </w:rPr>
        <w:t xml:space="preserve"> terhére folyószámlahitelt vehetnek igénybe. </w:t>
      </w:r>
      <w:r w:rsidRPr="00EC2520">
        <w:rPr>
          <w:rFonts w:asciiTheme="minorHAnsi" w:hAnsiTheme="minorHAnsi" w:cstheme="minorHAnsi"/>
          <w:color w:val="000000" w:themeColor="text1"/>
        </w:rPr>
        <w:t xml:space="preserve"> Ez a típusú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a </w:t>
      </w:r>
      <w:proofErr w:type="spellStart"/>
      <w:r w:rsidRPr="00EC2520">
        <w:rPr>
          <w:rFonts w:asciiTheme="minorHAnsi" w:hAnsiTheme="minorHAnsi" w:cstheme="minorHAnsi"/>
          <w:color w:val="000000" w:themeColor="text1"/>
        </w:rPr>
        <w:t>physical</w:t>
      </w:r>
      <w:proofErr w:type="spellEnd"/>
      <w:r w:rsidRPr="00EC2520">
        <w:rPr>
          <w:rFonts w:asciiTheme="minorHAnsi" w:hAnsiTheme="minorHAnsi" w:cstheme="minorHAnsi"/>
          <w:color w:val="000000" w:themeColor="text1"/>
        </w:rPr>
        <w:t xml:space="preserve">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Paragraph"/>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 xml:space="preserve">mind az </w:t>
      </w:r>
      <w:proofErr w:type="spellStart"/>
      <w:r w:rsidRPr="008E4B2D">
        <w:rPr>
          <w:rFonts w:asciiTheme="minorHAnsi" w:hAnsiTheme="minorHAnsi" w:cstheme="minorHAnsi"/>
        </w:rPr>
        <w:t>INSTK</w:t>
      </w:r>
      <w:proofErr w:type="spellEnd"/>
      <w:r w:rsidRPr="008E4B2D">
        <w:rPr>
          <w:rFonts w:asciiTheme="minorHAnsi" w:hAnsiTheme="minorHAnsi" w:cstheme="minorHAnsi"/>
        </w:rPr>
        <w:t>, mind az INSTR táblákban jelölendő az, hogy „Az instrumentum cash-</w:t>
      </w:r>
      <w:proofErr w:type="spellStart"/>
      <w:r w:rsidRPr="008E4B2D">
        <w:rPr>
          <w:rFonts w:asciiTheme="minorHAnsi" w:hAnsiTheme="minorHAnsi" w:cstheme="minorHAnsi"/>
        </w:rPr>
        <w:t>pool</w:t>
      </w:r>
      <w:proofErr w:type="spellEnd"/>
      <w:r w:rsidRPr="008E4B2D">
        <w:rPr>
          <w:rFonts w:asciiTheme="minorHAnsi" w:hAnsiTheme="minorHAnsi" w:cstheme="minorHAnsi"/>
        </w:rPr>
        <w:t xml:space="preserve">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Paragraph"/>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fentiekben </w:t>
      </w:r>
      <w:proofErr w:type="spellStart"/>
      <w:r>
        <w:rPr>
          <w:rFonts w:asciiTheme="minorHAnsi" w:hAnsiTheme="minorHAnsi" w:cstheme="minorHAnsi"/>
        </w:rPr>
        <w:t>ismeretetteknek</w:t>
      </w:r>
      <w:proofErr w:type="spellEnd"/>
      <w:r>
        <w:rPr>
          <w:rFonts w:asciiTheme="minorHAnsi" w:hAnsiTheme="minorHAnsi" w:cstheme="minorHAnsi"/>
        </w:rPr>
        <w:t xml:space="preserve"> megfelelően besorolandó a </w:t>
      </w:r>
      <w:proofErr w:type="spellStart"/>
      <w:r>
        <w:rPr>
          <w:rFonts w:asciiTheme="minorHAnsi" w:hAnsiTheme="minorHAnsi" w:cstheme="minorHAnsi"/>
        </w:rPr>
        <w:t>csah-pool</w:t>
      </w:r>
      <w:proofErr w:type="spellEnd"/>
      <w:r>
        <w:rPr>
          <w:rFonts w:asciiTheme="minorHAnsi" w:hAnsiTheme="minorHAnsi" w:cstheme="minorHAnsi"/>
        </w:rPr>
        <w:t xml:space="preserve"> konstrukció a megfelelő típusba („Cash-</w:t>
      </w:r>
      <w:proofErr w:type="spellStart"/>
      <w:r>
        <w:rPr>
          <w:rFonts w:asciiTheme="minorHAnsi" w:hAnsiTheme="minorHAnsi" w:cstheme="minorHAnsi"/>
        </w:rPr>
        <w:t>pool</w:t>
      </w:r>
      <w:proofErr w:type="spellEnd"/>
      <w:r>
        <w:rPr>
          <w:rFonts w:asciiTheme="minorHAnsi" w:hAnsiTheme="minorHAnsi" w:cstheme="minorHAnsi"/>
        </w:rPr>
        <w:t xml:space="preserve"> konstrukció típusa”).</w:t>
      </w:r>
    </w:p>
    <w:p w14:paraId="34F38B5B" w14:textId="7AD4C8F3" w:rsidR="00B17CE1" w:rsidRDefault="00B17CE1" w:rsidP="006E1777">
      <w:pPr>
        <w:pStyle w:val="ListParagraph"/>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CA2099">
        <w:rPr>
          <w:rFonts w:asciiTheme="minorHAnsi" w:hAnsiTheme="minorHAnsi" w:cstheme="minorHAnsi"/>
        </w:rPr>
        <w:t>jelentendő az az információ, hogy az adott adós/adóstárs a cash-</w:t>
      </w:r>
      <w:proofErr w:type="spellStart"/>
      <w:r w:rsidR="00CA2099">
        <w:rPr>
          <w:rFonts w:asciiTheme="minorHAnsi" w:hAnsiTheme="minorHAnsi" w:cstheme="minorHAnsi"/>
        </w:rPr>
        <w:t>pool</w:t>
      </w:r>
      <w:proofErr w:type="spellEnd"/>
      <w:r w:rsidR="00CA2099">
        <w:rPr>
          <w:rFonts w:asciiTheme="minorHAnsi" w:hAnsiTheme="minorHAnsi" w:cstheme="minorHAnsi"/>
        </w:rPr>
        <w:t xml:space="preserve">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t>Amennyiben egy nagyvállalati keret részét képezi egy cash-</w:t>
      </w:r>
      <w:proofErr w:type="spellStart"/>
      <w:r>
        <w:rPr>
          <w:rFonts w:asciiTheme="minorHAnsi" w:hAnsiTheme="minorHAnsi" w:cstheme="minorHAnsi"/>
        </w:rPr>
        <w:t>pool</w:t>
      </w:r>
      <w:proofErr w:type="spellEnd"/>
      <w:r>
        <w:rPr>
          <w:rFonts w:asciiTheme="minorHAnsi" w:hAnsiTheme="minorHAnsi" w:cstheme="minorHAnsi"/>
        </w:rPr>
        <w:t xml:space="preserve"> keret és emellett más típusú keret is, akkor az vagy külön jelentendő az </w:t>
      </w:r>
      <w:proofErr w:type="spellStart"/>
      <w:r>
        <w:rPr>
          <w:rFonts w:asciiTheme="minorHAnsi" w:hAnsiTheme="minorHAnsi" w:cstheme="minorHAnsi"/>
        </w:rPr>
        <w:t>INSTK</w:t>
      </w:r>
      <w:proofErr w:type="spellEnd"/>
      <w:r>
        <w:rPr>
          <w:rFonts w:asciiTheme="minorHAnsi" w:hAnsiTheme="minorHAnsi" w:cstheme="minorHAnsi"/>
        </w:rPr>
        <w:t xml:space="preserve"> táblában és a cash-</w:t>
      </w:r>
      <w:proofErr w:type="spellStart"/>
      <w:r>
        <w:rPr>
          <w:rFonts w:asciiTheme="minorHAnsi" w:hAnsiTheme="minorHAnsi" w:cstheme="minorHAnsi"/>
        </w:rPr>
        <w:t>pool</w:t>
      </w:r>
      <w:proofErr w:type="spellEnd"/>
      <w:r>
        <w:rPr>
          <w:rFonts w:asciiTheme="minorHAnsi" w:hAnsiTheme="minorHAnsi" w:cstheme="minorHAnsi"/>
        </w:rPr>
        <w:t xml:space="preserve"> keretnél jelölendő, hogy cash-</w:t>
      </w:r>
      <w:proofErr w:type="spellStart"/>
      <w:r>
        <w:rPr>
          <w:rFonts w:asciiTheme="minorHAnsi" w:hAnsiTheme="minorHAnsi" w:cstheme="minorHAnsi"/>
        </w:rPr>
        <w:t>pool</w:t>
      </w:r>
      <w:proofErr w:type="spellEnd"/>
      <w:r>
        <w:rPr>
          <w:rFonts w:asciiTheme="minorHAnsi" w:hAnsiTheme="minorHAnsi" w:cstheme="minorHAnsi"/>
        </w:rPr>
        <w:t xml:space="preserve"> konstrukcióról van szó vagy ha ez nem oldható meg és egy keretként szerepel az </w:t>
      </w:r>
      <w:proofErr w:type="spellStart"/>
      <w:r>
        <w:rPr>
          <w:rFonts w:asciiTheme="minorHAnsi" w:hAnsiTheme="minorHAnsi" w:cstheme="minorHAnsi"/>
        </w:rPr>
        <w:t>INSTK</w:t>
      </w:r>
      <w:proofErr w:type="spellEnd"/>
      <w:r>
        <w:rPr>
          <w:rFonts w:asciiTheme="minorHAnsi" w:hAnsiTheme="minorHAnsi" w:cstheme="minorHAnsi"/>
        </w:rPr>
        <w:t xml:space="preserve"> táblában, akkor ’N’ jelentendő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w:t>
      </w:r>
      <w:proofErr w:type="spellStart"/>
      <w:r w:rsidR="00AD0C5C">
        <w:rPr>
          <w:rFonts w:asciiTheme="minorHAnsi" w:hAnsiTheme="minorHAnsi" w:cstheme="minorHAnsi"/>
        </w:rPr>
        <w:t>pool</w:t>
      </w:r>
      <w:proofErr w:type="spellEnd"/>
      <w:r>
        <w:rPr>
          <w:rFonts w:asciiTheme="minorHAnsi" w:hAnsiTheme="minorHAnsi" w:cstheme="minorHAnsi"/>
        </w:rPr>
        <w:t xml:space="preserve"> instrumentumnál jelentendő ’I’. Ez azt jelenti, hogy amennyiben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Heading3"/>
        <w:rPr>
          <w:b/>
          <w:bCs w:val="0"/>
        </w:rPr>
      </w:pPr>
      <w:bookmarkStart w:id="384" w:name="_Toc149902050"/>
      <w:bookmarkStart w:id="385" w:name="_Toc137118033"/>
      <w:bookmarkEnd w:id="381"/>
      <w:r w:rsidRPr="006C72EB">
        <w:rPr>
          <w:b/>
          <w:bCs w:val="0"/>
        </w:rPr>
        <w:t>Összeolvadások, beolvadások kezelése</w:t>
      </w:r>
      <w:bookmarkEnd w:id="384"/>
      <w:bookmarkEnd w:id="385"/>
    </w:p>
    <w:p w14:paraId="34CA2DC6" w14:textId="6D570C16" w:rsidR="009146CE" w:rsidRPr="006C72EB" w:rsidRDefault="009146CE" w:rsidP="009146CE"/>
    <w:p w14:paraId="3F779876" w14:textId="3062B039" w:rsidR="009146CE" w:rsidRPr="006C72EB" w:rsidRDefault="009146CE" w:rsidP="009146CE">
      <w:r w:rsidRPr="006C72EB">
        <w:t xml:space="preserve">Az összeolvadás/beolvadás jelentési módja eltér abban az esetben, ha </w:t>
      </w:r>
      <w:proofErr w:type="spellStart"/>
      <w:r w:rsidRPr="006C72EB">
        <w:t>C_HIT</w:t>
      </w:r>
      <w:proofErr w:type="spellEnd"/>
      <w:r w:rsidRPr="006C72EB">
        <w:t xml:space="preserve"> szektoron belülről, illetve kívülről történik a beolvadás.</w:t>
      </w:r>
    </w:p>
    <w:p w14:paraId="550F5645" w14:textId="787783FE" w:rsidR="009146CE" w:rsidRPr="006C72EB" w:rsidRDefault="009146CE" w:rsidP="009146CE">
      <w:r w:rsidRPr="006C72EB">
        <w:t xml:space="preserve">Amennyiben hitelintézet olvad be hitelintézetbe, az a hitelintézet, amelybe a beolvadás történt, változatlan módon jelenti a beolvadó instrumentumait (keletkezési mód, indulás napja sem változik), az </w:t>
      </w:r>
      <w:proofErr w:type="spellStart"/>
      <w:r w:rsidRPr="006C72EB">
        <w:t>INSTR.ATADO_AZON</w:t>
      </w:r>
      <w:proofErr w:type="spellEnd"/>
      <w:r w:rsidRPr="006C72EB">
        <w:t xml:space="preserve">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w:t>
      </w:r>
      <w:proofErr w:type="spellStart"/>
      <w:r w:rsidRPr="006C72EB">
        <w:t>OSSZ_BEOLV</w:t>
      </w:r>
      <w:proofErr w:type="spellEnd"/>
      <w:r w:rsidRPr="006C72EB">
        <w:t>’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Heading3"/>
        <w:rPr>
          <w:b/>
        </w:rPr>
      </w:pPr>
      <w:bookmarkStart w:id="386" w:name="_Toc149902051"/>
      <w:bookmarkStart w:id="387" w:name="_Toc137118034"/>
      <w:r w:rsidRPr="006C72EB">
        <w:rPr>
          <w:b/>
          <w:bCs w:val="0"/>
        </w:rPr>
        <w:t>’</w:t>
      </w:r>
      <w:proofErr w:type="spellStart"/>
      <w:r w:rsidRPr="006C72EB">
        <w:rPr>
          <w:b/>
          <w:bCs w:val="0"/>
        </w:rPr>
        <w:t>NHPZ</w:t>
      </w:r>
      <w:proofErr w:type="spellEnd"/>
      <w:r w:rsidRPr="006C72EB">
        <w:rPr>
          <w:b/>
          <w:bCs w:val="0"/>
        </w:rPr>
        <w:t>’ konstrukciók jelentésének módja</w:t>
      </w:r>
      <w:bookmarkEnd w:id="386"/>
      <w:bookmarkEnd w:id="387"/>
    </w:p>
    <w:p w14:paraId="756568BE" w14:textId="49D86E02" w:rsidR="00934ABD" w:rsidRPr="006C72EB" w:rsidRDefault="00934ABD" w:rsidP="00934ABD">
      <w:pPr>
        <w:numPr>
          <w:ilvl w:val="0"/>
          <w:numId w:val="95"/>
        </w:numPr>
        <w:spacing w:after="0" w:line="240" w:lineRule="auto"/>
        <w:jc w:val="left"/>
      </w:pPr>
      <w:r w:rsidRPr="006C72EB">
        <w:t xml:space="preserve">Lakáshitel szerződés jelentési módja </w:t>
      </w:r>
      <w:proofErr w:type="spellStart"/>
      <w:r w:rsidRPr="006C72EB">
        <w:t>NHP</w:t>
      </w:r>
      <w:proofErr w:type="spellEnd"/>
      <w:r w:rsidRPr="006C72EB">
        <w:t xml:space="preserve"> Zöld Otthon Program keretében: </w:t>
      </w:r>
    </w:p>
    <w:p w14:paraId="4E704A24" w14:textId="77777777" w:rsidR="00934ABD" w:rsidRPr="006C72EB" w:rsidRDefault="00934ABD" w:rsidP="00934ABD">
      <w:pPr>
        <w:numPr>
          <w:ilvl w:val="0"/>
          <w:numId w:val="96"/>
        </w:numPr>
        <w:spacing w:after="0" w:line="240" w:lineRule="auto"/>
        <w:jc w:val="left"/>
      </w:pPr>
      <w:r w:rsidRPr="006C72EB">
        <w:t xml:space="preserve">Instrumentum típus: </w:t>
      </w:r>
      <w:proofErr w:type="spellStart"/>
      <w:r w:rsidRPr="006C72EB">
        <w:t>LAKAS_HIT</w:t>
      </w:r>
      <w:proofErr w:type="spellEnd"/>
    </w:p>
    <w:p w14:paraId="44D93081" w14:textId="77777777" w:rsidR="00934ABD" w:rsidRPr="006C72EB" w:rsidRDefault="00934ABD" w:rsidP="00934ABD">
      <w:pPr>
        <w:numPr>
          <w:ilvl w:val="0"/>
          <w:numId w:val="96"/>
        </w:numPr>
        <w:spacing w:after="0" w:line="240" w:lineRule="auto"/>
        <w:jc w:val="left"/>
      </w:pPr>
      <w:r w:rsidRPr="006C72EB">
        <w:t xml:space="preserve">Hitelkonstrukció: </w:t>
      </w:r>
      <w:proofErr w:type="spellStart"/>
      <w:r w:rsidRPr="006C72EB">
        <w:t>NHPZ</w:t>
      </w:r>
      <w:proofErr w:type="spellEnd"/>
      <w:r w:rsidRPr="006C72EB">
        <w:t xml:space="preserve">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 xml:space="preserve">OKT-támogatással érintett lakáshitel szerződés jelentési módja az </w:t>
      </w:r>
      <w:proofErr w:type="spellStart"/>
      <w:r w:rsidRPr="006C72EB">
        <w:t>NHP</w:t>
      </w:r>
      <w:proofErr w:type="spellEnd"/>
      <w:r w:rsidRPr="006C72EB">
        <w:t xml:space="preserve"> Zöld Otthon Program keretében:</w:t>
      </w:r>
    </w:p>
    <w:p w14:paraId="2F65B84E" w14:textId="77777777" w:rsidR="00934ABD" w:rsidRPr="006C72EB" w:rsidRDefault="00934ABD" w:rsidP="00934ABD">
      <w:pPr>
        <w:numPr>
          <w:ilvl w:val="0"/>
          <w:numId w:val="97"/>
        </w:numPr>
        <w:spacing w:after="0" w:line="240" w:lineRule="auto"/>
        <w:jc w:val="left"/>
      </w:pPr>
      <w:r w:rsidRPr="006C72EB">
        <w:t xml:space="preserve">Instrumentum típus: </w:t>
      </w:r>
      <w:proofErr w:type="spellStart"/>
      <w:r w:rsidRPr="006C72EB">
        <w:t>LAKAS_HIT</w:t>
      </w:r>
      <w:proofErr w:type="spellEnd"/>
    </w:p>
    <w:p w14:paraId="6C5C5F1A" w14:textId="77777777" w:rsidR="00934ABD" w:rsidRPr="006C72EB" w:rsidRDefault="00934ABD" w:rsidP="00934ABD">
      <w:pPr>
        <w:numPr>
          <w:ilvl w:val="0"/>
          <w:numId w:val="97"/>
        </w:numPr>
        <w:spacing w:after="0" w:line="240" w:lineRule="auto"/>
        <w:jc w:val="left"/>
      </w:pPr>
      <w:r w:rsidRPr="006C72EB">
        <w:t xml:space="preserve">Hitelkonstrukció: </w:t>
      </w:r>
      <w:proofErr w:type="spellStart"/>
      <w:r w:rsidRPr="006C72EB">
        <w:t>NHPZ</w:t>
      </w:r>
      <w:proofErr w:type="spellEnd"/>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Heading3"/>
        <w:rPr>
          <w:b/>
          <w:bCs w:val="0"/>
        </w:rPr>
      </w:pPr>
      <w:bookmarkStart w:id="388" w:name="_Hlk118815914"/>
      <w:bookmarkStart w:id="389" w:name="_Toc149902052"/>
      <w:bookmarkStart w:id="390" w:name="_Toc137118035"/>
      <w:r>
        <w:rPr>
          <w:b/>
          <w:bCs w:val="0"/>
        </w:rPr>
        <w:t xml:space="preserve">Szintetikus </w:t>
      </w:r>
      <w:proofErr w:type="spellStart"/>
      <w:r>
        <w:rPr>
          <w:b/>
          <w:bCs w:val="0"/>
        </w:rPr>
        <w:t>értékpapírosítás</w:t>
      </w:r>
      <w:proofErr w:type="spellEnd"/>
      <w:r w:rsidRPr="006C72EB">
        <w:rPr>
          <w:b/>
          <w:bCs w:val="0"/>
        </w:rPr>
        <w:t xml:space="preserve"> jelentés</w:t>
      </w:r>
      <w:r>
        <w:rPr>
          <w:b/>
          <w:bCs w:val="0"/>
        </w:rPr>
        <w:t>i</w:t>
      </w:r>
      <w:r w:rsidRPr="006C72EB">
        <w:rPr>
          <w:b/>
          <w:bCs w:val="0"/>
        </w:rPr>
        <w:t xml:space="preserve"> módja</w:t>
      </w:r>
      <w:bookmarkEnd w:id="389"/>
      <w:bookmarkEnd w:id="390"/>
    </w:p>
    <w:p w14:paraId="67614BDC" w14:textId="5CD4775A" w:rsidR="00C555E6" w:rsidRDefault="009232DF" w:rsidP="00C555E6">
      <w:r>
        <w:t xml:space="preserve">A szintetikus </w:t>
      </w:r>
      <w:proofErr w:type="spellStart"/>
      <w:r>
        <w:t>értékpapírosítás</w:t>
      </w:r>
      <w:proofErr w:type="spellEnd"/>
      <w:r>
        <w:t xml:space="preserve"> esetén a kockázati transzfer </w:t>
      </w:r>
      <w:proofErr w:type="spellStart"/>
      <w:r>
        <w:t>hitelderivatívákkal</w:t>
      </w:r>
      <w:proofErr w:type="spellEnd"/>
      <w:r>
        <w:t xml:space="preserve"> vagy garanciákkal valósul meg, az értékpapírosított kitettségek az </w:t>
      </w:r>
      <w:proofErr w:type="spellStart"/>
      <w:r>
        <w:t>értékpapírosítást</w:t>
      </w:r>
      <w:proofErr w:type="spellEnd"/>
      <w:r>
        <w:t xml:space="preserve"> kezdeményező kitettségei maradnak.</w:t>
      </w:r>
      <w:r w:rsidR="00D92022">
        <w:t xml:space="preserve"> Annak megállapításához, hogy szintetikus </w:t>
      </w:r>
      <w:proofErr w:type="spellStart"/>
      <w:r w:rsidR="00D92022">
        <w:t>értékpapírosításról</w:t>
      </w:r>
      <w:proofErr w:type="spellEnd"/>
      <w:r w:rsidR="00D92022">
        <w:t xml:space="preserve"> van-e szó a HITREG jelentés szempontjából, figyelembe kell venni azt is, hogy </w:t>
      </w:r>
      <w:r w:rsidR="00BE7866">
        <w:t xml:space="preserve">ügyletrészsorozatba (azaz ún. </w:t>
      </w:r>
      <w:proofErr w:type="spellStart"/>
      <w:r w:rsidR="00BE7866">
        <w:t>tranche</w:t>
      </w:r>
      <w:proofErr w:type="spellEnd"/>
      <w:r w:rsidR="00BE7866">
        <w:t xml:space="preserve">-okba) rendezett </w:t>
      </w:r>
      <w:proofErr w:type="spellStart"/>
      <w:r w:rsidR="00D92022">
        <w:t>értékpapírosítás</w:t>
      </w:r>
      <w:proofErr w:type="spellEnd"/>
      <w:r w:rsidR="00D92022">
        <w:t xml:space="preserve"> történik-e</w:t>
      </w:r>
      <w:r w:rsidR="00C555E6">
        <w:t>:</w:t>
      </w:r>
    </w:p>
    <w:p w14:paraId="5DF3A012" w14:textId="1534ED53" w:rsidR="00C555E6" w:rsidRDefault="00C555E6" w:rsidP="00C555E6">
      <w:pPr>
        <w:pStyle w:val="ListParagraph"/>
        <w:numPr>
          <w:ilvl w:val="0"/>
          <w:numId w:val="95"/>
        </w:numPr>
      </w:pPr>
      <w:r w:rsidRPr="008648E8">
        <w:t>amennyiben igen, akkor az</w:t>
      </w:r>
      <w:r>
        <w:rPr>
          <w:b/>
          <w:bCs/>
        </w:rPr>
        <w:t xml:space="preserve"> </w:t>
      </w:r>
      <w:r w:rsidRPr="00307272">
        <w:rPr>
          <w:b/>
          <w:bCs/>
        </w:rPr>
        <w:t>„</w:t>
      </w:r>
      <w:proofErr w:type="spellStart"/>
      <w:r w:rsidRPr="00307272">
        <w:rPr>
          <w:b/>
          <w:bCs/>
        </w:rPr>
        <w:t>Értékpapírosítás</w:t>
      </w:r>
      <w:proofErr w:type="spellEnd"/>
      <w:r w:rsidRPr="00307272">
        <w:rPr>
          <w:b/>
          <w:bCs/>
        </w:rPr>
        <w:t xml:space="preserve"> típusa”</w:t>
      </w:r>
      <w:r>
        <w:t xml:space="preserve"> mezőben ’SZINT’ (’Szintetikus </w:t>
      </w:r>
      <w:proofErr w:type="spellStart"/>
      <w:r>
        <w:t>értékpapírosítás</w:t>
      </w:r>
      <w:proofErr w:type="spellEnd"/>
      <w:r w:rsidR="00225C18">
        <w:t xml:space="preserve"> (ügyletrészsorozatba rendezett/</w:t>
      </w:r>
      <w:proofErr w:type="spellStart"/>
      <w:r w:rsidR="00225C18">
        <w:t>tranche</w:t>
      </w:r>
      <w:proofErr w:type="spellEnd"/>
      <w:r w:rsidR="00225C18">
        <w:t>-olt)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Paragraph"/>
        <w:numPr>
          <w:ilvl w:val="0"/>
          <w:numId w:val="95"/>
        </w:numPr>
      </w:pPr>
      <w:r>
        <w:t>a</w:t>
      </w:r>
      <w:r w:rsidR="00D92022">
        <w:t xml:space="preserve">mennyiben nem, akkor a HITREG-ben az </w:t>
      </w:r>
      <w:r w:rsidR="00D92022" w:rsidRPr="00C555E6">
        <w:rPr>
          <w:b/>
          <w:bCs/>
        </w:rPr>
        <w:t>„</w:t>
      </w:r>
      <w:proofErr w:type="spellStart"/>
      <w:r w:rsidR="00D92022" w:rsidRPr="00C555E6">
        <w:rPr>
          <w:b/>
          <w:bCs/>
        </w:rPr>
        <w:t>Értékpapírosítás</w:t>
      </w:r>
      <w:proofErr w:type="spellEnd"/>
      <w:r w:rsidR="00D92022" w:rsidRPr="00C555E6">
        <w:rPr>
          <w:b/>
          <w:bCs/>
        </w:rPr>
        <w:t xml:space="preserve"> típusa”</w:t>
      </w:r>
      <w:r w:rsidR="00D92022">
        <w:t xml:space="preserve"> mezőben ’</w:t>
      </w:r>
      <w:proofErr w:type="spellStart"/>
      <w:r w:rsidR="00D92022">
        <w:t>NERT_SZINT</w:t>
      </w:r>
      <w:proofErr w:type="spellEnd"/>
      <w:r w:rsidR="00BE7866">
        <w:t>’</w:t>
      </w:r>
      <w:r w:rsidR="00225C18">
        <w:t xml:space="preserve"> (’Szintetikus </w:t>
      </w:r>
      <w:proofErr w:type="spellStart"/>
      <w:r w:rsidR="00225C18">
        <w:t>értékpapírosítás</w:t>
      </w:r>
      <w:proofErr w:type="spellEnd"/>
      <w:r w:rsidR="00225C18">
        <w:t xml:space="preserve"> (ügyletrészsorozatba nem rendezett/nem </w:t>
      </w:r>
      <w:proofErr w:type="spellStart"/>
      <w:r w:rsidR="00225C18">
        <w:t>tranche</w:t>
      </w:r>
      <w:proofErr w:type="spellEnd"/>
      <w:r w:rsidR="00225C18">
        <w:t>-olt)’)</w:t>
      </w:r>
      <w:r w:rsidR="00BE7866">
        <w:t xml:space="preserve"> kódérték jelentendő</w:t>
      </w:r>
      <w:r>
        <w:t xml:space="preserve">. </w:t>
      </w:r>
    </w:p>
    <w:p w14:paraId="4A0FE10D" w14:textId="1CF3C528" w:rsidR="00C555E6" w:rsidRDefault="00C555E6" w:rsidP="00C555E6">
      <w:r>
        <w:t>Amennyiben egyáltalán nem értékpapírosított hitelről van szó, akkor ’</w:t>
      </w:r>
      <w:proofErr w:type="spellStart"/>
      <w:r>
        <w:t>NERT</w:t>
      </w:r>
      <w:proofErr w:type="spellEnd"/>
      <w:r>
        <w:t xml:space="preserve">’ </w:t>
      </w:r>
      <w:r w:rsidR="00225C18">
        <w:t xml:space="preserve">(’Nem értékpapírosított’) </w:t>
      </w:r>
      <w:r>
        <w:t xml:space="preserve">kódérték szerepeltetendő az </w:t>
      </w:r>
      <w:r w:rsidRPr="00C555E6">
        <w:rPr>
          <w:b/>
          <w:bCs/>
        </w:rPr>
        <w:t>„</w:t>
      </w:r>
      <w:proofErr w:type="spellStart"/>
      <w:r w:rsidRPr="00C555E6">
        <w:rPr>
          <w:b/>
          <w:bCs/>
        </w:rPr>
        <w:t>Értékpapírosítás</w:t>
      </w:r>
      <w:proofErr w:type="spellEnd"/>
      <w:r w:rsidRPr="00C555E6">
        <w:rPr>
          <w:b/>
          <w:bCs/>
        </w:rPr>
        <w:t xml:space="preserve"> típusa”</w:t>
      </w:r>
      <w:r>
        <w:t xml:space="preserve"> mezőben. </w:t>
      </w:r>
    </w:p>
    <w:p w14:paraId="2F719BA5" w14:textId="198C22E4" w:rsidR="00D92022" w:rsidRDefault="00C555E6" w:rsidP="006412D8">
      <w:r>
        <w:t xml:space="preserve">Mivel a szintetikus </w:t>
      </w:r>
      <w:proofErr w:type="spellStart"/>
      <w:r>
        <w:t>értékpapírosítás</w:t>
      </w:r>
      <w:proofErr w:type="spellEnd"/>
      <w:r>
        <w:t xml:space="preserve"> az M02/M03 jelű adatgyűjtésekben nem jelentendő </w:t>
      </w:r>
      <w:proofErr w:type="spellStart"/>
      <w:r>
        <w:t>értékpapírosításként</w:t>
      </w:r>
      <w:proofErr w:type="spellEnd"/>
      <w:r>
        <w:t xml:space="preserve">, azonban a HITREG-ben a fenti feltételeknek megfelelő szintetikus </w:t>
      </w:r>
      <w:proofErr w:type="spellStart"/>
      <w:r>
        <w:t>értékpapírosítás</w:t>
      </w:r>
      <w:proofErr w:type="spellEnd"/>
      <w:r>
        <w:t xml:space="preserve"> igen, a megfeleltetés a következőképpen történik:</w:t>
      </w:r>
    </w:p>
    <w:p w14:paraId="30233336" w14:textId="59A7094E" w:rsidR="00C555E6" w:rsidRDefault="00C555E6" w:rsidP="006412D8">
      <w:r w:rsidRPr="00C555E6">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Paragraph"/>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HITREG-ben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azonban a HITREG-ben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w:t>
      </w:r>
      <w:proofErr w:type="spellStart"/>
      <w:r w:rsidR="005A6D79">
        <w:t>INST_FED</w:t>
      </w:r>
      <w:proofErr w:type="spellEnd"/>
      <w:r w:rsidR="005A6D79">
        <w:t xml:space="preserve"> táblában.</w:t>
      </w:r>
    </w:p>
    <w:p w14:paraId="0755194E" w14:textId="6E25FDBA" w:rsidR="00C7614A" w:rsidRDefault="003D3877" w:rsidP="005A6D79">
      <w:pPr>
        <w:pStyle w:val="ListParagraph"/>
        <w:numPr>
          <w:ilvl w:val="0"/>
          <w:numId w:val="95"/>
        </w:numPr>
      </w:pPr>
      <w:r>
        <w:t xml:space="preserve">ügyfelek: </w:t>
      </w:r>
      <w:r w:rsidR="005A6D79">
        <w:t xml:space="preserve">mivel szintetikus </w:t>
      </w:r>
      <w:proofErr w:type="spellStart"/>
      <w:r w:rsidR="005A6D79">
        <w:t>értékpapírosítás</w:t>
      </w:r>
      <w:proofErr w:type="spellEnd"/>
      <w:r w:rsidR="005A6D79">
        <w:t xml:space="preserve"> esetén mind a kezelő, mind a hitelező, illetve indirekt </w:t>
      </w:r>
      <w:proofErr w:type="spellStart"/>
      <w:r w:rsidR="005A6D79">
        <w:t>értékpapírosítás</w:t>
      </w:r>
      <w:proofErr w:type="spellEnd"/>
      <w:r w:rsidR="005A6D79">
        <w:t xml:space="preserve"> esetén a kezdeményező is maga a hitelintézet, nem szükséges ezen ügyfélminőségek jelentése a HITREG-ben. </w:t>
      </w:r>
      <w:bookmarkEnd w:id="388"/>
    </w:p>
    <w:p w14:paraId="4283A867" w14:textId="1AC20FA1" w:rsidR="00444B80" w:rsidRDefault="00444B80" w:rsidP="008648E8">
      <w:pPr>
        <w:ind w:left="360"/>
        <w:rPr>
          <w:rFonts w:eastAsia="Times New Roman"/>
        </w:rPr>
      </w:pPr>
      <w:r>
        <w:t xml:space="preserve">Az </w:t>
      </w:r>
      <w:proofErr w:type="spellStart"/>
      <w:r>
        <w:t>INSTN</w:t>
      </w:r>
      <w:proofErr w:type="spellEnd"/>
      <w:r>
        <w:t xml:space="preserve"> táblában az </w:t>
      </w:r>
      <w:proofErr w:type="spellStart"/>
      <w:r>
        <w:t>RWA</w:t>
      </w:r>
      <w:proofErr w:type="spellEnd"/>
      <w:r>
        <w:t xml:space="preserve">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w:t>
      </w:r>
      <w:proofErr w:type="spellStart"/>
      <w:r w:rsidRPr="008648E8">
        <w:rPr>
          <w:rFonts w:eastAsia="Times New Roman"/>
        </w:rPr>
        <w:t>CRR</w:t>
      </w:r>
      <w:proofErr w:type="spellEnd"/>
      <w:r w:rsidRPr="008648E8">
        <w:rPr>
          <w:rFonts w:eastAsia="Times New Roman"/>
        </w:rPr>
        <w:t xml:space="preserve"> 255.cikk szerint) jelentendő</w:t>
      </w:r>
      <w:r w:rsidR="008705DC" w:rsidRPr="008648E8">
        <w:rPr>
          <w:rFonts w:eastAsia="Times New Roman"/>
        </w:rPr>
        <w:t>.</w:t>
      </w:r>
    </w:p>
    <w:p w14:paraId="21DE4FF5" w14:textId="77777777" w:rsidR="00DC4946" w:rsidRDefault="00DC4946" w:rsidP="008648E8">
      <w:pPr>
        <w:ind w:left="360"/>
      </w:pPr>
    </w:p>
    <w:p w14:paraId="7CF3F724" w14:textId="77777777" w:rsidR="00EC2520" w:rsidRPr="008648E8" w:rsidRDefault="00EC2520" w:rsidP="008648E8">
      <w:pPr>
        <w:ind w:left="360"/>
      </w:pPr>
    </w:p>
    <w:p w14:paraId="4FC4337E" w14:textId="6DCCDD25" w:rsidR="00DC4946" w:rsidRDefault="00DC4946" w:rsidP="00DC4946">
      <w:pPr>
        <w:pStyle w:val="Heading3"/>
        <w:rPr>
          <w:b/>
          <w:bCs w:val="0"/>
        </w:rPr>
      </w:pPr>
      <w:bookmarkStart w:id="391" w:name="_Toc149902053"/>
      <w:bookmarkStart w:id="392" w:name="_Toc137118036"/>
      <w:r>
        <w:rPr>
          <w:b/>
          <w:bCs w:val="0"/>
        </w:rPr>
        <w:t>Babaváró hitelek jelentési módja</w:t>
      </w:r>
      <w:bookmarkEnd w:id="391"/>
      <w:bookmarkEnd w:id="392"/>
    </w:p>
    <w:p w14:paraId="674CBF70" w14:textId="77777777" w:rsidR="00E60B91" w:rsidRPr="00AE27AF" w:rsidRDefault="00E60B91" w:rsidP="00AE27AF">
      <w:pPr>
        <w:rPr>
          <w:bCs/>
        </w:rPr>
      </w:pPr>
    </w:p>
    <w:p w14:paraId="31B70BF3" w14:textId="39D177BF" w:rsidR="00E60B91" w:rsidRPr="006C72EB" w:rsidRDefault="00E60B91" w:rsidP="00E60B91">
      <w:pPr>
        <w:rPr>
          <w:rFonts w:asciiTheme="minorHAnsi" w:hAnsiTheme="minorHAnsi" w:cstheme="minorHAnsi"/>
        </w:rPr>
      </w:pPr>
      <w:bookmarkStart w:id="393"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93"/>
      <w:del w:id="394" w:author="MNB" w:date="2023-11-03T11:08:00Z">
        <w:r w:rsidRPr="006C72EB">
          <w:rPr>
            <w:rFonts w:asciiTheme="minorHAnsi" w:hAnsiTheme="minorHAnsi" w:cstheme="minorHAnsi"/>
          </w:rPr>
          <w:delText>A babaváró hitelek céljának meg nem valósulása</w:delText>
        </w:r>
      </w:del>
      <w:ins w:id="395" w:author="MNB" w:date="2023-11-03T11:08:00Z">
        <w:r w:rsidR="00165F0A" w:rsidRPr="00DE3AB8">
          <w:rPr>
            <w:rFonts w:asciiTheme="minorHAnsi" w:hAnsiTheme="minorHAnsi" w:cstheme="minorHAnsi"/>
          </w:rPr>
          <w:t>A „Hitelkonstrukció” mezőben azonban jelölni szükséges, hogy a hitel támogatott szakaszban van-e (’</w:t>
        </w:r>
        <w:proofErr w:type="spellStart"/>
        <w:r w:rsidR="00165F0A" w:rsidRPr="00DE3AB8">
          <w:rPr>
            <w:rFonts w:asciiTheme="minorHAnsi" w:hAnsiTheme="minorHAnsi" w:cstheme="minorHAnsi"/>
          </w:rPr>
          <w:t>EGYEB</w:t>
        </w:r>
        <w:proofErr w:type="spellEnd"/>
        <w:r w:rsidR="00165F0A" w:rsidRPr="00DE3AB8">
          <w:rPr>
            <w:rFonts w:asciiTheme="minorHAnsi" w:hAnsiTheme="minorHAnsi" w:cstheme="minorHAnsi"/>
          </w:rPr>
          <w:t>’ – ’egyéb támogatott’ kódértékkel jelölve) vagy elveszítette a jogosultságot a támogatásra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xml:space="preserve">’ – ’nem támogatott’). </w:t>
        </w:r>
        <w:r w:rsidRPr="00DE3AB8">
          <w:rPr>
            <w:rFonts w:asciiTheme="minorHAnsi" w:hAnsiTheme="minorHAnsi" w:cstheme="minorHAnsi"/>
          </w:rPr>
          <w:t xml:space="preserve">A babaváró hitelek céljának meg nem valósulása </w:t>
        </w:r>
        <w:r w:rsidR="00165F0A" w:rsidRPr="00DE3AB8">
          <w:rPr>
            <w:rFonts w:asciiTheme="minorHAnsi" w:hAnsiTheme="minorHAnsi" w:cstheme="minorHAnsi"/>
          </w:rPr>
          <w:t>egyrészt a hitelkonstrukció kódból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másrészt</w:t>
        </w:r>
      </w:ins>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6CAE2FDF"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w:t>
      </w:r>
      <w:proofErr w:type="spellStart"/>
      <w:r w:rsidR="00C3481B">
        <w:t>ANNUITAS</w:t>
      </w:r>
      <w:proofErr w:type="spellEnd"/>
      <w:r w:rsidR="00C3481B">
        <w:t>’, mind az ’</w:t>
      </w:r>
      <w:proofErr w:type="spellStart"/>
      <w:r w:rsidR="00C3481B">
        <w:t>EGYEB</w:t>
      </w:r>
      <w:proofErr w:type="spellEnd"/>
      <w:r w:rsidR="00C3481B">
        <w:t xml:space="preserve">’, </w:t>
      </w:r>
    </w:p>
    <w:p w14:paraId="4CF553F2" w14:textId="6BE88634" w:rsidR="00A55709" w:rsidRDefault="00E60B91" w:rsidP="00C3481B">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w:t>
      </w:r>
      <w:proofErr w:type="spellStart"/>
      <w:r w:rsidR="009731FC">
        <w:rPr>
          <w:rFonts w:asciiTheme="minorHAnsi" w:hAnsiTheme="minorHAnsi" w:cstheme="minorHAnsi"/>
        </w:rPr>
        <w:t>RV</w:t>
      </w:r>
      <w:proofErr w:type="spellEnd"/>
      <w:r w:rsidR="009731FC">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sidR="00C14166">
        <w:rPr>
          <w:rFonts w:asciiTheme="minorHAnsi" w:hAnsiTheme="minorHAnsi" w:cstheme="minorHAnsi"/>
        </w:rPr>
        <w:t>. Nem támogatott szakaszban alapvetően nem változnak ezek az attribútumok. Nem teljesítő hitelek esetén a kamatozás módja ’</w:t>
      </w:r>
      <w:proofErr w:type="spellStart"/>
      <w:r w:rsidR="00C14166">
        <w:rPr>
          <w:rFonts w:asciiTheme="minorHAnsi" w:hAnsiTheme="minorHAnsi" w:cstheme="minorHAnsi"/>
        </w:rPr>
        <w:t>NK</w:t>
      </w:r>
      <w:proofErr w:type="spellEnd"/>
      <w:r w:rsidR="00C14166">
        <w:rPr>
          <w:rFonts w:asciiTheme="minorHAnsi" w:hAnsiTheme="minorHAnsi" w:cstheme="minorHAnsi"/>
        </w:rPr>
        <w:t>’-</w:t>
      </w:r>
      <w:proofErr w:type="spellStart"/>
      <w:r w:rsidR="00C14166">
        <w:rPr>
          <w:rFonts w:asciiTheme="minorHAnsi" w:hAnsiTheme="minorHAnsi" w:cstheme="minorHAnsi"/>
        </w:rPr>
        <w:t>ra</w:t>
      </w:r>
      <w:proofErr w:type="spellEnd"/>
      <w:r w:rsidR="00C14166">
        <w:rPr>
          <w:rFonts w:asciiTheme="minorHAnsi" w:hAnsiTheme="minorHAnsi" w:cstheme="minorHAnsi"/>
        </w:rPr>
        <w:t xml:space="preserve">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2D98760B" w:rsidR="00C3481B" w:rsidRDefault="00A55709" w:rsidP="00C3481B">
      <w:pPr>
        <w:rPr>
          <w:rFonts w:asciiTheme="minorHAnsi" w:hAnsiTheme="minorHAnsi" w:cstheme="minorHAnsi"/>
        </w:rPr>
      </w:pPr>
      <w:r>
        <w:rPr>
          <w:rFonts w:asciiTheme="minorHAnsi" w:hAnsiTheme="minorHAnsi" w:cstheme="minorHAnsi"/>
        </w:rPr>
        <w:t xml:space="preserve">A </w:t>
      </w:r>
      <w:r w:rsidR="00C3481B" w:rsidRPr="006C72EB">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6C72EB">
        <w:rPr>
          <w:rFonts w:asciiTheme="minorHAnsi" w:hAnsiTheme="minorHAnsi" w:cstheme="minorHAnsi"/>
        </w:rPr>
        <w:t>meghíúsult</w:t>
      </w:r>
      <w:proofErr w:type="spellEnd"/>
      <w:r w:rsidR="00C3481B" w:rsidRPr="006C72EB">
        <w:rPr>
          <w:rFonts w:asciiTheme="minorHAnsi" w:hAnsiTheme="minorHAnsi" w:cstheme="minorHAnsi"/>
        </w:rPr>
        <w:t xml:space="preserve"> a hitel célja) és kamatozóvá válik a hitel, a tényleges következő kamatfizetés napja jelentendő.</w:t>
      </w:r>
      <w:r w:rsidR="00C3481B">
        <w:rPr>
          <w:rFonts w:asciiTheme="minorHAnsi" w:hAnsiTheme="minorHAnsi" w:cstheme="minorHAnsi"/>
        </w:rPr>
        <w:t xml:space="preserve"> </w:t>
      </w:r>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sidR="00AA4EE6">
        <w:rPr>
          <w:rFonts w:asciiTheme="minorHAnsi" w:hAnsiTheme="minorHAnsi" w:cstheme="minorHAnsi"/>
        </w:rPr>
        <w:t xml:space="preserve"> a </w:t>
      </w:r>
      <w:proofErr w:type="spellStart"/>
      <w:r w:rsidR="00AA4EE6">
        <w:rPr>
          <w:rFonts w:asciiTheme="minorHAnsi" w:hAnsiTheme="minorHAnsi" w:cstheme="minorHAnsi"/>
        </w:rPr>
        <w:t>TORL</w:t>
      </w:r>
      <w:proofErr w:type="spellEnd"/>
      <w:r w:rsidR="00AA4EE6">
        <w:rPr>
          <w:rFonts w:asciiTheme="minorHAnsi" w:hAnsiTheme="minorHAnsi" w:cstheme="minorHAnsi"/>
        </w:rPr>
        <w:t xml:space="preserve">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Heading3"/>
        <w:rPr>
          <w:b/>
          <w:bCs w:val="0"/>
        </w:rPr>
      </w:pPr>
      <w:bookmarkStart w:id="396" w:name="_Ref136364491"/>
      <w:bookmarkStart w:id="397" w:name="_Toc149902054"/>
      <w:bookmarkStart w:id="398" w:name="_Toc137118037"/>
      <w:r>
        <w:rPr>
          <w:b/>
          <w:bCs w:val="0"/>
        </w:rPr>
        <w:t>Kényszerhitelek jelentési módja</w:t>
      </w:r>
      <w:bookmarkEnd w:id="396"/>
      <w:bookmarkEnd w:id="397"/>
      <w:bookmarkEnd w:id="398"/>
    </w:p>
    <w:p w14:paraId="0DCEACEA" w14:textId="77777777" w:rsidR="00EC2520" w:rsidRPr="00EC2520" w:rsidRDefault="00EC2520" w:rsidP="00EC2520"/>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 xml:space="preserve">Folyószámlahitelek a hitelkártya követelések, a rulírozó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az M02-es adatszolgáltatásban ’E322’ (</w:t>
      </w:r>
      <w:r w:rsidRPr="00CF31A0">
        <w:rPr>
          <w:rFonts w:asciiTheme="minorHAnsi" w:hAnsiTheme="minorHAnsi" w:cstheme="minorHAnsi"/>
        </w:rPr>
        <w:t xml:space="preserve">Folyószámlahitelek a rulírozó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Nem mutatható ki kényszerhitelként a problémássá vált, ezért rulírozó jellegét elvesztett folyószámlahitel sem, azt változatlanul ’</w:t>
      </w:r>
      <w:proofErr w:type="spellStart"/>
      <w:r w:rsidR="00067D47">
        <w:rPr>
          <w:rFonts w:asciiTheme="minorHAnsi" w:hAnsiTheme="minorHAnsi" w:cstheme="minorHAnsi"/>
        </w:rPr>
        <w:t>RULIR_FOLY</w:t>
      </w:r>
      <w:proofErr w:type="spellEnd"/>
      <w:r w:rsidR="00067D47">
        <w:rPr>
          <w:rFonts w:asciiTheme="minorHAnsi" w:hAnsiTheme="minorHAnsi" w:cstheme="minorHAnsi"/>
        </w:rPr>
        <w:t>’ kódértéken kell szerepeltetni.</w:t>
      </w:r>
      <w:r w:rsidR="003C7B98">
        <w:rPr>
          <w:rFonts w:asciiTheme="minorHAnsi" w:hAnsiTheme="minorHAnsi" w:cstheme="minorHAnsi"/>
        </w:rPr>
        <w:t xml:space="preserve"> A kényszerhitel instrumentumokat az </w:t>
      </w:r>
      <w:proofErr w:type="spellStart"/>
      <w:r w:rsidR="003C7B98">
        <w:rPr>
          <w:rFonts w:asciiTheme="minorHAnsi" w:hAnsiTheme="minorHAnsi" w:cstheme="minorHAnsi"/>
        </w:rPr>
        <w:t>INSTR.TIP_KOD</w:t>
      </w:r>
      <w:proofErr w:type="spellEnd"/>
      <w:r w:rsidR="003C7B98">
        <w:rPr>
          <w:rFonts w:asciiTheme="minorHAnsi" w:hAnsiTheme="minorHAnsi" w:cstheme="minorHAnsi"/>
        </w:rPr>
        <w:t xml:space="preserve"> mezőben ’</w:t>
      </w:r>
      <w:proofErr w:type="spellStart"/>
      <w:r w:rsidR="003C7B98">
        <w:rPr>
          <w:rFonts w:asciiTheme="minorHAnsi" w:hAnsiTheme="minorHAnsi" w:cstheme="minorHAnsi"/>
        </w:rPr>
        <w:t>FOLY_HIT</w:t>
      </w:r>
      <w:proofErr w:type="spellEnd"/>
      <w:r w:rsidR="003C7B98">
        <w:rPr>
          <w:rFonts w:asciiTheme="minorHAnsi" w:hAnsiTheme="minorHAnsi" w:cstheme="minorHAnsi"/>
        </w:rPr>
        <w:t xml:space="preserve">’ </w:t>
      </w:r>
      <w:r w:rsidR="007B379C">
        <w:rPr>
          <w:rFonts w:asciiTheme="minorHAnsi" w:hAnsiTheme="minorHAnsi" w:cstheme="minorHAnsi"/>
        </w:rPr>
        <w:t>vagy ’</w:t>
      </w:r>
      <w:proofErr w:type="spellStart"/>
      <w:r w:rsidR="007B379C">
        <w:rPr>
          <w:rFonts w:asciiTheme="minorHAnsi" w:hAnsiTheme="minorHAnsi" w:cstheme="minorHAnsi"/>
        </w:rPr>
        <w:t>FOLY_HIT_EP</w:t>
      </w:r>
      <w:proofErr w:type="spellEnd"/>
      <w:r w:rsidR="007B379C">
        <w:rPr>
          <w:rFonts w:asciiTheme="minorHAnsi" w:hAnsiTheme="minorHAnsi" w:cstheme="minorHAnsi"/>
        </w:rPr>
        <w:t xml:space="preserve">’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A kényszerhitelek az INSTR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nem kerülhet kényszerhitel jelentésre. Ennek megfelelően az INSTR táblában található </w:t>
      </w:r>
      <w:r>
        <w:rPr>
          <w:rFonts w:asciiTheme="minorHAnsi" w:hAnsiTheme="minorHAnsi" w:cstheme="minorHAnsi"/>
        </w:rPr>
        <w:t>„Folyószámla azonosító” mező</w:t>
      </w:r>
      <w:r w:rsidR="00CF31A0">
        <w:rPr>
          <w:rFonts w:asciiTheme="minorHAnsi" w:hAnsiTheme="minorHAnsi" w:cstheme="minorHAnsi"/>
        </w:rPr>
        <w:t xml:space="preserve"> </w:t>
      </w:r>
      <w:proofErr w:type="spellStart"/>
      <w:r w:rsidR="00CF31A0">
        <w:rPr>
          <w:rFonts w:asciiTheme="minorHAnsi" w:hAnsiTheme="minorHAnsi" w:cstheme="minorHAnsi"/>
        </w:rPr>
        <w:t>tartalmilag</w:t>
      </w:r>
      <w:proofErr w:type="spellEnd"/>
      <w:r w:rsidR="00CF31A0">
        <w:rPr>
          <w:rFonts w:asciiTheme="minorHAnsi" w:hAnsiTheme="minorHAnsi" w:cstheme="minorHAnsi"/>
        </w:rPr>
        <w:t xml:space="preserve"> bővebb, mint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található: az INSTR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r>
        <w:rPr>
          <w:rFonts w:asciiTheme="minorHAnsi" w:hAnsiTheme="minorHAnsi" w:cstheme="minorHAnsi"/>
        </w:rPr>
        <w:t xml:space="preserve">rulírozó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xml:space="preserve">, míg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számla esetén ez a mező teremti meg a kapcsolatot a BETREG adatgyűjtéssel.</w:t>
      </w:r>
      <w:r w:rsidR="00DB7618">
        <w:rPr>
          <w:rFonts w:asciiTheme="minorHAnsi" w:hAnsiTheme="minorHAnsi" w:cstheme="minorHAnsi"/>
        </w:rPr>
        <w:t xml:space="preserve"> </w:t>
      </w:r>
      <w:r w:rsidR="00DB7618" w:rsidRPr="00E865D2">
        <w:rPr>
          <w:rFonts w:asciiTheme="minorHAnsi" w:hAnsiTheme="minorHAnsi" w:cstheme="minorHAnsi"/>
        </w:rPr>
        <w:t>Amennyiben a folyószámlahitel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számla azonosítója jelentendő, egyidejűleg töltendők a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megfigyelésére szolgáló mezők </w:t>
      </w:r>
      <w:proofErr w:type="gramStart"/>
      <w:r w:rsidR="00DB7618" w:rsidRPr="00E865D2">
        <w:rPr>
          <w:rFonts w:asciiTheme="minorHAnsi" w:hAnsiTheme="minorHAnsi" w:cstheme="minorHAnsi"/>
        </w:rPr>
        <w:t>(„ Az</w:t>
      </w:r>
      <w:proofErr w:type="gramEnd"/>
      <w:r w:rsidR="00DB7618" w:rsidRPr="00E865D2">
        <w:rPr>
          <w:rFonts w:asciiTheme="minorHAnsi" w:hAnsiTheme="minorHAnsi" w:cstheme="minorHAnsi"/>
        </w:rPr>
        <w:t xml:space="preserve">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részét képezi-e?” és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proofErr w:type="spellStart"/>
      <w:r w:rsidR="00C57CE2" w:rsidRPr="002D3122">
        <w:rPr>
          <w:rFonts w:asciiTheme="minorHAnsi" w:hAnsiTheme="minorHAnsi" w:cstheme="minorHAnsi"/>
        </w:rPr>
        <w:t>KENYSZERHIT</w:t>
      </w:r>
      <w:proofErr w:type="spellEnd"/>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INSTR.</w:t>
      </w:r>
      <w:r w:rsidR="00C57CE2" w:rsidRPr="00C57CE2">
        <w:t xml:space="preserve"> </w:t>
      </w:r>
      <w:proofErr w:type="spellStart"/>
      <w:r w:rsidR="00C57CE2" w:rsidRPr="00C57CE2">
        <w:rPr>
          <w:rFonts w:asciiTheme="minorHAnsi" w:hAnsiTheme="minorHAnsi" w:cstheme="minorHAnsi"/>
        </w:rPr>
        <w:t>KELETK_KOD</w:t>
      </w:r>
      <w:proofErr w:type="spellEnd"/>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SZERZ_KOTES_NAP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INDUL_NAP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ELSZAM_NAP</w:t>
      </w:r>
      <w:proofErr w:type="spellEnd"/>
      <w:r w:rsidRPr="002D3122">
        <w:rPr>
          <w:rFonts w:asciiTheme="minorHAnsi" w:hAnsiTheme="minorHAnsi" w:cstheme="minorHAnsi"/>
        </w:rPr>
        <w:t xml:space="preserve">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 xml:space="preserve">kkor a kényszerhitel instrumentumot </w:t>
      </w:r>
      <w:proofErr w:type="spellStart"/>
      <w:r w:rsidR="00D7263E">
        <w:rPr>
          <w:rFonts w:asciiTheme="minorHAnsi" w:hAnsiTheme="minorHAnsi" w:cstheme="minorHAnsi"/>
        </w:rPr>
        <w:t>INSTM</w:t>
      </w:r>
      <w:proofErr w:type="spellEnd"/>
      <w:r w:rsidR="00D7263E">
        <w:rPr>
          <w:rFonts w:asciiTheme="minorHAnsi" w:hAnsiTheme="minorHAnsi" w:cstheme="minorHAnsi"/>
        </w:rPr>
        <w:t xml:space="preserve"> rekord jelentése nélkül törölni kell a HITREG-</w:t>
      </w:r>
      <w:proofErr w:type="spellStart"/>
      <w:r w:rsidR="00D7263E">
        <w:rPr>
          <w:rFonts w:asciiTheme="minorHAnsi" w:hAnsiTheme="minorHAnsi" w:cstheme="minorHAnsi"/>
        </w:rPr>
        <w:t>ből</w:t>
      </w:r>
      <w:proofErr w:type="spellEnd"/>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zaz 0 fennálló 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 xml:space="preserve">érték az </w:t>
      </w:r>
      <w:proofErr w:type="spellStart"/>
      <w:r w:rsidR="00D7263E">
        <w:rPr>
          <w:rFonts w:asciiTheme="minorHAnsi" w:hAnsiTheme="minorHAnsi" w:cstheme="minorHAnsi"/>
        </w:rPr>
        <w:t>IFRS</w:t>
      </w:r>
      <w:proofErr w:type="spellEnd"/>
      <w:r w:rsidR="00D7263E">
        <w:rPr>
          <w:rFonts w:asciiTheme="minorHAnsi" w:hAnsiTheme="minorHAnsi" w:cstheme="minorHAnsi"/>
        </w:rPr>
        <w:t>-ek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HITREG-ben.</w:t>
      </w:r>
    </w:p>
    <w:p w14:paraId="5D6DADCE" w14:textId="44D2D4BA"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megegyezik a késedelem tábla </w:t>
      </w:r>
      <w:proofErr w:type="spellStart"/>
      <w:r w:rsidR="00C57CE2" w:rsidRPr="002D3122">
        <w:rPr>
          <w:rFonts w:asciiTheme="minorHAnsi" w:hAnsiTheme="minorHAnsi" w:cstheme="minorHAnsi"/>
        </w:rPr>
        <w:t>KESD_KORR_NAP</w:t>
      </w:r>
      <w:proofErr w:type="spellEnd"/>
      <w:r w:rsidR="00C57CE2" w:rsidRPr="002D3122">
        <w:rPr>
          <w:rFonts w:asciiTheme="minorHAnsi" w:hAnsiTheme="minorHAnsi" w:cstheme="minorHAnsi"/>
        </w:rPr>
        <w:t xml:space="preserve"> mezőjének értékével.</w:t>
      </w:r>
      <w:r>
        <w:rPr>
          <w:rFonts w:asciiTheme="minorHAnsi" w:hAnsiTheme="minorHAnsi" w:cstheme="minorHAnsi"/>
        </w:rPr>
        <w:t xml:space="preserve"> </w:t>
      </w:r>
      <w:r w:rsidR="00F65AA9">
        <w:rPr>
          <w:rFonts w:asciiTheme="minorHAnsi" w:hAnsiTheme="minorHAnsi" w:cstheme="minorHAnsi"/>
        </w:rPr>
        <w:t xml:space="preserve">Mivel a kényszerhitel instrumentum minden esetben késedelem által keletkezik, minden kényszerhitelhez kell tartozzon </w:t>
      </w:r>
      <w:proofErr w:type="spellStart"/>
      <w:r w:rsidR="00F65AA9">
        <w:rPr>
          <w:rFonts w:asciiTheme="minorHAnsi" w:hAnsiTheme="minorHAnsi" w:cstheme="minorHAnsi"/>
        </w:rPr>
        <w:t>KESD</w:t>
      </w:r>
      <w:proofErr w:type="spellEnd"/>
      <w:r w:rsidR="00F65AA9">
        <w:rPr>
          <w:rFonts w:asciiTheme="minorHAnsi" w:hAnsiTheme="minorHAnsi" w:cstheme="minorHAnsi"/>
        </w:rPr>
        <w:t xml:space="preserve"> rekord.</w:t>
      </w:r>
      <w:r w:rsidR="00D8643B">
        <w:rPr>
          <w:rFonts w:asciiTheme="minorHAnsi" w:hAnsiTheme="minorHAnsi" w:cstheme="minorHAnsi"/>
        </w:rPr>
        <w:t xml:space="preserve"> A </w:t>
      </w:r>
      <w:proofErr w:type="spellStart"/>
      <w:r w:rsidR="00D8643B">
        <w:rPr>
          <w:rFonts w:asciiTheme="minorHAnsi" w:hAnsiTheme="minorHAnsi" w:cstheme="minorHAnsi"/>
        </w:rPr>
        <w:t>KESD</w:t>
      </w:r>
      <w:proofErr w:type="spellEnd"/>
      <w:r w:rsidR="00D8643B">
        <w:rPr>
          <w:rFonts w:asciiTheme="minorHAnsi" w:hAnsiTheme="minorHAnsi" w:cstheme="minorHAnsi"/>
        </w:rPr>
        <w:t xml:space="preserve">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proofErr w:type="spellStart"/>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w:t>
      </w:r>
      <w:proofErr w:type="spellEnd"/>
      <w:r w:rsidR="00D8643B" w:rsidRPr="002D3122">
        <w:rPr>
          <w:rFonts w:asciiTheme="minorHAnsi" w:eastAsia="Times New Roman" w:hAnsiTheme="minorHAnsi" w:cstheme="minorHAnsi"/>
        </w:rPr>
        <w:t xml:space="preserve"> 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w:t>
      </w:r>
      <w:proofErr w:type="spellEnd"/>
      <w:r w:rsidR="00D8643B" w:rsidRPr="002D3122">
        <w:rPr>
          <w:rFonts w:asciiTheme="minorHAnsi" w:eastAsia="Times New Roman" w:hAnsiTheme="minorHAnsi" w:cstheme="minorHAnsi"/>
        </w:rPr>
        <w:t xml:space="preserve"> megegyezik</w:t>
      </w:r>
      <w:r w:rsidR="00CD3D01">
        <w:rPr>
          <w:rFonts w:asciiTheme="minorHAnsi" w:eastAsia="Times New Roman" w:hAnsiTheme="minorHAnsi" w:cstheme="minorHAnsi"/>
        </w:rPr>
        <w:t xml:space="preserve"> ezzel az összeggel.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KEZD_NAP</w:t>
      </w:r>
      <w:proofErr w:type="spellEnd"/>
      <w:r w:rsidR="00D8643B" w:rsidRPr="002D3122">
        <w:rPr>
          <w:rFonts w:asciiTheme="minorHAnsi" w:eastAsia="Times New Roman" w:hAnsiTheme="minorHAnsi" w:cstheme="minorHAnsi"/>
        </w:rPr>
        <w:t xml:space="preserve"> és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w:t>
      </w:r>
      <w:proofErr w:type="spellEnd"/>
      <w:r w:rsidR="00D8643B" w:rsidRPr="002D3122">
        <w:rPr>
          <w:rFonts w:asciiTheme="minorHAnsi" w:eastAsia="Times New Roman" w:hAnsiTheme="minorHAnsi" w:cstheme="minorHAnsi"/>
        </w:rPr>
        <w:t xml:space="preserve"> mezőkben egységesen az utolsó negatívba fordulás dátumát kell jelenteni, a </w:t>
      </w:r>
      <w:proofErr w:type="spellStart"/>
      <w:r w:rsidR="00D8643B" w:rsidRPr="002D3122">
        <w:rPr>
          <w:rFonts w:asciiTheme="minorHAnsi" w:eastAsia="Times New Roman" w:hAnsiTheme="minorHAnsi" w:cstheme="minorHAnsi"/>
        </w:rPr>
        <w:t>KESD_NAP_SZAM</w:t>
      </w:r>
      <w:proofErr w:type="spellEnd"/>
      <w:r w:rsidR="00D8643B" w:rsidRPr="002D3122">
        <w:rPr>
          <w:rFonts w:asciiTheme="minorHAnsi" w:eastAsia="Times New Roman" w:hAnsiTheme="minorHAnsi" w:cstheme="minorHAnsi"/>
        </w:rPr>
        <w:t xml:space="preserve"> és a </w:t>
      </w:r>
      <w:proofErr w:type="spellStart"/>
      <w:r w:rsidR="00D8643B" w:rsidRPr="002D3122">
        <w:rPr>
          <w:rFonts w:asciiTheme="minorHAnsi" w:eastAsia="Times New Roman" w:hAnsiTheme="minorHAnsi" w:cstheme="minorHAnsi"/>
        </w:rPr>
        <w:t>KESD_KORR_NAP_SZAM</w:t>
      </w:r>
      <w:proofErr w:type="spellEnd"/>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 xml:space="preserve">megegyezik és konzisztens az SF18-as táblában alkalmazott késedelmes napszámmal. </w:t>
      </w:r>
    </w:p>
    <w:p w14:paraId="2BD735AD" w14:textId="77777777" w:rsidR="005F5755" w:rsidRPr="002D3122" w:rsidRDefault="005F5755" w:rsidP="005F5755">
      <w:pPr>
        <w:rPr>
          <w:rFonts w:asciiTheme="minorHAnsi" w:hAnsiTheme="minorHAnsi" w:cstheme="minorHAnsi"/>
        </w:rPr>
      </w:pP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rekordot csak abban az esetben kell a kényszerhitelhez rögzíteni, ha a kényszerhitel negatív eseménnyel záródik (pl. eladás, </w:t>
      </w:r>
      <w:proofErr w:type="gramStart"/>
      <w:r w:rsidRPr="002D3122">
        <w:rPr>
          <w:rFonts w:asciiTheme="minorHAnsi" w:hAnsiTheme="minorHAnsi" w:cstheme="minorHAnsi"/>
        </w:rPr>
        <w:t>leírás,</w:t>
      </w:r>
      <w:proofErr w:type="gramEnd"/>
      <w:r w:rsidRPr="002D3122">
        <w:rPr>
          <w:rFonts w:asciiTheme="minorHAnsi" w:hAnsiTheme="minorHAnsi" w:cstheme="minorHAnsi"/>
        </w:rPr>
        <w:t xml:space="preserve"> stb.). </w:t>
      </w:r>
    </w:p>
    <w:p w14:paraId="76DCF8C1" w14:textId="5714BCB0" w:rsidR="008C24C9" w:rsidRPr="006E1777" w:rsidRDefault="008C24C9" w:rsidP="006E1777">
      <w:pPr>
        <w:pStyle w:val="ListParagraph"/>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w:t>
      </w:r>
      <w:proofErr w:type="spellStart"/>
      <w:r w:rsidRPr="008C24C9">
        <w:rPr>
          <w:rFonts w:asciiTheme="minorHAnsi" w:hAnsiTheme="minorHAnsi" w:cstheme="minorHAnsi"/>
        </w:rPr>
        <w:t>előrásokhoz</w:t>
      </w:r>
      <w:proofErr w:type="spellEnd"/>
      <w:r w:rsidRPr="008C24C9">
        <w:rPr>
          <w:rFonts w:asciiTheme="minorHAnsi" w:hAnsiTheme="minorHAnsi" w:cstheme="minorHAnsi"/>
        </w:rPr>
        <w:t xml:space="preserve">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BETREG-ben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kamatkövetelést</w:t>
      </w:r>
      <w:r>
        <w:rPr>
          <w:rFonts w:asciiTheme="minorHAnsi" w:hAnsiTheme="minorHAnsi" w:cstheme="minorHAnsi"/>
        </w:rPr>
        <w:t xml:space="preserve"> (</w:t>
      </w:r>
      <w:proofErr w:type="spellStart"/>
      <w:r w:rsidRPr="008C24C9">
        <w:rPr>
          <w:rFonts w:asciiTheme="minorHAnsi" w:hAnsiTheme="minorHAnsi" w:cstheme="minorHAnsi"/>
        </w:rPr>
        <w:t>INSTR.FELH_KAMAT_OSSZEG</w:t>
      </w:r>
      <w:proofErr w:type="spellEnd"/>
      <w:r>
        <w:rPr>
          <w:rFonts w:asciiTheme="minorHAnsi" w:hAnsiTheme="minorHAnsi" w:cstheme="minorHAnsi"/>
        </w:rPr>
        <w:t>/</w:t>
      </w:r>
      <w:r w:rsidRPr="008C24C9">
        <w:t xml:space="preserve"> </w:t>
      </w:r>
      <w:proofErr w:type="spellStart"/>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proofErr w:type="spellEnd"/>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HITREG-ben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Paragraph"/>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a HITREG-ben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a BETREG-ben</w:t>
      </w:r>
      <w:r w:rsidRPr="006E1777">
        <w:rPr>
          <w:rFonts w:asciiTheme="minorHAnsi" w:hAnsiTheme="minorHAnsi" w:cstheme="minorHAnsi"/>
        </w:rPr>
        <w:t>.</w:t>
      </w:r>
    </w:p>
    <w:p w14:paraId="5E9A9E6E" w14:textId="66D9310F" w:rsidR="0065527E" w:rsidRDefault="0065527E" w:rsidP="008C24C9">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proofErr w:type="spellStart"/>
      <w:r w:rsidRPr="0065527E">
        <w:rPr>
          <w:rFonts w:asciiTheme="minorHAnsi" w:hAnsiTheme="minorHAnsi" w:cstheme="minorHAnsi"/>
        </w:rPr>
        <w:t>INSTR.INST_OSSZEG</w:t>
      </w:r>
      <w:proofErr w:type="spellEnd"/>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Pr>
          <w:rFonts w:asciiTheme="minorHAnsi" w:hAnsiTheme="minorHAnsi" w:cstheme="minorHAnsi"/>
        </w:rPr>
        <w:t>megyegyeznek</w:t>
      </w:r>
      <w:proofErr w:type="spellEnd"/>
      <w:r>
        <w:rPr>
          <w:rFonts w:asciiTheme="minorHAnsi" w:hAnsiTheme="minorHAnsi" w:cstheme="minorHAnsi"/>
        </w:rPr>
        <w:t>. Az instrumentum összege változatlan mindaddig, amíg a kényszerhitel instrumentum szerepel a HITREG-ben, amikor a HITREG-</w:t>
      </w:r>
      <w:proofErr w:type="spellStart"/>
      <w:r>
        <w:rPr>
          <w:rFonts w:asciiTheme="minorHAnsi" w:hAnsiTheme="minorHAnsi" w:cstheme="minorHAnsi"/>
        </w:rPr>
        <w:t>ből</w:t>
      </w:r>
      <w:proofErr w:type="spellEnd"/>
      <w:r>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Pr>
          <w:rFonts w:asciiTheme="minorHAnsi" w:hAnsiTheme="minorHAnsi" w:cstheme="minorHAnsi"/>
        </w:rPr>
        <w:t>ből</w:t>
      </w:r>
      <w:proofErr w:type="spellEnd"/>
      <w:r>
        <w:rPr>
          <w:rFonts w:asciiTheme="minorHAnsi" w:hAnsiTheme="minorHAnsi" w:cstheme="minorHAnsi"/>
        </w:rPr>
        <w:t xml:space="preserve">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w:t>
      </w:r>
      <w:proofErr w:type="gramStart"/>
      <w:r w:rsidR="005543C8">
        <w:rPr>
          <w:rFonts w:asciiTheme="minorHAnsi" w:hAnsiTheme="minorHAnsi" w:cstheme="minorHAnsi"/>
        </w:rPr>
        <w:t xml:space="preserve">amennyiben </w:t>
      </w:r>
      <w:r w:rsidR="004E2018">
        <w:rPr>
          <w:rFonts w:asciiTheme="minorHAnsi" w:hAnsiTheme="minorHAnsi" w:cstheme="minorHAnsi"/>
        </w:rPr>
        <w:t xml:space="preserve"> a</w:t>
      </w:r>
      <w:proofErr w:type="gramEnd"/>
      <w:r w:rsidR="004E2018">
        <w:rPr>
          <w:rFonts w:asciiTheme="minorHAnsi" w:hAnsiTheme="minorHAnsi" w:cstheme="minorHAnsi"/>
        </w:rPr>
        <w:t xml:space="preserve">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INSTR tábla </w:t>
      </w:r>
      <w:proofErr w:type="spellStart"/>
      <w:r w:rsidRPr="002D3122">
        <w:rPr>
          <w:rFonts w:asciiTheme="minorHAnsi" w:eastAsia="Times New Roman" w:hAnsiTheme="minorHAnsi" w:cstheme="minorHAnsi"/>
        </w:rPr>
        <w:t>ATSTRUKT_KOD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UJRATARGY_KOD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HKIVALT_KOD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KHR_ROGZ_KOD</w:t>
      </w:r>
      <w:r>
        <w:rPr>
          <w:rFonts w:asciiTheme="minorHAnsi" w:eastAsia="Times New Roman" w:hAnsiTheme="minorHAnsi" w:cstheme="minorHAnsi"/>
        </w:rPr>
        <w:t>mezőit</w:t>
      </w:r>
      <w:proofErr w:type="spellEnd"/>
      <w:r>
        <w:rPr>
          <w:rFonts w:asciiTheme="minorHAnsi" w:eastAsia="Times New Roman" w:hAnsiTheme="minorHAnsi" w:cstheme="minorHAnsi"/>
        </w:rPr>
        <w: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w:t>
      </w:r>
      <w:proofErr w:type="spellEnd"/>
      <w:r>
        <w:rPr>
          <w:rFonts w:asciiTheme="minorHAnsi" w:eastAsia="Times New Roman" w:hAnsiTheme="minorHAnsi" w:cstheme="minorHAnsi"/>
        </w:rPr>
        <w:t>.</w:t>
      </w:r>
      <w:r w:rsidRPr="00DB7618">
        <w:t xml:space="preserve"> </w:t>
      </w:r>
      <w:proofErr w:type="spellStart"/>
      <w:r w:rsidRPr="00DB7618">
        <w:rPr>
          <w:rFonts w:asciiTheme="minorHAnsi" w:eastAsia="Times New Roman" w:hAnsiTheme="minorHAnsi" w:cstheme="minorHAnsi"/>
        </w:rPr>
        <w:t>KESD_KAMATLAB</w:t>
      </w:r>
      <w:proofErr w:type="spellEnd"/>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78B6957A" w14:textId="1EBBAC51" w:rsidR="00D13803" w:rsidRDefault="00D13803" w:rsidP="00BF28D4">
      <w:pPr>
        <w:rPr>
          <w:rFonts w:asciiTheme="minorHAnsi" w:eastAsia="Times New Roman" w:hAnsiTheme="minorHAnsi" w:cstheme="minorHAnsi"/>
        </w:rPr>
      </w:pPr>
      <w:r>
        <w:rPr>
          <w:rFonts w:asciiTheme="minorHAnsi" w:eastAsia="Times New Roman" w:hAnsiTheme="minorHAnsi" w:cstheme="minorHAnsi"/>
        </w:rPr>
        <w:t>Az INSTR.</w:t>
      </w:r>
      <w:r w:rsidRPr="00D13803">
        <w:t xml:space="preserve"> </w:t>
      </w:r>
      <w:proofErr w:type="spellStart"/>
      <w:r w:rsidRPr="00D13803">
        <w:rPr>
          <w:rFonts w:asciiTheme="minorHAnsi" w:eastAsia="Times New Roman" w:hAnsiTheme="minorHAnsi" w:cstheme="minorHAnsi"/>
        </w:rPr>
        <w:t>FIN_AGAZAT_KOD</w:t>
      </w:r>
      <w:proofErr w:type="spellEnd"/>
      <w:r>
        <w:rPr>
          <w:rFonts w:asciiTheme="minorHAnsi" w:eastAsia="Times New Roman" w:hAnsiTheme="minorHAnsi" w:cstheme="minorHAnsi"/>
        </w:rPr>
        <w:t xml:space="preserve"> mezőben az ügyfél főtevékenysége szerinti ágazat jelentendő.</w:t>
      </w:r>
    </w:p>
    <w:p w14:paraId="3BB42356" w14:textId="37811F9B" w:rsidR="002D056C" w:rsidRDefault="002D056C">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Amennyiben a kapcsolódó </w:t>
      </w:r>
      <w:r w:rsidR="00E93E90">
        <w:rPr>
          <w:rFonts w:asciiTheme="minorHAnsi" w:hAnsiTheme="minorHAnsi" w:cstheme="minorHAnsi"/>
        </w:rPr>
        <w:t>folyó</w:t>
      </w:r>
      <w:r>
        <w:rPr>
          <w:rFonts w:asciiTheme="minorHAnsi" w:hAnsiTheme="minorHAnsi" w:cstheme="minorHAnsi"/>
        </w:rPr>
        <w:t>számla cash-</w:t>
      </w:r>
      <w:proofErr w:type="spellStart"/>
      <w:r>
        <w:rPr>
          <w:rFonts w:asciiTheme="minorHAnsi" w:hAnsiTheme="minorHAnsi" w:cstheme="minorHAnsi"/>
        </w:rPr>
        <w:t>pool</w:t>
      </w:r>
      <w:proofErr w:type="spellEnd"/>
      <w:r>
        <w:rPr>
          <w:rFonts w:asciiTheme="minorHAnsi" w:hAnsiTheme="minorHAnsi" w:cstheme="minorHAnsi"/>
        </w:rPr>
        <w:t xml:space="preserve"> konstrukció részét képezi, akkor a kényszerhitelnél is cash-</w:t>
      </w:r>
      <w:proofErr w:type="spellStart"/>
      <w:r>
        <w:rPr>
          <w:rFonts w:asciiTheme="minorHAnsi" w:hAnsiTheme="minorHAnsi" w:cstheme="minorHAnsi"/>
        </w:rPr>
        <w:t>pool</w:t>
      </w:r>
      <w:proofErr w:type="spellEnd"/>
      <w:r>
        <w:rPr>
          <w:rFonts w:asciiTheme="minorHAnsi" w:hAnsiTheme="minorHAnsi" w:cstheme="minorHAnsi"/>
        </w:rPr>
        <w:t xml:space="preserve"> konstrukció részeként kell tölteni a kapcsolódó mezőket.</w:t>
      </w:r>
    </w:p>
    <w:p w14:paraId="06E295DD" w14:textId="33EBBC3E" w:rsidR="00E87256" w:rsidRDefault="00E87256">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w:t>
      </w:r>
      <w:proofErr w:type="spellStart"/>
      <w:r w:rsidR="00386689">
        <w:rPr>
          <w:rFonts w:asciiTheme="minorHAnsi" w:hAnsiTheme="minorHAnsi" w:cstheme="minorHAnsi"/>
        </w:rPr>
        <w:t>INSTM.</w:t>
      </w:r>
      <w:r w:rsidR="00386689">
        <w:rPr>
          <w:color w:val="000000"/>
        </w:rPr>
        <w:t>TULFIZETES_KOD</w:t>
      </w:r>
      <w:proofErr w:type="spellEnd"/>
      <w:r w:rsidR="00386689">
        <w:rPr>
          <w:color w:val="000000"/>
        </w:rPr>
        <w:t xml:space="preserve">, </w:t>
      </w:r>
      <w:proofErr w:type="spellStart"/>
      <w:r w:rsidR="00386689">
        <w:rPr>
          <w:color w:val="000000"/>
        </w:rPr>
        <w:t>INSTR.ATSTRUKT_KOD</w:t>
      </w:r>
      <w:proofErr w:type="spellEnd"/>
      <w:r w:rsidR="00386689">
        <w:rPr>
          <w:color w:val="000000"/>
        </w:rPr>
        <w:t xml:space="preserve">, </w:t>
      </w:r>
      <w:proofErr w:type="spellStart"/>
      <w:r w:rsidR="00386689">
        <w:rPr>
          <w:color w:val="000000"/>
        </w:rPr>
        <w:t>INSTR.UJRATARGY_KOD</w:t>
      </w:r>
      <w:proofErr w:type="spellEnd"/>
      <w:r w:rsidR="00386689">
        <w:rPr>
          <w:color w:val="000000"/>
        </w:rPr>
        <w:t xml:space="preserve">, </w:t>
      </w:r>
      <w:proofErr w:type="spellStart"/>
      <w:r w:rsidR="00386689">
        <w:rPr>
          <w:color w:val="000000"/>
        </w:rPr>
        <w:t>INSTR.HKIVALT_KOD</w:t>
      </w:r>
      <w:proofErr w:type="spellEnd"/>
      <w:r w:rsidR="00386689">
        <w:rPr>
          <w:color w:val="000000"/>
        </w:rPr>
        <w:t xml:space="preserve">, </w:t>
      </w:r>
      <w:proofErr w:type="spellStart"/>
      <w:r w:rsidR="00386689">
        <w:rPr>
          <w:color w:val="000000"/>
        </w:rPr>
        <w:t>INSTR.FED_HIT_KOD</w:t>
      </w:r>
      <w:proofErr w:type="spellEnd"/>
      <w:r w:rsidR="001C63DA">
        <w:rPr>
          <w:color w:val="000000"/>
        </w:rPr>
        <w:t xml:space="preserve">, </w:t>
      </w:r>
      <w:proofErr w:type="spellStart"/>
      <w:r w:rsidR="001C63DA">
        <w:rPr>
          <w:color w:val="000000"/>
        </w:rPr>
        <w:t>UGYFBV.CSRD_KOD</w:t>
      </w:r>
      <w:proofErr w:type="spellEnd"/>
      <w:r w:rsidR="001C63DA">
        <w:rPr>
          <w:color w:val="000000"/>
        </w:rPr>
        <w:t xml:space="preserve"> és </w:t>
      </w:r>
      <w:proofErr w:type="spellStart"/>
      <w:r w:rsidR="001C63DA">
        <w:rPr>
          <w:color w:val="000000"/>
        </w:rPr>
        <w:t>UGYFKV.CSRD_KOD</w:t>
      </w:r>
      <w:proofErr w:type="spellEnd"/>
      <w:del w:id="399" w:author="MNB" w:date="2023-11-03T11:08:00Z">
        <w:r w:rsidR="00386689">
          <w:rPr>
            <w:color w:val="000000"/>
          </w:rPr>
          <w:delText>.</w:delText>
        </w:r>
      </w:del>
      <w:ins w:id="400" w:author="MNB" w:date="2023-11-03T11:08:00Z">
        <w:r w:rsidR="00B163FA">
          <w:rPr>
            <w:color w:val="000000"/>
          </w:rPr>
          <w:t xml:space="preserve"> (utóbbi két mező esetén csak akkor jelentendő a mező tényleges tartalmának megvizsgálása nélkül ’N’ érték, ha nincs az ügyfélnek hitele az adatszolgáltatónál)</w:t>
        </w:r>
        <w:r w:rsidR="00386689">
          <w:rPr>
            <w:color w:val="000000"/>
          </w:rPr>
          <w:t>.</w:t>
        </w:r>
      </w:ins>
      <w:r w:rsidR="00386689">
        <w:rPr>
          <w:color w:val="000000"/>
        </w:rPr>
        <w:t xml:space="preserve"> Az </w:t>
      </w:r>
      <w:proofErr w:type="spellStart"/>
      <w:r w:rsidR="00386689">
        <w:rPr>
          <w:color w:val="000000"/>
        </w:rPr>
        <w:t>INST_UGYF.UGYF_EGYETEML_KOD</w:t>
      </w:r>
      <w:proofErr w:type="spellEnd"/>
      <w:r w:rsidR="00386689">
        <w:rPr>
          <w:color w:val="000000"/>
        </w:rPr>
        <w:t xml:space="preserve">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 xml:space="preserve">z </w:t>
      </w:r>
      <w:proofErr w:type="spellStart"/>
      <w:r>
        <w:rPr>
          <w:rFonts w:asciiTheme="minorHAnsi" w:hAnsiTheme="minorHAnsi" w:cstheme="minorHAnsi"/>
        </w:rPr>
        <w:t>INSTN</w:t>
      </w:r>
      <w:proofErr w:type="spellEnd"/>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t>„</w:t>
      </w:r>
      <w:r w:rsidR="008E087E" w:rsidRPr="008E087E">
        <w:t xml:space="preserve">Minősítő modell (ügyfélminősítési </w:t>
      </w:r>
      <w:proofErr w:type="spellStart"/>
      <w:r w:rsidR="008E087E" w:rsidRPr="008E087E">
        <w:t>tool</w:t>
      </w:r>
      <w:proofErr w:type="spellEnd"/>
      <w:r w:rsidR="008E087E" w:rsidRPr="008E087E">
        <w:t>) megnevezése</w:t>
      </w:r>
      <w:r w:rsidR="008E087E">
        <w:t xml:space="preserve">” </w:t>
      </w:r>
      <w:r w:rsidR="00A73101" w:rsidRPr="006E5A98">
        <w:t xml:space="preserve">mezőben kényszerhitelek esetén megadható az eredeti ügylethez tartozó </w:t>
      </w:r>
      <w:proofErr w:type="spellStart"/>
      <w:r w:rsidR="00A73101" w:rsidRPr="006E5A98">
        <w:t>rating</w:t>
      </w:r>
      <w:proofErr w:type="spellEnd"/>
      <w:r w:rsidR="00A73101" w:rsidRPr="006E5A98">
        <w:t xml:space="preserve"> </w:t>
      </w:r>
      <w:proofErr w:type="spellStart"/>
      <w:r w:rsidR="00A73101" w:rsidRPr="006E5A98">
        <w:t>tool</w:t>
      </w:r>
      <w:proofErr w:type="spellEnd"/>
      <w:r w:rsidR="00A73101" w:rsidRPr="006E5A98">
        <w:t>.</w:t>
      </w:r>
    </w:p>
    <w:p w14:paraId="756B3221" w14:textId="77777777" w:rsidR="00D8643B" w:rsidRPr="00B475EA" w:rsidRDefault="00D8643B" w:rsidP="00D8643B">
      <w:pPr>
        <w:rPr>
          <w:rFonts w:asciiTheme="minorHAnsi" w:hAnsiTheme="minorHAnsi"/>
          <w:b/>
          <w:color w:val="4472C4"/>
          <w:sz w:val="22"/>
          <w:highlight w:val="yellow"/>
        </w:rPr>
      </w:pPr>
      <w:r w:rsidRPr="002D3122">
        <w:rPr>
          <w:rFonts w:asciiTheme="minorHAnsi" w:hAnsiTheme="minorHAnsi" w:cstheme="minorHAnsi"/>
        </w:rPr>
        <w:t xml:space="preserve">Az ügyfelekkel kapcsolatos táblák közül az </w:t>
      </w:r>
      <w:proofErr w:type="spellStart"/>
      <w:r w:rsidRPr="002D3122">
        <w:rPr>
          <w:rFonts w:asciiTheme="minorHAnsi" w:hAnsiTheme="minorHAnsi" w:cstheme="minorHAnsi"/>
        </w:rPr>
        <w:t>UGYFL</w:t>
      </w:r>
      <w:proofErr w:type="spellEnd"/>
      <w:r w:rsidRPr="002D3122">
        <w:rPr>
          <w:rFonts w:asciiTheme="minorHAnsi" w:hAnsiTheme="minorHAnsi" w:cstheme="minorHAnsi"/>
        </w:rPr>
        <w:t>/</w:t>
      </w:r>
      <w:proofErr w:type="spellStart"/>
      <w:r w:rsidRPr="002D3122">
        <w:rPr>
          <w:rFonts w:asciiTheme="minorHAnsi" w:hAnsiTheme="minorHAnsi" w:cstheme="minorHAnsi"/>
        </w:rPr>
        <w:t>UGYFBV</w:t>
      </w:r>
      <w:proofErr w:type="spellEnd"/>
      <w:r w:rsidRPr="002D3122">
        <w:rPr>
          <w:rFonts w:asciiTheme="minorHAnsi" w:hAnsiTheme="minorHAnsi" w:cstheme="minorHAnsi"/>
        </w:rPr>
        <w:t>/</w:t>
      </w:r>
      <w:proofErr w:type="spellStart"/>
      <w:r w:rsidRPr="002D3122">
        <w:rPr>
          <w:rFonts w:asciiTheme="minorHAnsi" w:hAnsiTheme="minorHAnsi" w:cstheme="minorHAnsi"/>
        </w:rPr>
        <w:t>UGYFBVTN</w:t>
      </w:r>
      <w:proofErr w:type="spellEnd"/>
      <w:r w:rsidRPr="002D3122">
        <w:rPr>
          <w:rFonts w:asciiTheme="minorHAnsi" w:hAnsiTheme="minorHAnsi" w:cstheme="minorHAnsi"/>
        </w:rPr>
        <w:t>/</w:t>
      </w:r>
      <w:proofErr w:type="spellStart"/>
      <w:r w:rsidRPr="002D3122">
        <w:rPr>
          <w:rFonts w:asciiTheme="minorHAnsi" w:hAnsiTheme="minorHAnsi" w:cstheme="minorHAnsi"/>
        </w:rPr>
        <w:t>UGYFKV</w:t>
      </w:r>
      <w:proofErr w:type="spellEnd"/>
      <w:r w:rsidRPr="002D3122">
        <w:rPr>
          <w:rFonts w:asciiTheme="minorHAnsi" w:hAnsiTheme="minorHAnsi" w:cstheme="minorHAnsi"/>
        </w:rPr>
        <w:t xml:space="preserve"> táblák töltése kötelező. </w:t>
      </w:r>
      <w:r>
        <w:rPr>
          <w:rFonts w:asciiTheme="minorHAnsi" w:hAnsiTheme="minorHAnsi" w:cstheme="minorHAnsi"/>
        </w:rPr>
        <w:t>„</w:t>
      </w:r>
      <w:r w:rsidRPr="002D3122">
        <w:rPr>
          <w:rFonts w:asciiTheme="minorHAnsi" w:hAnsiTheme="minorHAnsi" w:cstheme="minorHAnsi"/>
        </w:rPr>
        <w:t xml:space="preserve">Az ügyfél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 </w:t>
      </w:r>
      <w:r w:rsidRPr="00FF2F73">
        <w:rPr>
          <w:rFonts w:asciiTheme="minorHAnsi" w:hAnsiTheme="minorHAnsi" w:cstheme="minorHAnsi"/>
        </w:rPr>
        <w:t>az ügyfél, akkor az N érték jelentendő.</w:t>
      </w:r>
    </w:p>
    <w:p w14:paraId="2C6F2110" w14:textId="4EA822B7" w:rsidR="00D8643B" w:rsidRPr="00315769" w:rsidRDefault="00D8643B" w:rsidP="00D8643B">
      <w:pPr>
        <w:rPr>
          <w:ins w:id="401" w:author="MNB" w:date="2023-11-03T11:08:00Z"/>
          <w:rFonts w:asciiTheme="minorHAnsi" w:hAnsiTheme="minorHAnsi" w:cstheme="minorHAnsi"/>
        </w:rPr>
      </w:pPr>
      <w:r w:rsidRPr="00315769">
        <w:rPr>
          <w:rFonts w:asciiTheme="minorHAnsi" w:hAnsiTheme="minorHAnsi" w:cstheme="minorHAnsi"/>
        </w:rPr>
        <w:t xml:space="preserve">Az </w:t>
      </w:r>
      <w:proofErr w:type="spellStart"/>
      <w:r w:rsidRPr="00315769">
        <w:rPr>
          <w:rFonts w:asciiTheme="minorHAnsi" w:hAnsiTheme="minorHAnsi" w:cstheme="minorHAnsi"/>
        </w:rPr>
        <w:t>UGYFM</w:t>
      </w:r>
      <w:proofErr w:type="spellEnd"/>
      <w:r w:rsidRPr="00315769">
        <w:rPr>
          <w:rFonts w:asciiTheme="minorHAnsi" w:hAnsiTheme="minorHAnsi" w:cstheme="minorHAnsi"/>
        </w:rPr>
        <w:t xml:space="preserve"> táblát </w:t>
      </w:r>
      <w:del w:id="402" w:author="MNB" w:date="2023-11-03T11:08:00Z">
        <w:r w:rsidRPr="00E93E90">
          <w:rPr>
            <w:rFonts w:asciiTheme="minorHAnsi" w:hAnsiTheme="minorHAnsi" w:cstheme="minorHAnsi"/>
          </w:rPr>
          <w:delText>abban az esetben kell tölteni</w:delText>
        </w:r>
      </w:del>
      <w:ins w:id="403" w:author="MNB" w:date="2023-11-03T11:08:00Z">
        <w:r w:rsidR="008D0015" w:rsidRPr="00315769">
          <w:rPr>
            <w:rFonts w:asciiTheme="minorHAnsi" w:hAnsiTheme="minorHAnsi" w:cstheme="minorHAnsi"/>
          </w:rPr>
          <w:t>jelenteni kell kényszerhitelek esetén is az adós/adóstárs ügyfelek tekintetében. A</w:t>
        </w:r>
        <w:r w:rsidRPr="00315769">
          <w:rPr>
            <w:rFonts w:asciiTheme="minorHAnsi" w:hAnsiTheme="minorHAnsi" w:cstheme="minorHAnsi"/>
          </w:rPr>
          <w:t>bban az esetben</w:t>
        </w:r>
      </w:ins>
      <w:r w:rsidRPr="00315769">
        <w:rPr>
          <w:rFonts w:asciiTheme="minorHAnsi" w:hAnsiTheme="minorHAnsi" w:cstheme="minorHAnsi"/>
        </w:rPr>
        <w:t xml:space="preserve">, ha </w:t>
      </w:r>
      <w:ins w:id="404" w:author="MNB" w:date="2023-11-03T11:08:00Z">
        <w:r w:rsidR="008D0015" w:rsidRPr="00315769">
          <w:rPr>
            <w:rFonts w:asciiTheme="minorHAnsi" w:hAnsiTheme="minorHAnsi" w:cstheme="minorHAnsi"/>
          </w:rPr>
          <w:t xml:space="preserve">a </w:t>
        </w:r>
      </w:ins>
      <w:r w:rsidRPr="00315769">
        <w:rPr>
          <w:rFonts w:asciiTheme="minorHAnsi" w:hAnsiTheme="minorHAnsi" w:cstheme="minorHAnsi"/>
        </w:rPr>
        <w:t xml:space="preserve">kényszerhitel kitettség típusra </w:t>
      </w:r>
      <w:del w:id="405" w:author="MNB" w:date="2023-11-03T11:08:00Z">
        <w:r w:rsidRPr="00E93E90">
          <w:rPr>
            <w:rFonts w:asciiTheme="minorHAnsi" w:hAnsiTheme="minorHAnsi" w:cstheme="minorHAnsi"/>
          </w:rPr>
          <w:delText>meghatároztak</w:delText>
        </w:r>
      </w:del>
      <w:ins w:id="406" w:author="MNB" w:date="2023-11-03T11:08:00Z">
        <w:r w:rsidR="008D0015" w:rsidRPr="00315769">
          <w:rPr>
            <w:rFonts w:asciiTheme="minorHAnsi" w:hAnsiTheme="minorHAnsi" w:cstheme="minorHAnsi"/>
          </w:rPr>
          <w:t>nem határoztak meg</w:t>
        </w:r>
      </w:ins>
      <w:r w:rsidR="008D0015" w:rsidRPr="00315769">
        <w:rPr>
          <w:rFonts w:asciiTheme="minorHAnsi" w:hAnsiTheme="minorHAnsi" w:cstheme="minorHAnsi"/>
        </w:rPr>
        <w:t xml:space="preserve"> </w:t>
      </w:r>
      <w:r w:rsidRPr="00315769">
        <w:rPr>
          <w:rFonts w:asciiTheme="minorHAnsi" w:hAnsiTheme="minorHAnsi" w:cstheme="minorHAnsi"/>
        </w:rPr>
        <w:t>viselkedési modellt</w:t>
      </w:r>
      <w:ins w:id="407" w:author="MNB" w:date="2023-11-03T11:08:00Z">
        <w:r w:rsidR="008D0015" w:rsidRPr="00315769">
          <w:rPr>
            <w:rFonts w:asciiTheme="minorHAnsi" w:hAnsiTheme="minorHAnsi" w:cstheme="minorHAnsi"/>
          </w:rPr>
          <w:t xml:space="preserve"> és a HITREG-ben csak kényszerhitellel rendelkezik az adott ügyfél, a tábla kötelező mezőit az alábbi értékekkel kell jelenteni: </w:t>
        </w:r>
      </w:ins>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rPr>
          <w:ins w:id="408" w:author="MNB" w:date="2023-11-03T11:08:00Z"/>
        </w:trPr>
        <w:tc>
          <w:tcPr>
            <w:tcW w:w="2354" w:type="dxa"/>
            <w:hideMark/>
          </w:tcPr>
          <w:p w14:paraId="2496695B" w14:textId="77777777" w:rsidR="008D0015" w:rsidRPr="00315769" w:rsidRDefault="008D0015">
            <w:pPr>
              <w:autoSpaceDE w:val="0"/>
              <w:autoSpaceDN w:val="0"/>
              <w:spacing w:after="0" w:line="240" w:lineRule="auto"/>
              <w:rPr>
                <w:ins w:id="409" w:author="MNB" w:date="2023-11-03T11:08:00Z"/>
              </w:rPr>
            </w:pPr>
            <w:proofErr w:type="spellStart"/>
            <w:ins w:id="410" w:author="MNB" w:date="2023-11-03T11:08:00Z">
              <w:r w:rsidRPr="00315769">
                <w:rPr>
                  <w:color w:val="000000"/>
                </w:rPr>
                <w:t>UGYFM.MIN_KOD</w:t>
              </w:r>
              <w:proofErr w:type="spellEnd"/>
            </w:ins>
          </w:p>
        </w:tc>
        <w:tc>
          <w:tcPr>
            <w:tcW w:w="4587" w:type="dxa"/>
          </w:tcPr>
          <w:p w14:paraId="09794721" w14:textId="66CD4E67" w:rsidR="008D0015" w:rsidRPr="00315769" w:rsidRDefault="008D0015">
            <w:pPr>
              <w:autoSpaceDE w:val="0"/>
              <w:autoSpaceDN w:val="0"/>
              <w:spacing w:after="0" w:line="240" w:lineRule="auto"/>
              <w:rPr>
                <w:ins w:id="411" w:author="MNB" w:date="2023-11-03T11:08:00Z"/>
                <w:color w:val="000000"/>
              </w:rPr>
            </w:pPr>
            <w:ins w:id="412" w:author="MNB" w:date="2023-11-03T11:08:00Z">
              <w:r w:rsidRPr="00315769">
                <w:rPr>
                  <w:color w:val="000000"/>
                </w:rPr>
                <w:t>TELJ</w:t>
              </w:r>
            </w:ins>
          </w:p>
        </w:tc>
      </w:tr>
      <w:tr w:rsidR="008D0015" w:rsidRPr="00315769" w14:paraId="24160D82" w14:textId="40AC1BB0" w:rsidTr="00C9650E">
        <w:trPr>
          <w:ins w:id="413" w:author="MNB" w:date="2023-11-03T11:08:00Z"/>
        </w:trPr>
        <w:tc>
          <w:tcPr>
            <w:tcW w:w="2354" w:type="dxa"/>
            <w:hideMark/>
          </w:tcPr>
          <w:p w14:paraId="7A337B81" w14:textId="77777777" w:rsidR="008D0015" w:rsidRPr="00315769" w:rsidRDefault="008D0015">
            <w:pPr>
              <w:autoSpaceDE w:val="0"/>
              <w:autoSpaceDN w:val="0"/>
              <w:spacing w:after="0" w:line="240" w:lineRule="auto"/>
              <w:rPr>
                <w:ins w:id="414" w:author="MNB" w:date="2023-11-03T11:08:00Z"/>
              </w:rPr>
            </w:pPr>
            <w:proofErr w:type="spellStart"/>
            <w:ins w:id="415" w:author="MNB" w:date="2023-11-03T11:08:00Z">
              <w:r w:rsidRPr="00315769">
                <w:rPr>
                  <w:color w:val="000000"/>
                </w:rPr>
                <w:t>UGYFM.DEFAULT_KOD</w:t>
              </w:r>
              <w:proofErr w:type="spellEnd"/>
            </w:ins>
          </w:p>
        </w:tc>
        <w:tc>
          <w:tcPr>
            <w:tcW w:w="4587" w:type="dxa"/>
          </w:tcPr>
          <w:p w14:paraId="25AEF7C6" w14:textId="408C9037" w:rsidR="008D0015" w:rsidRPr="00315769" w:rsidRDefault="00163F66">
            <w:pPr>
              <w:autoSpaceDE w:val="0"/>
              <w:autoSpaceDN w:val="0"/>
              <w:spacing w:after="0" w:line="240" w:lineRule="auto"/>
              <w:rPr>
                <w:ins w:id="416" w:author="MNB" w:date="2023-11-03T11:08:00Z"/>
                <w:color w:val="000000"/>
              </w:rPr>
            </w:pPr>
            <w:ins w:id="417" w:author="MNB" w:date="2023-11-03T11:08:00Z">
              <w:r w:rsidRPr="00315769">
                <w:rPr>
                  <w:color w:val="000000"/>
                </w:rPr>
                <w:t>mivel lehet az ügylet default-os, más instrumentumokhoz hasonlóan töltendő a mező</w:t>
              </w:r>
            </w:ins>
          </w:p>
        </w:tc>
      </w:tr>
    </w:tbl>
    <w:p w14:paraId="2E3DFA7A" w14:textId="77777777" w:rsidR="008D0015" w:rsidRPr="00315769" w:rsidRDefault="008D0015" w:rsidP="008D0015">
      <w:pPr>
        <w:autoSpaceDE w:val="0"/>
        <w:autoSpaceDN w:val="0"/>
        <w:spacing w:after="0" w:line="240" w:lineRule="auto"/>
        <w:rPr>
          <w:ins w:id="418" w:author="MNB" w:date="2023-11-03T11:08:00Z"/>
          <w:rFonts w:cs="Calibri"/>
          <w:sz w:val="22"/>
          <w:szCs w:val="22"/>
        </w:rPr>
      </w:pPr>
      <w:ins w:id="419" w:author="MNB" w:date="2023-11-03T11:08:00Z">
        <w:r w:rsidRPr="00315769">
          <w:rPr>
            <w:sz w:val="19"/>
            <w:szCs w:val="19"/>
          </w:rPr>
          <w:t> </w:t>
        </w:r>
      </w:ins>
    </w:p>
    <w:p w14:paraId="6098C05F" w14:textId="4609213D" w:rsidR="008D0015" w:rsidRPr="002D3122" w:rsidRDefault="00315769" w:rsidP="00D8643B">
      <w:pPr>
        <w:rPr>
          <w:rFonts w:asciiTheme="minorHAnsi" w:hAnsiTheme="minorHAnsi" w:cstheme="minorHAnsi"/>
        </w:rPr>
      </w:pPr>
      <w:ins w:id="420" w:author="MNB" w:date="2023-11-03T11:08:00Z">
        <w:r w:rsidRPr="00315769">
          <w:rPr>
            <w:rFonts w:asciiTheme="minorHAnsi" w:hAnsiTheme="minorHAnsi" w:cstheme="minorHAnsi"/>
          </w:rPr>
          <w:t xml:space="preserve">Az </w:t>
        </w:r>
        <w:proofErr w:type="spellStart"/>
        <w:r w:rsidRPr="00F3207B">
          <w:rPr>
            <w:color w:val="000000"/>
          </w:rPr>
          <w:t>UGYFM.DEFAULT_NAP</w:t>
        </w:r>
        <w:proofErr w:type="spellEnd"/>
        <w:r w:rsidRPr="00315769">
          <w:rPr>
            <w:color w:val="000000"/>
          </w:rPr>
          <w:t xml:space="preserve"> mezőt abban az esetben kell tölteni kényszerhitel esetén, ha az </w:t>
        </w:r>
        <w:proofErr w:type="spellStart"/>
        <w:r w:rsidRPr="00315769">
          <w:rPr>
            <w:color w:val="000000"/>
          </w:rPr>
          <w:t>defaultos</w:t>
        </w:r>
        <w:proofErr w:type="spellEnd"/>
        <w:r w:rsidRPr="00315769">
          <w:rPr>
            <w:color w:val="000000"/>
          </w:rPr>
          <w:t xml:space="preserve"> és ebben az esetben az a dátum jelentendő, </w:t>
        </w:r>
        <w:r w:rsidRPr="00F3207B">
          <w:rPr>
            <w:color w:val="000000"/>
          </w:rPr>
          <w:t xml:space="preserve">amikor a kényszerhitel </w:t>
        </w:r>
        <w:proofErr w:type="spellStart"/>
        <w:r w:rsidRPr="00F3207B">
          <w:rPr>
            <w:color w:val="000000"/>
          </w:rPr>
          <w:t>defaultossá</w:t>
        </w:r>
        <w:proofErr w:type="spellEnd"/>
        <w:r w:rsidRPr="00F3207B">
          <w:rPr>
            <w:color w:val="000000"/>
          </w:rPr>
          <w:t xml:space="preserve"> vált</w:t>
        </w:r>
      </w:ins>
      <w:r w:rsidRPr="00B475EA">
        <w:rPr>
          <w:color w:val="000000"/>
        </w:rPr>
        <w:t>.</w:t>
      </w:r>
    </w:p>
    <w:p w14:paraId="0BE104C4" w14:textId="50C1BB07" w:rsidR="00D8643B" w:rsidRPr="002D3122" w:rsidRDefault="00D8643B" w:rsidP="00D8643B">
      <w:pPr>
        <w:rPr>
          <w:rFonts w:asciiTheme="minorHAnsi" w:hAnsiTheme="minorHAnsi" w:cstheme="minorHAnsi"/>
        </w:rPr>
      </w:pPr>
      <w:r>
        <w:rPr>
          <w:rFonts w:asciiTheme="minorHAnsi" w:hAnsiTheme="minorHAnsi" w:cstheme="minorHAnsi"/>
        </w:rPr>
        <w:t xml:space="preserve">Az </w:t>
      </w:r>
      <w:proofErr w:type="spellStart"/>
      <w:r w:rsidRPr="002D3122">
        <w:rPr>
          <w:rFonts w:asciiTheme="minorHAnsi" w:hAnsiTheme="minorHAnsi" w:cstheme="minorHAnsi"/>
        </w:rPr>
        <w:t>INST_UGYF</w:t>
      </w:r>
      <w:proofErr w:type="spellEnd"/>
      <w:r w:rsidRPr="002D3122">
        <w:rPr>
          <w:rFonts w:asciiTheme="minorHAnsi" w:hAnsiTheme="minorHAnsi" w:cstheme="minorHAnsi"/>
        </w:rPr>
        <w:t xml:space="preserve">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w:t>
      </w:r>
      <w:proofErr w:type="spellStart"/>
      <w:r w:rsidRPr="002D3122">
        <w:rPr>
          <w:rFonts w:asciiTheme="minorHAnsi" w:hAnsiTheme="minorHAnsi" w:cstheme="minorHAnsi"/>
        </w:rPr>
        <w:t>ADOS</w:t>
      </w:r>
      <w:proofErr w:type="spellEnd"/>
      <w:r w:rsidRPr="002D3122">
        <w:rPr>
          <w:rFonts w:asciiTheme="minorHAnsi" w:hAnsiTheme="minorHAnsi" w:cstheme="minorHAnsi"/>
        </w:rPr>
        <w:t xml:space="preserve"> kóddal kell az ügyfeleket megjelölni.</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SZIND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INSTK</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FEDE</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FEDA</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INST_FED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FED_UGYF</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FOLY</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TORL</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ELOT</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HKIV</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HBIR</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ESRB</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INST_KAM</w:t>
      </w:r>
      <w:proofErr w:type="spell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Heading3"/>
        <w:rPr>
          <w:b/>
          <w:bCs w:val="0"/>
        </w:rPr>
      </w:pPr>
      <w:bookmarkStart w:id="421" w:name="_Ref136364511"/>
      <w:bookmarkStart w:id="422" w:name="_Toc149902055"/>
      <w:bookmarkStart w:id="423" w:name="_Toc137118038"/>
      <w:r>
        <w:rPr>
          <w:b/>
          <w:bCs w:val="0"/>
        </w:rPr>
        <w:t>Garanciák és egyéb mérlegen kívüli kötelezettségek jelentési módja</w:t>
      </w:r>
      <w:bookmarkEnd w:id="421"/>
      <w:bookmarkEnd w:id="422"/>
      <w:bookmarkEnd w:id="423"/>
    </w:p>
    <w:p w14:paraId="535F8062" w14:textId="77777777" w:rsidR="00EC2520" w:rsidRPr="00EC2520" w:rsidRDefault="00EC2520" w:rsidP="00EC2520"/>
    <w:p w14:paraId="28A123E3" w14:textId="0694232F" w:rsidR="002941CE" w:rsidRDefault="002941CE" w:rsidP="00A04D59">
      <w:pPr>
        <w:rPr>
          <w:rFonts w:asciiTheme="minorHAnsi" w:hAnsiTheme="minorHAnsi" w:cstheme="minorHAnsi"/>
        </w:rPr>
      </w:pPr>
      <w:r>
        <w:rPr>
          <w:rFonts w:asciiTheme="minorHAnsi" w:hAnsiTheme="minorHAnsi" w:cstheme="minorHAnsi"/>
        </w:rPr>
        <w:t xml:space="preserve">A garanciák és egyéb mérlegen kívüli kötelezettségek elsődlegesen az INSTR táblában kell jelentésre kerüljenek. Amennyiben a garanciához/egyéb mérlegen kívüli kötelezettséghez keretinstrumentum tartozik, szükséges az </w:t>
      </w:r>
      <w:proofErr w:type="spellStart"/>
      <w:r>
        <w:rPr>
          <w:rFonts w:asciiTheme="minorHAnsi" w:hAnsiTheme="minorHAnsi" w:cstheme="minorHAnsi"/>
        </w:rPr>
        <w:t>INSTK</w:t>
      </w:r>
      <w:proofErr w:type="spellEnd"/>
      <w:r>
        <w:rPr>
          <w:rFonts w:asciiTheme="minorHAnsi" w:hAnsiTheme="minorHAnsi" w:cstheme="minorHAnsi"/>
        </w:rPr>
        <w:t xml:space="preserve"> tábla alkalmazása,</w:t>
      </w:r>
      <w:r w:rsidR="009D7802">
        <w:rPr>
          <w:rFonts w:asciiTheme="minorHAnsi" w:hAnsiTheme="minorHAnsi" w:cstheme="minorHAnsi"/>
        </w:rPr>
        <w:t xml:space="preserve"> minden garanciakeret az </w:t>
      </w:r>
      <w:proofErr w:type="spellStart"/>
      <w:r w:rsidR="009D7802">
        <w:rPr>
          <w:rFonts w:asciiTheme="minorHAnsi" w:hAnsiTheme="minorHAnsi" w:cstheme="minorHAnsi"/>
        </w:rPr>
        <w:t>INSTK</w:t>
      </w:r>
      <w:proofErr w:type="spellEnd"/>
      <w:r w:rsidR="009D7802">
        <w:rPr>
          <w:rFonts w:asciiTheme="minorHAnsi" w:hAnsiTheme="minorHAnsi" w:cstheme="minorHAnsi"/>
        </w:rPr>
        <w:t xml:space="preserve">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z INSTR táblán belül garanciakeret nem jelenthető,</w:t>
      </w:r>
      <w:r w:rsidR="009D7802">
        <w:rPr>
          <w:rFonts w:asciiTheme="minorHAnsi" w:hAnsiTheme="minorHAnsi" w:cstheme="minorHAnsi"/>
        </w:rPr>
        <w:t xml:space="preserve"> </w:t>
      </w:r>
      <w:r>
        <w:rPr>
          <w:rFonts w:asciiTheme="minorHAnsi" w:hAnsiTheme="minorHAnsi" w:cstheme="minorHAnsi"/>
        </w:rPr>
        <w:t xml:space="preserve">az </w:t>
      </w:r>
      <w:proofErr w:type="spellStart"/>
      <w:r>
        <w:rPr>
          <w:rFonts w:asciiTheme="minorHAnsi" w:hAnsiTheme="minorHAnsi" w:cstheme="minorHAnsi"/>
        </w:rPr>
        <w:t>INSTR.SZULO_AZON</w:t>
      </w:r>
      <w:proofErr w:type="spellEnd"/>
      <w:r>
        <w:rPr>
          <w:rFonts w:asciiTheme="minorHAnsi" w:hAnsiTheme="minorHAnsi" w:cstheme="minorHAnsi"/>
        </w:rPr>
        <w:t xml:space="preserve"> mező nem alkalmazható</w:t>
      </w:r>
      <w:r w:rsidR="003D53B9">
        <w:rPr>
          <w:rFonts w:asciiTheme="minorHAnsi" w:hAnsiTheme="minorHAnsi" w:cstheme="minorHAnsi"/>
        </w:rPr>
        <w:t xml:space="preserve">, </w:t>
      </w:r>
      <w:r w:rsidR="003D53B9" w:rsidRPr="009D7802">
        <w:rPr>
          <w:rFonts w:asciiTheme="minorHAnsi" w:hAnsiTheme="minorHAnsi" w:cstheme="minorHAnsi"/>
        </w:rPr>
        <w:t>illetve egy INSTR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Ebből következően az INSTR táblában az „Instrumentum összege” a kibocsátott garancia induló összege, mely nem változik.</w:t>
      </w:r>
    </w:p>
    <w:p w14:paraId="4073FF2F" w14:textId="2952467B" w:rsidR="003D53B9" w:rsidRDefault="003D53B9" w:rsidP="003D53B9">
      <w:pPr>
        <w:pStyle w:val="ListParagraph"/>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Paragraph"/>
        <w:numPr>
          <w:ilvl w:val="0"/>
          <w:numId w:val="112"/>
        </w:numPr>
        <w:rPr>
          <w:rFonts w:asciiTheme="minorHAnsi" w:hAnsiTheme="minorHAnsi" w:cstheme="minorHAnsi"/>
        </w:rPr>
      </w:pPr>
      <w:r>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Paragraph"/>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w:t>
      </w:r>
      <w:proofErr w:type="spellStart"/>
      <w:r w:rsidRPr="006E1777">
        <w:rPr>
          <w:rFonts w:asciiTheme="minorHAnsi" w:hAnsiTheme="minorHAnsi" w:cstheme="minorHAnsi"/>
        </w:rPr>
        <w:t>multicurrency</w:t>
      </w:r>
      <w:proofErr w:type="spellEnd"/>
      <w:r w:rsidRPr="006E1777">
        <w:rPr>
          <w:rFonts w:asciiTheme="minorHAnsi" w:hAnsiTheme="minorHAnsi" w:cstheme="minorHAnsi"/>
        </w:rPr>
        <w:t xml:space="preserve"> </w:t>
      </w:r>
      <w:r w:rsidR="00AC3CB6">
        <w:rPr>
          <w:rFonts w:asciiTheme="minorHAnsi" w:hAnsiTheme="minorHAnsi" w:cstheme="minorHAnsi"/>
        </w:rPr>
        <w:t>garancia</w:t>
      </w:r>
      <w:r w:rsidRPr="006E1777">
        <w:rPr>
          <w:rFonts w:asciiTheme="minorHAnsi" w:hAnsiTheme="minorHAnsi" w:cstheme="minorHAnsi"/>
        </w:rPr>
        <w:t xml:space="preserve">keretet nyit, mely alá nyílik a hónap során 300 EUR alkeret és kibocsátásra kerül </w:t>
      </w:r>
      <w:proofErr w:type="spellStart"/>
      <w:r w:rsidRPr="006E1777">
        <w:rPr>
          <w:rFonts w:asciiTheme="minorHAnsi" w:hAnsiTheme="minorHAnsi" w:cstheme="minorHAnsi"/>
        </w:rPr>
        <w:t>abből</w:t>
      </w:r>
      <w:proofErr w:type="spellEnd"/>
      <w:r w:rsidRPr="006E1777">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6044D879" w14:textId="2B0F217E" w:rsidR="00EB43CA" w:rsidRPr="006E1777" w:rsidRDefault="00EB43CA" w:rsidP="00EB43CA">
      <w:pPr>
        <w:rPr>
          <w:rFonts w:asciiTheme="minorHAnsi" w:hAnsiTheme="minorHAnsi" w:cstheme="minorHAnsi"/>
        </w:rPr>
      </w:pPr>
    </w:p>
    <w:p w14:paraId="4430C026" w14:textId="50021D74" w:rsidR="002941CE" w:rsidRDefault="002941CE" w:rsidP="00A04D59">
      <w:pPr>
        <w:rPr>
          <w:rFonts w:asciiTheme="minorHAnsi" w:hAnsiTheme="minorHAnsi" w:cstheme="minorHAnsi"/>
        </w:rPr>
      </w:pPr>
      <w:r>
        <w:rPr>
          <w:rFonts w:asciiTheme="minorHAnsi" w:hAnsiTheme="minorHAnsi" w:cstheme="minorHAnsi"/>
        </w:rPr>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w:t>
      </w:r>
      <w:proofErr w:type="spellStart"/>
      <w:r w:rsidR="00A04D59">
        <w:rPr>
          <w:rFonts w:asciiTheme="minorHAnsi" w:hAnsiTheme="minorHAnsi" w:cstheme="minorHAnsi"/>
        </w:rPr>
        <w:t>INSTK</w:t>
      </w:r>
      <w:proofErr w:type="spellEnd"/>
      <w:r w:rsidR="00A04D59">
        <w:rPr>
          <w:rFonts w:asciiTheme="minorHAnsi" w:hAnsiTheme="minorHAnsi" w:cstheme="minorHAnsi"/>
        </w:rPr>
        <w:t xml:space="preserve"> táblán belül meg kell nyitni a főkeretet és az alkeretet, szülő azonosítóval kapcsolni azokat egymáshoz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táblán belül, majd az alkerethez kapcsolni az INSTR táblában a ténylegesen kibocsátott garanciát.</w:t>
      </w:r>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A lehívott garanciákat, amelyek mérlegtételek lesznek, az INSTR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HITREG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w:t>
      </w:r>
      <w:proofErr w:type="gramStart"/>
      <w:r w:rsidR="0078303A">
        <w:rPr>
          <w:rFonts w:asciiTheme="minorHAnsi" w:hAnsiTheme="minorHAnsi" w:cstheme="minorHAnsi"/>
        </w:rPr>
        <w:t>megszűnik</w:t>
      </w:r>
      <w:proofErr w:type="gramEnd"/>
      <w:r w:rsidR="0078303A">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Pr>
          <w:rFonts w:asciiTheme="minorHAnsi" w:hAnsiTheme="minorHAnsi" w:cstheme="minorHAnsi"/>
        </w:rPr>
        <w:t>INSTM</w:t>
      </w:r>
      <w:proofErr w:type="spellEnd"/>
      <w:r w:rsidR="0078303A">
        <w:rPr>
          <w:rFonts w:asciiTheme="minorHAnsi" w:hAnsiTheme="minorHAnsi" w:cstheme="minorHAnsi"/>
        </w:rPr>
        <w:t xml:space="preserve">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 xml:space="preserve">Amennyiben a főkeret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2D3122">
        <w:rPr>
          <w:rFonts w:asciiTheme="minorHAnsi" w:hAnsiTheme="minorHAnsi" w:cstheme="minorHAnsi"/>
        </w:rPr>
        <w:t>INSTK_AZON</w:t>
      </w:r>
      <w:proofErr w:type="spellEnd"/>
      <w:r w:rsidRPr="002D3122">
        <w:rPr>
          <w:rFonts w:asciiTheme="minorHAnsi" w:hAnsiTheme="minorHAnsi" w:cstheme="minorHAnsi"/>
        </w:rPr>
        <w:t xml:space="preserve"> vagy </w:t>
      </w:r>
      <w:proofErr w:type="spellStart"/>
      <w:r w:rsidRPr="002D3122">
        <w:rPr>
          <w:rFonts w:asciiTheme="minorHAnsi" w:hAnsiTheme="minorHAnsi" w:cstheme="minorHAnsi"/>
        </w:rPr>
        <w:t>SZULO_INSTK</w:t>
      </w:r>
      <w:proofErr w:type="spellEnd"/>
      <w:r w:rsidRPr="002D312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HITREG jelentésben korábban is szereplő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főkeret alá tartozik a garancia keret, a garancia keretet új </w:t>
      </w:r>
      <w:proofErr w:type="spellStart"/>
      <w:r w:rsidRPr="002D3122">
        <w:rPr>
          <w:rFonts w:asciiTheme="minorHAnsi" w:hAnsiTheme="minorHAnsi" w:cstheme="minorHAnsi"/>
        </w:rPr>
        <w:t>INSTK_AZON-nal</w:t>
      </w:r>
      <w:proofErr w:type="spellEnd"/>
      <w:r w:rsidRPr="002D3122">
        <w:rPr>
          <w:rFonts w:asciiTheme="minorHAnsi" w:hAnsiTheme="minorHAnsi" w:cstheme="minorHAnsi"/>
        </w:rPr>
        <w:t xml:space="preserve"> ellátva, a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kerethez </w:t>
      </w:r>
      <w:r w:rsidR="002941CE">
        <w:rPr>
          <w:rFonts w:asciiTheme="minorHAnsi" w:hAnsiTheme="minorHAnsi" w:cstheme="minorHAnsi"/>
        </w:rPr>
        <w:t xml:space="preserve">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Pr>
          <w:rFonts w:asciiTheme="minorHAnsi" w:hAnsiTheme="minorHAnsi" w:cstheme="minorHAnsi"/>
        </w:rPr>
        <w:t xml:space="preserve">, amennyiben az </w:t>
      </w:r>
      <w:proofErr w:type="spellStart"/>
      <w:r w:rsidR="005E45A8">
        <w:rPr>
          <w:rFonts w:asciiTheme="minorHAnsi" w:hAnsiTheme="minorHAnsi" w:cstheme="minorHAnsi"/>
        </w:rPr>
        <w:t>INSTK</w:t>
      </w:r>
      <w:proofErr w:type="spellEnd"/>
      <w:r w:rsidR="005E45A8">
        <w:rPr>
          <w:rFonts w:asciiTheme="minorHAnsi" w:hAnsiTheme="minorHAnsi" w:cstheme="minorHAnsi"/>
        </w:rPr>
        <w:t xml:space="preserve">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INSTR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w:t>
      </w:r>
      <w:r w:rsidR="002941CE" w:rsidRPr="002941CE">
        <w:rPr>
          <w:rFonts w:asciiTheme="minorHAnsi" w:hAnsiTheme="minorHAnsi" w:cstheme="minorHAnsi"/>
        </w:rPr>
        <w:t xml:space="preserve">tábla </w:t>
      </w:r>
      <w:r w:rsidR="002941CE" w:rsidRPr="006E1777">
        <w:rPr>
          <w:rFonts w:asciiTheme="minorHAnsi" w:hAnsiTheme="minorHAnsi" w:cstheme="minorHAnsi"/>
        </w:rPr>
        <w:t>„Még rendelkezésre álló (le nem hívott) hitelkeret” és az INSTR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w:t>
      </w:r>
      <w:proofErr w:type="spellStart"/>
      <w:r>
        <w:rPr>
          <w:rFonts w:asciiTheme="minorHAnsi" w:hAnsiTheme="minorHAnsi" w:cstheme="minorHAnsi"/>
        </w:rPr>
        <w:t>pl</w:t>
      </w:r>
      <w:proofErr w:type="spellEnd"/>
      <w:r>
        <w:rPr>
          <w:rFonts w:asciiTheme="minorHAnsi" w:hAnsiTheme="minorHAnsi" w:cstheme="minorHAnsi"/>
        </w:rPr>
        <w:t xml:space="preserve">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w:t>
      </w:r>
      <w:r w:rsidR="00AA2942">
        <w:rPr>
          <w:rFonts w:asciiTheme="minorHAnsi" w:hAnsiTheme="minorHAnsi" w:cstheme="minorHAnsi"/>
        </w:rPr>
        <w:t>ST</w:t>
      </w:r>
      <w:r>
        <w:rPr>
          <w:rFonts w:asciiTheme="minorHAnsi" w:hAnsiTheme="minorHAnsi" w:cstheme="minorHAnsi"/>
        </w:rPr>
        <w:t>K</w:t>
      </w:r>
      <w:proofErr w:type="spellEnd"/>
      <w:r>
        <w:rPr>
          <w:rFonts w:asciiTheme="minorHAnsi" w:hAnsiTheme="minorHAnsi" w:cstheme="minorHAnsi"/>
        </w:rPr>
        <w:t xml:space="preserve">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INSTR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proofErr w:type="spellStart"/>
      <w:r w:rsidRPr="002D3122">
        <w:rPr>
          <w:rFonts w:asciiTheme="minorHAnsi" w:hAnsiTheme="minorHAnsi" w:cstheme="minorHAnsi"/>
        </w:rPr>
        <w:t>EGYEB_OFFB</w:t>
      </w:r>
      <w:proofErr w:type="spellEnd"/>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t xml:space="preserve">Mind az </w:t>
      </w:r>
      <w:proofErr w:type="spellStart"/>
      <w:r>
        <w:rPr>
          <w:rFonts w:asciiTheme="minorHAnsi" w:hAnsiTheme="minorHAnsi" w:cstheme="minorHAnsi"/>
        </w:rPr>
        <w:t>INSTK</w:t>
      </w:r>
      <w:proofErr w:type="spellEnd"/>
      <w:r>
        <w:rPr>
          <w:rFonts w:asciiTheme="minorHAnsi" w:hAnsiTheme="minorHAnsi" w:cstheme="minorHAnsi"/>
        </w:rPr>
        <w:t>, mind az INSTR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w:t>
      </w:r>
      <w:proofErr w:type="spellStart"/>
      <w:r>
        <w:rPr>
          <w:rFonts w:asciiTheme="minorHAnsi" w:hAnsiTheme="minorHAnsi" w:cstheme="minorHAnsi"/>
        </w:rPr>
        <w:t>NEM_ERT</w:t>
      </w:r>
      <w:proofErr w:type="spellEnd"/>
      <w:r>
        <w:rPr>
          <w:rFonts w:asciiTheme="minorHAnsi" w:hAnsiTheme="minorHAnsi" w:cstheme="minorHAnsi"/>
        </w:rPr>
        <w:t>’, akkor töltendő a „Keret értékvesztésének típusa” mező, amennyiben ’</w:t>
      </w:r>
      <w:proofErr w:type="spellStart"/>
      <w:r>
        <w:rPr>
          <w:rFonts w:asciiTheme="minorHAnsi" w:hAnsiTheme="minorHAnsi" w:cstheme="minorHAnsi"/>
        </w:rPr>
        <w:t>NEM_ERT</w:t>
      </w:r>
      <w:proofErr w:type="spellEnd"/>
      <w:r>
        <w:rPr>
          <w:rFonts w:asciiTheme="minorHAnsi" w:hAnsiTheme="minorHAnsi" w:cstheme="minorHAnsi"/>
        </w:rPr>
        <w: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2348966E"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A garanciák és egyéb mérlegen kívüli elkötelezettségek tekintetében felmerülő garancia-/egyéb díjak %-ban kifejezett mértékét az INSTR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del w:id="424" w:author="MNB" w:date="2023-11-03T11:08:00Z">
        <w:r>
          <w:rPr>
            <w:rFonts w:asciiTheme="minorHAnsi" w:hAnsiTheme="minorHAnsi" w:cstheme="minorHAnsi"/>
          </w:rPr>
          <w:delText xml:space="preserve">. </w:delText>
        </w:r>
      </w:del>
      <w:ins w:id="425" w:author="MNB" w:date="2023-11-03T11:08:00Z">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 xml:space="preserve">Az </w:t>
        </w:r>
        <w:proofErr w:type="spellStart"/>
        <w:r w:rsidR="00771DBA">
          <w:rPr>
            <w:rFonts w:asciiTheme="minorHAnsi" w:hAnsiTheme="minorHAnsi" w:cstheme="minorHAnsi"/>
          </w:rPr>
          <w:t>INSTK</w:t>
        </w:r>
        <w:proofErr w:type="spellEnd"/>
        <w:r w:rsidR="00771DBA">
          <w:rPr>
            <w:rFonts w:asciiTheme="minorHAnsi" w:hAnsiTheme="minorHAnsi" w:cstheme="minorHAnsi"/>
          </w:rPr>
          <w:t xml:space="preserve"> táblában az ott jelentett kerethez kapcsolódó díjak, jutalékok jelentendők ugyanilyen módon, azonban összegben kifejezve.</w:t>
        </w:r>
      </w:ins>
    </w:p>
    <w:p w14:paraId="027A201D" w14:textId="32BFCC88" w:rsidR="001C63DA" w:rsidRDefault="001C63DA" w:rsidP="001C63DA">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 következő mezők kötelező mezők, garanciák és egyéb mérlegen kívüli kötelezettségvállalások esetén ’N’ értékkel töltendők: </w:t>
      </w:r>
      <w:proofErr w:type="spellStart"/>
      <w:r>
        <w:rPr>
          <w:rFonts w:asciiTheme="minorHAnsi" w:hAnsiTheme="minorHAnsi" w:cstheme="minorHAnsi"/>
        </w:rPr>
        <w:t>INSTM.</w:t>
      </w:r>
      <w:r>
        <w:rPr>
          <w:color w:val="000000"/>
        </w:rPr>
        <w:t>TULFIZETES_KOD</w:t>
      </w:r>
      <w:proofErr w:type="spellEnd"/>
      <w:r>
        <w:rPr>
          <w:color w:val="000000"/>
        </w:rPr>
        <w:t xml:space="preserve">, </w:t>
      </w:r>
      <w:proofErr w:type="spellStart"/>
      <w:r>
        <w:rPr>
          <w:color w:val="000000"/>
        </w:rPr>
        <w:t>INSTR.ATSTRUKT_KOD</w:t>
      </w:r>
      <w:proofErr w:type="spellEnd"/>
      <w:r>
        <w:rPr>
          <w:color w:val="000000"/>
        </w:rPr>
        <w:t xml:space="preserve">, </w:t>
      </w:r>
      <w:proofErr w:type="spellStart"/>
      <w:r>
        <w:rPr>
          <w:color w:val="000000"/>
        </w:rPr>
        <w:t>INSTR.UJRATARGY_KOD</w:t>
      </w:r>
      <w:proofErr w:type="spellEnd"/>
      <w:r>
        <w:rPr>
          <w:color w:val="000000"/>
        </w:rPr>
        <w:t xml:space="preserve">, </w:t>
      </w:r>
      <w:proofErr w:type="spellStart"/>
      <w:r>
        <w:rPr>
          <w:color w:val="000000"/>
        </w:rPr>
        <w:t>INSTR.HKIVALT_KOD</w:t>
      </w:r>
      <w:proofErr w:type="spellEnd"/>
      <w:r>
        <w:rPr>
          <w:color w:val="000000"/>
        </w:rPr>
        <w:t xml:space="preserve">, </w:t>
      </w:r>
      <w:proofErr w:type="spellStart"/>
      <w:r>
        <w:rPr>
          <w:color w:val="000000"/>
        </w:rPr>
        <w:t>INSTR.FED_HIT_KOD</w:t>
      </w:r>
      <w:proofErr w:type="spellEnd"/>
      <w:r>
        <w:rPr>
          <w:color w:val="000000"/>
        </w:rPr>
        <w:t xml:space="preserve">, </w:t>
      </w:r>
      <w:proofErr w:type="spellStart"/>
      <w:r>
        <w:rPr>
          <w:color w:val="000000"/>
        </w:rPr>
        <w:t>UGYFBV.CSRD_KOD</w:t>
      </w:r>
      <w:proofErr w:type="spellEnd"/>
      <w:r>
        <w:rPr>
          <w:color w:val="000000"/>
        </w:rPr>
        <w:t xml:space="preserve"> és </w:t>
      </w:r>
      <w:proofErr w:type="spellStart"/>
      <w:r>
        <w:rPr>
          <w:color w:val="000000"/>
        </w:rPr>
        <w:t>UGYFKV.CSRD_KOD</w:t>
      </w:r>
      <w:proofErr w:type="spellEnd"/>
      <w:del w:id="426" w:author="MNB" w:date="2023-11-03T11:08:00Z">
        <w:r>
          <w:rPr>
            <w:color w:val="000000"/>
          </w:rPr>
          <w:delText>.</w:delText>
        </w:r>
      </w:del>
      <w:ins w:id="427" w:author="MNB" w:date="2023-11-03T11:08:00Z">
        <w:r w:rsidR="00BB5C98">
          <w:rPr>
            <w:color w:val="000000"/>
          </w:rPr>
          <w:t xml:space="preserve"> (utóbbi két mező esetén csak akkor jelentendő a mező tényleges tartalmának megvizsgálása nélkül ’N’ érték, ha nincs az ügyfélnek hitele az adatszolgáltatónál)</w:t>
        </w:r>
        <w:r>
          <w:rPr>
            <w:color w:val="000000"/>
          </w:rPr>
          <w:t>.</w:t>
        </w:r>
      </w:ins>
      <w:r>
        <w:rPr>
          <w:color w:val="000000"/>
        </w:rPr>
        <w:t xml:space="preserve"> Az </w:t>
      </w:r>
      <w:proofErr w:type="spellStart"/>
      <w:r>
        <w:rPr>
          <w:color w:val="000000"/>
        </w:rPr>
        <w:t>INST_UGYF.UGYF_EGYETEML_KOD</w:t>
      </w:r>
      <w:proofErr w:type="spellEnd"/>
      <w:r>
        <w:rPr>
          <w:color w:val="000000"/>
        </w:rPr>
        <w:t xml:space="preserve"> mezőben (ami szintén kötelező mező), </w:t>
      </w:r>
      <w:r w:rsidR="005538BD">
        <w:rPr>
          <w:rFonts w:asciiTheme="minorHAnsi" w:hAnsiTheme="minorHAnsi" w:cstheme="minorHAnsi"/>
        </w:rPr>
        <w:t xml:space="preserve">garanciák és egyéb mérlegen kívüli kötelezettségvállalások </w:t>
      </w:r>
      <w:proofErr w:type="spellStart"/>
      <w:r w:rsidR="005538BD">
        <w:rPr>
          <w:rFonts w:asciiTheme="minorHAnsi" w:hAnsiTheme="minorHAnsi" w:cstheme="minorHAnsi"/>
        </w:rPr>
        <w:t>esetén</w:t>
      </w:r>
      <w:r>
        <w:rPr>
          <w:color w:val="000000"/>
        </w:rPr>
        <w:t>’I</w:t>
      </w:r>
      <w:proofErr w:type="spellEnd"/>
      <w:r>
        <w:rPr>
          <w:color w:val="000000"/>
        </w:rPr>
        <w:t>’ érték szerepeltetendő.</w:t>
      </w:r>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w:t>
      </w: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garancia vagy egyéb mérlegen kívüli kötelezettség szerződéseket a </w:t>
      </w:r>
      <w:proofErr w:type="spellStart"/>
      <w:r w:rsidRPr="002D3122">
        <w:rPr>
          <w:rFonts w:asciiTheme="minorHAnsi" w:hAnsiTheme="minorHAnsi" w:cstheme="minorHAnsi"/>
          <w:b/>
          <w:bCs/>
        </w:rPr>
        <w:t>SZIND</w:t>
      </w:r>
      <w:proofErr w:type="spellEnd"/>
      <w:r w:rsidRPr="002D312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hitel szerződés része, akkor a </w:t>
      </w:r>
      <w:proofErr w:type="spellStart"/>
      <w:r w:rsidRPr="002D3122">
        <w:rPr>
          <w:rFonts w:asciiTheme="minorHAnsi" w:hAnsiTheme="minorHAnsi" w:cstheme="minorHAnsi"/>
        </w:rPr>
        <w:t>szindikált</w:t>
      </w:r>
      <w:proofErr w:type="spellEnd"/>
      <w:r w:rsidRPr="002D3122">
        <w:rPr>
          <w:rFonts w:asciiTheme="minorHAnsi" w:hAnsiTheme="minorHAnsi" w:cstheme="minorHAnsi"/>
        </w:rPr>
        <w:t xml:space="preserve"> szerződés azonosító mezőt tölteni </w:t>
      </w:r>
      <w:r>
        <w:rPr>
          <w:rFonts w:asciiTheme="minorHAnsi" w:hAnsiTheme="minorHAnsi" w:cstheme="minorHAnsi"/>
        </w:rPr>
        <w:t xml:space="preserve">szükséges </w:t>
      </w:r>
      <w:r w:rsidRPr="002D3122">
        <w:rPr>
          <w:rFonts w:asciiTheme="minorHAnsi" w:hAnsiTheme="minorHAnsi" w:cstheme="minorHAnsi"/>
        </w:rPr>
        <w:t xml:space="preserve">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vagy az INSTR táblában.</w:t>
      </w:r>
    </w:p>
    <w:p w14:paraId="4093F9CE" w14:textId="4F865830" w:rsidR="00BB3673" w:rsidRPr="002D3122" w:rsidRDefault="00BB3673" w:rsidP="00CB26FA">
      <w:pPr>
        <w:rPr>
          <w:rFonts w:asciiTheme="minorHAnsi" w:hAnsiTheme="minorHAnsi" w:cstheme="minorHAnsi"/>
        </w:rPr>
      </w:pPr>
      <w:r>
        <w:rPr>
          <w:rFonts w:asciiTheme="minorHAnsi" w:hAnsiTheme="minorHAnsi" w:cstheme="minorHAnsi"/>
        </w:rPr>
        <w:t>A HITREG-ben szükséges jelenteni a garancia kedvezményezettjének adószámát</w:t>
      </w:r>
      <w:r w:rsidR="002A4829">
        <w:rPr>
          <w:rFonts w:asciiTheme="minorHAnsi" w:hAnsiTheme="minorHAnsi" w:cstheme="minorHAnsi"/>
        </w:rPr>
        <w:t>, amennyiben rendelkezésre áll</w:t>
      </w:r>
      <w:r>
        <w:rPr>
          <w:rFonts w:asciiTheme="minorHAnsi" w:hAnsiTheme="minorHAnsi" w:cstheme="minorHAnsi"/>
        </w:rPr>
        <w:t xml:space="preserve">. Ezen </w:t>
      </w:r>
      <w:del w:id="428" w:author="MNB" w:date="2023-11-03T11:08:00Z">
        <w:r>
          <w:rPr>
            <w:rFonts w:asciiTheme="minorHAnsi" w:hAnsiTheme="minorHAnsi" w:cstheme="minorHAnsi"/>
          </w:rPr>
          <w:delText>vállalkozások</w:delText>
        </w:r>
      </w:del>
      <w:ins w:id="429" w:author="MNB" w:date="2023-11-03T11:08:00Z">
        <w:r w:rsidR="00513B0D">
          <w:rPr>
            <w:rFonts w:asciiTheme="minorHAnsi" w:hAnsiTheme="minorHAnsi" w:cstheme="minorHAnsi"/>
          </w:rPr>
          <w:t>partnerek</w:t>
        </w:r>
      </w:ins>
      <w:r w:rsidR="00513B0D">
        <w:rPr>
          <w:rFonts w:asciiTheme="minorHAnsi" w:hAnsiTheme="minorHAnsi" w:cstheme="minorHAnsi"/>
        </w:rPr>
        <w:t xml:space="preserve"> </w:t>
      </w:r>
      <w:r>
        <w:rPr>
          <w:rFonts w:asciiTheme="minorHAnsi" w:hAnsiTheme="minorHAnsi" w:cstheme="minorHAnsi"/>
        </w:rPr>
        <w:t xml:space="preserve">esetén az </w:t>
      </w:r>
      <w:proofErr w:type="spellStart"/>
      <w:ins w:id="430" w:author="MNB" w:date="2023-11-03T11:08:00Z">
        <w:r w:rsidR="00513B0D">
          <w:rPr>
            <w:rFonts w:asciiTheme="minorHAnsi" w:hAnsiTheme="minorHAnsi" w:cstheme="minorHAnsi"/>
          </w:rPr>
          <w:t>UGYFL</w:t>
        </w:r>
        <w:proofErr w:type="spellEnd"/>
        <w:r w:rsidR="00513B0D">
          <w:rPr>
            <w:rFonts w:asciiTheme="minorHAnsi" w:hAnsiTheme="minorHAnsi" w:cstheme="minorHAnsi"/>
          </w:rPr>
          <w:t>/</w:t>
        </w:r>
      </w:ins>
      <w:proofErr w:type="spellStart"/>
      <w:r>
        <w:rPr>
          <w:rFonts w:asciiTheme="minorHAnsi" w:hAnsiTheme="minorHAnsi" w:cstheme="minorHAnsi"/>
        </w:rPr>
        <w:t>UGYFBV</w:t>
      </w:r>
      <w:proofErr w:type="spellEnd"/>
      <w:r>
        <w:rPr>
          <w:rFonts w:asciiTheme="minorHAnsi" w:hAnsiTheme="minorHAnsi" w:cstheme="minorHAnsi"/>
        </w:rPr>
        <w:t>/</w:t>
      </w:r>
      <w:proofErr w:type="spellStart"/>
      <w:r>
        <w:rPr>
          <w:rFonts w:asciiTheme="minorHAnsi" w:hAnsiTheme="minorHAnsi" w:cstheme="minorHAnsi"/>
        </w:rPr>
        <w:t>UGYFKV</w:t>
      </w:r>
      <w:proofErr w:type="spellEnd"/>
      <w:r>
        <w:rPr>
          <w:rFonts w:asciiTheme="minorHAnsi" w:hAnsiTheme="minorHAnsi" w:cstheme="minorHAnsi"/>
        </w:rPr>
        <w:t xml:space="preserve"> táblákban a „</w:t>
      </w:r>
      <w:ins w:id="431" w:author="MNB" w:date="2023-11-03T11:08:00Z">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(DR)</w:t>
        </w:r>
        <w:r w:rsidR="00513B0D">
          <w:rPr>
            <w:rFonts w:asciiTheme="minorHAnsi" w:hAnsiTheme="minorHAnsi" w:cstheme="minorHAnsi"/>
          </w:rPr>
          <w:t xml:space="preserve">”/ </w:t>
        </w:r>
        <w:r>
          <w:rPr>
            <w:rFonts w:asciiTheme="minorHAnsi" w:hAnsiTheme="minorHAnsi" w:cstheme="minorHAnsi"/>
          </w:rPr>
          <w:t>„</w:t>
        </w:r>
      </w:ins>
      <w:r w:rsidRPr="00BB3673">
        <w:rPr>
          <w:rFonts w:asciiTheme="minorHAnsi" w:hAnsiTheme="minorHAnsi" w:cstheme="minorHAnsi"/>
        </w:rPr>
        <w:t>Vállalkozás partnertípus besorolása: adós/adóstárs (DR)</w:t>
      </w:r>
      <w:r>
        <w:rPr>
          <w:rFonts w:asciiTheme="minorHAnsi" w:hAnsiTheme="minorHAnsi" w:cstheme="minorHAnsi"/>
        </w:rPr>
        <w:t xml:space="preserve">” és </w:t>
      </w:r>
      <w:ins w:id="432" w:author="MNB" w:date="2023-11-03T11:08:00Z">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ins>
      <w:r>
        <w:rPr>
          <w:rFonts w:asciiTheme="minorHAnsi" w:hAnsiTheme="minorHAnsi" w:cstheme="minorHAnsi"/>
        </w:rPr>
        <w:t>„</w:t>
      </w:r>
      <w:r w:rsidRPr="00BB3673">
        <w:rPr>
          <w:rFonts w:asciiTheme="minorHAnsi" w:hAnsiTheme="minorHAnsi" w:cstheme="minorHAnsi"/>
        </w:rPr>
        <w:t>Vállalkozás partnertípus besorolása: fedezetnyújtó (PP)</w:t>
      </w:r>
      <w:r>
        <w:rPr>
          <w:rFonts w:asciiTheme="minorHAnsi" w:hAnsiTheme="minorHAnsi" w:cstheme="minorHAnsi"/>
        </w:rPr>
        <w:t xml:space="preserve">” mezőkben ’N’ értékkel kell </w:t>
      </w:r>
      <w:proofErr w:type="spellStart"/>
      <w:r>
        <w:rPr>
          <w:rFonts w:asciiTheme="minorHAnsi" w:hAnsiTheme="minorHAnsi" w:cstheme="minorHAnsi"/>
        </w:rPr>
        <w:t>flagelni</w:t>
      </w:r>
      <w:proofErr w:type="spellEnd"/>
      <w:r>
        <w:rPr>
          <w:rFonts w:asciiTheme="minorHAnsi" w:hAnsiTheme="minorHAnsi" w:cstheme="minorHAnsi"/>
        </w:rPr>
        <w:t xml:space="preserve">, a </w:t>
      </w:r>
      <w:del w:id="433" w:author="MNB" w:date="2023-11-03T11:08:00Z">
        <w:r>
          <w:rPr>
            <w:rFonts w:asciiTheme="minorHAnsi" w:hAnsiTheme="minorHAnsi" w:cstheme="minorHAnsi"/>
          </w:rPr>
          <w:delText>vállalkozásról</w:delText>
        </w:r>
      </w:del>
      <w:ins w:id="434" w:author="MNB" w:date="2023-11-03T11:08:00Z">
        <w:r w:rsidR="00513B0D">
          <w:rPr>
            <w:rFonts w:asciiTheme="minorHAnsi" w:hAnsiTheme="minorHAnsi" w:cstheme="minorHAnsi"/>
          </w:rPr>
          <w:t>partnerről</w:t>
        </w:r>
      </w:ins>
      <w:r w:rsidR="00513B0D">
        <w:rPr>
          <w:rFonts w:asciiTheme="minorHAnsi" w:hAnsiTheme="minorHAnsi" w:cstheme="minorHAnsi"/>
        </w:rPr>
        <w:t xml:space="preserve"> </w:t>
      </w:r>
      <w:r>
        <w:rPr>
          <w:rFonts w:asciiTheme="minorHAnsi" w:hAnsiTheme="minorHAnsi" w:cstheme="minorHAnsi"/>
        </w:rPr>
        <w:t xml:space="preserve">csak </w:t>
      </w:r>
      <w:del w:id="435" w:author="MNB" w:date="2023-11-03T11:08:00Z">
        <w:r>
          <w:rPr>
            <w:rFonts w:asciiTheme="minorHAnsi" w:hAnsiTheme="minorHAnsi" w:cstheme="minorHAnsi"/>
          </w:rPr>
          <w:delText>az adószámot</w:delText>
        </w:r>
      </w:del>
      <w:ins w:id="436" w:author="MNB" w:date="2023-11-03T11:08:00Z">
        <w:r>
          <w:rPr>
            <w:rFonts w:asciiTheme="minorHAnsi" w:hAnsiTheme="minorHAnsi" w:cstheme="minorHAnsi"/>
          </w:rPr>
          <w:t xml:space="preserve">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w:t>
        </w:r>
        <w:proofErr w:type="spellStart"/>
        <w:r w:rsidR="00513B0D">
          <w:rPr>
            <w:rFonts w:asciiTheme="minorHAnsi" w:hAnsiTheme="minorHAnsi" w:cstheme="minorHAnsi"/>
          </w:rPr>
          <w:t>UGYFL</w:t>
        </w:r>
        <w:proofErr w:type="spellEnd"/>
        <w:r w:rsidR="00513B0D">
          <w:rPr>
            <w:rFonts w:asciiTheme="minorHAnsi" w:hAnsiTheme="minorHAnsi" w:cstheme="minorHAnsi"/>
          </w:rPr>
          <w:t>)</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w:t>
        </w:r>
        <w:proofErr w:type="spellStart"/>
        <w:r w:rsidR="00513B0D">
          <w:rPr>
            <w:rFonts w:asciiTheme="minorHAnsi" w:hAnsiTheme="minorHAnsi" w:cstheme="minorHAnsi"/>
          </w:rPr>
          <w:t>UGYFBV</w:t>
        </w:r>
        <w:proofErr w:type="spellEnd"/>
        <w:r w:rsidR="00513B0D">
          <w:rPr>
            <w:rFonts w:asciiTheme="minorHAnsi" w:hAnsiTheme="minorHAnsi" w:cstheme="minorHAnsi"/>
          </w:rPr>
          <w:t>)</w:t>
        </w:r>
      </w:ins>
      <w:r>
        <w:rPr>
          <w:rFonts w:asciiTheme="minorHAnsi" w:hAnsiTheme="minorHAnsi" w:cstheme="minorHAnsi"/>
        </w:rPr>
        <w:t xml:space="preserve"> kell jelenteni</w:t>
      </w:r>
      <w:del w:id="437" w:author="MNB" w:date="2023-11-03T11:08:00Z">
        <w:r>
          <w:rPr>
            <w:rFonts w:asciiTheme="minorHAnsi" w:hAnsiTheme="minorHAnsi" w:cstheme="minorHAnsi"/>
          </w:rPr>
          <w:delText xml:space="preserve"> (</w:delText>
        </w:r>
      </w:del>
      <w:ins w:id="438" w:author="MNB" w:date="2023-11-03T11:08:00Z">
        <w:r w:rsidR="00513B0D">
          <w:rPr>
            <w:rFonts w:asciiTheme="minorHAnsi" w:hAnsiTheme="minorHAnsi" w:cstheme="minorHAnsi"/>
          </w:rPr>
          <w:t xml:space="preserve">, </w:t>
        </w:r>
      </w:ins>
      <w:r w:rsidR="00513B0D">
        <w:rPr>
          <w:rFonts w:asciiTheme="minorHAnsi" w:hAnsiTheme="minorHAnsi" w:cstheme="minorHAnsi"/>
        </w:rPr>
        <w:t xml:space="preserve">külföldi </w:t>
      </w:r>
      <w:ins w:id="439" w:author="MNB" w:date="2023-11-03T11:08:00Z">
        <w:r w:rsidR="00513B0D">
          <w:rPr>
            <w:rFonts w:asciiTheme="minorHAnsi" w:hAnsiTheme="minorHAnsi" w:cstheme="minorHAnsi"/>
          </w:rPr>
          <w:t xml:space="preserve">partner </w:t>
        </w:r>
      </w:ins>
      <w:r w:rsidR="00513B0D">
        <w:rPr>
          <w:rFonts w:asciiTheme="minorHAnsi" w:hAnsiTheme="minorHAnsi" w:cstheme="minorHAnsi"/>
        </w:rPr>
        <w:t xml:space="preserve">esetén </w:t>
      </w:r>
      <w:del w:id="440" w:author="MNB" w:date="2023-11-03T11:08:00Z">
        <w:r>
          <w:rPr>
            <w:rFonts w:asciiTheme="minorHAnsi" w:hAnsiTheme="minorHAnsi" w:cstheme="minorHAnsi"/>
          </w:rPr>
          <w:delText>az azonosítót), az</w:delText>
        </w:r>
      </w:del>
      <w:ins w:id="441" w:author="MNB" w:date="2023-11-03T11:08:00Z">
        <w:r w:rsidR="00513B0D">
          <w:rPr>
            <w:rFonts w:asciiTheme="minorHAnsi" w:hAnsiTheme="minorHAnsi" w:cstheme="minorHAnsi"/>
          </w:rPr>
          <w:t>(</w:t>
        </w:r>
        <w:proofErr w:type="spellStart"/>
        <w:r w:rsidR="00513B0D">
          <w:rPr>
            <w:rFonts w:asciiTheme="minorHAnsi" w:hAnsiTheme="minorHAnsi" w:cstheme="minorHAnsi"/>
          </w:rPr>
          <w:t>UGYFKV</w:t>
        </w:r>
        <w:proofErr w:type="spellEnd"/>
        <w:r w:rsidR="00513B0D">
          <w:rPr>
            <w:rFonts w:asciiTheme="minorHAnsi" w:hAnsiTheme="minorHAnsi" w:cstheme="minorHAnsi"/>
          </w:rPr>
          <w:t xml:space="preserve">)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z</w:t>
        </w:r>
      </w:ins>
      <w:r>
        <w:rPr>
          <w:rFonts w:asciiTheme="minorHAnsi" w:hAnsiTheme="minorHAnsi" w:cstheme="minorHAnsi"/>
        </w:rPr>
        <w:t xml:space="preserve"> </w:t>
      </w:r>
      <w:proofErr w:type="spellStart"/>
      <w:r>
        <w:rPr>
          <w:rFonts w:asciiTheme="minorHAnsi" w:hAnsiTheme="minorHAnsi" w:cstheme="minorHAnsi"/>
        </w:rPr>
        <w:t>INST_UGYF</w:t>
      </w:r>
      <w:proofErr w:type="spellEnd"/>
      <w:r>
        <w:rPr>
          <w:rFonts w:asciiTheme="minorHAnsi" w:hAnsiTheme="minorHAnsi" w:cstheme="minorHAnsi"/>
        </w:rPr>
        <w:t xml:space="preserve"> táblában az új, ’</w:t>
      </w:r>
      <w:proofErr w:type="spellStart"/>
      <w:r>
        <w:rPr>
          <w:rFonts w:asciiTheme="minorHAnsi" w:hAnsiTheme="minorHAnsi" w:cstheme="minorHAnsi"/>
        </w:rPr>
        <w:t>GAR_KEDV</w:t>
      </w:r>
      <w:proofErr w:type="spellEnd"/>
      <w:r>
        <w:rPr>
          <w:rFonts w:asciiTheme="minorHAnsi" w:hAnsiTheme="minorHAnsi" w:cstheme="minorHAnsi"/>
        </w:rPr>
        <w:t>’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p>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w:t>
      </w:r>
      <w:proofErr w:type="spellStart"/>
      <w:r w:rsidRPr="002D3122">
        <w:rPr>
          <w:rFonts w:asciiTheme="minorHAnsi" w:hAnsiTheme="minorHAnsi" w:cstheme="minorHAnsi"/>
        </w:rPr>
        <w:t>EGYEB_OFFB</w:t>
      </w:r>
      <w:proofErr w:type="spellEnd"/>
      <w:r w:rsidRPr="002D3122">
        <w:rPr>
          <w:rFonts w:asciiTheme="minorHAnsi" w:hAnsiTheme="minorHAnsi" w:cstheme="minorHAnsi"/>
        </w:rPr>
        <w:t xml:space="preserve"> instrumentumokhoz nem szükséges az alábbi táblákat tölteni: </w:t>
      </w:r>
      <w:proofErr w:type="spellStart"/>
      <w:r w:rsidRPr="002D3122">
        <w:rPr>
          <w:rFonts w:asciiTheme="minorHAnsi" w:hAnsiTheme="minorHAnsi" w:cstheme="minorHAnsi"/>
        </w:rPr>
        <w:t>FOLY</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TORL</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ELOT</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HKIV</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HBIR</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ESRB</w:t>
      </w:r>
      <w:proofErr w:type="spellEnd"/>
      <w:r w:rsidRPr="002D3122">
        <w:rPr>
          <w:rFonts w:asciiTheme="minorHAnsi" w:hAnsiTheme="minorHAnsi" w:cstheme="minorHAnsi"/>
        </w:rPr>
        <w:t xml:space="preserve">, </w:t>
      </w:r>
      <w:proofErr w:type="spellStart"/>
      <w:r w:rsidR="00CB26FA">
        <w:rPr>
          <w:rFonts w:asciiTheme="minorHAnsi" w:hAnsiTheme="minorHAnsi" w:cstheme="minorHAnsi"/>
        </w:rPr>
        <w:t>KESD</w:t>
      </w:r>
      <w:proofErr w:type="spellEnd"/>
      <w:r w:rsidR="00CB26FA">
        <w:rPr>
          <w:rFonts w:asciiTheme="minorHAnsi" w:hAnsiTheme="minorHAnsi" w:cstheme="minorHAnsi"/>
        </w:rPr>
        <w:t xml:space="preserve">, </w:t>
      </w:r>
      <w:proofErr w:type="spellStart"/>
      <w:r w:rsidRPr="002D3122">
        <w:rPr>
          <w:rFonts w:asciiTheme="minorHAnsi" w:hAnsiTheme="minorHAnsi" w:cstheme="minorHAnsi"/>
        </w:rPr>
        <w:t>INST_</w:t>
      </w:r>
      <w:proofErr w:type="gramStart"/>
      <w:r w:rsidRPr="002D3122">
        <w:rPr>
          <w:rFonts w:asciiTheme="minorHAnsi" w:hAnsiTheme="minorHAnsi" w:cstheme="minorHAnsi"/>
        </w:rPr>
        <w:t>KAM</w:t>
      </w:r>
      <w:proofErr w:type="spellEnd"/>
      <w:r w:rsidR="003909DB" w:rsidRPr="003909DB">
        <w:rPr>
          <w:rFonts w:asciiTheme="minorHAnsi" w:hAnsiTheme="minorHAnsi" w:cstheme="minorHAnsi"/>
        </w:rPr>
        <w:t xml:space="preserve"> </w:t>
      </w:r>
      <w:r w:rsidR="003909DB">
        <w:rPr>
          <w:rFonts w:asciiTheme="minorHAnsi" w:hAnsiTheme="minorHAnsi" w:cstheme="minorHAnsi"/>
        </w:rPr>
        <w:t>,</w:t>
      </w:r>
      <w:proofErr w:type="gram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ins w:id="442" w:author="MNB" w:date="2023-11-03T11:08:00Z"/>
          <w:rFonts w:asciiTheme="minorHAnsi" w:hAnsiTheme="minorHAnsi" w:cstheme="minorHAnsi"/>
        </w:rPr>
      </w:pPr>
      <w:ins w:id="443" w:author="MNB" w:date="2023-11-03T11:08:00Z">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ins>
    </w:p>
    <w:p w14:paraId="764E494E" w14:textId="386CC463" w:rsidR="00CF052D" w:rsidRPr="006C72EB" w:rsidRDefault="00CF052D" w:rsidP="00484F64">
      <w:pPr>
        <w:pStyle w:val="Heading1"/>
        <w:rPr>
          <w:rFonts w:asciiTheme="minorHAnsi" w:hAnsiTheme="minorHAnsi" w:cstheme="minorHAnsi"/>
          <w:sz w:val="20"/>
          <w:szCs w:val="20"/>
        </w:rPr>
      </w:pPr>
      <w:bookmarkStart w:id="444" w:name="_Toc64967427"/>
      <w:bookmarkStart w:id="445" w:name="_Toc149902056"/>
      <w:bookmarkStart w:id="446" w:name="_Toc137118039"/>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táblára vonatkozó kitöltési előírások</w:t>
      </w:r>
      <w:bookmarkEnd w:id="444"/>
      <w:bookmarkEnd w:id="445"/>
      <w:bookmarkEnd w:id="446"/>
    </w:p>
    <w:p w14:paraId="33DF88F8" w14:textId="25E1ED72" w:rsidR="00CF052D" w:rsidRPr="006C72EB" w:rsidRDefault="00CF052D" w:rsidP="00484F64">
      <w:pPr>
        <w:pStyle w:val="Heading2"/>
        <w:rPr>
          <w:rFonts w:asciiTheme="minorHAnsi" w:hAnsiTheme="minorHAnsi" w:cstheme="minorHAnsi"/>
          <w:sz w:val="20"/>
          <w:szCs w:val="20"/>
        </w:rPr>
      </w:pPr>
      <w:bookmarkStart w:id="447" w:name="_Toc64967428"/>
      <w:bookmarkStart w:id="448" w:name="_Toc149902057"/>
      <w:bookmarkStart w:id="449" w:name="_Toc137118040"/>
      <w:r w:rsidRPr="006C72EB">
        <w:rPr>
          <w:rFonts w:asciiTheme="minorHAnsi" w:hAnsiTheme="minorHAnsi" w:cstheme="minorHAnsi"/>
          <w:sz w:val="20"/>
          <w:szCs w:val="20"/>
        </w:rPr>
        <w:t>Általános előírások</w:t>
      </w:r>
      <w:bookmarkEnd w:id="447"/>
      <w:bookmarkEnd w:id="448"/>
      <w:bookmarkEnd w:id="449"/>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6C72EB">
        <w:rPr>
          <w:rFonts w:asciiTheme="minorHAnsi" w:hAnsiTheme="minorHAnsi" w:cstheme="minorHAnsi"/>
        </w:rPr>
        <w:t>ERKT</w:t>
      </w:r>
      <w:proofErr w:type="spellEnd"/>
      <w:r w:rsidRPr="006C72EB">
        <w:rPr>
          <w:rFonts w:asciiTheme="minorHAnsi" w:hAnsiTheme="minorHAnsi" w:cstheme="minorHAnsi"/>
        </w:rPr>
        <w:t>/2016/14 ajánlás módosításáról (</w:t>
      </w:r>
      <w:proofErr w:type="spellStart"/>
      <w:r w:rsidRPr="006C72EB">
        <w:rPr>
          <w:rFonts w:asciiTheme="minorHAnsi" w:hAnsiTheme="minorHAnsi" w:cstheme="minorHAnsi"/>
        </w:rPr>
        <w:t>ERKT</w:t>
      </w:r>
      <w:proofErr w:type="spellEnd"/>
      <w:r w:rsidRPr="006C72EB">
        <w:rPr>
          <w:rFonts w:asciiTheme="minorHAnsi" w:hAnsiTheme="minorHAnsi" w:cstheme="minorHAnsi"/>
        </w:rPr>
        <w:t xml:space="preserve">/2019/3), a (továbbiakban: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szerinti hitelkockázati, fedezeti és egyéb kiegészítő adatokat kell kimutatni. </w:t>
      </w:r>
    </w:p>
    <w:p w14:paraId="1E4254D7" w14:textId="77777777" w:rsidR="00CF052D" w:rsidRPr="006C72EB" w:rsidRDefault="00CF052D" w:rsidP="00A251F5">
      <w:pPr>
        <w:pStyle w:val="BodyText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tábla tekintetében alkalmazandó definíciók az alábbiak:</w:t>
      </w:r>
    </w:p>
    <w:p w14:paraId="0F14AEC6"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31C08348" w14:textId="6FF20380" w:rsidR="00CF052D" w:rsidRPr="006C72EB" w:rsidRDefault="00CF052D" w:rsidP="00A251F5">
      <w:pPr>
        <w:pStyle w:val="BodyText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450" w:name="_Hlk143083565"/>
      <w:del w:id="451" w:author="MNB" w:date="2023-11-03T11:08:00Z">
        <w:r w:rsidRPr="006C72EB">
          <w:rPr>
            <w:rFonts w:asciiTheme="minorHAnsi" w:hAnsiTheme="minorHAnsi" w:cstheme="minorHAnsi"/>
            <w:color w:val="000000"/>
            <w:sz w:val="20"/>
          </w:rPr>
          <w:delText xml:space="preserve">Minden lakáscélra rendelkezésre álló ingatlan (családi ház; társasházi lakás; sorház; ikerház; tanya; birtokközpont, ha azon lakóingatlan van; üdülő; építési telek), akár létező, akár fejlesztés alatt áll, amelyet természetes személy megszerzett, felépített vagy felújított, ideértve a </w:delText>
        </w:r>
        <w:r w:rsidR="00B41D07">
          <w:rPr>
            <w:rFonts w:asciiTheme="minorHAnsi" w:hAnsiTheme="minorHAnsi" w:cstheme="minorHAnsi"/>
            <w:color w:val="000000"/>
            <w:sz w:val="20"/>
            <w:lang w:val="hu-HU"/>
          </w:rPr>
          <w:delText xml:space="preserve">természetes személy által </w:delText>
        </w:r>
        <w:r w:rsidRPr="006C72EB">
          <w:rPr>
            <w:rFonts w:asciiTheme="minorHAnsi" w:hAnsiTheme="minorHAnsi" w:cstheme="minorHAnsi"/>
            <w:color w:val="000000"/>
            <w:sz w:val="20"/>
          </w:rPr>
          <w:delText>bérbeadásra vásárolt ingatlanokat is.</w:delText>
        </w:r>
      </w:del>
      <w:ins w:id="452" w:author="MNB" w:date="2023-11-03T11:08:00Z">
        <w:r w:rsidR="002C5F21" w:rsidRPr="00F3207B">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ins>
      <w:r w:rsidRPr="006C72EB">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bookmarkEnd w:id="450"/>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BodyText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744562BE" w14:textId="77777777" w:rsidR="00CF052D" w:rsidRPr="006C72EB" w:rsidRDefault="00CF052D" w:rsidP="00A251F5">
      <w:pPr>
        <w:autoSpaceDE w:val="0"/>
        <w:autoSpaceDN w:val="0"/>
        <w:adjustRightInd w:val="0"/>
        <w:spacing w:after="0"/>
        <w:rPr>
          <w:rFonts w:asciiTheme="minorHAnsi" w:hAnsiTheme="minorHAnsi" w:cstheme="minorHAnsi"/>
          <w:color w:val="000000"/>
        </w:rPr>
      </w:pPr>
      <w:bookmarkStart w:id="453" w:name="_Hlk143158286"/>
      <w:r w:rsidRPr="006C72EB">
        <w:rPr>
          <w:rFonts w:asciiTheme="minorHAnsi" w:hAnsiTheme="minorHAnsi" w:cstheme="minorHAnsi"/>
          <w:color w:val="000000"/>
        </w:rPr>
        <w:t>Lakó funkcióval rendelkező, de jövedelemtermelő ingatlanfedezetként bevont ingatlan nem jelenthető ’ING_</w:t>
      </w:r>
      <w:proofErr w:type="spellStart"/>
      <w:r w:rsidRPr="006C72EB">
        <w:rPr>
          <w:rFonts w:asciiTheme="minorHAnsi" w:hAnsiTheme="minorHAnsi" w:cstheme="minorHAnsi"/>
          <w:color w:val="000000"/>
        </w:rPr>
        <w:t>LAKO</w:t>
      </w:r>
      <w:proofErr w:type="spellEnd"/>
      <w:r w:rsidRPr="006C72EB">
        <w:rPr>
          <w:rFonts w:asciiTheme="minorHAnsi" w:hAnsiTheme="minorHAnsi" w:cstheme="minorHAnsi"/>
          <w:color w:val="000000"/>
        </w:rPr>
        <w:t>’-</w:t>
      </w:r>
      <w:proofErr w:type="spellStart"/>
      <w:r w:rsidRPr="006C72EB">
        <w:rPr>
          <w:rFonts w:asciiTheme="minorHAnsi" w:hAnsiTheme="minorHAnsi" w:cstheme="minorHAnsi"/>
          <w:color w:val="000000"/>
        </w:rPr>
        <w:t>nak</w:t>
      </w:r>
      <w:proofErr w:type="spellEnd"/>
      <w:r w:rsidRPr="006C72EB">
        <w:rPr>
          <w:rFonts w:asciiTheme="minorHAnsi" w:hAnsiTheme="minorHAnsi" w:cstheme="minorHAnsi"/>
          <w:color w:val="000000"/>
        </w:rPr>
        <w:t xml:space="preserve">, hanem </w:t>
      </w:r>
      <w:bookmarkStart w:id="454" w:name="_Hlk64281823"/>
      <w:r w:rsidRPr="006C72EB">
        <w:rPr>
          <w:rFonts w:asciiTheme="minorHAnsi" w:hAnsiTheme="minorHAnsi" w:cstheme="minorHAnsi"/>
          <w:color w:val="000000"/>
        </w:rPr>
        <w:t>’</w:t>
      </w:r>
      <w:proofErr w:type="spellStart"/>
      <w:r w:rsidRPr="006C72EB">
        <w:rPr>
          <w:rFonts w:asciiTheme="minorHAnsi" w:hAnsiTheme="minorHAnsi" w:cstheme="minorHAnsi"/>
          <w:color w:val="000000"/>
        </w:rPr>
        <w:t>ING_KER</w:t>
      </w:r>
      <w:proofErr w:type="spellEnd"/>
      <w:r w:rsidRPr="006C72EB">
        <w:rPr>
          <w:rFonts w:asciiTheme="minorHAnsi" w:hAnsiTheme="minorHAnsi" w:cstheme="minorHAnsi"/>
          <w:color w:val="000000"/>
        </w:rPr>
        <w:t xml:space="preserve">’ kódon kell jelenteni </w:t>
      </w:r>
      <w:bookmarkEnd w:id="454"/>
      <w:r w:rsidRPr="006C72EB">
        <w:rPr>
          <w:rFonts w:asciiTheme="minorHAnsi" w:hAnsiTheme="minorHAnsi" w:cstheme="minorHAnsi"/>
          <w:color w:val="000000"/>
        </w:rPr>
        <w:t>a fedezetek között.</w:t>
      </w:r>
      <w:bookmarkEnd w:id="453"/>
    </w:p>
    <w:p w14:paraId="24E9FB7A" w14:textId="77777777"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6C72EB">
        <w:rPr>
          <w:rFonts w:asciiTheme="minorHAnsi" w:hAnsiTheme="minorHAnsi" w:cstheme="minorHAnsi"/>
          <w:color w:val="000000"/>
        </w:rPr>
        <w:t>UGYFBV</w:t>
      </w:r>
      <w:proofErr w:type="spellEnd"/>
      <w:r w:rsidRPr="006C72EB">
        <w:rPr>
          <w:rFonts w:asciiTheme="minorHAnsi" w:hAnsiTheme="minorHAnsi" w:cstheme="minorHAnsi"/>
          <w:color w:val="000000"/>
        </w:rPr>
        <w:t xml:space="preserve">, </w:t>
      </w:r>
      <w:proofErr w:type="spellStart"/>
      <w:r w:rsidRPr="006C72EB">
        <w:rPr>
          <w:rFonts w:asciiTheme="minorHAnsi" w:hAnsiTheme="minorHAnsi" w:cstheme="minorHAnsi"/>
          <w:color w:val="000000"/>
        </w:rPr>
        <w:t>UGYFBVTN</w:t>
      </w:r>
      <w:proofErr w:type="spellEnd"/>
      <w:r w:rsidRPr="006C72EB">
        <w:rPr>
          <w:rFonts w:asciiTheme="minorHAnsi" w:hAnsiTheme="minorHAnsi" w:cstheme="minorHAnsi"/>
          <w:color w:val="000000"/>
        </w:rPr>
        <w:t xml:space="preserve">, vagy az </w:t>
      </w:r>
      <w:proofErr w:type="spellStart"/>
      <w:r w:rsidRPr="006C72EB">
        <w:rPr>
          <w:rFonts w:asciiTheme="minorHAnsi" w:hAnsiTheme="minorHAnsi" w:cstheme="minorHAnsi"/>
          <w:color w:val="000000"/>
        </w:rPr>
        <w:t>UGYFKV</w:t>
      </w:r>
      <w:proofErr w:type="spellEnd"/>
      <w:r w:rsidRPr="006C72EB">
        <w:rPr>
          <w:rFonts w:asciiTheme="minorHAnsi" w:hAnsiTheme="minorHAnsi" w:cstheme="minorHAnsi"/>
          <w:color w:val="000000"/>
        </w:rPr>
        <w:t xml:space="preserve"> táblában kerül jelentésre).</w:t>
      </w:r>
    </w:p>
    <w:p w14:paraId="0EEA17D1" w14:textId="77777777" w:rsidR="00CF052D" w:rsidRPr="006C72EB" w:rsidRDefault="00CF052D" w:rsidP="00CF052D">
      <w:pPr>
        <w:pStyle w:val="BodyText2"/>
        <w:tabs>
          <w:tab w:val="left" w:pos="284"/>
        </w:tabs>
        <w:rPr>
          <w:rFonts w:asciiTheme="minorHAnsi" w:hAnsiTheme="minorHAnsi" w:cstheme="minorHAnsi"/>
          <w:sz w:val="20"/>
        </w:rPr>
      </w:pPr>
    </w:p>
    <w:p w14:paraId="45A06F3D" w14:textId="77777777" w:rsidR="00CF052D" w:rsidRPr="006C72EB" w:rsidRDefault="00CF052D" w:rsidP="00CF052D">
      <w:pPr>
        <w:pStyle w:val="Heading2"/>
        <w:keepNext/>
        <w:rPr>
          <w:rFonts w:asciiTheme="minorHAnsi" w:hAnsiTheme="minorHAnsi" w:cstheme="minorHAnsi"/>
          <w:sz w:val="20"/>
          <w:szCs w:val="20"/>
        </w:rPr>
      </w:pPr>
      <w:bookmarkStart w:id="455" w:name="_Toc31359939"/>
      <w:bookmarkStart w:id="456" w:name="_Toc64967429"/>
      <w:bookmarkStart w:id="457" w:name="_Toc149902058"/>
      <w:bookmarkStart w:id="458" w:name="_Toc137118041"/>
      <w:r w:rsidRPr="006C72EB">
        <w:rPr>
          <w:rFonts w:asciiTheme="minorHAnsi" w:hAnsiTheme="minorHAnsi" w:cstheme="minorHAnsi"/>
          <w:sz w:val="20"/>
          <w:szCs w:val="20"/>
        </w:rPr>
        <w:t>Az adatok számbavétele</w:t>
      </w:r>
      <w:bookmarkEnd w:id="455"/>
      <w:bookmarkEnd w:id="456"/>
      <w:bookmarkEnd w:id="457"/>
      <w:bookmarkEnd w:id="458"/>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rPr>
        <w:t>forintosítva</w:t>
      </w:r>
      <w:proofErr w:type="spellEnd"/>
      <w:r w:rsidRPr="006C72EB">
        <w:rPr>
          <w:rFonts w:asciiTheme="minorHAnsi" w:hAnsiTheme="minorHAnsi" w:cstheme="minorHAnsi"/>
          <w:color w:val="000000"/>
        </w:rPr>
        <w:t xml:space="preserve">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Heading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459" w:name="_Ref64964416"/>
      <w:bookmarkStart w:id="460" w:name="_Toc64967430"/>
      <w:bookmarkStart w:id="461" w:name="_Toc149902059"/>
      <w:bookmarkStart w:id="462" w:name="_Toc137118042"/>
      <w:r w:rsidRPr="006C72EB">
        <w:rPr>
          <w:rFonts w:asciiTheme="minorHAnsi" w:hAnsiTheme="minorHAnsi" w:cstheme="minorHAnsi"/>
          <w:sz w:val="20"/>
          <w:szCs w:val="20"/>
        </w:rPr>
        <w:t>Jelentési gyakoriság</w:t>
      </w:r>
      <w:bookmarkEnd w:id="459"/>
      <w:bookmarkEnd w:id="460"/>
      <w:bookmarkEnd w:id="461"/>
      <w:bookmarkEnd w:id="462"/>
    </w:p>
    <w:p w14:paraId="07D306DA" w14:textId="77777777" w:rsidR="00CF052D" w:rsidRPr="006C72EB" w:rsidRDefault="00CF052D" w:rsidP="00CF052D">
      <w:pPr>
        <w:pStyle w:val="BodyText2"/>
        <w:tabs>
          <w:tab w:val="left" w:pos="284"/>
        </w:tabs>
        <w:rPr>
          <w:rFonts w:asciiTheme="minorHAnsi" w:hAnsiTheme="minorHAnsi" w:cstheme="minorHAnsi"/>
          <w:sz w:val="20"/>
          <w:lang w:val="hu-HU"/>
        </w:rPr>
      </w:pPr>
    </w:p>
    <w:p w14:paraId="45BA97D6"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Az adatokat instrumentum szinten kell megadni. Ez azt jelenti, hogy minden olyan – INSTR-ben nyitott – instrumentumhoz meg kell adni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-ben szereplő adatokat, amelyek relevánsak az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alapján az alábbiak szerint:</w:t>
      </w:r>
    </w:p>
    <w:p w14:paraId="225FC0E4" w14:textId="77777777" w:rsidR="00CF052D" w:rsidRPr="006C72EB" w:rsidRDefault="00CF052D" w:rsidP="00A251F5">
      <w:pPr>
        <w:numPr>
          <w:ilvl w:val="0"/>
          <w:numId w:val="65"/>
        </w:numPr>
        <w:rPr>
          <w:rFonts w:asciiTheme="minorHAnsi" w:hAnsiTheme="minorHAnsi" w:cstheme="minorHAnsi"/>
        </w:rPr>
      </w:pP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adatok:</w:t>
      </w:r>
      <w:r w:rsidRPr="006C72EB">
        <w:rPr>
          <w:rFonts w:asciiTheme="minorHAnsi" w:hAnsiTheme="minorHAnsi" w:cstheme="minorHAnsi"/>
        </w:rPr>
        <w:t xml:space="preserve"> Jelentendők a belföldi és külföldi háztartási szektorba tartozó természetes személy adós ügyfelek ’</w:t>
      </w:r>
      <w:proofErr w:type="spellStart"/>
      <w:r w:rsidRPr="006C72EB">
        <w:rPr>
          <w:rFonts w:asciiTheme="minorHAnsi" w:hAnsiTheme="minorHAnsi" w:cstheme="minorHAnsi"/>
        </w:rPr>
        <w:t>LAKAS_HIT</w:t>
      </w:r>
      <w:proofErr w:type="spellEnd"/>
      <w:r w:rsidRPr="006C72EB">
        <w:rPr>
          <w:rFonts w:asciiTheme="minorHAnsi" w:hAnsiTheme="minorHAnsi" w:cstheme="minorHAnsi"/>
        </w:rPr>
        <w:t>’ vagy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típusú instrumentumai (ahol a </w:t>
      </w:r>
      <w:proofErr w:type="spellStart"/>
      <w:r w:rsidRPr="006C72EB">
        <w:rPr>
          <w:rFonts w:asciiTheme="minorHAnsi" w:hAnsiTheme="minorHAnsi" w:cstheme="minorHAnsi"/>
        </w:rPr>
        <w:t>INST_UGYF.UGYF_JELLEG_KOD</w:t>
      </w:r>
      <w:proofErr w:type="spellEnd"/>
      <w:r w:rsidRPr="006C72EB">
        <w:rPr>
          <w:rFonts w:asciiTheme="minorHAnsi" w:hAnsiTheme="minorHAnsi" w:cstheme="minorHAnsi"/>
        </w:rPr>
        <w:t xml:space="preserve"> értékei ’TERM’ vagy ’</w:t>
      </w:r>
      <w:proofErr w:type="spellStart"/>
      <w:r w:rsidRPr="006C72EB">
        <w:rPr>
          <w:rFonts w:asciiTheme="minorHAnsi" w:hAnsiTheme="minorHAnsi" w:cstheme="minorHAnsi"/>
        </w:rPr>
        <w:t>TERM_H</w:t>
      </w:r>
      <w:proofErr w:type="spellEnd"/>
      <w:r w:rsidRPr="006C72EB">
        <w:rPr>
          <w:rFonts w:asciiTheme="minorHAnsi" w:hAnsiTheme="minorHAnsi" w:cstheme="minorHAnsi"/>
        </w:rPr>
        <w:t>’), és a kapcsolódó attribútumok, amennyiben az instrumentum lakóingatlannal fedezett</w:t>
      </w:r>
      <w:r w:rsidRPr="006C72EB">
        <w:rPr>
          <w:rFonts w:asciiTheme="minorHAnsi" w:hAnsiTheme="minorHAnsi" w:cstheme="minorHAnsi"/>
          <w:b/>
        </w:rPr>
        <w:t xml:space="preserve"> </w:t>
      </w:r>
      <w:r w:rsidRPr="006C72EB">
        <w:rPr>
          <w:rFonts w:asciiTheme="minorHAnsi" w:hAnsiTheme="minorHAnsi" w:cstheme="minorHAnsi"/>
        </w:rPr>
        <w:t xml:space="preserve">(Azaz a fedezetek között szerepel lakóingatlan – a </w:t>
      </w:r>
      <w:proofErr w:type="spellStart"/>
      <w:r w:rsidRPr="006C72EB">
        <w:rPr>
          <w:rFonts w:asciiTheme="minorHAnsi" w:hAnsiTheme="minorHAnsi" w:cstheme="minorHAnsi"/>
        </w:rPr>
        <w:t>FEDE.FED_TIP_KOD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mezőben lakóingatlan került megadásra - adott instrumentum vonatkozásában: a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mező az alábbi értékeket veszi fel: ’CS_HAZ’,’I_HAZ’,’S_HAZ’,’E_LAKO’,’LAKAS’,’UDULO’,’BEEPITETLEN’). A jelentendő instrumentumok körébe 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lakóingatlannal fedezett instrumentumokra vonatkozó adatok is beleértendők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RRE</w:t>
      </w:r>
      <w:proofErr w:type="spellEnd"/>
      <w:r w:rsidRPr="006C72EB">
        <w:rPr>
          <w:rFonts w:asciiTheme="minorHAnsi" w:hAnsiTheme="minorHAnsi" w:cstheme="minorHAnsi"/>
        </w:rPr>
        <w:t>/mutatók).</w:t>
      </w:r>
    </w:p>
    <w:p w14:paraId="4E779DA1" w14:textId="77777777" w:rsidR="00CF052D" w:rsidRPr="006C72EB" w:rsidRDefault="00CF052D" w:rsidP="00A251F5">
      <w:pPr>
        <w:numPr>
          <w:ilvl w:val="0"/>
          <w:numId w:val="65"/>
        </w:numPr>
        <w:rPr>
          <w:rFonts w:asciiTheme="minorHAnsi" w:hAnsiTheme="minorHAnsi" w:cstheme="minorHAnsi"/>
        </w:rPr>
      </w:pPr>
      <w:bookmarkStart w:id="463" w:name="_Ref64964449"/>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(belföldi, törzsszámmal rendelkező vállalkozások),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és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táblákban szereplő adós ügyfelek olyan instrumentumai, amelyek</w:t>
      </w:r>
      <w:bookmarkEnd w:id="463"/>
      <w:r w:rsidRPr="006C72EB">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464"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KER_JOVTERM</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és a fedezet típus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w:t>
      </w:r>
      <w:bookmarkEnd w:id="464"/>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465"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KER_SAJAT</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6C72EB">
        <w:rPr>
          <w:rFonts w:asciiTheme="minorHAnsi" w:hAnsiTheme="minorHAnsi" w:cstheme="minorHAnsi"/>
        </w:rPr>
        <w:t>ING_IRODA</w:t>
      </w:r>
      <w:proofErr w:type="spellEnd"/>
      <w:r w:rsidRPr="006C72EB">
        <w:rPr>
          <w:rFonts w:asciiTheme="minorHAnsi" w:hAnsiTheme="minorHAnsi" w:cstheme="minorHAnsi"/>
        </w:rPr>
        <w:t>’;</w:t>
      </w:r>
      <w:bookmarkEnd w:id="465"/>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466"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w:t>
      </w:r>
      <w:proofErr w:type="gramStart"/>
      <w:r w:rsidRPr="006C72EB">
        <w:rPr>
          <w:rFonts w:asciiTheme="minorHAnsi" w:hAnsiTheme="minorHAnsi" w:cstheme="minorHAnsi"/>
        </w:rPr>
        <w:t xml:space="preserve">a </w:t>
      </w:r>
      <w:r w:rsidRPr="006C72EB">
        <w:rPr>
          <w:rFonts w:asciiTheme="minorHAnsi" w:hAnsiTheme="minorHAnsi" w:cstheme="minorHAnsi"/>
          <w:b/>
        </w:rPr>
        <w:t xml:space="preserve"> </w:t>
      </w:r>
      <w:proofErr w:type="spellStart"/>
      <w:r w:rsidRPr="006C72EB">
        <w:rPr>
          <w:rFonts w:asciiTheme="minorHAnsi" w:hAnsiTheme="minorHAnsi" w:cstheme="minorHAnsi"/>
          <w:b/>
        </w:rPr>
        <w:t>FEDE.FED</w:t>
      </w:r>
      <w:proofErr w:type="gramEnd"/>
      <w:r w:rsidRPr="006C72EB">
        <w:rPr>
          <w:rFonts w:asciiTheme="minorHAnsi" w:hAnsiTheme="minorHAnsi" w:cstheme="minorHAnsi"/>
          <w:b/>
        </w:rPr>
        <w:t>_TIP_KOD</w:t>
      </w:r>
      <w:proofErr w:type="spellEnd"/>
      <w:r w:rsidRPr="006C72EB">
        <w:rPr>
          <w:rFonts w:asciiTheme="minorHAnsi" w:hAnsiTheme="minorHAnsi" w:cstheme="minorHAnsi"/>
          <w:b/>
        </w:rPr>
        <w:t xml:space="preserve"> </w:t>
      </w:r>
      <w:r w:rsidRPr="006C72EB">
        <w:rPr>
          <w:rFonts w:asciiTheme="minorHAnsi" w:hAnsiTheme="minorHAnsi" w:cstheme="minorHAnsi"/>
        </w:rPr>
        <w:t>mezőben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 ’</w:t>
      </w:r>
      <w:proofErr w:type="spellStart"/>
      <w:r w:rsidRPr="006C72EB">
        <w:rPr>
          <w:rFonts w:asciiTheme="minorHAnsi" w:hAnsiTheme="minorHAnsi" w:cstheme="minorHAnsi"/>
        </w:rPr>
        <w:t>ING_IRODA</w:t>
      </w:r>
      <w:proofErr w:type="spellEnd"/>
      <w:r w:rsidRPr="006C72EB">
        <w:rPr>
          <w:rFonts w:asciiTheme="minorHAnsi" w:hAnsiTheme="minorHAnsi" w:cstheme="minorHAnsi"/>
        </w:rPr>
        <w:t>’ kódérték került megadásra)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CRE</w:t>
      </w:r>
      <w:proofErr w:type="spellEnd"/>
      <w:r w:rsidRPr="006C72EB">
        <w:rPr>
          <w:rFonts w:asciiTheme="minorHAnsi" w:hAnsiTheme="minorHAnsi" w:cstheme="minorHAnsi"/>
        </w:rPr>
        <w:t>/mutatók);</w:t>
      </w:r>
      <w:bookmarkEnd w:id="466"/>
    </w:p>
    <w:p w14:paraId="55C65C0E" w14:textId="6241802C" w:rsidR="00CF052D" w:rsidRDefault="00BD3ACD" w:rsidP="00A251F5">
      <w:pPr>
        <w:pStyle w:val="BodyText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w:t>
      </w:r>
      <w:proofErr w:type="spellStart"/>
      <w:r>
        <w:rPr>
          <w:rFonts w:asciiTheme="minorHAnsi" w:hAnsiTheme="minorHAnsi" w:cstheme="minorHAnsi"/>
          <w:sz w:val="20"/>
          <w:lang w:val="hu-HU"/>
        </w:rPr>
        <w:t>KER</w:t>
      </w:r>
      <w:proofErr w:type="spellEnd"/>
      <w:r>
        <w:rPr>
          <w:rFonts w:asciiTheme="minorHAnsi" w:hAnsiTheme="minorHAnsi" w:cstheme="minorHAnsi"/>
          <w:sz w:val="20"/>
          <w:lang w:val="hu-HU"/>
        </w:rPr>
        <w:t>’ kódérték nem alkalmazható 2021.07.01-jét követő szerződéskötések esetén.</w:t>
      </w:r>
    </w:p>
    <w:p w14:paraId="1D746056" w14:textId="77777777" w:rsidR="00BD3ACD" w:rsidRPr="006C72EB" w:rsidRDefault="00BD3ACD" w:rsidP="00A251F5">
      <w:pPr>
        <w:pStyle w:val="BodyText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BodyText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BodyText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Heading2"/>
        <w:rPr>
          <w:rFonts w:asciiTheme="minorHAnsi" w:hAnsiTheme="minorHAnsi" w:cstheme="minorHAnsi"/>
          <w:sz w:val="20"/>
          <w:szCs w:val="20"/>
        </w:rPr>
      </w:pPr>
      <w:bookmarkStart w:id="467" w:name="_Toc64967431"/>
      <w:bookmarkStart w:id="468" w:name="_Toc149902060"/>
      <w:bookmarkStart w:id="469" w:name="_Toc137118043"/>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67"/>
      <w:bookmarkEnd w:id="468"/>
      <w:bookmarkEnd w:id="469"/>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Heading3"/>
        <w:rPr>
          <w:rFonts w:asciiTheme="minorHAnsi" w:hAnsiTheme="minorHAnsi" w:cstheme="minorHAnsi"/>
          <w:b/>
          <w:szCs w:val="20"/>
        </w:rPr>
      </w:pPr>
      <w:r w:rsidRPr="006C72EB">
        <w:rPr>
          <w:rFonts w:asciiTheme="minorHAnsi" w:hAnsiTheme="minorHAnsi" w:cstheme="minorHAnsi"/>
          <w:b/>
          <w:szCs w:val="20"/>
        </w:rPr>
        <w:t xml:space="preserve"> </w:t>
      </w:r>
      <w:bookmarkStart w:id="470" w:name="_Toc64967432"/>
      <w:bookmarkStart w:id="471" w:name="_Toc149902061"/>
      <w:bookmarkStart w:id="472" w:name="_Toc137118044"/>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táblában használt fogalmak, rövidítések</w:t>
      </w:r>
      <w:bookmarkEnd w:id="470"/>
      <w:bookmarkEnd w:id="471"/>
      <w:bookmarkEnd w:id="472"/>
    </w:p>
    <w:p w14:paraId="572188C0" w14:textId="77777777" w:rsidR="00CF052D" w:rsidRPr="006C72EB" w:rsidRDefault="00CF052D" w:rsidP="00C32852">
      <w:pPr>
        <w:pStyle w:val="ListParagraph"/>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77777777" w:rsidR="00A251F5" w:rsidRPr="006C72EB" w:rsidRDefault="00CF052D" w:rsidP="00A251F5">
      <w:pPr>
        <w:pStyle w:val="Heading4"/>
        <w:rPr>
          <w:rFonts w:asciiTheme="minorHAnsi" w:hAnsiTheme="minorHAnsi" w:cstheme="minorHAnsi"/>
          <w:b/>
          <w:szCs w:val="20"/>
        </w:rPr>
      </w:pPr>
      <w:bookmarkStart w:id="473" w:name="_Toc149902062"/>
      <w:bookmarkStart w:id="474" w:name="_Toc137118045"/>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lakóingatlanhoz kapcsolódó hitelekre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RRE</w:t>
      </w:r>
      <w:proofErr w:type="spellEnd"/>
      <w:r w:rsidRPr="006C72EB">
        <w:rPr>
          <w:rFonts w:asciiTheme="minorHAnsi" w:hAnsiTheme="minorHAnsi" w:cstheme="minorHAnsi"/>
          <w:b/>
          <w:szCs w:val="20"/>
        </w:rPr>
        <w:t>/mutatók)</w:t>
      </w:r>
      <w:bookmarkEnd w:id="473"/>
      <w:bookmarkEnd w:id="474"/>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ESRB.RRE_VAS_CEL_KOD</w:t>
      </w:r>
      <w:proofErr w:type="spellEnd"/>
      <w:r w:rsidRPr="006C72EB">
        <w:rPr>
          <w:rFonts w:asciiTheme="minorHAnsi" w:hAnsiTheme="minorHAnsi" w:cstheme="minorHAnsi"/>
          <w:sz w:val="20"/>
          <w:lang w:val="hu-HU"/>
        </w:rPr>
        <w:t>)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BodyText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hitel-bérleti díj arány (</w:t>
      </w:r>
      <w:proofErr w:type="spellStart"/>
      <w:r w:rsidRPr="006C72EB">
        <w:rPr>
          <w:rFonts w:asciiTheme="minorHAnsi" w:hAnsiTheme="minorHAnsi" w:cstheme="minorHAnsi"/>
          <w:b/>
          <w:sz w:val="20"/>
        </w:rPr>
        <w:t>LTR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25.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BodyText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393BE8D7" w14:textId="77777777" w:rsidR="00CF052D" w:rsidRPr="006C72EB" w:rsidRDefault="00CF052D" w:rsidP="00A251F5">
      <w:pPr>
        <w:numPr>
          <w:ilvl w:val="4"/>
          <w:numId w:val="66"/>
        </w:numPr>
        <w:ind w:left="284" w:hanging="284"/>
        <w:rPr>
          <w:rFonts w:asciiTheme="minorHAnsi" w:hAnsiTheme="minorHAnsi" w:cstheme="minorHAnsi"/>
        </w:rPr>
      </w:pPr>
      <w:r w:rsidRPr="006C72EB">
        <w:rPr>
          <w:rFonts w:asciiTheme="minorHAnsi" w:hAnsiTheme="minorHAnsi" w:cstheme="minorHAnsi"/>
          <w:b/>
        </w:rPr>
        <w:t>Első ingatlan vásárlása-</w:t>
      </w:r>
      <w:proofErr w:type="gramStart"/>
      <w:r w:rsidRPr="006C72EB">
        <w:rPr>
          <w:rFonts w:asciiTheme="minorHAnsi" w:hAnsiTheme="minorHAnsi" w:cstheme="minorHAnsi"/>
          <w:b/>
        </w:rPr>
        <w:t>e?:</w:t>
      </w:r>
      <w:proofErr w:type="gramEnd"/>
      <w:r w:rsidRPr="006C72EB">
        <w:rPr>
          <w:rFonts w:asciiTheme="minorHAnsi" w:hAnsiTheme="minorHAnsi" w:cstheme="minorHAnsi"/>
          <w:b/>
        </w:rPr>
        <w:t xml:space="preserve"> </w:t>
      </w:r>
      <w:bookmarkStart w:id="475" w:name="_Hlk34240326"/>
      <w:r w:rsidRPr="006C72EB">
        <w:rPr>
          <w:rFonts w:asciiTheme="minorHAnsi" w:hAnsiTheme="minorHAnsi" w:cstheme="minorHAnsi"/>
        </w:rPr>
        <w:t>Azon hitelfelvevő (adós, adóstárs) által felvett lakóingatlanhoz kapcsolódó hitel, aki a hitelkérelem benyújtásakor</w:t>
      </w:r>
    </w:p>
    <w:p w14:paraId="4A6055AC" w14:textId="77777777" w:rsidR="00CF052D" w:rsidRPr="006C72EB" w:rsidRDefault="00CF052D" w:rsidP="00A251F5">
      <w:pPr>
        <w:pStyle w:val="ListParagraph"/>
        <w:numPr>
          <w:ilvl w:val="0"/>
          <w:numId w:val="63"/>
        </w:numPr>
        <w:spacing w:after="0"/>
        <w:contextualSpacing w:val="0"/>
        <w:jc w:val="left"/>
        <w:rPr>
          <w:rFonts w:asciiTheme="minorHAnsi" w:eastAsia="Times New Roman" w:hAnsiTheme="minorHAnsi" w:cstheme="minorHAnsi"/>
        </w:rPr>
      </w:pPr>
      <w:r w:rsidRPr="006C72EB">
        <w:rPr>
          <w:rFonts w:asciiTheme="minorHAnsi" w:eastAsia="Times New Roman" w:hAnsiTheme="minorHAnsi" w:cstheme="minorHAnsi"/>
        </w:rPr>
        <w:t xml:space="preserve">nem rendelkezik lakástulajdonnal, vagy </w:t>
      </w:r>
    </w:p>
    <w:p w14:paraId="6CC391F4" w14:textId="77777777" w:rsidR="00CF052D" w:rsidRPr="006C72EB" w:rsidRDefault="00CF052D" w:rsidP="00A251F5">
      <w:pPr>
        <w:pStyle w:val="ListParagraph"/>
        <w:numPr>
          <w:ilvl w:val="0"/>
          <w:numId w:val="63"/>
        </w:numPr>
        <w:spacing w:after="0"/>
        <w:contextualSpacing w:val="0"/>
        <w:jc w:val="left"/>
        <w:rPr>
          <w:rFonts w:asciiTheme="minorHAnsi" w:eastAsia="Times New Roman" w:hAnsiTheme="minorHAnsi" w:cstheme="minorHAnsi"/>
        </w:rPr>
      </w:pPr>
      <w:r w:rsidRPr="006C72EB">
        <w:rPr>
          <w:rFonts w:asciiTheme="minorHAnsi" w:eastAsia="Times New Roman" w:hAnsiTheme="minorHAnsi" w:cstheme="minorHAnsi"/>
        </w:rPr>
        <w:t>lakásban legfeljebb 50 százalékos tulajdoni hányaddal rendelkezik, vagy</w:t>
      </w:r>
    </w:p>
    <w:p w14:paraId="25C3421E" w14:textId="77777777" w:rsidR="00CF052D" w:rsidRPr="006C72EB" w:rsidRDefault="00CF052D" w:rsidP="00A251F5">
      <w:pPr>
        <w:pStyle w:val="ListParagraph"/>
        <w:numPr>
          <w:ilvl w:val="0"/>
          <w:numId w:val="63"/>
        </w:numPr>
        <w:spacing w:after="0"/>
        <w:contextualSpacing w:val="0"/>
        <w:jc w:val="left"/>
        <w:rPr>
          <w:rFonts w:asciiTheme="minorHAnsi" w:eastAsia="Times New Roman" w:hAnsiTheme="minorHAnsi" w:cstheme="minorHAnsi"/>
        </w:rPr>
      </w:pPr>
      <w:r w:rsidRPr="006C72EB">
        <w:rPr>
          <w:rFonts w:asciiTheme="minorHAnsi" w:eastAsia="Times New Roman" w:hAnsiTheme="minorHAnsi" w:cstheme="minorHAnsi"/>
        </w:rPr>
        <w:t>a többi adóstárssal együttesen ugyanazon lakásban legfeljebb 50 százalékos tulajdoni hányaddal rendelkezik, vagy</w:t>
      </w:r>
    </w:p>
    <w:p w14:paraId="4ECC31C5" w14:textId="77777777" w:rsidR="00CF052D" w:rsidRPr="006C72EB" w:rsidRDefault="00CF052D" w:rsidP="00A251F5">
      <w:pPr>
        <w:pStyle w:val="ListParagraph"/>
        <w:numPr>
          <w:ilvl w:val="0"/>
          <w:numId w:val="63"/>
        </w:numPr>
        <w:spacing w:after="130"/>
        <w:ind w:left="714" w:hanging="357"/>
        <w:contextualSpacing w:val="0"/>
        <w:jc w:val="left"/>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gramStart"/>
      <w:r w:rsidRPr="006C72EB">
        <w:rPr>
          <w:rFonts w:asciiTheme="minorHAnsi" w:eastAsia="Times New Roman" w:hAnsiTheme="minorHAnsi" w:cstheme="minorHAnsi"/>
        </w:rPr>
        <w:t>a)-</w:t>
      </w:r>
      <w:proofErr w:type="gramEnd"/>
      <w:r w:rsidRPr="006C72EB">
        <w:rPr>
          <w:rFonts w:asciiTheme="minorHAnsi" w:eastAsia="Times New Roman" w:hAnsiTheme="minorHAnsi" w:cstheme="minorHAnsi"/>
        </w:rPr>
        <w:t>c) pontban foglaltak nem teljesülése esetén kizárólag olyan lakástulajdona van, mely - a tulajdoni hányad mértékétől függetlenül - szerződésen vagy jogszabályon alapuló haszonélvezeti joggal terhelt.</w:t>
      </w:r>
    </w:p>
    <w:bookmarkEnd w:id="475"/>
    <w:p w14:paraId="0A9E273D" w14:textId="77777777" w:rsidR="00CF052D" w:rsidRPr="006C72EB" w:rsidRDefault="00CF052D" w:rsidP="00A251F5">
      <w:pPr>
        <w:pStyle w:val="BodyText2"/>
        <w:spacing w:after="120" w:line="276" w:lineRule="auto"/>
        <w:rPr>
          <w:rFonts w:asciiTheme="minorHAnsi" w:hAnsiTheme="minorHAnsi" w:cstheme="minorHAnsi"/>
          <w:sz w:val="20"/>
        </w:rPr>
      </w:pPr>
      <w:r w:rsidRPr="006C72EB">
        <w:rPr>
          <w:rFonts w:asciiTheme="minorHAnsi" w:hAnsiTheme="minorHAnsi" w:cstheme="minorHAnsi"/>
          <w:sz w:val="20"/>
          <w:lang w:val="hu-HU"/>
        </w:rPr>
        <w:t xml:space="preserve"> A mező kitöltéséhez az adatszolgáltató a hitelfelvevő erre vonatkozó nyilatkozatát is alapul veheti. </w:t>
      </w:r>
    </w:p>
    <w:p w14:paraId="70540C60" w14:textId="77777777"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annak meghatározása, hogy a hitel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6C72EB">
        <w:rPr>
          <w:rFonts w:asciiTheme="minorHAnsi" w:hAnsiTheme="minorHAnsi" w:cstheme="minorHAnsi"/>
          <w:sz w:val="20"/>
          <w:lang w:val="hu-HU"/>
        </w:rPr>
        <w:t>NEM_NYIL</w:t>
      </w:r>
      <w:proofErr w:type="spellEnd"/>
      <w:r w:rsidRPr="006C72EB">
        <w:rPr>
          <w:rFonts w:asciiTheme="minorHAnsi" w:hAnsiTheme="minorHAnsi" w:cstheme="minorHAnsi"/>
          <w:sz w:val="20"/>
          <w:lang w:val="hu-HU"/>
        </w:rPr>
        <w:t>’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77777777" w:rsidR="00CF052D" w:rsidRPr="006C72EB" w:rsidRDefault="00CF052D" w:rsidP="00484F64">
      <w:pPr>
        <w:pStyle w:val="Heading4"/>
        <w:rPr>
          <w:rFonts w:asciiTheme="minorHAnsi" w:hAnsiTheme="minorHAnsi" w:cstheme="minorHAnsi"/>
          <w:b/>
          <w:szCs w:val="20"/>
        </w:rPr>
      </w:pPr>
      <w:bookmarkStart w:id="476" w:name="_Toc149902063"/>
      <w:bookmarkStart w:id="477" w:name="_Toc137118046"/>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kereskedelmi ingatlanok</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CRE</w:t>
      </w:r>
      <w:proofErr w:type="spellEnd"/>
      <w:r w:rsidRPr="006C72EB">
        <w:rPr>
          <w:rFonts w:asciiTheme="minorHAnsi" w:hAnsiTheme="minorHAnsi" w:cstheme="minorHAnsi"/>
          <w:b/>
          <w:szCs w:val="20"/>
        </w:rPr>
        <w:t>/mutatók)</w:t>
      </w:r>
      <w:bookmarkEnd w:id="476"/>
      <w:bookmarkEnd w:id="477"/>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w:t>
      </w:r>
      <w:proofErr w:type="spellStart"/>
      <w:r w:rsidRPr="006C72EB">
        <w:rPr>
          <w:rFonts w:asciiTheme="minorHAnsi" w:hAnsiTheme="minorHAnsi" w:cstheme="minorHAnsi"/>
          <w:b/>
          <w:sz w:val="20"/>
        </w:rPr>
        <w:t>LTV</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7.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w:t>
      </w:r>
      <w:proofErr w:type="spellStart"/>
      <w:r w:rsidRPr="006C72EB">
        <w:rPr>
          <w:rFonts w:asciiTheme="minorHAnsi" w:hAnsiTheme="minorHAnsi" w:cstheme="minorHAnsi"/>
          <w:b/>
          <w:sz w:val="20"/>
        </w:rPr>
        <w:t>LTC</w:t>
      </w:r>
      <w:proofErr w:type="spellEnd"/>
      <w:r w:rsidRPr="006C72EB">
        <w:rPr>
          <w:rFonts w:asciiTheme="minorHAnsi" w:hAnsiTheme="minorHAnsi" w:cstheme="minorHAnsi"/>
          <w:b/>
          <w:sz w:val="20"/>
        </w:rPr>
        <w:t>)</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23.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w:t>
      </w:r>
      <w:proofErr w:type="spellStart"/>
      <w:r w:rsidR="00F97EED" w:rsidRPr="006C72EB">
        <w:rPr>
          <w:rFonts w:asciiTheme="minorHAnsi" w:hAnsiTheme="minorHAnsi" w:cstheme="minorHAnsi"/>
          <w:sz w:val="20"/>
          <w:lang w:val="hu-HU"/>
        </w:rPr>
        <w:t>hard</w:t>
      </w:r>
      <w:proofErr w:type="spellEnd"/>
      <w:r w:rsidR="00F97EED" w:rsidRPr="006C72EB">
        <w:rPr>
          <w:rFonts w:asciiTheme="minorHAnsi" w:hAnsiTheme="minorHAnsi" w:cstheme="minorHAnsi"/>
          <w:sz w:val="20"/>
          <w:lang w:val="hu-HU"/>
        </w:rPr>
        <w:t xml:space="preserve">, mind a </w:t>
      </w:r>
      <w:proofErr w:type="spellStart"/>
      <w:r w:rsidR="00F97EED" w:rsidRPr="006C72EB">
        <w:rPr>
          <w:rFonts w:asciiTheme="minorHAnsi" w:hAnsiTheme="minorHAnsi" w:cstheme="minorHAnsi"/>
          <w:sz w:val="20"/>
          <w:lang w:val="hu-HU"/>
        </w:rPr>
        <w:t>soft</w:t>
      </w:r>
      <w:proofErr w:type="spellEnd"/>
      <w:r w:rsidR="00F97EED" w:rsidRPr="006C72EB">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BodyText2"/>
        <w:numPr>
          <w:ilvl w:val="0"/>
          <w:numId w:val="69"/>
        </w:numPr>
        <w:spacing w:after="120" w:line="276" w:lineRule="auto"/>
        <w:ind w:left="284" w:hanging="284"/>
        <w:rPr>
          <w:rFonts w:asciiTheme="minorHAnsi" w:hAnsiTheme="minorHAnsi" w:cstheme="minorHAnsi"/>
          <w:sz w:val="20"/>
        </w:rPr>
      </w:pPr>
      <w:bookmarkStart w:id="478" w:name="_Hlk64283336"/>
      <w:r w:rsidRPr="006C72EB">
        <w:rPr>
          <w:rFonts w:asciiTheme="minorHAnsi" w:hAnsiTheme="minorHAnsi" w:cstheme="minorHAnsi"/>
          <w:b/>
          <w:sz w:val="20"/>
          <w:lang w:val="hu-HU"/>
        </w:rPr>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w:t>
      </w:r>
    </w:p>
    <w:p w14:paraId="6ED9A5F5" w14:textId="220F976E"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w:t>
      </w:r>
      <w:proofErr w:type="gramStart"/>
      <w:r w:rsidR="003C5A07" w:rsidRPr="006C72EB">
        <w:rPr>
          <w:rFonts w:asciiTheme="minorHAnsi" w:hAnsiTheme="minorHAnsi" w:cstheme="minorHAnsi"/>
        </w:rPr>
        <w:t>összes  bevétel</w:t>
      </w:r>
      <w:proofErr w:type="gramEnd"/>
      <w:r w:rsidR="003C5A07" w:rsidRPr="006C72EB">
        <w:rPr>
          <w:rFonts w:asciiTheme="minorHAnsi" w:hAnsiTheme="minorHAnsi" w:cstheme="minorHAnsi"/>
        </w:rPr>
        <w:t xml:space="preserve">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79" w:name="_Hlk64289773"/>
      <w:r w:rsidRPr="006C72EB">
        <w:rPr>
          <w:rFonts w:asciiTheme="minorHAnsi" w:eastAsia="Times New Roman" w:hAnsiTheme="minorHAnsi" w:cstheme="minorHAnsi"/>
        </w:rPr>
        <w:t>kérjük a mezőben jelenteni.</w:t>
      </w:r>
      <w:bookmarkEnd w:id="479"/>
    </w:p>
    <w:p w14:paraId="4E2CF582" w14:textId="77777777" w:rsidR="00CF052D" w:rsidRPr="006C72EB" w:rsidRDefault="00CF052D" w:rsidP="00A251F5">
      <w:pPr>
        <w:pStyle w:val="BodyText2"/>
        <w:spacing w:after="120" w:line="276" w:lineRule="auto"/>
        <w:rPr>
          <w:rFonts w:asciiTheme="minorHAnsi" w:hAnsiTheme="minorHAnsi" w:cstheme="minorHAnsi"/>
          <w:sz w:val="20"/>
        </w:rPr>
      </w:pPr>
    </w:p>
    <w:p w14:paraId="2DD354DE" w14:textId="7AD33D88" w:rsidR="00CF052D" w:rsidRPr="006C72EB" w:rsidRDefault="00CF052D" w:rsidP="00A251F5">
      <w:pPr>
        <w:pStyle w:val="BodyText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77777777" w:rsidR="00CF052D" w:rsidRPr="006C72EB" w:rsidRDefault="00CF052D" w:rsidP="00A251F5">
      <w:pPr>
        <w:pStyle w:val="BodyText2"/>
        <w:spacing w:after="120" w:line="276" w:lineRule="auto"/>
        <w:ind w:left="284"/>
        <w:rPr>
          <w:rFonts w:asciiTheme="minorHAnsi" w:hAnsiTheme="minorHAnsi" w:cstheme="minorHAnsi"/>
          <w:sz w:val="20"/>
        </w:rPr>
      </w:pPr>
    </w:p>
    <w:p w14:paraId="7E960EF8" w14:textId="2B263630" w:rsidR="00CF052D" w:rsidRPr="006C72EB" w:rsidRDefault="00CF052D" w:rsidP="00A251F5">
      <w:pPr>
        <w:pStyle w:val="BodyText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3228C4F1" w:rsidR="00CF052D" w:rsidRPr="006C72EB" w:rsidRDefault="00CF052D" w:rsidP="00A251F5">
      <w:pPr>
        <w:pStyle w:val="BodyText2"/>
        <w:spacing w:after="120" w:line="276" w:lineRule="auto"/>
        <w:ind w:left="142" w:hanging="142"/>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adósságszolgálat hitelnyújtáskori értéke, azaz a kereskedelmi ingatlannal, vagy ingatlanokkal fedezett hitel(</w:t>
      </w:r>
      <w:proofErr w:type="spellStart"/>
      <w:r w:rsidRPr="006C72EB">
        <w:rPr>
          <w:rFonts w:asciiTheme="minorHAnsi" w:hAnsiTheme="minorHAnsi" w:cstheme="minorHAnsi"/>
          <w:sz w:val="20"/>
          <w:lang w:val="hu-HU"/>
        </w:rPr>
        <w:t>ek</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hez</w:t>
      </w:r>
      <w:proofErr w:type="spellEnd"/>
      <w:r w:rsidRPr="006C72EB">
        <w:rPr>
          <w:rFonts w:asciiTheme="minorHAnsi" w:hAnsiTheme="minorHAnsi" w:cstheme="minorHAnsi"/>
          <w:sz w:val="20"/>
          <w:lang w:val="hu-HU"/>
        </w:rPr>
        <w:t xml:space="preserve">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2887A5B0" w:rsidR="00CF052D" w:rsidRPr="006C72EB" w:rsidRDefault="00A251F5" w:rsidP="00A251F5">
      <w:pPr>
        <w:pStyle w:val="BodyText2"/>
        <w:numPr>
          <w:ilvl w:val="0"/>
          <w:numId w:val="71"/>
        </w:numPr>
        <w:spacing w:after="120" w:line="276" w:lineRule="auto"/>
        <w:ind w:left="0" w:firstLine="0"/>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adósságszolgálat aktuális értéke, azaz a kereskedelmi ingatlannal, vagy ingatlanokkal fedezett hitel(</w:t>
      </w:r>
      <w:proofErr w:type="spellStart"/>
      <w:r w:rsidR="00CF052D" w:rsidRPr="006C72EB">
        <w:rPr>
          <w:rFonts w:asciiTheme="minorHAnsi" w:hAnsiTheme="minorHAnsi" w:cstheme="minorHAnsi"/>
          <w:sz w:val="20"/>
          <w:lang w:val="hu-HU"/>
        </w:rPr>
        <w:t>ek</w:t>
      </w:r>
      <w:proofErr w:type="spellEnd"/>
      <w:r w:rsidR="00CF052D" w:rsidRPr="006C72EB">
        <w:rPr>
          <w:rFonts w:asciiTheme="minorHAnsi" w:hAnsiTheme="minorHAnsi" w:cstheme="minorHAnsi"/>
          <w:sz w:val="20"/>
          <w:lang w:val="hu-HU"/>
        </w:rPr>
        <w:t>)</w:t>
      </w:r>
      <w:proofErr w:type="spellStart"/>
      <w:r w:rsidR="00CF052D" w:rsidRPr="006C72EB">
        <w:rPr>
          <w:rFonts w:asciiTheme="minorHAnsi" w:hAnsiTheme="minorHAnsi" w:cstheme="minorHAnsi"/>
          <w:sz w:val="20"/>
          <w:lang w:val="hu-HU"/>
        </w:rPr>
        <w:t>hez</w:t>
      </w:r>
      <w:proofErr w:type="spellEnd"/>
      <w:r w:rsidR="00CF052D" w:rsidRPr="006C72EB">
        <w:rPr>
          <w:rFonts w:asciiTheme="minorHAnsi" w:hAnsiTheme="minorHAnsi" w:cstheme="minorHAnsi"/>
          <w:sz w:val="20"/>
          <w:lang w:val="hu-HU"/>
        </w:rPr>
        <w:t xml:space="preserve">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251F5">
      <w:pPr>
        <w:pStyle w:val="BodyText2"/>
        <w:spacing w:after="120" w:line="276" w:lineRule="auto"/>
        <w:rPr>
          <w:rFonts w:asciiTheme="minorHAnsi" w:hAnsiTheme="minorHAnsi" w:cstheme="minorHAnsi"/>
          <w:sz w:val="20"/>
        </w:rPr>
      </w:pPr>
      <w:r w:rsidRPr="006C72EB">
        <w:rPr>
          <w:rFonts w:asciiTheme="minorHAnsi" w:hAnsiTheme="minorHAnsi" w:cstheme="minorHAnsi"/>
          <w:b/>
          <w:sz w:val="20"/>
          <w:lang w:val="hu-HU"/>
        </w:rPr>
        <w:t>23.</w:t>
      </w: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 xml:space="preserve">-O): </w:t>
      </w:r>
      <w:r w:rsidRPr="006C72EB">
        <w:rPr>
          <w:rFonts w:asciiTheme="minorHAnsi" w:hAnsiTheme="minorHAnsi" w:cstheme="minorHAnsi"/>
          <w:sz w:val="20"/>
        </w:rPr>
        <w:t xml:space="preserve">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2. szakasz 1. pont (1) bekezdésének 18. pontjában meghatározott, 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VASAR</w:t>
      </w:r>
      <w:proofErr w:type="spellEnd"/>
      <w:r w:rsidRPr="006C72EB">
        <w:rPr>
          <w:rFonts w:asciiTheme="minorHAnsi" w:hAnsiTheme="minorHAnsi" w:cstheme="minorHAnsi"/>
          <w:sz w:val="20"/>
          <w:lang w:val="hu-HU"/>
        </w:rPr>
        <w:t xml:space="preserve">’ kódérték kerül megadásra. </w:t>
      </w:r>
    </w:p>
    <w:p w14:paraId="6CED3D6F" w14:textId="77777777" w:rsidR="00CF052D" w:rsidRPr="006C72EB" w:rsidRDefault="00CF052D" w:rsidP="00A251F5">
      <w:pPr>
        <w:pStyle w:val="BodyText2"/>
        <w:spacing w:after="120" w:line="276" w:lineRule="auto"/>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w:t>
      </w:r>
      <w:proofErr w:type="spellStart"/>
      <w:r w:rsidRPr="006C72EB">
        <w:rPr>
          <w:rFonts w:asciiTheme="minorHAnsi" w:hAnsiTheme="minorHAnsi" w:cstheme="minorHAnsi"/>
          <w:b/>
          <w:sz w:val="20"/>
        </w:rPr>
        <w:t>DSCR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10.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 </w:t>
      </w:r>
    </w:p>
    <w:p w14:paraId="05ACE05B" w14:textId="71C199F7"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BodyText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kamatköltségek aktuális értéke.</w:t>
      </w:r>
      <w:r w:rsidRPr="006C72EB">
        <w:rPr>
          <w:rFonts w:asciiTheme="minorHAnsi" w:hAnsiTheme="minorHAnsi" w:cstheme="minorHAnsi"/>
          <w:sz w:val="20"/>
          <w:lang w:val="hu-HU"/>
        </w:rPr>
        <w:t xml:space="preserve"> Amennyiben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kapcsolódik adott instrumentumhoz (pl. </w:t>
      </w:r>
      <w:proofErr w:type="spellStart"/>
      <w:r w:rsidRPr="006C72EB">
        <w:rPr>
          <w:rFonts w:asciiTheme="minorHAnsi" w:hAnsiTheme="minorHAnsi" w:cstheme="minorHAnsi"/>
          <w:sz w:val="20"/>
          <w:lang w:val="hu-HU"/>
        </w:rPr>
        <w:t>IRS</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hedge</w:t>
      </w:r>
      <w:proofErr w:type="spellEnd"/>
      <w:r w:rsidRPr="006C72EB">
        <w:rPr>
          <w:rFonts w:asciiTheme="minorHAnsi" w:hAnsiTheme="minorHAnsi" w:cstheme="minorHAnsi"/>
          <w:sz w:val="20"/>
          <w:lang w:val="hu-HU"/>
        </w:rPr>
        <w:t xml:space="preserve">) úgy a kamatköltség kalkulációja során a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hatását figyelembevéve jelentendők a kamatok. </w:t>
      </w:r>
    </w:p>
    <w:p w14:paraId="750F2610" w14:textId="2B3C9291" w:rsidR="00CF052D" w:rsidRPr="006C72EB" w:rsidRDefault="00CF052D" w:rsidP="002C1E76">
      <w:pPr>
        <w:pStyle w:val="BodyText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BodyText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A251F5">
      <w:pPr>
        <w:pStyle w:val="BodyText2"/>
        <w:numPr>
          <w:ilvl w:val="0"/>
          <w:numId w:val="78"/>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A251F5">
      <w:pPr>
        <w:pStyle w:val="BodyText2"/>
        <w:numPr>
          <w:ilvl w:val="0"/>
          <w:numId w:val="78"/>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w:t>
      </w:r>
      <w:proofErr w:type="spellStart"/>
      <w:r w:rsidRPr="006C72EB">
        <w:rPr>
          <w:rFonts w:asciiTheme="minorHAnsi" w:hAnsiTheme="minorHAnsi" w:cstheme="minorHAnsi"/>
          <w:sz w:val="20"/>
          <w:lang w:val="hu-HU"/>
        </w:rPr>
        <w:t>best</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effort</w:t>
      </w:r>
      <w:proofErr w:type="spellEnd"/>
      <w:r w:rsidRPr="006C72EB">
        <w:rPr>
          <w:rFonts w:asciiTheme="minorHAnsi" w:hAnsiTheme="minorHAnsi" w:cstheme="minorHAnsi"/>
          <w:sz w:val="20"/>
          <w:lang w:val="hu-HU"/>
        </w:rPr>
        <w:t xml:space="preserve">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A251F5">
      <w:pPr>
        <w:pStyle w:val="BodyText2"/>
        <w:numPr>
          <w:ilvl w:val="0"/>
          <w:numId w:val="78"/>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táblában.   </w:t>
      </w:r>
    </w:p>
    <w:p w14:paraId="4230091D" w14:textId="77777777" w:rsidR="00CF052D" w:rsidRPr="006C72EB" w:rsidRDefault="00CF052D" w:rsidP="0099738F">
      <w:pPr>
        <w:pStyle w:val="ListParagraph"/>
        <w:numPr>
          <w:ilvl w:val="0"/>
          <w:numId w:val="74"/>
        </w:numPr>
        <w:spacing w:after="0"/>
        <w:ind w:left="284" w:hanging="284"/>
        <w:rPr>
          <w:rFonts w:asciiTheme="minorHAnsi" w:hAnsiTheme="minorHAnsi" w:cstheme="minorHAnsi"/>
        </w:rPr>
      </w:pPr>
      <w:bookmarkStart w:id="480"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78"/>
    </w:p>
    <w:p w14:paraId="47DA7979" w14:textId="77777777" w:rsidR="00CF052D" w:rsidRPr="006C72EB" w:rsidRDefault="00CF052D" w:rsidP="00D20788">
      <w:pPr>
        <w:pStyle w:val="ListParagraph"/>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t xml:space="preserve">Az egyes kereskedelmi ingatlan-típusok tekintetében az alábbiak szerint definiált lokációkat javasoljuk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6C72EB">
        <w:rPr>
          <w:rFonts w:asciiTheme="minorHAnsi" w:hAnsiTheme="minorHAnsi" w:cstheme="minorHAnsi"/>
        </w:rPr>
        <w:t>non-</w:t>
      </w:r>
      <w:proofErr w:type="spellStart"/>
      <w:r w:rsidRPr="006C72EB">
        <w:rPr>
          <w:rFonts w:asciiTheme="minorHAnsi" w:hAnsiTheme="minorHAnsi" w:cstheme="minorHAnsi"/>
        </w:rPr>
        <w:t>prime</w:t>
      </w:r>
      <w:proofErr w:type="spellEnd"/>
      <w:proofErr w:type="gram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proofErr w:type="spellStart"/>
      <w:r w:rsidRPr="006C72EB">
        <w:rPr>
          <w:rFonts w:asciiTheme="minorHAnsi" w:hAnsiTheme="minorHAnsi" w:cstheme="minorHAnsi"/>
          <w:b/>
          <w:u w:val="single"/>
        </w:rPr>
        <w:t>Prime</w:t>
      </w:r>
      <w:proofErr w:type="spellEnd"/>
      <w:r w:rsidRPr="006C72EB">
        <w:rPr>
          <w:rFonts w:asciiTheme="minorHAnsi" w:hAnsiTheme="minorHAnsi" w:cstheme="minorHAnsi"/>
          <w:b/>
          <w:u w:val="single"/>
        </w:rPr>
        <w:t xml:space="preserve"> elhelyezkedés definíciók ingatlan-típusonként:</w:t>
      </w:r>
    </w:p>
    <w:p w14:paraId="054EF269"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99738F">
      <w:pPr>
        <w:pStyle w:val="ListParagraph"/>
        <w:spacing w:after="0"/>
        <w:ind w:left="360"/>
        <w:rPr>
          <w:rFonts w:asciiTheme="minorHAnsi" w:hAnsiTheme="minorHAnsi" w:cstheme="minorHAnsi"/>
        </w:rPr>
      </w:pPr>
      <w:r w:rsidRPr="006C72EB">
        <w:rPr>
          <w:rFonts w:asciiTheme="minorHAnsi" w:hAnsiTheme="minorHAnsi" w:cstheme="minorHAnsi"/>
        </w:rPr>
        <w:t xml:space="preserve">Irodaházak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w:t>
      </w:r>
      <w:bookmarkStart w:id="481" w:name="_Hlk58921758"/>
      <w:r w:rsidRPr="006C72EB">
        <w:rPr>
          <w:rFonts w:asciiTheme="minorHAnsi" w:hAnsiTheme="minorHAnsi" w:cstheme="minorHAnsi"/>
        </w:rPr>
        <w:t>ha Budapest következő irányítószám körzeteiben található</w:t>
      </w:r>
      <w:bookmarkEnd w:id="481"/>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Paragraph"/>
        <w:numPr>
          <w:ilvl w:val="0"/>
          <w:numId w:val="0"/>
        </w:numPr>
        <w:spacing w:after="0"/>
        <w:ind w:left="360"/>
        <w:rPr>
          <w:rFonts w:asciiTheme="minorHAnsi" w:hAnsiTheme="minorHAnsi" w:cstheme="minorHAnsi"/>
        </w:rPr>
      </w:pPr>
    </w:p>
    <w:p w14:paraId="7367EDBB"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Pr="006C72EB" w:rsidRDefault="00CF052D" w:rsidP="0099738F">
      <w:pPr>
        <w:pStyle w:val="ListParagraph"/>
        <w:spacing w:after="0"/>
        <w:ind w:left="360"/>
        <w:rPr>
          <w:rFonts w:asciiTheme="minorHAnsi" w:hAnsiTheme="minorHAnsi" w:cstheme="minorHAnsi"/>
        </w:rPr>
      </w:pPr>
      <w:r w:rsidRPr="006C72EB">
        <w:rPr>
          <w:rFonts w:asciiTheme="minorHAnsi" w:hAnsiTheme="minorHAnsi" w:cstheme="minorHAnsi"/>
        </w:rPr>
        <w:t xml:space="preserve">Ipari-logisztikai ingatlanok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37728A6E"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Pr="006C72EB" w:rsidRDefault="00CF052D" w:rsidP="0099738F">
      <w:pPr>
        <w:pStyle w:val="ListParagraph"/>
        <w:spacing w:after="0"/>
        <w:ind w:left="360"/>
        <w:rPr>
          <w:rFonts w:asciiTheme="minorHAnsi" w:hAnsiTheme="minorHAnsi" w:cstheme="minorHAnsi"/>
        </w:rPr>
      </w:pPr>
      <w:r w:rsidRPr="006C72EB">
        <w:rPr>
          <w:rFonts w:asciiTheme="minorHAnsi" w:hAnsiTheme="minorHAnsi" w:cstheme="minorHAnsi"/>
        </w:rPr>
        <w:t xml:space="preserve">Kereskedelmi központok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ha az a következő </w:t>
      </w:r>
      <w:r w:rsidRPr="006C72EB">
        <w:rPr>
          <w:rFonts w:asciiTheme="minorHAnsi" w:hAnsiTheme="minorHAnsi" w:cstheme="minorHAnsi"/>
          <w:b/>
        </w:rPr>
        <w:t>budapesti bevásárlóközpontok egyike:</w:t>
      </w:r>
      <w:r w:rsidRPr="006C72EB">
        <w:rPr>
          <w:rFonts w:asciiTheme="minorHAnsi" w:hAnsiTheme="minorHAnsi" w:cstheme="minorHAnsi"/>
        </w:rPr>
        <w:t xml:space="preserve"> </w:t>
      </w:r>
      <w:proofErr w:type="spellStart"/>
      <w:r w:rsidRPr="006C72EB">
        <w:rPr>
          <w:rFonts w:asciiTheme="minorHAnsi" w:hAnsiTheme="minorHAnsi" w:cstheme="minorHAnsi"/>
        </w:rPr>
        <w:t>Allee</w:t>
      </w:r>
      <w:proofErr w:type="spellEnd"/>
      <w:r w:rsidRPr="006C72EB">
        <w:rPr>
          <w:rFonts w:asciiTheme="minorHAnsi" w:hAnsiTheme="minorHAnsi" w:cstheme="minorHAnsi"/>
        </w:rPr>
        <w:t xml:space="preserve">, Aréna Pláza, Árkád, Etele Pláza, </w:t>
      </w:r>
      <w:proofErr w:type="spellStart"/>
      <w:r w:rsidRPr="006C72EB">
        <w:rPr>
          <w:rFonts w:asciiTheme="minorHAnsi" w:hAnsiTheme="minorHAnsi" w:cstheme="minorHAnsi"/>
        </w:rPr>
        <w:t>Mammut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MOM</w:t>
      </w:r>
      <w:proofErr w:type="spellEnd"/>
      <w:r w:rsidRPr="006C72EB">
        <w:rPr>
          <w:rFonts w:asciiTheme="minorHAnsi" w:hAnsiTheme="minorHAnsi" w:cstheme="minorHAnsi"/>
        </w:rPr>
        <w:t xml:space="preserve"> Park, West End City Center.</w:t>
      </w:r>
    </w:p>
    <w:p w14:paraId="5A9E6F0B"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Pr="006C72EB" w:rsidRDefault="00CF052D" w:rsidP="00702533">
      <w:pPr>
        <w:pStyle w:val="ListParagraph"/>
        <w:spacing w:after="0"/>
        <w:ind w:left="360"/>
        <w:rPr>
          <w:rFonts w:asciiTheme="minorHAnsi" w:hAnsiTheme="minorHAnsi" w:cstheme="minorHAnsi"/>
          <w:b/>
        </w:rPr>
      </w:pPr>
      <w:r w:rsidRPr="006C72EB">
        <w:rPr>
          <w:rFonts w:asciiTheme="minorHAnsi" w:hAnsiTheme="minorHAnsi" w:cstheme="minorHAnsi"/>
        </w:rPr>
        <w:t xml:space="preserve">Üzlethelyiségek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ha </w:t>
      </w:r>
      <w:r w:rsidRPr="006C72EB">
        <w:rPr>
          <w:rFonts w:asciiTheme="minorHAnsi" w:hAnsiTheme="minorHAnsi" w:cstheme="minorHAnsi"/>
          <w:b/>
        </w:rPr>
        <w:t>Budapest V. kerületé</w:t>
      </w:r>
      <w:r w:rsidRPr="006C72EB">
        <w:rPr>
          <w:rFonts w:asciiTheme="minorHAnsi" w:hAnsiTheme="minorHAnsi" w:cstheme="minorHAnsi"/>
        </w:rPr>
        <w:t>ben vagy</w:t>
      </w:r>
      <w:r w:rsidRPr="006C72EB">
        <w:rPr>
          <w:rFonts w:asciiTheme="minorHAnsi" w:hAnsiTheme="minorHAnsi" w:cstheme="minorHAnsi"/>
          <w:b/>
        </w:rPr>
        <w:t xml:space="preserve"> a VI. kerület Budapest Andrássy út 1-49., illetve 2-48. házszámokkal megadott területén</w:t>
      </w:r>
      <w:r w:rsidRPr="006C72EB">
        <w:rPr>
          <w:rFonts w:asciiTheme="minorHAnsi" w:hAnsiTheme="minorHAnsi" w:cstheme="minorHAnsi"/>
        </w:rPr>
        <w:t xml:space="preserve"> található</w:t>
      </w:r>
      <w:r w:rsidRPr="006C72EB">
        <w:rPr>
          <w:rFonts w:asciiTheme="minorHAnsi" w:hAnsiTheme="minorHAnsi" w:cstheme="minorHAnsi"/>
          <w:b/>
        </w:rPr>
        <w:t>.</w:t>
      </w:r>
    </w:p>
    <w:p w14:paraId="43BE0482"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6C72EB" w:rsidRDefault="00CF052D" w:rsidP="0099738F">
      <w:pPr>
        <w:pStyle w:val="ListParagraph"/>
        <w:spacing w:after="0"/>
        <w:ind w:left="360"/>
        <w:rPr>
          <w:rFonts w:asciiTheme="minorHAnsi" w:hAnsiTheme="minorHAnsi" w:cstheme="minorHAnsi"/>
        </w:rPr>
      </w:pPr>
      <w:r w:rsidRPr="006C72EB">
        <w:rPr>
          <w:rFonts w:asciiTheme="minorHAnsi" w:hAnsiTheme="minorHAnsi" w:cstheme="minorHAnsi"/>
        </w:rPr>
        <w:t xml:space="preserve">Szállodák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ha </w:t>
      </w:r>
      <w:r w:rsidRPr="006C72EB">
        <w:rPr>
          <w:rFonts w:asciiTheme="minorHAnsi" w:hAnsiTheme="minorHAnsi" w:cstheme="minorHAnsi"/>
          <w:b/>
        </w:rPr>
        <w:t>Budapest I, V, VI, VII kerületeiben</w:t>
      </w:r>
      <w:r w:rsidRPr="006C72EB">
        <w:rPr>
          <w:rFonts w:asciiTheme="minorHAnsi" w:hAnsiTheme="minorHAnsi" w:cstheme="minorHAnsi"/>
        </w:rPr>
        <w:t xml:space="preserve"> vagy a turisztikai térségek meghatározásáról szóló 429/2020. (IX. 14.) számú kormányrendelet szerinti</w:t>
      </w:r>
      <w:r w:rsidRPr="006C72EB">
        <w:rPr>
          <w:rFonts w:asciiTheme="minorHAnsi" w:hAnsiTheme="minorHAnsi" w:cstheme="minorHAnsi"/>
          <w:b/>
        </w:rPr>
        <w:t xml:space="preserve"> Balaton turisztikai térség</w:t>
      </w:r>
      <w:r w:rsidRPr="006C72EB">
        <w:rPr>
          <w:rFonts w:asciiTheme="minorHAnsi" w:hAnsiTheme="minorHAnsi" w:cstheme="minorHAnsi"/>
        </w:rPr>
        <w:t xml:space="preserve"> településén található.</w:t>
      </w:r>
    </w:p>
    <w:p w14:paraId="35A01939"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Pr="006C72EB" w:rsidRDefault="00CF052D" w:rsidP="0099738F">
      <w:pPr>
        <w:pStyle w:val="ListParagraph"/>
        <w:spacing w:after="0"/>
        <w:ind w:left="360"/>
        <w:rPr>
          <w:rFonts w:asciiTheme="minorHAnsi" w:hAnsiTheme="minorHAnsi" w:cstheme="minorHAnsi"/>
        </w:rPr>
      </w:pPr>
      <w:r w:rsidRPr="006C72EB">
        <w:rPr>
          <w:rFonts w:asciiTheme="minorHAnsi" w:hAnsiTheme="minorHAnsi" w:cstheme="minorHAnsi"/>
        </w:rPr>
        <w:t xml:space="preserve">Értelmezés: cég tulajdonában álló, saját célra (csapatépítés, oktatás, rekreáció) használt ingatlan. Üdülők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ha a turisztikai térségek meghatározásáról szóló 429/2020. (IX. 14.) számú kormányrendelet szerinti</w:t>
      </w:r>
      <w:r w:rsidRPr="006C72EB">
        <w:rPr>
          <w:rFonts w:asciiTheme="minorHAnsi" w:hAnsiTheme="minorHAnsi" w:cstheme="minorHAnsi"/>
          <w:b/>
        </w:rPr>
        <w:t xml:space="preserve"> Balaton turisztikai térség</w:t>
      </w:r>
      <w:r w:rsidRPr="006C72EB">
        <w:rPr>
          <w:rFonts w:asciiTheme="minorHAnsi" w:hAnsiTheme="minorHAnsi" w:cstheme="minorHAnsi"/>
        </w:rPr>
        <w:t xml:space="preserve"> településén található.</w:t>
      </w:r>
    </w:p>
    <w:p w14:paraId="10751DBA"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Pr="006C72EB" w:rsidRDefault="00CF052D" w:rsidP="0099738F">
      <w:pPr>
        <w:pStyle w:val="ListParagraph"/>
        <w:spacing w:after="0"/>
        <w:ind w:left="360"/>
        <w:rPr>
          <w:rFonts w:asciiTheme="minorHAnsi" w:hAnsiTheme="minorHAnsi" w:cstheme="minorHAnsi"/>
        </w:rPr>
      </w:pP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 lakásprojekt, ha </w:t>
      </w:r>
      <w:r w:rsidRPr="006C72EB">
        <w:rPr>
          <w:rFonts w:asciiTheme="minorHAnsi" w:hAnsiTheme="minorHAnsi" w:cstheme="minorHAnsi"/>
          <w:b/>
        </w:rPr>
        <w:t>Budapest I, II, V, VI, VII, XII kerületeiben</w:t>
      </w:r>
      <w:r w:rsidRPr="006C72EB">
        <w:rPr>
          <w:rFonts w:asciiTheme="minorHAnsi" w:hAnsiTheme="minorHAnsi" w:cstheme="minorHAnsi"/>
        </w:rPr>
        <w:t>, továbbá a III, IX, XI, XIII kerületek következő irányítószámú körzeteiben találhatók: 1033, 1036, 1092, 1093, 1111, 1114, 1117, 1118, 1132, 1133, 1136, 1137, 1138.</w:t>
      </w:r>
    </w:p>
    <w:p w14:paraId="0650AF23" w14:textId="77777777" w:rsidR="00CF052D" w:rsidRPr="006C72EB" w:rsidRDefault="00CF052D" w:rsidP="0099738F">
      <w:pPr>
        <w:pStyle w:val="ListParagraph"/>
        <w:numPr>
          <w:ilvl w:val="0"/>
          <w:numId w:val="64"/>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6C72EB" w:rsidRDefault="00CF052D" w:rsidP="0099738F">
      <w:pPr>
        <w:pStyle w:val="ListParagraph"/>
        <w:spacing w:after="0"/>
        <w:ind w:left="360"/>
        <w:rPr>
          <w:rFonts w:asciiTheme="minorHAnsi" w:hAnsiTheme="minorHAnsi" w:cstheme="minorHAnsi"/>
        </w:rPr>
      </w:pP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 társasházi lakás, ha </w:t>
      </w:r>
      <w:r w:rsidRPr="006C72EB">
        <w:rPr>
          <w:rFonts w:asciiTheme="minorHAnsi" w:hAnsiTheme="minorHAnsi" w:cstheme="minorHAnsi"/>
          <w:b/>
        </w:rPr>
        <w:t>Budapest I, II, V, VI, VII, XII kerületeiben,</w:t>
      </w:r>
      <w:r w:rsidRPr="006C72EB">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Paragraph"/>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t>Az ingatlan típus meghatározásánál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w:t>
      </w:r>
      <w:r w:rsidRPr="006C72EB">
        <w:t>az ingatlan</w:t>
      </w:r>
      <w:r w:rsidR="000A4932" w:rsidRPr="006C72EB">
        <w:t>-</w:t>
      </w:r>
      <w:r w:rsidRPr="006C72EB">
        <w:t>nyilvántartás szerinti (tulajdoni lap I. részén található</w:t>
      </w:r>
      <w:r w:rsidR="00955194" w:rsidRPr="006C72EB">
        <w:t>)</w:t>
      </w:r>
      <w:r w:rsidRPr="006C72EB">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6C72EB">
        <w:t>a cél,</w:t>
      </w:r>
      <w:proofErr w:type="gramEnd"/>
      <w:r w:rsidRPr="006C72EB">
        <w:t xml:space="preserve">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6C72EB">
        <w:rPr>
          <w:rFonts w:eastAsia="Times New Roman"/>
        </w:rPr>
        <w:t>figyelembe vételével</w:t>
      </w:r>
      <w:proofErr w:type="gramEnd"/>
      <w:r w:rsidRPr="006C72EB">
        <w:rPr>
          <w:rFonts w:eastAsia="Times New Roman"/>
        </w:rPr>
        <w:t xml:space="preserve"> kérjük az elhelyezkedést jelenteni:</w:t>
      </w:r>
    </w:p>
    <w:p w14:paraId="41759BAE" w14:textId="2FD152D3" w:rsidR="002C1E76" w:rsidRPr="006C72EB" w:rsidRDefault="002C1E76" w:rsidP="002C1E76">
      <w:pPr>
        <w:pStyle w:val="CommentText"/>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CommentText"/>
        <w:numPr>
          <w:ilvl w:val="1"/>
          <w:numId w:val="85"/>
        </w:numPr>
        <w:ind w:left="851" w:hanging="425"/>
        <w:rPr>
          <w:rFonts w:asciiTheme="minorHAnsi" w:hAnsiTheme="minorHAnsi" w:cstheme="minorHAnsi"/>
        </w:rPr>
      </w:pPr>
      <w:r w:rsidRPr="006C72EB">
        <w:rPr>
          <w:rFonts w:asciiTheme="minorHAnsi" w:hAnsiTheme="minorHAnsi" w:cstheme="minorHAnsi"/>
        </w:rPr>
        <w:t xml:space="preserve">ha ez nem lehetséges, akkor a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 nem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6C72EB" w:rsidRDefault="002C1E76" w:rsidP="002C1E76">
      <w:pPr>
        <w:pStyle w:val="ListParagraph"/>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Paragraph"/>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Heading2"/>
        <w:rPr>
          <w:rFonts w:asciiTheme="minorHAnsi" w:hAnsiTheme="minorHAnsi" w:cstheme="minorHAnsi"/>
          <w:sz w:val="20"/>
          <w:szCs w:val="20"/>
        </w:rPr>
      </w:pPr>
      <w:bookmarkStart w:id="482" w:name="_Toc31359938"/>
      <w:r w:rsidRPr="006C72EB">
        <w:rPr>
          <w:rFonts w:asciiTheme="minorHAnsi" w:hAnsiTheme="minorHAnsi" w:cstheme="minorHAnsi"/>
          <w:sz w:val="20"/>
          <w:szCs w:val="20"/>
        </w:rPr>
        <w:t xml:space="preserve"> </w:t>
      </w:r>
      <w:bookmarkStart w:id="483" w:name="_Toc64967433"/>
      <w:bookmarkStart w:id="484" w:name="_Toc149902064"/>
      <w:bookmarkStart w:id="485" w:name="_Toc137118047"/>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82"/>
      <w:bookmarkEnd w:id="483"/>
      <w:bookmarkEnd w:id="484"/>
      <w:bookmarkEnd w:id="485"/>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 xml:space="preserve">Az állományokra vonatkozó adatokat a megszűnés hónapjában is kérjük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bookmarkEnd w:id="480"/>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Heading3"/>
        <w:ind w:left="595" w:hanging="595"/>
        <w:rPr>
          <w:rFonts w:asciiTheme="minorHAnsi" w:hAnsiTheme="minorHAnsi" w:cstheme="minorHAnsi"/>
          <w:b/>
          <w:szCs w:val="20"/>
        </w:rPr>
      </w:pPr>
      <w:bookmarkStart w:id="486" w:name="_Toc64967434"/>
      <w:bookmarkStart w:id="487" w:name="_Toc149902065"/>
      <w:bookmarkStart w:id="488" w:name="_Toc137118048"/>
      <w:proofErr w:type="spellStart"/>
      <w:r w:rsidRPr="006C72EB">
        <w:rPr>
          <w:rFonts w:asciiTheme="minorHAnsi" w:hAnsiTheme="minorHAnsi" w:cstheme="minorHAnsi"/>
          <w:b/>
          <w:szCs w:val="20"/>
        </w:rPr>
        <w:t>LTV</w:t>
      </w:r>
      <w:proofErr w:type="spellEnd"/>
      <w:r w:rsidRPr="006C72EB">
        <w:rPr>
          <w:rFonts w:asciiTheme="minorHAnsi" w:hAnsiTheme="minorHAnsi" w:cstheme="minorHAnsi"/>
          <w:b/>
          <w:szCs w:val="20"/>
        </w:rPr>
        <w:t xml:space="preserve"> kalkuláció</w:t>
      </w:r>
      <w:bookmarkEnd w:id="486"/>
      <w:bookmarkEnd w:id="487"/>
      <w:bookmarkEnd w:id="488"/>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kétféle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adat jelentését várja el.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-O </w:t>
      </w:r>
      <w:r w:rsidRPr="006C72EB">
        <w:rPr>
          <w:rFonts w:asciiTheme="minorHAnsi" w:hAnsiTheme="minorHAnsi" w:cstheme="minorHAnsi"/>
          <w:b/>
        </w:rPr>
        <w:t>eredeti</w:t>
      </w:r>
      <w:r w:rsidRPr="006C72EB">
        <w:rPr>
          <w:rFonts w:asciiTheme="minorHAnsi" w:hAnsiTheme="minorHAnsi" w:cstheme="minorHAnsi"/>
        </w:rPr>
        <w:t xml:space="preserve"> hitel-érték arányt az </w:t>
      </w:r>
      <w:proofErr w:type="spellStart"/>
      <w:r w:rsidRPr="006C72EB">
        <w:rPr>
          <w:rFonts w:asciiTheme="minorHAnsi" w:hAnsiTheme="minorHAnsi" w:cstheme="minorHAnsi"/>
        </w:rPr>
        <w:t>INSTR.HBIR_LTV_SZAZLK</w:t>
      </w:r>
      <w:proofErr w:type="spellEnd"/>
      <w:r w:rsidRPr="006C72EB">
        <w:rPr>
          <w:rFonts w:asciiTheme="minorHAnsi" w:hAnsiTheme="minorHAnsi" w:cstheme="minorHAnsi"/>
        </w:rPr>
        <w:t xml:space="preserve"> mezőben kérjük jelenteni minden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adat tekintetében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tábla </w:t>
      </w:r>
      <w:proofErr w:type="spellStart"/>
      <w:r w:rsidRPr="006C72EB">
        <w:rPr>
          <w:rFonts w:asciiTheme="minorHAnsi" w:eastAsia="Times New Roman" w:hAnsiTheme="minorHAnsi" w:cstheme="minorHAnsi"/>
        </w:rPr>
        <w:t>ESRB.CRE_LTVC_SZAZLK</w:t>
      </w:r>
      <w:proofErr w:type="spellEnd"/>
      <w:r w:rsidRPr="006C72EB">
        <w:rPr>
          <w:rFonts w:asciiTheme="minorHAnsi" w:eastAsia="Times New Roman" w:hAnsiTheme="minorHAnsi" w:cstheme="minorHAnsi"/>
        </w:rPr>
        <w:t xml:space="preserve"> mezőjében ügyletszintű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-t kérünk jelenteni a módosított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ajánlás I. melléklet 1.4. pontja szerinti megközelítés szerint. Az aktuális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kalkulációja során a hitelbírálatkori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pontjában megadottaknak megfelelően.</w:t>
      </w:r>
      <w:r w:rsidR="0045158B" w:rsidRPr="006C72EB">
        <w:rPr>
          <w:rFonts w:eastAsia="Times New Roman"/>
        </w:rPr>
        <w:t xml:space="preserve"> Az </w:t>
      </w:r>
      <w:proofErr w:type="spellStart"/>
      <w:r w:rsidR="0045158B" w:rsidRPr="006C72EB">
        <w:rPr>
          <w:rFonts w:eastAsia="Times New Roman"/>
        </w:rPr>
        <w:t>LTV</w:t>
      </w:r>
      <w:proofErr w:type="spellEnd"/>
      <w:r w:rsidR="0045158B" w:rsidRPr="006C72EB">
        <w:rPr>
          <w:rFonts w:eastAsia="Times New Roman"/>
        </w:rPr>
        <w:t xml:space="preserve">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Heading3"/>
        <w:ind w:left="595" w:hanging="595"/>
        <w:rPr>
          <w:rFonts w:asciiTheme="minorHAnsi" w:hAnsiTheme="minorHAnsi" w:cstheme="minorHAnsi"/>
          <w:b/>
          <w:szCs w:val="20"/>
        </w:rPr>
      </w:pPr>
      <w:bookmarkStart w:id="489" w:name="_Toc64967435"/>
      <w:bookmarkStart w:id="490" w:name="_Toc149902066"/>
      <w:bookmarkStart w:id="491" w:name="_Toc137118049"/>
      <w:proofErr w:type="spellStart"/>
      <w:r w:rsidRPr="006C72EB">
        <w:rPr>
          <w:rFonts w:asciiTheme="minorHAnsi" w:hAnsiTheme="minorHAnsi" w:cstheme="minorHAnsi"/>
          <w:b/>
          <w:szCs w:val="20"/>
        </w:rPr>
        <w:t>DSCR</w:t>
      </w:r>
      <w:proofErr w:type="spellEnd"/>
      <w:r w:rsidRPr="006C72EB">
        <w:rPr>
          <w:rFonts w:asciiTheme="minorHAnsi" w:hAnsiTheme="minorHAnsi" w:cstheme="minorHAnsi"/>
          <w:b/>
          <w:szCs w:val="20"/>
        </w:rPr>
        <w:t xml:space="preserve"> kalkuláció</w:t>
      </w:r>
      <w:bookmarkEnd w:id="489"/>
      <w:bookmarkEnd w:id="490"/>
      <w:bookmarkEnd w:id="491"/>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hány százalékban fedezi hitelnyújtáskori nettó éves bevétel</w:t>
      </w:r>
      <w:r w:rsidRPr="006C72EB">
        <w:rPr>
          <w:rFonts w:asciiTheme="minorHAnsi" w:eastAsia="Times New Roman" w:hAnsiTheme="minorHAnsi" w:cstheme="minorHAnsi"/>
        </w:rPr>
        <w:t xml:space="preserve">.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-O értékét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INSTR.DSCR_SZAZLK</w:t>
      </w:r>
      <w:proofErr w:type="spellEnd"/>
      <w:r w:rsidRPr="006C72EB">
        <w:rPr>
          <w:rFonts w:asciiTheme="minorHAnsi" w:eastAsia="Times New Roman" w:hAnsiTheme="minorHAnsi" w:cstheme="minorHAnsi"/>
        </w:rPr>
        <w:t xml:space="preserve"> mezőkben kérjük jelenteni a 2021. július 1. napján vagy azt követően megkötött ’</w:t>
      </w:r>
      <w:proofErr w:type="spellStart"/>
      <w:r w:rsidRPr="006C72EB">
        <w:rPr>
          <w:rFonts w:asciiTheme="minorHAnsi" w:eastAsia="Times New Roman" w:hAnsiTheme="minorHAnsi" w:cstheme="minorHAnsi"/>
        </w:rPr>
        <w:t>ING_HIT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ING_LIZ</w:t>
      </w:r>
      <w:proofErr w:type="spellEnd"/>
      <w:r w:rsidRPr="006C72EB">
        <w:rPr>
          <w:rFonts w:asciiTheme="minorHAnsi" w:eastAsia="Times New Roman" w:hAnsiTheme="minorHAnsi" w:cstheme="minorHAnsi"/>
        </w:rPr>
        <w:t xml:space="preserve">’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-C = </w:t>
      </w:r>
      <w:proofErr w:type="spellStart"/>
      <w:r w:rsidRPr="006C72EB">
        <w:rPr>
          <w:rFonts w:asciiTheme="minorHAnsi" w:eastAsia="Times New Roman" w:hAnsiTheme="minorHAnsi" w:cstheme="minorHAnsi"/>
        </w:rPr>
        <w:t>ESRB.CRE_DSCRC_SZAZLK</w:t>
      </w:r>
      <w:proofErr w:type="spellEnd"/>
      <w:r w:rsidRPr="006C72EB">
        <w:rPr>
          <w:rFonts w:asciiTheme="minorHAnsi" w:eastAsia="Times New Roman" w:hAnsiTheme="minorHAnsi" w:cstheme="minorHAnsi"/>
        </w:rPr>
        <w:t>) a hitel(</w:t>
      </w:r>
      <w:proofErr w:type="spellStart"/>
      <w:r w:rsidRPr="006C72EB">
        <w:rPr>
          <w:rFonts w:asciiTheme="minorHAnsi" w:eastAsia="Times New Roman" w:hAnsiTheme="minorHAnsi" w:cstheme="minorHAnsi"/>
        </w:rPr>
        <w:t>ek</w:t>
      </w:r>
      <w:proofErr w:type="spellEnd"/>
      <w:r w:rsidRPr="006C72EB">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8E7736"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6C72EB">
        <w:rPr>
          <w:rFonts w:asciiTheme="minorHAnsi" w:eastAsia="Times New Roman" w:hAnsiTheme="minorHAnsi" w:cstheme="minorHAnsi"/>
          <w:b/>
        </w:rPr>
        <w:t>DSCR</w:t>
      </w:r>
      <w:proofErr w:type="spellEnd"/>
      <w:r w:rsidRPr="006C72EB">
        <w:rPr>
          <w:rFonts w:asciiTheme="minorHAnsi" w:eastAsia="Times New Roman" w:hAnsiTheme="minorHAnsi" w:cstheme="minorHAnsi"/>
          <w:b/>
        </w:rPr>
        <w:t xml:space="preserve">  =</w:t>
      </w:r>
      <w:proofErr w:type="gramEnd"/>
      <w:r w:rsidRPr="006C72EB">
        <w:rPr>
          <w:rFonts w:asciiTheme="minorHAnsi" w:eastAsia="Times New Roman" w:hAnsiTheme="minorHAnsi" w:cstheme="minorHAnsi"/>
          <w:b/>
        </w:rPr>
        <w:t xml:space="preserve">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w:t>
      </w:r>
      <w:proofErr w:type="spellStart"/>
      <w:r w:rsidRPr="006C72EB">
        <w:rPr>
          <w:rFonts w:asciiTheme="minorHAnsi" w:eastAsia="Times New Roman" w:hAnsiTheme="minorHAnsi" w:cstheme="minorHAnsi"/>
          <w:b/>
        </w:rPr>
        <w:t>D+E</w:t>
      </w:r>
      <w:proofErr w:type="spellEnd"/>
      <w:r w:rsidRPr="006C72EB">
        <w:rPr>
          <w:rFonts w:asciiTheme="minorHAnsi" w:eastAsia="Times New Roman" w:hAnsiTheme="minorHAnsi" w:cstheme="minorHAnsi"/>
          <w:b/>
        </w:rPr>
        <w:t>)</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 xml:space="preserve">Éves árbevétel/ Ingatlan működtetéséből származó éves bevétel (Total </w:t>
      </w:r>
      <w:proofErr w:type="spellStart"/>
      <w:r w:rsidRPr="006C72EB">
        <w:rPr>
          <w:rFonts w:asciiTheme="minorHAnsi" w:eastAsia="Times New Roman" w:hAnsiTheme="minorHAnsi" w:cstheme="minorHAnsi"/>
        </w:rPr>
        <w:t>Incomes</w:t>
      </w:r>
      <w:proofErr w:type="spellEnd"/>
      <w:r w:rsidRPr="006C72EB">
        <w:rPr>
          <w:rFonts w:asciiTheme="minorHAnsi" w:eastAsia="Times New Roman" w:hAnsiTheme="minorHAnsi" w:cstheme="minorHAnsi"/>
        </w:rPr>
        <w:t>)</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6C72EB">
        <w:rPr>
          <w:rFonts w:asciiTheme="minorHAnsi" w:eastAsia="Times New Roman" w:hAnsiTheme="minorHAnsi" w:cstheme="minorHAnsi"/>
        </w:rPr>
        <w:t>Operational</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Expenses</w:t>
      </w:r>
      <w:proofErr w:type="spellEnd"/>
      <w:r w:rsidRPr="006C72EB">
        <w:rPr>
          <w:rFonts w:asciiTheme="minorHAnsi" w:eastAsia="Times New Roman" w:hAnsiTheme="minorHAnsi" w:cstheme="minorHAnsi"/>
        </w:rPr>
        <w:t>)</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w:t>
      </w:r>
      <w:proofErr w:type="spellStart"/>
      <w:r w:rsidRPr="006C72EB">
        <w:rPr>
          <w:rFonts w:asciiTheme="minorHAnsi" w:eastAsia="Times New Roman" w:hAnsiTheme="minorHAnsi" w:cstheme="minorHAnsi"/>
        </w:rPr>
        <w:t>Tax</w:t>
      </w:r>
      <w:proofErr w:type="spellEnd"/>
      <w:r w:rsidRPr="006C72EB">
        <w:rPr>
          <w:rFonts w:asciiTheme="minorHAnsi" w:eastAsia="Times New Roman" w:hAnsiTheme="minorHAnsi" w:cstheme="minorHAnsi"/>
        </w:rPr>
        <w:t>))</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w:t>
      </w:r>
      <w:proofErr w:type="spellStart"/>
      <w:r w:rsidRPr="006C72EB">
        <w:rPr>
          <w:rFonts w:asciiTheme="minorHAnsi" w:eastAsia="Times New Roman" w:hAnsiTheme="minorHAnsi" w:cstheme="minorHAnsi"/>
        </w:rPr>
        <w:t>Debt</w:t>
      </w:r>
      <w:proofErr w:type="spellEnd"/>
      <w:r w:rsidRPr="006C72EB">
        <w:rPr>
          <w:rFonts w:asciiTheme="minorHAnsi" w:eastAsia="Times New Roman" w:hAnsiTheme="minorHAnsi" w:cstheme="minorHAnsi"/>
        </w:rPr>
        <w:t xml:space="preserve">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06813F69"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2.3</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2.3</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w:t>
      </w:r>
      <w:proofErr w:type="spellStart"/>
      <w:r w:rsidRPr="006C72EB">
        <w:rPr>
          <w:rFonts w:eastAsia="Times New Roman"/>
        </w:rPr>
        <w:t>DSRC</w:t>
      </w:r>
      <w:proofErr w:type="spellEnd"/>
      <w:r w:rsidRPr="006C72EB">
        <w:rPr>
          <w:rFonts w:eastAsia="Times New Roman"/>
        </w:rPr>
        <w:t xml:space="preserve">-C és </w:t>
      </w:r>
      <w:proofErr w:type="spellStart"/>
      <w:r w:rsidRPr="006C72EB">
        <w:rPr>
          <w:rFonts w:eastAsia="Times New Roman"/>
        </w:rPr>
        <w:t>ICR</w:t>
      </w:r>
      <w:proofErr w:type="spellEnd"/>
      <w:r w:rsidRPr="006C72EB">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476B99C7" w:rsidR="00CF052D" w:rsidRPr="006C72EB" w:rsidRDefault="00CF052D" w:rsidP="00CF052D">
      <w:pPr>
        <w:pStyle w:val="Heading3"/>
        <w:ind w:left="595" w:hanging="595"/>
        <w:rPr>
          <w:rFonts w:asciiTheme="minorHAnsi" w:hAnsiTheme="minorHAnsi" w:cstheme="minorHAnsi"/>
          <w:b/>
          <w:szCs w:val="20"/>
        </w:rPr>
      </w:pPr>
      <w:bookmarkStart w:id="492" w:name="_Toc64967436"/>
      <w:bookmarkStart w:id="493" w:name="_Hlk64283635"/>
      <w:bookmarkStart w:id="494" w:name="_Toc149902067"/>
      <w:bookmarkStart w:id="495" w:name="_Toc137118050"/>
      <w:r w:rsidRPr="006C72EB">
        <w:rPr>
          <w:rFonts w:asciiTheme="minorHAnsi" w:hAnsiTheme="minorHAnsi" w:cstheme="minorHAnsi"/>
          <w:b/>
          <w:szCs w:val="20"/>
        </w:rPr>
        <w:t>Jelentési kivételek</w:t>
      </w:r>
      <w:bookmarkEnd w:id="492"/>
      <w:bookmarkEnd w:id="494"/>
      <w:bookmarkEnd w:id="495"/>
    </w:p>
    <w:p w14:paraId="43799C9B" w14:textId="77777777" w:rsidR="00736766" w:rsidRPr="006C72EB" w:rsidRDefault="00736766" w:rsidP="00484F64">
      <w:pPr>
        <w:rPr>
          <w:rFonts w:asciiTheme="minorHAnsi" w:hAnsiTheme="minorHAnsi" w:cstheme="minorHAnsi"/>
        </w:rPr>
      </w:pPr>
    </w:p>
    <w:p w14:paraId="5E57FE86" w14:textId="77777777" w:rsidR="00CF052D" w:rsidRPr="006C72EB" w:rsidRDefault="00CF052D" w:rsidP="0099738F">
      <w:pPr>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táblában jelentendő ügyfélkör és instrumentum-adatok tekintetében az alábbi könnyítések alkalmazhatók: </w:t>
      </w:r>
    </w:p>
    <w:p w14:paraId="70CC3052" w14:textId="77777777" w:rsidR="00CF052D" w:rsidRPr="006C72EB" w:rsidRDefault="00CF052D" w:rsidP="0099738F">
      <w:pPr>
        <w:rPr>
          <w:rFonts w:asciiTheme="minorHAnsi" w:eastAsia="Times New Roman" w:hAnsiTheme="minorHAnsi" w:cstheme="minorHAnsi"/>
          <w:b/>
        </w:rPr>
      </w:pPr>
      <w:proofErr w:type="spellStart"/>
      <w:r w:rsidRPr="006C72EB">
        <w:rPr>
          <w:rFonts w:asciiTheme="minorHAnsi" w:eastAsia="Times New Roman" w:hAnsiTheme="minorHAnsi" w:cstheme="minorHAnsi"/>
          <w:b/>
        </w:rPr>
        <w:t>RRE</w:t>
      </w:r>
      <w:proofErr w:type="spellEnd"/>
      <w:r w:rsidRPr="006C72EB">
        <w:rPr>
          <w:rFonts w:asciiTheme="minorHAnsi" w:eastAsia="Times New Roman" w:hAnsiTheme="minorHAnsi" w:cstheme="minorHAnsi"/>
          <w:b/>
        </w:rPr>
        <w:t xml:space="preserve"> adatok: </w:t>
      </w:r>
    </w:p>
    <w:p w14:paraId="6466AB3B" w14:textId="77777777" w:rsidR="00CF052D" w:rsidRPr="006C72EB" w:rsidRDefault="00CF052D" w:rsidP="0099738F">
      <w:pPr>
        <w:numPr>
          <w:ilvl w:val="2"/>
          <w:numId w:val="75"/>
        </w:numPr>
        <w:ind w:left="709" w:hanging="142"/>
        <w:rPr>
          <w:rFonts w:asciiTheme="minorHAnsi" w:eastAsia="Times New Roman" w:hAnsiTheme="minorHAnsi" w:cstheme="minorHAnsi"/>
        </w:rPr>
      </w:pPr>
      <w:r w:rsidRPr="006C72EB">
        <w:rPr>
          <w:rFonts w:asciiTheme="minorHAnsi" w:eastAsia="Times New Roman" w:hAnsiTheme="minorHAnsi" w:cstheme="minorHAnsi"/>
        </w:rPr>
        <w:t>Ha az adós ügyfél természetes személy, akkor csak a ’</w:t>
      </w:r>
      <w:proofErr w:type="spellStart"/>
      <w:r w:rsidRPr="006C72EB">
        <w:rPr>
          <w:rFonts w:asciiTheme="minorHAnsi" w:eastAsia="Times New Roman" w:hAnsiTheme="minorHAnsi" w:cstheme="minorHAnsi"/>
        </w:rPr>
        <w:t>LAKAS_HIT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LAKAS_LIZ</w:t>
      </w:r>
      <w:proofErr w:type="spellEnd"/>
      <w:r w:rsidRPr="006C72EB">
        <w:rPr>
          <w:rFonts w:asciiTheme="minorHAnsi" w:eastAsia="Times New Roman" w:hAnsiTheme="minorHAnsi" w:cstheme="minorHAnsi"/>
        </w:rPr>
        <w:t xml:space="preserve">’ instrumentum típusok esetében jelentendő adat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táblában</w:t>
      </w:r>
    </w:p>
    <w:p w14:paraId="51C3D092" w14:textId="3410A48B" w:rsidR="00CF052D" w:rsidRPr="006C72EB" w:rsidRDefault="00CF052D" w:rsidP="0099738F">
      <w:pPr>
        <w:numPr>
          <w:ilvl w:val="2"/>
          <w:numId w:val="75"/>
        </w:numPr>
        <w:ind w:left="709" w:hanging="142"/>
        <w:rPr>
          <w:rFonts w:asciiTheme="minorHAnsi" w:eastAsia="Times New Roman" w:hAnsiTheme="minorHAnsi" w:cstheme="minorHAnsi"/>
        </w:rPr>
      </w:pPr>
      <w:r w:rsidRPr="006C72EB">
        <w:rPr>
          <w:rFonts w:asciiTheme="minorHAnsi" w:eastAsia="Times New Roman" w:hAnsiTheme="minorHAnsi" w:cstheme="minorHAnsi"/>
        </w:rPr>
        <w:t>Amennyiben az instrumentum típus ’</w:t>
      </w:r>
      <w:proofErr w:type="spellStart"/>
      <w:r w:rsidRPr="006C72EB">
        <w:rPr>
          <w:rFonts w:asciiTheme="minorHAnsi" w:eastAsia="Times New Roman" w:hAnsiTheme="minorHAnsi" w:cstheme="minorHAnsi"/>
        </w:rPr>
        <w:t>SZABFEL</w:t>
      </w:r>
      <w:proofErr w:type="spellEnd"/>
      <w:r w:rsidRPr="006C72EB">
        <w:rPr>
          <w:rFonts w:asciiTheme="minorHAnsi" w:eastAsia="Times New Roman" w:hAnsiTheme="minorHAnsi" w:cstheme="minorHAnsi"/>
        </w:rPr>
        <w:t xml:space="preserve">’, </w:t>
      </w:r>
      <w:r w:rsidR="003F1EAF"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ING_HIT</w:t>
      </w:r>
      <w:proofErr w:type="spellEnd"/>
      <w:r w:rsidR="003F1EAF" w:rsidRPr="006C72EB">
        <w:rPr>
          <w:rFonts w:asciiTheme="minorHAnsi" w:eastAsia="Times New Roman" w:hAnsiTheme="minorHAnsi" w:cstheme="minorHAnsi"/>
        </w:rPr>
        <w:t>’</w:t>
      </w:r>
      <w:r w:rsidRPr="006C72EB">
        <w:rPr>
          <w:rFonts w:asciiTheme="minorHAnsi" w:eastAsia="Times New Roman" w:hAnsiTheme="minorHAnsi" w:cstheme="minorHAnsi"/>
        </w:rPr>
        <w:t xml:space="preserve"> vagy </w:t>
      </w:r>
      <w:r w:rsidR="003F1EAF"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ING_LIZ</w:t>
      </w:r>
      <w:proofErr w:type="spellEnd"/>
      <w:r w:rsidR="003F1EAF" w:rsidRPr="006C72EB">
        <w:rPr>
          <w:rFonts w:asciiTheme="minorHAnsi" w:eastAsia="Times New Roman" w:hAnsiTheme="minorHAnsi" w:cstheme="minorHAnsi"/>
        </w:rPr>
        <w:t>’</w:t>
      </w:r>
      <w:r w:rsidRPr="006C72EB">
        <w:rPr>
          <w:rFonts w:asciiTheme="minorHAnsi" w:eastAsia="Times New Roman" w:hAnsiTheme="minorHAnsi" w:cstheme="minorHAnsi"/>
        </w:rPr>
        <w:t xml:space="preserve">, abban az esetben nem kell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táblában </w:t>
      </w:r>
      <w:proofErr w:type="spellStart"/>
      <w:r w:rsidRPr="006C72EB">
        <w:rPr>
          <w:rFonts w:asciiTheme="minorHAnsi" w:eastAsia="Times New Roman" w:hAnsiTheme="minorHAnsi" w:cstheme="minorHAnsi"/>
        </w:rPr>
        <w:t>RRE</w:t>
      </w:r>
      <w:proofErr w:type="spellEnd"/>
      <w:r w:rsidRPr="006C72EB">
        <w:rPr>
          <w:rFonts w:asciiTheme="minorHAnsi" w:eastAsia="Times New Roman" w:hAnsiTheme="minorHAnsi" w:cstheme="minorHAnsi"/>
        </w:rPr>
        <w:t xml:space="preserve"> adatot jelenteni;</w:t>
      </w:r>
    </w:p>
    <w:p w14:paraId="60255E95" w14:textId="77777777" w:rsidR="00CF052D" w:rsidRPr="006C72EB" w:rsidRDefault="00CF052D" w:rsidP="0099738F">
      <w:pPr>
        <w:numPr>
          <w:ilvl w:val="2"/>
          <w:numId w:val="75"/>
        </w:numPr>
        <w:ind w:left="709" w:hanging="142"/>
        <w:rPr>
          <w:rFonts w:asciiTheme="minorHAnsi" w:hAnsiTheme="minorHAnsi" w:cstheme="minorHAnsi"/>
        </w:rPr>
      </w:pPr>
      <w:r w:rsidRPr="006C72EB">
        <w:rPr>
          <w:rFonts w:asciiTheme="minorHAnsi" w:hAnsiTheme="minorHAnsi" w:cstheme="minorHAnsi"/>
        </w:rPr>
        <w:t xml:space="preserve">Amennyiben a természetes személy adós esetében a hitelcél lakásfelújítás, vagy - bővítés úgy szintén nem kell adatot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p w14:paraId="14AA6966" w14:textId="77777777" w:rsidR="00CF052D" w:rsidRPr="006C72EB" w:rsidRDefault="00CF052D" w:rsidP="0099738F">
      <w:pPr>
        <w:rPr>
          <w:rFonts w:asciiTheme="minorHAnsi" w:hAnsiTheme="minorHAnsi" w:cstheme="minorHAnsi"/>
          <w:b/>
        </w:rPr>
      </w:pP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w:t>
      </w:r>
    </w:p>
    <w:p w14:paraId="689A3DC7" w14:textId="77777777" w:rsidR="00CF052D" w:rsidRPr="006C72EB" w:rsidRDefault="00CF052D" w:rsidP="0099738F">
      <w:pPr>
        <w:numPr>
          <w:ilvl w:val="2"/>
          <w:numId w:val="76"/>
        </w:numPr>
        <w:ind w:left="709" w:hanging="142"/>
        <w:rPr>
          <w:rFonts w:asciiTheme="minorHAnsi" w:eastAsia="Times New Roman" w:hAnsiTheme="minorHAnsi" w:cstheme="minorHAnsi"/>
        </w:rPr>
      </w:pPr>
      <w:r w:rsidRPr="006C72EB">
        <w:rPr>
          <w:rFonts w:asciiTheme="minorHAnsi" w:eastAsia="Times New Roman" w:hAnsiTheme="minorHAnsi" w:cstheme="minorHAnsi"/>
        </w:rPr>
        <w:t xml:space="preserve">Ha az adós ügyfél önálló vállalkozó </w:t>
      </w:r>
    </w:p>
    <w:p w14:paraId="0040DF54" w14:textId="77777777" w:rsidR="00CF052D" w:rsidRPr="006C72EB" w:rsidRDefault="00CF052D" w:rsidP="0099738F">
      <w:pPr>
        <w:numPr>
          <w:ilvl w:val="2"/>
          <w:numId w:val="76"/>
        </w:numPr>
        <w:ind w:left="851" w:hanging="284"/>
        <w:rPr>
          <w:rFonts w:asciiTheme="minorHAnsi" w:hAnsiTheme="minorHAnsi" w:cstheme="minorHAnsi"/>
        </w:rPr>
      </w:pPr>
      <w:r w:rsidRPr="006C72EB">
        <w:rPr>
          <w:rFonts w:asciiTheme="minorHAnsi" w:hAnsiTheme="minorHAnsi" w:cstheme="minorHAnsi"/>
        </w:rPr>
        <w:t xml:space="preserve">Az 1.2 pont </w:t>
      </w:r>
      <w:proofErr w:type="spellStart"/>
      <w:r w:rsidRPr="006C72EB">
        <w:rPr>
          <w:rFonts w:asciiTheme="minorHAnsi" w:hAnsiTheme="minorHAnsi" w:cstheme="minorHAnsi"/>
        </w:rPr>
        <w:t>B.iii</w:t>
      </w:r>
      <w:proofErr w:type="spellEnd"/>
      <w:r w:rsidRPr="006C72EB">
        <w:rPr>
          <w:rFonts w:asciiTheme="minorHAnsi" w:hAnsiTheme="minorHAnsi" w:cstheme="minorHAnsi"/>
        </w:rPr>
        <w:t xml:space="preserve">) alpontjában szereplő instrumentumok tekintetében az ingatlan elhelyezkedése, és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-C mutató megadása kötelező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 a többi kereskedelmi ingatlanra vonatkozó mezőt nem kell jelenteni ezen ügyletekre.  </w:t>
      </w:r>
      <w:bookmarkEnd w:id="493"/>
    </w:p>
    <w:p w14:paraId="13A66361" w14:textId="77777777" w:rsidR="00AC6B05" w:rsidRPr="006C72EB" w:rsidRDefault="00AC6B05" w:rsidP="00AC6B05">
      <w:pPr>
        <w:rPr>
          <w:rFonts w:asciiTheme="minorHAnsi" w:hAnsiTheme="minorHAnsi" w:cstheme="minorHAnsi"/>
        </w:rPr>
      </w:pPr>
    </w:p>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 xml:space="preserve">Az alábbi két táblázat összesítve tartalmazza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táblához kapcsolódó jelentési elvárásokat.</w:t>
      </w:r>
    </w:p>
    <w:p w14:paraId="29DC3FB4" w14:textId="4907918B" w:rsidR="00CF052D" w:rsidRPr="006C72EB" w:rsidRDefault="00CF052D" w:rsidP="00AC6B05">
      <w:pPr>
        <w:pStyle w:val="ListParagraph"/>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602533C4" w14:textId="0D893E4D" w:rsidR="00CF052D" w:rsidRPr="006C72EB" w:rsidRDefault="00CF052D" w:rsidP="00CF052D">
      <w:pPr>
        <w:rPr>
          <w:rFonts w:asciiTheme="minorHAnsi" w:hAnsiTheme="minorHAnsi" w:cstheme="minorHAnsi"/>
        </w:rPr>
        <w:sectPr w:rsidR="00CF052D" w:rsidRPr="006C72EB" w:rsidSect="00CF052D">
          <w:headerReference w:type="even" r:id="rId44"/>
          <w:headerReference w:type="default" r:id="rId45"/>
          <w:footerReference w:type="even" r:id="rId46"/>
          <w:footerReference w:type="default" r:id="rId47"/>
          <w:headerReference w:type="first" r:id="rId48"/>
          <w:footerReference w:type="first" r:id="rId49"/>
          <w:pgSz w:w="11906" w:h="16838" w:code="9"/>
          <w:pgMar w:top="1418" w:right="1191" w:bottom="1418" w:left="1191" w:header="709" w:footer="709" w:gutter="0"/>
          <w:cols w:space="708"/>
          <w:titlePg/>
          <w:docGrid w:linePitch="360"/>
        </w:sectPr>
      </w:pPr>
    </w:p>
    <w:p w14:paraId="3EB457CC" w14:textId="24E47C9C" w:rsidR="00CF052D" w:rsidRPr="006C72EB" w:rsidRDefault="00CF052D" w:rsidP="00AC6B05">
      <w:pPr>
        <w:pStyle w:val="ListParagraph"/>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364B4E8C" w14:textId="7F8CB9E3" w:rsidR="00A55373" w:rsidRDefault="00A55373">
      <w:pPr>
        <w:spacing w:after="0" w:line="240" w:lineRule="auto"/>
        <w:jc w:val="left"/>
        <w:rPr>
          <w:rFonts w:asciiTheme="minorHAnsi" w:hAnsiTheme="minorHAnsi" w:cstheme="minorHAnsi"/>
        </w:rPr>
        <w:sectPr w:rsidR="00A55373" w:rsidSect="00484F64">
          <w:headerReference w:type="default" r:id="rId51"/>
          <w:footerReference w:type="default" r:id="rId52"/>
          <w:pgSz w:w="16838" w:h="11906" w:orient="landscape" w:code="9"/>
          <w:pgMar w:top="1191" w:right="1418" w:bottom="1191" w:left="1418" w:header="709" w:footer="709" w:gutter="0"/>
          <w:cols w:space="708"/>
          <w:titlePg/>
          <w:docGrid w:linePitch="360"/>
        </w:sectPr>
      </w:pPr>
      <w:bookmarkStart w:id="496" w:name="_Toc136608918"/>
      <w:bookmarkEnd w:id="496"/>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Heading1"/>
      </w:pPr>
      <w:bookmarkStart w:id="497" w:name="_Toc149902068"/>
      <w:bookmarkStart w:id="498" w:name="_Toc137118051"/>
      <w:r w:rsidRPr="00C31659">
        <w:t xml:space="preserve">A </w:t>
      </w:r>
      <w:r>
        <w:t>Taxonómia – ügyfél</w:t>
      </w:r>
      <w:r w:rsidRPr="00C31659">
        <w:t xml:space="preserve"> táblára vonatkozó kitöltési előírások</w:t>
      </w:r>
      <w:r>
        <w:t xml:space="preserve"> (</w:t>
      </w:r>
      <w:proofErr w:type="spellStart"/>
      <w:r w:rsidRPr="00405EC3">
        <w:t>TAX_UGYF</w:t>
      </w:r>
      <w:proofErr w:type="spellEnd"/>
      <w:r>
        <w:t>)</w:t>
      </w:r>
      <w:bookmarkEnd w:id="497"/>
      <w:bookmarkEnd w:id="498"/>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sidR="00A77FE2">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sidR="00A77FE2">
        <w:rPr>
          <w:rStyle w:val="FootnoteReference"/>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69C82555"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p>
    <w:p w14:paraId="1DD8C6C4" w14:textId="1D491DA6" w:rsidR="009A6362" w:rsidRDefault="00A77FE2" w:rsidP="00A55373">
      <w:pPr>
        <w:spacing w:after="0"/>
        <w:rPr>
          <w:rFonts w:asciiTheme="minorHAnsi" w:eastAsia="Times New Roman"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w:t>
      </w:r>
      <w:proofErr w:type="spellStart"/>
      <w:r w:rsidR="00983AEF">
        <w:rPr>
          <w:rFonts w:asciiTheme="minorHAnsi" w:eastAsia="Times New Roman" w:hAnsiTheme="minorHAnsi" w:cstheme="minorHAnsi"/>
        </w:rPr>
        <w:t>TAX_</w:t>
      </w:r>
      <w:r>
        <w:rPr>
          <w:rFonts w:asciiTheme="minorHAnsi" w:eastAsia="Times New Roman" w:hAnsiTheme="minorHAnsi" w:cstheme="minorHAnsi"/>
        </w:rPr>
        <w:t>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p>
    <w:p w14:paraId="3FB6D797" w14:textId="285B9864"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FA10C" w14:textId="77777777" w:rsidR="00F71C68" w:rsidRDefault="00F71C68">
      <w:r>
        <w:separator/>
      </w:r>
    </w:p>
  </w:endnote>
  <w:endnote w:type="continuationSeparator" w:id="0">
    <w:p w14:paraId="34661347" w14:textId="77777777" w:rsidR="00F71C68" w:rsidRDefault="00F71C68">
      <w:r>
        <w:continuationSeparator/>
      </w:r>
    </w:p>
  </w:endnote>
  <w:endnote w:type="continuationNotice" w:id="1">
    <w:p w14:paraId="1C9E0A12" w14:textId="77777777" w:rsidR="00F71C68" w:rsidRDefault="00F71C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37CAA" w14:textId="77777777" w:rsidR="00F71C68" w:rsidRDefault="00F71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3832B" w14:textId="77777777" w:rsidR="00371217" w:rsidRPr="00AC6950" w:rsidRDefault="00371217" w:rsidP="00AC6950">
    <w:pPr>
      <w:tabs>
        <w:tab w:val="left" w:pos="8460"/>
      </w:tabs>
      <w:rPr>
        <w:sz w:val="18"/>
        <w:szCs w:val="18"/>
      </w:rPr>
    </w:pPr>
    <w:r w:rsidRPr="00AC6950">
      <w:rPr>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Footer"/>
      <w:jc w:val="right"/>
    </w:pPr>
  </w:p>
  <w:p w14:paraId="62807EE8" w14:textId="77777777" w:rsidR="00371217" w:rsidRDefault="0037121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75A77" w14:textId="77777777" w:rsidR="00F71C68" w:rsidRDefault="00F71C68">
      <w:r>
        <w:separator/>
      </w:r>
    </w:p>
  </w:footnote>
  <w:footnote w:type="continuationSeparator" w:id="0">
    <w:p w14:paraId="5EF9D0EB" w14:textId="77777777" w:rsidR="00F71C68" w:rsidRDefault="00F71C68">
      <w:r>
        <w:continuationSeparator/>
      </w:r>
    </w:p>
  </w:footnote>
  <w:footnote w:type="continuationNotice" w:id="1">
    <w:p w14:paraId="4EBCC6AD" w14:textId="77777777" w:rsidR="00F71C68" w:rsidRDefault="00F71C68">
      <w:pPr>
        <w:spacing w:after="0" w:line="240" w:lineRule="auto"/>
      </w:pPr>
    </w:p>
  </w:footnote>
  <w:footnote w:id="2">
    <w:p w14:paraId="664673CC" w14:textId="782D5F29" w:rsidR="00371217" w:rsidRDefault="00371217">
      <w:pPr>
        <w:pStyle w:val="FootnoteText"/>
      </w:pPr>
      <w:r w:rsidRPr="0047638A">
        <w:rPr>
          <w:rStyle w:val="FootnoteReference"/>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371217" w:rsidRDefault="00371217" w:rsidP="00330178">
      <w:pPr>
        <w:pStyle w:val="FootnoteText"/>
      </w:pPr>
      <w:r>
        <w:rPr>
          <w:rStyle w:val="FootnoteReference"/>
        </w:rPr>
        <w:footnoteRef/>
      </w:r>
      <w:r>
        <w:t xml:space="preserve"> 39/2016. (X. 11.) MNB rendelet a nem teljesítő kitettségre és az átstrukturált követelésre vonatkozó prudenciális követelményekről.</w:t>
      </w:r>
    </w:p>
  </w:footnote>
  <w:footnote w:id="4">
    <w:p w14:paraId="101BF427" w14:textId="4C9843AD" w:rsidR="007B6706" w:rsidRDefault="007B6706">
      <w:pPr>
        <w:pStyle w:val="FootnoteText"/>
      </w:pPr>
      <w:r>
        <w:rPr>
          <w:rStyle w:val="FootnoteReference"/>
        </w:rPr>
        <w:footnoteRef/>
      </w:r>
      <w:r>
        <w:t xml:space="preserve"> </w:t>
      </w:r>
      <w:hyperlink r:id="rId1" w:history="1">
        <w:r w:rsidRPr="007B6706">
          <w:rPr>
            <w:rStyle w:val="Hyperlink"/>
            <w:sz w:val="16"/>
            <w:vertAlign w:val="baseline"/>
          </w:rPr>
          <w:t>https://www.mnb.hu/felugyelet/szabalyozas/felugyeleti-szabalyozo-eszkozok/modszertani-kezikonyvek/icaap-ilaap-bma-felugyeleti-felulvizsgalatok</w:t>
        </w:r>
      </w:hyperlink>
      <w:r w:rsidRPr="007B6706">
        <w:t xml:space="preserve"> - 4. melléklet</w:t>
      </w:r>
    </w:p>
  </w:footnote>
  <w:footnote w:id="5">
    <w:p w14:paraId="7B4B39C9" w14:textId="1D9B64C9" w:rsidR="00371217" w:rsidRPr="00D85BA9" w:rsidRDefault="00371217">
      <w:pPr>
        <w:pStyle w:val="FootnoteText"/>
        <w:rPr>
          <w:sz w:val="20"/>
        </w:rPr>
      </w:pPr>
      <w:r>
        <w:rPr>
          <w:rStyle w:val="FootnoteReference"/>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856A692" w14:textId="16585E2B" w:rsidR="00371217" w:rsidRDefault="00371217">
      <w:pPr>
        <w:pStyle w:val="FootnoteText"/>
      </w:pPr>
      <w:r>
        <w:rPr>
          <w:rStyle w:val="FootnoteReference"/>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07BA915D" w14:textId="7EE6E55C" w:rsidR="00A77FE2" w:rsidRDefault="00A77FE2">
      <w:pPr>
        <w:pStyle w:val="FootnoteText"/>
      </w:pPr>
      <w:r>
        <w:rPr>
          <w:rStyle w:val="FootnoteReference"/>
        </w:rPr>
        <w:footnoteRef/>
      </w:r>
      <w:r>
        <w:t xml:space="preserve"> </w:t>
      </w:r>
      <w:hyperlink r:id="rId2" w:history="1">
        <w:r w:rsidRPr="00391E9D">
          <w:rPr>
            <w:rStyle w:val="Hyperlink"/>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0C85F" w14:textId="77777777" w:rsidR="00F71C68" w:rsidRDefault="00F71C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12202" w14:textId="77777777" w:rsidR="00F71C68" w:rsidRDefault="00F71C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83.25pt;height:142.7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7"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8"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3"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28"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0"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4"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8"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9"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3"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4"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0"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2"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3"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54"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7"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4"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0"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1"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4"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75"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6"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4"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6BE630BF"/>
    <w:multiLevelType w:val="hybridMultilevel"/>
    <w:tmpl w:val="A00683F4"/>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7"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2"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7"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8"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99"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0"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17"/>
  </w:num>
  <w:num w:numId="2" w16cid:durableId="1240871299">
    <w:abstractNumId w:val="12"/>
  </w:num>
  <w:num w:numId="3" w16cid:durableId="1588491200">
    <w:abstractNumId w:val="27"/>
  </w:num>
  <w:num w:numId="4" w16cid:durableId="339547977">
    <w:abstractNumId w:val="8"/>
  </w:num>
  <w:num w:numId="5" w16cid:durableId="392854450">
    <w:abstractNumId w:val="10"/>
  </w:num>
  <w:num w:numId="6" w16cid:durableId="2129735721">
    <w:abstractNumId w:val="14"/>
  </w:num>
  <w:num w:numId="7" w16cid:durableId="1948853488">
    <w:abstractNumId w:val="90"/>
  </w:num>
  <w:num w:numId="8" w16cid:durableId="1269048351">
    <w:abstractNumId w:val="52"/>
    <w:lvlOverride w:ilvl="0">
      <w:startOverride w:val="1"/>
    </w:lvlOverride>
  </w:num>
  <w:num w:numId="9" w16cid:durableId="279531264">
    <w:abstractNumId w:val="96"/>
  </w:num>
  <w:num w:numId="10" w16cid:durableId="1593392644">
    <w:abstractNumId w:val="16"/>
  </w:num>
  <w:num w:numId="11" w16cid:durableId="835612457">
    <w:abstractNumId w:val="46"/>
  </w:num>
  <w:num w:numId="12" w16cid:durableId="18314375">
    <w:abstractNumId w:val="34"/>
  </w:num>
  <w:num w:numId="13" w16cid:durableId="852494286">
    <w:abstractNumId w:val="40"/>
  </w:num>
  <w:num w:numId="14" w16cid:durableId="1817330175">
    <w:abstractNumId w:val="60"/>
  </w:num>
  <w:num w:numId="15" w16cid:durableId="762798799">
    <w:abstractNumId w:val="5"/>
  </w:num>
  <w:num w:numId="16" w16cid:durableId="16088501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47"/>
  </w:num>
  <w:num w:numId="18" w16cid:durableId="839806369">
    <w:abstractNumId w:val="58"/>
  </w:num>
  <w:num w:numId="19" w16cid:durableId="2094156214">
    <w:abstractNumId w:val="63"/>
  </w:num>
  <w:num w:numId="20" w16cid:durableId="1406536905">
    <w:abstractNumId w:val="66"/>
  </w:num>
  <w:num w:numId="21" w16cid:durableId="88280126">
    <w:abstractNumId w:val="53"/>
  </w:num>
  <w:num w:numId="22" w16cid:durableId="1763644423">
    <w:abstractNumId w:val="89"/>
  </w:num>
  <w:num w:numId="23" w16cid:durableId="62682092">
    <w:abstractNumId w:val="79"/>
  </w:num>
  <w:num w:numId="24" w16cid:durableId="214897710">
    <w:abstractNumId w:val="23"/>
  </w:num>
  <w:num w:numId="25" w16cid:durableId="1418404166">
    <w:abstractNumId w:val="94"/>
  </w:num>
  <w:num w:numId="26" w16cid:durableId="1861431045">
    <w:abstractNumId w:val="68"/>
  </w:num>
  <w:num w:numId="27" w16cid:durableId="720446996">
    <w:abstractNumId w:val="51"/>
  </w:num>
  <w:num w:numId="28" w16cid:durableId="1475415503">
    <w:abstractNumId w:val="50"/>
  </w:num>
  <w:num w:numId="29" w16cid:durableId="1957175011">
    <w:abstractNumId w:val="39"/>
  </w:num>
  <w:num w:numId="30" w16cid:durableId="1817793026">
    <w:abstractNumId w:val="45"/>
  </w:num>
  <w:num w:numId="31" w16cid:durableId="545215896">
    <w:abstractNumId w:val="6"/>
  </w:num>
  <w:num w:numId="32" w16cid:durableId="2113739229">
    <w:abstractNumId w:val="52"/>
  </w:num>
  <w:num w:numId="33" w16cid:durableId="796147665">
    <w:abstractNumId w:val="61"/>
  </w:num>
  <w:num w:numId="34" w16cid:durableId="1569653453">
    <w:abstractNumId w:val="32"/>
  </w:num>
  <w:num w:numId="35" w16cid:durableId="1731345911">
    <w:abstractNumId w:val="91"/>
  </w:num>
  <w:num w:numId="36" w16cid:durableId="424961189">
    <w:abstractNumId w:val="44"/>
  </w:num>
  <w:num w:numId="37" w16cid:durableId="77243555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27"/>
  </w:num>
  <w:num w:numId="39" w16cid:durableId="2135249709">
    <w:abstractNumId w:val="4"/>
  </w:num>
  <w:num w:numId="40" w16cid:durableId="1339770050">
    <w:abstractNumId w:val="21"/>
  </w:num>
  <w:num w:numId="41" w16cid:durableId="615600529">
    <w:abstractNumId w:val="98"/>
  </w:num>
  <w:num w:numId="42" w16cid:durableId="1308977107">
    <w:abstractNumId w:val="31"/>
  </w:num>
  <w:num w:numId="43" w16cid:durableId="1443382005">
    <w:abstractNumId w:val="1"/>
  </w:num>
  <w:num w:numId="44" w16cid:durableId="111386871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84"/>
  </w:num>
  <w:num w:numId="46" w16cid:durableId="1653631075">
    <w:abstractNumId w:val="55"/>
  </w:num>
  <w:num w:numId="47" w16cid:durableId="17108402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0"/>
  </w:num>
  <w:num w:numId="49" w16cid:durableId="1796287663">
    <w:abstractNumId w:val="38"/>
  </w:num>
  <w:num w:numId="50" w16cid:durableId="504321750">
    <w:abstractNumId w:val="95"/>
  </w:num>
  <w:num w:numId="51" w16cid:durableId="62141611">
    <w:abstractNumId w:val="52"/>
  </w:num>
  <w:num w:numId="52" w16cid:durableId="939408825">
    <w:abstractNumId w:val="24"/>
  </w:num>
  <w:num w:numId="53" w16cid:durableId="940837545">
    <w:abstractNumId w:val="11"/>
  </w:num>
  <w:num w:numId="54" w16cid:durableId="570384642">
    <w:abstractNumId w:val="33"/>
  </w:num>
  <w:num w:numId="55" w16cid:durableId="826047434">
    <w:abstractNumId w:val="59"/>
  </w:num>
  <w:num w:numId="56" w16cid:durableId="1645087950">
    <w:abstractNumId w:val="49"/>
  </w:num>
  <w:num w:numId="57" w16cid:durableId="2040012066">
    <w:abstractNumId w:val="0"/>
  </w:num>
  <w:num w:numId="58" w16cid:durableId="1171525431">
    <w:abstractNumId w:val="30"/>
  </w:num>
  <w:num w:numId="59" w16cid:durableId="821047908">
    <w:abstractNumId w:val="41"/>
  </w:num>
  <w:num w:numId="60" w16cid:durableId="1243951748">
    <w:abstractNumId w:val="81"/>
  </w:num>
  <w:num w:numId="61" w16cid:durableId="1633248971">
    <w:abstractNumId w:val="43"/>
  </w:num>
  <w:num w:numId="62" w16cid:durableId="793209242">
    <w:abstractNumId w:val="88"/>
  </w:num>
  <w:num w:numId="63" w16cid:durableId="2047218013">
    <w:abstractNumId w:val="36"/>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43"/>
  </w:num>
  <w:num w:numId="65" w16cid:durableId="1095981830">
    <w:abstractNumId w:val="19"/>
  </w:num>
  <w:num w:numId="66" w16cid:durableId="888958554">
    <w:abstractNumId w:val="28"/>
  </w:num>
  <w:num w:numId="67" w16cid:durableId="1513110617">
    <w:abstractNumId w:val="71"/>
  </w:num>
  <w:num w:numId="68" w16cid:durableId="1248228937">
    <w:abstractNumId w:val="92"/>
  </w:num>
  <w:num w:numId="69" w16cid:durableId="2054648612">
    <w:abstractNumId w:val="93"/>
  </w:num>
  <w:num w:numId="70" w16cid:durableId="765854189">
    <w:abstractNumId w:val="85"/>
  </w:num>
  <w:num w:numId="71" w16cid:durableId="427775569">
    <w:abstractNumId w:val="26"/>
  </w:num>
  <w:num w:numId="72" w16cid:durableId="1089736971">
    <w:abstractNumId w:val="56"/>
  </w:num>
  <w:num w:numId="73" w16cid:durableId="1818372302">
    <w:abstractNumId w:val="42"/>
  </w:num>
  <w:num w:numId="74" w16cid:durableId="761872432">
    <w:abstractNumId w:val="64"/>
  </w:num>
  <w:num w:numId="75" w16cid:durableId="155148303">
    <w:abstractNumId w:val="86"/>
  </w:num>
  <w:num w:numId="76" w16cid:durableId="1672639791">
    <w:abstractNumId w:val="7"/>
  </w:num>
  <w:num w:numId="77" w16cid:durableId="2020112298">
    <w:abstractNumId w:val="67"/>
  </w:num>
  <w:num w:numId="78" w16cid:durableId="1918056876">
    <w:abstractNumId w:val="2"/>
  </w:num>
  <w:num w:numId="79" w16cid:durableId="1777822829">
    <w:abstractNumId w:val="27"/>
  </w:num>
  <w:num w:numId="80" w16cid:durableId="1298148800">
    <w:abstractNumId w:val="36"/>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54"/>
  </w:num>
  <w:num w:numId="82" w16cid:durableId="1630161754">
    <w:abstractNumId w:val="57"/>
  </w:num>
  <w:num w:numId="83" w16cid:durableId="1715689769">
    <w:abstractNumId w:val="99"/>
  </w:num>
  <w:num w:numId="84" w16cid:durableId="1807814838">
    <w:abstractNumId w:val="69"/>
  </w:num>
  <w:num w:numId="85" w16cid:durableId="2051951051">
    <w:abstractNumId w:val="22"/>
  </w:num>
  <w:num w:numId="86" w16cid:durableId="1840267415">
    <w:abstractNumId w:val="74"/>
  </w:num>
  <w:num w:numId="87" w16cid:durableId="1815638398">
    <w:abstractNumId w:val="78"/>
  </w:num>
  <w:num w:numId="88" w16cid:durableId="1533377414">
    <w:abstractNumId w:val="97"/>
  </w:num>
  <w:num w:numId="89" w16cid:durableId="1242450487">
    <w:abstractNumId w:val="52"/>
    <w:lvlOverride w:ilvl="0">
      <w:startOverride w:val="1"/>
    </w:lvlOverride>
  </w:num>
  <w:num w:numId="90" w16cid:durableId="1345087333">
    <w:abstractNumId w:val="36"/>
  </w:num>
  <w:num w:numId="91" w16cid:durableId="1756171596">
    <w:abstractNumId w:val="72"/>
  </w:num>
  <w:num w:numId="92" w16cid:durableId="427309603">
    <w:abstractNumId w:val="18"/>
  </w:num>
  <w:num w:numId="93" w16cid:durableId="21171310">
    <w:abstractNumId w:val="15"/>
  </w:num>
  <w:num w:numId="94" w16cid:durableId="1730810098">
    <w:abstractNumId w:val="52"/>
    <w:lvlOverride w:ilvl="0">
      <w:startOverride w:val="1"/>
    </w:lvlOverride>
  </w:num>
  <w:num w:numId="95" w16cid:durableId="563418423">
    <w:abstractNumId w:val="37"/>
  </w:num>
  <w:num w:numId="96" w16cid:durableId="2130972042">
    <w:abstractNumId w:val="100"/>
  </w:num>
  <w:num w:numId="97" w16cid:durableId="1835221845">
    <w:abstractNumId w:val="70"/>
  </w:num>
  <w:num w:numId="98" w16cid:durableId="1280643003">
    <w:abstractNumId w:val="62"/>
  </w:num>
  <w:num w:numId="99" w16cid:durableId="1791316622">
    <w:abstractNumId w:val="52"/>
  </w:num>
  <w:num w:numId="100" w16cid:durableId="614601353">
    <w:abstractNumId w:val="37"/>
  </w:num>
  <w:num w:numId="101" w16cid:durableId="377514027">
    <w:abstractNumId w:val="52"/>
  </w:num>
  <w:num w:numId="102" w16cid:durableId="1190795158">
    <w:abstractNumId w:val="9"/>
  </w:num>
  <w:num w:numId="103" w16cid:durableId="324237543">
    <w:abstractNumId w:val="35"/>
  </w:num>
  <w:num w:numId="104" w16cid:durableId="824207366">
    <w:abstractNumId w:val="87"/>
  </w:num>
  <w:num w:numId="105" w16cid:durableId="2019502044">
    <w:abstractNumId w:val="83"/>
  </w:num>
  <w:num w:numId="106" w16cid:durableId="318190321">
    <w:abstractNumId w:val="65"/>
  </w:num>
  <w:num w:numId="107" w16cid:durableId="1724332062">
    <w:abstractNumId w:val="82"/>
  </w:num>
  <w:num w:numId="108" w16cid:durableId="666714734">
    <w:abstractNumId w:val="27"/>
  </w:num>
  <w:num w:numId="109" w16cid:durableId="1412116476">
    <w:abstractNumId w:val="25"/>
  </w:num>
  <w:num w:numId="110" w16cid:durableId="1768309657">
    <w:abstractNumId w:val="13"/>
  </w:num>
  <w:num w:numId="111" w16cid:durableId="1811089157">
    <w:abstractNumId w:val="77"/>
  </w:num>
  <w:num w:numId="112" w16cid:durableId="572279009">
    <w:abstractNumId w:val="48"/>
  </w:num>
  <w:num w:numId="113" w16cid:durableId="489562516">
    <w:abstractNumId w:val="3"/>
  </w:num>
  <w:num w:numId="114" w16cid:durableId="682319310">
    <w:abstractNumId w:val="27"/>
  </w:num>
  <w:num w:numId="115" w16cid:durableId="763694790">
    <w:abstractNumId w:val="52"/>
  </w:num>
  <w:num w:numId="116" w16cid:durableId="449789173">
    <w:abstractNumId w:val="76"/>
  </w:num>
  <w:num w:numId="117" w16cid:durableId="996883214">
    <w:abstractNumId w:val="52"/>
    <w:lvlOverride w:ilvl="0">
      <w:startOverride w:val="1"/>
    </w:lvlOverride>
  </w:num>
  <w:num w:numId="118" w16cid:durableId="1300191212">
    <w:abstractNumId w:val="52"/>
    <w:lvlOverride w:ilvl="0">
      <w:startOverride w:val="1"/>
    </w:lvlOverride>
  </w:num>
  <w:num w:numId="119" w16cid:durableId="753892983">
    <w:abstractNumId w:val="52"/>
    <w:lvlOverride w:ilvl="0">
      <w:startOverride w:val="1"/>
    </w:lvlOverride>
  </w:num>
  <w:num w:numId="120" w16cid:durableId="255673998">
    <w:abstractNumId w:val="52"/>
    <w:lvlOverride w:ilvl="0">
      <w:startOverride w:val="1"/>
    </w:lvlOverride>
  </w:num>
  <w:num w:numId="121" w16cid:durableId="1867981057">
    <w:abstractNumId w:val="52"/>
    <w:lvlOverride w:ilvl="0">
      <w:startOverride w:val="1"/>
    </w:lvlOverride>
  </w:num>
  <w:num w:numId="122" w16cid:durableId="234972904">
    <w:abstractNumId w:val="2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273C"/>
    <w:rsid w:val="00002A4A"/>
    <w:rsid w:val="000035F2"/>
    <w:rsid w:val="00003CE1"/>
    <w:rsid w:val="00003D23"/>
    <w:rsid w:val="00006029"/>
    <w:rsid w:val="00006E4F"/>
    <w:rsid w:val="00010AB9"/>
    <w:rsid w:val="00010C6B"/>
    <w:rsid w:val="000118FD"/>
    <w:rsid w:val="00011E69"/>
    <w:rsid w:val="00011F98"/>
    <w:rsid w:val="00012136"/>
    <w:rsid w:val="0001348E"/>
    <w:rsid w:val="00014376"/>
    <w:rsid w:val="00014A29"/>
    <w:rsid w:val="00014E8A"/>
    <w:rsid w:val="00016628"/>
    <w:rsid w:val="00017AB3"/>
    <w:rsid w:val="00017B1B"/>
    <w:rsid w:val="00020A5E"/>
    <w:rsid w:val="00020C3E"/>
    <w:rsid w:val="000211B6"/>
    <w:rsid w:val="0002139B"/>
    <w:rsid w:val="0002498B"/>
    <w:rsid w:val="00024A0F"/>
    <w:rsid w:val="000250E6"/>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4A97"/>
    <w:rsid w:val="00055371"/>
    <w:rsid w:val="000555E7"/>
    <w:rsid w:val="0005577F"/>
    <w:rsid w:val="000558F2"/>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41A6"/>
    <w:rsid w:val="00074BAB"/>
    <w:rsid w:val="00076A06"/>
    <w:rsid w:val="00076A8E"/>
    <w:rsid w:val="000778AA"/>
    <w:rsid w:val="000778B9"/>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2369"/>
    <w:rsid w:val="000C24FF"/>
    <w:rsid w:val="000C2918"/>
    <w:rsid w:val="000C3019"/>
    <w:rsid w:val="000C3659"/>
    <w:rsid w:val="000C387D"/>
    <w:rsid w:val="000C534F"/>
    <w:rsid w:val="000C6EBD"/>
    <w:rsid w:val="000C6F33"/>
    <w:rsid w:val="000C701E"/>
    <w:rsid w:val="000C701F"/>
    <w:rsid w:val="000D0FE5"/>
    <w:rsid w:val="000D1B4A"/>
    <w:rsid w:val="000D1C8B"/>
    <w:rsid w:val="000D1E44"/>
    <w:rsid w:val="000D34D2"/>
    <w:rsid w:val="000D3868"/>
    <w:rsid w:val="000D38EB"/>
    <w:rsid w:val="000D40AE"/>
    <w:rsid w:val="000D4172"/>
    <w:rsid w:val="000D4288"/>
    <w:rsid w:val="000D45A0"/>
    <w:rsid w:val="000D4B65"/>
    <w:rsid w:val="000D4F61"/>
    <w:rsid w:val="000D5F26"/>
    <w:rsid w:val="000D646C"/>
    <w:rsid w:val="000D66C8"/>
    <w:rsid w:val="000D6893"/>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615C"/>
    <w:rsid w:val="000F63AA"/>
    <w:rsid w:val="000F68FE"/>
    <w:rsid w:val="000F7169"/>
    <w:rsid w:val="000F763C"/>
    <w:rsid w:val="00100EA2"/>
    <w:rsid w:val="00100FF0"/>
    <w:rsid w:val="00101654"/>
    <w:rsid w:val="00101F7C"/>
    <w:rsid w:val="001023C3"/>
    <w:rsid w:val="00103295"/>
    <w:rsid w:val="00103DB5"/>
    <w:rsid w:val="001043CF"/>
    <w:rsid w:val="0010447E"/>
    <w:rsid w:val="0010453F"/>
    <w:rsid w:val="0010496C"/>
    <w:rsid w:val="00104FCF"/>
    <w:rsid w:val="0010523C"/>
    <w:rsid w:val="001060CB"/>
    <w:rsid w:val="001060F7"/>
    <w:rsid w:val="00106635"/>
    <w:rsid w:val="00106970"/>
    <w:rsid w:val="00110585"/>
    <w:rsid w:val="00110868"/>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102"/>
    <w:rsid w:val="00127217"/>
    <w:rsid w:val="001279AD"/>
    <w:rsid w:val="00131419"/>
    <w:rsid w:val="0013148F"/>
    <w:rsid w:val="001314DF"/>
    <w:rsid w:val="00132260"/>
    <w:rsid w:val="001322C9"/>
    <w:rsid w:val="001326FF"/>
    <w:rsid w:val="00132CAC"/>
    <w:rsid w:val="00132D3B"/>
    <w:rsid w:val="00133A51"/>
    <w:rsid w:val="00133ADC"/>
    <w:rsid w:val="00133E03"/>
    <w:rsid w:val="0013499E"/>
    <w:rsid w:val="001356A6"/>
    <w:rsid w:val="001357D0"/>
    <w:rsid w:val="001358D5"/>
    <w:rsid w:val="0013608B"/>
    <w:rsid w:val="00136260"/>
    <w:rsid w:val="001362EF"/>
    <w:rsid w:val="001378E4"/>
    <w:rsid w:val="001421CC"/>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BEB"/>
    <w:rsid w:val="00183F1E"/>
    <w:rsid w:val="0018420F"/>
    <w:rsid w:val="00184D80"/>
    <w:rsid w:val="00185C0D"/>
    <w:rsid w:val="0018619A"/>
    <w:rsid w:val="00186FE4"/>
    <w:rsid w:val="001870A7"/>
    <w:rsid w:val="00187186"/>
    <w:rsid w:val="00187A30"/>
    <w:rsid w:val="00187BB9"/>
    <w:rsid w:val="00190196"/>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B21"/>
    <w:rsid w:val="001B2B4F"/>
    <w:rsid w:val="001B2D34"/>
    <w:rsid w:val="001B3486"/>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9D"/>
    <w:rsid w:val="001C5C33"/>
    <w:rsid w:val="001C63DA"/>
    <w:rsid w:val="001C7A6F"/>
    <w:rsid w:val="001D0F29"/>
    <w:rsid w:val="001D25A3"/>
    <w:rsid w:val="001D4211"/>
    <w:rsid w:val="001D47FB"/>
    <w:rsid w:val="001D5999"/>
    <w:rsid w:val="001D59FD"/>
    <w:rsid w:val="001D60A8"/>
    <w:rsid w:val="001D7401"/>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C13"/>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2960"/>
    <w:rsid w:val="00213C91"/>
    <w:rsid w:val="00214230"/>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746E"/>
    <w:rsid w:val="0022747D"/>
    <w:rsid w:val="0022764E"/>
    <w:rsid w:val="00227EF1"/>
    <w:rsid w:val="00230706"/>
    <w:rsid w:val="00231BC1"/>
    <w:rsid w:val="00231E7D"/>
    <w:rsid w:val="00233F3D"/>
    <w:rsid w:val="00234C8C"/>
    <w:rsid w:val="00235396"/>
    <w:rsid w:val="00235E6D"/>
    <w:rsid w:val="002362FA"/>
    <w:rsid w:val="002372D9"/>
    <w:rsid w:val="00237F14"/>
    <w:rsid w:val="00240C97"/>
    <w:rsid w:val="00241170"/>
    <w:rsid w:val="002416CC"/>
    <w:rsid w:val="002419B1"/>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13B1"/>
    <w:rsid w:val="002920ED"/>
    <w:rsid w:val="00292177"/>
    <w:rsid w:val="00292B87"/>
    <w:rsid w:val="0029348C"/>
    <w:rsid w:val="00293516"/>
    <w:rsid w:val="00293564"/>
    <w:rsid w:val="00293E97"/>
    <w:rsid w:val="002941CE"/>
    <w:rsid w:val="00295EF0"/>
    <w:rsid w:val="00296493"/>
    <w:rsid w:val="0029671C"/>
    <w:rsid w:val="00296846"/>
    <w:rsid w:val="002978E5"/>
    <w:rsid w:val="00297A70"/>
    <w:rsid w:val="00297C45"/>
    <w:rsid w:val="002A0D92"/>
    <w:rsid w:val="002A0F47"/>
    <w:rsid w:val="002A2418"/>
    <w:rsid w:val="002A2DA2"/>
    <w:rsid w:val="002A3011"/>
    <w:rsid w:val="002A3B0E"/>
    <w:rsid w:val="002A4079"/>
    <w:rsid w:val="002A4829"/>
    <w:rsid w:val="002A5969"/>
    <w:rsid w:val="002A643C"/>
    <w:rsid w:val="002A7DAF"/>
    <w:rsid w:val="002B1D0D"/>
    <w:rsid w:val="002B29D3"/>
    <w:rsid w:val="002B2EEA"/>
    <w:rsid w:val="002B2F0D"/>
    <w:rsid w:val="002B3241"/>
    <w:rsid w:val="002B3576"/>
    <w:rsid w:val="002B3674"/>
    <w:rsid w:val="002B3A2F"/>
    <w:rsid w:val="002B3CB9"/>
    <w:rsid w:val="002B3D02"/>
    <w:rsid w:val="002B4D45"/>
    <w:rsid w:val="002B4D73"/>
    <w:rsid w:val="002B5E28"/>
    <w:rsid w:val="002B5EC4"/>
    <w:rsid w:val="002B66D7"/>
    <w:rsid w:val="002B6B78"/>
    <w:rsid w:val="002B6D25"/>
    <w:rsid w:val="002B7520"/>
    <w:rsid w:val="002B78E0"/>
    <w:rsid w:val="002B7F06"/>
    <w:rsid w:val="002C0AF3"/>
    <w:rsid w:val="002C1CE0"/>
    <w:rsid w:val="002C1E76"/>
    <w:rsid w:val="002C2607"/>
    <w:rsid w:val="002C2729"/>
    <w:rsid w:val="002C5F21"/>
    <w:rsid w:val="002C5FD0"/>
    <w:rsid w:val="002C61F2"/>
    <w:rsid w:val="002C7221"/>
    <w:rsid w:val="002C728F"/>
    <w:rsid w:val="002C7AB8"/>
    <w:rsid w:val="002C7D4D"/>
    <w:rsid w:val="002C7DD0"/>
    <w:rsid w:val="002D056C"/>
    <w:rsid w:val="002D0A40"/>
    <w:rsid w:val="002D1DEF"/>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62C"/>
    <w:rsid w:val="003249ED"/>
    <w:rsid w:val="003251E2"/>
    <w:rsid w:val="00326AD2"/>
    <w:rsid w:val="00326F32"/>
    <w:rsid w:val="00327A74"/>
    <w:rsid w:val="00330178"/>
    <w:rsid w:val="0033296B"/>
    <w:rsid w:val="00332F22"/>
    <w:rsid w:val="003332B3"/>
    <w:rsid w:val="0033432C"/>
    <w:rsid w:val="00334580"/>
    <w:rsid w:val="00334825"/>
    <w:rsid w:val="00334A8F"/>
    <w:rsid w:val="00335F9C"/>
    <w:rsid w:val="00337E85"/>
    <w:rsid w:val="00340DB7"/>
    <w:rsid w:val="0034192E"/>
    <w:rsid w:val="00341BB5"/>
    <w:rsid w:val="00342A5C"/>
    <w:rsid w:val="00343278"/>
    <w:rsid w:val="00343430"/>
    <w:rsid w:val="0034353B"/>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CFB"/>
    <w:rsid w:val="003701D4"/>
    <w:rsid w:val="003704B1"/>
    <w:rsid w:val="00371217"/>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1C4D"/>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7196"/>
    <w:rsid w:val="003E7830"/>
    <w:rsid w:val="003E7AE4"/>
    <w:rsid w:val="003E7EBC"/>
    <w:rsid w:val="003F045E"/>
    <w:rsid w:val="003F0782"/>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FB3"/>
    <w:rsid w:val="0043276D"/>
    <w:rsid w:val="0043308A"/>
    <w:rsid w:val="004330EA"/>
    <w:rsid w:val="00434DC6"/>
    <w:rsid w:val="00435463"/>
    <w:rsid w:val="00435A2A"/>
    <w:rsid w:val="00435D96"/>
    <w:rsid w:val="0043795A"/>
    <w:rsid w:val="0044005C"/>
    <w:rsid w:val="00440183"/>
    <w:rsid w:val="004408C5"/>
    <w:rsid w:val="00440AE5"/>
    <w:rsid w:val="0044121A"/>
    <w:rsid w:val="004413FF"/>
    <w:rsid w:val="00441B2C"/>
    <w:rsid w:val="00442ABF"/>
    <w:rsid w:val="00443B18"/>
    <w:rsid w:val="0044457B"/>
    <w:rsid w:val="00444ABF"/>
    <w:rsid w:val="00444B80"/>
    <w:rsid w:val="004451FE"/>
    <w:rsid w:val="00445429"/>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2BEE"/>
    <w:rsid w:val="00483BD4"/>
    <w:rsid w:val="00483D6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D46"/>
    <w:rsid w:val="004A4736"/>
    <w:rsid w:val="004A58E3"/>
    <w:rsid w:val="004A5C1B"/>
    <w:rsid w:val="004A5F09"/>
    <w:rsid w:val="004A62ED"/>
    <w:rsid w:val="004A67E9"/>
    <w:rsid w:val="004A6D74"/>
    <w:rsid w:val="004B01B3"/>
    <w:rsid w:val="004B0F5C"/>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EE1"/>
    <w:rsid w:val="004C2349"/>
    <w:rsid w:val="004C23A3"/>
    <w:rsid w:val="004C3047"/>
    <w:rsid w:val="004C51E8"/>
    <w:rsid w:val="004C55F7"/>
    <w:rsid w:val="004C596F"/>
    <w:rsid w:val="004C5A40"/>
    <w:rsid w:val="004C6A9B"/>
    <w:rsid w:val="004C7B7F"/>
    <w:rsid w:val="004D07D9"/>
    <w:rsid w:val="004D0990"/>
    <w:rsid w:val="004D0F0E"/>
    <w:rsid w:val="004D18A5"/>
    <w:rsid w:val="004D1B82"/>
    <w:rsid w:val="004D1E7E"/>
    <w:rsid w:val="004D270F"/>
    <w:rsid w:val="004D3CC0"/>
    <w:rsid w:val="004D455D"/>
    <w:rsid w:val="004D55F9"/>
    <w:rsid w:val="004D57F4"/>
    <w:rsid w:val="004D609E"/>
    <w:rsid w:val="004D68F1"/>
    <w:rsid w:val="004D7635"/>
    <w:rsid w:val="004D768D"/>
    <w:rsid w:val="004E0007"/>
    <w:rsid w:val="004E0263"/>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3C59"/>
    <w:rsid w:val="004F42D5"/>
    <w:rsid w:val="004F4755"/>
    <w:rsid w:val="004F47B6"/>
    <w:rsid w:val="004F51A1"/>
    <w:rsid w:val="004F577C"/>
    <w:rsid w:val="004F6100"/>
    <w:rsid w:val="004F630F"/>
    <w:rsid w:val="004F6694"/>
    <w:rsid w:val="004F67D2"/>
    <w:rsid w:val="004F6C7D"/>
    <w:rsid w:val="004F6EEE"/>
    <w:rsid w:val="004F72B9"/>
    <w:rsid w:val="004F7B56"/>
    <w:rsid w:val="0050045B"/>
    <w:rsid w:val="005005F5"/>
    <w:rsid w:val="005009C9"/>
    <w:rsid w:val="00500EAD"/>
    <w:rsid w:val="00501172"/>
    <w:rsid w:val="00501639"/>
    <w:rsid w:val="00502021"/>
    <w:rsid w:val="00503A99"/>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14D6"/>
    <w:rsid w:val="00522497"/>
    <w:rsid w:val="00523AB5"/>
    <w:rsid w:val="00523B89"/>
    <w:rsid w:val="00523C37"/>
    <w:rsid w:val="00524ADC"/>
    <w:rsid w:val="00524CF5"/>
    <w:rsid w:val="0052546E"/>
    <w:rsid w:val="0052584F"/>
    <w:rsid w:val="00525E2A"/>
    <w:rsid w:val="00525F5C"/>
    <w:rsid w:val="00526BE3"/>
    <w:rsid w:val="00526EF2"/>
    <w:rsid w:val="00527537"/>
    <w:rsid w:val="00527720"/>
    <w:rsid w:val="005278B3"/>
    <w:rsid w:val="00527BB7"/>
    <w:rsid w:val="005312FD"/>
    <w:rsid w:val="00532705"/>
    <w:rsid w:val="005337CC"/>
    <w:rsid w:val="005357A5"/>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38BD"/>
    <w:rsid w:val="00553D96"/>
    <w:rsid w:val="00553ECE"/>
    <w:rsid w:val="0055419F"/>
    <w:rsid w:val="005543C8"/>
    <w:rsid w:val="00555131"/>
    <w:rsid w:val="00555266"/>
    <w:rsid w:val="00555A10"/>
    <w:rsid w:val="00557947"/>
    <w:rsid w:val="00557A68"/>
    <w:rsid w:val="00557B22"/>
    <w:rsid w:val="00557B89"/>
    <w:rsid w:val="00560283"/>
    <w:rsid w:val="005605D5"/>
    <w:rsid w:val="005605E9"/>
    <w:rsid w:val="00561175"/>
    <w:rsid w:val="0056200E"/>
    <w:rsid w:val="00562639"/>
    <w:rsid w:val="00562A32"/>
    <w:rsid w:val="00563F66"/>
    <w:rsid w:val="005648EE"/>
    <w:rsid w:val="00564A77"/>
    <w:rsid w:val="00566349"/>
    <w:rsid w:val="00566E75"/>
    <w:rsid w:val="0056777A"/>
    <w:rsid w:val="00570E84"/>
    <w:rsid w:val="00571993"/>
    <w:rsid w:val="00571C3C"/>
    <w:rsid w:val="00571CAF"/>
    <w:rsid w:val="00573BD4"/>
    <w:rsid w:val="005743C0"/>
    <w:rsid w:val="00575348"/>
    <w:rsid w:val="00575372"/>
    <w:rsid w:val="00575A04"/>
    <w:rsid w:val="005763C5"/>
    <w:rsid w:val="005770BE"/>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1626"/>
    <w:rsid w:val="00592507"/>
    <w:rsid w:val="005929DD"/>
    <w:rsid w:val="00592A68"/>
    <w:rsid w:val="00592AC3"/>
    <w:rsid w:val="005936CA"/>
    <w:rsid w:val="005947AB"/>
    <w:rsid w:val="00594A70"/>
    <w:rsid w:val="00595948"/>
    <w:rsid w:val="005975AE"/>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307B"/>
    <w:rsid w:val="005E4048"/>
    <w:rsid w:val="005E40EE"/>
    <w:rsid w:val="005E45A8"/>
    <w:rsid w:val="005E4D7B"/>
    <w:rsid w:val="005E5287"/>
    <w:rsid w:val="005F048F"/>
    <w:rsid w:val="005F06F1"/>
    <w:rsid w:val="005F2012"/>
    <w:rsid w:val="005F35C1"/>
    <w:rsid w:val="005F3818"/>
    <w:rsid w:val="005F3B48"/>
    <w:rsid w:val="005F3E3D"/>
    <w:rsid w:val="005F42C0"/>
    <w:rsid w:val="005F433E"/>
    <w:rsid w:val="005F5440"/>
    <w:rsid w:val="005F5755"/>
    <w:rsid w:val="005F5E44"/>
    <w:rsid w:val="005F6B16"/>
    <w:rsid w:val="005F73F9"/>
    <w:rsid w:val="005F7416"/>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F34"/>
    <w:rsid w:val="006253C0"/>
    <w:rsid w:val="00625759"/>
    <w:rsid w:val="00626857"/>
    <w:rsid w:val="006279B9"/>
    <w:rsid w:val="00627BFA"/>
    <w:rsid w:val="006300DB"/>
    <w:rsid w:val="0063114E"/>
    <w:rsid w:val="006335BC"/>
    <w:rsid w:val="006335C0"/>
    <w:rsid w:val="006361A1"/>
    <w:rsid w:val="0063702D"/>
    <w:rsid w:val="006400F4"/>
    <w:rsid w:val="00640394"/>
    <w:rsid w:val="00640748"/>
    <w:rsid w:val="006412D8"/>
    <w:rsid w:val="00641794"/>
    <w:rsid w:val="00642A07"/>
    <w:rsid w:val="00642C00"/>
    <w:rsid w:val="00643300"/>
    <w:rsid w:val="0064333A"/>
    <w:rsid w:val="00643529"/>
    <w:rsid w:val="00643CB4"/>
    <w:rsid w:val="006448F3"/>
    <w:rsid w:val="00644AB4"/>
    <w:rsid w:val="00644BE4"/>
    <w:rsid w:val="00650CE1"/>
    <w:rsid w:val="006522CA"/>
    <w:rsid w:val="00652578"/>
    <w:rsid w:val="00653E5E"/>
    <w:rsid w:val="006550E2"/>
    <w:rsid w:val="0065527E"/>
    <w:rsid w:val="00655C12"/>
    <w:rsid w:val="0065624E"/>
    <w:rsid w:val="0065651A"/>
    <w:rsid w:val="006568F8"/>
    <w:rsid w:val="00656AFA"/>
    <w:rsid w:val="00656B98"/>
    <w:rsid w:val="006577DC"/>
    <w:rsid w:val="00660D33"/>
    <w:rsid w:val="00662359"/>
    <w:rsid w:val="00662FA4"/>
    <w:rsid w:val="00664168"/>
    <w:rsid w:val="006649BA"/>
    <w:rsid w:val="00664FC4"/>
    <w:rsid w:val="006654F1"/>
    <w:rsid w:val="00665796"/>
    <w:rsid w:val="006666DD"/>
    <w:rsid w:val="00667183"/>
    <w:rsid w:val="006671D8"/>
    <w:rsid w:val="00670054"/>
    <w:rsid w:val="0067130E"/>
    <w:rsid w:val="00673A02"/>
    <w:rsid w:val="00674C41"/>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C97"/>
    <w:rsid w:val="006924B4"/>
    <w:rsid w:val="0069441B"/>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36B8"/>
    <w:rsid w:val="0072398E"/>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6095C"/>
    <w:rsid w:val="00761253"/>
    <w:rsid w:val="00761A61"/>
    <w:rsid w:val="00761CB2"/>
    <w:rsid w:val="00761D64"/>
    <w:rsid w:val="007625E6"/>
    <w:rsid w:val="0076310B"/>
    <w:rsid w:val="007636AB"/>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565D"/>
    <w:rsid w:val="00775911"/>
    <w:rsid w:val="00775983"/>
    <w:rsid w:val="007764B5"/>
    <w:rsid w:val="00776E36"/>
    <w:rsid w:val="00780976"/>
    <w:rsid w:val="00780B0C"/>
    <w:rsid w:val="00782554"/>
    <w:rsid w:val="00782929"/>
    <w:rsid w:val="00782B80"/>
    <w:rsid w:val="0078303A"/>
    <w:rsid w:val="007830C6"/>
    <w:rsid w:val="0078394E"/>
    <w:rsid w:val="0078425B"/>
    <w:rsid w:val="00784F50"/>
    <w:rsid w:val="007850A3"/>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55A8"/>
    <w:rsid w:val="007A01F0"/>
    <w:rsid w:val="007A0666"/>
    <w:rsid w:val="007A0D56"/>
    <w:rsid w:val="007A2B6A"/>
    <w:rsid w:val="007A2BE7"/>
    <w:rsid w:val="007A2CEC"/>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5682"/>
    <w:rsid w:val="007C57DB"/>
    <w:rsid w:val="007C5DF8"/>
    <w:rsid w:val="007C62B3"/>
    <w:rsid w:val="007C6AC6"/>
    <w:rsid w:val="007C7114"/>
    <w:rsid w:val="007C7FB9"/>
    <w:rsid w:val="007D1A45"/>
    <w:rsid w:val="007D1C1B"/>
    <w:rsid w:val="007D37F0"/>
    <w:rsid w:val="007D3E14"/>
    <w:rsid w:val="007D428C"/>
    <w:rsid w:val="007D49CE"/>
    <w:rsid w:val="007D4D3A"/>
    <w:rsid w:val="007D5842"/>
    <w:rsid w:val="007D5F47"/>
    <w:rsid w:val="007D6390"/>
    <w:rsid w:val="007D67A3"/>
    <w:rsid w:val="007D73A2"/>
    <w:rsid w:val="007D7E92"/>
    <w:rsid w:val="007E0286"/>
    <w:rsid w:val="007E1A6D"/>
    <w:rsid w:val="007E1E54"/>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107E"/>
    <w:rsid w:val="00821124"/>
    <w:rsid w:val="00821130"/>
    <w:rsid w:val="00821A88"/>
    <w:rsid w:val="0082343C"/>
    <w:rsid w:val="00823B7E"/>
    <w:rsid w:val="00824D4B"/>
    <w:rsid w:val="00825215"/>
    <w:rsid w:val="0082546D"/>
    <w:rsid w:val="00825711"/>
    <w:rsid w:val="008257AE"/>
    <w:rsid w:val="00825B3C"/>
    <w:rsid w:val="008276A9"/>
    <w:rsid w:val="00830B43"/>
    <w:rsid w:val="00831979"/>
    <w:rsid w:val="008319D1"/>
    <w:rsid w:val="00831D76"/>
    <w:rsid w:val="0083252A"/>
    <w:rsid w:val="00834082"/>
    <w:rsid w:val="008349B3"/>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582F"/>
    <w:rsid w:val="00846394"/>
    <w:rsid w:val="008468DF"/>
    <w:rsid w:val="00847414"/>
    <w:rsid w:val="00847B42"/>
    <w:rsid w:val="00847C0A"/>
    <w:rsid w:val="008503CF"/>
    <w:rsid w:val="0085070F"/>
    <w:rsid w:val="00850A8D"/>
    <w:rsid w:val="008512C4"/>
    <w:rsid w:val="008514E2"/>
    <w:rsid w:val="0085166F"/>
    <w:rsid w:val="00851ACB"/>
    <w:rsid w:val="008528A0"/>
    <w:rsid w:val="00852AF6"/>
    <w:rsid w:val="008532B1"/>
    <w:rsid w:val="00853342"/>
    <w:rsid w:val="00853A6A"/>
    <w:rsid w:val="00853BF7"/>
    <w:rsid w:val="0085459E"/>
    <w:rsid w:val="00854B26"/>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CD1"/>
    <w:rsid w:val="00874F9F"/>
    <w:rsid w:val="0087688D"/>
    <w:rsid w:val="00876D58"/>
    <w:rsid w:val="008772C9"/>
    <w:rsid w:val="00877920"/>
    <w:rsid w:val="008807AE"/>
    <w:rsid w:val="0088100F"/>
    <w:rsid w:val="00882359"/>
    <w:rsid w:val="00882744"/>
    <w:rsid w:val="008836E0"/>
    <w:rsid w:val="00883D4E"/>
    <w:rsid w:val="00883E66"/>
    <w:rsid w:val="00883F11"/>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B1A"/>
    <w:rsid w:val="00896FE8"/>
    <w:rsid w:val="00897F1E"/>
    <w:rsid w:val="008A0427"/>
    <w:rsid w:val="008A094C"/>
    <w:rsid w:val="008A0C83"/>
    <w:rsid w:val="008A1320"/>
    <w:rsid w:val="008A1A15"/>
    <w:rsid w:val="008A1C06"/>
    <w:rsid w:val="008A1C40"/>
    <w:rsid w:val="008A34ED"/>
    <w:rsid w:val="008A4121"/>
    <w:rsid w:val="008A46B9"/>
    <w:rsid w:val="008A4902"/>
    <w:rsid w:val="008A498F"/>
    <w:rsid w:val="008A5EFA"/>
    <w:rsid w:val="008A628A"/>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7AB6"/>
    <w:rsid w:val="008B7DF0"/>
    <w:rsid w:val="008C0F54"/>
    <w:rsid w:val="008C1012"/>
    <w:rsid w:val="008C1131"/>
    <w:rsid w:val="008C12CB"/>
    <w:rsid w:val="008C1CAC"/>
    <w:rsid w:val="008C24C9"/>
    <w:rsid w:val="008C24F5"/>
    <w:rsid w:val="008C3198"/>
    <w:rsid w:val="008C4508"/>
    <w:rsid w:val="008C474C"/>
    <w:rsid w:val="008C48F4"/>
    <w:rsid w:val="008C4A53"/>
    <w:rsid w:val="008C4BA9"/>
    <w:rsid w:val="008C50D9"/>
    <w:rsid w:val="008C56D8"/>
    <w:rsid w:val="008C5FF1"/>
    <w:rsid w:val="008C65A4"/>
    <w:rsid w:val="008C7350"/>
    <w:rsid w:val="008C7A75"/>
    <w:rsid w:val="008C7C4D"/>
    <w:rsid w:val="008D0015"/>
    <w:rsid w:val="008D15C9"/>
    <w:rsid w:val="008D2D18"/>
    <w:rsid w:val="008D37CA"/>
    <w:rsid w:val="008D3B7D"/>
    <w:rsid w:val="008D4095"/>
    <w:rsid w:val="008D4D37"/>
    <w:rsid w:val="008D4D7B"/>
    <w:rsid w:val="008D5A94"/>
    <w:rsid w:val="008D6221"/>
    <w:rsid w:val="008D68E9"/>
    <w:rsid w:val="008D7049"/>
    <w:rsid w:val="008E048C"/>
    <w:rsid w:val="008E087E"/>
    <w:rsid w:val="008E1B23"/>
    <w:rsid w:val="008E1BD0"/>
    <w:rsid w:val="008E2510"/>
    <w:rsid w:val="008E26F2"/>
    <w:rsid w:val="008E31CC"/>
    <w:rsid w:val="008E3579"/>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C3"/>
    <w:rsid w:val="00904235"/>
    <w:rsid w:val="00904B2F"/>
    <w:rsid w:val="0090500A"/>
    <w:rsid w:val="00906024"/>
    <w:rsid w:val="00906A59"/>
    <w:rsid w:val="00906C5F"/>
    <w:rsid w:val="00906EA0"/>
    <w:rsid w:val="00907381"/>
    <w:rsid w:val="0090790F"/>
    <w:rsid w:val="009111BF"/>
    <w:rsid w:val="00911E38"/>
    <w:rsid w:val="00912248"/>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8E8"/>
    <w:rsid w:val="00920A77"/>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EE"/>
    <w:rsid w:val="009566B9"/>
    <w:rsid w:val="00956D69"/>
    <w:rsid w:val="00957436"/>
    <w:rsid w:val="0095751E"/>
    <w:rsid w:val="00957865"/>
    <w:rsid w:val="00957F08"/>
    <w:rsid w:val="00957F22"/>
    <w:rsid w:val="009609D5"/>
    <w:rsid w:val="009614E5"/>
    <w:rsid w:val="009616FC"/>
    <w:rsid w:val="00961F15"/>
    <w:rsid w:val="00962DE6"/>
    <w:rsid w:val="00962FCB"/>
    <w:rsid w:val="00962FE4"/>
    <w:rsid w:val="00963596"/>
    <w:rsid w:val="0096450A"/>
    <w:rsid w:val="00964813"/>
    <w:rsid w:val="009654B1"/>
    <w:rsid w:val="009660FC"/>
    <w:rsid w:val="009665AC"/>
    <w:rsid w:val="00966E41"/>
    <w:rsid w:val="00966EF9"/>
    <w:rsid w:val="00970B2D"/>
    <w:rsid w:val="00971262"/>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EE5"/>
    <w:rsid w:val="009775EA"/>
    <w:rsid w:val="00977640"/>
    <w:rsid w:val="00980153"/>
    <w:rsid w:val="00980DE2"/>
    <w:rsid w:val="0098137C"/>
    <w:rsid w:val="009818FE"/>
    <w:rsid w:val="009836AF"/>
    <w:rsid w:val="00983AEF"/>
    <w:rsid w:val="00984138"/>
    <w:rsid w:val="00984196"/>
    <w:rsid w:val="00984366"/>
    <w:rsid w:val="009862AB"/>
    <w:rsid w:val="0098640D"/>
    <w:rsid w:val="00987070"/>
    <w:rsid w:val="009873A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B1D"/>
    <w:rsid w:val="009E23FB"/>
    <w:rsid w:val="009E3972"/>
    <w:rsid w:val="009E3A57"/>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9BD"/>
    <w:rsid w:val="009F413A"/>
    <w:rsid w:val="009F4A82"/>
    <w:rsid w:val="009F53CC"/>
    <w:rsid w:val="009F588F"/>
    <w:rsid w:val="009F595D"/>
    <w:rsid w:val="009F63F2"/>
    <w:rsid w:val="009F6CC7"/>
    <w:rsid w:val="009F7706"/>
    <w:rsid w:val="00A00D7D"/>
    <w:rsid w:val="00A00F2A"/>
    <w:rsid w:val="00A0108A"/>
    <w:rsid w:val="00A01B08"/>
    <w:rsid w:val="00A01B29"/>
    <w:rsid w:val="00A01E72"/>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3105B"/>
    <w:rsid w:val="00A319E5"/>
    <w:rsid w:val="00A31AE9"/>
    <w:rsid w:val="00A31B0D"/>
    <w:rsid w:val="00A322BB"/>
    <w:rsid w:val="00A33B86"/>
    <w:rsid w:val="00A33E13"/>
    <w:rsid w:val="00A3425A"/>
    <w:rsid w:val="00A346F1"/>
    <w:rsid w:val="00A34F95"/>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5096A"/>
    <w:rsid w:val="00A50C1E"/>
    <w:rsid w:val="00A513BE"/>
    <w:rsid w:val="00A52472"/>
    <w:rsid w:val="00A52D36"/>
    <w:rsid w:val="00A5302C"/>
    <w:rsid w:val="00A53143"/>
    <w:rsid w:val="00A53AF9"/>
    <w:rsid w:val="00A5472D"/>
    <w:rsid w:val="00A55373"/>
    <w:rsid w:val="00A55709"/>
    <w:rsid w:val="00A56B56"/>
    <w:rsid w:val="00A56BCD"/>
    <w:rsid w:val="00A5721E"/>
    <w:rsid w:val="00A57D44"/>
    <w:rsid w:val="00A60012"/>
    <w:rsid w:val="00A624AA"/>
    <w:rsid w:val="00A6293A"/>
    <w:rsid w:val="00A62F97"/>
    <w:rsid w:val="00A62FDE"/>
    <w:rsid w:val="00A63141"/>
    <w:rsid w:val="00A6315D"/>
    <w:rsid w:val="00A634F5"/>
    <w:rsid w:val="00A63CB9"/>
    <w:rsid w:val="00A64D53"/>
    <w:rsid w:val="00A65BAB"/>
    <w:rsid w:val="00A672E2"/>
    <w:rsid w:val="00A67E6C"/>
    <w:rsid w:val="00A70436"/>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C01"/>
    <w:rsid w:val="00A94D4B"/>
    <w:rsid w:val="00A958A1"/>
    <w:rsid w:val="00A95942"/>
    <w:rsid w:val="00A9687B"/>
    <w:rsid w:val="00A97187"/>
    <w:rsid w:val="00A978C1"/>
    <w:rsid w:val="00A97EA2"/>
    <w:rsid w:val="00AA1C82"/>
    <w:rsid w:val="00AA22FE"/>
    <w:rsid w:val="00AA2621"/>
    <w:rsid w:val="00AA266F"/>
    <w:rsid w:val="00AA2942"/>
    <w:rsid w:val="00AA4EE6"/>
    <w:rsid w:val="00AA589E"/>
    <w:rsid w:val="00AA670F"/>
    <w:rsid w:val="00AA6772"/>
    <w:rsid w:val="00AA6807"/>
    <w:rsid w:val="00AA6A39"/>
    <w:rsid w:val="00AA6AF6"/>
    <w:rsid w:val="00AA7D28"/>
    <w:rsid w:val="00AB01BF"/>
    <w:rsid w:val="00AB135F"/>
    <w:rsid w:val="00AB1D17"/>
    <w:rsid w:val="00AB21A3"/>
    <w:rsid w:val="00AB30FC"/>
    <w:rsid w:val="00AB3324"/>
    <w:rsid w:val="00AB3644"/>
    <w:rsid w:val="00AB3E83"/>
    <w:rsid w:val="00AB4496"/>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C93"/>
    <w:rsid w:val="00AF6024"/>
    <w:rsid w:val="00AF624B"/>
    <w:rsid w:val="00AF6C98"/>
    <w:rsid w:val="00AF6DBF"/>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D74"/>
    <w:rsid w:val="00B163FA"/>
    <w:rsid w:val="00B1673D"/>
    <w:rsid w:val="00B1736A"/>
    <w:rsid w:val="00B17CE1"/>
    <w:rsid w:val="00B17E2B"/>
    <w:rsid w:val="00B17F78"/>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513"/>
    <w:rsid w:val="00B303C5"/>
    <w:rsid w:val="00B3064A"/>
    <w:rsid w:val="00B30689"/>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5EA"/>
    <w:rsid w:val="00B47F5B"/>
    <w:rsid w:val="00B508B1"/>
    <w:rsid w:val="00B50D81"/>
    <w:rsid w:val="00B51E64"/>
    <w:rsid w:val="00B53330"/>
    <w:rsid w:val="00B5347B"/>
    <w:rsid w:val="00B53C3B"/>
    <w:rsid w:val="00B540E5"/>
    <w:rsid w:val="00B543DB"/>
    <w:rsid w:val="00B546CF"/>
    <w:rsid w:val="00B54E70"/>
    <w:rsid w:val="00B55827"/>
    <w:rsid w:val="00B56865"/>
    <w:rsid w:val="00B56E01"/>
    <w:rsid w:val="00B573BD"/>
    <w:rsid w:val="00B602C9"/>
    <w:rsid w:val="00B6098E"/>
    <w:rsid w:val="00B61E70"/>
    <w:rsid w:val="00B6281A"/>
    <w:rsid w:val="00B62845"/>
    <w:rsid w:val="00B64835"/>
    <w:rsid w:val="00B6526B"/>
    <w:rsid w:val="00B664C8"/>
    <w:rsid w:val="00B66A7E"/>
    <w:rsid w:val="00B67068"/>
    <w:rsid w:val="00B670AA"/>
    <w:rsid w:val="00B67943"/>
    <w:rsid w:val="00B67AC1"/>
    <w:rsid w:val="00B702C5"/>
    <w:rsid w:val="00B702D5"/>
    <w:rsid w:val="00B70A57"/>
    <w:rsid w:val="00B70AE7"/>
    <w:rsid w:val="00B71A96"/>
    <w:rsid w:val="00B7228C"/>
    <w:rsid w:val="00B723C6"/>
    <w:rsid w:val="00B72C15"/>
    <w:rsid w:val="00B74384"/>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61AB"/>
    <w:rsid w:val="00B8624A"/>
    <w:rsid w:val="00B86A05"/>
    <w:rsid w:val="00B87568"/>
    <w:rsid w:val="00B877D0"/>
    <w:rsid w:val="00B87ECD"/>
    <w:rsid w:val="00B900C9"/>
    <w:rsid w:val="00B909C4"/>
    <w:rsid w:val="00B9274C"/>
    <w:rsid w:val="00B928F7"/>
    <w:rsid w:val="00B93196"/>
    <w:rsid w:val="00B93892"/>
    <w:rsid w:val="00B93B65"/>
    <w:rsid w:val="00B93DB8"/>
    <w:rsid w:val="00B944EB"/>
    <w:rsid w:val="00B94827"/>
    <w:rsid w:val="00B94D5D"/>
    <w:rsid w:val="00B9548D"/>
    <w:rsid w:val="00B957CD"/>
    <w:rsid w:val="00B95B1E"/>
    <w:rsid w:val="00B972CE"/>
    <w:rsid w:val="00B979E6"/>
    <w:rsid w:val="00B97D58"/>
    <w:rsid w:val="00BA1881"/>
    <w:rsid w:val="00BA2A45"/>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46E2"/>
    <w:rsid w:val="00BC5DAB"/>
    <w:rsid w:val="00BC6386"/>
    <w:rsid w:val="00BC6A8E"/>
    <w:rsid w:val="00BC6B5A"/>
    <w:rsid w:val="00BC7DD1"/>
    <w:rsid w:val="00BD00B5"/>
    <w:rsid w:val="00BD0575"/>
    <w:rsid w:val="00BD0FE7"/>
    <w:rsid w:val="00BD103C"/>
    <w:rsid w:val="00BD1214"/>
    <w:rsid w:val="00BD12AC"/>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2AE"/>
    <w:rsid w:val="00BE42CE"/>
    <w:rsid w:val="00BE4790"/>
    <w:rsid w:val="00BE4D82"/>
    <w:rsid w:val="00BE515E"/>
    <w:rsid w:val="00BE5440"/>
    <w:rsid w:val="00BE5843"/>
    <w:rsid w:val="00BE6BEF"/>
    <w:rsid w:val="00BE6ECB"/>
    <w:rsid w:val="00BE7453"/>
    <w:rsid w:val="00BE7645"/>
    <w:rsid w:val="00BE7866"/>
    <w:rsid w:val="00BF0359"/>
    <w:rsid w:val="00BF0434"/>
    <w:rsid w:val="00BF248E"/>
    <w:rsid w:val="00BF2698"/>
    <w:rsid w:val="00BF28D4"/>
    <w:rsid w:val="00BF3679"/>
    <w:rsid w:val="00BF3AF0"/>
    <w:rsid w:val="00BF3C6C"/>
    <w:rsid w:val="00BF4337"/>
    <w:rsid w:val="00BF470F"/>
    <w:rsid w:val="00BF5478"/>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6282"/>
    <w:rsid w:val="00C3726E"/>
    <w:rsid w:val="00C372D0"/>
    <w:rsid w:val="00C37465"/>
    <w:rsid w:val="00C404F7"/>
    <w:rsid w:val="00C40AB9"/>
    <w:rsid w:val="00C41E9B"/>
    <w:rsid w:val="00C42168"/>
    <w:rsid w:val="00C43005"/>
    <w:rsid w:val="00C4312F"/>
    <w:rsid w:val="00C43AC5"/>
    <w:rsid w:val="00C440AE"/>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30D5"/>
    <w:rsid w:val="00C63F2A"/>
    <w:rsid w:val="00C64CA4"/>
    <w:rsid w:val="00C64F1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7F2D"/>
    <w:rsid w:val="00C803AB"/>
    <w:rsid w:val="00C807A2"/>
    <w:rsid w:val="00C81CA3"/>
    <w:rsid w:val="00C81ECB"/>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176"/>
    <w:rsid w:val="00C9787F"/>
    <w:rsid w:val="00C97DD6"/>
    <w:rsid w:val="00CA08B3"/>
    <w:rsid w:val="00CA10A9"/>
    <w:rsid w:val="00CA1B3B"/>
    <w:rsid w:val="00CA207C"/>
    <w:rsid w:val="00CA2099"/>
    <w:rsid w:val="00CA2695"/>
    <w:rsid w:val="00CA2712"/>
    <w:rsid w:val="00CA398B"/>
    <w:rsid w:val="00CA65F7"/>
    <w:rsid w:val="00CA6809"/>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4BDC"/>
    <w:rsid w:val="00CE5C7A"/>
    <w:rsid w:val="00CE60D9"/>
    <w:rsid w:val="00CE6135"/>
    <w:rsid w:val="00CE65F3"/>
    <w:rsid w:val="00CE7251"/>
    <w:rsid w:val="00CF052D"/>
    <w:rsid w:val="00CF0855"/>
    <w:rsid w:val="00CF09F3"/>
    <w:rsid w:val="00CF148C"/>
    <w:rsid w:val="00CF19E5"/>
    <w:rsid w:val="00CF1D15"/>
    <w:rsid w:val="00CF2C73"/>
    <w:rsid w:val="00CF31A0"/>
    <w:rsid w:val="00CF396B"/>
    <w:rsid w:val="00CF3FDA"/>
    <w:rsid w:val="00CF52C9"/>
    <w:rsid w:val="00CF566F"/>
    <w:rsid w:val="00CF75D9"/>
    <w:rsid w:val="00D002D6"/>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75C"/>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A9B"/>
    <w:rsid w:val="00D21043"/>
    <w:rsid w:val="00D224B2"/>
    <w:rsid w:val="00D22BFB"/>
    <w:rsid w:val="00D22EBE"/>
    <w:rsid w:val="00D23EFC"/>
    <w:rsid w:val="00D24466"/>
    <w:rsid w:val="00D265EA"/>
    <w:rsid w:val="00D265EF"/>
    <w:rsid w:val="00D2761D"/>
    <w:rsid w:val="00D27D92"/>
    <w:rsid w:val="00D30517"/>
    <w:rsid w:val="00D30AEF"/>
    <w:rsid w:val="00D310C2"/>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40B8"/>
    <w:rsid w:val="00D443EC"/>
    <w:rsid w:val="00D444C1"/>
    <w:rsid w:val="00D448D8"/>
    <w:rsid w:val="00D45835"/>
    <w:rsid w:val="00D463F1"/>
    <w:rsid w:val="00D465FC"/>
    <w:rsid w:val="00D466CA"/>
    <w:rsid w:val="00D474C0"/>
    <w:rsid w:val="00D47A9D"/>
    <w:rsid w:val="00D50EE4"/>
    <w:rsid w:val="00D524BB"/>
    <w:rsid w:val="00D531F1"/>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4071"/>
    <w:rsid w:val="00D643DC"/>
    <w:rsid w:val="00D64ECE"/>
    <w:rsid w:val="00D65E8E"/>
    <w:rsid w:val="00D65F14"/>
    <w:rsid w:val="00D6622E"/>
    <w:rsid w:val="00D66A8D"/>
    <w:rsid w:val="00D66B07"/>
    <w:rsid w:val="00D6703D"/>
    <w:rsid w:val="00D67530"/>
    <w:rsid w:val="00D67956"/>
    <w:rsid w:val="00D709AB"/>
    <w:rsid w:val="00D717DA"/>
    <w:rsid w:val="00D718F8"/>
    <w:rsid w:val="00D7209B"/>
    <w:rsid w:val="00D7263E"/>
    <w:rsid w:val="00D72EBA"/>
    <w:rsid w:val="00D74269"/>
    <w:rsid w:val="00D744AB"/>
    <w:rsid w:val="00D7488B"/>
    <w:rsid w:val="00D76437"/>
    <w:rsid w:val="00D7659E"/>
    <w:rsid w:val="00D77750"/>
    <w:rsid w:val="00D77949"/>
    <w:rsid w:val="00D801A4"/>
    <w:rsid w:val="00D815CF"/>
    <w:rsid w:val="00D817BD"/>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A81"/>
    <w:rsid w:val="00D9649E"/>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196"/>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13FF"/>
    <w:rsid w:val="00DC15DA"/>
    <w:rsid w:val="00DC21DA"/>
    <w:rsid w:val="00DC316B"/>
    <w:rsid w:val="00DC3820"/>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6FF"/>
    <w:rsid w:val="00DF4F58"/>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119B0"/>
    <w:rsid w:val="00E11F2F"/>
    <w:rsid w:val="00E1200C"/>
    <w:rsid w:val="00E12141"/>
    <w:rsid w:val="00E12BA4"/>
    <w:rsid w:val="00E13A3A"/>
    <w:rsid w:val="00E14007"/>
    <w:rsid w:val="00E14A7E"/>
    <w:rsid w:val="00E14CAD"/>
    <w:rsid w:val="00E14CD2"/>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C1C"/>
    <w:rsid w:val="00E33501"/>
    <w:rsid w:val="00E3359B"/>
    <w:rsid w:val="00E33610"/>
    <w:rsid w:val="00E34896"/>
    <w:rsid w:val="00E35139"/>
    <w:rsid w:val="00E35477"/>
    <w:rsid w:val="00E35811"/>
    <w:rsid w:val="00E35CA7"/>
    <w:rsid w:val="00E35F4B"/>
    <w:rsid w:val="00E36B83"/>
    <w:rsid w:val="00E36C51"/>
    <w:rsid w:val="00E37E0F"/>
    <w:rsid w:val="00E400E5"/>
    <w:rsid w:val="00E404FE"/>
    <w:rsid w:val="00E41B07"/>
    <w:rsid w:val="00E42FEA"/>
    <w:rsid w:val="00E43B72"/>
    <w:rsid w:val="00E43FD7"/>
    <w:rsid w:val="00E44555"/>
    <w:rsid w:val="00E447D9"/>
    <w:rsid w:val="00E4526A"/>
    <w:rsid w:val="00E458AB"/>
    <w:rsid w:val="00E45D4E"/>
    <w:rsid w:val="00E46A75"/>
    <w:rsid w:val="00E47D69"/>
    <w:rsid w:val="00E50608"/>
    <w:rsid w:val="00E509D4"/>
    <w:rsid w:val="00E5165B"/>
    <w:rsid w:val="00E52ABA"/>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4FF"/>
    <w:rsid w:val="00ED51EC"/>
    <w:rsid w:val="00ED55E5"/>
    <w:rsid w:val="00ED55FA"/>
    <w:rsid w:val="00ED5746"/>
    <w:rsid w:val="00ED5A5D"/>
    <w:rsid w:val="00ED6600"/>
    <w:rsid w:val="00ED6631"/>
    <w:rsid w:val="00ED696D"/>
    <w:rsid w:val="00ED7CEF"/>
    <w:rsid w:val="00EE018F"/>
    <w:rsid w:val="00EE0D53"/>
    <w:rsid w:val="00EE1D4F"/>
    <w:rsid w:val="00EE2524"/>
    <w:rsid w:val="00EE2E03"/>
    <w:rsid w:val="00EE3885"/>
    <w:rsid w:val="00EE3EFD"/>
    <w:rsid w:val="00EE4050"/>
    <w:rsid w:val="00EE40D5"/>
    <w:rsid w:val="00EE4149"/>
    <w:rsid w:val="00EE4760"/>
    <w:rsid w:val="00EE4F14"/>
    <w:rsid w:val="00EE5803"/>
    <w:rsid w:val="00EE5D2C"/>
    <w:rsid w:val="00EF0CB9"/>
    <w:rsid w:val="00EF0E6A"/>
    <w:rsid w:val="00EF1DAC"/>
    <w:rsid w:val="00EF22A4"/>
    <w:rsid w:val="00EF3587"/>
    <w:rsid w:val="00EF3990"/>
    <w:rsid w:val="00EF3E0C"/>
    <w:rsid w:val="00EF59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33B2"/>
    <w:rsid w:val="00F1366E"/>
    <w:rsid w:val="00F14211"/>
    <w:rsid w:val="00F147E4"/>
    <w:rsid w:val="00F155E1"/>
    <w:rsid w:val="00F15AD5"/>
    <w:rsid w:val="00F16547"/>
    <w:rsid w:val="00F16A1C"/>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8F2"/>
    <w:rsid w:val="00F41100"/>
    <w:rsid w:val="00F4182C"/>
    <w:rsid w:val="00F42A42"/>
    <w:rsid w:val="00F42CC5"/>
    <w:rsid w:val="00F4676F"/>
    <w:rsid w:val="00F47E86"/>
    <w:rsid w:val="00F512A3"/>
    <w:rsid w:val="00F514C4"/>
    <w:rsid w:val="00F51669"/>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7A68"/>
    <w:rsid w:val="00F67BE6"/>
    <w:rsid w:val="00F70084"/>
    <w:rsid w:val="00F702E1"/>
    <w:rsid w:val="00F70884"/>
    <w:rsid w:val="00F70B66"/>
    <w:rsid w:val="00F71997"/>
    <w:rsid w:val="00F71C68"/>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700B"/>
    <w:rsid w:val="00F8773D"/>
    <w:rsid w:val="00F90BA2"/>
    <w:rsid w:val="00F915B7"/>
    <w:rsid w:val="00F91C17"/>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BB8"/>
    <w:rsid w:val="00FA6983"/>
    <w:rsid w:val="00FA773B"/>
    <w:rsid w:val="00FB042D"/>
    <w:rsid w:val="00FB16B6"/>
    <w:rsid w:val="00FB1DF6"/>
    <w:rsid w:val="00FB3124"/>
    <w:rsid w:val="00FB32EE"/>
    <w:rsid w:val="00FB351E"/>
    <w:rsid w:val="00FB36A6"/>
    <w:rsid w:val="00FB3EB4"/>
    <w:rsid w:val="00FB62F0"/>
    <w:rsid w:val="00FB6598"/>
    <w:rsid w:val="00FB6808"/>
    <w:rsid w:val="00FB6993"/>
    <w:rsid w:val="00FB6BF6"/>
    <w:rsid w:val="00FB6C85"/>
    <w:rsid w:val="00FB766A"/>
    <w:rsid w:val="00FB7885"/>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8EF"/>
    <w:pPr>
      <w:spacing w:after="150" w:line="276" w:lineRule="auto"/>
      <w:jc w:val="both"/>
    </w:pPr>
  </w:style>
  <w:style w:type="paragraph" w:styleId="Heading1">
    <w:name w:val="heading 1"/>
    <w:basedOn w:val="Normal"/>
    <w:next w:val="Normal"/>
    <w:link w:val="Heading1Char"/>
    <w:qFormat/>
    <w:rsid w:val="008168EF"/>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8168EF"/>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8168EF"/>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8168EF"/>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8168EF"/>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8168EF"/>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semiHidden/>
    <w:unhideWhenUsed/>
    <w:qFormat/>
    <w:rsid w:val="008168EF"/>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8168EF"/>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8168EF"/>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8168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8EF"/>
  </w:style>
  <w:style w:type="table" w:customStyle="1" w:styleId="tblzat-mtrix">
    <w:name w:val="táblázat - mátrix"/>
    <w:basedOn w:val="TableNormal"/>
    <w:uiPriority w:val="2"/>
    <w:qFormat/>
    <w:rsid w:val="008168EF"/>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8168E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aliases w:val="Lista_1,lista_2"/>
    <w:basedOn w:val="Normal"/>
    <w:link w:val="ListParagraphChar"/>
    <w:uiPriority w:val="4"/>
    <w:qFormat/>
    <w:rsid w:val="008168EF"/>
    <w:pPr>
      <w:numPr>
        <w:numId w:val="8"/>
      </w:numPr>
      <w:contextualSpacing/>
    </w:pPr>
  </w:style>
  <w:style w:type="character" w:styleId="Hyperlink">
    <w:name w:val="Hyperlink"/>
    <w:basedOn w:val="EndnoteReference"/>
    <w:uiPriority w:val="99"/>
    <w:rsid w:val="008168EF"/>
    <w:rPr>
      <w:rFonts w:ascii="Calibri" w:hAnsi="Calibri"/>
      <w:color w:val="0000FF"/>
      <w:sz w:val="20"/>
      <w:u w:val="single"/>
      <w:vertAlign w:val="superscript"/>
    </w:rPr>
  </w:style>
  <w:style w:type="table" w:customStyle="1" w:styleId="tblzat-oldallces">
    <w:name w:val="táblázat - oldalléces"/>
    <w:basedOn w:val="TableNormal"/>
    <w:uiPriority w:val="3"/>
    <w:qFormat/>
    <w:rsid w:val="008168EF"/>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8168EF"/>
    <w:rPr>
      <w:vertAlign w:val="superscript"/>
    </w:rPr>
  </w:style>
  <w:style w:type="paragraph" w:styleId="BalloonText">
    <w:name w:val="Balloon Text"/>
    <w:basedOn w:val="Normal"/>
    <w:link w:val="BalloonTextChar"/>
    <w:uiPriority w:val="99"/>
    <w:semiHidden/>
    <w:unhideWhenUsed/>
    <w:rsid w:val="008168EF"/>
    <w:rPr>
      <w:rFonts w:ascii="Tahoma" w:hAnsi="Tahoma" w:cs="Tahoma"/>
      <w:sz w:val="16"/>
      <w:szCs w:val="16"/>
    </w:rPr>
  </w:style>
  <w:style w:type="paragraph" w:customStyle="1" w:styleId="Magyarzszveg">
    <w:name w:val="Magyarázó szöveg"/>
    <w:basedOn w:val="Normal"/>
    <w:next w:val="Normal"/>
    <w:uiPriority w:val="7"/>
    <w:rsid w:val="008168EF"/>
    <w:rPr>
      <w:color w:val="F6A800" w:themeColor="accent5"/>
      <w:sz w:val="18"/>
    </w:rPr>
  </w:style>
  <w:style w:type="character" w:customStyle="1" w:styleId="BalloonTextChar">
    <w:name w:val="Balloon Text Char"/>
    <w:basedOn w:val="DefaultParagraphFont"/>
    <w:link w:val="BalloonText"/>
    <w:uiPriority w:val="99"/>
    <w:semiHidden/>
    <w:rsid w:val="008168EF"/>
    <w:rPr>
      <w:rFonts w:ascii="Tahoma" w:hAnsi="Tahoma" w:cs="Tahoma"/>
      <w:sz w:val="16"/>
      <w:szCs w:val="16"/>
    </w:rPr>
  </w:style>
  <w:style w:type="paragraph" w:styleId="Header">
    <w:name w:val="header"/>
    <w:basedOn w:val="Normal"/>
    <w:link w:val="HeaderChar"/>
    <w:uiPriority w:val="99"/>
    <w:unhideWhenUsed/>
    <w:rsid w:val="008168EF"/>
    <w:pPr>
      <w:tabs>
        <w:tab w:val="center" w:pos="4536"/>
        <w:tab w:val="right" w:pos="9072"/>
      </w:tabs>
    </w:pPr>
  </w:style>
  <w:style w:type="character" w:customStyle="1" w:styleId="HeaderChar">
    <w:name w:val="Header Char"/>
    <w:basedOn w:val="DefaultParagraphFont"/>
    <w:link w:val="Header"/>
    <w:uiPriority w:val="99"/>
    <w:rsid w:val="008168EF"/>
  </w:style>
  <w:style w:type="paragraph" w:styleId="Footer">
    <w:name w:val="footer"/>
    <w:basedOn w:val="Normal"/>
    <w:link w:val="FooterChar"/>
    <w:uiPriority w:val="99"/>
    <w:unhideWhenUsed/>
    <w:rsid w:val="008168EF"/>
    <w:pPr>
      <w:tabs>
        <w:tab w:val="center" w:pos="4536"/>
        <w:tab w:val="right" w:pos="9072"/>
      </w:tabs>
    </w:pPr>
  </w:style>
  <w:style w:type="character" w:customStyle="1" w:styleId="FooterChar">
    <w:name w:val="Footer Char"/>
    <w:basedOn w:val="DefaultParagraphFont"/>
    <w:link w:val="Footer"/>
    <w:uiPriority w:val="99"/>
    <w:rsid w:val="008168EF"/>
  </w:style>
  <w:style w:type="paragraph" w:customStyle="1" w:styleId="Szmozs">
    <w:name w:val="Számozás"/>
    <w:basedOn w:val="Normal"/>
    <w:uiPriority w:val="4"/>
    <w:qFormat/>
    <w:rsid w:val="008168EF"/>
    <w:pPr>
      <w:numPr>
        <w:numId w:val="4"/>
      </w:numPr>
      <w:spacing w:before="120"/>
      <w:contextualSpacing/>
    </w:pPr>
  </w:style>
  <w:style w:type="table" w:styleId="TableGrid">
    <w:name w:val="Table Grid"/>
    <w:aliases w:val="Szegély nélküli"/>
    <w:basedOn w:val="TableNormal"/>
    <w:uiPriority w:val="59"/>
    <w:rsid w:val="008168EF"/>
    <w:pPr>
      <w:contextualSpacing/>
    </w:pPr>
    <w:tblPr/>
    <w:tcPr>
      <w:vAlign w:val="center"/>
    </w:tcPr>
  </w:style>
  <w:style w:type="character" w:customStyle="1" w:styleId="Heading4Char">
    <w:name w:val="Heading 4 Char"/>
    <w:basedOn w:val="DefaultParagraphFont"/>
    <w:link w:val="Heading4"/>
    <w:rsid w:val="008168EF"/>
    <w:rPr>
      <w:iCs/>
      <w:color w:val="0C2148" w:themeColor="text2"/>
      <w:szCs w:val="30"/>
    </w:rPr>
  </w:style>
  <w:style w:type="character" w:customStyle="1" w:styleId="Heading5Char">
    <w:name w:val="Heading 5 Char"/>
    <w:basedOn w:val="DefaultParagraphFont"/>
    <w:link w:val="Heading5"/>
    <w:rsid w:val="008168EF"/>
    <w:rPr>
      <w:color w:val="0C2148" w:themeColor="text2"/>
      <w:szCs w:val="26"/>
    </w:rPr>
  </w:style>
  <w:style w:type="character" w:customStyle="1" w:styleId="Heading6Char">
    <w:name w:val="Heading 6 Char"/>
    <w:basedOn w:val="DefaultParagraphFont"/>
    <w:link w:val="Heading6"/>
    <w:rsid w:val="008168EF"/>
    <w:rPr>
      <w:color w:val="0C2148" w:themeColor="text2"/>
    </w:rPr>
  </w:style>
  <w:style w:type="character" w:customStyle="1" w:styleId="Heading1Char">
    <w:name w:val="Heading 1 Char"/>
    <w:basedOn w:val="DefaultParagraphFont"/>
    <w:link w:val="Heading1"/>
    <w:rsid w:val="008168EF"/>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8168EF"/>
    <w:rPr>
      <w:b/>
      <w:color w:val="0C2148" w:themeColor="text2"/>
      <w:sz w:val="24"/>
      <w:szCs w:val="38"/>
    </w:rPr>
  </w:style>
  <w:style w:type="character" w:customStyle="1" w:styleId="Heading3Char">
    <w:name w:val="Heading 3 Char"/>
    <w:basedOn w:val="DefaultParagraphFont"/>
    <w:link w:val="Heading3"/>
    <w:rsid w:val="008168EF"/>
    <w:rPr>
      <w:bCs/>
      <w:color w:val="0C2148" w:themeColor="text2"/>
      <w:szCs w:val="34"/>
    </w:rPr>
  </w:style>
  <w:style w:type="paragraph" w:styleId="Title">
    <w:name w:val="Title"/>
    <w:basedOn w:val="Normal"/>
    <w:next w:val="Normal"/>
    <w:link w:val="TitleChar"/>
    <w:uiPriority w:val="3"/>
    <w:qFormat/>
    <w:rsid w:val="008168EF"/>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8168EF"/>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semiHidden/>
    <w:rsid w:val="008168EF"/>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8168EF"/>
    <w:rPr>
      <w:rFonts w:eastAsiaTheme="majorEastAsia" w:cstheme="majorBidi"/>
      <w:color w:val="404040" w:themeColor="text1" w:themeTint="BF"/>
    </w:rPr>
  </w:style>
  <w:style w:type="character" w:customStyle="1" w:styleId="Heading9Char">
    <w:name w:val="Heading 9 Char"/>
    <w:basedOn w:val="DefaultParagraphFont"/>
    <w:link w:val="Heading9"/>
    <w:uiPriority w:val="9"/>
    <w:semiHidden/>
    <w:rsid w:val="008168EF"/>
    <w:rPr>
      <w:rFonts w:eastAsiaTheme="majorEastAsia" w:cstheme="majorBidi"/>
      <w:i/>
      <w:iCs/>
      <w:color w:val="404040" w:themeColor="text1" w:themeTint="BF"/>
    </w:rPr>
  </w:style>
  <w:style w:type="numbering" w:customStyle="1" w:styleId="Style1">
    <w:name w:val="Style1"/>
    <w:uiPriority w:val="99"/>
    <w:rsid w:val="008168EF"/>
    <w:pPr>
      <w:numPr>
        <w:numId w:val="1"/>
      </w:numPr>
    </w:pPr>
  </w:style>
  <w:style w:type="paragraph" w:styleId="TOC7">
    <w:name w:val="toc 7"/>
    <w:basedOn w:val="Normal"/>
    <w:next w:val="Normal"/>
    <w:autoRedefine/>
    <w:uiPriority w:val="99"/>
    <w:semiHidden/>
    <w:locked/>
    <w:rsid w:val="008168EF"/>
    <w:pPr>
      <w:spacing w:after="100"/>
      <w:ind w:left="1200"/>
    </w:pPr>
    <w:rPr>
      <w:color w:val="385623" w:themeColor="accent6" w:themeShade="80"/>
    </w:rPr>
  </w:style>
  <w:style w:type="paragraph" w:styleId="TOC8">
    <w:name w:val="toc 8"/>
    <w:basedOn w:val="Normal"/>
    <w:next w:val="Normal"/>
    <w:autoRedefine/>
    <w:uiPriority w:val="99"/>
    <w:semiHidden/>
    <w:locked/>
    <w:rsid w:val="008168EF"/>
    <w:pPr>
      <w:spacing w:after="100"/>
      <w:ind w:left="1400"/>
    </w:pPr>
    <w:rPr>
      <w:color w:val="385623" w:themeColor="accent6" w:themeShade="80"/>
    </w:rPr>
  </w:style>
  <w:style w:type="paragraph" w:styleId="TOC9">
    <w:name w:val="toc 9"/>
    <w:basedOn w:val="Normal"/>
    <w:next w:val="Normal"/>
    <w:autoRedefine/>
    <w:uiPriority w:val="99"/>
    <w:semiHidden/>
    <w:locked/>
    <w:rsid w:val="008168EF"/>
    <w:pPr>
      <w:spacing w:after="100"/>
      <w:ind w:left="1600"/>
    </w:pPr>
    <w:rPr>
      <w:color w:val="385623" w:themeColor="accent6" w:themeShade="80"/>
    </w:rPr>
  </w:style>
  <w:style w:type="table" w:customStyle="1" w:styleId="Calendar2">
    <w:name w:val="Calendar 2"/>
    <w:basedOn w:val="TableNormal"/>
    <w:uiPriority w:val="99"/>
    <w:qFormat/>
    <w:rsid w:val="008168EF"/>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8168EF"/>
    <w:rPr>
      <w:rFonts w:eastAsiaTheme="minorEastAsia"/>
      <w:color w:val="0C2148" w:themeColor="text2"/>
      <w:sz w:val="16"/>
    </w:rPr>
  </w:style>
  <w:style w:type="character" w:customStyle="1" w:styleId="FootnoteTextChar">
    <w:name w:val="Footnote Text Char"/>
    <w:basedOn w:val="DefaultParagraphFont"/>
    <w:link w:val="FootnoteText"/>
    <w:uiPriority w:val="99"/>
    <w:rsid w:val="008168EF"/>
    <w:rPr>
      <w:rFonts w:eastAsiaTheme="minorEastAsia"/>
      <w:color w:val="0C2148" w:themeColor="text2"/>
      <w:sz w:val="16"/>
    </w:rPr>
  </w:style>
  <w:style w:type="character" w:styleId="SubtleEmphasis">
    <w:name w:val="Subtle Emphasis"/>
    <w:basedOn w:val="DefaultParagraphFont"/>
    <w:uiPriority w:val="19"/>
    <w:qFormat/>
    <w:rsid w:val="008168E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8168EF"/>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8168EF"/>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8168EF"/>
    <w:rPr>
      <w:color w:val="385623" w:themeColor="accent6" w:themeShade="80"/>
    </w:rPr>
  </w:style>
  <w:style w:type="character" w:customStyle="1" w:styleId="EndnoteTextChar">
    <w:name w:val="Endnote Text Char"/>
    <w:basedOn w:val="DefaultParagraphFont"/>
    <w:link w:val="EndnoteText"/>
    <w:uiPriority w:val="99"/>
    <w:semiHidden/>
    <w:rsid w:val="008168EF"/>
    <w:rPr>
      <w:color w:val="385623" w:themeColor="accent6" w:themeShade="80"/>
    </w:rPr>
  </w:style>
  <w:style w:type="table" w:customStyle="1" w:styleId="Vilgosrnykols1jellszn1">
    <w:name w:val="Világos árnyékolás – 1. jelölőszín1"/>
    <w:basedOn w:val="TableNormal"/>
    <w:uiPriority w:val="60"/>
    <w:rsid w:val="008168EF"/>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8168EF"/>
    <w:pPr>
      <w:numPr>
        <w:numId w:val="5"/>
      </w:numPr>
    </w:pPr>
  </w:style>
  <w:style w:type="paragraph" w:customStyle="1" w:styleId="Tblaszvegstlus">
    <w:name w:val="Tábla szöveg stílus"/>
    <w:basedOn w:val="Normal"/>
    <w:link w:val="TblaszvegstlusChar"/>
    <w:uiPriority w:val="8"/>
    <w:qFormat/>
    <w:rsid w:val="008168EF"/>
  </w:style>
  <w:style w:type="character" w:customStyle="1" w:styleId="ListParagraphChar">
    <w:name w:val="List Paragraph Char"/>
    <w:aliases w:val="Lista_1 Char,lista_2 Char"/>
    <w:basedOn w:val="DefaultParagraphFont"/>
    <w:link w:val="ListParagraph"/>
    <w:uiPriority w:val="4"/>
    <w:rsid w:val="008168EF"/>
  </w:style>
  <w:style w:type="character" w:customStyle="1" w:styleId="Listaszerbekezds2Char">
    <w:name w:val="Listaszerű bekezdés 2 Char"/>
    <w:basedOn w:val="ListParagraphChar"/>
    <w:link w:val="Listaszerbekezds2"/>
    <w:uiPriority w:val="4"/>
    <w:rsid w:val="008168EF"/>
  </w:style>
  <w:style w:type="character" w:customStyle="1" w:styleId="TblaszvegstlusChar">
    <w:name w:val="Tábla szöveg stílus Char"/>
    <w:basedOn w:val="DefaultParagraphFont"/>
    <w:link w:val="Tblaszvegstlus"/>
    <w:uiPriority w:val="8"/>
    <w:rsid w:val="008168EF"/>
  </w:style>
  <w:style w:type="character" w:styleId="SubtleReference">
    <w:name w:val="Subtle Reference"/>
    <w:basedOn w:val="DefaultParagraphFont"/>
    <w:uiPriority w:val="31"/>
    <w:rsid w:val="008168EF"/>
    <w:rPr>
      <w:sz w:val="24"/>
      <w:szCs w:val="24"/>
      <w:u w:val="single"/>
    </w:rPr>
  </w:style>
  <w:style w:type="character" w:styleId="IntenseReference">
    <w:name w:val="Intense Reference"/>
    <w:basedOn w:val="DefaultParagraphFont"/>
    <w:uiPriority w:val="32"/>
    <w:rsid w:val="008168EF"/>
    <w:rPr>
      <w:b/>
      <w:sz w:val="24"/>
      <w:u w:val="single"/>
    </w:rPr>
  </w:style>
  <w:style w:type="paragraph" w:customStyle="1" w:styleId="Listaszerbekezds2szint">
    <w:name w:val="Listaszerű bekezdés 2. szint"/>
    <w:basedOn w:val="ListParagraph"/>
    <w:link w:val="Listaszerbekezds2szintChar"/>
    <w:uiPriority w:val="4"/>
    <w:qFormat/>
    <w:rsid w:val="008168EF"/>
    <w:pPr>
      <w:numPr>
        <w:numId w:val="7"/>
      </w:numPr>
    </w:pPr>
  </w:style>
  <w:style w:type="paragraph" w:customStyle="1" w:styleId="Listaszerbekezds3szint">
    <w:name w:val="Listaszerű bekezdés 3. szint"/>
    <w:basedOn w:val="ListParagraph"/>
    <w:link w:val="Listaszerbekezds3szintChar"/>
    <w:uiPriority w:val="4"/>
    <w:qFormat/>
    <w:rsid w:val="008168EF"/>
    <w:pPr>
      <w:numPr>
        <w:ilvl w:val="2"/>
        <w:numId w:val="9"/>
      </w:numPr>
    </w:pPr>
  </w:style>
  <w:style w:type="character" w:customStyle="1" w:styleId="Listaszerbekezds2szintChar">
    <w:name w:val="Listaszerű bekezdés 2. szint Char"/>
    <w:basedOn w:val="ListParagraphChar"/>
    <w:link w:val="Listaszerbekezds2szint"/>
    <w:uiPriority w:val="4"/>
    <w:rsid w:val="008168EF"/>
  </w:style>
  <w:style w:type="character" w:customStyle="1" w:styleId="Listaszerbekezds3szintChar">
    <w:name w:val="Listaszerű bekezdés 3. szint Char"/>
    <w:basedOn w:val="ListParagraphChar"/>
    <w:link w:val="Listaszerbekezds3szint"/>
    <w:uiPriority w:val="4"/>
    <w:rsid w:val="008168EF"/>
  </w:style>
  <w:style w:type="paragraph" w:styleId="Subtitle">
    <w:name w:val="Subtitle"/>
    <w:basedOn w:val="Normal"/>
    <w:next w:val="Normal"/>
    <w:link w:val="SubtitleChar"/>
    <w:uiPriority w:val="11"/>
    <w:rsid w:val="008168EF"/>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8168EF"/>
    <w:rPr>
      <w:rFonts w:eastAsiaTheme="majorEastAsia" w:cstheme="majorBidi"/>
    </w:rPr>
  </w:style>
  <w:style w:type="paragraph" w:customStyle="1" w:styleId="Listabetvel">
    <w:name w:val="Lista betűvel"/>
    <w:basedOn w:val="ListParagraph"/>
    <w:link w:val="ListabetvelChar"/>
    <w:uiPriority w:val="4"/>
    <w:qFormat/>
    <w:rsid w:val="008168EF"/>
    <w:pPr>
      <w:numPr>
        <w:numId w:val="6"/>
      </w:numPr>
    </w:pPr>
  </w:style>
  <w:style w:type="character" w:customStyle="1" w:styleId="ListabetvelChar">
    <w:name w:val="Lista betűvel Char"/>
    <w:basedOn w:val="ListParagraphChar"/>
    <w:link w:val="Listabetvel"/>
    <w:uiPriority w:val="4"/>
    <w:rsid w:val="008168EF"/>
  </w:style>
  <w:style w:type="paragraph" w:customStyle="1" w:styleId="Erskiemels1">
    <w:name w:val="Erős kiemelés1"/>
    <w:basedOn w:val="Normal"/>
    <w:uiPriority w:val="5"/>
    <w:qFormat/>
    <w:rsid w:val="00A9494B"/>
    <w:rPr>
      <w:b/>
      <w:i/>
    </w:rPr>
  </w:style>
  <w:style w:type="character" w:customStyle="1" w:styleId="ErskiemelsChar">
    <w:name w:val="Erős kiemelés Char"/>
    <w:basedOn w:val="DefaultParagraphFont"/>
    <w:link w:val="Erskiemels"/>
    <w:uiPriority w:val="5"/>
    <w:rsid w:val="008168EF"/>
    <w:rPr>
      <w:b/>
      <w:i/>
    </w:rPr>
  </w:style>
  <w:style w:type="paragraph" w:customStyle="1" w:styleId="Bold">
    <w:name w:val="Bold"/>
    <w:basedOn w:val="Normal"/>
    <w:link w:val="BoldChar"/>
    <w:uiPriority w:val="6"/>
    <w:qFormat/>
    <w:rsid w:val="008168EF"/>
    <w:rPr>
      <w:b/>
    </w:rPr>
  </w:style>
  <w:style w:type="character" w:customStyle="1" w:styleId="BoldChar">
    <w:name w:val="Bold Char"/>
    <w:basedOn w:val="DefaultParagraphFont"/>
    <w:link w:val="Bold"/>
    <w:uiPriority w:val="6"/>
    <w:rsid w:val="008168EF"/>
    <w:rPr>
      <w:b/>
    </w:rPr>
  </w:style>
  <w:style w:type="character" w:styleId="FollowedHyperlink">
    <w:name w:val="FollowedHyperlink"/>
    <w:basedOn w:val="DefaultParagraphFont"/>
    <w:uiPriority w:val="99"/>
    <w:semiHidden/>
    <w:unhideWhenUsed/>
    <w:rsid w:val="008168EF"/>
    <w:rPr>
      <w:color w:val="954F72" w:themeColor="followedHyperlink"/>
      <w:u w:val="single"/>
    </w:rPr>
  </w:style>
  <w:style w:type="paragraph" w:styleId="TOCHeading">
    <w:name w:val="TOC Heading"/>
    <w:basedOn w:val="Heading1"/>
    <w:next w:val="Normal"/>
    <w:uiPriority w:val="39"/>
    <w:unhideWhenUsed/>
    <w:qFormat/>
    <w:rsid w:val="008168EF"/>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F71C68"/>
    <w:pPr>
      <w:tabs>
        <w:tab w:val="right" w:leader="dot" w:pos="9514"/>
      </w:tabs>
      <w:spacing w:after="100"/>
      <w:ind w:left="220"/>
      <w:jc w:val="left"/>
    </w:pPr>
    <w:rPr>
      <w:rFonts w:eastAsiaTheme="minorEastAsia"/>
    </w:rPr>
  </w:style>
  <w:style w:type="paragraph" w:styleId="TOC1">
    <w:name w:val="toc 1"/>
    <w:basedOn w:val="Normal"/>
    <w:next w:val="Normal"/>
    <w:autoRedefine/>
    <w:uiPriority w:val="39"/>
    <w:unhideWhenUsed/>
    <w:qFormat/>
    <w:locked/>
    <w:rsid w:val="00F71C68"/>
    <w:pPr>
      <w:tabs>
        <w:tab w:val="right" w:leader="dot" w:pos="9514"/>
      </w:tabs>
      <w:spacing w:after="100"/>
      <w:jc w:val="left"/>
    </w:pPr>
    <w:rPr>
      <w:rFonts w:eastAsiaTheme="minorEastAsia"/>
    </w:rPr>
  </w:style>
  <w:style w:type="paragraph" w:styleId="TOC3">
    <w:name w:val="toc 3"/>
    <w:basedOn w:val="Normal"/>
    <w:next w:val="Normal"/>
    <w:uiPriority w:val="39"/>
    <w:unhideWhenUsed/>
    <w:qFormat/>
    <w:locked/>
    <w:rsid w:val="008168EF"/>
    <w:pPr>
      <w:spacing w:after="100"/>
      <w:ind w:left="400"/>
    </w:pPr>
  </w:style>
  <w:style w:type="paragraph" w:customStyle="1" w:styleId="StyleTOC2Left015">
    <w:name w:val="Style TOC 2 + Left:  0.15&quot;"/>
    <w:basedOn w:val="TOC2"/>
    <w:rsid w:val="008168EF"/>
    <w:pPr>
      <w:ind w:left="216"/>
    </w:pPr>
    <w:rPr>
      <w:rFonts w:eastAsia="Times New Roman" w:cs="Times New Roman"/>
    </w:rPr>
  </w:style>
  <w:style w:type="paragraph" w:customStyle="1" w:styleId="StyleTOC3Left031">
    <w:name w:val="Style TOC 3 + Left:  0.31&quot;"/>
    <w:basedOn w:val="TOC3"/>
    <w:rsid w:val="008168EF"/>
    <w:pPr>
      <w:ind w:left="446"/>
    </w:pPr>
    <w:rPr>
      <w:rFonts w:eastAsia="Times New Roman" w:cs="Times New Roman"/>
    </w:rPr>
  </w:style>
  <w:style w:type="numbering" w:customStyle="1" w:styleId="Hierarchikuslista">
    <w:name w:val="Hierarchikus lista"/>
    <w:uiPriority w:val="99"/>
    <w:rsid w:val="008168EF"/>
    <w:pPr>
      <w:numPr>
        <w:numId w:val="2"/>
      </w:numPr>
    </w:pPr>
  </w:style>
  <w:style w:type="paragraph" w:customStyle="1" w:styleId="HierarchikusLista0">
    <w:name w:val="Hierarchikus Lista"/>
    <w:basedOn w:val="ListParagraph"/>
    <w:link w:val="HierarchikusListaChar"/>
    <w:qFormat/>
    <w:rsid w:val="008168EF"/>
    <w:pPr>
      <w:numPr>
        <w:numId w:val="0"/>
      </w:numPr>
    </w:pPr>
  </w:style>
  <w:style w:type="character" w:customStyle="1" w:styleId="HierarchikusListaChar">
    <w:name w:val="Hierarchikus Lista Char"/>
    <w:basedOn w:val="ListParagraphChar"/>
    <w:link w:val="HierarchikusLista0"/>
    <w:rsid w:val="008168EF"/>
  </w:style>
  <w:style w:type="character" w:styleId="Strong">
    <w:name w:val="Strong"/>
    <w:basedOn w:val="DefaultParagraphFont"/>
    <w:uiPriority w:val="22"/>
    <w:rsid w:val="008168EF"/>
    <w:rPr>
      <w:b/>
      <w:bCs/>
    </w:rPr>
  </w:style>
  <w:style w:type="character" w:styleId="Emphasis">
    <w:name w:val="Emphasis"/>
    <w:basedOn w:val="DefaultParagraphFont"/>
    <w:uiPriority w:val="6"/>
    <w:qFormat/>
    <w:rsid w:val="008168EF"/>
    <w:rPr>
      <w:i/>
      <w:iCs/>
    </w:rPr>
  </w:style>
  <w:style w:type="paragraph" w:styleId="NoSpacing">
    <w:name w:val="No Spacing"/>
    <w:basedOn w:val="Normal"/>
    <w:uiPriority w:val="1"/>
    <w:rsid w:val="008168EF"/>
    <w:rPr>
      <w:szCs w:val="32"/>
    </w:rPr>
  </w:style>
  <w:style w:type="paragraph" w:styleId="Quote">
    <w:name w:val="Quote"/>
    <w:basedOn w:val="Normal"/>
    <w:next w:val="Normal"/>
    <w:link w:val="QuoteChar"/>
    <w:uiPriority w:val="29"/>
    <w:rsid w:val="008168EF"/>
    <w:rPr>
      <w:i/>
    </w:rPr>
  </w:style>
  <w:style w:type="character" w:customStyle="1" w:styleId="QuoteChar">
    <w:name w:val="Quote Char"/>
    <w:basedOn w:val="DefaultParagraphFont"/>
    <w:link w:val="Quote"/>
    <w:uiPriority w:val="29"/>
    <w:rsid w:val="008168EF"/>
    <w:rPr>
      <w:i/>
    </w:rPr>
  </w:style>
  <w:style w:type="paragraph" w:styleId="IntenseQuote">
    <w:name w:val="Intense Quote"/>
    <w:basedOn w:val="Normal"/>
    <w:next w:val="Normal"/>
    <w:link w:val="IntenseQuoteChar"/>
    <w:uiPriority w:val="30"/>
    <w:rsid w:val="008168EF"/>
    <w:pPr>
      <w:ind w:left="720" w:right="720"/>
    </w:pPr>
    <w:rPr>
      <w:b/>
      <w:i/>
    </w:rPr>
  </w:style>
  <w:style w:type="character" w:customStyle="1" w:styleId="IntenseQuoteChar">
    <w:name w:val="Intense Quote Char"/>
    <w:basedOn w:val="DefaultParagraphFont"/>
    <w:link w:val="IntenseQuote"/>
    <w:uiPriority w:val="30"/>
    <w:rsid w:val="008168EF"/>
    <w:rPr>
      <w:b/>
      <w:i/>
    </w:rPr>
  </w:style>
  <w:style w:type="character" w:styleId="IntenseEmphasis">
    <w:name w:val="Intense Emphasis"/>
    <w:basedOn w:val="DefaultParagraphFont"/>
    <w:uiPriority w:val="21"/>
    <w:rsid w:val="008168EF"/>
    <w:rPr>
      <w:b/>
      <w:i/>
      <w:sz w:val="24"/>
      <w:szCs w:val="24"/>
      <w:u w:val="single"/>
    </w:rPr>
  </w:style>
  <w:style w:type="character" w:styleId="BookTitle">
    <w:name w:val="Book Title"/>
    <w:basedOn w:val="DefaultParagraphFont"/>
    <w:uiPriority w:val="33"/>
    <w:rsid w:val="008168EF"/>
    <w:rPr>
      <w:rFonts w:ascii="Calibri" w:eastAsiaTheme="majorEastAsia" w:hAnsi="Calibri"/>
      <w:b/>
      <w:i/>
      <w:sz w:val="24"/>
      <w:szCs w:val="24"/>
    </w:rPr>
  </w:style>
  <w:style w:type="paragraph" w:customStyle="1" w:styleId="Szvegdobozstlus">
    <w:name w:val="Szövegdoboz stílus"/>
    <w:basedOn w:val="HierarchikusLista0"/>
    <w:qFormat/>
    <w:rsid w:val="008168EF"/>
    <w:rPr>
      <w:b/>
      <w:i/>
      <w:color w:val="009EE0"/>
    </w:rPr>
  </w:style>
  <w:style w:type="table" w:customStyle="1" w:styleId="Rcsos">
    <w:name w:val="Rácsos"/>
    <w:basedOn w:val="TableNormal"/>
    <w:uiPriority w:val="99"/>
    <w:rsid w:val="008168EF"/>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8168E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8168EF"/>
    <w:pPr>
      <w:keepNext/>
      <w:spacing w:after="40"/>
      <w:jc w:val="center"/>
    </w:pPr>
    <w:rPr>
      <w:b/>
      <w:bCs/>
      <w:color w:val="808080"/>
      <w:szCs w:val="18"/>
    </w:rPr>
  </w:style>
  <w:style w:type="paragraph" w:customStyle="1" w:styleId="ENCaption2Col">
    <w:name w:val="EN_Caption_2Col"/>
    <w:basedOn w:val="Normal"/>
    <w:next w:val="Normal"/>
    <w:uiPriority w:val="1"/>
    <w:qFormat/>
    <w:rsid w:val="008168EF"/>
    <w:pPr>
      <w:keepNext/>
      <w:spacing w:after="40"/>
      <w:jc w:val="left"/>
    </w:pPr>
    <w:rPr>
      <w:b/>
      <w:bCs/>
      <w:color w:val="808080"/>
      <w:szCs w:val="18"/>
    </w:rPr>
  </w:style>
  <w:style w:type="paragraph" w:customStyle="1" w:styleId="ENCaptionBox">
    <w:name w:val="EN_Caption_Box"/>
    <w:basedOn w:val="Normal"/>
    <w:next w:val="Normal"/>
    <w:uiPriority w:val="1"/>
    <w:qFormat/>
    <w:rsid w:val="008168E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8168E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8168EF"/>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8168EF"/>
    <w:rPr>
      <w:rFonts w:eastAsiaTheme="minorEastAsia"/>
      <w:color w:val="808080"/>
      <w:sz w:val="18"/>
    </w:rPr>
  </w:style>
  <w:style w:type="paragraph" w:customStyle="1" w:styleId="ENNormal">
    <w:name w:val="EN_Normal"/>
    <w:basedOn w:val="Normal"/>
    <w:uiPriority w:val="1"/>
    <w:qFormat/>
    <w:rsid w:val="008168EF"/>
  </w:style>
  <w:style w:type="paragraph" w:customStyle="1" w:styleId="ENNormalBox">
    <w:name w:val="EN_Normal_Box"/>
    <w:basedOn w:val="Normal"/>
    <w:uiPriority w:val="1"/>
    <w:qFormat/>
    <w:rsid w:val="008168E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8168EF"/>
    <w:pPr>
      <w:keepLines/>
      <w:jc w:val="center"/>
    </w:pPr>
    <w:rPr>
      <w:color w:val="808080"/>
      <w:sz w:val="18"/>
    </w:rPr>
  </w:style>
  <w:style w:type="paragraph" w:customStyle="1" w:styleId="ENNote2Col">
    <w:name w:val="EN_Note_2Col"/>
    <w:basedOn w:val="Normal"/>
    <w:next w:val="ENNormal"/>
    <w:uiPriority w:val="1"/>
    <w:qFormat/>
    <w:rsid w:val="008168EF"/>
    <w:pPr>
      <w:keepLines/>
    </w:pPr>
    <w:rPr>
      <w:color w:val="808080"/>
      <w:sz w:val="18"/>
    </w:rPr>
  </w:style>
  <w:style w:type="paragraph" w:customStyle="1" w:styleId="ENNoteBox">
    <w:name w:val="EN_Note_Box"/>
    <w:basedOn w:val="Normal"/>
    <w:next w:val="ENNormalBox"/>
    <w:uiPriority w:val="1"/>
    <w:qFormat/>
    <w:rsid w:val="008168E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8168EF"/>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8168EF"/>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8168E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8168EF"/>
    <w:pPr>
      <w:keepNext/>
      <w:spacing w:after="40"/>
      <w:jc w:val="center"/>
    </w:pPr>
    <w:rPr>
      <w:sz w:val="20"/>
    </w:rPr>
  </w:style>
  <w:style w:type="paragraph" w:customStyle="1" w:styleId="HUCaption2Col">
    <w:name w:val="HU_Caption_2Col"/>
    <w:basedOn w:val="Caption"/>
    <w:next w:val="Normal"/>
    <w:uiPriority w:val="1"/>
    <w:qFormat/>
    <w:rsid w:val="008168EF"/>
    <w:pPr>
      <w:keepNext/>
      <w:spacing w:after="40"/>
    </w:pPr>
    <w:rPr>
      <w:sz w:val="20"/>
    </w:rPr>
  </w:style>
  <w:style w:type="paragraph" w:customStyle="1" w:styleId="HUCaptionBox">
    <w:name w:val="HU_Caption_Box"/>
    <w:basedOn w:val="Caption"/>
    <w:next w:val="Normal"/>
    <w:uiPriority w:val="1"/>
    <w:qFormat/>
    <w:rsid w:val="008168EF"/>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8168EF"/>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8168EF"/>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8168EF"/>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8168EF"/>
    <w:rPr>
      <w:caps/>
      <w:color w:val="0C2148" w:themeColor="text2"/>
    </w:rPr>
  </w:style>
  <w:style w:type="paragraph" w:customStyle="1" w:styleId="HUFootnote">
    <w:name w:val="HU_Footnote"/>
    <w:basedOn w:val="FootnoteText"/>
    <w:uiPriority w:val="1"/>
    <w:qFormat/>
    <w:rsid w:val="008168EF"/>
    <w:rPr>
      <w:color w:val="808080"/>
      <w:sz w:val="18"/>
    </w:rPr>
  </w:style>
  <w:style w:type="paragraph" w:customStyle="1" w:styleId="HUNormalBox">
    <w:name w:val="HU_Normal_Box"/>
    <w:basedOn w:val="Normal"/>
    <w:uiPriority w:val="1"/>
    <w:qFormat/>
    <w:rsid w:val="008168EF"/>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8168EF"/>
    <w:pPr>
      <w:keepLines/>
      <w:jc w:val="center"/>
    </w:pPr>
    <w:rPr>
      <w:color w:val="808080"/>
      <w:sz w:val="18"/>
    </w:rPr>
  </w:style>
  <w:style w:type="paragraph" w:customStyle="1" w:styleId="HUNote2Col">
    <w:name w:val="HU_Note_2Col"/>
    <w:basedOn w:val="Normal"/>
    <w:next w:val="Normal"/>
    <w:uiPriority w:val="1"/>
    <w:qFormat/>
    <w:rsid w:val="008168EF"/>
    <w:pPr>
      <w:keepLines/>
    </w:pPr>
    <w:rPr>
      <w:color w:val="808080"/>
      <w:sz w:val="18"/>
    </w:rPr>
  </w:style>
  <w:style w:type="paragraph" w:customStyle="1" w:styleId="HUNoteBox">
    <w:name w:val="HU_Note_Box"/>
    <w:basedOn w:val="Normal"/>
    <w:next w:val="HUNormalBox"/>
    <w:link w:val="HUNoteBoxChar"/>
    <w:uiPriority w:val="1"/>
    <w:qFormat/>
    <w:rsid w:val="008168EF"/>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8168EF"/>
    <w:rPr>
      <w:color w:val="808080"/>
      <w:sz w:val="18"/>
      <w:shd w:val="clear" w:color="auto" w:fill="C6EEFF"/>
    </w:rPr>
  </w:style>
  <w:style w:type="paragraph" w:customStyle="1" w:styleId="HUSectionTitle">
    <w:name w:val="HU_Section_Title"/>
    <w:basedOn w:val="Heading2"/>
    <w:next w:val="Normal"/>
    <w:link w:val="HUSectionTitleChar"/>
    <w:uiPriority w:val="1"/>
    <w:rsid w:val="008168EF"/>
    <w:pPr>
      <w:keepNext/>
    </w:pPr>
  </w:style>
  <w:style w:type="character" w:customStyle="1" w:styleId="HUSectionTitleChar">
    <w:name w:val="HU_Section_Title Char"/>
    <w:basedOn w:val="Heading2Char"/>
    <w:link w:val="HUSectionTitle"/>
    <w:uiPriority w:val="1"/>
    <w:rsid w:val="008168EF"/>
    <w:rPr>
      <w:b/>
      <w:color w:val="0C2148" w:themeColor="text2"/>
      <w:sz w:val="24"/>
      <w:szCs w:val="38"/>
    </w:rPr>
  </w:style>
  <w:style w:type="paragraph" w:customStyle="1" w:styleId="HUSubsectionTitle">
    <w:name w:val="HU_Subsection_Title"/>
    <w:basedOn w:val="Heading3"/>
    <w:next w:val="Normal"/>
    <w:link w:val="HUSubsectionTitleChar"/>
    <w:uiPriority w:val="1"/>
    <w:rsid w:val="008168EF"/>
    <w:pPr>
      <w:keepNext/>
      <w:ind w:left="595" w:hanging="595"/>
    </w:pPr>
  </w:style>
  <w:style w:type="character" w:customStyle="1" w:styleId="HUSubsectionTitleChar">
    <w:name w:val="HU_Subsection_Title Char"/>
    <w:basedOn w:val="Heading3Char"/>
    <w:link w:val="HUSubsectionTitle"/>
    <w:uiPriority w:val="1"/>
    <w:rsid w:val="008168EF"/>
    <w:rPr>
      <w:bCs/>
      <w:color w:val="0C2148" w:themeColor="text2"/>
      <w:szCs w:val="34"/>
    </w:rPr>
  </w:style>
  <w:style w:type="paragraph" w:customStyle="1" w:styleId="Heading1Kiadvny">
    <w:name w:val="Heading 1 Kiadvány"/>
    <w:basedOn w:val="Heading1"/>
    <w:qFormat/>
    <w:rsid w:val="008168EF"/>
    <w:rPr>
      <w:b w:val="0"/>
      <w:caps w:val="0"/>
      <w:sz w:val="52"/>
    </w:rPr>
  </w:style>
  <w:style w:type="character" w:styleId="CommentReference">
    <w:name w:val="annotation reference"/>
    <w:basedOn w:val="DefaultParagraphFont"/>
    <w:semiHidden/>
    <w:unhideWhenUsed/>
    <w:rsid w:val="0003126F"/>
    <w:rPr>
      <w:sz w:val="16"/>
      <w:szCs w:val="16"/>
    </w:rPr>
  </w:style>
  <w:style w:type="paragraph" w:styleId="CommentText">
    <w:name w:val="annotation text"/>
    <w:basedOn w:val="Normal"/>
    <w:link w:val="CommentTextChar"/>
    <w:uiPriority w:val="99"/>
    <w:unhideWhenUsed/>
    <w:rsid w:val="0003126F"/>
    <w:pPr>
      <w:spacing w:line="240" w:lineRule="auto"/>
    </w:pPr>
  </w:style>
  <w:style w:type="character" w:customStyle="1" w:styleId="CommentTextChar">
    <w:name w:val="Comment Text Char"/>
    <w:basedOn w:val="DefaultParagraphFont"/>
    <w:link w:val="CommentText"/>
    <w:uiPriority w:val="99"/>
    <w:rsid w:val="0003126F"/>
  </w:style>
  <w:style w:type="paragraph" w:customStyle="1" w:styleId="Erskiemels2">
    <w:name w:val="Erős kiemelés2"/>
    <w:basedOn w:val="Normal"/>
    <w:uiPriority w:val="5"/>
    <w:qFormat/>
    <w:rsid w:val="00DC7E85"/>
    <w:rPr>
      <w:b/>
      <w:i/>
    </w:rPr>
  </w:style>
  <w:style w:type="paragraph" w:styleId="CommentSubject">
    <w:name w:val="annotation subject"/>
    <w:basedOn w:val="CommentText"/>
    <w:next w:val="CommentText"/>
    <w:link w:val="CommentSubjectChar"/>
    <w:uiPriority w:val="99"/>
    <w:semiHidden/>
    <w:unhideWhenUsed/>
    <w:rsid w:val="008D37CA"/>
    <w:rPr>
      <w:b/>
      <w:bCs/>
    </w:rPr>
  </w:style>
  <w:style w:type="character" w:customStyle="1" w:styleId="CommentSubjectChar">
    <w:name w:val="Comment Subject Char"/>
    <w:basedOn w:val="CommentTextChar"/>
    <w:link w:val="CommentSubject"/>
    <w:uiPriority w:val="99"/>
    <w:semiHidden/>
    <w:rsid w:val="008D37CA"/>
    <w:rPr>
      <w:b/>
      <w:bCs/>
    </w:rPr>
  </w:style>
  <w:style w:type="paragraph" w:customStyle="1" w:styleId="Erskiemels3">
    <w:name w:val="Erős kiemelés3"/>
    <w:basedOn w:val="Normal"/>
    <w:uiPriority w:val="5"/>
    <w:qFormat/>
    <w:rsid w:val="003A2B5A"/>
    <w:rPr>
      <w:b/>
      <w:i/>
    </w:rPr>
  </w:style>
  <w:style w:type="table" w:styleId="PlainTable1">
    <w:name w:val="Plain Table 1"/>
    <w:basedOn w:val="TableNormal"/>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al"/>
    <w:uiPriority w:val="40"/>
    <w:qFormat/>
    <w:rsid w:val="002978E5"/>
    <w:pPr>
      <w:tabs>
        <w:tab w:val="decimal" w:pos="360"/>
      </w:tabs>
      <w:spacing w:after="200"/>
    </w:pPr>
    <w:rPr>
      <w:rFonts w:eastAsiaTheme="minorEastAsia" w:cs="Times New Roman"/>
    </w:rPr>
  </w:style>
  <w:style w:type="table" w:styleId="LightShading-Accent1">
    <w:name w:val="Light Shading Accent 1"/>
    <w:basedOn w:val="TableNormal"/>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al"/>
    <w:uiPriority w:val="5"/>
    <w:qFormat/>
    <w:rsid w:val="000810BC"/>
    <w:rPr>
      <w:b/>
      <w:i/>
    </w:rPr>
  </w:style>
  <w:style w:type="paragraph" w:styleId="Revision">
    <w:name w:val="Revision"/>
    <w:hidden/>
    <w:uiPriority w:val="99"/>
    <w:semiHidden/>
    <w:rsid w:val="007010AD"/>
  </w:style>
  <w:style w:type="paragraph" w:customStyle="1" w:styleId="Erskiemels5">
    <w:name w:val="Erős kiemelés5"/>
    <w:basedOn w:val="Normal"/>
    <w:uiPriority w:val="5"/>
    <w:qFormat/>
    <w:rsid w:val="00317794"/>
    <w:rPr>
      <w:b/>
      <w:i/>
    </w:rPr>
  </w:style>
  <w:style w:type="paragraph" w:customStyle="1" w:styleId="Erskiemels6">
    <w:name w:val="Erős kiemelés6"/>
    <w:basedOn w:val="Normal"/>
    <w:uiPriority w:val="5"/>
    <w:qFormat/>
    <w:rsid w:val="009A1100"/>
    <w:rPr>
      <w:b/>
      <w:i/>
    </w:rPr>
  </w:style>
  <w:style w:type="paragraph" w:customStyle="1" w:styleId="Erskiemels7">
    <w:name w:val="Erős kiemelés7"/>
    <w:basedOn w:val="Normal"/>
    <w:uiPriority w:val="5"/>
    <w:qFormat/>
    <w:rsid w:val="00095088"/>
    <w:rPr>
      <w:b/>
      <w:i/>
    </w:rPr>
  </w:style>
  <w:style w:type="paragraph" w:customStyle="1" w:styleId="Erskiemels8">
    <w:name w:val="Erős kiemelés8"/>
    <w:basedOn w:val="Normal"/>
    <w:uiPriority w:val="5"/>
    <w:qFormat/>
    <w:rsid w:val="009E5AA8"/>
    <w:rPr>
      <w:b/>
      <w:i/>
    </w:rPr>
  </w:style>
  <w:style w:type="paragraph" w:customStyle="1" w:styleId="Erskiemels9">
    <w:name w:val="Erős kiemelés9"/>
    <w:basedOn w:val="Norma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al"/>
    <w:uiPriority w:val="5"/>
    <w:qFormat/>
    <w:rsid w:val="00197CC3"/>
    <w:rPr>
      <w:b/>
      <w:i/>
    </w:rPr>
  </w:style>
  <w:style w:type="paragraph" w:customStyle="1" w:styleId="Erskiemels11">
    <w:name w:val="Erős kiemelés11"/>
    <w:basedOn w:val="Normal"/>
    <w:uiPriority w:val="5"/>
    <w:qFormat/>
    <w:rsid w:val="00495A0C"/>
    <w:rPr>
      <w:b/>
      <w:i/>
    </w:rPr>
  </w:style>
  <w:style w:type="paragraph" w:customStyle="1" w:styleId="Erskiemels12">
    <w:name w:val="Erős kiemelés12"/>
    <w:basedOn w:val="Normal"/>
    <w:uiPriority w:val="5"/>
    <w:qFormat/>
    <w:rsid w:val="00DC506D"/>
    <w:rPr>
      <w:b/>
      <w:i/>
    </w:rPr>
  </w:style>
  <w:style w:type="character" w:styleId="FootnoteReference">
    <w:name w:val="footnote reference"/>
    <w:basedOn w:val="DefaultParagraphFont"/>
    <w:uiPriority w:val="99"/>
    <w:semiHidden/>
    <w:unhideWhenUsed/>
    <w:rsid w:val="00330178"/>
    <w:rPr>
      <w:vertAlign w:val="superscript"/>
    </w:rPr>
  </w:style>
  <w:style w:type="paragraph" w:customStyle="1" w:styleId="Erskiemels13">
    <w:name w:val="Erős kiemelés13"/>
    <w:basedOn w:val="Normal"/>
    <w:uiPriority w:val="5"/>
    <w:qFormat/>
    <w:rsid w:val="00BA55AF"/>
    <w:rPr>
      <w:b/>
      <w:i/>
    </w:rPr>
  </w:style>
  <w:style w:type="paragraph" w:customStyle="1" w:styleId="Erskiemels14">
    <w:name w:val="Erős kiemelés14"/>
    <w:basedOn w:val="Normal"/>
    <w:uiPriority w:val="5"/>
    <w:qFormat/>
    <w:rsid w:val="004F6100"/>
    <w:rPr>
      <w:b/>
      <w:i/>
    </w:rPr>
  </w:style>
  <w:style w:type="paragraph" w:customStyle="1" w:styleId="Erskiemels15">
    <w:name w:val="Erős kiemelés15"/>
    <w:basedOn w:val="Normal"/>
    <w:uiPriority w:val="5"/>
    <w:qFormat/>
    <w:rsid w:val="009B743B"/>
    <w:rPr>
      <w:b/>
      <w:i/>
    </w:rPr>
  </w:style>
  <w:style w:type="character" w:styleId="UnresolvedMention">
    <w:name w:val="Unresolved Mention"/>
    <w:basedOn w:val="DefaultParagraphFont"/>
    <w:uiPriority w:val="99"/>
    <w:semiHidden/>
    <w:unhideWhenUsed/>
    <w:rsid w:val="00AF1B31"/>
    <w:rPr>
      <w:color w:val="808080"/>
      <w:shd w:val="clear" w:color="auto" w:fill="E6E6E6"/>
    </w:rPr>
  </w:style>
  <w:style w:type="paragraph" w:customStyle="1" w:styleId="Erskiemels16">
    <w:name w:val="Erős kiemelés16"/>
    <w:basedOn w:val="Normal"/>
    <w:uiPriority w:val="5"/>
    <w:qFormat/>
    <w:rsid w:val="00F9528B"/>
    <w:rPr>
      <w:b/>
      <w:i/>
    </w:rPr>
  </w:style>
  <w:style w:type="paragraph" w:customStyle="1" w:styleId="Erskiemels17">
    <w:name w:val="Erős kiemelés17"/>
    <w:basedOn w:val="Normal"/>
    <w:uiPriority w:val="5"/>
    <w:qFormat/>
    <w:rsid w:val="00C734D7"/>
    <w:rPr>
      <w:b/>
      <w:i/>
    </w:rPr>
  </w:style>
  <w:style w:type="paragraph" w:customStyle="1" w:styleId="Erskiemels18">
    <w:name w:val="Erős kiemelés18"/>
    <w:basedOn w:val="Normal"/>
    <w:uiPriority w:val="5"/>
    <w:qFormat/>
    <w:rsid w:val="00CB5A92"/>
    <w:rPr>
      <w:b/>
      <w:i/>
    </w:rPr>
  </w:style>
  <w:style w:type="paragraph" w:customStyle="1" w:styleId="Erskiemels19">
    <w:name w:val="Erős kiemelés19"/>
    <w:basedOn w:val="Normal"/>
    <w:uiPriority w:val="5"/>
    <w:qFormat/>
    <w:rsid w:val="0042499A"/>
    <w:rPr>
      <w:b/>
      <w:i/>
    </w:rPr>
  </w:style>
  <w:style w:type="paragraph" w:customStyle="1" w:styleId="Erskiemels20">
    <w:name w:val="Erős kiemelés20"/>
    <w:basedOn w:val="Normal"/>
    <w:uiPriority w:val="5"/>
    <w:qFormat/>
    <w:rsid w:val="000F1CA8"/>
    <w:rPr>
      <w:b/>
      <w:i/>
    </w:rPr>
  </w:style>
  <w:style w:type="paragraph" w:customStyle="1" w:styleId="Erskiemels21">
    <w:name w:val="Erős kiemelés21"/>
    <w:basedOn w:val="Normal"/>
    <w:uiPriority w:val="5"/>
    <w:qFormat/>
    <w:rsid w:val="008E72F9"/>
    <w:rPr>
      <w:b/>
      <w:i/>
    </w:rPr>
  </w:style>
  <w:style w:type="paragraph" w:customStyle="1" w:styleId="Erskiemels22">
    <w:name w:val="Erős kiemelés22"/>
    <w:basedOn w:val="Normal"/>
    <w:uiPriority w:val="5"/>
    <w:qFormat/>
    <w:rsid w:val="0035218E"/>
    <w:rPr>
      <w:b/>
      <w:i/>
    </w:rPr>
  </w:style>
  <w:style w:type="paragraph" w:customStyle="1" w:styleId="Erskiemels23">
    <w:name w:val="Erős kiemelés23"/>
    <w:basedOn w:val="Normal"/>
    <w:uiPriority w:val="5"/>
    <w:qFormat/>
    <w:rsid w:val="007A0D56"/>
    <w:rPr>
      <w:b/>
      <w:i/>
    </w:rPr>
  </w:style>
  <w:style w:type="paragraph" w:customStyle="1" w:styleId="Erskiemels24">
    <w:name w:val="Erős kiemelés24"/>
    <w:basedOn w:val="Normal"/>
    <w:uiPriority w:val="5"/>
    <w:qFormat/>
    <w:rsid w:val="00235E6D"/>
    <w:rPr>
      <w:b/>
      <w:i/>
    </w:rPr>
  </w:style>
  <w:style w:type="paragraph" w:customStyle="1" w:styleId="Erskiemels25">
    <w:name w:val="Erős kiemelés25"/>
    <w:basedOn w:val="Normal"/>
    <w:uiPriority w:val="5"/>
    <w:qFormat/>
    <w:rsid w:val="00DF5441"/>
    <w:rPr>
      <w:b/>
      <w:i/>
    </w:rPr>
  </w:style>
  <w:style w:type="paragraph" w:customStyle="1" w:styleId="Erskiemels26">
    <w:name w:val="Erős kiemelés26"/>
    <w:basedOn w:val="Normal"/>
    <w:uiPriority w:val="5"/>
    <w:qFormat/>
    <w:rsid w:val="00494CA2"/>
    <w:rPr>
      <w:b/>
      <w:i/>
    </w:rPr>
  </w:style>
  <w:style w:type="paragraph" w:customStyle="1" w:styleId="Erskiemels27">
    <w:name w:val="Erős kiemelés27"/>
    <w:basedOn w:val="Normal"/>
    <w:uiPriority w:val="5"/>
    <w:qFormat/>
    <w:rsid w:val="00AB4496"/>
    <w:rPr>
      <w:b/>
      <w:i/>
    </w:rPr>
  </w:style>
  <w:style w:type="paragraph" w:customStyle="1" w:styleId="Erskiemels28">
    <w:name w:val="Erős kiemelés28"/>
    <w:basedOn w:val="Normal"/>
    <w:uiPriority w:val="5"/>
    <w:qFormat/>
    <w:rsid w:val="00B21211"/>
    <w:rPr>
      <w:b/>
      <w:i/>
    </w:rPr>
  </w:style>
  <w:style w:type="paragraph" w:customStyle="1" w:styleId="Erskiemels29">
    <w:name w:val="Erős kiemelés29"/>
    <w:basedOn w:val="Normal"/>
    <w:uiPriority w:val="5"/>
    <w:qFormat/>
    <w:rsid w:val="00D67956"/>
    <w:rPr>
      <w:b/>
      <w:i/>
    </w:rPr>
  </w:style>
  <w:style w:type="paragraph" w:customStyle="1" w:styleId="Erskiemels30">
    <w:name w:val="Erős kiemelés30"/>
    <w:basedOn w:val="Normal"/>
    <w:uiPriority w:val="5"/>
    <w:qFormat/>
    <w:rsid w:val="00182DA3"/>
    <w:rPr>
      <w:b/>
      <w:i/>
    </w:rPr>
  </w:style>
  <w:style w:type="paragraph" w:styleId="BodyText2">
    <w:name w:val="Body Text 2"/>
    <w:basedOn w:val="Normal"/>
    <w:link w:val="BodyText2Char"/>
    <w:rsid w:val="00CF052D"/>
    <w:pPr>
      <w:spacing w:after="0" w:line="240" w:lineRule="auto"/>
    </w:pPr>
    <w:rPr>
      <w:rFonts w:ascii="Times New Roman" w:eastAsia="Times New Roman" w:hAnsi="Times New Roman" w:cs="Times New Roman"/>
      <w:sz w:val="24"/>
      <w:lang w:val="x-none" w:eastAsia="x-none"/>
    </w:rPr>
  </w:style>
  <w:style w:type="character" w:customStyle="1" w:styleId="BodyText2Char">
    <w:name w:val="Body Text 2 Char"/>
    <w:basedOn w:val="DefaultParagraphFont"/>
    <w:link w:val="BodyText2"/>
    <w:rsid w:val="00CF052D"/>
    <w:rPr>
      <w:rFonts w:ascii="Times New Roman" w:eastAsia="Times New Roman" w:hAnsi="Times New Roman" w:cs="Times New Roman"/>
      <w:sz w:val="24"/>
      <w:lang w:val="x-none" w:eastAsia="x-none"/>
    </w:rPr>
  </w:style>
  <w:style w:type="paragraph" w:customStyle="1" w:styleId="Erskiemels31">
    <w:name w:val="Erős kiemelés31"/>
    <w:basedOn w:val="Normal"/>
    <w:uiPriority w:val="5"/>
    <w:qFormat/>
    <w:rsid w:val="0002139B"/>
    <w:rPr>
      <w:b/>
      <w:i/>
    </w:rPr>
  </w:style>
  <w:style w:type="paragraph" w:customStyle="1" w:styleId="Erskiemels32">
    <w:name w:val="Erős kiemelés32"/>
    <w:basedOn w:val="Normal"/>
    <w:uiPriority w:val="5"/>
    <w:qFormat/>
    <w:rsid w:val="00F16547"/>
    <w:rPr>
      <w:b/>
      <w:i/>
    </w:rPr>
  </w:style>
  <w:style w:type="paragraph" w:customStyle="1" w:styleId="Erskiemels320">
    <w:name w:val="Erős kiemelés32"/>
    <w:basedOn w:val="Normal"/>
    <w:uiPriority w:val="5"/>
    <w:qFormat/>
    <w:rsid w:val="0067752D"/>
    <w:rPr>
      <w:b/>
      <w:i/>
    </w:rPr>
  </w:style>
  <w:style w:type="paragraph" w:customStyle="1" w:styleId="Erskiemels33">
    <w:name w:val="Erős kiemelés33"/>
    <w:basedOn w:val="Normal"/>
    <w:uiPriority w:val="5"/>
    <w:qFormat/>
    <w:rsid w:val="00EE3EFD"/>
    <w:rPr>
      <w:b/>
      <w:i/>
    </w:rPr>
  </w:style>
  <w:style w:type="paragraph" w:customStyle="1" w:styleId="Erskiemels34">
    <w:name w:val="Erős kiemelés34"/>
    <w:basedOn w:val="Normal"/>
    <w:uiPriority w:val="5"/>
    <w:qFormat/>
    <w:rsid w:val="003D1F79"/>
    <w:rPr>
      <w:b/>
      <w:i/>
    </w:rPr>
  </w:style>
  <w:style w:type="paragraph" w:customStyle="1" w:styleId="Erskiemels35">
    <w:name w:val="Erős kiemelés35"/>
    <w:basedOn w:val="Normal"/>
    <w:uiPriority w:val="5"/>
    <w:qFormat/>
    <w:rsid w:val="00E606D0"/>
    <w:rPr>
      <w:b/>
      <w:i/>
    </w:rPr>
  </w:style>
  <w:style w:type="paragraph" w:customStyle="1" w:styleId="Erskiemels36">
    <w:name w:val="Erős kiemelés36"/>
    <w:basedOn w:val="Normal"/>
    <w:uiPriority w:val="5"/>
    <w:qFormat/>
    <w:rsid w:val="00371217"/>
    <w:rPr>
      <w:b/>
      <w:i/>
    </w:rPr>
  </w:style>
  <w:style w:type="paragraph" w:customStyle="1" w:styleId="Erskiemels37">
    <w:name w:val="Erős kiemelés37"/>
    <w:basedOn w:val="Normal"/>
    <w:uiPriority w:val="5"/>
    <w:qFormat/>
    <w:rsid w:val="00FA0F51"/>
    <w:rPr>
      <w:b/>
      <w:i/>
    </w:rPr>
  </w:style>
  <w:style w:type="paragraph" w:customStyle="1" w:styleId="Erskiemels38">
    <w:name w:val="Erős kiemelés38"/>
    <w:basedOn w:val="Normal"/>
    <w:uiPriority w:val="5"/>
    <w:qFormat/>
    <w:rsid w:val="00591626"/>
    <w:rPr>
      <w:b/>
      <w:i/>
    </w:rPr>
  </w:style>
  <w:style w:type="paragraph" w:customStyle="1" w:styleId="Erskiemels39">
    <w:name w:val="Erős kiemelés39"/>
    <w:basedOn w:val="Normal"/>
    <w:uiPriority w:val="5"/>
    <w:qFormat/>
    <w:rsid w:val="00275315"/>
    <w:rPr>
      <w:b/>
      <w:i/>
    </w:rPr>
  </w:style>
  <w:style w:type="paragraph" w:customStyle="1" w:styleId="Erskiemels40">
    <w:name w:val="Erős kiemelés40"/>
    <w:basedOn w:val="Normal"/>
    <w:uiPriority w:val="5"/>
    <w:qFormat/>
    <w:rsid w:val="003205E8"/>
    <w:rPr>
      <w:b/>
      <w:i/>
    </w:rPr>
  </w:style>
  <w:style w:type="paragraph" w:customStyle="1" w:styleId="Erskiemels400">
    <w:name w:val="Erős kiemelés40"/>
    <w:basedOn w:val="Normal"/>
    <w:uiPriority w:val="5"/>
    <w:qFormat/>
    <w:rsid w:val="00524ADC"/>
    <w:rPr>
      <w:b/>
      <w:i/>
    </w:rPr>
  </w:style>
  <w:style w:type="paragraph" w:customStyle="1" w:styleId="Erskiemels41">
    <w:name w:val="Erős kiemelés41"/>
    <w:basedOn w:val="Normal"/>
    <w:uiPriority w:val="5"/>
    <w:qFormat/>
    <w:rsid w:val="00AD642C"/>
    <w:rPr>
      <w:b/>
      <w:i/>
    </w:rPr>
  </w:style>
  <w:style w:type="paragraph" w:customStyle="1" w:styleId="Erskiemels42">
    <w:name w:val="Erős kiemelés42"/>
    <w:basedOn w:val="Normal"/>
    <w:uiPriority w:val="5"/>
    <w:qFormat/>
    <w:rsid w:val="007C5682"/>
    <w:rPr>
      <w:b/>
      <w:i/>
    </w:rPr>
  </w:style>
  <w:style w:type="paragraph" w:styleId="NormalWeb">
    <w:name w:val="Normal (Web)"/>
    <w:basedOn w:val="Norma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al"/>
    <w:uiPriority w:val="5"/>
    <w:qFormat/>
    <w:rsid w:val="00CE7251"/>
    <w:rPr>
      <w:b/>
      <w:i/>
    </w:rPr>
  </w:style>
  <w:style w:type="paragraph" w:customStyle="1" w:styleId="Erskiemels44">
    <w:name w:val="Erős kiemelés44"/>
    <w:basedOn w:val="Normal"/>
    <w:uiPriority w:val="5"/>
    <w:qFormat/>
    <w:rsid w:val="002B5EC4"/>
    <w:rPr>
      <w:b/>
      <w:i/>
    </w:rPr>
  </w:style>
  <w:style w:type="paragraph" w:customStyle="1" w:styleId="Erskiemels45">
    <w:name w:val="Erős kiemelés45"/>
    <w:basedOn w:val="Normal"/>
    <w:uiPriority w:val="5"/>
    <w:qFormat/>
    <w:rsid w:val="00B543DB"/>
    <w:rPr>
      <w:b/>
      <w:i/>
    </w:rPr>
  </w:style>
  <w:style w:type="paragraph" w:styleId="TOC4">
    <w:name w:val="toc 4"/>
    <w:basedOn w:val="Normal"/>
    <w:next w:val="Normal"/>
    <w:autoRedefine/>
    <w:uiPriority w:val="39"/>
    <w:unhideWhenUsed/>
    <w:locked/>
    <w:rsid w:val="00D002D6"/>
    <w:pPr>
      <w:tabs>
        <w:tab w:val="right" w:leader="dot" w:pos="9514"/>
      </w:tabs>
      <w:spacing w:after="100"/>
      <w:ind w:left="600"/>
    </w:pPr>
  </w:style>
  <w:style w:type="paragraph" w:customStyle="1" w:styleId="pf0">
    <w:name w:val="pf0"/>
    <w:basedOn w:val="Norma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DefaultParagraphFont"/>
    <w:rsid w:val="0047638A"/>
    <w:rPr>
      <w:rFonts w:ascii="Segoe UI" w:hAnsi="Segoe UI" w:cs="Segoe UI" w:hint="default"/>
      <w:sz w:val="18"/>
      <w:szCs w:val="18"/>
    </w:rPr>
  </w:style>
  <w:style w:type="paragraph" w:customStyle="1" w:styleId="Erskiemels46">
    <w:name w:val="Erős kiemelés46"/>
    <w:basedOn w:val="Normal"/>
    <w:uiPriority w:val="5"/>
    <w:qFormat/>
    <w:rsid w:val="00BC7DD1"/>
    <w:rPr>
      <w:b/>
      <w:i/>
    </w:rPr>
  </w:style>
  <w:style w:type="paragraph" w:customStyle="1" w:styleId="Erskiemels47">
    <w:name w:val="Erős kiemelés47"/>
    <w:basedOn w:val="Normal"/>
    <w:uiPriority w:val="5"/>
    <w:qFormat/>
    <w:rsid w:val="0051710E"/>
    <w:rPr>
      <w:b/>
      <w:i/>
    </w:rPr>
  </w:style>
  <w:style w:type="paragraph" w:customStyle="1" w:styleId="Erskiemels48">
    <w:name w:val="Erős kiemelés48"/>
    <w:basedOn w:val="Normal"/>
    <w:uiPriority w:val="5"/>
    <w:qFormat/>
    <w:rsid w:val="00E05290"/>
    <w:rPr>
      <w:b/>
      <w:i/>
    </w:rPr>
  </w:style>
  <w:style w:type="paragraph" w:customStyle="1" w:styleId="Erskiemels49">
    <w:name w:val="Erős kiemelés49"/>
    <w:basedOn w:val="Normal"/>
    <w:uiPriority w:val="5"/>
    <w:qFormat/>
    <w:rsid w:val="00505731"/>
    <w:rPr>
      <w:b/>
      <w:i/>
    </w:rPr>
  </w:style>
  <w:style w:type="paragraph" w:customStyle="1" w:styleId="Erskiemels50">
    <w:name w:val="Erős kiemelés50"/>
    <w:basedOn w:val="Normal"/>
    <w:uiPriority w:val="5"/>
    <w:qFormat/>
    <w:rsid w:val="00B02C33"/>
    <w:rPr>
      <w:b/>
      <w:i/>
    </w:rPr>
  </w:style>
  <w:style w:type="paragraph" w:customStyle="1" w:styleId="Erskiemels500">
    <w:name w:val="Erős kiemelés50"/>
    <w:basedOn w:val="Normal"/>
    <w:uiPriority w:val="5"/>
    <w:qFormat/>
    <w:rsid w:val="005D00CB"/>
    <w:rPr>
      <w:b/>
      <w:i/>
    </w:rPr>
  </w:style>
  <w:style w:type="paragraph" w:customStyle="1" w:styleId="Erskiemels51">
    <w:name w:val="Erős kiemelés51"/>
    <w:basedOn w:val="Normal"/>
    <w:uiPriority w:val="5"/>
    <w:qFormat/>
    <w:rsid w:val="00183BEB"/>
    <w:rPr>
      <w:b/>
      <w:i/>
    </w:rPr>
  </w:style>
  <w:style w:type="paragraph" w:customStyle="1" w:styleId="Erskiemels52">
    <w:name w:val="Erős kiemelés52"/>
    <w:basedOn w:val="Normal"/>
    <w:uiPriority w:val="5"/>
    <w:qFormat/>
    <w:rsid w:val="00831D76"/>
    <w:rPr>
      <w:b/>
      <w:i/>
    </w:rPr>
  </w:style>
  <w:style w:type="paragraph" w:customStyle="1" w:styleId="Erskiemels53">
    <w:name w:val="Erős kiemelés53"/>
    <w:basedOn w:val="Normal"/>
    <w:uiPriority w:val="5"/>
    <w:qFormat/>
    <w:rsid w:val="007709FC"/>
    <w:rPr>
      <w:b/>
      <w:i/>
    </w:rPr>
  </w:style>
  <w:style w:type="paragraph" w:customStyle="1" w:styleId="Erskiemels54">
    <w:name w:val="Erős kiemelés54"/>
    <w:basedOn w:val="Normal"/>
    <w:uiPriority w:val="5"/>
    <w:qFormat/>
    <w:rsid w:val="0041755C"/>
    <w:rPr>
      <w:b/>
      <w:i/>
    </w:rPr>
  </w:style>
  <w:style w:type="paragraph" w:customStyle="1" w:styleId="Erskiemels55">
    <w:name w:val="Erős kiemelés55"/>
    <w:basedOn w:val="Normal"/>
    <w:uiPriority w:val="5"/>
    <w:qFormat/>
    <w:rsid w:val="004D1E7E"/>
    <w:rPr>
      <w:b/>
      <w:i/>
    </w:rPr>
  </w:style>
  <w:style w:type="paragraph" w:customStyle="1" w:styleId="Erskiemels56">
    <w:name w:val="Erős kiemelés56"/>
    <w:basedOn w:val="Normal"/>
    <w:uiPriority w:val="5"/>
    <w:qFormat/>
    <w:rsid w:val="00740BF7"/>
    <w:rPr>
      <w:b/>
      <w:i/>
    </w:rPr>
  </w:style>
  <w:style w:type="paragraph" w:customStyle="1" w:styleId="Erskiemels57">
    <w:name w:val="Erős kiemelés57"/>
    <w:basedOn w:val="Normal"/>
    <w:uiPriority w:val="5"/>
    <w:qFormat/>
    <w:rsid w:val="008E6C1E"/>
    <w:rPr>
      <w:b/>
      <w:i/>
    </w:rPr>
  </w:style>
  <w:style w:type="paragraph" w:customStyle="1" w:styleId="Erskiemels58">
    <w:name w:val="Erős kiemelés58"/>
    <w:basedOn w:val="Normal"/>
    <w:uiPriority w:val="5"/>
    <w:qFormat/>
    <w:rsid w:val="000445A5"/>
    <w:rPr>
      <w:b/>
      <w:i/>
    </w:rPr>
  </w:style>
  <w:style w:type="paragraph" w:customStyle="1" w:styleId="Erskiemels59">
    <w:name w:val="Erős kiemelés59"/>
    <w:basedOn w:val="Normal"/>
    <w:uiPriority w:val="5"/>
    <w:qFormat/>
    <w:rsid w:val="008A74CB"/>
    <w:rPr>
      <w:b/>
      <w:i/>
    </w:rPr>
  </w:style>
  <w:style w:type="table" w:styleId="TableGridLight">
    <w:name w:val="Grid Table Light"/>
    <w:basedOn w:val="TableNormal"/>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al"/>
    <w:uiPriority w:val="5"/>
    <w:qFormat/>
    <w:rsid w:val="00686676"/>
    <w:rPr>
      <w:b/>
      <w:i/>
    </w:rPr>
  </w:style>
  <w:style w:type="paragraph" w:customStyle="1" w:styleId="Erskiemels61">
    <w:name w:val="Erős kiemelés61"/>
    <w:basedOn w:val="Normal"/>
    <w:uiPriority w:val="5"/>
    <w:qFormat/>
    <w:rsid w:val="000C6F33"/>
    <w:rPr>
      <w:b/>
      <w:i/>
    </w:rPr>
  </w:style>
  <w:style w:type="paragraph" w:customStyle="1" w:styleId="Erskiemels">
    <w:name w:val="Erős kiemelés"/>
    <w:basedOn w:val="Normal"/>
    <w:link w:val="ErskiemelsChar"/>
    <w:uiPriority w:val="5"/>
    <w:qFormat/>
    <w:rsid w:val="008168EF"/>
    <w:rPr>
      <w:b/>
      <w:i/>
    </w:rPr>
  </w:style>
  <w:style w:type="paragraph" w:customStyle="1" w:styleId="Erskiemels62">
    <w:name w:val="Erős kiemelés62"/>
    <w:basedOn w:val="Normal"/>
    <w:uiPriority w:val="5"/>
    <w:qFormat/>
    <w:rsid w:val="00DB263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c.europa.eu/sustainable-finance-taxonomy/taxonomy-compass" TargetMode="External"/><Relationship Id="rId39" Type="http://schemas.openxmlformats.org/officeDocument/2006/relationships/image" Target="media/image23.emf"/><Relationship Id="rId3" Type="http://schemas.openxmlformats.org/officeDocument/2006/relationships/customXml" Target="../customXml/item3.xml"/><Relationship Id="rId21" Type="http://schemas.openxmlformats.org/officeDocument/2006/relationships/image" Target="media/image11.emf"/><Relationship Id="rId34" Type="http://schemas.openxmlformats.org/officeDocument/2006/relationships/image" Target="media/image19.emf"/><Relationship Id="rId42" Type="http://schemas.openxmlformats.org/officeDocument/2006/relationships/image" Target="media/image26.emf"/><Relationship Id="rId47" Type="http://schemas.openxmlformats.org/officeDocument/2006/relationships/footer" Target="footer2.xml"/><Relationship Id="rId50" Type="http://schemas.openxmlformats.org/officeDocument/2006/relationships/image" Target="media/image28.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amp;qid=1639037016630" TargetMode="External"/><Relationship Id="rId33" Type="http://schemas.openxmlformats.org/officeDocument/2006/relationships/image" Target="media/image18.emf"/><Relationship Id="rId38" Type="http://schemas.openxmlformats.org/officeDocument/2006/relationships/image" Target="media/image22.emf"/><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cid:image001.png@01D6F0BA.02BD44F0" TargetMode="External"/><Relationship Id="rId41" Type="http://schemas.openxmlformats.org/officeDocument/2006/relationships/image" Target="media/image25.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media/image17.emf"/><Relationship Id="rId37" Type="http://schemas.openxmlformats.org/officeDocument/2006/relationships/hyperlink" Target="https://www.ecb.europa.eu/stats/money/aggregates/anacredit/shared/pdf/List_of_national_identifiers.xlsx" TargetMode="External"/><Relationship Id="rId40" Type="http://schemas.openxmlformats.org/officeDocument/2006/relationships/image" Target="media/image24.emf"/><Relationship Id="rId45" Type="http://schemas.openxmlformats.org/officeDocument/2006/relationships/header" Target="header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5.png"/><Relationship Id="rId36" Type="http://schemas.openxmlformats.org/officeDocument/2006/relationships/image" Target="media/image21.emf"/><Relationship Id="rId49"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emf"/><Relationship Id="rId44" Type="http://schemas.openxmlformats.org/officeDocument/2006/relationships/header" Target="header1.xml"/><Relationship Id="rId52"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4.emf"/><Relationship Id="rId30" Type="http://schemas.openxmlformats.org/officeDocument/2006/relationships/hyperlink" Target="https://entan.e-epites.hu/?potlap" TargetMode="External"/><Relationship Id="rId35" Type="http://schemas.openxmlformats.org/officeDocument/2006/relationships/image" Target="media/image20.emf"/><Relationship Id="rId43" Type="http://schemas.openxmlformats.org/officeDocument/2006/relationships/image" Target="media/image27.emf"/><Relationship Id="rId48" Type="http://schemas.openxmlformats.org/officeDocument/2006/relationships/header" Target="header3.xml"/><Relationship Id="rId8" Type="http://schemas.openxmlformats.org/officeDocument/2006/relationships/webSettings" Target="webSettings.xml"/><Relationship Id="rId51"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61017e362afc493ac35e94ca769e13ba">
  <xsd:schema xmlns:xsd="http://www.w3.org/2001/XMLSchema" xmlns:xs="http://www.w3.org/2001/XMLSchema" xmlns:p="http://schemas.microsoft.com/office/2006/metadata/properties" xmlns:ns2="1cd9ea43-07ae-49b3-b02b-3fd15dba889d" targetNamespace="http://schemas.microsoft.com/office/2006/metadata/properties" ma:root="true" ma:fieldsID="89fdfc774a4c0315b2f8600262153f64"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F12C1E73-8763-4EDA-BBDB-2FDD0B700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0E8AF13E-BA19-4576-8198-3010865376A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109</Pages>
  <Words>41856</Words>
  <Characters>298790</Characters>
  <Application>Microsoft Office Word</Application>
  <DocSecurity>0</DocSecurity>
  <Lines>2489</Lines>
  <Paragraphs>679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339967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Pfeifer Milán Barna</cp:lastModifiedBy>
  <cp:revision>1</cp:revision>
  <cp:lastPrinted>2018-12-10T14:43:00Z</cp:lastPrinted>
  <dcterms:created xsi:type="dcterms:W3CDTF">2023-11-03T09:55:00Z</dcterms:created>
  <dcterms:modified xsi:type="dcterms:W3CDTF">2023-11-03T10:24:00Z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