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61418955" w:rsidR="00DC7E85" w:rsidRPr="006C72EB" w:rsidRDefault="00DC7E85" w:rsidP="00233F3D">
      <w:pPr>
        <w:jc w:val="center"/>
        <w:rPr>
          <w:rFonts w:asciiTheme="minorHAnsi" w:hAnsiTheme="minorHAnsi" w:cstheme="minorHAnsi"/>
          <w:b/>
        </w:rPr>
      </w:pPr>
      <w:r w:rsidRPr="006C72EB">
        <w:rPr>
          <w:rFonts w:asciiTheme="minorHAnsi" w:hAnsiTheme="minorHAnsi" w:cstheme="minorHAnsi"/>
          <w:b/>
        </w:rPr>
        <w:t>Módszertani segédlet</w:t>
      </w:r>
    </w:p>
    <w:p w14:paraId="29DBDF1F" w14:textId="77777777" w:rsidR="00DC7E85" w:rsidRPr="006C72EB" w:rsidRDefault="00DC7E85" w:rsidP="00C32852">
      <w:pPr>
        <w:pStyle w:val="Listaszerbekezds"/>
        <w:numPr>
          <w:ilvl w:val="0"/>
          <w:numId w:val="0"/>
        </w:numPr>
        <w:spacing w:after="0"/>
        <w:ind w:left="720"/>
        <w:rPr>
          <w:rFonts w:asciiTheme="minorHAnsi" w:hAnsiTheme="minorHAnsi" w:cstheme="minorHAnsi"/>
          <w:b/>
        </w:rPr>
      </w:pPr>
    </w:p>
    <w:p w14:paraId="3556EB50" w14:textId="29472825" w:rsidR="00A9478C" w:rsidRPr="006C72EB" w:rsidRDefault="00A9478C" w:rsidP="00C32852">
      <w:pPr>
        <w:pStyle w:val="Listaszerbekezds"/>
        <w:numPr>
          <w:ilvl w:val="0"/>
          <w:numId w:val="0"/>
        </w:numPr>
        <w:spacing w:after="0"/>
        <w:rPr>
          <w:rFonts w:asciiTheme="minorHAnsi" w:hAnsiTheme="minorHAnsi" w:cstheme="minorHAnsi"/>
          <w:b/>
        </w:rPr>
      </w:pPr>
      <w:r w:rsidRPr="006C72EB">
        <w:rPr>
          <w:rFonts w:asciiTheme="minorHAnsi" w:hAnsiTheme="minorHAnsi" w:cstheme="minorHAnsi"/>
          <w:b/>
        </w:rPr>
        <w:t>Tartalomjegyzék</w:t>
      </w:r>
    </w:p>
    <w:sdt>
      <w:sdtPr>
        <w:rPr>
          <w:rFonts w:eastAsiaTheme="minorHAnsi" w:cstheme="minorBidi"/>
          <w:bCs w:val="0"/>
          <w:color w:val="auto"/>
          <w:sz w:val="20"/>
          <w:szCs w:val="20"/>
        </w:rPr>
        <w:id w:val="1217014356"/>
        <w:docPartObj>
          <w:docPartGallery w:val="Table of Contents"/>
          <w:docPartUnique/>
        </w:docPartObj>
      </w:sdtPr>
      <w:sdtEndPr>
        <w:rPr>
          <w:b/>
        </w:rPr>
      </w:sdtEndPr>
      <w:sdtContent>
        <w:p w14:paraId="2449FF10" w14:textId="644D5BFE" w:rsidR="003C0530" w:rsidRPr="003C0530" w:rsidRDefault="003C0530" w:rsidP="00E46A75">
          <w:pPr>
            <w:pStyle w:val="Tartalomjegyzkcmsora"/>
            <w:jc w:val="center"/>
          </w:pPr>
        </w:p>
        <w:p w14:paraId="01E71400" w14:textId="71F7E103" w:rsidR="00230879" w:rsidRDefault="003C0530">
          <w:pPr>
            <w:pStyle w:val="TJ1"/>
            <w:tabs>
              <w:tab w:val="right" w:leader="dot" w:pos="9514"/>
            </w:tabs>
            <w:rPr>
              <w:rFonts w:asciiTheme="minorHAnsi" w:hAnsiTheme="minorHAnsi"/>
              <w:noProof/>
              <w:kern w:val="2"/>
              <w:sz w:val="22"/>
              <w:szCs w:val="22"/>
              <w14:ligatures w14:val="standardContextual"/>
            </w:rPr>
          </w:pPr>
          <w:r>
            <w:fldChar w:fldCharType="begin"/>
          </w:r>
          <w:r>
            <w:instrText xml:space="preserve"> TOC \o "1-4" \h \z \u </w:instrText>
          </w:r>
          <w:r>
            <w:fldChar w:fldCharType="separate"/>
          </w:r>
          <w:hyperlink w:anchor="_Toc188019064" w:history="1">
            <w:r w:rsidR="00230879" w:rsidRPr="003B418A">
              <w:rPr>
                <w:rStyle w:val="Hiperhivatkozs"/>
                <w:rFonts w:cstheme="minorHAnsi"/>
                <w:noProof/>
              </w:rPr>
              <w:t>1. Az egyes táblák kitöltésével kapcsolatos részletes előírások</w:t>
            </w:r>
            <w:r w:rsidR="00230879">
              <w:rPr>
                <w:noProof/>
                <w:webHidden/>
              </w:rPr>
              <w:tab/>
            </w:r>
            <w:r w:rsidR="00230879">
              <w:rPr>
                <w:noProof/>
                <w:webHidden/>
              </w:rPr>
              <w:fldChar w:fldCharType="begin"/>
            </w:r>
            <w:r w:rsidR="00230879">
              <w:rPr>
                <w:noProof/>
                <w:webHidden/>
              </w:rPr>
              <w:instrText xml:space="preserve"> PAGEREF _Toc188019064 \h </w:instrText>
            </w:r>
            <w:r w:rsidR="00230879">
              <w:rPr>
                <w:noProof/>
                <w:webHidden/>
              </w:rPr>
            </w:r>
            <w:r w:rsidR="00230879">
              <w:rPr>
                <w:noProof/>
                <w:webHidden/>
              </w:rPr>
              <w:fldChar w:fldCharType="separate"/>
            </w:r>
            <w:r w:rsidR="00230879">
              <w:rPr>
                <w:noProof/>
                <w:webHidden/>
              </w:rPr>
              <w:t>6</w:t>
            </w:r>
            <w:r w:rsidR="00230879">
              <w:rPr>
                <w:noProof/>
                <w:webHidden/>
              </w:rPr>
              <w:fldChar w:fldCharType="end"/>
            </w:r>
          </w:hyperlink>
        </w:p>
        <w:p w14:paraId="18F6EAAA" w14:textId="4C430D76" w:rsidR="00230879" w:rsidRDefault="00EF31FB">
          <w:pPr>
            <w:pStyle w:val="TJ2"/>
            <w:tabs>
              <w:tab w:val="right" w:leader="dot" w:pos="9514"/>
            </w:tabs>
            <w:rPr>
              <w:rFonts w:asciiTheme="minorHAnsi" w:hAnsiTheme="minorHAnsi"/>
              <w:noProof/>
              <w:kern w:val="2"/>
              <w:sz w:val="22"/>
              <w:szCs w:val="22"/>
              <w14:ligatures w14:val="standardContextual"/>
            </w:rPr>
          </w:pPr>
          <w:hyperlink w:anchor="_Toc188019065" w:history="1">
            <w:r w:rsidR="00230879" w:rsidRPr="003B418A">
              <w:rPr>
                <w:rStyle w:val="Hiperhivatkozs"/>
                <w:rFonts w:cstheme="minorHAnsi"/>
                <w:noProof/>
              </w:rPr>
              <w:t>1.1. Az adatok számbavétele</w:t>
            </w:r>
            <w:r w:rsidR="00230879">
              <w:rPr>
                <w:noProof/>
                <w:webHidden/>
              </w:rPr>
              <w:tab/>
            </w:r>
            <w:r w:rsidR="00230879">
              <w:rPr>
                <w:noProof/>
                <w:webHidden/>
              </w:rPr>
              <w:fldChar w:fldCharType="begin"/>
            </w:r>
            <w:r w:rsidR="00230879">
              <w:rPr>
                <w:noProof/>
                <w:webHidden/>
              </w:rPr>
              <w:instrText xml:space="preserve"> PAGEREF _Toc188019065 \h </w:instrText>
            </w:r>
            <w:r w:rsidR="00230879">
              <w:rPr>
                <w:noProof/>
                <w:webHidden/>
              </w:rPr>
            </w:r>
            <w:r w:rsidR="00230879">
              <w:rPr>
                <w:noProof/>
                <w:webHidden/>
              </w:rPr>
              <w:fldChar w:fldCharType="separate"/>
            </w:r>
            <w:r w:rsidR="00230879">
              <w:rPr>
                <w:noProof/>
                <w:webHidden/>
              </w:rPr>
              <w:t>7</w:t>
            </w:r>
            <w:r w:rsidR="00230879">
              <w:rPr>
                <w:noProof/>
                <w:webHidden/>
              </w:rPr>
              <w:fldChar w:fldCharType="end"/>
            </w:r>
          </w:hyperlink>
        </w:p>
        <w:p w14:paraId="53954B1C" w14:textId="754C8175" w:rsidR="00230879" w:rsidRDefault="00EF31FB">
          <w:pPr>
            <w:pStyle w:val="TJ2"/>
            <w:tabs>
              <w:tab w:val="right" w:leader="dot" w:pos="9514"/>
            </w:tabs>
            <w:rPr>
              <w:rFonts w:asciiTheme="minorHAnsi" w:hAnsiTheme="minorHAnsi"/>
              <w:noProof/>
              <w:kern w:val="2"/>
              <w:sz w:val="22"/>
              <w:szCs w:val="22"/>
              <w14:ligatures w14:val="standardContextual"/>
            </w:rPr>
          </w:pPr>
          <w:hyperlink w:anchor="_Toc188019066" w:history="1">
            <w:r w:rsidR="00230879" w:rsidRPr="003B418A">
              <w:rPr>
                <w:rStyle w:val="Hiperhivatkozs"/>
                <w:rFonts w:cstheme="minorHAnsi"/>
                <w:noProof/>
              </w:rPr>
              <w:t>1.2. A MEGF kódú tábla kitöltésével kapcsolatos előírások</w:t>
            </w:r>
            <w:r w:rsidR="00230879">
              <w:rPr>
                <w:noProof/>
                <w:webHidden/>
              </w:rPr>
              <w:tab/>
            </w:r>
            <w:r w:rsidR="00230879">
              <w:rPr>
                <w:noProof/>
                <w:webHidden/>
              </w:rPr>
              <w:fldChar w:fldCharType="begin"/>
            </w:r>
            <w:r w:rsidR="00230879">
              <w:rPr>
                <w:noProof/>
                <w:webHidden/>
              </w:rPr>
              <w:instrText xml:space="preserve"> PAGEREF _Toc188019066 \h </w:instrText>
            </w:r>
            <w:r w:rsidR="00230879">
              <w:rPr>
                <w:noProof/>
                <w:webHidden/>
              </w:rPr>
            </w:r>
            <w:r w:rsidR="00230879">
              <w:rPr>
                <w:noProof/>
                <w:webHidden/>
              </w:rPr>
              <w:fldChar w:fldCharType="separate"/>
            </w:r>
            <w:r w:rsidR="00230879">
              <w:rPr>
                <w:noProof/>
                <w:webHidden/>
              </w:rPr>
              <w:t>7</w:t>
            </w:r>
            <w:r w:rsidR="00230879">
              <w:rPr>
                <w:noProof/>
                <w:webHidden/>
              </w:rPr>
              <w:fldChar w:fldCharType="end"/>
            </w:r>
          </w:hyperlink>
        </w:p>
        <w:p w14:paraId="216F495D" w14:textId="1BE69208" w:rsidR="00230879" w:rsidRDefault="00EF31FB">
          <w:pPr>
            <w:pStyle w:val="TJ2"/>
            <w:tabs>
              <w:tab w:val="right" w:leader="dot" w:pos="9514"/>
            </w:tabs>
            <w:rPr>
              <w:rFonts w:asciiTheme="minorHAnsi" w:hAnsiTheme="minorHAnsi"/>
              <w:noProof/>
              <w:kern w:val="2"/>
              <w:sz w:val="22"/>
              <w:szCs w:val="22"/>
              <w14:ligatures w14:val="standardContextual"/>
            </w:rPr>
          </w:pPr>
          <w:hyperlink w:anchor="_Toc188019067" w:history="1">
            <w:r w:rsidR="00230879" w:rsidRPr="003B418A">
              <w:rPr>
                <w:rStyle w:val="Hiperhivatkozs"/>
                <w:rFonts w:cstheme="minorHAnsi"/>
                <w:noProof/>
              </w:rPr>
              <w:t>1.3. A speciális keretjellegű és a nem speciális keret jellegű, valamint nem keretjellegű instrumentumok jelentése az instrumentumokra vonatkozó táblákban (INSTK, INSTR)</w:t>
            </w:r>
            <w:r w:rsidR="00230879">
              <w:rPr>
                <w:noProof/>
                <w:webHidden/>
              </w:rPr>
              <w:tab/>
            </w:r>
            <w:r w:rsidR="00230879">
              <w:rPr>
                <w:noProof/>
                <w:webHidden/>
              </w:rPr>
              <w:fldChar w:fldCharType="begin"/>
            </w:r>
            <w:r w:rsidR="00230879">
              <w:rPr>
                <w:noProof/>
                <w:webHidden/>
              </w:rPr>
              <w:instrText xml:space="preserve"> PAGEREF _Toc188019067 \h </w:instrText>
            </w:r>
            <w:r w:rsidR="00230879">
              <w:rPr>
                <w:noProof/>
                <w:webHidden/>
              </w:rPr>
            </w:r>
            <w:r w:rsidR="00230879">
              <w:rPr>
                <w:noProof/>
                <w:webHidden/>
              </w:rPr>
              <w:fldChar w:fldCharType="separate"/>
            </w:r>
            <w:r w:rsidR="00230879">
              <w:rPr>
                <w:noProof/>
                <w:webHidden/>
              </w:rPr>
              <w:t>7</w:t>
            </w:r>
            <w:r w:rsidR="00230879">
              <w:rPr>
                <w:noProof/>
                <w:webHidden/>
              </w:rPr>
              <w:fldChar w:fldCharType="end"/>
            </w:r>
          </w:hyperlink>
        </w:p>
        <w:p w14:paraId="455E469B" w14:textId="1DC2F54A"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068" w:history="1">
            <w:r w:rsidR="00230879" w:rsidRPr="003B418A">
              <w:rPr>
                <w:rStyle w:val="Hiperhivatkozs"/>
                <w:rFonts w:cstheme="minorHAnsi"/>
                <w:b/>
                <w:noProof/>
              </w:rPr>
              <w:t>1.3.1. Általános információk (INSTK-INSTR kapcsolat)</w:t>
            </w:r>
            <w:r w:rsidR="00230879">
              <w:rPr>
                <w:noProof/>
                <w:webHidden/>
              </w:rPr>
              <w:tab/>
            </w:r>
            <w:r w:rsidR="00230879">
              <w:rPr>
                <w:noProof/>
                <w:webHidden/>
              </w:rPr>
              <w:fldChar w:fldCharType="begin"/>
            </w:r>
            <w:r w:rsidR="00230879">
              <w:rPr>
                <w:noProof/>
                <w:webHidden/>
              </w:rPr>
              <w:instrText xml:space="preserve"> PAGEREF _Toc188019068 \h </w:instrText>
            </w:r>
            <w:r w:rsidR="00230879">
              <w:rPr>
                <w:noProof/>
                <w:webHidden/>
              </w:rPr>
            </w:r>
            <w:r w:rsidR="00230879">
              <w:rPr>
                <w:noProof/>
                <w:webHidden/>
              </w:rPr>
              <w:fldChar w:fldCharType="separate"/>
            </w:r>
            <w:r w:rsidR="00230879">
              <w:rPr>
                <w:noProof/>
                <w:webHidden/>
              </w:rPr>
              <w:t>7</w:t>
            </w:r>
            <w:r w:rsidR="00230879">
              <w:rPr>
                <w:noProof/>
                <w:webHidden/>
              </w:rPr>
              <w:fldChar w:fldCharType="end"/>
            </w:r>
          </w:hyperlink>
        </w:p>
        <w:p w14:paraId="4CC78FA2" w14:textId="5D316668"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069" w:history="1">
            <w:r w:rsidR="00230879" w:rsidRPr="003B418A">
              <w:rPr>
                <w:rStyle w:val="Hiperhivatkozs"/>
                <w:rFonts w:cstheme="minorHAnsi"/>
                <w:b/>
                <w:noProof/>
              </w:rPr>
              <w:t>1.3.2. Az INSTK táblában jelentendő adatkörök</w:t>
            </w:r>
            <w:r w:rsidR="00230879">
              <w:rPr>
                <w:noProof/>
                <w:webHidden/>
              </w:rPr>
              <w:tab/>
            </w:r>
            <w:r w:rsidR="00230879">
              <w:rPr>
                <w:noProof/>
                <w:webHidden/>
              </w:rPr>
              <w:fldChar w:fldCharType="begin"/>
            </w:r>
            <w:r w:rsidR="00230879">
              <w:rPr>
                <w:noProof/>
                <w:webHidden/>
              </w:rPr>
              <w:instrText xml:space="preserve"> PAGEREF _Toc188019069 \h </w:instrText>
            </w:r>
            <w:r w:rsidR="00230879">
              <w:rPr>
                <w:noProof/>
                <w:webHidden/>
              </w:rPr>
            </w:r>
            <w:r w:rsidR="00230879">
              <w:rPr>
                <w:noProof/>
                <w:webHidden/>
              </w:rPr>
              <w:fldChar w:fldCharType="separate"/>
            </w:r>
            <w:r w:rsidR="00230879">
              <w:rPr>
                <w:noProof/>
                <w:webHidden/>
              </w:rPr>
              <w:t>11</w:t>
            </w:r>
            <w:r w:rsidR="00230879">
              <w:rPr>
                <w:noProof/>
                <w:webHidden/>
              </w:rPr>
              <w:fldChar w:fldCharType="end"/>
            </w:r>
          </w:hyperlink>
        </w:p>
        <w:p w14:paraId="1EDE2633" w14:textId="2C5DC02B"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070" w:history="1">
            <w:r w:rsidR="00230879" w:rsidRPr="003B418A">
              <w:rPr>
                <w:rStyle w:val="Hiperhivatkozs"/>
                <w:rFonts w:cstheme="minorHAnsi"/>
                <w:b/>
                <w:noProof/>
              </w:rPr>
              <w:t>1.3.3. Az INSTR táblában jelentendő adatkörök</w:t>
            </w:r>
            <w:r w:rsidR="00230879">
              <w:rPr>
                <w:noProof/>
                <w:webHidden/>
              </w:rPr>
              <w:tab/>
            </w:r>
            <w:r w:rsidR="00230879">
              <w:rPr>
                <w:noProof/>
                <w:webHidden/>
              </w:rPr>
              <w:fldChar w:fldCharType="begin"/>
            </w:r>
            <w:r w:rsidR="00230879">
              <w:rPr>
                <w:noProof/>
                <w:webHidden/>
              </w:rPr>
              <w:instrText xml:space="preserve"> PAGEREF _Toc188019070 \h </w:instrText>
            </w:r>
            <w:r w:rsidR="00230879">
              <w:rPr>
                <w:noProof/>
                <w:webHidden/>
              </w:rPr>
            </w:r>
            <w:r w:rsidR="00230879">
              <w:rPr>
                <w:noProof/>
                <w:webHidden/>
              </w:rPr>
              <w:fldChar w:fldCharType="separate"/>
            </w:r>
            <w:r w:rsidR="00230879">
              <w:rPr>
                <w:noProof/>
                <w:webHidden/>
              </w:rPr>
              <w:t>14</w:t>
            </w:r>
            <w:r w:rsidR="00230879">
              <w:rPr>
                <w:noProof/>
                <w:webHidden/>
              </w:rPr>
              <w:fldChar w:fldCharType="end"/>
            </w:r>
          </w:hyperlink>
        </w:p>
        <w:p w14:paraId="4B6C3F07" w14:textId="367EBF8B" w:rsidR="00230879" w:rsidRDefault="00EF31FB">
          <w:pPr>
            <w:pStyle w:val="TJ4"/>
            <w:rPr>
              <w:rFonts w:asciiTheme="minorHAnsi" w:eastAsiaTheme="minorEastAsia" w:hAnsiTheme="minorHAnsi"/>
              <w:noProof/>
              <w:kern w:val="2"/>
              <w:sz w:val="22"/>
              <w:szCs w:val="22"/>
              <w14:ligatures w14:val="standardContextual"/>
            </w:rPr>
          </w:pPr>
          <w:hyperlink w:anchor="_Toc188019071" w:history="1">
            <w:r w:rsidR="00230879" w:rsidRPr="003B418A">
              <w:rPr>
                <w:rStyle w:val="Hiperhivatkozs"/>
                <w:noProof/>
              </w:rPr>
              <w:t>1.3.3.1. Instrumentum keletkezése/megszűnése</w:t>
            </w:r>
            <w:r w:rsidR="00230879">
              <w:rPr>
                <w:noProof/>
                <w:webHidden/>
              </w:rPr>
              <w:tab/>
            </w:r>
            <w:r w:rsidR="00230879">
              <w:rPr>
                <w:noProof/>
                <w:webHidden/>
              </w:rPr>
              <w:fldChar w:fldCharType="begin"/>
            </w:r>
            <w:r w:rsidR="00230879">
              <w:rPr>
                <w:noProof/>
                <w:webHidden/>
              </w:rPr>
              <w:instrText xml:space="preserve"> PAGEREF _Toc188019071 \h </w:instrText>
            </w:r>
            <w:r w:rsidR="00230879">
              <w:rPr>
                <w:noProof/>
                <w:webHidden/>
              </w:rPr>
            </w:r>
            <w:r w:rsidR="00230879">
              <w:rPr>
                <w:noProof/>
                <w:webHidden/>
              </w:rPr>
              <w:fldChar w:fldCharType="separate"/>
            </w:r>
            <w:r w:rsidR="00230879">
              <w:rPr>
                <w:noProof/>
                <w:webHidden/>
              </w:rPr>
              <w:t>14</w:t>
            </w:r>
            <w:r w:rsidR="00230879">
              <w:rPr>
                <w:noProof/>
                <w:webHidden/>
              </w:rPr>
              <w:fldChar w:fldCharType="end"/>
            </w:r>
          </w:hyperlink>
        </w:p>
        <w:p w14:paraId="12BADAD8" w14:textId="325C4B81" w:rsidR="00230879" w:rsidRDefault="00EF31FB">
          <w:pPr>
            <w:pStyle w:val="TJ4"/>
            <w:rPr>
              <w:rFonts w:asciiTheme="minorHAnsi" w:eastAsiaTheme="minorEastAsia" w:hAnsiTheme="minorHAnsi"/>
              <w:noProof/>
              <w:kern w:val="2"/>
              <w:sz w:val="22"/>
              <w:szCs w:val="22"/>
              <w14:ligatures w14:val="standardContextual"/>
            </w:rPr>
          </w:pPr>
          <w:hyperlink w:anchor="_Toc188019072" w:history="1">
            <w:r w:rsidR="00230879" w:rsidRPr="003B418A">
              <w:rPr>
                <w:rStyle w:val="Hiperhivatkozs"/>
                <w:noProof/>
              </w:rPr>
              <w:t>1.3.3.2. Instrumentum alapjellemzők</w:t>
            </w:r>
            <w:r w:rsidR="00230879">
              <w:rPr>
                <w:noProof/>
                <w:webHidden/>
              </w:rPr>
              <w:tab/>
            </w:r>
            <w:r w:rsidR="00230879">
              <w:rPr>
                <w:noProof/>
                <w:webHidden/>
              </w:rPr>
              <w:fldChar w:fldCharType="begin"/>
            </w:r>
            <w:r w:rsidR="00230879">
              <w:rPr>
                <w:noProof/>
                <w:webHidden/>
              </w:rPr>
              <w:instrText xml:space="preserve"> PAGEREF _Toc188019072 \h </w:instrText>
            </w:r>
            <w:r w:rsidR="00230879">
              <w:rPr>
                <w:noProof/>
                <w:webHidden/>
              </w:rPr>
            </w:r>
            <w:r w:rsidR="00230879">
              <w:rPr>
                <w:noProof/>
                <w:webHidden/>
              </w:rPr>
              <w:fldChar w:fldCharType="separate"/>
            </w:r>
            <w:r w:rsidR="00230879">
              <w:rPr>
                <w:noProof/>
                <w:webHidden/>
              </w:rPr>
              <w:t>16</w:t>
            </w:r>
            <w:r w:rsidR="00230879">
              <w:rPr>
                <w:noProof/>
                <w:webHidden/>
              </w:rPr>
              <w:fldChar w:fldCharType="end"/>
            </w:r>
          </w:hyperlink>
        </w:p>
        <w:p w14:paraId="256A4824" w14:textId="190E72B2" w:rsidR="00230879" w:rsidRDefault="00EF31FB">
          <w:pPr>
            <w:pStyle w:val="TJ4"/>
            <w:rPr>
              <w:rFonts w:asciiTheme="minorHAnsi" w:eastAsiaTheme="minorEastAsia" w:hAnsiTheme="minorHAnsi"/>
              <w:noProof/>
              <w:kern w:val="2"/>
              <w:sz w:val="22"/>
              <w:szCs w:val="22"/>
              <w14:ligatures w14:val="standardContextual"/>
            </w:rPr>
          </w:pPr>
          <w:hyperlink w:anchor="_Toc188019073" w:history="1">
            <w:r w:rsidR="00230879" w:rsidRPr="003B418A">
              <w:rPr>
                <w:rStyle w:val="Hiperhivatkozs"/>
                <w:noProof/>
              </w:rPr>
              <w:t>1.3.3.3. Kamatozás / törlesztés</w:t>
            </w:r>
            <w:r w:rsidR="00230879">
              <w:rPr>
                <w:noProof/>
                <w:webHidden/>
              </w:rPr>
              <w:tab/>
            </w:r>
            <w:r w:rsidR="00230879">
              <w:rPr>
                <w:noProof/>
                <w:webHidden/>
              </w:rPr>
              <w:fldChar w:fldCharType="begin"/>
            </w:r>
            <w:r w:rsidR="00230879">
              <w:rPr>
                <w:noProof/>
                <w:webHidden/>
              </w:rPr>
              <w:instrText xml:space="preserve"> PAGEREF _Toc188019073 \h </w:instrText>
            </w:r>
            <w:r w:rsidR="00230879">
              <w:rPr>
                <w:noProof/>
                <w:webHidden/>
              </w:rPr>
            </w:r>
            <w:r w:rsidR="00230879">
              <w:rPr>
                <w:noProof/>
                <w:webHidden/>
              </w:rPr>
              <w:fldChar w:fldCharType="separate"/>
            </w:r>
            <w:r w:rsidR="00230879">
              <w:rPr>
                <w:noProof/>
                <w:webHidden/>
              </w:rPr>
              <w:t>29</w:t>
            </w:r>
            <w:r w:rsidR="00230879">
              <w:rPr>
                <w:noProof/>
                <w:webHidden/>
              </w:rPr>
              <w:fldChar w:fldCharType="end"/>
            </w:r>
          </w:hyperlink>
        </w:p>
        <w:p w14:paraId="795E6557" w14:textId="7AB36F96" w:rsidR="00230879" w:rsidRDefault="00EF31FB">
          <w:pPr>
            <w:pStyle w:val="TJ4"/>
            <w:rPr>
              <w:rFonts w:asciiTheme="minorHAnsi" w:eastAsiaTheme="minorEastAsia" w:hAnsiTheme="minorHAnsi"/>
              <w:noProof/>
              <w:kern w:val="2"/>
              <w:sz w:val="22"/>
              <w:szCs w:val="22"/>
              <w14:ligatures w14:val="standardContextual"/>
            </w:rPr>
          </w:pPr>
          <w:hyperlink w:anchor="_Toc188019074" w:history="1">
            <w:r w:rsidR="00230879" w:rsidRPr="003B418A">
              <w:rPr>
                <w:rStyle w:val="Hiperhivatkozs"/>
                <w:noProof/>
              </w:rPr>
              <w:t>1.3.3.4. Késedelem / nemteljesítés</w:t>
            </w:r>
            <w:r w:rsidR="00230879">
              <w:rPr>
                <w:noProof/>
                <w:webHidden/>
              </w:rPr>
              <w:tab/>
            </w:r>
            <w:r w:rsidR="00230879">
              <w:rPr>
                <w:noProof/>
                <w:webHidden/>
              </w:rPr>
              <w:fldChar w:fldCharType="begin"/>
            </w:r>
            <w:r w:rsidR="00230879">
              <w:rPr>
                <w:noProof/>
                <w:webHidden/>
              </w:rPr>
              <w:instrText xml:space="preserve"> PAGEREF _Toc188019074 \h </w:instrText>
            </w:r>
            <w:r w:rsidR="00230879">
              <w:rPr>
                <w:noProof/>
                <w:webHidden/>
              </w:rPr>
            </w:r>
            <w:r w:rsidR="00230879">
              <w:rPr>
                <w:noProof/>
                <w:webHidden/>
              </w:rPr>
              <w:fldChar w:fldCharType="separate"/>
            </w:r>
            <w:r w:rsidR="00230879">
              <w:rPr>
                <w:noProof/>
                <w:webHidden/>
              </w:rPr>
              <w:t>36</w:t>
            </w:r>
            <w:r w:rsidR="00230879">
              <w:rPr>
                <w:noProof/>
                <w:webHidden/>
              </w:rPr>
              <w:fldChar w:fldCharType="end"/>
            </w:r>
          </w:hyperlink>
        </w:p>
        <w:p w14:paraId="3562B9C2" w14:textId="215CFCBA" w:rsidR="00230879" w:rsidRDefault="00EF31FB">
          <w:pPr>
            <w:pStyle w:val="TJ4"/>
            <w:rPr>
              <w:rFonts w:asciiTheme="minorHAnsi" w:eastAsiaTheme="minorEastAsia" w:hAnsiTheme="minorHAnsi"/>
              <w:noProof/>
              <w:kern w:val="2"/>
              <w:sz w:val="22"/>
              <w:szCs w:val="22"/>
              <w14:ligatures w14:val="standardContextual"/>
            </w:rPr>
          </w:pPr>
          <w:hyperlink w:anchor="_Toc188019075" w:history="1">
            <w:r w:rsidR="00230879" w:rsidRPr="003B418A">
              <w:rPr>
                <w:rStyle w:val="Hiperhivatkozs"/>
                <w:noProof/>
              </w:rPr>
              <w:t>1.3.3.5. Pénzügyi jellemzők / mérleg</w:t>
            </w:r>
            <w:r w:rsidR="00230879">
              <w:rPr>
                <w:noProof/>
                <w:webHidden/>
              </w:rPr>
              <w:tab/>
            </w:r>
            <w:r w:rsidR="00230879">
              <w:rPr>
                <w:noProof/>
                <w:webHidden/>
              </w:rPr>
              <w:fldChar w:fldCharType="begin"/>
            </w:r>
            <w:r w:rsidR="00230879">
              <w:rPr>
                <w:noProof/>
                <w:webHidden/>
              </w:rPr>
              <w:instrText xml:space="preserve"> PAGEREF _Toc188019075 \h </w:instrText>
            </w:r>
            <w:r w:rsidR="00230879">
              <w:rPr>
                <w:noProof/>
                <w:webHidden/>
              </w:rPr>
            </w:r>
            <w:r w:rsidR="00230879">
              <w:rPr>
                <w:noProof/>
                <w:webHidden/>
              </w:rPr>
              <w:fldChar w:fldCharType="separate"/>
            </w:r>
            <w:r w:rsidR="00230879">
              <w:rPr>
                <w:noProof/>
                <w:webHidden/>
              </w:rPr>
              <w:t>38</w:t>
            </w:r>
            <w:r w:rsidR="00230879">
              <w:rPr>
                <w:noProof/>
                <w:webHidden/>
              </w:rPr>
              <w:fldChar w:fldCharType="end"/>
            </w:r>
          </w:hyperlink>
        </w:p>
        <w:p w14:paraId="277D2AC2" w14:textId="2266265D" w:rsidR="00230879" w:rsidRDefault="00EF31FB">
          <w:pPr>
            <w:pStyle w:val="TJ4"/>
            <w:rPr>
              <w:rFonts w:asciiTheme="minorHAnsi" w:eastAsiaTheme="minorEastAsia" w:hAnsiTheme="minorHAnsi"/>
              <w:noProof/>
              <w:kern w:val="2"/>
              <w:sz w:val="22"/>
              <w:szCs w:val="22"/>
              <w14:ligatures w14:val="standardContextual"/>
            </w:rPr>
          </w:pPr>
          <w:hyperlink w:anchor="_Toc188019076" w:history="1">
            <w:r w:rsidR="00230879" w:rsidRPr="003B418A">
              <w:rPr>
                <w:rStyle w:val="Hiperhivatkozs"/>
                <w:noProof/>
              </w:rPr>
              <w:t>1.3.3.6. JTM</w:t>
            </w:r>
            <w:r w:rsidR="00230879">
              <w:rPr>
                <w:noProof/>
                <w:webHidden/>
              </w:rPr>
              <w:tab/>
            </w:r>
            <w:r w:rsidR="00230879">
              <w:rPr>
                <w:noProof/>
                <w:webHidden/>
              </w:rPr>
              <w:fldChar w:fldCharType="begin"/>
            </w:r>
            <w:r w:rsidR="00230879">
              <w:rPr>
                <w:noProof/>
                <w:webHidden/>
              </w:rPr>
              <w:instrText xml:space="preserve"> PAGEREF _Toc188019076 \h </w:instrText>
            </w:r>
            <w:r w:rsidR="00230879">
              <w:rPr>
                <w:noProof/>
                <w:webHidden/>
              </w:rPr>
            </w:r>
            <w:r w:rsidR="00230879">
              <w:rPr>
                <w:noProof/>
                <w:webHidden/>
              </w:rPr>
              <w:fldChar w:fldCharType="separate"/>
            </w:r>
            <w:r w:rsidR="00230879">
              <w:rPr>
                <w:noProof/>
                <w:webHidden/>
              </w:rPr>
              <w:t>44</w:t>
            </w:r>
            <w:r w:rsidR="00230879">
              <w:rPr>
                <w:noProof/>
                <w:webHidden/>
              </w:rPr>
              <w:fldChar w:fldCharType="end"/>
            </w:r>
          </w:hyperlink>
        </w:p>
        <w:p w14:paraId="07DE21CE" w14:textId="4ED7A5C2" w:rsidR="00230879" w:rsidRDefault="00EF31FB">
          <w:pPr>
            <w:pStyle w:val="TJ4"/>
            <w:rPr>
              <w:rFonts w:asciiTheme="minorHAnsi" w:eastAsiaTheme="minorEastAsia" w:hAnsiTheme="minorHAnsi"/>
              <w:noProof/>
              <w:kern w:val="2"/>
              <w:sz w:val="22"/>
              <w:szCs w:val="22"/>
              <w14:ligatures w14:val="standardContextual"/>
            </w:rPr>
          </w:pPr>
          <w:hyperlink w:anchor="_Toc188019077" w:history="1">
            <w:r w:rsidR="00230879" w:rsidRPr="003B418A">
              <w:rPr>
                <w:rStyle w:val="Hiperhivatkozs"/>
                <w:noProof/>
              </w:rPr>
              <w:t>1.3.3.7. Projekthitelek</w:t>
            </w:r>
            <w:r w:rsidR="00230879">
              <w:rPr>
                <w:noProof/>
                <w:webHidden/>
              </w:rPr>
              <w:tab/>
            </w:r>
            <w:r w:rsidR="00230879">
              <w:rPr>
                <w:noProof/>
                <w:webHidden/>
              </w:rPr>
              <w:fldChar w:fldCharType="begin"/>
            </w:r>
            <w:r w:rsidR="00230879">
              <w:rPr>
                <w:noProof/>
                <w:webHidden/>
              </w:rPr>
              <w:instrText xml:space="preserve"> PAGEREF _Toc188019077 \h </w:instrText>
            </w:r>
            <w:r w:rsidR="00230879">
              <w:rPr>
                <w:noProof/>
                <w:webHidden/>
              </w:rPr>
            </w:r>
            <w:r w:rsidR="00230879">
              <w:rPr>
                <w:noProof/>
                <w:webHidden/>
              </w:rPr>
              <w:fldChar w:fldCharType="separate"/>
            </w:r>
            <w:r w:rsidR="00230879">
              <w:rPr>
                <w:noProof/>
                <w:webHidden/>
              </w:rPr>
              <w:t>44</w:t>
            </w:r>
            <w:r w:rsidR="00230879">
              <w:rPr>
                <w:noProof/>
                <w:webHidden/>
              </w:rPr>
              <w:fldChar w:fldCharType="end"/>
            </w:r>
          </w:hyperlink>
        </w:p>
        <w:p w14:paraId="6FC3A0B1" w14:textId="2A1E2EC1" w:rsidR="00230879" w:rsidRDefault="00EF31FB">
          <w:pPr>
            <w:pStyle w:val="TJ4"/>
            <w:rPr>
              <w:rFonts w:asciiTheme="minorHAnsi" w:eastAsiaTheme="minorEastAsia" w:hAnsiTheme="minorHAnsi"/>
              <w:noProof/>
              <w:kern w:val="2"/>
              <w:sz w:val="22"/>
              <w:szCs w:val="22"/>
              <w14:ligatures w14:val="standardContextual"/>
            </w:rPr>
          </w:pPr>
          <w:hyperlink w:anchor="_Toc188019078" w:history="1">
            <w:r w:rsidR="00230879" w:rsidRPr="003B418A">
              <w:rPr>
                <w:rStyle w:val="Hiperhivatkozs"/>
                <w:noProof/>
              </w:rPr>
              <w:t>1.3.3.8. 2022. június vonatkozási időtől hatályos új mezőkre vonatkozó módszertani előírások:</w:t>
            </w:r>
            <w:r w:rsidR="00230879">
              <w:rPr>
                <w:noProof/>
                <w:webHidden/>
              </w:rPr>
              <w:tab/>
            </w:r>
            <w:r w:rsidR="00230879">
              <w:rPr>
                <w:noProof/>
                <w:webHidden/>
              </w:rPr>
              <w:fldChar w:fldCharType="begin"/>
            </w:r>
            <w:r w:rsidR="00230879">
              <w:rPr>
                <w:noProof/>
                <w:webHidden/>
              </w:rPr>
              <w:instrText xml:space="preserve"> PAGEREF _Toc188019078 \h </w:instrText>
            </w:r>
            <w:r w:rsidR="00230879">
              <w:rPr>
                <w:noProof/>
                <w:webHidden/>
              </w:rPr>
            </w:r>
            <w:r w:rsidR="00230879">
              <w:rPr>
                <w:noProof/>
                <w:webHidden/>
              </w:rPr>
              <w:fldChar w:fldCharType="separate"/>
            </w:r>
            <w:r w:rsidR="00230879">
              <w:rPr>
                <w:noProof/>
                <w:webHidden/>
              </w:rPr>
              <w:t>44</w:t>
            </w:r>
            <w:r w:rsidR="00230879">
              <w:rPr>
                <w:noProof/>
                <w:webHidden/>
              </w:rPr>
              <w:fldChar w:fldCharType="end"/>
            </w:r>
          </w:hyperlink>
        </w:p>
        <w:p w14:paraId="3EF8A3BB" w14:textId="3C7937D0" w:rsidR="00230879" w:rsidRDefault="00EF31FB">
          <w:pPr>
            <w:pStyle w:val="TJ4"/>
            <w:rPr>
              <w:rFonts w:asciiTheme="minorHAnsi" w:eastAsiaTheme="minorEastAsia" w:hAnsiTheme="minorHAnsi"/>
              <w:noProof/>
              <w:kern w:val="2"/>
              <w:sz w:val="22"/>
              <w:szCs w:val="22"/>
              <w14:ligatures w14:val="standardContextual"/>
            </w:rPr>
          </w:pPr>
          <w:hyperlink w:anchor="_Toc188019079" w:history="1">
            <w:r w:rsidR="00230879" w:rsidRPr="003B418A">
              <w:rPr>
                <w:rStyle w:val="Hiperhivatkozs"/>
                <w:noProof/>
              </w:rPr>
              <w:t>1.3.3.9. 2023. március vonatkozási időtől hatályos új mezőkre vonatkozó módszertani előírások:</w:t>
            </w:r>
            <w:r w:rsidR="00230879">
              <w:rPr>
                <w:noProof/>
                <w:webHidden/>
              </w:rPr>
              <w:tab/>
            </w:r>
            <w:r w:rsidR="00230879">
              <w:rPr>
                <w:noProof/>
                <w:webHidden/>
              </w:rPr>
              <w:fldChar w:fldCharType="begin"/>
            </w:r>
            <w:r w:rsidR="00230879">
              <w:rPr>
                <w:noProof/>
                <w:webHidden/>
              </w:rPr>
              <w:instrText xml:space="preserve"> PAGEREF _Toc188019079 \h </w:instrText>
            </w:r>
            <w:r w:rsidR="00230879">
              <w:rPr>
                <w:noProof/>
                <w:webHidden/>
              </w:rPr>
            </w:r>
            <w:r w:rsidR="00230879">
              <w:rPr>
                <w:noProof/>
                <w:webHidden/>
              </w:rPr>
              <w:fldChar w:fldCharType="separate"/>
            </w:r>
            <w:r w:rsidR="00230879">
              <w:rPr>
                <w:noProof/>
                <w:webHidden/>
              </w:rPr>
              <w:t>45</w:t>
            </w:r>
            <w:r w:rsidR="00230879">
              <w:rPr>
                <w:noProof/>
                <w:webHidden/>
              </w:rPr>
              <w:fldChar w:fldCharType="end"/>
            </w:r>
          </w:hyperlink>
        </w:p>
        <w:p w14:paraId="63AE1978" w14:textId="768FD17D" w:rsidR="00230879" w:rsidRDefault="00EF31FB">
          <w:pPr>
            <w:pStyle w:val="TJ4"/>
            <w:rPr>
              <w:rFonts w:asciiTheme="minorHAnsi" w:eastAsiaTheme="minorEastAsia" w:hAnsiTheme="minorHAnsi"/>
              <w:noProof/>
              <w:kern w:val="2"/>
              <w:sz w:val="22"/>
              <w:szCs w:val="22"/>
              <w14:ligatures w14:val="standardContextual"/>
            </w:rPr>
          </w:pPr>
          <w:hyperlink w:anchor="_Toc188019080" w:history="1">
            <w:r w:rsidR="00230879" w:rsidRPr="003B418A">
              <w:rPr>
                <w:rStyle w:val="Hiperhivatkozs"/>
                <w:noProof/>
              </w:rPr>
              <w:t>1.3.3.10. 2023. december vonatkozási időtől hatályos új mezőkre vonatkozó módszertani előírások:</w:t>
            </w:r>
            <w:r w:rsidR="00230879">
              <w:rPr>
                <w:noProof/>
                <w:webHidden/>
              </w:rPr>
              <w:tab/>
            </w:r>
            <w:r w:rsidR="00230879">
              <w:rPr>
                <w:noProof/>
                <w:webHidden/>
              </w:rPr>
              <w:fldChar w:fldCharType="begin"/>
            </w:r>
            <w:r w:rsidR="00230879">
              <w:rPr>
                <w:noProof/>
                <w:webHidden/>
              </w:rPr>
              <w:instrText xml:space="preserve"> PAGEREF _Toc188019080 \h </w:instrText>
            </w:r>
            <w:r w:rsidR="00230879">
              <w:rPr>
                <w:noProof/>
                <w:webHidden/>
              </w:rPr>
            </w:r>
            <w:r w:rsidR="00230879">
              <w:rPr>
                <w:noProof/>
                <w:webHidden/>
              </w:rPr>
              <w:fldChar w:fldCharType="separate"/>
            </w:r>
            <w:r w:rsidR="00230879">
              <w:rPr>
                <w:noProof/>
                <w:webHidden/>
              </w:rPr>
              <w:t>47</w:t>
            </w:r>
            <w:r w:rsidR="00230879">
              <w:rPr>
                <w:noProof/>
                <w:webHidden/>
              </w:rPr>
              <w:fldChar w:fldCharType="end"/>
            </w:r>
          </w:hyperlink>
        </w:p>
        <w:p w14:paraId="2913F6F3" w14:textId="03A80FD9"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081" w:history="1">
            <w:r w:rsidR="00230879" w:rsidRPr="003B418A">
              <w:rPr>
                <w:rStyle w:val="Hiperhivatkozs"/>
                <w:rFonts w:cstheme="minorHAnsi"/>
                <w:b/>
                <w:noProof/>
              </w:rPr>
              <w:t>1.3.4. Instrumentum megszűnése (INSTM)</w:t>
            </w:r>
            <w:r w:rsidR="00230879">
              <w:rPr>
                <w:noProof/>
                <w:webHidden/>
              </w:rPr>
              <w:tab/>
            </w:r>
            <w:r w:rsidR="00230879">
              <w:rPr>
                <w:noProof/>
                <w:webHidden/>
              </w:rPr>
              <w:fldChar w:fldCharType="begin"/>
            </w:r>
            <w:r w:rsidR="00230879">
              <w:rPr>
                <w:noProof/>
                <w:webHidden/>
              </w:rPr>
              <w:instrText xml:space="preserve"> PAGEREF _Toc188019081 \h </w:instrText>
            </w:r>
            <w:r w:rsidR="00230879">
              <w:rPr>
                <w:noProof/>
                <w:webHidden/>
              </w:rPr>
            </w:r>
            <w:r w:rsidR="00230879">
              <w:rPr>
                <w:noProof/>
                <w:webHidden/>
              </w:rPr>
              <w:fldChar w:fldCharType="separate"/>
            </w:r>
            <w:r w:rsidR="00230879">
              <w:rPr>
                <w:noProof/>
                <w:webHidden/>
              </w:rPr>
              <w:t>49</w:t>
            </w:r>
            <w:r w:rsidR="00230879">
              <w:rPr>
                <w:noProof/>
                <w:webHidden/>
              </w:rPr>
              <w:fldChar w:fldCharType="end"/>
            </w:r>
          </w:hyperlink>
        </w:p>
        <w:p w14:paraId="7DF58065" w14:textId="02E81D61" w:rsidR="00230879" w:rsidRDefault="00EF31FB">
          <w:pPr>
            <w:pStyle w:val="TJ2"/>
            <w:tabs>
              <w:tab w:val="right" w:leader="dot" w:pos="9514"/>
            </w:tabs>
            <w:rPr>
              <w:rFonts w:asciiTheme="minorHAnsi" w:hAnsiTheme="minorHAnsi"/>
              <w:noProof/>
              <w:kern w:val="2"/>
              <w:sz w:val="22"/>
              <w:szCs w:val="22"/>
              <w14:ligatures w14:val="standardContextual"/>
            </w:rPr>
          </w:pPr>
          <w:hyperlink w:anchor="_Toc188019082" w:history="1">
            <w:r w:rsidR="00230879" w:rsidRPr="003B418A">
              <w:rPr>
                <w:rStyle w:val="Hiperhivatkozs"/>
                <w:rFonts w:cstheme="minorHAnsi"/>
                <w:noProof/>
              </w:rPr>
              <w:t>1.4. Instrumentum – felügyeleti adatok (INSTN)</w:t>
            </w:r>
            <w:r w:rsidR="00230879">
              <w:rPr>
                <w:noProof/>
                <w:webHidden/>
              </w:rPr>
              <w:tab/>
            </w:r>
            <w:r w:rsidR="00230879">
              <w:rPr>
                <w:noProof/>
                <w:webHidden/>
              </w:rPr>
              <w:fldChar w:fldCharType="begin"/>
            </w:r>
            <w:r w:rsidR="00230879">
              <w:rPr>
                <w:noProof/>
                <w:webHidden/>
              </w:rPr>
              <w:instrText xml:space="preserve"> PAGEREF _Toc188019082 \h </w:instrText>
            </w:r>
            <w:r w:rsidR="00230879">
              <w:rPr>
                <w:noProof/>
                <w:webHidden/>
              </w:rPr>
            </w:r>
            <w:r w:rsidR="00230879">
              <w:rPr>
                <w:noProof/>
                <w:webHidden/>
              </w:rPr>
              <w:fldChar w:fldCharType="separate"/>
            </w:r>
            <w:r w:rsidR="00230879">
              <w:rPr>
                <w:noProof/>
                <w:webHidden/>
              </w:rPr>
              <w:t>51</w:t>
            </w:r>
            <w:r w:rsidR="00230879">
              <w:rPr>
                <w:noProof/>
                <w:webHidden/>
              </w:rPr>
              <w:fldChar w:fldCharType="end"/>
            </w:r>
          </w:hyperlink>
        </w:p>
        <w:p w14:paraId="4E4BA4C4" w14:textId="6B97C4DB" w:rsidR="00230879" w:rsidRDefault="00EF31FB">
          <w:pPr>
            <w:pStyle w:val="TJ2"/>
            <w:tabs>
              <w:tab w:val="right" w:leader="dot" w:pos="9514"/>
            </w:tabs>
            <w:rPr>
              <w:rFonts w:asciiTheme="minorHAnsi" w:hAnsiTheme="minorHAnsi"/>
              <w:noProof/>
              <w:kern w:val="2"/>
              <w:sz w:val="22"/>
              <w:szCs w:val="22"/>
              <w14:ligatures w14:val="standardContextual"/>
            </w:rPr>
          </w:pPr>
          <w:hyperlink w:anchor="_Toc188019083" w:history="1">
            <w:r w:rsidR="00230879" w:rsidRPr="003B418A">
              <w:rPr>
                <w:rStyle w:val="Hiperhivatkozs"/>
                <w:rFonts w:cstheme="minorHAnsi"/>
                <w:noProof/>
              </w:rPr>
              <w:t>1.5. A SZIND kódú tábla kitöltésével kapcsolatos tudnivalók</w:t>
            </w:r>
            <w:r w:rsidR="00230879">
              <w:rPr>
                <w:noProof/>
                <w:webHidden/>
              </w:rPr>
              <w:tab/>
            </w:r>
            <w:r w:rsidR="00230879">
              <w:rPr>
                <w:noProof/>
                <w:webHidden/>
              </w:rPr>
              <w:fldChar w:fldCharType="begin"/>
            </w:r>
            <w:r w:rsidR="00230879">
              <w:rPr>
                <w:noProof/>
                <w:webHidden/>
              </w:rPr>
              <w:instrText xml:space="preserve"> PAGEREF _Toc188019083 \h </w:instrText>
            </w:r>
            <w:r w:rsidR="00230879">
              <w:rPr>
                <w:noProof/>
                <w:webHidden/>
              </w:rPr>
            </w:r>
            <w:r w:rsidR="00230879">
              <w:rPr>
                <w:noProof/>
                <w:webHidden/>
              </w:rPr>
              <w:fldChar w:fldCharType="separate"/>
            </w:r>
            <w:r w:rsidR="00230879">
              <w:rPr>
                <w:noProof/>
                <w:webHidden/>
              </w:rPr>
              <w:t>54</w:t>
            </w:r>
            <w:r w:rsidR="00230879">
              <w:rPr>
                <w:noProof/>
                <w:webHidden/>
              </w:rPr>
              <w:fldChar w:fldCharType="end"/>
            </w:r>
          </w:hyperlink>
        </w:p>
        <w:p w14:paraId="46FCD9A1" w14:textId="407D8E64" w:rsidR="00230879" w:rsidRDefault="00EF31FB">
          <w:pPr>
            <w:pStyle w:val="TJ2"/>
            <w:tabs>
              <w:tab w:val="right" w:leader="dot" w:pos="9514"/>
            </w:tabs>
            <w:rPr>
              <w:rFonts w:asciiTheme="minorHAnsi" w:hAnsiTheme="minorHAnsi"/>
              <w:noProof/>
              <w:kern w:val="2"/>
              <w:sz w:val="22"/>
              <w:szCs w:val="22"/>
              <w14:ligatures w14:val="standardContextual"/>
            </w:rPr>
          </w:pPr>
          <w:hyperlink w:anchor="_Toc188019084" w:history="1">
            <w:r w:rsidR="00230879" w:rsidRPr="003B418A">
              <w:rPr>
                <w:rStyle w:val="Hiperhivatkozs"/>
                <w:rFonts w:cstheme="minorHAnsi"/>
                <w:noProof/>
              </w:rPr>
              <w:t>1.6. FEDEZETEKRE vonatkozó táblák</w:t>
            </w:r>
            <w:r w:rsidR="00230879">
              <w:rPr>
                <w:noProof/>
                <w:webHidden/>
              </w:rPr>
              <w:tab/>
            </w:r>
            <w:r w:rsidR="00230879">
              <w:rPr>
                <w:noProof/>
                <w:webHidden/>
              </w:rPr>
              <w:fldChar w:fldCharType="begin"/>
            </w:r>
            <w:r w:rsidR="00230879">
              <w:rPr>
                <w:noProof/>
                <w:webHidden/>
              </w:rPr>
              <w:instrText xml:space="preserve"> PAGEREF _Toc188019084 \h </w:instrText>
            </w:r>
            <w:r w:rsidR="00230879">
              <w:rPr>
                <w:noProof/>
                <w:webHidden/>
              </w:rPr>
            </w:r>
            <w:r w:rsidR="00230879">
              <w:rPr>
                <w:noProof/>
                <w:webHidden/>
              </w:rPr>
              <w:fldChar w:fldCharType="separate"/>
            </w:r>
            <w:r w:rsidR="00230879">
              <w:rPr>
                <w:noProof/>
                <w:webHidden/>
              </w:rPr>
              <w:t>55</w:t>
            </w:r>
            <w:r w:rsidR="00230879">
              <w:rPr>
                <w:noProof/>
                <w:webHidden/>
              </w:rPr>
              <w:fldChar w:fldCharType="end"/>
            </w:r>
          </w:hyperlink>
        </w:p>
        <w:p w14:paraId="6D35DAF0" w14:textId="34523BFA"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085" w:history="1">
            <w:r w:rsidR="00230879" w:rsidRPr="003B418A">
              <w:rPr>
                <w:rStyle w:val="Hiperhivatkozs"/>
                <w:rFonts w:cstheme="minorHAnsi"/>
                <w:b/>
                <w:noProof/>
              </w:rPr>
              <w:t>1.6.1. Fedezet-értékek elkülönítése</w:t>
            </w:r>
            <w:r w:rsidR="00230879">
              <w:rPr>
                <w:noProof/>
                <w:webHidden/>
              </w:rPr>
              <w:tab/>
            </w:r>
            <w:r w:rsidR="00230879">
              <w:rPr>
                <w:noProof/>
                <w:webHidden/>
              </w:rPr>
              <w:fldChar w:fldCharType="begin"/>
            </w:r>
            <w:r w:rsidR="00230879">
              <w:rPr>
                <w:noProof/>
                <w:webHidden/>
              </w:rPr>
              <w:instrText xml:space="preserve"> PAGEREF _Toc188019085 \h </w:instrText>
            </w:r>
            <w:r w:rsidR="00230879">
              <w:rPr>
                <w:noProof/>
                <w:webHidden/>
              </w:rPr>
            </w:r>
            <w:r w:rsidR="00230879">
              <w:rPr>
                <w:noProof/>
                <w:webHidden/>
              </w:rPr>
              <w:fldChar w:fldCharType="separate"/>
            </w:r>
            <w:r w:rsidR="00230879">
              <w:rPr>
                <w:noProof/>
                <w:webHidden/>
              </w:rPr>
              <w:t>60</w:t>
            </w:r>
            <w:r w:rsidR="00230879">
              <w:rPr>
                <w:noProof/>
                <w:webHidden/>
              </w:rPr>
              <w:fldChar w:fldCharType="end"/>
            </w:r>
          </w:hyperlink>
        </w:p>
        <w:p w14:paraId="461D2724" w14:textId="121A843E"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086" w:history="1">
            <w:r w:rsidR="00230879" w:rsidRPr="003B418A">
              <w:rPr>
                <w:rStyle w:val="Hiperhivatkozs"/>
                <w:rFonts w:cstheme="minorHAnsi"/>
                <w:b/>
                <w:noProof/>
              </w:rPr>
              <w:t>1.6.2. A fedezetek megszűnése</w:t>
            </w:r>
            <w:r w:rsidR="00230879">
              <w:rPr>
                <w:noProof/>
                <w:webHidden/>
              </w:rPr>
              <w:tab/>
            </w:r>
            <w:r w:rsidR="00230879">
              <w:rPr>
                <w:noProof/>
                <w:webHidden/>
              </w:rPr>
              <w:fldChar w:fldCharType="begin"/>
            </w:r>
            <w:r w:rsidR="00230879">
              <w:rPr>
                <w:noProof/>
                <w:webHidden/>
              </w:rPr>
              <w:instrText xml:space="preserve"> PAGEREF _Toc188019086 \h </w:instrText>
            </w:r>
            <w:r w:rsidR="00230879">
              <w:rPr>
                <w:noProof/>
                <w:webHidden/>
              </w:rPr>
            </w:r>
            <w:r w:rsidR="00230879">
              <w:rPr>
                <w:noProof/>
                <w:webHidden/>
              </w:rPr>
              <w:fldChar w:fldCharType="separate"/>
            </w:r>
            <w:r w:rsidR="00230879">
              <w:rPr>
                <w:noProof/>
                <w:webHidden/>
              </w:rPr>
              <w:t>61</w:t>
            </w:r>
            <w:r w:rsidR="00230879">
              <w:rPr>
                <w:noProof/>
                <w:webHidden/>
              </w:rPr>
              <w:fldChar w:fldCharType="end"/>
            </w:r>
          </w:hyperlink>
        </w:p>
        <w:p w14:paraId="677376F4" w14:textId="3FC60332" w:rsidR="00230879" w:rsidRDefault="00EF31FB">
          <w:pPr>
            <w:pStyle w:val="TJ2"/>
            <w:tabs>
              <w:tab w:val="right" w:leader="dot" w:pos="9514"/>
            </w:tabs>
            <w:rPr>
              <w:rFonts w:asciiTheme="minorHAnsi" w:hAnsiTheme="minorHAnsi"/>
              <w:noProof/>
              <w:kern w:val="2"/>
              <w:sz w:val="22"/>
              <w:szCs w:val="22"/>
              <w14:ligatures w14:val="standardContextual"/>
            </w:rPr>
          </w:pPr>
          <w:hyperlink w:anchor="_Toc188019087" w:history="1">
            <w:r w:rsidR="00230879" w:rsidRPr="003B418A">
              <w:rPr>
                <w:rStyle w:val="Hiperhivatkozs"/>
                <w:rFonts w:cstheme="minorHAnsi"/>
                <w:noProof/>
              </w:rPr>
              <w:t>1.7. ÜGYFELEKRE vonatkozó táblák</w:t>
            </w:r>
            <w:r w:rsidR="00230879">
              <w:rPr>
                <w:noProof/>
                <w:webHidden/>
              </w:rPr>
              <w:tab/>
            </w:r>
            <w:r w:rsidR="00230879">
              <w:rPr>
                <w:noProof/>
                <w:webHidden/>
              </w:rPr>
              <w:fldChar w:fldCharType="begin"/>
            </w:r>
            <w:r w:rsidR="00230879">
              <w:rPr>
                <w:noProof/>
                <w:webHidden/>
              </w:rPr>
              <w:instrText xml:space="preserve"> PAGEREF _Toc188019087 \h </w:instrText>
            </w:r>
            <w:r w:rsidR="00230879">
              <w:rPr>
                <w:noProof/>
                <w:webHidden/>
              </w:rPr>
            </w:r>
            <w:r w:rsidR="00230879">
              <w:rPr>
                <w:noProof/>
                <w:webHidden/>
              </w:rPr>
              <w:fldChar w:fldCharType="separate"/>
            </w:r>
            <w:r w:rsidR="00230879">
              <w:rPr>
                <w:noProof/>
                <w:webHidden/>
              </w:rPr>
              <w:t>62</w:t>
            </w:r>
            <w:r w:rsidR="00230879">
              <w:rPr>
                <w:noProof/>
                <w:webHidden/>
              </w:rPr>
              <w:fldChar w:fldCharType="end"/>
            </w:r>
          </w:hyperlink>
        </w:p>
        <w:p w14:paraId="53A7578A" w14:textId="7544740D"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088" w:history="1">
            <w:r w:rsidR="00230879" w:rsidRPr="003B418A">
              <w:rPr>
                <w:rStyle w:val="Hiperhivatkozs"/>
                <w:rFonts w:cstheme="minorHAnsi"/>
                <w:b/>
                <w:noProof/>
              </w:rPr>
              <w:t>1.7.1. Általános tudnivalók:</w:t>
            </w:r>
            <w:r w:rsidR="00230879">
              <w:rPr>
                <w:noProof/>
                <w:webHidden/>
              </w:rPr>
              <w:tab/>
            </w:r>
            <w:r w:rsidR="00230879">
              <w:rPr>
                <w:noProof/>
                <w:webHidden/>
              </w:rPr>
              <w:fldChar w:fldCharType="begin"/>
            </w:r>
            <w:r w:rsidR="00230879">
              <w:rPr>
                <w:noProof/>
                <w:webHidden/>
              </w:rPr>
              <w:instrText xml:space="preserve"> PAGEREF _Toc188019088 \h </w:instrText>
            </w:r>
            <w:r w:rsidR="00230879">
              <w:rPr>
                <w:noProof/>
                <w:webHidden/>
              </w:rPr>
            </w:r>
            <w:r w:rsidR="00230879">
              <w:rPr>
                <w:noProof/>
                <w:webHidden/>
              </w:rPr>
              <w:fldChar w:fldCharType="separate"/>
            </w:r>
            <w:r w:rsidR="00230879">
              <w:rPr>
                <w:noProof/>
                <w:webHidden/>
              </w:rPr>
              <w:t>62</w:t>
            </w:r>
            <w:r w:rsidR="00230879">
              <w:rPr>
                <w:noProof/>
                <w:webHidden/>
              </w:rPr>
              <w:fldChar w:fldCharType="end"/>
            </w:r>
          </w:hyperlink>
        </w:p>
        <w:p w14:paraId="55D62E5C" w14:textId="6C8316B3"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089" w:history="1">
            <w:r w:rsidR="00230879" w:rsidRPr="003B418A">
              <w:rPr>
                <w:rStyle w:val="Hiperhivatkozs"/>
                <w:rFonts w:cstheme="minorHAnsi"/>
                <w:b/>
                <w:noProof/>
              </w:rPr>
              <w:t>1.7.2. A háztartási ügyfelekre vonatkozó tábla (UGYFL)</w:t>
            </w:r>
            <w:r w:rsidR="00230879">
              <w:rPr>
                <w:noProof/>
                <w:webHidden/>
              </w:rPr>
              <w:tab/>
            </w:r>
            <w:r w:rsidR="00230879">
              <w:rPr>
                <w:noProof/>
                <w:webHidden/>
              </w:rPr>
              <w:fldChar w:fldCharType="begin"/>
            </w:r>
            <w:r w:rsidR="00230879">
              <w:rPr>
                <w:noProof/>
                <w:webHidden/>
              </w:rPr>
              <w:instrText xml:space="preserve"> PAGEREF _Toc188019089 \h </w:instrText>
            </w:r>
            <w:r w:rsidR="00230879">
              <w:rPr>
                <w:noProof/>
                <w:webHidden/>
              </w:rPr>
            </w:r>
            <w:r w:rsidR="00230879">
              <w:rPr>
                <w:noProof/>
                <w:webHidden/>
              </w:rPr>
              <w:fldChar w:fldCharType="separate"/>
            </w:r>
            <w:r w:rsidR="00230879">
              <w:rPr>
                <w:noProof/>
                <w:webHidden/>
              </w:rPr>
              <w:t>63</w:t>
            </w:r>
            <w:r w:rsidR="00230879">
              <w:rPr>
                <w:noProof/>
                <w:webHidden/>
              </w:rPr>
              <w:fldChar w:fldCharType="end"/>
            </w:r>
          </w:hyperlink>
        </w:p>
        <w:p w14:paraId="14BD6879" w14:textId="480FDA7A"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090" w:history="1">
            <w:r w:rsidR="00230879" w:rsidRPr="003B418A">
              <w:rPr>
                <w:rStyle w:val="Hiperhivatkozs"/>
                <w:rFonts w:cstheme="minorHAnsi"/>
                <w:b/>
                <w:noProof/>
              </w:rPr>
              <w:t>1.7.3. Vállalkozások</w:t>
            </w:r>
            <w:r w:rsidR="00230879">
              <w:rPr>
                <w:noProof/>
                <w:webHidden/>
              </w:rPr>
              <w:tab/>
            </w:r>
            <w:r w:rsidR="00230879">
              <w:rPr>
                <w:noProof/>
                <w:webHidden/>
              </w:rPr>
              <w:fldChar w:fldCharType="begin"/>
            </w:r>
            <w:r w:rsidR="00230879">
              <w:rPr>
                <w:noProof/>
                <w:webHidden/>
              </w:rPr>
              <w:instrText xml:space="preserve"> PAGEREF _Toc188019090 \h </w:instrText>
            </w:r>
            <w:r w:rsidR="00230879">
              <w:rPr>
                <w:noProof/>
                <w:webHidden/>
              </w:rPr>
            </w:r>
            <w:r w:rsidR="00230879">
              <w:rPr>
                <w:noProof/>
                <w:webHidden/>
              </w:rPr>
              <w:fldChar w:fldCharType="separate"/>
            </w:r>
            <w:r w:rsidR="00230879">
              <w:rPr>
                <w:noProof/>
                <w:webHidden/>
              </w:rPr>
              <w:t>66</w:t>
            </w:r>
            <w:r w:rsidR="00230879">
              <w:rPr>
                <w:noProof/>
                <w:webHidden/>
              </w:rPr>
              <w:fldChar w:fldCharType="end"/>
            </w:r>
          </w:hyperlink>
        </w:p>
        <w:p w14:paraId="415DB6C2" w14:textId="2C30CD97"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091" w:history="1">
            <w:r w:rsidR="00230879" w:rsidRPr="003B418A">
              <w:rPr>
                <w:rStyle w:val="Hiperhivatkozs"/>
                <w:rFonts w:cstheme="minorHAnsi"/>
                <w:b/>
                <w:noProof/>
              </w:rPr>
              <w:t>1.7.4. Ügyfélminősítésre vonatkozó tábla (UGYFM)</w:t>
            </w:r>
            <w:r w:rsidR="00230879">
              <w:rPr>
                <w:noProof/>
                <w:webHidden/>
              </w:rPr>
              <w:tab/>
            </w:r>
            <w:r w:rsidR="00230879">
              <w:rPr>
                <w:noProof/>
                <w:webHidden/>
              </w:rPr>
              <w:fldChar w:fldCharType="begin"/>
            </w:r>
            <w:r w:rsidR="00230879">
              <w:rPr>
                <w:noProof/>
                <w:webHidden/>
              </w:rPr>
              <w:instrText xml:space="preserve"> PAGEREF _Toc188019091 \h </w:instrText>
            </w:r>
            <w:r w:rsidR="00230879">
              <w:rPr>
                <w:noProof/>
                <w:webHidden/>
              </w:rPr>
            </w:r>
            <w:r w:rsidR="00230879">
              <w:rPr>
                <w:noProof/>
                <w:webHidden/>
              </w:rPr>
              <w:fldChar w:fldCharType="separate"/>
            </w:r>
            <w:r w:rsidR="00230879">
              <w:rPr>
                <w:noProof/>
                <w:webHidden/>
              </w:rPr>
              <w:t>73</w:t>
            </w:r>
            <w:r w:rsidR="00230879">
              <w:rPr>
                <w:noProof/>
                <w:webHidden/>
              </w:rPr>
              <w:fldChar w:fldCharType="end"/>
            </w:r>
          </w:hyperlink>
        </w:p>
        <w:p w14:paraId="43391149" w14:textId="6F512626"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092" w:history="1">
            <w:r w:rsidR="00230879" w:rsidRPr="003B418A">
              <w:rPr>
                <w:rStyle w:val="Hiperhivatkozs"/>
                <w:rFonts w:cstheme="minorHAnsi"/>
                <w:b/>
                <w:noProof/>
              </w:rPr>
              <w:t>1.7.5. Hitelbírálati adatok (HBIR)</w:t>
            </w:r>
            <w:r w:rsidR="00230879">
              <w:rPr>
                <w:noProof/>
                <w:webHidden/>
              </w:rPr>
              <w:tab/>
            </w:r>
            <w:r w:rsidR="00230879">
              <w:rPr>
                <w:noProof/>
                <w:webHidden/>
              </w:rPr>
              <w:fldChar w:fldCharType="begin"/>
            </w:r>
            <w:r w:rsidR="00230879">
              <w:rPr>
                <w:noProof/>
                <w:webHidden/>
              </w:rPr>
              <w:instrText xml:space="preserve"> PAGEREF _Toc188019092 \h </w:instrText>
            </w:r>
            <w:r w:rsidR="00230879">
              <w:rPr>
                <w:noProof/>
                <w:webHidden/>
              </w:rPr>
            </w:r>
            <w:r w:rsidR="00230879">
              <w:rPr>
                <w:noProof/>
                <w:webHidden/>
              </w:rPr>
              <w:fldChar w:fldCharType="separate"/>
            </w:r>
            <w:r w:rsidR="00230879">
              <w:rPr>
                <w:noProof/>
                <w:webHidden/>
              </w:rPr>
              <w:t>74</w:t>
            </w:r>
            <w:r w:rsidR="00230879">
              <w:rPr>
                <w:noProof/>
                <w:webHidden/>
              </w:rPr>
              <w:fldChar w:fldCharType="end"/>
            </w:r>
          </w:hyperlink>
        </w:p>
        <w:p w14:paraId="7F58EB11" w14:textId="2539BDC9" w:rsidR="00230879" w:rsidRDefault="00EF31FB">
          <w:pPr>
            <w:pStyle w:val="TJ2"/>
            <w:tabs>
              <w:tab w:val="right" w:leader="dot" w:pos="9514"/>
            </w:tabs>
            <w:rPr>
              <w:rFonts w:asciiTheme="minorHAnsi" w:hAnsiTheme="minorHAnsi"/>
              <w:noProof/>
              <w:kern w:val="2"/>
              <w:sz w:val="22"/>
              <w:szCs w:val="22"/>
              <w14:ligatures w14:val="standardContextual"/>
            </w:rPr>
          </w:pPr>
          <w:hyperlink w:anchor="_Toc188019093" w:history="1">
            <w:r w:rsidR="00230879" w:rsidRPr="003B418A">
              <w:rPr>
                <w:rStyle w:val="Hiperhivatkozs"/>
                <w:rFonts w:cstheme="minorHAnsi"/>
                <w:noProof/>
              </w:rPr>
              <w:t>1.8. KAPCSOLATOKRA vonatkozó táblák</w:t>
            </w:r>
            <w:r w:rsidR="00230879">
              <w:rPr>
                <w:noProof/>
                <w:webHidden/>
              </w:rPr>
              <w:tab/>
            </w:r>
            <w:r w:rsidR="00230879">
              <w:rPr>
                <w:noProof/>
                <w:webHidden/>
              </w:rPr>
              <w:fldChar w:fldCharType="begin"/>
            </w:r>
            <w:r w:rsidR="00230879">
              <w:rPr>
                <w:noProof/>
                <w:webHidden/>
              </w:rPr>
              <w:instrText xml:space="preserve"> PAGEREF _Toc188019093 \h </w:instrText>
            </w:r>
            <w:r w:rsidR="00230879">
              <w:rPr>
                <w:noProof/>
                <w:webHidden/>
              </w:rPr>
            </w:r>
            <w:r w:rsidR="00230879">
              <w:rPr>
                <w:noProof/>
                <w:webHidden/>
              </w:rPr>
              <w:fldChar w:fldCharType="separate"/>
            </w:r>
            <w:r w:rsidR="00230879">
              <w:rPr>
                <w:noProof/>
                <w:webHidden/>
              </w:rPr>
              <w:t>75</w:t>
            </w:r>
            <w:r w:rsidR="00230879">
              <w:rPr>
                <w:noProof/>
                <w:webHidden/>
              </w:rPr>
              <w:fldChar w:fldCharType="end"/>
            </w:r>
          </w:hyperlink>
        </w:p>
        <w:p w14:paraId="113EEB4E" w14:textId="055D15A3"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094" w:history="1">
            <w:r w:rsidR="00230879" w:rsidRPr="003B418A">
              <w:rPr>
                <w:rStyle w:val="Hiperhivatkozs"/>
                <w:rFonts w:cstheme="minorHAnsi"/>
                <w:b/>
                <w:noProof/>
              </w:rPr>
              <w:t>1.8.1. Instrumentum-ügyfél (INST_UGYF)</w:t>
            </w:r>
            <w:r w:rsidR="00230879">
              <w:rPr>
                <w:noProof/>
                <w:webHidden/>
              </w:rPr>
              <w:tab/>
            </w:r>
            <w:r w:rsidR="00230879">
              <w:rPr>
                <w:noProof/>
                <w:webHidden/>
              </w:rPr>
              <w:fldChar w:fldCharType="begin"/>
            </w:r>
            <w:r w:rsidR="00230879">
              <w:rPr>
                <w:noProof/>
                <w:webHidden/>
              </w:rPr>
              <w:instrText xml:space="preserve"> PAGEREF _Toc188019094 \h </w:instrText>
            </w:r>
            <w:r w:rsidR="00230879">
              <w:rPr>
                <w:noProof/>
                <w:webHidden/>
              </w:rPr>
            </w:r>
            <w:r w:rsidR="00230879">
              <w:rPr>
                <w:noProof/>
                <w:webHidden/>
              </w:rPr>
              <w:fldChar w:fldCharType="separate"/>
            </w:r>
            <w:r w:rsidR="00230879">
              <w:rPr>
                <w:noProof/>
                <w:webHidden/>
              </w:rPr>
              <w:t>75</w:t>
            </w:r>
            <w:r w:rsidR="00230879">
              <w:rPr>
                <w:noProof/>
                <w:webHidden/>
              </w:rPr>
              <w:fldChar w:fldCharType="end"/>
            </w:r>
          </w:hyperlink>
        </w:p>
        <w:p w14:paraId="35D5DA31" w14:textId="1C1FE3F5"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095" w:history="1">
            <w:r w:rsidR="00230879" w:rsidRPr="003B418A">
              <w:rPr>
                <w:rStyle w:val="Hiperhivatkozs"/>
                <w:rFonts w:cstheme="minorHAnsi"/>
                <w:b/>
                <w:noProof/>
              </w:rPr>
              <w:t>1.8.2. Instrumentum-fedezet (INST_FED)</w:t>
            </w:r>
            <w:r w:rsidR="00230879">
              <w:rPr>
                <w:noProof/>
                <w:webHidden/>
              </w:rPr>
              <w:tab/>
            </w:r>
            <w:r w:rsidR="00230879">
              <w:rPr>
                <w:noProof/>
                <w:webHidden/>
              </w:rPr>
              <w:fldChar w:fldCharType="begin"/>
            </w:r>
            <w:r w:rsidR="00230879">
              <w:rPr>
                <w:noProof/>
                <w:webHidden/>
              </w:rPr>
              <w:instrText xml:space="preserve"> PAGEREF _Toc188019095 \h </w:instrText>
            </w:r>
            <w:r w:rsidR="00230879">
              <w:rPr>
                <w:noProof/>
                <w:webHidden/>
              </w:rPr>
            </w:r>
            <w:r w:rsidR="00230879">
              <w:rPr>
                <w:noProof/>
                <w:webHidden/>
              </w:rPr>
              <w:fldChar w:fldCharType="separate"/>
            </w:r>
            <w:r w:rsidR="00230879">
              <w:rPr>
                <w:noProof/>
                <w:webHidden/>
              </w:rPr>
              <w:t>77</w:t>
            </w:r>
            <w:r w:rsidR="00230879">
              <w:rPr>
                <w:noProof/>
                <w:webHidden/>
              </w:rPr>
              <w:fldChar w:fldCharType="end"/>
            </w:r>
          </w:hyperlink>
        </w:p>
        <w:p w14:paraId="68204EE2" w14:textId="33CBFEF6"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096" w:history="1">
            <w:r w:rsidR="00230879" w:rsidRPr="003B418A">
              <w:rPr>
                <w:rStyle w:val="Hiperhivatkozs"/>
                <w:rFonts w:cstheme="minorHAnsi"/>
                <w:b/>
                <w:noProof/>
              </w:rPr>
              <w:t>1.8.3. Fedezet-ügyfél (FED_UGYF)</w:t>
            </w:r>
            <w:r w:rsidR="00230879">
              <w:rPr>
                <w:noProof/>
                <w:webHidden/>
              </w:rPr>
              <w:tab/>
            </w:r>
            <w:r w:rsidR="00230879">
              <w:rPr>
                <w:noProof/>
                <w:webHidden/>
              </w:rPr>
              <w:fldChar w:fldCharType="begin"/>
            </w:r>
            <w:r w:rsidR="00230879">
              <w:rPr>
                <w:noProof/>
                <w:webHidden/>
              </w:rPr>
              <w:instrText xml:space="preserve"> PAGEREF _Toc188019096 \h </w:instrText>
            </w:r>
            <w:r w:rsidR="00230879">
              <w:rPr>
                <w:noProof/>
                <w:webHidden/>
              </w:rPr>
            </w:r>
            <w:r w:rsidR="00230879">
              <w:rPr>
                <w:noProof/>
                <w:webHidden/>
              </w:rPr>
              <w:fldChar w:fldCharType="separate"/>
            </w:r>
            <w:r w:rsidR="00230879">
              <w:rPr>
                <w:noProof/>
                <w:webHidden/>
              </w:rPr>
              <w:t>79</w:t>
            </w:r>
            <w:r w:rsidR="00230879">
              <w:rPr>
                <w:noProof/>
                <w:webHidden/>
              </w:rPr>
              <w:fldChar w:fldCharType="end"/>
            </w:r>
          </w:hyperlink>
        </w:p>
        <w:p w14:paraId="3A7F2013" w14:textId="121106F2" w:rsidR="00230879" w:rsidRDefault="00EF31FB">
          <w:pPr>
            <w:pStyle w:val="TJ2"/>
            <w:tabs>
              <w:tab w:val="right" w:leader="dot" w:pos="9514"/>
            </w:tabs>
            <w:rPr>
              <w:rFonts w:asciiTheme="minorHAnsi" w:hAnsiTheme="minorHAnsi"/>
              <w:noProof/>
              <w:kern w:val="2"/>
              <w:sz w:val="22"/>
              <w:szCs w:val="22"/>
              <w14:ligatures w14:val="standardContextual"/>
            </w:rPr>
          </w:pPr>
          <w:hyperlink w:anchor="_Toc188019097" w:history="1">
            <w:r w:rsidR="00230879" w:rsidRPr="003B418A">
              <w:rPr>
                <w:rStyle w:val="Hiperhivatkozs"/>
                <w:rFonts w:cstheme="minorHAnsi"/>
                <w:noProof/>
              </w:rPr>
              <w:t>1.9. TRANZAKCIÓKRA vonatkozó táblák</w:t>
            </w:r>
            <w:r w:rsidR="00230879">
              <w:rPr>
                <w:noProof/>
                <w:webHidden/>
              </w:rPr>
              <w:tab/>
            </w:r>
            <w:r w:rsidR="00230879">
              <w:rPr>
                <w:noProof/>
                <w:webHidden/>
              </w:rPr>
              <w:fldChar w:fldCharType="begin"/>
            </w:r>
            <w:r w:rsidR="00230879">
              <w:rPr>
                <w:noProof/>
                <w:webHidden/>
              </w:rPr>
              <w:instrText xml:space="preserve"> PAGEREF _Toc188019097 \h </w:instrText>
            </w:r>
            <w:r w:rsidR="00230879">
              <w:rPr>
                <w:noProof/>
                <w:webHidden/>
              </w:rPr>
            </w:r>
            <w:r w:rsidR="00230879">
              <w:rPr>
                <w:noProof/>
                <w:webHidden/>
              </w:rPr>
              <w:fldChar w:fldCharType="separate"/>
            </w:r>
            <w:r w:rsidR="00230879">
              <w:rPr>
                <w:noProof/>
                <w:webHidden/>
              </w:rPr>
              <w:t>79</w:t>
            </w:r>
            <w:r w:rsidR="00230879">
              <w:rPr>
                <w:noProof/>
                <w:webHidden/>
              </w:rPr>
              <w:fldChar w:fldCharType="end"/>
            </w:r>
          </w:hyperlink>
        </w:p>
        <w:p w14:paraId="39FE48ED" w14:textId="4ECF539D"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098" w:history="1">
            <w:r w:rsidR="00230879" w:rsidRPr="003B418A">
              <w:rPr>
                <w:rStyle w:val="Hiperhivatkozs"/>
                <w:rFonts w:cstheme="minorHAnsi"/>
                <w:b/>
                <w:noProof/>
              </w:rPr>
              <w:t>1.9.1. Folyósítás / Törlesztés / Előtörlesztés</w:t>
            </w:r>
            <w:r w:rsidR="00230879">
              <w:rPr>
                <w:noProof/>
                <w:webHidden/>
              </w:rPr>
              <w:tab/>
            </w:r>
            <w:r w:rsidR="00230879">
              <w:rPr>
                <w:noProof/>
                <w:webHidden/>
              </w:rPr>
              <w:fldChar w:fldCharType="begin"/>
            </w:r>
            <w:r w:rsidR="00230879">
              <w:rPr>
                <w:noProof/>
                <w:webHidden/>
              </w:rPr>
              <w:instrText xml:space="preserve"> PAGEREF _Toc188019098 \h </w:instrText>
            </w:r>
            <w:r w:rsidR="00230879">
              <w:rPr>
                <w:noProof/>
                <w:webHidden/>
              </w:rPr>
            </w:r>
            <w:r w:rsidR="00230879">
              <w:rPr>
                <w:noProof/>
                <w:webHidden/>
              </w:rPr>
              <w:fldChar w:fldCharType="separate"/>
            </w:r>
            <w:r w:rsidR="00230879">
              <w:rPr>
                <w:noProof/>
                <w:webHidden/>
              </w:rPr>
              <w:t>80</w:t>
            </w:r>
            <w:r w:rsidR="00230879">
              <w:rPr>
                <w:noProof/>
                <w:webHidden/>
              </w:rPr>
              <w:fldChar w:fldCharType="end"/>
            </w:r>
          </w:hyperlink>
        </w:p>
        <w:p w14:paraId="6B4085A2" w14:textId="6A0C14B2"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099" w:history="1">
            <w:r w:rsidR="00230879" w:rsidRPr="003B418A">
              <w:rPr>
                <w:rStyle w:val="Hiperhivatkozs"/>
                <w:rFonts w:cstheme="minorHAnsi"/>
                <w:b/>
                <w:noProof/>
              </w:rPr>
              <w:t>1.9.2. Késedelem (KESD)</w:t>
            </w:r>
            <w:r w:rsidR="00230879">
              <w:rPr>
                <w:noProof/>
                <w:webHidden/>
              </w:rPr>
              <w:tab/>
            </w:r>
            <w:r w:rsidR="00230879">
              <w:rPr>
                <w:noProof/>
                <w:webHidden/>
              </w:rPr>
              <w:fldChar w:fldCharType="begin"/>
            </w:r>
            <w:r w:rsidR="00230879">
              <w:rPr>
                <w:noProof/>
                <w:webHidden/>
              </w:rPr>
              <w:instrText xml:space="preserve"> PAGEREF _Toc188019099 \h </w:instrText>
            </w:r>
            <w:r w:rsidR="00230879">
              <w:rPr>
                <w:noProof/>
                <w:webHidden/>
              </w:rPr>
            </w:r>
            <w:r w:rsidR="00230879">
              <w:rPr>
                <w:noProof/>
                <w:webHidden/>
              </w:rPr>
              <w:fldChar w:fldCharType="separate"/>
            </w:r>
            <w:r w:rsidR="00230879">
              <w:rPr>
                <w:noProof/>
                <w:webHidden/>
              </w:rPr>
              <w:t>80</w:t>
            </w:r>
            <w:r w:rsidR="00230879">
              <w:rPr>
                <w:noProof/>
                <w:webHidden/>
              </w:rPr>
              <w:fldChar w:fldCharType="end"/>
            </w:r>
          </w:hyperlink>
        </w:p>
        <w:p w14:paraId="25539A61" w14:textId="42007564"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00" w:history="1">
            <w:r w:rsidR="00230879" w:rsidRPr="003B418A">
              <w:rPr>
                <w:rStyle w:val="Hiperhivatkozs"/>
                <w:rFonts w:cstheme="minorHAnsi"/>
                <w:b/>
                <w:noProof/>
              </w:rPr>
              <w:t>1.9.3. Hitelkiváltás (HKIV)</w:t>
            </w:r>
            <w:r w:rsidR="00230879">
              <w:rPr>
                <w:noProof/>
                <w:webHidden/>
              </w:rPr>
              <w:tab/>
            </w:r>
            <w:r w:rsidR="00230879">
              <w:rPr>
                <w:noProof/>
                <w:webHidden/>
              </w:rPr>
              <w:fldChar w:fldCharType="begin"/>
            </w:r>
            <w:r w:rsidR="00230879">
              <w:rPr>
                <w:noProof/>
                <w:webHidden/>
              </w:rPr>
              <w:instrText xml:space="preserve"> PAGEREF _Toc188019100 \h </w:instrText>
            </w:r>
            <w:r w:rsidR="00230879">
              <w:rPr>
                <w:noProof/>
                <w:webHidden/>
              </w:rPr>
            </w:r>
            <w:r w:rsidR="00230879">
              <w:rPr>
                <w:noProof/>
                <w:webHidden/>
              </w:rPr>
              <w:fldChar w:fldCharType="separate"/>
            </w:r>
            <w:r w:rsidR="00230879">
              <w:rPr>
                <w:noProof/>
                <w:webHidden/>
              </w:rPr>
              <w:t>82</w:t>
            </w:r>
            <w:r w:rsidR="00230879">
              <w:rPr>
                <w:noProof/>
                <w:webHidden/>
              </w:rPr>
              <w:fldChar w:fldCharType="end"/>
            </w:r>
          </w:hyperlink>
        </w:p>
        <w:p w14:paraId="13563EE7" w14:textId="339C6D75"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01" w:history="1">
            <w:r w:rsidR="00230879" w:rsidRPr="003B418A">
              <w:rPr>
                <w:rStyle w:val="Hiperhivatkozs"/>
                <w:b/>
                <w:noProof/>
              </w:rPr>
              <w:t>1.9.4. Instrumentum – kamatstatisztika (INST_KAM)</w:t>
            </w:r>
            <w:r w:rsidR="00230879">
              <w:rPr>
                <w:noProof/>
                <w:webHidden/>
              </w:rPr>
              <w:tab/>
            </w:r>
            <w:r w:rsidR="00230879">
              <w:rPr>
                <w:noProof/>
                <w:webHidden/>
              </w:rPr>
              <w:fldChar w:fldCharType="begin"/>
            </w:r>
            <w:r w:rsidR="00230879">
              <w:rPr>
                <w:noProof/>
                <w:webHidden/>
              </w:rPr>
              <w:instrText xml:space="preserve"> PAGEREF _Toc188019101 \h </w:instrText>
            </w:r>
            <w:r w:rsidR="00230879">
              <w:rPr>
                <w:noProof/>
                <w:webHidden/>
              </w:rPr>
            </w:r>
            <w:r w:rsidR="00230879">
              <w:rPr>
                <w:noProof/>
                <w:webHidden/>
              </w:rPr>
              <w:fldChar w:fldCharType="separate"/>
            </w:r>
            <w:r w:rsidR="00230879">
              <w:rPr>
                <w:noProof/>
                <w:webHidden/>
              </w:rPr>
              <w:t>83</w:t>
            </w:r>
            <w:r w:rsidR="00230879">
              <w:rPr>
                <w:noProof/>
                <w:webHidden/>
              </w:rPr>
              <w:fldChar w:fldCharType="end"/>
            </w:r>
          </w:hyperlink>
        </w:p>
        <w:p w14:paraId="6EB7D837" w14:textId="726DA3FA" w:rsidR="00230879" w:rsidRDefault="00EF31FB">
          <w:pPr>
            <w:pStyle w:val="TJ2"/>
            <w:tabs>
              <w:tab w:val="right" w:leader="dot" w:pos="9514"/>
            </w:tabs>
            <w:rPr>
              <w:rFonts w:asciiTheme="minorHAnsi" w:hAnsiTheme="minorHAnsi"/>
              <w:noProof/>
              <w:kern w:val="2"/>
              <w:sz w:val="22"/>
              <w:szCs w:val="22"/>
              <w14:ligatures w14:val="standardContextual"/>
            </w:rPr>
          </w:pPr>
          <w:hyperlink w:anchor="_Toc188019102" w:history="1">
            <w:r w:rsidR="00230879" w:rsidRPr="003B418A">
              <w:rPr>
                <w:rStyle w:val="Hiperhivatkozs"/>
                <w:rFonts w:cstheme="minorHAnsi"/>
                <w:noProof/>
              </w:rPr>
              <w:t>1.10. Speciális instrumentumokra vonatkozó jelentési kötelezettség</w:t>
            </w:r>
            <w:r w:rsidR="00230879">
              <w:rPr>
                <w:noProof/>
                <w:webHidden/>
              </w:rPr>
              <w:tab/>
            </w:r>
            <w:r w:rsidR="00230879">
              <w:rPr>
                <w:noProof/>
                <w:webHidden/>
              </w:rPr>
              <w:fldChar w:fldCharType="begin"/>
            </w:r>
            <w:r w:rsidR="00230879">
              <w:rPr>
                <w:noProof/>
                <w:webHidden/>
              </w:rPr>
              <w:instrText xml:space="preserve"> PAGEREF _Toc188019102 \h </w:instrText>
            </w:r>
            <w:r w:rsidR="00230879">
              <w:rPr>
                <w:noProof/>
                <w:webHidden/>
              </w:rPr>
            </w:r>
            <w:r w:rsidR="00230879">
              <w:rPr>
                <w:noProof/>
                <w:webHidden/>
              </w:rPr>
              <w:fldChar w:fldCharType="separate"/>
            </w:r>
            <w:r w:rsidR="00230879">
              <w:rPr>
                <w:noProof/>
                <w:webHidden/>
              </w:rPr>
              <w:t>83</w:t>
            </w:r>
            <w:r w:rsidR="00230879">
              <w:rPr>
                <w:noProof/>
                <w:webHidden/>
              </w:rPr>
              <w:fldChar w:fldCharType="end"/>
            </w:r>
          </w:hyperlink>
        </w:p>
        <w:p w14:paraId="1DEEADF1" w14:textId="14D60B8E"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03" w:history="1">
            <w:r w:rsidR="00230879" w:rsidRPr="003B418A">
              <w:rPr>
                <w:rStyle w:val="Hiperhivatkozs"/>
                <w:rFonts w:cstheme="minorHAnsi"/>
                <w:b/>
                <w:noProof/>
              </w:rPr>
              <w:t>1.10.1. Faktoring ügyletek</w:t>
            </w:r>
            <w:r w:rsidR="00230879">
              <w:rPr>
                <w:noProof/>
                <w:webHidden/>
              </w:rPr>
              <w:tab/>
            </w:r>
            <w:r w:rsidR="00230879">
              <w:rPr>
                <w:noProof/>
                <w:webHidden/>
              </w:rPr>
              <w:fldChar w:fldCharType="begin"/>
            </w:r>
            <w:r w:rsidR="00230879">
              <w:rPr>
                <w:noProof/>
                <w:webHidden/>
              </w:rPr>
              <w:instrText xml:space="preserve"> PAGEREF _Toc188019103 \h </w:instrText>
            </w:r>
            <w:r w:rsidR="00230879">
              <w:rPr>
                <w:noProof/>
                <w:webHidden/>
              </w:rPr>
            </w:r>
            <w:r w:rsidR="00230879">
              <w:rPr>
                <w:noProof/>
                <w:webHidden/>
              </w:rPr>
              <w:fldChar w:fldCharType="separate"/>
            </w:r>
            <w:r w:rsidR="00230879">
              <w:rPr>
                <w:noProof/>
                <w:webHidden/>
              </w:rPr>
              <w:t>83</w:t>
            </w:r>
            <w:r w:rsidR="00230879">
              <w:rPr>
                <w:noProof/>
                <w:webHidden/>
              </w:rPr>
              <w:fldChar w:fldCharType="end"/>
            </w:r>
          </w:hyperlink>
        </w:p>
        <w:p w14:paraId="6893C90B" w14:textId="31906C79" w:rsidR="00230879" w:rsidRDefault="00EF31FB">
          <w:pPr>
            <w:pStyle w:val="TJ4"/>
            <w:rPr>
              <w:rFonts w:asciiTheme="minorHAnsi" w:eastAsiaTheme="minorEastAsia" w:hAnsiTheme="minorHAnsi"/>
              <w:noProof/>
              <w:kern w:val="2"/>
              <w:sz w:val="22"/>
              <w:szCs w:val="22"/>
              <w14:ligatures w14:val="standardContextual"/>
            </w:rPr>
          </w:pPr>
          <w:hyperlink w:anchor="_Toc188019104" w:history="1">
            <w:r w:rsidR="00230879" w:rsidRPr="003B418A">
              <w:rPr>
                <w:rStyle w:val="Hiperhivatkozs"/>
                <w:rFonts w:cstheme="minorHAnsi"/>
                <w:noProof/>
              </w:rPr>
              <w:t>1.10.1.1.</w:t>
            </w:r>
            <w:r w:rsidR="00230879" w:rsidRPr="003B418A">
              <w:rPr>
                <w:rStyle w:val="Hiperhivatkozs"/>
                <w:rFonts w:cstheme="minorHAnsi"/>
                <w:b/>
                <w:noProof/>
              </w:rPr>
              <w:t xml:space="preserve"> Folyó faktoring ügyletek:</w:t>
            </w:r>
            <w:r w:rsidR="00230879">
              <w:rPr>
                <w:noProof/>
                <w:webHidden/>
              </w:rPr>
              <w:tab/>
            </w:r>
            <w:r w:rsidR="00230879">
              <w:rPr>
                <w:noProof/>
                <w:webHidden/>
              </w:rPr>
              <w:fldChar w:fldCharType="begin"/>
            </w:r>
            <w:r w:rsidR="00230879">
              <w:rPr>
                <w:noProof/>
                <w:webHidden/>
              </w:rPr>
              <w:instrText xml:space="preserve"> PAGEREF _Toc188019104 \h </w:instrText>
            </w:r>
            <w:r w:rsidR="00230879">
              <w:rPr>
                <w:noProof/>
                <w:webHidden/>
              </w:rPr>
            </w:r>
            <w:r w:rsidR="00230879">
              <w:rPr>
                <w:noProof/>
                <w:webHidden/>
              </w:rPr>
              <w:fldChar w:fldCharType="separate"/>
            </w:r>
            <w:r w:rsidR="00230879">
              <w:rPr>
                <w:noProof/>
                <w:webHidden/>
              </w:rPr>
              <w:t>83</w:t>
            </w:r>
            <w:r w:rsidR="00230879">
              <w:rPr>
                <w:noProof/>
                <w:webHidden/>
              </w:rPr>
              <w:fldChar w:fldCharType="end"/>
            </w:r>
          </w:hyperlink>
        </w:p>
        <w:p w14:paraId="0894AAAD" w14:textId="14AE5F99" w:rsidR="00230879" w:rsidRDefault="00EF31FB">
          <w:pPr>
            <w:pStyle w:val="TJ4"/>
            <w:rPr>
              <w:rFonts w:asciiTheme="minorHAnsi" w:eastAsiaTheme="minorEastAsia" w:hAnsiTheme="minorHAnsi"/>
              <w:noProof/>
              <w:kern w:val="2"/>
              <w:sz w:val="22"/>
              <w:szCs w:val="22"/>
              <w14:ligatures w14:val="standardContextual"/>
            </w:rPr>
          </w:pPr>
          <w:hyperlink w:anchor="_Toc188019105" w:history="1">
            <w:r w:rsidR="00230879" w:rsidRPr="003B418A">
              <w:rPr>
                <w:rStyle w:val="Hiperhivatkozs"/>
                <w:rFonts w:cstheme="minorHAnsi"/>
                <w:noProof/>
              </w:rPr>
              <w:t>1.10.1.2.</w:t>
            </w:r>
            <w:r w:rsidR="00230879" w:rsidRPr="003B418A">
              <w:rPr>
                <w:rStyle w:val="Hiperhivatkozs"/>
                <w:rFonts w:cstheme="minorHAnsi"/>
                <w:b/>
                <w:noProof/>
              </w:rPr>
              <w:t xml:space="preserve"> Work-out faktoring ügyletek:</w:t>
            </w:r>
            <w:r w:rsidR="00230879">
              <w:rPr>
                <w:noProof/>
                <w:webHidden/>
              </w:rPr>
              <w:tab/>
            </w:r>
            <w:r w:rsidR="00230879">
              <w:rPr>
                <w:noProof/>
                <w:webHidden/>
              </w:rPr>
              <w:fldChar w:fldCharType="begin"/>
            </w:r>
            <w:r w:rsidR="00230879">
              <w:rPr>
                <w:noProof/>
                <w:webHidden/>
              </w:rPr>
              <w:instrText xml:space="preserve"> PAGEREF _Toc188019105 \h </w:instrText>
            </w:r>
            <w:r w:rsidR="00230879">
              <w:rPr>
                <w:noProof/>
                <w:webHidden/>
              </w:rPr>
            </w:r>
            <w:r w:rsidR="00230879">
              <w:rPr>
                <w:noProof/>
                <w:webHidden/>
              </w:rPr>
              <w:fldChar w:fldCharType="separate"/>
            </w:r>
            <w:r w:rsidR="00230879">
              <w:rPr>
                <w:noProof/>
                <w:webHidden/>
              </w:rPr>
              <w:t>85</w:t>
            </w:r>
            <w:r w:rsidR="00230879">
              <w:rPr>
                <w:noProof/>
                <w:webHidden/>
              </w:rPr>
              <w:fldChar w:fldCharType="end"/>
            </w:r>
          </w:hyperlink>
        </w:p>
        <w:p w14:paraId="4A64761B" w14:textId="2508D859"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06" w:history="1">
            <w:r w:rsidR="00230879" w:rsidRPr="003B418A">
              <w:rPr>
                <w:rStyle w:val="Hiperhivatkozs"/>
                <w:rFonts w:cstheme="minorHAnsi"/>
                <w:noProof/>
              </w:rPr>
              <w:t>1.10.2.</w:t>
            </w:r>
            <w:r w:rsidR="00230879" w:rsidRPr="003B418A">
              <w:rPr>
                <w:rStyle w:val="Hiperhivatkozs"/>
                <w:rFonts w:cstheme="minorHAnsi"/>
                <w:b/>
                <w:noProof/>
              </w:rPr>
              <w:t xml:space="preserve"> Szerződés átruházás</w:t>
            </w:r>
            <w:r w:rsidR="00230879" w:rsidRPr="003B418A">
              <w:rPr>
                <w:rStyle w:val="Hiperhivatkozs"/>
                <w:rFonts w:cstheme="minorHAnsi"/>
                <w:noProof/>
              </w:rPr>
              <w:t>:</w:t>
            </w:r>
            <w:r w:rsidR="00230879">
              <w:rPr>
                <w:noProof/>
                <w:webHidden/>
              </w:rPr>
              <w:tab/>
            </w:r>
            <w:r w:rsidR="00230879">
              <w:rPr>
                <w:noProof/>
                <w:webHidden/>
              </w:rPr>
              <w:fldChar w:fldCharType="begin"/>
            </w:r>
            <w:r w:rsidR="00230879">
              <w:rPr>
                <w:noProof/>
                <w:webHidden/>
              </w:rPr>
              <w:instrText xml:space="preserve"> PAGEREF _Toc188019106 \h </w:instrText>
            </w:r>
            <w:r w:rsidR="00230879">
              <w:rPr>
                <w:noProof/>
                <w:webHidden/>
              </w:rPr>
            </w:r>
            <w:r w:rsidR="00230879">
              <w:rPr>
                <w:noProof/>
                <w:webHidden/>
              </w:rPr>
              <w:fldChar w:fldCharType="separate"/>
            </w:r>
            <w:r w:rsidR="00230879">
              <w:rPr>
                <w:noProof/>
                <w:webHidden/>
              </w:rPr>
              <w:t>86</w:t>
            </w:r>
            <w:r w:rsidR="00230879">
              <w:rPr>
                <w:noProof/>
                <w:webHidden/>
              </w:rPr>
              <w:fldChar w:fldCharType="end"/>
            </w:r>
          </w:hyperlink>
        </w:p>
        <w:p w14:paraId="0B13B9B0" w14:textId="332D700C"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07" w:history="1">
            <w:r w:rsidR="00230879" w:rsidRPr="003B418A">
              <w:rPr>
                <w:rStyle w:val="Hiperhivatkozs"/>
                <w:rFonts w:cstheme="minorHAnsi"/>
                <w:b/>
                <w:noProof/>
              </w:rPr>
              <w:t>1.10.3. Váltóleszámítolás</w:t>
            </w:r>
            <w:r w:rsidR="00230879">
              <w:rPr>
                <w:noProof/>
                <w:webHidden/>
              </w:rPr>
              <w:tab/>
            </w:r>
            <w:r w:rsidR="00230879">
              <w:rPr>
                <w:noProof/>
                <w:webHidden/>
              </w:rPr>
              <w:fldChar w:fldCharType="begin"/>
            </w:r>
            <w:r w:rsidR="00230879">
              <w:rPr>
                <w:noProof/>
                <w:webHidden/>
              </w:rPr>
              <w:instrText xml:space="preserve"> PAGEREF _Toc188019107 \h </w:instrText>
            </w:r>
            <w:r w:rsidR="00230879">
              <w:rPr>
                <w:noProof/>
                <w:webHidden/>
              </w:rPr>
            </w:r>
            <w:r w:rsidR="00230879">
              <w:rPr>
                <w:noProof/>
                <w:webHidden/>
              </w:rPr>
              <w:fldChar w:fldCharType="separate"/>
            </w:r>
            <w:r w:rsidR="00230879">
              <w:rPr>
                <w:noProof/>
                <w:webHidden/>
              </w:rPr>
              <w:t>87</w:t>
            </w:r>
            <w:r w:rsidR="00230879">
              <w:rPr>
                <w:noProof/>
                <w:webHidden/>
              </w:rPr>
              <w:fldChar w:fldCharType="end"/>
            </w:r>
          </w:hyperlink>
        </w:p>
        <w:p w14:paraId="0EC73A2E" w14:textId="52E00BF1"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08" w:history="1">
            <w:r w:rsidR="00230879" w:rsidRPr="003B418A">
              <w:rPr>
                <w:rStyle w:val="Hiperhivatkozs"/>
                <w:rFonts w:cstheme="minorHAnsi"/>
                <w:b/>
                <w:noProof/>
              </w:rPr>
              <w:t>1.10.4. Lízing</w:t>
            </w:r>
            <w:r w:rsidR="00230879">
              <w:rPr>
                <w:noProof/>
                <w:webHidden/>
              </w:rPr>
              <w:tab/>
            </w:r>
            <w:r w:rsidR="00230879">
              <w:rPr>
                <w:noProof/>
                <w:webHidden/>
              </w:rPr>
              <w:fldChar w:fldCharType="begin"/>
            </w:r>
            <w:r w:rsidR="00230879">
              <w:rPr>
                <w:noProof/>
                <w:webHidden/>
              </w:rPr>
              <w:instrText xml:space="preserve"> PAGEREF _Toc188019108 \h </w:instrText>
            </w:r>
            <w:r w:rsidR="00230879">
              <w:rPr>
                <w:noProof/>
                <w:webHidden/>
              </w:rPr>
            </w:r>
            <w:r w:rsidR="00230879">
              <w:rPr>
                <w:noProof/>
                <w:webHidden/>
              </w:rPr>
              <w:fldChar w:fldCharType="separate"/>
            </w:r>
            <w:r w:rsidR="00230879">
              <w:rPr>
                <w:noProof/>
                <w:webHidden/>
              </w:rPr>
              <w:t>88</w:t>
            </w:r>
            <w:r w:rsidR="00230879">
              <w:rPr>
                <w:noProof/>
                <w:webHidden/>
              </w:rPr>
              <w:fldChar w:fldCharType="end"/>
            </w:r>
          </w:hyperlink>
        </w:p>
        <w:p w14:paraId="0C0FB4C1" w14:textId="0D0A7977"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09" w:history="1">
            <w:r w:rsidR="00230879" w:rsidRPr="003B418A">
              <w:rPr>
                <w:rStyle w:val="Hiperhivatkozs"/>
                <w:rFonts w:cstheme="minorHAnsi"/>
                <w:b/>
                <w:noProof/>
              </w:rPr>
              <w:t>1.10.5. Nagyvállalati money market ügyletek</w:t>
            </w:r>
            <w:r w:rsidR="00230879">
              <w:rPr>
                <w:noProof/>
                <w:webHidden/>
              </w:rPr>
              <w:tab/>
            </w:r>
            <w:r w:rsidR="00230879">
              <w:rPr>
                <w:noProof/>
                <w:webHidden/>
              </w:rPr>
              <w:fldChar w:fldCharType="begin"/>
            </w:r>
            <w:r w:rsidR="00230879">
              <w:rPr>
                <w:noProof/>
                <w:webHidden/>
              </w:rPr>
              <w:instrText xml:space="preserve"> PAGEREF _Toc188019109 \h </w:instrText>
            </w:r>
            <w:r w:rsidR="00230879">
              <w:rPr>
                <w:noProof/>
                <w:webHidden/>
              </w:rPr>
            </w:r>
            <w:r w:rsidR="00230879">
              <w:rPr>
                <w:noProof/>
                <w:webHidden/>
              </w:rPr>
              <w:fldChar w:fldCharType="separate"/>
            </w:r>
            <w:r w:rsidR="00230879">
              <w:rPr>
                <w:noProof/>
                <w:webHidden/>
              </w:rPr>
              <w:t>88</w:t>
            </w:r>
            <w:r w:rsidR="00230879">
              <w:rPr>
                <w:noProof/>
                <w:webHidden/>
              </w:rPr>
              <w:fldChar w:fldCharType="end"/>
            </w:r>
          </w:hyperlink>
        </w:p>
        <w:p w14:paraId="519612E0" w14:textId="46F58194"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10" w:history="1">
            <w:r w:rsidR="00230879" w:rsidRPr="003B418A">
              <w:rPr>
                <w:rStyle w:val="Hiperhivatkozs"/>
                <w:rFonts w:cstheme="minorHAnsi"/>
                <w:b/>
                <w:noProof/>
              </w:rPr>
              <w:t>1.10.6. Gyűjtőszámlahitelek:</w:t>
            </w:r>
            <w:r w:rsidR="00230879">
              <w:rPr>
                <w:noProof/>
                <w:webHidden/>
              </w:rPr>
              <w:tab/>
            </w:r>
            <w:r w:rsidR="00230879">
              <w:rPr>
                <w:noProof/>
                <w:webHidden/>
              </w:rPr>
              <w:fldChar w:fldCharType="begin"/>
            </w:r>
            <w:r w:rsidR="00230879">
              <w:rPr>
                <w:noProof/>
                <w:webHidden/>
              </w:rPr>
              <w:instrText xml:space="preserve"> PAGEREF _Toc188019110 \h </w:instrText>
            </w:r>
            <w:r w:rsidR="00230879">
              <w:rPr>
                <w:noProof/>
                <w:webHidden/>
              </w:rPr>
            </w:r>
            <w:r w:rsidR="00230879">
              <w:rPr>
                <w:noProof/>
                <w:webHidden/>
              </w:rPr>
              <w:fldChar w:fldCharType="separate"/>
            </w:r>
            <w:r w:rsidR="00230879">
              <w:rPr>
                <w:noProof/>
                <w:webHidden/>
              </w:rPr>
              <w:t>88</w:t>
            </w:r>
            <w:r w:rsidR="00230879">
              <w:rPr>
                <w:noProof/>
                <w:webHidden/>
              </w:rPr>
              <w:fldChar w:fldCharType="end"/>
            </w:r>
          </w:hyperlink>
        </w:p>
        <w:p w14:paraId="055EEF26" w14:textId="099A4781"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11" w:history="1">
            <w:r w:rsidR="00230879" w:rsidRPr="003B418A">
              <w:rPr>
                <w:rStyle w:val="Hiperhivatkozs"/>
                <w:rFonts w:cstheme="minorHAnsi"/>
                <w:b/>
                <w:noProof/>
              </w:rPr>
              <w:t>1.10.7. Installment lehetőséget tartalmazó kártya- és folyószámlahitelek:</w:t>
            </w:r>
            <w:r w:rsidR="00230879">
              <w:rPr>
                <w:noProof/>
                <w:webHidden/>
              </w:rPr>
              <w:tab/>
            </w:r>
            <w:r w:rsidR="00230879">
              <w:rPr>
                <w:noProof/>
                <w:webHidden/>
              </w:rPr>
              <w:fldChar w:fldCharType="begin"/>
            </w:r>
            <w:r w:rsidR="00230879">
              <w:rPr>
                <w:noProof/>
                <w:webHidden/>
              </w:rPr>
              <w:instrText xml:space="preserve"> PAGEREF _Toc188019111 \h </w:instrText>
            </w:r>
            <w:r w:rsidR="00230879">
              <w:rPr>
                <w:noProof/>
                <w:webHidden/>
              </w:rPr>
            </w:r>
            <w:r w:rsidR="00230879">
              <w:rPr>
                <w:noProof/>
                <w:webHidden/>
              </w:rPr>
              <w:fldChar w:fldCharType="separate"/>
            </w:r>
            <w:r w:rsidR="00230879">
              <w:rPr>
                <w:noProof/>
                <w:webHidden/>
              </w:rPr>
              <w:t>89</w:t>
            </w:r>
            <w:r w:rsidR="00230879">
              <w:rPr>
                <w:noProof/>
                <w:webHidden/>
              </w:rPr>
              <w:fldChar w:fldCharType="end"/>
            </w:r>
          </w:hyperlink>
        </w:p>
        <w:p w14:paraId="26093B21" w14:textId="3B3BD7E6"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12" w:history="1">
            <w:r w:rsidR="00230879" w:rsidRPr="003B418A">
              <w:rPr>
                <w:rStyle w:val="Hiperhivatkozs"/>
                <w:rFonts w:cstheme="minorHAnsi"/>
                <w:b/>
                <w:noProof/>
              </w:rPr>
              <w:t>1.10.8. Projekthitelek jelentése</w:t>
            </w:r>
            <w:r w:rsidR="00230879">
              <w:rPr>
                <w:noProof/>
                <w:webHidden/>
              </w:rPr>
              <w:tab/>
            </w:r>
            <w:r w:rsidR="00230879">
              <w:rPr>
                <w:noProof/>
                <w:webHidden/>
              </w:rPr>
              <w:fldChar w:fldCharType="begin"/>
            </w:r>
            <w:r w:rsidR="00230879">
              <w:rPr>
                <w:noProof/>
                <w:webHidden/>
              </w:rPr>
              <w:instrText xml:space="preserve"> PAGEREF _Toc188019112 \h </w:instrText>
            </w:r>
            <w:r w:rsidR="00230879">
              <w:rPr>
                <w:noProof/>
                <w:webHidden/>
              </w:rPr>
            </w:r>
            <w:r w:rsidR="00230879">
              <w:rPr>
                <w:noProof/>
                <w:webHidden/>
              </w:rPr>
              <w:fldChar w:fldCharType="separate"/>
            </w:r>
            <w:r w:rsidR="00230879">
              <w:rPr>
                <w:noProof/>
                <w:webHidden/>
              </w:rPr>
              <w:t>89</w:t>
            </w:r>
            <w:r w:rsidR="00230879">
              <w:rPr>
                <w:noProof/>
                <w:webHidden/>
              </w:rPr>
              <w:fldChar w:fldCharType="end"/>
            </w:r>
          </w:hyperlink>
        </w:p>
        <w:p w14:paraId="4B2E2EEA" w14:textId="30C8E698"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13" w:history="1">
            <w:r w:rsidR="00230879" w:rsidRPr="003B418A">
              <w:rPr>
                <w:rStyle w:val="Hiperhivatkozs"/>
                <w:rFonts w:cstheme="minorHAnsi"/>
                <w:b/>
                <w:noProof/>
              </w:rPr>
              <w:t>1.10.9. Eljárás elhunyt ügyfelek esetén</w:t>
            </w:r>
            <w:r w:rsidR="00230879">
              <w:rPr>
                <w:noProof/>
                <w:webHidden/>
              </w:rPr>
              <w:tab/>
            </w:r>
            <w:r w:rsidR="00230879">
              <w:rPr>
                <w:noProof/>
                <w:webHidden/>
              </w:rPr>
              <w:fldChar w:fldCharType="begin"/>
            </w:r>
            <w:r w:rsidR="00230879">
              <w:rPr>
                <w:noProof/>
                <w:webHidden/>
              </w:rPr>
              <w:instrText xml:space="preserve"> PAGEREF _Toc188019113 \h </w:instrText>
            </w:r>
            <w:r w:rsidR="00230879">
              <w:rPr>
                <w:noProof/>
                <w:webHidden/>
              </w:rPr>
            </w:r>
            <w:r w:rsidR="00230879">
              <w:rPr>
                <w:noProof/>
                <w:webHidden/>
              </w:rPr>
              <w:fldChar w:fldCharType="separate"/>
            </w:r>
            <w:r w:rsidR="00230879">
              <w:rPr>
                <w:noProof/>
                <w:webHidden/>
              </w:rPr>
              <w:t>94</w:t>
            </w:r>
            <w:r w:rsidR="00230879">
              <w:rPr>
                <w:noProof/>
                <w:webHidden/>
              </w:rPr>
              <w:fldChar w:fldCharType="end"/>
            </w:r>
          </w:hyperlink>
        </w:p>
        <w:p w14:paraId="45CA9D40" w14:textId="383C9D23"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14" w:history="1">
            <w:r w:rsidR="00230879" w:rsidRPr="003B418A">
              <w:rPr>
                <w:rStyle w:val="Hiperhivatkozs"/>
                <w:rFonts w:cstheme="minorHAnsi"/>
                <w:b/>
                <w:noProof/>
              </w:rPr>
              <w:t>1.10.10. Lakástakarékpénztári megtakarítással kombinált hitelek jelentése</w:t>
            </w:r>
            <w:r w:rsidR="00230879">
              <w:rPr>
                <w:noProof/>
                <w:webHidden/>
              </w:rPr>
              <w:tab/>
            </w:r>
            <w:r w:rsidR="00230879">
              <w:rPr>
                <w:noProof/>
                <w:webHidden/>
              </w:rPr>
              <w:fldChar w:fldCharType="begin"/>
            </w:r>
            <w:r w:rsidR="00230879">
              <w:rPr>
                <w:noProof/>
                <w:webHidden/>
              </w:rPr>
              <w:instrText xml:space="preserve"> PAGEREF _Toc188019114 \h </w:instrText>
            </w:r>
            <w:r w:rsidR="00230879">
              <w:rPr>
                <w:noProof/>
                <w:webHidden/>
              </w:rPr>
            </w:r>
            <w:r w:rsidR="00230879">
              <w:rPr>
                <w:noProof/>
                <w:webHidden/>
              </w:rPr>
              <w:fldChar w:fldCharType="separate"/>
            </w:r>
            <w:r w:rsidR="00230879">
              <w:rPr>
                <w:noProof/>
                <w:webHidden/>
              </w:rPr>
              <w:t>94</w:t>
            </w:r>
            <w:r w:rsidR="00230879">
              <w:rPr>
                <w:noProof/>
                <w:webHidden/>
              </w:rPr>
              <w:fldChar w:fldCharType="end"/>
            </w:r>
          </w:hyperlink>
        </w:p>
        <w:p w14:paraId="08FF7CB7" w14:textId="52EED2BA"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15" w:history="1">
            <w:r w:rsidR="00230879" w:rsidRPr="003B418A">
              <w:rPr>
                <w:rStyle w:val="Hiperhivatkozs"/>
                <w:rFonts w:cstheme="minorHAnsi"/>
                <w:b/>
                <w:noProof/>
              </w:rPr>
              <w:t>1.10.11. Rulírozó hitelek és hitelkártya követelések</w:t>
            </w:r>
            <w:r w:rsidR="00230879">
              <w:rPr>
                <w:noProof/>
                <w:webHidden/>
              </w:rPr>
              <w:tab/>
            </w:r>
            <w:r w:rsidR="00230879">
              <w:rPr>
                <w:noProof/>
                <w:webHidden/>
              </w:rPr>
              <w:fldChar w:fldCharType="begin"/>
            </w:r>
            <w:r w:rsidR="00230879">
              <w:rPr>
                <w:noProof/>
                <w:webHidden/>
              </w:rPr>
              <w:instrText xml:space="preserve"> PAGEREF _Toc188019115 \h </w:instrText>
            </w:r>
            <w:r w:rsidR="00230879">
              <w:rPr>
                <w:noProof/>
                <w:webHidden/>
              </w:rPr>
            </w:r>
            <w:r w:rsidR="00230879">
              <w:rPr>
                <w:noProof/>
                <w:webHidden/>
              </w:rPr>
              <w:fldChar w:fldCharType="separate"/>
            </w:r>
            <w:r w:rsidR="00230879">
              <w:rPr>
                <w:noProof/>
                <w:webHidden/>
              </w:rPr>
              <w:t>94</w:t>
            </w:r>
            <w:r w:rsidR="00230879">
              <w:rPr>
                <w:noProof/>
                <w:webHidden/>
              </w:rPr>
              <w:fldChar w:fldCharType="end"/>
            </w:r>
          </w:hyperlink>
        </w:p>
        <w:p w14:paraId="4C603180" w14:textId="74563725"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16" w:history="1">
            <w:r w:rsidR="00230879" w:rsidRPr="003B418A">
              <w:rPr>
                <w:rStyle w:val="Hiperhivatkozs"/>
                <w:rFonts w:cstheme="minorHAnsi"/>
                <w:b/>
                <w:noProof/>
              </w:rPr>
              <w:t>1.10.12. Átsorolások kezelése az adatmodellben</w:t>
            </w:r>
            <w:r w:rsidR="00230879">
              <w:rPr>
                <w:noProof/>
                <w:webHidden/>
              </w:rPr>
              <w:tab/>
            </w:r>
            <w:r w:rsidR="00230879">
              <w:rPr>
                <w:noProof/>
                <w:webHidden/>
              </w:rPr>
              <w:fldChar w:fldCharType="begin"/>
            </w:r>
            <w:r w:rsidR="00230879">
              <w:rPr>
                <w:noProof/>
                <w:webHidden/>
              </w:rPr>
              <w:instrText xml:space="preserve"> PAGEREF _Toc188019116 \h </w:instrText>
            </w:r>
            <w:r w:rsidR="00230879">
              <w:rPr>
                <w:noProof/>
                <w:webHidden/>
              </w:rPr>
            </w:r>
            <w:r w:rsidR="00230879">
              <w:rPr>
                <w:noProof/>
                <w:webHidden/>
              </w:rPr>
              <w:fldChar w:fldCharType="separate"/>
            </w:r>
            <w:r w:rsidR="00230879">
              <w:rPr>
                <w:noProof/>
                <w:webHidden/>
              </w:rPr>
              <w:t>96</w:t>
            </w:r>
            <w:r w:rsidR="00230879">
              <w:rPr>
                <w:noProof/>
                <w:webHidden/>
              </w:rPr>
              <w:fldChar w:fldCharType="end"/>
            </w:r>
          </w:hyperlink>
        </w:p>
        <w:p w14:paraId="2157DE1C" w14:textId="23B26762"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17" w:history="1">
            <w:r w:rsidR="00230879" w:rsidRPr="003B418A">
              <w:rPr>
                <w:rStyle w:val="Hiperhivatkozs"/>
                <w:rFonts w:cstheme="minorHAnsi"/>
                <w:b/>
                <w:noProof/>
              </w:rPr>
              <w:t>1.10.13. Magáncsőd jelentésének módja</w:t>
            </w:r>
            <w:r w:rsidR="00230879">
              <w:rPr>
                <w:noProof/>
                <w:webHidden/>
              </w:rPr>
              <w:tab/>
            </w:r>
            <w:r w:rsidR="00230879">
              <w:rPr>
                <w:noProof/>
                <w:webHidden/>
              </w:rPr>
              <w:fldChar w:fldCharType="begin"/>
            </w:r>
            <w:r w:rsidR="00230879">
              <w:rPr>
                <w:noProof/>
                <w:webHidden/>
              </w:rPr>
              <w:instrText xml:space="preserve"> PAGEREF _Toc188019117 \h </w:instrText>
            </w:r>
            <w:r w:rsidR="00230879">
              <w:rPr>
                <w:noProof/>
                <w:webHidden/>
              </w:rPr>
            </w:r>
            <w:r w:rsidR="00230879">
              <w:rPr>
                <w:noProof/>
                <w:webHidden/>
              </w:rPr>
              <w:fldChar w:fldCharType="separate"/>
            </w:r>
            <w:r w:rsidR="00230879">
              <w:rPr>
                <w:noProof/>
                <w:webHidden/>
              </w:rPr>
              <w:t>96</w:t>
            </w:r>
            <w:r w:rsidR="00230879">
              <w:rPr>
                <w:noProof/>
                <w:webHidden/>
              </w:rPr>
              <w:fldChar w:fldCharType="end"/>
            </w:r>
          </w:hyperlink>
        </w:p>
        <w:p w14:paraId="42F08D25" w14:textId="3D45D407"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18" w:history="1">
            <w:r w:rsidR="00230879" w:rsidRPr="003B418A">
              <w:rPr>
                <w:rStyle w:val="Hiperhivatkozs"/>
                <w:rFonts w:cstheme="minorHAnsi"/>
                <w:b/>
                <w:noProof/>
              </w:rPr>
              <w:t>1.10.14. A 9/2019 (IV.15.) számú MNB ajánlás alapján átárazott szerződések jelentése</w:t>
            </w:r>
            <w:r w:rsidR="00230879">
              <w:rPr>
                <w:noProof/>
                <w:webHidden/>
              </w:rPr>
              <w:tab/>
            </w:r>
            <w:r w:rsidR="00230879">
              <w:rPr>
                <w:noProof/>
                <w:webHidden/>
              </w:rPr>
              <w:fldChar w:fldCharType="begin"/>
            </w:r>
            <w:r w:rsidR="00230879">
              <w:rPr>
                <w:noProof/>
                <w:webHidden/>
              </w:rPr>
              <w:instrText xml:space="preserve"> PAGEREF _Toc188019118 \h </w:instrText>
            </w:r>
            <w:r w:rsidR="00230879">
              <w:rPr>
                <w:noProof/>
                <w:webHidden/>
              </w:rPr>
            </w:r>
            <w:r w:rsidR="00230879">
              <w:rPr>
                <w:noProof/>
                <w:webHidden/>
              </w:rPr>
              <w:fldChar w:fldCharType="separate"/>
            </w:r>
            <w:r w:rsidR="00230879">
              <w:rPr>
                <w:noProof/>
                <w:webHidden/>
              </w:rPr>
              <w:t>97</w:t>
            </w:r>
            <w:r w:rsidR="00230879">
              <w:rPr>
                <w:noProof/>
                <w:webHidden/>
              </w:rPr>
              <w:fldChar w:fldCharType="end"/>
            </w:r>
          </w:hyperlink>
        </w:p>
        <w:p w14:paraId="2163AE64" w14:textId="4F6803F4"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19" w:history="1">
            <w:r w:rsidR="00230879" w:rsidRPr="003B418A">
              <w:rPr>
                <w:rStyle w:val="Hiperhivatkozs"/>
                <w:rFonts w:cstheme="minorHAnsi"/>
                <w:b/>
                <w:noProof/>
              </w:rPr>
              <w:t>1.10.15. A cash-pool ügyletek jelentésének módja</w:t>
            </w:r>
            <w:r w:rsidR="00230879">
              <w:rPr>
                <w:noProof/>
                <w:webHidden/>
              </w:rPr>
              <w:tab/>
            </w:r>
            <w:r w:rsidR="00230879">
              <w:rPr>
                <w:noProof/>
                <w:webHidden/>
              </w:rPr>
              <w:fldChar w:fldCharType="begin"/>
            </w:r>
            <w:r w:rsidR="00230879">
              <w:rPr>
                <w:noProof/>
                <w:webHidden/>
              </w:rPr>
              <w:instrText xml:space="preserve"> PAGEREF _Toc188019119 \h </w:instrText>
            </w:r>
            <w:r w:rsidR="00230879">
              <w:rPr>
                <w:noProof/>
                <w:webHidden/>
              </w:rPr>
            </w:r>
            <w:r w:rsidR="00230879">
              <w:rPr>
                <w:noProof/>
                <w:webHidden/>
              </w:rPr>
              <w:fldChar w:fldCharType="separate"/>
            </w:r>
            <w:r w:rsidR="00230879">
              <w:rPr>
                <w:noProof/>
                <w:webHidden/>
              </w:rPr>
              <w:t>97</w:t>
            </w:r>
            <w:r w:rsidR="00230879">
              <w:rPr>
                <w:noProof/>
                <w:webHidden/>
              </w:rPr>
              <w:fldChar w:fldCharType="end"/>
            </w:r>
          </w:hyperlink>
        </w:p>
        <w:p w14:paraId="08260607" w14:textId="0EC0E71F"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20" w:history="1">
            <w:r w:rsidR="00230879" w:rsidRPr="003B418A">
              <w:rPr>
                <w:rStyle w:val="Hiperhivatkozs"/>
                <w:b/>
                <w:noProof/>
              </w:rPr>
              <w:t>1.10.16. Összeolvadások, beolvadások kezelése</w:t>
            </w:r>
            <w:r w:rsidR="00230879">
              <w:rPr>
                <w:noProof/>
                <w:webHidden/>
              </w:rPr>
              <w:tab/>
            </w:r>
            <w:r w:rsidR="00230879">
              <w:rPr>
                <w:noProof/>
                <w:webHidden/>
              </w:rPr>
              <w:fldChar w:fldCharType="begin"/>
            </w:r>
            <w:r w:rsidR="00230879">
              <w:rPr>
                <w:noProof/>
                <w:webHidden/>
              </w:rPr>
              <w:instrText xml:space="preserve"> PAGEREF _Toc188019120 \h </w:instrText>
            </w:r>
            <w:r w:rsidR="00230879">
              <w:rPr>
                <w:noProof/>
                <w:webHidden/>
              </w:rPr>
            </w:r>
            <w:r w:rsidR="00230879">
              <w:rPr>
                <w:noProof/>
                <w:webHidden/>
              </w:rPr>
              <w:fldChar w:fldCharType="separate"/>
            </w:r>
            <w:r w:rsidR="00230879">
              <w:rPr>
                <w:noProof/>
                <w:webHidden/>
              </w:rPr>
              <w:t>98</w:t>
            </w:r>
            <w:r w:rsidR="00230879">
              <w:rPr>
                <w:noProof/>
                <w:webHidden/>
              </w:rPr>
              <w:fldChar w:fldCharType="end"/>
            </w:r>
          </w:hyperlink>
        </w:p>
        <w:p w14:paraId="35C1E9E6" w14:textId="0EEE3880"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21" w:history="1">
            <w:r w:rsidR="00230879" w:rsidRPr="003B418A">
              <w:rPr>
                <w:rStyle w:val="Hiperhivatkozs"/>
                <w:b/>
                <w:noProof/>
              </w:rPr>
              <w:t>1.10.17. ’NHPZ’ konstrukciók jelentésének módja</w:t>
            </w:r>
            <w:r w:rsidR="00230879">
              <w:rPr>
                <w:noProof/>
                <w:webHidden/>
              </w:rPr>
              <w:tab/>
            </w:r>
            <w:r w:rsidR="00230879">
              <w:rPr>
                <w:noProof/>
                <w:webHidden/>
              </w:rPr>
              <w:fldChar w:fldCharType="begin"/>
            </w:r>
            <w:r w:rsidR="00230879">
              <w:rPr>
                <w:noProof/>
                <w:webHidden/>
              </w:rPr>
              <w:instrText xml:space="preserve"> PAGEREF _Toc188019121 \h </w:instrText>
            </w:r>
            <w:r w:rsidR="00230879">
              <w:rPr>
                <w:noProof/>
                <w:webHidden/>
              </w:rPr>
            </w:r>
            <w:r w:rsidR="00230879">
              <w:rPr>
                <w:noProof/>
                <w:webHidden/>
              </w:rPr>
              <w:fldChar w:fldCharType="separate"/>
            </w:r>
            <w:r w:rsidR="00230879">
              <w:rPr>
                <w:noProof/>
                <w:webHidden/>
              </w:rPr>
              <w:t>98</w:t>
            </w:r>
            <w:r w:rsidR="00230879">
              <w:rPr>
                <w:noProof/>
                <w:webHidden/>
              </w:rPr>
              <w:fldChar w:fldCharType="end"/>
            </w:r>
          </w:hyperlink>
        </w:p>
        <w:p w14:paraId="6B36EE99" w14:textId="6E3CD74C"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22" w:history="1">
            <w:r w:rsidR="00230879" w:rsidRPr="003B418A">
              <w:rPr>
                <w:rStyle w:val="Hiperhivatkozs"/>
                <w:b/>
                <w:noProof/>
              </w:rPr>
              <w:t>1.10.18. Szintetikus értékpapírosítás jelentési módja</w:t>
            </w:r>
            <w:r w:rsidR="00230879">
              <w:rPr>
                <w:noProof/>
                <w:webHidden/>
              </w:rPr>
              <w:tab/>
            </w:r>
            <w:r w:rsidR="00230879">
              <w:rPr>
                <w:noProof/>
                <w:webHidden/>
              </w:rPr>
              <w:fldChar w:fldCharType="begin"/>
            </w:r>
            <w:r w:rsidR="00230879">
              <w:rPr>
                <w:noProof/>
                <w:webHidden/>
              </w:rPr>
              <w:instrText xml:space="preserve"> PAGEREF _Toc188019122 \h </w:instrText>
            </w:r>
            <w:r w:rsidR="00230879">
              <w:rPr>
                <w:noProof/>
                <w:webHidden/>
              </w:rPr>
            </w:r>
            <w:r w:rsidR="00230879">
              <w:rPr>
                <w:noProof/>
                <w:webHidden/>
              </w:rPr>
              <w:fldChar w:fldCharType="separate"/>
            </w:r>
            <w:r w:rsidR="00230879">
              <w:rPr>
                <w:noProof/>
                <w:webHidden/>
              </w:rPr>
              <w:t>99</w:t>
            </w:r>
            <w:r w:rsidR="00230879">
              <w:rPr>
                <w:noProof/>
                <w:webHidden/>
              </w:rPr>
              <w:fldChar w:fldCharType="end"/>
            </w:r>
          </w:hyperlink>
        </w:p>
        <w:p w14:paraId="356C5FD0" w14:textId="39F838C0"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23" w:history="1">
            <w:r w:rsidR="00230879" w:rsidRPr="003B418A">
              <w:rPr>
                <w:rStyle w:val="Hiperhivatkozs"/>
                <w:b/>
                <w:noProof/>
              </w:rPr>
              <w:t>1.10.19. Babaváró hitelek jelentési módja</w:t>
            </w:r>
            <w:r w:rsidR="00230879">
              <w:rPr>
                <w:noProof/>
                <w:webHidden/>
              </w:rPr>
              <w:tab/>
            </w:r>
            <w:r w:rsidR="00230879">
              <w:rPr>
                <w:noProof/>
                <w:webHidden/>
              </w:rPr>
              <w:fldChar w:fldCharType="begin"/>
            </w:r>
            <w:r w:rsidR="00230879">
              <w:rPr>
                <w:noProof/>
                <w:webHidden/>
              </w:rPr>
              <w:instrText xml:space="preserve"> PAGEREF _Toc188019123 \h </w:instrText>
            </w:r>
            <w:r w:rsidR="00230879">
              <w:rPr>
                <w:noProof/>
                <w:webHidden/>
              </w:rPr>
            </w:r>
            <w:r w:rsidR="00230879">
              <w:rPr>
                <w:noProof/>
                <w:webHidden/>
              </w:rPr>
              <w:fldChar w:fldCharType="separate"/>
            </w:r>
            <w:r w:rsidR="00230879">
              <w:rPr>
                <w:noProof/>
                <w:webHidden/>
              </w:rPr>
              <w:t>100</w:t>
            </w:r>
            <w:r w:rsidR="00230879">
              <w:rPr>
                <w:noProof/>
                <w:webHidden/>
              </w:rPr>
              <w:fldChar w:fldCharType="end"/>
            </w:r>
          </w:hyperlink>
        </w:p>
        <w:p w14:paraId="19A48EB3" w14:textId="5997F90F"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24" w:history="1">
            <w:r w:rsidR="00230879" w:rsidRPr="003B418A">
              <w:rPr>
                <w:rStyle w:val="Hiperhivatkozs"/>
                <w:b/>
                <w:noProof/>
              </w:rPr>
              <w:t>1.10.20. Kényszerhitelek jelentési módja</w:t>
            </w:r>
            <w:r w:rsidR="00230879">
              <w:rPr>
                <w:noProof/>
                <w:webHidden/>
              </w:rPr>
              <w:tab/>
            </w:r>
            <w:r w:rsidR="00230879">
              <w:rPr>
                <w:noProof/>
                <w:webHidden/>
              </w:rPr>
              <w:fldChar w:fldCharType="begin"/>
            </w:r>
            <w:r w:rsidR="00230879">
              <w:rPr>
                <w:noProof/>
                <w:webHidden/>
              </w:rPr>
              <w:instrText xml:space="preserve"> PAGEREF _Toc188019124 \h </w:instrText>
            </w:r>
            <w:r w:rsidR="00230879">
              <w:rPr>
                <w:noProof/>
                <w:webHidden/>
              </w:rPr>
            </w:r>
            <w:r w:rsidR="00230879">
              <w:rPr>
                <w:noProof/>
                <w:webHidden/>
              </w:rPr>
              <w:fldChar w:fldCharType="separate"/>
            </w:r>
            <w:r w:rsidR="00230879">
              <w:rPr>
                <w:noProof/>
                <w:webHidden/>
              </w:rPr>
              <w:t>101</w:t>
            </w:r>
            <w:r w:rsidR="00230879">
              <w:rPr>
                <w:noProof/>
                <w:webHidden/>
              </w:rPr>
              <w:fldChar w:fldCharType="end"/>
            </w:r>
          </w:hyperlink>
        </w:p>
        <w:p w14:paraId="59031E3A" w14:textId="60E2807D"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25" w:history="1">
            <w:r w:rsidR="00230879" w:rsidRPr="003B418A">
              <w:rPr>
                <w:rStyle w:val="Hiperhivatkozs"/>
                <w:b/>
                <w:noProof/>
              </w:rPr>
              <w:t>1.10.21. Garanciák és egyéb mérlegen kívüli kötelezettségek jelentési módja</w:t>
            </w:r>
            <w:r w:rsidR="00230879">
              <w:rPr>
                <w:noProof/>
                <w:webHidden/>
              </w:rPr>
              <w:tab/>
            </w:r>
            <w:r w:rsidR="00230879">
              <w:rPr>
                <w:noProof/>
                <w:webHidden/>
              </w:rPr>
              <w:fldChar w:fldCharType="begin"/>
            </w:r>
            <w:r w:rsidR="00230879">
              <w:rPr>
                <w:noProof/>
                <w:webHidden/>
              </w:rPr>
              <w:instrText xml:space="preserve"> PAGEREF _Toc188019125 \h </w:instrText>
            </w:r>
            <w:r w:rsidR="00230879">
              <w:rPr>
                <w:noProof/>
                <w:webHidden/>
              </w:rPr>
            </w:r>
            <w:r w:rsidR="00230879">
              <w:rPr>
                <w:noProof/>
                <w:webHidden/>
              </w:rPr>
              <w:fldChar w:fldCharType="separate"/>
            </w:r>
            <w:r w:rsidR="00230879">
              <w:rPr>
                <w:noProof/>
                <w:webHidden/>
              </w:rPr>
              <w:t>103</w:t>
            </w:r>
            <w:r w:rsidR="00230879">
              <w:rPr>
                <w:noProof/>
                <w:webHidden/>
              </w:rPr>
              <w:fldChar w:fldCharType="end"/>
            </w:r>
          </w:hyperlink>
        </w:p>
        <w:p w14:paraId="67AB6F8F" w14:textId="1EF806A8"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26" w:history="1">
            <w:r w:rsidR="00230879" w:rsidRPr="003B418A">
              <w:rPr>
                <w:rStyle w:val="Hiperhivatkozs"/>
                <w:b/>
                <w:noProof/>
              </w:rPr>
              <w:t>1.10.22. CSOK támogatások jelentési módja</w:t>
            </w:r>
            <w:r w:rsidR="00230879">
              <w:rPr>
                <w:noProof/>
                <w:webHidden/>
              </w:rPr>
              <w:tab/>
            </w:r>
            <w:r w:rsidR="00230879">
              <w:rPr>
                <w:noProof/>
                <w:webHidden/>
              </w:rPr>
              <w:fldChar w:fldCharType="begin"/>
            </w:r>
            <w:r w:rsidR="00230879">
              <w:rPr>
                <w:noProof/>
                <w:webHidden/>
              </w:rPr>
              <w:instrText xml:space="preserve"> PAGEREF _Toc188019126 \h </w:instrText>
            </w:r>
            <w:r w:rsidR="00230879">
              <w:rPr>
                <w:noProof/>
                <w:webHidden/>
              </w:rPr>
            </w:r>
            <w:r w:rsidR="00230879">
              <w:rPr>
                <w:noProof/>
                <w:webHidden/>
              </w:rPr>
              <w:fldChar w:fldCharType="separate"/>
            </w:r>
            <w:r w:rsidR="00230879">
              <w:rPr>
                <w:noProof/>
                <w:webHidden/>
              </w:rPr>
              <w:t>107</w:t>
            </w:r>
            <w:r w:rsidR="00230879">
              <w:rPr>
                <w:noProof/>
                <w:webHidden/>
              </w:rPr>
              <w:fldChar w:fldCharType="end"/>
            </w:r>
          </w:hyperlink>
        </w:p>
        <w:p w14:paraId="36E3AEA5" w14:textId="4FF563E4"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27" w:history="1">
            <w:r w:rsidR="00230879" w:rsidRPr="003B418A">
              <w:rPr>
                <w:rStyle w:val="Hiperhivatkozs"/>
                <w:b/>
                <w:noProof/>
              </w:rPr>
              <w:t>1.10.23. A munkáshitel és a kistelepülési otthonfelújítási támogatás jelentési módja</w:t>
            </w:r>
            <w:r w:rsidR="00230879">
              <w:rPr>
                <w:noProof/>
                <w:webHidden/>
              </w:rPr>
              <w:tab/>
            </w:r>
            <w:r w:rsidR="00230879">
              <w:rPr>
                <w:noProof/>
                <w:webHidden/>
              </w:rPr>
              <w:fldChar w:fldCharType="begin"/>
            </w:r>
            <w:r w:rsidR="00230879">
              <w:rPr>
                <w:noProof/>
                <w:webHidden/>
              </w:rPr>
              <w:instrText xml:space="preserve"> PAGEREF _Toc188019127 \h </w:instrText>
            </w:r>
            <w:r w:rsidR="00230879">
              <w:rPr>
                <w:noProof/>
                <w:webHidden/>
              </w:rPr>
            </w:r>
            <w:r w:rsidR="00230879">
              <w:rPr>
                <w:noProof/>
                <w:webHidden/>
              </w:rPr>
              <w:fldChar w:fldCharType="separate"/>
            </w:r>
            <w:r w:rsidR="00230879">
              <w:rPr>
                <w:noProof/>
                <w:webHidden/>
              </w:rPr>
              <w:t>110</w:t>
            </w:r>
            <w:r w:rsidR="00230879">
              <w:rPr>
                <w:noProof/>
                <w:webHidden/>
              </w:rPr>
              <w:fldChar w:fldCharType="end"/>
            </w:r>
          </w:hyperlink>
        </w:p>
        <w:p w14:paraId="57AFC6C8" w14:textId="66EAE0FF" w:rsidR="00230879" w:rsidRDefault="00EF31FB">
          <w:pPr>
            <w:pStyle w:val="TJ1"/>
            <w:tabs>
              <w:tab w:val="right" w:leader="dot" w:pos="9514"/>
            </w:tabs>
            <w:rPr>
              <w:rFonts w:asciiTheme="minorHAnsi" w:hAnsiTheme="minorHAnsi"/>
              <w:noProof/>
              <w:kern w:val="2"/>
              <w:sz w:val="22"/>
              <w:szCs w:val="22"/>
              <w14:ligatures w14:val="standardContextual"/>
            </w:rPr>
          </w:pPr>
          <w:hyperlink w:anchor="_Toc188019128" w:history="1">
            <w:r w:rsidR="00230879" w:rsidRPr="003B418A">
              <w:rPr>
                <w:rStyle w:val="Hiperhivatkozs"/>
                <w:rFonts w:cstheme="minorHAnsi"/>
                <w:noProof/>
              </w:rPr>
              <w:t>2. Az ESRB táblára vonatkozó kitöltési előírások</w:t>
            </w:r>
            <w:r w:rsidR="00230879">
              <w:rPr>
                <w:noProof/>
                <w:webHidden/>
              </w:rPr>
              <w:tab/>
            </w:r>
            <w:r w:rsidR="00230879">
              <w:rPr>
                <w:noProof/>
                <w:webHidden/>
              </w:rPr>
              <w:fldChar w:fldCharType="begin"/>
            </w:r>
            <w:r w:rsidR="00230879">
              <w:rPr>
                <w:noProof/>
                <w:webHidden/>
              </w:rPr>
              <w:instrText xml:space="preserve"> PAGEREF _Toc188019128 \h </w:instrText>
            </w:r>
            <w:r w:rsidR="00230879">
              <w:rPr>
                <w:noProof/>
                <w:webHidden/>
              </w:rPr>
            </w:r>
            <w:r w:rsidR="00230879">
              <w:rPr>
                <w:noProof/>
                <w:webHidden/>
              </w:rPr>
              <w:fldChar w:fldCharType="separate"/>
            </w:r>
            <w:r w:rsidR="00230879">
              <w:rPr>
                <w:noProof/>
                <w:webHidden/>
              </w:rPr>
              <w:t>111</w:t>
            </w:r>
            <w:r w:rsidR="00230879">
              <w:rPr>
                <w:noProof/>
                <w:webHidden/>
              </w:rPr>
              <w:fldChar w:fldCharType="end"/>
            </w:r>
          </w:hyperlink>
        </w:p>
        <w:p w14:paraId="0D69D481" w14:textId="63573A38" w:rsidR="00230879" w:rsidRDefault="00EF31FB">
          <w:pPr>
            <w:pStyle w:val="TJ2"/>
            <w:tabs>
              <w:tab w:val="right" w:leader="dot" w:pos="9514"/>
            </w:tabs>
            <w:rPr>
              <w:rFonts w:asciiTheme="minorHAnsi" w:hAnsiTheme="minorHAnsi"/>
              <w:noProof/>
              <w:kern w:val="2"/>
              <w:sz w:val="22"/>
              <w:szCs w:val="22"/>
              <w14:ligatures w14:val="standardContextual"/>
            </w:rPr>
          </w:pPr>
          <w:hyperlink w:anchor="_Toc188019129" w:history="1">
            <w:r w:rsidR="00230879" w:rsidRPr="003B418A">
              <w:rPr>
                <w:rStyle w:val="Hiperhivatkozs"/>
                <w:rFonts w:cstheme="minorHAnsi"/>
                <w:noProof/>
              </w:rPr>
              <w:t>2.1. Általános előírások</w:t>
            </w:r>
            <w:r w:rsidR="00230879">
              <w:rPr>
                <w:noProof/>
                <w:webHidden/>
              </w:rPr>
              <w:tab/>
            </w:r>
            <w:r w:rsidR="00230879">
              <w:rPr>
                <w:noProof/>
                <w:webHidden/>
              </w:rPr>
              <w:fldChar w:fldCharType="begin"/>
            </w:r>
            <w:r w:rsidR="00230879">
              <w:rPr>
                <w:noProof/>
                <w:webHidden/>
              </w:rPr>
              <w:instrText xml:space="preserve"> PAGEREF _Toc188019129 \h </w:instrText>
            </w:r>
            <w:r w:rsidR="00230879">
              <w:rPr>
                <w:noProof/>
                <w:webHidden/>
              </w:rPr>
            </w:r>
            <w:r w:rsidR="00230879">
              <w:rPr>
                <w:noProof/>
                <w:webHidden/>
              </w:rPr>
              <w:fldChar w:fldCharType="separate"/>
            </w:r>
            <w:r w:rsidR="00230879">
              <w:rPr>
                <w:noProof/>
                <w:webHidden/>
              </w:rPr>
              <w:t>111</w:t>
            </w:r>
            <w:r w:rsidR="00230879">
              <w:rPr>
                <w:noProof/>
                <w:webHidden/>
              </w:rPr>
              <w:fldChar w:fldCharType="end"/>
            </w:r>
          </w:hyperlink>
        </w:p>
        <w:p w14:paraId="300A1748" w14:textId="116C017B" w:rsidR="00230879" w:rsidRDefault="00EF31FB">
          <w:pPr>
            <w:pStyle w:val="TJ2"/>
            <w:tabs>
              <w:tab w:val="right" w:leader="dot" w:pos="9514"/>
            </w:tabs>
            <w:rPr>
              <w:rFonts w:asciiTheme="minorHAnsi" w:hAnsiTheme="minorHAnsi"/>
              <w:noProof/>
              <w:kern w:val="2"/>
              <w:sz w:val="22"/>
              <w:szCs w:val="22"/>
              <w14:ligatures w14:val="standardContextual"/>
            </w:rPr>
          </w:pPr>
          <w:hyperlink w:anchor="_Toc188019130" w:history="1">
            <w:r w:rsidR="00230879" w:rsidRPr="003B418A">
              <w:rPr>
                <w:rStyle w:val="Hiperhivatkozs"/>
                <w:rFonts w:cstheme="minorHAnsi"/>
                <w:noProof/>
              </w:rPr>
              <w:t>2.2. Az adatok számbavétele</w:t>
            </w:r>
            <w:r w:rsidR="00230879">
              <w:rPr>
                <w:noProof/>
                <w:webHidden/>
              </w:rPr>
              <w:tab/>
            </w:r>
            <w:r w:rsidR="00230879">
              <w:rPr>
                <w:noProof/>
                <w:webHidden/>
              </w:rPr>
              <w:fldChar w:fldCharType="begin"/>
            </w:r>
            <w:r w:rsidR="00230879">
              <w:rPr>
                <w:noProof/>
                <w:webHidden/>
              </w:rPr>
              <w:instrText xml:space="preserve"> PAGEREF _Toc188019130 \h </w:instrText>
            </w:r>
            <w:r w:rsidR="00230879">
              <w:rPr>
                <w:noProof/>
                <w:webHidden/>
              </w:rPr>
            </w:r>
            <w:r w:rsidR="00230879">
              <w:rPr>
                <w:noProof/>
                <w:webHidden/>
              </w:rPr>
              <w:fldChar w:fldCharType="separate"/>
            </w:r>
            <w:r w:rsidR="00230879">
              <w:rPr>
                <w:noProof/>
                <w:webHidden/>
              </w:rPr>
              <w:t>112</w:t>
            </w:r>
            <w:r w:rsidR="00230879">
              <w:rPr>
                <w:noProof/>
                <w:webHidden/>
              </w:rPr>
              <w:fldChar w:fldCharType="end"/>
            </w:r>
          </w:hyperlink>
        </w:p>
        <w:p w14:paraId="0E2BE466" w14:textId="6F77338A" w:rsidR="00230879" w:rsidRDefault="00EF31FB">
          <w:pPr>
            <w:pStyle w:val="TJ2"/>
            <w:tabs>
              <w:tab w:val="right" w:leader="dot" w:pos="9514"/>
            </w:tabs>
            <w:rPr>
              <w:rFonts w:asciiTheme="minorHAnsi" w:hAnsiTheme="minorHAnsi"/>
              <w:noProof/>
              <w:kern w:val="2"/>
              <w:sz w:val="22"/>
              <w:szCs w:val="22"/>
              <w14:ligatures w14:val="standardContextual"/>
            </w:rPr>
          </w:pPr>
          <w:hyperlink w:anchor="_Toc188019131" w:history="1">
            <w:r w:rsidR="00230879" w:rsidRPr="003B418A">
              <w:rPr>
                <w:rStyle w:val="Hiperhivatkozs"/>
                <w:rFonts w:cstheme="minorHAnsi"/>
                <w:noProof/>
              </w:rPr>
              <w:t>2.3. Jelentési gyakoriság</w:t>
            </w:r>
            <w:r w:rsidR="00230879">
              <w:rPr>
                <w:noProof/>
                <w:webHidden/>
              </w:rPr>
              <w:tab/>
            </w:r>
            <w:r w:rsidR="00230879">
              <w:rPr>
                <w:noProof/>
                <w:webHidden/>
              </w:rPr>
              <w:fldChar w:fldCharType="begin"/>
            </w:r>
            <w:r w:rsidR="00230879">
              <w:rPr>
                <w:noProof/>
                <w:webHidden/>
              </w:rPr>
              <w:instrText xml:space="preserve"> PAGEREF _Toc188019131 \h </w:instrText>
            </w:r>
            <w:r w:rsidR="00230879">
              <w:rPr>
                <w:noProof/>
                <w:webHidden/>
              </w:rPr>
            </w:r>
            <w:r w:rsidR="00230879">
              <w:rPr>
                <w:noProof/>
                <w:webHidden/>
              </w:rPr>
              <w:fldChar w:fldCharType="separate"/>
            </w:r>
            <w:r w:rsidR="00230879">
              <w:rPr>
                <w:noProof/>
                <w:webHidden/>
              </w:rPr>
              <w:t>112</w:t>
            </w:r>
            <w:r w:rsidR="00230879">
              <w:rPr>
                <w:noProof/>
                <w:webHidden/>
              </w:rPr>
              <w:fldChar w:fldCharType="end"/>
            </w:r>
          </w:hyperlink>
        </w:p>
        <w:p w14:paraId="44E5DC38" w14:textId="2F4261DE" w:rsidR="00230879" w:rsidRDefault="00EF31FB">
          <w:pPr>
            <w:pStyle w:val="TJ2"/>
            <w:tabs>
              <w:tab w:val="right" w:leader="dot" w:pos="9514"/>
            </w:tabs>
            <w:rPr>
              <w:rFonts w:asciiTheme="minorHAnsi" w:hAnsiTheme="minorHAnsi"/>
              <w:noProof/>
              <w:kern w:val="2"/>
              <w:sz w:val="22"/>
              <w:szCs w:val="22"/>
              <w14:ligatures w14:val="standardContextual"/>
            </w:rPr>
          </w:pPr>
          <w:hyperlink w:anchor="_Toc188019132" w:history="1">
            <w:r w:rsidR="00230879" w:rsidRPr="003B418A">
              <w:rPr>
                <w:rStyle w:val="Hiperhivatkozs"/>
                <w:rFonts w:cstheme="minorHAnsi"/>
                <w:noProof/>
              </w:rPr>
              <w:t>2.4. Jelentendő adatok köre</w:t>
            </w:r>
            <w:r w:rsidR="00230879">
              <w:rPr>
                <w:noProof/>
                <w:webHidden/>
              </w:rPr>
              <w:tab/>
            </w:r>
            <w:r w:rsidR="00230879">
              <w:rPr>
                <w:noProof/>
                <w:webHidden/>
              </w:rPr>
              <w:fldChar w:fldCharType="begin"/>
            </w:r>
            <w:r w:rsidR="00230879">
              <w:rPr>
                <w:noProof/>
                <w:webHidden/>
              </w:rPr>
              <w:instrText xml:space="preserve"> PAGEREF _Toc188019132 \h </w:instrText>
            </w:r>
            <w:r w:rsidR="00230879">
              <w:rPr>
                <w:noProof/>
                <w:webHidden/>
              </w:rPr>
            </w:r>
            <w:r w:rsidR="00230879">
              <w:rPr>
                <w:noProof/>
                <w:webHidden/>
              </w:rPr>
              <w:fldChar w:fldCharType="separate"/>
            </w:r>
            <w:r w:rsidR="00230879">
              <w:rPr>
                <w:noProof/>
                <w:webHidden/>
              </w:rPr>
              <w:t>112</w:t>
            </w:r>
            <w:r w:rsidR="00230879">
              <w:rPr>
                <w:noProof/>
                <w:webHidden/>
              </w:rPr>
              <w:fldChar w:fldCharType="end"/>
            </w:r>
          </w:hyperlink>
        </w:p>
        <w:p w14:paraId="413E2EE7" w14:textId="0F3D2FAD" w:rsidR="00230879" w:rsidRDefault="00EF31FB">
          <w:pPr>
            <w:pStyle w:val="TJ2"/>
            <w:tabs>
              <w:tab w:val="right" w:leader="dot" w:pos="9514"/>
            </w:tabs>
            <w:rPr>
              <w:rFonts w:asciiTheme="minorHAnsi" w:hAnsiTheme="minorHAnsi"/>
              <w:noProof/>
              <w:kern w:val="2"/>
              <w:sz w:val="22"/>
              <w:szCs w:val="22"/>
              <w14:ligatures w14:val="standardContextual"/>
            </w:rPr>
          </w:pPr>
          <w:hyperlink w:anchor="_Toc188019133" w:history="1">
            <w:r w:rsidR="00230879" w:rsidRPr="003B418A">
              <w:rPr>
                <w:rStyle w:val="Hiperhivatkozs"/>
                <w:rFonts w:cstheme="minorHAnsi"/>
                <w:noProof/>
              </w:rPr>
              <w:t>2.5. Az ESRB tábla kitöltésével kapcsolatos részletes előírások</w:t>
            </w:r>
            <w:r w:rsidR="00230879">
              <w:rPr>
                <w:noProof/>
                <w:webHidden/>
              </w:rPr>
              <w:tab/>
            </w:r>
            <w:r w:rsidR="00230879">
              <w:rPr>
                <w:noProof/>
                <w:webHidden/>
              </w:rPr>
              <w:fldChar w:fldCharType="begin"/>
            </w:r>
            <w:r w:rsidR="00230879">
              <w:rPr>
                <w:noProof/>
                <w:webHidden/>
              </w:rPr>
              <w:instrText xml:space="preserve"> PAGEREF _Toc188019133 \h </w:instrText>
            </w:r>
            <w:r w:rsidR="00230879">
              <w:rPr>
                <w:noProof/>
                <w:webHidden/>
              </w:rPr>
            </w:r>
            <w:r w:rsidR="00230879">
              <w:rPr>
                <w:noProof/>
                <w:webHidden/>
              </w:rPr>
              <w:fldChar w:fldCharType="separate"/>
            </w:r>
            <w:r w:rsidR="00230879">
              <w:rPr>
                <w:noProof/>
                <w:webHidden/>
              </w:rPr>
              <w:t>114</w:t>
            </w:r>
            <w:r w:rsidR="00230879">
              <w:rPr>
                <w:noProof/>
                <w:webHidden/>
              </w:rPr>
              <w:fldChar w:fldCharType="end"/>
            </w:r>
          </w:hyperlink>
        </w:p>
        <w:p w14:paraId="099A369A" w14:textId="1A4DE24B"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34" w:history="1">
            <w:r w:rsidR="00230879" w:rsidRPr="003B418A">
              <w:rPr>
                <w:rStyle w:val="Hiperhivatkozs"/>
                <w:rFonts w:cstheme="minorHAnsi"/>
                <w:b/>
                <w:noProof/>
              </w:rPr>
              <w:t>2.5.1. Az ESRB táblában használt fogalmak, rövidítések</w:t>
            </w:r>
            <w:r w:rsidR="00230879">
              <w:rPr>
                <w:noProof/>
                <w:webHidden/>
              </w:rPr>
              <w:tab/>
            </w:r>
            <w:r w:rsidR="00230879">
              <w:rPr>
                <w:noProof/>
                <w:webHidden/>
              </w:rPr>
              <w:fldChar w:fldCharType="begin"/>
            </w:r>
            <w:r w:rsidR="00230879">
              <w:rPr>
                <w:noProof/>
                <w:webHidden/>
              </w:rPr>
              <w:instrText xml:space="preserve"> PAGEREF _Toc188019134 \h </w:instrText>
            </w:r>
            <w:r w:rsidR="00230879">
              <w:rPr>
                <w:noProof/>
                <w:webHidden/>
              </w:rPr>
            </w:r>
            <w:r w:rsidR="00230879">
              <w:rPr>
                <w:noProof/>
                <w:webHidden/>
              </w:rPr>
              <w:fldChar w:fldCharType="separate"/>
            </w:r>
            <w:r w:rsidR="00230879">
              <w:rPr>
                <w:noProof/>
                <w:webHidden/>
              </w:rPr>
              <w:t>114</w:t>
            </w:r>
            <w:r w:rsidR="00230879">
              <w:rPr>
                <w:noProof/>
                <w:webHidden/>
              </w:rPr>
              <w:fldChar w:fldCharType="end"/>
            </w:r>
          </w:hyperlink>
        </w:p>
        <w:p w14:paraId="7C2D6DE2" w14:textId="020E6341" w:rsidR="00230879" w:rsidRDefault="00EF31FB">
          <w:pPr>
            <w:pStyle w:val="TJ4"/>
            <w:rPr>
              <w:rFonts w:asciiTheme="minorHAnsi" w:eastAsiaTheme="minorEastAsia" w:hAnsiTheme="minorHAnsi"/>
              <w:noProof/>
              <w:kern w:val="2"/>
              <w:sz w:val="22"/>
              <w:szCs w:val="22"/>
              <w14:ligatures w14:val="standardContextual"/>
            </w:rPr>
          </w:pPr>
          <w:hyperlink w:anchor="_Toc188019135" w:history="1">
            <w:r w:rsidR="00230879" w:rsidRPr="003B418A">
              <w:rPr>
                <w:rStyle w:val="Hiperhivatkozs"/>
                <w:rFonts w:cstheme="minorHAnsi"/>
                <w:b/>
                <w:noProof/>
              </w:rPr>
              <w:t>2.5.1.1. ESRB természetes személyek lakáscélú hitelekre vonatkozó adatköre (ESRB/RRE/mutatók)</w:t>
            </w:r>
            <w:r w:rsidR="00230879">
              <w:rPr>
                <w:noProof/>
                <w:webHidden/>
              </w:rPr>
              <w:tab/>
            </w:r>
            <w:r w:rsidR="00230879">
              <w:rPr>
                <w:noProof/>
                <w:webHidden/>
              </w:rPr>
              <w:fldChar w:fldCharType="begin"/>
            </w:r>
            <w:r w:rsidR="00230879">
              <w:rPr>
                <w:noProof/>
                <w:webHidden/>
              </w:rPr>
              <w:instrText xml:space="preserve"> PAGEREF _Toc188019135 \h </w:instrText>
            </w:r>
            <w:r w:rsidR="00230879">
              <w:rPr>
                <w:noProof/>
                <w:webHidden/>
              </w:rPr>
            </w:r>
            <w:r w:rsidR="00230879">
              <w:rPr>
                <w:noProof/>
                <w:webHidden/>
              </w:rPr>
              <w:fldChar w:fldCharType="separate"/>
            </w:r>
            <w:r w:rsidR="00230879">
              <w:rPr>
                <w:noProof/>
                <w:webHidden/>
              </w:rPr>
              <w:t>114</w:t>
            </w:r>
            <w:r w:rsidR="00230879">
              <w:rPr>
                <w:noProof/>
                <w:webHidden/>
              </w:rPr>
              <w:fldChar w:fldCharType="end"/>
            </w:r>
          </w:hyperlink>
        </w:p>
        <w:p w14:paraId="75DD834A" w14:textId="0AE83285" w:rsidR="00230879" w:rsidRDefault="00EF31FB">
          <w:pPr>
            <w:pStyle w:val="TJ4"/>
            <w:rPr>
              <w:rFonts w:asciiTheme="minorHAnsi" w:eastAsiaTheme="minorEastAsia" w:hAnsiTheme="minorHAnsi"/>
              <w:noProof/>
              <w:kern w:val="2"/>
              <w:sz w:val="22"/>
              <w:szCs w:val="22"/>
              <w14:ligatures w14:val="standardContextual"/>
            </w:rPr>
          </w:pPr>
          <w:hyperlink w:anchor="_Toc188019136" w:history="1">
            <w:r w:rsidR="00230879" w:rsidRPr="003B418A">
              <w:rPr>
                <w:rStyle w:val="Hiperhivatkozs"/>
                <w:rFonts w:cstheme="minorHAnsi"/>
                <w:b/>
                <w:noProof/>
              </w:rPr>
              <w:t>2.5.1.2. ESRB nem természetes személyek kereskedelmi ingatlanjaihoz kapcsolódó hitelekre vonatkozó adatköre (ESRB/CRE/mutatók)</w:t>
            </w:r>
            <w:r w:rsidR="00230879">
              <w:rPr>
                <w:noProof/>
                <w:webHidden/>
              </w:rPr>
              <w:tab/>
            </w:r>
            <w:r w:rsidR="00230879">
              <w:rPr>
                <w:noProof/>
                <w:webHidden/>
              </w:rPr>
              <w:fldChar w:fldCharType="begin"/>
            </w:r>
            <w:r w:rsidR="00230879">
              <w:rPr>
                <w:noProof/>
                <w:webHidden/>
              </w:rPr>
              <w:instrText xml:space="preserve"> PAGEREF _Toc188019136 \h </w:instrText>
            </w:r>
            <w:r w:rsidR="00230879">
              <w:rPr>
                <w:noProof/>
                <w:webHidden/>
              </w:rPr>
            </w:r>
            <w:r w:rsidR="00230879">
              <w:rPr>
                <w:noProof/>
                <w:webHidden/>
              </w:rPr>
              <w:fldChar w:fldCharType="separate"/>
            </w:r>
            <w:r w:rsidR="00230879">
              <w:rPr>
                <w:noProof/>
                <w:webHidden/>
              </w:rPr>
              <w:t>115</w:t>
            </w:r>
            <w:r w:rsidR="00230879">
              <w:rPr>
                <w:noProof/>
                <w:webHidden/>
              </w:rPr>
              <w:fldChar w:fldCharType="end"/>
            </w:r>
          </w:hyperlink>
        </w:p>
        <w:p w14:paraId="4E02A864" w14:textId="2EEF8458" w:rsidR="00230879" w:rsidRDefault="00EF31FB">
          <w:pPr>
            <w:pStyle w:val="TJ2"/>
            <w:tabs>
              <w:tab w:val="right" w:leader="dot" w:pos="9514"/>
            </w:tabs>
            <w:rPr>
              <w:rFonts w:asciiTheme="minorHAnsi" w:hAnsiTheme="minorHAnsi"/>
              <w:noProof/>
              <w:kern w:val="2"/>
              <w:sz w:val="22"/>
              <w:szCs w:val="22"/>
              <w14:ligatures w14:val="standardContextual"/>
            </w:rPr>
          </w:pPr>
          <w:hyperlink w:anchor="_Toc188019137" w:history="1">
            <w:r w:rsidR="00230879" w:rsidRPr="003B418A">
              <w:rPr>
                <w:rStyle w:val="Hiperhivatkozs"/>
                <w:rFonts w:cstheme="minorHAnsi"/>
                <w:noProof/>
              </w:rPr>
              <w:t>2.6. Az ESRB TÁBLA kitöltésével kapcsolatos részletes előírások</w:t>
            </w:r>
            <w:r w:rsidR="00230879">
              <w:rPr>
                <w:noProof/>
                <w:webHidden/>
              </w:rPr>
              <w:tab/>
            </w:r>
            <w:r w:rsidR="00230879">
              <w:rPr>
                <w:noProof/>
                <w:webHidden/>
              </w:rPr>
              <w:fldChar w:fldCharType="begin"/>
            </w:r>
            <w:r w:rsidR="00230879">
              <w:rPr>
                <w:noProof/>
                <w:webHidden/>
              </w:rPr>
              <w:instrText xml:space="preserve"> PAGEREF _Toc188019137 \h </w:instrText>
            </w:r>
            <w:r w:rsidR="00230879">
              <w:rPr>
                <w:noProof/>
                <w:webHidden/>
              </w:rPr>
            </w:r>
            <w:r w:rsidR="00230879">
              <w:rPr>
                <w:noProof/>
                <w:webHidden/>
              </w:rPr>
              <w:fldChar w:fldCharType="separate"/>
            </w:r>
            <w:r w:rsidR="00230879">
              <w:rPr>
                <w:noProof/>
                <w:webHidden/>
              </w:rPr>
              <w:t>118</w:t>
            </w:r>
            <w:r w:rsidR="00230879">
              <w:rPr>
                <w:noProof/>
                <w:webHidden/>
              </w:rPr>
              <w:fldChar w:fldCharType="end"/>
            </w:r>
          </w:hyperlink>
        </w:p>
        <w:p w14:paraId="5702DD91" w14:textId="7B3430BD"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38" w:history="1">
            <w:r w:rsidR="00230879" w:rsidRPr="003B418A">
              <w:rPr>
                <w:rStyle w:val="Hiperhivatkozs"/>
                <w:rFonts w:cstheme="minorHAnsi"/>
                <w:b/>
                <w:noProof/>
              </w:rPr>
              <w:t>2.6.1. LTV kalkuláció</w:t>
            </w:r>
            <w:r w:rsidR="00230879">
              <w:rPr>
                <w:noProof/>
                <w:webHidden/>
              </w:rPr>
              <w:tab/>
            </w:r>
            <w:r w:rsidR="00230879">
              <w:rPr>
                <w:noProof/>
                <w:webHidden/>
              </w:rPr>
              <w:fldChar w:fldCharType="begin"/>
            </w:r>
            <w:r w:rsidR="00230879">
              <w:rPr>
                <w:noProof/>
                <w:webHidden/>
              </w:rPr>
              <w:instrText xml:space="preserve"> PAGEREF _Toc188019138 \h </w:instrText>
            </w:r>
            <w:r w:rsidR="00230879">
              <w:rPr>
                <w:noProof/>
                <w:webHidden/>
              </w:rPr>
            </w:r>
            <w:r w:rsidR="00230879">
              <w:rPr>
                <w:noProof/>
                <w:webHidden/>
              </w:rPr>
              <w:fldChar w:fldCharType="separate"/>
            </w:r>
            <w:r w:rsidR="00230879">
              <w:rPr>
                <w:noProof/>
                <w:webHidden/>
              </w:rPr>
              <w:t>118</w:t>
            </w:r>
            <w:r w:rsidR="00230879">
              <w:rPr>
                <w:noProof/>
                <w:webHidden/>
              </w:rPr>
              <w:fldChar w:fldCharType="end"/>
            </w:r>
          </w:hyperlink>
        </w:p>
        <w:p w14:paraId="23FAEA54" w14:textId="7F8E58D0"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39" w:history="1">
            <w:r w:rsidR="00230879" w:rsidRPr="003B418A">
              <w:rPr>
                <w:rStyle w:val="Hiperhivatkozs"/>
                <w:rFonts w:cstheme="minorHAnsi"/>
                <w:b/>
                <w:noProof/>
              </w:rPr>
              <w:t>2.6.2. DSCR kalkuláció</w:t>
            </w:r>
            <w:r w:rsidR="00230879">
              <w:rPr>
                <w:noProof/>
                <w:webHidden/>
              </w:rPr>
              <w:tab/>
            </w:r>
            <w:r w:rsidR="00230879">
              <w:rPr>
                <w:noProof/>
                <w:webHidden/>
              </w:rPr>
              <w:fldChar w:fldCharType="begin"/>
            </w:r>
            <w:r w:rsidR="00230879">
              <w:rPr>
                <w:noProof/>
                <w:webHidden/>
              </w:rPr>
              <w:instrText xml:space="preserve"> PAGEREF _Toc188019139 \h </w:instrText>
            </w:r>
            <w:r w:rsidR="00230879">
              <w:rPr>
                <w:noProof/>
                <w:webHidden/>
              </w:rPr>
            </w:r>
            <w:r w:rsidR="00230879">
              <w:rPr>
                <w:noProof/>
                <w:webHidden/>
              </w:rPr>
              <w:fldChar w:fldCharType="separate"/>
            </w:r>
            <w:r w:rsidR="00230879">
              <w:rPr>
                <w:noProof/>
                <w:webHidden/>
              </w:rPr>
              <w:t>118</w:t>
            </w:r>
            <w:r w:rsidR="00230879">
              <w:rPr>
                <w:noProof/>
                <w:webHidden/>
              </w:rPr>
              <w:fldChar w:fldCharType="end"/>
            </w:r>
          </w:hyperlink>
        </w:p>
        <w:p w14:paraId="6BFC6C82" w14:textId="6BC0826B" w:rsidR="00230879" w:rsidRDefault="00EF31FB">
          <w:pPr>
            <w:pStyle w:val="TJ3"/>
            <w:tabs>
              <w:tab w:val="right" w:leader="dot" w:pos="9514"/>
            </w:tabs>
            <w:rPr>
              <w:rFonts w:asciiTheme="minorHAnsi" w:eastAsiaTheme="minorEastAsia" w:hAnsiTheme="minorHAnsi"/>
              <w:noProof/>
              <w:kern w:val="2"/>
              <w:sz w:val="22"/>
              <w:szCs w:val="22"/>
              <w14:ligatures w14:val="standardContextual"/>
            </w:rPr>
          </w:pPr>
          <w:hyperlink w:anchor="_Toc188019140" w:history="1">
            <w:r w:rsidR="00230879" w:rsidRPr="003B418A">
              <w:rPr>
                <w:rStyle w:val="Hiperhivatkozs"/>
                <w:rFonts w:cstheme="minorHAnsi"/>
                <w:b/>
                <w:noProof/>
              </w:rPr>
              <w:t>2.6.3. Jelentési elvárások táblázatos formában</w:t>
            </w:r>
            <w:r w:rsidR="00230879">
              <w:rPr>
                <w:noProof/>
                <w:webHidden/>
              </w:rPr>
              <w:tab/>
            </w:r>
            <w:r w:rsidR="00230879">
              <w:rPr>
                <w:noProof/>
                <w:webHidden/>
              </w:rPr>
              <w:fldChar w:fldCharType="begin"/>
            </w:r>
            <w:r w:rsidR="00230879">
              <w:rPr>
                <w:noProof/>
                <w:webHidden/>
              </w:rPr>
              <w:instrText xml:space="preserve"> PAGEREF _Toc188019140 \h </w:instrText>
            </w:r>
            <w:r w:rsidR="00230879">
              <w:rPr>
                <w:noProof/>
                <w:webHidden/>
              </w:rPr>
            </w:r>
            <w:r w:rsidR="00230879">
              <w:rPr>
                <w:noProof/>
                <w:webHidden/>
              </w:rPr>
              <w:fldChar w:fldCharType="separate"/>
            </w:r>
            <w:r w:rsidR="00230879">
              <w:rPr>
                <w:noProof/>
                <w:webHidden/>
              </w:rPr>
              <w:t>119</w:t>
            </w:r>
            <w:r w:rsidR="00230879">
              <w:rPr>
                <w:noProof/>
                <w:webHidden/>
              </w:rPr>
              <w:fldChar w:fldCharType="end"/>
            </w:r>
          </w:hyperlink>
        </w:p>
        <w:p w14:paraId="4DDBA8D1" w14:textId="7E03F885" w:rsidR="00230879" w:rsidRDefault="00EF31FB">
          <w:pPr>
            <w:pStyle w:val="TJ1"/>
            <w:tabs>
              <w:tab w:val="right" w:leader="dot" w:pos="9514"/>
            </w:tabs>
            <w:rPr>
              <w:rFonts w:asciiTheme="minorHAnsi" w:hAnsiTheme="minorHAnsi"/>
              <w:noProof/>
              <w:kern w:val="2"/>
              <w:sz w:val="22"/>
              <w:szCs w:val="22"/>
              <w14:ligatures w14:val="standardContextual"/>
            </w:rPr>
          </w:pPr>
          <w:hyperlink w:anchor="_Toc188019141" w:history="1">
            <w:r w:rsidR="00230879" w:rsidRPr="003B418A">
              <w:rPr>
                <w:rStyle w:val="Hiperhivatkozs"/>
                <w:noProof/>
              </w:rPr>
              <w:t>3. A Taxonómia – ügyfél táblára vonatkozó kitöltési előírások (TAX_UGYF)</w:t>
            </w:r>
            <w:r w:rsidR="00230879">
              <w:rPr>
                <w:noProof/>
                <w:webHidden/>
              </w:rPr>
              <w:tab/>
            </w:r>
            <w:r w:rsidR="00230879">
              <w:rPr>
                <w:noProof/>
                <w:webHidden/>
              </w:rPr>
              <w:fldChar w:fldCharType="begin"/>
            </w:r>
            <w:r w:rsidR="00230879">
              <w:rPr>
                <w:noProof/>
                <w:webHidden/>
              </w:rPr>
              <w:instrText xml:space="preserve"> PAGEREF _Toc188019141 \h </w:instrText>
            </w:r>
            <w:r w:rsidR="00230879">
              <w:rPr>
                <w:noProof/>
                <w:webHidden/>
              </w:rPr>
            </w:r>
            <w:r w:rsidR="00230879">
              <w:rPr>
                <w:noProof/>
                <w:webHidden/>
              </w:rPr>
              <w:fldChar w:fldCharType="separate"/>
            </w:r>
            <w:r w:rsidR="00230879">
              <w:rPr>
                <w:noProof/>
                <w:webHidden/>
              </w:rPr>
              <w:t>121</w:t>
            </w:r>
            <w:r w:rsidR="00230879">
              <w:rPr>
                <w:noProof/>
                <w:webHidden/>
              </w:rPr>
              <w:fldChar w:fldCharType="end"/>
            </w:r>
          </w:hyperlink>
        </w:p>
        <w:p w14:paraId="164BC40E" w14:textId="1A261102" w:rsidR="003C0530" w:rsidRDefault="003C0530">
          <w:r>
            <w:rPr>
              <w:rFonts w:eastAsiaTheme="minorEastAsia"/>
            </w:rPr>
            <w:fldChar w:fldCharType="end"/>
          </w:r>
        </w:p>
      </w:sdtContent>
    </w:sdt>
    <w:p w14:paraId="7242160F" w14:textId="77777777" w:rsidR="00E930DA" w:rsidRPr="006C72EB" w:rsidRDefault="00E930DA" w:rsidP="005847F9">
      <w:pPr>
        <w:spacing w:after="0"/>
        <w:rPr>
          <w:rFonts w:asciiTheme="minorHAnsi" w:hAnsiTheme="minorHAnsi" w:cstheme="minorHAnsi"/>
          <w:b/>
        </w:rPr>
      </w:pPr>
    </w:p>
    <w:p w14:paraId="4057AB15" w14:textId="7B920998" w:rsidR="00E930DA" w:rsidRPr="006C72EB" w:rsidRDefault="00E930DA" w:rsidP="005847F9">
      <w:pPr>
        <w:spacing w:after="0"/>
        <w:rPr>
          <w:rFonts w:asciiTheme="minorHAnsi" w:hAnsiTheme="minorHAnsi" w:cstheme="minorHAnsi"/>
          <w:b/>
        </w:rPr>
      </w:pPr>
      <w:r w:rsidRPr="006C72EB">
        <w:rPr>
          <w:rFonts w:asciiTheme="minorHAnsi" w:hAnsiTheme="minorHAnsi" w:cstheme="minorHAnsi"/>
          <w:b/>
        </w:rPr>
        <w:br w:type="page"/>
      </w:r>
    </w:p>
    <w:p w14:paraId="11A7C6C2" w14:textId="77777777" w:rsidR="0072598E" w:rsidRPr="006C72EB" w:rsidRDefault="0072598E" w:rsidP="005847F9">
      <w:pPr>
        <w:rPr>
          <w:rFonts w:asciiTheme="minorHAnsi" w:hAnsiTheme="minorHAnsi" w:cstheme="minorHAnsi"/>
          <w:b/>
        </w:rPr>
      </w:pPr>
    </w:p>
    <w:p w14:paraId="0EF56642" w14:textId="0ED6537A" w:rsidR="006C1FB5" w:rsidRPr="006C72EB" w:rsidRDefault="006C1FB5" w:rsidP="00ED34FF">
      <w:pPr>
        <w:pStyle w:val="Cmsor1"/>
        <w:rPr>
          <w:rFonts w:asciiTheme="minorHAnsi" w:hAnsiTheme="minorHAnsi" w:cstheme="minorHAnsi"/>
          <w:sz w:val="20"/>
          <w:szCs w:val="20"/>
        </w:rPr>
      </w:pPr>
      <w:bookmarkStart w:id="0" w:name="_Toc64967379"/>
      <w:bookmarkStart w:id="1" w:name="_Toc149901994"/>
      <w:bookmarkStart w:id="2" w:name="_Toc188019064"/>
      <w:r w:rsidRPr="006C72EB">
        <w:rPr>
          <w:rFonts w:asciiTheme="minorHAnsi" w:hAnsiTheme="minorHAnsi" w:cstheme="minorHAnsi"/>
          <w:sz w:val="20"/>
          <w:szCs w:val="20"/>
        </w:rPr>
        <w:t>A</w:t>
      </w:r>
      <w:r w:rsidR="002156BD" w:rsidRPr="006C72EB">
        <w:rPr>
          <w:rFonts w:asciiTheme="minorHAnsi" w:hAnsiTheme="minorHAnsi" w:cstheme="minorHAnsi"/>
          <w:sz w:val="20"/>
          <w:szCs w:val="20"/>
        </w:rPr>
        <w:t xml:space="preserve">z egyes </w:t>
      </w:r>
      <w:r w:rsidR="009D7BC5" w:rsidRPr="006C72EB">
        <w:rPr>
          <w:rFonts w:asciiTheme="minorHAnsi" w:hAnsiTheme="minorHAnsi" w:cstheme="minorHAnsi"/>
          <w:sz w:val="20"/>
          <w:szCs w:val="20"/>
        </w:rPr>
        <w:t xml:space="preserve">táblák </w:t>
      </w:r>
      <w:r w:rsidRPr="006C72EB">
        <w:rPr>
          <w:rFonts w:asciiTheme="minorHAnsi" w:hAnsiTheme="minorHAnsi" w:cstheme="minorHAnsi"/>
          <w:sz w:val="20"/>
          <w:szCs w:val="20"/>
        </w:rPr>
        <w:t>kitöltésével kapcsolatos részletes előírások</w:t>
      </w:r>
      <w:bookmarkEnd w:id="0"/>
      <w:bookmarkEnd w:id="1"/>
      <w:bookmarkEnd w:id="2"/>
    </w:p>
    <w:p w14:paraId="6CDB5A14" w14:textId="53E28BCE" w:rsidR="00E456F6" w:rsidRPr="006300DB" w:rsidRDefault="00AA266F" w:rsidP="00E456F6">
      <w:pPr>
        <w:rPr>
          <w:rFonts w:asciiTheme="minorHAnsi" w:hAnsiTheme="minorHAnsi" w:cstheme="minorHAnsi"/>
        </w:rPr>
      </w:pPr>
      <w:bookmarkStart w:id="3" w:name="_Toc520987546"/>
      <w:bookmarkStart w:id="4" w:name="_Toc526428454"/>
      <w:bookmarkStart w:id="5" w:name="_Toc526428504"/>
      <w:bookmarkStart w:id="6" w:name="_Toc526428533"/>
      <w:bookmarkStart w:id="7" w:name="_Toc526510053"/>
      <w:bookmarkStart w:id="8" w:name="_Toc529486516"/>
      <w:bookmarkStart w:id="9" w:name="_Toc529973892"/>
      <w:bookmarkEnd w:id="3"/>
      <w:bookmarkEnd w:id="4"/>
      <w:bookmarkEnd w:id="5"/>
      <w:bookmarkEnd w:id="6"/>
      <w:bookmarkEnd w:id="7"/>
      <w:bookmarkEnd w:id="8"/>
      <w:bookmarkEnd w:id="9"/>
      <w:r w:rsidRPr="006C72EB">
        <w:rPr>
          <w:rFonts w:asciiTheme="minorHAnsi" w:hAnsiTheme="minorHAnsi" w:cstheme="minorHAnsi"/>
        </w:rPr>
        <w:t xml:space="preserve">Jelen módszertani </w:t>
      </w:r>
      <w:r w:rsidR="00980DE2" w:rsidRPr="006C72EB">
        <w:rPr>
          <w:rFonts w:asciiTheme="minorHAnsi" w:hAnsiTheme="minorHAnsi" w:cstheme="minorHAnsi"/>
        </w:rPr>
        <w:t xml:space="preserve">segédletet kiegészítik </w:t>
      </w:r>
      <w:r w:rsidR="00515DAC" w:rsidRPr="006C72EB">
        <w:rPr>
          <w:rFonts w:asciiTheme="minorHAnsi" w:hAnsiTheme="minorHAnsi" w:cstheme="minorHAnsi"/>
          <w:b/>
        </w:rPr>
        <w:t xml:space="preserve">a táblaképes adatmodellben </w:t>
      </w:r>
      <w:r w:rsidR="00980DE2" w:rsidRPr="006C72EB">
        <w:rPr>
          <w:rFonts w:asciiTheme="minorHAnsi" w:hAnsiTheme="minorHAnsi" w:cstheme="minorHAnsi"/>
        </w:rPr>
        <w:t>az egyes mezőkhöz köz</w:t>
      </w:r>
      <w:r w:rsidR="003943C7" w:rsidRPr="006C72EB">
        <w:rPr>
          <w:rFonts w:asciiTheme="minorHAnsi" w:hAnsiTheme="minorHAnsi" w:cstheme="minorHAnsi"/>
        </w:rPr>
        <w:t>z</w:t>
      </w:r>
      <w:r w:rsidR="00980DE2" w:rsidRPr="006C72EB">
        <w:rPr>
          <w:rFonts w:asciiTheme="minorHAnsi" w:hAnsiTheme="minorHAnsi" w:cstheme="minorHAnsi"/>
        </w:rPr>
        <w:t xml:space="preserve">étett definíciók, </w:t>
      </w:r>
      <w:r w:rsidR="00167B5E" w:rsidRPr="006C72EB">
        <w:rPr>
          <w:rFonts w:asciiTheme="minorHAnsi" w:hAnsiTheme="minorHAnsi" w:cstheme="minorHAnsi"/>
        </w:rPr>
        <w:t xml:space="preserve">valamint az ugyanebben a dokumentumban található </w:t>
      </w:r>
      <w:r w:rsidR="00980DE2" w:rsidRPr="006C72EB">
        <w:rPr>
          <w:rFonts w:asciiTheme="minorHAnsi" w:hAnsiTheme="minorHAnsi" w:cstheme="minorHAnsi"/>
        </w:rPr>
        <w:t xml:space="preserve">vállalati/lakossági </w:t>
      </w:r>
      <w:proofErr w:type="spellStart"/>
      <w:r w:rsidR="00980DE2" w:rsidRPr="006C72EB">
        <w:rPr>
          <w:rFonts w:asciiTheme="minorHAnsi" w:hAnsiTheme="minorHAnsi" w:cstheme="minorHAnsi"/>
        </w:rPr>
        <w:t>flag</w:t>
      </w:r>
      <w:r w:rsidR="000B4D9F" w:rsidRPr="006C72EB">
        <w:rPr>
          <w:rFonts w:asciiTheme="minorHAnsi" w:hAnsiTheme="minorHAnsi" w:cstheme="minorHAnsi"/>
        </w:rPr>
        <w:t>ek</w:t>
      </w:r>
      <w:proofErr w:type="spellEnd"/>
      <w:r w:rsidR="00E456F6">
        <w:rPr>
          <w:rFonts w:asciiTheme="minorHAnsi" w:hAnsiTheme="minorHAnsi" w:cstheme="minorHAnsi"/>
        </w:rPr>
        <w:t>.</w:t>
      </w:r>
      <w:r w:rsidR="00980DE2" w:rsidRPr="006C72EB">
        <w:rPr>
          <w:rFonts w:asciiTheme="minorHAnsi" w:hAnsiTheme="minorHAnsi" w:cstheme="minorHAnsi"/>
        </w:rPr>
        <w:t xml:space="preserve"> </w:t>
      </w:r>
      <w:r w:rsidR="00E456F6">
        <w:rPr>
          <w:rFonts w:asciiTheme="minorHAnsi" w:hAnsiTheme="minorHAnsi" w:cstheme="minorHAnsi"/>
        </w:rPr>
        <w:t xml:space="preserve"> </w:t>
      </w:r>
      <w:r w:rsidR="00E456F6" w:rsidRPr="000C2023">
        <w:rPr>
          <w:rFonts w:cs="Arial"/>
        </w:rPr>
        <w:t>Az adatmodell „</w:t>
      </w:r>
      <w:proofErr w:type="spellStart"/>
      <w:r w:rsidR="00E456F6" w:rsidRPr="000C2023">
        <w:rPr>
          <w:rFonts w:cs="Arial"/>
        </w:rPr>
        <w:t>LV_flag</w:t>
      </w:r>
      <w:proofErr w:type="spellEnd"/>
      <w:r w:rsidR="00E456F6" w:rsidRPr="000C2023">
        <w:rPr>
          <w:rFonts w:cs="Arial"/>
        </w:rPr>
        <w:t xml:space="preserve">” oszlopában jelzettek szerint jelentendők az egyes attribútumok háztartási és vállalati szektor esetén: L </w:t>
      </w:r>
      <w:proofErr w:type="spellStart"/>
      <w:r w:rsidR="00E456F6" w:rsidRPr="000C2023">
        <w:rPr>
          <w:rFonts w:cs="Arial"/>
        </w:rPr>
        <w:t>flag</w:t>
      </w:r>
      <w:proofErr w:type="spellEnd"/>
      <w:r w:rsidR="00E456F6" w:rsidRPr="000C2023">
        <w:rPr>
          <w:rFonts w:cs="Arial"/>
        </w:rPr>
        <w:t xml:space="preserve"> esetén </w:t>
      </w:r>
      <w:r w:rsidR="00E456F6">
        <w:rPr>
          <w:rFonts w:cs="Arial"/>
        </w:rPr>
        <w:t xml:space="preserve">lakosság, </w:t>
      </w:r>
      <w:proofErr w:type="spellStart"/>
      <w:r w:rsidR="00E456F6">
        <w:rPr>
          <w:rFonts w:cs="Arial"/>
        </w:rPr>
        <w:t>L_ÖV</w:t>
      </w:r>
      <w:proofErr w:type="spellEnd"/>
      <w:r w:rsidR="00E456F6">
        <w:rPr>
          <w:rFonts w:cs="Arial"/>
        </w:rPr>
        <w:t xml:space="preserve"> </w:t>
      </w:r>
      <w:proofErr w:type="spellStart"/>
      <w:r w:rsidR="00E456F6">
        <w:rPr>
          <w:rFonts w:cs="Arial"/>
        </w:rPr>
        <w:t>flag</w:t>
      </w:r>
      <w:proofErr w:type="spellEnd"/>
      <w:r w:rsidR="00E456F6">
        <w:rPr>
          <w:rFonts w:cs="Arial"/>
        </w:rPr>
        <w:t xml:space="preserve"> esetén</w:t>
      </w:r>
      <w:r w:rsidR="00E456F6" w:rsidRPr="000C2023">
        <w:rPr>
          <w:rFonts w:cs="Arial"/>
        </w:rPr>
        <w:t xml:space="preserve"> lakosság és önálló vállalkozók, V </w:t>
      </w:r>
      <w:proofErr w:type="spellStart"/>
      <w:r w:rsidR="00E456F6" w:rsidRPr="000C2023">
        <w:rPr>
          <w:rFonts w:cs="Arial"/>
        </w:rPr>
        <w:t>flag</w:t>
      </w:r>
      <w:proofErr w:type="spellEnd"/>
      <w:r w:rsidR="00E456F6" w:rsidRPr="000C2023">
        <w:rPr>
          <w:rFonts w:cs="Arial"/>
        </w:rPr>
        <w:t xml:space="preserve"> esetén vállalat, </w:t>
      </w:r>
      <w:proofErr w:type="spellStart"/>
      <w:r w:rsidR="00E456F6" w:rsidRPr="000C2023">
        <w:rPr>
          <w:rFonts w:cs="Arial"/>
        </w:rPr>
        <w:t>V_ÖV</w:t>
      </w:r>
      <w:proofErr w:type="spellEnd"/>
      <w:r w:rsidR="00E456F6" w:rsidRPr="000C2023">
        <w:rPr>
          <w:rFonts w:cs="Arial"/>
        </w:rPr>
        <w:t xml:space="preserve"> </w:t>
      </w:r>
      <w:proofErr w:type="spellStart"/>
      <w:r w:rsidR="00E456F6" w:rsidRPr="000C2023">
        <w:rPr>
          <w:rFonts w:cs="Arial"/>
        </w:rPr>
        <w:t>flag</w:t>
      </w:r>
      <w:proofErr w:type="spellEnd"/>
      <w:r w:rsidR="00E456F6" w:rsidRPr="000C2023">
        <w:rPr>
          <w:rFonts w:cs="Arial"/>
        </w:rPr>
        <w:t xml:space="preserve"> esetén vállalatok és önálló vállalkozók, </w:t>
      </w:r>
      <w:proofErr w:type="spellStart"/>
      <w:r w:rsidR="00E456F6" w:rsidRPr="000C2023">
        <w:rPr>
          <w:rFonts w:cs="Arial"/>
        </w:rPr>
        <w:t>L</w:t>
      </w:r>
      <w:r w:rsidR="00E456F6">
        <w:rPr>
          <w:rFonts w:cs="Arial"/>
        </w:rPr>
        <w:t>_ÖV_</w:t>
      </w:r>
      <w:r w:rsidR="00E456F6" w:rsidRPr="000C2023">
        <w:rPr>
          <w:rFonts w:cs="Arial"/>
        </w:rPr>
        <w:t>V</w:t>
      </w:r>
      <w:proofErr w:type="spellEnd"/>
      <w:r w:rsidR="00E456F6" w:rsidRPr="000C2023">
        <w:rPr>
          <w:rFonts w:cs="Arial"/>
        </w:rPr>
        <w:t xml:space="preserve"> </w:t>
      </w:r>
      <w:proofErr w:type="spellStart"/>
      <w:r w:rsidR="00E456F6" w:rsidRPr="000C2023">
        <w:rPr>
          <w:rFonts w:cs="Arial"/>
        </w:rPr>
        <w:t>flag</w:t>
      </w:r>
      <w:proofErr w:type="spellEnd"/>
      <w:r w:rsidR="00E456F6" w:rsidRPr="000C2023">
        <w:rPr>
          <w:rFonts w:cs="Arial"/>
        </w:rPr>
        <w:t xml:space="preserve"> esetén minden szektor esetén töltendő az adott mező.</w:t>
      </w:r>
      <w:r w:rsidR="00E456F6">
        <w:rPr>
          <w:rFonts w:cs="Arial"/>
        </w:rPr>
        <w:t xml:space="preserve"> Ez </w:t>
      </w:r>
      <w:proofErr w:type="spellStart"/>
      <w:r w:rsidR="00E456F6">
        <w:rPr>
          <w:rFonts w:cs="Arial"/>
        </w:rPr>
        <w:t>váltzást</w:t>
      </w:r>
      <w:proofErr w:type="spellEnd"/>
      <w:r w:rsidR="00E456F6">
        <w:rPr>
          <w:rFonts w:cs="Arial"/>
        </w:rPr>
        <w:t xml:space="preserve"> jelent a korábbi gyakorlathoz képest, ahol az ’L’ </w:t>
      </w:r>
      <w:proofErr w:type="spellStart"/>
      <w:r w:rsidR="00E456F6">
        <w:rPr>
          <w:rFonts w:cs="Arial"/>
        </w:rPr>
        <w:t>flag</w:t>
      </w:r>
      <w:proofErr w:type="spellEnd"/>
      <w:r w:rsidR="00E456F6">
        <w:rPr>
          <w:rFonts w:cs="Arial"/>
        </w:rPr>
        <w:t xml:space="preserve"> a háztartást jelentette.</w:t>
      </w:r>
    </w:p>
    <w:p w14:paraId="40A7ED31" w14:textId="18613392" w:rsidR="00167B5E" w:rsidRPr="006C72EB" w:rsidRDefault="00167B5E" w:rsidP="005847F9">
      <w:pPr>
        <w:rPr>
          <w:rFonts w:asciiTheme="minorHAnsi" w:hAnsiTheme="minorHAnsi" w:cstheme="minorHAnsi"/>
        </w:rPr>
      </w:pPr>
      <w:r w:rsidRPr="006C72EB">
        <w:rPr>
          <w:rFonts w:asciiTheme="minorHAnsi" w:hAnsiTheme="minorHAnsi" w:cstheme="minorHAnsi"/>
        </w:rPr>
        <w:t>A módszertani segédle</w:t>
      </w:r>
      <w:r w:rsidR="00F10F5E" w:rsidRPr="006C72EB">
        <w:rPr>
          <w:rFonts w:asciiTheme="minorHAnsi" w:hAnsiTheme="minorHAnsi" w:cstheme="minorHAnsi"/>
        </w:rPr>
        <w:t>t</w:t>
      </w:r>
      <w:r w:rsidRPr="006C72EB">
        <w:rPr>
          <w:rFonts w:asciiTheme="minorHAnsi" w:hAnsiTheme="minorHAnsi" w:cstheme="minorHAnsi"/>
        </w:rPr>
        <w:t xml:space="preserve"> kiegészíti a közreadott kódlistákat, valamint a Rendeletben található definíciókat és az általános, valamint részletes kitöltési előírásokat. </w:t>
      </w:r>
    </w:p>
    <w:p w14:paraId="2A167A85" w14:textId="23E8AC65" w:rsidR="0061010F" w:rsidRPr="006C72EB" w:rsidRDefault="00CD2F9E" w:rsidP="00E509D4">
      <w:pPr>
        <w:spacing w:after="0"/>
        <w:rPr>
          <w:rFonts w:asciiTheme="minorHAnsi" w:hAnsiTheme="minorHAnsi" w:cstheme="minorHAnsi"/>
        </w:rPr>
      </w:pPr>
      <w:r w:rsidRPr="006C72EB">
        <w:rPr>
          <w:rFonts w:asciiTheme="minorHAnsi" w:hAnsiTheme="minorHAnsi" w:cstheme="minorHAnsi"/>
        </w:rPr>
        <w:t xml:space="preserve">A 46/2020. (XI. 20.) MNB rendelet 2. melléklet II. részének „12. Az adatszolgáltatás során nemlegesen töltendő, illetve nem töltendő (tilos) mezők listája” bekezdésében szereplő mezők listáját a technikai segédletben szereplő adatmodell „N” oszlopa „IGEN” értékre szűrve tartalmazza. Ezen mezők esetében a mezők töltése nem megengedett. </w:t>
      </w:r>
    </w:p>
    <w:p w14:paraId="302A63DA" w14:textId="77777777" w:rsidR="00C06692" w:rsidRPr="006C72EB" w:rsidRDefault="00C06692" w:rsidP="00C06692">
      <w:pPr>
        <w:spacing w:after="0" w:line="240" w:lineRule="auto"/>
        <w:rPr>
          <w:rFonts w:asciiTheme="minorHAnsi" w:hAnsiTheme="minorHAnsi" w:cstheme="minorHAnsi"/>
        </w:rPr>
      </w:pPr>
    </w:p>
    <w:p w14:paraId="4CDB34AC" w14:textId="779AC32B" w:rsidR="000B7A75" w:rsidRPr="006C72EB" w:rsidRDefault="000B7A75" w:rsidP="0061010F">
      <w:pPr>
        <w:rPr>
          <w:rFonts w:asciiTheme="minorHAnsi" w:hAnsiTheme="minorHAnsi" w:cstheme="minorHAnsi"/>
        </w:rPr>
      </w:pPr>
      <w:r w:rsidRPr="006C72EB">
        <w:rPr>
          <w:rFonts w:asciiTheme="minorHAnsi" w:hAnsiTheme="minorHAnsi" w:cstheme="minorHAnsi"/>
        </w:rPr>
        <w:t>A hónap végére vonatkozó állományi adatok számbavétele tekintetében a 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E4C20" w14:textId="3C1A3216" w:rsidR="00D83D04" w:rsidRDefault="00D83D04" w:rsidP="0061010F">
      <w:pPr>
        <w:rPr>
          <w:rFonts w:asciiTheme="minorHAnsi" w:hAnsiTheme="minorHAnsi" w:cstheme="minorHAnsi"/>
        </w:rPr>
      </w:pPr>
      <w:bookmarkStart w:id="10" w:name="_Hlk21091143"/>
      <w:r w:rsidRPr="006C72EB">
        <w:rPr>
          <w:rFonts w:asciiTheme="minorHAnsi" w:hAnsiTheme="minorHAnsi" w:cstheme="minorHAnsi"/>
        </w:rPr>
        <w:t xml:space="preserve">Az adatmodellben kötelező mezőként értelmezett mezők minden esetben töltendők, míg a </w:t>
      </w:r>
      <w:del w:id="11" w:author="MNB" w:date="2025-03-18T15:34:00Z">
        <w:r w:rsidRPr="006C72EB">
          <w:rPr>
            <w:rFonts w:asciiTheme="minorHAnsi" w:hAnsiTheme="minorHAnsi" w:cstheme="minorHAnsi"/>
          </w:rPr>
          <w:delText>nem</w:delText>
        </w:r>
      </w:del>
      <w:ins w:id="12" w:author="MNB" w:date="2025-03-18T15:34:00Z">
        <w:r w:rsidR="00D8112D">
          <w:rPr>
            <w:rFonts w:asciiTheme="minorHAnsi" w:hAnsiTheme="minorHAnsi" w:cstheme="minorHAnsi"/>
          </w:rPr>
          <w:t>feltételesen</w:t>
        </w:r>
      </w:ins>
      <w:r w:rsidR="00D8112D" w:rsidRPr="006C72EB">
        <w:rPr>
          <w:rFonts w:asciiTheme="minorHAnsi" w:hAnsiTheme="minorHAnsi" w:cstheme="minorHAnsi"/>
        </w:rPr>
        <w:t xml:space="preserve"> </w:t>
      </w:r>
      <w:r w:rsidRPr="006C72EB">
        <w:rPr>
          <w:rFonts w:asciiTheme="minorHAnsi" w:hAnsiTheme="minorHAnsi" w:cstheme="minorHAnsi"/>
        </w:rPr>
        <w:t>kötelező mezők</w:t>
      </w:r>
      <w:ins w:id="13" w:author="MNB" w:date="2025-03-18T15:34:00Z">
        <w:r w:rsidR="00D8112D">
          <w:rPr>
            <w:rStyle w:val="Lbjegyzet-hivatkozs"/>
            <w:rFonts w:asciiTheme="minorHAnsi" w:hAnsiTheme="minorHAnsi" w:cstheme="minorHAnsi"/>
          </w:rPr>
          <w:footnoteReference w:id="2"/>
        </w:r>
      </w:ins>
      <w:r w:rsidRPr="006C72EB">
        <w:rPr>
          <w:rFonts w:asciiTheme="minorHAnsi" w:hAnsiTheme="minorHAnsi" w:cstheme="minorHAnsi"/>
        </w:rPr>
        <w:t xml:space="preserve"> töltési kötelezettsége függhet valamely feltételek fennállásától. Így az egyes </w:t>
      </w:r>
      <w:del w:id="15" w:author="MNB" w:date="2025-03-18T15:34:00Z">
        <w:r w:rsidRPr="006C72EB">
          <w:rPr>
            <w:rFonts w:asciiTheme="minorHAnsi" w:hAnsiTheme="minorHAnsi" w:cstheme="minorHAnsi"/>
          </w:rPr>
          <w:delText>nem</w:delText>
        </w:r>
      </w:del>
      <w:ins w:id="16" w:author="MNB" w:date="2025-03-18T15:34:00Z">
        <w:r w:rsidR="00EF6644">
          <w:rPr>
            <w:rFonts w:asciiTheme="minorHAnsi" w:hAnsiTheme="minorHAnsi" w:cstheme="minorHAnsi"/>
          </w:rPr>
          <w:t>feltételesen</w:t>
        </w:r>
      </w:ins>
      <w:r w:rsidR="00EF6644" w:rsidRPr="006C72EB">
        <w:rPr>
          <w:rFonts w:asciiTheme="minorHAnsi" w:hAnsiTheme="minorHAnsi" w:cstheme="minorHAnsi"/>
        </w:rPr>
        <w:t xml:space="preserve"> </w:t>
      </w:r>
      <w:r w:rsidRPr="006C72EB">
        <w:rPr>
          <w:rFonts w:asciiTheme="minorHAnsi" w:hAnsiTheme="minorHAnsi" w:cstheme="minorHAnsi"/>
        </w:rPr>
        <w:t xml:space="preserve">kötelező mezők töltési kötelezettségének megállapításához </w:t>
      </w:r>
      <w:del w:id="17" w:author="MNB" w:date="2025-03-18T15:34:00Z">
        <w:r w:rsidRPr="006C72EB">
          <w:rPr>
            <w:rFonts w:asciiTheme="minorHAnsi" w:hAnsiTheme="minorHAnsi" w:cstheme="minorHAnsi"/>
          </w:rPr>
          <w:delText>az</w:delText>
        </w:r>
      </w:del>
      <w:ins w:id="18" w:author="MNB" w:date="2025-03-18T15:34:00Z">
        <w:r w:rsidR="004A7D26">
          <w:rPr>
            <w:rFonts w:asciiTheme="minorHAnsi" w:hAnsiTheme="minorHAnsi" w:cstheme="minorHAnsi"/>
          </w:rPr>
          <w:t xml:space="preserve">a rendeleti előírásokat és az ahhoz kapcsolódó </w:t>
        </w:r>
      </w:ins>
      <w:r w:rsidRPr="006C72EB">
        <w:rPr>
          <w:rFonts w:asciiTheme="minorHAnsi" w:hAnsiTheme="minorHAnsi" w:cstheme="minorHAnsi"/>
        </w:rPr>
        <w:t xml:space="preserve"> adatmodell definíciós előírásait, a jelen anyagban foglalt előírásokat és a beküldés során történő ellenőrzés céljából kialakított szabályrendszert </w:t>
      </w:r>
      <w:del w:id="19" w:author="MNB" w:date="2025-03-18T15:34:00Z">
        <w:r w:rsidRPr="006C72EB">
          <w:rPr>
            <w:rFonts w:asciiTheme="minorHAnsi" w:hAnsiTheme="minorHAnsi" w:cstheme="minorHAnsi"/>
          </w:rPr>
          <w:delText>egyarát</w:delText>
        </w:r>
      </w:del>
      <w:ins w:id="20" w:author="MNB" w:date="2025-03-18T15:34:00Z">
        <w:r w:rsidRPr="006C72EB">
          <w:rPr>
            <w:rFonts w:asciiTheme="minorHAnsi" w:hAnsiTheme="minorHAnsi" w:cstheme="minorHAnsi"/>
          </w:rPr>
          <w:t>egyará</w:t>
        </w:r>
        <w:r w:rsidR="004A7D26">
          <w:rPr>
            <w:rFonts w:asciiTheme="minorHAnsi" w:hAnsiTheme="minorHAnsi" w:cstheme="minorHAnsi"/>
          </w:rPr>
          <w:t>n</w:t>
        </w:r>
        <w:r w:rsidRPr="006C72EB">
          <w:rPr>
            <w:rFonts w:asciiTheme="minorHAnsi" w:hAnsiTheme="minorHAnsi" w:cstheme="minorHAnsi"/>
          </w:rPr>
          <w:t>t</w:t>
        </w:r>
      </w:ins>
      <w:r w:rsidRPr="006C72EB">
        <w:rPr>
          <w:rFonts w:asciiTheme="minorHAnsi" w:hAnsiTheme="minorHAnsi" w:cstheme="minorHAnsi"/>
        </w:rPr>
        <w:t xml:space="preserve"> figyelembe kell venni, azaz a </w:t>
      </w:r>
      <w:del w:id="21" w:author="MNB" w:date="2025-03-18T15:34:00Z">
        <w:r w:rsidRPr="006C72EB">
          <w:rPr>
            <w:rFonts w:asciiTheme="minorHAnsi" w:hAnsiTheme="minorHAnsi" w:cstheme="minorHAnsi"/>
          </w:rPr>
          <w:delText>nem</w:delText>
        </w:r>
      </w:del>
      <w:ins w:id="22" w:author="MNB" w:date="2025-03-18T15:34:00Z">
        <w:r w:rsidR="00EF6644">
          <w:rPr>
            <w:rFonts w:asciiTheme="minorHAnsi" w:hAnsiTheme="minorHAnsi" w:cstheme="minorHAnsi"/>
          </w:rPr>
          <w:t>feltételesen</w:t>
        </w:r>
      </w:ins>
      <w:r w:rsidR="00EF6644" w:rsidRPr="006C72EB">
        <w:rPr>
          <w:rFonts w:asciiTheme="minorHAnsi" w:hAnsiTheme="minorHAnsi" w:cstheme="minorHAnsi"/>
        </w:rPr>
        <w:t xml:space="preserve"> </w:t>
      </w:r>
      <w:r w:rsidRPr="006C72EB">
        <w:rPr>
          <w:rFonts w:asciiTheme="minorHAnsi" w:hAnsiTheme="minorHAnsi" w:cstheme="minorHAnsi"/>
        </w:rPr>
        <w:t xml:space="preserve">kötelező megjelölés </w:t>
      </w:r>
      <w:del w:id="23" w:author="MNB" w:date="2025-03-18T15:34:00Z">
        <w:r w:rsidRPr="006C72EB">
          <w:rPr>
            <w:rFonts w:asciiTheme="minorHAnsi" w:hAnsiTheme="minorHAnsi" w:cstheme="minorHAnsi"/>
          </w:rPr>
          <w:delText xml:space="preserve">az esetek többségében </w:delText>
        </w:r>
      </w:del>
      <w:r w:rsidRPr="006C72EB">
        <w:rPr>
          <w:rFonts w:asciiTheme="minorHAnsi" w:hAnsiTheme="minorHAnsi" w:cstheme="minorHAnsi"/>
        </w:rPr>
        <w:t>nem azt jelenti, hogy a mező kitöltése opcionális</w:t>
      </w:r>
      <w:del w:id="24" w:author="MNB" w:date="2025-03-18T15:34:00Z">
        <w:r w:rsidR="00BD5D3E" w:rsidRPr="006C72EB">
          <w:rPr>
            <w:rFonts w:asciiTheme="minorHAnsi" w:hAnsiTheme="minorHAnsi" w:cstheme="minorHAnsi"/>
          </w:rPr>
          <w:delText>, hanem azt, hogy feltételekhez kötött, azaz feltételesen kötelező</w:delText>
        </w:r>
      </w:del>
      <w:r w:rsidR="00BD5D3E" w:rsidRPr="006C72EB">
        <w:rPr>
          <w:rFonts w:asciiTheme="minorHAnsi" w:hAnsiTheme="minorHAnsi" w:cstheme="minorHAnsi"/>
        </w:rPr>
        <w:t>.</w:t>
      </w:r>
    </w:p>
    <w:p w14:paraId="30474142" w14:textId="11824431" w:rsidR="002C2729" w:rsidRPr="006C72EB" w:rsidRDefault="002C2729" w:rsidP="0061010F">
      <w:pPr>
        <w:rPr>
          <w:rFonts w:asciiTheme="minorHAnsi" w:hAnsiTheme="minorHAnsi" w:cstheme="minorHAnsi"/>
        </w:rPr>
      </w:pPr>
      <w:r>
        <w:rPr>
          <w:rFonts w:asciiTheme="minorHAnsi" w:hAnsiTheme="minorHAnsi" w:cstheme="minorHAnsi"/>
        </w:rPr>
        <w:t>A befogadás során</w:t>
      </w:r>
      <w:r w:rsidR="00AD642C">
        <w:rPr>
          <w:rFonts w:asciiTheme="minorHAnsi" w:hAnsiTheme="minorHAnsi" w:cstheme="minorHAnsi"/>
        </w:rPr>
        <w:t xml:space="preserve"> – többek között -</w:t>
      </w:r>
      <w:r>
        <w:rPr>
          <w:rFonts w:asciiTheme="minorHAnsi" w:hAnsiTheme="minorHAnsi" w:cstheme="minorHAnsi"/>
        </w:rPr>
        <w:t xml:space="preserve"> 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iperhivatkozs"/>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19968BB2" w14:textId="77777777" w:rsidR="00D33A25" w:rsidRPr="006C72EB" w:rsidRDefault="00D33A25" w:rsidP="00D33A25">
      <w:pPr>
        <w:spacing w:after="0"/>
      </w:pPr>
      <w:r w:rsidRPr="006C72EB">
        <w:t xml:space="preserve">Amennyiben az – akár rezidens, akár nem rezidens – ügyfél </w:t>
      </w:r>
      <w:proofErr w:type="spellStart"/>
      <w:r w:rsidRPr="006C72EB">
        <w:t>adósi</w:t>
      </w:r>
      <w:proofErr w:type="spellEnd"/>
      <w:r w:rsidRPr="006C72EB">
        <w:t xml:space="preserve">, adóstársi szerepkörben vesz részt az adott hitelügyletben, az adatszolgáltatásban </w:t>
      </w:r>
      <w:r w:rsidRPr="006C72EB">
        <w:rPr>
          <w:rFonts w:asciiTheme="minorHAnsi" w:hAnsiTheme="minorHAnsi" w:cs="Arial"/>
        </w:rPr>
        <w:t xml:space="preserve">az alapvető feladatokhoz kapcsolódó adatszolgáltatási MNB rendelet 2. melléklet I. A. 2. pontjában felsorolt </w:t>
      </w:r>
      <w:r w:rsidRPr="006C72EB">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6C72EB">
        <w:rPr>
          <w:rFonts w:asciiTheme="minorHAnsi" w:hAnsiTheme="minorHAnsi" w:cs="Arial"/>
        </w:rPr>
        <w:t>az alapvető feladatokhoz kapcsolódó adatszolgáltatási MNB rendelet 2. melléklet I. A. 4. pontjában</w:t>
      </w:r>
      <w:r w:rsidRPr="006C72EB">
        <w:t xml:space="preserve"> hivatkozott C6 alcsoportkód alá tartozó ügyfelekre vonatkozó adatok szerepeltetendők. </w:t>
      </w:r>
    </w:p>
    <w:p w14:paraId="7918B37D" w14:textId="28BBCD2B" w:rsidR="00D33A25" w:rsidRPr="006C72EB" w:rsidRDefault="00D33A25" w:rsidP="0061010F">
      <w:pPr>
        <w:rPr>
          <w:rFonts w:asciiTheme="minorHAnsi" w:hAnsiTheme="minorHAnsi" w:cstheme="minorHAnsi"/>
        </w:rPr>
      </w:pPr>
    </w:p>
    <w:p w14:paraId="47BAB21A" w14:textId="7B0D660A" w:rsidR="00D33A25" w:rsidRDefault="00D33A25" w:rsidP="0061010F">
      <w:pPr>
        <w:rPr>
          <w:rFonts w:asciiTheme="minorHAnsi" w:hAnsiTheme="minorHAnsi" w:cs="Arial"/>
        </w:rPr>
      </w:pPr>
      <w:r w:rsidRPr="006C72EB">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r w:rsidR="006300DB">
        <w:rPr>
          <w:rFonts w:asciiTheme="minorHAnsi" w:hAnsiTheme="minorHAnsi" w:cs="Arial"/>
        </w:rPr>
        <w:t>.</w:t>
      </w:r>
    </w:p>
    <w:p w14:paraId="4C107F4C" w14:textId="3ECFE60D" w:rsidR="006300DB" w:rsidRDefault="006300DB" w:rsidP="0061010F">
      <w:pPr>
        <w:rPr>
          <w:rFonts w:asciiTheme="minorHAnsi" w:hAnsiTheme="minorHAnsi" w:cstheme="minorHAnsi"/>
        </w:rPr>
      </w:pPr>
      <w:r w:rsidRPr="00AE27AF">
        <w:rPr>
          <w:rFonts w:asciiTheme="minorHAnsi" w:hAnsiTheme="minorHAnsi" w:cstheme="minorHAnsi"/>
        </w:rPr>
        <w:t>A</w:t>
      </w:r>
      <w:r>
        <w:rPr>
          <w:rFonts w:asciiTheme="minorHAnsi" w:hAnsiTheme="minorHAnsi" w:cstheme="minorHAnsi"/>
        </w:rPr>
        <w:t xml:space="preserve"> HITREG rendelet rendelkezik arról, hogy </w:t>
      </w:r>
      <w:r w:rsidRPr="00AE27AF">
        <w:rPr>
          <w:rFonts w:asciiTheme="minorHAnsi" w:hAnsiTheme="minorHAnsi" w:cstheme="minorHAnsi"/>
        </w:rPr>
        <w:t xml:space="preserve">az alapvető feladatokhoz kapcsolódó adatszolgáltatási MNB rendelet szerinti M01, M11 MNB azonosító kódú, valamint a hivatkozott adatszolgáltatásokban jelentett egyes adatok részletezésére szolgáló M02 és M03 MNB azonosító kódú adatszolgáltatásokban jelentett adatoknak a </w:t>
      </w:r>
      <w:r>
        <w:rPr>
          <w:rFonts w:asciiTheme="minorHAnsi" w:hAnsiTheme="minorHAnsi" w:cstheme="minorHAnsi"/>
        </w:rPr>
        <w:t>HITREG-ben</w:t>
      </w:r>
      <w:r w:rsidRPr="00AE27AF">
        <w:rPr>
          <w:rFonts w:asciiTheme="minorHAnsi" w:hAnsiTheme="minorHAnsi" w:cstheme="minorHAnsi"/>
        </w:rPr>
        <w:t xml:space="preserve"> jelentett adatokkal konzisztensnek kell lennie. Ennek érdekében, amennyiben az M11 MNB azonosító kódú</w:t>
      </w:r>
      <w:r>
        <w:rPr>
          <w:rFonts w:asciiTheme="minorHAnsi" w:hAnsiTheme="minorHAnsi" w:cstheme="minorHAnsi"/>
        </w:rPr>
        <w:t xml:space="preserve"> (auditált)</w:t>
      </w:r>
      <w:r w:rsidRPr="00AE27AF">
        <w:rPr>
          <w:rFonts w:asciiTheme="minorHAnsi" w:hAnsiTheme="minorHAnsi" w:cstheme="minorHAnsi"/>
        </w:rPr>
        <w:t xml:space="preserve"> adatszolgáltatás az azonos tárgyidőszakra (fordulónapra) vonatkozó M01 MNB azonosító kódú adatszolgáltatáshoz képest a jelen rendelet szerinti adatszolgáltatásban jelentendő hitelek és hiteljellegű követelések adatai tekintetében változást tartalmaz, és ennek nyomán módosítani szükséges a kapcsolódó M02, illetve M03 MNB azonosító kódú adatszolgáltatásokat, a </w:t>
      </w:r>
      <w:r>
        <w:rPr>
          <w:rFonts w:asciiTheme="minorHAnsi" w:hAnsiTheme="minorHAnsi" w:cstheme="minorHAnsi"/>
        </w:rPr>
        <w:t>HITREG</w:t>
      </w:r>
      <w:r w:rsidRPr="00AE27AF">
        <w:rPr>
          <w:rFonts w:asciiTheme="minorHAnsi" w:hAnsiTheme="minorHAnsi" w:cstheme="minorHAnsi"/>
        </w:rPr>
        <w:t xml:space="preserve"> adatszolgáltatást is módosítani szükséges az adott tárgyidőszaktól kezdődően, a változással érintett valamennyi tárgyidőszak tekintetében.</w:t>
      </w:r>
    </w:p>
    <w:p w14:paraId="26F47D70" w14:textId="5E7EAAA6" w:rsidR="0028370B" w:rsidRDefault="0028370B" w:rsidP="0061010F">
      <w:pPr>
        <w:rPr>
          <w:rFonts w:asciiTheme="minorHAnsi" w:hAnsiTheme="minorHAnsi" w:cstheme="minorHAnsi"/>
        </w:rPr>
      </w:pPr>
      <w:r>
        <w:rPr>
          <w:rFonts w:asciiTheme="minorHAnsi" w:hAnsiTheme="minorHAnsi" w:cstheme="minorHAnsi"/>
        </w:rPr>
        <w:t>2023. december vonatkozási időtől kezdődően bővül a HITREG adatgyűjtésben szereplő instrumentumok köre, a hiteleken és hitel jellegű követeléseken túl jelentendők a HITREG-ben a garanciák és az egyéb mérlegen kívüli elkötelezettségek</w:t>
      </w:r>
      <w:r w:rsidR="0058016F">
        <w:rPr>
          <w:rFonts w:asciiTheme="minorHAnsi" w:hAnsiTheme="minorHAnsi" w:cstheme="minorHAnsi"/>
        </w:rPr>
        <w:t xml:space="preserve"> (’GARANCIA’, ’</w:t>
      </w:r>
      <w:proofErr w:type="spellStart"/>
      <w:r w:rsidR="0058016F">
        <w:rPr>
          <w:rFonts w:asciiTheme="minorHAnsi" w:hAnsiTheme="minorHAnsi" w:cstheme="minorHAnsi"/>
        </w:rPr>
        <w:t>EGYEB_OFFB</w:t>
      </w:r>
      <w:proofErr w:type="spellEnd"/>
      <w:r w:rsidR="0058016F">
        <w:rPr>
          <w:rFonts w:asciiTheme="minorHAnsi" w:hAnsiTheme="minorHAnsi" w:cstheme="minorHAnsi"/>
        </w:rPr>
        <w:t>’), illetve a kényszerhitelek (’</w:t>
      </w:r>
      <w:proofErr w:type="spellStart"/>
      <w:r w:rsidR="0058016F">
        <w:rPr>
          <w:rFonts w:asciiTheme="minorHAnsi" w:hAnsiTheme="minorHAnsi" w:cstheme="minorHAnsi"/>
        </w:rPr>
        <w:t>FOLY_HIT</w:t>
      </w:r>
      <w:proofErr w:type="spellEnd"/>
      <w:r w:rsidR="0058016F">
        <w:rPr>
          <w:rFonts w:asciiTheme="minorHAnsi" w:hAnsiTheme="minorHAnsi" w:cstheme="minorHAnsi"/>
        </w:rPr>
        <w:t>’)</w:t>
      </w:r>
      <w:r>
        <w:rPr>
          <w:rFonts w:asciiTheme="minorHAnsi" w:hAnsiTheme="minorHAnsi" w:cstheme="minorHAnsi"/>
        </w:rPr>
        <w:t xml:space="preserve">. </w:t>
      </w:r>
      <w:r w:rsidR="00E458AB">
        <w:rPr>
          <w:rFonts w:asciiTheme="minorHAnsi" w:hAnsiTheme="minorHAnsi" w:cstheme="minorHAnsi"/>
        </w:rPr>
        <w:t>Az adatmodell „</w:t>
      </w:r>
      <w:proofErr w:type="spellStart"/>
      <w:r w:rsidR="00853BF7">
        <w:rPr>
          <w:rFonts w:asciiTheme="minorHAnsi" w:hAnsiTheme="minorHAnsi" w:cstheme="minorHAnsi"/>
        </w:rPr>
        <w:t>OFFB_REP</w:t>
      </w:r>
      <w:proofErr w:type="spellEnd"/>
      <w:r w:rsidR="00853BF7">
        <w:rPr>
          <w:rFonts w:asciiTheme="minorHAnsi" w:hAnsiTheme="minorHAnsi" w:cstheme="minorHAnsi"/>
        </w:rPr>
        <w:t xml:space="preserve">” - </w:t>
      </w:r>
      <w:r w:rsidR="00E458AB" w:rsidRPr="00E458AB">
        <w:rPr>
          <w:rFonts w:asciiTheme="minorHAnsi" w:hAnsiTheme="minorHAnsi" w:cstheme="minorHAnsi"/>
        </w:rPr>
        <w:t>Garancia / egyéb mérlegen kívüli instrumentumok (</w:t>
      </w:r>
      <w:proofErr w:type="spellStart"/>
      <w:r w:rsidR="00E458AB" w:rsidRPr="00E458AB">
        <w:rPr>
          <w:rFonts w:asciiTheme="minorHAnsi" w:hAnsiTheme="minorHAnsi" w:cstheme="minorHAnsi"/>
        </w:rPr>
        <w:t>OFFB</w:t>
      </w:r>
      <w:proofErr w:type="spellEnd"/>
      <w:r w:rsidR="00E458AB" w:rsidRPr="00E458AB">
        <w:rPr>
          <w:rFonts w:asciiTheme="minorHAnsi" w:hAnsiTheme="minorHAnsi" w:cstheme="minorHAnsi"/>
        </w:rPr>
        <w:t>) esetén jelentendő</w:t>
      </w:r>
      <w:r w:rsidR="00853BF7">
        <w:rPr>
          <w:rFonts w:asciiTheme="minorHAnsi" w:hAnsiTheme="minorHAnsi" w:cstheme="minorHAnsi"/>
        </w:rPr>
        <w:t xml:space="preserve"> </w:t>
      </w:r>
      <w:r w:rsidR="00E458AB">
        <w:rPr>
          <w:rFonts w:asciiTheme="minorHAnsi" w:hAnsiTheme="minorHAnsi" w:cstheme="minorHAnsi"/>
        </w:rPr>
        <w:t>és „</w:t>
      </w:r>
      <w:proofErr w:type="spellStart"/>
      <w:r w:rsidR="0058016F">
        <w:rPr>
          <w:rFonts w:asciiTheme="minorHAnsi" w:hAnsiTheme="minorHAnsi" w:cstheme="minorHAnsi"/>
        </w:rPr>
        <w:t>FOLYHIT</w:t>
      </w:r>
      <w:r w:rsidR="00853BF7">
        <w:rPr>
          <w:rFonts w:asciiTheme="minorHAnsi" w:hAnsiTheme="minorHAnsi" w:cstheme="minorHAnsi"/>
        </w:rPr>
        <w:t>_REP</w:t>
      </w:r>
      <w:proofErr w:type="spellEnd"/>
      <w:r w:rsidR="00853BF7">
        <w:rPr>
          <w:rFonts w:asciiTheme="minorHAnsi" w:hAnsiTheme="minorHAnsi" w:cstheme="minorHAnsi"/>
        </w:rPr>
        <w:t xml:space="preserve">” - </w:t>
      </w:r>
      <w:r w:rsidR="00E458AB" w:rsidRPr="00E458AB">
        <w:rPr>
          <w:rFonts w:asciiTheme="minorHAnsi" w:hAnsiTheme="minorHAnsi" w:cstheme="minorHAnsi"/>
        </w:rPr>
        <w:t>Kényszerhitelek esetén jelentendő</w:t>
      </w:r>
      <w:r w:rsidR="00E458AB">
        <w:rPr>
          <w:rFonts w:asciiTheme="minorHAnsi" w:hAnsiTheme="minorHAnsi" w:cstheme="minorHAnsi"/>
        </w:rPr>
        <w:t xml:space="preserve"> nevű oszlopai</w:t>
      </w:r>
      <w:r>
        <w:rPr>
          <w:rFonts w:asciiTheme="minorHAnsi" w:hAnsiTheme="minorHAnsi" w:cstheme="minorHAnsi"/>
        </w:rPr>
        <w:t xml:space="preserve"> </w:t>
      </w:r>
      <w:r w:rsidR="00E458AB">
        <w:rPr>
          <w:rFonts w:asciiTheme="minorHAnsi" w:hAnsiTheme="minorHAnsi" w:cstheme="minorHAnsi"/>
        </w:rPr>
        <w:t>jelölik</w:t>
      </w:r>
      <w:r>
        <w:rPr>
          <w:rFonts w:asciiTheme="minorHAnsi" w:hAnsiTheme="minorHAnsi" w:cstheme="minorHAnsi"/>
        </w:rPr>
        <w:t xml:space="preserve"> azokat a mezőket, amelyek jelentendők ezen </w:t>
      </w:r>
      <w:r w:rsidR="00FE7E3D">
        <w:rPr>
          <w:rFonts w:asciiTheme="minorHAnsi" w:hAnsiTheme="minorHAnsi" w:cstheme="minorHAnsi"/>
        </w:rPr>
        <w:t>instrumentumok esetén, a szöveges részben a speciális jelentési módok kerülnek kifejtésre, illetve a jelentési kötelezettség a szokott módon együtt értendő a befogadási szabá</w:t>
      </w:r>
      <w:r w:rsidR="00FE5767">
        <w:rPr>
          <w:rFonts w:asciiTheme="minorHAnsi" w:hAnsiTheme="minorHAnsi" w:cstheme="minorHAnsi"/>
        </w:rPr>
        <w:t>ly</w:t>
      </w:r>
      <w:r w:rsidR="00FE7E3D">
        <w:rPr>
          <w:rFonts w:asciiTheme="minorHAnsi" w:hAnsiTheme="minorHAnsi" w:cstheme="minorHAnsi"/>
        </w:rPr>
        <w:t>rendszerrel, mely szintén módosításra kerül az újonnan beépített instrumentumok nyomán 2023. december vonatkozási időtől kezdődően.</w:t>
      </w:r>
    </w:p>
    <w:p w14:paraId="01B6131D" w14:textId="31F09858" w:rsidR="00D93245" w:rsidRPr="006C72EB" w:rsidRDefault="00D93245" w:rsidP="00D93245">
      <w:pPr>
        <w:pStyle w:val="Cmsor2"/>
        <w:rPr>
          <w:rFonts w:asciiTheme="minorHAnsi" w:hAnsiTheme="minorHAnsi" w:cstheme="minorHAnsi"/>
          <w:sz w:val="20"/>
          <w:szCs w:val="20"/>
        </w:rPr>
      </w:pPr>
      <w:bookmarkStart w:id="25" w:name="_Toc64967380"/>
      <w:bookmarkStart w:id="26" w:name="_Toc149901995"/>
      <w:bookmarkStart w:id="27" w:name="_Toc188019065"/>
      <w:bookmarkStart w:id="28" w:name="_Hlk19024490"/>
      <w:bookmarkEnd w:id="10"/>
      <w:r w:rsidRPr="006C72EB">
        <w:rPr>
          <w:rFonts w:asciiTheme="minorHAnsi" w:hAnsiTheme="minorHAnsi" w:cstheme="minorHAnsi"/>
          <w:sz w:val="20"/>
          <w:szCs w:val="20"/>
        </w:rPr>
        <w:t>Az adatok számbavétele</w:t>
      </w:r>
      <w:bookmarkEnd w:id="25"/>
      <w:bookmarkEnd w:id="26"/>
      <w:bookmarkEnd w:id="27"/>
    </w:p>
    <w:p w14:paraId="76112448" w14:textId="7404C45A" w:rsidR="00D93245" w:rsidRPr="006C72EB" w:rsidRDefault="00D93245" w:rsidP="00D93245">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értékadatokat</w:t>
      </w:r>
      <w:proofErr w:type="spellEnd"/>
      <w:r w:rsidRPr="006C72EB">
        <w:rPr>
          <w:rFonts w:asciiTheme="minorHAnsi" w:hAnsiTheme="minorHAnsi" w:cstheme="minorHAnsi"/>
        </w:rPr>
        <w:t xml:space="preserve"> – jelen módszertani segédlet eltérő rendelkezésének hiányában – </w:t>
      </w:r>
      <w:r w:rsidRPr="006C72EB">
        <w:rPr>
          <w:rFonts w:asciiTheme="minorHAnsi" w:hAnsiTheme="minorHAnsi" w:cstheme="minorHAnsi"/>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6C72EB">
        <w:rPr>
          <w:rFonts w:asciiTheme="minorHAnsi" w:hAnsiTheme="minorHAnsi" w:cstheme="minorHAnsi"/>
          <w:color w:val="000000" w:themeColor="text1"/>
        </w:rPr>
        <w:t>forintosítva</w:t>
      </w:r>
      <w:proofErr w:type="spellEnd"/>
      <w:r w:rsidRPr="006C72EB">
        <w:rPr>
          <w:rFonts w:asciiTheme="minorHAnsi" w:hAnsiTheme="minorHAnsi" w:cstheme="minorHAnsi"/>
          <w:color w:val="000000" w:themeColor="text1"/>
        </w:rPr>
        <w:t xml:space="preserve"> kell s</w:t>
      </w:r>
      <w:r w:rsidRPr="006C72EB">
        <w:rPr>
          <w:rFonts w:asciiTheme="minorHAnsi" w:hAnsiTheme="minorHAnsi" w:cstheme="minorHAnsi"/>
        </w:rPr>
        <w:t>zerepeltetni.</w:t>
      </w:r>
    </w:p>
    <w:p w14:paraId="60A8A5F8" w14:textId="6FF7EFBD" w:rsidR="00167B5E" w:rsidRPr="006C72EB" w:rsidRDefault="004F577C" w:rsidP="008E587A">
      <w:pPr>
        <w:pStyle w:val="Cmsor2"/>
        <w:rPr>
          <w:rFonts w:asciiTheme="minorHAnsi" w:hAnsiTheme="minorHAnsi" w:cstheme="minorHAnsi"/>
          <w:sz w:val="20"/>
          <w:szCs w:val="20"/>
        </w:rPr>
      </w:pPr>
      <w:bookmarkStart w:id="29" w:name="_Toc530744477"/>
      <w:bookmarkStart w:id="30" w:name="_Toc530744552"/>
      <w:bookmarkStart w:id="31" w:name="_Toc535315381"/>
      <w:bookmarkStart w:id="32" w:name="_Toc536621808"/>
      <w:bookmarkStart w:id="33" w:name="_Toc536622842"/>
      <w:bookmarkStart w:id="34" w:name="_Toc361998"/>
      <w:bookmarkStart w:id="35" w:name="_Toc425056"/>
      <w:bookmarkStart w:id="36" w:name="_Toc425101"/>
      <w:bookmarkStart w:id="37" w:name="_Toc2945713"/>
      <w:bookmarkStart w:id="38" w:name="_Toc3288749"/>
      <w:bookmarkStart w:id="39" w:name="_Toc8380448"/>
      <w:bookmarkStart w:id="40" w:name="_Toc14448752"/>
      <w:bookmarkStart w:id="41" w:name="_Toc14683527"/>
      <w:bookmarkStart w:id="42" w:name="_Toc15483063"/>
      <w:bookmarkStart w:id="43" w:name="_Toc15483194"/>
      <w:bookmarkStart w:id="44" w:name="_Toc64967381"/>
      <w:bookmarkStart w:id="45" w:name="_Toc149901996"/>
      <w:bookmarkStart w:id="46" w:name="_Toc188019066"/>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6C72EB">
        <w:rPr>
          <w:rFonts w:asciiTheme="minorHAnsi" w:hAnsiTheme="minorHAnsi" w:cstheme="minorHAnsi"/>
          <w:sz w:val="20"/>
          <w:szCs w:val="20"/>
        </w:rPr>
        <w:t xml:space="preserve">A </w:t>
      </w:r>
      <w:proofErr w:type="spellStart"/>
      <w:r w:rsidRPr="006C72EB">
        <w:rPr>
          <w:rFonts w:asciiTheme="minorHAnsi" w:hAnsiTheme="minorHAnsi" w:cstheme="minorHAnsi"/>
          <w:sz w:val="20"/>
          <w:szCs w:val="20"/>
        </w:rPr>
        <w:t>MEGF</w:t>
      </w:r>
      <w:proofErr w:type="spellEnd"/>
      <w:r w:rsidRPr="006C72EB">
        <w:rPr>
          <w:rFonts w:asciiTheme="minorHAnsi" w:hAnsiTheme="minorHAnsi" w:cstheme="minorHAnsi"/>
          <w:sz w:val="20"/>
          <w:szCs w:val="20"/>
        </w:rPr>
        <w:t xml:space="preserve"> kódú tábla kitöltésével kapcsolatos előírások</w:t>
      </w:r>
      <w:bookmarkEnd w:id="44"/>
      <w:bookmarkEnd w:id="45"/>
      <w:bookmarkEnd w:id="46"/>
    </w:p>
    <w:p w14:paraId="6B3C5C04" w14:textId="1E9DFEC9" w:rsidR="00486446" w:rsidRPr="006C72EB" w:rsidRDefault="00486446" w:rsidP="00DD1817">
      <w:pPr>
        <w:rPr>
          <w:rFonts w:asciiTheme="minorHAnsi" w:hAnsiTheme="minorHAnsi" w:cstheme="minorHAnsi"/>
        </w:rPr>
      </w:pPr>
      <w:r w:rsidRPr="006C72EB">
        <w:rPr>
          <w:rFonts w:asciiTheme="minorHAnsi" w:hAnsiTheme="minorHAnsi" w:cstheme="minorHAnsi"/>
        </w:rPr>
        <w:t>A jelentésben az adatszolgáltató ügyletein kívül szerepeltetni kell az adatszolgáltató külföldi fióktelepének hitelügyleteit is</w:t>
      </w:r>
      <w:r w:rsidR="00AF3C93" w:rsidRPr="006C72EB">
        <w:rPr>
          <w:rFonts w:asciiTheme="minorHAnsi" w:hAnsiTheme="minorHAnsi" w:cstheme="minorHAnsi"/>
        </w:rPr>
        <w:t xml:space="preserve"> az adatszolgáltató jelentésében</w:t>
      </w:r>
      <w:r w:rsidR="00A97187" w:rsidRPr="006C72EB">
        <w:rPr>
          <w:rFonts w:asciiTheme="minorHAnsi" w:hAnsiTheme="minorHAnsi" w:cstheme="minorHAnsi"/>
        </w:rPr>
        <w:t>,</w:t>
      </w:r>
      <w:r w:rsidR="00AF3C93" w:rsidRPr="006C72EB">
        <w:rPr>
          <w:rFonts w:asciiTheme="minorHAnsi" w:hAnsiTheme="minorHAnsi" w:cstheme="minorHAnsi"/>
        </w:rPr>
        <w:t xml:space="preserve"> de külön megfigyelt szervezet azonosítóval</w:t>
      </w:r>
      <w:r w:rsidRPr="006C72EB">
        <w:rPr>
          <w:rFonts w:asciiTheme="minorHAnsi" w:hAnsiTheme="minorHAnsi" w:cstheme="minorHAnsi"/>
        </w:rPr>
        <w:t xml:space="preserve">. A </w:t>
      </w:r>
      <w:proofErr w:type="spellStart"/>
      <w:r w:rsidRPr="006C72EB">
        <w:rPr>
          <w:rFonts w:asciiTheme="minorHAnsi" w:hAnsiTheme="minorHAnsi" w:cstheme="minorHAnsi"/>
        </w:rPr>
        <w:t>MEGF</w:t>
      </w:r>
      <w:proofErr w:type="spellEnd"/>
      <w:r w:rsidRPr="006C72EB">
        <w:rPr>
          <w:rFonts w:asciiTheme="minorHAnsi" w:hAnsiTheme="minorHAnsi" w:cstheme="minorHAnsi"/>
        </w:rPr>
        <w:t xml:space="preserve"> táblában azt kell jelenteni, hogy az adatszolgáltatásban az adatszolgáltató kire vonatkozóan teljesíti a jelentést. Amennyiben az adatszolgáltató nem rendelkezik külföldi fiókteleppel, a </w:t>
      </w:r>
      <w:proofErr w:type="spellStart"/>
      <w:r w:rsidRPr="006C72EB">
        <w:rPr>
          <w:rFonts w:asciiTheme="minorHAnsi" w:hAnsiTheme="minorHAnsi" w:cstheme="minorHAnsi"/>
        </w:rPr>
        <w:t>MEGF</w:t>
      </w:r>
      <w:proofErr w:type="spellEnd"/>
      <w:r w:rsidRPr="006C72EB">
        <w:rPr>
          <w:rFonts w:asciiTheme="minorHAnsi" w:hAnsiTheme="minorHAnsi" w:cstheme="minorHAnsi"/>
        </w:rPr>
        <w:t xml:space="preserve"> táblában az Adatszolgáltató törzsszáma és a Megfigyelt szervezet azonosító mezőkben is ugyanaz az érték, vagyis az adatszolgáltató törzsszáma jelentendő</w:t>
      </w:r>
      <w:r w:rsidR="00AF3C93" w:rsidRPr="006C72EB">
        <w:rPr>
          <w:rFonts w:asciiTheme="minorHAnsi" w:hAnsiTheme="minorHAnsi" w:cstheme="minorHAnsi"/>
        </w:rPr>
        <w:t xml:space="preserve"> (vagyis ebben az esetben egy rekord jelentendő a </w:t>
      </w:r>
      <w:proofErr w:type="spellStart"/>
      <w:r w:rsidR="00AF3C93" w:rsidRPr="006C72EB">
        <w:rPr>
          <w:rFonts w:asciiTheme="minorHAnsi" w:hAnsiTheme="minorHAnsi" w:cstheme="minorHAnsi"/>
        </w:rPr>
        <w:t>MEGF</w:t>
      </w:r>
      <w:proofErr w:type="spellEnd"/>
      <w:r w:rsidR="00AF3C93" w:rsidRPr="006C72EB">
        <w:rPr>
          <w:rFonts w:asciiTheme="minorHAnsi" w:hAnsiTheme="minorHAnsi" w:cstheme="minorHAnsi"/>
        </w:rPr>
        <w:t xml:space="preserve"> táblában</w:t>
      </w:r>
      <w:r w:rsidR="00A97187" w:rsidRPr="006C72EB">
        <w:rPr>
          <w:rFonts w:asciiTheme="minorHAnsi" w:hAnsiTheme="minorHAnsi" w:cstheme="minorHAnsi"/>
        </w:rPr>
        <w:t>)</w:t>
      </w:r>
      <w:r w:rsidR="00AF3C93" w:rsidRPr="006C72EB">
        <w:rPr>
          <w:rFonts w:asciiTheme="minorHAnsi" w:hAnsiTheme="minorHAnsi" w:cstheme="minorHAnsi"/>
        </w:rPr>
        <w:t>.</w:t>
      </w:r>
      <w:r w:rsidRPr="006C72EB">
        <w:rPr>
          <w:rFonts w:asciiTheme="minorHAnsi" w:hAnsiTheme="minorHAnsi" w:cstheme="minorHAnsi"/>
        </w:rPr>
        <w:t xml:space="preserve"> </w:t>
      </w:r>
    </w:p>
    <w:p w14:paraId="0C887350" w14:textId="0ABF06DD" w:rsidR="00F4182C" w:rsidRPr="006C72EB" w:rsidRDefault="00486446" w:rsidP="00DD1817">
      <w:pPr>
        <w:rPr>
          <w:rFonts w:asciiTheme="minorHAnsi" w:hAnsiTheme="minorHAnsi" w:cstheme="minorHAnsi"/>
        </w:rPr>
      </w:pPr>
      <w:r w:rsidRPr="006C72EB">
        <w:rPr>
          <w:rFonts w:asciiTheme="minorHAnsi" w:hAnsiTheme="minorHAnsi" w:cstheme="minorHAnsi"/>
        </w:rPr>
        <w:t>Amennyiben az adatszolgáltató külföldi fiókteleppel rendelkezik, megfigyelt szervezetként önmagát és a külföldi fióktelepet is</w:t>
      </w:r>
      <w:r w:rsidR="00DC13FF" w:rsidRPr="006C72EB">
        <w:rPr>
          <w:rFonts w:asciiTheme="minorHAnsi" w:hAnsiTheme="minorHAnsi" w:cstheme="minorHAnsi"/>
        </w:rPr>
        <w:t xml:space="preserve"> főszabály szerint</w:t>
      </w:r>
      <w:r w:rsidRPr="006C72EB">
        <w:rPr>
          <w:rFonts w:asciiTheme="minorHAnsi" w:hAnsiTheme="minorHAnsi" w:cstheme="minorHAnsi"/>
        </w:rPr>
        <w:t xml:space="preserve"> jelenteni kell. </w:t>
      </w:r>
      <w:r w:rsidR="00AF3C93" w:rsidRPr="006C72EB">
        <w:rPr>
          <w:rFonts w:asciiTheme="minorHAnsi" w:hAnsiTheme="minorHAnsi" w:cstheme="minorHAnsi"/>
        </w:rPr>
        <w:t>Abban az esetben, ha az adatszolgáltató egy külföldi fiókkal rendelkezik, akkor két rekordot kell jelenteni, az egyiknél a megfigyelt szervezet maga az adatszolgál</w:t>
      </w:r>
      <w:r w:rsidR="00A97187" w:rsidRPr="006C72EB">
        <w:rPr>
          <w:rFonts w:asciiTheme="minorHAnsi" w:hAnsiTheme="minorHAnsi" w:cstheme="minorHAnsi"/>
        </w:rPr>
        <w:t>t</w:t>
      </w:r>
      <w:r w:rsidR="00AF3C93" w:rsidRPr="006C72EB">
        <w:rPr>
          <w:rFonts w:asciiTheme="minorHAnsi" w:hAnsiTheme="minorHAnsi" w:cstheme="minorHAnsi"/>
        </w:rPr>
        <w:t>ató, a másik rekordban pedig a külföldi fióktelep.</w:t>
      </w:r>
      <w:r w:rsidR="00F4182C" w:rsidRPr="006C72EB">
        <w:rPr>
          <w:rFonts w:asciiTheme="minorHAnsi" w:hAnsiTheme="minorHAnsi" w:cstheme="minorHAnsi"/>
        </w:rPr>
        <w:t xml:space="preserve"> </w:t>
      </w:r>
    </w:p>
    <w:p w14:paraId="58A440A5" w14:textId="03B9DE0E" w:rsidR="00486446" w:rsidRPr="006C72EB" w:rsidRDefault="00AF3C93" w:rsidP="00DD1817">
      <w:pPr>
        <w:rPr>
          <w:rFonts w:asciiTheme="minorHAnsi" w:hAnsiTheme="minorHAnsi" w:cstheme="minorHAnsi"/>
        </w:rPr>
      </w:pPr>
      <w:r w:rsidRPr="006C72EB">
        <w:rPr>
          <w:rFonts w:asciiTheme="minorHAnsi" w:hAnsiTheme="minorHAnsi" w:cstheme="minorHAnsi"/>
        </w:rPr>
        <w:t xml:space="preserve">A megfigyelt szervezet azonosító az összes többi táblában kulcsazonosító, minden további táblában szerepeltetni kell. </w:t>
      </w:r>
      <w:r w:rsidR="00486446" w:rsidRPr="006C72EB">
        <w:rPr>
          <w:rFonts w:asciiTheme="minorHAnsi" w:hAnsiTheme="minorHAnsi" w:cstheme="minorHAnsi"/>
        </w:rPr>
        <w:t xml:space="preserve">A külföldi fióktelep MNB által elvárt azonosítóját az MNB az adatszolgáltatás előtt megosztja az érintett adatszolgáltatóval, a továbbiakban a külföldi fióktelepet ezzel az azonosítóval kell jelenteni. </w:t>
      </w:r>
    </w:p>
    <w:p w14:paraId="1BA822BB" w14:textId="595BBE2E" w:rsidR="00DD1817" w:rsidRPr="006C72EB" w:rsidRDefault="004F577C" w:rsidP="00DD1817">
      <w:pPr>
        <w:rPr>
          <w:rFonts w:asciiTheme="minorHAnsi" w:hAnsiTheme="minorHAnsi" w:cstheme="minorHAnsi"/>
        </w:rPr>
      </w:pPr>
      <w:r w:rsidRPr="006C72EB">
        <w:rPr>
          <w:rFonts w:asciiTheme="minorHAnsi" w:hAnsiTheme="minorHAnsi" w:cstheme="minorHAnsi"/>
        </w:rPr>
        <w:t>A további táblákban a megfigyelt szervezet azonosítója kulcsmezőként fog szerepelni.</w:t>
      </w:r>
    </w:p>
    <w:p w14:paraId="2F9BD124" w14:textId="77777777" w:rsidR="000A708D" w:rsidRPr="006C72EB" w:rsidRDefault="000A708D" w:rsidP="00DD1817">
      <w:pPr>
        <w:rPr>
          <w:rFonts w:asciiTheme="minorHAnsi" w:hAnsiTheme="minorHAnsi" w:cstheme="minorHAnsi"/>
        </w:rPr>
      </w:pPr>
    </w:p>
    <w:p w14:paraId="3C7DAB7C" w14:textId="6AAC4FAE" w:rsidR="00F3207B" w:rsidRDefault="00F6579E" w:rsidP="00F3207B">
      <w:pPr>
        <w:pStyle w:val="Cmsor2"/>
        <w:rPr>
          <w:rFonts w:asciiTheme="minorHAnsi" w:hAnsiTheme="minorHAnsi" w:cstheme="minorHAnsi"/>
          <w:sz w:val="20"/>
          <w:szCs w:val="20"/>
        </w:rPr>
      </w:pPr>
      <w:bookmarkStart w:id="47" w:name="_Toc64967382"/>
      <w:bookmarkStart w:id="48" w:name="_Toc149901997"/>
      <w:bookmarkStart w:id="49" w:name="_Toc188019067"/>
      <w:r w:rsidRPr="006C72EB">
        <w:rPr>
          <w:rFonts w:asciiTheme="minorHAnsi" w:hAnsiTheme="minorHAnsi" w:cstheme="minorHAnsi"/>
          <w:sz w:val="20"/>
          <w:szCs w:val="20"/>
        </w:rPr>
        <w:t>A speciális k</w:t>
      </w:r>
      <w:r w:rsidR="000F63AA" w:rsidRPr="006C72EB">
        <w:rPr>
          <w:rFonts w:asciiTheme="minorHAnsi" w:hAnsiTheme="minorHAnsi" w:cstheme="minorHAnsi"/>
          <w:sz w:val="20"/>
          <w:szCs w:val="20"/>
        </w:rPr>
        <w:t>eret</w:t>
      </w:r>
      <w:r w:rsidRPr="006C72EB">
        <w:rPr>
          <w:rFonts w:asciiTheme="minorHAnsi" w:hAnsiTheme="minorHAnsi" w:cstheme="minorHAnsi"/>
          <w:sz w:val="20"/>
          <w:szCs w:val="20"/>
        </w:rPr>
        <w:t>jellegű</w:t>
      </w:r>
      <w:r w:rsidR="000F63AA" w:rsidRPr="006C72EB">
        <w:rPr>
          <w:rFonts w:asciiTheme="minorHAnsi" w:hAnsiTheme="minorHAnsi" w:cstheme="minorHAnsi"/>
          <w:sz w:val="20"/>
          <w:szCs w:val="20"/>
        </w:rPr>
        <w:t xml:space="preserve"> és </w:t>
      </w:r>
      <w:r w:rsidRPr="006C72EB">
        <w:rPr>
          <w:rFonts w:asciiTheme="minorHAnsi" w:hAnsiTheme="minorHAnsi" w:cstheme="minorHAnsi"/>
          <w:sz w:val="20"/>
          <w:szCs w:val="20"/>
        </w:rPr>
        <w:t xml:space="preserve">a </w:t>
      </w:r>
      <w:r w:rsidR="000F63AA" w:rsidRPr="006C72EB">
        <w:rPr>
          <w:rFonts w:asciiTheme="minorHAnsi" w:hAnsiTheme="minorHAnsi" w:cstheme="minorHAnsi"/>
          <w:sz w:val="20"/>
          <w:szCs w:val="20"/>
        </w:rPr>
        <w:t xml:space="preserve">nem </w:t>
      </w:r>
      <w:r w:rsidRPr="006C72EB">
        <w:rPr>
          <w:rFonts w:asciiTheme="minorHAnsi" w:hAnsiTheme="minorHAnsi" w:cstheme="minorHAnsi"/>
          <w:sz w:val="20"/>
          <w:szCs w:val="20"/>
        </w:rPr>
        <w:t xml:space="preserve">speciális </w:t>
      </w:r>
      <w:r w:rsidR="000F63AA" w:rsidRPr="006C72EB">
        <w:rPr>
          <w:rFonts w:asciiTheme="minorHAnsi" w:hAnsiTheme="minorHAnsi" w:cstheme="minorHAnsi"/>
          <w:sz w:val="20"/>
          <w:szCs w:val="20"/>
        </w:rPr>
        <w:t>keret jellegű</w:t>
      </w:r>
      <w:r w:rsidRPr="006C72EB">
        <w:rPr>
          <w:rFonts w:asciiTheme="minorHAnsi" w:hAnsiTheme="minorHAnsi" w:cstheme="minorHAnsi"/>
          <w:sz w:val="20"/>
          <w:szCs w:val="20"/>
        </w:rPr>
        <w:t>, valamint nem keretjellegű</w:t>
      </w:r>
      <w:r w:rsidR="000F63AA" w:rsidRPr="006C72EB">
        <w:rPr>
          <w:rFonts w:asciiTheme="minorHAnsi" w:hAnsiTheme="minorHAnsi" w:cstheme="minorHAnsi"/>
          <w:sz w:val="20"/>
          <w:szCs w:val="20"/>
        </w:rPr>
        <w:t xml:space="preserve"> in</w:t>
      </w:r>
      <w:r w:rsidR="001543E9" w:rsidRPr="006C72EB">
        <w:rPr>
          <w:rFonts w:asciiTheme="minorHAnsi" w:hAnsiTheme="minorHAnsi" w:cstheme="minorHAnsi"/>
          <w:sz w:val="20"/>
          <w:szCs w:val="20"/>
        </w:rPr>
        <w:t>s</w:t>
      </w:r>
      <w:r w:rsidR="000F63AA" w:rsidRPr="006C72EB">
        <w:rPr>
          <w:rFonts w:asciiTheme="minorHAnsi" w:hAnsiTheme="minorHAnsi" w:cstheme="minorHAnsi"/>
          <w:sz w:val="20"/>
          <w:szCs w:val="20"/>
        </w:rPr>
        <w:t>t</w:t>
      </w:r>
      <w:r w:rsidR="001543E9" w:rsidRPr="006C72EB">
        <w:rPr>
          <w:rFonts w:asciiTheme="minorHAnsi" w:hAnsiTheme="minorHAnsi" w:cstheme="minorHAnsi"/>
          <w:sz w:val="20"/>
          <w:szCs w:val="20"/>
        </w:rPr>
        <w:t>r</w:t>
      </w:r>
      <w:r w:rsidR="000F63AA" w:rsidRPr="006C72EB">
        <w:rPr>
          <w:rFonts w:asciiTheme="minorHAnsi" w:hAnsiTheme="minorHAnsi" w:cstheme="minorHAnsi"/>
          <w:sz w:val="20"/>
          <w:szCs w:val="20"/>
        </w:rPr>
        <w:t>umentumok jelentése az i</w:t>
      </w:r>
      <w:r w:rsidR="0091743A" w:rsidRPr="006C72EB">
        <w:rPr>
          <w:rFonts w:asciiTheme="minorHAnsi" w:hAnsiTheme="minorHAnsi" w:cstheme="minorHAnsi"/>
          <w:sz w:val="20"/>
          <w:szCs w:val="20"/>
        </w:rPr>
        <w:t xml:space="preserve">nstrumentumokra vonatkozó </w:t>
      </w:r>
      <w:r w:rsidR="00D1089D" w:rsidRPr="006C72EB">
        <w:rPr>
          <w:rFonts w:asciiTheme="minorHAnsi" w:hAnsiTheme="minorHAnsi" w:cstheme="minorHAnsi"/>
          <w:sz w:val="20"/>
          <w:szCs w:val="20"/>
        </w:rPr>
        <w:t>táblák</w:t>
      </w:r>
      <w:r w:rsidR="000F63AA" w:rsidRPr="006C72EB">
        <w:rPr>
          <w:rFonts w:asciiTheme="minorHAnsi" w:hAnsiTheme="minorHAnsi" w:cstheme="minorHAnsi"/>
          <w:sz w:val="20"/>
          <w:szCs w:val="20"/>
        </w:rPr>
        <w:t>ban</w:t>
      </w:r>
      <w:r w:rsidR="00B116D7" w:rsidRPr="006C72EB">
        <w:rPr>
          <w:rFonts w:asciiTheme="minorHAnsi" w:hAnsiTheme="minorHAnsi" w:cstheme="minorHAnsi"/>
          <w:sz w:val="20"/>
          <w:szCs w:val="20"/>
        </w:rPr>
        <w:t xml:space="preserve"> (</w:t>
      </w:r>
      <w:proofErr w:type="spellStart"/>
      <w:r w:rsidR="00B116D7" w:rsidRPr="006C72EB">
        <w:rPr>
          <w:rFonts w:asciiTheme="minorHAnsi" w:hAnsiTheme="minorHAnsi" w:cstheme="minorHAnsi"/>
          <w:sz w:val="20"/>
          <w:szCs w:val="20"/>
        </w:rPr>
        <w:t>INSTK</w:t>
      </w:r>
      <w:proofErr w:type="spellEnd"/>
      <w:r w:rsidR="00B116D7" w:rsidRPr="006C72EB">
        <w:rPr>
          <w:rFonts w:asciiTheme="minorHAnsi" w:hAnsiTheme="minorHAnsi" w:cstheme="minorHAnsi"/>
          <w:sz w:val="20"/>
          <w:szCs w:val="20"/>
        </w:rPr>
        <w:t xml:space="preserve">, </w:t>
      </w:r>
      <w:proofErr w:type="spellStart"/>
      <w:r w:rsidR="00B116D7" w:rsidRPr="006C72EB">
        <w:rPr>
          <w:rFonts w:asciiTheme="minorHAnsi" w:hAnsiTheme="minorHAnsi" w:cstheme="minorHAnsi"/>
          <w:sz w:val="20"/>
          <w:szCs w:val="20"/>
        </w:rPr>
        <w:t>INSTR</w:t>
      </w:r>
      <w:proofErr w:type="spellEnd"/>
      <w:r w:rsidR="00B116D7" w:rsidRPr="006C72EB">
        <w:rPr>
          <w:rFonts w:asciiTheme="minorHAnsi" w:hAnsiTheme="minorHAnsi" w:cstheme="minorHAnsi"/>
          <w:sz w:val="20"/>
          <w:szCs w:val="20"/>
        </w:rPr>
        <w:t>)</w:t>
      </w:r>
      <w:bookmarkEnd w:id="47"/>
      <w:bookmarkEnd w:id="48"/>
      <w:bookmarkEnd w:id="49"/>
    </w:p>
    <w:p w14:paraId="2B95BB03" w14:textId="77777777" w:rsidR="00F3207B" w:rsidRPr="00F3207B" w:rsidRDefault="00F3207B" w:rsidP="00F3207B"/>
    <w:p w14:paraId="63FC41C2" w14:textId="7913A0CF" w:rsidR="00515DAC" w:rsidRPr="006C72EB" w:rsidRDefault="00B94827" w:rsidP="008E587A">
      <w:pPr>
        <w:pStyle w:val="Cmsor3"/>
        <w:rPr>
          <w:rFonts w:asciiTheme="minorHAnsi" w:hAnsiTheme="minorHAnsi" w:cstheme="minorHAnsi"/>
          <w:b/>
          <w:szCs w:val="20"/>
        </w:rPr>
      </w:pPr>
      <w:bookmarkStart w:id="50" w:name="_Toc64967383"/>
      <w:bookmarkStart w:id="51" w:name="_Toc149901998"/>
      <w:bookmarkStart w:id="52" w:name="_Toc188019068"/>
      <w:r w:rsidRPr="006C72EB">
        <w:rPr>
          <w:rFonts w:asciiTheme="minorHAnsi" w:hAnsiTheme="minorHAnsi" w:cstheme="minorHAnsi"/>
          <w:b/>
          <w:szCs w:val="20"/>
        </w:rPr>
        <w:t>Általános információk (</w:t>
      </w:r>
      <w:proofErr w:type="spellStart"/>
      <w:r w:rsidRPr="006C72EB">
        <w:rPr>
          <w:rFonts w:asciiTheme="minorHAnsi" w:hAnsiTheme="minorHAnsi" w:cstheme="minorHAnsi"/>
          <w:b/>
          <w:szCs w:val="20"/>
        </w:rPr>
        <w:t>INSTK-INSTR</w:t>
      </w:r>
      <w:proofErr w:type="spellEnd"/>
      <w:r w:rsidRPr="006C72EB">
        <w:rPr>
          <w:rFonts w:asciiTheme="minorHAnsi" w:hAnsiTheme="minorHAnsi" w:cstheme="minorHAnsi"/>
          <w:b/>
          <w:szCs w:val="20"/>
        </w:rPr>
        <w:t xml:space="preserve"> kapcsolat)</w:t>
      </w:r>
      <w:bookmarkEnd w:id="50"/>
      <w:bookmarkEnd w:id="51"/>
      <w:bookmarkEnd w:id="52"/>
    </w:p>
    <w:p w14:paraId="2A0B86F5" w14:textId="763ED848" w:rsidR="00A9478C" w:rsidRPr="006C72EB" w:rsidRDefault="00A9478C" w:rsidP="005847F9">
      <w:pPr>
        <w:rPr>
          <w:rFonts w:asciiTheme="minorHAnsi" w:hAnsiTheme="minorHAnsi" w:cstheme="minorHAnsi"/>
        </w:rPr>
      </w:pPr>
      <w:r w:rsidRPr="006C72EB">
        <w:rPr>
          <w:rFonts w:asciiTheme="minorHAnsi" w:hAnsiTheme="minorHAnsi" w:cstheme="minorHAnsi"/>
        </w:rPr>
        <w:t>A jelentés alapegysége az instrumentum</w:t>
      </w:r>
      <w:r w:rsidR="00765DF6" w:rsidRPr="006C72EB">
        <w:rPr>
          <w:rFonts w:asciiTheme="minorHAnsi" w:hAnsiTheme="minorHAnsi" w:cstheme="minorHAnsi"/>
        </w:rPr>
        <w:t xml:space="preserve">, amelyet/amelyeket két vagy több fél között létrejövő, jogilag kötelező </w:t>
      </w:r>
      <w:proofErr w:type="spellStart"/>
      <w:r w:rsidR="00765DF6" w:rsidRPr="006C72EB">
        <w:rPr>
          <w:rFonts w:asciiTheme="minorHAnsi" w:hAnsiTheme="minorHAnsi" w:cstheme="minorHAnsi"/>
        </w:rPr>
        <w:t>erejű</w:t>
      </w:r>
      <w:proofErr w:type="spellEnd"/>
      <w:r w:rsidR="00765DF6" w:rsidRPr="006C72EB">
        <w:rPr>
          <w:rFonts w:asciiTheme="minorHAnsi" w:hAnsiTheme="minorHAnsi" w:cstheme="minorHAnsi"/>
        </w:rPr>
        <w:t xml:space="preserve"> megállapodás (szerződés) hoz létre</w:t>
      </w:r>
      <w:r w:rsidRPr="006C72EB">
        <w:rPr>
          <w:rFonts w:asciiTheme="minorHAnsi" w:hAnsiTheme="minorHAnsi" w:cstheme="minorHAnsi"/>
        </w:rPr>
        <w:t xml:space="preserve">. </w:t>
      </w:r>
    </w:p>
    <w:p w14:paraId="7546A373" w14:textId="0E9C209A" w:rsidR="00A9478C" w:rsidRPr="006C72EB" w:rsidRDefault="00192D69" w:rsidP="005847F9">
      <w:pPr>
        <w:rPr>
          <w:rFonts w:asciiTheme="minorHAnsi" w:hAnsiTheme="minorHAnsi" w:cstheme="minorHAnsi"/>
        </w:rPr>
      </w:pPr>
      <w:r w:rsidRPr="006C72EB">
        <w:rPr>
          <w:rFonts w:asciiTheme="minorHAnsi" w:hAnsiTheme="minorHAnsi" w:cstheme="minorHAnsi"/>
        </w:rPr>
        <w:t>Egy szerződéshez több instrumentum is tartozhat, ilyenkor az egyes instrumentumokat külön instrumentumazonosítóval kell ellátni. A lakossági szerződések esetében általában egy szerződéshez egy instrumentum tartozik</w:t>
      </w:r>
      <w:r w:rsidR="00515DAC" w:rsidRPr="006C72EB">
        <w:rPr>
          <w:rFonts w:asciiTheme="minorHAnsi" w:hAnsiTheme="minorHAnsi" w:cstheme="minorHAnsi"/>
        </w:rPr>
        <w:t xml:space="preserve"> (kivéve pl. </w:t>
      </w:r>
      <w:proofErr w:type="spellStart"/>
      <w:r w:rsidR="00515DAC" w:rsidRPr="006C72EB">
        <w:rPr>
          <w:rFonts w:asciiTheme="minorHAnsi" w:hAnsiTheme="minorHAnsi" w:cstheme="minorHAnsi"/>
        </w:rPr>
        <w:t>installment</w:t>
      </w:r>
      <w:proofErr w:type="spellEnd"/>
      <w:r w:rsidR="00515DAC" w:rsidRPr="006C72EB">
        <w:rPr>
          <w:rFonts w:asciiTheme="minorHAnsi" w:hAnsiTheme="minorHAnsi" w:cstheme="minorHAnsi"/>
        </w:rPr>
        <w:t xml:space="preserve"> lehetőséget tartalmazó kártyahitelek)</w:t>
      </w:r>
      <w:r w:rsidRPr="006C72EB">
        <w:rPr>
          <w:rFonts w:asciiTheme="minorHAnsi" w:hAnsiTheme="minorHAnsi" w:cstheme="minorHAnsi"/>
        </w:rPr>
        <w:t xml:space="preserve">, főként vállalati oldalon lehetnek olyan szerződések, amelyeknél egy szerződésen belül több instrumentum is létrejön. Az instrumentum lehet keretjellegű (ilyenkor egy vagy több instrumentum nyílik adott keretjellegű instrumentum alá) vagy nem keretjellegű. Keretjellegű instrumentum jelenthető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is az alábbiak szerint:</w:t>
      </w:r>
    </w:p>
    <w:p w14:paraId="2006B58C" w14:textId="750D01CA" w:rsidR="00242BD0" w:rsidRPr="006C72EB" w:rsidRDefault="00242BD0" w:rsidP="00FE4455">
      <w:pPr>
        <w:numPr>
          <w:ilvl w:val="0"/>
          <w:numId w:val="19"/>
        </w:numPr>
        <w:spacing w:after="0"/>
        <w:rPr>
          <w:rFonts w:asciiTheme="minorHAnsi" w:eastAsia="Times New Roman" w:hAnsiTheme="minorHAnsi" w:cstheme="minorHAnsi"/>
        </w:rPr>
      </w:pPr>
      <w:bookmarkStart w:id="53" w:name="_Hlk522787012"/>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b/>
        </w:rPr>
        <w:t>INSTK</w:t>
      </w:r>
      <w:proofErr w:type="spellEnd"/>
      <w:r w:rsidRPr="006C72EB">
        <w:rPr>
          <w:rFonts w:asciiTheme="minorHAnsi" w:eastAsia="Times New Roman" w:hAnsiTheme="minorHAnsi" w:cstheme="minorHAnsi"/>
          <w:b/>
        </w:rPr>
        <w:t xml:space="preserve"> táblában</w:t>
      </w:r>
      <w:r w:rsidRPr="006C72EB">
        <w:rPr>
          <w:rFonts w:asciiTheme="minorHAnsi" w:eastAsia="Times New Roman" w:hAnsiTheme="minorHAnsi" w:cstheme="minorHAnsi"/>
        </w:rPr>
        <w:t xml:space="preserve"> jelentendők a következő, alapvetően vállalati hitelekhez kapcsolódó keretek:</w:t>
      </w:r>
    </w:p>
    <w:p w14:paraId="3C6F8B6F" w14:textId="77777777" w:rsidR="00242BD0" w:rsidRPr="006C72EB" w:rsidRDefault="00242BD0" w:rsidP="00FE4455">
      <w:pPr>
        <w:numPr>
          <w:ilvl w:val="1"/>
          <w:numId w:val="1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multipurpose</w:t>
      </w:r>
      <w:proofErr w:type="spellEnd"/>
      <w:r w:rsidRPr="006C72EB">
        <w:rPr>
          <w:rFonts w:asciiTheme="minorHAnsi" w:eastAsia="Times New Roman" w:hAnsiTheme="minorHAnsi" w:cstheme="minorHAnsi"/>
        </w:rPr>
        <w:t xml:space="preserve"> hitelkeretek</w:t>
      </w:r>
    </w:p>
    <w:p w14:paraId="1E44F76B" w14:textId="77777777" w:rsidR="00242BD0" w:rsidRPr="006C72EB" w:rsidRDefault="00242BD0" w:rsidP="00FE4455">
      <w:pPr>
        <w:numPr>
          <w:ilvl w:val="1"/>
          <w:numId w:val="1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multicurrency</w:t>
      </w:r>
      <w:proofErr w:type="spellEnd"/>
      <w:r w:rsidRPr="006C72EB">
        <w:rPr>
          <w:rFonts w:asciiTheme="minorHAnsi" w:eastAsia="Times New Roman" w:hAnsiTheme="minorHAnsi" w:cstheme="minorHAnsi"/>
        </w:rPr>
        <w:t xml:space="preserve"> hitelkeretek</w:t>
      </w:r>
    </w:p>
    <w:p w14:paraId="56D49265" w14:textId="26FDD520"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faktoring hitelkeretek</w:t>
      </w:r>
    </w:p>
    <w:p w14:paraId="72E5F9E0" w14:textId="4E01130F" w:rsidR="00A319E5" w:rsidRPr="006C72EB" w:rsidRDefault="00A319E5"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olyan – nem </w:t>
      </w:r>
      <w:proofErr w:type="spellStart"/>
      <w:r w:rsidRPr="006C72EB">
        <w:rPr>
          <w:rFonts w:asciiTheme="minorHAnsi" w:eastAsia="Times New Roman" w:hAnsiTheme="minorHAnsi" w:cstheme="minorHAnsi"/>
        </w:rPr>
        <w:t>multipurpose</w:t>
      </w:r>
      <w:proofErr w:type="spellEnd"/>
      <w:r w:rsidRPr="006C72EB">
        <w:rPr>
          <w:rFonts w:asciiTheme="minorHAnsi" w:eastAsia="Times New Roman" w:hAnsiTheme="minorHAnsi" w:cstheme="minorHAnsi"/>
        </w:rPr>
        <w:t xml:space="preserve"> és nem </w:t>
      </w:r>
      <w:proofErr w:type="spellStart"/>
      <w:r w:rsidRPr="006C72EB">
        <w:rPr>
          <w:rFonts w:asciiTheme="minorHAnsi" w:eastAsia="Times New Roman" w:hAnsiTheme="minorHAnsi" w:cstheme="minorHAnsi"/>
        </w:rPr>
        <w:t>multicurrency</w:t>
      </w:r>
      <w:proofErr w:type="spellEnd"/>
      <w:r w:rsidRPr="006C72EB">
        <w:rPr>
          <w:rFonts w:asciiTheme="minorHAnsi" w:eastAsia="Times New Roman" w:hAnsiTheme="minorHAnsi" w:cstheme="minorHAnsi"/>
        </w:rPr>
        <w:t xml:space="preserve"> – hitelkeretek, amelyek esetén az egyes lehívások különböző alaptulajdonságokkal rendelkeznek (azaz a keret és az instrumentum tábla között </w:t>
      </w:r>
      <w:proofErr w:type="gramStart"/>
      <w:r w:rsidRPr="006C72EB">
        <w:rPr>
          <w:rFonts w:asciiTheme="minorHAnsi" w:eastAsia="Times New Roman" w:hAnsiTheme="minorHAnsi" w:cstheme="minorHAnsi"/>
        </w:rPr>
        <w:t>1:N</w:t>
      </w:r>
      <w:proofErr w:type="gramEnd"/>
      <w:r w:rsidRPr="006C72EB">
        <w:rPr>
          <w:rFonts w:asciiTheme="minorHAnsi" w:eastAsia="Times New Roman" w:hAnsiTheme="minorHAnsi" w:cstheme="minorHAnsi"/>
        </w:rPr>
        <w:t xml:space="preserve"> kapcsolat áll fenn)</w:t>
      </w:r>
    </w:p>
    <w:p w14:paraId="1A44F461" w14:textId="20237F00" w:rsidR="00CE28EB" w:rsidRPr="006C72EB" w:rsidRDefault="00CE28EB"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több ügyfeles konstrukciók</w:t>
      </w:r>
      <w:r w:rsidR="00D36B88" w:rsidRPr="006C72EB">
        <w:rPr>
          <w:rFonts w:asciiTheme="minorHAnsi" w:eastAsia="Times New Roman" w:hAnsiTheme="minorHAnsi" w:cstheme="minorHAnsi"/>
        </w:rPr>
        <w:t xml:space="preserve"> (azaz olyan – például cégcsoportos ügyfelek esetén kötött - konstrukciók, amelyeknél a keretszerződés az egyik ügyféllel – például az anyavállalattal – kerül megkötésre, de a leányvállalatok is hívhatnak le belőle)</w:t>
      </w:r>
    </w:p>
    <w:p w14:paraId="6A4AD244" w14:textId="72982B6A" w:rsidR="00A319E5"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egyéb keretjellegű szerződések és az azokból nyitott alkeretek, amelyek már megnyíltak, de </w:t>
      </w:r>
      <w:r w:rsidR="002F6519" w:rsidRPr="006C72EB">
        <w:rPr>
          <w:rFonts w:asciiTheme="minorHAnsi" w:eastAsia="Times New Roman" w:hAnsiTheme="minorHAnsi" w:cstheme="minorHAnsi"/>
        </w:rPr>
        <w:t xml:space="preserve">kamatozásuk </w:t>
      </w:r>
      <w:r w:rsidRPr="006C72EB">
        <w:rPr>
          <w:rFonts w:asciiTheme="minorHAnsi" w:eastAsia="Times New Roman" w:hAnsiTheme="minorHAnsi" w:cstheme="minorHAnsi"/>
        </w:rPr>
        <w:t>még nem ismert</w:t>
      </w:r>
    </w:p>
    <w:p w14:paraId="28754949" w14:textId="71C6B454" w:rsidR="00242BD0" w:rsidRPr="006C72EB" w:rsidRDefault="00242BD0" w:rsidP="00FE4455">
      <w:pPr>
        <w:numPr>
          <w:ilvl w:val="0"/>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b/>
        </w:rPr>
        <w:t>INSTR</w:t>
      </w:r>
      <w:proofErr w:type="spellEnd"/>
      <w:r w:rsidRPr="006C72EB">
        <w:rPr>
          <w:rFonts w:asciiTheme="minorHAnsi" w:eastAsia="Times New Roman" w:hAnsiTheme="minorHAnsi" w:cstheme="minorHAnsi"/>
          <w:b/>
        </w:rPr>
        <w:t xml:space="preserve"> táblában</w:t>
      </w:r>
      <w:r w:rsidRPr="006C72EB">
        <w:rPr>
          <w:rFonts w:asciiTheme="minorHAnsi" w:eastAsia="Times New Roman" w:hAnsiTheme="minorHAnsi" w:cstheme="minorHAnsi"/>
        </w:rPr>
        <w:t xml:space="preserve"> jelentendők:</w:t>
      </w:r>
    </w:p>
    <w:p w14:paraId="3689318A" w14:textId="6F00FE29"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olyan vállalati hitelek, ahol 1:1 megfeleltetés áll f</w:t>
      </w:r>
      <w:r w:rsidR="008468DF" w:rsidRPr="006C72EB">
        <w:rPr>
          <w:rFonts w:asciiTheme="minorHAnsi" w:eastAsia="Times New Roman" w:hAnsiTheme="minorHAnsi" w:cstheme="minorHAnsi"/>
        </w:rPr>
        <w:t>e</w:t>
      </w:r>
      <w:r w:rsidRPr="006C72EB">
        <w:rPr>
          <w:rFonts w:asciiTheme="minorHAnsi" w:eastAsia="Times New Roman" w:hAnsiTheme="minorHAnsi" w:cstheme="minorHAnsi"/>
        </w:rPr>
        <w:t>nn a szerződés és az instrumentum között (lehet keretjellegű is, pl. folyószámlahitelkeret),</w:t>
      </w:r>
    </w:p>
    <w:p w14:paraId="483E4191" w14:textId="4C4C98E9"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megképzett keretinstrumentumokhoz kapcsolódó (abból lehívott, különböző tulajdonságokkal rendelkező) instrumentumok,</w:t>
      </w:r>
    </w:p>
    <w:p w14:paraId="319303FA" w14:textId="47599AD7" w:rsidR="00067CC8" w:rsidRPr="006C72EB" w:rsidRDefault="00067CC8"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megképzett keretinstrumentumokhoz kapcsolódó, különböző ügyfelekhez tartozó instrumentumok,</w:t>
      </w:r>
    </w:p>
    <w:p w14:paraId="727E5EC6" w14:textId="77777777" w:rsidR="006F298C"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lakossági hitelek (itt jellemzően 1:1 a megfeleltetés szerződés és instrumentum között)</w:t>
      </w:r>
      <w:r w:rsidR="006F298C" w:rsidRPr="006C72EB">
        <w:rPr>
          <w:rFonts w:asciiTheme="minorHAnsi" w:eastAsia="Times New Roman" w:hAnsiTheme="minorHAnsi" w:cstheme="minorHAnsi"/>
        </w:rPr>
        <w:t>.</w:t>
      </w:r>
    </w:p>
    <w:p w14:paraId="07B46197" w14:textId="77777777" w:rsidR="006F298C" w:rsidRPr="006C72EB" w:rsidRDefault="006F298C" w:rsidP="005847F9">
      <w:pPr>
        <w:spacing w:after="0"/>
        <w:rPr>
          <w:rFonts w:asciiTheme="minorHAnsi" w:eastAsia="Times New Roman" w:hAnsiTheme="minorHAnsi" w:cstheme="minorHAnsi"/>
        </w:rPr>
      </w:pPr>
    </w:p>
    <w:p w14:paraId="176627A1" w14:textId="142370A5" w:rsidR="00242BD0" w:rsidRPr="006C72EB" w:rsidRDefault="006F298C" w:rsidP="005847F9">
      <w:pPr>
        <w:spacing w:after="0"/>
        <w:rPr>
          <w:rFonts w:asciiTheme="minorHAnsi" w:eastAsia="Times New Roman" w:hAnsiTheme="minorHAnsi" w:cstheme="minorHAnsi"/>
        </w:rPr>
      </w:pPr>
      <w:r w:rsidRPr="006C72EB">
        <w:rPr>
          <w:rFonts w:asciiTheme="minorHAnsi" w:eastAsia="Times New Roman" w:hAnsiTheme="minorHAnsi" w:cstheme="minorHAnsi"/>
        </w:rPr>
        <w:t xml:space="preserve">Ezen kívül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a keretjellegű instrumentumok analógiájára jelentendők az alábbi ügyletek:</w:t>
      </w:r>
    </w:p>
    <w:p w14:paraId="50D40E23" w14:textId="4310F995" w:rsidR="007906C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lakossági</w:t>
      </w:r>
      <w:r w:rsidR="007906C0" w:rsidRPr="006C72EB">
        <w:rPr>
          <w:rFonts w:asciiTheme="minorHAnsi" w:eastAsia="Times New Roman" w:hAnsiTheme="minorHAnsi" w:cstheme="minorHAnsi"/>
        </w:rPr>
        <w:t>,</w:t>
      </w:r>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installment</w:t>
      </w:r>
      <w:proofErr w:type="spellEnd"/>
      <w:r w:rsidR="007906C0" w:rsidRPr="006C72EB">
        <w:rPr>
          <w:rFonts w:asciiTheme="minorHAnsi" w:eastAsia="Times New Roman" w:hAnsiTheme="minorHAnsi" w:cstheme="minorHAnsi"/>
        </w:rPr>
        <w:t xml:space="preserve"> lehetőséget tartalmazó kártya</w:t>
      </w:r>
      <w:r w:rsidRPr="006C72EB">
        <w:rPr>
          <w:rFonts w:asciiTheme="minorHAnsi" w:eastAsia="Times New Roman" w:hAnsiTheme="minorHAnsi" w:cstheme="minorHAnsi"/>
        </w:rPr>
        <w:t xml:space="preserve">hitelek (a kártyahitel és a kapcsolódó </w:t>
      </w:r>
      <w:proofErr w:type="spellStart"/>
      <w:r w:rsidRPr="006C72EB">
        <w:rPr>
          <w:rFonts w:asciiTheme="minorHAnsi" w:eastAsia="Times New Roman" w:hAnsiTheme="minorHAnsi" w:cstheme="minorHAnsi"/>
        </w:rPr>
        <w:t>installment</w:t>
      </w:r>
      <w:proofErr w:type="spellEnd"/>
      <w:r w:rsidRPr="006C72EB">
        <w:rPr>
          <w:rFonts w:asciiTheme="minorHAnsi" w:eastAsia="Times New Roman" w:hAnsiTheme="minorHAnsi" w:cstheme="minorHAnsi"/>
        </w:rPr>
        <w:t xml:space="preserve">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jelentendő két külön instrumentum</w:t>
      </w:r>
      <w:r w:rsidR="008A7020" w:rsidRPr="006C72EB">
        <w:rPr>
          <w:rFonts w:asciiTheme="minorHAnsi" w:eastAsia="Times New Roman" w:hAnsiTheme="minorHAnsi" w:cstheme="minorHAnsi"/>
        </w:rPr>
        <w:t>ként</w:t>
      </w:r>
      <w:r w:rsidRPr="006C72EB">
        <w:rPr>
          <w:rFonts w:asciiTheme="minorHAnsi" w:eastAsia="Times New Roman" w:hAnsiTheme="minorHAnsi" w:cstheme="minorHAnsi"/>
        </w:rPr>
        <w:t xml:space="preserve">, ahol az </w:t>
      </w:r>
      <w:proofErr w:type="spellStart"/>
      <w:r w:rsidRPr="006C72EB">
        <w:rPr>
          <w:rFonts w:asciiTheme="minorHAnsi" w:eastAsia="Times New Roman" w:hAnsiTheme="minorHAnsi" w:cstheme="minorHAnsi"/>
        </w:rPr>
        <w:t>installment</w:t>
      </w:r>
      <w:proofErr w:type="spellEnd"/>
      <w:r w:rsidRPr="006C72EB">
        <w:rPr>
          <w:rFonts w:asciiTheme="minorHAnsi" w:eastAsia="Times New Roman" w:hAnsiTheme="minorHAnsi" w:cstheme="minorHAnsi"/>
        </w:rPr>
        <w:t xml:space="preserve"> hitel „szülője” a kártyahitel)</w:t>
      </w:r>
      <w:r w:rsidR="00B35D3A" w:rsidRPr="006C72EB">
        <w:rPr>
          <w:rFonts w:asciiTheme="minorHAnsi" w:eastAsia="Times New Roman" w:hAnsiTheme="minorHAnsi" w:cstheme="minorHAnsi"/>
        </w:rPr>
        <w:t>,</w:t>
      </w:r>
    </w:p>
    <w:p w14:paraId="450AF7B2" w14:textId="09D9B14B" w:rsidR="00242BD0" w:rsidRPr="006C72EB" w:rsidRDefault="00A52472"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 szabadfelhasználású jelzálog, illetve lakáshitelekhez kapcsolódó </w:t>
      </w:r>
      <w:r w:rsidR="00B35D3A" w:rsidRPr="006C72EB">
        <w:rPr>
          <w:rFonts w:asciiTheme="minorHAnsi" w:eastAsia="Times New Roman" w:hAnsiTheme="minorHAnsi" w:cstheme="minorHAnsi"/>
        </w:rPr>
        <w:t>gyűjtőszámlahitelek (az alaphitel képez egy instrumentumot, a gyűjtőszámlahitel egy másik instrumentumot és az alaphitel azonosítója képezi a gyűjtőszámlahitel szülőazonosítóját)</w:t>
      </w:r>
      <w:r w:rsidR="007906C0" w:rsidRPr="006C72EB">
        <w:rPr>
          <w:rFonts w:asciiTheme="minorHAnsi" w:eastAsia="Times New Roman" w:hAnsiTheme="minorHAnsi" w:cstheme="minorHAnsi"/>
        </w:rPr>
        <w:t>.</w:t>
      </w:r>
    </w:p>
    <w:bookmarkEnd w:id="53"/>
    <w:p w14:paraId="50CD47F2" w14:textId="64DE040A" w:rsidR="00242BD0" w:rsidRPr="006C72EB" w:rsidRDefault="00242BD0" w:rsidP="005847F9">
      <w:pPr>
        <w:rPr>
          <w:rFonts w:asciiTheme="minorHAnsi" w:hAnsiTheme="minorHAnsi" w:cstheme="minorHAnsi"/>
        </w:rPr>
      </w:pPr>
    </w:p>
    <w:p w14:paraId="63469905" w14:textId="77777777" w:rsidR="0025687B" w:rsidRPr="006C72EB" w:rsidRDefault="0025687B" w:rsidP="005847F9">
      <w:pPr>
        <w:rPr>
          <w:rFonts w:asciiTheme="minorHAnsi" w:hAnsiTheme="minorHAnsi" w:cstheme="minorHAnsi"/>
        </w:rPr>
      </w:pPr>
      <w:r w:rsidRPr="006C72EB">
        <w:rPr>
          <w:rFonts w:asciiTheme="minorHAnsi" w:hAnsiTheme="minorHAnsi" w:cstheme="minorHAnsi"/>
          <w:b/>
        </w:rPr>
        <w:t>Kivételek</w:t>
      </w:r>
      <w:r w:rsidRPr="006C72EB">
        <w:rPr>
          <w:rFonts w:asciiTheme="minorHAnsi" w:hAnsiTheme="minorHAnsi" w:cstheme="minorHAnsi"/>
        </w:rPr>
        <w:t xml:space="preserve"> fentiek alól:</w:t>
      </w:r>
    </w:p>
    <w:p w14:paraId="50CE8387" w14:textId="79738C5A" w:rsidR="0025687B" w:rsidRPr="006C72EB" w:rsidRDefault="009E4C19"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Abban az esetben, ha a keret nyílásakor még nem ismert, hogy hány és milyen alaptulajdonságokkal rendelkező </w:t>
      </w:r>
      <w:r w:rsidR="000B4D9F" w:rsidRPr="006C72EB">
        <w:rPr>
          <w:rFonts w:asciiTheme="minorHAnsi" w:eastAsia="Times New Roman" w:hAnsiTheme="minorHAnsi" w:cstheme="minorHAnsi"/>
        </w:rPr>
        <w:t xml:space="preserve">instrumentum fog </w:t>
      </w:r>
      <w:r w:rsidR="001170C7" w:rsidRPr="006C72EB">
        <w:rPr>
          <w:rFonts w:asciiTheme="minorHAnsi" w:eastAsia="Times New Roman" w:hAnsiTheme="minorHAnsi" w:cstheme="minorHAnsi"/>
        </w:rPr>
        <w:t xml:space="preserve">a keret </w:t>
      </w:r>
      <w:r w:rsidR="000B4D9F" w:rsidRPr="006C72EB">
        <w:rPr>
          <w:rFonts w:asciiTheme="minorHAnsi" w:eastAsia="Times New Roman" w:hAnsiTheme="minorHAnsi" w:cstheme="minorHAnsi"/>
        </w:rPr>
        <w:t>alá</w:t>
      </w:r>
      <w:r w:rsidR="001170C7" w:rsidRPr="006C72EB">
        <w:rPr>
          <w:rFonts w:asciiTheme="minorHAnsi" w:eastAsia="Times New Roman" w:hAnsiTheme="minorHAnsi" w:cstheme="minorHAnsi"/>
        </w:rPr>
        <w:t xml:space="preserve"> </w:t>
      </w:r>
      <w:r w:rsidR="000B4D9F" w:rsidRPr="006C72EB">
        <w:rPr>
          <w:rFonts w:asciiTheme="minorHAnsi" w:eastAsia="Times New Roman" w:hAnsiTheme="minorHAnsi" w:cstheme="minorHAnsi"/>
        </w:rPr>
        <w:t>nyílni</w:t>
      </w:r>
      <w:r w:rsidRPr="006C72EB">
        <w:rPr>
          <w:rFonts w:asciiTheme="minorHAnsi" w:eastAsia="Times New Roman" w:hAnsiTheme="minorHAnsi" w:cstheme="minorHAnsi"/>
        </w:rPr>
        <w:t xml:space="preserve">, a keret jelenthető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akkor is, ha végül 1:1 kapcsolat fog fennállni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és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tábla között. </w:t>
      </w:r>
    </w:p>
    <w:p w14:paraId="344DE022" w14:textId="5BFA04C4" w:rsidR="00A319E5" w:rsidRPr="006C72EB" w:rsidRDefault="007906C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Elfogadható az a gyakorlat is, amennyiben az alaprendszerek azt teszik lehetővé, hogy </w:t>
      </w:r>
      <w:r w:rsidR="000B4D9F" w:rsidRPr="006C72EB">
        <w:rPr>
          <w:rFonts w:asciiTheme="minorHAnsi" w:eastAsia="Times New Roman" w:hAnsiTheme="minorHAnsi" w:cstheme="minorHAnsi"/>
        </w:rPr>
        <w:t>a vállalati hitelkeretek</w:t>
      </w:r>
      <w:r w:rsidRPr="006C72EB">
        <w:rPr>
          <w:rFonts w:asciiTheme="minorHAnsi" w:eastAsia="Times New Roman" w:hAnsiTheme="minorHAnsi" w:cstheme="minorHAnsi"/>
        </w:rPr>
        <w:t xml:space="preserve">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kerülj</w:t>
      </w:r>
      <w:r w:rsidR="000B4D9F" w:rsidRPr="006C72EB">
        <w:rPr>
          <w:rFonts w:asciiTheme="minorHAnsi" w:eastAsia="Times New Roman" w:hAnsiTheme="minorHAnsi" w:cstheme="minorHAnsi"/>
        </w:rPr>
        <w:t>enek</w:t>
      </w:r>
      <w:r w:rsidRPr="006C72EB">
        <w:rPr>
          <w:rFonts w:asciiTheme="minorHAnsi" w:eastAsia="Times New Roman" w:hAnsiTheme="minorHAnsi" w:cstheme="minorHAnsi"/>
        </w:rPr>
        <w:t xml:space="preserve"> megnyitásra és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képződjenek a konkrét instrumentumok</w:t>
      </w:r>
      <w:r w:rsidR="00C2414C" w:rsidRPr="006C72EB">
        <w:rPr>
          <w:rFonts w:asciiTheme="minorHAnsi" w:eastAsia="Times New Roman" w:hAnsiTheme="minorHAnsi" w:cstheme="minorHAnsi"/>
        </w:rPr>
        <w:t xml:space="preserve"> </w:t>
      </w:r>
      <w:r w:rsidR="00C2414C" w:rsidRPr="006C72EB">
        <w:rPr>
          <w:rFonts w:asciiTheme="minorHAnsi" w:eastAsia="Times New Roman" w:hAnsiTheme="minorHAnsi" w:cstheme="minorHAnsi"/>
          <w:i/>
        </w:rPr>
        <w:t xml:space="preserve">abban az esetben, ha az </w:t>
      </w:r>
      <w:proofErr w:type="spellStart"/>
      <w:r w:rsidR="00C2414C" w:rsidRPr="006C72EB">
        <w:rPr>
          <w:rFonts w:asciiTheme="minorHAnsi" w:eastAsia="Times New Roman" w:hAnsiTheme="minorHAnsi" w:cstheme="minorHAnsi"/>
          <w:i/>
        </w:rPr>
        <w:t>INSTK</w:t>
      </w:r>
      <w:proofErr w:type="spellEnd"/>
      <w:r w:rsidR="00C2414C" w:rsidRPr="006C72EB">
        <w:rPr>
          <w:rFonts w:asciiTheme="minorHAnsi" w:eastAsia="Times New Roman" w:hAnsiTheme="minorHAnsi" w:cstheme="minorHAnsi"/>
          <w:i/>
        </w:rPr>
        <w:t xml:space="preserve"> táblában jelentett hitelkeret és az </w:t>
      </w:r>
      <w:proofErr w:type="spellStart"/>
      <w:r w:rsidR="00C2414C" w:rsidRPr="006C72EB">
        <w:rPr>
          <w:rFonts w:asciiTheme="minorHAnsi" w:eastAsia="Times New Roman" w:hAnsiTheme="minorHAnsi" w:cstheme="minorHAnsi"/>
          <w:i/>
        </w:rPr>
        <w:t>INSTR</w:t>
      </w:r>
      <w:proofErr w:type="spellEnd"/>
      <w:r w:rsidR="00C2414C" w:rsidRPr="006C72EB">
        <w:rPr>
          <w:rFonts w:asciiTheme="minorHAnsi" w:eastAsia="Times New Roman" w:hAnsiTheme="minorHAnsi" w:cstheme="minorHAnsi"/>
          <w:i/>
        </w:rPr>
        <w:t xml:space="preserve"> táblában jelentett instrumentum egyazon vonatkozási időszakban kerül megképzésre</w:t>
      </w:r>
      <w:r w:rsidRPr="006C72EB">
        <w:rPr>
          <w:rFonts w:asciiTheme="minorHAnsi" w:eastAsia="Times New Roman" w:hAnsiTheme="minorHAnsi" w:cstheme="minorHAnsi"/>
        </w:rPr>
        <w:t xml:space="preserve">. </w:t>
      </w:r>
      <w:bookmarkStart w:id="54" w:name="_Hlk535507180"/>
      <w:r w:rsidR="00B30DBA" w:rsidRPr="006C72EB">
        <w:rPr>
          <w:rFonts w:asciiTheme="minorHAnsi" w:eastAsia="Times New Roman" w:hAnsiTheme="minorHAnsi" w:cstheme="minorHAnsi"/>
        </w:rPr>
        <w:t xml:space="preserve">Ennek megfelelően abban az időszakban, amikor az </w:t>
      </w:r>
      <w:proofErr w:type="spellStart"/>
      <w:r w:rsidR="00B30DBA" w:rsidRPr="006C72EB">
        <w:rPr>
          <w:rFonts w:asciiTheme="minorHAnsi" w:eastAsia="Times New Roman" w:hAnsiTheme="minorHAnsi" w:cstheme="minorHAnsi"/>
        </w:rPr>
        <w:t>INSTK</w:t>
      </w:r>
      <w:proofErr w:type="spellEnd"/>
      <w:r w:rsidR="00B30DBA" w:rsidRPr="006C72EB">
        <w:rPr>
          <w:rFonts w:asciiTheme="minorHAnsi" w:eastAsia="Times New Roman" w:hAnsiTheme="minorHAnsi" w:cstheme="minorHAnsi"/>
        </w:rPr>
        <w:t xml:space="preserve"> keretinstrumentum megképzésre kerül, meg kell nyitni az </w:t>
      </w:r>
      <w:proofErr w:type="spellStart"/>
      <w:r w:rsidR="00B30DBA" w:rsidRPr="006C72EB">
        <w:rPr>
          <w:rFonts w:asciiTheme="minorHAnsi" w:eastAsia="Times New Roman" w:hAnsiTheme="minorHAnsi" w:cstheme="minorHAnsi"/>
        </w:rPr>
        <w:t>INSTR</w:t>
      </w:r>
      <w:proofErr w:type="spellEnd"/>
      <w:r w:rsidR="00B30DBA" w:rsidRPr="006C72EB">
        <w:rPr>
          <w:rFonts w:asciiTheme="minorHAnsi" w:eastAsia="Times New Roman" w:hAnsiTheme="minorHAnsi" w:cstheme="minorHAnsi"/>
        </w:rPr>
        <w:t xml:space="preserve"> táblában is egy instrumentumot, ahol az instrumentum összege megegyezik az </w:t>
      </w:r>
      <w:proofErr w:type="spellStart"/>
      <w:r w:rsidR="00B30DBA" w:rsidRPr="006C72EB">
        <w:rPr>
          <w:rFonts w:asciiTheme="minorHAnsi" w:eastAsia="Times New Roman" w:hAnsiTheme="minorHAnsi" w:cstheme="minorHAnsi"/>
        </w:rPr>
        <w:t>INSTK</w:t>
      </w:r>
      <w:proofErr w:type="spellEnd"/>
      <w:r w:rsidR="00B30DBA" w:rsidRPr="006C72EB">
        <w:rPr>
          <w:rFonts w:asciiTheme="minorHAnsi" w:eastAsia="Times New Roman" w:hAnsiTheme="minorHAnsi" w:cstheme="minorHAnsi"/>
        </w:rPr>
        <w:t xml:space="preserve"> keretösszeggel</w:t>
      </w:r>
      <w:r w:rsidR="001F750B" w:rsidRPr="006C72EB">
        <w:rPr>
          <w:rFonts w:asciiTheme="minorHAnsi" w:eastAsia="Times New Roman" w:hAnsiTheme="minorHAnsi" w:cstheme="minorHAnsi"/>
        </w:rPr>
        <w:t>. Amennyiben folyósítás még nem történt, az elszámolás napja és a fennálló tőketartozás még nem töltött. Így az új szerződéses kamat</w:t>
      </w:r>
      <w:r w:rsidR="00F10F5E" w:rsidRPr="006C72EB">
        <w:rPr>
          <w:rFonts w:asciiTheme="minorHAnsi" w:eastAsia="Times New Roman" w:hAnsiTheme="minorHAnsi" w:cstheme="minorHAnsi"/>
        </w:rPr>
        <w:t xml:space="preserve"> </w:t>
      </w:r>
      <w:r w:rsidR="001F750B" w:rsidRPr="006C72EB">
        <w:rPr>
          <w:rFonts w:asciiTheme="minorHAnsi" w:eastAsia="Times New Roman" w:hAnsiTheme="minorHAnsi" w:cstheme="minorHAnsi"/>
        </w:rPr>
        <w:t>adatokat a jelenlegi kamatstatisztikának megfelelően lehet jelenteni a szerződéskötéskor.</w:t>
      </w:r>
      <w:bookmarkEnd w:id="54"/>
      <w:r w:rsidR="001F750B" w:rsidRPr="006C72EB">
        <w:rPr>
          <w:rFonts w:asciiTheme="minorHAnsi" w:eastAsia="Times New Roman" w:hAnsiTheme="minorHAnsi" w:cstheme="minorHAnsi"/>
        </w:rPr>
        <w:t xml:space="preserve"> </w:t>
      </w:r>
      <w:r w:rsidR="000B4D9F" w:rsidRPr="006C72EB">
        <w:rPr>
          <w:rFonts w:asciiTheme="minorHAnsi" w:eastAsia="Times New Roman" w:hAnsiTheme="minorHAnsi" w:cstheme="minorHAnsi"/>
        </w:rPr>
        <w:t>Ez a gyakorlat lakossági hitelek esetén nem alkalmazható.</w:t>
      </w:r>
    </w:p>
    <w:p w14:paraId="05AD8747" w14:textId="77777777" w:rsidR="0025687B" w:rsidRPr="006C72EB" w:rsidRDefault="0025687B" w:rsidP="005847F9">
      <w:pPr>
        <w:spacing w:after="0"/>
        <w:ind w:left="1440"/>
        <w:rPr>
          <w:rFonts w:asciiTheme="minorHAnsi" w:eastAsia="Times New Roman" w:hAnsiTheme="minorHAnsi" w:cstheme="minorHAnsi"/>
        </w:rPr>
      </w:pPr>
    </w:p>
    <w:p w14:paraId="2E3DB406" w14:textId="77777777" w:rsidR="0025687B" w:rsidRPr="006C72EB" w:rsidRDefault="0025687B" w:rsidP="005847F9">
      <w:pPr>
        <w:rPr>
          <w:rFonts w:asciiTheme="minorHAnsi" w:hAnsiTheme="minorHAnsi" w:cstheme="minorHAnsi"/>
          <w:b/>
        </w:rPr>
      </w:pPr>
      <w:proofErr w:type="spellStart"/>
      <w:r w:rsidRPr="006C72EB">
        <w:rPr>
          <w:rFonts w:asciiTheme="minorHAnsi" w:hAnsiTheme="minorHAnsi" w:cstheme="minorHAnsi"/>
          <w:b/>
        </w:rPr>
        <w:t>INSTK</w:t>
      </w:r>
      <w:proofErr w:type="spellEnd"/>
      <w:r w:rsidRPr="006C72EB">
        <w:rPr>
          <w:rFonts w:asciiTheme="minorHAnsi" w:hAnsiTheme="minorHAnsi" w:cstheme="minorHAnsi"/>
          <w:b/>
        </w:rPr>
        <w:t xml:space="preserve">- </w:t>
      </w:r>
      <w:proofErr w:type="spellStart"/>
      <w:r w:rsidRPr="006C72EB">
        <w:rPr>
          <w:rFonts w:asciiTheme="minorHAnsi" w:hAnsiTheme="minorHAnsi" w:cstheme="minorHAnsi"/>
          <w:b/>
        </w:rPr>
        <w:t>INSTR</w:t>
      </w:r>
      <w:proofErr w:type="spellEnd"/>
      <w:r w:rsidRPr="006C72EB">
        <w:rPr>
          <w:rFonts w:asciiTheme="minorHAnsi" w:hAnsiTheme="minorHAnsi" w:cstheme="minorHAnsi"/>
          <w:b/>
        </w:rPr>
        <w:t xml:space="preserve"> kapcsolat: </w:t>
      </w:r>
    </w:p>
    <w:p w14:paraId="60D98ABD" w14:textId="7009CB4B"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keretinstrumentumokhoz kapcsolódóan annyi instrumentumot kell képezni, ahány különböző alaptulajdonsággal rendelkező </w:t>
      </w:r>
      <w:r w:rsidR="000B4D9F" w:rsidRPr="006C72EB">
        <w:rPr>
          <w:rFonts w:asciiTheme="minorHAnsi" w:eastAsia="Times New Roman" w:hAnsiTheme="minorHAnsi" w:cstheme="minorHAnsi"/>
        </w:rPr>
        <w:t>alkeret nyitás/rendelkezésre bocsátás</w:t>
      </w:r>
      <w:r w:rsidRPr="006C72EB">
        <w:rPr>
          <w:rFonts w:asciiTheme="minorHAnsi" w:eastAsia="Times New Roman" w:hAnsiTheme="minorHAnsi" w:cstheme="minorHAnsi"/>
        </w:rPr>
        <w:t xml:space="preserve"> történik, azaz minden eltérő devizanemű, eredeti lejáratú, </w:t>
      </w:r>
      <w:proofErr w:type="gramStart"/>
      <w:r w:rsidRPr="006C72EB">
        <w:rPr>
          <w:rFonts w:asciiTheme="minorHAnsi" w:eastAsia="Times New Roman" w:hAnsiTheme="minorHAnsi" w:cstheme="minorHAnsi"/>
        </w:rPr>
        <w:t>kamatozású</w:t>
      </w:r>
      <w:r w:rsidR="003C70A0" w:rsidRPr="006C72EB">
        <w:rPr>
          <w:rFonts w:asciiTheme="minorHAnsi" w:eastAsia="Times New Roman" w:hAnsiTheme="minorHAnsi" w:cstheme="minorHAnsi"/>
        </w:rPr>
        <w:t>,</w:t>
      </w:r>
      <w:proofErr w:type="gramEnd"/>
      <w:r w:rsidRPr="006C72EB">
        <w:rPr>
          <w:rFonts w:asciiTheme="minorHAnsi" w:eastAsia="Times New Roman" w:hAnsiTheme="minorHAnsi" w:cstheme="minorHAnsi"/>
        </w:rPr>
        <w:t xml:space="preserve"> stb. </w:t>
      </w:r>
      <w:proofErr w:type="spellStart"/>
      <w:r w:rsidR="000B4D9F" w:rsidRPr="006C72EB">
        <w:rPr>
          <w:rFonts w:asciiTheme="minorHAnsi" w:eastAsia="Times New Roman" w:hAnsiTheme="minorHAnsi" w:cstheme="minorHAnsi"/>
        </w:rPr>
        <w:t>tranche</w:t>
      </w:r>
      <w:proofErr w:type="spellEnd"/>
      <w:r w:rsidRPr="006C72EB">
        <w:rPr>
          <w:rFonts w:asciiTheme="minorHAnsi" w:eastAsia="Times New Roman" w:hAnsiTheme="minorHAnsi" w:cstheme="minorHAnsi"/>
        </w:rPr>
        <w:t xml:space="preserve"> külön instrumentumot keletkeztet. </w:t>
      </w:r>
    </w:p>
    <w:p w14:paraId="32C4E53B" w14:textId="64601109"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H</w:t>
      </w:r>
      <w:r w:rsidR="003A00BF" w:rsidRPr="006C72EB">
        <w:rPr>
          <w:rFonts w:asciiTheme="minorHAnsi" w:eastAsia="Times New Roman" w:hAnsiTheme="minorHAnsi" w:cstheme="minorHAnsi"/>
        </w:rPr>
        <w:t>a</w:t>
      </w:r>
      <w:r w:rsidRPr="006C72EB">
        <w:rPr>
          <w:rFonts w:asciiTheme="minorHAnsi" w:eastAsia="Times New Roman" w:hAnsiTheme="minorHAnsi" w:cstheme="minorHAnsi"/>
        </w:rPr>
        <w:t xml:space="preserve"> valamely alaptulajdonságokkal rendelkező </w:t>
      </w:r>
      <w:proofErr w:type="spellStart"/>
      <w:r w:rsidR="000B4D9F" w:rsidRPr="006C72EB">
        <w:rPr>
          <w:rFonts w:asciiTheme="minorHAnsi" w:eastAsia="Times New Roman" w:hAnsiTheme="minorHAnsi" w:cstheme="minorHAnsi"/>
        </w:rPr>
        <w:t>tranche</w:t>
      </w:r>
      <w:proofErr w:type="spellEnd"/>
      <w:r w:rsidR="000B4D9F" w:rsidRPr="006C72EB">
        <w:rPr>
          <w:rFonts w:asciiTheme="minorHAnsi" w:eastAsia="Times New Roman" w:hAnsiTheme="minorHAnsi" w:cstheme="minorHAnsi"/>
        </w:rPr>
        <w:t xml:space="preserve"> </w:t>
      </w:r>
      <w:r w:rsidRPr="006C72EB">
        <w:rPr>
          <w:rFonts w:asciiTheme="minorHAnsi" w:eastAsia="Times New Roman" w:hAnsiTheme="minorHAnsi" w:cstheme="minorHAnsi"/>
        </w:rPr>
        <w:t xml:space="preserve">alapján megkeletkeztetett instrumentum </w:t>
      </w:r>
      <w:r w:rsidR="00C2414C" w:rsidRPr="006C72EB">
        <w:rPr>
          <w:rFonts w:asciiTheme="minorHAnsi" w:eastAsia="Times New Roman" w:hAnsiTheme="minorHAnsi" w:cstheme="minorHAnsi"/>
        </w:rPr>
        <w:t>több részletben vehető igénybe</w:t>
      </w:r>
      <w:r w:rsidRPr="006C72EB">
        <w:rPr>
          <w:rFonts w:asciiTheme="minorHAnsi" w:eastAsia="Times New Roman" w:hAnsiTheme="minorHAnsi" w:cstheme="minorHAnsi"/>
        </w:rPr>
        <w:t xml:space="preserve">, </w:t>
      </w:r>
      <w:r w:rsidR="00C2414C" w:rsidRPr="006C72EB">
        <w:rPr>
          <w:rFonts w:asciiTheme="minorHAnsi" w:eastAsia="Times New Roman" w:hAnsiTheme="minorHAnsi" w:cstheme="minorHAnsi"/>
        </w:rPr>
        <w:t xml:space="preserve">akkor az instrumentum összege a teljes igénybe vehető összeg, </w:t>
      </w:r>
      <w:r w:rsidRPr="006C72EB">
        <w:rPr>
          <w:rFonts w:asciiTheme="minorHAnsi" w:eastAsia="Times New Roman" w:hAnsiTheme="minorHAnsi" w:cstheme="minorHAnsi"/>
        </w:rPr>
        <w:t>a későbbi folyósítás</w:t>
      </w:r>
      <w:r w:rsidR="00C2414C" w:rsidRPr="006C72EB">
        <w:rPr>
          <w:rFonts w:asciiTheme="minorHAnsi" w:eastAsia="Times New Roman" w:hAnsiTheme="minorHAnsi" w:cstheme="minorHAnsi"/>
        </w:rPr>
        <w:t xml:space="preserve"> a fennálló tőketartozás összegét növeli (egyben folyósításként jelentendő a </w:t>
      </w:r>
      <w:proofErr w:type="spellStart"/>
      <w:r w:rsidR="00C2414C" w:rsidRPr="006C72EB">
        <w:rPr>
          <w:rFonts w:asciiTheme="minorHAnsi" w:eastAsia="Times New Roman" w:hAnsiTheme="minorHAnsi" w:cstheme="minorHAnsi"/>
        </w:rPr>
        <w:t>FOLY</w:t>
      </w:r>
      <w:proofErr w:type="spellEnd"/>
      <w:r w:rsidR="00C2414C" w:rsidRPr="006C72EB">
        <w:rPr>
          <w:rFonts w:asciiTheme="minorHAnsi" w:eastAsia="Times New Roman" w:hAnsiTheme="minorHAnsi" w:cstheme="minorHAnsi"/>
        </w:rPr>
        <w:t xml:space="preserve"> táblában – a folyószámlahitelek kivételével)</w:t>
      </w:r>
      <w:r w:rsidRPr="006C72EB">
        <w:rPr>
          <w:rFonts w:asciiTheme="minorHAnsi" w:eastAsia="Times New Roman" w:hAnsiTheme="minorHAnsi" w:cstheme="minorHAnsi"/>
        </w:rPr>
        <w:t xml:space="preserve"> és nem keletkeztet újabb instrumentumot.</w:t>
      </w:r>
    </w:p>
    <w:p w14:paraId="51A2FD03" w14:textId="7E43E409" w:rsidR="00DF3BB9" w:rsidRPr="006C72EB" w:rsidRDefault="0025687B"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Kivétel: m</w:t>
      </w:r>
      <w:r w:rsidR="003A00BF" w:rsidRPr="006C72EB">
        <w:rPr>
          <w:rFonts w:asciiTheme="minorHAnsi" w:eastAsia="Times New Roman" w:hAnsiTheme="minorHAnsi" w:cstheme="minorHAnsi"/>
        </w:rPr>
        <w:t xml:space="preserve">egengedett azonban az a gyakorlat, hogy az adatszolgáltató </w:t>
      </w:r>
      <w:r w:rsidR="00650CE1" w:rsidRPr="006C72EB">
        <w:rPr>
          <w:rFonts w:asciiTheme="minorHAnsi" w:eastAsia="Times New Roman" w:hAnsiTheme="minorHAnsi" w:cstheme="minorHAnsi"/>
        </w:rPr>
        <w:t>folyósításonként</w:t>
      </w:r>
      <w:r w:rsidR="000B4D9F" w:rsidRPr="006C72EB">
        <w:rPr>
          <w:rFonts w:asciiTheme="minorHAnsi" w:eastAsia="Times New Roman" w:hAnsiTheme="minorHAnsi" w:cstheme="minorHAnsi"/>
        </w:rPr>
        <w:t xml:space="preserve"> </w:t>
      </w:r>
      <w:r w:rsidR="003A00BF" w:rsidRPr="006C72EB">
        <w:rPr>
          <w:rFonts w:asciiTheme="minorHAnsi" w:eastAsia="Times New Roman" w:hAnsiTheme="minorHAnsi" w:cstheme="minorHAnsi"/>
        </w:rPr>
        <w:t>képezzen instrumentumot, amennyiben alaprendszerei ezt teszik csak lehetővé</w:t>
      </w:r>
      <w:r w:rsidR="007E1E54" w:rsidRPr="006C72EB">
        <w:rPr>
          <w:rFonts w:asciiTheme="minorHAnsi" w:eastAsia="Times New Roman" w:hAnsiTheme="minorHAnsi" w:cstheme="minorHAnsi"/>
        </w:rPr>
        <w:t xml:space="preserve"> (lakossági hiteleknél</w:t>
      </w:r>
      <w:r w:rsidR="00263BDF" w:rsidRPr="006C72EB">
        <w:rPr>
          <w:rFonts w:asciiTheme="minorHAnsi" w:eastAsia="Times New Roman" w:hAnsiTheme="minorHAnsi" w:cstheme="minorHAnsi"/>
        </w:rPr>
        <w:t>, illetve olyan vállalati hiteleknél, ahol ismert a kamatozás a szerződéskötéskor és 1:1 kapcsolat áll fenn keret és instrumentum között,</w:t>
      </w:r>
      <w:r w:rsidR="007E1E54" w:rsidRPr="006C72EB">
        <w:rPr>
          <w:rFonts w:asciiTheme="minorHAnsi" w:eastAsia="Times New Roman" w:hAnsiTheme="minorHAnsi" w:cstheme="minorHAnsi"/>
        </w:rPr>
        <w:t xml:space="preserve"> ez a gyakorlat nem megengedett</w:t>
      </w:r>
      <w:r w:rsidR="00026D05" w:rsidRPr="006C72EB">
        <w:rPr>
          <w:rFonts w:asciiTheme="minorHAnsi" w:eastAsia="Times New Roman" w:hAnsiTheme="minorHAnsi" w:cstheme="minorHAnsi"/>
        </w:rPr>
        <w:t xml:space="preserve">). </w:t>
      </w:r>
      <w:r w:rsidR="005844DF" w:rsidRPr="006C72EB">
        <w:rPr>
          <w:rFonts w:asciiTheme="minorHAnsi" w:eastAsia="Times New Roman" w:hAnsiTheme="minorHAnsi" w:cstheme="minorHAnsi"/>
        </w:rPr>
        <w:t xml:space="preserve">Ebben az esetben viszont az </w:t>
      </w:r>
      <w:proofErr w:type="spellStart"/>
      <w:r w:rsidR="005844DF" w:rsidRPr="006C72EB">
        <w:rPr>
          <w:rFonts w:asciiTheme="minorHAnsi" w:eastAsia="Times New Roman" w:hAnsiTheme="minorHAnsi" w:cstheme="minorHAnsi"/>
        </w:rPr>
        <w:t>INSTK</w:t>
      </w:r>
      <w:proofErr w:type="spellEnd"/>
      <w:r w:rsidR="005844DF" w:rsidRPr="006C72EB">
        <w:rPr>
          <w:rFonts w:asciiTheme="minorHAnsi" w:eastAsia="Times New Roman" w:hAnsiTheme="minorHAnsi" w:cstheme="minorHAnsi"/>
        </w:rPr>
        <w:t xml:space="preserve"> táblában keretinstrumentum képzése szükséges, amely összefűzi a folyósításokat. </w:t>
      </w:r>
      <w:proofErr w:type="spellStart"/>
      <w:r w:rsidR="00D57797" w:rsidRPr="006C72EB">
        <w:rPr>
          <w:rFonts w:asciiTheme="minorHAnsi" w:eastAsia="Times New Roman" w:hAnsiTheme="minorHAnsi" w:cstheme="minorHAnsi"/>
        </w:rPr>
        <w:t>Rulírozó</w:t>
      </w:r>
      <w:proofErr w:type="spellEnd"/>
      <w:r w:rsidR="00D57797" w:rsidRPr="006C72EB">
        <w:rPr>
          <w:rFonts w:asciiTheme="minorHAnsi" w:eastAsia="Times New Roman" w:hAnsiTheme="minorHAnsi" w:cstheme="minorHAnsi"/>
        </w:rPr>
        <w:t xml:space="preserve"> hitelek esetén nem lehet folyósításonként instrumentumot képezni, ebben az esetben – ha nem definiált az előre, hogy mekkora a folyószámlahitelre maximálisan igénybe vehető keret – az instrumentum összege változhat</w:t>
      </w:r>
      <w:r w:rsidR="00030E8B" w:rsidRPr="006C72EB">
        <w:rPr>
          <w:rFonts w:asciiTheme="minorHAnsi" w:eastAsia="Times New Roman" w:hAnsiTheme="minorHAnsi" w:cstheme="minorHAnsi"/>
        </w:rPr>
        <w:t xml:space="preserve"> a jelentési időszakok között</w:t>
      </w:r>
      <w:r w:rsidR="00D57797" w:rsidRPr="006C72EB">
        <w:rPr>
          <w:rFonts w:asciiTheme="minorHAnsi" w:eastAsia="Times New Roman" w:hAnsiTheme="minorHAnsi" w:cstheme="minorHAnsi"/>
        </w:rPr>
        <w:t>.</w:t>
      </w:r>
    </w:p>
    <w:p w14:paraId="3F586EEF" w14:textId="74C165C8" w:rsidR="0025687B" w:rsidRPr="006C72EB" w:rsidRDefault="0025687B" w:rsidP="00FE4455">
      <w:pPr>
        <w:numPr>
          <w:ilvl w:val="1"/>
          <w:numId w:val="19"/>
        </w:numPr>
        <w:spacing w:after="0"/>
        <w:rPr>
          <w:rFonts w:asciiTheme="minorHAnsi" w:eastAsia="Times New Roman"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hitelek esetében az eltérő devizában </w:t>
      </w:r>
      <w:r w:rsidR="000B4D9F" w:rsidRPr="006C72EB">
        <w:rPr>
          <w:rFonts w:asciiTheme="minorHAnsi" w:hAnsiTheme="minorHAnsi" w:cstheme="minorHAnsi"/>
        </w:rPr>
        <w:t xml:space="preserve">rendelkezésre bocsátott </w:t>
      </w:r>
      <w:r w:rsidRPr="006C72EB">
        <w:rPr>
          <w:rFonts w:asciiTheme="minorHAnsi" w:hAnsiTheme="minorHAnsi" w:cstheme="minorHAnsi"/>
        </w:rPr>
        <w:t xml:space="preserve">összegeket külön instrumentumként kell jelenteni. Abban az esetben, ha </w:t>
      </w:r>
      <w:r w:rsidR="002A2DA2" w:rsidRPr="006C72EB">
        <w:rPr>
          <w:rFonts w:asciiTheme="minorHAnsi" w:hAnsiTheme="minorHAnsi" w:cstheme="minorHAnsi"/>
        </w:rPr>
        <w:t xml:space="preserve">az azonos devizához </w:t>
      </w:r>
      <w:r w:rsidRPr="006C72EB">
        <w:rPr>
          <w:rFonts w:asciiTheme="minorHAnsi" w:hAnsiTheme="minorHAnsi" w:cstheme="minorHAnsi"/>
        </w:rPr>
        <w:t xml:space="preserve">tartozó </w:t>
      </w:r>
      <w:r w:rsidR="001170C7" w:rsidRPr="006C72EB">
        <w:rPr>
          <w:rFonts w:asciiTheme="minorHAnsi" w:hAnsiTheme="minorHAnsi" w:cstheme="minorHAnsi"/>
        </w:rPr>
        <w:t>folyósítások</w:t>
      </w:r>
      <w:r w:rsidRPr="006C72EB">
        <w:rPr>
          <w:rFonts w:asciiTheme="minorHAnsi" w:hAnsiTheme="minorHAnsi" w:cstheme="minorHAnsi"/>
        </w:rPr>
        <w:t xml:space="preserve"> mind azonos referenciakamathoz kötöttek és egyéb alaptulajdonságaikban is megegyeznek, egy instrumentumként vehetők figyelembe</w:t>
      </w:r>
      <w:r w:rsidR="002A2DA2" w:rsidRPr="006C72EB">
        <w:rPr>
          <w:rFonts w:asciiTheme="minorHAnsi" w:hAnsiTheme="minorHAnsi" w:cstheme="minorHAnsi"/>
        </w:rPr>
        <w:t>.</w:t>
      </w:r>
    </w:p>
    <w:p w14:paraId="6A549D9E" w14:textId="6886711B" w:rsidR="0025687B" w:rsidRPr="00853BF7" w:rsidRDefault="00ED34FF" w:rsidP="00FE4455">
      <w:pPr>
        <w:numPr>
          <w:ilvl w:val="1"/>
          <w:numId w:val="19"/>
        </w:numPr>
        <w:spacing w:after="0"/>
        <w:rPr>
          <w:rFonts w:asciiTheme="minorHAnsi" w:hAnsiTheme="minorHAnsi" w:cstheme="minorHAnsi"/>
          <w:i/>
        </w:rPr>
      </w:pPr>
      <w:r w:rsidRPr="006C72EB">
        <w:rPr>
          <w:rFonts w:asciiTheme="minorHAnsi" w:hAnsiTheme="minorHAnsi" w:cstheme="minorHAnsi"/>
        </w:rPr>
        <w:t xml:space="preserve">Alapelv: a jelenlegi kamatstatisztika alapját képező instrumentumok mindenképp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kerüljenek megképzésre</w:t>
      </w:r>
      <w:r w:rsidR="00D57797" w:rsidRPr="006C72EB">
        <w:rPr>
          <w:rFonts w:asciiTheme="minorHAnsi" w:hAnsiTheme="minorHAnsi" w:cstheme="minorHAnsi"/>
        </w:rPr>
        <w:t xml:space="preserve"> ugyanabban az időszakban, amelyben a jelenlegi kamatstatisztikai adatszolgáltatásokba kerülnének be</w:t>
      </w:r>
      <w:r w:rsidRPr="006C72EB">
        <w:rPr>
          <w:rFonts w:asciiTheme="minorHAnsi" w:hAnsiTheme="minorHAnsi" w:cstheme="minorHAnsi"/>
        </w:rPr>
        <w:t>.</w:t>
      </w:r>
    </w:p>
    <w:p w14:paraId="31DCBC6E" w14:textId="77777777" w:rsidR="00ED34FF" w:rsidRPr="006C72EB" w:rsidRDefault="00ED34FF" w:rsidP="00ED34FF">
      <w:pPr>
        <w:spacing w:after="0"/>
        <w:ind w:left="720"/>
        <w:rPr>
          <w:rFonts w:asciiTheme="minorHAnsi" w:hAnsiTheme="minorHAnsi" w:cstheme="minorHAnsi"/>
          <w:i/>
        </w:rPr>
      </w:pPr>
    </w:p>
    <w:p w14:paraId="6561631F" w14:textId="05E1FD42" w:rsidR="00974F9E" w:rsidRPr="006C72EB" w:rsidRDefault="00974F9E" w:rsidP="00974F9E">
      <w:pPr>
        <w:rPr>
          <w:rFonts w:asciiTheme="minorHAnsi" w:hAnsiTheme="minorHAnsi" w:cstheme="minorHAnsi"/>
          <w:color w:val="FF0000"/>
        </w:rPr>
      </w:pPr>
      <w:proofErr w:type="spellStart"/>
      <w:r w:rsidRPr="006C72EB">
        <w:rPr>
          <w:rFonts w:asciiTheme="minorHAnsi" w:hAnsiTheme="minorHAnsi" w:cstheme="minorHAnsi"/>
          <w:b/>
          <w:color w:val="000000"/>
        </w:rPr>
        <w:t>INSTK-INSTR</w:t>
      </w:r>
      <w:proofErr w:type="spellEnd"/>
      <w:r w:rsidRPr="006C72EB">
        <w:rPr>
          <w:rFonts w:asciiTheme="minorHAnsi" w:hAnsiTheme="minorHAnsi" w:cstheme="minorHAnsi"/>
          <w:b/>
          <w:color w:val="000000"/>
        </w:rPr>
        <w:t xml:space="preserve"> kapcsolatot keletkeztető ügyletek</w:t>
      </w:r>
      <w:r w:rsidRPr="006C72EB">
        <w:rPr>
          <w:rFonts w:asciiTheme="minorHAnsi" w:hAnsiTheme="minorHAnsi" w:cstheme="minorHAnsi"/>
          <w:color w:val="000000"/>
        </w:rPr>
        <w:t>:</w:t>
      </w:r>
    </w:p>
    <w:p w14:paraId="64249006" w14:textId="3AEC0305"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 xml:space="preserve">-ban jelentett nagykeretből megnyitnak egy kisebb keretet (alkeretet), ami szintén 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-ban jelentendő. Itt pénzmozgás még nincs.</w:t>
      </w:r>
    </w:p>
    <w:p w14:paraId="69B6285E" w14:textId="1C835AF5"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 xml:space="preserve">-ban jelentett keretből rendelkezésre bocsátanak egy keret típusú, </w:t>
      </w:r>
      <w:proofErr w:type="spellStart"/>
      <w:r w:rsidRPr="006C72EB">
        <w:rPr>
          <w:rFonts w:asciiTheme="minorHAnsi" w:eastAsia="Times New Roman" w:hAnsiTheme="minorHAnsi" w:cstheme="minorHAnsi"/>
          <w:color w:val="000000"/>
        </w:rPr>
        <w:t>INSTR</w:t>
      </w:r>
      <w:proofErr w:type="spellEnd"/>
      <w:r w:rsidRPr="006C72EB">
        <w:rPr>
          <w:rFonts w:asciiTheme="minorHAnsi" w:eastAsia="Times New Roman" w:hAnsiTheme="minorHAnsi" w:cstheme="minorHAnsi"/>
          <w:color w:val="000000"/>
        </w:rPr>
        <w:t xml:space="preserve">-ben jelentendő instrumentumot (ha minden </w:t>
      </w:r>
      <w:proofErr w:type="spellStart"/>
      <w:r w:rsidRPr="006C72EB">
        <w:rPr>
          <w:rFonts w:asciiTheme="minorHAnsi" w:eastAsia="Times New Roman" w:hAnsiTheme="minorHAnsi" w:cstheme="minorHAnsi"/>
          <w:color w:val="000000"/>
        </w:rPr>
        <w:t>INSTR</w:t>
      </w:r>
      <w:proofErr w:type="spellEnd"/>
      <w:r w:rsidRPr="006C72EB">
        <w:rPr>
          <w:rFonts w:asciiTheme="minorHAnsi" w:eastAsia="Times New Roman" w:hAnsiTheme="minorHAnsi" w:cstheme="minorHAnsi"/>
          <w:color w:val="000000"/>
        </w:rPr>
        <w:t>-ben jelentendő adata a lehívási szerződésben rögzített, vagy nem szerződésben rögzített, de mindenképpen fix és adott). Pénzmozgás még itt sincs, csak megképződött az a keret, amit fel tud használni az ügyfél.</w:t>
      </w:r>
    </w:p>
    <w:p w14:paraId="0C379776" w14:textId="07662921"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INSTK-ba</w:t>
      </w:r>
      <w:proofErr w:type="spellEnd"/>
      <w:r w:rsidRPr="006C72EB">
        <w:rPr>
          <w:rFonts w:asciiTheme="minorHAnsi" w:eastAsia="Times New Roman" w:hAnsiTheme="minorHAnsi" w:cstheme="minorHAnsi"/>
          <w:color w:val="000000"/>
        </w:rPr>
        <w:t xml:space="preserve"> jelentett keretből létrehoznak egy </w:t>
      </w:r>
      <w:r w:rsidRPr="006C72EB">
        <w:rPr>
          <w:rFonts w:asciiTheme="minorHAnsi" w:eastAsia="Times New Roman" w:hAnsiTheme="minorHAnsi" w:cstheme="minorHAnsi"/>
          <w:color w:val="000000"/>
          <w:u w:val="single"/>
        </w:rPr>
        <w:t>nem</w:t>
      </w:r>
      <w:r w:rsidRPr="006C72EB">
        <w:rPr>
          <w:rFonts w:asciiTheme="minorHAnsi" w:eastAsia="Times New Roman" w:hAnsiTheme="minorHAnsi" w:cstheme="minorHAnsi"/>
          <w:color w:val="000000"/>
        </w:rPr>
        <w:t xml:space="preserve"> keret típusú, </w:t>
      </w:r>
      <w:proofErr w:type="spellStart"/>
      <w:r w:rsidRPr="006C72EB">
        <w:rPr>
          <w:rFonts w:asciiTheme="minorHAnsi" w:eastAsia="Times New Roman" w:hAnsiTheme="minorHAnsi" w:cstheme="minorHAnsi"/>
          <w:color w:val="000000"/>
        </w:rPr>
        <w:t>INSTR</w:t>
      </w:r>
      <w:proofErr w:type="spellEnd"/>
      <w:r w:rsidRPr="006C72EB">
        <w:rPr>
          <w:rFonts w:asciiTheme="minorHAnsi" w:eastAsia="Times New Roman" w:hAnsiTheme="minorHAnsi" w:cstheme="minorHAnsi"/>
          <w:color w:val="000000"/>
        </w:rPr>
        <w:t xml:space="preserve">-ben jelentendő instrumentumot, és a létrehozott nem keret típusú instrumentum tekintetében konkrét pénzmozgás is történik (a folyósítás már a </w:t>
      </w:r>
      <w:proofErr w:type="spellStart"/>
      <w:r w:rsidRPr="006C72EB">
        <w:rPr>
          <w:rFonts w:asciiTheme="minorHAnsi" w:eastAsia="Times New Roman" w:hAnsiTheme="minorHAnsi" w:cstheme="minorHAnsi"/>
          <w:color w:val="000000"/>
        </w:rPr>
        <w:t>FOLY</w:t>
      </w:r>
      <w:proofErr w:type="spellEnd"/>
      <w:r w:rsidRPr="006C72EB">
        <w:rPr>
          <w:rFonts w:asciiTheme="minorHAnsi" w:eastAsia="Times New Roman" w:hAnsiTheme="minorHAnsi" w:cstheme="minorHAnsi"/>
          <w:color w:val="000000"/>
        </w:rPr>
        <w:t xml:space="preserve"> kódú </w:t>
      </w:r>
      <w:r w:rsidR="00D1089D" w:rsidRPr="006C72EB">
        <w:rPr>
          <w:rFonts w:asciiTheme="minorHAnsi" w:eastAsia="Times New Roman" w:hAnsiTheme="minorHAnsi" w:cstheme="minorHAnsi"/>
          <w:color w:val="000000"/>
        </w:rPr>
        <w:t>táblá</w:t>
      </w:r>
      <w:r w:rsidRPr="006C72EB">
        <w:rPr>
          <w:rFonts w:asciiTheme="minorHAnsi" w:eastAsia="Times New Roman" w:hAnsiTheme="minorHAnsi" w:cstheme="minorHAnsi"/>
          <w:color w:val="000000"/>
        </w:rPr>
        <w:t>ban kerül rögzítésre).</w:t>
      </w:r>
    </w:p>
    <w:p w14:paraId="1D3DC2A8" w14:textId="77777777" w:rsidR="00974F9E" w:rsidRPr="006C72EB" w:rsidRDefault="00974F9E" w:rsidP="005847F9">
      <w:pPr>
        <w:rPr>
          <w:rFonts w:asciiTheme="minorHAnsi" w:hAnsiTheme="minorHAnsi" w:cstheme="minorHAnsi"/>
          <w:i/>
        </w:rPr>
      </w:pPr>
    </w:p>
    <w:p w14:paraId="3D0D72BC" w14:textId="762D23C1" w:rsidR="0025687B" w:rsidRPr="006C72EB" w:rsidRDefault="0025687B" w:rsidP="005847F9">
      <w:pPr>
        <w:rPr>
          <w:rFonts w:asciiTheme="minorHAnsi" w:hAnsiTheme="minorHAnsi" w:cstheme="minorHAnsi"/>
          <w:b/>
        </w:rPr>
      </w:pPr>
      <w:r w:rsidRPr="006C72EB">
        <w:rPr>
          <w:rFonts w:asciiTheme="minorHAnsi" w:hAnsiTheme="minorHAnsi" w:cstheme="minorHAnsi"/>
          <w:b/>
        </w:rPr>
        <w:t>Esemény jellegű táblákkal való kapcsolat, le nem hívott hitelkeret:</w:t>
      </w:r>
    </w:p>
    <w:p w14:paraId="53DBFF6F" w14:textId="5037C01A"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Olyan keretjellegű instrumentumok esetén, ahol a szerződésben csak egy instrumentum szerepel, a keret</w:t>
      </w:r>
      <w:r w:rsidR="00263BDF" w:rsidRPr="006C72EB">
        <w:rPr>
          <w:rFonts w:asciiTheme="minorHAnsi" w:eastAsia="Times New Roman" w:hAnsiTheme="minorHAnsi" w:cstheme="minorHAnsi"/>
        </w:rPr>
        <w:t xml:space="preserve"> alapesetben </w:t>
      </w: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jelentendő</w:t>
      </w:r>
      <w:r w:rsidR="004210A5" w:rsidRPr="006C72EB">
        <w:rPr>
          <w:rFonts w:asciiTheme="minorHAnsi" w:eastAsia="Times New Roman" w:hAnsiTheme="minorHAnsi" w:cstheme="minorHAnsi"/>
        </w:rPr>
        <w:t>. Az</w:t>
      </w:r>
      <w:r w:rsidRPr="006C72EB">
        <w:rPr>
          <w:rFonts w:asciiTheme="minorHAnsi" w:eastAsia="Times New Roman" w:hAnsiTheme="minorHAnsi" w:cstheme="minorHAnsi"/>
        </w:rPr>
        <w:t xml:space="preserve"> a</w:t>
      </w:r>
      <w:r w:rsidR="00F640A5" w:rsidRPr="006C72EB">
        <w:rPr>
          <w:rFonts w:asciiTheme="minorHAnsi" w:eastAsia="Times New Roman" w:hAnsiTheme="minorHAnsi" w:cstheme="minorHAnsi"/>
        </w:rPr>
        <w:t>z instrumentum terhére t</w:t>
      </w:r>
      <w:r w:rsidR="00913696" w:rsidRPr="006C72EB">
        <w:rPr>
          <w:rFonts w:asciiTheme="minorHAnsi" w:eastAsia="Times New Roman" w:hAnsiTheme="minorHAnsi" w:cstheme="minorHAnsi"/>
        </w:rPr>
        <w:t>ö</w:t>
      </w:r>
      <w:r w:rsidR="00F640A5" w:rsidRPr="006C72EB">
        <w:rPr>
          <w:rFonts w:asciiTheme="minorHAnsi" w:eastAsia="Times New Roman" w:hAnsiTheme="minorHAnsi" w:cstheme="minorHAnsi"/>
        </w:rPr>
        <w:t>rténő</w:t>
      </w:r>
      <w:r w:rsidRPr="006C72EB">
        <w:rPr>
          <w:rFonts w:asciiTheme="minorHAnsi" w:eastAsia="Times New Roman" w:hAnsiTheme="minorHAnsi" w:cstheme="minorHAnsi"/>
        </w:rPr>
        <w:t xml:space="preserve"> folyósítás</w:t>
      </w:r>
      <w:r w:rsidR="004210A5" w:rsidRPr="006C72EB">
        <w:rPr>
          <w:rFonts w:asciiTheme="minorHAnsi" w:eastAsia="Times New Roman" w:hAnsiTheme="minorHAnsi" w:cstheme="minorHAnsi"/>
        </w:rPr>
        <w:t xml:space="preserve">ok </w:t>
      </w:r>
      <w:r w:rsidRPr="006C72EB">
        <w:rPr>
          <w:rFonts w:asciiTheme="minorHAnsi" w:eastAsia="Times New Roman" w:hAnsiTheme="minorHAnsi" w:cstheme="minorHAnsi"/>
        </w:rPr>
        <w:t xml:space="preserve">a </w:t>
      </w:r>
      <w:proofErr w:type="spellStart"/>
      <w:r w:rsidRPr="006C72EB">
        <w:rPr>
          <w:rFonts w:asciiTheme="minorHAnsi" w:eastAsia="Times New Roman" w:hAnsiTheme="minorHAnsi" w:cstheme="minorHAnsi"/>
        </w:rPr>
        <w:t>FOLY</w:t>
      </w:r>
      <w:proofErr w:type="spellEnd"/>
      <w:r w:rsidRPr="006C72EB">
        <w:rPr>
          <w:rFonts w:asciiTheme="minorHAnsi" w:eastAsia="Times New Roman" w:hAnsiTheme="minorHAnsi" w:cstheme="minorHAnsi"/>
        </w:rPr>
        <w:t xml:space="preserve"> táblában jelentendők (kivétel a folyószámlahitelek, ahol nem kérünk folyósítást jelenteni, hanem a fennálló tőkéből és le nem hívott hitelkeretből látszik majd az állomány). </w:t>
      </w:r>
    </w:p>
    <w:p w14:paraId="68281443" w14:textId="17749F23"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 késedelem, </w:t>
      </w:r>
      <w:proofErr w:type="gramStart"/>
      <w:r w:rsidRPr="006C72EB">
        <w:rPr>
          <w:rFonts w:asciiTheme="minorHAnsi" w:eastAsia="Times New Roman" w:hAnsiTheme="minorHAnsi" w:cstheme="minorHAnsi"/>
        </w:rPr>
        <w:t>átstrukturálás</w:t>
      </w:r>
      <w:r w:rsidR="003C70A0" w:rsidRPr="006C72EB">
        <w:rPr>
          <w:rFonts w:asciiTheme="minorHAnsi" w:eastAsia="Times New Roman" w:hAnsiTheme="minorHAnsi" w:cstheme="minorHAnsi"/>
        </w:rPr>
        <w:t>,</w:t>
      </w:r>
      <w:proofErr w:type="gramEnd"/>
      <w:r w:rsidRPr="006C72EB">
        <w:rPr>
          <w:rFonts w:asciiTheme="minorHAnsi" w:eastAsia="Times New Roman" w:hAnsiTheme="minorHAnsi" w:cstheme="minorHAnsi"/>
        </w:rPr>
        <w:t xml:space="preserve"> stb</w:t>
      </w:r>
      <w:r w:rsidR="004210A5" w:rsidRPr="006C72EB">
        <w:rPr>
          <w:rFonts w:asciiTheme="minorHAnsi" w:eastAsia="Times New Roman" w:hAnsiTheme="minorHAnsi" w:cstheme="minorHAnsi"/>
        </w:rPr>
        <w:t>.</w:t>
      </w:r>
      <w:r w:rsidRPr="006C72EB">
        <w:rPr>
          <w:rFonts w:asciiTheme="minorHAnsi" w:eastAsia="Times New Roman" w:hAnsiTheme="minorHAnsi" w:cstheme="minorHAnsi"/>
        </w:rPr>
        <w:t xml:space="preserve"> jellemzően instrumentum szinten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jelentendők. </w:t>
      </w:r>
    </w:p>
    <w:p w14:paraId="25313CE3" w14:textId="0485C82A" w:rsidR="0025687B" w:rsidRPr="006C72EB" w:rsidRDefault="00242BD0" w:rsidP="00FE4455">
      <w:pPr>
        <w:numPr>
          <w:ilvl w:val="1"/>
          <w:numId w:val="19"/>
        </w:numPr>
        <w:spacing w:after="0"/>
        <w:rPr>
          <w:rFonts w:asciiTheme="minorHAnsi"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fennálló hitelkeret összege a teljes hitelkeretre vonatkozik,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szereplő le nem hívott hitelkeret pedig az olyan,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megképzett keretjellegű instrumentumokra, melyeknél a szerződés és instrumentum között 1:1 megfeleltetés van</w:t>
      </w:r>
      <w:r w:rsidR="0025687B" w:rsidRPr="006C72EB">
        <w:rPr>
          <w:rFonts w:asciiTheme="minorHAnsi" w:eastAsia="Times New Roman" w:hAnsiTheme="minorHAnsi" w:cstheme="minorHAnsi"/>
        </w:rPr>
        <w:t>.</w:t>
      </w:r>
    </w:p>
    <w:p w14:paraId="1B5C9667" w14:textId="78754F9D" w:rsidR="0025687B" w:rsidRPr="006C72EB" w:rsidRDefault="0025687B"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A </w:t>
      </w:r>
      <w:r w:rsidR="00D1089D" w:rsidRPr="006C72EB">
        <w:rPr>
          <w:rFonts w:asciiTheme="minorHAnsi" w:hAnsiTheme="minorHAnsi" w:cstheme="minorHAnsi"/>
        </w:rPr>
        <w:t>táblá</w:t>
      </w:r>
      <w:r w:rsidRPr="006C72EB">
        <w:rPr>
          <w:rFonts w:asciiTheme="minorHAnsi" w:hAnsiTheme="minorHAnsi" w:cstheme="minorHAnsi"/>
        </w:rPr>
        <w:t>ban a mérleg alatt nyilvántartott hitel</w:t>
      </w:r>
      <w:r w:rsidR="00160A5E" w:rsidRPr="006C72EB">
        <w:rPr>
          <w:rFonts w:asciiTheme="minorHAnsi" w:hAnsiTheme="minorHAnsi" w:cstheme="minorHAnsi"/>
        </w:rPr>
        <w:t>-/lízing</w:t>
      </w:r>
      <w:r w:rsidRPr="006C72EB">
        <w:rPr>
          <w:rFonts w:asciiTheme="minorHAnsi" w:hAnsiTheme="minorHAnsi" w:cstheme="minorHAnsi"/>
        </w:rPr>
        <w:t>keretek közül csak azok a</w:t>
      </w:r>
      <w:r w:rsidR="00160A5E" w:rsidRPr="006C72EB">
        <w:rPr>
          <w:rFonts w:asciiTheme="minorHAnsi" w:hAnsiTheme="minorHAnsi" w:cstheme="minorHAnsi"/>
        </w:rPr>
        <w:t xml:space="preserve"> </w:t>
      </w:r>
      <w:r w:rsidRPr="006C72EB">
        <w:rPr>
          <w:rFonts w:asciiTheme="minorHAnsi" w:hAnsiTheme="minorHAnsi" w:cstheme="minorHAnsi"/>
        </w:rPr>
        <w:t>keretek jelentendők, amelyek kitettséget jelentenek</w:t>
      </w:r>
      <w:r w:rsidR="00160A5E" w:rsidRPr="006C72EB">
        <w:rPr>
          <w:rFonts w:asciiTheme="minorHAnsi" w:hAnsiTheme="minorHAnsi" w:cstheme="minorHAnsi"/>
        </w:rPr>
        <w:t>, kivéve azokat a kitettséget nem jelentő hitel/lízingkereteket, amelyek szerepelnek a jelenlegi kamatstatisztikai jelentésekben új szerződésként</w:t>
      </w:r>
      <w:r w:rsidRPr="006C72EB">
        <w:rPr>
          <w:rFonts w:asciiTheme="minorHAnsi" w:hAnsiTheme="minorHAnsi" w:cstheme="minorHAnsi"/>
        </w:rPr>
        <w:t>.</w:t>
      </w:r>
      <w:r w:rsidR="00160A5E" w:rsidRPr="006C72EB">
        <w:rPr>
          <w:rFonts w:asciiTheme="minorHAnsi" w:hAnsiTheme="minorHAnsi" w:cstheme="minorHAnsi"/>
        </w:rPr>
        <w:t xml:space="preserve"> Ezek továbbra is szerepeltetendők.</w:t>
      </w:r>
    </w:p>
    <w:p w14:paraId="49AA31E2" w14:textId="77777777" w:rsidR="00C51974" w:rsidRPr="006C72EB" w:rsidRDefault="00D30AEF" w:rsidP="00FE4455">
      <w:pPr>
        <w:numPr>
          <w:ilvl w:val="1"/>
          <w:numId w:val="19"/>
        </w:numPr>
        <w:spacing w:after="0"/>
        <w:rPr>
          <w:rFonts w:asciiTheme="minorHAnsi" w:hAnsiTheme="minorHAnsi" w:cstheme="minorHAnsi"/>
        </w:rPr>
      </w:pP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hitelek esetén, amennyiben nem definiált a </w:t>
      </w:r>
      <w:proofErr w:type="spellStart"/>
      <w:r w:rsidR="005B2990" w:rsidRPr="006C72EB">
        <w:rPr>
          <w:rFonts w:asciiTheme="minorHAnsi" w:hAnsiTheme="minorHAnsi" w:cstheme="minorHAnsi"/>
        </w:rPr>
        <w:t>multipurpose</w:t>
      </w:r>
      <w:proofErr w:type="spellEnd"/>
      <w:r w:rsidR="003C2E22" w:rsidRPr="006C72EB">
        <w:rPr>
          <w:rFonts w:asciiTheme="minorHAnsi" w:hAnsiTheme="minorHAnsi" w:cstheme="minorHAnsi"/>
        </w:rPr>
        <w:t xml:space="preserve"> </w:t>
      </w:r>
      <w:r w:rsidRPr="006C72EB">
        <w:rPr>
          <w:rFonts w:asciiTheme="minorHAnsi" w:hAnsiTheme="minorHAnsi" w:cstheme="minorHAnsi"/>
        </w:rPr>
        <w:t xml:space="preserve">szerződésben konkrétan, hogy mekkora összeg hívható le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hitelként,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hitelinstrumentum szintű le nem hívott hitelkeret nem értelmezett, a le nem hívott hitelkeret tényleges értéke a főkeretnél,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szerepeltetendő.</w:t>
      </w:r>
      <w:r w:rsidR="00990950" w:rsidRPr="006C72EB">
        <w:rPr>
          <w:rFonts w:asciiTheme="minorHAnsi" w:hAnsiTheme="minorHAnsi" w:cstheme="minorHAnsi"/>
        </w:rPr>
        <w:t xml:space="preserve"> </w:t>
      </w:r>
    </w:p>
    <w:p w14:paraId="2A2F036B" w14:textId="6F14644F" w:rsidR="00D30AEF" w:rsidRPr="006C72EB" w:rsidRDefault="00990950" w:rsidP="00FE4455">
      <w:pPr>
        <w:numPr>
          <w:ilvl w:val="1"/>
          <w:numId w:val="19"/>
        </w:numPr>
        <w:spacing w:after="0"/>
        <w:rPr>
          <w:rFonts w:asciiTheme="minorHAnsi" w:hAnsiTheme="minorHAnsi" w:cstheme="minorHAnsi"/>
        </w:rPr>
      </w:pPr>
      <w:r w:rsidRPr="006C72EB">
        <w:rPr>
          <w:rFonts w:asciiTheme="minorHAnsi" w:hAnsiTheme="minorHAnsi" w:cstheme="minorHAnsi"/>
        </w:rPr>
        <w:t>Ilyen módon kell eljárni akkor is</w:t>
      </w:r>
      <w:r w:rsidR="00C51974" w:rsidRPr="006C72EB">
        <w:rPr>
          <w:rFonts w:asciiTheme="minorHAnsi" w:hAnsiTheme="minorHAnsi" w:cstheme="minorHAnsi"/>
        </w:rPr>
        <w:t xml:space="preserve"> – függetlenül attól, hogy </w:t>
      </w:r>
      <w:proofErr w:type="spellStart"/>
      <w:r w:rsidR="00C51974" w:rsidRPr="006C72EB">
        <w:rPr>
          <w:rFonts w:asciiTheme="minorHAnsi" w:hAnsiTheme="minorHAnsi" w:cstheme="minorHAnsi"/>
        </w:rPr>
        <w:t>rulírozó</w:t>
      </w:r>
      <w:proofErr w:type="spellEnd"/>
      <w:r w:rsidR="00C51974" w:rsidRPr="006C72EB">
        <w:rPr>
          <w:rFonts w:asciiTheme="minorHAnsi" w:hAnsiTheme="minorHAnsi" w:cstheme="minorHAnsi"/>
        </w:rPr>
        <w:t xml:space="preserve"> hitelről van-e szó vagy sem -, ha</w:t>
      </w:r>
      <w:r w:rsidRPr="006C72EB">
        <w:rPr>
          <w:rFonts w:asciiTheme="minorHAnsi" w:hAnsiTheme="minorHAnsi" w:cstheme="minorHAnsi"/>
        </w:rPr>
        <w:t xml:space="preserve"> a főkeret alá nyitott alkeretek/</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instrumentumok keretösszege rugalmas/előre nem definiált/meghaladja a főkeret összegét (a végső limit mindig a főkeret), azaz ilyenkor a legfelső szinten kell kimutatni a le nem hívott hitelkeretet. Amennyiben a hitelkeretek összege szerződésben meghatározott, nem rugalmas és nem haladja meg a főkeret összegét, akkor </w:t>
      </w:r>
      <w:r w:rsidR="00780976" w:rsidRPr="006C72EB">
        <w:rPr>
          <w:rFonts w:asciiTheme="minorHAnsi" w:hAnsiTheme="minorHAnsi" w:cstheme="minorHAnsi"/>
        </w:rPr>
        <w:t xml:space="preserve">főszabály szerint </w:t>
      </w:r>
      <w:r w:rsidRPr="006C72EB">
        <w:rPr>
          <w:rFonts w:asciiTheme="minorHAnsi" w:hAnsiTheme="minorHAnsi" w:cstheme="minorHAnsi"/>
        </w:rPr>
        <w:t>azon a szinten mutatandó ki a le nem hívott hitelkeret, ahol az ténylegesen értelmezett.</w:t>
      </w:r>
      <w:r w:rsidR="00780976" w:rsidRPr="006C72EB">
        <w:rPr>
          <w:rFonts w:asciiTheme="minorHAnsi" w:hAnsiTheme="minorHAnsi" w:cstheme="minorHAnsi"/>
        </w:rPr>
        <w:t xml:space="preserve"> Amennyiben azonban ezt nem teszik lehetővé a nyilvántartási rendszerek vagy az egyes – pl. eltérő kamatozással rendelkező – lehívások szintjére nem osztható le a le nem hívott keret, akkor azon a szinten kell kimutatni azt, ahol az értelmezett (jellemzően a főkeretnél</w:t>
      </w:r>
      <w:r w:rsidR="000A708D" w:rsidRPr="006C72EB">
        <w:rPr>
          <w:rFonts w:asciiTheme="minorHAnsi" w:hAnsiTheme="minorHAnsi" w:cstheme="minorHAnsi"/>
        </w:rPr>
        <w:t>)</w:t>
      </w:r>
      <w:r w:rsidR="00780976" w:rsidRPr="006C72EB">
        <w:rPr>
          <w:rFonts w:asciiTheme="minorHAnsi" w:hAnsiTheme="minorHAnsi" w:cstheme="minorHAnsi"/>
        </w:rPr>
        <w:t xml:space="preserve">. </w:t>
      </w:r>
      <w:r w:rsidR="00780976" w:rsidRPr="006C72EB">
        <w:rPr>
          <w:rFonts w:asciiTheme="minorHAnsi" w:hAnsiTheme="minorHAnsi" w:cstheme="minorHAnsi"/>
          <w:i/>
          <w:iCs/>
        </w:rPr>
        <w:t xml:space="preserve">Fontos azonban, hogy </w:t>
      </w:r>
      <w:r w:rsidR="009F2150" w:rsidRPr="006C72EB">
        <w:rPr>
          <w:rFonts w:asciiTheme="minorHAnsi" w:hAnsiTheme="minorHAnsi" w:cstheme="minorHAnsi"/>
          <w:i/>
          <w:iCs/>
        </w:rPr>
        <w:t xml:space="preserve">a le nem hívott keret összege </w:t>
      </w:r>
      <w:r w:rsidR="00735AE1" w:rsidRPr="006C72EB">
        <w:rPr>
          <w:rFonts w:asciiTheme="minorHAnsi" w:hAnsiTheme="minorHAnsi" w:cstheme="minorHAnsi"/>
          <w:i/>
          <w:iCs/>
        </w:rPr>
        <w:t xml:space="preserve">semmilyen hitelkonstrukció esetén </w:t>
      </w:r>
      <w:r w:rsidR="009F2150" w:rsidRPr="006C72EB">
        <w:rPr>
          <w:rFonts w:asciiTheme="minorHAnsi" w:hAnsiTheme="minorHAnsi" w:cstheme="minorHAnsi"/>
          <w:i/>
          <w:iCs/>
        </w:rPr>
        <w:t xml:space="preserve">nem </w:t>
      </w:r>
      <w:proofErr w:type="spellStart"/>
      <w:r w:rsidR="009F2150" w:rsidRPr="006C72EB">
        <w:rPr>
          <w:rFonts w:asciiTheme="minorHAnsi" w:hAnsiTheme="minorHAnsi" w:cstheme="minorHAnsi"/>
          <w:i/>
          <w:iCs/>
        </w:rPr>
        <w:t>duplikálódhat</w:t>
      </w:r>
      <w:proofErr w:type="spellEnd"/>
      <w:r w:rsidR="009F2150" w:rsidRPr="006C72EB">
        <w:rPr>
          <w:rFonts w:asciiTheme="minorHAnsi" w:hAnsiTheme="minorHAnsi" w:cstheme="minorHAnsi"/>
          <w:i/>
          <w:iCs/>
        </w:rPr>
        <w:t>, azaz az adott szerződéshez tartozó instrumentumok egyes szintjein jelentett le nem hívott hitelkeretek összege ki kell adja a szerződésszintű le nem hívott hitelkeretet.</w:t>
      </w:r>
    </w:p>
    <w:p w14:paraId="3B72A449" w14:textId="6104EEAE" w:rsidR="0025687B" w:rsidRPr="006C72EB" w:rsidRDefault="0025687B" w:rsidP="005847F9">
      <w:pPr>
        <w:spacing w:after="0"/>
        <w:ind w:left="1440"/>
        <w:rPr>
          <w:rFonts w:asciiTheme="minorHAnsi" w:hAnsiTheme="minorHAnsi" w:cstheme="minorHAnsi"/>
        </w:rPr>
      </w:pPr>
    </w:p>
    <w:p w14:paraId="15456946" w14:textId="4555BB84" w:rsidR="005605D5" w:rsidRPr="006C72EB" w:rsidRDefault="005605D5" w:rsidP="005847F9">
      <w:pPr>
        <w:spacing w:after="0"/>
        <w:rPr>
          <w:rFonts w:asciiTheme="minorHAnsi" w:hAnsiTheme="minorHAnsi" w:cstheme="minorHAnsi"/>
          <w:b/>
        </w:rPr>
      </w:pPr>
      <w:r w:rsidRPr="006C72EB">
        <w:rPr>
          <w:rFonts w:asciiTheme="minorHAnsi" w:hAnsiTheme="minorHAnsi" w:cstheme="minorHAnsi"/>
          <w:b/>
        </w:rPr>
        <w:t>Keretcél, hiteltípus, hitel jellege:</w:t>
      </w:r>
    </w:p>
    <w:p w14:paraId="1BC11139" w14:textId="2DBC8808" w:rsidR="00E30B9F" w:rsidRPr="00E458AB" w:rsidRDefault="00D20A9B" w:rsidP="00E458AB">
      <w:pPr>
        <w:pStyle w:val="Listaszerbekezds"/>
        <w:numPr>
          <w:ilvl w:val="0"/>
          <w:numId w:val="110"/>
        </w:numPr>
        <w:autoSpaceDE w:val="0"/>
        <w:autoSpaceDN w:val="0"/>
        <w:spacing w:before="40" w:after="40"/>
        <w:rPr>
          <w:rFonts w:asciiTheme="minorHAnsi" w:hAnsiTheme="minorHAnsi" w:cstheme="minorHAnsi"/>
        </w:rPr>
      </w:pPr>
      <w:r w:rsidRPr="00E458AB">
        <w:rPr>
          <w:rFonts w:asciiTheme="minorHAnsi" w:hAnsiTheme="minorHAnsi" w:cstheme="minorHAnsi"/>
        </w:rPr>
        <w:t xml:space="preserve">Az instrumentumokat </w:t>
      </w:r>
      <w:r w:rsidR="00EA7644" w:rsidRPr="00E458AB">
        <w:rPr>
          <w:rFonts w:asciiTheme="minorHAnsi" w:hAnsiTheme="minorHAnsi" w:cstheme="minorHAnsi"/>
        </w:rPr>
        <w:t xml:space="preserve">az </w:t>
      </w:r>
      <w:proofErr w:type="spellStart"/>
      <w:r w:rsidR="00EA7644" w:rsidRPr="00E458AB">
        <w:rPr>
          <w:rFonts w:asciiTheme="minorHAnsi" w:hAnsiTheme="minorHAnsi" w:cstheme="minorHAnsi"/>
        </w:rPr>
        <w:t>INSTK</w:t>
      </w:r>
      <w:proofErr w:type="spellEnd"/>
      <w:r w:rsidR="00EA7644" w:rsidRPr="00E458AB">
        <w:rPr>
          <w:rFonts w:asciiTheme="minorHAnsi" w:hAnsiTheme="minorHAnsi" w:cstheme="minorHAnsi"/>
        </w:rPr>
        <w:t xml:space="preserve"> táblában</w:t>
      </w:r>
      <w:r w:rsidR="005605D5" w:rsidRPr="00E458AB">
        <w:rPr>
          <w:rFonts w:asciiTheme="minorHAnsi" w:hAnsiTheme="minorHAnsi" w:cstheme="minorHAnsi"/>
        </w:rPr>
        <w:t xml:space="preserve"> a keret</w:t>
      </w:r>
      <w:r w:rsidR="00EA7644" w:rsidRPr="00E458AB">
        <w:rPr>
          <w:rFonts w:asciiTheme="minorHAnsi" w:hAnsiTheme="minorHAnsi" w:cstheme="minorHAnsi"/>
        </w:rPr>
        <w:t xml:space="preserve"> cél</w:t>
      </w:r>
      <w:r w:rsidR="005605D5" w:rsidRPr="00E458AB">
        <w:rPr>
          <w:rFonts w:asciiTheme="minorHAnsi" w:hAnsiTheme="minorHAnsi" w:cstheme="minorHAnsi"/>
        </w:rPr>
        <w:t>ja</w:t>
      </w:r>
      <w:r w:rsidR="00EA7644" w:rsidRPr="00E458AB">
        <w:rPr>
          <w:rFonts w:asciiTheme="minorHAnsi" w:hAnsiTheme="minorHAnsi" w:cstheme="minorHAnsi"/>
        </w:rPr>
        <w:t xml:space="preserve"> szerint, az </w:t>
      </w:r>
      <w:proofErr w:type="spellStart"/>
      <w:r w:rsidR="00EA7644" w:rsidRPr="00E458AB">
        <w:rPr>
          <w:rFonts w:asciiTheme="minorHAnsi" w:hAnsiTheme="minorHAnsi" w:cstheme="minorHAnsi"/>
        </w:rPr>
        <w:t>INSTR</w:t>
      </w:r>
      <w:proofErr w:type="spellEnd"/>
      <w:r w:rsidR="00EA7644" w:rsidRPr="00E458AB">
        <w:rPr>
          <w:rFonts w:asciiTheme="minorHAnsi" w:hAnsiTheme="minorHAnsi" w:cstheme="minorHAnsi"/>
        </w:rPr>
        <w:t xml:space="preserve"> táblában </w:t>
      </w:r>
      <w:r w:rsidR="005605D5" w:rsidRPr="00E458AB">
        <w:rPr>
          <w:rFonts w:asciiTheme="minorHAnsi" w:hAnsiTheme="minorHAnsi" w:cstheme="minorHAnsi"/>
        </w:rPr>
        <w:t xml:space="preserve">instrumentum </w:t>
      </w:r>
      <w:r w:rsidRPr="00E458AB">
        <w:rPr>
          <w:rFonts w:asciiTheme="minorHAnsi" w:hAnsiTheme="minorHAnsi" w:cstheme="minorHAnsi"/>
        </w:rPr>
        <w:t xml:space="preserve">típus </w:t>
      </w:r>
      <w:r w:rsidR="00485C85" w:rsidRPr="00E458AB">
        <w:rPr>
          <w:rFonts w:asciiTheme="minorHAnsi" w:hAnsiTheme="minorHAnsi" w:cstheme="minorHAnsi"/>
        </w:rPr>
        <w:t xml:space="preserve">és hitel jellege </w:t>
      </w:r>
      <w:r w:rsidRPr="00E458AB">
        <w:rPr>
          <w:rFonts w:asciiTheme="minorHAnsi" w:hAnsiTheme="minorHAnsi" w:cstheme="minorHAnsi"/>
        </w:rPr>
        <w:t xml:space="preserve">szerint </w:t>
      </w:r>
      <w:r w:rsidR="00485C85" w:rsidRPr="00E458AB">
        <w:rPr>
          <w:rFonts w:asciiTheme="minorHAnsi" w:hAnsiTheme="minorHAnsi" w:cstheme="minorHAnsi"/>
        </w:rPr>
        <w:t xml:space="preserve">is </w:t>
      </w:r>
      <w:r w:rsidRPr="00E458AB">
        <w:rPr>
          <w:rFonts w:asciiTheme="minorHAnsi" w:hAnsiTheme="minorHAnsi" w:cstheme="minorHAnsi"/>
        </w:rPr>
        <w:t>be kell sorolni a megadott kódlist</w:t>
      </w:r>
      <w:r w:rsidR="00485C85" w:rsidRPr="00E458AB">
        <w:rPr>
          <w:rFonts w:asciiTheme="minorHAnsi" w:hAnsiTheme="minorHAnsi" w:cstheme="minorHAnsi"/>
        </w:rPr>
        <w:t>ák</w:t>
      </w:r>
      <w:r w:rsidRPr="00E458AB">
        <w:rPr>
          <w:rFonts w:asciiTheme="minorHAnsi" w:hAnsiTheme="minorHAnsi" w:cstheme="minorHAnsi"/>
        </w:rPr>
        <w:t xml:space="preserve"> alapján</w:t>
      </w:r>
      <w:r w:rsidR="00485C85" w:rsidRPr="00E458AB">
        <w:rPr>
          <w:rFonts w:asciiTheme="minorHAnsi" w:hAnsiTheme="minorHAnsi" w:cstheme="minorHAnsi"/>
        </w:rPr>
        <w:t>.</w:t>
      </w:r>
      <w:r w:rsidRPr="00E458AB">
        <w:rPr>
          <w:rFonts w:asciiTheme="minorHAnsi" w:hAnsiTheme="minorHAnsi" w:cstheme="minorHAnsi"/>
        </w:rPr>
        <w:t xml:space="preserve"> </w:t>
      </w:r>
      <w:r w:rsidR="00485C85" w:rsidRPr="00E458AB">
        <w:rPr>
          <w:rFonts w:asciiTheme="minorHAnsi" w:hAnsiTheme="minorHAnsi" w:cstheme="minorHAnsi"/>
        </w:rPr>
        <w:t>E</w:t>
      </w:r>
      <w:r w:rsidRPr="00E458AB">
        <w:rPr>
          <w:rFonts w:asciiTheme="minorHAnsi" w:hAnsiTheme="minorHAnsi" w:cstheme="minorHAnsi"/>
        </w:rPr>
        <w:t xml:space="preserve">gy instrumentumot csak egy </w:t>
      </w:r>
      <w:r w:rsidR="00EA7644" w:rsidRPr="00E458AB">
        <w:rPr>
          <w:rFonts w:asciiTheme="minorHAnsi" w:hAnsiTheme="minorHAnsi" w:cstheme="minorHAnsi"/>
        </w:rPr>
        <w:t>cél</w:t>
      </w:r>
      <w:r w:rsidR="002E6AC7" w:rsidRPr="00E458AB">
        <w:rPr>
          <w:rFonts w:asciiTheme="minorHAnsi" w:hAnsiTheme="minorHAnsi" w:cstheme="minorHAnsi"/>
        </w:rPr>
        <w:t>/típus</w:t>
      </w:r>
      <w:r w:rsidR="00485C85" w:rsidRPr="00E458AB">
        <w:rPr>
          <w:rFonts w:asciiTheme="minorHAnsi" w:hAnsiTheme="minorHAnsi" w:cstheme="minorHAnsi"/>
        </w:rPr>
        <w:t>/hitel jelleg</w:t>
      </w:r>
      <w:r w:rsidR="00EA7644" w:rsidRPr="00E458AB">
        <w:rPr>
          <w:rFonts w:asciiTheme="minorHAnsi" w:hAnsiTheme="minorHAnsi" w:cstheme="minorHAnsi"/>
        </w:rPr>
        <w:t xml:space="preserve"> szerint</w:t>
      </w:r>
      <w:r w:rsidRPr="00E458AB">
        <w:rPr>
          <w:rFonts w:asciiTheme="minorHAnsi" w:hAnsiTheme="minorHAnsi" w:cstheme="minorHAnsi"/>
        </w:rPr>
        <w:t xml:space="preserve"> lehet besorolni.</w:t>
      </w:r>
      <w:r w:rsidR="004F6694" w:rsidRPr="00E458AB">
        <w:rPr>
          <w:rFonts w:asciiTheme="minorHAnsi" w:hAnsiTheme="minorHAnsi" w:cstheme="minorHAnsi"/>
        </w:rPr>
        <w:t xml:space="preserve"> </w:t>
      </w:r>
      <w:r w:rsidR="00FF4F63" w:rsidRPr="00E458AB">
        <w:rPr>
          <w:rFonts w:asciiTheme="minorHAnsi" w:hAnsiTheme="minorHAnsi" w:cstheme="minorHAnsi"/>
        </w:rPr>
        <w:t>A</w:t>
      </w:r>
      <w:r w:rsidR="00402B45" w:rsidRPr="00E458AB">
        <w:rPr>
          <w:rFonts w:asciiTheme="minorHAnsi" w:hAnsiTheme="minorHAnsi" w:cstheme="minorHAnsi"/>
        </w:rPr>
        <w:t>z instrumentum típusa és a</w:t>
      </w:r>
      <w:r w:rsidR="00FF4F63" w:rsidRPr="00E458AB">
        <w:rPr>
          <w:rFonts w:asciiTheme="minorHAnsi" w:hAnsiTheme="minorHAnsi" w:cstheme="minorHAnsi"/>
        </w:rPr>
        <w:t xml:space="preserve"> hitel jellege mező tartalmának konzisztensnek kell lennie az </w:t>
      </w:r>
      <w:r w:rsidR="00542B18" w:rsidRPr="00E458AB">
        <w:rPr>
          <w:rFonts w:asciiTheme="minorHAnsi" w:hAnsiTheme="minorHAnsi" w:cstheme="minorHAnsi"/>
        </w:rPr>
        <w:t xml:space="preserve">M jelű </w:t>
      </w:r>
      <w:r w:rsidR="00FF4F63" w:rsidRPr="00E458AB">
        <w:rPr>
          <w:rFonts w:asciiTheme="minorHAnsi" w:hAnsiTheme="minorHAnsi" w:cstheme="minorHAnsi"/>
        </w:rPr>
        <w:t>és az SF07 táblákban jelentett adatokkal alapadatok szintjén.</w:t>
      </w:r>
      <w:r w:rsidR="00E30B9F" w:rsidRPr="00E458AB">
        <w:rPr>
          <w:rFonts w:asciiTheme="minorHAnsi" w:hAnsiTheme="minorHAnsi" w:cstheme="minorHAnsi"/>
        </w:rPr>
        <w:t xml:space="preserve"> </w:t>
      </w:r>
      <w:bookmarkStart w:id="55" w:name="_Hlk143172891"/>
      <w:r w:rsidR="00E30B9F" w:rsidRPr="00E458AB">
        <w:rPr>
          <w:rFonts w:asciiTheme="minorHAnsi" w:hAnsiTheme="minorHAnsi" w:cstheme="minorHAnsi"/>
        </w:rPr>
        <w:t xml:space="preserve">Az egyes követelések </w:t>
      </w:r>
      <w:r w:rsidR="006F35DC">
        <w:rPr>
          <w:rFonts w:asciiTheme="minorHAnsi" w:hAnsiTheme="minorHAnsi" w:cstheme="minorHAnsi"/>
        </w:rPr>
        <w:t xml:space="preserve">instrumentum típusok szerinti </w:t>
      </w:r>
      <w:r w:rsidR="00E30B9F" w:rsidRPr="00E458AB">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w:t>
      </w:r>
      <w:bookmarkEnd w:id="55"/>
      <w:r w:rsidR="00E30B9F" w:rsidRPr="00E458AB">
        <w:rPr>
          <w:rFonts w:asciiTheme="minorHAnsi" w:hAnsiTheme="minorHAnsi" w:cstheme="minorHAnsi"/>
        </w:rPr>
        <w:t xml:space="preserve">Ennélfogva nem eredményezheti egy instrumentum kategóriájának módosítását az, ha egy ügylet a teljesítési határidőig nem kerül lezárásra, vagy ha a követelés számvitelileg az értékesítésre </w:t>
      </w:r>
      <w:proofErr w:type="spellStart"/>
      <w:r w:rsidR="00E30B9F" w:rsidRPr="00E458AB">
        <w:rPr>
          <w:rFonts w:asciiTheme="minorHAnsi" w:hAnsiTheme="minorHAnsi" w:cstheme="minorHAnsi"/>
        </w:rPr>
        <w:t>tartottá</w:t>
      </w:r>
      <w:proofErr w:type="spellEnd"/>
      <w:r w:rsidR="00E30B9F" w:rsidRPr="00E458AB">
        <w:rPr>
          <w:rFonts w:asciiTheme="minorHAnsi" w:hAnsiTheme="minorHAnsi" w:cstheme="minorHAnsi"/>
        </w:rPr>
        <w:t xml:space="preserve"> minősített kategóriába kerül besorolásra. </w:t>
      </w:r>
      <w:r w:rsidR="00E30B9F">
        <w:rPr>
          <w:rFonts w:asciiTheme="minorHAnsi" w:hAnsiTheme="minorHAnsi" w:cstheme="minorHAnsi"/>
        </w:rPr>
        <w:t xml:space="preserve">Az sem eredményez instrumentum típus váltást, ha például egy </w:t>
      </w:r>
      <w:proofErr w:type="spellStart"/>
      <w:r w:rsidR="00E30B9F">
        <w:rPr>
          <w:rFonts w:asciiTheme="minorHAnsi" w:hAnsiTheme="minorHAnsi" w:cstheme="minorHAnsi"/>
        </w:rPr>
        <w:t>rulírozó</w:t>
      </w:r>
      <w:proofErr w:type="spellEnd"/>
      <w:r w:rsidR="00E30B9F">
        <w:rPr>
          <w:rFonts w:asciiTheme="minorHAnsi" w:hAnsiTheme="minorHAnsi" w:cstheme="minorHAnsi"/>
        </w:rPr>
        <w:t xml:space="preserve"> folyószámlahitel problémássá válik és emiatt a </w:t>
      </w:r>
      <w:proofErr w:type="spellStart"/>
      <w:r w:rsidR="00E30B9F">
        <w:rPr>
          <w:rFonts w:asciiTheme="minorHAnsi" w:hAnsiTheme="minorHAnsi" w:cstheme="minorHAnsi"/>
        </w:rPr>
        <w:t>rulírozó</w:t>
      </w:r>
      <w:proofErr w:type="spellEnd"/>
      <w:r w:rsidR="00E30B9F">
        <w:rPr>
          <w:rFonts w:asciiTheme="minorHAnsi" w:hAnsiTheme="minorHAnsi" w:cstheme="minorHAnsi"/>
        </w:rPr>
        <w:t xml:space="preserve"> jelleg leállításra kerül.</w:t>
      </w:r>
    </w:p>
    <w:p w14:paraId="7CFD5D2E" w14:textId="58BE7765" w:rsidR="00D20A9B" w:rsidRPr="006C72EB" w:rsidRDefault="00D20A9B" w:rsidP="00E458AB">
      <w:pPr>
        <w:spacing w:after="0"/>
        <w:ind w:left="1440"/>
        <w:rPr>
          <w:rFonts w:asciiTheme="minorHAnsi" w:hAnsiTheme="minorHAnsi" w:cstheme="minorHAnsi"/>
        </w:rPr>
      </w:pPr>
    </w:p>
    <w:p w14:paraId="784569C8" w14:textId="320D3FA1" w:rsidR="00D20A9B" w:rsidRPr="006C72EB" w:rsidRDefault="005605D5"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Egyértelmű összerendelés nem állítható fel a keret célja és az </w:t>
      </w:r>
      <w:proofErr w:type="spellStart"/>
      <w:r w:rsidR="002A2DA2" w:rsidRPr="006C72EB">
        <w:rPr>
          <w:rFonts w:asciiTheme="minorHAnsi" w:hAnsiTheme="minorHAnsi" w:cstheme="minorHAnsi"/>
        </w:rPr>
        <w:t>INSTR</w:t>
      </w:r>
      <w:proofErr w:type="spellEnd"/>
      <w:r w:rsidR="002A2DA2" w:rsidRPr="006C72EB">
        <w:rPr>
          <w:rFonts w:asciiTheme="minorHAnsi" w:hAnsiTheme="minorHAnsi" w:cstheme="minorHAnsi"/>
        </w:rPr>
        <w:t xml:space="preserve"> táblában létrejövő </w:t>
      </w:r>
      <w:r w:rsidRPr="006C72EB">
        <w:rPr>
          <w:rFonts w:asciiTheme="minorHAnsi" w:hAnsiTheme="minorHAnsi" w:cstheme="minorHAnsi"/>
        </w:rPr>
        <w:t xml:space="preserve">instrumentum típus között, mert pl. beruházási célú keret alá nyílhat többféle instrumentum is. Összhangnak a keret célja (amennyiben nem </w:t>
      </w:r>
      <w:r w:rsidR="00BF248E" w:rsidRPr="006C72EB">
        <w:rPr>
          <w:rFonts w:asciiTheme="minorHAnsi" w:hAnsiTheme="minorHAnsi" w:cstheme="minorHAnsi"/>
        </w:rPr>
        <w:t>’</w:t>
      </w:r>
      <w:proofErr w:type="spellStart"/>
      <w:r w:rsidR="00BF248E" w:rsidRPr="006C72EB">
        <w:rPr>
          <w:rFonts w:asciiTheme="minorHAnsi" w:hAnsiTheme="minorHAnsi" w:cstheme="minorHAnsi"/>
        </w:rPr>
        <w:t>UNKNOWN</w:t>
      </w:r>
      <w:r w:rsidR="00686676">
        <w:rPr>
          <w:rFonts w:asciiTheme="minorHAnsi" w:hAnsiTheme="minorHAnsi" w:cstheme="minorHAnsi"/>
        </w:rPr>
        <w:t>_K</w:t>
      </w:r>
      <w:proofErr w:type="spellEnd"/>
      <w:r w:rsidR="00BF248E" w:rsidRPr="006C72EB">
        <w:rPr>
          <w:rFonts w:asciiTheme="minorHAnsi" w:hAnsiTheme="minorHAnsi" w:cstheme="minorHAnsi"/>
        </w:rPr>
        <w:t>’</w:t>
      </w:r>
      <w:r w:rsidRPr="006C72EB">
        <w:rPr>
          <w:rFonts w:asciiTheme="minorHAnsi" w:hAnsiTheme="minorHAnsi" w:cstheme="minorHAnsi"/>
        </w:rPr>
        <w:t xml:space="preserve">)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tábla „hitel jellege” mezője között kell lenni (beruházási/forgóeszköz/egyéb</w:t>
      </w:r>
      <w:r w:rsidR="00BF248E" w:rsidRPr="006C72EB">
        <w:rPr>
          <w:rFonts w:asciiTheme="minorHAnsi" w:hAnsiTheme="minorHAnsi" w:cstheme="minorHAnsi"/>
        </w:rPr>
        <w:t xml:space="preserve"> – </w:t>
      </w:r>
      <w:proofErr w:type="spellStart"/>
      <w:r w:rsidR="00BF248E" w:rsidRPr="006C72EB">
        <w:rPr>
          <w:rFonts w:asciiTheme="minorHAnsi" w:hAnsiTheme="minorHAnsi" w:cstheme="minorHAnsi"/>
        </w:rPr>
        <w:t>BERH</w:t>
      </w:r>
      <w:proofErr w:type="spellEnd"/>
      <w:r w:rsidR="00BF248E" w:rsidRPr="006C72EB">
        <w:rPr>
          <w:rFonts w:asciiTheme="minorHAnsi" w:hAnsiTheme="minorHAnsi" w:cstheme="minorHAnsi"/>
        </w:rPr>
        <w:t>/</w:t>
      </w:r>
      <w:proofErr w:type="spellStart"/>
      <w:r w:rsidR="00BF248E" w:rsidRPr="006C72EB">
        <w:rPr>
          <w:rFonts w:asciiTheme="minorHAnsi" w:hAnsiTheme="minorHAnsi" w:cstheme="minorHAnsi"/>
        </w:rPr>
        <w:t>FORG</w:t>
      </w:r>
      <w:proofErr w:type="spellEnd"/>
      <w:r w:rsidR="00BF248E" w:rsidRPr="006C72EB">
        <w:rPr>
          <w:rFonts w:asciiTheme="minorHAnsi" w:hAnsiTheme="minorHAnsi" w:cstheme="minorHAnsi"/>
        </w:rPr>
        <w:t>/</w:t>
      </w:r>
      <w:proofErr w:type="spellStart"/>
      <w:r w:rsidR="00BF248E" w:rsidRPr="006C72EB">
        <w:rPr>
          <w:rFonts w:asciiTheme="minorHAnsi" w:hAnsiTheme="minorHAnsi" w:cstheme="minorHAnsi"/>
        </w:rPr>
        <w:t>EGYH</w:t>
      </w:r>
      <w:proofErr w:type="spellEnd"/>
      <w:r w:rsidRPr="006C72EB">
        <w:rPr>
          <w:rFonts w:asciiTheme="minorHAnsi" w:hAnsiTheme="minorHAnsi" w:cstheme="minorHAnsi"/>
        </w:rPr>
        <w:t>).</w:t>
      </w:r>
    </w:p>
    <w:p w14:paraId="1AF5324F" w14:textId="50CA81B6" w:rsidR="00C90AD3" w:rsidRPr="006C72EB" w:rsidRDefault="00B2267F" w:rsidP="00FE4455">
      <w:pPr>
        <w:numPr>
          <w:ilvl w:val="1"/>
          <w:numId w:val="19"/>
        </w:numPr>
        <w:spacing w:after="0"/>
        <w:rPr>
          <w:rFonts w:asciiTheme="minorHAnsi" w:hAnsiTheme="minorHAnsi" w:cstheme="minorHAnsi"/>
        </w:rPr>
      </w:pPr>
      <w:r w:rsidRPr="006C72EB">
        <w:rPr>
          <w:rFonts w:asciiTheme="minorHAnsi" w:hAnsiTheme="minorHAnsi" w:cstheme="minorHAnsi"/>
        </w:rPr>
        <w:t>Amennyiben egy keretnek ismert a célja és az alá nyíló instrumentum is egyértelmű</w:t>
      </w:r>
      <w:r w:rsidR="00026D05" w:rsidRPr="006C72EB">
        <w:rPr>
          <w:rFonts w:asciiTheme="minorHAnsi" w:hAnsiTheme="minorHAnsi" w:cstheme="minorHAnsi"/>
        </w:rPr>
        <w:t xml:space="preserve"> (1:1 összerendeléssel)</w:t>
      </w:r>
      <w:r w:rsidRPr="006C72EB">
        <w:rPr>
          <w:rFonts w:asciiTheme="minorHAnsi" w:hAnsiTheme="minorHAnsi" w:cstheme="minorHAnsi"/>
        </w:rPr>
        <w:t>, akkor</w:t>
      </w:r>
      <w:r w:rsidR="00026D05" w:rsidRPr="006C72EB">
        <w:rPr>
          <w:rFonts w:asciiTheme="minorHAnsi" w:hAnsiTheme="minorHAnsi" w:cstheme="minorHAnsi"/>
        </w:rPr>
        <w:t xml:space="preserve"> főszabály szerint</w:t>
      </w:r>
      <w:r w:rsidRPr="006C72EB">
        <w:rPr>
          <w:rFonts w:asciiTheme="minorHAnsi" w:hAnsiTheme="minorHAnsi" w:cstheme="minorHAnsi"/>
        </w:rPr>
        <w:t xml:space="preserve">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nem kell keretet képezni, csak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kell felvenni a konkrét instrumentumot, ahol a keret összege az instrumentum összege lesz és az állomány a fennálló tőketartozásból lesz látható</w:t>
      </w:r>
      <w:r w:rsidR="000F283B" w:rsidRPr="006C72EB">
        <w:rPr>
          <w:rFonts w:asciiTheme="minorHAnsi" w:hAnsiTheme="minorHAnsi" w:cstheme="minorHAnsi"/>
        </w:rPr>
        <w:t xml:space="preserve"> (kivétel, ha vállalati hitelek esetén egyazon időszakban </w:t>
      </w:r>
      <w:r w:rsidR="007A0666" w:rsidRPr="006C72EB">
        <w:rPr>
          <w:rFonts w:asciiTheme="minorHAnsi" w:hAnsiTheme="minorHAnsi" w:cstheme="minorHAnsi"/>
        </w:rPr>
        <w:t xml:space="preserve">nyitja meg </w:t>
      </w:r>
      <w:r w:rsidR="000F283B" w:rsidRPr="006C72EB">
        <w:rPr>
          <w:rFonts w:asciiTheme="minorHAnsi" w:hAnsiTheme="minorHAnsi" w:cstheme="minorHAnsi"/>
        </w:rPr>
        <w:t>a keret</w:t>
      </w:r>
      <w:r w:rsidR="007A0666" w:rsidRPr="006C72EB">
        <w:rPr>
          <w:rFonts w:asciiTheme="minorHAnsi" w:hAnsiTheme="minorHAnsi" w:cstheme="minorHAnsi"/>
        </w:rPr>
        <w:t>et</w:t>
      </w:r>
      <w:r w:rsidR="000F283B" w:rsidRPr="006C72EB">
        <w:rPr>
          <w:rFonts w:asciiTheme="minorHAnsi" w:hAnsiTheme="minorHAnsi" w:cstheme="minorHAnsi"/>
        </w:rPr>
        <w:t xml:space="preserve"> és az instrumentum</w:t>
      </w:r>
      <w:r w:rsidR="007A0666" w:rsidRPr="006C72EB">
        <w:rPr>
          <w:rFonts w:asciiTheme="minorHAnsi" w:hAnsiTheme="minorHAnsi" w:cstheme="minorHAnsi"/>
        </w:rPr>
        <w:t>ot a hitelintézet</w:t>
      </w:r>
      <w:r w:rsidR="000F283B" w:rsidRPr="006C72EB">
        <w:rPr>
          <w:rFonts w:asciiTheme="minorHAnsi" w:hAnsiTheme="minorHAnsi" w:cstheme="minorHAnsi"/>
        </w:rPr>
        <w:t xml:space="preserve">, </w:t>
      </w:r>
      <w:r w:rsidR="007A0666" w:rsidRPr="006C72EB">
        <w:rPr>
          <w:rFonts w:asciiTheme="minorHAnsi" w:hAnsiTheme="minorHAnsi" w:cstheme="minorHAnsi"/>
        </w:rPr>
        <w:t>e</w:t>
      </w:r>
      <w:r w:rsidR="000F283B" w:rsidRPr="006C72EB">
        <w:rPr>
          <w:rFonts w:asciiTheme="minorHAnsi" w:hAnsiTheme="minorHAnsi" w:cstheme="minorHAnsi"/>
        </w:rPr>
        <w:t xml:space="preserve">kkor megengedett 1:1 kapcsolat esetén is az </w:t>
      </w:r>
      <w:proofErr w:type="spellStart"/>
      <w:r w:rsidR="000F283B" w:rsidRPr="006C72EB">
        <w:rPr>
          <w:rFonts w:asciiTheme="minorHAnsi" w:hAnsiTheme="minorHAnsi" w:cstheme="minorHAnsi"/>
        </w:rPr>
        <w:t>INSTK</w:t>
      </w:r>
      <w:proofErr w:type="spellEnd"/>
      <w:r w:rsidR="000F283B" w:rsidRPr="006C72EB">
        <w:rPr>
          <w:rFonts w:asciiTheme="minorHAnsi" w:hAnsiTheme="minorHAnsi" w:cstheme="minorHAnsi"/>
        </w:rPr>
        <w:t xml:space="preserve"> tábla használata)</w:t>
      </w:r>
      <w:r w:rsidRPr="006C72EB">
        <w:rPr>
          <w:rFonts w:asciiTheme="minorHAnsi" w:hAnsiTheme="minorHAnsi" w:cstheme="minorHAnsi"/>
        </w:rPr>
        <w:t>.</w:t>
      </w:r>
    </w:p>
    <w:p w14:paraId="4663296F" w14:textId="4F537909" w:rsidR="00312CF0" w:rsidRPr="006C72EB" w:rsidRDefault="00312CF0" w:rsidP="005847F9">
      <w:pPr>
        <w:rPr>
          <w:rFonts w:asciiTheme="minorHAnsi" w:hAnsiTheme="minorHAnsi" w:cstheme="minorHAnsi"/>
        </w:rPr>
      </w:pPr>
    </w:p>
    <w:p w14:paraId="505732D3" w14:textId="56D90DA2" w:rsidR="005605D5" w:rsidRPr="006C72EB" w:rsidRDefault="005605D5" w:rsidP="005847F9">
      <w:pPr>
        <w:rPr>
          <w:rFonts w:asciiTheme="minorHAnsi" w:hAnsiTheme="minorHAnsi" w:cstheme="minorHAnsi"/>
          <w:b/>
        </w:rPr>
      </w:pPr>
      <w:r w:rsidRPr="006C72EB">
        <w:rPr>
          <w:rFonts w:asciiTheme="minorHAnsi" w:hAnsiTheme="minorHAnsi" w:cstheme="minorHAnsi"/>
          <w:b/>
        </w:rPr>
        <w:t>Szülő azonosító:</w:t>
      </w:r>
    </w:p>
    <w:p w14:paraId="5FECE7C7" w14:textId="33FEFDD8" w:rsidR="005605D5" w:rsidRPr="006C72EB" w:rsidRDefault="005605D5" w:rsidP="00FE4455">
      <w:pPr>
        <w:numPr>
          <w:ilvl w:val="1"/>
          <w:numId w:val="19"/>
        </w:numPr>
        <w:spacing w:after="0"/>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akkor kell tölteni a szülő (speciális keret) azonosítót, ha többszintű hitelkeretről van szó. Az alkeret szülő (speciális keret) azonosítója lesz az előzőleg már megnyitott főkeret azonosítója.</w:t>
      </w:r>
    </w:p>
    <w:p w14:paraId="585D219B" w14:textId="61684FEF" w:rsidR="005605D5" w:rsidRPr="006C72EB" w:rsidRDefault="005605D5" w:rsidP="00FE4455">
      <w:pPr>
        <w:numPr>
          <w:ilvl w:val="1"/>
          <w:numId w:val="19"/>
        </w:numPr>
        <w:spacing w:after="0"/>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tábla: akkor kell tölteni a szülő (nem speciális keret és nem keret) azonosítót, ha lakossági </w:t>
      </w:r>
      <w:proofErr w:type="spellStart"/>
      <w:r w:rsidRPr="006C72EB">
        <w:rPr>
          <w:rFonts w:asciiTheme="minorHAnsi" w:hAnsiTheme="minorHAnsi" w:cstheme="minorHAnsi"/>
        </w:rPr>
        <w:t>installment</w:t>
      </w:r>
      <w:proofErr w:type="spellEnd"/>
      <w:r w:rsidRPr="006C72EB">
        <w:rPr>
          <w:rFonts w:asciiTheme="minorHAnsi" w:hAnsiTheme="minorHAnsi" w:cstheme="minorHAnsi"/>
        </w:rPr>
        <w:t xml:space="preserve"> lehetőséget tartalmazó kártyahitelről vagy gyűjtőszámlahitelről van szó </w:t>
      </w:r>
      <w:r w:rsidR="000B4D9F" w:rsidRPr="006C72EB">
        <w:rPr>
          <w:rFonts w:asciiTheme="minorHAnsi" w:hAnsiTheme="minorHAnsi" w:cstheme="minorHAnsi"/>
        </w:rPr>
        <w:t>(</w:t>
      </w:r>
      <w:r w:rsidRPr="006C72EB">
        <w:rPr>
          <w:rFonts w:asciiTheme="minorHAnsi" w:hAnsiTheme="minorHAnsi" w:cstheme="minorHAnsi"/>
        </w:rPr>
        <w:t>ahol a kárty</w:t>
      </w:r>
      <w:r w:rsidR="000F283B" w:rsidRPr="006C72EB">
        <w:rPr>
          <w:rFonts w:asciiTheme="minorHAnsi" w:hAnsiTheme="minorHAnsi" w:cstheme="minorHAnsi"/>
        </w:rPr>
        <w:t>a</w:t>
      </w:r>
      <w:r w:rsidRPr="006C72EB">
        <w:rPr>
          <w:rFonts w:asciiTheme="minorHAnsi" w:hAnsiTheme="minorHAnsi" w:cstheme="minorHAnsi"/>
        </w:rPr>
        <w:t>hitel vagy a főhitel azonosítója lesz a szülő azonosító). Ha</w:t>
      </w:r>
      <w:r w:rsidR="00A17870" w:rsidRPr="006C72EB">
        <w:rPr>
          <w:rFonts w:asciiTheme="minorHAnsi" w:hAnsiTheme="minorHAnsi" w:cstheme="minorHAnsi"/>
        </w:rPr>
        <w:t xml:space="preserve"> az instrumentumhoz tartozó keret az </w:t>
      </w:r>
      <w:proofErr w:type="spellStart"/>
      <w:r w:rsidR="00A17870" w:rsidRPr="006C72EB">
        <w:rPr>
          <w:rFonts w:asciiTheme="minorHAnsi" w:hAnsiTheme="minorHAnsi" w:cstheme="minorHAnsi"/>
        </w:rPr>
        <w:t>INSTK</w:t>
      </w:r>
      <w:proofErr w:type="spellEnd"/>
      <w:r w:rsidR="00A17870" w:rsidRPr="006C72EB">
        <w:rPr>
          <w:rFonts w:asciiTheme="minorHAnsi" w:hAnsiTheme="minorHAnsi" w:cstheme="minorHAnsi"/>
        </w:rPr>
        <w:t xml:space="preserve"> táblában szerepel, akkor az </w:t>
      </w:r>
      <w:proofErr w:type="spellStart"/>
      <w:r w:rsidR="00A17870" w:rsidRPr="006C72EB">
        <w:rPr>
          <w:rFonts w:asciiTheme="minorHAnsi" w:hAnsiTheme="minorHAnsi" w:cstheme="minorHAnsi"/>
        </w:rPr>
        <w:t>INSTR</w:t>
      </w:r>
      <w:proofErr w:type="spellEnd"/>
      <w:r w:rsidR="00A17870" w:rsidRPr="006C72EB">
        <w:rPr>
          <w:rFonts w:asciiTheme="minorHAnsi" w:hAnsiTheme="minorHAnsi" w:cstheme="minorHAnsi"/>
        </w:rPr>
        <w:t xml:space="preserve"> tábla „Instrumentum (speciális keret) szervezeti azonosító” attribútumán keresztül kell kötni</w:t>
      </w:r>
      <w:r w:rsidR="00485C85" w:rsidRPr="006C72EB">
        <w:rPr>
          <w:rFonts w:asciiTheme="minorHAnsi" w:hAnsiTheme="minorHAnsi" w:cstheme="minorHAnsi"/>
        </w:rPr>
        <w:t xml:space="preserve"> a keretet és a hozzá tartozó konkrét instrumentumot</w:t>
      </w:r>
      <w:r w:rsidR="00A17870" w:rsidRPr="006C72EB">
        <w:rPr>
          <w:rFonts w:asciiTheme="minorHAnsi" w:hAnsiTheme="minorHAnsi" w:cstheme="minorHAnsi"/>
        </w:rPr>
        <w:t>.</w:t>
      </w:r>
    </w:p>
    <w:p w14:paraId="398E1ACF" w14:textId="23E4BB1F" w:rsidR="00A17870" w:rsidRPr="006C72EB" w:rsidRDefault="00A17870" w:rsidP="005847F9">
      <w:pPr>
        <w:spacing w:after="0"/>
        <w:rPr>
          <w:rFonts w:asciiTheme="minorHAnsi" w:hAnsiTheme="minorHAnsi" w:cstheme="minorHAnsi"/>
        </w:rPr>
      </w:pPr>
    </w:p>
    <w:p w14:paraId="13FB3BC5" w14:textId="77777777" w:rsidR="00C909EE" w:rsidRPr="006C72EB" w:rsidRDefault="00C909EE" w:rsidP="005847F9">
      <w:pPr>
        <w:rPr>
          <w:rFonts w:asciiTheme="minorHAnsi" w:hAnsiTheme="minorHAnsi" w:cstheme="minorHAnsi"/>
          <w:b/>
        </w:rPr>
      </w:pPr>
      <w:r w:rsidRPr="006C72EB">
        <w:rPr>
          <w:rFonts w:asciiTheme="minorHAnsi" w:hAnsiTheme="minorHAnsi" w:cstheme="minorHAnsi"/>
          <w:b/>
        </w:rPr>
        <w:t>Azonosító kódok:</w:t>
      </w:r>
    </w:p>
    <w:p w14:paraId="6FDDC7AF" w14:textId="6376F17E" w:rsidR="00C909EE" w:rsidRPr="006C72EB" w:rsidRDefault="00160568"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6C72EB">
        <w:rPr>
          <w:rFonts w:asciiTheme="minorHAnsi" w:eastAsia="Times New Roman" w:hAnsiTheme="minorHAnsi" w:cstheme="minorHAnsi"/>
          <w:color w:val="000000"/>
        </w:rPr>
        <w:t>. E</w:t>
      </w:r>
      <w:r w:rsidRPr="006C72EB">
        <w:rPr>
          <w:rFonts w:asciiTheme="minorHAnsi" w:eastAsia="Times New Roman" w:hAnsiTheme="minorHAnsi" w:cstheme="minorHAnsi"/>
          <w:color w:val="000000"/>
        </w:rPr>
        <w:t xml:space="preserve">z az információ a szerződés szintjének beazonosítása érdekében lényeges. </w:t>
      </w:r>
      <w:r w:rsidR="006F5C36" w:rsidRPr="006C72EB">
        <w:rPr>
          <w:rFonts w:asciiTheme="minorHAnsi" w:eastAsia="Times New Roman" w:hAnsiTheme="minorHAnsi" w:cstheme="minorHAnsi"/>
          <w:color w:val="000000"/>
        </w:rPr>
        <w:t>Az az</w:t>
      </w:r>
      <w:r w:rsidR="00FB36A6" w:rsidRPr="006C72EB">
        <w:rPr>
          <w:rFonts w:asciiTheme="minorHAnsi" w:eastAsia="Times New Roman" w:hAnsiTheme="minorHAnsi" w:cstheme="minorHAnsi"/>
          <w:color w:val="000000"/>
        </w:rPr>
        <w:t>o</w:t>
      </w:r>
      <w:r w:rsidR="006F5C36" w:rsidRPr="006C72EB">
        <w:rPr>
          <w:rFonts w:asciiTheme="minorHAnsi" w:eastAsia="Times New Roman" w:hAnsiTheme="minorHAnsi" w:cstheme="minorHAnsi"/>
          <w:color w:val="000000"/>
        </w:rPr>
        <w:t>nosítónak időben stabilnak kell lennie, az az instrumentum élete során nem változhat.</w:t>
      </w:r>
      <w:r w:rsidR="00BA5664" w:rsidRPr="006C72EB">
        <w:rPr>
          <w:rFonts w:asciiTheme="minorHAnsi" w:eastAsia="Times New Roman" w:hAnsiTheme="minorHAnsi" w:cstheme="minorHAnsi"/>
          <w:color w:val="000000"/>
        </w:rPr>
        <w:t xml:space="preserve"> </w:t>
      </w:r>
    </w:p>
    <w:p w14:paraId="7D53F287" w14:textId="3EA86B29" w:rsidR="00160568" w:rsidRPr="006C72EB" w:rsidRDefault="00160568"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w:t>
      </w:r>
      <w:r w:rsidR="00B94827" w:rsidRPr="006C72EB">
        <w:rPr>
          <w:rFonts w:asciiTheme="minorHAnsi" w:eastAsia="Times New Roman" w:hAnsiTheme="minorHAnsi" w:cstheme="minorHAnsi"/>
          <w:color w:val="000000"/>
        </w:rPr>
        <w:t>z egyes</w:t>
      </w:r>
      <w:r w:rsidRPr="006C72EB">
        <w:rPr>
          <w:rFonts w:asciiTheme="minorHAnsi" w:eastAsia="Times New Roman" w:hAnsiTheme="minorHAnsi" w:cstheme="minorHAnsi"/>
          <w:color w:val="000000"/>
        </w:rPr>
        <w:t xml:space="preserve"> instrumentumoknál mindig kell lenni</w:t>
      </w:r>
      <w:r w:rsidR="005A5109" w:rsidRPr="006C72EB">
        <w:rPr>
          <w:rFonts w:asciiTheme="minorHAnsi" w:eastAsia="Times New Roman" w:hAnsiTheme="minorHAnsi" w:cstheme="minorHAnsi"/>
          <w:color w:val="000000"/>
        </w:rPr>
        <w:t>e</w:t>
      </w:r>
      <w:r w:rsidRPr="006C72EB">
        <w:rPr>
          <w:rFonts w:asciiTheme="minorHAnsi" w:eastAsia="Times New Roman" w:hAnsiTheme="minorHAnsi" w:cstheme="minorHAnsi"/>
          <w:color w:val="000000"/>
        </w:rPr>
        <w:t xml:space="preserve"> legalább egy tényleges </w:t>
      </w:r>
      <w:r w:rsidR="009507FC" w:rsidRPr="006C72EB">
        <w:rPr>
          <w:rFonts w:asciiTheme="minorHAnsi" w:eastAsia="Times New Roman" w:hAnsiTheme="minorHAnsi" w:cstheme="minorHAnsi"/>
          <w:color w:val="000000"/>
        </w:rPr>
        <w:t xml:space="preserve">instrumentum-azonosítónak </w:t>
      </w:r>
      <w:r w:rsidRPr="006C72EB">
        <w:rPr>
          <w:rFonts w:asciiTheme="minorHAnsi" w:eastAsia="Times New Roman" w:hAnsiTheme="minorHAnsi" w:cstheme="minorHAnsi"/>
          <w:color w:val="000000"/>
        </w:rPr>
        <w:t>(többcélú keretek esetében is)</w:t>
      </w:r>
      <w:r w:rsidR="00AA266F" w:rsidRPr="006C72EB">
        <w:rPr>
          <w:rFonts w:asciiTheme="minorHAnsi" w:eastAsia="Times New Roman" w:hAnsiTheme="minorHAnsi" w:cstheme="minorHAnsi"/>
          <w:color w:val="000000"/>
        </w:rPr>
        <w:t xml:space="preserve">. </w:t>
      </w:r>
    </w:p>
    <w:p w14:paraId="0B0050A1" w14:textId="5DBF2289" w:rsidR="00485C85" w:rsidRDefault="007A0666"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w:t>
      </w:r>
      <w:r w:rsidR="00485C85" w:rsidRPr="006C72EB">
        <w:rPr>
          <w:rFonts w:asciiTheme="minorHAnsi" w:eastAsia="Times New Roman" w:hAnsiTheme="minorHAnsi" w:cstheme="minorHAnsi"/>
          <w:color w:val="000000"/>
        </w:rPr>
        <w:t>z instrumentum azonosító kódoknak egyedinek</w:t>
      </w:r>
      <w:r w:rsidR="00026D05" w:rsidRPr="006C72EB">
        <w:rPr>
          <w:rFonts w:asciiTheme="minorHAnsi" w:eastAsia="Times New Roman" w:hAnsiTheme="minorHAnsi" w:cstheme="minorHAnsi"/>
          <w:color w:val="000000"/>
        </w:rPr>
        <w:t xml:space="preserve"> és időben állandónak</w:t>
      </w:r>
      <w:r w:rsidR="00485C85" w:rsidRPr="006C72EB">
        <w:rPr>
          <w:rFonts w:asciiTheme="minorHAnsi" w:eastAsia="Times New Roman" w:hAnsiTheme="minorHAnsi" w:cstheme="minorHAnsi"/>
          <w:color w:val="000000"/>
        </w:rPr>
        <w:t xml:space="preserve"> kell lenniük mind az </w:t>
      </w:r>
      <w:proofErr w:type="spellStart"/>
      <w:r w:rsidR="00485C85" w:rsidRPr="006C72EB">
        <w:rPr>
          <w:rFonts w:asciiTheme="minorHAnsi" w:eastAsia="Times New Roman" w:hAnsiTheme="minorHAnsi" w:cstheme="minorHAnsi"/>
          <w:color w:val="000000"/>
        </w:rPr>
        <w:t>INSTK</w:t>
      </w:r>
      <w:proofErr w:type="spellEnd"/>
      <w:r w:rsidR="00485C85" w:rsidRPr="006C72EB">
        <w:rPr>
          <w:rFonts w:asciiTheme="minorHAnsi" w:eastAsia="Times New Roman" w:hAnsiTheme="minorHAnsi" w:cstheme="minorHAnsi"/>
          <w:color w:val="000000"/>
        </w:rPr>
        <w:t xml:space="preserve"> mind az </w:t>
      </w:r>
      <w:proofErr w:type="spellStart"/>
      <w:r w:rsidR="00485C85" w:rsidRPr="006C72EB">
        <w:rPr>
          <w:rFonts w:asciiTheme="minorHAnsi" w:eastAsia="Times New Roman" w:hAnsiTheme="minorHAnsi" w:cstheme="minorHAnsi"/>
          <w:color w:val="000000"/>
        </w:rPr>
        <w:t>INSTR</w:t>
      </w:r>
      <w:proofErr w:type="spellEnd"/>
      <w:r w:rsidR="00485C85" w:rsidRPr="006C72EB">
        <w:rPr>
          <w:rFonts w:asciiTheme="minorHAnsi" w:eastAsia="Times New Roman" w:hAnsiTheme="minorHAnsi" w:cstheme="minorHAnsi"/>
          <w:color w:val="000000"/>
        </w:rPr>
        <w:t xml:space="preserve"> táblában szereplő instrumentumok tekintetében, kivéve, ha </w:t>
      </w:r>
      <w:r w:rsidR="002B7F06" w:rsidRPr="006C72EB">
        <w:rPr>
          <w:rFonts w:asciiTheme="minorHAnsi" w:eastAsia="Times New Roman" w:hAnsiTheme="minorHAnsi" w:cstheme="minorHAnsi"/>
          <w:color w:val="000000"/>
        </w:rPr>
        <w:t>újra visszakerül adott követelés a banki könyvekbe.</w:t>
      </w:r>
    </w:p>
    <w:p w14:paraId="089CD397" w14:textId="153CF099" w:rsidR="006F6154" w:rsidRPr="006C72EB" w:rsidRDefault="006F6154" w:rsidP="00FE4455">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rögzítésre kerül, jelentendő az adatmodellben a</w:t>
      </w:r>
      <w:r w:rsidR="00911ACD">
        <w:rPr>
          <w:rFonts w:asciiTheme="minorHAnsi" w:eastAsia="Times New Roman" w:hAnsiTheme="minorHAnsi" w:cstheme="minorHAnsi"/>
          <w:color w:val="000000"/>
        </w:rPr>
        <w:t>z</w:t>
      </w:r>
      <w:r>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w:t>
      </w:r>
      <w:r w:rsidR="00BF5D0F">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911ACD">
        <w:rPr>
          <w:rFonts w:asciiTheme="minorHAnsi" w:eastAsia="Times New Roman" w:hAnsiTheme="minorHAnsi" w:cstheme="minorHAnsi"/>
          <w:color w:val="000000"/>
        </w:rPr>
        <w:t>z</w:t>
      </w:r>
      <w:r w:rsidR="00BF5D0F">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akkor jelentendő a</w:t>
      </w:r>
      <w:r w:rsidR="00911ACD">
        <w:rPr>
          <w:rFonts w:asciiTheme="minorHAnsi" w:eastAsia="Times New Roman" w:hAnsiTheme="minorHAnsi" w:cstheme="minorHAnsi"/>
          <w:color w:val="000000"/>
        </w:rPr>
        <w:t>z</w:t>
      </w:r>
      <w:r w:rsidR="00BF5D0F">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4F22D6" w:rsidRPr="004F22D6" w:rsidDel="004F22D6">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w:t>
      </w:r>
      <w:proofErr w:type="spellStart"/>
      <w:r>
        <w:rPr>
          <w:rFonts w:asciiTheme="minorHAnsi" w:eastAsia="Times New Roman" w:hAnsiTheme="minorHAnsi" w:cstheme="minorHAnsi"/>
          <w:color w:val="000000"/>
        </w:rPr>
        <w:t>INSTR</w:t>
      </w:r>
      <w:proofErr w:type="spellEnd"/>
      <w:r>
        <w:rPr>
          <w:rFonts w:asciiTheme="minorHAnsi" w:eastAsia="Times New Roman" w:hAnsiTheme="minorHAnsi" w:cstheme="minorHAnsi"/>
          <w:color w:val="000000"/>
        </w:rPr>
        <w:t xml:space="preserve"> instrumentum esetén (ebben az esetben ugyanaz a</w:t>
      </w:r>
      <w:r w:rsidR="00911ACD">
        <w:rPr>
          <w:rFonts w:asciiTheme="minorHAnsi" w:eastAsia="Times New Roman" w:hAnsiTheme="minorHAnsi" w:cstheme="minorHAnsi"/>
          <w:color w:val="000000"/>
        </w:rPr>
        <w:t>z</w:t>
      </w:r>
      <w:r>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w:t>
      </w:r>
      <w:proofErr w:type="spellStart"/>
      <w:r>
        <w:rPr>
          <w:rFonts w:asciiTheme="minorHAnsi" w:eastAsia="Times New Roman" w:hAnsiTheme="minorHAnsi" w:cstheme="minorHAnsi"/>
          <w:color w:val="000000"/>
        </w:rPr>
        <w:t>INSTR</w:t>
      </w:r>
      <w:proofErr w:type="spellEnd"/>
      <w:r>
        <w:rPr>
          <w:rFonts w:asciiTheme="minorHAnsi" w:eastAsia="Times New Roman" w:hAnsiTheme="minorHAnsi" w:cstheme="minorHAnsi"/>
          <w:color w:val="000000"/>
        </w:rPr>
        <w:t xml:space="preserve"> táblában nyílik szülő instrumentum, ami alá további instrumentumok nyílnak.</w:t>
      </w:r>
      <w:r w:rsidR="00BF5D0F">
        <w:rPr>
          <w:rFonts w:asciiTheme="minorHAnsi" w:eastAsia="Times New Roman" w:hAnsiTheme="minorHAnsi" w:cstheme="minorHAnsi"/>
          <w:color w:val="000000"/>
        </w:rPr>
        <w:t xml:space="preserve"> Ügyfél </w:t>
      </w:r>
      <w:proofErr w:type="spellStart"/>
      <w:r w:rsidR="00BF5D0F">
        <w:rPr>
          <w:rFonts w:asciiTheme="minorHAnsi" w:eastAsia="Times New Roman" w:hAnsiTheme="minorHAnsi" w:cstheme="minorHAnsi"/>
          <w:color w:val="000000"/>
        </w:rPr>
        <w:t>KHR</w:t>
      </w:r>
      <w:proofErr w:type="spellEnd"/>
      <w:r w:rsidR="00BF5D0F">
        <w:rPr>
          <w:rFonts w:asciiTheme="minorHAnsi" w:eastAsia="Times New Roman" w:hAnsiTheme="minorHAnsi" w:cstheme="minorHAnsi"/>
          <w:color w:val="000000"/>
        </w:rPr>
        <w:t xml:space="preserve"> azonosító tekintetében az </w:t>
      </w:r>
      <w:proofErr w:type="spellStart"/>
      <w:r w:rsidR="00BF5D0F">
        <w:rPr>
          <w:rFonts w:asciiTheme="minorHAnsi" w:eastAsia="Times New Roman" w:hAnsiTheme="minorHAnsi" w:cstheme="minorHAnsi"/>
          <w:color w:val="000000"/>
        </w:rPr>
        <w:t>INST_ÜGYF</w:t>
      </w:r>
      <w:proofErr w:type="spellEnd"/>
      <w:r w:rsidR="00BF5D0F">
        <w:rPr>
          <w:rFonts w:asciiTheme="minorHAnsi" w:eastAsia="Times New Roman" w:hAnsiTheme="minorHAnsi" w:cstheme="minorHAnsi"/>
          <w:color w:val="000000"/>
        </w:rPr>
        <w:t xml:space="preserve"> táblában az a </w:t>
      </w:r>
      <w:proofErr w:type="spellStart"/>
      <w:r w:rsidR="00BF5D0F">
        <w:rPr>
          <w:rFonts w:asciiTheme="minorHAnsi" w:eastAsia="Times New Roman" w:hAnsiTheme="minorHAnsi" w:cstheme="minorHAnsi"/>
          <w:color w:val="000000"/>
        </w:rPr>
        <w:t>KHR</w:t>
      </w:r>
      <w:proofErr w:type="spellEnd"/>
      <w:r w:rsidR="00BF5D0F">
        <w:rPr>
          <w:rFonts w:asciiTheme="minorHAnsi" w:eastAsia="Times New Roman" w:hAnsiTheme="minorHAnsi" w:cstheme="minorHAnsi"/>
          <w:color w:val="000000"/>
        </w:rPr>
        <w:t xml:space="preserve"> azonosító jelentendő, amely az adott adós/adóstárs ügyfél – adott szerződés kapcsolatát jelöli.</w:t>
      </w:r>
    </w:p>
    <w:p w14:paraId="54DB58D1" w14:textId="07057D4A" w:rsidR="00C909EE" w:rsidRPr="006C72EB" w:rsidRDefault="00C909EE" w:rsidP="005847F9">
      <w:pPr>
        <w:rPr>
          <w:rFonts w:asciiTheme="minorHAnsi" w:hAnsiTheme="minorHAnsi" w:cstheme="minorHAnsi"/>
          <w:i/>
        </w:rPr>
      </w:pPr>
    </w:p>
    <w:p w14:paraId="3D2FBF72" w14:textId="784F5CCC" w:rsidR="00315823" w:rsidRPr="006C72EB" w:rsidRDefault="00315823" w:rsidP="008E587A">
      <w:pPr>
        <w:pStyle w:val="Cmsor3"/>
        <w:rPr>
          <w:rFonts w:asciiTheme="minorHAnsi" w:hAnsiTheme="minorHAnsi" w:cstheme="minorHAnsi"/>
          <w:b/>
          <w:szCs w:val="20"/>
        </w:rPr>
      </w:pPr>
      <w:bookmarkStart w:id="56" w:name="_Toc64967384"/>
      <w:bookmarkStart w:id="57" w:name="_Toc149901999"/>
      <w:bookmarkStart w:id="58" w:name="_Toc188019069"/>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INSTK</w:t>
      </w:r>
      <w:proofErr w:type="spellEnd"/>
      <w:r w:rsidRPr="006C72EB">
        <w:rPr>
          <w:rFonts w:asciiTheme="minorHAnsi" w:hAnsiTheme="minorHAnsi" w:cstheme="minorHAnsi"/>
          <w:b/>
          <w:szCs w:val="20"/>
        </w:rPr>
        <w:t xml:space="preserve"> táblában jelentendő adatkörök</w:t>
      </w:r>
      <w:bookmarkEnd w:id="56"/>
      <w:bookmarkEnd w:id="57"/>
      <w:bookmarkEnd w:id="58"/>
    </w:p>
    <w:p w14:paraId="6A0FECD6" w14:textId="59D6015F" w:rsidR="004F646A" w:rsidRDefault="003B3CF3" w:rsidP="00315823">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kódú </w:t>
      </w:r>
      <w:r w:rsidR="00D1089D" w:rsidRPr="006C72EB">
        <w:rPr>
          <w:rFonts w:asciiTheme="minorHAnsi" w:hAnsiTheme="minorHAnsi" w:cstheme="minorHAnsi"/>
        </w:rPr>
        <w:t>táblák</w:t>
      </w:r>
      <w:r w:rsidRPr="006C72EB">
        <w:rPr>
          <w:rFonts w:asciiTheme="minorHAnsi" w:hAnsiTheme="minorHAnsi" w:cstheme="minorHAnsi"/>
        </w:rPr>
        <w:t xml:space="preserve">ban egy normál, hitelszerződés alapján létrejövő instrumentum </w:t>
      </w:r>
      <w:r w:rsidR="00692B2E">
        <w:rPr>
          <w:rFonts w:asciiTheme="minorHAnsi" w:hAnsiTheme="minorHAnsi" w:cstheme="minorHAnsi"/>
        </w:rPr>
        <w:t xml:space="preserve">főszabály szerint </w:t>
      </w:r>
      <w:r w:rsidRPr="006C72EB">
        <w:rPr>
          <w:rFonts w:asciiTheme="minorHAnsi" w:hAnsiTheme="minorHAnsi" w:cstheme="minorHAnsi"/>
        </w:rPr>
        <w:t xml:space="preserve">attól az időponttól jelentendő, amikor az instrumentumot megkeletkeztető szerződés aláírásra került. Mind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mind pedig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csak akkor kell egy keretjellegű instrumentumot szerepeltetni, ha azok kitettséget jelentenek a bank számára</w:t>
      </w:r>
      <w:r w:rsidR="004F646A">
        <w:rPr>
          <w:rFonts w:asciiTheme="minorHAnsi" w:hAnsiTheme="minorHAnsi" w:cstheme="minorHAnsi"/>
        </w:rPr>
        <w:t>, azonban abban az esetben mindenképp jelentendők a</w:t>
      </w:r>
      <w:r w:rsidR="00692B2E">
        <w:rPr>
          <w:rFonts w:asciiTheme="minorHAnsi" w:hAnsiTheme="minorHAnsi" w:cstheme="minorHAnsi"/>
        </w:rPr>
        <w:t xml:space="preserve"> keretjellegű</w:t>
      </w:r>
      <w:r w:rsidR="004F646A">
        <w:rPr>
          <w:rFonts w:asciiTheme="minorHAnsi" w:hAnsiTheme="minorHAnsi" w:cstheme="minorHAnsi"/>
        </w:rPr>
        <w:t xml:space="preserve"> instrumentumok</w:t>
      </w:r>
      <w:r w:rsidRPr="006C72EB">
        <w:rPr>
          <w:rFonts w:asciiTheme="minorHAnsi" w:hAnsiTheme="minorHAnsi" w:cstheme="minorHAnsi"/>
        </w:rPr>
        <w:t>.</w:t>
      </w:r>
      <w:r w:rsidR="004F646A">
        <w:rPr>
          <w:rFonts w:asciiTheme="minorHAnsi" w:hAnsiTheme="minorHAnsi" w:cstheme="minorHAnsi"/>
        </w:rPr>
        <w:t xml:space="preserve"> A mérlegen kívüli tételek jelentésének tekintetében az SF09-es táblával konzisztensen kell eljárni. </w:t>
      </w:r>
    </w:p>
    <w:p w14:paraId="2B407F8C" w14:textId="53B4D4C7" w:rsidR="003B3CF3" w:rsidRPr="006C72EB" w:rsidRDefault="003B3CF3" w:rsidP="00315823">
      <w:pPr>
        <w:rPr>
          <w:rFonts w:asciiTheme="minorHAnsi" w:hAnsiTheme="minorHAnsi" w:cstheme="minorHAnsi"/>
        </w:rPr>
      </w:pPr>
      <w:r w:rsidRPr="006C72EB">
        <w:rPr>
          <w:rFonts w:asciiTheme="minorHAnsi" w:hAnsiTheme="minorHAnsi" w:cstheme="minorHAnsi"/>
        </w:rPr>
        <w:t>Fentiek alapján a keret létrejöttének</w:t>
      </w:r>
      <w:r w:rsidR="00AB13F8">
        <w:rPr>
          <w:rFonts w:asciiTheme="minorHAnsi" w:hAnsiTheme="minorHAnsi" w:cstheme="minorHAnsi"/>
        </w:rPr>
        <w:t>/szerződéskötésnek az</w:t>
      </w:r>
      <w:r w:rsidRPr="006C72EB">
        <w:rPr>
          <w:rFonts w:asciiTheme="minorHAnsi" w:hAnsiTheme="minorHAnsi" w:cstheme="minorHAnsi"/>
        </w:rPr>
        <w:t xml:space="preserve"> időpontja az a nap, amikor a keretszerződést aláírták</w:t>
      </w:r>
      <w:r w:rsidR="00E3359B" w:rsidRPr="006C72EB">
        <w:rPr>
          <w:rFonts w:asciiTheme="minorHAnsi" w:hAnsiTheme="minorHAnsi" w:cstheme="minorHAnsi"/>
        </w:rPr>
        <w:t xml:space="preserve"> (</w:t>
      </w:r>
      <w:r w:rsidRPr="006C72EB">
        <w:rPr>
          <w:rFonts w:asciiTheme="minorHAnsi" w:hAnsiTheme="minorHAnsi" w:cstheme="minorHAnsi"/>
        </w:rPr>
        <w:t>távollévők közötti szerződés esetén</w:t>
      </w:r>
      <w:r w:rsidR="009818FE" w:rsidRPr="006C72EB">
        <w:rPr>
          <w:rFonts w:asciiTheme="minorHAnsi" w:hAnsiTheme="minorHAnsi" w:cstheme="minorHAnsi"/>
        </w:rPr>
        <w:t xml:space="preserve">, amennyiben előfordul ez az eset keretinstrumentumok tekintetében, </w:t>
      </w:r>
      <w:r w:rsidRPr="006C72EB">
        <w:rPr>
          <w:rFonts w:asciiTheme="minorHAnsi" w:hAnsiTheme="minorHAnsi" w:cstheme="minorHAnsi"/>
        </w:rPr>
        <w:t>a szerződés ügyfél részére történő kiküldésének időpontja</w:t>
      </w:r>
      <w:r w:rsidR="009818FE" w:rsidRPr="006C72EB">
        <w:rPr>
          <w:rFonts w:asciiTheme="minorHAnsi" w:hAnsiTheme="minorHAnsi" w:cstheme="minorHAnsi"/>
        </w:rPr>
        <w:t>)</w:t>
      </w:r>
      <w:r w:rsidRPr="006C72EB">
        <w:rPr>
          <w:rFonts w:asciiTheme="minorHAnsi" w:hAnsiTheme="minorHAnsi" w:cstheme="minorHAnsi"/>
        </w:rPr>
        <w:t>.</w:t>
      </w:r>
      <w:r w:rsidR="006B3416" w:rsidRPr="006C72EB">
        <w:rPr>
          <w:rFonts w:asciiTheme="minorHAnsi" w:hAnsiTheme="minorHAnsi" w:cstheme="minorHAnsi"/>
        </w:rPr>
        <w:t xml:space="preserve"> A keret</w:t>
      </w:r>
      <w:r w:rsidR="00692B2E">
        <w:rPr>
          <w:rFonts w:asciiTheme="minorHAnsi" w:hAnsiTheme="minorHAnsi" w:cstheme="minorHAnsi"/>
        </w:rPr>
        <w:t>/instrumentum</w:t>
      </w:r>
      <w:r w:rsidR="006B3416" w:rsidRPr="006C72EB">
        <w:rPr>
          <w:rFonts w:asciiTheme="minorHAnsi" w:hAnsiTheme="minorHAnsi" w:cstheme="minorHAnsi"/>
        </w:rPr>
        <w:t xml:space="preserve"> indulásának időpontja az a nap, amikor a megállapodás valamennyi szerződő fél számára kötelezővé válik. Alapesetben a két időpont megegyezik, csak abban az esetben lehet különbség, ha </w:t>
      </w:r>
      <w:proofErr w:type="spellStart"/>
      <w:r w:rsidR="006B3416" w:rsidRPr="006C72EB">
        <w:rPr>
          <w:rFonts w:asciiTheme="minorHAnsi" w:hAnsiTheme="minorHAnsi" w:cstheme="minorHAnsi"/>
        </w:rPr>
        <w:t>hatályosulási</w:t>
      </w:r>
      <w:proofErr w:type="spellEnd"/>
      <w:r w:rsidR="006B3416" w:rsidRPr="006C72EB">
        <w:rPr>
          <w:rFonts w:asciiTheme="minorHAnsi" w:hAnsiTheme="minorHAnsi" w:cstheme="minorHAnsi"/>
        </w:rPr>
        <w:t xml:space="preserve"> feltételeket tartalmaz a szerződés.</w:t>
      </w:r>
      <w:r w:rsidR="0093786D" w:rsidRPr="006C72EB">
        <w:rPr>
          <w:rFonts w:asciiTheme="minorHAnsi" w:hAnsiTheme="minorHAnsi" w:cstheme="minorHAnsi"/>
        </w:rPr>
        <w:t xml:space="preserve"> </w:t>
      </w:r>
    </w:p>
    <w:p w14:paraId="46DF7A74" w14:textId="3C0FA961" w:rsidR="004D68F1" w:rsidRPr="006C72EB" w:rsidRDefault="004D68F1" w:rsidP="00315823">
      <w:pPr>
        <w:rPr>
          <w:rFonts w:asciiTheme="minorHAnsi" w:hAnsiTheme="minorHAnsi" w:cstheme="minorHAnsi"/>
        </w:rPr>
      </w:pPr>
      <w:r w:rsidRPr="006C72EB">
        <w:rPr>
          <w:rFonts w:asciiTheme="minorHAnsi" w:hAnsiTheme="minorHAnsi" w:cstheme="minorHAnsi"/>
        </w:rPr>
        <w:t xml:space="preserve">Az „Instrumentum (speciális keret) szervezeti azonosító” szerződésazonosító kell legyen,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kerül jelentésre a szerződés szint. Ebben az esetben „Az instrumentum szervezeti azonosító szerződés azonosító-e?” kérdésre „I” a válasz.</w:t>
      </w:r>
    </w:p>
    <w:p w14:paraId="17A80283" w14:textId="0523B582" w:rsidR="00315823" w:rsidRPr="006C72EB" w:rsidRDefault="005877DA" w:rsidP="00315823">
      <w:pPr>
        <w:rPr>
          <w:rFonts w:asciiTheme="minorHAnsi" w:hAnsiTheme="minorHAnsi" w:cstheme="minorHAnsi"/>
        </w:rPr>
      </w:pPr>
      <w:r w:rsidRPr="006C72EB">
        <w:rPr>
          <w:rFonts w:asciiTheme="minorHAnsi" w:hAnsiTheme="minorHAnsi" w:cstheme="minorHAnsi"/>
        </w:rPr>
        <w:t xml:space="preserve">Amennyiben az </w:t>
      </w:r>
      <w:proofErr w:type="spellStart"/>
      <w:r w:rsidR="009836AF" w:rsidRPr="006C72EB">
        <w:rPr>
          <w:rFonts w:asciiTheme="minorHAnsi" w:hAnsiTheme="minorHAnsi" w:cstheme="minorHAnsi"/>
        </w:rPr>
        <w:t>INSTK</w:t>
      </w:r>
      <w:proofErr w:type="spellEnd"/>
      <w:r w:rsidR="009836AF" w:rsidRPr="006C72EB">
        <w:rPr>
          <w:rFonts w:asciiTheme="minorHAnsi" w:hAnsiTheme="minorHAnsi" w:cstheme="minorHAnsi"/>
        </w:rPr>
        <w:t xml:space="preserve"> táblában jelentett instrumentum egy </w:t>
      </w:r>
      <w:proofErr w:type="spellStart"/>
      <w:r w:rsidR="009836AF" w:rsidRPr="006C72EB">
        <w:rPr>
          <w:rFonts w:asciiTheme="minorHAnsi" w:hAnsiTheme="minorHAnsi" w:cstheme="minorHAnsi"/>
        </w:rPr>
        <w:t>szindikált</w:t>
      </w:r>
      <w:proofErr w:type="spellEnd"/>
      <w:r w:rsidR="009836AF" w:rsidRPr="006C72EB">
        <w:rPr>
          <w:rFonts w:asciiTheme="minorHAnsi" w:hAnsiTheme="minorHAnsi" w:cstheme="minorHAnsi"/>
        </w:rPr>
        <w:t xml:space="preserve"> hitel része, akkor meg kell adni a </w:t>
      </w:r>
      <w:proofErr w:type="spellStart"/>
      <w:r w:rsidR="009836AF" w:rsidRPr="006C72EB">
        <w:rPr>
          <w:rFonts w:asciiTheme="minorHAnsi" w:hAnsiTheme="minorHAnsi" w:cstheme="minorHAnsi"/>
        </w:rPr>
        <w:t>szindikált</w:t>
      </w:r>
      <w:proofErr w:type="spellEnd"/>
      <w:r w:rsidR="009836AF" w:rsidRPr="006C72EB">
        <w:rPr>
          <w:rFonts w:asciiTheme="minorHAnsi" w:hAnsiTheme="minorHAnsi" w:cstheme="minorHAnsi"/>
        </w:rPr>
        <w:t xml:space="preserve"> hitel egységesen képzendő azonosítóját, ami a következő: a főszervező országkódja + a főszervező </w:t>
      </w:r>
      <w:proofErr w:type="spellStart"/>
      <w:r w:rsidR="009836AF" w:rsidRPr="006C72EB">
        <w:rPr>
          <w:rFonts w:asciiTheme="minorHAnsi" w:hAnsiTheme="minorHAnsi" w:cstheme="minorHAnsi"/>
        </w:rPr>
        <w:t>BIC</w:t>
      </w:r>
      <w:proofErr w:type="spellEnd"/>
      <w:r w:rsidR="009836AF" w:rsidRPr="006C72EB">
        <w:rPr>
          <w:rFonts w:asciiTheme="minorHAnsi" w:hAnsiTheme="minorHAnsi" w:cstheme="minorHAnsi"/>
        </w:rPr>
        <w:t xml:space="preserve"> kódja + a szerződéskötés napja</w:t>
      </w:r>
      <w:r w:rsidR="00E676BD" w:rsidRPr="006C72EB">
        <w:rPr>
          <w:rFonts w:asciiTheme="minorHAnsi" w:hAnsiTheme="minorHAnsi" w:cstheme="minorHAnsi"/>
        </w:rPr>
        <w:t xml:space="preserve"> (</w:t>
      </w:r>
      <w:proofErr w:type="spellStart"/>
      <w:r w:rsidR="00E676BD" w:rsidRPr="006C72EB">
        <w:rPr>
          <w:rFonts w:asciiTheme="minorHAnsi" w:hAnsiTheme="minorHAnsi" w:cstheme="minorHAnsi"/>
        </w:rPr>
        <w:t>ééééhhnn</w:t>
      </w:r>
      <w:proofErr w:type="spellEnd"/>
      <w:r w:rsidR="00E676BD" w:rsidRPr="006C72EB">
        <w:rPr>
          <w:rFonts w:asciiTheme="minorHAnsi" w:hAnsiTheme="minorHAnsi" w:cstheme="minorHAnsi"/>
        </w:rPr>
        <w:t>)</w:t>
      </w:r>
      <w:r w:rsidR="00664168" w:rsidRPr="006C72EB">
        <w:rPr>
          <w:rFonts w:asciiTheme="minorHAnsi" w:hAnsiTheme="minorHAnsi" w:cstheme="minorHAnsi"/>
        </w:rPr>
        <w:t xml:space="preserve">, illetve a főszervező által megadott azonosító kódot (amennyiben az </w:t>
      </w:r>
      <w:proofErr w:type="spellStart"/>
      <w:r w:rsidR="00664168" w:rsidRPr="006C72EB">
        <w:rPr>
          <w:rFonts w:asciiTheme="minorHAnsi" w:hAnsiTheme="minorHAnsi" w:cstheme="minorHAnsi"/>
        </w:rPr>
        <w:t>Anacredit</w:t>
      </w:r>
      <w:proofErr w:type="spellEnd"/>
      <w:r w:rsidR="00664168" w:rsidRPr="006C72EB">
        <w:rPr>
          <w:rFonts w:asciiTheme="minorHAnsi" w:hAnsiTheme="minorHAnsi" w:cstheme="minorHAnsi"/>
        </w:rPr>
        <w:t>-kötelezett főszervező megadta)</w:t>
      </w:r>
      <w:r w:rsidR="009836AF" w:rsidRPr="006C72EB">
        <w:rPr>
          <w:rFonts w:asciiTheme="minorHAnsi" w:hAnsiTheme="minorHAnsi" w:cstheme="minorHAnsi"/>
        </w:rPr>
        <w:t xml:space="preserve">. </w:t>
      </w:r>
      <w:r w:rsidR="007A0666" w:rsidRPr="006C72EB">
        <w:rPr>
          <w:rFonts w:asciiTheme="minorHAnsi" w:hAnsiTheme="minorHAnsi" w:cstheme="minorHAnsi"/>
        </w:rPr>
        <w:t xml:space="preserve">A </w:t>
      </w:r>
      <w:proofErr w:type="spellStart"/>
      <w:r w:rsidR="007A0666" w:rsidRPr="006C72EB">
        <w:rPr>
          <w:rFonts w:asciiTheme="minorHAnsi" w:hAnsiTheme="minorHAnsi" w:cstheme="minorHAnsi"/>
        </w:rPr>
        <w:t>szindikált</w:t>
      </w:r>
      <w:proofErr w:type="spellEnd"/>
      <w:r w:rsidR="007A0666" w:rsidRPr="006C72EB">
        <w:rPr>
          <w:rFonts w:asciiTheme="minorHAnsi" w:hAnsiTheme="minorHAnsi" w:cstheme="minorHAnsi"/>
        </w:rPr>
        <w:t xml:space="preserve"> hitelek jelentésének módjáról a </w:t>
      </w:r>
      <w:proofErr w:type="spellStart"/>
      <w:r w:rsidR="007A0666" w:rsidRPr="006C72EB">
        <w:rPr>
          <w:rFonts w:asciiTheme="minorHAnsi" w:hAnsiTheme="minorHAnsi" w:cstheme="minorHAnsi"/>
        </w:rPr>
        <w:t>SZIND</w:t>
      </w:r>
      <w:proofErr w:type="spellEnd"/>
      <w:r w:rsidR="007A0666" w:rsidRPr="006C72EB">
        <w:rPr>
          <w:rFonts w:asciiTheme="minorHAnsi" w:hAnsiTheme="minorHAnsi" w:cstheme="minorHAnsi"/>
        </w:rPr>
        <w:t xml:space="preserve"> tábla bekezdésében részletesebb információk találhatók.</w:t>
      </w:r>
    </w:p>
    <w:p w14:paraId="78084960" w14:textId="0E72F8ED" w:rsidR="00AC07AB" w:rsidRDefault="00AC07AB" w:rsidP="00315823">
      <w:pPr>
        <w:rPr>
          <w:rFonts w:asciiTheme="minorHAnsi" w:hAnsiTheme="minorHAnsi" w:cstheme="minorHAnsi"/>
        </w:rPr>
      </w:pPr>
      <w:r w:rsidRPr="006C72EB">
        <w:rPr>
          <w:rFonts w:asciiTheme="minorHAnsi" w:hAnsiTheme="minorHAnsi" w:cstheme="minorHAnsi"/>
        </w:rPr>
        <w:t xml:space="preserve">Jelen adatszolgáltatásban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 adatszolgáltatásnál szélesebb körű adatokat kell jelenteni, tehát nem minden </w:t>
      </w:r>
      <w:r w:rsidR="0029671C" w:rsidRPr="006C72EB">
        <w:rPr>
          <w:rFonts w:asciiTheme="minorHAnsi" w:hAnsiTheme="minorHAnsi" w:cstheme="minorHAnsi"/>
        </w:rPr>
        <w:t>instrumentum-</w:t>
      </w:r>
      <w:r w:rsidRPr="006C72EB">
        <w:rPr>
          <w:rFonts w:asciiTheme="minorHAnsi" w:hAnsiTheme="minorHAnsi" w:cstheme="minorHAnsi"/>
        </w:rPr>
        <w:t xml:space="preserve">azonosítóhoz adható meg a megfelelő </w:t>
      </w:r>
      <w:proofErr w:type="spellStart"/>
      <w:r w:rsidRPr="006C72EB">
        <w:rPr>
          <w:rFonts w:asciiTheme="minorHAnsi" w:hAnsiTheme="minorHAnsi" w:cstheme="minorHAnsi"/>
        </w:rPr>
        <w:t>KHR</w:t>
      </w:r>
      <w:proofErr w:type="spellEnd"/>
      <w:r w:rsidRPr="006C72EB">
        <w:rPr>
          <w:rFonts w:asciiTheme="minorHAnsi" w:hAnsiTheme="minorHAnsi" w:cstheme="minorHAnsi"/>
        </w:rPr>
        <w:t>-azonosító.</w:t>
      </w:r>
    </w:p>
    <w:p w14:paraId="6BC452DE" w14:textId="3874E1D4" w:rsidR="00756BF8" w:rsidRPr="006C72EB" w:rsidRDefault="00756BF8" w:rsidP="00315823">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keret létrejöttének időpontja</w:t>
      </w:r>
      <w:r w:rsidRPr="006C72EB">
        <w:rPr>
          <w:rFonts w:asciiTheme="minorHAnsi" w:hAnsiTheme="minorHAnsi" w:cstheme="minorHAnsi"/>
        </w:rPr>
        <w:t>” és a „keret indulásának időpontja” mezők tartalma</w:t>
      </w:r>
      <w:r w:rsidRPr="006C72EB">
        <w:rPr>
          <w:rFonts w:asciiTheme="minorHAnsi" w:hAnsiTheme="minorHAnsi" w:cstheme="minorHAnsi"/>
          <w:b/>
          <w:i/>
        </w:rPr>
        <w:t xml:space="preserve"> </w:t>
      </w:r>
      <w:r w:rsidRPr="006C72EB">
        <w:rPr>
          <w:rFonts w:asciiTheme="minorHAnsi" w:hAnsiTheme="minorHAnsi" w:cstheme="minorHAnsi"/>
        </w:rPr>
        <w:t xml:space="preserve">alapesetben megegyezik, ezen mezők esetében tehát az az időpont jelentendő, amikor a szerződéses megállapodás </w:t>
      </w:r>
      <w:proofErr w:type="spellStart"/>
      <w:r w:rsidRPr="006C72EB">
        <w:rPr>
          <w:rFonts w:asciiTheme="minorHAnsi" w:hAnsiTheme="minorHAnsi" w:cstheme="minorHAnsi"/>
        </w:rPr>
        <w:t>vala</w:t>
      </w:r>
      <w:proofErr w:type="spellEnd"/>
      <w:r w:rsidR="00A43764" w:rsidRPr="006C72EB">
        <w:rPr>
          <w:rFonts w:asciiTheme="minorHAnsi" w:hAnsiTheme="minorHAnsi" w:cstheme="minorHAnsi"/>
        </w:rPr>
        <w:t>-</w:t>
      </w:r>
      <w:r w:rsidRPr="006C72EB">
        <w:rPr>
          <w:rFonts w:asciiTheme="minorHAnsi" w:hAnsiTheme="minorHAnsi" w:cstheme="minorHAnsi"/>
        </w:rPr>
        <w:t xml:space="preserve">mennyi szerződő fél számára kötelezővé vált.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esetén a két mező értéke eltér, </w:t>
      </w:r>
      <w:r w:rsidR="00A43764" w:rsidRPr="006C72EB">
        <w:rPr>
          <w:rFonts w:asciiTheme="minorHAnsi" w:hAnsiTheme="minorHAnsi" w:cstheme="minorHAnsi"/>
        </w:rPr>
        <w:t>a keret</w:t>
      </w:r>
      <w:r w:rsidRPr="006C72EB">
        <w:rPr>
          <w:rFonts w:asciiTheme="minorHAnsi" w:hAnsiTheme="minorHAnsi" w:cstheme="minorHAnsi"/>
        </w:rPr>
        <w:t xml:space="preserve"> indulásának időpontjaként 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teljesülésének dátuma jelentendő.</w:t>
      </w:r>
      <w:r w:rsidR="003C3B55" w:rsidRPr="006C72EB">
        <w:rPr>
          <w:rFonts w:asciiTheme="minorHAnsi" w:hAnsiTheme="minorHAnsi" w:cstheme="minorHAnsi"/>
        </w:rPr>
        <w:t xml:space="preserve"> J</w:t>
      </w:r>
      <w:r w:rsidR="0094196F" w:rsidRPr="006C72EB">
        <w:rPr>
          <w:rFonts w:asciiTheme="minorHAnsi" w:hAnsiTheme="minorHAnsi" w:cstheme="minorHAnsi"/>
        </w:rPr>
        <w:t>ö</w:t>
      </w:r>
      <w:r w:rsidR="003C3B55" w:rsidRPr="006C72EB">
        <w:rPr>
          <w:rFonts w:asciiTheme="minorHAnsi" w:hAnsiTheme="minorHAnsi" w:cstheme="minorHAnsi"/>
        </w:rPr>
        <w:t>vőbeli időpont nem jelenthető akkor sem, ha rendelkezésre áll a keret indulásának későbbi időpontja.</w:t>
      </w:r>
    </w:p>
    <w:p w14:paraId="7F4565B6" w14:textId="0D83D0B1" w:rsidR="00FB766A" w:rsidRPr="006C72EB" w:rsidRDefault="00756BF8" w:rsidP="00315823">
      <w:pPr>
        <w:rPr>
          <w:rFonts w:asciiTheme="minorHAnsi" w:hAnsiTheme="minorHAnsi" w:cstheme="minorHAnsi"/>
        </w:rPr>
      </w:pPr>
      <w:r w:rsidRPr="006C72EB">
        <w:rPr>
          <w:rFonts w:asciiTheme="minorHAnsi" w:hAnsiTheme="minorHAnsi" w:cstheme="minorHAnsi"/>
          <w:b/>
        </w:rPr>
        <w:t>„A (keret)szerződés lejáratának időpontja”</w:t>
      </w:r>
      <w:r w:rsidRPr="006C72EB">
        <w:rPr>
          <w:rFonts w:asciiTheme="minorHAnsi" w:hAnsiTheme="minorHAnsi" w:cstheme="minorHAnsi"/>
        </w:rPr>
        <w:t xml:space="preserve"> a rendelkezésre tartási időszak vége. Attól függetlenül, hogy lejárt a rendelkezésre tartási időszak, azaz a mező töltött,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 keretet mindaddig bent kell tartani, amíg kapcsolódik hozzá élő instrumentum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w:t>
      </w:r>
    </w:p>
    <w:p w14:paraId="6B4D022A" w14:textId="77777777" w:rsidR="00413EA7" w:rsidRPr="006C72EB" w:rsidRDefault="00413EA7" w:rsidP="00413EA7">
      <w:pPr>
        <w:rPr>
          <w:rFonts w:cs="Arial"/>
        </w:rPr>
      </w:pPr>
      <w:bookmarkStart w:id="59" w:name="_Hlk77685644"/>
      <w:r w:rsidRPr="006C72EB">
        <w:rPr>
          <w:rFonts w:cs="Arial"/>
        </w:rPr>
        <w:t>A „</w:t>
      </w:r>
      <w:r w:rsidRPr="006C72EB">
        <w:rPr>
          <w:rFonts w:cs="Arial"/>
          <w:b/>
        </w:rPr>
        <w:t>Keret összege</w:t>
      </w:r>
      <w:r w:rsidRPr="006C72EB">
        <w:rPr>
          <w:rFonts w:cs="Arial"/>
        </w:rPr>
        <w:t>” alapvetően a szerződés szerinti összeg, mely időben állandó, csak az alábbi esetekben változhat:</w:t>
      </w:r>
    </w:p>
    <w:p w14:paraId="0458FC53" w14:textId="77777777" w:rsidR="00413EA7" w:rsidRPr="006C72EB" w:rsidRDefault="00413EA7" w:rsidP="00413EA7">
      <w:pPr>
        <w:ind w:left="709"/>
        <w:rPr>
          <w:rFonts w:cs="Arial"/>
        </w:rPr>
      </w:pPr>
      <w:r w:rsidRPr="006C72EB">
        <w:rPr>
          <w:rFonts w:cs="Arial"/>
        </w:rPr>
        <w:t>- ha a keret összege változik (pl. keretemelés történik).</w:t>
      </w:r>
    </w:p>
    <w:p w14:paraId="64D4A164" w14:textId="30C31A68" w:rsidR="00413EA7" w:rsidRPr="006C72EB" w:rsidRDefault="00413EA7" w:rsidP="00413EA7">
      <w:pPr>
        <w:ind w:left="709"/>
        <w:rPr>
          <w:rFonts w:cs="Arial"/>
        </w:rPr>
      </w:pPr>
      <w:r w:rsidRPr="006C72EB">
        <w:rPr>
          <w:rFonts w:cs="Arial"/>
        </w:rPr>
        <w:t>- ha a keret összegét érintő, egyéb újratárgyalás/átstrukturálás történik, azonban nem keletkezik új keretinstrumentum.</w:t>
      </w:r>
    </w:p>
    <w:bookmarkEnd w:id="59"/>
    <w:p w14:paraId="14E9E042" w14:textId="77777777" w:rsidR="00413EA7" w:rsidRPr="006C72EB" w:rsidRDefault="00413EA7" w:rsidP="00315823">
      <w:pPr>
        <w:rPr>
          <w:rFonts w:asciiTheme="minorHAnsi" w:hAnsiTheme="minorHAnsi" w:cstheme="minorHAnsi"/>
        </w:rPr>
      </w:pPr>
    </w:p>
    <w:p w14:paraId="0C9F217F" w14:textId="363311D7" w:rsidR="004E2174" w:rsidRPr="006C72EB" w:rsidRDefault="004E2174" w:rsidP="0031582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 mutató értéke a hitelszerződésben rögzített metodika alapján számított elvárt adósságszolgálat fedezeti mutató értéke. Újratárgyalás, átstrukturálás esetén az újonnan </w:t>
      </w:r>
      <w:r w:rsidR="009507FC" w:rsidRPr="006C72EB">
        <w:rPr>
          <w:rFonts w:asciiTheme="minorHAnsi" w:hAnsiTheme="minorHAnsi" w:cstheme="minorHAnsi"/>
        </w:rPr>
        <w:t xml:space="preserve">leszerződött, elvárt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 mutató jelentendő.</w:t>
      </w:r>
    </w:p>
    <w:p w14:paraId="26632225" w14:textId="0E45BBFC" w:rsidR="009818FE" w:rsidRPr="006C72EB" w:rsidRDefault="0093786D" w:rsidP="009818FE">
      <w:pPr>
        <w:rPr>
          <w:rFonts w:asciiTheme="minorHAnsi" w:hAnsiTheme="minorHAnsi" w:cstheme="minorHAnsi"/>
        </w:rPr>
      </w:pPr>
      <w:r w:rsidRPr="006C72EB">
        <w:rPr>
          <w:rFonts w:asciiTheme="minorHAnsi" w:hAnsiTheme="minorHAnsi" w:cstheme="minorHAnsi"/>
        </w:rPr>
        <w:t>A keret céljánál a hitelszerződésben foglaltakkal egyezően kell megadni azt, hogy milyen céllal hívhatók le az egyes instrumentumok, amennyiben az már a keret nyitásakor ismert. Ha nem, akkor az „</w:t>
      </w:r>
      <w:proofErr w:type="spellStart"/>
      <w:r w:rsidRPr="006C72EB">
        <w:rPr>
          <w:rFonts w:asciiTheme="minorHAnsi" w:hAnsiTheme="minorHAnsi" w:cstheme="minorHAnsi"/>
        </w:rPr>
        <w:t>UNKNOWN</w:t>
      </w:r>
      <w:r w:rsidR="00686676">
        <w:rPr>
          <w:rFonts w:asciiTheme="minorHAnsi" w:hAnsiTheme="minorHAnsi" w:cstheme="minorHAnsi"/>
        </w:rPr>
        <w:t>_K</w:t>
      </w:r>
      <w:proofErr w:type="spellEnd"/>
      <w:r w:rsidRPr="006C72EB">
        <w:rPr>
          <w:rFonts w:asciiTheme="minorHAnsi" w:hAnsiTheme="minorHAnsi" w:cstheme="minorHAnsi"/>
        </w:rPr>
        <w:t>” kód alkalmazandó</w:t>
      </w:r>
      <w:r w:rsidR="009818FE" w:rsidRPr="006C72EB">
        <w:rPr>
          <w:rFonts w:asciiTheme="minorHAnsi" w:hAnsiTheme="minorHAnsi" w:cstheme="minorHAnsi"/>
        </w:rPr>
        <w:t xml:space="preserve">). </w:t>
      </w:r>
      <w:r w:rsidR="00A5721E">
        <w:rPr>
          <w:rFonts w:asciiTheme="minorHAnsi" w:hAnsiTheme="minorHAnsi" w:cstheme="minorHAnsi"/>
        </w:rPr>
        <w:t>2023. december vonatkozási időtől kezdődően a</w:t>
      </w:r>
      <w:r w:rsidR="00A3425A">
        <w:rPr>
          <w:rFonts w:asciiTheme="minorHAnsi" w:hAnsiTheme="minorHAnsi" w:cstheme="minorHAnsi"/>
        </w:rPr>
        <w:t xml:space="preserve">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táblában nyíló</w:t>
      </w:r>
      <w:r w:rsidR="00A5721E">
        <w:rPr>
          <w:rFonts w:asciiTheme="minorHAnsi" w:hAnsiTheme="minorHAnsi" w:cstheme="minorHAnsi"/>
        </w:rPr>
        <w:t xml:space="preserve"> </w:t>
      </w:r>
      <w:proofErr w:type="spellStart"/>
      <w:r w:rsidR="00A5721E">
        <w:rPr>
          <w:rFonts w:asciiTheme="minorHAnsi" w:hAnsiTheme="minorHAnsi" w:cstheme="minorHAnsi"/>
        </w:rPr>
        <w:t>rulírozó</w:t>
      </w:r>
      <w:proofErr w:type="spellEnd"/>
      <w:r w:rsidR="00A5721E">
        <w:rPr>
          <w:rFonts w:asciiTheme="minorHAnsi" w:hAnsiTheme="minorHAnsi" w:cstheme="minorHAnsi"/>
        </w:rPr>
        <w:t xml:space="preserve"> folyószámlahitel keretek ’</w:t>
      </w:r>
      <w:proofErr w:type="spellStart"/>
      <w:r w:rsidR="00A5721E" w:rsidRPr="00A5721E">
        <w:rPr>
          <w:rFonts w:asciiTheme="minorHAnsi" w:hAnsiTheme="minorHAnsi" w:cstheme="minorHAnsi"/>
        </w:rPr>
        <w:t>FOLYOSZLA_K</w:t>
      </w:r>
      <w:proofErr w:type="spellEnd"/>
      <w:r w:rsidR="00A5721E">
        <w:rPr>
          <w:rFonts w:asciiTheme="minorHAnsi" w:hAnsiTheme="minorHAnsi" w:cstheme="minorHAnsi"/>
        </w:rPr>
        <w:t xml:space="preserve">’ célon jelentendők. </w:t>
      </w:r>
    </w:p>
    <w:p w14:paraId="54EFB139" w14:textId="56BD9EDD" w:rsidR="0081293D" w:rsidRPr="006C72EB" w:rsidRDefault="0093786D" w:rsidP="00315823">
      <w:pPr>
        <w:rPr>
          <w:rFonts w:asciiTheme="minorHAnsi" w:hAnsiTheme="minorHAnsi" w:cstheme="minorHAnsi"/>
        </w:rPr>
      </w:pPr>
      <w:r w:rsidRPr="006C72EB">
        <w:rPr>
          <w:rFonts w:asciiTheme="minorHAnsi" w:hAnsiTheme="minorHAnsi" w:cstheme="minorHAnsi"/>
        </w:rPr>
        <w:t xml:space="preserve">A még rendelkezésre álló (le nem hívott) hitelkeret keretszinten értelmezendő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w:t>
      </w:r>
      <w:r w:rsidR="009818FE" w:rsidRPr="006C72EB">
        <w:rPr>
          <w:rFonts w:asciiTheme="minorHAnsi" w:hAnsiTheme="minorHAnsi" w:cstheme="minorHAnsi"/>
        </w:rPr>
        <w:t xml:space="preserve"> </w:t>
      </w:r>
      <w:r w:rsidR="0081293D" w:rsidRPr="006C72EB">
        <w:rPr>
          <w:rFonts w:asciiTheme="minorHAnsi" w:hAnsiTheme="minorHAnsi" w:cstheme="minorHAnsi"/>
        </w:rPr>
        <w:t>A</w:t>
      </w:r>
      <w:r w:rsidR="0034192E" w:rsidRPr="006C72EB">
        <w:rPr>
          <w:rFonts w:asciiTheme="minorHAnsi" w:hAnsiTheme="minorHAnsi" w:cstheme="minorHAnsi"/>
        </w:rPr>
        <w:t>lapesetben a</w:t>
      </w:r>
      <w:r w:rsidR="0081293D" w:rsidRPr="006C72EB">
        <w:rPr>
          <w:rFonts w:asciiTheme="minorHAnsi" w:hAnsiTheme="minorHAnsi" w:cstheme="minorHAnsi"/>
        </w:rPr>
        <w:t xml:space="preserve"> következő összefüggések értelmezhetők a le nem hívott hitelkeretek és a keretösszegek között:</w:t>
      </w:r>
    </w:p>
    <w:p w14:paraId="7DE441DA" w14:textId="56142D76" w:rsidR="0093786D" w:rsidRPr="006C72EB" w:rsidRDefault="0081293D"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nyitott keret alá nyílik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alkeret, akkor az alkeret keretösszege és a főkeret le nem hívott keretösszege ki kell adja a főkeret keretösszegét</w:t>
      </w:r>
      <w:r w:rsidR="004E2174" w:rsidRPr="006C72EB">
        <w:rPr>
          <w:rFonts w:asciiTheme="minorHAnsi" w:hAnsiTheme="minorHAnsi" w:cstheme="minorHAnsi"/>
        </w:rPr>
        <w:t xml:space="preserve"> (ha az alkeret alá nyílik az </w:t>
      </w:r>
      <w:proofErr w:type="spellStart"/>
      <w:r w:rsidR="004E2174" w:rsidRPr="006C72EB">
        <w:rPr>
          <w:rFonts w:asciiTheme="minorHAnsi" w:hAnsiTheme="minorHAnsi" w:cstheme="minorHAnsi"/>
        </w:rPr>
        <w:t>INSTR</w:t>
      </w:r>
      <w:proofErr w:type="spellEnd"/>
      <w:r w:rsidR="004E2174" w:rsidRPr="006C72EB">
        <w:rPr>
          <w:rFonts w:asciiTheme="minorHAnsi" w:hAnsiTheme="minorHAnsi" w:cstheme="minorHAnsi"/>
        </w:rPr>
        <w:t>-ben instrumentum, annak összegét nem kell figyelembe venni ennél az összefüggésnél)</w:t>
      </w:r>
      <w:r w:rsidRPr="006C72EB">
        <w:rPr>
          <w:rFonts w:asciiTheme="minorHAnsi" w:hAnsiTheme="minorHAnsi" w:cstheme="minorHAnsi"/>
        </w:rPr>
        <w:t>,</w:t>
      </w:r>
    </w:p>
    <w:p w14:paraId="0E3117A9" w14:textId="6CF22FBA" w:rsidR="0081293D" w:rsidRPr="006C72EB" w:rsidRDefault="0081293D"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nyitott keret alá nyílik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egy vagy több instrumentum, akkor az így nyílt instrumentumok instrumentum összegei és a keret le nem hívott hitelkert összege kell kiadja a keret összegét</w:t>
      </w:r>
      <w:r w:rsidR="007A3984">
        <w:rPr>
          <w:rFonts w:asciiTheme="minorHAnsi" w:hAnsiTheme="minorHAnsi" w:cstheme="minorHAnsi"/>
        </w:rPr>
        <w:t xml:space="preserve"> (</w:t>
      </w:r>
      <w:proofErr w:type="spellStart"/>
      <w:r w:rsidR="007A3984">
        <w:rPr>
          <w:rFonts w:asciiTheme="minorHAnsi" w:hAnsiTheme="minorHAnsi" w:cstheme="minorHAnsi"/>
        </w:rPr>
        <w:t>multicurrency</w:t>
      </w:r>
      <w:proofErr w:type="spellEnd"/>
      <w:r w:rsidR="007A3984">
        <w:rPr>
          <w:rFonts w:asciiTheme="minorHAnsi" w:hAnsiTheme="minorHAnsi" w:cstheme="minorHAnsi"/>
        </w:rPr>
        <w:t xml:space="preserve"> hitelek kivételével)</w:t>
      </w:r>
      <w:r w:rsidRPr="006C72EB">
        <w:rPr>
          <w:rFonts w:asciiTheme="minorHAnsi" w:hAnsiTheme="minorHAnsi" w:cstheme="minorHAnsi"/>
        </w:rPr>
        <w:t>,</w:t>
      </w:r>
    </w:p>
    <w:p w14:paraId="32C5C387" w14:textId="2C7DD71E" w:rsidR="0081293D" w:rsidRPr="006C72EB" w:rsidRDefault="0081293D"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egy főkeret alá nyílik alkeret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és egyidejűleg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is indul instrumentum (ami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megnyitott alkeret alá, hanem közvetlenül a főkeret alá tartozik), akkor a főkeret le nem hívott keretösszege, az alkeret keretösszege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összege kell kiadja a </w:t>
      </w:r>
      <w:r w:rsidR="004E2174" w:rsidRPr="006C72EB">
        <w:rPr>
          <w:rFonts w:asciiTheme="minorHAnsi" w:hAnsiTheme="minorHAnsi" w:cstheme="minorHAnsi"/>
        </w:rPr>
        <w:t>főkeret keretösszegét.</w:t>
      </w:r>
    </w:p>
    <w:p w14:paraId="3A507ACA" w14:textId="2DA6F0FF" w:rsidR="00892E63" w:rsidRPr="006C72EB" w:rsidRDefault="00892E63" w:rsidP="00892E63">
      <w:pPr>
        <w:rPr>
          <w:rFonts w:asciiTheme="minorHAnsi" w:hAnsiTheme="minorHAnsi" w:cstheme="minorHAnsi"/>
        </w:rPr>
      </w:pPr>
      <w:r w:rsidRPr="006C72EB">
        <w:rPr>
          <w:rFonts w:asciiTheme="minorHAnsi" w:hAnsiTheme="minorHAnsi" w:cstheme="minorHAnsi"/>
        </w:rPr>
        <w:t>Ezek az összefüggések nem állnak fenn, ha garancialehívási lehetőséget vagy ún. napon belüli hitelkeretet tartalmaz a főkeret összege, illetve</w:t>
      </w:r>
      <w:r w:rsidR="007C7114" w:rsidRPr="006C72EB">
        <w:rPr>
          <w:rFonts w:asciiTheme="minorHAnsi" w:hAnsiTheme="minorHAnsi" w:cstheme="minorHAnsi"/>
        </w:rPr>
        <w:t>,</w:t>
      </w:r>
      <w:r w:rsidRPr="006C72EB">
        <w:rPr>
          <w:rFonts w:asciiTheme="minorHAnsi" w:hAnsiTheme="minorHAnsi" w:cstheme="minorHAnsi"/>
        </w:rPr>
        <w:t xml:space="preserve"> ha az alkeretek összege a szerződés alapján meghaladja a főkeret összegét vagy nem kerül külön alkeret összeg meghatározásra az egyes hitelcélokhoz/devizanemekhez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hitelek esetén.</w:t>
      </w:r>
      <w:r w:rsidR="00735AE1" w:rsidRPr="006C72EB">
        <w:rPr>
          <w:rFonts w:asciiTheme="minorHAnsi" w:hAnsiTheme="minorHAnsi" w:cstheme="minorHAnsi"/>
        </w:rPr>
        <w:t xml:space="preserve"> </w:t>
      </w:r>
    </w:p>
    <w:p w14:paraId="787836A8" w14:textId="205A5ED2" w:rsidR="00735AE1" w:rsidRPr="006C72EB" w:rsidRDefault="00735AE1" w:rsidP="00892E63">
      <w:pPr>
        <w:rPr>
          <w:rFonts w:asciiTheme="minorHAnsi" w:hAnsiTheme="minorHAnsi" w:cstheme="minorHAnsi"/>
        </w:rPr>
      </w:pPr>
      <w:r w:rsidRPr="006C72EB">
        <w:rPr>
          <w:rFonts w:asciiTheme="minorHAnsi" w:hAnsiTheme="minorHAnsi" w:cstheme="minorHAnsi"/>
          <w:b/>
          <w:bCs/>
        </w:rPr>
        <w:t>„A mérlegen kívüli kitettségekhez kapcsolódó céltartalékok”</w:t>
      </w:r>
      <w:r w:rsidRPr="006C72EB">
        <w:rPr>
          <w:rFonts w:asciiTheme="minorHAnsi" w:hAnsiTheme="minorHAnsi" w:cstheme="minorHAnsi"/>
        </w:rPr>
        <w:t xml:space="preserve"> mezőben kizárólag az </w:t>
      </w:r>
      <w:proofErr w:type="spellStart"/>
      <w:r w:rsidRPr="006C72EB">
        <w:rPr>
          <w:rFonts w:asciiTheme="minorHAnsi" w:hAnsiTheme="minorHAnsi" w:cstheme="minorHAnsi"/>
        </w:rPr>
        <w:t>INSTK.REND_HKERET_OSSZEG</w:t>
      </w:r>
      <w:proofErr w:type="spellEnd"/>
      <w:r w:rsidRPr="006C72EB">
        <w:rPr>
          <w:rFonts w:asciiTheme="minorHAnsi" w:hAnsiTheme="minorHAnsi" w:cstheme="minorHAnsi"/>
        </w:rPr>
        <w:t xml:space="preserve"> mezőben jelentett le nem hívott hitelkerethez</w:t>
      </w:r>
      <w:r w:rsidR="00FE10B5">
        <w:rPr>
          <w:rFonts w:asciiTheme="minorHAnsi" w:hAnsiTheme="minorHAnsi" w:cstheme="minorHAnsi"/>
        </w:rPr>
        <w:t>/garanciához/egyéb mérlegen kívüli kötelezettséghez</w:t>
      </w:r>
      <w:r w:rsidRPr="006C72EB">
        <w:rPr>
          <w:rFonts w:asciiTheme="minorHAnsi" w:hAnsiTheme="minorHAnsi" w:cstheme="minorHAnsi"/>
        </w:rPr>
        <w:t xml:space="preserve"> kapcsolódó céltartalék összege jelentendő. Amennyiben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között, akkor a céltartalék összegét is meg kell bontani.</w:t>
      </w:r>
    </w:p>
    <w:p w14:paraId="31B86E03" w14:textId="3B953986" w:rsidR="00DF42C7" w:rsidRPr="006C72EB" w:rsidRDefault="00DD6A9D" w:rsidP="00BE2120">
      <w:pPr>
        <w:spacing w:after="0"/>
        <w:rPr>
          <w:rFonts w:asciiTheme="minorHAnsi" w:hAnsiTheme="minorHAnsi" w:cstheme="minorHAnsi"/>
        </w:rPr>
      </w:pPr>
      <w:r w:rsidRPr="006C72EB">
        <w:rPr>
          <w:rFonts w:asciiTheme="minorHAnsi" w:hAnsiTheme="minorHAnsi" w:cstheme="minorHAnsi"/>
        </w:rPr>
        <w:t xml:space="preserve">A jelenlegi kamatstatisztikában új szerződésként jelentendő szerződésrész, folyósítás mindenképpen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w:t>
      </w:r>
      <w:bookmarkStart w:id="60" w:name="_Hlk534359299"/>
      <w:r w:rsidR="001E775E" w:rsidRPr="006C72EB">
        <w:rPr>
          <w:rFonts w:asciiTheme="minorHAnsi" w:hAnsiTheme="minorHAnsi" w:cstheme="minorHAnsi"/>
        </w:rPr>
        <w:t xml:space="preserve">Az „Induló ügyleti kamat = szerződéses kamatláb” </w:t>
      </w:r>
      <w:r w:rsidR="00751879" w:rsidRPr="006C72EB">
        <w:rPr>
          <w:rFonts w:asciiTheme="minorHAnsi" w:hAnsiTheme="minorHAnsi" w:cstheme="minorHAnsi"/>
        </w:rPr>
        <w:t xml:space="preserve">mezőt </w:t>
      </w:r>
      <w:r w:rsidR="007A2CEC" w:rsidRPr="006C72EB">
        <w:rPr>
          <w:rFonts w:asciiTheme="minorHAnsi" w:hAnsiTheme="minorHAnsi" w:cstheme="minorHAnsi"/>
        </w:rPr>
        <w:t>– mely 2021. szeptemberétől átnevezésre kerül „</w:t>
      </w:r>
      <w:r w:rsidR="007A2CEC" w:rsidRPr="006C72EB">
        <w:rPr>
          <w:rFonts w:asciiTheme="minorHAnsi" w:hAnsiTheme="minorHAnsi" w:cstheme="minorHAnsi"/>
          <w:b/>
        </w:rPr>
        <w:t xml:space="preserve">A kerethez kapcsolódó, annak megnyitása során felmerült </w:t>
      </w:r>
      <w:proofErr w:type="gramStart"/>
      <w:r w:rsidR="007A2CEC" w:rsidRPr="006C72EB">
        <w:rPr>
          <w:rFonts w:asciiTheme="minorHAnsi" w:hAnsiTheme="minorHAnsi" w:cstheme="minorHAnsi"/>
          <w:b/>
        </w:rPr>
        <w:t>mérlegtételek</w:t>
      </w:r>
      <w:r w:rsidR="007A2CEC" w:rsidRPr="006C72EB">
        <w:rPr>
          <w:rFonts w:asciiTheme="minorHAnsi" w:hAnsiTheme="minorHAnsi" w:cstheme="minorHAnsi"/>
        </w:rPr>
        <w:t>”-</w:t>
      </w:r>
      <w:proofErr w:type="gramEnd"/>
      <w:r w:rsidR="007A2CEC" w:rsidRPr="006C72EB">
        <w:rPr>
          <w:rFonts w:asciiTheme="minorHAnsi" w:hAnsiTheme="minorHAnsi" w:cstheme="minorHAnsi"/>
        </w:rPr>
        <w:t xml:space="preserve">re - </w:t>
      </w:r>
      <w:r w:rsidR="00017AB3" w:rsidRPr="006C72EB">
        <w:rPr>
          <w:rFonts w:asciiTheme="minorHAnsi" w:hAnsiTheme="minorHAnsi" w:cstheme="minorHAnsi"/>
        </w:rPr>
        <w:t>ezért más tartalommal kell feltölteni: amennyiben rendszerszinten rendelkezésre áll, itt kell jelenteni a kerethez kapcsolódó, a keret nyitása során felmerült</w:t>
      </w:r>
      <w:r w:rsidR="006F6DC1" w:rsidRPr="006C72EB">
        <w:rPr>
          <w:rFonts w:asciiTheme="minorHAnsi" w:hAnsiTheme="minorHAnsi" w:cstheme="minorHAnsi"/>
        </w:rPr>
        <w:t xml:space="preserve"> mérlegtételeket (pl. rendelkezésre tartási jutalék)</w:t>
      </w:r>
      <w:r w:rsidR="00751879" w:rsidRPr="006C72EB">
        <w:rPr>
          <w:rFonts w:asciiTheme="minorHAnsi" w:hAnsiTheme="minorHAnsi" w:cstheme="minorHAnsi"/>
        </w:rPr>
        <w:t xml:space="preserve"> Ft-ban (devizanemet ezért nem kell megadni</w:t>
      </w:r>
      <w:r w:rsidR="00525F5C" w:rsidRPr="006C72EB">
        <w:rPr>
          <w:rFonts w:asciiTheme="minorHAnsi" w:hAnsiTheme="minorHAnsi" w:cstheme="minorHAnsi"/>
        </w:rPr>
        <w:t>)</w:t>
      </w:r>
      <w:r w:rsidR="006F6DC1" w:rsidRPr="006C72EB">
        <w:rPr>
          <w:rFonts w:asciiTheme="minorHAnsi" w:hAnsiTheme="minorHAnsi" w:cstheme="minorHAnsi"/>
        </w:rPr>
        <w:t>.</w:t>
      </w:r>
      <w:r w:rsidR="00E14CAD" w:rsidRPr="006C72EB">
        <w:rPr>
          <w:rFonts w:asciiTheme="minorHAnsi" w:hAnsiTheme="minorHAnsi" w:cstheme="minorHAnsi"/>
        </w:rPr>
        <w:t xml:space="preserve"> </w:t>
      </w:r>
      <w:r w:rsidR="00DF42C7" w:rsidRPr="006C72EB">
        <w:rPr>
          <w:rFonts w:asciiTheme="minorHAnsi" w:hAnsiTheme="minorHAnsi" w:cstheme="minorHAnsi"/>
        </w:rPr>
        <w:t>Csak addig kell itt adatot szerepeltetni, amíg nem nyílik</w:t>
      </w:r>
      <w:r w:rsidR="000A708D" w:rsidRPr="006C72EB">
        <w:rPr>
          <w:rFonts w:asciiTheme="minorHAnsi" w:hAnsiTheme="minorHAnsi" w:cstheme="minorHAnsi"/>
        </w:rPr>
        <w:t xml:space="preserve"> olyan</w:t>
      </w:r>
      <w:r w:rsidR="00DF42C7" w:rsidRPr="006C72EB">
        <w:rPr>
          <w:rFonts w:asciiTheme="minorHAnsi" w:hAnsiTheme="minorHAnsi" w:cstheme="minorHAnsi"/>
        </w:rPr>
        <w:t xml:space="preserve"> </w:t>
      </w:r>
      <w:proofErr w:type="spellStart"/>
      <w:r w:rsidR="00DF42C7" w:rsidRPr="006C72EB">
        <w:rPr>
          <w:rFonts w:asciiTheme="minorHAnsi" w:hAnsiTheme="minorHAnsi" w:cstheme="minorHAnsi"/>
        </w:rPr>
        <w:t>INSTR</w:t>
      </w:r>
      <w:proofErr w:type="spellEnd"/>
      <w:r w:rsidR="00DF42C7" w:rsidRPr="006C72EB">
        <w:rPr>
          <w:rFonts w:asciiTheme="minorHAnsi" w:hAnsiTheme="minorHAnsi" w:cstheme="minorHAnsi"/>
        </w:rPr>
        <w:t xml:space="preserve">-instrumentum, ahol az amortizált bekerülési érték részét képezik az ilyen jellegű tételek.  </w:t>
      </w:r>
      <w:r w:rsidR="00D817BD" w:rsidRPr="006C72EB">
        <w:rPr>
          <w:rFonts w:asciiTheme="minorHAnsi" w:hAnsiTheme="minorHAnsi" w:cstheme="minorHAnsi"/>
        </w:rPr>
        <w:t xml:space="preserve">A szabad, lehívható kerettel arányos rendelkezésre tartási jutalékot az </w:t>
      </w:r>
      <w:proofErr w:type="spellStart"/>
      <w:r w:rsidR="00D817BD" w:rsidRPr="006C72EB">
        <w:rPr>
          <w:rFonts w:asciiTheme="minorHAnsi" w:hAnsiTheme="minorHAnsi" w:cstheme="minorHAnsi"/>
        </w:rPr>
        <w:t>INSTR</w:t>
      </w:r>
      <w:proofErr w:type="spellEnd"/>
      <w:r w:rsidR="00D817BD" w:rsidRPr="006C72EB">
        <w:rPr>
          <w:rFonts w:asciiTheme="minorHAnsi" w:hAnsiTheme="minorHAnsi" w:cstheme="minorHAnsi"/>
        </w:rPr>
        <w:t xml:space="preserve">-ben nyitott instrumentum indulása után is ki kell mutatni az </w:t>
      </w:r>
      <w:proofErr w:type="spellStart"/>
      <w:r w:rsidR="00D817BD" w:rsidRPr="006C72EB">
        <w:rPr>
          <w:rFonts w:asciiTheme="minorHAnsi" w:hAnsiTheme="minorHAnsi" w:cstheme="minorHAnsi"/>
        </w:rPr>
        <w:t>INSTK</w:t>
      </w:r>
      <w:proofErr w:type="spellEnd"/>
      <w:r w:rsidR="00D817BD" w:rsidRPr="006C72EB">
        <w:rPr>
          <w:rFonts w:asciiTheme="minorHAnsi" w:hAnsiTheme="minorHAnsi" w:cstheme="minorHAnsi"/>
        </w:rPr>
        <w:t xml:space="preserve"> táblában, azaz mindaddig szerepelnie kell itt adatnak, amíg a teljes keret lehívásra nem kerül.</w:t>
      </w:r>
    </w:p>
    <w:p w14:paraId="2106DFDE" w14:textId="3CA4658C" w:rsidR="00D448D8" w:rsidRPr="006C72EB" w:rsidRDefault="001E775E" w:rsidP="002542F7">
      <w:pPr>
        <w:rPr>
          <w:rFonts w:asciiTheme="minorHAnsi" w:hAnsiTheme="minorHAnsi" w:cstheme="minorHAnsi"/>
        </w:rPr>
      </w:pPr>
      <w:r w:rsidRPr="006C72EB">
        <w:rPr>
          <w:rFonts w:asciiTheme="minorHAnsi" w:hAnsiTheme="minorHAnsi" w:cstheme="minorHAnsi"/>
        </w:rPr>
        <w:t xml:space="preserve"> </w:t>
      </w:r>
      <w:bookmarkStart w:id="61" w:name="_Toc520987549"/>
      <w:bookmarkStart w:id="62" w:name="_Toc526428458"/>
      <w:bookmarkStart w:id="63" w:name="_Toc526428508"/>
      <w:bookmarkStart w:id="64" w:name="_Toc526428536"/>
      <w:bookmarkStart w:id="65" w:name="_Toc526510056"/>
      <w:bookmarkStart w:id="66" w:name="_Toc529486522"/>
      <w:bookmarkStart w:id="67" w:name="_Toc529973898"/>
      <w:bookmarkStart w:id="68" w:name="_Hlk11761800"/>
      <w:bookmarkStart w:id="69" w:name="_Hlk11762078"/>
      <w:bookmarkEnd w:id="61"/>
      <w:bookmarkEnd w:id="62"/>
      <w:bookmarkEnd w:id="63"/>
      <w:bookmarkEnd w:id="64"/>
      <w:bookmarkEnd w:id="65"/>
      <w:bookmarkEnd w:id="66"/>
      <w:bookmarkEnd w:id="67"/>
      <w:r w:rsidR="00751879" w:rsidRPr="006C72EB">
        <w:rPr>
          <w:rFonts w:asciiTheme="minorHAnsi" w:hAnsiTheme="minorHAnsi" w:cstheme="minorHAnsi"/>
        </w:rPr>
        <w:t>Az „Évesített kamatláb - új szerződésekre vonatkozó” mező</w:t>
      </w:r>
      <w:r w:rsidR="0097449A" w:rsidRPr="006C72EB">
        <w:rPr>
          <w:rFonts w:asciiTheme="minorHAnsi" w:hAnsiTheme="minorHAnsi" w:cstheme="minorHAnsi"/>
        </w:rPr>
        <w:t xml:space="preserve"> tilos mező</w:t>
      </w:r>
      <w:r w:rsidR="007A2CEC" w:rsidRPr="006C72EB">
        <w:rPr>
          <w:rFonts w:asciiTheme="minorHAnsi" w:hAnsiTheme="minorHAnsi" w:cstheme="minorHAnsi"/>
        </w:rPr>
        <w:t xml:space="preserve"> (2021. szeptemberétől átnevezésre kerül </w:t>
      </w:r>
      <w:r w:rsidR="007A2CEC" w:rsidRPr="006C72EB">
        <w:rPr>
          <w:rFonts w:asciiTheme="minorHAnsi" w:hAnsiTheme="minorHAnsi" w:cstheme="minorHAnsi"/>
          <w:b/>
        </w:rPr>
        <w:t xml:space="preserve">„Keret egyéb </w:t>
      </w:r>
      <w:proofErr w:type="gramStart"/>
      <w:r w:rsidR="007A2CEC" w:rsidRPr="006C72EB">
        <w:rPr>
          <w:rFonts w:asciiTheme="minorHAnsi" w:hAnsiTheme="minorHAnsi" w:cstheme="minorHAnsi"/>
          <w:b/>
        </w:rPr>
        <w:t>jellemzője”</w:t>
      </w:r>
      <w:r w:rsidR="007A2CEC" w:rsidRPr="006C72EB">
        <w:rPr>
          <w:rFonts w:asciiTheme="minorHAnsi" w:hAnsiTheme="minorHAnsi" w:cstheme="minorHAnsi"/>
        </w:rPr>
        <w:t>-</w:t>
      </w:r>
      <w:proofErr w:type="spellStart"/>
      <w:proofErr w:type="gramEnd"/>
      <w:r w:rsidR="007A2CEC" w:rsidRPr="006C72EB">
        <w:rPr>
          <w:rFonts w:asciiTheme="minorHAnsi" w:hAnsiTheme="minorHAnsi" w:cstheme="minorHAnsi"/>
        </w:rPr>
        <w:t>vé</w:t>
      </w:r>
      <w:proofErr w:type="spellEnd"/>
      <w:r w:rsidR="007A2CEC" w:rsidRPr="006C72EB">
        <w:rPr>
          <w:rFonts w:asciiTheme="minorHAnsi" w:hAnsiTheme="minorHAnsi" w:cstheme="minorHAnsi"/>
        </w:rPr>
        <w:t>)</w:t>
      </w:r>
      <w:r w:rsidR="0097449A" w:rsidRPr="006C72EB">
        <w:rPr>
          <w:rFonts w:asciiTheme="minorHAnsi" w:hAnsiTheme="minorHAnsi" w:cstheme="minorHAnsi"/>
        </w:rPr>
        <w:t>.</w:t>
      </w:r>
      <w:r w:rsidR="00751879" w:rsidRPr="006C72EB">
        <w:rPr>
          <w:rFonts w:asciiTheme="minorHAnsi" w:hAnsiTheme="minorHAnsi" w:cstheme="minorHAnsi"/>
        </w:rPr>
        <w:t xml:space="preserve"> </w:t>
      </w:r>
      <w:bookmarkEnd w:id="68"/>
    </w:p>
    <w:p w14:paraId="09D87A03" w14:textId="03E4238B" w:rsidR="009E563E" w:rsidRDefault="009E563E" w:rsidP="002542F7">
      <w:pPr>
        <w:rPr>
          <w:rFonts w:asciiTheme="minorHAnsi" w:hAnsiTheme="minorHAnsi" w:cstheme="minorHAnsi"/>
        </w:rPr>
      </w:pPr>
      <w:r w:rsidRPr="006C72EB">
        <w:rPr>
          <w:rFonts w:asciiTheme="minorHAnsi" w:hAnsiTheme="minorHAnsi" w:cstheme="minorHAnsi"/>
        </w:rPr>
        <w:t xml:space="preserve">2022. június vonatkozási időtől kezdődően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jelentendők a táblában szereplő </w:t>
      </w:r>
      <w:r w:rsidR="008A1A15" w:rsidRPr="006C72EB">
        <w:rPr>
          <w:rFonts w:asciiTheme="minorHAnsi" w:hAnsiTheme="minorHAnsi" w:cstheme="minorHAnsi"/>
        </w:rPr>
        <w:t xml:space="preserve">le nem hívott </w:t>
      </w:r>
      <w:r w:rsidRPr="006C72EB">
        <w:rPr>
          <w:rFonts w:asciiTheme="minorHAnsi" w:hAnsiTheme="minorHAnsi" w:cstheme="minorHAnsi"/>
        </w:rPr>
        <w:t xml:space="preserve">keretekre vonatkozó céltartalékképzéshez kapcsolódó attribútumok. </w:t>
      </w:r>
      <w:r w:rsidR="00351401" w:rsidRPr="006C72EB">
        <w:rPr>
          <w:rFonts w:asciiTheme="minorHAnsi" w:hAnsiTheme="minorHAnsi" w:cstheme="minorHAnsi"/>
        </w:rPr>
        <w:t>„</w:t>
      </w:r>
      <w:r w:rsidR="00931BBF" w:rsidRPr="006C72EB">
        <w:rPr>
          <w:rFonts w:asciiTheme="minorHAnsi" w:hAnsiTheme="minorHAnsi" w:cstheme="minorHAnsi"/>
        </w:rPr>
        <w:t>A k</w:t>
      </w:r>
      <w:r w:rsidR="00351401" w:rsidRPr="006C72EB">
        <w:rPr>
          <w:rFonts w:asciiTheme="minorHAnsi" w:hAnsiTheme="minorHAnsi" w:cstheme="minorHAnsi"/>
        </w:rPr>
        <w:t>eret értékvesztésének típusa” mező abban az esetben töltendő, amennyiben „</w:t>
      </w:r>
      <w:r w:rsidR="00931BBF" w:rsidRPr="006C72EB">
        <w:rPr>
          <w:rFonts w:asciiTheme="minorHAnsi" w:hAnsiTheme="minorHAnsi" w:cstheme="minorHAnsi"/>
        </w:rPr>
        <w:t>A k</w:t>
      </w:r>
      <w:r w:rsidR="00351401" w:rsidRPr="006C72EB">
        <w:rPr>
          <w:rFonts w:asciiTheme="minorHAnsi" w:hAnsiTheme="minorHAnsi" w:cstheme="minorHAnsi"/>
        </w:rPr>
        <w:t xml:space="preserve">eret értékvesztése értékelésének módja” mezőben </w:t>
      </w:r>
      <w:r w:rsidR="00A3764C" w:rsidRPr="006C72EB">
        <w:rPr>
          <w:rFonts w:asciiTheme="minorHAnsi" w:hAnsiTheme="minorHAnsi" w:cstheme="minorHAnsi"/>
        </w:rPr>
        <w:t>’</w:t>
      </w:r>
      <w:r w:rsidR="00351401" w:rsidRPr="006C72EB">
        <w:rPr>
          <w:rFonts w:asciiTheme="minorHAnsi" w:hAnsiTheme="minorHAnsi" w:cstheme="minorHAnsi"/>
        </w:rPr>
        <w:t>EGYEDI</w:t>
      </w:r>
      <w:r w:rsidR="00A3764C" w:rsidRPr="006C72EB">
        <w:rPr>
          <w:rFonts w:asciiTheme="minorHAnsi" w:hAnsiTheme="minorHAnsi" w:cstheme="minorHAnsi"/>
        </w:rPr>
        <w:t>’</w:t>
      </w:r>
      <w:r w:rsidR="00351401" w:rsidRPr="006C72EB">
        <w:rPr>
          <w:rFonts w:asciiTheme="minorHAnsi" w:hAnsiTheme="minorHAnsi" w:cstheme="minorHAnsi"/>
        </w:rPr>
        <w:t xml:space="preserve"> vagy </w:t>
      </w:r>
      <w:r w:rsidR="00A3764C" w:rsidRPr="006C72EB">
        <w:rPr>
          <w:rFonts w:asciiTheme="minorHAnsi" w:hAnsiTheme="minorHAnsi" w:cstheme="minorHAnsi"/>
        </w:rPr>
        <w:t>’</w:t>
      </w:r>
      <w:r w:rsidR="00351401" w:rsidRPr="006C72EB">
        <w:rPr>
          <w:rFonts w:asciiTheme="minorHAnsi" w:hAnsiTheme="minorHAnsi" w:cstheme="minorHAnsi"/>
        </w:rPr>
        <w:t>CSOP</w:t>
      </w:r>
      <w:r w:rsidR="00787F24" w:rsidRPr="006C72EB">
        <w:rPr>
          <w:rFonts w:asciiTheme="minorHAnsi" w:hAnsiTheme="minorHAnsi" w:cstheme="minorHAnsi"/>
        </w:rPr>
        <w:t>ORT</w:t>
      </w:r>
      <w:r w:rsidR="00A3764C" w:rsidRPr="006C72EB">
        <w:rPr>
          <w:rFonts w:asciiTheme="minorHAnsi" w:hAnsiTheme="minorHAnsi" w:cstheme="minorHAnsi"/>
        </w:rPr>
        <w:t>’</w:t>
      </w:r>
      <w:r w:rsidR="00351401" w:rsidRPr="006C72EB">
        <w:rPr>
          <w:rFonts w:asciiTheme="minorHAnsi" w:hAnsiTheme="minorHAnsi" w:cstheme="minorHAnsi"/>
        </w:rPr>
        <w:t xml:space="preserve"> kódérték kerül megadásra</w:t>
      </w:r>
      <w:r w:rsidR="001B3D71" w:rsidRPr="006C72EB">
        <w:rPr>
          <w:rFonts w:asciiTheme="minorHAnsi" w:hAnsiTheme="minorHAnsi" w:cstheme="minorHAnsi"/>
        </w:rPr>
        <w:t xml:space="preserve"> (tehát nem </w:t>
      </w:r>
      <w:r w:rsidR="00A3764C" w:rsidRPr="006C72EB">
        <w:rPr>
          <w:rFonts w:asciiTheme="minorHAnsi" w:hAnsiTheme="minorHAnsi" w:cstheme="minorHAnsi"/>
        </w:rPr>
        <w:t>’</w:t>
      </w:r>
      <w:proofErr w:type="spellStart"/>
      <w:r w:rsidR="001B3D71" w:rsidRPr="006C72EB">
        <w:rPr>
          <w:rFonts w:asciiTheme="minorHAnsi" w:hAnsiTheme="minorHAnsi" w:cstheme="minorHAnsi"/>
        </w:rPr>
        <w:t>NEM_ERT</w:t>
      </w:r>
      <w:proofErr w:type="spellEnd"/>
      <w:r w:rsidR="00A3764C" w:rsidRPr="006C72EB">
        <w:rPr>
          <w:rFonts w:asciiTheme="minorHAnsi" w:hAnsiTheme="minorHAnsi" w:cstheme="minorHAnsi"/>
        </w:rPr>
        <w:t>’</w:t>
      </w:r>
      <w:r w:rsidR="001B3D71" w:rsidRPr="006C72EB">
        <w:rPr>
          <w:rFonts w:asciiTheme="minorHAnsi" w:hAnsiTheme="minorHAnsi" w:cstheme="minorHAnsi"/>
        </w:rPr>
        <w:t>), ezzel jelölve azt, hogy az instrumentum</w:t>
      </w:r>
      <w:r w:rsidR="00FE10B5">
        <w:rPr>
          <w:rFonts w:asciiTheme="minorHAnsi" w:hAnsiTheme="minorHAnsi" w:cstheme="minorHAnsi"/>
        </w:rPr>
        <w:t xml:space="preserve"> (hitelkeret/garancia/egyéb mérlegen kívüli kötelezettség)</w:t>
      </w:r>
      <w:r w:rsidR="001B3D71" w:rsidRPr="006C72EB">
        <w:rPr>
          <w:rFonts w:asciiTheme="minorHAnsi" w:hAnsiTheme="minorHAnsi" w:cstheme="minorHAnsi"/>
        </w:rPr>
        <w:t xml:space="preserve"> értékvesztésképzés</w:t>
      </w:r>
      <w:r w:rsidR="00DD0902" w:rsidRPr="006C72EB">
        <w:rPr>
          <w:rFonts w:asciiTheme="minorHAnsi" w:hAnsiTheme="minorHAnsi" w:cstheme="minorHAnsi"/>
        </w:rPr>
        <w:t>/céltartalékképzés</w:t>
      </w:r>
      <w:r w:rsidR="001B3D71" w:rsidRPr="006C72EB">
        <w:rPr>
          <w:rFonts w:asciiTheme="minorHAnsi" w:hAnsiTheme="minorHAnsi" w:cstheme="minorHAnsi"/>
        </w:rPr>
        <w:t xml:space="preserve"> alá tartozik.</w:t>
      </w:r>
      <w:r w:rsidR="00FF6619" w:rsidRPr="006C72EB">
        <w:rPr>
          <w:rFonts w:asciiTheme="minorHAnsi" w:hAnsiTheme="minorHAnsi" w:cstheme="minorHAnsi"/>
        </w:rPr>
        <w:t xml:space="preserve"> Tehát </w:t>
      </w:r>
      <w:r w:rsidR="000430FD" w:rsidRPr="006C72EB">
        <w:rPr>
          <w:rFonts w:asciiTheme="minorHAnsi" w:hAnsiTheme="minorHAnsi" w:cstheme="minorHAnsi"/>
        </w:rPr>
        <w:t xml:space="preserve">a töltési logika megegyezik az </w:t>
      </w:r>
      <w:proofErr w:type="spellStart"/>
      <w:r w:rsidR="000430FD" w:rsidRPr="006C72EB">
        <w:rPr>
          <w:rFonts w:asciiTheme="minorHAnsi" w:hAnsiTheme="minorHAnsi" w:cstheme="minorHAnsi"/>
        </w:rPr>
        <w:t>INSTR</w:t>
      </w:r>
      <w:proofErr w:type="spellEnd"/>
      <w:r w:rsidR="000430FD" w:rsidRPr="006C72EB">
        <w:rPr>
          <w:rFonts w:asciiTheme="minorHAnsi" w:hAnsiTheme="minorHAnsi" w:cstheme="minorHAnsi"/>
        </w:rPr>
        <w:t xml:space="preserve"> tábla értékvesztésképzésre vonatkozó blokkjának töltésével.</w:t>
      </w:r>
    </w:p>
    <w:p w14:paraId="2980E992" w14:textId="7741069C" w:rsidR="00676F42" w:rsidRDefault="00676F42" w:rsidP="002542F7">
      <w:pPr>
        <w:rPr>
          <w:rFonts w:asciiTheme="minorHAnsi" w:hAnsiTheme="minorHAnsi" w:cstheme="minorHAnsi"/>
        </w:rPr>
      </w:pPr>
      <w:r>
        <w:rPr>
          <w:rFonts w:asciiTheme="minorHAnsi" w:hAnsiTheme="minorHAnsi" w:cstheme="minorHAnsi"/>
        </w:rPr>
        <w:t xml:space="preserve">2023. december vonatkozási időtől kezdődően új mezők kerülnek beépítésre az </w:t>
      </w:r>
      <w:proofErr w:type="spellStart"/>
      <w:r>
        <w:rPr>
          <w:rFonts w:asciiTheme="minorHAnsi" w:hAnsiTheme="minorHAnsi" w:cstheme="minorHAnsi"/>
        </w:rPr>
        <w:t>INSTK</w:t>
      </w:r>
      <w:proofErr w:type="spellEnd"/>
      <w:r>
        <w:rPr>
          <w:rFonts w:asciiTheme="minorHAnsi" w:hAnsiTheme="minorHAnsi" w:cstheme="minorHAnsi"/>
        </w:rPr>
        <w:t xml:space="preserve"> táblába, melyek tartalma a következő:</w:t>
      </w:r>
    </w:p>
    <w:p w14:paraId="183FCCA0" w14:textId="04D22047" w:rsidR="00163EEF" w:rsidRDefault="00163EEF" w:rsidP="002542F7">
      <w:pPr>
        <w:rPr>
          <w:rFonts w:asciiTheme="minorHAnsi" w:hAnsiTheme="minorHAnsi" w:cstheme="minorHAnsi"/>
        </w:rPr>
      </w:pPr>
      <w:r>
        <w:rPr>
          <w:rFonts w:asciiTheme="minorHAnsi" w:hAnsiTheme="minorHAnsi" w:cstheme="minorHAnsi"/>
        </w:rPr>
        <w:t xml:space="preserve">- a </w:t>
      </w:r>
      <w:r w:rsidRPr="00E458AB">
        <w:rPr>
          <w:rFonts w:asciiTheme="minorHAnsi" w:hAnsiTheme="minorHAnsi" w:cstheme="minorHAnsi"/>
          <w:b/>
        </w:rPr>
        <w:t>„Folyószámla azonosító”</w:t>
      </w:r>
      <w:r>
        <w:rPr>
          <w:rFonts w:asciiTheme="minorHAnsi" w:hAnsiTheme="minorHAnsi" w:cstheme="minorHAnsi"/>
        </w:rPr>
        <w:t xml:space="preserve"> mezőben </w:t>
      </w:r>
      <w:proofErr w:type="spellStart"/>
      <w:r w:rsidR="00A5721E">
        <w:rPr>
          <w:rFonts w:asciiTheme="minorHAnsi" w:hAnsiTheme="minorHAnsi" w:cstheme="minorHAnsi"/>
        </w:rPr>
        <w:t>rulírozó</w:t>
      </w:r>
      <w:proofErr w:type="spellEnd"/>
      <w:r w:rsidR="00A5721E">
        <w:rPr>
          <w:rFonts w:asciiTheme="minorHAnsi" w:hAnsiTheme="minorHAnsi" w:cstheme="minorHAnsi"/>
        </w:rPr>
        <w:t xml:space="preserve"> </w:t>
      </w:r>
      <w:r>
        <w:rPr>
          <w:rFonts w:asciiTheme="minorHAnsi" w:hAnsiTheme="minorHAnsi" w:cstheme="minorHAnsi"/>
        </w:rPr>
        <w:t>folyószámlahitel</w:t>
      </w:r>
      <w:r w:rsidR="00A5721E">
        <w:rPr>
          <w:rFonts w:asciiTheme="minorHAnsi" w:hAnsiTheme="minorHAnsi" w:cstheme="minorHAnsi"/>
        </w:rPr>
        <w:t xml:space="preserve"> </w:t>
      </w:r>
      <w:r>
        <w:rPr>
          <w:rFonts w:asciiTheme="minorHAnsi" w:hAnsiTheme="minorHAnsi" w:cstheme="minorHAnsi"/>
        </w:rPr>
        <w:t xml:space="preserve">esetén kell szerepeltetni a kapcsolódó </w:t>
      </w:r>
      <w:r w:rsidR="000F24B5">
        <w:rPr>
          <w:rFonts w:asciiTheme="minorHAnsi" w:hAnsiTheme="minorHAnsi" w:cstheme="minorHAnsi"/>
        </w:rPr>
        <w:t>folyószámla</w:t>
      </w:r>
      <w:r>
        <w:rPr>
          <w:rFonts w:asciiTheme="minorHAnsi" w:hAnsiTheme="minorHAnsi" w:cstheme="minorHAnsi"/>
        </w:rPr>
        <w:t xml:space="preserve"> </w:t>
      </w:r>
      <w:proofErr w:type="gramStart"/>
      <w:r>
        <w:rPr>
          <w:rFonts w:asciiTheme="minorHAnsi" w:hAnsiTheme="minorHAnsi" w:cstheme="minorHAnsi"/>
        </w:rPr>
        <w:t>azonosítóját</w:t>
      </w:r>
      <w:r w:rsidR="00A33E13">
        <w:rPr>
          <w:rFonts w:asciiTheme="minorHAnsi" w:hAnsiTheme="minorHAnsi" w:cstheme="minorHAnsi"/>
        </w:rPr>
        <w:t xml:space="preserve"> </w:t>
      </w:r>
      <w:r>
        <w:rPr>
          <w:rFonts w:asciiTheme="minorHAnsi" w:hAnsiTheme="minorHAnsi" w:cstheme="minorHAnsi"/>
        </w:rPr>
        <w:t xml:space="preserve"> </w:t>
      </w:r>
      <w:r w:rsidR="00541AD1">
        <w:rPr>
          <w:rFonts w:asciiTheme="minorHAnsi" w:hAnsiTheme="minorHAnsi" w:cstheme="minorHAnsi"/>
        </w:rPr>
        <w:t>mindazon</w:t>
      </w:r>
      <w:proofErr w:type="gramEnd"/>
      <w:r w:rsidR="00541AD1">
        <w:rPr>
          <w:rFonts w:asciiTheme="minorHAnsi" w:hAnsiTheme="minorHAnsi" w:cstheme="minorHAnsi"/>
        </w:rPr>
        <w:t xml:space="preserve"> esetekben (teljes állomány), amikor</w:t>
      </w:r>
      <w:r>
        <w:rPr>
          <w:rFonts w:asciiTheme="minorHAnsi" w:hAnsiTheme="minorHAnsi" w:cstheme="minorHAnsi"/>
        </w:rPr>
        <w:t xml:space="preserve"> a folyószámlahitel kerete az </w:t>
      </w:r>
      <w:proofErr w:type="spellStart"/>
      <w:r>
        <w:rPr>
          <w:rFonts w:asciiTheme="minorHAnsi" w:hAnsiTheme="minorHAnsi" w:cstheme="minorHAnsi"/>
        </w:rPr>
        <w:t>INSTK</w:t>
      </w:r>
      <w:proofErr w:type="spellEnd"/>
      <w:r>
        <w:rPr>
          <w:rFonts w:asciiTheme="minorHAnsi" w:hAnsiTheme="minorHAnsi" w:cstheme="minorHAnsi"/>
        </w:rPr>
        <w:t xml:space="preserve"> táblában nyílik. </w:t>
      </w:r>
      <w:r w:rsidR="006B4D73">
        <w:rPr>
          <w:rFonts w:asciiTheme="minorHAnsi" w:hAnsiTheme="minorHAnsi" w:cstheme="minorHAnsi"/>
        </w:rPr>
        <w:t>Több kapcsolódó folyószámla esetén a leginkább releváns számlát kérjük jelenteni.</w:t>
      </w:r>
      <w:r>
        <w:rPr>
          <w:rFonts w:asciiTheme="minorHAnsi" w:hAnsiTheme="minorHAnsi" w:cstheme="minorHAnsi"/>
        </w:rPr>
        <w:t xml:space="preserve"> Az azonosító meg kell egyezzen a </w:t>
      </w:r>
      <w:proofErr w:type="spellStart"/>
      <w:r>
        <w:rPr>
          <w:rFonts w:asciiTheme="minorHAnsi" w:hAnsiTheme="minorHAnsi" w:cstheme="minorHAnsi"/>
        </w:rPr>
        <w:t>KISBETREG</w:t>
      </w:r>
      <w:proofErr w:type="spellEnd"/>
      <w:r>
        <w:rPr>
          <w:rFonts w:asciiTheme="minorHAnsi" w:hAnsiTheme="minorHAnsi" w:cstheme="minorHAnsi"/>
        </w:rPr>
        <w:t xml:space="preserve">/BETREG adatgyűjtésben alkalmazott </w:t>
      </w:r>
      <w:r w:rsidR="000D3868">
        <w:rPr>
          <w:rFonts w:asciiTheme="minorHAnsi" w:hAnsiTheme="minorHAnsi" w:cstheme="minorHAnsi"/>
        </w:rPr>
        <w:t xml:space="preserve">folyószámla </w:t>
      </w:r>
      <w:r>
        <w:rPr>
          <w:rFonts w:asciiTheme="minorHAnsi" w:hAnsiTheme="minorHAnsi" w:cstheme="minorHAnsi"/>
        </w:rPr>
        <w:t>azonosítóval</w:t>
      </w:r>
      <w:r w:rsidR="00A513BE">
        <w:rPr>
          <w:rFonts w:asciiTheme="minorHAnsi" w:hAnsiTheme="minorHAnsi" w:cstheme="minorHAnsi"/>
        </w:rPr>
        <w:t xml:space="preserve"> kapcsolódó betétszámla esetén</w:t>
      </w:r>
      <w:r>
        <w:rPr>
          <w:rFonts w:asciiTheme="minorHAnsi" w:hAnsiTheme="minorHAnsi" w:cstheme="minorHAnsi"/>
        </w:rPr>
        <w:t>, az azzal való összekötést szolgálja.</w:t>
      </w:r>
      <w:r w:rsidR="00A3425A">
        <w:rPr>
          <w:rFonts w:asciiTheme="minorHAnsi" w:hAnsiTheme="minorHAnsi" w:cstheme="minorHAnsi"/>
        </w:rPr>
        <w:t xml:space="preserve"> Az </w:t>
      </w:r>
      <w:proofErr w:type="spellStart"/>
      <w:r w:rsidR="00A3425A">
        <w:rPr>
          <w:rFonts w:asciiTheme="minorHAnsi" w:hAnsiTheme="minorHAnsi" w:cstheme="minorHAnsi"/>
        </w:rPr>
        <w:t>INSTR</w:t>
      </w:r>
      <w:proofErr w:type="spellEnd"/>
      <w:r w:rsidR="00A3425A">
        <w:rPr>
          <w:rFonts w:asciiTheme="minorHAnsi" w:hAnsiTheme="minorHAnsi" w:cstheme="minorHAnsi"/>
        </w:rPr>
        <w:t xml:space="preserve"> táblában található „Folyószámla azonosító” mező tartalma bővebb, mint az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 beépített mezőé, mivel az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táblában kényszerhitel instrumentum nem jelenthető.</w:t>
      </w:r>
      <w:r w:rsidR="00E458AB">
        <w:rPr>
          <w:rFonts w:asciiTheme="minorHAnsi" w:hAnsiTheme="minorHAnsi" w:cstheme="minorHAnsi"/>
        </w:rPr>
        <w:t xml:space="preserve"> </w:t>
      </w:r>
      <w:r w:rsidR="00E458AB" w:rsidRPr="00E458AB">
        <w:rPr>
          <w:rFonts w:asciiTheme="minorHAnsi" w:hAnsiTheme="minorHAnsi" w:cstheme="minorHAnsi"/>
        </w:rPr>
        <w:t>Amennyiben a folyószámlahitel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része</w:t>
      </w:r>
      <w:r w:rsidR="006B4D73">
        <w:rPr>
          <w:rFonts w:asciiTheme="minorHAnsi" w:hAnsiTheme="minorHAnsi" w:cstheme="minorHAnsi"/>
        </w:rPr>
        <w:t>,</w:t>
      </w:r>
      <w:r w:rsidR="00E458AB" w:rsidRPr="00E458AB">
        <w:rPr>
          <w:rFonts w:asciiTheme="minorHAnsi" w:hAnsiTheme="minorHAnsi" w:cstheme="minorHAnsi"/>
        </w:rPr>
        <w:t xml:space="preserve"> és emiatt több </w:t>
      </w:r>
      <w:r w:rsidR="00E93E90">
        <w:rPr>
          <w:rFonts w:asciiTheme="minorHAnsi" w:hAnsiTheme="minorHAnsi" w:cstheme="minorHAnsi"/>
        </w:rPr>
        <w:t>folyó</w:t>
      </w:r>
      <w:r w:rsidR="00E458AB" w:rsidRPr="00E458AB">
        <w:rPr>
          <w:rFonts w:asciiTheme="minorHAnsi" w:hAnsiTheme="minorHAnsi" w:cstheme="minorHAnsi"/>
        </w:rPr>
        <w:t xml:space="preserve">számlához is kapcsolódhat, a „Folyószámla azonosító” mezőben a leginkább releváns </w:t>
      </w:r>
      <w:r w:rsidR="00E93E90">
        <w:rPr>
          <w:rFonts w:asciiTheme="minorHAnsi" w:hAnsiTheme="minorHAnsi" w:cstheme="minorHAnsi"/>
        </w:rPr>
        <w:t>folyó</w:t>
      </w:r>
      <w:r w:rsidR="00E458AB" w:rsidRPr="00E458AB">
        <w:rPr>
          <w:rFonts w:asciiTheme="minorHAnsi" w:hAnsiTheme="minorHAnsi" w:cstheme="minorHAnsi"/>
        </w:rPr>
        <w:t>számla azonosítója jelentendő, egyidejűleg töltendők a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megfigyelésére szolgáló mezők („Az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részét képezi-e?” és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típusa”).</w:t>
      </w:r>
    </w:p>
    <w:p w14:paraId="035B9AB0" w14:textId="2B9F6DCE" w:rsidR="00480632" w:rsidRDefault="00480632" w:rsidP="002542F7">
      <w:pPr>
        <w:rPr>
          <w:rFonts w:asciiTheme="minorHAnsi" w:hAnsiTheme="minorHAnsi" w:cstheme="minorHAnsi"/>
        </w:rPr>
      </w:pPr>
      <w:r>
        <w:rPr>
          <w:rFonts w:asciiTheme="minorHAnsi" w:hAnsiTheme="minorHAnsi" w:cstheme="minorHAnsi"/>
        </w:rPr>
        <w:t xml:space="preserve">- a </w:t>
      </w:r>
      <w:r w:rsidRPr="00E458AB">
        <w:rPr>
          <w:rFonts w:asciiTheme="minorHAnsi" w:hAnsiTheme="minorHAnsi" w:cstheme="minorHAnsi"/>
          <w:b/>
        </w:rPr>
        <w:t>„Projekthitel célja”</w:t>
      </w:r>
      <w:r>
        <w:rPr>
          <w:rFonts w:asciiTheme="minorHAnsi" w:hAnsiTheme="minorHAnsi" w:cstheme="minorHAnsi"/>
        </w:rPr>
        <w:t xml:space="preserve"> mező</w:t>
      </w:r>
      <w:r w:rsidR="008F1D41">
        <w:rPr>
          <w:rFonts w:asciiTheme="minorHAnsi" w:hAnsiTheme="minorHAnsi" w:cstheme="minorHAnsi"/>
        </w:rPr>
        <w:t>ben</w:t>
      </w:r>
      <w:r>
        <w:rPr>
          <w:rFonts w:asciiTheme="minorHAnsi" w:hAnsiTheme="minorHAnsi" w:cstheme="minorHAnsi"/>
        </w:rPr>
        <w:t xml:space="preserve"> a </w:t>
      </w:r>
      <w:r w:rsidR="00A52442">
        <w:rPr>
          <w:rFonts w:asciiTheme="minorHAnsi" w:hAnsiTheme="minorHAnsi" w:cstheme="minorHAnsi"/>
        </w:rPr>
        <w:t>korábbi 7F</w:t>
      </w:r>
      <w:r>
        <w:rPr>
          <w:rFonts w:asciiTheme="minorHAnsi" w:hAnsiTheme="minorHAnsi" w:cstheme="minorHAnsi"/>
        </w:rPr>
        <w:t xml:space="preserve"> tábl</w:t>
      </w:r>
      <w:r w:rsidR="008F1D41">
        <w:rPr>
          <w:rFonts w:asciiTheme="minorHAnsi" w:hAnsiTheme="minorHAnsi" w:cstheme="minorHAnsi"/>
        </w:rPr>
        <w:t xml:space="preserve">ával konzisztensen szükséges jelenteni az adatokat </w:t>
      </w:r>
      <w:r>
        <w:rPr>
          <w:rFonts w:asciiTheme="minorHAnsi" w:hAnsiTheme="minorHAnsi" w:cstheme="minorHAnsi"/>
        </w:rPr>
        <w:t xml:space="preserve">az </w:t>
      </w:r>
      <w:proofErr w:type="spellStart"/>
      <w:r>
        <w:rPr>
          <w:rFonts w:asciiTheme="minorHAnsi" w:hAnsiTheme="minorHAnsi" w:cstheme="minorHAnsi"/>
        </w:rPr>
        <w:t>INSTK</w:t>
      </w:r>
      <w:proofErr w:type="spellEnd"/>
      <w:r>
        <w:rPr>
          <w:rFonts w:asciiTheme="minorHAnsi" w:hAnsiTheme="minorHAnsi" w:cstheme="minorHAnsi"/>
        </w:rPr>
        <w:t xml:space="preserve"> táblában szereplő le nem hívott keretek tekintetében. Ebből következően az adat </w:t>
      </w:r>
      <w:r w:rsidR="00B7708A">
        <w:rPr>
          <w:rFonts w:asciiTheme="minorHAnsi" w:hAnsiTheme="minorHAnsi" w:cstheme="minorHAnsi"/>
        </w:rPr>
        <w:t>mindazon esetekben</w:t>
      </w:r>
      <w:r>
        <w:rPr>
          <w:rFonts w:asciiTheme="minorHAnsi" w:hAnsiTheme="minorHAnsi" w:cstheme="minorHAnsi"/>
        </w:rPr>
        <w:t xml:space="preserve"> jelentendő</w:t>
      </w:r>
      <w:r w:rsidR="00B7708A">
        <w:rPr>
          <w:rFonts w:asciiTheme="minorHAnsi" w:hAnsiTheme="minorHAnsi" w:cstheme="minorHAnsi"/>
        </w:rPr>
        <w:t xml:space="preserve"> </w:t>
      </w:r>
      <w:r w:rsidR="00311470">
        <w:rPr>
          <w:rFonts w:asciiTheme="minorHAnsi" w:hAnsiTheme="minorHAnsi" w:cstheme="minorHAnsi"/>
        </w:rPr>
        <w:t xml:space="preserve">a </w:t>
      </w:r>
      <w:r w:rsidR="00B7708A">
        <w:rPr>
          <w:rFonts w:asciiTheme="minorHAnsi" w:hAnsiTheme="minorHAnsi" w:cstheme="minorHAnsi"/>
        </w:rPr>
        <w:t>teljes állomány</w:t>
      </w:r>
      <w:r w:rsidR="00311470">
        <w:rPr>
          <w:rFonts w:asciiTheme="minorHAnsi" w:hAnsiTheme="minorHAnsi" w:cstheme="minorHAnsi"/>
        </w:rPr>
        <w:t>ra vonatkozóan</w:t>
      </w:r>
      <w:r>
        <w:rPr>
          <w:rFonts w:asciiTheme="minorHAnsi" w:hAnsiTheme="minorHAnsi" w:cstheme="minorHAnsi"/>
        </w:rPr>
        <w:t xml:space="preserve">, </w:t>
      </w:r>
      <w:r w:rsidR="00541AD1">
        <w:rPr>
          <w:rFonts w:asciiTheme="minorHAnsi" w:hAnsiTheme="minorHAnsi" w:cstheme="minorHAnsi"/>
        </w:rPr>
        <w:t xml:space="preserve">ha az </w:t>
      </w:r>
      <w:proofErr w:type="spellStart"/>
      <w:r w:rsidR="00541AD1" w:rsidRPr="00480632">
        <w:rPr>
          <w:rFonts w:asciiTheme="minorHAnsi" w:hAnsiTheme="minorHAnsi" w:cstheme="minorHAnsi"/>
        </w:rPr>
        <w:t>INSTK.REND_HKERET_OSSZEG</w:t>
      </w:r>
      <w:proofErr w:type="spellEnd"/>
      <w:r w:rsidR="00541AD1">
        <w:rPr>
          <w:rFonts w:asciiTheme="minorHAnsi" w:hAnsiTheme="minorHAnsi" w:cstheme="minorHAnsi"/>
        </w:rPr>
        <w:t xml:space="preserve"> mezőben 0-nál nagyobb összeg kerül jelentésre és </w:t>
      </w:r>
      <w:r>
        <w:rPr>
          <w:rFonts w:asciiTheme="minorHAnsi" w:hAnsiTheme="minorHAnsi" w:cstheme="minorHAnsi"/>
        </w:rPr>
        <w:t xml:space="preserve">az </w:t>
      </w:r>
      <w:proofErr w:type="spellStart"/>
      <w:r w:rsidRPr="00480632">
        <w:rPr>
          <w:rFonts w:asciiTheme="minorHAnsi" w:hAnsiTheme="minorHAnsi" w:cstheme="minorHAnsi"/>
        </w:rPr>
        <w:t>INSTK.PR_HITEL_KOD</w:t>
      </w:r>
      <w:proofErr w:type="spellEnd"/>
      <w:r>
        <w:rPr>
          <w:rFonts w:asciiTheme="minorHAnsi" w:hAnsiTheme="minorHAnsi" w:cstheme="minorHAnsi"/>
        </w:rPr>
        <w:t xml:space="preserve"> mezőben nem ’</w:t>
      </w:r>
      <w:proofErr w:type="spellStart"/>
      <w:r w:rsidR="00311470" w:rsidRPr="00311470">
        <w:rPr>
          <w:rFonts w:asciiTheme="minorHAnsi" w:hAnsiTheme="minorHAnsi" w:cstheme="minorHAnsi"/>
        </w:rPr>
        <w:t>NEM_PROJEKTH</w:t>
      </w:r>
      <w:proofErr w:type="spellEnd"/>
      <w:r>
        <w:rPr>
          <w:rFonts w:asciiTheme="minorHAnsi" w:hAnsiTheme="minorHAnsi" w:cstheme="minorHAnsi"/>
        </w:rPr>
        <w:t>’</w:t>
      </w:r>
      <w:r w:rsidR="00541AD1">
        <w:rPr>
          <w:rFonts w:asciiTheme="minorHAnsi" w:hAnsiTheme="minorHAnsi" w:cstheme="minorHAnsi"/>
        </w:rPr>
        <w:t xml:space="preserve"> kerül jelentésre.</w:t>
      </w:r>
      <w:r>
        <w:rPr>
          <w:rFonts w:asciiTheme="minorHAnsi" w:hAnsiTheme="minorHAnsi" w:cstheme="minorHAnsi"/>
        </w:rPr>
        <w:t xml:space="preserve"> </w:t>
      </w:r>
    </w:p>
    <w:p w14:paraId="3D7A58B6" w14:textId="4E3DDDF3" w:rsidR="00480632" w:rsidRDefault="00480632" w:rsidP="002542F7">
      <w:pPr>
        <w:rPr>
          <w:rFonts w:asciiTheme="minorHAnsi" w:hAnsiTheme="minorHAnsi" w:cstheme="minorHAnsi"/>
        </w:rPr>
      </w:pPr>
      <w:r w:rsidRPr="00480632">
        <w:rPr>
          <w:rFonts w:asciiTheme="minorHAnsi" w:hAnsiTheme="minorHAnsi" w:cstheme="minorHAnsi"/>
        </w:rPr>
        <w:t xml:space="preserve">- </w:t>
      </w:r>
      <w:r w:rsidRPr="00F22828">
        <w:rPr>
          <w:rFonts w:asciiTheme="minorHAnsi" w:hAnsiTheme="minorHAnsi" w:cstheme="minorHAnsi"/>
          <w:b/>
        </w:rPr>
        <w:t>„Az értékvesztésképzés alá nem tartozó, mérlegen kívüli instrumentumok besorolása”</w:t>
      </w:r>
      <w:r>
        <w:rPr>
          <w:rFonts w:asciiTheme="minorHAnsi" w:hAnsiTheme="minorHAnsi" w:cstheme="minorHAnsi"/>
        </w:rPr>
        <w:t xml:space="preserve"> mező</w:t>
      </w:r>
      <w:r w:rsidR="0047482D">
        <w:rPr>
          <w:rFonts w:asciiTheme="minorHAnsi" w:hAnsiTheme="minorHAnsi" w:cstheme="minorHAnsi"/>
        </w:rPr>
        <w:t>ben</w:t>
      </w:r>
      <w:r>
        <w:rPr>
          <w:rFonts w:asciiTheme="minorHAnsi" w:hAnsiTheme="minorHAnsi" w:cstheme="minorHAnsi"/>
        </w:rPr>
        <w:t xml:space="preserve"> az SF09-es táblákkal konzisztensen jelentendő az adat</w:t>
      </w:r>
      <w:r w:rsidR="00B7708A">
        <w:rPr>
          <w:rFonts w:asciiTheme="minorHAnsi" w:hAnsiTheme="minorHAnsi" w:cstheme="minorHAnsi"/>
        </w:rPr>
        <w:t xml:space="preserve"> </w:t>
      </w:r>
      <w:r w:rsidR="0047482D" w:rsidRPr="0047482D">
        <w:rPr>
          <w:rFonts w:asciiTheme="minorHAnsi" w:hAnsiTheme="minorHAnsi" w:cstheme="minorHAnsi"/>
        </w:rPr>
        <w:t xml:space="preserve">a teljes állományra vonatkozóan </w:t>
      </w:r>
      <w:r w:rsidR="00B7708A">
        <w:rPr>
          <w:rFonts w:asciiTheme="minorHAnsi" w:hAnsiTheme="minorHAnsi" w:cstheme="minorHAnsi"/>
        </w:rPr>
        <w:t xml:space="preserve">mindazon esetekben, ha az </w:t>
      </w:r>
      <w:proofErr w:type="spellStart"/>
      <w:r w:rsidRPr="00480632">
        <w:rPr>
          <w:rFonts w:asciiTheme="minorHAnsi" w:hAnsiTheme="minorHAnsi" w:cstheme="minorHAnsi"/>
        </w:rPr>
        <w:t>INSTK.REND_HKERET_OSSZEG</w:t>
      </w:r>
      <w:proofErr w:type="spellEnd"/>
      <w:r>
        <w:rPr>
          <w:rFonts w:asciiTheme="minorHAnsi" w:hAnsiTheme="minorHAnsi" w:cstheme="minorHAnsi"/>
        </w:rPr>
        <w:t xml:space="preserve"> mezőben 0-nál nagyobb összeg kerül jelentésre</w:t>
      </w:r>
      <w:r w:rsidR="00B7708A">
        <w:rPr>
          <w:rFonts w:asciiTheme="minorHAnsi" w:hAnsiTheme="minorHAnsi" w:cstheme="minorHAnsi"/>
        </w:rPr>
        <w:t xml:space="preserve"> </w:t>
      </w:r>
      <w:r w:rsidR="00FE5767">
        <w:rPr>
          <w:rFonts w:asciiTheme="minorHAnsi" w:hAnsiTheme="minorHAnsi" w:cstheme="minorHAnsi"/>
        </w:rPr>
        <w:t>és ha</w:t>
      </w:r>
      <w:r w:rsidR="004D0F0E">
        <w:rPr>
          <w:rFonts w:asciiTheme="minorHAnsi" w:hAnsiTheme="minorHAnsi" w:cstheme="minorHAnsi"/>
        </w:rPr>
        <w:t xml:space="preserve"> </w:t>
      </w:r>
      <w:r w:rsidR="00A52442">
        <w:rPr>
          <w:rFonts w:asciiTheme="minorHAnsi" w:hAnsiTheme="minorHAnsi" w:cstheme="minorHAnsi"/>
        </w:rPr>
        <w:t>„</w:t>
      </w:r>
      <w:r w:rsidR="004D0F0E" w:rsidRPr="00136080">
        <w:rPr>
          <w:rFonts w:asciiTheme="minorHAnsi" w:hAnsiTheme="minorHAnsi" w:cstheme="minorHAnsi"/>
        </w:rPr>
        <w:t>A keret értékvesztése értékelésének módja</w:t>
      </w:r>
      <w:r w:rsidR="00A52442">
        <w:rPr>
          <w:rFonts w:asciiTheme="minorHAnsi" w:hAnsiTheme="minorHAnsi" w:cstheme="minorHAnsi"/>
        </w:rPr>
        <w:t>”</w:t>
      </w:r>
      <w:r w:rsidR="004D0F0E">
        <w:rPr>
          <w:rFonts w:asciiTheme="minorHAnsi" w:hAnsiTheme="minorHAnsi" w:cstheme="minorHAnsi"/>
        </w:rPr>
        <w:t xml:space="preserve"> </w:t>
      </w:r>
      <w:r w:rsidR="00414F4D">
        <w:rPr>
          <w:rFonts w:asciiTheme="minorHAnsi" w:hAnsiTheme="minorHAnsi" w:cstheme="minorHAnsi"/>
        </w:rPr>
        <w:t>(</w:t>
      </w:r>
      <w:proofErr w:type="spellStart"/>
      <w:r w:rsidR="00414F4D">
        <w:rPr>
          <w:rStyle w:val="cf01"/>
        </w:rPr>
        <w:t>INSTK.ERTEKV_ERT_KOD</w:t>
      </w:r>
      <w:proofErr w:type="spellEnd"/>
      <w:r w:rsidR="00414F4D">
        <w:rPr>
          <w:rFonts w:asciiTheme="minorHAnsi" w:hAnsiTheme="minorHAnsi" w:cstheme="minorHAnsi"/>
        </w:rPr>
        <w:t>)</w:t>
      </w:r>
      <w:r w:rsidR="004D0F0E">
        <w:rPr>
          <w:rFonts w:asciiTheme="minorHAnsi" w:hAnsiTheme="minorHAnsi" w:cstheme="minorHAnsi"/>
        </w:rPr>
        <w:t xml:space="preserve"> mezőben </w:t>
      </w:r>
      <w:r w:rsidR="00A52442">
        <w:rPr>
          <w:rFonts w:asciiTheme="minorHAnsi" w:hAnsiTheme="minorHAnsi" w:cstheme="minorHAnsi"/>
        </w:rPr>
        <w:t>’</w:t>
      </w:r>
      <w:proofErr w:type="spellStart"/>
      <w:r w:rsidR="00FE5767" w:rsidRPr="00136080">
        <w:rPr>
          <w:rFonts w:asciiTheme="minorHAnsi" w:hAnsiTheme="minorHAnsi" w:cstheme="minorHAnsi"/>
        </w:rPr>
        <w:t>NEM_ERT</w:t>
      </w:r>
      <w:proofErr w:type="spellEnd"/>
      <w:r w:rsidR="00A52442">
        <w:rPr>
          <w:rFonts w:asciiTheme="minorHAnsi" w:hAnsiTheme="minorHAnsi" w:cstheme="minorHAnsi"/>
        </w:rPr>
        <w:t>’</w:t>
      </w:r>
      <w:r w:rsidR="00FE5767" w:rsidRPr="00136080">
        <w:rPr>
          <w:rFonts w:asciiTheme="minorHAnsi" w:hAnsiTheme="minorHAnsi" w:cstheme="minorHAnsi"/>
        </w:rPr>
        <w:t xml:space="preserve"> kód kerül jelentésre</w:t>
      </w:r>
      <w:r w:rsidR="001F0258">
        <w:rPr>
          <w:rFonts w:asciiTheme="minorHAnsi" w:hAnsiTheme="minorHAnsi" w:cstheme="minorHAnsi"/>
        </w:rPr>
        <w:t>.</w:t>
      </w:r>
      <w:r w:rsidR="00FE5767" w:rsidRPr="00136080">
        <w:rPr>
          <w:rFonts w:asciiTheme="minorHAnsi" w:hAnsiTheme="minorHAnsi" w:cstheme="minorHAnsi"/>
        </w:rPr>
        <w:t xml:space="preserve"> </w:t>
      </w:r>
    </w:p>
    <w:p w14:paraId="60779431" w14:textId="798995D2" w:rsidR="008F6681" w:rsidRPr="008F6681" w:rsidRDefault="008F6681" w:rsidP="000778B9">
      <w:pPr>
        <w:rPr>
          <w:rFonts w:asciiTheme="minorHAnsi" w:hAnsiTheme="minorHAnsi" w:cstheme="minorHAnsi"/>
        </w:rPr>
      </w:pPr>
      <w:r w:rsidRPr="008F6681">
        <w:rPr>
          <w:rFonts w:asciiTheme="minorHAnsi" w:hAnsiTheme="minorHAnsi" w:cstheme="minorHAnsi"/>
        </w:rPr>
        <w:t xml:space="preserve">- </w:t>
      </w:r>
      <w:r w:rsidRPr="008F6681">
        <w:rPr>
          <w:rFonts w:asciiTheme="minorHAnsi" w:hAnsiTheme="minorHAnsi" w:cstheme="minorHAnsi"/>
          <w:b/>
          <w:bCs/>
        </w:rPr>
        <w:t>„A garancia hitelhelyettesítő-e”</w:t>
      </w:r>
      <w:r w:rsidRPr="008F6681">
        <w:rPr>
          <w:rFonts w:asciiTheme="minorHAnsi" w:hAnsiTheme="minorHAnsi" w:cstheme="minorHAnsi"/>
        </w:rPr>
        <w:t xml:space="preserve"> mezőben abban az esetben jelentendő ’I’ érték, ha </w:t>
      </w:r>
      <w:r>
        <w:rPr>
          <w:rFonts w:asciiTheme="minorHAnsi" w:hAnsiTheme="minorHAnsi" w:cstheme="minorHAnsi"/>
        </w:rPr>
        <w:t>olyan</w:t>
      </w:r>
      <w:r w:rsidRPr="000778B9">
        <w:rPr>
          <w:rFonts w:asciiTheme="minorHAnsi" w:hAnsiTheme="minorHAnsi" w:cstheme="minorHAnsi"/>
        </w:rPr>
        <w:t xml:space="preserve"> garanciavállalás</w:t>
      </w:r>
      <w:r>
        <w:rPr>
          <w:rFonts w:asciiTheme="minorHAnsi" w:hAnsiTheme="minorHAnsi" w:cstheme="minorHAnsi"/>
        </w:rPr>
        <w:t>ról van szó</w:t>
      </w:r>
      <w:r w:rsidRPr="000778B9">
        <w:rPr>
          <w:rFonts w:asciiTheme="minorHAnsi" w:hAnsiTheme="minorHAnsi" w:cstheme="minorHAnsi"/>
        </w:rPr>
        <w:t>, amely az ügyfél valamely hiteltörlesztése, tartozása vagy ezekhez kapcsolódó kötelezettségvállalása (ideértve a lízing törlesztő részleteit is) visszafizetésének teljesítéséhez kötődik</w:t>
      </w:r>
      <w:r w:rsidRPr="008F6681">
        <w:rPr>
          <w:rFonts w:asciiTheme="minorHAnsi" w:hAnsiTheme="minorHAnsi" w:cstheme="minorHAnsi"/>
        </w:rPr>
        <w:t>.</w:t>
      </w:r>
      <w:r w:rsidR="005904A4">
        <w:rPr>
          <w:rFonts w:asciiTheme="minorHAnsi" w:hAnsiTheme="minorHAnsi" w:cstheme="minorHAnsi"/>
        </w:rPr>
        <w:t xml:space="preserve"> Az </w:t>
      </w:r>
      <w:proofErr w:type="spellStart"/>
      <w:r w:rsidR="005904A4">
        <w:rPr>
          <w:rFonts w:asciiTheme="minorHAnsi" w:hAnsiTheme="minorHAnsi" w:cstheme="minorHAnsi"/>
        </w:rPr>
        <w:t>INSTK</w:t>
      </w:r>
      <w:proofErr w:type="spellEnd"/>
      <w:r w:rsidR="005904A4">
        <w:rPr>
          <w:rFonts w:asciiTheme="minorHAnsi" w:hAnsiTheme="minorHAnsi" w:cstheme="minorHAnsi"/>
        </w:rPr>
        <w:t xml:space="preserve"> táblában szereplő összes garancia instrumentum esetén jelentendő </w:t>
      </w:r>
      <w:r w:rsidR="002D5D13">
        <w:rPr>
          <w:rFonts w:asciiTheme="minorHAnsi" w:hAnsiTheme="minorHAnsi" w:cstheme="minorHAnsi"/>
        </w:rPr>
        <w:t xml:space="preserve">a </w:t>
      </w:r>
      <w:r w:rsidR="005904A4">
        <w:rPr>
          <w:rFonts w:asciiTheme="minorHAnsi" w:hAnsiTheme="minorHAnsi" w:cstheme="minorHAnsi"/>
        </w:rPr>
        <w:t>teljes állomány</w:t>
      </w:r>
      <w:r w:rsidR="002D5D13">
        <w:rPr>
          <w:rFonts w:asciiTheme="minorHAnsi" w:hAnsiTheme="minorHAnsi" w:cstheme="minorHAnsi"/>
        </w:rPr>
        <w:t>ra vonatkozóan</w:t>
      </w:r>
      <w:r w:rsidR="005904A4">
        <w:rPr>
          <w:rFonts w:asciiTheme="minorHAnsi" w:hAnsiTheme="minorHAnsi" w:cstheme="minorHAnsi"/>
        </w:rPr>
        <w:t xml:space="preserve">. </w:t>
      </w:r>
      <w:proofErr w:type="spellStart"/>
      <w:r w:rsidR="003866C0">
        <w:rPr>
          <w:rFonts w:asciiTheme="minorHAnsi" w:hAnsiTheme="minorHAnsi" w:cstheme="minorHAnsi"/>
        </w:rPr>
        <w:t>Multipurpose</w:t>
      </w:r>
      <w:proofErr w:type="spellEnd"/>
      <w:r w:rsidR="003866C0">
        <w:rPr>
          <w:rFonts w:asciiTheme="minorHAnsi" w:hAnsiTheme="minorHAnsi" w:cstheme="minorHAnsi"/>
        </w:rPr>
        <w:t xml:space="preserve"> garanciaszerződések esetén a jellemzőbb értéket kell megadni.</w:t>
      </w:r>
    </w:p>
    <w:p w14:paraId="239131E1" w14:textId="4A562F14" w:rsidR="00F71E07" w:rsidRDefault="008F6681" w:rsidP="00F71E07">
      <w:pPr>
        <w:rPr>
          <w:rFonts w:asciiTheme="minorHAnsi" w:hAnsiTheme="minorHAnsi" w:cstheme="minorHAnsi"/>
        </w:rPr>
      </w:pPr>
      <w:r w:rsidRPr="008F6681">
        <w:rPr>
          <w:rFonts w:asciiTheme="minorHAnsi" w:hAnsiTheme="minorHAnsi" w:cstheme="minorHAnsi"/>
        </w:rPr>
        <w:t>-</w:t>
      </w:r>
      <w:r>
        <w:rPr>
          <w:rFonts w:asciiTheme="minorHAnsi" w:hAnsiTheme="minorHAnsi" w:cstheme="minorHAnsi"/>
        </w:rPr>
        <w:t xml:space="preserve"> A </w:t>
      </w:r>
      <w:r w:rsidRPr="000778B9">
        <w:rPr>
          <w:rFonts w:asciiTheme="minorHAnsi" w:hAnsiTheme="minorHAnsi" w:cstheme="minorHAnsi"/>
          <w:b/>
        </w:rPr>
        <w:t>„Tőketörlesztés típusa”</w:t>
      </w:r>
      <w:r>
        <w:rPr>
          <w:rFonts w:asciiTheme="minorHAnsi" w:hAnsiTheme="minorHAnsi" w:cstheme="minorHAnsi"/>
        </w:rPr>
        <w:t xml:space="preserve"> mező</w:t>
      </w:r>
      <w:r w:rsidR="0036185C">
        <w:rPr>
          <w:rFonts w:asciiTheme="minorHAnsi" w:hAnsiTheme="minorHAnsi" w:cstheme="minorHAnsi"/>
        </w:rPr>
        <w:t xml:space="preserve">ben </w:t>
      </w:r>
      <w:r>
        <w:rPr>
          <w:rFonts w:asciiTheme="minorHAnsi" w:hAnsiTheme="minorHAnsi" w:cstheme="minorHAnsi"/>
        </w:rPr>
        <w:t xml:space="preserve">a </w:t>
      </w:r>
      <w:r w:rsidR="00A52442">
        <w:rPr>
          <w:rFonts w:asciiTheme="minorHAnsi" w:hAnsiTheme="minorHAnsi" w:cstheme="minorHAnsi"/>
        </w:rPr>
        <w:t>korábbi 7F</w:t>
      </w:r>
      <w:r>
        <w:rPr>
          <w:rFonts w:asciiTheme="minorHAnsi" w:hAnsiTheme="minorHAnsi" w:cstheme="minorHAnsi"/>
        </w:rPr>
        <w:t xml:space="preserve"> táblával konziszten</w:t>
      </w:r>
      <w:r w:rsidR="0036185C">
        <w:rPr>
          <w:rFonts w:asciiTheme="minorHAnsi" w:hAnsiTheme="minorHAnsi" w:cstheme="minorHAnsi"/>
        </w:rPr>
        <w:t>sen jelentendő az adat</w:t>
      </w:r>
      <w:r w:rsidR="005B3561">
        <w:rPr>
          <w:rFonts w:asciiTheme="minorHAnsi" w:hAnsiTheme="minorHAnsi" w:cstheme="minorHAnsi"/>
        </w:rPr>
        <w:t xml:space="preserve"> a</w:t>
      </w:r>
      <w:r w:rsidR="0036185C">
        <w:rPr>
          <w:rFonts w:asciiTheme="minorHAnsi" w:hAnsiTheme="minorHAnsi" w:cstheme="minorHAnsi"/>
        </w:rPr>
        <w:t xml:space="preserve"> </w:t>
      </w:r>
      <w:r w:rsidR="005B3561" w:rsidRPr="005B3561">
        <w:rPr>
          <w:rFonts w:asciiTheme="minorHAnsi" w:hAnsiTheme="minorHAnsi" w:cstheme="minorHAnsi"/>
        </w:rPr>
        <w:t>teljes állományra vonatkozóan</w:t>
      </w:r>
      <w:r w:rsidR="005B3561" w:rsidRPr="005B3561" w:rsidDel="0036185C">
        <w:rPr>
          <w:rFonts w:asciiTheme="minorHAnsi" w:hAnsiTheme="minorHAnsi" w:cstheme="minorHAnsi"/>
        </w:rPr>
        <w:t xml:space="preserve"> </w:t>
      </w:r>
      <w:r>
        <w:rPr>
          <w:rFonts w:asciiTheme="minorHAnsi" w:hAnsiTheme="minorHAnsi" w:cstheme="minorHAnsi"/>
        </w:rPr>
        <w:t xml:space="preserve">a le nem hívott hitelkeretek közül a speciális törlesztési konstrukciók kiemelése tekintetében, így abban az esetben jelentendő, ha az </w:t>
      </w:r>
      <w:proofErr w:type="spellStart"/>
      <w:r w:rsidRPr="00480632">
        <w:rPr>
          <w:rFonts w:asciiTheme="minorHAnsi" w:hAnsiTheme="minorHAnsi" w:cstheme="minorHAnsi"/>
        </w:rPr>
        <w:t>INSTK.PR_HITEL_KOD</w:t>
      </w:r>
      <w:proofErr w:type="spellEnd"/>
      <w:r>
        <w:rPr>
          <w:rFonts w:asciiTheme="minorHAnsi" w:hAnsiTheme="minorHAnsi" w:cstheme="minorHAnsi"/>
        </w:rPr>
        <w:t xml:space="preserve"> mezőben nem ’</w:t>
      </w:r>
      <w:proofErr w:type="spellStart"/>
      <w:r w:rsidR="005B3561" w:rsidRPr="005B3561">
        <w:rPr>
          <w:rFonts w:asciiTheme="minorHAnsi" w:hAnsiTheme="minorHAnsi" w:cstheme="minorHAnsi"/>
        </w:rPr>
        <w:t>NEM_PROJEKTH</w:t>
      </w:r>
      <w:proofErr w:type="spellEnd"/>
      <w:r>
        <w:rPr>
          <w:rFonts w:asciiTheme="minorHAnsi" w:hAnsiTheme="minorHAnsi" w:cstheme="minorHAnsi"/>
        </w:rPr>
        <w:t xml:space="preserve">’, az </w:t>
      </w:r>
      <w:proofErr w:type="spellStart"/>
      <w:r w:rsidRPr="00480632">
        <w:rPr>
          <w:rFonts w:asciiTheme="minorHAnsi" w:hAnsiTheme="minorHAnsi" w:cstheme="minorHAnsi"/>
        </w:rPr>
        <w:t>INSTK.REND_HKERET_OSSZEG</w:t>
      </w:r>
      <w:proofErr w:type="spellEnd"/>
      <w:r>
        <w:rPr>
          <w:rFonts w:asciiTheme="minorHAnsi" w:hAnsiTheme="minorHAnsi" w:cstheme="minorHAnsi"/>
        </w:rPr>
        <w:t xml:space="preserve"> mezőben pedig 0-nál nagyobb összeg kerül jelentésre.</w:t>
      </w:r>
      <w:r w:rsidR="00B74384">
        <w:rPr>
          <w:rFonts w:asciiTheme="minorHAnsi" w:hAnsiTheme="minorHAnsi" w:cstheme="minorHAnsi"/>
        </w:rPr>
        <w:t xml:space="preserve"> Ezen kívül a </w:t>
      </w:r>
      <w:r w:rsidR="00A52442">
        <w:rPr>
          <w:rFonts w:asciiTheme="minorHAnsi" w:hAnsiTheme="minorHAnsi" w:cstheme="minorHAnsi"/>
        </w:rPr>
        <w:t>korábbi 7F</w:t>
      </w:r>
      <w:r w:rsidR="00B74384">
        <w:rPr>
          <w:rFonts w:asciiTheme="minorHAnsi" w:hAnsiTheme="minorHAnsi" w:cstheme="minorHAnsi"/>
        </w:rPr>
        <w:t xml:space="preserve"> táblával konzisztensen csak ingatlanfejlesztési/-vásárlási hitelek esetén kell megadni az információt.</w:t>
      </w:r>
    </w:p>
    <w:p w14:paraId="72D33984" w14:textId="77777777" w:rsidR="00E60D85" w:rsidRPr="006C72EB" w:rsidRDefault="00E60D85" w:rsidP="00C06692">
      <w:pPr>
        <w:spacing w:before="210" w:after="75"/>
        <w:outlineLvl w:val="1"/>
        <w:rPr>
          <w:rFonts w:asciiTheme="minorHAnsi" w:hAnsiTheme="minorHAnsi" w:cstheme="minorHAnsi"/>
          <w:b/>
          <w:vanish/>
          <w:color w:val="0C2148" w:themeColor="text2"/>
        </w:rPr>
      </w:pPr>
      <w:bookmarkStart w:id="70" w:name="_Toc520987550"/>
      <w:bookmarkStart w:id="71" w:name="_Toc526428459"/>
      <w:bookmarkStart w:id="72" w:name="_Toc526428509"/>
      <w:bookmarkStart w:id="73" w:name="_Toc526428537"/>
      <w:bookmarkStart w:id="74" w:name="_Toc526510057"/>
      <w:bookmarkStart w:id="75" w:name="_Toc529486523"/>
      <w:bookmarkStart w:id="76" w:name="_Toc529973899"/>
      <w:bookmarkStart w:id="77" w:name="_Toc530744483"/>
      <w:bookmarkStart w:id="78" w:name="_Toc530744557"/>
      <w:bookmarkStart w:id="79" w:name="_Toc535315386"/>
      <w:bookmarkStart w:id="80" w:name="_Toc536621813"/>
      <w:bookmarkStart w:id="81" w:name="_Toc536622847"/>
      <w:bookmarkStart w:id="82" w:name="_Toc362003"/>
      <w:bookmarkStart w:id="83" w:name="_Toc425061"/>
      <w:bookmarkStart w:id="84" w:name="_Toc425106"/>
      <w:bookmarkStart w:id="85" w:name="_Toc530744484"/>
      <w:bookmarkStart w:id="86" w:name="_Toc530744558"/>
      <w:bookmarkStart w:id="87" w:name="_Toc535315387"/>
      <w:bookmarkStart w:id="88" w:name="_Toc536621814"/>
      <w:bookmarkStart w:id="89" w:name="_Toc536622848"/>
      <w:bookmarkStart w:id="90" w:name="_Toc362004"/>
      <w:bookmarkStart w:id="91" w:name="_Toc425062"/>
      <w:bookmarkStart w:id="92" w:name="_Toc425107"/>
      <w:bookmarkStart w:id="93" w:name="_Toc2945718"/>
      <w:bookmarkStart w:id="94" w:name="_Toc3288754"/>
      <w:bookmarkStart w:id="95" w:name="_Toc8380453"/>
      <w:bookmarkStart w:id="96" w:name="_Toc14448757"/>
      <w:bookmarkStart w:id="97" w:name="_Toc14683532"/>
      <w:bookmarkStart w:id="98" w:name="_Toc15483068"/>
      <w:bookmarkStart w:id="99" w:name="_Toc15483199"/>
      <w:bookmarkStart w:id="100" w:name="_Toc19107879"/>
      <w:bookmarkStart w:id="101" w:name="_Toc24468602"/>
      <w:bookmarkStart w:id="102" w:name="_Toc31359944"/>
      <w:bookmarkStart w:id="103" w:name="_Toc31966059"/>
      <w:bookmarkStart w:id="104" w:name="_Toc64967385"/>
      <w:bookmarkStart w:id="105" w:name="_Toc64967561"/>
      <w:bookmarkStart w:id="106" w:name="_Toc93673532"/>
      <w:bookmarkStart w:id="107" w:name="_Toc93673591"/>
      <w:bookmarkEnd w:id="60"/>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32AF1B48" w14:textId="20ADA977" w:rsidR="00315823" w:rsidRPr="006C72EB" w:rsidRDefault="00315823" w:rsidP="00E60D85">
      <w:pPr>
        <w:pStyle w:val="Cmsor3"/>
        <w:rPr>
          <w:rFonts w:asciiTheme="minorHAnsi" w:hAnsiTheme="minorHAnsi" w:cstheme="minorHAnsi"/>
          <w:b/>
          <w:szCs w:val="20"/>
        </w:rPr>
      </w:pPr>
      <w:bookmarkStart w:id="108" w:name="_Toc530744485"/>
      <w:bookmarkStart w:id="109" w:name="_Toc530744559"/>
      <w:bookmarkStart w:id="110" w:name="_Toc535315388"/>
      <w:bookmarkStart w:id="111" w:name="_Toc536621815"/>
      <w:bookmarkStart w:id="112" w:name="_Toc536622849"/>
      <w:bookmarkStart w:id="113" w:name="_Toc362005"/>
      <w:bookmarkStart w:id="114" w:name="_Toc425063"/>
      <w:bookmarkStart w:id="115" w:name="_Toc425108"/>
      <w:bookmarkStart w:id="116" w:name="_Toc2945719"/>
      <w:bookmarkStart w:id="117" w:name="_Toc3288755"/>
      <w:bookmarkStart w:id="118" w:name="_Toc8380454"/>
      <w:bookmarkStart w:id="119" w:name="_Toc14448758"/>
      <w:bookmarkStart w:id="120" w:name="_Toc14683533"/>
      <w:bookmarkStart w:id="121" w:name="_Toc15483069"/>
      <w:bookmarkStart w:id="122" w:name="_Toc15483200"/>
      <w:bookmarkStart w:id="123" w:name="_Toc19107880"/>
      <w:bookmarkStart w:id="124" w:name="_Toc24468603"/>
      <w:bookmarkStart w:id="125" w:name="_Toc31359945"/>
      <w:bookmarkStart w:id="126" w:name="_Toc31966060"/>
      <w:bookmarkStart w:id="127" w:name="_Toc64967386"/>
      <w:bookmarkStart w:id="128" w:name="_Toc64967562"/>
      <w:bookmarkStart w:id="129" w:name="_Toc93673533"/>
      <w:bookmarkStart w:id="130" w:name="_Toc93673592"/>
      <w:bookmarkStart w:id="131" w:name="_Ref64965157"/>
      <w:bookmarkStart w:id="132" w:name="_Ref64967535"/>
      <w:bookmarkStart w:id="133" w:name="_Toc64967389"/>
      <w:bookmarkStart w:id="134" w:name="_Toc149902000"/>
      <w:bookmarkStart w:id="135" w:name="_Toc188019070"/>
      <w:bookmarkStart w:id="136" w:name="_Hlk535311652"/>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INSTR</w:t>
      </w:r>
      <w:proofErr w:type="spellEnd"/>
      <w:r w:rsidRPr="006C72EB">
        <w:rPr>
          <w:rFonts w:asciiTheme="minorHAnsi" w:hAnsiTheme="minorHAnsi" w:cstheme="minorHAnsi"/>
          <w:b/>
          <w:szCs w:val="20"/>
        </w:rPr>
        <w:t xml:space="preserve"> táblában jelentendő adatkörök</w:t>
      </w:r>
      <w:bookmarkEnd w:id="131"/>
      <w:bookmarkEnd w:id="132"/>
      <w:bookmarkEnd w:id="133"/>
      <w:bookmarkEnd w:id="134"/>
      <w:bookmarkEnd w:id="135"/>
    </w:p>
    <w:p w14:paraId="0CF3F713" w14:textId="77777777" w:rsidR="004D68F1" w:rsidRPr="006C72EB" w:rsidRDefault="00680855" w:rsidP="005847F9">
      <w:pPr>
        <w:rPr>
          <w:rFonts w:asciiTheme="minorHAnsi" w:hAnsiTheme="minorHAnsi" w:cstheme="minorHAnsi"/>
        </w:rPr>
      </w:pPr>
      <w:r w:rsidRPr="006C72EB">
        <w:rPr>
          <w:rFonts w:asciiTheme="minorHAnsi" w:hAnsiTheme="minorHAnsi" w:cstheme="minorHAnsi"/>
        </w:rPr>
        <w:t xml:space="preserve">A megkötött hitelszerződés alapján már létrejött, az adatszolgáltató rendszereiben nyilvántartott konkrét instrumentumot és a rá vonatkozó adatokat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kódú </w:t>
      </w:r>
      <w:r w:rsidR="00D1089D" w:rsidRPr="006C72EB">
        <w:rPr>
          <w:rFonts w:asciiTheme="minorHAnsi" w:hAnsiTheme="minorHAnsi" w:cstheme="minorHAnsi"/>
        </w:rPr>
        <w:t>táblá</w:t>
      </w:r>
      <w:r w:rsidRPr="006C72EB">
        <w:rPr>
          <w:rFonts w:asciiTheme="minorHAnsi" w:hAnsiTheme="minorHAnsi" w:cstheme="minorHAnsi"/>
        </w:rPr>
        <w:t xml:space="preserve">ban kell jelenteni. </w:t>
      </w:r>
    </w:p>
    <w:p w14:paraId="6AD9ACEB" w14:textId="61D6E164" w:rsidR="004D68F1" w:rsidRPr="006C72EB" w:rsidRDefault="004D68F1" w:rsidP="004D68F1">
      <w:pPr>
        <w:rPr>
          <w:rFonts w:asciiTheme="minorHAnsi" w:hAnsiTheme="minorHAnsi" w:cstheme="minorHAnsi"/>
        </w:rPr>
      </w:pPr>
      <w:r w:rsidRPr="006C72EB">
        <w:rPr>
          <w:rFonts w:asciiTheme="minorHAnsi" w:hAnsiTheme="minorHAnsi" w:cstheme="minorHAnsi"/>
        </w:rPr>
        <w:t xml:space="preserve">Az „Instrumentum (nem speciális keret vagy nem keret) szervezeti azonosító” szerződésazonosító kell legyen, amennyiben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kerül jelentésre a szerződés szint. Ebben az esetben „Az instrumentum szervezeti azonosító szerződés azonosító-e?” kérdésre „I” a válasz. </w:t>
      </w:r>
    </w:p>
    <w:p w14:paraId="747E0B0D" w14:textId="065A3DDE" w:rsidR="00BC6B5A" w:rsidRPr="006C72EB" w:rsidRDefault="00680855" w:rsidP="005847F9">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kódú</w:t>
      </w:r>
      <w:r w:rsidR="00D1089D" w:rsidRPr="006C72EB">
        <w:rPr>
          <w:rFonts w:asciiTheme="minorHAnsi" w:hAnsiTheme="minorHAnsi" w:cstheme="minorHAnsi"/>
        </w:rPr>
        <w:t xml:space="preserve"> táblá</w:t>
      </w:r>
      <w:r w:rsidRPr="006C72EB">
        <w:rPr>
          <w:rFonts w:asciiTheme="minorHAnsi" w:hAnsiTheme="minorHAnsi" w:cstheme="minorHAnsi"/>
        </w:rPr>
        <w:t xml:space="preserve">ban az alábbi adatkörökben kell </w:t>
      </w:r>
      <w:r w:rsidR="00101F7C" w:rsidRPr="006C72EB">
        <w:rPr>
          <w:rFonts w:asciiTheme="minorHAnsi" w:hAnsiTheme="minorHAnsi" w:cstheme="minorHAnsi"/>
        </w:rPr>
        <w:t>„</w:t>
      </w:r>
      <w:proofErr w:type="spellStart"/>
      <w:proofErr w:type="gramStart"/>
      <w:r w:rsidR="00101F7C" w:rsidRPr="006C72EB">
        <w:rPr>
          <w:rFonts w:asciiTheme="minorHAnsi" w:hAnsiTheme="minorHAnsi" w:cstheme="minorHAnsi"/>
        </w:rPr>
        <w:t>snapshot</w:t>
      </w:r>
      <w:proofErr w:type="spellEnd"/>
      <w:r w:rsidR="00101F7C" w:rsidRPr="006C72EB">
        <w:rPr>
          <w:rFonts w:asciiTheme="minorHAnsi" w:hAnsiTheme="minorHAnsi" w:cstheme="minorHAnsi"/>
        </w:rPr>
        <w:t>”-</w:t>
      </w:r>
      <w:proofErr w:type="gramEnd"/>
      <w:r w:rsidR="00101F7C" w:rsidRPr="006C72EB">
        <w:rPr>
          <w:rFonts w:asciiTheme="minorHAnsi" w:hAnsiTheme="minorHAnsi" w:cstheme="minorHAnsi"/>
        </w:rPr>
        <w:t>jellegű</w:t>
      </w:r>
      <w:r w:rsidRPr="006C72EB">
        <w:rPr>
          <w:rFonts w:asciiTheme="minorHAnsi" w:hAnsiTheme="minorHAnsi" w:cstheme="minorHAnsi"/>
        </w:rPr>
        <w:t xml:space="preserve">  információ</w:t>
      </w:r>
      <w:r w:rsidR="00101F7C" w:rsidRPr="006C72EB">
        <w:rPr>
          <w:rFonts w:asciiTheme="minorHAnsi" w:hAnsiTheme="minorHAnsi" w:cstheme="minorHAnsi"/>
        </w:rPr>
        <w:t>ka</w:t>
      </w:r>
      <w:r w:rsidRPr="006C72EB">
        <w:rPr>
          <w:rFonts w:asciiTheme="minorHAnsi" w:hAnsiTheme="minorHAnsi" w:cstheme="minorHAnsi"/>
        </w:rPr>
        <w:t>t szolgáltatni az egyes instrumentumokra vonatkozóan:</w:t>
      </w:r>
    </w:p>
    <w:p w14:paraId="6F537C81" w14:textId="77777777" w:rsidR="00101F7C" w:rsidRPr="006C72EB" w:rsidRDefault="00101F7C"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Instrumentum keletkezése/megszűnése</w:t>
      </w:r>
    </w:p>
    <w:p w14:paraId="73839A5C" w14:textId="20CAEA75" w:rsidR="00680855" w:rsidRPr="006C72EB" w:rsidRDefault="00680855"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Instrumentum alapjellemzők</w:t>
      </w:r>
    </w:p>
    <w:p w14:paraId="239153A3" w14:textId="136E87D2" w:rsidR="0040664A" w:rsidRPr="006C72EB" w:rsidRDefault="0040664A"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Kamatozás, törlesztés</w:t>
      </w:r>
    </w:p>
    <w:p w14:paraId="125D3E09" w14:textId="101F9CFA" w:rsidR="0040664A" w:rsidRPr="006C72EB" w:rsidRDefault="0040664A"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Késedelem, nemteljesítés</w:t>
      </w:r>
    </w:p>
    <w:p w14:paraId="27D5E8BB" w14:textId="60661C91" w:rsidR="0040664A" w:rsidRPr="006C72EB" w:rsidRDefault="0040664A" w:rsidP="00FE4455">
      <w:pPr>
        <w:pStyle w:val="Listaszerbekezds"/>
        <w:numPr>
          <w:ilvl w:val="0"/>
          <w:numId w:val="14"/>
        </w:numPr>
        <w:rPr>
          <w:rFonts w:asciiTheme="minorHAnsi" w:hAnsiTheme="minorHAnsi" w:cstheme="minorHAnsi"/>
          <w:b/>
        </w:rPr>
      </w:pPr>
      <w:bookmarkStart w:id="137" w:name="_Ref64967538"/>
      <w:r w:rsidRPr="006C72EB">
        <w:rPr>
          <w:rFonts w:asciiTheme="minorHAnsi" w:hAnsiTheme="minorHAnsi" w:cstheme="minorHAnsi"/>
          <w:b/>
        </w:rPr>
        <w:t>Pénzügyi jellemzők/mérleg</w:t>
      </w:r>
      <w:bookmarkEnd w:id="137"/>
    </w:p>
    <w:p w14:paraId="4862C9F5" w14:textId="62DD97BA" w:rsidR="0040664A" w:rsidRPr="006C72EB" w:rsidRDefault="0040664A" w:rsidP="00FE4455">
      <w:pPr>
        <w:pStyle w:val="Listaszerbekezds"/>
        <w:numPr>
          <w:ilvl w:val="0"/>
          <w:numId w:val="14"/>
        </w:numPr>
        <w:rPr>
          <w:rFonts w:asciiTheme="minorHAnsi" w:hAnsiTheme="minorHAnsi" w:cstheme="minorHAnsi"/>
          <w:b/>
        </w:rPr>
      </w:pPr>
      <w:proofErr w:type="spellStart"/>
      <w:r w:rsidRPr="006C72EB">
        <w:rPr>
          <w:rFonts w:asciiTheme="minorHAnsi" w:hAnsiTheme="minorHAnsi" w:cstheme="minorHAnsi"/>
          <w:b/>
        </w:rPr>
        <w:t>JTM</w:t>
      </w:r>
      <w:proofErr w:type="spellEnd"/>
    </w:p>
    <w:p w14:paraId="165C8DA9" w14:textId="1B55723A" w:rsidR="00101F7C" w:rsidRPr="006C72EB" w:rsidRDefault="00101F7C"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Projekthitel</w:t>
      </w:r>
    </w:p>
    <w:p w14:paraId="380BDA89" w14:textId="0FC22538" w:rsidR="00101F7C" w:rsidRPr="006C72EB" w:rsidRDefault="00853342"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2022. június vonatkozási időtől hatályos új mezőkre vonatkozó módszertani előírások</w:t>
      </w:r>
    </w:p>
    <w:p w14:paraId="21AE8A0F" w14:textId="77777777" w:rsidR="00F10822" w:rsidRPr="006C72EB" w:rsidRDefault="00F10822" w:rsidP="005847F9">
      <w:pPr>
        <w:rPr>
          <w:rFonts w:asciiTheme="minorHAnsi" w:hAnsiTheme="minorHAnsi" w:cstheme="minorHAnsi"/>
        </w:rPr>
      </w:pPr>
    </w:p>
    <w:p w14:paraId="37CB38CC" w14:textId="7108F936" w:rsidR="008B3416" w:rsidRPr="00AE27AF" w:rsidRDefault="008B3416" w:rsidP="00AE27AF">
      <w:pPr>
        <w:pStyle w:val="Cmsor4"/>
      </w:pPr>
      <w:bookmarkStart w:id="138" w:name="_Toc149902001"/>
      <w:bookmarkStart w:id="139" w:name="_Toc188019071"/>
      <w:r w:rsidRPr="00AE27AF">
        <w:t>Instrumentum keletkezése/megszűnése</w:t>
      </w:r>
      <w:bookmarkEnd w:id="138"/>
      <w:bookmarkEnd w:id="139"/>
    </w:p>
    <w:p w14:paraId="6B53D044" w14:textId="50180C39" w:rsidR="00163BE8" w:rsidRPr="006C72EB" w:rsidRDefault="00163BE8" w:rsidP="005847F9">
      <w:pPr>
        <w:rPr>
          <w:rFonts w:asciiTheme="minorHAnsi" w:hAnsiTheme="minorHAnsi" w:cstheme="minorHAnsi"/>
        </w:rPr>
      </w:pPr>
      <w:r w:rsidRPr="006C72EB">
        <w:rPr>
          <w:rFonts w:asciiTheme="minorHAnsi" w:hAnsiTheme="minorHAnsi" w:cstheme="minorHAnsi"/>
        </w:rPr>
        <w:t>Ezen adatkörhöz tartozó mezők mind lakossági mind vállalati ügyfelek esetében töltendő</w:t>
      </w:r>
      <w:r w:rsidR="00644AB4" w:rsidRPr="006C72EB">
        <w:rPr>
          <w:rFonts w:asciiTheme="minorHAnsi" w:hAnsiTheme="minorHAnsi" w:cstheme="minorHAnsi"/>
        </w:rPr>
        <w:t>k</w:t>
      </w:r>
      <w:r w:rsidRPr="006C72EB">
        <w:rPr>
          <w:rFonts w:asciiTheme="minorHAnsi" w:hAnsiTheme="minorHAnsi" w:cstheme="minorHAnsi"/>
        </w:rPr>
        <w:t xml:space="preserve">, az instrumentum indulására, keletkezés módjára, lejáratra és átvett hitelekre vonatkozó adatokat kell szolgáltatni. </w:t>
      </w:r>
    </w:p>
    <w:p w14:paraId="1206DA68" w14:textId="6C6DDE24" w:rsidR="00804C9A" w:rsidRPr="006C72EB" w:rsidRDefault="00804C9A" w:rsidP="00804C9A">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táblánál leírtak alapján egy normál, hitelszerződés alapján létrejövő instrumentum attól az időponttól jelentendő, amikor az instrumentumot megkeletkeztető szerződés aláírásra került, és az instrumentumot a banki rendszerben is létrehozták.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 kerülő hitelek esetén ez az az időpont, amikor a hitel bekerül a </w:t>
      </w:r>
      <w:proofErr w:type="spellStart"/>
      <w:r w:rsidRPr="006C72EB">
        <w:rPr>
          <w:rFonts w:asciiTheme="minorHAnsi" w:hAnsiTheme="minorHAnsi" w:cstheme="minorHAnsi"/>
        </w:rPr>
        <w:t>KHR</w:t>
      </w:r>
      <w:proofErr w:type="spellEnd"/>
      <w:r w:rsidRPr="006C72EB">
        <w:rPr>
          <w:rFonts w:asciiTheme="minorHAnsi" w:hAnsiTheme="minorHAnsi" w:cstheme="minorHAnsi"/>
        </w:rPr>
        <w:t>-be. Távollévő felek között létrejövő szerződések esetén is ez az időpont a mérvadó (pl. a kereskedőnél megkötött szerződések esetén a bankhoz később érkezik be a szerződés – itt a kereskedőnél történő aláírás dátumával keletkezik meg vélhetően a szerződés, és nem a bankba történő beérkezésko</w:t>
      </w:r>
      <w:r w:rsidR="007D3E14" w:rsidRPr="006C72EB">
        <w:rPr>
          <w:rFonts w:asciiTheme="minorHAnsi" w:hAnsiTheme="minorHAnsi" w:cstheme="minorHAnsi"/>
        </w:rPr>
        <w:t>r</w:t>
      </w:r>
      <w:r w:rsidR="006335C0" w:rsidRPr="006C72EB">
        <w:rPr>
          <w:rFonts w:asciiTheme="minorHAnsi" w:hAnsiTheme="minorHAnsi" w:cstheme="minorHAnsi"/>
        </w:rPr>
        <w:t>, postán való kiküldés esetén a kiküldés időpontja a szerződéskötés időpontja</w:t>
      </w:r>
      <w:r w:rsidR="006F3562" w:rsidRPr="006C72EB">
        <w:rPr>
          <w:rFonts w:asciiTheme="minorHAnsi" w:hAnsiTheme="minorHAnsi" w:cstheme="minorHAnsi"/>
        </w:rPr>
        <w:t>, hiszen ettől az időponttól kezdve már kitettséget jelent az adatszolgáltatónak</w:t>
      </w:r>
      <w:r w:rsidRPr="006C72EB">
        <w:rPr>
          <w:rFonts w:asciiTheme="minorHAnsi" w:hAnsiTheme="minorHAnsi" w:cstheme="minorHAnsi"/>
        </w:rPr>
        <w:t xml:space="preserve">).  </w:t>
      </w:r>
    </w:p>
    <w:p w14:paraId="3B4F86C4" w14:textId="74F1E491" w:rsidR="004B6EEC" w:rsidRPr="006C72EB" w:rsidRDefault="004B6EEC" w:rsidP="00804C9A">
      <w:pPr>
        <w:rPr>
          <w:rFonts w:asciiTheme="minorHAnsi" w:hAnsiTheme="minorHAnsi" w:cstheme="minorHAnsi"/>
        </w:rPr>
      </w:pPr>
    </w:p>
    <w:p w14:paraId="4AB927F7" w14:textId="777777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Amennyiben egy hitelszerződés alapján egy összegben vagy több összegben, de azonos paraméterekkel (futamidő, devizanem, kamat) történik a lehívás, akkor a keletkezés a szerződés alapján egységesen definiálandó.</w:t>
      </w:r>
    </w:p>
    <w:p w14:paraId="3C3F0EA4" w14:textId="777777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Ha a hitel több devizában kerül lehívásra, akkor külön instrumentumként kell rögzíteni, de az egyes instrumentumok keletkezési módja lehet azonos. </w:t>
      </w:r>
    </w:p>
    <w:p w14:paraId="5A21873D" w14:textId="31DF7F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Abban az esetben, ha kiváltás és emelés is történik, akkor eldöntendő, hogy egy instrumentum nyílik-e vagy több. Amennyiben egy, akkor hitelkiváltás keletkezési mód alkalmazandó és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 Ha több, akkor a kiváltó instrumentumnál a hitelkiváltás, az újonnan képzett instrumentum(ok)</w:t>
      </w:r>
      <w:proofErr w:type="spellStart"/>
      <w:r w:rsidRPr="006C72EB">
        <w:rPr>
          <w:rFonts w:asciiTheme="minorHAnsi" w:hAnsiTheme="minorHAnsi" w:cstheme="minorHAnsi"/>
        </w:rPr>
        <w:t>nál</w:t>
      </w:r>
      <w:proofErr w:type="spellEnd"/>
      <w:r w:rsidRPr="006C72EB">
        <w:rPr>
          <w:rFonts w:asciiTheme="minorHAnsi" w:hAnsiTheme="minorHAnsi" w:cstheme="minorHAnsi"/>
        </w:rPr>
        <w:t xml:space="preserve"> az új szerződés kód alkalmazandó.</w:t>
      </w:r>
    </w:p>
    <w:p w14:paraId="534E0AF2" w14:textId="777777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Az újratárgyalást a következőképpen értelmezzük: a korábbi időszakhoz képest megvizsgálásra kerül, hogy változott-e az ügylet lejárata, devizaneme vagy kamatozása (csak a referencia kamat) és ha igen, és nem átstrukturált az ügylet, akkor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keletkezési módot rögzítünk.</w:t>
      </w:r>
    </w:p>
    <w:p w14:paraId="7406D34E" w14:textId="0A4FC865" w:rsidR="004B6EEC" w:rsidRPr="006C72EB" w:rsidRDefault="004B6EEC" w:rsidP="004B6EEC">
      <w:pPr>
        <w:pStyle w:val="Listaszerbekezds"/>
        <w:numPr>
          <w:ilvl w:val="0"/>
          <w:numId w:val="42"/>
        </w:numPr>
        <w:spacing w:after="120"/>
        <w:contextualSpacing w:val="0"/>
        <w:rPr>
          <w:rFonts w:asciiTheme="minorHAnsi" w:hAnsiTheme="minorHAnsi" w:cstheme="minorHAnsi"/>
        </w:rPr>
      </w:pPr>
      <w:r w:rsidRPr="006C72EB">
        <w:rPr>
          <w:rFonts w:asciiTheme="minorHAnsi" w:hAnsiTheme="minorHAnsi" w:cstheme="minorHAnsi"/>
        </w:rPr>
        <w:t xml:space="preserve">Lakossági ügyletek keletkezési módja tekintetében elsődleges szempont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hitelösszeg növekszik/nem növekszik keletkezési mód alkalmazása, amely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w:t>
      </w:r>
    </w:p>
    <w:p w14:paraId="7EDA86EF" w14:textId="77777777" w:rsidR="004B6EEC" w:rsidRPr="006C72EB" w:rsidRDefault="004B6EEC" w:rsidP="00804C9A">
      <w:pPr>
        <w:rPr>
          <w:rFonts w:asciiTheme="minorHAnsi" w:hAnsiTheme="minorHAnsi" w:cstheme="minorHAnsi"/>
        </w:rPr>
      </w:pPr>
    </w:p>
    <w:p w14:paraId="2BF590B0" w14:textId="1BDB5B11" w:rsidR="00804C9A" w:rsidRPr="006C72EB" w:rsidRDefault="00804C9A" w:rsidP="00804C9A">
      <w:pPr>
        <w:rPr>
          <w:rFonts w:asciiTheme="minorHAnsi" w:hAnsiTheme="minorHAnsi" w:cstheme="minorHAnsi"/>
        </w:rPr>
      </w:pPr>
      <w:r w:rsidRPr="006C72EB">
        <w:rPr>
          <w:rFonts w:asciiTheme="minorHAnsi" w:hAnsiTheme="minorHAnsi" w:cstheme="minorHAnsi"/>
        </w:rPr>
        <w:t xml:space="preserve">A </w:t>
      </w:r>
      <w:r w:rsidR="00F51669" w:rsidRPr="006C72EB">
        <w:rPr>
          <w:rFonts w:asciiTheme="minorHAnsi" w:hAnsiTheme="minorHAnsi" w:cstheme="minorHAnsi"/>
        </w:rPr>
        <w:t>„</w:t>
      </w:r>
      <w:r w:rsidRPr="006C72EB">
        <w:rPr>
          <w:rFonts w:asciiTheme="minorHAnsi" w:hAnsiTheme="minorHAnsi" w:cstheme="minorHAnsi"/>
          <w:b/>
        </w:rPr>
        <w:t>szerződés megkötésének időpontja</w:t>
      </w:r>
      <w:r w:rsidR="00F51669" w:rsidRPr="006C72EB">
        <w:rPr>
          <w:rFonts w:asciiTheme="minorHAnsi" w:hAnsiTheme="minorHAnsi" w:cstheme="minorHAnsi"/>
        </w:rPr>
        <w:t>”</w:t>
      </w:r>
      <w:r w:rsidRPr="006C72EB">
        <w:rPr>
          <w:rFonts w:asciiTheme="minorHAnsi" w:hAnsiTheme="minorHAnsi" w:cstheme="minorHAnsi"/>
        </w:rPr>
        <w:t xml:space="preserve"> és az </w:t>
      </w:r>
      <w:r w:rsidR="00F51669" w:rsidRPr="006C72EB">
        <w:rPr>
          <w:rFonts w:asciiTheme="minorHAnsi" w:hAnsiTheme="minorHAnsi" w:cstheme="minorHAnsi"/>
        </w:rPr>
        <w:t>„</w:t>
      </w:r>
      <w:r w:rsidRPr="006C72EB">
        <w:rPr>
          <w:rFonts w:asciiTheme="minorHAnsi" w:hAnsiTheme="minorHAnsi" w:cstheme="minorHAnsi"/>
        </w:rPr>
        <w:t>instrumentum indulásának időpontja</w:t>
      </w:r>
      <w:r w:rsidR="00F51669" w:rsidRPr="006C72EB">
        <w:rPr>
          <w:rFonts w:asciiTheme="minorHAnsi" w:hAnsiTheme="minorHAnsi" w:cstheme="minorHAnsi"/>
        </w:rPr>
        <w:t>” mezők tartalma</w:t>
      </w:r>
      <w:r w:rsidRPr="006C72EB">
        <w:rPr>
          <w:rFonts w:asciiTheme="minorHAnsi" w:hAnsiTheme="minorHAnsi" w:cstheme="minorHAnsi"/>
          <w:b/>
          <w:i/>
        </w:rPr>
        <w:t xml:space="preserve"> </w:t>
      </w:r>
      <w:r w:rsidRPr="006C72EB">
        <w:rPr>
          <w:rFonts w:asciiTheme="minorHAnsi" w:hAnsiTheme="minorHAnsi" w:cstheme="minorHAnsi"/>
        </w:rPr>
        <w:t xml:space="preserve">alapesetben megegyezik, </w:t>
      </w:r>
      <w:r w:rsidR="00FD340E" w:rsidRPr="006C72EB">
        <w:rPr>
          <w:rFonts w:asciiTheme="minorHAnsi" w:hAnsiTheme="minorHAnsi" w:cstheme="minorHAnsi"/>
        </w:rPr>
        <w:t xml:space="preserve">ezen mezők esetében tehát </w:t>
      </w:r>
      <w:r w:rsidRPr="006C72EB">
        <w:rPr>
          <w:rFonts w:asciiTheme="minorHAnsi" w:hAnsiTheme="minorHAnsi" w:cstheme="minorHAnsi"/>
        </w:rPr>
        <w:t xml:space="preserve">az az időpont jelentendő, amikor a szerződéses megállapodás valamennyi szerződő fél számára kötelezővé vált.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esetén a két mező értéke eltér, az instrumentum indulásának időpontjaként 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teljesülésének dátuma jelentendő.</w:t>
      </w:r>
      <w:r w:rsidR="00642C00" w:rsidRPr="006C72EB">
        <w:rPr>
          <w:rFonts w:asciiTheme="minorHAnsi" w:hAnsiTheme="minorHAnsi" w:cstheme="minorHAnsi"/>
        </w:rPr>
        <w:t xml:space="preserve"> A két időpont eltér továbbá távollévők közti szerződéskötés esetén is</w:t>
      </w:r>
      <w:r w:rsidR="00E73394" w:rsidRPr="006C72EB">
        <w:rPr>
          <w:rFonts w:asciiTheme="minorHAnsi" w:hAnsiTheme="minorHAnsi" w:cstheme="minorHAnsi"/>
        </w:rPr>
        <w:t>:</w:t>
      </w:r>
      <w:r w:rsidR="00642C00" w:rsidRPr="006C72EB">
        <w:rPr>
          <w:rFonts w:asciiTheme="minorHAnsi" w:hAnsiTheme="minorHAnsi" w:cstheme="minorHAnsi"/>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6C72EB">
        <w:rPr>
          <w:rFonts w:asciiTheme="minorHAnsi" w:hAnsiTheme="minorHAnsi" w:cstheme="minorHAnsi"/>
        </w:rPr>
        <w:t xml:space="preserve"> (hatályosul)</w:t>
      </w:r>
      <w:r w:rsidR="00642C00" w:rsidRPr="006C72EB">
        <w:rPr>
          <w:rFonts w:asciiTheme="minorHAnsi" w:hAnsiTheme="minorHAnsi" w:cstheme="minorHAnsi"/>
        </w:rPr>
        <w:t xml:space="preserve">, azaz </w:t>
      </w:r>
      <w:r w:rsidR="00E73394" w:rsidRPr="006C72EB">
        <w:rPr>
          <w:rFonts w:asciiTheme="minorHAnsi" w:hAnsiTheme="minorHAnsi" w:cstheme="minorHAnsi"/>
        </w:rPr>
        <w:t xml:space="preserve">amikor </w:t>
      </w:r>
      <w:r w:rsidR="00642C00" w:rsidRPr="006C72EB">
        <w:rPr>
          <w:rFonts w:asciiTheme="minorHAnsi" w:hAnsiTheme="minorHAnsi" w:cstheme="minorHAnsi"/>
        </w:rPr>
        <w:t>az ügyfél visszaküldte.</w:t>
      </w:r>
      <w:r w:rsidRPr="006C72EB">
        <w:rPr>
          <w:rFonts w:asciiTheme="minorHAnsi" w:hAnsiTheme="minorHAnsi" w:cstheme="minorHAnsi"/>
        </w:rPr>
        <w:t xml:space="preserve"> Ha új szerződés létrehozása nélkül módosul a szerződés, a mező értéke a futamidő során nem változik. </w:t>
      </w:r>
      <w:r w:rsidR="0067130E" w:rsidRPr="006C72EB">
        <w:rPr>
          <w:rFonts w:asciiTheme="minorHAnsi" w:hAnsiTheme="minorHAnsi" w:cstheme="minorHAnsi"/>
        </w:rPr>
        <w:t>Rendelkezésre tartási időszak esetén az instrumentum indulásának időpontja a rendelkezésre tartási időszak kezdetének időpontja.</w:t>
      </w:r>
      <w:r w:rsidR="008E4578" w:rsidRPr="006C72EB">
        <w:rPr>
          <w:rFonts w:asciiTheme="minorHAnsi" w:hAnsiTheme="minorHAnsi" w:cstheme="minorHAnsi"/>
        </w:rPr>
        <w:t xml:space="preserve"> Lakástakarékpénztári formában működő hitelintézetek esetén</w:t>
      </w:r>
      <w:r w:rsidR="00756BF8" w:rsidRPr="006C72EB">
        <w:rPr>
          <w:rFonts w:asciiTheme="minorHAnsi" w:hAnsiTheme="minorHAnsi" w:cstheme="minorHAnsi"/>
        </w:rPr>
        <w:t>, amennyiben a lakáshitel először áthidaló hitelként kerül folyósításra, majd a megtakarítási időszak után normál hitellé alakul, a normál hitel</w:t>
      </w:r>
      <w:r w:rsidR="00CD6E39" w:rsidRPr="006C72EB">
        <w:rPr>
          <w:rFonts w:asciiTheme="minorHAnsi" w:hAnsiTheme="minorHAnsi" w:cstheme="minorHAnsi"/>
        </w:rPr>
        <w:t>t új instrumentumként kell jelenteni</w:t>
      </w:r>
      <w:r w:rsidR="002210F5" w:rsidRPr="006C72EB">
        <w:rPr>
          <w:rFonts w:asciiTheme="minorHAnsi" w:hAnsiTheme="minorHAnsi" w:cstheme="minorHAnsi"/>
        </w:rPr>
        <w:t xml:space="preserve"> (keletkezés módja „áthidaló hitelből történő átfordulás (</w:t>
      </w:r>
      <w:proofErr w:type="spellStart"/>
      <w:r w:rsidR="002210F5" w:rsidRPr="006C72EB">
        <w:rPr>
          <w:rFonts w:asciiTheme="minorHAnsi" w:hAnsiTheme="minorHAnsi" w:cstheme="minorHAnsi"/>
        </w:rPr>
        <w:t>ltp</w:t>
      </w:r>
      <w:proofErr w:type="spellEnd"/>
      <w:r w:rsidR="002210F5" w:rsidRPr="006C72EB">
        <w:rPr>
          <w:rFonts w:asciiTheme="minorHAnsi" w:hAnsiTheme="minorHAnsi" w:cstheme="minorHAnsi"/>
        </w:rPr>
        <w:t>)”)</w:t>
      </w:r>
      <w:r w:rsidR="00CD6E39" w:rsidRPr="006C72EB">
        <w:rPr>
          <w:rFonts w:asciiTheme="minorHAnsi" w:hAnsiTheme="minorHAnsi" w:cstheme="minorHAnsi"/>
        </w:rPr>
        <w:t>. Az átfor</w:t>
      </w:r>
      <w:r w:rsidR="00510CA5" w:rsidRPr="006C72EB">
        <w:rPr>
          <w:rFonts w:asciiTheme="minorHAnsi" w:hAnsiTheme="minorHAnsi" w:cstheme="minorHAnsi"/>
        </w:rPr>
        <w:t>d</w:t>
      </w:r>
      <w:r w:rsidR="00CD6E39" w:rsidRPr="006C72EB">
        <w:rPr>
          <w:rFonts w:asciiTheme="minorHAnsi" w:hAnsiTheme="minorHAnsi" w:cstheme="minorHAnsi"/>
        </w:rPr>
        <w:t xml:space="preserve">uló </w:t>
      </w:r>
      <w:r w:rsidR="00510CA5" w:rsidRPr="006C72EB">
        <w:rPr>
          <w:rFonts w:asciiTheme="minorHAnsi" w:hAnsiTheme="minorHAnsi" w:cstheme="minorHAnsi"/>
        </w:rPr>
        <w:t xml:space="preserve">(normál) </w:t>
      </w:r>
      <w:r w:rsidR="00CD6E39" w:rsidRPr="006C72EB">
        <w:rPr>
          <w:rFonts w:asciiTheme="minorHAnsi" w:hAnsiTheme="minorHAnsi" w:cstheme="minorHAnsi"/>
        </w:rPr>
        <w:t>hitel</w:t>
      </w:r>
      <w:r w:rsidR="00510CA5" w:rsidRPr="006C72EB">
        <w:rPr>
          <w:rFonts w:asciiTheme="minorHAnsi" w:hAnsiTheme="minorHAnsi" w:cstheme="minorHAnsi"/>
        </w:rPr>
        <w:t xml:space="preserve"> esetében</w:t>
      </w:r>
      <w:r w:rsidR="00CD6E39" w:rsidRPr="006C72EB">
        <w:rPr>
          <w:rFonts w:asciiTheme="minorHAnsi" w:hAnsiTheme="minorHAnsi" w:cstheme="minorHAnsi"/>
        </w:rPr>
        <w:t xml:space="preserve"> </w:t>
      </w:r>
      <w:r w:rsidR="00756BF8" w:rsidRPr="006C72EB">
        <w:rPr>
          <w:rFonts w:asciiTheme="minorHAnsi" w:hAnsiTheme="minorHAnsi" w:cstheme="minorHAnsi"/>
        </w:rPr>
        <w:t>a szerződés megkötésének időpontja</w:t>
      </w:r>
      <w:r w:rsidR="00A50C1E" w:rsidRPr="006C72EB">
        <w:rPr>
          <w:rFonts w:asciiTheme="minorHAnsi" w:hAnsiTheme="minorHAnsi" w:cstheme="minorHAnsi"/>
        </w:rPr>
        <w:t xml:space="preserve">ként az átforduló hitel indulásának időpontját kell jelenteni. </w:t>
      </w:r>
      <w:r w:rsidR="00756BF8" w:rsidRPr="006C72EB">
        <w:rPr>
          <w:rFonts w:asciiTheme="minorHAnsi" w:hAnsiTheme="minorHAnsi" w:cstheme="minorHAnsi"/>
        </w:rPr>
        <w:t xml:space="preserve"> </w:t>
      </w:r>
      <w:bookmarkStart w:id="140" w:name="_Hlk31718296"/>
      <w:r w:rsidR="006F3562" w:rsidRPr="006C72EB">
        <w:rPr>
          <w:rFonts w:asciiTheme="minorHAnsi" w:hAnsiTheme="minorHAnsi" w:cstheme="minorHAnsi"/>
        </w:rPr>
        <w:t xml:space="preserve">Amennyiben az instrumentum az </w:t>
      </w:r>
      <w:proofErr w:type="spellStart"/>
      <w:r w:rsidR="006F3562" w:rsidRPr="006C72EB">
        <w:rPr>
          <w:rFonts w:asciiTheme="minorHAnsi" w:hAnsiTheme="minorHAnsi" w:cstheme="minorHAnsi"/>
        </w:rPr>
        <w:t>INSTK</w:t>
      </w:r>
      <w:proofErr w:type="spellEnd"/>
      <w:r w:rsidR="006F3562" w:rsidRPr="006C72EB">
        <w:rPr>
          <w:rFonts w:asciiTheme="minorHAnsi" w:hAnsiTheme="minorHAnsi" w:cstheme="minorHAnsi"/>
        </w:rPr>
        <w:t xml:space="preserve"> táblában jelentett keretinstrumentumhoz </w:t>
      </w:r>
      <w:proofErr w:type="spellStart"/>
      <w:r w:rsidR="006F3562" w:rsidRPr="006C72EB">
        <w:rPr>
          <w:rFonts w:asciiTheme="minorHAnsi" w:hAnsiTheme="minorHAnsi" w:cstheme="minorHAnsi"/>
        </w:rPr>
        <w:t>tarozik</w:t>
      </w:r>
      <w:proofErr w:type="spellEnd"/>
      <w:r w:rsidR="006F3562" w:rsidRPr="006C72EB">
        <w:rPr>
          <w:rFonts w:asciiTheme="minorHAnsi" w:hAnsiTheme="minorHAnsi" w:cstheme="minorHAnsi"/>
        </w:rPr>
        <w:t xml:space="preserve">, a következőképpen kell meghatározni az időpontoka az </w:t>
      </w:r>
      <w:proofErr w:type="spellStart"/>
      <w:r w:rsidR="006F3562" w:rsidRPr="006C72EB">
        <w:rPr>
          <w:rFonts w:asciiTheme="minorHAnsi" w:hAnsiTheme="minorHAnsi" w:cstheme="minorHAnsi"/>
        </w:rPr>
        <w:t>INSTR</w:t>
      </w:r>
      <w:proofErr w:type="spellEnd"/>
      <w:r w:rsidR="006F3562" w:rsidRPr="006C72EB">
        <w:rPr>
          <w:rFonts w:asciiTheme="minorHAnsi" w:hAnsiTheme="minorHAnsi" w:cstheme="minorHAnsi"/>
        </w:rPr>
        <w:t xml:space="preserve"> táblában:</w:t>
      </w:r>
    </w:p>
    <w:p w14:paraId="2B7520C9" w14:textId="77777777" w:rsidR="006F3562" w:rsidRPr="006C72EB" w:rsidRDefault="006F3562" w:rsidP="006F3562">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szerződéskötés napja: </w:t>
      </w:r>
    </w:p>
    <w:p w14:paraId="3C1A1534" w14:textId="32E14B90"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 xml:space="preserve">amennyiben nem kerül külön szerződéskötésre alkeretek nyitására, akkor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„keret létrejöttének időpontja” mezőben jelentett szerződéskötési nap (azaz minden, adott keret alá tartozó instrumentum esetén ugyanaz a dátum),</w:t>
      </w:r>
    </w:p>
    <w:p w14:paraId="51AEA76A" w14:textId="6C283DA0"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amennyiben külön szerződés kerül megkötésre az alkeretekhez, az adott alkeret szerződés megkötésének időpontja,</w:t>
      </w:r>
    </w:p>
    <w:p w14:paraId="5ED10D99" w14:textId="2A4B85F8" w:rsidR="006F3562" w:rsidRPr="006C72EB" w:rsidRDefault="006F3562" w:rsidP="006F3562">
      <w:pPr>
        <w:pStyle w:val="Listaszerbekezds"/>
        <w:numPr>
          <w:ilvl w:val="0"/>
          <w:numId w:val="20"/>
        </w:numPr>
        <w:rPr>
          <w:rFonts w:asciiTheme="minorHAnsi" w:hAnsiTheme="minorHAnsi" w:cstheme="minorHAnsi"/>
        </w:rPr>
      </w:pPr>
      <w:r w:rsidRPr="006C72EB">
        <w:rPr>
          <w:rFonts w:asciiTheme="minorHAnsi" w:hAnsiTheme="minorHAnsi" w:cstheme="minorHAnsi"/>
        </w:rPr>
        <w:t>indulás napja:</w:t>
      </w:r>
    </w:p>
    <w:p w14:paraId="2E5F3BC2" w14:textId="4F2A1EF2"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ha alkeret nyílik, akkor az alkeret nyitásának időpontja,</w:t>
      </w:r>
    </w:p>
    <w:p w14:paraId="1DF1FE70" w14:textId="5533E40B"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 xml:space="preserve">ha nem nyílik alkeret, hanem a konkrét folyósítás keletkeztet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instrumentumot, akkor a folyósítás időpontja. Ebben az esetben az indulás időpontja, az elszámolás napja és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táblában jelentett folyósítás időpontja (ha nem folyószámlahitelről van szó) meg fog egyezni.</w:t>
      </w:r>
    </w:p>
    <w:p w14:paraId="42C0679E" w14:textId="6AC5DF0A" w:rsidR="006F3562" w:rsidRPr="006C72EB" w:rsidRDefault="006F3562" w:rsidP="006F3562">
      <w:pPr>
        <w:pStyle w:val="Listaszerbekezds"/>
        <w:numPr>
          <w:ilvl w:val="0"/>
          <w:numId w:val="20"/>
        </w:numPr>
        <w:rPr>
          <w:rFonts w:asciiTheme="minorHAnsi" w:hAnsiTheme="minorHAnsi" w:cstheme="minorHAnsi"/>
        </w:rPr>
      </w:pPr>
      <w:r w:rsidRPr="006C72EB">
        <w:rPr>
          <w:rFonts w:asciiTheme="minorHAnsi" w:hAnsiTheme="minorHAnsi" w:cstheme="minorHAnsi"/>
        </w:rPr>
        <w:t>elszámolás napja: az első folyósítás időpontja.</w:t>
      </w:r>
    </w:p>
    <w:p w14:paraId="440A756C" w14:textId="5723DC04" w:rsidR="006F3562" w:rsidRPr="006C72EB" w:rsidRDefault="006F3562" w:rsidP="006F3562">
      <w:pPr>
        <w:rPr>
          <w:rFonts w:asciiTheme="minorHAnsi" w:hAnsiTheme="minorHAnsi" w:cstheme="minorHAnsi"/>
        </w:rPr>
      </w:pPr>
      <w:r w:rsidRPr="006C72EB">
        <w:rPr>
          <w:rFonts w:asciiTheme="minorHAnsi" w:hAnsiTheme="minorHAnsi" w:cstheme="minorHAnsi"/>
        </w:rPr>
        <w:t xml:space="preserve">A kamatstatisztika felépítése tekintetében az indulás napja a mérvadó, így szabályok szintjén ehhez a mezőhöz került kötésre az új szerződéses kamatadatok töltési kötelezettsége. Kivételt képez ez alól az, ha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vannak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nyitott szerződésben, mert azokban az esetekben a szerződéskötés időpontjában már jelenteni kell a</w:t>
      </w:r>
      <w:r w:rsidR="004176DE" w:rsidRPr="006C72EB">
        <w:rPr>
          <w:rFonts w:asciiTheme="minorHAnsi" w:hAnsiTheme="minorHAnsi" w:cstheme="minorHAnsi"/>
        </w:rPr>
        <w:t xml:space="preserve">z új szerződéses </w:t>
      </w:r>
      <w:proofErr w:type="spellStart"/>
      <w:r w:rsidR="004176DE" w:rsidRPr="006C72EB">
        <w:rPr>
          <w:rFonts w:asciiTheme="minorHAnsi" w:hAnsiTheme="minorHAnsi" w:cstheme="minorHAnsi"/>
        </w:rPr>
        <w:t>kamatadatokat</w:t>
      </w:r>
      <w:proofErr w:type="spellEnd"/>
      <w:r w:rsidR="004176DE" w:rsidRPr="006C72EB">
        <w:rPr>
          <w:rFonts w:asciiTheme="minorHAnsi" w:hAnsiTheme="minorHAnsi" w:cstheme="minorHAnsi"/>
        </w:rPr>
        <w:t>.</w:t>
      </w:r>
    </w:p>
    <w:bookmarkEnd w:id="140"/>
    <w:p w14:paraId="30AFDA4C" w14:textId="77777777" w:rsidR="0061269B" w:rsidRPr="006C72EB" w:rsidRDefault="00804C9A" w:rsidP="00804C9A">
      <w:pPr>
        <w:rPr>
          <w:rFonts w:asciiTheme="minorHAnsi" w:hAnsiTheme="minorHAnsi" w:cstheme="minorHAnsi"/>
        </w:rPr>
      </w:pPr>
      <w:r w:rsidRPr="006C72EB">
        <w:rPr>
          <w:rFonts w:asciiTheme="minorHAnsi" w:hAnsiTheme="minorHAnsi" w:cstheme="minorHAnsi"/>
        </w:rPr>
        <w:t xml:space="preserve">Az </w:t>
      </w:r>
      <w:r w:rsidR="00D8757A" w:rsidRPr="006C72EB">
        <w:rPr>
          <w:rFonts w:asciiTheme="minorHAnsi" w:hAnsiTheme="minorHAnsi" w:cstheme="minorHAnsi"/>
        </w:rPr>
        <w:t>„</w:t>
      </w:r>
      <w:r w:rsidRPr="006C72EB">
        <w:rPr>
          <w:rFonts w:asciiTheme="minorHAnsi" w:hAnsiTheme="minorHAnsi" w:cstheme="minorHAnsi"/>
          <w:b/>
        </w:rPr>
        <w:t>elszámolás napja</w:t>
      </w:r>
      <w:r w:rsidR="00D8757A" w:rsidRPr="006C72EB">
        <w:rPr>
          <w:rFonts w:asciiTheme="minorHAnsi" w:hAnsiTheme="minorHAnsi" w:cstheme="minorHAnsi"/>
          <w:b/>
        </w:rPr>
        <w:t>”</w:t>
      </w:r>
      <w:r w:rsidRPr="006C72EB">
        <w:rPr>
          <w:rFonts w:asciiTheme="minorHAnsi" w:hAnsiTheme="minorHAnsi" w:cstheme="minorHAnsi"/>
        </w:rPr>
        <w:t xml:space="preserve"> az első folyósítás dátuma, ebben az esetben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táblában is jelenteni kell a folyósított összeget. Kivétel ez alól a folyószámlahitel </w:t>
      </w:r>
      <w:r w:rsidR="00DD6A9D" w:rsidRPr="006C72EB">
        <w:rPr>
          <w:rFonts w:asciiTheme="minorHAnsi" w:hAnsiTheme="minorHAnsi" w:cstheme="minorHAnsi"/>
        </w:rPr>
        <w:t xml:space="preserve">(beleértve a kamatmentes periódust biztosító </w:t>
      </w:r>
      <w:r w:rsidRPr="006C72EB">
        <w:rPr>
          <w:rFonts w:asciiTheme="minorHAnsi" w:hAnsiTheme="minorHAnsi" w:cstheme="minorHAnsi"/>
        </w:rPr>
        <w:t>kártyahitel</w:t>
      </w:r>
      <w:r w:rsidR="00DD6A9D" w:rsidRPr="006C72EB">
        <w:rPr>
          <w:rFonts w:asciiTheme="minorHAnsi" w:hAnsiTheme="minorHAnsi" w:cstheme="minorHAnsi"/>
        </w:rPr>
        <w:t>eket is)</w:t>
      </w:r>
      <w:r w:rsidRPr="006C72EB">
        <w:rPr>
          <w:rFonts w:asciiTheme="minorHAnsi" w:hAnsiTheme="minorHAnsi" w:cstheme="minorHAnsi"/>
        </w:rPr>
        <w:t xml:space="preserve">, ahol </w:t>
      </w:r>
      <w:r w:rsidR="0061269B" w:rsidRPr="006C72EB">
        <w:rPr>
          <w:rFonts w:asciiTheme="minorHAnsi" w:hAnsiTheme="minorHAnsi" w:cstheme="minorHAnsi"/>
        </w:rPr>
        <w:t xml:space="preserve">folyósítás adatok nem jelentendők, törlesztés adatok pedig csak </w:t>
      </w:r>
      <w:r w:rsidR="00D8757A" w:rsidRPr="006C72EB">
        <w:rPr>
          <w:rFonts w:asciiTheme="minorHAnsi" w:hAnsiTheme="minorHAnsi" w:cstheme="minorHAnsi"/>
        </w:rPr>
        <w:t>a hitel</w:t>
      </w:r>
      <w:r w:rsidRPr="006C72EB">
        <w:rPr>
          <w:rFonts w:asciiTheme="minorHAnsi" w:hAnsiTheme="minorHAnsi" w:cstheme="minorHAnsi"/>
        </w:rPr>
        <w:t xml:space="preserve"> problémássá válás</w:t>
      </w:r>
      <w:r w:rsidR="00D8757A" w:rsidRPr="006C72EB">
        <w:rPr>
          <w:rFonts w:asciiTheme="minorHAnsi" w:hAnsiTheme="minorHAnsi" w:cstheme="minorHAnsi"/>
        </w:rPr>
        <w:t>a</w:t>
      </w:r>
      <w:r w:rsidRPr="006C72EB">
        <w:rPr>
          <w:rFonts w:asciiTheme="minorHAnsi" w:hAnsiTheme="minorHAnsi" w:cstheme="minorHAnsi"/>
        </w:rPr>
        <w:t xml:space="preserve"> esetén</w:t>
      </w:r>
      <w:r w:rsidR="0061269B" w:rsidRPr="006C72EB">
        <w:rPr>
          <w:rFonts w:asciiTheme="minorHAnsi" w:hAnsiTheme="minorHAnsi" w:cstheme="minorHAnsi"/>
        </w:rPr>
        <w:t>, ekkor</w:t>
      </w:r>
      <w:r w:rsidRPr="006C72EB">
        <w:rPr>
          <w:rFonts w:asciiTheme="minorHAnsi" w:hAnsiTheme="minorHAnsi" w:cstheme="minorHAnsi"/>
        </w:rPr>
        <w:t xml:space="preserve"> </w:t>
      </w:r>
      <w:r w:rsidR="00D8757A" w:rsidRPr="006C72EB">
        <w:rPr>
          <w:rFonts w:asciiTheme="minorHAnsi" w:hAnsiTheme="minorHAnsi" w:cstheme="minorHAnsi"/>
        </w:rPr>
        <w:t xml:space="preserve">az ezen hitelekkel kapcsolatos megtérülés adatokat a törlesztés táblában kell jelenteni. </w:t>
      </w:r>
    </w:p>
    <w:p w14:paraId="06BC7FAA" w14:textId="3732BE00" w:rsidR="00804C9A" w:rsidRPr="006C72EB" w:rsidRDefault="0061269B" w:rsidP="00804C9A">
      <w:pPr>
        <w:rPr>
          <w:rFonts w:asciiTheme="minorHAnsi" w:hAnsiTheme="minorHAnsi" w:cstheme="minorHAnsi"/>
        </w:rPr>
      </w:pPr>
      <w:r w:rsidRPr="006C72EB">
        <w:rPr>
          <w:rFonts w:asciiTheme="minorHAnsi" w:hAnsiTheme="minorHAnsi" w:cstheme="minorHAnsi"/>
        </w:rPr>
        <w:t>Egyes</w:t>
      </w:r>
      <w:r w:rsidR="00804C9A" w:rsidRPr="006C72EB">
        <w:rPr>
          <w:rFonts w:asciiTheme="minorHAnsi" w:hAnsiTheme="minorHAnsi" w:cstheme="minorHAnsi"/>
        </w:rPr>
        <w:t xml:space="preserve"> instrumentum típusoknál az első folyósítás dátuma </w:t>
      </w:r>
      <w:r w:rsidR="0067130E" w:rsidRPr="006C72EB">
        <w:rPr>
          <w:rFonts w:asciiTheme="minorHAnsi" w:hAnsiTheme="minorHAnsi" w:cstheme="minorHAnsi"/>
        </w:rPr>
        <w:t xml:space="preserve">általában </w:t>
      </w:r>
      <w:r w:rsidR="00804C9A" w:rsidRPr="006C72EB">
        <w:rPr>
          <w:rFonts w:asciiTheme="minorHAnsi" w:hAnsiTheme="minorHAnsi" w:cstheme="minorHAnsi"/>
        </w:rPr>
        <w:t xml:space="preserve">megegyezik a szerződéskötés dátumával, tehát a szerződéskötés dátuma, az instrumentum indulásának időpontja és az elszámolás napja </w:t>
      </w:r>
      <w:r w:rsidR="0067130E" w:rsidRPr="006C72EB">
        <w:rPr>
          <w:rFonts w:asciiTheme="minorHAnsi" w:hAnsiTheme="minorHAnsi" w:cstheme="minorHAnsi"/>
        </w:rPr>
        <w:t xml:space="preserve">ebben az esetben </w:t>
      </w:r>
      <w:r w:rsidR="00804C9A" w:rsidRPr="006C72EB">
        <w:rPr>
          <w:rFonts w:asciiTheme="minorHAnsi" w:hAnsiTheme="minorHAnsi" w:cstheme="minorHAnsi"/>
        </w:rPr>
        <w:t>azonos lesz.</w:t>
      </w:r>
      <w:r w:rsidR="0067130E" w:rsidRPr="006C72EB">
        <w:rPr>
          <w:rFonts w:asciiTheme="minorHAnsi" w:hAnsiTheme="minorHAnsi" w:cstheme="minorHAnsi"/>
        </w:rPr>
        <w:t xml:space="preserve"> Ha nem történik szerződéskötéskor lehívás, akkor az első lehívás időpontja lesz az elszámolás napja. Amennyiben még nem történt folyósítás, az elszámolás napja üresen hagyandó.</w:t>
      </w:r>
    </w:p>
    <w:p w14:paraId="3E1C7D7F" w14:textId="15A6E886" w:rsidR="007878DB" w:rsidRPr="006C72EB" w:rsidRDefault="00804C9A" w:rsidP="00804C9A">
      <w:pPr>
        <w:rPr>
          <w:rFonts w:asciiTheme="minorHAnsi" w:hAnsiTheme="minorHAnsi" w:cstheme="minorHAnsi"/>
        </w:rPr>
      </w:pPr>
      <w:r w:rsidRPr="006C72EB">
        <w:rPr>
          <w:rFonts w:asciiTheme="minorHAnsi" w:hAnsiTheme="minorHAnsi" w:cstheme="minorHAnsi"/>
          <w:b/>
          <w:i/>
        </w:rPr>
        <w:t>Átvett/megvásárolt hitelek</w:t>
      </w:r>
      <w:r w:rsidRPr="006C72EB">
        <w:rPr>
          <w:rFonts w:asciiTheme="minorHAnsi" w:hAnsiTheme="minorHAnsi" w:cstheme="minorHAnsi"/>
        </w:rPr>
        <w:t xml:space="preserve"> esetén</w:t>
      </w:r>
      <w:r w:rsidR="007878DB" w:rsidRPr="006C72EB">
        <w:rPr>
          <w:rFonts w:asciiTheme="minorHAnsi" w:hAnsiTheme="minorHAnsi" w:cstheme="minorHAnsi"/>
        </w:rPr>
        <w:t xml:space="preserve">, illetve amennyiben a hitelintézet belép egy már működő </w:t>
      </w:r>
      <w:proofErr w:type="spellStart"/>
      <w:r w:rsidR="007878DB" w:rsidRPr="006C72EB">
        <w:rPr>
          <w:rFonts w:asciiTheme="minorHAnsi" w:hAnsiTheme="minorHAnsi" w:cstheme="minorHAnsi"/>
        </w:rPr>
        <w:t>szindikált</w:t>
      </w:r>
      <w:proofErr w:type="spellEnd"/>
      <w:r w:rsidR="007878DB" w:rsidRPr="006C72EB">
        <w:rPr>
          <w:rFonts w:asciiTheme="minorHAnsi" w:hAnsiTheme="minorHAnsi" w:cstheme="minorHAnsi"/>
        </w:rPr>
        <w:t xml:space="preserve"> szerződésbe, a következőképpen kell eljárni időpontok tekintetében:</w:t>
      </w:r>
    </w:p>
    <w:p w14:paraId="4C567917" w14:textId="49293488" w:rsidR="007878DB" w:rsidRPr="006C72EB" w:rsidRDefault="007878DB" w:rsidP="00FE4455">
      <w:pPr>
        <w:numPr>
          <w:ilvl w:val="0"/>
          <w:numId w:val="27"/>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(ha van hozzá keretinstrumentum): </w:t>
      </w:r>
    </w:p>
    <w:p w14:paraId="2C7044B8" w14:textId="70D273C8"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keret létrejöttének időpontja: eredeti </w:t>
      </w:r>
      <w:r w:rsidR="00F27DF3" w:rsidRPr="006C72EB">
        <w:rPr>
          <w:rFonts w:asciiTheme="minorHAnsi" w:eastAsia="Times New Roman" w:hAnsiTheme="minorHAnsi" w:cstheme="minorHAnsi"/>
        </w:rPr>
        <w:t xml:space="preserve">szerződéskötési </w:t>
      </w:r>
      <w:r w:rsidRPr="006C72EB">
        <w:rPr>
          <w:rFonts w:asciiTheme="minorHAnsi" w:eastAsia="Times New Roman" w:hAnsiTheme="minorHAnsi" w:cstheme="minorHAnsi"/>
        </w:rPr>
        <w:t>dátum</w:t>
      </w:r>
    </w:p>
    <w:p w14:paraId="6A0906C1" w14:textId="1055814F"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keret indulásának időpontja: bankhoz való bekerülés időpontja </w:t>
      </w:r>
    </w:p>
    <w:p w14:paraId="775517FD" w14:textId="77777777" w:rsidR="007878DB" w:rsidRPr="006C72EB" w:rsidRDefault="007878DB" w:rsidP="00FE4455">
      <w:pPr>
        <w:numPr>
          <w:ilvl w:val="0"/>
          <w:numId w:val="27"/>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w:t>
      </w:r>
    </w:p>
    <w:p w14:paraId="16864B1C" w14:textId="4FE95FE2"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szerződés megkötésének időpontja: eredeti </w:t>
      </w:r>
      <w:r w:rsidR="000B41EA" w:rsidRPr="006C72EB">
        <w:rPr>
          <w:rFonts w:asciiTheme="minorHAnsi" w:eastAsia="Times New Roman" w:hAnsiTheme="minorHAnsi" w:cstheme="minorHAnsi"/>
        </w:rPr>
        <w:t xml:space="preserve">szerződéskötési </w:t>
      </w:r>
      <w:r w:rsidRPr="006C72EB">
        <w:rPr>
          <w:rFonts w:asciiTheme="minorHAnsi" w:eastAsia="Times New Roman" w:hAnsiTheme="minorHAnsi" w:cstheme="minorHAnsi"/>
        </w:rPr>
        <w:t>időpont</w:t>
      </w:r>
    </w:p>
    <w:p w14:paraId="38FC30F0" w14:textId="77777777"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instrumentum indulásának időpontja: bankhoz való bekerülés időpontja</w:t>
      </w:r>
    </w:p>
    <w:p w14:paraId="3DEE30C4" w14:textId="77777777"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elszámolás napja: bankhoz való bekerülés időpontja vagy későbbi időpont, ha a pénzmozgás később történik</w:t>
      </w:r>
    </w:p>
    <w:p w14:paraId="3F33297B" w14:textId="77777777" w:rsidR="007878DB" w:rsidRPr="006C72EB" w:rsidRDefault="007878DB" w:rsidP="006B7CA0">
      <w:pPr>
        <w:rPr>
          <w:rFonts w:asciiTheme="minorHAnsi" w:hAnsiTheme="minorHAnsi" w:cstheme="minorHAnsi"/>
        </w:rPr>
      </w:pPr>
    </w:p>
    <w:p w14:paraId="087A5A6D" w14:textId="3084CE1C" w:rsidR="00804C9A" w:rsidRPr="006C72EB" w:rsidRDefault="007878DB" w:rsidP="00804C9A">
      <w:pPr>
        <w:rPr>
          <w:rFonts w:asciiTheme="minorHAnsi" w:hAnsiTheme="minorHAnsi" w:cstheme="minorHAnsi"/>
        </w:rPr>
      </w:pPr>
      <w:r w:rsidRPr="006C72EB">
        <w:rPr>
          <w:rFonts w:asciiTheme="minorHAnsi" w:hAnsiTheme="minorHAnsi" w:cstheme="minorHAnsi"/>
        </w:rPr>
        <w:t>A bankhoz való bekerülés időpontja az</w:t>
      </w:r>
      <w:r w:rsidR="00804C9A" w:rsidRPr="006C72EB">
        <w:rPr>
          <w:rFonts w:asciiTheme="minorHAnsi" w:hAnsiTheme="minorHAnsi" w:cstheme="minorHAnsi"/>
        </w:rPr>
        <w:t xml:space="preserve"> a nap, amikor a hitellel kapcsolatos kockázatok szerződés szerint átkerülnek a jelentő intézményhez.</w:t>
      </w:r>
      <w:r w:rsidR="0061269B" w:rsidRPr="006C72EB">
        <w:rPr>
          <w:rFonts w:asciiTheme="minorHAnsi" w:hAnsiTheme="minorHAnsi" w:cstheme="minorHAnsi"/>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6C72EB">
        <w:rPr>
          <w:rFonts w:asciiTheme="minorHAnsi" w:hAnsiTheme="minorHAnsi" w:cstheme="minorHAnsi"/>
        </w:rPr>
        <w:t>INSTM</w:t>
      </w:r>
      <w:proofErr w:type="spellEnd"/>
      <w:r w:rsidR="0061269B" w:rsidRPr="006C72EB">
        <w:rPr>
          <w:rFonts w:asciiTheme="minorHAnsi" w:hAnsiTheme="minorHAnsi" w:cstheme="minorHAnsi"/>
        </w:rPr>
        <w:t xml:space="preserve"> táblánál leírtak szerint).</w:t>
      </w:r>
    </w:p>
    <w:p w14:paraId="05C40871" w14:textId="223618C5" w:rsidR="0067130E" w:rsidRPr="006C72EB" w:rsidRDefault="0067130E" w:rsidP="005847F9">
      <w:pPr>
        <w:rPr>
          <w:rFonts w:asciiTheme="minorHAnsi" w:eastAsia="Times New Roman" w:hAnsiTheme="minorHAnsi" w:cstheme="minorHAnsi"/>
        </w:rPr>
      </w:pPr>
      <w:r w:rsidRPr="006C72EB">
        <w:rPr>
          <w:rFonts w:asciiTheme="minorHAnsi" w:eastAsia="Times New Roman" w:hAnsiTheme="minorHAnsi" w:cstheme="minorHAnsi"/>
        </w:rPr>
        <w:t>Az instrumentum szerződésben rögzített lejáratának időpontja a</w:t>
      </w:r>
      <w:r w:rsidR="00B84815" w:rsidRPr="006C72EB">
        <w:rPr>
          <w:rFonts w:asciiTheme="minorHAnsi" w:eastAsia="Times New Roman" w:hAnsiTheme="minorHAnsi" w:cstheme="minorHAnsi"/>
        </w:rPr>
        <w:t>z instrumentum szerződés szerinti lejárati időpontja</w:t>
      </w:r>
      <w:r w:rsidR="00A37730" w:rsidRPr="006C72EB">
        <w:rPr>
          <w:rFonts w:asciiTheme="minorHAnsi" w:eastAsia="Times New Roman" w:hAnsiTheme="minorHAnsi" w:cstheme="minorHAnsi"/>
        </w:rPr>
        <w:t xml:space="preserve"> (amennyiben keretinstrumentum külön tartozik az instrumentumhoz, akkor nem a keret lejá</w:t>
      </w:r>
      <w:r w:rsidR="00150654" w:rsidRPr="006C72EB">
        <w:rPr>
          <w:rFonts w:asciiTheme="minorHAnsi" w:eastAsia="Times New Roman" w:hAnsiTheme="minorHAnsi" w:cstheme="minorHAnsi"/>
        </w:rPr>
        <w:t>r</w:t>
      </w:r>
      <w:r w:rsidR="00A37730" w:rsidRPr="006C72EB">
        <w:rPr>
          <w:rFonts w:asciiTheme="minorHAnsi" w:eastAsia="Times New Roman" w:hAnsiTheme="minorHAnsi" w:cstheme="minorHAnsi"/>
        </w:rPr>
        <w:t>atának időpontja)</w:t>
      </w:r>
      <w:r w:rsidR="00B84815" w:rsidRPr="006C72EB">
        <w:rPr>
          <w:rFonts w:asciiTheme="minorHAnsi" w:eastAsia="Times New Roman" w:hAnsiTheme="minorHAnsi" w:cstheme="minorHAnsi"/>
        </w:rPr>
        <w:t>, az eredeti szerződéseket módosító megállapodások figyelembevételével</w:t>
      </w:r>
      <w:r w:rsidRPr="006C72EB">
        <w:rPr>
          <w:rFonts w:asciiTheme="minorHAnsi" w:eastAsia="Times New Roman" w:hAnsiTheme="minorHAnsi" w:cstheme="minorHAnsi"/>
        </w:rPr>
        <w:t>, azaz</w:t>
      </w:r>
      <w:r w:rsidR="00B84815" w:rsidRPr="006C72EB">
        <w:rPr>
          <w:rFonts w:asciiTheme="minorHAnsi" w:eastAsia="Times New Roman" w:hAnsiTheme="minorHAnsi" w:cstheme="minorHAnsi"/>
        </w:rPr>
        <w:t xml:space="preserve"> </w:t>
      </w:r>
      <w:r w:rsidRPr="006C72EB">
        <w:rPr>
          <w:rFonts w:asciiTheme="minorHAnsi" w:eastAsia="Times New Roman" w:hAnsiTheme="minorHAnsi" w:cstheme="minorHAnsi"/>
        </w:rPr>
        <w:t>p</w:t>
      </w:r>
      <w:r w:rsidR="00B84815" w:rsidRPr="006C72EB">
        <w:rPr>
          <w:rFonts w:asciiTheme="minorHAnsi" w:eastAsia="Times New Roman" w:hAnsiTheme="minorHAnsi" w:cstheme="minorHAnsi"/>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6C72EB">
        <w:rPr>
          <w:rFonts w:asciiTheme="minorHAnsi" w:eastAsia="Times New Roman" w:hAnsiTheme="minorHAnsi" w:cstheme="minorHAnsi"/>
        </w:rPr>
        <w:t xml:space="preserve"> (vonatkozási időszak utolsó napja)</w:t>
      </w:r>
      <w:r w:rsidR="00B84815" w:rsidRPr="006C72EB">
        <w:rPr>
          <w:rFonts w:asciiTheme="minorHAnsi" w:eastAsia="Times New Roman" w:hAnsiTheme="minorHAnsi" w:cstheme="minorHAnsi"/>
        </w:rPr>
        <w:t>. Hitelkeret instrumentum esetében ez a dátum megegyezik a hitelkeret igénybevételének lejárati dátumával, ha nincs ilyen rögzítve a szerződésben, akkor nem jelentendő</w:t>
      </w:r>
      <w:r w:rsidR="00C94737">
        <w:rPr>
          <w:rFonts w:asciiTheme="minorHAnsi" w:eastAsia="Times New Roman" w:hAnsiTheme="minorHAnsi" w:cstheme="minorHAnsi"/>
        </w:rPr>
        <w:t>, amíg nem történik folyósítás (akkor a tényleges lejárati dátum jelentendő)</w:t>
      </w:r>
      <w:r w:rsidR="00B84815" w:rsidRPr="006C72EB">
        <w:rPr>
          <w:rFonts w:asciiTheme="minorHAnsi" w:eastAsia="Times New Roman" w:hAnsiTheme="minorHAnsi" w:cstheme="minorHAnsi"/>
        </w:rPr>
        <w:t xml:space="preserve">. </w:t>
      </w:r>
      <w:r w:rsidR="00D8757A" w:rsidRPr="006C72EB">
        <w:rPr>
          <w:rFonts w:asciiTheme="minorHAnsi" w:eastAsia="Times New Roman" w:hAnsiTheme="minorHAnsi" w:cstheme="minorHAnsi"/>
        </w:rPr>
        <w:t xml:space="preserve">Folyószámlahitelek esetében csak akkor töltendő, </w:t>
      </w:r>
      <w:r w:rsidR="00B84815" w:rsidRPr="006C72EB">
        <w:rPr>
          <w:rFonts w:asciiTheme="minorHAnsi" w:eastAsia="Times New Roman" w:hAnsiTheme="minorHAnsi" w:cstheme="minorHAnsi"/>
        </w:rPr>
        <w:t xml:space="preserve">ha a szerződésben rögzített a </w:t>
      </w:r>
      <w:r w:rsidR="00D8757A" w:rsidRPr="006C72EB">
        <w:rPr>
          <w:rFonts w:asciiTheme="minorHAnsi" w:eastAsia="Times New Roman" w:hAnsiTheme="minorHAnsi" w:cstheme="minorHAnsi"/>
        </w:rPr>
        <w:t xml:space="preserve">hitelhez </w:t>
      </w:r>
      <w:r w:rsidR="00B84815" w:rsidRPr="006C72EB">
        <w:rPr>
          <w:rFonts w:asciiTheme="minorHAnsi" w:eastAsia="Times New Roman" w:hAnsiTheme="minorHAnsi" w:cstheme="minorHAnsi"/>
        </w:rPr>
        <w:t>való hozzáférés végső időpontja.</w:t>
      </w:r>
    </w:p>
    <w:p w14:paraId="793C6946" w14:textId="046EE283" w:rsidR="001E7765" w:rsidRPr="006C72EB" w:rsidRDefault="001E7765" w:rsidP="005847F9">
      <w:pPr>
        <w:rPr>
          <w:rFonts w:asciiTheme="minorHAnsi" w:eastAsia="Times New Roman" w:hAnsiTheme="minorHAnsi" w:cstheme="minorHAnsi"/>
        </w:rPr>
      </w:pPr>
      <w:r w:rsidRPr="006C72EB">
        <w:rPr>
          <w:rFonts w:asciiTheme="minorHAnsi" w:eastAsia="Times New Roman" w:hAnsiTheme="minorHAnsi" w:cstheme="minorHAnsi"/>
        </w:rPr>
        <w:t xml:space="preserve">Amennyiben az instrumentum egy </w:t>
      </w:r>
      <w:proofErr w:type="spellStart"/>
      <w:r w:rsidRPr="006C72EB">
        <w:rPr>
          <w:rFonts w:asciiTheme="minorHAnsi" w:eastAsia="Times New Roman" w:hAnsiTheme="minorHAnsi" w:cstheme="minorHAnsi"/>
        </w:rPr>
        <w:t>szindikált</w:t>
      </w:r>
      <w:proofErr w:type="spellEnd"/>
      <w:r w:rsidRPr="006C72EB">
        <w:rPr>
          <w:rFonts w:asciiTheme="minorHAnsi" w:eastAsia="Times New Roman" w:hAnsiTheme="minorHAnsi" w:cstheme="minorHAnsi"/>
        </w:rPr>
        <w:t xml:space="preserve"> szerződés része,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a hitelintézetre jutó saját részt kell szerepeltetni és meg kell adni a </w:t>
      </w:r>
      <w:proofErr w:type="spellStart"/>
      <w:r w:rsidRPr="006C72EB">
        <w:rPr>
          <w:rFonts w:asciiTheme="minorHAnsi" w:eastAsia="Times New Roman" w:hAnsiTheme="minorHAnsi" w:cstheme="minorHAnsi"/>
        </w:rPr>
        <w:t>SZIND</w:t>
      </w:r>
      <w:proofErr w:type="spellEnd"/>
      <w:r w:rsidRPr="006C72EB">
        <w:rPr>
          <w:rFonts w:asciiTheme="minorHAnsi" w:eastAsia="Times New Roman" w:hAnsiTheme="minorHAnsi" w:cstheme="minorHAnsi"/>
        </w:rPr>
        <w:t xml:space="preserve"> adatkörnél leírt módon az adatszolgáltató által képzett azonosítót (</w:t>
      </w:r>
      <w:r w:rsidRPr="006C72EB">
        <w:rPr>
          <w:rFonts w:asciiTheme="minorHAnsi" w:hAnsiTheme="minorHAnsi" w:cstheme="minorHAnsi"/>
        </w:rPr>
        <w:t xml:space="preserve">a főszervező országkódja + a főszervező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 kódja + a szerződéskötés napja), illetve a főszervező által megadott azonosító kódot (amennyiben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-kötelezett főszervező megadta). </w:t>
      </w:r>
      <w:r w:rsidR="0016761C" w:rsidRPr="006C72EB">
        <w:rPr>
          <w:rFonts w:asciiTheme="minorHAnsi" w:hAnsiTheme="minorHAnsi" w:cstheme="minorHAnsi"/>
        </w:rPr>
        <w:t xml:space="preserve">Amennyiben az instrumentum egy </w:t>
      </w:r>
      <w:proofErr w:type="spellStart"/>
      <w:r w:rsidR="0016761C" w:rsidRPr="006C72EB">
        <w:rPr>
          <w:rFonts w:asciiTheme="minorHAnsi" w:hAnsiTheme="minorHAnsi" w:cstheme="minorHAnsi"/>
        </w:rPr>
        <w:t>szindikált</w:t>
      </w:r>
      <w:proofErr w:type="spellEnd"/>
      <w:r w:rsidR="0016761C" w:rsidRPr="006C72EB">
        <w:rPr>
          <w:rFonts w:asciiTheme="minorHAnsi" w:hAnsiTheme="minorHAnsi" w:cstheme="minorHAnsi"/>
        </w:rPr>
        <w:t xml:space="preserve"> szerződés része, a fenti módon az adatszolgáltató által képzett </w:t>
      </w:r>
      <w:proofErr w:type="spellStart"/>
      <w:r w:rsidR="0016761C" w:rsidRPr="006C72EB">
        <w:rPr>
          <w:rFonts w:asciiTheme="minorHAnsi" w:hAnsiTheme="minorHAnsi" w:cstheme="minorHAnsi"/>
        </w:rPr>
        <w:t>szindikált</w:t>
      </w:r>
      <w:proofErr w:type="spellEnd"/>
      <w:r w:rsidR="0016761C" w:rsidRPr="006C72EB">
        <w:rPr>
          <w:rFonts w:asciiTheme="minorHAnsi" w:hAnsiTheme="minorHAnsi" w:cstheme="minorHAnsi"/>
        </w:rPr>
        <w:t xml:space="preserve"> hitel azonosítót jelenteni kell a </w:t>
      </w:r>
      <w:proofErr w:type="spellStart"/>
      <w:r w:rsidR="0016761C" w:rsidRPr="006C72EB">
        <w:rPr>
          <w:rFonts w:asciiTheme="minorHAnsi" w:hAnsiTheme="minorHAnsi" w:cstheme="minorHAnsi"/>
        </w:rPr>
        <w:t>SZIND</w:t>
      </w:r>
      <w:proofErr w:type="spellEnd"/>
      <w:r w:rsidR="0016761C" w:rsidRPr="006C72EB">
        <w:rPr>
          <w:rFonts w:asciiTheme="minorHAnsi" w:hAnsiTheme="minorHAnsi" w:cstheme="minorHAnsi"/>
        </w:rPr>
        <w:t xml:space="preserve"> táblában (korlátozott attribútumokkal). </w:t>
      </w:r>
      <w:r w:rsidR="00757311" w:rsidRPr="006C72EB">
        <w:rPr>
          <w:rFonts w:asciiTheme="minorHAnsi" w:hAnsiTheme="minorHAnsi" w:cstheme="minorHAnsi"/>
        </w:rPr>
        <w:t xml:space="preserve">A </w:t>
      </w:r>
      <w:proofErr w:type="spellStart"/>
      <w:r w:rsidR="00757311" w:rsidRPr="006C72EB">
        <w:rPr>
          <w:rFonts w:asciiTheme="minorHAnsi" w:hAnsiTheme="minorHAnsi" w:cstheme="minorHAnsi"/>
        </w:rPr>
        <w:t>szindikált</w:t>
      </w:r>
      <w:proofErr w:type="spellEnd"/>
      <w:r w:rsidR="00757311" w:rsidRPr="006C72EB">
        <w:rPr>
          <w:rFonts w:asciiTheme="minorHAnsi" w:hAnsiTheme="minorHAnsi" w:cstheme="minorHAnsi"/>
        </w:rPr>
        <w:t xml:space="preserve"> hitelek jelentésének módjáról bővebb információ a </w:t>
      </w:r>
      <w:proofErr w:type="spellStart"/>
      <w:r w:rsidR="00757311" w:rsidRPr="006C72EB">
        <w:rPr>
          <w:rFonts w:asciiTheme="minorHAnsi" w:hAnsiTheme="minorHAnsi" w:cstheme="minorHAnsi"/>
        </w:rPr>
        <w:t>SZIND</w:t>
      </w:r>
      <w:proofErr w:type="spellEnd"/>
      <w:r w:rsidR="00757311" w:rsidRPr="006C72EB">
        <w:rPr>
          <w:rFonts w:asciiTheme="minorHAnsi" w:hAnsiTheme="minorHAnsi" w:cstheme="minorHAnsi"/>
        </w:rPr>
        <w:t xml:space="preserve"> táblára vonatkozó részben található.</w:t>
      </w:r>
    </w:p>
    <w:p w14:paraId="11ABF749" w14:textId="5DA4E08E" w:rsidR="00A86E63" w:rsidRPr="006C72EB" w:rsidRDefault="0067130E" w:rsidP="005847F9">
      <w:pPr>
        <w:rPr>
          <w:rFonts w:asciiTheme="minorHAnsi" w:eastAsia="Times New Roman" w:hAnsiTheme="minorHAnsi" w:cstheme="minorHAnsi"/>
        </w:rPr>
      </w:pPr>
      <w:r w:rsidRPr="006C72EB">
        <w:rPr>
          <w:rFonts w:asciiTheme="minorHAnsi" w:eastAsia="Times New Roman" w:hAnsiTheme="minorHAnsi" w:cstheme="minorHAnsi"/>
        </w:rPr>
        <w:t>Átvett/megvásárolt</w:t>
      </w:r>
      <w:r w:rsidR="00C221AC" w:rsidRPr="006C72EB">
        <w:rPr>
          <w:rFonts w:asciiTheme="minorHAnsi" w:eastAsia="Times New Roman" w:hAnsiTheme="minorHAnsi" w:cstheme="minorHAnsi"/>
        </w:rPr>
        <w:t>/</w:t>
      </w:r>
      <w:proofErr w:type="spellStart"/>
      <w:r w:rsidR="00C221AC" w:rsidRPr="006C72EB">
        <w:rPr>
          <w:rFonts w:asciiTheme="minorHAnsi" w:eastAsia="Times New Roman" w:hAnsiTheme="minorHAnsi" w:cstheme="minorHAnsi"/>
        </w:rPr>
        <w:t>visszavásárolt</w:t>
      </w:r>
      <w:proofErr w:type="spellEnd"/>
      <w:r w:rsidRPr="006C72EB">
        <w:rPr>
          <w:rFonts w:asciiTheme="minorHAnsi" w:eastAsia="Times New Roman" w:hAnsiTheme="minorHAnsi" w:cstheme="minorHAnsi"/>
        </w:rPr>
        <w:t xml:space="preserve"> hitelek esetén az átvevőnek jelentenie kell </w:t>
      </w:r>
      <w:r w:rsidR="00C221AC" w:rsidRPr="006C72EB">
        <w:rPr>
          <w:rFonts w:asciiTheme="minorHAnsi" w:eastAsia="Times New Roman" w:hAnsiTheme="minorHAnsi" w:cstheme="minorHAnsi"/>
        </w:rPr>
        <w:t xml:space="preserve">rezidens átadó esetén az átadó törzsszámát, nem rezidens átadó esetén </w:t>
      </w:r>
      <w:r w:rsidRPr="006C72EB">
        <w:rPr>
          <w:rFonts w:asciiTheme="minorHAnsi" w:eastAsia="Times New Roman" w:hAnsiTheme="minorHAnsi" w:cstheme="minorHAnsi"/>
        </w:rPr>
        <w:t xml:space="preserve">az átadó </w:t>
      </w:r>
      <w:r w:rsidR="001E7765" w:rsidRPr="006C72EB">
        <w:rPr>
          <w:rFonts w:asciiTheme="minorHAnsi" w:eastAsia="Times New Roman" w:hAnsiTheme="minorHAnsi" w:cstheme="minorHAnsi"/>
        </w:rPr>
        <w:t>szektorát, országkódját</w:t>
      </w:r>
      <w:r w:rsidR="00C221AC" w:rsidRPr="006C72EB">
        <w:rPr>
          <w:rFonts w:asciiTheme="minorHAnsi" w:eastAsia="Times New Roman" w:hAnsiTheme="minorHAnsi" w:cstheme="minorHAnsi"/>
        </w:rPr>
        <w:t xml:space="preserve"> (amely nem lehet HU).</w:t>
      </w:r>
      <w:r w:rsidR="001E7765" w:rsidRPr="006C72EB">
        <w:rPr>
          <w:rFonts w:asciiTheme="minorHAnsi" w:eastAsia="Times New Roman" w:hAnsiTheme="minorHAnsi" w:cstheme="minorHAnsi"/>
        </w:rPr>
        <w:t xml:space="preserve"> </w:t>
      </w:r>
    </w:p>
    <w:p w14:paraId="11437A67" w14:textId="5F7978E1" w:rsidR="00757311" w:rsidRPr="006C72EB" w:rsidRDefault="00757311" w:rsidP="005847F9">
      <w:pPr>
        <w:rPr>
          <w:rFonts w:asciiTheme="minorHAnsi" w:eastAsia="Times New Roman" w:hAnsiTheme="minorHAnsi" w:cstheme="minorHAnsi"/>
        </w:rPr>
      </w:pPr>
    </w:p>
    <w:p w14:paraId="7F1EA2DC" w14:textId="497A2B09" w:rsidR="008B3416" w:rsidRPr="006C72EB" w:rsidRDefault="008B3416" w:rsidP="00AE27AF">
      <w:pPr>
        <w:pStyle w:val="Cmsor4"/>
      </w:pPr>
      <w:bookmarkStart w:id="141" w:name="_Toc149902002"/>
      <w:bookmarkStart w:id="142" w:name="_Toc188019072"/>
      <w:r w:rsidRPr="006C72EB">
        <w:t>Instrumentum alapjellemzők</w:t>
      </w:r>
      <w:bookmarkEnd w:id="141"/>
      <w:bookmarkEnd w:id="142"/>
    </w:p>
    <w:p w14:paraId="32DAABCC" w14:textId="77777777" w:rsidR="00FA43E2" w:rsidRPr="006C72EB" w:rsidRDefault="00FA43E2" w:rsidP="005847F9">
      <w:pPr>
        <w:rPr>
          <w:rFonts w:asciiTheme="minorHAnsi" w:hAnsiTheme="minorHAnsi" w:cstheme="minorHAnsi"/>
        </w:rPr>
      </w:pPr>
    </w:p>
    <w:p w14:paraId="0996A81A" w14:textId="41A647A6" w:rsidR="00B84815" w:rsidRPr="006C72EB" w:rsidRDefault="00B84815" w:rsidP="005847F9">
      <w:pPr>
        <w:rPr>
          <w:rFonts w:asciiTheme="minorHAnsi" w:hAnsiTheme="minorHAnsi" w:cstheme="minorHAnsi"/>
        </w:rPr>
      </w:pPr>
      <w:r w:rsidRPr="006C72EB">
        <w:rPr>
          <w:rFonts w:asciiTheme="minorHAnsi" w:hAnsiTheme="minorHAnsi" w:cstheme="minorHAnsi"/>
        </w:rPr>
        <w:t xml:space="preserve">Ezen adatkörhöz tartozó mezők részben csak vállalati, részben csak lakossági (minősített fogyasztóbarát hitel, kombi hitel, belső hitel, államilag támogatott hitel) és részben mind vállalati mind lakossági ügyfelek esetében (hitelkonstrukcióra, hiteltípusra, átstrukturálásra, újratárgyalásra vonatkozó adatok) jelentendők. </w:t>
      </w:r>
    </w:p>
    <w:p w14:paraId="0C70EF1D" w14:textId="09FCCEF8" w:rsidR="005A3AF5" w:rsidRPr="006C72EB" w:rsidRDefault="005A3AF5" w:rsidP="00687908">
      <w:pPr>
        <w:rPr>
          <w:rFonts w:asciiTheme="minorHAnsi" w:hAnsiTheme="minorHAnsi" w:cstheme="minorHAnsi"/>
        </w:rPr>
      </w:pPr>
      <w:r w:rsidRPr="006C72EB">
        <w:rPr>
          <w:rFonts w:asciiTheme="minorHAnsi" w:hAnsiTheme="minorHAnsi" w:cstheme="minorHAnsi"/>
        </w:rPr>
        <w:t>Az újratárgyalással kapcsolatosan az alábbiak szerint kell eljárni:</w:t>
      </w:r>
    </w:p>
    <w:p w14:paraId="6773EBF9" w14:textId="5AA432C5" w:rsidR="00687908" w:rsidRPr="006C72EB" w:rsidRDefault="005A3AF5" w:rsidP="00687908">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ú</w:t>
      </w:r>
      <w:r w:rsidR="00687908" w:rsidRPr="006C72EB">
        <w:rPr>
          <w:rFonts w:asciiTheme="minorHAnsi" w:hAnsiTheme="minorHAnsi" w:cstheme="minorHAnsi"/>
        </w:rPr>
        <w:t>jratárgyalt</w:t>
      </w:r>
      <w:proofErr w:type="spellEnd"/>
      <w:r w:rsidR="00687908" w:rsidRPr="006C72EB">
        <w:rPr>
          <w:rFonts w:asciiTheme="minorHAnsi" w:hAnsiTheme="minorHAnsi" w:cstheme="minorHAnsi"/>
        </w:rPr>
        <w:t xml:space="preserve"> szerződés</w:t>
      </w:r>
      <w:r w:rsidRPr="006C72EB">
        <w:rPr>
          <w:rFonts w:asciiTheme="minorHAnsi" w:hAnsiTheme="minorHAnsi" w:cstheme="minorHAnsi"/>
        </w:rPr>
        <w:t xml:space="preserve"> </w:t>
      </w:r>
      <w:r w:rsidR="00687908" w:rsidRPr="006C72EB">
        <w:rPr>
          <w:rFonts w:asciiTheme="minorHAnsi" w:hAnsiTheme="minorHAnsi" w:cstheme="minorHAnsi"/>
        </w:rPr>
        <w:t xml:space="preserve">az új szerződés egyik alkategóriája. </w:t>
      </w:r>
      <w:proofErr w:type="spellStart"/>
      <w:r w:rsidR="00687908" w:rsidRPr="006C72EB">
        <w:rPr>
          <w:rFonts w:asciiTheme="minorHAnsi" w:hAnsiTheme="minorHAnsi" w:cstheme="minorHAnsi"/>
        </w:rPr>
        <w:t>Újratárgyaltnak</w:t>
      </w:r>
      <w:proofErr w:type="spellEnd"/>
      <w:r w:rsidR="00687908" w:rsidRPr="006C72EB">
        <w:rPr>
          <w:rFonts w:asciiTheme="minorHAnsi" w:hAnsiTheme="minorHAnsi" w:cstheme="minorHAnsi"/>
        </w:rPr>
        <w:t xml:space="preserve"> minősül</w:t>
      </w:r>
      <w:r w:rsidRPr="006C72EB">
        <w:rPr>
          <w:rFonts w:asciiTheme="minorHAnsi" w:hAnsiTheme="minorHAnsi" w:cstheme="minorHAnsi"/>
        </w:rPr>
        <w:t>:</w:t>
      </w:r>
    </w:p>
    <w:p w14:paraId="65308EC4" w14:textId="0284BF46" w:rsidR="00687908"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a meglévő betétre, hitelre vonatkozó új megállapodás, ha a betét, hitel típusa megváltozik, vagy ha a kamatkondíciókban – beleértve az egyéb költségeket is – változás van,</w:t>
      </w:r>
    </w:p>
    <w:p w14:paraId="12E1D0D8" w14:textId="628B3F57" w:rsidR="00687908"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 xml:space="preserve">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6C72EB">
        <w:rPr>
          <w:rFonts w:asciiTheme="minorHAnsi" w:hAnsiTheme="minorHAnsi" w:cstheme="minorHAnsi"/>
        </w:rPr>
        <w:t>futamidejét</w:t>
      </w:r>
      <w:proofErr w:type="spellEnd"/>
      <w:r w:rsidRPr="006C72EB">
        <w:rPr>
          <w:rFonts w:asciiTheme="minorHAnsi" w:hAnsiTheme="minorHAnsi" w:cstheme="minorHAnsi"/>
        </w:rPr>
        <w:t xml:space="preserve"> az ügyfél nem változtatja meg), vagy fix kamatozású konstrukció automatikus átalakulása változó </w:t>
      </w:r>
      <w:proofErr w:type="spellStart"/>
      <w:r w:rsidRPr="006C72EB">
        <w:rPr>
          <w:rFonts w:asciiTheme="minorHAnsi" w:hAnsiTheme="minorHAnsi" w:cstheme="minorHAnsi"/>
        </w:rPr>
        <w:t>kamatozásúvá</w:t>
      </w:r>
      <w:proofErr w:type="spellEnd"/>
      <w:r w:rsidRPr="006C72EB">
        <w:rPr>
          <w:rFonts w:asciiTheme="minorHAnsi" w:hAnsiTheme="minorHAnsi" w:cstheme="minorHAnsi"/>
        </w:rPr>
        <w:t>, vagy fordítva, amennyiben ezt az átalakulást már az eredeti szerződésben rögzítették.</w:t>
      </w:r>
    </w:p>
    <w:p w14:paraId="7C15A790" w14:textId="78FD95DC" w:rsidR="00687908"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 xml:space="preserve">a hitel devizanemének megváltozása, vagy ha lineáris kamatozásból annuitásossá válik a hitel. Ha a hitel devizanemének megváltoztatására már az eredeti szerződéskötéskor lehetőséget kap az ügyfél, akkor a futamidő alatti devizanemváltás nem minősül </w:t>
      </w:r>
      <w:proofErr w:type="spellStart"/>
      <w:r w:rsidRPr="006C72EB">
        <w:rPr>
          <w:rFonts w:asciiTheme="minorHAnsi" w:hAnsiTheme="minorHAnsi" w:cstheme="minorHAnsi"/>
        </w:rPr>
        <w:t>újratárgyaltnak</w:t>
      </w:r>
      <w:proofErr w:type="spellEnd"/>
      <w:r w:rsidRPr="006C72EB">
        <w:rPr>
          <w:rFonts w:asciiTheme="minorHAnsi" w:hAnsiTheme="minorHAnsi" w:cstheme="minorHAnsi"/>
        </w:rPr>
        <w:t xml:space="preserve">. </w:t>
      </w:r>
    </w:p>
    <w:p w14:paraId="65CA28E2" w14:textId="77DACFD9" w:rsidR="00687908" w:rsidRPr="006C72EB" w:rsidRDefault="005A3AF5"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a</w:t>
      </w:r>
      <w:r w:rsidR="00687908" w:rsidRPr="006C72EB">
        <w:rPr>
          <w:rFonts w:asciiTheme="minorHAnsi" w:hAnsiTheme="minorHAnsi" w:cstheme="minorHAnsi"/>
        </w:rPr>
        <w:t xml:space="preserve">mennyiben a háztartási szektorba tartozó ügyfél döntése és aktív közreműködése útján átviszi egyik hitelintézettől egy másikhoz a hitelét feltéve, hogy a hitelt </w:t>
      </w:r>
      <w:proofErr w:type="spellStart"/>
      <w:r w:rsidR="00687908" w:rsidRPr="006C72EB">
        <w:rPr>
          <w:rFonts w:asciiTheme="minorHAnsi" w:hAnsiTheme="minorHAnsi" w:cstheme="minorHAnsi"/>
        </w:rPr>
        <w:t>újratárgyalják</w:t>
      </w:r>
      <w:proofErr w:type="spellEnd"/>
      <w:r w:rsidR="00687908" w:rsidRPr="006C72EB">
        <w:rPr>
          <w:rFonts w:asciiTheme="minorHAnsi" w:hAnsiTheme="minorHAnsi" w:cstheme="minorHAnsi"/>
        </w:rPr>
        <w:t>, abban az esetben ez újratárgyalásnak minősül.</w:t>
      </w:r>
      <w:r w:rsidRPr="006C72EB">
        <w:rPr>
          <w:rFonts w:asciiTheme="minorHAnsi" w:hAnsiTheme="minorHAnsi" w:cstheme="minorHAnsi"/>
        </w:rPr>
        <w:t xml:space="preserve"> </w:t>
      </w:r>
    </w:p>
    <w:p w14:paraId="178F63C2" w14:textId="20649CFD" w:rsidR="00687908" w:rsidRPr="006C72EB" w:rsidRDefault="005A3AF5"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e</w:t>
      </w:r>
      <w:r w:rsidR="00687908" w:rsidRPr="006C72EB">
        <w:rPr>
          <w:rFonts w:asciiTheme="minorHAnsi" w:hAnsiTheme="minorHAnsi" w:cstheme="minorHAnsi"/>
        </w:rPr>
        <w:t xml:space="preserve">gy adós több hitelének egy hitellé történő egyesítése, valamint egy hitel több hitellé való szétbontása szintén </w:t>
      </w:r>
      <w:proofErr w:type="spellStart"/>
      <w:r w:rsidR="00687908" w:rsidRPr="006C72EB">
        <w:rPr>
          <w:rFonts w:asciiTheme="minorHAnsi" w:hAnsiTheme="minorHAnsi" w:cstheme="minorHAnsi"/>
        </w:rPr>
        <w:t>újratárgyalt</w:t>
      </w:r>
      <w:proofErr w:type="spellEnd"/>
      <w:r w:rsidR="00687908" w:rsidRPr="006C72EB">
        <w:rPr>
          <w:rFonts w:asciiTheme="minorHAnsi" w:hAnsiTheme="minorHAnsi" w:cstheme="minorHAnsi"/>
        </w:rPr>
        <w:t xml:space="preserve"> szerződésnek tekintendő.</w:t>
      </w:r>
    </w:p>
    <w:p w14:paraId="257A0624" w14:textId="77777777" w:rsidR="005A3AF5"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 xml:space="preserve">Ha egy hónapon belül történik meg egy új hitel szerződéskötése, amelyet még az adott hónapon belül </w:t>
      </w:r>
      <w:proofErr w:type="spellStart"/>
      <w:r w:rsidRPr="006C72EB">
        <w:rPr>
          <w:rFonts w:asciiTheme="minorHAnsi" w:hAnsiTheme="minorHAnsi" w:cstheme="minorHAnsi"/>
        </w:rPr>
        <w:t>újratárgyalnak</w:t>
      </w:r>
      <w:proofErr w:type="spellEnd"/>
      <w:r w:rsidRPr="006C72EB">
        <w:rPr>
          <w:rFonts w:asciiTheme="minorHAnsi" w:hAnsiTheme="minorHAnsi" w:cstheme="minorHAnsi"/>
        </w:rPr>
        <w:t xml:space="preserve">, az is </w:t>
      </w:r>
      <w:proofErr w:type="spellStart"/>
      <w:r w:rsidRPr="006C72EB">
        <w:rPr>
          <w:rFonts w:asciiTheme="minorHAnsi" w:hAnsiTheme="minorHAnsi" w:cstheme="minorHAnsi"/>
        </w:rPr>
        <w:t>újratárgyaltnak</w:t>
      </w:r>
      <w:proofErr w:type="spellEnd"/>
      <w:r w:rsidRPr="006C72EB">
        <w:rPr>
          <w:rFonts w:asciiTheme="minorHAnsi" w:hAnsiTheme="minorHAnsi" w:cstheme="minorHAnsi"/>
        </w:rPr>
        <w:t xml:space="preserve"> minősül.</w:t>
      </w:r>
      <w:r w:rsidR="005A3AF5" w:rsidRPr="006C72EB">
        <w:rPr>
          <w:rFonts w:asciiTheme="minorHAnsi" w:hAnsiTheme="minorHAnsi" w:cstheme="minorHAnsi"/>
        </w:rPr>
        <w:t xml:space="preserve"> </w:t>
      </w:r>
    </w:p>
    <w:p w14:paraId="6656FED0" w14:textId="2CF53978" w:rsidR="005A3AF5" w:rsidRPr="006C72EB" w:rsidRDefault="005A3AF5" w:rsidP="005A3AF5">
      <w:pPr>
        <w:rPr>
          <w:rFonts w:asciiTheme="minorHAnsi" w:hAnsiTheme="minorHAnsi" w:cstheme="minorHAnsi"/>
        </w:rPr>
      </w:pPr>
      <w:r w:rsidRPr="006C72EB">
        <w:rPr>
          <w:rFonts w:asciiTheme="minorHAnsi" w:hAnsiTheme="minorHAnsi" w:cstheme="minorHAnsi"/>
        </w:rPr>
        <w:t xml:space="preserve">Amennyiben olyan hitel eladására vagy átvállalására kerül sor, amely a hitelintézeti szektoron kívüli körből kerül át a hitelintézethez, az nem minősül újratárgyalásnak. </w:t>
      </w:r>
    </w:p>
    <w:p w14:paraId="254E715B" w14:textId="54004EB5" w:rsidR="00551583" w:rsidRDefault="00E73394" w:rsidP="00F2609C">
      <w:pPr>
        <w:rPr>
          <w:ins w:id="143" w:author="MNB" w:date="2025-03-18T15:34:00Z"/>
          <w:rFonts w:asciiTheme="minorHAnsi" w:hAnsiTheme="minorHAnsi" w:cstheme="minorHAnsi"/>
        </w:rPr>
      </w:pPr>
      <w:r w:rsidRPr="006C72EB">
        <w:rPr>
          <w:rFonts w:asciiTheme="minorHAnsi" w:hAnsiTheme="minorHAnsi" w:cstheme="minorHAnsi"/>
        </w:rPr>
        <w:t xml:space="preserve">Az adatszolgáltatásban a K21/K23 jelentésekkel összhangban a távollévők között létrejövő, még a </w:t>
      </w:r>
      <w:proofErr w:type="spellStart"/>
      <w:r w:rsidRPr="006C72EB">
        <w:rPr>
          <w:rFonts w:asciiTheme="minorHAnsi" w:hAnsiTheme="minorHAnsi" w:cstheme="minorHAnsi"/>
        </w:rPr>
        <w:t>hatályosulás</w:t>
      </w:r>
      <w:proofErr w:type="spellEnd"/>
      <w:r w:rsidRPr="006C72EB">
        <w:rPr>
          <w:rFonts w:asciiTheme="minorHAnsi" w:hAnsiTheme="minorHAnsi" w:cstheme="minorHAnsi"/>
        </w:rPr>
        <w:t xml:space="preserve"> előtt módosuló szerződéseket nem kell </w:t>
      </w:r>
      <w:proofErr w:type="spellStart"/>
      <w:r w:rsidRPr="006C72EB">
        <w:rPr>
          <w:rFonts w:asciiTheme="minorHAnsi" w:hAnsiTheme="minorHAnsi" w:cstheme="minorHAnsi"/>
        </w:rPr>
        <w:t>újratá</w:t>
      </w:r>
      <w:r w:rsidR="003C50A6" w:rsidRPr="006C72EB">
        <w:rPr>
          <w:rFonts w:asciiTheme="minorHAnsi" w:hAnsiTheme="minorHAnsi" w:cstheme="minorHAnsi"/>
        </w:rPr>
        <w:t>r</w:t>
      </w:r>
      <w:r w:rsidRPr="006C72EB">
        <w:rPr>
          <w:rFonts w:asciiTheme="minorHAnsi" w:hAnsiTheme="minorHAnsi" w:cstheme="minorHAnsi"/>
        </w:rPr>
        <w:t>gyaltként</w:t>
      </w:r>
      <w:proofErr w:type="spellEnd"/>
      <w:r w:rsidRPr="006C72EB">
        <w:rPr>
          <w:rFonts w:asciiTheme="minorHAnsi" w:hAnsiTheme="minorHAnsi" w:cstheme="minorHAnsi"/>
        </w:rPr>
        <w:t xml:space="preserve"> kezelni,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flag-gel</w:t>
      </w:r>
      <w:proofErr w:type="spellEnd"/>
      <w:r w:rsidRPr="006C72EB">
        <w:rPr>
          <w:rFonts w:asciiTheme="minorHAnsi" w:hAnsiTheme="minorHAnsi" w:cstheme="minorHAnsi"/>
        </w:rPr>
        <w:t xml:space="preserve"> ellátni. </w:t>
      </w:r>
      <w:del w:id="144" w:author="MNB" w:date="2025-03-18T15:34:00Z">
        <w:r w:rsidR="00F2609C" w:rsidRPr="006C72EB">
          <w:rPr>
            <w:rFonts w:asciiTheme="minorHAnsi" w:hAnsiTheme="minorHAnsi" w:cstheme="minorHAnsi"/>
          </w:rPr>
          <w:delText>Azonban amennyiben</w:delText>
        </w:r>
      </w:del>
    </w:p>
    <w:p w14:paraId="75433FFC" w14:textId="4126F349" w:rsidR="00F2609C" w:rsidRPr="006C72EB" w:rsidRDefault="00551583" w:rsidP="00F2609C">
      <w:pPr>
        <w:rPr>
          <w:rFonts w:asciiTheme="minorHAnsi" w:hAnsiTheme="minorHAnsi" w:cstheme="minorHAnsi"/>
        </w:rPr>
      </w:pPr>
      <w:ins w:id="145" w:author="MNB" w:date="2025-03-18T15:34:00Z">
        <w:r>
          <w:rPr>
            <w:rFonts w:asciiTheme="minorHAnsi" w:hAnsiTheme="minorHAnsi" w:cstheme="minorHAnsi"/>
          </w:rPr>
          <w:t>A</w:t>
        </w:r>
        <w:r w:rsidR="00F2609C" w:rsidRPr="006C72EB">
          <w:rPr>
            <w:rFonts w:asciiTheme="minorHAnsi" w:hAnsiTheme="minorHAnsi" w:cstheme="minorHAnsi"/>
          </w:rPr>
          <w:t>mennyiben</w:t>
        </w:r>
      </w:ins>
      <w:r w:rsidR="00F2609C" w:rsidRPr="006C72EB">
        <w:rPr>
          <w:rFonts w:asciiTheme="minorHAnsi" w:hAnsiTheme="minorHAnsi" w:cstheme="minorHAnsi"/>
        </w:rPr>
        <w:t xml:space="preserve"> a fenti újratárgyalási események egyben átstrukturálásnak is minősülnek, átstrukturáltként kell jelenteni az instrumentumot.</w:t>
      </w:r>
    </w:p>
    <w:p w14:paraId="3D0ED2BF" w14:textId="2FFA95AB" w:rsidR="00E73394" w:rsidRPr="006C72EB" w:rsidRDefault="00E73394" w:rsidP="00E73394">
      <w:pPr>
        <w:rPr>
          <w:rFonts w:asciiTheme="minorHAnsi" w:hAnsiTheme="minorHAnsi" w:cstheme="minorHAnsi"/>
        </w:rPr>
      </w:pPr>
    </w:p>
    <w:p w14:paraId="56AA820A" w14:textId="60E6E1CD" w:rsidR="00E73394" w:rsidRPr="006C72EB" w:rsidRDefault="00774658" w:rsidP="005A3AF5">
      <w:pPr>
        <w:rPr>
          <w:rFonts w:asciiTheme="minorHAnsi" w:hAnsiTheme="minorHAnsi" w:cstheme="minorHAnsi"/>
        </w:rPr>
      </w:pPr>
      <w:r w:rsidRPr="006C72EB">
        <w:rPr>
          <w:rFonts w:asciiTheme="minorHAnsi" w:hAnsiTheme="minorHAnsi" w:cstheme="minorHAnsi"/>
        </w:rPr>
        <w:t>A gyűjtőszámlák lejáratát a K23-as jelentéssel konzisztens módon újratárgyalásként kell jelenteni.</w:t>
      </w:r>
    </w:p>
    <w:p w14:paraId="2AD851FE" w14:textId="77777777" w:rsidR="005A3AF5" w:rsidRPr="006C72EB" w:rsidRDefault="005A3AF5" w:rsidP="005A3AF5">
      <w:pPr>
        <w:rPr>
          <w:del w:id="146" w:author="MNB" w:date="2025-03-18T15:34:00Z"/>
          <w:rFonts w:asciiTheme="minorHAnsi" w:hAnsiTheme="minorHAnsi" w:cstheme="minorHAnsi"/>
        </w:rPr>
      </w:pPr>
      <w:del w:id="147" w:author="MNB" w:date="2025-03-18T15:34:00Z">
        <w:r w:rsidRPr="006C72EB">
          <w:rPr>
            <w:rFonts w:asciiTheme="minorHAnsi" w:hAnsiTheme="minorHAnsi" w:cstheme="minorHAnsi"/>
          </w:rPr>
          <w:delText>Újratárgyalt instrumentum átstrukturálási intézkedések nélkül: olyan instrumentum, amelynek pénzügyi feltételeit módosították, és amelyre átstrukturálási intézkedések alkalmazandók a</w:delText>
        </w:r>
        <w:r w:rsidR="00EA0C69" w:rsidRPr="00EA0C69">
          <w:rPr>
            <w:rFonts w:asciiTheme="minorHAnsi" w:hAnsiTheme="minorHAnsi" w:cstheme="minorHAnsi"/>
          </w:rPr>
          <w:delText>z Európai Bizottság 451/2021/EU végrehajtási rendelet</w:delText>
        </w:r>
        <w:r w:rsidR="00EA0C69">
          <w:rPr>
            <w:rFonts w:asciiTheme="minorHAnsi" w:hAnsiTheme="minorHAnsi" w:cstheme="minorHAnsi"/>
          </w:rPr>
          <w:delText>nek</w:delText>
        </w:r>
        <w:r w:rsidR="00EA0C69" w:rsidRPr="00EA0C69">
          <w:rPr>
            <w:rFonts w:asciiTheme="minorHAnsi" w:hAnsiTheme="minorHAnsi" w:cstheme="minorHAnsi"/>
          </w:rPr>
          <w:delText xml:space="preserve"> (2020. december 17.)</w:delText>
        </w:r>
        <w:r w:rsidRPr="006C72EB">
          <w:rPr>
            <w:rFonts w:asciiTheme="minorHAnsi" w:hAnsiTheme="minorHAnsi" w:cstheme="minorHAnsi"/>
          </w:rPr>
          <w:delText xml:space="preserve"> megfelelően. </w:delText>
        </w:r>
      </w:del>
    </w:p>
    <w:p w14:paraId="2317770F" w14:textId="54206496" w:rsidR="00687908" w:rsidRPr="006C72EB" w:rsidRDefault="00687908" w:rsidP="00687908">
      <w:pPr>
        <w:rPr>
          <w:rFonts w:asciiTheme="minorHAnsi" w:hAnsiTheme="minorHAnsi" w:cstheme="minorHAnsi"/>
        </w:rPr>
      </w:pPr>
    </w:p>
    <w:p w14:paraId="2527B49B" w14:textId="689B06C5" w:rsidR="00D14C41" w:rsidRPr="006C72EB" w:rsidRDefault="00D14C41" w:rsidP="005847F9">
      <w:pPr>
        <w:rPr>
          <w:rFonts w:asciiTheme="minorHAnsi" w:hAnsiTheme="minorHAnsi" w:cstheme="minorHAnsi"/>
        </w:rPr>
      </w:pPr>
      <w:bookmarkStart w:id="148" w:name="_Hlk530062014"/>
      <w:r w:rsidRPr="006C72EB">
        <w:rPr>
          <w:rFonts w:asciiTheme="minorHAnsi" w:hAnsiTheme="minorHAnsi" w:cstheme="minorHAnsi"/>
        </w:rPr>
        <w:t>A</w:t>
      </w:r>
      <w:r w:rsidR="00FA43E2" w:rsidRPr="006C72EB">
        <w:rPr>
          <w:rFonts w:asciiTheme="minorHAnsi" w:hAnsiTheme="minorHAnsi" w:cstheme="minorHAnsi"/>
        </w:rPr>
        <w:t>z átstrukturálásra, illetve újratárgyalásra vonatkozó</w:t>
      </w:r>
      <w:r w:rsidRPr="006C72EB">
        <w:rPr>
          <w:rFonts w:asciiTheme="minorHAnsi" w:hAnsiTheme="minorHAnsi" w:cstheme="minorHAnsi"/>
        </w:rPr>
        <w:t xml:space="preserve"> mezőket az alábbiak szerint kell kitölteni</w:t>
      </w:r>
      <w:r w:rsidR="00296846">
        <w:rPr>
          <w:rFonts w:asciiTheme="minorHAnsi" w:hAnsiTheme="minorHAnsi" w:cstheme="minorHAnsi"/>
        </w:rPr>
        <w:t xml:space="preserve"> abban az esetben, ha nem vállalati projekthitelről van szó</w:t>
      </w:r>
      <w:r w:rsidRPr="006C72EB">
        <w:rPr>
          <w:rFonts w:asciiTheme="minorHAnsi" w:hAnsiTheme="minorHAnsi" w:cstheme="minorHAnsi"/>
        </w:rPr>
        <w:t xml:space="preserve">: </w:t>
      </w:r>
    </w:p>
    <w:p w14:paraId="7F48633D" w14:textId="69D2C9A8" w:rsidR="00D14C41" w:rsidRPr="006C72EB" w:rsidRDefault="00D14C41" w:rsidP="005847F9">
      <w:pPr>
        <w:rPr>
          <w:rFonts w:asciiTheme="minorHAnsi" w:hAnsiTheme="minorHAnsi" w:cstheme="minorHAnsi"/>
        </w:rPr>
      </w:pPr>
      <w:r w:rsidRPr="006C72EB">
        <w:rPr>
          <w:rFonts w:asciiTheme="minorHAnsi" w:hAnsiTheme="minorHAnsi" w:cstheme="minorHAnsi"/>
        </w:rPr>
        <w:t xml:space="preserve">(i) </w:t>
      </w:r>
      <w:r w:rsidRPr="006C72EB">
        <w:rPr>
          <w:rFonts w:asciiTheme="minorHAnsi" w:hAnsiTheme="minorHAnsi" w:cstheme="minorHAnsi"/>
          <w:u w:val="single"/>
        </w:rPr>
        <w:t>ha új hitel (instrumentum) jön létre az átstrukturálással / újratárgyalással</w:t>
      </w:r>
      <w:r w:rsidR="00594A70" w:rsidRPr="006C72EB">
        <w:rPr>
          <w:rFonts w:asciiTheme="minorHAnsi" w:hAnsiTheme="minorHAnsi" w:cstheme="minorHAnsi"/>
          <w:u w:val="single"/>
        </w:rPr>
        <w:t xml:space="preserve"> (hitelkiváltás nélkül)</w:t>
      </w:r>
      <w:r w:rsidRPr="006C72EB">
        <w:rPr>
          <w:rFonts w:asciiTheme="minorHAnsi" w:hAnsiTheme="minorHAnsi" w:cstheme="minorHAnsi"/>
        </w:rPr>
        <w:t>, akkor az új instrumentumnál töltendő "Igen" értékkel</w:t>
      </w:r>
      <w:r w:rsidR="00225BF4" w:rsidRPr="006C72EB">
        <w:rPr>
          <w:rFonts w:asciiTheme="minorHAnsi" w:hAnsiTheme="minorHAnsi" w:cstheme="minorHAnsi"/>
        </w:rPr>
        <w:t xml:space="preserve"> az átstrukturált/</w:t>
      </w:r>
      <w:proofErr w:type="spellStart"/>
      <w:r w:rsidR="00225BF4" w:rsidRPr="006C72EB">
        <w:rPr>
          <w:rFonts w:asciiTheme="minorHAnsi" w:hAnsiTheme="minorHAnsi" w:cstheme="minorHAnsi"/>
        </w:rPr>
        <w:t>újratárgyalt</w:t>
      </w:r>
      <w:proofErr w:type="spellEnd"/>
      <w:r w:rsidR="00225BF4" w:rsidRPr="006C72EB">
        <w:rPr>
          <w:rFonts w:asciiTheme="minorHAnsi" w:hAnsiTheme="minorHAnsi" w:cstheme="minorHAnsi"/>
        </w:rPr>
        <w:t xml:space="preserve"> </w:t>
      </w:r>
      <w:proofErr w:type="spellStart"/>
      <w:r w:rsidR="00225BF4" w:rsidRPr="006C72EB">
        <w:rPr>
          <w:rFonts w:asciiTheme="minorHAnsi" w:hAnsiTheme="minorHAnsi" w:cstheme="minorHAnsi"/>
        </w:rPr>
        <w:t>flag</w:t>
      </w:r>
      <w:proofErr w:type="spellEnd"/>
      <w:r w:rsidR="00225BF4" w:rsidRPr="006C72EB">
        <w:rPr>
          <w:rFonts w:asciiTheme="minorHAnsi" w:hAnsiTheme="minorHAnsi" w:cstheme="minorHAnsi"/>
        </w:rPr>
        <w:t xml:space="preserve"> mező</w:t>
      </w:r>
      <w:r w:rsidRPr="006C72EB">
        <w:rPr>
          <w:rFonts w:asciiTheme="minorHAnsi" w:hAnsiTheme="minorHAnsi" w:cstheme="minorHAnsi"/>
        </w:rPr>
        <w:t>; Ebben az esetben „Az instrumentum keletkezésének módja” mezőben is az átstrukturálással / újratárgyalással</w:t>
      </w:r>
      <w:r w:rsidR="00594A70" w:rsidRPr="006C72EB">
        <w:rPr>
          <w:rFonts w:asciiTheme="minorHAnsi" w:hAnsiTheme="minorHAnsi" w:cstheme="minorHAnsi"/>
        </w:rPr>
        <w:t xml:space="preserve"> (hitelkiváltás nélkül)</w:t>
      </w:r>
      <w:r w:rsidRPr="006C72EB">
        <w:rPr>
          <w:rFonts w:asciiTheme="minorHAnsi" w:hAnsiTheme="minorHAnsi" w:cstheme="minorHAnsi"/>
        </w:rPr>
        <w:t xml:space="preserve"> érték megadása kötelező</w:t>
      </w:r>
      <w:r w:rsidR="004E54FD" w:rsidRPr="006C72EB">
        <w:rPr>
          <w:rFonts w:asciiTheme="minorHAnsi" w:hAnsiTheme="minorHAnsi" w:cstheme="minorHAnsi"/>
        </w:rPr>
        <w:t xml:space="preserve">, </w:t>
      </w:r>
      <w:r w:rsidR="00524CF5" w:rsidRPr="006C72EB">
        <w:rPr>
          <w:rFonts w:asciiTheme="minorHAnsi" w:hAnsiTheme="minorHAnsi" w:cstheme="minorHAnsi"/>
        </w:rPr>
        <w:t xml:space="preserve">és </w:t>
      </w:r>
      <w:r w:rsidR="004E54FD" w:rsidRPr="006C72EB">
        <w:rPr>
          <w:rFonts w:asciiTheme="minorHAnsi" w:hAnsiTheme="minorHAnsi" w:cstheme="minorHAnsi"/>
        </w:rPr>
        <w:t xml:space="preserve">az átstrukturálás/újratárgyalás dátumát </w:t>
      </w:r>
      <w:r w:rsidR="00524CF5" w:rsidRPr="006C72EB">
        <w:rPr>
          <w:rFonts w:asciiTheme="minorHAnsi" w:hAnsiTheme="minorHAnsi" w:cstheme="minorHAnsi"/>
        </w:rPr>
        <w:t>is</w:t>
      </w:r>
      <w:r w:rsidR="004E54FD" w:rsidRPr="006C72EB">
        <w:rPr>
          <w:rFonts w:asciiTheme="minorHAnsi" w:hAnsiTheme="minorHAnsi" w:cstheme="minorHAnsi"/>
        </w:rPr>
        <w:t xml:space="preserve"> tölteni</w:t>
      </w:r>
      <w:r w:rsidR="00524CF5" w:rsidRPr="006C72EB">
        <w:rPr>
          <w:rFonts w:asciiTheme="minorHAnsi" w:hAnsiTheme="minorHAnsi" w:cstheme="minorHAnsi"/>
        </w:rPr>
        <w:t xml:space="preserve"> kell, amely ez esetben meg fog egyezni az instrumentum indulásának dátumával</w:t>
      </w:r>
      <w:r w:rsidRPr="006C72EB">
        <w:rPr>
          <w:rFonts w:asciiTheme="minorHAnsi" w:hAnsiTheme="minorHAnsi" w:cstheme="minorHAnsi"/>
        </w:rPr>
        <w:t>.</w:t>
      </w:r>
    </w:p>
    <w:p w14:paraId="0FD72D25" w14:textId="075E3426" w:rsidR="00987070" w:rsidRPr="006C72EB" w:rsidRDefault="00D14C41" w:rsidP="005847F9">
      <w:pPr>
        <w:rPr>
          <w:rFonts w:asciiTheme="minorHAnsi" w:hAnsiTheme="minorHAnsi" w:cstheme="minorHAnsi"/>
        </w:rPr>
      </w:pPr>
      <w:r w:rsidRPr="006C72EB">
        <w:rPr>
          <w:rFonts w:asciiTheme="minorHAnsi" w:hAnsiTheme="minorHAnsi" w:cstheme="minorHAnsi"/>
        </w:rPr>
        <w:t xml:space="preserve">(ii) </w:t>
      </w:r>
      <w:r w:rsidRPr="006C72EB">
        <w:rPr>
          <w:rFonts w:asciiTheme="minorHAnsi" w:hAnsiTheme="minorHAnsi" w:cstheme="minorHAnsi"/>
          <w:u w:val="single"/>
        </w:rPr>
        <w:t>ha az átstrukturálás / újratárgyalás következtében</w:t>
      </w:r>
      <w:r w:rsidRPr="006C72EB">
        <w:rPr>
          <w:rFonts w:asciiTheme="minorHAnsi" w:hAnsiTheme="minorHAnsi" w:cstheme="minorHAnsi"/>
        </w:rPr>
        <w:t xml:space="preserve"> </w:t>
      </w:r>
      <w:r w:rsidRPr="006C72EB">
        <w:rPr>
          <w:rFonts w:asciiTheme="minorHAnsi" w:hAnsiTheme="minorHAnsi" w:cstheme="minorHAnsi"/>
          <w:u w:val="single"/>
        </w:rPr>
        <w:t>nem jön létre új instrumentum</w:t>
      </w:r>
      <w:r w:rsidRPr="006C72EB">
        <w:rPr>
          <w:rFonts w:asciiTheme="minorHAnsi" w:hAnsiTheme="minorHAnsi" w:cstheme="minorHAnsi"/>
        </w:rPr>
        <w:t>, akkor a megmaradó (régi) instrumentumnál töltendő a</w:t>
      </w:r>
      <w:r w:rsidR="00225BF4" w:rsidRPr="006C72EB">
        <w:rPr>
          <w:rFonts w:asciiTheme="minorHAnsi" w:hAnsiTheme="minorHAnsi" w:cstheme="minorHAnsi"/>
        </w:rPr>
        <w:t>z átstrukturált/</w:t>
      </w:r>
      <w:proofErr w:type="spellStart"/>
      <w:r w:rsidR="00225BF4" w:rsidRPr="006C72EB">
        <w:rPr>
          <w:rFonts w:asciiTheme="minorHAnsi" w:hAnsiTheme="minorHAnsi" w:cstheme="minorHAnsi"/>
        </w:rPr>
        <w:t>újratárgyalt</w:t>
      </w:r>
      <w:proofErr w:type="spellEnd"/>
      <w:r w:rsidR="00225BF4"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w:t>
      </w:r>
      <w:r w:rsidR="00225BF4" w:rsidRPr="006C72EB">
        <w:rPr>
          <w:rFonts w:asciiTheme="minorHAnsi" w:hAnsiTheme="minorHAnsi" w:cstheme="minorHAnsi"/>
        </w:rPr>
        <w:t>mező</w:t>
      </w:r>
      <w:r w:rsidR="00E35477" w:rsidRPr="006C72EB">
        <w:rPr>
          <w:rFonts w:asciiTheme="minorHAnsi" w:hAnsiTheme="minorHAnsi" w:cstheme="minorHAnsi"/>
        </w:rPr>
        <w:t xml:space="preserve"> </w:t>
      </w:r>
      <w:r w:rsidRPr="006C72EB">
        <w:rPr>
          <w:rFonts w:asciiTheme="minorHAnsi" w:hAnsiTheme="minorHAnsi" w:cstheme="minorHAnsi"/>
        </w:rPr>
        <w:t>"igen" értékkel, és az „átstrukturálás dátuma” / „újratárgyalás dátuma” mező is kötelezően töltendő.</w:t>
      </w:r>
    </w:p>
    <w:p w14:paraId="44034F0D" w14:textId="659AC05B" w:rsidR="004E54FD" w:rsidRPr="006C72EB" w:rsidRDefault="00B8596C" w:rsidP="005847F9">
      <w:pPr>
        <w:rPr>
          <w:rFonts w:asciiTheme="minorHAnsi" w:hAnsiTheme="minorHAnsi" w:cstheme="minorHAnsi"/>
        </w:rPr>
      </w:pPr>
      <w:r w:rsidRPr="006C72EB">
        <w:rPr>
          <w:rFonts w:asciiTheme="minorHAnsi" w:hAnsiTheme="minorHAnsi" w:cstheme="minorHAnsi"/>
        </w:rPr>
        <w:t>Amennyiben az instrumentumnál már történt újratárgyalás/</w:t>
      </w:r>
      <w:r w:rsidR="008532B1" w:rsidRPr="006C72EB">
        <w:rPr>
          <w:rFonts w:asciiTheme="minorHAnsi" w:hAnsiTheme="minorHAnsi" w:cstheme="minorHAnsi"/>
        </w:rPr>
        <w:t>át</w:t>
      </w:r>
      <w:r w:rsidRPr="006C72EB">
        <w:rPr>
          <w:rFonts w:asciiTheme="minorHAnsi" w:hAnsiTheme="minorHAnsi" w:cstheme="minorHAnsi"/>
        </w:rPr>
        <w:t>strukturálás</w:t>
      </w:r>
      <w:r w:rsidR="008532B1" w:rsidRPr="006C72EB">
        <w:rPr>
          <w:rFonts w:asciiTheme="minorHAnsi" w:hAnsiTheme="minorHAnsi" w:cstheme="minorHAnsi"/>
        </w:rPr>
        <w:t>, a</w:t>
      </w:r>
      <w:r w:rsidR="004E54FD" w:rsidRPr="006C72EB">
        <w:rPr>
          <w:rFonts w:asciiTheme="minorHAnsi" w:hAnsiTheme="minorHAnsi" w:cstheme="minorHAnsi"/>
        </w:rPr>
        <w:t>z átstrukturált/</w:t>
      </w:r>
      <w:proofErr w:type="spellStart"/>
      <w:r w:rsidR="004E54FD" w:rsidRPr="006C72EB">
        <w:rPr>
          <w:rFonts w:asciiTheme="minorHAnsi" w:hAnsiTheme="minorHAnsi" w:cstheme="minorHAnsi"/>
        </w:rPr>
        <w:t>újratárgyalt</w:t>
      </w:r>
      <w:proofErr w:type="spellEnd"/>
      <w:r w:rsidR="004E54FD" w:rsidRPr="006C72EB">
        <w:rPr>
          <w:rFonts w:asciiTheme="minorHAnsi" w:hAnsiTheme="minorHAnsi" w:cstheme="minorHAnsi"/>
        </w:rPr>
        <w:t xml:space="preserve"> </w:t>
      </w:r>
      <w:proofErr w:type="spellStart"/>
      <w:r w:rsidR="004E54FD" w:rsidRPr="006C72EB">
        <w:rPr>
          <w:rFonts w:asciiTheme="minorHAnsi" w:hAnsiTheme="minorHAnsi" w:cstheme="minorHAnsi"/>
        </w:rPr>
        <w:t>flag</w:t>
      </w:r>
      <w:proofErr w:type="spellEnd"/>
      <w:r w:rsidR="004E54FD" w:rsidRPr="006C72EB">
        <w:rPr>
          <w:rFonts w:asciiTheme="minorHAnsi" w:hAnsiTheme="minorHAnsi" w:cstheme="minorHAnsi"/>
        </w:rPr>
        <w:t xml:space="preserve"> </w:t>
      </w:r>
      <w:r w:rsidR="00D91385" w:rsidRPr="006C72EB">
        <w:rPr>
          <w:rFonts w:asciiTheme="minorHAnsi" w:hAnsiTheme="minorHAnsi" w:cstheme="minorHAnsi"/>
        </w:rPr>
        <w:t>mindaddig „I” értékkel jelentendő, amíg a vonatkozó MNB rendelet szerint átstrukturáltnak minősül a hitel.</w:t>
      </w:r>
      <w:r w:rsidR="00525F5C" w:rsidRPr="006C72EB">
        <w:rPr>
          <w:rFonts w:asciiTheme="minorHAnsi" w:hAnsiTheme="minorHAnsi" w:cstheme="minorHAnsi"/>
        </w:rPr>
        <w:t xml:space="preserve"> Az instrumentum típusának megváltozása minden esetben újratárgyalásnak minősül, így ebben az esetben az </w:t>
      </w:r>
      <w:proofErr w:type="spellStart"/>
      <w:r w:rsidR="00525F5C" w:rsidRPr="006C72EB">
        <w:rPr>
          <w:rFonts w:asciiTheme="minorHAnsi" w:hAnsiTheme="minorHAnsi" w:cstheme="minorHAnsi"/>
        </w:rPr>
        <w:t>újratárgyalt</w:t>
      </w:r>
      <w:proofErr w:type="spellEnd"/>
      <w:r w:rsidR="00525F5C" w:rsidRPr="006C72EB">
        <w:rPr>
          <w:rFonts w:asciiTheme="minorHAnsi" w:hAnsiTheme="minorHAnsi" w:cstheme="minorHAnsi"/>
        </w:rPr>
        <w:t xml:space="preserve"> </w:t>
      </w:r>
      <w:proofErr w:type="spellStart"/>
      <w:r w:rsidR="00525F5C" w:rsidRPr="006C72EB">
        <w:rPr>
          <w:rFonts w:asciiTheme="minorHAnsi" w:hAnsiTheme="minorHAnsi" w:cstheme="minorHAnsi"/>
        </w:rPr>
        <w:t>flag</w:t>
      </w:r>
      <w:proofErr w:type="spellEnd"/>
      <w:r w:rsidR="00525F5C" w:rsidRPr="006C72EB">
        <w:rPr>
          <w:rFonts w:asciiTheme="minorHAnsi" w:hAnsiTheme="minorHAnsi" w:cstheme="minorHAnsi"/>
        </w:rPr>
        <w:t xml:space="preserve"> „I” értékkel jelölendő.</w:t>
      </w:r>
      <w:r w:rsidR="00D90CA5" w:rsidRPr="00D90CA5">
        <w:t xml:space="preserve"> </w:t>
      </w:r>
      <w:r w:rsidR="00D90CA5" w:rsidRPr="00D90CA5">
        <w:rPr>
          <w:rFonts w:asciiTheme="minorHAnsi" w:hAnsiTheme="minorHAnsi" w:cstheme="minorHAnsi"/>
        </w:rPr>
        <w:t>Amennyiben egy adott instrumentum</w:t>
      </w:r>
      <w:r w:rsidR="00D90CA5">
        <w:rPr>
          <w:rFonts w:asciiTheme="minorHAnsi" w:hAnsiTheme="minorHAnsi" w:cstheme="minorHAnsi"/>
        </w:rPr>
        <w:t xml:space="preserve"> esetében </w:t>
      </w:r>
      <w:r w:rsidR="00D90CA5" w:rsidRPr="00D90CA5">
        <w:rPr>
          <w:rFonts w:asciiTheme="minorHAnsi" w:hAnsiTheme="minorHAnsi" w:cstheme="minorHAnsi"/>
        </w:rPr>
        <w:t xml:space="preserve">több </w:t>
      </w:r>
      <w:r w:rsidR="004225E2">
        <w:rPr>
          <w:rFonts w:asciiTheme="minorHAnsi" w:hAnsiTheme="minorHAnsi" w:cstheme="minorHAnsi"/>
        </w:rPr>
        <w:t>alkalommal</w:t>
      </w:r>
      <w:r w:rsidR="00D90CA5" w:rsidRPr="00D90CA5">
        <w:rPr>
          <w:rFonts w:asciiTheme="minorHAnsi" w:hAnsiTheme="minorHAnsi" w:cstheme="minorHAnsi"/>
        </w:rPr>
        <w:t xml:space="preserve"> történt újratárgyalás/átstrukturálás, az „Újratárgyalás dátuma” és az „Átstrukturálás dátuma” mezőkben minden esetben a legutolsó újratárgyalás/átstrukturálás napját kell megadni.</w:t>
      </w:r>
    </w:p>
    <w:bookmarkEnd w:id="148"/>
    <w:p w14:paraId="00F47466" w14:textId="2B1ABA93" w:rsidR="001B2B4F" w:rsidRDefault="001B2B4F" w:rsidP="005847F9">
      <w:pPr>
        <w:rPr>
          <w:rFonts w:asciiTheme="minorHAnsi" w:hAnsiTheme="minorHAnsi" w:cstheme="minorHAnsi"/>
        </w:rPr>
      </w:pPr>
      <w:r w:rsidRPr="006C72EB">
        <w:rPr>
          <w:rFonts w:asciiTheme="minorHAnsi" w:hAnsiTheme="minorHAnsi" w:cstheme="minorHAnsi"/>
        </w:rPr>
        <w:t xml:space="preserve">Amennyiben az újratárgyalás/átstrukturálás következtében új szerződés jön létre,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kötelezően töltendő. E</w:t>
      </w:r>
      <w:r w:rsidR="00FA43E2" w:rsidRPr="006C72EB">
        <w:rPr>
          <w:rFonts w:asciiTheme="minorHAnsi" w:hAnsiTheme="minorHAnsi" w:cstheme="minorHAnsi"/>
        </w:rPr>
        <w:t>bben az esetben meg kell adni a hitelkiváltás dátumát</w:t>
      </w:r>
      <w:r w:rsidR="005B6534" w:rsidRPr="006C72EB">
        <w:rPr>
          <w:rFonts w:asciiTheme="minorHAnsi" w:hAnsiTheme="minorHAnsi" w:cstheme="minorHAnsi"/>
        </w:rPr>
        <w:t>, amely meg kell egyezzen a szerződéskötés dátumával.</w:t>
      </w:r>
      <w:r w:rsidR="00DE441B" w:rsidRPr="006C72EB">
        <w:rPr>
          <w:rFonts w:asciiTheme="minorHAnsi" w:hAnsiTheme="minorHAnsi" w:cstheme="minorHAnsi"/>
        </w:rPr>
        <w:t xml:space="preserve"> </w:t>
      </w:r>
    </w:p>
    <w:p w14:paraId="580B06E6" w14:textId="60491523" w:rsidR="00296846" w:rsidRDefault="00296846" w:rsidP="005847F9">
      <w:pPr>
        <w:rPr>
          <w:rFonts w:asciiTheme="minorHAnsi" w:hAnsiTheme="minorHAnsi" w:cstheme="minorHAnsi"/>
        </w:rPr>
      </w:pPr>
      <w:r>
        <w:rPr>
          <w:rFonts w:asciiTheme="minorHAnsi" w:hAnsiTheme="minorHAnsi" w:cstheme="minorHAnsi"/>
        </w:rPr>
        <w:t>Vállalati projekthitelek esetén is fentieknek megfelelően kell eljárni azzal, hogy 202</w:t>
      </w:r>
      <w:r w:rsidR="00817178">
        <w:rPr>
          <w:rFonts w:asciiTheme="minorHAnsi" w:hAnsiTheme="minorHAnsi" w:cstheme="minorHAnsi"/>
        </w:rPr>
        <w:t>3</w:t>
      </w:r>
      <w:r>
        <w:rPr>
          <w:rFonts w:asciiTheme="minorHAnsi" w:hAnsiTheme="minorHAnsi" w:cstheme="minorHAnsi"/>
        </w:rPr>
        <w:t>.</w:t>
      </w:r>
      <w:r w:rsidR="00740BF7">
        <w:rPr>
          <w:rFonts w:asciiTheme="minorHAnsi" w:hAnsiTheme="minorHAnsi" w:cstheme="minorHAnsi"/>
        </w:rPr>
        <w:t xml:space="preserve"> </w:t>
      </w:r>
      <w:r w:rsidR="00817178">
        <w:rPr>
          <w:rFonts w:asciiTheme="minorHAnsi" w:hAnsiTheme="minorHAnsi" w:cstheme="minorHAnsi"/>
        </w:rPr>
        <w:t>december</w:t>
      </w:r>
      <w:r>
        <w:rPr>
          <w:rFonts w:asciiTheme="minorHAnsi" w:hAnsiTheme="minorHAnsi" w:cstheme="minorHAnsi"/>
        </w:rPr>
        <w:t xml:space="preserve"> vonatkozási időtől kezdődően az ’I’ kódértéket meg kell bontani a következők szerint:</w:t>
      </w:r>
    </w:p>
    <w:p w14:paraId="34A3B22D" w14:textId="45B97A6D" w:rsidR="00296846" w:rsidRDefault="001611FA" w:rsidP="005847F9">
      <w:pPr>
        <w:rPr>
          <w:rFonts w:asciiTheme="minorHAnsi" w:hAnsiTheme="minorHAnsi" w:cstheme="minorHAnsi"/>
        </w:rPr>
      </w:pPr>
      <w:r w:rsidRPr="001611FA">
        <w:rPr>
          <w:noProof/>
        </w:rPr>
        <w:drawing>
          <wp:inline distT="0" distB="0" distL="0" distR="0" wp14:anchorId="689F8043" wp14:editId="57818C66">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518111FE" w14:textId="4B269839" w:rsidR="00296846" w:rsidRPr="006C72EB" w:rsidRDefault="00296846" w:rsidP="006D4C2A">
      <w:pPr>
        <w:rPr>
          <w:rFonts w:asciiTheme="minorHAnsi" w:hAnsiTheme="minorHAnsi" w:cstheme="minorHAnsi"/>
        </w:rPr>
      </w:pPr>
      <w:r>
        <w:rPr>
          <w:rFonts w:asciiTheme="minorHAnsi" w:hAnsiTheme="minorHAnsi" w:cstheme="minorHAnsi"/>
        </w:rPr>
        <w:t xml:space="preserve">Az új ’I_2’ kódérték csak vállalati projekthitelek esetén alkalmazható, a teljes hitelállomány átkódolása ennek megfelelően nem szükséges. </w:t>
      </w:r>
      <w:r w:rsidR="006D4C2A">
        <w:rPr>
          <w:rFonts w:asciiTheme="minorHAnsi" w:hAnsiTheme="minorHAnsi" w:cstheme="minorHAnsi"/>
        </w:rPr>
        <w:t>T</w:t>
      </w:r>
      <w:r w:rsidR="006D4C2A" w:rsidRPr="006D4C2A">
        <w:rPr>
          <w:rFonts w:asciiTheme="minorHAnsi" w:hAnsiTheme="minorHAnsi" w:cstheme="minorHAnsi"/>
        </w:rPr>
        <w:t>öbb átst</w:t>
      </w:r>
      <w:r w:rsidR="006D4C2A">
        <w:rPr>
          <w:rFonts w:asciiTheme="minorHAnsi" w:hAnsiTheme="minorHAnsi" w:cstheme="minorHAnsi"/>
        </w:rPr>
        <w:t>r</w:t>
      </w:r>
      <w:r w:rsidR="006D4C2A" w:rsidRPr="006D4C2A">
        <w:rPr>
          <w:rFonts w:asciiTheme="minorHAnsi" w:hAnsiTheme="minorHAnsi" w:cstheme="minorHAnsi"/>
        </w:rPr>
        <w:t xml:space="preserve">ukturálás esetén, ha folyamatosan átstrukturált állapotú az ügylet, és az első átstrukturálástól számítva eltelt két év, akkor az </w:t>
      </w:r>
      <w:r w:rsidR="004F4D3D">
        <w:rPr>
          <w:rFonts w:asciiTheme="minorHAnsi" w:hAnsiTheme="minorHAnsi" w:cstheme="minorHAnsi"/>
        </w:rPr>
        <w:t>’</w:t>
      </w:r>
      <w:r w:rsidR="006D4C2A" w:rsidRPr="006D4C2A">
        <w:rPr>
          <w:rFonts w:asciiTheme="minorHAnsi" w:hAnsiTheme="minorHAnsi" w:cstheme="minorHAnsi"/>
        </w:rPr>
        <w:t>I_2</w:t>
      </w:r>
      <w:r w:rsidR="004F4D3D">
        <w:rPr>
          <w:rFonts w:asciiTheme="minorHAnsi" w:hAnsiTheme="minorHAnsi" w:cstheme="minorHAnsi"/>
        </w:rPr>
        <w:t>’</w:t>
      </w:r>
      <w:r w:rsidR="006D4C2A" w:rsidRPr="006D4C2A">
        <w:rPr>
          <w:rFonts w:asciiTheme="minorHAnsi" w:hAnsiTheme="minorHAnsi" w:cstheme="minorHAnsi"/>
        </w:rPr>
        <w:t xml:space="preserve"> kódérték alkalmazandó. Ha az átstrukturálások megszakításokkal követték egymást (voltak nem átstrukturált periódusok), akkor a megszakítást követő első alkalomtól kell vizsgálni a két év elteltét.</w:t>
      </w:r>
    </w:p>
    <w:p w14:paraId="6A4F1247" w14:textId="78B1423E" w:rsidR="00FA43E2" w:rsidRPr="006C72EB" w:rsidRDefault="00DE441B" w:rsidP="005847F9">
      <w:pPr>
        <w:rPr>
          <w:rFonts w:asciiTheme="minorHAnsi" w:hAnsiTheme="minorHAnsi" w:cstheme="minorHAnsi"/>
        </w:rPr>
      </w:pPr>
      <w:r w:rsidRPr="006C72EB">
        <w:rPr>
          <w:rFonts w:asciiTheme="minorHAnsi" w:hAnsiTheme="minorHAnsi" w:cstheme="minorHAnsi"/>
        </w:rPr>
        <w:t>Amennyiben a hitelkiváltás során magasabb összegű hitelt kap az ügyfél az eredeti összegnél</w:t>
      </w:r>
      <w:r w:rsidR="00821A88" w:rsidRPr="006C72EB">
        <w:rPr>
          <w:rFonts w:asciiTheme="minorHAnsi" w:hAnsiTheme="minorHAnsi" w:cstheme="minorHAnsi"/>
        </w:rPr>
        <w:t xml:space="preserve"> (az instrumentum keletkezésének módja ebben az esetben ’</w:t>
      </w:r>
      <w:proofErr w:type="spellStart"/>
      <w:r w:rsidR="00821A88" w:rsidRPr="006C72EB">
        <w:rPr>
          <w:rFonts w:asciiTheme="minorHAnsi" w:hAnsiTheme="minorHAnsi" w:cstheme="minorHAnsi"/>
        </w:rPr>
        <w:t>HITKIVALT_MAS_N</w:t>
      </w:r>
      <w:proofErr w:type="spellEnd"/>
      <w:r w:rsidR="00821A88" w:rsidRPr="006C72EB">
        <w:rPr>
          <w:rFonts w:asciiTheme="minorHAnsi" w:hAnsiTheme="minorHAnsi" w:cstheme="minorHAnsi"/>
        </w:rPr>
        <w:t>’ vagy ’</w:t>
      </w:r>
      <w:proofErr w:type="spellStart"/>
      <w:r w:rsidR="00821A88" w:rsidRPr="006C72EB">
        <w:rPr>
          <w:rFonts w:asciiTheme="minorHAnsi" w:hAnsiTheme="minorHAnsi" w:cstheme="minorHAnsi"/>
        </w:rPr>
        <w:t>HITKIVALT_SAJAT_N</w:t>
      </w:r>
      <w:proofErr w:type="spellEnd"/>
      <w:r w:rsidR="00821A88" w:rsidRPr="006C72EB">
        <w:rPr>
          <w:rFonts w:asciiTheme="minorHAnsi" w:hAnsiTheme="minorHAnsi" w:cstheme="minorHAnsi"/>
        </w:rPr>
        <w:t>’ értéket kell felvegyen)</w:t>
      </w:r>
      <w:r w:rsidRPr="006C72EB">
        <w:rPr>
          <w:rFonts w:asciiTheme="minorHAnsi" w:hAnsiTheme="minorHAnsi" w:cstheme="minorHAnsi"/>
        </w:rPr>
        <w:t xml:space="preserve">,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érték ismét kalkulálandó és jelentend</w:t>
      </w:r>
      <w:r w:rsidR="00824D4B" w:rsidRPr="006C72EB">
        <w:rPr>
          <w:rFonts w:asciiTheme="minorHAnsi" w:hAnsiTheme="minorHAnsi" w:cstheme="minorHAnsi"/>
        </w:rPr>
        <w:t>ő, mivel a</w:t>
      </w:r>
      <w:r w:rsidR="003444D1" w:rsidRPr="006C72EB">
        <w:rPr>
          <w:rFonts w:asciiTheme="minorHAnsi" w:hAnsiTheme="minorHAnsi" w:cstheme="minorHAnsi"/>
        </w:rPr>
        <w:t xml:space="preserve"> </w:t>
      </w:r>
      <w:r w:rsidR="00C7626F" w:rsidRPr="00C7626F">
        <w:rPr>
          <w:rFonts w:asciiTheme="minorHAnsi" w:hAnsiTheme="minorHAnsi" w:cstheme="minorHAnsi"/>
        </w:rPr>
        <w:t>Adósságfék</w:t>
      </w:r>
      <w:r w:rsidR="003444D1" w:rsidRPr="006C72EB">
        <w:rPr>
          <w:rFonts w:asciiTheme="minorHAnsi" w:hAnsiTheme="minorHAnsi" w:cstheme="minorHAnsi"/>
        </w:rPr>
        <w:t xml:space="preserve"> rendelet tekintetében csak az hitelkiváltás minősül kiváltásnak, amikor a hitelösszeg nem növekszik. A hitelkiváltási esemény azonban a kiváltó-kiváltott hitel összegétől függetlenül jelentendő.</w:t>
      </w:r>
      <w:r w:rsidR="00594A70" w:rsidRPr="006C72EB">
        <w:rPr>
          <w:rFonts w:asciiTheme="minorHAnsi" w:hAnsiTheme="minorHAnsi" w:cstheme="minorHAnsi"/>
        </w:rPr>
        <w:t xml:space="preserve"> </w:t>
      </w:r>
      <w:r w:rsidR="00F524C3" w:rsidRPr="006C72EB">
        <w:rPr>
          <w:rFonts w:asciiTheme="minorHAnsi" w:hAnsiTheme="minorHAnsi" w:cstheme="minorHAnsi"/>
        </w:rPr>
        <w:t>Hitelkiváltásnak tekintjük, amikor a kiváltott hitel(</w:t>
      </w:r>
      <w:proofErr w:type="spellStart"/>
      <w:r w:rsidR="00F524C3" w:rsidRPr="006C72EB">
        <w:rPr>
          <w:rFonts w:asciiTheme="minorHAnsi" w:hAnsiTheme="minorHAnsi" w:cstheme="minorHAnsi"/>
        </w:rPr>
        <w:t>ekből</w:t>
      </w:r>
      <w:proofErr w:type="spellEnd"/>
      <w:r w:rsidR="00F524C3" w:rsidRPr="006C72EB">
        <w:rPr>
          <w:rFonts w:asciiTheme="minorHAnsi" w:hAnsiTheme="minorHAnsi" w:cstheme="minorHAnsi"/>
        </w:rPr>
        <w:t>) új hitel(</w:t>
      </w:r>
      <w:proofErr w:type="spellStart"/>
      <w:r w:rsidR="00F524C3" w:rsidRPr="006C72EB">
        <w:rPr>
          <w:rFonts w:asciiTheme="minorHAnsi" w:hAnsiTheme="minorHAnsi" w:cstheme="minorHAnsi"/>
        </w:rPr>
        <w:t>ek</w:t>
      </w:r>
      <w:proofErr w:type="spellEnd"/>
      <w:r w:rsidR="00F524C3" w:rsidRPr="006C72EB">
        <w:rPr>
          <w:rFonts w:asciiTheme="minorHAnsi" w:hAnsiTheme="minorHAnsi" w:cstheme="minorHAnsi"/>
        </w:rPr>
        <w:t>) jönnek létre nem jogfolytonos módon (jogfolytonosság esetén újratárgyalásról beszélünk).</w:t>
      </w:r>
    </w:p>
    <w:p w14:paraId="0E5578DD" w14:textId="1BBEA491" w:rsidR="00594A70" w:rsidRPr="006C72EB" w:rsidRDefault="004C5A40" w:rsidP="005847F9">
      <w:pPr>
        <w:rPr>
          <w:rFonts w:asciiTheme="minorHAnsi" w:hAnsiTheme="minorHAnsi" w:cstheme="minorHAnsi"/>
        </w:rPr>
      </w:pPr>
      <w:r w:rsidRPr="006C72EB">
        <w:rPr>
          <w:rFonts w:asciiTheme="minorHAnsi" w:hAnsiTheme="minorHAnsi" w:cstheme="minorHAnsi"/>
        </w:rPr>
        <w:t xml:space="preserve">A hitelkiváltások legtöbb esetben egyben újratárgyalásnak is minősülnek. A keletkezés módjánál megfelelő hitelkiváltás kódot kell megjelölni, mivel a keletkezés módjánál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meghatározás (lakossági hiteleknél) szempontjából kiemelt fontosságú a hitelkiváltások megfelelő követése</w:t>
      </w:r>
      <w:r w:rsidR="00C328FF" w:rsidRPr="006C72EB">
        <w:rPr>
          <w:rFonts w:asciiTheme="minorHAnsi" w:hAnsiTheme="minorHAnsi" w:cstheme="minorHAnsi"/>
        </w:rPr>
        <w:t>. Ezekben az esetekben a</w:t>
      </w:r>
      <w:r w:rsidRPr="006C72EB">
        <w:rPr>
          <w:rFonts w:asciiTheme="minorHAnsi" w:hAnsiTheme="minorHAnsi" w:cstheme="minorHAnsi"/>
        </w:rPr>
        <w:t xml:space="preserve">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pedig akkor töltendő, ha a jelenlegi K21-K23-as kamatstatisztikai jelentésekben is újratárgyalási eseménynek minősül a hitelkiváltás. </w:t>
      </w:r>
    </w:p>
    <w:p w14:paraId="5F3F1FD6" w14:textId="2EA87CB1" w:rsidR="00C328FF" w:rsidRPr="006C72EB" w:rsidRDefault="00C328FF" w:rsidP="005847F9">
      <w:pPr>
        <w:rPr>
          <w:rFonts w:asciiTheme="minorHAnsi" w:hAnsiTheme="minorHAnsi" w:cstheme="minorHAnsi"/>
        </w:rPr>
      </w:pPr>
      <w:r w:rsidRPr="006C72EB">
        <w:rPr>
          <w:rFonts w:asciiTheme="minorHAnsi" w:hAnsiTheme="minorHAnsi" w:cstheme="minorHAnsi"/>
        </w:rPr>
        <w:t>Az újratárgyalás (hitelkiváltás nélkül) kódértéket a keletkezés módja kódlistában pedig akkor kell alkalmazni, ha olyan újratárgyalási esemény történik, ami nem tekinthető hitelkiváltásnak. Ez az esemény ritka, a teljesség kedvéért kerül a kódlistába az újrat</w:t>
      </w:r>
      <w:r w:rsidR="000A708D" w:rsidRPr="006C72EB">
        <w:rPr>
          <w:rFonts w:asciiTheme="minorHAnsi" w:hAnsiTheme="minorHAnsi" w:cstheme="minorHAnsi"/>
        </w:rPr>
        <w:t>ár</w:t>
      </w:r>
      <w:r w:rsidRPr="006C72EB">
        <w:rPr>
          <w:rFonts w:asciiTheme="minorHAnsi" w:hAnsiTheme="minorHAnsi" w:cstheme="minorHAnsi"/>
        </w:rPr>
        <w:t xml:space="preserve">gyalás (hitelkiváltás nélkül) kódérték. </w:t>
      </w:r>
      <w:r w:rsidR="000A708D" w:rsidRPr="006C72EB">
        <w:rPr>
          <w:rFonts w:asciiTheme="minorHAnsi" w:hAnsiTheme="minorHAnsi" w:cstheme="minorHAnsi"/>
        </w:rPr>
        <w:t>Jellemzően akkor kell alkalmazni, amikor a szerződéses feltételek (pl. kamatozás) újratárgyalásra kerül</w:t>
      </w:r>
      <w:r w:rsidR="00EE5D2C" w:rsidRPr="006C72EB">
        <w:rPr>
          <w:rFonts w:asciiTheme="minorHAnsi" w:hAnsiTheme="minorHAnsi" w:cstheme="minorHAnsi"/>
        </w:rPr>
        <w:t>nek</w:t>
      </w:r>
      <w:r w:rsidR="000A708D" w:rsidRPr="006C72EB">
        <w:rPr>
          <w:rFonts w:asciiTheme="minorHAnsi" w:hAnsiTheme="minorHAnsi" w:cstheme="minorHAnsi"/>
        </w:rPr>
        <w:t xml:space="preserve">, ami miatt nem kellene új instrumentumot nyitni (csak </w:t>
      </w:r>
      <w:r w:rsidR="00DF6F71" w:rsidRPr="006C72EB">
        <w:rPr>
          <w:rFonts w:asciiTheme="minorHAnsi" w:hAnsiTheme="minorHAnsi" w:cstheme="minorHAnsi"/>
        </w:rPr>
        <w:t xml:space="preserve">pl. </w:t>
      </w:r>
      <w:r w:rsidR="000A708D" w:rsidRPr="006C72EB">
        <w:rPr>
          <w:rFonts w:asciiTheme="minorHAnsi" w:hAnsiTheme="minorHAnsi" w:cstheme="minorHAnsi"/>
        </w:rPr>
        <w:t xml:space="preserve">a kamatozás módját változtatni és </w:t>
      </w:r>
      <w:proofErr w:type="spellStart"/>
      <w:r w:rsidR="000A708D" w:rsidRPr="006C72EB">
        <w:rPr>
          <w:rFonts w:asciiTheme="minorHAnsi" w:hAnsiTheme="minorHAnsi" w:cstheme="minorHAnsi"/>
        </w:rPr>
        <w:t>flag-elni</w:t>
      </w:r>
      <w:proofErr w:type="spellEnd"/>
      <w:r w:rsidR="000A708D" w:rsidRPr="006C72EB">
        <w:rPr>
          <w:rFonts w:asciiTheme="minorHAnsi" w:hAnsiTheme="minorHAnsi" w:cstheme="minorHAnsi"/>
        </w:rPr>
        <w:t xml:space="preserve"> az újratárgyalást), azonban a hitelintézet rendszerei úgy működnek, hogy mégis új instrumentum keletkezik</w:t>
      </w:r>
      <w:r w:rsidR="00DF6F71" w:rsidRPr="006C72EB">
        <w:rPr>
          <w:rFonts w:asciiTheme="minorHAnsi" w:hAnsiTheme="minorHAnsi" w:cstheme="minorHAnsi"/>
        </w:rPr>
        <w:t xml:space="preserve"> (amennyiben nem kezeli a hitelintézet a tranzakciót hitelkiváltásként)</w:t>
      </w:r>
      <w:r w:rsidR="000A708D" w:rsidRPr="006C72EB">
        <w:rPr>
          <w:rFonts w:asciiTheme="minorHAnsi" w:hAnsiTheme="minorHAnsi" w:cstheme="minorHAnsi"/>
        </w:rPr>
        <w:t>.</w:t>
      </w:r>
    </w:p>
    <w:p w14:paraId="3732D9C8" w14:textId="5BDC2D4C" w:rsidR="00D626CC" w:rsidRPr="006C72EB" w:rsidRDefault="00D626CC" w:rsidP="005847F9">
      <w:pPr>
        <w:rPr>
          <w:rFonts w:asciiTheme="minorHAnsi" w:hAnsiTheme="minorHAnsi" w:cstheme="minorHAnsi"/>
        </w:rPr>
      </w:pPr>
      <w:r w:rsidRPr="006C72EB">
        <w:rPr>
          <w:rFonts w:asciiTheme="minorHAnsi" w:hAnsiTheme="minorHAnsi" w:cstheme="minorHAnsi"/>
        </w:rPr>
        <w:t>Az átstrukturálás oka tekintetében a következő a használható kódértékek tartalma:</w:t>
      </w:r>
    </w:p>
    <w:p w14:paraId="28C2B432" w14:textId="6C2594B5" w:rsidR="00D626CC" w:rsidRPr="006C72EB" w:rsidRDefault="00D626CC" w:rsidP="00FE4455">
      <w:pPr>
        <w:pStyle w:val="Listaszerbekezds"/>
        <w:numPr>
          <w:ilvl w:val="0"/>
          <w:numId w:val="27"/>
        </w:numPr>
        <w:rPr>
          <w:rFonts w:asciiTheme="minorHAnsi" w:hAnsiTheme="minorHAnsi" w:cstheme="minorHAnsi"/>
        </w:rPr>
      </w:pPr>
      <w:r w:rsidRPr="006C72EB">
        <w:rPr>
          <w:rFonts w:asciiTheme="minorHAnsi" w:hAnsiTheme="minorHAnsi" w:cstheme="minorHAnsi"/>
        </w:rPr>
        <w:t>Átstrukturált: a piaci feltételek szerintinél alacsonyabb, módosított kamatlábbal rendelkező instrumentumok – a 39/2016 (X.11.) MNB rendelet 9.§</w:t>
      </w:r>
      <w:r w:rsidR="008772C9" w:rsidRPr="006C72EB">
        <w:rPr>
          <w:rFonts w:asciiTheme="minorHAnsi" w:hAnsiTheme="minorHAnsi" w:cstheme="minorHAnsi"/>
        </w:rPr>
        <w:t xml:space="preserve"> </w:t>
      </w:r>
      <w:r w:rsidRPr="006C72EB">
        <w:rPr>
          <w:rFonts w:asciiTheme="minorHAnsi" w:hAnsiTheme="minorHAnsi" w:cstheme="minorHAnsi"/>
        </w:rPr>
        <w:t>(2) pontjában meghatározott kamatkedvezmény alkalmazása esetén,</w:t>
      </w:r>
    </w:p>
    <w:p w14:paraId="415271B9" w14:textId="25FEF2E3" w:rsidR="00D626CC" w:rsidRPr="006C72EB" w:rsidRDefault="00D626CC" w:rsidP="00FE4455">
      <w:pPr>
        <w:pStyle w:val="Listaszerbekezds"/>
        <w:numPr>
          <w:ilvl w:val="0"/>
          <w:numId w:val="27"/>
        </w:numPr>
        <w:rPr>
          <w:rFonts w:asciiTheme="minorHAnsi" w:hAnsiTheme="minorHAnsi" w:cstheme="minorHAnsi"/>
        </w:rPr>
      </w:pPr>
      <w:r w:rsidRPr="006C72EB">
        <w:rPr>
          <w:rFonts w:asciiTheme="minorHAnsi" w:hAnsiTheme="minorHAnsi" w:cstheme="minorHAnsi"/>
        </w:rPr>
        <w:t>Átstrukturált: teljesen vagy részlegesen újrafinanszírozott követelés - a 39/2016 (X.11.) MNB rendelet 9.</w:t>
      </w:r>
      <w:proofErr w:type="gramStart"/>
      <w:r w:rsidRPr="006C72EB">
        <w:rPr>
          <w:rFonts w:asciiTheme="minorHAnsi" w:hAnsiTheme="minorHAnsi" w:cstheme="minorHAnsi"/>
        </w:rPr>
        <w:t>§(</w:t>
      </w:r>
      <w:proofErr w:type="gramEnd"/>
      <w:r w:rsidRPr="006C72EB">
        <w:rPr>
          <w:rFonts w:asciiTheme="minorHAnsi" w:hAnsiTheme="minorHAnsi" w:cstheme="minorHAnsi"/>
        </w:rPr>
        <w:t>1)/b pontjában meghatározott refinanszírozás esetén,</w:t>
      </w:r>
    </w:p>
    <w:p w14:paraId="40B8AB88" w14:textId="400D6386" w:rsidR="00D626CC" w:rsidRPr="006C72EB" w:rsidRDefault="00D626CC" w:rsidP="00FE4455">
      <w:pPr>
        <w:pStyle w:val="Listaszerbekezds"/>
        <w:numPr>
          <w:ilvl w:val="0"/>
          <w:numId w:val="27"/>
        </w:numPr>
        <w:rPr>
          <w:rFonts w:asciiTheme="minorHAnsi" w:hAnsiTheme="minorHAnsi" w:cstheme="minorHAnsi"/>
        </w:rPr>
      </w:pPr>
      <w:r w:rsidRPr="006C72EB">
        <w:rPr>
          <w:rFonts w:asciiTheme="minorHAnsi" w:hAnsiTheme="minorHAnsi" w:cstheme="minorHAnsi"/>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618C61EE" w14:textId="77777777" w:rsidR="00276042" w:rsidRPr="006C72EB" w:rsidRDefault="00276042" w:rsidP="00276042">
      <w:pPr>
        <w:pStyle w:val="Listaszerbekezds"/>
        <w:numPr>
          <w:ilvl w:val="0"/>
          <w:numId w:val="27"/>
        </w:numPr>
        <w:rPr>
          <w:rFonts w:cs="Arial"/>
        </w:rPr>
      </w:pPr>
      <w:r w:rsidRPr="006C72EB">
        <w:rPr>
          <w:rFonts w:cs="Arial"/>
        </w:rPr>
        <w:t xml:space="preserve">Átstrukturált: kizárólag a moratóriumban való részvétel miatt átstrukturáltnak minősített hitel - </w:t>
      </w:r>
      <w:r w:rsidRPr="006C72EB">
        <w:t xml:space="preserve">A „Vezetői körlevél az </w:t>
      </w:r>
      <w:proofErr w:type="spellStart"/>
      <w:r w:rsidRPr="006C72EB">
        <w:t>IFRS</w:t>
      </w:r>
      <w:proofErr w:type="spellEnd"/>
      <w:r w:rsidRPr="006C72EB">
        <w:t xml:space="preserve"> 9 standard alkalmazásában a makrogazdasági információk felhasználásáról és a hitelkockázat jelentős növekedését jelző </w:t>
      </w:r>
      <w:proofErr w:type="gramStart"/>
      <w:r w:rsidRPr="006C72EB">
        <w:t>tényezőkről”-</w:t>
      </w:r>
      <w:proofErr w:type="gramEnd"/>
      <w:r w:rsidRPr="006C72EB">
        <w:t xml:space="preserve">ben foglaltakkal konzisztensen a kizárólag a jogi moratóriumban való részvétel miatt átstrukturáltnak minősített hitelek. </w:t>
      </w:r>
    </w:p>
    <w:p w14:paraId="5CAFDBB4" w14:textId="77777777" w:rsidR="00276042" w:rsidRPr="006C72EB" w:rsidRDefault="00276042" w:rsidP="00C32852">
      <w:pPr>
        <w:pStyle w:val="Listaszerbekezds"/>
        <w:numPr>
          <w:ilvl w:val="0"/>
          <w:numId w:val="0"/>
        </w:numPr>
        <w:ind w:left="720"/>
        <w:rPr>
          <w:rFonts w:asciiTheme="minorHAnsi" w:hAnsiTheme="minorHAnsi" w:cstheme="minorHAnsi"/>
        </w:rPr>
      </w:pPr>
    </w:p>
    <w:p w14:paraId="027F699E" w14:textId="433B2AB3" w:rsidR="002210F5" w:rsidRPr="006C72EB" w:rsidRDefault="002210F5" w:rsidP="005847F9">
      <w:pPr>
        <w:rPr>
          <w:rFonts w:asciiTheme="minorHAnsi" w:hAnsiTheme="minorHAnsi" w:cstheme="minorHAnsi"/>
        </w:rPr>
      </w:pPr>
      <w:r w:rsidRPr="006C72EB">
        <w:rPr>
          <w:rFonts w:asciiTheme="minorHAnsi" w:hAnsiTheme="minorHAnsi" w:cstheme="minorHAnsi"/>
        </w:rPr>
        <w:t>Lakástakarékpénztári formában működő hitelintézetek esetén az áthidaló hitelek normál hitellé történő átfordulása esetén az instrumentum keletkezési módja „áthidaló hitelből történő átfordulás (</w:t>
      </w:r>
      <w:proofErr w:type="spellStart"/>
      <w:r w:rsidRPr="006C72EB">
        <w:rPr>
          <w:rFonts w:asciiTheme="minorHAnsi" w:hAnsiTheme="minorHAnsi" w:cstheme="minorHAnsi"/>
        </w:rPr>
        <w:t>ltp</w:t>
      </w:r>
      <w:proofErr w:type="spellEnd"/>
      <w:r w:rsidRPr="006C72EB">
        <w:rPr>
          <w:rFonts w:asciiTheme="minorHAnsi" w:hAnsiTheme="minorHAnsi" w:cstheme="minorHAnsi"/>
        </w:rPr>
        <w:t xml:space="preserve">)”, ezzel párhuzamosan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 Az első adatküldés esetén a fennálló állomány tekintetében a normál hitelek, amelyek korábban áthidaló hitellel fordultak át, szintén ezzel a keletkezési móddal jelentendők.</w:t>
      </w:r>
    </w:p>
    <w:p w14:paraId="39905AB4" w14:textId="687D68B3" w:rsidR="005B6534" w:rsidRPr="006C72EB" w:rsidRDefault="005B6534" w:rsidP="00F3207B">
      <w:pPr>
        <w:rPr>
          <w:rFonts w:asciiTheme="minorHAnsi" w:hAnsiTheme="minorHAnsi" w:cstheme="minorHAnsi"/>
        </w:rPr>
      </w:pPr>
      <w:r w:rsidRPr="006C72EB">
        <w:rPr>
          <w:rFonts w:asciiTheme="minorHAnsi" w:hAnsiTheme="minorHAnsi" w:cstheme="minorHAnsi"/>
        </w:rPr>
        <w:t>Az instrumentum típus mezőben jelenteni kell, hogy a szerződés alapján megképzett instrumentum mely típusba sorolandó. Ennek megfeleltetése a jelenlegi M03-ban használt kódlistával a következő:</w:t>
      </w:r>
      <w:r w:rsidR="0086235F" w:rsidRPr="006C72EB">
        <w:rPr>
          <w:rFonts w:asciiTheme="minorHAnsi" w:hAnsiTheme="minorHAnsi" w:cstheme="minorHAnsi"/>
        </w:rPr>
        <w:t xml:space="preserve"> </w:t>
      </w:r>
      <w:r w:rsidR="000C534F" w:rsidRPr="006C72EB">
        <w:rPr>
          <w:rFonts w:asciiTheme="minorHAnsi" w:hAnsiTheme="minorHAnsi" w:cstheme="minorHAnsi"/>
        </w:rPr>
        <w:t xml:space="preserve"> </w:t>
      </w:r>
      <w:r w:rsidR="00BE2120" w:rsidRPr="006C72EB">
        <w:rPr>
          <w:rFonts w:asciiTheme="minorHAnsi" w:hAnsiTheme="minorHAnsi" w:cstheme="minorHAnsi"/>
        </w:rPr>
        <w:br w:type="page"/>
      </w:r>
    </w:p>
    <w:p w14:paraId="54DB4D8F" w14:textId="119EABF7" w:rsidR="006C1513" w:rsidRPr="006C72EB" w:rsidRDefault="00546365" w:rsidP="00FE4455">
      <w:pPr>
        <w:pStyle w:val="Listaszerbekezds"/>
        <w:numPr>
          <w:ilvl w:val="0"/>
          <w:numId w:val="27"/>
        </w:numPr>
        <w:rPr>
          <w:rFonts w:asciiTheme="minorHAnsi" w:hAnsiTheme="minorHAnsi" w:cstheme="minorHAnsi"/>
        </w:rPr>
      </w:pPr>
      <w:r w:rsidRPr="006C72EB">
        <w:rPr>
          <w:rFonts w:asciiTheme="minorHAnsi" w:hAnsiTheme="minorHAnsi" w:cstheme="minorHAnsi"/>
        </w:rPr>
        <w:t>lakossági ügyfelek esetén:</w:t>
      </w:r>
    </w:p>
    <w:p w14:paraId="7AC2859B" w14:textId="2ECAC887" w:rsidR="00440183" w:rsidRPr="006C72EB" w:rsidRDefault="00440183" w:rsidP="00484F64">
      <w:pPr>
        <w:rPr>
          <w:rFonts w:asciiTheme="minorHAnsi" w:hAnsiTheme="minorHAnsi" w:cstheme="minorHAnsi"/>
        </w:rPr>
      </w:pPr>
      <w:r w:rsidRPr="00440183">
        <w:rPr>
          <w:noProof/>
        </w:rPr>
        <w:drawing>
          <wp:inline distT="0" distB="0" distL="0" distR="0" wp14:anchorId="7E36C431" wp14:editId="48119E3D">
            <wp:extent cx="6047740" cy="7505065"/>
            <wp:effectExtent l="0" t="0" r="0" b="635"/>
            <wp:docPr id="2025290057" name="Picture 202529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7505065"/>
                    </a:xfrm>
                    <a:prstGeom prst="rect">
                      <a:avLst/>
                    </a:prstGeom>
                    <a:noFill/>
                    <a:ln>
                      <a:noFill/>
                    </a:ln>
                  </pic:spPr>
                </pic:pic>
              </a:graphicData>
            </a:graphic>
          </wp:inline>
        </w:drawing>
      </w:r>
    </w:p>
    <w:p w14:paraId="7D3343B9" w14:textId="6AC5E98C" w:rsidR="00712FC3" w:rsidRDefault="00712FC3" w:rsidP="00712FC3">
      <w:pPr>
        <w:rPr>
          <w:rFonts w:asciiTheme="minorHAnsi" w:hAnsiTheme="minorHAnsi" w:cstheme="minorHAnsi"/>
        </w:rPr>
      </w:pPr>
      <w:r w:rsidRPr="006C72EB">
        <w:rPr>
          <w:rFonts w:asciiTheme="minorHAnsi" w:hAnsiTheme="minorHAnsi" w:cstheme="minorHAnsi"/>
        </w:rPr>
        <w:t>Az M03-as jelentéssel konzisztensen minden jelzáloggal fedezett fogyasztási hitel a szabadfelhasználású jelzáloghitelek között jelentendő függetlenül attól, hogy a szabad felhasználás ténylegesen megvalósul-e</w:t>
      </w:r>
      <w:bookmarkStart w:id="149" w:name="_Hlk69377794"/>
      <w:r w:rsidRPr="006C72EB">
        <w:rPr>
          <w:rFonts w:asciiTheme="minorHAnsi" w:hAnsiTheme="minorHAnsi" w:cstheme="minorHAnsi"/>
        </w:rPr>
        <w:t>.</w:t>
      </w:r>
      <w:r w:rsidR="0093462E" w:rsidRPr="006C72EB">
        <w:rPr>
          <w:rFonts w:asciiTheme="minorHAnsi" w:hAnsiTheme="minorHAnsi" w:cstheme="minorHAnsi"/>
        </w:rPr>
        <w:t xml:space="preserve"> </w:t>
      </w:r>
      <w:r w:rsidR="001260EB" w:rsidRPr="00B802F3">
        <w:rPr>
          <w:rFonts w:asciiTheme="minorHAnsi" w:hAnsiTheme="minorHAnsi" w:cstheme="minorHAnsi"/>
        </w:rPr>
        <w:t>Teljes összegükben szabadfelhasználású jelzáloghitelként kell kimutatni azokat a</w:t>
      </w:r>
      <w:r w:rsidR="001260EB">
        <w:rPr>
          <w:rFonts w:asciiTheme="minorHAnsi" w:hAnsiTheme="minorHAnsi" w:cstheme="minorHAnsi"/>
        </w:rPr>
        <w:t xml:space="preserve"> jelzálogfedezettel bíró,</w:t>
      </w:r>
      <w:r w:rsidR="001260EB" w:rsidRPr="00B802F3">
        <w:rPr>
          <w:rFonts w:asciiTheme="minorHAnsi" w:hAnsiTheme="minorHAnsi" w:cstheme="minorHAnsi"/>
        </w:rPr>
        <w:t xml:space="preserve"> hibrid konstrukciókat is, amelyek a lakáscélú hitelrészen felül az ügyfél által szabadon felhasználható hitelösszeget is biztosítanak</w:t>
      </w:r>
      <w:r w:rsidR="001260EB">
        <w:rPr>
          <w:rFonts w:ascii="Arial" w:hAnsi="Arial" w:cs="Arial"/>
          <w:color w:val="000000"/>
        </w:rPr>
        <w:t xml:space="preserve">. </w:t>
      </w:r>
      <w:r w:rsidR="001260EB" w:rsidRPr="00B802F3">
        <w:rPr>
          <w:rFonts w:asciiTheme="minorHAnsi" w:hAnsiTheme="minorHAnsi" w:cstheme="minorHAnsi"/>
        </w:rPr>
        <w:t>Kizárólag azok a hitelkonstrukciók jelenthetők lakáscélú hitelként, amelyek teljes állománya lakáscélúnak minősül</w:t>
      </w:r>
      <w:r w:rsidR="001260EB">
        <w:rPr>
          <w:rFonts w:asciiTheme="minorHAnsi" w:hAnsiTheme="minorHAnsi" w:cstheme="minorHAnsi"/>
        </w:rPr>
        <w:t xml:space="preserve"> (ideértve </w:t>
      </w:r>
      <w:r w:rsidR="001260EB" w:rsidRPr="00B802F3">
        <w:rPr>
          <w:rFonts w:asciiTheme="minorHAnsi" w:hAnsiTheme="minorHAnsi" w:cstheme="minorHAnsi"/>
        </w:rPr>
        <w:t>az eredetileg ilyen célra folyósított hiteleket kiváltó hitelek is).</w:t>
      </w:r>
      <w:r w:rsidR="001260EB">
        <w:rPr>
          <w:rFonts w:asciiTheme="minorHAnsi" w:hAnsiTheme="minorHAnsi" w:cstheme="minorHAnsi"/>
        </w:rPr>
        <w:t xml:space="preserve"> </w:t>
      </w:r>
      <w:r w:rsidR="0093462E" w:rsidRPr="006C72EB">
        <w:rPr>
          <w:rFonts w:asciiTheme="minorHAnsi" w:hAnsiTheme="minorHAnsi" w:cstheme="minorHAnsi"/>
        </w:rPr>
        <w:t>A HITREG-ben FAKTORING kódon jelentendő ügyletek jelenthetők az M03-ban E331-es kódon is.</w:t>
      </w:r>
      <w:bookmarkEnd w:id="149"/>
    </w:p>
    <w:p w14:paraId="437E05CB" w14:textId="5C1D0142" w:rsidR="001260EB" w:rsidRDefault="001260EB" w:rsidP="00712FC3">
      <w:pPr>
        <w:rPr>
          <w:rFonts w:asciiTheme="minorHAnsi" w:hAnsiTheme="minorHAnsi" w:cstheme="minorHAnsi"/>
        </w:rPr>
      </w:pPr>
      <w:r>
        <w:rPr>
          <w:rFonts w:asciiTheme="minorHAnsi" w:hAnsiTheme="minorHAnsi" w:cstheme="minorHAnsi"/>
        </w:rPr>
        <w:t>Szintén az M03.as jelentéssel konzisztensen kell eljárni halasztott fizetéssel eladott részesedés/követelés esetén is, ezen tételek egyéb hitelként szerepeltetendők a HITREG-ben is.</w:t>
      </w:r>
    </w:p>
    <w:p w14:paraId="4BED03B2" w14:textId="43F8DFB0" w:rsidR="001678C1" w:rsidRPr="006C72EB" w:rsidRDefault="001678C1" w:rsidP="00712FC3">
      <w:pPr>
        <w:rPr>
          <w:rFonts w:asciiTheme="minorHAnsi" w:hAnsiTheme="minorHAnsi" w:cstheme="minorHAnsi"/>
        </w:rPr>
      </w:pPr>
      <w:r>
        <w:rPr>
          <w:rFonts w:asciiTheme="minorHAnsi" w:hAnsiTheme="minorHAnsi" w:cstheme="minorHAnsi"/>
        </w:rPr>
        <w:t xml:space="preserve">A szürke kódértékek az EVAN jelentéssel való közös kódlista alkalmazása miatt szerepelnek a kódlistában, azonban a HITREG-ben nem jelentendő instrumentumok. A kékkel jelölt kódértékek 2023. decembertől jelentendő instrumentumok. </w:t>
      </w:r>
    </w:p>
    <w:p w14:paraId="6E693585" w14:textId="6F88543E" w:rsidR="00106635" w:rsidRPr="006E1777" w:rsidRDefault="00546365" w:rsidP="00106635">
      <w:pPr>
        <w:pStyle w:val="Listaszerbekezds"/>
        <w:numPr>
          <w:ilvl w:val="0"/>
          <w:numId w:val="27"/>
        </w:numPr>
        <w:rPr>
          <w:rFonts w:asciiTheme="minorHAnsi" w:hAnsiTheme="minorHAnsi" w:cstheme="minorHAnsi"/>
        </w:rPr>
      </w:pPr>
      <w:r w:rsidRPr="006C72EB">
        <w:rPr>
          <w:rFonts w:asciiTheme="minorHAnsi" w:hAnsiTheme="minorHAnsi" w:cstheme="minorHAnsi"/>
        </w:rPr>
        <w:t>vállalati és önálló vállalkozó ügyfelek esetén:</w:t>
      </w:r>
    </w:p>
    <w:p w14:paraId="6EB5A282" w14:textId="3E85FC3A" w:rsidR="00106635" w:rsidRDefault="00106635" w:rsidP="005847F9">
      <w:pPr>
        <w:rPr>
          <w:rFonts w:asciiTheme="minorHAnsi" w:hAnsiTheme="minorHAnsi" w:cstheme="minorHAnsi"/>
        </w:rPr>
      </w:pPr>
      <w:r w:rsidRPr="00106635">
        <w:rPr>
          <w:noProof/>
        </w:rPr>
        <w:drawing>
          <wp:inline distT="0" distB="0" distL="0" distR="0" wp14:anchorId="4A3DC20D" wp14:editId="7B98FC70">
            <wp:extent cx="5835650" cy="6185519"/>
            <wp:effectExtent l="0" t="0" r="0" b="6350"/>
            <wp:docPr id="612035863" name="Picture 612035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38919" cy="6188984"/>
                    </a:xfrm>
                    <a:prstGeom prst="rect">
                      <a:avLst/>
                    </a:prstGeom>
                    <a:noFill/>
                    <a:ln>
                      <a:noFill/>
                    </a:ln>
                  </pic:spPr>
                </pic:pic>
              </a:graphicData>
            </a:graphic>
          </wp:inline>
        </w:drawing>
      </w:r>
    </w:p>
    <w:p w14:paraId="11E896BF" w14:textId="1514B6A5" w:rsidR="00775983" w:rsidRDefault="00775983" w:rsidP="005847F9">
      <w:pPr>
        <w:rPr>
          <w:rFonts w:asciiTheme="minorHAnsi" w:hAnsiTheme="minorHAnsi" w:cstheme="minorHAnsi"/>
        </w:rPr>
      </w:pPr>
    </w:p>
    <w:p w14:paraId="29F3C955" w14:textId="77777777" w:rsidR="00BC6386" w:rsidRPr="006C72EB" w:rsidRDefault="00BC6386" w:rsidP="00BC6386">
      <w:pPr>
        <w:rPr>
          <w:rFonts w:asciiTheme="minorHAnsi" w:hAnsiTheme="minorHAnsi" w:cstheme="minorHAnsi"/>
        </w:rPr>
      </w:pPr>
      <w:r>
        <w:rPr>
          <w:rFonts w:asciiTheme="minorHAnsi" w:hAnsiTheme="minorHAnsi" w:cstheme="minorHAnsi"/>
        </w:rPr>
        <w:t xml:space="preserve">A szürke kódértékek az EVAN jelentéssel való közös kódlista alkalmazása miatt szerepelnek a kódlistában, azonban a HITREG-ben nem jelentendő instrumentumok. A kékkel jelölt kódértékek 2023. decembertől jelentendő instrumentumok. </w:t>
      </w:r>
    </w:p>
    <w:p w14:paraId="5618F443" w14:textId="6E16DD74" w:rsidR="0093462E" w:rsidRPr="006C72EB" w:rsidRDefault="0093462E" w:rsidP="005847F9">
      <w:pPr>
        <w:rPr>
          <w:rFonts w:asciiTheme="minorHAnsi" w:hAnsiTheme="minorHAnsi" w:cstheme="minorHAnsi"/>
        </w:rPr>
      </w:pPr>
      <w:r w:rsidRPr="006C72EB">
        <w:rPr>
          <w:rFonts w:asciiTheme="minorHAnsi" w:hAnsiTheme="minorHAnsi" w:cstheme="minorHAnsi"/>
        </w:rPr>
        <w:t>A HITREG-ben FAKTORING kódon jelentendő ügyletek jelenthetők az M03-ban E331-es kódon is.</w:t>
      </w:r>
    </w:p>
    <w:p w14:paraId="2C0B5B8C" w14:textId="77777777" w:rsidR="00F3207B" w:rsidRDefault="00200A8F" w:rsidP="00C32852">
      <w:pPr>
        <w:rPr>
          <w:rFonts w:asciiTheme="minorHAnsi" w:hAnsiTheme="minorHAnsi" w:cstheme="minorHAnsi"/>
        </w:rPr>
      </w:pPr>
      <w:r w:rsidRPr="006C72EB">
        <w:rPr>
          <w:rFonts w:asciiTheme="minorHAnsi" w:hAnsiTheme="minorHAnsi" w:cstheme="minorHAnsi"/>
        </w:rPr>
        <w:t>A lakossági gépjármű hitelek esetében az M-es jel</w:t>
      </w:r>
      <w:r w:rsidR="00B42C41" w:rsidRPr="006C72EB">
        <w:rPr>
          <w:rFonts w:asciiTheme="minorHAnsi" w:hAnsiTheme="minorHAnsi" w:cstheme="minorHAnsi"/>
        </w:rPr>
        <w:t>e</w:t>
      </w:r>
      <w:r w:rsidRPr="006C72EB">
        <w:rPr>
          <w:rFonts w:asciiTheme="minorHAnsi" w:hAnsiTheme="minorHAnsi" w:cstheme="minorHAnsi"/>
        </w:rPr>
        <w:t>ntésekben gépjárműhitelként kezelt hiteleket megadni. Az önálló vállalkozók és a vállalkozások esetében a</w:t>
      </w:r>
      <w:r w:rsidR="00F32DF4" w:rsidRPr="006C72EB">
        <w:rPr>
          <w:rFonts w:asciiTheme="minorHAnsi" w:hAnsiTheme="minorHAnsi" w:cstheme="minorHAnsi"/>
        </w:rPr>
        <w:t xml:space="preserve"> gépjármű finanszírozási hitelek</w:t>
      </w:r>
      <w:r w:rsidR="00641794" w:rsidRPr="006C72EB">
        <w:rPr>
          <w:rFonts w:asciiTheme="minorHAnsi" w:hAnsiTheme="minorHAnsi" w:cstheme="minorHAnsi"/>
        </w:rPr>
        <w:t xml:space="preserve"> és lízingek tekintetében a gépjárműveket a </w:t>
      </w:r>
      <w:proofErr w:type="spellStart"/>
      <w:r w:rsidR="00641794" w:rsidRPr="006C72EB">
        <w:rPr>
          <w:rFonts w:asciiTheme="minorHAnsi" w:hAnsiTheme="minorHAnsi" w:cstheme="minorHAnsi"/>
        </w:rPr>
        <w:t>KHR</w:t>
      </w:r>
      <w:proofErr w:type="spellEnd"/>
      <w:r w:rsidR="00641794" w:rsidRPr="006C72EB">
        <w:rPr>
          <w:rFonts w:asciiTheme="minorHAnsi" w:hAnsiTheme="minorHAnsi" w:cstheme="minorHAnsi"/>
        </w:rPr>
        <w:t xml:space="preserve">-vel összhangban a következőképpen értelmezzük: </w:t>
      </w:r>
      <w:r w:rsidR="00952EAF" w:rsidRPr="006C72EB">
        <w:rPr>
          <w:rFonts w:asciiTheme="minorHAnsi" w:hAnsiTheme="minorHAnsi" w:cstheme="minorHAnsi"/>
        </w:rPr>
        <w:t xml:space="preserve">az 1/1975. (II. 5.) </w:t>
      </w:r>
      <w:proofErr w:type="spellStart"/>
      <w:r w:rsidR="00952EAF" w:rsidRPr="006C72EB">
        <w:rPr>
          <w:rFonts w:asciiTheme="minorHAnsi" w:hAnsiTheme="minorHAnsi" w:cstheme="minorHAnsi"/>
        </w:rPr>
        <w:t>KPM</w:t>
      </w:r>
      <w:proofErr w:type="spellEnd"/>
      <w:r w:rsidR="00952EAF" w:rsidRPr="006C72EB">
        <w:rPr>
          <w:rFonts w:asciiTheme="minorHAnsi" w:hAnsiTheme="minorHAnsi" w:cstheme="minorHAnsi"/>
        </w:rPr>
        <w:t>–BM együttes rendelet 1. számú Függelékében gépjárműként és pótkocsiként definiált fogalom</w:t>
      </w:r>
      <w:r w:rsidR="00952EAF" w:rsidRPr="006C72EB">
        <w:rPr>
          <w:rStyle w:val="Lbjegyzet-hivatkozs"/>
          <w:rFonts w:asciiTheme="minorHAnsi" w:hAnsiTheme="minorHAnsi" w:cstheme="minorHAnsi"/>
        </w:rPr>
        <w:footnoteReference w:id="3"/>
      </w:r>
      <w:r w:rsidR="00952EAF" w:rsidRPr="006C72EB">
        <w:rPr>
          <w:rFonts w:asciiTheme="minorHAnsi" w:hAnsiTheme="minorHAnsi" w:cstheme="minorHAnsi"/>
        </w:rPr>
        <w:t xml:space="preserve">. </w:t>
      </w:r>
    </w:p>
    <w:p w14:paraId="2153E3C3" w14:textId="4AC3D310" w:rsidR="00641794" w:rsidRPr="006C72EB" w:rsidRDefault="00641794" w:rsidP="00C32852">
      <w:pPr>
        <w:rPr>
          <w:rFonts w:asciiTheme="minorHAnsi" w:hAnsiTheme="minorHAnsi" w:cstheme="minorHAnsi"/>
          <w:b/>
        </w:rPr>
      </w:pPr>
    </w:p>
    <w:p w14:paraId="2F1A1AC6" w14:textId="3274B734" w:rsidR="00A70436" w:rsidRPr="006C72EB" w:rsidRDefault="00A70436" w:rsidP="005847F9">
      <w:pPr>
        <w:rPr>
          <w:rFonts w:asciiTheme="minorHAnsi" w:hAnsiTheme="minorHAnsi" w:cstheme="minorHAnsi"/>
        </w:rPr>
      </w:pPr>
      <w:r w:rsidRPr="006C72EB">
        <w:rPr>
          <w:rFonts w:asciiTheme="minorHAnsi" w:hAnsiTheme="minorHAnsi" w:cstheme="minorHAnsi"/>
        </w:rPr>
        <w:t xml:space="preserve">A befektetési hitel instrumentum típus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való egyezőség megteremtése érdekében került kiemelésre az egyéb hitelek közül, értékpapír vásárlásra nyújtott hitelek tartoznak ide.</w:t>
      </w:r>
    </w:p>
    <w:p w14:paraId="42A51B02" w14:textId="74ADC9E2" w:rsidR="00A364A6" w:rsidRPr="006C72EB" w:rsidRDefault="00000B67" w:rsidP="005847F9">
      <w:pPr>
        <w:rPr>
          <w:rFonts w:asciiTheme="minorHAnsi" w:hAnsiTheme="minorHAnsi" w:cstheme="minorHAnsi"/>
        </w:rPr>
      </w:pPr>
      <w:r w:rsidRPr="006C72EB">
        <w:rPr>
          <w:rFonts w:asciiTheme="minorHAnsi" w:hAnsiTheme="minorHAnsi" w:cstheme="minorHAnsi"/>
        </w:rPr>
        <w:t xml:space="preserve">Az M02 jelű adatszolgáltatásban található hiteltípusokat </w:t>
      </w:r>
      <w:r w:rsidR="00D85477" w:rsidRPr="006C72EB">
        <w:rPr>
          <w:rFonts w:asciiTheme="minorHAnsi" w:hAnsiTheme="minorHAnsi" w:cstheme="minorHAnsi"/>
        </w:rPr>
        <w:t xml:space="preserve">az E323-as kód kivételével </w:t>
      </w:r>
      <w:r w:rsidRPr="006C72EB">
        <w:rPr>
          <w:rFonts w:asciiTheme="minorHAnsi" w:hAnsiTheme="minorHAnsi" w:cstheme="minorHAnsi"/>
        </w:rPr>
        <w:t>lefedik az M03 jelű adatszolgáltatásban található hiteltípusok (utóbbi a bővebb), így megfeleltetésük fentieknek megfelelő.</w:t>
      </w:r>
      <w:r w:rsidR="001378E4" w:rsidRPr="006C72EB">
        <w:rPr>
          <w:rFonts w:asciiTheme="minorHAnsi" w:hAnsiTheme="minorHAnsi" w:cstheme="minorHAnsi"/>
        </w:rPr>
        <w:t xml:space="preserve"> Az M02-ben alkalmazható E323-as kód (elektronikus pénz) </w:t>
      </w:r>
      <w:r w:rsidR="00D85477" w:rsidRPr="006C72EB">
        <w:rPr>
          <w:rFonts w:asciiTheme="minorHAnsi" w:hAnsiTheme="minorHAnsi" w:cstheme="minorHAnsi"/>
        </w:rPr>
        <w:t>nem jelentendő a HITREG indulásakor.</w:t>
      </w:r>
    </w:p>
    <w:p w14:paraId="4A26E434" w14:textId="0BD2366C" w:rsidR="008159AF" w:rsidRPr="006C72EB" w:rsidRDefault="008159AF" w:rsidP="005847F9">
      <w:pPr>
        <w:rPr>
          <w:rFonts w:asciiTheme="minorHAnsi" w:hAnsiTheme="minorHAnsi" w:cstheme="minorHAnsi"/>
        </w:rPr>
      </w:pPr>
      <w:bookmarkStart w:id="150" w:name="_Hlk63943847"/>
      <w:r w:rsidRPr="006C72EB">
        <w:rPr>
          <w:rFonts w:asciiTheme="minorHAnsi" w:hAnsiTheme="minorHAnsi" w:cstheme="minorHAnsi"/>
        </w:rPr>
        <w:t xml:space="preserve">Amennyiben ingatlancélú hitelről van szó, akkor alkalmazandók az </w:t>
      </w:r>
      <w:proofErr w:type="spellStart"/>
      <w:r w:rsidRPr="006C72EB">
        <w:rPr>
          <w:rFonts w:asciiTheme="minorHAnsi" w:hAnsiTheme="minorHAnsi" w:cstheme="minorHAnsi"/>
        </w:rPr>
        <w:t>ING_HIT</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ING_LIZ</w:t>
      </w:r>
      <w:proofErr w:type="spellEnd"/>
      <w:r w:rsidRPr="006C72EB">
        <w:rPr>
          <w:rFonts w:asciiTheme="minorHAnsi" w:hAnsiTheme="minorHAnsi" w:cstheme="minorHAnsi"/>
        </w:rPr>
        <w:t xml:space="preserve"> kódértékek (illetve lakosság esetén lakóingatlan finanszírozásnál a </w:t>
      </w:r>
      <w:proofErr w:type="spellStart"/>
      <w:r w:rsidRPr="006C72EB">
        <w:rPr>
          <w:rFonts w:asciiTheme="minorHAnsi" w:hAnsiTheme="minorHAnsi" w:cstheme="minorHAnsi"/>
        </w:rPr>
        <w:t>LAKAS_HIT</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LAKAS_LIZ</w:t>
      </w:r>
      <w:proofErr w:type="spellEnd"/>
      <w:r w:rsidRPr="006C72EB">
        <w:rPr>
          <w:rFonts w:asciiTheme="minorHAnsi" w:hAnsiTheme="minorHAnsi" w:cstheme="minorHAnsi"/>
        </w:rPr>
        <w:t xml:space="preserve"> kódértékek), ezek a hitelek nem egyéb hitelként jelentendők.</w:t>
      </w:r>
    </w:p>
    <w:p w14:paraId="1A7E74CD" w14:textId="21F87589" w:rsidR="00B1238C" w:rsidRPr="006C72EB" w:rsidRDefault="00B1238C" w:rsidP="005847F9">
      <w:pPr>
        <w:rPr>
          <w:rFonts w:asciiTheme="minorHAnsi" w:hAnsiTheme="minorHAnsi" w:cstheme="minorHAnsi"/>
        </w:rPr>
      </w:pPr>
      <w:r w:rsidRPr="006C72EB">
        <w:rPr>
          <w:rFonts w:asciiTheme="minorHAnsi" w:hAnsiTheme="minorHAnsi" w:cstheme="minorHAnsi"/>
        </w:rPr>
        <w:t xml:space="preserve">Az </w:t>
      </w:r>
      <w:r w:rsidR="00687EE3" w:rsidRPr="006C72EB">
        <w:rPr>
          <w:rFonts w:asciiTheme="minorHAnsi" w:hAnsiTheme="minorHAnsi" w:cstheme="minorHAnsi"/>
        </w:rPr>
        <w:t xml:space="preserve">M02 és </w:t>
      </w:r>
      <w:r w:rsidRPr="006C72EB">
        <w:rPr>
          <w:rFonts w:asciiTheme="minorHAnsi" w:hAnsiTheme="minorHAnsi" w:cstheme="minorHAnsi"/>
        </w:rPr>
        <w:t>M03</w:t>
      </w:r>
      <w:r w:rsidR="00687EE3" w:rsidRPr="006C72EB">
        <w:rPr>
          <w:rFonts w:asciiTheme="minorHAnsi" w:hAnsiTheme="minorHAnsi" w:cstheme="minorHAnsi"/>
        </w:rPr>
        <w:t xml:space="preserve"> jelű adatgyűjtésekben 2022-től kiemelésre kerültek a folyószámlahitelek közül a </w:t>
      </w:r>
      <w:proofErr w:type="spellStart"/>
      <w:r w:rsidR="00687EE3" w:rsidRPr="006C72EB">
        <w:rPr>
          <w:rFonts w:asciiTheme="minorHAnsi" w:hAnsiTheme="minorHAnsi" w:cstheme="minorHAnsi"/>
        </w:rPr>
        <w:t>notional</w:t>
      </w:r>
      <w:proofErr w:type="spellEnd"/>
      <w:r w:rsidR="00687EE3" w:rsidRPr="006C72EB">
        <w:rPr>
          <w:rFonts w:asciiTheme="minorHAnsi" w:hAnsiTheme="minorHAnsi" w:cstheme="minorHAnsi"/>
        </w:rPr>
        <w:t xml:space="preserve"> cash-</w:t>
      </w:r>
      <w:proofErr w:type="spellStart"/>
      <w:r w:rsidR="00687EE3" w:rsidRPr="006C72EB">
        <w:rPr>
          <w:rFonts w:asciiTheme="minorHAnsi" w:hAnsiTheme="minorHAnsi" w:cstheme="minorHAnsi"/>
        </w:rPr>
        <w:t>pool</w:t>
      </w:r>
      <w:proofErr w:type="spellEnd"/>
      <w:r w:rsidR="00687EE3" w:rsidRPr="006C72EB">
        <w:rPr>
          <w:rFonts w:asciiTheme="minorHAnsi" w:hAnsiTheme="minorHAnsi" w:cstheme="minorHAnsi"/>
        </w:rPr>
        <w:t xml:space="preserve"> követelések (E324). Ezeket a tételeket a HITREG-ben változatlanul a korábbi folyószámlahitel instrumentum típuson kell jelenteni.</w:t>
      </w:r>
    </w:p>
    <w:bookmarkEnd w:id="150"/>
    <w:p w14:paraId="6D4369DE" w14:textId="4905EC75" w:rsidR="00DF5441" w:rsidRPr="006C72EB" w:rsidRDefault="004578CD" w:rsidP="00FA2887">
      <w:pPr>
        <w:rPr>
          <w:rFonts w:asciiTheme="minorHAnsi" w:hAnsiTheme="minorHAnsi" w:cstheme="minorHAnsi"/>
        </w:rPr>
      </w:pPr>
      <w:r w:rsidRPr="006C72EB">
        <w:rPr>
          <w:rFonts w:asciiTheme="minorHAnsi" w:hAnsiTheme="minorHAnsi" w:cstheme="minorHAnsi"/>
        </w:rPr>
        <w:t>A</w:t>
      </w:r>
      <w:r w:rsidR="005B6534" w:rsidRPr="006C72EB">
        <w:rPr>
          <w:rFonts w:asciiTheme="minorHAnsi" w:hAnsiTheme="minorHAnsi" w:cstheme="minorHAnsi"/>
        </w:rPr>
        <w:t xml:space="preserve">z </w:t>
      </w:r>
      <w:r w:rsidR="007D1A45" w:rsidRPr="006C72EB">
        <w:rPr>
          <w:rFonts w:asciiTheme="minorHAnsi" w:hAnsiTheme="minorHAnsi" w:cstheme="minorHAnsi"/>
        </w:rPr>
        <w:t>„</w:t>
      </w:r>
      <w:r w:rsidR="007D1A45" w:rsidRPr="006C72EB">
        <w:rPr>
          <w:rFonts w:asciiTheme="minorHAnsi" w:hAnsiTheme="minorHAnsi" w:cstheme="minorHAnsi"/>
          <w:b/>
        </w:rPr>
        <w:t>É</w:t>
      </w:r>
      <w:r w:rsidR="00987070" w:rsidRPr="006C72EB">
        <w:rPr>
          <w:rFonts w:asciiTheme="minorHAnsi" w:hAnsiTheme="minorHAnsi" w:cstheme="minorHAnsi"/>
          <w:b/>
        </w:rPr>
        <w:t>rtékesítés módj</w:t>
      </w:r>
      <w:r w:rsidR="00987070" w:rsidRPr="006C72EB">
        <w:rPr>
          <w:rFonts w:asciiTheme="minorHAnsi" w:hAnsiTheme="minorHAnsi" w:cstheme="minorHAnsi"/>
        </w:rPr>
        <w:t>a</w:t>
      </w:r>
      <w:r w:rsidR="007D1A45" w:rsidRPr="006C72EB">
        <w:rPr>
          <w:rFonts w:asciiTheme="minorHAnsi" w:hAnsiTheme="minorHAnsi" w:cstheme="minorHAnsi"/>
        </w:rPr>
        <w:t>”</w:t>
      </w:r>
      <w:r w:rsidRPr="006C72EB">
        <w:rPr>
          <w:rFonts w:asciiTheme="minorHAnsi" w:hAnsiTheme="minorHAnsi" w:cstheme="minorHAnsi"/>
        </w:rPr>
        <w:t xml:space="preserve"> mezőt e</w:t>
      </w:r>
      <w:r w:rsidR="00DF5441" w:rsidRPr="006C72EB">
        <w:rPr>
          <w:rFonts w:asciiTheme="minorHAnsi" w:hAnsiTheme="minorHAnsi" w:cstheme="minorHAnsi"/>
        </w:rPr>
        <w:t xml:space="preserve">ltérően kell </w:t>
      </w:r>
      <w:r w:rsidRPr="006C72EB">
        <w:rPr>
          <w:rFonts w:asciiTheme="minorHAnsi" w:hAnsiTheme="minorHAnsi" w:cstheme="minorHAnsi"/>
        </w:rPr>
        <w:t>jelenteni a</w:t>
      </w:r>
      <w:r w:rsidR="00DF5441" w:rsidRPr="006C72EB">
        <w:rPr>
          <w:rFonts w:asciiTheme="minorHAnsi" w:hAnsiTheme="minorHAnsi" w:cstheme="minorHAnsi"/>
        </w:rPr>
        <w:t xml:space="preserve"> 2019.12.01. előtt és után indult szerződések esetén</w:t>
      </w:r>
      <w:r w:rsidR="005A5303" w:rsidRPr="006C72EB">
        <w:rPr>
          <w:rFonts w:asciiTheme="minorHAnsi" w:hAnsiTheme="minorHAnsi" w:cstheme="minorHAnsi"/>
        </w:rPr>
        <w:t xml:space="preserve">, </w:t>
      </w:r>
      <w:r w:rsidR="004B345A" w:rsidRPr="006C72EB">
        <w:rPr>
          <w:rFonts w:asciiTheme="minorHAnsi" w:hAnsiTheme="minorHAnsi" w:cstheme="minorHAnsi"/>
        </w:rPr>
        <w:t>illetve 2021. január 1. után megkötött hitelszerződések esetében is</w:t>
      </w:r>
      <w:r w:rsidR="00DF5441" w:rsidRPr="006C72EB">
        <w:rPr>
          <w:rFonts w:asciiTheme="minorHAnsi" w:hAnsiTheme="minorHAnsi" w:cstheme="minorHAnsi"/>
        </w:rPr>
        <w:t>:</w:t>
      </w:r>
    </w:p>
    <w:p w14:paraId="7CEB525E" w14:textId="0D3A066E" w:rsidR="005214D6" w:rsidRPr="006C72EB" w:rsidRDefault="00DF5441" w:rsidP="00F3207B">
      <w:pPr>
        <w:pStyle w:val="Listaszerbekezds"/>
        <w:numPr>
          <w:ilvl w:val="0"/>
          <w:numId w:val="27"/>
        </w:numPr>
        <w:ind w:left="426"/>
        <w:rPr>
          <w:rFonts w:asciiTheme="minorHAnsi" w:hAnsiTheme="minorHAnsi" w:cstheme="minorHAnsi"/>
        </w:rPr>
      </w:pPr>
      <w:r w:rsidRPr="006C72EB">
        <w:rPr>
          <w:rFonts w:asciiTheme="minorHAnsi" w:hAnsiTheme="minorHAnsi" w:cstheme="minorHAnsi"/>
        </w:rPr>
        <w:t xml:space="preserve">2019.12.01. előtt indult szerződések esetén a következő kódkészlet alkalmazandó: </w:t>
      </w:r>
    </w:p>
    <w:p w14:paraId="0615502E" w14:textId="66E9A2BD" w:rsidR="005214D6" w:rsidRPr="006C72EB" w:rsidRDefault="005214D6" w:rsidP="005214D6">
      <w:pPr>
        <w:ind w:left="360"/>
        <w:rPr>
          <w:rFonts w:asciiTheme="minorHAnsi" w:hAnsiTheme="minorHAnsi" w:cstheme="minorHAnsi"/>
        </w:rPr>
      </w:pPr>
      <w:r w:rsidRPr="006C72EB">
        <w:rPr>
          <w:rFonts w:asciiTheme="minorHAnsi" w:hAnsiTheme="minorHAnsi" w:cstheme="minorHAnsi"/>
          <w:noProof/>
        </w:rPr>
        <w:drawing>
          <wp:inline distT="0" distB="0" distL="0" distR="0" wp14:anchorId="6DA18007" wp14:editId="7182DA4A">
            <wp:extent cx="2419350" cy="771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9350" cy="771525"/>
                    </a:xfrm>
                    <a:prstGeom prst="rect">
                      <a:avLst/>
                    </a:prstGeom>
                    <a:noFill/>
                    <a:ln>
                      <a:noFill/>
                    </a:ln>
                  </pic:spPr>
                </pic:pic>
              </a:graphicData>
            </a:graphic>
          </wp:inline>
        </w:drawing>
      </w:r>
    </w:p>
    <w:p w14:paraId="2C150D05" w14:textId="0BE26EC4" w:rsidR="005214D6" w:rsidRPr="006C72EB" w:rsidRDefault="005214D6" w:rsidP="005214D6">
      <w:pPr>
        <w:ind w:left="360"/>
        <w:rPr>
          <w:rFonts w:asciiTheme="minorHAnsi" w:hAnsiTheme="minorHAnsi" w:cstheme="minorHAnsi"/>
        </w:rPr>
      </w:pPr>
      <w:r w:rsidRPr="006C72EB">
        <w:rPr>
          <w:rFonts w:asciiTheme="minorHAnsi" w:hAnsiTheme="minorHAnsi" w:cstheme="minorHAnsi"/>
        </w:rPr>
        <w:t>Minden lakossági ügyféllel kötött szerződés esetén tölteni kell a mezőt 2019.12.01. előtt kötött szerződések esetén. Amennyiben az ügyfél az interneten kezdeményezte a szerződéskötést, azonban a folyamat a későbbiekben más módon (pl. személyesen fiókban) folytatódott, akkor az „elektronikus” mód választandó, azaz nem kell a teljes folyamatnak interneten zajlania ahhoz, hogy „elektronikus” legyen az értékesítés módja. Fontos szempont továbbá, hogy az L11-es jelentésben szereplő „elektronikus” jelzővel kell a jelentett adatnak konzisztensnek lennie.</w:t>
      </w:r>
    </w:p>
    <w:p w14:paraId="162ADD5C" w14:textId="18F0ADA0" w:rsidR="005214D6" w:rsidRPr="006C72EB" w:rsidRDefault="005214D6" w:rsidP="00F3207B">
      <w:pPr>
        <w:pStyle w:val="Listaszerbekezds"/>
        <w:numPr>
          <w:ilvl w:val="0"/>
          <w:numId w:val="27"/>
        </w:numPr>
        <w:ind w:left="426"/>
        <w:rPr>
          <w:rFonts w:asciiTheme="minorHAnsi" w:hAnsiTheme="minorHAnsi" w:cstheme="minorHAnsi"/>
        </w:rPr>
      </w:pPr>
      <w:r w:rsidRPr="006C72EB">
        <w:rPr>
          <w:rFonts w:asciiTheme="minorHAnsi" w:hAnsiTheme="minorHAnsi" w:cstheme="minorHAnsi"/>
        </w:rPr>
        <w:t>2019.12.01. után</w:t>
      </w:r>
      <w:r w:rsidR="007B364A" w:rsidRPr="006C72EB">
        <w:rPr>
          <w:rFonts w:asciiTheme="minorHAnsi" w:hAnsiTheme="minorHAnsi" w:cstheme="minorHAnsi"/>
        </w:rPr>
        <w:t>, azonban 2021.01.01. előtt</w:t>
      </w:r>
      <w:r w:rsidRPr="006C72EB">
        <w:rPr>
          <w:rFonts w:asciiTheme="minorHAnsi" w:hAnsiTheme="minorHAnsi" w:cstheme="minorHAnsi"/>
        </w:rPr>
        <w:t xml:space="preserve"> indult szerződések esetén a következő kódkészlet alkalmazandó:</w:t>
      </w:r>
    </w:p>
    <w:p w14:paraId="2D55005E" w14:textId="191ABAE8" w:rsidR="005214D6" w:rsidRPr="006C72EB" w:rsidRDefault="005214D6" w:rsidP="005214D6">
      <w:pPr>
        <w:ind w:left="360"/>
        <w:rPr>
          <w:rFonts w:asciiTheme="minorHAnsi" w:hAnsiTheme="minorHAnsi" w:cstheme="minorHAnsi"/>
        </w:rPr>
      </w:pPr>
      <w:r w:rsidRPr="006C72EB">
        <w:rPr>
          <w:rFonts w:asciiTheme="minorHAnsi" w:hAnsiTheme="minorHAnsi" w:cstheme="minorHAnsi"/>
          <w:noProof/>
        </w:rPr>
        <w:drawing>
          <wp:inline distT="0" distB="0" distL="0" distR="0" wp14:anchorId="12A45075" wp14:editId="55F9D2CE">
            <wp:extent cx="2419350" cy="962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9350" cy="962025"/>
                    </a:xfrm>
                    <a:prstGeom prst="rect">
                      <a:avLst/>
                    </a:prstGeom>
                    <a:noFill/>
                    <a:ln>
                      <a:noFill/>
                    </a:ln>
                  </pic:spPr>
                </pic:pic>
              </a:graphicData>
            </a:graphic>
          </wp:inline>
        </w:drawing>
      </w:r>
    </w:p>
    <w:p w14:paraId="318118BE" w14:textId="11E686E6" w:rsidR="005214D6" w:rsidRPr="006C72EB" w:rsidRDefault="005214D6" w:rsidP="007646A5">
      <w:pPr>
        <w:ind w:left="360"/>
        <w:rPr>
          <w:rFonts w:asciiTheme="minorHAnsi" w:hAnsiTheme="minorHAnsi" w:cstheme="minorHAnsi"/>
        </w:rPr>
      </w:pPr>
      <w:r w:rsidRPr="006C72EB">
        <w:rPr>
          <w:rFonts w:asciiTheme="minorHAnsi" w:hAnsiTheme="minorHAnsi" w:cstheme="minorHAnsi"/>
        </w:rPr>
        <w:t>Minden lakossági és vállalati ügyfél esetén töltendő a mező 2019.12.01. után kötött szerződések esetén. A „digitálisan ügyintézett” módot abban az esetben kell alkalmazni, ha az ügyfél az interneten kezdeményezte a szerződéskötést és a folyamat a későbbiekben is digitális módon zajlott (személyes jelenlét nélkül). Amennyiben az ügyfél az interneten kezdeményezte a szerződéskötést, azonban a folyamat a későbbiekben más módon (pl. személyesen fiókban) folytatódott, akkor a „digitálisan kezdeményezett” mód választandó. A digitális ügyintézési/kezdeményezési mód elsőbbséget élvez az ügynök által történt értékesítéssel szemben, azaz amennyiben ügynök által értékesített, de digitálisan ügyintézett/kezdeményezett szerződésről van szó, akkor a megfelelő digitális mód alkalmazandó.</w:t>
      </w:r>
      <w:r w:rsidR="009D6409" w:rsidRPr="006C72EB">
        <w:rPr>
          <w:rFonts w:asciiTheme="minorHAnsi" w:hAnsiTheme="minorHAnsi" w:cstheme="minorHAnsi"/>
        </w:rPr>
        <w:t xml:space="preserve"> Nem minősül interneten keresztül történő kezdeményezésnek a folyamat </w:t>
      </w:r>
      <w:proofErr w:type="spellStart"/>
      <w:r w:rsidR="009D6409" w:rsidRPr="006C72EB">
        <w:rPr>
          <w:rFonts w:asciiTheme="minorHAnsi" w:hAnsiTheme="minorHAnsi" w:cstheme="minorHAnsi"/>
        </w:rPr>
        <w:t>call</w:t>
      </w:r>
      <w:proofErr w:type="spellEnd"/>
      <w:r w:rsidR="009D6409" w:rsidRPr="006C72EB">
        <w:rPr>
          <w:rFonts w:asciiTheme="minorHAnsi" w:hAnsiTheme="minorHAnsi" w:cstheme="minorHAnsi"/>
        </w:rPr>
        <w:t xml:space="preserve">-centeren keresztül történő indítása, </w:t>
      </w:r>
      <w:proofErr w:type="gramStart"/>
      <w:r w:rsidR="009D6409" w:rsidRPr="006C72EB">
        <w:rPr>
          <w:rFonts w:asciiTheme="minorHAnsi" w:hAnsiTheme="minorHAnsi" w:cstheme="minorHAnsi"/>
        </w:rPr>
        <w:t>illetve</w:t>
      </w:r>
      <w:proofErr w:type="gramEnd"/>
      <w:r w:rsidR="009D6409" w:rsidRPr="006C72EB">
        <w:rPr>
          <w:rFonts w:asciiTheme="minorHAnsi" w:hAnsiTheme="minorHAnsi" w:cstheme="minorHAnsi"/>
        </w:rPr>
        <w:t xml:space="preserve"> ha a </w:t>
      </w:r>
      <w:proofErr w:type="spellStart"/>
      <w:r w:rsidR="009D6409" w:rsidRPr="006C72EB">
        <w:rPr>
          <w:rFonts w:asciiTheme="minorHAnsi" w:hAnsiTheme="minorHAnsi" w:cstheme="minorHAnsi"/>
        </w:rPr>
        <w:t>call</w:t>
      </w:r>
      <w:proofErr w:type="spellEnd"/>
      <w:r w:rsidR="009D6409" w:rsidRPr="006C72EB">
        <w:rPr>
          <w:rFonts w:asciiTheme="minorHAnsi" w:hAnsiTheme="minorHAnsi" w:cstheme="minorHAnsi"/>
        </w:rPr>
        <w:t>-centert követő kapcsolatfelvétel után a szerződéskötés internetbankban zárul ez sem jelentendő digitális kezdeményezésként/ügyintézésként.</w:t>
      </w:r>
    </w:p>
    <w:p w14:paraId="429FEFF9" w14:textId="18F8FB3B" w:rsidR="004B345A" w:rsidRPr="006C72EB" w:rsidRDefault="004B345A" w:rsidP="00F3207B">
      <w:pPr>
        <w:pStyle w:val="Listaszerbekezds"/>
        <w:numPr>
          <w:ilvl w:val="0"/>
          <w:numId w:val="27"/>
        </w:numPr>
        <w:ind w:left="426"/>
        <w:rPr>
          <w:rFonts w:asciiTheme="minorHAnsi" w:hAnsiTheme="minorHAnsi" w:cstheme="minorHAnsi"/>
        </w:rPr>
      </w:pPr>
      <w:r w:rsidRPr="006C72EB">
        <w:rPr>
          <w:rFonts w:asciiTheme="minorHAnsi" w:hAnsiTheme="minorHAnsi" w:cstheme="minorHAnsi"/>
        </w:rPr>
        <w:t>2021. január 1. után kötött hitelszerződések esetében alkalmazandó fogalmak és kódkészlet</w:t>
      </w:r>
      <w:r w:rsidR="007B364A" w:rsidRPr="006C72EB">
        <w:rPr>
          <w:rFonts w:asciiTheme="minorHAnsi" w:hAnsiTheme="minorHAnsi" w:cstheme="minorHAnsi"/>
        </w:rPr>
        <w:t xml:space="preserve"> a következő</w:t>
      </w:r>
      <w:r w:rsidRPr="006C72EB">
        <w:rPr>
          <w:rFonts w:asciiTheme="minorHAnsi" w:hAnsiTheme="minorHAnsi" w:cstheme="minorHAnsi"/>
        </w:rPr>
        <w:t>:</w:t>
      </w:r>
    </w:p>
    <w:p w14:paraId="4B658D00" w14:textId="66C8968B" w:rsidR="004B345A" w:rsidRPr="006C72EB" w:rsidRDefault="007B364A" w:rsidP="00B051EB">
      <w:pPr>
        <w:pStyle w:val="Listaszerbekezds"/>
        <w:numPr>
          <w:ilvl w:val="0"/>
          <w:numId w:val="53"/>
        </w:numPr>
        <w:rPr>
          <w:rFonts w:asciiTheme="minorHAnsi" w:hAnsiTheme="minorHAnsi" w:cstheme="minorHAnsi"/>
        </w:rPr>
      </w:pPr>
      <w:r w:rsidRPr="006C72EB">
        <w:rPr>
          <w:rFonts w:asciiTheme="minorHAnsi" w:hAnsiTheme="minorHAnsi" w:cstheme="minorHAnsi"/>
        </w:rPr>
        <w:t>fogalmak:</w:t>
      </w:r>
    </w:p>
    <w:p w14:paraId="362790AD" w14:textId="66E48123" w:rsidR="004B345A" w:rsidRPr="006C72EB" w:rsidRDefault="004B345A" w:rsidP="007646A5">
      <w:pPr>
        <w:ind w:left="360"/>
        <w:rPr>
          <w:rFonts w:asciiTheme="minorHAnsi" w:hAnsiTheme="minorHAnsi" w:cstheme="minorHAnsi"/>
        </w:rPr>
      </w:pPr>
      <w:r w:rsidRPr="006C72EB">
        <w:rPr>
          <w:rFonts w:asciiTheme="minorHAnsi" w:hAnsiTheme="minorHAnsi" w:cstheme="minorHAnsi"/>
          <w:b/>
        </w:rPr>
        <w:t>digitálisan kezdeményezett:</w:t>
      </w:r>
      <w:r w:rsidRPr="006C72EB">
        <w:rPr>
          <w:rFonts w:asciiTheme="minorHAnsi" w:hAnsiTheme="minorHAnsi" w:cstheme="minorHAnsi"/>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7C8FD3E" w14:textId="0D0794AD" w:rsidR="004B345A" w:rsidRPr="006C72EB" w:rsidRDefault="004B345A" w:rsidP="007646A5">
      <w:pPr>
        <w:ind w:left="360"/>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digitálisan ügyintézett:</w:t>
      </w:r>
      <w:r w:rsidRPr="006C72EB">
        <w:rPr>
          <w:rFonts w:asciiTheme="minorHAnsi" w:hAnsiTheme="minorHAnsi" w:cstheme="minorHAnsi"/>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33432C" w:rsidRPr="006C72EB">
        <w:rPr>
          <w:rFonts w:asciiTheme="minorHAnsi" w:hAnsiTheme="minorHAnsi" w:cstheme="minorHAnsi"/>
        </w:rPr>
        <w:t xml:space="preserve">  </w:t>
      </w:r>
      <w:bookmarkStart w:id="151" w:name="_Hlk58921753"/>
      <w:r w:rsidR="0033432C" w:rsidRPr="006C72EB">
        <w:rPr>
          <w:rFonts w:asciiTheme="minorHAnsi" w:hAnsiTheme="minorHAnsi" w:cstheme="minorHAnsi"/>
        </w:rPr>
        <w:t>A digitálisan ügyintézett kategóriában akkor kell itt jelenteni tranzakciót, ha az ügyféloldali ügyintézés digitális</w:t>
      </w:r>
      <w:r w:rsidR="00C052E6">
        <w:rPr>
          <w:rFonts w:asciiTheme="minorHAnsi" w:hAnsiTheme="minorHAnsi" w:cstheme="minorHAnsi"/>
        </w:rPr>
        <w:t xml:space="preserve">, azaz </w:t>
      </w:r>
      <w:bookmarkStart w:id="152" w:name="_Hlk129026724"/>
      <w:r w:rsidR="00C052E6">
        <w:rPr>
          <w:rFonts w:asciiTheme="minorHAnsi" w:hAnsiTheme="minorHAnsi" w:cstheme="minorHAnsi"/>
        </w:rPr>
        <w:t>ténylegesen történt digitális ügyintézési esemény (pl. folyamat státuszának lekérdezése) az ügyfél részéről</w:t>
      </w:r>
      <w:r w:rsidR="0033432C" w:rsidRPr="006C72EB">
        <w:rPr>
          <w:rFonts w:asciiTheme="minorHAnsi" w:hAnsiTheme="minorHAnsi" w:cstheme="minorHAnsi"/>
        </w:rPr>
        <w:t>.</w:t>
      </w:r>
      <w:bookmarkEnd w:id="152"/>
      <w:r w:rsidR="0033432C" w:rsidRPr="006C72EB">
        <w:rPr>
          <w:rFonts w:asciiTheme="minorHAnsi" w:hAnsiTheme="minorHAnsi" w:cstheme="minorHAnsi"/>
        </w:rPr>
        <w:t xml:space="preserve"> Amennyiben fiókban, postán, papíron vagy ügynök által szóban (de papír alapú nyilatkozat) mellett zajlik az ügyintézés, akkor az nem számít digitálisnak.</w:t>
      </w:r>
    </w:p>
    <w:bookmarkEnd w:id="151"/>
    <w:p w14:paraId="343694B6" w14:textId="5A2F336F" w:rsidR="004B345A" w:rsidRPr="006C72EB" w:rsidRDefault="004B345A" w:rsidP="007646A5">
      <w:pPr>
        <w:ind w:left="360"/>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 xml:space="preserve">digitálisan értékesített: </w:t>
      </w:r>
      <w:r w:rsidRPr="006C72EB">
        <w:rPr>
          <w:rFonts w:asciiTheme="minorHAnsi" w:hAnsiTheme="minorHAnsi" w:cstheme="minorHAnsi"/>
        </w:rPr>
        <w:t>A teljes hitelfelvételi folyamat online módon zajlik, end-</w:t>
      </w:r>
      <w:proofErr w:type="spellStart"/>
      <w:r w:rsidRPr="006C72EB">
        <w:rPr>
          <w:rFonts w:asciiTheme="minorHAnsi" w:hAnsiTheme="minorHAnsi" w:cstheme="minorHAnsi"/>
        </w:rPr>
        <w:t>to</w:t>
      </w:r>
      <w:proofErr w:type="spellEnd"/>
      <w:r w:rsidRPr="006C72EB">
        <w:rPr>
          <w:rFonts w:asciiTheme="minorHAnsi" w:hAnsiTheme="minorHAnsi" w:cstheme="minorHAnsi"/>
        </w:rPr>
        <w:t>-end digitális folyamat.</w:t>
      </w:r>
    </w:p>
    <w:p w14:paraId="5FD5088E" w14:textId="3B05300B" w:rsidR="007B364A" w:rsidRPr="006C72EB" w:rsidRDefault="007B364A" w:rsidP="007646A5">
      <w:pPr>
        <w:ind w:left="360"/>
        <w:rPr>
          <w:rFonts w:asciiTheme="minorHAnsi" w:hAnsiTheme="minorHAnsi" w:cstheme="minorHAnsi"/>
        </w:rPr>
      </w:pPr>
      <w:r w:rsidRPr="006C72EB">
        <w:rPr>
          <w:rFonts w:asciiTheme="minorHAnsi" w:hAnsiTheme="minorHAnsi" w:cstheme="minorHAnsi"/>
        </w:rPr>
        <w:t>A fogalmak alkalmazása tekintetében a következő ábrán foglaltak szerint kell eljárni:</w:t>
      </w:r>
    </w:p>
    <w:p w14:paraId="10EB39F3" w14:textId="75660B77" w:rsidR="007B364A" w:rsidRPr="006C72EB" w:rsidRDefault="007B364A" w:rsidP="007646A5">
      <w:pPr>
        <w:ind w:left="360"/>
        <w:rPr>
          <w:rFonts w:asciiTheme="minorHAnsi" w:hAnsiTheme="minorHAnsi" w:cstheme="minorHAnsi"/>
        </w:rPr>
      </w:pPr>
      <w:r w:rsidRPr="006C72EB">
        <w:rPr>
          <w:rFonts w:asciiTheme="minorHAnsi" w:hAnsiTheme="minorHAnsi" w:cstheme="minorHAnsi"/>
          <w:noProof/>
        </w:rPr>
        <w:drawing>
          <wp:inline distT="0" distB="0" distL="0" distR="0" wp14:anchorId="66D2D5DB" wp14:editId="76774F6E">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47740" cy="3336290"/>
                    </a:xfrm>
                    <a:prstGeom prst="rect">
                      <a:avLst/>
                    </a:prstGeom>
                  </pic:spPr>
                </pic:pic>
              </a:graphicData>
            </a:graphic>
          </wp:inline>
        </w:drawing>
      </w:r>
    </w:p>
    <w:p w14:paraId="22171539" w14:textId="18F32A1F" w:rsidR="007B364A" w:rsidRPr="006C72EB" w:rsidRDefault="00BE2120">
      <w:pPr>
        <w:spacing w:after="0" w:line="240" w:lineRule="auto"/>
        <w:jc w:val="left"/>
        <w:rPr>
          <w:rFonts w:asciiTheme="minorHAnsi" w:hAnsiTheme="minorHAnsi" w:cstheme="minorHAnsi"/>
        </w:rPr>
      </w:pPr>
      <w:r w:rsidRPr="006C72EB">
        <w:rPr>
          <w:rFonts w:asciiTheme="minorHAnsi" w:hAnsiTheme="minorHAnsi" w:cstheme="minorHAnsi"/>
        </w:rPr>
        <w:br w:type="page"/>
      </w:r>
    </w:p>
    <w:p w14:paraId="229F4069" w14:textId="5BD160C1" w:rsidR="004B345A" w:rsidRPr="006C72EB" w:rsidRDefault="007B364A" w:rsidP="007B364A">
      <w:pPr>
        <w:pStyle w:val="Listaszerbekezds"/>
        <w:numPr>
          <w:ilvl w:val="0"/>
          <w:numId w:val="53"/>
        </w:numPr>
        <w:rPr>
          <w:rFonts w:asciiTheme="minorHAnsi" w:hAnsiTheme="minorHAnsi" w:cstheme="minorHAnsi"/>
        </w:rPr>
      </w:pPr>
      <w:r w:rsidRPr="006C72EB">
        <w:rPr>
          <w:rFonts w:asciiTheme="minorHAnsi" w:hAnsiTheme="minorHAnsi" w:cstheme="minorHAnsi"/>
        </w:rPr>
        <w:t>kódértékek:</w:t>
      </w:r>
    </w:p>
    <w:p w14:paraId="0A79B311" w14:textId="27DC313D" w:rsidR="007B364A" w:rsidRPr="006C72EB" w:rsidRDefault="007B364A" w:rsidP="00B051EB">
      <w:pPr>
        <w:ind w:left="360"/>
        <w:rPr>
          <w:rFonts w:asciiTheme="minorHAnsi" w:hAnsiTheme="minorHAnsi" w:cstheme="minorHAnsi"/>
        </w:rPr>
      </w:pPr>
      <w:r w:rsidRPr="006C72EB">
        <w:rPr>
          <w:rFonts w:asciiTheme="minorHAnsi" w:hAnsiTheme="minorHAnsi" w:cstheme="minorHAnsi"/>
          <w:noProof/>
        </w:rPr>
        <w:drawing>
          <wp:inline distT="0" distB="0" distL="0" distR="0" wp14:anchorId="4559B199" wp14:editId="6A1DB107">
            <wp:extent cx="6047740" cy="55791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47740" cy="5579110"/>
                    </a:xfrm>
                    <a:prstGeom prst="rect">
                      <a:avLst/>
                    </a:prstGeom>
                  </pic:spPr>
                </pic:pic>
              </a:graphicData>
            </a:graphic>
          </wp:inline>
        </w:drawing>
      </w:r>
    </w:p>
    <w:p w14:paraId="0938C28B" w14:textId="79003F24" w:rsidR="008276A9" w:rsidRPr="006C72EB" w:rsidRDefault="00E35CA7" w:rsidP="005847F9">
      <w:pPr>
        <w:rPr>
          <w:rFonts w:asciiTheme="minorHAnsi" w:hAnsiTheme="minorHAnsi" w:cstheme="minorHAnsi"/>
        </w:rPr>
      </w:pPr>
      <w:r w:rsidRPr="006C72EB">
        <w:rPr>
          <w:rFonts w:asciiTheme="minorHAnsi" w:hAnsiTheme="minorHAnsi" w:cstheme="minorHAnsi"/>
        </w:rPr>
        <w:t xml:space="preserve">Amennyiben ügynökön keresztül történő értékesítés kerül jelentésre, </w:t>
      </w:r>
      <w:r w:rsidR="00AF2E50" w:rsidRPr="006C72EB">
        <w:rPr>
          <w:rFonts w:asciiTheme="minorHAnsi" w:hAnsiTheme="minorHAnsi" w:cstheme="minorHAnsi"/>
        </w:rPr>
        <w:t xml:space="preserve">2021. szeptemberi vonatkozási időtől kezdődően </w:t>
      </w:r>
      <w:r w:rsidRPr="006C72EB">
        <w:rPr>
          <w:rFonts w:asciiTheme="minorHAnsi" w:hAnsiTheme="minorHAnsi" w:cstheme="minorHAnsi"/>
        </w:rPr>
        <w:t xml:space="preserve">jelentendő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az „Ügynök azonosítója” és az „Ügynöki jutalék összege forintban”</w:t>
      </w:r>
      <w:r w:rsidR="006C062B" w:rsidRPr="006C72EB">
        <w:rPr>
          <w:rFonts w:asciiTheme="minorHAnsi" w:hAnsiTheme="minorHAnsi" w:cstheme="minorHAnsi"/>
        </w:rPr>
        <w:t xml:space="preserve"> előremenőleges jelleggel</w:t>
      </w:r>
      <w:r w:rsidR="006E64EC" w:rsidRPr="006C72EB">
        <w:rPr>
          <w:rFonts w:asciiTheme="minorHAnsi" w:hAnsiTheme="minorHAnsi" w:cstheme="minorHAnsi"/>
        </w:rPr>
        <w:t xml:space="preserve"> </w:t>
      </w:r>
      <w:r w:rsidR="006E64EC" w:rsidRPr="006C72EB">
        <w:rPr>
          <w:rFonts w:cs="Arial"/>
        </w:rPr>
        <w:t>(azaz a 2021.09.01-től kezdődően kötött szerződések esetén)</w:t>
      </w:r>
      <w:r w:rsidRPr="006C72EB">
        <w:rPr>
          <w:rFonts w:asciiTheme="minorHAnsi" w:hAnsiTheme="minorHAnsi" w:cstheme="minorHAnsi"/>
        </w:rPr>
        <w:t>. Azonosítóként az ügynök törzsszáma, magánszemély esetén a 00000004, önálló vállalkozó esetén a 00000005 technikai kód szerepeltetendő az adatgyűjtésben. A jutalék összege Ft-ban jelentendő.</w:t>
      </w:r>
      <w:r w:rsidR="00655C12" w:rsidRPr="006C72EB">
        <w:rPr>
          <w:rFonts w:asciiTheme="minorHAnsi" w:hAnsiTheme="minorHAnsi" w:cstheme="minorHAnsi"/>
        </w:rPr>
        <w:t xml:space="preserve"> Amennyiben több instrumentumot érintően kerül egy összegben jutalék megállapításra, az egyes instrumentumokra arányosított összeg jelentendő.</w:t>
      </w:r>
      <w:r w:rsidR="008C0F54" w:rsidRPr="006C72EB">
        <w:rPr>
          <w:rFonts w:asciiTheme="minorHAnsi" w:hAnsiTheme="minorHAnsi" w:cstheme="minorHAnsi"/>
        </w:rPr>
        <w:t xml:space="preserve"> </w:t>
      </w:r>
      <w:bookmarkStart w:id="153" w:name="_Hlk75871935"/>
      <w:r w:rsidR="00E03A7A" w:rsidRPr="006C72EB">
        <w:rPr>
          <w:rFonts w:asciiTheme="minorHAnsi" w:hAnsiTheme="minorHAnsi" w:cstheme="minorHAnsi"/>
        </w:rPr>
        <w:t xml:space="preserve">Az ügynöki jutalék lehet egyösszegű és több időszakot érintő is (ún. fenntartási típusú). Mindkét esetben az adott időszak során rendezésre került összeg jelentendő, a többi időszakban 0 szerepeltetendő a jelentésben. Ez azt jelenti, hogy egyösszegű ügynöki jutalék esetén csak egy jelentésben fog szerepelni 0 Ft-nál nagyobb érték az </w:t>
      </w:r>
      <w:r w:rsidR="00E03A7A" w:rsidRPr="006C72EB">
        <w:rPr>
          <w:rFonts w:cs="Arial"/>
        </w:rPr>
        <w:t xml:space="preserve">„Ügynöki jutalék összege forintban” </w:t>
      </w:r>
      <w:r w:rsidR="00E03A7A" w:rsidRPr="006C72EB">
        <w:rPr>
          <w:rFonts w:asciiTheme="minorHAnsi" w:hAnsiTheme="minorHAnsi" w:cstheme="minorHAnsi"/>
        </w:rPr>
        <w:t>mezőben, fenntartási típusú esetén több időszakban is szerepelhet a mezőben 0 Ft-ot meghaladó összeg.</w:t>
      </w:r>
      <w:r w:rsidR="009155E4" w:rsidRPr="006C72EB">
        <w:rPr>
          <w:rFonts w:asciiTheme="minorHAnsi" w:hAnsiTheme="minorHAnsi" w:cstheme="minorHAnsi"/>
        </w:rPr>
        <w:t xml:space="preserve"> </w:t>
      </w:r>
      <w:bookmarkEnd w:id="153"/>
      <w:r w:rsidR="0002139B" w:rsidRPr="006C72EB">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B6534" w:rsidRPr="006C72EB">
        <w:rPr>
          <w:rFonts w:asciiTheme="minorHAnsi" w:hAnsiTheme="minorHAnsi" w:cstheme="minorHAnsi"/>
        </w:rPr>
        <w:t>Az „</w:t>
      </w:r>
      <w:r w:rsidR="008276A9" w:rsidRPr="006C72EB">
        <w:rPr>
          <w:rFonts w:asciiTheme="minorHAnsi" w:hAnsiTheme="minorHAnsi" w:cstheme="minorHAnsi"/>
          <w:b/>
        </w:rPr>
        <w:t>Érvényesítés</w:t>
      </w:r>
      <w:r w:rsidR="008276A9" w:rsidRPr="006C72EB">
        <w:rPr>
          <w:rFonts w:asciiTheme="minorHAnsi" w:hAnsiTheme="minorHAnsi" w:cstheme="minorHAnsi"/>
        </w:rPr>
        <w:t xml:space="preserve">” mezőben azt kell jelezni, hogy a hitelező jogosult-e az instrumentum biztosítására szolgáló fedezettől eltérő eszközök lefoglalására. Ezen kívül faktoring ügyletek esetén itt kell jelezni, hogy visszkeresetes „I” vagy visszkereset nélküli „N” ügyletről van-e szó. </w:t>
      </w:r>
    </w:p>
    <w:p w14:paraId="5B5E4916" w14:textId="214E60DE" w:rsidR="009A0ACC" w:rsidRPr="006C72EB" w:rsidRDefault="00EE1D4F" w:rsidP="005847F9">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„Hitelcél”</w:t>
      </w:r>
      <w:r w:rsidRPr="006C72EB">
        <w:rPr>
          <w:rFonts w:asciiTheme="minorHAnsi" w:hAnsiTheme="minorHAnsi" w:cstheme="minorHAnsi"/>
        </w:rPr>
        <w:t xml:space="preserve"> mezőben ingatlan- és</w:t>
      </w:r>
      <w:r w:rsidR="003F35B9" w:rsidRPr="006C72EB">
        <w:rPr>
          <w:rFonts w:asciiTheme="minorHAnsi" w:hAnsiTheme="minorHAnsi" w:cstheme="minorHAnsi"/>
        </w:rPr>
        <w:t xml:space="preserve"> gépjárművásárlási hitelek esetén az egyéb cél alkalmazandó. </w:t>
      </w:r>
      <w:r w:rsidR="009A0ACC" w:rsidRPr="006C72EB">
        <w:rPr>
          <w:rFonts w:asciiTheme="minorHAnsi" w:hAnsiTheme="minorHAnsi" w:cstheme="minorHAnsi"/>
        </w:rPr>
        <w:t>Az adósságrendezés kódot kizárólag akkor kell alkalmazni, ha a hitelkiváltás során</w:t>
      </w:r>
      <w:r w:rsidR="00CB76CD" w:rsidRPr="006C72EB">
        <w:rPr>
          <w:rFonts w:asciiTheme="minorHAnsi" w:hAnsiTheme="minorHAnsi" w:cstheme="minorHAnsi"/>
        </w:rPr>
        <w:t xml:space="preserve"> a szerződések</w:t>
      </w:r>
      <w:r w:rsidR="009A0ACC" w:rsidRPr="006C72EB">
        <w:rPr>
          <w:rFonts w:asciiTheme="minorHAnsi" w:hAnsiTheme="minorHAnsi" w:cstheme="minorHAnsi"/>
        </w:rPr>
        <w:t xml:space="preserve"> konszolidáció</w:t>
      </w:r>
      <w:r w:rsidR="00CB76CD" w:rsidRPr="006C72EB">
        <w:rPr>
          <w:rFonts w:asciiTheme="minorHAnsi" w:hAnsiTheme="minorHAnsi" w:cstheme="minorHAnsi"/>
        </w:rPr>
        <w:t>ja</w:t>
      </w:r>
      <w:r w:rsidR="009A0ACC" w:rsidRPr="006C72EB">
        <w:rPr>
          <w:rFonts w:asciiTheme="minorHAnsi" w:hAnsiTheme="minorHAnsi" w:cstheme="minorHAnsi"/>
        </w:rPr>
        <w:t xml:space="preserve"> történik, vagyis </w:t>
      </w:r>
      <w:r w:rsidR="00064372" w:rsidRPr="006C72EB">
        <w:rPr>
          <w:rFonts w:asciiTheme="minorHAnsi" w:hAnsiTheme="minorHAnsi" w:cstheme="minorHAnsi"/>
        </w:rPr>
        <w:t xml:space="preserve">több hitelből egy lesz, </w:t>
      </w:r>
      <w:r w:rsidR="003C0193" w:rsidRPr="006C72EB">
        <w:rPr>
          <w:rFonts w:asciiTheme="minorHAnsi" w:hAnsiTheme="minorHAnsi" w:cstheme="minorHAnsi"/>
        </w:rPr>
        <w:t>egy-egy kapcsolat esetén az eredeti hitelcélt kell megadni.</w:t>
      </w:r>
      <w:r w:rsidR="003F35B9" w:rsidRPr="006C72EB">
        <w:rPr>
          <w:rFonts w:asciiTheme="minorHAnsi" w:hAnsiTheme="minorHAnsi" w:cstheme="minorHAnsi"/>
        </w:rPr>
        <w:t xml:space="preserve"> </w:t>
      </w:r>
    </w:p>
    <w:p w14:paraId="0EF53C8F" w14:textId="73231C98" w:rsidR="009A0ACC" w:rsidRPr="006C72EB" w:rsidRDefault="003F35B9" w:rsidP="005847F9">
      <w:pPr>
        <w:rPr>
          <w:rFonts w:asciiTheme="minorHAnsi" w:hAnsiTheme="minorHAnsi" w:cstheme="minorHAnsi"/>
        </w:rPr>
      </w:pPr>
      <w:r w:rsidRPr="006C72EB">
        <w:rPr>
          <w:rFonts w:asciiTheme="minorHAnsi" w:hAnsiTheme="minorHAnsi" w:cstheme="minorHAnsi"/>
        </w:rPr>
        <w:t>Beruházási hiteleknél a működőtőke befektetés kód nem használható</w:t>
      </w:r>
      <w:r w:rsidR="009A0ACC" w:rsidRPr="006C72EB">
        <w:rPr>
          <w:rFonts w:asciiTheme="minorHAnsi" w:hAnsiTheme="minorHAnsi" w:cstheme="minorHAnsi"/>
        </w:rPr>
        <w:t xml:space="preserve">. </w:t>
      </w:r>
      <w:r w:rsidRPr="006C72EB">
        <w:rPr>
          <w:rFonts w:asciiTheme="minorHAnsi" w:hAnsiTheme="minorHAnsi" w:cstheme="minorHAnsi"/>
        </w:rPr>
        <w:t xml:space="preserve"> </w:t>
      </w:r>
      <w:r w:rsidR="009A0ACC" w:rsidRPr="006C72EB">
        <w:rPr>
          <w:rFonts w:asciiTheme="minorHAnsi" w:hAnsiTheme="minorHAnsi" w:cstheme="minorHAnsi"/>
        </w:rPr>
        <w:t>F</w:t>
      </w:r>
      <w:r w:rsidRPr="006C72EB">
        <w:rPr>
          <w:rFonts w:asciiTheme="minorHAnsi" w:hAnsiTheme="minorHAnsi" w:cstheme="minorHAnsi"/>
        </w:rPr>
        <w:t>orgóeszköz hitelek esetén jellemzően export- vagy importfinanszírozásról vagy működőtőke befektetésről van szó (pl. vállalkozás folyószámlahitelének hitelcélja jellemzően működőtőke befektetés).</w:t>
      </w:r>
      <w:r w:rsidR="003C0193" w:rsidRPr="006C72EB">
        <w:rPr>
          <w:rFonts w:asciiTheme="minorHAnsi" w:hAnsiTheme="minorHAnsi" w:cstheme="minorHAnsi"/>
        </w:rPr>
        <w:t xml:space="preserve"> </w:t>
      </w:r>
    </w:p>
    <w:p w14:paraId="5CA06B8E" w14:textId="079DDDDD" w:rsidR="00EE1D4F" w:rsidRPr="006C72EB" w:rsidRDefault="003C0193" w:rsidP="005847F9">
      <w:pPr>
        <w:rPr>
          <w:rFonts w:asciiTheme="minorHAnsi" w:hAnsiTheme="minorHAnsi" w:cstheme="minorHAnsi"/>
        </w:rPr>
      </w:pPr>
      <w:r w:rsidRPr="006C72EB">
        <w:rPr>
          <w:rFonts w:asciiTheme="minorHAnsi" w:hAnsiTheme="minorHAnsi" w:cstheme="minorHAnsi"/>
        </w:rPr>
        <w:t>Több egyidejű hitelcél esetén a leginkább releváns</w:t>
      </w:r>
      <w:r w:rsidR="00CB76CD" w:rsidRPr="006C72EB">
        <w:rPr>
          <w:rFonts w:asciiTheme="minorHAnsi" w:hAnsiTheme="minorHAnsi" w:cstheme="minorHAnsi"/>
        </w:rPr>
        <w:t xml:space="preserve"> (domináns)</w:t>
      </w:r>
      <w:r w:rsidRPr="006C72EB">
        <w:rPr>
          <w:rFonts w:asciiTheme="minorHAnsi" w:hAnsiTheme="minorHAnsi" w:cstheme="minorHAnsi"/>
        </w:rPr>
        <w:t xml:space="preserve"> hitelcél kódja alkalmazandó.</w:t>
      </w:r>
    </w:p>
    <w:p w14:paraId="4E552939" w14:textId="1F7407E7" w:rsidR="009A2995" w:rsidRPr="006C72EB" w:rsidRDefault="009A2995" w:rsidP="005847F9">
      <w:pPr>
        <w:rPr>
          <w:rFonts w:asciiTheme="minorHAnsi" w:hAnsiTheme="minorHAnsi" w:cstheme="minorHAnsi"/>
        </w:rPr>
      </w:pPr>
      <w:r w:rsidRPr="006C72EB">
        <w:rPr>
          <w:rFonts w:asciiTheme="minorHAnsi" w:hAnsiTheme="minorHAnsi" w:cstheme="minorHAnsi"/>
        </w:rPr>
        <w:t>Részvényvásárlás vagy egyéb, tulajdonviszonyt megtestesítő értékpapírok vásárlása esetén is értékpapírügylethez kapcsolódó hitel jelentendő hitelcélként.</w:t>
      </w:r>
      <w:r w:rsidR="00444ABF" w:rsidRPr="006C72EB">
        <w:rPr>
          <w:rFonts w:asciiTheme="minorHAnsi" w:hAnsiTheme="minorHAnsi" w:cstheme="minorHAnsi"/>
        </w:rPr>
        <w:t xml:space="preserve"> </w:t>
      </w:r>
    </w:p>
    <w:p w14:paraId="415FF80B" w14:textId="1D28574A" w:rsidR="00444ABF" w:rsidRPr="006C72EB" w:rsidRDefault="00444ABF" w:rsidP="005847F9">
      <w:pPr>
        <w:rPr>
          <w:rFonts w:asciiTheme="minorHAnsi" w:hAnsiTheme="minorHAnsi" w:cstheme="minorHAnsi"/>
        </w:rPr>
      </w:pPr>
      <w:r w:rsidRPr="006C72EB">
        <w:rPr>
          <w:rFonts w:asciiTheme="minorHAnsi" w:hAnsiTheme="minorHAnsi" w:cstheme="minorHAnsi"/>
        </w:rPr>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6C72EB">
        <w:rPr>
          <w:rFonts w:asciiTheme="minorHAnsi" w:hAnsiTheme="minorHAnsi" w:cstheme="minorHAnsi"/>
        </w:rPr>
        <w:t>/több</w:t>
      </w:r>
      <w:r w:rsidRPr="006C72EB">
        <w:rPr>
          <w:rFonts w:asciiTheme="minorHAnsi" w:hAnsiTheme="minorHAnsi" w:cstheme="minorHAnsi"/>
        </w:rPr>
        <w:t xml:space="preserve"> instrumentum nyílik, akkor meg kell adni a kiváltó hitelnél az eredeti hitelcélt és a másik instrumentumnál az új hitelcélt.</w:t>
      </w:r>
    </w:p>
    <w:p w14:paraId="2FA9624A" w14:textId="102C7166" w:rsidR="00575372" w:rsidRPr="006C72EB" w:rsidRDefault="00575372" w:rsidP="005847F9">
      <w:pPr>
        <w:rPr>
          <w:rFonts w:asciiTheme="minorHAnsi" w:hAnsiTheme="minorHAnsi" w:cstheme="minorHAnsi"/>
        </w:rPr>
      </w:pPr>
    </w:p>
    <w:p w14:paraId="14071898" w14:textId="6F473E15" w:rsidR="00575372" w:rsidRPr="006C72EB" w:rsidRDefault="00575372" w:rsidP="005847F9">
      <w:pPr>
        <w:rPr>
          <w:rFonts w:asciiTheme="minorHAnsi" w:hAnsiTheme="minorHAnsi" w:cstheme="minorHAnsi"/>
        </w:rPr>
      </w:pPr>
      <w:r w:rsidRPr="006C72EB">
        <w:rPr>
          <w:rFonts w:asciiTheme="minorHAnsi" w:hAnsiTheme="minorHAnsi" w:cstheme="minorHAnsi"/>
        </w:rPr>
        <w:t>Amennyiben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7777777" w:rsidR="00444ABF" w:rsidRPr="006C72EB" w:rsidRDefault="00444ABF" w:rsidP="005847F9">
      <w:pPr>
        <w:rPr>
          <w:rFonts w:asciiTheme="minorHAnsi" w:hAnsiTheme="minorHAnsi" w:cstheme="minorHAnsi"/>
        </w:rPr>
      </w:pPr>
    </w:p>
    <w:p w14:paraId="7A16DA67" w14:textId="147060DC" w:rsidR="008276A9" w:rsidRDefault="008276A9" w:rsidP="005847F9">
      <w:r w:rsidRPr="006C72EB">
        <w:rPr>
          <w:rFonts w:asciiTheme="minorHAnsi" w:hAnsiTheme="minorHAnsi" w:cstheme="minorHAnsi"/>
        </w:rPr>
        <w:t xml:space="preserve">A </w:t>
      </w:r>
      <w:r w:rsidR="007D1A45" w:rsidRPr="006C72EB">
        <w:rPr>
          <w:rFonts w:asciiTheme="minorHAnsi" w:hAnsiTheme="minorHAnsi" w:cstheme="minorHAnsi"/>
        </w:rPr>
        <w:t>„</w:t>
      </w:r>
      <w:r w:rsidR="007D1A45" w:rsidRPr="006C72EB">
        <w:rPr>
          <w:rFonts w:asciiTheme="minorHAnsi" w:hAnsiTheme="minorHAnsi" w:cstheme="minorHAnsi"/>
          <w:b/>
        </w:rPr>
        <w:t>F</w:t>
      </w:r>
      <w:r w:rsidRPr="006C72EB">
        <w:rPr>
          <w:rFonts w:asciiTheme="minorHAnsi" w:hAnsiTheme="minorHAnsi" w:cstheme="minorHAnsi"/>
          <w:b/>
        </w:rPr>
        <w:t xml:space="preserve">inanszírozott ingatlan </w:t>
      </w:r>
      <w:r w:rsidR="00F12514" w:rsidRPr="006C72EB">
        <w:rPr>
          <w:rFonts w:asciiTheme="minorHAnsi" w:hAnsiTheme="minorHAnsi" w:cstheme="minorHAnsi"/>
          <w:b/>
        </w:rPr>
        <w:t>fő típusa</w:t>
      </w:r>
      <w:r w:rsidR="007D1A45" w:rsidRPr="006C72EB">
        <w:rPr>
          <w:rFonts w:asciiTheme="minorHAnsi" w:hAnsiTheme="minorHAnsi" w:cstheme="minorHAnsi"/>
        </w:rPr>
        <w:t>”</w:t>
      </w:r>
      <w:r w:rsidRPr="006C72EB">
        <w:rPr>
          <w:rFonts w:asciiTheme="minorHAnsi" w:hAnsiTheme="minorHAnsi" w:cstheme="minorHAnsi"/>
        </w:rPr>
        <w:t xml:space="preserve"> lehet lakóingatlan vagy kereskedelmi ingatlan. </w:t>
      </w:r>
      <w:r w:rsidR="00CF396B">
        <w:rPr>
          <w:rFonts w:asciiTheme="minorHAnsi" w:hAnsiTheme="minorHAnsi" w:cstheme="minorHAnsi"/>
        </w:rPr>
        <w:t xml:space="preserve"> </w:t>
      </w:r>
      <w:r w:rsidRPr="006C72EB">
        <w:rPr>
          <w:rFonts w:asciiTheme="minorHAnsi" w:hAnsiTheme="minorHAnsi" w:cstheme="minorHAnsi"/>
          <w:i/>
        </w:rPr>
        <w:t>Amennyiben ez az ingatlan a hitel fedezetét is képezi,</w:t>
      </w:r>
      <w:r w:rsidRPr="006C72EB">
        <w:rPr>
          <w:rFonts w:asciiTheme="minorHAnsi" w:hAnsiTheme="minorHAnsi" w:cstheme="minorHAnsi"/>
        </w:rPr>
        <w:t xml:space="preserve"> akkor lakóingatlan esetén a fedezetek között</w:t>
      </w:r>
      <w:r w:rsidR="00BF2698" w:rsidRPr="006C72EB">
        <w:rPr>
          <w:rFonts w:asciiTheme="minorHAnsi" w:hAnsiTheme="minorHAnsi" w:cstheme="minorHAnsi"/>
        </w:rPr>
        <w:t xml:space="preserve"> a </w:t>
      </w:r>
      <w:proofErr w:type="spellStart"/>
      <w:r w:rsidR="00BF2698" w:rsidRPr="006C72EB">
        <w:rPr>
          <w:rFonts w:asciiTheme="minorHAnsi" w:hAnsiTheme="minorHAnsi" w:cstheme="minorHAnsi"/>
        </w:rPr>
        <w:t>FEDE</w:t>
      </w:r>
      <w:proofErr w:type="spellEnd"/>
      <w:r w:rsidR="00BF2698" w:rsidRPr="006C72EB">
        <w:rPr>
          <w:rFonts w:asciiTheme="minorHAnsi" w:hAnsiTheme="minorHAnsi" w:cstheme="minorHAnsi"/>
        </w:rPr>
        <w:t xml:space="preserve"> táblában</w:t>
      </w:r>
      <w:r w:rsidR="00176586" w:rsidRPr="006C72EB">
        <w:rPr>
          <w:rFonts w:asciiTheme="minorHAnsi" w:hAnsiTheme="minorHAnsi" w:cstheme="minorHAnsi"/>
        </w:rPr>
        <w:t xml:space="preserve"> a fedezet típusa mezőben</w:t>
      </w:r>
      <w:r w:rsidRPr="006C72EB">
        <w:rPr>
          <w:rFonts w:asciiTheme="minorHAnsi" w:hAnsiTheme="minorHAnsi" w:cstheme="minorHAnsi"/>
        </w:rPr>
        <w:t xml:space="preserve"> is lakóingatlanként kell szerepeltetni</w:t>
      </w:r>
      <w:r w:rsidR="00176586" w:rsidRPr="006C72EB">
        <w:rPr>
          <w:rFonts w:asciiTheme="minorHAnsi" w:hAnsiTheme="minorHAnsi" w:cstheme="minorHAnsi"/>
        </w:rPr>
        <w:t xml:space="preserve"> (</w:t>
      </w:r>
      <w:proofErr w:type="spellStart"/>
      <w:r w:rsidR="00176586" w:rsidRPr="006C72EB">
        <w:rPr>
          <w:rFonts w:asciiTheme="minorHAnsi" w:hAnsiTheme="minorHAnsi" w:cstheme="minorHAnsi"/>
        </w:rPr>
        <w:t>ING_LAKO</w:t>
      </w:r>
      <w:proofErr w:type="spellEnd"/>
      <w:r w:rsidR="00176586" w:rsidRPr="006C72EB">
        <w:rPr>
          <w:rFonts w:asciiTheme="minorHAnsi" w:hAnsiTheme="minorHAnsi" w:cstheme="minorHAnsi"/>
        </w:rPr>
        <w:t>)</w:t>
      </w:r>
      <w:r w:rsidRPr="006C72EB">
        <w:rPr>
          <w:rFonts w:asciiTheme="minorHAnsi" w:hAnsiTheme="minorHAnsi" w:cstheme="minorHAnsi"/>
        </w:rPr>
        <w:t>, amennyiben kereskedelmi az ingatlan, akkor a megtérülés forrása és az adós hitelképességére való hatása alapján az „irodák és kereskedelmi helységek</w:t>
      </w:r>
      <w:r w:rsidR="00176586" w:rsidRPr="006C72EB">
        <w:rPr>
          <w:rFonts w:asciiTheme="minorHAnsi" w:hAnsiTheme="minorHAnsi" w:cstheme="minorHAnsi"/>
        </w:rPr>
        <w:t xml:space="preserve"> (</w:t>
      </w:r>
      <w:proofErr w:type="spellStart"/>
      <w:r w:rsidR="00176586" w:rsidRPr="006C72EB">
        <w:rPr>
          <w:rFonts w:asciiTheme="minorHAnsi" w:hAnsiTheme="minorHAnsi" w:cstheme="minorHAnsi"/>
        </w:rPr>
        <w:t>ING_IRODA</w:t>
      </w:r>
      <w:proofErr w:type="spellEnd"/>
      <w:r w:rsidR="00176586" w:rsidRPr="006C72EB">
        <w:rPr>
          <w:rFonts w:asciiTheme="minorHAnsi" w:hAnsiTheme="minorHAnsi" w:cstheme="minorHAnsi"/>
        </w:rPr>
        <w:t>)</w:t>
      </w:r>
      <w:r w:rsidRPr="006C72EB">
        <w:rPr>
          <w:rFonts w:asciiTheme="minorHAnsi" w:hAnsiTheme="minorHAnsi" w:cstheme="minorHAnsi"/>
        </w:rPr>
        <w:t>” vagy a „kereskedelmi ingatlanok</w:t>
      </w:r>
      <w:r w:rsidR="00176586" w:rsidRPr="006C72EB">
        <w:rPr>
          <w:rFonts w:asciiTheme="minorHAnsi" w:hAnsiTheme="minorHAnsi" w:cstheme="minorHAnsi"/>
        </w:rPr>
        <w:t xml:space="preserve"> (</w:t>
      </w:r>
      <w:proofErr w:type="spellStart"/>
      <w:r w:rsidR="00100EA2" w:rsidRPr="006C72EB">
        <w:rPr>
          <w:rFonts w:asciiTheme="minorHAnsi" w:hAnsiTheme="minorHAnsi" w:cstheme="minorHAnsi"/>
        </w:rPr>
        <w:t>ING_KER</w:t>
      </w:r>
      <w:proofErr w:type="spellEnd"/>
      <w:r w:rsidR="00100EA2" w:rsidRPr="006C72EB">
        <w:rPr>
          <w:rFonts w:asciiTheme="minorHAnsi" w:hAnsiTheme="minorHAnsi" w:cstheme="minorHAnsi"/>
        </w:rPr>
        <w:t>)</w:t>
      </w:r>
      <w:r w:rsidRPr="006C72EB">
        <w:rPr>
          <w:rFonts w:asciiTheme="minorHAnsi" w:hAnsiTheme="minorHAnsi" w:cstheme="minorHAnsi"/>
        </w:rPr>
        <w:t>” közé kell besorolni azt</w:t>
      </w:r>
      <w:r w:rsidR="007D1A45" w:rsidRPr="006C72EB">
        <w:rPr>
          <w:rFonts w:asciiTheme="minorHAnsi" w:hAnsiTheme="minorHAnsi" w:cstheme="minorHAnsi"/>
        </w:rPr>
        <w:t xml:space="preserve"> (a </w:t>
      </w:r>
      <w:proofErr w:type="spellStart"/>
      <w:r w:rsidR="007D1A45" w:rsidRPr="006C72EB">
        <w:rPr>
          <w:rFonts w:asciiTheme="minorHAnsi" w:hAnsiTheme="minorHAnsi" w:cstheme="minorHAnsi"/>
        </w:rPr>
        <w:t>CRR</w:t>
      </w:r>
      <w:proofErr w:type="spellEnd"/>
      <w:r w:rsidR="007D1A45" w:rsidRPr="006C72EB">
        <w:rPr>
          <w:rFonts w:asciiTheme="minorHAnsi" w:hAnsiTheme="minorHAnsi" w:cstheme="minorHAnsi"/>
        </w:rPr>
        <w:t>-ben foglalt definíciónak megfelelően)</w:t>
      </w:r>
      <w:r w:rsidRPr="006C72EB">
        <w:rPr>
          <w:rFonts w:asciiTheme="minorHAnsi" w:hAnsiTheme="minorHAnsi" w:cstheme="minorHAnsi"/>
        </w:rPr>
        <w:t xml:space="preserve">. </w:t>
      </w:r>
      <w:r w:rsidR="002C5F21" w:rsidRPr="007D241F">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18CF1A29" w14:textId="074F551E" w:rsidR="00C62C29" w:rsidRPr="00B944EB" w:rsidRDefault="003F0286" w:rsidP="00C62C29">
      <w:pPr>
        <w:pStyle w:val="Listaszerbekezds"/>
        <w:numPr>
          <w:ilvl w:val="0"/>
          <w:numId w:val="0"/>
        </w:numPr>
        <w:spacing w:after="0"/>
        <w:ind w:left="720"/>
      </w:pPr>
      <w:r>
        <w:t xml:space="preserve">A </w:t>
      </w:r>
      <w:proofErr w:type="spellStart"/>
      <w:r>
        <w:t>CRR</w:t>
      </w:r>
      <w:proofErr w:type="spellEnd"/>
      <w:r>
        <w:t xml:space="preserve"> 2025. január 1-től hatályos változása a lakóingatlan definíció tekintetében bővülést jelent, a lakóingatlanok körébe sorolandók </w:t>
      </w:r>
      <w:r w:rsidR="009B10B5">
        <w:t xml:space="preserve">mindazon </w:t>
      </w:r>
      <w:r>
        <w:t>a fejlesztés, építés alatt álló ingatlanok is</w:t>
      </w:r>
      <w:r w:rsidR="009B10B5">
        <w:t>, melyek lakáscéllal kerülnek építésre, függetlenül az építtető személyétől, azaz</w:t>
      </w:r>
      <w:r w:rsidR="002C7E34">
        <w:t xml:space="preserve"> a </w:t>
      </w:r>
      <w:r w:rsidR="002C7E34" w:rsidRPr="002C7E34">
        <w:t>természetes személyek</w:t>
      </w:r>
      <w:r w:rsidR="002C7E34">
        <w:t xml:space="preserve"> </w:t>
      </w:r>
      <w:r w:rsidR="002C7E34" w:rsidRPr="002C7E34">
        <w:t>által saját célra épített</w:t>
      </w:r>
      <w:r w:rsidR="002C7E34">
        <w:t xml:space="preserve"> lakóingatlanok</w:t>
      </w:r>
      <w:r w:rsidR="009B10B5">
        <w:t>on túl a korábbiakban kereskedelmi ingatlanok között szereplő ügyletek egy része is a lakóingatlanok közé lesz sorolandó.</w:t>
      </w:r>
      <w:r w:rsidR="002C7E34" w:rsidRPr="002C7E34">
        <w:t xml:space="preserve"> </w:t>
      </w:r>
      <w:r>
        <w:t xml:space="preserve"> Ezeket </w:t>
      </w:r>
      <w:r w:rsidR="009B10B5">
        <w:t xml:space="preserve">– a korábban a kereskedelmi ingatlanok közé sorolt - </w:t>
      </w:r>
      <w:r>
        <w:t>ingatlanokat a jelenlegi lakóingatlanoktól elkülönítetten, az új ’</w:t>
      </w:r>
      <w:proofErr w:type="spellStart"/>
      <w:r>
        <w:t>LAKO_</w:t>
      </w:r>
      <w:r w:rsidR="009B10B5">
        <w:t>EP_ALATT</w:t>
      </w:r>
      <w:proofErr w:type="spellEnd"/>
      <w:r>
        <w:t>’ kódértéken kell jelenteni, azok nem jelenthetők a már meglévő ’</w:t>
      </w:r>
      <w:proofErr w:type="spellStart"/>
      <w:r>
        <w:t>LAKO</w:t>
      </w:r>
      <w:proofErr w:type="spellEnd"/>
      <w:r>
        <w:t>’ kódértéken. A ’</w:t>
      </w:r>
      <w:proofErr w:type="spellStart"/>
      <w:r>
        <w:t>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LAKO</w:t>
      </w:r>
      <w:proofErr w:type="spellEnd"/>
      <w:r>
        <w:t>’ kódérték alkalmazandó, amennyiben nem, akkor az új ’</w:t>
      </w:r>
      <w:proofErr w:type="spellStart"/>
      <w:r>
        <w:t>LAKO_</w:t>
      </w:r>
      <w:r w:rsidR="009B10B5">
        <w:t>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w:t>
      </w:r>
      <w:r w:rsidR="00433ADC">
        <w:t>január</w:t>
      </w:r>
      <w:r>
        <w:t xml:space="preserve"> vonatkozási időtől, </w:t>
      </w:r>
      <w:r w:rsidR="000053DE">
        <w:t xml:space="preserve">kötelező jelleggel pedig 2025. </w:t>
      </w:r>
      <w:r w:rsidR="00856063">
        <w:t>március</w:t>
      </w:r>
      <w:r w:rsidR="000053DE">
        <w:t xml:space="preserve"> vonatkozási időtől kezdődően alkalmazandó az új előírás és az új kódérték.</w:t>
      </w:r>
      <w:r w:rsidR="00C62C29">
        <w:t xml:space="preserve"> Mindez azt is jelenti, hogy lényegében a teljes fennálló, építés alatt álló, lakáscéllal épített kereskedelmi ingatlan állomány átkódolása szükséges.</w:t>
      </w:r>
    </w:p>
    <w:p w14:paraId="2ECEA852" w14:textId="5C2B5A8E" w:rsidR="003F0286" w:rsidRPr="007D241F" w:rsidRDefault="003F0286" w:rsidP="005847F9">
      <w:pPr>
        <w:rPr>
          <w:rFonts w:asciiTheme="minorHAnsi" w:hAnsiTheme="minorHAnsi" w:cstheme="minorHAnsi"/>
        </w:rPr>
      </w:pPr>
    </w:p>
    <w:p w14:paraId="30FD7C0E" w14:textId="46DE49FB" w:rsidR="00BE4D82" w:rsidRPr="006C72EB" w:rsidRDefault="00587F21" w:rsidP="005847F9">
      <w:pPr>
        <w:rPr>
          <w:rFonts w:asciiTheme="minorHAnsi" w:hAnsiTheme="minorHAnsi" w:cstheme="minorHAnsi"/>
        </w:rPr>
      </w:pPr>
      <w:r w:rsidRPr="006C72EB">
        <w:rPr>
          <w:rFonts w:asciiTheme="minorHAnsi" w:hAnsiTheme="minorHAnsi" w:cstheme="minorHAnsi"/>
        </w:rPr>
        <w:t>„</w:t>
      </w:r>
      <w:r w:rsidRPr="006C72EB">
        <w:rPr>
          <w:rFonts w:asciiTheme="minorHAnsi" w:hAnsiTheme="minorHAnsi" w:cstheme="minorHAnsi"/>
          <w:b/>
        </w:rPr>
        <w:t>Az instrumentum belső hitel-e</w:t>
      </w:r>
      <w:r w:rsidRPr="006C72EB">
        <w:rPr>
          <w:rFonts w:asciiTheme="minorHAnsi" w:hAnsiTheme="minorHAnsi" w:cstheme="minorHAnsi"/>
        </w:rPr>
        <w:t xml:space="preserve">” mezőben a felügyeleti elvárásoknak megfelelően kell eljárni. Amennyiben a hitelnyújtáskor az adós még nem tartozott a Hpt. 106. § (1) bekezdésében foglalt személyi körbe, azonban később bekerült, akkor </w:t>
      </w:r>
      <w:r w:rsidR="009A0ACC" w:rsidRPr="006C72EB">
        <w:rPr>
          <w:rFonts w:asciiTheme="minorHAnsi" w:hAnsiTheme="minorHAnsi" w:cstheme="minorHAnsi"/>
        </w:rPr>
        <w:t xml:space="preserve">az eredeti </w:t>
      </w:r>
      <w:r w:rsidR="00200A8F" w:rsidRPr="006C72EB">
        <w:rPr>
          <w:rFonts w:asciiTheme="minorHAnsi" w:hAnsiTheme="minorHAnsi" w:cstheme="minorHAnsi"/>
        </w:rPr>
        <w:t>szerződés vonatkozásában</w:t>
      </w:r>
      <w:r w:rsidR="009A0ACC" w:rsidRPr="006C72EB">
        <w:rPr>
          <w:rFonts w:asciiTheme="minorHAnsi" w:hAnsiTheme="minorHAnsi" w:cstheme="minorHAnsi"/>
        </w:rPr>
        <w:t xml:space="preserve"> nem, de </w:t>
      </w:r>
      <w:r w:rsidRPr="006C72EB">
        <w:rPr>
          <w:rFonts w:asciiTheme="minorHAnsi" w:hAnsiTheme="minorHAnsi" w:cstheme="minorHAnsi"/>
        </w:rPr>
        <w:t>egy esetleges szerződésmódosítás esetén már belső hitelnek fog minősülni az instrumentum.</w:t>
      </w:r>
    </w:p>
    <w:p w14:paraId="3028F2FC" w14:textId="31377631" w:rsidR="00C161F5" w:rsidRPr="006C72EB" w:rsidRDefault="00C161F5" w:rsidP="00C161F5">
      <w:pPr>
        <w:rPr>
          <w:rFonts w:asciiTheme="minorHAnsi" w:hAnsiTheme="minorHAnsi" w:cstheme="minorHAnsi"/>
        </w:rPr>
      </w:pPr>
      <w:r w:rsidRPr="006C72EB">
        <w:rPr>
          <w:rFonts w:asciiTheme="minorHAnsi" w:hAnsiTheme="minorHAnsi" w:cstheme="minorHAnsi"/>
          <w:b/>
        </w:rPr>
        <w:t>„Az instrumentum refinanszírozott hitel-e?”</w:t>
      </w:r>
      <w:r w:rsidRPr="006C72EB">
        <w:rPr>
          <w:rFonts w:asciiTheme="minorHAnsi" w:hAnsiTheme="minorHAnsi" w:cstheme="minorHAnsi"/>
        </w:rPr>
        <w:t xml:space="preserve"> mezőt 2021. március vonatkozási időtől kezdődően bővített kódlista alapján kell jelenteni, jelezni kell, hogy refinanszírozott hitel esetén mely intézmény a refinanszírozó partner.</w:t>
      </w:r>
    </w:p>
    <w:p w14:paraId="2C7B4FFA" w14:textId="7DFC4574" w:rsidR="00523B89" w:rsidRPr="006C72EB" w:rsidRDefault="00424AB7" w:rsidP="00523B89">
      <w:pPr>
        <w:rPr>
          <w:rFonts w:asciiTheme="minorHAnsi" w:hAnsiTheme="minorHAnsi" w:cstheme="minorHAnsi"/>
        </w:rPr>
      </w:pPr>
      <w:r w:rsidRPr="006C72EB">
        <w:rPr>
          <w:rFonts w:asciiTheme="minorHAnsi" w:hAnsiTheme="minorHAnsi" w:cstheme="minorHAnsi"/>
          <w:b/>
        </w:rPr>
        <w:t>„Az instrumentum Minősített Fogyasztóbarát Lakáshitel minősítéssel rendelkező hitel-e?”</w:t>
      </w:r>
      <w:r w:rsidRPr="006C72EB">
        <w:rPr>
          <w:rFonts w:asciiTheme="minorHAnsi" w:hAnsiTheme="minorHAnsi" w:cstheme="minorHAnsi"/>
        </w:rPr>
        <w:t xml:space="preserve"> mező 2021. január havi vonatkozási időtől kezdődően bővített tartalommal jelentendő, itt kell megjelölni a minősített fogyasztóbarát személyi hiteleket is.</w:t>
      </w:r>
      <w:r w:rsidR="0085070F" w:rsidRPr="006C72EB">
        <w:rPr>
          <w:rFonts w:asciiTheme="minorHAnsi" w:hAnsiTheme="minorHAnsi" w:cstheme="minorHAnsi"/>
        </w:rPr>
        <w:t xml:space="preserve"> </w:t>
      </w:r>
      <w:r w:rsidR="00523B89" w:rsidRPr="006C72EB">
        <w:rPr>
          <w:rFonts w:asciiTheme="minorHAnsi" w:hAnsiTheme="minorHAnsi" w:cstheme="minorHAnsi"/>
        </w:rPr>
        <w:t>„I” érték 2020. december vonatkozási időig csak lakáshitel, 2021. január vonatkozási időtől kezdődően csak lakáshitel és személyi hitel instrumentum típusok esetén jelenthető.</w:t>
      </w:r>
      <w:r w:rsidR="00DB062C" w:rsidRPr="006C72EB">
        <w:rPr>
          <w:rFonts w:asciiTheme="minorHAnsi" w:hAnsiTheme="minorHAnsi" w:cstheme="minorHAnsi"/>
        </w:rPr>
        <w:t xml:space="preserve"> 2021. szeptemberi vonatkozási időtől kezdődően a mező átnevezésre kerül „</w:t>
      </w:r>
      <w:r w:rsidR="00640748" w:rsidRPr="006C72EB">
        <w:rPr>
          <w:rFonts w:asciiTheme="minorHAnsi" w:hAnsiTheme="minorHAnsi" w:cstheme="minorHAnsi"/>
          <w:b/>
        </w:rPr>
        <w:t>Az instrumentum az MNB fogyasztóbarát minősítésével rendelkező hitel-e</w:t>
      </w:r>
      <w:proofErr w:type="gramStart"/>
      <w:r w:rsidR="00DB062C" w:rsidRPr="006C72EB">
        <w:rPr>
          <w:rFonts w:asciiTheme="minorHAnsi" w:hAnsiTheme="minorHAnsi" w:cstheme="minorHAnsi"/>
          <w:b/>
        </w:rPr>
        <w:t>?</w:t>
      </w:r>
      <w:r w:rsidR="00DB062C" w:rsidRPr="006C72EB">
        <w:rPr>
          <w:rFonts w:asciiTheme="minorHAnsi" w:hAnsiTheme="minorHAnsi" w:cstheme="minorHAnsi"/>
        </w:rPr>
        <w:t>”-</w:t>
      </w:r>
      <w:proofErr w:type="spellStart"/>
      <w:proofErr w:type="gramEnd"/>
      <w:r w:rsidR="00DB062C" w:rsidRPr="006C72EB">
        <w:rPr>
          <w:rFonts w:asciiTheme="minorHAnsi" w:hAnsiTheme="minorHAnsi" w:cstheme="minorHAnsi"/>
        </w:rPr>
        <w:t>vé</w:t>
      </w:r>
      <w:proofErr w:type="spellEnd"/>
      <w:r w:rsidR="00DB062C" w:rsidRPr="006C72EB">
        <w:rPr>
          <w:rFonts w:asciiTheme="minorHAnsi" w:hAnsiTheme="minorHAnsi" w:cstheme="minorHAnsi"/>
          <w:b/>
        </w:rPr>
        <w:t>.</w:t>
      </w:r>
    </w:p>
    <w:p w14:paraId="4232C5E9" w14:textId="7B38E038" w:rsidR="00527720" w:rsidRPr="006C72EB" w:rsidRDefault="00527720" w:rsidP="005847F9">
      <w:pPr>
        <w:rPr>
          <w:rFonts w:asciiTheme="minorHAnsi" w:hAnsiTheme="minorHAnsi" w:cstheme="minorHAnsi"/>
        </w:rPr>
      </w:pPr>
      <w:r w:rsidRPr="006C72EB">
        <w:rPr>
          <w:rFonts w:asciiTheme="minorHAnsi" w:hAnsiTheme="minorHAnsi" w:cstheme="minorHAnsi"/>
          <w:b/>
        </w:rPr>
        <w:t>„Az instrumentum kombinált hitel-e?”</w:t>
      </w:r>
      <w:r w:rsidRPr="006C72EB">
        <w:rPr>
          <w:rFonts w:asciiTheme="minorHAnsi" w:hAnsiTheme="minorHAnsi" w:cstheme="minorHAnsi"/>
        </w:rPr>
        <w:t xml:space="preserve"> mezőben, ha a termékből befolyó összeg közvetlenül a hitel törlesztésébe fog beszámítódni, akkor azt „</w:t>
      </w:r>
      <w:proofErr w:type="gramStart"/>
      <w:r w:rsidR="006577DC" w:rsidRPr="006C72EB">
        <w:rPr>
          <w:rFonts w:asciiTheme="minorHAnsi" w:hAnsiTheme="minorHAnsi" w:cstheme="minorHAnsi"/>
        </w:rPr>
        <w:t>I”-</w:t>
      </w:r>
      <w:proofErr w:type="gramEnd"/>
      <w:r w:rsidR="006577DC" w:rsidRPr="006C72EB">
        <w:rPr>
          <w:rFonts w:asciiTheme="minorHAnsi" w:hAnsiTheme="minorHAnsi" w:cstheme="minorHAnsi"/>
        </w:rPr>
        <w:t xml:space="preserve">vel,  </w:t>
      </w:r>
      <w:r w:rsidRPr="006C72EB">
        <w:rPr>
          <w:rFonts w:asciiTheme="minorHAnsi" w:hAnsiTheme="minorHAnsi" w:cstheme="minorHAnsi"/>
        </w:rPr>
        <w:t xml:space="preserve">igennel kell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w:t>
      </w:r>
    </w:p>
    <w:p w14:paraId="54778CDA" w14:textId="345940EF" w:rsidR="00925119" w:rsidRPr="006C72EB" w:rsidRDefault="00925119" w:rsidP="005847F9">
      <w:pPr>
        <w:rPr>
          <w:rFonts w:asciiTheme="minorHAnsi" w:hAnsiTheme="minorHAnsi" w:cstheme="minorHAnsi"/>
        </w:rPr>
      </w:pPr>
      <w:r w:rsidRPr="006C72EB">
        <w:rPr>
          <w:rFonts w:asciiTheme="minorHAnsi" w:hAnsiTheme="minorHAnsi" w:cstheme="minorHAnsi"/>
        </w:rPr>
        <w:t xml:space="preserve">Azon instrumentumok </w:t>
      </w:r>
      <w:r w:rsidR="00775983" w:rsidRPr="006C72EB">
        <w:rPr>
          <w:rFonts w:asciiTheme="minorHAnsi" w:hAnsiTheme="minorHAnsi" w:cstheme="minorHAnsi"/>
        </w:rPr>
        <w:t>esetén</w:t>
      </w:r>
      <w:r w:rsidRPr="006C72EB">
        <w:rPr>
          <w:rFonts w:asciiTheme="minorHAnsi" w:hAnsiTheme="minorHAnsi" w:cstheme="minorHAnsi"/>
        </w:rPr>
        <w:t>, amelyek keretében a megfigyelt szervezet saját nevében, de egy harmadik személy javára és kockázatviselése mellett jár el</w:t>
      </w:r>
      <w:r w:rsidR="00775983" w:rsidRPr="006C72EB">
        <w:rPr>
          <w:rFonts w:asciiTheme="minorHAnsi" w:hAnsiTheme="minorHAnsi" w:cstheme="minorHAnsi"/>
        </w:rPr>
        <w:t>, jelenteni kell</w:t>
      </w:r>
      <w:r w:rsidR="00907381" w:rsidRPr="006C72EB">
        <w:rPr>
          <w:rFonts w:asciiTheme="minorHAnsi" w:hAnsiTheme="minorHAnsi" w:cstheme="minorHAnsi"/>
        </w:rPr>
        <w:t>,</w:t>
      </w:r>
      <w:r w:rsidR="00775983" w:rsidRPr="006C72EB">
        <w:rPr>
          <w:rFonts w:asciiTheme="minorHAnsi" w:hAnsiTheme="minorHAnsi" w:cstheme="minorHAnsi"/>
        </w:rPr>
        <w:t xml:space="preserve"> hogy </w:t>
      </w:r>
      <w:r w:rsidR="007D1A45" w:rsidRPr="006C72EB">
        <w:rPr>
          <w:rFonts w:asciiTheme="minorHAnsi" w:hAnsiTheme="minorHAnsi" w:cstheme="minorHAnsi"/>
        </w:rPr>
        <w:t>„</w:t>
      </w:r>
      <w:r w:rsidR="007D1A45" w:rsidRPr="006C72EB">
        <w:rPr>
          <w:rFonts w:asciiTheme="minorHAnsi" w:hAnsiTheme="minorHAnsi" w:cstheme="minorHAnsi"/>
          <w:b/>
        </w:rPr>
        <w:t>B</w:t>
      </w:r>
      <w:r w:rsidR="00775983" w:rsidRPr="006C72EB">
        <w:rPr>
          <w:rFonts w:asciiTheme="minorHAnsi" w:hAnsiTheme="minorHAnsi" w:cstheme="minorHAnsi"/>
          <w:b/>
        </w:rPr>
        <w:t>izalmi vagyonkezelés keretében kezelt instrumentum</w:t>
      </w:r>
      <w:r w:rsidR="007D1A45" w:rsidRPr="006C72EB">
        <w:rPr>
          <w:rFonts w:asciiTheme="minorHAnsi" w:hAnsiTheme="minorHAnsi" w:cstheme="minorHAnsi"/>
        </w:rPr>
        <w:t>”</w:t>
      </w:r>
      <w:r w:rsidR="00BB268E" w:rsidRPr="006C72EB">
        <w:rPr>
          <w:rFonts w:asciiTheme="minorHAnsi" w:hAnsiTheme="minorHAnsi" w:cstheme="minorHAnsi"/>
        </w:rPr>
        <w:t xml:space="preserve"> </w:t>
      </w:r>
      <w:r w:rsidR="007D1A45" w:rsidRPr="006C72EB">
        <w:rPr>
          <w:rFonts w:asciiTheme="minorHAnsi" w:hAnsiTheme="minorHAnsi" w:cstheme="minorHAnsi"/>
        </w:rPr>
        <w:t>-</w:t>
      </w:r>
      <w:proofErr w:type="spellStart"/>
      <w:r w:rsidR="00775983" w:rsidRPr="006C72EB">
        <w:rPr>
          <w:rFonts w:asciiTheme="minorHAnsi" w:hAnsiTheme="minorHAnsi" w:cstheme="minorHAnsi"/>
        </w:rPr>
        <w:t>ról</w:t>
      </w:r>
      <w:proofErr w:type="spellEnd"/>
      <w:r w:rsidR="00775983" w:rsidRPr="006C72EB">
        <w:rPr>
          <w:rFonts w:asciiTheme="minorHAnsi" w:hAnsiTheme="minorHAnsi" w:cstheme="minorHAnsi"/>
        </w:rPr>
        <w:t xml:space="preserve"> van szó.</w:t>
      </w:r>
      <w:r w:rsidRPr="006C72EB">
        <w:rPr>
          <w:rFonts w:asciiTheme="minorHAnsi" w:hAnsiTheme="minorHAnsi" w:cstheme="minorHAnsi"/>
        </w:rPr>
        <w:t xml:space="preserve"> A bizalmi vagyonkezelés keretében kezelt instrumentum mező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igény, ahol azokat az egyébként hitelinstrumentumokat</w:t>
      </w:r>
      <w:r w:rsidR="00907381" w:rsidRPr="006C72EB">
        <w:rPr>
          <w:rFonts w:asciiTheme="minorHAnsi" w:hAnsiTheme="minorHAnsi" w:cstheme="minorHAnsi"/>
        </w:rPr>
        <w:t xml:space="preserve"> kell </w:t>
      </w:r>
      <w:r w:rsidRPr="006C72EB">
        <w:rPr>
          <w:rFonts w:asciiTheme="minorHAnsi" w:hAnsiTheme="minorHAnsi" w:cstheme="minorHAnsi"/>
        </w:rPr>
        <w:t xml:space="preserve">jelenteni, amelyek bizalmi vagyonkezelés keretében vannak az adatszolgáltatónál. </w:t>
      </w:r>
    </w:p>
    <w:p w14:paraId="560B80BF" w14:textId="1627F37C" w:rsidR="004B3C5D" w:rsidRPr="006C72EB" w:rsidRDefault="00907381" w:rsidP="004B3C5D">
      <w:pPr>
        <w:rPr>
          <w:rFonts w:asciiTheme="minorHAnsi" w:hAnsiTheme="minorHAnsi" w:cstheme="minorHAnsi"/>
        </w:rPr>
      </w:pPr>
      <w:r w:rsidRPr="006C72EB">
        <w:rPr>
          <w:rFonts w:asciiTheme="minorHAnsi" w:hAnsiTheme="minorHAnsi" w:cstheme="minorHAnsi"/>
        </w:rPr>
        <w:t xml:space="preserve">Jelenteni kell, hogy az </w:t>
      </w:r>
      <w:r w:rsidR="007D1A45" w:rsidRPr="006C72EB">
        <w:rPr>
          <w:rFonts w:asciiTheme="minorHAnsi" w:hAnsiTheme="minorHAnsi" w:cstheme="minorHAnsi"/>
        </w:rPr>
        <w:t>„</w:t>
      </w:r>
      <w:r w:rsidR="007D1A45" w:rsidRPr="006C72EB">
        <w:rPr>
          <w:rFonts w:asciiTheme="minorHAnsi" w:hAnsiTheme="minorHAnsi" w:cstheme="minorHAnsi"/>
          <w:b/>
        </w:rPr>
        <w:t>I</w:t>
      </w:r>
      <w:r w:rsidRPr="006C72EB">
        <w:rPr>
          <w:rFonts w:asciiTheme="minorHAnsi" w:hAnsiTheme="minorHAnsi" w:cstheme="minorHAnsi"/>
          <w:b/>
        </w:rPr>
        <w:t>nstrumentum hitelvédelmi biztosítással rendelkezik-e</w:t>
      </w:r>
      <w:r w:rsidR="007D1A45" w:rsidRPr="006C72EB">
        <w:rPr>
          <w:rFonts w:asciiTheme="minorHAnsi" w:hAnsiTheme="minorHAnsi" w:cstheme="minorHAnsi"/>
        </w:rPr>
        <w:t>”</w:t>
      </w:r>
      <w:r w:rsidRPr="006C72EB">
        <w:rPr>
          <w:rFonts w:asciiTheme="minorHAnsi" w:hAnsiTheme="minorHAnsi" w:cstheme="minorHAnsi"/>
        </w:rPr>
        <w:t>.</w:t>
      </w:r>
      <w:r w:rsidRPr="006C72EB">
        <w:rPr>
          <w:rFonts w:asciiTheme="minorHAnsi" w:hAnsiTheme="minorHAnsi" w:cstheme="minorHAnsi"/>
          <w:b/>
        </w:rPr>
        <w:t xml:space="preserve"> </w:t>
      </w:r>
      <w:r w:rsidR="004B3C5D" w:rsidRPr="006C72EB">
        <w:rPr>
          <w:rFonts w:asciiTheme="minorHAnsi" w:hAnsiTheme="minorHAnsi" w:cstheme="minorHAnsi"/>
        </w:rPr>
        <w:t>Hitelvédelmi biztosít</w:t>
      </w:r>
      <w:r w:rsidR="006C5EB6" w:rsidRPr="006C72EB">
        <w:rPr>
          <w:rFonts w:asciiTheme="minorHAnsi" w:hAnsiTheme="minorHAnsi" w:cstheme="minorHAnsi"/>
        </w:rPr>
        <w:t>ás</w:t>
      </w:r>
      <w:r w:rsidR="004B3C5D" w:rsidRPr="006C72EB">
        <w:rPr>
          <w:rFonts w:asciiTheme="minorHAnsi" w:hAnsiTheme="minorHAnsi" w:cstheme="minorHAnsi"/>
        </w:rPr>
        <w:t xml:space="preserve"> alatt értjük a törlesztő-részlet biztosítást is. </w:t>
      </w:r>
      <w:r w:rsidR="00A75858" w:rsidRPr="006C72EB">
        <w:rPr>
          <w:rFonts w:asciiTheme="minorHAnsi" w:hAnsiTheme="minorHAnsi" w:cstheme="minorHAnsi"/>
        </w:rPr>
        <w:t>A hitelvédelmi biztosítás meglétének tényét nem kell fedezetként</w:t>
      </w:r>
      <w:r w:rsidR="004B3C5D" w:rsidRPr="006C72EB">
        <w:rPr>
          <w:rFonts w:asciiTheme="minorHAnsi" w:hAnsiTheme="minorHAnsi" w:cstheme="minorHAnsi"/>
        </w:rPr>
        <w:t xml:space="preserve"> jelenteni, </w:t>
      </w:r>
      <w:r w:rsidR="00A75858" w:rsidRPr="006C72EB">
        <w:rPr>
          <w:rFonts w:asciiTheme="minorHAnsi" w:hAnsiTheme="minorHAnsi" w:cstheme="minorHAnsi"/>
        </w:rPr>
        <w:t xml:space="preserve">hanem ebben a mezőben kell jelezni </w:t>
      </w:r>
      <w:r w:rsidR="004B3C5D" w:rsidRPr="006C72EB">
        <w:rPr>
          <w:rFonts w:asciiTheme="minorHAnsi" w:hAnsiTheme="minorHAnsi" w:cstheme="minorHAnsi"/>
        </w:rPr>
        <w:t>(</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„I”).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6C72EB">
        <w:rPr>
          <w:rFonts w:asciiTheme="minorHAnsi" w:hAnsiTheme="minorHAnsi" w:cstheme="minorHAnsi"/>
        </w:rPr>
        <w:t>GAR_EGYEB</w:t>
      </w:r>
      <w:proofErr w:type="spellEnd"/>
      <w:r w:rsidR="004B3C5D" w:rsidRPr="006C72EB">
        <w:rPr>
          <w:rFonts w:asciiTheme="minorHAnsi" w:hAnsiTheme="minorHAnsi" w:cstheme="minorHAnsi"/>
        </w:rPr>
        <w:t>’ kódon), és jelenteni is szükséges a hitelvédelmi biztosítás meglétét (</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„I”). </w:t>
      </w:r>
      <w:r w:rsidR="00A75858" w:rsidRPr="006C72EB">
        <w:rPr>
          <w:rFonts w:asciiTheme="minorHAnsi" w:hAnsiTheme="minorHAnsi" w:cstheme="minorHAnsi"/>
        </w:rPr>
        <w:t xml:space="preserve">A mező értékétől függetlenül az instrumentumhoz kapcsolódó fedezetek az általános szabályok szerint </w:t>
      </w:r>
      <w:proofErr w:type="gramStart"/>
      <w:r w:rsidR="00A75858" w:rsidRPr="006C72EB">
        <w:rPr>
          <w:rFonts w:asciiTheme="minorHAnsi" w:hAnsiTheme="minorHAnsi" w:cstheme="minorHAnsi"/>
        </w:rPr>
        <w:t>teljes körűen</w:t>
      </w:r>
      <w:proofErr w:type="gramEnd"/>
      <w:r w:rsidR="00A75858" w:rsidRPr="006C72EB">
        <w:rPr>
          <w:rFonts w:asciiTheme="minorHAnsi" w:hAnsiTheme="minorHAnsi" w:cstheme="minorHAnsi"/>
        </w:rPr>
        <w:t xml:space="preserve"> szerepeltetendők az adatmodellben.</w:t>
      </w:r>
    </w:p>
    <w:p w14:paraId="24027E7C" w14:textId="47FC727D" w:rsidR="004B3C5D" w:rsidRPr="006C72EB" w:rsidRDefault="002D7088" w:rsidP="004B3C5D">
      <w:pPr>
        <w:rPr>
          <w:rFonts w:asciiTheme="minorHAnsi" w:hAnsiTheme="minorHAnsi" w:cstheme="minorHAnsi"/>
        </w:rPr>
      </w:pPr>
      <w:r w:rsidRPr="006C72EB">
        <w:rPr>
          <w:rFonts w:asciiTheme="minorHAnsi" w:hAnsiTheme="minorHAnsi" w:cstheme="minorHAnsi"/>
        </w:rPr>
        <w:t>A f</w:t>
      </w:r>
      <w:r w:rsidR="004B3C5D" w:rsidRPr="006C72EB">
        <w:rPr>
          <w:rFonts w:asciiTheme="minorHAnsi" w:hAnsiTheme="minorHAnsi" w:cstheme="minorHAnsi"/>
        </w:rPr>
        <w:t>aktoring ügylethez kapcsolódó biztosítási kötvényt egyéb fedezetként között kérjük kimutatni, de hitelvédelmi biztosításként nem kell jelenteni (</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’N’). </w:t>
      </w:r>
    </w:p>
    <w:p w14:paraId="7677BE94" w14:textId="3AC10CD0" w:rsidR="0022571A" w:rsidRPr="006C72EB" w:rsidRDefault="005B58C3" w:rsidP="007667F3">
      <w:pPr>
        <w:pStyle w:val="CM1"/>
        <w:adjustRightInd/>
        <w:spacing w:before="120" w:after="200" w:line="276" w:lineRule="auto"/>
        <w:jc w:val="both"/>
        <w:rPr>
          <w:rFonts w:asciiTheme="minorHAnsi" w:hAnsiTheme="minorHAnsi" w:cs="Arial"/>
          <w:sz w:val="20"/>
          <w:szCs w:val="20"/>
        </w:rPr>
      </w:pPr>
      <w:proofErr w:type="gramStart"/>
      <w:r w:rsidRPr="006C72EB">
        <w:rPr>
          <w:rFonts w:asciiTheme="minorHAnsi" w:hAnsiTheme="minorHAnsi" w:cs="Arial"/>
          <w:sz w:val="20"/>
          <w:szCs w:val="20"/>
        </w:rPr>
        <w:t>”Az</w:t>
      </w:r>
      <w:proofErr w:type="gramEnd"/>
      <w:r w:rsidRPr="006C72EB">
        <w:rPr>
          <w:rFonts w:asciiTheme="minorHAnsi" w:hAnsiTheme="minorHAnsi" w:cs="Arial"/>
          <w:sz w:val="20"/>
          <w:szCs w:val="20"/>
        </w:rPr>
        <w:t xml:space="preserve"> instrumentum</w:t>
      </w:r>
      <w:r w:rsidR="00907381" w:rsidRPr="006C72EB">
        <w:rPr>
          <w:rFonts w:asciiTheme="minorHAnsi" w:hAnsiTheme="minorHAnsi" w:cs="Arial"/>
          <w:sz w:val="20"/>
          <w:szCs w:val="20"/>
        </w:rPr>
        <w:t xml:space="preserve"> fedezett</w:t>
      </w:r>
      <w:r w:rsidRPr="006C72EB">
        <w:rPr>
          <w:rFonts w:asciiTheme="minorHAnsi" w:hAnsiTheme="minorHAnsi" w:cs="Arial"/>
          <w:sz w:val="20"/>
          <w:szCs w:val="20"/>
        </w:rPr>
        <w:t xml:space="preserve"> hitel</w:t>
      </w:r>
      <w:r w:rsidR="00907381" w:rsidRPr="006C72EB">
        <w:rPr>
          <w:rFonts w:asciiTheme="minorHAnsi" w:hAnsiTheme="minorHAnsi" w:cs="Arial"/>
          <w:sz w:val="20"/>
          <w:szCs w:val="20"/>
        </w:rPr>
        <w:t xml:space="preserve">-e?” </w:t>
      </w:r>
      <w:r w:rsidR="00C30AE0" w:rsidRPr="006C72EB">
        <w:rPr>
          <w:rFonts w:asciiTheme="minorHAnsi" w:hAnsiTheme="minorHAnsi" w:cs="Arial"/>
          <w:sz w:val="20"/>
          <w:szCs w:val="20"/>
        </w:rPr>
        <w:t>mezőben</w:t>
      </w:r>
      <w:r w:rsidR="00F4676F" w:rsidRPr="006C72EB">
        <w:rPr>
          <w:rFonts w:asciiTheme="minorHAnsi" w:hAnsiTheme="minorHAnsi" w:cs="Arial"/>
          <w:sz w:val="20"/>
          <w:szCs w:val="20"/>
        </w:rPr>
        <w:t xml:space="preserve"> eltérő kódokat kell alkalmazni attól függően, hogy a szerződéskötés időpontja 2019.</w:t>
      </w:r>
      <w:r w:rsidR="0022571A" w:rsidRPr="006C72EB">
        <w:rPr>
          <w:rFonts w:asciiTheme="minorHAnsi" w:hAnsiTheme="minorHAnsi" w:cs="Arial"/>
          <w:sz w:val="20"/>
          <w:szCs w:val="20"/>
        </w:rPr>
        <w:t>12.01. utáni-e:</w:t>
      </w:r>
    </w:p>
    <w:p w14:paraId="080EE232" w14:textId="3BC6004D" w:rsidR="0022571A" w:rsidRPr="006C72EB" w:rsidRDefault="0022571A" w:rsidP="00C32852">
      <w:pPr>
        <w:pStyle w:val="CM1"/>
        <w:numPr>
          <w:ilvl w:val="0"/>
          <w:numId w:val="27"/>
        </w:numPr>
        <w:adjustRightInd/>
        <w:spacing w:before="120" w:after="200" w:line="276" w:lineRule="auto"/>
        <w:jc w:val="both"/>
        <w:rPr>
          <w:rFonts w:asciiTheme="minorHAnsi" w:hAnsiTheme="minorHAnsi" w:cstheme="minorHAnsi"/>
          <w:sz w:val="20"/>
          <w:szCs w:val="20"/>
        </w:rPr>
      </w:pPr>
      <w:r w:rsidRPr="006C72EB">
        <w:rPr>
          <w:rFonts w:asciiTheme="minorHAnsi" w:hAnsiTheme="minorHAnsi" w:cstheme="minorHAnsi"/>
          <w:sz w:val="20"/>
          <w:szCs w:val="20"/>
        </w:rPr>
        <w:t>ha</w:t>
      </w:r>
      <w:r w:rsidR="00C30AE0" w:rsidRPr="006C72EB">
        <w:rPr>
          <w:rFonts w:asciiTheme="minorHAnsi" w:hAnsiTheme="minorHAnsi" w:cstheme="minorHAnsi"/>
          <w:sz w:val="20"/>
          <w:szCs w:val="20"/>
        </w:rPr>
        <w:t xml:space="preserve"> 2019.12.01. utáni a szerződéskötés időpontja, akkor a jelenlegi kamatstatisztikai elvárásnak megfelelően kell jelenteni az adatot, ebben az esetben a „</w:t>
      </w:r>
      <w:proofErr w:type="spellStart"/>
      <w:r w:rsidR="00C30AE0" w:rsidRPr="006C72EB">
        <w:rPr>
          <w:rFonts w:asciiTheme="minorHAnsi" w:hAnsiTheme="minorHAnsi" w:cstheme="minorHAnsi"/>
          <w:sz w:val="20"/>
          <w:szCs w:val="20"/>
        </w:rPr>
        <w:t>KAM_IGEN</w:t>
      </w:r>
      <w:proofErr w:type="spellEnd"/>
      <w:r w:rsidR="00C30AE0" w:rsidRPr="006C72EB">
        <w:rPr>
          <w:rFonts w:asciiTheme="minorHAnsi" w:hAnsiTheme="minorHAnsi" w:cstheme="minorHAnsi"/>
          <w:sz w:val="20"/>
          <w:szCs w:val="20"/>
        </w:rPr>
        <w:t>”</w:t>
      </w:r>
      <w:r w:rsidR="00C53C22" w:rsidRPr="006C72EB">
        <w:rPr>
          <w:rFonts w:asciiTheme="minorHAnsi" w:hAnsiTheme="minorHAnsi" w:cstheme="minorHAnsi"/>
          <w:sz w:val="20"/>
          <w:szCs w:val="20"/>
        </w:rPr>
        <w:t xml:space="preserve"> vagy a „</w:t>
      </w:r>
      <w:proofErr w:type="spellStart"/>
      <w:r w:rsidR="00C53C22" w:rsidRPr="006C72EB">
        <w:rPr>
          <w:rFonts w:asciiTheme="minorHAnsi" w:hAnsiTheme="minorHAnsi" w:cstheme="minorHAnsi"/>
          <w:sz w:val="20"/>
          <w:szCs w:val="20"/>
        </w:rPr>
        <w:t>NEM</w:t>
      </w:r>
      <w:r w:rsidR="001D7DB6" w:rsidRPr="006C72EB">
        <w:rPr>
          <w:rFonts w:asciiTheme="minorHAnsi" w:hAnsiTheme="minorHAnsi" w:cstheme="minorHAnsi"/>
          <w:sz w:val="20"/>
          <w:szCs w:val="20"/>
        </w:rPr>
        <w:t>F</w:t>
      </w:r>
      <w:proofErr w:type="spellEnd"/>
      <w:r w:rsidR="00C53C22" w:rsidRPr="006C72EB">
        <w:rPr>
          <w:rFonts w:asciiTheme="minorHAnsi" w:hAnsiTheme="minorHAnsi" w:cstheme="minorHAnsi"/>
          <w:sz w:val="20"/>
          <w:szCs w:val="20"/>
        </w:rPr>
        <w:t>” kód használandó</w:t>
      </w:r>
      <w:r w:rsidRPr="006C72EB">
        <w:rPr>
          <w:rFonts w:asciiTheme="minorHAnsi" w:hAnsiTheme="minorHAnsi" w:cstheme="minorHAnsi"/>
          <w:sz w:val="20"/>
          <w:szCs w:val="20"/>
        </w:rPr>
        <w:t>. A „</w:t>
      </w:r>
      <w:proofErr w:type="spellStart"/>
      <w:r w:rsidRPr="006C72EB">
        <w:rPr>
          <w:rFonts w:asciiTheme="minorHAnsi" w:hAnsiTheme="minorHAnsi" w:cstheme="minorHAnsi"/>
          <w:sz w:val="20"/>
          <w:szCs w:val="20"/>
        </w:rPr>
        <w:t>KAM_IGEN</w:t>
      </w:r>
      <w:proofErr w:type="spellEnd"/>
      <w:r w:rsidRPr="006C72EB">
        <w:rPr>
          <w:rFonts w:asciiTheme="minorHAnsi" w:hAnsiTheme="minorHAnsi" w:cstheme="minorHAnsi"/>
          <w:sz w:val="20"/>
          <w:szCs w:val="20"/>
        </w:rPr>
        <w:t xml:space="preserve">” kódot akkor kell használni, ha </w:t>
      </w:r>
      <w:r w:rsidRPr="006C72EB">
        <w:rPr>
          <w:rFonts w:asciiTheme="minorHAnsi" w:hAnsiTheme="minorHAnsi" w:cstheme="minorHAnsi"/>
          <w:snapToGrid w:val="0"/>
          <w:sz w:val="20"/>
          <w:szCs w:val="20"/>
          <w:lang w:eastAsia="en-US"/>
        </w:rPr>
        <w:t>a fedezetek körébe tartozó és figyelembe vehető biztosítékok megállapítását</w:t>
      </w:r>
      <w:r w:rsidRPr="006C72EB">
        <w:rPr>
          <w:rFonts w:asciiTheme="minorHAnsi" w:hAnsiTheme="minorHAnsi" w:cstheme="minorHAnsi"/>
          <w:sz w:val="20"/>
          <w:szCs w:val="20"/>
        </w:rPr>
        <w:t xml:space="preserve"> a </w:t>
      </w:r>
      <w:proofErr w:type="spellStart"/>
      <w:r w:rsidRPr="006C72EB">
        <w:rPr>
          <w:rFonts w:asciiTheme="minorHAnsi" w:hAnsiTheme="minorHAnsi" w:cstheme="minorHAnsi"/>
          <w:sz w:val="20"/>
          <w:szCs w:val="20"/>
        </w:rPr>
        <w:t>CRR</w:t>
      </w:r>
      <w:proofErr w:type="spellEnd"/>
      <w:r w:rsidRPr="006C72EB">
        <w:rPr>
          <w:rFonts w:asciiTheme="minorHAnsi" w:hAnsiTheme="minorHAnsi" w:cstheme="minorHAnsi"/>
          <w:sz w:val="20"/>
          <w:szCs w:val="20"/>
        </w:rPr>
        <w:t xml:space="preserve"> 4. cikk (1) bekezdés 58. és 59. pontjában, valamint 197-203. cikkében meghatározott fedezetek alapján kell elvégezni, ahol a biztosíték, garancia értéke meghaladja a hitel teljes összegét vagy azzal egyenértékű. </w:t>
      </w:r>
      <w:r w:rsidR="003E0351" w:rsidRPr="006C72EB">
        <w:rPr>
          <w:rFonts w:asciiTheme="minorHAnsi" w:hAnsiTheme="minorHAnsi" w:cstheme="minorHAnsi"/>
          <w:snapToGrid w:val="0"/>
          <w:sz w:val="20"/>
          <w:szCs w:val="20"/>
          <w:lang w:eastAsia="en-US"/>
        </w:rPr>
        <w:t xml:space="preserve">Az új szerződések esetében, ha a szerződéskötéskor még nem történt meg a jelzálogjog bejegyzése </w:t>
      </w:r>
      <w:r w:rsidR="003E0351" w:rsidRPr="006C72EB">
        <w:rPr>
          <w:rFonts w:asciiTheme="minorHAnsi" w:hAnsiTheme="minorHAnsi" w:cs="Arial"/>
          <w:snapToGrid w:val="0"/>
          <w:sz w:val="20"/>
          <w:szCs w:val="20"/>
          <w:lang w:eastAsia="en-US"/>
        </w:rPr>
        <w:t>vagy a folyósításhoz szükséges lakásbiztosítás megkötése</w:t>
      </w:r>
      <w:r w:rsidR="003E0351" w:rsidRPr="006C72EB">
        <w:rPr>
          <w:rFonts w:asciiTheme="minorHAnsi" w:hAnsiTheme="minorHAnsi" w:cstheme="minorHAnsi"/>
          <w:snapToGrid w:val="0"/>
          <w:sz w:val="20"/>
          <w:szCs w:val="20"/>
          <w:lang w:eastAsia="en-US"/>
        </w:rPr>
        <w:t xml:space="preserve">, akkor is úgy kell megállapítani, hogy fedezett-e az adott hitel, mintha a bejegyzés vagy a lakásbiztosítás megkötése már megtörtént volna. </w:t>
      </w:r>
      <w:r w:rsidR="00566E75" w:rsidRPr="006C72EB">
        <w:rPr>
          <w:rFonts w:asciiTheme="minorHAnsi" w:hAnsiTheme="minorHAnsi" w:cstheme="minorHAnsi"/>
          <w:sz w:val="20"/>
          <w:szCs w:val="20"/>
        </w:rPr>
        <w:t xml:space="preserve">2021. március havi vonatkozási időtől kezdődően a fedezetek be kell kerüljenek már széljegyre kerüléskor a </w:t>
      </w:r>
      <w:proofErr w:type="spellStart"/>
      <w:r w:rsidR="00566E75" w:rsidRPr="006C72EB">
        <w:rPr>
          <w:rFonts w:asciiTheme="minorHAnsi" w:hAnsiTheme="minorHAnsi" w:cstheme="minorHAnsi"/>
          <w:sz w:val="20"/>
          <w:szCs w:val="20"/>
        </w:rPr>
        <w:t>FEDE</w:t>
      </w:r>
      <w:proofErr w:type="spellEnd"/>
      <w:r w:rsidR="00566E75" w:rsidRPr="006C72EB">
        <w:rPr>
          <w:rFonts w:asciiTheme="minorHAnsi" w:hAnsiTheme="minorHAnsi" w:cstheme="minorHAnsi"/>
          <w:sz w:val="20"/>
          <w:szCs w:val="20"/>
        </w:rPr>
        <w:t xml:space="preserve"> és </w:t>
      </w:r>
      <w:proofErr w:type="spellStart"/>
      <w:r w:rsidR="00566E75" w:rsidRPr="006C72EB">
        <w:rPr>
          <w:rFonts w:asciiTheme="minorHAnsi" w:hAnsiTheme="minorHAnsi" w:cstheme="minorHAnsi"/>
          <w:sz w:val="20"/>
          <w:szCs w:val="20"/>
        </w:rPr>
        <w:t>FEDA</w:t>
      </w:r>
      <w:proofErr w:type="spellEnd"/>
      <w:r w:rsidR="00566E75" w:rsidRPr="006C72EB">
        <w:rPr>
          <w:rFonts w:asciiTheme="minorHAnsi" w:hAnsiTheme="minorHAnsi" w:cstheme="minorHAnsi"/>
          <w:sz w:val="20"/>
          <w:szCs w:val="20"/>
        </w:rPr>
        <w:t xml:space="preserve"> táblákba, ettől függetlenül a kódérté</w:t>
      </w:r>
      <w:r w:rsidR="008159AF" w:rsidRPr="006C72EB">
        <w:rPr>
          <w:rFonts w:asciiTheme="minorHAnsi" w:hAnsiTheme="minorHAnsi" w:cstheme="minorHAnsi"/>
          <w:sz w:val="20"/>
          <w:szCs w:val="20"/>
        </w:rPr>
        <w:t>k</w:t>
      </w:r>
      <w:r w:rsidR="00566E75" w:rsidRPr="006C72EB">
        <w:rPr>
          <w:rFonts w:asciiTheme="minorHAnsi" w:hAnsiTheme="minorHAnsi" w:cstheme="minorHAnsi"/>
          <w:sz w:val="20"/>
          <w:szCs w:val="20"/>
        </w:rPr>
        <w:t xml:space="preserve"> a kamatstatisztikának megfelelően a továbbiakban is jelentendő</w:t>
      </w:r>
      <w:r w:rsidR="008159AF" w:rsidRPr="006C72EB">
        <w:rPr>
          <w:rFonts w:asciiTheme="minorHAnsi" w:hAnsiTheme="minorHAnsi" w:cstheme="minorHAnsi"/>
          <w:sz w:val="20"/>
          <w:szCs w:val="20"/>
        </w:rPr>
        <w:t xml:space="preserve"> </w:t>
      </w:r>
      <w:bookmarkStart w:id="154" w:name="_Hlk63943212"/>
      <w:r w:rsidR="008159AF" w:rsidRPr="006C72EB">
        <w:rPr>
          <w:rFonts w:asciiTheme="minorHAnsi" w:hAnsiTheme="minorHAnsi" w:cstheme="minorHAnsi"/>
          <w:sz w:val="20"/>
          <w:szCs w:val="20"/>
        </w:rPr>
        <w:t>és a fedezet adatoknak alá kell támasztaniuk az alkalmazott kódértéket</w:t>
      </w:r>
      <w:bookmarkEnd w:id="154"/>
      <w:r w:rsidR="00566E75" w:rsidRPr="006C72EB">
        <w:rPr>
          <w:rFonts w:asciiTheme="minorHAnsi" w:hAnsiTheme="minorHAnsi" w:cstheme="minorHAnsi"/>
          <w:sz w:val="20"/>
          <w:szCs w:val="20"/>
        </w:rPr>
        <w:t>.</w:t>
      </w:r>
      <w:r w:rsidR="00A14695" w:rsidRPr="006C72EB">
        <w:rPr>
          <w:rFonts w:asciiTheme="minorHAnsi" w:hAnsiTheme="minorHAnsi" w:cstheme="minorHAnsi"/>
          <w:sz w:val="20"/>
          <w:szCs w:val="20"/>
        </w:rPr>
        <w:t xml:space="preserve"> Amennyiben egy 2019.12.01. előtt folyósított hitel 2019.12.01. után átstrukturálásra/újratárgyalásra kerül, azaz amennyiben az átstrukturálás/újratárgyalás időpontja 2019.12.01. utáni abban az esetben szintén a </w:t>
      </w:r>
      <w:proofErr w:type="spellStart"/>
      <w:r w:rsidR="00A14695" w:rsidRPr="006C72EB">
        <w:rPr>
          <w:rFonts w:asciiTheme="minorHAnsi" w:hAnsiTheme="minorHAnsi" w:cstheme="minorHAnsi"/>
          <w:sz w:val="20"/>
          <w:szCs w:val="20"/>
        </w:rPr>
        <w:t>KAM_IGEN</w:t>
      </w:r>
      <w:proofErr w:type="spellEnd"/>
      <w:r w:rsidR="00A14695" w:rsidRPr="006C72EB">
        <w:rPr>
          <w:rFonts w:asciiTheme="minorHAnsi" w:hAnsiTheme="minorHAnsi" w:cstheme="minorHAnsi"/>
          <w:sz w:val="20"/>
          <w:szCs w:val="20"/>
        </w:rPr>
        <w:t xml:space="preserve"> kód alkalmazandó.</w:t>
      </w:r>
    </w:p>
    <w:p w14:paraId="5D02C356" w14:textId="5A44EB0D" w:rsidR="00155BB5" w:rsidRPr="006C72EB" w:rsidRDefault="00C53C22" w:rsidP="00155BB5">
      <w:pPr>
        <w:pStyle w:val="Listaszerbekezds"/>
        <w:numPr>
          <w:ilvl w:val="0"/>
          <w:numId w:val="27"/>
        </w:numPr>
        <w:spacing w:before="240"/>
        <w:rPr>
          <w:rFonts w:asciiTheme="minorHAnsi" w:hAnsiTheme="minorHAnsi" w:cstheme="minorHAnsi"/>
        </w:rPr>
      </w:pPr>
      <w:r w:rsidRPr="006C72EB">
        <w:rPr>
          <w:rFonts w:asciiTheme="minorHAnsi" w:hAnsiTheme="minorHAnsi" w:cstheme="minorHAnsi"/>
        </w:rPr>
        <w:t xml:space="preserve">a 2019.12.01. előtt kötött szerződések tekintetében azt kell megadni, hogy a jelenlegi M03-ban </w:t>
      </w:r>
      <w:r w:rsidR="0022571A" w:rsidRPr="006C72EB">
        <w:rPr>
          <w:rFonts w:asciiTheme="minorHAnsi" w:hAnsiTheme="minorHAnsi" w:cstheme="minorHAnsi"/>
        </w:rPr>
        <w:t xml:space="preserve">ingatlannal </w:t>
      </w:r>
      <w:r w:rsidR="00E94966" w:rsidRPr="006C72EB">
        <w:rPr>
          <w:rFonts w:asciiTheme="minorHAnsi" w:hAnsiTheme="minorHAnsi" w:cstheme="minorHAnsi"/>
        </w:rPr>
        <w:t>fedezettként van-e jelölve az adott hitel, így a „</w:t>
      </w:r>
      <w:proofErr w:type="spellStart"/>
      <w:r w:rsidR="00E94966" w:rsidRPr="006C72EB">
        <w:rPr>
          <w:rFonts w:asciiTheme="minorHAnsi" w:hAnsiTheme="minorHAnsi" w:cstheme="minorHAnsi"/>
        </w:rPr>
        <w:t>DIM_IGEN</w:t>
      </w:r>
      <w:proofErr w:type="spellEnd"/>
      <w:r w:rsidR="00E94966" w:rsidRPr="006C72EB">
        <w:rPr>
          <w:rFonts w:asciiTheme="minorHAnsi" w:hAnsiTheme="minorHAnsi" w:cstheme="minorHAnsi"/>
        </w:rPr>
        <w:t>” vagy a „</w:t>
      </w:r>
      <w:proofErr w:type="spellStart"/>
      <w:r w:rsidR="00E94966" w:rsidRPr="006C72EB">
        <w:rPr>
          <w:rFonts w:asciiTheme="minorHAnsi" w:hAnsiTheme="minorHAnsi" w:cstheme="minorHAnsi"/>
        </w:rPr>
        <w:t>NEM</w:t>
      </w:r>
      <w:r w:rsidR="001D7DB6" w:rsidRPr="006C72EB">
        <w:rPr>
          <w:rFonts w:asciiTheme="minorHAnsi" w:hAnsiTheme="minorHAnsi" w:cstheme="minorHAnsi"/>
        </w:rPr>
        <w:t>F</w:t>
      </w:r>
      <w:proofErr w:type="spellEnd"/>
      <w:r w:rsidR="00E94966" w:rsidRPr="006C72EB">
        <w:rPr>
          <w:rFonts w:asciiTheme="minorHAnsi" w:hAnsiTheme="minorHAnsi" w:cstheme="minorHAnsi"/>
        </w:rPr>
        <w:t>” kód használandó</w:t>
      </w:r>
      <w:r w:rsidRPr="006C72EB">
        <w:rPr>
          <w:rFonts w:asciiTheme="minorHAnsi" w:hAnsiTheme="minorHAnsi" w:cstheme="minorHAnsi"/>
        </w:rPr>
        <w:t xml:space="preserve">. </w:t>
      </w:r>
      <w:r w:rsidR="0022571A" w:rsidRPr="006C72EB">
        <w:rPr>
          <w:rFonts w:asciiTheme="minorHAnsi" w:hAnsiTheme="minorHAnsi" w:cstheme="minorHAnsi"/>
        </w:rPr>
        <w:t>A „</w:t>
      </w:r>
      <w:proofErr w:type="spellStart"/>
      <w:r w:rsidR="0022571A" w:rsidRPr="006C72EB">
        <w:rPr>
          <w:rFonts w:asciiTheme="minorHAnsi" w:hAnsiTheme="minorHAnsi" w:cstheme="minorHAnsi"/>
        </w:rPr>
        <w:t>DIM_IGEN</w:t>
      </w:r>
      <w:proofErr w:type="spellEnd"/>
      <w:r w:rsidR="0022571A" w:rsidRPr="006C72EB">
        <w:rPr>
          <w:rFonts w:asciiTheme="minorHAnsi" w:hAnsiTheme="minorHAnsi" w:cstheme="minorHAnsi"/>
        </w:rPr>
        <w:t xml:space="preserve">” kód származtatható az </w:t>
      </w:r>
      <w:proofErr w:type="spellStart"/>
      <w:r w:rsidR="0022571A" w:rsidRPr="006C72EB">
        <w:rPr>
          <w:rFonts w:asciiTheme="minorHAnsi" w:hAnsiTheme="minorHAnsi" w:cstheme="minorHAnsi"/>
        </w:rPr>
        <w:t>INST_FED</w:t>
      </w:r>
      <w:proofErr w:type="spellEnd"/>
      <w:r w:rsidR="0022571A" w:rsidRPr="006C72EB">
        <w:rPr>
          <w:rFonts w:asciiTheme="minorHAnsi" w:hAnsiTheme="minorHAnsi" w:cstheme="minorHAnsi"/>
        </w:rPr>
        <w:t xml:space="preserve"> tábla „Fedezet elfogadhatósági jelölés (aktuális)” mezőjének értékéből és a </w:t>
      </w:r>
      <w:proofErr w:type="spellStart"/>
      <w:r w:rsidR="0022571A" w:rsidRPr="006C72EB">
        <w:rPr>
          <w:rFonts w:asciiTheme="minorHAnsi" w:hAnsiTheme="minorHAnsi" w:cstheme="minorHAnsi"/>
        </w:rPr>
        <w:t>FED</w:t>
      </w:r>
      <w:r w:rsidR="00612ABA" w:rsidRPr="006C72EB">
        <w:rPr>
          <w:rFonts w:asciiTheme="minorHAnsi" w:hAnsiTheme="minorHAnsi" w:cstheme="minorHAnsi"/>
        </w:rPr>
        <w:t>E</w:t>
      </w:r>
      <w:proofErr w:type="spellEnd"/>
      <w:r w:rsidR="0022571A" w:rsidRPr="006C72EB">
        <w:rPr>
          <w:rFonts w:asciiTheme="minorHAnsi" w:hAnsiTheme="minorHAnsi" w:cstheme="minorHAnsi"/>
        </w:rPr>
        <w:t xml:space="preserve"> táblában jelentett fedezet típusából és értékéből.</w:t>
      </w:r>
      <w:r w:rsidR="00132CAC" w:rsidRPr="006C72EB">
        <w:rPr>
          <w:rFonts w:asciiTheme="minorHAnsi" w:hAnsiTheme="minorHAnsi" w:cstheme="minorHAnsi"/>
        </w:rPr>
        <w:t xml:space="preserve"> Ingatlanfedezet alatt a </w:t>
      </w:r>
      <w:proofErr w:type="spellStart"/>
      <w:r w:rsidR="00132CAC" w:rsidRPr="006C72EB">
        <w:rPr>
          <w:rFonts w:asciiTheme="minorHAnsi" w:hAnsiTheme="minorHAnsi" w:cstheme="minorHAnsi"/>
        </w:rPr>
        <w:t>CRR</w:t>
      </w:r>
      <w:proofErr w:type="spellEnd"/>
      <w:r w:rsidR="00132CAC" w:rsidRPr="006C72EB">
        <w:rPr>
          <w:rFonts w:asciiTheme="minorHAnsi" w:hAnsiTheme="minorHAnsi" w:cstheme="minorHAnsi"/>
        </w:rPr>
        <w:t xml:space="preserve"> 124-126. (standard módszer), illetve a 199. (</w:t>
      </w:r>
      <w:proofErr w:type="spellStart"/>
      <w:r w:rsidR="00132CAC" w:rsidRPr="006C72EB">
        <w:rPr>
          <w:rFonts w:asciiTheme="minorHAnsi" w:hAnsiTheme="minorHAnsi" w:cstheme="minorHAnsi"/>
        </w:rPr>
        <w:t>IRB</w:t>
      </w:r>
      <w:proofErr w:type="spellEnd"/>
      <w:r w:rsidR="00132CAC" w:rsidRPr="006C72EB">
        <w:rPr>
          <w:rFonts w:asciiTheme="minorHAnsi" w:hAnsiTheme="minorHAnsi" w:cstheme="minorHAnsi"/>
        </w:rPr>
        <w:t>-módszer) cikkei szerinti fedezetekkel biztosított hitel értendő, feltéve, hogy a fedezet értéke meghaladja a hitel összegét vagy azzal egyenértékű. A mező értékének meghatározásánál a bruttó hitelértéket és az ingatlan hitelhez allokált értékét kell figyelembe venni.</w:t>
      </w:r>
    </w:p>
    <w:p w14:paraId="34985CD0" w14:textId="66C71ABB" w:rsidR="009326BE" w:rsidRPr="006C72EB" w:rsidRDefault="0056777A" w:rsidP="00B6098E">
      <w:pPr>
        <w:spacing w:before="240"/>
        <w:rPr>
          <w:rFonts w:asciiTheme="minorHAnsi" w:hAnsiTheme="minorHAnsi" w:cstheme="minorHAnsi"/>
        </w:rPr>
      </w:pPr>
      <w:bookmarkStart w:id="155" w:name="_Hlk31293649"/>
      <w:r w:rsidRPr="006C72EB">
        <w:rPr>
          <w:rFonts w:asciiTheme="minorHAnsi" w:hAnsiTheme="minorHAnsi" w:cstheme="minorHAnsi"/>
        </w:rPr>
        <w:t xml:space="preserve">A mező tekintetében </w:t>
      </w:r>
      <w:r w:rsidRPr="006C72EB">
        <w:rPr>
          <w:rFonts w:asciiTheme="minorHAnsi" w:hAnsiTheme="minorHAnsi" w:cstheme="minorHAnsi"/>
          <w:b/>
        </w:rPr>
        <w:t>az egyszer már jelentett adatot a későbbiekben nem kell felülvizsgálni</w:t>
      </w:r>
      <w:r w:rsidRPr="006C72EB">
        <w:rPr>
          <w:rFonts w:asciiTheme="minorHAnsi" w:hAnsiTheme="minorHAnsi" w:cstheme="minorHAnsi"/>
        </w:rPr>
        <w:t xml:space="preserve"> (azaz adott instrumentum tekintetében nem vizsgálandó, hogy az indulás utáni hónapokban kamatstatisztika szempontjából fedezett hitel-e), amennyiben nem történik hitelkiváltás/újratárgyalás/átstrukturálás. Azon instrumentumok tekintetében, amelyek nem tartoznak a kamatstatisztika megfigyelési körébe, bármely kódérték megadható.</w:t>
      </w:r>
    </w:p>
    <w:p w14:paraId="67DD5D83" w14:textId="2E08C45F" w:rsidR="000D1B4A" w:rsidRDefault="000D1B4A">
      <w:pPr>
        <w:pStyle w:val="Listaszerbekezds"/>
        <w:numPr>
          <w:ilvl w:val="0"/>
          <w:numId w:val="0"/>
        </w:numPr>
        <w:spacing w:after="0"/>
        <w:contextualSpacing w:val="0"/>
        <w:rPr>
          <w:rFonts w:asciiTheme="minorHAnsi" w:eastAsia="Times New Roman" w:hAnsiTheme="minorHAnsi" w:cstheme="minorHAnsi"/>
        </w:rPr>
      </w:pPr>
      <w:bookmarkStart w:id="156" w:name="_Hlk42256"/>
      <w:bookmarkEnd w:id="155"/>
    </w:p>
    <w:p w14:paraId="7A64F5C1" w14:textId="0A907D6E" w:rsidR="000D1B4A" w:rsidRPr="0032442C" w:rsidRDefault="000D1B4A">
      <w:pPr>
        <w:pStyle w:val="Listaszerbekezds"/>
        <w:numPr>
          <w:ilvl w:val="0"/>
          <w:numId w:val="0"/>
        </w:numPr>
        <w:spacing w:after="0"/>
        <w:contextualSpacing w:val="0"/>
        <w:rPr>
          <w:rFonts w:asciiTheme="minorHAnsi" w:eastAsia="Times New Roman" w:hAnsiTheme="minorHAnsi" w:cstheme="minorHAnsi"/>
        </w:rPr>
      </w:pPr>
      <w:bookmarkStart w:id="157" w:name="_Hlk149204969"/>
      <w:r w:rsidRPr="007907B5">
        <w:rPr>
          <w:rFonts w:asciiTheme="minorHAnsi" w:eastAsia="Times New Roman" w:hAnsiTheme="minorHAnsi" w:cstheme="minorHAnsi"/>
        </w:rPr>
        <w:t>A „</w:t>
      </w:r>
      <w:r w:rsidRPr="007907B5">
        <w:rPr>
          <w:rFonts w:asciiTheme="minorHAnsi" w:eastAsia="Times New Roman" w:hAnsiTheme="minorHAnsi" w:cstheme="minorHAnsi"/>
          <w:b/>
          <w:bCs/>
        </w:rPr>
        <w:t>Hitelkonstrukció</w:t>
      </w:r>
      <w:r w:rsidRPr="007907B5">
        <w:rPr>
          <w:rFonts w:asciiTheme="minorHAnsi" w:eastAsia="Times New Roman" w:hAnsiTheme="minorHAnsi" w:cstheme="minorHAnsi"/>
        </w:rPr>
        <w:t>” mezőben az aktuális állapot szerinti hitelkonstrukció kell szerepeljen, azaz amennyiben például egy támogatott hitel elveszíti a támogatásra való jogosultságot és piaci hitellé válik, akkor szükséges a „</w:t>
      </w:r>
      <w:r w:rsidRPr="007907B5">
        <w:rPr>
          <w:rFonts w:asciiTheme="minorHAnsi" w:eastAsia="Times New Roman" w:hAnsiTheme="minorHAnsi" w:cstheme="minorHAnsi"/>
          <w:b/>
          <w:bCs/>
        </w:rPr>
        <w:t>Hitelkonstrukció</w:t>
      </w:r>
      <w:r w:rsidRPr="007907B5">
        <w:rPr>
          <w:rFonts w:asciiTheme="minorHAnsi" w:eastAsia="Times New Roman" w:hAnsiTheme="minorHAnsi" w:cstheme="minorHAnsi"/>
        </w:rPr>
        <w:t>” mező értékének ’</w:t>
      </w:r>
      <w:proofErr w:type="spellStart"/>
      <w:r w:rsidRPr="007907B5">
        <w:rPr>
          <w:rFonts w:asciiTheme="minorHAnsi" w:eastAsia="Times New Roman" w:hAnsiTheme="minorHAnsi" w:cstheme="minorHAnsi"/>
        </w:rPr>
        <w:t>NEM_TAM</w:t>
      </w:r>
      <w:proofErr w:type="spellEnd"/>
      <w:r w:rsidRPr="007907B5">
        <w:rPr>
          <w:rFonts w:asciiTheme="minorHAnsi" w:eastAsia="Times New Roman" w:hAnsiTheme="minorHAnsi" w:cstheme="minorHAnsi"/>
        </w:rPr>
        <w:t xml:space="preserve">’ kódra történő módosítása. </w:t>
      </w:r>
      <w:r w:rsidR="003455F3" w:rsidRPr="007907B5">
        <w:rPr>
          <w:rFonts w:asciiTheme="minorHAnsi" w:eastAsia="Times New Roman" w:hAnsiTheme="minorHAnsi" w:cstheme="minorHAnsi"/>
        </w:rPr>
        <w:t xml:space="preserve">Így kell eljárni </w:t>
      </w:r>
      <w:r w:rsidR="00143343" w:rsidRPr="007907B5">
        <w:rPr>
          <w:rFonts w:asciiTheme="minorHAnsi" w:eastAsia="Times New Roman" w:hAnsiTheme="minorHAnsi" w:cstheme="minorHAnsi"/>
        </w:rPr>
        <w:t xml:space="preserve">a </w:t>
      </w:r>
      <w:r w:rsidR="003455F3" w:rsidRPr="007907B5">
        <w:rPr>
          <w:rFonts w:asciiTheme="minorHAnsi" w:eastAsia="Times New Roman" w:hAnsiTheme="minorHAnsi" w:cstheme="minorHAnsi"/>
        </w:rPr>
        <w:t xml:space="preserve">támogatott lakáshitelek </w:t>
      </w:r>
      <w:r w:rsidR="00500EAD" w:rsidRPr="007907B5">
        <w:rPr>
          <w:rFonts w:asciiTheme="minorHAnsi" w:eastAsia="Times New Roman" w:hAnsiTheme="minorHAnsi" w:cstheme="minorHAnsi"/>
        </w:rPr>
        <w:t xml:space="preserve">és a </w:t>
      </w:r>
      <w:r w:rsidR="003455F3" w:rsidRPr="007907B5">
        <w:rPr>
          <w:rFonts w:asciiTheme="minorHAnsi" w:eastAsia="Times New Roman" w:hAnsiTheme="minorHAnsi" w:cstheme="minorHAnsi"/>
        </w:rPr>
        <w:t>babaváró hitelek esetén is. Babaváró hitelek tekintetében is jelölni szükséges a</w:t>
      </w:r>
      <w:r w:rsidR="003455F3" w:rsidRPr="007907B5">
        <w:rPr>
          <w:rFonts w:asciiTheme="minorHAnsi" w:hAnsiTheme="minorHAnsi" w:cstheme="minorHAnsi"/>
        </w:rPr>
        <w:t xml:space="preserve"> „</w:t>
      </w:r>
      <w:r w:rsidR="003455F3" w:rsidRPr="007907B5">
        <w:rPr>
          <w:rFonts w:asciiTheme="minorHAnsi" w:hAnsiTheme="minorHAnsi" w:cstheme="minorHAnsi"/>
          <w:b/>
          <w:bCs/>
        </w:rPr>
        <w:t>Hitelkonstrukció</w:t>
      </w:r>
      <w:r w:rsidR="003455F3" w:rsidRPr="007907B5">
        <w:rPr>
          <w:rFonts w:asciiTheme="minorHAnsi" w:hAnsiTheme="minorHAnsi" w:cstheme="minorHAnsi"/>
        </w:rPr>
        <w:t>” mezőben, hogy a hitel támogatott szakaszban van-e (’</w:t>
      </w:r>
      <w:proofErr w:type="spellStart"/>
      <w:r w:rsidR="003455F3" w:rsidRPr="007907B5">
        <w:rPr>
          <w:rFonts w:asciiTheme="minorHAnsi" w:hAnsiTheme="minorHAnsi" w:cstheme="minorHAnsi"/>
        </w:rPr>
        <w:t>EGYEB</w:t>
      </w:r>
      <w:proofErr w:type="spellEnd"/>
      <w:r w:rsidR="003455F3" w:rsidRPr="007907B5">
        <w:rPr>
          <w:rFonts w:asciiTheme="minorHAnsi" w:hAnsiTheme="minorHAnsi" w:cstheme="minorHAnsi"/>
        </w:rPr>
        <w:t>’ – ’egyéb támogatott’ kódértékkel jelölve) vagy elveszítette a jogosultságot a támogatásra (’</w:t>
      </w:r>
      <w:proofErr w:type="spellStart"/>
      <w:r w:rsidR="003455F3" w:rsidRPr="007907B5">
        <w:rPr>
          <w:rFonts w:asciiTheme="minorHAnsi" w:hAnsiTheme="minorHAnsi" w:cstheme="minorHAnsi"/>
        </w:rPr>
        <w:t>NEM_TAM</w:t>
      </w:r>
      <w:proofErr w:type="spellEnd"/>
      <w:r w:rsidR="003455F3" w:rsidRPr="007907B5">
        <w:rPr>
          <w:rFonts w:asciiTheme="minorHAnsi" w:hAnsiTheme="minorHAnsi" w:cstheme="minorHAnsi"/>
        </w:rPr>
        <w:t>’ – ’nem támogatott’), mely információ az aktuális állapot</w:t>
      </w:r>
      <w:r w:rsidR="00B972CE" w:rsidRPr="007907B5">
        <w:rPr>
          <w:rFonts w:asciiTheme="minorHAnsi" w:hAnsiTheme="minorHAnsi" w:cstheme="minorHAnsi"/>
        </w:rPr>
        <w:t>o</w:t>
      </w:r>
      <w:r w:rsidR="003455F3" w:rsidRPr="007907B5">
        <w:rPr>
          <w:rFonts w:asciiTheme="minorHAnsi" w:hAnsiTheme="minorHAnsi" w:cstheme="minorHAnsi"/>
        </w:rPr>
        <w:t>t kell tükrözze.</w:t>
      </w:r>
      <w:r w:rsidR="002C490E">
        <w:rPr>
          <w:rFonts w:asciiTheme="minorHAnsi" w:hAnsiTheme="minorHAnsi" w:cstheme="minorHAnsi"/>
        </w:rPr>
        <w:t xml:space="preserve"> </w:t>
      </w:r>
      <w:r w:rsidR="002C490E" w:rsidRPr="0032442C">
        <w:rPr>
          <w:rFonts w:asciiTheme="minorHAnsi" w:hAnsiTheme="minorHAnsi" w:cstheme="minorHAnsi"/>
        </w:rPr>
        <w:t>Támogatást megelőlegező hitelek esetén 2023. december vonatkozási időig a ’</w:t>
      </w:r>
      <w:proofErr w:type="spellStart"/>
      <w:r w:rsidR="002C490E" w:rsidRPr="0032442C">
        <w:rPr>
          <w:rFonts w:asciiTheme="minorHAnsi" w:hAnsiTheme="minorHAnsi" w:cstheme="minorHAnsi"/>
        </w:rPr>
        <w:t>TAM_ELOLEG</w:t>
      </w:r>
      <w:proofErr w:type="spellEnd"/>
      <w:r w:rsidR="002C490E" w:rsidRPr="0032442C">
        <w:rPr>
          <w:rFonts w:asciiTheme="minorHAnsi" w:hAnsiTheme="minorHAnsi" w:cstheme="minorHAnsi"/>
        </w:rPr>
        <w:t>’ kódérték alkalmazandó, 2024. január vonatkozási időtől kezdődően azonban szükséges megbontani a támogatást megelőlegező hitelek</w:t>
      </w:r>
      <w:r w:rsidR="0025702F" w:rsidRPr="00D2241A">
        <w:rPr>
          <w:rFonts w:asciiTheme="minorHAnsi" w:hAnsiTheme="minorHAnsi" w:cstheme="minorHAnsi"/>
        </w:rPr>
        <w:t xml:space="preserve"> teljes állományát</w:t>
      </w:r>
      <w:r w:rsidR="002C490E" w:rsidRPr="0032442C">
        <w:rPr>
          <w:rFonts w:asciiTheme="minorHAnsi" w:hAnsiTheme="minorHAnsi" w:cstheme="minorHAnsi"/>
        </w:rPr>
        <w:t xml:space="preserve"> támogatott és piaci kamatozású hitelekre. Ennek megfelelően a kódlista a következő:</w:t>
      </w:r>
    </w:p>
    <w:p w14:paraId="4077DEDD" w14:textId="77777777" w:rsidR="002C490E" w:rsidRPr="0032442C" w:rsidRDefault="002C490E">
      <w:pPr>
        <w:pStyle w:val="Listaszerbekezds"/>
        <w:numPr>
          <w:ilvl w:val="0"/>
          <w:numId w:val="0"/>
        </w:numPr>
        <w:spacing w:after="0"/>
        <w:contextualSpacing w:val="0"/>
        <w:rPr>
          <w:rFonts w:asciiTheme="minorHAnsi" w:hAnsiTheme="minorHAnsi" w:cstheme="minorHAnsi"/>
        </w:rPr>
      </w:pPr>
    </w:p>
    <w:p w14:paraId="42419938" w14:textId="0A049013" w:rsidR="002C490E" w:rsidRPr="007907B5" w:rsidRDefault="002C490E">
      <w:pPr>
        <w:pStyle w:val="Listaszerbekezds"/>
        <w:numPr>
          <w:ilvl w:val="0"/>
          <w:numId w:val="0"/>
        </w:numPr>
        <w:spacing w:after="0"/>
        <w:contextualSpacing w:val="0"/>
        <w:rPr>
          <w:rFonts w:asciiTheme="minorHAnsi" w:eastAsia="Times New Roman" w:hAnsiTheme="minorHAnsi" w:cstheme="minorHAnsi"/>
        </w:rPr>
      </w:pPr>
      <w:r w:rsidRPr="0032442C">
        <w:rPr>
          <w:noProof/>
        </w:rPr>
        <w:drawing>
          <wp:inline distT="0" distB="0" distL="0" distR="0" wp14:anchorId="36C8536A" wp14:editId="0A37640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bookmarkEnd w:id="157"/>
    <w:p w14:paraId="76AD0DF9" w14:textId="77777777" w:rsidR="00027979" w:rsidRPr="007907B5" w:rsidRDefault="00027979">
      <w:pPr>
        <w:pStyle w:val="Listaszerbekezds"/>
        <w:numPr>
          <w:ilvl w:val="0"/>
          <w:numId w:val="0"/>
        </w:numPr>
        <w:spacing w:after="0"/>
        <w:contextualSpacing w:val="0"/>
        <w:rPr>
          <w:rFonts w:asciiTheme="minorHAnsi" w:eastAsia="Times New Roman" w:hAnsiTheme="minorHAnsi" w:cstheme="minorHAnsi"/>
        </w:rPr>
      </w:pPr>
    </w:p>
    <w:p w14:paraId="09E25E5F" w14:textId="470EBA70" w:rsidR="003455F3" w:rsidRDefault="003455F3">
      <w:pPr>
        <w:pStyle w:val="Listaszerbekezds"/>
        <w:numPr>
          <w:ilvl w:val="0"/>
          <w:numId w:val="0"/>
        </w:numPr>
        <w:spacing w:after="0"/>
        <w:contextualSpacing w:val="0"/>
        <w:rPr>
          <w:rFonts w:asciiTheme="minorHAnsi" w:eastAsia="Times New Roman" w:hAnsiTheme="minorHAnsi" w:cstheme="minorHAnsi"/>
        </w:rPr>
      </w:pPr>
      <w:r w:rsidRPr="007907B5">
        <w:rPr>
          <w:rFonts w:asciiTheme="minorHAnsi" w:eastAsia="Times New Roman" w:hAnsiTheme="minorHAnsi" w:cstheme="minorHAnsi"/>
        </w:rPr>
        <w:t>„</w:t>
      </w:r>
      <w:r w:rsidRPr="00F3207B">
        <w:rPr>
          <w:rFonts w:asciiTheme="minorHAnsi" w:eastAsia="Times New Roman" w:hAnsiTheme="minorHAnsi" w:cstheme="minorHAnsi"/>
          <w:b/>
          <w:bCs/>
        </w:rPr>
        <w:t xml:space="preserve">Állami támogatás pl. </w:t>
      </w:r>
      <w:proofErr w:type="spellStart"/>
      <w:r w:rsidRPr="00F3207B">
        <w:rPr>
          <w:rFonts w:asciiTheme="minorHAnsi" w:eastAsia="Times New Roman" w:hAnsiTheme="minorHAnsi" w:cstheme="minorHAnsi"/>
          <w:b/>
          <w:bCs/>
        </w:rPr>
        <w:t>CSOK</w:t>
      </w:r>
      <w:proofErr w:type="spellEnd"/>
      <w:r w:rsidRPr="00F3207B">
        <w:rPr>
          <w:rFonts w:asciiTheme="minorHAnsi" w:eastAsia="Times New Roman" w:hAnsiTheme="minorHAnsi" w:cstheme="minorHAnsi"/>
          <w:b/>
          <w:bCs/>
        </w:rPr>
        <w:t xml:space="preserve"> kapcsolódik-e az instrumentumhoz?</w:t>
      </w:r>
      <w:r w:rsidRPr="007907B5">
        <w:rPr>
          <w:rFonts w:asciiTheme="minorHAnsi" w:eastAsia="Times New Roman" w:hAnsiTheme="minorHAnsi" w:cstheme="minorHAnsi"/>
        </w:rPr>
        <w:t xml:space="preserve">” mező szintén az aktuális állapotot kell tükrözze, azaz amennyiben meghiúsul a </w:t>
      </w:r>
      <w:proofErr w:type="spellStart"/>
      <w:r w:rsidRPr="007907B5">
        <w:rPr>
          <w:rFonts w:asciiTheme="minorHAnsi" w:eastAsia="Times New Roman" w:hAnsiTheme="minorHAnsi" w:cstheme="minorHAnsi"/>
        </w:rPr>
        <w:t>CSOK</w:t>
      </w:r>
      <w:proofErr w:type="spellEnd"/>
      <w:r w:rsidRPr="007907B5">
        <w:rPr>
          <w:rFonts w:asciiTheme="minorHAnsi" w:eastAsia="Times New Roman" w:hAnsiTheme="minorHAnsi" w:cstheme="minorHAnsi"/>
        </w:rPr>
        <w:t xml:space="preserve"> támogatás </w:t>
      </w:r>
      <w:r w:rsidR="00F80ED5" w:rsidRPr="007907B5">
        <w:rPr>
          <w:rFonts w:asciiTheme="minorHAnsi" w:eastAsia="Times New Roman" w:hAnsiTheme="minorHAnsi" w:cstheme="minorHAnsi"/>
        </w:rPr>
        <w:t xml:space="preserve">valamely </w:t>
      </w:r>
      <w:r w:rsidR="00FD5843" w:rsidRPr="007907B5">
        <w:rPr>
          <w:rFonts w:asciiTheme="minorHAnsi" w:eastAsia="Times New Roman" w:hAnsiTheme="minorHAnsi" w:cstheme="minorHAnsi"/>
        </w:rPr>
        <w:t>feltétele</w:t>
      </w:r>
      <w:r w:rsidR="007907B5">
        <w:rPr>
          <w:rFonts w:asciiTheme="minorHAnsi" w:eastAsia="Times New Roman" w:hAnsiTheme="minorHAnsi" w:cstheme="minorHAnsi"/>
        </w:rPr>
        <w:t xml:space="preserve"> </w:t>
      </w:r>
      <w:r w:rsidRPr="007907B5">
        <w:rPr>
          <w:rFonts w:asciiTheme="minorHAnsi" w:eastAsia="Times New Roman" w:hAnsiTheme="minorHAnsi" w:cstheme="minorHAnsi"/>
        </w:rPr>
        <w:t xml:space="preserve">és ezért a </w:t>
      </w:r>
      <w:proofErr w:type="spellStart"/>
      <w:r w:rsidRPr="007907B5">
        <w:rPr>
          <w:rFonts w:asciiTheme="minorHAnsi" w:eastAsia="Times New Roman" w:hAnsiTheme="minorHAnsi" w:cstheme="minorHAnsi"/>
        </w:rPr>
        <w:t>CSOK</w:t>
      </w:r>
      <w:proofErr w:type="spellEnd"/>
      <w:r w:rsidRPr="007907B5">
        <w:rPr>
          <w:rFonts w:asciiTheme="minorHAnsi" w:eastAsia="Times New Roman" w:hAnsiTheme="minorHAnsi" w:cstheme="minorHAnsi"/>
        </w:rPr>
        <w:t xml:space="preserve"> támogatás visszafizetésre kell kerüljön, a kapcsolódó támogatott hitel pedig magasabb </w:t>
      </w:r>
      <w:proofErr w:type="spellStart"/>
      <w:r w:rsidRPr="007907B5">
        <w:rPr>
          <w:rFonts w:asciiTheme="minorHAnsi" w:eastAsia="Times New Roman" w:hAnsiTheme="minorHAnsi" w:cstheme="minorHAnsi"/>
        </w:rPr>
        <w:t>kamatozásúvá</w:t>
      </w:r>
      <w:proofErr w:type="spellEnd"/>
      <w:r w:rsidRPr="007907B5">
        <w:rPr>
          <w:rFonts w:asciiTheme="minorHAnsi" w:eastAsia="Times New Roman" w:hAnsiTheme="minorHAnsi" w:cstheme="minorHAnsi"/>
        </w:rPr>
        <w:t xml:space="preserve"> válik, akkor fentieknek megfelelően a</w:t>
      </w:r>
      <w:r w:rsidR="007907B5" w:rsidRPr="007907B5">
        <w:t xml:space="preserve"> </w:t>
      </w:r>
      <w:r w:rsidR="007907B5" w:rsidRPr="007907B5">
        <w:rPr>
          <w:rFonts w:asciiTheme="minorHAnsi" w:eastAsia="Times New Roman" w:hAnsiTheme="minorHAnsi" w:cstheme="minorHAnsi"/>
        </w:rPr>
        <w:t>mező</w:t>
      </w:r>
      <w:r w:rsidR="007907B5">
        <w:rPr>
          <w:rFonts w:asciiTheme="minorHAnsi" w:eastAsia="Times New Roman" w:hAnsiTheme="minorHAnsi" w:cstheme="minorHAnsi"/>
        </w:rPr>
        <w:t xml:space="preserve"> </w:t>
      </w:r>
      <w:r w:rsidR="007907B5" w:rsidRPr="007907B5">
        <w:rPr>
          <w:rFonts w:asciiTheme="minorHAnsi" w:eastAsia="Times New Roman" w:hAnsiTheme="minorHAnsi" w:cstheme="minorHAnsi"/>
        </w:rPr>
        <w:t>’NEM’-ként</w:t>
      </w:r>
      <w:r w:rsidR="007907B5">
        <w:rPr>
          <w:rFonts w:asciiTheme="minorHAnsi" w:eastAsia="Times New Roman" w:hAnsiTheme="minorHAnsi" w:cstheme="minorHAnsi"/>
        </w:rPr>
        <w:t>, a</w:t>
      </w:r>
      <w:r w:rsidR="007907B5" w:rsidRPr="007907B5">
        <w:rPr>
          <w:rFonts w:asciiTheme="minorHAnsi" w:eastAsia="Times New Roman" w:hAnsiTheme="minorHAnsi" w:cstheme="minorHAnsi"/>
        </w:rPr>
        <w:t xml:space="preserve"> </w:t>
      </w:r>
      <w:r w:rsidRPr="007907B5">
        <w:rPr>
          <w:rFonts w:asciiTheme="minorHAnsi" w:eastAsia="Times New Roman" w:hAnsiTheme="minorHAnsi" w:cstheme="minorHAnsi"/>
        </w:rPr>
        <w:t xml:space="preserve">„Hitelkonstrukció” mező </w:t>
      </w:r>
      <w:r w:rsidR="007907B5">
        <w:rPr>
          <w:rFonts w:asciiTheme="minorHAnsi" w:eastAsia="Times New Roman" w:hAnsiTheme="minorHAnsi" w:cstheme="minorHAnsi"/>
        </w:rPr>
        <w:t xml:space="preserve">pedig </w:t>
      </w:r>
      <w:r w:rsidRPr="007907B5">
        <w:rPr>
          <w:rFonts w:asciiTheme="minorHAnsi" w:eastAsia="Times New Roman" w:hAnsiTheme="minorHAnsi" w:cstheme="minorHAnsi"/>
        </w:rPr>
        <w:t>’</w:t>
      </w:r>
      <w:proofErr w:type="spellStart"/>
      <w:r w:rsidRPr="007907B5">
        <w:rPr>
          <w:rFonts w:asciiTheme="minorHAnsi" w:eastAsia="Times New Roman" w:hAnsiTheme="minorHAnsi" w:cstheme="minorHAnsi"/>
        </w:rPr>
        <w:t>NEM_TAM</w:t>
      </w:r>
      <w:proofErr w:type="spellEnd"/>
      <w:r w:rsidRPr="007907B5">
        <w:rPr>
          <w:rFonts w:asciiTheme="minorHAnsi" w:eastAsia="Times New Roman" w:hAnsiTheme="minorHAnsi" w:cstheme="minorHAnsi"/>
        </w:rPr>
        <w:t xml:space="preserve">’-ként </w:t>
      </w:r>
      <w:r w:rsidR="007907B5" w:rsidRPr="007907B5">
        <w:rPr>
          <w:rFonts w:asciiTheme="minorHAnsi" w:eastAsia="Times New Roman" w:hAnsiTheme="minorHAnsi" w:cstheme="minorHAnsi"/>
        </w:rPr>
        <w:t>szerepeltetendő a jelentésben</w:t>
      </w:r>
      <w:r w:rsidR="007907B5">
        <w:rPr>
          <w:rFonts w:asciiTheme="minorHAnsi" w:eastAsia="Times New Roman" w:hAnsiTheme="minorHAnsi" w:cstheme="minorHAnsi"/>
        </w:rPr>
        <w:t>.</w:t>
      </w:r>
    </w:p>
    <w:p w14:paraId="05E48551" w14:textId="77777777" w:rsidR="003455F3" w:rsidRDefault="003455F3">
      <w:pPr>
        <w:pStyle w:val="Listaszerbekezds"/>
        <w:numPr>
          <w:ilvl w:val="0"/>
          <w:numId w:val="0"/>
        </w:numPr>
        <w:spacing w:after="0"/>
        <w:contextualSpacing w:val="0"/>
        <w:rPr>
          <w:rFonts w:asciiTheme="minorHAnsi" w:eastAsia="Times New Roman" w:hAnsiTheme="minorHAnsi" w:cstheme="minorHAnsi"/>
        </w:rPr>
      </w:pPr>
    </w:p>
    <w:p w14:paraId="0E072CB8" w14:textId="092120E4" w:rsidR="00027979" w:rsidRPr="006C72EB" w:rsidRDefault="00027979">
      <w:pPr>
        <w:pStyle w:val="Listaszerbekezds"/>
        <w:numPr>
          <w:ilvl w:val="0"/>
          <w:numId w:val="0"/>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Az „eredeti lejárat” mezőben az M02/M03-as jelentésekkel konzisztensen kell eljárni azzal a kivétellel, hogy </w:t>
      </w:r>
      <w:proofErr w:type="spellStart"/>
      <w:r w:rsidR="00F26301">
        <w:rPr>
          <w:rFonts w:asciiTheme="minorHAnsi" w:eastAsia="Times New Roman" w:hAnsiTheme="minorHAnsi" w:cstheme="minorHAnsi"/>
        </w:rPr>
        <w:t>rulírozó</w:t>
      </w:r>
      <w:proofErr w:type="spellEnd"/>
      <w:r w:rsidR="00F26301">
        <w:rPr>
          <w:rFonts w:asciiTheme="minorHAnsi" w:eastAsia="Times New Roman" w:hAnsiTheme="minorHAnsi" w:cstheme="minorHAnsi"/>
        </w:rPr>
        <w:t xml:space="preserve"> folyószámlahitelek és kártyahitelek esetén is töltendő a mező </w:t>
      </w:r>
      <w:r w:rsidR="00AB30FC">
        <w:rPr>
          <w:rFonts w:asciiTheme="minorHAnsi" w:eastAsia="Times New Roman" w:hAnsiTheme="minorHAnsi" w:cstheme="minorHAnsi"/>
        </w:rPr>
        <w:t>olyan módon</w:t>
      </w:r>
      <w:r w:rsidR="00F26301">
        <w:rPr>
          <w:rFonts w:asciiTheme="minorHAnsi" w:eastAsia="Times New Roman" w:hAnsiTheme="minorHAnsi" w:cstheme="minorHAnsi"/>
        </w:rPr>
        <w:t xml:space="preserve">, hogy </w:t>
      </w:r>
      <w:r w:rsidR="00F26301" w:rsidRPr="00C11A49">
        <w:rPr>
          <w:rFonts w:asciiTheme="minorHAnsi" w:eastAsia="Times New Roman" w:hAnsiTheme="minorHAnsi" w:cstheme="minorHAnsi"/>
        </w:rPr>
        <w:t xml:space="preserve">ha a hitelkeret rendelkezésre tartási ideje meghaladja az egy évet, </w:t>
      </w:r>
      <w:r w:rsidR="005E2AF5">
        <w:rPr>
          <w:rFonts w:asciiTheme="minorHAnsi" w:eastAsia="Times New Roman" w:hAnsiTheme="minorHAnsi" w:cstheme="minorHAnsi"/>
        </w:rPr>
        <w:t>akkor</w:t>
      </w:r>
      <w:r w:rsidR="00F26301" w:rsidRPr="00C11A49">
        <w:rPr>
          <w:rFonts w:asciiTheme="minorHAnsi" w:eastAsia="Times New Roman" w:hAnsiTheme="minorHAnsi" w:cstheme="minorHAnsi"/>
        </w:rPr>
        <w:t xml:space="preserve"> az </w:t>
      </w:r>
      <w:r w:rsidR="00AB30FC">
        <w:rPr>
          <w:rFonts w:asciiTheme="minorHAnsi" w:eastAsia="Times New Roman" w:hAnsiTheme="minorHAnsi" w:cstheme="minorHAnsi"/>
        </w:rPr>
        <w:t xml:space="preserve">’1-2EV’ </w:t>
      </w:r>
      <w:r w:rsidR="00F26301" w:rsidRPr="00C11A49">
        <w:rPr>
          <w:rFonts w:asciiTheme="minorHAnsi" w:eastAsia="Times New Roman" w:hAnsiTheme="minorHAnsi" w:cstheme="minorHAnsi"/>
        </w:rPr>
        <w:t xml:space="preserve">lejárati kategória jelentendő, egyéb esetben </w:t>
      </w:r>
      <w:r w:rsidR="005E2AF5">
        <w:rPr>
          <w:rFonts w:asciiTheme="minorHAnsi" w:eastAsia="Times New Roman" w:hAnsiTheme="minorHAnsi" w:cstheme="minorHAnsi"/>
        </w:rPr>
        <w:t>az</w:t>
      </w:r>
      <w:r w:rsidR="00F26301" w:rsidRPr="00C11A49">
        <w:rPr>
          <w:rFonts w:asciiTheme="minorHAnsi" w:eastAsia="Times New Roman" w:hAnsiTheme="minorHAnsi" w:cstheme="minorHAnsi"/>
        </w:rPr>
        <w:t xml:space="preserve"> éven belüli</w:t>
      </w:r>
      <w:r w:rsidR="005E2AF5">
        <w:rPr>
          <w:rFonts w:asciiTheme="minorHAnsi" w:eastAsia="Times New Roman" w:hAnsiTheme="minorHAnsi" w:cstheme="minorHAnsi"/>
        </w:rPr>
        <w:t xml:space="preserve"> (’0-1EV’)</w:t>
      </w:r>
      <w:r w:rsidR="00F26301" w:rsidRPr="00C11A49">
        <w:rPr>
          <w:rFonts w:asciiTheme="minorHAnsi" w:eastAsia="Times New Roman" w:hAnsiTheme="minorHAnsi" w:cstheme="minorHAnsi"/>
        </w:rPr>
        <w:t xml:space="preserve">.  </w:t>
      </w:r>
      <w:r w:rsidR="00AB30FC">
        <w:rPr>
          <w:rFonts w:asciiTheme="minorHAnsi" w:eastAsia="Times New Roman" w:hAnsiTheme="minorHAnsi" w:cstheme="minorHAnsi"/>
        </w:rPr>
        <w:t xml:space="preserve">A „hátralévő lejárat” mező továbbra sem jelentendő a </w:t>
      </w:r>
      <w:proofErr w:type="spellStart"/>
      <w:r w:rsidR="00AB30FC">
        <w:rPr>
          <w:rFonts w:asciiTheme="minorHAnsi" w:eastAsia="Times New Roman" w:hAnsiTheme="minorHAnsi" w:cstheme="minorHAnsi"/>
        </w:rPr>
        <w:t>rulírozó</w:t>
      </w:r>
      <w:proofErr w:type="spellEnd"/>
      <w:r w:rsidR="00AB30FC">
        <w:rPr>
          <w:rFonts w:asciiTheme="minorHAnsi" w:eastAsia="Times New Roman" w:hAnsiTheme="minorHAnsi" w:cstheme="minorHAnsi"/>
        </w:rPr>
        <w:t xml:space="preserve"> folyószámlahitelek és a kártyahitelek esetén.</w:t>
      </w:r>
    </w:p>
    <w:p w14:paraId="205C90C3" w14:textId="77777777" w:rsidR="00D9035F" w:rsidRPr="006C72EB" w:rsidRDefault="00D9035F" w:rsidP="00D30517">
      <w:pPr>
        <w:pStyle w:val="Listaszerbekezds"/>
        <w:numPr>
          <w:ilvl w:val="0"/>
          <w:numId w:val="0"/>
        </w:numPr>
        <w:spacing w:after="0"/>
        <w:contextualSpacing w:val="0"/>
        <w:rPr>
          <w:rFonts w:asciiTheme="minorHAnsi" w:eastAsia="Times New Roman" w:hAnsiTheme="minorHAnsi" w:cstheme="minorHAnsi"/>
        </w:rPr>
      </w:pPr>
    </w:p>
    <w:p w14:paraId="5A4A69CD" w14:textId="4FFEB0FD" w:rsidR="00DB48B7" w:rsidRPr="006C72EB" w:rsidRDefault="00F70084" w:rsidP="00B051EB">
      <w:pPr>
        <w:rPr>
          <w:rFonts w:asciiTheme="minorHAnsi" w:hAnsiTheme="minorHAnsi" w:cstheme="minorHAnsi"/>
        </w:rPr>
      </w:pPr>
      <w:r w:rsidRPr="006C72EB">
        <w:rPr>
          <w:rFonts w:asciiTheme="minorHAnsi" w:hAnsiTheme="minorHAnsi" w:cstheme="minorHAnsi"/>
        </w:rPr>
        <w:t xml:space="preserve">A „hátralévő lejárat” mezőben az M03 módszertannal konzisztensen a tárgyhónap során a mérlegből kikerülő követelések esetében a legrövidebb, 0-1EV lejáratot kell megadni. </w:t>
      </w:r>
      <w:r w:rsidR="00DB48B7" w:rsidRPr="006C72EB">
        <w:rPr>
          <w:rFonts w:asciiTheme="minorHAnsi" w:hAnsiTheme="minorHAnsi" w:cstheme="minorHAnsi"/>
        </w:rPr>
        <w:t xml:space="preserve">Amennyiben a hónap során nem szűnik meg az instrumentum, mert van még fennálló </w:t>
      </w:r>
      <w:r w:rsidR="006577DC" w:rsidRPr="006C72EB">
        <w:rPr>
          <w:rFonts w:asciiTheme="minorHAnsi" w:hAnsiTheme="minorHAnsi" w:cstheme="minorHAnsi"/>
        </w:rPr>
        <w:t>tőke/kamat vagy díj</w:t>
      </w:r>
      <w:r w:rsidR="00DB48B7" w:rsidRPr="006C72EB">
        <w:rPr>
          <w:rFonts w:asciiTheme="minorHAnsi" w:hAnsiTheme="minorHAnsi" w:cstheme="minorHAnsi"/>
        </w:rPr>
        <w:t>tartozása – függetlenül attól, hogy melyik napon van a szerződés szerinti lejárat napja adott vonatkozási időn belül, akár a hónap utolsó napján –, ’LEJART’ kóddal jelentendő a hátralévő lejárat (így nem töltendők a</w:t>
      </w:r>
      <w:r w:rsidR="006577DC" w:rsidRPr="006C72EB">
        <w:rPr>
          <w:rFonts w:asciiTheme="minorHAnsi" w:hAnsiTheme="minorHAnsi" w:cstheme="minorHAnsi"/>
        </w:rPr>
        <w:t>z</w:t>
      </w:r>
      <w:r w:rsidR="00DB48B7" w:rsidRPr="006C72EB">
        <w:rPr>
          <w:rFonts w:asciiTheme="minorHAnsi" w:hAnsiTheme="minorHAnsi" w:cstheme="minorHAnsi"/>
        </w:rPr>
        <w:t xml:space="preserve"> </w:t>
      </w:r>
      <w:proofErr w:type="spellStart"/>
      <w:r w:rsidR="006577DC" w:rsidRPr="006C72EB">
        <w:rPr>
          <w:rFonts w:asciiTheme="minorHAnsi" w:hAnsiTheme="minorHAnsi" w:cstheme="minorHAnsi"/>
        </w:rPr>
        <w:t>INSTR.</w:t>
      </w:r>
      <w:r w:rsidR="00DB48B7" w:rsidRPr="006C72EB">
        <w:rPr>
          <w:rFonts w:asciiTheme="minorHAnsi" w:hAnsiTheme="minorHAnsi" w:cstheme="minorHAnsi"/>
        </w:rPr>
        <w:t>KOV_KAMATFIZ_NAP</w:t>
      </w:r>
      <w:proofErr w:type="spellEnd"/>
      <w:r w:rsidR="00DB48B7" w:rsidRPr="006C72EB">
        <w:rPr>
          <w:rFonts w:asciiTheme="minorHAnsi" w:hAnsiTheme="minorHAnsi" w:cstheme="minorHAnsi"/>
        </w:rPr>
        <w:t xml:space="preserve"> és a </w:t>
      </w:r>
      <w:proofErr w:type="spellStart"/>
      <w:r w:rsidR="006577DC" w:rsidRPr="006C72EB">
        <w:rPr>
          <w:rFonts w:asciiTheme="minorHAnsi" w:hAnsiTheme="minorHAnsi" w:cstheme="minorHAnsi"/>
        </w:rPr>
        <w:t>INSTR.</w:t>
      </w:r>
      <w:r w:rsidR="00DB48B7" w:rsidRPr="006C72EB">
        <w:rPr>
          <w:rFonts w:asciiTheme="minorHAnsi" w:hAnsiTheme="minorHAnsi" w:cstheme="minorHAnsi"/>
        </w:rPr>
        <w:t>KOV_TOKEFIZ_NAP</w:t>
      </w:r>
      <w:proofErr w:type="spellEnd"/>
      <w:r w:rsidR="00DB48B7" w:rsidRPr="006C72EB">
        <w:rPr>
          <w:rFonts w:asciiTheme="minorHAnsi" w:hAnsiTheme="minorHAnsi" w:cstheme="minorHAnsi"/>
        </w:rPr>
        <w:t xml:space="preserve"> mezők).</w:t>
      </w:r>
    </w:p>
    <w:p w14:paraId="3DA319F4" w14:textId="33214D07" w:rsidR="00480804" w:rsidRPr="00994CA0" w:rsidRDefault="0082546D" w:rsidP="00C11A49">
      <w:pPr>
        <w:rPr>
          <w:rFonts w:asciiTheme="minorHAnsi" w:hAnsiTheme="minorHAnsi" w:cstheme="minorHAnsi"/>
        </w:rPr>
      </w:pPr>
      <w:r w:rsidRPr="00994CA0">
        <w:rPr>
          <w:rFonts w:asciiTheme="minorHAnsi" w:hAnsiTheme="minorHAnsi" w:cstheme="minorHAnsi"/>
        </w:rPr>
        <w:t>Amennyiben az egyes lehívások visszafizetési határidejét a szerződésben előre rögzítik, akkor mind az eredeti, mind a hátralévő lejárati kategóriákba történő besorolásnál ezeket a lejárati időpontokat kell figyelembe venni.</w:t>
      </w:r>
      <w:r w:rsidR="00480804" w:rsidRPr="00994CA0">
        <w:rPr>
          <w:rFonts w:asciiTheme="minorHAnsi" w:hAnsiTheme="minorHAnsi" w:cstheme="minorHAnsi"/>
        </w:rPr>
        <w:t xml:space="preserve"> </w:t>
      </w:r>
      <w:proofErr w:type="spellStart"/>
      <w:r w:rsidR="00480804" w:rsidRPr="00994CA0">
        <w:rPr>
          <w:rFonts w:asciiTheme="minorHAnsi" w:hAnsiTheme="minorHAnsi" w:cstheme="minorHAnsi"/>
        </w:rPr>
        <w:t>RULIR_NFOLY</w:t>
      </w:r>
      <w:proofErr w:type="spellEnd"/>
      <w:r w:rsidR="00480804" w:rsidRPr="00994CA0">
        <w:rPr>
          <w:rFonts w:asciiTheme="minorHAnsi" w:hAnsiTheme="minorHAnsi" w:cstheme="minorHAnsi"/>
        </w:rPr>
        <w:t xml:space="preserve"> instrumentum típus esetén az eredeti lejárat mezőben az </w:t>
      </w:r>
      <w:r w:rsidR="00027979">
        <w:rPr>
          <w:rFonts w:asciiTheme="minorHAnsi" w:hAnsiTheme="minorHAnsi" w:cstheme="minorHAnsi"/>
        </w:rPr>
        <w:t>M02/</w:t>
      </w:r>
      <w:r w:rsidR="00480804" w:rsidRPr="00994CA0">
        <w:rPr>
          <w:rFonts w:asciiTheme="minorHAnsi" w:hAnsiTheme="minorHAnsi" w:cstheme="minorHAnsi"/>
        </w:rPr>
        <w:t xml:space="preserve">M03-as jelentéssel konzisztensen kell eljárni, azaz amennyiben a hitel lejáratának időpontja valamilyen oknál fogva nem ismert, a leghosszabb eredeti lejárati kategóriába kell azt besorolni. </w:t>
      </w:r>
    </w:p>
    <w:p w14:paraId="72D5E0C3" w14:textId="3ACE6B1B" w:rsidR="00AC1BAE" w:rsidRPr="00526EF2" w:rsidRDefault="00721502" w:rsidP="00526EF2">
      <w:pPr>
        <w:pStyle w:val="NormlWeb"/>
        <w:spacing w:after="0" w:line="276" w:lineRule="auto"/>
        <w:jc w:val="both"/>
        <w:rPr>
          <w:rFonts w:asciiTheme="minorHAnsi" w:hAnsiTheme="minorHAnsi" w:cstheme="minorHAnsi"/>
          <w:sz w:val="20"/>
          <w:szCs w:val="20"/>
        </w:rPr>
      </w:pPr>
      <w:bookmarkStart w:id="158" w:name="_Hlk107830707"/>
      <w:r w:rsidRPr="00526EF2">
        <w:rPr>
          <w:rFonts w:asciiTheme="minorHAnsi" w:hAnsiTheme="minorHAnsi" w:cstheme="minorHAnsi"/>
          <w:sz w:val="20"/>
          <w:szCs w:val="20"/>
        </w:rPr>
        <w:t xml:space="preserve">A „Hitelkonstrukció” mezőben az Agrár Széchenyi Beruházási Hitel Plusz termék is az Agrár Széchenyi Beruházási Hitel kódérték alatt jelentendő. Bár az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 konstrukciójú hitelek folyósítása felfüggesztésre került, de ha kiváltó hitelt nyújt a hitelintézet korábban nyújtott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 hitelre, az is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Fixként jelentendő.</w:t>
      </w:r>
      <w:r w:rsidR="00735368" w:rsidRPr="00526EF2">
        <w:rPr>
          <w:rFonts w:asciiTheme="minorHAnsi" w:hAnsiTheme="minorHAnsi" w:cstheme="minorHAnsi"/>
          <w:sz w:val="20"/>
          <w:szCs w:val="20"/>
        </w:rPr>
        <w:t xml:space="preserve"> 2022. június vonatkozási időtől kezdődően </w:t>
      </w:r>
      <w:r w:rsidR="00DA40DE" w:rsidRPr="00526EF2">
        <w:rPr>
          <w:rFonts w:asciiTheme="minorHAnsi" w:hAnsiTheme="minorHAnsi" w:cstheme="minorHAnsi"/>
          <w:sz w:val="20"/>
          <w:szCs w:val="20"/>
        </w:rPr>
        <w:t>a mező töltendő önálló vállalkozások esetén is (korábban csak lakosság és vállalatok esetén volt kötelező a töltés).</w:t>
      </w:r>
      <w:r w:rsidR="00A97EA2" w:rsidRPr="00526EF2">
        <w:rPr>
          <w:rFonts w:asciiTheme="minorHAnsi" w:hAnsiTheme="minorHAnsi" w:cstheme="minorHAnsi"/>
          <w:sz w:val="20"/>
          <w:szCs w:val="20"/>
        </w:rPr>
        <w:t xml:space="preserve"> </w:t>
      </w:r>
      <w:bookmarkStart w:id="159" w:name="_Hlk107830384"/>
      <w:r w:rsidR="00A97EA2" w:rsidRPr="00526EF2">
        <w:rPr>
          <w:rFonts w:asciiTheme="minorHAnsi" w:hAnsiTheme="minorHAnsi" w:cstheme="minorHAnsi"/>
          <w:sz w:val="20"/>
          <w:szCs w:val="20"/>
        </w:rPr>
        <w:t>A ’</w:t>
      </w:r>
      <w:proofErr w:type="spellStart"/>
      <w:r w:rsidR="00A97EA2" w:rsidRPr="00526EF2">
        <w:rPr>
          <w:rFonts w:asciiTheme="minorHAnsi" w:hAnsiTheme="minorHAnsi" w:cstheme="minorHAnsi"/>
          <w:sz w:val="20"/>
          <w:szCs w:val="20"/>
        </w:rPr>
        <w:t>DOLG</w:t>
      </w:r>
      <w:proofErr w:type="spellEnd"/>
      <w:r w:rsidR="00A97EA2" w:rsidRPr="00526EF2">
        <w:rPr>
          <w:rFonts w:asciiTheme="minorHAnsi" w:hAnsiTheme="minorHAnsi" w:cstheme="minorHAnsi"/>
          <w:sz w:val="20"/>
          <w:szCs w:val="20"/>
        </w:rPr>
        <w:t>’ kódérték a K23-as jelentés „Hitelkonstrukció fajtája” mezőjében szintén ’</w:t>
      </w:r>
      <w:proofErr w:type="spellStart"/>
      <w:r w:rsidR="00A97EA2" w:rsidRPr="00526EF2">
        <w:rPr>
          <w:rFonts w:asciiTheme="minorHAnsi" w:hAnsiTheme="minorHAnsi" w:cstheme="minorHAnsi"/>
          <w:sz w:val="20"/>
          <w:szCs w:val="20"/>
        </w:rPr>
        <w:t>DOLG</w:t>
      </w:r>
      <w:proofErr w:type="spellEnd"/>
      <w:r w:rsidR="00A97EA2" w:rsidRPr="00526EF2">
        <w:rPr>
          <w:rFonts w:asciiTheme="minorHAnsi" w:hAnsiTheme="minorHAnsi" w:cstheme="minorHAnsi"/>
          <w:sz w:val="20"/>
          <w:szCs w:val="20"/>
        </w:rPr>
        <w:t>’ kód</w:t>
      </w:r>
      <w:r w:rsidR="00553D96" w:rsidRPr="00526EF2">
        <w:rPr>
          <w:rFonts w:asciiTheme="minorHAnsi" w:hAnsiTheme="minorHAnsi" w:cstheme="minorHAnsi"/>
          <w:sz w:val="20"/>
          <w:szCs w:val="20"/>
        </w:rPr>
        <w:t>o</w:t>
      </w:r>
      <w:r w:rsidR="00A97EA2" w:rsidRPr="00526EF2">
        <w:rPr>
          <w:rFonts w:asciiTheme="minorHAnsi" w:hAnsiTheme="minorHAnsi" w:cstheme="minorHAnsi"/>
          <w:sz w:val="20"/>
          <w:szCs w:val="20"/>
        </w:rPr>
        <w:t>n jelentett attribútumokkal konzisztensen alkalmazandó a kedvezményes kamatozású dolgozói hitel konstrukciók jelentésére.</w:t>
      </w:r>
      <w:bookmarkEnd w:id="159"/>
      <w:r w:rsidR="009752A2" w:rsidRPr="00526EF2">
        <w:rPr>
          <w:rFonts w:asciiTheme="minorHAnsi" w:hAnsiTheme="minorHAnsi" w:cstheme="minorHAnsi"/>
          <w:sz w:val="20"/>
          <w:szCs w:val="20"/>
        </w:rPr>
        <w:t xml:space="preserve"> Az </w:t>
      </w:r>
      <w:r w:rsidR="009752A2" w:rsidRPr="00526EF2">
        <w:rPr>
          <w:rFonts w:asciiTheme="minorHAnsi" w:hAnsiTheme="minorHAnsi" w:cstheme="minorHAnsi"/>
          <w:i/>
          <w:sz w:val="20"/>
          <w:szCs w:val="20"/>
        </w:rPr>
        <w:t>Agrár Széchenyi Beruházási Hitel MAX</w:t>
      </w:r>
      <w:r w:rsidR="009752A2" w:rsidRPr="00526EF2">
        <w:rPr>
          <w:rFonts w:asciiTheme="minorHAnsi" w:hAnsiTheme="minorHAnsi" w:cstheme="minorHAnsi"/>
          <w:sz w:val="20"/>
          <w:szCs w:val="20"/>
        </w:rPr>
        <w:t xml:space="preserve"> a </w:t>
      </w:r>
      <w:r w:rsidR="009752A2" w:rsidRPr="00526EF2">
        <w:rPr>
          <w:rFonts w:asciiTheme="minorHAnsi" w:hAnsiTheme="minorHAnsi" w:cstheme="minorHAnsi"/>
          <w:i/>
          <w:sz w:val="20"/>
          <w:szCs w:val="20"/>
        </w:rPr>
        <w:t>Széchenyi Beruházási Hitel MAX</w:t>
      </w:r>
      <w:r w:rsidR="009752A2" w:rsidRPr="00526EF2">
        <w:rPr>
          <w:rFonts w:asciiTheme="minorHAnsi" w:hAnsiTheme="minorHAnsi" w:cstheme="minorHAnsi"/>
          <w:sz w:val="20"/>
          <w:szCs w:val="20"/>
        </w:rPr>
        <w:t xml:space="preserve"> konstrukció egy alterméke, a ’</w:t>
      </w:r>
      <w:proofErr w:type="spellStart"/>
      <w:r w:rsidR="009752A2" w:rsidRPr="00526EF2">
        <w:rPr>
          <w:rFonts w:asciiTheme="minorHAnsi" w:hAnsiTheme="minorHAnsi" w:cstheme="minorHAnsi"/>
          <w:sz w:val="20"/>
          <w:szCs w:val="20"/>
        </w:rPr>
        <w:t>TAM_SZBHM</w:t>
      </w:r>
      <w:proofErr w:type="spellEnd"/>
      <w:r w:rsidR="009752A2" w:rsidRPr="00526EF2">
        <w:rPr>
          <w:rFonts w:asciiTheme="minorHAnsi" w:hAnsiTheme="minorHAnsi" w:cstheme="minorHAnsi"/>
          <w:sz w:val="20"/>
          <w:szCs w:val="20"/>
        </w:rPr>
        <w:t>’ kódon jelentendő.</w:t>
      </w:r>
      <w:r w:rsidR="00332F22" w:rsidRPr="00526EF2">
        <w:rPr>
          <w:rFonts w:asciiTheme="minorHAnsi" w:hAnsiTheme="minorHAnsi" w:cstheme="minorHAnsi"/>
          <w:sz w:val="20"/>
          <w:szCs w:val="20"/>
        </w:rPr>
        <w:t xml:space="preserve"> A "Feldolgozóipari KKV Energiaköltség és Beruházás Támogatási Program 2022” pályázat „B” komponenséhez igényelhető Széchenyi Újraindítási Beruházási Hitel nem jelentendő külön kódértéken, esetében szintén a ’</w:t>
      </w:r>
      <w:proofErr w:type="spellStart"/>
      <w:r w:rsidR="00332F22" w:rsidRPr="00526EF2">
        <w:rPr>
          <w:rFonts w:asciiTheme="minorHAnsi" w:hAnsiTheme="minorHAnsi" w:cstheme="minorHAnsi"/>
          <w:sz w:val="20"/>
          <w:szCs w:val="20"/>
        </w:rPr>
        <w:t>TAM_SZBHM</w:t>
      </w:r>
      <w:proofErr w:type="spellEnd"/>
      <w:r w:rsidR="00332F22" w:rsidRPr="00526EF2">
        <w:rPr>
          <w:rFonts w:asciiTheme="minorHAnsi" w:hAnsiTheme="minorHAnsi" w:cstheme="minorHAnsi"/>
          <w:sz w:val="20"/>
          <w:szCs w:val="20"/>
        </w:rPr>
        <w:t>’ kódérték alkalmazandó.</w:t>
      </w:r>
      <w:r w:rsidR="00AC1BAE" w:rsidRPr="00526EF2">
        <w:rPr>
          <w:rFonts w:asciiTheme="minorHAnsi" w:hAnsiTheme="minorHAnsi" w:cstheme="minorHAnsi"/>
          <w:sz w:val="20"/>
          <w:szCs w:val="20"/>
        </w:rPr>
        <w:t xml:space="preserve"> Az új „MAX+” termékeket a korábbi „MAX” konstrukciók kódjával ellátva kell a HITREG-ben megjeleníteni.</w:t>
      </w:r>
    </w:p>
    <w:bookmarkEnd w:id="158"/>
    <w:p w14:paraId="454EE5D2" w14:textId="77777777" w:rsidR="005C535C" w:rsidRPr="006C72EB" w:rsidRDefault="005C535C" w:rsidP="005C535C">
      <w:pPr>
        <w:pStyle w:val="Default"/>
        <w:rPr>
          <w:rFonts w:asciiTheme="minorHAnsi" w:hAnsiTheme="minorHAnsi" w:cstheme="minorHAnsi"/>
          <w:sz w:val="20"/>
          <w:szCs w:val="20"/>
        </w:rPr>
      </w:pPr>
    </w:p>
    <w:p w14:paraId="555ACB9B" w14:textId="1C2F347D" w:rsidR="008B3416" w:rsidRPr="006C72EB" w:rsidRDefault="008B3416" w:rsidP="00AE27AF">
      <w:pPr>
        <w:pStyle w:val="Cmsor4"/>
      </w:pPr>
      <w:bookmarkStart w:id="160" w:name="_Toc149902003"/>
      <w:bookmarkStart w:id="161" w:name="_Toc188019073"/>
      <w:bookmarkEnd w:id="156"/>
      <w:r w:rsidRPr="006C72EB">
        <w:t>Kamatozás / törlesztés</w:t>
      </w:r>
      <w:bookmarkEnd w:id="160"/>
      <w:bookmarkEnd w:id="161"/>
    </w:p>
    <w:p w14:paraId="59FD5129" w14:textId="77DC4948" w:rsidR="008B3416" w:rsidRPr="006C72EB" w:rsidRDefault="008B3416" w:rsidP="00C32852">
      <w:pPr>
        <w:pStyle w:val="Listaszerbekezds"/>
        <w:numPr>
          <w:ilvl w:val="0"/>
          <w:numId w:val="0"/>
        </w:numPr>
        <w:ind w:left="720"/>
        <w:rPr>
          <w:rFonts w:asciiTheme="minorHAnsi" w:hAnsiTheme="minorHAnsi" w:cstheme="minorHAnsi"/>
        </w:rPr>
      </w:pPr>
    </w:p>
    <w:p w14:paraId="5CD63C94" w14:textId="7365CF53" w:rsidR="00D14C41" w:rsidRPr="006C72EB" w:rsidRDefault="00D14C41" w:rsidP="005847F9">
      <w:pPr>
        <w:rPr>
          <w:rFonts w:asciiTheme="minorHAnsi" w:hAnsiTheme="minorHAnsi" w:cstheme="minorHAnsi"/>
        </w:rPr>
      </w:pPr>
      <w:r w:rsidRPr="006C72EB">
        <w:rPr>
          <w:rFonts w:asciiTheme="minorHAnsi" w:hAnsiTheme="minorHAnsi" w:cstheme="minorHAnsi"/>
        </w:rPr>
        <w:t>Ezen adatkörhöz tartozó mezők mind vállalati, mind lakossági ügyfelek esetében jelentendők</w:t>
      </w:r>
      <w:r w:rsidR="00BA633E" w:rsidRPr="006C72EB">
        <w:rPr>
          <w:rFonts w:asciiTheme="minorHAnsi" w:hAnsiTheme="minorHAnsi" w:cstheme="minorHAnsi"/>
        </w:rPr>
        <w:t xml:space="preserve"> (kivéve a </w:t>
      </w:r>
      <w:r w:rsidR="004D18A5" w:rsidRPr="006C72EB">
        <w:rPr>
          <w:rFonts w:asciiTheme="minorHAnsi" w:hAnsiTheme="minorHAnsi" w:cstheme="minorHAnsi"/>
        </w:rPr>
        <w:t>„</w:t>
      </w:r>
      <w:proofErr w:type="spellStart"/>
      <w:r w:rsidR="00BA633E" w:rsidRPr="006C72EB">
        <w:rPr>
          <w:rFonts w:asciiTheme="minorHAnsi" w:hAnsiTheme="minorHAnsi" w:cstheme="minorHAnsi"/>
        </w:rPr>
        <w:t>THM</w:t>
      </w:r>
      <w:proofErr w:type="spellEnd"/>
      <w:r w:rsidR="004D18A5" w:rsidRPr="006C72EB">
        <w:rPr>
          <w:rFonts w:asciiTheme="minorHAnsi" w:hAnsiTheme="minorHAnsi" w:cstheme="minorHAnsi"/>
        </w:rPr>
        <w:t>”</w:t>
      </w:r>
      <w:r w:rsidR="0075510D" w:rsidRPr="006C72EB">
        <w:rPr>
          <w:rFonts w:asciiTheme="minorHAnsi" w:hAnsiTheme="minorHAnsi" w:cstheme="minorHAnsi"/>
        </w:rPr>
        <w:t xml:space="preserve"> és a hitelköltség mutató</w:t>
      </w:r>
      <w:r w:rsidR="00BA633E" w:rsidRPr="006C72EB">
        <w:rPr>
          <w:rFonts w:asciiTheme="minorHAnsi" w:hAnsiTheme="minorHAnsi" w:cstheme="minorHAnsi"/>
        </w:rPr>
        <w:t xml:space="preserve"> mező</w:t>
      </w:r>
      <w:r w:rsidR="0075510D" w:rsidRPr="006C72EB">
        <w:rPr>
          <w:rFonts w:asciiTheme="minorHAnsi" w:hAnsiTheme="minorHAnsi" w:cstheme="minorHAnsi"/>
        </w:rPr>
        <w:t>ke</w:t>
      </w:r>
      <w:r w:rsidR="00BA633E" w:rsidRPr="006C72EB">
        <w:rPr>
          <w:rFonts w:asciiTheme="minorHAnsi" w:hAnsiTheme="minorHAnsi" w:cstheme="minorHAnsi"/>
        </w:rPr>
        <w:t>t</w:t>
      </w:r>
      <w:r w:rsidR="004D18A5" w:rsidRPr="006C72EB">
        <w:rPr>
          <w:rFonts w:asciiTheme="minorHAnsi" w:hAnsiTheme="minorHAnsi" w:cstheme="minorHAnsi"/>
        </w:rPr>
        <w:t>,</w:t>
      </w:r>
      <w:r w:rsidR="00BA633E" w:rsidRPr="006C72EB">
        <w:rPr>
          <w:rFonts w:asciiTheme="minorHAnsi" w:hAnsiTheme="minorHAnsi" w:cstheme="minorHAnsi"/>
        </w:rPr>
        <w:t xml:space="preserve"> amely</w:t>
      </w:r>
      <w:r w:rsidR="0075510D" w:rsidRPr="006C72EB">
        <w:rPr>
          <w:rFonts w:asciiTheme="minorHAnsi" w:hAnsiTheme="minorHAnsi" w:cstheme="minorHAnsi"/>
        </w:rPr>
        <w:t>ek</w:t>
      </w:r>
      <w:r w:rsidR="00BA633E" w:rsidRPr="006C72EB">
        <w:rPr>
          <w:rFonts w:asciiTheme="minorHAnsi" w:hAnsiTheme="minorHAnsi" w:cstheme="minorHAnsi"/>
        </w:rPr>
        <w:t xml:space="preserve"> csak lakossági, és a </w:t>
      </w:r>
      <w:r w:rsidR="004D18A5" w:rsidRPr="006C72EB">
        <w:rPr>
          <w:rFonts w:asciiTheme="minorHAnsi" w:hAnsiTheme="minorHAnsi" w:cstheme="minorHAnsi"/>
        </w:rPr>
        <w:t>„</w:t>
      </w:r>
      <w:r w:rsidR="001B7793" w:rsidRPr="006C72EB">
        <w:rPr>
          <w:rFonts w:asciiTheme="minorHAnsi" w:hAnsiTheme="minorHAnsi" w:cstheme="minorHAnsi"/>
        </w:rPr>
        <w:t>Kamatláb alsó és felső korlát</w:t>
      </w:r>
      <w:r w:rsidR="004D18A5" w:rsidRPr="006C72EB">
        <w:rPr>
          <w:rFonts w:asciiTheme="minorHAnsi" w:hAnsiTheme="minorHAnsi" w:cstheme="minorHAnsi"/>
        </w:rPr>
        <w:t>”</w:t>
      </w:r>
      <w:r w:rsidR="001B7793" w:rsidRPr="006C72EB">
        <w:rPr>
          <w:rFonts w:asciiTheme="minorHAnsi" w:hAnsiTheme="minorHAnsi" w:cstheme="minorHAnsi"/>
        </w:rPr>
        <w:t xml:space="preserve"> mezőket, amelyek</w:t>
      </w:r>
      <w:r w:rsidR="005B2555" w:rsidRPr="006C72EB">
        <w:rPr>
          <w:rFonts w:asciiTheme="minorHAnsi" w:hAnsiTheme="minorHAnsi" w:cstheme="minorHAnsi"/>
        </w:rPr>
        <w:t xml:space="preserve"> csak vállalati ügyfelek esetében </w:t>
      </w:r>
      <w:r w:rsidR="00506BFA" w:rsidRPr="006C72EB">
        <w:rPr>
          <w:rFonts w:asciiTheme="minorHAnsi" w:hAnsiTheme="minorHAnsi" w:cstheme="minorHAnsi"/>
        </w:rPr>
        <w:t>jelentendők</w:t>
      </w:r>
      <w:r w:rsidR="00BA633E" w:rsidRPr="006C72EB">
        <w:rPr>
          <w:rFonts w:asciiTheme="minorHAnsi" w:hAnsiTheme="minorHAnsi" w:cstheme="minorHAnsi"/>
        </w:rPr>
        <w:t>)</w:t>
      </w:r>
      <w:r w:rsidRPr="006C72EB">
        <w:rPr>
          <w:rFonts w:asciiTheme="minorHAnsi" w:hAnsiTheme="minorHAnsi" w:cstheme="minorHAnsi"/>
        </w:rPr>
        <w:t>. Az adatkörben főként az instrumentum</w:t>
      </w:r>
      <w:r w:rsidR="005278B3" w:rsidRPr="006C72EB">
        <w:rPr>
          <w:rFonts w:asciiTheme="minorHAnsi" w:hAnsiTheme="minorHAnsi" w:cstheme="minorHAnsi"/>
        </w:rPr>
        <w:t>ok kamatozására (pl. referencia kamat, kamatváltoztatási mutató, kamatperiódus hossza…), törlesztésére vonatkozó (pl. törlesztés típusa, gyakorisága)</w:t>
      </w:r>
      <w:r w:rsidR="005A1DBF" w:rsidRPr="006C72EB">
        <w:rPr>
          <w:rFonts w:asciiTheme="minorHAnsi" w:hAnsiTheme="minorHAnsi" w:cstheme="minorHAnsi"/>
        </w:rPr>
        <w:t>,</w:t>
      </w:r>
      <w:r w:rsidRPr="006C72EB">
        <w:rPr>
          <w:rFonts w:asciiTheme="minorHAnsi" w:hAnsiTheme="minorHAnsi" w:cstheme="minorHAnsi"/>
        </w:rPr>
        <w:t xml:space="preserve"> </w:t>
      </w:r>
      <w:r w:rsidR="005278B3" w:rsidRPr="006C72EB">
        <w:rPr>
          <w:rFonts w:asciiTheme="minorHAnsi" w:hAnsiTheme="minorHAnsi" w:cstheme="minorHAnsi"/>
        </w:rPr>
        <w:t xml:space="preserve">hitelszerződésben rögzített </w:t>
      </w:r>
      <w:r w:rsidRPr="006C72EB">
        <w:rPr>
          <w:rFonts w:asciiTheme="minorHAnsi" w:hAnsiTheme="minorHAnsi" w:cstheme="minorHAnsi"/>
        </w:rPr>
        <w:t xml:space="preserve">adatok </w:t>
      </w:r>
      <w:r w:rsidR="005278B3" w:rsidRPr="006C72EB">
        <w:rPr>
          <w:rFonts w:asciiTheme="minorHAnsi" w:hAnsiTheme="minorHAnsi" w:cstheme="minorHAnsi"/>
        </w:rPr>
        <w:t xml:space="preserve">jelentendők. </w:t>
      </w:r>
    </w:p>
    <w:p w14:paraId="3B4EE8D2" w14:textId="77777777" w:rsidR="00AB7E62" w:rsidRPr="006C72EB" w:rsidRDefault="00AB7E62" w:rsidP="00AB7E62">
      <w:pPr>
        <w:spacing w:after="0"/>
        <w:rPr>
          <w:rFonts w:asciiTheme="minorHAnsi" w:hAnsiTheme="minorHAnsi" w:cstheme="minorHAnsi"/>
        </w:rPr>
      </w:pPr>
      <w:r w:rsidRPr="006C72EB">
        <w:rPr>
          <w:rFonts w:asciiTheme="minorHAnsi" w:hAnsiTheme="minorHAnsi" w:cstheme="minorHAnsi"/>
          <w:b/>
        </w:rPr>
        <w:t>Új szerződésre vonatkozó kamatadatok</w:t>
      </w:r>
      <w:r w:rsidRPr="006C72EB">
        <w:rPr>
          <w:rFonts w:asciiTheme="minorHAnsi" w:hAnsiTheme="minorHAnsi" w:cstheme="minorHAnsi"/>
        </w:rPr>
        <w:t xml:space="preserve"> jelentése:</w:t>
      </w:r>
    </w:p>
    <w:p w14:paraId="5D46842C" w14:textId="0BF40941" w:rsidR="00AB7E62" w:rsidRPr="006C72EB" w:rsidRDefault="00AB7E62"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a jelenlegi K21-23-ból az adatmodellbe beépített új szerződéses kamatadatok jelentésének módja: ezek az attribútumok abban az adatszolgáltatásban jelentendők első alkalommal, amikor </w:t>
      </w:r>
      <w:r w:rsidR="00BB1773" w:rsidRPr="006C72EB">
        <w:rPr>
          <w:rFonts w:asciiTheme="minorHAnsi" w:hAnsiTheme="minorHAnsi" w:cstheme="minorHAnsi"/>
        </w:rPr>
        <w:t>az adatok először meghatározásra kerülnek vagy pedig megváltoznak</w:t>
      </w:r>
      <w:r w:rsidR="002B1D0D" w:rsidRPr="006C72EB">
        <w:rPr>
          <w:rFonts w:asciiTheme="minorHAnsi" w:hAnsiTheme="minorHAnsi" w:cstheme="minorHAnsi"/>
        </w:rPr>
        <w:t>, azaz</w:t>
      </w:r>
      <w:r w:rsidR="00BB1773" w:rsidRPr="006C72EB">
        <w:rPr>
          <w:rFonts w:asciiTheme="minorHAnsi" w:hAnsiTheme="minorHAnsi" w:cstheme="minorHAnsi"/>
        </w:rPr>
        <w:t xml:space="preserve"> </w:t>
      </w:r>
      <w:r w:rsidRPr="006C72EB">
        <w:rPr>
          <w:rFonts w:asciiTheme="minorHAnsi" w:hAnsiTheme="minorHAnsi" w:cstheme="minorHAnsi"/>
        </w:rPr>
        <w:t>az instrumentum indulásának időpontja vagy az újratárgyalás</w:t>
      </w:r>
      <w:r w:rsidR="00DC506D" w:rsidRPr="006C72EB">
        <w:rPr>
          <w:rFonts w:asciiTheme="minorHAnsi" w:hAnsiTheme="minorHAnsi" w:cstheme="minorHAnsi"/>
        </w:rPr>
        <w:t>/</w:t>
      </w:r>
      <w:r w:rsidR="001279AD" w:rsidRPr="006C72EB">
        <w:rPr>
          <w:rFonts w:asciiTheme="minorHAnsi" w:hAnsiTheme="minorHAnsi" w:cstheme="minorHAnsi"/>
        </w:rPr>
        <w:t xml:space="preserve">átstrukturálás </w:t>
      </w:r>
      <w:r w:rsidRPr="006C72EB">
        <w:rPr>
          <w:rFonts w:asciiTheme="minorHAnsi" w:hAnsiTheme="minorHAnsi" w:cstheme="minorHAnsi"/>
        </w:rPr>
        <w:t>dátuma a vonatkozási</w:t>
      </w:r>
      <w:r w:rsidR="00D55B12" w:rsidRPr="006C72EB">
        <w:rPr>
          <w:rFonts w:asciiTheme="minorHAnsi" w:hAnsiTheme="minorHAnsi" w:cstheme="minorHAnsi"/>
        </w:rPr>
        <w:t xml:space="preserve"> hónapon belül</w:t>
      </w:r>
      <w:r w:rsidRPr="006C72EB">
        <w:rPr>
          <w:rFonts w:asciiTheme="minorHAnsi" w:hAnsiTheme="minorHAnsi" w:cstheme="minorHAnsi"/>
        </w:rPr>
        <w:t xml:space="preserve"> esik.</w:t>
      </w:r>
      <w:r w:rsidR="0027543E" w:rsidRPr="006C72EB">
        <w:rPr>
          <w:rFonts w:asciiTheme="minorHAnsi" w:hAnsiTheme="minorHAnsi" w:cstheme="minorHAnsi"/>
        </w:rPr>
        <w:t xml:space="preserve"> </w:t>
      </w:r>
      <w:r w:rsidR="001440DD" w:rsidRPr="00AE27AF">
        <w:rPr>
          <w:rFonts w:asciiTheme="minorHAnsi" w:hAnsiTheme="minorHAnsi" w:cstheme="minorHAnsi"/>
          <w:i/>
          <w:iCs/>
        </w:rPr>
        <w:t>Az új szerződéses kamatadatok mindaddig változatlanul jelentendők</w:t>
      </w:r>
      <w:r w:rsidR="001440DD" w:rsidRPr="006C72EB">
        <w:rPr>
          <w:rFonts w:asciiTheme="minorHAnsi" w:hAnsiTheme="minorHAnsi" w:cstheme="minorHAnsi"/>
        </w:rPr>
        <w:t xml:space="preserve"> az adatszolgáltatásban, amíg meg nem szűnik az instrumentum vagy nem történik újratárgyalás/átstrukturálás új instrumentum képződése nélkül (azaz adott instrumentumnál az „</w:t>
      </w:r>
      <w:proofErr w:type="spellStart"/>
      <w:r w:rsidR="001440DD" w:rsidRPr="006C72EB">
        <w:rPr>
          <w:rFonts w:asciiTheme="minorHAnsi" w:hAnsiTheme="minorHAnsi" w:cstheme="minorHAnsi"/>
        </w:rPr>
        <w:t>Újratárgyalt</w:t>
      </w:r>
      <w:proofErr w:type="spellEnd"/>
      <w:r w:rsidR="001440DD" w:rsidRPr="006C72EB">
        <w:rPr>
          <w:rFonts w:asciiTheme="minorHAnsi" w:hAnsiTheme="minorHAnsi" w:cstheme="minorHAnsi"/>
        </w:rPr>
        <w:t>-e?” mező értéke „I” lesz és az „Újratárgyalás dátuma” töltött). Utóbbi esetben az attribútumok értéke változhat. E</w:t>
      </w:r>
      <w:r w:rsidR="0027543E" w:rsidRPr="006C72EB">
        <w:rPr>
          <w:rFonts w:asciiTheme="minorHAnsi" w:hAnsiTheme="minorHAnsi" w:cstheme="minorHAnsi"/>
        </w:rPr>
        <w:t xml:space="preserve">gyébként az instrumentum keletkezésekor jelentett értéket kell a további jelentésekben is feltüntetni. </w:t>
      </w:r>
    </w:p>
    <w:p w14:paraId="3950D09F" w14:textId="48436BAE" w:rsidR="00BB1773" w:rsidRPr="006C72EB" w:rsidRDefault="00BB1773"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Szerepelnek a modellben olyan attribútumok, amelyek nem a jelenlegi K21-23-ból kerültek az adatmodellbe, </w:t>
      </w:r>
      <w:r w:rsidR="001440DD" w:rsidRPr="006C72EB">
        <w:rPr>
          <w:rFonts w:asciiTheme="minorHAnsi" w:hAnsiTheme="minorHAnsi" w:cstheme="minorHAnsi"/>
        </w:rPr>
        <w:t>azonban</w:t>
      </w:r>
      <w:r w:rsidR="0027543E" w:rsidRPr="006C72EB">
        <w:rPr>
          <w:rFonts w:asciiTheme="minorHAnsi" w:hAnsiTheme="minorHAnsi" w:cstheme="minorHAnsi"/>
        </w:rPr>
        <w:t xml:space="preserve"> a fenti új szerződéses adatokhoz hasonlóan már az instrumentum indulásától jelentendők, és nem a fennálló tőkeösszeghez kötöttek. Ezek az attribútumok azonban az instrumentum élete során </w:t>
      </w:r>
      <w:r w:rsidR="003C2E22" w:rsidRPr="006C72EB">
        <w:rPr>
          <w:rFonts w:asciiTheme="minorHAnsi" w:hAnsiTheme="minorHAnsi" w:cstheme="minorHAnsi"/>
        </w:rPr>
        <w:t xml:space="preserve">bármikor, </w:t>
      </w:r>
      <w:r w:rsidR="0027543E" w:rsidRPr="006C72EB">
        <w:rPr>
          <w:rFonts w:asciiTheme="minorHAnsi" w:hAnsiTheme="minorHAnsi" w:cstheme="minorHAnsi"/>
        </w:rPr>
        <w:t>nem csak az újratárgyalási/</w:t>
      </w:r>
      <w:proofErr w:type="spellStart"/>
      <w:r w:rsidR="0027543E" w:rsidRPr="006C72EB">
        <w:rPr>
          <w:rFonts w:asciiTheme="minorHAnsi" w:hAnsiTheme="minorHAnsi" w:cstheme="minorHAnsi"/>
        </w:rPr>
        <w:t>átstruktúrálási</w:t>
      </w:r>
      <w:proofErr w:type="spellEnd"/>
      <w:r w:rsidR="0027543E" w:rsidRPr="006C72EB">
        <w:rPr>
          <w:rFonts w:asciiTheme="minorHAnsi" w:hAnsiTheme="minorHAnsi" w:cstheme="minorHAnsi"/>
        </w:rPr>
        <w:t xml:space="preserve"> eseménytől függően változnak. Ilyen pl. a csak kamat periódus, amelynek értéke változhat attól függően, hogy az eredeti szerződésben meghatározott tőkefizetési halasztás esetén aktuálisan csak kamat periódusban van a hitel. </w:t>
      </w:r>
      <w:r w:rsidRPr="006C72EB">
        <w:rPr>
          <w:rFonts w:asciiTheme="minorHAnsi" w:hAnsiTheme="minorHAnsi" w:cstheme="minorHAnsi"/>
        </w:rPr>
        <w:t xml:space="preserve"> </w:t>
      </w:r>
    </w:p>
    <w:p w14:paraId="457832FE" w14:textId="77777777" w:rsidR="001440DD" w:rsidRPr="006C72EB" w:rsidRDefault="001440DD" w:rsidP="00AB7E62">
      <w:pPr>
        <w:rPr>
          <w:rFonts w:asciiTheme="minorHAnsi" w:hAnsiTheme="minorHAnsi" w:cstheme="minorHAnsi"/>
        </w:rPr>
      </w:pPr>
    </w:p>
    <w:p w14:paraId="137D0502" w14:textId="63911595" w:rsidR="004C596F" w:rsidRPr="006C72EB" w:rsidRDefault="004C596F" w:rsidP="004C596F">
      <w:pPr>
        <w:rPr>
          <w:rFonts w:asciiTheme="minorHAnsi" w:hAnsiTheme="minorHAnsi" w:cstheme="minorHAnsi"/>
        </w:rPr>
      </w:pPr>
      <w:bookmarkStart w:id="162" w:name="_Hlk23326333"/>
      <w:r w:rsidRPr="006C72EB">
        <w:rPr>
          <w:rFonts w:asciiTheme="minorHAnsi" w:hAnsiTheme="minorHAnsi" w:cstheme="minorHAnsi"/>
        </w:rPr>
        <w:t xml:space="preserve">Az évesített kamatláb (aktuális) az alapvető MNB rendelet 2. számú mellékletében meghatározott módon kalkulált érték. </w:t>
      </w:r>
    </w:p>
    <w:p w14:paraId="12A80DC8" w14:textId="77777777" w:rsidR="001B2B4F" w:rsidRPr="006C72EB" w:rsidRDefault="00056514" w:rsidP="00056514">
      <w:pPr>
        <w:rPr>
          <w:rFonts w:asciiTheme="minorHAnsi" w:hAnsiTheme="minorHAnsi" w:cstheme="minorHAnsi"/>
        </w:rPr>
      </w:pPr>
      <w:r w:rsidRPr="006C72EB">
        <w:rPr>
          <w:rFonts w:asciiTheme="minorHAnsi" w:hAnsiTheme="minorHAnsi" w:cstheme="minorHAnsi"/>
        </w:rPr>
        <w:t>A lakossági hitelek esetében jelentendő hitelköltség mutató szintén az alapvető MNB rendelet 2. számú mellékletében meghatározott fogalom</w:t>
      </w:r>
      <w:r w:rsidR="001B2B4F" w:rsidRPr="006C72EB">
        <w:rPr>
          <w:rFonts w:asciiTheme="minorHAnsi" w:hAnsiTheme="minorHAnsi" w:cstheme="minorHAnsi"/>
        </w:rPr>
        <w:t xml:space="preserve">. </w:t>
      </w:r>
    </w:p>
    <w:p w14:paraId="18AC85AA" w14:textId="2038BFAE" w:rsidR="00056514" w:rsidRPr="006C72EB" w:rsidRDefault="001B2B4F" w:rsidP="00056514">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mezőben pedig a szerződésben szereplő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értéket kell feltüntetni a teljes hiteldíj mutató meghatározásáról, számításáról és közzétételéről szóló 83/2010. (III. 25.) Korm. rendelet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rendelet) szerinti tartalommal.</w:t>
      </w:r>
      <w:r w:rsidR="00A37730" w:rsidRPr="006C72EB">
        <w:rPr>
          <w:rFonts w:asciiTheme="minorHAnsi" w:hAnsiTheme="minorHAnsi" w:cstheme="minorHAnsi"/>
        </w:rPr>
        <w:t xml:space="preserve"> </w:t>
      </w:r>
    </w:p>
    <w:p w14:paraId="6F7F3096" w14:textId="77777777" w:rsidR="00463552" w:rsidRPr="006C72EB" w:rsidRDefault="00463552" w:rsidP="00463552">
      <w:pPr>
        <w:spacing w:after="0" w:line="240" w:lineRule="auto"/>
        <w:rPr>
          <w:rFonts w:asciiTheme="minorHAnsi" w:hAnsiTheme="minorHAnsi" w:cstheme="minorHAnsi"/>
        </w:rPr>
      </w:pPr>
      <w:r w:rsidRPr="006C72EB">
        <w:rPr>
          <w:rFonts w:asciiTheme="minorHAnsi" w:hAnsiTheme="minorHAnsi" w:cstheme="minorHAnsi"/>
        </w:rPr>
        <w:t xml:space="preserve">Átstrukturált hitelek esetében az átstrukturálás hónapjától a hitel lejáratig terjedő időszakra kell az aktuális szerződéses kamatlábból számított évesített kamatlábat megállapítani és ez jelenthető a hitelköltség mutató értékeként, amennyiben nem áll rendelkezésre más információ 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értékre vonatkozóan. </w:t>
      </w:r>
    </w:p>
    <w:bookmarkEnd w:id="162"/>
    <w:p w14:paraId="3C1E3FB7" w14:textId="77777777" w:rsidR="00463552" w:rsidRPr="006C72EB" w:rsidRDefault="00463552" w:rsidP="00056514">
      <w:pPr>
        <w:rPr>
          <w:rFonts w:asciiTheme="minorHAnsi" w:hAnsiTheme="minorHAnsi" w:cstheme="minorHAnsi"/>
        </w:rPr>
      </w:pPr>
    </w:p>
    <w:p w14:paraId="3E8FAA01" w14:textId="5CF7A2B9" w:rsidR="009873AD" w:rsidRPr="006C72EB" w:rsidRDefault="009873AD" w:rsidP="009873AD">
      <w:pPr>
        <w:rPr>
          <w:rFonts w:asciiTheme="minorHAnsi" w:hAnsiTheme="minorHAnsi" w:cstheme="minorHAnsi"/>
          <w:b/>
          <w:u w:val="single"/>
        </w:rPr>
      </w:pPr>
      <w:bookmarkStart w:id="163" w:name="_Hlk51927119"/>
      <w:bookmarkStart w:id="164" w:name="_Hlk52265455"/>
      <w:r w:rsidRPr="006C72EB">
        <w:rPr>
          <w:rFonts w:asciiTheme="minorHAnsi" w:hAnsiTheme="minorHAnsi" w:cstheme="minorHAnsi"/>
          <w:color w:val="000000"/>
        </w:rPr>
        <w:t>A 47/2020. (III. 18.) Korm. rendelet és azt részletező 62/2020. (III. 24.) Korm. rendelet hatálybalépését követően</w:t>
      </w:r>
      <w:r w:rsidR="00612ABA" w:rsidRPr="006C72EB">
        <w:rPr>
          <w:rFonts w:asciiTheme="minorHAnsi" w:hAnsiTheme="minorHAnsi" w:cstheme="minorHAnsi"/>
          <w:color w:val="000000"/>
        </w:rPr>
        <w:t>, hatályvesztését megelőzően</w:t>
      </w:r>
      <w:r w:rsidRPr="006C72EB">
        <w:rPr>
          <w:rFonts w:asciiTheme="minorHAnsi" w:hAnsiTheme="minorHAnsi" w:cstheme="minorHAnsi"/>
          <w:color w:val="000000"/>
        </w:rPr>
        <w:t xml:space="preserve"> kötött szerződés alapján felvett, zálogjoggal nem biztosított fogyasztói hitelek esetén </w:t>
      </w:r>
      <w:bookmarkEnd w:id="163"/>
      <w:r w:rsidRPr="006C72EB">
        <w:rPr>
          <w:rFonts w:asciiTheme="minorHAnsi" w:hAnsiTheme="minorHAnsi" w:cstheme="minorHAnsi"/>
          <w:color w:val="000000"/>
        </w:rPr>
        <w:t xml:space="preserve">az alábbi módon szükséges jelenteni a hitelköltség mutató és </w:t>
      </w:r>
      <w:proofErr w:type="spellStart"/>
      <w:r w:rsidRPr="006C72EB">
        <w:rPr>
          <w:rFonts w:asciiTheme="minorHAnsi" w:hAnsiTheme="minorHAnsi" w:cstheme="minorHAnsi"/>
          <w:color w:val="000000"/>
        </w:rPr>
        <w:t>THM</w:t>
      </w:r>
      <w:proofErr w:type="spellEnd"/>
      <w:r w:rsidRPr="006C72EB">
        <w:rPr>
          <w:rFonts w:asciiTheme="minorHAnsi" w:hAnsiTheme="minorHAnsi" w:cstheme="minorHAnsi"/>
          <w:color w:val="000000"/>
        </w:rPr>
        <w:t xml:space="preserve"> értékeket:</w:t>
      </w:r>
    </w:p>
    <w:p w14:paraId="2879BBB0" w14:textId="77777777" w:rsidR="009873AD" w:rsidRPr="006C72EB" w:rsidRDefault="009873AD" w:rsidP="009873AD">
      <w:pPr>
        <w:pStyle w:val="Listaszerbekezds"/>
        <w:numPr>
          <w:ilvl w:val="0"/>
          <w:numId w:val="52"/>
        </w:numPr>
        <w:spacing w:after="0"/>
        <w:rPr>
          <w:rFonts w:asciiTheme="minorHAnsi" w:hAnsiTheme="minorHAnsi" w:cstheme="minorHAnsi"/>
        </w:rPr>
      </w:pPr>
      <w:bookmarkStart w:id="165" w:name="_Hlk40883495"/>
      <w:r w:rsidRPr="006C72EB">
        <w:rPr>
          <w:rFonts w:asciiTheme="minorHAnsi" w:hAnsiTheme="minorHAnsi" w:cstheme="minorHAnsi"/>
          <w:b/>
          <w:u w:val="single"/>
        </w:rPr>
        <w:t>Hitelköltség mutató (</w:t>
      </w:r>
      <w:proofErr w:type="spellStart"/>
      <w:r w:rsidRPr="006C72EB">
        <w:rPr>
          <w:rFonts w:asciiTheme="minorHAnsi" w:hAnsiTheme="minorHAnsi" w:cstheme="minorHAnsi"/>
          <w:b/>
          <w:u w:val="single"/>
        </w:rPr>
        <w:t>INSTR.HIT_KTG_SZAZLK</w:t>
      </w:r>
      <w:proofErr w:type="spellEnd"/>
      <w:r w:rsidRPr="006C72EB">
        <w:rPr>
          <w:rFonts w:asciiTheme="minorHAnsi" w:hAnsiTheme="minorHAnsi" w:cstheme="minorHAnsi"/>
          <w:b/>
          <w:u w:val="single"/>
        </w:rPr>
        <w:t>):</w:t>
      </w:r>
      <w:r w:rsidRPr="006C72EB">
        <w:rPr>
          <w:rFonts w:asciiTheme="minorHAnsi" w:hAnsiTheme="minorHAnsi" w:cstheme="minorHAnsi"/>
        </w:rPr>
        <w:t xml:space="preserve"> az adatmezőben a 47/2020. Kormányrendeletben meghatározottak szerint számított kedvezményes teljes hiteldíj mutató mértékét</w:t>
      </w:r>
      <w:r w:rsidRPr="006C72EB">
        <w:rPr>
          <w:rFonts w:asciiTheme="minorHAnsi" w:hAnsiTheme="minorHAnsi" w:cstheme="minorHAnsi"/>
          <w:color w:val="000000"/>
        </w:rPr>
        <w:t xml:space="preserve"> kell jelenteni (amely nem haladhatja meg a jegybanki alapkamat öt százalékponttal növelt mértékét)</w:t>
      </w:r>
      <w:r w:rsidRPr="006C72EB">
        <w:rPr>
          <w:rFonts w:asciiTheme="minorHAnsi" w:hAnsiTheme="minorHAnsi" w:cstheme="minorHAnsi"/>
        </w:rPr>
        <w:t>.</w:t>
      </w:r>
    </w:p>
    <w:bookmarkEnd w:id="165"/>
    <w:p w14:paraId="612218D1" w14:textId="77777777" w:rsidR="009873AD" w:rsidRPr="006C72EB" w:rsidRDefault="009873AD" w:rsidP="009873AD">
      <w:pPr>
        <w:rPr>
          <w:rFonts w:asciiTheme="minorHAnsi" w:hAnsiTheme="minorHAnsi" w:cstheme="minorHAnsi"/>
        </w:rPr>
      </w:pPr>
    </w:p>
    <w:p w14:paraId="741EE782" w14:textId="3164E420" w:rsidR="009873AD" w:rsidRPr="006C72EB" w:rsidRDefault="009873AD" w:rsidP="009873AD">
      <w:pPr>
        <w:pStyle w:val="Listaszerbekezds"/>
        <w:numPr>
          <w:ilvl w:val="0"/>
          <w:numId w:val="52"/>
        </w:numPr>
        <w:spacing w:after="0"/>
        <w:rPr>
          <w:rFonts w:asciiTheme="minorHAnsi" w:hAnsiTheme="minorHAnsi" w:cstheme="minorHAnsi"/>
          <w:color w:val="000000"/>
        </w:rPr>
      </w:pPr>
      <w:proofErr w:type="spellStart"/>
      <w:r w:rsidRPr="006C72EB">
        <w:rPr>
          <w:rFonts w:asciiTheme="minorHAnsi" w:hAnsiTheme="minorHAnsi" w:cstheme="minorHAnsi"/>
          <w:b/>
          <w:u w:val="single"/>
        </w:rPr>
        <w:t>THM</w:t>
      </w:r>
      <w:proofErr w:type="spellEnd"/>
      <w:r w:rsidRPr="006C72EB">
        <w:rPr>
          <w:rFonts w:asciiTheme="minorHAnsi" w:hAnsiTheme="minorHAnsi" w:cstheme="minorHAnsi"/>
          <w:b/>
          <w:u w:val="single"/>
        </w:rPr>
        <w:t xml:space="preserve"> (</w:t>
      </w:r>
      <w:proofErr w:type="spellStart"/>
      <w:r w:rsidRPr="006C72EB">
        <w:rPr>
          <w:rFonts w:asciiTheme="minorHAnsi" w:hAnsiTheme="minorHAnsi" w:cstheme="minorHAnsi"/>
          <w:b/>
          <w:u w:val="single"/>
        </w:rPr>
        <w:t>INSTR.THM_SZAZLK</w:t>
      </w:r>
      <w:proofErr w:type="spellEnd"/>
      <w:r w:rsidRPr="006C72EB">
        <w:rPr>
          <w:rFonts w:asciiTheme="minorHAnsi" w:hAnsiTheme="minorHAnsi" w:cstheme="minorHAnsi"/>
          <w:b/>
          <w:u w:val="single"/>
        </w:rPr>
        <w:t>) töltése:</w:t>
      </w:r>
      <w:r w:rsidRPr="006C72EB">
        <w:rPr>
          <w:rFonts w:asciiTheme="minorHAnsi" w:hAnsiTheme="minorHAnsi" w:cstheme="minorHAnsi"/>
        </w:rPr>
        <w:t xml:space="preserve"> 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w:t>
      </w:r>
      <w:r w:rsidRPr="006C72EB">
        <w:rPr>
          <w:rFonts w:asciiTheme="minorHAnsi" w:hAnsiTheme="minorHAnsi" w:cstheme="minorHAnsi"/>
          <w:color w:val="000000"/>
        </w:rPr>
        <w:t>mezőben a szerződésben meghatározott, a teljes futamidőre számított, a 83/2010. és 178/2020. Korm. rendeletek szerint meghatározott értéket szükséges jelenteni.</w:t>
      </w:r>
    </w:p>
    <w:bookmarkEnd w:id="164"/>
    <w:p w14:paraId="70DEBD9E" w14:textId="77777777" w:rsidR="009873AD" w:rsidRPr="006C72EB" w:rsidRDefault="009873AD" w:rsidP="00056514">
      <w:pPr>
        <w:rPr>
          <w:rFonts w:asciiTheme="minorHAnsi" w:hAnsiTheme="minorHAnsi" w:cstheme="minorHAnsi"/>
        </w:rPr>
      </w:pPr>
    </w:p>
    <w:p w14:paraId="67DDB880" w14:textId="1C954D0F" w:rsidR="00056514" w:rsidRPr="006C72EB" w:rsidRDefault="00056514" w:rsidP="004C596F">
      <w:pPr>
        <w:rPr>
          <w:rFonts w:asciiTheme="minorHAnsi" w:hAnsiTheme="minorHAnsi" w:cstheme="minorHAnsi"/>
        </w:rPr>
      </w:pPr>
      <w:r w:rsidRPr="006C72EB">
        <w:rPr>
          <w:rFonts w:asciiTheme="minorHAnsi" w:hAnsiTheme="minorHAnsi" w:cstheme="minorHAnsi"/>
        </w:rPr>
        <w:t>Az új szerződéses kamatadatok (a kamatláb alsó és felső korlát kivételével) nem töltendők folyószámlahitelek esetében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hitelek, kártyahitelek).</w:t>
      </w:r>
    </w:p>
    <w:p w14:paraId="5918D030" w14:textId="07BB6926" w:rsidR="00AB7E62" w:rsidRPr="006C72EB" w:rsidRDefault="00AB7E62" w:rsidP="00AB7E62">
      <w:pPr>
        <w:rPr>
          <w:rFonts w:asciiTheme="minorHAnsi" w:hAnsiTheme="minorHAnsi" w:cstheme="minorHAnsi"/>
        </w:rPr>
      </w:pPr>
      <w:r w:rsidRPr="006C72EB">
        <w:rPr>
          <w:rFonts w:asciiTheme="minorHAnsi" w:hAnsiTheme="minorHAnsi" w:cstheme="minorHAnsi"/>
        </w:rPr>
        <w:t>A „Kamatfixálás gyakorisága” mezőben az új szerződések tekintetében hónapokban kifejezve kell megadni azt az információt, hogy mennyi időre (hány hónapra) előre rögzített a kamatláb. Egyes speciális esetekben a következőképpen kell eljárni:</w:t>
      </w:r>
    </w:p>
    <w:p w14:paraId="27F7A638" w14:textId="77777777" w:rsidR="00AB7E62" w:rsidRPr="006C72EB" w:rsidRDefault="00AB7E6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fix kamatozású hitelnél a kamatfixálás gyakorisága megegyezik a hitel </w:t>
      </w:r>
      <w:proofErr w:type="spellStart"/>
      <w:r w:rsidRPr="006C72EB">
        <w:rPr>
          <w:rFonts w:asciiTheme="minorHAnsi" w:hAnsiTheme="minorHAnsi" w:cstheme="minorHAnsi"/>
        </w:rPr>
        <w:t>futamidejével</w:t>
      </w:r>
      <w:proofErr w:type="spellEnd"/>
      <w:r w:rsidRPr="006C72EB">
        <w:rPr>
          <w:rFonts w:asciiTheme="minorHAnsi" w:hAnsiTheme="minorHAnsi" w:cstheme="minorHAnsi"/>
        </w:rPr>
        <w:t xml:space="preserve"> hónapokban számolva,</w:t>
      </w:r>
    </w:p>
    <w:p w14:paraId="279792DD" w14:textId="77777777" w:rsidR="008D2D18" w:rsidRPr="006C72EB" w:rsidRDefault="00AB7E6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változó kamatozású hitelnél általában a referenciakamat </w:t>
      </w:r>
      <w:proofErr w:type="spellStart"/>
      <w:r w:rsidRPr="006C72EB">
        <w:rPr>
          <w:rFonts w:asciiTheme="minorHAnsi" w:hAnsiTheme="minorHAnsi" w:cstheme="minorHAnsi"/>
        </w:rPr>
        <w:t>átárazódási</w:t>
      </w:r>
      <w:proofErr w:type="spellEnd"/>
      <w:r w:rsidRPr="006C72EB">
        <w:rPr>
          <w:rFonts w:asciiTheme="minorHAnsi" w:hAnsiTheme="minorHAnsi" w:cstheme="minorHAnsi"/>
        </w:rPr>
        <w:t xml:space="preserve"> periódusával egyezik meg a kamatfixálás gyakorisága, kivéve az alapkamatokat, mint referenciakamatokat, ahol a kamatfixálás gyakoriságát 1 hónapnak kell tekinteni és egyes „</w:t>
      </w:r>
      <w:proofErr w:type="spellStart"/>
      <w:r w:rsidRPr="006C72EB">
        <w:rPr>
          <w:rFonts w:asciiTheme="minorHAnsi" w:hAnsiTheme="minorHAnsi" w:cstheme="minorHAnsi"/>
        </w:rPr>
        <w:t>EGYEB</w:t>
      </w:r>
      <w:proofErr w:type="spellEnd"/>
      <w:r w:rsidRPr="006C72EB">
        <w:rPr>
          <w:rFonts w:asciiTheme="minorHAnsi" w:hAnsiTheme="minorHAnsi" w:cstheme="minorHAnsi"/>
        </w:rPr>
        <w:t>” kódon jelentett referenciakamatokat,</w:t>
      </w:r>
    </w:p>
    <w:p w14:paraId="260246A9" w14:textId="771FE563" w:rsidR="00AB7E62" w:rsidRPr="006C72EB" w:rsidRDefault="00AB7E6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a hitel futamideje rövidebb, mint a referenciakamat </w:t>
      </w:r>
      <w:proofErr w:type="spellStart"/>
      <w:r w:rsidRPr="006C72EB">
        <w:rPr>
          <w:rFonts w:asciiTheme="minorHAnsi" w:hAnsiTheme="minorHAnsi" w:cstheme="minorHAnsi"/>
        </w:rPr>
        <w:t>átárazódási</w:t>
      </w:r>
      <w:proofErr w:type="spellEnd"/>
      <w:r w:rsidRPr="006C72EB">
        <w:rPr>
          <w:rFonts w:asciiTheme="minorHAnsi" w:hAnsiTheme="minorHAnsi" w:cstheme="minorHAnsi"/>
        </w:rPr>
        <w:t xml:space="preserve"> periódusa, akkor is a hitel </w:t>
      </w:r>
      <w:r w:rsidR="008D2D18" w:rsidRPr="006C72EB">
        <w:rPr>
          <w:rFonts w:asciiTheme="minorHAnsi" w:hAnsiTheme="minorHAnsi" w:cstheme="minorHAnsi"/>
        </w:rPr>
        <w:t>futamideje lesz a kamatfixálás gyakorisága.</w:t>
      </w:r>
    </w:p>
    <w:p w14:paraId="5A3182B0" w14:textId="051A019D" w:rsidR="00726022" w:rsidRPr="006C72EB" w:rsidRDefault="00AB7E62" w:rsidP="00E36B83">
      <w:pPr>
        <w:rPr>
          <w:rFonts w:asciiTheme="minorHAnsi" w:hAnsiTheme="minorHAnsi" w:cstheme="minorHAnsi"/>
        </w:rPr>
      </w:pPr>
      <w:r w:rsidRPr="006C72EB">
        <w:rPr>
          <w:rFonts w:asciiTheme="minorHAnsi" w:hAnsiTheme="minorHAnsi" w:cstheme="minorHAnsi"/>
        </w:rPr>
        <w:t>A „</w:t>
      </w:r>
      <w:r w:rsidR="004C596F" w:rsidRPr="006C72EB">
        <w:rPr>
          <w:rFonts w:asciiTheme="minorHAnsi" w:hAnsiTheme="minorHAnsi" w:cstheme="minorHAnsi"/>
        </w:rPr>
        <w:t>K</w:t>
      </w:r>
      <w:r w:rsidRPr="006C72EB">
        <w:rPr>
          <w:rFonts w:asciiTheme="minorHAnsi" w:hAnsiTheme="minorHAnsi" w:cstheme="minorHAnsi"/>
        </w:rPr>
        <w:t xml:space="preserve">amatperiódus hossza – egyszeri” mező nem töltendő, mivel a „kamatfixálás gyakorisága” attribútum </w:t>
      </w:r>
      <w:proofErr w:type="spellStart"/>
      <w:r w:rsidRPr="006C72EB">
        <w:rPr>
          <w:rFonts w:asciiTheme="minorHAnsi" w:hAnsiTheme="minorHAnsi" w:cstheme="minorHAnsi"/>
        </w:rPr>
        <w:t>tartalmilag</w:t>
      </w:r>
      <w:proofErr w:type="spellEnd"/>
      <w:r w:rsidRPr="006C72EB">
        <w:rPr>
          <w:rFonts w:asciiTheme="minorHAnsi" w:hAnsiTheme="minorHAnsi" w:cstheme="minorHAnsi"/>
        </w:rPr>
        <w:t xml:space="preserve"> fedi azt.</w:t>
      </w:r>
      <w:r w:rsidR="00726022" w:rsidRPr="006C72EB">
        <w:rPr>
          <w:rFonts w:asciiTheme="minorHAnsi" w:hAnsiTheme="minorHAnsi" w:cstheme="minorHAnsi"/>
        </w:rPr>
        <w:t xml:space="preserve"> 2021. szeptemberi vonatkozási időtől kezdődően a mező átnevezésre kerül „Szerződéskötés és indulás napja eltérésének </w:t>
      </w:r>
      <w:proofErr w:type="gramStart"/>
      <w:r w:rsidR="00726022" w:rsidRPr="006C72EB">
        <w:rPr>
          <w:rFonts w:asciiTheme="minorHAnsi" w:hAnsiTheme="minorHAnsi" w:cstheme="minorHAnsi"/>
        </w:rPr>
        <w:t>oka”-</w:t>
      </w:r>
      <w:proofErr w:type="spellStart"/>
      <w:proofErr w:type="gramEnd"/>
      <w:r w:rsidR="00726022" w:rsidRPr="006C72EB">
        <w:rPr>
          <w:rFonts w:asciiTheme="minorHAnsi" w:hAnsiTheme="minorHAnsi" w:cstheme="minorHAnsi"/>
        </w:rPr>
        <w:t>ra</w:t>
      </w:r>
      <w:proofErr w:type="spellEnd"/>
      <w:r w:rsidR="00726022" w:rsidRPr="006C72EB">
        <w:rPr>
          <w:rFonts w:asciiTheme="minorHAnsi" w:hAnsiTheme="minorHAnsi" w:cstheme="minorHAnsi"/>
        </w:rPr>
        <w:t>. A mezőt csak abban az esetben kell majd tölteni, amennyiben eltér a szerződéskötés napja és az indulás napja</w:t>
      </w:r>
      <w:r w:rsidR="0021602F" w:rsidRPr="006C72EB">
        <w:rPr>
          <w:rFonts w:asciiTheme="minorHAnsi" w:hAnsiTheme="minorHAnsi" w:cstheme="minorHAnsi"/>
        </w:rPr>
        <w:t>.</w:t>
      </w:r>
      <w:r w:rsidR="00726022" w:rsidRPr="006C72EB">
        <w:rPr>
          <w:rFonts w:asciiTheme="minorHAnsi" w:hAnsiTheme="minorHAnsi" w:cstheme="minorHAnsi"/>
        </w:rPr>
        <w:t xml:space="preserve"> </w:t>
      </w:r>
      <w:r w:rsidR="0021602F" w:rsidRPr="006C72EB">
        <w:rPr>
          <w:rFonts w:asciiTheme="minorHAnsi" w:hAnsiTheme="minorHAnsi" w:cstheme="minorHAnsi"/>
        </w:rPr>
        <w:t xml:space="preserve">Ebben az esetben </w:t>
      </w:r>
      <w:r w:rsidR="00726022" w:rsidRPr="006C72EB">
        <w:rPr>
          <w:rFonts w:asciiTheme="minorHAnsi" w:hAnsiTheme="minorHAnsi" w:cstheme="minorHAnsi"/>
        </w:rPr>
        <w:t xml:space="preserve">jelentendő, hogy </w:t>
      </w:r>
      <w:proofErr w:type="spellStart"/>
      <w:r w:rsidR="00726022" w:rsidRPr="006C72EB">
        <w:rPr>
          <w:rFonts w:asciiTheme="minorHAnsi" w:hAnsiTheme="minorHAnsi" w:cstheme="minorHAnsi"/>
        </w:rPr>
        <w:t>hatályosulási</w:t>
      </w:r>
      <w:proofErr w:type="spellEnd"/>
      <w:r w:rsidR="00726022" w:rsidRPr="006C72EB">
        <w:rPr>
          <w:rFonts w:asciiTheme="minorHAnsi" w:hAnsiTheme="minorHAnsi" w:cstheme="minorHAnsi"/>
        </w:rPr>
        <w:t xml:space="preserve"> feltételek fennállása vagy távollévők közti szerződéskötés vagy egyéb ok miatt tér el a két dátum. </w:t>
      </w:r>
    </w:p>
    <w:p w14:paraId="145E5E84" w14:textId="71EFB017" w:rsidR="00087333" w:rsidRPr="006C72EB" w:rsidRDefault="00087333" w:rsidP="00087333">
      <w:pPr>
        <w:rPr>
          <w:rFonts w:asciiTheme="minorHAnsi" w:eastAsia="Times New Roman" w:hAnsiTheme="minorHAnsi" w:cstheme="minorHAnsi"/>
        </w:rPr>
      </w:pPr>
      <w:bookmarkStart w:id="166" w:name="_Hlk9584884"/>
      <w:r w:rsidRPr="006C72EB">
        <w:rPr>
          <w:rFonts w:asciiTheme="minorHAnsi" w:eastAsia="Times New Roman" w:hAnsiTheme="minorHAnsi" w:cstheme="minorHAnsi"/>
        </w:rPr>
        <w:t>A „</w:t>
      </w:r>
      <w:r w:rsidRPr="006C72EB">
        <w:rPr>
          <w:rFonts w:asciiTheme="minorHAnsi" w:eastAsia="Times New Roman" w:hAnsiTheme="minorHAnsi" w:cstheme="minorHAnsi"/>
          <w:b/>
        </w:rPr>
        <w:t>futamidő végén egyösszegben esedékes törlesztőrészlet összege</w:t>
      </w:r>
      <w:r w:rsidRPr="006C72EB">
        <w:rPr>
          <w:rFonts w:asciiTheme="minorHAnsi" w:eastAsia="Times New Roman" w:hAnsiTheme="minorHAnsi" w:cstheme="minorHAnsi"/>
        </w:rPr>
        <w:t>”, a „</w:t>
      </w:r>
      <w:r w:rsidRPr="006C72EB">
        <w:rPr>
          <w:rFonts w:asciiTheme="minorHAnsi" w:eastAsia="Times New Roman" w:hAnsiTheme="minorHAnsi" w:cstheme="minorHAnsi"/>
          <w:b/>
        </w:rPr>
        <w:t>futamidő végén egyösszegben esedékes törlesztőrészlet összege – devizanem</w:t>
      </w:r>
      <w:r w:rsidRPr="006C72EB">
        <w:rPr>
          <w:rFonts w:asciiTheme="minorHAnsi" w:eastAsia="Times New Roman" w:hAnsiTheme="minorHAnsi" w:cstheme="minorHAnsi"/>
        </w:rPr>
        <w:t>”, valamint a „</w:t>
      </w:r>
      <w:r w:rsidRPr="006C72EB">
        <w:rPr>
          <w:rFonts w:asciiTheme="minorHAnsi" w:eastAsia="Times New Roman" w:hAnsiTheme="minorHAnsi" w:cstheme="minorHAnsi"/>
          <w:b/>
        </w:rPr>
        <w:t>futamidő végén egyösszegben esedékes törlesztőrészlet aránya</w:t>
      </w:r>
      <w:r w:rsidRPr="006C72EB">
        <w:rPr>
          <w:rFonts w:asciiTheme="minorHAnsi" w:eastAsia="Times New Roman" w:hAnsiTheme="minorHAnsi" w:cstheme="minorHAnsi"/>
        </w:rPr>
        <w:t xml:space="preserve">” mezők jelentendők minden olyan </w:t>
      </w:r>
      <w:proofErr w:type="spellStart"/>
      <w:r w:rsidRPr="006C72EB">
        <w:rPr>
          <w:rFonts w:asciiTheme="minorHAnsi" w:eastAsia="Times New Roman" w:hAnsiTheme="minorHAnsi" w:cstheme="minorHAnsi"/>
        </w:rPr>
        <w:t>balloon</w:t>
      </w:r>
      <w:proofErr w:type="spellEnd"/>
      <w:r w:rsidRPr="006C72EB">
        <w:rPr>
          <w:rFonts w:asciiTheme="minorHAnsi" w:eastAsia="Times New Roman" w:hAnsiTheme="minorHAnsi" w:cstheme="minorHAnsi"/>
        </w:rPr>
        <w:t xml:space="preserve"> / </w:t>
      </w:r>
      <w:proofErr w:type="spellStart"/>
      <w:r w:rsidRPr="006C72EB">
        <w:rPr>
          <w:rFonts w:asciiTheme="minorHAnsi" w:eastAsia="Times New Roman" w:hAnsiTheme="minorHAnsi" w:cstheme="minorHAnsi"/>
        </w:rPr>
        <w:t>bullet</w:t>
      </w:r>
      <w:proofErr w:type="spellEnd"/>
      <w:r w:rsidRPr="006C72EB">
        <w:rPr>
          <w:rFonts w:asciiTheme="minorHAnsi" w:eastAsia="Times New Roman" w:hAnsiTheme="minorHAnsi" w:cstheme="minorHAnsi"/>
        </w:rPr>
        <w:t xml:space="preserve"> típusú ügylethez kapcsolódóan, ahol az instrumentum összegének jelentős részét a futamidő végén egyösszegben kell megfizetni.</w:t>
      </w:r>
      <w:r w:rsidR="009F1C17">
        <w:rPr>
          <w:rFonts w:asciiTheme="minorHAnsi" w:eastAsia="Times New Roman" w:hAnsiTheme="minorHAnsi" w:cstheme="minorHAnsi"/>
        </w:rPr>
        <w:t xml:space="preserve"> </w:t>
      </w:r>
      <w:bookmarkStart w:id="167" w:name="_Hlk132982377"/>
      <w:r w:rsidR="009F1C17">
        <w:rPr>
          <w:rFonts w:asciiTheme="minorHAnsi" w:eastAsia="Times New Roman" w:hAnsiTheme="minorHAnsi" w:cstheme="minorHAnsi"/>
        </w:rPr>
        <w:t xml:space="preserve">A </w:t>
      </w:r>
      <w:r w:rsidR="009F1C17" w:rsidRPr="009F1C17">
        <w:rPr>
          <w:rFonts w:asciiTheme="minorHAnsi" w:eastAsia="Times New Roman" w:hAnsiTheme="minorHAnsi" w:cstheme="minorHAnsi"/>
        </w:rPr>
        <w:t>mezőkben a szerződés megkötésének időpontjában érvényes adatokat szükséges megadni és azokat az ügylet élete folyamán nem kell aktualizálni, csak abban az esetben, ha a szerződéses adatokban változás áll be</w:t>
      </w:r>
      <w:bookmarkEnd w:id="167"/>
      <w:r w:rsidR="009F1C17" w:rsidRPr="009F1C17">
        <w:rPr>
          <w:rFonts w:asciiTheme="minorHAnsi" w:eastAsia="Times New Roman" w:hAnsiTheme="minorHAnsi" w:cstheme="minorHAnsi"/>
        </w:rPr>
        <w:t>.</w:t>
      </w:r>
    </w:p>
    <w:p w14:paraId="2158CAB3" w14:textId="77777777" w:rsidR="004535B1" w:rsidRPr="006C72EB" w:rsidRDefault="00484F98" w:rsidP="004535B1">
      <w:pPr>
        <w:spacing w:after="200"/>
        <w:rPr>
          <w:lang w:eastAsia="x-none"/>
        </w:rPr>
      </w:pPr>
      <w:proofErr w:type="spellStart"/>
      <w:r w:rsidRPr="006C72EB">
        <w:rPr>
          <w:rFonts w:asciiTheme="minorHAnsi" w:hAnsiTheme="minorHAnsi" w:cstheme="minorHAnsi"/>
          <w:b/>
          <w:iCs/>
        </w:rPr>
        <w:t>Balloon</w:t>
      </w:r>
      <w:proofErr w:type="spellEnd"/>
      <w:r w:rsidRPr="006C72EB">
        <w:rPr>
          <w:rFonts w:asciiTheme="minorHAnsi" w:hAnsiTheme="minorHAnsi" w:cstheme="minorHAnsi"/>
          <w:b/>
          <w:iCs/>
        </w:rPr>
        <w:t xml:space="preserve"> törlesztési típusú hitel:</w:t>
      </w:r>
      <w:r w:rsidRPr="006C72EB">
        <w:rPr>
          <w:rFonts w:asciiTheme="minorHAnsi" w:hAnsiTheme="minorHAnsi" w:cstheme="minorHAnsi"/>
        </w:rPr>
        <w:t xml:space="preserve"> </w:t>
      </w:r>
      <w:r w:rsidR="004535B1" w:rsidRPr="006C72EB">
        <w:t xml:space="preserve">olyan eredeti futamidő szerinti 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004535B1" w:rsidRPr="006C72EB">
        <w:t>a</w:t>
      </w:r>
      <w:proofErr w:type="spellEnd"/>
      <w:r w:rsidR="004535B1" w:rsidRPr="006C72EB">
        <w:t xml:space="preserve"> futamidő utolsó 20%-</w:t>
      </w:r>
      <w:proofErr w:type="spellStart"/>
      <w:r w:rsidR="004535B1" w:rsidRPr="006C72EB">
        <w:t>ában</w:t>
      </w:r>
      <w:proofErr w:type="spellEnd"/>
      <w:r w:rsidR="004535B1" w:rsidRPr="006C72EB">
        <w:t>, ha az eredeti futamidő 20%-a kisebb, mint egy év, akkor a futamidő utolsó egy éves szakaszában esedékes.</w:t>
      </w:r>
    </w:p>
    <w:p w14:paraId="066E82D3" w14:textId="66650247" w:rsidR="00484F98" w:rsidRPr="006C72EB" w:rsidRDefault="00484F98" w:rsidP="00484F98">
      <w:pPr>
        <w:spacing w:after="200"/>
        <w:rPr>
          <w:rFonts w:asciiTheme="minorHAnsi" w:hAnsiTheme="minorHAnsi" w:cstheme="minorHAnsi"/>
          <w:lang w:eastAsia="en-US"/>
        </w:rPr>
      </w:pPr>
      <w:proofErr w:type="spellStart"/>
      <w:r w:rsidRPr="006C72EB">
        <w:rPr>
          <w:rFonts w:asciiTheme="minorHAnsi" w:hAnsiTheme="minorHAnsi" w:cstheme="minorHAnsi"/>
          <w:b/>
          <w:iCs/>
        </w:rPr>
        <w:t>Bullet</w:t>
      </w:r>
      <w:proofErr w:type="spellEnd"/>
      <w:r w:rsidRPr="006C72EB">
        <w:rPr>
          <w:rFonts w:asciiTheme="minorHAnsi" w:hAnsiTheme="minorHAnsi" w:cstheme="minorHAnsi"/>
          <w:b/>
          <w:iCs/>
        </w:rPr>
        <w:t xml:space="preserve"> törlesztési típusú hitel</w:t>
      </w:r>
      <w:r w:rsidRPr="006C72EB">
        <w:rPr>
          <w:rFonts w:asciiTheme="minorHAnsi" w:hAnsiTheme="minorHAnsi" w:cstheme="minorHAnsi"/>
          <w:i/>
          <w:iCs/>
        </w:rPr>
        <w:t>:</w:t>
      </w:r>
      <w:r w:rsidRPr="006C72EB">
        <w:rPr>
          <w:rFonts w:asciiTheme="minorHAnsi" w:hAnsiTheme="minorHAnsi" w:cstheme="minorHAnsi"/>
        </w:rPr>
        <w:t xml:space="preserve"> olyan éven túli hitelkonstrukció</w:t>
      </w:r>
      <w:r w:rsidR="00FF438C" w:rsidRPr="006C72EB">
        <w:rPr>
          <w:rFonts w:asciiTheme="minorHAnsi" w:hAnsiTheme="minorHAnsi" w:cstheme="minorHAnsi"/>
        </w:rPr>
        <w:t xml:space="preserve">, </w:t>
      </w:r>
      <w:r w:rsidRPr="006C72EB">
        <w:rPr>
          <w:rFonts w:asciiTheme="minorHAnsi" w:hAnsiTheme="minorHAnsi" w:cstheme="minorHAnsi"/>
        </w:rPr>
        <w:t>melyben a futamidő alatt a kamatok és díjak megfizetése történik, míg a tőketörlesztésre a futamidő végén egy összegben kerül sor (100 % ballon).</w:t>
      </w:r>
    </w:p>
    <w:p w14:paraId="5D3ECC30" w14:textId="672B1B1B" w:rsidR="003B0B34" w:rsidRPr="006C72EB" w:rsidRDefault="003B0B34" w:rsidP="0024528A">
      <w:pPr>
        <w:rPr>
          <w:rFonts w:asciiTheme="minorHAnsi" w:hAnsiTheme="minorHAnsi" w:cstheme="minorHAnsi"/>
        </w:rPr>
      </w:pPr>
      <w:bookmarkStart w:id="168" w:name="_Hlk22636333"/>
      <w:bookmarkEnd w:id="166"/>
      <w:r w:rsidRPr="006C72EB">
        <w:rPr>
          <w:rFonts w:asciiTheme="minorHAnsi" w:hAnsiTheme="minorHAnsi" w:cstheme="minorHAnsi"/>
        </w:rPr>
        <w:t xml:space="preserve">Elfogadható az a gyakorlat, hogy azoknál az eseteknél, ahol van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szintű adatszolgáltatás (pl.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a </w:t>
      </w:r>
      <w:proofErr w:type="spellStart"/>
      <w:r w:rsidRPr="006C72EB">
        <w:rPr>
          <w:rFonts w:asciiTheme="minorHAnsi" w:hAnsiTheme="minorHAnsi" w:cstheme="minorHAnsi"/>
        </w:rPr>
        <w:t>balloon</w:t>
      </w:r>
      <w:proofErr w:type="spellEnd"/>
      <w:r w:rsidRPr="006C72EB">
        <w:rPr>
          <w:rFonts w:asciiTheme="minorHAnsi" w:hAnsiTheme="minorHAnsi" w:cstheme="minorHAnsi"/>
        </w:rPr>
        <w:t xml:space="preserve"> minősítés szerződés szintjén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dől el, és az </w:t>
      </w:r>
      <w:proofErr w:type="spellStart"/>
      <w:r w:rsidRPr="006C72EB">
        <w:rPr>
          <w:rFonts w:asciiTheme="minorHAnsi" w:hAnsiTheme="minorHAnsi" w:cstheme="minorHAnsi"/>
        </w:rPr>
        <w:t>INSTK</w:t>
      </w:r>
      <w:proofErr w:type="spellEnd"/>
      <w:r w:rsidRPr="006C72EB">
        <w:rPr>
          <w:rFonts w:asciiTheme="minorHAnsi" w:hAnsiTheme="minorHAnsi" w:cstheme="minorHAnsi"/>
        </w:rPr>
        <w:t>-hoz kapcsolt összes lehívás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esetében töltésre kerül a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ügyletekre vonatkozó három mező.</w:t>
      </w:r>
    </w:p>
    <w:p w14:paraId="24FC478B" w14:textId="685475E9" w:rsidR="00375F22" w:rsidRPr="006C72EB" w:rsidRDefault="00375F22" w:rsidP="0024528A">
      <w:pPr>
        <w:rPr>
          <w:rFonts w:asciiTheme="minorHAnsi" w:hAnsiTheme="minorHAnsi" w:cstheme="minorHAnsi"/>
        </w:rPr>
      </w:pPr>
      <w:r w:rsidRPr="006C72EB">
        <w:rPr>
          <w:rFonts w:asciiTheme="minorHAnsi" w:hAnsiTheme="minorHAnsi" w:cstheme="minorHAnsi"/>
        </w:rPr>
        <w:t xml:space="preserve">Annak meghatározása, hogy szerződés vagy instrumentum szinten értelmezendő a futamidő utolsó szakasza, illetve a tőketörlesztés 60/100%-a, az </w:t>
      </w:r>
      <w:proofErr w:type="spellStart"/>
      <w:r w:rsidRPr="006C72EB">
        <w:rPr>
          <w:rFonts w:asciiTheme="minorHAnsi" w:hAnsiTheme="minorHAnsi" w:cstheme="minorHAnsi"/>
        </w:rPr>
        <w:t>INSTK.MULTIPRPS_KOD</w:t>
      </w:r>
      <w:proofErr w:type="spellEnd"/>
      <w:r w:rsidRPr="006C72EB">
        <w:rPr>
          <w:rFonts w:asciiTheme="minorHAnsi" w:hAnsiTheme="minorHAnsi" w:cstheme="minorHAnsi"/>
        </w:rPr>
        <w:t xml:space="preserve"> mező alapján kell történjen. </w:t>
      </w:r>
    </w:p>
    <w:p w14:paraId="046DB3AC" w14:textId="64ACBFD2" w:rsidR="00375F22" w:rsidRPr="006C72EB" w:rsidRDefault="00375F22" w:rsidP="00375F22">
      <w:pPr>
        <w:rPr>
          <w:rFonts w:asciiTheme="minorHAnsi" w:hAnsiTheme="minorHAnsi" w:cstheme="minorHAnsi"/>
        </w:rPr>
      </w:pPr>
      <w:r w:rsidRPr="006C72EB">
        <w:rPr>
          <w:rFonts w:asciiTheme="minorHAnsi" w:hAnsiTheme="minorHAnsi" w:cstheme="minorHAnsi"/>
        </w:rPr>
        <w:t xml:space="preserve">Ha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a hitel, azaz egy keretszerződésben többféle jellemzővel bíró instrumentum lehívására van lehetőség (pl.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hitelkeretből beruházási hitel és folyószámlahitel), akkor az egyes instrumentumok szintjén határozandó meg a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minősítés és a futamidő utolsó 20%-a is (az instrumentum összegéhez viszonyítva a futamidő végén esedékes törlesztőrészlet összegét). Ebben az esetben, amennyiben az adott instrumentum ballon/</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minősül, az instrumentum jellemzőivel töltendők az érintett mezők, azzal, hogy természetesen egy folyószámlahitelnél nem töltendők a kapcsolódó mezők. Ha a vizsgálat eredményeként az instrumentum nem minősül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akkor az instrumentumra az érintett mezők nem töltendők. </w:t>
      </w:r>
    </w:p>
    <w:p w14:paraId="5247B9EC" w14:textId="38F090C9" w:rsidR="00375F22" w:rsidRPr="006C72EB" w:rsidRDefault="00375F22" w:rsidP="00375F22">
      <w:pPr>
        <w:rPr>
          <w:rFonts w:asciiTheme="minorHAnsi" w:hAnsiTheme="minorHAnsi" w:cstheme="minorHAnsi"/>
        </w:rPr>
      </w:pPr>
      <w:r w:rsidRPr="006C72EB">
        <w:rPr>
          <w:rFonts w:asciiTheme="minorHAnsi" w:hAnsiTheme="minorHAnsi" w:cstheme="minorHAnsi"/>
        </w:rPr>
        <w:t xml:space="preserve">Ha nem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a hitel, azonban egy kerethez több instrumentum tartozik (pl.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a hitel vagy lehívásonként </w:t>
      </w:r>
      <w:proofErr w:type="spellStart"/>
      <w:r w:rsidRPr="006C72EB">
        <w:rPr>
          <w:rFonts w:asciiTheme="minorHAnsi" w:hAnsiTheme="minorHAnsi" w:cstheme="minorHAnsi"/>
        </w:rPr>
        <w:t>képzi</w:t>
      </w:r>
      <w:proofErr w:type="spellEnd"/>
      <w:r w:rsidRPr="006C72EB">
        <w:rPr>
          <w:rFonts w:asciiTheme="minorHAnsi" w:hAnsiTheme="minorHAnsi" w:cstheme="minorHAnsi"/>
        </w:rPr>
        <w:t xml:space="preserve"> valamilyen okból kifolyólag a hitelintézet az instrumentumokat), akkor szerződés szinten kell kikalkulálni, hogy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törlesztésről van -e szó -vagyis a szerződés lejárata alapján kell meghatározni a futamidő utolsó 20%-t -és ha a szerződés annak minősül, akkor minden, a keret alá nyitott instrumentum esetén töltendők az érintett mezők („futamidő végén egyösszegben esedékes törlesztőrészlet összege”, a „futamidő végén egyösszegben esedékes törlesztőrészlet összege – devizanem”, valamint a „futamidő végén egyösszegben esedékes törlesztőrészlet aránya</w:t>
      </w:r>
      <w:r w:rsidR="00A62F97" w:rsidRPr="006C72EB">
        <w:rPr>
          <w:rFonts w:asciiTheme="minorHAnsi" w:hAnsiTheme="minorHAnsi" w:cstheme="minorHAnsi"/>
        </w:rPr>
        <w:t>)</w:t>
      </w:r>
      <w:r w:rsidRPr="006C72EB">
        <w:rPr>
          <w:rFonts w:asciiTheme="minorHAnsi" w:hAnsiTheme="minorHAnsi" w:cstheme="minorHAnsi"/>
        </w:rPr>
        <w:t xml:space="preserve">. Amennyiben szerződés szinten nem minősül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az ügylet, abban az esetben egyik lehíváshoz kapcsolódóan sem kell kitölteni az érintett mezőket.</w:t>
      </w:r>
    </w:p>
    <w:p w14:paraId="3B256854" w14:textId="1CEF5248" w:rsidR="003C402C" w:rsidRPr="006C72EB" w:rsidRDefault="00A14F16" w:rsidP="003C402C">
      <w:pPr>
        <w:rPr>
          <w:rFonts w:asciiTheme="minorHAnsi" w:hAnsiTheme="minorHAnsi" w:cstheme="minorHAnsi"/>
        </w:rPr>
      </w:pPr>
      <w:r w:rsidRPr="006C72EB">
        <w:rPr>
          <w:rFonts w:asciiTheme="minorHAnsi" w:hAnsiTheme="minorHAnsi" w:cstheme="minorHAnsi"/>
        </w:rPr>
        <w:t xml:space="preserve">Utóbbi esetre példa: </w:t>
      </w:r>
      <w:r w:rsidR="003C402C" w:rsidRPr="006C72EB">
        <w:rPr>
          <w:rFonts w:asciiTheme="minorHAnsi" w:hAnsiTheme="minorHAnsi" w:cstheme="minorHAnsi"/>
        </w:rPr>
        <w:t xml:space="preserve">van egy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keret instrumentum 100 összegben</w:t>
      </w:r>
      <w:r w:rsidR="001C3476" w:rsidRPr="006C72EB">
        <w:rPr>
          <w:rFonts w:asciiTheme="minorHAnsi" w:hAnsiTheme="minorHAnsi" w:cstheme="minorHAnsi"/>
        </w:rPr>
        <w:t>, amelyhez</w:t>
      </w:r>
      <w:r w:rsidR="003C402C" w:rsidRPr="006C72EB">
        <w:rPr>
          <w:rFonts w:asciiTheme="minorHAnsi" w:hAnsiTheme="minorHAnsi" w:cstheme="minorHAnsi"/>
        </w:rPr>
        <w:t xml:space="preserve"> INSTR</w:t>
      </w:r>
      <w:r w:rsidR="001C3476" w:rsidRPr="006C72EB">
        <w:rPr>
          <w:rFonts w:asciiTheme="minorHAnsi" w:hAnsiTheme="minorHAnsi" w:cstheme="minorHAnsi"/>
        </w:rPr>
        <w:t>1 és INSTR2</w:t>
      </w:r>
      <w:r w:rsidR="003C402C" w:rsidRPr="006C72EB">
        <w:rPr>
          <w:rFonts w:asciiTheme="minorHAnsi" w:hAnsiTheme="minorHAnsi" w:cstheme="minorHAnsi"/>
        </w:rPr>
        <w:t xml:space="preserve"> instrumentum</w:t>
      </w:r>
      <w:r w:rsidR="001C3476" w:rsidRPr="006C72EB">
        <w:rPr>
          <w:rFonts w:asciiTheme="minorHAnsi" w:hAnsiTheme="minorHAnsi" w:cstheme="minorHAnsi"/>
        </w:rPr>
        <w:t xml:space="preserve"> tartozik</w:t>
      </w:r>
      <w:r w:rsidR="003C402C" w:rsidRPr="006C72EB">
        <w:rPr>
          <w:rFonts w:asciiTheme="minorHAnsi" w:hAnsiTheme="minorHAnsi" w:cstheme="minorHAnsi"/>
        </w:rPr>
        <w:t>, 50-50 összegben.</w:t>
      </w:r>
      <w:r w:rsidR="001C3476" w:rsidRPr="006C72EB">
        <w:rPr>
          <w:rFonts w:asciiTheme="minorHAnsi" w:hAnsiTheme="minorHAnsi" w:cstheme="minorHAnsi"/>
        </w:rPr>
        <w:t xml:space="preserve"> IN</w:t>
      </w:r>
      <w:r w:rsidR="003C402C" w:rsidRPr="006C72EB">
        <w:rPr>
          <w:rFonts w:asciiTheme="minorHAnsi" w:hAnsiTheme="minorHAnsi" w:cstheme="minorHAnsi"/>
        </w:rPr>
        <w:t>STR</w:t>
      </w:r>
      <w:r w:rsidR="001C3476" w:rsidRPr="006C72EB">
        <w:rPr>
          <w:rFonts w:asciiTheme="minorHAnsi" w:hAnsiTheme="minorHAnsi" w:cstheme="minorHAnsi"/>
        </w:rPr>
        <w:t>1</w:t>
      </w:r>
      <w:r w:rsidR="003C402C" w:rsidRPr="006C72EB">
        <w:rPr>
          <w:rFonts w:asciiTheme="minorHAnsi" w:hAnsiTheme="minorHAnsi" w:cstheme="minorHAnsi"/>
        </w:rPr>
        <w:t xml:space="preserve"> esetén a futamidő végén egyösszegben esedékes összeg 45, </w:t>
      </w:r>
      <w:r w:rsidR="001C3476" w:rsidRPr="006C72EB">
        <w:rPr>
          <w:rFonts w:asciiTheme="minorHAnsi" w:hAnsiTheme="minorHAnsi" w:cstheme="minorHAnsi"/>
        </w:rPr>
        <w:t>INSTR2 esetén</w:t>
      </w:r>
      <w:r w:rsidR="003C402C" w:rsidRPr="006C72EB">
        <w:rPr>
          <w:rFonts w:asciiTheme="minorHAnsi" w:hAnsiTheme="minorHAnsi" w:cstheme="minorHAnsi"/>
        </w:rPr>
        <w:t xml:space="preserve"> </w:t>
      </w:r>
      <w:r w:rsidR="00484F98" w:rsidRPr="006C72EB">
        <w:rPr>
          <w:rFonts w:asciiTheme="minorHAnsi" w:hAnsiTheme="minorHAnsi" w:cstheme="minorHAnsi"/>
        </w:rPr>
        <w:t>20</w:t>
      </w:r>
      <w:r w:rsidR="003C402C" w:rsidRPr="006C72EB">
        <w:rPr>
          <w:rFonts w:asciiTheme="minorHAnsi" w:hAnsiTheme="minorHAnsi" w:cstheme="minorHAnsi"/>
        </w:rPr>
        <w:t>.</w:t>
      </w:r>
    </w:p>
    <w:p w14:paraId="279B70A0" w14:textId="5D26DE82" w:rsidR="003C402C" w:rsidRPr="006C72EB" w:rsidRDefault="001C3476" w:rsidP="003C402C">
      <w:pPr>
        <w:rPr>
          <w:rFonts w:asciiTheme="minorHAnsi" w:hAnsiTheme="minorHAnsi" w:cstheme="minorHAnsi"/>
        </w:rPr>
      </w:pPr>
      <w:r w:rsidRPr="006C72EB">
        <w:rPr>
          <w:rFonts w:asciiTheme="minorHAnsi" w:hAnsiTheme="minorHAnsi" w:cstheme="minorHAnsi"/>
        </w:rPr>
        <w:t>M</w:t>
      </w:r>
      <w:r w:rsidR="003C402C" w:rsidRPr="006C72EB">
        <w:rPr>
          <w:rFonts w:asciiTheme="minorHAnsi" w:hAnsiTheme="minorHAnsi" w:cstheme="minorHAnsi"/>
        </w:rPr>
        <w:t xml:space="preserve">ivel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szinten a teljes „A futamidő végén egyösszegben esedékes törlesztőrészlet összege” </w:t>
      </w:r>
      <w:r w:rsidR="00484F98" w:rsidRPr="006C72EB">
        <w:rPr>
          <w:rFonts w:asciiTheme="minorHAnsi" w:hAnsiTheme="minorHAnsi" w:cstheme="minorHAnsi"/>
        </w:rPr>
        <w:t>meghaladja a 60%-ot</w:t>
      </w:r>
      <w:r w:rsidR="003C402C" w:rsidRPr="006C72EB">
        <w:rPr>
          <w:rFonts w:asciiTheme="minorHAnsi" w:hAnsiTheme="minorHAnsi" w:cstheme="minorHAnsi"/>
        </w:rPr>
        <w:t xml:space="preserve">, ezért mindkét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w:t>
      </w:r>
      <w:proofErr w:type="spellStart"/>
      <w:r w:rsidR="003C402C" w:rsidRPr="006C72EB">
        <w:rPr>
          <w:rFonts w:asciiTheme="minorHAnsi" w:hAnsiTheme="minorHAnsi" w:cstheme="minorHAnsi"/>
        </w:rPr>
        <w:t>balloon</w:t>
      </w:r>
      <w:proofErr w:type="spellEnd"/>
      <w:r w:rsidR="003C402C" w:rsidRPr="006C72EB">
        <w:rPr>
          <w:rFonts w:asciiTheme="minorHAnsi" w:hAnsiTheme="minorHAnsi" w:cstheme="minorHAnsi"/>
        </w:rPr>
        <w:t xml:space="preserve"> minősítést kap, INSTR</w:t>
      </w:r>
      <w:r w:rsidRPr="006C72EB">
        <w:rPr>
          <w:rFonts w:asciiTheme="minorHAnsi" w:hAnsiTheme="minorHAnsi" w:cstheme="minorHAnsi"/>
        </w:rPr>
        <w:t>1 és INSTR2</w:t>
      </w:r>
      <w:r w:rsidR="003C402C" w:rsidRPr="006C72EB">
        <w:rPr>
          <w:rFonts w:asciiTheme="minorHAnsi" w:hAnsiTheme="minorHAnsi" w:cstheme="minorHAnsi"/>
        </w:rPr>
        <w:t xml:space="preserve"> esetén </w:t>
      </w:r>
      <w:r w:rsidRPr="006C72EB">
        <w:rPr>
          <w:rFonts w:asciiTheme="minorHAnsi" w:hAnsiTheme="minorHAnsi" w:cstheme="minorHAnsi"/>
        </w:rPr>
        <w:t xml:space="preserve">is </w:t>
      </w:r>
      <w:r w:rsidR="003C402C" w:rsidRPr="006C72EB">
        <w:rPr>
          <w:rFonts w:asciiTheme="minorHAnsi" w:hAnsiTheme="minorHAnsi" w:cstheme="minorHAnsi"/>
        </w:rPr>
        <w:t>töltésre kerül</w:t>
      </w:r>
      <w:r w:rsidRPr="006C72EB">
        <w:rPr>
          <w:rFonts w:asciiTheme="minorHAnsi" w:hAnsiTheme="minorHAnsi" w:cstheme="minorHAnsi"/>
        </w:rPr>
        <w:t xml:space="preserve"> az egyösszegű törlesztőrészlet összege, devizaneme és aránya</w:t>
      </w:r>
      <w:r w:rsidR="003C402C" w:rsidRPr="006C72EB">
        <w:rPr>
          <w:rFonts w:asciiTheme="minorHAnsi" w:hAnsiTheme="minorHAnsi" w:cstheme="minorHAnsi"/>
        </w:rPr>
        <w:t>.</w:t>
      </w:r>
      <w:r w:rsidRPr="006C72EB">
        <w:rPr>
          <w:rFonts w:asciiTheme="minorHAnsi" w:hAnsiTheme="minorHAnsi" w:cstheme="minorHAnsi"/>
        </w:rPr>
        <w:t xml:space="preserve"> Tehát lehet o</w:t>
      </w:r>
      <w:r w:rsidR="003C402C" w:rsidRPr="006C72EB">
        <w:rPr>
          <w:rFonts w:asciiTheme="minorHAnsi" w:hAnsiTheme="minorHAnsi" w:cstheme="minorHAnsi"/>
        </w:rPr>
        <w:t xml:space="preserve">lyan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ahol az arány nem éri el a </w:t>
      </w:r>
      <w:r w:rsidR="00484F98" w:rsidRPr="006C72EB">
        <w:rPr>
          <w:rFonts w:asciiTheme="minorHAnsi" w:hAnsiTheme="minorHAnsi" w:cstheme="minorHAnsi"/>
        </w:rPr>
        <w:t>6</w:t>
      </w:r>
      <w:r w:rsidR="003C402C" w:rsidRPr="006C72EB">
        <w:rPr>
          <w:rFonts w:asciiTheme="minorHAnsi" w:hAnsiTheme="minorHAnsi" w:cstheme="minorHAnsi"/>
        </w:rPr>
        <w:t xml:space="preserve">0%-ot, mégis </w:t>
      </w:r>
      <w:proofErr w:type="spellStart"/>
      <w:r w:rsidR="003C402C" w:rsidRPr="006C72EB">
        <w:rPr>
          <w:rFonts w:asciiTheme="minorHAnsi" w:hAnsiTheme="minorHAnsi" w:cstheme="minorHAnsi"/>
        </w:rPr>
        <w:t>balloon</w:t>
      </w:r>
      <w:proofErr w:type="spellEnd"/>
      <w:r w:rsidR="003C402C" w:rsidRPr="006C72EB">
        <w:rPr>
          <w:rFonts w:asciiTheme="minorHAnsi" w:hAnsiTheme="minorHAnsi" w:cstheme="minorHAnsi"/>
        </w:rPr>
        <w:t xml:space="preserve"> ügyletként kerül jelentésre.</w:t>
      </w:r>
    </w:p>
    <w:p w14:paraId="20DB4155" w14:textId="7BEFDD12" w:rsidR="003C402C" w:rsidRPr="006C72EB" w:rsidRDefault="001C3476" w:rsidP="003C402C">
      <w:pPr>
        <w:rPr>
          <w:rFonts w:asciiTheme="minorHAnsi" w:hAnsiTheme="minorHAnsi" w:cstheme="minorHAnsi"/>
        </w:rPr>
      </w:pPr>
      <w:r w:rsidRPr="006C72EB">
        <w:rPr>
          <w:rFonts w:asciiTheme="minorHAnsi" w:hAnsiTheme="minorHAnsi" w:cstheme="minorHAnsi"/>
        </w:rPr>
        <w:t>Az</w:t>
      </w:r>
      <w:r w:rsidR="003C402C" w:rsidRPr="006C72EB">
        <w:rPr>
          <w:rFonts w:asciiTheme="minorHAnsi" w:hAnsiTheme="minorHAnsi" w:cstheme="minorHAnsi"/>
        </w:rPr>
        <w:t xml:space="preserve">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-ben megadott arányt az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összegéhez kérjük arányosítani. A példában ez azt jelenti, hogy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1 esetén az arány 45/50 vagyis 90%,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2 esetén pedig </w:t>
      </w:r>
      <w:r w:rsidR="00484F98" w:rsidRPr="006C72EB">
        <w:rPr>
          <w:rFonts w:asciiTheme="minorHAnsi" w:hAnsiTheme="minorHAnsi" w:cstheme="minorHAnsi"/>
        </w:rPr>
        <w:t>20</w:t>
      </w:r>
      <w:r w:rsidR="003C402C" w:rsidRPr="006C72EB">
        <w:rPr>
          <w:rFonts w:asciiTheme="minorHAnsi" w:hAnsiTheme="minorHAnsi" w:cstheme="minorHAnsi"/>
        </w:rPr>
        <w:t xml:space="preserve">/50, vagyis </w:t>
      </w:r>
      <w:r w:rsidR="00484F98" w:rsidRPr="006C72EB">
        <w:rPr>
          <w:rFonts w:asciiTheme="minorHAnsi" w:hAnsiTheme="minorHAnsi" w:cstheme="minorHAnsi"/>
        </w:rPr>
        <w:t>4</w:t>
      </w:r>
      <w:r w:rsidR="003C402C" w:rsidRPr="006C72EB">
        <w:rPr>
          <w:rFonts w:asciiTheme="minorHAnsi" w:hAnsiTheme="minorHAnsi" w:cstheme="minorHAnsi"/>
        </w:rPr>
        <w:t>0%</w:t>
      </w:r>
      <w:r w:rsidRPr="006C72EB">
        <w:rPr>
          <w:rFonts w:asciiTheme="minorHAnsi" w:hAnsiTheme="minorHAnsi" w:cstheme="minorHAnsi"/>
        </w:rPr>
        <w:t xml:space="preserve"> jelentendő a „A futamidő végén egyösszegben esedékes törlesztőrészlet aránya” mezőben</w:t>
      </w:r>
      <w:r w:rsidR="003C402C" w:rsidRPr="006C72EB">
        <w:rPr>
          <w:rFonts w:asciiTheme="minorHAnsi" w:hAnsiTheme="minorHAnsi" w:cstheme="minorHAnsi"/>
        </w:rPr>
        <w:t xml:space="preserve">. </w:t>
      </w:r>
      <w:r w:rsidRPr="006C72EB">
        <w:rPr>
          <w:rFonts w:asciiTheme="minorHAnsi" w:hAnsiTheme="minorHAnsi" w:cstheme="minorHAnsi"/>
        </w:rPr>
        <w:t>(</w:t>
      </w:r>
      <w:r w:rsidR="003C402C" w:rsidRPr="006C72EB">
        <w:rPr>
          <w:rFonts w:asciiTheme="minorHAnsi" w:hAnsiTheme="minorHAnsi" w:cstheme="minorHAnsi"/>
        </w:rPr>
        <w:t xml:space="preserve">Az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szintű arány, vagyis 6</w:t>
      </w:r>
      <w:r w:rsidR="00484F98" w:rsidRPr="006C72EB">
        <w:rPr>
          <w:rFonts w:asciiTheme="minorHAnsi" w:hAnsiTheme="minorHAnsi" w:cstheme="minorHAnsi"/>
        </w:rPr>
        <w:t>5</w:t>
      </w:r>
      <w:r w:rsidR="003C402C" w:rsidRPr="006C72EB">
        <w:rPr>
          <w:rFonts w:asciiTheme="minorHAnsi" w:hAnsiTheme="minorHAnsi" w:cstheme="minorHAnsi"/>
        </w:rPr>
        <w:t>/100 = 6</w:t>
      </w:r>
      <w:r w:rsidR="00484F98" w:rsidRPr="006C72EB">
        <w:rPr>
          <w:rFonts w:asciiTheme="minorHAnsi" w:hAnsiTheme="minorHAnsi" w:cstheme="minorHAnsi"/>
        </w:rPr>
        <w:t>5</w:t>
      </w:r>
      <w:r w:rsidR="003C402C" w:rsidRPr="006C72EB">
        <w:rPr>
          <w:rFonts w:asciiTheme="minorHAnsi" w:hAnsiTheme="minorHAnsi" w:cstheme="minorHAnsi"/>
        </w:rPr>
        <w:t>% a két érték (</w:t>
      </w:r>
      <w:r w:rsidR="00484F98" w:rsidRPr="006C72EB">
        <w:rPr>
          <w:rFonts w:asciiTheme="minorHAnsi" w:hAnsiTheme="minorHAnsi" w:cstheme="minorHAnsi"/>
        </w:rPr>
        <w:t>4</w:t>
      </w:r>
      <w:r w:rsidR="003C402C" w:rsidRPr="006C72EB">
        <w:rPr>
          <w:rFonts w:asciiTheme="minorHAnsi" w:hAnsiTheme="minorHAnsi" w:cstheme="minorHAnsi"/>
        </w:rPr>
        <w:t xml:space="preserve">0% és 90%) súlyozott átlagaként </w:t>
      </w:r>
      <w:r w:rsidRPr="006C72EB">
        <w:rPr>
          <w:rFonts w:asciiTheme="minorHAnsi" w:hAnsiTheme="minorHAnsi" w:cstheme="minorHAnsi"/>
        </w:rPr>
        <w:t>áll elő)</w:t>
      </w:r>
      <w:r w:rsidR="003C402C" w:rsidRPr="006C72EB">
        <w:rPr>
          <w:rFonts w:asciiTheme="minorHAnsi" w:hAnsiTheme="minorHAnsi" w:cstheme="minorHAnsi"/>
        </w:rPr>
        <w:t>.</w:t>
      </w:r>
    </w:p>
    <w:p w14:paraId="459DED74" w14:textId="1B133E45" w:rsidR="00690610" w:rsidRPr="006C72EB" w:rsidRDefault="00FE6C55" w:rsidP="0024528A">
      <w:pPr>
        <w:rPr>
          <w:rFonts w:asciiTheme="minorHAnsi" w:hAnsiTheme="minorHAnsi" w:cstheme="minorHAnsi"/>
          <w:bCs/>
        </w:rPr>
      </w:pPr>
      <w:bookmarkStart w:id="169" w:name="_Hlk143080960"/>
      <w:bookmarkEnd w:id="168"/>
      <w:r w:rsidRPr="006C72EB">
        <w:rPr>
          <w:rFonts w:asciiTheme="minorHAnsi" w:hAnsiTheme="minorHAnsi" w:cstheme="minorHAnsi"/>
          <w:bCs/>
        </w:rPr>
        <w:t>A</w:t>
      </w:r>
      <w:r w:rsidRPr="006C72EB">
        <w:rPr>
          <w:rFonts w:asciiTheme="minorHAnsi" w:hAnsiTheme="minorHAnsi" w:cstheme="minorHAnsi"/>
          <w:b/>
        </w:rPr>
        <w:t xml:space="preserve"> „Tőketörlesztés </w:t>
      </w:r>
      <w:r w:rsidR="00847B42">
        <w:rPr>
          <w:rFonts w:asciiTheme="minorHAnsi" w:hAnsiTheme="minorHAnsi" w:cstheme="minorHAnsi"/>
          <w:b/>
        </w:rPr>
        <w:t>típusa</w:t>
      </w:r>
      <w:r w:rsidRPr="006C72EB">
        <w:rPr>
          <w:rFonts w:asciiTheme="minorHAnsi" w:hAnsiTheme="minorHAnsi" w:cstheme="minorHAnsi"/>
          <w:b/>
        </w:rPr>
        <w:t xml:space="preserve">” </w:t>
      </w:r>
      <w:r w:rsidRPr="006C72EB">
        <w:rPr>
          <w:rFonts w:asciiTheme="minorHAnsi" w:hAnsiTheme="minorHAnsi" w:cstheme="minorHAnsi"/>
          <w:bCs/>
        </w:rPr>
        <w:t xml:space="preserve">mezőben, amennyiben a fentiek alapján </w:t>
      </w:r>
      <w:proofErr w:type="spellStart"/>
      <w:r w:rsidRPr="006C72EB">
        <w:rPr>
          <w:rFonts w:asciiTheme="minorHAnsi" w:hAnsiTheme="minorHAnsi" w:cstheme="minorHAnsi"/>
          <w:bCs/>
        </w:rPr>
        <w:t>ballo</w:t>
      </w:r>
      <w:r w:rsidR="00274A34" w:rsidRPr="006C72EB">
        <w:rPr>
          <w:rFonts w:asciiTheme="minorHAnsi" w:hAnsiTheme="minorHAnsi" w:cstheme="minorHAnsi"/>
          <w:bCs/>
        </w:rPr>
        <w:t>o</w:t>
      </w:r>
      <w:r w:rsidRPr="006C72EB">
        <w:rPr>
          <w:rFonts w:asciiTheme="minorHAnsi" w:hAnsiTheme="minorHAnsi" w:cstheme="minorHAnsi"/>
          <w:bCs/>
        </w:rPr>
        <w:t>n</w:t>
      </w:r>
      <w:proofErr w:type="spellEnd"/>
      <w:r w:rsidRPr="006C72EB">
        <w:rPr>
          <w:rFonts w:asciiTheme="minorHAnsi" w:hAnsiTheme="minorHAnsi" w:cstheme="minorHAnsi"/>
          <w:bCs/>
        </w:rPr>
        <w:t>/</w:t>
      </w:r>
      <w:proofErr w:type="spellStart"/>
      <w:r w:rsidRPr="006C72EB">
        <w:rPr>
          <w:rFonts w:asciiTheme="minorHAnsi" w:hAnsiTheme="minorHAnsi" w:cstheme="minorHAnsi"/>
          <w:bCs/>
        </w:rPr>
        <w:t>bullet</w:t>
      </w:r>
      <w:proofErr w:type="spellEnd"/>
      <w:r w:rsidRPr="006C72EB">
        <w:rPr>
          <w:rFonts w:asciiTheme="minorHAnsi" w:hAnsiTheme="minorHAnsi" w:cstheme="minorHAnsi"/>
          <w:bCs/>
        </w:rPr>
        <w:t xml:space="preserve"> törlesztési mód kerül megállapításra, jelentendő ez az információ (2021. december vonatkozási időtől kezdődően a </w:t>
      </w:r>
      <w:proofErr w:type="spellStart"/>
      <w:r w:rsidRPr="006C72EB">
        <w:rPr>
          <w:rFonts w:asciiTheme="minorHAnsi" w:hAnsiTheme="minorHAnsi" w:cstheme="minorHAnsi"/>
          <w:bCs/>
        </w:rPr>
        <w:t>bullet</w:t>
      </w:r>
      <w:proofErr w:type="spellEnd"/>
      <w:r w:rsidRPr="006C72EB">
        <w:rPr>
          <w:rFonts w:asciiTheme="minorHAnsi" w:hAnsiTheme="minorHAnsi" w:cstheme="minorHAnsi"/>
          <w:bCs/>
        </w:rPr>
        <w:t xml:space="preserve"> mellett a </w:t>
      </w:r>
      <w:proofErr w:type="spellStart"/>
      <w:r w:rsidRPr="006C72EB">
        <w:rPr>
          <w:rFonts w:asciiTheme="minorHAnsi" w:hAnsiTheme="minorHAnsi" w:cstheme="minorHAnsi"/>
          <w:bCs/>
        </w:rPr>
        <w:t>balloon</w:t>
      </w:r>
      <w:proofErr w:type="spellEnd"/>
      <w:r w:rsidRPr="006C72EB">
        <w:rPr>
          <w:rFonts w:asciiTheme="minorHAnsi" w:hAnsiTheme="minorHAnsi" w:cstheme="minorHAnsi"/>
          <w:bCs/>
        </w:rPr>
        <w:t xml:space="preserve"> törlesztési mód is külön kódértékként szerepel).</w:t>
      </w:r>
      <w:r w:rsidR="005D5339">
        <w:rPr>
          <w:rFonts w:asciiTheme="minorHAnsi" w:hAnsiTheme="minorHAnsi" w:cstheme="minorHAnsi"/>
          <w:bCs/>
        </w:rPr>
        <w:t xml:space="preserve"> ’</w:t>
      </w:r>
      <w:proofErr w:type="spellStart"/>
      <w:r w:rsidR="005D5339">
        <w:rPr>
          <w:rFonts w:asciiTheme="minorHAnsi" w:hAnsiTheme="minorHAnsi" w:cstheme="minorHAnsi"/>
          <w:bCs/>
        </w:rPr>
        <w:t>EGYEB</w:t>
      </w:r>
      <w:proofErr w:type="spellEnd"/>
      <w:r w:rsidR="005D5339">
        <w:rPr>
          <w:rFonts w:asciiTheme="minorHAnsi" w:hAnsiTheme="minorHAnsi" w:cstheme="minorHAnsi"/>
          <w:bCs/>
        </w:rPr>
        <w:t>’ kódértékkel jelentendők a türelmi időt is tartalmazó törlesztési tervvel rendelkező instrumentumok</w:t>
      </w:r>
      <w:r w:rsidR="00803430">
        <w:rPr>
          <w:rFonts w:asciiTheme="minorHAnsi" w:hAnsiTheme="minorHAnsi" w:cstheme="minorHAnsi"/>
          <w:bCs/>
        </w:rPr>
        <w:t xml:space="preserve"> azzal, hogy amennyiben a türelmi idővel rendelkező instrumentum megfelel a </w:t>
      </w:r>
      <w:proofErr w:type="spellStart"/>
      <w:r w:rsidR="00803430">
        <w:rPr>
          <w:rFonts w:asciiTheme="minorHAnsi" w:hAnsiTheme="minorHAnsi" w:cstheme="minorHAnsi"/>
          <w:bCs/>
        </w:rPr>
        <w:t>balloon</w:t>
      </w:r>
      <w:proofErr w:type="spellEnd"/>
      <w:r w:rsidR="00803430">
        <w:rPr>
          <w:rFonts w:asciiTheme="minorHAnsi" w:hAnsiTheme="minorHAnsi" w:cstheme="minorHAnsi"/>
          <w:bCs/>
        </w:rPr>
        <w:t>/</w:t>
      </w:r>
      <w:proofErr w:type="spellStart"/>
      <w:r w:rsidR="00803430">
        <w:rPr>
          <w:rFonts w:asciiTheme="minorHAnsi" w:hAnsiTheme="minorHAnsi" w:cstheme="minorHAnsi"/>
          <w:bCs/>
        </w:rPr>
        <w:t>bullet</w:t>
      </w:r>
      <w:proofErr w:type="spellEnd"/>
      <w:r w:rsidR="00803430">
        <w:rPr>
          <w:rFonts w:asciiTheme="minorHAnsi" w:hAnsiTheme="minorHAnsi" w:cstheme="minorHAnsi"/>
          <w:bCs/>
        </w:rPr>
        <w:t xml:space="preserve"> feltételeknek, akkor akként jelentendő</w:t>
      </w:r>
      <w:r w:rsidR="005D5339">
        <w:rPr>
          <w:rFonts w:asciiTheme="minorHAnsi" w:hAnsiTheme="minorHAnsi" w:cstheme="minorHAnsi"/>
          <w:bCs/>
        </w:rPr>
        <w:t>.</w:t>
      </w:r>
      <w:r w:rsidR="002A5969">
        <w:rPr>
          <w:rFonts w:asciiTheme="minorHAnsi" w:hAnsiTheme="minorHAnsi" w:cstheme="minorHAnsi"/>
          <w:bCs/>
        </w:rPr>
        <w:t xml:space="preserve"> Amennyiben elhanyagolható a hitel </w:t>
      </w:r>
      <w:proofErr w:type="spellStart"/>
      <w:r w:rsidR="002A5969">
        <w:rPr>
          <w:rFonts w:asciiTheme="minorHAnsi" w:hAnsiTheme="minorHAnsi" w:cstheme="minorHAnsi"/>
          <w:bCs/>
        </w:rPr>
        <w:t>futamidejéhez</w:t>
      </w:r>
      <w:proofErr w:type="spellEnd"/>
      <w:r w:rsidR="002A5969">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B972CE">
        <w:rPr>
          <w:rFonts w:asciiTheme="minorHAnsi" w:hAnsiTheme="minorHAnsi" w:cstheme="minorHAnsi"/>
          <w:bCs/>
        </w:rPr>
        <w:t>)</w:t>
      </w:r>
      <w:r w:rsidR="002A5969">
        <w:rPr>
          <w:rFonts w:asciiTheme="minorHAnsi" w:hAnsiTheme="minorHAnsi" w:cstheme="minorHAnsi"/>
          <w:bCs/>
        </w:rPr>
        <w:t>.</w:t>
      </w:r>
    </w:p>
    <w:bookmarkEnd w:id="169"/>
    <w:p w14:paraId="0B5DE1B8" w14:textId="67CD2F56" w:rsidR="005C7529" w:rsidRPr="006C72EB" w:rsidRDefault="001314DF" w:rsidP="0024528A">
      <w:pPr>
        <w:rPr>
          <w:rFonts w:asciiTheme="minorHAnsi" w:hAnsiTheme="minorHAnsi" w:cstheme="minorHAnsi"/>
          <w:b/>
        </w:rPr>
      </w:pPr>
      <w:r w:rsidRPr="006C72EB">
        <w:rPr>
          <w:rFonts w:asciiTheme="minorHAnsi" w:hAnsiTheme="minorHAnsi" w:cstheme="minorHAnsi"/>
          <w:b/>
        </w:rPr>
        <w:t>Á</w:t>
      </w:r>
      <w:r w:rsidR="004C596F" w:rsidRPr="006C72EB">
        <w:rPr>
          <w:rFonts w:asciiTheme="minorHAnsi" w:hAnsiTheme="minorHAnsi" w:cstheme="minorHAnsi"/>
          <w:b/>
        </w:rPr>
        <w:t>ll</w:t>
      </w:r>
      <w:r w:rsidRPr="006C72EB">
        <w:rPr>
          <w:rFonts w:asciiTheme="minorHAnsi" w:hAnsiTheme="minorHAnsi" w:cstheme="minorHAnsi"/>
          <w:b/>
        </w:rPr>
        <w:t xml:space="preserve">ományokra vonatkozó kamatozással kapcsolatos </w:t>
      </w:r>
      <w:r w:rsidR="004C596F" w:rsidRPr="006C72EB">
        <w:rPr>
          <w:rFonts w:asciiTheme="minorHAnsi" w:hAnsiTheme="minorHAnsi" w:cstheme="minorHAnsi"/>
          <w:b/>
        </w:rPr>
        <w:t>attribútumok</w:t>
      </w:r>
      <w:r w:rsidR="005C7529" w:rsidRPr="006C72EB">
        <w:rPr>
          <w:rFonts w:asciiTheme="minorHAnsi" w:hAnsiTheme="minorHAnsi" w:cstheme="minorHAnsi"/>
          <w:b/>
        </w:rPr>
        <w:t xml:space="preserve"> jelentése</w:t>
      </w:r>
    </w:p>
    <w:p w14:paraId="6C72E201" w14:textId="6524FE76" w:rsidR="004C596F" w:rsidRPr="006C72EB" w:rsidRDefault="005C7529" w:rsidP="0024528A">
      <w:pPr>
        <w:rPr>
          <w:rFonts w:asciiTheme="minorHAnsi" w:hAnsiTheme="minorHAnsi" w:cstheme="minorHAnsi"/>
        </w:rPr>
      </w:pPr>
      <w:r w:rsidRPr="006C72EB">
        <w:rPr>
          <w:rFonts w:asciiTheme="minorHAnsi" w:hAnsiTheme="minorHAnsi" w:cstheme="minorHAnsi"/>
        </w:rPr>
        <w:t>E</w:t>
      </w:r>
      <w:r w:rsidR="004C596F" w:rsidRPr="006C72EB">
        <w:rPr>
          <w:rFonts w:asciiTheme="minorHAnsi" w:hAnsiTheme="minorHAnsi" w:cstheme="minorHAnsi"/>
        </w:rPr>
        <w:t>zek az attribútumok abban az időszakban jelentendők első alkalommal, amikor már folyósítás történt (fennálló tőketartozás &gt;0)</w:t>
      </w:r>
    </w:p>
    <w:p w14:paraId="215DEFE2" w14:textId="5D0E41ED" w:rsidR="00803DF6" w:rsidRPr="006C72EB" w:rsidRDefault="00803DF6" w:rsidP="00803DF6">
      <w:pPr>
        <w:rPr>
          <w:rFonts w:asciiTheme="minorHAnsi" w:hAnsiTheme="minorHAnsi" w:cstheme="minorHAnsi"/>
        </w:rPr>
      </w:pPr>
      <w:r w:rsidRPr="006C72EB">
        <w:rPr>
          <w:rFonts w:asciiTheme="minorHAnsi" w:hAnsiTheme="minorHAnsi" w:cstheme="minorHAnsi"/>
        </w:rPr>
        <w:t>Állományi kamatlábként (új szerződésre vonatkozóan az első alkalommal, illetve aktuálisan a jelentés időpontjában) azt a hitelkamatlábat kell figyelembe venni, amelyet az adatszolgáltató a hitelre ténylegesen kap. Amennyiben az ügyfél által fizetett kamatláb eltér attól, amit az adatszolgáltató ténylegesen kap, akkor az ügyfél felé meghatározott kamatlábat korrigálni kell, és a korrigált kamatlábat kell az adatszolgáltatásban figyelembe venni</w:t>
      </w:r>
      <w:r w:rsidR="0024528A" w:rsidRPr="006C72EB">
        <w:rPr>
          <w:rFonts w:asciiTheme="minorHAnsi" w:hAnsiTheme="minorHAnsi" w:cstheme="minorHAnsi"/>
        </w:rPr>
        <w:t xml:space="preserve"> (v</w:t>
      </w:r>
      <w:r w:rsidRPr="006C72EB">
        <w:rPr>
          <w:rFonts w:asciiTheme="minorHAnsi" w:hAnsiTheme="minorHAnsi" w:cstheme="minorHAnsi"/>
        </w:rPr>
        <w:t>agyis például a kamat</w:t>
      </w:r>
      <w:r w:rsidR="008160BB" w:rsidRPr="006C72EB">
        <w:rPr>
          <w:rFonts w:asciiTheme="minorHAnsi" w:hAnsiTheme="minorHAnsi" w:cstheme="minorHAnsi"/>
        </w:rPr>
        <w:t>-</w:t>
      </w:r>
      <w:proofErr w:type="spellStart"/>
      <w:r w:rsidRPr="006C72EB">
        <w:rPr>
          <w:rFonts w:asciiTheme="minorHAnsi" w:hAnsiTheme="minorHAnsi" w:cstheme="minorHAnsi"/>
        </w:rPr>
        <w:t>támogatásos</w:t>
      </w:r>
      <w:proofErr w:type="spellEnd"/>
      <w:r w:rsidRPr="006C72EB">
        <w:rPr>
          <w:rFonts w:asciiTheme="minorHAnsi" w:hAnsiTheme="minorHAnsi" w:cstheme="minorHAnsi"/>
        </w:rPr>
        <w:t xml:space="preserve"> lakáscélú hiteleknél a kamattámogatás, míg az áruvásárlási hiteleknél az eladótól kapott hozzájárulás mértékével korrigált</w:t>
      </w:r>
      <w:r w:rsidR="009F3739">
        <w:rPr>
          <w:rFonts w:asciiTheme="minorHAnsi" w:hAnsiTheme="minorHAnsi" w:cstheme="minorHAnsi"/>
        </w:rPr>
        <w:t>, azaz növelt</w:t>
      </w:r>
      <w:r w:rsidRPr="006C72EB">
        <w:rPr>
          <w:rFonts w:asciiTheme="minorHAnsi" w:hAnsiTheme="minorHAnsi" w:cstheme="minorHAnsi"/>
        </w:rPr>
        <w:t xml:space="preserve"> kamatlábat kell jelenteni</w:t>
      </w:r>
      <w:r w:rsidR="00153476">
        <w:rPr>
          <w:rFonts w:asciiTheme="minorHAnsi" w:hAnsiTheme="minorHAnsi" w:cstheme="minorHAnsi"/>
        </w:rPr>
        <w:t xml:space="preserve"> a kamatstatisztikával konzisztensen</w:t>
      </w:r>
      <w:r w:rsidRPr="006C72EB">
        <w:rPr>
          <w:rFonts w:asciiTheme="minorHAnsi" w:hAnsiTheme="minorHAnsi" w:cstheme="minorHAnsi"/>
        </w:rPr>
        <w:t>)</w:t>
      </w:r>
      <w:r w:rsidR="0024528A" w:rsidRPr="006C72EB">
        <w:rPr>
          <w:rFonts w:asciiTheme="minorHAnsi" w:hAnsiTheme="minorHAnsi" w:cstheme="minorHAnsi"/>
        </w:rPr>
        <w:t>.</w:t>
      </w:r>
    </w:p>
    <w:p w14:paraId="2BC885D9" w14:textId="3611596D" w:rsidR="00803DF6" w:rsidRDefault="00803DF6" w:rsidP="00803DF6">
      <w:pPr>
        <w:rPr>
          <w:rFonts w:asciiTheme="minorHAnsi" w:hAnsiTheme="minorHAnsi" w:cstheme="minorHAnsi"/>
        </w:rPr>
      </w:pPr>
      <w:bookmarkStart w:id="170" w:name="_Hlk528590122"/>
      <w:r w:rsidRPr="006C72EB">
        <w:rPr>
          <w:rFonts w:asciiTheme="minorHAnsi" w:hAnsiTheme="minorHAnsi" w:cstheme="minorHAnsi"/>
        </w:rPr>
        <w:t xml:space="preserve">Állományi kamatlábat kizárólag azokra a tételekre kell jelenteni, amelyek esetében a fennálló tőketartozás összege nem nulla. </w:t>
      </w:r>
    </w:p>
    <w:p w14:paraId="52A07A65" w14:textId="282528D5" w:rsidR="00674C41" w:rsidRPr="00E71203" w:rsidRDefault="00674C41" w:rsidP="00803DF6">
      <w:pPr>
        <w:rPr>
          <w:rFonts w:asciiTheme="minorHAnsi" w:hAnsiTheme="minorHAnsi" w:cstheme="minorHAnsi"/>
        </w:rPr>
      </w:pPr>
      <w:r w:rsidRPr="00E71203">
        <w:rPr>
          <w:rFonts w:eastAsia="Times New Roman"/>
        </w:rPr>
        <w:t>Kamatrögzítéssel érintett hitelek esetén az aktuális és évesített állományi kamatokat a kormányzati intézkedések végéig kell a kamatrögzítésnek megfelelően jelenteni.</w:t>
      </w:r>
    </w:p>
    <w:p w14:paraId="5D663ECB" w14:textId="319023AD" w:rsidR="001060F7" w:rsidRPr="006C72EB" w:rsidRDefault="001060F7" w:rsidP="00803DF6">
      <w:pPr>
        <w:rPr>
          <w:rFonts w:asciiTheme="minorHAnsi" w:hAnsiTheme="minorHAnsi" w:cstheme="minorHAnsi"/>
        </w:rPr>
      </w:pPr>
      <w:r w:rsidRPr="006C72EB">
        <w:rPr>
          <w:rFonts w:asciiTheme="minorHAnsi" w:hAnsiTheme="minorHAnsi" w:cstheme="minorHAnsi"/>
        </w:rPr>
        <w:t xml:space="preserve">A pozitív tőketartozással rendelkező, de valamilyen okból nem kamatozó hitelek esetében a kamatozás módjaként </w:t>
      </w:r>
      <w:r w:rsidR="00FD1F08" w:rsidRPr="006C72EB">
        <w:rPr>
          <w:rFonts w:asciiTheme="minorHAnsi" w:hAnsiTheme="minorHAnsi" w:cstheme="minorHAnsi"/>
        </w:rPr>
        <w:t>’</w:t>
      </w:r>
      <w:proofErr w:type="spellStart"/>
      <w:r w:rsidRPr="006C72EB">
        <w:rPr>
          <w:rFonts w:asciiTheme="minorHAnsi" w:hAnsiTheme="minorHAnsi" w:cstheme="minorHAnsi"/>
        </w:rPr>
        <w:t>NK</w:t>
      </w:r>
      <w:proofErr w:type="spellEnd"/>
      <w:r w:rsidR="00FD1F08" w:rsidRPr="006C72EB">
        <w:rPr>
          <w:rFonts w:asciiTheme="minorHAnsi" w:hAnsiTheme="minorHAnsi" w:cstheme="minorHAnsi"/>
        </w:rPr>
        <w:t>’ érték</w:t>
      </w:r>
      <w:r w:rsidRPr="006C72EB">
        <w:rPr>
          <w:rFonts w:asciiTheme="minorHAnsi" w:hAnsiTheme="minorHAnsi" w:cstheme="minorHAnsi"/>
        </w:rPr>
        <w:t xml:space="preserve"> jelentendő, a kamatozásra, kamatozás részleteire vonatkozó információk ebben az esetben üresen hagyhatók, amennyiben az állomány már nem a normál ügyleti kamatlábbal kamatozik tovább. </w:t>
      </w:r>
    </w:p>
    <w:p w14:paraId="18950DE2" w14:textId="5D45FD46" w:rsidR="008E2510" w:rsidRDefault="008E2510" w:rsidP="00803DF6">
      <w:pPr>
        <w:rPr>
          <w:rFonts w:asciiTheme="minorHAnsi" w:hAnsiTheme="minorHAnsi" w:cstheme="minorHAnsi"/>
        </w:rPr>
      </w:pPr>
      <w:r w:rsidRPr="006C72EB">
        <w:rPr>
          <w:rFonts w:asciiTheme="minorHAnsi" w:hAnsiTheme="minorHAnsi" w:cstheme="minorHAnsi"/>
        </w:rPr>
        <w:t>Amennyiben a szerződésben foglalt referencia kamatok csak az árazás érdekében kerülnek alkalmazásra és úgy kerül rögzítésre a szerződésben, hogy fix a kamat a futamidő végéig, akkor a kamatozás módja mezőben ’</w:t>
      </w:r>
      <w:proofErr w:type="spellStart"/>
      <w:r w:rsidRPr="006C72EB">
        <w:rPr>
          <w:rFonts w:asciiTheme="minorHAnsi" w:hAnsiTheme="minorHAnsi" w:cstheme="minorHAnsi"/>
        </w:rPr>
        <w:t>FK</w:t>
      </w:r>
      <w:proofErr w:type="spellEnd"/>
      <w:r w:rsidRPr="006C72EB">
        <w:rPr>
          <w:rFonts w:asciiTheme="minorHAnsi" w:hAnsiTheme="minorHAnsi" w:cstheme="minorHAnsi"/>
        </w:rPr>
        <w:t>’ kódérték (fix kamatozás)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5DBD6A65" w14:textId="547879E9" w:rsidR="00290D81" w:rsidRPr="00B2702E" w:rsidRDefault="001260EB" w:rsidP="00290D81">
      <w:pPr>
        <w:rPr>
          <w:color w:val="000000" w:themeColor="text1"/>
        </w:rPr>
      </w:pPr>
      <w:r>
        <w:rPr>
          <w:rFonts w:asciiTheme="minorHAnsi" w:hAnsiTheme="minorHAnsi" w:cstheme="minorHAnsi"/>
        </w:rPr>
        <w:t>A „Felhalmozott kamat” mezőben szerepeltetendő a</w:t>
      </w:r>
      <w:r w:rsidRPr="00B802F3">
        <w:rPr>
          <w:rFonts w:asciiTheme="minorHAnsi" w:hAnsiTheme="minorHAnsi" w:cstheme="minorHAnsi"/>
        </w:rPr>
        <w:t xml:space="preserve">z állami kamattámogatással folyósított hitelek után járó, az állam által pénzügyileg még nem rendezett kamattámogatás elhatárolása az adott adós minőségű ügyféllel szemben az M02/M03 adatgyűjtésekkel konzisztens módon. </w:t>
      </w:r>
      <w:r w:rsidR="00290D81">
        <w:rPr>
          <w:rFonts w:asciiTheme="minorHAnsi" w:hAnsiTheme="minorHAnsi" w:cstheme="minorHAnsi"/>
        </w:rPr>
        <w:t xml:space="preserve"> </w:t>
      </w:r>
      <w:r w:rsidR="00290D81">
        <w:t xml:space="preserve">Az állami kamattámogatással folyósított hitelek után járó, az állam által pénzügyileg még nem rendezett kamattámogatás elhatárolását a követelés fennállásáig </w:t>
      </w:r>
      <w:r w:rsidR="00290D81" w:rsidRPr="00B2702E">
        <w:rPr>
          <w:color w:val="000000" w:themeColor="text1"/>
        </w:rPr>
        <w:t xml:space="preserve">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 </w:t>
      </w:r>
    </w:p>
    <w:p w14:paraId="18CD7C33" w14:textId="3BE09188" w:rsidR="00290D81" w:rsidRPr="00B2702E" w:rsidRDefault="00290D81" w:rsidP="00803DF6">
      <w:pPr>
        <w:rPr>
          <w:rFonts w:asciiTheme="minorHAnsi" w:hAnsiTheme="minorHAnsi" w:cstheme="minorHAnsi"/>
          <w:color w:val="000000" w:themeColor="text1"/>
        </w:rPr>
      </w:pPr>
      <w:r w:rsidRPr="00B2702E">
        <w:rPr>
          <w:color w:val="000000" w:themeColor="text1"/>
        </w:rPr>
        <w:t>Amennyiben a járó kamattámogatást a hitelintézet az ügyfél végtörlesztését követően számolja el a Magyar Államkincstárral, úgy a kamattámogatás pénzügyi rendezéséig az ügyféllel szemben fennálló kamatkövetelésként kimutatott állományt az ügyféllel való elszámolással egyidejűleg át kell vezetni a központi kormányzattal szembeni egyéb követelések és aktív elszámolások közé.</w:t>
      </w:r>
    </w:p>
    <w:p w14:paraId="3B934D9A" w14:textId="53FF1518" w:rsidR="00653E5E" w:rsidRPr="00DD708C" w:rsidRDefault="008A1320" w:rsidP="00803DF6">
      <w:pPr>
        <w:rPr>
          <w:rFonts w:asciiTheme="minorHAnsi" w:hAnsiTheme="minorHAnsi" w:cstheme="minorHAnsi"/>
        </w:rPr>
      </w:pPr>
      <w:bookmarkStart w:id="171" w:name="_Hlk129249782"/>
      <w:r w:rsidRPr="00DD708C">
        <w:rPr>
          <w:rFonts w:asciiTheme="minorHAnsi" w:hAnsiTheme="minorHAnsi" w:cstheme="minorHAnsi"/>
        </w:rPr>
        <w:t xml:space="preserve">A </w:t>
      </w:r>
      <w:r w:rsidR="00653E5E" w:rsidRPr="00DD708C">
        <w:rPr>
          <w:rFonts w:asciiTheme="minorHAnsi" w:hAnsiTheme="minorHAnsi" w:cstheme="minorHAnsi"/>
        </w:rPr>
        <w:t>„K</w:t>
      </w:r>
      <w:r w:rsidRPr="00DD708C">
        <w:rPr>
          <w:rFonts w:asciiTheme="minorHAnsi" w:hAnsiTheme="minorHAnsi" w:cstheme="minorHAnsi"/>
        </w:rPr>
        <w:t>amatozás módja</w:t>
      </w:r>
      <w:r w:rsidR="00653E5E" w:rsidRPr="00DD708C">
        <w:rPr>
          <w:rFonts w:asciiTheme="minorHAnsi" w:hAnsiTheme="minorHAnsi" w:cstheme="minorHAnsi"/>
        </w:rPr>
        <w:t>” és a „Referenciakamat megnevezése” mezőkben a következők figyelembevételével jelentendők az adatok:</w:t>
      </w:r>
    </w:p>
    <w:p w14:paraId="7B06FD27" w14:textId="07085602" w:rsidR="00653E5E" w:rsidRPr="00DD708C" w:rsidRDefault="008A1320" w:rsidP="00803DF6">
      <w:pPr>
        <w:pStyle w:val="Listaszerbekezds"/>
        <w:numPr>
          <w:ilvl w:val="0"/>
          <w:numId w:val="20"/>
        </w:numPr>
        <w:rPr>
          <w:rFonts w:asciiTheme="minorHAnsi" w:hAnsiTheme="minorHAnsi" w:cstheme="minorHAnsi"/>
        </w:rPr>
      </w:pPr>
      <w:r w:rsidRPr="00DD708C">
        <w:rPr>
          <w:rFonts w:asciiTheme="minorHAnsi" w:hAnsiTheme="minorHAnsi" w:cstheme="minorHAnsi"/>
        </w:rPr>
        <w:t xml:space="preserve"> babaváró hitelek esetén </w:t>
      </w:r>
      <w:r w:rsidR="00344E67" w:rsidRPr="00DD708C">
        <w:rPr>
          <w:rFonts w:asciiTheme="minorHAnsi" w:hAnsiTheme="minorHAnsi" w:cstheme="minorHAnsi"/>
        </w:rPr>
        <w:t xml:space="preserve">a támogatott szakaszban </w:t>
      </w:r>
      <w:r w:rsidRPr="00DD708C">
        <w:rPr>
          <w:rFonts w:asciiTheme="minorHAnsi" w:hAnsiTheme="minorHAnsi" w:cstheme="minorHAnsi"/>
        </w:rPr>
        <w:t>RF</w:t>
      </w:r>
      <w:r w:rsidR="00DB59C6" w:rsidRPr="00DD708C">
        <w:rPr>
          <w:rFonts w:asciiTheme="minorHAnsi" w:hAnsiTheme="minorHAnsi" w:cstheme="minorHAnsi"/>
        </w:rPr>
        <w:t xml:space="preserve">, </w:t>
      </w:r>
      <w:proofErr w:type="spellStart"/>
      <w:r w:rsidR="00DB59C6" w:rsidRPr="00DD708C">
        <w:rPr>
          <w:rFonts w:asciiTheme="minorHAnsi" w:hAnsiTheme="minorHAnsi" w:cstheme="minorHAnsi"/>
        </w:rPr>
        <w:t>RV</w:t>
      </w:r>
      <w:proofErr w:type="spellEnd"/>
      <w:r w:rsidRPr="00DD708C">
        <w:rPr>
          <w:rFonts w:asciiTheme="minorHAnsi" w:hAnsiTheme="minorHAnsi" w:cstheme="minorHAnsi"/>
        </w:rPr>
        <w:t xml:space="preserve"> vagy RT lehet</w:t>
      </w:r>
    </w:p>
    <w:p w14:paraId="76CC6068" w14:textId="7BD92A2F" w:rsidR="002A0F47" w:rsidRPr="00DD708C" w:rsidRDefault="00653E5E" w:rsidP="00803DF6">
      <w:pPr>
        <w:pStyle w:val="Listaszerbekezds"/>
        <w:numPr>
          <w:ilvl w:val="0"/>
          <w:numId w:val="20"/>
        </w:numPr>
        <w:rPr>
          <w:rFonts w:asciiTheme="minorHAnsi" w:hAnsiTheme="minorHAnsi" w:cstheme="minorHAnsi"/>
        </w:rPr>
      </w:pPr>
      <w:r w:rsidRPr="00DD708C">
        <w:rPr>
          <w:rFonts w:asciiTheme="minorHAnsi" w:hAnsiTheme="minorHAnsi" w:cstheme="minorHAnsi"/>
        </w:rPr>
        <w:t xml:space="preserve">ha a </w:t>
      </w:r>
      <w:proofErr w:type="spellStart"/>
      <w:r w:rsidRPr="00DD708C">
        <w:rPr>
          <w:rFonts w:asciiTheme="minorHAnsi" w:hAnsiTheme="minorHAnsi" w:cstheme="minorHAnsi"/>
        </w:rPr>
        <w:t>kamatozas</w:t>
      </w:r>
      <w:proofErr w:type="spellEnd"/>
      <w:r w:rsidRPr="00DD708C">
        <w:rPr>
          <w:rFonts w:asciiTheme="minorHAnsi" w:hAnsiTheme="minorHAnsi" w:cstheme="minorHAnsi"/>
        </w:rPr>
        <w:t xml:space="preserve"> módja mező értéke '</w:t>
      </w:r>
      <w:proofErr w:type="spellStart"/>
      <w:r w:rsidRPr="00DD708C">
        <w:rPr>
          <w:rFonts w:asciiTheme="minorHAnsi" w:hAnsiTheme="minorHAnsi" w:cstheme="minorHAnsi"/>
        </w:rPr>
        <w:t>VK</w:t>
      </w:r>
      <w:proofErr w:type="spellEnd"/>
      <w:r w:rsidRPr="00DD708C">
        <w:rPr>
          <w:rFonts w:asciiTheme="minorHAnsi" w:hAnsiTheme="minorHAnsi" w:cstheme="minorHAnsi"/>
        </w:rPr>
        <w:t>', akkor a referencia kamat megnevezése mezőben csak 'NINCS' érték adható meg</w:t>
      </w:r>
      <w:r w:rsidR="00884CE5" w:rsidRPr="00DD708C">
        <w:rPr>
          <w:rFonts w:asciiTheme="minorHAnsi" w:hAnsiTheme="minorHAnsi" w:cstheme="minorHAnsi"/>
        </w:rPr>
        <w:t>,</w:t>
      </w:r>
    </w:p>
    <w:p w14:paraId="5B527454" w14:textId="286A3DFC" w:rsidR="00CA10A9" w:rsidRPr="00DD708C" w:rsidRDefault="00653E5E">
      <w:pPr>
        <w:pStyle w:val="Listaszerbekezds"/>
        <w:numPr>
          <w:ilvl w:val="0"/>
          <w:numId w:val="20"/>
        </w:numPr>
        <w:rPr>
          <w:rFonts w:asciiTheme="minorHAnsi" w:hAnsiTheme="minorHAnsi" w:cstheme="minorHAnsi"/>
        </w:rPr>
      </w:pPr>
      <w:r w:rsidRPr="00DD708C">
        <w:rPr>
          <w:rFonts w:asciiTheme="minorHAnsi" w:hAnsiTheme="minorHAnsi" w:cstheme="minorHAnsi"/>
        </w:rPr>
        <w:t xml:space="preserve">ha a </w:t>
      </w:r>
      <w:proofErr w:type="spellStart"/>
      <w:r w:rsidRPr="00DD708C">
        <w:rPr>
          <w:rFonts w:asciiTheme="minorHAnsi" w:hAnsiTheme="minorHAnsi" w:cstheme="minorHAnsi"/>
        </w:rPr>
        <w:t>kamatozas</w:t>
      </w:r>
      <w:proofErr w:type="spellEnd"/>
      <w:r w:rsidRPr="00DD708C">
        <w:rPr>
          <w:rFonts w:asciiTheme="minorHAnsi" w:hAnsiTheme="minorHAnsi" w:cstheme="minorHAnsi"/>
        </w:rPr>
        <w:t xml:space="preserve"> módja mező értéke '</w:t>
      </w:r>
      <w:proofErr w:type="spellStart"/>
      <w:r w:rsidRPr="00DD708C">
        <w:rPr>
          <w:rFonts w:asciiTheme="minorHAnsi" w:hAnsiTheme="minorHAnsi" w:cstheme="minorHAnsi"/>
        </w:rPr>
        <w:t>RV</w:t>
      </w:r>
      <w:proofErr w:type="spellEnd"/>
      <w:r w:rsidRPr="00DD708C">
        <w:rPr>
          <w:rFonts w:asciiTheme="minorHAnsi" w:hAnsiTheme="minorHAnsi" w:cstheme="minorHAnsi"/>
        </w:rPr>
        <w:t>'</w:t>
      </w:r>
      <w:r w:rsidR="004B7A98" w:rsidRPr="00DD708C">
        <w:rPr>
          <w:rFonts w:asciiTheme="minorHAnsi" w:hAnsiTheme="minorHAnsi" w:cstheme="minorHAnsi"/>
        </w:rPr>
        <w:t xml:space="preserve">, </w:t>
      </w:r>
      <w:r w:rsidRPr="00DD708C">
        <w:rPr>
          <w:rFonts w:asciiTheme="minorHAnsi" w:hAnsiTheme="minorHAnsi" w:cstheme="minorHAnsi"/>
        </w:rPr>
        <w:t>'RF'</w:t>
      </w:r>
      <w:r w:rsidR="004B7A98" w:rsidRPr="00DD708C">
        <w:rPr>
          <w:rFonts w:asciiTheme="minorHAnsi" w:hAnsiTheme="minorHAnsi" w:cstheme="minorHAnsi"/>
        </w:rPr>
        <w:t xml:space="preserve"> vagy ’RT’</w:t>
      </w:r>
      <w:r w:rsidRPr="00DD708C">
        <w:rPr>
          <w:rFonts w:asciiTheme="minorHAnsi" w:hAnsiTheme="minorHAnsi" w:cstheme="minorHAnsi"/>
        </w:rPr>
        <w:t>,</w:t>
      </w:r>
      <w:r w:rsidR="002A0D92" w:rsidRPr="00DD708C">
        <w:rPr>
          <w:rFonts w:asciiTheme="minorHAnsi" w:hAnsiTheme="minorHAnsi" w:cstheme="minorHAnsi"/>
        </w:rPr>
        <w:t xml:space="preserve"> </w:t>
      </w:r>
      <w:r w:rsidRPr="00DD708C">
        <w:rPr>
          <w:rFonts w:asciiTheme="minorHAnsi" w:hAnsiTheme="minorHAnsi" w:cstheme="minorHAnsi"/>
        </w:rPr>
        <w:t>akkor a referencia kamat megnevezése mezőben nem adható meg 'NINCS' érték</w:t>
      </w:r>
      <w:r w:rsidR="004B7A98" w:rsidRPr="00DD708C">
        <w:rPr>
          <w:rFonts w:asciiTheme="minorHAnsi" w:hAnsiTheme="minorHAnsi" w:cstheme="minorHAnsi"/>
        </w:rPr>
        <w:t xml:space="preserve"> és nem hagyható üresen a mező, továbbá töltendők a referenciakamatozásra vonatkozó egyéb mezők is</w:t>
      </w:r>
      <w:r w:rsidR="00CA10A9" w:rsidRPr="00DD708C">
        <w:rPr>
          <w:rFonts w:asciiTheme="minorHAnsi" w:hAnsiTheme="minorHAnsi" w:cstheme="minorHAnsi"/>
        </w:rPr>
        <w:t>,</w:t>
      </w:r>
    </w:p>
    <w:p w14:paraId="0ED8A5A5" w14:textId="025BBBB0" w:rsidR="00335F9C" w:rsidRPr="00DD708C" w:rsidRDefault="00335F9C">
      <w:pPr>
        <w:pStyle w:val="Listaszerbekezds"/>
        <w:numPr>
          <w:ilvl w:val="0"/>
          <w:numId w:val="20"/>
        </w:numPr>
        <w:rPr>
          <w:rFonts w:asciiTheme="minorHAnsi" w:hAnsiTheme="minorHAnsi" w:cstheme="minorHAnsi"/>
        </w:rPr>
      </w:pPr>
      <w:bookmarkStart w:id="172" w:name="_Hlk133914929"/>
      <w:proofErr w:type="spellStart"/>
      <w:r w:rsidRPr="00DD708C">
        <w:rPr>
          <w:rFonts w:asciiTheme="minorHAnsi" w:hAnsiTheme="minorHAnsi" w:cstheme="minorHAnsi"/>
        </w:rPr>
        <w:t>RV</w:t>
      </w:r>
      <w:proofErr w:type="spellEnd"/>
      <w:r w:rsidRPr="00DD708C">
        <w:rPr>
          <w:rFonts w:asciiTheme="minorHAnsi" w:hAnsiTheme="minorHAnsi" w:cstheme="minorHAnsi"/>
        </w:rPr>
        <w:t xml:space="preserve"> kódérték esetén a referenciakamat nem lehet </w:t>
      </w:r>
      <w:proofErr w:type="spellStart"/>
      <w:r w:rsidRPr="00DD708C">
        <w:rPr>
          <w:rFonts w:asciiTheme="minorHAnsi" w:hAnsiTheme="minorHAnsi" w:cstheme="minorHAnsi"/>
        </w:rPr>
        <w:t>AKK</w:t>
      </w:r>
      <w:proofErr w:type="spellEnd"/>
      <w:r w:rsidRPr="00DD708C">
        <w:rPr>
          <w:rFonts w:asciiTheme="minorHAnsi" w:hAnsiTheme="minorHAnsi" w:cstheme="minorHAnsi"/>
        </w:rPr>
        <w:t xml:space="preserve"> </w:t>
      </w:r>
      <w:r w:rsidR="00F84129" w:rsidRPr="00DD708C">
        <w:rPr>
          <w:rFonts w:asciiTheme="minorHAnsi" w:hAnsiTheme="minorHAnsi" w:cstheme="minorHAnsi"/>
        </w:rPr>
        <w:t xml:space="preserve">(kivéve babaváró hitelek) </w:t>
      </w:r>
      <w:r w:rsidRPr="00DD708C">
        <w:rPr>
          <w:rFonts w:asciiTheme="minorHAnsi" w:hAnsiTheme="minorHAnsi" w:cstheme="minorHAnsi"/>
        </w:rPr>
        <w:t>és BIRS,</w:t>
      </w:r>
    </w:p>
    <w:bookmarkEnd w:id="172"/>
    <w:p w14:paraId="6E289CB7" w14:textId="09F27DD8" w:rsidR="00653E5E" w:rsidRPr="00DD708C" w:rsidRDefault="00CA10A9" w:rsidP="00AE27AF">
      <w:pPr>
        <w:pStyle w:val="Listaszerbekezds"/>
        <w:numPr>
          <w:ilvl w:val="0"/>
          <w:numId w:val="20"/>
        </w:numPr>
        <w:rPr>
          <w:rFonts w:asciiTheme="minorHAnsi" w:hAnsiTheme="minorHAnsi" w:cstheme="minorHAnsi"/>
        </w:rPr>
      </w:pPr>
      <w:r w:rsidRPr="00DD708C">
        <w:rPr>
          <w:rFonts w:asciiTheme="minorHAnsi" w:hAnsiTheme="minorHAnsi" w:cstheme="minorHAnsi"/>
        </w:rPr>
        <w:t>’</w:t>
      </w:r>
      <w:proofErr w:type="spellStart"/>
      <w:r w:rsidRPr="00DD708C">
        <w:rPr>
          <w:rFonts w:asciiTheme="minorHAnsi" w:hAnsiTheme="minorHAnsi" w:cstheme="minorHAnsi"/>
        </w:rPr>
        <w:t>FK</w:t>
      </w:r>
      <w:proofErr w:type="spellEnd"/>
      <w:r w:rsidRPr="00DD708C">
        <w:rPr>
          <w:rFonts w:asciiTheme="minorHAnsi" w:hAnsiTheme="minorHAnsi" w:cstheme="minorHAnsi"/>
        </w:rPr>
        <w:t>’ és ’</w:t>
      </w:r>
      <w:proofErr w:type="spellStart"/>
      <w:r w:rsidRPr="00DD708C">
        <w:rPr>
          <w:rFonts w:asciiTheme="minorHAnsi" w:hAnsiTheme="minorHAnsi" w:cstheme="minorHAnsi"/>
        </w:rPr>
        <w:t>NK</w:t>
      </w:r>
      <w:proofErr w:type="spellEnd"/>
      <w:r w:rsidRPr="00DD708C">
        <w:rPr>
          <w:rFonts w:asciiTheme="minorHAnsi" w:hAnsiTheme="minorHAnsi" w:cstheme="minorHAnsi"/>
        </w:rPr>
        <w:t>’ kamatozási mód esetén a „Referenciakamat megnevezése” és a kapcsolódó mezők üresen hagy</w:t>
      </w:r>
      <w:r w:rsidR="00884CE5" w:rsidRPr="00DD708C">
        <w:rPr>
          <w:rFonts w:asciiTheme="minorHAnsi" w:hAnsiTheme="minorHAnsi" w:cstheme="minorHAnsi"/>
        </w:rPr>
        <w:t>hat</w:t>
      </w:r>
      <w:r w:rsidRPr="00DD708C">
        <w:rPr>
          <w:rFonts w:asciiTheme="minorHAnsi" w:hAnsiTheme="minorHAnsi" w:cstheme="minorHAnsi"/>
        </w:rPr>
        <w:t>ók</w:t>
      </w:r>
      <w:r w:rsidR="00884CE5" w:rsidRPr="00DD708C">
        <w:rPr>
          <w:rFonts w:asciiTheme="minorHAnsi" w:hAnsiTheme="minorHAnsi" w:cstheme="minorHAnsi"/>
        </w:rPr>
        <w:t xml:space="preserve"> vagy ’NINCS’ kódérték jelentendő</w:t>
      </w:r>
      <w:r w:rsidR="00653E5E" w:rsidRPr="00DD708C">
        <w:rPr>
          <w:rFonts w:asciiTheme="minorHAnsi" w:hAnsiTheme="minorHAnsi" w:cstheme="minorHAnsi"/>
        </w:rPr>
        <w:t>.</w:t>
      </w:r>
    </w:p>
    <w:bookmarkEnd w:id="171"/>
    <w:p w14:paraId="27FBCBF7" w14:textId="24B67757" w:rsidR="008956A9" w:rsidRPr="00DD708C" w:rsidRDefault="00502021" w:rsidP="00803DF6">
      <w:pPr>
        <w:rPr>
          <w:rFonts w:asciiTheme="minorHAnsi" w:hAnsiTheme="minorHAnsi" w:cstheme="minorHAnsi"/>
        </w:rPr>
      </w:pPr>
      <w:r w:rsidRPr="00DD708C">
        <w:rPr>
          <w:rFonts w:asciiTheme="minorHAnsi" w:hAnsiTheme="minorHAnsi" w:cstheme="minorHAnsi"/>
        </w:rPr>
        <w:t xml:space="preserve">A </w:t>
      </w:r>
      <w:r w:rsidRPr="00DD708C">
        <w:rPr>
          <w:rFonts w:asciiTheme="minorHAnsi" w:hAnsiTheme="minorHAnsi" w:cstheme="minorHAnsi"/>
          <w:b/>
          <w:bCs/>
        </w:rPr>
        <w:t>„Kamatváltoztatási mutató”</w:t>
      </w:r>
      <w:r w:rsidRPr="00DD708C">
        <w:rPr>
          <w:rFonts w:asciiTheme="minorHAnsi" w:hAnsiTheme="minorHAnsi" w:cstheme="minorHAnsi"/>
        </w:rPr>
        <w:t xml:space="preserve"> és </w:t>
      </w:r>
      <w:r w:rsidRPr="00DD708C">
        <w:rPr>
          <w:rFonts w:asciiTheme="minorHAnsi" w:hAnsiTheme="minorHAnsi" w:cstheme="minorHAnsi"/>
          <w:b/>
          <w:bCs/>
        </w:rPr>
        <w:t>„Kamatfelár-változtatási mutató”</w:t>
      </w:r>
      <w:r w:rsidRPr="00DD708C">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70D002D" w14:textId="7826B028" w:rsidR="00502021" w:rsidRPr="00DD708C" w:rsidRDefault="008807AE" w:rsidP="00803DF6">
      <w:pPr>
        <w:rPr>
          <w:rFonts w:asciiTheme="minorHAnsi" w:hAnsiTheme="minorHAnsi" w:cstheme="minorHAnsi"/>
        </w:rPr>
      </w:pPr>
      <w:r w:rsidRPr="00DD708C">
        <w:rPr>
          <w:noProof/>
        </w:rPr>
        <w:drawing>
          <wp:inline distT="0" distB="0" distL="0" distR="0" wp14:anchorId="080F20F1" wp14:editId="454A0535">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2EACF7E6" w14:textId="3B715263" w:rsidR="00A3759A" w:rsidRPr="00DD708C" w:rsidRDefault="00A3759A" w:rsidP="00803DF6">
      <w:pPr>
        <w:rPr>
          <w:rFonts w:asciiTheme="minorHAnsi" w:hAnsiTheme="minorHAnsi" w:cstheme="minorHAnsi"/>
        </w:rPr>
      </w:pPr>
      <w:r w:rsidRPr="00DD708C">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05726B46" w14:textId="29AE5FAD" w:rsidR="00A3759A" w:rsidRPr="00DD708C" w:rsidRDefault="008807AE" w:rsidP="00803DF6">
      <w:pPr>
        <w:rPr>
          <w:rFonts w:asciiTheme="minorHAnsi" w:hAnsiTheme="minorHAnsi" w:cstheme="minorHAnsi"/>
        </w:rPr>
      </w:pPr>
      <w:r w:rsidRPr="00DD708C">
        <w:rPr>
          <w:noProof/>
        </w:rPr>
        <w:drawing>
          <wp:inline distT="0" distB="0" distL="0" distR="0" wp14:anchorId="5377AAC9" wp14:editId="5F1C6299">
            <wp:extent cx="6047740" cy="48475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47352D95" w14:textId="4E551448" w:rsidR="006862D0" w:rsidRDefault="006862D0" w:rsidP="008807AE">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7CD85E86" w14:textId="61D9C435" w:rsidR="008807AE" w:rsidRDefault="008807AE" w:rsidP="008807AE">
      <w:pPr>
        <w:rPr>
          <w:rFonts w:asciiTheme="minorHAnsi" w:hAnsiTheme="minorHAnsi" w:cstheme="minorHAnsi"/>
        </w:rPr>
      </w:pPr>
      <w:r w:rsidRPr="00DD708C">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DD708C">
        <w:rPr>
          <w:rFonts w:asciiTheme="minorHAnsi" w:hAnsiTheme="minorHAnsi" w:cstheme="minorHAnsi"/>
        </w:rPr>
        <w:t>installmentes</w:t>
      </w:r>
      <w:proofErr w:type="spellEnd"/>
      <w:r w:rsidRPr="00DD708C">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DD708C">
        <w:rPr>
          <w:rFonts w:asciiTheme="minorHAnsi" w:hAnsiTheme="minorHAnsi" w:cstheme="minorHAnsi"/>
        </w:rPr>
        <w:t>ING_LIZ</w:t>
      </w:r>
      <w:proofErr w:type="spellEnd"/>
      <w:r w:rsidRPr="00DD708C">
        <w:rPr>
          <w:rFonts w:asciiTheme="minorHAnsi" w:hAnsiTheme="minorHAnsi" w:cstheme="minorHAnsi"/>
        </w:rPr>
        <w:t xml:space="preserve">') esetén vizsgálandók fentiek (babaváró hitelek esetén nem jelentendők a mutatók). </w:t>
      </w:r>
      <w:r w:rsidR="0073398E" w:rsidRPr="00DD708C">
        <w:rPr>
          <w:rFonts w:asciiTheme="minorHAnsi" w:hAnsiTheme="minorHAnsi" w:cstheme="minorHAnsi"/>
        </w:rPr>
        <w:t>A kamatváltoztatási/kamatfelár-változtatási mutatók a 2015.02.01. után induló szerződések esetén jelentendők fenti szűkítések figyelembevételével.</w:t>
      </w:r>
    </w:p>
    <w:p w14:paraId="67966160" w14:textId="3512C9F8" w:rsidR="0076310B" w:rsidRDefault="0076310B" w:rsidP="008807A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2CDAF5D4" w14:textId="7AC6A5E8" w:rsidR="0076310B" w:rsidRDefault="00A76F49" w:rsidP="008807AE">
      <w:pPr>
        <w:rPr>
          <w:rFonts w:asciiTheme="minorHAnsi" w:hAnsiTheme="minorHAnsi" w:cstheme="minorHAnsi"/>
        </w:rPr>
      </w:pPr>
      <w:r w:rsidRPr="00A76F49">
        <w:rPr>
          <w:noProof/>
        </w:rPr>
        <w:drawing>
          <wp:inline distT="0" distB="0" distL="0" distR="0" wp14:anchorId="3F10AC0D" wp14:editId="3E71C8A0">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17049BF2" w14:textId="319D5EAB" w:rsidR="001060F7" w:rsidRPr="006C72EB" w:rsidRDefault="001060F7" w:rsidP="00803DF6">
      <w:pPr>
        <w:rPr>
          <w:rFonts w:asciiTheme="minorHAnsi" w:hAnsiTheme="minorHAnsi" w:cstheme="minorHAnsi"/>
        </w:rPr>
      </w:pPr>
    </w:p>
    <w:bookmarkEnd w:id="170"/>
    <w:p w14:paraId="497836BE" w14:textId="4A32AE8D" w:rsidR="00F0078D" w:rsidRPr="006C72EB" w:rsidRDefault="00F0078D" w:rsidP="00F0078D">
      <w:pPr>
        <w:rPr>
          <w:rFonts w:asciiTheme="minorHAnsi" w:hAnsiTheme="minorHAnsi" w:cstheme="minorHAnsi"/>
        </w:rPr>
      </w:pPr>
      <w:r w:rsidRPr="006C72EB">
        <w:rPr>
          <w:rFonts w:asciiTheme="minorHAnsi" w:hAnsiTheme="minorHAnsi" w:cstheme="minorHAnsi"/>
        </w:rPr>
        <w:t>A „Kamatperiódus hossza – aktuális” mezőben azt az információt kell megadni, hogy az a kamatperiódus, amelyikben az instrumentum aktuálisan tart, mennyi ideig változatlan (annak kezdetétől számolva). Azaz</w:t>
      </w:r>
      <w:r w:rsidR="00C42168" w:rsidRPr="006C72EB">
        <w:rPr>
          <w:rFonts w:asciiTheme="minorHAnsi" w:hAnsiTheme="minorHAnsi" w:cstheme="minorHAnsi"/>
        </w:rPr>
        <w:t>,</w:t>
      </w:r>
      <w:r w:rsidRPr="006C72EB">
        <w:rPr>
          <w:rFonts w:asciiTheme="minorHAnsi" w:hAnsiTheme="minorHAnsi" w:cstheme="minorHAnsi"/>
        </w:rPr>
        <w:t xml:space="preserve"> ha pl. a kamat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422EEC87" w14:textId="0813D4B1" w:rsidR="00491EE1" w:rsidRPr="006C72EB" w:rsidRDefault="00491EE1" w:rsidP="00491EE1">
      <w:pPr>
        <w:rPr>
          <w:rFonts w:asciiTheme="minorHAnsi" w:hAnsiTheme="minorHAnsi" w:cstheme="minorHAnsi"/>
        </w:rPr>
      </w:pPr>
      <w:r w:rsidRPr="006C72EB">
        <w:rPr>
          <w:rFonts w:asciiTheme="minorHAnsi" w:hAnsiTheme="minorHAnsi" w:cstheme="minorHAnsi"/>
        </w:rPr>
        <w:t xml:space="preserve">A </w:t>
      </w:r>
      <w:r w:rsidR="00F527DC" w:rsidRPr="006C72EB">
        <w:rPr>
          <w:rFonts w:asciiTheme="minorHAnsi" w:hAnsiTheme="minorHAnsi" w:cstheme="minorHAnsi"/>
        </w:rPr>
        <w:t>„Kamatperiódus hossza – aktuális” és a „Kamatfelár periódus hossza” mezők értéke</w:t>
      </w:r>
      <w:r w:rsidRPr="006C72EB">
        <w:rPr>
          <w:rFonts w:asciiTheme="minorHAnsi" w:hAnsiTheme="minorHAnsi" w:cstheme="minorHAnsi"/>
        </w:rPr>
        <w:t xml:space="preserve"> abban az esetben, ha a kamat</w:t>
      </w:r>
      <w:r w:rsidR="00F527DC" w:rsidRPr="006C72EB">
        <w:rPr>
          <w:rFonts w:asciiTheme="minorHAnsi" w:hAnsiTheme="minorHAnsi" w:cstheme="minorHAnsi"/>
        </w:rPr>
        <w:t>/kamat</w:t>
      </w:r>
      <w:r w:rsidRPr="006C72EB">
        <w:rPr>
          <w:rFonts w:asciiTheme="minorHAnsi" w:hAnsiTheme="minorHAnsi" w:cstheme="minorHAnsi"/>
        </w:rPr>
        <w:t>felár nem változik a teljes futamidő alatt, az eredeti (nem hátralévő) futamidővel egyezik meg.</w:t>
      </w:r>
      <w:r w:rsidR="00674C41">
        <w:rPr>
          <w:rFonts w:asciiTheme="minorHAnsi" w:hAnsiTheme="minorHAnsi" w:cstheme="minorHAnsi"/>
        </w:rPr>
        <w:t xml:space="preserve"> Kamatrögzítéssel érintett hitelek esetén a mezőben az eredeti szerződés szerinti adat jelentendő a kamatstatisztikával konzisztensen.</w:t>
      </w:r>
    </w:p>
    <w:p w14:paraId="1ADF725B" w14:textId="46A43587" w:rsidR="00674C41" w:rsidRPr="006C72EB" w:rsidRDefault="00491EE1" w:rsidP="00674C41">
      <w:pPr>
        <w:rPr>
          <w:rFonts w:asciiTheme="minorHAnsi" w:hAnsiTheme="minorHAnsi" w:cstheme="minorHAnsi"/>
        </w:rPr>
      </w:pPr>
      <w:r w:rsidRPr="006C72EB">
        <w:rPr>
          <w:rFonts w:asciiTheme="minorHAnsi" w:hAnsiTheme="minorHAnsi" w:cstheme="minorHAnsi"/>
        </w:rPr>
        <w:t xml:space="preserve">Kamat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6C72EB">
        <w:rPr>
          <w:rFonts w:asciiTheme="minorHAnsi" w:hAnsiTheme="minorHAnsi" w:cstheme="minorHAnsi"/>
        </w:rPr>
        <w:t>átárazódásának</w:t>
      </w:r>
      <w:proofErr w:type="spellEnd"/>
      <w:r w:rsidRPr="006C72EB">
        <w:rPr>
          <w:rFonts w:asciiTheme="minorHAnsi" w:hAnsiTheme="minorHAnsi" w:cstheme="minorHAnsi"/>
        </w:rPr>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 a kamatmentes periódus elteltével fog bekövetkezni. A nem kamatmentes periódusban lévő fix kamatozású kártyatermékek esetében az egyedi adatszolgáltatói rendszerekben szereplő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lejárati dátumot kell megadni.</w:t>
      </w:r>
      <w:r w:rsidR="00674C41">
        <w:rPr>
          <w:rFonts w:asciiTheme="minorHAnsi" w:hAnsiTheme="minorHAnsi" w:cstheme="minorHAnsi"/>
        </w:rPr>
        <w:t xml:space="preserve"> Kamatrögzítéssel érintett hitelek esetén a mezőben az eredeti szerződés szerinti adat jelentendő.</w:t>
      </w:r>
    </w:p>
    <w:p w14:paraId="2CF21E46" w14:textId="1F2E7F74" w:rsidR="005F73F9" w:rsidRPr="006C72EB" w:rsidRDefault="005F73F9" w:rsidP="008D5A94">
      <w:pPr>
        <w:rPr>
          <w:rFonts w:asciiTheme="minorHAnsi" w:hAnsiTheme="minorHAnsi" w:cstheme="minorHAnsi"/>
        </w:rPr>
      </w:pPr>
      <w:r w:rsidRPr="006C72EB">
        <w:rPr>
          <w:rFonts w:asciiTheme="minorHAnsi" w:hAnsiTheme="minorHAnsi" w:cstheme="minorHAnsi"/>
        </w:rPr>
        <w:t>„Az ügyfél csak kamatot törleszt-e?” mezőben mind a problémás, mind pedig a problémamentes hitelek esetén meg kell adni azt az információt, hogy a hitel tekintetében csak kamattörlesztési kötelezettség áll-e fenn a jelentés vonatkozási idejének tekintetében (azaz minden olyan instrumentumnál jelentendő az attribútum, ahol a fennálló tőketartozás nem 0).</w:t>
      </w:r>
      <w:r w:rsidR="000F3D03" w:rsidRPr="006C72EB">
        <w:rPr>
          <w:rFonts w:asciiTheme="minorHAnsi" w:hAnsiTheme="minorHAnsi" w:cstheme="minorHAnsi"/>
        </w:rPr>
        <w:t xml:space="preserve"> A babaváró hitelek esetén a </w:t>
      </w:r>
      <w:r w:rsidR="00E43FD7" w:rsidRPr="006C72EB">
        <w:rPr>
          <w:rFonts w:asciiTheme="minorHAnsi" w:hAnsiTheme="minorHAnsi" w:cstheme="minorHAnsi"/>
        </w:rPr>
        <w:t>jogszabály alapján járó</w:t>
      </w:r>
      <w:r w:rsidR="000F3D03" w:rsidRPr="006C72EB">
        <w:rPr>
          <w:rFonts w:asciiTheme="minorHAnsi" w:hAnsiTheme="minorHAnsi" w:cstheme="minorHAnsi"/>
        </w:rPr>
        <w:t xml:space="preserve"> törlesztési moratóriumot szintén „csak kamat” periódusként kell jelenteni. </w:t>
      </w:r>
      <w:r w:rsidRPr="006C72EB">
        <w:rPr>
          <w:rFonts w:asciiTheme="minorHAnsi" w:hAnsiTheme="minorHAnsi" w:cstheme="minorHAnsi"/>
        </w:rPr>
        <w:t xml:space="preserve"> A „Kamatmentes periódus vége” mező nem megfelelő megnevezéssel került be a HITREG Rendeletbe, a helyes megnevezés „Csak kamat periódus vége”</w:t>
      </w:r>
      <w:r w:rsidR="00974DBE" w:rsidRPr="006C72EB">
        <w:rPr>
          <w:rFonts w:asciiTheme="minorHAnsi" w:hAnsiTheme="minorHAnsi" w:cstheme="minorHAnsi"/>
        </w:rPr>
        <w:t>, 2021. szeptemberi vonatkozási időtől kezdődően átnevezésre kerül a mező</w:t>
      </w:r>
      <w:r w:rsidRPr="006C72EB">
        <w:rPr>
          <w:rFonts w:asciiTheme="minorHAnsi" w:hAnsiTheme="minorHAnsi" w:cstheme="minorHAnsi"/>
        </w:rPr>
        <w:t>. A helyes tartalommal kell ezt a mezőt jelenteni, azaz amennyiben „Az ügyfél csak kamatot törleszt-e?” kérdésnél „I”</w:t>
      </w:r>
      <w:r w:rsidR="00B34268" w:rsidRPr="006C72EB">
        <w:rPr>
          <w:rFonts w:asciiTheme="minorHAnsi" w:hAnsiTheme="minorHAnsi" w:cstheme="minorHAnsi"/>
        </w:rPr>
        <w:t xml:space="preserve"> a válasz (tehát „csak kamat” időszakban van az instrumentum), akkor jelenteni kell a „csak kamat” időszak végét mind </w:t>
      </w:r>
      <w:r w:rsidRPr="006C72EB">
        <w:rPr>
          <w:rFonts w:asciiTheme="minorHAnsi" w:hAnsiTheme="minorHAnsi" w:cstheme="minorHAnsi"/>
        </w:rPr>
        <w:t>problémamente</w:t>
      </w:r>
      <w:r w:rsidR="00B34268" w:rsidRPr="006C72EB">
        <w:rPr>
          <w:rFonts w:asciiTheme="minorHAnsi" w:hAnsiTheme="minorHAnsi" w:cstheme="minorHAnsi"/>
        </w:rPr>
        <w:t xml:space="preserve">s, mind pedig </w:t>
      </w:r>
      <w:r w:rsidRPr="006C72EB">
        <w:rPr>
          <w:rFonts w:asciiTheme="minorHAnsi" w:hAnsiTheme="minorHAnsi" w:cstheme="minorHAnsi"/>
        </w:rPr>
        <w:t>problémás hitelek esetében</w:t>
      </w:r>
      <w:r w:rsidR="00B34268" w:rsidRPr="006C72EB">
        <w:rPr>
          <w:rFonts w:asciiTheme="minorHAnsi" w:hAnsiTheme="minorHAnsi" w:cstheme="minorHAnsi"/>
        </w:rPr>
        <w:t>.</w:t>
      </w:r>
      <w:r w:rsidR="006D105C" w:rsidRPr="006C72EB">
        <w:rPr>
          <w:rFonts w:asciiTheme="minorHAnsi" w:hAnsiTheme="minorHAnsi" w:cstheme="minorHAnsi"/>
        </w:rPr>
        <w:t xml:space="preserve"> Valamely megtakarítási formával kombinált </w:t>
      </w:r>
      <w:r w:rsidR="005F433E" w:rsidRPr="006C72EB">
        <w:rPr>
          <w:rFonts w:asciiTheme="minorHAnsi" w:hAnsiTheme="minorHAnsi" w:cstheme="minorHAnsi"/>
        </w:rPr>
        <w:t xml:space="preserve">hitel esetén, ahol a </w:t>
      </w:r>
      <w:r w:rsidR="00FC6B3B" w:rsidRPr="006C72EB">
        <w:rPr>
          <w:rFonts w:asciiTheme="minorHAnsi" w:hAnsiTheme="minorHAnsi" w:cstheme="minorHAnsi"/>
        </w:rPr>
        <w:t>folyamatos havi befizetések (</w:t>
      </w:r>
      <w:r w:rsidR="005F433E" w:rsidRPr="006C72EB">
        <w:rPr>
          <w:rFonts w:asciiTheme="minorHAnsi" w:hAnsiTheme="minorHAnsi" w:cstheme="minorHAnsi"/>
        </w:rPr>
        <w:t>megtakarítás</w:t>
      </w:r>
      <w:r w:rsidR="00FC6B3B" w:rsidRPr="006C72EB">
        <w:rPr>
          <w:rFonts w:asciiTheme="minorHAnsi" w:hAnsiTheme="minorHAnsi" w:cstheme="minorHAnsi"/>
        </w:rPr>
        <w:t>)</w:t>
      </w:r>
      <w:r w:rsidR="005F433E" w:rsidRPr="006C72EB">
        <w:rPr>
          <w:rFonts w:asciiTheme="minorHAnsi" w:hAnsiTheme="minorHAnsi" w:cstheme="minorHAnsi"/>
        </w:rPr>
        <w:t xml:space="preserve"> </w:t>
      </w:r>
      <w:r w:rsidR="00FC6B3B" w:rsidRPr="006C72EB">
        <w:rPr>
          <w:rFonts w:asciiTheme="minorHAnsi" w:hAnsiTheme="minorHAnsi" w:cstheme="minorHAnsi"/>
        </w:rPr>
        <w:t>képezi a megtakarítási időszak végi egyösszegű hiteltörlesztés alapját,</w:t>
      </w:r>
      <w:r w:rsidR="00813372" w:rsidRPr="006C72EB">
        <w:rPr>
          <w:rFonts w:asciiTheme="minorHAnsi" w:hAnsiTheme="minorHAnsi" w:cstheme="minorHAnsi"/>
        </w:rPr>
        <w:t xml:space="preserve"> illetve lakástakarékpénztári formában működő adatszolgáltatók által nyújtott áthidaló hitel esetén</w:t>
      </w:r>
      <w:r w:rsidR="005F433E" w:rsidRPr="006C72EB">
        <w:rPr>
          <w:rFonts w:asciiTheme="minorHAnsi" w:hAnsiTheme="minorHAnsi" w:cstheme="minorHAnsi"/>
        </w:rPr>
        <w:t xml:space="preserve"> </w:t>
      </w:r>
      <w:r w:rsidR="002058EC" w:rsidRPr="006C72EB">
        <w:rPr>
          <w:rFonts w:asciiTheme="minorHAnsi" w:hAnsiTheme="minorHAnsi" w:cstheme="minorHAnsi"/>
        </w:rPr>
        <w:t>az ügyfél csak kamatot törleszt-e mezőben pedig „N” értéket kérünk jelenteni (amennyiben a szerződés nem tartalmaz esetleg külön előírást „csak kamat” periódusra)</w:t>
      </w:r>
      <w:r w:rsidR="005F433E" w:rsidRPr="006C72EB">
        <w:rPr>
          <w:rFonts w:asciiTheme="minorHAnsi" w:hAnsiTheme="minorHAnsi" w:cstheme="minorHAnsi"/>
        </w:rPr>
        <w:t>.</w:t>
      </w:r>
    </w:p>
    <w:p w14:paraId="050C001C" w14:textId="6FD828C0" w:rsidR="00491EE1" w:rsidRPr="006C72EB" w:rsidRDefault="00E35477" w:rsidP="00491EE1">
      <w:pPr>
        <w:rPr>
          <w:rFonts w:asciiTheme="minorHAnsi" w:hAnsiTheme="minorHAnsi" w:cstheme="minorHAnsi"/>
        </w:rPr>
      </w:pPr>
      <w:r w:rsidRPr="006C72EB">
        <w:rPr>
          <w:rFonts w:asciiTheme="minorHAnsi" w:hAnsiTheme="minorHAnsi" w:cstheme="minorHAnsi"/>
        </w:rPr>
        <w:t>„</w:t>
      </w:r>
      <w:r w:rsidR="00491EE1" w:rsidRPr="006C72EB">
        <w:rPr>
          <w:rFonts w:asciiTheme="minorHAnsi" w:hAnsiTheme="minorHAnsi" w:cstheme="minorHAnsi"/>
        </w:rPr>
        <w:t>Következő kamat</w:t>
      </w:r>
      <w:r w:rsidR="008E1B23" w:rsidRPr="006C72EB">
        <w:rPr>
          <w:rFonts w:asciiTheme="minorHAnsi" w:hAnsiTheme="minorHAnsi" w:cstheme="minorHAnsi"/>
        </w:rPr>
        <w:t>felár változás időpontja</w:t>
      </w:r>
      <w:r w:rsidRPr="006C72EB">
        <w:rPr>
          <w:rFonts w:asciiTheme="minorHAnsi" w:hAnsiTheme="minorHAnsi" w:cstheme="minorHAnsi"/>
        </w:rPr>
        <w:t>”</w:t>
      </w:r>
      <w:r w:rsidR="008E1B23" w:rsidRPr="006C72EB">
        <w:rPr>
          <w:rFonts w:asciiTheme="minorHAnsi" w:hAnsiTheme="minorHAnsi" w:cstheme="minorHAnsi"/>
        </w:rPr>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6C72EB">
        <w:rPr>
          <w:rFonts w:asciiTheme="minorHAnsi" w:hAnsiTheme="minorHAnsi" w:cstheme="minorHAnsi"/>
        </w:rPr>
        <w:t>- ’RF’ kód</w:t>
      </w:r>
      <w:r w:rsidR="008E1B23" w:rsidRPr="006C72EB">
        <w:rPr>
          <w:rFonts w:asciiTheme="minorHAnsi" w:hAnsiTheme="minorHAnsi" w:cstheme="minorHAnsi"/>
        </w:rPr>
        <w:t>).</w:t>
      </w:r>
    </w:p>
    <w:p w14:paraId="101C4DA5" w14:textId="4C751EDC" w:rsidR="00C40AB9" w:rsidRPr="006C72EB" w:rsidRDefault="00F41100" w:rsidP="00C40AB9">
      <w:pPr>
        <w:rPr>
          <w:rFonts w:asciiTheme="minorHAnsi" w:hAnsiTheme="minorHAnsi" w:cstheme="minorHAnsi"/>
        </w:rPr>
      </w:pPr>
      <w:r w:rsidRPr="006C72EB">
        <w:rPr>
          <w:rFonts w:asciiTheme="minorHAnsi" w:hAnsiTheme="minorHAnsi" w:cstheme="minorHAnsi"/>
        </w:rPr>
        <w:t xml:space="preserve">A </w:t>
      </w:r>
      <w:r w:rsidR="0065651A" w:rsidRPr="006C72EB">
        <w:rPr>
          <w:rFonts w:asciiTheme="minorHAnsi" w:hAnsiTheme="minorHAnsi" w:cstheme="minorHAnsi"/>
        </w:rPr>
        <w:t>„T</w:t>
      </w:r>
      <w:r w:rsidRPr="006C72EB">
        <w:rPr>
          <w:rFonts w:asciiTheme="minorHAnsi" w:hAnsiTheme="minorHAnsi" w:cstheme="minorHAnsi"/>
        </w:rPr>
        <w:t xml:space="preserve">örlesztés </w:t>
      </w:r>
      <w:proofErr w:type="gramStart"/>
      <w:r w:rsidRPr="006C72EB">
        <w:rPr>
          <w:rFonts w:asciiTheme="minorHAnsi" w:hAnsiTheme="minorHAnsi" w:cstheme="minorHAnsi"/>
        </w:rPr>
        <w:t>összege</w:t>
      </w:r>
      <w:r w:rsidR="0065651A" w:rsidRPr="006C72EB">
        <w:rPr>
          <w:rFonts w:asciiTheme="minorHAnsi" w:hAnsiTheme="minorHAnsi" w:cstheme="minorHAnsi"/>
        </w:rPr>
        <w:t>”-</w:t>
      </w:r>
      <w:proofErr w:type="gramEnd"/>
      <w:r w:rsidR="00AA6AF6" w:rsidRPr="006C72EB">
        <w:rPr>
          <w:rFonts w:asciiTheme="minorHAnsi" w:hAnsiTheme="minorHAnsi" w:cstheme="minorHAnsi"/>
        </w:rPr>
        <w:t>ként</w:t>
      </w:r>
      <w:r w:rsidRPr="006C72EB">
        <w:rPr>
          <w:rFonts w:asciiTheme="minorHAnsi" w:hAnsiTheme="minorHAnsi" w:cstheme="minorHAnsi"/>
        </w:rPr>
        <w:t xml:space="preserve"> a következő időszakban esedékes (várható) törlesztés összege</w:t>
      </w:r>
      <w:r w:rsidR="00203C99" w:rsidRPr="006C72EB">
        <w:rPr>
          <w:rFonts w:asciiTheme="minorHAnsi" w:hAnsiTheme="minorHAnsi" w:cstheme="minorHAnsi"/>
        </w:rPr>
        <w:t xml:space="preserve"> jelentendő</w:t>
      </w:r>
      <w:r w:rsidRPr="006C72EB">
        <w:rPr>
          <w:rFonts w:asciiTheme="minorHAnsi" w:hAnsiTheme="minorHAnsi" w:cstheme="minorHAnsi"/>
        </w:rPr>
        <w:t xml:space="preserve"> (tőke, kamat, díj együtt)</w:t>
      </w:r>
      <w:r w:rsidR="00203C99" w:rsidRPr="006C72EB">
        <w:rPr>
          <w:rFonts w:asciiTheme="minorHAnsi" w:hAnsiTheme="minorHAnsi" w:cstheme="minorHAnsi"/>
        </w:rPr>
        <w:t xml:space="preserve">  </w:t>
      </w:r>
      <w:r w:rsidR="003C2E22" w:rsidRPr="006C72EB">
        <w:rPr>
          <w:rFonts w:asciiTheme="minorHAnsi" w:hAnsiTheme="minorHAnsi" w:cstheme="minorHAnsi"/>
        </w:rPr>
        <w:t>azon szerződések esetén, amelyek</w:t>
      </w:r>
      <w:r w:rsidR="00203C99" w:rsidRPr="006C72EB">
        <w:rPr>
          <w:rFonts w:asciiTheme="minorHAnsi" w:hAnsiTheme="minorHAnsi" w:cstheme="minorHAnsi"/>
        </w:rPr>
        <w:t xml:space="preserve"> szerepel</w:t>
      </w:r>
      <w:r w:rsidR="003C2E22" w:rsidRPr="006C72EB">
        <w:rPr>
          <w:rFonts w:asciiTheme="minorHAnsi" w:hAnsiTheme="minorHAnsi" w:cstheme="minorHAnsi"/>
        </w:rPr>
        <w:t>nek</w:t>
      </w:r>
      <w:r w:rsidR="00203C99" w:rsidRPr="006C72EB">
        <w:rPr>
          <w:rFonts w:asciiTheme="minorHAnsi" w:hAnsiTheme="minorHAnsi" w:cstheme="minorHAnsi"/>
        </w:rPr>
        <w:t xml:space="preserve"> a </w:t>
      </w:r>
      <w:proofErr w:type="spellStart"/>
      <w:r w:rsidR="00203C99" w:rsidRPr="006C72EB">
        <w:rPr>
          <w:rFonts w:asciiTheme="minorHAnsi" w:hAnsiTheme="minorHAnsi" w:cstheme="minorHAnsi"/>
        </w:rPr>
        <w:t>KHR</w:t>
      </w:r>
      <w:proofErr w:type="spellEnd"/>
      <w:r w:rsidR="00203C99" w:rsidRPr="006C72EB">
        <w:rPr>
          <w:rFonts w:asciiTheme="minorHAnsi" w:hAnsiTheme="minorHAnsi" w:cstheme="minorHAnsi"/>
        </w:rPr>
        <w:t>-ben</w:t>
      </w:r>
      <w:r w:rsidR="003C2E22" w:rsidRPr="006C72EB">
        <w:rPr>
          <w:rFonts w:asciiTheme="minorHAnsi" w:hAnsiTheme="minorHAnsi" w:cstheme="minorHAnsi"/>
        </w:rPr>
        <w:t>.</w:t>
      </w:r>
      <w:r w:rsidR="00203C99" w:rsidRPr="006C72EB">
        <w:rPr>
          <w:rFonts w:asciiTheme="minorHAnsi" w:hAnsiTheme="minorHAnsi" w:cstheme="minorHAnsi"/>
        </w:rPr>
        <w:t xml:space="preserve"> </w:t>
      </w:r>
      <w:r w:rsidR="003C2E22" w:rsidRPr="006C72EB">
        <w:rPr>
          <w:rFonts w:asciiTheme="minorHAnsi" w:hAnsiTheme="minorHAnsi" w:cstheme="minorHAnsi"/>
        </w:rPr>
        <w:t>E</w:t>
      </w:r>
      <w:r w:rsidR="00203C99" w:rsidRPr="006C72EB">
        <w:rPr>
          <w:rFonts w:asciiTheme="minorHAnsi" w:hAnsiTheme="minorHAnsi" w:cstheme="minorHAnsi"/>
        </w:rPr>
        <w:t xml:space="preserve">kkor </w:t>
      </w:r>
      <w:r w:rsidR="00AA6AF6" w:rsidRPr="006C72EB">
        <w:rPr>
          <w:rFonts w:asciiTheme="minorHAnsi" w:hAnsiTheme="minorHAnsi" w:cstheme="minorHAnsi"/>
        </w:rPr>
        <w:t xml:space="preserve">a </w:t>
      </w:r>
      <w:proofErr w:type="spellStart"/>
      <w:r w:rsidR="00AA6AF6" w:rsidRPr="006C72EB">
        <w:rPr>
          <w:rFonts w:asciiTheme="minorHAnsi" w:hAnsiTheme="minorHAnsi" w:cstheme="minorHAnsi"/>
        </w:rPr>
        <w:t>KHR-rel</w:t>
      </w:r>
      <w:proofErr w:type="spellEnd"/>
      <w:r w:rsidR="00AA6AF6" w:rsidRPr="006C72EB">
        <w:rPr>
          <w:rFonts w:asciiTheme="minorHAnsi" w:hAnsiTheme="minorHAnsi" w:cstheme="minorHAnsi"/>
        </w:rPr>
        <w:t xml:space="preserve"> egyező </w:t>
      </w:r>
      <w:r w:rsidR="00203C99" w:rsidRPr="006C72EB">
        <w:rPr>
          <w:rFonts w:asciiTheme="minorHAnsi" w:hAnsiTheme="minorHAnsi" w:cstheme="minorHAnsi"/>
        </w:rPr>
        <w:t>adatokat kell megadni esedékes törlesztés összegeként</w:t>
      </w:r>
      <w:r w:rsidR="003C2E22" w:rsidRPr="006C72EB">
        <w:rPr>
          <w:rFonts w:asciiTheme="minorHAnsi" w:hAnsiTheme="minorHAnsi" w:cstheme="minorHAnsi"/>
        </w:rPr>
        <w:t xml:space="preserve">, illetve a </w:t>
      </w:r>
      <w:proofErr w:type="spellStart"/>
      <w:r w:rsidR="003C2E22" w:rsidRPr="006C72EB">
        <w:rPr>
          <w:rFonts w:asciiTheme="minorHAnsi" w:hAnsiTheme="minorHAnsi" w:cstheme="minorHAnsi"/>
        </w:rPr>
        <w:t>KHR</w:t>
      </w:r>
      <w:proofErr w:type="spellEnd"/>
      <w:r w:rsidR="003C2E22" w:rsidRPr="006C72EB">
        <w:rPr>
          <w:rFonts w:asciiTheme="minorHAnsi" w:hAnsiTheme="minorHAnsi" w:cstheme="minorHAnsi"/>
        </w:rPr>
        <w:t>-ben szereplő devizanemben kell az attribútumot jelenteni</w:t>
      </w:r>
      <w:r w:rsidR="00AA6AF6" w:rsidRPr="006C72EB">
        <w:rPr>
          <w:rFonts w:asciiTheme="minorHAnsi" w:hAnsiTheme="minorHAnsi" w:cstheme="minorHAnsi"/>
        </w:rPr>
        <w:t>.</w:t>
      </w:r>
      <w:r w:rsidR="0065651A" w:rsidRPr="006C72EB">
        <w:rPr>
          <w:rFonts w:asciiTheme="minorHAnsi" w:hAnsiTheme="minorHAnsi" w:cstheme="minorHAnsi"/>
        </w:rPr>
        <w:t xml:space="preserve"> Mivel a </w:t>
      </w:r>
      <w:proofErr w:type="spellStart"/>
      <w:r w:rsidR="0065651A" w:rsidRPr="006C72EB">
        <w:rPr>
          <w:rFonts w:asciiTheme="minorHAnsi" w:hAnsiTheme="minorHAnsi" w:cstheme="minorHAnsi"/>
        </w:rPr>
        <w:t>KHR</w:t>
      </w:r>
      <w:proofErr w:type="spellEnd"/>
      <w:r w:rsidR="0065651A" w:rsidRPr="006C72EB">
        <w:rPr>
          <w:rFonts w:asciiTheme="minorHAnsi" w:hAnsiTheme="minorHAnsi" w:cstheme="minorHAnsi"/>
        </w:rPr>
        <w:t xml:space="preserve"> szerződés szintű nyilvántartás, minden adott szerződéshez tartozó, </w:t>
      </w:r>
      <w:proofErr w:type="spellStart"/>
      <w:r w:rsidR="0065651A" w:rsidRPr="006C72EB">
        <w:rPr>
          <w:rFonts w:asciiTheme="minorHAnsi" w:hAnsiTheme="minorHAnsi" w:cstheme="minorHAnsi"/>
        </w:rPr>
        <w:t>INSTR</w:t>
      </w:r>
      <w:proofErr w:type="spellEnd"/>
      <w:r w:rsidR="0065651A" w:rsidRPr="006C72EB">
        <w:rPr>
          <w:rFonts w:asciiTheme="minorHAnsi" w:hAnsiTheme="minorHAnsi" w:cstheme="minorHAnsi"/>
        </w:rPr>
        <w:t xml:space="preserve">-ben szereplő instrumentum esetén ugyanaz a törlesztőrészlet szerepeltetendő a </w:t>
      </w:r>
      <w:proofErr w:type="spellStart"/>
      <w:r w:rsidR="0065651A" w:rsidRPr="006C72EB">
        <w:rPr>
          <w:rFonts w:asciiTheme="minorHAnsi" w:hAnsiTheme="minorHAnsi" w:cstheme="minorHAnsi"/>
        </w:rPr>
        <w:t>KHR-rel</w:t>
      </w:r>
      <w:proofErr w:type="spellEnd"/>
      <w:r w:rsidR="0065651A" w:rsidRPr="006C72EB">
        <w:rPr>
          <w:rFonts w:asciiTheme="minorHAnsi" w:hAnsiTheme="minorHAnsi" w:cstheme="minorHAnsi"/>
        </w:rPr>
        <w:t xml:space="preserve"> egyezően.</w:t>
      </w:r>
      <w:r w:rsidR="000266B4" w:rsidRPr="006C72EB">
        <w:rPr>
          <w:rFonts w:asciiTheme="minorHAnsi" w:hAnsiTheme="minorHAnsi" w:cstheme="minorHAnsi"/>
        </w:rPr>
        <w:t xml:space="preserve"> </w:t>
      </w:r>
      <w:r w:rsidR="00C40AB9" w:rsidRPr="006C72EB">
        <w:rPr>
          <w:rFonts w:asciiTheme="minorHAnsi" w:hAnsiTheme="minorHAnsi" w:cstheme="minorHAnsi"/>
        </w:rPr>
        <w:t xml:space="preserve">Amennyiben adott szerződés nem szerepel a </w:t>
      </w:r>
      <w:proofErr w:type="spellStart"/>
      <w:r w:rsidR="00C40AB9" w:rsidRPr="006C72EB">
        <w:rPr>
          <w:rFonts w:asciiTheme="minorHAnsi" w:hAnsiTheme="minorHAnsi" w:cstheme="minorHAnsi"/>
        </w:rPr>
        <w:t>KHR</w:t>
      </w:r>
      <w:proofErr w:type="spellEnd"/>
      <w:r w:rsidR="00C40AB9" w:rsidRPr="006C72EB">
        <w:rPr>
          <w:rFonts w:asciiTheme="minorHAnsi" w:hAnsiTheme="minorHAnsi" w:cstheme="minorHAnsi"/>
        </w:rPr>
        <w:t>-ben, akkor az attribútum nem töltendő.</w:t>
      </w:r>
      <w:r w:rsidR="00203340" w:rsidRPr="006C72EB">
        <w:rPr>
          <w:rFonts w:asciiTheme="minorHAnsi" w:hAnsiTheme="minorHAnsi" w:cstheme="minorHAnsi"/>
        </w:rPr>
        <w:t xml:space="preserve"> Nyílt végű pénzügyi lízing esetén az áfát nem tartalmazó, nettó összeg </w:t>
      </w:r>
      <w:r w:rsidR="00952EAF" w:rsidRPr="006C72EB">
        <w:rPr>
          <w:rFonts w:asciiTheme="minorHAnsi" w:hAnsiTheme="minorHAnsi" w:cstheme="minorHAnsi"/>
        </w:rPr>
        <w:t>jelentendő.</w:t>
      </w:r>
    </w:p>
    <w:p w14:paraId="7FFCA6D7" w14:textId="3E52621A" w:rsidR="00FC204D" w:rsidRDefault="005278B3" w:rsidP="005847F9">
      <w:pPr>
        <w:rPr>
          <w:rFonts w:asciiTheme="minorHAnsi" w:eastAsia="Times New Roman" w:hAnsiTheme="minorHAnsi" w:cstheme="minorHAnsi"/>
        </w:rPr>
      </w:pPr>
      <w:r w:rsidRPr="006C72EB">
        <w:rPr>
          <w:rFonts w:asciiTheme="minorHAnsi" w:hAnsiTheme="minorHAnsi" w:cstheme="minorHAnsi"/>
        </w:rPr>
        <w:t>Ezen adatkörön belül jelentendők az esetleges moratóriumra vonatkozó adatok is</w:t>
      </w:r>
      <w:r w:rsidR="001643D0" w:rsidRPr="006C72EB">
        <w:rPr>
          <w:rFonts w:asciiTheme="minorHAnsi" w:hAnsiTheme="minorHAnsi" w:cstheme="minorHAnsi"/>
        </w:rPr>
        <w:t xml:space="preserve"> a következő módon: </w:t>
      </w:r>
      <w:r w:rsidR="00B83238" w:rsidRPr="006C72EB">
        <w:rPr>
          <w:rFonts w:asciiTheme="minorHAnsi" w:hAnsiTheme="minorHAnsi" w:cstheme="minorHAnsi"/>
          <w:b/>
        </w:rPr>
        <w:t xml:space="preserve">csak az ügyfél fizetési nehézsége miatt adott moratóriumot </w:t>
      </w:r>
      <w:r w:rsidR="00B83238" w:rsidRPr="006C72EB">
        <w:rPr>
          <w:rFonts w:asciiTheme="minorHAnsi" w:hAnsiTheme="minorHAnsi" w:cstheme="minorHAnsi"/>
        </w:rPr>
        <w:t>kell jelenteni</w:t>
      </w:r>
      <w:r w:rsidR="006F0C08" w:rsidRPr="006C72EB">
        <w:rPr>
          <w:rFonts w:asciiTheme="minorHAnsi" w:hAnsiTheme="minorHAnsi" w:cstheme="minorHAnsi"/>
        </w:rPr>
        <w:t xml:space="preserve"> 2022. május </w:t>
      </w:r>
      <w:proofErr w:type="spellStart"/>
      <w:r w:rsidR="006F0C08" w:rsidRPr="006C72EB">
        <w:rPr>
          <w:rFonts w:asciiTheme="minorHAnsi" w:hAnsiTheme="minorHAnsi" w:cstheme="minorHAnsi"/>
        </w:rPr>
        <w:t>vonakozási</w:t>
      </w:r>
      <w:proofErr w:type="spellEnd"/>
      <w:r w:rsidR="006F0C08" w:rsidRPr="006C72EB">
        <w:rPr>
          <w:rFonts w:asciiTheme="minorHAnsi" w:hAnsiTheme="minorHAnsi" w:cstheme="minorHAnsi"/>
        </w:rPr>
        <w:t xml:space="preserve"> időig (ideértve a jogi fizetési moratóriumot is), 2022. júniustól minden típusú moratórium jelentendő (szerződéses és jogi egyaránt, függetlenül a fizetőképességtől)</w:t>
      </w:r>
      <w:r w:rsidR="00B83238" w:rsidRPr="006C72EB">
        <w:rPr>
          <w:rFonts w:asciiTheme="minorHAnsi" w:hAnsiTheme="minorHAnsi" w:cstheme="minorHAnsi"/>
        </w:rPr>
        <w:t>. A</w:t>
      </w:r>
      <w:r w:rsidR="001643D0" w:rsidRPr="006C72EB">
        <w:rPr>
          <w:rFonts w:asciiTheme="minorHAnsi" w:hAnsiTheme="minorHAnsi" w:cstheme="minorHAnsi"/>
        </w:rPr>
        <w:t xml:space="preserve"> moratórium tárgya mezőben jelentendő, hogy mire irányul a moratórium (tőke/kamat/tőke és kamat). Meg kell adni a moratórium kezdetét, amely </w:t>
      </w:r>
      <w:r w:rsidR="00B83238" w:rsidRPr="006C72EB">
        <w:rPr>
          <w:rFonts w:asciiTheme="minorHAnsi" w:hAnsiTheme="minorHAnsi" w:cstheme="minorHAnsi"/>
        </w:rPr>
        <w:t xml:space="preserve">fizetési nehézség miatti </w:t>
      </w:r>
      <w:r w:rsidRPr="006C72EB">
        <w:rPr>
          <w:rFonts w:asciiTheme="minorHAnsi" w:hAnsiTheme="minorHAnsi" w:cstheme="minorHAnsi"/>
        </w:rPr>
        <w:t xml:space="preserve">átstrukturálás, újratárgyalás esetén </w:t>
      </w:r>
      <w:r w:rsidR="00C67974">
        <w:rPr>
          <w:rFonts w:asciiTheme="minorHAnsi" w:hAnsiTheme="minorHAnsi" w:cstheme="minorHAnsi"/>
        </w:rPr>
        <w:t xml:space="preserve">(amennyiben moratóriummal is jár az átstrukturálás/újratárgyalás) </w:t>
      </w:r>
      <w:r w:rsidR="00B83238" w:rsidRPr="006C72EB">
        <w:rPr>
          <w:rFonts w:asciiTheme="minorHAnsi" w:hAnsiTheme="minorHAnsi" w:cstheme="minorHAnsi"/>
        </w:rPr>
        <w:t xml:space="preserve">megegyezik </w:t>
      </w:r>
      <w:r w:rsidRPr="006C72EB">
        <w:rPr>
          <w:rFonts w:asciiTheme="minorHAnsi" w:hAnsiTheme="minorHAnsi" w:cstheme="minorHAnsi"/>
        </w:rPr>
        <w:t xml:space="preserve">az átstrukturálás, újratárgyalás időpontjával. </w:t>
      </w:r>
      <w:r w:rsidR="001643D0" w:rsidRPr="006C72EB">
        <w:rPr>
          <w:rFonts w:asciiTheme="minorHAnsi" w:hAnsiTheme="minorHAnsi" w:cstheme="minorHAnsi"/>
        </w:rPr>
        <w:t>Jelenteni kell továbbá a moratórium végének időpontját is.</w:t>
      </w:r>
      <w:r w:rsidR="009F39BD" w:rsidRPr="006C72EB">
        <w:rPr>
          <w:rFonts w:asciiTheme="minorHAnsi" w:hAnsiTheme="minorHAnsi" w:cstheme="minorHAnsi"/>
        </w:rPr>
        <w:t xml:space="preserve"> </w:t>
      </w:r>
      <w:r w:rsidR="00057A84" w:rsidRPr="006C72EB">
        <w:rPr>
          <w:rFonts w:asciiTheme="minorHAnsi" w:eastAsia="Times New Roman" w:hAnsiTheme="minorHAnsi" w:cstheme="minorHAnsi"/>
        </w:rPr>
        <w:t>F</w:t>
      </w:r>
      <w:r w:rsidR="00847414" w:rsidRPr="006C72EB">
        <w:rPr>
          <w:rFonts w:asciiTheme="minorHAnsi" w:eastAsia="Times New Roman" w:hAnsiTheme="minorHAnsi" w:cstheme="minorHAnsi"/>
        </w:rPr>
        <w:t>izetési nehézség miatt adott türelmi idő jelentendő akkor is, ha azt jogszabály biztosítja.</w:t>
      </w:r>
      <w:r w:rsidR="00C33E8E" w:rsidRPr="006C72EB">
        <w:rPr>
          <w:rFonts w:asciiTheme="minorHAnsi" w:eastAsia="Times New Roman" w:hAnsiTheme="minorHAnsi" w:cstheme="minorHAnsi"/>
        </w:rPr>
        <w:t xml:space="preserve"> </w:t>
      </w:r>
      <w:r w:rsidR="009163F6" w:rsidRPr="006C72EB">
        <w:rPr>
          <w:rFonts w:asciiTheme="minorHAnsi" w:eastAsia="Times New Roman" w:hAnsiTheme="minorHAnsi" w:cstheme="minorHAnsi"/>
        </w:rPr>
        <w:t>Babaváró hitelek esetén a „Moratórium tárgya” mezőben ’</w:t>
      </w:r>
      <w:proofErr w:type="spellStart"/>
      <w:r w:rsidR="009163F6" w:rsidRPr="006C72EB">
        <w:rPr>
          <w:rFonts w:asciiTheme="minorHAnsi" w:eastAsia="Times New Roman" w:hAnsiTheme="minorHAnsi" w:cstheme="minorHAnsi"/>
        </w:rPr>
        <w:t>TOKE</w:t>
      </w:r>
      <w:proofErr w:type="spellEnd"/>
      <w:r w:rsidR="009163F6" w:rsidRPr="006C72EB">
        <w:rPr>
          <w:rFonts w:asciiTheme="minorHAnsi" w:eastAsia="Times New Roman" w:hAnsiTheme="minorHAnsi" w:cstheme="minorHAnsi"/>
        </w:rPr>
        <w:t>’ jelentendő.</w:t>
      </w:r>
    </w:p>
    <w:p w14:paraId="798A5D07" w14:textId="115D5CC3" w:rsidR="00882744" w:rsidRPr="006C72EB" w:rsidRDefault="00882744" w:rsidP="005847F9">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1F2D33E9" w14:textId="0757D314" w:rsidR="00721502" w:rsidRPr="006C72EB" w:rsidRDefault="00721502" w:rsidP="00721502">
      <w:pPr>
        <w:rPr>
          <w:rFonts w:asciiTheme="minorHAnsi" w:hAnsiTheme="minorHAnsi" w:cstheme="minorHAnsi"/>
        </w:rPr>
      </w:pPr>
      <w:r w:rsidRPr="006C72EB">
        <w:rPr>
          <w:rFonts w:asciiTheme="minorHAnsi" w:hAnsiTheme="minorHAnsi" w:cstheme="minorHAnsi"/>
        </w:rPr>
        <w:t xml:space="preserve">Amennyiben egy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alatt két, vagy több folyósítás ügyleti és állományi </w:t>
      </w:r>
      <w:proofErr w:type="spellStart"/>
      <w:r w:rsidRPr="006C72EB">
        <w:rPr>
          <w:rFonts w:asciiTheme="minorHAnsi" w:hAnsiTheme="minorHAnsi" w:cstheme="minorHAnsi"/>
        </w:rPr>
        <w:t>kamatai</w:t>
      </w:r>
      <w:proofErr w:type="spellEnd"/>
      <w:r w:rsidRPr="006C72EB">
        <w:rPr>
          <w:rFonts w:asciiTheme="minorHAnsi" w:hAnsiTheme="minorHAnsi" w:cstheme="minorHAnsi"/>
        </w:rPr>
        <w:t xml:space="preserve"> eltérőek, akkor az adott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az egyes folyósítások </w:t>
      </w:r>
      <w:proofErr w:type="spellStart"/>
      <w:r w:rsidRPr="006C72EB">
        <w:rPr>
          <w:rFonts w:asciiTheme="minorHAnsi" w:hAnsiTheme="minorHAnsi" w:cstheme="minorHAnsi"/>
        </w:rPr>
        <w:t>kamatainak</w:t>
      </w:r>
      <w:proofErr w:type="spellEnd"/>
      <w:r w:rsidRPr="006C72EB">
        <w:rPr>
          <w:rFonts w:asciiTheme="minorHAnsi" w:hAnsiTheme="minorHAnsi" w:cstheme="minorHAnsi"/>
        </w:rPr>
        <w:t xml:space="preserve"> súlyozott átlaga jelentendő, az M-es jelentéssel konzisztens módon.</w:t>
      </w:r>
    </w:p>
    <w:p w14:paraId="63DFCE0F" w14:textId="77777777" w:rsidR="009379E1" w:rsidRPr="006C72EB" w:rsidRDefault="009379E1" w:rsidP="009379E1">
      <w:pPr>
        <w:rPr>
          <w:rFonts w:asciiTheme="minorHAnsi" w:hAnsiTheme="minorHAnsi" w:cstheme="minorHAnsi"/>
          <w:b/>
        </w:rPr>
      </w:pPr>
      <w:r w:rsidRPr="006C72EB">
        <w:rPr>
          <w:rFonts w:asciiTheme="minorHAnsi" w:hAnsiTheme="minorHAnsi" w:cstheme="minorHAnsi"/>
          <w:b/>
        </w:rPr>
        <w:t>0%-os kamatozású és nem kamatozó hitelek jelentése</w:t>
      </w:r>
    </w:p>
    <w:p w14:paraId="1BF10C83" w14:textId="77777777"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Külön kell választani a 0% kamatozású hiteleket azoktól az esetektől, amelyeknél az állomány valamilyen ok miatt (lejárt, felmondott, egyéb) már nem kamatozik a normál ügyleti kamattal. </w:t>
      </w:r>
    </w:p>
    <w:p w14:paraId="0979C91F" w14:textId="77777777"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0%-os kamatozású hiteleknél az új szerződéses és az állományi kamatlábakként is 0% jelentendő. </w:t>
      </w:r>
    </w:p>
    <w:p w14:paraId="20256156" w14:textId="0D18FD63"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nem kamatozó állományok esetében csak a fennálló állományokra értelmezett állományi kamatmezők üresen hagyandók, a kamatozás módjaként pedig </w:t>
      </w:r>
      <w:r w:rsidR="000266B4" w:rsidRPr="006C72EB">
        <w:rPr>
          <w:rFonts w:asciiTheme="minorHAnsi" w:hAnsiTheme="minorHAnsi" w:cstheme="minorHAnsi"/>
        </w:rPr>
        <w:t>’</w:t>
      </w:r>
      <w:proofErr w:type="spellStart"/>
      <w:r w:rsidRPr="006C72EB">
        <w:rPr>
          <w:rFonts w:asciiTheme="minorHAnsi" w:hAnsiTheme="minorHAnsi" w:cstheme="minorHAnsi"/>
        </w:rPr>
        <w:t>NK</w:t>
      </w:r>
      <w:proofErr w:type="spellEnd"/>
      <w:r w:rsidR="000266B4" w:rsidRPr="006C72EB">
        <w:rPr>
          <w:rFonts w:asciiTheme="minorHAnsi" w:hAnsiTheme="minorHAnsi" w:cstheme="minorHAnsi"/>
        </w:rPr>
        <w:t>’ érték</w:t>
      </w:r>
      <w:r w:rsidRPr="006C72EB">
        <w:rPr>
          <w:rFonts w:asciiTheme="minorHAnsi" w:hAnsiTheme="minorHAnsi" w:cstheme="minorHAnsi"/>
        </w:rPr>
        <w:t xml:space="preserve"> töltendő. </w:t>
      </w:r>
    </w:p>
    <w:p w14:paraId="71A69ACE" w14:textId="609A94CC" w:rsidR="0081333D" w:rsidRPr="006C72EB" w:rsidRDefault="009379E1" w:rsidP="0081333D">
      <w:r w:rsidRPr="006C72EB">
        <w:rPr>
          <w:rFonts w:asciiTheme="minorHAnsi" w:hAnsiTheme="minorHAnsi" w:cstheme="minorHAnsi"/>
        </w:rPr>
        <w:t xml:space="preserve">A kamatmentes periódust biztosító hitelkártyák esetén külön mezőben kell jelenteni a hónap végén kamatmentes periódusban lévő és a kamatozó állományt. Az állományi kamatláb és az állományi évesített kamatláb mezőkben csak a kamatozó részre jutó kamatadat jelentendő, a nem kamatozó hitelkártyarész kamatlába definíció szerint 0%, ez explicit módon nem jelenik meg az adatgyűjtésben. </w:t>
      </w:r>
      <w:bookmarkStart w:id="173" w:name="_Hlk77686273"/>
      <w:r w:rsidR="0081333D" w:rsidRPr="006C72EB">
        <w:rPr>
          <w:rFonts w:eastAsia="Times New Roman"/>
        </w:rPr>
        <w:t>A kamatmentes periódusban lévő hitelkártyák esetén a kamatozás módja mező üres vagy ’</w:t>
      </w:r>
      <w:proofErr w:type="spellStart"/>
      <w:r w:rsidR="0081333D" w:rsidRPr="006C72EB">
        <w:rPr>
          <w:rFonts w:eastAsia="Times New Roman"/>
        </w:rPr>
        <w:t>NK</w:t>
      </w:r>
      <w:proofErr w:type="spellEnd"/>
      <w:r w:rsidR="0081333D" w:rsidRPr="006C72EB">
        <w:rPr>
          <w:rFonts w:eastAsia="Times New Roman"/>
        </w:rPr>
        <w:t xml:space="preserve">’ (nem kamatozó) kódértékkel </w:t>
      </w:r>
      <w:r w:rsidR="0024633E" w:rsidRPr="006C72EB">
        <w:rPr>
          <w:rFonts w:eastAsia="Times New Roman"/>
        </w:rPr>
        <w:t>töltendő</w:t>
      </w:r>
      <w:r w:rsidR="0081333D" w:rsidRPr="006C72EB">
        <w:rPr>
          <w:rFonts w:eastAsia="Times New Roman"/>
        </w:rPr>
        <w:t xml:space="preserve"> és üresen </w:t>
      </w:r>
      <w:r w:rsidR="0024633E" w:rsidRPr="006C72EB">
        <w:rPr>
          <w:rFonts w:eastAsia="Times New Roman"/>
        </w:rPr>
        <w:t>hagyandó</w:t>
      </w:r>
      <w:r w:rsidR="0081333D" w:rsidRPr="006C72EB">
        <w:rPr>
          <w:rFonts w:eastAsia="Times New Roman"/>
        </w:rPr>
        <w:t xml:space="preserve"> az ügyleti kamat mező.</w:t>
      </w:r>
      <w:bookmarkEnd w:id="173"/>
    </w:p>
    <w:p w14:paraId="77968A04" w14:textId="1494F748"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kamatozó hitelkártya követelés esetében és a folyószámlahitelek közé sorolt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hitelek esetében csak az állományi és az állományi évesített kamatláb, valamint a kamatozás módja mező töltendő, a többi kamatmező üresen hagyható</w:t>
      </w:r>
      <w:r w:rsidR="00EC105B" w:rsidRPr="006C72EB">
        <w:rPr>
          <w:rFonts w:asciiTheme="minorHAnsi" w:hAnsiTheme="minorHAnsi" w:cstheme="minorHAnsi"/>
        </w:rPr>
        <w:t xml:space="preserve"> (kivéve a kamatláb alsó és felső korlát, valamint a moratóriumra vonatkozó mezőket)</w:t>
      </w:r>
      <w:r w:rsidRPr="006C72EB">
        <w:rPr>
          <w:rFonts w:asciiTheme="minorHAnsi" w:hAnsiTheme="minorHAnsi" w:cstheme="minorHAnsi"/>
        </w:rPr>
        <w:t xml:space="preserve">. </w:t>
      </w:r>
    </w:p>
    <w:p w14:paraId="42DD5891" w14:textId="16EB730F" w:rsidR="009379E1" w:rsidRDefault="009379E1" w:rsidP="009379E1">
      <w:pPr>
        <w:rPr>
          <w:rFonts w:asciiTheme="minorHAnsi" w:hAnsiTheme="minorHAnsi" w:cstheme="minorHAnsi"/>
        </w:rPr>
      </w:pPr>
      <w:r w:rsidRPr="006C72EB">
        <w:rPr>
          <w:rFonts w:asciiTheme="minorHAnsi" w:hAnsiTheme="minorHAnsi" w:cstheme="minorHAnsi"/>
        </w:rPr>
        <w:t xml:space="preserve">Amennyiben az egyébként kamatozó állomány problémássá válik, és már nem kamatozik tovább a normál ügyleti kamatlábbal, az állományi és állományi évesített kamatláb mezők üresen hagyandók, a kamatozás módjaként </w:t>
      </w:r>
      <w:r w:rsidR="000266B4" w:rsidRPr="006C72EB">
        <w:rPr>
          <w:rFonts w:asciiTheme="minorHAnsi" w:hAnsiTheme="minorHAnsi" w:cstheme="minorHAnsi"/>
        </w:rPr>
        <w:t>’</w:t>
      </w:r>
      <w:proofErr w:type="spellStart"/>
      <w:r w:rsidRPr="006C72EB">
        <w:rPr>
          <w:rFonts w:asciiTheme="minorHAnsi" w:hAnsiTheme="minorHAnsi" w:cstheme="minorHAnsi"/>
        </w:rPr>
        <w:t>NK</w:t>
      </w:r>
      <w:proofErr w:type="spellEnd"/>
      <w:r w:rsidR="000266B4" w:rsidRPr="006C72EB">
        <w:rPr>
          <w:rFonts w:asciiTheme="minorHAnsi" w:hAnsiTheme="minorHAnsi" w:cstheme="minorHAnsi"/>
        </w:rPr>
        <w:t>’</w:t>
      </w:r>
      <w:r w:rsidRPr="006C72EB">
        <w:rPr>
          <w:rFonts w:asciiTheme="minorHAnsi" w:hAnsiTheme="minorHAnsi" w:cstheme="minorHAnsi"/>
        </w:rPr>
        <w:t xml:space="preserve"> </w:t>
      </w:r>
      <w:r w:rsidR="000266B4" w:rsidRPr="006C72EB">
        <w:rPr>
          <w:rFonts w:asciiTheme="minorHAnsi" w:hAnsiTheme="minorHAnsi" w:cstheme="minorHAnsi"/>
        </w:rPr>
        <w:t xml:space="preserve">érték </w:t>
      </w:r>
      <w:r w:rsidRPr="006C72EB">
        <w:rPr>
          <w:rFonts w:asciiTheme="minorHAnsi" w:hAnsiTheme="minorHAnsi" w:cstheme="minorHAnsi"/>
        </w:rPr>
        <w:t>töltendő.</w:t>
      </w:r>
    </w:p>
    <w:p w14:paraId="61A9C457" w14:textId="77777777" w:rsidR="00523AB5" w:rsidRPr="006C72EB" w:rsidRDefault="00523AB5" w:rsidP="009379E1">
      <w:pPr>
        <w:rPr>
          <w:rFonts w:asciiTheme="minorHAnsi" w:hAnsiTheme="minorHAnsi" w:cstheme="minorHAnsi"/>
        </w:rPr>
      </w:pPr>
    </w:p>
    <w:p w14:paraId="1741D28D" w14:textId="3F6F02CB" w:rsidR="008B3416" w:rsidRPr="006C72EB" w:rsidRDefault="0040664A" w:rsidP="00AE27AF">
      <w:pPr>
        <w:pStyle w:val="Cmsor4"/>
      </w:pPr>
      <w:bookmarkStart w:id="174" w:name="_Toc149902004"/>
      <w:bookmarkStart w:id="175" w:name="_Toc188019074"/>
      <w:r w:rsidRPr="006C72EB">
        <w:t>K</w:t>
      </w:r>
      <w:r w:rsidR="008B3416" w:rsidRPr="006C72EB">
        <w:t>ésedelem / nemteljesítés</w:t>
      </w:r>
      <w:bookmarkEnd w:id="174"/>
      <w:bookmarkEnd w:id="175"/>
    </w:p>
    <w:p w14:paraId="29C57A61" w14:textId="1FE3EC9D" w:rsidR="008B3416" w:rsidRPr="006C72EB" w:rsidRDefault="008B3416" w:rsidP="00C32852">
      <w:pPr>
        <w:pStyle w:val="Listaszerbekezds"/>
        <w:numPr>
          <w:ilvl w:val="0"/>
          <w:numId w:val="0"/>
        </w:numPr>
        <w:ind w:left="720"/>
        <w:rPr>
          <w:rFonts w:asciiTheme="minorHAnsi" w:hAnsiTheme="minorHAnsi" w:cstheme="minorHAnsi"/>
        </w:rPr>
      </w:pPr>
    </w:p>
    <w:p w14:paraId="444C2D0F" w14:textId="2FEC7491" w:rsidR="006361A1" w:rsidRPr="006C72EB" w:rsidRDefault="00FF2E2E" w:rsidP="00076A06">
      <w:pPr>
        <w:rPr>
          <w:rFonts w:asciiTheme="minorHAnsi" w:hAnsiTheme="minorHAnsi" w:cstheme="minorHAnsi"/>
        </w:rPr>
      </w:pPr>
      <w:r w:rsidRPr="006C72EB">
        <w:rPr>
          <w:rFonts w:asciiTheme="minorHAnsi" w:hAnsiTheme="minorHAnsi" w:cstheme="minorHAnsi"/>
        </w:rPr>
        <w:t xml:space="preserve">A </w:t>
      </w:r>
      <w:r w:rsidR="006361A1" w:rsidRPr="006C72EB">
        <w:rPr>
          <w:rFonts w:asciiTheme="minorHAnsi" w:hAnsiTheme="minorHAnsi" w:cstheme="minorHAnsi"/>
        </w:rPr>
        <w:t>„N</w:t>
      </w:r>
      <w:r w:rsidRPr="006C72EB">
        <w:rPr>
          <w:rFonts w:asciiTheme="minorHAnsi" w:hAnsiTheme="minorHAnsi" w:cstheme="minorHAnsi"/>
        </w:rPr>
        <w:t xml:space="preserve">emteljesítő </w:t>
      </w:r>
      <w:proofErr w:type="spellStart"/>
      <w:r w:rsidR="006361A1" w:rsidRPr="006C72EB">
        <w:rPr>
          <w:rFonts w:asciiTheme="minorHAnsi" w:hAnsiTheme="minorHAnsi" w:cstheme="minorHAnsi"/>
        </w:rPr>
        <w:t>NPL</w:t>
      </w:r>
      <w:proofErr w:type="spellEnd"/>
      <w:r w:rsidR="006361A1" w:rsidRPr="006C72EB">
        <w:rPr>
          <w:rFonts w:asciiTheme="minorHAnsi" w:hAnsiTheme="minorHAnsi" w:cstheme="minorHAnsi"/>
        </w:rPr>
        <w:t xml:space="preserve"> jelölés” és a „Nemteljesítés oka” mezők esetében a 3</w:t>
      </w:r>
      <w:r w:rsidR="00330178" w:rsidRPr="006C72EB">
        <w:rPr>
          <w:rFonts w:asciiTheme="minorHAnsi" w:hAnsiTheme="minorHAnsi" w:cstheme="minorHAnsi"/>
        </w:rPr>
        <w:t>9/2016-os</w:t>
      </w:r>
      <w:r w:rsidR="00374A85" w:rsidRPr="006C72EB">
        <w:rPr>
          <w:rFonts w:asciiTheme="minorHAnsi" w:hAnsiTheme="minorHAnsi" w:cstheme="minorHAnsi"/>
        </w:rPr>
        <w:t xml:space="preserve"> </w:t>
      </w:r>
      <w:r w:rsidRPr="006C72EB">
        <w:rPr>
          <w:rFonts w:asciiTheme="minorHAnsi" w:hAnsiTheme="minorHAnsi" w:cstheme="minorHAnsi"/>
        </w:rPr>
        <w:t>MNB rendelet</w:t>
      </w:r>
      <w:r w:rsidR="00330178" w:rsidRPr="006C72EB">
        <w:rPr>
          <w:rStyle w:val="Lbjegyzet-hivatkozs"/>
          <w:rFonts w:asciiTheme="minorHAnsi" w:hAnsiTheme="minorHAnsi" w:cstheme="minorHAnsi"/>
        </w:rPr>
        <w:footnoteReference w:id="4"/>
      </w:r>
      <w:r w:rsidR="006361A1" w:rsidRPr="006C72EB">
        <w:rPr>
          <w:rFonts w:asciiTheme="minorHAnsi" w:hAnsiTheme="minorHAnsi" w:cstheme="minorHAnsi"/>
        </w:rPr>
        <w:t xml:space="preserve"> szerinti nemteljesítő státuszt és annak okát kell megjelölni, a „</w:t>
      </w:r>
      <w:proofErr w:type="spellStart"/>
      <w:r w:rsidR="006361A1" w:rsidRPr="006C72EB">
        <w:rPr>
          <w:rFonts w:asciiTheme="minorHAnsi" w:hAnsiTheme="minorHAnsi" w:cstheme="minorHAnsi"/>
        </w:rPr>
        <w:t>Default</w:t>
      </w:r>
      <w:proofErr w:type="spellEnd"/>
      <w:r w:rsidR="006361A1" w:rsidRPr="006C72EB">
        <w:rPr>
          <w:rFonts w:asciiTheme="minorHAnsi" w:hAnsiTheme="minorHAnsi" w:cstheme="minorHAnsi"/>
        </w:rPr>
        <w:t xml:space="preserve"> jelző” és </w:t>
      </w:r>
      <w:proofErr w:type="spellStart"/>
      <w:r w:rsidR="006361A1" w:rsidRPr="006C72EB">
        <w:rPr>
          <w:rFonts w:asciiTheme="minorHAnsi" w:hAnsiTheme="minorHAnsi" w:cstheme="minorHAnsi"/>
        </w:rPr>
        <w:t>Default</w:t>
      </w:r>
      <w:proofErr w:type="spellEnd"/>
      <w:r w:rsidR="006361A1" w:rsidRPr="006C72EB">
        <w:rPr>
          <w:rFonts w:asciiTheme="minorHAnsi" w:hAnsiTheme="minorHAnsi" w:cstheme="minorHAnsi"/>
        </w:rPr>
        <w:t xml:space="preserve"> státusz</w:t>
      </w:r>
      <w:r w:rsidR="00EB69A3" w:rsidRPr="006C72EB">
        <w:rPr>
          <w:rFonts w:asciiTheme="minorHAnsi" w:hAnsiTheme="minorHAnsi" w:cstheme="minorHAnsi"/>
        </w:rPr>
        <w:t>”</w:t>
      </w:r>
      <w:r w:rsidR="006361A1" w:rsidRPr="006C72EB">
        <w:rPr>
          <w:rFonts w:asciiTheme="minorHAnsi" w:hAnsiTheme="minorHAnsi" w:cstheme="minorHAnsi"/>
        </w:rPr>
        <w:t xml:space="preserve"> esetében pedig a </w:t>
      </w:r>
      <w:proofErr w:type="spellStart"/>
      <w:r w:rsidR="006361A1" w:rsidRPr="006C72EB">
        <w:rPr>
          <w:rFonts w:asciiTheme="minorHAnsi" w:hAnsiTheme="minorHAnsi" w:cstheme="minorHAnsi"/>
        </w:rPr>
        <w:t>CRR</w:t>
      </w:r>
      <w:proofErr w:type="spellEnd"/>
      <w:r w:rsidR="006361A1" w:rsidRPr="006C72EB">
        <w:rPr>
          <w:rFonts w:asciiTheme="minorHAnsi" w:hAnsiTheme="minorHAnsi" w:cstheme="minorHAnsi"/>
        </w:rPr>
        <w:t xml:space="preserve"> nemteljesítésre vonatkozó rendelkezései az irányadók.</w:t>
      </w:r>
      <w:r w:rsidR="00076A06" w:rsidRPr="006C72EB">
        <w:rPr>
          <w:rFonts w:asciiTheme="minorHAnsi" w:hAnsiTheme="minorHAnsi" w:cstheme="minorHAnsi"/>
        </w:rPr>
        <w:t xml:space="preserve"> </w:t>
      </w:r>
    </w:p>
    <w:p w14:paraId="763BD19D" w14:textId="4925228C" w:rsidR="00076A06" w:rsidRPr="006C72EB" w:rsidRDefault="006361A1" w:rsidP="00076A06">
      <w:pPr>
        <w:rPr>
          <w:rFonts w:asciiTheme="minorHAnsi" w:hAnsiTheme="minorHAnsi" w:cstheme="minorHAnsi"/>
        </w:rPr>
      </w:pPr>
      <w:r w:rsidRPr="006C72EB">
        <w:rPr>
          <w:rFonts w:asciiTheme="minorHAnsi" w:hAnsiTheme="minorHAnsi" w:cstheme="minorHAnsi"/>
        </w:rPr>
        <w:t xml:space="preserve">A „Nemteljesítés oka” mezőnél az </w:t>
      </w:r>
      <w:r w:rsidR="00076A06" w:rsidRPr="006C72EB">
        <w:rPr>
          <w:rFonts w:asciiTheme="minorHAnsi" w:hAnsiTheme="minorHAnsi" w:cstheme="minorHAnsi"/>
        </w:rPr>
        <w:t>egyes kódértékek a következők szerint értelmezendők:</w:t>
      </w:r>
    </w:p>
    <w:p w14:paraId="2AB4A52B" w14:textId="7ADF589D" w:rsidR="00076A06" w:rsidRPr="006C72EB" w:rsidRDefault="008D5A94" w:rsidP="00FE4455">
      <w:pPr>
        <w:pStyle w:val="Listaszerbekezds"/>
        <w:numPr>
          <w:ilvl w:val="0"/>
          <w:numId w:val="22"/>
        </w:numPr>
        <w:rPr>
          <w:rFonts w:asciiTheme="minorHAnsi" w:hAnsiTheme="minorHAnsi" w:cstheme="minorHAnsi"/>
        </w:rPr>
      </w:pPr>
      <w:bookmarkStart w:id="176" w:name="_Hlk536632354"/>
      <w:r w:rsidRPr="006C72EB">
        <w:rPr>
          <w:rFonts w:asciiTheme="minorHAnsi" w:hAnsiTheme="minorHAnsi" w:cstheme="minorHAnsi"/>
        </w:rPr>
        <w:t>’</w:t>
      </w:r>
      <w:proofErr w:type="spellStart"/>
      <w:r w:rsidR="00076A06" w:rsidRPr="006C72EB">
        <w:rPr>
          <w:rFonts w:asciiTheme="minorHAnsi" w:hAnsiTheme="minorHAnsi" w:cstheme="minorHAnsi"/>
        </w:rPr>
        <w:t>DEFAULT</w:t>
      </w:r>
      <w:proofErr w:type="spellEnd"/>
      <w:r w:rsidRPr="006C72EB">
        <w:rPr>
          <w:rFonts w:asciiTheme="minorHAnsi" w:hAnsiTheme="minorHAnsi" w:cstheme="minorHAnsi"/>
        </w:rPr>
        <w:t>’</w:t>
      </w:r>
      <w:r w:rsidR="00076A06" w:rsidRPr="006C72EB">
        <w:rPr>
          <w:rFonts w:asciiTheme="minorHAnsi" w:hAnsiTheme="minorHAnsi" w:cstheme="minorHAnsi"/>
        </w:rPr>
        <w:t xml:space="preserve"> (</w:t>
      </w:r>
      <w:proofErr w:type="spellStart"/>
      <w:r w:rsidR="00076A06" w:rsidRPr="006C72EB">
        <w:rPr>
          <w:rFonts w:asciiTheme="minorHAnsi" w:hAnsiTheme="minorHAnsi" w:cstheme="minorHAnsi"/>
        </w:rPr>
        <w:t>default</w:t>
      </w:r>
      <w:proofErr w:type="spellEnd"/>
      <w:r w:rsidR="00076A06" w:rsidRPr="006C72EB">
        <w:rPr>
          <w:rFonts w:asciiTheme="minorHAnsi" w:hAnsiTheme="minorHAnsi" w:cstheme="minorHAnsi"/>
        </w:rPr>
        <w:t>-os</w:t>
      </w:r>
      <w:r w:rsidR="00B77BCD" w:rsidRPr="006C72EB">
        <w:rPr>
          <w:rFonts w:asciiTheme="minorHAnsi" w:hAnsiTheme="minorHAnsi" w:cstheme="minorHAnsi"/>
        </w:rPr>
        <w:t xml:space="preserve">) - a </w:t>
      </w:r>
      <w:r w:rsidR="00B77BCD" w:rsidRPr="006C72EB">
        <w:rPr>
          <w:rFonts w:asciiTheme="minorHAnsi" w:hAnsiTheme="minorHAnsi" w:cstheme="minorHAnsi"/>
          <w:color w:val="000000"/>
        </w:rPr>
        <w:t xml:space="preserve">39/2016-os MNB rendelet 5§ (1) c) pontja alapján: </w:t>
      </w:r>
      <w:r w:rsidR="00B77BCD" w:rsidRPr="006C72EB">
        <w:rPr>
          <w:rFonts w:asciiTheme="minorHAnsi" w:hAnsiTheme="minorHAnsi" w:cstheme="minorHAnsi"/>
        </w:rPr>
        <w:t xml:space="preserve">575/2013/EU európai parlamenti és tanácsi rendelet (a továbbiakban: </w:t>
      </w:r>
      <w:proofErr w:type="spellStart"/>
      <w:r w:rsidR="00B77BCD" w:rsidRPr="006C72EB">
        <w:rPr>
          <w:rFonts w:asciiTheme="minorHAnsi" w:hAnsiTheme="minorHAnsi" w:cstheme="minorHAnsi"/>
        </w:rPr>
        <w:t>CRR</w:t>
      </w:r>
      <w:proofErr w:type="spellEnd"/>
      <w:r w:rsidR="00B77BCD" w:rsidRPr="006C72EB">
        <w:rPr>
          <w:rFonts w:asciiTheme="minorHAnsi" w:hAnsiTheme="minorHAnsi" w:cstheme="minorHAnsi"/>
        </w:rPr>
        <w:t>) 178. cikke szerint nem teljesítő követelésnek (</w:t>
      </w:r>
      <w:proofErr w:type="spellStart"/>
      <w:r w:rsidR="00B77BCD" w:rsidRPr="006C72EB">
        <w:rPr>
          <w:rFonts w:asciiTheme="minorHAnsi" w:hAnsiTheme="minorHAnsi" w:cstheme="minorHAnsi"/>
        </w:rPr>
        <w:t>defaulted</w:t>
      </w:r>
      <w:proofErr w:type="spellEnd"/>
      <w:r w:rsidR="00B77BCD" w:rsidRPr="006C72EB">
        <w:rPr>
          <w:rFonts w:asciiTheme="minorHAnsi" w:hAnsiTheme="minorHAnsi" w:cstheme="minorHAnsi"/>
        </w:rPr>
        <w:t>) minősül</w:t>
      </w:r>
    </w:p>
    <w:p w14:paraId="71153940" w14:textId="5A3560C0" w:rsidR="00B77BCD" w:rsidRPr="006C72EB" w:rsidRDefault="008D5A94" w:rsidP="00FE4455">
      <w:pPr>
        <w:pStyle w:val="Listaszerbekezds"/>
        <w:numPr>
          <w:ilvl w:val="0"/>
          <w:numId w:val="22"/>
        </w:numPr>
        <w:rPr>
          <w:rFonts w:asciiTheme="minorHAnsi" w:hAnsiTheme="minorHAnsi" w:cstheme="minorHAnsi"/>
        </w:rPr>
      </w:pPr>
      <w:bookmarkStart w:id="177" w:name="_Hlk536632401"/>
      <w:bookmarkEnd w:id="176"/>
      <w:r w:rsidRPr="006C72EB">
        <w:rPr>
          <w:rFonts w:asciiTheme="minorHAnsi" w:hAnsiTheme="minorHAnsi" w:cstheme="minorHAnsi"/>
        </w:rPr>
        <w:t>’</w:t>
      </w:r>
      <w:proofErr w:type="spellStart"/>
      <w:r w:rsidR="00B77BCD" w:rsidRPr="006C72EB">
        <w:rPr>
          <w:rFonts w:asciiTheme="minorHAnsi" w:hAnsiTheme="minorHAnsi" w:cstheme="minorHAnsi"/>
        </w:rPr>
        <w:t>ERTEKVESZT</w:t>
      </w:r>
      <w:proofErr w:type="spellEnd"/>
      <w:r w:rsidRPr="006C72EB">
        <w:rPr>
          <w:rFonts w:asciiTheme="minorHAnsi" w:hAnsiTheme="minorHAnsi" w:cstheme="minorHAnsi"/>
        </w:rPr>
        <w:t>’</w:t>
      </w:r>
      <w:r w:rsidR="00B77BCD" w:rsidRPr="006C72EB">
        <w:rPr>
          <w:rFonts w:asciiTheme="minorHAnsi" w:hAnsiTheme="minorHAnsi" w:cstheme="minorHAnsi"/>
        </w:rPr>
        <w:t xml:space="preserve"> (értékvesztett) </w:t>
      </w:r>
      <w:bookmarkEnd w:id="177"/>
      <w:r w:rsidR="00B77BCD" w:rsidRPr="006C72EB">
        <w:rPr>
          <w:rFonts w:asciiTheme="minorHAnsi" w:hAnsiTheme="minorHAnsi" w:cstheme="minorHAnsi"/>
        </w:rPr>
        <w:t xml:space="preserve">- </w:t>
      </w:r>
      <w:bookmarkStart w:id="178" w:name="_Hlk528676375"/>
      <w:r w:rsidR="00EB69A3" w:rsidRPr="006C72EB">
        <w:rPr>
          <w:rFonts w:asciiTheme="minorHAnsi" w:hAnsiTheme="minorHAnsi" w:cstheme="minorHAnsi"/>
        </w:rPr>
        <w:t xml:space="preserve">A 39/2016. (X. 11.) MNB rendelet 5. §-a egyértelműen meghatározza, hogy mit kell értékvesztett pénzügyi eszköznek </w:t>
      </w:r>
      <w:proofErr w:type="spellStart"/>
      <w:r w:rsidR="00EB69A3" w:rsidRPr="006C72EB">
        <w:rPr>
          <w:rFonts w:asciiTheme="minorHAnsi" w:hAnsiTheme="minorHAnsi" w:cstheme="minorHAnsi"/>
        </w:rPr>
        <w:t>tekintetni</w:t>
      </w:r>
      <w:proofErr w:type="spellEnd"/>
      <w:r w:rsidR="00EB69A3" w:rsidRPr="006C72EB">
        <w:rPr>
          <w:rFonts w:asciiTheme="minorHAnsi" w:hAnsiTheme="minorHAnsi" w:cstheme="minorHAnsi"/>
        </w:rPr>
        <w:t>.</w:t>
      </w:r>
      <w:r w:rsidR="00EB69A3" w:rsidRPr="006C72EB" w:rsidDel="00EB69A3">
        <w:rPr>
          <w:rFonts w:asciiTheme="minorHAnsi" w:hAnsiTheme="minorHAnsi" w:cstheme="minorHAnsi"/>
        </w:rPr>
        <w:t xml:space="preserve"> </w:t>
      </w:r>
      <w:r w:rsidR="00EB69A3" w:rsidRPr="006C72EB">
        <w:rPr>
          <w:rFonts w:asciiTheme="minorHAnsi" w:hAnsiTheme="minorHAnsi" w:cstheme="minorHAnsi"/>
        </w:rPr>
        <w:t xml:space="preserve">Az </w:t>
      </w:r>
      <w:proofErr w:type="spellStart"/>
      <w:r w:rsidR="00EB69A3" w:rsidRPr="006C72EB">
        <w:rPr>
          <w:rFonts w:asciiTheme="minorHAnsi" w:hAnsiTheme="minorHAnsi" w:cstheme="minorHAnsi"/>
        </w:rPr>
        <w:t>IFRS</w:t>
      </w:r>
      <w:proofErr w:type="spellEnd"/>
      <w:r w:rsidR="00EB69A3" w:rsidRPr="006C72EB">
        <w:rPr>
          <w:rFonts w:asciiTheme="minorHAnsi" w:hAnsiTheme="minorHAnsi" w:cstheme="minorHAnsi"/>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6C72EB">
        <w:rPr>
          <w:rFonts w:asciiTheme="minorHAnsi" w:hAnsiTheme="minorHAnsi" w:cstheme="minorHAnsi"/>
        </w:rPr>
        <w:t>NPL-nek</w:t>
      </w:r>
      <w:proofErr w:type="spellEnd"/>
      <w:r w:rsidR="00EB69A3" w:rsidRPr="006C72EB">
        <w:rPr>
          <w:rFonts w:asciiTheme="minorHAnsi" w:hAnsiTheme="minorHAnsi" w:cstheme="minorHAnsi"/>
        </w:rPr>
        <w:t xml:space="preserve"> tekinteni. </w:t>
      </w:r>
      <w:bookmarkEnd w:id="178"/>
    </w:p>
    <w:p w14:paraId="6D3EAB29" w14:textId="64E96B1C" w:rsidR="00EB69A3" w:rsidRPr="006C72EB" w:rsidRDefault="008D5A94" w:rsidP="00FE4455">
      <w:pPr>
        <w:pStyle w:val="Listaszerbekezds"/>
        <w:numPr>
          <w:ilvl w:val="0"/>
          <w:numId w:val="23"/>
        </w:numPr>
        <w:rPr>
          <w:rFonts w:asciiTheme="minorHAnsi" w:hAnsiTheme="minorHAnsi" w:cstheme="minorHAnsi"/>
        </w:rPr>
      </w:pPr>
      <w:bookmarkStart w:id="179" w:name="_Hlk536632310"/>
      <w:r w:rsidRPr="006C72EB">
        <w:rPr>
          <w:rFonts w:asciiTheme="minorHAnsi" w:hAnsiTheme="minorHAnsi" w:cstheme="minorHAnsi"/>
        </w:rPr>
        <w:t>’</w:t>
      </w:r>
      <w:proofErr w:type="spellStart"/>
      <w:r w:rsidR="00592507" w:rsidRPr="006C72EB">
        <w:rPr>
          <w:rFonts w:asciiTheme="minorHAnsi" w:hAnsiTheme="minorHAnsi" w:cstheme="minorHAnsi"/>
        </w:rPr>
        <w:t>NEMFIZETO</w:t>
      </w:r>
      <w:proofErr w:type="spellEnd"/>
      <w:r w:rsidRPr="006C72EB">
        <w:rPr>
          <w:rFonts w:asciiTheme="minorHAnsi" w:hAnsiTheme="minorHAnsi" w:cstheme="minorHAnsi"/>
        </w:rPr>
        <w:t>’</w:t>
      </w:r>
      <w:r w:rsidR="00592507" w:rsidRPr="006C72EB">
        <w:rPr>
          <w:rFonts w:asciiTheme="minorHAnsi" w:hAnsiTheme="minorHAnsi" w:cstheme="minorHAnsi"/>
        </w:rPr>
        <w:t xml:space="preserve"> (várható nemfizetés, de nem </w:t>
      </w:r>
      <w:proofErr w:type="spellStart"/>
      <w:r w:rsidR="00592507" w:rsidRPr="006C72EB">
        <w:rPr>
          <w:rFonts w:asciiTheme="minorHAnsi" w:hAnsiTheme="minorHAnsi" w:cstheme="minorHAnsi"/>
        </w:rPr>
        <w:t>default</w:t>
      </w:r>
      <w:proofErr w:type="spellEnd"/>
      <w:r w:rsidR="00592507" w:rsidRPr="006C72EB">
        <w:rPr>
          <w:rFonts w:asciiTheme="minorHAnsi" w:hAnsiTheme="minorHAnsi" w:cstheme="minorHAnsi"/>
        </w:rPr>
        <w:t>-os,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6C72EB" w:rsidRDefault="00FD4D47" w:rsidP="00FE4455">
      <w:pPr>
        <w:pStyle w:val="Listaszerbekezds"/>
        <w:numPr>
          <w:ilvl w:val="0"/>
          <w:numId w:val="23"/>
        </w:numPr>
        <w:rPr>
          <w:rFonts w:asciiTheme="minorHAnsi" w:hAnsiTheme="minorHAnsi" w:cstheme="minorHAnsi"/>
        </w:rPr>
      </w:pPr>
      <w:r w:rsidRPr="006C72EB">
        <w:rPr>
          <w:rFonts w:asciiTheme="minorHAnsi" w:hAnsiTheme="minorHAnsi" w:cstheme="minorHAnsi"/>
        </w:rPr>
        <w:t>’90KESD’ - a 90 napon túli késedelemben lévő kitettséget, ha a késedelmes rész jelentős</w:t>
      </w:r>
    </w:p>
    <w:bookmarkEnd w:id="179"/>
    <w:p w14:paraId="52CCC32A" w14:textId="4CA4EF70" w:rsidR="00374A85" w:rsidRPr="006C72EB" w:rsidRDefault="008D5A94" w:rsidP="00FE4455">
      <w:pPr>
        <w:pStyle w:val="Listaszerbekezds"/>
        <w:numPr>
          <w:ilvl w:val="0"/>
          <w:numId w:val="23"/>
        </w:numPr>
        <w:rPr>
          <w:rFonts w:asciiTheme="minorHAnsi" w:hAnsiTheme="minorHAnsi" w:cstheme="minorHAnsi"/>
        </w:rPr>
      </w:pPr>
      <w:r w:rsidRPr="006C72EB">
        <w:rPr>
          <w:rFonts w:asciiTheme="minorHAnsi" w:hAnsiTheme="minorHAnsi" w:cstheme="minorHAnsi"/>
        </w:rPr>
        <w:t>’</w:t>
      </w:r>
      <w:proofErr w:type="spellStart"/>
      <w:r w:rsidR="00592507" w:rsidRPr="006C72EB">
        <w:rPr>
          <w:rFonts w:asciiTheme="minorHAnsi" w:hAnsiTheme="minorHAnsi" w:cstheme="minorHAnsi"/>
        </w:rPr>
        <w:t>OSSZETETT</w:t>
      </w:r>
      <w:proofErr w:type="spellEnd"/>
      <w:r w:rsidRPr="006C72EB">
        <w:rPr>
          <w:rFonts w:asciiTheme="minorHAnsi" w:hAnsiTheme="minorHAnsi" w:cstheme="minorHAnsi"/>
        </w:rPr>
        <w:t>’</w:t>
      </w:r>
      <w:r w:rsidR="00592507" w:rsidRPr="006C72EB">
        <w:rPr>
          <w:rFonts w:asciiTheme="minorHAnsi" w:hAnsiTheme="minorHAnsi" w:cstheme="minorHAnsi"/>
        </w:rPr>
        <w:t xml:space="preserve"> </w:t>
      </w:r>
      <w:bookmarkStart w:id="180" w:name="_Hlk536632493"/>
      <w:r w:rsidR="00592507" w:rsidRPr="006C72EB">
        <w:rPr>
          <w:rFonts w:asciiTheme="minorHAnsi" w:hAnsiTheme="minorHAnsi" w:cstheme="minorHAnsi"/>
        </w:rPr>
        <w:t>(több ok együtt) - több feltétel együttes fennállása esetén</w:t>
      </w:r>
      <w:r w:rsidR="00EB69A3" w:rsidRPr="006C72EB">
        <w:rPr>
          <w:rFonts w:asciiTheme="minorHAnsi" w:hAnsiTheme="minorHAnsi" w:cstheme="minorHAnsi"/>
        </w:rPr>
        <w:t xml:space="preserve"> – pl. értékvesztett pénzügyi eszköz és </w:t>
      </w:r>
      <w:proofErr w:type="spellStart"/>
      <w:r w:rsidR="00EB69A3" w:rsidRPr="006C72EB">
        <w:rPr>
          <w:rFonts w:asciiTheme="minorHAnsi" w:hAnsiTheme="minorHAnsi" w:cstheme="minorHAnsi"/>
        </w:rPr>
        <w:t>default</w:t>
      </w:r>
      <w:proofErr w:type="spellEnd"/>
      <w:r w:rsidR="00EB69A3" w:rsidRPr="006C72EB">
        <w:rPr>
          <w:rFonts w:asciiTheme="minorHAnsi" w:hAnsiTheme="minorHAnsi" w:cstheme="minorHAnsi"/>
        </w:rPr>
        <w:t xml:space="preserve">-os is. </w:t>
      </w:r>
      <w:bookmarkEnd w:id="180"/>
    </w:p>
    <w:p w14:paraId="6E828063" w14:textId="1B2C9F3A" w:rsidR="00443B18" w:rsidRPr="006C72EB" w:rsidRDefault="00443B18" w:rsidP="00FE4455">
      <w:pPr>
        <w:pStyle w:val="Listaszerbekezds"/>
        <w:numPr>
          <w:ilvl w:val="0"/>
          <w:numId w:val="23"/>
        </w:numPr>
        <w:rPr>
          <w:rFonts w:asciiTheme="minorHAnsi" w:hAnsiTheme="minorHAnsi" w:cstheme="minorHAnsi"/>
        </w:rPr>
      </w:pPr>
      <w:r w:rsidRPr="006C72EB">
        <w:rPr>
          <w:rFonts w:asciiTheme="minorHAnsi" w:hAnsiTheme="minorHAnsi" w:cstheme="minorHAnsi"/>
        </w:rPr>
        <w:t>’</w:t>
      </w:r>
      <w:proofErr w:type="spellStart"/>
      <w:r w:rsidRPr="006C72EB">
        <w:rPr>
          <w:rFonts w:asciiTheme="minorHAnsi" w:hAnsiTheme="minorHAnsi" w:cstheme="minorHAnsi"/>
        </w:rPr>
        <w:t>EGYEB</w:t>
      </w:r>
      <w:proofErr w:type="spellEnd"/>
      <w:r w:rsidRPr="006C72EB">
        <w:rPr>
          <w:rFonts w:asciiTheme="minorHAnsi" w:hAnsiTheme="minorHAnsi" w:cstheme="minorHAnsi"/>
        </w:rPr>
        <w:t xml:space="preserve">’ – </w:t>
      </w:r>
      <w:bookmarkStart w:id="181" w:name="_Hlk536632524"/>
      <w:r w:rsidRPr="006C72EB">
        <w:rPr>
          <w:rFonts w:asciiTheme="minorHAnsi" w:hAnsiTheme="minorHAnsi" w:cstheme="minorHAnsi"/>
        </w:rPr>
        <w:t>fenti okok közé nem sorolható nemteljesítési ok</w:t>
      </w:r>
      <w:bookmarkEnd w:id="181"/>
      <w:r w:rsidR="00A53AF9" w:rsidRPr="006C72EB">
        <w:rPr>
          <w:rFonts w:asciiTheme="minorHAnsi" w:hAnsiTheme="minorHAnsi" w:cstheme="minorHAnsi"/>
        </w:rPr>
        <w:t>. I</w:t>
      </w:r>
      <w:r w:rsidR="008C4A53" w:rsidRPr="006C72EB">
        <w:rPr>
          <w:rFonts w:asciiTheme="minorHAnsi" w:hAnsiTheme="minorHAnsi" w:cstheme="minorHAnsi"/>
        </w:rPr>
        <w:t xml:space="preserve">detartozik például a </w:t>
      </w:r>
      <w:proofErr w:type="spellStart"/>
      <w:r w:rsidR="008C4A53" w:rsidRPr="006C72EB">
        <w:rPr>
          <w:rFonts w:asciiTheme="minorHAnsi" w:hAnsiTheme="minorHAnsi" w:cstheme="minorHAnsi"/>
        </w:rPr>
        <w:t>cross-default</w:t>
      </w:r>
      <w:proofErr w:type="spellEnd"/>
      <w:r w:rsidR="008C4A53" w:rsidRPr="006C72EB">
        <w:rPr>
          <w:rFonts w:asciiTheme="minorHAnsi" w:hAnsiTheme="minorHAnsi" w:cstheme="minorHAnsi"/>
        </w:rPr>
        <w:t xml:space="preserve"> miatti nemteljesítő státusz</w:t>
      </w:r>
      <w:r w:rsidR="00A53AF9" w:rsidRPr="006C72EB">
        <w:rPr>
          <w:rFonts w:asciiTheme="minorHAnsi" w:hAnsiTheme="minorHAnsi" w:cstheme="minorHAnsi"/>
        </w:rPr>
        <w:t xml:space="preserve"> (39/2016 MNB rendelet 6.§</w:t>
      </w:r>
      <w:proofErr w:type="gramStart"/>
      <w:r w:rsidR="00A53AF9" w:rsidRPr="006C72EB">
        <w:rPr>
          <w:rFonts w:asciiTheme="minorHAnsi" w:hAnsiTheme="minorHAnsi" w:cstheme="minorHAnsi"/>
        </w:rPr>
        <w:t>/(</w:t>
      </w:r>
      <w:proofErr w:type="gramEnd"/>
      <w:r w:rsidR="00A53AF9" w:rsidRPr="006C72EB">
        <w:rPr>
          <w:rFonts w:asciiTheme="minorHAnsi" w:hAnsiTheme="minorHAnsi" w:cstheme="minorHAnsi"/>
        </w:rPr>
        <w:t xml:space="preserve">2)), illetve a mérleg alatti tételek nemteljesítő státusza (39/2016 MNB rendelet 5.§/(4)-(5)) </w:t>
      </w:r>
      <w:r w:rsidRPr="006C72EB">
        <w:rPr>
          <w:rFonts w:asciiTheme="minorHAnsi" w:hAnsiTheme="minorHAnsi" w:cstheme="minorHAnsi"/>
        </w:rPr>
        <w:t>.</w:t>
      </w:r>
    </w:p>
    <w:p w14:paraId="501D7DB1" w14:textId="39E64AB5" w:rsidR="00EE3885" w:rsidRPr="006C72EB" w:rsidRDefault="00EE3885" w:rsidP="00374A85">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okaként </w:t>
      </w:r>
      <w:r w:rsidR="009148B7" w:rsidRPr="006C72EB">
        <w:rPr>
          <w:rFonts w:asciiTheme="minorHAnsi" w:hAnsiTheme="minorHAnsi" w:cstheme="minorHAnsi"/>
        </w:rPr>
        <w:t>(</w:t>
      </w:r>
      <w:proofErr w:type="spellStart"/>
      <w:r w:rsidR="009148B7" w:rsidRPr="006C72EB">
        <w:rPr>
          <w:rFonts w:asciiTheme="minorHAnsi" w:hAnsiTheme="minorHAnsi" w:cstheme="minorHAnsi"/>
        </w:rPr>
        <w:t>Default</w:t>
      </w:r>
      <w:proofErr w:type="spellEnd"/>
      <w:r w:rsidR="009148B7" w:rsidRPr="006C72EB">
        <w:rPr>
          <w:rFonts w:asciiTheme="minorHAnsi" w:hAnsiTheme="minorHAnsi" w:cstheme="minorHAnsi"/>
        </w:rPr>
        <w:t xml:space="preserve"> státusz) pedig a </w:t>
      </w:r>
      <w:proofErr w:type="spellStart"/>
      <w:r w:rsidR="009148B7" w:rsidRPr="006C72EB">
        <w:rPr>
          <w:rFonts w:asciiTheme="minorHAnsi" w:hAnsiTheme="minorHAnsi" w:cstheme="minorHAnsi"/>
        </w:rPr>
        <w:t>CRR</w:t>
      </w:r>
      <w:proofErr w:type="spellEnd"/>
      <w:r w:rsidR="009148B7" w:rsidRPr="006C72EB">
        <w:rPr>
          <w:rFonts w:asciiTheme="minorHAnsi" w:hAnsiTheme="minorHAnsi" w:cstheme="minorHAnsi"/>
        </w:rPr>
        <w:t xml:space="preserve">-ben megfogalmazott </w:t>
      </w:r>
      <w:proofErr w:type="spellStart"/>
      <w:r w:rsidR="009148B7" w:rsidRPr="006C72EB">
        <w:rPr>
          <w:rFonts w:asciiTheme="minorHAnsi" w:hAnsiTheme="minorHAnsi" w:cstheme="minorHAnsi"/>
        </w:rPr>
        <w:t>default</w:t>
      </w:r>
      <w:proofErr w:type="spellEnd"/>
      <w:r w:rsidR="009148B7" w:rsidRPr="006C72EB">
        <w:rPr>
          <w:rFonts w:asciiTheme="minorHAnsi" w:hAnsiTheme="minorHAnsi" w:cstheme="minorHAnsi"/>
        </w:rPr>
        <w:t xml:space="preserve"> okok jelentendők (nem valószínű, hogy fizet, 90/180 napot meghaladó késedelem, mindkettő). </w:t>
      </w:r>
    </w:p>
    <w:p w14:paraId="39EE9CA5" w14:textId="6588B5C2" w:rsidR="009148B7" w:rsidRPr="006C72EB" w:rsidRDefault="00206C2D" w:rsidP="00076A06">
      <w:pPr>
        <w:rPr>
          <w:rFonts w:asciiTheme="minorHAnsi" w:hAnsiTheme="minorHAnsi" w:cstheme="minorHAnsi"/>
        </w:rPr>
      </w:pPr>
      <w:r w:rsidRPr="006C72EB">
        <w:rPr>
          <w:rFonts w:asciiTheme="minorHAnsi" w:hAnsiTheme="minorHAnsi" w:cstheme="minorHAnsi"/>
        </w:rPr>
        <w:t xml:space="preserve">A </w:t>
      </w:r>
      <w:r w:rsidR="009148B7" w:rsidRPr="006C72EB">
        <w:rPr>
          <w:rFonts w:asciiTheme="minorHAnsi" w:hAnsiTheme="minorHAnsi" w:cstheme="minorHAnsi"/>
        </w:rPr>
        <w:t>nemteljesítés</w:t>
      </w:r>
      <w:r w:rsidRPr="006C72EB">
        <w:rPr>
          <w:rFonts w:asciiTheme="minorHAnsi" w:hAnsiTheme="minorHAnsi" w:cstheme="minorHAnsi"/>
        </w:rPr>
        <w:t>/</w:t>
      </w:r>
      <w:proofErr w:type="spellStart"/>
      <w:r w:rsidR="009148B7" w:rsidRPr="006C72EB">
        <w:rPr>
          <w:rFonts w:asciiTheme="minorHAnsi" w:hAnsiTheme="minorHAnsi" w:cstheme="minorHAnsi"/>
        </w:rPr>
        <w:t>default</w:t>
      </w:r>
      <w:proofErr w:type="spellEnd"/>
      <w:r w:rsidR="009148B7" w:rsidRPr="006C72EB">
        <w:rPr>
          <w:rFonts w:asciiTheme="minorHAnsi" w:hAnsiTheme="minorHAnsi" w:cstheme="minorHAnsi"/>
        </w:rPr>
        <w:t xml:space="preserve"> is értelmezhető</w:t>
      </w:r>
    </w:p>
    <w:p w14:paraId="2787FBA0" w14:textId="08AF7195" w:rsidR="009148B7" w:rsidRPr="006C72EB" w:rsidRDefault="009148B7" w:rsidP="00FE4455">
      <w:pPr>
        <w:pStyle w:val="Listaszerbekezds"/>
        <w:numPr>
          <w:ilvl w:val="0"/>
          <w:numId w:val="28"/>
        </w:numPr>
        <w:rPr>
          <w:rFonts w:asciiTheme="minorHAnsi" w:hAnsiTheme="minorHAnsi" w:cstheme="minorHAnsi"/>
        </w:rPr>
      </w:pPr>
      <w:r w:rsidRPr="006C72EB">
        <w:rPr>
          <w:rFonts w:asciiTheme="minorHAnsi" w:hAnsiTheme="minorHAnsi" w:cstheme="minorHAnsi"/>
        </w:rPr>
        <w:t>ügyletszinten</w:t>
      </w:r>
      <w:r w:rsidR="002C1CE0" w:rsidRPr="006C72EB">
        <w:rPr>
          <w:rFonts w:asciiTheme="minorHAnsi" w:hAnsiTheme="minorHAnsi" w:cstheme="minorHAnsi"/>
        </w:rPr>
        <w:t xml:space="preserve"> – az ügyfélszintű </w:t>
      </w:r>
      <w:proofErr w:type="spellStart"/>
      <w:r w:rsidR="002C1CE0" w:rsidRPr="006C72EB">
        <w:rPr>
          <w:rFonts w:asciiTheme="minorHAnsi" w:hAnsiTheme="minorHAnsi" w:cstheme="minorHAnsi"/>
        </w:rPr>
        <w:t>default</w:t>
      </w:r>
      <w:proofErr w:type="spellEnd"/>
      <w:r w:rsidR="002C1CE0" w:rsidRPr="006C72EB">
        <w:rPr>
          <w:rFonts w:asciiTheme="minorHAnsi" w:hAnsiTheme="minorHAnsi" w:cstheme="minorHAnsi"/>
        </w:rPr>
        <w:t xml:space="preserve">, nemteljesítő státusz az </w:t>
      </w:r>
      <w:proofErr w:type="spellStart"/>
      <w:r w:rsidR="002C1CE0" w:rsidRPr="006C72EB">
        <w:rPr>
          <w:rFonts w:asciiTheme="minorHAnsi" w:hAnsiTheme="minorHAnsi" w:cstheme="minorHAnsi"/>
        </w:rPr>
        <w:t>UGYFM</w:t>
      </w:r>
      <w:proofErr w:type="spellEnd"/>
      <w:r w:rsidR="002C1CE0" w:rsidRPr="006C72EB">
        <w:rPr>
          <w:rFonts w:asciiTheme="minorHAnsi" w:hAnsiTheme="minorHAnsi" w:cstheme="minorHAnsi"/>
        </w:rPr>
        <w:t xml:space="preserve"> táblában teljesítő, csak azon ügyletek nemteljesítők/</w:t>
      </w:r>
      <w:proofErr w:type="spellStart"/>
      <w:r w:rsidR="002C1CE0" w:rsidRPr="006C72EB">
        <w:rPr>
          <w:rFonts w:asciiTheme="minorHAnsi" w:hAnsiTheme="minorHAnsi" w:cstheme="minorHAnsi"/>
        </w:rPr>
        <w:t>default-osak</w:t>
      </w:r>
      <w:proofErr w:type="spellEnd"/>
      <w:r w:rsidR="002C1CE0" w:rsidRPr="006C72EB">
        <w:rPr>
          <w:rFonts w:asciiTheme="minorHAnsi" w:hAnsiTheme="minorHAnsi" w:cstheme="minorHAnsi"/>
        </w:rPr>
        <w:t>, amelyek ügyletszinten nemteljesítők/</w:t>
      </w:r>
      <w:proofErr w:type="spellStart"/>
      <w:r w:rsidR="002C1CE0" w:rsidRPr="006C72EB">
        <w:rPr>
          <w:rFonts w:asciiTheme="minorHAnsi" w:hAnsiTheme="minorHAnsi" w:cstheme="minorHAnsi"/>
        </w:rPr>
        <w:t>default-osak</w:t>
      </w:r>
      <w:proofErr w:type="spellEnd"/>
      <w:r w:rsidR="002C1CE0" w:rsidRPr="006C72EB">
        <w:rPr>
          <w:rFonts w:asciiTheme="minorHAnsi" w:hAnsiTheme="minorHAnsi" w:cstheme="minorHAnsi"/>
        </w:rPr>
        <w:t xml:space="preserve">. </w:t>
      </w:r>
    </w:p>
    <w:p w14:paraId="34BC1E52" w14:textId="4CEDCA9E" w:rsidR="009148B7" w:rsidRPr="006C72EB" w:rsidRDefault="009148B7" w:rsidP="00FE4455">
      <w:pPr>
        <w:pStyle w:val="Listaszerbekezds"/>
        <w:numPr>
          <w:ilvl w:val="0"/>
          <w:numId w:val="28"/>
        </w:numPr>
        <w:rPr>
          <w:rFonts w:asciiTheme="minorHAnsi" w:hAnsiTheme="minorHAnsi" w:cstheme="minorHAnsi"/>
        </w:rPr>
      </w:pPr>
      <w:r w:rsidRPr="006C72EB">
        <w:rPr>
          <w:rFonts w:asciiTheme="minorHAnsi" w:hAnsiTheme="minorHAnsi" w:cstheme="minorHAnsi"/>
        </w:rPr>
        <w:t>ügyfélszinten</w:t>
      </w:r>
      <w:r w:rsidR="002C1CE0" w:rsidRPr="006C72EB">
        <w:rPr>
          <w:rFonts w:asciiTheme="minorHAnsi" w:hAnsiTheme="minorHAnsi" w:cstheme="minorHAnsi"/>
        </w:rPr>
        <w:t xml:space="preserve"> – Az ügyfél is nemteljesítő/</w:t>
      </w:r>
      <w:proofErr w:type="spellStart"/>
      <w:r w:rsidR="002C1CE0" w:rsidRPr="006C72EB">
        <w:rPr>
          <w:rFonts w:asciiTheme="minorHAnsi" w:hAnsiTheme="minorHAnsi" w:cstheme="minorHAnsi"/>
        </w:rPr>
        <w:t>default</w:t>
      </w:r>
      <w:proofErr w:type="spellEnd"/>
      <w:r w:rsidR="002C1CE0" w:rsidRPr="006C72EB">
        <w:rPr>
          <w:rFonts w:asciiTheme="minorHAnsi" w:hAnsiTheme="minorHAnsi" w:cstheme="minorHAnsi"/>
        </w:rPr>
        <w:t xml:space="preserve">-os az </w:t>
      </w:r>
      <w:proofErr w:type="spellStart"/>
      <w:r w:rsidR="002C1CE0" w:rsidRPr="006C72EB">
        <w:rPr>
          <w:rFonts w:asciiTheme="minorHAnsi" w:hAnsiTheme="minorHAnsi" w:cstheme="minorHAnsi"/>
        </w:rPr>
        <w:t>UGYFM</w:t>
      </w:r>
      <w:proofErr w:type="spellEnd"/>
      <w:r w:rsidR="002C1CE0" w:rsidRPr="006C72EB">
        <w:rPr>
          <w:rFonts w:asciiTheme="minorHAnsi" w:hAnsiTheme="minorHAnsi" w:cstheme="minorHAnsi"/>
        </w:rPr>
        <w:t xml:space="preserve"> táblában, és az ügyfél összes ügylete nemteljesítő/</w:t>
      </w:r>
      <w:proofErr w:type="spellStart"/>
      <w:r w:rsidR="002C1CE0" w:rsidRPr="006C72EB">
        <w:rPr>
          <w:rFonts w:asciiTheme="minorHAnsi" w:hAnsiTheme="minorHAnsi" w:cstheme="minorHAnsi"/>
        </w:rPr>
        <w:t>default-osként</w:t>
      </w:r>
      <w:proofErr w:type="spellEnd"/>
      <w:r w:rsidR="002C1CE0" w:rsidRPr="006C72EB">
        <w:rPr>
          <w:rFonts w:asciiTheme="minorHAnsi" w:hAnsiTheme="minorHAnsi" w:cstheme="minorHAnsi"/>
        </w:rPr>
        <w:t xml:space="preserve"> jelölendő. </w:t>
      </w:r>
    </w:p>
    <w:p w14:paraId="49CEBF0B" w14:textId="67753879" w:rsidR="009148B7" w:rsidRPr="006C72EB" w:rsidRDefault="009148B7" w:rsidP="00FE4455">
      <w:pPr>
        <w:pStyle w:val="Listaszerbekezds"/>
        <w:numPr>
          <w:ilvl w:val="0"/>
          <w:numId w:val="28"/>
        </w:numPr>
        <w:rPr>
          <w:rFonts w:asciiTheme="minorHAnsi" w:hAnsiTheme="minorHAnsi" w:cstheme="minorHAnsi"/>
        </w:rPr>
      </w:pPr>
      <w:r w:rsidRPr="006C72EB">
        <w:rPr>
          <w:rFonts w:asciiTheme="minorHAnsi" w:hAnsiTheme="minorHAnsi" w:cstheme="minorHAnsi"/>
        </w:rPr>
        <w:t>ügyfélcsoport-szinten</w:t>
      </w:r>
      <w:r w:rsidR="002C1CE0" w:rsidRPr="006C72EB">
        <w:rPr>
          <w:rFonts w:asciiTheme="minorHAnsi" w:hAnsiTheme="minorHAnsi" w:cstheme="minorHAnsi"/>
        </w:rPr>
        <w:t xml:space="preserve"> – az ügyfélcsoporthoz tartozó összes ügyfél is nemteljesítő/</w:t>
      </w:r>
      <w:proofErr w:type="spellStart"/>
      <w:r w:rsidR="002C1CE0" w:rsidRPr="006C72EB">
        <w:rPr>
          <w:rFonts w:asciiTheme="minorHAnsi" w:hAnsiTheme="minorHAnsi" w:cstheme="minorHAnsi"/>
        </w:rPr>
        <w:t>default</w:t>
      </w:r>
      <w:proofErr w:type="spellEnd"/>
      <w:r w:rsidR="002C1CE0" w:rsidRPr="006C72EB">
        <w:rPr>
          <w:rFonts w:asciiTheme="minorHAnsi" w:hAnsiTheme="minorHAnsi" w:cstheme="minorHAnsi"/>
        </w:rPr>
        <w:t>-os, ezen ügyfelek összes hitele is nemteljesítőként/</w:t>
      </w:r>
      <w:proofErr w:type="spellStart"/>
      <w:r w:rsidR="002C1CE0" w:rsidRPr="006C72EB">
        <w:rPr>
          <w:rFonts w:asciiTheme="minorHAnsi" w:hAnsiTheme="minorHAnsi" w:cstheme="minorHAnsi"/>
        </w:rPr>
        <w:t>default-osként</w:t>
      </w:r>
      <w:proofErr w:type="spellEnd"/>
      <w:r w:rsidR="002C1CE0" w:rsidRPr="006C72EB">
        <w:rPr>
          <w:rFonts w:asciiTheme="minorHAnsi" w:hAnsiTheme="minorHAnsi" w:cstheme="minorHAnsi"/>
        </w:rPr>
        <w:t xml:space="preserve"> jelölendő. </w:t>
      </w:r>
    </w:p>
    <w:p w14:paraId="7DA4ED7F" w14:textId="4177BFCE" w:rsidR="009148B7" w:rsidRPr="006C72EB" w:rsidRDefault="009148B7" w:rsidP="00FE4455">
      <w:pPr>
        <w:pStyle w:val="Listaszerbekezds"/>
        <w:numPr>
          <w:ilvl w:val="0"/>
          <w:numId w:val="28"/>
        </w:numPr>
        <w:rPr>
          <w:rFonts w:asciiTheme="minorHAnsi" w:hAnsiTheme="minorHAnsi" w:cstheme="minorHAnsi"/>
        </w:rPr>
      </w:pPr>
      <w:proofErr w:type="spellStart"/>
      <w:r w:rsidRPr="006C72EB">
        <w:rPr>
          <w:rFonts w:asciiTheme="minorHAnsi" w:hAnsiTheme="minorHAnsi" w:cstheme="minorHAnsi"/>
        </w:rPr>
        <w:t>cross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w:t>
      </w:r>
      <w:r w:rsidR="002C1CE0" w:rsidRPr="006C72EB">
        <w:rPr>
          <w:rFonts w:asciiTheme="minorHAnsi" w:hAnsiTheme="minorHAnsi" w:cstheme="minorHAnsi"/>
        </w:rPr>
        <w:t>–</w:t>
      </w:r>
      <w:r w:rsidRPr="006C72EB">
        <w:rPr>
          <w:rFonts w:asciiTheme="minorHAnsi" w:hAnsiTheme="minorHAnsi" w:cstheme="minorHAnsi"/>
        </w:rPr>
        <w:t xml:space="preserve"> </w:t>
      </w:r>
      <w:r w:rsidR="002C1CE0" w:rsidRPr="006C72EB">
        <w:rPr>
          <w:rFonts w:asciiTheme="minorHAnsi" w:hAnsiTheme="minorHAnsi" w:cstheme="minorHAnsi"/>
        </w:rPr>
        <w:t>A 39/2016-os MNB rendelet 6. § (2) alapján a</w:t>
      </w:r>
      <w:r w:rsidR="00B24972" w:rsidRPr="006C72EB">
        <w:rPr>
          <w:rFonts w:asciiTheme="minorHAnsi" w:hAnsiTheme="minorHAnsi" w:cstheme="minorHAnsi"/>
        </w:rPr>
        <w:t xml:space="preserve"> „</w:t>
      </w:r>
      <w:r w:rsidRPr="006C72EB">
        <w:rPr>
          <w:rFonts w:asciiTheme="minorHAnsi" w:hAnsiTheme="minorHAnsi" w:cstheme="minorHAnsi"/>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6C72EB">
        <w:rPr>
          <w:rFonts w:asciiTheme="minorHAnsi" w:hAnsiTheme="minorHAnsi" w:cstheme="minorHAnsi"/>
        </w:rPr>
        <w:t>”</w:t>
      </w:r>
      <w:r w:rsidRPr="006C72EB">
        <w:rPr>
          <w:rFonts w:asciiTheme="minorHAnsi" w:hAnsiTheme="minorHAnsi" w:cstheme="minorHAnsi"/>
        </w:rPr>
        <w:t>.</w:t>
      </w:r>
      <w:r w:rsidR="002C1CE0" w:rsidRPr="006C72EB">
        <w:rPr>
          <w:rFonts w:asciiTheme="minorHAnsi" w:hAnsiTheme="minorHAnsi" w:cstheme="minorHAnsi"/>
        </w:rPr>
        <w:t xml:space="preserve"> </w:t>
      </w:r>
      <w:r w:rsidR="00374A85" w:rsidRPr="006C72EB">
        <w:rPr>
          <w:rFonts w:asciiTheme="minorHAnsi" w:hAnsiTheme="minorHAnsi" w:cstheme="minorHAnsi"/>
        </w:rPr>
        <w:t xml:space="preserve"> </w:t>
      </w:r>
      <w:proofErr w:type="spellStart"/>
      <w:r w:rsidR="002C1CE0" w:rsidRPr="006C72EB">
        <w:rPr>
          <w:rFonts w:asciiTheme="minorHAnsi" w:hAnsiTheme="minorHAnsi" w:cstheme="minorHAnsi"/>
        </w:rPr>
        <w:t>Cross-default</w:t>
      </w:r>
      <w:proofErr w:type="spellEnd"/>
      <w:r w:rsidR="002C1CE0" w:rsidRPr="006C72EB">
        <w:rPr>
          <w:rFonts w:asciiTheme="minorHAnsi" w:hAnsiTheme="minorHAnsi" w:cstheme="minorHAnsi"/>
        </w:rPr>
        <w:t xml:space="preserve"> esetében az ügyfél összes hitele nemteljesítőként/</w:t>
      </w:r>
      <w:proofErr w:type="spellStart"/>
      <w:r w:rsidR="002C1CE0" w:rsidRPr="006C72EB">
        <w:rPr>
          <w:rFonts w:asciiTheme="minorHAnsi" w:hAnsiTheme="minorHAnsi" w:cstheme="minorHAnsi"/>
        </w:rPr>
        <w:t>default-osként</w:t>
      </w:r>
      <w:proofErr w:type="spellEnd"/>
      <w:r w:rsidR="002C1CE0" w:rsidRPr="006C72EB">
        <w:rPr>
          <w:rFonts w:asciiTheme="minorHAnsi" w:hAnsiTheme="minorHAnsi" w:cstheme="minorHAnsi"/>
        </w:rPr>
        <w:t xml:space="preserve"> jelentendő. </w:t>
      </w:r>
    </w:p>
    <w:p w14:paraId="252DD5FF" w14:textId="347FF2EC" w:rsidR="009148B7" w:rsidRPr="006C72EB" w:rsidRDefault="00147E16" w:rsidP="00076A06">
      <w:pPr>
        <w:rPr>
          <w:rFonts w:asciiTheme="minorHAnsi" w:hAnsiTheme="minorHAnsi" w:cstheme="minorHAnsi"/>
        </w:rPr>
      </w:pPr>
      <w:r w:rsidRPr="006C72EB">
        <w:rPr>
          <w:rFonts w:asciiTheme="minorHAnsi" w:hAnsiTheme="minorHAnsi" w:cstheme="minorHAnsi"/>
        </w:rPr>
        <w:t>A nemteljesítéshez kapcsolódó mezők (165.-167. mezők) között a következő összefüggések értelmezettek:</w:t>
      </w:r>
    </w:p>
    <w:p w14:paraId="531D918C" w14:textId="4A70A88B" w:rsidR="00147E16" w:rsidRPr="006C72EB" w:rsidRDefault="00147E16"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ha a „Nemteljesítő (</w:t>
      </w:r>
      <w:proofErr w:type="spellStart"/>
      <w:r w:rsidRPr="006C72EB">
        <w:rPr>
          <w:rFonts w:asciiTheme="minorHAnsi" w:hAnsiTheme="minorHAnsi" w:cstheme="minorHAnsi"/>
        </w:rPr>
        <w:t>NPL</w:t>
      </w:r>
      <w:proofErr w:type="spellEnd"/>
      <w:r w:rsidR="00896FE8" w:rsidRPr="006C72EB">
        <w:rPr>
          <w:rFonts w:asciiTheme="minorHAnsi" w:hAnsiTheme="minorHAnsi" w:cstheme="minorHAnsi"/>
        </w:rPr>
        <w:t>)</w:t>
      </w:r>
      <w:r w:rsidRPr="006C72EB">
        <w:rPr>
          <w:rFonts w:asciiTheme="minorHAnsi" w:hAnsiTheme="minorHAnsi" w:cstheme="minorHAnsi"/>
        </w:rPr>
        <w:t xml:space="preserve"> jelölés” mező értéke nem „TELJ” (</w:t>
      </w:r>
      <w:r w:rsidR="000D38EB" w:rsidRPr="006C72EB">
        <w:rPr>
          <w:rFonts w:asciiTheme="minorHAnsi" w:hAnsiTheme="minorHAnsi" w:cstheme="minorHAnsi"/>
        </w:rPr>
        <w:t xml:space="preserve">nem </w:t>
      </w:r>
      <w:r w:rsidR="0042189E" w:rsidRPr="006C72EB">
        <w:rPr>
          <w:rFonts w:asciiTheme="minorHAnsi" w:hAnsiTheme="minorHAnsi" w:cstheme="minorHAnsi"/>
        </w:rPr>
        <w:t>„</w:t>
      </w:r>
      <w:r w:rsidRPr="006C72EB">
        <w:rPr>
          <w:rFonts w:asciiTheme="minorHAnsi" w:hAnsiTheme="minorHAnsi" w:cstheme="minorHAnsi"/>
        </w:rPr>
        <w:t>teljesítő</w:t>
      </w:r>
      <w:r w:rsidR="0042189E" w:rsidRPr="006C72EB">
        <w:rPr>
          <w:rFonts w:asciiTheme="minorHAnsi" w:hAnsiTheme="minorHAnsi" w:cstheme="minorHAnsi"/>
        </w:rPr>
        <w:t>”</w:t>
      </w:r>
      <w:r w:rsidRPr="006C72EB">
        <w:rPr>
          <w:rFonts w:asciiTheme="minorHAnsi" w:hAnsiTheme="minorHAnsi" w:cstheme="minorHAnsi"/>
        </w:rPr>
        <w:t>), akkor meg kell adni, hogy mi a nemteljesítés oka, azaz tölteni kell a „Nemteljesítés oka” mezőt. Ha a „Nemteljesítés oka” időszakról időszakra változik, akkor a naprakész információt kell jelenteni.</w:t>
      </w:r>
    </w:p>
    <w:p w14:paraId="306591BC" w14:textId="6D2A0CF6" w:rsidR="00147E16" w:rsidRPr="006C72EB" w:rsidRDefault="00147E16"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ha a „Nemteljesítő (</w:t>
      </w:r>
      <w:proofErr w:type="spellStart"/>
      <w:r w:rsidRPr="006C72EB">
        <w:rPr>
          <w:rFonts w:asciiTheme="minorHAnsi" w:hAnsiTheme="minorHAnsi" w:cstheme="minorHAnsi"/>
        </w:rPr>
        <w:t>NPL</w:t>
      </w:r>
      <w:proofErr w:type="spellEnd"/>
      <w:r w:rsidR="00896FE8" w:rsidRPr="006C72EB">
        <w:rPr>
          <w:rFonts w:asciiTheme="minorHAnsi" w:hAnsiTheme="minorHAnsi" w:cstheme="minorHAnsi"/>
        </w:rPr>
        <w:t>)</w:t>
      </w:r>
      <w:r w:rsidRPr="006C72EB">
        <w:rPr>
          <w:rFonts w:asciiTheme="minorHAnsi" w:hAnsiTheme="minorHAnsi" w:cstheme="minorHAnsi"/>
        </w:rPr>
        <w:t xml:space="preserve"> jelölés” mező értéke nem „TELJ” (</w:t>
      </w:r>
      <w:r w:rsidR="0042189E" w:rsidRPr="006C72EB">
        <w:rPr>
          <w:rFonts w:asciiTheme="minorHAnsi" w:hAnsiTheme="minorHAnsi" w:cstheme="minorHAnsi"/>
        </w:rPr>
        <w:t>nem „</w:t>
      </w:r>
      <w:r w:rsidRPr="006C72EB">
        <w:rPr>
          <w:rFonts w:asciiTheme="minorHAnsi" w:hAnsiTheme="minorHAnsi" w:cstheme="minorHAnsi"/>
        </w:rPr>
        <w:t>teljesítő</w:t>
      </w:r>
      <w:r w:rsidR="0042189E" w:rsidRPr="006C72EB">
        <w:rPr>
          <w:rFonts w:asciiTheme="minorHAnsi" w:hAnsiTheme="minorHAnsi" w:cstheme="minorHAnsi"/>
        </w:rPr>
        <w:t>”</w:t>
      </w:r>
      <w:r w:rsidRPr="006C72EB">
        <w:rPr>
          <w:rFonts w:asciiTheme="minorHAnsi" w:hAnsiTheme="minorHAnsi" w:cstheme="minorHAnsi"/>
        </w:rPr>
        <w:t>), akkor tölteni</w:t>
      </w:r>
      <w:r w:rsidR="000D38EB" w:rsidRPr="006C72EB">
        <w:rPr>
          <w:rFonts w:asciiTheme="minorHAnsi" w:hAnsiTheme="minorHAnsi" w:cstheme="minorHAnsi"/>
        </w:rPr>
        <w:t xml:space="preserve"> kell</w:t>
      </w:r>
      <w:r w:rsidRPr="006C72EB">
        <w:rPr>
          <w:rFonts w:asciiTheme="minorHAnsi" w:hAnsiTheme="minorHAnsi" w:cstheme="minorHAnsi"/>
        </w:rPr>
        <w:t xml:space="preserve"> a </w:t>
      </w:r>
      <w:r w:rsidR="000D38EB" w:rsidRPr="006C72EB">
        <w:rPr>
          <w:rFonts w:asciiTheme="minorHAnsi" w:hAnsiTheme="minorHAnsi" w:cstheme="minorHAnsi"/>
        </w:rPr>
        <w:t>„Nem teljesítő (</w:t>
      </w:r>
      <w:proofErr w:type="spellStart"/>
      <w:r w:rsidR="000D38EB" w:rsidRPr="006C72EB">
        <w:rPr>
          <w:rFonts w:asciiTheme="minorHAnsi" w:hAnsiTheme="minorHAnsi" w:cstheme="minorHAnsi"/>
        </w:rPr>
        <w:t>NPL</w:t>
      </w:r>
      <w:proofErr w:type="spellEnd"/>
      <w:r w:rsidR="000D38EB" w:rsidRPr="006C72EB">
        <w:rPr>
          <w:rFonts w:asciiTheme="minorHAnsi" w:hAnsiTheme="minorHAnsi" w:cstheme="minorHAnsi"/>
        </w:rPr>
        <w:t xml:space="preserve">) jelölés státuszváltozás időpontja” </w:t>
      </w:r>
      <w:r w:rsidRPr="006C72EB">
        <w:rPr>
          <w:rFonts w:asciiTheme="minorHAnsi" w:hAnsiTheme="minorHAnsi" w:cstheme="minorHAnsi"/>
        </w:rPr>
        <w:t>mezőt</w:t>
      </w:r>
      <w:r w:rsidR="000D38EB" w:rsidRPr="006C72EB">
        <w:rPr>
          <w:rFonts w:asciiTheme="minorHAnsi" w:hAnsiTheme="minorHAnsi" w:cstheme="minorHAnsi"/>
        </w:rPr>
        <w:t>.</w:t>
      </w:r>
      <w:r w:rsidRPr="006C72EB">
        <w:rPr>
          <w:rFonts w:asciiTheme="minorHAnsi" w:hAnsiTheme="minorHAnsi" w:cstheme="minorHAnsi"/>
        </w:rPr>
        <w:t xml:space="preserve"> </w:t>
      </w:r>
    </w:p>
    <w:p w14:paraId="3AB4D353" w14:textId="321921DE" w:rsidR="000D38EB" w:rsidRPr="006C72EB" w:rsidRDefault="000D38EB" w:rsidP="000D38EB">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2B9718F5" w14:textId="4FD600D1" w:rsidR="00147E16" w:rsidRPr="006C72EB" w:rsidRDefault="00147E16" w:rsidP="00C32852">
      <w:pPr>
        <w:pStyle w:val="Listaszerbekezds"/>
        <w:numPr>
          <w:ilvl w:val="0"/>
          <w:numId w:val="0"/>
        </w:numPr>
        <w:ind w:left="720"/>
        <w:rPr>
          <w:rFonts w:asciiTheme="minorHAnsi" w:hAnsiTheme="minorHAnsi" w:cstheme="minorHAnsi"/>
        </w:rPr>
      </w:pPr>
    </w:p>
    <w:p w14:paraId="3766DB50" w14:textId="2FE6F2E9" w:rsidR="000D38EB" w:rsidRPr="006C72EB" w:rsidRDefault="000D38EB" w:rsidP="000D38EB">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besoroláshoz kapcsolódó mezők (170.-172. mezők) között a következő összefüggések értelmezettek:</w:t>
      </w:r>
    </w:p>
    <w:p w14:paraId="7FF86260" w14:textId="2BCE6CA1" w:rsidR="000D38EB" w:rsidRPr="006C72EB" w:rsidRDefault="000D38EB"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akkor meg kell adni, hogy milyen szintű </w:t>
      </w:r>
      <w:proofErr w:type="spellStart"/>
      <w:r w:rsidRPr="006C72EB">
        <w:rPr>
          <w:rFonts w:asciiTheme="minorHAnsi" w:hAnsiTheme="minorHAnsi" w:cstheme="minorHAnsi"/>
        </w:rPr>
        <w:t>default-ról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00FC347D" w:rsidRPr="006C72EB">
        <w:rPr>
          <w:rFonts w:asciiTheme="minorHAnsi" w:hAnsiTheme="minorHAnsi" w:cstheme="minorHAnsi"/>
        </w:rPr>
        <w:t xml:space="preserve"> </w:t>
      </w:r>
      <w:r w:rsidRPr="006C72EB">
        <w:rPr>
          <w:rFonts w:asciiTheme="minorHAnsi" w:hAnsiTheme="minorHAnsi" w:cstheme="minorHAnsi"/>
        </w:rPr>
        <w:t>státusz” időszakról időszakra változik, akkor a naprakész információt kell jelenteni.</w:t>
      </w:r>
    </w:p>
    <w:p w14:paraId="76E306AA" w14:textId="53CC222D" w:rsidR="000D38EB" w:rsidRPr="006C72EB" w:rsidRDefault="000D38EB"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00FC347D" w:rsidRPr="006C72EB">
        <w:rPr>
          <w:rFonts w:asciiTheme="minorHAnsi" w:hAnsiTheme="minorHAnsi" w:cstheme="minorHAnsi"/>
        </w:rPr>
        <w:t xml:space="preserve"> </w:t>
      </w:r>
      <w:r w:rsidRPr="006C72EB">
        <w:rPr>
          <w:rFonts w:asciiTheme="minorHAnsi" w:hAnsiTheme="minorHAnsi" w:cstheme="minorHAnsi"/>
        </w:rPr>
        <w:t>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-os”), akkor tölteni kell a „</w:t>
      </w:r>
      <w:proofErr w:type="spellStart"/>
      <w:r w:rsidR="00FE4455" w:rsidRPr="006C72EB">
        <w:rPr>
          <w:rFonts w:asciiTheme="minorHAnsi" w:hAnsiTheme="minorHAnsi" w:cstheme="minorHAnsi"/>
        </w:rPr>
        <w:t>CRR</w:t>
      </w:r>
      <w:proofErr w:type="spellEnd"/>
      <w:r w:rsidR="00FE4455" w:rsidRPr="006C72EB">
        <w:rPr>
          <w:rFonts w:asciiTheme="minorHAnsi" w:hAnsiTheme="minorHAnsi" w:cstheme="minorHAnsi"/>
        </w:rPr>
        <w:t xml:space="preserve"> szerinti nemteljesítő (</w:t>
      </w:r>
      <w:proofErr w:type="spellStart"/>
      <w:r w:rsidR="00FE4455" w:rsidRPr="006C72EB">
        <w:rPr>
          <w:rFonts w:asciiTheme="minorHAnsi" w:hAnsiTheme="minorHAnsi" w:cstheme="minorHAnsi"/>
        </w:rPr>
        <w:t>default</w:t>
      </w:r>
      <w:proofErr w:type="spellEnd"/>
      <w:r w:rsidR="00FE4455" w:rsidRPr="006C72EB">
        <w:rPr>
          <w:rFonts w:asciiTheme="minorHAnsi" w:hAnsiTheme="minorHAnsi" w:cstheme="minorHAnsi"/>
        </w:rPr>
        <w:t>) státusz változásának időpontja</w:t>
      </w:r>
      <w:r w:rsidRPr="006C72EB">
        <w:rPr>
          <w:rFonts w:asciiTheme="minorHAnsi" w:hAnsiTheme="minorHAnsi" w:cstheme="minorHAnsi"/>
        </w:rPr>
        <w:t xml:space="preserve">” mezőt. </w:t>
      </w:r>
    </w:p>
    <w:p w14:paraId="7E83A975" w14:textId="77777777" w:rsidR="000D38EB" w:rsidRPr="006C72EB" w:rsidRDefault="000D38EB" w:rsidP="000D38EB">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5FEA37AD" w14:textId="0D6990BD" w:rsidR="000D38EB" w:rsidRPr="006C72EB" w:rsidRDefault="000D38EB" w:rsidP="00C32852">
      <w:pPr>
        <w:pStyle w:val="Listaszerbekezds"/>
        <w:numPr>
          <w:ilvl w:val="0"/>
          <w:numId w:val="0"/>
        </w:numPr>
        <w:ind w:left="720"/>
        <w:rPr>
          <w:rFonts w:asciiTheme="minorHAnsi" w:hAnsiTheme="minorHAnsi" w:cstheme="minorHAnsi"/>
        </w:rPr>
      </w:pPr>
    </w:p>
    <w:p w14:paraId="7529843D" w14:textId="3BEBA187" w:rsidR="00896FE8" w:rsidRPr="006C72EB" w:rsidRDefault="00896FE8" w:rsidP="00896FE8">
      <w:pPr>
        <w:rPr>
          <w:rFonts w:asciiTheme="minorHAnsi" w:hAnsiTheme="minorHAnsi" w:cstheme="minorHAnsi"/>
        </w:rPr>
      </w:pPr>
      <w:r w:rsidRPr="006C72EB">
        <w:rPr>
          <w:rFonts w:asciiTheme="minorHAnsi" w:hAnsiTheme="minorHAnsi" w:cstheme="minorHAnsi"/>
        </w:rPr>
        <w:t xml:space="preserve">Ha a „Nemteljesítés oka” mezőben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00FC347D" w:rsidRPr="006C72EB">
        <w:rPr>
          <w:rFonts w:asciiTheme="minorHAnsi" w:hAnsiTheme="minorHAnsi" w:cstheme="minorHAnsi"/>
        </w:rPr>
        <w:t xml:space="preserve"> </w:t>
      </w:r>
      <w:r w:rsidRPr="006C72EB">
        <w:rPr>
          <w:rFonts w:asciiTheme="minorHAnsi" w:hAnsiTheme="minorHAnsi" w:cstheme="minorHAnsi"/>
        </w:rPr>
        <w:t xml:space="preserve">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25E2497A" w14:textId="7ED00ADE" w:rsidR="00896FE8" w:rsidRPr="006C72EB" w:rsidRDefault="00896FE8" w:rsidP="00896FE8">
      <w:pPr>
        <w:rPr>
          <w:rFonts w:asciiTheme="minorHAnsi" w:hAnsiTheme="minorHAnsi" w:cstheme="minorHAnsi"/>
        </w:rPr>
      </w:pPr>
      <w:r w:rsidRPr="006C72EB">
        <w:rPr>
          <w:rFonts w:asciiTheme="minorHAnsi" w:hAnsiTheme="minorHAnsi" w:cstheme="minorHAnsi"/>
        </w:rPr>
        <w:t>Ha a „Nemteljesítés oka” mezőben 90KESD</w:t>
      </w:r>
      <w:r w:rsidR="008D4D37" w:rsidRPr="006C72EB">
        <w:rPr>
          <w:rFonts w:asciiTheme="minorHAnsi" w:hAnsiTheme="minorHAnsi" w:cstheme="minorHAnsi"/>
        </w:rPr>
        <w:t xml:space="preserve"> (90 napot meghaladóan késedelmes)</w:t>
      </w:r>
      <w:r w:rsidRPr="006C72EB">
        <w:rPr>
          <w:rFonts w:asciiTheme="minorHAnsi" w:hAnsiTheme="minorHAnsi" w:cstheme="minorHAnsi"/>
        </w:rPr>
        <w:t xml:space="preserve">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00FC347D" w:rsidRPr="006C72EB">
        <w:rPr>
          <w:rFonts w:asciiTheme="minorHAnsi" w:hAnsiTheme="minorHAnsi" w:cstheme="minorHAnsi"/>
        </w:rPr>
        <w:t xml:space="preserve"> </w:t>
      </w:r>
      <w:r w:rsidRPr="006C72EB">
        <w:rPr>
          <w:rFonts w:asciiTheme="minorHAnsi" w:hAnsiTheme="minorHAnsi" w:cstheme="minorHAnsi"/>
        </w:rPr>
        <w:t xml:space="preserve">státusz”  mezőben </w:t>
      </w:r>
      <w:proofErr w:type="spellStart"/>
      <w:r w:rsidRPr="006C72EB">
        <w:rPr>
          <w:rFonts w:asciiTheme="minorHAnsi" w:hAnsiTheme="minorHAnsi" w:cstheme="minorHAnsi"/>
        </w:rPr>
        <w:t>DEF_KES</w:t>
      </w:r>
      <w:proofErr w:type="spellEnd"/>
      <w:r w:rsidR="004118A4" w:rsidRPr="006C72EB">
        <w:rPr>
          <w:rFonts w:asciiTheme="minorHAnsi" w:hAnsiTheme="minorHAnsi" w:cstheme="minorHAnsi"/>
        </w:rPr>
        <w:t xml:space="preserve"> </w:t>
      </w:r>
      <w:r w:rsidR="00953C3B" w:rsidRPr="006C72EB">
        <w:rPr>
          <w:rFonts w:asciiTheme="minorHAnsi" w:hAnsiTheme="minorHAnsi" w:cstheme="minorHAnsi"/>
        </w:rPr>
        <w:t>(</w:t>
      </w:r>
      <w:proofErr w:type="spellStart"/>
      <w:r w:rsidR="00953C3B" w:rsidRPr="006C72EB">
        <w:rPr>
          <w:rFonts w:asciiTheme="minorHAnsi" w:hAnsiTheme="minorHAnsi" w:cstheme="minorHAnsi"/>
        </w:rPr>
        <w:t>Default</w:t>
      </w:r>
      <w:proofErr w:type="spellEnd"/>
      <w:r w:rsidR="00953C3B" w:rsidRPr="006C72EB">
        <w:rPr>
          <w:rFonts w:asciiTheme="minorHAnsi" w:hAnsiTheme="minorHAnsi" w:cstheme="minorHAnsi"/>
        </w:rPr>
        <w:t xml:space="preserve">-os, mivel 90/180 napot meghaladóan késedelmes) </w:t>
      </w:r>
      <w:r w:rsidR="004118A4" w:rsidRPr="006C72EB">
        <w:rPr>
          <w:rFonts w:asciiTheme="minorHAnsi" w:hAnsiTheme="minorHAnsi" w:cstheme="minorHAnsi"/>
        </w:rPr>
        <w:t xml:space="preserve">vagy </w:t>
      </w:r>
      <w:proofErr w:type="spellStart"/>
      <w:r w:rsidR="004118A4" w:rsidRPr="006C72EB">
        <w:rPr>
          <w:rFonts w:asciiTheme="minorHAnsi" w:hAnsiTheme="minorHAnsi" w:cstheme="minorHAnsi"/>
        </w:rPr>
        <w:t>DEF_NEMF_KES</w:t>
      </w:r>
      <w:proofErr w:type="spellEnd"/>
      <w:r w:rsidR="004118A4" w:rsidRPr="006C72EB">
        <w:rPr>
          <w:rFonts w:asciiTheme="minorHAnsi" w:hAnsiTheme="minorHAnsi" w:cstheme="minorHAnsi"/>
        </w:rPr>
        <w:t xml:space="preserve"> </w:t>
      </w:r>
      <w:r w:rsidR="00953C3B" w:rsidRPr="006C72EB">
        <w:rPr>
          <w:rFonts w:asciiTheme="minorHAnsi" w:hAnsiTheme="minorHAnsi" w:cstheme="minorHAnsi"/>
        </w:rPr>
        <w:t>(</w:t>
      </w:r>
      <w:proofErr w:type="spellStart"/>
      <w:r w:rsidR="00953C3B" w:rsidRPr="006C72EB">
        <w:rPr>
          <w:rFonts w:asciiTheme="minorHAnsi" w:hAnsiTheme="minorHAnsi" w:cstheme="minorHAnsi"/>
        </w:rPr>
        <w:t>Default</w:t>
      </w:r>
      <w:proofErr w:type="spellEnd"/>
      <w:r w:rsidR="00953C3B" w:rsidRPr="006C72EB">
        <w:rPr>
          <w:rFonts w:asciiTheme="minorHAnsi" w:hAnsiTheme="minorHAnsi" w:cstheme="minorHAnsi"/>
        </w:rPr>
        <w:t xml:space="preserve">-os, mivel egyaránt nem valószínű, hogy fizet és 90/180 napot meghaladóan késedelmes) </w:t>
      </w:r>
      <w:r w:rsidR="004118A4" w:rsidRPr="006C72EB">
        <w:rPr>
          <w:rFonts w:asciiTheme="minorHAnsi" w:hAnsiTheme="minorHAnsi" w:cstheme="minorHAnsi"/>
        </w:rPr>
        <w:t>szerepel</w:t>
      </w:r>
      <w:r w:rsidRPr="006C72EB">
        <w:rPr>
          <w:rFonts w:asciiTheme="minorHAnsi" w:hAnsiTheme="minorHAnsi" w:cstheme="minorHAnsi"/>
        </w:rPr>
        <w:t xml:space="preserve">,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08D3CE22" w14:textId="22B73894" w:rsidR="00F06DD5" w:rsidRPr="006C72EB" w:rsidRDefault="0063114E" w:rsidP="00076A06">
      <w:pPr>
        <w:rPr>
          <w:rFonts w:asciiTheme="minorHAnsi" w:hAnsiTheme="minorHAnsi" w:cstheme="minorHAnsi"/>
        </w:rPr>
      </w:pPr>
      <w:bookmarkStart w:id="182" w:name="_Hlk124517736"/>
      <w:r w:rsidRPr="006C72EB">
        <w:rPr>
          <w:rFonts w:asciiTheme="minorHAnsi" w:hAnsiTheme="minorHAnsi" w:cstheme="minorHAnsi"/>
        </w:rPr>
        <w:t xml:space="preserve"> </w:t>
      </w:r>
      <w:r w:rsidR="00051B46" w:rsidRPr="007430F7">
        <w:rPr>
          <w:rFonts w:asciiTheme="minorHAnsi" w:hAnsiTheme="minorHAnsi" w:cstheme="minorHAnsi"/>
        </w:rPr>
        <w:t>„</w:t>
      </w:r>
      <w:r w:rsidR="00FF2E2E" w:rsidRPr="007430F7">
        <w:rPr>
          <w:rFonts w:asciiTheme="minorHAnsi" w:hAnsiTheme="minorHAnsi" w:cstheme="minorHAnsi"/>
          <w:b/>
        </w:rPr>
        <w:t>Behajtási kezelés</w:t>
      </w:r>
      <w:r w:rsidR="00164F2F" w:rsidRPr="007430F7">
        <w:rPr>
          <w:rFonts w:asciiTheme="minorHAnsi" w:hAnsiTheme="minorHAnsi" w:cstheme="minorHAnsi"/>
          <w:b/>
        </w:rPr>
        <w:t xml:space="preserve"> státusza</w:t>
      </w:r>
      <w:r w:rsidR="00051B46" w:rsidRPr="007430F7">
        <w:rPr>
          <w:rFonts w:asciiTheme="minorHAnsi" w:hAnsiTheme="minorHAnsi" w:cstheme="minorHAnsi"/>
        </w:rPr>
        <w:t>”</w:t>
      </w:r>
      <w:r w:rsidR="00164F2F" w:rsidRPr="007430F7">
        <w:rPr>
          <w:rFonts w:asciiTheme="minorHAnsi" w:hAnsiTheme="minorHAnsi" w:cstheme="minorHAnsi"/>
        </w:rPr>
        <w:t xml:space="preserve"> tekintetében, amennyiben több szintje is van az adott hitelintézetnél a folyamatnak (pl. </w:t>
      </w:r>
      <w:proofErr w:type="spellStart"/>
      <w:r w:rsidR="00164F2F" w:rsidRPr="007430F7">
        <w:rPr>
          <w:rFonts w:asciiTheme="minorHAnsi" w:hAnsiTheme="minorHAnsi" w:cstheme="minorHAnsi"/>
        </w:rPr>
        <w:t>soft</w:t>
      </w:r>
      <w:proofErr w:type="spellEnd"/>
      <w:r w:rsidR="00164F2F" w:rsidRPr="007430F7">
        <w:rPr>
          <w:rFonts w:asciiTheme="minorHAnsi" w:hAnsiTheme="minorHAnsi" w:cstheme="minorHAnsi"/>
        </w:rPr>
        <w:t>/</w:t>
      </w:r>
      <w:proofErr w:type="spellStart"/>
      <w:r w:rsidR="00164F2F" w:rsidRPr="007430F7">
        <w:rPr>
          <w:rFonts w:asciiTheme="minorHAnsi" w:hAnsiTheme="minorHAnsi" w:cstheme="minorHAnsi"/>
        </w:rPr>
        <w:t>hard</w:t>
      </w:r>
      <w:proofErr w:type="spellEnd"/>
      <w:r w:rsidR="00164F2F" w:rsidRPr="007430F7">
        <w:rPr>
          <w:rFonts w:asciiTheme="minorHAnsi" w:hAnsiTheme="minorHAnsi" w:cstheme="minorHAnsi"/>
        </w:rPr>
        <w:t xml:space="preserve">), az ún. </w:t>
      </w:r>
      <w:proofErr w:type="spellStart"/>
      <w:r w:rsidR="00164F2F" w:rsidRPr="007430F7">
        <w:rPr>
          <w:rFonts w:asciiTheme="minorHAnsi" w:hAnsiTheme="minorHAnsi" w:cstheme="minorHAnsi"/>
        </w:rPr>
        <w:t>hard</w:t>
      </w:r>
      <w:proofErr w:type="spellEnd"/>
      <w:r w:rsidR="00164F2F" w:rsidRPr="007430F7">
        <w:rPr>
          <w:rFonts w:asciiTheme="minorHAnsi" w:hAnsiTheme="minorHAnsi" w:cstheme="minorHAnsi"/>
        </w:rPr>
        <w:t xml:space="preserve"> </w:t>
      </w:r>
      <w:proofErr w:type="spellStart"/>
      <w:r w:rsidR="00164F2F" w:rsidRPr="007430F7">
        <w:rPr>
          <w:rFonts w:asciiTheme="minorHAnsi" w:hAnsiTheme="minorHAnsi" w:cstheme="minorHAnsi"/>
        </w:rPr>
        <w:t>collection</w:t>
      </w:r>
      <w:proofErr w:type="spellEnd"/>
      <w:r w:rsidR="00164F2F" w:rsidRPr="007430F7">
        <w:rPr>
          <w:rFonts w:asciiTheme="minorHAnsi" w:hAnsiTheme="minorHAnsi" w:cstheme="minorHAnsi"/>
        </w:rPr>
        <w:t xml:space="preserve"> számít, azaz </w:t>
      </w:r>
      <w:r w:rsidR="00E14007" w:rsidRPr="007430F7">
        <w:rPr>
          <w:rFonts w:asciiTheme="minorHAnsi" w:hAnsiTheme="minorHAnsi" w:cstheme="minorHAnsi"/>
        </w:rPr>
        <w:t xml:space="preserve">jellemzően </w:t>
      </w:r>
      <w:r w:rsidR="00164F2F" w:rsidRPr="007430F7">
        <w:rPr>
          <w:rFonts w:asciiTheme="minorHAnsi" w:hAnsiTheme="minorHAnsi" w:cstheme="minorHAnsi"/>
        </w:rPr>
        <w:t>a felmondást követően induló szakasz</w:t>
      </w:r>
      <w:r w:rsidR="00E14007" w:rsidRPr="007430F7">
        <w:rPr>
          <w:rFonts w:asciiTheme="minorHAnsi" w:hAnsiTheme="minorHAnsi" w:cstheme="minorHAnsi"/>
        </w:rPr>
        <w:t>, azonban nem kell feltétlenül felmondottnak lennie a hitelnek ahhoz, hogy behajtási kezelés alá kerüljön</w:t>
      </w:r>
      <w:r w:rsidR="007430F7">
        <w:rPr>
          <w:rFonts w:asciiTheme="minorHAnsi" w:hAnsiTheme="minorHAnsi" w:cstheme="minorHAnsi"/>
        </w:rPr>
        <w:t>.</w:t>
      </w:r>
      <w:r w:rsidR="00920A77" w:rsidRPr="00920A77">
        <w:t xml:space="preserve"> </w:t>
      </w:r>
      <w:r w:rsidR="00920A77">
        <w:rPr>
          <w:rFonts w:asciiTheme="minorHAnsi" w:hAnsiTheme="minorHAnsi" w:cstheme="minorHAnsi"/>
        </w:rPr>
        <w:t>C</w:t>
      </w:r>
      <w:r w:rsidR="00920A77" w:rsidRPr="00920A77">
        <w:rPr>
          <w:rFonts w:asciiTheme="minorHAnsi" w:hAnsiTheme="minorHAnsi" w:cstheme="minorHAnsi"/>
        </w:rPr>
        <w:t>sak abban az esetben jelentendő az ügylet behajtási kezelés alatt lévőnek, amennyiben az adott ügylet az üzleti terület kezeléséből kikerül</w:t>
      </w:r>
      <w:r w:rsidR="00920A77">
        <w:rPr>
          <w:rFonts w:asciiTheme="minorHAnsi" w:hAnsiTheme="minorHAnsi" w:cstheme="minorHAnsi"/>
        </w:rPr>
        <w:t>t</w:t>
      </w:r>
      <w:r w:rsidR="00920A77" w:rsidRPr="00920A77">
        <w:rPr>
          <w:rFonts w:asciiTheme="minorHAnsi" w:hAnsiTheme="minorHAnsi" w:cstheme="minorHAnsi"/>
        </w:rPr>
        <w:t xml:space="preserve"> (megvalósul az ún. elkülönült kezelés).</w:t>
      </w:r>
    </w:p>
    <w:p w14:paraId="7DCEC27F" w14:textId="27B02140" w:rsidR="00B97D58" w:rsidRPr="006C72EB" w:rsidRDefault="00104FCF" w:rsidP="00BE2120">
      <w:pPr>
        <w:spacing w:after="0"/>
        <w:rPr>
          <w:rFonts w:asciiTheme="minorHAnsi" w:hAnsiTheme="minorHAnsi" w:cstheme="minorHAnsi"/>
        </w:rPr>
      </w:pPr>
      <w:bookmarkStart w:id="183" w:name="_Hlk9598940"/>
      <w:bookmarkEnd w:id="182"/>
      <w:r w:rsidRPr="006C72EB">
        <w:rPr>
          <w:rFonts w:asciiTheme="minorHAnsi" w:hAnsiTheme="minorHAnsi" w:cstheme="minorHAnsi"/>
        </w:rPr>
        <w:t>A „Kombinált termék esetén a nem hiteltermék késedelmes-e?” mezőben a megtakarítási rész késedelmes napjainak száma jelentendő</w:t>
      </w:r>
      <w:r w:rsidR="00B97D58" w:rsidRPr="006C72EB">
        <w:rPr>
          <w:rFonts w:asciiTheme="minorHAnsi" w:hAnsiTheme="minorHAnsi" w:cstheme="minorHAnsi"/>
        </w:rPr>
        <w:t>, a mező 2021. szeptemberi vonatkozási időtől kezdődően átnevezésre kerül „</w:t>
      </w:r>
      <w:r w:rsidR="00B97D58" w:rsidRPr="006C72EB">
        <w:rPr>
          <w:rFonts w:asciiTheme="minorHAnsi" w:hAnsiTheme="minorHAnsi" w:cstheme="minorHAnsi"/>
          <w:b/>
        </w:rPr>
        <w:t>A megtakarítási rész késedelmes napjainak száma (kombinált termék esetén</w:t>
      </w:r>
      <w:proofErr w:type="gramStart"/>
      <w:r w:rsidR="00B97D58" w:rsidRPr="006C72EB">
        <w:rPr>
          <w:rFonts w:asciiTheme="minorHAnsi" w:hAnsiTheme="minorHAnsi" w:cstheme="minorHAnsi"/>
          <w:b/>
        </w:rPr>
        <w:t>)</w:t>
      </w:r>
      <w:r w:rsidR="00B97D58" w:rsidRPr="006C72EB">
        <w:rPr>
          <w:rFonts w:asciiTheme="minorHAnsi" w:hAnsiTheme="minorHAnsi" w:cstheme="minorHAnsi"/>
        </w:rPr>
        <w:t>”-</w:t>
      </w:r>
      <w:proofErr w:type="spellStart"/>
      <w:proofErr w:type="gramEnd"/>
      <w:r w:rsidR="00B97D58" w:rsidRPr="006C72EB">
        <w:rPr>
          <w:rFonts w:asciiTheme="minorHAnsi" w:hAnsiTheme="minorHAnsi" w:cstheme="minorHAnsi"/>
        </w:rPr>
        <w:t>vé</w:t>
      </w:r>
      <w:proofErr w:type="spellEnd"/>
      <w:r w:rsidR="00B97D58" w:rsidRPr="006C72EB">
        <w:rPr>
          <w:rFonts w:asciiTheme="minorHAnsi" w:hAnsiTheme="minorHAnsi" w:cstheme="minorHAnsi"/>
        </w:rPr>
        <w:t>.</w:t>
      </w:r>
    </w:p>
    <w:p w14:paraId="0067A85A" w14:textId="000882B8" w:rsidR="00F06DD5" w:rsidRPr="006C72EB" w:rsidRDefault="00104FCF" w:rsidP="00076A06">
      <w:pPr>
        <w:rPr>
          <w:rFonts w:asciiTheme="minorHAnsi" w:hAnsiTheme="minorHAnsi" w:cstheme="minorHAnsi"/>
        </w:rPr>
      </w:pPr>
      <w:r w:rsidRPr="006C72EB">
        <w:rPr>
          <w:rFonts w:asciiTheme="minorHAnsi" w:hAnsiTheme="minorHAnsi" w:cstheme="minorHAnsi"/>
        </w:rPr>
        <w:t>.</w:t>
      </w:r>
    </w:p>
    <w:p w14:paraId="53372B83" w14:textId="6B8EAE3E" w:rsidR="008B3416" w:rsidRPr="006C72EB" w:rsidRDefault="003D4565" w:rsidP="00AE27AF">
      <w:pPr>
        <w:pStyle w:val="Cmsor4"/>
      </w:pPr>
      <w:bookmarkStart w:id="184" w:name="_Toc149902005"/>
      <w:bookmarkStart w:id="185" w:name="_Toc188019075"/>
      <w:bookmarkEnd w:id="183"/>
      <w:r w:rsidRPr="006C72EB">
        <w:t>P</w:t>
      </w:r>
      <w:r w:rsidR="008B3416" w:rsidRPr="006C72EB">
        <w:t>énzügyi jellemző</w:t>
      </w:r>
      <w:r w:rsidR="00853342" w:rsidRPr="006C72EB">
        <w:t>k</w:t>
      </w:r>
      <w:r w:rsidR="008B3416" w:rsidRPr="006C72EB">
        <w:t xml:space="preserve"> / mérleg</w:t>
      </w:r>
      <w:bookmarkEnd w:id="184"/>
      <w:bookmarkEnd w:id="185"/>
    </w:p>
    <w:p w14:paraId="038327A1" w14:textId="3918D37F" w:rsidR="008B3416" w:rsidRPr="006C72EB" w:rsidRDefault="008B3416" w:rsidP="00C32852">
      <w:pPr>
        <w:pStyle w:val="Listaszerbekezds"/>
        <w:keepNext/>
        <w:numPr>
          <w:ilvl w:val="0"/>
          <w:numId w:val="0"/>
        </w:numPr>
        <w:ind w:left="720"/>
        <w:rPr>
          <w:rFonts w:asciiTheme="minorHAnsi" w:hAnsiTheme="minorHAnsi" w:cstheme="minorHAnsi"/>
        </w:rPr>
      </w:pPr>
    </w:p>
    <w:p w14:paraId="2E9B3331" w14:textId="73B1BB05" w:rsidR="00163BE8" w:rsidRPr="006C72EB" w:rsidRDefault="008B3416" w:rsidP="00D448D8">
      <w:pPr>
        <w:keepNext/>
        <w:rPr>
          <w:rFonts w:asciiTheme="minorHAnsi" w:hAnsiTheme="minorHAnsi" w:cstheme="minorHAnsi"/>
        </w:rPr>
      </w:pPr>
      <w:r w:rsidRPr="006C72EB">
        <w:rPr>
          <w:rFonts w:asciiTheme="minorHAnsi" w:hAnsiTheme="minorHAnsi" w:cstheme="minorHAnsi"/>
        </w:rPr>
        <w:t>Ezen adatkörhöz tartozó mezők mind vállalati, mind lakossági ügyfelek esetében jelentendők.</w:t>
      </w:r>
      <w:r w:rsidR="00163BE8" w:rsidRPr="006C72EB">
        <w:rPr>
          <w:rFonts w:asciiTheme="minorHAnsi" w:hAnsiTheme="minorHAnsi" w:cstheme="minorHAnsi"/>
        </w:rPr>
        <w:t xml:space="preserve"> Az adatkörben főként az instrumentumhoz kapcsolódó aktuális kitettséghez köthető adatok </w:t>
      </w:r>
      <w:r w:rsidR="00B546CF" w:rsidRPr="006C72EB">
        <w:rPr>
          <w:rFonts w:asciiTheme="minorHAnsi" w:hAnsiTheme="minorHAnsi" w:cstheme="minorHAnsi"/>
        </w:rPr>
        <w:t>jelente</w:t>
      </w:r>
      <w:r w:rsidR="00051B46" w:rsidRPr="006C72EB">
        <w:rPr>
          <w:rFonts w:asciiTheme="minorHAnsi" w:hAnsiTheme="minorHAnsi" w:cstheme="minorHAnsi"/>
        </w:rPr>
        <w:t>n</w:t>
      </w:r>
      <w:r w:rsidR="00B546CF" w:rsidRPr="006C72EB">
        <w:rPr>
          <w:rFonts w:asciiTheme="minorHAnsi" w:hAnsiTheme="minorHAnsi" w:cstheme="minorHAnsi"/>
        </w:rPr>
        <w:t>dők.</w:t>
      </w:r>
      <w:r w:rsidR="00163BE8" w:rsidRPr="006C72EB">
        <w:rPr>
          <w:rFonts w:asciiTheme="minorHAnsi" w:hAnsiTheme="minorHAnsi" w:cstheme="minorHAnsi"/>
        </w:rPr>
        <w:t xml:space="preserve"> </w:t>
      </w:r>
    </w:p>
    <w:p w14:paraId="0FCBEFD2" w14:textId="7B02FF03" w:rsidR="006B1FE3" w:rsidRPr="006C72EB" w:rsidRDefault="0085166F" w:rsidP="005847F9">
      <w:pPr>
        <w:rPr>
          <w:rFonts w:asciiTheme="minorHAnsi" w:hAnsiTheme="minorHAnsi" w:cstheme="minorHAnsi"/>
        </w:rPr>
      </w:pPr>
      <w:r w:rsidRPr="006C72EB">
        <w:rPr>
          <w:rFonts w:asciiTheme="minorHAnsi" w:hAnsiTheme="minorHAnsi" w:cstheme="minorHAnsi"/>
        </w:rPr>
        <w:t xml:space="preserve">Az </w:t>
      </w:r>
      <w:r w:rsidR="000B36E6" w:rsidRPr="006C72EB">
        <w:rPr>
          <w:rFonts w:asciiTheme="minorHAnsi" w:hAnsiTheme="minorHAnsi" w:cstheme="minorHAnsi"/>
        </w:rPr>
        <w:t>„</w:t>
      </w:r>
      <w:r w:rsidR="000B36E6" w:rsidRPr="006C72EB">
        <w:rPr>
          <w:rFonts w:asciiTheme="minorHAnsi" w:hAnsiTheme="minorHAnsi" w:cstheme="minorHAnsi"/>
          <w:b/>
        </w:rPr>
        <w:t>I</w:t>
      </w:r>
      <w:r w:rsidRPr="006C72EB">
        <w:rPr>
          <w:rFonts w:asciiTheme="minorHAnsi" w:hAnsiTheme="minorHAnsi" w:cstheme="minorHAnsi"/>
          <w:b/>
        </w:rPr>
        <w:t>nstrumentum összege</w:t>
      </w:r>
      <w:r w:rsidR="000B36E6" w:rsidRPr="006C72EB">
        <w:rPr>
          <w:rFonts w:asciiTheme="minorHAnsi" w:hAnsiTheme="minorHAnsi" w:cstheme="minorHAnsi"/>
        </w:rPr>
        <w:t>”</w:t>
      </w:r>
      <w:r w:rsidRPr="006C72EB">
        <w:rPr>
          <w:rFonts w:asciiTheme="minorHAnsi" w:hAnsiTheme="minorHAnsi" w:cstheme="minorHAnsi"/>
        </w:rPr>
        <w:t xml:space="preserve"> alapvetően a szerződés szerinti összeg, a jelenlegi kamatstatisztika új szerződés értékével egyezően. Keret típusú instrumentumok esetén a keretösszeg</w:t>
      </w:r>
      <w:r w:rsidR="00843DAB">
        <w:rPr>
          <w:rFonts w:asciiTheme="minorHAnsi" w:hAnsiTheme="minorHAnsi" w:cstheme="minorHAnsi"/>
        </w:rPr>
        <w:t xml:space="preserve"> (</w:t>
      </w:r>
      <w:r w:rsidRPr="006C72EB">
        <w:rPr>
          <w:rFonts w:asciiTheme="minorHAnsi" w:hAnsiTheme="minorHAnsi" w:cstheme="minorHAnsi"/>
        </w:rPr>
        <w:t>átvett, vásárolt hitelek esetén</w:t>
      </w:r>
      <w:r w:rsidR="00843DAB">
        <w:rPr>
          <w:rFonts w:asciiTheme="minorHAnsi" w:hAnsiTheme="minorHAnsi" w:cstheme="minorHAnsi"/>
        </w:rPr>
        <w:t xml:space="preserve"> is).</w:t>
      </w:r>
      <w:r w:rsidRPr="006C72EB">
        <w:rPr>
          <w:rFonts w:asciiTheme="minorHAnsi" w:hAnsiTheme="minorHAnsi" w:cstheme="minorHAnsi"/>
        </w:rPr>
        <w:t xml:space="preserve"> </w:t>
      </w:r>
      <w:r w:rsidR="00851ACB" w:rsidRPr="006C72EB">
        <w:rPr>
          <w:rFonts w:asciiTheme="minorHAnsi" w:hAnsiTheme="minorHAnsi" w:cstheme="minorHAnsi"/>
        </w:rPr>
        <w:t xml:space="preserve">Az instrumentum összege időben állandó, csak </w:t>
      </w:r>
      <w:r w:rsidR="006B1FE3" w:rsidRPr="006C72EB">
        <w:rPr>
          <w:rFonts w:asciiTheme="minorHAnsi" w:hAnsiTheme="minorHAnsi" w:cstheme="minorHAnsi"/>
        </w:rPr>
        <w:t>az alábbi esetekben változhat:</w:t>
      </w:r>
    </w:p>
    <w:p w14:paraId="2B28647A" w14:textId="46FD69BE" w:rsidR="00523AB5" w:rsidRPr="00523AB5" w:rsidRDefault="00851ACB" w:rsidP="00523AB5">
      <w:pPr>
        <w:pStyle w:val="Listaszerbekezds"/>
        <w:numPr>
          <w:ilvl w:val="0"/>
          <w:numId w:val="20"/>
        </w:numPr>
        <w:rPr>
          <w:rFonts w:asciiTheme="minorHAnsi" w:hAnsiTheme="minorHAnsi" w:cstheme="minorHAnsi"/>
        </w:rPr>
      </w:pPr>
      <w:r w:rsidRPr="00523AB5">
        <w:rPr>
          <w:rFonts w:asciiTheme="minorHAnsi" w:hAnsiTheme="minorHAnsi" w:cstheme="minorHAnsi"/>
        </w:rPr>
        <w:t>ha újratárgyalás/átstrukturálás történik, azonban nem keletkezik új instrumentum (azaz az átstrukturált/</w:t>
      </w:r>
      <w:proofErr w:type="spellStart"/>
      <w:r w:rsidRPr="00523AB5">
        <w:rPr>
          <w:rFonts w:asciiTheme="minorHAnsi" w:hAnsiTheme="minorHAnsi" w:cstheme="minorHAnsi"/>
        </w:rPr>
        <w:t>újratárgyalt</w:t>
      </w:r>
      <w:proofErr w:type="spellEnd"/>
      <w:r w:rsidRPr="00523AB5">
        <w:rPr>
          <w:rFonts w:asciiTheme="minorHAnsi" w:hAnsiTheme="minorHAnsi" w:cstheme="minorHAnsi"/>
        </w:rPr>
        <w:t xml:space="preserve"> </w:t>
      </w:r>
      <w:proofErr w:type="spellStart"/>
      <w:r w:rsidRPr="00523AB5">
        <w:rPr>
          <w:rFonts w:asciiTheme="minorHAnsi" w:hAnsiTheme="minorHAnsi" w:cstheme="minorHAnsi"/>
        </w:rPr>
        <w:t>flag</w:t>
      </w:r>
      <w:proofErr w:type="spellEnd"/>
      <w:r w:rsidRPr="00523AB5">
        <w:rPr>
          <w:rFonts w:asciiTheme="minorHAnsi" w:hAnsiTheme="minorHAnsi" w:cstheme="minorHAnsi"/>
        </w:rPr>
        <w:t xml:space="preserve"> értéke „I”)</w:t>
      </w:r>
      <w:r w:rsidR="006B1FE3" w:rsidRPr="00523AB5">
        <w:rPr>
          <w:rFonts w:asciiTheme="minorHAnsi" w:hAnsiTheme="minorHAnsi" w:cstheme="minorHAnsi"/>
        </w:rPr>
        <w:t>,</w:t>
      </w:r>
    </w:p>
    <w:p w14:paraId="6BFB3F62" w14:textId="6080E70F" w:rsidR="0085166F" w:rsidRPr="006C72EB" w:rsidRDefault="006B1FE3"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jelentett keret alá nem alkeretek nyílnak, hanem több hiteltípusra lehívható a főkeret összege és ezen hiteltípusok között szerepel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is. </w:t>
      </w:r>
      <w:r w:rsidR="00785FC6" w:rsidRPr="006C72EB">
        <w:rPr>
          <w:rFonts w:asciiTheme="minorHAnsi" w:hAnsiTheme="minorHAnsi" w:cstheme="minorHAnsi"/>
        </w:rPr>
        <w:t xml:space="preserve">Ekkor a lehívott összeg lesz az instrumentum összege, ami </w:t>
      </w:r>
      <w:proofErr w:type="spellStart"/>
      <w:r w:rsidR="00785FC6" w:rsidRPr="006C72EB">
        <w:rPr>
          <w:rFonts w:asciiTheme="minorHAnsi" w:hAnsiTheme="minorHAnsi" w:cstheme="minorHAnsi"/>
        </w:rPr>
        <w:t>rulírozó</w:t>
      </w:r>
      <w:proofErr w:type="spellEnd"/>
      <w:r w:rsidR="00785FC6" w:rsidRPr="006C72EB">
        <w:rPr>
          <w:rFonts w:asciiTheme="minorHAnsi" w:hAnsiTheme="minorHAnsi" w:cstheme="minorHAnsi"/>
        </w:rPr>
        <w:t xml:space="preserve"> hitelek esetén hónapról hónapra változhat</w:t>
      </w:r>
      <w:r w:rsidR="00717486" w:rsidRPr="006C72EB">
        <w:rPr>
          <w:rFonts w:asciiTheme="minorHAnsi" w:hAnsiTheme="minorHAnsi" w:cstheme="minorHAnsi"/>
        </w:rPr>
        <w:t xml:space="preserve"> (azaz </w:t>
      </w:r>
      <w:r w:rsidR="00785FC6" w:rsidRPr="006C72EB">
        <w:rPr>
          <w:rFonts w:asciiTheme="minorHAnsi" w:hAnsiTheme="minorHAnsi" w:cstheme="minorHAnsi"/>
        </w:rPr>
        <w:t xml:space="preserve">új </w:t>
      </w:r>
      <w:proofErr w:type="spellStart"/>
      <w:r w:rsidR="00785FC6" w:rsidRPr="006C72EB">
        <w:rPr>
          <w:rFonts w:asciiTheme="minorHAnsi" w:hAnsiTheme="minorHAnsi" w:cstheme="minorHAnsi"/>
        </w:rPr>
        <w:t>rulírozó</w:t>
      </w:r>
      <w:proofErr w:type="spellEnd"/>
      <w:r w:rsidR="00785FC6" w:rsidRPr="006C72EB">
        <w:rPr>
          <w:rFonts w:asciiTheme="minorHAnsi" w:hAnsiTheme="minorHAnsi" w:cstheme="minorHAnsi"/>
        </w:rPr>
        <w:t xml:space="preserve"> hitel lehívása esetén nem</w:t>
      </w:r>
      <w:r w:rsidR="00EF0CB9" w:rsidRPr="006C72EB">
        <w:rPr>
          <w:rFonts w:asciiTheme="minorHAnsi" w:hAnsiTheme="minorHAnsi" w:cstheme="minorHAnsi"/>
        </w:rPr>
        <w:t xml:space="preserve"> </w:t>
      </w:r>
      <w:r w:rsidR="00717486" w:rsidRPr="006C72EB">
        <w:rPr>
          <w:rFonts w:asciiTheme="minorHAnsi" w:hAnsiTheme="minorHAnsi" w:cstheme="minorHAnsi"/>
        </w:rPr>
        <w:t>kell</w:t>
      </w:r>
      <w:r w:rsidR="00EF0CB9" w:rsidRPr="006C72EB">
        <w:rPr>
          <w:rFonts w:asciiTheme="minorHAnsi" w:hAnsiTheme="minorHAnsi" w:cstheme="minorHAnsi"/>
        </w:rPr>
        <w:t xml:space="preserve"> új instrumentumot képezni</w:t>
      </w:r>
      <w:r w:rsidR="00717486" w:rsidRPr="006C72EB">
        <w:rPr>
          <w:rFonts w:asciiTheme="minorHAnsi" w:hAnsiTheme="minorHAnsi" w:cstheme="minorHAnsi"/>
        </w:rPr>
        <w:t>)</w:t>
      </w:r>
      <w:r w:rsidR="00EF0CB9" w:rsidRPr="006C72EB">
        <w:rPr>
          <w:rFonts w:asciiTheme="minorHAnsi" w:hAnsiTheme="minorHAnsi" w:cstheme="minorHAnsi"/>
        </w:rPr>
        <w:t>.</w:t>
      </w:r>
    </w:p>
    <w:p w14:paraId="10721845" w14:textId="34083E48" w:rsidR="00B23954" w:rsidRPr="006C72EB" w:rsidRDefault="00B23954"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keretinstrumentum nyílik és a keret összege változik (pl. keretemelés történik).</w:t>
      </w:r>
    </w:p>
    <w:p w14:paraId="21A0A634" w14:textId="7CD5E9AE" w:rsidR="0085166F" w:rsidRPr="006C72EB" w:rsidRDefault="0085166F" w:rsidP="005847F9">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Bekerülési érték (vételár)</w:t>
      </w:r>
      <w:r w:rsidRPr="006C72EB">
        <w:rPr>
          <w:rFonts w:asciiTheme="minorHAnsi" w:hAnsiTheme="minorHAnsi" w:cstheme="minorHAnsi"/>
        </w:rPr>
        <w:t>” attribútum csak vásárolt hitelek esetén töltendő, a jelenlegi M03-ban szereplő árváltozás értékét így a feldolgozás során fogjuk kalkulálni, külön nem jelentendő.</w:t>
      </w:r>
    </w:p>
    <w:p w14:paraId="3572B0EC" w14:textId="32A8BECE" w:rsidR="0085166F" w:rsidRPr="006C72EB" w:rsidRDefault="0085166F" w:rsidP="005847F9">
      <w:pPr>
        <w:rPr>
          <w:rFonts w:asciiTheme="minorHAnsi" w:hAnsiTheme="minorHAnsi" w:cstheme="minorHAnsi"/>
        </w:rPr>
      </w:pPr>
      <w:r w:rsidRPr="006C72EB">
        <w:rPr>
          <w:rFonts w:asciiTheme="minorHAnsi" w:hAnsiTheme="minorHAnsi" w:cstheme="minorHAnsi"/>
        </w:rPr>
        <w:t xml:space="preserve">Jelenteni kell, hogy a </w:t>
      </w:r>
      <w:r w:rsidR="000B36E6" w:rsidRPr="006C72EB">
        <w:rPr>
          <w:rFonts w:asciiTheme="minorHAnsi" w:hAnsiTheme="minorHAnsi" w:cstheme="minorHAnsi"/>
        </w:rPr>
        <w:t>„</w:t>
      </w:r>
      <w:r w:rsidR="000B36E6" w:rsidRPr="006C72EB">
        <w:rPr>
          <w:rFonts w:asciiTheme="minorHAnsi" w:hAnsiTheme="minorHAnsi" w:cstheme="minorHAnsi"/>
          <w:b/>
        </w:rPr>
        <w:t>B</w:t>
      </w:r>
      <w:r w:rsidRPr="006C72EB">
        <w:rPr>
          <w:rFonts w:asciiTheme="minorHAnsi" w:hAnsiTheme="minorHAnsi" w:cstheme="minorHAnsi"/>
          <w:b/>
        </w:rPr>
        <w:t>ekerülési érték egyedi-e</w:t>
      </w:r>
      <w:r w:rsidR="008D5A94" w:rsidRPr="006C72EB">
        <w:rPr>
          <w:rFonts w:asciiTheme="minorHAnsi" w:hAnsiTheme="minorHAnsi" w:cstheme="minorHAnsi"/>
          <w:b/>
        </w:rPr>
        <w:t>?”</w:t>
      </w:r>
      <w:r w:rsidR="00D85BA9" w:rsidRPr="006C72EB">
        <w:rPr>
          <w:rFonts w:asciiTheme="minorHAnsi" w:hAnsiTheme="minorHAnsi" w:cstheme="minorHAnsi"/>
        </w:rPr>
        <w:t>, amennyiben vásárolt hitelről van szó</w:t>
      </w:r>
      <w:r w:rsidRPr="006C72EB">
        <w:rPr>
          <w:rFonts w:asciiTheme="minorHAnsi" w:hAnsiTheme="minorHAnsi" w:cstheme="minorHAnsi"/>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403131A5" w14:textId="573C0998" w:rsidR="0085166F" w:rsidRPr="006C72EB" w:rsidRDefault="0085166F" w:rsidP="005847F9">
      <w:pPr>
        <w:rPr>
          <w:rFonts w:asciiTheme="minorHAnsi" w:hAnsiTheme="minorHAnsi" w:cstheme="minorHAnsi"/>
        </w:rPr>
      </w:pPr>
      <w:r w:rsidRPr="006C72EB">
        <w:rPr>
          <w:rFonts w:asciiTheme="minorHAnsi" w:hAnsiTheme="minorHAnsi" w:cstheme="minorHAnsi"/>
        </w:rPr>
        <w:t>Jelzáloghitelek esetén meg kell adni a hitelfelvételkori hitel-fedezet arányt, amely a jóváhagyott keretösszeg és a fedezet jóváhagyáskori piaci értékének a hányadosa.</w:t>
      </w:r>
    </w:p>
    <w:p w14:paraId="3287CDD0" w14:textId="1D63AF11" w:rsidR="00680A3E" w:rsidRPr="006C72EB" w:rsidRDefault="0085166F" w:rsidP="00680A3E">
      <w:pPr>
        <w:rPr>
          <w:rFonts w:asciiTheme="minorHAnsi" w:hAnsiTheme="minorHAnsi" w:cstheme="minorHAnsi"/>
        </w:rPr>
      </w:pPr>
      <w:r w:rsidRPr="006C72EB">
        <w:rPr>
          <w:rFonts w:asciiTheme="minorHAnsi" w:hAnsiTheme="minorHAnsi" w:cstheme="minorHAnsi"/>
        </w:rPr>
        <w:t xml:space="preserve">A fennálló tőketartozás összege lényegében az M03-as jelentésben a bruttó fennálló tőkeösszeghez tartozó záróállománnyal egyezik meg. A következő összefüggések érvényesek </w:t>
      </w:r>
      <w:r w:rsidR="00680A3E" w:rsidRPr="006C72EB">
        <w:rPr>
          <w:rFonts w:asciiTheme="minorHAnsi" w:hAnsiTheme="minorHAnsi" w:cstheme="minorHAnsi"/>
        </w:rPr>
        <w:t>az egyes attribútumok között:</w:t>
      </w:r>
    </w:p>
    <w:p w14:paraId="1EEF6959" w14:textId="3A3C7617" w:rsidR="00680A3E" w:rsidRPr="006C72EB" w:rsidRDefault="00680A3E" w:rsidP="00FE4455">
      <w:pPr>
        <w:numPr>
          <w:ilvl w:val="0"/>
          <w:numId w:val="26"/>
        </w:numPr>
        <w:spacing w:after="0"/>
        <w:rPr>
          <w:rFonts w:asciiTheme="minorHAnsi" w:eastAsia="Times New Roman" w:hAnsiTheme="minorHAnsi" w:cstheme="minorHAnsi"/>
        </w:rPr>
      </w:pPr>
      <w:r w:rsidRPr="006C72EB">
        <w:rPr>
          <w:rFonts w:asciiTheme="minorHAnsi" w:eastAsia="Times New Roman" w:hAnsiTheme="minorHAnsi" w:cstheme="minorHAnsi"/>
        </w:rPr>
        <w:t>fennálló tőketartozás – értékvesztés</w:t>
      </w:r>
      <w:r w:rsidR="003E0618" w:rsidRPr="006C72EB">
        <w:rPr>
          <w:rFonts w:asciiTheme="minorHAnsi" w:eastAsia="Times New Roman" w:hAnsiTheme="minorHAnsi" w:cstheme="minorHAnsi"/>
        </w:rPr>
        <w:t xml:space="preserve"> (</w:t>
      </w:r>
      <w:r w:rsidR="00854B26" w:rsidRPr="006C72EB">
        <w:rPr>
          <w:rFonts w:asciiTheme="minorHAnsi" w:eastAsia="Times New Roman" w:hAnsiTheme="minorHAnsi" w:cstheme="minorHAnsi"/>
        </w:rPr>
        <w:t>eredménnyel szemben valósan értékelt instrumentumok esetén hitelezési kockázatból fakadó negatív valós értékelési különbözet nemteljesítő, nem kereskedési célú hiteleknél</w:t>
      </w:r>
      <w:r w:rsidR="00076A8E" w:rsidRPr="006C72EB">
        <w:rPr>
          <w:rFonts w:asciiTheme="minorHAnsi" w:eastAsia="Times New Roman" w:hAnsiTheme="minorHAnsi" w:cstheme="minorHAnsi"/>
        </w:rPr>
        <w:t>, ami nem jelentendő értékvesztésként a HITREG-ben</w:t>
      </w:r>
      <w:r w:rsidR="003E0618" w:rsidRPr="006C72EB">
        <w:rPr>
          <w:rFonts w:asciiTheme="minorHAnsi" w:eastAsia="Times New Roman" w:hAnsiTheme="minorHAnsi" w:cstheme="minorHAnsi"/>
        </w:rPr>
        <w:t>)</w:t>
      </w:r>
      <w:r w:rsidRPr="006C72EB">
        <w:rPr>
          <w:rFonts w:asciiTheme="minorHAnsi" w:eastAsia="Times New Roman" w:hAnsiTheme="minorHAnsi" w:cstheme="minorHAnsi"/>
        </w:rPr>
        <w:t xml:space="preserve"> + felhalmozott kamat + értékelési különbözet = nettó könyv szerinti érték</w:t>
      </w:r>
      <w:r w:rsidR="008B7AB6" w:rsidRPr="006C72EB">
        <w:rPr>
          <w:rFonts w:asciiTheme="minorHAnsi" w:eastAsia="Times New Roman" w:hAnsiTheme="minorHAnsi" w:cstheme="minorHAnsi"/>
        </w:rPr>
        <w:t xml:space="preserve"> </w:t>
      </w:r>
    </w:p>
    <w:p w14:paraId="62FA11D0" w14:textId="72332607" w:rsidR="00680A3E" w:rsidRPr="006C72EB" w:rsidRDefault="00680A3E" w:rsidP="00FE4455">
      <w:pPr>
        <w:numPr>
          <w:ilvl w:val="0"/>
          <w:numId w:val="26"/>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bruttó könyv szerinti érték </w:t>
      </w:r>
      <w:r w:rsidR="000934B7" w:rsidRPr="006C72EB">
        <w:rPr>
          <w:rFonts w:asciiTheme="minorHAnsi" w:eastAsia="Times New Roman" w:hAnsiTheme="minorHAnsi" w:cstheme="minorHAnsi"/>
        </w:rPr>
        <w:t>=</w:t>
      </w:r>
      <w:r w:rsidR="008B7AB6" w:rsidRPr="006C72EB">
        <w:rPr>
          <w:rFonts w:asciiTheme="minorHAnsi" w:eastAsia="Times New Roman" w:hAnsiTheme="minorHAnsi" w:cstheme="minorHAnsi"/>
        </w:rPr>
        <w:t>&gt;</w:t>
      </w:r>
      <w:r w:rsidRPr="006C72EB">
        <w:rPr>
          <w:rFonts w:asciiTheme="minorHAnsi" w:eastAsia="Times New Roman" w:hAnsiTheme="minorHAnsi" w:cstheme="minorHAnsi"/>
        </w:rPr>
        <w:t xml:space="preserve"> nettó könyv szerinti érték</w:t>
      </w:r>
      <w:r w:rsidR="008B7AB6" w:rsidRPr="006C72EB">
        <w:rPr>
          <w:rFonts w:asciiTheme="minorHAnsi" w:eastAsia="Times New Roman" w:hAnsiTheme="minorHAnsi" w:cstheme="minorHAnsi"/>
        </w:rPr>
        <w:t xml:space="preserve"> </w:t>
      </w:r>
    </w:p>
    <w:p w14:paraId="2F46DCEB" w14:textId="4C95FF4F" w:rsidR="00E04294" w:rsidRPr="006C72EB" w:rsidRDefault="00E04294" w:rsidP="00E04294">
      <w:pPr>
        <w:spacing w:after="0"/>
        <w:rPr>
          <w:rFonts w:asciiTheme="minorHAnsi" w:eastAsia="Times New Roman" w:hAnsiTheme="minorHAnsi" w:cstheme="minorHAnsi"/>
        </w:rPr>
      </w:pPr>
    </w:p>
    <w:p w14:paraId="31704EAB" w14:textId="44504124" w:rsidR="00E04294" w:rsidRPr="006C72EB" w:rsidRDefault="00E04294" w:rsidP="00F10223">
      <w:pPr>
        <w:spacing w:after="0"/>
        <w:rPr>
          <w:rFonts w:asciiTheme="minorHAnsi" w:eastAsia="Times New Roman" w:hAnsiTheme="minorHAnsi" w:cstheme="minorHAnsi"/>
        </w:rPr>
      </w:pPr>
      <w:r w:rsidRPr="006C72EB">
        <w:rPr>
          <w:rFonts w:asciiTheme="minorHAnsi" w:eastAsia="Times New Roman" w:hAnsiTheme="minorHAnsi" w:cstheme="minorHAnsi"/>
        </w:rPr>
        <w:t>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a bruttó/nettó könyv szerinti érték nem 0.</w:t>
      </w:r>
    </w:p>
    <w:p w14:paraId="69BE53E5" w14:textId="45A572ED" w:rsidR="00680A3E" w:rsidRPr="006C72EB" w:rsidRDefault="00680A3E" w:rsidP="00680A3E">
      <w:pPr>
        <w:spacing w:after="0" w:line="240" w:lineRule="auto"/>
        <w:rPr>
          <w:rFonts w:asciiTheme="minorHAnsi" w:eastAsia="Times New Roman" w:hAnsiTheme="minorHAnsi" w:cstheme="minorHAnsi"/>
        </w:rPr>
      </w:pPr>
    </w:p>
    <w:p w14:paraId="283F2442" w14:textId="198DA499" w:rsidR="005C4A72" w:rsidRPr="006C72EB" w:rsidRDefault="005C4A72" w:rsidP="008772C9">
      <w:pPr>
        <w:spacing w:after="0"/>
        <w:rPr>
          <w:rFonts w:asciiTheme="minorHAnsi" w:hAnsiTheme="minorHAnsi" w:cstheme="minorHAnsi"/>
        </w:rPr>
      </w:pPr>
      <w:r w:rsidRPr="006C72EB">
        <w:rPr>
          <w:rFonts w:asciiTheme="minorHAnsi" w:hAnsiTheme="minorHAnsi" w:cstheme="minorHAnsi"/>
        </w:rPr>
        <w:t xml:space="preserve">Annak érdekében, hogy a mérlegállományok felépítésre kerülhessenek,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tábláva</w:t>
      </w:r>
      <w:r w:rsidR="00C52A39" w:rsidRPr="006C72EB">
        <w:rPr>
          <w:rFonts w:asciiTheme="minorHAnsi" w:hAnsiTheme="minorHAnsi" w:cstheme="minorHAnsi"/>
        </w:rPr>
        <w:t>l</w:t>
      </w:r>
      <w:r w:rsidRPr="006C72EB">
        <w:rPr>
          <w:rFonts w:asciiTheme="minorHAnsi" w:hAnsiTheme="minorHAnsi" w:cstheme="minorHAnsi"/>
        </w:rPr>
        <w:t xml:space="preserve"> konzisztens módon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is jelentendők azok a mérlegben megjelenő tételek (pl. rendel</w:t>
      </w:r>
      <w:r w:rsidR="00C52A39" w:rsidRPr="006C72EB">
        <w:rPr>
          <w:rFonts w:asciiTheme="minorHAnsi" w:hAnsiTheme="minorHAnsi" w:cstheme="minorHAnsi"/>
        </w:rPr>
        <w:t>k</w:t>
      </w:r>
      <w:r w:rsidRPr="006C72EB">
        <w:rPr>
          <w:rFonts w:asciiTheme="minorHAnsi" w:hAnsiTheme="minorHAnsi" w:cstheme="minorHAnsi"/>
        </w:rPr>
        <w:t>e</w:t>
      </w:r>
      <w:r w:rsidR="008772C9" w:rsidRPr="006C72EB">
        <w:rPr>
          <w:rFonts w:asciiTheme="minorHAnsi" w:hAnsiTheme="minorHAnsi" w:cstheme="minorHAnsi"/>
        </w:rPr>
        <w:t>z</w:t>
      </w:r>
      <w:r w:rsidRPr="006C72EB">
        <w:rPr>
          <w:rFonts w:asciiTheme="minorHAnsi" w:hAnsiTheme="minorHAnsi" w:cstheme="minorHAnsi"/>
        </w:rPr>
        <w:t xml:space="preserve">ésre tartási jutalék), amelyek a kerethez kapcsolódnak még folyósítás előtt, amennyiben </w:t>
      </w:r>
      <w:r w:rsidR="000F3D03" w:rsidRPr="006C72EB">
        <w:rPr>
          <w:rFonts w:asciiTheme="minorHAnsi" w:hAnsiTheme="minorHAnsi" w:cstheme="minorHAnsi"/>
        </w:rPr>
        <w:t xml:space="preserve">a keret az </w:t>
      </w:r>
      <w:proofErr w:type="spellStart"/>
      <w:r w:rsidR="000F3D03" w:rsidRPr="006C72EB">
        <w:rPr>
          <w:rFonts w:asciiTheme="minorHAnsi" w:hAnsiTheme="minorHAnsi" w:cstheme="minorHAnsi"/>
        </w:rPr>
        <w:t>INSTR</w:t>
      </w:r>
      <w:proofErr w:type="spellEnd"/>
      <w:r w:rsidR="000F3D03" w:rsidRPr="006C72EB">
        <w:rPr>
          <w:rFonts w:asciiTheme="minorHAnsi" w:hAnsiTheme="minorHAnsi" w:cstheme="minorHAnsi"/>
        </w:rPr>
        <w:t xml:space="preserve"> táblában nyílik. Ezeket a tételeket a bruttó könyv szerinti érték oszlopban kell szerepeltetni (és ezáltal a nettó könyv szerinti érték oszlopban is meg kell jelenjen az összeg). </w:t>
      </w:r>
      <w:r w:rsidR="00235E6D" w:rsidRPr="006C72EB">
        <w:rPr>
          <w:rFonts w:asciiTheme="minorHAnsi" w:hAnsiTheme="minorHAnsi" w:cstheme="minorHAnsi"/>
        </w:rPr>
        <w:t xml:space="preserve">Abban az esetben, ha a hitelintézet azt a módszert alkalmazza, hogy minden vállalati keretet megnyit az </w:t>
      </w:r>
      <w:proofErr w:type="spellStart"/>
      <w:r w:rsidR="00235E6D" w:rsidRPr="006C72EB">
        <w:rPr>
          <w:rFonts w:asciiTheme="minorHAnsi" w:hAnsiTheme="minorHAnsi" w:cstheme="minorHAnsi"/>
        </w:rPr>
        <w:t>INSTK</w:t>
      </w:r>
      <w:proofErr w:type="spellEnd"/>
      <w:r w:rsidR="00235E6D" w:rsidRPr="006C72EB">
        <w:rPr>
          <w:rFonts w:asciiTheme="minorHAnsi" w:hAnsiTheme="minorHAnsi" w:cstheme="minorHAnsi"/>
        </w:rPr>
        <w:t xml:space="preserve"> táblában 1:1 kapcsolat esetén is, azaz rögtön nyit hozzá egy </w:t>
      </w:r>
      <w:proofErr w:type="spellStart"/>
      <w:r w:rsidR="00235E6D" w:rsidRPr="006C72EB">
        <w:rPr>
          <w:rFonts w:asciiTheme="minorHAnsi" w:hAnsiTheme="minorHAnsi" w:cstheme="minorHAnsi"/>
        </w:rPr>
        <w:t>INSTR</w:t>
      </w:r>
      <w:proofErr w:type="spellEnd"/>
      <w:r w:rsidR="00235E6D" w:rsidRPr="006C72EB">
        <w:rPr>
          <w:rFonts w:asciiTheme="minorHAnsi" w:hAnsiTheme="minorHAnsi" w:cstheme="minorHAnsi"/>
        </w:rPr>
        <w:t xml:space="preserve"> instrumentumot, ahol az instrumentum összege a keret összege (azaz megegyezik az </w:t>
      </w:r>
      <w:proofErr w:type="spellStart"/>
      <w:r w:rsidR="00235E6D" w:rsidRPr="006C72EB">
        <w:rPr>
          <w:rFonts w:asciiTheme="minorHAnsi" w:hAnsiTheme="minorHAnsi" w:cstheme="minorHAnsi"/>
        </w:rPr>
        <w:t>INSTK</w:t>
      </w:r>
      <w:proofErr w:type="spellEnd"/>
      <w:r w:rsidR="00235E6D" w:rsidRPr="006C72EB">
        <w:rPr>
          <w:rFonts w:asciiTheme="minorHAnsi" w:hAnsiTheme="minorHAnsi" w:cstheme="minorHAnsi"/>
        </w:rPr>
        <w:t xml:space="preserve"> keret összegével), akkor ezek a mérlegtételek csak az egyik táblában jelentendők, nem </w:t>
      </w:r>
      <w:proofErr w:type="spellStart"/>
      <w:r w:rsidR="00235E6D" w:rsidRPr="006C72EB">
        <w:rPr>
          <w:rFonts w:asciiTheme="minorHAnsi" w:hAnsiTheme="minorHAnsi" w:cstheme="minorHAnsi"/>
        </w:rPr>
        <w:t>duplikálódhatnak</w:t>
      </w:r>
      <w:proofErr w:type="spellEnd"/>
      <w:r w:rsidR="00235E6D" w:rsidRPr="006C72EB">
        <w:rPr>
          <w:rFonts w:asciiTheme="minorHAnsi" w:hAnsiTheme="minorHAnsi" w:cstheme="minorHAnsi"/>
        </w:rPr>
        <w:t>.</w:t>
      </w:r>
    </w:p>
    <w:p w14:paraId="2EEBF4AC" w14:textId="77777777" w:rsidR="000F3D03" w:rsidRPr="006C72EB" w:rsidRDefault="000F3D03" w:rsidP="00680A3E">
      <w:pPr>
        <w:spacing w:after="0" w:line="240" w:lineRule="auto"/>
        <w:rPr>
          <w:rFonts w:asciiTheme="minorHAnsi" w:eastAsia="Times New Roman" w:hAnsiTheme="minorHAnsi" w:cstheme="minorHAnsi"/>
        </w:rPr>
      </w:pPr>
    </w:p>
    <w:p w14:paraId="1BF04733" w14:textId="7911DF5B" w:rsidR="008C1131" w:rsidRPr="006C72EB" w:rsidRDefault="008C1131" w:rsidP="008C1131">
      <w:pPr>
        <w:rPr>
          <w:rFonts w:asciiTheme="minorHAnsi" w:hAnsiTheme="minorHAnsi" w:cstheme="minorHAnsi"/>
        </w:rPr>
      </w:pPr>
      <w:bookmarkStart w:id="186" w:name="_Hlk24621599"/>
      <w:bookmarkStart w:id="187" w:name="_Hlk24622485"/>
      <w:r w:rsidRPr="006C72EB">
        <w:rPr>
          <w:rFonts w:asciiTheme="minorHAnsi" w:hAnsiTheme="minorHAnsi" w:cstheme="minorHAnsi"/>
        </w:rPr>
        <w:t xml:space="preserve">Az értékvesztés összege </w:t>
      </w:r>
      <w:r w:rsidR="00B900C9">
        <w:rPr>
          <w:rFonts w:asciiTheme="minorHAnsi" w:hAnsiTheme="minorHAnsi" w:cstheme="minorHAnsi"/>
        </w:rPr>
        <w:t xml:space="preserve">alapvetően </w:t>
      </w:r>
      <w:r w:rsidRPr="006C72EB">
        <w:rPr>
          <w:rFonts w:asciiTheme="minorHAnsi" w:hAnsiTheme="minorHAnsi" w:cstheme="minorHAnsi"/>
        </w:rPr>
        <w:t xml:space="preserve">pozitív számmal jelentendő. </w:t>
      </w:r>
      <w:bookmarkStart w:id="188" w:name="_Hlk107489637"/>
      <w:r w:rsidR="0034708C">
        <w:rPr>
          <w:rFonts w:asciiTheme="minorHAnsi" w:hAnsiTheme="minorHAnsi" w:cstheme="minorHAnsi"/>
        </w:rPr>
        <w:t>A POCI instrumentumok esetén a felügyeleti jelentésekben követett jelentési móddal konzisztensen kell eljárni a HITREG-ben is:</w:t>
      </w:r>
      <w:bookmarkEnd w:id="188"/>
      <w:r w:rsidR="0034708C">
        <w:rPr>
          <w:rFonts w:asciiTheme="minorHAnsi" w:hAnsiTheme="minorHAnsi" w:cstheme="minorHAnsi"/>
        </w:rPr>
        <w:t xml:space="preserve"> a</w:t>
      </w:r>
      <w:r w:rsidRPr="006C72EB">
        <w:rPr>
          <w:rFonts w:asciiTheme="minorHAnsi" w:hAnsiTheme="minorHAnsi" w:cstheme="minorHAnsi"/>
        </w:rPr>
        <w:t xml:space="preserve">mennyiben POCI instrumentumok esetében az értékvesztés </w:t>
      </w:r>
      <w:r w:rsidR="0034708C">
        <w:rPr>
          <w:rFonts w:asciiTheme="minorHAnsi" w:hAnsiTheme="minorHAnsi" w:cstheme="minorHAnsi"/>
        </w:rPr>
        <w:t xml:space="preserve">a felügyeleti táblákban </w:t>
      </w:r>
      <w:r w:rsidRPr="006C72EB">
        <w:rPr>
          <w:rFonts w:asciiTheme="minorHAnsi" w:hAnsiTheme="minorHAnsi" w:cstheme="minorHAnsi"/>
        </w:rPr>
        <w:t xml:space="preserve">növeli az instrumentum könyv szerinti értékét, akkor azt a bruttó könyv szerinti értéket növelő tényezőként kell figyelembe venni és nem az értékvesztés összegét kell korrigálni még akkor sem, ha a számviteli értékvesztést olyan módon számolja el a hitelintézet (ebben az esetben eltérés lesz a jelenlegi M03-ban és a HITREG-ben szereplő értékvesztés között, mivel az M03-ban a számviteli értékvesztést kell jelenteni jelenleg). </w:t>
      </w:r>
      <w:bookmarkStart w:id="189" w:name="_Hlk107489732"/>
      <w:r w:rsidR="0034708C">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bookmarkEnd w:id="189"/>
    <w:p w14:paraId="621C83B1" w14:textId="3DB29028" w:rsidR="008C1131" w:rsidRPr="006C72EB" w:rsidRDefault="008C1131" w:rsidP="00C000F0">
      <w:pPr>
        <w:spacing w:after="0"/>
        <w:rPr>
          <w:rFonts w:asciiTheme="minorHAnsi" w:hAnsiTheme="minorHAnsi" w:cstheme="minorHAnsi"/>
        </w:rPr>
      </w:pPr>
      <w:r w:rsidRPr="006C72EB">
        <w:rPr>
          <w:rFonts w:asciiTheme="minorHAnsi" w:hAnsiTheme="minorHAnsi" w:cstheme="minorHAnsi"/>
        </w:rPr>
        <w:t xml:space="preserve">Mindazon instrumentumok esetén, amelyek az értékvesztés képzés hatálya alá tartoznak az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Mivel az eredménnyel szemben valós értéken értékelt instrumentumok nem tartoznak az értékvesztés képzés hatálya alá, esetükben az értékvesztés megállapításának módjaként a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proofErr w:type="spellStart"/>
      <w:r w:rsidRPr="006C72EB">
        <w:rPr>
          <w:rFonts w:asciiTheme="minorHAnsi" w:hAnsiTheme="minorHAnsi" w:cstheme="minorHAnsi"/>
        </w:rPr>
        <w:t>VALOS_ERTEK</w:t>
      </w:r>
      <w:proofErr w:type="spellEnd"/>
      <w:r w:rsidRPr="006C72EB">
        <w:rPr>
          <w:rFonts w:asciiTheme="minorHAnsi" w:hAnsiTheme="minorHAnsi" w:cstheme="minorHAnsi"/>
        </w:rPr>
        <w:t xml:space="preserve"> kód nem alkalmazható (hiszen üresen marad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értékvesztés megállapítási mód esetén az értékvesztés összeg, így nem jelentendő az értékvesztés típusa), ezért törlésre került. Szintén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34708C">
        <w:rPr>
          <w:rFonts w:asciiTheme="minorHAnsi" w:hAnsiTheme="minorHAnsi" w:cstheme="minorHAnsi"/>
        </w:rPr>
        <w:t>de</w:t>
      </w:r>
      <w:r w:rsidR="0034708C" w:rsidRPr="006C72EB">
        <w:rPr>
          <w:rFonts w:asciiTheme="minorHAnsi" w:hAnsiTheme="minorHAnsi" w:cstheme="minorHAnsi"/>
        </w:rPr>
        <w:t xml:space="preserve"> </w:t>
      </w:r>
      <w:r w:rsidRPr="006C72EB">
        <w:rPr>
          <w:rFonts w:asciiTheme="minorHAnsi" w:hAnsiTheme="minorHAnsi" w:cstheme="minorHAnsi"/>
        </w:rPr>
        <w:t>a</w:t>
      </w:r>
      <w:r w:rsidR="0034708C">
        <w:rPr>
          <w:rFonts w:asciiTheme="minorHAnsi" w:hAnsiTheme="minorHAnsi" w:cstheme="minorHAnsi"/>
        </w:rPr>
        <w:t xml:space="preserve"> felügyeleti táblákban a bruttó könyv szerinti értéket korrigálja, mert ebben az esetben a</w:t>
      </w:r>
      <w:r w:rsidRPr="006C72EB">
        <w:rPr>
          <w:rFonts w:asciiTheme="minorHAnsi" w:hAnsiTheme="minorHAnsi" w:cstheme="minorHAnsi"/>
        </w:rPr>
        <w:t xml:space="preserve"> HITREG-ben azzal </w:t>
      </w:r>
      <w:r w:rsidR="0034708C">
        <w:rPr>
          <w:rFonts w:asciiTheme="minorHAnsi" w:hAnsiTheme="minorHAnsi" w:cstheme="minorHAnsi"/>
        </w:rPr>
        <w:t xml:space="preserve">szintén </w:t>
      </w:r>
      <w:r w:rsidRPr="006C72EB">
        <w:rPr>
          <w:rFonts w:asciiTheme="minorHAnsi" w:hAnsiTheme="minorHAnsi" w:cstheme="minorHAnsi"/>
        </w:rPr>
        <w:t>a bruttó könyv szerinti érték korrigálandó.</w:t>
      </w:r>
    </w:p>
    <w:p w14:paraId="2021ABE5" w14:textId="285275CB" w:rsidR="00540064" w:rsidRPr="006C72EB" w:rsidRDefault="00540064" w:rsidP="00C000F0">
      <w:pPr>
        <w:spacing w:after="0"/>
        <w:rPr>
          <w:rFonts w:asciiTheme="minorHAnsi" w:hAnsiTheme="minorHAnsi" w:cstheme="minorHAnsi"/>
        </w:rPr>
      </w:pPr>
    </w:p>
    <w:p w14:paraId="7E7DC562" w14:textId="669C0553" w:rsidR="00540064" w:rsidRPr="006C72EB" w:rsidRDefault="002B4D73" w:rsidP="00C000F0">
      <w:pPr>
        <w:spacing w:after="0"/>
        <w:rPr>
          <w:rFonts w:asciiTheme="minorHAnsi" w:eastAsia="Times New Roman" w:hAnsiTheme="minorHAnsi" w:cstheme="minorHAnsi"/>
        </w:rPr>
      </w:pPr>
      <w:r w:rsidRPr="006C72EB">
        <w:rPr>
          <w:rFonts w:asciiTheme="minorHAnsi" w:hAnsiTheme="minorHAnsi" w:cstheme="minorHAnsi"/>
        </w:rPr>
        <w:t>A</w:t>
      </w:r>
      <w:r w:rsidR="00540064" w:rsidRPr="006C72EB">
        <w:rPr>
          <w:rFonts w:asciiTheme="minorHAnsi" w:hAnsiTheme="minorHAnsi" w:cstheme="minorHAnsi"/>
        </w:rPr>
        <w:t xml:space="preserve"> bruttó könyv szerinti érték egyezik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w:t>
      </w:r>
      <w:r w:rsidR="00F10C37" w:rsidRPr="006C72EB">
        <w:rPr>
          <w:rFonts w:asciiTheme="minorHAnsi" w:hAnsiTheme="minorHAnsi" w:cstheme="minorHAnsi"/>
        </w:rPr>
        <w:t>táblákban</w:t>
      </w:r>
      <w:r w:rsidR="00540064" w:rsidRPr="006C72EB">
        <w:rPr>
          <w:rFonts w:asciiTheme="minorHAnsi" w:hAnsiTheme="minorHAnsi" w:cstheme="minorHAnsi"/>
        </w:rPr>
        <w:t xml:space="preserve">, a fennálló tőke pedig az M-es jelentésekben szereplő értékekkel, a nettó könyv szerinti érték mind a HITREG-ben, mind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táblákban, mind pedig az M-es jelentésekben egyező kell legyen. A HITREG-ben értékvesztésként szereplő összeg eltérhet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w:t>
      </w:r>
      <w:r w:rsidR="00540064" w:rsidRPr="004F0E41">
        <w:rPr>
          <w:rFonts w:asciiTheme="minorHAnsi" w:hAnsiTheme="minorHAnsi" w:cstheme="minorHAnsi"/>
        </w:rPr>
        <w:t xml:space="preserve">táblákban </w:t>
      </w:r>
      <w:r w:rsidR="00F10C37" w:rsidRPr="007A7F85">
        <w:t xml:space="preserve">„értékvesztés és hitelkockázat változásából származó negatív valósérték-változás halmozott </w:t>
      </w:r>
      <w:proofErr w:type="gramStart"/>
      <w:r w:rsidR="00F10C37" w:rsidRPr="007A7F85">
        <w:t>összege”-</w:t>
      </w:r>
      <w:proofErr w:type="gramEnd"/>
      <w:r w:rsidR="00F10C37" w:rsidRPr="007A7F85">
        <w:t xml:space="preserve">ként </w:t>
      </w:r>
      <w:r w:rsidR="00540064" w:rsidRPr="006C72EB">
        <w:rPr>
          <w:rFonts w:asciiTheme="minorHAnsi" w:hAnsiTheme="minorHAnsi" w:cstheme="minorHAnsi"/>
        </w:rPr>
        <w:t xml:space="preserve">jelentett összegtől </w:t>
      </w:r>
      <w:r w:rsidR="00540064" w:rsidRPr="006C72EB">
        <w:rPr>
          <w:rFonts w:asciiTheme="minorHAnsi" w:eastAsia="Times New Roman" w:hAnsiTheme="minorHAnsi" w:cstheme="minorHAnsi"/>
        </w:rPr>
        <w:t>eredménnyel szemben valós</w:t>
      </w:r>
      <w:r w:rsidR="00F10C37" w:rsidRPr="006C72EB">
        <w:rPr>
          <w:rFonts w:asciiTheme="minorHAnsi" w:eastAsia="Times New Roman" w:hAnsiTheme="minorHAnsi" w:cstheme="minorHAnsi"/>
        </w:rPr>
        <w:t xml:space="preserve"> értéken</w:t>
      </w:r>
      <w:r w:rsidR="00540064" w:rsidRPr="006C72EB">
        <w:rPr>
          <w:rFonts w:asciiTheme="minorHAnsi" w:eastAsia="Times New Roman" w:hAnsiTheme="minorHAnsi" w:cstheme="minorHAnsi"/>
        </w:rPr>
        <w:t xml:space="preserve"> értékelt instrumentumok esetén hitelezési kockázatból fakadó negatív valós értékelési különbözete miatt, az M-es jelentésektől a POCI hitelek értékvesztésének visszaírása miatt. Amennyiben </w:t>
      </w:r>
      <w:r w:rsidR="00DA324E" w:rsidRPr="006C72EB">
        <w:rPr>
          <w:rFonts w:asciiTheme="minorHAnsi" w:eastAsia="Times New Roman" w:hAnsiTheme="minorHAnsi" w:cstheme="minorHAnsi"/>
        </w:rPr>
        <w:t>adott eredménnyel szemben valós</w:t>
      </w:r>
      <w:r w:rsidR="00F10C37" w:rsidRPr="006C72EB">
        <w:rPr>
          <w:rFonts w:asciiTheme="minorHAnsi" w:eastAsia="Times New Roman" w:hAnsiTheme="minorHAnsi" w:cstheme="minorHAnsi"/>
        </w:rPr>
        <w:t xml:space="preserve"> értéken</w:t>
      </w:r>
      <w:r w:rsidR="00DA324E" w:rsidRPr="006C72EB">
        <w:rPr>
          <w:rFonts w:asciiTheme="minorHAnsi" w:eastAsia="Times New Roman" w:hAnsiTheme="minorHAnsi" w:cstheme="minorHAnsi"/>
        </w:rPr>
        <w:t xml:space="preserve"> értékelt</w:t>
      </w:r>
      <w:r w:rsidR="00F10C37" w:rsidRPr="006C72EB">
        <w:rPr>
          <w:rFonts w:asciiTheme="minorHAnsi" w:eastAsia="Times New Roman" w:hAnsiTheme="minorHAnsi" w:cstheme="minorHAnsi"/>
        </w:rPr>
        <w:t>, nemteljesítő</w:t>
      </w:r>
      <w:r w:rsidR="00DA324E" w:rsidRPr="006C72EB">
        <w:rPr>
          <w:rFonts w:asciiTheme="minorHAnsi" w:eastAsia="Times New Roman" w:hAnsiTheme="minorHAnsi" w:cstheme="minorHAnsi"/>
        </w:rPr>
        <w:t xml:space="preserve"> instrumentum esetén hitelezési kockázatból fakadó negatív valós értékelési különbözet kerül elszámolásra, a HITREG-</w:t>
      </w:r>
      <w:proofErr w:type="spellStart"/>
      <w:r w:rsidR="00DA324E" w:rsidRPr="006C72EB">
        <w:rPr>
          <w:rFonts w:asciiTheme="minorHAnsi" w:eastAsia="Times New Roman" w:hAnsiTheme="minorHAnsi" w:cstheme="minorHAnsi"/>
        </w:rPr>
        <w:t>ből</w:t>
      </w:r>
      <w:proofErr w:type="spellEnd"/>
      <w:r w:rsidR="00DA324E" w:rsidRPr="006C72EB">
        <w:rPr>
          <w:rFonts w:asciiTheme="minorHAnsi" w:eastAsia="Times New Roman" w:hAnsiTheme="minorHAnsi" w:cstheme="minorHAnsi"/>
        </w:rPr>
        <w:t xml:space="preserve"> a fennálló tőkéből kiindulva nem építhető fel pusztán a HITREG attribútumok alapján a bruttó könyv szerinti érték, mindazonáltal a bruttó könyv szerinti érték a </w:t>
      </w:r>
      <w:proofErr w:type="spellStart"/>
      <w:r w:rsidR="00DA324E" w:rsidRPr="006C72EB">
        <w:rPr>
          <w:rFonts w:asciiTheme="minorHAnsi" w:eastAsia="Times New Roman" w:hAnsiTheme="minorHAnsi" w:cstheme="minorHAnsi"/>
        </w:rPr>
        <w:t>FINREP</w:t>
      </w:r>
      <w:proofErr w:type="spellEnd"/>
      <w:r w:rsidR="00DA324E" w:rsidRPr="006C72EB">
        <w:rPr>
          <w:rFonts w:asciiTheme="minorHAnsi" w:eastAsia="Times New Roman" w:hAnsiTheme="minorHAnsi" w:cstheme="minorHAnsi"/>
        </w:rPr>
        <w:t xml:space="preserve"> </w:t>
      </w:r>
      <w:r w:rsidR="00F10C37" w:rsidRPr="006C72EB">
        <w:rPr>
          <w:rFonts w:asciiTheme="minorHAnsi" w:eastAsia="Times New Roman" w:hAnsiTheme="minorHAnsi" w:cstheme="minorHAnsi"/>
        </w:rPr>
        <w:t>táblákkal</w:t>
      </w:r>
      <w:r w:rsidR="00DA324E" w:rsidRPr="006C72EB">
        <w:rPr>
          <w:rFonts w:asciiTheme="minorHAnsi" w:eastAsia="Times New Roman" w:hAnsiTheme="minorHAnsi" w:cstheme="minorHAnsi"/>
        </w:rPr>
        <w:t xml:space="preserve"> egyezően jelentendő.</w:t>
      </w:r>
    </w:p>
    <w:p w14:paraId="23D1206C" w14:textId="53DD3A0A" w:rsidR="002B4D73" w:rsidRPr="006C72EB" w:rsidRDefault="002B4D73" w:rsidP="00C000F0">
      <w:pPr>
        <w:spacing w:after="0"/>
        <w:rPr>
          <w:rFonts w:asciiTheme="minorHAnsi" w:eastAsia="Times New Roman" w:hAnsiTheme="minorHAnsi" w:cstheme="minorHAnsi"/>
        </w:rPr>
      </w:pPr>
    </w:p>
    <w:p w14:paraId="680B94D0" w14:textId="77777777" w:rsidR="002B4D73" w:rsidRPr="006C72EB" w:rsidRDefault="002B4D73" w:rsidP="00C000F0">
      <w:pPr>
        <w:spacing w:after="0"/>
        <w:rPr>
          <w:rFonts w:asciiTheme="minorHAnsi" w:eastAsia="Times New Roman" w:hAnsiTheme="minorHAnsi" w:cstheme="minorHAnsi"/>
        </w:rPr>
      </w:pPr>
      <w:r w:rsidRPr="006C72EB">
        <w:rPr>
          <w:rFonts w:asciiTheme="minorHAnsi" w:eastAsia="Times New Roman" w:hAnsiTheme="minorHAnsi" w:cstheme="minorHAnsi"/>
        </w:rPr>
        <w:t xml:space="preserve">Példa az egyes jelentési módokra a HITREG-ben, az M03-ban és az </w:t>
      </w:r>
      <w:proofErr w:type="spellStart"/>
      <w:r w:rsidRPr="006C72EB">
        <w:rPr>
          <w:rFonts w:asciiTheme="minorHAnsi" w:eastAsia="Times New Roman" w:hAnsiTheme="minorHAnsi" w:cstheme="minorHAnsi"/>
        </w:rPr>
        <w:t>SF</w:t>
      </w:r>
      <w:proofErr w:type="spellEnd"/>
      <w:r w:rsidRPr="006C72EB">
        <w:rPr>
          <w:rFonts w:asciiTheme="minorHAnsi" w:eastAsia="Times New Roman" w:hAnsiTheme="minorHAnsi" w:cstheme="minorHAnsi"/>
        </w:rPr>
        <w:t xml:space="preserve"> táblákban:</w:t>
      </w:r>
    </w:p>
    <w:p w14:paraId="2E8C0B10" w14:textId="77777777" w:rsidR="002B4D73" w:rsidRPr="006C72EB" w:rsidRDefault="002B4D73" w:rsidP="00C000F0">
      <w:pPr>
        <w:spacing w:after="0"/>
        <w:rPr>
          <w:rFonts w:asciiTheme="minorHAnsi" w:eastAsia="Times New Roman" w:hAnsiTheme="minorHAnsi" w:cstheme="minorHAnsi"/>
        </w:rPr>
      </w:pPr>
    </w:p>
    <w:p w14:paraId="1002DB72" w14:textId="73A09C0D" w:rsidR="002B4D73" w:rsidRPr="006C72EB" w:rsidRDefault="002B4D73" w:rsidP="00C000F0">
      <w:pPr>
        <w:spacing w:after="0"/>
        <w:rPr>
          <w:rFonts w:asciiTheme="minorHAnsi" w:eastAsia="Times New Roman" w:hAnsiTheme="minorHAnsi" w:cstheme="minorHAnsi"/>
        </w:rPr>
      </w:pPr>
    </w:p>
    <w:p w14:paraId="6908755C" w14:textId="62D816C8" w:rsidR="002B4D73" w:rsidRPr="006C72EB" w:rsidRDefault="00A22CAF" w:rsidP="00C000F0">
      <w:pPr>
        <w:spacing w:after="0"/>
        <w:rPr>
          <w:rFonts w:asciiTheme="minorHAnsi" w:hAnsiTheme="minorHAnsi" w:cstheme="minorHAnsi"/>
        </w:rPr>
      </w:pPr>
      <w:r w:rsidRPr="006C72EB">
        <w:rPr>
          <w:noProof/>
        </w:rPr>
        <w:drawing>
          <wp:inline distT="0" distB="0" distL="0" distR="0" wp14:anchorId="7ECA1B39" wp14:editId="4526214B">
            <wp:extent cx="4772025" cy="6867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72025" cy="6867525"/>
                    </a:xfrm>
                    <a:prstGeom prst="rect">
                      <a:avLst/>
                    </a:prstGeom>
                    <a:noFill/>
                    <a:ln>
                      <a:noFill/>
                    </a:ln>
                  </pic:spPr>
                </pic:pic>
              </a:graphicData>
            </a:graphic>
          </wp:inline>
        </w:drawing>
      </w:r>
      <w:r w:rsidR="002B4D73" w:rsidRPr="006C72EB">
        <w:rPr>
          <w:rFonts w:asciiTheme="minorHAnsi" w:eastAsia="Times New Roman" w:hAnsiTheme="minorHAnsi" w:cstheme="minorHAnsi"/>
        </w:rPr>
        <w:t xml:space="preserve"> </w:t>
      </w:r>
    </w:p>
    <w:bookmarkEnd w:id="186"/>
    <w:bookmarkEnd w:id="187"/>
    <w:p w14:paraId="542C0596" w14:textId="77777777" w:rsidR="00680A3E" w:rsidRPr="006C72EB" w:rsidRDefault="00680A3E" w:rsidP="00680A3E">
      <w:pPr>
        <w:spacing w:after="0" w:line="240" w:lineRule="auto"/>
        <w:rPr>
          <w:rFonts w:asciiTheme="minorHAnsi" w:hAnsiTheme="minorHAnsi" w:cstheme="minorHAnsi"/>
        </w:rPr>
      </w:pPr>
    </w:p>
    <w:p w14:paraId="32F69814" w14:textId="24345F50" w:rsidR="008B3416" w:rsidRPr="006C72EB" w:rsidRDefault="00163BE8" w:rsidP="005847F9">
      <w:pPr>
        <w:rPr>
          <w:rFonts w:asciiTheme="minorHAnsi" w:hAnsiTheme="minorHAnsi" w:cstheme="minorHAnsi"/>
        </w:rPr>
      </w:pPr>
      <w:r w:rsidRPr="006C72EB">
        <w:rPr>
          <w:rFonts w:asciiTheme="minorHAnsi" w:hAnsiTheme="minorHAnsi" w:cstheme="minorHAnsi"/>
        </w:rPr>
        <w:t>„</w:t>
      </w:r>
      <w:r w:rsidR="008B3416" w:rsidRPr="006C72EB">
        <w:rPr>
          <w:rFonts w:asciiTheme="minorHAnsi" w:hAnsiTheme="minorHAnsi" w:cstheme="minorHAnsi"/>
          <w:b/>
        </w:rPr>
        <w:t>Nem kamatozó tőketartozás összege</w:t>
      </w:r>
      <w:r w:rsidRPr="006C72EB">
        <w:rPr>
          <w:rFonts w:asciiTheme="minorHAnsi" w:hAnsiTheme="minorHAnsi" w:cstheme="minorHAnsi"/>
        </w:rPr>
        <w:t>”</w:t>
      </w:r>
      <w:r w:rsidR="00BE2120" w:rsidRPr="006C72EB">
        <w:rPr>
          <w:rFonts w:asciiTheme="minorHAnsi" w:hAnsiTheme="minorHAnsi" w:cstheme="minorHAnsi"/>
        </w:rPr>
        <w:t>,</w:t>
      </w:r>
      <w:r w:rsidR="008B3416" w:rsidRPr="006C72EB">
        <w:rPr>
          <w:rFonts w:asciiTheme="minorHAnsi" w:hAnsiTheme="minorHAnsi" w:cstheme="minorHAnsi"/>
        </w:rPr>
        <w:t xml:space="preserve"> illetve a </w:t>
      </w:r>
      <w:r w:rsidRPr="006C72EB">
        <w:rPr>
          <w:rFonts w:asciiTheme="minorHAnsi" w:hAnsiTheme="minorHAnsi" w:cstheme="minorHAnsi"/>
        </w:rPr>
        <w:t>„</w:t>
      </w:r>
      <w:r w:rsidR="008B3416" w:rsidRPr="006C72EB">
        <w:rPr>
          <w:rFonts w:asciiTheme="minorHAnsi" w:hAnsiTheme="minorHAnsi" w:cstheme="minorHAnsi"/>
          <w:b/>
        </w:rPr>
        <w:t>Kamatozó tőketartozás összege</w:t>
      </w:r>
      <w:r w:rsidRPr="006C72EB">
        <w:rPr>
          <w:rFonts w:asciiTheme="minorHAnsi" w:hAnsiTheme="minorHAnsi" w:cstheme="minorHAnsi"/>
        </w:rPr>
        <w:t>”</w:t>
      </w:r>
      <w:r w:rsidR="008B3416" w:rsidRPr="006C72EB">
        <w:rPr>
          <w:rFonts w:asciiTheme="minorHAnsi" w:hAnsiTheme="minorHAnsi" w:cstheme="minorHAnsi"/>
        </w:rPr>
        <w:t xml:space="preserve"> mezők </w:t>
      </w:r>
      <w:r w:rsidRPr="006C72EB">
        <w:rPr>
          <w:rFonts w:asciiTheme="minorHAnsi" w:hAnsiTheme="minorHAnsi" w:cstheme="minorHAnsi"/>
        </w:rPr>
        <w:t>(és a hozzájuk kapcsolódó devizanem mezők)</w:t>
      </w:r>
      <w:r w:rsidR="008B3416" w:rsidRPr="006C72EB">
        <w:rPr>
          <w:rFonts w:asciiTheme="minorHAnsi" w:hAnsiTheme="minorHAnsi" w:cstheme="minorHAnsi"/>
        </w:rPr>
        <w:t xml:space="preserve"> </w:t>
      </w:r>
      <w:r w:rsidRPr="006C72EB">
        <w:rPr>
          <w:rFonts w:asciiTheme="minorHAnsi" w:hAnsiTheme="minorHAnsi" w:cstheme="minorHAnsi"/>
        </w:rPr>
        <w:t>csak és kizárólag Hitelkártya konstrukciónál (instrumentum típusa = "Kamatmentes periódust biztosító hitelkártya követelés") töltendő.</w:t>
      </w:r>
    </w:p>
    <w:p w14:paraId="0684DDEA" w14:textId="15DBE09D" w:rsidR="00207782" w:rsidRPr="006C72EB" w:rsidRDefault="00207782" w:rsidP="005847F9">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szereplő </w:t>
      </w:r>
      <w:r w:rsidR="000B36E6" w:rsidRPr="006C72EB">
        <w:rPr>
          <w:rFonts w:asciiTheme="minorHAnsi" w:hAnsiTheme="minorHAnsi" w:cstheme="minorHAnsi"/>
        </w:rPr>
        <w:t>„</w:t>
      </w:r>
      <w:r w:rsidR="000B36E6" w:rsidRPr="006C72EB">
        <w:rPr>
          <w:rFonts w:asciiTheme="minorHAnsi" w:hAnsiTheme="minorHAnsi" w:cstheme="minorHAnsi"/>
          <w:b/>
        </w:rPr>
        <w:t>L</w:t>
      </w:r>
      <w:r w:rsidRPr="006C72EB">
        <w:rPr>
          <w:rFonts w:asciiTheme="minorHAnsi" w:hAnsiTheme="minorHAnsi" w:cstheme="minorHAnsi"/>
          <w:b/>
        </w:rPr>
        <w:t>e nem hívott hitelkeret</w:t>
      </w:r>
      <w:r w:rsidR="000B36E6" w:rsidRPr="006C72EB">
        <w:rPr>
          <w:rFonts w:asciiTheme="minorHAnsi" w:hAnsiTheme="minorHAnsi" w:cstheme="minorHAnsi"/>
        </w:rPr>
        <w:t>”</w:t>
      </w:r>
      <w:r w:rsidRPr="006C72EB">
        <w:rPr>
          <w:rFonts w:asciiTheme="minorHAnsi" w:hAnsiTheme="minorHAnsi" w:cstheme="minorHAnsi"/>
        </w:rPr>
        <w:t xml:space="preserve"> </w:t>
      </w:r>
      <w:r w:rsidRPr="006C72EB">
        <w:rPr>
          <w:rFonts w:asciiTheme="minorHAnsi" w:hAnsiTheme="minorHAnsi" w:cstheme="minorHAnsi"/>
          <w:i/>
          <w:iCs/>
        </w:rPr>
        <w:t>instrumentum szinten</w:t>
      </w:r>
      <w:r w:rsidRPr="006C72EB">
        <w:rPr>
          <w:rFonts w:asciiTheme="minorHAnsi" w:hAnsiTheme="minorHAnsi" w:cstheme="minorHAnsi"/>
        </w:rPr>
        <w:t xml:space="preserve"> értelmezendő.</w:t>
      </w:r>
      <w:r w:rsidR="008F2B54" w:rsidRPr="006C72EB">
        <w:rPr>
          <w:rFonts w:asciiTheme="minorHAnsi" w:hAnsiTheme="minorHAnsi" w:cstheme="minorHAnsi"/>
        </w:rPr>
        <w:t xml:space="preserve"> Amennyiben van az </w:t>
      </w:r>
      <w:proofErr w:type="spellStart"/>
      <w:r w:rsidR="008F2B54" w:rsidRPr="006C72EB">
        <w:rPr>
          <w:rFonts w:asciiTheme="minorHAnsi" w:hAnsiTheme="minorHAnsi" w:cstheme="minorHAnsi"/>
        </w:rPr>
        <w:t>INSTK</w:t>
      </w:r>
      <w:proofErr w:type="spellEnd"/>
      <w:r w:rsidR="008F2B54" w:rsidRPr="006C72EB">
        <w:rPr>
          <w:rFonts w:asciiTheme="minorHAnsi" w:hAnsiTheme="minorHAnsi" w:cstheme="minorHAnsi"/>
        </w:rPr>
        <w:t xml:space="preserve">-ban keret az adott instrumentumhoz kapcsolódóan, akkor csak abban az esetben töltendő, ha az </w:t>
      </w:r>
      <w:proofErr w:type="spellStart"/>
      <w:r w:rsidR="008F2B54" w:rsidRPr="006C72EB">
        <w:rPr>
          <w:rFonts w:asciiTheme="minorHAnsi" w:hAnsiTheme="minorHAnsi" w:cstheme="minorHAnsi"/>
        </w:rPr>
        <w:t>INSTR</w:t>
      </w:r>
      <w:proofErr w:type="spellEnd"/>
      <w:r w:rsidR="008F2B54" w:rsidRPr="006C72EB">
        <w:rPr>
          <w:rFonts w:asciiTheme="minorHAnsi" w:hAnsiTheme="minorHAnsi" w:cstheme="minorHAnsi"/>
        </w:rPr>
        <w:t xml:space="preserve">-ben alkeret nyílik, aminek szintjén értelmezett a le nem hívott keret, illetve akkor töltendő a mező, ha a keret eleve az </w:t>
      </w:r>
      <w:proofErr w:type="spellStart"/>
      <w:r w:rsidR="008F2B54" w:rsidRPr="006C72EB">
        <w:rPr>
          <w:rFonts w:asciiTheme="minorHAnsi" w:hAnsiTheme="minorHAnsi" w:cstheme="minorHAnsi"/>
        </w:rPr>
        <w:t>INSTR</w:t>
      </w:r>
      <w:proofErr w:type="spellEnd"/>
      <w:r w:rsidR="008F2B54" w:rsidRPr="006C72EB">
        <w:rPr>
          <w:rFonts w:asciiTheme="minorHAnsi" w:hAnsiTheme="minorHAnsi" w:cstheme="minorHAnsi"/>
        </w:rPr>
        <w:t xml:space="preserve">-ben nyílik (azaz nincs </w:t>
      </w:r>
      <w:proofErr w:type="spellStart"/>
      <w:r w:rsidR="008F2B54" w:rsidRPr="006C72EB">
        <w:rPr>
          <w:rFonts w:asciiTheme="minorHAnsi" w:hAnsiTheme="minorHAnsi" w:cstheme="minorHAnsi"/>
        </w:rPr>
        <w:t>INSTK</w:t>
      </w:r>
      <w:proofErr w:type="spellEnd"/>
      <w:r w:rsidR="008F2B54" w:rsidRPr="006C72EB">
        <w:rPr>
          <w:rFonts w:asciiTheme="minorHAnsi" w:hAnsiTheme="minorHAnsi" w:cstheme="minorHAnsi"/>
        </w:rPr>
        <w:t xml:space="preserve"> keret). </w:t>
      </w:r>
      <w:r w:rsidR="0002139B" w:rsidRPr="006C72EB">
        <w:rPr>
          <w:rFonts w:cs="Arial"/>
        </w:rPr>
        <w:t xml:space="preserve">Az </w:t>
      </w:r>
      <w:proofErr w:type="spellStart"/>
      <w:r w:rsidR="0002139B" w:rsidRPr="006C72EB">
        <w:rPr>
          <w:rFonts w:cs="Arial"/>
        </w:rPr>
        <w:t>INSTK</w:t>
      </w:r>
      <w:proofErr w:type="spellEnd"/>
      <w:r w:rsidR="0002139B" w:rsidRPr="006C72EB">
        <w:rPr>
          <w:rFonts w:cs="Arial"/>
        </w:rPr>
        <w:t xml:space="preserve">-ban és az </w:t>
      </w:r>
      <w:proofErr w:type="spellStart"/>
      <w:r w:rsidR="0002139B" w:rsidRPr="006C72EB">
        <w:rPr>
          <w:rFonts w:cs="Arial"/>
        </w:rPr>
        <w:t>INSTR</w:t>
      </w:r>
      <w:proofErr w:type="spellEnd"/>
      <w:r w:rsidR="0002139B" w:rsidRPr="006C72EB">
        <w:rPr>
          <w:rFonts w:cs="Arial"/>
        </w:rPr>
        <w:t xml:space="preserve">-ben jelentett le nem hívott keretek összesített </w:t>
      </w:r>
      <w:proofErr w:type="gramStart"/>
      <w:r w:rsidR="0002139B" w:rsidRPr="006C72EB">
        <w:rPr>
          <w:rFonts w:cs="Arial"/>
        </w:rPr>
        <w:t>összegének  meg</w:t>
      </w:r>
      <w:proofErr w:type="gramEnd"/>
      <w:r w:rsidR="0002139B" w:rsidRPr="006C72EB">
        <w:rPr>
          <w:rFonts w:cs="Arial"/>
        </w:rPr>
        <w:t xml:space="preserve"> kell egyeznie a szerződésszintű le nem hívott keretösszeggel (az nem sokszorozódhat).</w:t>
      </w:r>
      <w:r w:rsidR="008F2B54" w:rsidRPr="006C72EB">
        <w:rPr>
          <w:rFonts w:asciiTheme="minorHAnsi" w:hAnsiTheme="minorHAnsi" w:cstheme="minorHAnsi"/>
        </w:rPr>
        <w:t xml:space="preserve"> </w:t>
      </w:r>
      <w:r w:rsidRPr="006C72EB">
        <w:rPr>
          <w:rFonts w:asciiTheme="minorHAnsi" w:hAnsiTheme="minorHAnsi" w:cstheme="minorHAnsi"/>
        </w:rPr>
        <w:t xml:space="preserve"> Az instrumentum összege abban az esetben, ha nem diszkont jellegről és nem visszkereset nélküli </w:t>
      </w:r>
      <w:proofErr w:type="spellStart"/>
      <w:r w:rsidRPr="006C72EB">
        <w:rPr>
          <w:rFonts w:asciiTheme="minorHAnsi" w:hAnsiTheme="minorHAnsi" w:cstheme="minorHAnsi"/>
        </w:rPr>
        <w:t>faktoringról</w:t>
      </w:r>
      <w:proofErr w:type="spellEnd"/>
      <w:r w:rsidRPr="006C72EB">
        <w:rPr>
          <w:rFonts w:asciiTheme="minorHAnsi" w:hAnsiTheme="minorHAnsi" w:cstheme="minorHAnsi"/>
        </w:rPr>
        <w:t xml:space="preserve"> van szó, megegyezik a következővel: le nem hívott hitelkeret + fennálló tőketartozás + </w:t>
      </w:r>
      <w:r w:rsidR="00041882" w:rsidRPr="006C72EB">
        <w:rPr>
          <w:rFonts w:asciiTheme="minorHAnsi" w:hAnsiTheme="minorHAnsi" w:cstheme="minorHAnsi"/>
        </w:rPr>
        <w:t>tőke</w:t>
      </w:r>
      <w:r w:rsidRPr="006C72EB">
        <w:rPr>
          <w:rFonts w:asciiTheme="minorHAnsi" w:hAnsiTheme="minorHAnsi" w:cstheme="minorHAnsi"/>
        </w:rPr>
        <w:t xml:space="preserve">törlesztések halmozott összege. Folyószámlahitelnél a </w:t>
      </w:r>
      <w:r w:rsidR="00EC105B" w:rsidRPr="006C72EB">
        <w:rPr>
          <w:rFonts w:asciiTheme="minorHAnsi" w:hAnsiTheme="minorHAnsi" w:cstheme="minorHAnsi"/>
        </w:rPr>
        <w:t xml:space="preserve">hitel </w:t>
      </w:r>
      <w:r w:rsidRPr="006C72EB">
        <w:rPr>
          <w:rFonts w:asciiTheme="minorHAnsi" w:hAnsiTheme="minorHAnsi" w:cstheme="minorHAnsi"/>
        </w:rPr>
        <w:t>problémássá válás</w:t>
      </w:r>
      <w:r w:rsidR="00EC105B" w:rsidRPr="006C72EB">
        <w:rPr>
          <w:rFonts w:asciiTheme="minorHAnsi" w:hAnsiTheme="minorHAnsi" w:cstheme="minorHAnsi"/>
        </w:rPr>
        <w:t xml:space="preserve">akor a hitellel kapcsolatos </w:t>
      </w:r>
      <w:proofErr w:type="spellStart"/>
      <w:r w:rsidR="00EC105B" w:rsidRPr="006C72EB">
        <w:rPr>
          <w:rFonts w:asciiTheme="minorHAnsi" w:hAnsiTheme="minorHAnsi" w:cstheme="minorHAnsi"/>
        </w:rPr>
        <w:t>megtérülések</w:t>
      </w:r>
      <w:proofErr w:type="spellEnd"/>
      <w:r w:rsidR="00EC105B" w:rsidRPr="006C72EB">
        <w:rPr>
          <w:rFonts w:asciiTheme="minorHAnsi" w:hAnsiTheme="minorHAnsi" w:cstheme="minorHAnsi"/>
        </w:rPr>
        <w:t xml:space="preserve"> a törlesztés táblában </w:t>
      </w:r>
      <w:r w:rsidRPr="006C72EB">
        <w:rPr>
          <w:rFonts w:asciiTheme="minorHAnsi" w:hAnsiTheme="minorHAnsi" w:cstheme="minorHAnsi"/>
        </w:rPr>
        <w:t xml:space="preserve">jelentendők, azonban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jelleg miatt az instrumentum összege = le nem hívott hitelkeret + fennálló tőketartozás összege egyezőség fenn fog állni. </w:t>
      </w:r>
    </w:p>
    <w:p w14:paraId="20A71036" w14:textId="0B1CE390" w:rsidR="00AA1C82" w:rsidRPr="006C72EB" w:rsidRDefault="00372A12" w:rsidP="00AA1C82">
      <w:pPr>
        <w:rPr>
          <w:rFonts w:asciiTheme="minorHAnsi" w:hAnsiTheme="minorHAnsi" w:cstheme="minorHAnsi"/>
        </w:rPr>
      </w:pPr>
      <w:bookmarkStart w:id="190" w:name="_Hlk164418039"/>
      <w:bookmarkStart w:id="191" w:name="_Hlk9266872"/>
      <w:r w:rsidRPr="006C72EB">
        <w:rPr>
          <w:rFonts w:asciiTheme="minorHAnsi" w:hAnsiTheme="minorHAnsi" w:cstheme="minorHAnsi"/>
        </w:rPr>
        <w:t xml:space="preserve">Az </w:t>
      </w:r>
      <w:r w:rsidR="000B36E6" w:rsidRPr="006C72EB">
        <w:rPr>
          <w:rFonts w:asciiTheme="minorHAnsi" w:hAnsiTheme="minorHAnsi" w:cstheme="minorHAnsi"/>
        </w:rPr>
        <w:t>„</w:t>
      </w:r>
      <w:r w:rsidR="000B36E6" w:rsidRPr="006C72EB">
        <w:rPr>
          <w:rFonts w:asciiTheme="minorHAnsi" w:hAnsiTheme="minorHAnsi" w:cstheme="minorHAnsi"/>
          <w:b/>
        </w:rPr>
        <w:t>A</w:t>
      </w:r>
      <w:r w:rsidRPr="006C72EB">
        <w:rPr>
          <w:rFonts w:asciiTheme="minorHAnsi" w:hAnsiTheme="minorHAnsi" w:cstheme="minorHAnsi"/>
          <w:b/>
        </w:rPr>
        <w:t>ktuális (mérlegen belüli) kitettségérték</w:t>
      </w:r>
      <w:r w:rsidR="000B36E6" w:rsidRPr="006C72EB">
        <w:rPr>
          <w:rFonts w:asciiTheme="minorHAnsi" w:hAnsiTheme="minorHAnsi" w:cstheme="minorHAnsi"/>
        </w:rPr>
        <w:t>”</w:t>
      </w:r>
      <w:r w:rsidR="00AA1C82" w:rsidRPr="006C72EB">
        <w:rPr>
          <w:rFonts w:asciiTheme="minorHAnsi" w:hAnsiTheme="minorHAnsi" w:cstheme="minorHAnsi"/>
        </w:rPr>
        <w:t xml:space="preserve"> mezőben a következő definíció szerint kell jelenteni: 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721502" w:rsidRPr="006C72EB">
        <w:rPr>
          <w:rFonts w:asciiTheme="minorHAnsi" w:hAnsiTheme="minorHAnsi" w:cstheme="minorHAnsi"/>
        </w:rPr>
        <w:t>A le nem hívott szerződéses összeggel való kalkuláció során a garancialehívási lehetőséget is tartalmazó szerződések esetén a garancia összege figyelmen kívül hagyandó</w:t>
      </w:r>
      <w:r w:rsidR="00F65D7B">
        <w:rPr>
          <w:rFonts w:asciiTheme="minorHAnsi" w:hAnsiTheme="minorHAnsi" w:cstheme="minorHAnsi"/>
        </w:rPr>
        <w:t xml:space="preserve">, amennyiben nem nyílik konkrét garanciakeret az </w:t>
      </w:r>
      <w:proofErr w:type="spellStart"/>
      <w:r w:rsidR="00F65D7B">
        <w:rPr>
          <w:rFonts w:asciiTheme="minorHAnsi" w:hAnsiTheme="minorHAnsi" w:cstheme="minorHAnsi"/>
        </w:rPr>
        <w:t>INSTK</w:t>
      </w:r>
      <w:proofErr w:type="spellEnd"/>
      <w:r w:rsidR="00F65D7B">
        <w:rPr>
          <w:rFonts w:asciiTheme="minorHAnsi" w:hAnsiTheme="minorHAnsi" w:cstheme="minorHAnsi"/>
        </w:rPr>
        <w:t>-ban jelentett főkeret alá, tehát amennyiben nem definiált a garanciakeret összege</w:t>
      </w:r>
      <w:r w:rsidR="00721502" w:rsidRPr="006C72EB">
        <w:rPr>
          <w:rFonts w:asciiTheme="minorHAnsi" w:hAnsiTheme="minorHAnsi" w:cstheme="minorHAnsi"/>
        </w:rPr>
        <w:t xml:space="preserve">. </w:t>
      </w:r>
      <w:r w:rsidR="00AA1C82" w:rsidRPr="006C72EB">
        <w:rPr>
          <w:rFonts w:asciiTheme="minorHAnsi" w:hAnsiTheme="minorHAnsi" w:cstheme="minorHAnsi"/>
        </w:rPr>
        <w:t xml:space="preserve">Ha egy szerződéshez több instrumentum tartozik, akkor a mérlegen kívüli kitettség a már lehívott, mérlegen belüli kitettség arányában allokálandó. </w:t>
      </w:r>
    </w:p>
    <w:p w14:paraId="76FA1CFE" w14:textId="77777777" w:rsidR="00AA1C82" w:rsidRPr="006C72EB" w:rsidRDefault="00AA1C82" w:rsidP="00AA1C82">
      <w:pPr>
        <w:rPr>
          <w:rFonts w:asciiTheme="minorHAnsi" w:hAnsiTheme="minorHAnsi" w:cstheme="minorHAnsi"/>
        </w:rPr>
      </w:pPr>
      <w:r w:rsidRPr="006C72EB">
        <w:rPr>
          <w:rFonts w:asciiTheme="minorHAnsi" w:hAnsiTheme="minorHAnsi" w:cstheme="minorHAnsi"/>
        </w:rPr>
        <w:t xml:space="preserve">Ez azt jelenti, hogy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keret alá nyílt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instrumentumokról van szó, a le nem hívott szerződéses összeget a következőképpen kell meghatározni:</w:t>
      </w:r>
    </w:p>
    <w:p w14:paraId="743735A8" w14:textId="77777777" w:rsidR="00AA1C82" w:rsidRPr="006C72EB" w:rsidRDefault="00AA1C82" w:rsidP="00AA1C82">
      <w:pPr>
        <w:pStyle w:val="Listaszerbekezds"/>
        <w:numPr>
          <w:ilvl w:val="0"/>
          <w:numId w:val="54"/>
        </w:numPr>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alkeret nyílása esetén a le nem hívott szerződéses összeg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jelentett instrumentum szintű le nem hívott keret +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le nem hívott keret instrumentum szintre allokálva bruttó könyv szerinti érték alapján,</w:t>
      </w:r>
    </w:p>
    <w:p w14:paraId="051251C4" w14:textId="77777777" w:rsidR="00AA1C82" w:rsidRPr="006C72EB" w:rsidRDefault="00AA1C82" w:rsidP="00AA1C82">
      <w:pPr>
        <w:pStyle w:val="Listaszerbekezds"/>
        <w:numPr>
          <w:ilvl w:val="0"/>
          <w:numId w:val="54"/>
        </w:numPr>
        <w:contextualSpacing w:val="0"/>
        <w:rPr>
          <w:rFonts w:asciiTheme="minorHAnsi" w:eastAsia="Times New Roman" w:hAnsiTheme="minorHAnsi" w:cstheme="minorHAnsi"/>
        </w:rPr>
      </w:pPr>
      <w:proofErr w:type="spellStart"/>
      <w:r w:rsidRPr="006C72EB">
        <w:rPr>
          <w:rFonts w:asciiTheme="minorHAnsi" w:eastAsia="Times New Roman" w:hAnsiTheme="minorHAnsi" w:cstheme="minorHAnsi"/>
        </w:rPr>
        <w:t>lehívásonkénti</w:t>
      </w:r>
      <w:proofErr w:type="spellEnd"/>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instrumentum képzés esetén a le nem hívott szerződéses összeg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le nem hívott keret instrumentum szintre allokálva bruttó könyv szerinti érték alapján (mivel ebben az esetben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az instrumentum szintű le nem hívott keret értéke 0).</w:t>
      </w:r>
    </w:p>
    <w:p w14:paraId="26F11767" w14:textId="61EA0833" w:rsidR="00AA1C82" w:rsidRDefault="00AA1C82" w:rsidP="00AA1C82">
      <w:pPr>
        <w:rPr>
          <w:rFonts w:asciiTheme="minorHAnsi" w:hAnsiTheme="minorHAnsi" w:cstheme="minorHAnsi"/>
        </w:rPr>
      </w:pPr>
      <w:r w:rsidRPr="006C72EB">
        <w:rPr>
          <w:rFonts w:asciiTheme="minorHAnsi" w:hAnsiTheme="minorHAnsi" w:cstheme="minorHAnsi"/>
        </w:rPr>
        <w:t xml:space="preserve">A mérlegen kívüli kitettség allokálása során figyelmen kívül kell hagyni a garancialehívási lehetőséget is tartalmazó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szerződések esetén a garanciakeret le nem hívott összegét</w:t>
      </w:r>
      <w:r w:rsidR="00F65D7B">
        <w:rPr>
          <w:rFonts w:asciiTheme="minorHAnsi" w:hAnsiTheme="minorHAnsi" w:cstheme="minorHAnsi"/>
        </w:rPr>
        <w:t>,</w:t>
      </w:r>
      <w:r w:rsidR="00F65D7B" w:rsidRPr="00F65D7B">
        <w:rPr>
          <w:rFonts w:asciiTheme="minorHAnsi" w:hAnsiTheme="minorHAnsi" w:cstheme="minorHAnsi"/>
        </w:rPr>
        <w:t xml:space="preserve"> </w:t>
      </w:r>
      <w:r w:rsidR="00F65D7B">
        <w:rPr>
          <w:rFonts w:asciiTheme="minorHAnsi" w:hAnsiTheme="minorHAnsi" w:cstheme="minorHAnsi"/>
        </w:rPr>
        <w:t xml:space="preserve">amennyiben nem nyílik konkrét garanciakeret az </w:t>
      </w:r>
      <w:proofErr w:type="spellStart"/>
      <w:r w:rsidR="00F65D7B">
        <w:rPr>
          <w:rFonts w:asciiTheme="minorHAnsi" w:hAnsiTheme="minorHAnsi" w:cstheme="minorHAnsi"/>
        </w:rPr>
        <w:t>INSTK</w:t>
      </w:r>
      <w:proofErr w:type="spellEnd"/>
      <w:r w:rsidR="00F65D7B">
        <w:rPr>
          <w:rFonts w:asciiTheme="minorHAnsi" w:hAnsiTheme="minorHAnsi" w:cstheme="minorHAnsi"/>
        </w:rPr>
        <w:t>-ban jelentett főkeret alá, tehát amennyiben nem definiált a garanciakeret összege</w:t>
      </w:r>
      <w:r w:rsidRPr="006C72EB">
        <w:rPr>
          <w:rFonts w:asciiTheme="minorHAnsi" w:hAnsiTheme="minorHAnsi" w:cstheme="minorHAnsi"/>
        </w:rPr>
        <w:t>.</w:t>
      </w:r>
      <w:r w:rsidR="00F65D7B">
        <w:rPr>
          <w:rFonts w:asciiTheme="minorHAnsi" w:hAnsiTheme="minorHAnsi" w:cstheme="minorHAnsi"/>
        </w:rPr>
        <w:t xml:space="preserve"> Amennyiben nyílik garanciakeret, azzal is kalkulálni kell a le nem hívott keretek tekintetében.</w:t>
      </w:r>
    </w:p>
    <w:p w14:paraId="3C58BB8D" w14:textId="040B2579" w:rsidR="0008043B" w:rsidRPr="006C72EB" w:rsidRDefault="0008043B" w:rsidP="00AA1C82">
      <w:pPr>
        <w:rPr>
          <w:rFonts w:asciiTheme="minorHAnsi" w:hAnsiTheme="minorHAnsi" w:cstheme="minorHAnsi"/>
        </w:rPr>
      </w:pPr>
      <w:r>
        <w:rPr>
          <w:rFonts w:asciiTheme="minorHAnsi" w:hAnsiTheme="minorHAnsi" w:cstheme="minorHAnsi"/>
        </w:rPr>
        <w:t xml:space="preserve">Ha az </w:t>
      </w:r>
      <w:proofErr w:type="spellStart"/>
      <w:r>
        <w:rPr>
          <w:rFonts w:asciiTheme="minorHAnsi" w:hAnsiTheme="minorHAnsi" w:cstheme="minorHAnsi"/>
        </w:rPr>
        <w:t>INSTK</w:t>
      </w:r>
      <w:proofErr w:type="spellEnd"/>
      <w:r>
        <w:rPr>
          <w:rFonts w:asciiTheme="minorHAnsi" w:hAnsiTheme="minorHAnsi" w:cstheme="minorHAnsi"/>
        </w:rPr>
        <w:t xml:space="preserve"> táblában garanciakeret nyílik, akkor az ott jelentett rendelkezésre álló hitelkeret leallokálandó az alá nyíló </w:t>
      </w:r>
      <w:proofErr w:type="spellStart"/>
      <w:r>
        <w:rPr>
          <w:rFonts w:asciiTheme="minorHAnsi" w:hAnsiTheme="minorHAnsi" w:cstheme="minorHAnsi"/>
        </w:rPr>
        <w:t>INSTR</w:t>
      </w:r>
      <w:proofErr w:type="spellEnd"/>
      <w:r>
        <w:rPr>
          <w:rFonts w:asciiTheme="minorHAnsi" w:hAnsiTheme="minorHAnsi" w:cstheme="minorHAnsi"/>
        </w:rPr>
        <w:t xml:space="preserve"> instrumentumok aktuális kitettségértékébe az </w:t>
      </w:r>
      <w:proofErr w:type="spellStart"/>
      <w:r>
        <w:rPr>
          <w:rFonts w:asciiTheme="minorHAnsi" w:hAnsiTheme="minorHAnsi" w:cstheme="minorHAnsi"/>
        </w:rPr>
        <w:t>INSTR</w:t>
      </w:r>
      <w:proofErr w:type="spellEnd"/>
      <w:r>
        <w:rPr>
          <w:rFonts w:asciiTheme="minorHAnsi" w:hAnsiTheme="minorHAnsi" w:cstheme="minorHAnsi"/>
        </w:rPr>
        <w:t xml:space="preserve"> táblában jelentett le nem hívott keretek arányában</w:t>
      </w:r>
      <w:r w:rsidR="00EE4E1F">
        <w:rPr>
          <w:rFonts w:asciiTheme="minorHAnsi" w:hAnsiTheme="minorHAnsi" w:cstheme="minorHAnsi"/>
        </w:rPr>
        <w:t xml:space="preserve">, az így allokált és a le nem hívott keret összege szorzandó a </w:t>
      </w:r>
      <w:r w:rsidR="003246B3">
        <w:rPr>
          <w:rFonts w:asciiTheme="minorHAnsi" w:hAnsiTheme="minorHAnsi" w:cstheme="minorHAnsi"/>
        </w:rPr>
        <w:t>tőkeszámítás során alkalmazott hitelegyenértékesítési tényező</w:t>
      </w:r>
      <w:r w:rsidR="00EE4E1F">
        <w:rPr>
          <w:rFonts w:asciiTheme="minorHAnsi" w:hAnsiTheme="minorHAnsi" w:cstheme="minorHAnsi"/>
        </w:rPr>
        <w:t>vel.</w:t>
      </w:r>
    </w:p>
    <w:p w14:paraId="5E1CD930" w14:textId="47159364" w:rsidR="001746C4" w:rsidRPr="006C72EB" w:rsidRDefault="001746C4" w:rsidP="00AA1C82">
      <w:pPr>
        <w:rPr>
          <w:rFonts w:asciiTheme="minorHAnsi" w:hAnsiTheme="minorHAnsi" w:cstheme="minorHAnsi"/>
        </w:rPr>
      </w:pPr>
      <w:r w:rsidRPr="006C72EB">
        <w:rPr>
          <w:rFonts w:asciiTheme="minorHAnsi" w:hAnsiTheme="minorHAnsi" w:cstheme="minorHAnsi"/>
        </w:rPr>
        <w:t xml:space="preserve">A mező 2021. szeptemberi vonatkozási időtől kezdődően átnevezésre kerül „Aktuális </w:t>
      </w:r>
      <w:proofErr w:type="gramStart"/>
      <w:r w:rsidRPr="006C72EB">
        <w:rPr>
          <w:rFonts w:asciiTheme="minorHAnsi" w:hAnsiTheme="minorHAnsi" w:cstheme="minorHAnsi"/>
        </w:rPr>
        <w:t>kitettségérték”-</w:t>
      </w:r>
      <w:proofErr w:type="gramEnd"/>
      <w:r w:rsidRPr="006C72EB">
        <w:rPr>
          <w:rFonts w:asciiTheme="minorHAnsi" w:hAnsiTheme="minorHAnsi" w:cstheme="minorHAnsi"/>
        </w:rPr>
        <w:t>re.</w:t>
      </w:r>
    </w:p>
    <w:p w14:paraId="49839515" w14:textId="7170D643" w:rsidR="00555A10" w:rsidRPr="006C72EB" w:rsidRDefault="002C61F2" w:rsidP="00484F64">
      <w:pPr>
        <w:rPr>
          <w:rFonts w:asciiTheme="minorHAnsi" w:hAnsiTheme="minorHAnsi" w:cstheme="minorHAnsi"/>
          <w:b/>
        </w:rPr>
      </w:pPr>
      <w:bookmarkStart w:id="192" w:name="_Hlk64621178"/>
      <w:bookmarkStart w:id="193" w:name="_Hlk9267489"/>
      <w:bookmarkEnd w:id="190"/>
      <w:r w:rsidRPr="006C72EB">
        <w:rPr>
          <w:rFonts w:asciiTheme="minorHAnsi" w:hAnsiTheme="minorHAnsi" w:cstheme="minorHAnsi"/>
        </w:rPr>
        <w:t xml:space="preserve">A </w:t>
      </w:r>
      <w:r w:rsidRPr="006C72EB">
        <w:rPr>
          <w:rFonts w:asciiTheme="minorHAnsi" w:hAnsiTheme="minorHAnsi" w:cstheme="minorHAnsi"/>
          <w:b/>
        </w:rPr>
        <w:t>„Mérlegen kívüli kitettségérték”</w:t>
      </w:r>
      <w:r w:rsidRPr="006C72EB">
        <w:rPr>
          <w:rFonts w:asciiTheme="minorHAnsi" w:hAnsiTheme="minorHAnsi" w:cstheme="minorHAnsi"/>
        </w:rPr>
        <w:t xml:space="preserve"> mező</w:t>
      </w:r>
      <w:r w:rsidR="001746C4" w:rsidRPr="006C72EB">
        <w:rPr>
          <w:rFonts w:asciiTheme="minorHAnsi" w:hAnsiTheme="minorHAnsi" w:cstheme="minorHAnsi"/>
        </w:rPr>
        <w:t>, mely korábban</w:t>
      </w:r>
      <w:r w:rsidR="0097449A" w:rsidRPr="006C72EB">
        <w:rPr>
          <w:rFonts w:asciiTheme="minorHAnsi" w:hAnsiTheme="minorHAnsi" w:cstheme="minorHAnsi"/>
        </w:rPr>
        <w:t xml:space="preserve"> tilos mező</w:t>
      </w:r>
      <w:r w:rsidR="001746C4" w:rsidRPr="006C72EB">
        <w:rPr>
          <w:rFonts w:asciiTheme="minorHAnsi" w:hAnsiTheme="minorHAnsi" w:cstheme="minorHAnsi"/>
        </w:rPr>
        <w:t xml:space="preserve"> volt, jelentendő mezővé válik 2021. szeptemberi vonatkozási időtől kezdődően </w:t>
      </w:r>
      <w:r w:rsidR="001746C4" w:rsidRPr="006C72EB">
        <w:rPr>
          <w:rFonts w:asciiTheme="minorHAnsi" w:hAnsiTheme="minorHAnsi" w:cstheme="minorHAnsi"/>
          <w:b/>
        </w:rPr>
        <w:t>„</w:t>
      </w:r>
      <w:bookmarkStart w:id="194" w:name="_Hlk48738873"/>
      <w:r w:rsidR="001746C4" w:rsidRPr="006C72EB">
        <w:rPr>
          <w:rFonts w:asciiTheme="minorHAnsi" w:hAnsiTheme="minorHAnsi" w:cstheme="minorHAnsi"/>
          <w:b/>
        </w:rPr>
        <w:t>Várható hitelezési veszteség alapján származtatott kitettségérték</w:t>
      </w:r>
      <w:bookmarkEnd w:id="194"/>
      <w:r w:rsidR="001746C4" w:rsidRPr="006C72EB">
        <w:rPr>
          <w:rFonts w:asciiTheme="minorHAnsi" w:hAnsiTheme="minorHAnsi" w:cstheme="minorHAnsi"/>
          <w:b/>
        </w:rPr>
        <w:t>”</w:t>
      </w:r>
      <w:r w:rsidR="001746C4" w:rsidRPr="006C72EB">
        <w:rPr>
          <w:rFonts w:asciiTheme="minorHAnsi" w:hAnsiTheme="minorHAnsi" w:cstheme="minorHAnsi"/>
        </w:rPr>
        <w:t xml:space="preserve"> megnevezéssel</w:t>
      </w:r>
      <w:r w:rsidR="00555A10" w:rsidRPr="006C72EB">
        <w:rPr>
          <w:rFonts w:asciiTheme="minorHAnsi" w:hAnsiTheme="minorHAnsi" w:cstheme="minorHAnsi"/>
        </w:rPr>
        <w:t>, tartalma szerint a mezőben jelentendő</w:t>
      </w:r>
      <w:r w:rsidR="006671D8" w:rsidRPr="006C72EB">
        <w:rPr>
          <w:rFonts w:asciiTheme="minorHAnsi" w:hAnsiTheme="minorHAnsi" w:cstheme="minorHAnsi"/>
        </w:rPr>
        <w:t xml:space="preserve"> 2021. decemberi vonatkozási időtől kezdődően</w:t>
      </w:r>
      <w:r w:rsidR="00555A10" w:rsidRPr="006C72EB">
        <w:rPr>
          <w:rFonts w:asciiTheme="minorHAnsi" w:hAnsiTheme="minorHAnsi" w:cstheme="minorHAnsi"/>
        </w:rPr>
        <w:t xml:space="preserve"> a  kitettség lejáratig tartó várható értéke</w:t>
      </w:r>
      <w:r w:rsidR="00224915" w:rsidRPr="006C72EB">
        <w:rPr>
          <w:rFonts w:asciiTheme="minorHAnsi" w:hAnsiTheme="minorHAnsi" w:cstheme="minorHAnsi"/>
        </w:rPr>
        <w:t xml:space="preserve"> instrumentum szinten</w:t>
      </w:r>
      <w:r w:rsidR="00555A10" w:rsidRPr="006C72EB">
        <w:rPr>
          <w:rFonts w:asciiTheme="minorHAnsi" w:hAnsiTheme="minorHAnsi" w:cstheme="minorHAnsi"/>
        </w:rPr>
        <w:t xml:space="preserve">, azaz a jövőbeli </w:t>
      </w:r>
      <w:r w:rsidR="00555A10" w:rsidRPr="006C72EB">
        <w:rPr>
          <w:rFonts w:asciiTheme="minorHAnsi" w:hAnsiTheme="minorHAnsi" w:cstheme="minorHAnsi"/>
          <w:u w:val="single"/>
        </w:rPr>
        <w:t>amortizált bekerülési értékek</w:t>
      </w:r>
      <w:r w:rsidR="00555A10" w:rsidRPr="006C72EB">
        <w:rPr>
          <w:rFonts w:asciiTheme="minorHAnsi" w:hAnsiTheme="minorHAnsi" w:cstheme="minorHAnsi"/>
        </w:rPr>
        <w:t xml:space="preserve"> átlagos nagysága</w:t>
      </w:r>
      <w:r w:rsidR="00041098" w:rsidRPr="006C72EB">
        <w:rPr>
          <w:rFonts w:asciiTheme="minorHAnsi" w:hAnsiTheme="minorHAnsi" w:cstheme="minorHAnsi"/>
        </w:rPr>
        <w:t>,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r w:rsidR="00555A10" w:rsidRPr="006C72EB">
        <w:rPr>
          <w:rFonts w:asciiTheme="minorHAnsi" w:hAnsiTheme="minorHAnsi" w:cstheme="minorHAnsi"/>
        </w:rPr>
        <w:t>.</w:t>
      </w:r>
    </w:p>
    <w:p w14:paraId="57FB23B0" w14:textId="39857015" w:rsidR="00555A10" w:rsidRPr="006C72EB" w:rsidRDefault="00555A10" w:rsidP="00484F64">
      <w:pPr>
        <w:rPr>
          <w:rFonts w:asciiTheme="minorHAnsi" w:hAnsiTheme="minorHAnsi" w:cstheme="minorHAnsi"/>
        </w:rPr>
      </w:pPr>
      <w:r w:rsidRPr="006C72EB">
        <w:rPr>
          <w:rFonts w:ascii="Cambria Math" w:hAnsi="Cambria Math" w:cs="Cambria Math"/>
        </w:rPr>
        <w:t>𝑬</w:t>
      </w:r>
      <w:r w:rsidRPr="006C72EB">
        <w:rPr>
          <w:rFonts w:asciiTheme="minorHAnsi" w:hAnsiTheme="minorHAnsi" w:cstheme="minorHAnsi"/>
        </w:rPr>
        <w:t>(</w:t>
      </w:r>
      <w:r w:rsidRPr="006C72EB">
        <w:rPr>
          <w:rFonts w:ascii="Cambria Math" w:hAnsi="Cambria Math" w:cs="Cambria Math"/>
        </w:rPr>
        <w:t>𝐸𝑥𝑝</w:t>
      </w:r>
      <w:r w:rsidRPr="006C72EB">
        <w:rPr>
          <w:rFonts w:asciiTheme="minorHAnsi" w:hAnsiTheme="minorHAnsi" w:cstheme="minorHAnsi"/>
        </w:rPr>
        <w:t>)=∑</w:t>
      </w:r>
      <w:r w:rsidRPr="006C72EB">
        <w:rPr>
          <w:rFonts w:ascii="Cambria Math" w:hAnsi="Cambria Math" w:cs="Cambria Math"/>
          <w:vertAlign w:val="subscript"/>
        </w:rPr>
        <w:t>𝑖</w:t>
      </w:r>
      <w:r w:rsidRPr="006C72EB">
        <w:rPr>
          <w:rFonts w:ascii="Cambria Math" w:hAnsi="Cambria Math" w:cs="Cambria Math"/>
        </w:rPr>
        <w:t>𝑃𝑉</w:t>
      </w:r>
      <w:r w:rsidRPr="006C72EB">
        <w:rPr>
          <w:rFonts w:asciiTheme="minorHAnsi" w:hAnsiTheme="minorHAnsi" w:cstheme="minorHAnsi"/>
        </w:rPr>
        <w:t>(</w:t>
      </w:r>
      <w:r w:rsidRPr="006C72EB">
        <w:rPr>
          <w:rFonts w:ascii="Cambria Math" w:hAnsi="Cambria Math" w:cs="Cambria Math"/>
        </w:rPr>
        <w:t>𝐸𝐴𝐷</w:t>
      </w:r>
      <w:r w:rsidRPr="006C72EB">
        <w:rPr>
          <w:rFonts w:ascii="Cambria Math" w:hAnsi="Cambria Math" w:cs="Cambria Math"/>
          <w:vertAlign w:val="subscript"/>
        </w:rPr>
        <w:t>𝑖</w:t>
      </w:r>
      <w:r w:rsidRPr="006C72EB">
        <w:rPr>
          <w:rFonts w:asciiTheme="minorHAnsi" w:hAnsiTheme="minorHAnsi" w:cstheme="minorHAnsi"/>
        </w:rPr>
        <w:t>)/(</w:t>
      </w:r>
      <w:r w:rsidRPr="006C72EB">
        <w:rPr>
          <w:rFonts w:ascii="Cambria Math" w:hAnsi="Cambria Math" w:cs="Cambria Math"/>
        </w:rPr>
        <w:t>𝑇</w:t>
      </w:r>
      <w:r w:rsidRPr="006C72EB">
        <w:rPr>
          <w:rFonts w:asciiTheme="minorHAnsi" w:hAnsiTheme="minorHAnsi" w:cstheme="minorHAnsi"/>
        </w:rPr>
        <w:t>−</w:t>
      </w:r>
      <w:r w:rsidRPr="006C72EB">
        <w:rPr>
          <w:rFonts w:ascii="Cambria Math" w:hAnsi="Cambria Math" w:cs="Cambria Math"/>
        </w:rPr>
        <w:t>𝑡</w:t>
      </w:r>
      <w:r w:rsidRPr="006C72EB">
        <w:rPr>
          <w:rFonts w:asciiTheme="minorHAnsi" w:hAnsiTheme="minorHAnsi" w:cstheme="minorHAnsi"/>
        </w:rPr>
        <w:t>), ahol (T-t) a hátralévő periódusok számát jelöli</w:t>
      </w:r>
      <w:r w:rsidR="00D67956" w:rsidRPr="006C72EB">
        <w:rPr>
          <w:rFonts w:asciiTheme="minorHAnsi" w:hAnsiTheme="minorHAnsi" w:cstheme="minorHAnsi"/>
        </w:rPr>
        <w:t xml:space="preserve"> az IFRS9 értékvesztési </w:t>
      </w:r>
      <w:proofErr w:type="spellStart"/>
      <w:r w:rsidR="00D67956" w:rsidRPr="006C72EB">
        <w:rPr>
          <w:rFonts w:asciiTheme="minorHAnsi" w:hAnsiTheme="minorHAnsi" w:cstheme="minorHAnsi"/>
        </w:rPr>
        <w:t>stage</w:t>
      </w:r>
      <w:proofErr w:type="spellEnd"/>
      <w:r w:rsidR="00D67956" w:rsidRPr="006C72EB">
        <w:rPr>
          <w:rFonts w:asciiTheme="minorHAnsi" w:hAnsiTheme="minorHAnsi" w:cstheme="minorHAnsi"/>
        </w:rPr>
        <w:t>-besorolásokkal összhangban</w:t>
      </w:r>
      <w:r w:rsidRPr="006C72EB">
        <w:rPr>
          <w:rFonts w:asciiTheme="minorHAnsi" w:hAnsiTheme="minorHAnsi" w:cstheme="minorHAnsi"/>
        </w:rPr>
        <w:t>,</w:t>
      </w:r>
    </w:p>
    <w:p w14:paraId="68556C64" w14:textId="5E436302" w:rsidR="00555A10" w:rsidRPr="006C72EB" w:rsidRDefault="00D67956">
      <w:pPr>
        <w:rPr>
          <w:rFonts w:asciiTheme="minorHAnsi" w:hAnsiTheme="minorHAnsi" w:cstheme="minorHAnsi"/>
        </w:rPr>
      </w:pPr>
      <w:r w:rsidRPr="006C72EB">
        <w:rPr>
          <w:rFonts w:asciiTheme="minorHAnsi" w:hAnsiTheme="minorHAnsi" w:cstheme="minorHAnsi"/>
        </w:rPr>
        <w:t xml:space="preserve">továbbá </w:t>
      </w:r>
      <w:r w:rsidR="00555A10" w:rsidRPr="006C72EB">
        <w:rPr>
          <w:rFonts w:asciiTheme="minorHAnsi" w:hAnsiTheme="minorHAnsi" w:cstheme="minorHAnsi"/>
        </w:rPr>
        <w:t xml:space="preserve">ahol </w:t>
      </w:r>
      <w:proofErr w:type="spellStart"/>
      <w:r w:rsidR="00555A10" w:rsidRPr="006C72EB">
        <w:rPr>
          <w:rFonts w:asciiTheme="minorHAnsi" w:hAnsiTheme="minorHAnsi" w:cstheme="minorHAnsi"/>
        </w:rPr>
        <w:t>EADi</w:t>
      </w:r>
      <w:proofErr w:type="spellEnd"/>
      <w:r w:rsidR="00555A10" w:rsidRPr="006C72EB">
        <w:rPr>
          <w:rFonts w:asciiTheme="minorHAnsi" w:hAnsiTheme="minorHAnsi" w:cstheme="minorHAnsi"/>
        </w:rPr>
        <w:t xml:space="preserve"> az ügylet i időpontban mérlegen belüli amortizált bekerülési értékének összege és </w:t>
      </w:r>
      <w:proofErr w:type="spellStart"/>
      <w:r w:rsidR="00555A10" w:rsidRPr="006C72EB">
        <w:rPr>
          <w:rFonts w:asciiTheme="minorHAnsi" w:hAnsiTheme="minorHAnsi" w:cstheme="minorHAnsi"/>
        </w:rPr>
        <w:t>PV</w:t>
      </w:r>
      <w:proofErr w:type="spellEnd"/>
      <w:r w:rsidR="00555A10" w:rsidRPr="006C72EB">
        <w:rPr>
          <w:rFonts w:asciiTheme="minorHAnsi" w:hAnsiTheme="minorHAnsi" w:cstheme="minorHAnsi"/>
        </w:rPr>
        <w:t xml:space="preserve"> jelöli a jelenértéket, T a lejárati időpont, t az aktuális időpont.</w:t>
      </w:r>
      <w:r w:rsidR="00041098" w:rsidRPr="006C72EB">
        <w:rPr>
          <w:rFonts w:asciiTheme="minorHAnsi" w:hAnsiTheme="minorHAnsi" w:cstheme="minorHAnsi"/>
        </w:rPr>
        <w:t xml:space="preserve"> </w:t>
      </w:r>
    </w:p>
    <w:p w14:paraId="5A3A3219" w14:textId="2D742099" w:rsidR="00D62390" w:rsidRPr="006C72EB" w:rsidRDefault="00D62390">
      <w:pPr>
        <w:rPr>
          <w:rFonts w:asciiTheme="minorHAnsi" w:hAnsiTheme="minorHAnsi" w:cstheme="minorHAnsi"/>
        </w:rPr>
      </w:pPr>
      <w:r w:rsidRPr="006C72EB">
        <w:rPr>
          <w:rFonts w:asciiTheme="minorHAnsi" w:hAnsiTheme="minorHAnsi" w:cstheme="minorHAnsi"/>
        </w:rPr>
        <w:t>Lejárt instrumentumok esetén, amennyiben egyéb feltevéssel nem él az intézmény az értékvesztésszámításkor, akkor E(</w:t>
      </w:r>
      <w:proofErr w:type="spellStart"/>
      <w:r w:rsidRPr="006C72EB">
        <w:rPr>
          <w:rFonts w:asciiTheme="minorHAnsi" w:hAnsiTheme="minorHAnsi" w:cstheme="minorHAnsi"/>
        </w:rPr>
        <w:t>Exp</w:t>
      </w:r>
      <w:proofErr w:type="spellEnd"/>
      <w:r w:rsidRPr="006C72EB">
        <w:rPr>
          <w:rFonts w:asciiTheme="minorHAnsi" w:hAnsiTheme="minorHAnsi" w:cstheme="minorHAnsi"/>
        </w:rPr>
        <w:t>) -ben az aktuális, értékvesztésképzés során alkalmazott kitettségérték jelentendő.</w:t>
      </w:r>
    </w:p>
    <w:p w14:paraId="38E4CBC1" w14:textId="6722BAA3" w:rsidR="00B61E70" w:rsidRPr="006C72EB" w:rsidRDefault="00B61E70" w:rsidP="00484F64">
      <w:pPr>
        <w:rPr>
          <w:rFonts w:asciiTheme="minorHAnsi" w:hAnsiTheme="minorHAnsi" w:cstheme="minorHAnsi"/>
        </w:rPr>
      </w:pPr>
      <w:r w:rsidRPr="006C72EB">
        <w:rPr>
          <w:rFonts w:asciiTheme="minorHAnsi" w:hAnsiTheme="minorHAnsi" w:cstheme="minorHAnsi"/>
        </w:rPr>
        <w:t xml:space="preserve">Amennyiben az instrumentum a mérlegben még nem szerepel, mert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6C72EB">
        <w:rPr>
          <w:rFonts w:asciiTheme="minorHAnsi" w:hAnsiTheme="minorHAnsi" w:cstheme="minorHAnsi"/>
        </w:rPr>
        <w:t>EAD-ból</w:t>
      </w:r>
      <w:proofErr w:type="spellEnd"/>
      <w:r w:rsidRPr="006C72EB">
        <w:rPr>
          <w:rFonts w:asciiTheme="minorHAnsi" w:hAnsiTheme="minorHAnsi" w:cstheme="minorHAnsi"/>
        </w:rPr>
        <w:t xml:space="preserve"> kell kiindulni a fenti képlettel történő számolás során.</w:t>
      </w:r>
      <w:r w:rsidR="00450D13" w:rsidRPr="006C72EB">
        <w:rPr>
          <w:rFonts w:asciiTheme="minorHAnsi" w:hAnsiTheme="minorHAnsi" w:cstheme="minorHAnsi"/>
        </w:rPr>
        <w:t xml:space="preserve"> A mezőt minden </w:t>
      </w:r>
      <w:proofErr w:type="spellStart"/>
      <w:r w:rsidR="00450D13" w:rsidRPr="006C72EB">
        <w:rPr>
          <w:rFonts w:asciiTheme="minorHAnsi" w:hAnsiTheme="minorHAnsi" w:cstheme="minorHAnsi"/>
        </w:rPr>
        <w:t>IFRS</w:t>
      </w:r>
      <w:proofErr w:type="spellEnd"/>
      <w:r w:rsidR="00450D13" w:rsidRPr="006C72EB">
        <w:rPr>
          <w:rFonts w:asciiTheme="minorHAnsi" w:hAnsiTheme="minorHAnsi" w:cstheme="minorHAnsi"/>
        </w:rPr>
        <w:t xml:space="preserve"> könyvvezetést alkalmazó adatszolgáltatónak jelentenie kell azon instrumentumok esetén, amelyek az értékvesztésképzés hatálya alá tartoznak</w:t>
      </w:r>
    </w:p>
    <w:p w14:paraId="3A5EFD3F" w14:textId="3FE7BD6D" w:rsidR="002E50AD" w:rsidRPr="006C72EB" w:rsidRDefault="002E50AD" w:rsidP="00484F64">
      <w:pPr>
        <w:rPr>
          <w:rFonts w:asciiTheme="minorHAnsi" w:hAnsiTheme="minorHAnsi" w:cstheme="minorHAnsi"/>
        </w:rPr>
      </w:pPr>
      <w:bookmarkStart w:id="195" w:name="_Hlk79608610"/>
      <w:r w:rsidRPr="006C72EB">
        <w:rPr>
          <w:rFonts w:asciiTheme="minorHAnsi" w:hAnsiTheme="minorHAnsi" w:cstheme="minorHAnsi"/>
        </w:rPr>
        <w:t>„</w:t>
      </w:r>
      <w:r w:rsidRPr="006C72EB">
        <w:rPr>
          <w:rFonts w:asciiTheme="minorHAnsi" w:hAnsiTheme="minorHAnsi" w:cstheme="minorHAnsi"/>
          <w:b/>
          <w:bCs/>
        </w:rPr>
        <w:t>A mérlegen kívüli kitettségekhez kapcsolódó céltartalékok</w:t>
      </w:r>
      <w:r w:rsidRPr="006C72EB">
        <w:rPr>
          <w:rFonts w:asciiTheme="minorHAnsi" w:hAnsiTheme="minorHAnsi" w:cstheme="minorHAnsi"/>
        </w:rPr>
        <w:t xml:space="preserve">” mezőben kizárólag a </w:t>
      </w:r>
      <w:proofErr w:type="spellStart"/>
      <w:r w:rsidRPr="006C72EB">
        <w:rPr>
          <w:rFonts w:asciiTheme="minorHAnsi" w:hAnsiTheme="minorHAnsi" w:cstheme="minorHAnsi"/>
        </w:rPr>
        <w:t>INSTR.LNH_KERET_TOKE_OSSZEG</w:t>
      </w:r>
      <w:proofErr w:type="spellEnd"/>
      <w:r w:rsidRPr="006C72EB">
        <w:rPr>
          <w:rFonts w:asciiTheme="minorHAnsi" w:hAnsiTheme="minorHAnsi" w:cstheme="minorHAnsi"/>
        </w:rPr>
        <w:t xml:space="preserve"> mezőben jelentett le nem hívott hitelkerethez</w:t>
      </w:r>
      <w:r w:rsidR="000F7355">
        <w:rPr>
          <w:rFonts w:asciiTheme="minorHAnsi" w:hAnsiTheme="minorHAnsi" w:cstheme="minorHAnsi"/>
        </w:rPr>
        <w:t>/garanciához/egyéb mérlegen kívüli kötelezettséghez</w:t>
      </w:r>
      <w:r w:rsidRPr="006C72EB">
        <w:rPr>
          <w:rFonts w:asciiTheme="minorHAnsi" w:hAnsiTheme="minorHAnsi" w:cstheme="minorHAnsi"/>
        </w:rPr>
        <w:t xml:space="preserve"> kapcsolódó céltartalék összege jelentendő. Amennyiben nem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kerül jelentésre a </w:t>
      </w:r>
      <w:r w:rsidR="000F7355">
        <w:rPr>
          <w:rFonts w:asciiTheme="minorHAnsi" w:hAnsiTheme="minorHAnsi" w:cstheme="minorHAnsi"/>
        </w:rPr>
        <w:t>mérlegen kívüli rész</w:t>
      </w:r>
      <w:r w:rsidRPr="006C72EB">
        <w:rPr>
          <w:rFonts w:asciiTheme="minorHAnsi" w:hAnsiTheme="minorHAnsi" w:cstheme="minorHAnsi"/>
        </w:rPr>
        <w:t xml:space="preserve">, akkor ebben a mezőben nem szerepeltetendő adat, amennyiben megbontásra kerül </w:t>
      </w:r>
      <w:r w:rsidR="000F7355">
        <w:rPr>
          <w:rFonts w:asciiTheme="minorHAnsi" w:hAnsiTheme="minorHAnsi" w:cstheme="minorHAnsi"/>
        </w:rPr>
        <w:t xml:space="preserve">például </w:t>
      </w:r>
      <w:r w:rsidRPr="006C72EB">
        <w:rPr>
          <w:rFonts w:asciiTheme="minorHAnsi" w:hAnsiTheme="minorHAnsi" w:cstheme="minorHAnsi"/>
        </w:rPr>
        <w:t xml:space="preserve">a le nem hívott 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között, akkor a céltartalék összegét is meg kell bontani.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-ben jelentett céltartalék összegeket összesítve az így kalkulált összeg ki kell adja a szerződésszintű céltartalékot (az nem sokszorozódhat).</w:t>
      </w:r>
    </w:p>
    <w:bookmarkEnd w:id="191"/>
    <w:bookmarkEnd w:id="192"/>
    <w:bookmarkEnd w:id="193"/>
    <w:bookmarkEnd w:id="195"/>
    <w:p w14:paraId="408B82A0" w14:textId="7C3198DF" w:rsidR="00AF1B31" w:rsidRPr="006C72EB" w:rsidRDefault="00AF1B31" w:rsidP="00372A12">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Tárgyhavi leírás</w:t>
      </w:r>
      <w:r w:rsidRPr="006C72EB">
        <w:rPr>
          <w:rFonts w:asciiTheme="minorHAnsi" w:hAnsiTheme="minorHAnsi" w:cstheme="minorHAnsi"/>
        </w:rPr>
        <w:t xml:space="preserve">” </w:t>
      </w:r>
      <w:r w:rsidR="001D0F29" w:rsidRPr="006C72EB">
        <w:rPr>
          <w:rFonts w:asciiTheme="minorHAnsi" w:hAnsiTheme="minorHAnsi" w:cstheme="minorHAnsi"/>
        </w:rPr>
        <w:t xml:space="preserve">mezőben a tárgyhavi részleges leírás jelentendő, amennyiben a követelés teljes egészében leírásra kerül, a teljes végső leírás összegét az </w:t>
      </w:r>
      <w:proofErr w:type="spellStart"/>
      <w:r w:rsidR="001D0F29" w:rsidRPr="006C72EB">
        <w:rPr>
          <w:rFonts w:asciiTheme="minorHAnsi" w:hAnsiTheme="minorHAnsi" w:cstheme="minorHAnsi"/>
        </w:rPr>
        <w:t>INSTM</w:t>
      </w:r>
      <w:proofErr w:type="spellEnd"/>
      <w:r w:rsidR="001D0F29" w:rsidRPr="006C72EB">
        <w:rPr>
          <w:rFonts w:asciiTheme="minorHAnsi" w:hAnsiTheme="minorHAnsi" w:cstheme="minorHAnsi"/>
        </w:rPr>
        <w:t xml:space="preserve"> táblában kell jelenteni.</w:t>
      </w:r>
      <w:r w:rsidR="00AC745D" w:rsidRPr="006C72EB">
        <w:rPr>
          <w:rFonts w:asciiTheme="minorHAnsi" w:hAnsiTheme="minorHAnsi" w:cstheme="minorHAnsi"/>
        </w:rPr>
        <w:t xml:space="preserve"> </w:t>
      </w:r>
      <w:r w:rsidR="00813155" w:rsidRPr="006C72EB">
        <w:rPr>
          <w:rFonts w:asciiTheme="minorHAnsi" w:hAnsiTheme="minorHAnsi" w:cstheme="minorHAnsi"/>
        </w:rPr>
        <w:t xml:space="preserve">Ebben az esetben az </w:t>
      </w:r>
      <w:proofErr w:type="spellStart"/>
      <w:r w:rsidR="00813155" w:rsidRPr="006C72EB">
        <w:rPr>
          <w:rFonts w:asciiTheme="minorHAnsi" w:hAnsiTheme="minorHAnsi" w:cstheme="minorHAnsi"/>
        </w:rPr>
        <w:t>INSTR</w:t>
      </w:r>
      <w:proofErr w:type="spellEnd"/>
      <w:r w:rsidR="00813155" w:rsidRPr="006C72EB">
        <w:rPr>
          <w:rFonts w:asciiTheme="minorHAnsi" w:hAnsiTheme="minorHAnsi" w:cstheme="minorHAnsi"/>
        </w:rPr>
        <w:t xml:space="preserve"> táblában a tárgyhavi leírás mezőben adat nem jelenthető.</w:t>
      </w:r>
      <w:r w:rsidR="00770A0F" w:rsidRPr="006C72EB">
        <w:rPr>
          <w:rFonts w:asciiTheme="minorHAnsi" w:hAnsiTheme="minorHAnsi" w:cstheme="minorHAnsi"/>
        </w:rPr>
        <w:t xml:space="preserve"> Az elengedés nem tekintendő leírásnak, követelés elengedése esetén a törlesztés táblában az elengedésre vonatkozó kóddal kell egy törlesztési eseményt jelenteni.</w:t>
      </w:r>
    </w:p>
    <w:p w14:paraId="78CB9780" w14:textId="7D458D99" w:rsidR="002B2EEA" w:rsidRPr="006C72EB" w:rsidRDefault="00FD6AA3" w:rsidP="00484F64">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„Hitelbírálatkori hitelfedezeti arány (</w:t>
      </w:r>
      <w:proofErr w:type="spellStart"/>
      <w:r w:rsidRPr="006C72EB">
        <w:rPr>
          <w:rFonts w:asciiTheme="minorHAnsi" w:hAnsiTheme="minorHAnsi" w:cstheme="minorHAnsi"/>
          <w:b/>
        </w:rPr>
        <w:t>LTV</w:t>
      </w:r>
      <w:proofErr w:type="spellEnd"/>
      <w:r w:rsidRPr="006C72EB">
        <w:rPr>
          <w:rFonts w:asciiTheme="minorHAnsi" w:hAnsiTheme="minorHAnsi" w:cstheme="minorHAnsi"/>
          <w:b/>
        </w:rPr>
        <w:t xml:space="preserve">)” </w:t>
      </w:r>
      <w:r w:rsidRPr="006C72EB">
        <w:rPr>
          <w:rFonts w:asciiTheme="minorHAnsi" w:hAnsiTheme="minorHAnsi" w:cstheme="minorHAnsi"/>
        </w:rPr>
        <w:t xml:space="preserve">mezőben mind vállalati, mind lakossági </w:t>
      </w:r>
      <w:r w:rsidR="00920C9E">
        <w:rPr>
          <w:rFonts w:asciiTheme="minorHAnsi" w:hAnsiTheme="minorHAnsi" w:cstheme="minorHAnsi"/>
        </w:rPr>
        <w:t>ügyletek</w:t>
      </w:r>
      <w:r w:rsidR="00920C9E" w:rsidRPr="006C72EB">
        <w:rPr>
          <w:rFonts w:asciiTheme="minorHAnsi" w:hAnsiTheme="minorHAnsi" w:cstheme="minorHAnsi"/>
        </w:rPr>
        <w:t xml:space="preserve"> </w:t>
      </w:r>
      <w:r w:rsidRPr="006C72EB">
        <w:rPr>
          <w:rFonts w:asciiTheme="minorHAnsi" w:hAnsiTheme="minorHAnsi" w:cstheme="minorHAnsi"/>
        </w:rPr>
        <w:t>esetén meg kell adni az ingatlanfedezetű és a gépjárművásárlási hitelek esetén a hitel és a fedezet értékének arányát</w:t>
      </w:r>
      <w:r w:rsidR="002B2EEA" w:rsidRPr="006C72EB">
        <w:rPr>
          <w:rFonts w:asciiTheme="minorHAnsi" w:hAnsiTheme="minorHAnsi" w:cstheme="minorHAnsi"/>
        </w:rPr>
        <w:t xml:space="preserve"> </w:t>
      </w:r>
      <w:bookmarkStart w:id="196" w:name="_Hlk63935419"/>
      <w:r w:rsidR="002B2EEA" w:rsidRPr="006C72EB">
        <w:rPr>
          <w:rFonts w:asciiTheme="minorHAnsi" w:hAnsiTheme="minorHAnsi" w:cstheme="minorHAnsi"/>
        </w:rPr>
        <w:t>a következő képlet alapján: szerződéses összeg/fedezet allokált piaci értéke.</w:t>
      </w:r>
      <w:bookmarkEnd w:id="196"/>
      <w:r w:rsidR="002B2EEA" w:rsidRPr="006C72EB">
        <w:rPr>
          <w:rFonts w:asciiTheme="minorHAnsi" w:hAnsiTheme="minorHAnsi" w:cstheme="minorHAnsi"/>
        </w:rPr>
        <w:t xml:space="preserve"> </w:t>
      </w:r>
      <w:r w:rsidR="00AB21A3" w:rsidRPr="006C72EB">
        <w:rPr>
          <w:rFonts w:cs="Arial"/>
          <w:color w:val="000000" w:themeColor="text1"/>
        </w:rPr>
        <w:t xml:space="preserve">A mutatót a hitelbírálatkori adatokkal kell kalkulálni, azt a továbbiakban változatlan módon kell jelenteni, nem kell naprakésszé tenni a piaci érték változásával. </w:t>
      </w:r>
      <w:r w:rsidR="002B2EEA" w:rsidRPr="006C72EB">
        <w:rPr>
          <w:rFonts w:asciiTheme="minorHAnsi" w:hAnsiTheme="minorHAnsi" w:cstheme="minorHAnsi"/>
        </w:rPr>
        <w:t>A mutató kalkulációja során az alábbi előírások figyelembe veendők:</w:t>
      </w:r>
    </w:p>
    <w:p w14:paraId="35800FFF" w14:textId="77777777" w:rsidR="002B2EEA" w:rsidRPr="006C72EB" w:rsidRDefault="002B2EEA" w:rsidP="00484F64">
      <w:pPr>
        <w:pStyle w:val="Listaszerbekezds"/>
        <w:numPr>
          <w:ilvl w:val="0"/>
          <w:numId w:val="56"/>
        </w:numPr>
        <w:ind w:left="720"/>
        <w:rPr>
          <w:rFonts w:asciiTheme="minorHAnsi" w:hAnsiTheme="minorHAnsi" w:cstheme="minorHAnsi"/>
        </w:rPr>
      </w:pPr>
      <w:r w:rsidRPr="006C72EB">
        <w:rPr>
          <w:rFonts w:asciiTheme="minorHAnsi" w:hAnsiTheme="minorHAnsi" w:cstheme="minorHAnsi"/>
        </w:rPr>
        <w:t xml:space="preserve">Amennyiben az adatszolgáltató ingatlanfedezet esetén </w:t>
      </w:r>
      <w:r w:rsidRPr="006C72EB">
        <w:rPr>
          <w:rFonts w:asciiTheme="minorHAnsi" w:hAnsiTheme="minorHAnsi" w:cstheme="minorHAnsi"/>
          <w:i/>
        </w:rPr>
        <w:t>az első ranghelyen</w:t>
      </w:r>
      <w:r w:rsidRPr="006C72EB">
        <w:rPr>
          <w:rFonts w:asciiTheme="minorHAnsi" w:hAnsiTheme="minorHAnsi" w:cstheme="minorHAnsi"/>
        </w:rPr>
        <w:t xml:space="preserve"> szerepel, mint zálogjogosult, akkor a teljes allokált piaci érték figyelembe vehető (függetlenül a későbbi ranghelyeken szereplő jogosultaktól és azon későbbi ranghelyek értékétől). </w:t>
      </w:r>
    </w:p>
    <w:p w14:paraId="165D6594" w14:textId="77777777" w:rsidR="00155EC0" w:rsidRPr="006C72EB" w:rsidRDefault="002B2EEA" w:rsidP="00484F64">
      <w:pPr>
        <w:pStyle w:val="Listaszerbekezds"/>
        <w:numPr>
          <w:ilvl w:val="0"/>
          <w:numId w:val="56"/>
        </w:numPr>
        <w:ind w:left="720"/>
        <w:rPr>
          <w:rFonts w:asciiTheme="minorHAnsi" w:hAnsiTheme="minorHAnsi" w:cstheme="minorHAnsi"/>
        </w:rPr>
      </w:pPr>
      <w:r w:rsidRPr="006C72EB">
        <w:rPr>
          <w:rFonts w:asciiTheme="minorHAnsi" w:hAnsiTheme="minorHAnsi" w:cstheme="minorHAnsi"/>
        </w:rPr>
        <w:t xml:space="preserve">Amennyiben </w:t>
      </w:r>
      <w:r w:rsidRPr="006C72EB">
        <w:rPr>
          <w:rFonts w:asciiTheme="minorHAnsi" w:hAnsiTheme="minorHAnsi" w:cstheme="minorHAnsi"/>
          <w:i/>
        </w:rPr>
        <w:t>nem első ranghelyű</w:t>
      </w:r>
      <w:r w:rsidRPr="006C72EB">
        <w:rPr>
          <w:rFonts w:asciiTheme="minorHAnsi" w:hAnsiTheme="minorHAnsi" w:cstheme="minorHAnsi"/>
        </w:rPr>
        <w:t xml:space="preserve"> jelzálogjog tartozik a hitelintézethez, akkor az ingatlan nem vehető figyelembe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kalkulációjánál. Kivétel</w:t>
      </w:r>
      <w:r w:rsidR="00155EC0" w:rsidRPr="006C72EB">
        <w:rPr>
          <w:rFonts w:asciiTheme="minorHAnsi" w:hAnsiTheme="minorHAnsi" w:cstheme="minorHAnsi"/>
        </w:rPr>
        <w:t>t képeznek</w:t>
      </w:r>
      <w:r w:rsidRPr="006C72EB">
        <w:rPr>
          <w:rFonts w:asciiTheme="minorHAnsi" w:hAnsiTheme="minorHAnsi" w:cstheme="minorHAnsi"/>
        </w:rPr>
        <w:t xml:space="preserve"> ez alól</w:t>
      </w:r>
      <w:r w:rsidR="00155EC0" w:rsidRPr="006C72EB">
        <w:rPr>
          <w:rFonts w:asciiTheme="minorHAnsi" w:hAnsiTheme="minorHAnsi" w:cstheme="minorHAnsi"/>
        </w:rPr>
        <w:t xml:space="preserve"> a következő esetek:</w:t>
      </w:r>
    </w:p>
    <w:p w14:paraId="6AA2140B" w14:textId="195A2F42" w:rsidR="00155EC0" w:rsidRPr="006C72EB" w:rsidRDefault="002B2EEA" w:rsidP="00705221">
      <w:pPr>
        <w:pStyle w:val="Listaszerbekezds"/>
        <w:numPr>
          <w:ilvl w:val="1"/>
          <w:numId w:val="56"/>
        </w:numPr>
        <w:ind w:left="1276"/>
        <w:rPr>
          <w:rFonts w:asciiTheme="minorHAnsi" w:hAnsiTheme="minorHAnsi" w:cstheme="minorHAnsi"/>
        </w:rPr>
      </w:pPr>
      <w:r w:rsidRPr="006C72EB">
        <w:rPr>
          <w:rFonts w:asciiTheme="minorHAnsi" w:hAnsiTheme="minorHAnsi" w:cstheme="minorHAnsi"/>
        </w:rPr>
        <w:t xml:space="preserve">ha adott instrumentumhoz tartozó első és későbbi ranghelyek is adott adatszolgáltatóhoz tartoznak (pl. keretemelés miatt az első és a második), abban az esetben a teljes </w:t>
      </w:r>
      <w:r w:rsidR="00155EFB" w:rsidRPr="006C72EB">
        <w:rPr>
          <w:rFonts w:asciiTheme="minorHAnsi" w:hAnsiTheme="minorHAnsi" w:cstheme="minorHAnsi"/>
        </w:rPr>
        <w:t xml:space="preserve">allokált </w:t>
      </w:r>
      <w:r w:rsidRPr="006C72EB">
        <w:rPr>
          <w:rFonts w:asciiTheme="minorHAnsi" w:hAnsiTheme="minorHAnsi" w:cstheme="minorHAnsi"/>
        </w:rPr>
        <w:t xml:space="preserve">piaci érték figyelembe vehető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számításakor.</w:t>
      </w:r>
    </w:p>
    <w:p w14:paraId="389B0AE1" w14:textId="77777777" w:rsidR="00155EC0" w:rsidRPr="006C72EB" w:rsidRDefault="00155EC0" w:rsidP="00C32852">
      <w:pPr>
        <w:pStyle w:val="Listaszerbekezds"/>
        <w:numPr>
          <w:ilvl w:val="1"/>
          <w:numId w:val="56"/>
        </w:numPr>
        <w:ind w:left="1276"/>
        <w:rPr>
          <w:rFonts w:cs="Calibri"/>
          <w:color w:val="000000" w:themeColor="text1"/>
        </w:rPr>
      </w:pPr>
      <w:r w:rsidRPr="006C72EB">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6C72EB">
        <w:rPr>
          <w:rFonts w:cs="Calibri"/>
          <w:color w:val="000000" w:themeColor="text1"/>
        </w:rPr>
        <w:t>LTV</w:t>
      </w:r>
      <w:proofErr w:type="spellEnd"/>
      <w:r w:rsidRPr="006C72EB">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6C72EB">
        <w:rPr>
          <w:rFonts w:cs="Calibri"/>
        </w:rPr>
        <w:t xml:space="preserve">teherként </w:t>
      </w:r>
      <w:r w:rsidRPr="006C72EB">
        <w:t>az adatszolgáltatón kívül</w:t>
      </w:r>
      <w:r w:rsidRPr="006C72EB">
        <w:rPr>
          <w:i/>
          <w:iCs/>
        </w:rPr>
        <w:t xml:space="preserve"> </w:t>
      </w:r>
      <w:r w:rsidRPr="006C72EB">
        <w:rPr>
          <w:rFonts w:cs="Calibri"/>
        </w:rPr>
        <w:t xml:space="preserve">kizárólag a Magyar Állam jelzálogjoga szerepeljen a tulajdoni lapon, </w:t>
      </w:r>
      <w:r w:rsidRPr="006C72EB">
        <w:t>és az ingatlanérték allokáció során figyelembevételre is kerüljön</w:t>
      </w:r>
      <w:r w:rsidRPr="006C72EB">
        <w:rPr>
          <w:rFonts w:cs="Calibri"/>
        </w:rPr>
        <w:t xml:space="preserve">. Más hitelintézet megelőző jelzálogjoga esetén a módszer nem alkalmazható, az </w:t>
      </w:r>
      <w:proofErr w:type="spellStart"/>
      <w:r w:rsidRPr="006C72EB">
        <w:rPr>
          <w:rFonts w:cs="Calibri"/>
        </w:rPr>
        <w:t>LTV</w:t>
      </w:r>
      <w:proofErr w:type="spellEnd"/>
      <w:r w:rsidRPr="006C72EB">
        <w:rPr>
          <w:rFonts w:cs="Calibri"/>
        </w:rPr>
        <w:t xml:space="preserve"> 0-ként jelentendő </w:t>
      </w:r>
      <w:r w:rsidRPr="006C72EB">
        <w:rPr>
          <w:rFonts w:cs="Calibri"/>
          <w:color w:val="000000" w:themeColor="text1"/>
        </w:rPr>
        <w:t>ebben az esetben a későbbi ranghelyekhez kapcsolódóan.</w:t>
      </w:r>
    </w:p>
    <w:p w14:paraId="0CF28547" w14:textId="6EE73035" w:rsidR="002B2EEA" w:rsidRPr="006C72EB" w:rsidRDefault="002B2EEA" w:rsidP="00C32852">
      <w:pPr>
        <w:pStyle w:val="Listaszerbekezds"/>
        <w:numPr>
          <w:ilvl w:val="0"/>
          <w:numId w:val="0"/>
        </w:numPr>
        <w:ind w:left="720"/>
        <w:rPr>
          <w:rFonts w:asciiTheme="minorHAnsi" w:hAnsiTheme="minorHAnsi" w:cstheme="minorHAnsi"/>
        </w:rPr>
      </w:pPr>
    </w:p>
    <w:p w14:paraId="4EEFADE3" w14:textId="5AE58BCE" w:rsidR="002B2EEA" w:rsidRPr="006C72EB" w:rsidRDefault="002B2EEA" w:rsidP="00484F64">
      <w:pPr>
        <w:pStyle w:val="Listaszerbekezds"/>
        <w:numPr>
          <w:ilvl w:val="0"/>
          <w:numId w:val="56"/>
        </w:numPr>
        <w:ind w:left="720"/>
        <w:rPr>
          <w:rFonts w:asciiTheme="minorHAnsi" w:hAnsiTheme="minorHAnsi" w:cstheme="minorHAnsi"/>
        </w:rPr>
      </w:pPr>
      <w:r w:rsidRPr="006C72EB">
        <w:rPr>
          <w:rFonts w:asciiTheme="minorHAnsi" w:hAnsiTheme="minorHAnsi" w:cstheme="minorHAnsi"/>
          <w:i/>
        </w:rPr>
        <w:t>Fejlesztés</w:t>
      </w:r>
      <w:r w:rsidR="001576DB">
        <w:rPr>
          <w:rFonts w:asciiTheme="minorHAnsi" w:hAnsiTheme="minorHAnsi" w:cstheme="minorHAnsi"/>
          <w:i/>
        </w:rPr>
        <w:t>/bővítés/felújítás</w:t>
      </w:r>
      <w:r w:rsidRPr="006C72EB">
        <w:rPr>
          <w:rFonts w:asciiTheme="minorHAnsi" w:hAnsiTheme="minorHAnsi" w:cstheme="minorHAnsi"/>
          <w:i/>
        </w:rPr>
        <w:t xml:space="preserve"> alatt álló ingatlanok</w:t>
      </w:r>
      <w:r w:rsidRPr="006C72EB">
        <w:rPr>
          <w:rFonts w:asciiTheme="minorHAnsi" w:hAnsiTheme="minorHAnsi" w:cstheme="minorHAnsi"/>
        </w:rPr>
        <w:t xml:space="preserve"> esetén szerződéses összeg/a hitelbírálat során figyelembe vett, teljes felépítmény becsült, jövőbeli allokált értéke képlet alapján kalkulálandó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függetlenül attól, hogy ingatlanfejlesztés a hitel célja vagy nem. Amennyiben nem, a nevezőben akkor is csak az ingatlan allokált jövőbeli értéke szerepelhet (nem tartalmazhatja pl. a gépsorok értékét). </w:t>
      </w:r>
      <w:r w:rsidR="000B456D" w:rsidRPr="006C72EB">
        <w:rPr>
          <w:rFonts w:asciiTheme="minorHAnsi" w:hAnsiTheme="minorHAnsi" w:cstheme="minorHAnsi"/>
        </w:rPr>
        <w:t xml:space="preserve">Fejlesztés alatt álló ingatlanok esetén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azonban továbbra is a fedezet </w:t>
      </w:r>
      <w:r w:rsidR="000B456D" w:rsidRPr="006C72EB">
        <w:rPr>
          <w:rFonts w:asciiTheme="minorHAnsi" w:hAnsiTheme="minorHAnsi" w:cstheme="minorHAnsi"/>
        </w:rPr>
        <w:t xml:space="preserve">befogadáskori aktuális </w:t>
      </w:r>
      <w:r w:rsidRPr="006C72EB">
        <w:rPr>
          <w:rFonts w:asciiTheme="minorHAnsi" w:hAnsiTheme="minorHAnsi" w:cstheme="minorHAnsi"/>
        </w:rPr>
        <w:t xml:space="preserve">értéke jelentendő (pl. a telek értéke), </w:t>
      </w:r>
      <w:r w:rsidR="000B456D" w:rsidRPr="006C72EB">
        <w:rPr>
          <w:rFonts w:asciiTheme="minorHAnsi" w:hAnsiTheme="minorHAnsi" w:cstheme="minorHAnsi"/>
        </w:rPr>
        <w:t xml:space="preserve">a </w:t>
      </w:r>
      <w:proofErr w:type="spellStart"/>
      <w:r w:rsidR="000B456D" w:rsidRPr="006C72EB">
        <w:rPr>
          <w:rFonts w:asciiTheme="minorHAnsi" w:hAnsiTheme="minorHAnsi" w:cstheme="minorHAnsi"/>
        </w:rPr>
        <w:t>FEDA</w:t>
      </w:r>
      <w:proofErr w:type="spellEnd"/>
      <w:r w:rsidR="000B456D" w:rsidRPr="006C72EB">
        <w:rPr>
          <w:rFonts w:asciiTheme="minorHAnsi" w:hAnsiTheme="minorHAnsi" w:cstheme="minorHAnsi"/>
        </w:rPr>
        <w:t xml:space="preserve"> táblában pedig a legutolsó értékelés/műszaki szakértői jelentés/</w:t>
      </w:r>
      <w:proofErr w:type="spellStart"/>
      <w:r w:rsidR="000B456D" w:rsidRPr="006C72EB">
        <w:rPr>
          <w:rFonts w:asciiTheme="minorHAnsi" w:hAnsiTheme="minorHAnsi" w:cstheme="minorHAnsi"/>
        </w:rPr>
        <w:t>stb</w:t>
      </w:r>
      <w:proofErr w:type="spellEnd"/>
      <w:r w:rsidR="000B456D" w:rsidRPr="006C72EB">
        <w:rPr>
          <w:rFonts w:asciiTheme="minorHAnsi" w:hAnsiTheme="minorHAnsi" w:cstheme="minorHAnsi"/>
        </w:rPr>
        <w:t xml:space="preserve"> alapján meghatározott aktuális érték szerepeltetendő, </w:t>
      </w:r>
      <w:r w:rsidRPr="006C72EB">
        <w:rPr>
          <w:rFonts w:asciiTheme="minorHAnsi" w:hAnsiTheme="minorHAnsi" w:cstheme="minorHAnsi"/>
        </w:rPr>
        <w:t xml:space="preserve">nem a jövőbeli érték. </w:t>
      </w:r>
    </w:p>
    <w:p w14:paraId="48872BD9" w14:textId="77777777" w:rsidR="00155EC0" w:rsidRPr="006C72EB" w:rsidRDefault="002B2EEA" w:rsidP="00155EC0">
      <w:pPr>
        <w:pStyle w:val="Listaszerbekezds"/>
        <w:numPr>
          <w:ilvl w:val="0"/>
          <w:numId w:val="56"/>
        </w:numPr>
        <w:ind w:left="720"/>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kalkulálandó </w:t>
      </w:r>
      <w:proofErr w:type="spellStart"/>
      <w:r w:rsidRPr="006C72EB">
        <w:rPr>
          <w:rFonts w:asciiTheme="minorHAnsi" w:hAnsiTheme="minorHAnsi" w:cstheme="minorHAnsi"/>
          <w:i/>
        </w:rPr>
        <w:t>rulírozó</w:t>
      </w:r>
      <w:proofErr w:type="spellEnd"/>
      <w:r w:rsidRPr="006C72EB">
        <w:rPr>
          <w:rFonts w:asciiTheme="minorHAnsi" w:hAnsiTheme="minorHAnsi" w:cstheme="minorHAnsi"/>
          <w:i/>
        </w:rPr>
        <w:t xml:space="preserve"> folyószámlahitelek és forgóeszközhitelek</w:t>
      </w:r>
      <w:r w:rsidRPr="006C72EB">
        <w:rPr>
          <w:rFonts w:asciiTheme="minorHAnsi" w:hAnsiTheme="minorHAnsi" w:cstheme="minorHAnsi"/>
        </w:rPr>
        <w:t xml:space="preserve"> esetén is az általános képlet szerint (ahol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folyószámlahiteleknél a szerződéses összeg a hitelkeret), amennyiben áll mögöttük ingatlanfedezet.</w:t>
      </w:r>
      <w:r w:rsidR="00155EC0" w:rsidRPr="006C72EB">
        <w:rPr>
          <w:rFonts w:asciiTheme="minorHAnsi" w:hAnsiTheme="minorHAnsi" w:cstheme="minorHAnsi"/>
        </w:rPr>
        <w:t xml:space="preserve"> </w:t>
      </w:r>
    </w:p>
    <w:p w14:paraId="68FCE168" w14:textId="2F937F4B" w:rsidR="00155EC0" w:rsidRPr="006C72EB" w:rsidRDefault="00155EC0" w:rsidP="00155EC0">
      <w:pPr>
        <w:pStyle w:val="Listaszerbekezds"/>
        <w:numPr>
          <w:ilvl w:val="0"/>
          <w:numId w:val="56"/>
        </w:numPr>
        <w:ind w:left="720"/>
        <w:rPr>
          <w:rFonts w:asciiTheme="minorHAnsi" w:hAnsiTheme="minorHAnsi" w:cstheme="minorHAnsi"/>
        </w:rPr>
      </w:pPr>
      <w:r w:rsidRPr="006C72EB">
        <w:rPr>
          <w:rFonts w:asciiTheme="minorHAnsi" w:hAnsiTheme="minorHAnsi" w:cstheme="minorHAnsi"/>
        </w:rPr>
        <w:t>Amennyiben a nevezőben 0 érték szerepel (azaz a fedezetként szolgáló ingatlan értéke nem vehető figyelembe a kalkuláció során), úgy a mezőben 0 érték jelentendő.</w:t>
      </w:r>
    </w:p>
    <w:p w14:paraId="760CE94C" w14:textId="48604067" w:rsidR="00155EC0" w:rsidRPr="006C72EB" w:rsidRDefault="00155EC0" w:rsidP="00C32852">
      <w:pPr>
        <w:pStyle w:val="Listaszerbekezds"/>
        <w:numPr>
          <w:ilvl w:val="0"/>
          <w:numId w:val="0"/>
        </w:numPr>
        <w:ind w:left="720"/>
        <w:rPr>
          <w:rFonts w:asciiTheme="minorHAnsi" w:hAnsiTheme="minorHAnsi" w:cstheme="minorHAnsi"/>
        </w:rPr>
      </w:pPr>
    </w:p>
    <w:p w14:paraId="769A7C64" w14:textId="5B4A49C9" w:rsidR="00701BDE" w:rsidRPr="006C72EB" w:rsidRDefault="000D4B65" w:rsidP="00372A12">
      <w:pPr>
        <w:rPr>
          <w:rFonts w:asciiTheme="minorHAnsi" w:hAnsiTheme="minorHAnsi" w:cstheme="minorHAnsi"/>
        </w:rPr>
      </w:pPr>
      <w:bookmarkStart w:id="197" w:name="_Hlk71706653"/>
      <w:r w:rsidRPr="006C72EB">
        <w:rPr>
          <w:rFonts w:asciiTheme="minorHAnsi" w:hAnsiTheme="minorHAnsi" w:cstheme="minorHAnsi"/>
        </w:rPr>
        <w:t>Tárgyidőszakban megszűnő, ingatlanfedezettel rendelkező instrumentumok esetén a mező 0 értékkel töltendő.</w:t>
      </w:r>
    </w:p>
    <w:bookmarkEnd w:id="197"/>
    <w:p w14:paraId="6AF94FC5" w14:textId="7B894795" w:rsidR="00FD6AA3" w:rsidRPr="006C72EB" w:rsidRDefault="00FD6AA3" w:rsidP="00372A12">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„Hitelfedezeti mutató”</w:t>
      </w:r>
      <w:r w:rsidRPr="006C72EB">
        <w:rPr>
          <w:rFonts w:asciiTheme="minorHAnsi" w:hAnsiTheme="minorHAnsi" w:cstheme="minorHAnsi"/>
        </w:rPr>
        <w:t xml:space="preserve"> mezőt csak lakossági ügyfelek esetén kell kitölteni, a 32/2014</w:t>
      </w:r>
      <w:r w:rsidR="000F3B14" w:rsidRPr="006C72EB">
        <w:rPr>
          <w:rFonts w:asciiTheme="minorHAnsi" w:hAnsiTheme="minorHAnsi" w:cstheme="minorHAnsi"/>
        </w:rPr>
        <w:t>.</w:t>
      </w:r>
      <w:r w:rsidRPr="006C72EB">
        <w:rPr>
          <w:rFonts w:asciiTheme="minorHAnsi" w:hAnsiTheme="minorHAnsi" w:cstheme="minorHAnsi"/>
        </w:rPr>
        <w:t xml:space="preserve"> (</w:t>
      </w:r>
      <w:r w:rsidR="000F3B14" w:rsidRPr="006C72EB">
        <w:rPr>
          <w:rFonts w:asciiTheme="minorHAnsi" w:hAnsiTheme="minorHAnsi" w:cstheme="minorHAnsi"/>
        </w:rPr>
        <w:t>I</w:t>
      </w:r>
      <w:r w:rsidRPr="006C72EB">
        <w:rPr>
          <w:rFonts w:asciiTheme="minorHAnsi" w:hAnsiTheme="minorHAnsi" w:cstheme="minorHAnsi"/>
        </w:rPr>
        <w:t>X.10.) MNB rendeletben meghatározott hitelek tekintetében, az ott meghatározott szűkítésekkel.</w:t>
      </w:r>
    </w:p>
    <w:p w14:paraId="41BD09FD" w14:textId="77777777" w:rsidR="00FD6AA3" w:rsidRPr="006C72EB" w:rsidRDefault="00FD6AA3" w:rsidP="00372A12">
      <w:pPr>
        <w:rPr>
          <w:rFonts w:asciiTheme="minorHAnsi" w:hAnsiTheme="minorHAnsi" w:cstheme="minorHAnsi"/>
        </w:rPr>
      </w:pPr>
    </w:p>
    <w:p w14:paraId="068D1497" w14:textId="3E72590F" w:rsidR="008B3416" w:rsidRPr="006C72EB" w:rsidRDefault="008B3416" w:rsidP="00AE27AF">
      <w:pPr>
        <w:pStyle w:val="Cmsor4"/>
      </w:pPr>
      <w:bookmarkStart w:id="198" w:name="_Toc149902006"/>
      <w:bookmarkStart w:id="199" w:name="_Toc188019076"/>
      <w:proofErr w:type="spellStart"/>
      <w:r w:rsidRPr="006C72EB">
        <w:t>JTM</w:t>
      </w:r>
      <w:bookmarkEnd w:id="198"/>
      <w:bookmarkEnd w:id="199"/>
      <w:proofErr w:type="spellEnd"/>
    </w:p>
    <w:p w14:paraId="0C66F78D" w14:textId="64827273" w:rsidR="008B3416" w:rsidRPr="006C72EB" w:rsidRDefault="008B3416" w:rsidP="00C32852">
      <w:pPr>
        <w:pStyle w:val="Listaszerbekezds"/>
        <w:numPr>
          <w:ilvl w:val="0"/>
          <w:numId w:val="0"/>
        </w:numPr>
        <w:ind w:left="720"/>
        <w:rPr>
          <w:rFonts w:asciiTheme="minorHAnsi" w:hAnsiTheme="minorHAnsi" w:cstheme="minorHAnsi"/>
        </w:rPr>
      </w:pPr>
    </w:p>
    <w:p w14:paraId="3B0AE020" w14:textId="35BE6BE3" w:rsidR="008B3416" w:rsidRPr="006C72EB" w:rsidRDefault="008B3416" w:rsidP="005847F9">
      <w:pPr>
        <w:rPr>
          <w:rFonts w:asciiTheme="minorHAnsi" w:hAnsiTheme="minorHAnsi" w:cstheme="minorHAnsi"/>
        </w:rPr>
      </w:pPr>
      <w:r w:rsidRPr="006C72EB">
        <w:rPr>
          <w:rFonts w:asciiTheme="minorHAnsi" w:hAnsiTheme="minorHAnsi" w:cstheme="minorHAnsi"/>
        </w:rPr>
        <w:t xml:space="preserve">Ezen adatkörhöz tartozó mezők csak lakossági ügyfelek esetében, a 32/2014. MNB rendelet (továbbiakban </w:t>
      </w:r>
      <w:r w:rsidR="00E079C1">
        <w:rPr>
          <w:rFonts w:asciiTheme="minorHAnsi" w:hAnsiTheme="minorHAnsi" w:cstheme="minorHAnsi"/>
        </w:rPr>
        <w:t>Adósságfék rendelet</w:t>
      </w:r>
      <w:r w:rsidRPr="006C72EB">
        <w:rPr>
          <w:rFonts w:asciiTheme="minorHAnsi" w:hAnsiTheme="minorHAnsi" w:cstheme="minorHAnsi"/>
        </w:rPr>
        <w:t xml:space="preserve">) hatálya alá tartozó háztartási hitelek esetében jelentendők.  </w:t>
      </w:r>
      <w:r w:rsidR="001B0505" w:rsidRPr="006C72EB">
        <w:rPr>
          <w:rFonts w:asciiTheme="minorHAnsi" w:hAnsiTheme="minorHAnsi" w:cstheme="minorHAnsi"/>
        </w:rPr>
        <w:t xml:space="preserve">Jelentendő a </w:t>
      </w:r>
      <w:proofErr w:type="spellStart"/>
      <w:r w:rsidR="001B0505" w:rsidRPr="006C72EB">
        <w:rPr>
          <w:rFonts w:asciiTheme="minorHAnsi" w:hAnsiTheme="minorHAnsi" w:cstheme="minorHAnsi"/>
        </w:rPr>
        <w:t>HFM</w:t>
      </w:r>
      <w:proofErr w:type="spellEnd"/>
      <w:r w:rsidR="001B0505" w:rsidRPr="006C72EB">
        <w:rPr>
          <w:rFonts w:asciiTheme="minorHAnsi" w:hAnsiTheme="minorHAnsi" w:cstheme="minorHAnsi"/>
        </w:rPr>
        <w:t xml:space="preserve">-mutató, ami </w:t>
      </w:r>
      <w:r w:rsidR="00E079C1">
        <w:rPr>
          <w:rFonts w:asciiTheme="minorHAnsi" w:hAnsiTheme="minorHAnsi" w:cstheme="minorHAnsi"/>
        </w:rPr>
        <w:t>Adósságfék rendelet</w:t>
      </w:r>
      <w:r w:rsidR="001B0505" w:rsidRPr="006C72EB">
        <w:rPr>
          <w:rFonts w:asciiTheme="minorHAnsi" w:hAnsiTheme="minorHAnsi" w:cstheme="minorHAnsi"/>
        </w:rPr>
        <w:t xml:space="preserve"> alá tartozó hitelek esetén töltendő </w:t>
      </w:r>
      <w:r w:rsidR="00DB635C" w:rsidRPr="006C72EB">
        <w:rPr>
          <w:rFonts w:asciiTheme="minorHAnsi" w:hAnsiTheme="minorHAnsi" w:cstheme="minorHAnsi"/>
        </w:rPr>
        <w:t xml:space="preserve">(a hitelbírálatkori </w:t>
      </w:r>
      <w:proofErr w:type="spellStart"/>
      <w:r w:rsidR="00DB635C" w:rsidRPr="006C72EB">
        <w:rPr>
          <w:rFonts w:asciiTheme="minorHAnsi" w:hAnsiTheme="minorHAnsi" w:cstheme="minorHAnsi"/>
        </w:rPr>
        <w:t>LTV</w:t>
      </w:r>
      <w:proofErr w:type="spellEnd"/>
      <w:r w:rsidR="00DB635C" w:rsidRPr="006C72EB">
        <w:rPr>
          <w:rFonts w:asciiTheme="minorHAnsi" w:hAnsiTheme="minorHAnsi" w:cstheme="minorHAnsi"/>
        </w:rPr>
        <w:t xml:space="preserve"> minden ingatlan</w:t>
      </w:r>
      <w:r w:rsidR="00155EFB" w:rsidRPr="006C72EB">
        <w:rPr>
          <w:rFonts w:asciiTheme="minorHAnsi" w:hAnsiTheme="minorHAnsi" w:cstheme="minorHAnsi"/>
        </w:rPr>
        <w:t>fedezetű</w:t>
      </w:r>
      <w:r w:rsidR="00DB635C" w:rsidRPr="006C72EB">
        <w:rPr>
          <w:rFonts w:asciiTheme="minorHAnsi" w:hAnsiTheme="minorHAnsi" w:cstheme="minorHAnsi"/>
        </w:rPr>
        <w:t xml:space="preserve"> és gépjármű</w:t>
      </w:r>
      <w:r w:rsidR="00155EFB" w:rsidRPr="006C72EB">
        <w:rPr>
          <w:rFonts w:asciiTheme="minorHAnsi" w:hAnsiTheme="minorHAnsi" w:cstheme="minorHAnsi"/>
        </w:rPr>
        <w:t xml:space="preserve">vásárlási </w:t>
      </w:r>
      <w:r w:rsidR="00DB635C" w:rsidRPr="006C72EB">
        <w:rPr>
          <w:rFonts w:asciiTheme="minorHAnsi" w:hAnsiTheme="minorHAnsi" w:cstheme="minorHAnsi"/>
        </w:rPr>
        <w:t>hitel esetén töltendő).</w:t>
      </w:r>
      <w:r w:rsidR="003E4C50" w:rsidRPr="006C72EB">
        <w:rPr>
          <w:rFonts w:asciiTheme="minorHAnsi" w:hAnsiTheme="minorHAnsi" w:cstheme="minorHAnsi"/>
        </w:rPr>
        <w:t xml:space="preserve"> Mind az </w:t>
      </w:r>
      <w:proofErr w:type="spellStart"/>
      <w:r w:rsidR="003E4C50" w:rsidRPr="006C72EB">
        <w:rPr>
          <w:rFonts w:asciiTheme="minorHAnsi" w:hAnsiTheme="minorHAnsi" w:cstheme="minorHAnsi"/>
        </w:rPr>
        <w:t>HFM</w:t>
      </w:r>
      <w:proofErr w:type="spellEnd"/>
      <w:r w:rsidR="003E4C50" w:rsidRPr="006C72EB">
        <w:rPr>
          <w:rFonts w:asciiTheme="minorHAnsi" w:hAnsiTheme="minorHAnsi" w:cstheme="minorHAnsi"/>
        </w:rPr>
        <w:t xml:space="preserve">, mind az </w:t>
      </w:r>
      <w:proofErr w:type="spellStart"/>
      <w:r w:rsidR="003E4C50" w:rsidRPr="006C72EB">
        <w:rPr>
          <w:rFonts w:asciiTheme="minorHAnsi" w:hAnsiTheme="minorHAnsi" w:cstheme="minorHAnsi"/>
        </w:rPr>
        <w:t>LTV</w:t>
      </w:r>
      <w:proofErr w:type="spellEnd"/>
      <w:r w:rsidR="003E4C50" w:rsidRPr="006C72EB">
        <w:rPr>
          <w:rFonts w:asciiTheme="minorHAnsi" w:hAnsiTheme="minorHAnsi" w:cstheme="minorHAnsi"/>
        </w:rPr>
        <w:t xml:space="preserve"> mutatók tekintetében üresen kell hagyni a mezőt fedezetlen hitelek esetén</w:t>
      </w:r>
      <w:r w:rsidR="00F105BC" w:rsidRPr="006C72EB">
        <w:rPr>
          <w:rFonts w:asciiTheme="minorHAnsi" w:hAnsiTheme="minorHAnsi" w:cstheme="minorHAnsi"/>
        </w:rPr>
        <w:t xml:space="preserve"> (azaz</w:t>
      </w:r>
      <w:r w:rsidR="00EE07D5">
        <w:rPr>
          <w:rFonts w:asciiTheme="minorHAnsi" w:hAnsiTheme="minorHAnsi" w:cstheme="minorHAnsi"/>
        </w:rPr>
        <w:t>,</w:t>
      </w:r>
      <w:r w:rsidR="00F105BC" w:rsidRPr="006C72EB">
        <w:rPr>
          <w:rFonts w:asciiTheme="minorHAnsi" w:hAnsiTheme="minorHAnsi" w:cstheme="minorHAnsi"/>
        </w:rPr>
        <w:t xml:space="preserve"> ha nem kapcsolódik fedezet az instrumentumhoz)</w:t>
      </w:r>
      <w:r w:rsidR="003E4C50" w:rsidRPr="006C72EB">
        <w:rPr>
          <w:rFonts w:asciiTheme="minorHAnsi" w:hAnsiTheme="minorHAnsi" w:cstheme="minorHAnsi"/>
        </w:rPr>
        <w:t>, nem 0 jelentendő.</w:t>
      </w:r>
    </w:p>
    <w:p w14:paraId="1F5EB03A" w14:textId="77777777" w:rsidR="00D612D3" w:rsidRPr="006C72EB" w:rsidRDefault="00D612D3" w:rsidP="00D612D3">
      <w:pPr>
        <w:spacing w:after="0" w:line="240" w:lineRule="auto"/>
        <w:ind w:left="720"/>
        <w:jc w:val="left"/>
        <w:rPr>
          <w:rFonts w:asciiTheme="minorHAnsi" w:hAnsiTheme="minorHAnsi" w:cstheme="minorHAnsi"/>
        </w:rPr>
      </w:pPr>
    </w:p>
    <w:p w14:paraId="2749CC9B" w14:textId="653DA9AC" w:rsidR="00D612D3" w:rsidRPr="006C72EB" w:rsidRDefault="009E0B1D" w:rsidP="00D47A9D">
      <w:pPr>
        <w:spacing w:after="0"/>
        <w:rPr>
          <w:rFonts w:asciiTheme="minorHAnsi" w:hAnsiTheme="minorHAnsi" w:cstheme="minorHAnsi"/>
        </w:rPr>
      </w:pPr>
      <w:r w:rsidRPr="006C72EB">
        <w:rPr>
          <w:rFonts w:asciiTheme="minorHAnsi" w:hAnsiTheme="minorHAnsi" w:cstheme="minorHAnsi"/>
        </w:rPr>
        <w:t xml:space="preserve">A </w:t>
      </w:r>
      <w:r w:rsidR="00D612D3" w:rsidRPr="007A7F85">
        <w:rPr>
          <w:rFonts w:asciiTheme="minorHAnsi" w:hAnsiTheme="minorHAnsi" w:cstheme="minorHAnsi"/>
          <w:b/>
          <w:bCs/>
        </w:rPr>
        <w:t xml:space="preserve">„Kitöltetlen </w:t>
      </w:r>
      <w:proofErr w:type="spellStart"/>
      <w:r w:rsidR="00D612D3" w:rsidRPr="007A7F85">
        <w:rPr>
          <w:rFonts w:asciiTheme="minorHAnsi" w:hAnsiTheme="minorHAnsi" w:cstheme="minorHAnsi"/>
          <w:b/>
          <w:bCs/>
        </w:rPr>
        <w:t>JTM</w:t>
      </w:r>
      <w:proofErr w:type="spellEnd"/>
      <w:r w:rsidR="00D612D3" w:rsidRPr="007A7F85">
        <w:rPr>
          <w:rFonts w:asciiTheme="minorHAnsi" w:hAnsiTheme="minorHAnsi" w:cstheme="minorHAnsi"/>
          <w:b/>
          <w:bCs/>
        </w:rPr>
        <w:t xml:space="preserve"> oka”</w:t>
      </w:r>
      <w:r w:rsidR="00D612D3" w:rsidRPr="006C72EB">
        <w:rPr>
          <w:rFonts w:asciiTheme="minorHAnsi" w:hAnsiTheme="minorHAnsi" w:cstheme="minorHAnsi"/>
        </w:rPr>
        <w:t xml:space="preserve"> mező csak a </w:t>
      </w:r>
      <w:r w:rsidR="00E079C1">
        <w:rPr>
          <w:rFonts w:asciiTheme="minorHAnsi" w:hAnsiTheme="minorHAnsi" w:cstheme="minorHAnsi"/>
        </w:rPr>
        <w:t xml:space="preserve">Adósságfék rendelet </w:t>
      </w:r>
      <w:r w:rsidR="00D612D3" w:rsidRPr="006C72EB">
        <w:rPr>
          <w:rFonts w:asciiTheme="minorHAnsi" w:hAnsiTheme="minorHAnsi" w:cstheme="minorHAnsi"/>
        </w:rPr>
        <w:t>hatálya alá tartozó, 2015.01.01 után lakossági ügyfél</w:t>
      </w:r>
      <w:r w:rsidRPr="006C72EB">
        <w:rPr>
          <w:rFonts w:asciiTheme="minorHAnsi" w:hAnsiTheme="minorHAnsi" w:cstheme="minorHAnsi"/>
        </w:rPr>
        <w:t>lel kötött</w:t>
      </w:r>
      <w:r w:rsidR="00D612D3" w:rsidRPr="006C72EB">
        <w:rPr>
          <w:rFonts w:asciiTheme="minorHAnsi" w:hAnsiTheme="minorHAnsi" w:cstheme="minorHAnsi"/>
        </w:rPr>
        <w:t xml:space="preserve"> olyan instrumentum</w:t>
      </w:r>
      <w:r w:rsidRPr="006C72EB">
        <w:rPr>
          <w:rFonts w:asciiTheme="minorHAnsi" w:hAnsiTheme="minorHAnsi" w:cstheme="minorHAnsi"/>
        </w:rPr>
        <w:t>okr</w:t>
      </w:r>
      <w:r w:rsidR="00D612D3" w:rsidRPr="006C72EB">
        <w:rPr>
          <w:rFonts w:asciiTheme="minorHAnsi" w:hAnsiTheme="minorHAnsi" w:cstheme="minorHAnsi"/>
        </w:rPr>
        <w:t>a vonatkozóan töltendő kötelezően, ahol nincs megadva</w:t>
      </w:r>
      <w:r w:rsidRPr="006C72EB">
        <w:rPr>
          <w:rFonts w:asciiTheme="minorHAnsi" w:hAnsiTheme="minorHAnsi" w:cstheme="minorHAnsi"/>
        </w:rPr>
        <w:t xml:space="preserve"> érték a</w:t>
      </w:r>
      <w:r w:rsidR="00D612D3" w:rsidRPr="006C72EB">
        <w:rPr>
          <w:rFonts w:asciiTheme="minorHAnsi" w:hAnsiTheme="minorHAnsi" w:cstheme="minorHAnsi"/>
        </w:rPr>
        <w:t xml:space="preserve"> </w:t>
      </w:r>
      <w:proofErr w:type="spellStart"/>
      <w:r w:rsidR="00D612D3" w:rsidRPr="006C72EB">
        <w:rPr>
          <w:rFonts w:asciiTheme="minorHAnsi" w:hAnsiTheme="minorHAnsi" w:cstheme="minorHAnsi"/>
        </w:rPr>
        <w:t>JTM</w:t>
      </w:r>
      <w:proofErr w:type="spellEnd"/>
      <w:r w:rsidR="00D612D3" w:rsidRPr="006C72EB">
        <w:rPr>
          <w:rFonts w:asciiTheme="minorHAnsi" w:hAnsiTheme="minorHAnsi" w:cstheme="minorHAnsi"/>
        </w:rPr>
        <w:t xml:space="preserve"> mezőben. Nem csak új instrumentumokra értelmezendő.</w:t>
      </w:r>
    </w:p>
    <w:p w14:paraId="7B2A2D6A" w14:textId="77777777" w:rsidR="00D612D3" w:rsidRPr="006C72EB" w:rsidRDefault="00D612D3" w:rsidP="00D47A9D">
      <w:pPr>
        <w:spacing w:after="0"/>
        <w:rPr>
          <w:rFonts w:asciiTheme="minorHAnsi" w:hAnsiTheme="minorHAnsi" w:cstheme="minorHAnsi"/>
        </w:rPr>
      </w:pPr>
    </w:p>
    <w:p w14:paraId="4E9226D0" w14:textId="09A30CE5" w:rsidR="00D612D3" w:rsidRDefault="00D612D3" w:rsidP="00D47A9D">
      <w:pPr>
        <w:spacing w:after="0"/>
        <w:rPr>
          <w:rFonts w:asciiTheme="minorHAnsi" w:hAnsiTheme="minorHAnsi" w:cstheme="minorHAnsi"/>
        </w:rPr>
      </w:pPr>
      <w:r w:rsidRPr="006C72EB">
        <w:rPr>
          <w:rFonts w:asciiTheme="minorHAnsi" w:hAnsiTheme="minorHAnsi" w:cstheme="minorHAnsi"/>
        </w:rPr>
        <w:t xml:space="preserve">A mezőben a </w:t>
      </w:r>
      <w:r w:rsidR="00E079C1">
        <w:rPr>
          <w:rFonts w:asciiTheme="minorHAnsi" w:hAnsiTheme="minorHAnsi" w:cstheme="minorHAnsi"/>
        </w:rPr>
        <w:t>Adósságfék rendelet</w:t>
      </w:r>
      <w:r w:rsidRPr="006C72EB">
        <w:rPr>
          <w:rFonts w:asciiTheme="minorHAnsi" w:hAnsiTheme="minorHAnsi" w:cstheme="minorHAnsi"/>
        </w:rPr>
        <w:t xml:space="preserve"> 1.§/</w:t>
      </w:r>
      <w:r w:rsidR="0047638A">
        <w:rPr>
          <w:rFonts w:asciiTheme="minorHAnsi" w:hAnsiTheme="minorHAnsi" w:cstheme="minorHAnsi"/>
        </w:rPr>
        <w:t xml:space="preserve"> </w:t>
      </w:r>
      <w:r w:rsidRPr="006C72EB">
        <w:rPr>
          <w:rFonts w:asciiTheme="minorHAnsi" w:hAnsiTheme="minorHAnsi" w:cstheme="minorHAnsi"/>
        </w:rPr>
        <w:t>(3)-(4) pontjaiban foglalt kivételeknek megfelelően kell megadni az okokat, azaz</w:t>
      </w:r>
      <w:r w:rsidR="00E079C1">
        <w:rPr>
          <w:rFonts w:asciiTheme="minorHAnsi" w:hAnsiTheme="minorHAnsi" w:cstheme="minorHAnsi"/>
        </w:rPr>
        <w:t>,</w:t>
      </w:r>
      <w:r w:rsidRPr="006C72EB">
        <w:rPr>
          <w:rFonts w:asciiTheme="minorHAnsi" w:hAnsiTheme="minorHAnsi" w:cstheme="minorHAnsi"/>
        </w:rPr>
        <w:t xml:space="preserve"> ha a rendeletben foglaltak alapján nem kell kalkulálni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-mutatót, akkor meg kell adni, hogy miért nem. Önmagában az átstrukturálás ténye nem jelenti azt, hogy nem kell </w:t>
      </w:r>
      <w:proofErr w:type="spellStart"/>
      <w:r w:rsidRPr="006C72EB">
        <w:rPr>
          <w:rFonts w:asciiTheme="minorHAnsi" w:hAnsiTheme="minorHAnsi" w:cstheme="minorHAnsi"/>
        </w:rPr>
        <w:t>JTM-et</w:t>
      </w:r>
      <w:proofErr w:type="spellEnd"/>
      <w:r w:rsidRPr="006C72EB">
        <w:rPr>
          <w:rFonts w:asciiTheme="minorHAnsi" w:hAnsiTheme="minorHAnsi" w:cstheme="minorHAnsi"/>
        </w:rPr>
        <w:t xml:space="preserve"> kalkulálni, csak a rendeletben foglalt feltételekkel történt átstrukturálás esetén engedhető meg a </w:t>
      </w:r>
      <w:proofErr w:type="spellStart"/>
      <w:r w:rsidRPr="006C72EB">
        <w:rPr>
          <w:rFonts w:asciiTheme="minorHAnsi" w:hAnsiTheme="minorHAnsi" w:cstheme="minorHAnsi"/>
        </w:rPr>
        <w:t>JTM</w:t>
      </w:r>
      <w:proofErr w:type="spellEnd"/>
      <w:r w:rsidRPr="006C72EB">
        <w:rPr>
          <w:rFonts w:asciiTheme="minorHAnsi" w:hAnsiTheme="minorHAnsi" w:cstheme="minorHAnsi"/>
        </w:rPr>
        <w:t>-mutató számításának elhagyása. Ugyanez igaz a hitelkiváltásra is.</w:t>
      </w:r>
    </w:p>
    <w:p w14:paraId="1A99F1CD" w14:textId="05A6AA6E" w:rsidR="00553D96" w:rsidRDefault="00553D96" w:rsidP="00D47A9D">
      <w:pPr>
        <w:spacing w:after="0"/>
        <w:rPr>
          <w:rFonts w:asciiTheme="minorHAnsi" w:hAnsiTheme="minorHAnsi" w:cstheme="minorHAnsi"/>
        </w:rPr>
      </w:pPr>
    </w:p>
    <w:p w14:paraId="65E4FE53" w14:textId="6A26271C" w:rsidR="00553D96" w:rsidRDefault="00553D96" w:rsidP="00D47A9D">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w:t>
      </w:r>
      <w:r w:rsidR="0047638A">
        <w:rPr>
          <w:rFonts w:asciiTheme="minorHAnsi" w:hAnsiTheme="minorHAnsi" w:cstheme="minorHAnsi"/>
        </w:rPr>
        <w:t xml:space="preserve"> </w:t>
      </w:r>
      <w:r>
        <w:rPr>
          <w:rFonts w:asciiTheme="minorHAnsi" w:hAnsiTheme="minorHAnsi" w:cstheme="minorHAnsi"/>
        </w:rPr>
        <w:t>(5) pontjában a kölcsönnyújtás fogalma alól kivett munkáltatói hitelek nyújtása esetén alkalmazandó.</w:t>
      </w:r>
    </w:p>
    <w:p w14:paraId="5F24E1AF" w14:textId="77777777" w:rsidR="001260EB" w:rsidRDefault="001260EB" w:rsidP="001260EB">
      <w:pPr>
        <w:spacing w:after="0"/>
        <w:rPr>
          <w:rFonts w:asciiTheme="minorHAnsi" w:hAnsiTheme="minorHAnsi" w:cstheme="minorHAnsi"/>
        </w:rPr>
      </w:pPr>
    </w:p>
    <w:p w14:paraId="218CF3C8" w14:textId="1CD9808A" w:rsidR="001260EB" w:rsidRDefault="001260EB" w:rsidP="001260EB">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LIMIT_ALATT</w:t>
      </w:r>
      <w:proofErr w:type="spellEnd"/>
      <w:r>
        <w:rPr>
          <w:rFonts w:asciiTheme="minorHAnsi" w:hAnsiTheme="minorHAnsi" w:cstheme="minorHAnsi"/>
        </w:rPr>
        <w:t>’ kódérték tekintetében az Adósságfék rendeletben foglalt, hitelbírálatkor aktuális limitet kell figyelembe venni.</w:t>
      </w:r>
    </w:p>
    <w:p w14:paraId="0A132BAB" w14:textId="51C40F57" w:rsidR="00280B01" w:rsidRDefault="00280B01" w:rsidP="00D47A9D">
      <w:pPr>
        <w:spacing w:after="0"/>
        <w:rPr>
          <w:rFonts w:asciiTheme="minorHAnsi" w:hAnsiTheme="minorHAnsi" w:cstheme="minorHAnsi"/>
        </w:rPr>
      </w:pPr>
    </w:p>
    <w:p w14:paraId="698D4FA0" w14:textId="4F3265C3" w:rsidR="00280B01" w:rsidRPr="006C72EB" w:rsidRDefault="00280B01" w:rsidP="00D47A9D">
      <w:pPr>
        <w:spacing w:after="0"/>
        <w:rPr>
          <w:rFonts w:asciiTheme="minorHAnsi" w:hAnsiTheme="minorHAnsi" w:cstheme="minorHAnsi"/>
        </w:rPr>
      </w:pPr>
      <w:r>
        <w:rPr>
          <w:rFonts w:asciiTheme="minorHAnsi" w:hAnsiTheme="minorHAnsi" w:cstheme="minorHAnsi"/>
        </w:rPr>
        <w:t xml:space="preserve">Amennyiben az instrumentum a </w:t>
      </w:r>
      <w:r w:rsidR="00E079C1">
        <w:rPr>
          <w:rFonts w:asciiTheme="minorHAnsi" w:hAnsiTheme="minorHAnsi" w:cstheme="minorHAnsi"/>
        </w:rPr>
        <w:t>Adósságfék rendelet</w:t>
      </w:r>
      <w:r>
        <w:rPr>
          <w:rFonts w:asciiTheme="minorHAnsi" w:hAnsiTheme="minorHAnsi" w:cstheme="minorHAnsi"/>
        </w:rPr>
        <w:t xml:space="preserve">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7B6D92B8" w14:textId="77777777" w:rsidR="00470C1A" w:rsidRPr="006C72EB" w:rsidRDefault="00470C1A" w:rsidP="00D612D3">
      <w:pPr>
        <w:rPr>
          <w:rFonts w:asciiTheme="minorHAnsi" w:hAnsiTheme="minorHAnsi" w:cstheme="minorHAnsi"/>
        </w:rPr>
      </w:pPr>
    </w:p>
    <w:p w14:paraId="6D5B89B8" w14:textId="42740478" w:rsidR="008B3416" w:rsidRPr="006C72EB" w:rsidRDefault="00D14C41" w:rsidP="00AE27AF">
      <w:pPr>
        <w:pStyle w:val="Cmsor4"/>
      </w:pPr>
      <w:bookmarkStart w:id="200" w:name="_Toc149902007"/>
      <w:bookmarkStart w:id="201" w:name="_Toc188019077"/>
      <w:r w:rsidRPr="006C72EB">
        <w:t>P</w:t>
      </w:r>
      <w:r w:rsidR="008B3416" w:rsidRPr="006C72EB">
        <w:t>rojekthitelek</w:t>
      </w:r>
      <w:bookmarkEnd w:id="200"/>
      <w:bookmarkEnd w:id="201"/>
    </w:p>
    <w:p w14:paraId="43EB5FE9" w14:textId="6758D983" w:rsidR="008B3416" w:rsidRPr="006C72EB" w:rsidRDefault="004B01B3" w:rsidP="005847F9">
      <w:pPr>
        <w:rPr>
          <w:rFonts w:asciiTheme="minorHAnsi" w:hAnsiTheme="minorHAnsi" w:cstheme="minorHAnsi"/>
        </w:rPr>
      </w:pPr>
      <w:r w:rsidRPr="006C72EB">
        <w:rPr>
          <w:rFonts w:asciiTheme="minorHAnsi" w:hAnsiTheme="minorHAnsi" w:cstheme="minorHAnsi"/>
        </w:rPr>
        <w:t xml:space="preserve">A projekthitelekre vonatkozó módszertani előírások jelen módszertani segédlet </w:t>
      </w:r>
      <w:r w:rsidR="00147962">
        <w:rPr>
          <w:rFonts w:asciiTheme="minorHAnsi" w:hAnsiTheme="minorHAnsi" w:cstheme="minorHAnsi"/>
        </w:rPr>
        <w:t>1.10.8</w:t>
      </w:r>
      <w:r w:rsidR="006B7CA0" w:rsidRPr="006C72EB">
        <w:rPr>
          <w:rFonts w:asciiTheme="minorHAnsi" w:hAnsiTheme="minorHAnsi" w:cstheme="minorHAnsi"/>
        </w:rPr>
        <w:t>.</w:t>
      </w:r>
      <w:r w:rsidRPr="006C72EB">
        <w:rPr>
          <w:rFonts w:asciiTheme="minorHAnsi" w:hAnsiTheme="minorHAnsi" w:cstheme="minorHAnsi"/>
        </w:rPr>
        <w:t xml:space="preserve"> pontjában, a speciális instrumentumokra vonatkozó részben találhatók.</w:t>
      </w:r>
      <w:r w:rsidR="008B3416" w:rsidRPr="006C72EB">
        <w:rPr>
          <w:rFonts w:asciiTheme="minorHAnsi" w:hAnsiTheme="minorHAnsi" w:cstheme="minorHAnsi"/>
        </w:rPr>
        <w:t xml:space="preserve">  </w:t>
      </w:r>
    </w:p>
    <w:p w14:paraId="1A247954" w14:textId="77777777" w:rsidR="00853342" w:rsidRPr="006C72EB" w:rsidRDefault="00853342" w:rsidP="005847F9">
      <w:pPr>
        <w:rPr>
          <w:rFonts w:asciiTheme="minorHAnsi" w:hAnsiTheme="minorHAnsi" w:cstheme="minorHAnsi"/>
        </w:rPr>
      </w:pPr>
    </w:p>
    <w:p w14:paraId="1FD6FD0D" w14:textId="0CEAF056" w:rsidR="0022291A" w:rsidRPr="006C72EB" w:rsidRDefault="0022291A" w:rsidP="00AE27AF">
      <w:pPr>
        <w:pStyle w:val="Cmsor4"/>
      </w:pPr>
      <w:bookmarkStart w:id="202" w:name="_Toc149902008"/>
      <w:bookmarkStart w:id="203" w:name="_Toc188019078"/>
      <w:r w:rsidRPr="006C72EB">
        <w:t>2022. június vonatkozási időtől hatályos új mezőkre vonatkozó módszertani előírások:</w:t>
      </w:r>
      <w:bookmarkEnd w:id="202"/>
      <w:bookmarkEnd w:id="203"/>
    </w:p>
    <w:p w14:paraId="7B4D4136" w14:textId="0F3C9520" w:rsidR="005C26D0" w:rsidRPr="006C72EB" w:rsidRDefault="00E96476" w:rsidP="00C32852">
      <w:pPr>
        <w:rPr>
          <w:rFonts w:asciiTheme="minorHAnsi" w:hAnsiTheme="minorHAnsi" w:cstheme="minorHAnsi"/>
        </w:rPr>
      </w:pPr>
      <w:r w:rsidRPr="006C72EB">
        <w:rPr>
          <w:rFonts w:asciiTheme="minorHAnsi" w:hAnsiTheme="minorHAnsi" w:cstheme="minorHAnsi"/>
        </w:rPr>
        <w:t xml:space="preserve"> </w:t>
      </w:r>
      <w:r w:rsidR="001A1E06" w:rsidRPr="006C72EB">
        <w:rPr>
          <w:rFonts w:asciiTheme="minorHAnsi" w:hAnsiTheme="minorHAnsi" w:cstheme="minorHAnsi"/>
        </w:rPr>
        <w:t xml:space="preserve">2022. június vonatkozási időtől kezdődően az </w:t>
      </w:r>
      <w:proofErr w:type="spellStart"/>
      <w:r w:rsidR="001A1E06" w:rsidRPr="006C72EB">
        <w:rPr>
          <w:rFonts w:asciiTheme="minorHAnsi" w:hAnsiTheme="minorHAnsi" w:cstheme="minorHAnsi"/>
        </w:rPr>
        <w:t>INSTR</w:t>
      </w:r>
      <w:proofErr w:type="spellEnd"/>
      <w:r w:rsidR="001A1E06" w:rsidRPr="006C72EB">
        <w:rPr>
          <w:rFonts w:asciiTheme="minorHAnsi" w:hAnsiTheme="minorHAnsi" w:cstheme="minorHAnsi"/>
        </w:rPr>
        <w:t xml:space="preserve"> táblában jelentendők a táblában szereplő le nem hívott keretekre (rendelkezésre álló hitelkeretre) vonatkozó céltartalékképzéshez kapcsolódó attribútumok. „</w:t>
      </w:r>
      <w:r w:rsidR="004146E6" w:rsidRPr="006C72EB">
        <w:rPr>
          <w:rFonts w:asciiTheme="minorHAnsi" w:hAnsiTheme="minorHAnsi" w:cstheme="minorHAnsi"/>
        </w:rPr>
        <w:t>A k</w:t>
      </w:r>
      <w:r w:rsidR="001A1E06" w:rsidRPr="006C72EB">
        <w:rPr>
          <w:rFonts w:asciiTheme="minorHAnsi" w:hAnsiTheme="minorHAnsi" w:cstheme="minorHAnsi"/>
        </w:rPr>
        <w:t>eret értékvesztésének típusa” mező abban az esetben töltendő, amennyiben „</w:t>
      </w:r>
      <w:r w:rsidR="004146E6" w:rsidRPr="006C72EB">
        <w:rPr>
          <w:rFonts w:asciiTheme="minorHAnsi" w:hAnsiTheme="minorHAnsi" w:cstheme="minorHAnsi"/>
        </w:rPr>
        <w:t>A k</w:t>
      </w:r>
      <w:r w:rsidR="001A1E06" w:rsidRPr="006C72EB">
        <w:rPr>
          <w:rFonts w:asciiTheme="minorHAnsi" w:hAnsiTheme="minorHAnsi" w:cstheme="minorHAnsi"/>
        </w:rPr>
        <w:t xml:space="preserve">eret értékvesztése értékelésének módja” mezőben </w:t>
      </w:r>
      <w:r w:rsidR="00A3764C" w:rsidRPr="006C72EB">
        <w:rPr>
          <w:rFonts w:asciiTheme="minorHAnsi" w:hAnsiTheme="minorHAnsi" w:cstheme="minorHAnsi"/>
        </w:rPr>
        <w:t>’</w:t>
      </w:r>
      <w:r w:rsidR="001A1E06" w:rsidRPr="006C72EB">
        <w:rPr>
          <w:rFonts w:asciiTheme="minorHAnsi" w:hAnsiTheme="minorHAnsi" w:cstheme="minorHAnsi"/>
        </w:rPr>
        <w:t>EGYEDI</w:t>
      </w:r>
      <w:r w:rsidR="00A3764C" w:rsidRPr="006C72EB">
        <w:rPr>
          <w:rFonts w:asciiTheme="minorHAnsi" w:hAnsiTheme="minorHAnsi" w:cstheme="minorHAnsi"/>
        </w:rPr>
        <w:t>’</w:t>
      </w:r>
      <w:r w:rsidR="001A1E06" w:rsidRPr="006C72EB">
        <w:rPr>
          <w:rFonts w:asciiTheme="minorHAnsi" w:hAnsiTheme="minorHAnsi" w:cstheme="minorHAnsi"/>
        </w:rPr>
        <w:t xml:space="preserve"> vagy </w:t>
      </w:r>
      <w:r w:rsidR="00A3764C" w:rsidRPr="006C72EB">
        <w:rPr>
          <w:rFonts w:asciiTheme="minorHAnsi" w:hAnsiTheme="minorHAnsi" w:cstheme="minorHAnsi"/>
        </w:rPr>
        <w:t>’</w:t>
      </w:r>
      <w:r w:rsidR="001A1E06" w:rsidRPr="006C72EB">
        <w:rPr>
          <w:rFonts w:asciiTheme="minorHAnsi" w:hAnsiTheme="minorHAnsi" w:cstheme="minorHAnsi"/>
        </w:rPr>
        <w:t>CSOP</w:t>
      </w:r>
      <w:r w:rsidR="001F79EF" w:rsidRPr="006C72EB">
        <w:rPr>
          <w:rFonts w:asciiTheme="minorHAnsi" w:hAnsiTheme="minorHAnsi" w:cstheme="minorHAnsi"/>
        </w:rPr>
        <w:t>ORT</w:t>
      </w:r>
      <w:r w:rsidR="00A3764C" w:rsidRPr="006C72EB">
        <w:rPr>
          <w:rFonts w:asciiTheme="minorHAnsi" w:hAnsiTheme="minorHAnsi" w:cstheme="minorHAnsi"/>
        </w:rPr>
        <w:t>’</w:t>
      </w:r>
      <w:r w:rsidR="001A1E06" w:rsidRPr="006C72EB">
        <w:rPr>
          <w:rFonts w:asciiTheme="minorHAnsi" w:hAnsiTheme="minorHAnsi" w:cstheme="minorHAnsi"/>
        </w:rPr>
        <w:t xml:space="preserve"> kódérték kerül megadásra (tehát nem </w:t>
      </w:r>
      <w:r w:rsidR="00A3764C" w:rsidRPr="006C72EB">
        <w:rPr>
          <w:rFonts w:asciiTheme="minorHAnsi" w:hAnsiTheme="minorHAnsi" w:cstheme="minorHAnsi"/>
        </w:rPr>
        <w:t>’</w:t>
      </w:r>
      <w:proofErr w:type="spellStart"/>
      <w:r w:rsidR="001A1E06" w:rsidRPr="006C72EB">
        <w:rPr>
          <w:rFonts w:asciiTheme="minorHAnsi" w:hAnsiTheme="minorHAnsi" w:cstheme="minorHAnsi"/>
        </w:rPr>
        <w:t>NEM_ERT</w:t>
      </w:r>
      <w:proofErr w:type="spellEnd"/>
      <w:r w:rsidR="00A3764C" w:rsidRPr="006C72EB">
        <w:rPr>
          <w:rFonts w:asciiTheme="minorHAnsi" w:hAnsiTheme="minorHAnsi" w:cstheme="minorHAnsi"/>
        </w:rPr>
        <w:t>’</w:t>
      </w:r>
      <w:r w:rsidR="001A1E06" w:rsidRPr="006C72EB">
        <w:rPr>
          <w:rFonts w:asciiTheme="minorHAnsi" w:hAnsiTheme="minorHAnsi" w:cstheme="minorHAnsi"/>
        </w:rPr>
        <w:t>), ezzel jelölve azt, hogy az instrumentum értékvesztésképzés</w:t>
      </w:r>
      <w:r w:rsidR="00DD0902" w:rsidRPr="006C72EB">
        <w:rPr>
          <w:rFonts w:asciiTheme="minorHAnsi" w:hAnsiTheme="minorHAnsi" w:cstheme="minorHAnsi"/>
        </w:rPr>
        <w:t>/</w:t>
      </w:r>
      <w:proofErr w:type="spellStart"/>
      <w:r w:rsidR="00DD0902" w:rsidRPr="006C72EB">
        <w:rPr>
          <w:rFonts w:asciiTheme="minorHAnsi" w:hAnsiTheme="minorHAnsi" w:cstheme="minorHAnsi"/>
        </w:rPr>
        <w:t>céltartalékkpézés</w:t>
      </w:r>
      <w:proofErr w:type="spellEnd"/>
      <w:r w:rsidR="001A1E06" w:rsidRPr="006C72EB">
        <w:rPr>
          <w:rFonts w:asciiTheme="minorHAnsi" w:hAnsiTheme="minorHAnsi" w:cstheme="minorHAnsi"/>
        </w:rPr>
        <w:t xml:space="preserve"> alá tartozik. Tehát a töltési logika megegyezik az </w:t>
      </w:r>
      <w:proofErr w:type="spellStart"/>
      <w:r w:rsidR="001A1E06" w:rsidRPr="006C72EB">
        <w:rPr>
          <w:rFonts w:asciiTheme="minorHAnsi" w:hAnsiTheme="minorHAnsi" w:cstheme="minorHAnsi"/>
        </w:rPr>
        <w:t>INSTR</w:t>
      </w:r>
      <w:proofErr w:type="spellEnd"/>
      <w:r w:rsidR="001A1E06" w:rsidRPr="006C72EB">
        <w:rPr>
          <w:rFonts w:asciiTheme="minorHAnsi" w:hAnsiTheme="minorHAnsi" w:cstheme="minorHAnsi"/>
        </w:rPr>
        <w:t xml:space="preserve"> tábla értékvesztésképzésre vonatkozó blokkjának töltésével.</w:t>
      </w:r>
      <w:r w:rsidR="00CD1803" w:rsidRPr="006C72EB">
        <w:rPr>
          <w:rFonts w:asciiTheme="minorHAnsi" w:hAnsiTheme="minorHAnsi" w:cstheme="minorHAnsi"/>
        </w:rPr>
        <w:t xml:space="preserve"> </w:t>
      </w:r>
      <w:bookmarkStart w:id="204" w:name="_Hlk93320213"/>
    </w:p>
    <w:p w14:paraId="3FA69676" w14:textId="5DCBAA41" w:rsidR="00CD1803" w:rsidRPr="006C72EB" w:rsidRDefault="00CD1803" w:rsidP="00CD1803">
      <w:pPr>
        <w:ind w:left="360"/>
        <w:rPr>
          <w:rFonts w:asciiTheme="minorHAnsi" w:hAnsiTheme="minorHAnsi" w:cstheme="minorHAnsi"/>
        </w:rPr>
      </w:pPr>
      <w:r w:rsidRPr="006C72EB">
        <w:rPr>
          <w:rFonts w:asciiTheme="minorHAnsi" w:hAnsiTheme="minorHAnsi" w:cstheme="minorHAnsi"/>
        </w:rPr>
        <w:t>Összefoglalva:</w:t>
      </w:r>
    </w:p>
    <w:bookmarkEnd w:id="204"/>
    <w:p w14:paraId="7255BD6C" w14:textId="77777777" w:rsidR="00FB62F0" w:rsidRPr="006C72EB" w:rsidRDefault="00FB62F0" w:rsidP="00C32852">
      <w:pPr>
        <w:pStyle w:val="Listaszerbekezds"/>
        <w:numPr>
          <w:ilvl w:val="0"/>
          <w:numId w:val="92"/>
        </w:numPr>
        <w:rPr>
          <w:rFonts w:asciiTheme="minorHAnsi" w:hAnsiTheme="minorHAnsi" w:cstheme="minorHAnsi"/>
        </w:rPr>
      </w:pPr>
      <w:r w:rsidRPr="006C72EB">
        <w:rPr>
          <w:rFonts w:asciiTheme="minorHAnsi" w:hAnsiTheme="minorHAnsi" w:cstheme="minorHAnsi"/>
        </w:rPr>
        <w:t>céltartalékképzéshez kapcsolódó új attribútumok:</w:t>
      </w:r>
    </w:p>
    <w:p w14:paraId="530455A0" w14:textId="77777777" w:rsidR="00FB62F0" w:rsidRPr="006C72EB" w:rsidRDefault="00FB62F0" w:rsidP="00C32852">
      <w:pPr>
        <w:pStyle w:val="Listaszerbekezds"/>
        <w:numPr>
          <w:ilvl w:val="0"/>
          <w:numId w:val="93"/>
        </w:numPr>
        <w:spacing w:after="0"/>
        <w:ind w:left="1134"/>
        <w:jc w:val="left"/>
        <w:rPr>
          <w:rFonts w:asciiTheme="minorHAnsi" w:hAnsiTheme="minorHAnsi" w:cstheme="minorHAnsi"/>
        </w:rPr>
      </w:pPr>
      <w:r w:rsidRPr="006C72EB">
        <w:rPr>
          <w:rFonts w:asciiTheme="minorHAnsi" w:hAnsiTheme="minorHAnsi" w:cstheme="minorHAnsi"/>
        </w:rPr>
        <w:t>A keret értékvesztése értékelésének módja</w:t>
      </w:r>
    </w:p>
    <w:p w14:paraId="6855BDCE" w14:textId="77777777" w:rsidR="00FB62F0" w:rsidRPr="006C72EB" w:rsidRDefault="00FB62F0" w:rsidP="00C32852">
      <w:pPr>
        <w:pStyle w:val="Listaszerbekezds"/>
        <w:numPr>
          <w:ilvl w:val="0"/>
          <w:numId w:val="93"/>
        </w:numPr>
        <w:spacing w:after="0"/>
        <w:ind w:left="1134"/>
        <w:jc w:val="left"/>
        <w:rPr>
          <w:rFonts w:asciiTheme="minorHAnsi" w:hAnsiTheme="minorHAnsi" w:cstheme="minorHAnsi"/>
        </w:rPr>
      </w:pPr>
      <w:r w:rsidRPr="006C72EB">
        <w:rPr>
          <w:rFonts w:asciiTheme="minorHAnsi" w:hAnsiTheme="minorHAnsi" w:cstheme="minorHAnsi"/>
        </w:rPr>
        <w:t>A keret értékvesztésének típusa</w:t>
      </w:r>
    </w:p>
    <w:p w14:paraId="3377CCE8" w14:textId="16915A74" w:rsidR="00FB62F0" w:rsidRPr="006C72EB" w:rsidRDefault="00FB62F0" w:rsidP="00FB62F0">
      <w:pPr>
        <w:pStyle w:val="Listaszerbekezds"/>
        <w:numPr>
          <w:ilvl w:val="0"/>
          <w:numId w:val="91"/>
        </w:numPr>
        <w:spacing w:after="0"/>
        <w:jc w:val="left"/>
        <w:rPr>
          <w:rFonts w:asciiTheme="minorHAnsi" w:hAnsiTheme="minorHAnsi" w:cstheme="minorHAnsi"/>
        </w:rPr>
      </w:pPr>
      <w:r w:rsidRPr="006C72EB">
        <w:rPr>
          <w:rFonts w:asciiTheme="minorHAnsi" w:hAnsiTheme="minorHAnsi" w:cstheme="minorHAnsi"/>
        </w:rPr>
        <w:t>értékvesztésképzéshez kapcsolódóan jelentendő új attribútum:</w:t>
      </w:r>
    </w:p>
    <w:p w14:paraId="1A9FB2E5" w14:textId="4C0935AA" w:rsidR="00FB62F0" w:rsidRPr="006C72EB" w:rsidRDefault="00FB62F0" w:rsidP="00C32852">
      <w:pPr>
        <w:pStyle w:val="Listaszerbekezds"/>
        <w:numPr>
          <w:ilvl w:val="0"/>
          <w:numId w:val="93"/>
        </w:numPr>
        <w:spacing w:after="0"/>
        <w:ind w:left="1134"/>
        <w:jc w:val="left"/>
        <w:rPr>
          <w:rFonts w:asciiTheme="minorHAnsi" w:hAnsiTheme="minorHAnsi" w:cstheme="minorHAnsi"/>
        </w:rPr>
      </w:pPr>
      <w:r w:rsidRPr="006C72EB">
        <w:rPr>
          <w:rFonts w:asciiTheme="minorHAnsi" w:hAnsiTheme="minorHAnsi" w:cstheme="minorHAnsi"/>
        </w:rPr>
        <w:t>Effektív kamatláb (</w:t>
      </w:r>
      <w:proofErr w:type="spellStart"/>
      <w:r w:rsidRPr="006C72EB">
        <w:rPr>
          <w:rFonts w:asciiTheme="minorHAnsi" w:hAnsiTheme="minorHAnsi" w:cstheme="minorHAnsi"/>
        </w:rPr>
        <w:t>EIR</w:t>
      </w:r>
      <w:proofErr w:type="spellEnd"/>
      <w:r w:rsidRPr="006C72EB">
        <w:rPr>
          <w:rFonts w:asciiTheme="minorHAnsi" w:hAnsiTheme="minorHAnsi" w:cstheme="minorHAnsi"/>
        </w:rPr>
        <w:t>)</w:t>
      </w:r>
    </w:p>
    <w:p w14:paraId="33AED0F5" w14:textId="77777777" w:rsidR="00E24EBF" w:rsidRPr="006C72EB" w:rsidRDefault="00E24EBF" w:rsidP="00F570C6">
      <w:pPr>
        <w:spacing w:after="0"/>
        <w:rPr>
          <w:rFonts w:asciiTheme="minorHAnsi" w:hAnsiTheme="minorHAnsi" w:cstheme="minorHAnsi"/>
        </w:rPr>
      </w:pPr>
    </w:p>
    <w:p w14:paraId="354CE86F" w14:textId="341DDB0C" w:rsidR="00FC5F27" w:rsidRPr="006C72EB" w:rsidRDefault="00B00002" w:rsidP="00A0697E">
      <w:pPr>
        <w:autoSpaceDE w:val="0"/>
        <w:autoSpaceDN w:val="0"/>
        <w:spacing w:before="40" w:after="40"/>
        <w:ind w:left="360"/>
        <w:rPr>
          <w:rFonts w:asciiTheme="minorHAnsi" w:hAnsiTheme="minorHAnsi" w:cstheme="minorHAnsi"/>
        </w:rPr>
      </w:pPr>
      <w:r w:rsidRPr="006C72EB">
        <w:rPr>
          <w:rFonts w:asciiTheme="minorHAnsi" w:hAnsiTheme="minorHAnsi" w:cstheme="minorHAnsi"/>
        </w:rPr>
        <w:t>Az „Operatív program megnevezése” mezőben a 2022.06.01</w:t>
      </w:r>
      <w:r w:rsidR="000E2B72" w:rsidRPr="006C72EB">
        <w:rPr>
          <w:rFonts w:asciiTheme="minorHAnsi" w:hAnsiTheme="minorHAnsi" w:cstheme="minorHAnsi"/>
        </w:rPr>
        <w:t>-től kezdődően kötött szerződések esetén kell megadni azt az operatív programot, amelynek keretében a hitelszerződés megkötésre került</w:t>
      </w:r>
      <w:r w:rsidR="00E14A7E" w:rsidRPr="006C72EB">
        <w:rPr>
          <w:rFonts w:asciiTheme="minorHAnsi" w:hAnsiTheme="minorHAnsi" w:cstheme="minorHAnsi"/>
        </w:rPr>
        <w:t xml:space="preserve"> vállalati és önálló vállalkozó adósokhoz tartozó</w:t>
      </w:r>
      <w:r w:rsidR="00D11F52" w:rsidRPr="006C72EB">
        <w:rPr>
          <w:rFonts w:asciiTheme="minorHAnsi" w:hAnsiTheme="minorHAnsi" w:cstheme="minorHAnsi"/>
        </w:rPr>
        <w:t>, már folyósított</w:t>
      </w:r>
      <w:r w:rsidR="00E14A7E" w:rsidRPr="006C72EB">
        <w:rPr>
          <w:rFonts w:asciiTheme="minorHAnsi" w:hAnsiTheme="minorHAnsi" w:cstheme="minorHAnsi"/>
        </w:rPr>
        <w:t xml:space="preserve"> instrumentumok esetén</w:t>
      </w:r>
      <w:bookmarkStart w:id="205" w:name="_Hlk93320331"/>
      <w:r w:rsidR="00E14A7E" w:rsidRPr="006C72EB">
        <w:rPr>
          <w:rFonts w:asciiTheme="minorHAnsi" w:hAnsiTheme="minorHAnsi" w:cstheme="minorHAnsi"/>
        </w:rPr>
        <w:t>.</w:t>
      </w:r>
      <w:r w:rsidR="00271154" w:rsidRPr="006C72EB">
        <w:rPr>
          <w:rFonts w:asciiTheme="minorHAnsi" w:hAnsiTheme="minorHAnsi" w:cstheme="minorHAnsi"/>
        </w:rPr>
        <w:t xml:space="preserve"> </w:t>
      </w:r>
      <w:bookmarkStart w:id="206" w:name="_Hlk94127348"/>
      <w:r w:rsidR="00FC5F27" w:rsidRPr="006C72EB">
        <w:rPr>
          <w:rFonts w:asciiTheme="minorHAnsi" w:hAnsiTheme="minorHAnsi" w:cstheme="minorHAnsi"/>
        </w:rPr>
        <w:t xml:space="preserve">Minden, az operatív programokhoz kapcsolódó finanszírozást jelenteni szükséges, így a támogatás előfinanszírozást, és az önerő kiegészítést is. </w:t>
      </w:r>
      <w:bookmarkEnd w:id="206"/>
      <w:r w:rsidR="002C2607" w:rsidRPr="006C72EB">
        <w:rPr>
          <w:rFonts w:asciiTheme="minorHAnsi" w:hAnsiTheme="minorHAnsi" w:cstheme="minorHAnsi"/>
        </w:rPr>
        <w:t>Amennyiben a 2022.06.01. után kötött szerződések esetén nem kapcsolódik operatív program, akkor a ’</w:t>
      </w:r>
      <w:proofErr w:type="spellStart"/>
      <w:r w:rsidR="002C2607" w:rsidRPr="006C72EB">
        <w:rPr>
          <w:rFonts w:asciiTheme="minorHAnsi" w:hAnsiTheme="minorHAnsi" w:cstheme="minorHAnsi"/>
        </w:rPr>
        <w:t>NINCS_OP</w:t>
      </w:r>
      <w:proofErr w:type="spellEnd"/>
      <w:r w:rsidR="002C2607" w:rsidRPr="006C72EB">
        <w:rPr>
          <w:rFonts w:asciiTheme="minorHAnsi" w:hAnsiTheme="minorHAnsi" w:cstheme="minorHAnsi"/>
        </w:rPr>
        <w:t>’ kódérték alkalmazandó. A ’</w:t>
      </w:r>
      <w:proofErr w:type="spellStart"/>
      <w:r w:rsidR="002C2607" w:rsidRPr="006C72EB">
        <w:rPr>
          <w:rFonts w:asciiTheme="minorHAnsi" w:hAnsiTheme="minorHAnsi" w:cstheme="minorHAnsi"/>
        </w:rPr>
        <w:t>NEM_ISMERT</w:t>
      </w:r>
      <w:proofErr w:type="spellEnd"/>
      <w:r w:rsidR="002C2607" w:rsidRPr="006C72EB">
        <w:rPr>
          <w:rFonts w:asciiTheme="minorHAnsi" w:hAnsiTheme="minorHAnsi" w:cstheme="minorHAnsi"/>
        </w:rPr>
        <w:t>’ kódérték akkor alkalmazható, ha az adatszolgáltató a 2022.06.01. előtt kötött hitelek esetén is tölti a mezőt, de nem áll az adott hitelnél rendelkezésre az operatív program információ. A ’</w:t>
      </w:r>
      <w:proofErr w:type="spellStart"/>
      <w:r w:rsidR="002C2607" w:rsidRPr="006C72EB">
        <w:rPr>
          <w:rFonts w:asciiTheme="minorHAnsi" w:hAnsiTheme="minorHAnsi" w:cstheme="minorHAnsi"/>
        </w:rPr>
        <w:t>NEM_ISMERT</w:t>
      </w:r>
      <w:proofErr w:type="spellEnd"/>
      <w:r w:rsidR="002C2607" w:rsidRPr="006C72EB">
        <w:rPr>
          <w:rFonts w:asciiTheme="minorHAnsi" w:hAnsiTheme="minorHAnsi" w:cstheme="minorHAnsi"/>
        </w:rPr>
        <w:t>’ kódérték nem alkalmazható 2022.06.01. után kötött szerződések esetén.</w:t>
      </w:r>
    </w:p>
    <w:p w14:paraId="2C12D87A" w14:textId="627DB6F9" w:rsidR="0022291A" w:rsidRPr="006C72EB" w:rsidRDefault="0022291A" w:rsidP="00F570C6">
      <w:pPr>
        <w:ind w:left="360"/>
        <w:rPr>
          <w:rFonts w:asciiTheme="minorHAnsi" w:hAnsiTheme="minorHAnsi" w:cstheme="minorHAnsi"/>
        </w:rPr>
      </w:pPr>
    </w:p>
    <w:bookmarkEnd w:id="205"/>
    <w:p w14:paraId="401EF244" w14:textId="44920D23" w:rsidR="00E75D39" w:rsidRDefault="00E75D39" w:rsidP="001A1E06">
      <w:pPr>
        <w:autoSpaceDE w:val="0"/>
        <w:autoSpaceDN w:val="0"/>
        <w:spacing w:after="0"/>
        <w:ind w:left="360"/>
        <w:rPr>
          <w:rFonts w:asciiTheme="minorHAnsi" w:hAnsiTheme="minorHAnsi" w:cstheme="minorHAnsi"/>
        </w:rPr>
      </w:pPr>
      <w:r w:rsidRPr="006C72EB">
        <w:rPr>
          <w:rFonts w:asciiTheme="minorHAnsi" w:hAnsiTheme="minorHAnsi" w:cstheme="minorHAnsi"/>
        </w:rPr>
        <w:t>A „Moratórium típusa” mezőben az aktuálisan moratórium alatt lévő instrumentumok tekintetében jelentend</w:t>
      </w:r>
      <w:r w:rsidR="00D57260" w:rsidRPr="006C72EB">
        <w:rPr>
          <w:rFonts w:asciiTheme="minorHAnsi" w:hAnsiTheme="minorHAnsi" w:cstheme="minorHAnsi"/>
        </w:rPr>
        <w:t>ő</w:t>
      </w:r>
      <w:r w:rsidRPr="006C72EB">
        <w:rPr>
          <w:rFonts w:asciiTheme="minorHAnsi" w:hAnsiTheme="minorHAnsi" w:cstheme="minorHAnsi"/>
        </w:rPr>
        <w:t xml:space="preserve"> az az információ, hogy szerződésen vagy jogszabályon alapuló</w:t>
      </w:r>
      <w:r w:rsidR="00612ABA" w:rsidRPr="006C72EB">
        <w:rPr>
          <w:rFonts w:asciiTheme="minorHAnsi" w:hAnsiTheme="minorHAnsi" w:cstheme="minorHAnsi"/>
        </w:rPr>
        <w:t xml:space="preserve"> vagy fizetési nehézségből fakadó</w:t>
      </w:r>
      <w:r w:rsidRPr="006C72EB">
        <w:rPr>
          <w:rFonts w:asciiTheme="minorHAnsi" w:hAnsiTheme="minorHAnsi" w:cstheme="minorHAnsi"/>
        </w:rPr>
        <w:t xml:space="preserve"> moratóriumról van szó. </w:t>
      </w:r>
      <w:r w:rsidR="008A1C06" w:rsidRPr="006C72EB">
        <w:rPr>
          <w:rFonts w:asciiTheme="minorHAnsi" w:hAnsiTheme="minorHAnsi" w:cstheme="minorHAnsi"/>
        </w:rPr>
        <w:t>2022. június vonatkozási időtől kezdődően</w:t>
      </w:r>
      <w:r w:rsidR="006C72EB" w:rsidRPr="006C72EB">
        <w:rPr>
          <w:rFonts w:asciiTheme="minorHAnsi" w:hAnsiTheme="minorHAnsi" w:cstheme="minorHAnsi"/>
        </w:rPr>
        <w:t xml:space="preserve"> </w:t>
      </w:r>
      <w:r w:rsidR="008A1C06" w:rsidRPr="006C72EB">
        <w:rPr>
          <w:rFonts w:asciiTheme="minorHAnsi" w:hAnsiTheme="minorHAnsi" w:cstheme="minorHAnsi"/>
        </w:rPr>
        <w:t>e</w:t>
      </w:r>
      <w:r w:rsidR="00612ABA" w:rsidRPr="006C72EB">
        <w:rPr>
          <w:rFonts w:asciiTheme="minorHAnsi" w:hAnsiTheme="minorHAnsi" w:cstheme="minorHAnsi"/>
        </w:rPr>
        <w:t xml:space="preserve">lső esetben </w:t>
      </w:r>
      <w:r w:rsidR="00A3764C" w:rsidRPr="006C72EB">
        <w:rPr>
          <w:rFonts w:asciiTheme="minorHAnsi" w:hAnsiTheme="minorHAnsi" w:cstheme="minorHAnsi"/>
        </w:rPr>
        <w:t>’</w:t>
      </w:r>
      <w:proofErr w:type="spellStart"/>
      <w:r w:rsidRPr="006C72EB">
        <w:rPr>
          <w:rFonts w:asciiTheme="minorHAnsi" w:hAnsiTheme="minorHAnsi" w:cstheme="minorHAnsi"/>
        </w:rPr>
        <w:t>SZERZ</w:t>
      </w:r>
      <w:proofErr w:type="spellEnd"/>
      <w:r w:rsidR="00A3764C" w:rsidRPr="006C72EB">
        <w:rPr>
          <w:rFonts w:asciiTheme="minorHAnsi" w:hAnsiTheme="minorHAnsi" w:cstheme="minorHAnsi"/>
        </w:rPr>
        <w:t>’</w:t>
      </w:r>
      <w:r w:rsidRPr="006C72EB">
        <w:rPr>
          <w:rFonts w:asciiTheme="minorHAnsi" w:hAnsiTheme="minorHAnsi" w:cstheme="minorHAnsi"/>
        </w:rPr>
        <w:t xml:space="preserve">, </w:t>
      </w:r>
      <w:r w:rsidR="00612ABA" w:rsidRPr="006C72EB">
        <w:rPr>
          <w:rFonts w:asciiTheme="minorHAnsi" w:hAnsiTheme="minorHAnsi" w:cstheme="minorHAnsi"/>
        </w:rPr>
        <w:t>jogszabályon alapuló esetben</w:t>
      </w:r>
      <w:r w:rsidRPr="006C72EB">
        <w:rPr>
          <w:rFonts w:asciiTheme="minorHAnsi" w:hAnsiTheme="minorHAnsi" w:cstheme="minorHAnsi"/>
        </w:rPr>
        <w:t xml:space="preserve"> attól függően, hogy a világjárványhoz ka</w:t>
      </w:r>
      <w:r w:rsidR="00D57260" w:rsidRPr="006C72EB">
        <w:rPr>
          <w:rFonts w:asciiTheme="minorHAnsi" w:hAnsiTheme="minorHAnsi" w:cstheme="minorHAnsi"/>
        </w:rPr>
        <w:t>p</w:t>
      </w:r>
      <w:r w:rsidRPr="006C72EB">
        <w:rPr>
          <w:rFonts w:asciiTheme="minorHAnsi" w:hAnsiTheme="minorHAnsi" w:cstheme="minorHAnsi"/>
        </w:rPr>
        <w:t>csolódó fizetési moratóriumról</w:t>
      </w:r>
      <w:r w:rsidR="00D020C1">
        <w:rPr>
          <w:rFonts w:asciiTheme="minorHAnsi" w:hAnsiTheme="minorHAnsi" w:cstheme="minorHAnsi"/>
        </w:rPr>
        <w:t>, agrár moratóriumról</w:t>
      </w:r>
      <w:r w:rsidRPr="006C72EB">
        <w:rPr>
          <w:rFonts w:asciiTheme="minorHAnsi" w:hAnsiTheme="minorHAnsi" w:cstheme="minorHAnsi"/>
        </w:rPr>
        <w:t xml:space="preserve"> vagy egyéb jogszabályi moratóriumról van szó (pl. babaváró hitelek esetén jogszabály </w:t>
      </w:r>
      <w:r w:rsidR="00465994" w:rsidRPr="006C72EB">
        <w:rPr>
          <w:rFonts w:asciiTheme="minorHAnsi" w:hAnsiTheme="minorHAnsi" w:cstheme="minorHAnsi"/>
        </w:rPr>
        <w:t xml:space="preserve">alapján biztosított törlesztési moratórium), </w:t>
      </w:r>
      <w:r w:rsidR="00A3764C" w:rsidRPr="006C72EB">
        <w:rPr>
          <w:rFonts w:asciiTheme="minorHAnsi" w:hAnsiTheme="minorHAnsi" w:cstheme="minorHAnsi"/>
        </w:rPr>
        <w:t>’</w:t>
      </w:r>
      <w:proofErr w:type="spellStart"/>
      <w:r w:rsidR="00465994" w:rsidRPr="006C72EB">
        <w:rPr>
          <w:rFonts w:asciiTheme="minorHAnsi" w:hAnsiTheme="minorHAnsi" w:cstheme="minorHAnsi"/>
        </w:rPr>
        <w:t>JOGI_FIZ</w:t>
      </w:r>
      <w:proofErr w:type="spellEnd"/>
      <w:r w:rsidR="00A3764C" w:rsidRPr="006C72EB">
        <w:rPr>
          <w:rFonts w:asciiTheme="minorHAnsi" w:hAnsiTheme="minorHAnsi" w:cstheme="minorHAnsi"/>
        </w:rPr>
        <w:t>’</w:t>
      </w:r>
      <w:r w:rsidR="00D020C1">
        <w:rPr>
          <w:rFonts w:asciiTheme="minorHAnsi" w:hAnsiTheme="minorHAnsi" w:cstheme="minorHAnsi"/>
        </w:rPr>
        <w:t>, ’</w:t>
      </w:r>
      <w:proofErr w:type="spellStart"/>
      <w:r w:rsidR="00D020C1">
        <w:rPr>
          <w:rFonts w:asciiTheme="minorHAnsi" w:hAnsiTheme="minorHAnsi" w:cstheme="minorHAnsi"/>
        </w:rPr>
        <w:t>JOGI_AGR</w:t>
      </w:r>
      <w:proofErr w:type="spellEnd"/>
      <w:r w:rsidR="00D020C1">
        <w:rPr>
          <w:rFonts w:asciiTheme="minorHAnsi" w:hAnsiTheme="minorHAnsi" w:cstheme="minorHAnsi"/>
        </w:rPr>
        <w:t>’</w:t>
      </w:r>
      <w:r w:rsidR="00465994" w:rsidRPr="006C72EB">
        <w:rPr>
          <w:rFonts w:asciiTheme="minorHAnsi" w:hAnsiTheme="minorHAnsi" w:cstheme="minorHAnsi"/>
        </w:rPr>
        <w:t xml:space="preserve"> vagy </w:t>
      </w:r>
      <w:r w:rsidR="00A3764C" w:rsidRPr="006C72EB">
        <w:rPr>
          <w:rFonts w:asciiTheme="minorHAnsi" w:hAnsiTheme="minorHAnsi" w:cstheme="minorHAnsi"/>
        </w:rPr>
        <w:t>’</w:t>
      </w:r>
      <w:proofErr w:type="spellStart"/>
      <w:r w:rsidR="00465994" w:rsidRPr="006C72EB">
        <w:rPr>
          <w:rFonts w:asciiTheme="minorHAnsi" w:hAnsiTheme="minorHAnsi" w:cstheme="minorHAnsi"/>
        </w:rPr>
        <w:t>JOGI_EGYEB</w:t>
      </w:r>
      <w:proofErr w:type="spellEnd"/>
      <w:r w:rsidR="00A3764C" w:rsidRPr="006C72EB">
        <w:rPr>
          <w:rFonts w:asciiTheme="minorHAnsi" w:hAnsiTheme="minorHAnsi" w:cstheme="minorHAnsi"/>
        </w:rPr>
        <w:t>’</w:t>
      </w:r>
      <w:r w:rsidR="00612ABA" w:rsidRPr="006C72EB">
        <w:rPr>
          <w:rFonts w:asciiTheme="minorHAnsi" w:hAnsiTheme="minorHAnsi" w:cstheme="minorHAnsi"/>
        </w:rPr>
        <w:t>, fizetési nehézségből fakadó moratórium esetén ’</w:t>
      </w:r>
      <w:proofErr w:type="spellStart"/>
      <w:r w:rsidR="00612ABA" w:rsidRPr="006C72EB">
        <w:rPr>
          <w:rFonts w:asciiTheme="minorHAnsi" w:hAnsiTheme="minorHAnsi" w:cstheme="minorHAnsi"/>
        </w:rPr>
        <w:t>EGYEB</w:t>
      </w:r>
      <w:proofErr w:type="spellEnd"/>
      <w:r w:rsidR="00612ABA" w:rsidRPr="006C72EB">
        <w:rPr>
          <w:rFonts w:asciiTheme="minorHAnsi" w:hAnsiTheme="minorHAnsi" w:cstheme="minorHAnsi"/>
        </w:rPr>
        <w:t>’</w:t>
      </w:r>
      <w:r w:rsidR="00465994" w:rsidRPr="006C72EB">
        <w:rPr>
          <w:rFonts w:asciiTheme="minorHAnsi" w:hAnsiTheme="minorHAnsi" w:cstheme="minorHAnsi"/>
        </w:rPr>
        <w:t xml:space="preserve"> kódérték szerepeltetendő.</w:t>
      </w:r>
      <w:r w:rsidR="00612ABA" w:rsidRPr="006C72EB">
        <w:rPr>
          <w:rFonts w:asciiTheme="minorHAnsi" w:hAnsiTheme="minorHAnsi" w:cstheme="minorHAnsi"/>
        </w:rPr>
        <w:t xml:space="preserve"> </w:t>
      </w:r>
      <w:r w:rsidR="008A1C06" w:rsidRPr="006C72EB">
        <w:rPr>
          <w:rFonts w:asciiTheme="minorHAnsi" w:hAnsiTheme="minorHAnsi" w:cstheme="minorHAnsi"/>
        </w:rPr>
        <w:t>2022. június vonatkozási időig a jogszabály alapján adott moratóriumon kívüli moratórium típusok ’</w:t>
      </w:r>
      <w:proofErr w:type="spellStart"/>
      <w:r w:rsidR="008A1C06" w:rsidRPr="006C72EB">
        <w:rPr>
          <w:rFonts w:asciiTheme="minorHAnsi" w:hAnsiTheme="minorHAnsi" w:cstheme="minorHAnsi"/>
        </w:rPr>
        <w:t>SZERZ</w:t>
      </w:r>
      <w:proofErr w:type="spellEnd"/>
      <w:r w:rsidR="008A1C06" w:rsidRPr="006C72EB">
        <w:rPr>
          <w:rFonts w:asciiTheme="minorHAnsi" w:hAnsiTheme="minorHAnsi" w:cstheme="minorHAnsi"/>
        </w:rPr>
        <w:t>’ kódértéken kellett szerepeljenek.</w:t>
      </w:r>
      <w:r w:rsidR="00D020C1">
        <w:rPr>
          <w:rFonts w:asciiTheme="minorHAnsi" w:hAnsiTheme="minorHAnsi" w:cstheme="minorHAnsi"/>
        </w:rPr>
        <w:t xml:space="preserve"> ’</w:t>
      </w:r>
      <w:proofErr w:type="spellStart"/>
      <w:r w:rsidR="00D020C1">
        <w:rPr>
          <w:rFonts w:asciiTheme="minorHAnsi" w:hAnsiTheme="minorHAnsi" w:cstheme="minorHAnsi"/>
        </w:rPr>
        <w:t>JOGI_AGR</w:t>
      </w:r>
      <w:proofErr w:type="spellEnd"/>
      <w:r w:rsidR="00D020C1">
        <w:rPr>
          <w:rFonts w:asciiTheme="minorHAnsi" w:hAnsiTheme="minorHAnsi" w:cstheme="minorHAnsi"/>
        </w:rPr>
        <w:t>’ kódérték alkalmazása esetén a „Moratórium kezdete” mezőben minden esetben 2022.09.01. jelentendő.</w:t>
      </w:r>
    </w:p>
    <w:p w14:paraId="320EBFA6" w14:textId="77777777" w:rsidR="00882744" w:rsidRPr="006C72EB" w:rsidRDefault="00882744" w:rsidP="001A1E06">
      <w:pPr>
        <w:autoSpaceDE w:val="0"/>
        <w:autoSpaceDN w:val="0"/>
        <w:spacing w:after="0"/>
        <w:ind w:left="360"/>
        <w:rPr>
          <w:rFonts w:asciiTheme="minorHAnsi" w:hAnsiTheme="minorHAnsi" w:cstheme="minorHAnsi"/>
        </w:rPr>
      </w:pPr>
    </w:p>
    <w:p w14:paraId="64CC3EAE" w14:textId="77777777" w:rsidR="00E75D39" w:rsidRPr="006C72EB" w:rsidRDefault="00E75D39" w:rsidP="001A1E06">
      <w:pPr>
        <w:autoSpaceDE w:val="0"/>
        <w:autoSpaceDN w:val="0"/>
        <w:spacing w:after="0"/>
        <w:ind w:left="360"/>
        <w:rPr>
          <w:rFonts w:asciiTheme="minorHAnsi" w:hAnsiTheme="minorHAnsi" w:cstheme="minorHAnsi"/>
        </w:rPr>
      </w:pPr>
    </w:p>
    <w:p w14:paraId="520C12BC" w14:textId="41512B1F" w:rsidR="00915BD9" w:rsidRDefault="00915BD9" w:rsidP="00F570C6">
      <w:pPr>
        <w:autoSpaceDE w:val="0"/>
        <w:autoSpaceDN w:val="0"/>
        <w:spacing w:after="0"/>
        <w:ind w:left="360"/>
        <w:rPr>
          <w:rFonts w:asciiTheme="minorHAnsi" w:hAnsiTheme="minorHAnsi" w:cstheme="minorHAnsi"/>
        </w:rPr>
      </w:pPr>
      <w:r w:rsidRPr="006C72EB">
        <w:rPr>
          <w:rFonts w:asciiTheme="minorHAnsi" w:hAnsiTheme="minorHAnsi" w:cstheme="minorHAnsi"/>
        </w:rPr>
        <w:t>„Az instrumentum infrastruktúratámogató faktor (</w:t>
      </w:r>
      <w:proofErr w:type="spellStart"/>
      <w:r w:rsidRPr="006C72EB">
        <w:rPr>
          <w:rFonts w:asciiTheme="minorHAnsi" w:hAnsiTheme="minorHAnsi" w:cstheme="minorHAnsi"/>
        </w:rPr>
        <w:t>ISF</w:t>
      </w:r>
      <w:proofErr w:type="spellEnd"/>
      <w:r w:rsidRPr="006C72EB">
        <w:rPr>
          <w:rFonts w:asciiTheme="minorHAnsi" w:hAnsiTheme="minorHAnsi" w:cstheme="minorHAnsi"/>
        </w:rPr>
        <w:t xml:space="preserve">) által érintett-e” mezőben a „Vezetői Körlevél az infrastruktúra támogató faktor alkalmazásáról és a megfelelési követelmények definiálásáról” dokumentumban foglaltaknak megfelelően megállapított igen/nem információ jelentendő </w:t>
      </w:r>
      <w:r w:rsidR="00DB5F5C" w:rsidRPr="006C72EB">
        <w:rPr>
          <w:rFonts w:asciiTheme="minorHAnsi" w:hAnsiTheme="minorHAnsi" w:cstheme="minorHAnsi"/>
        </w:rPr>
        <w:t xml:space="preserve">a 2020.06.01. után kötött szerződésekre </w:t>
      </w:r>
      <w:r w:rsidRPr="006C72EB">
        <w:rPr>
          <w:rFonts w:asciiTheme="minorHAnsi" w:hAnsiTheme="minorHAnsi" w:cstheme="minorHAnsi"/>
        </w:rPr>
        <w:t>vonatkozóan, a vállalati hitelek tekintetében</w:t>
      </w:r>
      <w:r w:rsidR="00000B97" w:rsidRPr="006C72EB">
        <w:rPr>
          <w:rFonts w:asciiTheme="minorHAnsi" w:hAnsiTheme="minorHAnsi" w:cstheme="minorHAnsi"/>
        </w:rPr>
        <w:t xml:space="preserve"> (belföldi és külföldi egyaránt)</w:t>
      </w:r>
      <w:r w:rsidR="00E75D39" w:rsidRPr="006C72EB">
        <w:rPr>
          <w:rFonts w:asciiTheme="minorHAnsi" w:hAnsiTheme="minorHAnsi" w:cstheme="minorHAnsi"/>
        </w:rPr>
        <w:t xml:space="preserve">. </w:t>
      </w:r>
    </w:p>
    <w:p w14:paraId="61F02179" w14:textId="12065434" w:rsidR="00D418D3" w:rsidRDefault="00D418D3" w:rsidP="00012136">
      <w:pPr>
        <w:autoSpaceDE w:val="0"/>
        <w:autoSpaceDN w:val="0"/>
        <w:spacing w:after="0"/>
        <w:ind w:left="360"/>
        <w:rPr>
          <w:rFonts w:asciiTheme="minorHAnsi" w:hAnsiTheme="minorHAnsi" w:cstheme="minorHAnsi"/>
        </w:rPr>
      </w:pPr>
    </w:p>
    <w:p w14:paraId="5F83C76B" w14:textId="43DA9F93" w:rsidR="00D418D3" w:rsidRPr="006C72EB" w:rsidRDefault="00D418D3" w:rsidP="00AE27AF">
      <w:pPr>
        <w:pStyle w:val="Cmsor4"/>
      </w:pPr>
      <w:bookmarkStart w:id="207" w:name="_Toc149902009"/>
      <w:bookmarkStart w:id="208" w:name="_Toc188019079"/>
      <w:bookmarkStart w:id="209" w:name="_Hlk124499620"/>
      <w:bookmarkStart w:id="210" w:name="_Hlk112415367"/>
      <w:r w:rsidRPr="006C72EB">
        <w:t>202</w:t>
      </w:r>
      <w:r>
        <w:t>3</w:t>
      </w:r>
      <w:r w:rsidRPr="006C72EB">
        <w:t xml:space="preserve">. </w:t>
      </w:r>
      <w:r>
        <w:t>március</w:t>
      </w:r>
      <w:r w:rsidRPr="006C72EB">
        <w:t xml:space="preserve"> vonatkozási időtől hatályos új mezőkre vonatkozó módszertani előírások:</w:t>
      </w:r>
      <w:bookmarkEnd w:id="207"/>
      <w:bookmarkEnd w:id="208"/>
    </w:p>
    <w:p w14:paraId="17D911E2" w14:textId="55C97AE5" w:rsidR="00D418D3" w:rsidRPr="00E71203" w:rsidRDefault="00D418D3" w:rsidP="008E4B2D">
      <w:pPr>
        <w:pStyle w:val="Listaszerbekezds"/>
        <w:numPr>
          <w:ilvl w:val="0"/>
          <w:numId w:val="0"/>
        </w:numPr>
        <w:autoSpaceDE w:val="0"/>
        <w:autoSpaceDN w:val="0"/>
        <w:spacing w:after="0"/>
        <w:ind w:left="720"/>
        <w:rPr>
          <w:rFonts w:asciiTheme="minorHAnsi" w:hAnsiTheme="minorHAnsi" w:cstheme="minorHAnsi"/>
        </w:rPr>
      </w:pPr>
    </w:p>
    <w:p w14:paraId="4C447A8B" w14:textId="7AAFA2DA" w:rsidR="00096517" w:rsidRDefault="00096517" w:rsidP="00C46F47">
      <w:pPr>
        <w:autoSpaceDE w:val="0"/>
        <w:autoSpaceDN w:val="0"/>
        <w:spacing w:before="40" w:after="40"/>
        <w:rPr>
          <w:rFonts w:asciiTheme="minorHAnsi" w:hAnsiTheme="minorHAnsi" w:cstheme="minorHAnsi"/>
        </w:rPr>
      </w:pPr>
      <w:r w:rsidRPr="00E71203">
        <w:t xml:space="preserve">A taxonómiára vonatkozó mezők tekintetében az </w:t>
      </w:r>
      <w:hyperlink r:id="rId24" w:history="1">
        <w:r w:rsidRPr="006E4216">
          <w:rPr>
            <w:rStyle w:val="Hiperhivatkozs"/>
            <w:rFonts w:cstheme="minorHAnsi"/>
            <w:color w:val="044A91"/>
            <w:vertAlign w:val="baseline"/>
          </w:rPr>
          <w:t>EU 2020/852</w:t>
        </w:r>
      </w:hyperlink>
      <w:r>
        <w:rPr>
          <w:color w:val="548235"/>
        </w:rPr>
        <w:t xml:space="preserve"> </w:t>
      </w:r>
      <w:r w:rsidRPr="00E71203">
        <w:t>Taxonómia rendelete</w:t>
      </w:r>
      <w:r w:rsidR="001D3C1F">
        <w:t xml:space="preserve"> (továbbiakban ’Taxonómia rendelet’) </w:t>
      </w:r>
      <w:r w:rsidRPr="00E71203">
        <w:t xml:space="preserve">és az azt kiegészítő </w:t>
      </w:r>
      <w:hyperlink r:id="rId25" w:history="1">
        <w:r w:rsidRPr="006E4216">
          <w:rPr>
            <w:rStyle w:val="Hiperhivatkozs"/>
            <w:rFonts w:cstheme="minorHAnsi"/>
            <w:color w:val="044A91"/>
            <w:vertAlign w:val="baseline"/>
          </w:rPr>
          <w:t>EU 2021/2139</w:t>
        </w:r>
      </w:hyperlink>
      <w:r w:rsidR="00343573">
        <w:rPr>
          <w:rStyle w:val="Hiperhivatkozs"/>
          <w:rFonts w:cstheme="minorHAnsi"/>
          <w:color w:val="044A91"/>
          <w:vertAlign w:val="baseline"/>
        </w:rPr>
        <w:t xml:space="preserve">, </w:t>
      </w:r>
      <w:hyperlink r:id="rId26" w:history="1">
        <w:r w:rsidR="00343573" w:rsidRPr="00326152">
          <w:rPr>
            <w:rStyle w:val="Hiperhivatkozs"/>
            <w:rFonts w:cstheme="minorHAnsi"/>
            <w:color w:val="044A91"/>
            <w:vertAlign w:val="baseline"/>
          </w:rPr>
          <w:t>EU 2022/1214</w:t>
        </w:r>
      </w:hyperlink>
      <w:r w:rsidRPr="00326152">
        <w:t xml:space="preserve"> </w:t>
      </w:r>
      <w:r w:rsidR="00B15A57" w:rsidRPr="00326152">
        <w:t xml:space="preserve">és </w:t>
      </w:r>
      <w:hyperlink r:id="rId27" w:history="1">
        <w:r w:rsidR="00B15A57" w:rsidRPr="00163FE9">
          <w:rPr>
            <w:rStyle w:val="Hiperhivatkozs"/>
            <w:rFonts w:cstheme="minorHAnsi"/>
            <w:color w:val="044A91"/>
            <w:vertAlign w:val="baseline"/>
          </w:rPr>
          <w:t>EU 2023/2486</w:t>
        </w:r>
      </w:hyperlink>
      <w:r w:rsidR="00B15A57">
        <w:rPr>
          <w:rStyle w:val="Hiperhivatkozs"/>
          <w:rFonts w:cstheme="minorHAnsi"/>
          <w:color w:val="044A91"/>
          <w:vertAlign w:val="baseline"/>
        </w:rPr>
        <w:t xml:space="preserve"> </w:t>
      </w:r>
      <w:r w:rsidRPr="00E71203">
        <w:t>rendelete</w:t>
      </w:r>
      <w:r w:rsidR="00343573">
        <w:t>k (továbbiakban ’Kiegészítő rendeletek’)</w:t>
      </w:r>
      <w:r w:rsidRPr="00E71203">
        <w:t xml:space="preserve"> alapján kell eljárni.</w:t>
      </w:r>
      <w:r w:rsidR="00793C46" w:rsidRPr="00E71203">
        <w:t xml:space="preserve"> </w:t>
      </w:r>
    </w:p>
    <w:p w14:paraId="1B5EF48B" w14:textId="35B796C4" w:rsidR="001E6CA5" w:rsidRPr="0048460E" w:rsidRDefault="00D418D3" w:rsidP="00C46F47">
      <w:pPr>
        <w:autoSpaceDE w:val="0"/>
        <w:autoSpaceDN w:val="0"/>
        <w:spacing w:before="40" w:after="40"/>
        <w:rPr>
          <w:rFonts w:asciiTheme="minorHAnsi" w:hAnsiTheme="minorHAnsi" w:cstheme="minorHAnsi"/>
        </w:rPr>
      </w:pPr>
      <w:r w:rsidRPr="001E6CA5">
        <w:rPr>
          <w:rFonts w:asciiTheme="minorHAnsi" w:hAnsiTheme="minorHAnsi" w:cstheme="minorHAnsi"/>
        </w:rPr>
        <w:t>A teljes hitelállomány tekintetében jelentendő az az információ, hogy "</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sidR="00BD5DF6" w:rsidRPr="001E6CA5">
        <w:rPr>
          <w:rFonts w:asciiTheme="minorHAnsi" w:hAnsiTheme="minorHAnsi" w:cstheme="minorHAnsi"/>
        </w:rPr>
        <w:t xml:space="preserve"> (vállalati és háztartási hitelek esetén egyaránt</w:t>
      </w:r>
      <w:r w:rsidR="001E6CA5" w:rsidRPr="008E4B2D">
        <w:rPr>
          <w:rFonts w:asciiTheme="minorHAnsi" w:hAnsiTheme="minorHAnsi" w:cstheme="minorHAnsi"/>
        </w:rPr>
        <w:t>, élő instrumentumok esetén</w:t>
      </w:r>
      <w:r w:rsidR="00BD5DF6" w:rsidRPr="001E6CA5">
        <w:rPr>
          <w:rFonts w:asciiTheme="minorHAnsi" w:hAnsiTheme="minorHAnsi" w:cstheme="minorHAnsi"/>
        </w:rPr>
        <w:t>)</w:t>
      </w:r>
      <w:r w:rsidRPr="001E6CA5">
        <w:rPr>
          <w:rFonts w:asciiTheme="minorHAnsi" w:hAnsiTheme="minorHAnsi" w:cstheme="minorHAnsi"/>
        </w:rPr>
        <w:t xml:space="preserve">. </w:t>
      </w:r>
      <w:r w:rsidR="00171BD0" w:rsidRPr="0048460E">
        <w:t>Amennyiben mind igazodó, mind igazítható résszel rendelkezik az adott instrumentum (esetleg taxonómia szerint fel nem mérhető résszel is), a legnagyobb súlyú rész szerinti kódérték alkalmazandó a mezőben.</w:t>
      </w:r>
    </w:p>
    <w:p w14:paraId="3ED687B8" w14:textId="6058C522" w:rsidR="001E6CA5" w:rsidRDefault="006A1A67" w:rsidP="00C46F47">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sidR="001E6CA5">
        <w:rPr>
          <w:rFonts w:asciiTheme="minorHAnsi" w:hAnsiTheme="minorHAnsi" w:cstheme="minorHAnsi"/>
        </w:rPr>
        <w:t>TAX_IGAZODO</w:t>
      </w:r>
      <w:proofErr w:type="spellEnd"/>
      <w:r w:rsidRPr="001E6CA5">
        <w:rPr>
          <w:rFonts w:asciiTheme="minorHAnsi" w:hAnsiTheme="minorHAnsi" w:cstheme="minorHAnsi"/>
        </w:rPr>
        <w:t xml:space="preserve">’ </w:t>
      </w:r>
      <w:r w:rsidR="001E6CA5">
        <w:rPr>
          <w:rFonts w:asciiTheme="minorHAnsi" w:hAnsiTheme="minorHAnsi" w:cstheme="minorHAnsi"/>
        </w:rPr>
        <w:t>vagy ’</w:t>
      </w:r>
      <w:proofErr w:type="spellStart"/>
      <w:r w:rsidR="001E6CA5">
        <w:rPr>
          <w:rFonts w:asciiTheme="minorHAnsi" w:hAnsiTheme="minorHAnsi" w:cstheme="minorHAnsi"/>
        </w:rPr>
        <w:t>TAX_</w:t>
      </w:r>
      <w:r w:rsidR="001E6CA5" w:rsidRPr="001E6CA5">
        <w:rPr>
          <w:rFonts w:asciiTheme="minorHAnsi" w:hAnsiTheme="minorHAnsi" w:cstheme="minorHAnsi"/>
        </w:rPr>
        <w:t>IGAZITHATO</w:t>
      </w:r>
      <w:proofErr w:type="spellEnd"/>
      <w:r w:rsidR="001E6CA5">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8E4B2D">
        <w:rPr>
          <w:rFonts w:asciiTheme="minorHAnsi" w:hAnsiTheme="minorHAnsi" w:cstheme="minorHAnsi"/>
          <w:b/>
          <w:bCs/>
        </w:rPr>
        <w:t xml:space="preserve">Taxonómia szerinti cél </w:t>
      </w:r>
      <w:proofErr w:type="gramStart"/>
      <w:r w:rsidRPr="008E4B2D">
        <w:rPr>
          <w:rFonts w:asciiTheme="minorHAnsi" w:hAnsiTheme="minorHAnsi" w:cstheme="minorHAnsi"/>
          <w:b/>
          <w:bCs/>
        </w:rPr>
        <w:t>megnevezése</w:t>
      </w:r>
      <w:r w:rsidRPr="008E4B2D">
        <w:rPr>
          <w:rFonts w:asciiTheme="minorHAnsi" w:hAnsiTheme="minorHAnsi" w:cstheme="minorHAnsi"/>
        </w:rPr>
        <w:t>”-</w:t>
      </w:r>
      <w:proofErr w:type="gramEnd"/>
      <w:r w:rsidRPr="008E4B2D">
        <w:rPr>
          <w:rFonts w:asciiTheme="minorHAnsi" w:hAnsiTheme="minorHAnsi" w:cstheme="minorHAnsi"/>
        </w:rPr>
        <w:t>t</w:t>
      </w:r>
      <w:r w:rsidR="001E6CA5">
        <w:rPr>
          <w:rFonts w:asciiTheme="minorHAnsi" w:hAnsiTheme="minorHAnsi" w:cstheme="minorHAnsi"/>
        </w:rPr>
        <w:t xml:space="preserve">. </w:t>
      </w:r>
      <w:r w:rsidRPr="008E4B2D">
        <w:rPr>
          <w:rFonts w:asciiTheme="minorHAnsi" w:hAnsiTheme="minorHAnsi" w:cstheme="minorHAnsi"/>
        </w:rPr>
        <w:t xml:space="preserve"> </w:t>
      </w:r>
      <w:r w:rsidR="001E6CA5" w:rsidRPr="001E6CA5">
        <w:rPr>
          <w:rFonts w:asciiTheme="minorHAnsi" w:hAnsiTheme="minorHAnsi" w:cstheme="minorHAnsi"/>
        </w:rPr>
        <w:t>Amennyiben a mezőben ’</w:t>
      </w:r>
      <w:proofErr w:type="spellStart"/>
      <w:r w:rsidR="001E6CA5">
        <w:rPr>
          <w:rFonts w:asciiTheme="minorHAnsi" w:hAnsiTheme="minorHAnsi" w:cstheme="minorHAnsi"/>
        </w:rPr>
        <w:t>TAX_IGAZODO</w:t>
      </w:r>
      <w:proofErr w:type="spellEnd"/>
      <w:r w:rsidR="001E6CA5" w:rsidRPr="001E6CA5">
        <w:rPr>
          <w:rFonts w:asciiTheme="minorHAnsi" w:hAnsiTheme="minorHAnsi" w:cstheme="minorHAnsi"/>
        </w:rPr>
        <w:t>’</w:t>
      </w:r>
      <w:r w:rsidR="001E6CA5">
        <w:rPr>
          <w:rFonts w:asciiTheme="minorHAnsi" w:hAnsiTheme="minorHAnsi" w:cstheme="minorHAnsi"/>
        </w:rPr>
        <w:t xml:space="preserve"> kódérték szerepel, töltendő a</w:t>
      </w:r>
      <w:r w:rsidRPr="008E4B2D">
        <w:rPr>
          <w:rFonts w:asciiTheme="minorHAnsi" w:hAnsiTheme="minorHAnsi" w:cstheme="minorHAnsi"/>
        </w:rPr>
        <w:t xml:space="preserve"> „</w:t>
      </w:r>
      <w:r w:rsidRPr="008E4B2D">
        <w:rPr>
          <w:rFonts w:asciiTheme="minorHAnsi" w:hAnsiTheme="minorHAnsi" w:cstheme="minorHAnsi"/>
          <w:b/>
          <w:bCs/>
        </w:rPr>
        <w:t>Taxonómiához igazodó kitettség jellege</w:t>
      </w:r>
      <w:r w:rsidRPr="008E4B2D">
        <w:rPr>
          <w:rFonts w:asciiTheme="minorHAnsi" w:hAnsiTheme="minorHAnsi" w:cstheme="minorHAnsi"/>
        </w:rPr>
        <w:t>”</w:t>
      </w:r>
      <w:r w:rsidR="001E6CA5">
        <w:rPr>
          <w:rFonts w:asciiTheme="minorHAnsi" w:hAnsiTheme="minorHAnsi" w:cstheme="minorHAnsi"/>
        </w:rPr>
        <w:t xml:space="preserve"> mező</w:t>
      </w:r>
      <w:r w:rsidRPr="008E4B2D">
        <w:rPr>
          <w:rFonts w:asciiTheme="minorHAnsi" w:hAnsiTheme="minorHAnsi" w:cstheme="minorHAnsi"/>
        </w:rPr>
        <w:t>.</w:t>
      </w:r>
      <w:r w:rsidR="003C5DDD" w:rsidRPr="001E6CA5">
        <w:rPr>
          <w:rFonts w:asciiTheme="minorHAnsi" w:hAnsiTheme="minorHAnsi" w:cstheme="minorHAnsi"/>
        </w:rPr>
        <w:t xml:space="preserve"> </w:t>
      </w:r>
    </w:p>
    <w:p w14:paraId="507DEA00" w14:textId="64ABEFCC" w:rsidR="005806E9" w:rsidRDefault="005806E9" w:rsidP="00C46F47">
      <w:pPr>
        <w:spacing w:after="160" w:line="252" w:lineRule="auto"/>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w:t>
      </w:r>
      <w:r w:rsidR="00AE57CE">
        <w:rPr>
          <w:rFonts w:asciiTheme="minorHAnsi" w:hAnsiTheme="minorHAnsi" w:cstheme="minorHAnsi"/>
        </w:rPr>
        <w:t xml:space="preserve">a finanszírozott </w:t>
      </w:r>
      <w:r>
        <w:rPr>
          <w:rFonts w:asciiTheme="minorHAnsi" w:hAnsiTheme="minorHAnsi" w:cstheme="minorHAnsi"/>
        </w:rPr>
        <w:t xml:space="preserve">kitettség </w:t>
      </w:r>
      <w:r w:rsidR="00AE57CE">
        <w:rPr>
          <w:rFonts w:asciiTheme="minorHAnsi" w:hAnsiTheme="minorHAnsi" w:cstheme="minorHAnsi"/>
        </w:rPr>
        <w:t>esetén</w:t>
      </w:r>
    </w:p>
    <w:p w14:paraId="253DAC03" w14:textId="1D423B10" w:rsidR="00AE57CE" w:rsidRDefault="00AE57CE" w:rsidP="005806E9">
      <w:pPr>
        <w:pStyle w:val="Listaszerbekezds"/>
        <w:numPr>
          <w:ilvl w:val="0"/>
          <w:numId w:val="104"/>
        </w:numPr>
        <w:spacing w:after="160" w:line="252" w:lineRule="auto"/>
      </w:pPr>
      <w:r>
        <w:t>’</w:t>
      </w:r>
      <w:proofErr w:type="spellStart"/>
      <w:r w:rsidR="005806E9">
        <w:t>TAX_IGAZODO</w:t>
      </w:r>
      <w:proofErr w:type="spellEnd"/>
      <w:r>
        <w:t>’ kódérték alkalmazandó</w:t>
      </w:r>
      <w:r w:rsidR="005806E9">
        <w:t xml:space="preserve">, amennyiben </w:t>
      </w:r>
      <w:r w:rsidR="00B15A57">
        <w:t>a Taxonómia</w:t>
      </w:r>
      <w:r>
        <w:t xml:space="preserve"> rendelet</w:t>
      </w:r>
      <w:r w:rsidR="0056101A">
        <w:t xml:space="preserve"> </w:t>
      </w:r>
      <w:r>
        <w:t>3. cikkében meghatározott követelményeknek megfelelő gazdasági tevékenységet finanszíroz, tehát</w:t>
      </w:r>
    </w:p>
    <w:p w14:paraId="4812BD79" w14:textId="10E0A8BC" w:rsidR="00AE57CE" w:rsidRDefault="00AE57CE" w:rsidP="00AE57CE">
      <w:pPr>
        <w:pStyle w:val="Listaszerbekezds"/>
        <w:numPr>
          <w:ilvl w:val="1"/>
          <w:numId w:val="104"/>
        </w:numPr>
        <w:spacing w:after="160" w:line="252" w:lineRule="auto"/>
      </w:pPr>
      <w:r>
        <w:t xml:space="preserve">ezen gazdasági tevékenység a </w:t>
      </w:r>
      <w:r w:rsidR="00416542">
        <w:t xml:space="preserve">Taxonómia rendelet </w:t>
      </w:r>
      <w:r>
        <w:t xml:space="preserve">10–16. cikknek megfelelően lényegesen hozzájárul a </w:t>
      </w:r>
      <w:r w:rsidR="00416542">
        <w:t xml:space="preserve">Taxonómia rendelet </w:t>
      </w:r>
      <w:r>
        <w:t>9. cikkben meghatározott egy vagy több környezeti célkitűzéshez;</w:t>
      </w:r>
    </w:p>
    <w:p w14:paraId="11008BC8" w14:textId="15B5F88F" w:rsidR="00AE57CE" w:rsidRDefault="00AE57CE" w:rsidP="00AE57CE">
      <w:pPr>
        <w:pStyle w:val="Listaszerbekezds"/>
        <w:numPr>
          <w:ilvl w:val="1"/>
          <w:numId w:val="104"/>
        </w:numPr>
        <w:spacing w:after="160" w:line="252" w:lineRule="auto"/>
      </w:pPr>
      <w:r>
        <w:t xml:space="preserve">ezen gazdasági tevékenység a </w:t>
      </w:r>
      <w:r w:rsidR="00416542">
        <w:t xml:space="preserve">Taxonómia rendelet </w:t>
      </w:r>
      <w:r>
        <w:t>17. cikknek megfelelően nem sérti jelentősen a</w:t>
      </w:r>
      <w:r w:rsidR="00416542">
        <w:t xml:space="preserve"> Taxonómia rendelet</w:t>
      </w:r>
      <w:r w:rsidR="00416542" w:rsidDel="00416542">
        <w:t xml:space="preserve"> </w:t>
      </w:r>
      <w:r>
        <w:t>9. cikkben meghatározott egyik környezeti célkitűzést sem (</w:t>
      </w:r>
      <w:proofErr w:type="spellStart"/>
      <w:r>
        <w:t>DNSH</w:t>
      </w:r>
      <w:proofErr w:type="spellEnd"/>
      <w:r>
        <w:t>);</w:t>
      </w:r>
    </w:p>
    <w:p w14:paraId="137BE792" w14:textId="3AA96AFB" w:rsidR="00AE57CE" w:rsidRDefault="00AE57CE" w:rsidP="00AE57CE">
      <w:pPr>
        <w:pStyle w:val="Listaszerbekezds"/>
        <w:numPr>
          <w:ilvl w:val="1"/>
          <w:numId w:val="104"/>
        </w:numPr>
        <w:spacing w:after="160" w:line="252" w:lineRule="auto"/>
      </w:pPr>
      <w:r>
        <w:t xml:space="preserve">ezen gazdasági tevékenységet a </w:t>
      </w:r>
      <w:r w:rsidR="00416542">
        <w:t xml:space="preserve">Taxonómia rendelet </w:t>
      </w:r>
      <w:r>
        <w:t>18. cikkben megállapított minimális biztosítékokkal összhangban végzik; és</w:t>
      </w:r>
    </w:p>
    <w:p w14:paraId="6C9C6932" w14:textId="5D62C5DF" w:rsidR="005806E9" w:rsidRDefault="00AE57CE" w:rsidP="00E71203">
      <w:pPr>
        <w:pStyle w:val="Listaszerbekezds"/>
        <w:numPr>
          <w:ilvl w:val="1"/>
          <w:numId w:val="104"/>
        </w:numPr>
        <w:spacing w:after="160" w:line="252" w:lineRule="auto"/>
      </w:pPr>
      <w:r>
        <w:t xml:space="preserve">ezen gazdasági tevékenység megfelel a Bizottság által a </w:t>
      </w:r>
      <w:r w:rsidR="00416542">
        <w:t xml:space="preserve">Taxonómia rendelet </w:t>
      </w:r>
      <w:r>
        <w:t>10. cikk (3) bekezdésével, a 11. cikk (3) bekezdésével, a 12. cikk (2) bekezdésével, a 13. cikk (2) bekezdésével, a 14. cikk (2) bekezdésével vagy a 15. cikk (2) bekezdésével összhangban megállapított technikai vizsgálati kritériumoknak;</w:t>
      </w:r>
    </w:p>
    <w:p w14:paraId="34523849" w14:textId="51496057" w:rsidR="00AE57CE" w:rsidRDefault="00416542" w:rsidP="005806E9">
      <w:pPr>
        <w:pStyle w:val="Listaszerbekezds"/>
        <w:numPr>
          <w:ilvl w:val="0"/>
          <w:numId w:val="104"/>
        </w:numPr>
        <w:spacing w:after="160" w:line="252" w:lineRule="auto"/>
      </w:pPr>
      <w:r w:rsidRPr="004D0BD3">
        <w:rPr>
          <w:rFonts w:asciiTheme="minorHAnsi" w:hAnsiTheme="minorHAnsi"/>
        </w:rPr>
        <w:t>’</w:t>
      </w:r>
      <w:proofErr w:type="spellStart"/>
      <w:r w:rsidRPr="004D0BD3">
        <w:rPr>
          <w:rFonts w:asciiTheme="minorHAnsi" w:hAnsiTheme="minorHAnsi"/>
        </w:rPr>
        <w:t>TAX_IGAZITHATO</w:t>
      </w:r>
      <w:proofErr w:type="spellEnd"/>
      <w:r w:rsidRPr="004D0BD3">
        <w:rPr>
          <w:rFonts w:asciiTheme="minorHAnsi" w:hAnsiTheme="minorHAnsi"/>
        </w:rPr>
        <w:t>’</w:t>
      </w:r>
      <w:r>
        <w:t xml:space="preserve"> kódérték alkalmazandó, amennyiben a Taxonómia rendelet</w:t>
      </w:r>
      <w:r w:rsidR="0056101A">
        <w:t xml:space="preserve"> </w:t>
      </w:r>
      <w:r>
        <w:t>10. cikkének</w:t>
      </w:r>
      <w:r w:rsidR="0056101A">
        <w:t xml:space="preserve"> </w:t>
      </w:r>
      <w:r>
        <w:t>(3) bekezdése, 11. cikkének</w:t>
      </w:r>
      <w:r w:rsidR="0056101A">
        <w:t xml:space="preserve"> </w:t>
      </w:r>
      <w:r>
        <w:t>(3) bekezdése, 12. cikkének</w:t>
      </w:r>
      <w:r w:rsidR="0056101A">
        <w:t xml:space="preserve"> </w:t>
      </w:r>
      <w:r>
        <w:t>(2) bekezdése, 13. cikkének</w:t>
      </w:r>
      <w:r w:rsidR="0056101A">
        <w:t xml:space="preserve"> </w:t>
      </w:r>
      <w:r>
        <w:t>(2) bekezdése, 14. cikkének</w:t>
      </w:r>
      <w:r w:rsidR="0056101A">
        <w:t xml:space="preserve"> </w:t>
      </w:r>
      <w:r>
        <w:t>(2) bekezdése és</w:t>
      </w:r>
      <w:r w:rsidR="0056101A">
        <w:t xml:space="preserve"> </w:t>
      </w:r>
      <w:r>
        <w:t>15. cikkének</w:t>
      </w:r>
      <w:r w:rsidR="0056101A">
        <w:t xml:space="preserve"> </w:t>
      </w:r>
      <w:r>
        <w:t>(2)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r w:rsidR="00AE57CE">
        <w:t>;</w:t>
      </w:r>
    </w:p>
    <w:p w14:paraId="544D7A0A" w14:textId="0901480E" w:rsidR="00AE57CE" w:rsidRDefault="00AE57CE" w:rsidP="00E71203">
      <w:pPr>
        <w:pStyle w:val="Listaszerbekezds"/>
        <w:numPr>
          <w:ilvl w:val="0"/>
          <w:numId w:val="104"/>
        </w:numPr>
        <w:spacing w:after="160" w:line="252" w:lineRule="auto"/>
      </w:pPr>
      <w:r>
        <w:t>’</w:t>
      </w:r>
      <w:proofErr w:type="spellStart"/>
      <w:r>
        <w:t>NEMTAX</w:t>
      </w:r>
      <w:proofErr w:type="spellEnd"/>
      <w:r>
        <w:t xml:space="preserve">’ kódérték alkalmazandó, amennyiben </w:t>
      </w:r>
      <w:r w:rsidR="00416542">
        <w:t>a Taxonómia</w:t>
      </w:r>
      <w:r>
        <w:t xml:space="preserve"> rendelet</w:t>
      </w:r>
      <w:r w:rsidR="0056101A">
        <w:t xml:space="preserve"> </w:t>
      </w:r>
      <w:r>
        <w:t>10. cikkének</w:t>
      </w:r>
      <w:r w:rsidR="0056101A">
        <w:t xml:space="preserve"> </w:t>
      </w:r>
      <w:r>
        <w:t>(3) bekezdése, 11. cikkének</w:t>
      </w:r>
      <w:r w:rsidR="0056101A">
        <w:t xml:space="preserve"> </w:t>
      </w:r>
      <w:r>
        <w:t>(3) bekezdése, 12. cikkének</w:t>
      </w:r>
      <w:r w:rsidR="0056101A">
        <w:t xml:space="preserve"> </w:t>
      </w:r>
      <w:r>
        <w:t>(2) bekezdése, 13. cikkének</w:t>
      </w:r>
      <w:r w:rsidR="0056101A">
        <w:t xml:space="preserve"> </w:t>
      </w:r>
      <w:r>
        <w:t>(2) bekezdése, 14. cikkének</w:t>
      </w:r>
      <w:r w:rsidR="0056101A">
        <w:t xml:space="preserve"> </w:t>
      </w:r>
      <w:r>
        <w:t>(2) bekezdése és</w:t>
      </w:r>
      <w:r w:rsidR="0056101A">
        <w:t xml:space="preserve"> </w:t>
      </w:r>
      <w:r>
        <w:t>15. cikkének</w:t>
      </w:r>
      <w:r w:rsidR="0056101A">
        <w:t xml:space="preserve"> </w:t>
      </w:r>
      <w:r>
        <w:t>(2) bekezdése alapján elfogadott felhatalmazáson alapuló jogi aktusokban nem ismertetett gazdasági tevékenységet finanszíroz.</w:t>
      </w:r>
    </w:p>
    <w:p w14:paraId="19D3771F" w14:textId="78D08E99" w:rsidR="00C46F47" w:rsidRDefault="003C5DDD" w:rsidP="00C46F47">
      <w:pPr>
        <w:spacing w:after="160" w:line="252" w:lineRule="auto"/>
        <w:rPr>
          <w:rFonts w:asciiTheme="minorHAnsi" w:hAnsiTheme="minorHAnsi" w:cstheme="minorHAnsi"/>
        </w:rPr>
      </w:pPr>
      <w:r w:rsidRPr="00D50EE4">
        <w:rPr>
          <w:rFonts w:asciiTheme="minorHAnsi" w:hAnsiTheme="minorHAnsi" w:cstheme="minorHAnsi"/>
        </w:rPr>
        <w:t>A jelentési időszak során megszűnő instrumentumok esetén nem jelentendők az adatok.</w:t>
      </w:r>
      <w:r w:rsidR="009F21DD" w:rsidRPr="00D50EE4">
        <w:rPr>
          <w:rFonts w:asciiTheme="minorHAnsi" w:hAnsiTheme="minorHAnsi" w:cstheme="minorHAnsi"/>
        </w:rPr>
        <w:t xml:space="preserve"> Azon adatszolgáltató, aki még nem mérte fel a kitettséget a taxonómia besorolás szempontjából, annak a ’</w:t>
      </w:r>
      <w:proofErr w:type="spellStart"/>
      <w:r w:rsidR="009F21DD" w:rsidRPr="00D50EE4">
        <w:rPr>
          <w:rFonts w:asciiTheme="minorHAnsi" w:hAnsiTheme="minorHAnsi" w:cstheme="minorHAnsi"/>
        </w:rPr>
        <w:t>NEMTAX</w:t>
      </w:r>
      <w:proofErr w:type="spellEnd"/>
      <w:r w:rsidR="009F21DD" w:rsidRPr="00D50EE4">
        <w:rPr>
          <w:rFonts w:asciiTheme="minorHAnsi" w:hAnsiTheme="minorHAnsi" w:cstheme="minorHAnsi"/>
        </w:rPr>
        <w:t xml:space="preserve">’ kódértéket kell jelentenie a </w:t>
      </w:r>
      <w:r w:rsidR="009F21DD" w:rsidRPr="00D50EE4">
        <w:rPr>
          <w:rFonts w:asciiTheme="minorHAnsi" w:hAnsiTheme="minorHAnsi" w:cstheme="minorHAnsi"/>
          <w:b/>
        </w:rPr>
        <w:t>„Taxonómiához igazodó vagy igazítható kitettség-e?”</w:t>
      </w:r>
      <w:r w:rsidR="009F21DD" w:rsidRPr="00D50EE4">
        <w:rPr>
          <w:rFonts w:asciiTheme="minorHAnsi" w:hAnsiTheme="minorHAnsi" w:cstheme="minorHAnsi"/>
        </w:rPr>
        <w:t xml:space="preserve"> mezőben.</w:t>
      </w:r>
      <w:r w:rsidR="00971F6D" w:rsidRPr="00D50EE4">
        <w:rPr>
          <w:rFonts w:asciiTheme="minorHAnsi" w:hAnsiTheme="minorHAnsi" w:cstheme="minorHAnsi"/>
        </w:rPr>
        <w:t xml:space="preserve"> Amennyiben felülvizsgálatra kerül a taxonómia szerinti besorolás, akkor attól a jelentési időszaktól kezdődően előremenőleges jelleggel a megfelelő ’</w:t>
      </w:r>
      <w:proofErr w:type="spellStart"/>
      <w:r w:rsidR="00971F6D" w:rsidRPr="00D50EE4">
        <w:rPr>
          <w:rFonts w:asciiTheme="minorHAnsi" w:hAnsiTheme="minorHAnsi" w:cstheme="minorHAnsi"/>
        </w:rPr>
        <w:t>TAX_IGAZODO</w:t>
      </w:r>
      <w:proofErr w:type="spellEnd"/>
      <w:r w:rsidR="00971F6D" w:rsidRPr="00D50EE4">
        <w:rPr>
          <w:rFonts w:asciiTheme="minorHAnsi" w:hAnsiTheme="minorHAnsi" w:cstheme="minorHAnsi"/>
        </w:rPr>
        <w:t>’/’</w:t>
      </w:r>
      <w:proofErr w:type="spellStart"/>
      <w:r w:rsidR="00971F6D" w:rsidRPr="00D50EE4">
        <w:rPr>
          <w:rFonts w:asciiTheme="minorHAnsi" w:hAnsiTheme="minorHAnsi" w:cstheme="minorHAnsi"/>
        </w:rPr>
        <w:t>TAX_IGAZITHATO</w:t>
      </w:r>
      <w:proofErr w:type="spellEnd"/>
      <w:r w:rsidR="00971F6D" w:rsidRPr="00D50EE4">
        <w:rPr>
          <w:rFonts w:asciiTheme="minorHAnsi" w:hAnsiTheme="minorHAnsi" w:cstheme="minorHAnsi"/>
        </w:rPr>
        <w:t>’ kódérték jelentendő, amennyiben a felülvizsgálat eredménye ezt indokolttá teszi. Ebben az esetben a kapcsolódó mezők is töltendő</w:t>
      </w:r>
      <w:r w:rsidR="00F0577D" w:rsidRPr="00D50EE4">
        <w:rPr>
          <w:rFonts w:asciiTheme="minorHAnsi" w:hAnsiTheme="minorHAnsi" w:cstheme="minorHAnsi"/>
        </w:rPr>
        <w:t>k</w:t>
      </w:r>
      <w:r w:rsidR="00971F6D" w:rsidRPr="00D50EE4">
        <w:rPr>
          <w:rFonts w:asciiTheme="minorHAnsi" w:hAnsiTheme="minorHAnsi" w:cstheme="minorHAnsi"/>
        </w:rPr>
        <w:t xml:space="preserve"> fentiekben részletezetteknek megfelelően.</w:t>
      </w:r>
      <w:r w:rsidR="00C46F47" w:rsidRPr="006E4216">
        <w:rPr>
          <w:rFonts w:asciiTheme="minorHAnsi" w:hAnsiTheme="minorHAnsi" w:cstheme="minorHAnsi"/>
        </w:rPr>
        <w:t xml:space="preserve"> </w:t>
      </w:r>
      <w:r w:rsidR="00A322BB">
        <w:rPr>
          <w:rFonts w:asciiTheme="minorHAnsi" w:hAnsiTheme="minorHAnsi" w:cstheme="minorHAnsi"/>
        </w:rPr>
        <w:t>Amennyiben a felülvizsgálat eredménye azt indokolja, ’</w:t>
      </w:r>
      <w:proofErr w:type="spellStart"/>
      <w:r w:rsidR="00A322BB">
        <w:rPr>
          <w:rFonts w:asciiTheme="minorHAnsi" w:hAnsiTheme="minorHAnsi" w:cstheme="minorHAnsi"/>
        </w:rPr>
        <w:t>NEMTAX</w:t>
      </w:r>
      <w:proofErr w:type="spellEnd"/>
      <w:r w:rsidR="00A322BB">
        <w:rPr>
          <w:rFonts w:asciiTheme="minorHAnsi" w:hAnsiTheme="minorHAnsi" w:cstheme="minorHAnsi"/>
        </w:rPr>
        <w:t>’ kódérték jelentendő ebben az esetben is.</w:t>
      </w:r>
    </w:p>
    <w:p w14:paraId="3A86535C" w14:textId="1AA77A36" w:rsidR="00A322BB" w:rsidRDefault="00A322BB" w:rsidP="00C46F47">
      <w:pPr>
        <w:spacing w:after="160" w:line="252" w:lineRule="auto"/>
        <w:rPr>
          <w:rFonts w:asciiTheme="minorHAnsi" w:hAnsiTheme="minorHAnsi" w:cstheme="minorHAnsi"/>
        </w:rPr>
      </w:pPr>
      <w:r>
        <w:rPr>
          <w:rFonts w:asciiTheme="minorHAnsi" w:hAnsiTheme="minorHAnsi" w:cstheme="minorHAnsi"/>
        </w:rPr>
        <w:t>Tehát két esetben alkalmazható a ’</w:t>
      </w:r>
      <w:proofErr w:type="spellStart"/>
      <w:r>
        <w:rPr>
          <w:rFonts w:asciiTheme="minorHAnsi" w:hAnsiTheme="minorHAnsi" w:cstheme="minorHAnsi"/>
        </w:rPr>
        <w:t>NEMTAX</w:t>
      </w:r>
      <w:proofErr w:type="spellEnd"/>
      <w:r>
        <w:rPr>
          <w:rFonts w:asciiTheme="minorHAnsi" w:hAnsiTheme="minorHAnsi" w:cstheme="minorHAnsi"/>
        </w:rPr>
        <w:t>’ kódérték:</w:t>
      </w:r>
    </w:p>
    <w:p w14:paraId="260823EA" w14:textId="11360067" w:rsidR="00A322BB" w:rsidRDefault="00A322BB" w:rsidP="00A322BB">
      <w:pPr>
        <w:pStyle w:val="Listaszerbekezds"/>
        <w:numPr>
          <w:ilvl w:val="0"/>
          <w:numId w:val="93"/>
        </w:numPr>
        <w:spacing w:after="160" w:line="252" w:lineRule="auto"/>
        <w:rPr>
          <w:rFonts w:asciiTheme="minorHAnsi" w:hAnsiTheme="minorHAnsi" w:cstheme="minorHAnsi"/>
        </w:rPr>
      </w:pPr>
      <w:r>
        <w:rPr>
          <w:rFonts w:asciiTheme="minorHAnsi" w:hAnsiTheme="minorHAnsi" w:cstheme="minorHAnsi"/>
        </w:rPr>
        <w:t>egyrészt amennyiben még nem került felmérésre az adott hitel a Taxonómia rendelet előírásai tekintetében</w:t>
      </w:r>
      <w:r w:rsidR="007D17BE">
        <w:rPr>
          <w:rFonts w:asciiTheme="minorHAnsi" w:hAnsiTheme="minorHAnsi" w:cstheme="minorHAnsi"/>
        </w:rPr>
        <w:t xml:space="preserve"> (ideértve azt az esetet is, amikor ügyletszintű adatok még nem állnak rendelkezésre, csak ügyfélszintűek),</w:t>
      </w:r>
    </w:p>
    <w:p w14:paraId="784F994D" w14:textId="05A53CAA" w:rsidR="00A322BB" w:rsidRPr="00E71203" w:rsidRDefault="00A322BB" w:rsidP="00E71203">
      <w:pPr>
        <w:pStyle w:val="Listaszerbekezds"/>
        <w:numPr>
          <w:ilvl w:val="0"/>
          <w:numId w:val="93"/>
        </w:numPr>
        <w:spacing w:after="160" w:line="252" w:lineRule="auto"/>
        <w:rPr>
          <w:rFonts w:asciiTheme="minorHAnsi" w:hAnsiTheme="minorHAnsi" w:cstheme="minorHAnsi"/>
        </w:rPr>
      </w:pPr>
      <w:r>
        <w:rPr>
          <w:rFonts w:asciiTheme="minorHAnsi" w:hAnsiTheme="minorHAnsi" w:cstheme="minorHAnsi"/>
        </w:rPr>
        <w:t xml:space="preserve">másrészt amennyiben a Taxonómia rendelet </w:t>
      </w:r>
      <w:r w:rsidR="00CE7251">
        <w:rPr>
          <w:rFonts w:asciiTheme="minorHAnsi" w:hAnsiTheme="minorHAnsi" w:cstheme="minorHAnsi"/>
        </w:rPr>
        <w:t xml:space="preserve">és </w:t>
      </w:r>
      <w:r w:rsidR="001D3C1F">
        <w:rPr>
          <w:rFonts w:asciiTheme="minorHAnsi" w:hAnsiTheme="minorHAnsi" w:cstheme="minorHAnsi"/>
        </w:rPr>
        <w:t>a</w:t>
      </w:r>
      <w:r w:rsidR="00343573">
        <w:rPr>
          <w:rFonts w:asciiTheme="minorHAnsi" w:hAnsiTheme="minorHAnsi" w:cstheme="minorHAnsi"/>
        </w:rPr>
        <w:t xml:space="preserve"> K</w:t>
      </w:r>
      <w:r w:rsidR="00CE7251">
        <w:rPr>
          <w:rFonts w:asciiTheme="minorHAnsi" w:hAnsiTheme="minorHAnsi" w:cstheme="minorHAnsi"/>
        </w:rPr>
        <w:t xml:space="preserve">iegészítő </w:t>
      </w:r>
      <w:r w:rsidR="001D3C1F">
        <w:rPr>
          <w:rFonts w:asciiTheme="minorHAnsi" w:hAnsiTheme="minorHAnsi" w:cstheme="minorHAnsi"/>
        </w:rPr>
        <w:t>r</w:t>
      </w:r>
      <w:r w:rsidR="00CE7251">
        <w:rPr>
          <w:rFonts w:asciiTheme="minorHAnsi" w:hAnsiTheme="minorHAnsi" w:cstheme="minorHAnsi"/>
        </w:rPr>
        <w:t>endelet</w:t>
      </w:r>
      <w:r w:rsidR="00343573">
        <w:rPr>
          <w:rFonts w:asciiTheme="minorHAnsi" w:hAnsiTheme="minorHAnsi" w:cstheme="minorHAnsi"/>
        </w:rPr>
        <w:t>ek</w:t>
      </w:r>
      <w:r w:rsidR="00CE7251">
        <w:rPr>
          <w:rFonts w:asciiTheme="minorHAnsi" w:hAnsiTheme="minorHAnsi" w:cstheme="minorHAnsi"/>
        </w:rPr>
        <w:t xml:space="preserve"> </w:t>
      </w:r>
      <w:r>
        <w:rPr>
          <w:rFonts w:asciiTheme="minorHAnsi" w:hAnsiTheme="minorHAnsi" w:cstheme="minorHAnsi"/>
        </w:rPr>
        <w:t xml:space="preserve">nem </w:t>
      </w:r>
      <w:r w:rsidR="00CE7251">
        <w:rPr>
          <w:rFonts w:asciiTheme="minorHAnsi" w:hAnsiTheme="minorHAnsi" w:cstheme="minorHAnsi"/>
        </w:rPr>
        <w:t>terjed</w:t>
      </w:r>
      <w:r w:rsidR="00343573">
        <w:rPr>
          <w:rFonts w:asciiTheme="minorHAnsi" w:hAnsiTheme="minorHAnsi" w:cstheme="minorHAnsi"/>
        </w:rPr>
        <w:t>nek</w:t>
      </w:r>
      <w:r w:rsidR="00CE7251">
        <w:rPr>
          <w:rFonts w:asciiTheme="minorHAnsi" w:hAnsiTheme="minorHAnsi" w:cstheme="minorHAnsi"/>
        </w:rPr>
        <w:t xml:space="preserve"> ki</w:t>
      </w:r>
      <w:r>
        <w:rPr>
          <w:rFonts w:asciiTheme="minorHAnsi" w:hAnsiTheme="minorHAnsi" w:cstheme="minorHAnsi"/>
        </w:rPr>
        <w:t xml:space="preserve"> a hitel által finanszírozott tevékenység</w:t>
      </w:r>
      <w:r w:rsidR="00CE7251">
        <w:rPr>
          <w:rFonts w:asciiTheme="minorHAnsi" w:hAnsiTheme="minorHAnsi" w:cstheme="minorHAnsi"/>
        </w:rPr>
        <w:t>re</w:t>
      </w:r>
      <w:r>
        <w:rPr>
          <w:rFonts w:asciiTheme="minorHAnsi" w:hAnsiTheme="minorHAnsi" w:cstheme="minorHAnsi"/>
        </w:rPr>
        <w:t xml:space="preserve">.  </w:t>
      </w:r>
    </w:p>
    <w:p w14:paraId="06385035" w14:textId="6A4F9C05" w:rsidR="003E7EBC" w:rsidRDefault="003E7EBC" w:rsidP="00C46F47">
      <w:pPr>
        <w:spacing w:after="160" w:line="252" w:lineRule="auto"/>
        <w:rPr>
          <w:rFonts w:asciiTheme="minorHAnsi" w:hAnsiTheme="minorHAnsi" w:cstheme="minorHAnsi"/>
        </w:rPr>
      </w:pPr>
      <w:r w:rsidRPr="00E71203">
        <w:t>A Taxonómia rendelet alapján töltendő mezőknek összhangban kell lenniük a zöld vállalati és önkormányzati tőkekövetelmény-kedvezmény programban (</w:t>
      </w:r>
      <w:proofErr w:type="spellStart"/>
      <w:r w:rsidRPr="00E71203">
        <w:t>ZVT</w:t>
      </w:r>
      <w:proofErr w:type="spellEnd"/>
      <w:r w:rsidRPr="00E71203">
        <w:t xml:space="preserve">) jelentett ügyletekkel azokban az esetekben, melyekben a tőkekövetelmény-kedvezmény program a Taxonómia rendeletre hivatkozik. Ennek megfelelően például az agrárhitelek esetén a </w:t>
      </w:r>
      <w:r w:rsidRPr="00E71203">
        <w:rPr>
          <w:rFonts w:asciiTheme="minorHAnsi" w:hAnsiTheme="minorHAnsi" w:cstheme="minorHAnsi"/>
          <w:b/>
        </w:rPr>
        <w:t>„</w:t>
      </w:r>
      <w:r w:rsidRPr="00D50EE4">
        <w:rPr>
          <w:rFonts w:asciiTheme="minorHAnsi" w:hAnsiTheme="minorHAnsi" w:cstheme="minorHAnsi"/>
          <w:b/>
        </w:rPr>
        <w:t>Taxonómiához igazodó vagy igazítható kitettség-e?”</w:t>
      </w:r>
      <w:r w:rsidRPr="00D50EE4">
        <w:rPr>
          <w:rFonts w:asciiTheme="minorHAnsi" w:hAnsiTheme="minorHAnsi" w:cstheme="minorHAnsi"/>
        </w:rPr>
        <w:t xml:space="preserve"> mezőben</w:t>
      </w:r>
      <w:r>
        <w:rPr>
          <w:rFonts w:asciiTheme="minorHAnsi" w:hAnsiTheme="minorHAnsi" w:cstheme="minorHAnsi"/>
        </w:rPr>
        <w:t xml:space="preserve"> ’</w:t>
      </w:r>
      <w:proofErr w:type="spellStart"/>
      <w:r>
        <w:rPr>
          <w:rFonts w:asciiTheme="minorHAnsi" w:hAnsiTheme="minorHAnsi" w:cstheme="minorHAnsi"/>
        </w:rPr>
        <w:t>NEMTAX</w:t>
      </w:r>
      <w:proofErr w:type="spellEnd"/>
      <w:r>
        <w:rPr>
          <w:rFonts w:asciiTheme="minorHAnsi" w:hAnsiTheme="minorHAnsi" w:cstheme="minorHAnsi"/>
        </w:rPr>
        <w:t xml:space="preserve">’ kódérték jelentendő, mert a Taxonómia rendeletben </w:t>
      </w:r>
      <w:r w:rsidR="00CE7251">
        <w:rPr>
          <w:rFonts w:asciiTheme="minorHAnsi" w:hAnsiTheme="minorHAnsi" w:cstheme="minorHAnsi"/>
        </w:rPr>
        <w:t xml:space="preserve">jelenleg még </w:t>
      </w:r>
      <w:r>
        <w:rPr>
          <w:rFonts w:asciiTheme="minorHAnsi" w:hAnsiTheme="minorHAnsi" w:cstheme="minorHAnsi"/>
        </w:rPr>
        <w:t>nem kerül</w:t>
      </w:r>
      <w:r w:rsidR="00CE7251">
        <w:rPr>
          <w:rFonts w:asciiTheme="minorHAnsi" w:hAnsiTheme="minorHAnsi" w:cstheme="minorHAnsi"/>
        </w:rPr>
        <w:t>t</w:t>
      </w:r>
      <w:r>
        <w:rPr>
          <w:rFonts w:asciiTheme="minorHAnsi" w:hAnsiTheme="minorHAnsi" w:cstheme="minorHAnsi"/>
        </w:rPr>
        <w:t xml:space="preserve"> </w:t>
      </w:r>
      <w:r w:rsidR="00CE7251">
        <w:rPr>
          <w:rFonts w:asciiTheme="minorHAnsi" w:hAnsiTheme="minorHAnsi" w:cstheme="minorHAnsi"/>
        </w:rPr>
        <w:t>definiálásra</w:t>
      </w:r>
      <w:r w:rsidR="00CE7251" w:rsidDel="00CE7251">
        <w:rPr>
          <w:rFonts w:asciiTheme="minorHAnsi" w:hAnsiTheme="minorHAnsi" w:cstheme="minorHAnsi"/>
        </w:rPr>
        <w:t xml:space="preserve"> </w:t>
      </w:r>
      <w:r>
        <w:rPr>
          <w:rFonts w:asciiTheme="minorHAnsi" w:hAnsiTheme="minorHAnsi" w:cstheme="minorHAnsi"/>
        </w:rPr>
        <w:t>zöld agrártevékenység.</w:t>
      </w:r>
    </w:p>
    <w:p w14:paraId="55A53482" w14:textId="3FE0D8A2" w:rsidR="00C46F47" w:rsidRDefault="00C46F47" w:rsidP="006E4216">
      <w:pPr>
        <w:spacing w:after="160" w:line="252" w:lineRule="auto"/>
      </w:pPr>
    </w:p>
    <w:p w14:paraId="59AD0F50" w14:textId="5C728357" w:rsidR="00540BE0" w:rsidRPr="006E4216" w:rsidRDefault="00540BE0" w:rsidP="00540BE0">
      <w:pPr>
        <w:rPr>
          <w:color w:val="0070C0"/>
        </w:rPr>
      </w:pPr>
      <w:r w:rsidRPr="00E71203">
        <w:t xml:space="preserve">Mind a </w:t>
      </w:r>
      <w:r w:rsidRPr="00E71203">
        <w:rPr>
          <w:rFonts w:asciiTheme="minorHAnsi" w:hAnsiTheme="minorHAnsi" w:cstheme="minorHAnsi"/>
        </w:rPr>
        <w:t>„</w:t>
      </w:r>
      <w:r w:rsidRPr="00E71203">
        <w:rPr>
          <w:rFonts w:asciiTheme="minorHAnsi" w:hAnsiTheme="minorHAnsi" w:cstheme="minorHAnsi"/>
          <w:b/>
          <w:bCs/>
        </w:rPr>
        <w:t>Taxonómia szerinti cél megnevezése</w:t>
      </w:r>
      <w:r w:rsidRPr="00E71203">
        <w:rPr>
          <w:rFonts w:asciiTheme="minorHAnsi" w:hAnsiTheme="minorHAnsi" w:cstheme="minorHAnsi"/>
        </w:rPr>
        <w:t>”</w:t>
      </w:r>
      <w:r w:rsidRPr="00E71203">
        <w:t xml:space="preserve">, mind a </w:t>
      </w:r>
      <w:r w:rsidRPr="00E71203">
        <w:rPr>
          <w:rFonts w:asciiTheme="minorHAnsi" w:hAnsiTheme="minorHAnsi" w:cstheme="minorHAnsi"/>
        </w:rPr>
        <w:t>„</w:t>
      </w:r>
      <w:r w:rsidRPr="00E71203">
        <w:rPr>
          <w:rFonts w:asciiTheme="minorHAnsi" w:hAnsiTheme="minorHAnsi" w:cstheme="minorHAnsi"/>
          <w:b/>
          <w:bCs/>
        </w:rPr>
        <w:t>Taxonómiához igazodó kitettség jellege</w:t>
      </w:r>
      <w:r w:rsidRPr="00E71203">
        <w:rPr>
          <w:rFonts w:asciiTheme="minorHAnsi" w:hAnsiTheme="minorHAnsi" w:cstheme="minorHAnsi"/>
        </w:rPr>
        <w:t>”</w:t>
      </w:r>
      <w:r w:rsidRPr="00E71203">
        <w:t xml:space="preserve"> mező eldöntésében </w:t>
      </w:r>
      <w:hyperlink r:id="rId28" w:history="1">
        <w:r w:rsidRPr="006E4216">
          <w:rPr>
            <w:rStyle w:val="Hiperhivatkozs"/>
            <w:rFonts w:cstheme="minorHAnsi"/>
            <w:vertAlign w:val="baseline"/>
          </w:rPr>
          <w:t xml:space="preserve">EU </w:t>
        </w:r>
        <w:proofErr w:type="spellStart"/>
        <w:r w:rsidRPr="006E4216">
          <w:rPr>
            <w:rStyle w:val="Hiperhivatkozs"/>
            <w:rFonts w:cstheme="minorHAnsi"/>
            <w:vertAlign w:val="baseline"/>
          </w:rPr>
          <w:t>Taxonomy</w:t>
        </w:r>
        <w:proofErr w:type="spellEnd"/>
        <w:r w:rsidRPr="006E4216">
          <w:rPr>
            <w:rStyle w:val="Hiperhivatkozs"/>
            <w:rFonts w:cstheme="minorHAnsi"/>
            <w:vertAlign w:val="baseline"/>
          </w:rPr>
          <w:t xml:space="preserve"> </w:t>
        </w:r>
        <w:proofErr w:type="spellStart"/>
        <w:r w:rsidRPr="006E4216">
          <w:rPr>
            <w:rStyle w:val="Hiperhivatkozs"/>
            <w:rFonts w:cstheme="minorHAnsi"/>
            <w:vertAlign w:val="baseline"/>
          </w:rPr>
          <w:t>Compass</w:t>
        </w:r>
        <w:proofErr w:type="spellEnd"/>
        <w:r w:rsidRPr="006E4216">
          <w:rPr>
            <w:rStyle w:val="Hiperhivatkozs"/>
            <w:rFonts w:cstheme="minorHAnsi"/>
            <w:vertAlign w:val="baseline"/>
          </w:rPr>
          <w:t xml:space="preserve"> (europa.eu)</w:t>
        </w:r>
      </w:hyperlink>
      <w:r>
        <w:t xml:space="preserve"> </w:t>
      </w:r>
      <w:r w:rsidRPr="00E71203">
        <w:t xml:space="preserve">felületen található információkat kell figyelembe venni. </w:t>
      </w:r>
      <w:bookmarkStart w:id="211" w:name="_Hlk124500772"/>
      <w:r w:rsidRPr="00E71203">
        <w:t>Ezen a felületen meghatározásra kerül az, hogy valamely kitettség támogató vagy átállási kitettség-</w:t>
      </w:r>
      <w:proofErr w:type="gramStart"/>
      <w:r w:rsidRPr="00E71203">
        <w:t>e.</w:t>
      </w:r>
      <w:proofErr w:type="gramEnd"/>
      <w:r w:rsidRPr="00E71203">
        <w:t xml:space="preserve"> Ahol nincs feltüntetve az információ, </w:t>
      </w:r>
      <w:r w:rsidR="000555E7" w:rsidRPr="00E71203">
        <w:t xml:space="preserve">ott a </w:t>
      </w:r>
      <w:r w:rsidR="006C5F5A" w:rsidRPr="00E71203">
        <w:t>’</w:t>
      </w:r>
      <w:proofErr w:type="spellStart"/>
      <w:r w:rsidR="006C5F5A" w:rsidRPr="00E71203">
        <w:t>NEM_BESOROLHATO</w:t>
      </w:r>
      <w:proofErr w:type="spellEnd"/>
      <w:r w:rsidR="000555E7" w:rsidRPr="00E71203">
        <w:t xml:space="preserve">’ kódértéket </w:t>
      </w:r>
      <w:r w:rsidRPr="00E71203">
        <w:t>kell jelenteni.</w:t>
      </w:r>
    </w:p>
    <w:bookmarkEnd w:id="209"/>
    <w:bookmarkEnd w:id="211"/>
    <w:p w14:paraId="3002E2C9" w14:textId="2332CC74" w:rsidR="006A1A67" w:rsidRDefault="006A1A67" w:rsidP="008E4B2D">
      <w:pPr>
        <w:autoSpaceDE w:val="0"/>
        <w:autoSpaceDN w:val="0"/>
        <w:spacing w:after="0"/>
        <w:rPr>
          <w:rFonts w:asciiTheme="minorHAnsi" w:hAnsiTheme="minorHAnsi" w:cstheme="minorHAnsi"/>
        </w:rPr>
      </w:pPr>
    </w:p>
    <w:p w14:paraId="765BDA9A" w14:textId="77CB7CD6" w:rsidR="00CC383C" w:rsidRPr="008E4B2D" w:rsidRDefault="002372D9" w:rsidP="008E4B2D">
      <w:pPr>
        <w:autoSpaceDE w:val="0"/>
        <w:autoSpaceDN w:val="0"/>
        <w:spacing w:after="0"/>
        <w:rPr>
          <w:rFonts w:asciiTheme="minorHAnsi" w:hAnsiTheme="minorHAnsi" w:cstheme="minorHAnsi"/>
        </w:rPr>
      </w:pPr>
      <w:bookmarkStart w:id="212" w:name="_Hlk112416113"/>
      <w:r>
        <w:rPr>
          <w:rFonts w:asciiTheme="minorHAnsi" w:hAnsiTheme="minorHAnsi" w:cstheme="minorHAnsi"/>
        </w:rPr>
        <w:t>A „</w:t>
      </w:r>
      <w:r w:rsidRPr="008E4B2D">
        <w:rPr>
          <w:rFonts w:asciiTheme="minorHAnsi" w:hAnsiTheme="minorHAnsi" w:cstheme="minorHAnsi"/>
          <w:b/>
          <w:bCs/>
        </w:rPr>
        <w:t>Finanszírozott ágazat kódja</w:t>
      </w:r>
      <w:r>
        <w:rPr>
          <w:rFonts w:asciiTheme="minorHAnsi" w:hAnsiTheme="minorHAnsi" w:cstheme="minorHAnsi"/>
        </w:rPr>
        <w:t>” mezőben az a tevékenység jelentendő, amely az adott hitellel finanszírozásra kerül. Ez megegyezhet az adós/adóstárs főtevékenységével, de el is térhet attól. A mező a 2023.03.01. után vállalatokkal, önálló vállalkozókkal kötött hitelek tekintetében töltendő.</w:t>
      </w:r>
      <w:r w:rsidR="00C97176">
        <w:rPr>
          <w:rFonts w:asciiTheme="minorHAnsi" w:hAnsiTheme="minorHAnsi" w:cstheme="minorHAnsi"/>
        </w:rPr>
        <w:t xml:space="preserve"> </w:t>
      </w:r>
      <w:r w:rsidR="00C97176" w:rsidRPr="008E4B2D">
        <w:rPr>
          <w:rFonts w:asciiTheme="minorHAnsi" w:hAnsiTheme="minorHAnsi" w:cstheme="minorHAnsi"/>
        </w:rPr>
        <w:t>Ha a hitelcélról egyértelműen nem megállapítható, hogy mely tevékenység érdekében került kihelyezésre, akkor a</w:t>
      </w:r>
      <w:r w:rsidR="00C97176">
        <w:rPr>
          <w:rFonts w:asciiTheme="minorHAnsi" w:hAnsiTheme="minorHAnsi" w:cstheme="minorHAnsi"/>
        </w:rPr>
        <w:t>z adós</w:t>
      </w:r>
      <w:r w:rsidR="00C97176" w:rsidRPr="008E4B2D">
        <w:rPr>
          <w:rFonts w:asciiTheme="minorHAnsi" w:hAnsiTheme="minorHAnsi" w:cstheme="minorHAnsi"/>
        </w:rPr>
        <w:t xml:space="preserve"> vállalat</w:t>
      </w:r>
      <w:r w:rsidR="00C97176">
        <w:rPr>
          <w:rFonts w:asciiTheme="minorHAnsi" w:hAnsiTheme="minorHAnsi" w:cstheme="minorHAnsi"/>
        </w:rPr>
        <w:t>/önálló vállalkozó</w:t>
      </w:r>
      <w:r w:rsidR="00C97176" w:rsidRPr="008E4B2D">
        <w:rPr>
          <w:rFonts w:asciiTheme="minorHAnsi" w:hAnsiTheme="minorHAnsi" w:cstheme="minorHAnsi"/>
        </w:rPr>
        <w:t xml:space="preserve"> fő tevékenysége rögzítendő. </w:t>
      </w:r>
      <w:r w:rsidR="00511E11">
        <w:rPr>
          <w:rFonts w:asciiTheme="minorHAnsi" w:hAnsiTheme="minorHAnsi" w:cstheme="minorHAnsi"/>
        </w:rPr>
        <w:t>A tárgyhónapban megszűnő hitelek esetén a mező nem töltendő.</w:t>
      </w:r>
      <w:r w:rsidR="00CC383C">
        <w:rPr>
          <w:rFonts w:asciiTheme="minorHAnsi" w:hAnsiTheme="minorHAnsi" w:cstheme="minorHAnsi"/>
        </w:rPr>
        <w:t xml:space="preserve"> </w:t>
      </w:r>
      <w:r w:rsidR="00CC383C" w:rsidRPr="008E4B2D">
        <w:rPr>
          <w:rFonts w:asciiTheme="minorHAnsi" w:hAnsiTheme="minorHAnsi" w:cstheme="minorHAnsi"/>
        </w:rPr>
        <w:t>Társasházak és lakásszövetkezetek esetén jelenthető a finanszírozott ágazat kódjaként a vállalkozás tevékenységeként jelentett kód.</w:t>
      </w:r>
      <w:r w:rsidR="001055B1">
        <w:rPr>
          <w:rFonts w:asciiTheme="minorHAnsi" w:hAnsiTheme="minorHAnsi" w:cstheme="minorHAnsi"/>
        </w:rPr>
        <w:t xml:space="preserve">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4CC0B78B" w14:textId="1C496D4F" w:rsidR="008611BC" w:rsidRDefault="008611BC" w:rsidP="008E4B2D">
      <w:pPr>
        <w:autoSpaceDE w:val="0"/>
        <w:autoSpaceDN w:val="0"/>
        <w:spacing w:before="40" w:after="40"/>
        <w:rPr>
          <w:rFonts w:asciiTheme="minorHAnsi" w:hAnsiTheme="minorHAnsi" w:cstheme="minorHAnsi"/>
        </w:rPr>
      </w:pPr>
    </w:p>
    <w:p w14:paraId="7CE6865E" w14:textId="354DA385" w:rsidR="00B07F8B" w:rsidRDefault="008611BC" w:rsidP="008E4B2D">
      <w:pPr>
        <w:autoSpaceDE w:val="0"/>
        <w:autoSpaceDN w:val="0"/>
        <w:spacing w:before="40" w:after="40"/>
        <w:rPr>
          <w:rFonts w:asciiTheme="minorHAnsi" w:hAnsiTheme="minorHAnsi" w:cstheme="minorHAnsi"/>
        </w:rPr>
      </w:pPr>
      <w:bookmarkStart w:id="213" w:name="_Hlk112417063"/>
      <w:r>
        <w:rPr>
          <w:rFonts w:asciiTheme="minorHAnsi" w:hAnsiTheme="minorHAnsi" w:cstheme="minorHAnsi"/>
        </w:rPr>
        <w:t>„</w:t>
      </w:r>
      <w:r w:rsidRPr="008E4B2D">
        <w:rPr>
          <w:rFonts w:asciiTheme="minorHAnsi" w:hAnsiTheme="minorHAnsi" w:cstheme="minorHAnsi"/>
          <w:b/>
          <w:bCs/>
        </w:rPr>
        <w:t>Az átstrukturált hitel gyógyulási időszakának kezdete</w:t>
      </w:r>
      <w:r>
        <w:rPr>
          <w:rFonts w:asciiTheme="minorHAnsi" w:hAnsiTheme="minorHAnsi" w:cstheme="minorHAnsi"/>
        </w:rPr>
        <w:t xml:space="preserve">” mező átstrukturált hitelek esetén töltendő, amennyiben az </w:t>
      </w:r>
      <w:r w:rsidR="00334825">
        <w:rPr>
          <w:rFonts w:asciiTheme="minorHAnsi" w:hAnsiTheme="minorHAnsi" w:cstheme="minorHAnsi"/>
        </w:rPr>
        <w:t>próba</w:t>
      </w:r>
      <w:r>
        <w:rPr>
          <w:rFonts w:asciiTheme="minorHAnsi" w:hAnsiTheme="minorHAnsi" w:cstheme="minorHAnsi"/>
        </w:rPr>
        <w:t>időszakban van. A</w:t>
      </w:r>
      <w:r w:rsidRPr="008E4B2D">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8E4B2D">
        <w:rPr>
          <w:rFonts w:asciiTheme="minorHAnsi" w:hAnsiTheme="minorHAnsi" w:cstheme="minorHAnsi"/>
        </w:rPr>
        <w:t xml:space="preserve">onatkozó rendelet: 39/2016. (X. 11.) MNB rendelet a nem teljesítő kitettségre és az átstrukturált követelésre vonatkozó </w:t>
      </w:r>
      <w:proofErr w:type="spellStart"/>
      <w:r w:rsidRPr="008E4B2D">
        <w:rPr>
          <w:rFonts w:asciiTheme="minorHAnsi" w:hAnsiTheme="minorHAnsi" w:cstheme="minorHAnsi"/>
        </w:rPr>
        <w:t>prudenciális</w:t>
      </w:r>
      <w:proofErr w:type="spellEnd"/>
      <w:r w:rsidRPr="008E4B2D">
        <w:rPr>
          <w:rFonts w:asciiTheme="minorHAnsi" w:hAnsiTheme="minorHAnsi" w:cstheme="minorHAnsi"/>
        </w:rPr>
        <w:t xml:space="preserve"> követelményekről</w:t>
      </w:r>
      <w:r>
        <w:rPr>
          <w:rFonts w:asciiTheme="minorHAnsi" w:hAnsiTheme="minorHAnsi" w:cstheme="minorHAnsi"/>
        </w:rPr>
        <w:t>)</w:t>
      </w:r>
      <w:r w:rsidR="001322C9">
        <w:rPr>
          <w:rFonts w:asciiTheme="minorHAnsi" w:hAnsiTheme="minorHAnsi" w:cstheme="minorHAnsi"/>
        </w:rPr>
        <w:t>, azaz a gyógyulási időszak megnevezés a jelzett rendeletben foglalt próbaidőszakot jelenti</w:t>
      </w:r>
      <w:r w:rsidRPr="008E4B2D">
        <w:rPr>
          <w:rFonts w:asciiTheme="minorHAnsi" w:hAnsiTheme="minorHAnsi" w:cstheme="minorHAnsi"/>
        </w:rPr>
        <w:t xml:space="preserve">. </w:t>
      </w:r>
      <w:r w:rsidR="00334825">
        <w:rPr>
          <w:rFonts w:asciiTheme="minorHAnsi" w:hAnsiTheme="minorHAnsi" w:cstheme="minorHAnsi"/>
        </w:rPr>
        <w:t>Ideértendő továbbá a vezetői körlevél vagy egyéb rendelkezés alapján a 2 évtől eltérő hosszúságú gyógyulási időszak is (</w:t>
      </w:r>
      <w:proofErr w:type="spellStart"/>
      <w:r w:rsidR="00334825">
        <w:rPr>
          <w:rFonts w:asciiTheme="minorHAnsi" w:hAnsiTheme="minorHAnsi" w:cstheme="minorHAnsi"/>
        </w:rPr>
        <w:t>pl</w:t>
      </w:r>
      <w:proofErr w:type="spellEnd"/>
      <w:r w:rsidR="00334825">
        <w:rPr>
          <w:rFonts w:asciiTheme="minorHAnsi" w:hAnsiTheme="minorHAnsi" w:cstheme="minorHAnsi"/>
        </w:rPr>
        <w:t xml:space="preserve"> moratóriumból kilépő ügyletek 6 hónapos próbaidőszaka). </w:t>
      </w:r>
      <w:r w:rsidR="00B07F8B">
        <w:rPr>
          <w:rFonts w:asciiTheme="minorHAnsi" w:hAnsiTheme="minorHAnsi" w:cstheme="minorHAnsi"/>
        </w:rPr>
        <w:t>A tárgyhónapban megszűnő hitelek esetén a mező nem töltendő.</w:t>
      </w:r>
    </w:p>
    <w:p w14:paraId="03894203" w14:textId="77777777" w:rsidR="008A0427" w:rsidRDefault="008A0427" w:rsidP="008E4B2D">
      <w:pPr>
        <w:autoSpaceDE w:val="0"/>
        <w:autoSpaceDN w:val="0"/>
        <w:spacing w:before="40" w:after="40"/>
        <w:rPr>
          <w:rFonts w:asciiTheme="minorHAnsi" w:hAnsiTheme="minorHAnsi" w:cstheme="minorHAnsi"/>
        </w:rPr>
      </w:pPr>
    </w:p>
    <w:p w14:paraId="6BF6A58E" w14:textId="050F8B31" w:rsidR="008A0427" w:rsidRPr="006C72EB" w:rsidRDefault="008A0427" w:rsidP="008A0427">
      <w:pPr>
        <w:pStyle w:val="Cmsor4"/>
      </w:pPr>
      <w:bookmarkStart w:id="214" w:name="_Toc149902010"/>
      <w:bookmarkStart w:id="215" w:name="_Toc188019080"/>
      <w:r w:rsidRPr="006C72EB">
        <w:t>202</w:t>
      </w:r>
      <w:r>
        <w:t>3</w:t>
      </w:r>
      <w:r w:rsidRPr="006C72EB">
        <w:t xml:space="preserve">. </w:t>
      </w:r>
      <w:r>
        <w:t>december</w:t>
      </w:r>
      <w:r w:rsidRPr="006C72EB">
        <w:t xml:space="preserve"> vonatkozási időtől hatályos új mezőkre vonatkozó módszertani előírások:</w:t>
      </w:r>
      <w:bookmarkEnd w:id="214"/>
      <w:bookmarkEnd w:id="215"/>
    </w:p>
    <w:p w14:paraId="08E72D69" w14:textId="77777777" w:rsidR="008A0427" w:rsidRDefault="008A0427" w:rsidP="008E4B2D">
      <w:pPr>
        <w:autoSpaceDE w:val="0"/>
        <w:autoSpaceDN w:val="0"/>
        <w:spacing w:before="40" w:after="40"/>
        <w:rPr>
          <w:rFonts w:asciiTheme="minorHAnsi" w:hAnsiTheme="minorHAnsi" w:cstheme="minorHAnsi"/>
        </w:rPr>
      </w:pPr>
    </w:p>
    <w:p w14:paraId="481175D7" w14:textId="65C2CC21" w:rsidR="00A513BE" w:rsidRDefault="00A513BE" w:rsidP="00A513BE">
      <w:pPr>
        <w:rPr>
          <w:rFonts w:asciiTheme="minorHAnsi" w:hAnsiTheme="minorHAnsi" w:cstheme="minorHAnsi"/>
        </w:rPr>
      </w:pPr>
      <w:r>
        <w:rPr>
          <w:rFonts w:asciiTheme="minorHAnsi" w:hAnsiTheme="minorHAnsi" w:cstheme="minorHAnsi"/>
        </w:rPr>
        <w:t xml:space="preserve">2023. december vonatkozási időtől kezdődően új mezők kerülnek beépítésre az </w:t>
      </w:r>
      <w:proofErr w:type="spellStart"/>
      <w:r>
        <w:rPr>
          <w:rFonts w:asciiTheme="minorHAnsi" w:hAnsiTheme="minorHAnsi" w:cstheme="minorHAnsi"/>
        </w:rPr>
        <w:t>INST</w:t>
      </w:r>
      <w:r w:rsidR="0093582D">
        <w:rPr>
          <w:rFonts w:asciiTheme="minorHAnsi" w:hAnsiTheme="minorHAnsi" w:cstheme="minorHAnsi"/>
        </w:rPr>
        <w:t>R</w:t>
      </w:r>
      <w:proofErr w:type="spellEnd"/>
      <w:r>
        <w:rPr>
          <w:rFonts w:asciiTheme="minorHAnsi" w:hAnsiTheme="minorHAnsi" w:cstheme="minorHAnsi"/>
        </w:rPr>
        <w:t xml:space="preserve"> táblába, melyek tartalma a következő:</w:t>
      </w:r>
    </w:p>
    <w:p w14:paraId="669A1E38" w14:textId="6F7A3720" w:rsidR="00992C8B" w:rsidRDefault="00A513BE" w:rsidP="00992C8B">
      <w:pPr>
        <w:rPr>
          <w:rFonts w:asciiTheme="minorHAnsi" w:hAnsiTheme="minorHAnsi" w:cstheme="minorHAnsi"/>
        </w:rPr>
      </w:pPr>
      <w:r>
        <w:rPr>
          <w:rFonts w:asciiTheme="minorHAnsi" w:hAnsiTheme="minorHAnsi" w:cstheme="minorHAnsi"/>
        </w:rPr>
        <w:t xml:space="preserve">- a </w:t>
      </w:r>
      <w:r w:rsidRPr="004F489A">
        <w:rPr>
          <w:rFonts w:asciiTheme="minorHAnsi" w:hAnsiTheme="minorHAnsi" w:cstheme="minorHAnsi"/>
          <w:b/>
          <w:bCs/>
        </w:rPr>
        <w:t>„Folyószámla azonosító”</w:t>
      </w:r>
      <w:r>
        <w:rPr>
          <w:rFonts w:asciiTheme="minorHAnsi" w:hAnsiTheme="minorHAnsi" w:cstheme="minorHAnsi"/>
        </w:rPr>
        <w:t xml:space="preserve"> mezőben </w:t>
      </w:r>
      <w:proofErr w:type="spellStart"/>
      <w:r>
        <w:rPr>
          <w:rFonts w:asciiTheme="minorHAnsi" w:hAnsiTheme="minorHAnsi" w:cstheme="minorHAnsi"/>
        </w:rPr>
        <w:t>rulírozó</w:t>
      </w:r>
      <w:proofErr w:type="spellEnd"/>
      <w:r>
        <w:rPr>
          <w:rFonts w:asciiTheme="minorHAnsi" w:hAnsiTheme="minorHAnsi" w:cstheme="minorHAnsi"/>
        </w:rPr>
        <w:t xml:space="preserve"> folyószámlahitel</w:t>
      </w:r>
      <w:r w:rsidR="00B70145">
        <w:rPr>
          <w:rFonts w:asciiTheme="minorHAnsi" w:hAnsiTheme="minorHAnsi" w:cstheme="minorHAnsi"/>
        </w:rPr>
        <w:t>, hitelkártya követelés</w:t>
      </w:r>
      <w:r>
        <w:rPr>
          <w:rFonts w:asciiTheme="minorHAnsi" w:hAnsiTheme="minorHAnsi" w:cstheme="minorHAnsi"/>
        </w:rPr>
        <w:t xml:space="preserve"> és kényszerhitel esetén kell szerepeltetni a kapcsolódó </w:t>
      </w:r>
      <w:r w:rsidR="0093582D">
        <w:rPr>
          <w:rFonts w:asciiTheme="minorHAnsi" w:hAnsiTheme="minorHAnsi" w:cstheme="minorHAnsi"/>
        </w:rPr>
        <w:t>folyó</w:t>
      </w:r>
      <w:r>
        <w:rPr>
          <w:rFonts w:asciiTheme="minorHAnsi" w:hAnsiTheme="minorHAnsi" w:cstheme="minorHAnsi"/>
        </w:rPr>
        <w:t xml:space="preserve">számla/értékpapírszámla azonosítóját mindazon esetekben (teljes állomány), amikor a folyószámlahitel kerete az </w:t>
      </w:r>
      <w:proofErr w:type="spellStart"/>
      <w:r>
        <w:rPr>
          <w:rFonts w:asciiTheme="minorHAnsi" w:hAnsiTheme="minorHAnsi" w:cstheme="minorHAnsi"/>
        </w:rPr>
        <w:t>INSTR</w:t>
      </w:r>
      <w:proofErr w:type="spellEnd"/>
      <w:r>
        <w:rPr>
          <w:rFonts w:asciiTheme="minorHAnsi" w:hAnsiTheme="minorHAnsi" w:cstheme="minorHAnsi"/>
        </w:rPr>
        <w:t xml:space="preserve"> táblában nyílik vagy kényszerhitel</w:t>
      </w:r>
      <w:r w:rsidR="0093582D">
        <w:rPr>
          <w:rFonts w:asciiTheme="minorHAnsi" w:hAnsiTheme="minorHAnsi" w:cstheme="minorHAnsi"/>
        </w:rPr>
        <w:t xml:space="preserve"> esetén</w:t>
      </w:r>
      <w:r>
        <w:rPr>
          <w:rFonts w:asciiTheme="minorHAnsi" w:hAnsiTheme="minorHAnsi" w:cstheme="minorHAnsi"/>
        </w:rPr>
        <w:t xml:space="preserve">. </w:t>
      </w:r>
      <w:r w:rsidR="00EC4C29">
        <w:rPr>
          <w:rFonts w:asciiTheme="minorHAnsi" w:hAnsiTheme="minorHAnsi" w:cstheme="minorHAnsi"/>
        </w:rPr>
        <w:t>Több kapcsolódó folyószámla esetén a leginkább releváns számlát kérjük jelenteni.</w:t>
      </w:r>
      <w:r>
        <w:rPr>
          <w:rFonts w:asciiTheme="minorHAnsi" w:hAnsiTheme="minorHAnsi" w:cstheme="minorHAnsi"/>
        </w:rPr>
        <w:t xml:space="preserve"> Az azonosító meg kell egyezzen a </w:t>
      </w:r>
      <w:proofErr w:type="spellStart"/>
      <w:r>
        <w:rPr>
          <w:rFonts w:asciiTheme="minorHAnsi" w:hAnsiTheme="minorHAnsi" w:cstheme="minorHAnsi"/>
        </w:rPr>
        <w:t>KISBETREG</w:t>
      </w:r>
      <w:proofErr w:type="spellEnd"/>
      <w:r>
        <w:rPr>
          <w:rFonts w:asciiTheme="minorHAnsi" w:hAnsiTheme="minorHAnsi" w:cstheme="minorHAnsi"/>
        </w:rPr>
        <w:t xml:space="preserve">/BETREG adatgyűjtésben alkalmazott </w:t>
      </w:r>
      <w:r w:rsidR="0093582D">
        <w:rPr>
          <w:rFonts w:asciiTheme="minorHAnsi" w:hAnsiTheme="minorHAnsi" w:cstheme="minorHAnsi"/>
        </w:rPr>
        <w:t xml:space="preserve">folyószámla </w:t>
      </w:r>
      <w:r>
        <w:rPr>
          <w:rFonts w:asciiTheme="minorHAnsi" w:hAnsiTheme="minorHAnsi" w:cstheme="minorHAnsi"/>
        </w:rPr>
        <w:t>azonosítóval ka</w:t>
      </w:r>
      <w:r w:rsidR="0093582D">
        <w:rPr>
          <w:rFonts w:asciiTheme="minorHAnsi" w:hAnsiTheme="minorHAnsi" w:cstheme="minorHAnsi"/>
        </w:rPr>
        <w:t>p</w:t>
      </w:r>
      <w:r>
        <w:rPr>
          <w:rFonts w:asciiTheme="minorHAnsi" w:hAnsiTheme="minorHAnsi" w:cstheme="minorHAnsi"/>
        </w:rPr>
        <w:t>csolódó betétszámla esetén, az azzal való összekötést szolgálja.</w:t>
      </w:r>
      <w:r w:rsidR="00992C8B">
        <w:rPr>
          <w:rFonts w:asciiTheme="minorHAnsi" w:hAnsiTheme="minorHAnsi" w:cstheme="minorHAnsi"/>
        </w:rPr>
        <w:t xml:space="preserve"> Az </w:t>
      </w:r>
      <w:proofErr w:type="spellStart"/>
      <w:r w:rsidR="00992C8B">
        <w:rPr>
          <w:rFonts w:asciiTheme="minorHAnsi" w:hAnsiTheme="minorHAnsi" w:cstheme="minorHAnsi"/>
        </w:rPr>
        <w:t>INSTR</w:t>
      </w:r>
      <w:proofErr w:type="spellEnd"/>
      <w:r w:rsidR="00992C8B">
        <w:rPr>
          <w:rFonts w:asciiTheme="minorHAnsi" w:hAnsiTheme="minorHAnsi" w:cstheme="minorHAnsi"/>
        </w:rPr>
        <w:t xml:space="preserve"> táblában található „Folyószámla azonosító” mező tartalma bővebb, mint az </w:t>
      </w:r>
      <w:proofErr w:type="spellStart"/>
      <w:r w:rsidR="00992C8B">
        <w:rPr>
          <w:rFonts w:asciiTheme="minorHAnsi" w:hAnsiTheme="minorHAnsi" w:cstheme="minorHAnsi"/>
        </w:rPr>
        <w:t>INSTK</w:t>
      </w:r>
      <w:proofErr w:type="spellEnd"/>
      <w:r w:rsidR="00992C8B">
        <w:rPr>
          <w:rFonts w:asciiTheme="minorHAnsi" w:hAnsiTheme="minorHAnsi" w:cstheme="minorHAnsi"/>
        </w:rPr>
        <w:t xml:space="preserve"> táblába beépített mezőé, mivel az </w:t>
      </w:r>
      <w:proofErr w:type="spellStart"/>
      <w:r w:rsidR="00992C8B">
        <w:rPr>
          <w:rFonts w:asciiTheme="minorHAnsi" w:hAnsiTheme="minorHAnsi" w:cstheme="minorHAnsi"/>
        </w:rPr>
        <w:t>INSTK</w:t>
      </w:r>
      <w:proofErr w:type="spellEnd"/>
      <w:r w:rsidR="00992C8B">
        <w:rPr>
          <w:rFonts w:asciiTheme="minorHAnsi" w:hAnsiTheme="minorHAnsi" w:cstheme="minorHAnsi"/>
        </w:rPr>
        <w:t xml:space="preserve"> táblában kényszerhitel instrumentum nem jelenthető.</w:t>
      </w:r>
      <w:r w:rsidR="00E458AB">
        <w:rPr>
          <w:rFonts w:asciiTheme="minorHAnsi" w:hAnsiTheme="minorHAnsi" w:cstheme="minorHAnsi"/>
        </w:rPr>
        <w:t xml:space="preserve"> </w:t>
      </w:r>
      <w:r w:rsidR="00E458AB" w:rsidRPr="00E458AB">
        <w:rPr>
          <w:rFonts w:asciiTheme="minorHAnsi" w:hAnsiTheme="minorHAnsi" w:cstheme="minorHAnsi"/>
        </w:rPr>
        <w:t>Amennyiben a folyószámlahitel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része</w:t>
      </w:r>
      <w:r w:rsidR="00EC4C29">
        <w:rPr>
          <w:rFonts w:asciiTheme="minorHAnsi" w:hAnsiTheme="minorHAnsi" w:cstheme="minorHAnsi"/>
        </w:rPr>
        <w:t>,</w:t>
      </w:r>
      <w:r w:rsidR="00E458AB" w:rsidRPr="00E458AB">
        <w:rPr>
          <w:rFonts w:asciiTheme="minorHAnsi" w:hAnsiTheme="minorHAnsi" w:cstheme="minorHAnsi"/>
        </w:rPr>
        <w:t xml:space="preserve"> és emiatt több </w:t>
      </w:r>
      <w:r w:rsidR="00E93E90">
        <w:rPr>
          <w:rFonts w:asciiTheme="minorHAnsi" w:hAnsiTheme="minorHAnsi" w:cstheme="minorHAnsi"/>
        </w:rPr>
        <w:t>folyó</w:t>
      </w:r>
      <w:r w:rsidR="00E458AB" w:rsidRPr="00E458AB">
        <w:rPr>
          <w:rFonts w:asciiTheme="minorHAnsi" w:hAnsiTheme="minorHAnsi" w:cstheme="minorHAnsi"/>
        </w:rPr>
        <w:t xml:space="preserve">számlához is kapcsolódhat, a „Folyószámla azonosító” mezőben a leginkább releváns </w:t>
      </w:r>
      <w:r w:rsidR="00E93E90">
        <w:rPr>
          <w:rFonts w:asciiTheme="minorHAnsi" w:hAnsiTheme="minorHAnsi" w:cstheme="minorHAnsi"/>
        </w:rPr>
        <w:t>folyó</w:t>
      </w:r>
      <w:r w:rsidR="00E458AB" w:rsidRPr="00E458AB">
        <w:rPr>
          <w:rFonts w:asciiTheme="minorHAnsi" w:hAnsiTheme="minorHAnsi" w:cstheme="minorHAnsi"/>
        </w:rPr>
        <w:t>számla azonosítója jelentendő, egyidejűleg töltendők a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megfigyelésére szolgáló mezők („Az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részét képezi-e?” és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típusa”).</w:t>
      </w:r>
    </w:p>
    <w:p w14:paraId="60E2A381" w14:textId="41864108" w:rsidR="00A513BE" w:rsidRDefault="00A513BE" w:rsidP="00A513BE">
      <w:pPr>
        <w:rPr>
          <w:rFonts w:asciiTheme="minorHAnsi" w:hAnsiTheme="minorHAnsi" w:cstheme="minorHAnsi"/>
        </w:rPr>
      </w:pPr>
    </w:p>
    <w:p w14:paraId="1BC9777E" w14:textId="4356317C" w:rsidR="00A513BE" w:rsidRDefault="00A513BE" w:rsidP="000D34D2">
      <w:pPr>
        <w:rPr>
          <w:rFonts w:asciiTheme="minorHAnsi" w:hAnsiTheme="minorHAnsi" w:cstheme="minorHAnsi"/>
        </w:rPr>
      </w:pPr>
      <w:r w:rsidRPr="00480632">
        <w:rPr>
          <w:rFonts w:asciiTheme="minorHAnsi" w:hAnsiTheme="minorHAnsi" w:cstheme="minorHAnsi"/>
        </w:rPr>
        <w:t xml:space="preserve">- </w:t>
      </w:r>
      <w:r w:rsidRPr="004F489A">
        <w:rPr>
          <w:rFonts w:asciiTheme="minorHAnsi" w:hAnsiTheme="minorHAnsi" w:cstheme="minorHAnsi"/>
          <w:b/>
          <w:bCs/>
        </w:rPr>
        <w:t>„Az értékvesztésképzés alá nem tartozó, mérlegen kívüli instrumentumok besorolása”</w:t>
      </w:r>
      <w:r>
        <w:rPr>
          <w:rFonts w:asciiTheme="minorHAnsi" w:hAnsiTheme="minorHAnsi" w:cstheme="minorHAnsi"/>
        </w:rPr>
        <w:t xml:space="preserve"> mező</w:t>
      </w:r>
      <w:r w:rsidR="00A756DE">
        <w:rPr>
          <w:rFonts w:asciiTheme="minorHAnsi" w:hAnsiTheme="minorHAnsi" w:cstheme="minorHAnsi"/>
        </w:rPr>
        <w:t xml:space="preserve">ben </w:t>
      </w:r>
      <w:r>
        <w:rPr>
          <w:rFonts w:asciiTheme="minorHAnsi" w:hAnsiTheme="minorHAnsi" w:cstheme="minorHAnsi"/>
        </w:rPr>
        <w:t>az SF09-es táblákkal konzisztensen jelentendő az adat</w:t>
      </w:r>
      <w:r w:rsidR="00A756DE" w:rsidRPr="00A756DE">
        <w:t xml:space="preserve"> </w:t>
      </w:r>
      <w:r w:rsidR="00A756DE" w:rsidRPr="00A756DE">
        <w:rPr>
          <w:rFonts w:asciiTheme="minorHAnsi" w:hAnsiTheme="minorHAnsi" w:cstheme="minorHAnsi"/>
        </w:rPr>
        <w:t>a teljes állományra vonatkozóan</w:t>
      </w:r>
      <w:r>
        <w:rPr>
          <w:rFonts w:asciiTheme="minorHAnsi" w:hAnsiTheme="minorHAnsi" w:cstheme="minorHAnsi"/>
        </w:rPr>
        <w:t xml:space="preserve"> mindazon esetekben, ha az </w:t>
      </w:r>
      <w:proofErr w:type="spellStart"/>
      <w:r w:rsidRPr="00A513BE">
        <w:rPr>
          <w:rFonts w:asciiTheme="minorHAnsi" w:hAnsiTheme="minorHAnsi" w:cstheme="minorHAnsi"/>
        </w:rPr>
        <w:t>INSTR.LNH_KERET_TOKE_OSSZEG</w:t>
      </w:r>
      <w:proofErr w:type="spellEnd"/>
      <w:r>
        <w:rPr>
          <w:rFonts w:asciiTheme="minorHAnsi" w:hAnsiTheme="minorHAnsi" w:cstheme="minorHAnsi"/>
        </w:rPr>
        <w:t xml:space="preserve"> mezőben 0-nál nagyobb összeg kerül jelentésre és ha </w:t>
      </w:r>
      <w:r w:rsidR="00F71997" w:rsidRPr="00F71997">
        <w:rPr>
          <w:rFonts w:asciiTheme="minorHAnsi" w:hAnsiTheme="minorHAnsi" w:cstheme="minorHAnsi"/>
        </w:rPr>
        <w:t xml:space="preserve">"A keret értékvesztése értékelésének módja" </w:t>
      </w:r>
      <w:r w:rsidR="00414F4D">
        <w:rPr>
          <w:rFonts w:asciiTheme="minorHAnsi" w:hAnsiTheme="minorHAnsi" w:cstheme="minorHAnsi"/>
        </w:rPr>
        <w:t>(</w:t>
      </w:r>
      <w:proofErr w:type="spellStart"/>
      <w:r w:rsidR="00414F4D" w:rsidRPr="00414F4D">
        <w:rPr>
          <w:rFonts w:asciiTheme="minorHAnsi" w:hAnsiTheme="minorHAnsi" w:cstheme="minorHAnsi"/>
        </w:rPr>
        <w:t>INSTR.KERET_ERTEKV_ERT_KOD</w:t>
      </w:r>
      <w:proofErr w:type="spellEnd"/>
      <w:r w:rsidR="00414F4D">
        <w:rPr>
          <w:rFonts w:asciiTheme="minorHAnsi" w:hAnsiTheme="minorHAnsi" w:cstheme="minorHAnsi"/>
        </w:rPr>
        <w:t xml:space="preserve">) </w:t>
      </w:r>
      <w:r w:rsidR="00F71997" w:rsidRPr="00F71997">
        <w:rPr>
          <w:rFonts w:asciiTheme="minorHAnsi" w:hAnsiTheme="minorHAnsi" w:cstheme="minorHAnsi"/>
        </w:rPr>
        <w:t xml:space="preserve">mezőben </w:t>
      </w:r>
      <w:r w:rsidRPr="00136080">
        <w:rPr>
          <w:rFonts w:asciiTheme="minorHAnsi" w:hAnsiTheme="minorHAnsi" w:cstheme="minorHAnsi"/>
        </w:rPr>
        <w:t>'</w:t>
      </w:r>
      <w:proofErr w:type="spellStart"/>
      <w:r w:rsidRPr="00136080">
        <w:rPr>
          <w:rFonts w:asciiTheme="minorHAnsi" w:hAnsiTheme="minorHAnsi" w:cstheme="minorHAnsi"/>
        </w:rPr>
        <w:t>NEM_ERT</w:t>
      </w:r>
      <w:proofErr w:type="spellEnd"/>
      <w:r w:rsidRPr="00136080">
        <w:rPr>
          <w:rFonts w:asciiTheme="minorHAnsi" w:hAnsiTheme="minorHAnsi" w:cstheme="minorHAnsi"/>
        </w:rPr>
        <w:t>' kód kerül jelentésre</w:t>
      </w:r>
      <w:r>
        <w:rPr>
          <w:rFonts w:asciiTheme="minorHAnsi" w:hAnsiTheme="minorHAnsi" w:cstheme="minorHAnsi"/>
        </w:rPr>
        <w:t>.</w:t>
      </w:r>
      <w:r w:rsidR="000D34D2" w:rsidDel="000D34D2">
        <w:rPr>
          <w:rFonts w:asciiTheme="minorHAnsi" w:hAnsiTheme="minorHAnsi" w:cstheme="minorHAnsi"/>
        </w:rPr>
        <w:t xml:space="preserve"> </w:t>
      </w:r>
    </w:p>
    <w:p w14:paraId="1AF9D400" w14:textId="3245686D" w:rsidR="00A513BE" w:rsidRDefault="00A513BE" w:rsidP="00A513BE">
      <w:pPr>
        <w:rPr>
          <w:rFonts w:asciiTheme="minorHAnsi" w:hAnsiTheme="minorHAnsi" w:cstheme="minorHAnsi"/>
        </w:rPr>
      </w:pPr>
      <w:r w:rsidRPr="008F6681">
        <w:rPr>
          <w:rFonts w:asciiTheme="minorHAnsi" w:hAnsiTheme="minorHAnsi" w:cstheme="minorHAnsi"/>
        </w:rPr>
        <w:t xml:space="preserve">- </w:t>
      </w:r>
      <w:r w:rsidRPr="008F6681">
        <w:rPr>
          <w:rFonts w:asciiTheme="minorHAnsi" w:hAnsiTheme="minorHAnsi" w:cstheme="minorHAnsi"/>
          <w:b/>
          <w:bCs/>
        </w:rPr>
        <w:t>„A garancia hitelhelyettesítő-e”</w:t>
      </w:r>
      <w:r w:rsidRPr="008F6681">
        <w:rPr>
          <w:rFonts w:asciiTheme="minorHAnsi" w:hAnsiTheme="minorHAnsi" w:cstheme="minorHAnsi"/>
        </w:rPr>
        <w:t xml:space="preserve"> mezőben abban az esetben jelentendő ’I’ érték, ha </w:t>
      </w:r>
      <w:r>
        <w:rPr>
          <w:rFonts w:asciiTheme="minorHAnsi" w:hAnsiTheme="minorHAnsi" w:cstheme="minorHAnsi"/>
        </w:rPr>
        <w:t>olyan</w:t>
      </w:r>
      <w:r w:rsidRPr="004F489A">
        <w:rPr>
          <w:rFonts w:asciiTheme="minorHAnsi" w:hAnsiTheme="minorHAnsi" w:cstheme="minorHAnsi"/>
        </w:rPr>
        <w:t xml:space="preserve"> garanciavállalás</w:t>
      </w:r>
      <w:r>
        <w:rPr>
          <w:rFonts w:asciiTheme="minorHAnsi" w:hAnsiTheme="minorHAnsi" w:cstheme="minorHAnsi"/>
        </w:rPr>
        <w:t>ról van szó</w:t>
      </w:r>
      <w:r w:rsidRPr="004F489A">
        <w:rPr>
          <w:rFonts w:asciiTheme="minorHAnsi" w:hAnsiTheme="minorHAnsi" w:cstheme="minorHAnsi"/>
        </w:rPr>
        <w:t>, amely az ügyfél valamely hiteltörlesztése, tartozása vagy ezekhez kapcsolódó kötelezettségvállalása (ideértve a lízing törlesztő részleteit is) visszafizetésének teljesítéséhez kötődik</w:t>
      </w:r>
      <w:r w:rsidRPr="008F6681">
        <w:rPr>
          <w:rFonts w:asciiTheme="minorHAnsi" w:hAnsiTheme="minorHAnsi" w:cstheme="minorHAnsi"/>
        </w:rPr>
        <w:t>.</w:t>
      </w:r>
      <w:r>
        <w:rPr>
          <w:rFonts w:asciiTheme="minorHAnsi" w:hAnsiTheme="minorHAnsi" w:cstheme="minorHAnsi"/>
        </w:rPr>
        <w:t xml:space="preserve"> Az </w:t>
      </w:r>
      <w:proofErr w:type="spellStart"/>
      <w:r>
        <w:rPr>
          <w:rFonts w:asciiTheme="minorHAnsi" w:hAnsiTheme="minorHAnsi" w:cstheme="minorHAnsi"/>
        </w:rPr>
        <w:t>INSTR</w:t>
      </w:r>
      <w:proofErr w:type="spellEnd"/>
      <w:r>
        <w:rPr>
          <w:rFonts w:asciiTheme="minorHAnsi" w:hAnsiTheme="minorHAnsi" w:cstheme="minorHAnsi"/>
        </w:rPr>
        <w:t xml:space="preserve"> táblában szereplő összes garancia instrumentum esetén jelentendő </w:t>
      </w:r>
      <w:r w:rsidR="000D34D2">
        <w:rPr>
          <w:rFonts w:asciiTheme="minorHAnsi" w:hAnsiTheme="minorHAnsi" w:cstheme="minorHAnsi"/>
        </w:rPr>
        <w:t xml:space="preserve">a </w:t>
      </w:r>
      <w:r>
        <w:rPr>
          <w:rFonts w:asciiTheme="minorHAnsi" w:hAnsiTheme="minorHAnsi" w:cstheme="minorHAnsi"/>
        </w:rPr>
        <w:t>teljes állomány</w:t>
      </w:r>
      <w:r w:rsidR="000D34D2">
        <w:rPr>
          <w:rFonts w:asciiTheme="minorHAnsi" w:hAnsiTheme="minorHAnsi" w:cstheme="minorHAnsi"/>
        </w:rPr>
        <w:t>ra vonatkozóan</w:t>
      </w:r>
      <w:r>
        <w:rPr>
          <w:rFonts w:asciiTheme="minorHAnsi" w:hAnsiTheme="minorHAnsi" w:cstheme="minorHAnsi"/>
        </w:rPr>
        <w:t xml:space="preserve">. </w:t>
      </w:r>
      <w:proofErr w:type="spellStart"/>
      <w:r>
        <w:rPr>
          <w:rFonts w:asciiTheme="minorHAnsi" w:hAnsiTheme="minorHAnsi" w:cstheme="minorHAnsi"/>
        </w:rPr>
        <w:t>Multipurpose</w:t>
      </w:r>
      <w:proofErr w:type="spellEnd"/>
      <w:r>
        <w:rPr>
          <w:rFonts w:asciiTheme="minorHAnsi" w:hAnsiTheme="minorHAnsi" w:cstheme="minorHAnsi"/>
        </w:rPr>
        <w:t xml:space="preserve"> garanciaszerződések esetén a jellemzőbb értéket kell megadni.</w:t>
      </w:r>
    </w:p>
    <w:p w14:paraId="23B41BCC" w14:textId="16073D4F" w:rsidR="00D744AB" w:rsidRDefault="00D744AB" w:rsidP="00A513BE">
      <w:pPr>
        <w:rPr>
          <w:rFonts w:asciiTheme="minorHAnsi" w:hAnsiTheme="minorHAnsi" w:cstheme="minorHAnsi"/>
        </w:rPr>
      </w:pPr>
      <w:r>
        <w:rPr>
          <w:rFonts w:asciiTheme="minorHAnsi" w:hAnsiTheme="minorHAnsi" w:cstheme="minorHAnsi"/>
        </w:rPr>
        <w:t xml:space="preserve">- </w:t>
      </w:r>
      <w:r w:rsidR="00274D45">
        <w:rPr>
          <w:rFonts w:asciiTheme="minorHAnsi" w:hAnsiTheme="minorHAnsi" w:cstheme="minorHAnsi"/>
        </w:rPr>
        <w:t xml:space="preserve">A </w:t>
      </w:r>
      <w:r w:rsidR="00274D45" w:rsidRPr="006E1777">
        <w:rPr>
          <w:rFonts w:asciiTheme="minorHAnsi" w:hAnsiTheme="minorHAnsi" w:cstheme="minorHAnsi"/>
          <w:b/>
          <w:bCs/>
        </w:rPr>
        <w:t>„</w:t>
      </w:r>
      <w:r w:rsidRPr="006E1777">
        <w:rPr>
          <w:rFonts w:asciiTheme="minorHAnsi" w:hAnsiTheme="minorHAnsi" w:cstheme="minorHAnsi"/>
          <w:b/>
          <w:bCs/>
        </w:rPr>
        <w:t>Fennálló tőke összege átvételkor</w:t>
      </w:r>
      <w:r w:rsidR="00274D45" w:rsidRPr="006E1777">
        <w:rPr>
          <w:rFonts w:asciiTheme="minorHAnsi" w:hAnsiTheme="minorHAnsi" w:cstheme="minorHAnsi"/>
          <w:b/>
          <w:bCs/>
        </w:rPr>
        <w:t>”</w:t>
      </w:r>
      <w:r w:rsidR="00274D45">
        <w:rPr>
          <w:rFonts w:asciiTheme="minorHAnsi" w:hAnsiTheme="minorHAnsi" w:cstheme="minorHAnsi"/>
        </w:rPr>
        <w:t xml:space="preserve"> mező</w:t>
      </w:r>
      <w:r w:rsidR="00371E37">
        <w:rPr>
          <w:rFonts w:asciiTheme="minorHAnsi" w:hAnsiTheme="minorHAnsi" w:cstheme="minorHAnsi"/>
        </w:rPr>
        <w:t xml:space="preserve">ben az az információ </w:t>
      </w:r>
      <w:proofErr w:type="spellStart"/>
      <w:r w:rsidR="00371E37">
        <w:rPr>
          <w:rFonts w:asciiTheme="minorHAnsi" w:hAnsiTheme="minorHAnsi" w:cstheme="minorHAnsi"/>
        </w:rPr>
        <w:t>jelentednő</w:t>
      </w:r>
      <w:proofErr w:type="spellEnd"/>
      <w:r w:rsidR="00274D45">
        <w:rPr>
          <w:rFonts w:asciiTheme="minorHAnsi" w:hAnsiTheme="minorHAnsi" w:cstheme="minorHAnsi"/>
        </w:rPr>
        <w:t xml:space="preserve"> akvizíció/vásárlás/átvétel esetén, hogy a</w:t>
      </w:r>
      <w:r w:rsidR="00343ECE">
        <w:rPr>
          <w:rFonts w:asciiTheme="minorHAnsi" w:hAnsiTheme="minorHAnsi" w:cstheme="minorHAnsi"/>
        </w:rPr>
        <w:t xml:space="preserve"> tranzakció </w:t>
      </w:r>
      <w:r w:rsidR="00274D45">
        <w:rPr>
          <w:rFonts w:asciiTheme="minorHAnsi" w:hAnsiTheme="minorHAnsi" w:cstheme="minorHAnsi"/>
        </w:rPr>
        <w:t>időpontjában mekkora volt a fennálló tőke valamely hitelkövetelés esetén.</w:t>
      </w:r>
      <w:r w:rsidR="00343ECE">
        <w:rPr>
          <w:rFonts w:asciiTheme="minorHAnsi" w:hAnsiTheme="minorHAnsi" w:cstheme="minorHAnsi"/>
        </w:rPr>
        <w:t xml:space="preserve"> Az adat a 2023.12.01. után átvett</w:t>
      </w:r>
      <w:r w:rsidR="009A19AE">
        <w:rPr>
          <w:rFonts w:asciiTheme="minorHAnsi" w:hAnsiTheme="minorHAnsi" w:cstheme="minorHAnsi"/>
        </w:rPr>
        <w:t>, megvásárolt</w:t>
      </w:r>
      <w:r w:rsidR="00343ECE">
        <w:rPr>
          <w:rFonts w:asciiTheme="minorHAnsi" w:hAnsiTheme="minorHAnsi" w:cstheme="minorHAnsi"/>
        </w:rPr>
        <w:t xml:space="preserve"> hitelek tekintetében</w:t>
      </w:r>
      <w:r w:rsidR="009A19AE">
        <w:rPr>
          <w:rFonts w:asciiTheme="minorHAnsi" w:hAnsiTheme="minorHAnsi" w:cstheme="minorHAnsi"/>
        </w:rPr>
        <w:t xml:space="preserve"> jelentendő</w:t>
      </w:r>
      <w:r w:rsidR="00274D45">
        <w:rPr>
          <w:rFonts w:asciiTheme="minorHAnsi" w:hAnsiTheme="minorHAnsi" w:cstheme="minorHAnsi"/>
        </w:rPr>
        <w:t>.</w:t>
      </w:r>
    </w:p>
    <w:p w14:paraId="651B52C0" w14:textId="2EC7AC0F" w:rsidR="00482BEE" w:rsidRDefault="00D744AB" w:rsidP="00A513BE">
      <w:pPr>
        <w:rPr>
          <w:rFonts w:asciiTheme="minorHAnsi" w:hAnsiTheme="minorHAnsi" w:cstheme="minorHAnsi"/>
        </w:rPr>
      </w:pPr>
      <w:r>
        <w:rPr>
          <w:rFonts w:asciiTheme="minorHAnsi" w:hAnsiTheme="minorHAnsi" w:cstheme="minorHAnsi"/>
        </w:rPr>
        <w:t xml:space="preserve">- </w:t>
      </w:r>
      <w:r w:rsidR="00274D45">
        <w:rPr>
          <w:rFonts w:asciiTheme="minorHAnsi" w:hAnsiTheme="minorHAnsi" w:cstheme="minorHAnsi"/>
        </w:rPr>
        <w:t xml:space="preserve">A </w:t>
      </w:r>
      <w:r w:rsidR="00274D45" w:rsidRPr="006E1777">
        <w:rPr>
          <w:rFonts w:asciiTheme="minorHAnsi" w:hAnsiTheme="minorHAnsi" w:cstheme="minorHAnsi"/>
          <w:b/>
          <w:bCs/>
        </w:rPr>
        <w:t>„</w:t>
      </w:r>
      <w:r w:rsidRPr="006E1777">
        <w:rPr>
          <w:rFonts w:asciiTheme="minorHAnsi" w:hAnsiTheme="minorHAnsi" w:cstheme="minorHAnsi"/>
          <w:b/>
          <w:bCs/>
        </w:rPr>
        <w:t>Digitális módon értékesített kölcsön automatikus folyósítása</w:t>
      </w:r>
      <w:r w:rsidR="00274D45" w:rsidRPr="006E1777">
        <w:rPr>
          <w:rFonts w:asciiTheme="minorHAnsi" w:hAnsiTheme="minorHAnsi" w:cstheme="minorHAnsi"/>
          <w:b/>
          <w:bCs/>
        </w:rPr>
        <w:t>”</w:t>
      </w:r>
      <w:r w:rsidR="00274D45">
        <w:rPr>
          <w:rFonts w:asciiTheme="minorHAnsi" w:hAnsiTheme="minorHAnsi" w:cstheme="minorHAnsi"/>
        </w:rPr>
        <w:t xml:space="preserve"> mezőben ’I’ értékkel jelentendő az adott hitel, ha </w:t>
      </w:r>
      <w:r w:rsidR="00274D45" w:rsidRPr="00274D45">
        <w:rPr>
          <w:rFonts w:asciiTheme="minorHAnsi" w:hAnsiTheme="minorHAnsi" w:cstheme="minorHAnsi"/>
        </w:rPr>
        <w:t xml:space="preserve">digitális úton </w:t>
      </w:r>
      <w:r w:rsidR="00274D45">
        <w:rPr>
          <w:rFonts w:asciiTheme="minorHAnsi" w:hAnsiTheme="minorHAnsi" w:cstheme="minorHAnsi"/>
        </w:rPr>
        <w:t xml:space="preserve">került </w:t>
      </w:r>
      <w:r w:rsidR="00274D45" w:rsidRPr="00274D45">
        <w:rPr>
          <w:rFonts w:asciiTheme="minorHAnsi" w:hAnsiTheme="minorHAnsi" w:cstheme="minorHAnsi"/>
        </w:rPr>
        <w:t>értékesít</w:t>
      </w:r>
      <w:r w:rsidR="00274D45">
        <w:rPr>
          <w:rFonts w:asciiTheme="minorHAnsi" w:hAnsiTheme="minorHAnsi" w:cstheme="minorHAnsi"/>
        </w:rPr>
        <w:t>ésre</w:t>
      </w:r>
      <w:r w:rsidR="00274D45" w:rsidRPr="00274D45">
        <w:rPr>
          <w:rFonts w:asciiTheme="minorHAnsi" w:hAnsiTheme="minorHAnsi" w:cstheme="minorHAnsi"/>
        </w:rPr>
        <w:t xml:space="preserve"> ('</w:t>
      </w:r>
      <w:proofErr w:type="spellStart"/>
      <w:r w:rsidR="00274D45" w:rsidRPr="00274D45">
        <w:rPr>
          <w:rFonts w:asciiTheme="minorHAnsi" w:hAnsiTheme="minorHAnsi" w:cstheme="minorHAnsi"/>
        </w:rPr>
        <w:t>DIGITENUE</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DIGITENUM</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DIGITENUN</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DIGITEUE</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DIGITEUM</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DIGITEUN</w:t>
      </w:r>
      <w:proofErr w:type="spellEnd"/>
      <w:r w:rsidR="00274D45" w:rsidRPr="00274D45">
        <w:rPr>
          <w:rFonts w:asciiTheme="minorHAnsi" w:hAnsiTheme="minorHAnsi" w:cstheme="minorHAnsi"/>
        </w:rPr>
        <w:t>' értékesítési módok bármelyikén jelentett instrumentum) és folyósít</w:t>
      </w:r>
      <w:r w:rsidR="00274D45">
        <w:rPr>
          <w:rFonts w:asciiTheme="minorHAnsi" w:hAnsiTheme="minorHAnsi" w:cstheme="minorHAnsi"/>
        </w:rPr>
        <w:t>ásra</w:t>
      </w:r>
      <w:r w:rsidR="00274D45"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w:t>
      </w:r>
      <w:r w:rsidR="00740869">
        <w:rPr>
          <w:rFonts w:asciiTheme="minorHAnsi" w:hAnsiTheme="minorHAnsi" w:cstheme="minorHAnsi"/>
        </w:rPr>
        <w:t>A mező mind a lakossági, mind a vállalati hitelek tekintetében</w:t>
      </w:r>
      <w:r w:rsidR="00482BEE">
        <w:rPr>
          <w:rFonts w:asciiTheme="minorHAnsi" w:hAnsiTheme="minorHAnsi" w:cstheme="minorHAnsi"/>
        </w:rPr>
        <w:t xml:space="preserve"> jelentendő a </w:t>
      </w:r>
      <w:r w:rsidR="00482BEE" w:rsidRPr="00482BEE">
        <w:rPr>
          <w:rFonts w:asciiTheme="minorHAnsi" w:hAnsiTheme="minorHAnsi" w:cstheme="minorHAnsi"/>
        </w:rPr>
        <w:t>2023.12.01. után kötött szerződésekre vonatkozóan</w:t>
      </w:r>
      <w:r w:rsidR="00740869">
        <w:rPr>
          <w:rFonts w:asciiTheme="minorHAnsi" w:hAnsiTheme="minorHAnsi" w:cstheme="minorHAnsi"/>
        </w:rPr>
        <w:t>.</w:t>
      </w:r>
    </w:p>
    <w:p w14:paraId="2D39D7E9" w14:textId="47E2BCE1" w:rsidR="00921C2B" w:rsidRPr="00B74FF5" w:rsidRDefault="00482BEE" w:rsidP="00921C2B">
      <w:r>
        <w:rPr>
          <w:rFonts w:asciiTheme="minorHAnsi" w:hAnsiTheme="minorHAnsi" w:cstheme="minorHAnsi"/>
        </w:rPr>
        <w:t xml:space="preserve">- </w:t>
      </w:r>
      <w:r w:rsidR="00740869">
        <w:rPr>
          <w:rFonts w:asciiTheme="minorHAnsi" w:hAnsiTheme="minorHAnsi" w:cstheme="minorHAnsi"/>
        </w:rPr>
        <w:t>A</w:t>
      </w:r>
      <w:r w:rsidR="00D744AB">
        <w:rPr>
          <w:rFonts w:asciiTheme="minorHAnsi" w:hAnsiTheme="minorHAnsi" w:cstheme="minorHAnsi"/>
        </w:rPr>
        <w:t xml:space="preserve"> </w:t>
      </w:r>
      <w:r w:rsidR="00740869" w:rsidRPr="006E1777">
        <w:rPr>
          <w:rFonts w:asciiTheme="minorHAnsi" w:hAnsiTheme="minorHAnsi" w:cstheme="minorHAnsi"/>
          <w:b/>
          <w:bCs/>
        </w:rPr>
        <w:t>„</w:t>
      </w:r>
      <w:r w:rsidR="00D744AB" w:rsidRPr="006E1777">
        <w:rPr>
          <w:rFonts w:asciiTheme="minorHAnsi" w:hAnsiTheme="minorHAnsi" w:cstheme="minorHAnsi"/>
          <w:b/>
          <w:bCs/>
        </w:rPr>
        <w:t>Kölcsön folyósításáig eltelt idő</w:t>
      </w:r>
      <w:r w:rsidR="00740869" w:rsidRPr="006E1777">
        <w:rPr>
          <w:rFonts w:asciiTheme="minorHAnsi" w:hAnsiTheme="minorHAnsi" w:cstheme="minorHAnsi"/>
          <w:b/>
          <w:bCs/>
        </w:rPr>
        <w:t>”</w:t>
      </w:r>
      <w:r w:rsidR="00740869">
        <w:rPr>
          <w:rFonts w:asciiTheme="minorHAnsi" w:hAnsiTheme="minorHAnsi" w:cstheme="minorHAnsi"/>
        </w:rPr>
        <w:t xml:space="preserve"> mezőben azt az adatot kell megadni, hogy </w:t>
      </w:r>
      <w:r w:rsidR="00740869"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034FDE">
        <w:rPr>
          <w:rFonts w:asciiTheme="minorHAnsi" w:hAnsiTheme="minorHAnsi" w:cstheme="minorHAnsi"/>
        </w:rPr>
        <w:t xml:space="preserve"> (bruttó óraszám jelentendő, nem csak munkaóra)</w:t>
      </w:r>
      <w:r w:rsidR="00740869" w:rsidRPr="00740869">
        <w:rPr>
          <w:rFonts w:asciiTheme="minorHAnsi" w:hAnsiTheme="minorHAnsi" w:cstheme="minorHAnsi"/>
        </w:rPr>
        <w:t>. Utolsó ügyfélinterakciónak tekintjük, amikor minden folyósítási feltétel maradéktalanul teljesült, és ez alapján az igényelt kölcsön folyósítható.</w:t>
      </w:r>
      <w:r w:rsidR="00740869">
        <w:rPr>
          <w:rFonts w:asciiTheme="minorHAnsi" w:hAnsiTheme="minorHAnsi" w:cstheme="minorHAnsi"/>
        </w:rPr>
        <w:t xml:space="preserve"> </w:t>
      </w:r>
      <w:r w:rsidR="00740869"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007A38DA" w:rsidRPr="007A38DA">
        <w:rPr>
          <w:rFonts w:asciiTheme="minorHAnsi" w:hAnsiTheme="minorHAnsi" w:cstheme="minorHAnsi"/>
        </w:rPr>
        <w:t>Az adat egész órára kerekítve jelentendő.</w:t>
      </w:r>
      <w:r w:rsidR="007A38DA">
        <w:rPr>
          <w:rFonts w:asciiTheme="minorHAnsi" w:hAnsiTheme="minorHAnsi" w:cstheme="minorHAnsi"/>
        </w:rPr>
        <w:t xml:space="preserve"> </w:t>
      </w:r>
      <w:r w:rsidR="00740869">
        <w:rPr>
          <w:rFonts w:asciiTheme="minorHAnsi" w:hAnsiTheme="minorHAnsi" w:cstheme="minorHAnsi"/>
        </w:rPr>
        <w:t xml:space="preserve">A mező nemcsak a digitálisan értékesített hitelek esetén jelentendő, hanem minden lakossági hitel esetén, </w:t>
      </w:r>
      <w:r w:rsidRPr="00482BEE">
        <w:rPr>
          <w:rFonts w:asciiTheme="minorHAnsi" w:hAnsiTheme="minorHAnsi" w:cstheme="minorHAnsi"/>
        </w:rPr>
        <w:t xml:space="preserve">2023.12.01. </w:t>
      </w:r>
      <w:r>
        <w:rPr>
          <w:rFonts w:asciiTheme="minorHAnsi" w:hAnsiTheme="minorHAnsi" w:cstheme="minorHAnsi"/>
        </w:rPr>
        <w:t>után kötött szerződésekre vonatkozóan</w:t>
      </w:r>
      <w:r w:rsidR="00740869">
        <w:rPr>
          <w:rFonts w:asciiTheme="minorHAnsi" w:hAnsiTheme="minorHAnsi" w:cstheme="minorHAnsi"/>
        </w:rPr>
        <w:t>.</w:t>
      </w:r>
      <w:r w:rsidR="004D768D">
        <w:rPr>
          <w:rFonts w:asciiTheme="minorHAnsi" w:hAnsiTheme="minorHAnsi" w:cstheme="minorHAnsi"/>
        </w:rPr>
        <w:t xml:space="preserve"> </w:t>
      </w:r>
      <w:bookmarkStart w:id="216" w:name="_Hlk140683870"/>
      <w:r w:rsidR="004D768D">
        <w:rPr>
          <w:rFonts w:asciiTheme="minorHAnsi" w:hAnsiTheme="minorHAnsi" w:cstheme="minorHAnsi"/>
        </w:rPr>
        <w:t xml:space="preserve">Hitelkártyák és </w:t>
      </w:r>
      <w:proofErr w:type="spellStart"/>
      <w:r w:rsidR="004D768D">
        <w:rPr>
          <w:rFonts w:asciiTheme="minorHAnsi" w:hAnsiTheme="minorHAnsi" w:cstheme="minorHAnsi"/>
        </w:rPr>
        <w:t>rulírozó</w:t>
      </w:r>
      <w:proofErr w:type="spellEnd"/>
      <w:r w:rsidR="004D768D">
        <w:rPr>
          <w:rFonts w:asciiTheme="minorHAnsi" w:hAnsiTheme="minorHAnsi" w:cstheme="minorHAnsi"/>
        </w:rPr>
        <w:t xml:space="preserve"> folyószámlahitelek esetén az utolsó ügyfélinterakció és a keret megnyílása között eltelt órák száma jelentendő.</w:t>
      </w:r>
      <w:r w:rsidR="00921C2B">
        <w:rPr>
          <w:rFonts w:asciiTheme="minorHAnsi" w:hAnsiTheme="minorHAnsi" w:cstheme="minorHAnsi"/>
        </w:rPr>
        <w:t xml:space="preserve"> </w:t>
      </w:r>
      <w:r w:rsidR="00006029" w:rsidRPr="00B74FF5">
        <w:t>Három</w:t>
      </w:r>
      <w:r w:rsidR="00921C2B" w:rsidRPr="00B74FF5">
        <w:t xml:space="preserve"> oldalú konstrukciók esetén, amennyiben az utalás a kereskedő részére történik, az az időpont tekintendő a folyósítás idejének, amikor a kereskedő részére az átutalás megtörtént (tömbösített pénzügyi rendezés esetén ez akár hosszú időt is jelenthet). </w:t>
      </w:r>
      <w:r w:rsidR="00EB3ECF">
        <w:t>A mező nem jelentendő lízing instrumentumok esetén.</w:t>
      </w:r>
    </w:p>
    <w:p w14:paraId="33E0D9D7" w14:textId="1F1CE089" w:rsidR="00D744AB" w:rsidRDefault="00D744AB" w:rsidP="00A513BE">
      <w:pPr>
        <w:rPr>
          <w:rFonts w:asciiTheme="minorHAnsi" w:hAnsiTheme="minorHAnsi" w:cstheme="minorHAnsi"/>
        </w:rPr>
      </w:pPr>
    </w:p>
    <w:bookmarkEnd w:id="216"/>
    <w:p w14:paraId="65A87B90" w14:textId="13987DAC" w:rsidR="00D744AB" w:rsidRDefault="00D744AB" w:rsidP="00A513BE">
      <w:pPr>
        <w:rPr>
          <w:rFonts w:asciiTheme="minorHAnsi" w:hAnsiTheme="minorHAnsi" w:cstheme="minorHAnsi"/>
        </w:rPr>
      </w:pPr>
      <w:r>
        <w:rPr>
          <w:rFonts w:asciiTheme="minorHAnsi" w:hAnsiTheme="minorHAnsi" w:cstheme="minorHAnsi"/>
        </w:rPr>
        <w:t xml:space="preserve">- </w:t>
      </w:r>
      <w:r w:rsidR="009D529A">
        <w:rPr>
          <w:rFonts w:asciiTheme="minorHAnsi" w:hAnsiTheme="minorHAnsi" w:cstheme="minorHAnsi"/>
        </w:rPr>
        <w:t>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sidR="009D529A">
        <w:rPr>
          <w:rFonts w:asciiTheme="minorHAnsi" w:hAnsiTheme="minorHAnsi" w:cstheme="minorHAnsi"/>
        </w:rPr>
        <w:t xml:space="preserve">” mező </w:t>
      </w:r>
      <w:r w:rsidR="00FC2314">
        <w:rPr>
          <w:rFonts w:asciiTheme="minorHAnsi" w:hAnsiTheme="minorHAnsi" w:cstheme="minorHAnsi"/>
        </w:rPr>
        <w:t>a</w:t>
      </w:r>
      <w:r w:rsidR="009D529A" w:rsidRPr="009D529A">
        <w:rPr>
          <w:rFonts w:asciiTheme="minorHAnsi" w:hAnsiTheme="minorHAnsi" w:cstheme="minorHAnsi"/>
        </w:rPr>
        <w:t xml:space="preserve"> lakossági ügyféllel kötött szerződések esetén </w:t>
      </w:r>
      <w:r w:rsidR="00132D3B">
        <w:rPr>
          <w:rFonts w:asciiTheme="minorHAnsi" w:hAnsiTheme="minorHAnsi" w:cstheme="minorHAnsi"/>
        </w:rPr>
        <w:t xml:space="preserve">jelentendő </w:t>
      </w:r>
      <w:r w:rsidR="00132D3B" w:rsidRPr="009D529A">
        <w:rPr>
          <w:rFonts w:asciiTheme="minorHAnsi" w:hAnsiTheme="minorHAnsi" w:cstheme="minorHAnsi"/>
        </w:rPr>
        <w:t>a 2015.02.01. után indult szerződések tekintetében</w:t>
      </w:r>
      <w:r w:rsidR="009D529A">
        <w:rPr>
          <w:rFonts w:asciiTheme="minorHAnsi" w:hAnsiTheme="minorHAnsi" w:cstheme="minorHAnsi"/>
        </w:rPr>
        <w:t xml:space="preserve">. </w:t>
      </w:r>
      <w:r w:rsidR="00FC2314">
        <w:rPr>
          <w:rFonts w:asciiTheme="minorHAnsi" w:hAnsiTheme="minorHAnsi" w:cstheme="minorHAnsi"/>
        </w:rPr>
        <w:t xml:space="preserve">A </w:t>
      </w:r>
      <w:r w:rsidR="009D529A" w:rsidRPr="009D529A">
        <w:rPr>
          <w:rFonts w:asciiTheme="minorHAnsi" w:hAnsiTheme="minorHAnsi" w:cstheme="minorHAnsi"/>
        </w:rPr>
        <w:t>támogatott hiteleknél</w:t>
      </w:r>
      <w:r w:rsidR="00FC2314">
        <w:rPr>
          <w:rFonts w:asciiTheme="minorHAnsi" w:hAnsiTheme="minorHAnsi" w:cstheme="minorHAnsi"/>
        </w:rPr>
        <w:t>, a</w:t>
      </w:r>
      <w:r w:rsidR="009D529A" w:rsidRPr="009D529A">
        <w:rPr>
          <w:rFonts w:asciiTheme="minorHAnsi" w:hAnsiTheme="minorHAnsi" w:cstheme="minorHAnsi"/>
        </w:rPr>
        <w:t xml:space="preserve"> babaváró hiteleknél</w:t>
      </w:r>
      <w:r w:rsidR="00FC2314">
        <w:rPr>
          <w:rFonts w:asciiTheme="minorHAnsi" w:hAnsiTheme="minorHAnsi" w:cstheme="minorHAnsi"/>
        </w:rPr>
        <w:t xml:space="preserve"> és a dolgozói hiteleknél </w:t>
      </w:r>
      <w:r w:rsidR="009D529A" w:rsidRPr="009D529A">
        <w:rPr>
          <w:rFonts w:asciiTheme="minorHAnsi" w:hAnsiTheme="minorHAnsi" w:cstheme="minorHAnsi"/>
        </w:rPr>
        <w:t>nem töltendő</w:t>
      </w:r>
      <w:r w:rsidR="00FC2314">
        <w:rPr>
          <w:rFonts w:asciiTheme="minorHAnsi" w:hAnsiTheme="minorHAnsi" w:cstheme="minorHAnsi"/>
        </w:rPr>
        <w:t xml:space="preserve"> a mező</w:t>
      </w:r>
      <w:r w:rsidR="009D529A" w:rsidRPr="009D529A">
        <w:rPr>
          <w:rFonts w:asciiTheme="minorHAnsi" w:hAnsiTheme="minorHAnsi" w:cstheme="minorHAnsi"/>
        </w:rPr>
        <w:t>.</w:t>
      </w:r>
      <w:r w:rsidR="009D529A" w:rsidRPr="009D529A">
        <w:t xml:space="preserve"> </w:t>
      </w:r>
    </w:p>
    <w:p w14:paraId="7427AEEA" w14:textId="4495C8F7" w:rsidR="00D744AB" w:rsidRDefault="00D744AB" w:rsidP="00A513BE">
      <w:pPr>
        <w:rPr>
          <w:rFonts w:asciiTheme="minorHAnsi" w:hAnsiTheme="minorHAnsi" w:cstheme="minorHAnsi"/>
        </w:rPr>
      </w:pPr>
      <w:r>
        <w:rPr>
          <w:rFonts w:asciiTheme="minorHAnsi" w:hAnsiTheme="minorHAnsi" w:cstheme="minorHAnsi"/>
        </w:rPr>
        <w:t xml:space="preserve">- </w:t>
      </w:r>
      <w:r w:rsidR="008E048C">
        <w:rPr>
          <w:rFonts w:asciiTheme="minorHAnsi" w:hAnsiTheme="minorHAnsi" w:cstheme="minorHAnsi"/>
        </w:rPr>
        <w:t>A „</w:t>
      </w:r>
      <w:r w:rsidRPr="008E048C">
        <w:rPr>
          <w:rFonts w:asciiTheme="minorHAnsi" w:hAnsiTheme="minorHAnsi" w:cstheme="minorHAnsi"/>
          <w:b/>
          <w:bCs/>
        </w:rPr>
        <w:t>Hiánytalan hitelkérelem hitelező általi befogadásának napja</w:t>
      </w:r>
      <w:r w:rsidR="008E048C">
        <w:rPr>
          <w:rFonts w:asciiTheme="minorHAnsi" w:hAnsiTheme="minorHAnsi" w:cstheme="minorHAnsi"/>
        </w:rPr>
        <w:t xml:space="preserve">” mezőben </w:t>
      </w:r>
      <w:r w:rsidR="008E048C" w:rsidRPr="008E048C">
        <w:rPr>
          <w:rFonts w:asciiTheme="minorHAnsi" w:hAnsiTheme="minorHAnsi" w:cstheme="minorHAnsi"/>
        </w:rPr>
        <w:t>az</w:t>
      </w:r>
      <w:r w:rsidR="008E048C">
        <w:rPr>
          <w:rFonts w:asciiTheme="minorHAnsi" w:hAnsiTheme="minorHAnsi" w:cstheme="minorHAnsi"/>
        </w:rPr>
        <w:t>t</w:t>
      </w:r>
      <w:r w:rsidR="008E048C" w:rsidRPr="008E048C">
        <w:rPr>
          <w:rFonts w:asciiTheme="minorHAnsi" w:hAnsiTheme="minorHAnsi" w:cstheme="minorHAnsi"/>
        </w:rPr>
        <w:t xml:space="preserve"> a nap</w:t>
      </w:r>
      <w:r w:rsidR="008E048C">
        <w:rPr>
          <w:rFonts w:asciiTheme="minorHAnsi" w:hAnsiTheme="minorHAnsi" w:cstheme="minorHAnsi"/>
        </w:rPr>
        <w:t>ot szükséges je</w:t>
      </w:r>
      <w:r w:rsidR="00E31247">
        <w:rPr>
          <w:rFonts w:asciiTheme="minorHAnsi" w:hAnsiTheme="minorHAnsi" w:cstheme="minorHAnsi"/>
        </w:rPr>
        <w:t>l</w:t>
      </w:r>
      <w:r w:rsidR="008E048C">
        <w:rPr>
          <w:rFonts w:asciiTheme="minorHAnsi" w:hAnsiTheme="minorHAnsi" w:cstheme="minorHAnsi"/>
        </w:rPr>
        <w:t>e</w:t>
      </w:r>
      <w:r w:rsidR="00E31247">
        <w:rPr>
          <w:rFonts w:asciiTheme="minorHAnsi" w:hAnsiTheme="minorHAnsi" w:cstheme="minorHAnsi"/>
        </w:rPr>
        <w:t>n</w:t>
      </w:r>
      <w:r w:rsidR="008E048C">
        <w:rPr>
          <w:rFonts w:asciiTheme="minorHAnsi" w:hAnsiTheme="minorHAnsi" w:cstheme="minorHAnsi"/>
        </w:rPr>
        <w:t>teni</w:t>
      </w:r>
      <w:r w:rsidR="008E048C" w:rsidRPr="008E048C">
        <w:rPr>
          <w:rFonts w:asciiTheme="minorHAnsi" w:hAnsiTheme="minorHAnsi" w:cstheme="minorHAnsi"/>
        </w:rPr>
        <w:t xml:space="preserve">, amikor </w:t>
      </w:r>
      <w:r w:rsidR="00E31247" w:rsidRPr="008E048C">
        <w:rPr>
          <w:rFonts w:asciiTheme="minorHAnsi" w:hAnsiTheme="minorHAnsi" w:cstheme="minorHAnsi"/>
        </w:rPr>
        <w:t xml:space="preserve">a lakossági ügyfél </w:t>
      </w:r>
      <w:r w:rsidR="00F22828">
        <w:rPr>
          <w:rFonts w:asciiTheme="minorHAnsi" w:hAnsiTheme="minorHAnsi" w:cstheme="minorHAnsi"/>
        </w:rPr>
        <w:t>igényelt hiteléhez kapcsolódó</w:t>
      </w:r>
      <w:r w:rsidR="008E048C" w:rsidRPr="008E048C">
        <w:rPr>
          <w:rFonts w:asciiTheme="minorHAnsi" w:hAnsiTheme="minorHAnsi" w:cstheme="minorHAnsi"/>
        </w:rPr>
        <w:t xml:space="preserve"> összes elvárt dokumentum </w:t>
      </w:r>
      <w:proofErr w:type="spellStart"/>
      <w:r w:rsidR="008E048C" w:rsidRPr="008E048C">
        <w:rPr>
          <w:rFonts w:asciiTheme="minorHAnsi" w:hAnsiTheme="minorHAnsi" w:cstheme="minorHAnsi"/>
        </w:rPr>
        <w:t>teljeskörűen</w:t>
      </w:r>
      <w:proofErr w:type="spellEnd"/>
      <w:r w:rsidR="008E048C" w:rsidRPr="008E048C">
        <w:rPr>
          <w:rFonts w:asciiTheme="minorHAnsi" w:hAnsiTheme="minorHAnsi" w:cstheme="minorHAnsi"/>
        </w:rPr>
        <w:t xml:space="preserve"> benyújtásra került</w:t>
      </w:r>
      <w:r w:rsidR="00E31247">
        <w:rPr>
          <w:rFonts w:asciiTheme="minorHAnsi" w:hAnsiTheme="minorHAnsi" w:cstheme="minorHAnsi"/>
        </w:rPr>
        <w:t>. A mezőt</w:t>
      </w:r>
      <w:r w:rsidR="00586958">
        <w:rPr>
          <w:rFonts w:asciiTheme="minorHAnsi" w:hAnsiTheme="minorHAnsi" w:cstheme="minorHAnsi"/>
        </w:rPr>
        <w:t xml:space="preserve"> a </w:t>
      </w:r>
      <w:r w:rsidR="00586958" w:rsidRPr="00482BEE">
        <w:rPr>
          <w:rFonts w:asciiTheme="minorHAnsi" w:hAnsiTheme="minorHAnsi" w:cstheme="minorHAnsi"/>
        </w:rPr>
        <w:t xml:space="preserve">2023.12.01. </w:t>
      </w:r>
      <w:r w:rsidR="00586958">
        <w:rPr>
          <w:rFonts w:asciiTheme="minorHAnsi" w:hAnsiTheme="minorHAnsi" w:cstheme="minorHAnsi"/>
        </w:rPr>
        <w:t>után kötött szerződésekre vonatkozóan</w:t>
      </w:r>
      <w:r w:rsidR="00E31247">
        <w:rPr>
          <w:rFonts w:asciiTheme="minorHAnsi" w:hAnsiTheme="minorHAnsi" w:cstheme="minorHAnsi"/>
        </w:rPr>
        <w:t xml:space="preserve"> kell tölteni</w:t>
      </w:r>
      <w:r w:rsidR="008E048C">
        <w:rPr>
          <w:rFonts w:asciiTheme="minorHAnsi" w:hAnsiTheme="minorHAnsi" w:cstheme="minorHAnsi"/>
        </w:rPr>
        <w:t xml:space="preserve">. </w:t>
      </w:r>
      <w:r w:rsidR="003A11F5">
        <w:rPr>
          <w:rFonts w:asciiTheme="minorHAnsi" w:hAnsiTheme="minorHAnsi" w:cstheme="minorHAnsi"/>
        </w:rPr>
        <w:t>Elfogadható az a gyakorlat, hogy a folyószámlahitel és hitelkártya ügyletek esetén a mező nem kerül töltésre.</w:t>
      </w:r>
    </w:p>
    <w:p w14:paraId="321CB9CC" w14:textId="5B76C8FF" w:rsidR="00BB693A" w:rsidRPr="006A1972" w:rsidRDefault="00D744AB" w:rsidP="00F3207B">
      <w:pPr>
        <w:rPr>
          <w:rFonts w:eastAsia="Times New Roman"/>
        </w:rPr>
      </w:pPr>
      <w:r w:rsidRPr="0020024B">
        <w:rPr>
          <w:rFonts w:asciiTheme="minorHAnsi" w:hAnsiTheme="minorHAnsi" w:cstheme="minorHAnsi"/>
        </w:rPr>
        <w:t xml:space="preserve">- </w:t>
      </w:r>
      <w:r w:rsidR="00CA207C" w:rsidRPr="0020024B">
        <w:rPr>
          <w:rFonts w:asciiTheme="minorHAnsi" w:hAnsiTheme="minorHAnsi" w:cstheme="minorHAnsi"/>
        </w:rPr>
        <w:t>Az „</w:t>
      </w:r>
      <w:r w:rsidRPr="0020024B">
        <w:rPr>
          <w:rFonts w:asciiTheme="minorHAnsi" w:hAnsiTheme="minorHAnsi" w:cstheme="minorHAnsi"/>
          <w:b/>
          <w:bCs/>
        </w:rPr>
        <w:t>Adott instrumentum kezdeti törlesztő részletének összege</w:t>
      </w:r>
      <w:r w:rsidR="00CA207C" w:rsidRPr="0020024B">
        <w:rPr>
          <w:rFonts w:asciiTheme="minorHAnsi" w:hAnsiTheme="minorHAnsi" w:cstheme="minorHAnsi"/>
        </w:rPr>
        <w:t xml:space="preserve">” </w:t>
      </w:r>
      <w:r w:rsidR="00F22828" w:rsidRPr="0020024B">
        <w:rPr>
          <w:rFonts w:asciiTheme="minorHAnsi" w:hAnsiTheme="minorHAnsi" w:cstheme="minorHAnsi"/>
        </w:rPr>
        <w:t xml:space="preserve">és a kapcsolódó devizanem </w:t>
      </w:r>
      <w:r w:rsidR="00CA207C" w:rsidRPr="0020024B">
        <w:rPr>
          <w:rFonts w:asciiTheme="minorHAnsi" w:hAnsiTheme="minorHAnsi" w:cstheme="minorHAnsi"/>
        </w:rPr>
        <w:t>mező</w:t>
      </w:r>
      <w:r w:rsidR="00F22828" w:rsidRPr="0020024B">
        <w:rPr>
          <w:rFonts w:asciiTheme="minorHAnsi" w:hAnsiTheme="minorHAnsi" w:cstheme="minorHAnsi"/>
        </w:rPr>
        <w:t>k</w:t>
      </w:r>
      <w:r w:rsidR="00CA207C" w:rsidRPr="0020024B">
        <w:rPr>
          <w:rFonts w:asciiTheme="minorHAnsi" w:hAnsiTheme="minorHAnsi" w:cstheme="minorHAnsi"/>
        </w:rPr>
        <w:t xml:space="preserve"> </w:t>
      </w:r>
      <w:r w:rsidR="002B3241" w:rsidRPr="0020024B">
        <w:rPr>
          <w:rFonts w:asciiTheme="minorHAnsi" w:hAnsiTheme="minorHAnsi" w:cstheme="minorHAnsi"/>
        </w:rPr>
        <w:t>a lakossági ügyfelekre vonatkozóan jelentendő</w:t>
      </w:r>
      <w:r w:rsidR="00F22828" w:rsidRPr="0020024B">
        <w:rPr>
          <w:rFonts w:asciiTheme="minorHAnsi" w:hAnsiTheme="minorHAnsi" w:cstheme="minorHAnsi"/>
        </w:rPr>
        <w:t>k</w:t>
      </w:r>
      <w:r w:rsidR="002B3241" w:rsidRPr="0020024B">
        <w:rPr>
          <w:rFonts w:asciiTheme="minorHAnsi" w:hAnsiTheme="minorHAnsi" w:cstheme="minorHAnsi"/>
        </w:rPr>
        <w:t xml:space="preserve"> </w:t>
      </w:r>
      <w:r w:rsidR="00CA207C" w:rsidRPr="0020024B">
        <w:rPr>
          <w:rFonts w:asciiTheme="minorHAnsi" w:hAnsiTheme="minorHAnsi" w:cstheme="minorHAnsi"/>
        </w:rPr>
        <w:t>teljes hitelállomány tekintetében</w:t>
      </w:r>
      <w:r w:rsidR="002B3241" w:rsidRPr="0020024B">
        <w:rPr>
          <w:rFonts w:asciiTheme="minorHAnsi" w:hAnsiTheme="minorHAnsi" w:cstheme="minorHAnsi"/>
        </w:rPr>
        <w:t xml:space="preserve">. Abban az esetben, ha az adat valamilyen oknál fogva nem áll rendelkezésre, elfogadható, hogy a legkorábban rendelkezésre álló adat kerüljön jelentésre. A hitelkártya és </w:t>
      </w:r>
      <w:r w:rsidR="00906024" w:rsidRPr="0020024B">
        <w:rPr>
          <w:rFonts w:asciiTheme="minorHAnsi" w:hAnsiTheme="minorHAnsi" w:cstheme="minorHAnsi"/>
        </w:rPr>
        <w:t>f</w:t>
      </w:r>
      <w:r w:rsidR="002B3241" w:rsidRPr="0020024B">
        <w:rPr>
          <w:rFonts w:asciiTheme="minorHAnsi" w:hAnsiTheme="minorHAnsi" w:cstheme="minorHAnsi"/>
        </w:rPr>
        <w:t xml:space="preserve">olyószámlahitelkeret kapcsán </w:t>
      </w:r>
      <w:r w:rsidR="00906024" w:rsidRPr="0020024B">
        <w:rPr>
          <w:rFonts w:asciiTheme="minorHAnsi" w:hAnsiTheme="minorHAnsi" w:cstheme="minorHAnsi"/>
        </w:rPr>
        <w:t>a</w:t>
      </w:r>
      <w:r w:rsidR="002B3241" w:rsidRPr="0020024B">
        <w:rPr>
          <w:rFonts w:asciiTheme="minorHAnsi" w:hAnsiTheme="minorHAnsi" w:cstheme="minorHAnsi"/>
        </w:rPr>
        <w:t xml:space="preserve"> </w:t>
      </w:r>
      <w:r w:rsidR="00C7626F" w:rsidRPr="00C7626F">
        <w:rPr>
          <w:rFonts w:asciiTheme="minorHAnsi" w:hAnsiTheme="minorHAnsi" w:cstheme="minorHAnsi"/>
        </w:rPr>
        <w:t>Adósságfék</w:t>
      </w:r>
      <w:r w:rsidR="002B3241" w:rsidRPr="0020024B">
        <w:rPr>
          <w:rFonts w:asciiTheme="minorHAnsi" w:hAnsiTheme="minorHAnsi" w:cstheme="minorHAnsi"/>
        </w:rPr>
        <w:t xml:space="preserve"> rendelet 2. § 6. b</w:t>
      </w:r>
      <w:r w:rsidR="00906024" w:rsidRPr="0020024B">
        <w:rPr>
          <w:rFonts w:asciiTheme="minorHAnsi" w:hAnsiTheme="minorHAnsi" w:cstheme="minorHAnsi"/>
        </w:rPr>
        <w:t>)</w:t>
      </w:r>
      <w:r w:rsidR="002B3241" w:rsidRPr="0020024B">
        <w:rPr>
          <w:rFonts w:asciiTheme="minorHAnsi" w:hAnsiTheme="minorHAnsi" w:cstheme="minorHAnsi"/>
        </w:rPr>
        <w:t xml:space="preserve"> pontjában meghatározott logika alkalmaz</w:t>
      </w:r>
      <w:r w:rsidR="00906024" w:rsidRPr="0020024B">
        <w:rPr>
          <w:rFonts w:asciiTheme="minorHAnsi" w:hAnsiTheme="minorHAnsi" w:cstheme="minorHAnsi"/>
        </w:rPr>
        <w:t>andó</w:t>
      </w:r>
      <w:r w:rsidR="00906024" w:rsidRPr="006A1972">
        <w:rPr>
          <w:rFonts w:asciiTheme="minorHAnsi" w:hAnsiTheme="minorHAnsi" w:cstheme="minorHAnsi"/>
        </w:rPr>
        <w:t xml:space="preserve">. </w:t>
      </w:r>
      <w:r w:rsidR="00BB693A" w:rsidRPr="006A1972">
        <w:rPr>
          <w:rFonts w:asciiTheme="minorHAnsi" w:hAnsiTheme="minorHAnsi" w:cstheme="minorHAnsi"/>
        </w:rPr>
        <w:t xml:space="preserve"> </w:t>
      </w:r>
      <w:r w:rsidR="00BB693A" w:rsidRPr="006A1972">
        <w:rPr>
          <w:rFonts w:eastAsia="Times New Roman"/>
        </w:rPr>
        <w:t>Amennyiben az ügylet türelmi idővel kerül folyósításra, az első olyan törlesztőrészlet jelentendő, ahol tőke és kamat is fizetésre kerül.</w:t>
      </w:r>
    </w:p>
    <w:p w14:paraId="20D125C0" w14:textId="24E1D399" w:rsidR="00D744AB" w:rsidRDefault="00D744AB" w:rsidP="00A513BE">
      <w:pPr>
        <w:rPr>
          <w:rFonts w:asciiTheme="minorHAnsi" w:hAnsiTheme="minorHAnsi" w:cstheme="minorHAnsi"/>
        </w:rPr>
      </w:pPr>
      <w:r>
        <w:rPr>
          <w:rFonts w:asciiTheme="minorHAnsi" w:hAnsiTheme="minorHAnsi" w:cstheme="minorHAnsi"/>
        </w:rPr>
        <w:t xml:space="preserve">- </w:t>
      </w:r>
      <w:r w:rsidR="006550E2">
        <w:rPr>
          <w:rFonts w:asciiTheme="minorHAnsi" w:hAnsiTheme="minorHAnsi" w:cstheme="minorHAnsi"/>
        </w:rPr>
        <w:t>A „</w:t>
      </w:r>
      <w:r w:rsidRPr="006550E2">
        <w:rPr>
          <w:rFonts w:asciiTheme="minorHAnsi" w:hAnsiTheme="minorHAnsi" w:cstheme="minorHAnsi"/>
          <w:b/>
          <w:bCs/>
        </w:rPr>
        <w:t xml:space="preserve">Tevékenység végzése során </w:t>
      </w:r>
      <w:proofErr w:type="spellStart"/>
      <w:r w:rsidRPr="006550E2">
        <w:rPr>
          <w:rFonts w:asciiTheme="minorHAnsi" w:hAnsiTheme="minorHAnsi" w:cstheme="minorHAnsi"/>
          <w:b/>
          <w:bCs/>
        </w:rPr>
        <w:t>KHR-ből</w:t>
      </w:r>
      <w:proofErr w:type="spellEnd"/>
      <w:r w:rsidRPr="006550E2">
        <w:rPr>
          <w:rFonts w:asciiTheme="minorHAnsi" w:hAnsiTheme="minorHAnsi" w:cstheme="minorHAnsi"/>
          <w:b/>
          <w:bCs/>
        </w:rPr>
        <w:t xml:space="preserve"> származó pozitív hiteljelentést nem elváró pénzügyi vállalkozásoknak nyújtott hitel</w:t>
      </w:r>
      <w:r w:rsidR="006550E2">
        <w:rPr>
          <w:rFonts w:asciiTheme="minorHAnsi" w:hAnsiTheme="minorHAnsi" w:cstheme="minorHAnsi"/>
        </w:rPr>
        <w:t xml:space="preserve">” mező </w:t>
      </w:r>
      <w:r w:rsidR="007B6706">
        <w:rPr>
          <w:rFonts w:asciiTheme="minorHAnsi" w:hAnsiTheme="minorHAnsi" w:cstheme="minorHAnsi"/>
        </w:rPr>
        <w:t>a</w:t>
      </w:r>
      <w:r w:rsidR="00DB1C87" w:rsidRPr="00DB1C87">
        <w:rPr>
          <w:rFonts w:asciiTheme="minorHAnsi" w:hAnsiTheme="minorHAnsi" w:cstheme="minorHAnsi"/>
        </w:rPr>
        <w:t>zon pénzügyi vállalkozásokkal szemben fennálló hiteleket kell megjelölni a mezőben 'I'-vel, akik a felügyeleti felülvizsgálati folyamat keretében kiemelten kezelt kockázatos portfóliókról kiadott előírásnak megfelelően</w:t>
      </w:r>
      <w:r w:rsidR="007B6706">
        <w:rPr>
          <w:rStyle w:val="Lbjegyzet-hivatkozs"/>
          <w:rFonts w:asciiTheme="minorHAnsi" w:hAnsiTheme="minorHAnsi" w:cstheme="minorHAnsi"/>
        </w:rPr>
        <w:footnoteReference w:id="5"/>
      </w:r>
      <w:r w:rsidR="00DB1C87" w:rsidRPr="00DB1C87">
        <w:rPr>
          <w:rFonts w:asciiTheme="minorHAnsi" w:hAnsiTheme="minorHAnsi" w:cstheme="minorHAnsi"/>
        </w:rPr>
        <w:t xml:space="preserve"> a belső szabályozásában és/vagy a termékek általános szerződési feltételeiben nem rögzített</w:t>
      </w:r>
      <w:r w:rsidR="00F22828">
        <w:rPr>
          <w:rFonts w:asciiTheme="minorHAnsi" w:hAnsiTheme="minorHAnsi" w:cstheme="minorHAnsi"/>
        </w:rPr>
        <w:t>ék</w:t>
      </w:r>
      <w:r w:rsidR="00DB1C87" w:rsidRPr="00DB1C87">
        <w:rPr>
          <w:rFonts w:asciiTheme="minorHAnsi" w:hAnsiTheme="minorHAnsi" w:cstheme="minorHAnsi"/>
        </w:rPr>
        <w:t>, hogy a pozitív hitelinformációs adatok lekérdezéséhez való hozzájárulás feltétele a hitelbírálatnak.</w:t>
      </w:r>
      <w:r w:rsidR="00DB1C87">
        <w:rPr>
          <w:rFonts w:asciiTheme="minorHAnsi" w:hAnsiTheme="minorHAnsi" w:cstheme="minorHAnsi"/>
        </w:rPr>
        <w:t xml:space="preserve"> </w:t>
      </w:r>
      <w:r w:rsidR="007B6706">
        <w:rPr>
          <w:rFonts w:asciiTheme="minorHAnsi" w:hAnsiTheme="minorHAnsi" w:cstheme="minorHAnsi"/>
        </w:rPr>
        <w:t xml:space="preserve">Elvárás a </w:t>
      </w:r>
      <w:r w:rsidR="007B6706" w:rsidRPr="007B6706">
        <w:rPr>
          <w:rFonts w:asciiTheme="minorHAnsi" w:hAnsiTheme="minorHAnsi" w:cstheme="minorHAnsi"/>
        </w:rPr>
        <w:t>mező adattartalmának felülvizsgálata</w:t>
      </w:r>
      <w:r w:rsidR="007B6706">
        <w:rPr>
          <w:rFonts w:asciiTheme="minorHAnsi" w:hAnsiTheme="minorHAnsi" w:cstheme="minorHAnsi"/>
        </w:rPr>
        <w:t xml:space="preserve"> </w:t>
      </w:r>
      <w:r w:rsidR="007B6706" w:rsidRPr="007B6706">
        <w:rPr>
          <w:rFonts w:asciiTheme="minorHAnsi" w:hAnsiTheme="minorHAnsi" w:cstheme="minorHAnsi"/>
        </w:rPr>
        <w:t>legalább éves gyakorisággal.</w:t>
      </w:r>
      <w:r w:rsidR="007B6706">
        <w:rPr>
          <w:rFonts w:asciiTheme="minorHAnsi" w:hAnsiTheme="minorHAnsi" w:cstheme="minorHAnsi"/>
        </w:rPr>
        <w:t xml:space="preserve"> </w:t>
      </w:r>
      <w:r w:rsidR="008E6C1E" w:rsidRPr="008E6C1E">
        <w:rPr>
          <w:rFonts w:asciiTheme="minorHAnsi" w:hAnsiTheme="minorHAnsi" w:cstheme="minorHAnsi"/>
        </w:rPr>
        <w:t xml:space="preserve">A mezőben azon partnerekkel szemben fennálló követeléseket kell ’I’-vel jelölni, amelyek tekintetében a kiemelten kockázatos portfólió riport keretében többlettőkét kell képezni a </w:t>
      </w:r>
      <w:proofErr w:type="spellStart"/>
      <w:r w:rsidR="008E6C1E" w:rsidRPr="008E6C1E">
        <w:rPr>
          <w:rFonts w:asciiTheme="minorHAnsi" w:hAnsiTheme="minorHAnsi" w:cstheme="minorHAnsi"/>
        </w:rPr>
        <w:t>KHR-ből</w:t>
      </w:r>
      <w:proofErr w:type="spellEnd"/>
      <w:r w:rsidR="008E6C1E" w:rsidRPr="008E6C1E">
        <w:rPr>
          <w:rFonts w:asciiTheme="minorHAnsi" w:hAnsiTheme="minorHAnsi" w:cstheme="minorHAnsi"/>
        </w:rPr>
        <w:t xml:space="preserve"> származó pozitív hiteljelentés hitelezési folyamatban való alkalmazásának hiánya miatt, egyéb esetben a mező ’N’ értékkel jelentendő.</w:t>
      </w:r>
      <w:r w:rsidR="008E6C1E">
        <w:rPr>
          <w:rFonts w:asciiTheme="minorHAnsi" w:hAnsiTheme="minorHAnsi" w:cstheme="minorHAnsi"/>
        </w:rPr>
        <w:t xml:space="preserve"> </w:t>
      </w:r>
      <w:r w:rsidR="007B6706">
        <w:rPr>
          <w:rFonts w:asciiTheme="minorHAnsi" w:hAnsiTheme="minorHAnsi" w:cstheme="minorHAnsi"/>
        </w:rPr>
        <w:t xml:space="preserve">A mező </w:t>
      </w:r>
      <w:r w:rsidR="002A643C" w:rsidRPr="002A643C">
        <w:rPr>
          <w:rFonts w:asciiTheme="minorHAnsi" w:hAnsiTheme="minorHAnsi" w:cstheme="minorHAnsi"/>
        </w:rPr>
        <w:t xml:space="preserve">csak belföldi pénzügyi vállalkozás partnerek esetén </w:t>
      </w:r>
      <w:r w:rsidR="002A643C">
        <w:rPr>
          <w:rFonts w:asciiTheme="minorHAnsi" w:hAnsiTheme="minorHAnsi" w:cstheme="minorHAnsi"/>
        </w:rPr>
        <w:t>jelentendő</w:t>
      </w:r>
      <w:r w:rsidR="00573BD4">
        <w:rPr>
          <w:rFonts w:asciiTheme="minorHAnsi" w:hAnsiTheme="minorHAnsi" w:cstheme="minorHAnsi"/>
        </w:rPr>
        <w:t xml:space="preserve"> </w:t>
      </w:r>
      <w:r w:rsidR="007B6706">
        <w:rPr>
          <w:rFonts w:asciiTheme="minorHAnsi" w:hAnsiTheme="minorHAnsi" w:cstheme="minorHAnsi"/>
        </w:rPr>
        <w:t>a teljes állományra vonatkozóan.</w:t>
      </w:r>
    </w:p>
    <w:p w14:paraId="76E49737" w14:textId="689E91DD" w:rsidR="00D744AB" w:rsidRPr="008F6681" w:rsidRDefault="00D744AB" w:rsidP="00A513BE">
      <w:pPr>
        <w:rPr>
          <w:rFonts w:asciiTheme="minorHAnsi" w:hAnsiTheme="minorHAnsi" w:cstheme="minorHAnsi"/>
        </w:rPr>
      </w:pPr>
      <w:r w:rsidRPr="00053EAB">
        <w:rPr>
          <w:rFonts w:asciiTheme="minorHAnsi" w:hAnsiTheme="minorHAnsi" w:cstheme="minorHAnsi"/>
        </w:rPr>
        <w:t xml:space="preserve">- </w:t>
      </w:r>
      <w:r w:rsidR="006550E2" w:rsidRPr="00053EAB">
        <w:rPr>
          <w:rFonts w:asciiTheme="minorHAnsi" w:hAnsiTheme="minorHAnsi" w:cstheme="minorHAnsi"/>
        </w:rPr>
        <w:t>„</w:t>
      </w:r>
      <w:r w:rsidRPr="00053EAB">
        <w:rPr>
          <w:rFonts w:asciiTheme="minorHAnsi" w:hAnsiTheme="minorHAnsi" w:cstheme="minorHAnsi"/>
          <w:b/>
        </w:rPr>
        <w:t>A környezeti célkitűzéshez igazodó kitettség igazodási aránya</w:t>
      </w:r>
      <w:r w:rsidR="006550E2" w:rsidRPr="00053EAB">
        <w:rPr>
          <w:rFonts w:asciiTheme="minorHAnsi" w:hAnsiTheme="minorHAnsi" w:cstheme="minorHAnsi"/>
        </w:rPr>
        <w:t>” mező</w:t>
      </w:r>
      <w:r w:rsidR="00E155E5">
        <w:rPr>
          <w:rFonts w:asciiTheme="minorHAnsi" w:hAnsiTheme="minorHAnsi" w:cstheme="minorHAnsi"/>
        </w:rPr>
        <w:t xml:space="preserve"> </w:t>
      </w:r>
      <w:proofErr w:type="spellStart"/>
      <w:r w:rsidR="00E155E5">
        <w:rPr>
          <w:rFonts w:asciiTheme="minorHAnsi" w:hAnsiTheme="minorHAnsi" w:cstheme="minorHAnsi"/>
        </w:rPr>
        <w:t>tartalmilag</w:t>
      </w:r>
      <w:proofErr w:type="spellEnd"/>
      <w:r w:rsidR="00E155E5">
        <w:rPr>
          <w:rFonts w:asciiTheme="minorHAnsi" w:hAnsiTheme="minorHAnsi" w:cstheme="minorHAnsi"/>
        </w:rPr>
        <w:t xml:space="preserve"> a környezeti célkitűzéshez igazodó vagy igazítható kitettség aránya és</w:t>
      </w:r>
      <w:r w:rsidR="006550E2" w:rsidRPr="00053EAB">
        <w:rPr>
          <w:rFonts w:asciiTheme="minorHAnsi" w:hAnsiTheme="minorHAnsi" w:cstheme="minorHAnsi"/>
        </w:rPr>
        <w:t xml:space="preserve"> </w:t>
      </w:r>
      <w:r w:rsidR="00573BD4" w:rsidRPr="00053EAB">
        <w:rPr>
          <w:rFonts w:asciiTheme="minorHAnsi" w:hAnsiTheme="minorHAnsi" w:cstheme="minorHAnsi"/>
        </w:rPr>
        <w:t xml:space="preserve">abban az esetben kell tölteni, ha a „Taxonómiához igazodó </w:t>
      </w:r>
      <w:r w:rsidR="00DF1CD3" w:rsidRPr="00053EAB">
        <w:rPr>
          <w:rFonts w:asciiTheme="minorHAnsi" w:hAnsiTheme="minorHAnsi" w:cstheme="minorHAnsi"/>
        </w:rPr>
        <w:t xml:space="preserve">vagy igazítható </w:t>
      </w:r>
      <w:r w:rsidR="00573BD4" w:rsidRPr="00053EAB">
        <w:rPr>
          <w:rFonts w:asciiTheme="minorHAnsi" w:hAnsiTheme="minorHAnsi" w:cstheme="minorHAnsi"/>
        </w:rPr>
        <w:t>kitettség</w:t>
      </w:r>
      <w:r w:rsidR="00DF1CD3" w:rsidRPr="00053EAB">
        <w:rPr>
          <w:rFonts w:asciiTheme="minorHAnsi" w:hAnsiTheme="minorHAnsi" w:cstheme="minorHAnsi"/>
        </w:rPr>
        <w:t>-e?</w:t>
      </w:r>
      <w:r w:rsidR="00573BD4" w:rsidRPr="00053EAB">
        <w:rPr>
          <w:rFonts w:asciiTheme="minorHAnsi" w:hAnsiTheme="minorHAnsi" w:cstheme="minorHAnsi"/>
        </w:rPr>
        <w:t>” mezőben ’</w:t>
      </w:r>
      <w:proofErr w:type="spellStart"/>
      <w:r w:rsidR="00573BD4" w:rsidRPr="00053EAB">
        <w:rPr>
          <w:rFonts w:asciiTheme="minorHAnsi" w:hAnsiTheme="minorHAnsi" w:cstheme="minorHAnsi"/>
        </w:rPr>
        <w:t>TAX_IGAZODO</w:t>
      </w:r>
      <w:proofErr w:type="spellEnd"/>
      <w:r w:rsidR="00573BD4" w:rsidRPr="00053EAB">
        <w:rPr>
          <w:rFonts w:asciiTheme="minorHAnsi" w:hAnsiTheme="minorHAnsi" w:cstheme="minorHAnsi"/>
        </w:rPr>
        <w:t xml:space="preserve">’ </w:t>
      </w:r>
      <w:r w:rsidR="00E155E5">
        <w:rPr>
          <w:rFonts w:asciiTheme="minorHAnsi" w:hAnsiTheme="minorHAnsi" w:cstheme="minorHAnsi"/>
        </w:rPr>
        <w:t>vagy ’</w:t>
      </w:r>
      <w:proofErr w:type="spellStart"/>
      <w:r w:rsidR="00E155E5">
        <w:rPr>
          <w:rFonts w:asciiTheme="minorHAnsi" w:hAnsiTheme="minorHAnsi" w:cstheme="minorHAnsi"/>
        </w:rPr>
        <w:t>TAX_IGAZITHATO</w:t>
      </w:r>
      <w:proofErr w:type="spellEnd"/>
      <w:r w:rsidR="00E155E5">
        <w:rPr>
          <w:rFonts w:asciiTheme="minorHAnsi" w:hAnsiTheme="minorHAnsi" w:cstheme="minorHAnsi"/>
        </w:rPr>
        <w:t xml:space="preserve">’ </w:t>
      </w:r>
      <w:r w:rsidR="00573BD4" w:rsidRPr="00053EAB">
        <w:rPr>
          <w:rFonts w:asciiTheme="minorHAnsi" w:hAnsiTheme="minorHAnsi" w:cstheme="minorHAnsi"/>
        </w:rPr>
        <w:t xml:space="preserve">kódérték kerül megadásra adott </w:t>
      </w:r>
      <w:r w:rsidR="00573BD4" w:rsidRPr="00AF73F2">
        <w:rPr>
          <w:rFonts w:asciiTheme="minorHAnsi" w:hAnsiTheme="minorHAnsi" w:cstheme="minorHAnsi"/>
        </w:rPr>
        <w:t>instrumentum kapcsán.</w:t>
      </w:r>
      <w:r w:rsidR="00853FDA" w:rsidRPr="00AF73F2">
        <w:rPr>
          <w:rFonts w:asciiTheme="minorHAnsi" w:hAnsiTheme="minorHAnsi" w:cstheme="minorHAnsi"/>
        </w:rPr>
        <w:t xml:space="preserve"> </w:t>
      </w:r>
      <w:r w:rsidR="00853FDA" w:rsidRPr="00AF73F2">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w:t>
      </w:r>
      <w:proofErr w:type="spellStart"/>
      <w:r w:rsidR="00853FDA" w:rsidRPr="00AF73F2">
        <w:t>INSTR</w:t>
      </w:r>
      <w:proofErr w:type="spellEnd"/>
      <w:r w:rsidR="00853FDA" w:rsidRPr="00AF73F2">
        <w:t xml:space="preserve"> is tartozik, abban az esetben minden kerethez tartozó </w:t>
      </w:r>
      <w:proofErr w:type="spellStart"/>
      <w:r w:rsidR="00853FDA" w:rsidRPr="00AF73F2">
        <w:t>INSTR</w:t>
      </w:r>
      <w:proofErr w:type="spellEnd"/>
      <w:r w:rsidR="00853FDA" w:rsidRPr="00AF73F2">
        <w:t xml:space="preserve"> esetén egységesen szükséges jelenteni az arányszámot.</w:t>
      </w:r>
      <w:r w:rsidR="0083549A" w:rsidRPr="00AF73F2">
        <w:t xml:space="preserve"> </w:t>
      </w:r>
      <w:r w:rsidR="007D17BE" w:rsidRPr="00AF73F2">
        <w:t xml:space="preserve">Amennyiben ügyletszintű adat nem áll rendelkezésre, csak ügyfélszintű, akkor a </w:t>
      </w:r>
      <w:r w:rsidR="007D17BE" w:rsidRPr="00AF73F2">
        <w:rPr>
          <w:b/>
          <w:bCs/>
        </w:rPr>
        <w:t>„Taxonómiához igazodó vagy igazítható kitettség-e?”</w:t>
      </w:r>
      <w:r w:rsidR="007D17BE" w:rsidRPr="00AF73F2">
        <w:t xml:space="preserve"> mezőben ’</w:t>
      </w:r>
      <w:proofErr w:type="spellStart"/>
      <w:r w:rsidR="007D17BE" w:rsidRPr="00AF73F2">
        <w:t>NEMTAX</w:t>
      </w:r>
      <w:proofErr w:type="spellEnd"/>
      <w:r w:rsidR="007D17BE" w:rsidRPr="00AF73F2">
        <w:t xml:space="preserve">’ kódérték jelentendő, melynek következtében a </w:t>
      </w:r>
      <w:r w:rsidR="007D17BE" w:rsidRPr="00AF73F2">
        <w:rPr>
          <w:rFonts w:asciiTheme="minorHAnsi" w:hAnsiTheme="minorHAnsi" w:cstheme="minorHAnsi"/>
        </w:rPr>
        <w:t>„</w:t>
      </w:r>
      <w:r w:rsidR="007D17BE" w:rsidRPr="00AF73F2">
        <w:rPr>
          <w:rFonts w:asciiTheme="minorHAnsi" w:hAnsiTheme="minorHAnsi" w:cstheme="minorHAnsi"/>
          <w:b/>
        </w:rPr>
        <w:t xml:space="preserve">A környezeti célkitűzéshez igazodó kitettség </w:t>
      </w:r>
      <w:r w:rsidR="007D17BE" w:rsidRPr="00053EAB">
        <w:rPr>
          <w:rFonts w:asciiTheme="minorHAnsi" w:hAnsiTheme="minorHAnsi" w:cstheme="minorHAnsi"/>
          <w:b/>
        </w:rPr>
        <w:t>igazodási aránya</w:t>
      </w:r>
      <w:r w:rsidR="007D17BE" w:rsidRPr="00053EAB">
        <w:rPr>
          <w:rFonts w:asciiTheme="minorHAnsi" w:hAnsiTheme="minorHAnsi" w:cstheme="minorHAnsi"/>
        </w:rPr>
        <w:t>” mező</w:t>
      </w:r>
      <w:r w:rsidR="007D17BE">
        <w:rPr>
          <w:rFonts w:asciiTheme="minorHAnsi" w:hAnsiTheme="minorHAnsi" w:cstheme="minorHAnsi"/>
        </w:rPr>
        <w:t>t üresen kell hagyni.</w:t>
      </w:r>
    </w:p>
    <w:p w14:paraId="2A166C07" w14:textId="7292FE06" w:rsidR="00DE213D" w:rsidRPr="00F3207B" w:rsidRDefault="00E20CB4" w:rsidP="00F3207B">
      <w:pPr>
        <w:rPr>
          <w:rFonts w:asciiTheme="minorHAnsi" w:hAnsiTheme="minorHAnsi" w:cstheme="minorHAnsi"/>
        </w:rPr>
      </w:pPr>
      <w:r>
        <w:rPr>
          <w:rFonts w:asciiTheme="minorHAnsi" w:hAnsiTheme="minorHAnsi" w:cstheme="minorHAnsi"/>
        </w:rPr>
        <w:t xml:space="preserve">- </w:t>
      </w:r>
      <w:r w:rsidR="00371E37" w:rsidRPr="00F3207B">
        <w:rPr>
          <w:rFonts w:asciiTheme="minorHAnsi" w:hAnsiTheme="minorHAnsi" w:cstheme="minorHAnsi"/>
        </w:rPr>
        <w:t>Továbbá négy - korábban rendeltileg tilos - mező feloldásra kerül a valósérték-változás összegére vonatkozóa</w:t>
      </w:r>
      <w:r w:rsidR="00F42CC5" w:rsidRPr="00F3207B">
        <w:rPr>
          <w:rFonts w:asciiTheme="minorHAnsi" w:hAnsiTheme="minorHAnsi" w:cstheme="minorHAnsi"/>
        </w:rPr>
        <w:t>n</w:t>
      </w:r>
      <w:r w:rsidR="00DE213D" w:rsidRPr="00F3207B">
        <w:rPr>
          <w:rFonts w:asciiTheme="minorHAnsi" w:hAnsiTheme="minorHAnsi" w:cstheme="minorHAnsi"/>
        </w:rPr>
        <w:t>:</w:t>
      </w:r>
      <w:r>
        <w:rPr>
          <w:rFonts w:asciiTheme="minorHAnsi" w:hAnsiTheme="minorHAnsi" w:cstheme="minorHAnsi"/>
        </w:rPr>
        <w:t xml:space="preserve"> </w:t>
      </w:r>
      <w:r w:rsidR="00385B10" w:rsidRPr="00F3207B">
        <w:rPr>
          <w:rFonts w:asciiTheme="minorHAnsi" w:hAnsiTheme="minorHAnsi" w:cstheme="minorHAnsi"/>
        </w:rPr>
        <w:t>"</w:t>
      </w:r>
      <w:r w:rsidR="00385B10" w:rsidRPr="00F3207B">
        <w:rPr>
          <w:rFonts w:asciiTheme="minorHAnsi" w:hAnsiTheme="minorHAnsi" w:cstheme="minorHAnsi"/>
          <w:b/>
          <w:bCs/>
        </w:rPr>
        <w:t>A hitelkockázat megvásárlása előtt bekövetkezett változásából származó valósérték-változások összege</w:t>
      </w:r>
      <w:r w:rsidR="00385B10" w:rsidRPr="00F3207B">
        <w:rPr>
          <w:rFonts w:asciiTheme="minorHAnsi" w:hAnsiTheme="minorHAnsi" w:cstheme="minorHAnsi"/>
        </w:rPr>
        <w:t>”</w:t>
      </w:r>
      <w:r w:rsidR="00F42CC5" w:rsidRPr="00F3207B">
        <w:rPr>
          <w:rFonts w:asciiTheme="minorHAnsi" w:hAnsiTheme="minorHAnsi" w:cstheme="minorHAnsi"/>
        </w:rPr>
        <w:t xml:space="preserve"> mező a</w:t>
      </w:r>
      <w:r w:rsidR="00385B10" w:rsidRPr="00F3207B">
        <w:rPr>
          <w:rFonts w:asciiTheme="minorHAnsi" w:hAnsiTheme="minorHAnsi" w:cstheme="minorHAnsi"/>
        </w:rPr>
        <w:t xml:space="preserve"> hitelkockázat megvásárlása előtt bekövetkezett változásából származó valósérték-változások összege. Az instrumentum </w:t>
      </w:r>
      <w:proofErr w:type="spellStart"/>
      <w:r w:rsidR="00385B10" w:rsidRPr="00F3207B">
        <w:rPr>
          <w:rFonts w:asciiTheme="minorHAnsi" w:hAnsiTheme="minorHAnsi" w:cstheme="minorHAnsi"/>
        </w:rPr>
        <w:t>kintlévő</w:t>
      </w:r>
      <w:proofErr w:type="spellEnd"/>
      <w:r w:rsidR="00385B10" w:rsidRPr="00F3207B">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00385B10" w:rsidRPr="00F3207B">
        <w:rPr>
          <w:rFonts w:asciiTheme="minorHAnsi" w:hAnsiTheme="minorHAnsi" w:cstheme="minorHAnsi"/>
        </w:rPr>
        <w:t>kintlévő</w:t>
      </w:r>
      <w:proofErr w:type="spellEnd"/>
      <w:r w:rsidR="00385B10" w:rsidRPr="00F3207B">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w:t>
      </w:r>
      <w:r w:rsidR="00984196" w:rsidRPr="00F3207B">
        <w:rPr>
          <w:rFonts w:asciiTheme="minorHAnsi" w:hAnsiTheme="minorHAnsi" w:cstheme="minorHAnsi"/>
        </w:rPr>
        <w:t xml:space="preserve"> </w:t>
      </w:r>
      <w:r w:rsidR="00385B10" w:rsidRPr="00F3207B">
        <w:rPr>
          <w:rFonts w:asciiTheme="minorHAnsi" w:hAnsiTheme="minorHAnsi" w:cstheme="minorHAnsi"/>
        </w:rPr>
        <w:t>csak a hitelkockázat-változásból térhet el. Amennyiben különválasztható az előbbi különbségből, hogy mennyi a hitelkockázat-változás miatti eltérés, akkor azt kell jelenteni.</w:t>
      </w:r>
      <w:r w:rsidR="00F42CC5" w:rsidRPr="00F3207B">
        <w:rPr>
          <w:rFonts w:asciiTheme="minorHAnsi" w:hAnsiTheme="minorHAnsi" w:cstheme="minorHAnsi"/>
        </w:rPr>
        <w:t xml:space="preserve"> </w:t>
      </w:r>
      <w:r w:rsidR="00E26687" w:rsidRPr="00F3207B">
        <w:rPr>
          <w:rFonts w:asciiTheme="minorHAnsi" w:hAnsiTheme="minorHAnsi" w:cstheme="minorHAnsi"/>
        </w:rPr>
        <w:t xml:space="preserve">A mezőt és a kapcsolódó devizanem mezőt </w:t>
      </w:r>
      <w:r w:rsidR="00DE213D" w:rsidRPr="00F3207B">
        <w:rPr>
          <w:rFonts w:asciiTheme="minorHAnsi" w:hAnsiTheme="minorHAnsi" w:cstheme="minorHAnsi"/>
        </w:rPr>
        <w:t>2023.12.01. után kötött szerződésekre vonatkozóan szükséges jelenteni.</w:t>
      </w:r>
    </w:p>
    <w:bookmarkEnd w:id="213"/>
    <w:p w14:paraId="3CD79C2D" w14:textId="06EDDF45" w:rsidR="00F42CC5" w:rsidRPr="00F3207B" w:rsidRDefault="00E20CB4" w:rsidP="00F3207B">
      <w:pPr>
        <w:rPr>
          <w:rFonts w:asciiTheme="minorHAnsi" w:hAnsiTheme="minorHAnsi" w:cstheme="minorHAnsi"/>
        </w:rPr>
      </w:pPr>
      <w:r>
        <w:rPr>
          <w:rFonts w:asciiTheme="minorHAnsi" w:hAnsiTheme="minorHAnsi" w:cstheme="minorHAnsi"/>
        </w:rPr>
        <w:t xml:space="preserve">- </w:t>
      </w:r>
      <w:r w:rsidR="00F42CC5" w:rsidRPr="00F3207B">
        <w:rPr>
          <w:rFonts w:asciiTheme="minorHAnsi" w:hAnsiTheme="minorHAnsi" w:cstheme="minorHAnsi"/>
        </w:rPr>
        <w:t>„</w:t>
      </w:r>
      <w:r w:rsidR="00F42CC5" w:rsidRPr="00F3207B">
        <w:rPr>
          <w:rFonts w:asciiTheme="minorHAnsi" w:hAnsiTheme="minorHAnsi" w:cstheme="minorHAnsi"/>
          <w:b/>
          <w:bCs/>
        </w:rPr>
        <w:t xml:space="preserve">A hitelkockázat változásából származó valósérték-változás halmozott összege” </w:t>
      </w:r>
      <w:r w:rsidR="00F42CC5" w:rsidRPr="00F3207B">
        <w:rPr>
          <w:rFonts w:asciiTheme="minorHAnsi" w:hAnsiTheme="minorHAnsi" w:cstheme="minorHAnsi"/>
        </w:rPr>
        <w:t xml:space="preserve">mező a hitelkockázat változásából származó </w:t>
      </w:r>
      <w:r w:rsidR="002D428B">
        <w:rPr>
          <w:rFonts w:asciiTheme="minorHAnsi" w:hAnsiTheme="minorHAnsi" w:cstheme="minorHAnsi"/>
        </w:rPr>
        <w:t xml:space="preserve">negatív </w:t>
      </w:r>
      <w:r w:rsidR="00F42CC5" w:rsidRPr="00F3207B">
        <w:rPr>
          <w:rFonts w:asciiTheme="minorHAnsi" w:hAnsiTheme="minorHAnsi" w:cstheme="minorHAnsi"/>
        </w:rPr>
        <w:t>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w:t>
      </w:r>
      <w:r w:rsidR="00DE213D" w:rsidRPr="00F3207B">
        <w:rPr>
          <w:rFonts w:asciiTheme="minorHAnsi" w:hAnsiTheme="minorHAnsi" w:cstheme="minorHAnsi"/>
        </w:rPr>
        <w:t xml:space="preserve"> A mező és a kapcsolódó devizanem mező a teljes állományra vonatkozóan jelentendő.</w:t>
      </w:r>
      <w:r w:rsidR="004151D6">
        <w:rPr>
          <w:rFonts w:asciiTheme="minorHAnsi" w:hAnsiTheme="minorHAnsi" w:cstheme="minorHAnsi"/>
        </w:rPr>
        <w:t xml:space="preserve"> Az értékvesztéshez hasonlóan pozitív értékkel jelentendő a negatív valósérték változás összege.</w:t>
      </w:r>
    </w:p>
    <w:bookmarkEnd w:id="210"/>
    <w:bookmarkEnd w:id="212"/>
    <w:p w14:paraId="07282E2D" w14:textId="77777777" w:rsidR="00915BD9" w:rsidRPr="006C72EB" w:rsidRDefault="00915BD9" w:rsidP="00915BD9">
      <w:pPr>
        <w:rPr>
          <w:rFonts w:asciiTheme="minorHAnsi" w:hAnsiTheme="minorHAnsi" w:cstheme="minorHAnsi"/>
        </w:rPr>
      </w:pPr>
    </w:p>
    <w:p w14:paraId="2F248156" w14:textId="0B333BF9" w:rsidR="00B70AE7" w:rsidRPr="006C72EB" w:rsidRDefault="006C1FB5" w:rsidP="008E587A">
      <w:pPr>
        <w:pStyle w:val="Cmsor3"/>
        <w:keepNext/>
        <w:jc w:val="both"/>
        <w:rPr>
          <w:rFonts w:asciiTheme="minorHAnsi" w:hAnsiTheme="minorHAnsi" w:cstheme="minorHAnsi"/>
          <w:b/>
          <w:szCs w:val="20"/>
        </w:rPr>
      </w:pPr>
      <w:bookmarkStart w:id="217" w:name="_Toc64967390"/>
      <w:bookmarkStart w:id="218" w:name="_Toc149902011"/>
      <w:bookmarkStart w:id="219" w:name="_Toc188019081"/>
      <w:r w:rsidRPr="006C72EB">
        <w:rPr>
          <w:rFonts w:asciiTheme="minorHAnsi" w:hAnsiTheme="minorHAnsi" w:cstheme="minorHAnsi"/>
          <w:b/>
          <w:szCs w:val="20"/>
        </w:rPr>
        <w:t>Instrumentum megszűnése</w:t>
      </w:r>
      <w:bookmarkEnd w:id="217"/>
      <w:r w:rsidR="0079306E">
        <w:rPr>
          <w:rFonts w:asciiTheme="minorHAnsi" w:hAnsiTheme="minorHAnsi" w:cstheme="minorHAnsi"/>
          <w:b/>
          <w:szCs w:val="20"/>
        </w:rPr>
        <w:t xml:space="preserve"> (</w:t>
      </w:r>
      <w:proofErr w:type="spellStart"/>
      <w:r w:rsidR="0079306E">
        <w:rPr>
          <w:rFonts w:asciiTheme="minorHAnsi" w:hAnsiTheme="minorHAnsi" w:cstheme="minorHAnsi"/>
          <w:b/>
          <w:szCs w:val="20"/>
        </w:rPr>
        <w:t>INSTM</w:t>
      </w:r>
      <w:proofErr w:type="spellEnd"/>
      <w:r w:rsidR="0079306E">
        <w:rPr>
          <w:rFonts w:asciiTheme="minorHAnsi" w:hAnsiTheme="minorHAnsi" w:cstheme="minorHAnsi"/>
          <w:b/>
          <w:szCs w:val="20"/>
        </w:rPr>
        <w:t>)</w:t>
      </w:r>
      <w:bookmarkEnd w:id="218"/>
      <w:bookmarkEnd w:id="219"/>
    </w:p>
    <w:p w14:paraId="688B3083" w14:textId="1DA299E2" w:rsidR="00214EC0" w:rsidRPr="006C72EB" w:rsidRDefault="0089418F" w:rsidP="00B70AE7">
      <w:pPr>
        <w:rPr>
          <w:rFonts w:asciiTheme="minorHAnsi" w:hAnsiTheme="minorHAnsi" w:cstheme="minorHAnsi"/>
        </w:rPr>
      </w:pPr>
      <w:r w:rsidRPr="006C72EB">
        <w:rPr>
          <w:rFonts w:asciiTheme="minorHAnsi" w:hAnsiTheme="minorHAnsi" w:cstheme="minorHAnsi"/>
        </w:rPr>
        <w:t xml:space="preserve">Amennyiben egy instrumentum megszűnik, a megszűnés ténye 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táblában jelentendő.</w:t>
      </w:r>
      <w:r w:rsidR="007A712A" w:rsidRPr="006C72EB">
        <w:rPr>
          <w:rFonts w:asciiTheme="minorHAnsi" w:hAnsiTheme="minorHAnsi" w:cstheme="minorHAnsi"/>
        </w:rPr>
        <w:t xml:space="preserve"> A</w:t>
      </w:r>
      <w:r w:rsidR="008D4095" w:rsidRPr="006C72EB">
        <w:rPr>
          <w:rFonts w:asciiTheme="minorHAnsi" w:hAnsiTheme="minorHAnsi" w:cstheme="minorHAnsi"/>
        </w:rPr>
        <w:t xml:space="preserve">z adatmodellben </w:t>
      </w:r>
      <w:r w:rsidR="008E43D1" w:rsidRPr="006C72EB">
        <w:rPr>
          <w:rFonts w:asciiTheme="minorHAnsi" w:hAnsiTheme="minorHAnsi" w:cstheme="minorHAnsi"/>
        </w:rPr>
        <w:t xml:space="preserve">a mérleg </w:t>
      </w:r>
      <w:r w:rsidR="00A87DD2" w:rsidRPr="006C72EB">
        <w:rPr>
          <w:rFonts w:asciiTheme="minorHAnsi" w:hAnsiTheme="minorHAnsi" w:cstheme="minorHAnsi"/>
        </w:rPr>
        <w:t xml:space="preserve">eszköz oldalával </w:t>
      </w:r>
      <w:r w:rsidR="008E43D1" w:rsidRPr="006C72EB">
        <w:rPr>
          <w:rFonts w:asciiTheme="minorHAnsi" w:hAnsiTheme="minorHAnsi" w:cstheme="minorHAnsi"/>
        </w:rPr>
        <w:t>konzisztensen kell lezárni az instrumentumokat</w:t>
      </w:r>
      <w:r w:rsidR="008D4095" w:rsidRPr="006C72EB">
        <w:rPr>
          <w:rFonts w:asciiTheme="minorHAnsi" w:hAnsiTheme="minorHAnsi" w:cstheme="minorHAnsi"/>
        </w:rPr>
        <w:t>,</w:t>
      </w:r>
      <w:r w:rsidR="008E43D1" w:rsidRPr="006C72EB">
        <w:rPr>
          <w:rFonts w:asciiTheme="minorHAnsi" w:hAnsiTheme="minorHAnsi" w:cstheme="minorHAnsi"/>
        </w:rPr>
        <w:t xml:space="preserve"> azaz amikor a mérleg</w:t>
      </w:r>
      <w:r w:rsidR="00A87DD2" w:rsidRPr="006C72EB">
        <w:rPr>
          <w:rFonts w:asciiTheme="minorHAnsi" w:hAnsiTheme="minorHAnsi" w:cstheme="minorHAnsi"/>
        </w:rPr>
        <w:t xml:space="preserve"> eszköz oldaláról</w:t>
      </w:r>
      <w:r w:rsidR="008E43D1" w:rsidRPr="006C72EB">
        <w:rPr>
          <w:rFonts w:asciiTheme="minorHAnsi" w:hAnsiTheme="minorHAnsi" w:cstheme="minorHAnsi"/>
        </w:rPr>
        <w:t xml:space="preserve"> kivezetésre kerül adott instrumentum, azt le kell zárni. Ha túlfizetés történik és emiatt nem szűnik meg az instrumentum, </w:t>
      </w:r>
      <w:r w:rsidR="00CD0293" w:rsidRPr="006C72EB">
        <w:rPr>
          <w:rFonts w:asciiTheme="minorHAnsi" w:hAnsiTheme="minorHAnsi" w:cstheme="minorHAnsi"/>
        </w:rPr>
        <w:t xml:space="preserve">azonban már nem kellene szerepeljen az adatmodellben, mert „átfordul” a kötelezettség oldalra, </w:t>
      </w:r>
      <w:r w:rsidR="00A87DD2" w:rsidRPr="006C72EB">
        <w:rPr>
          <w:rFonts w:asciiTheme="minorHAnsi" w:hAnsiTheme="minorHAnsi" w:cstheme="minorHAnsi"/>
        </w:rPr>
        <w:t xml:space="preserve">akkor </w:t>
      </w:r>
      <w:r w:rsidR="008D4095" w:rsidRPr="006C72EB">
        <w:rPr>
          <w:rFonts w:asciiTheme="minorHAnsi" w:hAnsiTheme="minorHAnsi" w:cstheme="minorHAnsi"/>
        </w:rPr>
        <w:t xml:space="preserve">az </w:t>
      </w:r>
      <w:proofErr w:type="spellStart"/>
      <w:r w:rsidR="008D4095" w:rsidRPr="006C72EB">
        <w:rPr>
          <w:rFonts w:asciiTheme="minorHAnsi" w:hAnsiTheme="minorHAnsi" w:cstheme="minorHAnsi"/>
        </w:rPr>
        <w:t>INSTM</w:t>
      </w:r>
      <w:proofErr w:type="spellEnd"/>
      <w:r w:rsidR="008D4095" w:rsidRPr="006C72EB">
        <w:rPr>
          <w:rFonts w:asciiTheme="minorHAnsi" w:hAnsiTheme="minorHAnsi" w:cstheme="minorHAnsi"/>
        </w:rPr>
        <w:t xml:space="preserve"> táblában szereplő „Az instrumentum túlfizetéssel szűnt-e meg?” mező</w:t>
      </w:r>
      <w:r w:rsidR="00FC7E34" w:rsidRPr="006C72EB">
        <w:rPr>
          <w:rFonts w:asciiTheme="minorHAnsi" w:hAnsiTheme="minorHAnsi" w:cstheme="minorHAnsi"/>
        </w:rPr>
        <w:t>ben ’I’ értéket kell megadni, minden más esetben ’N’ értéket kell jelenteni</w:t>
      </w:r>
      <w:r w:rsidR="008D4095" w:rsidRPr="006C72EB">
        <w:rPr>
          <w:rFonts w:asciiTheme="minorHAnsi" w:hAnsiTheme="minorHAnsi" w:cstheme="minorHAnsi"/>
        </w:rPr>
        <w:t>.</w:t>
      </w:r>
      <w:r w:rsidR="00D466CA" w:rsidRPr="006C72EB">
        <w:rPr>
          <w:rFonts w:asciiTheme="minorHAnsi" w:hAnsiTheme="minorHAnsi" w:cstheme="minorHAnsi"/>
        </w:rPr>
        <w:t xml:space="preserve"> </w:t>
      </w:r>
      <w:r w:rsidR="00DD01E9" w:rsidRPr="006C72EB">
        <w:rPr>
          <w:rFonts w:asciiTheme="minorHAnsi" w:hAnsiTheme="minorHAnsi" w:cstheme="minorHAnsi"/>
        </w:rPr>
        <w:t xml:space="preserve">Folyószámlahitelek és kártyahitelek esetén nem kell kivezetni az adott instrumentumot azért, mert 0-ra csökkent a </w:t>
      </w:r>
      <w:r w:rsidR="00D910FB" w:rsidRPr="006C72EB">
        <w:rPr>
          <w:rFonts w:asciiTheme="minorHAnsi" w:hAnsiTheme="minorHAnsi" w:cstheme="minorHAnsi"/>
        </w:rPr>
        <w:t xml:space="preserve">fennálló tőke vagy átfordult túlfizetés miatt a hitel, a </w:t>
      </w:r>
      <w:proofErr w:type="spellStart"/>
      <w:r w:rsidR="00D910FB" w:rsidRPr="006C72EB">
        <w:rPr>
          <w:rFonts w:asciiTheme="minorHAnsi" w:hAnsiTheme="minorHAnsi" w:cstheme="minorHAnsi"/>
        </w:rPr>
        <w:t>rulírozó</w:t>
      </w:r>
      <w:proofErr w:type="spellEnd"/>
      <w:r w:rsidR="00D910FB" w:rsidRPr="006C72EB">
        <w:rPr>
          <w:rFonts w:asciiTheme="minorHAnsi" w:hAnsiTheme="minorHAnsi" w:cstheme="minorHAnsi"/>
        </w:rPr>
        <w:t xml:space="preserve"> jelleg miatt ez a normál működés része, csak akkor szüntetendő meg az instrumentum, ha maga a szerződés is megszűnik, azaz megszűnik az igénybevételi lehetőség és nincs már tartozása az ügyfélnek.</w:t>
      </w:r>
    </w:p>
    <w:p w14:paraId="67A99EB5" w14:textId="419EF1DF" w:rsidR="00B3546F" w:rsidRPr="006C72EB" w:rsidRDefault="00214EC0">
      <w:pPr>
        <w:rPr>
          <w:rFonts w:asciiTheme="minorHAnsi" w:hAnsiTheme="minorHAnsi" w:cstheme="minorHAnsi"/>
        </w:rPr>
      </w:pPr>
      <w:r w:rsidRPr="006C72EB">
        <w:rPr>
          <w:rFonts w:asciiTheme="minorHAnsi" w:hAnsiTheme="minorHAnsi" w:cstheme="minorHAnsi"/>
        </w:rPr>
        <w:t xml:space="preserve">A vonatkozási időszakban </w:t>
      </w:r>
      <w:r w:rsidRPr="006C72EB">
        <w:rPr>
          <w:rFonts w:asciiTheme="minorHAnsi" w:hAnsiTheme="minorHAnsi" w:cstheme="minorHAnsi"/>
          <w:b/>
        </w:rPr>
        <w:t>megszűnő instrumentumok</w:t>
      </w:r>
      <w:r w:rsidRPr="006C72EB">
        <w:rPr>
          <w:rFonts w:asciiTheme="minorHAnsi" w:hAnsiTheme="minorHAnsi" w:cstheme="minorHAnsi"/>
        </w:rPr>
        <w:t xml:space="preserve"> esetében az adatmodell korlátozott</w:t>
      </w:r>
      <w:r w:rsidR="00D41C05" w:rsidRPr="006C72EB">
        <w:rPr>
          <w:rFonts w:asciiTheme="minorHAnsi" w:hAnsiTheme="minorHAnsi" w:cstheme="minorHAnsi"/>
        </w:rPr>
        <w:t>, a tárgyhónapban keletkező és megszűnő, illetve a tárgyhónapnál korábban keletkező és megszűnő instrumentumok tekintetében egységes</w:t>
      </w:r>
      <w:r w:rsidRPr="006C72EB">
        <w:rPr>
          <w:rFonts w:asciiTheme="minorHAnsi" w:hAnsiTheme="minorHAnsi" w:cstheme="minorHAnsi"/>
        </w:rPr>
        <w:t xml:space="preserve"> tartalommal jelentendő. A jelentendő táblák ezen instrumentumok esetében az alábbiak:</w:t>
      </w:r>
    </w:p>
    <w:p w14:paraId="765A1443" w14:textId="18AA01FE" w:rsidR="00214EC0" w:rsidRPr="006C72EB" w:rsidRDefault="00214EC0" w:rsidP="00FE4455">
      <w:pPr>
        <w:pStyle w:val="Listaszerbekezds"/>
        <w:numPr>
          <w:ilvl w:val="0"/>
          <w:numId w:val="20"/>
        </w:num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 csökkentett adattartalommal</w:t>
      </w:r>
      <w:r w:rsidR="004F6C7D">
        <w:rPr>
          <w:rFonts w:asciiTheme="minorHAnsi" w:hAnsiTheme="minorHAnsi" w:cstheme="minorHAnsi"/>
        </w:rPr>
        <w:t xml:space="preserve"> (projekthitelekre vonatkozó blokk és </w:t>
      </w:r>
      <w:proofErr w:type="spellStart"/>
      <w:r w:rsidR="004F6C7D">
        <w:rPr>
          <w:rFonts w:asciiTheme="minorHAnsi" w:hAnsiTheme="minorHAnsi" w:cstheme="minorHAnsi"/>
        </w:rPr>
        <w:t>INSTK-INSTR</w:t>
      </w:r>
      <w:proofErr w:type="spellEnd"/>
      <w:r w:rsidR="004F6C7D">
        <w:rPr>
          <w:rFonts w:asciiTheme="minorHAnsi" w:hAnsiTheme="minorHAnsi" w:cstheme="minorHAnsi"/>
        </w:rPr>
        <w:t xml:space="preserve"> kapcsolat jelentendő)</w:t>
      </w:r>
      <w:r w:rsidR="00D41C05" w:rsidRPr="006C72EB">
        <w:rPr>
          <w:rFonts w:asciiTheme="minorHAnsi" w:hAnsiTheme="minorHAnsi" w:cstheme="minorHAnsi"/>
        </w:rPr>
        <w:t>,</w:t>
      </w:r>
      <w:r w:rsidRPr="006C72EB">
        <w:rPr>
          <w:rFonts w:asciiTheme="minorHAnsi" w:hAnsiTheme="minorHAnsi" w:cstheme="minorHAnsi"/>
        </w:rPr>
        <w:t xml:space="preserve"> </w:t>
      </w:r>
    </w:p>
    <w:p w14:paraId="610FA7C0" w14:textId="388DE377" w:rsidR="00214EC0" w:rsidRPr="006C72EB" w:rsidRDefault="00214EC0"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Tranzakciós táblák (amennyiben releváns) –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KESD</w:t>
      </w:r>
      <w:proofErr w:type="spellEnd"/>
      <w:r w:rsidR="00D41C05" w:rsidRPr="006C72EB">
        <w:rPr>
          <w:rFonts w:asciiTheme="minorHAnsi" w:hAnsiTheme="minorHAnsi" w:cstheme="minorHAnsi"/>
        </w:rPr>
        <w:t>,</w:t>
      </w:r>
    </w:p>
    <w:p w14:paraId="7D82F9B0" w14:textId="365C29BE" w:rsidR="00214EC0" w:rsidRPr="006C72EB" w:rsidRDefault="00214EC0" w:rsidP="00FE4455">
      <w:pPr>
        <w:pStyle w:val="Listaszerbekezds"/>
        <w:numPr>
          <w:ilvl w:val="0"/>
          <w:numId w:val="20"/>
        </w:numPr>
        <w:rPr>
          <w:rFonts w:asciiTheme="minorHAnsi" w:hAnsiTheme="minorHAnsi" w:cstheme="minorHAnsi"/>
        </w:rPr>
      </w:pP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amennyiben teljesülnek a </w:t>
      </w:r>
      <w:proofErr w:type="spellStart"/>
      <w:r w:rsidR="00862369" w:rsidRPr="006C72EB">
        <w:rPr>
          <w:rFonts w:asciiTheme="minorHAnsi" w:hAnsiTheme="minorHAnsi" w:cstheme="minorHAnsi"/>
        </w:rPr>
        <w:t>HKIV</w:t>
      </w:r>
      <w:proofErr w:type="spellEnd"/>
      <w:r w:rsidR="00862369" w:rsidRPr="006C72EB">
        <w:rPr>
          <w:rFonts w:asciiTheme="minorHAnsi" w:hAnsiTheme="minorHAnsi" w:cstheme="minorHAnsi"/>
        </w:rPr>
        <w:t xml:space="preserve"> tábla </w:t>
      </w:r>
      <w:r w:rsidRPr="006C72EB">
        <w:rPr>
          <w:rFonts w:asciiTheme="minorHAnsi" w:hAnsiTheme="minorHAnsi" w:cstheme="minorHAnsi"/>
        </w:rPr>
        <w:t>jelentésére vonatkozó feltételek</w:t>
      </w:r>
      <w:r w:rsidR="00D41C05" w:rsidRPr="006C72EB">
        <w:rPr>
          <w:rFonts w:asciiTheme="minorHAnsi" w:hAnsiTheme="minorHAnsi" w:cstheme="minorHAnsi"/>
        </w:rPr>
        <w:t>,</w:t>
      </w:r>
    </w:p>
    <w:p w14:paraId="7AD45328" w14:textId="23E4779A" w:rsidR="00214EC0" w:rsidRPr="006C72EB" w:rsidRDefault="00214EC0" w:rsidP="00FE4455">
      <w:pPr>
        <w:pStyle w:val="Listaszerbekezds"/>
        <w:numPr>
          <w:ilvl w:val="0"/>
          <w:numId w:val="20"/>
        </w:numPr>
        <w:rPr>
          <w:rFonts w:asciiTheme="minorHAnsi" w:hAnsiTheme="minorHAnsi" w:cstheme="minorHAnsi"/>
        </w:rPr>
      </w:pPr>
      <w:r w:rsidRPr="006C72EB">
        <w:rPr>
          <w:rFonts w:asciiTheme="minorHAnsi" w:hAnsiTheme="minorHAnsi" w:cstheme="minorHAnsi"/>
        </w:rPr>
        <w:t>Ügyfél táblából a megfelelő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 </w:t>
      </w:r>
      <w:r w:rsidR="00862369" w:rsidRPr="006C72EB">
        <w:rPr>
          <w:rFonts w:asciiTheme="minorHAnsi" w:hAnsiTheme="minorHAnsi" w:cstheme="minorHAnsi"/>
        </w:rPr>
        <w:t>korlátozott adattartalommal (azonosító, ügyfél jelleg - háztartás, partnertípus besorolás adós, szektor, ágazat – vállalati ügyfelek esetén</w:t>
      </w:r>
      <w:r w:rsidR="00F0018E" w:rsidRPr="006C72EB">
        <w:rPr>
          <w:rFonts w:asciiTheme="minorHAnsi" w:hAnsiTheme="minorHAnsi" w:cstheme="minorHAnsi"/>
        </w:rPr>
        <w:t>, cégforma, ország, irányítószám, település – törzsszám nélküli belföldi vagy külföldi vállalati ügyfelek esetén</w:t>
      </w:r>
      <w:r w:rsidR="00862369" w:rsidRPr="006C72EB">
        <w:rPr>
          <w:rFonts w:asciiTheme="minorHAnsi" w:hAnsiTheme="minorHAnsi" w:cstheme="minorHAnsi"/>
        </w:rPr>
        <w:t>)</w:t>
      </w:r>
      <w:r w:rsidR="00D41C05" w:rsidRPr="006C72EB">
        <w:rPr>
          <w:rFonts w:asciiTheme="minorHAnsi" w:hAnsiTheme="minorHAnsi" w:cstheme="minorHAnsi"/>
        </w:rPr>
        <w:t xml:space="preserve"> és az </w:t>
      </w:r>
      <w:proofErr w:type="spellStart"/>
      <w:r w:rsidR="00D41C05" w:rsidRPr="006C72EB">
        <w:rPr>
          <w:rFonts w:asciiTheme="minorHAnsi" w:hAnsiTheme="minorHAnsi" w:cstheme="minorHAnsi"/>
        </w:rPr>
        <w:t>INST_UGYF</w:t>
      </w:r>
      <w:proofErr w:type="spellEnd"/>
      <w:r w:rsidR="00D41C05" w:rsidRPr="006C72EB">
        <w:rPr>
          <w:rFonts w:asciiTheme="minorHAnsi" w:hAnsiTheme="minorHAnsi" w:cstheme="minorHAnsi"/>
        </w:rPr>
        <w:t xml:space="preserve"> kapcsolótábla.</w:t>
      </w:r>
      <w:r w:rsidR="00E27428" w:rsidRPr="006C72EB">
        <w:rPr>
          <w:rFonts w:asciiTheme="minorHAnsi" w:hAnsiTheme="minorHAnsi" w:cstheme="minorHAnsi"/>
        </w:rPr>
        <w:t xml:space="preserve"> A </w:t>
      </w:r>
      <w:r w:rsidR="00DD77F1" w:rsidRPr="006C72EB">
        <w:rPr>
          <w:rFonts w:asciiTheme="minorHAnsi" w:hAnsiTheme="minorHAnsi" w:cstheme="minorHAnsi"/>
        </w:rPr>
        <w:t xml:space="preserve">tárgyhónapban </w:t>
      </w:r>
      <w:r w:rsidR="00E27428" w:rsidRPr="006C72EB">
        <w:rPr>
          <w:rFonts w:asciiTheme="minorHAnsi" w:hAnsiTheme="minorHAnsi" w:cstheme="minorHAnsi"/>
        </w:rPr>
        <w:t>megszűnő instrumentum</w:t>
      </w:r>
      <w:r w:rsidR="00DD77F1" w:rsidRPr="006C72EB">
        <w:rPr>
          <w:rFonts w:asciiTheme="minorHAnsi" w:hAnsiTheme="minorHAnsi" w:cstheme="minorHAnsi"/>
        </w:rPr>
        <w:t>okhoz kapcsolódóan</w:t>
      </w:r>
      <w:r w:rsidR="00E27428" w:rsidRPr="006C72EB">
        <w:rPr>
          <w:rFonts w:asciiTheme="minorHAnsi" w:hAnsiTheme="minorHAnsi" w:cstheme="minorHAnsi"/>
        </w:rPr>
        <w:t xml:space="preserve"> csak az adós szerepkörben lévő ügyfeleket </w:t>
      </w:r>
      <w:r w:rsidR="0042499A" w:rsidRPr="006C72EB">
        <w:rPr>
          <w:rFonts w:asciiTheme="minorHAnsi" w:hAnsiTheme="minorHAnsi" w:cstheme="minorHAnsi"/>
        </w:rPr>
        <w:t>kötelező</w:t>
      </w:r>
      <w:r w:rsidR="00E27428" w:rsidRPr="006C72EB">
        <w:rPr>
          <w:rFonts w:asciiTheme="minorHAnsi" w:hAnsiTheme="minorHAnsi" w:cstheme="minorHAnsi"/>
        </w:rPr>
        <w:t xml:space="preserve"> jelenteni, a fedezetnyújtókat nem</w:t>
      </w:r>
      <w:r w:rsidR="0042499A" w:rsidRPr="006C72EB">
        <w:rPr>
          <w:rFonts w:asciiTheme="minorHAnsi" w:hAnsiTheme="minorHAnsi" w:cstheme="minorHAnsi"/>
        </w:rPr>
        <w:t xml:space="preserve"> kötelező</w:t>
      </w:r>
      <w:r w:rsidR="00E27428" w:rsidRPr="006C72EB">
        <w:rPr>
          <w:rFonts w:asciiTheme="minorHAnsi" w:hAnsiTheme="minorHAnsi" w:cstheme="minorHAnsi"/>
        </w:rPr>
        <w:t>.</w:t>
      </w:r>
    </w:p>
    <w:p w14:paraId="6423DCE7" w14:textId="562B62A8" w:rsidR="00D55DFC" w:rsidRPr="006C72EB" w:rsidRDefault="00862369">
      <w:pPr>
        <w:rPr>
          <w:rFonts w:asciiTheme="minorHAnsi" w:hAnsiTheme="minorHAnsi" w:cstheme="minorHAnsi"/>
        </w:rPr>
      </w:pPr>
      <w:r w:rsidRPr="006C72EB">
        <w:rPr>
          <w:rFonts w:asciiTheme="minorHAnsi" w:hAnsiTheme="minorHAnsi" w:cstheme="minorHAnsi"/>
        </w:rPr>
        <w:t>N</w:t>
      </w:r>
      <w:r w:rsidR="00D41C05" w:rsidRPr="006C72EB">
        <w:rPr>
          <w:rFonts w:asciiTheme="minorHAnsi" w:hAnsiTheme="minorHAnsi" w:cstheme="minorHAnsi"/>
        </w:rPr>
        <w:t>em</w:t>
      </w:r>
      <w:r w:rsidRPr="006C72EB">
        <w:rPr>
          <w:rFonts w:asciiTheme="minorHAnsi" w:hAnsiTheme="minorHAnsi" w:cstheme="minorHAnsi"/>
        </w:rPr>
        <w:t xml:space="preserve"> jelentendő </w:t>
      </w:r>
      <w:r w:rsidR="00DA2F26" w:rsidRPr="006C72EB">
        <w:rPr>
          <w:rFonts w:asciiTheme="minorHAnsi" w:hAnsiTheme="minorHAnsi" w:cstheme="minorHAnsi"/>
        </w:rPr>
        <w:t>a fedezetre, valamint az instrumentum-fedezetre, fedezet-ügyfélre</w:t>
      </w:r>
      <w:r w:rsidR="00571993" w:rsidRPr="006C72EB">
        <w:rPr>
          <w:rFonts w:asciiTheme="minorHAnsi" w:hAnsiTheme="minorHAnsi" w:cstheme="minorHAnsi"/>
        </w:rPr>
        <w:t>,</w:t>
      </w:r>
      <w:r w:rsidR="00DA2F26" w:rsidRPr="006C72EB">
        <w:rPr>
          <w:rFonts w:asciiTheme="minorHAnsi" w:hAnsiTheme="minorHAnsi" w:cstheme="minorHAnsi"/>
        </w:rPr>
        <w:t xml:space="preserve"> </w:t>
      </w:r>
      <w:r w:rsidRPr="006C72EB">
        <w:rPr>
          <w:rFonts w:asciiTheme="minorHAnsi" w:hAnsiTheme="minorHAnsi" w:cstheme="minorHAnsi"/>
        </w:rPr>
        <w:t xml:space="preserve">valamint </w:t>
      </w:r>
      <w:r w:rsidR="00DA2F26" w:rsidRPr="006C72EB">
        <w:rPr>
          <w:rFonts w:asciiTheme="minorHAnsi" w:hAnsiTheme="minorHAnsi" w:cstheme="minorHAnsi"/>
        </w:rPr>
        <w:t xml:space="preserve">a </w:t>
      </w:r>
      <w:r w:rsidRPr="006C72EB">
        <w:rPr>
          <w:rFonts w:asciiTheme="minorHAnsi" w:hAnsiTheme="minorHAnsi" w:cstheme="minorHAnsi"/>
        </w:rPr>
        <w:t xml:space="preserve">minősítésre, hitelbírálatra vonatkozó adat, </w:t>
      </w:r>
      <w:r w:rsidR="00DA2F26" w:rsidRPr="006C72EB">
        <w:rPr>
          <w:rFonts w:asciiTheme="minorHAnsi" w:hAnsiTheme="minorHAnsi" w:cstheme="minorHAnsi"/>
        </w:rPr>
        <w:t xml:space="preserve">és a negyedév utolsó hónapjában történő megszűnésnél </w:t>
      </w:r>
      <w:r w:rsidR="00B93196" w:rsidRPr="006C72EB">
        <w:rPr>
          <w:rFonts w:asciiTheme="minorHAnsi" w:hAnsiTheme="minorHAnsi" w:cstheme="minorHAnsi"/>
        </w:rPr>
        <w:t xml:space="preserve">nem jelentendő </w:t>
      </w:r>
      <w:r w:rsidR="00DA2F26" w:rsidRPr="006C72EB">
        <w:rPr>
          <w:rFonts w:asciiTheme="minorHAnsi" w:hAnsiTheme="minorHAnsi" w:cstheme="minorHAnsi"/>
        </w:rPr>
        <w:t xml:space="preserve">az </w:t>
      </w:r>
      <w:proofErr w:type="spellStart"/>
      <w:r w:rsidR="00DA2F26" w:rsidRPr="006C72EB">
        <w:rPr>
          <w:rFonts w:asciiTheme="minorHAnsi" w:hAnsiTheme="minorHAnsi" w:cstheme="minorHAnsi"/>
        </w:rPr>
        <w:t>INSTN</w:t>
      </w:r>
      <w:proofErr w:type="spellEnd"/>
      <w:r w:rsidR="00DA2F26" w:rsidRPr="006C72EB">
        <w:rPr>
          <w:rFonts w:asciiTheme="minorHAnsi" w:hAnsiTheme="minorHAnsi" w:cstheme="minorHAnsi"/>
        </w:rPr>
        <w:t xml:space="preserve"> táblában sem adat az adott instrumentumra</w:t>
      </w:r>
      <w:r w:rsidR="00D41C05" w:rsidRPr="006C72EB">
        <w:rPr>
          <w:rFonts w:asciiTheme="minorHAnsi" w:hAnsiTheme="minorHAnsi" w:cstheme="minorHAnsi"/>
        </w:rPr>
        <w:t xml:space="preserve"> (azaz</w:t>
      </w:r>
      <w:r w:rsidR="004927FE" w:rsidRPr="006C72EB">
        <w:rPr>
          <w:rFonts w:asciiTheme="minorHAnsi" w:hAnsiTheme="minorHAnsi" w:cstheme="minorHAnsi"/>
        </w:rPr>
        <w:t xml:space="preserve"> </w:t>
      </w:r>
      <w:r w:rsidR="00D41C05" w:rsidRPr="006C72EB">
        <w:rPr>
          <w:rFonts w:asciiTheme="minorHAnsi" w:hAnsiTheme="minorHAnsi" w:cstheme="minorHAnsi"/>
        </w:rPr>
        <w:t>n</w:t>
      </w:r>
      <w:r w:rsidR="00DA2F26" w:rsidRPr="006C72EB">
        <w:rPr>
          <w:rFonts w:asciiTheme="minorHAnsi" w:hAnsiTheme="minorHAnsi" w:cstheme="minorHAnsi"/>
        </w:rPr>
        <w:t>em jelentendő</w:t>
      </w:r>
      <w:r w:rsidR="00D41C05" w:rsidRPr="006C72EB">
        <w:rPr>
          <w:rFonts w:asciiTheme="minorHAnsi" w:hAnsiTheme="minorHAnsi" w:cstheme="minorHAnsi"/>
        </w:rPr>
        <w:t xml:space="preserve"> táblák</w:t>
      </w:r>
      <w:r w:rsidR="00DA2F26" w:rsidRPr="006C72EB">
        <w:rPr>
          <w:rFonts w:asciiTheme="minorHAnsi" w:hAnsiTheme="minorHAnsi" w:cstheme="minorHAnsi"/>
        </w:rPr>
        <w:t xml:space="preserve">: </w:t>
      </w:r>
      <w:proofErr w:type="spellStart"/>
      <w:r w:rsidR="00D55DFC" w:rsidRPr="006C72EB">
        <w:rPr>
          <w:rFonts w:asciiTheme="minorHAnsi" w:hAnsiTheme="minorHAnsi" w:cstheme="minorHAnsi"/>
        </w:rPr>
        <w:t>INSTN</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FEDE</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FEDA</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INST</w:t>
      </w:r>
      <w:r w:rsidR="00D41C05" w:rsidRPr="006C72EB">
        <w:rPr>
          <w:rFonts w:asciiTheme="minorHAnsi" w:hAnsiTheme="minorHAnsi" w:cstheme="minorHAnsi"/>
        </w:rPr>
        <w:t>_</w:t>
      </w:r>
      <w:r w:rsidR="00D55DFC" w:rsidRPr="006C72EB">
        <w:rPr>
          <w:rFonts w:asciiTheme="minorHAnsi" w:hAnsiTheme="minorHAnsi" w:cstheme="minorHAnsi"/>
        </w:rPr>
        <w:t>FED</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w:t>
      </w:r>
      <w:r w:rsidR="00D41C05" w:rsidRPr="006C72EB">
        <w:rPr>
          <w:rFonts w:asciiTheme="minorHAnsi" w:hAnsiTheme="minorHAnsi" w:cstheme="minorHAnsi"/>
        </w:rPr>
        <w:t>_</w:t>
      </w:r>
      <w:r w:rsidR="00D55DFC" w:rsidRPr="006C72EB">
        <w:rPr>
          <w:rFonts w:asciiTheme="minorHAnsi" w:hAnsiTheme="minorHAnsi" w:cstheme="minorHAnsi"/>
        </w:rPr>
        <w:t>UGYF</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HBIR</w:t>
      </w:r>
      <w:proofErr w:type="spellEnd"/>
      <w:r w:rsidR="00DA2F26" w:rsidRPr="006C72EB">
        <w:rPr>
          <w:rFonts w:asciiTheme="minorHAnsi" w:hAnsiTheme="minorHAnsi" w:cstheme="minorHAnsi"/>
        </w:rPr>
        <w:t>)</w:t>
      </w:r>
      <w:r w:rsidR="004927FE" w:rsidRPr="006C72EB">
        <w:rPr>
          <w:rFonts w:asciiTheme="minorHAnsi" w:hAnsiTheme="minorHAnsi" w:cstheme="minorHAnsi"/>
        </w:rPr>
        <w:t>.</w:t>
      </w:r>
      <w:r w:rsidR="00A111C4" w:rsidRPr="006C72EB">
        <w:rPr>
          <w:rFonts w:asciiTheme="minorHAnsi" w:hAnsiTheme="minorHAnsi" w:cstheme="minorHAnsi"/>
        </w:rPr>
        <w:t xml:space="preserve"> Amennyiben az instrumentum megszűnésének hónapjában a megszűnt instrumentumhoz tartozó fedezetet is jelenti </w:t>
      </w:r>
      <w:r w:rsidR="006E071A" w:rsidRPr="006C72EB">
        <w:rPr>
          <w:rFonts w:asciiTheme="minorHAnsi" w:hAnsiTheme="minorHAnsi" w:cstheme="minorHAnsi"/>
        </w:rPr>
        <w:t>(</w:t>
      </w:r>
      <w:proofErr w:type="spellStart"/>
      <w:r w:rsidR="006E071A" w:rsidRPr="006C72EB">
        <w:rPr>
          <w:rFonts w:asciiTheme="minorHAnsi" w:hAnsiTheme="minorHAnsi" w:cstheme="minorHAnsi"/>
        </w:rPr>
        <w:t>FEDE</w:t>
      </w:r>
      <w:proofErr w:type="spellEnd"/>
      <w:r w:rsidR="006E071A" w:rsidRPr="006C72EB">
        <w:rPr>
          <w:rFonts w:asciiTheme="minorHAnsi" w:hAnsiTheme="minorHAnsi" w:cstheme="minorHAnsi"/>
        </w:rPr>
        <w:t xml:space="preserve"> és </w:t>
      </w:r>
      <w:proofErr w:type="spellStart"/>
      <w:r w:rsidR="006E071A" w:rsidRPr="006C72EB">
        <w:rPr>
          <w:rFonts w:asciiTheme="minorHAnsi" w:hAnsiTheme="minorHAnsi" w:cstheme="minorHAnsi"/>
        </w:rPr>
        <w:t>FEDA</w:t>
      </w:r>
      <w:proofErr w:type="spellEnd"/>
      <w:r w:rsidR="006E071A" w:rsidRPr="006C72EB">
        <w:rPr>
          <w:rFonts w:asciiTheme="minorHAnsi" w:hAnsiTheme="minorHAnsi" w:cstheme="minorHAnsi"/>
        </w:rPr>
        <w:t xml:space="preserve"> együtt) </w:t>
      </w:r>
      <w:r w:rsidR="00A111C4" w:rsidRPr="006C72EB">
        <w:rPr>
          <w:rFonts w:asciiTheme="minorHAnsi" w:hAnsiTheme="minorHAnsi" w:cstheme="minorHAnsi"/>
        </w:rPr>
        <w:t xml:space="preserve">az adatszolgáltató, akkor ezzel egyidejűleg köteles a </w:t>
      </w:r>
      <w:proofErr w:type="spellStart"/>
      <w:r w:rsidR="00A111C4" w:rsidRPr="006C72EB">
        <w:rPr>
          <w:rFonts w:asciiTheme="minorHAnsi" w:hAnsiTheme="minorHAnsi" w:cstheme="minorHAnsi"/>
        </w:rPr>
        <w:t>FED_UGYF</w:t>
      </w:r>
      <w:proofErr w:type="spellEnd"/>
      <w:r w:rsidR="00A111C4" w:rsidRPr="006C72EB">
        <w:rPr>
          <w:rFonts w:asciiTheme="minorHAnsi" w:hAnsiTheme="minorHAnsi" w:cstheme="minorHAnsi"/>
        </w:rPr>
        <w:t xml:space="preserve">, </w:t>
      </w:r>
      <w:proofErr w:type="spellStart"/>
      <w:r w:rsidR="00A111C4" w:rsidRPr="006C72EB">
        <w:rPr>
          <w:rFonts w:asciiTheme="minorHAnsi" w:hAnsiTheme="minorHAnsi" w:cstheme="minorHAnsi"/>
        </w:rPr>
        <w:t>INST_FED</w:t>
      </w:r>
      <w:proofErr w:type="spellEnd"/>
      <w:r w:rsidR="00A111C4" w:rsidRPr="006C72EB">
        <w:rPr>
          <w:rFonts w:asciiTheme="minorHAnsi" w:hAnsiTheme="minorHAnsi" w:cstheme="minorHAnsi"/>
        </w:rPr>
        <w:t xml:space="preserve"> táblákat is jelenteni, valamint a fedezetnyújtó ügyfelet is a megfelelő ügyféltáblában.</w:t>
      </w:r>
      <w:r w:rsidR="00AC69D5" w:rsidRPr="006C72EB">
        <w:rPr>
          <w:rFonts w:asciiTheme="minorHAnsi" w:hAnsiTheme="minorHAnsi" w:cstheme="minorHAnsi"/>
        </w:rPr>
        <w:t xml:space="preserve"> </w:t>
      </w:r>
    </w:p>
    <w:p w14:paraId="0C73511A" w14:textId="77777777" w:rsidR="00A40F8A" w:rsidRPr="006C72EB" w:rsidRDefault="00A40F8A" w:rsidP="00A40F8A">
      <w:pPr>
        <w:rPr>
          <w:rFonts w:asciiTheme="minorHAnsi" w:hAnsiTheme="minorHAnsi" w:cstheme="minorHAnsi"/>
        </w:rPr>
      </w:pPr>
      <w:bookmarkStart w:id="220" w:name="_Hlk27124734"/>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tábla jelentése megszűnés esetén kétféle módon lehetséges, </w:t>
      </w:r>
      <w:r w:rsidR="003238E3" w:rsidRPr="006C72EB">
        <w:rPr>
          <w:rFonts w:asciiTheme="minorHAnsi" w:hAnsiTheme="minorHAnsi" w:cstheme="minorHAnsi"/>
        </w:rPr>
        <w:t>ha megszűnik az adott ügyfélhez tartozó utolsó instrumentum is</w:t>
      </w:r>
      <w:r w:rsidRPr="006C72EB">
        <w:rPr>
          <w:rFonts w:asciiTheme="minorHAnsi" w:hAnsiTheme="minorHAnsi" w:cstheme="minorHAnsi"/>
        </w:rPr>
        <w:t>:</w:t>
      </w:r>
    </w:p>
    <w:p w14:paraId="0A7E19B8" w14:textId="02F4149A" w:rsidR="00A40F8A" w:rsidRPr="006C72EB" w:rsidRDefault="003238E3" w:rsidP="00A40F8A">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 a</w:t>
      </w:r>
      <w:r w:rsidR="00A40F8A" w:rsidRPr="006C72EB">
        <w:rPr>
          <w:rFonts w:asciiTheme="minorHAnsi" w:hAnsiTheme="minorHAnsi" w:cstheme="minorHAnsi"/>
        </w:rPr>
        <w:t xml:space="preserve"> megfelelő </w:t>
      </w:r>
      <w:r w:rsidRPr="006C72EB">
        <w:rPr>
          <w:rFonts w:asciiTheme="minorHAnsi" w:hAnsiTheme="minorHAnsi" w:cstheme="minorHAnsi"/>
        </w:rPr>
        <w:t xml:space="preserve">ügyfél táblában </w:t>
      </w:r>
      <w:r w:rsidR="00A40F8A" w:rsidRPr="006C72EB">
        <w:rPr>
          <w:rFonts w:asciiTheme="minorHAnsi" w:hAnsiTheme="minorHAnsi" w:cstheme="minorHAnsi"/>
        </w:rPr>
        <w:t>szereplő</w:t>
      </w:r>
      <w:r w:rsidRPr="006C72EB">
        <w:rPr>
          <w:rFonts w:asciiTheme="minorHAnsi" w:hAnsiTheme="minorHAnsi" w:cstheme="minorHAnsi"/>
        </w:rPr>
        <w:t xml:space="preserve"> </w:t>
      </w:r>
      <w:r w:rsidR="00A40F8A" w:rsidRPr="006C72EB">
        <w:rPr>
          <w:rFonts w:asciiTheme="minorHAnsi" w:hAnsiTheme="minorHAnsi" w:cstheme="minorHAnsi"/>
          <w:b/>
        </w:rPr>
        <w:t>„(Vállalkozás) partnertípus besorolása: adós/adóstárs (DR)”</w:t>
      </w:r>
      <w:r w:rsidR="00A40F8A" w:rsidRPr="006C72EB">
        <w:rPr>
          <w:rFonts w:asciiTheme="minorHAnsi" w:hAnsiTheme="minorHAnsi" w:cstheme="minorHAnsi"/>
        </w:rPr>
        <w:t xml:space="preserve"> </w:t>
      </w:r>
      <w:r w:rsidRPr="006C72EB">
        <w:rPr>
          <w:rFonts w:asciiTheme="minorHAnsi" w:hAnsiTheme="minorHAnsi" w:cstheme="minorHAnsi"/>
        </w:rPr>
        <w:t xml:space="preserve">mező értéke </w:t>
      </w:r>
      <w:r w:rsidR="00A40F8A" w:rsidRPr="006C72EB">
        <w:rPr>
          <w:rFonts w:asciiTheme="minorHAnsi" w:hAnsiTheme="minorHAnsi" w:cstheme="minorHAnsi"/>
        </w:rPr>
        <w:t>’</w:t>
      </w:r>
      <w:r w:rsidRPr="006C72EB">
        <w:rPr>
          <w:rFonts w:asciiTheme="minorHAnsi" w:hAnsiTheme="minorHAnsi" w:cstheme="minorHAnsi"/>
        </w:rPr>
        <w:t>N</w:t>
      </w:r>
      <w:r w:rsidR="00A40F8A" w:rsidRPr="006C72EB">
        <w:rPr>
          <w:rFonts w:asciiTheme="minorHAnsi" w:hAnsiTheme="minorHAnsi" w:cstheme="minorHAnsi"/>
        </w:rPr>
        <w:t>’ értékre módosul</w:t>
      </w:r>
      <w:r w:rsidRPr="006C72EB">
        <w:rPr>
          <w:rFonts w:asciiTheme="minorHAnsi" w:hAnsiTheme="minorHAnsi" w:cstheme="minorHAnsi"/>
        </w:rPr>
        <w:t xml:space="preserve">, így nem kell tölteni az </w:t>
      </w:r>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táblát</w:t>
      </w:r>
      <w:r w:rsidR="00A40F8A" w:rsidRPr="006C72EB">
        <w:rPr>
          <w:rFonts w:asciiTheme="minorHAnsi" w:hAnsiTheme="minorHAnsi" w:cstheme="minorHAnsi"/>
        </w:rPr>
        <w:t xml:space="preserve"> </w:t>
      </w:r>
    </w:p>
    <w:p w14:paraId="14344F90" w14:textId="2B483785" w:rsidR="007372ED" w:rsidRPr="006C72EB" w:rsidRDefault="00A40F8A" w:rsidP="00A40F8A">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vagy a </w:t>
      </w:r>
      <w:r w:rsidRPr="006C72EB">
        <w:rPr>
          <w:rFonts w:asciiTheme="minorHAnsi" w:hAnsiTheme="minorHAnsi" w:cstheme="minorHAnsi"/>
          <w:b/>
        </w:rPr>
        <w:t>„(Vállalkozás) partnertípus besorolása: adós/adóstárs (DR)”</w:t>
      </w:r>
      <w:r w:rsidRPr="006C72EB">
        <w:rPr>
          <w:rFonts w:asciiTheme="minorHAnsi" w:hAnsiTheme="minorHAnsi" w:cstheme="minorHAnsi"/>
        </w:rPr>
        <w:t xml:space="preserve"> mező értéke </w:t>
      </w:r>
      <w:r w:rsidR="003238E3" w:rsidRPr="006C72EB">
        <w:rPr>
          <w:rFonts w:asciiTheme="minorHAnsi" w:hAnsiTheme="minorHAnsi" w:cstheme="minorHAnsi"/>
        </w:rPr>
        <w:t xml:space="preserve">marad </w:t>
      </w:r>
      <w:r w:rsidRPr="006C72EB">
        <w:rPr>
          <w:rFonts w:asciiTheme="minorHAnsi" w:hAnsiTheme="minorHAnsi" w:cstheme="minorHAnsi"/>
        </w:rPr>
        <w:t>’</w:t>
      </w:r>
      <w:r w:rsidR="003238E3" w:rsidRPr="006C72EB">
        <w:rPr>
          <w:rFonts w:asciiTheme="minorHAnsi" w:hAnsiTheme="minorHAnsi" w:cstheme="minorHAnsi"/>
        </w:rPr>
        <w:t>I</w:t>
      </w:r>
      <w:r w:rsidRPr="006C72EB">
        <w:rPr>
          <w:rFonts w:asciiTheme="minorHAnsi" w:hAnsiTheme="minorHAnsi" w:cstheme="minorHAnsi"/>
        </w:rPr>
        <w:t>’</w:t>
      </w:r>
      <w:r w:rsidR="003238E3" w:rsidRPr="006C72EB">
        <w:rPr>
          <w:rFonts w:asciiTheme="minorHAnsi" w:hAnsiTheme="minorHAnsi" w:cstheme="minorHAnsi"/>
        </w:rPr>
        <w:t xml:space="preserve"> és az </w:t>
      </w:r>
      <w:proofErr w:type="spellStart"/>
      <w:r w:rsidR="003238E3" w:rsidRPr="006C72EB">
        <w:rPr>
          <w:rFonts w:asciiTheme="minorHAnsi" w:hAnsiTheme="minorHAnsi" w:cstheme="minorHAnsi"/>
        </w:rPr>
        <w:t>UGYFM</w:t>
      </w:r>
      <w:proofErr w:type="spellEnd"/>
      <w:r w:rsidR="003238E3" w:rsidRPr="006C72EB">
        <w:rPr>
          <w:rFonts w:asciiTheme="minorHAnsi" w:hAnsiTheme="minorHAnsi" w:cstheme="minorHAnsi"/>
        </w:rPr>
        <w:t xml:space="preserve"> tábla az előző havi adatokkal töltésre kerül</w:t>
      </w:r>
      <w:r w:rsidRPr="006C72EB">
        <w:rPr>
          <w:rFonts w:asciiTheme="minorHAnsi" w:hAnsiTheme="minorHAnsi" w:cstheme="minorHAnsi"/>
        </w:rPr>
        <w:t>.</w:t>
      </w:r>
    </w:p>
    <w:bookmarkEnd w:id="220"/>
    <w:p w14:paraId="7AB39929" w14:textId="77777777" w:rsidR="00A40F8A" w:rsidRPr="006C72EB" w:rsidRDefault="00A40F8A">
      <w:pPr>
        <w:rPr>
          <w:rFonts w:asciiTheme="minorHAnsi" w:hAnsiTheme="minorHAnsi" w:cstheme="minorHAnsi"/>
        </w:rPr>
      </w:pPr>
    </w:p>
    <w:p w14:paraId="6483B22C" w14:textId="70443E15" w:rsidR="006F715D" w:rsidRPr="006C72EB" w:rsidRDefault="006F715D" w:rsidP="006F715D">
      <w:pPr>
        <w:rPr>
          <w:rFonts w:asciiTheme="minorHAnsi" w:hAnsiTheme="minorHAnsi" w:cstheme="minorHAnsi"/>
        </w:rPr>
      </w:pPr>
      <w:r w:rsidRPr="006C72EB">
        <w:rPr>
          <w:rFonts w:asciiTheme="minorHAnsi" w:hAnsiTheme="minorHAnsi" w:cstheme="minorHAnsi"/>
        </w:rPr>
        <w:t xml:space="preserve">Az instrumentum megszűnése esetén, amennyiben késedelem is tartozott az instrumentumhoz, a késedelmet is meg kell szüntetni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leírtak szerint.</w:t>
      </w:r>
    </w:p>
    <w:p w14:paraId="050EA11F" w14:textId="242F9EB4" w:rsidR="004F3C59" w:rsidRPr="006C72EB" w:rsidRDefault="004F3C59" w:rsidP="006F715D">
      <w:pPr>
        <w:rPr>
          <w:rFonts w:asciiTheme="minorHAnsi" w:hAnsiTheme="minorHAnsi" w:cstheme="minorHAnsi"/>
        </w:rPr>
      </w:pPr>
      <w:r w:rsidRPr="006C72EB">
        <w:rPr>
          <w:rFonts w:asciiTheme="minorHAnsi" w:hAnsiTheme="minorHAnsi" w:cstheme="minorHAnsi"/>
        </w:rPr>
        <w:t xml:space="preserve">Amennyiben egy instrumentum megszűnéséhez kapcsolódóan történik </w:t>
      </w:r>
      <w:proofErr w:type="spellStart"/>
      <w:r w:rsidRPr="006C72EB">
        <w:rPr>
          <w:rFonts w:asciiTheme="minorHAnsi" w:hAnsiTheme="minorHAnsi" w:cstheme="minorHAnsi"/>
        </w:rPr>
        <w:t>pl</w:t>
      </w:r>
      <w:proofErr w:type="spellEnd"/>
      <w:r w:rsidRPr="006C72EB">
        <w:rPr>
          <w:rFonts w:asciiTheme="minorHAnsi" w:hAnsiTheme="minorHAnsi" w:cstheme="minorHAnsi"/>
        </w:rPr>
        <w:t xml:space="preserve"> ügyfél befizetés és leírás is, akkor a </w:t>
      </w:r>
      <w:r w:rsidR="00B13C0C" w:rsidRPr="006C72EB">
        <w:rPr>
          <w:rFonts w:asciiTheme="minorHAnsi" w:hAnsiTheme="minorHAnsi" w:cstheme="minorHAnsi"/>
        </w:rPr>
        <w:t xml:space="preserve">leginkább negatív </w:t>
      </w:r>
      <w:r w:rsidRPr="006C72EB">
        <w:rPr>
          <w:rFonts w:asciiTheme="minorHAnsi" w:hAnsiTheme="minorHAnsi" w:cstheme="minorHAnsi"/>
        </w:rPr>
        <w:t>módot kell megadni a megszűnés táblában (azaz a leírást</w:t>
      </w:r>
      <w:r w:rsidR="00B13C0C" w:rsidRPr="006C72EB">
        <w:rPr>
          <w:rFonts w:asciiTheme="minorHAnsi" w:hAnsiTheme="minorHAnsi" w:cstheme="minorHAnsi"/>
        </w:rPr>
        <w:t xml:space="preserve">, a </w:t>
      </w:r>
      <w:proofErr w:type="spellStart"/>
      <w:r w:rsidR="00B13C0C" w:rsidRPr="006C72EB">
        <w:rPr>
          <w:rFonts w:asciiTheme="minorHAnsi" w:hAnsiTheme="minorHAnsi" w:cstheme="minorHAnsi"/>
        </w:rPr>
        <w:t>KHR-rel</w:t>
      </w:r>
      <w:proofErr w:type="spellEnd"/>
      <w:r w:rsidR="00B13C0C" w:rsidRPr="006C72EB">
        <w:rPr>
          <w:rFonts w:asciiTheme="minorHAnsi" w:hAnsiTheme="minorHAnsi" w:cstheme="minorHAnsi"/>
        </w:rPr>
        <w:t xml:space="preserve"> egyezően</w:t>
      </w:r>
      <w:r w:rsidRPr="006C72EB">
        <w:rPr>
          <w:rFonts w:asciiTheme="minorHAnsi" w:hAnsiTheme="minorHAnsi" w:cstheme="minorHAnsi"/>
        </w:rPr>
        <w:t xml:space="preserve">),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táblában a törlesztés forrása lesz az ügyfél befizetés.</w:t>
      </w:r>
    </w:p>
    <w:p w14:paraId="42B85481" w14:textId="51B4ADB4" w:rsidR="00770A0F" w:rsidRPr="006C72EB" w:rsidRDefault="00770A0F" w:rsidP="006F715D">
      <w:pPr>
        <w:rPr>
          <w:rFonts w:asciiTheme="minorHAnsi" w:hAnsiTheme="minorHAnsi" w:cstheme="minorHAnsi"/>
        </w:rPr>
      </w:pPr>
      <w:r w:rsidRPr="006C72EB">
        <w:rPr>
          <w:rFonts w:asciiTheme="minorHAnsi" w:hAnsiTheme="minorHAnsi" w:cstheme="minorHAnsi"/>
        </w:rPr>
        <w:t>A „Tárgyhavi leírás” mezőben az instrumentum megszűnéséhez kapcsolható, végleges és teljes leírás összege jelentendő. A leírás összegébe nem értendő bele az elengedés összege, azt törlesztési eseményként kell szerepeltetni a jelentésben.</w:t>
      </w:r>
    </w:p>
    <w:p w14:paraId="2ACE5B85" w14:textId="40174F60" w:rsidR="00120E9B" w:rsidRPr="006C72EB" w:rsidRDefault="00120E9B" w:rsidP="006F715D">
      <w:pPr>
        <w:rPr>
          <w:rFonts w:asciiTheme="minorHAnsi" w:hAnsiTheme="minorHAnsi" w:cstheme="minorHAnsi"/>
        </w:rPr>
      </w:pPr>
      <w:r w:rsidRPr="006C72EB">
        <w:rPr>
          <w:rFonts w:asciiTheme="minorHAnsi" w:hAnsiTheme="minorHAnsi" w:cstheme="minorHAnsi"/>
        </w:rPr>
        <w:t xml:space="preserve">A „Maradványösszeg” mezőben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egyezően a szerződésszintű maradványösszeget kell jelenteni, minden, adott szerződéshez tartozó instrumentum esetén. Amennyiben adott szerződés nem szerepel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akkor </w:t>
      </w:r>
      <w:r w:rsidR="00C40AB9" w:rsidRPr="006C72EB">
        <w:rPr>
          <w:rFonts w:asciiTheme="minorHAnsi" w:hAnsiTheme="minorHAnsi" w:cstheme="minorHAnsi"/>
        </w:rPr>
        <w:t>az attribútum nem töltendő.</w:t>
      </w:r>
    </w:p>
    <w:p w14:paraId="15946649" w14:textId="77777777" w:rsidR="003D6458" w:rsidRPr="006C72EB" w:rsidRDefault="003D6458" w:rsidP="007F4E6F">
      <w:pPr>
        <w:rPr>
          <w:rFonts w:asciiTheme="minorHAnsi" w:hAnsiTheme="minorHAnsi" w:cstheme="minorHAnsi"/>
        </w:rPr>
      </w:pPr>
      <w:r w:rsidRPr="006C72EB">
        <w:rPr>
          <w:rFonts w:asciiTheme="minorHAnsi" w:hAnsiTheme="minorHAnsi" w:cstheme="minorHAnsi"/>
        </w:rPr>
        <w:t>Ha követelés eladás vagy követelés átadás történik, akkor</w:t>
      </w:r>
    </w:p>
    <w:p w14:paraId="1D4CD4C7" w14:textId="0C7ABA06" w:rsidR="003D6458" w:rsidRPr="006C72EB" w:rsidRDefault="003D6458" w:rsidP="007F4E6F">
      <w:pPr>
        <w:rPr>
          <w:rFonts w:asciiTheme="minorHAnsi" w:hAnsiTheme="minorHAnsi" w:cstheme="minorHAnsi"/>
        </w:rPr>
      </w:pPr>
      <w:r w:rsidRPr="006C72EB">
        <w:rPr>
          <w:rFonts w:asciiTheme="minorHAnsi" w:hAnsiTheme="minorHAnsi" w:cstheme="minorHAnsi"/>
        </w:rPr>
        <w:t>-  belföldi, törzsszámmal rendelkező átvevő esetén csak a törzsszám jelentendő,</w:t>
      </w:r>
    </w:p>
    <w:p w14:paraId="14ABBCD9" w14:textId="3C50B9B9" w:rsidR="003D6458" w:rsidRPr="006C72EB" w:rsidRDefault="003D6458" w:rsidP="007F4E6F">
      <w:pPr>
        <w:rPr>
          <w:rFonts w:asciiTheme="minorHAnsi" w:hAnsiTheme="minorHAnsi" w:cstheme="minorHAnsi"/>
        </w:rPr>
      </w:pPr>
      <w:r w:rsidRPr="006C72EB">
        <w:rPr>
          <w:rFonts w:asciiTheme="minorHAnsi" w:hAnsiTheme="minorHAnsi" w:cstheme="minorHAnsi"/>
        </w:rPr>
        <w:t>- külföldi, vagy belföldi háztartás/belföldi törzsszám nélküli vállalat átvevő esetén csak az országkód és a szektorkód jelentendő.</w:t>
      </w:r>
    </w:p>
    <w:p w14:paraId="7FF1D48E" w14:textId="2D392E2D" w:rsidR="00F14211" w:rsidRPr="006C72EB" w:rsidRDefault="00F14211" w:rsidP="007F4E6F">
      <w:pPr>
        <w:rPr>
          <w:rFonts w:asciiTheme="minorHAnsi" w:hAnsiTheme="minorHAnsi" w:cstheme="minorHAnsi"/>
        </w:rPr>
      </w:pPr>
      <w:bookmarkStart w:id="221" w:name="_Hlk71631180"/>
      <w:r w:rsidRPr="006C72EB">
        <w:rPr>
          <w:rFonts w:asciiTheme="minorHAnsi" w:hAnsiTheme="minorHAnsi" w:cstheme="minorHAnsi"/>
        </w:rPr>
        <w:t xml:space="preserve">Amennyiben olyan szerződés kerül eladásra, amely alá több instrumentum nyílt (pl.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hitelkeret), akkor az eladási ár arányosítandó az egyes, a keret alá tartozó instrumentumokra olyan módon, hogy összességében jelentésre kerüljön a teljes eladási ár.</w:t>
      </w:r>
    </w:p>
    <w:bookmarkEnd w:id="221"/>
    <w:p w14:paraId="594CE5AC" w14:textId="011CCABA" w:rsidR="003D6458" w:rsidRPr="006C72EB" w:rsidRDefault="00CD0293" w:rsidP="006F715D">
      <w:pPr>
        <w:rPr>
          <w:rFonts w:asciiTheme="minorHAnsi" w:hAnsiTheme="minorHAnsi" w:cstheme="minorHAnsi"/>
        </w:rPr>
      </w:pPr>
      <w:r w:rsidRPr="006C72EB">
        <w:rPr>
          <w:rFonts w:asciiTheme="minorHAnsi" w:hAnsiTheme="minorHAnsi" w:cstheme="minorHAnsi"/>
        </w:rPr>
        <w:t xml:space="preserve">Amennyiben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nyílt keret szűnik meg, a következőképpen kell eljárni:</w:t>
      </w:r>
    </w:p>
    <w:p w14:paraId="091D8649" w14:textId="56658E03" w:rsidR="00CD0293" w:rsidRPr="006C72EB" w:rsidRDefault="00CD0293" w:rsidP="00CD0293">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tartozik alá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attól függetlenül mindaddig bent kell tartani az adatmodellben, míg valamely hozzá tartozó instrumentum él, hogy a szerződés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jelentett lejáratának napja már elkövetkezett. Az utolsó, hozzá tartozó instrumentum megszűnésének hónapjában kell megszüntetni ’</w:t>
      </w:r>
      <w:proofErr w:type="spellStart"/>
      <w:r w:rsidRPr="006C72EB">
        <w:rPr>
          <w:rFonts w:asciiTheme="minorHAnsi" w:hAnsiTheme="minorHAnsi" w:cstheme="minorHAnsi"/>
        </w:rPr>
        <w:t>EGYEBM</w:t>
      </w:r>
      <w:proofErr w:type="spellEnd"/>
      <w:r w:rsidRPr="006C72EB">
        <w:rPr>
          <w:rFonts w:asciiTheme="minorHAnsi" w:hAnsiTheme="minorHAnsi" w:cstheme="minorHAnsi"/>
        </w:rPr>
        <w:t>’ kóddal,</w:t>
      </w:r>
    </w:p>
    <w:p w14:paraId="4899F56C" w14:textId="054FE847" w:rsidR="00CD0293" w:rsidRPr="006C72EB" w:rsidRDefault="00CD0293">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nem tartozik alá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akkor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szereplő lejárati nap időszakában kell ’</w:t>
      </w:r>
      <w:proofErr w:type="spellStart"/>
      <w:r w:rsidR="00BE3A13" w:rsidRPr="006C72EB">
        <w:rPr>
          <w:rFonts w:asciiTheme="minorHAnsi" w:hAnsiTheme="minorHAnsi" w:cstheme="minorHAnsi"/>
        </w:rPr>
        <w:t>FOLYELOTT</w:t>
      </w:r>
      <w:proofErr w:type="spellEnd"/>
      <w:r w:rsidRPr="006C72EB">
        <w:rPr>
          <w:rFonts w:asciiTheme="minorHAnsi" w:hAnsiTheme="minorHAnsi" w:cstheme="minorHAnsi"/>
        </w:rPr>
        <w:t>’</w:t>
      </w:r>
      <w:r w:rsidR="00B15D74" w:rsidRPr="006C72EB">
        <w:rPr>
          <w:rFonts w:asciiTheme="minorHAnsi" w:hAnsiTheme="minorHAnsi" w:cstheme="minorHAnsi"/>
        </w:rPr>
        <w:t>/’</w:t>
      </w:r>
      <w:proofErr w:type="spellStart"/>
      <w:r w:rsidR="00B15D74" w:rsidRPr="006C72EB">
        <w:rPr>
          <w:rFonts w:asciiTheme="minorHAnsi" w:hAnsiTheme="minorHAnsi" w:cstheme="minorHAnsi"/>
        </w:rPr>
        <w:t>EGYEBM</w:t>
      </w:r>
      <w:proofErr w:type="spellEnd"/>
      <w:r w:rsidR="00B15D74" w:rsidRPr="006C72EB">
        <w:rPr>
          <w:rFonts w:asciiTheme="minorHAnsi" w:hAnsiTheme="minorHAnsi" w:cstheme="minorHAnsi"/>
        </w:rPr>
        <w:t>’</w:t>
      </w:r>
      <w:r w:rsidRPr="006C72EB">
        <w:rPr>
          <w:rFonts w:asciiTheme="minorHAnsi" w:hAnsiTheme="minorHAnsi" w:cstheme="minorHAnsi"/>
        </w:rPr>
        <w:t xml:space="preserve"> kóddal megszüntetni.</w:t>
      </w:r>
    </w:p>
    <w:p w14:paraId="658E8D6F" w14:textId="0F8C38E0" w:rsidR="00A40A0F" w:rsidRPr="006C72EB" w:rsidRDefault="00A40A0F" w:rsidP="00A40A0F">
      <w:pPr>
        <w:rPr>
          <w:rFonts w:asciiTheme="minorHAnsi" w:hAnsiTheme="minorHAnsi" w:cstheme="minorHAnsi"/>
        </w:rPr>
      </w:pPr>
      <w:r w:rsidRPr="006C72EB">
        <w:rPr>
          <w:rFonts w:asciiTheme="minorHAnsi" w:hAnsiTheme="minorHAnsi" w:cstheme="minorHAnsi"/>
        </w:rPr>
        <w:t xml:space="preserve">A „Megszűnés módja” mezőben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egyezően kell jelenteni az adatokat, a leginkább negatív megszűnési módot kell választani, amennyiben egyazon időszakban többféle tranzakció is történt.</w:t>
      </w:r>
      <w:r w:rsidR="004B47E0" w:rsidRPr="006C72EB">
        <w:rPr>
          <w:rFonts w:asciiTheme="minorHAnsi" w:hAnsiTheme="minorHAnsi" w:cstheme="minorHAnsi"/>
        </w:rPr>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6C72EB">
        <w:rPr>
          <w:rFonts w:asciiTheme="minorHAnsi" w:hAnsiTheme="minorHAnsi" w:cstheme="minorHAnsi"/>
        </w:rPr>
        <w:t>visszafizette a hitelét.</w:t>
      </w:r>
    </w:p>
    <w:p w14:paraId="7E9456BD" w14:textId="77777777" w:rsidR="00D47A9D" w:rsidRPr="006C72EB" w:rsidRDefault="00D47A9D" w:rsidP="00A40A0F">
      <w:pPr>
        <w:rPr>
          <w:rFonts w:asciiTheme="minorHAnsi" w:hAnsiTheme="minorHAnsi" w:cstheme="minorHAnsi"/>
        </w:rPr>
      </w:pPr>
    </w:p>
    <w:p w14:paraId="69203E3E" w14:textId="7377E184" w:rsidR="006C1FB5" w:rsidRPr="006C72EB" w:rsidRDefault="00334A8F" w:rsidP="00E60D85">
      <w:pPr>
        <w:pStyle w:val="Cmsor2"/>
        <w:rPr>
          <w:rFonts w:asciiTheme="minorHAnsi" w:hAnsiTheme="minorHAnsi" w:cstheme="minorHAnsi"/>
          <w:sz w:val="20"/>
          <w:szCs w:val="20"/>
        </w:rPr>
      </w:pPr>
      <w:bookmarkStart w:id="222" w:name="_Toc64967391"/>
      <w:bookmarkStart w:id="223" w:name="_Toc149902012"/>
      <w:bookmarkStart w:id="224" w:name="_Toc188019082"/>
      <w:bookmarkStart w:id="225" w:name="_Hlk9268020"/>
      <w:bookmarkEnd w:id="136"/>
      <w:r w:rsidRPr="006C72EB">
        <w:rPr>
          <w:rFonts w:asciiTheme="minorHAnsi" w:hAnsiTheme="minorHAnsi" w:cstheme="minorHAnsi"/>
          <w:sz w:val="20"/>
          <w:szCs w:val="20"/>
        </w:rPr>
        <w:t>Instrumentum – felügyeleti adatok</w:t>
      </w:r>
      <w:r w:rsidR="00E60D85" w:rsidRPr="006C72EB">
        <w:rPr>
          <w:rFonts w:asciiTheme="minorHAnsi" w:hAnsiTheme="minorHAnsi" w:cstheme="minorHAnsi"/>
          <w:sz w:val="20"/>
          <w:szCs w:val="20"/>
        </w:rPr>
        <w:t xml:space="preserve"> (</w:t>
      </w:r>
      <w:proofErr w:type="spellStart"/>
      <w:r w:rsidR="00E60D85" w:rsidRPr="006C72EB">
        <w:rPr>
          <w:rFonts w:asciiTheme="minorHAnsi" w:hAnsiTheme="minorHAnsi" w:cstheme="minorHAnsi"/>
          <w:sz w:val="20"/>
          <w:szCs w:val="20"/>
        </w:rPr>
        <w:t>INSTN</w:t>
      </w:r>
      <w:proofErr w:type="spellEnd"/>
      <w:r w:rsidR="00E60D85" w:rsidRPr="006C72EB">
        <w:rPr>
          <w:rFonts w:asciiTheme="minorHAnsi" w:hAnsiTheme="minorHAnsi" w:cstheme="minorHAnsi"/>
          <w:sz w:val="20"/>
          <w:szCs w:val="20"/>
        </w:rPr>
        <w:t>)</w:t>
      </w:r>
      <w:bookmarkEnd w:id="222"/>
      <w:bookmarkEnd w:id="223"/>
      <w:bookmarkEnd w:id="224"/>
    </w:p>
    <w:p w14:paraId="5C65A513" w14:textId="4A780B68" w:rsidR="0097449A" w:rsidRPr="006C72EB" w:rsidRDefault="00334A8F" w:rsidP="00FE35FE">
      <w:pPr>
        <w:rPr>
          <w:rFonts w:asciiTheme="minorHAnsi" w:hAnsiTheme="minorHAnsi" w:cstheme="minorHAnsi"/>
        </w:rPr>
      </w:pPr>
      <w:r w:rsidRPr="006C72EB">
        <w:rPr>
          <w:rFonts w:asciiTheme="minorHAnsi" w:hAnsiTheme="minorHAnsi" w:cstheme="minorHAnsi"/>
        </w:rPr>
        <w:t>A táblát minden hónapra teljesíteni kell olyan módon, hogy a negyedév első két hónapjára vonatkozóan nemleges a tábla és a harmadik hónap vonatkozásában tartalmaz adatot</w:t>
      </w:r>
      <w:r w:rsidR="00FA2424" w:rsidRPr="006C72EB">
        <w:rPr>
          <w:rFonts w:asciiTheme="minorHAnsi" w:hAnsiTheme="minorHAnsi" w:cstheme="minorHAnsi"/>
        </w:rPr>
        <w:t>, az adatokat instrumentum szinten kell megadni</w:t>
      </w:r>
      <w:r w:rsidRPr="006C72EB">
        <w:rPr>
          <w:rFonts w:asciiTheme="minorHAnsi" w:hAnsiTheme="minorHAnsi" w:cstheme="minorHAnsi"/>
        </w:rPr>
        <w:t>.</w:t>
      </w:r>
      <w:r w:rsidR="00011E69" w:rsidRPr="006C72EB">
        <w:rPr>
          <w:rFonts w:asciiTheme="minorHAnsi" w:hAnsiTheme="minorHAnsi" w:cstheme="minorHAnsi"/>
        </w:rPr>
        <w:t xml:space="preserve"> </w:t>
      </w:r>
      <w:r w:rsidR="00FE35FE" w:rsidRPr="006C72EB">
        <w:rPr>
          <w:rFonts w:asciiTheme="minorHAnsi" w:hAnsiTheme="minorHAnsi" w:cstheme="minorHAnsi"/>
        </w:rPr>
        <w:t xml:space="preserve">Minden esetben szükséges </w:t>
      </w:r>
      <w:proofErr w:type="spellStart"/>
      <w:r w:rsidR="00FE35FE" w:rsidRPr="006C72EB">
        <w:rPr>
          <w:rFonts w:asciiTheme="minorHAnsi" w:hAnsiTheme="minorHAnsi" w:cstheme="minorHAnsi"/>
        </w:rPr>
        <w:t>INSTN</w:t>
      </w:r>
      <w:proofErr w:type="spellEnd"/>
      <w:r w:rsidR="00FE35FE" w:rsidRPr="006C72EB">
        <w:rPr>
          <w:rFonts w:asciiTheme="minorHAnsi" w:hAnsiTheme="minorHAnsi" w:cstheme="minorHAnsi"/>
        </w:rPr>
        <w:t xml:space="preserve"> tábla csatolása mind az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instrumentumhoz (akkor is, ha a teljes keret lehívásra kerül), mind pedig az </w:t>
      </w:r>
      <w:proofErr w:type="spellStart"/>
      <w:r w:rsidR="00FE35FE" w:rsidRPr="006C72EB">
        <w:rPr>
          <w:rFonts w:asciiTheme="minorHAnsi" w:hAnsiTheme="minorHAnsi" w:cstheme="minorHAnsi"/>
        </w:rPr>
        <w:t>INSTR</w:t>
      </w:r>
      <w:proofErr w:type="spellEnd"/>
      <w:r w:rsidR="00FE35FE" w:rsidRPr="006C72EB">
        <w:rPr>
          <w:rFonts w:asciiTheme="minorHAnsi" w:hAnsiTheme="minorHAnsi" w:cstheme="minorHAnsi"/>
        </w:rPr>
        <w:t xml:space="preserve"> instrumentumhoz. Minden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azonosító csak egy </w:t>
      </w:r>
      <w:proofErr w:type="spellStart"/>
      <w:r w:rsidR="00FE35FE" w:rsidRPr="006C72EB">
        <w:rPr>
          <w:rFonts w:asciiTheme="minorHAnsi" w:hAnsiTheme="minorHAnsi" w:cstheme="minorHAnsi"/>
        </w:rPr>
        <w:t>INSTN</w:t>
      </w:r>
      <w:proofErr w:type="spellEnd"/>
      <w:r w:rsidR="00FE35FE" w:rsidRPr="006C72EB">
        <w:rPr>
          <w:rFonts w:asciiTheme="minorHAnsi" w:hAnsiTheme="minorHAnsi" w:cstheme="minorHAnsi"/>
        </w:rPr>
        <w:t xml:space="preserve"> rekordnál jelenhet meg és ebben az esetben az az </w:t>
      </w:r>
      <w:proofErr w:type="spellStart"/>
      <w:r w:rsidR="00FE35FE" w:rsidRPr="006C72EB">
        <w:rPr>
          <w:rFonts w:asciiTheme="minorHAnsi" w:hAnsiTheme="minorHAnsi" w:cstheme="minorHAnsi"/>
        </w:rPr>
        <w:t>INSTN.INSTR_azon</w:t>
      </w:r>
      <w:proofErr w:type="spellEnd"/>
      <w:r w:rsidR="00FE35FE" w:rsidRPr="006C72EB">
        <w:rPr>
          <w:rFonts w:asciiTheme="minorHAnsi" w:hAnsiTheme="minorHAnsi" w:cstheme="minorHAnsi"/>
        </w:rPr>
        <w:t xml:space="preserve"> nem lehet töltött, illetve amennyiben töltött az </w:t>
      </w:r>
      <w:proofErr w:type="spellStart"/>
      <w:r w:rsidR="00FE35FE" w:rsidRPr="006C72EB">
        <w:rPr>
          <w:rFonts w:asciiTheme="minorHAnsi" w:hAnsiTheme="minorHAnsi" w:cstheme="minorHAnsi"/>
        </w:rPr>
        <w:t>INSTR</w:t>
      </w:r>
      <w:proofErr w:type="spellEnd"/>
      <w:r w:rsidR="00FE35FE" w:rsidRPr="006C72EB">
        <w:rPr>
          <w:rFonts w:asciiTheme="minorHAnsi" w:hAnsiTheme="minorHAnsi" w:cstheme="minorHAnsi"/>
        </w:rPr>
        <w:t xml:space="preserve"> azonosító, nem tölthető az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azonosító (azaz nem kell megadni a keretet ebben a táblában az adott </w:t>
      </w:r>
      <w:proofErr w:type="spellStart"/>
      <w:r w:rsidR="00FE35FE" w:rsidRPr="006C72EB">
        <w:rPr>
          <w:rFonts w:asciiTheme="minorHAnsi" w:hAnsiTheme="minorHAnsi" w:cstheme="minorHAnsi"/>
        </w:rPr>
        <w:t>INSTR</w:t>
      </w:r>
      <w:proofErr w:type="spellEnd"/>
      <w:r w:rsidR="00FE35FE" w:rsidRPr="006C72EB">
        <w:rPr>
          <w:rFonts w:asciiTheme="minorHAnsi" w:hAnsiTheme="minorHAnsi" w:cstheme="minorHAnsi"/>
        </w:rPr>
        <w:t xml:space="preserve"> instrumentumhoz kapcsolódóan).</w:t>
      </w:r>
      <w:r w:rsidR="00275315">
        <w:rPr>
          <w:rFonts w:asciiTheme="minorHAnsi" w:hAnsiTheme="minorHAnsi" w:cstheme="minorHAnsi"/>
        </w:rPr>
        <w:t xml:space="preserve"> </w:t>
      </w:r>
      <w:proofErr w:type="gramStart"/>
      <w:r w:rsidR="0097449A" w:rsidRPr="006C72EB">
        <w:rPr>
          <w:rFonts w:asciiTheme="minorHAnsi" w:hAnsiTheme="minorHAnsi" w:cstheme="minorHAnsi"/>
        </w:rPr>
        <w:t>”Az</w:t>
      </w:r>
      <w:proofErr w:type="gramEnd"/>
      <w:r w:rsidR="0097449A" w:rsidRPr="006C72EB">
        <w:rPr>
          <w:rFonts w:asciiTheme="minorHAnsi" w:hAnsiTheme="minorHAnsi" w:cstheme="minorHAnsi"/>
        </w:rPr>
        <w:t xml:space="preserve"> instrumentum banki könyvben szerepel-e?” mezőt eltérő tartalommal kell feltölteni: az instrumentum tekintetében alkalmazott ügyfélminősítési </w:t>
      </w:r>
      <w:proofErr w:type="spellStart"/>
      <w:r w:rsidR="0097449A" w:rsidRPr="006C72EB">
        <w:rPr>
          <w:rFonts w:asciiTheme="minorHAnsi" w:hAnsiTheme="minorHAnsi" w:cstheme="minorHAnsi"/>
        </w:rPr>
        <w:t>tool</w:t>
      </w:r>
      <w:proofErr w:type="spellEnd"/>
      <w:r w:rsidR="0097449A" w:rsidRPr="006C72EB">
        <w:rPr>
          <w:rFonts w:asciiTheme="minorHAnsi" w:hAnsiTheme="minorHAnsi" w:cstheme="minorHAnsi"/>
        </w:rPr>
        <w:t>-t kell itt megadni. Annak az ügyfélminősítési modell-</w:t>
      </w:r>
      <w:proofErr w:type="spellStart"/>
      <w:r w:rsidR="0097449A" w:rsidRPr="006C72EB">
        <w:rPr>
          <w:rFonts w:asciiTheme="minorHAnsi" w:hAnsiTheme="minorHAnsi" w:cstheme="minorHAnsi"/>
        </w:rPr>
        <w:t>nek</w:t>
      </w:r>
      <w:proofErr w:type="spellEnd"/>
      <w:r w:rsidR="0097449A" w:rsidRPr="006C72EB">
        <w:rPr>
          <w:rFonts w:asciiTheme="minorHAnsi" w:hAnsiTheme="minorHAnsi" w:cstheme="minorHAnsi"/>
        </w:rPr>
        <w:t xml:space="preserve"> /</w:t>
      </w:r>
      <w:proofErr w:type="spellStart"/>
      <w:r w:rsidR="0097449A" w:rsidRPr="006C72EB">
        <w:rPr>
          <w:rFonts w:asciiTheme="minorHAnsi" w:hAnsiTheme="minorHAnsi" w:cstheme="minorHAnsi"/>
        </w:rPr>
        <w:t>tool-nak</w:t>
      </w:r>
      <w:proofErr w:type="spellEnd"/>
      <w:r w:rsidR="0097449A" w:rsidRPr="006C72EB">
        <w:rPr>
          <w:rFonts w:asciiTheme="minorHAnsi" w:hAnsiTheme="minorHAnsi" w:cstheme="minorHAnsi"/>
        </w:rPr>
        <w:t xml:space="preserve"> a megnevezése, amellyel az adott </w:t>
      </w:r>
      <w:r w:rsidR="007E55FC" w:rsidRPr="006C72EB">
        <w:rPr>
          <w:rFonts w:asciiTheme="minorHAnsi" w:hAnsiTheme="minorHAnsi" w:cstheme="minorHAnsi"/>
        </w:rPr>
        <w:t xml:space="preserve">a </w:t>
      </w:r>
      <w:proofErr w:type="spellStart"/>
      <w:r w:rsidR="007E55FC" w:rsidRPr="006C72EB">
        <w:rPr>
          <w:rFonts w:asciiTheme="minorHAnsi" w:hAnsiTheme="minorHAnsi" w:cstheme="minorHAnsi"/>
        </w:rPr>
        <w:t>INSTK</w:t>
      </w:r>
      <w:proofErr w:type="spellEnd"/>
      <w:r w:rsidR="007E55FC" w:rsidRPr="006C72EB">
        <w:rPr>
          <w:rFonts w:asciiTheme="minorHAnsi" w:hAnsiTheme="minorHAnsi" w:cstheme="minorHAnsi"/>
        </w:rPr>
        <w:t>/</w:t>
      </w:r>
      <w:proofErr w:type="spellStart"/>
      <w:r w:rsidR="007E55FC" w:rsidRPr="006C72EB">
        <w:rPr>
          <w:rFonts w:asciiTheme="minorHAnsi" w:hAnsiTheme="minorHAnsi" w:cstheme="minorHAnsi"/>
        </w:rPr>
        <w:t>INSTR</w:t>
      </w:r>
      <w:proofErr w:type="spellEnd"/>
      <w:r w:rsidR="007E55FC" w:rsidRPr="006C72EB">
        <w:rPr>
          <w:rFonts w:asciiTheme="minorHAnsi" w:hAnsiTheme="minorHAnsi" w:cstheme="minorHAnsi"/>
        </w:rPr>
        <w:t xml:space="preserve"> instrumentumhoz kapcsolódó ügyfelek </w:t>
      </w:r>
      <w:r w:rsidR="0097449A" w:rsidRPr="006C72EB">
        <w:rPr>
          <w:rFonts w:asciiTheme="minorHAnsi" w:hAnsiTheme="minorHAnsi" w:cstheme="minorHAnsi"/>
        </w:rPr>
        <w:t>ügyfélminősítés</w:t>
      </w:r>
      <w:r w:rsidR="007E55FC" w:rsidRPr="006C72EB">
        <w:rPr>
          <w:rFonts w:asciiTheme="minorHAnsi" w:hAnsiTheme="minorHAnsi" w:cstheme="minorHAnsi"/>
        </w:rPr>
        <w:t>e</w:t>
      </w:r>
      <w:r w:rsidR="0097449A" w:rsidRPr="006C72EB">
        <w:rPr>
          <w:rFonts w:asciiTheme="minorHAnsi" w:hAnsiTheme="minorHAnsi" w:cstheme="minorHAnsi"/>
        </w:rPr>
        <w:t xml:space="preserve"> elkészítésre került.</w:t>
      </w:r>
      <w:r w:rsidR="00BD468C" w:rsidRPr="006C72EB">
        <w:rPr>
          <w:rFonts w:asciiTheme="minorHAnsi" w:hAnsiTheme="minorHAnsi" w:cstheme="minorHAnsi"/>
        </w:rPr>
        <w:t xml:space="preserve"> 2021. szeptemberi vonatkozási időtől kezdődően átnevezésre kerül a mező „Minősítő modell (ügyfélminősítési </w:t>
      </w:r>
      <w:proofErr w:type="spellStart"/>
      <w:r w:rsidR="00BD468C" w:rsidRPr="006C72EB">
        <w:rPr>
          <w:rFonts w:asciiTheme="minorHAnsi" w:hAnsiTheme="minorHAnsi" w:cstheme="minorHAnsi"/>
        </w:rPr>
        <w:t>tool</w:t>
      </w:r>
      <w:proofErr w:type="spellEnd"/>
      <w:r w:rsidR="00BD468C" w:rsidRPr="006C72EB">
        <w:rPr>
          <w:rFonts w:asciiTheme="minorHAnsi" w:hAnsiTheme="minorHAnsi" w:cstheme="minorHAnsi"/>
        </w:rPr>
        <w:t xml:space="preserve">) </w:t>
      </w:r>
      <w:proofErr w:type="gramStart"/>
      <w:r w:rsidR="00BD468C" w:rsidRPr="006C72EB">
        <w:rPr>
          <w:rFonts w:asciiTheme="minorHAnsi" w:hAnsiTheme="minorHAnsi" w:cstheme="minorHAnsi"/>
        </w:rPr>
        <w:t>megnevezése”-</w:t>
      </w:r>
      <w:proofErr w:type="gramEnd"/>
      <w:r w:rsidR="00BD468C" w:rsidRPr="006C72EB">
        <w:rPr>
          <w:rFonts w:asciiTheme="minorHAnsi" w:hAnsiTheme="minorHAnsi" w:cstheme="minorHAnsi"/>
        </w:rPr>
        <w:t>re.</w:t>
      </w:r>
    </w:p>
    <w:p w14:paraId="34131DA9" w14:textId="77777777" w:rsidR="0097449A" w:rsidRPr="006C72EB" w:rsidRDefault="0097449A" w:rsidP="008D5A94">
      <w:pPr>
        <w:rPr>
          <w:rFonts w:asciiTheme="minorHAnsi" w:hAnsiTheme="minorHAnsi" w:cstheme="minorHAnsi"/>
        </w:rPr>
      </w:pPr>
    </w:p>
    <w:p w14:paraId="690F8F0A" w14:textId="68B82976" w:rsidR="00BD468C" w:rsidRPr="006C72EB" w:rsidRDefault="00E655AC" w:rsidP="00BD468C">
      <w:pPr>
        <w:pStyle w:val="Jegyzetszveg"/>
        <w:spacing w:line="276" w:lineRule="auto"/>
        <w:rPr>
          <w:rFonts w:asciiTheme="minorHAnsi" w:hAnsiTheme="minorHAnsi" w:cstheme="minorHAnsi"/>
        </w:rPr>
      </w:pPr>
      <w:r w:rsidRPr="006C72EB">
        <w:rPr>
          <w:rFonts w:asciiTheme="minorHAnsi" w:hAnsiTheme="minorHAnsi" w:cstheme="minorHAnsi"/>
        </w:rPr>
        <w:t>A „</w:t>
      </w:r>
      <w:proofErr w:type="spellStart"/>
      <w:r w:rsidRPr="006C72EB">
        <w:rPr>
          <w:rFonts w:asciiTheme="minorHAnsi" w:hAnsiTheme="minorHAnsi" w:cstheme="minorHAnsi"/>
        </w:rPr>
        <w:t>Corep</w:t>
      </w:r>
      <w:proofErr w:type="spellEnd"/>
      <w:r w:rsidRPr="006C72EB">
        <w:rPr>
          <w:rFonts w:asciiTheme="minorHAnsi" w:hAnsiTheme="minorHAnsi" w:cstheme="minorHAnsi"/>
        </w:rPr>
        <w:t xml:space="preserve"> szegmens” mező</w:t>
      </w:r>
      <w:r w:rsidR="000F615C" w:rsidRPr="006C72EB">
        <w:rPr>
          <w:rFonts w:asciiTheme="minorHAnsi" w:hAnsiTheme="minorHAnsi" w:cstheme="minorHAnsi"/>
        </w:rPr>
        <w:t>t eltérő adattartalommal kell feltölteni: azt az – adott hitelintézetnél alkalmazott – „</w:t>
      </w:r>
      <w:proofErr w:type="spellStart"/>
      <w:r w:rsidR="000F615C" w:rsidRPr="006C72EB">
        <w:rPr>
          <w:rFonts w:asciiTheme="minorHAnsi" w:hAnsiTheme="minorHAnsi" w:cstheme="minorHAnsi"/>
        </w:rPr>
        <w:t>Risk-szegmenst</w:t>
      </w:r>
      <w:proofErr w:type="spellEnd"/>
      <w:r w:rsidR="000F615C" w:rsidRPr="006C72EB">
        <w:rPr>
          <w:rFonts w:asciiTheme="minorHAnsi" w:hAnsiTheme="minorHAnsi" w:cstheme="minorHAnsi"/>
        </w:rPr>
        <w:t>” kell megadni, amelybe az adott instrumentum tartozik</w:t>
      </w:r>
      <w:r w:rsidR="00BD2E2D" w:rsidRPr="006C72EB">
        <w:rPr>
          <w:rFonts w:asciiTheme="minorHAnsi" w:hAnsiTheme="minorHAnsi" w:cstheme="minorHAnsi"/>
        </w:rPr>
        <w:t>, azaz az adott</w:t>
      </w:r>
      <w:r w:rsidR="0033296B" w:rsidRPr="006C72EB">
        <w:rPr>
          <w:rFonts w:asciiTheme="minorHAnsi" w:hAnsiTheme="minorHAnsi" w:cstheme="minorHAnsi"/>
        </w:rPr>
        <w:t xml:space="preserve"> </w:t>
      </w:r>
      <w:proofErr w:type="spellStart"/>
      <w:r w:rsidR="0033296B" w:rsidRPr="006C72EB">
        <w:rPr>
          <w:rFonts w:asciiTheme="minorHAnsi" w:hAnsiTheme="minorHAnsi" w:cstheme="minorHAnsi"/>
        </w:rPr>
        <w:t>INSTK</w:t>
      </w:r>
      <w:proofErr w:type="spellEnd"/>
      <w:r w:rsidR="0033296B" w:rsidRPr="006C72EB">
        <w:rPr>
          <w:rFonts w:asciiTheme="minorHAnsi" w:hAnsiTheme="minorHAnsi" w:cstheme="minorHAnsi"/>
        </w:rPr>
        <w:t>/</w:t>
      </w:r>
      <w:proofErr w:type="spellStart"/>
      <w:r w:rsidR="0033296B" w:rsidRPr="006C72EB">
        <w:rPr>
          <w:rFonts w:asciiTheme="minorHAnsi" w:hAnsiTheme="minorHAnsi" w:cstheme="minorHAnsi"/>
        </w:rPr>
        <w:t>INSTR</w:t>
      </w:r>
      <w:proofErr w:type="spellEnd"/>
      <w:r w:rsidR="0033296B" w:rsidRPr="006C72EB">
        <w:rPr>
          <w:rFonts w:asciiTheme="minorHAnsi" w:hAnsiTheme="minorHAnsi" w:cstheme="minorHAnsi"/>
        </w:rPr>
        <w:t xml:space="preserve"> instrumentumhoz kapcsolódó ügyfelek</w:t>
      </w:r>
      <w:r w:rsidR="00BD2E2D" w:rsidRPr="006C72EB">
        <w:rPr>
          <w:rFonts w:asciiTheme="minorHAnsi" w:hAnsiTheme="minorHAnsi" w:cstheme="minorHAnsi"/>
        </w:rPr>
        <w:t xml:space="preserve"> hitelkockázati folyamatokban alkalmazott szegmentációs besorolását kell a Bank szegmentációs szabályai alapján megadni. Amennyiben egyazon instrumentumhoz egyszerre több ügyfél is tartozik, akik eltérő </w:t>
      </w:r>
      <w:proofErr w:type="spellStart"/>
      <w:r w:rsidR="00BD2E2D" w:rsidRPr="006C72EB">
        <w:rPr>
          <w:rFonts w:asciiTheme="minorHAnsi" w:hAnsiTheme="minorHAnsi" w:cstheme="minorHAnsi"/>
        </w:rPr>
        <w:t>risk</w:t>
      </w:r>
      <w:proofErr w:type="spellEnd"/>
      <w:r w:rsidR="00BD2E2D" w:rsidRPr="006C72EB">
        <w:rPr>
          <w:rFonts w:asciiTheme="minorHAnsi" w:hAnsiTheme="minorHAnsi" w:cstheme="minorHAnsi"/>
        </w:rPr>
        <w:t xml:space="preserve">-szegmensbe tartoznak, a leginkább meghatározó ügyfél </w:t>
      </w:r>
      <w:proofErr w:type="spellStart"/>
      <w:r w:rsidR="00BD2E2D" w:rsidRPr="006C72EB">
        <w:rPr>
          <w:rFonts w:asciiTheme="minorHAnsi" w:hAnsiTheme="minorHAnsi" w:cstheme="minorHAnsi"/>
        </w:rPr>
        <w:t>risk</w:t>
      </w:r>
      <w:proofErr w:type="spellEnd"/>
      <w:r w:rsidR="00BD2E2D" w:rsidRPr="006C72EB">
        <w:rPr>
          <w:rFonts w:asciiTheme="minorHAnsi" w:hAnsiTheme="minorHAnsi" w:cstheme="minorHAnsi"/>
        </w:rPr>
        <w:t>-szegmensét kell itt megadni.</w:t>
      </w:r>
      <w:r w:rsidR="00BD468C" w:rsidRPr="006C72EB">
        <w:rPr>
          <w:rFonts w:asciiTheme="minorHAnsi" w:hAnsiTheme="minorHAnsi" w:cstheme="minorHAnsi"/>
        </w:rPr>
        <w:t xml:space="preserve"> 2021. szeptemberi vonatkozási időtől kezdődően átnevezésre kerül a mező „Kockázati (</w:t>
      </w:r>
      <w:proofErr w:type="spellStart"/>
      <w:r w:rsidR="00BD468C" w:rsidRPr="006C72EB">
        <w:rPr>
          <w:rFonts w:asciiTheme="minorHAnsi" w:hAnsiTheme="minorHAnsi" w:cstheme="minorHAnsi"/>
        </w:rPr>
        <w:t>risk</w:t>
      </w:r>
      <w:proofErr w:type="spellEnd"/>
      <w:r w:rsidR="00BD468C" w:rsidRPr="006C72EB">
        <w:rPr>
          <w:rFonts w:asciiTheme="minorHAnsi" w:hAnsiTheme="minorHAnsi" w:cstheme="minorHAnsi"/>
        </w:rPr>
        <w:t xml:space="preserve">) </w:t>
      </w:r>
      <w:proofErr w:type="gramStart"/>
      <w:r w:rsidR="00BD468C" w:rsidRPr="006C72EB">
        <w:rPr>
          <w:rFonts w:asciiTheme="minorHAnsi" w:hAnsiTheme="minorHAnsi" w:cstheme="minorHAnsi"/>
        </w:rPr>
        <w:t>szegmens”-</w:t>
      </w:r>
      <w:proofErr w:type="gramEnd"/>
      <w:r w:rsidR="00BD468C" w:rsidRPr="006C72EB">
        <w:rPr>
          <w:rFonts w:asciiTheme="minorHAnsi" w:hAnsiTheme="minorHAnsi" w:cstheme="minorHAnsi"/>
        </w:rPr>
        <w:t>re.</w:t>
      </w:r>
    </w:p>
    <w:p w14:paraId="5321C107" w14:textId="35D09BD6" w:rsidR="00A77B4B" w:rsidRPr="006C72EB" w:rsidRDefault="000F615C" w:rsidP="008D5A94">
      <w:pPr>
        <w:rPr>
          <w:rFonts w:asciiTheme="minorHAnsi" w:hAnsiTheme="minorHAnsi" w:cstheme="minorHAnsi"/>
        </w:rPr>
      </w:pPr>
      <w:r w:rsidRPr="006C72EB">
        <w:rPr>
          <w:rFonts w:asciiTheme="minorHAnsi" w:hAnsiTheme="minorHAnsi" w:cstheme="minorHAnsi"/>
        </w:rPr>
        <w:t xml:space="preserve"> </w:t>
      </w:r>
    </w:p>
    <w:p w14:paraId="5AB94A57" w14:textId="44681D0F" w:rsidR="005375F2" w:rsidRPr="006C72EB" w:rsidRDefault="00E31360" w:rsidP="005947AB">
      <w:pPr>
        <w:rPr>
          <w:rFonts w:asciiTheme="minorHAnsi" w:hAnsiTheme="minorHAnsi" w:cstheme="minorHAnsi"/>
        </w:rPr>
      </w:pPr>
      <w:r w:rsidRPr="006C72EB">
        <w:rPr>
          <w:rFonts w:asciiTheme="minorHAnsi" w:hAnsiTheme="minorHAnsi" w:cstheme="minorHAnsi"/>
        </w:rPr>
        <w:t xml:space="preserve">A </w:t>
      </w:r>
      <w:proofErr w:type="spellStart"/>
      <w:r w:rsidR="00372A12" w:rsidRPr="006C72EB">
        <w:rPr>
          <w:rFonts w:asciiTheme="minorHAnsi" w:hAnsiTheme="minorHAnsi" w:cstheme="minorHAnsi"/>
        </w:rPr>
        <w:t>PD</w:t>
      </w:r>
      <w:proofErr w:type="spellEnd"/>
      <w:r w:rsidR="00372A12" w:rsidRPr="006C72EB">
        <w:rPr>
          <w:rFonts w:asciiTheme="minorHAnsi" w:hAnsiTheme="minorHAnsi" w:cstheme="minorHAnsi"/>
        </w:rPr>
        <w:t xml:space="preserve"> és </w:t>
      </w:r>
      <w:proofErr w:type="spellStart"/>
      <w:r w:rsidR="00372A12" w:rsidRPr="006C72EB">
        <w:rPr>
          <w:rFonts w:asciiTheme="minorHAnsi" w:hAnsiTheme="minorHAnsi" w:cstheme="minorHAnsi"/>
        </w:rPr>
        <w:t>LGD</w:t>
      </w:r>
      <w:proofErr w:type="spellEnd"/>
      <w:r w:rsidR="00372A12" w:rsidRPr="006C72EB">
        <w:rPr>
          <w:rFonts w:asciiTheme="minorHAnsi" w:hAnsiTheme="minorHAnsi" w:cstheme="minorHAnsi"/>
        </w:rPr>
        <w:t xml:space="preserve"> mutatókat </w:t>
      </w:r>
      <w:proofErr w:type="spellStart"/>
      <w:r w:rsidR="00372A12" w:rsidRPr="006C72EB">
        <w:rPr>
          <w:rFonts w:asciiTheme="minorHAnsi" w:hAnsiTheme="minorHAnsi" w:cstheme="minorHAnsi"/>
        </w:rPr>
        <w:t>IRB</w:t>
      </w:r>
      <w:proofErr w:type="spellEnd"/>
      <w:r w:rsidR="00372A12" w:rsidRPr="006C72EB">
        <w:rPr>
          <w:rFonts w:asciiTheme="minorHAnsi" w:hAnsiTheme="minorHAnsi" w:cstheme="minorHAnsi"/>
        </w:rPr>
        <w:t xml:space="preserve"> módszer alkalmazása esetén kell megadni</w:t>
      </w:r>
      <w:r w:rsidR="00BD468C" w:rsidRPr="006C72EB">
        <w:rPr>
          <w:rFonts w:asciiTheme="minorHAnsi" w:hAnsiTheme="minorHAnsi" w:cstheme="minorHAnsi"/>
        </w:rPr>
        <w:t>, a mezők megnevezése tartalmuknak megfelelően 2021. szeptembertől kiegészítésre kerül azzal, hogy „Tőkeszámítás során alkalmazott…”</w:t>
      </w:r>
      <w:r w:rsidR="00372A12" w:rsidRPr="006C72EB">
        <w:rPr>
          <w:rFonts w:asciiTheme="minorHAnsi" w:hAnsiTheme="minorHAnsi" w:cstheme="minorHAnsi"/>
        </w:rPr>
        <w:t>.</w:t>
      </w:r>
      <w:r w:rsidR="005375F2" w:rsidRPr="006C72EB">
        <w:rPr>
          <w:rFonts w:asciiTheme="minorHAnsi" w:hAnsiTheme="minorHAnsi" w:cstheme="minorHAnsi"/>
        </w:rPr>
        <w:t xml:space="preserve"> </w:t>
      </w:r>
      <w:bookmarkStart w:id="226" w:name="_Hlk79609982"/>
      <w:r w:rsidR="005375F2" w:rsidRPr="006C72EB">
        <w:rPr>
          <w:rFonts w:asciiTheme="minorHAnsi" w:hAnsiTheme="minorHAnsi" w:cstheme="minorHAnsi"/>
        </w:rPr>
        <w:t xml:space="preserve">A mezők az adott </w:t>
      </w:r>
      <w:proofErr w:type="spellStart"/>
      <w:r w:rsidR="005375F2" w:rsidRPr="006C72EB">
        <w:rPr>
          <w:rFonts w:asciiTheme="minorHAnsi" w:hAnsiTheme="minorHAnsi" w:cstheme="minorHAnsi"/>
        </w:rPr>
        <w:t>INSTK</w:t>
      </w:r>
      <w:proofErr w:type="spellEnd"/>
      <w:r w:rsidR="005375F2" w:rsidRPr="006C72EB">
        <w:rPr>
          <w:rFonts w:asciiTheme="minorHAnsi" w:hAnsiTheme="minorHAnsi" w:cstheme="minorHAnsi"/>
        </w:rPr>
        <w:t>/</w:t>
      </w:r>
      <w:proofErr w:type="spellStart"/>
      <w:r w:rsidR="005375F2" w:rsidRPr="006C72EB">
        <w:rPr>
          <w:rFonts w:asciiTheme="minorHAnsi" w:hAnsiTheme="minorHAnsi" w:cstheme="minorHAnsi"/>
        </w:rPr>
        <w:t>INSTR</w:t>
      </w:r>
      <w:proofErr w:type="spellEnd"/>
      <w:r w:rsidR="005375F2" w:rsidRPr="006C72EB">
        <w:rPr>
          <w:rFonts w:asciiTheme="minorHAnsi" w:hAnsiTheme="minorHAnsi" w:cstheme="minorHAnsi"/>
        </w:rPr>
        <w:t xml:space="preserve"> instrumentum szintjén értelmezendő és jelentendő mutatók, azaz pl. a </w:t>
      </w:r>
      <w:r w:rsidR="005375F2" w:rsidRPr="006C72EB">
        <w:rPr>
          <w:rFonts w:asciiTheme="minorHAnsi" w:hAnsiTheme="minorHAnsi" w:cstheme="minorHAnsi"/>
          <w:b/>
          <w:bCs/>
        </w:rPr>
        <w:t>„Tőkeszámítás során alkalmazott nemteljesítéskori veszteségráta (</w:t>
      </w:r>
      <w:proofErr w:type="spellStart"/>
      <w:r w:rsidR="005375F2" w:rsidRPr="006C72EB">
        <w:rPr>
          <w:rFonts w:asciiTheme="minorHAnsi" w:hAnsiTheme="minorHAnsi" w:cstheme="minorHAnsi"/>
          <w:b/>
          <w:bCs/>
        </w:rPr>
        <w:t>LGD</w:t>
      </w:r>
      <w:proofErr w:type="spellEnd"/>
      <w:r w:rsidR="005375F2" w:rsidRPr="006C72EB">
        <w:rPr>
          <w:rFonts w:asciiTheme="minorHAnsi" w:hAnsiTheme="minorHAnsi" w:cstheme="minorHAnsi"/>
          <w:b/>
          <w:bCs/>
        </w:rPr>
        <w:t>)”</w:t>
      </w:r>
      <w:r w:rsidR="005375F2" w:rsidRPr="006C72EB">
        <w:rPr>
          <w:rFonts w:asciiTheme="minorHAnsi" w:hAnsiTheme="minorHAnsi" w:cstheme="minorHAnsi"/>
        </w:rPr>
        <w:t xml:space="preserve"> mező</w:t>
      </w:r>
      <w:r w:rsidR="00372A12" w:rsidRPr="006C72EB">
        <w:rPr>
          <w:rFonts w:asciiTheme="minorHAnsi" w:hAnsiTheme="minorHAnsi" w:cstheme="minorHAnsi"/>
        </w:rPr>
        <w:t xml:space="preserve"> </w:t>
      </w:r>
      <w:r w:rsidR="005375F2" w:rsidRPr="006C72EB">
        <w:rPr>
          <w:rFonts w:asciiTheme="minorHAnsi" w:hAnsiTheme="minorHAnsi" w:cstheme="minorHAnsi"/>
        </w:rPr>
        <w:t xml:space="preserve">értéke eltérhet az egyes szerződésrészek tekintetében pl. eltérő fedezetallokáció esetén. </w:t>
      </w:r>
      <w:bookmarkEnd w:id="226"/>
      <w:r w:rsidR="00372A12" w:rsidRPr="006C72EB">
        <w:rPr>
          <w:rFonts w:asciiTheme="minorHAnsi" w:hAnsiTheme="minorHAnsi" w:cstheme="minorHAnsi"/>
        </w:rPr>
        <w:t xml:space="preserve">Sztenderd módszer alkalmazása esetén a </w:t>
      </w:r>
      <w:proofErr w:type="spellStart"/>
      <w:r w:rsidR="00372A12" w:rsidRPr="006C72EB">
        <w:rPr>
          <w:rFonts w:asciiTheme="minorHAnsi" w:hAnsiTheme="minorHAnsi" w:cstheme="minorHAnsi"/>
        </w:rPr>
        <w:t>PD</w:t>
      </w:r>
      <w:proofErr w:type="spellEnd"/>
      <w:r w:rsidR="00372A12" w:rsidRPr="006C72EB">
        <w:rPr>
          <w:rFonts w:asciiTheme="minorHAnsi" w:hAnsiTheme="minorHAnsi" w:cstheme="minorHAnsi"/>
        </w:rPr>
        <w:t xml:space="preserve"> és </w:t>
      </w:r>
      <w:proofErr w:type="spellStart"/>
      <w:r w:rsidR="00372A12" w:rsidRPr="006C72EB">
        <w:rPr>
          <w:rFonts w:asciiTheme="minorHAnsi" w:hAnsiTheme="minorHAnsi" w:cstheme="minorHAnsi"/>
        </w:rPr>
        <w:t>LGD</w:t>
      </w:r>
      <w:proofErr w:type="spellEnd"/>
      <w:r w:rsidR="00372A12" w:rsidRPr="006C72EB">
        <w:rPr>
          <w:rFonts w:asciiTheme="minorHAnsi" w:hAnsiTheme="minorHAnsi" w:cstheme="minorHAnsi"/>
        </w:rPr>
        <w:t xml:space="preserve"> mezők kitöltése nem kötelező. </w:t>
      </w:r>
      <w:r w:rsidR="00111E27" w:rsidRPr="006C72EB">
        <w:rPr>
          <w:rFonts w:asciiTheme="minorHAnsi" w:hAnsiTheme="minorHAnsi" w:cstheme="minorHAnsi"/>
        </w:rPr>
        <w:t>A kockázati súlyt</w:t>
      </w:r>
      <w:r w:rsidR="003565C8" w:rsidRPr="006C72EB">
        <w:rPr>
          <w:rFonts w:asciiTheme="minorHAnsi" w:hAnsiTheme="minorHAnsi" w:cstheme="minorHAnsi"/>
        </w:rPr>
        <w:t xml:space="preserve"> </w:t>
      </w:r>
      <w:r w:rsidR="00111E27" w:rsidRPr="006C72EB">
        <w:rPr>
          <w:rFonts w:asciiTheme="minorHAnsi" w:hAnsiTheme="minorHAnsi" w:cstheme="minorHAnsi"/>
        </w:rPr>
        <w:t>(</w:t>
      </w:r>
      <w:proofErr w:type="spellStart"/>
      <w:r w:rsidR="00111E27" w:rsidRPr="006C72EB">
        <w:rPr>
          <w:rFonts w:asciiTheme="minorHAnsi" w:hAnsiTheme="minorHAnsi" w:cstheme="minorHAnsi"/>
        </w:rPr>
        <w:t>RWA</w:t>
      </w:r>
      <w:proofErr w:type="spellEnd"/>
      <w:r w:rsidR="00111E27" w:rsidRPr="006C72EB">
        <w:rPr>
          <w:rFonts w:asciiTheme="minorHAnsi" w:hAnsiTheme="minorHAnsi" w:cstheme="minorHAnsi"/>
        </w:rPr>
        <w:t xml:space="preserve">-hoz), a </w:t>
      </w:r>
      <w:proofErr w:type="spellStart"/>
      <w:r w:rsidR="00111E27" w:rsidRPr="006C72EB">
        <w:rPr>
          <w:rFonts w:asciiTheme="minorHAnsi" w:hAnsiTheme="minorHAnsi" w:cstheme="minorHAnsi"/>
        </w:rPr>
        <w:t>PD</w:t>
      </w:r>
      <w:proofErr w:type="spellEnd"/>
      <w:r w:rsidR="00111E27" w:rsidRPr="006C72EB">
        <w:rPr>
          <w:rFonts w:asciiTheme="minorHAnsi" w:hAnsiTheme="minorHAnsi" w:cstheme="minorHAnsi"/>
        </w:rPr>
        <w:t xml:space="preserve">-t és az </w:t>
      </w:r>
      <w:proofErr w:type="spellStart"/>
      <w:r w:rsidR="00111E27" w:rsidRPr="006C72EB">
        <w:rPr>
          <w:rFonts w:asciiTheme="minorHAnsi" w:hAnsiTheme="minorHAnsi" w:cstheme="minorHAnsi"/>
        </w:rPr>
        <w:t>LGD</w:t>
      </w:r>
      <w:proofErr w:type="spellEnd"/>
      <w:r w:rsidR="00111E27" w:rsidRPr="006C72EB">
        <w:rPr>
          <w:rFonts w:asciiTheme="minorHAnsi" w:hAnsiTheme="minorHAnsi" w:cstheme="minorHAnsi"/>
        </w:rPr>
        <w:t xml:space="preserve">-t </w:t>
      </w:r>
      <w:r w:rsidRPr="006C72EB">
        <w:rPr>
          <w:rFonts w:asciiTheme="minorHAnsi" w:hAnsiTheme="minorHAnsi" w:cstheme="minorHAnsi"/>
        </w:rPr>
        <w:t>négy tizedesjegyre kerekítve kell megadni.</w:t>
      </w:r>
      <w:r w:rsidR="00FC7E34" w:rsidRPr="006C72EB">
        <w:rPr>
          <w:rFonts w:asciiTheme="minorHAnsi" w:hAnsiTheme="minorHAnsi" w:cstheme="minorHAnsi"/>
        </w:rPr>
        <w:t xml:space="preserve"> </w:t>
      </w:r>
      <w:r w:rsidR="0013608B" w:rsidRPr="006C72EB">
        <w:rPr>
          <w:rFonts w:asciiTheme="minorHAnsi" w:hAnsiTheme="minorHAnsi" w:cstheme="minorHAnsi"/>
        </w:rPr>
        <w:t xml:space="preserve">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tőkeszámítás során alkalmazott </w:t>
      </w:r>
      <w:proofErr w:type="spellStart"/>
      <w:r w:rsidR="0013608B" w:rsidRPr="006C72EB">
        <w:rPr>
          <w:rFonts w:asciiTheme="minorHAnsi" w:hAnsiTheme="minorHAnsi" w:cstheme="minorHAnsi"/>
        </w:rPr>
        <w:t>PD</w:t>
      </w:r>
      <w:proofErr w:type="spellEnd"/>
      <w:r w:rsidR="0013608B" w:rsidRPr="006C72EB">
        <w:rPr>
          <w:rFonts w:asciiTheme="minorHAnsi" w:hAnsiTheme="minorHAnsi" w:cstheme="minorHAnsi"/>
        </w:rPr>
        <w:t xml:space="preserve"> és </w:t>
      </w:r>
      <w:proofErr w:type="spellStart"/>
      <w:r w:rsidR="0013608B" w:rsidRPr="006C72EB">
        <w:rPr>
          <w:rFonts w:asciiTheme="minorHAnsi" w:hAnsiTheme="minorHAnsi" w:cstheme="minorHAnsi"/>
        </w:rPr>
        <w:t>LGD</w:t>
      </w:r>
      <w:proofErr w:type="spellEnd"/>
      <w:r w:rsidR="0013608B" w:rsidRPr="006C72EB">
        <w:rPr>
          <w:rFonts w:asciiTheme="minorHAnsi" w:hAnsiTheme="minorHAnsi" w:cstheme="minorHAnsi"/>
        </w:rPr>
        <w:t xml:space="preserve"> mutatókat súlyozni szükséges olyan módon, hogy a sztenderd rész sem a számlálóban, sem a nevezőben nem kerül figyelembevételre.</w:t>
      </w:r>
    </w:p>
    <w:p w14:paraId="6CA0FD0C" w14:textId="3B32F1C4" w:rsidR="0013608B" w:rsidRPr="006C72EB" w:rsidRDefault="006B304D" w:rsidP="0013608B">
      <w:pPr>
        <w:rPr>
          <w:rFonts w:asciiTheme="minorHAnsi" w:hAnsiTheme="minorHAnsi" w:cstheme="minorHAnsi"/>
        </w:rPr>
      </w:pPr>
      <w:bookmarkStart w:id="227" w:name="_Hlk79610119"/>
      <w:r w:rsidRPr="006C72EB">
        <w:rPr>
          <w:rFonts w:asciiTheme="minorHAnsi" w:hAnsiTheme="minorHAnsi" w:cstheme="minorHAnsi"/>
        </w:rPr>
        <w:t>A „Tőkeszámítás során alkalmazott hitelegyenértékesítési tényező (</w:t>
      </w:r>
      <w:proofErr w:type="spellStart"/>
      <w:r w:rsidRPr="006C72EB">
        <w:rPr>
          <w:rFonts w:asciiTheme="minorHAnsi" w:hAnsiTheme="minorHAnsi" w:cstheme="minorHAnsi"/>
        </w:rPr>
        <w:t>CCF</w:t>
      </w:r>
      <w:proofErr w:type="spellEnd"/>
      <w:r w:rsidRPr="006C72EB">
        <w:rPr>
          <w:rFonts w:asciiTheme="minorHAnsi" w:hAnsiTheme="minorHAnsi" w:cstheme="minorHAnsi"/>
        </w:rPr>
        <w:t>)” mezőben</w:t>
      </w:r>
      <w:r w:rsidRPr="006C72EB">
        <w:rPr>
          <w:rFonts w:asciiTheme="minorHAnsi" w:hAnsiTheme="minorHAnsi" w:cs="Arial"/>
          <w:sz w:val="22"/>
          <w:szCs w:val="22"/>
        </w:rPr>
        <w:t xml:space="preserve"> a</w:t>
      </w:r>
      <w:r w:rsidRPr="006C72EB">
        <w:rPr>
          <w:rFonts w:asciiTheme="minorHAnsi" w:hAnsiTheme="minorHAnsi" w:cstheme="minorHAnsi"/>
        </w:rPr>
        <w:t xml:space="preserve">kkor jelentendő adat, ha az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tábla olyan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táblához kapcsolódik, ahol jelentésre kerül le nem hívott keret, ekkor az adott le nem hívott keretre vonatkozó </w:t>
      </w:r>
      <w:proofErr w:type="spellStart"/>
      <w:r w:rsidRPr="006C72EB">
        <w:rPr>
          <w:rFonts w:asciiTheme="minorHAnsi" w:hAnsiTheme="minorHAnsi" w:cstheme="minorHAnsi"/>
        </w:rPr>
        <w:t>CCF</w:t>
      </w:r>
      <w:proofErr w:type="spellEnd"/>
      <w:r w:rsidRPr="006C72EB">
        <w:rPr>
          <w:rFonts w:asciiTheme="minorHAnsi" w:hAnsiTheme="minorHAnsi" w:cstheme="minorHAnsi"/>
        </w:rPr>
        <w:t xml:space="preserve"> jelentendő. Amennyiben például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egy főkeret szintű le nem hívott keret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-ben egy alkeret szintű, akkor mind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mind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táblához kapcsolódó </w:t>
      </w:r>
      <w:proofErr w:type="spellStart"/>
      <w:r w:rsidRPr="006C72EB">
        <w:rPr>
          <w:rFonts w:asciiTheme="minorHAnsi" w:hAnsiTheme="minorHAnsi" w:cstheme="minorHAnsi"/>
        </w:rPr>
        <w:t>INSTN</w:t>
      </w:r>
      <w:proofErr w:type="spellEnd"/>
      <w:r w:rsidRPr="006C72EB">
        <w:rPr>
          <w:rFonts w:asciiTheme="minorHAnsi" w:hAnsiTheme="minorHAnsi" w:cstheme="minorHAnsi"/>
        </w:rPr>
        <w:t>-ben szerepeltetendő adat a mezőben, mely megegyezhet, de el is térhet.</w:t>
      </w:r>
      <w:r w:rsidR="0013608B" w:rsidRPr="006C72EB">
        <w:rPr>
          <w:rFonts w:asciiTheme="minorHAnsi" w:hAnsiTheme="minorHAnsi" w:cstheme="minorHAnsi"/>
        </w:rPr>
        <w:t xml:space="preserve"> 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tőkeszámítás során alkalmazott </w:t>
      </w:r>
      <w:proofErr w:type="spellStart"/>
      <w:r w:rsidR="0013608B" w:rsidRPr="006C72EB">
        <w:rPr>
          <w:rFonts w:asciiTheme="minorHAnsi" w:hAnsiTheme="minorHAnsi" w:cstheme="minorHAnsi"/>
        </w:rPr>
        <w:t>CCF</w:t>
      </w:r>
      <w:proofErr w:type="spellEnd"/>
      <w:r w:rsidR="0013608B" w:rsidRPr="006C72EB">
        <w:rPr>
          <w:rFonts w:asciiTheme="minorHAnsi" w:hAnsiTheme="minorHAnsi" w:cstheme="minorHAnsi"/>
        </w:rPr>
        <w:t xml:space="preserve"> kalkulációjánál súlyozni szükséges olyan módon, hogy a sztenderd rész is figyelembevételre kerül a súlyozáskor.</w:t>
      </w:r>
    </w:p>
    <w:bookmarkEnd w:id="227"/>
    <w:p w14:paraId="0004C8FD" w14:textId="6E6F4C75" w:rsidR="005947AB" w:rsidRPr="006C72EB" w:rsidRDefault="00E074F1" w:rsidP="005947AB">
      <w:pPr>
        <w:rPr>
          <w:rFonts w:asciiTheme="minorHAnsi" w:hAnsiTheme="minorHAnsi" w:cstheme="minorHAnsi"/>
        </w:rPr>
      </w:pPr>
      <w:r w:rsidRPr="006C72EB">
        <w:rPr>
          <w:rFonts w:asciiTheme="minorHAnsi" w:hAnsiTheme="minorHAnsi" w:cstheme="minorHAnsi"/>
        </w:rPr>
        <w:t>A</w:t>
      </w:r>
      <w:r w:rsidR="00122241" w:rsidRPr="006C72EB">
        <w:rPr>
          <w:rFonts w:asciiTheme="minorHAnsi" w:hAnsiTheme="minorHAnsi" w:cstheme="minorHAnsi"/>
        </w:rPr>
        <w:t xml:space="preserve"> </w:t>
      </w:r>
      <w:r w:rsidRPr="006C72EB">
        <w:rPr>
          <w:rFonts w:asciiTheme="minorHAnsi" w:hAnsiTheme="minorHAnsi" w:cstheme="minorHAnsi"/>
        </w:rPr>
        <w:t>„Kockázati súly (</w:t>
      </w:r>
      <w:proofErr w:type="spellStart"/>
      <w:r w:rsidRPr="006C72EB">
        <w:rPr>
          <w:rFonts w:asciiTheme="minorHAnsi" w:hAnsiTheme="minorHAnsi" w:cstheme="minorHAnsi"/>
        </w:rPr>
        <w:t>RWA</w:t>
      </w:r>
      <w:proofErr w:type="spellEnd"/>
      <w:r w:rsidRPr="006C72EB">
        <w:rPr>
          <w:rFonts w:asciiTheme="minorHAnsi" w:hAnsiTheme="minorHAnsi" w:cstheme="minorHAnsi"/>
        </w:rPr>
        <w:t>-hoz)”</w:t>
      </w:r>
      <w:r w:rsidR="00122241" w:rsidRPr="006C72EB">
        <w:rPr>
          <w:rFonts w:asciiTheme="minorHAnsi" w:hAnsiTheme="minorHAnsi" w:cstheme="minorHAnsi"/>
        </w:rPr>
        <w:t xml:space="preserve"> mezőben </w:t>
      </w:r>
      <w:r w:rsidR="00714F65" w:rsidRPr="006C72EB">
        <w:rPr>
          <w:rFonts w:asciiTheme="minorHAnsi" w:hAnsiTheme="minorHAnsi" w:cstheme="minorHAnsi"/>
        </w:rPr>
        <w:t>a</w:t>
      </w:r>
      <w:r w:rsidR="000F615C" w:rsidRPr="006C72EB">
        <w:rPr>
          <w:rFonts w:asciiTheme="minorHAnsi" w:hAnsiTheme="minorHAnsi" w:cstheme="minorHAnsi"/>
        </w:rPr>
        <w:t>z</w:t>
      </w:r>
      <w:r w:rsidR="00714F65" w:rsidRPr="006C72EB">
        <w:rPr>
          <w:rFonts w:asciiTheme="minorHAnsi" w:hAnsiTheme="minorHAnsi" w:cstheme="minorHAnsi"/>
        </w:rPr>
        <w:t xml:space="preserve"> </w:t>
      </w:r>
      <w:r w:rsidR="000F615C" w:rsidRPr="006C72EB">
        <w:rPr>
          <w:rFonts w:asciiTheme="minorHAnsi" w:hAnsiTheme="minorHAnsi" w:cstheme="minorHAnsi"/>
        </w:rPr>
        <w:t xml:space="preserve">instrumentumszintű </w:t>
      </w:r>
      <w:r w:rsidR="00714F65" w:rsidRPr="006C72EB">
        <w:rPr>
          <w:rFonts w:asciiTheme="minorHAnsi" w:hAnsiTheme="minorHAnsi" w:cstheme="minorHAnsi"/>
        </w:rPr>
        <w:t>kockázati súlyt kell szerepeltetni</w:t>
      </w:r>
      <w:r w:rsidR="00FC7E34" w:rsidRPr="006C72EB">
        <w:rPr>
          <w:rFonts w:asciiTheme="minorHAnsi" w:hAnsiTheme="minorHAnsi" w:cstheme="minorHAnsi"/>
        </w:rPr>
        <w:t xml:space="preserve">. </w:t>
      </w:r>
      <w:r w:rsidR="005947AB" w:rsidRPr="006C72EB">
        <w:rPr>
          <w:rFonts w:asciiTheme="minorHAnsi" w:hAnsiTheme="minorHAnsi" w:cstheme="minorHAnsi"/>
        </w:rPr>
        <w:t xml:space="preserve">Olyan </w:t>
      </w:r>
      <w:r w:rsidR="000F615C" w:rsidRPr="006C72EB">
        <w:rPr>
          <w:rFonts w:asciiTheme="minorHAnsi" w:hAnsiTheme="minorHAnsi" w:cstheme="minorHAnsi"/>
        </w:rPr>
        <w:t xml:space="preserve">instrumentumok </w:t>
      </w:r>
      <w:r w:rsidR="005947AB" w:rsidRPr="006C72EB">
        <w:rPr>
          <w:rFonts w:asciiTheme="minorHAnsi" w:hAnsiTheme="minorHAnsi" w:cstheme="minorHAnsi"/>
        </w:rPr>
        <w:t>esetében, amelyhez többféle kockázati súly van hozzárendelve a különböző minőségű fedezetek miatt, az egyes kockázati súlyokat a hozzájuk tartozó</w:t>
      </w:r>
      <w:r w:rsidRPr="006C72EB">
        <w:rPr>
          <w:rFonts w:asciiTheme="minorHAnsi" w:hAnsiTheme="minorHAnsi" w:cstheme="minorHAnsi"/>
        </w:rPr>
        <w:t xml:space="preserve">,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w:t>
      </w:r>
      <w:r w:rsidR="005947AB" w:rsidRPr="006C72EB">
        <w:rPr>
          <w:rFonts w:asciiTheme="minorHAnsi" w:hAnsiTheme="minorHAnsi" w:cstheme="minorHAnsi"/>
        </w:rPr>
        <w:t xml:space="preserve"> kitettségértékkel kell súlyozni</w:t>
      </w:r>
      <w:r w:rsidR="003332B3" w:rsidRPr="006C72EB">
        <w:rPr>
          <w:rFonts w:asciiTheme="minorHAnsi" w:hAnsiTheme="minorHAnsi" w:cstheme="minorHAnsi"/>
        </w:rPr>
        <w:t xml:space="preserve"> (</w:t>
      </w:r>
      <w:r w:rsidR="003332B3" w:rsidRPr="006C72EB">
        <w:t>figyelembe kell venni a kkv- és infrastrukturális szorzókat is)</w:t>
      </w:r>
      <w:r w:rsidR="005947AB" w:rsidRPr="006C72EB">
        <w:rPr>
          <w:rFonts w:asciiTheme="minorHAnsi" w:hAnsiTheme="minorHAnsi" w:cstheme="minorHAnsi"/>
        </w:rPr>
        <w:t>. Például ahol 3 különböző kockázati súly érvényes a</w:t>
      </w:r>
      <w:r w:rsidR="000F615C" w:rsidRPr="006C72EB">
        <w:rPr>
          <w:rFonts w:asciiTheme="minorHAnsi" w:hAnsiTheme="minorHAnsi" w:cstheme="minorHAnsi"/>
        </w:rPr>
        <w:t>z instrumentumhoz tartozó</w:t>
      </w:r>
      <w:r w:rsidR="005947AB" w:rsidRPr="006C72EB">
        <w:rPr>
          <w:rFonts w:asciiTheme="minorHAnsi" w:hAnsiTheme="minorHAnsi" w:cstheme="minorHAnsi"/>
        </w:rPr>
        <w:t xml:space="preserve"> kitettségérték egyes részeire (1 millió, 4 millió és 5 millió forintnyi összegekre):</w:t>
      </w:r>
    </w:p>
    <w:p w14:paraId="2D5F4A47" w14:textId="77777777" w:rsidR="005375F2" w:rsidRPr="006C72EB" w:rsidRDefault="005947AB" w:rsidP="005947AB">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529F41CA" w14:textId="7EB02956" w:rsidR="005947AB" w:rsidRPr="006C72EB" w:rsidRDefault="005375F2" w:rsidP="005947AB">
      <w:pPr>
        <w:rPr>
          <w:rFonts w:asciiTheme="minorHAnsi" w:hAnsiTheme="minorHAnsi" w:cstheme="minorHAnsi"/>
        </w:rPr>
      </w:pPr>
      <w:r w:rsidRPr="006C72EB">
        <w:rPr>
          <w:rFonts w:asciiTheme="minorHAnsi" w:hAnsiTheme="minorHAnsi" w:cstheme="minorHAnsi"/>
        </w:rPr>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akkor ott kell egy súlyozott, instrumentumszintű kockázati súlyt jelenteni. Szerződésszintre súlyozottan összesített kockázati súlyok összege ki kell adja a szerződésszintű kockázati súlyt.</w:t>
      </w:r>
      <w:r w:rsidR="0013608B" w:rsidRPr="006C72EB">
        <w:rPr>
          <w:rFonts w:asciiTheme="minorHAnsi" w:hAnsiTheme="minorHAnsi" w:cstheme="minorHAnsi"/>
        </w:rPr>
        <w:t xml:space="preserve"> 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sidR="000313E2">
        <w:rPr>
          <w:rFonts w:asciiTheme="minorHAnsi" w:hAnsiTheme="minorHAnsi" w:cstheme="minorHAnsi"/>
        </w:rPr>
        <w:t xml:space="preserve"> </w:t>
      </w:r>
    </w:p>
    <w:p w14:paraId="08033D64" w14:textId="28227A08" w:rsidR="00372A12" w:rsidRDefault="00626857" w:rsidP="00372A12">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DB047D1" w14:textId="2F2C8931" w:rsidR="000313E2" w:rsidRPr="006C72EB" w:rsidRDefault="000313E2" w:rsidP="00372A12">
      <w:pPr>
        <w:rPr>
          <w:rFonts w:asciiTheme="minorHAnsi" w:hAnsiTheme="minorHAnsi" w:cstheme="minorHAnsi"/>
        </w:rPr>
      </w:pPr>
      <w:r>
        <w:rPr>
          <w:rFonts w:asciiTheme="minorHAnsi" w:hAnsiTheme="minorHAnsi" w:cstheme="minorHAnsi"/>
        </w:rPr>
        <w:t>A „</w:t>
      </w:r>
      <w:r w:rsidRPr="000313E2">
        <w:rPr>
          <w:rFonts w:asciiTheme="minorHAnsi" w:hAnsiTheme="minorHAnsi" w:cstheme="minorHAnsi"/>
        </w:rPr>
        <w:t>Kockázati (</w:t>
      </w:r>
      <w:proofErr w:type="spellStart"/>
      <w:r w:rsidRPr="000313E2">
        <w:rPr>
          <w:rFonts w:asciiTheme="minorHAnsi" w:hAnsiTheme="minorHAnsi" w:cstheme="minorHAnsi"/>
        </w:rPr>
        <w:t>risk</w:t>
      </w:r>
      <w:proofErr w:type="spellEnd"/>
      <w:r w:rsidRPr="000313E2">
        <w:rPr>
          <w:rFonts w:asciiTheme="minorHAnsi" w:hAnsiTheme="minorHAnsi" w:cstheme="minorHAnsi"/>
        </w:rPr>
        <w:t>) szegmens</w:t>
      </w:r>
      <w:r>
        <w:rPr>
          <w:rFonts w:asciiTheme="minorHAnsi" w:hAnsiTheme="minorHAnsi" w:cstheme="minorHAnsi"/>
        </w:rPr>
        <w:t>” és a „</w:t>
      </w:r>
      <w:r w:rsidRPr="000313E2">
        <w:rPr>
          <w:rFonts w:asciiTheme="minorHAnsi" w:hAnsiTheme="minorHAnsi" w:cstheme="minorHAnsi"/>
        </w:rPr>
        <w:t>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A89834C" w14:textId="5491C879" w:rsidR="00A77B4B" w:rsidRPr="006C72EB" w:rsidRDefault="00A77B4B" w:rsidP="00A77B4B">
      <w:pPr>
        <w:rPr>
          <w:rFonts w:asciiTheme="minorHAnsi" w:hAnsiTheme="minorHAnsi" w:cstheme="minorHAnsi"/>
        </w:rPr>
      </w:pPr>
      <w:r w:rsidRPr="006C72EB">
        <w:rPr>
          <w:rFonts w:asciiTheme="minorHAnsi" w:hAnsiTheme="minorHAnsi" w:cstheme="minorHAnsi"/>
        </w:rPr>
        <w:t xml:space="preserve">A „Pillér I. tőkekövetelmény” mezőben az adott </w:t>
      </w:r>
      <w:r w:rsidR="000F615C" w:rsidRPr="006C72EB">
        <w:rPr>
          <w:rFonts w:asciiTheme="minorHAnsi" w:hAnsiTheme="minorHAnsi" w:cstheme="minorHAnsi"/>
        </w:rPr>
        <w:t xml:space="preserve">instrumentumhoz </w:t>
      </w:r>
      <w:r w:rsidRPr="006C72EB">
        <w:rPr>
          <w:rFonts w:asciiTheme="minorHAnsi" w:hAnsiTheme="minorHAnsi" w:cstheme="minorHAnsi"/>
        </w:rPr>
        <w:t>kapcsolódó szabályozói tőkekövetelményt kell jelenteni.</w:t>
      </w:r>
    </w:p>
    <w:p w14:paraId="2EFE162C" w14:textId="5A4E3E8E" w:rsidR="00A77B4B" w:rsidRPr="006C72EB" w:rsidRDefault="00A77B4B" w:rsidP="008D5A94">
      <w:pPr>
        <w:rPr>
          <w:rFonts w:asciiTheme="minorHAnsi" w:hAnsiTheme="minorHAnsi" w:cstheme="minorHAnsi"/>
        </w:rPr>
      </w:pPr>
      <w:r w:rsidRPr="006C72EB">
        <w:rPr>
          <w:rFonts w:asciiTheme="minorHAnsi" w:hAnsiTheme="minorHAnsi" w:cstheme="minorHAnsi"/>
        </w:rPr>
        <w:t xml:space="preserve">A „Pillér II. tőkekövetelmény” </w:t>
      </w:r>
      <w:r w:rsidR="00AC3672" w:rsidRPr="006C72EB">
        <w:rPr>
          <w:rFonts w:asciiTheme="minorHAnsi" w:hAnsiTheme="minorHAnsi" w:cstheme="minorHAnsi"/>
        </w:rPr>
        <w:t>a</w:t>
      </w:r>
      <w:r w:rsidR="00894F7A" w:rsidRPr="006C72EB">
        <w:rPr>
          <w:rFonts w:asciiTheme="minorHAnsi" w:hAnsiTheme="minorHAnsi" w:cstheme="minorHAnsi"/>
        </w:rPr>
        <w:t xml:space="preserve">z 575/2013/EU rendelet szerinti 2.pilléres </w:t>
      </w:r>
      <w:proofErr w:type="spellStart"/>
      <w:r w:rsidR="00894F7A" w:rsidRPr="006C72EB">
        <w:rPr>
          <w:rFonts w:asciiTheme="minorHAnsi" w:hAnsiTheme="minorHAnsi" w:cstheme="minorHAnsi"/>
        </w:rPr>
        <w:t>ICAAP</w:t>
      </w:r>
      <w:proofErr w:type="spellEnd"/>
      <w:r w:rsidR="00894F7A" w:rsidRPr="006C72EB">
        <w:rPr>
          <w:rFonts w:asciiTheme="minorHAnsi" w:hAnsiTheme="minorHAnsi" w:cstheme="minorHAnsi"/>
        </w:rPr>
        <w:t xml:space="preserve"> tőkekövetelmény forintban</w:t>
      </w:r>
      <w:r w:rsidR="00894F7A" w:rsidRPr="006C72EB">
        <w:rPr>
          <w:rFonts w:asciiTheme="minorHAnsi" w:hAnsiTheme="minorHAnsi" w:cstheme="minorHAnsi"/>
          <w:color w:val="FF0000"/>
        </w:rPr>
        <w:t xml:space="preserve">. </w:t>
      </w:r>
      <w:r w:rsidR="00894F7A"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06C2B969" w14:textId="413EC8C0" w:rsidR="006B304D" w:rsidRDefault="006B304D" w:rsidP="008D5A94">
      <w:pPr>
        <w:rPr>
          <w:rFonts w:asciiTheme="minorHAnsi" w:hAnsiTheme="minorHAnsi" w:cstheme="minorHAnsi"/>
        </w:rPr>
      </w:pPr>
      <w:r w:rsidRPr="006C72EB">
        <w:rPr>
          <w:rFonts w:asciiTheme="minorHAnsi" w:hAnsiTheme="minorHAnsi" w:cstheme="minorHAnsi"/>
        </w:rPr>
        <w:t>Mivel mind a Pillér</w:t>
      </w:r>
      <w:r w:rsidR="00EE4760" w:rsidRPr="006C72EB">
        <w:rPr>
          <w:rFonts w:asciiTheme="minorHAnsi" w:hAnsiTheme="minorHAnsi" w:cstheme="minorHAnsi"/>
        </w:rPr>
        <w:t xml:space="preserve"> I., mind a Pillér II. tőkekövetelmény </w:t>
      </w:r>
      <w:r w:rsidRPr="006C72EB">
        <w:rPr>
          <w:rFonts w:asciiTheme="minorHAnsi" w:hAnsiTheme="minorHAnsi" w:cstheme="minorHAnsi"/>
        </w:rPr>
        <w:t xml:space="preserve">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w:t>
      </w:r>
      <w:r w:rsidR="00EE4760" w:rsidRPr="006C72EB">
        <w:rPr>
          <w:rFonts w:asciiTheme="minorHAnsi" w:hAnsiTheme="minorHAnsi" w:cstheme="minorHAnsi"/>
        </w:rPr>
        <w:t xml:space="preserve"> jelentendő, az e</w:t>
      </w:r>
      <w:r w:rsidRPr="006C72EB">
        <w:rPr>
          <w:rFonts w:asciiTheme="minorHAnsi" w:hAnsiTheme="minorHAnsi" w:cstheme="minorHAnsi"/>
        </w:rPr>
        <w:t>gy szerződéshez tartozó instrumentumok allokált tőkekövetelménye adja ki a szerződésszintű tőkekövetelményt.</w:t>
      </w:r>
    </w:p>
    <w:p w14:paraId="03C544B6" w14:textId="5BA5CBF1" w:rsidR="00906A59" w:rsidRPr="006C72EB" w:rsidRDefault="00906A59" w:rsidP="008D5A94">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bookmarkEnd w:id="225"/>
    <w:p w14:paraId="411CBBAD" w14:textId="68C01D69" w:rsidR="00F514C4" w:rsidRPr="006C72EB" w:rsidRDefault="00F514C4" w:rsidP="00F514C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w:t>
      </w:r>
      <w:r w:rsidR="00640394" w:rsidRPr="006C72EB">
        <w:rPr>
          <w:rFonts w:asciiTheme="minorHAnsi" w:hAnsiTheme="minorHAnsi" w:cstheme="minorHAnsi"/>
        </w:rPr>
        <w:t xml:space="preserve"> hagyhatók</w:t>
      </w:r>
      <w:r w:rsidRPr="006C72EB">
        <w:rPr>
          <w:rFonts w:asciiTheme="minorHAnsi" w:hAnsiTheme="minorHAnsi" w:cstheme="minorHAnsi"/>
        </w:rPr>
        <w:t xml:space="preserve">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3F04BC40" w14:textId="03E18520" w:rsidR="0040716D" w:rsidRPr="006C72EB" w:rsidRDefault="0040716D" w:rsidP="00CF0855">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w:t>
      </w:r>
      <w:r w:rsidR="009C5433" w:rsidRPr="006C72EB">
        <w:rPr>
          <w:rFonts w:asciiTheme="minorHAnsi" w:hAnsiTheme="minorHAnsi" w:cstheme="minorHAnsi"/>
        </w:rPr>
        <w:t xml:space="preserve">a Pillér 1 alatti végső kockázattal súlyozott kitettségérték jelentendő forintban (minden korrekciós tétellel korrigálva pl.: KKV korrekció, kockázat transzfer stb.) </w:t>
      </w:r>
      <w:r w:rsidRPr="006C72EB">
        <w:rPr>
          <w:rFonts w:asciiTheme="minorHAnsi" w:hAnsiTheme="minorHAnsi" w:cstheme="minorHAnsi"/>
        </w:rPr>
        <w:t xml:space="preserve">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w:t>
      </w:r>
    </w:p>
    <w:p w14:paraId="7DBCBD37" w14:textId="55B44868" w:rsidR="00A8293F" w:rsidRPr="006C72EB" w:rsidRDefault="00A8293F" w:rsidP="00CF0855">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3D2074A6" w14:textId="2194F412" w:rsidR="0040716D" w:rsidRPr="006C72EB" w:rsidRDefault="0040716D" w:rsidP="00CF0855">
      <w:pPr>
        <w:spacing w:after="0"/>
        <w:rPr>
          <w:rFonts w:asciiTheme="minorHAnsi" w:hAnsiTheme="minorHAnsi" w:cstheme="minorHAnsi"/>
        </w:rPr>
      </w:pPr>
    </w:p>
    <w:p w14:paraId="6A641A59" w14:textId="73EF3EB8" w:rsidR="0040716D" w:rsidRDefault="0040716D" w:rsidP="00CF0855">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 (Numerikus, négy tizedesjegy pontosságig).</w:t>
      </w:r>
    </w:p>
    <w:p w14:paraId="3C4614A0" w14:textId="10904FBF" w:rsidR="003540F8" w:rsidRPr="006C72EB" w:rsidRDefault="003540F8" w:rsidP="00CF0855">
      <w:pPr>
        <w:spacing w:after="0"/>
        <w:rPr>
          <w:rFonts w:asciiTheme="minorHAnsi" w:hAnsiTheme="minorHAnsi" w:cstheme="minorHAnsi"/>
        </w:rPr>
      </w:pPr>
      <w:r>
        <w:rPr>
          <w:rFonts w:asciiTheme="minorHAnsi" w:hAnsiTheme="minorHAnsi" w:cstheme="minorHAnsi"/>
        </w:rPr>
        <w:t xml:space="preserve">Ezeket a </w:t>
      </w:r>
      <w:proofErr w:type="spellStart"/>
      <w:r>
        <w:rPr>
          <w:rFonts w:asciiTheme="minorHAnsi" w:hAnsiTheme="minorHAnsi" w:cstheme="minorHAnsi"/>
        </w:rPr>
        <w:t>CRR</w:t>
      </w:r>
      <w:proofErr w:type="spellEnd"/>
      <w:r>
        <w:rPr>
          <w:rFonts w:asciiTheme="minorHAnsi" w:hAnsiTheme="minorHAnsi" w:cstheme="minorHAnsi"/>
        </w:rPr>
        <w:t xml:space="preserve"> alapú mezőket a hitelintézeti fióktelepeknek abban az esetben kell jelenteniük, amennyiben az adatok rendelkezésre állnak.</w:t>
      </w:r>
    </w:p>
    <w:p w14:paraId="04957CF9" w14:textId="77777777" w:rsidR="0040716D" w:rsidRPr="006C72EB" w:rsidRDefault="0040716D" w:rsidP="00CF0855">
      <w:pPr>
        <w:spacing w:after="0"/>
        <w:rPr>
          <w:rFonts w:asciiTheme="minorHAnsi" w:hAnsiTheme="minorHAnsi" w:cstheme="minorHAnsi"/>
        </w:rPr>
      </w:pPr>
    </w:p>
    <w:p w14:paraId="1FB9373C" w14:textId="38553790" w:rsidR="00BD468C" w:rsidRPr="006C72EB" w:rsidRDefault="00BD468C" w:rsidP="00CF0855">
      <w:pPr>
        <w:spacing w:after="0"/>
        <w:rPr>
          <w:rFonts w:asciiTheme="minorHAnsi" w:hAnsiTheme="minorHAnsi" w:cstheme="minorHAnsi"/>
        </w:rPr>
      </w:pPr>
      <w:r w:rsidRPr="006C72EB">
        <w:rPr>
          <w:rFonts w:asciiTheme="minorHAnsi" w:hAnsiTheme="minorHAnsi" w:cstheme="minorHAnsi"/>
        </w:rPr>
        <w:t>A táblába három új mező kerül beépítésre 2021. szeptembertől</w:t>
      </w:r>
      <w:r w:rsidR="001326FF" w:rsidRPr="006C72EB">
        <w:rPr>
          <w:rFonts w:asciiTheme="minorHAnsi" w:hAnsiTheme="minorHAnsi" w:cstheme="minorHAnsi"/>
        </w:rPr>
        <w:t xml:space="preserve">, melyeket minden </w:t>
      </w:r>
      <w:proofErr w:type="spellStart"/>
      <w:r w:rsidR="001326FF" w:rsidRPr="006C72EB">
        <w:rPr>
          <w:rFonts w:asciiTheme="minorHAnsi" w:hAnsiTheme="minorHAnsi" w:cstheme="minorHAnsi"/>
        </w:rPr>
        <w:t>IFRS</w:t>
      </w:r>
      <w:proofErr w:type="spellEnd"/>
      <w:r w:rsidR="001326FF" w:rsidRPr="006C72EB">
        <w:rPr>
          <w:rFonts w:asciiTheme="minorHAnsi" w:hAnsiTheme="minorHAnsi" w:cstheme="minorHAnsi"/>
        </w:rPr>
        <w:t xml:space="preserve"> könyvvezetést alkalmazó adatszolgáltatónak jelentenie kell </w:t>
      </w:r>
      <w:r w:rsidR="002A7DAF" w:rsidRPr="006C72EB">
        <w:rPr>
          <w:rFonts w:asciiTheme="minorHAnsi" w:hAnsiTheme="minorHAnsi" w:cstheme="minorHAnsi"/>
        </w:rPr>
        <w:t xml:space="preserve">2021. decemberi vonatkozási időtől kezdődően </w:t>
      </w:r>
      <w:r w:rsidR="001326FF" w:rsidRPr="006C72EB">
        <w:rPr>
          <w:rFonts w:asciiTheme="minorHAnsi" w:hAnsiTheme="minorHAnsi" w:cstheme="minorHAnsi"/>
        </w:rPr>
        <w:t>azon instrumentumok esetén, amelyek az értékvesztésképzés hatálya alá tartoznak</w:t>
      </w:r>
      <w:r w:rsidR="003540F8">
        <w:rPr>
          <w:rFonts w:asciiTheme="minorHAnsi" w:hAnsiTheme="minorHAnsi" w:cstheme="minorHAnsi"/>
        </w:rPr>
        <w:t xml:space="preserve"> (hitelintézeti fióktelepeknek is)</w:t>
      </w:r>
      <w:r w:rsidRPr="006C72EB">
        <w:rPr>
          <w:rFonts w:asciiTheme="minorHAnsi" w:hAnsiTheme="minorHAnsi" w:cstheme="minorHAnsi"/>
        </w:rPr>
        <w:t xml:space="preserve">: </w:t>
      </w:r>
      <w:bookmarkStart w:id="228" w:name="_Hlk48739227"/>
      <w:r w:rsidR="00DD7ACE" w:rsidRPr="006C72EB">
        <w:rPr>
          <w:rFonts w:asciiTheme="minorHAnsi" w:hAnsiTheme="minorHAnsi" w:cstheme="minorHAnsi"/>
        </w:rPr>
        <w:t>„</w:t>
      </w:r>
      <w:r w:rsidRPr="006C72EB">
        <w:rPr>
          <w:rFonts w:asciiTheme="minorHAnsi" w:hAnsiTheme="minorHAnsi" w:cstheme="minorHAnsi"/>
        </w:rPr>
        <w:t>Várható hitelezési veszteség alapján származtatott nemteljesítéskori veszteségráta (</w:t>
      </w:r>
      <w:proofErr w:type="spellStart"/>
      <w:r w:rsidRPr="006C72EB">
        <w:rPr>
          <w:rFonts w:asciiTheme="minorHAnsi" w:hAnsiTheme="minorHAnsi" w:cstheme="minorHAnsi"/>
        </w:rPr>
        <w:t>LGD</w:t>
      </w:r>
      <w:proofErr w:type="spellEnd"/>
      <w:r w:rsidRPr="006C72EB">
        <w:rPr>
          <w:rFonts w:asciiTheme="minorHAnsi" w:hAnsiTheme="minorHAnsi" w:cstheme="minorHAnsi"/>
        </w:rPr>
        <w:t>)</w:t>
      </w:r>
      <w:r w:rsidR="00DD7ACE" w:rsidRPr="006C72EB">
        <w:rPr>
          <w:rFonts w:asciiTheme="minorHAnsi" w:hAnsiTheme="minorHAnsi" w:cstheme="minorHAnsi"/>
        </w:rPr>
        <w:t>”, „</w:t>
      </w:r>
      <w:r w:rsidRPr="006C72EB">
        <w:rPr>
          <w:rFonts w:asciiTheme="minorHAnsi" w:hAnsiTheme="minorHAnsi" w:cstheme="minorHAnsi"/>
        </w:rPr>
        <w:t>Tényleges hitelegyenértékesítési tényező (</w:t>
      </w:r>
      <w:proofErr w:type="spellStart"/>
      <w:r w:rsidRPr="006C72EB">
        <w:rPr>
          <w:rFonts w:asciiTheme="minorHAnsi" w:hAnsiTheme="minorHAnsi" w:cstheme="minorHAnsi"/>
        </w:rPr>
        <w:t>CCF</w:t>
      </w:r>
      <w:proofErr w:type="spellEnd"/>
      <w:r w:rsidRPr="006C72EB">
        <w:rPr>
          <w:rFonts w:asciiTheme="minorHAnsi" w:hAnsiTheme="minorHAnsi" w:cstheme="minorHAnsi"/>
        </w:rPr>
        <w:t>)</w:t>
      </w:r>
      <w:r w:rsidR="00DD7ACE" w:rsidRPr="006C72EB">
        <w:rPr>
          <w:rFonts w:asciiTheme="minorHAnsi" w:hAnsiTheme="minorHAnsi" w:cstheme="minorHAnsi"/>
        </w:rPr>
        <w:t>” és „</w:t>
      </w:r>
      <w:r w:rsidRPr="006C72EB">
        <w:rPr>
          <w:rFonts w:asciiTheme="minorHAnsi" w:hAnsiTheme="minorHAnsi" w:cstheme="minorHAnsi"/>
        </w:rPr>
        <w:t>Várható hitelezési veszteség alapján származtatott nemteljesítési valószínűség</w:t>
      </w:r>
      <w:bookmarkEnd w:id="228"/>
      <w:r w:rsidRPr="006C72EB">
        <w:rPr>
          <w:rFonts w:asciiTheme="minorHAnsi" w:hAnsiTheme="minorHAnsi" w:cstheme="minorHAnsi"/>
        </w:rPr>
        <w:t xml:space="preserve"> (</w:t>
      </w:r>
      <w:proofErr w:type="spellStart"/>
      <w:r w:rsidRPr="006C72EB">
        <w:rPr>
          <w:rFonts w:asciiTheme="minorHAnsi" w:hAnsiTheme="minorHAnsi" w:cstheme="minorHAnsi"/>
        </w:rPr>
        <w:t>PD</w:t>
      </w:r>
      <w:proofErr w:type="spellEnd"/>
      <w:r w:rsidRPr="006C72EB">
        <w:rPr>
          <w:rFonts w:asciiTheme="minorHAnsi" w:hAnsiTheme="minorHAnsi" w:cstheme="minorHAnsi"/>
        </w:rPr>
        <w:t>)”</w:t>
      </w:r>
      <w:r w:rsidR="00DD7ACE" w:rsidRPr="006C72EB">
        <w:rPr>
          <w:rFonts w:asciiTheme="minorHAnsi" w:hAnsiTheme="minorHAnsi" w:cstheme="minorHAnsi"/>
        </w:rPr>
        <w:t>.</w:t>
      </w:r>
    </w:p>
    <w:p w14:paraId="4E620DFC" w14:textId="77777777" w:rsidR="001326FF" w:rsidRPr="006C72EB" w:rsidRDefault="001326FF" w:rsidP="00CF0855">
      <w:pPr>
        <w:spacing w:after="0"/>
        <w:rPr>
          <w:rFonts w:asciiTheme="minorHAnsi" w:hAnsiTheme="minorHAnsi" w:cstheme="minorHAnsi"/>
        </w:rPr>
      </w:pPr>
    </w:p>
    <w:p w14:paraId="7D7A1B44" w14:textId="25AA7AC4" w:rsidR="009F7706" w:rsidRPr="006C72EB" w:rsidRDefault="009F7706" w:rsidP="00484F64">
      <w:pPr>
        <w:rPr>
          <w:rFonts w:asciiTheme="minorHAnsi" w:hAnsiTheme="minorHAnsi" w:cstheme="minorHAnsi"/>
        </w:rPr>
      </w:pPr>
      <w:bookmarkStart w:id="229" w:name="_Hlk63936650"/>
      <w:r w:rsidRPr="006C72EB">
        <w:rPr>
          <w:rFonts w:asciiTheme="minorHAnsi" w:hAnsiTheme="minorHAnsi" w:cstheme="minorHAnsi"/>
        </w:rPr>
        <w:t xml:space="preserve">A </w:t>
      </w:r>
      <w:r w:rsidRPr="006C72EB">
        <w:rPr>
          <w:rFonts w:asciiTheme="minorHAnsi" w:hAnsiTheme="minorHAnsi" w:cstheme="minorHAnsi"/>
          <w:b/>
        </w:rPr>
        <w:t>„Várható hitelezési veszteség alapján származtatott nemteljesítéskori veszteségráta (</w:t>
      </w:r>
      <w:proofErr w:type="spellStart"/>
      <w:r w:rsidRPr="006C72EB">
        <w:rPr>
          <w:rFonts w:asciiTheme="minorHAnsi" w:hAnsiTheme="minorHAnsi" w:cstheme="minorHAnsi"/>
          <w:b/>
        </w:rPr>
        <w:t>LGD</w:t>
      </w:r>
      <w:proofErr w:type="spellEnd"/>
      <w:r w:rsidRPr="006C72EB">
        <w:rPr>
          <w:rFonts w:asciiTheme="minorHAnsi" w:hAnsiTheme="minorHAnsi" w:cstheme="minorHAnsi"/>
          <w:b/>
        </w:rPr>
        <w:t>)”</w:t>
      </w:r>
      <w:r w:rsidRPr="006C72EB">
        <w:rPr>
          <w:rFonts w:asciiTheme="minorHAnsi" w:hAnsiTheme="minorHAnsi" w:cstheme="minorHAnsi"/>
        </w:rPr>
        <w:t xml:space="preserve"> és a </w:t>
      </w:r>
      <w:r w:rsidRPr="006C72EB">
        <w:rPr>
          <w:rFonts w:asciiTheme="minorHAnsi" w:hAnsiTheme="minorHAnsi" w:cstheme="minorHAnsi"/>
          <w:b/>
        </w:rPr>
        <w:t>„Várható hitelezési veszteség alapján származtatott nemteljesítési valószínűség (</w:t>
      </w:r>
      <w:proofErr w:type="spellStart"/>
      <w:r w:rsidRPr="006C72EB">
        <w:rPr>
          <w:rFonts w:asciiTheme="minorHAnsi" w:hAnsiTheme="minorHAnsi" w:cstheme="minorHAnsi"/>
          <w:b/>
        </w:rPr>
        <w:t>PD</w:t>
      </w:r>
      <w:proofErr w:type="spellEnd"/>
      <w:r w:rsidRPr="006C72EB">
        <w:rPr>
          <w:rFonts w:asciiTheme="minorHAnsi" w:hAnsiTheme="minorHAnsi" w:cstheme="minorHAnsi"/>
          <w:b/>
        </w:rPr>
        <w:t>)”</w:t>
      </w:r>
      <w:r w:rsidRPr="006C72EB">
        <w:rPr>
          <w:rFonts w:asciiTheme="minorHAnsi" w:hAnsiTheme="minorHAnsi" w:cstheme="minorHAnsi"/>
        </w:rPr>
        <w:t xml:space="preserve"> mezők </w:t>
      </w:r>
      <w:proofErr w:type="spellStart"/>
      <w:r w:rsidR="00532705" w:rsidRPr="006C72EB">
        <w:rPr>
          <w:rFonts w:asciiTheme="minorHAnsi" w:hAnsiTheme="minorHAnsi" w:cstheme="minorHAnsi"/>
        </w:rPr>
        <w:t>INSTK</w:t>
      </w:r>
      <w:proofErr w:type="spellEnd"/>
      <w:r w:rsidR="00532705" w:rsidRPr="006C72EB">
        <w:rPr>
          <w:rFonts w:asciiTheme="minorHAnsi" w:hAnsiTheme="minorHAnsi" w:cstheme="minorHAnsi"/>
        </w:rPr>
        <w:t>/</w:t>
      </w:r>
      <w:proofErr w:type="spellStart"/>
      <w:r w:rsidR="00532705" w:rsidRPr="006C72EB">
        <w:rPr>
          <w:rFonts w:asciiTheme="minorHAnsi" w:hAnsiTheme="minorHAnsi" w:cstheme="minorHAnsi"/>
        </w:rPr>
        <w:t>INSTR</w:t>
      </w:r>
      <w:proofErr w:type="spellEnd"/>
      <w:r w:rsidR="00532705" w:rsidRPr="006C72EB">
        <w:rPr>
          <w:rFonts w:asciiTheme="minorHAnsi" w:hAnsiTheme="minorHAnsi" w:cstheme="minorHAnsi"/>
        </w:rPr>
        <w:t xml:space="preserve"> instrumentum szinten jelentendők, </w:t>
      </w:r>
      <w:r w:rsidRPr="006C72EB">
        <w:rPr>
          <w:rFonts w:asciiTheme="minorHAnsi" w:hAnsiTheme="minorHAnsi" w:cstheme="minorHAnsi"/>
        </w:rPr>
        <w:t xml:space="preserve">az alábbi módon kalkulálandók: </w:t>
      </w:r>
      <w:bookmarkEnd w:id="229"/>
      <w:r w:rsidRPr="006C72EB">
        <w:rPr>
          <w:rFonts w:asciiTheme="minorHAnsi" w:hAnsiTheme="minorHAnsi" w:cstheme="minorHAnsi"/>
        </w:rPr>
        <w:t xml:space="preserve">mivel az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-t (pl. ha csak veszteségrátával kalkulál), ezért egy egységesített módszertan alapján kalkulálandó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jelentendő minden intézmény és ügylet esetében (tehát NEM az értékvesztésképzés során alkalmazott közvetlen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hanem az értékvesztésből </w:t>
      </w:r>
      <w:r w:rsidRPr="006C72EB">
        <w:rPr>
          <w:rFonts w:asciiTheme="minorHAnsi" w:hAnsiTheme="minorHAnsi" w:cstheme="minorHAnsi"/>
          <w:i/>
        </w:rPr>
        <w:t>származtatott</w:t>
      </w:r>
      <w:r w:rsidRPr="006C72EB">
        <w:rPr>
          <w:rFonts w:asciiTheme="minorHAnsi" w:hAnsiTheme="minorHAnsi" w:cstheme="minorHAnsi"/>
        </w:rPr>
        <w:t xml:space="preserve"> értékek). Lényegében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jelentendő. Ezek meghatározása a következő módszerrel kell történjen:</w:t>
      </w:r>
    </w:p>
    <w:p w14:paraId="5074EF7F" w14:textId="77777777" w:rsidR="009F7706" w:rsidRPr="006C72EB" w:rsidRDefault="009F7706" w:rsidP="00406F87">
      <w:pPr>
        <w:ind w:left="426"/>
        <w:rPr>
          <w:rFonts w:asciiTheme="minorHAnsi" w:hAnsiTheme="minorHAnsi" w:cstheme="minorHAnsi"/>
        </w:rPr>
      </w:pPr>
      <w:proofErr w:type="gramStart"/>
      <w:r w:rsidRPr="006C72EB">
        <w:rPr>
          <w:rFonts w:asciiTheme="minorHAnsi" w:hAnsiTheme="minorHAnsi" w:cstheme="minorHAnsi"/>
        </w:rPr>
        <w:t>I.</w:t>
      </w:r>
      <w:proofErr w:type="gramEnd"/>
      <w:r w:rsidRPr="006C72EB">
        <w:rPr>
          <w:rFonts w:asciiTheme="minorHAnsi" w:hAnsiTheme="minorHAnsi" w:cstheme="minorHAnsi"/>
        </w:rPr>
        <w:t xml:space="preserve"> Ha az intézmény az ÉV számításához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alkalmaz, akár ügyletenként, akár életciklus és kockázati jellemzők alapján meghatározott </w:t>
      </w:r>
      <w:proofErr w:type="spellStart"/>
      <w:r w:rsidRPr="006C72EB">
        <w:rPr>
          <w:rFonts w:asciiTheme="minorHAnsi" w:hAnsiTheme="minorHAnsi" w:cstheme="minorHAnsi"/>
        </w:rPr>
        <w:t>poolok</w:t>
      </w:r>
      <w:proofErr w:type="spellEnd"/>
      <w:r w:rsidRPr="006C72EB">
        <w:rPr>
          <w:rFonts w:asciiTheme="minorHAnsi" w:hAnsiTheme="minorHAnsi" w:cstheme="minorHAnsi"/>
        </w:rPr>
        <w:t xml:space="preserve"> (részportfóliók) esetén.</w:t>
      </w:r>
    </w:p>
    <w:p w14:paraId="3114B547"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a) Az ún.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megállapítása: az egyes jövőbeli időszakokban alkalmazott várható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 (egyedi vagy </w:t>
      </w:r>
      <w:proofErr w:type="spellStart"/>
      <w:r w:rsidRPr="006C72EB">
        <w:rPr>
          <w:rFonts w:asciiTheme="minorHAnsi" w:hAnsiTheme="minorHAnsi" w:cstheme="minorHAnsi"/>
        </w:rPr>
        <w:t>pool</w:t>
      </w:r>
      <w:proofErr w:type="spellEnd"/>
      <w:r w:rsidRPr="006C72EB">
        <w:rPr>
          <w:rFonts w:asciiTheme="minorHAnsi" w:hAnsiTheme="minorHAnsi" w:cstheme="minorHAnsi"/>
        </w:rPr>
        <w:t>) mindenkori amortizált bekerülési érték jelenértékével (egyedi!) súlyozott átlagos összege:</w:t>
      </w:r>
    </w:p>
    <w:p w14:paraId="027B2BFB"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 </w:t>
      </w:r>
      <w:proofErr w:type="gramStart"/>
      <w:r w:rsidRPr="006C72EB">
        <w:rPr>
          <w:rFonts w:asciiTheme="minorHAnsi" w:hAnsiTheme="minorHAnsi" w:cstheme="minorHAnsi"/>
        </w:rPr>
        <w:t>sum(</w:t>
      </w:r>
      <w:proofErr w:type="spellStart"/>
      <w:proofErr w:type="gramEnd"/>
      <w:r w:rsidRPr="006C72EB">
        <w:rPr>
          <w:rFonts w:asciiTheme="minorHAnsi" w:hAnsiTheme="minorHAnsi" w:cstheme="minorHAnsi"/>
        </w:rPr>
        <w:t>LGDi</w:t>
      </w:r>
      <w:proofErr w:type="spellEnd"/>
      <w:r w:rsidRPr="006C72EB">
        <w:rPr>
          <w:rFonts w:asciiTheme="minorHAnsi" w:hAnsiTheme="minorHAnsi" w:cstheme="minorHAnsi"/>
        </w:rPr>
        <w:t xml:space="preserve"> * </w:t>
      </w:r>
      <w:proofErr w:type="spellStart"/>
      <w:r w:rsidRPr="006C72EB">
        <w:rPr>
          <w:rFonts w:asciiTheme="minorHAnsi" w:hAnsiTheme="minorHAnsi" w:cstheme="minorHAnsi"/>
        </w:rPr>
        <w:t>PV</w:t>
      </w:r>
      <w:proofErr w:type="spellEnd"/>
      <w:r w:rsidRPr="006C72EB">
        <w:rPr>
          <w:rFonts w:asciiTheme="minorHAnsi" w:hAnsiTheme="minorHAnsi" w:cstheme="minorHAnsi"/>
        </w:rPr>
        <w:t>(</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 / sum( </w:t>
      </w:r>
      <w:proofErr w:type="spellStart"/>
      <w:r w:rsidRPr="006C72EB">
        <w:rPr>
          <w:rFonts w:asciiTheme="minorHAnsi" w:hAnsiTheme="minorHAnsi" w:cstheme="minorHAnsi"/>
        </w:rPr>
        <w:t>PV</w:t>
      </w:r>
      <w:proofErr w:type="spellEnd"/>
      <w:r w:rsidRPr="006C72EB">
        <w:rPr>
          <w:rFonts w:asciiTheme="minorHAnsi" w:hAnsiTheme="minorHAnsi" w:cstheme="minorHAnsi"/>
        </w:rPr>
        <w:t>(</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 ), ahol </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az ügylet i időpontban mérlegen belüli amortizált bekerülési értékének összege és </w:t>
      </w:r>
      <w:proofErr w:type="spellStart"/>
      <w:r w:rsidRPr="006C72EB">
        <w:rPr>
          <w:rFonts w:asciiTheme="minorHAnsi" w:hAnsiTheme="minorHAnsi" w:cstheme="minorHAnsi"/>
        </w:rPr>
        <w:t>PV</w:t>
      </w:r>
      <w:proofErr w:type="spellEnd"/>
      <w:r w:rsidRPr="006C72EB">
        <w:rPr>
          <w:rFonts w:asciiTheme="minorHAnsi" w:hAnsiTheme="minorHAnsi" w:cstheme="minorHAnsi"/>
        </w:rPr>
        <w:t xml:space="preserve"> jelöli a jelenértéket.</w:t>
      </w:r>
    </w:p>
    <w:p w14:paraId="4A52DEBA"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837554B"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b) Ha az intézmény nem számol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úgy a </w:t>
      </w:r>
      <w:proofErr w:type="spellStart"/>
      <w:r w:rsidRPr="006C72EB">
        <w:rPr>
          <w:rFonts w:asciiTheme="minorHAnsi" w:hAnsiTheme="minorHAnsi" w:cstheme="minorHAnsi"/>
        </w:rPr>
        <w:t>II.a</w:t>
      </w:r>
      <w:proofErr w:type="spellEnd"/>
      <w:r w:rsidRPr="006C72EB">
        <w:rPr>
          <w:rFonts w:asciiTheme="minorHAnsi" w:hAnsiTheme="minorHAnsi" w:cstheme="minorHAnsi"/>
        </w:rPr>
        <w:t>. pontban meghatározott szabállyal kérjük meghatározni a fenti mértéket.</w:t>
      </w:r>
    </w:p>
    <w:p w14:paraId="2DD01948" w14:textId="67ECD588"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c) Az ún.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megállapítása: </w:t>
      </w:r>
      <w:r w:rsidR="00F00C4F" w:rsidRPr="006C72EB">
        <w:rPr>
          <w:rFonts w:asciiTheme="minorHAnsi" w:hAnsiTheme="minorHAnsi" w:cstheme="minorHAnsi"/>
        </w:rPr>
        <w:t xml:space="preserve">a várható hitelezési veszteség és a származtatott kitettségérték </w:t>
      </w:r>
      <w:r w:rsidR="002678DC" w:rsidRPr="006C72EB">
        <w:rPr>
          <w:rFonts w:asciiTheme="minorHAnsi" w:hAnsiTheme="minorHAnsi" w:cstheme="minorHAnsi"/>
        </w:rPr>
        <w:t xml:space="preserve">a </w:t>
      </w:r>
      <w:proofErr w:type="spellStart"/>
      <w:r w:rsidR="002678DC" w:rsidRPr="006C72EB">
        <w:rPr>
          <w:rFonts w:asciiTheme="minorHAnsi" w:hAnsiTheme="minorHAnsi" w:cstheme="minorHAnsi"/>
        </w:rPr>
        <w:t>Stage</w:t>
      </w:r>
      <w:proofErr w:type="spellEnd"/>
      <w:r w:rsidR="002678DC" w:rsidRPr="006C72EB">
        <w:rPr>
          <w:rFonts w:asciiTheme="minorHAnsi" w:hAnsiTheme="minorHAnsi" w:cstheme="minorHAnsi"/>
        </w:rPr>
        <w:t xml:space="preserve"> besorolásnak megfelelő </w:t>
      </w:r>
      <w:r w:rsidRPr="006C72EB">
        <w:rPr>
          <w:rFonts w:asciiTheme="minorHAnsi" w:hAnsiTheme="minorHAnsi" w:cstheme="minorHAnsi"/>
        </w:rPr>
        <w:t>hátralévő futamidővel korrigált érték</w:t>
      </w:r>
      <w:r w:rsidR="002678DC" w:rsidRPr="006C72EB">
        <w:rPr>
          <w:rFonts w:asciiTheme="minorHAnsi" w:hAnsiTheme="minorHAnsi" w:cstheme="minorHAnsi"/>
        </w:rPr>
        <w:t>ének hányadosa</w:t>
      </w:r>
      <w:r w:rsidRPr="006C72EB">
        <w:rPr>
          <w:rFonts w:asciiTheme="minorHAnsi" w:hAnsiTheme="minorHAnsi" w:cstheme="minorHAnsi"/>
        </w:rPr>
        <w:t xml:space="preserve"> (ügylet aktuális </w:t>
      </w:r>
      <w:r w:rsidR="00F00C4F" w:rsidRPr="006C72EB">
        <w:rPr>
          <w:rFonts w:asciiTheme="minorHAnsi" w:hAnsiTheme="minorHAnsi" w:cstheme="minorHAnsi"/>
        </w:rPr>
        <w:t xml:space="preserve">várható hitelezési vesztesége </w:t>
      </w:r>
      <w:r w:rsidRPr="006C72EB">
        <w:rPr>
          <w:rFonts w:asciiTheme="minorHAnsi" w:hAnsiTheme="minorHAnsi" w:cstheme="minorHAnsi"/>
        </w:rPr>
        <w:t xml:space="preserve">/ [várható kitettségérték aktuális értéke * hátralévő futamidő]) osztva a mindenkori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értékkel.</w:t>
      </w:r>
    </w:p>
    <w:p w14:paraId="23669C60" w14:textId="77777777" w:rsidR="009F7706" w:rsidRPr="006C72EB" w:rsidRDefault="009F7706" w:rsidP="00406F87">
      <w:pPr>
        <w:ind w:left="426"/>
        <w:rPr>
          <w:rFonts w:asciiTheme="minorHAnsi" w:hAnsiTheme="minorHAnsi" w:cstheme="minorHAnsi"/>
        </w:rPr>
      </w:pPr>
      <w:proofErr w:type="gramStart"/>
      <w:r w:rsidRPr="006C72EB">
        <w:rPr>
          <w:rFonts w:asciiTheme="minorHAnsi" w:hAnsiTheme="minorHAnsi" w:cstheme="minorHAnsi"/>
        </w:rPr>
        <w:t>II.</w:t>
      </w:r>
      <w:proofErr w:type="gramEnd"/>
      <w:r w:rsidRPr="006C72EB">
        <w:rPr>
          <w:rFonts w:asciiTheme="minorHAnsi" w:hAnsiTheme="minorHAnsi" w:cstheme="minorHAnsi"/>
        </w:rPr>
        <w:t xml:space="preserve"> Ha az intézmény az ÉV számításához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nem alkalmaz, de ügyletenként vagy életciklus és kockázati jellemzők alapján meghatározott </w:t>
      </w:r>
      <w:proofErr w:type="spellStart"/>
      <w:r w:rsidRPr="006C72EB">
        <w:rPr>
          <w:rFonts w:asciiTheme="minorHAnsi" w:hAnsiTheme="minorHAnsi" w:cstheme="minorHAnsi"/>
        </w:rPr>
        <w:t>poolokra</w:t>
      </w:r>
      <w:proofErr w:type="spellEnd"/>
      <w:r w:rsidRPr="006C72EB">
        <w:rPr>
          <w:rFonts w:asciiTheme="minorHAnsi" w:hAnsiTheme="minorHAnsi" w:cstheme="minorHAnsi"/>
        </w:rPr>
        <w:t xml:space="preserve"> (részportfóliókra) valamilyen veszteségráta (</w:t>
      </w:r>
      <w:proofErr w:type="spellStart"/>
      <w:r w:rsidRPr="006C72EB">
        <w:rPr>
          <w:rFonts w:asciiTheme="minorHAnsi" w:hAnsiTheme="minorHAnsi" w:cstheme="minorHAnsi"/>
        </w:rPr>
        <w:t>loan</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loss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rate</w:t>
      </w:r>
      <w:proofErr w:type="spellEnd"/>
      <w:r w:rsidRPr="006C72EB">
        <w:rPr>
          <w:rFonts w:asciiTheme="minorHAnsi" w:hAnsiTheme="minorHAnsi" w:cstheme="minorHAnsi"/>
        </w:rPr>
        <w:t>) módszert alkalmaz.</w:t>
      </w:r>
    </w:p>
    <w:p w14:paraId="3289D1B6"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a) Az ún.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megállapítása: az egyes jövőbeli időszakokban (a mindenkori biztosítéki értékek és </w:t>
      </w:r>
      <w:proofErr w:type="spellStart"/>
      <w:r w:rsidRPr="006C72EB">
        <w:rPr>
          <w:rFonts w:asciiTheme="minorHAnsi" w:hAnsiTheme="minorHAnsi" w:cstheme="minorHAnsi"/>
        </w:rPr>
        <w:t>megtérülések</w:t>
      </w:r>
      <w:proofErr w:type="spellEnd"/>
      <w:r w:rsidRPr="006C72EB">
        <w:rPr>
          <w:rFonts w:asciiTheme="minorHAnsi" w:hAnsiTheme="minorHAnsi" w:cstheme="minorHAnsi"/>
        </w:rPr>
        <w:t xml:space="preserve"> függvényében számolt) </w:t>
      </w:r>
      <w:r w:rsidRPr="006C72EB">
        <w:rPr>
          <w:rFonts w:asciiTheme="minorHAnsi" w:hAnsiTheme="minorHAnsi" w:cstheme="minorHAnsi"/>
          <w:u w:val="single"/>
        </w:rPr>
        <w:t>potenciálisan</w:t>
      </w:r>
      <w:r w:rsidRPr="006C72EB">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6C3F0DDA" w14:textId="6F68D92E"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b) Az ún.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megállapítása: </w:t>
      </w:r>
      <w:r w:rsidR="00F00C4F" w:rsidRPr="006C72EB">
        <w:rPr>
          <w:rFonts w:asciiTheme="minorHAnsi" w:hAnsiTheme="minorHAnsi" w:cstheme="minorHAnsi"/>
        </w:rPr>
        <w:t xml:space="preserve">a várható hitelezési veszteség és a származtatott kitettségérték </w:t>
      </w:r>
      <w:r w:rsidR="002678DC" w:rsidRPr="006C72EB">
        <w:rPr>
          <w:rFonts w:asciiTheme="minorHAnsi" w:hAnsiTheme="minorHAnsi" w:cstheme="minorHAnsi"/>
        </w:rPr>
        <w:t xml:space="preserve">a </w:t>
      </w:r>
      <w:proofErr w:type="spellStart"/>
      <w:r w:rsidR="002678DC" w:rsidRPr="006C72EB">
        <w:rPr>
          <w:rFonts w:asciiTheme="minorHAnsi" w:hAnsiTheme="minorHAnsi" w:cstheme="minorHAnsi"/>
        </w:rPr>
        <w:t>Stage</w:t>
      </w:r>
      <w:proofErr w:type="spellEnd"/>
      <w:r w:rsidR="002678DC" w:rsidRPr="006C72EB">
        <w:rPr>
          <w:rFonts w:asciiTheme="minorHAnsi" w:hAnsiTheme="minorHAnsi" w:cstheme="minorHAnsi"/>
        </w:rPr>
        <w:t xml:space="preserve"> besorolásnak megfelelő </w:t>
      </w:r>
      <w:r w:rsidRPr="006C72EB">
        <w:rPr>
          <w:rFonts w:asciiTheme="minorHAnsi" w:hAnsiTheme="minorHAnsi" w:cstheme="minorHAnsi"/>
        </w:rPr>
        <w:t>hátralévő futamidővel korrigált érték</w:t>
      </w:r>
      <w:r w:rsidR="002678DC" w:rsidRPr="006C72EB">
        <w:rPr>
          <w:rFonts w:asciiTheme="minorHAnsi" w:hAnsiTheme="minorHAnsi" w:cstheme="minorHAnsi"/>
        </w:rPr>
        <w:t>ének hányadosa</w:t>
      </w:r>
      <w:r w:rsidRPr="006C72EB">
        <w:rPr>
          <w:rFonts w:asciiTheme="minorHAnsi" w:hAnsiTheme="minorHAnsi" w:cstheme="minorHAnsi"/>
        </w:rPr>
        <w:t xml:space="preserve"> (ügylet aktuális</w:t>
      </w:r>
      <w:r w:rsidR="0034353B" w:rsidRPr="006C72EB">
        <w:rPr>
          <w:rFonts w:asciiTheme="minorHAnsi" w:hAnsiTheme="minorHAnsi" w:cstheme="minorHAnsi"/>
        </w:rPr>
        <w:t>várható hitelezési vesztesége</w:t>
      </w:r>
      <w:r w:rsidRPr="006C72EB">
        <w:rPr>
          <w:rFonts w:asciiTheme="minorHAnsi" w:hAnsiTheme="minorHAnsi" w:cstheme="minorHAnsi"/>
        </w:rPr>
        <w:t xml:space="preserve"> / [várható kitettségérték aktuális értéke * hátralévő futamidő]) osztva a mindenkori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értékkel.</w:t>
      </w:r>
    </w:p>
    <w:p w14:paraId="47821CD8" w14:textId="309F0D09" w:rsidR="00B21F27" w:rsidRPr="006C72EB" w:rsidRDefault="00B21F27" w:rsidP="00B21F27">
      <w:pPr>
        <w:rPr>
          <w:rFonts w:asciiTheme="minorHAnsi" w:hAnsiTheme="minorHAnsi" w:cstheme="minorHAnsi"/>
        </w:rPr>
      </w:pPr>
      <w:r w:rsidRPr="006C72EB">
        <w:rPr>
          <w:rFonts w:asciiTheme="minorHAnsi" w:hAnsiTheme="minorHAnsi" w:cstheme="minorHAnsi"/>
        </w:rPr>
        <w:t xml:space="preserve">Amennyiben az instrumentum a mérlegben még nem szerepel (azaz az instrumentum még csak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létezik és nem került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hozzá kapcsolódóan megnyitásra vagy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nyílik, azonban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6C72EB">
        <w:rPr>
          <w:rFonts w:asciiTheme="minorHAnsi" w:hAnsiTheme="minorHAnsi" w:cstheme="minorHAnsi"/>
        </w:rPr>
        <w:t>EAD-ból</w:t>
      </w:r>
      <w:proofErr w:type="spellEnd"/>
      <w:r w:rsidR="00E625CC" w:rsidRPr="006C72EB">
        <w:rPr>
          <w:rFonts w:asciiTheme="minorHAnsi" w:hAnsiTheme="minorHAnsi" w:cstheme="minorHAnsi"/>
        </w:rPr>
        <w:t xml:space="preserve">, illetve </w:t>
      </w:r>
      <w:r w:rsidR="00F00C4F" w:rsidRPr="006C72EB">
        <w:rPr>
          <w:rFonts w:asciiTheme="minorHAnsi" w:hAnsiTheme="minorHAnsi" w:cstheme="minorHAnsi"/>
        </w:rPr>
        <w:t xml:space="preserve">a </w:t>
      </w:r>
      <w:proofErr w:type="spellStart"/>
      <w:r w:rsidR="00E625CC" w:rsidRPr="006C72EB">
        <w:rPr>
          <w:rFonts w:asciiTheme="minorHAnsi" w:hAnsiTheme="minorHAnsi" w:cstheme="minorHAnsi"/>
        </w:rPr>
        <w:t>PD</w:t>
      </w:r>
      <w:proofErr w:type="spellEnd"/>
      <w:r w:rsidR="00E625CC" w:rsidRPr="006C72EB">
        <w:rPr>
          <w:rFonts w:asciiTheme="minorHAnsi" w:hAnsiTheme="minorHAnsi" w:cstheme="minorHAnsi"/>
        </w:rPr>
        <w:t xml:space="preserve"> megállapítása során a céltartalékból</w:t>
      </w:r>
      <w:r w:rsidRPr="006C72EB">
        <w:rPr>
          <w:rFonts w:asciiTheme="minorHAnsi" w:hAnsiTheme="minorHAnsi" w:cstheme="minorHAnsi"/>
        </w:rPr>
        <w:t xml:space="preserve"> kell kiindulni a fenti képlet</w:t>
      </w:r>
      <w:r w:rsidR="00E625CC" w:rsidRPr="006C72EB">
        <w:rPr>
          <w:rFonts w:asciiTheme="minorHAnsi" w:hAnsiTheme="minorHAnsi" w:cstheme="minorHAnsi"/>
        </w:rPr>
        <w:t>ekk</w:t>
      </w:r>
      <w:r w:rsidRPr="006C72EB">
        <w:rPr>
          <w:rFonts w:asciiTheme="minorHAnsi" w:hAnsiTheme="minorHAnsi" w:cstheme="minorHAnsi"/>
        </w:rPr>
        <w:t>el történő számolás során.</w:t>
      </w:r>
    </w:p>
    <w:p w14:paraId="2D3529DA" w14:textId="65996F8C" w:rsidR="00BD468C" w:rsidRPr="006C72EB" w:rsidRDefault="00BD468C" w:rsidP="00F514C4">
      <w:pPr>
        <w:rPr>
          <w:rFonts w:asciiTheme="minorHAnsi" w:hAnsiTheme="minorHAnsi" w:cstheme="minorHAnsi"/>
        </w:rPr>
      </w:pPr>
    </w:p>
    <w:p w14:paraId="47EAF613" w14:textId="0D1F96CA" w:rsidR="009F7706" w:rsidRPr="006C72EB" w:rsidRDefault="00B21F27" w:rsidP="009F7706">
      <w:pPr>
        <w:rPr>
          <w:rFonts w:asciiTheme="minorHAnsi" w:hAnsiTheme="minorHAnsi" w:cstheme="minorHAnsi"/>
        </w:rPr>
      </w:pPr>
      <w:r w:rsidRPr="006C72EB">
        <w:rPr>
          <w:rFonts w:asciiTheme="minorHAnsi" w:hAnsiTheme="minorHAnsi" w:cstheme="minorHAnsi"/>
        </w:rPr>
        <w:t xml:space="preserve">A </w:t>
      </w:r>
      <w:r w:rsidR="009F7706" w:rsidRPr="006C72EB">
        <w:rPr>
          <w:rFonts w:asciiTheme="minorHAnsi" w:hAnsiTheme="minorHAnsi" w:cstheme="minorHAnsi"/>
          <w:b/>
        </w:rPr>
        <w:t xml:space="preserve">„Tényleges </w:t>
      </w:r>
      <w:r w:rsidR="00936B7F" w:rsidRPr="006C72EB">
        <w:rPr>
          <w:rFonts w:asciiTheme="minorHAnsi" w:hAnsiTheme="minorHAnsi" w:cstheme="minorHAnsi"/>
          <w:b/>
        </w:rPr>
        <w:t>hitelegyenértékesítési tényező (</w:t>
      </w:r>
      <w:proofErr w:type="spellStart"/>
      <w:r w:rsidR="00936B7F" w:rsidRPr="006C72EB">
        <w:rPr>
          <w:rFonts w:asciiTheme="minorHAnsi" w:hAnsiTheme="minorHAnsi" w:cstheme="minorHAnsi"/>
          <w:b/>
        </w:rPr>
        <w:t>CCF</w:t>
      </w:r>
      <w:proofErr w:type="spellEnd"/>
      <w:r w:rsidR="00936B7F" w:rsidRPr="006C72EB">
        <w:rPr>
          <w:rFonts w:asciiTheme="minorHAnsi" w:hAnsiTheme="minorHAnsi" w:cstheme="minorHAnsi"/>
          <w:b/>
        </w:rPr>
        <w:t>)</w:t>
      </w:r>
      <w:r w:rsidR="009F7706" w:rsidRPr="006C72EB">
        <w:rPr>
          <w:rFonts w:asciiTheme="minorHAnsi" w:hAnsiTheme="minorHAnsi" w:cstheme="minorHAnsi"/>
          <w:b/>
        </w:rPr>
        <w:t>”</w:t>
      </w:r>
      <w:r w:rsidRPr="006C72EB">
        <w:rPr>
          <w:rFonts w:asciiTheme="minorHAnsi" w:hAnsiTheme="minorHAnsi" w:cstheme="minorHAnsi"/>
          <w:b/>
        </w:rPr>
        <w:t xml:space="preserve"> </w:t>
      </w:r>
      <w:r w:rsidRPr="006C72EB">
        <w:rPr>
          <w:rFonts w:asciiTheme="minorHAnsi" w:hAnsiTheme="minorHAnsi" w:cstheme="minorHAnsi"/>
        </w:rPr>
        <w:t>mezőben csak akkor jelentendő adat, ha</w:t>
      </w:r>
      <w:r w:rsidRPr="006C72EB">
        <w:rPr>
          <w:rFonts w:asciiTheme="minorHAnsi" w:hAnsiTheme="minorHAnsi" w:cstheme="minorHAnsi"/>
          <w:b/>
        </w:rPr>
        <w:t xml:space="preserve"> </w:t>
      </w:r>
      <w:r w:rsidRPr="006C72EB">
        <w:rPr>
          <w:rFonts w:asciiTheme="minorHAnsi" w:hAnsiTheme="minorHAnsi" w:cstheme="minorHAnsi"/>
        </w:rPr>
        <w:t>az</w:t>
      </w:r>
      <w:r w:rsidR="0028326A" w:rsidRPr="006C72EB">
        <w:rPr>
          <w:rFonts w:asciiTheme="minorHAnsi" w:hAnsiTheme="minorHAnsi" w:cstheme="minorHAnsi"/>
        </w:rPr>
        <w:t xml:space="preserve"> </w:t>
      </w:r>
      <w:proofErr w:type="spellStart"/>
      <w:r w:rsidR="0028326A" w:rsidRPr="006C72EB">
        <w:rPr>
          <w:rFonts w:asciiTheme="minorHAnsi" w:hAnsiTheme="minorHAnsi" w:cstheme="minorHAnsi"/>
        </w:rPr>
        <w:t>INSTN</w:t>
      </w:r>
      <w:proofErr w:type="spellEnd"/>
      <w:r w:rsidR="0028326A" w:rsidRPr="006C72EB">
        <w:rPr>
          <w:rFonts w:asciiTheme="minorHAnsi" w:hAnsiTheme="minorHAnsi" w:cstheme="minorHAnsi"/>
        </w:rPr>
        <w:t xml:space="preserve"> tábla olyan </w:t>
      </w:r>
      <w:r w:rsidRPr="006C72EB">
        <w:rPr>
          <w:rFonts w:asciiTheme="minorHAnsi" w:hAnsiTheme="minorHAnsi" w:cstheme="minorHAnsi"/>
        </w:rPr>
        <w:t xml:space="preserve"> </w:t>
      </w:r>
      <w:r w:rsidR="0028326A" w:rsidRPr="006C72EB">
        <w:rPr>
          <w:rFonts w:asciiTheme="minorHAnsi" w:hAnsiTheme="minorHAnsi" w:cstheme="minorHAnsi"/>
        </w:rPr>
        <w:t xml:space="preserve">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w:t>
      </w:r>
      <w:r w:rsidR="0028326A" w:rsidRPr="006C72EB">
        <w:rPr>
          <w:rFonts w:asciiTheme="minorHAnsi" w:hAnsiTheme="minorHAnsi" w:cstheme="minorHAnsi"/>
        </w:rPr>
        <w:t xml:space="preserve">hoz kapcsolódik, ahol szerepel le nem hívott keret és a keret értékvesztésképzés hatálya alá tartozik. </w:t>
      </w:r>
      <w:r w:rsidRPr="006C72EB">
        <w:rPr>
          <w:rFonts w:asciiTheme="minorHAnsi" w:hAnsiTheme="minorHAnsi" w:cstheme="minorHAnsi"/>
        </w:rPr>
        <w:t xml:space="preserve">A kalkuláció során a céltartalékképzés tekintetében alkalmazott modellből kell kiindulni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tábla „Várható veszteség alapján származtatott kitettségérték” mezőjénél le</w:t>
      </w:r>
      <w:r w:rsidR="00643300" w:rsidRPr="006C72EB">
        <w:rPr>
          <w:rFonts w:asciiTheme="minorHAnsi" w:hAnsiTheme="minorHAnsi" w:cstheme="minorHAnsi"/>
        </w:rPr>
        <w:t>í</w:t>
      </w:r>
      <w:r w:rsidRPr="006C72EB">
        <w:rPr>
          <w:rFonts w:asciiTheme="minorHAnsi" w:hAnsiTheme="minorHAnsi" w:cstheme="minorHAnsi"/>
        </w:rPr>
        <w:t>rtak alapján ki</w:t>
      </w:r>
      <w:r w:rsidR="00643300" w:rsidRPr="006C72EB">
        <w:rPr>
          <w:rFonts w:asciiTheme="minorHAnsi" w:hAnsiTheme="minorHAnsi" w:cstheme="minorHAnsi"/>
        </w:rPr>
        <w:t xml:space="preserve"> kell számolni a kitettségértéket. A kitettségérték és a le nem hívott keret </w:t>
      </w:r>
      <w:r w:rsidR="00435463" w:rsidRPr="006C72EB">
        <w:rPr>
          <w:rFonts w:asciiTheme="minorHAnsi" w:hAnsiTheme="minorHAnsi" w:cstheme="minorHAnsi"/>
        </w:rPr>
        <w:t>(azaz ebben az esetben a teljes keretösszeg)</w:t>
      </w:r>
      <w:r w:rsidR="00643300" w:rsidRPr="006C72EB">
        <w:rPr>
          <w:rFonts w:asciiTheme="minorHAnsi" w:hAnsiTheme="minorHAnsi" w:cstheme="minorHAnsi"/>
        </w:rPr>
        <w:t xml:space="preserve"> hányadosa adja a tényleges lehívási rátát.</w:t>
      </w:r>
    </w:p>
    <w:p w14:paraId="0C6BB24F" w14:textId="77777777" w:rsidR="006E1777" w:rsidRDefault="00406F87" w:rsidP="006E1777">
      <w:bookmarkStart w:id="230" w:name="_Hlk143173481"/>
      <w:r w:rsidRPr="006E1777">
        <w:t xml:space="preserve">2023. december vonatkozási időtől kezdődően 9 új mező kerül beépítésre az </w:t>
      </w:r>
      <w:proofErr w:type="spellStart"/>
      <w:r w:rsidRPr="006E1777">
        <w:t>INSTN</w:t>
      </w:r>
      <w:proofErr w:type="spellEnd"/>
      <w:r w:rsidRPr="006E1777">
        <w:t xml:space="preserve"> táblába a 2. pilléres tőkekövetelmény számításra vonatkozóan. </w:t>
      </w:r>
      <w:r w:rsidR="0079306E" w:rsidRPr="006E1777">
        <w:t xml:space="preserve">Ezeket a </w:t>
      </w:r>
      <w:proofErr w:type="spellStart"/>
      <w:r w:rsidR="0079306E" w:rsidRPr="006E1777">
        <w:t>CRR</w:t>
      </w:r>
      <w:proofErr w:type="spellEnd"/>
      <w:r w:rsidR="0079306E" w:rsidRPr="006E1777">
        <w:t xml:space="preserve"> alapú mezőket a hitelintézeti fióktelepeknek abban az esetben kell jelenteniük, amennyiben az adatok rendelkezésre állnak.</w:t>
      </w:r>
      <w:bookmarkEnd w:id="230"/>
      <w:r w:rsidR="0079306E" w:rsidRPr="006E1777">
        <w:t xml:space="preserve"> A mezőket a teljes állományra vonatkozóan szükséges tölteni</w:t>
      </w:r>
      <w:r w:rsidR="00231E7D" w:rsidRPr="006E1777">
        <w:t>.</w:t>
      </w:r>
      <w:bookmarkStart w:id="231" w:name="_Toc96593140"/>
      <w:bookmarkStart w:id="232" w:name="_Toc96593141"/>
      <w:bookmarkStart w:id="233" w:name="_Toc96593142"/>
      <w:bookmarkStart w:id="234" w:name="_Toc64967392"/>
      <w:bookmarkEnd w:id="231"/>
      <w:bookmarkEnd w:id="232"/>
      <w:bookmarkEnd w:id="233"/>
      <w:r w:rsidR="006E1777">
        <w:t xml:space="preserve"> </w:t>
      </w:r>
    </w:p>
    <w:p w14:paraId="64E21C8B" w14:textId="4B335C60" w:rsidR="00767E83" w:rsidRPr="006E1777" w:rsidRDefault="00767E83" w:rsidP="006E1777">
      <w:pPr>
        <w:pStyle w:val="Cmsor2"/>
        <w:rPr>
          <w:rFonts w:asciiTheme="minorHAnsi" w:hAnsiTheme="minorHAnsi" w:cstheme="minorHAnsi"/>
          <w:sz w:val="20"/>
          <w:szCs w:val="20"/>
        </w:rPr>
      </w:pPr>
      <w:bookmarkStart w:id="235" w:name="_Toc149902013"/>
      <w:bookmarkStart w:id="236" w:name="_Toc188019083"/>
      <w:r w:rsidRPr="006E1777">
        <w:rPr>
          <w:rFonts w:asciiTheme="minorHAnsi" w:hAnsiTheme="minorHAnsi" w:cstheme="minorHAnsi"/>
          <w:sz w:val="20"/>
          <w:szCs w:val="20"/>
        </w:rPr>
        <w:t xml:space="preserve">A </w:t>
      </w:r>
      <w:proofErr w:type="spellStart"/>
      <w:r w:rsidRPr="006E1777">
        <w:rPr>
          <w:rFonts w:asciiTheme="minorHAnsi" w:hAnsiTheme="minorHAnsi" w:cstheme="minorHAnsi"/>
          <w:sz w:val="20"/>
          <w:szCs w:val="20"/>
        </w:rPr>
        <w:t>SZIND</w:t>
      </w:r>
      <w:proofErr w:type="spellEnd"/>
      <w:r w:rsidRPr="006E1777">
        <w:rPr>
          <w:rFonts w:asciiTheme="minorHAnsi" w:hAnsiTheme="minorHAnsi" w:cstheme="minorHAnsi"/>
          <w:sz w:val="20"/>
          <w:szCs w:val="20"/>
        </w:rPr>
        <w:t xml:space="preserve"> kódú tábla kitöltésével kapcsolatos tudnivalók</w:t>
      </w:r>
      <w:bookmarkEnd w:id="234"/>
      <w:bookmarkEnd w:id="235"/>
      <w:bookmarkEnd w:id="236"/>
    </w:p>
    <w:p w14:paraId="75EF9C49" w14:textId="76B64040" w:rsidR="007128A2" w:rsidRPr="006C72EB" w:rsidRDefault="007128A2"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táblában minden esetben kell adatot jelenteni az alábbiak szerint, ha a megfigyelt szervezet részt vesz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hitelezésben (függetlenül attól, hogy főszervező/fizető ügynök</w:t>
      </w:r>
      <w:r w:rsidR="008772C9" w:rsidRPr="006C72EB">
        <w:rPr>
          <w:rFonts w:asciiTheme="minorHAnsi" w:hAnsiTheme="minorHAnsi" w:cstheme="minorHAnsi"/>
        </w:rPr>
        <w:t>,</w:t>
      </w:r>
      <w:r w:rsidRPr="006C72EB">
        <w:rPr>
          <w:rFonts w:asciiTheme="minorHAnsi" w:hAnsiTheme="minorHAnsi" w:cstheme="minorHAnsi"/>
        </w:rPr>
        <w:t xml:space="preserve"> vagy csak résztvevő). </w:t>
      </w:r>
    </w:p>
    <w:p w14:paraId="4D3A5A23" w14:textId="16A330B4" w:rsidR="00610104" w:rsidRPr="006C72EB" w:rsidRDefault="007128A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A</w:t>
      </w:r>
      <w:r w:rsidR="00610104" w:rsidRPr="006C72EB">
        <w:rPr>
          <w:rFonts w:asciiTheme="minorHAnsi" w:hAnsiTheme="minorHAnsi" w:cstheme="minorHAnsi"/>
        </w:rPr>
        <w:t>mennyiben</w:t>
      </w:r>
      <w:r w:rsidR="00767E83" w:rsidRPr="006C72EB">
        <w:rPr>
          <w:rFonts w:asciiTheme="minorHAnsi" w:hAnsiTheme="minorHAnsi" w:cstheme="minorHAnsi"/>
        </w:rPr>
        <w:t xml:space="preserve"> a megfigyelt szervezet (aki az adatmodell jelenlegi működését tekintve az adatszolgáltató) a </w:t>
      </w:r>
      <w:proofErr w:type="spellStart"/>
      <w:r w:rsidR="00767E83" w:rsidRPr="006C72EB">
        <w:rPr>
          <w:rFonts w:asciiTheme="minorHAnsi" w:hAnsiTheme="minorHAnsi" w:cstheme="minorHAnsi"/>
        </w:rPr>
        <w:t>szindikált</w:t>
      </w:r>
      <w:proofErr w:type="spellEnd"/>
      <w:r w:rsidR="00767E83" w:rsidRPr="006C72EB">
        <w:rPr>
          <w:rFonts w:asciiTheme="minorHAnsi" w:hAnsiTheme="minorHAnsi" w:cstheme="minorHAnsi"/>
        </w:rPr>
        <w:t xml:space="preserve"> hitel főszervezője vagy fizető ügynöke</w:t>
      </w:r>
      <w:r w:rsidR="00610104" w:rsidRPr="006C72EB">
        <w:rPr>
          <w:rFonts w:asciiTheme="minorHAnsi" w:hAnsiTheme="minorHAnsi" w:cstheme="minorHAnsi"/>
        </w:rPr>
        <w:t xml:space="preserve"> – ebben az esetben a teljes tábla töltendő,</w:t>
      </w:r>
    </w:p>
    <w:p w14:paraId="516DEA12" w14:textId="28D6C0E4" w:rsidR="00767E83" w:rsidRPr="006C72EB" w:rsidRDefault="00610104"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amennyiben a megfigyelt szervezet résztvevő valamely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hitelben – csak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azonosítója és „Az adatszolgáltató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főszervezője-e?”, illetve „Az adatszolgáltató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fizető ügynök-e?” kérdésekre egy-egy „nem” válasz jelentendő</w:t>
      </w:r>
      <w:r w:rsidR="009C784F" w:rsidRPr="006C72EB">
        <w:rPr>
          <w:rFonts w:asciiTheme="minorHAnsi" w:hAnsiTheme="minorHAnsi" w:cstheme="minorHAnsi"/>
        </w:rPr>
        <w:t>, illetve jelezni kell, hogy a fizető ügynök nem rezidens-</w:t>
      </w:r>
      <w:proofErr w:type="gramStart"/>
      <w:r w:rsidR="009C784F" w:rsidRPr="006C72EB">
        <w:rPr>
          <w:rFonts w:asciiTheme="minorHAnsi" w:hAnsiTheme="minorHAnsi" w:cstheme="minorHAnsi"/>
        </w:rPr>
        <w:t>e.</w:t>
      </w:r>
      <w:proofErr w:type="gramEnd"/>
      <w:r w:rsidR="00DE34C6" w:rsidRPr="006C72EB">
        <w:rPr>
          <w:rFonts w:asciiTheme="minorHAnsi" w:hAnsiTheme="minorHAnsi" w:cstheme="minorHAnsi"/>
        </w:rPr>
        <w:t xml:space="preserve"> Valamint ha az adatszolgáltató</w:t>
      </w:r>
      <w:r w:rsidR="00520E5D" w:rsidRPr="006C72EB">
        <w:rPr>
          <w:rFonts w:asciiTheme="minorHAnsi" w:hAnsiTheme="minorHAnsi" w:cstheme="minorHAnsi"/>
        </w:rPr>
        <w:t>nál</w:t>
      </w:r>
      <w:r w:rsidR="00DE34C6" w:rsidRPr="006C72EB">
        <w:rPr>
          <w:rFonts w:asciiTheme="minorHAnsi" w:hAnsiTheme="minorHAnsi" w:cstheme="minorHAnsi"/>
        </w:rPr>
        <w:t xml:space="preserve"> rendelkezésére áll, akkor a „</w:t>
      </w:r>
      <w:proofErr w:type="spellStart"/>
      <w:r w:rsidR="00DE34C6" w:rsidRPr="006C72EB">
        <w:rPr>
          <w:rFonts w:asciiTheme="minorHAnsi" w:hAnsiTheme="minorHAnsi" w:cstheme="minorHAnsi"/>
        </w:rPr>
        <w:t>Szindikált</w:t>
      </w:r>
      <w:proofErr w:type="spellEnd"/>
      <w:r w:rsidR="00DE34C6" w:rsidRPr="006C72EB">
        <w:rPr>
          <w:rFonts w:asciiTheme="minorHAnsi" w:hAnsiTheme="minorHAnsi" w:cstheme="minorHAnsi"/>
        </w:rPr>
        <w:t xml:space="preserve"> szerződés főszervező által adott azonosítója” mezőt is kérjük jelenteni.</w:t>
      </w:r>
    </w:p>
    <w:p w14:paraId="00B98BC3" w14:textId="65697C34" w:rsidR="00767E83" w:rsidRPr="006C72EB" w:rsidRDefault="00767E83"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hiteleknek egy olyan azonosító kódot kell adni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szerződés azonosító” mezőben, ami mind a főszervezőnél/fizető ügynöknél, mind pedig az egyes részvevőknél azonos. Ennek érdekében az azonosító kódot a következőképpen kell képezni: a főszervező</w:t>
      </w:r>
      <w:r w:rsidR="00BB5112" w:rsidRPr="006C72EB">
        <w:rPr>
          <w:rFonts w:asciiTheme="minorHAnsi" w:hAnsiTheme="minorHAnsi" w:cstheme="minorHAnsi"/>
        </w:rPr>
        <w:t>/</w:t>
      </w:r>
      <w:r w:rsidR="00B67943" w:rsidRPr="006C72EB">
        <w:rPr>
          <w:rFonts w:asciiTheme="minorHAnsi" w:hAnsiTheme="minorHAnsi" w:cstheme="minorHAnsi"/>
        </w:rPr>
        <w:t>hitelügynök</w:t>
      </w:r>
      <w:r w:rsidRPr="006C72EB">
        <w:rPr>
          <w:rFonts w:asciiTheme="minorHAnsi" w:hAnsiTheme="minorHAnsi" w:cstheme="minorHAnsi"/>
        </w:rPr>
        <w:t xml:space="preserve"> országkódja + a főszervező</w:t>
      </w:r>
      <w:r w:rsidR="00BB5112" w:rsidRPr="006C72EB">
        <w:rPr>
          <w:rFonts w:asciiTheme="minorHAnsi" w:hAnsiTheme="minorHAnsi" w:cstheme="minorHAnsi"/>
        </w:rPr>
        <w:t>/</w:t>
      </w:r>
      <w:r w:rsidR="00B67943" w:rsidRPr="006C72EB">
        <w:rPr>
          <w:rFonts w:asciiTheme="minorHAnsi" w:hAnsiTheme="minorHAnsi" w:cstheme="minorHAnsi"/>
        </w:rPr>
        <w:t>hitelügynök</w:t>
      </w:r>
      <w:r w:rsidRPr="006C72EB">
        <w:rPr>
          <w:rFonts w:asciiTheme="minorHAnsi" w:hAnsiTheme="minorHAnsi" w:cstheme="minorHAnsi"/>
        </w:rPr>
        <w:t xml:space="preserve">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 kódja + a szerződéskötés napja</w:t>
      </w:r>
      <w:r w:rsidR="00E676BD" w:rsidRPr="006C72EB">
        <w:rPr>
          <w:rFonts w:asciiTheme="minorHAnsi" w:hAnsiTheme="minorHAnsi" w:cstheme="minorHAnsi"/>
        </w:rPr>
        <w:t xml:space="preserve"> (</w:t>
      </w:r>
      <w:proofErr w:type="spellStart"/>
      <w:r w:rsidR="00E676BD" w:rsidRPr="006C72EB">
        <w:rPr>
          <w:rFonts w:asciiTheme="minorHAnsi" w:hAnsiTheme="minorHAnsi" w:cstheme="minorHAnsi"/>
        </w:rPr>
        <w:t>ééééhhnn</w:t>
      </w:r>
      <w:proofErr w:type="spellEnd"/>
      <w:r w:rsidR="00E676BD" w:rsidRPr="006C72EB">
        <w:rPr>
          <w:rFonts w:asciiTheme="minorHAnsi" w:hAnsiTheme="minorHAnsi" w:cstheme="minorHAnsi"/>
        </w:rPr>
        <w:t>)</w:t>
      </w:r>
      <w:r w:rsidR="00A672E2" w:rsidRPr="006C72EB">
        <w:rPr>
          <w:rFonts w:asciiTheme="minorHAnsi" w:hAnsiTheme="minorHAnsi" w:cstheme="minorHAnsi"/>
        </w:rPr>
        <w:t xml:space="preserve">, például: </w:t>
      </w:r>
      <w:r w:rsidR="005A3C02" w:rsidRPr="006C72EB">
        <w:rPr>
          <w:rFonts w:asciiTheme="minorHAnsi" w:hAnsiTheme="minorHAnsi" w:cstheme="minorHAnsi"/>
        </w:rPr>
        <w:t>AT</w:t>
      </w:r>
      <w:r w:rsidR="00A672E2" w:rsidRPr="006C72EB">
        <w:rPr>
          <w:rFonts w:asciiTheme="minorHAnsi" w:hAnsiTheme="minorHAnsi" w:cstheme="minorHAnsi"/>
        </w:rPr>
        <w:t>GIBAATWGXXX20171006</w:t>
      </w:r>
      <w:r w:rsidRPr="006C72EB">
        <w:rPr>
          <w:rFonts w:asciiTheme="minorHAnsi" w:hAnsiTheme="minorHAnsi" w:cstheme="minorHAnsi"/>
        </w:rPr>
        <w:t>. Emellett az azonosító kód mellett jelenteni kell – amennyiben rendelkezésre áll –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szerződés főszervező által adott azonosítója”</w:t>
      </w:r>
      <w:r w:rsidR="008772C9" w:rsidRPr="006C72EB">
        <w:rPr>
          <w:rFonts w:asciiTheme="minorHAnsi" w:hAnsiTheme="minorHAnsi" w:cstheme="minorHAnsi"/>
        </w:rPr>
        <w:t xml:space="preserve"> </w:t>
      </w:r>
      <w:r w:rsidRPr="006C72EB">
        <w:rPr>
          <w:rFonts w:asciiTheme="minorHAnsi" w:hAnsiTheme="minorHAnsi" w:cstheme="minorHAnsi"/>
        </w:rPr>
        <w:t xml:space="preserve">-t, ha az adatszolgáltató nem főszervezőként, hanem fizető ügynökként jelent. Ez az attribútum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 jelentésre kötelezett főszervezők által a tagokkal megosztott azonosító.</w:t>
      </w:r>
      <w:r w:rsidR="000433C8">
        <w:rPr>
          <w:rFonts w:asciiTheme="minorHAnsi" w:hAnsiTheme="minorHAnsi" w:cstheme="minorHAnsi"/>
        </w:rPr>
        <w:t xml:space="preserve"> </w:t>
      </w:r>
      <w:bookmarkStart w:id="237" w:name="_Hlk144369311"/>
      <w:r w:rsidR="000433C8">
        <w:rPr>
          <w:rFonts w:asciiTheme="minorHAnsi" w:hAnsiTheme="minorHAnsi" w:cstheme="minorHAnsi"/>
        </w:rPr>
        <w:t xml:space="preserve">Amennyiben a főszervezőnek/hitelügynöknek nincs </w:t>
      </w:r>
      <w:proofErr w:type="spellStart"/>
      <w:r w:rsidR="000433C8">
        <w:rPr>
          <w:rFonts w:asciiTheme="minorHAnsi" w:hAnsiTheme="minorHAnsi" w:cstheme="minorHAnsi"/>
        </w:rPr>
        <w:t>BIC</w:t>
      </w:r>
      <w:proofErr w:type="spellEnd"/>
      <w:r w:rsidR="000433C8">
        <w:rPr>
          <w:rFonts w:asciiTheme="minorHAnsi" w:hAnsiTheme="minorHAnsi" w:cstheme="minorHAnsi"/>
        </w:rPr>
        <w:t xml:space="preserve"> kódja, a megnevezésének 11 karaktere alkalmazandó az azonosító kódban (szóköz és különleges karakterek nélkül, amennyiben a megnevezés rövidebb, mint 11 karakter, nullákkal szükséges kiegészíteni 11 karakterre).</w:t>
      </w:r>
      <w:r w:rsidR="009B173F">
        <w:rPr>
          <w:rFonts w:asciiTheme="minorHAnsi" w:hAnsiTheme="minorHAnsi" w:cstheme="minorHAnsi"/>
        </w:rPr>
        <w:t xml:space="preserve"> Amennyiben azonban korábban hitelintézet volt a főszervező, azaz rendelkezett </w:t>
      </w:r>
      <w:proofErr w:type="spellStart"/>
      <w:r w:rsidR="009B173F">
        <w:rPr>
          <w:rFonts w:asciiTheme="minorHAnsi" w:hAnsiTheme="minorHAnsi" w:cstheme="minorHAnsi"/>
        </w:rPr>
        <w:t>BIC</w:t>
      </w:r>
      <w:proofErr w:type="spellEnd"/>
      <w:r w:rsidR="009B173F">
        <w:rPr>
          <w:rFonts w:asciiTheme="minorHAnsi" w:hAnsiTheme="minorHAnsi" w:cstheme="minorHAnsi"/>
        </w:rPr>
        <w:t xml:space="preserve"> kóddal, a hitelintézeti szektorból történő kikerülése miatt nem kell módosítani a már meglévő </w:t>
      </w:r>
      <w:proofErr w:type="spellStart"/>
      <w:r w:rsidR="009B173F">
        <w:rPr>
          <w:rFonts w:asciiTheme="minorHAnsi" w:hAnsiTheme="minorHAnsi" w:cstheme="minorHAnsi"/>
        </w:rPr>
        <w:t>szindikált</w:t>
      </w:r>
      <w:proofErr w:type="spellEnd"/>
      <w:r w:rsidR="009B173F">
        <w:rPr>
          <w:rFonts w:asciiTheme="minorHAnsi" w:hAnsiTheme="minorHAnsi" w:cstheme="minorHAnsi"/>
        </w:rPr>
        <w:t xml:space="preserve"> hitel azonosítót, a korábbi </w:t>
      </w:r>
      <w:proofErr w:type="spellStart"/>
      <w:r w:rsidR="009B173F">
        <w:rPr>
          <w:rFonts w:asciiTheme="minorHAnsi" w:hAnsiTheme="minorHAnsi" w:cstheme="minorHAnsi"/>
        </w:rPr>
        <w:t>BIC</w:t>
      </w:r>
      <w:proofErr w:type="spellEnd"/>
      <w:r w:rsidR="009B173F">
        <w:rPr>
          <w:rFonts w:asciiTheme="minorHAnsi" w:hAnsiTheme="minorHAnsi" w:cstheme="minorHAnsi"/>
        </w:rPr>
        <w:t xml:space="preserve"> kóddal képzett azonosító jelentendő a későbbiekben is.</w:t>
      </w:r>
    </w:p>
    <w:bookmarkEnd w:id="237"/>
    <w:p w14:paraId="71C9BCB6" w14:textId="2A6C4849" w:rsidR="00D20085" w:rsidRPr="006C72EB" w:rsidRDefault="00D20085" w:rsidP="00767E83">
      <w:pPr>
        <w:rPr>
          <w:rFonts w:asciiTheme="minorHAnsi" w:hAnsiTheme="minorHAnsi" w:cstheme="minorHAnsi"/>
        </w:rPr>
      </w:pPr>
      <w:r w:rsidRPr="006C72EB">
        <w:rPr>
          <w:rFonts w:asciiTheme="minorHAnsi" w:hAnsiTheme="minorHAnsi" w:cstheme="minorHAnsi"/>
        </w:rPr>
        <w:t>Amennyiben egy nap ugyanaz</w:t>
      </w:r>
      <w:r w:rsidR="007746CA" w:rsidRPr="006C72EB">
        <w:rPr>
          <w:rFonts w:asciiTheme="minorHAnsi" w:hAnsiTheme="minorHAnsi" w:cstheme="minorHAnsi"/>
        </w:rPr>
        <w:t xml:space="preserve">on főszervezővel több különböző </w:t>
      </w:r>
      <w:proofErr w:type="spellStart"/>
      <w:r w:rsidR="007746CA" w:rsidRPr="006C72EB">
        <w:rPr>
          <w:rFonts w:asciiTheme="minorHAnsi" w:hAnsiTheme="minorHAnsi" w:cstheme="minorHAnsi"/>
        </w:rPr>
        <w:t>szindikált</w:t>
      </w:r>
      <w:proofErr w:type="spellEnd"/>
      <w:r w:rsidR="007746CA" w:rsidRPr="006C72EB">
        <w:rPr>
          <w:rFonts w:asciiTheme="minorHAnsi" w:hAnsiTheme="minorHAnsi" w:cstheme="minorHAnsi"/>
        </w:rPr>
        <w:t xml:space="preserve"> szerződés indult, akkor a „</w:t>
      </w:r>
      <w:proofErr w:type="spellStart"/>
      <w:r w:rsidR="007746CA" w:rsidRPr="006C72EB">
        <w:rPr>
          <w:rFonts w:asciiTheme="minorHAnsi" w:hAnsiTheme="minorHAnsi" w:cstheme="minorHAnsi"/>
        </w:rPr>
        <w:t>Szindikált</w:t>
      </w:r>
      <w:proofErr w:type="spellEnd"/>
      <w:r w:rsidR="007746CA" w:rsidRPr="006C72EB">
        <w:rPr>
          <w:rFonts w:asciiTheme="minorHAnsi" w:hAnsiTheme="minorHAnsi" w:cstheme="minorHAnsi"/>
        </w:rPr>
        <w:t xml:space="preserve"> szerződés azonosító” mezőben a képzett kód végére 01, 02, </w:t>
      </w:r>
      <w:proofErr w:type="gramStart"/>
      <w:r w:rsidR="007746CA" w:rsidRPr="006C72EB">
        <w:rPr>
          <w:rFonts w:asciiTheme="minorHAnsi" w:hAnsiTheme="minorHAnsi" w:cstheme="minorHAnsi"/>
        </w:rPr>
        <w:t>03,</w:t>
      </w:r>
      <w:proofErr w:type="gramEnd"/>
      <w:r w:rsidR="007746CA" w:rsidRPr="006C72EB">
        <w:rPr>
          <w:rFonts w:asciiTheme="minorHAnsi" w:hAnsiTheme="minorHAnsi" w:cstheme="minorHAnsi"/>
        </w:rPr>
        <w:t xml:space="preserve"> stb. végződést kell tenni. Ebben az esetben a főszervezőnek/résztvevőknek egyeztetniük kell egymással az azonos kód használata érdekében.</w:t>
      </w:r>
      <w:r w:rsidR="00A672E2" w:rsidRPr="006C72EB">
        <w:rPr>
          <w:rFonts w:asciiTheme="minorHAnsi" w:hAnsiTheme="minorHAnsi" w:cstheme="minorHAnsi"/>
        </w:rPr>
        <w:t xml:space="preserve"> Az ilyen esetekben </w:t>
      </w:r>
      <w:r w:rsidR="007B1653" w:rsidRPr="006C72EB">
        <w:rPr>
          <w:rFonts w:asciiTheme="minorHAnsi" w:hAnsiTheme="minorHAnsi" w:cstheme="minorHAnsi"/>
        </w:rPr>
        <w:t>alkalmazandó</w:t>
      </w:r>
      <w:r w:rsidR="00A672E2" w:rsidRPr="006C72EB">
        <w:rPr>
          <w:rFonts w:asciiTheme="minorHAnsi" w:hAnsiTheme="minorHAnsi" w:cstheme="minorHAnsi"/>
        </w:rPr>
        <w:t xml:space="preserve"> </w:t>
      </w:r>
      <w:proofErr w:type="spellStart"/>
      <w:r w:rsidR="00A672E2" w:rsidRPr="006C72EB">
        <w:rPr>
          <w:rFonts w:asciiTheme="minorHAnsi" w:hAnsiTheme="minorHAnsi" w:cstheme="minorHAnsi"/>
        </w:rPr>
        <w:t>szindikált</w:t>
      </w:r>
      <w:proofErr w:type="spellEnd"/>
      <w:r w:rsidR="00A672E2" w:rsidRPr="006C72EB">
        <w:rPr>
          <w:rFonts w:asciiTheme="minorHAnsi" w:hAnsiTheme="minorHAnsi" w:cstheme="minorHAnsi"/>
        </w:rPr>
        <w:t xml:space="preserve"> szerződés azonosító kódokat a következő példák alapján kell meg</w:t>
      </w:r>
      <w:r w:rsidR="007B1653" w:rsidRPr="006C72EB">
        <w:rPr>
          <w:rFonts w:asciiTheme="minorHAnsi" w:hAnsiTheme="minorHAnsi" w:cstheme="minorHAnsi"/>
        </w:rPr>
        <w:t>képezni</w:t>
      </w:r>
      <w:r w:rsidR="00A672E2" w:rsidRPr="006C72EB">
        <w:rPr>
          <w:rFonts w:asciiTheme="minorHAnsi" w:hAnsiTheme="minorHAnsi" w:cstheme="minorHAnsi"/>
        </w:rPr>
        <w:t xml:space="preserve">: </w:t>
      </w:r>
      <w:r w:rsidR="005A3C02" w:rsidRPr="006C72EB">
        <w:rPr>
          <w:rFonts w:asciiTheme="minorHAnsi" w:hAnsiTheme="minorHAnsi" w:cstheme="minorHAnsi"/>
        </w:rPr>
        <w:t>AT</w:t>
      </w:r>
      <w:r w:rsidR="00A672E2" w:rsidRPr="006C72EB">
        <w:rPr>
          <w:rFonts w:asciiTheme="minorHAnsi" w:hAnsiTheme="minorHAnsi" w:cstheme="minorHAnsi"/>
        </w:rPr>
        <w:t xml:space="preserve">GIBAATWGXXX2017100601, </w:t>
      </w:r>
      <w:r w:rsidR="005A3C02" w:rsidRPr="006C72EB">
        <w:rPr>
          <w:rFonts w:asciiTheme="minorHAnsi" w:hAnsiTheme="minorHAnsi" w:cstheme="minorHAnsi"/>
        </w:rPr>
        <w:t>AT</w:t>
      </w:r>
      <w:r w:rsidR="00A672E2" w:rsidRPr="006C72EB">
        <w:rPr>
          <w:rFonts w:asciiTheme="minorHAnsi" w:hAnsiTheme="minorHAnsi" w:cstheme="minorHAnsi"/>
        </w:rPr>
        <w:t xml:space="preserve">GIBAATWGXXX2017100602, </w:t>
      </w:r>
      <w:proofErr w:type="gramStart"/>
      <w:r w:rsidR="005A3C02" w:rsidRPr="006C72EB">
        <w:rPr>
          <w:rFonts w:asciiTheme="minorHAnsi" w:hAnsiTheme="minorHAnsi" w:cstheme="minorHAnsi"/>
        </w:rPr>
        <w:t>AT</w:t>
      </w:r>
      <w:r w:rsidR="00A672E2" w:rsidRPr="006C72EB">
        <w:rPr>
          <w:rFonts w:asciiTheme="minorHAnsi" w:hAnsiTheme="minorHAnsi" w:cstheme="minorHAnsi"/>
        </w:rPr>
        <w:t>GIBAATWGXXX2017100603,</w:t>
      </w:r>
      <w:proofErr w:type="gramEnd"/>
      <w:r w:rsidR="00A672E2" w:rsidRPr="006C72EB">
        <w:rPr>
          <w:rFonts w:asciiTheme="minorHAnsi" w:hAnsiTheme="minorHAnsi" w:cstheme="minorHAnsi"/>
        </w:rPr>
        <w:t xml:space="preserve"> stb.</w:t>
      </w:r>
    </w:p>
    <w:p w14:paraId="6933556F" w14:textId="24BD1BC1" w:rsidR="00767E83" w:rsidRPr="006C72EB" w:rsidRDefault="00767E83"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kódú táblában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főszervezője/fizető ügynöke le kell jelentse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w:t>
      </w:r>
      <w:r w:rsidRPr="006C72EB">
        <w:rPr>
          <w:rFonts w:asciiTheme="minorHAnsi" w:hAnsiTheme="minorHAnsi" w:cstheme="minorHAnsi"/>
          <w:i/>
        </w:rPr>
        <w:t>teljes összegét</w:t>
      </w:r>
      <w:r w:rsidRPr="006C72EB">
        <w:rPr>
          <w:rFonts w:asciiTheme="minorHAnsi" w:hAnsiTheme="minorHAnsi" w:cstheme="minorHAnsi"/>
        </w:rPr>
        <w:t xml:space="preserve"> a szerződés szerinti devizanemben</w:t>
      </w:r>
      <w:r w:rsidR="00DF6B9B" w:rsidRPr="006C72EB">
        <w:rPr>
          <w:rFonts w:asciiTheme="minorHAnsi" w:hAnsiTheme="minorHAnsi" w:cstheme="minorHAnsi"/>
        </w:rPr>
        <w:t xml:space="preserve"> (ha</w:t>
      </w:r>
      <w:r w:rsidR="00BF5478" w:rsidRPr="006C72EB">
        <w:rPr>
          <w:rFonts w:asciiTheme="minorHAnsi" w:hAnsiTheme="minorHAnsi" w:cstheme="minorHAnsi"/>
        </w:rPr>
        <w:t xml:space="preserve"> a szerződéses összeg több devizanemben szerepel a szerződésben, HUF-ban kell jelenteni a teljes összeget, ha HUF nem szerepel a szerződésben, akkor pedig a fő devizanemben)</w:t>
      </w:r>
      <w:r w:rsidR="00602FB9" w:rsidRPr="006C72EB">
        <w:rPr>
          <w:rFonts w:asciiTheme="minorHAnsi" w:hAnsiTheme="minorHAnsi" w:cstheme="minorHAnsi"/>
        </w:rPr>
        <w:t xml:space="preserve">. </w:t>
      </w:r>
      <w:r w:rsidRPr="006C72EB">
        <w:rPr>
          <w:rFonts w:asciiTheme="minorHAnsi" w:hAnsiTheme="minorHAnsi" w:cstheme="minorHAnsi"/>
        </w:rPr>
        <w:t xml:space="preserve">Ezen kívül az adatszolgáltatás többi táblájában az általános szabályok szerint jelentendő </w:t>
      </w:r>
      <w:r w:rsidRPr="006C72EB">
        <w:rPr>
          <w:rFonts w:asciiTheme="minorHAnsi" w:hAnsiTheme="minorHAnsi" w:cstheme="minorHAnsi"/>
          <w:i/>
        </w:rPr>
        <w:t>az adatszolgáltatóra jutó rész</w:t>
      </w:r>
      <w:r w:rsidRPr="006C72EB">
        <w:rPr>
          <w:rFonts w:asciiTheme="minorHAnsi" w:hAnsiTheme="minorHAnsi" w:cstheme="minorHAnsi"/>
        </w:rPr>
        <w:t xml:space="preserve"> (saját banki részvétel). </w:t>
      </w:r>
    </w:p>
    <w:p w14:paraId="716179DC" w14:textId="08061B7E" w:rsidR="00767E83" w:rsidRPr="006C72EB" w:rsidRDefault="007746CA" w:rsidP="00767E83">
      <w:pPr>
        <w:rPr>
          <w:rFonts w:asciiTheme="minorHAnsi" w:hAnsiTheme="minorHAnsi" w:cstheme="minorHAnsi"/>
        </w:rPr>
      </w:pPr>
      <w:bookmarkStart w:id="238" w:name="_Hlk20319246"/>
      <w:r w:rsidRPr="006C72EB">
        <w:rPr>
          <w:rFonts w:asciiTheme="minorHAnsi" w:hAnsiTheme="minorHAnsi" w:cstheme="minorHAnsi"/>
        </w:rPr>
        <w:t xml:space="preserve">Amennyiben egy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szerződéshez több főszervező is tartozik, a főszervezőknek/résztvevőknek egyeztetniük kell, hogy mely főszervező adataival képzik az azonosítót</w:t>
      </w:r>
      <w:r w:rsidR="005832AD" w:rsidRPr="006C72EB">
        <w:rPr>
          <w:rFonts w:asciiTheme="minorHAnsi" w:hAnsiTheme="minorHAnsi" w:cstheme="minorHAnsi"/>
        </w:rPr>
        <w:t xml:space="preserve"> és csak annak a főszervezőnek</w:t>
      </w:r>
      <w:r w:rsidR="004F4755" w:rsidRPr="006C72EB">
        <w:rPr>
          <w:rFonts w:asciiTheme="minorHAnsi" w:hAnsiTheme="minorHAnsi" w:cstheme="minorHAnsi"/>
        </w:rPr>
        <w:t xml:space="preserve"> (leggyakrabban valószínűleg az ügynök szerepben lévő főszervezőnek)</w:t>
      </w:r>
      <w:r w:rsidR="005832AD" w:rsidRPr="006C72EB">
        <w:rPr>
          <w:rFonts w:asciiTheme="minorHAnsi" w:hAnsiTheme="minorHAnsi" w:cstheme="minorHAnsi"/>
        </w:rPr>
        <w:t xml:space="preserve"> kell jelentenie a teljes </w:t>
      </w:r>
      <w:proofErr w:type="spellStart"/>
      <w:r w:rsidR="005832AD" w:rsidRPr="006C72EB">
        <w:rPr>
          <w:rFonts w:asciiTheme="minorHAnsi" w:hAnsiTheme="minorHAnsi" w:cstheme="minorHAnsi"/>
        </w:rPr>
        <w:t>SZIND</w:t>
      </w:r>
      <w:proofErr w:type="spellEnd"/>
      <w:r w:rsidR="005832AD" w:rsidRPr="006C72EB">
        <w:rPr>
          <w:rFonts w:asciiTheme="minorHAnsi" w:hAnsiTheme="minorHAnsi" w:cstheme="minorHAnsi"/>
        </w:rPr>
        <w:t xml:space="preserve"> táblát főszervezőként</w:t>
      </w:r>
      <w:r w:rsidRPr="006C72EB">
        <w:rPr>
          <w:rFonts w:asciiTheme="minorHAnsi" w:hAnsiTheme="minorHAnsi" w:cstheme="minorHAnsi"/>
        </w:rPr>
        <w:t>.</w:t>
      </w:r>
      <w:r w:rsidR="00FC2634" w:rsidRPr="006C72EB">
        <w:rPr>
          <w:rFonts w:asciiTheme="minorHAnsi" w:hAnsiTheme="minorHAnsi" w:cstheme="minorHAnsi"/>
        </w:rPr>
        <w:t xml:space="preserve"> </w:t>
      </w:r>
      <w:r w:rsidR="004F4755" w:rsidRPr="006C72EB">
        <w:rPr>
          <w:rFonts w:asciiTheme="minorHAnsi" w:hAnsiTheme="minorHAnsi" w:cstheme="minorHAnsi"/>
        </w:rPr>
        <w:t xml:space="preserve">Alapszabályként annak a főszervezőnek kell a </w:t>
      </w:r>
      <w:proofErr w:type="spellStart"/>
      <w:r w:rsidR="004F4755" w:rsidRPr="006C72EB">
        <w:rPr>
          <w:rFonts w:asciiTheme="minorHAnsi" w:hAnsiTheme="minorHAnsi" w:cstheme="minorHAnsi"/>
        </w:rPr>
        <w:t>SZIND</w:t>
      </w:r>
      <w:proofErr w:type="spellEnd"/>
      <w:r w:rsidR="004F4755" w:rsidRPr="006C72EB">
        <w:rPr>
          <w:rFonts w:asciiTheme="minorHAnsi" w:hAnsiTheme="minorHAnsi" w:cstheme="minorHAnsi"/>
        </w:rPr>
        <w:t xml:space="preserve"> táblát jelenteni, amely a </w:t>
      </w:r>
      <w:proofErr w:type="spellStart"/>
      <w:r w:rsidR="004F4755" w:rsidRPr="006C72EB">
        <w:rPr>
          <w:rFonts w:asciiTheme="minorHAnsi" w:hAnsiTheme="minorHAnsi" w:cstheme="minorHAnsi"/>
        </w:rPr>
        <w:t>KHR</w:t>
      </w:r>
      <w:proofErr w:type="spellEnd"/>
      <w:r w:rsidR="004F4755" w:rsidRPr="006C72EB">
        <w:rPr>
          <w:rFonts w:asciiTheme="minorHAnsi" w:hAnsiTheme="minorHAnsi" w:cstheme="minorHAnsi"/>
        </w:rPr>
        <w:t xml:space="preserve">-ben is lejelenti a </w:t>
      </w:r>
      <w:proofErr w:type="spellStart"/>
      <w:r w:rsidR="004F4755" w:rsidRPr="006C72EB">
        <w:rPr>
          <w:rFonts w:asciiTheme="minorHAnsi" w:hAnsiTheme="minorHAnsi" w:cstheme="minorHAnsi"/>
        </w:rPr>
        <w:t>szindikált</w:t>
      </w:r>
      <w:proofErr w:type="spellEnd"/>
      <w:r w:rsidR="004F4755" w:rsidRPr="006C72EB">
        <w:rPr>
          <w:rFonts w:asciiTheme="minorHAnsi" w:hAnsiTheme="minorHAnsi" w:cstheme="minorHAnsi"/>
        </w:rPr>
        <w:t xml:space="preserve"> hitel teljes összegét. </w:t>
      </w:r>
      <w:r w:rsidR="005832AD" w:rsidRPr="006C72EB">
        <w:rPr>
          <w:rFonts w:asciiTheme="minorHAnsi" w:hAnsiTheme="minorHAnsi" w:cstheme="minorHAnsi"/>
        </w:rPr>
        <w:t>A többi főszervező a „Főszervező-e” kérdésre „</w:t>
      </w:r>
      <w:proofErr w:type="gramStart"/>
      <w:r w:rsidR="005832AD" w:rsidRPr="006C72EB">
        <w:rPr>
          <w:rFonts w:asciiTheme="minorHAnsi" w:hAnsiTheme="minorHAnsi" w:cstheme="minorHAnsi"/>
        </w:rPr>
        <w:t>nem”-</w:t>
      </w:r>
      <w:proofErr w:type="spellStart"/>
      <w:proofErr w:type="gramEnd"/>
      <w:r w:rsidR="005832AD" w:rsidRPr="006C72EB">
        <w:rPr>
          <w:rFonts w:asciiTheme="minorHAnsi" w:hAnsiTheme="minorHAnsi" w:cstheme="minorHAnsi"/>
        </w:rPr>
        <w:t>et</w:t>
      </w:r>
      <w:proofErr w:type="spellEnd"/>
      <w:r w:rsidR="005832AD" w:rsidRPr="006C72EB">
        <w:rPr>
          <w:rFonts w:asciiTheme="minorHAnsi" w:hAnsiTheme="minorHAnsi" w:cstheme="minorHAnsi"/>
        </w:rPr>
        <w:t xml:space="preserve"> kell jelentsen. </w:t>
      </w:r>
      <w:bookmarkEnd w:id="238"/>
      <w:r w:rsidR="00767E83" w:rsidRPr="006C72EB">
        <w:rPr>
          <w:rFonts w:asciiTheme="minorHAnsi" w:hAnsiTheme="minorHAnsi" w:cstheme="minorHAnsi"/>
        </w:rPr>
        <w:t>A szindikátus belföldi résztvevőinek jelölni kell, ha a fizető ügynök nem-rezidens („A fizető ügynök nem–rezidens?” mezőben).</w:t>
      </w:r>
    </w:p>
    <w:p w14:paraId="706DB0E6" w14:textId="0BBBC5F7" w:rsidR="008D5A94" w:rsidRPr="006C72EB" w:rsidRDefault="00767E83" w:rsidP="00767E83">
      <w:pPr>
        <w:rPr>
          <w:rFonts w:asciiTheme="minorHAnsi" w:hAnsiTheme="minorHAnsi" w:cstheme="minorHAnsi"/>
        </w:rPr>
      </w:pPr>
      <w:r w:rsidRPr="006C72EB">
        <w:rPr>
          <w:rFonts w:asciiTheme="minorHAnsi" w:hAnsiTheme="minorHAnsi" w:cstheme="minorHAnsi"/>
        </w:rPr>
        <w:t xml:space="preserve">A későbbi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jelentés során a belföldi főszervezőnek külön instrumentumként kell majd lejelenteni a külföldi, nem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tagország partner részesedését, ezt azonban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csatlakozás előtt nem kérjük be. </w:t>
      </w:r>
      <w:bookmarkStart w:id="239" w:name="_Hlk117439"/>
      <w:r w:rsidR="00C67620" w:rsidRPr="006C72EB">
        <w:rPr>
          <w:rFonts w:asciiTheme="minorHAnsi" w:hAnsiTheme="minorHAnsi" w:cstheme="minorHAnsi"/>
        </w:rPr>
        <w:t>A kapcsolódó biztosítékok az egyes hitelintézeteknél olyan körben kell jelentésre kerüljenek, ahogy az egyes hitelintézetek fedezetnyilvántartásában szerepelnek a fedezetek.</w:t>
      </w:r>
      <w:bookmarkEnd w:id="239"/>
    </w:p>
    <w:p w14:paraId="3DA639BF" w14:textId="0E16893D" w:rsidR="00FC2634" w:rsidRPr="006C72EB" w:rsidRDefault="00F10198" w:rsidP="00767E83">
      <w:pPr>
        <w:rPr>
          <w:rFonts w:asciiTheme="minorHAnsi" w:hAnsiTheme="minorHAnsi" w:cstheme="minorHAnsi"/>
        </w:rPr>
      </w:pPr>
      <w:r w:rsidRPr="006C72EB">
        <w:rPr>
          <w:rFonts w:asciiTheme="minorHAnsi" w:hAnsiTheme="minorHAnsi" w:cstheme="minorHAnsi"/>
        </w:rPr>
        <w:t xml:space="preserve">Klubhitelek esetén – mivel ekkor nincs főszervező – minden résztvevőnek jelentenie kell a klubhitel összegét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 ilyen címen jelentett összegnek megfelelően. Az azonosító megképzéséhez az egyes résztvevőknek egyeztetniük kell egymás között, hogy kinek a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-kódja alapján képzik az egységes azonosítót. Az </w:t>
      </w:r>
      <w:proofErr w:type="spellStart"/>
      <w:r w:rsidRPr="006C72EB">
        <w:rPr>
          <w:rFonts w:asciiTheme="minorHAnsi" w:hAnsiTheme="minorHAnsi" w:cstheme="minorHAnsi"/>
        </w:rPr>
        <w:t>INSTK-INSTR</w:t>
      </w:r>
      <w:proofErr w:type="spellEnd"/>
      <w:r w:rsidRPr="006C72EB">
        <w:rPr>
          <w:rFonts w:asciiTheme="minorHAnsi" w:hAnsiTheme="minorHAnsi" w:cstheme="minorHAnsi"/>
        </w:rPr>
        <w:t xml:space="preserve"> táblákban a saját könyveknek megfelelően kell szerepeltetni az instrumentumokat.</w:t>
      </w:r>
    </w:p>
    <w:p w14:paraId="7C11EF64" w14:textId="43E328D9" w:rsidR="0091743A" w:rsidRPr="006C72EB" w:rsidRDefault="0091743A" w:rsidP="008E587A">
      <w:pPr>
        <w:pStyle w:val="Cmsor2"/>
        <w:keepNext/>
        <w:rPr>
          <w:rFonts w:asciiTheme="minorHAnsi" w:hAnsiTheme="minorHAnsi" w:cstheme="minorHAnsi"/>
          <w:sz w:val="20"/>
          <w:szCs w:val="20"/>
        </w:rPr>
      </w:pPr>
      <w:bookmarkStart w:id="240" w:name="_Toc64967393"/>
      <w:bookmarkStart w:id="241" w:name="_Toc149902014"/>
      <w:bookmarkStart w:id="242" w:name="_Toc188019084"/>
      <w:r w:rsidRPr="006C72EB">
        <w:rPr>
          <w:rFonts w:asciiTheme="minorHAnsi" w:hAnsiTheme="minorHAnsi" w:cstheme="minorHAnsi"/>
          <w:sz w:val="20"/>
          <w:szCs w:val="20"/>
        </w:rPr>
        <w:t xml:space="preserve">FEDEZETEKRE vonatkozó </w:t>
      </w:r>
      <w:r w:rsidR="00E60D85" w:rsidRPr="006C72EB">
        <w:rPr>
          <w:rFonts w:asciiTheme="minorHAnsi" w:hAnsiTheme="minorHAnsi" w:cstheme="minorHAnsi"/>
          <w:sz w:val="20"/>
          <w:szCs w:val="20"/>
        </w:rPr>
        <w:t>táblák</w:t>
      </w:r>
      <w:bookmarkEnd w:id="240"/>
      <w:bookmarkEnd w:id="241"/>
      <w:bookmarkEnd w:id="242"/>
    </w:p>
    <w:p w14:paraId="133F8FA9" w14:textId="77777777" w:rsidR="006C1FB5" w:rsidRPr="006C72EB" w:rsidRDefault="006C1FB5" w:rsidP="00FC2634">
      <w:pPr>
        <w:keepNext/>
        <w:rPr>
          <w:rFonts w:asciiTheme="minorHAnsi" w:hAnsiTheme="minorHAnsi" w:cstheme="minorHAnsi"/>
          <w:b/>
          <w:u w:val="single"/>
        </w:rPr>
      </w:pPr>
    </w:p>
    <w:p w14:paraId="79DDDC9A" w14:textId="099984F4" w:rsidR="006C1FB5" w:rsidRPr="006C72EB" w:rsidRDefault="006C1FB5" w:rsidP="00FC2634">
      <w:pPr>
        <w:keepNext/>
        <w:rPr>
          <w:rFonts w:asciiTheme="minorHAnsi" w:hAnsiTheme="minorHAnsi" w:cstheme="minorHAnsi"/>
        </w:rPr>
      </w:pPr>
      <w:r w:rsidRPr="006C72EB">
        <w:rPr>
          <w:rFonts w:asciiTheme="minorHAnsi" w:hAnsiTheme="minorHAnsi" w:cstheme="minorHAnsi"/>
          <w:b/>
        </w:rPr>
        <w:t xml:space="preserve">A fedezet </w:t>
      </w:r>
      <w:r w:rsidRPr="006C72EB">
        <w:rPr>
          <w:rFonts w:asciiTheme="minorHAnsi" w:hAnsiTheme="minorHAnsi" w:cstheme="minorHAnsi"/>
        </w:rPr>
        <w:t xml:space="preserve">biztosíték valamely negatív hiteleseményre vonatkozóan. A </w:t>
      </w:r>
      <w:proofErr w:type="spellStart"/>
      <w:r w:rsidR="002156BD" w:rsidRPr="006C72EB">
        <w:rPr>
          <w:rFonts w:asciiTheme="minorHAnsi" w:hAnsiTheme="minorHAnsi" w:cstheme="minorHAnsi"/>
        </w:rPr>
        <w:t>FEDE</w:t>
      </w:r>
      <w:proofErr w:type="spellEnd"/>
      <w:r w:rsidR="002156BD" w:rsidRPr="006C72EB">
        <w:rPr>
          <w:rFonts w:asciiTheme="minorHAnsi" w:hAnsiTheme="minorHAnsi" w:cstheme="minorHAnsi"/>
        </w:rPr>
        <w:t xml:space="preserve"> és </w:t>
      </w:r>
      <w:proofErr w:type="spellStart"/>
      <w:r w:rsidR="002156BD" w:rsidRPr="006C72EB">
        <w:rPr>
          <w:rFonts w:asciiTheme="minorHAnsi" w:hAnsiTheme="minorHAnsi" w:cstheme="minorHAnsi"/>
        </w:rPr>
        <w:t>FEDA</w:t>
      </w:r>
      <w:proofErr w:type="spellEnd"/>
      <w:r w:rsidR="002156BD" w:rsidRPr="006C72EB">
        <w:rPr>
          <w:rFonts w:asciiTheme="minorHAnsi" w:hAnsiTheme="minorHAnsi" w:cstheme="minorHAnsi"/>
        </w:rPr>
        <w:t xml:space="preserve"> kódú </w:t>
      </w:r>
      <w:r w:rsidR="00F12514" w:rsidRPr="006C72EB">
        <w:rPr>
          <w:rFonts w:asciiTheme="minorHAnsi" w:hAnsiTheme="minorHAnsi" w:cstheme="minorHAnsi"/>
        </w:rPr>
        <w:t xml:space="preserve">táblák </w:t>
      </w:r>
      <w:r w:rsidRPr="006C72EB">
        <w:rPr>
          <w:rFonts w:asciiTheme="minorHAnsi" w:hAnsiTheme="minorHAnsi" w:cstheme="minorHAnsi"/>
        </w:rPr>
        <w:t xml:space="preserve">a </w:t>
      </w:r>
      <w:r w:rsidRPr="006C72EB">
        <w:rPr>
          <w:rFonts w:asciiTheme="minorHAnsi" w:hAnsiTheme="minorHAnsi" w:cstheme="minorHAnsi"/>
          <w:b/>
        </w:rPr>
        <w:t>fedezetre</w:t>
      </w:r>
      <w:r w:rsidRPr="006C72EB">
        <w:rPr>
          <w:rFonts w:asciiTheme="minorHAnsi" w:hAnsiTheme="minorHAnsi" w:cstheme="minorHAnsi"/>
        </w:rPr>
        <w:t xml:space="preserve"> és nem a kapcsolódó jogra vonatkozó információkat tartalmazzák. Pl. ingatlannál az ingatlanra vonatkozó információt, nem pedig a bejegyzett jelzálogjogra vonatkozó információt tartalmazza</w:t>
      </w:r>
      <w:r w:rsidR="00C67620" w:rsidRPr="006C72EB">
        <w:rPr>
          <w:rFonts w:asciiTheme="minorHAnsi" w:hAnsiTheme="minorHAnsi" w:cstheme="minorHAnsi"/>
        </w:rPr>
        <w:t>, tehát a fedezet értékadatait kell megadni, nem pedig az azt terhelő jelzálogjog értékét</w:t>
      </w:r>
      <w:r w:rsidRPr="006C72EB">
        <w:rPr>
          <w:rFonts w:asciiTheme="minorHAnsi" w:hAnsiTheme="minorHAnsi" w:cstheme="minorHAnsi"/>
        </w:rPr>
        <w:t>.</w:t>
      </w:r>
      <w:r w:rsidR="00716C89" w:rsidRPr="006C72EB">
        <w:rPr>
          <w:rFonts w:asciiTheme="minorHAnsi" w:hAnsiTheme="minorHAnsi" w:cstheme="minorHAnsi"/>
        </w:rPr>
        <w:t xml:space="preserve"> </w:t>
      </w:r>
      <w:r w:rsidR="002B2EEA" w:rsidRPr="006C72EB">
        <w:rPr>
          <w:rFonts w:asciiTheme="minorHAnsi" w:hAnsiTheme="minorHAnsi" w:cstheme="minorHAnsi"/>
        </w:rPr>
        <w:t>Az ingatlanfedezet attól a vonatkozási időszaktól</w:t>
      </w:r>
      <w:r w:rsidR="00787EF2" w:rsidRPr="006C72EB">
        <w:rPr>
          <w:rFonts w:asciiTheme="minorHAnsi" w:hAnsiTheme="minorHAnsi" w:cstheme="minorHAnsi"/>
        </w:rPr>
        <w:t xml:space="preserve"> jelentendő</w:t>
      </w:r>
      <w:r w:rsidR="002B2EEA" w:rsidRPr="006C72EB">
        <w:rPr>
          <w:rFonts w:asciiTheme="minorHAnsi" w:hAnsiTheme="minorHAnsi" w:cstheme="minorHAnsi"/>
        </w:rPr>
        <w:t>, amelyben az adatszolgáltató jelzálogjoga már széljegyen szerepel az ingatlan tulajdoni lapján.</w:t>
      </w:r>
      <w:r w:rsidR="00125760" w:rsidRPr="006C72EB">
        <w:rPr>
          <w:rFonts w:asciiTheme="minorHAnsi" w:hAnsiTheme="minorHAnsi" w:cstheme="minorHAnsi"/>
        </w:rPr>
        <w:t xml:space="preserve"> Az </w:t>
      </w:r>
      <w:proofErr w:type="spellStart"/>
      <w:r w:rsidR="00125760" w:rsidRPr="006C72EB">
        <w:rPr>
          <w:rFonts w:asciiTheme="minorHAnsi" w:hAnsiTheme="minorHAnsi" w:cstheme="minorHAnsi"/>
        </w:rPr>
        <w:t>INSTR</w:t>
      </w:r>
      <w:proofErr w:type="spellEnd"/>
      <w:r w:rsidR="00125760" w:rsidRPr="006C72EB">
        <w:rPr>
          <w:rFonts w:asciiTheme="minorHAnsi" w:hAnsiTheme="minorHAnsi" w:cstheme="minorHAnsi"/>
        </w:rPr>
        <w:t xml:space="preserve"> táblában szereplő</w:t>
      </w:r>
      <w:r w:rsidR="008772C9" w:rsidRPr="006C72EB">
        <w:rPr>
          <w:rFonts w:asciiTheme="minorHAnsi" w:hAnsiTheme="minorHAnsi" w:cstheme="minorHAnsi"/>
        </w:rPr>
        <w:t xml:space="preserve">, </w:t>
      </w:r>
      <w:r w:rsidR="008772C9" w:rsidRPr="006C72EB">
        <w:rPr>
          <w:rFonts w:asciiTheme="minorHAnsi" w:hAnsiTheme="minorHAnsi" w:cs="Arial"/>
        </w:rPr>
        <w:t>„</w:t>
      </w:r>
      <w:r w:rsidR="00125760" w:rsidRPr="006C72EB">
        <w:rPr>
          <w:rFonts w:asciiTheme="minorHAnsi" w:hAnsiTheme="minorHAnsi" w:cs="Arial"/>
        </w:rPr>
        <w:t>Az instrumentum fedezett hitel-e?” mező már a szerződéskötéskor töltendő a kamatstatisztika felépítése érdekében.</w:t>
      </w:r>
    </w:p>
    <w:p w14:paraId="215BFF08" w14:textId="4476336A" w:rsidR="00D151CC" w:rsidRPr="006C72EB" w:rsidRDefault="00D151CC"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az adott fedezet befogadáskori jellemzőit, értékadatait, a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táblában pedig a fedezet tárgyhónap végén érvényes jellemzőit kell megadni. </w:t>
      </w:r>
      <w:r w:rsidR="00C67620" w:rsidRPr="006C72EB">
        <w:rPr>
          <w:rFonts w:asciiTheme="minorHAnsi" w:hAnsiTheme="minorHAnsi" w:cstheme="minorHAnsi"/>
        </w:rPr>
        <w:t>A két érték megegyezhet, amennyiben hitelportfólió vásárlás</w:t>
      </w:r>
      <w:r w:rsidR="008E2510" w:rsidRPr="006C72EB">
        <w:rPr>
          <w:rFonts w:asciiTheme="minorHAnsi" w:hAnsiTheme="minorHAnsi" w:cstheme="minorHAnsi"/>
        </w:rPr>
        <w:t>, illetve faktoring tevékenység keretében átvett követelések</w:t>
      </w:r>
      <w:r w:rsidR="00C67620" w:rsidRPr="006C72EB">
        <w:rPr>
          <w:rFonts w:asciiTheme="minorHAnsi" w:hAnsiTheme="minorHAnsi" w:cstheme="minorHAnsi"/>
        </w:rPr>
        <w:t xml:space="preserve"> esetén a fedezetek eredeti adatai nem elérhetőek</w:t>
      </w:r>
      <w:r w:rsidR="00F017D0" w:rsidRPr="006C72EB">
        <w:rPr>
          <w:rFonts w:asciiTheme="minorHAnsi" w:hAnsiTheme="minorHAnsi" w:cstheme="minorHAnsi"/>
        </w:rPr>
        <w:t>.</w:t>
      </w:r>
      <w:r w:rsidR="00C67620" w:rsidRPr="006C72EB">
        <w:rPr>
          <w:rFonts w:asciiTheme="minorHAnsi" w:hAnsiTheme="minorHAnsi" w:cstheme="minorHAnsi"/>
        </w:rPr>
        <w:t xml:space="preserve"> </w:t>
      </w:r>
    </w:p>
    <w:p w14:paraId="31C3B027" w14:textId="1BDB0524" w:rsidR="00AF624B" w:rsidRPr="006C72EB" w:rsidRDefault="0098137C" w:rsidP="00AF624B">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 fedezetek eredeti adatai minden adatszolgáltatásban jelentendők, nemcsak a fedezet befogadásakor. </w:t>
      </w:r>
      <w:r w:rsidR="00AF624B" w:rsidRPr="006C72EB">
        <w:rPr>
          <w:rFonts w:asciiTheme="minorHAnsi" w:hAnsiTheme="minorHAnsi" w:cstheme="minorHAnsi"/>
        </w:rPr>
        <w:t xml:space="preserve">Az egyedileg azonosítható fedezetek esetében a </w:t>
      </w:r>
      <w:proofErr w:type="spellStart"/>
      <w:r w:rsidR="00AF624B" w:rsidRPr="006C72EB">
        <w:rPr>
          <w:rFonts w:asciiTheme="minorHAnsi" w:hAnsiTheme="minorHAnsi" w:cstheme="minorHAnsi"/>
        </w:rPr>
        <w:t>FEDE</w:t>
      </w:r>
      <w:proofErr w:type="spellEnd"/>
      <w:r w:rsidR="00AF624B" w:rsidRPr="006C72EB">
        <w:rPr>
          <w:rFonts w:asciiTheme="minorHAnsi" w:hAnsiTheme="minorHAnsi" w:cstheme="minorHAnsi"/>
        </w:rPr>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AF624B" w:rsidRPr="006C72EB">
        <w:rPr>
          <w:rFonts w:asciiTheme="minorHAnsi" w:hAnsiTheme="minorHAnsi" w:cstheme="minorHAnsi"/>
        </w:rPr>
        <w:t>FEDE</w:t>
      </w:r>
      <w:proofErr w:type="spellEnd"/>
      <w:r w:rsidR="00AF624B" w:rsidRPr="006C72EB">
        <w:rPr>
          <w:rFonts w:asciiTheme="minorHAnsi" w:hAnsiTheme="minorHAnsi" w:cstheme="minorHAnsi"/>
        </w:rPr>
        <w:t xml:space="preserve"> értékek a visszakerüléskor újra kalkulá</w:t>
      </w:r>
      <w:r w:rsidR="003565C8" w:rsidRPr="006C72EB">
        <w:rPr>
          <w:rFonts w:asciiTheme="minorHAnsi" w:hAnsiTheme="minorHAnsi" w:cstheme="minorHAnsi"/>
        </w:rPr>
        <w:t>l</w:t>
      </w:r>
      <w:r w:rsidR="00AF624B" w:rsidRPr="006C72EB">
        <w:rPr>
          <w:rFonts w:asciiTheme="minorHAnsi" w:hAnsiTheme="minorHAnsi" w:cstheme="minorHAnsi"/>
        </w:rPr>
        <w:t>á</w:t>
      </w:r>
      <w:r w:rsidR="003565C8" w:rsidRPr="006C72EB">
        <w:rPr>
          <w:rFonts w:asciiTheme="minorHAnsi" w:hAnsiTheme="minorHAnsi" w:cstheme="minorHAnsi"/>
        </w:rPr>
        <w:t>s</w:t>
      </w:r>
      <w:r w:rsidR="00AF624B" w:rsidRPr="006C72EB">
        <w:rPr>
          <w:rFonts w:asciiTheme="minorHAnsi" w:hAnsiTheme="minorHAnsi" w:cstheme="minorHAnsi"/>
        </w:rPr>
        <w:t>ra kell kerüljenek.</w:t>
      </w:r>
    </w:p>
    <w:p w14:paraId="62D70528" w14:textId="2C99E7F5" w:rsidR="006C1FB5" w:rsidRPr="006C72EB" w:rsidRDefault="006C1FB5" w:rsidP="008D5A94">
      <w:pPr>
        <w:rPr>
          <w:rFonts w:asciiTheme="minorHAnsi" w:hAnsiTheme="minorHAnsi" w:cstheme="minorHAnsi"/>
        </w:rPr>
      </w:pPr>
      <w:r w:rsidRPr="006C72EB">
        <w:rPr>
          <w:rFonts w:asciiTheme="minorHAnsi" w:hAnsiTheme="minorHAnsi" w:cstheme="minorHAnsi"/>
        </w:rPr>
        <w:t xml:space="preserve">Az ingatlanfedezetre és az egyéb fedezetekre vonatkozó </w:t>
      </w:r>
      <w:r w:rsidR="00072D43" w:rsidRPr="006C72EB">
        <w:rPr>
          <w:rFonts w:asciiTheme="minorHAnsi" w:hAnsiTheme="minorHAnsi" w:cstheme="minorHAnsi"/>
        </w:rPr>
        <w:t xml:space="preserve">egyszeri </w:t>
      </w:r>
      <w:r w:rsidRPr="006C72EB">
        <w:rPr>
          <w:rFonts w:asciiTheme="minorHAnsi" w:hAnsiTheme="minorHAnsi" w:cstheme="minorHAnsi"/>
        </w:rPr>
        <w:t xml:space="preserve">adatok </w:t>
      </w:r>
      <w:r w:rsidR="00072D43" w:rsidRPr="006C72EB">
        <w:rPr>
          <w:rFonts w:asciiTheme="minorHAnsi" w:hAnsiTheme="minorHAnsi" w:cstheme="minorHAnsi"/>
        </w:rPr>
        <w:t xml:space="preserve">a </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szerepelnek. Az ingatlanfedezetek és az egyéb fedezetek azonosítójának egyedinek kell lenni, egy ingatlanfedezet és egy egyéb fedezet sem kaphat azonos azonosítót</w:t>
      </w:r>
      <w:r w:rsidR="00F070C6" w:rsidRPr="006C72EB">
        <w:rPr>
          <w:rFonts w:asciiTheme="minorHAnsi" w:hAnsiTheme="minorHAnsi" w:cstheme="minorHAnsi"/>
        </w:rPr>
        <w:t>, ugyanakkor egy fedezet (pl</w:t>
      </w:r>
      <w:r w:rsidR="003565C8" w:rsidRPr="006C72EB">
        <w:rPr>
          <w:rFonts w:asciiTheme="minorHAnsi" w:hAnsiTheme="minorHAnsi" w:cstheme="minorHAnsi"/>
        </w:rPr>
        <w:t>.</w:t>
      </w:r>
      <w:r w:rsidR="00F070C6" w:rsidRPr="006C72EB">
        <w:rPr>
          <w:rFonts w:asciiTheme="minorHAnsi" w:hAnsiTheme="minorHAnsi" w:cstheme="minorHAnsi"/>
        </w:rPr>
        <w:t xml:space="preserve"> ingatlan) nem szerepelhet több azonosítóval az adatmodellben akkor sem, ha a fedezetnyilvántartó rendszerek külön kezelik az egyazon fedezethez tartozó jogokat</w:t>
      </w:r>
      <w:r w:rsidRPr="006C72EB">
        <w:rPr>
          <w:rFonts w:asciiTheme="minorHAnsi" w:hAnsiTheme="minorHAnsi" w:cstheme="minorHAnsi"/>
        </w:rPr>
        <w:t xml:space="preserve">. </w:t>
      </w:r>
      <w:r w:rsidR="00D151CC" w:rsidRPr="006C72EB">
        <w:rPr>
          <w:rFonts w:asciiTheme="minorHAnsi" w:hAnsiTheme="minorHAnsi" w:cstheme="minorHAnsi"/>
        </w:rPr>
        <w:t xml:space="preserve">A fedezeteket az adatszolgáltató fedezetnyilvántartásában alkalmazott egyedi és időben állandó fedezetazonosítóval kell ellátni. Kivételt képez az az eset, </w:t>
      </w:r>
      <w:r w:rsidRPr="006C72EB">
        <w:rPr>
          <w:rFonts w:asciiTheme="minorHAnsi" w:hAnsiTheme="minorHAnsi" w:cstheme="minorHAnsi"/>
        </w:rPr>
        <w:t xml:space="preserve">amennyiben egyedi hitel szerepel fedezetként, lehetőség szerint a hitel banki azonosítóját kell megadni azonosítóként.  </w:t>
      </w:r>
    </w:p>
    <w:p w14:paraId="1527D2B1" w14:textId="4A75C205" w:rsidR="00D151CC" w:rsidRPr="006C72EB" w:rsidRDefault="00D151CC" w:rsidP="008D5A94">
      <w:pPr>
        <w:rPr>
          <w:rFonts w:asciiTheme="minorHAnsi" w:hAnsiTheme="minorHAnsi" w:cstheme="minorHAnsi"/>
        </w:rPr>
      </w:pPr>
      <w:r w:rsidRPr="006C72EB">
        <w:rPr>
          <w:rFonts w:asciiTheme="minorHAnsi" w:hAnsiTheme="minorHAnsi" w:cstheme="minorHAnsi"/>
        </w:rPr>
        <w:t xml:space="preserve">Amennyiben értékpapírfedezetként csak egy ISIN kódhoz tartozó értékpapírok jelentik a fedezetet, akkor külön mezőben jelenteni kell az ISIN kódot is. </w:t>
      </w:r>
    </w:p>
    <w:p w14:paraId="69AFA3AB" w14:textId="309B92BA" w:rsidR="00EF3E0C" w:rsidRPr="006C72EB" w:rsidRDefault="006C1FB5" w:rsidP="00EF3E0C">
      <w:pPr>
        <w:rPr>
          <w:rFonts w:asciiTheme="minorHAnsi" w:hAnsiTheme="minorHAnsi" w:cstheme="minorHAnsi"/>
        </w:rPr>
      </w:pPr>
      <w:r w:rsidRPr="006C72EB">
        <w:rPr>
          <w:rFonts w:asciiTheme="minorHAnsi" w:hAnsiTheme="minorHAnsi" w:cstheme="minorHAnsi"/>
        </w:rPr>
        <w:t xml:space="preserve">A fedezetek jelentésének alapegysége az intézmény által egységesen értékelt fedezet.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6C72EB">
        <w:rPr>
          <w:rFonts w:asciiTheme="minorHAnsi" w:hAnsiTheme="minorHAnsi" w:cstheme="minorHAnsi"/>
        </w:rPr>
        <w:t>pool</w:t>
      </w:r>
      <w:proofErr w:type="spellEnd"/>
      <w:r w:rsidRPr="006C72EB">
        <w:rPr>
          <w:rFonts w:asciiTheme="minorHAnsi" w:hAnsiTheme="minorHAnsi" w:cstheme="minorHAnsi"/>
        </w:rPr>
        <w:t xml:space="preserve"> szerepel fedezetként. Ilyenkor az együttesen értékelt ingatlanokat egy fedezetként, egy fedezetazonosítóval kell jelenteni, azonban jelölni kell, hogy csoportos fedezetről van szó. </w:t>
      </w:r>
      <w:r w:rsidR="00EF3E0C" w:rsidRPr="006C72EB">
        <w:rPr>
          <w:rFonts w:asciiTheme="minorHAnsi" w:hAnsiTheme="minorHAnsi" w:cstheme="minorHAnsi"/>
        </w:rPr>
        <w:t xml:space="preserve"> </w:t>
      </w:r>
      <w:r w:rsidR="00B22E61" w:rsidRPr="006C72EB">
        <w:rPr>
          <w:rFonts w:asciiTheme="minorHAnsi" w:hAnsiTheme="minorHAnsi" w:cstheme="minorHAnsi"/>
        </w:rPr>
        <w:t xml:space="preserve">Amennyiben az értékpapírok nem csoportosan értékeltek és </w:t>
      </w:r>
      <w:r w:rsidR="00E47D69" w:rsidRPr="006C72EB">
        <w:rPr>
          <w:rFonts w:asciiTheme="minorHAnsi" w:hAnsiTheme="minorHAnsi" w:cstheme="minorHAnsi"/>
        </w:rPr>
        <w:t>rendelkeznek ISIN-kóddal, meg kell adni az ISIN-kódot.</w:t>
      </w:r>
      <w:r w:rsidR="00E8786F" w:rsidRPr="006C72EB">
        <w:rPr>
          <w:rFonts w:asciiTheme="minorHAnsi" w:hAnsiTheme="minorHAnsi" w:cstheme="minorHAnsi"/>
        </w:rPr>
        <w:t xml:space="preserve"> Amennyiben csoportosan értékelt eszközökről, pl. ingatlanokról van szó, az </w:t>
      </w:r>
      <w:proofErr w:type="spellStart"/>
      <w:r w:rsidR="00E8786F" w:rsidRPr="006C72EB">
        <w:rPr>
          <w:rFonts w:asciiTheme="minorHAnsi" w:hAnsiTheme="minorHAnsi" w:cstheme="minorHAnsi"/>
        </w:rPr>
        <w:t>értékadatokat</w:t>
      </w:r>
      <w:proofErr w:type="spellEnd"/>
      <w:r w:rsidR="00E8786F" w:rsidRPr="006C72EB">
        <w:rPr>
          <w:rFonts w:asciiTheme="minorHAnsi" w:hAnsiTheme="minorHAnsi" w:cstheme="minorHAnsi"/>
        </w:rPr>
        <w:t xml:space="preserve"> a teljes fedezetcsoportra vonatkozóan kell szerepeltetni, a leíró adatok (pl. ingatlan típusa, fizikai </w:t>
      </w:r>
      <w:proofErr w:type="gramStart"/>
      <w:r w:rsidR="00E8786F" w:rsidRPr="006C72EB">
        <w:rPr>
          <w:rFonts w:asciiTheme="minorHAnsi" w:hAnsiTheme="minorHAnsi" w:cstheme="minorHAnsi"/>
        </w:rPr>
        <w:t>elhelyezkedése</w:t>
      </w:r>
      <w:r w:rsidR="00B6098E" w:rsidRPr="006C72EB">
        <w:rPr>
          <w:rFonts w:asciiTheme="minorHAnsi" w:hAnsiTheme="minorHAnsi" w:cstheme="minorHAnsi"/>
        </w:rPr>
        <w:t>,</w:t>
      </w:r>
      <w:proofErr w:type="gramEnd"/>
      <w:r w:rsidR="00E8786F" w:rsidRPr="006C72EB">
        <w:rPr>
          <w:rFonts w:asciiTheme="minorHAnsi" w:hAnsiTheme="minorHAnsi" w:cstheme="minorHAnsi"/>
        </w:rPr>
        <w:t xml:space="preserve"> stb.) a legnagyobb értékű ingatlan adatai alapján töltendők.</w:t>
      </w:r>
    </w:p>
    <w:p w14:paraId="54C34DF0" w14:textId="00D3EE6D" w:rsidR="006C1FB5" w:rsidRPr="006C72EB" w:rsidRDefault="006C1FB5" w:rsidP="005847F9">
      <w:pPr>
        <w:rPr>
          <w:rFonts w:asciiTheme="minorHAnsi" w:hAnsiTheme="minorHAnsi" w:cstheme="minorHAnsi"/>
        </w:rPr>
      </w:pPr>
      <w:r w:rsidRPr="006C72EB">
        <w:rPr>
          <w:rFonts w:asciiTheme="minorHAnsi" w:hAnsiTheme="minorHAnsi" w:cstheme="minorHAnsi"/>
        </w:rPr>
        <w:t>Csak azt a fedezetet kell jelenteni, amely valamely jelentett instrumentumhoz kapcsolódik</w:t>
      </w:r>
      <w:r w:rsidR="00CF52C9" w:rsidRPr="006C72EB">
        <w:rPr>
          <w:rFonts w:asciiTheme="minorHAnsi" w:hAnsiTheme="minorHAnsi" w:cstheme="minorHAnsi"/>
        </w:rPr>
        <w:t xml:space="preserve">, a kapcsolódó fedezetek </w:t>
      </w:r>
      <w:proofErr w:type="spellStart"/>
      <w:r w:rsidR="00CF52C9" w:rsidRPr="006C72EB">
        <w:rPr>
          <w:rFonts w:asciiTheme="minorHAnsi" w:hAnsiTheme="minorHAnsi" w:cstheme="minorHAnsi"/>
        </w:rPr>
        <w:t>teljeskörűen</w:t>
      </w:r>
      <w:proofErr w:type="spellEnd"/>
      <w:r w:rsidR="00CF52C9" w:rsidRPr="006C72EB">
        <w:rPr>
          <w:rFonts w:asciiTheme="minorHAnsi" w:hAnsiTheme="minorHAnsi" w:cstheme="minorHAnsi"/>
        </w:rPr>
        <w:t xml:space="preserve"> (értéktől függetlenül) jelentendőek</w:t>
      </w:r>
      <w:r w:rsidRPr="006C72EB">
        <w:rPr>
          <w:rFonts w:asciiTheme="minorHAnsi" w:hAnsiTheme="minorHAnsi" w:cstheme="minorHAnsi"/>
        </w:rPr>
        <w:t xml:space="preserve">. Megszűnt instrumentumhoz nem kell fedezetet jelenteni. A </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és </w:t>
      </w:r>
      <w:proofErr w:type="spellStart"/>
      <w:r w:rsidR="00072D43" w:rsidRPr="006C72EB">
        <w:rPr>
          <w:rFonts w:asciiTheme="minorHAnsi" w:hAnsiTheme="minorHAnsi" w:cstheme="minorHAnsi"/>
        </w:rPr>
        <w:t>FEDA</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táblák</w:t>
      </w:r>
      <w:r w:rsidRPr="006C72EB">
        <w:rPr>
          <w:rFonts w:asciiTheme="minorHAnsi" w:hAnsiTheme="minorHAnsi" w:cstheme="minorHAnsi"/>
        </w:rPr>
        <w:t xml:space="preserve">ban az összes fedezetet jelenteni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megfelelőségtől függetlenül. Az adott fedezet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megfelelőségét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kell. </w:t>
      </w:r>
    </w:p>
    <w:p w14:paraId="03BE1FED" w14:textId="38E9E3CD" w:rsidR="00583307" w:rsidRPr="006C72EB" w:rsidRDefault="006C1FB5" w:rsidP="005847F9">
      <w:pPr>
        <w:rPr>
          <w:rFonts w:asciiTheme="minorHAnsi" w:hAnsiTheme="minorHAnsi" w:cstheme="minorHAnsi"/>
        </w:rPr>
      </w:pPr>
      <w:r w:rsidRPr="006C72EB">
        <w:rPr>
          <w:rFonts w:asciiTheme="minorHAnsi" w:hAnsiTheme="minorHAnsi" w:cstheme="minorHAnsi"/>
        </w:rPr>
        <w:t xml:space="preserve">Az egyes fedezettípusoknál </w:t>
      </w:r>
      <w:r w:rsidR="00583307" w:rsidRPr="006C72EB">
        <w:rPr>
          <w:rFonts w:asciiTheme="minorHAnsi" w:hAnsiTheme="minorHAnsi" w:cstheme="minorHAnsi"/>
        </w:rPr>
        <w:t>az alábbiakban</w:t>
      </w:r>
      <w:r w:rsidRPr="006C72EB">
        <w:rPr>
          <w:rFonts w:asciiTheme="minorHAnsi" w:hAnsiTheme="minorHAnsi" w:cstheme="minorHAnsi"/>
        </w:rPr>
        <w:t xml:space="preserve"> jelezzük, hogy milyen definíciót kell alkalmazni az egyéb fedezettípusokra</w:t>
      </w:r>
      <w:r w:rsidR="00583307" w:rsidRPr="006C72EB">
        <w:rPr>
          <w:rFonts w:asciiTheme="minorHAnsi" w:hAnsiTheme="minorHAnsi" w:cstheme="minorHAnsi"/>
        </w:rPr>
        <w:t>:</w:t>
      </w:r>
    </w:p>
    <w:p w14:paraId="6391CC1F" w14:textId="4F74FAAE" w:rsidR="006C1FB5" w:rsidRPr="006C72EB" w:rsidRDefault="00583307" w:rsidP="005847F9">
      <w:pPr>
        <w:rPr>
          <w:rFonts w:asciiTheme="minorHAnsi" w:hAnsiTheme="minorHAnsi" w:cstheme="minorHAnsi"/>
        </w:rPr>
      </w:pPr>
      <w:r w:rsidRPr="006C72EB">
        <w:rPr>
          <w:rFonts w:asciiTheme="minorHAnsi" w:hAnsiTheme="minorHAnsi" w:cstheme="minorHAnsi"/>
          <w:noProof/>
        </w:rPr>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6C72EB">
        <w:rPr>
          <w:rFonts w:asciiTheme="minorHAnsi" w:hAnsiTheme="minorHAnsi" w:cstheme="minorHAnsi"/>
        </w:rPr>
        <w:t xml:space="preserve"> </w:t>
      </w:r>
    </w:p>
    <w:p w14:paraId="4A28CFCE" w14:textId="0776032C" w:rsidR="00EE40D5" w:rsidRDefault="00EE40D5" w:rsidP="005847F9">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3B75A650" w14:textId="35640BE2" w:rsidR="00C62C29" w:rsidRPr="00B944EB" w:rsidRDefault="009B10B5" w:rsidP="00C62C29">
      <w:pPr>
        <w:pStyle w:val="Listaszerbekezds"/>
        <w:numPr>
          <w:ilvl w:val="0"/>
          <w:numId w:val="0"/>
        </w:numPr>
        <w:spacing w:after="0"/>
        <w:ind w:left="720"/>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(fedezetek tekintetében ’</w:t>
      </w:r>
      <w:proofErr w:type="spellStart"/>
      <w:r>
        <w:t>ING_KER</w:t>
      </w:r>
      <w:proofErr w:type="spellEnd"/>
      <w:r>
        <w:t>’ és ’</w:t>
      </w:r>
      <w:proofErr w:type="spellStart"/>
      <w:r>
        <w:t>ING_IRODA</w:t>
      </w:r>
      <w:proofErr w:type="spellEnd"/>
      <w:r>
        <w:t>’ kódértékeken jelentett tételek) között szereplő ügyletek egy része is a lakóingatlanok közé lesz sorolandó.</w:t>
      </w:r>
      <w:r w:rsidRPr="002C7E34">
        <w:t xml:space="preserve"> </w:t>
      </w:r>
      <w:r w:rsidR="00794997">
        <w:t xml:space="preserve"> Ezeket </w:t>
      </w:r>
      <w:r>
        <w:t>– a korábban a kereskedelmi ingatlanok (’</w:t>
      </w:r>
      <w:proofErr w:type="spellStart"/>
      <w:r>
        <w:t>ING_KER</w:t>
      </w:r>
      <w:proofErr w:type="spellEnd"/>
      <w:r>
        <w:t>’ és ’</w:t>
      </w:r>
      <w:proofErr w:type="spellStart"/>
      <w:r>
        <w:t>ING_IRODA</w:t>
      </w:r>
      <w:proofErr w:type="spellEnd"/>
      <w:r>
        <w:t xml:space="preserve">’) közé sorolt - </w:t>
      </w:r>
      <w:r w:rsidR="00794997">
        <w:t>ingatlanokat a jelenlegi lakóingatlanoktól elkülönítetten, az új ’</w:t>
      </w:r>
      <w:proofErr w:type="spellStart"/>
      <w:r w:rsidR="00794997">
        <w:t>ING_LAKO_</w:t>
      </w:r>
      <w:r>
        <w:t>EP_ALATT</w:t>
      </w:r>
      <w:proofErr w:type="spellEnd"/>
      <w:r w:rsidR="00794997">
        <w:t>’ kódértéken kell jelenteni, azok nem jelenthetők a már meglévő ’</w:t>
      </w:r>
      <w:proofErr w:type="spellStart"/>
      <w:r w:rsidR="00794997">
        <w:t>ING_LAKO</w:t>
      </w:r>
      <w:proofErr w:type="spellEnd"/>
      <w:r w:rsidR="00794997">
        <w:t>’ kódértéken. Az ’</w:t>
      </w:r>
      <w:proofErr w:type="spellStart"/>
      <w:r w:rsidR="00794997">
        <w:t>ING_LAKO</w:t>
      </w:r>
      <w:proofErr w:type="spellEnd"/>
      <w:r w:rsidR="00794997">
        <w:t xml:space="preserve">’ kódértéken továbbra is a 2024. december 31-ig hatályos </w:t>
      </w:r>
      <w:proofErr w:type="spellStart"/>
      <w:r w:rsidR="00794997">
        <w:t>CRR-nek</w:t>
      </w:r>
      <w:proofErr w:type="spellEnd"/>
      <w:r w:rsidR="00794997">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00794997">
        <w:t>ING_LAKO</w:t>
      </w:r>
      <w:proofErr w:type="spellEnd"/>
      <w:r w:rsidR="00794997">
        <w:t>’ kódérték alkalmazandó, amennyiben nem, akkor az új ’</w:t>
      </w:r>
      <w:proofErr w:type="spellStart"/>
      <w:r w:rsidR="00794997">
        <w:t>ING_LAKO_</w:t>
      </w:r>
      <w:r>
        <w:t>EP_ALATT</w:t>
      </w:r>
      <w:proofErr w:type="spellEnd"/>
      <w:r w:rsidR="00794997">
        <w:t xml:space="preserve">’ kódértéket kell használni. Mivel a </w:t>
      </w:r>
      <w:proofErr w:type="spellStart"/>
      <w:r w:rsidR="00794997">
        <w:t>COREP</w:t>
      </w:r>
      <w:proofErr w:type="spellEnd"/>
      <w:r w:rsidR="00794997">
        <w:t xml:space="preserve"> táblák tekintetében 2025. június 30-ig haladékot kaptak a hitelintézetek az új definíció alkalmazása tekintetében, a HITREG-ben opcionálisan 2025. </w:t>
      </w:r>
      <w:r w:rsidR="00433ADC">
        <w:t>január</w:t>
      </w:r>
      <w:r w:rsidR="00794997">
        <w:t xml:space="preserve"> vonatkozási időtől, kötelező jelleggel pedig 2025. </w:t>
      </w:r>
      <w:r w:rsidR="00856063">
        <w:t>március</w:t>
      </w:r>
      <w:r w:rsidR="00794997">
        <w:t xml:space="preserve"> vonatkozási időtől kezdődően alkalmazandó az új előírás és az új kódérték.</w:t>
      </w:r>
      <w:r w:rsidR="00C62C29">
        <w:t xml:space="preserve"> Mindez azt is jelenti, hogy lényegében a teljes fennálló, építés alatt álló, lakáscéllal épített kereskedelmi ingatlan (’</w:t>
      </w:r>
      <w:proofErr w:type="spellStart"/>
      <w:r w:rsidR="00C62C29">
        <w:t>ING_KER</w:t>
      </w:r>
      <w:proofErr w:type="spellEnd"/>
      <w:r w:rsidR="00C62C29">
        <w:t>’ és ’</w:t>
      </w:r>
      <w:proofErr w:type="spellStart"/>
      <w:r w:rsidR="00C62C29">
        <w:t>ING_IRODA</w:t>
      </w:r>
      <w:proofErr w:type="spellEnd"/>
      <w:r w:rsidR="00C62C29">
        <w:t>’) állomány átkódolása szükséges.</w:t>
      </w:r>
    </w:p>
    <w:p w14:paraId="4DC08017" w14:textId="2B7A2A39" w:rsidR="00EE40D5" w:rsidRDefault="00EE40D5" w:rsidP="005847F9">
      <w:pPr>
        <w:rPr>
          <w:rFonts w:asciiTheme="minorHAnsi" w:hAnsiTheme="minorHAnsi" w:cstheme="minorHAnsi"/>
        </w:rPr>
      </w:pPr>
    </w:p>
    <w:p w14:paraId="0DA8CD9C" w14:textId="7EF3102D" w:rsidR="00E47D69" w:rsidRPr="006C72EB" w:rsidRDefault="00E47D69" w:rsidP="005847F9">
      <w:pPr>
        <w:rPr>
          <w:rFonts w:asciiTheme="minorHAnsi" w:hAnsiTheme="minorHAnsi" w:cstheme="minorHAnsi"/>
        </w:rPr>
      </w:pPr>
      <w:r w:rsidRPr="006C72EB">
        <w:rPr>
          <w:rFonts w:asciiTheme="minorHAnsi" w:hAnsiTheme="minorHAnsi" w:cstheme="minorHAnsi"/>
        </w:rPr>
        <w:t>Az irányítószám esetén külföldi ingatlan tekintetében 9999-t kell megadni.</w:t>
      </w:r>
    </w:p>
    <w:p w14:paraId="1C51F5E8" w14:textId="549E9EAD" w:rsidR="00732E14" w:rsidRPr="006C72EB" w:rsidRDefault="00C222A5" w:rsidP="005847F9">
      <w:pPr>
        <w:rPr>
          <w:rFonts w:asciiTheme="minorHAnsi" w:hAnsiTheme="minorHAnsi" w:cstheme="minorHAnsi"/>
        </w:rPr>
      </w:pPr>
      <w:bookmarkStart w:id="243" w:name="_Hlk88831446"/>
      <w:r w:rsidRPr="006C72EB">
        <w:rPr>
          <w:rFonts w:asciiTheme="minorHAnsi" w:hAnsiTheme="minorHAnsi" w:cstheme="minorHAnsi"/>
        </w:rPr>
        <w:t xml:space="preserve">A „Fedezet aktuális értéke megállapításának dátuma” </w:t>
      </w:r>
      <w:r>
        <w:rPr>
          <w:rFonts w:asciiTheme="minorHAnsi" w:hAnsiTheme="minorHAnsi" w:cstheme="minorHAnsi"/>
        </w:rPr>
        <w:t xml:space="preserve">mező értéke csak akkor változhat, ha változás történik a fedezet értékében. </w:t>
      </w:r>
      <w:r w:rsidR="00FB6C85">
        <w:rPr>
          <w:rFonts w:asciiTheme="minorHAnsi" w:hAnsiTheme="minorHAnsi" w:cstheme="minorHAnsi"/>
        </w:rPr>
        <w:t xml:space="preserve">A </w:t>
      </w:r>
      <w:r w:rsidR="00FB6C85" w:rsidRPr="006C72EB">
        <w:rPr>
          <w:rFonts w:asciiTheme="minorHAnsi" w:hAnsiTheme="minorHAnsi" w:cstheme="minorHAnsi"/>
        </w:rPr>
        <w:t xml:space="preserve">„Fedezet utolsó felülvizsgálati dátuma” </w:t>
      </w:r>
      <w:r w:rsidR="00FB6C85">
        <w:rPr>
          <w:rFonts w:asciiTheme="minorHAnsi" w:hAnsiTheme="minorHAnsi" w:cstheme="minorHAnsi"/>
        </w:rPr>
        <w:t xml:space="preserve">mezőben </w:t>
      </w:r>
      <w:r w:rsidR="00FB6C85">
        <w:rPr>
          <w:color w:val="000000"/>
        </w:rPr>
        <w:t xml:space="preserve">az utolsó felülvizsgálat dátuma jelentendő függetlenül </w:t>
      </w:r>
      <w:r w:rsidR="00FB6C85" w:rsidRPr="007A7F85">
        <w:t xml:space="preserve">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00FB6C85" w:rsidRPr="007A7F85">
        <w:t>FEDA.FED_AKT_ERTEKBECSLES_NAP</w:t>
      </w:r>
      <w:proofErr w:type="spellEnd"/>
      <w:r w:rsidR="00FB6C85" w:rsidRPr="007A7F85">
        <w:t xml:space="preserve"> mezőben is. Nem teljeskörű értékbecslés esetén a mezőben a 15/2021 MNB ajánlás 21. pontjának megfelelő felülvizsgálat dátuma jelentendő.</w:t>
      </w:r>
      <w:r w:rsidR="00732E14" w:rsidRPr="00E759BD">
        <w:rPr>
          <w:rFonts w:asciiTheme="minorHAnsi" w:hAnsiTheme="minorHAnsi" w:cstheme="minorHAnsi"/>
        </w:rPr>
        <w:t xml:space="preserve"> </w:t>
      </w:r>
      <w:r w:rsidR="00FB6C85" w:rsidRPr="00E759BD">
        <w:rPr>
          <w:rFonts w:asciiTheme="minorHAnsi" w:hAnsiTheme="minorHAnsi" w:cstheme="minorHAnsi"/>
        </w:rPr>
        <w:t>K</w:t>
      </w:r>
      <w:r w:rsidR="00732E14" w:rsidRPr="00E759BD">
        <w:rPr>
          <w:rFonts w:asciiTheme="minorHAnsi" w:hAnsiTheme="minorHAnsi" w:cstheme="minorHAnsi"/>
        </w:rPr>
        <w:t xml:space="preserve">ülönbség </w:t>
      </w:r>
      <w:r w:rsidR="00732E14" w:rsidRPr="006C72EB">
        <w:rPr>
          <w:rFonts w:asciiTheme="minorHAnsi" w:hAnsiTheme="minorHAnsi" w:cstheme="minorHAnsi"/>
        </w:rPr>
        <w:t>a két mező között, hogy utóbbi töltése a fedezetek szűkebb körére szükséges (ingatlan-</w:t>
      </w:r>
      <w:r w:rsidR="00293564" w:rsidRPr="006C72EB">
        <w:rPr>
          <w:rFonts w:asciiTheme="minorHAnsi" w:hAnsiTheme="minorHAnsi" w:cstheme="minorHAnsi"/>
        </w:rPr>
        <w:t>, jármű-</w:t>
      </w:r>
      <w:r w:rsidR="00732E14" w:rsidRPr="006C72EB">
        <w:rPr>
          <w:rFonts w:asciiTheme="minorHAnsi" w:hAnsiTheme="minorHAnsi" w:cstheme="minorHAnsi"/>
        </w:rPr>
        <w:t xml:space="preserve"> és értékpapír fedezetek).</w:t>
      </w:r>
    </w:p>
    <w:bookmarkEnd w:id="243"/>
    <w:p w14:paraId="15A04BFE" w14:textId="0F538E6A" w:rsidR="008D5A94" w:rsidRPr="006C72EB" w:rsidRDefault="00732E14" w:rsidP="005847F9">
      <w:pPr>
        <w:rPr>
          <w:rFonts w:asciiTheme="minorHAnsi" w:hAnsiTheme="minorHAnsi" w:cstheme="minorHAnsi"/>
        </w:rPr>
      </w:pPr>
      <w:r w:rsidRPr="006C72EB">
        <w:rPr>
          <w:rFonts w:asciiTheme="minorHAnsi" w:hAnsiTheme="minorHAnsi" w:cstheme="minorHAnsi"/>
        </w:rPr>
        <w:t xml:space="preserve"> </w:t>
      </w:r>
      <w:r w:rsidR="00000414" w:rsidRPr="006C72EB">
        <w:rPr>
          <w:rFonts w:asciiTheme="minorHAnsi" w:hAnsiTheme="minorHAnsi" w:cstheme="minorHAnsi"/>
        </w:rPr>
        <w:t>„Fedezet utolsó értékelését végző” mező csak projekthitelek esetén töltendő, az értékbecslést végző cég 8 jegyű törzsszámát kell megadni, egyéni vállalkozó értékbecslő esetén a 00000005 technikai kód alkalmazandó.</w:t>
      </w:r>
      <w:r w:rsidR="003927B3" w:rsidRPr="006C72EB">
        <w:rPr>
          <w:rFonts w:asciiTheme="minorHAnsi" w:hAnsiTheme="minorHAnsi" w:cstheme="minorHAnsi"/>
        </w:rPr>
        <w:t xml:space="preserve"> Ugyanezt a kódot kell </w:t>
      </w:r>
      <w:r w:rsidR="00525E2A" w:rsidRPr="006C72EB">
        <w:rPr>
          <w:rFonts w:asciiTheme="minorHAnsi" w:hAnsiTheme="minorHAnsi" w:cstheme="minorHAnsi"/>
        </w:rPr>
        <w:t>alkalmazni abban az esetben, ha az értékbecslést végző személy munkaviszonyban áll a hitelintézettel.</w:t>
      </w:r>
    </w:p>
    <w:p w14:paraId="745188C9" w14:textId="718EEA11" w:rsidR="008B7DF0" w:rsidRPr="006C72EB" w:rsidRDefault="00C96F0B">
      <w:pPr>
        <w:rPr>
          <w:rFonts w:asciiTheme="minorHAnsi" w:hAnsiTheme="minorHAnsi" w:cstheme="minorHAnsi"/>
        </w:rPr>
      </w:pPr>
      <w:r w:rsidRPr="006C72EB">
        <w:rPr>
          <w:rFonts w:asciiTheme="minorHAnsi" w:hAnsiTheme="minorHAnsi" w:cstheme="minorHAnsi"/>
        </w:rPr>
        <w:t>Amennyiben az ingatlanfedezetek esetén egy helyrajzi szám szétválik több helyrajzi számmá vagy fordítva, akkor a következőképpen kell eljárni</w:t>
      </w:r>
      <w:r w:rsidR="008B7DF0" w:rsidRPr="006C72EB">
        <w:rPr>
          <w:rFonts w:asciiTheme="minorHAnsi" w:hAnsiTheme="minorHAnsi" w:cstheme="minorHAnsi"/>
        </w:rPr>
        <w:t xml:space="preserve"> abban az esetben is, ha új fedezetazonosítók keletkeznek és akkor is, ha valamely fedezetazonosító tovább él: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táblában megadható az összevonáskori/szétváláskori aktuális érték </w:t>
      </w:r>
      <w:r w:rsidR="004C51E8" w:rsidRPr="006C72EB">
        <w:rPr>
          <w:rFonts w:asciiTheme="minorHAnsi" w:hAnsiTheme="minorHAnsi" w:cstheme="minorHAnsi"/>
        </w:rPr>
        <w:t xml:space="preserve">arányosítva </w:t>
      </w:r>
      <w:r w:rsidR="008B7DF0" w:rsidRPr="006C72EB">
        <w:rPr>
          <w:rFonts w:asciiTheme="minorHAnsi" w:hAnsiTheme="minorHAnsi" w:cstheme="minorHAnsi"/>
        </w:rPr>
        <w:t>vagy (ha megoldható), az eredeti fedezet(</w:t>
      </w:r>
      <w:proofErr w:type="spellStart"/>
      <w:r w:rsidR="008B7DF0" w:rsidRPr="006C72EB">
        <w:rPr>
          <w:rFonts w:asciiTheme="minorHAnsi" w:hAnsiTheme="minorHAnsi" w:cstheme="minorHAnsi"/>
        </w:rPr>
        <w:t>ek</w:t>
      </w:r>
      <w:proofErr w:type="spellEnd"/>
      <w:r w:rsidR="008B7DF0" w:rsidRPr="006C72EB">
        <w:rPr>
          <w:rFonts w:asciiTheme="minorHAnsi" w:hAnsiTheme="minorHAnsi" w:cstheme="minorHAnsi"/>
        </w:rPr>
        <w:t xml:space="preserve">) eredeti értékéből származtatott, arányos adat. Fedezetazonosító tovább élése esetén mindenképp módosítandó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tábla, hogy az arányos érték kerüljön jelentésre. Ha szétválás történik olyan módon, hogy a korábbi fedezetazonosító tovább él,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táblában mindegyik kapcsolódó fedezet értéke konzisztens legyen (vagy az eredeti érték szétbontva vagy a szétváláskori aktuális érték</w:t>
      </w:r>
      <w:r w:rsidR="004C51E8" w:rsidRPr="006C72EB">
        <w:rPr>
          <w:rFonts w:asciiTheme="minorHAnsi" w:hAnsiTheme="minorHAnsi" w:cstheme="minorHAnsi"/>
        </w:rPr>
        <w:t xml:space="preserve"> szintén szétbontva</w:t>
      </w:r>
      <w:r w:rsidR="008B7DF0" w:rsidRPr="006C72EB">
        <w:rPr>
          <w:rFonts w:asciiTheme="minorHAnsi" w:hAnsiTheme="minorHAnsi" w:cstheme="minorHAnsi"/>
        </w:rPr>
        <w:t>).</w:t>
      </w:r>
    </w:p>
    <w:p w14:paraId="023D07CB" w14:textId="77C1B69D" w:rsidR="0085459E" w:rsidRPr="006C72EB" w:rsidRDefault="0085459E" w:rsidP="00B6098E">
      <w:pPr>
        <w:rPr>
          <w:rFonts w:asciiTheme="minorHAnsi" w:hAnsiTheme="minorHAnsi" w:cstheme="minorHAnsi"/>
        </w:rPr>
      </w:pPr>
      <w:r w:rsidRPr="006C72EB">
        <w:rPr>
          <w:rFonts w:asciiTheme="minorHAnsi" w:hAnsiTheme="minorHAnsi" w:cstheme="minorHAnsi"/>
        </w:rPr>
        <w:t xml:space="preserve">Amennyiben valamely hitel mögött egy fedezet </w:t>
      </w:r>
      <w:proofErr w:type="spellStart"/>
      <w:r w:rsidRPr="006C72EB">
        <w:rPr>
          <w:rFonts w:asciiTheme="minorHAnsi" w:hAnsiTheme="minorHAnsi" w:cstheme="minorHAnsi"/>
        </w:rPr>
        <w:t>pool</w:t>
      </w:r>
      <w:proofErr w:type="spellEnd"/>
      <w:r w:rsidRPr="006C72EB">
        <w:rPr>
          <w:rFonts w:asciiTheme="minorHAnsi" w:hAnsiTheme="minorHAnsi" w:cstheme="minorHAnsi"/>
        </w:rPr>
        <w:t xml:space="preserve"> kerül elhelyezésre, akkor a leginkább jellemző fedezet típust kell jelenteni.</w:t>
      </w:r>
    </w:p>
    <w:p w14:paraId="38E4E920" w14:textId="77777777" w:rsidR="009D738C" w:rsidRPr="006C72EB" w:rsidRDefault="009D738C" w:rsidP="00484F6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40D03F13" w14:textId="77777777" w:rsidR="009D738C" w:rsidRPr="006C72EB" w:rsidRDefault="009D738C" w:rsidP="009D738C">
      <w:pPr>
        <w:spacing w:after="0" w:line="240" w:lineRule="auto"/>
        <w:rPr>
          <w:rFonts w:asciiTheme="minorHAnsi" w:hAnsiTheme="minorHAnsi" w:cstheme="minorHAnsi"/>
        </w:rPr>
      </w:pPr>
    </w:p>
    <w:p w14:paraId="10109C90" w14:textId="77777777" w:rsidR="009D738C" w:rsidRPr="006C72EB" w:rsidRDefault="009D738C" w:rsidP="009D738C">
      <w:pPr>
        <w:spacing w:after="0" w:line="240" w:lineRule="auto"/>
        <w:rPr>
          <w:rFonts w:asciiTheme="minorHAnsi" w:hAnsiTheme="minorHAnsi" w:cstheme="minorHAnsi"/>
        </w:rPr>
      </w:pPr>
      <w:r w:rsidRPr="006C72EB">
        <w:rPr>
          <w:rFonts w:asciiTheme="minorHAnsi" w:hAnsiTheme="minorHAnsi" w:cstheme="minorHAnsi"/>
          <w:noProof/>
        </w:rPr>
        <w:drawing>
          <wp:inline distT="0" distB="0" distL="0" distR="0" wp14:anchorId="5BA4B353" wp14:editId="588059AF">
            <wp:extent cx="6047740" cy="3667125"/>
            <wp:effectExtent l="0" t="0" r="1016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6852FFED" w14:textId="77777777" w:rsidR="009D738C" w:rsidRPr="006C72EB" w:rsidRDefault="009D738C" w:rsidP="009D738C">
      <w:pPr>
        <w:spacing w:after="0" w:line="240" w:lineRule="auto"/>
        <w:rPr>
          <w:rFonts w:asciiTheme="minorHAnsi" w:hAnsiTheme="minorHAnsi" w:cstheme="minorHAnsi"/>
        </w:rPr>
      </w:pPr>
    </w:p>
    <w:p w14:paraId="5331091A" w14:textId="3C60E61C" w:rsidR="009D738C" w:rsidRPr="006C72EB" w:rsidRDefault="00B111D3" w:rsidP="009D738C">
      <w:pPr>
        <w:spacing w:after="0" w:line="240" w:lineRule="auto"/>
        <w:jc w:val="left"/>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w:t>
      </w:r>
      <w:r w:rsidR="00D133C7" w:rsidRPr="006C72EB">
        <w:rPr>
          <w:rFonts w:asciiTheme="minorHAnsi" w:eastAsia="Times New Roman" w:hAnsiTheme="minorHAnsi" w:cstheme="minorHAnsi"/>
        </w:rPr>
        <w:t xml:space="preserve"> mezőben jelentendő kódértékek tekintetében a</w:t>
      </w:r>
      <w:r w:rsidR="009D738C" w:rsidRPr="006C72EB">
        <w:rPr>
          <w:rFonts w:asciiTheme="minorHAnsi" w:eastAsia="Times New Roman" w:hAnsiTheme="minorHAnsi" w:cstheme="minorHAnsi"/>
        </w:rPr>
        <w:t>z alapelvek a következők:</w:t>
      </w:r>
    </w:p>
    <w:p w14:paraId="1B371AC4" w14:textId="77777777" w:rsidR="009D738C" w:rsidRPr="006C72EB" w:rsidRDefault="009D738C" w:rsidP="009D738C">
      <w:pPr>
        <w:spacing w:after="0" w:line="240" w:lineRule="auto"/>
        <w:rPr>
          <w:rFonts w:asciiTheme="minorHAnsi" w:eastAsia="Times New Roman" w:hAnsiTheme="minorHAnsi" w:cstheme="minorHAnsi"/>
        </w:rPr>
      </w:pPr>
    </w:p>
    <w:p w14:paraId="2C0A8F65" w14:textId="76B0DC25"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rózsaszín kategória: lakóingatlanok</w:t>
      </w:r>
      <w:r w:rsidR="0022090F" w:rsidRPr="006C72EB">
        <w:rPr>
          <w:rFonts w:asciiTheme="minorHAnsi" w:eastAsia="Times New Roman" w:hAnsiTheme="minorHAnsi" w:cstheme="minorHAnsi"/>
        </w:rPr>
        <w:t xml:space="preserve"> (jogerős használatbevételi engedéllyel)</w:t>
      </w:r>
      <w:r w:rsidRPr="006C72EB">
        <w:rPr>
          <w:rFonts w:asciiTheme="minorHAnsi" w:eastAsia="Times New Roman" w:hAnsiTheme="minorHAnsi" w:cstheme="minorHAnsi"/>
        </w:rPr>
        <w:t xml:space="preserve">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w:t>
      </w:r>
      <w:r w:rsidR="0022090F" w:rsidRPr="006C72EB">
        <w:rPr>
          <w:rFonts w:asciiTheme="minorHAnsi" w:eastAsia="Times New Roman" w:hAnsiTheme="minorHAnsi" w:cstheme="minorHAnsi"/>
        </w:rPr>
        <w:t xml:space="preserve">. </w:t>
      </w:r>
      <w:r w:rsidR="00190196" w:rsidRPr="006C72EB">
        <w:rPr>
          <w:rFonts w:asciiTheme="minorHAnsi" w:eastAsia="Times New Roman" w:hAnsiTheme="minorHAnsi" w:cstheme="minorHAnsi"/>
        </w:rPr>
        <w:t xml:space="preserve">Amennyiben </w:t>
      </w:r>
      <w:r w:rsidR="0022090F" w:rsidRPr="006C72EB">
        <w:rPr>
          <w:rFonts w:asciiTheme="minorHAnsi" w:eastAsia="Times New Roman" w:hAnsiTheme="minorHAnsi" w:cstheme="minorHAnsi"/>
        </w:rPr>
        <w:t>az építés alatt álló lakóingatlanok</w:t>
      </w:r>
      <w:r w:rsidR="00190196" w:rsidRPr="006C72EB">
        <w:rPr>
          <w:rFonts w:asciiTheme="minorHAnsi" w:eastAsia="Times New Roman" w:hAnsiTheme="minorHAnsi" w:cstheme="minorHAnsi"/>
        </w:rPr>
        <w:t>at a hitelintézet</w:t>
      </w:r>
      <w:r w:rsidR="0022090F" w:rsidRPr="006C72EB">
        <w:rPr>
          <w:rFonts w:asciiTheme="minorHAnsi" w:eastAsia="Times New Roman" w:hAnsiTheme="minorHAnsi" w:cstheme="minorHAnsi"/>
        </w:rPr>
        <w:t xml:space="preserve"> mindaddig, amíg a jogerős használatbavételi engedély nem áll</w:t>
      </w:r>
      <w:r w:rsidR="00C4312F" w:rsidRPr="006C72EB">
        <w:rPr>
          <w:rFonts w:asciiTheme="minorHAnsi" w:eastAsia="Times New Roman" w:hAnsiTheme="minorHAnsi" w:cstheme="minorHAnsi"/>
        </w:rPr>
        <w:t xml:space="preserve"> rendelkezésre</w:t>
      </w:r>
      <w:r w:rsidR="0022090F" w:rsidRPr="006C72EB">
        <w:rPr>
          <w:rFonts w:asciiTheme="minorHAnsi" w:eastAsia="Times New Roman" w:hAnsiTheme="minorHAnsi" w:cstheme="minorHAnsi"/>
        </w:rPr>
        <w:t xml:space="preserve">,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-ként </w:t>
      </w:r>
      <w:r w:rsidR="00190196" w:rsidRPr="006C72EB">
        <w:rPr>
          <w:rFonts w:asciiTheme="minorHAnsi" w:eastAsia="Times New Roman" w:hAnsiTheme="minorHAnsi" w:cstheme="minorHAnsi"/>
        </w:rPr>
        <w:t xml:space="preserve">tartja nyilván, akkor </w:t>
      </w:r>
      <w:r w:rsidR="0022090F" w:rsidRPr="006C72EB">
        <w:rPr>
          <w:rFonts w:asciiTheme="minorHAnsi" w:eastAsia="Times New Roman" w:hAnsiTheme="minorHAnsi" w:cstheme="minorHAnsi"/>
        </w:rPr>
        <w:t>előfordul</w:t>
      </w:r>
      <w:r w:rsidR="00190196" w:rsidRPr="006C72EB">
        <w:rPr>
          <w:rFonts w:asciiTheme="minorHAnsi" w:eastAsia="Times New Roman" w:hAnsiTheme="minorHAnsi" w:cstheme="minorHAnsi"/>
        </w:rPr>
        <w:t>hat</w:t>
      </w:r>
      <w:r w:rsidR="0022090F" w:rsidRPr="006C72EB">
        <w:rPr>
          <w:rFonts w:asciiTheme="minorHAnsi" w:eastAsia="Times New Roman" w:hAnsiTheme="minorHAnsi" w:cstheme="minorHAnsi"/>
        </w:rPr>
        <w:t xml:space="preserve"> lakóingatlanra utaló altípus kódérték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 főtípus mellet</w:t>
      </w:r>
      <w:r w:rsidR="00084C80" w:rsidRPr="006C72EB">
        <w:rPr>
          <w:rFonts w:asciiTheme="minorHAnsi" w:eastAsia="Times New Roman" w:hAnsiTheme="minorHAnsi" w:cstheme="minorHAnsi"/>
        </w:rPr>
        <w:t>t</w:t>
      </w:r>
      <w:r w:rsidR="0022090F" w:rsidRPr="006C72EB">
        <w:rPr>
          <w:rFonts w:asciiTheme="minorHAnsi" w:eastAsia="Times New Roman" w:hAnsiTheme="minorHAnsi" w:cstheme="minorHAnsi"/>
        </w:rPr>
        <w:t xml:space="preserve">, pl. lakópark építése a jogerős használatbavételi engedély megszerzéséig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 főtípuson és </w:t>
      </w:r>
      <w:proofErr w:type="spellStart"/>
      <w:r w:rsidR="0022090F" w:rsidRPr="006C72EB">
        <w:rPr>
          <w:rFonts w:asciiTheme="minorHAnsi" w:eastAsia="Times New Roman" w:hAnsiTheme="minorHAnsi" w:cstheme="minorHAnsi"/>
        </w:rPr>
        <w:t>L_PARK</w:t>
      </w:r>
      <w:proofErr w:type="spellEnd"/>
      <w:r w:rsidR="0022090F" w:rsidRPr="006C72EB">
        <w:rPr>
          <w:rFonts w:asciiTheme="minorHAnsi" w:eastAsia="Times New Roman" w:hAnsiTheme="minorHAnsi" w:cstheme="minorHAnsi"/>
        </w:rPr>
        <w:t xml:space="preserve"> altípuson</w:t>
      </w:r>
      <w:r w:rsidR="00190196" w:rsidRPr="006C72EB">
        <w:rPr>
          <w:rFonts w:asciiTheme="minorHAnsi" w:eastAsia="Times New Roman" w:hAnsiTheme="minorHAnsi" w:cstheme="minorHAnsi"/>
        </w:rPr>
        <w:t xml:space="preserve"> szerepel</w:t>
      </w:r>
      <w:r w:rsidR="0022090F" w:rsidRPr="006C72EB">
        <w:rPr>
          <w:rFonts w:asciiTheme="minorHAnsi" w:eastAsia="Times New Roman" w:hAnsiTheme="minorHAnsi" w:cstheme="minorHAnsi"/>
        </w:rPr>
        <w:t>.</w:t>
      </w:r>
      <w:r w:rsidRPr="006C72EB">
        <w:rPr>
          <w:rFonts w:asciiTheme="minorHAnsi" w:eastAsia="Times New Roman" w:hAnsiTheme="minorHAnsi" w:cstheme="minorHAnsi"/>
        </w:rPr>
        <w:t xml:space="preserve"> </w:t>
      </w:r>
      <w:r w:rsidR="001F165F" w:rsidRPr="006C72EB">
        <w:rPr>
          <w:rFonts w:asciiTheme="minorHAnsi" w:eastAsia="Times New Roman" w:hAnsiTheme="minorHAnsi" w:cstheme="minorHAnsi"/>
        </w:rPr>
        <w:t>Amennyiben az ingatlan megkapja a jogerős használatbavételi engedélyt, a</w:t>
      </w:r>
      <w:r w:rsidR="00D133C7" w:rsidRPr="006C72EB">
        <w:rPr>
          <w:rFonts w:asciiTheme="minorHAnsi" w:eastAsia="Times New Roman" w:hAnsiTheme="minorHAnsi" w:cstheme="minorHAnsi"/>
        </w:rPr>
        <w:t xml:space="preserve"> fedezet- és </w:t>
      </w:r>
      <w:r w:rsidR="001F165F" w:rsidRPr="006C72EB">
        <w:rPr>
          <w:rFonts w:asciiTheme="minorHAnsi" w:eastAsia="Times New Roman" w:hAnsiTheme="minorHAnsi" w:cstheme="minorHAnsi"/>
        </w:rPr>
        <w:t xml:space="preserve">ingatlan típusának megfelelő kódértéket kell jelenteni a </w:t>
      </w:r>
      <w:proofErr w:type="spellStart"/>
      <w:r w:rsidR="001F165F" w:rsidRPr="006C72EB">
        <w:rPr>
          <w:rFonts w:asciiTheme="minorHAnsi" w:eastAsia="Times New Roman" w:hAnsiTheme="minorHAnsi" w:cstheme="minorHAnsi"/>
        </w:rPr>
        <w:t>FEDE</w:t>
      </w:r>
      <w:proofErr w:type="spellEnd"/>
      <w:r w:rsidR="001F165F" w:rsidRPr="006C72EB">
        <w:rPr>
          <w:rFonts w:asciiTheme="minorHAnsi" w:eastAsia="Times New Roman" w:hAnsiTheme="minorHAnsi" w:cstheme="minorHAnsi"/>
        </w:rPr>
        <w:t xml:space="preserve"> táblában</w:t>
      </w:r>
      <w:r w:rsidR="00D133C7" w:rsidRPr="006C72EB">
        <w:rPr>
          <w:rFonts w:asciiTheme="minorHAnsi" w:eastAsia="Times New Roman" w:hAnsiTheme="minorHAnsi" w:cstheme="minorHAnsi"/>
        </w:rPr>
        <w:t>.</w:t>
      </w:r>
      <w:r w:rsidR="004C5DAA">
        <w:rPr>
          <w:rFonts w:asciiTheme="minorHAnsi" w:eastAsia="Times New Roman" w:hAnsiTheme="minorHAnsi" w:cstheme="minorHAnsi"/>
        </w:rPr>
        <w:t xml:space="preserve"> </w:t>
      </w:r>
    </w:p>
    <w:p w14:paraId="2C2BE664" w14:textId="0E181310"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w:t>
      </w:r>
      <w:r w:rsidR="0022090F" w:rsidRPr="006C72EB">
        <w:rPr>
          <w:rFonts w:asciiTheme="minorHAnsi" w:eastAsia="Times New Roman" w:hAnsiTheme="minorHAnsi" w:cstheme="minorHAnsi"/>
        </w:rPr>
        <w:t xml:space="preserve">. </w:t>
      </w:r>
    </w:p>
    <w:p w14:paraId="2B3255DC" w14:textId="13B02D14"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ami NEM lakóingatlan, a fizetőképesség/adósminősítés FÜGG az ingatlan jövedelemtermelő képességétől -&gt; itt is a hitelintézet kompetenciája eldönteni, hogy az adósminősítés függ-e az ingatlan jövedelemtermelő képességétől.</w:t>
      </w:r>
      <w:r w:rsidR="0022090F" w:rsidRPr="006C72EB">
        <w:rPr>
          <w:rFonts w:asciiTheme="minorHAnsi" w:eastAsia="Times New Roman" w:hAnsiTheme="minorHAnsi" w:cstheme="minorHAnsi"/>
        </w:rPr>
        <w:t xml:space="preserve"> Például egy szarvasmarha tenyésztéssel foglalkozó ügyfél </w:t>
      </w:r>
      <w:r w:rsidR="00F85B7F" w:rsidRPr="006C72EB">
        <w:rPr>
          <w:rFonts w:asciiTheme="minorHAnsi" w:eastAsia="Times New Roman" w:hAnsiTheme="minorHAnsi" w:cstheme="minorHAnsi"/>
        </w:rPr>
        <w:t xml:space="preserve">által felvett hitel mögött szereplő, a főtevékenységhez kapcsolódó, fedezetként bevont épület csak </w:t>
      </w:r>
      <w:proofErr w:type="spellStart"/>
      <w:r w:rsidR="00F85B7F" w:rsidRPr="006C72EB">
        <w:rPr>
          <w:rFonts w:asciiTheme="minorHAnsi" w:eastAsia="Times New Roman" w:hAnsiTheme="minorHAnsi" w:cstheme="minorHAnsi"/>
        </w:rPr>
        <w:t>ING_IRODA</w:t>
      </w:r>
      <w:proofErr w:type="spellEnd"/>
      <w:r w:rsidR="00F85B7F"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00F85B7F" w:rsidRPr="006C72EB">
        <w:rPr>
          <w:rFonts w:asciiTheme="minorHAnsi" w:eastAsia="Times New Roman" w:hAnsiTheme="minorHAnsi" w:cstheme="minorHAnsi"/>
        </w:rPr>
        <w:t>ING_KER</w:t>
      </w:r>
      <w:proofErr w:type="spellEnd"/>
      <w:r w:rsidR="00F85B7F" w:rsidRPr="006C72EB">
        <w:rPr>
          <w:rFonts w:asciiTheme="minorHAnsi" w:eastAsia="Times New Roman" w:hAnsiTheme="minorHAnsi" w:cstheme="minorHAnsi"/>
        </w:rPr>
        <w:t xml:space="preserve"> lehet a főtípus, amennyiben a hitel a szálloda hasznosításából térül meg.</w:t>
      </w:r>
    </w:p>
    <w:p w14:paraId="45148FFF" w14:textId="77777777"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40E4F085" w14:textId="77777777" w:rsidR="009D738C" w:rsidRPr="006C72EB" w:rsidRDefault="009D738C" w:rsidP="003565C8">
      <w:pPr>
        <w:rPr>
          <w:rFonts w:asciiTheme="minorHAnsi" w:hAnsiTheme="minorHAnsi" w:cstheme="minorHAnsi"/>
        </w:rPr>
      </w:pPr>
    </w:p>
    <w:p w14:paraId="29EBF1B7" w14:textId="27151BF1" w:rsidR="009D738C" w:rsidRDefault="009D738C" w:rsidP="003565C8">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023D9840" w14:textId="037E7DF7" w:rsidR="00EE4646" w:rsidRPr="00B944EB" w:rsidRDefault="004C5DAA" w:rsidP="00EE4646">
      <w:pPr>
        <w:pStyle w:val="Listaszerbekezds"/>
        <w:numPr>
          <w:ilvl w:val="0"/>
          <w:numId w:val="0"/>
        </w:numPr>
        <w:spacing w:after="0"/>
        <w:ind w:left="720"/>
      </w:pPr>
      <w:r>
        <w:t xml:space="preserve">Fent leírtakat befolyásolja az, hogy 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(fedezetek tekintetében ’</w:t>
      </w:r>
      <w:proofErr w:type="spellStart"/>
      <w:r>
        <w:t>ING_KER</w:t>
      </w:r>
      <w:proofErr w:type="spellEnd"/>
      <w:r>
        <w:t>’ és ’</w:t>
      </w:r>
      <w:proofErr w:type="spellStart"/>
      <w:r>
        <w:t>ING_IRODA</w:t>
      </w:r>
      <w:proofErr w:type="spellEnd"/>
      <w:r>
        <w:t>’ kódértékeken jelentett tételek) között szereplő ügyletek egy része is a lakóingatlanok közé lesz sorolandó.</w:t>
      </w:r>
      <w:r w:rsidRPr="002C7E34">
        <w:t xml:space="preserve"> </w:t>
      </w:r>
      <w:r>
        <w:t xml:space="preserve"> Ezeket – a korábban a kereskedelmi ingatlanok (’</w:t>
      </w:r>
      <w:proofErr w:type="spellStart"/>
      <w:r>
        <w:t>ING_KER</w:t>
      </w:r>
      <w:proofErr w:type="spellEnd"/>
      <w:r>
        <w:t>’ és ’</w:t>
      </w:r>
      <w:proofErr w:type="spellStart"/>
      <w:r>
        <w:t>ING_IRODA</w:t>
      </w:r>
      <w:proofErr w:type="spellEnd"/>
      <w:r>
        <w:t>’) közé sorolt - ingatlanokat a jelenlegi lakóingatlanoktól elkülönítetten, az új ’</w:t>
      </w:r>
      <w:proofErr w:type="spellStart"/>
      <w:r>
        <w:t>ING_LAKO_EP_ALATT</w:t>
      </w:r>
      <w:proofErr w:type="spellEnd"/>
      <w:r>
        <w:t>’ kódértéken kell jelenteni, azok nem jelenthetők a már meglévő ’</w:t>
      </w:r>
      <w:proofErr w:type="spellStart"/>
      <w:r>
        <w:t>ING_LAKO</w:t>
      </w:r>
      <w:proofErr w:type="spellEnd"/>
      <w:r>
        <w:t>’ kódértéken. Az ’</w:t>
      </w:r>
      <w:proofErr w:type="spellStart"/>
      <w:r>
        <w:t>ING_LAKO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ING_LAKO</w:t>
      </w:r>
      <w:proofErr w:type="spellEnd"/>
      <w:r>
        <w:t>’ kódérték alkalmazandó, amennyiben nem, akkor az új ’</w:t>
      </w:r>
      <w:proofErr w:type="spellStart"/>
      <w:r>
        <w:t>ING_LAKO_EP_ALATT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w:t>
      </w:r>
      <w:r w:rsidR="00856063">
        <w:t>március</w:t>
      </w:r>
      <w:r>
        <w:t xml:space="preserve"> vonatkozási időtől kezdődően alkalmazandó az új előírás és az új kódérték.</w:t>
      </w:r>
      <w:r w:rsidR="00C62C29">
        <w:t xml:space="preserve"> </w:t>
      </w:r>
      <w:r w:rsidR="00EE4646">
        <w:t>Mindez azt is jelenti, hogy lényegében a teljes fennálló, építés alatt álló, lakáscéllal épített kereskedelmi ingatlan (’</w:t>
      </w:r>
      <w:proofErr w:type="spellStart"/>
      <w:r w:rsidR="00EE4646">
        <w:t>ING_KER</w:t>
      </w:r>
      <w:proofErr w:type="spellEnd"/>
      <w:r w:rsidR="00EE4646">
        <w:t>’ és ’</w:t>
      </w:r>
      <w:proofErr w:type="spellStart"/>
      <w:r w:rsidR="00EE4646">
        <w:t>ING_IRODA</w:t>
      </w:r>
      <w:proofErr w:type="spellEnd"/>
      <w:r w:rsidR="00EE4646">
        <w:t>’) állomány átkódolása szükséges.</w:t>
      </w:r>
    </w:p>
    <w:p w14:paraId="10C69ACA" w14:textId="10069337" w:rsidR="004C5DAA" w:rsidRDefault="004C5DAA" w:rsidP="004C5DAA">
      <w:pPr>
        <w:rPr>
          <w:rFonts w:asciiTheme="minorHAnsi" w:hAnsiTheme="minorHAnsi" w:cstheme="minorHAnsi"/>
        </w:rPr>
      </w:pPr>
    </w:p>
    <w:p w14:paraId="1FCF4C14" w14:textId="77777777" w:rsidR="004C5DAA" w:rsidRPr="006C72EB" w:rsidRDefault="004C5DAA" w:rsidP="003565C8">
      <w:pPr>
        <w:rPr>
          <w:rFonts w:asciiTheme="minorHAnsi" w:hAnsiTheme="minorHAnsi" w:cstheme="minorHAnsi"/>
        </w:rPr>
      </w:pPr>
    </w:p>
    <w:p w14:paraId="2A79F39F" w14:textId="0544E100" w:rsidR="001216F1" w:rsidRDefault="00D178B2" w:rsidP="001216F1">
      <w:r w:rsidRPr="006C72EB">
        <w:rPr>
          <w:rFonts w:asciiTheme="minorHAnsi" w:hAnsiTheme="minorHAnsi" w:cstheme="minorHAnsi"/>
        </w:rPr>
        <w:t xml:space="preserve">2022. június vonatkozási időtől kezdődően beépítésre került 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és a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táblákba egy-egy új mező: „</w:t>
      </w:r>
      <w:bookmarkStart w:id="244" w:name="_Hlk74695231"/>
      <w:r w:rsidRPr="006C72EB">
        <w:t>Ingatlan fedezet hitelbírálatkori piaci érték meghatározási módszere</w:t>
      </w:r>
      <w:bookmarkEnd w:id="244"/>
      <w:r w:rsidRPr="006C72EB">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Pr="006C72EB">
        <w:t>PM</w:t>
      </w:r>
      <w:proofErr w:type="spellEnd"/>
      <w:r w:rsidRPr="006C72EB">
        <w:t xml:space="preserve"> rendelet módosításának megfelelően lehetségessé válik a statisztikai alapú értékbecslések hitelkihelyezéskor történő alkalmazása ingatlanfedezetek esetén.</w:t>
      </w:r>
      <w:r w:rsidR="00126102" w:rsidRPr="006C72EB">
        <w:t xml:space="preserve"> A </w:t>
      </w:r>
      <w:proofErr w:type="spellStart"/>
      <w:r w:rsidR="00126102" w:rsidRPr="006C72EB">
        <w:t>FEDE</w:t>
      </w:r>
      <w:proofErr w:type="spellEnd"/>
      <w:r w:rsidR="00126102" w:rsidRPr="006C72EB">
        <w:t xml:space="preserve"> táblában nem teljes körű értékbecslés csak </w:t>
      </w:r>
      <w:r w:rsidR="009B7A82" w:rsidRPr="006C72EB">
        <w:t xml:space="preserve">a rendeletmódosítás 2021. február 5-i hatálybalépése </w:t>
      </w:r>
      <w:r w:rsidR="00126102" w:rsidRPr="006C72EB">
        <w:t xml:space="preserve">után befogadott </w:t>
      </w:r>
      <w:r w:rsidR="00F25BDF" w:rsidRPr="006C72EB">
        <w:t>ingatlan</w:t>
      </w:r>
      <w:r w:rsidR="00126102" w:rsidRPr="006C72EB">
        <w:t>fedezetek esetén alkalmazható.</w:t>
      </w:r>
      <w:r w:rsidR="001216F1">
        <w:t xml:space="preserve"> A HITREG-ben </w:t>
      </w:r>
      <w:r w:rsidR="001216F1">
        <w:rPr>
          <w:b/>
          <w:bCs/>
        </w:rPr>
        <w:t>teljeskörű értékbecslésként</w:t>
      </w:r>
      <w:r w:rsidR="001216F1">
        <w:t xml:space="preserve"> a helyszíni szemlével megvalósuló, új értékbecslést jelentendő. </w:t>
      </w:r>
      <w:r w:rsidR="001216F1">
        <w:rPr>
          <w:b/>
          <w:bCs/>
        </w:rPr>
        <w:t>Nem teljeskörű értékbecslésként</w:t>
      </w:r>
      <w:r w:rsidR="001216F1">
        <w:t xml:space="preserve"> jelentendő a </w:t>
      </w:r>
      <w:proofErr w:type="spellStart"/>
      <w:r w:rsidR="001216F1">
        <w:t>FEDE</w:t>
      </w:r>
      <w:proofErr w:type="spellEnd"/>
      <w:r w:rsidR="001216F1">
        <w:t xml:space="preserve"> táblában a helyszíni szemle nélküli, a </w:t>
      </w:r>
      <w:r w:rsidR="001216F1">
        <w:rPr>
          <w:color w:val="000000"/>
          <w:lang w:val="en-GB"/>
        </w:rPr>
        <w:t xml:space="preserve">25/1997. (VIII.1.) </w:t>
      </w:r>
      <w:proofErr w:type="spellStart"/>
      <w:r w:rsidR="001216F1">
        <w:rPr>
          <w:color w:val="000000"/>
          <w:lang w:val="en-GB"/>
        </w:rPr>
        <w:t>számú</w:t>
      </w:r>
      <w:proofErr w:type="spellEnd"/>
      <w:r w:rsidR="001216F1">
        <w:rPr>
          <w:color w:val="000000"/>
          <w:lang w:val="en-GB"/>
        </w:rPr>
        <w:t xml:space="preserve">, a </w:t>
      </w:r>
      <w:proofErr w:type="spellStart"/>
      <w:r w:rsidR="001216F1">
        <w:rPr>
          <w:color w:val="000000"/>
          <w:lang w:val="en-GB"/>
        </w:rPr>
        <w:t>termőföldnek</w:t>
      </w:r>
      <w:proofErr w:type="spellEnd"/>
      <w:r w:rsidR="001216F1">
        <w:rPr>
          <w:color w:val="000000"/>
          <w:lang w:val="en-GB"/>
        </w:rPr>
        <w:t xml:space="preserve"> </w:t>
      </w:r>
      <w:proofErr w:type="spellStart"/>
      <w:r w:rsidR="001216F1">
        <w:rPr>
          <w:color w:val="000000"/>
          <w:lang w:val="en-GB"/>
        </w:rPr>
        <w:t>nem</w:t>
      </w:r>
      <w:proofErr w:type="spellEnd"/>
      <w:r w:rsidR="001216F1">
        <w:rPr>
          <w:color w:val="000000"/>
          <w:lang w:val="en-GB"/>
        </w:rPr>
        <w:t xml:space="preserve"> </w:t>
      </w:r>
      <w:proofErr w:type="spellStart"/>
      <w:r w:rsidR="001216F1">
        <w:rPr>
          <w:color w:val="000000"/>
          <w:lang w:val="en-GB"/>
        </w:rPr>
        <w:t>minősülő</w:t>
      </w:r>
      <w:proofErr w:type="spellEnd"/>
      <w:r w:rsidR="001216F1">
        <w:rPr>
          <w:color w:val="000000"/>
          <w:lang w:val="en-GB"/>
        </w:rPr>
        <w:t xml:space="preserve"> </w:t>
      </w:r>
      <w:proofErr w:type="spellStart"/>
      <w:r w:rsidR="001216F1">
        <w:rPr>
          <w:color w:val="000000"/>
          <w:lang w:val="en-GB"/>
        </w:rPr>
        <w:t>ingatlanok</w:t>
      </w:r>
      <w:proofErr w:type="spellEnd"/>
      <w:r w:rsidR="001216F1">
        <w:rPr>
          <w:color w:val="000000"/>
          <w:lang w:val="en-GB"/>
        </w:rPr>
        <w:t xml:space="preserve"> </w:t>
      </w:r>
      <w:proofErr w:type="spellStart"/>
      <w:r w:rsidR="001216F1">
        <w:rPr>
          <w:color w:val="000000"/>
          <w:lang w:val="en-GB"/>
        </w:rPr>
        <w:t>hitelbiztosítéki</w:t>
      </w:r>
      <w:proofErr w:type="spellEnd"/>
      <w:r w:rsidR="001216F1">
        <w:rPr>
          <w:color w:val="000000"/>
          <w:lang w:val="en-GB"/>
        </w:rPr>
        <w:t xml:space="preserve"> </w:t>
      </w:r>
      <w:proofErr w:type="spellStart"/>
      <w:r w:rsidR="001216F1">
        <w:rPr>
          <w:color w:val="000000"/>
          <w:lang w:val="en-GB"/>
        </w:rPr>
        <w:t>értékének</w:t>
      </w:r>
      <w:proofErr w:type="spellEnd"/>
      <w:r w:rsidR="001216F1">
        <w:rPr>
          <w:color w:val="000000"/>
          <w:lang w:val="en-GB"/>
        </w:rPr>
        <w:t xml:space="preserve"> </w:t>
      </w:r>
      <w:proofErr w:type="spellStart"/>
      <w:r w:rsidR="001216F1">
        <w:rPr>
          <w:color w:val="000000"/>
          <w:lang w:val="en-GB"/>
        </w:rPr>
        <w:t>meghatározására</w:t>
      </w:r>
      <w:proofErr w:type="spellEnd"/>
      <w:r w:rsidR="001216F1">
        <w:rPr>
          <w:color w:val="000000"/>
          <w:lang w:val="en-GB"/>
        </w:rPr>
        <w:t xml:space="preserve"> </w:t>
      </w:r>
      <w:proofErr w:type="spellStart"/>
      <w:r w:rsidR="001216F1">
        <w:rPr>
          <w:color w:val="000000"/>
          <w:lang w:val="en-GB"/>
        </w:rPr>
        <w:t>vonatkozó</w:t>
      </w:r>
      <w:proofErr w:type="spellEnd"/>
      <w:r w:rsidR="001216F1">
        <w:rPr>
          <w:color w:val="000000"/>
          <w:lang w:val="en-GB"/>
        </w:rPr>
        <w:t xml:space="preserve"> </w:t>
      </w:r>
      <w:proofErr w:type="spellStart"/>
      <w:r w:rsidR="001216F1">
        <w:rPr>
          <w:color w:val="000000"/>
          <w:lang w:val="en-GB"/>
        </w:rPr>
        <w:t>módszertani</w:t>
      </w:r>
      <w:proofErr w:type="spellEnd"/>
      <w:r w:rsidR="001216F1">
        <w:rPr>
          <w:color w:val="000000"/>
          <w:lang w:val="en-GB"/>
        </w:rPr>
        <w:t xml:space="preserve"> </w:t>
      </w:r>
      <w:proofErr w:type="spellStart"/>
      <w:r w:rsidR="001216F1">
        <w:rPr>
          <w:color w:val="000000"/>
          <w:lang w:val="en-GB"/>
        </w:rPr>
        <w:t>elvekről</w:t>
      </w:r>
      <w:proofErr w:type="spellEnd"/>
      <w:r w:rsidR="001216F1">
        <w:rPr>
          <w:color w:val="000000"/>
          <w:lang w:val="en-GB"/>
        </w:rPr>
        <w:t xml:space="preserve"> </w:t>
      </w:r>
      <w:proofErr w:type="spellStart"/>
      <w:r w:rsidR="001216F1">
        <w:rPr>
          <w:color w:val="000000"/>
          <w:lang w:val="en-GB"/>
        </w:rPr>
        <w:t>szóló</w:t>
      </w:r>
      <w:proofErr w:type="spellEnd"/>
      <w:r w:rsidR="001216F1">
        <w:rPr>
          <w:color w:val="000000"/>
          <w:lang w:val="en-GB"/>
        </w:rPr>
        <w:t xml:space="preserve"> PM </w:t>
      </w:r>
      <w:proofErr w:type="spellStart"/>
      <w:r w:rsidR="001216F1">
        <w:rPr>
          <w:color w:val="000000"/>
          <w:lang w:val="en-GB"/>
        </w:rPr>
        <w:t>rendelet</w:t>
      </w:r>
      <w:proofErr w:type="spellEnd"/>
      <w:r w:rsidR="001216F1">
        <w:rPr>
          <w:color w:val="000000"/>
          <w:lang w:val="en-GB"/>
        </w:rPr>
        <w:t xml:space="preserve"> </w:t>
      </w:r>
      <w:proofErr w:type="spellStart"/>
      <w:r w:rsidR="001216F1">
        <w:rPr>
          <w:color w:val="000000"/>
          <w:lang w:val="en-GB"/>
        </w:rPr>
        <w:t>szerinti</w:t>
      </w:r>
      <w:proofErr w:type="spellEnd"/>
      <w:r w:rsidR="001216F1">
        <w:rPr>
          <w:color w:val="000000"/>
          <w:lang w:val="en-GB"/>
        </w:rPr>
        <w:t xml:space="preserve"> </w:t>
      </w:r>
      <w:r w:rsidR="001216F1">
        <w:t xml:space="preserve">statisztikai értékbecslést, valamint a </w:t>
      </w:r>
      <w:proofErr w:type="spellStart"/>
      <w:r w:rsidR="001216F1">
        <w:t>FEDA</w:t>
      </w:r>
      <w:proofErr w:type="spellEnd"/>
      <w:r w:rsidR="001216F1">
        <w:t xml:space="preserve"> táblában az ingatlanfedezet értékének az eredeti értékelés felhasználásával (értékelés aktualizálás) történő aktualizálást.</w:t>
      </w:r>
      <w:r w:rsidR="00F27ADE">
        <w:t xml:space="preserve"> Amennyiben nem történik értékbecslés (pl. kis értékű garázs esetén), nem teljeskörű értékbecslés jelentendő.</w:t>
      </w:r>
    </w:p>
    <w:p w14:paraId="12EB7F65" w14:textId="363AE664" w:rsidR="004E4B2C" w:rsidRDefault="00430AC8" w:rsidP="008E4B2D">
      <w:pPr>
        <w:autoSpaceDE w:val="0"/>
        <w:autoSpaceDN w:val="0"/>
        <w:spacing w:after="0"/>
      </w:pPr>
      <w:bookmarkStart w:id="245" w:name="_Hlk112661907"/>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 „</w:t>
      </w:r>
      <w:r w:rsidRPr="008E4B2D">
        <w:rPr>
          <w:b/>
          <w:bCs/>
        </w:rPr>
        <w:t xml:space="preserve">Energetikai besorolás kódja – eredeti/aktuális”, „Hiteles energetikai tanúsítvány kelte – eredeti/aktuális” </w:t>
      </w:r>
      <w:r w:rsidRPr="008E4B2D">
        <w:t xml:space="preserve">és </w:t>
      </w:r>
      <w:r w:rsidRPr="008E4B2D">
        <w:rPr>
          <w:b/>
          <w:bCs/>
        </w:rPr>
        <w:t>„Összesített energetikai jellemző (kWh/m2) – eredeti/aktuális</w:t>
      </w:r>
      <w:r w:rsidRPr="008E4B2D">
        <w:t xml:space="preserve">”. </w:t>
      </w:r>
      <w:r w:rsidR="004E4B2C" w:rsidRPr="008E4B2D">
        <w:t xml:space="preserve">A </w:t>
      </w:r>
      <w:r w:rsidR="004E4B2C">
        <w:t>mezők</w:t>
      </w:r>
      <w:r w:rsidR="004E4B2C" w:rsidRPr="008E4B2D">
        <w:t xml:space="preserve"> a 2022.01.01-től induló szerződések esetén </w:t>
      </w:r>
      <w:r w:rsidR="004E4B2C">
        <w:t>töltendők ingatlanfedezetek esetén.</w:t>
      </w:r>
      <w:r w:rsidR="004E4B2C" w:rsidRPr="008E4B2D">
        <w:t xml:space="preserve"> </w:t>
      </w:r>
      <w:r w:rsidR="004E4B2C">
        <w:t xml:space="preserve">Az adatok jelentése </w:t>
      </w:r>
      <w:r w:rsidR="004E4B2C" w:rsidRPr="008E4B2D">
        <w:t>csak azokban az esetekben kötelező, amennyiben azok jogszabályi alapon (</w:t>
      </w:r>
      <w:r w:rsidR="00E52E27" w:rsidRPr="00E52E27">
        <w:t>176/2008. (VI. 30.) Korm. rendelet az épületek energetikai jellemzőinek tanúsításáról</w:t>
      </w:r>
      <w:r w:rsidR="004E4B2C" w:rsidRPr="008E4B2D">
        <w:t>) bekérésre kell kerüljenek</w:t>
      </w:r>
      <w:r w:rsidR="004E4B2C">
        <w:t xml:space="preserve">, </w:t>
      </w:r>
      <w:r w:rsidR="004E4B2C" w:rsidRPr="008E4B2D">
        <w:t xml:space="preserve">azonban az MNB jó gyakorlatnak tartja ezen adatok gyűjtését és jelentését </w:t>
      </w:r>
      <w:r w:rsidR="004E4B2C">
        <w:t>azokban</w:t>
      </w:r>
      <w:r w:rsidR="004E4B2C" w:rsidRPr="008E4B2D">
        <w:t xml:space="preserve"> az esetekben is</w:t>
      </w:r>
      <w:r w:rsidR="004E4B2C">
        <w:t>, amikor ezt a jogszabály nem teszi kötelezővé, például felújítás, korszerűsíté</w:t>
      </w:r>
      <w:r w:rsidR="001B6511">
        <w:t>s</w:t>
      </w:r>
      <w:r w:rsidR="004E4B2C">
        <w:t xml:space="preserve"> esetén, illetve</w:t>
      </w:r>
      <w:r w:rsidR="001B6511">
        <w:t xml:space="preserve"> akkor,</w:t>
      </w:r>
      <w:r w:rsidR="004E4B2C">
        <w:t xml:space="preserve"> ha a </w:t>
      </w:r>
      <w:r w:rsidR="001B6511">
        <w:t xml:space="preserve">finanszírozott </w:t>
      </w:r>
      <w:r w:rsidR="004E4B2C" w:rsidRPr="008E4B2D">
        <w:t>ingatlan és a fedezet</w:t>
      </w:r>
      <w:r w:rsidR="001B6511">
        <w:t>ül szolgáló</w:t>
      </w:r>
      <w:r w:rsidR="004E4B2C" w:rsidRPr="008E4B2D">
        <w:t xml:space="preserve"> ingatlan nem egyezik meg, vagy pótfedezet kerül bevonásra</w:t>
      </w:r>
      <w:r w:rsidR="001B6511">
        <w:t xml:space="preserve"> vagy az instrumentum típusa szabadfelhasználású jelzáloghitel és nem lakásvásárlási hitel.</w:t>
      </w:r>
    </w:p>
    <w:bookmarkEnd w:id="245"/>
    <w:p w14:paraId="474FA4E1" w14:textId="6080A7AE" w:rsidR="00D178B2" w:rsidRPr="006C72EB" w:rsidRDefault="00D178B2" w:rsidP="00F570C6">
      <w:pPr>
        <w:autoSpaceDE w:val="0"/>
        <w:autoSpaceDN w:val="0"/>
        <w:spacing w:after="0"/>
      </w:pPr>
    </w:p>
    <w:p w14:paraId="2FAC91CB" w14:textId="7E87011A" w:rsidR="004F7B56" w:rsidRDefault="008C5FF1" w:rsidP="003565C8">
      <w:bookmarkStart w:id="246" w:name="_Hlk124932003"/>
      <w:r w:rsidRPr="00E71203">
        <w:rPr>
          <w:rFonts w:asciiTheme="minorHAnsi" w:hAnsiTheme="minorHAnsi" w:cstheme="minorHAnsi"/>
        </w:rPr>
        <w:t xml:space="preserve">Az </w:t>
      </w:r>
      <w:r w:rsidRPr="00E71203">
        <w:rPr>
          <w:rFonts w:asciiTheme="minorHAnsi" w:hAnsiTheme="minorHAnsi" w:cstheme="minorHAnsi"/>
          <w:b/>
          <w:bCs/>
        </w:rPr>
        <w:t>„Energetikai besorolás kódja – eredeti/aktuális”</w:t>
      </w:r>
      <w:r w:rsidRPr="00E71203">
        <w:rPr>
          <w:rFonts w:asciiTheme="minorHAnsi" w:hAnsiTheme="minorHAnsi" w:cstheme="minorHAnsi"/>
        </w:rPr>
        <w:t xml:space="preserve"> mezőkben </w:t>
      </w:r>
      <w:r w:rsidR="00662359" w:rsidRPr="00E71203">
        <w:rPr>
          <w:rFonts w:asciiTheme="minorHAnsi" w:hAnsiTheme="minorHAnsi" w:cstheme="minorHAnsi"/>
        </w:rPr>
        <w:t xml:space="preserve">2023. március vonatkozási időtől kezdődően bevezetésre kerülnek a 2016. év előtt alkalmazott </w:t>
      </w:r>
      <w:r w:rsidRPr="00E71203">
        <w:rPr>
          <w:rFonts w:asciiTheme="minorHAnsi" w:hAnsiTheme="minorHAnsi" w:cstheme="minorHAnsi"/>
        </w:rPr>
        <w:t>energetikai besorolás kódok</w:t>
      </w:r>
      <w:r w:rsidR="00662359" w:rsidRPr="00E71203">
        <w:rPr>
          <w:rFonts w:asciiTheme="minorHAnsi" w:hAnsiTheme="minorHAnsi" w:cstheme="minorHAnsi"/>
        </w:rPr>
        <w:t>. Így megadható az energetikai besorolás abban az esetben is, ha a 2015.12.31. után bevezetett új kódértékek szerint nem lehetett az ingatlant besorolni.</w:t>
      </w:r>
      <w:r w:rsidR="006C0373" w:rsidRPr="00E71203">
        <w:rPr>
          <w:rFonts w:asciiTheme="minorHAnsi" w:hAnsiTheme="minorHAnsi" w:cstheme="minorHAnsi"/>
        </w:rPr>
        <w:t xml:space="preserve"> </w:t>
      </w:r>
      <w:r w:rsidR="007C27E0">
        <w:rPr>
          <w:rFonts w:asciiTheme="minorHAnsi" w:hAnsiTheme="minorHAnsi" w:cstheme="minorHAnsi"/>
        </w:rPr>
        <w:t>Mindazonáltal az MNB jó gyakorlatnak tartja a korábbi energetikai tanúsítvány a</w:t>
      </w:r>
      <w:r w:rsidR="007C27E0" w:rsidRPr="007C27E0">
        <w:rPr>
          <w:rFonts w:asciiTheme="minorHAnsi" w:hAnsiTheme="minorHAnsi" w:cstheme="minorHAnsi"/>
        </w:rPr>
        <w:t xml:space="preserve"> </w:t>
      </w:r>
      <w:hyperlink r:id="rId32" w:history="1">
        <w:r w:rsidR="007C27E0" w:rsidRPr="00E71203">
          <w:rPr>
            <w:rStyle w:val="Hiperhivatkozs"/>
            <w:rFonts w:cstheme="minorHAnsi"/>
            <w:vertAlign w:val="baseline"/>
          </w:rPr>
          <w:t>https://entan.e-epites.hu/?potlap</w:t>
        </w:r>
      </w:hyperlink>
      <w:r w:rsidR="007C27E0">
        <w:t xml:space="preserve"> felületen pótlap lekérésével történő átforgatását az aktuális kódértékre és így az átforgatott kódérték jelentését a HITREG-ben.</w:t>
      </w:r>
    </w:p>
    <w:p w14:paraId="322B2F6F" w14:textId="4C793321" w:rsidR="00577986" w:rsidRDefault="00577986" w:rsidP="003565C8">
      <w:r>
        <w:t xml:space="preserve">Az </w:t>
      </w:r>
      <w:r w:rsidRPr="00577986">
        <w:t>„</w:t>
      </w:r>
      <w:r w:rsidRPr="00577986">
        <w:rPr>
          <w:b/>
          <w:bCs/>
        </w:rPr>
        <w:t>Összesített energetikai jellemző (kWh/m2) – eredeti/aktuális</w:t>
      </w:r>
      <w:r w:rsidRPr="00577986">
        <w:t xml:space="preserve">” mezők vonatkozásában elfogadható a 7/2006. (V. 24.) </w:t>
      </w:r>
      <w:proofErr w:type="spellStart"/>
      <w:r w:rsidRPr="00577986">
        <w:t>TNM</w:t>
      </w:r>
      <w:proofErr w:type="spellEnd"/>
      <w:r w:rsidRPr="00577986">
        <w:t xml:space="preserve">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4A61513" w14:textId="386A23F5" w:rsidR="00B770AA" w:rsidRDefault="003A315E" w:rsidP="003565C8">
      <w:r w:rsidRPr="003A315E">
        <w:t xml:space="preserve">2023. </w:t>
      </w:r>
      <w:r>
        <w:t>decemberi</w:t>
      </w:r>
      <w:r w:rsidRPr="003A315E">
        <w:t xml:space="preserve"> vonatkozási időtől kezdődően </w:t>
      </w:r>
      <w:r>
        <w:t>egy</w:t>
      </w:r>
      <w:r w:rsidRPr="003A315E">
        <w:t xml:space="preserve"> új mező kerül beépítésre a </w:t>
      </w:r>
      <w:proofErr w:type="spellStart"/>
      <w:r w:rsidRPr="003A315E">
        <w:t>FEDE</w:t>
      </w:r>
      <w:proofErr w:type="spellEnd"/>
      <w:r w:rsidRPr="003A315E">
        <w:t xml:space="preserve"> és </w:t>
      </w:r>
      <w:r>
        <w:t xml:space="preserve">két új mező a </w:t>
      </w:r>
      <w:proofErr w:type="spellStart"/>
      <w:r w:rsidRPr="003A315E">
        <w:t>FEDA</w:t>
      </w:r>
      <w:proofErr w:type="spellEnd"/>
      <w:r w:rsidRPr="003A315E">
        <w:t xml:space="preserve"> táblába</w:t>
      </w:r>
      <w:r>
        <w:t>. A „</w:t>
      </w:r>
      <w:r w:rsidRPr="003A315E">
        <w:rPr>
          <w:b/>
          <w:bCs/>
        </w:rPr>
        <w:t>Projekt tárgyát képező ingatlan készültségi foka</w:t>
      </w:r>
      <w:r>
        <w:t xml:space="preserve">” mező mindkét táblában jelentendő a </w:t>
      </w:r>
      <w:r w:rsidRPr="003A315E">
        <w:t>projekthitel tárgyát képező ingatlanfedezet esetén</w:t>
      </w:r>
      <w:r w:rsidR="00B770AA">
        <w:t xml:space="preserve"> vállalati és önálló vállalkozó ügyfelek esetén</w:t>
      </w:r>
      <w:r>
        <w:t xml:space="preserve">. </w:t>
      </w:r>
      <w:r w:rsidR="00B770AA">
        <w:t>Amennyiben az ingatlan</w:t>
      </w:r>
      <w:r w:rsidR="00B770AA" w:rsidRPr="00B770AA">
        <w:t>fejlesztés</w:t>
      </w:r>
      <w:r w:rsidR="00B770AA">
        <w:t xml:space="preserve"> még nem kezdődött el, úgy a mezőben</w:t>
      </w:r>
      <w:r w:rsidR="00B770AA" w:rsidRPr="00B770AA">
        <w:t xml:space="preserve"> 0 érték jelentendő, fejlesztés alatt álló ingatlan további fejlesztés céljára történő megvásárlása esetén a befogadáskori készültségi fok szerepeltetendő a</w:t>
      </w:r>
      <w:r w:rsidR="00B770AA">
        <w:t xml:space="preserve"> </w:t>
      </w:r>
      <w:proofErr w:type="spellStart"/>
      <w:r w:rsidR="00B770AA">
        <w:t>FEDE</w:t>
      </w:r>
      <w:proofErr w:type="spellEnd"/>
      <w:r w:rsidR="00B770AA">
        <w:t>.</w:t>
      </w:r>
      <w:r w:rsidR="00B770AA" w:rsidRPr="00B770AA">
        <w:t xml:space="preserve"> </w:t>
      </w:r>
      <w:proofErr w:type="spellStart"/>
      <w:r w:rsidR="00B770AA" w:rsidRPr="00B770AA">
        <w:t>ING_KESZ_FOK_SZAZLK</w:t>
      </w:r>
      <w:proofErr w:type="spellEnd"/>
      <w:r w:rsidR="00B770AA" w:rsidRPr="00B770AA">
        <w:t xml:space="preserve"> mezőben.</w:t>
      </w:r>
      <w:r w:rsidR="00B770AA">
        <w:t xml:space="preserve"> A </w:t>
      </w:r>
      <w:proofErr w:type="spellStart"/>
      <w:r w:rsidR="00B770AA">
        <w:t>FEDA</w:t>
      </w:r>
      <w:proofErr w:type="spellEnd"/>
      <w:r w:rsidR="00B770AA">
        <w:t>.</w:t>
      </w:r>
      <w:r w:rsidR="00B770AA" w:rsidRPr="00B770AA">
        <w:t xml:space="preserve"> </w:t>
      </w:r>
      <w:proofErr w:type="spellStart"/>
      <w:r w:rsidR="00B770AA" w:rsidRPr="00B770AA">
        <w:t>ING_KESZ_FOK_SZAZLK</w:t>
      </w:r>
      <w:proofErr w:type="spellEnd"/>
      <w:r w:rsidR="00B770AA">
        <w:t xml:space="preserve"> mezőben a </w:t>
      </w:r>
      <w:r w:rsidR="00B770AA" w:rsidRPr="00B770AA">
        <w:t>fejlesztés alatt álló ingatlan</w:t>
      </w:r>
      <w:r w:rsidR="00B770AA">
        <w:t xml:space="preserve"> aktuális</w:t>
      </w:r>
      <w:r w:rsidR="00B770AA" w:rsidRPr="00B770AA">
        <w:t xml:space="preserve"> készültségi fokát kell megadni. Kész ingatlan esetén a mezőben 100 érték jelentendő (100%-os készültség).</w:t>
      </w:r>
    </w:p>
    <w:p w14:paraId="1E75A325" w14:textId="177997B2" w:rsidR="00E33501" w:rsidRDefault="003A315E" w:rsidP="00E33501">
      <w:r>
        <w:t>A</w:t>
      </w:r>
      <w:r w:rsidRPr="003A315E">
        <w:t xml:space="preserve"> </w:t>
      </w:r>
      <w:proofErr w:type="spellStart"/>
      <w:r w:rsidRPr="003A315E">
        <w:t>FEDA</w:t>
      </w:r>
      <w:proofErr w:type="spellEnd"/>
      <w:r w:rsidRPr="003A315E">
        <w:t xml:space="preserve"> tábl</w:t>
      </w:r>
      <w:r w:rsidR="00277A9E">
        <w:t>a</w:t>
      </w:r>
      <w:r>
        <w:t xml:space="preserve"> </w:t>
      </w:r>
      <w:r w:rsidRPr="003A315E">
        <w:t>az „Alkalmazott fedezeti szorzó” mező</w:t>
      </w:r>
      <w:r w:rsidR="00277A9E">
        <w:t>vel bővül</w:t>
      </w:r>
      <w:r w:rsidRPr="003A315E">
        <w:t>.</w:t>
      </w:r>
      <w:r w:rsidR="00277A9E" w:rsidRPr="00277A9E">
        <w:t xml:space="preserve"> </w:t>
      </w:r>
      <w:r w:rsidR="00E33501">
        <w:t xml:space="preserve">Az adatszolgáltató fedezeti szabályozásában az adott fedezettípushoz definiált, a tőkeszámításban, értékvesztés képzésben használt, a fedezet érvényesíthetőségét kifejező fedezeti szorzó %-ban. </w:t>
      </w:r>
      <w:r w:rsidR="00E33501" w:rsidRPr="00C11A49">
        <w:t>Amennyiben a nevezett célokra (tőkeszámítás 1./2. pillér, értékvesztés) az intézmény eltérő fedezeti szorzókat használ, úgy az értékvesztés-képzésben használt jelentendő.</w:t>
      </w:r>
    </w:p>
    <w:p w14:paraId="2653DBFF" w14:textId="5CEB3DEE" w:rsidR="003A315E" w:rsidRDefault="00231E7D" w:rsidP="003565C8">
      <w:r>
        <w:t xml:space="preserve"> A </w:t>
      </w:r>
      <w:r w:rsidR="003A315E" w:rsidRPr="003A315E">
        <w:t>mező</w:t>
      </w:r>
      <w:r>
        <w:t>k</w:t>
      </w:r>
      <w:r w:rsidR="003A315E" w:rsidRPr="003A315E">
        <w:t xml:space="preserve"> a teljes hitelintézeti fedezetállomány tekintetében jelentendő</w:t>
      </w:r>
      <w:r>
        <w:t>k</w:t>
      </w:r>
      <w:r w:rsidR="003A315E" w:rsidRPr="003A315E">
        <w:t>.</w:t>
      </w:r>
    </w:p>
    <w:p w14:paraId="418A0389" w14:textId="77777777" w:rsidR="003A315E" w:rsidRPr="006C72EB" w:rsidRDefault="003A315E" w:rsidP="003565C8">
      <w:pPr>
        <w:rPr>
          <w:rFonts w:asciiTheme="minorHAnsi" w:hAnsiTheme="minorHAnsi" w:cstheme="minorHAnsi"/>
        </w:rPr>
      </w:pPr>
    </w:p>
    <w:p w14:paraId="1FEE5D58" w14:textId="0B2CBA42" w:rsidR="008B6254" w:rsidRPr="006C72EB" w:rsidRDefault="008B6254" w:rsidP="008E587A">
      <w:pPr>
        <w:pStyle w:val="Cmsor3"/>
        <w:keepNext/>
        <w:jc w:val="both"/>
        <w:rPr>
          <w:rFonts w:asciiTheme="minorHAnsi" w:hAnsiTheme="minorHAnsi" w:cstheme="minorHAnsi"/>
          <w:b/>
          <w:szCs w:val="20"/>
        </w:rPr>
      </w:pPr>
      <w:bookmarkStart w:id="247" w:name="_Toc64967394"/>
      <w:bookmarkStart w:id="248" w:name="_Toc149902015"/>
      <w:bookmarkStart w:id="249" w:name="_Toc188019085"/>
      <w:bookmarkEnd w:id="246"/>
      <w:r w:rsidRPr="006C72EB">
        <w:rPr>
          <w:rFonts w:asciiTheme="minorHAnsi" w:hAnsiTheme="minorHAnsi" w:cstheme="minorHAnsi"/>
          <w:b/>
          <w:szCs w:val="20"/>
        </w:rPr>
        <w:t>Fedezet-értékek elkülönítése</w:t>
      </w:r>
      <w:bookmarkEnd w:id="247"/>
      <w:bookmarkEnd w:id="248"/>
      <w:bookmarkEnd w:id="249"/>
    </w:p>
    <w:p w14:paraId="23524B3D" w14:textId="7EF7E74C" w:rsidR="00AB7909" w:rsidRPr="006C72EB" w:rsidRDefault="008B6254" w:rsidP="009111BF">
      <w:pPr>
        <w:rPr>
          <w:rFonts w:asciiTheme="minorHAnsi" w:hAnsiTheme="minorHAnsi" w:cstheme="minorHAnsi"/>
        </w:rPr>
      </w:pPr>
      <w:r w:rsidRPr="006C72EB">
        <w:rPr>
          <w:rFonts w:asciiTheme="minorHAnsi" w:hAnsiTheme="minorHAnsi" w:cstheme="minorHAnsi"/>
        </w:rPr>
        <w:t xml:space="preserve"> </w:t>
      </w:r>
      <w:r w:rsidR="006C1FB5" w:rsidRPr="006C72EB">
        <w:rPr>
          <w:rFonts w:asciiTheme="minorHAnsi" w:hAnsiTheme="minorHAnsi" w:cstheme="minorHAnsi"/>
        </w:rPr>
        <w:t xml:space="preserve">Az ingatlan és az egyéb fedezeteknél is külön </w:t>
      </w:r>
      <w:r w:rsidR="00F12514" w:rsidRPr="006C72EB">
        <w:rPr>
          <w:rFonts w:asciiTheme="minorHAnsi" w:hAnsiTheme="minorHAnsi" w:cstheme="minorHAnsi"/>
        </w:rPr>
        <w:t>tábláb</w:t>
      </w:r>
      <w:r w:rsidR="006C1FB5" w:rsidRPr="006C72EB">
        <w:rPr>
          <w:rFonts w:asciiTheme="minorHAnsi" w:hAnsiTheme="minorHAnsi" w:cstheme="minorHAnsi"/>
        </w:rPr>
        <w:t xml:space="preserve">an kell jelenteni a hitelbírálatkori </w:t>
      </w:r>
      <w:r w:rsidR="00072D43" w:rsidRPr="006C72EB">
        <w:rPr>
          <w:rFonts w:asciiTheme="minorHAnsi" w:hAnsiTheme="minorHAnsi" w:cstheme="minorHAnsi"/>
        </w:rPr>
        <w:t>(</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tábla</w:t>
      </w:r>
      <w:r w:rsidR="00072D43" w:rsidRPr="006C72EB">
        <w:rPr>
          <w:rFonts w:asciiTheme="minorHAnsi" w:hAnsiTheme="minorHAnsi" w:cstheme="minorHAnsi"/>
        </w:rPr>
        <w:t xml:space="preserve">) </w:t>
      </w:r>
      <w:r w:rsidR="006C1FB5" w:rsidRPr="006C72EB">
        <w:rPr>
          <w:rFonts w:asciiTheme="minorHAnsi" w:hAnsiTheme="minorHAnsi" w:cstheme="minorHAnsi"/>
        </w:rPr>
        <w:t xml:space="preserve">és a tárgyidőszak végi </w:t>
      </w:r>
      <w:r w:rsidR="00072D43" w:rsidRPr="006C72EB">
        <w:rPr>
          <w:rFonts w:asciiTheme="minorHAnsi" w:hAnsiTheme="minorHAnsi" w:cstheme="minorHAnsi"/>
        </w:rPr>
        <w:t>(</w:t>
      </w:r>
      <w:proofErr w:type="spellStart"/>
      <w:r w:rsidR="00072D43" w:rsidRPr="006C72EB">
        <w:rPr>
          <w:rFonts w:asciiTheme="minorHAnsi" w:hAnsiTheme="minorHAnsi" w:cstheme="minorHAnsi"/>
        </w:rPr>
        <w:t>FEDA</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tábla</w:t>
      </w:r>
      <w:r w:rsidR="00072D43" w:rsidRPr="006C72EB">
        <w:rPr>
          <w:rFonts w:asciiTheme="minorHAnsi" w:hAnsiTheme="minorHAnsi" w:cstheme="minorHAnsi"/>
        </w:rPr>
        <w:t xml:space="preserve">) </w:t>
      </w:r>
      <w:r w:rsidR="006C1FB5" w:rsidRPr="006C72EB">
        <w:rPr>
          <w:rFonts w:asciiTheme="minorHAnsi" w:hAnsiTheme="minorHAnsi" w:cstheme="minorHAnsi"/>
        </w:rPr>
        <w:t>érték</w:t>
      </w:r>
      <w:r w:rsidR="00072D43" w:rsidRPr="006C72EB">
        <w:rPr>
          <w:rFonts w:asciiTheme="minorHAnsi" w:hAnsiTheme="minorHAnsi" w:cstheme="minorHAnsi"/>
        </w:rPr>
        <w:t>-</w:t>
      </w:r>
      <w:r w:rsidR="006C1FB5" w:rsidRPr="006C72EB">
        <w:rPr>
          <w:rFonts w:asciiTheme="minorHAnsi" w:hAnsiTheme="minorHAnsi" w:cstheme="minorHAnsi"/>
        </w:rPr>
        <w:t>adatokat.</w:t>
      </w:r>
    </w:p>
    <w:p w14:paraId="3D514D79" w14:textId="496CD38D" w:rsidR="009111BF" w:rsidRPr="006C72EB" w:rsidRDefault="008B6254" w:rsidP="00D47A9D">
      <w:pPr>
        <w:pStyle w:val="Default"/>
        <w:jc w:val="both"/>
        <w:rPr>
          <w:rFonts w:asciiTheme="minorHAnsi" w:hAnsiTheme="minorHAnsi" w:cs="Arial"/>
          <w:sz w:val="20"/>
          <w:szCs w:val="20"/>
        </w:rPr>
      </w:pPr>
      <w:r w:rsidRPr="006C72EB">
        <w:rPr>
          <w:rFonts w:asciiTheme="minorHAnsi" w:hAnsiTheme="minorHAnsi" w:cs="Arial"/>
          <w:sz w:val="20"/>
          <w:szCs w:val="20"/>
        </w:rPr>
        <w:t>A</w:t>
      </w:r>
      <w:r w:rsidR="00F8308C" w:rsidRPr="006C72EB">
        <w:rPr>
          <w:rFonts w:asciiTheme="minorHAnsi" w:hAnsiTheme="minorHAnsi" w:cs="Arial"/>
          <w:sz w:val="20"/>
          <w:szCs w:val="20"/>
        </w:rPr>
        <w:t xml:space="preserve"> </w:t>
      </w:r>
      <w:r w:rsidRPr="006C72EB">
        <w:rPr>
          <w:rFonts w:asciiTheme="minorHAnsi" w:hAnsiTheme="minorHAnsi" w:cs="Arial"/>
          <w:sz w:val="20"/>
          <w:szCs w:val="20"/>
        </w:rPr>
        <w:t xml:space="preserve">fedezetek tekintetében </w:t>
      </w:r>
      <w:r w:rsidR="009111BF" w:rsidRPr="006C72EB">
        <w:rPr>
          <w:rFonts w:asciiTheme="minorHAnsi" w:hAnsiTheme="minorHAnsi" w:cs="Arial"/>
          <w:sz w:val="20"/>
          <w:szCs w:val="20"/>
        </w:rPr>
        <w:t>négyféle</w:t>
      </w:r>
      <w:r w:rsidRPr="006C72EB">
        <w:rPr>
          <w:rFonts w:asciiTheme="minorHAnsi" w:hAnsiTheme="minorHAnsi" w:cs="Arial"/>
          <w:sz w:val="20"/>
          <w:szCs w:val="20"/>
        </w:rPr>
        <w:t xml:space="preserve"> érték megadása lehetséges</w:t>
      </w:r>
      <w:r w:rsidR="00AB7909" w:rsidRPr="006C72EB">
        <w:rPr>
          <w:rFonts w:asciiTheme="minorHAnsi" w:hAnsiTheme="minorHAnsi" w:cs="Arial"/>
          <w:sz w:val="20"/>
          <w:szCs w:val="20"/>
        </w:rPr>
        <w:t>, összhangban a vonatkozó MNB ajánlás</w:t>
      </w:r>
      <w:r w:rsidR="00AB7909" w:rsidRPr="006C72EB">
        <w:rPr>
          <w:rStyle w:val="Lbjegyzet-hivatkozs"/>
          <w:rFonts w:asciiTheme="minorHAnsi" w:hAnsiTheme="minorHAnsi" w:cs="Arial"/>
          <w:sz w:val="20"/>
          <w:szCs w:val="20"/>
        </w:rPr>
        <w:footnoteReference w:id="6"/>
      </w:r>
      <w:r w:rsidR="00AB7909" w:rsidRPr="006C72EB">
        <w:rPr>
          <w:rFonts w:asciiTheme="minorHAnsi" w:hAnsiTheme="minorHAnsi" w:cs="Arial"/>
          <w:sz w:val="20"/>
          <w:szCs w:val="20"/>
        </w:rPr>
        <w:t xml:space="preserve"> előírásaival: </w:t>
      </w:r>
      <w:r w:rsidR="00D151CC" w:rsidRPr="006C72EB">
        <w:rPr>
          <w:rFonts w:asciiTheme="minorHAnsi" w:hAnsiTheme="minorHAnsi" w:cs="Arial"/>
          <w:sz w:val="20"/>
          <w:szCs w:val="20"/>
        </w:rPr>
        <w:t xml:space="preserve"> </w:t>
      </w:r>
    </w:p>
    <w:p w14:paraId="44C6402D" w14:textId="77777777" w:rsidR="00602FB9" w:rsidRPr="006C72EB" w:rsidRDefault="00602FB9" w:rsidP="008D5A94">
      <w:pPr>
        <w:pStyle w:val="Default"/>
        <w:rPr>
          <w:rFonts w:asciiTheme="minorHAnsi" w:hAnsiTheme="minorHAnsi" w:cstheme="minorHAnsi"/>
          <w:sz w:val="20"/>
          <w:szCs w:val="20"/>
        </w:rPr>
      </w:pPr>
    </w:p>
    <w:p w14:paraId="77D5CA11" w14:textId="155A76B3" w:rsidR="008B6254" w:rsidRPr="006C72EB" w:rsidRDefault="008B6254" w:rsidP="00FE4455">
      <w:pPr>
        <w:pStyle w:val="Listaszerbekezds"/>
        <w:numPr>
          <w:ilvl w:val="0"/>
          <w:numId w:val="25"/>
        </w:numPr>
        <w:rPr>
          <w:rFonts w:asciiTheme="minorHAnsi" w:hAnsiTheme="minorHAnsi" w:cstheme="minorHAnsi"/>
          <w:color w:val="000000"/>
        </w:rPr>
      </w:pPr>
      <w:r w:rsidRPr="006C72EB">
        <w:rPr>
          <w:rFonts w:asciiTheme="minorHAnsi" w:hAnsiTheme="minorHAnsi" w:cstheme="minorHAnsi"/>
          <w:b/>
        </w:rPr>
        <w:t>piaci érték</w:t>
      </w:r>
      <w:r w:rsidRPr="006C72EB">
        <w:rPr>
          <w:rFonts w:asciiTheme="minorHAnsi" w:hAnsiTheme="minorHAnsi" w:cstheme="minorHAnsi"/>
        </w:rPr>
        <w:t xml:space="preserve"> </w:t>
      </w:r>
      <w:r w:rsidR="009111BF" w:rsidRPr="006C72EB">
        <w:rPr>
          <w:rFonts w:asciiTheme="minorHAnsi" w:hAnsiTheme="minorHAnsi" w:cstheme="minorHAnsi"/>
        </w:rPr>
        <w:t>–</w:t>
      </w:r>
      <w:r w:rsidRPr="006C72EB">
        <w:rPr>
          <w:rFonts w:asciiTheme="minorHAnsi" w:hAnsiTheme="minorHAnsi" w:cstheme="minorHAnsi"/>
        </w:rPr>
        <w:t xml:space="preserve"> </w:t>
      </w:r>
      <w:r w:rsidR="00F8308C" w:rsidRPr="006C72EB">
        <w:rPr>
          <w:rFonts w:asciiTheme="minorHAnsi" w:hAnsiTheme="minorHAnsi" w:cstheme="minorHAnsi"/>
          <w:color w:val="000000"/>
        </w:rPr>
        <w:t>ingatlanfedezet és gépjárműfedezet esetén kötelező megadni</w:t>
      </w:r>
      <w:r w:rsidR="00F8308C" w:rsidRPr="006C72EB">
        <w:rPr>
          <w:rFonts w:asciiTheme="minorHAnsi" w:hAnsiTheme="minorHAnsi" w:cstheme="minorHAnsi"/>
        </w:rPr>
        <w:t xml:space="preserve">. Ingatlanfedezet esetén </w:t>
      </w:r>
      <w:r w:rsidR="009111BF" w:rsidRPr="006C72EB">
        <w:rPr>
          <w:rFonts w:asciiTheme="minorHAnsi" w:hAnsiTheme="minorHAnsi" w:cstheme="minorHAnsi"/>
        </w:rPr>
        <w:t xml:space="preserve">az ingatlan független értékbecslő által megállapított értéke, a </w:t>
      </w:r>
      <w:proofErr w:type="spellStart"/>
      <w:r w:rsidR="009111BF" w:rsidRPr="006C72EB">
        <w:rPr>
          <w:rFonts w:asciiTheme="minorHAnsi" w:hAnsiTheme="minorHAnsi" w:cstheme="minorHAnsi"/>
          <w:color w:val="000000"/>
        </w:rPr>
        <w:t>CRR</w:t>
      </w:r>
      <w:proofErr w:type="spellEnd"/>
      <w:r w:rsidR="009111BF" w:rsidRPr="006C72EB">
        <w:rPr>
          <w:rFonts w:asciiTheme="minorHAnsi" w:hAnsiTheme="minorHAnsi" w:cstheme="minorHAnsi"/>
          <w:color w:val="000000"/>
        </w:rPr>
        <w:t xml:space="preserve"> 4. cikk (1) bekezdés 76. pontja szerinti fogalom</w:t>
      </w:r>
      <w:r w:rsidR="009111BF" w:rsidRPr="006C72EB">
        <w:rPr>
          <w:rFonts w:asciiTheme="minorHAnsi" w:hAnsiTheme="minorHAnsi" w:cstheme="minorHAnsi"/>
        </w:rPr>
        <w:t xml:space="preserve">, azaz </w:t>
      </w:r>
      <w:r w:rsidR="00A025A9" w:rsidRPr="006C72EB">
        <w:rPr>
          <w:rFonts w:asciiTheme="minorHAnsi" w:hAnsiTheme="minorHAnsi" w:cstheme="minorHAnsi"/>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6C72EB">
        <w:rPr>
          <w:rFonts w:asciiTheme="minorHAnsi" w:hAnsiTheme="minorHAnsi" w:cstheme="minorHAnsi"/>
          <w:color w:val="000000"/>
        </w:rPr>
        <w:t>értesülten</w:t>
      </w:r>
      <w:proofErr w:type="spellEnd"/>
      <w:r w:rsidR="00A025A9" w:rsidRPr="006C72EB">
        <w:rPr>
          <w:rFonts w:asciiTheme="minorHAnsi" w:hAnsiTheme="minorHAnsi" w:cstheme="minorHAnsi"/>
          <w:color w:val="000000"/>
        </w:rPr>
        <w:t>, körültekintően és kényszer nélkül járnak el</w:t>
      </w:r>
      <w:r w:rsidR="00AE4BA6" w:rsidRPr="006C72EB">
        <w:rPr>
          <w:rFonts w:asciiTheme="minorHAnsi" w:hAnsiTheme="minorHAnsi" w:cstheme="minorHAnsi"/>
          <w:color w:val="000000"/>
        </w:rPr>
        <w:t>;</w:t>
      </w:r>
    </w:p>
    <w:p w14:paraId="29CC94E1" w14:textId="4F213AE5" w:rsidR="008B6254" w:rsidRPr="006C72EB" w:rsidRDefault="008B6254" w:rsidP="00FE4455">
      <w:pPr>
        <w:pStyle w:val="Listaszerbekezds"/>
        <w:numPr>
          <w:ilvl w:val="0"/>
          <w:numId w:val="24"/>
        </w:numPr>
        <w:rPr>
          <w:rFonts w:asciiTheme="minorHAnsi" w:hAnsiTheme="minorHAnsi" w:cstheme="minorHAnsi"/>
        </w:rPr>
      </w:pPr>
      <w:r w:rsidRPr="006C72EB">
        <w:rPr>
          <w:rFonts w:asciiTheme="minorHAnsi" w:hAnsiTheme="minorHAnsi" w:cstheme="minorHAnsi"/>
          <w:b/>
        </w:rPr>
        <w:t>fedezeti érték</w:t>
      </w:r>
      <w:r w:rsidR="00F8308C" w:rsidRPr="006C72EB">
        <w:rPr>
          <w:rFonts w:asciiTheme="minorHAnsi" w:hAnsiTheme="minorHAnsi" w:cstheme="minorHAnsi"/>
        </w:rPr>
        <w:t xml:space="preserve"> - csak ingatlan esetén lehet megadni. A</w:t>
      </w:r>
      <w:r w:rsidRPr="006C72EB">
        <w:rPr>
          <w:rFonts w:asciiTheme="minorHAnsi" w:hAnsiTheme="minorHAnsi" w:cstheme="minorHAnsi"/>
        </w:rPr>
        <w:t>dott ingatlan fedezeti értéke a piaci értékből levezetett, a tapasztalati megtérülési ráták alapján számított, az MNB elvárása alapján legalább évente felülvizsgált diszkontfaktorokkal korrigált érték</w:t>
      </w:r>
      <w:r w:rsidR="009111BF" w:rsidRPr="006C72EB">
        <w:rPr>
          <w:rFonts w:asciiTheme="minorHAnsi" w:hAnsiTheme="minorHAnsi" w:cstheme="minorHAnsi"/>
        </w:rPr>
        <w:t>. Jelzáloghitelek esetében megegyezhet a hitelbiztosítéki értékkel</w:t>
      </w:r>
      <w:r w:rsidR="00AE4BA6" w:rsidRPr="006C72EB">
        <w:rPr>
          <w:rFonts w:asciiTheme="minorHAnsi" w:hAnsiTheme="minorHAnsi" w:cstheme="minorHAnsi"/>
        </w:rPr>
        <w:t>;</w:t>
      </w:r>
    </w:p>
    <w:p w14:paraId="26C28065" w14:textId="216264E0" w:rsidR="008B6254" w:rsidRPr="006C72EB" w:rsidRDefault="008B6254" w:rsidP="00FE4455">
      <w:pPr>
        <w:pStyle w:val="Listaszerbekezds"/>
        <w:numPr>
          <w:ilvl w:val="0"/>
          <w:numId w:val="24"/>
        </w:numPr>
        <w:rPr>
          <w:rFonts w:asciiTheme="minorHAnsi" w:hAnsiTheme="minorHAnsi" w:cstheme="minorHAnsi"/>
        </w:rPr>
      </w:pPr>
      <w:bookmarkStart w:id="250" w:name="_Hlk535420059"/>
      <w:r w:rsidRPr="006C72EB">
        <w:rPr>
          <w:rFonts w:asciiTheme="minorHAnsi" w:hAnsiTheme="minorHAnsi" w:cstheme="minorHAnsi"/>
          <w:b/>
        </w:rPr>
        <w:t>hitelbiztosítéki érték</w:t>
      </w:r>
      <w:r w:rsidR="00F8308C" w:rsidRPr="006C72EB">
        <w:rPr>
          <w:rFonts w:asciiTheme="minorHAnsi" w:hAnsiTheme="minorHAnsi" w:cstheme="minorHAnsi"/>
        </w:rPr>
        <w:t xml:space="preserve"> - minden fedezet tekintetében kötelező megadni.</w:t>
      </w:r>
      <w:r w:rsidR="00970B2D" w:rsidRPr="006C72EB">
        <w:rPr>
          <w:rFonts w:asciiTheme="minorHAnsi" w:hAnsiTheme="minorHAnsi" w:cstheme="minorHAnsi"/>
        </w:rPr>
        <w:t xml:space="preserve"> </w:t>
      </w:r>
      <w:r w:rsidR="00F8308C" w:rsidRPr="006C72EB">
        <w:rPr>
          <w:rFonts w:asciiTheme="minorHAnsi" w:hAnsiTheme="minorHAnsi" w:cstheme="minorHAnsi"/>
          <w:snapToGrid w:val="0"/>
        </w:rPr>
        <w:t>A</w:t>
      </w:r>
      <w:r w:rsidR="007877BC" w:rsidRPr="006C72EB">
        <w:rPr>
          <w:rFonts w:asciiTheme="minorHAnsi" w:hAnsiTheme="minorHAnsi" w:cstheme="minorHAnsi"/>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6C72EB">
        <w:rPr>
          <w:rFonts w:asciiTheme="minorHAnsi" w:hAnsiTheme="minorHAnsi" w:cstheme="minorHAnsi"/>
          <w:snapToGrid w:val="0"/>
        </w:rPr>
        <w:t>mobilizálhatóság</w:t>
      </w:r>
      <w:proofErr w:type="spellEnd"/>
      <w:r w:rsidR="007877BC" w:rsidRPr="006C72EB">
        <w:rPr>
          <w:rFonts w:asciiTheme="minorHAnsi" w:hAnsiTheme="minorHAnsi" w:cstheme="minorHAnsi"/>
          <w:snapToGrid w:val="0"/>
        </w:rPr>
        <w:t xml:space="preserve">, hozzáférhetőség, értékállandóság, a biztosítékot nyújtó fél gazdasági helyzete, egyéb) alapján korrigálhat. </w:t>
      </w:r>
    </w:p>
    <w:bookmarkEnd w:id="250"/>
    <w:p w14:paraId="7147240E" w14:textId="1C7EC354" w:rsidR="003F5BD4" w:rsidRPr="006C72EB" w:rsidRDefault="008B6254" w:rsidP="003F5BD4">
      <w:pPr>
        <w:pStyle w:val="Listaszerbekezds"/>
        <w:numPr>
          <w:ilvl w:val="0"/>
          <w:numId w:val="24"/>
        </w:numPr>
        <w:rPr>
          <w:rFonts w:asciiTheme="minorHAnsi" w:hAnsiTheme="minorHAnsi" w:cstheme="minorHAnsi"/>
          <w:snapToGrid w:val="0"/>
        </w:rPr>
      </w:pPr>
      <w:proofErr w:type="spellStart"/>
      <w:r w:rsidRPr="006C72EB">
        <w:rPr>
          <w:rFonts w:asciiTheme="minorHAnsi" w:hAnsiTheme="minorHAnsi" w:cstheme="minorHAnsi"/>
          <w:b/>
        </w:rPr>
        <w:t>likvidációs</w:t>
      </w:r>
      <w:proofErr w:type="spellEnd"/>
      <w:r w:rsidRPr="006C72EB">
        <w:rPr>
          <w:rFonts w:asciiTheme="minorHAnsi" w:hAnsiTheme="minorHAnsi" w:cstheme="minorHAnsi"/>
          <w:b/>
        </w:rPr>
        <w:t xml:space="preserve"> érték</w:t>
      </w:r>
      <w:r w:rsidR="00F8308C" w:rsidRPr="006C72EB">
        <w:rPr>
          <w:rFonts w:asciiTheme="minorHAnsi" w:hAnsiTheme="minorHAnsi" w:cstheme="minorHAnsi"/>
          <w:b/>
        </w:rPr>
        <w:t xml:space="preserve"> </w:t>
      </w:r>
      <w:r w:rsidR="00F8308C" w:rsidRPr="006C72EB">
        <w:rPr>
          <w:rFonts w:asciiTheme="minorHAnsi" w:hAnsiTheme="minorHAnsi" w:cstheme="minorHAnsi"/>
        </w:rPr>
        <w:t>-</w:t>
      </w:r>
      <w:r w:rsidR="00F8308C" w:rsidRPr="006C72EB">
        <w:rPr>
          <w:rFonts w:asciiTheme="minorHAnsi" w:hAnsiTheme="minorHAnsi" w:cstheme="minorHAnsi"/>
          <w:b/>
        </w:rPr>
        <w:t xml:space="preserve"> </w:t>
      </w:r>
      <w:r w:rsidR="00F8308C" w:rsidRPr="006C72EB">
        <w:rPr>
          <w:rFonts w:asciiTheme="minorHAnsi" w:hAnsiTheme="minorHAnsi" w:cstheme="minorHAnsi"/>
          <w:snapToGrid w:val="0"/>
        </w:rPr>
        <w:t>csak ingatlan esetén lehet megadni.</w:t>
      </w:r>
      <w:r w:rsidR="009111BF" w:rsidRPr="006C72EB">
        <w:rPr>
          <w:rFonts w:asciiTheme="minorHAnsi" w:hAnsiTheme="minorHAnsi" w:cstheme="minorHAnsi"/>
        </w:rPr>
        <w:t xml:space="preserve"> </w:t>
      </w:r>
      <w:r w:rsidR="00F8308C" w:rsidRPr="006C72EB">
        <w:rPr>
          <w:rFonts w:asciiTheme="minorHAnsi" w:hAnsiTheme="minorHAnsi" w:cstheme="minorHAnsi"/>
          <w:color w:val="000000"/>
        </w:rPr>
        <w:t>A</w:t>
      </w:r>
      <w:r w:rsidR="009111BF" w:rsidRPr="006C72EB">
        <w:rPr>
          <w:rFonts w:asciiTheme="minorHAnsi" w:hAnsiTheme="minorHAnsi" w:cstheme="minorHAns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6C72EB">
        <w:rPr>
          <w:rFonts w:asciiTheme="minorHAnsi" w:hAnsiTheme="minorHAnsi" w:cstheme="minorHAnsi"/>
          <w:snapToGrid w:val="0"/>
        </w:rPr>
        <w:t>.</w:t>
      </w:r>
    </w:p>
    <w:p w14:paraId="46183AC4" w14:textId="4B378685" w:rsidR="003F5BD4" w:rsidRPr="006C72EB" w:rsidRDefault="003F5BD4" w:rsidP="00D47A9D">
      <w:pPr>
        <w:rPr>
          <w:rFonts w:asciiTheme="minorHAnsi" w:hAnsiTheme="minorHAnsi" w:cstheme="minorHAnsi"/>
          <w:snapToGrid w:val="0"/>
        </w:rPr>
      </w:pPr>
      <w:r w:rsidRPr="006C72EB">
        <w:rPr>
          <w:rFonts w:asciiTheme="minorHAnsi" w:hAnsiTheme="minorHAnsi" w:cstheme="minorHAnsi"/>
          <w:snapToGrid w:val="0"/>
        </w:rPr>
        <w:t>A</w:t>
      </w:r>
      <w:r w:rsidR="00DD3B1A">
        <w:rPr>
          <w:rFonts w:asciiTheme="minorHAnsi" w:hAnsiTheme="minorHAnsi" w:cstheme="minorHAnsi"/>
          <w:snapToGrid w:val="0"/>
        </w:rPr>
        <w:t xml:space="preserve"> fenti értékek megadása tekintetében figyelembe kell venni a következőket: a</w:t>
      </w:r>
      <w:r w:rsidRPr="006C72EB">
        <w:rPr>
          <w:rFonts w:asciiTheme="minorHAnsi" w:hAnsiTheme="minorHAnsi" w:cstheme="minorHAnsi"/>
          <w:snapToGrid w:val="0"/>
        </w:rPr>
        <w:t xml:space="preserve"> </w:t>
      </w:r>
      <w:proofErr w:type="spellStart"/>
      <w:r w:rsidRPr="006C72EB">
        <w:rPr>
          <w:rFonts w:asciiTheme="minorHAnsi" w:hAnsiTheme="minorHAnsi" w:cstheme="minorHAnsi"/>
          <w:snapToGrid w:val="0"/>
        </w:rPr>
        <w:t>FEDE</w:t>
      </w:r>
      <w:proofErr w:type="spellEnd"/>
      <w:r w:rsidRPr="006C72EB">
        <w:rPr>
          <w:rFonts w:asciiTheme="minorHAnsi" w:hAnsiTheme="minorHAnsi" w:cstheme="minorHAnsi"/>
          <w:snapToGrid w:val="0"/>
        </w:rPr>
        <w:t xml:space="preserve"> táblában a piaci és a hitelbiztosítéki érték megadása </w:t>
      </w:r>
      <w:r w:rsidR="00DD3B1A">
        <w:rPr>
          <w:rFonts w:asciiTheme="minorHAnsi" w:hAnsiTheme="minorHAnsi" w:cstheme="minorHAnsi"/>
          <w:snapToGrid w:val="0"/>
        </w:rPr>
        <w:t xml:space="preserve">kötelező </w:t>
      </w:r>
      <w:r w:rsidRPr="006C72EB">
        <w:rPr>
          <w:rFonts w:asciiTheme="minorHAnsi" w:hAnsiTheme="minorHAnsi" w:cstheme="minorHAnsi"/>
          <w:snapToGrid w:val="0"/>
        </w:rPr>
        <w:t>ingatlan és gépjármű fed</w:t>
      </w:r>
      <w:r w:rsidR="00350930" w:rsidRPr="006C72EB">
        <w:rPr>
          <w:rFonts w:asciiTheme="minorHAnsi" w:hAnsiTheme="minorHAnsi" w:cstheme="minorHAnsi"/>
          <w:snapToGrid w:val="0"/>
        </w:rPr>
        <w:t>e</w:t>
      </w:r>
      <w:r w:rsidRPr="006C72EB">
        <w:rPr>
          <w:rFonts w:asciiTheme="minorHAnsi" w:hAnsiTheme="minorHAnsi" w:cstheme="minorHAnsi"/>
          <w:snapToGrid w:val="0"/>
        </w:rPr>
        <w:t>zetek esetén</w:t>
      </w:r>
      <w:r w:rsidR="00DD3B1A">
        <w:rPr>
          <w:rFonts w:asciiTheme="minorHAnsi" w:hAnsiTheme="minorHAnsi" w:cstheme="minorHAnsi"/>
          <w:snapToGrid w:val="0"/>
        </w:rPr>
        <w:t xml:space="preserve"> a</w:t>
      </w:r>
      <w:r w:rsidRPr="006C72EB">
        <w:rPr>
          <w:rFonts w:asciiTheme="minorHAnsi" w:hAnsiTheme="minorHAnsi" w:cstheme="minorHAnsi"/>
          <w:snapToGrid w:val="0"/>
        </w:rPr>
        <w:t xml:space="preserve"> 2015.01.01. utáni szerződésekhez kapcsolódóan, míg a </w:t>
      </w:r>
      <w:proofErr w:type="spellStart"/>
      <w:r w:rsidRPr="006C72EB">
        <w:rPr>
          <w:rFonts w:asciiTheme="minorHAnsi" w:hAnsiTheme="minorHAnsi" w:cstheme="minorHAnsi"/>
          <w:snapToGrid w:val="0"/>
        </w:rPr>
        <w:t>FEDA</w:t>
      </w:r>
      <w:proofErr w:type="spellEnd"/>
      <w:r w:rsidRPr="006C72EB">
        <w:rPr>
          <w:rFonts w:asciiTheme="minorHAnsi" w:hAnsiTheme="minorHAnsi" w:cstheme="minorHAnsi"/>
          <w:snapToGrid w:val="0"/>
        </w:rPr>
        <w:t xml:space="preserve"> táblában nincs dátumszűkítés (az aktuális értékek rendelkezésre kell álljanak).</w:t>
      </w:r>
    </w:p>
    <w:p w14:paraId="62C9E976" w14:textId="2C3068E5" w:rsidR="00C90071" w:rsidRPr="006C72EB" w:rsidRDefault="00E76532" w:rsidP="00D47A9D">
      <w:pPr>
        <w:rPr>
          <w:rFonts w:asciiTheme="minorHAnsi" w:hAnsiTheme="minorHAnsi" w:cstheme="minorHAnsi"/>
          <w:color w:val="000000"/>
        </w:rPr>
      </w:pPr>
      <w:r w:rsidRPr="006C72EB">
        <w:rPr>
          <w:rFonts w:asciiTheme="minorHAnsi" w:hAnsiTheme="minorHAnsi" w:cstheme="minorHAnsi"/>
        </w:rPr>
        <w:t>A</w:t>
      </w:r>
      <w:r w:rsidR="00DD3B1A">
        <w:rPr>
          <w:rFonts w:asciiTheme="minorHAnsi" w:hAnsiTheme="minorHAnsi" w:cstheme="minorHAnsi"/>
        </w:rPr>
        <w:t>z aktuális</w:t>
      </w:r>
      <w:r w:rsidRPr="006C72EB">
        <w:rPr>
          <w:rFonts w:asciiTheme="minorHAnsi" w:hAnsiTheme="minorHAnsi" w:cstheme="minorHAnsi"/>
        </w:rPr>
        <w:t xml:space="preserve"> hitelbiztosítéki értéket minden fedezet esetén meg kell adni. Amennyiben rendelkezésre áll</w:t>
      </w:r>
      <w:r w:rsidR="00E6656B" w:rsidRPr="006C72EB">
        <w:rPr>
          <w:rFonts w:asciiTheme="minorHAnsi" w:hAnsiTheme="minorHAnsi" w:cstheme="minorHAnsi"/>
        </w:rPr>
        <w:t xml:space="preserve">, </w:t>
      </w:r>
      <w:r w:rsidR="00AE4BA6" w:rsidRPr="006C72EB">
        <w:rPr>
          <w:rFonts w:asciiTheme="minorHAnsi" w:hAnsiTheme="minorHAnsi" w:cstheme="minorHAnsi"/>
        </w:rPr>
        <w:t>a piaci érték</w:t>
      </w:r>
      <w:r w:rsidR="00E6656B" w:rsidRPr="006C72EB">
        <w:rPr>
          <w:rFonts w:asciiTheme="minorHAnsi" w:hAnsiTheme="minorHAnsi" w:cstheme="minorHAnsi"/>
        </w:rPr>
        <w:t xml:space="preserve"> is töltendő. Ha a piaci érték nem adható meg vagy ha a piaci értéken túl más érték is rendelkezésre áll (pl. névérték), </w:t>
      </w:r>
      <w:r w:rsidR="00AE4BA6" w:rsidRPr="006C72EB">
        <w:rPr>
          <w:rFonts w:asciiTheme="minorHAnsi" w:hAnsiTheme="minorHAnsi" w:cstheme="minorHAnsi"/>
        </w:rPr>
        <w:t xml:space="preserve">akkor a </w:t>
      </w:r>
      <w:r w:rsidR="00A025A9" w:rsidRPr="006C72EB">
        <w:rPr>
          <w:rFonts w:asciiTheme="minorHAnsi" w:hAnsiTheme="minorHAnsi" w:cstheme="minorHAnsi"/>
        </w:rPr>
        <w:t xml:space="preserve">mind a </w:t>
      </w:r>
      <w:proofErr w:type="spellStart"/>
      <w:r w:rsidR="00A025A9" w:rsidRPr="006C72EB">
        <w:rPr>
          <w:rFonts w:asciiTheme="minorHAnsi" w:hAnsiTheme="minorHAnsi" w:cstheme="minorHAnsi"/>
        </w:rPr>
        <w:t>FEDE</w:t>
      </w:r>
      <w:proofErr w:type="spellEnd"/>
      <w:r w:rsidR="00A025A9" w:rsidRPr="006C72EB">
        <w:rPr>
          <w:rFonts w:asciiTheme="minorHAnsi" w:hAnsiTheme="minorHAnsi" w:cstheme="minorHAnsi"/>
        </w:rPr>
        <w:t xml:space="preserve"> mind a </w:t>
      </w:r>
      <w:proofErr w:type="spellStart"/>
      <w:r w:rsidR="00A025A9" w:rsidRPr="006C72EB">
        <w:rPr>
          <w:rFonts w:asciiTheme="minorHAnsi" w:hAnsiTheme="minorHAnsi" w:cstheme="minorHAnsi"/>
        </w:rPr>
        <w:t>FEDA</w:t>
      </w:r>
      <w:proofErr w:type="spellEnd"/>
      <w:r w:rsidR="00A025A9" w:rsidRPr="006C72EB">
        <w:rPr>
          <w:rFonts w:asciiTheme="minorHAnsi" w:hAnsiTheme="minorHAnsi" w:cstheme="minorHAnsi"/>
        </w:rPr>
        <w:t xml:space="preserve"> </w:t>
      </w:r>
      <w:r w:rsidR="00F12514" w:rsidRPr="006C72EB">
        <w:rPr>
          <w:rFonts w:asciiTheme="minorHAnsi" w:hAnsiTheme="minorHAnsi" w:cstheme="minorHAnsi"/>
        </w:rPr>
        <w:t>táblá</w:t>
      </w:r>
      <w:r w:rsidR="00A025A9" w:rsidRPr="006C72EB">
        <w:rPr>
          <w:rFonts w:asciiTheme="minorHAnsi" w:hAnsiTheme="minorHAnsi" w:cstheme="minorHAnsi"/>
        </w:rPr>
        <w:t xml:space="preserve">ban a fedezet eredeti/aktuális </w:t>
      </w:r>
      <w:r w:rsidR="00C90071" w:rsidRPr="006C72EB">
        <w:rPr>
          <w:rFonts w:asciiTheme="minorHAnsi" w:hAnsiTheme="minorHAnsi" w:cstheme="minorHAnsi"/>
        </w:rPr>
        <w:t xml:space="preserve">egyéb </w:t>
      </w:r>
      <w:r w:rsidR="00A025A9" w:rsidRPr="006C72EB">
        <w:rPr>
          <w:rFonts w:asciiTheme="minorHAnsi" w:hAnsiTheme="minorHAnsi" w:cstheme="minorHAnsi"/>
        </w:rPr>
        <w:t xml:space="preserve">értéke </w:t>
      </w:r>
      <w:r w:rsidR="00AE4BA6" w:rsidRPr="006C72EB">
        <w:rPr>
          <w:rFonts w:asciiTheme="minorHAnsi" w:hAnsiTheme="minorHAnsi" w:cstheme="minorHAnsi"/>
        </w:rPr>
        <w:t>töltendő. Ingatlan</w:t>
      </w:r>
      <w:r w:rsidR="003E08C9" w:rsidRPr="006C72EB">
        <w:rPr>
          <w:rFonts w:asciiTheme="minorHAnsi" w:hAnsiTheme="minorHAnsi" w:cstheme="minorHAnsi"/>
        </w:rPr>
        <w:t>- és gépjármű</w:t>
      </w:r>
      <w:r w:rsidR="00AE4BA6" w:rsidRPr="006C72EB">
        <w:rPr>
          <w:rFonts w:asciiTheme="minorHAnsi" w:hAnsiTheme="minorHAnsi" w:cstheme="minorHAnsi"/>
        </w:rPr>
        <w:t xml:space="preserve">fedezet esetén minden esetben a piaci értéket kell megadni, a fedezet egyéb értéke nem tölthető. </w:t>
      </w:r>
      <w:r w:rsidR="00F070C6" w:rsidRPr="006C72EB">
        <w:rPr>
          <w:rFonts w:asciiTheme="minorHAnsi" w:hAnsiTheme="minorHAnsi" w:cstheme="minorHAnsi"/>
        </w:rPr>
        <w:t xml:space="preserve">A </w:t>
      </w:r>
      <w:proofErr w:type="spellStart"/>
      <w:r w:rsidR="00F070C6" w:rsidRPr="006C72EB">
        <w:rPr>
          <w:rFonts w:asciiTheme="minorHAnsi" w:hAnsiTheme="minorHAnsi" w:cstheme="minorHAnsi"/>
        </w:rPr>
        <w:t>FEDE</w:t>
      </w:r>
      <w:proofErr w:type="spellEnd"/>
      <w:r w:rsidR="00F070C6" w:rsidRPr="006C72EB">
        <w:rPr>
          <w:rFonts w:asciiTheme="minorHAnsi" w:hAnsiTheme="minorHAnsi" w:cstheme="minorHAnsi"/>
        </w:rPr>
        <w:t xml:space="preserve"> és </w:t>
      </w:r>
      <w:proofErr w:type="spellStart"/>
      <w:r w:rsidR="00F070C6" w:rsidRPr="006C72EB">
        <w:rPr>
          <w:rFonts w:asciiTheme="minorHAnsi" w:hAnsiTheme="minorHAnsi" w:cstheme="minorHAnsi"/>
        </w:rPr>
        <w:t>FEDA</w:t>
      </w:r>
      <w:proofErr w:type="spellEnd"/>
      <w:r w:rsidR="00F070C6" w:rsidRPr="006C72EB">
        <w:rPr>
          <w:rFonts w:asciiTheme="minorHAnsi" w:hAnsiTheme="minorHAnsi" w:cstheme="minorHAnsi"/>
        </w:rPr>
        <w:t xml:space="preserve"> táblákban minden esetben a teljes fedezetre vonatkozó értéket kell megadni, nem az allokált értéket. </w:t>
      </w:r>
      <w:r w:rsidR="00350930" w:rsidRPr="006C72EB">
        <w:rPr>
          <w:rFonts w:asciiTheme="minorHAnsi" w:hAnsiTheme="minorHAnsi" w:cstheme="minorHAnsi"/>
        </w:rPr>
        <w:t>K</w:t>
      </w:r>
      <w:r w:rsidR="00F070C6" w:rsidRPr="006C72EB">
        <w:rPr>
          <w:rFonts w:asciiTheme="minorHAnsi" w:hAnsiTheme="minorHAnsi" w:cstheme="minorHAnsi"/>
        </w:rPr>
        <w:t xml:space="preserve">eretbiztosíték esetén egyazon fedezet több instrumentumhoz is lehet kapcsolva, a ranghely ebben az esetben az </w:t>
      </w:r>
      <w:proofErr w:type="spellStart"/>
      <w:r w:rsidR="00F070C6" w:rsidRPr="006C72EB">
        <w:rPr>
          <w:rFonts w:asciiTheme="minorHAnsi" w:hAnsiTheme="minorHAnsi" w:cstheme="minorHAnsi"/>
        </w:rPr>
        <w:t>INST_FED</w:t>
      </w:r>
      <w:proofErr w:type="spellEnd"/>
      <w:r w:rsidR="00F070C6" w:rsidRPr="006C72EB">
        <w:rPr>
          <w:rFonts w:asciiTheme="minorHAnsi" w:hAnsiTheme="minorHAnsi" w:cstheme="minorHAnsi"/>
        </w:rPr>
        <w:t xml:space="preserve"> kapcsolótáblában minden instrumentumnál azonos lesz. </w:t>
      </w:r>
    </w:p>
    <w:p w14:paraId="760036C0" w14:textId="77777777" w:rsidR="00FC2634" w:rsidRPr="006C72EB" w:rsidRDefault="00FC2634" w:rsidP="00D24466">
      <w:pPr>
        <w:spacing w:after="0"/>
        <w:rPr>
          <w:rFonts w:asciiTheme="minorHAnsi" w:hAnsiTheme="minorHAnsi" w:cstheme="minorHAnsi"/>
        </w:rPr>
      </w:pPr>
    </w:p>
    <w:p w14:paraId="71E254CB" w14:textId="33AA7475" w:rsidR="009E5AA8" w:rsidRPr="006C72EB" w:rsidRDefault="009E5AA8" w:rsidP="00D24466">
      <w:pPr>
        <w:spacing w:after="0"/>
        <w:rPr>
          <w:rFonts w:asciiTheme="minorHAnsi" w:hAnsiTheme="minorHAnsi" w:cstheme="minorHAnsi"/>
        </w:rPr>
      </w:pPr>
      <w:r w:rsidRPr="006C72EB">
        <w:rPr>
          <w:rFonts w:asciiTheme="minorHAnsi" w:hAnsiTheme="minorHAnsi" w:cstheme="minorHAnsi"/>
        </w:rPr>
        <w:t xml:space="preserve">Hitelvédelmi biztosításon érjük a törlesztő-részlet biztosítást is. Ebben az esetben fedezetet nem kell jelenteni, azonban </w:t>
      </w:r>
      <w:r w:rsidR="00B957CD" w:rsidRPr="006C72EB">
        <w:rPr>
          <w:rFonts w:asciiTheme="minorHAnsi" w:hAnsiTheme="minorHAnsi" w:cstheme="minorHAnsi"/>
        </w:rPr>
        <w:t xml:space="preserve">az </w:t>
      </w:r>
      <w:proofErr w:type="spellStart"/>
      <w:r w:rsidR="00B957CD" w:rsidRPr="006C72EB">
        <w:rPr>
          <w:rFonts w:asciiTheme="minorHAnsi" w:hAnsiTheme="minorHAnsi" w:cstheme="minorHAnsi"/>
        </w:rPr>
        <w:t>INSTR</w:t>
      </w:r>
      <w:proofErr w:type="spellEnd"/>
      <w:r w:rsidR="00B957CD" w:rsidRPr="006C72EB">
        <w:rPr>
          <w:rFonts w:asciiTheme="minorHAnsi" w:hAnsiTheme="minorHAnsi" w:cstheme="minorHAnsi"/>
        </w:rPr>
        <w:t xml:space="preserve"> táblában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kell a hitelvédelmi biztosítás meglétét. A törlesztő-részlet biztosítás inkább a lakossági hitelezésben jellemző</w:t>
      </w:r>
      <w:r w:rsidR="00B957CD" w:rsidRPr="006C72EB">
        <w:rPr>
          <w:rFonts w:asciiTheme="minorHAnsi" w:hAnsiTheme="minorHAnsi" w:cstheme="minorHAnsi"/>
        </w:rPr>
        <w:t>. V</w:t>
      </w:r>
      <w:r w:rsidRPr="006C72EB">
        <w:rPr>
          <w:rFonts w:asciiTheme="minorHAnsi" w:hAnsiTheme="minorHAnsi" w:cstheme="minorHAnsi"/>
        </w:rPr>
        <w:t xml:space="preserve">állalati hiteleknél amennyiben a hitelvédelmi biztosítás, mint intézményi garancia van nyilvántartva, akkor </w:t>
      </w:r>
      <w:r w:rsidR="00B957CD" w:rsidRPr="006C72EB">
        <w:rPr>
          <w:rFonts w:asciiTheme="minorHAnsi" w:hAnsiTheme="minorHAnsi" w:cstheme="minorHAnsi"/>
        </w:rPr>
        <w:t xml:space="preserve">fedezetként (típus: garancia) </w:t>
      </w:r>
      <w:r w:rsidRPr="006C72EB">
        <w:rPr>
          <w:rFonts w:asciiTheme="minorHAnsi" w:hAnsiTheme="minorHAnsi" w:cstheme="minorHAnsi"/>
        </w:rPr>
        <w:t xml:space="preserve">is jelenteni kell, és </w:t>
      </w:r>
      <w:r w:rsidR="00B957CD" w:rsidRPr="006C72EB">
        <w:rPr>
          <w:rFonts w:asciiTheme="minorHAnsi" w:hAnsiTheme="minorHAnsi" w:cstheme="minorHAnsi"/>
        </w:rPr>
        <w:t xml:space="preserve">az </w:t>
      </w:r>
      <w:proofErr w:type="spellStart"/>
      <w:r w:rsidR="00B957CD" w:rsidRPr="006C72EB">
        <w:rPr>
          <w:rFonts w:asciiTheme="minorHAnsi" w:hAnsiTheme="minorHAnsi" w:cstheme="minorHAnsi"/>
        </w:rPr>
        <w:t>INSTR</w:t>
      </w:r>
      <w:proofErr w:type="spellEnd"/>
      <w:r w:rsidR="00B957CD" w:rsidRPr="006C72EB">
        <w:rPr>
          <w:rFonts w:asciiTheme="minorHAnsi" w:hAnsiTheme="minorHAnsi" w:cstheme="minorHAnsi"/>
        </w:rPr>
        <w:t xml:space="preserve"> táblában a „Hitelvédelmi biztosítással rendelkezik-e?”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ebben az esetben ’I’ lesz, azaz szükséges a hitelvédelmi biztosítás meglétét</w:t>
      </w:r>
      <w:r w:rsidR="00E6499C" w:rsidRPr="006C72EB">
        <w:rPr>
          <w:rFonts w:asciiTheme="minorHAnsi" w:hAnsiTheme="minorHAnsi" w:cstheme="minorHAnsi"/>
        </w:rPr>
        <w:t xml:space="preserve"> jelölni</w:t>
      </w:r>
      <w:r w:rsidRPr="006C72EB">
        <w:rPr>
          <w:rFonts w:asciiTheme="minorHAnsi" w:hAnsiTheme="minorHAnsi" w:cstheme="minorHAnsi"/>
        </w:rPr>
        <w:t xml:space="preserve">. </w:t>
      </w:r>
      <w:r w:rsidR="004E2A6B" w:rsidRPr="006C72EB">
        <w:rPr>
          <w:rFonts w:asciiTheme="minorHAnsi" w:hAnsiTheme="minorHAnsi" w:cstheme="minorHAnsi"/>
        </w:rPr>
        <w:t xml:space="preserve">A </w:t>
      </w:r>
      <w:proofErr w:type="spellStart"/>
      <w:r w:rsidR="004E2A6B" w:rsidRPr="006C72EB">
        <w:rPr>
          <w:rFonts w:asciiTheme="minorHAnsi" w:hAnsiTheme="minorHAnsi" w:cstheme="minorHAnsi"/>
        </w:rPr>
        <w:t>KHR</w:t>
      </w:r>
      <w:proofErr w:type="spellEnd"/>
      <w:r w:rsidR="004E2A6B" w:rsidRPr="006C72EB">
        <w:rPr>
          <w:rFonts w:asciiTheme="minorHAnsi" w:hAnsiTheme="minorHAnsi" w:cstheme="minorHAnsi"/>
        </w:rPr>
        <w:t xml:space="preserve">-ben a hitelvédelmi biztosítás meglétét a szerződéstípus kiegészítés mezőben kell jelenteni. Amennyiben ott </w:t>
      </w:r>
      <w:proofErr w:type="spellStart"/>
      <w:r w:rsidR="004E2A6B" w:rsidRPr="006C72EB">
        <w:rPr>
          <w:rFonts w:asciiTheme="minorHAnsi" w:hAnsiTheme="minorHAnsi" w:cstheme="minorHAnsi"/>
        </w:rPr>
        <w:t>BIZT</w:t>
      </w:r>
      <w:proofErr w:type="spellEnd"/>
      <w:r w:rsidR="004E2A6B" w:rsidRPr="006C72EB">
        <w:rPr>
          <w:rFonts w:asciiTheme="minorHAnsi" w:hAnsiTheme="minorHAnsi" w:cstheme="minorHAnsi"/>
        </w:rPr>
        <w:t xml:space="preserve"> kódérték kerül jelentésre, akkor a HITREG-ben a hitelvédelmi biztosítás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 xml:space="preserve">’I’, </w:t>
      </w:r>
      <w:r w:rsidR="004E2A6B" w:rsidRPr="006C72EB">
        <w:rPr>
          <w:rFonts w:asciiTheme="minorHAnsi" w:hAnsiTheme="minorHAnsi" w:cstheme="minorHAnsi"/>
        </w:rPr>
        <w:t xml:space="preserve">igen és/vagy a kombinált hitel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’I</w:t>
      </w:r>
      <w:proofErr w:type="gramStart"/>
      <w:r w:rsidR="006577DC" w:rsidRPr="006C72EB">
        <w:rPr>
          <w:rFonts w:asciiTheme="minorHAnsi" w:hAnsiTheme="minorHAnsi" w:cstheme="minorHAnsi"/>
        </w:rPr>
        <w:t xml:space="preserve">’,  </w:t>
      </w:r>
      <w:r w:rsidR="004E2A6B" w:rsidRPr="006C72EB">
        <w:rPr>
          <w:rFonts w:asciiTheme="minorHAnsi" w:hAnsiTheme="minorHAnsi" w:cstheme="minorHAnsi"/>
        </w:rPr>
        <w:t>igen</w:t>
      </w:r>
      <w:proofErr w:type="gramEnd"/>
      <w:r w:rsidR="004E2A6B" w:rsidRPr="006C72EB">
        <w:rPr>
          <w:rFonts w:asciiTheme="minorHAnsi" w:hAnsiTheme="minorHAnsi" w:cstheme="minorHAnsi"/>
        </w:rPr>
        <w:t xml:space="preserve"> kell legyen. Amennyiben a </w:t>
      </w:r>
      <w:proofErr w:type="spellStart"/>
      <w:r w:rsidR="004E2A6B" w:rsidRPr="006C72EB">
        <w:rPr>
          <w:rFonts w:asciiTheme="minorHAnsi" w:hAnsiTheme="minorHAnsi" w:cstheme="minorHAnsi"/>
        </w:rPr>
        <w:t>KHR</w:t>
      </w:r>
      <w:proofErr w:type="spellEnd"/>
      <w:r w:rsidR="004E2A6B" w:rsidRPr="006C72EB">
        <w:rPr>
          <w:rFonts w:asciiTheme="minorHAnsi" w:hAnsiTheme="minorHAnsi" w:cstheme="minorHAnsi"/>
        </w:rPr>
        <w:t xml:space="preserve"> szerződéstípus kiegészítés mezőben jelentett érték </w:t>
      </w:r>
      <w:proofErr w:type="spellStart"/>
      <w:r w:rsidR="004E2A6B" w:rsidRPr="006C72EB">
        <w:rPr>
          <w:rFonts w:asciiTheme="minorHAnsi" w:hAnsiTheme="minorHAnsi" w:cstheme="minorHAnsi"/>
        </w:rPr>
        <w:t>PGAR</w:t>
      </w:r>
      <w:proofErr w:type="spellEnd"/>
      <w:r w:rsidR="004E2A6B" w:rsidRPr="006C72EB">
        <w:rPr>
          <w:rFonts w:asciiTheme="minorHAnsi" w:hAnsiTheme="minorHAnsi" w:cstheme="minorHAnsi"/>
        </w:rPr>
        <w:t xml:space="preserve"> vagy </w:t>
      </w:r>
      <w:proofErr w:type="spellStart"/>
      <w:r w:rsidR="004E2A6B" w:rsidRPr="006C72EB">
        <w:rPr>
          <w:rFonts w:asciiTheme="minorHAnsi" w:hAnsiTheme="minorHAnsi" w:cstheme="minorHAnsi"/>
        </w:rPr>
        <w:t>AGAR</w:t>
      </w:r>
      <w:proofErr w:type="spellEnd"/>
      <w:r w:rsidR="004E2A6B" w:rsidRPr="006C72EB">
        <w:rPr>
          <w:rFonts w:asciiTheme="minorHAnsi" w:hAnsiTheme="minorHAnsi" w:cstheme="minorHAnsi"/>
        </w:rPr>
        <w:t xml:space="preserve">, (pénzintézeti vagy állami garancia), a HITREG-ben a hitelvédelmi biztosítás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w:t>
      </w:r>
      <w:proofErr w:type="gramStart"/>
      <w:r w:rsidR="006577DC" w:rsidRPr="006C72EB">
        <w:rPr>
          <w:rFonts w:asciiTheme="minorHAnsi" w:hAnsiTheme="minorHAnsi" w:cstheme="minorHAnsi"/>
        </w:rPr>
        <w:t>I ’</w:t>
      </w:r>
      <w:proofErr w:type="gramEnd"/>
      <w:r w:rsidR="006577DC" w:rsidRPr="006C72EB">
        <w:rPr>
          <w:rFonts w:asciiTheme="minorHAnsi" w:hAnsiTheme="minorHAnsi" w:cstheme="minorHAnsi"/>
        </w:rPr>
        <w:t xml:space="preserve">, </w:t>
      </w:r>
      <w:r w:rsidR="004E2A6B" w:rsidRPr="006C72EB">
        <w:rPr>
          <w:rFonts w:asciiTheme="minorHAnsi" w:hAnsiTheme="minorHAnsi" w:cstheme="minorHAnsi"/>
        </w:rPr>
        <w:t>igen, a kapcsolódó fedezetek között pedig szerepelnie kell a megfelelő garanciának.</w:t>
      </w:r>
    </w:p>
    <w:p w14:paraId="59E2AC2E" w14:textId="77777777" w:rsidR="004E2A6B" w:rsidRPr="006C72EB" w:rsidRDefault="004E2A6B" w:rsidP="00D24466">
      <w:pPr>
        <w:spacing w:after="0"/>
        <w:rPr>
          <w:rFonts w:asciiTheme="minorHAnsi" w:hAnsiTheme="minorHAnsi" w:cstheme="minorHAnsi"/>
        </w:rPr>
      </w:pPr>
    </w:p>
    <w:p w14:paraId="19605CBC" w14:textId="5B87B39D" w:rsidR="009E5AA8" w:rsidRPr="006C72EB" w:rsidRDefault="009E5AA8" w:rsidP="00D24466">
      <w:pPr>
        <w:spacing w:after="0"/>
        <w:rPr>
          <w:rFonts w:asciiTheme="minorHAnsi" w:hAnsiTheme="minorHAnsi" w:cstheme="minorHAnsi"/>
        </w:rPr>
      </w:pPr>
      <w:r w:rsidRPr="006C72EB">
        <w:rPr>
          <w:rFonts w:asciiTheme="minorHAnsi" w:hAnsiTheme="minorHAnsi" w:cstheme="minorHAnsi"/>
        </w:rPr>
        <w:t xml:space="preserve"> „Faktoring ügylethez kapcsolódó biztosítási kötvény” megléte esetén, ezt a fedezetet egyéb fedezetként kell jelenteni, de hitelvédelmi biztosításként nem kérjük jelenteni (</w:t>
      </w:r>
      <w:r w:rsidR="00B957CD" w:rsidRPr="006C72EB">
        <w:rPr>
          <w:rFonts w:asciiTheme="minorHAnsi" w:hAnsiTheme="minorHAnsi" w:cstheme="minorHAnsi"/>
        </w:rPr>
        <w:t xml:space="preserve">Az </w:t>
      </w:r>
      <w:proofErr w:type="spellStart"/>
      <w:r w:rsidR="00B957CD" w:rsidRPr="006C72EB">
        <w:rPr>
          <w:rFonts w:asciiTheme="minorHAnsi" w:hAnsiTheme="minorHAnsi" w:cstheme="minorHAnsi"/>
        </w:rPr>
        <w:t>INSTR</w:t>
      </w:r>
      <w:proofErr w:type="spellEnd"/>
      <w:r w:rsidR="00B957CD" w:rsidRPr="006C72EB">
        <w:rPr>
          <w:rFonts w:asciiTheme="minorHAnsi" w:hAnsiTheme="minorHAnsi" w:cstheme="minorHAnsi"/>
        </w:rPr>
        <w:t xml:space="preserve"> táblában a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’N’). </w:t>
      </w:r>
    </w:p>
    <w:p w14:paraId="33970392" w14:textId="77777777" w:rsidR="00B957CD" w:rsidRPr="006C72EB" w:rsidRDefault="00B957CD" w:rsidP="005847F9">
      <w:pPr>
        <w:rPr>
          <w:rFonts w:asciiTheme="minorHAnsi" w:hAnsiTheme="minorHAnsi" w:cstheme="minorHAnsi"/>
        </w:rPr>
      </w:pPr>
    </w:p>
    <w:p w14:paraId="1D5D2696" w14:textId="5BCAA58D" w:rsidR="005F2012" w:rsidRPr="006C72EB" w:rsidRDefault="003C1C4D" w:rsidP="005847F9">
      <w:pPr>
        <w:rPr>
          <w:rFonts w:asciiTheme="minorHAnsi" w:hAnsiTheme="minorHAnsi" w:cstheme="minorHAnsi"/>
        </w:rPr>
      </w:pPr>
      <w:r w:rsidRPr="006C72EB">
        <w:rPr>
          <w:rFonts w:asciiTheme="minorHAnsi" w:hAnsiTheme="minorHAnsi" w:cstheme="minorHAnsi"/>
        </w:rPr>
        <w:t>Az ingatlan hasznos alapterülete tekintetében az e</w:t>
      </w:r>
      <w:r w:rsidR="002D6F88" w:rsidRPr="006C72EB">
        <w:rPr>
          <w:rFonts w:asciiTheme="minorHAnsi" w:hAnsiTheme="minorHAnsi" w:cstheme="minorHAnsi"/>
        </w:rPr>
        <w:t>gyütt értékelt fedezetek (pl. telek, ingatlan, egyéb épület) esetén is az értékbecslésben szereplő hasznos alapterületet k</w:t>
      </w:r>
      <w:r w:rsidRPr="006C72EB">
        <w:rPr>
          <w:rFonts w:asciiTheme="minorHAnsi" w:hAnsiTheme="minorHAnsi" w:cstheme="minorHAnsi"/>
        </w:rPr>
        <w:t>ell</w:t>
      </w:r>
      <w:r w:rsidR="002D6F88" w:rsidRPr="006C72EB">
        <w:rPr>
          <w:rFonts w:asciiTheme="minorHAnsi" w:hAnsiTheme="minorHAnsi" w:cstheme="minorHAnsi"/>
        </w:rPr>
        <w:t xml:space="preserve"> jelenteni. </w:t>
      </w:r>
      <w:r w:rsidR="00A37FC4" w:rsidRPr="006C72EB">
        <w:rPr>
          <w:rFonts w:asciiTheme="minorHAnsi" w:hAnsiTheme="minorHAnsi" w:cstheme="minorHAnsi"/>
        </w:rPr>
        <w:t>Mivel a telekkel rendelkező ingatlanoknál csak a telek területe szerepel a tulajdoni lapon a felépítményé nem (amennyiben azonos a HRSZ)</w:t>
      </w:r>
      <w:r w:rsidR="007B1653" w:rsidRPr="006C72EB">
        <w:rPr>
          <w:rFonts w:asciiTheme="minorHAnsi" w:hAnsiTheme="minorHAnsi" w:cstheme="minorHAnsi"/>
        </w:rPr>
        <w:t>,</w:t>
      </w:r>
      <w:r w:rsidR="00A37FC4" w:rsidRPr="006C72EB">
        <w:rPr>
          <w:rFonts w:asciiTheme="minorHAnsi" w:hAnsiTheme="minorHAnsi" w:cstheme="minorHAnsi"/>
        </w:rPr>
        <w:t xml:space="preserve"> ezekben az esetekben az értékbecslésben szereplő hasznos alapterületet kérjük jelenteni. </w:t>
      </w:r>
      <w:r w:rsidR="001F2D49" w:rsidRPr="006C72EB">
        <w:rPr>
          <w:rFonts w:asciiTheme="minorHAnsi" w:hAnsiTheme="minorHAnsi" w:cstheme="minorHAnsi"/>
        </w:rPr>
        <w:t>Felépítmény bővítésénél a földhivatali bejegyzést követően megnövelt alapterület jelentendő.</w:t>
      </w:r>
    </w:p>
    <w:p w14:paraId="50BFFD91" w14:textId="48D73909" w:rsidR="001F2D49" w:rsidRPr="006C72EB" w:rsidRDefault="00DD7AD5" w:rsidP="005847F9">
      <w:pPr>
        <w:rPr>
          <w:rFonts w:asciiTheme="minorHAnsi" w:hAnsiTheme="minorHAnsi" w:cstheme="minorHAnsi"/>
        </w:rPr>
      </w:pPr>
      <w:r w:rsidRPr="006C72EB">
        <w:rPr>
          <w:rFonts w:asciiTheme="minorHAnsi" w:hAnsiTheme="minorHAnsi" w:cstheme="minorHAnsi"/>
        </w:rPr>
        <w:t xml:space="preserve">Az „Aktuális fedezetértékelési módszer” mező </w:t>
      </w:r>
      <w:r w:rsidR="000F763C" w:rsidRPr="006C72EB">
        <w:rPr>
          <w:rFonts w:asciiTheme="minorHAnsi" w:hAnsiTheme="minorHAnsi" w:cstheme="minorHAnsi"/>
        </w:rPr>
        <w:t>kódtárértékei az alábbiak szerint alkalmazandók:</w:t>
      </w:r>
    </w:p>
    <w:p w14:paraId="03B3DD8D" w14:textId="443B2D94" w:rsidR="000F763C" w:rsidRPr="006C72EB" w:rsidRDefault="000F763C" w:rsidP="005847F9">
      <w:pPr>
        <w:rPr>
          <w:rFonts w:asciiTheme="minorHAnsi" w:hAnsiTheme="minorHAnsi" w:cstheme="minorHAnsi"/>
        </w:rPr>
      </w:pPr>
      <w:r w:rsidRPr="006C72EB">
        <w:rPr>
          <w:rFonts w:asciiTheme="minorHAnsi" w:hAnsiTheme="minorHAnsi" w:cstheme="minorHAnsi"/>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5C69C775" w14:textId="5EAEFFDA" w:rsidR="006C1FB5" w:rsidRPr="006C72EB" w:rsidRDefault="006C1FB5" w:rsidP="008E587A">
      <w:pPr>
        <w:pStyle w:val="Cmsor3"/>
        <w:keepNext/>
        <w:jc w:val="both"/>
        <w:rPr>
          <w:rFonts w:asciiTheme="minorHAnsi" w:hAnsiTheme="minorHAnsi" w:cstheme="minorHAnsi"/>
          <w:b/>
          <w:szCs w:val="20"/>
        </w:rPr>
      </w:pPr>
      <w:bookmarkStart w:id="251" w:name="_Toc64967395"/>
      <w:bookmarkStart w:id="252" w:name="_Toc149902016"/>
      <w:bookmarkStart w:id="253" w:name="_Toc188019086"/>
      <w:r w:rsidRPr="006C72EB">
        <w:rPr>
          <w:rFonts w:asciiTheme="minorHAnsi" w:hAnsiTheme="minorHAnsi" w:cstheme="minorHAnsi"/>
          <w:b/>
          <w:szCs w:val="20"/>
        </w:rPr>
        <w:t>A fedezetek megszűnése</w:t>
      </w:r>
      <w:bookmarkEnd w:id="251"/>
      <w:bookmarkEnd w:id="252"/>
      <w:bookmarkEnd w:id="253"/>
    </w:p>
    <w:p w14:paraId="6115AA32" w14:textId="161ACA40" w:rsidR="006C1FB5" w:rsidRPr="006C72EB" w:rsidRDefault="006C1FB5" w:rsidP="005847F9">
      <w:pPr>
        <w:rPr>
          <w:rFonts w:asciiTheme="minorHAnsi" w:hAnsiTheme="minorHAnsi" w:cstheme="minorHAnsi"/>
        </w:rPr>
      </w:pPr>
      <w:r w:rsidRPr="006C72EB">
        <w:rPr>
          <w:rFonts w:asciiTheme="minorHAnsi" w:hAnsiTheme="minorHAnsi" w:cstheme="minorHAnsi"/>
        </w:rPr>
        <w:t xml:space="preserve">Amennyiben a fedezet az adott instrumentum vonatkozásában kikerül a fedezeti körből, akkor </w:t>
      </w:r>
      <w:r w:rsidR="007E4C58" w:rsidRPr="006C72EB">
        <w:rPr>
          <w:rFonts w:asciiTheme="minorHAnsi" w:hAnsiTheme="minorHAnsi" w:cstheme="minorHAnsi"/>
        </w:rPr>
        <w:t xml:space="preserve">ezen instrumentumra </w:t>
      </w:r>
      <w:r w:rsidR="00B957CD" w:rsidRPr="006C72EB">
        <w:rPr>
          <w:rFonts w:asciiTheme="minorHAnsi" w:hAnsiTheme="minorHAnsi" w:cstheme="minorHAnsi"/>
        </w:rPr>
        <w:t xml:space="preserve">a tárgyidőszak végére vonatkozóan és </w:t>
      </w:r>
      <w:r w:rsidR="007E4C58" w:rsidRPr="006C72EB">
        <w:rPr>
          <w:rFonts w:asciiTheme="minorHAnsi" w:hAnsiTheme="minorHAnsi" w:cstheme="minorHAnsi"/>
        </w:rPr>
        <w:t xml:space="preserve">a következő adatszolgáltatások esetén </w:t>
      </w:r>
      <w:r w:rsidR="00B957CD" w:rsidRPr="006C72EB">
        <w:rPr>
          <w:rFonts w:asciiTheme="minorHAnsi" w:hAnsiTheme="minorHAnsi" w:cstheme="minorHAnsi"/>
        </w:rPr>
        <w:t>s</w:t>
      </w:r>
      <w:r w:rsidR="007E4C58" w:rsidRPr="006C72EB">
        <w:rPr>
          <w:rFonts w:asciiTheme="minorHAnsi" w:hAnsiTheme="minorHAnsi" w:cstheme="minorHAnsi"/>
        </w:rPr>
        <w:t>em jelentendő ez a fedezet</w:t>
      </w:r>
      <w:r w:rsidRPr="006C72EB">
        <w:rPr>
          <w:rFonts w:asciiTheme="minorHAnsi" w:hAnsiTheme="minorHAnsi" w:cstheme="minorHAnsi"/>
        </w:rPr>
        <w:t>. Ebben az esetben a fedezetet és a fedezetnyújtó ügyfelet továbbra is jelenteni kell</w:t>
      </w:r>
      <w:r w:rsidR="007E4C58" w:rsidRPr="006C72EB">
        <w:rPr>
          <w:rFonts w:asciiTheme="minorHAnsi" w:hAnsiTheme="minorHAnsi" w:cstheme="minorHAnsi"/>
        </w:rPr>
        <w:t xml:space="preserve"> azon instrumentum vonatkozásában, amely mögött még fedezetként szerepel</w:t>
      </w:r>
      <w:r w:rsidRPr="006C72EB">
        <w:rPr>
          <w:rFonts w:asciiTheme="minorHAnsi" w:hAnsiTheme="minorHAnsi" w:cstheme="minorHAnsi"/>
        </w:rPr>
        <w:t xml:space="preserve">. </w:t>
      </w:r>
    </w:p>
    <w:p w14:paraId="172F2013" w14:textId="3650EF7A" w:rsidR="006C1FB5" w:rsidRPr="006C72EB" w:rsidRDefault="006C1FB5" w:rsidP="005847F9">
      <w:pPr>
        <w:rPr>
          <w:rFonts w:asciiTheme="minorHAnsi" w:hAnsiTheme="minorHAnsi" w:cstheme="minorHAnsi"/>
        </w:rPr>
      </w:pPr>
      <w:r w:rsidRPr="006C72EB">
        <w:rPr>
          <w:rFonts w:asciiTheme="minorHAnsi" w:hAnsiTheme="minorHAnsi" w:cstheme="minorHAnsi"/>
        </w:rPr>
        <w:t>Amennyiben a fedezet megszűnik, mert a figyelembe vehetőség minden instrumentum esetében megszűnt, vagy a fedezet megsemmisült stb., akkor a fedezet jellegétől függe</w:t>
      </w:r>
      <w:r w:rsidR="00FD65E3" w:rsidRPr="006C72EB">
        <w:rPr>
          <w:rFonts w:asciiTheme="minorHAnsi" w:hAnsiTheme="minorHAnsi" w:cstheme="minorHAnsi"/>
        </w:rPr>
        <w:t>tlenül</w:t>
      </w:r>
      <w:r w:rsidRPr="006C72EB">
        <w:rPr>
          <w:rFonts w:asciiTheme="minorHAnsi" w:hAnsiTheme="minorHAnsi" w:cstheme="minorHAnsi"/>
        </w:rPr>
        <w:t xml:space="preserve"> a </w:t>
      </w:r>
      <w:proofErr w:type="spellStart"/>
      <w:r w:rsidR="00FD65E3" w:rsidRPr="006C72EB">
        <w:rPr>
          <w:rFonts w:asciiTheme="minorHAnsi" w:hAnsiTheme="minorHAnsi" w:cstheme="minorHAnsi"/>
        </w:rPr>
        <w:t>FEDE</w:t>
      </w:r>
      <w:proofErr w:type="spellEnd"/>
      <w:r w:rsidR="00FD65E3" w:rsidRPr="006C72EB">
        <w:rPr>
          <w:rFonts w:asciiTheme="minorHAnsi" w:hAnsiTheme="minorHAnsi" w:cstheme="minorHAnsi"/>
        </w:rPr>
        <w:t xml:space="preserve"> </w:t>
      </w:r>
      <w:r w:rsidR="00A01B29" w:rsidRPr="006C72EB">
        <w:rPr>
          <w:rFonts w:asciiTheme="minorHAnsi" w:hAnsiTheme="minorHAnsi" w:cstheme="minorHAnsi"/>
        </w:rPr>
        <w:t xml:space="preserve">és </w:t>
      </w:r>
      <w:proofErr w:type="spellStart"/>
      <w:r w:rsidR="00A01B29" w:rsidRPr="006C72EB">
        <w:rPr>
          <w:rFonts w:asciiTheme="minorHAnsi" w:hAnsiTheme="minorHAnsi" w:cstheme="minorHAnsi"/>
        </w:rPr>
        <w:t>FEDA</w:t>
      </w:r>
      <w:proofErr w:type="spellEnd"/>
      <w:r w:rsidR="00A01B29" w:rsidRPr="006C72EB">
        <w:rPr>
          <w:rFonts w:asciiTheme="minorHAnsi" w:hAnsiTheme="minorHAnsi" w:cstheme="minorHAnsi"/>
        </w:rPr>
        <w:t xml:space="preserve"> </w:t>
      </w:r>
      <w:r w:rsidR="00FD65E3" w:rsidRPr="006C72EB">
        <w:rPr>
          <w:rFonts w:asciiTheme="minorHAnsi" w:hAnsiTheme="minorHAnsi" w:cstheme="minorHAnsi"/>
        </w:rPr>
        <w:t xml:space="preserve">kódú </w:t>
      </w:r>
      <w:r w:rsidR="00F12514" w:rsidRPr="006C72EB">
        <w:rPr>
          <w:rFonts w:asciiTheme="minorHAnsi" w:hAnsiTheme="minorHAnsi" w:cstheme="minorHAnsi"/>
        </w:rPr>
        <w:t>táblá</w:t>
      </w:r>
      <w:r w:rsidR="00A01B29" w:rsidRPr="006C72EB">
        <w:rPr>
          <w:rFonts w:asciiTheme="minorHAnsi" w:hAnsiTheme="minorHAnsi" w:cstheme="minorHAnsi"/>
        </w:rPr>
        <w:t>kban nem</w:t>
      </w:r>
      <w:r w:rsidR="00FD65E3" w:rsidRPr="006C72EB">
        <w:rPr>
          <w:rFonts w:asciiTheme="minorHAnsi" w:hAnsiTheme="minorHAnsi" w:cstheme="minorHAnsi"/>
        </w:rPr>
        <w:t xml:space="preserve"> </w:t>
      </w:r>
      <w:r w:rsidRPr="006C72EB">
        <w:rPr>
          <w:rFonts w:asciiTheme="minorHAnsi" w:hAnsiTheme="minorHAnsi" w:cstheme="minorHAnsi"/>
        </w:rPr>
        <w:t>jelentendő a</w:t>
      </w:r>
      <w:r w:rsidR="00A01B29" w:rsidRPr="006C72EB">
        <w:rPr>
          <w:rFonts w:asciiTheme="minorHAnsi" w:hAnsiTheme="minorHAnsi" w:cstheme="minorHAnsi"/>
        </w:rPr>
        <w:t>dat a megszűnt</w:t>
      </w:r>
      <w:r w:rsidRPr="006C72EB">
        <w:rPr>
          <w:rFonts w:asciiTheme="minorHAnsi" w:hAnsiTheme="minorHAnsi" w:cstheme="minorHAnsi"/>
        </w:rPr>
        <w:t xml:space="preserve"> fedezet </w:t>
      </w:r>
      <w:r w:rsidR="00A01B29" w:rsidRPr="006C72EB">
        <w:rPr>
          <w:rFonts w:asciiTheme="minorHAnsi" w:hAnsiTheme="minorHAnsi" w:cstheme="minorHAnsi"/>
        </w:rPr>
        <w:t>vonatkozásában</w:t>
      </w:r>
      <w:r w:rsidRPr="006C72EB">
        <w:rPr>
          <w:rFonts w:asciiTheme="minorHAnsi" w:hAnsiTheme="minorHAnsi" w:cstheme="minorHAnsi"/>
        </w:rPr>
        <w:t xml:space="preserve">. Ebben az esetben a fedezet megszűnésének hónapjában a </w:t>
      </w:r>
      <w:proofErr w:type="spellStart"/>
      <w:r w:rsidR="00FD65E3" w:rsidRPr="006C72EB">
        <w:rPr>
          <w:rFonts w:asciiTheme="minorHAnsi" w:hAnsiTheme="minorHAnsi" w:cstheme="minorHAnsi"/>
        </w:rPr>
        <w:t>INST_FED</w:t>
      </w:r>
      <w:proofErr w:type="spellEnd"/>
      <w:r w:rsidR="00FD65E3" w:rsidRPr="006C72EB">
        <w:rPr>
          <w:rFonts w:asciiTheme="minorHAnsi" w:hAnsiTheme="minorHAnsi" w:cstheme="minorHAnsi"/>
        </w:rPr>
        <w:t xml:space="preserve"> kódú </w:t>
      </w:r>
      <w:r w:rsidR="00F12514" w:rsidRPr="006C72EB">
        <w:rPr>
          <w:rFonts w:asciiTheme="minorHAnsi" w:hAnsiTheme="minorHAnsi" w:cstheme="minorHAnsi"/>
        </w:rPr>
        <w:t>táblá</w:t>
      </w:r>
      <w:r w:rsidR="00FD65E3" w:rsidRPr="006C72EB">
        <w:rPr>
          <w:rFonts w:asciiTheme="minorHAnsi" w:hAnsiTheme="minorHAnsi" w:cstheme="minorHAnsi"/>
        </w:rPr>
        <w:t xml:space="preserve">ban </w:t>
      </w:r>
      <w:r w:rsidRPr="006C72EB">
        <w:rPr>
          <w:rFonts w:asciiTheme="minorHAnsi" w:hAnsiTheme="minorHAnsi" w:cstheme="minorHAnsi"/>
        </w:rPr>
        <w:t xml:space="preserve">az adott fedezetre vonatkozóan rekord már nem jelentendő, és nem jelentendő a fedezetnyújtó ügyfél </w:t>
      </w:r>
      <w:r w:rsidR="00FD65E3" w:rsidRPr="006C72EB">
        <w:rPr>
          <w:rFonts w:asciiTheme="minorHAnsi" w:hAnsiTheme="minorHAnsi" w:cstheme="minorHAnsi"/>
        </w:rPr>
        <w:t xml:space="preserve">sem </w:t>
      </w:r>
      <w:r w:rsidRPr="006C72EB">
        <w:rPr>
          <w:rFonts w:asciiTheme="minorHAnsi" w:hAnsiTheme="minorHAnsi" w:cstheme="minorHAnsi"/>
        </w:rPr>
        <w:t>a</w:t>
      </w:r>
      <w:r w:rsidR="00FD65E3" w:rsidRPr="006C72EB">
        <w:rPr>
          <w:rFonts w:asciiTheme="minorHAnsi" w:hAnsiTheme="minorHAnsi" w:cstheme="minorHAnsi"/>
        </w:rPr>
        <w:t xml:space="preserve">z </w:t>
      </w:r>
      <w:proofErr w:type="spellStart"/>
      <w:r w:rsidR="00FD65E3" w:rsidRPr="006C72EB">
        <w:rPr>
          <w:rFonts w:asciiTheme="minorHAnsi" w:hAnsiTheme="minorHAnsi" w:cstheme="minorHAnsi"/>
        </w:rPr>
        <w:t>UGYFL</w:t>
      </w:r>
      <w:proofErr w:type="spellEnd"/>
      <w:r w:rsidR="00FD65E3" w:rsidRPr="006C72EB">
        <w:rPr>
          <w:rFonts w:asciiTheme="minorHAnsi" w:hAnsiTheme="minorHAnsi" w:cstheme="minorHAnsi"/>
        </w:rPr>
        <w:t xml:space="preserve">, </w:t>
      </w:r>
      <w:proofErr w:type="spellStart"/>
      <w:r w:rsidR="00FD65E3" w:rsidRPr="006C72EB">
        <w:rPr>
          <w:rFonts w:asciiTheme="minorHAnsi" w:hAnsiTheme="minorHAnsi" w:cstheme="minorHAnsi"/>
        </w:rPr>
        <w:t>UGYFBV</w:t>
      </w:r>
      <w:proofErr w:type="spellEnd"/>
      <w:r w:rsidR="00FD65E3" w:rsidRPr="006C72EB">
        <w:rPr>
          <w:rFonts w:asciiTheme="minorHAnsi" w:hAnsiTheme="minorHAnsi" w:cstheme="minorHAnsi"/>
        </w:rPr>
        <w:t xml:space="preserve">, vagy </w:t>
      </w:r>
      <w:proofErr w:type="spellStart"/>
      <w:r w:rsidR="00FD65E3" w:rsidRPr="006C72EB">
        <w:rPr>
          <w:rFonts w:asciiTheme="minorHAnsi" w:hAnsiTheme="minorHAnsi" w:cstheme="minorHAnsi"/>
        </w:rPr>
        <w:t>UGYFKV</w:t>
      </w:r>
      <w:proofErr w:type="spellEnd"/>
      <w:r w:rsidR="00FD65E3" w:rsidRPr="006C72EB">
        <w:rPr>
          <w:rFonts w:asciiTheme="minorHAnsi" w:hAnsiTheme="minorHAnsi" w:cstheme="minorHAnsi"/>
        </w:rPr>
        <w:t xml:space="preserve"> kódú </w:t>
      </w:r>
      <w:r w:rsidR="00F12514" w:rsidRPr="006C72EB">
        <w:rPr>
          <w:rFonts w:asciiTheme="minorHAnsi" w:hAnsiTheme="minorHAnsi" w:cstheme="minorHAnsi"/>
        </w:rPr>
        <w:t>táblá</w:t>
      </w:r>
      <w:r w:rsidR="00FD65E3" w:rsidRPr="006C72EB">
        <w:rPr>
          <w:rFonts w:asciiTheme="minorHAnsi" w:hAnsiTheme="minorHAnsi" w:cstheme="minorHAnsi"/>
        </w:rPr>
        <w:t>k bármelyikében</w:t>
      </w:r>
      <w:r w:rsidRPr="006C72EB">
        <w:rPr>
          <w:rFonts w:asciiTheme="minorHAnsi" w:hAnsiTheme="minorHAnsi" w:cstheme="minorHAnsi"/>
        </w:rPr>
        <w:t>, valamint a fedezet-ügyfél összerendelés sem</w:t>
      </w:r>
      <w:r w:rsidR="008875B8" w:rsidRPr="006C72EB">
        <w:rPr>
          <w:rFonts w:asciiTheme="minorHAnsi" w:hAnsiTheme="minorHAnsi" w:cstheme="minorHAnsi"/>
        </w:rPr>
        <w:t xml:space="preserve"> a </w:t>
      </w:r>
      <w:proofErr w:type="spellStart"/>
      <w:r w:rsidR="008875B8" w:rsidRPr="006C72EB">
        <w:rPr>
          <w:rFonts w:asciiTheme="minorHAnsi" w:hAnsiTheme="minorHAnsi" w:cstheme="minorHAnsi"/>
        </w:rPr>
        <w:t>FED_UGYF</w:t>
      </w:r>
      <w:proofErr w:type="spellEnd"/>
      <w:r w:rsidR="008875B8" w:rsidRPr="006C72EB">
        <w:rPr>
          <w:rFonts w:asciiTheme="minorHAnsi" w:hAnsiTheme="minorHAnsi" w:cstheme="minorHAnsi"/>
        </w:rPr>
        <w:t xml:space="preserve"> kódú </w:t>
      </w:r>
      <w:r w:rsidR="00F12514" w:rsidRPr="006C72EB">
        <w:rPr>
          <w:rFonts w:asciiTheme="minorHAnsi" w:hAnsiTheme="minorHAnsi" w:cstheme="minorHAnsi"/>
        </w:rPr>
        <w:t>táblá</w:t>
      </w:r>
      <w:r w:rsidR="008875B8" w:rsidRPr="006C72EB">
        <w:rPr>
          <w:rFonts w:asciiTheme="minorHAnsi" w:hAnsiTheme="minorHAnsi" w:cstheme="minorHAnsi"/>
        </w:rPr>
        <w:t>ban</w:t>
      </w:r>
      <w:r w:rsidRPr="006C72EB">
        <w:rPr>
          <w:rFonts w:asciiTheme="minorHAnsi" w:hAnsiTheme="minorHAnsi" w:cstheme="minorHAnsi"/>
        </w:rPr>
        <w:t>.</w:t>
      </w:r>
    </w:p>
    <w:p w14:paraId="05EE3F90" w14:textId="2888501C" w:rsidR="006C1FB5" w:rsidRPr="006C72EB" w:rsidRDefault="00AC190E" w:rsidP="005847F9">
      <w:pPr>
        <w:rPr>
          <w:rFonts w:asciiTheme="minorHAnsi" w:hAnsiTheme="minorHAnsi" w:cstheme="minorHAnsi"/>
        </w:rPr>
      </w:pPr>
      <w:r w:rsidRPr="006C72EB">
        <w:rPr>
          <w:rFonts w:asciiTheme="minorHAnsi" w:hAnsiTheme="minorHAnsi" w:cstheme="minorHAnsi"/>
        </w:rPr>
        <w:t>Ha ugyanazon fedezet a későbbiekben visszakerül valamely jelentendő instrumentum mögötti fedezetként, a fedezet azonosítójaként a korábbi azonosító használandó</w:t>
      </w:r>
      <w:r w:rsidR="00461506" w:rsidRPr="006C72EB">
        <w:rPr>
          <w:rFonts w:asciiTheme="minorHAnsi" w:hAnsiTheme="minorHAnsi" w:cstheme="minorHAnsi"/>
        </w:rPr>
        <w:t>, amennyiben egyedileg azonosítható fedezetről van szó</w:t>
      </w:r>
      <w:r w:rsidRPr="006C72EB">
        <w:rPr>
          <w:rFonts w:asciiTheme="minorHAnsi" w:hAnsiTheme="minorHAnsi" w:cstheme="minorHAnsi"/>
        </w:rPr>
        <w:t xml:space="preserve">. </w:t>
      </w:r>
    </w:p>
    <w:p w14:paraId="3C6BAE7B" w14:textId="77777777" w:rsidR="00C84341" w:rsidRPr="006C72EB" w:rsidRDefault="00C84341" w:rsidP="005847F9">
      <w:pPr>
        <w:rPr>
          <w:rFonts w:asciiTheme="minorHAnsi" w:hAnsiTheme="minorHAnsi" w:cstheme="minorHAnsi"/>
        </w:rPr>
      </w:pPr>
    </w:p>
    <w:p w14:paraId="200935CE" w14:textId="01414948" w:rsidR="006C1FB5" w:rsidRPr="006C72EB" w:rsidRDefault="00EE4F14" w:rsidP="008E587A">
      <w:pPr>
        <w:pStyle w:val="Cmsor2"/>
        <w:rPr>
          <w:rFonts w:asciiTheme="minorHAnsi" w:hAnsiTheme="minorHAnsi" w:cstheme="minorHAnsi"/>
          <w:sz w:val="20"/>
          <w:szCs w:val="20"/>
        </w:rPr>
      </w:pPr>
      <w:bookmarkStart w:id="254" w:name="_Toc64967396"/>
      <w:bookmarkStart w:id="255" w:name="_Toc149902017"/>
      <w:bookmarkStart w:id="256" w:name="_Toc188019087"/>
      <w:r w:rsidRPr="006C72EB">
        <w:rPr>
          <w:rFonts w:asciiTheme="minorHAnsi" w:hAnsiTheme="minorHAnsi" w:cstheme="minorHAnsi"/>
          <w:sz w:val="20"/>
          <w:szCs w:val="20"/>
        </w:rPr>
        <w:t xml:space="preserve">ÜGYFELEKRE vonatkozó </w:t>
      </w:r>
      <w:r w:rsidR="00E60D85" w:rsidRPr="006C72EB">
        <w:rPr>
          <w:rFonts w:asciiTheme="minorHAnsi" w:hAnsiTheme="minorHAnsi" w:cstheme="minorHAnsi"/>
          <w:sz w:val="20"/>
          <w:szCs w:val="20"/>
        </w:rPr>
        <w:t>táblák</w:t>
      </w:r>
      <w:bookmarkEnd w:id="254"/>
      <w:bookmarkEnd w:id="255"/>
      <w:bookmarkEnd w:id="256"/>
    </w:p>
    <w:p w14:paraId="40A5076D" w14:textId="77777777" w:rsidR="00FC2634" w:rsidRPr="006C72EB" w:rsidRDefault="00FC2634" w:rsidP="00FC2634">
      <w:pPr>
        <w:rPr>
          <w:rFonts w:asciiTheme="minorHAnsi" w:hAnsiTheme="minorHAnsi" w:cstheme="minorHAnsi"/>
        </w:rPr>
      </w:pPr>
    </w:p>
    <w:p w14:paraId="17E98D68" w14:textId="7CA50205" w:rsidR="00CB2B74" w:rsidRPr="006C72EB" w:rsidRDefault="00CB2B74" w:rsidP="008E587A">
      <w:pPr>
        <w:pStyle w:val="Cmsor3"/>
        <w:rPr>
          <w:rFonts w:asciiTheme="minorHAnsi" w:hAnsiTheme="minorHAnsi" w:cstheme="minorHAnsi"/>
          <w:b/>
          <w:szCs w:val="20"/>
        </w:rPr>
      </w:pPr>
      <w:bookmarkStart w:id="257" w:name="_Toc64967397"/>
      <w:bookmarkStart w:id="258" w:name="_Toc149902018"/>
      <w:bookmarkStart w:id="259" w:name="_Toc188019088"/>
      <w:r w:rsidRPr="006C72EB">
        <w:rPr>
          <w:rFonts w:asciiTheme="minorHAnsi" w:hAnsiTheme="minorHAnsi" w:cstheme="minorHAnsi"/>
          <w:b/>
          <w:szCs w:val="20"/>
        </w:rPr>
        <w:t>Általános tudnivalók:</w:t>
      </w:r>
      <w:bookmarkEnd w:id="257"/>
      <w:bookmarkEnd w:id="258"/>
      <w:bookmarkEnd w:id="259"/>
      <w:r w:rsidRPr="006C72EB">
        <w:rPr>
          <w:rFonts w:asciiTheme="minorHAnsi" w:hAnsiTheme="minorHAnsi" w:cstheme="minorHAnsi"/>
          <w:b/>
          <w:szCs w:val="20"/>
        </w:rPr>
        <w:t xml:space="preserve"> </w:t>
      </w:r>
    </w:p>
    <w:p w14:paraId="1AD5D71D" w14:textId="1E8116BE" w:rsidR="00CB2B74" w:rsidRPr="006C72EB" w:rsidRDefault="00CB2B74" w:rsidP="00CB2B74">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w:t>
      </w:r>
      <w:proofErr w:type="spellEnd"/>
      <w:r w:rsidRPr="006C72EB">
        <w:rPr>
          <w:rFonts w:asciiTheme="minorHAnsi" w:hAnsiTheme="minorHAnsi" w:cstheme="minorHAnsi"/>
        </w:rPr>
        <w:t xml:space="preserve"> kóddal kezdődő táblák esetében jelentetni kell a hitelszerződésekhez a következő minőségben kapcsolódó ügyfelek adatait: </w:t>
      </w:r>
    </w:p>
    <w:p w14:paraId="18AA4416" w14:textId="77777777" w:rsidR="00CB2B74" w:rsidRPr="006C72EB" w:rsidRDefault="00CB2B74" w:rsidP="00FE4455">
      <w:pPr>
        <w:pStyle w:val="Listaszerbekezds"/>
        <w:numPr>
          <w:ilvl w:val="0"/>
          <w:numId w:val="11"/>
        </w:numPr>
        <w:rPr>
          <w:rFonts w:asciiTheme="minorHAnsi" w:hAnsiTheme="minorHAnsi" w:cstheme="minorHAnsi"/>
        </w:rPr>
      </w:pPr>
      <w:r w:rsidRPr="006C72EB">
        <w:rPr>
          <w:rFonts w:asciiTheme="minorHAnsi" w:hAnsiTheme="minorHAnsi" w:cstheme="minorHAnsi"/>
        </w:rPr>
        <w:t>adós/adóstárs</w:t>
      </w:r>
    </w:p>
    <w:p w14:paraId="5702BD95" w14:textId="77777777" w:rsidR="00CB2B74" w:rsidRPr="006C72EB" w:rsidRDefault="00CB2B74" w:rsidP="00FE4455">
      <w:pPr>
        <w:pStyle w:val="Listaszerbekezds"/>
        <w:numPr>
          <w:ilvl w:val="0"/>
          <w:numId w:val="11"/>
        </w:numPr>
        <w:rPr>
          <w:rFonts w:asciiTheme="minorHAnsi" w:hAnsiTheme="minorHAnsi" w:cstheme="minorHAnsi"/>
        </w:rPr>
      </w:pPr>
      <w:r w:rsidRPr="006C72EB">
        <w:rPr>
          <w:rFonts w:asciiTheme="minorHAnsi" w:hAnsiTheme="minorHAnsi" w:cstheme="minorHAnsi"/>
        </w:rPr>
        <w:t>fedezetnyújtó</w:t>
      </w:r>
    </w:p>
    <w:p w14:paraId="1F2FE2CF" w14:textId="7B4202D9" w:rsidR="00CB2B74" w:rsidRPr="006C72EB" w:rsidRDefault="00CB2B74" w:rsidP="00CB2B74">
      <w:pPr>
        <w:rPr>
          <w:rFonts w:asciiTheme="minorHAnsi" w:hAnsiTheme="minorHAnsi" w:cstheme="minorHAnsi"/>
        </w:rPr>
      </w:pPr>
      <w:r w:rsidRPr="006C72EB">
        <w:rPr>
          <w:rFonts w:asciiTheme="minorHAnsi" w:hAnsiTheme="minorHAnsi" w:cstheme="minorHAnsi"/>
        </w:rPr>
        <w:t>Minden hónapban a teljes, megfigyelési körbe tartozó</w:t>
      </w:r>
      <w:r w:rsidR="00AC190E" w:rsidRPr="006C72EB">
        <w:rPr>
          <w:rFonts w:asciiTheme="minorHAnsi" w:hAnsiTheme="minorHAnsi" w:cstheme="minorHAnsi"/>
        </w:rPr>
        <w:t xml:space="preserve">, </w:t>
      </w:r>
      <w:r w:rsidRPr="006C72EB">
        <w:rPr>
          <w:rFonts w:asciiTheme="minorHAnsi" w:hAnsiTheme="minorHAnsi" w:cstheme="minorHAnsi"/>
        </w:rPr>
        <w:t>azaz a</w:t>
      </w:r>
      <w:r w:rsidR="00AC190E" w:rsidRPr="006C72EB">
        <w:rPr>
          <w:rFonts w:asciiTheme="minorHAnsi" w:hAnsiTheme="minorHAnsi" w:cstheme="minorHAnsi"/>
        </w:rPr>
        <w:t xml:space="preserve"> tárgyhónap</w:t>
      </w:r>
      <w:r w:rsidR="00794661" w:rsidRPr="006C72EB">
        <w:rPr>
          <w:rFonts w:asciiTheme="minorHAnsi" w:hAnsiTheme="minorHAnsi" w:cstheme="minorHAnsi"/>
        </w:rPr>
        <w:t>ban még létező</w:t>
      </w:r>
      <w:r w:rsidR="00747E14" w:rsidRPr="006C72EB">
        <w:rPr>
          <w:rFonts w:asciiTheme="minorHAnsi" w:hAnsiTheme="minorHAnsi" w:cstheme="minorHAnsi"/>
        </w:rPr>
        <w:t xml:space="preserve"> </w:t>
      </w:r>
      <w:r w:rsidR="00AC190E" w:rsidRPr="006C72EB">
        <w:rPr>
          <w:rFonts w:asciiTheme="minorHAnsi" w:hAnsiTheme="minorHAnsi" w:cstheme="minorHAnsi"/>
        </w:rPr>
        <w:t xml:space="preserve">instrumentumokhoz </w:t>
      </w:r>
      <w:r w:rsidRPr="006C72EB">
        <w:rPr>
          <w:rFonts w:asciiTheme="minorHAnsi" w:hAnsiTheme="minorHAnsi" w:cstheme="minorHAnsi"/>
        </w:rPr>
        <w:t xml:space="preserve">kapcsolható ügyféllistát jelenteni kell, nem csak a változásokat. </w:t>
      </w:r>
    </w:p>
    <w:p w14:paraId="0BF84BF3" w14:textId="781BA0D0" w:rsidR="009D1DC0" w:rsidRPr="006C72EB" w:rsidRDefault="009D1DC0" w:rsidP="00CB2B74">
      <w:pPr>
        <w:rPr>
          <w:rFonts w:asciiTheme="minorHAnsi" w:hAnsiTheme="minorHAnsi" w:cstheme="minorHAnsi"/>
        </w:rPr>
      </w:pPr>
      <w:bookmarkStart w:id="260" w:name="_Hlk159249900"/>
      <w:r w:rsidRPr="006C72EB">
        <w:rPr>
          <w:rFonts w:asciiTheme="minorHAnsi" w:hAnsiTheme="minorHAnsi" w:cstheme="minorHAnsi"/>
        </w:rPr>
        <w:t>Minden</w:t>
      </w:r>
      <w:r w:rsidR="00794661" w:rsidRPr="006C72EB">
        <w:rPr>
          <w:rFonts w:asciiTheme="minorHAnsi" w:hAnsiTheme="minorHAnsi" w:cstheme="minorHAnsi"/>
        </w:rPr>
        <w:t xml:space="preserve">, az </w:t>
      </w:r>
      <w:proofErr w:type="spellStart"/>
      <w:r w:rsidR="00794661" w:rsidRPr="006C72EB">
        <w:rPr>
          <w:rFonts w:asciiTheme="minorHAnsi" w:hAnsiTheme="minorHAnsi" w:cstheme="minorHAnsi"/>
        </w:rPr>
        <w:t>INSTR</w:t>
      </w:r>
      <w:proofErr w:type="spellEnd"/>
      <w:r w:rsidR="00794661" w:rsidRPr="006C72EB">
        <w:rPr>
          <w:rFonts w:asciiTheme="minorHAnsi" w:hAnsiTheme="minorHAnsi" w:cstheme="minorHAnsi"/>
        </w:rPr>
        <w:t>/</w:t>
      </w:r>
      <w:proofErr w:type="spellStart"/>
      <w:r w:rsidR="00794661" w:rsidRPr="006C72EB">
        <w:rPr>
          <w:rFonts w:asciiTheme="minorHAnsi" w:hAnsiTheme="minorHAnsi" w:cstheme="minorHAnsi"/>
        </w:rPr>
        <w:t>INSTK</w:t>
      </w:r>
      <w:proofErr w:type="spellEnd"/>
      <w:r w:rsidR="00794661" w:rsidRPr="006C72EB">
        <w:rPr>
          <w:rFonts w:asciiTheme="minorHAnsi" w:hAnsiTheme="minorHAnsi" w:cstheme="minorHAnsi"/>
        </w:rPr>
        <w:t xml:space="preserve"> táblában jelentett</w:t>
      </w:r>
      <w:r w:rsidR="00747E14" w:rsidRPr="006C72EB">
        <w:rPr>
          <w:rFonts w:asciiTheme="minorHAnsi" w:hAnsiTheme="minorHAnsi" w:cstheme="minorHAnsi"/>
        </w:rPr>
        <w:t xml:space="preserve"> </w:t>
      </w:r>
      <w:r w:rsidRPr="006C72EB">
        <w:rPr>
          <w:rFonts w:asciiTheme="minorHAnsi" w:hAnsiTheme="minorHAnsi" w:cstheme="minorHAnsi"/>
        </w:rPr>
        <w:t xml:space="preserve">instrumentumhoz kell kapcsolódnia </w:t>
      </w:r>
      <w:r w:rsidR="00FA485B">
        <w:rPr>
          <w:rFonts w:asciiTheme="minorHAnsi" w:hAnsiTheme="minorHAnsi" w:cstheme="minorHAnsi"/>
        </w:rPr>
        <w:t xml:space="preserve">kizárólag </w:t>
      </w:r>
      <w:r w:rsidRPr="006C72EB">
        <w:rPr>
          <w:rFonts w:asciiTheme="minorHAnsi" w:hAnsiTheme="minorHAnsi" w:cstheme="minorHAnsi"/>
        </w:rPr>
        <w:t>egy, adós szerepkörben lévő ügyfélnek.</w:t>
      </w:r>
      <w:bookmarkEnd w:id="260"/>
      <w:r w:rsidRPr="006C72EB">
        <w:rPr>
          <w:rFonts w:asciiTheme="minorHAnsi" w:hAnsiTheme="minorHAnsi" w:cstheme="minorHAnsi"/>
        </w:rPr>
        <w:t xml:space="preserve"> </w:t>
      </w:r>
      <w:r w:rsidR="00794661" w:rsidRPr="006C72EB">
        <w:rPr>
          <w:rFonts w:asciiTheme="minorHAnsi" w:hAnsiTheme="minorHAnsi" w:cstheme="minorHAnsi"/>
        </w:rPr>
        <w:t>A megszűnt instrumentumok esetében az instrumentumhoz tartozó ügyfél és az instrumentum-ügyfél kapcsolat a megszűnés hónapjában még jelentendő</w:t>
      </w:r>
      <w:r w:rsidR="00254D1D" w:rsidRPr="006C72EB">
        <w:rPr>
          <w:rFonts w:asciiTheme="minorHAnsi" w:hAnsiTheme="minorHAnsi" w:cstheme="minorHAnsi"/>
        </w:rPr>
        <w:t xml:space="preserve"> (az előző havi vagy a megszűnéskori adattartalommal)</w:t>
      </w:r>
      <w:r w:rsidR="00794661" w:rsidRPr="006C72EB">
        <w:rPr>
          <w:rFonts w:asciiTheme="minorHAnsi" w:hAnsiTheme="minorHAnsi" w:cstheme="minorHAnsi"/>
        </w:rPr>
        <w:t>, a következő havi jelentésekben már nem szerepeltetendő. Megszűnt instrumentumok esetén a</w:t>
      </w:r>
      <w:r w:rsidR="00245E1A" w:rsidRPr="006C72EB">
        <w:rPr>
          <w:rFonts w:asciiTheme="minorHAnsi" w:hAnsiTheme="minorHAnsi" w:cstheme="minorHAnsi"/>
        </w:rPr>
        <w:t xml:space="preserve"> fedezetnyújtó és a</w:t>
      </w:r>
      <w:r w:rsidR="00794661" w:rsidRPr="006C72EB">
        <w:rPr>
          <w:rFonts w:asciiTheme="minorHAnsi" w:hAnsiTheme="minorHAnsi" w:cstheme="minorHAnsi"/>
        </w:rPr>
        <w:t xml:space="preserve"> fedezet-ügyfél kapcsolat már a megszűnés hónapjában sem jelentendő. </w:t>
      </w:r>
    </w:p>
    <w:p w14:paraId="137C9FC5" w14:textId="068AB814" w:rsidR="00254D1D" w:rsidRPr="006C72EB" w:rsidRDefault="00254D1D" w:rsidP="00CB2B74">
      <w:pPr>
        <w:rPr>
          <w:rFonts w:asciiTheme="minorHAnsi" w:hAnsiTheme="minorHAnsi" w:cstheme="minorHAnsi"/>
        </w:rPr>
      </w:pPr>
      <w:r w:rsidRPr="006C72EB">
        <w:rPr>
          <w:rFonts w:asciiTheme="minorHAnsi" w:hAnsiTheme="minorHAnsi" w:cstheme="minorHAnsi"/>
        </w:rPr>
        <w:t xml:space="preserve">A tárgyhónapban keletkező és megszűnő hitelek esetében az ügyféltáblákban szűkebb attribútumkör jelentendő kötelezően, a részletes listát a technikai segédletek között szereplő adatmodell </w:t>
      </w:r>
      <w:proofErr w:type="spellStart"/>
      <w:r w:rsidRPr="006C72EB">
        <w:rPr>
          <w:rFonts w:asciiTheme="minorHAnsi" w:hAnsiTheme="minorHAnsi" w:cstheme="minorHAnsi"/>
        </w:rPr>
        <w:t>excel</w:t>
      </w:r>
      <w:proofErr w:type="spellEnd"/>
      <w:r w:rsidRPr="006C72EB">
        <w:rPr>
          <w:rFonts w:asciiTheme="minorHAnsi" w:hAnsiTheme="minorHAnsi" w:cstheme="minorHAnsi"/>
        </w:rPr>
        <w:t xml:space="preserve"> file tartalmazza.</w:t>
      </w:r>
    </w:p>
    <w:p w14:paraId="5152D5A6" w14:textId="59523117" w:rsidR="00D443EC" w:rsidRPr="006C72EB" w:rsidRDefault="00D443EC" w:rsidP="00CB2B74">
      <w:pPr>
        <w:rPr>
          <w:rFonts w:asciiTheme="minorHAnsi" w:hAnsiTheme="minorHAnsi" w:cstheme="minorHAnsi"/>
        </w:rPr>
      </w:pPr>
      <w:r w:rsidRPr="006C72EB">
        <w:rPr>
          <w:rFonts w:asciiTheme="minorHAnsi" w:hAnsiTheme="minorHAnsi" w:cstheme="minorHAnsi"/>
        </w:rPr>
        <w:t xml:space="preserve">Az egyes </w:t>
      </w:r>
      <w:proofErr w:type="spellStart"/>
      <w:r w:rsidRPr="006C72EB">
        <w:rPr>
          <w:rFonts w:asciiTheme="minorHAnsi" w:hAnsiTheme="minorHAnsi" w:cstheme="minorHAnsi"/>
        </w:rPr>
        <w:t>UGYF</w:t>
      </w:r>
      <w:proofErr w:type="spellEnd"/>
      <w:r w:rsidRPr="006C72EB">
        <w:rPr>
          <w:rFonts w:asciiTheme="minorHAnsi" w:hAnsiTheme="minorHAnsi" w:cstheme="minorHAnsi"/>
        </w:rPr>
        <w:t xml:space="preserve"> kóddal kezdődő táblákban jelölni kell azt, hogy milyen ügyfél minőségben szerepel az adott ügyfél (adós/adóstárs vagy fedezetnyújtó vagy mindkét minőségben szerepeltetendő, ekkor mindkét attribútum esetén „I” jelentendő</w:t>
      </w:r>
      <w:r w:rsidR="00E16EE9" w:rsidRPr="006C72EB">
        <w:rPr>
          <w:rFonts w:asciiTheme="minorHAnsi" w:hAnsiTheme="minorHAnsi" w:cstheme="minorHAnsi"/>
        </w:rPr>
        <w:t>)</w:t>
      </w:r>
      <w:r w:rsidRPr="006C72EB">
        <w:rPr>
          <w:rFonts w:asciiTheme="minorHAnsi" w:hAnsiTheme="minorHAnsi" w:cstheme="minorHAnsi"/>
        </w:rPr>
        <w:t xml:space="preserve">. Azt az információt, hogy melyik instrumentumhoz kapcsolódik az ügyfél,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illetve </w:t>
      </w:r>
      <w:proofErr w:type="spellStart"/>
      <w:r w:rsidRPr="006C72EB">
        <w:rPr>
          <w:rFonts w:asciiTheme="minorHAnsi" w:hAnsiTheme="minorHAnsi" w:cstheme="minorHAnsi"/>
        </w:rPr>
        <w:t>FED_UGYF</w:t>
      </w:r>
      <w:proofErr w:type="spellEnd"/>
      <w:r w:rsidRPr="006C72EB">
        <w:rPr>
          <w:rFonts w:asciiTheme="minorHAnsi" w:hAnsiTheme="minorHAnsi" w:cstheme="minorHAnsi"/>
        </w:rPr>
        <w:t xml:space="preserve"> táblákban kell jelenteni (ld</w:t>
      </w:r>
      <w:r w:rsidR="00D64ECE" w:rsidRPr="006C72EB">
        <w:rPr>
          <w:rFonts w:asciiTheme="minorHAnsi" w:hAnsiTheme="minorHAnsi" w:cstheme="minorHAnsi"/>
        </w:rPr>
        <w:t>.</w:t>
      </w:r>
      <w:r w:rsidRPr="006C72EB">
        <w:rPr>
          <w:rFonts w:asciiTheme="minorHAnsi" w:hAnsiTheme="minorHAnsi" w:cstheme="minorHAnsi"/>
        </w:rPr>
        <w:t xml:space="preserve"> az érintett táblák leírását). Adós/adóstárs esetén az adatok bővebb köre jelentendő, mint fedezetnyújtó esetén, ha mindkét minőségben jelen van az ügyfél a hitelintézetnél, akkor az adatok bővebb köre jelentendő.</w:t>
      </w:r>
    </w:p>
    <w:p w14:paraId="4743039F" w14:textId="6FCD2CF6" w:rsidR="00D443EC" w:rsidRPr="006C72EB" w:rsidRDefault="00D443EC" w:rsidP="00D443EC">
      <w:pPr>
        <w:rPr>
          <w:rFonts w:asciiTheme="minorHAnsi" w:hAnsiTheme="minorHAnsi" w:cstheme="minorHAnsi"/>
        </w:rPr>
      </w:pPr>
      <w:r w:rsidRPr="006C72EB">
        <w:rPr>
          <w:rFonts w:asciiTheme="minorHAnsi" w:hAnsiTheme="minorHAnsi" w:cstheme="minorHAnsi"/>
        </w:rPr>
        <w:t xml:space="preserve">A vállalkozásokra vonatkozó </w:t>
      </w:r>
      <w:r w:rsidR="00F12514" w:rsidRPr="006C72EB">
        <w:rPr>
          <w:rFonts w:asciiTheme="minorHAnsi" w:hAnsiTheme="minorHAnsi" w:cstheme="minorHAnsi"/>
        </w:rPr>
        <w:t>táblá</w:t>
      </w:r>
      <w:r w:rsidRPr="006C72EB">
        <w:rPr>
          <w:rFonts w:asciiTheme="minorHAnsi" w:hAnsiTheme="minorHAnsi" w:cstheme="minorHAnsi"/>
        </w:rPr>
        <w:t xml:space="preserve">kban halasztott mezőként a későbbiekben majd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csatlakozástól függően) az adós és fedezetnyújtó szerepkörökben megjelenő ügyfeleken kívül ügyfélként fel kell venni:</w:t>
      </w:r>
    </w:p>
    <w:p w14:paraId="70EED3A9" w14:textId="77777777"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értékpapírosítást</w:t>
      </w:r>
      <w:proofErr w:type="spellEnd"/>
      <w:r w:rsidRPr="006C72EB">
        <w:rPr>
          <w:rFonts w:asciiTheme="minorHAnsi" w:hAnsiTheme="minorHAnsi" w:cstheme="minorHAnsi"/>
        </w:rPr>
        <w:t xml:space="preserve"> kezdeményezőt</w:t>
      </w:r>
    </w:p>
    <w:p w14:paraId="153ADFA0" w14:textId="77777777"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a kezelőt (értékpapírosított hitelek esetén)</w:t>
      </w:r>
    </w:p>
    <w:p w14:paraId="0EA1BFE4" w14:textId="77777777"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 xml:space="preserve">a belföldi adós belföldi vagy külföldi közvetlen és végső befektetőjét vagy </w:t>
      </w:r>
    </w:p>
    <w:p w14:paraId="6E4B3B3B" w14:textId="2A2F5972"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fióktelepként működő belföldi adós esetén annak vállalatközpontját (</w:t>
      </w:r>
      <w:proofErr w:type="spellStart"/>
      <w:r w:rsidRPr="006C72EB">
        <w:rPr>
          <w:rFonts w:asciiTheme="minorHAnsi" w:hAnsiTheme="minorHAnsi" w:cstheme="minorHAnsi"/>
        </w:rPr>
        <w:t>head-office</w:t>
      </w:r>
      <w:proofErr w:type="spellEnd"/>
      <w:r w:rsidRPr="006C72EB">
        <w:rPr>
          <w:rFonts w:asciiTheme="minorHAnsi" w:hAnsiTheme="minorHAnsi" w:cstheme="minorHAnsi"/>
        </w:rPr>
        <w:t>).</w:t>
      </w:r>
    </w:p>
    <w:p w14:paraId="75872C46" w14:textId="2888D99A" w:rsidR="00D443EC" w:rsidRPr="006C72EB" w:rsidRDefault="00D443EC" w:rsidP="00D443EC">
      <w:pPr>
        <w:rPr>
          <w:rFonts w:asciiTheme="minorHAnsi" w:hAnsiTheme="minorHAnsi" w:cstheme="minorHAnsi"/>
        </w:rPr>
      </w:pPr>
      <w:r w:rsidRPr="006C72EB">
        <w:rPr>
          <w:rFonts w:asciiTheme="minorHAnsi" w:hAnsiTheme="minorHAnsi" w:cstheme="minorHAnsi"/>
        </w:rPr>
        <w:t xml:space="preserve">Jelenleg ezeket a szerepköröket nem kell jelenteni az </w:t>
      </w:r>
      <w:r w:rsidR="00F12514" w:rsidRPr="006C72EB">
        <w:rPr>
          <w:rFonts w:asciiTheme="minorHAnsi" w:hAnsiTheme="minorHAnsi" w:cstheme="minorHAnsi"/>
        </w:rPr>
        <w:t>ügyféltáblák</w:t>
      </w:r>
      <w:r w:rsidRPr="006C72EB">
        <w:rPr>
          <w:rFonts w:asciiTheme="minorHAnsi" w:hAnsiTheme="minorHAnsi" w:cstheme="minorHAnsi"/>
        </w:rPr>
        <w:t>ban</w:t>
      </w:r>
      <w:r w:rsidR="009C44E2">
        <w:rPr>
          <w:rFonts w:asciiTheme="minorHAnsi" w:hAnsiTheme="minorHAnsi" w:cstheme="minorHAnsi"/>
        </w:rPr>
        <w:t xml:space="preserve"> még abban az esetben sem, ha az adatszolgáltató foglalkozik szintetikus </w:t>
      </w:r>
      <w:proofErr w:type="spellStart"/>
      <w:r w:rsidR="009C44E2">
        <w:rPr>
          <w:rFonts w:asciiTheme="minorHAnsi" w:hAnsiTheme="minorHAnsi" w:cstheme="minorHAnsi"/>
        </w:rPr>
        <w:t>értékpapírosítással</w:t>
      </w:r>
      <w:proofErr w:type="spellEnd"/>
      <w:r w:rsidR="009C44E2">
        <w:rPr>
          <w:rFonts w:asciiTheme="minorHAnsi" w:hAnsiTheme="minorHAnsi" w:cstheme="minorHAnsi"/>
        </w:rPr>
        <w:t xml:space="preserve"> (ld. 1.10.18. pont)</w:t>
      </w:r>
      <w:r w:rsidRPr="006C72EB">
        <w:rPr>
          <w:rFonts w:asciiTheme="minorHAnsi" w:hAnsiTheme="minorHAnsi" w:cstheme="minorHAnsi"/>
        </w:rPr>
        <w:t>.</w:t>
      </w:r>
    </w:p>
    <w:p w14:paraId="5B016369" w14:textId="58828D58" w:rsidR="0086262E" w:rsidRPr="006C72EB" w:rsidRDefault="004E3D29" w:rsidP="004E3D29">
      <w:bookmarkStart w:id="261" w:name="_Hlk93059038"/>
      <w:r w:rsidRPr="006C72EB">
        <w:rPr>
          <w:rFonts w:asciiTheme="minorHAnsi" w:hAnsiTheme="minorHAnsi" w:cstheme="minorHAnsi"/>
        </w:rPr>
        <w:t xml:space="preserve">2022. június vonatkozási időtől kezdődően minden ügyféltáblában jelentendő </w:t>
      </w:r>
      <w:r w:rsidR="00587053" w:rsidRPr="006C72EB">
        <w:rPr>
          <w:rFonts w:asciiTheme="minorHAnsi" w:hAnsiTheme="minorHAnsi" w:cstheme="minorHAnsi"/>
        </w:rPr>
        <w:t xml:space="preserve">az adós és adóstárs ügyfelek tekintetében </w:t>
      </w:r>
      <w:r w:rsidRPr="006C72EB">
        <w:rPr>
          <w:rFonts w:asciiTheme="minorHAnsi" w:hAnsiTheme="minorHAnsi" w:cstheme="minorHAnsi"/>
        </w:rPr>
        <w:t xml:space="preserve">az ügyfélcsoport vezető országkódja és azonosítója a hitelekhez kapcsolódó teljes ügyfélállomány tekintetében, amennyiben az ügyfél a hitelintézetnél nyilvántartott ügyfélcsoporthoz tartozik. Az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táblában az ügyfélcsoporthoz tartozásra vonatkozó két mező is újonnan került beépítésre </w:t>
      </w:r>
      <w:r w:rsidRPr="006C72EB">
        <w:rPr>
          <w:rFonts w:asciiTheme="minorHAnsi" w:hAnsiTheme="minorHAnsi" w:cstheme="minorHAnsi"/>
          <w:b/>
          <w:bCs/>
        </w:rPr>
        <w:t>(„</w:t>
      </w:r>
      <w:r w:rsidRPr="006C72EB">
        <w:rPr>
          <w:b/>
          <w:bCs/>
        </w:rPr>
        <w:t xml:space="preserve">Az ügyfél az adatszolgáltatónál nyilvántartott ügyfélcsoporthoz tartozó-e?” </w:t>
      </w:r>
      <w:r w:rsidRPr="006C72EB">
        <w:t>és</w:t>
      </w:r>
      <w:r w:rsidRPr="006C72EB">
        <w:rPr>
          <w:b/>
          <w:bCs/>
        </w:rPr>
        <w:t xml:space="preserve"> „Ügyfélcsoport azonosító”</w:t>
      </w:r>
      <w:r w:rsidRPr="006C72EB">
        <w:t xml:space="preserve">), míg a többi ügyféltáblában ezek a mezők már korábban is jelentendők voltak. </w:t>
      </w:r>
    </w:p>
    <w:p w14:paraId="7705F1E0" w14:textId="4ADC521F" w:rsidR="0086262E" w:rsidRPr="006C72EB" w:rsidRDefault="0086262E" w:rsidP="00F570C6">
      <w:pPr>
        <w:spacing w:after="0"/>
      </w:pPr>
      <w:r w:rsidRPr="006C72EB">
        <w:t xml:space="preserve">A mezők töltési logikája a következő: amennyiben „Az ügyfél az adatszolgáltatónál nyilvántartott ügyfélcsoporthoz tartozó-e?” mezőben igen a válasz, töltendő az </w:t>
      </w:r>
      <w:r w:rsidRPr="006C72EB">
        <w:rPr>
          <w:b/>
          <w:bCs/>
        </w:rPr>
        <w:t>„Ügyfélcsoport azonosító”</w:t>
      </w:r>
      <w:r w:rsidRPr="006C72EB">
        <w:t xml:space="preserve">. Amennyiben töltött az </w:t>
      </w:r>
      <w:r w:rsidRPr="006C72EB">
        <w:rPr>
          <w:b/>
          <w:bCs/>
        </w:rPr>
        <w:t>„Ügyfélcsoport azonosító”</w:t>
      </w:r>
      <w:r w:rsidRPr="006C72EB">
        <w:t xml:space="preserve">, akkor jelentendő az </w:t>
      </w:r>
      <w:r w:rsidRPr="006C72EB">
        <w:rPr>
          <w:b/>
          <w:bCs/>
        </w:rPr>
        <w:t>„Ügyfélcsoport-vezető országkódja”</w:t>
      </w:r>
      <w:r w:rsidRPr="006C72EB">
        <w:t xml:space="preserve">. HU országkód esetén vagy az </w:t>
      </w:r>
      <w:r w:rsidRPr="006C72EB">
        <w:rPr>
          <w:b/>
          <w:bCs/>
        </w:rPr>
        <w:t>„Ügyfélcsoport-vezető belföldi vállalat adószáma”</w:t>
      </w:r>
      <w:r w:rsidRPr="006C72EB">
        <w:t xml:space="preserve"> vagy az </w:t>
      </w:r>
      <w:r w:rsidRPr="006C72EB">
        <w:rPr>
          <w:b/>
          <w:bCs/>
        </w:rPr>
        <w:t>„Ügyfélcsoport-vezető magánszemély vagy önálló vállalkozó azonosítója”</w:t>
      </w:r>
      <w:r w:rsidRPr="006C72EB">
        <w:t xml:space="preserve"> mezőkben jelentendő az információ (utóbbi eset</w:t>
      </w:r>
      <w:r w:rsidR="004C23A3" w:rsidRPr="006C72EB">
        <w:t>et lejjebb részletezzük</w:t>
      </w:r>
      <w:r w:rsidRPr="006C72EB">
        <w:t xml:space="preserve">, nem HU országkód esetén az adat az </w:t>
      </w:r>
      <w:r w:rsidRPr="006C72EB">
        <w:rPr>
          <w:b/>
          <w:bCs/>
        </w:rPr>
        <w:t>„Ügyfélcsoport-vezető külföldi vállalat azonosítója”</w:t>
      </w:r>
      <w:r w:rsidRPr="006C72EB">
        <w:t xml:space="preserve"> (LEI-kód/adószám/cégjegyzékszám/egyéb azonosító) </w:t>
      </w:r>
      <w:r w:rsidR="00C955A9" w:rsidRPr="006C72EB">
        <w:t xml:space="preserve">vagy az </w:t>
      </w:r>
      <w:r w:rsidR="00C955A9" w:rsidRPr="006C72EB">
        <w:rPr>
          <w:b/>
          <w:bCs/>
        </w:rPr>
        <w:t>„</w:t>
      </w:r>
      <w:r w:rsidR="00C955A9" w:rsidRPr="006C72EB">
        <w:rPr>
          <w:b/>
        </w:rPr>
        <w:t>Ügyfélcsoport-vezető magánszemély vagy önálló vállalkozó azonosítója”</w:t>
      </w:r>
      <w:r w:rsidR="00C955A9" w:rsidRPr="006C72EB">
        <w:t xml:space="preserve"> mezőkben jelentendő (utóbbi eset</w:t>
      </w:r>
      <w:r w:rsidR="004C23A3" w:rsidRPr="006C72EB">
        <w:t>et</w:t>
      </w:r>
      <w:r w:rsidR="00C955A9" w:rsidRPr="006C72EB">
        <w:t xml:space="preserve"> szintén </w:t>
      </w:r>
      <w:r w:rsidR="004C23A3" w:rsidRPr="006C72EB">
        <w:t>a következőkben részletezzük</w:t>
      </w:r>
      <w:r w:rsidR="00C955A9" w:rsidRPr="006C72EB">
        <w:t>).</w:t>
      </w:r>
    </w:p>
    <w:p w14:paraId="67115348" w14:textId="6D038FD1" w:rsidR="004C23A3" w:rsidRPr="006C72EB" w:rsidRDefault="004C23A3" w:rsidP="004E3D29">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w:t>
      </w:r>
      <w:r w:rsidR="007F24E2" w:rsidRPr="006C72EB">
        <w:rPr>
          <w:bCs/>
        </w:rPr>
        <w:t xml:space="preserve">, ’I’ kódérték jelentendő, amennyiben nem (azaz belföldi vagy külföldi </w:t>
      </w:r>
      <w:proofErr w:type="spellStart"/>
      <w:r w:rsidR="007F24E2" w:rsidRPr="006C72EB">
        <w:rPr>
          <w:bCs/>
        </w:rPr>
        <w:t>vállakozás</w:t>
      </w:r>
      <w:proofErr w:type="spellEnd"/>
      <w:r w:rsidR="007F24E2" w:rsidRPr="006C72EB">
        <w:rPr>
          <w:bCs/>
        </w:rPr>
        <w:t>), akkor ’N’.</w:t>
      </w:r>
    </w:p>
    <w:p w14:paraId="77D1E91E" w14:textId="5A9053FA" w:rsidR="0090790F" w:rsidRPr="006C72EB" w:rsidRDefault="0090790F" w:rsidP="004E3D29">
      <w:pPr>
        <w:rPr>
          <w:rFonts w:asciiTheme="minorHAnsi" w:hAnsiTheme="minorHAnsi" w:cstheme="minorHAnsi"/>
        </w:rPr>
      </w:pPr>
      <w:r w:rsidRPr="006C72EB">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p>
    <w:p w14:paraId="1E09A368" w14:textId="5A094BBA" w:rsidR="00AF2A3C" w:rsidRPr="006C72EB" w:rsidRDefault="00C955A9" w:rsidP="00AF2A3C">
      <w:pPr>
        <w:rPr>
          <w:lang w:eastAsia="en-US"/>
        </w:rPr>
      </w:pPr>
      <w:r w:rsidRPr="006C72EB">
        <w:rPr>
          <w:rFonts w:asciiTheme="minorHAnsi" w:hAnsiTheme="minorHAnsi" w:cstheme="minorHAnsi"/>
        </w:rPr>
        <w:t>Szintén 20</w:t>
      </w:r>
      <w:r w:rsidR="005E0329" w:rsidRPr="006C72EB">
        <w:rPr>
          <w:rFonts w:asciiTheme="minorHAnsi" w:hAnsiTheme="minorHAnsi" w:cstheme="minorHAnsi"/>
        </w:rPr>
        <w:t xml:space="preserve">22. júniustól jelentendő az </w:t>
      </w:r>
      <w:r w:rsidR="00587053" w:rsidRPr="006C72EB">
        <w:rPr>
          <w:rFonts w:asciiTheme="minorHAnsi" w:hAnsiTheme="minorHAnsi" w:cstheme="minorHAnsi"/>
        </w:rPr>
        <w:t xml:space="preserve">adós- és adóstárs ügyfelek </w:t>
      </w:r>
      <w:r w:rsidR="00154A04" w:rsidRPr="006C72EB">
        <w:rPr>
          <w:rFonts w:asciiTheme="minorHAnsi" w:hAnsiTheme="minorHAnsi" w:cstheme="minorHAnsi"/>
        </w:rPr>
        <w:t xml:space="preserve">tekintetében az </w:t>
      </w:r>
      <w:r w:rsidR="005E0329" w:rsidRPr="006C72EB">
        <w:rPr>
          <w:rFonts w:asciiTheme="minorHAnsi" w:hAnsiTheme="minorHAnsi" w:cstheme="minorHAnsi"/>
        </w:rPr>
        <w:t>az információ, hogy az ügyfél a hitelintézet szempontjából, illetve a hitelintézetet magában foglaló intézménycsoport szempontjából nagykockázati kitettségnek minősül-e</w:t>
      </w:r>
      <w:r w:rsidR="002C7221" w:rsidRPr="006C72EB">
        <w:rPr>
          <w:rFonts w:asciiTheme="minorHAnsi" w:hAnsiTheme="minorHAnsi" w:cstheme="minorHAnsi"/>
        </w:rPr>
        <w:t xml:space="preserve"> és ha igen, akkor ügyfél- vagy csoportszinten</w:t>
      </w:r>
      <w:r w:rsidR="005E0329" w:rsidRPr="006C72EB">
        <w:rPr>
          <w:rFonts w:asciiTheme="minorHAnsi" w:hAnsiTheme="minorHAnsi" w:cstheme="minorHAnsi"/>
        </w:rPr>
        <w:t xml:space="preserve"> </w:t>
      </w:r>
      <w:r w:rsidR="005E0329" w:rsidRPr="006C72EB">
        <w:rPr>
          <w:rFonts w:asciiTheme="minorHAnsi" w:hAnsiTheme="minorHAnsi" w:cstheme="minorHAnsi"/>
          <w:b/>
          <w:bCs/>
        </w:rPr>
        <w:t>(„Az adatszolgáltató intézménynél az ügyféllel szembeni követelés nagykockázati kitettség-e?”</w:t>
      </w:r>
      <w:r w:rsidR="005E0329" w:rsidRPr="006C72EB">
        <w:rPr>
          <w:rFonts w:asciiTheme="minorHAnsi" w:hAnsiTheme="minorHAnsi" w:cstheme="minorHAnsi"/>
        </w:rPr>
        <w:t xml:space="preserve"> és </w:t>
      </w:r>
      <w:r w:rsidR="005E0329" w:rsidRPr="006C72E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005E0329" w:rsidRPr="006C72EB">
        <w:rPr>
          <w:rFonts w:asciiTheme="minorHAnsi" w:hAnsiTheme="minorHAnsi" w:cstheme="minorHAnsi"/>
        </w:rPr>
        <w:t xml:space="preserve"> mezők). </w:t>
      </w:r>
      <w:r w:rsidR="00094EB6" w:rsidRPr="006C72EB">
        <w:rPr>
          <w:rFonts w:asciiTheme="minorHAnsi" w:hAnsiTheme="minorHAnsi" w:cstheme="minorHAnsi"/>
        </w:rPr>
        <w:t>A mezők a teljes hitelállomány tekintetében jelentendők. Amennyiben a hitelintézet nem tartozik összevont felügyelet alá tartozó intézménycsoportba, utóbbi mező üresen hagyható.</w:t>
      </w:r>
      <w:r w:rsidR="00EC6DA0" w:rsidRPr="006C72EB">
        <w:rPr>
          <w:rFonts w:asciiTheme="minorHAnsi" w:hAnsiTheme="minorHAnsi" w:cstheme="minorHAnsi"/>
        </w:rPr>
        <w:t xml:space="preserve"> Amennyiben a nagykockázati minősítés intézménycsoport szinten történik és egyedi szinten nem, „Az adatszolgáltató intézménynél az ügyféllel szembeni követelés nagykockázati kitettség-e?” mezőben N érték jelentendő.</w:t>
      </w:r>
      <w:r w:rsidR="00AF2A3C" w:rsidRPr="006C72EB">
        <w:rPr>
          <w:rFonts w:asciiTheme="minorHAnsi" w:hAnsiTheme="minorHAnsi" w:cstheme="minorHAnsi"/>
        </w:rPr>
        <w:t xml:space="preserve"> </w:t>
      </w:r>
      <w:r w:rsidR="00AF2A3C" w:rsidRPr="006C72EB">
        <w:rPr>
          <w:lang w:eastAsia="en-US"/>
        </w:rPr>
        <w:t>Meglévő kitettségekhez kapcsolódó meglévő ügyfeleknél megfelelő a negyedéves gyakoriságú frissítése a nagykockázati mezők tartalmának és az adat örökítése a köztes havi riportokba, azonban új kockázatvállalások, ügyfélcsoport módosulások esetén elvárás, hogy az új információ negyedévek között is bekerüljön a HITREG-be</w:t>
      </w:r>
      <w:r w:rsidR="00AD5649" w:rsidRPr="006C72EB">
        <w:rPr>
          <w:lang w:eastAsia="en-US"/>
        </w:rPr>
        <w:t>.</w:t>
      </w:r>
      <w:r w:rsidR="00A03F46" w:rsidRPr="006C72EB">
        <w:rPr>
          <w:lang w:eastAsia="en-US"/>
        </w:rPr>
        <w:t xml:space="preserve"> Hitelintézeti fióktelepek esetén a mező ’N’ kódértékkel jelenthető.</w:t>
      </w:r>
      <w:r w:rsidR="00C404F7">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r w:rsidR="000937A5">
        <w:rPr>
          <w:lang w:eastAsia="en-US"/>
        </w:rPr>
        <w:t>’</w:t>
      </w:r>
      <w:proofErr w:type="spellStart"/>
      <w:r w:rsidR="000937A5">
        <w:rPr>
          <w:lang w:eastAsia="en-US"/>
        </w:rPr>
        <w:t>I_UF</w:t>
      </w:r>
      <w:proofErr w:type="spellEnd"/>
      <w:r w:rsidR="000937A5">
        <w:rPr>
          <w:lang w:eastAsia="en-US"/>
        </w:rPr>
        <w:t>’), az ügyfélcsoport többi tagjánál ügyfélcsoportszintű (’</w:t>
      </w:r>
      <w:proofErr w:type="spellStart"/>
      <w:r w:rsidR="000937A5">
        <w:rPr>
          <w:lang w:eastAsia="en-US"/>
        </w:rPr>
        <w:t>I_CSOP</w:t>
      </w:r>
      <w:proofErr w:type="spellEnd"/>
      <w:r w:rsidR="000937A5">
        <w:rPr>
          <w:lang w:eastAsia="en-US"/>
        </w:rPr>
        <w:t>’) nagykockázat jelentendő a mezőkben.</w:t>
      </w:r>
    </w:p>
    <w:bookmarkEnd w:id="261"/>
    <w:p w14:paraId="215FB78D" w14:textId="77777777" w:rsidR="002C7221" w:rsidRPr="006C72EB" w:rsidRDefault="002C7221" w:rsidP="004E3D29">
      <w:pPr>
        <w:rPr>
          <w:rFonts w:asciiTheme="minorHAnsi" w:hAnsiTheme="minorHAnsi" w:cs="Arial"/>
        </w:rPr>
      </w:pPr>
    </w:p>
    <w:p w14:paraId="6C9FEEED" w14:textId="4C3EBA06" w:rsidR="002C7221" w:rsidRPr="006C72EB" w:rsidRDefault="002C7221" w:rsidP="004E3D29">
      <w:pPr>
        <w:rPr>
          <w:rFonts w:asciiTheme="minorHAnsi" w:hAnsiTheme="minorHAnsi" w:cstheme="minorHAnsi"/>
        </w:rPr>
      </w:pPr>
      <w:bookmarkStart w:id="262" w:name="_Hlk93059229"/>
      <w:r w:rsidRPr="006C72EB">
        <w:rPr>
          <w:rFonts w:asciiTheme="minorHAnsi" w:hAnsiTheme="minorHAnsi" w:cs="Arial"/>
        </w:rPr>
        <w:t xml:space="preserve">2022. június vonatkozási időtől kezdődően </w:t>
      </w:r>
      <w:r w:rsidR="00587053" w:rsidRPr="006C72EB">
        <w:rPr>
          <w:rFonts w:asciiTheme="minorHAnsi" w:hAnsiTheme="minorHAnsi" w:cs="Arial"/>
        </w:rPr>
        <w:t xml:space="preserve">a teljes hitelállományhoz kapcsolódó adós és adóstárs ügyfélállomány tekintetében jelentendő az az információ, hogy </w:t>
      </w:r>
      <w:r w:rsidR="00587053" w:rsidRPr="006C72EB">
        <w:rPr>
          <w:rFonts w:asciiTheme="minorHAnsi" w:hAnsiTheme="minorHAnsi" w:cs="Arial"/>
          <w:b/>
          <w:bCs/>
        </w:rPr>
        <w:t>„</w:t>
      </w:r>
      <w:r w:rsidRPr="006C72EB">
        <w:rPr>
          <w:rFonts w:asciiTheme="minorHAnsi" w:hAnsiTheme="minorHAnsi" w:cs="Arial"/>
          <w:b/>
          <w:bCs/>
        </w:rPr>
        <w:t>Az adós/adóstárs ügyfélnek az adott intézménynél volt-e korábban 30 napon túli késedelemben lévő hitele?</w:t>
      </w:r>
      <w:r w:rsidR="00587053" w:rsidRPr="006C72EB">
        <w:rPr>
          <w:rFonts w:asciiTheme="minorHAnsi" w:hAnsiTheme="minorHAnsi" w:cs="Arial"/>
          <w:b/>
          <w:bCs/>
        </w:rPr>
        <w:t>”</w:t>
      </w:r>
      <w:r w:rsidR="00587053" w:rsidRPr="006C72EB">
        <w:rPr>
          <w:rFonts w:asciiTheme="minorHAnsi" w:hAnsiTheme="minorHAnsi" w:cs="Arial"/>
        </w:rPr>
        <w:t>.</w:t>
      </w:r>
      <w:bookmarkEnd w:id="262"/>
      <w:r w:rsidR="005A7687" w:rsidRPr="006C72EB">
        <w:rPr>
          <w:rFonts w:asciiTheme="minorHAnsi" w:hAnsiTheme="minorHAnsi" w:cs="Arial"/>
        </w:rPr>
        <w:t xml:space="preserve"> </w:t>
      </w:r>
      <w:bookmarkStart w:id="263" w:name="_Hlk95137526"/>
      <w:r w:rsidR="005A7687" w:rsidRPr="006C72EB">
        <w:rPr>
          <w:rFonts w:asciiTheme="minorHAnsi" w:hAnsiTheme="minorHAnsi" w:cs="Arial"/>
        </w:rPr>
        <w:t>Ennek tényét legalább 2008.01.01. dátumig visszamenőleg szükséges vizsgálni, mind a még élő, mind a már lezárt szerződések tekintetében.</w:t>
      </w:r>
      <w:bookmarkEnd w:id="263"/>
      <w:r w:rsidR="00975EF1" w:rsidRPr="006C72EB">
        <w:t xml:space="preserve"> </w:t>
      </w:r>
      <w:r w:rsidR="00975EF1" w:rsidRPr="006C72EB">
        <w:rPr>
          <w:rFonts w:asciiTheme="minorHAnsi" w:hAnsiTheme="minorHAnsi" w:cs="Arial"/>
        </w:rPr>
        <w:t>A törlesztéssel korrigált késedelmes napszám a mérvadó.</w:t>
      </w:r>
      <w:r w:rsidR="00727537">
        <w:rPr>
          <w:rFonts w:asciiTheme="minorHAnsi" w:hAnsiTheme="minorHAnsi" w:cs="Arial"/>
        </w:rPr>
        <w:t xml:space="preserve"> A tényleges késedelmet kell figyelni, nem a kockázatkezelés által figyelembe vett késedelmet, mind a tőke-. kamat-, mind a díjkésedelmek figyelembe veendők.</w:t>
      </w:r>
    </w:p>
    <w:p w14:paraId="59E2E137" w14:textId="0E3103CB" w:rsidR="00D443EC" w:rsidRPr="006C72EB" w:rsidRDefault="00D443EC" w:rsidP="008E587A">
      <w:pPr>
        <w:pStyle w:val="Cmsor3"/>
        <w:rPr>
          <w:rFonts w:asciiTheme="minorHAnsi" w:hAnsiTheme="minorHAnsi" w:cstheme="minorHAnsi"/>
          <w:b/>
          <w:szCs w:val="20"/>
        </w:rPr>
      </w:pPr>
      <w:bookmarkStart w:id="264" w:name="_Toc64967398"/>
      <w:bookmarkStart w:id="265" w:name="_Toc149902019"/>
      <w:bookmarkStart w:id="266" w:name="_Toc188019089"/>
      <w:r w:rsidRPr="006C72EB">
        <w:rPr>
          <w:rFonts w:asciiTheme="minorHAnsi" w:hAnsiTheme="minorHAnsi" w:cstheme="minorHAnsi"/>
          <w:b/>
          <w:szCs w:val="20"/>
        </w:rPr>
        <w:t>A háztartási ügyfelekre vonatkozó tábla (</w:t>
      </w:r>
      <w:proofErr w:type="spellStart"/>
      <w:r w:rsidRPr="006C72EB">
        <w:rPr>
          <w:rFonts w:asciiTheme="minorHAnsi" w:hAnsiTheme="minorHAnsi" w:cstheme="minorHAnsi"/>
          <w:b/>
          <w:szCs w:val="20"/>
        </w:rPr>
        <w:t>UGYFL</w:t>
      </w:r>
      <w:proofErr w:type="spellEnd"/>
      <w:r w:rsidRPr="006C72EB">
        <w:rPr>
          <w:rFonts w:asciiTheme="minorHAnsi" w:hAnsiTheme="minorHAnsi" w:cstheme="minorHAnsi"/>
          <w:b/>
          <w:szCs w:val="20"/>
        </w:rPr>
        <w:t>)</w:t>
      </w:r>
      <w:bookmarkEnd w:id="264"/>
      <w:bookmarkEnd w:id="265"/>
      <w:bookmarkEnd w:id="266"/>
    </w:p>
    <w:p w14:paraId="05513EDC" w14:textId="77777777" w:rsidR="009014FE" w:rsidRPr="006C72EB" w:rsidRDefault="00D443EC" w:rsidP="00D443EC">
      <w:pPr>
        <w:rPr>
          <w:rFonts w:asciiTheme="minorHAnsi" w:hAnsiTheme="minorHAnsi" w:cstheme="minorHAnsi"/>
        </w:rPr>
      </w:pPr>
      <w:r w:rsidRPr="006C72EB">
        <w:rPr>
          <w:rFonts w:asciiTheme="minorHAnsi" w:hAnsiTheme="minorHAnsi" w:cstheme="minorHAnsi"/>
        </w:rPr>
        <w:t xml:space="preserve">A belföldi és külföldi háztartási (lakossági és önálló vállalkozók) szektorba tartozó ügyfelek adatait egyazon táblában kell jelentetni anonim azonosítóval. </w:t>
      </w:r>
    </w:p>
    <w:p w14:paraId="5670B4E3" w14:textId="48DF94BD" w:rsidR="009014FE" w:rsidRPr="006C72EB" w:rsidRDefault="00D443EC" w:rsidP="00D443EC">
      <w:pPr>
        <w:rPr>
          <w:rFonts w:asciiTheme="minorHAnsi" w:hAnsiTheme="minorHAnsi" w:cstheme="minorHAnsi"/>
        </w:rPr>
      </w:pPr>
      <w:r w:rsidRPr="006C72EB">
        <w:rPr>
          <w:rFonts w:asciiTheme="minorHAnsi" w:hAnsiTheme="minorHAnsi" w:cstheme="minorHAnsi"/>
        </w:rPr>
        <w:t>A tábl</w:t>
      </w:r>
      <w:r w:rsidR="009014FE" w:rsidRPr="006C72EB">
        <w:rPr>
          <w:rFonts w:asciiTheme="minorHAnsi" w:hAnsiTheme="minorHAnsi" w:cstheme="minorHAnsi"/>
        </w:rPr>
        <w:t xml:space="preserve">ának két </w:t>
      </w:r>
      <w:r w:rsidRPr="006C72EB">
        <w:rPr>
          <w:rFonts w:asciiTheme="minorHAnsi" w:hAnsiTheme="minorHAnsi" w:cstheme="minorHAnsi"/>
        </w:rPr>
        <w:t>kulcsmezője</w:t>
      </w:r>
      <w:r w:rsidR="009014FE" w:rsidRPr="006C72EB">
        <w:rPr>
          <w:rFonts w:asciiTheme="minorHAnsi" w:hAnsiTheme="minorHAnsi" w:cstheme="minorHAnsi"/>
        </w:rPr>
        <w:t xml:space="preserve"> van a megfigyelt szervezet azonosítón túl:</w:t>
      </w:r>
      <w:r w:rsidRPr="006C72EB">
        <w:rPr>
          <w:rFonts w:asciiTheme="minorHAnsi" w:hAnsiTheme="minorHAnsi" w:cstheme="minorHAnsi"/>
        </w:rPr>
        <w:t xml:space="preserve"> az anonim azonosító és az </w:t>
      </w:r>
      <w:r w:rsidR="00E16EE9" w:rsidRPr="006C72EB">
        <w:rPr>
          <w:rFonts w:asciiTheme="minorHAnsi" w:hAnsiTheme="minorHAnsi" w:cstheme="minorHAnsi"/>
        </w:rPr>
        <w:t>„</w:t>
      </w:r>
      <w:r w:rsidR="00E16EE9" w:rsidRPr="006C72EB">
        <w:rPr>
          <w:rFonts w:asciiTheme="minorHAnsi" w:hAnsiTheme="minorHAnsi" w:cstheme="minorHAnsi"/>
          <w:b/>
        </w:rPr>
        <w:t>Ü</w:t>
      </w:r>
      <w:r w:rsidRPr="006C72EB">
        <w:rPr>
          <w:rFonts w:asciiTheme="minorHAnsi" w:hAnsiTheme="minorHAnsi" w:cstheme="minorHAnsi"/>
          <w:b/>
        </w:rPr>
        <w:t xml:space="preserve">gyféljelleg </w:t>
      </w:r>
      <w:r w:rsidR="00060D1F" w:rsidRPr="006C72EB">
        <w:rPr>
          <w:rFonts w:asciiTheme="minorHAnsi" w:hAnsiTheme="minorHAnsi" w:cstheme="minorHAnsi"/>
          <w:b/>
        </w:rPr>
        <w:t>– háztartás</w:t>
      </w:r>
      <w:r w:rsidR="00E16EE9" w:rsidRPr="006C72EB">
        <w:rPr>
          <w:rFonts w:asciiTheme="minorHAnsi" w:hAnsiTheme="minorHAnsi" w:cstheme="minorHAnsi"/>
        </w:rPr>
        <w:t>”</w:t>
      </w:r>
      <w:r w:rsidR="00060D1F" w:rsidRPr="006C72EB">
        <w:rPr>
          <w:rFonts w:asciiTheme="minorHAnsi" w:hAnsiTheme="minorHAnsi" w:cstheme="minorHAnsi"/>
        </w:rPr>
        <w:t xml:space="preserve"> mezők </w:t>
      </w:r>
      <w:r w:rsidRPr="006C72EB">
        <w:rPr>
          <w:rFonts w:asciiTheme="minorHAnsi" w:hAnsiTheme="minorHAnsi" w:cstheme="minorHAnsi"/>
        </w:rPr>
        <w:t xml:space="preserve">együttesen. </w:t>
      </w:r>
    </w:p>
    <w:p w14:paraId="63F9DDE4" w14:textId="55382A6E" w:rsidR="001E46AB" w:rsidRPr="006C72EB" w:rsidRDefault="009014FE" w:rsidP="004A4736">
      <w:pPr>
        <w:rPr>
          <w:rFonts w:asciiTheme="minorHAnsi" w:hAnsiTheme="minorHAnsi" w:cstheme="minorHAnsi"/>
        </w:rPr>
      </w:pPr>
      <w:bookmarkStart w:id="267" w:name="_Hlk534980933"/>
      <w:r w:rsidRPr="006C72EB">
        <w:rPr>
          <w:rFonts w:asciiTheme="minorHAnsi" w:hAnsiTheme="minorHAnsi" w:cstheme="minorHAnsi"/>
        </w:rPr>
        <w:t xml:space="preserve">Anonim azonosító: </w:t>
      </w:r>
      <w:r w:rsidR="00D85BA9" w:rsidRPr="006C72EB">
        <w:rPr>
          <w:rFonts w:asciiTheme="minorHAnsi" w:hAnsiTheme="minorHAnsi" w:cstheme="minorHAnsi"/>
        </w:rPr>
        <w:t xml:space="preserve">Új ügyfelek esetén (2019.december 1-ét követően létrejött instrumentumok esetében) </w:t>
      </w:r>
      <w:r w:rsidRPr="006C72EB">
        <w:rPr>
          <w:rFonts w:asciiTheme="minorHAnsi" w:hAnsiTheme="minorHAnsi" w:cstheme="minorHAnsi"/>
        </w:rPr>
        <w:t>u</w:t>
      </w:r>
      <w:r w:rsidR="00D443EC" w:rsidRPr="006C72EB">
        <w:rPr>
          <w:rFonts w:asciiTheme="minorHAnsi" w:hAnsiTheme="minorHAnsi" w:cstheme="minorHAnsi"/>
        </w:rPr>
        <w:t xml:space="preserve">gyanazon személyt ugyanazon </w:t>
      </w:r>
      <w:r w:rsidR="001E46AB" w:rsidRPr="006C72EB">
        <w:rPr>
          <w:rFonts w:asciiTheme="minorHAnsi" w:hAnsiTheme="minorHAnsi" w:cstheme="minorHAnsi"/>
        </w:rPr>
        <w:t xml:space="preserve">anonim </w:t>
      </w:r>
      <w:r w:rsidR="00D443EC" w:rsidRPr="006C72EB">
        <w:rPr>
          <w:rFonts w:asciiTheme="minorHAnsi" w:hAnsiTheme="minorHAnsi" w:cstheme="minorHAnsi"/>
        </w:rPr>
        <w:t>azonosítóval kell jelenteni függetlenül attól, hogy az adott hitelügyletben magánszemélyként</w:t>
      </w:r>
      <w:r w:rsidR="001E46AB" w:rsidRPr="006C72EB">
        <w:rPr>
          <w:rFonts w:asciiTheme="minorHAnsi" w:hAnsiTheme="minorHAnsi" w:cstheme="minorHAnsi"/>
        </w:rPr>
        <w:t>/</w:t>
      </w:r>
      <w:r w:rsidR="00D443EC" w:rsidRPr="006C72EB">
        <w:rPr>
          <w:rFonts w:asciiTheme="minorHAnsi" w:hAnsiTheme="minorHAnsi" w:cstheme="minorHAnsi"/>
        </w:rPr>
        <w:t xml:space="preserve"> önálló vállalkozóként</w:t>
      </w:r>
      <w:r w:rsidR="001E46AB" w:rsidRPr="006C72EB">
        <w:rPr>
          <w:rFonts w:asciiTheme="minorHAnsi" w:hAnsiTheme="minorHAnsi" w:cstheme="minorHAnsi"/>
        </w:rPr>
        <w:t>/őstermelőként</w:t>
      </w:r>
      <w:r w:rsidR="00D443EC" w:rsidRPr="006C72EB">
        <w:rPr>
          <w:rFonts w:asciiTheme="minorHAnsi" w:hAnsiTheme="minorHAnsi" w:cstheme="minorHAnsi"/>
        </w:rPr>
        <w:t xml:space="preserve"> vesz részt. </w:t>
      </w:r>
    </w:p>
    <w:p w14:paraId="088EE76C" w14:textId="27F2698C" w:rsidR="004A4736" w:rsidRPr="006C72EB" w:rsidRDefault="004A4736" w:rsidP="004A4736">
      <w:pPr>
        <w:rPr>
          <w:rFonts w:asciiTheme="minorHAnsi" w:hAnsiTheme="minorHAnsi" w:cstheme="minorHAnsi"/>
        </w:rPr>
      </w:pPr>
      <w:r w:rsidRPr="006C72EB">
        <w:rPr>
          <w:rFonts w:asciiTheme="minorHAnsi" w:hAnsiTheme="minorHAnsi" w:cstheme="minorHAnsi"/>
        </w:rPr>
        <w:t>A meglévő (HITREG indulását megelőzően jelentett/létrejött) ügyfelek/ügyletek esetében</w:t>
      </w:r>
      <w:r w:rsidR="001E46AB" w:rsidRPr="006C72EB">
        <w:rPr>
          <w:rFonts w:asciiTheme="minorHAnsi" w:hAnsiTheme="minorHAnsi" w:cstheme="minorHAnsi"/>
        </w:rPr>
        <w:t xml:space="preserve"> is ez az elvárás. </w:t>
      </w:r>
    </w:p>
    <w:p w14:paraId="6160D2CF" w14:textId="33831542" w:rsidR="00714F65" w:rsidRPr="006C72EB" w:rsidRDefault="00D443EC" w:rsidP="00714F65">
      <w:pPr>
        <w:rPr>
          <w:rFonts w:asciiTheme="minorHAnsi" w:hAnsiTheme="minorHAnsi" w:cstheme="minorHAnsi"/>
        </w:rPr>
      </w:pPr>
      <w:r w:rsidRPr="006C72EB">
        <w:rPr>
          <w:rFonts w:asciiTheme="minorHAnsi" w:hAnsiTheme="minorHAnsi" w:cstheme="minorHAnsi"/>
        </w:rPr>
        <w:t>Az anonim azonosítónak időben állandónak kell maradni.</w:t>
      </w:r>
      <w:r w:rsidR="009014FE" w:rsidRPr="006C72EB">
        <w:rPr>
          <w:rFonts w:asciiTheme="minorHAnsi" w:hAnsiTheme="minorHAnsi" w:cstheme="minorHAnsi"/>
        </w:rPr>
        <w:t xml:space="preserve"> </w:t>
      </w:r>
      <w:r w:rsidR="00714F65" w:rsidRPr="006C72EB">
        <w:rPr>
          <w:rFonts w:asciiTheme="minorHAnsi" w:hAnsiTheme="minorHAnsi" w:cstheme="minorHAnsi"/>
        </w:rPr>
        <w:t xml:space="preserve">Amennyiben adathiba javítása miatt megváltozik az anonim azonosító, akkor </w:t>
      </w:r>
      <w:proofErr w:type="spellStart"/>
      <w:r w:rsidR="00714F65" w:rsidRPr="006C72EB">
        <w:rPr>
          <w:rFonts w:asciiTheme="minorHAnsi" w:hAnsiTheme="minorHAnsi" w:cstheme="minorHAnsi"/>
        </w:rPr>
        <w:t>INSTR-UGYF</w:t>
      </w:r>
      <w:proofErr w:type="spellEnd"/>
      <w:r w:rsidR="00714F65" w:rsidRPr="006C72EB">
        <w:rPr>
          <w:rFonts w:asciiTheme="minorHAnsi" w:hAnsiTheme="minorHAnsi" w:cstheme="minorHAnsi"/>
        </w:rPr>
        <w:t xml:space="preserve"> táblába az ügyfélváltozás oka mezőbe beépített vonatkozó kódérték (</w:t>
      </w:r>
      <w:r w:rsidR="00D64ECE" w:rsidRPr="006C72EB">
        <w:rPr>
          <w:rFonts w:asciiTheme="minorHAnsi" w:hAnsiTheme="minorHAnsi" w:cstheme="minorHAnsi"/>
        </w:rPr>
        <w:t>’</w:t>
      </w:r>
      <w:proofErr w:type="spellStart"/>
      <w:r w:rsidR="00D64ECE" w:rsidRPr="006C72EB">
        <w:rPr>
          <w:rFonts w:asciiTheme="minorHAnsi" w:hAnsiTheme="minorHAnsi" w:cstheme="minorHAnsi"/>
        </w:rPr>
        <w:t>KORREKCIO</w:t>
      </w:r>
      <w:proofErr w:type="spellEnd"/>
      <w:r w:rsidR="00D64ECE" w:rsidRPr="006C72EB">
        <w:rPr>
          <w:rFonts w:asciiTheme="minorHAnsi" w:hAnsiTheme="minorHAnsi" w:cstheme="minorHAnsi"/>
        </w:rPr>
        <w:t>’</w:t>
      </w:r>
      <w:r w:rsidR="00714F65" w:rsidRPr="006C72EB">
        <w:rPr>
          <w:rFonts w:asciiTheme="minorHAnsi" w:hAnsiTheme="minorHAnsi" w:cstheme="minorHAnsi"/>
        </w:rPr>
        <w:t>)</w:t>
      </w:r>
      <w:r w:rsidR="00A42AED" w:rsidRPr="006C72EB">
        <w:rPr>
          <w:rFonts w:asciiTheme="minorHAnsi" w:hAnsiTheme="minorHAnsi" w:cstheme="minorHAnsi"/>
        </w:rPr>
        <w:t xml:space="preserve"> használatával kell módosítani az anonim azonosítót.</w:t>
      </w:r>
      <w:r w:rsidR="00714F65" w:rsidRPr="006C72EB">
        <w:rPr>
          <w:rFonts w:asciiTheme="minorHAnsi" w:hAnsiTheme="minorHAnsi" w:cstheme="minorHAnsi"/>
        </w:rPr>
        <w:t xml:space="preserve"> Amennyiben az ügyfélhez jelentős állományok kapcsolódnak, akkor </w:t>
      </w:r>
      <w:r w:rsidR="00A42AED" w:rsidRPr="006C72EB">
        <w:rPr>
          <w:rFonts w:asciiTheme="minorHAnsi" w:hAnsiTheme="minorHAnsi" w:cstheme="minorHAnsi"/>
        </w:rPr>
        <w:t>az MNB kérheti</w:t>
      </w:r>
      <w:r w:rsidR="00714F65" w:rsidRPr="006C72EB">
        <w:rPr>
          <w:rFonts w:asciiTheme="minorHAnsi" w:hAnsiTheme="minorHAnsi" w:cstheme="minorHAnsi"/>
        </w:rPr>
        <w:t xml:space="preserve"> az anonim azonosító visszamenőleges módosítását.  </w:t>
      </w:r>
    </w:p>
    <w:bookmarkEnd w:id="267"/>
    <w:p w14:paraId="6C798903" w14:textId="67F2DB7B" w:rsidR="009014FE" w:rsidRPr="006C72EB" w:rsidRDefault="009014FE" w:rsidP="00D443EC">
      <w:pPr>
        <w:rPr>
          <w:rFonts w:asciiTheme="minorHAnsi" w:hAnsiTheme="minorHAnsi" w:cstheme="minorHAnsi"/>
        </w:rPr>
      </w:pPr>
      <w:r w:rsidRPr="006C72EB">
        <w:rPr>
          <w:rFonts w:asciiTheme="minorHAnsi" w:hAnsiTheme="minorHAnsi" w:cstheme="minorHAnsi"/>
        </w:rPr>
        <w:t>Ügyféljelleg</w:t>
      </w:r>
      <w:r w:rsidR="00060D1F" w:rsidRPr="006C72EB">
        <w:rPr>
          <w:rFonts w:asciiTheme="minorHAnsi" w:hAnsiTheme="minorHAnsi" w:cstheme="minorHAnsi"/>
        </w:rPr>
        <w:t xml:space="preserve"> - háztartás</w:t>
      </w:r>
      <w:r w:rsidRPr="006C72EB">
        <w:rPr>
          <w:rFonts w:asciiTheme="minorHAnsi" w:hAnsiTheme="minorHAnsi" w:cstheme="minorHAnsi"/>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r w:rsidR="002F05FC">
        <w:rPr>
          <w:rFonts w:asciiTheme="minorHAnsi" w:hAnsiTheme="minorHAnsi" w:cstheme="minorHAnsi"/>
        </w:rPr>
        <w:t xml:space="preserve">Az ügyféljelleget az M-es jelentésekkel konzisztensen kell meghatározni. Természetes személyként jelentendők az M-es jelentésekben a lakosság szektorán szereplő ügyfelek, azaz </w:t>
      </w:r>
      <w:r w:rsidR="002F05FC">
        <w:t xml:space="preserve">a természetes személyek, a természetes személyek felsorolt szervezetei (beleértve az </w:t>
      </w:r>
      <w:proofErr w:type="spellStart"/>
      <w:r w:rsidR="002F05FC">
        <w:t>MRP</w:t>
      </w:r>
      <w:proofErr w:type="spellEnd"/>
      <w:r w:rsidR="002F05FC">
        <w:t xml:space="preserve"> szervezeteket is), valamint a háztartásban alkalmazottat foglalkoztató, adószámmal rendelkező magánszemélyek. Az M-es jelentésekben az önálló vállalkozók között szereplő adószámos magánszemélyek (pl. ingatlanbérbeadás okán) a HITREG-ben adószámmal rendelkező magánszemélyként jelentendők és az önálló vállalkozók közé értendők.</w:t>
      </w:r>
    </w:p>
    <w:p w14:paraId="4BD383CA" w14:textId="54DB9F94" w:rsidR="00D443EC" w:rsidRPr="006C72EB" w:rsidRDefault="009014FE" w:rsidP="00D443EC">
      <w:pPr>
        <w:rPr>
          <w:rFonts w:asciiTheme="minorHAnsi" w:hAnsiTheme="minorHAnsi" w:cstheme="minorHAnsi"/>
        </w:rPr>
      </w:pPr>
      <w:r w:rsidRPr="006C72EB">
        <w:rPr>
          <w:rFonts w:asciiTheme="minorHAnsi" w:hAnsiTheme="minorHAnsi" w:cstheme="minorHAnsi"/>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6C72EB">
        <w:rPr>
          <w:rFonts w:asciiTheme="minorHAnsi" w:hAnsiTheme="minorHAnsi" w:cstheme="minorHAnsi"/>
        </w:rPr>
        <w:t>UGYFL</w:t>
      </w:r>
      <w:proofErr w:type="spellEnd"/>
      <w:r w:rsidRPr="006C72EB">
        <w:rPr>
          <w:rFonts w:asciiTheme="minorHAnsi" w:hAnsiTheme="minorHAnsi" w:cstheme="minorHAnsi"/>
        </w:rPr>
        <w:t xml:space="preserve"> táblában, az anonim azonosító mindkét esetben meg fog egyezni, az ügyféljelleg</w:t>
      </w:r>
      <w:r w:rsidR="00060D1F" w:rsidRPr="006C72EB">
        <w:rPr>
          <w:rFonts w:asciiTheme="minorHAnsi" w:hAnsiTheme="minorHAnsi" w:cstheme="minorHAnsi"/>
        </w:rPr>
        <w:t xml:space="preserve"> – háztartás mezőben</w:t>
      </w:r>
      <w:r w:rsidRPr="006C72EB">
        <w:rPr>
          <w:rFonts w:asciiTheme="minorHAnsi" w:hAnsiTheme="minorHAnsi" w:cstheme="minorHAnsi"/>
        </w:rPr>
        <w:t xml:space="preserve"> pedig egyik esetben </w:t>
      </w:r>
      <w:r w:rsidR="00060D1F" w:rsidRPr="006C72EB">
        <w:rPr>
          <w:rFonts w:asciiTheme="minorHAnsi" w:hAnsiTheme="minorHAnsi" w:cstheme="minorHAnsi"/>
        </w:rPr>
        <w:t>’</w:t>
      </w:r>
      <w:r w:rsidRPr="006C72EB">
        <w:rPr>
          <w:rFonts w:asciiTheme="minorHAnsi" w:hAnsiTheme="minorHAnsi" w:cstheme="minorHAnsi"/>
        </w:rPr>
        <w:t>TERM</w:t>
      </w:r>
      <w:r w:rsidR="00060D1F" w:rsidRPr="006C72EB">
        <w:rPr>
          <w:rFonts w:asciiTheme="minorHAnsi" w:hAnsiTheme="minorHAnsi" w:cstheme="minorHAnsi"/>
        </w:rPr>
        <w:t>’</w:t>
      </w:r>
      <w:r w:rsidRPr="006C72EB">
        <w:rPr>
          <w:rFonts w:asciiTheme="minorHAnsi" w:hAnsiTheme="minorHAnsi" w:cstheme="minorHAnsi"/>
        </w:rPr>
        <w:t xml:space="preserve">, másik esetben </w:t>
      </w:r>
      <w:r w:rsidR="00060D1F" w:rsidRPr="006C72EB">
        <w:rPr>
          <w:rFonts w:asciiTheme="minorHAnsi" w:hAnsiTheme="minorHAnsi" w:cstheme="minorHAnsi"/>
        </w:rPr>
        <w:t>’</w:t>
      </w:r>
      <w:proofErr w:type="spellStart"/>
      <w:r w:rsidRPr="006C72EB">
        <w:rPr>
          <w:rFonts w:asciiTheme="minorHAnsi" w:hAnsiTheme="minorHAnsi" w:cstheme="minorHAnsi"/>
        </w:rPr>
        <w:t>OSTERMELO</w:t>
      </w:r>
      <w:proofErr w:type="spellEnd"/>
      <w:r w:rsidR="00060D1F" w:rsidRPr="006C72EB">
        <w:rPr>
          <w:rFonts w:asciiTheme="minorHAnsi" w:hAnsiTheme="minorHAnsi" w:cstheme="minorHAnsi"/>
        </w:rPr>
        <w:t>’ kóddal jelentendő</w:t>
      </w:r>
      <w:r w:rsidRPr="006C72EB">
        <w:rPr>
          <w:rFonts w:asciiTheme="minorHAnsi" w:hAnsiTheme="minorHAnsi" w:cstheme="minorHAnsi"/>
        </w:rPr>
        <w:t xml:space="preserve">.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táblában pedig ugyanezzel a két mezővel (anonim azonosító és ügyféljelleg</w:t>
      </w:r>
      <w:r w:rsidR="00060D1F" w:rsidRPr="006C72EB">
        <w:rPr>
          <w:rFonts w:asciiTheme="minorHAnsi" w:hAnsiTheme="minorHAnsi" w:cstheme="minorHAnsi"/>
        </w:rPr>
        <w:t xml:space="preserve"> - háztartás</w:t>
      </w:r>
      <w:r w:rsidRPr="006C72EB">
        <w:rPr>
          <w:rFonts w:asciiTheme="minorHAnsi" w:hAnsiTheme="minorHAnsi" w:cstheme="minorHAnsi"/>
        </w:rPr>
        <w:t>) kell jelezni, hogy melyik minőségében vesz részt adott instrumentumban adósként az ügyfél.</w:t>
      </w:r>
      <w:r w:rsidR="004B4412" w:rsidRPr="006C72EB">
        <w:rPr>
          <w:rFonts w:asciiTheme="minorHAnsi" w:hAnsiTheme="minorHAnsi" w:cstheme="minorHAnsi"/>
        </w:rPr>
        <w:t xml:space="preserve"> Mindegyik ügyféljelleg kódhoz tartozik egy „_H” végű kód</w:t>
      </w:r>
      <w:r w:rsidR="00254D1D" w:rsidRPr="006C72EB">
        <w:rPr>
          <w:rFonts w:asciiTheme="minorHAnsi" w:hAnsiTheme="minorHAnsi" w:cstheme="minorHAnsi"/>
        </w:rPr>
        <w:t xml:space="preserve">, elhalálozott ügyfél esetében a „H” végű kóddal jelentendő a korábbi ügyféljelleg. Az elhalálozott ügyfelek esetén az </w:t>
      </w:r>
      <w:proofErr w:type="spellStart"/>
      <w:r w:rsidR="00254D1D" w:rsidRPr="006C72EB">
        <w:rPr>
          <w:rFonts w:asciiTheme="minorHAnsi" w:hAnsiTheme="minorHAnsi" w:cstheme="minorHAnsi"/>
        </w:rPr>
        <w:t>UGYFL</w:t>
      </w:r>
      <w:proofErr w:type="spellEnd"/>
      <w:r w:rsidR="00254D1D" w:rsidRPr="006C72EB">
        <w:rPr>
          <w:rFonts w:asciiTheme="minorHAnsi" w:hAnsiTheme="minorHAnsi" w:cstheme="minorHAnsi"/>
        </w:rPr>
        <w:t xml:space="preserve"> tábla jelentéséről </w:t>
      </w:r>
      <w:r w:rsidR="004B4412" w:rsidRPr="006C72EB">
        <w:rPr>
          <w:rFonts w:asciiTheme="minorHAnsi" w:hAnsiTheme="minorHAnsi" w:cstheme="minorHAnsi"/>
        </w:rPr>
        <w:t>bővebben az elhalálozott ügyfelekre vonatkozó részben található információ.</w:t>
      </w:r>
    </w:p>
    <w:p w14:paraId="0AC98522" w14:textId="1D4FAD50" w:rsidR="009014FE" w:rsidRPr="006C72EB" w:rsidRDefault="009014FE" w:rsidP="00D443EC">
      <w:pPr>
        <w:rPr>
          <w:rFonts w:asciiTheme="minorHAnsi" w:hAnsiTheme="minorHAnsi" w:cstheme="minorHAnsi"/>
        </w:rPr>
      </w:pPr>
      <w:r w:rsidRPr="006C72EB">
        <w:rPr>
          <w:rFonts w:asciiTheme="minorHAnsi" w:hAnsiTheme="minorHAnsi" w:cstheme="minorHAnsi"/>
        </w:rPr>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11368499" w:rsidR="00C16D5B" w:rsidRDefault="008D68E9" w:rsidP="00C16D5B">
      <w:pPr>
        <w:rPr>
          <w:rFonts w:asciiTheme="minorHAnsi" w:hAnsiTheme="minorHAnsi" w:cstheme="minorHAnsi"/>
        </w:rPr>
      </w:pPr>
      <w:r w:rsidRPr="006C72EB">
        <w:rPr>
          <w:rFonts w:asciiTheme="minorHAnsi" w:hAnsiTheme="minorHAnsi" w:cstheme="minorHAnsi"/>
        </w:rPr>
        <w:t xml:space="preserve"> </w:t>
      </w:r>
    </w:p>
    <w:p w14:paraId="1CA9072E" w14:textId="79734E93" w:rsidR="00F8773D" w:rsidRPr="006C72EB" w:rsidRDefault="00F8773D" w:rsidP="00C16D5B">
      <w:pPr>
        <w:rPr>
          <w:rFonts w:asciiTheme="minorHAnsi" w:hAnsiTheme="minorHAnsi" w:cstheme="minorHAnsi"/>
        </w:rPr>
      </w:pPr>
      <w:r w:rsidRPr="001D67FD">
        <w:rPr>
          <w:noProof/>
        </w:rPr>
        <w:drawing>
          <wp:inline distT="0" distB="0" distL="0" distR="0" wp14:anchorId="579A4AB9" wp14:editId="553175A5">
            <wp:extent cx="5972175" cy="784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72175" cy="7848600"/>
                    </a:xfrm>
                    <a:prstGeom prst="rect">
                      <a:avLst/>
                    </a:prstGeom>
                    <a:noFill/>
                    <a:ln>
                      <a:noFill/>
                    </a:ln>
                  </pic:spPr>
                </pic:pic>
              </a:graphicData>
            </a:graphic>
          </wp:inline>
        </w:drawing>
      </w:r>
    </w:p>
    <w:p w14:paraId="241119BB" w14:textId="343A66C7" w:rsidR="00C5559E" w:rsidRPr="006C72EB" w:rsidRDefault="00C5559E" w:rsidP="00C16D5B">
      <w:pPr>
        <w:rPr>
          <w:rFonts w:asciiTheme="minorHAnsi" w:hAnsiTheme="minorHAnsi" w:cstheme="minorHAnsi"/>
        </w:rPr>
      </w:pPr>
      <w:r w:rsidRPr="006C72EB">
        <w:rPr>
          <w:rFonts w:asciiTheme="minorHAnsi" w:hAnsiTheme="minorHAnsi" w:cstheme="minorHAnsi"/>
        </w:rPr>
        <w:t>Hajléktalan ügyfelek esetén a hitelügyintézést végző fiók szerinti adatok jelentendők az állandó lakóhelyre vonatkozó attribútumoknál.</w:t>
      </w:r>
    </w:p>
    <w:p w14:paraId="3F85A47A" w14:textId="3E4935A3" w:rsidR="004778B0" w:rsidRPr="006C72EB" w:rsidRDefault="004778B0" w:rsidP="00C16D5B">
      <w:pPr>
        <w:rPr>
          <w:rFonts w:asciiTheme="minorHAnsi" w:hAnsiTheme="minorHAnsi" w:cstheme="minorHAnsi"/>
        </w:rPr>
      </w:pPr>
      <w:r w:rsidRPr="006C72EB">
        <w:rPr>
          <w:rFonts w:asciiTheme="minorHAnsi" w:hAnsiTheme="minorHAnsi" w:cstheme="minorHAnsi"/>
        </w:rPr>
        <w:t>2022. június vonatkozási időtől jelentendő a táblában az ügyfél személyi azonosító szerinti neme a teljes adós és adóstárs ügyfélállomány tekintetében.</w:t>
      </w:r>
      <w:r w:rsidR="00564A77" w:rsidRPr="006C72EB">
        <w:rPr>
          <w:rFonts w:asciiTheme="minorHAnsi" w:hAnsiTheme="minorHAnsi" w:cstheme="minorHAnsi"/>
        </w:rPr>
        <w:t xml:space="preserve"> Amennyiben nem áll rendelkezésre az adat és semmiképp nem szerezhető be, a ’</w:t>
      </w:r>
      <w:proofErr w:type="spellStart"/>
      <w:r w:rsidR="00564A77" w:rsidRPr="006C72EB">
        <w:rPr>
          <w:rFonts w:asciiTheme="minorHAnsi" w:hAnsiTheme="minorHAnsi" w:cstheme="minorHAnsi"/>
        </w:rPr>
        <w:t>NEM_ISMERT</w:t>
      </w:r>
      <w:proofErr w:type="spellEnd"/>
      <w:r w:rsidR="00564A77" w:rsidRPr="006C72EB">
        <w:rPr>
          <w:rFonts w:asciiTheme="minorHAnsi" w:hAnsiTheme="minorHAnsi" w:cstheme="minorHAnsi"/>
        </w:rPr>
        <w:t>’ kódérték alkalmazandó.</w:t>
      </w:r>
      <w:r w:rsidRPr="006C72EB">
        <w:rPr>
          <w:rFonts w:asciiTheme="minorHAnsi" w:hAnsiTheme="minorHAnsi" w:cstheme="minorHAnsi"/>
        </w:rPr>
        <w:t xml:space="preserve"> </w:t>
      </w:r>
    </w:p>
    <w:p w14:paraId="548AA5D0" w14:textId="0CE80B2F" w:rsidR="009176AC" w:rsidRPr="008E4B2D" w:rsidRDefault="004D55F9" w:rsidP="009176AC">
      <w:pPr>
        <w:autoSpaceDE w:val="0"/>
        <w:autoSpaceDN w:val="0"/>
        <w:spacing w:after="0"/>
        <w:rPr>
          <w:rFonts w:asciiTheme="minorHAnsi" w:hAnsiTheme="minorHAnsi" w:cstheme="minorHAnsi"/>
        </w:rPr>
      </w:pPr>
      <w:r w:rsidRPr="006C72EB">
        <w:rPr>
          <w:rFonts w:asciiTheme="minorHAnsi" w:hAnsiTheme="minorHAnsi" w:cstheme="minorHAnsi"/>
        </w:rPr>
        <w:t>Az ágazatra és a vállalkozás méretére vonatkozó információk</w:t>
      </w:r>
      <w:r w:rsidR="007764B5" w:rsidRPr="006C72EB">
        <w:rPr>
          <w:rFonts w:asciiTheme="minorHAnsi" w:hAnsiTheme="minorHAnsi" w:cstheme="minorHAnsi"/>
        </w:rPr>
        <w:t>at önálló vállalkozó</w:t>
      </w:r>
      <w:r w:rsidR="0097272D" w:rsidRPr="006C72EB">
        <w:rPr>
          <w:rFonts w:asciiTheme="minorHAnsi" w:hAnsiTheme="minorHAnsi" w:cstheme="minorHAnsi"/>
        </w:rPr>
        <w:t xml:space="preserve"> adósok</w:t>
      </w:r>
      <w:r w:rsidR="007764B5" w:rsidRPr="006C72EB">
        <w:rPr>
          <w:rFonts w:asciiTheme="minorHAnsi" w:hAnsiTheme="minorHAnsi" w:cstheme="minorHAnsi"/>
        </w:rPr>
        <w:t xml:space="preserve"> esetén meg kell adni.</w:t>
      </w:r>
      <w:r w:rsidR="009176AC">
        <w:rPr>
          <w:rFonts w:asciiTheme="minorHAnsi" w:hAnsiTheme="minorHAnsi" w:cstheme="minorHAnsi"/>
        </w:rPr>
        <w:t xml:space="preserve"> Az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1EC2E054" w14:textId="66080BAE" w:rsidR="004D55F9" w:rsidRPr="006C72EB" w:rsidRDefault="004D55F9" w:rsidP="00C16D5B">
      <w:pPr>
        <w:rPr>
          <w:rFonts w:asciiTheme="minorHAnsi" w:hAnsiTheme="minorHAnsi" w:cstheme="minorHAnsi"/>
        </w:rPr>
      </w:pPr>
    </w:p>
    <w:p w14:paraId="7DA785BC" w14:textId="1AAF0230" w:rsidR="00C16D5B" w:rsidRPr="006C72EB" w:rsidRDefault="00C16D5B" w:rsidP="008E587A">
      <w:pPr>
        <w:pStyle w:val="Cmsor3"/>
        <w:rPr>
          <w:rFonts w:asciiTheme="minorHAnsi" w:hAnsiTheme="minorHAnsi" w:cstheme="minorHAnsi"/>
          <w:b/>
          <w:szCs w:val="20"/>
        </w:rPr>
      </w:pPr>
      <w:bookmarkStart w:id="268" w:name="_Toc64967399"/>
      <w:bookmarkStart w:id="269" w:name="_Toc149902020"/>
      <w:bookmarkStart w:id="270" w:name="_Toc188019090"/>
      <w:r w:rsidRPr="006C72EB">
        <w:rPr>
          <w:rFonts w:asciiTheme="minorHAnsi" w:hAnsiTheme="minorHAnsi" w:cstheme="minorHAnsi"/>
          <w:b/>
          <w:szCs w:val="20"/>
        </w:rPr>
        <w:t>Vállalkozások</w:t>
      </w:r>
      <w:bookmarkEnd w:id="268"/>
      <w:bookmarkEnd w:id="269"/>
      <w:bookmarkEnd w:id="270"/>
    </w:p>
    <w:p w14:paraId="7FAA4065" w14:textId="77777777"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 vállalkozások tekintetében három különböző táblában jelentendő adat: </w:t>
      </w:r>
    </w:p>
    <w:p w14:paraId="7EF2E433" w14:textId="1867971D" w:rsidR="00C16D5B" w:rsidRPr="006C72EB" w:rsidRDefault="00C16D5B" w:rsidP="00FE4455">
      <w:pPr>
        <w:pStyle w:val="Listaszerbekezds"/>
        <w:numPr>
          <w:ilvl w:val="0"/>
          <w:numId w:val="10"/>
        </w:numPr>
        <w:rPr>
          <w:rFonts w:asciiTheme="minorHAnsi" w:hAnsiTheme="minorHAnsi" w:cstheme="minorHAnsi"/>
        </w:rPr>
      </w:pP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 belföldi, törzsszámmal rendelkező vállalkozások</w:t>
      </w:r>
    </w:p>
    <w:p w14:paraId="38270015" w14:textId="77777777" w:rsidR="00C16D5B" w:rsidRPr="006C72EB" w:rsidRDefault="00C16D5B" w:rsidP="00FE4455">
      <w:pPr>
        <w:pStyle w:val="Listaszerbekezds"/>
        <w:numPr>
          <w:ilvl w:val="0"/>
          <w:numId w:val="10"/>
        </w:numPr>
        <w:rPr>
          <w:rFonts w:asciiTheme="minorHAnsi" w:hAnsiTheme="minorHAnsi" w:cstheme="minorHAnsi"/>
        </w:rPr>
      </w:pP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 belföldi, törzsszám nélküli vállalkozások </w:t>
      </w:r>
    </w:p>
    <w:p w14:paraId="38F73A14" w14:textId="77777777" w:rsidR="00C16D5B" w:rsidRPr="006C72EB" w:rsidRDefault="00C16D5B" w:rsidP="00FE4455">
      <w:pPr>
        <w:pStyle w:val="Listaszerbekezds"/>
        <w:numPr>
          <w:ilvl w:val="0"/>
          <w:numId w:val="10"/>
        </w:numPr>
        <w:rPr>
          <w:rFonts w:asciiTheme="minorHAnsi" w:hAnsiTheme="minorHAnsi" w:cstheme="minorHAnsi"/>
        </w:rPr>
      </w:pP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–külföldi vállalati ügyfelek </w:t>
      </w:r>
    </w:p>
    <w:p w14:paraId="0465E4E5" w14:textId="4C3463F8"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táblában az azonosítás </w:t>
      </w:r>
      <w:r w:rsidR="009B3A5E" w:rsidRPr="006C72EB">
        <w:rPr>
          <w:rFonts w:asciiTheme="minorHAnsi" w:hAnsiTheme="minorHAnsi" w:cstheme="minorHAnsi"/>
        </w:rPr>
        <w:t xml:space="preserve">elsősorban </w:t>
      </w:r>
      <w:r w:rsidRPr="006C72EB">
        <w:rPr>
          <w:rFonts w:asciiTheme="minorHAnsi" w:hAnsiTheme="minorHAnsi" w:cstheme="minorHAnsi"/>
        </w:rPr>
        <w:t>törzsszámmal történik</w:t>
      </w:r>
      <w:r w:rsidR="009B3A5E" w:rsidRPr="006C72EB">
        <w:rPr>
          <w:rFonts w:asciiTheme="minorHAnsi" w:hAnsiTheme="minorHAnsi" w:cstheme="minorHAnsi"/>
        </w:rPr>
        <w:t xml:space="preserve"> (alapok esetén az MNB által adott egyedi, FB-vel kezdődő azonosítóval)</w:t>
      </w:r>
      <w:r w:rsidRPr="006C72EB">
        <w:rPr>
          <w:rFonts w:asciiTheme="minorHAnsi" w:hAnsiTheme="minorHAnsi" w:cstheme="minorHAnsi"/>
        </w:rPr>
        <w:t>. Mivel törzsszám alapján az MNB-ben rendelkezésre álló adatok a feldolgozás során hozzákapcsolhatók adott szervezethez, az adatok szűkebb köre jelentendő az alábbiak szerint:</w:t>
      </w:r>
    </w:p>
    <w:p w14:paraId="2903165C" w14:textId="59767CE5" w:rsidR="002862A6" w:rsidRDefault="002862A6" w:rsidP="002D7881">
      <w:pPr>
        <w:rPr>
          <w:rFonts w:asciiTheme="minorHAnsi" w:hAnsiTheme="minorHAnsi" w:cstheme="minorHAnsi"/>
        </w:rPr>
      </w:pPr>
    </w:p>
    <w:p w14:paraId="739824CE" w14:textId="1952CC0D" w:rsidR="00F8773D" w:rsidRPr="006C72EB" w:rsidRDefault="00F8773D" w:rsidP="002D7881">
      <w:pPr>
        <w:rPr>
          <w:rFonts w:asciiTheme="minorHAnsi" w:hAnsiTheme="minorHAnsi" w:cstheme="minorHAnsi"/>
        </w:rPr>
      </w:pPr>
    </w:p>
    <w:p w14:paraId="791990D6" w14:textId="780EC8AE" w:rsidR="00667183" w:rsidRPr="006C72EB" w:rsidRDefault="00667183" w:rsidP="002D7881">
      <w:pPr>
        <w:rPr>
          <w:rFonts w:asciiTheme="minorHAnsi" w:hAnsiTheme="minorHAnsi" w:cstheme="minorHAnsi"/>
        </w:rPr>
      </w:pPr>
      <w:r w:rsidRPr="00667183">
        <w:rPr>
          <w:noProof/>
        </w:rPr>
        <w:drawing>
          <wp:inline distT="0" distB="0" distL="0" distR="0" wp14:anchorId="7EA7BDCB" wp14:editId="1A9B2F12">
            <wp:extent cx="6047740" cy="8339455"/>
            <wp:effectExtent l="0" t="0" r="0" b="4445"/>
            <wp:docPr id="279695348" name="Picture 279695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47740" cy="8339455"/>
                    </a:xfrm>
                    <a:prstGeom prst="rect">
                      <a:avLst/>
                    </a:prstGeom>
                    <a:noFill/>
                    <a:ln>
                      <a:noFill/>
                    </a:ln>
                  </pic:spPr>
                </pic:pic>
              </a:graphicData>
            </a:graphic>
          </wp:inline>
        </w:drawing>
      </w:r>
    </w:p>
    <w:p w14:paraId="28EF3A43" w14:textId="5001860D" w:rsidR="00295EF0" w:rsidRPr="006C72EB" w:rsidRDefault="00BD0FE7" w:rsidP="002D7881">
      <w:pPr>
        <w:rPr>
          <w:rFonts w:asciiTheme="minorHAnsi" w:hAnsiTheme="minorHAnsi" w:cstheme="minorHAnsi"/>
        </w:rPr>
      </w:pPr>
      <w:r w:rsidRPr="006C72EB">
        <w:rPr>
          <w:rFonts w:asciiTheme="minorHAnsi" w:hAnsiTheme="minorHAnsi" w:cstheme="minorHAnsi"/>
        </w:rPr>
        <w:t xml:space="preserve">2021. szeptemberi vonatkozási időtől kezdődően bekerül a táblába a </w:t>
      </w:r>
      <w:r w:rsidRPr="006C72EB">
        <w:rPr>
          <w:rFonts w:asciiTheme="minorHAnsi" w:hAnsiTheme="minorHAnsi" w:cstheme="minorHAnsi"/>
          <w:b/>
        </w:rPr>
        <w:t>„Vállalkozás szektora”</w:t>
      </w:r>
      <w:r w:rsidRPr="006C72EB">
        <w:rPr>
          <w:rFonts w:asciiTheme="minorHAnsi" w:hAnsiTheme="minorHAnsi" w:cstheme="minorHAnsi"/>
        </w:rPr>
        <w:t xml:space="preserve"> mező. Az adat a teljes állomány tekintetében jelentendő adós</w:t>
      </w:r>
      <w:r w:rsidR="0021602F" w:rsidRPr="006C72EB">
        <w:rPr>
          <w:rFonts w:asciiTheme="minorHAnsi" w:hAnsiTheme="minorHAnsi" w:cstheme="minorHAnsi"/>
        </w:rPr>
        <w:t>, adóstárs ügyfélminőség</w:t>
      </w:r>
      <w:r w:rsidRPr="006C72EB">
        <w:rPr>
          <w:rFonts w:asciiTheme="minorHAnsi" w:hAnsiTheme="minorHAnsi" w:cstheme="minorHAnsi"/>
        </w:rPr>
        <w:t xml:space="preserve"> esetén (egyéb partnertípusok esetén nem jelentendő). </w:t>
      </w:r>
      <w:r w:rsidR="00295EF0" w:rsidRPr="006C72EB">
        <w:rPr>
          <w:rFonts w:asciiTheme="minorHAnsi" w:hAnsiTheme="minorHAnsi" w:cstheme="minorHAnsi"/>
        </w:rPr>
        <w:t xml:space="preserve">A következő mezők rendeleti </w:t>
      </w:r>
      <w:proofErr w:type="spellStart"/>
      <w:r w:rsidR="00295EF0" w:rsidRPr="006C72EB">
        <w:rPr>
          <w:rFonts w:asciiTheme="minorHAnsi" w:hAnsiTheme="minorHAnsi" w:cstheme="minorHAnsi"/>
        </w:rPr>
        <w:t>tilosítása</w:t>
      </w:r>
      <w:proofErr w:type="spellEnd"/>
      <w:r w:rsidR="00295EF0" w:rsidRPr="006C72EB">
        <w:rPr>
          <w:rFonts w:asciiTheme="minorHAnsi" w:hAnsiTheme="minorHAnsi" w:cstheme="minorHAnsi"/>
        </w:rPr>
        <w:t xml:space="preserve"> megszűnik 2021. szeptemberi vonatkozási időtől kezdődően: „</w:t>
      </w:r>
      <w:r w:rsidR="00295EF0" w:rsidRPr="006C72EB">
        <w:rPr>
          <w:rFonts w:asciiTheme="minorHAnsi" w:eastAsia="Times New Roman" w:hAnsiTheme="minorHAnsi" w:cstheme="minorHAnsi"/>
          <w:color w:val="000000"/>
        </w:rPr>
        <w:t xml:space="preserve">Vállalkozás partnertípus besorolása: </w:t>
      </w:r>
      <w:proofErr w:type="spellStart"/>
      <w:r w:rsidR="00295EF0" w:rsidRPr="006C72EB">
        <w:rPr>
          <w:rFonts w:asciiTheme="minorHAnsi" w:eastAsia="Times New Roman" w:hAnsiTheme="minorHAnsi" w:cstheme="minorHAnsi"/>
          <w:color w:val="000000"/>
        </w:rPr>
        <w:t>értékpapírosítást</w:t>
      </w:r>
      <w:proofErr w:type="spellEnd"/>
      <w:r w:rsidR="00295EF0" w:rsidRPr="006C72EB">
        <w:rPr>
          <w:rFonts w:asciiTheme="minorHAnsi" w:eastAsia="Times New Roman" w:hAnsiTheme="minorHAnsi" w:cstheme="minorHAnsi"/>
          <w:color w:val="000000"/>
        </w:rPr>
        <w:t xml:space="preserve"> kezdeményező (O)”, " Vállalkozás partnertípus besorolása: </w:t>
      </w:r>
      <w:proofErr w:type="spellStart"/>
      <w:r w:rsidR="00295EF0" w:rsidRPr="006C72EB">
        <w:rPr>
          <w:rFonts w:asciiTheme="minorHAnsi" w:eastAsia="Times New Roman" w:hAnsiTheme="minorHAnsi" w:cstheme="minorHAnsi"/>
          <w:color w:val="000000"/>
        </w:rPr>
        <w:t>értékpapírosítás</w:t>
      </w:r>
      <w:proofErr w:type="spellEnd"/>
      <w:r w:rsidR="00295EF0" w:rsidRPr="006C72EB">
        <w:rPr>
          <w:rFonts w:asciiTheme="minorHAnsi" w:eastAsia="Times New Roman" w:hAnsiTheme="minorHAnsi" w:cstheme="minorHAnsi"/>
          <w:color w:val="000000"/>
        </w:rPr>
        <w:t xml:space="preserve"> során a kezelő (S)”, „Partner kapcsolat típusa (pl. anyavállalat, leányvállalat, egyéb </w:t>
      </w:r>
      <w:r w:rsidR="00295EF0" w:rsidRPr="006C72EB">
        <w:rPr>
          <w:rFonts w:asciiTheme="minorHAnsi" w:eastAsia="Times New Roman" w:hAnsiTheme="minorHAnsi" w:cstheme="minorHAnsi"/>
        </w:rPr>
        <w:t>csoporton belüli vállalat, csoporton kívüli vállalat)”. A partnerkapcsolat típusa mezőben a korábbi tervezetben szereplő „</w:t>
      </w:r>
      <w:r w:rsidR="00295EF0" w:rsidRPr="006C72EB">
        <w:rPr>
          <w:rFonts w:asciiTheme="minorHAnsi" w:hAnsiTheme="minorHAnsi" w:cstheme="minorHAnsi"/>
        </w:rPr>
        <w:t>Nem kapcsolt vállalat és egyéb, csoporton kívüli vállalatok” (</w:t>
      </w:r>
      <w:r w:rsidR="003565C8" w:rsidRPr="006C72EB">
        <w:rPr>
          <w:rFonts w:asciiTheme="minorHAnsi" w:hAnsiTheme="minorHAnsi" w:cstheme="minorHAnsi"/>
        </w:rPr>
        <w:t>’</w:t>
      </w:r>
      <w:proofErr w:type="spellStart"/>
      <w:r w:rsidR="00295EF0" w:rsidRPr="006C72EB">
        <w:rPr>
          <w:rFonts w:asciiTheme="minorHAnsi" w:hAnsiTheme="minorHAnsi" w:cstheme="minorHAnsi"/>
        </w:rPr>
        <w:t>N_KAPV</w:t>
      </w:r>
      <w:proofErr w:type="spellEnd"/>
      <w:r w:rsidR="003565C8" w:rsidRPr="006C72EB">
        <w:rPr>
          <w:rFonts w:asciiTheme="minorHAnsi" w:hAnsiTheme="minorHAnsi" w:cstheme="minorHAnsi"/>
        </w:rPr>
        <w:t>’</w:t>
      </w:r>
      <w:r w:rsidR="00295EF0" w:rsidRPr="006C72EB">
        <w:rPr>
          <w:rFonts w:asciiTheme="minorHAnsi" w:hAnsiTheme="minorHAnsi" w:cstheme="minorHAnsi"/>
        </w:rPr>
        <w:t xml:space="preserve"> kódérték) bontásra kerül </w:t>
      </w:r>
      <w:r w:rsidR="00345EB9">
        <w:rPr>
          <w:rFonts w:asciiTheme="minorHAnsi" w:hAnsiTheme="minorHAnsi" w:cstheme="minorHAnsi"/>
        </w:rPr>
        <w:t>’</w:t>
      </w:r>
      <w:proofErr w:type="spellStart"/>
      <w:r w:rsidR="00345EB9" w:rsidRPr="00345EB9">
        <w:rPr>
          <w:rFonts w:asciiTheme="minorHAnsi" w:hAnsiTheme="minorHAnsi" w:cstheme="minorHAnsi"/>
        </w:rPr>
        <w:t>NKONSZKAPCS</w:t>
      </w:r>
      <w:proofErr w:type="spellEnd"/>
      <w:r w:rsidR="003565C8" w:rsidRPr="006C72EB">
        <w:rPr>
          <w:rFonts w:asciiTheme="minorHAnsi" w:hAnsiTheme="minorHAnsi" w:cstheme="minorHAnsi"/>
        </w:rPr>
        <w:t>’</w:t>
      </w:r>
      <w:r w:rsidR="00295EF0" w:rsidRPr="006C72EB">
        <w:rPr>
          <w:rFonts w:asciiTheme="minorHAnsi" w:hAnsiTheme="minorHAnsi" w:cstheme="minorHAnsi"/>
        </w:rPr>
        <w:t xml:space="preserve"> (konszolidációs körbe be nem vont kapcsolt vállalatok) és </w:t>
      </w:r>
      <w:r w:rsidR="00345EB9">
        <w:rPr>
          <w:rFonts w:asciiTheme="minorHAnsi" w:hAnsiTheme="minorHAnsi" w:cstheme="minorHAnsi"/>
        </w:rPr>
        <w:t>’</w:t>
      </w:r>
      <w:proofErr w:type="spellStart"/>
      <w:r w:rsidR="00345EB9" w:rsidRPr="00345EB9">
        <w:rPr>
          <w:rFonts w:asciiTheme="minorHAnsi" w:hAnsiTheme="minorHAnsi" w:cstheme="minorHAnsi"/>
        </w:rPr>
        <w:t>NKAPCS</w:t>
      </w:r>
      <w:proofErr w:type="spellEnd"/>
      <w:r w:rsidR="00345EB9">
        <w:rPr>
          <w:rFonts w:asciiTheme="minorHAnsi" w:hAnsiTheme="minorHAnsi" w:cstheme="minorHAnsi"/>
        </w:rPr>
        <w:t>’</w:t>
      </w:r>
      <w:r w:rsidR="00345EB9" w:rsidRPr="00345EB9" w:rsidDel="00345EB9">
        <w:rPr>
          <w:rFonts w:asciiTheme="minorHAnsi" w:hAnsiTheme="minorHAnsi" w:cstheme="minorHAnsi"/>
        </w:rPr>
        <w:t xml:space="preserve"> </w:t>
      </w:r>
      <w:r w:rsidR="00295EF0" w:rsidRPr="006C72EB">
        <w:rPr>
          <w:rFonts w:asciiTheme="minorHAnsi" w:hAnsiTheme="minorHAnsi" w:cstheme="minorHAnsi"/>
        </w:rPr>
        <w:t>(„Nem kapcsolt vállalat és egyéb, csoporton kívüli vállalatok a konszolidációs körbe be nem vont kapcsolt vállalatok kivételével”) kódértékekre.</w:t>
      </w:r>
      <w:r w:rsidR="00035B8F" w:rsidRPr="006C72EB">
        <w:rPr>
          <w:rFonts w:asciiTheme="minorHAnsi" w:hAnsiTheme="minorHAnsi" w:cstheme="minorHAnsi"/>
        </w:rPr>
        <w:t xml:space="preserve"> A </w:t>
      </w:r>
      <w:r w:rsidR="003565C8" w:rsidRPr="006C72EB">
        <w:rPr>
          <w:rFonts w:asciiTheme="minorHAnsi" w:hAnsiTheme="minorHAnsi" w:cstheme="minorHAnsi"/>
        </w:rPr>
        <w:t>’</w:t>
      </w:r>
      <w:proofErr w:type="spellStart"/>
      <w:r w:rsidR="00035B8F" w:rsidRPr="006C72EB">
        <w:rPr>
          <w:rFonts w:asciiTheme="minorHAnsi" w:hAnsiTheme="minorHAnsi" w:cstheme="minorHAnsi"/>
        </w:rPr>
        <w:t>CSOP</w:t>
      </w:r>
      <w:proofErr w:type="spellEnd"/>
      <w:r w:rsidR="003565C8" w:rsidRPr="006C72EB">
        <w:rPr>
          <w:rFonts w:asciiTheme="minorHAnsi" w:hAnsiTheme="minorHAnsi" w:cstheme="minorHAnsi"/>
        </w:rPr>
        <w:t>’</w:t>
      </w:r>
      <w:r w:rsidR="00035B8F" w:rsidRPr="006C72EB">
        <w:rPr>
          <w:rFonts w:asciiTheme="minorHAnsi" w:hAnsiTheme="minorHAnsi" w:cstheme="minorHAnsi"/>
        </w:rPr>
        <w:t xml:space="preserve"> kódértéket az M03-nak megfelelően kell alkalmazni, azaz a konszolidáció körbe bevont kapcsolt vállalkozások jelentendők ezen a kódértéken.</w:t>
      </w:r>
      <w:r w:rsidR="0046175B" w:rsidRPr="006C72EB">
        <w:rPr>
          <w:rFonts w:asciiTheme="minorHAnsi" w:hAnsiTheme="minorHAnsi" w:cstheme="minorHAnsi"/>
        </w:rPr>
        <w:t xml:space="preserve"> A konszolidációba való bevonás tényét a jelentő szervezet szempontjából kell vizsgálni (nem az anyabank szempontjából).</w:t>
      </w:r>
    </w:p>
    <w:p w14:paraId="79FBDA10" w14:textId="3F1DAEA6" w:rsidR="004778B0" w:rsidRPr="006C72EB" w:rsidRDefault="004778B0" w:rsidP="002D7881">
      <w:pPr>
        <w:rPr>
          <w:rFonts w:asciiTheme="minorHAnsi" w:hAnsiTheme="minorHAnsi" w:cstheme="minorHAnsi"/>
        </w:rPr>
      </w:pPr>
      <w:r w:rsidRPr="006C72EB">
        <w:rPr>
          <w:rFonts w:asciiTheme="minorHAnsi" w:hAnsiTheme="minorHAnsi" w:cstheme="minorHAnsi"/>
        </w:rPr>
        <w:t xml:space="preserve">2022. </w:t>
      </w:r>
      <w:r w:rsidR="00EB3A6D" w:rsidRPr="006C72EB">
        <w:rPr>
          <w:rFonts w:asciiTheme="minorHAnsi" w:hAnsiTheme="minorHAnsi" w:cstheme="minorHAnsi"/>
        </w:rPr>
        <w:t xml:space="preserve">június vonatkozási időtől kezdődően a „Jogi eljárás állása” és a „Jogi eljárás kezdeményezésének időpontja” mezők </w:t>
      </w:r>
      <w:proofErr w:type="spellStart"/>
      <w:r w:rsidR="00EB3A6D" w:rsidRPr="006C72EB">
        <w:rPr>
          <w:rFonts w:asciiTheme="minorHAnsi" w:hAnsiTheme="minorHAnsi" w:cstheme="minorHAnsi"/>
        </w:rPr>
        <w:t>tilosítása</w:t>
      </w:r>
      <w:proofErr w:type="spellEnd"/>
      <w:r w:rsidR="00EB3A6D" w:rsidRPr="006C72EB">
        <w:rPr>
          <w:rFonts w:asciiTheme="minorHAnsi" w:hAnsiTheme="minorHAnsi" w:cstheme="minorHAnsi"/>
        </w:rPr>
        <w:t xml:space="preserve"> megszűnik</w:t>
      </w:r>
      <w:r w:rsidR="00D87CC9" w:rsidRPr="006C72EB">
        <w:rPr>
          <w:rFonts w:asciiTheme="minorHAnsi" w:hAnsiTheme="minorHAnsi" w:cstheme="minorHAnsi"/>
        </w:rPr>
        <w:t>, adós és adóstárs minőségű ügyfelek esetén jelentendők ezek az információk a teljes állomány tekintetében.</w:t>
      </w:r>
      <w:r w:rsidR="00280CC4" w:rsidRPr="006C72EB">
        <w:rPr>
          <w:rFonts w:asciiTheme="minorHAnsi" w:hAnsiTheme="minorHAnsi" w:cstheme="minorHAnsi"/>
        </w:rPr>
        <w:t xml:space="preserve"> Amennyiben egy időben több jogi eljárás is folyik az ügyféllel szemben, akkor a leginkább negatív </w:t>
      </w:r>
      <w:r w:rsidR="00D801A4" w:rsidRPr="006C72EB">
        <w:rPr>
          <w:rFonts w:asciiTheme="minorHAnsi" w:hAnsiTheme="minorHAnsi" w:cstheme="minorHAnsi"/>
        </w:rPr>
        <w:t>eljárás jelentendő. Ebből a szempontból értékelve a kódértékeket, a sorrend a következő (a leginkább negatív az 1.):</w:t>
      </w:r>
    </w:p>
    <w:p w14:paraId="70C1E2BB" w14:textId="49297952" w:rsidR="00D801A4" w:rsidRPr="006C72EB" w:rsidRDefault="00D801A4" w:rsidP="002D7881">
      <w:pPr>
        <w:rPr>
          <w:rFonts w:asciiTheme="minorHAnsi" w:hAnsiTheme="minorHAnsi" w:cstheme="minorHAnsi"/>
        </w:rPr>
      </w:pPr>
      <w:r w:rsidRPr="006C72EB">
        <w:rPr>
          <w:noProof/>
        </w:rPr>
        <w:drawing>
          <wp:inline distT="0" distB="0" distL="0" distR="0" wp14:anchorId="4DA42E4C" wp14:editId="659CBDC7">
            <wp:extent cx="6013450" cy="198755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13450" cy="1987550"/>
                    </a:xfrm>
                    <a:prstGeom prst="rect">
                      <a:avLst/>
                    </a:prstGeom>
                    <a:noFill/>
                    <a:ln>
                      <a:noFill/>
                    </a:ln>
                  </pic:spPr>
                </pic:pic>
              </a:graphicData>
            </a:graphic>
          </wp:inline>
        </w:drawing>
      </w:r>
    </w:p>
    <w:p w14:paraId="0A74B9F9" w14:textId="0C949890" w:rsidR="006F2605" w:rsidRPr="006C72EB" w:rsidRDefault="006F2605" w:rsidP="002D7881">
      <w:pPr>
        <w:rPr>
          <w:rFonts w:asciiTheme="minorHAnsi" w:hAnsiTheme="minorHAnsi" w:cstheme="minorHAnsi"/>
        </w:rPr>
      </w:pPr>
      <w:r w:rsidRPr="006C72EB">
        <w:rPr>
          <w:rFonts w:asciiTheme="minorHAnsi" w:hAnsiTheme="minorHAnsi" w:cstheme="minorHAnsi"/>
        </w:rPr>
        <w:t>A „Jogi eljárás kezde</w:t>
      </w:r>
      <w:r w:rsidR="009178E8" w:rsidRPr="006C72EB">
        <w:rPr>
          <w:rFonts w:asciiTheme="minorHAnsi" w:hAnsiTheme="minorHAnsi" w:cstheme="minorHAnsi"/>
        </w:rPr>
        <w:t>ményezésének időpontja</w:t>
      </w:r>
      <w:r w:rsidRPr="006C72EB">
        <w:rPr>
          <w:rFonts w:asciiTheme="minorHAnsi" w:hAnsiTheme="minorHAnsi" w:cstheme="minorHAnsi"/>
        </w:rPr>
        <w:t>” mezőben a hitelintézet által benyújtott fizetési meghagyás esetén a benyújtás időpontja jelentendő.</w:t>
      </w:r>
      <w:r w:rsidR="00F02A6E" w:rsidRPr="006C72EB">
        <w:rPr>
          <w:rFonts w:asciiTheme="minorHAnsi" w:hAnsiTheme="minorHAnsi" w:cstheme="minorHAnsi"/>
        </w:rPr>
        <w:t xml:space="preserve"> Amennyiben olyan eljárásról van szó, amelyet nem a hitelintézet indított, akkor a mezőben az eljárásba való becsatlakozás időpontja jelentendő, amennyiben az eljárás jellegéből adódóan a becsatlakozás nem értelmezett, a mező üresen hagyható. </w:t>
      </w:r>
      <w:r w:rsidR="009178E8" w:rsidRPr="006C72EB">
        <w:rPr>
          <w:rFonts w:asciiTheme="minorHAnsi" w:hAnsiTheme="minorHAnsi" w:cstheme="minorHAnsi"/>
        </w:rPr>
        <w:t xml:space="preserve">Amennyiben egy jogi eljárást (pl. kényszertörlés, végelszámolás) megelőz egy kisebb prioritású eljárás (pl. fizetési meghagyás), a „Jogi eljárás állása” mező értéke módosítandó a negatívabb értékre, a „Jogi eljárás kezdeményezésének időpontja” </w:t>
      </w:r>
      <w:r w:rsidR="005157C4" w:rsidRPr="006C72EB">
        <w:rPr>
          <w:rFonts w:asciiTheme="minorHAnsi" w:hAnsiTheme="minorHAnsi" w:cstheme="minorHAnsi"/>
        </w:rPr>
        <w:t>nem módosítandó</w:t>
      </w:r>
      <w:r w:rsidR="009178E8" w:rsidRPr="006C72EB">
        <w:rPr>
          <w:rFonts w:asciiTheme="minorHAnsi" w:hAnsiTheme="minorHAnsi" w:cstheme="minorHAnsi"/>
        </w:rPr>
        <w:t>, amennyiben nincs információ a negatív</w:t>
      </w:r>
      <w:r w:rsidR="005157C4" w:rsidRPr="006C72EB">
        <w:rPr>
          <w:rFonts w:asciiTheme="minorHAnsi" w:hAnsiTheme="minorHAnsi" w:cstheme="minorHAnsi"/>
        </w:rPr>
        <w:t>a</w:t>
      </w:r>
      <w:r w:rsidR="009178E8" w:rsidRPr="006C72EB">
        <w:rPr>
          <w:rFonts w:asciiTheme="minorHAnsi" w:hAnsiTheme="minorHAnsi" w:cstheme="minorHAnsi"/>
        </w:rPr>
        <w:t>bb eljárás indulásának időpontjáról.</w:t>
      </w:r>
    </w:p>
    <w:p w14:paraId="5935047C" w14:textId="6B43287A" w:rsidR="002D7881" w:rsidRPr="006C72EB" w:rsidRDefault="002D7881" w:rsidP="002D7881">
      <w:pPr>
        <w:rPr>
          <w:rFonts w:asciiTheme="minorHAnsi" w:hAnsiTheme="minorHAnsi" w:cstheme="minorHAnsi"/>
        </w:rPr>
      </w:pPr>
      <w:r w:rsidRPr="006C72EB">
        <w:rPr>
          <w:rFonts w:asciiTheme="minorHAnsi" w:hAnsiTheme="minorHAnsi" w:cstheme="minorHAnsi"/>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4CF802A9" w:rsidR="002D7881" w:rsidRPr="006C72EB" w:rsidRDefault="00E6623D" w:rsidP="00C16D5B">
      <w:pPr>
        <w:rPr>
          <w:rFonts w:asciiTheme="minorHAnsi" w:hAnsiTheme="minorHAnsi" w:cstheme="minorHAnsi"/>
        </w:rPr>
      </w:pPr>
      <w:r w:rsidRPr="006C72EB">
        <w:rPr>
          <w:rFonts w:asciiTheme="minorHAnsi" w:hAnsiTheme="minorHAnsi" w:cstheme="minorHAnsi"/>
        </w:rPr>
        <w:t>Amennyiben adott ügyfél egyidőben több ügyfélcsoporthoz is tartozik, akkor annak az ügyfélcsoportnak az azonosítóját kell megadni, amelyiknek legnagyobb a csoportszintű kitettsége.</w:t>
      </w:r>
    </w:p>
    <w:p w14:paraId="38BB8DC9" w14:textId="3D4E75C3"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Amennyiben a belföldi vállalkozás nem rendelkezik törzsszámmal (pl. egyes társasházak, </w:t>
      </w:r>
      <w:proofErr w:type="gramStart"/>
      <w:r w:rsidRPr="006C72EB">
        <w:rPr>
          <w:rFonts w:asciiTheme="minorHAnsi" w:hAnsiTheme="minorHAnsi" w:cstheme="minorHAnsi"/>
        </w:rPr>
        <w:t>víziközmű-társulatok,</w:t>
      </w:r>
      <w:proofErr w:type="gramEnd"/>
      <w:r w:rsidRPr="006C72EB">
        <w:rPr>
          <w:rFonts w:asciiTheme="minorHAnsi" w:hAnsiTheme="minorHAnsi" w:cstheme="minorHAnsi"/>
        </w:rPr>
        <w:t xml:space="preserve"> stb.), ott adott belföldi vállalati ügyfél az </w:t>
      </w: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táblában jelentendő. Azonosító a hitelintézet által képzett egyedi azonosító, mely időben állandó kell legyen. A jelentendő attribútumok a következők:</w:t>
      </w:r>
    </w:p>
    <w:p w14:paraId="41BB4008" w14:textId="21FF4489" w:rsidR="00C16D5B" w:rsidRDefault="004D1B82" w:rsidP="00C16D5B">
      <w:pPr>
        <w:rPr>
          <w:rFonts w:asciiTheme="minorHAnsi" w:hAnsiTheme="minorHAnsi" w:cstheme="minorHAnsi"/>
        </w:rPr>
      </w:pPr>
      <w:r w:rsidRPr="006C72EB">
        <w:rPr>
          <w:rFonts w:asciiTheme="minorHAnsi" w:hAnsiTheme="minorHAnsi" w:cstheme="minorHAnsi"/>
        </w:rPr>
        <w:t>A</w:t>
      </w:r>
      <w:r w:rsidR="00973FD8" w:rsidRPr="006C72EB">
        <w:rPr>
          <w:rFonts w:asciiTheme="minorHAnsi" w:hAnsiTheme="minorHAnsi" w:cstheme="minorHAnsi"/>
        </w:rPr>
        <w:t xml:space="preserve"> természetes személyek egyes szervezetei (pl. az</w:t>
      </w:r>
      <w:r w:rsidRPr="006C72EB">
        <w:rPr>
          <w:rFonts w:asciiTheme="minorHAnsi" w:hAnsiTheme="minorHAnsi" w:cstheme="minorHAnsi"/>
        </w:rPr>
        <w:t xml:space="preserve"> ún. </w:t>
      </w:r>
      <w:proofErr w:type="spellStart"/>
      <w:r w:rsidRPr="006C72EB">
        <w:rPr>
          <w:rFonts w:asciiTheme="minorHAnsi" w:hAnsiTheme="minorHAnsi" w:cstheme="minorHAnsi"/>
        </w:rPr>
        <w:t>MRP</w:t>
      </w:r>
      <w:proofErr w:type="spellEnd"/>
      <w:r w:rsidRPr="006C72EB">
        <w:rPr>
          <w:rFonts w:asciiTheme="minorHAnsi" w:hAnsiTheme="minorHAnsi" w:cstheme="minorHAnsi"/>
        </w:rPr>
        <w:t xml:space="preserve"> szervezetek</w:t>
      </w:r>
      <w:r w:rsidR="00973FD8" w:rsidRPr="006C72EB">
        <w:rPr>
          <w:rFonts w:asciiTheme="minorHAnsi" w:hAnsiTheme="minorHAnsi" w:cstheme="minorHAnsi"/>
        </w:rPr>
        <w:t>)</w:t>
      </w:r>
      <w:r w:rsidRPr="006C72EB">
        <w:rPr>
          <w:rFonts w:asciiTheme="minorHAnsi" w:hAnsiTheme="minorHAnsi" w:cstheme="minorHAnsi"/>
        </w:rPr>
        <w:t>, bár az aggregált statisztikákban J</w:t>
      </w:r>
      <w:r w:rsidR="00AE2D1B" w:rsidRPr="006C72EB">
        <w:rPr>
          <w:rFonts w:asciiTheme="minorHAnsi" w:hAnsiTheme="minorHAnsi" w:cstheme="minorHAnsi"/>
        </w:rPr>
        <w:t>1</w:t>
      </w:r>
      <w:r w:rsidRPr="006C72EB">
        <w:rPr>
          <w:rFonts w:asciiTheme="minorHAnsi" w:hAnsiTheme="minorHAnsi" w:cstheme="minorHAnsi"/>
        </w:rPr>
        <w:t xml:space="preserve"> szektoron </w:t>
      </w:r>
      <w:r w:rsidR="005E4048" w:rsidRPr="006C72EB">
        <w:rPr>
          <w:rFonts w:asciiTheme="minorHAnsi" w:hAnsiTheme="minorHAnsi" w:cstheme="minorHAnsi"/>
        </w:rPr>
        <w:t xml:space="preserve">szerepeltetendők </w:t>
      </w:r>
      <w:r w:rsidR="00AE2D1B" w:rsidRPr="006C72EB">
        <w:rPr>
          <w:rFonts w:asciiTheme="minorHAnsi" w:hAnsiTheme="minorHAnsi" w:cstheme="minorHAnsi"/>
        </w:rPr>
        <w:t>(lakosság)</w:t>
      </w:r>
      <w:r w:rsidRPr="006C72EB">
        <w:rPr>
          <w:rFonts w:asciiTheme="minorHAnsi" w:hAnsiTheme="minorHAnsi" w:cstheme="minorHAnsi"/>
        </w:rPr>
        <w:t xml:space="preserve">, az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táblában jelentendők.</w:t>
      </w:r>
      <w:r w:rsidR="00C16D5B" w:rsidRPr="006C72EB">
        <w:rPr>
          <w:rFonts w:asciiTheme="minorHAnsi" w:hAnsiTheme="minorHAnsi" w:cstheme="minorHAnsi"/>
        </w:rPr>
        <w:t xml:space="preserve"> </w:t>
      </w:r>
      <w:r w:rsidR="005E4048" w:rsidRPr="006C72EB">
        <w:rPr>
          <w:rFonts w:asciiTheme="minorHAnsi" w:hAnsiTheme="minorHAnsi" w:cstheme="minorHAnsi"/>
        </w:rPr>
        <w:t xml:space="preserve">Ez azt jelenti, hogy </w:t>
      </w:r>
      <w:r w:rsidR="00973FD8" w:rsidRPr="006C72EB">
        <w:rPr>
          <w:rFonts w:asciiTheme="minorHAnsi" w:hAnsiTheme="minorHAnsi" w:cstheme="minorHAnsi"/>
        </w:rPr>
        <w:t xml:space="preserve">ezek a szervezetek </w:t>
      </w:r>
      <w:r w:rsidR="005E4048" w:rsidRPr="006C72EB">
        <w:rPr>
          <w:rFonts w:asciiTheme="minorHAnsi" w:hAnsiTheme="minorHAnsi" w:cstheme="minorHAnsi"/>
        </w:rPr>
        <w:t xml:space="preserve">s törzsszámmal azonosítottan az </w:t>
      </w:r>
      <w:proofErr w:type="spellStart"/>
      <w:r w:rsidR="005E4048" w:rsidRPr="006C72EB">
        <w:rPr>
          <w:rFonts w:asciiTheme="minorHAnsi" w:hAnsiTheme="minorHAnsi" w:cstheme="minorHAnsi"/>
        </w:rPr>
        <w:t>UGYFBV</w:t>
      </w:r>
      <w:proofErr w:type="spellEnd"/>
      <w:r w:rsidR="005E4048" w:rsidRPr="006C72EB">
        <w:rPr>
          <w:rFonts w:asciiTheme="minorHAnsi" w:hAnsiTheme="minorHAnsi" w:cstheme="minorHAnsi"/>
        </w:rPr>
        <w:t xml:space="preserve"> táblában kerülnek jelentésre, ahol a „Vállalkozás szektora” mezőben J1 szektorkód szerepeltetendő. </w:t>
      </w:r>
      <w:r w:rsidR="00973FD8" w:rsidRPr="006C72EB">
        <w:rPr>
          <w:rFonts w:asciiTheme="minorHAnsi" w:hAnsiTheme="minorHAnsi" w:cstheme="minorHAnsi"/>
        </w:rPr>
        <w:t>A természetes személyek érintett szervezetei az alapvető feladatokhoz kapcsolódó MNB rendelet 3. melléklet 1. pontja szerinti, az MNB honlapján közzétett technikai segédletben a J1 alcsoportkód alatt szerepelnek.</w:t>
      </w:r>
    </w:p>
    <w:p w14:paraId="31D774A6" w14:textId="1D96B28C" w:rsidR="009176AC" w:rsidRPr="008E4B2D" w:rsidRDefault="00B86A05" w:rsidP="009176AC">
      <w:pPr>
        <w:autoSpaceDE w:val="0"/>
        <w:autoSpaceDN w:val="0"/>
        <w:spacing w:after="0"/>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F3207B">
        <w:rPr>
          <w:rFonts w:asciiTheme="minorHAnsi" w:hAnsiTheme="minorHAnsi" w:cstheme="minorHAnsi"/>
          <w:b/>
          <w:bCs/>
        </w:rPr>
        <w:t>Vállalkozás ágazata</w:t>
      </w:r>
      <w:r>
        <w:rPr>
          <w:rFonts w:asciiTheme="minorHAnsi" w:hAnsiTheme="minorHAnsi" w:cstheme="minorHAnsi"/>
        </w:rPr>
        <w:t>” mező, amelyben az adós/adóstárs ügyfelek főtevékenység szerinti ágazata jelentendő.</w:t>
      </w:r>
      <w:r w:rsidR="009176AC">
        <w:rPr>
          <w:rFonts w:asciiTheme="minorHAnsi" w:hAnsiTheme="minorHAnsi" w:cstheme="minorHAnsi"/>
        </w:rPr>
        <w:t xml:space="preserve"> Az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065002A0" w14:textId="31A2D3CE" w:rsidR="00B86A05" w:rsidRPr="000C2023" w:rsidRDefault="00B86A05" w:rsidP="00B86A05">
      <w:pPr>
        <w:rPr>
          <w:rFonts w:asciiTheme="minorHAnsi" w:hAnsiTheme="minorHAnsi" w:cstheme="minorHAnsi"/>
        </w:rPr>
      </w:pPr>
    </w:p>
    <w:p w14:paraId="6A4427AA" w14:textId="2385E0D9" w:rsidR="003C5456" w:rsidRPr="000C2023" w:rsidRDefault="003C5456" w:rsidP="00F3207B">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w:t>
      </w:r>
      <w:bookmarkStart w:id="271" w:name="_Hlk146195437"/>
      <w:r>
        <w:rPr>
          <w:rFonts w:asciiTheme="minorHAnsi" w:hAnsiTheme="minorHAnsi" w:cstheme="minorHAnsi"/>
        </w:rPr>
        <w:t>a „</w:t>
      </w:r>
      <w:r w:rsidRPr="00F3207B">
        <w:rPr>
          <w:rFonts w:asciiTheme="minorHAnsi" w:hAnsiTheme="minorHAnsi" w:cstheme="minorHAnsi"/>
          <w:b/>
          <w:bCs/>
        </w:rPr>
        <w:t>Nem pénzügyi kimutatás közzétételére köteles vállalkozás-e?</w:t>
      </w:r>
      <w:r>
        <w:rPr>
          <w:rFonts w:asciiTheme="minorHAnsi" w:hAnsiTheme="minorHAnsi" w:cstheme="minorHAnsi"/>
        </w:rPr>
        <w:t>”</w:t>
      </w:r>
      <w:bookmarkEnd w:id="271"/>
      <w:r>
        <w:rPr>
          <w:rFonts w:asciiTheme="minorHAnsi" w:hAnsiTheme="minorHAnsi" w:cstheme="minorHAnsi"/>
        </w:rPr>
        <w:t xml:space="preserve"> mező</w:t>
      </w:r>
      <w:r w:rsidR="00667183">
        <w:rPr>
          <w:rFonts w:asciiTheme="minorHAnsi" w:hAnsiTheme="minorHAnsi" w:cstheme="minorHAnsi"/>
        </w:rPr>
        <w:t xml:space="preserve">, melyet </w:t>
      </w:r>
      <w:r w:rsidR="00667183" w:rsidRPr="00667183">
        <w:rPr>
          <w:rFonts w:asciiTheme="minorHAnsi" w:hAnsiTheme="minorHAnsi" w:cstheme="minorHAnsi"/>
        </w:rPr>
        <w:t>a 2023.12.01. után kötött szerződések</w:t>
      </w:r>
      <w:r w:rsidR="00901D97">
        <w:rPr>
          <w:rFonts w:asciiTheme="minorHAnsi" w:hAnsiTheme="minorHAnsi" w:cstheme="minorHAnsi"/>
        </w:rPr>
        <w:t>hez kapcsolódó belföldi vállalati ügyfelek esetén</w:t>
      </w:r>
      <w:r w:rsidR="00667183" w:rsidRPr="00667183">
        <w:rPr>
          <w:rFonts w:asciiTheme="minorHAnsi" w:hAnsiTheme="minorHAnsi" w:cstheme="minorHAnsi"/>
        </w:rPr>
        <w:t xml:space="preserve"> kell tölteni.</w:t>
      </w:r>
      <w:r w:rsidR="00CF09F3">
        <w:rPr>
          <w:rFonts w:asciiTheme="minorHAnsi" w:hAnsiTheme="minorHAnsi" w:cstheme="minorHAnsi"/>
        </w:rPr>
        <w:t xml:space="preserve"> </w:t>
      </w:r>
      <w:r w:rsidR="00F374FB" w:rsidRPr="00F451BD">
        <w:rPr>
          <w:rFonts w:asciiTheme="minorHAnsi" w:eastAsia="Times New Roman" w:hAnsiTheme="minorHAnsi" w:cstheme="minorHAnsi"/>
        </w:rPr>
        <w:t>Azok a vállalkozások</w:t>
      </w:r>
      <w:r w:rsidR="00F374FB">
        <w:rPr>
          <w:rFonts w:asciiTheme="minorHAnsi" w:eastAsia="Times New Roman" w:hAnsiTheme="minorHAnsi" w:cstheme="minorHAnsi"/>
        </w:rPr>
        <w:t xml:space="preserve"> jelentendők ’I’ értékkel</w:t>
      </w:r>
      <w:r w:rsidR="00F374FB" w:rsidRPr="00F451BD">
        <w:rPr>
          <w:rFonts w:asciiTheme="minorHAnsi" w:eastAsia="Times New Roman" w:hAnsiTheme="minorHAnsi" w:cstheme="minorHAnsi"/>
        </w:rPr>
        <w:t xml:space="preserve">, amelyek nem pénzügyi kimutatás közzétételére, 2024-es üzleti évről már fenntarthatósági jelentés közzétételére kötelezettek. A kötelezettek körét a Számviteli Törvény 95/E. § (1) </w:t>
      </w:r>
      <w:r w:rsidR="00F374FB" w:rsidRPr="00B2702E">
        <w:rPr>
          <w:rFonts w:asciiTheme="minorHAnsi" w:eastAsia="Times New Roman" w:hAnsiTheme="minorHAnsi" w:cstheme="minorHAnsi"/>
          <w:color w:val="000000" w:themeColor="text1"/>
        </w:rPr>
        <w:t xml:space="preserve">alpontja, </w:t>
      </w:r>
      <w:r w:rsidR="00F374FB" w:rsidRPr="00B2702E">
        <w:rPr>
          <w:color w:val="000000" w:themeColor="text1"/>
        </w:rPr>
        <w:t>valamint a Számviteli Törvény 177. § (95-100) alpontjai szabályozzák</w:t>
      </w:r>
      <w:r w:rsidR="00F374FB" w:rsidRPr="00B2702E">
        <w:rPr>
          <w:rFonts w:asciiTheme="minorHAnsi" w:eastAsia="Times New Roman" w:hAnsiTheme="minorHAnsi" w:cstheme="minorHAnsi"/>
          <w:color w:val="000000" w:themeColor="text1"/>
        </w:rPr>
        <w:t xml:space="preserve">. </w:t>
      </w:r>
      <w:r w:rsidR="00CF09F3">
        <w:rPr>
          <w:rFonts w:asciiTheme="minorHAnsi" w:hAnsiTheme="minorHAnsi" w:cstheme="minorHAnsi"/>
        </w:rPr>
        <w:t>Amennyiben adott ügyfél csak fedezetnyújtóként vagy garancia kedvezményezettként szerepel a HITREG-ben</w:t>
      </w:r>
      <w:r w:rsidR="001F441A">
        <w:rPr>
          <w:rFonts w:asciiTheme="minorHAnsi" w:hAnsiTheme="minorHAnsi" w:cstheme="minorHAnsi"/>
        </w:rPr>
        <w:t>,</w:t>
      </w:r>
      <w:r w:rsidR="002913B1">
        <w:rPr>
          <w:rFonts w:asciiTheme="minorHAnsi" w:hAnsiTheme="minorHAnsi" w:cstheme="minorHAnsi"/>
        </w:rPr>
        <w:t xml:space="preserve"> </w:t>
      </w:r>
      <w:bookmarkStart w:id="272" w:name="_Hlk147486003"/>
      <w:r w:rsidR="002913B1">
        <w:rPr>
          <w:rFonts w:asciiTheme="minorHAnsi" w:hAnsiTheme="minorHAnsi" w:cstheme="minorHAnsi"/>
        </w:rPr>
        <w:t xml:space="preserve">vagy </w:t>
      </w:r>
      <w:r w:rsidR="002913B1" w:rsidRPr="00F3207B">
        <w:rPr>
          <w:rFonts w:asciiTheme="minorHAnsi" w:hAnsiTheme="minorHAnsi" w:cstheme="minorHAnsi"/>
        </w:rPr>
        <w:t>a</w:t>
      </w:r>
      <w:r w:rsidR="008168EF">
        <w:rPr>
          <w:rFonts w:asciiTheme="minorHAnsi" w:hAnsiTheme="minorHAnsi" w:cstheme="minorHAnsi"/>
        </w:rPr>
        <w:t>dósként,</w:t>
      </w:r>
      <w:r w:rsidR="00214748">
        <w:rPr>
          <w:rFonts w:asciiTheme="minorHAnsi" w:hAnsiTheme="minorHAnsi" w:cstheme="minorHAnsi"/>
        </w:rPr>
        <w:t xml:space="preserve"> </w:t>
      </w:r>
      <w:r w:rsidR="008168EF">
        <w:rPr>
          <w:rFonts w:asciiTheme="minorHAnsi" w:hAnsiTheme="minorHAnsi" w:cstheme="minorHAnsi"/>
        </w:rPr>
        <w:t xml:space="preserve">de még </w:t>
      </w:r>
      <w:r w:rsidR="002913B1" w:rsidRPr="00F3207B">
        <w:rPr>
          <w:rFonts w:asciiTheme="minorHAnsi" w:hAnsiTheme="minorHAnsi" w:cstheme="minorHAnsi"/>
        </w:rPr>
        <w:t xml:space="preserve">nem áll rendelkezésre információ arra vonatkozóan, hogy </w:t>
      </w:r>
      <w:r w:rsidR="00DE3AB8">
        <w:rPr>
          <w:rFonts w:asciiTheme="minorHAnsi" w:hAnsiTheme="minorHAnsi" w:cstheme="minorHAnsi"/>
        </w:rPr>
        <w:t>„</w:t>
      </w:r>
      <w:r w:rsidR="002913B1" w:rsidRPr="00F3207B">
        <w:rPr>
          <w:rFonts w:asciiTheme="minorHAnsi" w:hAnsiTheme="minorHAnsi" w:cstheme="minorHAnsi"/>
        </w:rPr>
        <w:t>Nem pénzügyi kimutatás közzétételére kötelezett vállalkozás-e?” az ügyfél,</w:t>
      </w:r>
      <w:r w:rsidR="002913B1">
        <w:rPr>
          <w:rFonts w:asciiTheme="minorHAnsi" w:hAnsiTheme="minorHAnsi" w:cstheme="minorHAnsi"/>
        </w:rPr>
        <w:t xml:space="preserve"> </w:t>
      </w:r>
      <w:bookmarkEnd w:id="272"/>
      <w:r w:rsidR="00CF09F3">
        <w:rPr>
          <w:rFonts w:asciiTheme="minorHAnsi" w:hAnsiTheme="minorHAnsi" w:cstheme="minorHAnsi"/>
        </w:rPr>
        <w:t>a mező ’N’ értékkel töltendő.</w:t>
      </w:r>
      <w:r w:rsidR="00905150">
        <w:rPr>
          <w:rFonts w:asciiTheme="minorHAnsi" w:hAnsiTheme="minorHAnsi" w:cstheme="minorHAnsi"/>
        </w:rPr>
        <w:t xml:space="preserve"> </w:t>
      </w:r>
      <w:bookmarkStart w:id="273" w:name="_Hlk158108250"/>
      <w:r w:rsidR="00905150">
        <w:rPr>
          <w:rFonts w:asciiTheme="minorHAnsi" w:hAnsiTheme="minorHAnsi" w:cstheme="minorHAnsi"/>
        </w:rPr>
        <w:t>Amennyiben rendelkezésre áll az információ, hogy adott vállalkozás „</w:t>
      </w:r>
      <w:r w:rsidR="00905150" w:rsidRPr="00F3207B">
        <w:rPr>
          <w:rFonts w:asciiTheme="minorHAnsi" w:hAnsiTheme="minorHAnsi" w:cstheme="minorHAnsi"/>
        </w:rPr>
        <w:t>Nem pénzügyi kimutatás közzétételére kötelezett vállalkozás-e?”</w:t>
      </w:r>
      <w:r w:rsidR="00905150">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adatai, kifejezetten csak ebben az esetben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0 értékekkel jelentendő.</w:t>
      </w:r>
      <w:r w:rsidR="00F374FB">
        <w:rPr>
          <w:rFonts w:asciiTheme="minorHAnsi" w:hAnsiTheme="minorHAnsi" w:cstheme="minorHAnsi"/>
        </w:rPr>
        <w:t xml:space="preserve"> </w:t>
      </w:r>
      <w:r w:rsidR="00F374FB">
        <w:rPr>
          <w:rFonts w:eastAsia="Times New Roman"/>
        </w:rPr>
        <w:t xml:space="preserve">Amennyiben egy vállalkozás kötelezett, de mégsem tesz közzé EU Taxonómia jelentést, a </w:t>
      </w:r>
      <w:proofErr w:type="spellStart"/>
      <w:r w:rsidR="00F374FB" w:rsidRPr="00F451BD">
        <w:rPr>
          <w:rFonts w:eastAsia="Times New Roman"/>
        </w:rPr>
        <w:t>CSRD_KOD</w:t>
      </w:r>
      <w:proofErr w:type="spellEnd"/>
      <w:r w:rsidR="00F374FB" w:rsidRPr="00F451BD">
        <w:rPr>
          <w:rFonts w:eastAsia="Times New Roman"/>
        </w:rPr>
        <w:t xml:space="preserve"> mezőben </w:t>
      </w:r>
      <w:r w:rsidR="00F374FB">
        <w:rPr>
          <w:rFonts w:eastAsia="Times New Roman"/>
        </w:rPr>
        <w:t>’</w:t>
      </w:r>
      <w:r w:rsidR="00F374FB" w:rsidRPr="00F451BD">
        <w:rPr>
          <w:rFonts w:eastAsia="Times New Roman"/>
        </w:rPr>
        <w:t>I</w:t>
      </w:r>
      <w:r w:rsidR="00F374FB">
        <w:rPr>
          <w:rFonts w:eastAsia="Times New Roman"/>
        </w:rPr>
        <w:t>’</w:t>
      </w:r>
      <w:r w:rsidR="00F374FB" w:rsidRPr="00F451BD">
        <w:rPr>
          <w:rFonts w:eastAsia="Times New Roman"/>
        </w:rPr>
        <w:t>-vel szükséges jelölni</w:t>
      </w:r>
      <w:r w:rsidR="00F374FB">
        <w:rPr>
          <w:rFonts w:eastAsia="Times New Roman"/>
        </w:rPr>
        <w:t>, a</w:t>
      </w:r>
      <w:r w:rsidR="00F374FB" w:rsidRPr="00F451BD">
        <w:rPr>
          <w:rFonts w:eastAsia="Times New Roman"/>
        </w:rPr>
        <w:t xml:space="preserve"> </w:t>
      </w:r>
      <w:proofErr w:type="spellStart"/>
      <w:r w:rsidR="00F374FB" w:rsidRPr="00996415">
        <w:rPr>
          <w:rFonts w:eastAsia="Times New Roman"/>
        </w:rPr>
        <w:t>TAX_UGYF</w:t>
      </w:r>
      <w:proofErr w:type="spellEnd"/>
      <w:r w:rsidR="00F374FB">
        <w:rPr>
          <w:rFonts w:eastAsia="Times New Roman"/>
        </w:rPr>
        <w:t xml:space="preserve"> táblában </w:t>
      </w:r>
      <w:r w:rsidR="00F374FB" w:rsidRPr="00F451BD">
        <w:rPr>
          <w:rFonts w:eastAsia="Times New Roman"/>
        </w:rPr>
        <w:t>a %-os értékeket nullával szükséges jelenteni hiányzó értékek esetén</w:t>
      </w:r>
      <w:r w:rsidR="00F374FB">
        <w:rPr>
          <w:rFonts w:eastAsia="Times New Roman"/>
        </w:rPr>
        <w:t>. A</w:t>
      </w:r>
      <w:r w:rsidR="00F374FB" w:rsidRPr="00996415">
        <w:rPr>
          <w:rFonts w:eastAsia="Times New Roman"/>
        </w:rPr>
        <w:t xml:space="preserve">zon </w:t>
      </w:r>
      <w:r w:rsidR="00F374FB">
        <w:rPr>
          <w:rFonts w:eastAsia="Times New Roman"/>
        </w:rPr>
        <w:t>vállalkozásokat is szükséges jelenteni</w:t>
      </w:r>
      <w:r w:rsidR="00F374FB" w:rsidRPr="00996415">
        <w:rPr>
          <w:rFonts w:eastAsia="Times New Roman"/>
        </w:rPr>
        <w:t>,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p>
    <w:bookmarkEnd w:id="273"/>
    <w:p w14:paraId="6748418A" w14:textId="5FB72852" w:rsidR="006B461E" w:rsidRPr="006C72EB" w:rsidRDefault="006B461E" w:rsidP="00C16D5B">
      <w:pPr>
        <w:rPr>
          <w:rFonts w:asciiTheme="minorHAnsi" w:hAnsiTheme="minorHAnsi" w:cstheme="minorHAnsi"/>
        </w:rPr>
      </w:pPr>
      <w:r w:rsidRPr="00155420">
        <w:rPr>
          <w:noProof/>
        </w:rPr>
        <w:drawing>
          <wp:inline distT="0" distB="0" distL="0" distR="0" wp14:anchorId="1092B812" wp14:editId="43AEF6B3">
            <wp:extent cx="6047740" cy="848868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047740" cy="8488680"/>
                    </a:xfrm>
                    <a:prstGeom prst="rect">
                      <a:avLst/>
                    </a:prstGeom>
                    <a:noFill/>
                    <a:ln>
                      <a:noFill/>
                    </a:ln>
                  </pic:spPr>
                </pic:pic>
              </a:graphicData>
            </a:graphic>
          </wp:inline>
        </w:drawing>
      </w:r>
    </w:p>
    <w:p w14:paraId="3D5BF1C5" w14:textId="77777777" w:rsidR="00DB7662" w:rsidRDefault="00DB7662" w:rsidP="00DB7662">
      <w:pPr>
        <w:rPr>
          <w:rFonts w:asciiTheme="minorHAnsi" w:hAnsiTheme="minorHAnsi" w:cstheme="minorHAnsi"/>
        </w:rPr>
      </w:pPr>
      <w:r w:rsidRPr="006C72EB">
        <w:rPr>
          <w:rFonts w:asciiTheme="minorHAnsi" w:hAnsiTheme="minorHAnsi" w:cstheme="minorHAnsi"/>
        </w:rPr>
        <w:t xml:space="preserve">2022. június vonatkozási időtől kezdődően a „Jogi eljárás állása” és a „Jogi eljárás kezdeményezésének időpontja” mezők </w:t>
      </w:r>
      <w:proofErr w:type="spellStart"/>
      <w:r w:rsidRPr="006C72EB">
        <w:rPr>
          <w:rFonts w:asciiTheme="minorHAnsi" w:hAnsiTheme="minorHAnsi" w:cstheme="minorHAnsi"/>
        </w:rPr>
        <w:t>tilosítása</w:t>
      </w:r>
      <w:proofErr w:type="spellEnd"/>
      <w:r w:rsidRPr="006C72EB">
        <w:rPr>
          <w:rFonts w:asciiTheme="minorHAnsi" w:hAnsiTheme="minorHAnsi" w:cstheme="minorHAnsi"/>
        </w:rPr>
        <w:t xml:space="preserve"> megszűnik, adós és adóstárs minőségű ügyfelek esetén jelentendők ezek az információk a teljes állomány tekintetében.</w:t>
      </w:r>
    </w:p>
    <w:p w14:paraId="61664C0D" w14:textId="02623C9A" w:rsidR="00BF4D57" w:rsidRPr="006C72EB" w:rsidRDefault="00BF4D57" w:rsidP="00DB7662">
      <w:pPr>
        <w:rPr>
          <w:rFonts w:asciiTheme="minorHAnsi" w:hAnsiTheme="minorHAnsi" w:cstheme="minorHAnsi"/>
        </w:rPr>
      </w:pPr>
      <w:r>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533E991" w14:textId="77777777" w:rsidR="00DB7662" w:rsidRPr="006C72EB" w:rsidRDefault="00DB7662" w:rsidP="001E1B8D">
      <w:pPr>
        <w:rPr>
          <w:rFonts w:asciiTheme="minorHAnsi" w:hAnsiTheme="minorHAnsi" w:cstheme="minorHAnsi"/>
        </w:rPr>
      </w:pPr>
    </w:p>
    <w:p w14:paraId="73DA83E4" w14:textId="64A75149" w:rsidR="00B56E01" w:rsidRPr="006C72EB" w:rsidRDefault="00C16D5B" w:rsidP="005847F9">
      <w:pPr>
        <w:rPr>
          <w:rFonts w:asciiTheme="minorHAnsi" w:hAnsiTheme="minorHAnsi" w:cstheme="minorHAnsi"/>
        </w:rPr>
      </w:pPr>
      <w:r w:rsidRPr="006C72EB">
        <w:rPr>
          <w:rFonts w:asciiTheme="minorHAnsi" w:hAnsiTheme="minorHAnsi" w:cstheme="minorHAnsi"/>
        </w:rPr>
        <w:t xml:space="preserve">A külföldi vállalkozások esetében az </w:t>
      </w:r>
      <w:proofErr w:type="spellStart"/>
      <w:r w:rsidRPr="006C72EB">
        <w:rPr>
          <w:rFonts w:asciiTheme="minorHAnsi" w:hAnsiTheme="minorHAnsi" w:cstheme="minorHAnsi"/>
        </w:rPr>
        <w:t>ügyféladatokat</w:t>
      </w:r>
      <w:proofErr w:type="spellEnd"/>
      <w:r w:rsidRPr="006C72EB">
        <w:rPr>
          <w:rFonts w:asciiTheme="minorHAnsi" w:hAnsiTheme="minorHAnsi" w:cstheme="minorHAnsi"/>
        </w:rPr>
        <w:t xml:space="preserve"> az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kell jelenteni. Az azonosító az adatszolgáltató által képzett egyedi, időben állandó azonosító kell legyen, ami „</w:t>
      </w:r>
      <w:proofErr w:type="spellStart"/>
      <w:r w:rsidRPr="006C72EB">
        <w:rPr>
          <w:rFonts w:asciiTheme="minorHAnsi" w:hAnsiTheme="minorHAnsi" w:cstheme="minorHAnsi"/>
        </w:rPr>
        <w:t>KULF</w:t>
      </w:r>
      <w:proofErr w:type="spellEnd"/>
      <w:r w:rsidRPr="006C72EB">
        <w:rPr>
          <w:rFonts w:asciiTheme="minorHAnsi" w:hAnsiTheme="minorHAnsi" w:cstheme="minorHAnsi"/>
        </w:rPr>
        <w:t>_” előtaggal kezdődik. Ezen kívül meg kell adni a hitelbírálatkor bekért külföldi vállalati azonosítók valamelyikét vagy akár az összes azonosítót</w:t>
      </w:r>
      <w:r w:rsidR="001E1B8D" w:rsidRPr="006C72EB">
        <w:rPr>
          <w:rFonts w:asciiTheme="minorHAnsi" w:hAnsiTheme="minorHAnsi" w:cstheme="minorHAnsi"/>
        </w:rPr>
        <w:t xml:space="preserve"> (adószám, </w:t>
      </w:r>
      <w:proofErr w:type="gramStart"/>
      <w:r w:rsidR="001E1B8D" w:rsidRPr="006C72EB">
        <w:rPr>
          <w:rFonts w:asciiTheme="minorHAnsi" w:hAnsiTheme="minorHAnsi" w:cstheme="minorHAnsi"/>
        </w:rPr>
        <w:t>cégjegyzékszám,</w:t>
      </w:r>
      <w:proofErr w:type="gramEnd"/>
      <w:r w:rsidR="001E1B8D" w:rsidRPr="006C72EB">
        <w:rPr>
          <w:rFonts w:asciiTheme="minorHAnsi" w:hAnsiTheme="minorHAnsi" w:cstheme="minorHAnsi"/>
        </w:rPr>
        <w:t xml:space="preserve"> stb.) annak érdekében, hogy az egyes adatszolgáltatóknál eltérő egyedi azonosítóval szereplő külföldi vállalatok összekapcsolhatók legyen az MNB rendszereiben. A jelentendő attribútumok a következők:</w:t>
      </w:r>
    </w:p>
    <w:p w14:paraId="7131D66B" w14:textId="63833A11" w:rsidR="007B1653" w:rsidRDefault="007B1653" w:rsidP="005847F9">
      <w:pPr>
        <w:rPr>
          <w:rFonts w:asciiTheme="minorHAnsi" w:hAnsiTheme="minorHAnsi" w:cstheme="minorHAnsi"/>
        </w:rPr>
      </w:pPr>
    </w:p>
    <w:p w14:paraId="4D624956" w14:textId="2D8A539E" w:rsidR="006B461E" w:rsidRPr="006C72EB" w:rsidRDefault="006B461E" w:rsidP="005847F9">
      <w:pPr>
        <w:rPr>
          <w:rFonts w:asciiTheme="minorHAnsi" w:hAnsiTheme="minorHAnsi" w:cstheme="minorHAnsi"/>
        </w:rPr>
      </w:pPr>
    </w:p>
    <w:p w14:paraId="186AA298" w14:textId="7648FF9C" w:rsidR="00667183" w:rsidRPr="006C72EB" w:rsidRDefault="00667183" w:rsidP="005847F9">
      <w:pPr>
        <w:rPr>
          <w:rFonts w:asciiTheme="minorHAnsi" w:hAnsiTheme="minorHAnsi" w:cstheme="minorHAnsi"/>
        </w:rPr>
      </w:pPr>
      <w:r w:rsidRPr="00667183">
        <w:rPr>
          <w:noProof/>
        </w:rPr>
        <w:drawing>
          <wp:inline distT="0" distB="0" distL="0" distR="0" wp14:anchorId="4FD41F47" wp14:editId="7D138D3A">
            <wp:extent cx="6047740" cy="8641715"/>
            <wp:effectExtent l="0" t="0" r="0" b="6985"/>
            <wp:docPr id="216915657" name="Picture 216915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47740" cy="8641715"/>
                    </a:xfrm>
                    <a:prstGeom prst="rect">
                      <a:avLst/>
                    </a:prstGeom>
                    <a:noFill/>
                    <a:ln>
                      <a:noFill/>
                    </a:ln>
                  </pic:spPr>
                </pic:pic>
              </a:graphicData>
            </a:graphic>
          </wp:inline>
        </w:drawing>
      </w:r>
    </w:p>
    <w:p w14:paraId="65F4F207" w14:textId="5532AAC7" w:rsidR="002D7881" w:rsidRPr="006C72EB" w:rsidRDefault="002D7881" w:rsidP="002D7881">
      <w:pPr>
        <w:rPr>
          <w:rFonts w:asciiTheme="minorHAnsi" w:hAnsiTheme="minorHAnsi" w:cstheme="minorHAnsi"/>
          <w:color w:val="FF0000"/>
        </w:rPr>
      </w:pPr>
      <w:r w:rsidRPr="006C72EB">
        <w:rPr>
          <w:rFonts w:asciiTheme="minorHAnsi" w:hAnsiTheme="minorHAnsi" w:cstheme="minorHAnsi"/>
        </w:rPr>
        <w:t xml:space="preserve">Külföldi állami szerv által nyújtott garancia/kezesség: a fedezetnyújtót az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a saját nyilvántartás szerinti azonosítóval kell felvenni</w:t>
      </w:r>
      <w:r w:rsidR="005F6B16" w:rsidRPr="006C72EB">
        <w:rPr>
          <w:rFonts w:asciiTheme="minorHAnsi" w:hAnsiTheme="minorHAnsi" w:cstheme="minorHAnsi"/>
        </w:rPr>
        <w:t>.</w:t>
      </w:r>
      <w:r w:rsidR="001E2C2F" w:rsidRPr="006C72EB">
        <w:rPr>
          <w:rFonts w:asciiTheme="minorHAnsi" w:hAnsiTheme="minorHAnsi" w:cstheme="minorHAnsi"/>
        </w:rPr>
        <w:t xml:space="preserve"> Kizárólag fedezetnyújtó minőség esetén nem kell jelenteni az ügyfél szektorát, azonban amennyiben külföldi állami szervről van szó, G szektorkód jelentendő.</w:t>
      </w:r>
    </w:p>
    <w:p w14:paraId="70D7B14F" w14:textId="6FAABD21" w:rsidR="00DB7662" w:rsidRPr="006C72EB" w:rsidRDefault="00DB7662" w:rsidP="00DB7662">
      <w:pPr>
        <w:rPr>
          <w:rFonts w:asciiTheme="minorHAnsi" w:hAnsiTheme="minorHAnsi" w:cstheme="minorHAnsi"/>
        </w:rPr>
      </w:pPr>
      <w:r w:rsidRPr="006C72EB">
        <w:rPr>
          <w:rFonts w:asciiTheme="minorHAnsi" w:hAnsiTheme="minorHAnsi" w:cstheme="minorHAnsi"/>
        </w:rPr>
        <w:t xml:space="preserve">2022. június vonatkozási időtől kezdődően a „Jogi eljárás állása” és a „Jogi eljárás kezdeményezésének időpontja” mezők </w:t>
      </w:r>
      <w:proofErr w:type="spellStart"/>
      <w:r w:rsidRPr="006C72EB">
        <w:rPr>
          <w:rFonts w:asciiTheme="minorHAnsi" w:hAnsiTheme="minorHAnsi" w:cstheme="minorHAnsi"/>
        </w:rPr>
        <w:t>tilosítása</w:t>
      </w:r>
      <w:proofErr w:type="spellEnd"/>
      <w:r w:rsidRPr="006C72EB">
        <w:rPr>
          <w:rFonts w:asciiTheme="minorHAnsi" w:hAnsiTheme="minorHAnsi" w:cstheme="minorHAnsi"/>
        </w:rPr>
        <w:t xml:space="preserve"> megszűnik, adós és adóstárs minőségű ügyfelek esetén jelentendők ezek az információk a teljes állomány tekintetében.</w:t>
      </w:r>
    </w:p>
    <w:p w14:paraId="1E710160" w14:textId="77777777" w:rsidR="00DB7662" w:rsidRPr="006C72EB" w:rsidRDefault="00DB7662" w:rsidP="007955A8">
      <w:pPr>
        <w:rPr>
          <w:rFonts w:asciiTheme="minorHAnsi" w:hAnsiTheme="minorHAnsi" w:cstheme="minorHAnsi"/>
        </w:rPr>
      </w:pPr>
    </w:p>
    <w:p w14:paraId="3795CD20" w14:textId="2A9B2F44" w:rsidR="007955A8" w:rsidRPr="006C72EB" w:rsidRDefault="007955A8" w:rsidP="007955A8">
      <w:r w:rsidRPr="006C72EB">
        <w:rPr>
          <w:rFonts w:asciiTheme="minorHAnsi" w:hAnsiTheme="minorHAnsi" w:cstheme="minorHAnsi"/>
        </w:rPr>
        <w:t xml:space="preserve">A külföldi vállalkozás azonosító kódjai formátumának tekintetében irányadó az Európai Központi Bank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adatszolgáltatásához megadott formátuma, az alkalmazható azonosító-formátumok </w:t>
      </w:r>
      <w:proofErr w:type="spellStart"/>
      <w:r w:rsidRPr="006C72EB">
        <w:rPr>
          <w:rFonts w:asciiTheme="minorHAnsi" w:hAnsiTheme="minorHAnsi" w:cstheme="minorHAnsi"/>
        </w:rPr>
        <w:t>országonkénti</w:t>
      </w:r>
      <w:proofErr w:type="spellEnd"/>
      <w:r w:rsidRPr="006C72EB">
        <w:rPr>
          <w:rFonts w:asciiTheme="minorHAnsi" w:hAnsiTheme="minorHAnsi" w:cstheme="minorHAnsi"/>
        </w:rPr>
        <w:t xml:space="preserve"> listája megtalálható az </w:t>
      </w:r>
      <w:proofErr w:type="spellStart"/>
      <w:r w:rsidRPr="006C72EB">
        <w:rPr>
          <w:rFonts w:asciiTheme="minorHAnsi" w:hAnsiTheme="minorHAnsi" w:cstheme="minorHAnsi"/>
        </w:rPr>
        <w:t>EKB</w:t>
      </w:r>
      <w:proofErr w:type="spellEnd"/>
      <w:r w:rsidRPr="006C72EB">
        <w:rPr>
          <w:rFonts w:asciiTheme="minorHAnsi" w:hAnsiTheme="minorHAnsi" w:cstheme="minorHAnsi"/>
        </w:rPr>
        <w:t xml:space="preserve"> honlapján (link: </w:t>
      </w:r>
      <w:hyperlink r:id="rId39" w:history="1">
        <w:r w:rsidRPr="006C72EB">
          <w:rPr>
            <w:rStyle w:val="Hiperhivatkozs"/>
            <w:rFonts w:asciiTheme="minorHAnsi" w:hAnsiTheme="minorHAnsi" w:cstheme="minorHAnsi"/>
            <w:vertAlign w:val="baseline"/>
          </w:rPr>
          <w:t xml:space="preserve">'List of </w:t>
        </w:r>
        <w:proofErr w:type="spellStart"/>
        <w:r w:rsidRPr="006C72EB">
          <w:rPr>
            <w:rStyle w:val="Hiperhivatkozs"/>
            <w:rFonts w:asciiTheme="minorHAnsi" w:hAnsiTheme="minorHAnsi" w:cstheme="minorHAnsi"/>
            <w:vertAlign w:val="baseline"/>
          </w:rPr>
          <w:t>national</w:t>
        </w:r>
        <w:proofErr w:type="spellEnd"/>
        <w:r w:rsidRPr="006C72EB">
          <w:rPr>
            <w:rStyle w:val="Hiperhivatkozs"/>
            <w:rFonts w:asciiTheme="minorHAnsi" w:hAnsiTheme="minorHAnsi" w:cstheme="minorHAnsi"/>
            <w:vertAlign w:val="baseline"/>
          </w:rPr>
          <w:t xml:space="preserve"> </w:t>
        </w:r>
        <w:proofErr w:type="spellStart"/>
        <w:r w:rsidRPr="006C72EB">
          <w:rPr>
            <w:rStyle w:val="Hiperhivatkozs"/>
            <w:rFonts w:asciiTheme="minorHAnsi" w:hAnsiTheme="minorHAnsi" w:cstheme="minorHAnsi"/>
            <w:vertAlign w:val="baseline"/>
          </w:rPr>
          <w:t>identifiers</w:t>
        </w:r>
        <w:proofErr w:type="spellEnd"/>
        <w:r w:rsidRPr="006C72EB">
          <w:rPr>
            <w:rStyle w:val="Hiperhivatkozs"/>
            <w:rFonts w:asciiTheme="minorHAnsi" w:hAnsiTheme="minorHAnsi" w:cstheme="minorHAnsi"/>
            <w:vertAlign w:val="baseline"/>
          </w:rPr>
          <w:t>'</w:t>
        </w:r>
      </w:hyperlink>
      <w:r w:rsidRPr="006C72EB">
        <w:rPr>
          <w:rFonts w:asciiTheme="minorHAnsi" w:hAnsiTheme="minorHAnsi" w:cstheme="minorHAnsi"/>
        </w:rPr>
        <w:t>).</w:t>
      </w:r>
    </w:p>
    <w:p w14:paraId="1D38062D" w14:textId="593CEB43" w:rsidR="001E1B8D" w:rsidRPr="006C72EB" w:rsidRDefault="0094196F" w:rsidP="005847F9">
      <w:pPr>
        <w:rPr>
          <w:rFonts w:asciiTheme="minorHAnsi" w:hAnsiTheme="minorHAnsi" w:cstheme="minorHAnsi"/>
        </w:rPr>
      </w:pPr>
      <w:r w:rsidRPr="006C72EB">
        <w:rPr>
          <w:rFonts w:asciiTheme="minorHAnsi" w:hAnsiTheme="minorHAnsi" w:cstheme="minorHAnsi"/>
        </w:rPr>
        <w:t>A cégforma tekintetében a következő kódok alkalmazandók, amennyiben a jelentett cég székhelye nem EU-tagországban van:</w:t>
      </w:r>
    </w:p>
    <w:p w14:paraId="404185D5" w14:textId="62F349A2" w:rsidR="0094196F" w:rsidRPr="006C72EB" w:rsidRDefault="0094196F" w:rsidP="005847F9">
      <w:pPr>
        <w:rPr>
          <w:rFonts w:asciiTheme="minorHAnsi" w:hAnsiTheme="minorHAnsi" w:cstheme="minorHAnsi"/>
        </w:rPr>
      </w:pPr>
      <w:r w:rsidRPr="006C72EB">
        <w:rPr>
          <w:rFonts w:asciiTheme="minorHAnsi" w:hAnsiTheme="minorHAnsi" w:cstheme="minorHAnsi"/>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4B4C9FA7" w14:textId="44C4557A" w:rsidR="007B0877" w:rsidRPr="006C72EB" w:rsidRDefault="00BD103C" w:rsidP="003507E8">
      <w:pPr>
        <w:autoSpaceDE w:val="0"/>
        <w:autoSpaceDN w:val="0"/>
        <w:spacing w:before="40" w:after="40" w:line="240" w:lineRule="auto"/>
        <w:rPr>
          <w:rFonts w:asciiTheme="minorHAnsi" w:hAnsiTheme="minorHAnsi" w:cstheme="minorHAnsi"/>
        </w:rPr>
      </w:pPr>
      <w:bookmarkStart w:id="274" w:name="_Hlk71710799"/>
      <w:r w:rsidRPr="006C72EB">
        <w:rPr>
          <w:rFonts w:asciiTheme="minorHAnsi" w:hAnsiTheme="minorHAnsi" w:cstheme="minorHAnsi"/>
        </w:rPr>
        <w:t xml:space="preserve">A </w:t>
      </w:r>
      <w:r w:rsidRPr="006C72EB">
        <w:rPr>
          <w:rFonts w:asciiTheme="minorHAnsi" w:hAnsiTheme="minorHAnsi" w:cstheme="minorHAnsi"/>
          <w:b/>
          <w:bCs/>
        </w:rPr>
        <w:t>„LEI-kód”</w:t>
      </w:r>
      <w:r w:rsidRPr="006C72EB">
        <w:rPr>
          <w:rFonts w:asciiTheme="minorHAnsi" w:hAnsiTheme="minorHAnsi" w:cstheme="minorHAnsi"/>
        </w:rPr>
        <w:t xml:space="preserve"> mező töltése kötelező, amennyiben rendelkezésre áll vagy beszerezhető.</w:t>
      </w:r>
      <w:r w:rsidR="007B0877" w:rsidRPr="006C72EB">
        <w:rPr>
          <w:rFonts w:asciiTheme="minorHAnsi" w:hAnsiTheme="minorHAnsi" w:cstheme="minorHAnsi"/>
        </w:rPr>
        <w:t xml:space="preserve"> </w:t>
      </w:r>
    </w:p>
    <w:p w14:paraId="23B3EFCB" w14:textId="77777777" w:rsidR="00ED5746" w:rsidRPr="006C72EB" w:rsidRDefault="00ED5746" w:rsidP="005847F9">
      <w:pPr>
        <w:rPr>
          <w:rFonts w:asciiTheme="minorHAnsi" w:hAnsiTheme="minorHAnsi" w:cstheme="minorHAnsi"/>
        </w:rPr>
      </w:pPr>
    </w:p>
    <w:p w14:paraId="1DA43543" w14:textId="65456EC5" w:rsidR="00DB7662" w:rsidRPr="006C72EB" w:rsidRDefault="00ED5746" w:rsidP="005847F9">
      <w:pPr>
        <w:rPr>
          <w:rFonts w:asciiTheme="minorHAnsi" w:hAnsiTheme="minorHAnsi" w:cstheme="minorHAnsi"/>
        </w:rPr>
      </w:pPr>
      <w:r w:rsidRPr="006C72EB">
        <w:rPr>
          <w:rFonts w:asciiTheme="minorHAnsi" w:hAnsiTheme="minorHAnsi" w:cstheme="minorHAnsi"/>
        </w:rPr>
        <w:t xml:space="preserve">Nemzetközi szervezetek esetén az országkód mezőben a székhely szerinti ország kódja jelentendő. </w:t>
      </w:r>
      <w:r w:rsidR="00DB7662" w:rsidRPr="006C72EB">
        <w:rPr>
          <w:rFonts w:asciiTheme="minorHAnsi" w:hAnsiTheme="minorHAnsi" w:cstheme="minorHAnsi"/>
        </w:rPr>
        <w:t xml:space="preserve">2022. június vonatkozási időtől kezdődően jelentendő a „Nemzetközi intézmény kódja” mezőben az M-es és R-es jelentésekben az országkódlistában foglalt nemzetközi szervezeti egyedi kód. </w:t>
      </w:r>
    </w:p>
    <w:p w14:paraId="194BD861" w14:textId="77777777" w:rsidR="009648D1" w:rsidRDefault="00667183" w:rsidP="009648D1">
      <w:pPr>
        <w:autoSpaceDE w:val="0"/>
        <w:autoSpaceDN w:val="0"/>
        <w:spacing w:after="0"/>
        <w:rPr>
          <w:rFonts w:asciiTheme="minorHAnsi" w:hAnsiTheme="minorHAnsi" w:cstheme="minorHAnsi"/>
        </w:rPr>
      </w:pPr>
      <w:r w:rsidRPr="00667183">
        <w:rPr>
          <w:rFonts w:asciiTheme="minorHAnsi" w:hAnsiTheme="minorHAnsi" w:cstheme="minorHAnsi"/>
        </w:rPr>
        <w:t xml:space="preserve">2023. decemberi vonatkozási időtől kezdődően az </w:t>
      </w:r>
      <w:proofErr w:type="spellStart"/>
      <w:r w:rsidRPr="00667183">
        <w:rPr>
          <w:rFonts w:asciiTheme="minorHAnsi" w:hAnsiTheme="minorHAnsi" w:cstheme="minorHAnsi"/>
        </w:rPr>
        <w:t>UGYF</w:t>
      </w:r>
      <w:r>
        <w:rPr>
          <w:rFonts w:asciiTheme="minorHAnsi" w:hAnsiTheme="minorHAnsi" w:cstheme="minorHAnsi"/>
        </w:rPr>
        <w:t>K</w:t>
      </w:r>
      <w:r w:rsidRPr="00667183">
        <w:rPr>
          <w:rFonts w:asciiTheme="minorHAnsi" w:hAnsiTheme="minorHAnsi" w:cstheme="minorHAnsi"/>
        </w:rPr>
        <w:t>V</w:t>
      </w:r>
      <w:proofErr w:type="spellEnd"/>
      <w:r w:rsidRPr="00667183">
        <w:rPr>
          <w:rFonts w:asciiTheme="minorHAnsi" w:hAnsiTheme="minorHAnsi" w:cstheme="minorHAnsi"/>
        </w:rPr>
        <w:t xml:space="preserve"> táblába beépítésre került a „Nem pénzügyi kimutatás közzétételére köteles vállalkozás-e?” mező, melyet a 2023.12.01. után kötött szerződések</w:t>
      </w:r>
      <w:r w:rsidR="00703608">
        <w:rPr>
          <w:rFonts w:asciiTheme="minorHAnsi" w:hAnsiTheme="minorHAnsi" w:cstheme="minorHAnsi"/>
        </w:rPr>
        <w:t xml:space="preserve">hez kapcsolódó külföldi vállalati ügyfelek esetén </w:t>
      </w:r>
      <w:r w:rsidRPr="00667183">
        <w:rPr>
          <w:rFonts w:asciiTheme="minorHAnsi" w:hAnsiTheme="minorHAnsi" w:cstheme="minorHAnsi"/>
        </w:rPr>
        <w:t xml:space="preserve">kell </w:t>
      </w:r>
      <w:r w:rsidRPr="00CF75D9">
        <w:rPr>
          <w:rFonts w:asciiTheme="minorHAnsi" w:hAnsiTheme="minorHAnsi" w:cstheme="minorHAnsi"/>
        </w:rPr>
        <w:t>tölteni.</w:t>
      </w:r>
      <w:r w:rsidR="00E0758F" w:rsidRPr="00CF75D9">
        <w:rPr>
          <w:rFonts w:asciiTheme="minorHAnsi" w:hAnsiTheme="minorHAnsi" w:cstheme="minorHAnsi"/>
        </w:rPr>
        <w:t xml:space="preserve"> </w:t>
      </w:r>
      <w:r w:rsidR="00E0758F" w:rsidRPr="00CF75D9">
        <w:t xml:space="preserve">A mezőben azt az információt kell megadni, hogy az ügyfél a 2013/34/EU irányelv </w:t>
      </w:r>
      <w:r w:rsidR="007A01F0" w:rsidRPr="00CF75D9">
        <w:t xml:space="preserve">(2013. június 26.) </w:t>
      </w:r>
      <w:r w:rsidR="00E0758F" w:rsidRPr="00CF75D9">
        <w:t>19a. és 29a. cikkében meghatározott közzétételi kötelezettségek hatálya alá tartozó vállalkozás-e.</w:t>
      </w:r>
      <w:r w:rsidR="00CF09F3">
        <w:t xml:space="preserve"> </w:t>
      </w:r>
      <w:r w:rsidR="00CF09F3">
        <w:rPr>
          <w:rFonts w:asciiTheme="minorHAnsi" w:hAnsiTheme="minorHAnsi" w:cstheme="minorHAnsi"/>
        </w:rPr>
        <w:t>Amennyiben adott ügyfél csak fedezetnyújtóként vagy garancia kedvezményezettként szerepel a HITREG-ben, a mező ’N’ értékkel töltendő.</w:t>
      </w:r>
      <w:r w:rsidR="009648D1">
        <w:rPr>
          <w:rFonts w:asciiTheme="minorHAnsi" w:hAnsiTheme="minorHAnsi" w:cstheme="minorHAnsi"/>
        </w:rPr>
        <w:t xml:space="preserve"> Amennyiben rendelkezésre áll az információ, hogy adott vállalkozás „</w:t>
      </w:r>
      <w:r w:rsidR="009648D1" w:rsidRPr="00F3207B">
        <w:rPr>
          <w:rFonts w:asciiTheme="minorHAnsi" w:hAnsiTheme="minorHAnsi" w:cstheme="minorHAnsi"/>
        </w:rPr>
        <w:t>Nem pénzügyi kimutatás közzétételére kötelezett vállalkozás-e?”</w:t>
      </w:r>
      <w:r w:rsidR="009648D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9648D1">
        <w:rPr>
          <w:rFonts w:asciiTheme="minorHAnsi" w:hAnsiTheme="minorHAnsi" w:cstheme="minorHAnsi"/>
        </w:rPr>
        <w:t>TAX_UGYF</w:t>
      </w:r>
      <w:proofErr w:type="spellEnd"/>
      <w:r w:rsidR="009648D1">
        <w:rPr>
          <w:rFonts w:asciiTheme="minorHAnsi" w:hAnsiTheme="minorHAnsi" w:cstheme="minorHAnsi"/>
        </w:rPr>
        <w:t xml:space="preserve"> tábla adatai, kifejezetten csak ebben az esetben a </w:t>
      </w:r>
      <w:proofErr w:type="spellStart"/>
      <w:r w:rsidR="009648D1">
        <w:rPr>
          <w:rFonts w:asciiTheme="minorHAnsi" w:hAnsiTheme="minorHAnsi" w:cstheme="minorHAnsi"/>
        </w:rPr>
        <w:t>TAX_UGYF</w:t>
      </w:r>
      <w:proofErr w:type="spellEnd"/>
      <w:r w:rsidR="009648D1">
        <w:rPr>
          <w:rFonts w:asciiTheme="minorHAnsi" w:hAnsiTheme="minorHAnsi" w:cstheme="minorHAnsi"/>
        </w:rPr>
        <w:t xml:space="preserve"> tábla 0 értékekkel jelentendő.</w:t>
      </w:r>
    </w:p>
    <w:p w14:paraId="293FBA65" w14:textId="77777777" w:rsidR="00BF4D57" w:rsidRDefault="00BF4D57" w:rsidP="009648D1">
      <w:pPr>
        <w:autoSpaceDE w:val="0"/>
        <w:autoSpaceDN w:val="0"/>
        <w:spacing w:after="0"/>
        <w:rPr>
          <w:rFonts w:asciiTheme="minorHAnsi" w:hAnsiTheme="minorHAnsi" w:cstheme="minorHAnsi"/>
        </w:rPr>
      </w:pPr>
    </w:p>
    <w:p w14:paraId="4B679F90" w14:textId="77777777" w:rsidR="00BF4D57" w:rsidRPr="006C72EB" w:rsidRDefault="00BF4D57" w:rsidP="00BF4D57">
      <w:pPr>
        <w:rPr>
          <w:rFonts w:asciiTheme="minorHAnsi" w:hAnsiTheme="minorHAnsi" w:cstheme="minorHAnsi"/>
        </w:rPr>
      </w:pPr>
      <w:r>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33B76DD5" w14:textId="77777777" w:rsidR="00C06692" w:rsidRPr="006C72EB" w:rsidRDefault="00C06692" w:rsidP="005847F9">
      <w:pPr>
        <w:rPr>
          <w:rFonts w:asciiTheme="minorHAnsi" w:hAnsiTheme="minorHAnsi" w:cstheme="minorHAnsi"/>
        </w:rPr>
      </w:pPr>
    </w:p>
    <w:p w14:paraId="302697EF" w14:textId="109D084E" w:rsidR="00EE4F14" w:rsidRPr="006C72EB" w:rsidRDefault="001E1B8D" w:rsidP="008E587A">
      <w:pPr>
        <w:pStyle w:val="Cmsor3"/>
        <w:rPr>
          <w:rFonts w:asciiTheme="minorHAnsi" w:hAnsiTheme="minorHAnsi" w:cstheme="minorHAnsi"/>
          <w:b/>
          <w:szCs w:val="20"/>
        </w:rPr>
      </w:pPr>
      <w:bookmarkStart w:id="275" w:name="_Toc64967400"/>
      <w:bookmarkStart w:id="276" w:name="_Toc149902021"/>
      <w:bookmarkStart w:id="277" w:name="_Toc188019091"/>
      <w:bookmarkEnd w:id="274"/>
      <w:r w:rsidRPr="006C72EB">
        <w:rPr>
          <w:rFonts w:asciiTheme="minorHAnsi" w:hAnsiTheme="minorHAnsi" w:cstheme="minorHAnsi"/>
          <w:b/>
          <w:szCs w:val="20"/>
        </w:rPr>
        <w:t>Ügyfélminősítésre vonatkozó tábla</w:t>
      </w:r>
      <w:bookmarkEnd w:id="275"/>
      <w:r w:rsidR="0079306E">
        <w:rPr>
          <w:rFonts w:asciiTheme="minorHAnsi" w:hAnsiTheme="minorHAnsi" w:cstheme="minorHAnsi"/>
          <w:b/>
          <w:szCs w:val="20"/>
        </w:rPr>
        <w:t xml:space="preserve"> (</w:t>
      </w:r>
      <w:proofErr w:type="spellStart"/>
      <w:r w:rsidR="0079306E">
        <w:rPr>
          <w:rFonts w:asciiTheme="minorHAnsi" w:hAnsiTheme="minorHAnsi" w:cstheme="minorHAnsi"/>
          <w:b/>
          <w:szCs w:val="20"/>
        </w:rPr>
        <w:t>UGYFM</w:t>
      </w:r>
      <w:proofErr w:type="spellEnd"/>
      <w:r w:rsidR="0079306E">
        <w:rPr>
          <w:rFonts w:asciiTheme="minorHAnsi" w:hAnsiTheme="minorHAnsi" w:cstheme="minorHAnsi"/>
          <w:b/>
          <w:szCs w:val="20"/>
        </w:rPr>
        <w:t>)</w:t>
      </w:r>
      <w:bookmarkEnd w:id="276"/>
      <w:bookmarkEnd w:id="277"/>
    </w:p>
    <w:p w14:paraId="6DB8DC16" w14:textId="175130E9" w:rsidR="001E1B8D" w:rsidRPr="006C72EB" w:rsidRDefault="001E1B8D" w:rsidP="001E1B8D">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mind a lakossági és az önálló vállalkozói ügyfelek mind a külföldi / belföldi vállalati ügyfelek minősítésére vonatkozó adatokat kell jelenteni havi rendszerességgel</w:t>
      </w:r>
      <w:r w:rsidR="005F35C1" w:rsidRPr="006C72EB">
        <w:rPr>
          <w:rFonts w:asciiTheme="minorHAnsi" w:hAnsiTheme="minorHAnsi" w:cstheme="minorHAnsi"/>
        </w:rPr>
        <w:t xml:space="preserve"> (amennyiben adós/adóstárs szerepkörben vannak)</w:t>
      </w:r>
      <w:r w:rsidRPr="006C72EB">
        <w:rPr>
          <w:rFonts w:asciiTheme="minorHAnsi" w:hAnsiTheme="minorHAnsi" w:cstheme="minorHAnsi"/>
        </w:rPr>
        <w:t>. Amennyiben nem változik az ügyfél minősítése, az érvényben lévő ügyfélminősítési adatot kell továbbra is jelenteni adott vonatkozási időszakban.</w:t>
      </w:r>
    </w:p>
    <w:p w14:paraId="2B54C290" w14:textId="448FEDAB" w:rsidR="001E1B8D" w:rsidRPr="006C72EB" w:rsidRDefault="001E1B8D" w:rsidP="001E1B8D">
      <w:pPr>
        <w:rPr>
          <w:rFonts w:asciiTheme="minorHAnsi" w:hAnsiTheme="minorHAnsi" w:cstheme="minorHAnsi"/>
        </w:rPr>
      </w:pPr>
      <w:r w:rsidRPr="006C72EB">
        <w:rPr>
          <w:rFonts w:asciiTheme="minorHAnsi" w:hAnsiTheme="minorHAnsi" w:cstheme="minorHAnsi"/>
        </w:rPr>
        <w:t xml:space="preserve">Amennyiben a hitelintézet nem alkalmaz ügyfélszintű minősítést, </w:t>
      </w:r>
      <w:r w:rsidR="008D2D18" w:rsidRPr="006C72EB">
        <w:rPr>
          <w:rFonts w:asciiTheme="minorHAnsi" w:hAnsiTheme="minorHAnsi" w:cstheme="minorHAnsi"/>
        </w:rPr>
        <w:t>akkor</w:t>
      </w:r>
      <w:r w:rsidRPr="006C72EB">
        <w:rPr>
          <w:rFonts w:asciiTheme="minorHAnsi" w:hAnsiTheme="minorHAnsi" w:cstheme="minorHAnsi"/>
        </w:rPr>
        <w:t xml:space="preserve"> a 39/2016. (X. 11.) MNB rendelet 6.§</w:t>
      </w:r>
      <w:proofErr w:type="gramStart"/>
      <w:r w:rsidRPr="006C72EB">
        <w:rPr>
          <w:rFonts w:asciiTheme="minorHAnsi" w:hAnsiTheme="minorHAnsi" w:cstheme="minorHAnsi"/>
        </w:rPr>
        <w:t>/(</w:t>
      </w:r>
      <w:proofErr w:type="gramEnd"/>
      <w:r w:rsidRPr="006C72EB">
        <w:rPr>
          <w:rFonts w:asciiTheme="minorHAnsi" w:hAnsiTheme="minorHAnsi" w:cstheme="minorHAnsi"/>
        </w:rPr>
        <w:t xml:space="preserve">2) pontja esetén az ügyfélminősítés teljesítő marad, azonban az ügyletszintű nemteljesítés tekintetében a </w:t>
      </w:r>
      <w:proofErr w:type="spellStart"/>
      <w:r w:rsidRPr="006C72EB">
        <w:rPr>
          <w:rFonts w:asciiTheme="minorHAnsi" w:hAnsiTheme="minorHAnsi" w:cstheme="minorHAnsi"/>
        </w:rPr>
        <w:t>cross-default</w:t>
      </w:r>
      <w:proofErr w:type="spellEnd"/>
      <w:r w:rsidRPr="006C72EB">
        <w:rPr>
          <w:rFonts w:asciiTheme="minorHAnsi" w:hAnsiTheme="minorHAnsi" w:cstheme="minorHAnsi"/>
        </w:rPr>
        <w:t xml:space="preserve"> kódok alkalmazandók az ügylet szinten az ügyfél más hitele miatt nemteljesítő kategóriába került instrumentumnál.</w:t>
      </w:r>
    </w:p>
    <w:p w14:paraId="609D9C40" w14:textId="39567454" w:rsidR="00D64ECE" w:rsidRPr="006C72EB" w:rsidRDefault="00761CB2" w:rsidP="001E1B8D">
      <w:pPr>
        <w:rPr>
          <w:rFonts w:asciiTheme="minorHAnsi" w:hAnsiTheme="minorHAnsi" w:cstheme="minorHAnsi"/>
        </w:rPr>
      </w:pPr>
      <w:r w:rsidRPr="006C72EB">
        <w:rPr>
          <w:rFonts w:asciiTheme="minorHAnsi" w:hAnsiTheme="minorHAnsi" w:cstheme="minorHAnsi"/>
        </w:rPr>
        <w:t xml:space="preserve">A </w:t>
      </w:r>
      <w:r w:rsidR="0013499E" w:rsidRPr="006C72EB">
        <w:rPr>
          <w:rFonts w:asciiTheme="minorHAnsi" w:hAnsiTheme="minorHAnsi" w:cstheme="minorHAnsi"/>
        </w:rPr>
        <w:t>„</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w:t>
      </w:r>
      <w:proofErr w:type="gramStart"/>
      <w:r w:rsidR="0013499E" w:rsidRPr="006C72EB">
        <w:rPr>
          <w:rFonts w:asciiTheme="minorHAnsi" w:hAnsiTheme="minorHAnsi" w:cstheme="minorHAnsi"/>
        </w:rPr>
        <w:t>nemteljesítő  (</w:t>
      </w:r>
      <w:proofErr w:type="spellStart"/>
      <w:proofErr w:type="gramEnd"/>
      <w:r w:rsidR="0013499E" w:rsidRPr="006C72EB">
        <w:rPr>
          <w:rFonts w:asciiTheme="minorHAnsi" w:hAnsiTheme="minorHAnsi" w:cstheme="minorHAnsi"/>
        </w:rPr>
        <w:t>default</w:t>
      </w:r>
      <w:proofErr w:type="spellEnd"/>
      <w:r w:rsidR="0013499E" w:rsidRPr="006C72EB">
        <w:rPr>
          <w:rFonts w:asciiTheme="minorHAnsi" w:hAnsiTheme="minorHAnsi" w:cstheme="minorHAnsi"/>
        </w:rPr>
        <w:t>) státuszba történő  utolsó besorolás dátuma” mező megnevezése helyesen „</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ügyfélminősítés utolsó időpontja” </w:t>
      </w:r>
      <w:r w:rsidR="00196236" w:rsidRPr="006C72EB">
        <w:rPr>
          <w:rFonts w:asciiTheme="minorHAnsi" w:hAnsiTheme="minorHAnsi" w:cstheme="minorHAnsi"/>
        </w:rPr>
        <w:t xml:space="preserve">(2021. szeptemberi vonatkozási időtől átnevezésre kerül) </w:t>
      </w:r>
      <w:r w:rsidR="0013499E" w:rsidRPr="006C72EB">
        <w:rPr>
          <w:rFonts w:asciiTheme="minorHAnsi" w:hAnsiTheme="minorHAnsi" w:cstheme="minorHAnsi"/>
        </w:rPr>
        <w:t xml:space="preserve">és a következő tartalommal töltendő: az a dátum, amikor az adatszolgáltató a </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ügyfélminősítést adott ügyfél vonatkozásában a legutóbb elvégezte.</w:t>
      </w:r>
      <w:r w:rsidR="00315769">
        <w:rPr>
          <w:rFonts w:asciiTheme="minorHAnsi" w:hAnsiTheme="minorHAnsi" w:cstheme="minorHAnsi"/>
        </w:rPr>
        <w:t xml:space="preserve"> A mező kényszerhitelek, mark-</w:t>
      </w:r>
      <w:proofErr w:type="spellStart"/>
      <w:r w:rsidR="00315769">
        <w:rPr>
          <w:rFonts w:asciiTheme="minorHAnsi" w:hAnsiTheme="minorHAnsi" w:cstheme="minorHAnsi"/>
        </w:rPr>
        <w:t>to</w:t>
      </w:r>
      <w:proofErr w:type="spellEnd"/>
      <w:r w:rsidR="00315769">
        <w:rPr>
          <w:rFonts w:asciiTheme="minorHAnsi" w:hAnsiTheme="minorHAnsi" w:cstheme="minorHAnsi"/>
        </w:rPr>
        <w:t>-market követelések</w:t>
      </w:r>
      <w:r w:rsidR="00400CA6">
        <w:rPr>
          <w:rFonts w:asciiTheme="minorHAnsi" w:hAnsiTheme="minorHAnsi" w:cstheme="minorHAnsi"/>
        </w:rPr>
        <w:t xml:space="preserve"> </w:t>
      </w:r>
      <w:r w:rsidR="00315769">
        <w:rPr>
          <w:rFonts w:asciiTheme="minorHAnsi" w:hAnsiTheme="minorHAnsi" w:cstheme="minorHAnsi"/>
        </w:rPr>
        <w:t>kivételével minden instrumentum esetén jelentendő (kényszerhitelek és mark-</w:t>
      </w:r>
      <w:proofErr w:type="spellStart"/>
      <w:r w:rsidR="00315769">
        <w:rPr>
          <w:rFonts w:asciiTheme="minorHAnsi" w:hAnsiTheme="minorHAnsi" w:cstheme="minorHAnsi"/>
        </w:rPr>
        <w:t>to</w:t>
      </w:r>
      <w:proofErr w:type="spellEnd"/>
      <w:r w:rsidR="005B6EEB">
        <w:rPr>
          <w:rFonts w:asciiTheme="minorHAnsi" w:hAnsiTheme="minorHAnsi" w:cstheme="minorHAnsi"/>
        </w:rPr>
        <w:t>-</w:t>
      </w:r>
      <w:r w:rsidR="00315769">
        <w:rPr>
          <w:rFonts w:asciiTheme="minorHAnsi" w:hAnsiTheme="minorHAnsi" w:cstheme="minorHAnsi"/>
        </w:rPr>
        <w:t xml:space="preserve">market követelések esetén csak akkor töltendő, ha </w:t>
      </w:r>
      <w:proofErr w:type="spellStart"/>
      <w:r w:rsidR="00315769">
        <w:rPr>
          <w:rFonts w:asciiTheme="minorHAnsi" w:hAnsiTheme="minorHAnsi" w:cstheme="minorHAnsi"/>
        </w:rPr>
        <w:t>defaultos</w:t>
      </w:r>
      <w:proofErr w:type="spellEnd"/>
      <w:r w:rsidR="00315769">
        <w:rPr>
          <w:rFonts w:asciiTheme="minorHAnsi" w:hAnsiTheme="minorHAnsi" w:cstheme="minorHAnsi"/>
        </w:rPr>
        <w:t xml:space="preserve"> az instrumentum). </w:t>
      </w:r>
    </w:p>
    <w:p w14:paraId="5EF95C4F" w14:textId="60592D5D" w:rsidR="00EA345D" w:rsidRPr="00C11A49" w:rsidRDefault="00667183" w:rsidP="00EA345D">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sidR="00684E33">
        <w:rPr>
          <w:rFonts w:asciiTheme="minorHAnsi" w:hAnsiTheme="minorHAnsi" w:cstheme="minorHAnsi"/>
        </w:rPr>
        <w:t xml:space="preserve">melyben </w:t>
      </w:r>
      <w:r w:rsidR="00684E33" w:rsidRPr="00684E33">
        <w:rPr>
          <w:rFonts w:asciiTheme="minorHAnsi" w:hAnsiTheme="minorHAnsi" w:cstheme="minorHAnsi"/>
        </w:rPr>
        <w:t xml:space="preserve">az ügyfél- és partnerminősítés, valamint a fedezetértékelés </w:t>
      </w:r>
      <w:proofErr w:type="spellStart"/>
      <w:r w:rsidR="00684E33" w:rsidRPr="00684E33">
        <w:rPr>
          <w:rFonts w:asciiTheme="minorHAnsi" w:hAnsiTheme="minorHAnsi" w:cstheme="minorHAnsi"/>
        </w:rPr>
        <w:t>prudenciális</w:t>
      </w:r>
      <w:proofErr w:type="spellEnd"/>
      <w:r w:rsidR="00684E33" w:rsidRPr="00684E33">
        <w:rPr>
          <w:rFonts w:asciiTheme="minorHAnsi" w:hAnsiTheme="minorHAnsi" w:cstheme="minorHAnsi"/>
        </w:rPr>
        <w:t xml:space="preserve"> követelményeiről szóló 40/2016. (X. 11.) MNB rendelet szerinti, utolsó ügyfélminősítésre vonatkozó adat</w:t>
      </w:r>
      <w:r w:rsidR="00684E33">
        <w:rPr>
          <w:rFonts w:asciiTheme="minorHAnsi" w:hAnsiTheme="minorHAnsi" w:cstheme="minorHAnsi"/>
        </w:rPr>
        <w:t xml:space="preserve">ot szükséges jelenteni. A mező </w:t>
      </w:r>
      <w:r w:rsidR="00684E33" w:rsidRPr="00684E33">
        <w:rPr>
          <w:rFonts w:asciiTheme="minorHAnsi" w:hAnsiTheme="minorHAnsi" w:cstheme="minorHAnsi"/>
        </w:rPr>
        <w:t>a teljes hitelállomány esetén jelentendő</w:t>
      </w:r>
      <w:r w:rsidR="00315769">
        <w:rPr>
          <w:rFonts w:asciiTheme="minorHAnsi" w:hAnsiTheme="minorHAnsi" w:cstheme="minorHAnsi"/>
        </w:rPr>
        <w:t xml:space="preserve"> kényszerhitelek és mark-</w:t>
      </w:r>
      <w:proofErr w:type="spellStart"/>
      <w:r w:rsidR="00315769">
        <w:rPr>
          <w:rFonts w:asciiTheme="minorHAnsi" w:hAnsiTheme="minorHAnsi" w:cstheme="minorHAnsi"/>
        </w:rPr>
        <w:t>to</w:t>
      </w:r>
      <w:proofErr w:type="spellEnd"/>
      <w:r w:rsidR="00315769">
        <w:rPr>
          <w:rFonts w:asciiTheme="minorHAnsi" w:hAnsiTheme="minorHAnsi" w:cstheme="minorHAnsi"/>
        </w:rPr>
        <w:t>-market követelések kivételével</w:t>
      </w:r>
      <w:r w:rsidR="00684E33" w:rsidRPr="00684E33">
        <w:rPr>
          <w:rFonts w:asciiTheme="minorHAnsi" w:hAnsiTheme="minorHAnsi" w:cstheme="minorHAnsi"/>
        </w:rPr>
        <w:t>.</w:t>
      </w:r>
      <w:r w:rsidR="00EA345D">
        <w:rPr>
          <w:rFonts w:asciiTheme="minorHAnsi" w:hAnsiTheme="minorHAnsi" w:cstheme="minorHAnsi"/>
        </w:rPr>
        <w:t xml:space="preserve"> </w:t>
      </w:r>
      <w:r w:rsidR="00EA345D" w:rsidRPr="00C11A49">
        <w:rPr>
          <w:rFonts w:asciiTheme="minorHAnsi" w:hAnsiTheme="minorHAnsi" w:cstheme="minorHAnsi"/>
        </w:rPr>
        <w:t xml:space="preserve">Abban az esetben, ha az ügyfél több </w:t>
      </w:r>
      <w:proofErr w:type="spellStart"/>
      <w:r w:rsidR="00EA345D" w:rsidRPr="00C11A49">
        <w:rPr>
          <w:rFonts w:asciiTheme="minorHAnsi" w:hAnsiTheme="minorHAnsi" w:cstheme="minorHAnsi"/>
        </w:rPr>
        <w:t>score-ral</w:t>
      </w:r>
      <w:proofErr w:type="spellEnd"/>
      <w:r w:rsidR="00EA345D" w:rsidRPr="00C11A49">
        <w:rPr>
          <w:rFonts w:asciiTheme="minorHAnsi" w:hAnsiTheme="minorHAnsi" w:cstheme="minorHAnsi"/>
        </w:rPr>
        <w:t xml:space="preserve"> rendelkezik az adott termékre vonatkozóan, akkor a </w:t>
      </w:r>
      <w:r w:rsidR="00EA345D">
        <w:rPr>
          <w:rFonts w:asciiTheme="minorHAnsi" w:hAnsiTheme="minorHAnsi" w:cstheme="minorHAnsi"/>
        </w:rPr>
        <w:t xml:space="preserve">leginkább hátrányos </w:t>
      </w:r>
      <w:proofErr w:type="spellStart"/>
      <w:r w:rsidR="00EA345D">
        <w:rPr>
          <w:rFonts w:asciiTheme="minorHAnsi" w:hAnsiTheme="minorHAnsi" w:cstheme="minorHAnsi"/>
        </w:rPr>
        <w:t>score</w:t>
      </w:r>
      <w:proofErr w:type="spellEnd"/>
      <w:r w:rsidR="00EA345D">
        <w:rPr>
          <w:rFonts w:asciiTheme="minorHAnsi" w:hAnsiTheme="minorHAnsi" w:cstheme="minorHAnsi"/>
        </w:rPr>
        <w:t xml:space="preserve"> jelentendő</w:t>
      </w:r>
      <w:r w:rsidR="00EA345D" w:rsidRPr="00C11A49">
        <w:rPr>
          <w:rFonts w:asciiTheme="minorHAnsi" w:hAnsiTheme="minorHAnsi" w:cstheme="minorHAnsi"/>
        </w:rPr>
        <w:t>.</w:t>
      </w:r>
    </w:p>
    <w:p w14:paraId="12FA1EF8" w14:textId="77777777" w:rsidR="001260EB" w:rsidRPr="00C11A49" w:rsidRDefault="001260EB" w:rsidP="001260EB">
      <w:pPr>
        <w:rPr>
          <w:rFonts w:asciiTheme="minorHAnsi" w:hAnsiTheme="minorHAnsi" w:cstheme="minorHAnsi"/>
        </w:rPr>
      </w:pPr>
      <w:bookmarkStart w:id="278" w:name="_Hlk175300873"/>
      <w:r>
        <w:rPr>
          <w:rFonts w:asciiTheme="minorHAnsi" w:hAnsiTheme="minorHAnsi" w:cstheme="minorHAnsi"/>
        </w:rPr>
        <w:t xml:space="preserve">Megszűnő instrumentumokhoz kapcsolódó ügyfelek esetén (amennyiben az ügyfél nem kapcsolódik más élő instrumentumhoz), az </w:t>
      </w:r>
      <w:proofErr w:type="spellStart"/>
      <w:r>
        <w:rPr>
          <w:rFonts w:asciiTheme="minorHAnsi" w:hAnsiTheme="minorHAnsi" w:cstheme="minorHAnsi"/>
        </w:rPr>
        <w:t>UGYFM</w:t>
      </w:r>
      <w:proofErr w:type="spellEnd"/>
      <w:r>
        <w:rPr>
          <w:rFonts w:asciiTheme="minorHAnsi" w:hAnsiTheme="minorHAnsi" w:cstheme="minorHAnsi"/>
        </w:rPr>
        <w:t xml:space="preserve"> tábla jelenthető nemlegesen. A szabályok azonban várják a tábla töltését (</w:t>
      </w:r>
      <w:proofErr w:type="spellStart"/>
      <w:r>
        <w:rPr>
          <w:rFonts w:asciiTheme="minorHAnsi" w:hAnsiTheme="minorHAnsi" w:cstheme="minorHAnsi"/>
        </w:rPr>
        <w:t>warning</w:t>
      </w:r>
      <w:proofErr w:type="spellEnd"/>
      <w:r>
        <w:rPr>
          <w:rFonts w:asciiTheme="minorHAnsi" w:hAnsiTheme="minorHAnsi" w:cstheme="minorHAnsi"/>
        </w:rPr>
        <w:t xml:space="preserve"> szabály vezérli a töltést), mivel újabb szűrés az </w:t>
      </w:r>
      <w:proofErr w:type="spellStart"/>
      <w:r>
        <w:rPr>
          <w:rFonts w:asciiTheme="minorHAnsi" w:hAnsiTheme="minorHAnsi" w:cstheme="minorHAnsi"/>
        </w:rPr>
        <w:t>INSTM</w:t>
      </w:r>
      <w:proofErr w:type="spellEnd"/>
      <w:r>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Pr>
          <w:rFonts w:asciiTheme="minorHAnsi" w:hAnsiTheme="minorHAnsi" w:cstheme="minorHAnsi"/>
        </w:rPr>
        <w:t>ADOS_KOD</w:t>
      </w:r>
      <w:proofErr w:type="spellEnd"/>
      <w:r>
        <w:rPr>
          <w:rFonts w:asciiTheme="minorHAnsi" w:hAnsiTheme="minorHAnsi" w:cstheme="minorHAnsi"/>
        </w:rPr>
        <w:t xml:space="preserve">’ mező értéke ’N’-ként kerül jelentésre vagy ezekben az esetekben a kapott </w:t>
      </w:r>
      <w:proofErr w:type="spellStart"/>
      <w:r>
        <w:rPr>
          <w:rFonts w:asciiTheme="minorHAnsi" w:hAnsiTheme="minorHAnsi" w:cstheme="minorHAnsi"/>
        </w:rPr>
        <w:t>warning</w:t>
      </w:r>
      <w:proofErr w:type="spellEnd"/>
      <w:r>
        <w:rPr>
          <w:rFonts w:asciiTheme="minorHAnsi" w:hAnsiTheme="minorHAnsi" w:cstheme="minorHAnsi"/>
        </w:rPr>
        <w:t xml:space="preserve"> jelzés indokolt hibának tekintendő.</w:t>
      </w:r>
    </w:p>
    <w:bookmarkEnd w:id="278"/>
    <w:p w14:paraId="75BD24BD" w14:textId="77777777" w:rsidR="00684E33" w:rsidRPr="006C72EB" w:rsidRDefault="00684E33" w:rsidP="001E1B8D">
      <w:pPr>
        <w:rPr>
          <w:rFonts w:asciiTheme="minorHAnsi" w:hAnsiTheme="minorHAnsi" w:cstheme="minorHAnsi"/>
        </w:rPr>
      </w:pPr>
    </w:p>
    <w:p w14:paraId="0952CE28" w14:textId="1366F737" w:rsidR="00D427D2" w:rsidRPr="006C72EB" w:rsidRDefault="00D427D2" w:rsidP="008E587A">
      <w:pPr>
        <w:pStyle w:val="Cmsor3"/>
        <w:jc w:val="both"/>
        <w:rPr>
          <w:rFonts w:asciiTheme="minorHAnsi" w:hAnsiTheme="minorHAnsi" w:cstheme="minorHAnsi"/>
          <w:b/>
          <w:szCs w:val="20"/>
        </w:rPr>
      </w:pPr>
      <w:bookmarkStart w:id="279" w:name="_Toc64967401"/>
      <w:bookmarkStart w:id="280" w:name="_Toc149902022"/>
      <w:bookmarkStart w:id="281" w:name="_Toc188019092"/>
      <w:r w:rsidRPr="006C72EB">
        <w:rPr>
          <w:rFonts w:asciiTheme="minorHAnsi" w:hAnsiTheme="minorHAnsi" w:cstheme="minorHAnsi"/>
          <w:b/>
          <w:szCs w:val="20"/>
        </w:rPr>
        <w:t>Hitelbírálati adatok</w:t>
      </w:r>
      <w:bookmarkEnd w:id="279"/>
      <w:r w:rsidRPr="006C72EB">
        <w:rPr>
          <w:rFonts w:asciiTheme="minorHAnsi" w:hAnsiTheme="minorHAnsi" w:cstheme="minorHAnsi"/>
          <w:b/>
          <w:szCs w:val="20"/>
        </w:rPr>
        <w:t xml:space="preserve"> </w:t>
      </w:r>
      <w:r w:rsidR="0079306E">
        <w:rPr>
          <w:rFonts w:asciiTheme="minorHAnsi" w:hAnsiTheme="minorHAnsi" w:cstheme="minorHAnsi"/>
          <w:b/>
          <w:szCs w:val="20"/>
        </w:rPr>
        <w:t>(</w:t>
      </w:r>
      <w:proofErr w:type="spellStart"/>
      <w:r w:rsidR="0079306E">
        <w:rPr>
          <w:rFonts w:asciiTheme="minorHAnsi" w:hAnsiTheme="minorHAnsi" w:cstheme="minorHAnsi"/>
          <w:b/>
          <w:szCs w:val="20"/>
        </w:rPr>
        <w:t>HBIR</w:t>
      </w:r>
      <w:proofErr w:type="spellEnd"/>
      <w:r w:rsidR="0079306E">
        <w:rPr>
          <w:rFonts w:asciiTheme="minorHAnsi" w:hAnsiTheme="minorHAnsi" w:cstheme="minorHAnsi"/>
          <w:b/>
          <w:szCs w:val="20"/>
        </w:rPr>
        <w:t>)</w:t>
      </w:r>
      <w:bookmarkEnd w:id="280"/>
      <w:bookmarkEnd w:id="281"/>
    </w:p>
    <w:p w14:paraId="76E9E3C9" w14:textId="26543630" w:rsidR="00D427D2" w:rsidRPr="006C72EB" w:rsidRDefault="00D427D2" w:rsidP="005847F9">
      <w:pPr>
        <w:rPr>
          <w:rFonts w:asciiTheme="minorHAnsi" w:hAnsiTheme="minorHAnsi" w:cstheme="minorHAnsi"/>
        </w:rPr>
      </w:pPr>
      <w:bookmarkStart w:id="282" w:name="_Hlk30507341"/>
      <w:r w:rsidRPr="006C72EB">
        <w:rPr>
          <w:rFonts w:asciiTheme="minorHAnsi" w:hAnsiTheme="minorHAnsi" w:cstheme="minorHAnsi"/>
        </w:rPr>
        <w:t xml:space="preserve">A háztartási ügyfelek esetében (csak akkor, ha a háztartási ügyfél adósként vagy adóstársként szerepel valamely instrumentumnál)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 az ügyfél hitelbírálatnál figyelembe vett jövedelmére vonatkozó adatait</w:t>
      </w:r>
      <w:r w:rsidR="00357C2D" w:rsidRPr="006C72EB">
        <w:rPr>
          <w:rFonts w:asciiTheme="minorHAnsi" w:hAnsiTheme="minorHAnsi" w:cstheme="minorHAnsi"/>
        </w:rPr>
        <w:t>, abban az</w:t>
      </w:r>
      <w:r w:rsidR="007C6AC6" w:rsidRPr="006C72EB">
        <w:rPr>
          <w:rFonts w:asciiTheme="minorHAnsi" w:hAnsiTheme="minorHAnsi" w:cstheme="minorHAnsi"/>
        </w:rPr>
        <w:t xml:space="preserve"> esetben, ha azok a hitelbírálat során felhasználásra kerültek</w:t>
      </w:r>
      <w:r w:rsidRPr="006C72EB">
        <w:rPr>
          <w:rFonts w:asciiTheme="minorHAnsi" w:hAnsiTheme="minorHAnsi" w:cstheme="minorHAnsi"/>
        </w:rPr>
        <w:t>.</w:t>
      </w:r>
      <w:bookmarkEnd w:id="282"/>
      <w:r w:rsidR="007C6AC6" w:rsidRPr="006C72EB">
        <w:rPr>
          <w:rFonts w:asciiTheme="minorHAnsi" w:hAnsiTheme="minorHAnsi" w:cstheme="minorHAnsi"/>
        </w:rPr>
        <w:t xml:space="preserve"> A </w:t>
      </w:r>
      <w:r w:rsidR="00C7626F" w:rsidRPr="00C7626F">
        <w:rPr>
          <w:rFonts w:asciiTheme="minorHAnsi" w:hAnsiTheme="minorHAnsi" w:cstheme="minorHAnsi"/>
        </w:rPr>
        <w:t>Adósságfék</w:t>
      </w:r>
      <w:r w:rsidR="007C6AC6" w:rsidRPr="006C72EB">
        <w:rPr>
          <w:rFonts w:asciiTheme="minorHAnsi" w:hAnsiTheme="minorHAnsi" w:cstheme="minorHAnsi"/>
        </w:rPr>
        <w:t xml:space="preserve"> rendelet hatálya alá tartozó szerződések esetén a </w:t>
      </w:r>
      <w:proofErr w:type="spellStart"/>
      <w:r w:rsidR="007C6AC6" w:rsidRPr="006C72EB">
        <w:rPr>
          <w:rFonts w:asciiTheme="minorHAnsi" w:hAnsiTheme="minorHAnsi" w:cstheme="minorHAnsi"/>
        </w:rPr>
        <w:t>HBIR</w:t>
      </w:r>
      <w:proofErr w:type="spellEnd"/>
      <w:r w:rsidR="007C6AC6" w:rsidRPr="006C72EB">
        <w:rPr>
          <w:rFonts w:asciiTheme="minorHAnsi" w:hAnsiTheme="minorHAnsi" w:cstheme="minorHAnsi"/>
        </w:rPr>
        <w:t xml:space="preserve"> tábla töltése kötelező.</w:t>
      </w:r>
      <w:r w:rsidRPr="006C72EB">
        <w:rPr>
          <w:rFonts w:asciiTheme="minorHAnsi" w:hAnsiTheme="minorHAnsi" w:cstheme="minorHAnsi"/>
        </w:rPr>
        <w:t xml:space="preserve"> Amennyiben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kódú </w:t>
      </w:r>
      <w:r w:rsidR="008F7833" w:rsidRPr="006C72EB">
        <w:rPr>
          <w:rFonts w:asciiTheme="minorHAnsi" w:hAnsiTheme="minorHAnsi" w:cstheme="minorHAnsi"/>
        </w:rPr>
        <w:t xml:space="preserve">táblában </w:t>
      </w:r>
      <w:r w:rsidRPr="006C72EB">
        <w:rPr>
          <w:rFonts w:asciiTheme="minorHAnsi" w:hAnsiTheme="minorHAnsi" w:cstheme="minorHAnsi"/>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6C72EB">
        <w:rPr>
          <w:rFonts w:asciiTheme="minorHAnsi" w:hAnsiTheme="minorHAnsi" w:cstheme="minorHAnsi"/>
        </w:rPr>
        <w:t xml:space="preserve"> Az egyes jövedelemtípusokat abban a devizanemben kell jelenteni, amelyben azok rendelkezésre állnak (lehetőség szerint eredeti devizában). Amennyiben adott jövedelemtípus több devizanemből áll össze, az adatot forintban kell megadni, azonban a „VEGYES” kódot kell használni a devizanem attribútumnál.</w:t>
      </w:r>
    </w:p>
    <w:p w14:paraId="2B94D44C" w14:textId="197E30A1" w:rsidR="00893C70" w:rsidRPr="006C72EB" w:rsidRDefault="00893C70" w:rsidP="007636AB">
      <w:pPr>
        <w:rPr>
          <w:rFonts w:asciiTheme="minorHAnsi" w:hAnsiTheme="minorHAnsi" w:cstheme="minorHAnsi"/>
        </w:rPr>
      </w:pPr>
      <w:r w:rsidRPr="006C72EB">
        <w:rPr>
          <w:rFonts w:asciiTheme="minorHAnsi" w:hAnsiTheme="minorHAnsi" w:cstheme="minorHAnsi"/>
        </w:rPr>
        <w:t xml:space="preserve">Az adatokat a következőképpen kell jelenteni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táblában: </w:t>
      </w:r>
    </w:p>
    <w:p w14:paraId="07A1401A" w14:textId="77777777" w:rsidR="00893C70" w:rsidRPr="006C72EB" w:rsidRDefault="00893C70" w:rsidP="00B6098E">
      <w:pPr>
        <w:pStyle w:val="Listaszerbekezds"/>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újabb hitelt vesz fel újabb hitelbírálattal, akkor új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friss hitelbírálat dátumával. Tehát két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fog ugyanazon ügyfélhez tartozni kétféle dátummal és jövedelemadattal, az első hitelhez a korábbi rekord kerül hozzákötésre a </w:t>
      </w:r>
      <w:proofErr w:type="spellStart"/>
      <w:r w:rsidRPr="006C72EB">
        <w:rPr>
          <w:rFonts w:asciiTheme="minorHAnsi" w:eastAsia="Times New Roman" w:hAnsiTheme="minorHAnsi" w:cstheme="minorHAnsi"/>
        </w:rPr>
        <w:t>HBIR.INSTR_AZON</w:t>
      </w:r>
      <w:proofErr w:type="spellEnd"/>
      <w:r w:rsidRPr="006C72EB">
        <w:rPr>
          <w:rFonts w:asciiTheme="minorHAnsi" w:eastAsia="Times New Roman" w:hAnsiTheme="minorHAnsi" w:cstheme="minorHAnsi"/>
        </w:rPr>
        <w:t xml:space="preserve"> mezőn keresztül, a másodikhoz pedig a frissebb rekord.</w:t>
      </w:r>
    </w:p>
    <w:p w14:paraId="5024ECC7" w14:textId="0FDA3821" w:rsidR="00893C70" w:rsidRPr="006C72EB" w:rsidRDefault="00893C70" w:rsidP="00B6098E">
      <w:pPr>
        <w:pStyle w:val="Listaszerbekezds"/>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tábla, újabb hiteleket vesz fel újabb hitelbírálatokkal egyazon hónap során és eltérnek ezek a hitelbírálati adatok, akkor minden instrumentum tekintetében külön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w:t>
      </w:r>
      <w:proofErr w:type="spellStart"/>
      <w:r w:rsidRPr="006C72EB">
        <w:rPr>
          <w:rFonts w:asciiTheme="minorHAnsi" w:eastAsia="Times New Roman" w:hAnsiTheme="minorHAnsi" w:cstheme="minorHAnsi"/>
        </w:rPr>
        <w:t>HBIR.INSTR_AZON</w:t>
      </w:r>
      <w:proofErr w:type="spellEnd"/>
      <w:r w:rsidRPr="006C72EB">
        <w:rPr>
          <w:rFonts w:asciiTheme="minorHAnsi" w:eastAsia="Times New Roman" w:hAnsiTheme="minorHAnsi" w:cstheme="minorHAnsi"/>
        </w:rPr>
        <w:t xml:space="preserve"> mezőn keresztül a megfelelő instrumentumhoz kötve azokat. Ha a két instrumentumhoz ugyanaz a hitelbírálat tartozik, akkor csak egy plusz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korábbi rekord mellett és mindkét új instrumentumhoz azt kell hozzákötni.</w:t>
      </w:r>
    </w:p>
    <w:p w14:paraId="339C6523" w14:textId="77777777" w:rsidR="00893C70" w:rsidRPr="006C72EB" w:rsidRDefault="00893C70" w:rsidP="00B6098E">
      <w:pPr>
        <w:pStyle w:val="Listaszerbekezds"/>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tekintetében,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keretet emel a hitelintézet és ezért ugyanahhoz az instrumentumhoz kapcsolódóan új hitelbírálat szükséges, akkor jelentendők az új adatok egy új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rekordon és azt kell hozzákötni a már meglévő instrumentumhoz, a korábbi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nem jelentendő.</w:t>
      </w:r>
    </w:p>
    <w:p w14:paraId="11E0B733" w14:textId="77777777" w:rsidR="00893C70" w:rsidRPr="006C72EB" w:rsidRDefault="00893C70" w:rsidP="00893C70">
      <w:pPr>
        <w:rPr>
          <w:rFonts w:asciiTheme="minorHAnsi" w:hAnsiTheme="minorHAnsi" w:cstheme="minorHAnsi"/>
        </w:rPr>
      </w:pPr>
    </w:p>
    <w:p w14:paraId="74E0DDF1" w14:textId="54B75E6C" w:rsidR="00893C70" w:rsidRPr="006C72EB" w:rsidRDefault="00893C70" w:rsidP="00893C70">
      <w:pPr>
        <w:rPr>
          <w:rFonts w:asciiTheme="minorHAnsi" w:hAnsiTheme="minorHAnsi" w:cstheme="minorHAnsi"/>
        </w:rPr>
      </w:pPr>
      <w:r w:rsidRPr="006C72EB">
        <w:rPr>
          <w:rFonts w:asciiTheme="minorHAnsi" w:hAnsiTheme="minorHAnsi" w:cstheme="minorHAnsi"/>
        </w:rPr>
        <w:t>Tehát egy konkrét ügyfél egy konkrét instrumentumához</w:t>
      </w:r>
      <w:r w:rsidRPr="006C72EB">
        <w:rPr>
          <w:rFonts w:asciiTheme="minorHAnsi" w:hAnsiTheme="minorHAnsi" w:cstheme="minorHAnsi"/>
          <w:color w:val="FF0000"/>
        </w:rPr>
        <w:t xml:space="preserve"> </w:t>
      </w:r>
      <w:r w:rsidRPr="006C72EB">
        <w:rPr>
          <w:rFonts w:asciiTheme="minorHAnsi" w:hAnsiTheme="minorHAnsi" w:cstheme="minorHAnsi"/>
        </w:rPr>
        <w:t xml:space="preserve">csak egy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rekord kapcsolódhat, mindig annak az instrumentumnak a tekintetében legfrissebb adattal, azonban</w:t>
      </w:r>
      <w:r w:rsidR="0047638A">
        <w:rPr>
          <w:rFonts w:asciiTheme="minorHAnsi" w:hAnsiTheme="minorHAnsi" w:cstheme="minorHAnsi"/>
        </w:rPr>
        <w:t>,</w:t>
      </w:r>
      <w:r w:rsidRPr="006C72EB">
        <w:rPr>
          <w:rFonts w:asciiTheme="minorHAnsi" w:hAnsiTheme="minorHAnsi" w:cstheme="minorHAnsi"/>
        </w:rPr>
        <w:t xml:space="preserve"> ha adott ügyfélhez kapcsolódóan új hitelbírálat történik másik instrumentum miatt, akkor a nem érintett instrumentumnál nem kell felülvizsgálni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adatokat, ott a korábbi rekord jelentendő. Ebből az is következik, hogy egy ügyfélhez kapcsolódóan több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rekord is létezhet a rendszerben egyidejűleg, amennyiben több instrumentummal rendelkezik.</w:t>
      </w:r>
    </w:p>
    <w:p w14:paraId="7F71EE7E" w14:textId="62C5955F" w:rsidR="002362FA" w:rsidRPr="006C72EB" w:rsidRDefault="002362FA" w:rsidP="005847F9">
      <w:pPr>
        <w:rPr>
          <w:rFonts w:asciiTheme="minorHAnsi" w:hAnsiTheme="minorHAnsi" w:cstheme="minorHAnsi"/>
        </w:rPr>
      </w:pPr>
      <w:bookmarkStart w:id="283" w:name="_Hlk124347"/>
      <w:r w:rsidRPr="006C72EB">
        <w:rPr>
          <w:rFonts w:asciiTheme="minorHAnsi" w:hAnsiTheme="minorHAnsi" w:cstheme="minorHAnsi"/>
        </w:rPr>
        <w:t>A hitelbírálat során figyelembe vett összes jövedelem meg kell egyezzen az egyes jövedelemkategóriákban jelentett jövedelmek összegével Ft-ban számítva.</w:t>
      </w:r>
    </w:p>
    <w:p w14:paraId="51004776" w14:textId="6176BD4E" w:rsidR="008A094C" w:rsidRPr="006C72EB" w:rsidRDefault="008A094C"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táblában adat csak akkor jelentendő, ha az instrumentum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szerepel, tehát</w:t>
      </w:r>
      <w:r w:rsidR="00756FF0" w:rsidRPr="006C72EB">
        <w:rPr>
          <w:rFonts w:asciiTheme="minorHAnsi" w:hAnsiTheme="minorHAnsi" w:cstheme="minorHAnsi"/>
        </w:rPr>
        <w:t xml:space="preserve"> kizárólag az </w:t>
      </w:r>
      <w:proofErr w:type="spellStart"/>
      <w:r w:rsidR="00756FF0" w:rsidRPr="006C72EB">
        <w:rPr>
          <w:rFonts w:asciiTheme="minorHAnsi" w:hAnsiTheme="minorHAnsi" w:cstheme="minorHAnsi"/>
        </w:rPr>
        <w:t>INSTK</w:t>
      </w:r>
      <w:proofErr w:type="spellEnd"/>
      <w:r w:rsidR="00756FF0" w:rsidRPr="006C72EB">
        <w:rPr>
          <w:rFonts w:asciiTheme="minorHAnsi" w:hAnsiTheme="minorHAnsi" w:cstheme="minorHAnsi"/>
        </w:rPr>
        <w:t xml:space="preserve"> táblában szereplő keret instrumentum esetében nem</w:t>
      </w:r>
      <w:r w:rsidR="004C6A9B" w:rsidRPr="006C72EB">
        <w:rPr>
          <w:rFonts w:asciiTheme="minorHAnsi" w:hAnsiTheme="minorHAnsi" w:cstheme="minorHAnsi"/>
        </w:rPr>
        <w:t>.</w:t>
      </w:r>
    </w:p>
    <w:p w14:paraId="23494216" w14:textId="3EAB45AC" w:rsidR="00231BC1" w:rsidRPr="006C72EB" w:rsidRDefault="00231BC1" w:rsidP="005847F9">
      <w:pPr>
        <w:rPr>
          <w:rFonts w:asciiTheme="minorHAnsi" w:hAnsiTheme="minorHAnsi" w:cstheme="minorHAnsi"/>
        </w:rPr>
      </w:pPr>
      <w:r w:rsidRPr="006C72EB">
        <w:rPr>
          <w:rFonts w:asciiTheme="minorHAnsi" w:hAnsiTheme="minorHAnsi" w:cstheme="minorHAnsi"/>
        </w:rPr>
        <w:t xml:space="preserve">Amennyiben olyan hitelbírálat történik, ahol a jövedelemadatok nem kerülnek figyelembevételre (pl. lakossági lombard hitelek/önálló vállalkozók hitelbírálata árbevétel </w:t>
      </w:r>
      <w:proofErr w:type="gramStart"/>
      <w:r w:rsidRPr="006C72EB">
        <w:rPr>
          <w:rFonts w:asciiTheme="minorHAnsi" w:hAnsiTheme="minorHAnsi" w:cstheme="minorHAnsi"/>
        </w:rPr>
        <w:t>alapján,</w:t>
      </w:r>
      <w:proofErr w:type="gramEnd"/>
      <w:r w:rsidRPr="006C72EB">
        <w:rPr>
          <w:rFonts w:asciiTheme="minorHAnsi" w:hAnsiTheme="minorHAnsi" w:cstheme="minorHAnsi"/>
        </w:rPr>
        <w:t xml:space="preserve"> stb.), akkor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tábla nem töltendő.</w:t>
      </w:r>
    </w:p>
    <w:p w14:paraId="4EBF8900" w14:textId="152CFC56" w:rsidR="001A48EB" w:rsidRPr="006C72EB" w:rsidRDefault="00D427D2" w:rsidP="008E587A">
      <w:pPr>
        <w:pStyle w:val="Cmsor2"/>
        <w:rPr>
          <w:rFonts w:asciiTheme="minorHAnsi" w:hAnsiTheme="minorHAnsi" w:cstheme="minorHAnsi"/>
          <w:sz w:val="20"/>
          <w:szCs w:val="20"/>
        </w:rPr>
      </w:pPr>
      <w:bookmarkStart w:id="284" w:name="_Toc64967402"/>
      <w:bookmarkStart w:id="285" w:name="_Toc149902023"/>
      <w:bookmarkStart w:id="286" w:name="_Toc188019093"/>
      <w:bookmarkEnd w:id="283"/>
      <w:r w:rsidRPr="006C72EB">
        <w:rPr>
          <w:rFonts w:asciiTheme="minorHAnsi" w:hAnsiTheme="minorHAnsi" w:cstheme="minorHAnsi"/>
          <w:sz w:val="20"/>
          <w:szCs w:val="20"/>
        </w:rPr>
        <w:t xml:space="preserve">KAPCSOLATOKRA vonatkozó </w:t>
      </w:r>
      <w:r w:rsidR="006654F1" w:rsidRPr="006C72EB">
        <w:rPr>
          <w:rFonts w:asciiTheme="minorHAnsi" w:hAnsiTheme="minorHAnsi" w:cstheme="minorHAnsi"/>
          <w:sz w:val="20"/>
          <w:szCs w:val="20"/>
        </w:rPr>
        <w:t>táblák</w:t>
      </w:r>
      <w:bookmarkEnd w:id="284"/>
      <w:bookmarkEnd w:id="285"/>
      <w:bookmarkEnd w:id="286"/>
    </w:p>
    <w:p w14:paraId="585283AF" w14:textId="77777777" w:rsidR="00C84341" w:rsidRPr="006C72EB" w:rsidRDefault="00C84341" w:rsidP="005847F9">
      <w:pPr>
        <w:rPr>
          <w:rFonts w:asciiTheme="minorHAnsi" w:hAnsiTheme="minorHAnsi" w:cstheme="minorHAnsi"/>
        </w:rPr>
      </w:pPr>
    </w:p>
    <w:p w14:paraId="637F3310" w14:textId="2932E0DA" w:rsidR="006C1FB5" w:rsidRPr="006C72EB" w:rsidRDefault="006C1FB5" w:rsidP="008E587A">
      <w:pPr>
        <w:pStyle w:val="Cmsor3"/>
        <w:jc w:val="both"/>
        <w:rPr>
          <w:rFonts w:asciiTheme="minorHAnsi" w:hAnsiTheme="minorHAnsi" w:cstheme="minorHAnsi"/>
          <w:b/>
          <w:szCs w:val="20"/>
        </w:rPr>
      </w:pPr>
      <w:bookmarkStart w:id="287" w:name="_Toc64967403"/>
      <w:bookmarkStart w:id="288" w:name="_Toc149902024"/>
      <w:bookmarkStart w:id="289" w:name="_Toc188019094"/>
      <w:r w:rsidRPr="006C72EB">
        <w:rPr>
          <w:rFonts w:asciiTheme="minorHAnsi" w:hAnsiTheme="minorHAnsi" w:cstheme="minorHAnsi"/>
          <w:b/>
          <w:szCs w:val="20"/>
        </w:rPr>
        <w:t>Instrumentum-ügyfél</w:t>
      </w:r>
      <w:bookmarkEnd w:id="287"/>
      <w:r w:rsidRPr="006C72EB">
        <w:rPr>
          <w:rFonts w:asciiTheme="minorHAnsi" w:hAnsiTheme="minorHAnsi" w:cstheme="minorHAnsi"/>
          <w:b/>
          <w:szCs w:val="20"/>
        </w:rPr>
        <w:t xml:space="preserve"> </w:t>
      </w:r>
      <w:r w:rsidR="0079306E">
        <w:rPr>
          <w:rFonts w:asciiTheme="minorHAnsi" w:hAnsiTheme="minorHAnsi" w:cstheme="minorHAnsi"/>
          <w:b/>
          <w:szCs w:val="20"/>
        </w:rPr>
        <w:t>(</w:t>
      </w:r>
      <w:proofErr w:type="spellStart"/>
      <w:r w:rsidR="0079306E" w:rsidRPr="0079306E">
        <w:rPr>
          <w:rFonts w:asciiTheme="minorHAnsi" w:hAnsiTheme="minorHAnsi" w:cstheme="minorHAnsi"/>
          <w:b/>
          <w:szCs w:val="20"/>
        </w:rPr>
        <w:t>INST_UGYF</w:t>
      </w:r>
      <w:proofErr w:type="spellEnd"/>
      <w:r w:rsidR="0079306E">
        <w:rPr>
          <w:rFonts w:asciiTheme="minorHAnsi" w:hAnsiTheme="minorHAnsi" w:cstheme="minorHAnsi"/>
          <w:b/>
          <w:szCs w:val="20"/>
        </w:rPr>
        <w:t>)</w:t>
      </w:r>
      <w:bookmarkEnd w:id="288"/>
      <w:bookmarkEnd w:id="289"/>
      <w:r w:rsidRPr="006C72EB">
        <w:rPr>
          <w:rFonts w:asciiTheme="minorHAnsi" w:hAnsiTheme="minorHAnsi" w:cstheme="minorHAnsi"/>
          <w:b/>
          <w:szCs w:val="20"/>
        </w:rPr>
        <w:t xml:space="preserve"> </w:t>
      </w:r>
    </w:p>
    <w:p w14:paraId="6DEBA567" w14:textId="267A97E6" w:rsidR="00326F32" w:rsidRPr="006C72EB" w:rsidRDefault="006C1FB5" w:rsidP="005847F9">
      <w:pPr>
        <w:rPr>
          <w:rFonts w:asciiTheme="minorHAnsi" w:hAnsiTheme="minorHAnsi" w:cstheme="minorHAnsi"/>
        </w:rPr>
      </w:pPr>
      <w:r w:rsidRPr="006C72EB">
        <w:rPr>
          <w:rFonts w:asciiTheme="minorHAnsi" w:hAnsiTheme="minorHAnsi" w:cstheme="minorHAnsi"/>
        </w:rPr>
        <w:t xml:space="preserve">Az </w:t>
      </w:r>
      <w:proofErr w:type="spellStart"/>
      <w:r w:rsidR="004C0EE1" w:rsidRPr="006C72EB">
        <w:rPr>
          <w:rFonts w:asciiTheme="minorHAnsi" w:hAnsiTheme="minorHAnsi" w:cstheme="minorHAnsi"/>
        </w:rPr>
        <w:t>INST_UGYF</w:t>
      </w:r>
      <w:proofErr w:type="spellEnd"/>
      <w:r w:rsidR="004C0EE1"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w:t>
      </w:r>
      <w:r w:rsidR="008F7833" w:rsidRPr="006C72EB">
        <w:rPr>
          <w:rFonts w:asciiTheme="minorHAnsi" w:hAnsiTheme="minorHAnsi" w:cstheme="minorHAnsi"/>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6C72EB">
        <w:rPr>
          <w:rFonts w:asciiTheme="minorHAnsi" w:hAnsiTheme="minorHAnsi" w:cstheme="minorHAnsi"/>
        </w:rPr>
        <w:t xml:space="preserve">etes személyként, a másikban pedig egyéni vállalkozóként járva el. </w:t>
      </w:r>
    </w:p>
    <w:p w14:paraId="69057B7E" w14:textId="50C764B4" w:rsidR="00326F32" w:rsidRPr="006C72EB" w:rsidRDefault="00326F32" w:rsidP="005847F9">
      <w:pPr>
        <w:rPr>
          <w:rFonts w:asciiTheme="minorHAnsi" w:hAnsiTheme="minorHAnsi" w:cstheme="minorHAnsi"/>
        </w:rPr>
      </w:pPr>
      <w:r w:rsidRPr="006C72EB">
        <w:rPr>
          <w:rFonts w:asciiTheme="minorHAnsi" w:hAnsiTheme="minorHAnsi" w:cstheme="minorHAnsi"/>
        </w:rPr>
        <w:t xml:space="preserve">Az ügyfél köthető speciális keretjellegű vagy nem speciális </w:t>
      </w:r>
      <w:proofErr w:type="gramStart"/>
      <w:r w:rsidRPr="006C72EB">
        <w:rPr>
          <w:rFonts w:asciiTheme="minorHAnsi" w:hAnsiTheme="minorHAnsi" w:cstheme="minorHAnsi"/>
        </w:rPr>
        <w:t>keretjellegű</w:t>
      </w:r>
      <w:proofErr w:type="gramEnd"/>
      <w:r w:rsidRPr="006C72EB">
        <w:rPr>
          <w:rFonts w:asciiTheme="minorHAnsi" w:hAnsiTheme="minorHAnsi" w:cstheme="minorHAnsi"/>
        </w:rPr>
        <w:t xml:space="preserve"> vagy nem keretjellegű instrumentumhoz. Attól függően, hogy melyik táblában jelentett instrumentumhoz kell kapcsolni az ügyfelet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INSTR</w:t>
      </w:r>
      <w:proofErr w:type="spellEnd"/>
      <w:r w:rsidRPr="006C72EB">
        <w:rPr>
          <w:rFonts w:asciiTheme="minorHAnsi" w:hAnsiTheme="minorHAnsi" w:cstheme="minorHAnsi"/>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326F32" w:rsidRPr="006C72EB"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6C72EB" w:rsidRDefault="00326F32" w:rsidP="00326F3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6C72EB" w:rsidRDefault="00326F32" w:rsidP="00326F32">
            <w:pPr>
              <w:spacing w:after="0" w:line="240" w:lineRule="auto"/>
              <w:rPr>
                <w:rFonts w:asciiTheme="minorHAnsi" w:eastAsia="Times New Roman" w:hAnsiTheme="minorHAnsi" w:cstheme="minorHAnsi"/>
                <w:b/>
                <w:i/>
              </w:rPr>
            </w:pPr>
            <w:r w:rsidRPr="006C72EB">
              <w:rPr>
                <w:rFonts w:asciiTheme="minorHAnsi" w:eastAsia="Times New Roman" w:hAnsiTheme="minorHAnsi" w:cstheme="minorHAnsi"/>
                <w:b/>
                <w:i/>
              </w:rPr>
              <w:t>Instrumentum (speciális keret) szervezeti azonosító</w:t>
            </w:r>
          </w:p>
        </w:tc>
      </w:tr>
      <w:tr w:rsidR="00326F32" w:rsidRPr="006C72EB"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6C72EB" w:rsidRDefault="00326F32" w:rsidP="00326F3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6C72EB" w:rsidRDefault="00326F32" w:rsidP="00326F32">
            <w:pPr>
              <w:spacing w:after="0" w:line="240" w:lineRule="auto"/>
              <w:rPr>
                <w:rFonts w:asciiTheme="minorHAnsi" w:eastAsia="Times New Roman" w:hAnsiTheme="minorHAnsi" w:cstheme="minorHAnsi"/>
                <w:b/>
                <w:i/>
                <w:color w:val="000000"/>
              </w:rPr>
            </w:pPr>
            <w:r w:rsidRPr="006C72EB">
              <w:rPr>
                <w:rFonts w:asciiTheme="minorHAnsi" w:eastAsia="Times New Roman" w:hAnsiTheme="minorHAnsi" w:cstheme="minorHAnsi"/>
                <w:b/>
                <w:i/>
                <w:color w:val="000000"/>
              </w:rPr>
              <w:t>Instrumentum (nem speciális keret és nem keret) szervezeti azonosító</w:t>
            </w:r>
          </w:p>
        </w:tc>
      </w:tr>
    </w:tbl>
    <w:p w14:paraId="1858E635" w14:textId="77777777" w:rsidR="008D5A94" w:rsidRPr="006C72EB" w:rsidRDefault="008D5A94" w:rsidP="005847F9">
      <w:pPr>
        <w:rPr>
          <w:rFonts w:asciiTheme="minorHAnsi" w:hAnsiTheme="minorHAnsi" w:cstheme="minorHAnsi"/>
        </w:rPr>
      </w:pPr>
    </w:p>
    <w:p w14:paraId="1A4517E0" w14:textId="4CD17027" w:rsidR="006C1FB5" w:rsidRPr="006C72EB" w:rsidRDefault="00326F32" w:rsidP="005847F9">
      <w:pPr>
        <w:rPr>
          <w:rFonts w:asciiTheme="minorHAnsi" w:hAnsiTheme="minorHAnsi" w:cstheme="minorHAnsi"/>
        </w:rPr>
      </w:pPr>
      <w:r w:rsidRPr="006C72EB">
        <w:rPr>
          <w:rFonts w:asciiTheme="minorHAnsi" w:hAnsiTheme="minorHAnsi" w:cstheme="minorHAnsi"/>
        </w:rPr>
        <w:t>Egyidejűleg mindkét attribútum nem lehet töltött, a kapcsolásokat in</w:t>
      </w:r>
      <w:r w:rsidR="00BA55AF" w:rsidRPr="006C72EB">
        <w:rPr>
          <w:rFonts w:asciiTheme="minorHAnsi" w:hAnsiTheme="minorHAnsi" w:cstheme="minorHAnsi"/>
        </w:rPr>
        <w:t>s</w:t>
      </w:r>
      <w:r w:rsidRPr="006C72EB">
        <w:rPr>
          <w:rFonts w:asciiTheme="minorHAnsi" w:hAnsiTheme="minorHAnsi" w:cstheme="minorHAnsi"/>
        </w:rPr>
        <w:t xml:space="preserve">trumentumonként külön kell megadni. </w:t>
      </w:r>
      <w:r w:rsidR="006C1FB5" w:rsidRPr="006C72EB">
        <w:rPr>
          <w:rFonts w:asciiTheme="minorHAnsi" w:hAnsiTheme="minorHAnsi" w:cstheme="minorHAnsi"/>
        </w:rPr>
        <w:t xml:space="preserve">Amennyiben az ügylet a </w:t>
      </w:r>
      <w:proofErr w:type="spellStart"/>
      <w:r w:rsidR="006C1FB5" w:rsidRPr="006C72EB">
        <w:rPr>
          <w:rFonts w:asciiTheme="minorHAnsi" w:hAnsiTheme="minorHAnsi" w:cstheme="minorHAnsi"/>
        </w:rPr>
        <w:t>KHR</w:t>
      </w:r>
      <w:proofErr w:type="spellEnd"/>
      <w:r w:rsidR="006C1FB5" w:rsidRPr="006C72EB">
        <w:rPr>
          <w:rFonts w:asciiTheme="minorHAnsi" w:hAnsiTheme="minorHAnsi" w:cstheme="minorHAnsi"/>
        </w:rPr>
        <w:t>-ben is rögzít</w:t>
      </w:r>
      <w:r w:rsidR="00BD7CBC" w:rsidRPr="006C72EB">
        <w:rPr>
          <w:rFonts w:asciiTheme="minorHAnsi" w:hAnsiTheme="minorHAnsi" w:cstheme="minorHAnsi"/>
        </w:rPr>
        <w:t>ett</w:t>
      </w:r>
      <w:r w:rsidR="006C1FB5" w:rsidRPr="006C72EB">
        <w:rPr>
          <w:rFonts w:asciiTheme="minorHAnsi" w:hAnsiTheme="minorHAnsi" w:cstheme="minorHAnsi"/>
        </w:rPr>
        <w:t xml:space="preserve">, az </w:t>
      </w:r>
      <w:proofErr w:type="spellStart"/>
      <w:r w:rsidR="004C0EE1" w:rsidRPr="006C72EB">
        <w:rPr>
          <w:rFonts w:asciiTheme="minorHAnsi" w:hAnsiTheme="minorHAnsi" w:cstheme="minorHAnsi"/>
        </w:rPr>
        <w:t>INST_UGYF</w:t>
      </w:r>
      <w:proofErr w:type="spellEnd"/>
      <w:r w:rsidR="004C0EE1" w:rsidRPr="006C72EB">
        <w:rPr>
          <w:rFonts w:asciiTheme="minorHAnsi" w:hAnsiTheme="minorHAnsi" w:cstheme="minorHAnsi"/>
        </w:rPr>
        <w:t xml:space="preserve"> kódú </w:t>
      </w:r>
      <w:r w:rsidR="00F12514" w:rsidRPr="006C72EB">
        <w:rPr>
          <w:rFonts w:asciiTheme="minorHAnsi" w:hAnsiTheme="minorHAnsi" w:cstheme="minorHAnsi"/>
        </w:rPr>
        <w:t>táblá</w:t>
      </w:r>
      <w:r w:rsidR="004C0EE1" w:rsidRPr="006C72EB">
        <w:rPr>
          <w:rFonts w:asciiTheme="minorHAnsi" w:hAnsiTheme="minorHAnsi" w:cstheme="minorHAnsi"/>
        </w:rPr>
        <w:t>ban</w:t>
      </w:r>
      <w:r w:rsidR="006C1FB5" w:rsidRPr="006C72EB">
        <w:rPr>
          <w:rFonts w:asciiTheme="minorHAnsi" w:hAnsiTheme="minorHAnsi" w:cstheme="minorHAnsi"/>
        </w:rPr>
        <w:t xml:space="preserve"> kell megadni a </w:t>
      </w:r>
      <w:proofErr w:type="spellStart"/>
      <w:r w:rsidR="006C1FB5" w:rsidRPr="006C72EB">
        <w:rPr>
          <w:rFonts w:asciiTheme="minorHAnsi" w:hAnsiTheme="minorHAnsi" w:cstheme="minorHAnsi"/>
        </w:rPr>
        <w:t>KHR</w:t>
      </w:r>
      <w:proofErr w:type="spellEnd"/>
      <w:r w:rsidR="006C1FB5" w:rsidRPr="006C72EB">
        <w:rPr>
          <w:rFonts w:asciiTheme="minorHAnsi" w:hAnsiTheme="minorHAnsi" w:cstheme="minorHAnsi"/>
        </w:rPr>
        <w:t xml:space="preserve"> ügyfélazonosítót. </w:t>
      </w:r>
    </w:p>
    <w:p w14:paraId="19C8551F" w14:textId="0D90FE95" w:rsidR="00DE758F" w:rsidRPr="006C72EB" w:rsidRDefault="00DE758F" w:rsidP="005847F9">
      <w:pPr>
        <w:rPr>
          <w:rFonts w:asciiTheme="minorHAnsi" w:hAnsiTheme="minorHAnsi" w:cstheme="minorHAnsi"/>
        </w:rPr>
      </w:pPr>
      <w:r w:rsidRPr="006C72EB">
        <w:rPr>
          <w:rFonts w:asciiTheme="minorHAnsi" w:hAnsiTheme="minorHAnsi" w:cstheme="minorHAnsi"/>
        </w:rPr>
        <w:t>Az „Ügyfélminőség” mezőben meg kell adni, hogy adós vagy adóstárs-e az ügyfél az adott instrumentum tekintetében</w:t>
      </w:r>
      <w:r w:rsidR="002A52DD">
        <w:rPr>
          <w:rFonts w:asciiTheme="minorHAnsi" w:hAnsiTheme="minorHAnsi" w:cstheme="minorHAnsi"/>
        </w:rPr>
        <w:t>, illetve ebben a mezőben kell jelölni azt is, ha a garancia kedvezményezettje</w:t>
      </w:r>
      <w:r w:rsidRPr="006C72EB">
        <w:rPr>
          <w:rFonts w:asciiTheme="minorHAnsi" w:hAnsiTheme="minorHAnsi" w:cstheme="minorHAnsi"/>
        </w:rPr>
        <w:t xml:space="preserve">. </w:t>
      </w:r>
      <w:bookmarkStart w:id="290" w:name="_Hlk159249829"/>
      <w:r w:rsidR="00404E3E" w:rsidRPr="006C72EB">
        <w:rPr>
          <w:rFonts w:asciiTheme="minorHAnsi" w:hAnsiTheme="minorHAnsi" w:cstheme="minorHAnsi"/>
        </w:rPr>
        <w:t xml:space="preserve">Minden </w:t>
      </w:r>
      <w:proofErr w:type="spellStart"/>
      <w:r w:rsidR="00FA485B">
        <w:rPr>
          <w:rFonts w:asciiTheme="minorHAnsi" w:hAnsiTheme="minorHAnsi" w:cstheme="minorHAnsi"/>
        </w:rPr>
        <w:t>INSTK</w:t>
      </w:r>
      <w:proofErr w:type="spellEnd"/>
      <w:r w:rsidR="00FA485B">
        <w:rPr>
          <w:rFonts w:asciiTheme="minorHAnsi" w:hAnsiTheme="minorHAnsi" w:cstheme="minorHAnsi"/>
        </w:rPr>
        <w:t xml:space="preserve">-ban és </w:t>
      </w:r>
      <w:proofErr w:type="spellStart"/>
      <w:r w:rsidR="00404E3E" w:rsidRPr="006C72EB">
        <w:rPr>
          <w:rFonts w:asciiTheme="minorHAnsi" w:hAnsiTheme="minorHAnsi" w:cstheme="minorHAnsi"/>
        </w:rPr>
        <w:t>INSTR</w:t>
      </w:r>
      <w:proofErr w:type="spellEnd"/>
      <w:r w:rsidR="00404E3E" w:rsidRPr="006C72EB">
        <w:rPr>
          <w:rFonts w:asciiTheme="minorHAnsi" w:hAnsiTheme="minorHAnsi" w:cstheme="minorHAnsi"/>
        </w:rPr>
        <w:t xml:space="preserve">-ben szereplő </w:t>
      </w:r>
      <w:r w:rsidRPr="006C72EB">
        <w:rPr>
          <w:rFonts w:asciiTheme="minorHAnsi" w:hAnsiTheme="minorHAnsi" w:cstheme="minorHAnsi"/>
        </w:rPr>
        <w:t xml:space="preserve">instrumentumhoz </w:t>
      </w:r>
      <w:r w:rsidRPr="00D10776">
        <w:rPr>
          <w:rFonts w:asciiTheme="minorHAnsi" w:hAnsiTheme="minorHAnsi" w:cstheme="minorHAnsi"/>
          <w:b/>
          <w:bCs/>
        </w:rPr>
        <w:t>egy és csak egy adóst kell kapcsolni</w:t>
      </w:r>
      <w:r w:rsidRPr="006C72EB">
        <w:rPr>
          <w:rFonts w:asciiTheme="minorHAnsi" w:hAnsiTheme="minorHAnsi" w:cstheme="minorHAnsi"/>
        </w:rPr>
        <w:t xml:space="preserve"> (a fő adóst, akinek a szektora és országa vezérli az állomány aggregált táblákba való bekerülését), a többi </w:t>
      </w:r>
      <w:r w:rsidR="00206136" w:rsidRPr="006C72EB">
        <w:rPr>
          <w:rFonts w:asciiTheme="minorHAnsi" w:hAnsiTheme="minorHAnsi" w:cstheme="minorHAnsi"/>
        </w:rPr>
        <w:t xml:space="preserve">szerződéses </w:t>
      </w:r>
      <w:r w:rsidRPr="006C72EB">
        <w:rPr>
          <w:rFonts w:asciiTheme="minorHAnsi" w:hAnsiTheme="minorHAnsi" w:cstheme="minorHAnsi"/>
        </w:rPr>
        <w:t>partner csak adóstárs</w:t>
      </w:r>
      <w:r w:rsidR="002A52DD">
        <w:rPr>
          <w:rFonts w:asciiTheme="minorHAnsi" w:hAnsiTheme="minorHAnsi" w:cstheme="minorHAnsi"/>
        </w:rPr>
        <w:t xml:space="preserve"> vagy garancia kedvezményezett</w:t>
      </w:r>
      <w:r w:rsidRPr="006C72EB">
        <w:rPr>
          <w:rFonts w:asciiTheme="minorHAnsi" w:hAnsiTheme="minorHAnsi" w:cstheme="minorHAnsi"/>
        </w:rPr>
        <w:t xml:space="preserve"> lehet.</w:t>
      </w:r>
      <w:r w:rsidR="002A52DD">
        <w:rPr>
          <w:rFonts w:asciiTheme="minorHAnsi" w:hAnsiTheme="minorHAnsi" w:cstheme="minorHAnsi"/>
        </w:rPr>
        <w:t xml:space="preserve"> Instrumentum típustól függetlenül így kell eljárni, azaz </w:t>
      </w:r>
      <w:r w:rsidR="002A52DD" w:rsidRPr="00D10776">
        <w:rPr>
          <w:rFonts w:asciiTheme="minorHAnsi" w:hAnsiTheme="minorHAnsi" w:cstheme="minorHAnsi"/>
          <w:b/>
          <w:bCs/>
        </w:rPr>
        <w:t>garanciák és egyéb mérlegen kívüli kötelezettségvállalások esetén is</w:t>
      </w:r>
      <w:r w:rsidR="002A52DD">
        <w:rPr>
          <w:rFonts w:asciiTheme="minorHAnsi" w:hAnsiTheme="minorHAnsi" w:cstheme="minorHAnsi"/>
        </w:rPr>
        <w:t xml:space="preserve"> szerepelnie kell egy és csak egy adós minőségű ügyfélnek az </w:t>
      </w:r>
      <w:proofErr w:type="spellStart"/>
      <w:r w:rsidR="002A52DD">
        <w:rPr>
          <w:rFonts w:asciiTheme="minorHAnsi" w:hAnsiTheme="minorHAnsi" w:cstheme="minorHAnsi"/>
        </w:rPr>
        <w:t>INST_UGYF</w:t>
      </w:r>
      <w:proofErr w:type="spellEnd"/>
      <w:r w:rsidR="002A52DD">
        <w:rPr>
          <w:rFonts w:asciiTheme="minorHAnsi" w:hAnsiTheme="minorHAnsi" w:cstheme="minorHAnsi"/>
        </w:rPr>
        <w:t xml:space="preserve"> táblában.</w:t>
      </w:r>
    </w:p>
    <w:bookmarkEnd w:id="290"/>
    <w:p w14:paraId="4EAEECC1" w14:textId="4DEABC96" w:rsidR="00172EAC" w:rsidRPr="006C72EB" w:rsidRDefault="00172EAC" w:rsidP="005847F9">
      <w:pPr>
        <w:rPr>
          <w:rFonts w:asciiTheme="minorHAnsi" w:hAnsiTheme="minorHAnsi" w:cstheme="minorHAnsi"/>
        </w:rPr>
      </w:pPr>
      <w:r w:rsidRPr="006C72EB">
        <w:rPr>
          <w:rFonts w:asciiTheme="minorHAnsi" w:hAnsiTheme="minorHAnsi" w:cstheme="minorHAnsi"/>
        </w:rPr>
        <w:t>Ha adott instrumentum tekintetében az ügyfél egyik időszakról a másikra megváltozik, akkor jelenteni kell, hogy ennek oka az-e, hogy követelés átvállalás történt</w:t>
      </w:r>
      <w:r w:rsidR="005F5440" w:rsidRPr="006C72EB">
        <w:rPr>
          <w:rFonts w:asciiTheme="minorHAnsi" w:hAnsiTheme="minorHAnsi" w:cstheme="minorHAnsi"/>
        </w:rPr>
        <w:t>-e, háztartási ügyfelek esetén az ügyfél elhalálozása miatti változás</w:t>
      </w:r>
      <w:r w:rsidRPr="006C72EB">
        <w:rPr>
          <w:rFonts w:asciiTheme="minorHAnsi" w:hAnsiTheme="minorHAnsi" w:cstheme="minorHAnsi"/>
        </w:rPr>
        <w:t xml:space="preserve"> vagy egyéb oka van.</w:t>
      </w:r>
    </w:p>
    <w:p w14:paraId="4151B649" w14:textId="48CDBA77" w:rsidR="002B29D3" w:rsidRPr="006C72EB" w:rsidRDefault="00CB3FFF" w:rsidP="005847F9">
      <w:pPr>
        <w:rPr>
          <w:rFonts w:asciiTheme="minorHAnsi" w:hAnsiTheme="minorHAnsi" w:cstheme="minorHAnsi"/>
        </w:rPr>
      </w:pPr>
      <w:r w:rsidRPr="006C72EB">
        <w:rPr>
          <w:rFonts w:asciiTheme="minorHAnsi" w:hAnsiTheme="minorHAnsi" w:cstheme="minorHAnsi"/>
        </w:rPr>
        <w:t>2021. szeptemberi vonatkozási időtől kezdődően</w:t>
      </w:r>
      <w:r w:rsidR="00276D24" w:rsidRPr="006C72EB">
        <w:rPr>
          <w:rFonts w:asciiTheme="minorHAnsi" w:hAnsiTheme="minorHAnsi" w:cstheme="minorHAnsi"/>
        </w:rPr>
        <w:t xml:space="preserve"> két új mező kerül felvételre:</w:t>
      </w:r>
    </w:p>
    <w:p w14:paraId="06A86B9E" w14:textId="60499EFE" w:rsidR="006E64EC" w:rsidRPr="006C72EB" w:rsidRDefault="00276D24" w:rsidP="006E64EC">
      <w:pPr>
        <w:rPr>
          <w:rFonts w:cs="Arial"/>
        </w:rPr>
      </w:pPr>
      <w:r w:rsidRPr="006C72EB">
        <w:rPr>
          <w:rFonts w:asciiTheme="minorHAnsi" w:hAnsiTheme="minorHAnsi" w:cstheme="minorHAnsi"/>
        </w:rPr>
        <w:t xml:space="preserve">- </w:t>
      </w:r>
      <w:r w:rsidRPr="006C72EB">
        <w:rPr>
          <w:rFonts w:asciiTheme="minorHAnsi" w:hAnsiTheme="minorHAnsi" w:cstheme="minorHAnsi"/>
          <w:b/>
        </w:rPr>
        <w:t>„Az ügyfél iskolai végzettsége”</w:t>
      </w:r>
      <w:r w:rsidRPr="006C72EB">
        <w:rPr>
          <w:rFonts w:asciiTheme="minorHAnsi" w:hAnsiTheme="minorHAnsi" w:cstheme="minorHAnsi"/>
        </w:rPr>
        <w:t xml:space="preserve"> mezőben az adott instrumentum tekintetében az adósként</w:t>
      </w:r>
      <w:r w:rsidR="00174725" w:rsidRPr="006C72EB">
        <w:rPr>
          <w:rFonts w:asciiTheme="minorHAnsi" w:hAnsiTheme="minorHAnsi" w:cstheme="minorHAnsi"/>
        </w:rPr>
        <w:t>/adóstársként</w:t>
      </w:r>
      <w:r w:rsidRPr="006C72EB">
        <w:rPr>
          <w:rFonts w:asciiTheme="minorHAnsi" w:hAnsiTheme="minorHAnsi" w:cstheme="minorHAnsi"/>
        </w:rPr>
        <w:t xml:space="preserve"> szereplő természetes személy ügyfél </w:t>
      </w:r>
      <w:r w:rsidR="00800336" w:rsidRPr="006C72EB">
        <w:rPr>
          <w:rFonts w:asciiTheme="minorHAnsi" w:hAnsiTheme="minorHAnsi" w:cstheme="minorHAnsi"/>
        </w:rPr>
        <w:t xml:space="preserve">hitelfelvételkori </w:t>
      </w:r>
      <w:r w:rsidRPr="006C72EB">
        <w:rPr>
          <w:rFonts w:asciiTheme="minorHAnsi" w:hAnsiTheme="minorHAnsi" w:cstheme="minorHAnsi"/>
        </w:rPr>
        <w:t>iskolai végzettsége jelentendő</w:t>
      </w:r>
      <w:r w:rsidR="00AF6024" w:rsidRPr="006C72EB">
        <w:rPr>
          <w:rFonts w:asciiTheme="minorHAnsi" w:hAnsiTheme="minorHAnsi" w:cstheme="minorHAnsi"/>
        </w:rPr>
        <w:t xml:space="preserve"> a teljes fennálló állomány tekintetében</w:t>
      </w:r>
      <w:r w:rsidRPr="006C72EB">
        <w:rPr>
          <w:rFonts w:asciiTheme="minorHAnsi" w:hAnsiTheme="minorHAnsi" w:cstheme="minorHAnsi"/>
        </w:rPr>
        <w:t>.</w:t>
      </w:r>
      <w:r w:rsidR="006E64EC" w:rsidRPr="006C72EB">
        <w:rPr>
          <w:rFonts w:asciiTheme="minorHAnsi" w:hAnsiTheme="minorHAnsi" w:cstheme="minorHAnsi"/>
        </w:rPr>
        <w:t xml:space="preserve"> </w:t>
      </w:r>
      <w:r w:rsidR="006E64EC" w:rsidRPr="006C72EB">
        <w:rPr>
          <w:rFonts w:cs="Arial"/>
        </w:rPr>
        <w:t>A 2021. 09.01. előtt keletkezett szerződések tekintetében alkalmazható a ’</w:t>
      </w:r>
      <w:proofErr w:type="spellStart"/>
      <w:r w:rsidR="006E64EC" w:rsidRPr="006C72EB">
        <w:rPr>
          <w:rFonts w:cs="Arial"/>
        </w:rPr>
        <w:t>NEM_ISMERT</w:t>
      </w:r>
      <w:proofErr w:type="spellEnd"/>
      <w:r w:rsidR="006E64EC" w:rsidRPr="006C72EB">
        <w:rPr>
          <w:rFonts w:cs="Arial"/>
        </w:rPr>
        <w:t xml:space="preserve">’ kódérték, amennyiben az adat semmiképp nem áll rendelkezésre. </w:t>
      </w:r>
      <w:r w:rsidR="00732C34" w:rsidRPr="006C72EB">
        <w:rPr>
          <w:rFonts w:cs="Arial"/>
        </w:rPr>
        <w:t xml:space="preserve">A </w:t>
      </w:r>
      <w:r w:rsidR="006E64EC" w:rsidRPr="006C72EB">
        <w:rPr>
          <w:rFonts w:cs="Arial"/>
        </w:rPr>
        <w:t>2021.09.01-től kezdődően kötött szerződések esetén a ’</w:t>
      </w:r>
      <w:proofErr w:type="spellStart"/>
      <w:r w:rsidR="006E64EC" w:rsidRPr="006C72EB">
        <w:rPr>
          <w:rFonts w:cs="Arial"/>
        </w:rPr>
        <w:t>NEM_ISMERT</w:t>
      </w:r>
      <w:proofErr w:type="spellEnd"/>
      <w:r w:rsidR="006E64EC" w:rsidRPr="006C72EB">
        <w:rPr>
          <w:rFonts w:cs="Arial"/>
        </w:rPr>
        <w:t>’ kódérték nem alkalmazható.</w:t>
      </w:r>
    </w:p>
    <w:p w14:paraId="50C7E5CF" w14:textId="6482A0D3" w:rsidR="00A31B0D" w:rsidRPr="006C72EB" w:rsidRDefault="00276D24" w:rsidP="00D474C0">
      <w:r w:rsidRPr="006C72EB">
        <w:rPr>
          <w:rFonts w:asciiTheme="minorHAnsi" w:hAnsiTheme="minorHAnsi" w:cstheme="minorHAnsi"/>
        </w:rPr>
        <w:t xml:space="preserve">- </w:t>
      </w:r>
      <w:r w:rsidRPr="006C72EB">
        <w:rPr>
          <w:rFonts w:asciiTheme="minorHAnsi" w:hAnsiTheme="minorHAnsi" w:cstheme="minorHAnsi"/>
          <w:b/>
        </w:rPr>
        <w:t>„Az ügyfél új ügyfél-e?”</w:t>
      </w:r>
      <w:r w:rsidRPr="006C72EB">
        <w:rPr>
          <w:rFonts w:asciiTheme="minorHAnsi" w:hAnsiTheme="minorHAnsi" w:cstheme="minorHAnsi"/>
        </w:rPr>
        <w:t xml:space="preserve"> mező tekintetében új ügyfélnek minősül az adott </w:t>
      </w:r>
      <w:r w:rsidR="006A7419" w:rsidRPr="006C72EB">
        <w:rPr>
          <w:rFonts w:asciiTheme="minorHAnsi" w:hAnsiTheme="minorHAnsi" w:cstheme="minorHAnsi"/>
        </w:rPr>
        <w:t xml:space="preserve">adós/adóstárs </w:t>
      </w:r>
      <w:r w:rsidRPr="006C72EB">
        <w:rPr>
          <w:rFonts w:asciiTheme="minorHAnsi" w:hAnsiTheme="minorHAnsi" w:cstheme="minorHAnsi"/>
        </w:rPr>
        <w:t>ügyfél, amennyiben a szóban forgó termék igénylésekor</w:t>
      </w:r>
      <w:r w:rsidR="000F4F01" w:rsidRPr="006C72EB">
        <w:rPr>
          <w:rFonts w:asciiTheme="minorHAnsi" w:hAnsiTheme="minorHAnsi" w:cstheme="minorHAnsi"/>
        </w:rPr>
        <w:t xml:space="preserve"> </w:t>
      </w:r>
      <w:r w:rsidRPr="006C72EB">
        <w:rPr>
          <w:rFonts w:asciiTheme="minorHAnsi" w:hAnsiTheme="minorHAnsi" w:cstheme="minorHAnsi"/>
        </w:rPr>
        <w:t xml:space="preserve">az </w:t>
      </w:r>
      <w:r w:rsidR="00174725" w:rsidRPr="006C72EB">
        <w:rPr>
          <w:rFonts w:asciiTheme="minorHAnsi" w:hAnsiTheme="minorHAnsi" w:cstheme="minorHAnsi"/>
        </w:rPr>
        <w:t xml:space="preserve">adós/adóstárs </w:t>
      </w:r>
      <w:r w:rsidRPr="006C72EB">
        <w:rPr>
          <w:rFonts w:asciiTheme="minorHAnsi" w:hAnsiTheme="minorHAnsi" w:cstheme="minorHAnsi"/>
        </w:rPr>
        <w:t xml:space="preserve">ügyfél korábban nem állt még szerződéses kapcsolatban az adatszolgáltatóval. </w:t>
      </w:r>
      <w:bookmarkStart w:id="291" w:name="_Hlk79509646"/>
      <w:r w:rsidRPr="006C72EB">
        <w:rPr>
          <w:rFonts w:asciiTheme="minorHAnsi" w:hAnsiTheme="minorHAnsi" w:cstheme="minorHAnsi"/>
        </w:rPr>
        <w:t>Nem minősül korábbi szerződéses kapcsolatnak az, ha az ügyfél a hiteligénylés előtt három napon belül nyit betéti számlát (jellemzően a hiteligényléshez kapcsolódóan, annak feltételeként).</w:t>
      </w:r>
      <w:r w:rsidR="007C5DF8" w:rsidRPr="006C72EB">
        <w:rPr>
          <w:rFonts w:asciiTheme="minorHAnsi" w:hAnsiTheme="minorHAnsi" w:cstheme="minorHAnsi"/>
        </w:rPr>
        <w:t xml:space="preserve"> </w:t>
      </w:r>
      <w:bookmarkEnd w:id="291"/>
      <w:r w:rsidR="007C5DF8" w:rsidRPr="006C72EB">
        <w:rPr>
          <w:rFonts w:asciiTheme="minorHAnsi" w:hAnsiTheme="minorHAnsi" w:cstheme="minorHAnsi"/>
        </w:rPr>
        <w:t>Lakástakarékpénztár formában működő adatszolgáltató esetén amennyiben a betéti szerződésben szereplő kedvezményezettre kiterjedően az intézmény korábban nem végzett teljeskörű ügyfélazonosítást, illetve -átvilágítást és amennyiben a hitelfelvételkor adósként vagy adóstársként kerül megjelölésre, akkor a kedvezményezett új ügyfélnek számít.</w:t>
      </w:r>
      <w:bookmarkStart w:id="292" w:name="_Hlk71707034"/>
      <w:r w:rsidR="000F4F01" w:rsidRPr="006C72EB">
        <w:rPr>
          <w:rFonts w:asciiTheme="minorHAnsi" w:hAnsiTheme="minorHAnsi" w:cstheme="minorHAnsi"/>
        </w:rPr>
        <w:t xml:space="preserve"> </w:t>
      </w:r>
      <w:bookmarkStart w:id="293" w:name="_Hlk79493354"/>
      <w:r w:rsidR="000F4F01" w:rsidRPr="006C72EB">
        <w:rPr>
          <w:rFonts w:asciiTheme="minorHAnsi" w:hAnsiTheme="minorHAnsi"/>
        </w:rPr>
        <w:t>M</w:t>
      </w:r>
      <w:r w:rsidR="000F4F01" w:rsidRPr="006C72EB">
        <w:t>egfelelő eljárás az is, ha a hiteligénylés dátuma helyett a vállalati hitelek esetén, amennyiben nem áll rendelkezésre a hiteligénylés pontos időpontja, a szerződéskötéskor kerül vizsgálatra az, hogy új ügyfél-e az adott ügyfél.</w:t>
      </w:r>
      <w:r w:rsidR="00A31B0D" w:rsidRPr="006C72EB">
        <w:t xml:space="preserve"> </w:t>
      </w:r>
      <w:bookmarkStart w:id="294" w:name="_Hlk79494516"/>
      <w:r w:rsidR="00A31B0D" w:rsidRPr="006C72EB">
        <w:t>A mezőben jelentendő adatra vonatkozóan a következő előírások figyelembe veendők:</w:t>
      </w:r>
    </w:p>
    <w:p w14:paraId="3AB73188" w14:textId="18D3F008" w:rsidR="00A31B0D" w:rsidRPr="006C72EB" w:rsidRDefault="00A31B0D" w:rsidP="00D474C0">
      <w:pPr>
        <w:rPr>
          <w:rFonts w:cs="Calibri"/>
        </w:rPr>
      </w:pPr>
      <w:r w:rsidRPr="006C72EB">
        <w:rPr>
          <w:rFonts w:cs="Calibri"/>
        </w:rPr>
        <w:t>- a</w:t>
      </w:r>
      <w:r w:rsidR="00820539" w:rsidRPr="006C72EB">
        <w:rPr>
          <w:rFonts w:cs="Calibri"/>
        </w:rPr>
        <w:t xml:space="preserve">zon ügyfél vonatkozásában, aki korábban volt már szerződéses kapcsolatban az </w:t>
      </w:r>
      <w:r w:rsidR="00CB3EAC" w:rsidRPr="006C72EB">
        <w:rPr>
          <w:rFonts w:cs="Calibri"/>
        </w:rPr>
        <w:t>I</w:t>
      </w:r>
      <w:r w:rsidR="00820539" w:rsidRPr="006C72EB">
        <w:rPr>
          <w:rFonts w:cs="Calibri"/>
        </w:rPr>
        <w:t xml:space="preserve">ntézménnyel, annak meghatározása, hogy új ügyfél-e, az intézmény kapcsolódó belső szabályzata és annak tartalma az irányadó. Amennyiben ezzel kapcsolatosan nincsenek érvényben </w:t>
      </w:r>
      <w:r w:rsidR="00A17501" w:rsidRPr="006C72EB">
        <w:rPr>
          <w:rFonts w:cs="Calibri"/>
        </w:rPr>
        <w:t xml:space="preserve">lévő </w:t>
      </w:r>
      <w:r w:rsidR="00820539" w:rsidRPr="006C72EB">
        <w:rPr>
          <w:rFonts w:cs="Calibri"/>
        </w:rPr>
        <w:t>belső szabályok, akkor azon ügyfeleket értjük új ügyfélnek, akik esetében legalább 12 hónapja volt utoljára szerződéses kapcsolat az Intézménnyel</w:t>
      </w:r>
      <w:r w:rsidRPr="006C72EB">
        <w:rPr>
          <w:rFonts w:cs="Calibri"/>
        </w:rPr>
        <w:t xml:space="preserve">. </w:t>
      </w:r>
    </w:p>
    <w:p w14:paraId="7342332D" w14:textId="15AC2871" w:rsidR="00A31B0D" w:rsidRPr="006C72EB" w:rsidRDefault="00A31B0D" w:rsidP="00D474C0">
      <w:pPr>
        <w:rPr>
          <w:rFonts w:cs="Calibri"/>
        </w:rPr>
      </w:pPr>
      <w:r w:rsidRPr="006C72EB">
        <w:rPr>
          <w:rFonts w:cs="Calibri"/>
        </w:rPr>
        <w:t>- a</w:t>
      </w:r>
      <w:r w:rsidR="006A7419" w:rsidRPr="006C72EB">
        <w:rPr>
          <w:rFonts w:cs="Calibri"/>
        </w:rPr>
        <w:t xml:space="preserve">mennyiben </w:t>
      </w:r>
      <w:r w:rsidR="006A7419" w:rsidRPr="006C72EB">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6C72EB">
        <w:rPr>
          <w:rFonts w:cs="Calibri"/>
        </w:rPr>
        <w:t xml:space="preserve"> </w:t>
      </w:r>
    </w:p>
    <w:p w14:paraId="034C8734" w14:textId="77777777" w:rsidR="00A31B0D" w:rsidRPr="006C72EB" w:rsidRDefault="00A31B0D" w:rsidP="00D474C0">
      <w:pPr>
        <w:rPr>
          <w:rFonts w:eastAsia="Times New Roman"/>
        </w:rPr>
      </w:pPr>
      <w:r w:rsidRPr="006C72EB">
        <w:rPr>
          <w:rFonts w:cs="Calibri"/>
        </w:rPr>
        <w:t xml:space="preserve">- amennyiben az adós/adóstárs személyében változás történik, az új instrumentum-adós/adóstárs viszonylatban újra vizsgálandó az, hogy új ügyfélről van-e szó. </w:t>
      </w:r>
      <w:r w:rsidR="006A7419" w:rsidRPr="006C72EB">
        <w:rPr>
          <w:rFonts w:eastAsia="Times New Roman"/>
        </w:rPr>
        <w:t xml:space="preserve"> </w:t>
      </w:r>
    </w:p>
    <w:p w14:paraId="6D9FEE2D" w14:textId="77777777" w:rsidR="00A31B0D" w:rsidRPr="006C72EB" w:rsidRDefault="00A31B0D" w:rsidP="00D474C0">
      <w:pPr>
        <w:rPr>
          <w:rFonts w:eastAsia="Times New Roman"/>
        </w:rPr>
      </w:pPr>
      <w:r w:rsidRPr="006C72EB">
        <w:rPr>
          <w:rFonts w:eastAsia="Times New Roman"/>
        </w:rPr>
        <w:t>- a</w:t>
      </w:r>
      <w:r w:rsidR="006A7419" w:rsidRPr="006C72EB">
        <w:rPr>
          <w:rFonts w:eastAsia="Times New Roman"/>
        </w:rPr>
        <w:t xml:space="preserve"> mező értéke adott instrumentum-ügyfél vonatkozásában a későbbiekben nem módosítandó, az igényléskor jelentett érték jelentendő az instrumentum élete során. </w:t>
      </w:r>
    </w:p>
    <w:p w14:paraId="123F764F" w14:textId="77777777" w:rsidR="00A31B0D" w:rsidRPr="006C72EB" w:rsidRDefault="00A31B0D" w:rsidP="00D474C0">
      <w:r w:rsidRPr="006C72EB">
        <w:rPr>
          <w:rFonts w:eastAsia="Times New Roman"/>
          <w:color w:val="1F497D"/>
        </w:rPr>
        <w:t>- a</w:t>
      </w:r>
      <w:r w:rsidR="00D474C0" w:rsidRPr="006C72EB">
        <w:t xml:space="preserve"> szerződéses kapcsolat az adatszolgáltató szintjén értelmezendő, azaz nem pl. bankcsoport szinten. </w:t>
      </w:r>
    </w:p>
    <w:p w14:paraId="3D62F990" w14:textId="5EB592FC" w:rsidR="00D474C0" w:rsidRDefault="00A31B0D" w:rsidP="00D474C0">
      <w:r w:rsidRPr="006C72EB">
        <w:t>- a</w:t>
      </w:r>
      <w:r w:rsidR="00D474C0" w:rsidRPr="006C72EB">
        <w:t>hol az adatszolgáltató eddig csak közvetítőként lépett fel és az ügyfél nem vele szerződött (pl. biztosítás), ott új ügyfélként jelenik meg egy adatszolgáltató által értékesített termékre szerződés esetében</w:t>
      </w:r>
      <w:r w:rsidR="002A7DAF" w:rsidRPr="006C72EB">
        <w:t>. A</w:t>
      </w:r>
      <w:r w:rsidR="00D474C0" w:rsidRPr="006C72EB">
        <w:t>zonban az adatszolgáltató valamennyi pénzügyi terméke beleértendő a definícióba, ha szerződéses kapcsolat fennáll bármilyen korábbi termék kapcsán, akkor nem új ügyfélről beszélünk.</w:t>
      </w:r>
    </w:p>
    <w:p w14:paraId="76D4C20F" w14:textId="52721205" w:rsidR="00684E5B" w:rsidRPr="006C72EB" w:rsidRDefault="00684E5B" w:rsidP="00D474C0">
      <w:r>
        <w:t>Az új ügyfélre vonatkozó információt csak új szerződéssel történő keletkezés esetén kell megadni, állományátruházás esetén az átvevő hitelintézetnél nem vizsgálandó az, hogy az átvett hitelek adósai/adóstársai az ő szempontjából új ügyfelek-e.</w:t>
      </w:r>
    </w:p>
    <w:p w14:paraId="0CF590CB" w14:textId="20CA37E1" w:rsidR="007C5DF8" w:rsidRDefault="00950995" w:rsidP="00484F64">
      <w:r w:rsidRPr="006C72EB">
        <w:t>2022. június vonatkozási időtől kezdődően jelentendő „Az ügyfél családi állapota” mezőben a természetes személy ügyfelek hitelbírálatkori családi állapota a teljes hitelállomány tekintetében.</w:t>
      </w:r>
      <w:r w:rsidR="00772633" w:rsidRPr="006C72EB">
        <w:t xml:space="preserve"> Dolgozói hitelek esetén a mező üresen hagyható, a </w:t>
      </w:r>
      <w:r w:rsidR="002D7220" w:rsidRPr="006C72EB">
        <w:t>’</w:t>
      </w:r>
      <w:proofErr w:type="spellStart"/>
      <w:r w:rsidR="00772633" w:rsidRPr="006C72EB">
        <w:t>NEM_ISMERT</w:t>
      </w:r>
      <w:proofErr w:type="spellEnd"/>
      <w:r w:rsidR="002D7220" w:rsidRPr="006C72EB">
        <w:t>’</w:t>
      </w:r>
      <w:r w:rsidR="00772633" w:rsidRPr="006C72EB">
        <w:t xml:space="preserve"> kódérték </w:t>
      </w:r>
      <w:r w:rsidR="008B1775" w:rsidRPr="006C72EB">
        <w:t xml:space="preserve">elsősorban </w:t>
      </w:r>
      <w:r w:rsidR="00772633" w:rsidRPr="006C72EB">
        <w:t>202</w:t>
      </w:r>
      <w:r w:rsidR="008C4BA9" w:rsidRPr="006C72EB">
        <w:t>2</w:t>
      </w:r>
      <w:r w:rsidR="00772633" w:rsidRPr="006C72EB">
        <w:t>.06.01. előtti szerződéskötés esetén alkalmazható</w:t>
      </w:r>
      <w:r w:rsidR="007534EA" w:rsidRPr="006C72EB">
        <w:t>, amennyiben az adat semmiképp nem szerezhető be</w:t>
      </w:r>
      <w:r w:rsidR="008B1775" w:rsidRPr="006C72EB">
        <w:t xml:space="preserve">, illetve 2022.06.01. utáni szerződéskötések esetén, amennyiben nem </w:t>
      </w:r>
      <w:r w:rsidR="00575348" w:rsidRPr="006C72EB">
        <w:t>a következő hiteltípusokról van szó: lakáshitel, lakáslízing, ingatlanhitel, ingatlanlízing, szabadfelhasználású jelzáloghitel. A felsorolt hiteltípusok esetén elvárás a hitelbírálatkori családi állapot jelentése.</w:t>
      </w:r>
      <w:bookmarkEnd w:id="292"/>
      <w:bookmarkEnd w:id="293"/>
      <w:bookmarkEnd w:id="294"/>
      <w:r w:rsidR="000778AA">
        <w:t xml:space="preserve">  A 2023.09.01. </w:t>
      </w:r>
      <w:r w:rsidR="000778AA" w:rsidRPr="000778AA">
        <w:t>utáni szerződéskötések esetén</w:t>
      </w:r>
      <w:r w:rsidR="000778AA">
        <w:t xml:space="preserve"> személyi hitel hiteltípus esetén </w:t>
      </w:r>
      <w:r w:rsidR="000778AA" w:rsidRPr="000778AA">
        <w:t>„Az ügyfél családi állapota” mezőben</w:t>
      </w:r>
      <w:r w:rsidR="000778AA">
        <w:t xml:space="preserve"> a </w:t>
      </w:r>
      <w:r w:rsidR="000778AA" w:rsidRPr="000778AA">
        <w:t>’</w:t>
      </w:r>
      <w:proofErr w:type="spellStart"/>
      <w:r w:rsidR="000778AA" w:rsidRPr="000778AA">
        <w:t>NEM_ISMERT</w:t>
      </w:r>
      <w:proofErr w:type="spellEnd"/>
      <w:r w:rsidR="000778AA" w:rsidRPr="000778AA">
        <w:t>’ kódérték</w:t>
      </w:r>
      <w:r w:rsidR="000778AA">
        <w:t xml:space="preserve"> nem alkalmazható.</w:t>
      </w:r>
    </w:p>
    <w:p w14:paraId="2731A5CF" w14:textId="29168D8D" w:rsidR="009176AC" w:rsidRPr="008E4B2D" w:rsidRDefault="006E4B87" w:rsidP="009176AC">
      <w:pPr>
        <w:autoSpaceDE w:val="0"/>
        <w:autoSpaceDN w:val="0"/>
        <w:spacing w:after="0"/>
        <w:rPr>
          <w:rFonts w:asciiTheme="minorHAnsi" w:hAnsiTheme="minorHAnsi" w:cstheme="minorHAnsi"/>
        </w:rPr>
      </w:pPr>
      <w:r w:rsidRPr="006C72EB">
        <w:rPr>
          <w:rFonts w:asciiTheme="minorHAnsi" w:hAnsiTheme="minorHAnsi" w:cstheme="minorHAnsi"/>
        </w:rPr>
        <w:t>202</w:t>
      </w:r>
      <w:r>
        <w:rPr>
          <w:rFonts w:asciiTheme="minorHAnsi" w:hAnsiTheme="minorHAnsi" w:cstheme="minorHAnsi"/>
        </w:rPr>
        <w:t>3</w:t>
      </w:r>
      <w:r w:rsidRPr="006C72EB">
        <w:rPr>
          <w:rFonts w:asciiTheme="minorHAnsi" w:hAnsiTheme="minorHAnsi" w:cstheme="minorHAnsi"/>
        </w:rPr>
        <w:t xml:space="preserve">. </w:t>
      </w:r>
      <w:r>
        <w:rPr>
          <w:rFonts w:asciiTheme="minorHAnsi" w:hAnsiTheme="minorHAnsi" w:cstheme="minorHAnsi"/>
        </w:rPr>
        <w:t xml:space="preserve">decemberi </w:t>
      </w:r>
      <w:r w:rsidRPr="006C72EB">
        <w:rPr>
          <w:rFonts w:asciiTheme="minorHAnsi" w:hAnsiTheme="minorHAnsi" w:cstheme="minorHAnsi"/>
        </w:rPr>
        <w:t xml:space="preserve">vonatkozási időtől kezdődően két új mező </w:t>
      </w:r>
      <w:r>
        <w:rPr>
          <w:rFonts w:asciiTheme="minorHAnsi" w:hAnsiTheme="minorHAnsi" w:cstheme="minorHAnsi"/>
        </w:rPr>
        <w:t>jelentendő.</w:t>
      </w:r>
      <w:r w:rsidR="00D06A9A">
        <w:rPr>
          <w:rFonts w:asciiTheme="minorHAnsi" w:hAnsiTheme="minorHAnsi" w:cstheme="minorHAnsi"/>
        </w:rPr>
        <w:t xml:space="preserve"> A</w:t>
      </w:r>
      <w:r w:rsidR="00D06A9A" w:rsidRPr="00D06A9A">
        <w:rPr>
          <w:rFonts w:asciiTheme="minorHAnsi" w:hAnsiTheme="minorHAnsi" w:cstheme="minorHAnsi"/>
        </w:rPr>
        <w:t>z "</w:t>
      </w:r>
      <w:r w:rsidR="00D06A9A" w:rsidRPr="00D06A9A">
        <w:rPr>
          <w:rFonts w:asciiTheme="minorHAnsi" w:hAnsiTheme="minorHAnsi" w:cstheme="minorHAnsi"/>
          <w:b/>
          <w:bCs/>
        </w:rPr>
        <w:t>Adós alkalmazásának kezdete és a hitelbírálat között eltelt hónapok száma</w:t>
      </w:r>
      <w:r w:rsidR="00D06A9A" w:rsidRPr="00D06A9A">
        <w:rPr>
          <w:rFonts w:asciiTheme="minorHAnsi" w:hAnsiTheme="minorHAnsi" w:cstheme="minorHAnsi"/>
        </w:rPr>
        <w:t>" mező a teljes hitelállomány tekintetében jelentendő, a</w:t>
      </w:r>
      <w:r w:rsidR="00D06A9A">
        <w:rPr>
          <w:rFonts w:asciiTheme="minorHAnsi" w:hAnsiTheme="minorHAnsi" w:cstheme="minorHAnsi"/>
        </w:rPr>
        <w:t>z</w:t>
      </w:r>
      <w:r w:rsidR="00D06A9A" w:rsidRPr="00D06A9A">
        <w:rPr>
          <w:rFonts w:asciiTheme="minorHAnsi" w:hAnsiTheme="minorHAnsi" w:cstheme="minorHAnsi"/>
        </w:rPr>
        <w:t xml:space="preserve"> "</w:t>
      </w:r>
      <w:r w:rsidR="00D06A9A" w:rsidRPr="00D06A9A">
        <w:rPr>
          <w:rFonts w:asciiTheme="minorHAnsi" w:hAnsiTheme="minorHAnsi" w:cstheme="minorHAnsi"/>
          <w:b/>
          <w:bCs/>
        </w:rPr>
        <w:t>Adós hitelbírálatkori munkahelye szerinti nemzetgazdasági ágazat</w:t>
      </w:r>
      <w:r w:rsidR="00D06A9A" w:rsidRPr="00D06A9A">
        <w:rPr>
          <w:rFonts w:asciiTheme="minorHAnsi" w:hAnsiTheme="minorHAnsi" w:cstheme="minorHAnsi"/>
        </w:rPr>
        <w:t>" mező pedig a 2023.12.01. után kötött szerződésekre vonatkozóan kell tölteni</w:t>
      </w:r>
      <w:r w:rsidR="00D06A9A">
        <w:rPr>
          <w:rFonts w:asciiTheme="minorHAnsi" w:hAnsiTheme="minorHAnsi" w:cstheme="minorHAnsi"/>
        </w:rPr>
        <w:t xml:space="preserve">. A két </w:t>
      </w:r>
      <w:r w:rsidR="00D06A9A" w:rsidRPr="00D06A9A">
        <w:rPr>
          <w:rFonts w:asciiTheme="minorHAnsi" w:hAnsiTheme="minorHAnsi" w:cstheme="minorHAnsi"/>
        </w:rPr>
        <w:t xml:space="preserve">mező azokban az esetekben töltendő, amikor a hitelbírálatnak része a munkáltatói igazolás. </w:t>
      </w:r>
      <w:r w:rsidR="00D06A9A">
        <w:rPr>
          <w:rFonts w:asciiTheme="minorHAnsi" w:hAnsiTheme="minorHAnsi" w:cstheme="minorHAnsi"/>
        </w:rPr>
        <w:t xml:space="preserve">A mezők </w:t>
      </w:r>
      <w:r w:rsidR="00B770AA">
        <w:rPr>
          <w:rFonts w:asciiTheme="minorHAnsi" w:hAnsiTheme="minorHAnsi" w:cstheme="minorHAnsi"/>
        </w:rPr>
        <w:t>töltése</w:t>
      </w:r>
      <w:r w:rsidR="00D06A9A">
        <w:rPr>
          <w:rFonts w:asciiTheme="minorHAnsi" w:hAnsiTheme="minorHAnsi" w:cstheme="minorHAnsi"/>
        </w:rPr>
        <w:t xml:space="preserve"> </w:t>
      </w:r>
      <w:r w:rsidR="00D06A9A" w:rsidRPr="00D06A9A">
        <w:rPr>
          <w:rFonts w:asciiTheme="minorHAnsi" w:hAnsiTheme="minorHAnsi" w:cstheme="minorHAnsi"/>
        </w:rPr>
        <w:t xml:space="preserve">nemcsak alkalmazott esetében szükséges, hanem önálló vállalkozókra is releváns az információ (önmagukat foglalkoztatják abban az ágazatban, ami a főtevékenységüknek megfelel). Ha nincs </w:t>
      </w:r>
      <w:r w:rsidR="00B770AA">
        <w:rPr>
          <w:rFonts w:asciiTheme="minorHAnsi" w:hAnsiTheme="minorHAnsi" w:cstheme="minorHAnsi"/>
        </w:rPr>
        <w:t xml:space="preserve">az ügyfélnek </w:t>
      </w:r>
      <w:r w:rsidR="00D06A9A" w:rsidRPr="00D06A9A">
        <w:rPr>
          <w:rFonts w:asciiTheme="minorHAnsi" w:hAnsiTheme="minorHAnsi" w:cstheme="minorHAnsi"/>
        </w:rPr>
        <w:t>munkahely</w:t>
      </w:r>
      <w:r w:rsidR="00B770AA">
        <w:rPr>
          <w:rFonts w:asciiTheme="minorHAnsi" w:hAnsiTheme="minorHAnsi" w:cstheme="minorHAnsi"/>
        </w:rPr>
        <w:t>e</w:t>
      </w:r>
      <w:r w:rsidR="00D06A9A" w:rsidRPr="00D06A9A">
        <w:rPr>
          <w:rFonts w:asciiTheme="minorHAnsi" w:hAnsiTheme="minorHAnsi" w:cstheme="minorHAnsi"/>
        </w:rPr>
        <w:t xml:space="preserve">, </w:t>
      </w:r>
      <w:r w:rsidR="00D06A9A">
        <w:rPr>
          <w:rFonts w:asciiTheme="minorHAnsi" w:hAnsiTheme="minorHAnsi" w:cstheme="minorHAnsi"/>
        </w:rPr>
        <w:t xml:space="preserve">az </w:t>
      </w:r>
      <w:r w:rsidR="00D06A9A" w:rsidRPr="00D06A9A">
        <w:rPr>
          <w:rFonts w:asciiTheme="minorHAnsi" w:hAnsiTheme="minorHAnsi" w:cstheme="minorHAnsi"/>
        </w:rPr>
        <w:t xml:space="preserve">„Adós alkalmazásának kezdete és a hitelbírálat között eltelt hónapok száma” mező 0-val töltendő, az „Adós hitelbírálatkori munkahelye szerinti nemzetgazdasági ágazat” </w:t>
      </w:r>
      <w:r w:rsidR="00B770AA">
        <w:rPr>
          <w:rFonts w:asciiTheme="minorHAnsi" w:hAnsiTheme="minorHAnsi" w:cstheme="minorHAnsi"/>
        </w:rPr>
        <w:t xml:space="preserve">pedig </w:t>
      </w:r>
      <w:r w:rsidR="00D06A9A" w:rsidRPr="00D06A9A">
        <w:rPr>
          <w:rFonts w:asciiTheme="minorHAnsi" w:hAnsiTheme="minorHAnsi" w:cstheme="minorHAnsi"/>
        </w:rPr>
        <w:t>üresen hagyandó.</w:t>
      </w:r>
      <w:r w:rsidR="009176AC">
        <w:rPr>
          <w:rFonts w:asciiTheme="minorHAnsi" w:hAnsiTheme="minorHAnsi" w:cstheme="minorHAnsi"/>
        </w:rPr>
        <w:t xml:space="preserve"> Az „</w:t>
      </w:r>
      <w:r w:rsidR="009176AC" w:rsidRPr="00D06A9A">
        <w:rPr>
          <w:rFonts w:asciiTheme="minorHAnsi" w:hAnsiTheme="minorHAnsi" w:cstheme="minorHAnsi"/>
        </w:rPr>
        <w:t>Adós hitelbírálatkori munkahelye szerinti nemzetgazdasági ágazat</w:t>
      </w:r>
      <w:r w:rsidR="009176AC">
        <w:rPr>
          <w:rFonts w:asciiTheme="minorHAnsi" w:hAnsiTheme="minorHAnsi" w:cstheme="minorHAnsi"/>
        </w:rPr>
        <w: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678CB5A3" w14:textId="36B2B6CA" w:rsidR="006E4B87" w:rsidRPr="006C72EB" w:rsidRDefault="006E4B87" w:rsidP="00484F64">
      <w:pPr>
        <w:rPr>
          <w:rFonts w:asciiTheme="minorHAnsi" w:hAnsiTheme="minorHAnsi" w:cstheme="minorHAnsi"/>
        </w:rPr>
      </w:pPr>
    </w:p>
    <w:p w14:paraId="50E39E71" w14:textId="43C068B4" w:rsidR="00276D24" w:rsidRPr="006C72EB" w:rsidRDefault="00276D24" w:rsidP="005847F9">
      <w:pPr>
        <w:rPr>
          <w:rFonts w:asciiTheme="minorHAnsi" w:hAnsiTheme="minorHAnsi" w:cstheme="minorHAnsi"/>
        </w:rPr>
      </w:pPr>
    </w:p>
    <w:p w14:paraId="1F335BA9" w14:textId="61599AA4" w:rsidR="00D427D2" w:rsidRPr="006C72EB" w:rsidRDefault="00D427D2" w:rsidP="008E587A">
      <w:pPr>
        <w:pStyle w:val="Cmsor3"/>
        <w:jc w:val="both"/>
        <w:rPr>
          <w:rFonts w:asciiTheme="minorHAnsi" w:hAnsiTheme="minorHAnsi" w:cstheme="minorHAnsi"/>
          <w:b/>
          <w:szCs w:val="20"/>
        </w:rPr>
      </w:pPr>
      <w:bookmarkStart w:id="295" w:name="_Toc64967404"/>
      <w:bookmarkStart w:id="296" w:name="_Toc149902025"/>
      <w:bookmarkStart w:id="297" w:name="_Toc188019095"/>
      <w:r w:rsidRPr="006C72EB">
        <w:rPr>
          <w:rFonts w:asciiTheme="minorHAnsi" w:hAnsiTheme="minorHAnsi" w:cstheme="minorHAnsi"/>
          <w:b/>
          <w:szCs w:val="20"/>
        </w:rPr>
        <w:t>Instrumentum-fedezet</w:t>
      </w:r>
      <w:bookmarkEnd w:id="295"/>
      <w:r w:rsidR="0079306E">
        <w:rPr>
          <w:rFonts w:asciiTheme="minorHAnsi" w:hAnsiTheme="minorHAnsi" w:cstheme="minorHAnsi"/>
          <w:b/>
          <w:szCs w:val="20"/>
        </w:rPr>
        <w:t xml:space="preserve"> (</w:t>
      </w:r>
      <w:proofErr w:type="spellStart"/>
      <w:r w:rsidR="0079306E" w:rsidRPr="0079306E">
        <w:rPr>
          <w:rFonts w:asciiTheme="minorHAnsi" w:hAnsiTheme="minorHAnsi" w:cstheme="minorHAnsi"/>
          <w:b/>
          <w:szCs w:val="20"/>
        </w:rPr>
        <w:t>INST_FED</w:t>
      </w:r>
      <w:proofErr w:type="spellEnd"/>
      <w:r w:rsidR="0079306E">
        <w:rPr>
          <w:rFonts w:asciiTheme="minorHAnsi" w:hAnsiTheme="minorHAnsi" w:cstheme="minorHAnsi"/>
          <w:b/>
          <w:szCs w:val="20"/>
        </w:rPr>
        <w:t>)</w:t>
      </w:r>
      <w:bookmarkEnd w:id="296"/>
      <w:bookmarkEnd w:id="297"/>
    </w:p>
    <w:p w14:paraId="34805779" w14:textId="7D69C563" w:rsidR="00D427D2" w:rsidRPr="006C72EB" w:rsidRDefault="00D427D2" w:rsidP="00C742C4">
      <w:pPr>
        <w:rPr>
          <w:rFonts w:asciiTheme="minorHAnsi" w:hAnsiTheme="minorHAnsi" w:cstheme="minorHAnsi"/>
        </w:rPr>
      </w:pPr>
      <w:r w:rsidRPr="006C72EB">
        <w:rPr>
          <w:rFonts w:asciiTheme="minorHAnsi" w:hAnsiTheme="minorHAnsi" w:cstheme="minorHAnsi"/>
        </w:rPr>
        <w:t>A fedezete</w:t>
      </w:r>
      <w:r w:rsidR="00C742C4" w:rsidRPr="006C72EB">
        <w:rPr>
          <w:rFonts w:asciiTheme="minorHAnsi" w:hAnsiTheme="minorHAnsi" w:cstheme="minorHAnsi"/>
        </w:rPr>
        <w:t>ke</w:t>
      </w:r>
      <w:r w:rsidRPr="006C72EB">
        <w:rPr>
          <w:rFonts w:asciiTheme="minorHAnsi" w:hAnsiTheme="minorHAnsi" w:cstheme="minorHAnsi"/>
        </w:rPr>
        <w:t xml:space="preserve">t az </w:t>
      </w:r>
      <w:proofErr w:type="spellStart"/>
      <w:r w:rsidRPr="006C72EB">
        <w:rPr>
          <w:rFonts w:asciiTheme="minorHAnsi" w:hAnsiTheme="minorHAnsi" w:cstheme="minorHAnsi"/>
        </w:rPr>
        <w:t>INST_FED</w:t>
      </w:r>
      <w:proofErr w:type="spellEnd"/>
      <w:r w:rsidRPr="006C72EB">
        <w:rPr>
          <w:rFonts w:asciiTheme="minorHAnsi" w:hAnsiTheme="minorHAnsi" w:cstheme="minorHAnsi"/>
          <w:b/>
        </w:rPr>
        <w:t xml:space="preserve"> </w:t>
      </w:r>
      <w:r w:rsidRPr="006C72EB">
        <w:rPr>
          <w:rFonts w:asciiTheme="minorHAnsi" w:hAnsiTheme="minorHAnsi" w:cstheme="minorHAnsi"/>
        </w:rPr>
        <w:t xml:space="preserve">kódú </w:t>
      </w:r>
      <w:r w:rsidR="00F12514" w:rsidRPr="006C72EB">
        <w:rPr>
          <w:rFonts w:asciiTheme="minorHAnsi" w:hAnsiTheme="minorHAnsi" w:cstheme="minorHAnsi"/>
        </w:rPr>
        <w:t>táblá</w:t>
      </w:r>
      <w:r w:rsidRPr="006C72EB">
        <w:rPr>
          <w:rFonts w:asciiTheme="minorHAnsi" w:hAnsiTheme="minorHAnsi" w:cstheme="minorHAnsi"/>
        </w:rPr>
        <w:t xml:space="preserve">ban kell hozzárendelni az adott hitelügylethez. </w:t>
      </w:r>
      <w:r w:rsidR="00C742C4" w:rsidRPr="006C72EB">
        <w:rPr>
          <w:rFonts w:asciiTheme="minorHAnsi" w:hAnsiTheme="minorHAnsi" w:cstheme="minorHAnsi"/>
        </w:rPr>
        <w:t xml:space="preserve">A fedezet azonosító kódja az adatszolgáltató által használt egyedi, időben állandó azonosító kód, melyet </w:t>
      </w:r>
      <w:r w:rsidR="000C3659" w:rsidRPr="006C72EB">
        <w:rPr>
          <w:rFonts w:asciiTheme="minorHAnsi" w:hAnsiTheme="minorHAnsi" w:cstheme="minorHAnsi"/>
        </w:rPr>
        <w:t xml:space="preserve">első alkalommal a </w:t>
      </w:r>
      <w:proofErr w:type="spellStart"/>
      <w:r w:rsidR="000C3659" w:rsidRPr="006C72EB">
        <w:rPr>
          <w:rFonts w:asciiTheme="minorHAnsi" w:hAnsiTheme="minorHAnsi" w:cstheme="minorHAnsi"/>
        </w:rPr>
        <w:t>FEDE</w:t>
      </w:r>
      <w:proofErr w:type="spellEnd"/>
      <w:r w:rsidR="000C3659" w:rsidRPr="006C72EB">
        <w:rPr>
          <w:rFonts w:asciiTheme="minorHAnsi" w:hAnsiTheme="minorHAnsi" w:cstheme="minorHAnsi"/>
        </w:rPr>
        <w:t xml:space="preserve"> táblában kell megadni (a </w:t>
      </w:r>
      <w:proofErr w:type="spellStart"/>
      <w:r w:rsidR="000C3659" w:rsidRPr="006C72EB">
        <w:rPr>
          <w:rFonts w:asciiTheme="minorHAnsi" w:hAnsiTheme="minorHAnsi" w:cstheme="minorHAnsi"/>
        </w:rPr>
        <w:t>FEDA</w:t>
      </w:r>
      <w:proofErr w:type="spellEnd"/>
      <w:r w:rsidR="000C3659" w:rsidRPr="006C72EB">
        <w:rPr>
          <w:rFonts w:asciiTheme="minorHAnsi" w:hAnsiTheme="minorHAnsi" w:cstheme="minorHAnsi"/>
        </w:rPr>
        <w:t xml:space="preserve"> táblában is ezt kell használni).</w:t>
      </w:r>
    </w:p>
    <w:p w14:paraId="5A8590C0" w14:textId="6DA437D5" w:rsidR="000C3659" w:rsidRPr="006C72EB" w:rsidRDefault="000C3659" w:rsidP="000C3659">
      <w:pPr>
        <w:rPr>
          <w:rFonts w:asciiTheme="minorHAnsi" w:hAnsiTheme="minorHAnsi" w:cstheme="minorHAnsi"/>
        </w:rPr>
      </w:pPr>
      <w:r w:rsidRPr="006C72EB">
        <w:rPr>
          <w:rFonts w:asciiTheme="minorHAnsi" w:hAnsiTheme="minorHAnsi" w:cstheme="minorHAnsi"/>
        </w:rPr>
        <w:t>A fedezet köthető speciális keretjellegű vagy nem speciális keretjellegű</w:t>
      </w:r>
      <w:r w:rsidR="008772C9" w:rsidRPr="006C72EB">
        <w:rPr>
          <w:rFonts w:asciiTheme="minorHAnsi" w:hAnsiTheme="minorHAnsi" w:cstheme="minorHAnsi"/>
        </w:rPr>
        <w:t>,</w:t>
      </w:r>
      <w:r w:rsidRPr="006C72EB">
        <w:rPr>
          <w:rFonts w:asciiTheme="minorHAnsi" w:hAnsiTheme="minorHAnsi" w:cstheme="minorHAnsi"/>
        </w:rPr>
        <w:t xml:space="preserve"> vagy nem keretjellegű instrumentumhoz. Attól függően, hogy melyik táblában jelentett instrumentumhoz kell kapcsolni a fedezetet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INSTR</w:t>
      </w:r>
      <w:proofErr w:type="spellEnd"/>
      <w:r w:rsidRPr="006C72EB">
        <w:rPr>
          <w:rFonts w:asciiTheme="minorHAnsi" w:hAnsiTheme="minorHAnsi" w:cstheme="minorHAnsi"/>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6C72EB"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6C72EB" w:rsidRDefault="000C3659" w:rsidP="009E397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6C72EB" w:rsidRDefault="000C3659" w:rsidP="009E3972">
            <w:pPr>
              <w:spacing w:after="0" w:line="240" w:lineRule="auto"/>
              <w:rPr>
                <w:rFonts w:asciiTheme="minorHAnsi" w:eastAsia="Times New Roman" w:hAnsiTheme="minorHAnsi" w:cstheme="minorHAnsi"/>
                <w:b/>
                <w:i/>
              </w:rPr>
            </w:pPr>
            <w:r w:rsidRPr="006C72EB">
              <w:rPr>
                <w:rFonts w:asciiTheme="minorHAnsi" w:eastAsia="Times New Roman" w:hAnsiTheme="minorHAnsi" w:cstheme="minorHAnsi"/>
                <w:b/>
                <w:i/>
              </w:rPr>
              <w:t>Instrumentum (speciális keret) szervezeti azonosító</w:t>
            </w:r>
          </w:p>
        </w:tc>
      </w:tr>
      <w:tr w:rsidR="000C3659" w:rsidRPr="006C72EB"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6C72EB" w:rsidRDefault="000C3659" w:rsidP="009E397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6C72EB" w:rsidRDefault="000C3659" w:rsidP="009E3972">
            <w:pPr>
              <w:spacing w:after="0" w:line="240" w:lineRule="auto"/>
              <w:rPr>
                <w:rFonts w:asciiTheme="minorHAnsi" w:eastAsia="Times New Roman" w:hAnsiTheme="minorHAnsi" w:cstheme="minorHAnsi"/>
                <w:b/>
                <w:i/>
                <w:color w:val="000000"/>
              </w:rPr>
            </w:pPr>
            <w:r w:rsidRPr="006C72EB">
              <w:rPr>
                <w:rFonts w:asciiTheme="minorHAnsi" w:eastAsia="Times New Roman" w:hAnsiTheme="minorHAnsi" w:cstheme="minorHAnsi"/>
                <w:b/>
                <w:i/>
                <w:color w:val="000000"/>
              </w:rPr>
              <w:t>Instrumentum (nem speciális keret és nem keret) szervezeti azonosító</w:t>
            </w:r>
          </w:p>
        </w:tc>
      </w:tr>
    </w:tbl>
    <w:p w14:paraId="73542F72" w14:textId="77777777" w:rsidR="008D5A94" w:rsidRPr="006C72EB" w:rsidRDefault="008D5A94" w:rsidP="000C3659">
      <w:pPr>
        <w:rPr>
          <w:rFonts w:asciiTheme="minorHAnsi" w:hAnsiTheme="minorHAnsi" w:cstheme="minorHAnsi"/>
        </w:rPr>
      </w:pPr>
    </w:p>
    <w:p w14:paraId="68E29EEB" w14:textId="0F20AB31" w:rsidR="000C3659" w:rsidRPr="006C72EB" w:rsidRDefault="000C3659" w:rsidP="000C3659">
      <w:pPr>
        <w:rPr>
          <w:rFonts w:asciiTheme="minorHAnsi" w:hAnsiTheme="minorHAnsi" w:cstheme="minorHAnsi"/>
        </w:rPr>
      </w:pPr>
      <w:r w:rsidRPr="006C72EB">
        <w:rPr>
          <w:rFonts w:asciiTheme="minorHAnsi" w:hAnsiTheme="minorHAnsi" w:cstheme="minorHAnsi"/>
        </w:rPr>
        <w:t>Egyidejűleg mindkét attribútum nem lehet töltött, a kapcsolásokat in</w:t>
      </w:r>
      <w:r w:rsidR="007377FB" w:rsidRPr="006C72EB">
        <w:rPr>
          <w:rFonts w:asciiTheme="minorHAnsi" w:hAnsiTheme="minorHAnsi" w:cstheme="minorHAnsi"/>
        </w:rPr>
        <w:t>s</w:t>
      </w:r>
      <w:r w:rsidRPr="006C72EB">
        <w:rPr>
          <w:rFonts w:asciiTheme="minorHAnsi" w:hAnsiTheme="minorHAnsi" w:cstheme="minorHAnsi"/>
        </w:rPr>
        <w:t xml:space="preserve">trumentumonként külön kell megadni. </w:t>
      </w:r>
    </w:p>
    <w:p w14:paraId="5BD0FA9D" w14:textId="5DDC99C4" w:rsidR="00B852B8" w:rsidRDefault="00D427D2" w:rsidP="00B852B8">
      <w:pPr>
        <w:rPr>
          <w:rFonts w:cs="Arial"/>
        </w:rPr>
      </w:pPr>
      <w:r w:rsidRPr="006C72EB">
        <w:rPr>
          <w:rFonts w:asciiTheme="minorHAnsi" w:hAnsiTheme="minorHAnsi" w:cstheme="minorHAnsi"/>
        </w:rPr>
        <w:t xml:space="preserve">Az </w:t>
      </w:r>
      <w:proofErr w:type="spellStart"/>
      <w:r w:rsidRPr="006C72EB">
        <w:rPr>
          <w:rFonts w:asciiTheme="minorHAnsi" w:hAnsiTheme="minorHAnsi" w:cstheme="minorHAnsi"/>
        </w:rPr>
        <w:t>INST_FED</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 a fedezet adott instrumentumra allokált értékét. A tőkeszámításhoz és az értékvesztés számításhoz alkalmazott allokálást is be kell mutatni</w:t>
      </w:r>
      <w:r w:rsidR="005F5440" w:rsidRPr="006C72EB">
        <w:rPr>
          <w:rFonts w:asciiTheme="minorHAnsi" w:hAnsiTheme="minorHAnsi" w:cstheme="minorHAnsi"/>
        </w:rPr>
        <w:t>, valamint be kell mutatni a mérlegen belüli kintlévőségre elismerhető fedezet értékét is (bruttó kintlévőségre allokált érték)</w:t>
      </w:r>
      <w:r w:rsidRPr="006C72EB">
        <w:rPr>
          <w:rFonts w:asciiTheme="minorHAnsi" w:hAnsiTheme="minorHAnsi" w:cstheme="minorHAnsi"/>
        </w:rPr>
        <w:t>.</w:t>
      </w:r>
      <w:r w:rsidR="0096450A" w:rsidRPr="006C72EB">
        <w:rPr>
          <w:rFonts w:asciiTheme="minorHAnsi" w:hAnsiTheme="minorHAnsi" w:cstheme="minorHAnsi"/>
        </w:rPr>
        <w:t xml:space="preserve"> 2021. szeptemberi vonatkozási időtől kezdődően mind a tőkeszámításhoz, mind az értékvesztésképzéshez allokált értékek tekintetében bővítésre került a tábla az összes fedezetérték típussal annak érdekében, hogy </w:t>
      </w:r>
      <w:r w:rsidR="00842DD4" w:rsidRPr="006C72EB">
        <w:rPr>
          <w:rFonts w:asciiTheme="minorHAnsi" w:hAnsiTheme="minorHAnsi" w:cstheme="minorHAnsi"/>
        </w:rPr>
        <w:t>bármelyik</w:t>
      </w:r>
      <w:r w:rsidR="0096450A" w:rsidRPr="006C72EB">
        <w:rPr>
          <w:rFonts w:asciiTheme="minorHAnsi" w:hAnsiTheme="minorHAnsi" w:cstheme="minorHAnsi"/>
        </w:rPr>
        <w:t xml:space="preserve"> típusú allokált érték jelenthető legyen, ami a hitelintézetnél rendelkezésre áll. </w:t>
      </w:r>
      <w:bookmarkStart w:id="298" w:name="_Hlk71734283"/>
      <w:r w:rsidR="0096450A" w:rsidRPr="006C72EB">
        <w:rPr>
          <w:rFonts w:asciiTheme="minorHAnsi" w:hAnsiTheme="minorHAnsi" w:cstheme="minorHAnsi"/>
        </w:rPr>
        <w:t>Az allokált hitelbiztosítéki érték mező</w:t>
      </w:r>
      <w:r w:rsidR="00B852B8" w:rsidRPr="006C72EB">
        <w:rPr>
          <w:rFonts w:asciiTheme="minorHAnsi" w:hAnsiTheme="minorHAnsi" w:cstheme="minorHAnsi"/>
        </w:rPr>
        <w:t>k</w:t>
      </w:r>
      <w:r w:rsidR="0096450A" w:rsidRPr="006C72EB">
        <w:rPr>
          <w:rFonts w:asciiTheme="minorHAnsi" w:hAnsiTheme="minorHAnsi" w:cstheme="minorHAnsi"/>
        </w:rPr>
        <w:t>ben</w:t>
      </w:r>
      <w:r w:rsidR="008C7350" w:rsidRPr="006C72EB">
        <w:rPr>
          <w:rFonts w:asciiTheme="minorHAnsi" w:hAnsiTheme="minorHAnsi" w:cstheme="minorHAnsi"/>
        </w:rPr>
        <w:t xml:space="preserve"> az az érték jelentendő, amelyet a hitelintézet a tőkeszámításhoz, illetve az értékvesztésképzéshez használ</w:t>
      </w:r>
      <w:r w:rsidR="00557B89" w:rsidRPr="006C72EB">
        <w:rPr>
          <w:rFonts w:asciiTheme="minorHAnsi" w:hAnsiTheme="minorHAnsi" w:cstheme="minorHAnsi"/>
        </w:rPr>
        <w:t>, abban az esetben is, ha a hitelbiztosítéki értéket nem allokálja</w:t>
      </w:r>
      <w:r w:rsidR="008C7350" w:rsidRPr="006C72EB">
        <w:rPr>
          <w:rFonts w:asciiTheme="minorHAnsi" w:hAnsiTheme="minorHAnsi" w:cstheme="minorHAnsi"/>
        </w:rPr>
        <w:t xml:space="preserve">. </w:t>
      </w:r>
      <w:r w:rsidR="00557B89" w:rsidRPr="006C72EB">
        <w:rPr>
          <w:rFonts w:asciiTheme="minorHAnsi" w:hAnsiTheme="minorHAnsi" w:cstheme="minorHAnsi"/>
        </w:rPr>
        <w:t>Például a</w:t>
      </w:r>
      <w:r w:rsidR="008C7350" w:rsidRPr="006C72EB">
        <w:rPr>
          <w:rFonts w:asciiTheme="minorHAnsi" w:hAnsiTheme="minorHAnsi" w:cstheme="minorHAnsi"/>
        </w:rPr>
        <w:t xml:space="preserve">mennyiben </w:t>
      </w:r>
      <w:r w:rsidR="00557B89" w:rsidRPr="006C72EB">
        <w:rPr>
          <w:rFonts w:asciiTheme="minorHAnsi" w:hAnsiTheme="minorHAnsi" w:cstheme="minorHAnsi"/>
        </w:rPr>
        <w:t xml:space="preserve">csak </w:t>
      </w:r>
      <w:r w:rsidR="008C7350" w:rsidRPr="006C72EB">
        <w:rPr>
          <w:rFonts w:asciiTheme="minorHAnsi" w:hAnsiTheme="minorHAnsi" w:cstheme="minorHAnsi"/>
        </w:rPr>
        <w:t xml:space="preserve">a </w:t>
      </w:r>
      <w:proofErr w:type="spellStart"/>
      <w:r w:rsidR="008C7350" w:rsidRPr="006C72EB">
        <w:rPr>
          <w:rFonts w:asciiTheme="minorHAnsi" w:hAnsiTheme="minorHAnsi" w:cstheme="minorHAnsi"/>
        </w:rPr>
        <w:t>likvidációs</w:t>
      </w:r>
      <w:proofErr w:type="spellEnd"/>
      <w:r w:rsidR="008C7350" w:rsidRPr="006C72EB">
        <w:rPr>
          <w:rFonts w:asciiTheme="minorHAnsi" w:hAnsiTheme="minorHAnsi" w:cstheme="minorHAnsi"/>
        </w:rPr>
        <w:t xml:space="preserve"> értéket használja</w:t>
      </w:r>
      <w:r w:rsidR="00557B89" w:rsidRPr="006C72EB">
        <w:rPr>
          <w:rFonts w:asciiTheme="minorHAnsi" w:hAnsiTheme="minorHAnsi" w:cstheme="minorHAnsi"/>
        </w:rPr>
        <w:t xml:space="preserve"> és allokálja</w:t>
      </w:r>
      <w:r w:rsidR="008C7350" w:rsidRPr="006C72EB">
        <w:rPr>
          <w:rFonts w:asciiTheme="minorHAnsi" w:hAnsiTheme="minorHAnsi" w:cstheme="minorHAnsi"/>
        </w:rPr>
        <w:t xml:space="preserve"> a hitelintézet, akkor az </w:t>
      </w:r>
      <w:r w:rsidR="00557B89" w:rsidRPr="006C72EB">
        <w:rPr>
          <w:rFonts w:asciiTheme="minorHAnsi" w:hAnsiTheme="minorHAnsi" w:cstheme="minorHAnsi"/>
        </w:rPr>
        <w:t xml:space="preserve">az allokált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érték és az allokált hitelbiztosítéki érték mezőben is </w:t>
      </w:r>
      <w:r w:rsidR="008C7350" w:rsidRPr="006C72EB">
        <w:rPr>
          <w:rFonts w:asciiTheme="minorHAnsi" w:hAnsiTheme="minorHAnsi" w:cstheme="minorHAnsi"/>
        </w:rPr>
        <w:t>jelentendő</w:t>
      </w:r>
      <w:r w:rsidR="00557B89" w:rsidRPr="006C72EB">
        <w:rPr>
          <w:rFonts w:asciiTheme="minorHAnsi" w:hAnsiTheme="minorHAnsi" w:cstheme="minorHAnsi"/>
        </w:rPr>
        <w:t xml:space="preserve"> (ugyanazzal az értékkel). Ha ellenben a hitelbiztosítéki értéket és a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értéket is használja és allokálja a hitelintézet, akkor az allokált hitelbiztosítéki és az allokált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mezőkben egymástól eltérő érték fog megjelenni.</w:t>
      </w:r>
      <w:r w:rsidR="008C7350" w:rsidRPr="006C72EB">
        <w:rPr>
          <w:rFonts w:asciiTheme="minorHAnsi" w:hAnsiTheme="minorHAnsi" w:cstheme="minorHAnsi"/>
        </w:rPr>
        <w:t xml:space="preserve"> </w:t>
      </w:r>
      <w:r w:rsidR="00FD67CE" w:rsidRPr="006C72EB">
        <w:rPr>
          <w:rFonts w:asciiTheme="minorHAnsi" w:hAnsiTheme="minorHAnsi" w:cstheme="minorHAnsi"/>
        </w:rPr>
        <w:t xml:space="preserve">Kötelező mező a </w:t>
      </w:r>
      <w:r w:rsidR="00FD67CE" w:rsidRPr="006C72EB">
        <w:rPr>
          <w:rFonts w:cs="Arial"/>
        </w:rPr>
        <w:t>„</w:t>
      </w:r>
      <w:r w:rsidR="00FD67CE" w:rsidRPr="006C72EB">
        <w:rPr>
          <w:rFonts w:cs="Arial"/>
          <w:b/>
          <w:bCs/>
        </w:rPr>
        <w:t xml:space="preserve">Fedezet allokált </w:t>
      </w:r>
      <w:r w:rsidR="00EF734D" w:rsidRPr="006C72EB">
        <w:rPr>
          <w:rFonts w:cs="Arial"/>
          <w:b/>
          <w:bCs/>
        </w:rPr>
        <w:t xml:space="preserve">hitelbiztosítéki </w:t>
      </w:r>
      <w:r w:rsidR="00FD67CE" w:rsidRPr="006C72EB">
        <w:rPr>
          <w:rFonts w:cs="Arial"/>
          <w:b/>
          <w:bCs/>
        </w:rPr>
        <w:t xml:space="preserve">értéke – értékvesztésképzéshez” </w:t>
      </w:r>
      <w:r w:rsidR="00FD67CE" w:rsidRPr="006C72EB">
        <w:rPr>
          <w:rFonts w:cs="Arial"/>
        </w:rPr>
        <w:t>mező</w:t>
      </w:r>
      <w:r w:rsidR="00FD67CE" w:rsidRPr="006C72EB">
        <w:rPr>
          <w:rFonts w:cs="Arial"/>
          <w:b/>
          <w:bCs/>
        </w:rPr>
        <w:t xml:space="preserve">, </w:t>
      </w:r>
      <w:r w:rsidR="00FD67CE" w:rsidRPr="006C72EB">
        <w:rPr>
          <w:rFonts w:cs="Arial"/>
        </w:rPr>
        <w:t xml:space="preserve">melyben abban az esetben is meg kell adni allokált érték adatot, amennyiben </w:t>
      </w:r>
      <w:r w:rsidR="00FD67CE" w:rsidRPr="006C72EB">
        <w:rPr>
          <w:rFonts w:asciiTheme="minorHAnsi" w:hAnsiTheme="minorHAnsi" w:cstheme="minorHAnsi"/>
        </w:rPr>
        <w:t>a fedezet nem kerül figyelembevételre sem az értékvesztésképzés, sem a tőkeszámítás tekintetében</w:t>
      </w:r>
      <w:r w:rsidR="00557B89" w:rsidRPr="006C72EB">
        <w:rPr>
          <w:rFonts w:asciiTheme="minorHAnsi" w:hAnsiTheme="minorHAnsi" w:cstheme="minorHAnsi"/>
        </w:rPr>
        <w:t xml:space="preserve"> (annak érdekében, hogy a további fedezeti számításokhoz mindenképpen álljon rendelkezésre allokált értékadat a hitelt biztosító fedezetek esetében)</w:t>
      </w:r>
      <w:r w:rsidR="00FD67CE" w:rsidRPr="006C72EB">
        <w:rPr>
          <w:rFonts w:asciiTheme="minorHAnsi" w:hAnsiTheme="minorHAnsi" w:cstheme="minorHAnsi"/>
        </w:rPr>
        <w:t xml:space="preserve">. Ingatlan- és gépjárműfedezet esetén a </w:t>
      </w:r>
      <w:r w:rsidR="00FD67CE" w:rsidRPr="006C72EB">
        <w:rPr>
          <w:rFonts w:cs="Arial"/>
          <w:b/>
          <w:bCs/>
        </w:rPr>
        <w:t xml:space="preserve">Fedezet allokált piaci értéke – értékvesztésképzéshez” </w:t>
      </w:r>
      <w:r w:rsidR="00FD67CE" w:rsidRPr="006C72EB">
        <w:rPr>
          <w:rFonts w:cs="Arial"/>
        </w:rPr>
        <w:t xml:space="preserve">mezőben is mindenképp jelentendő adat. </w:t>
      </w:r>
      <w:bookmarkEnd w:id="298"/>
    </w:p>
    <w:p w14:paraId="68214C82" w14:textId="75605448" w:rsidR="005770BE" w:rsidRDefault="005770BE" w:rsidP="00B852B8">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0B8E5614" w14:textId="4BACA216" w:rsidR="005770BE" w:rsidRPr="006C72EB" w:rsidRDefault="005770BE" w:rsidP="00B852B8">
      <w:pPr>
        <w:rPr>
          <w:rFonts w:cs="Arial"/>
        </w:rPr>
      </w:pPr>
      <w:r>
        <w:rPr>
          <w:rFonts w:cs="Arial"/>
        </w:rPr>
        <w:t>A „</w:t>
      </w:r>
      <w:r w:rsidRPr="005770BE">
        <w:rPr>
          <w:rFonts w:cs="Arial"/>
        </w:rPr>
        <w:t>Mérlegen belüli kintlévőségre elismerhető fedezet értéke (bruttó kintlévőségre allokált érték)</w:t>
      </w:r>
      <w:r>
        <w:rPr>
          <w:rFonts w:cs="Arial"/>
        </w:rPr>
        <w:t>” mezőben a</w:t>
      </w:r>
      <w:r w:rsidRPr="005770BE">
        <w:rPr>
          <w:rFonts w:cs="Arial"/>
        </w:rPr>
        <w:t xml:space="preserve"> fedezetként nyújtott biztosítékok</w:t>
      </w:r>
      <w:r w:rsidR="00882359">
        <w:rPr>
          <w:rFonts w:cs="Arial"/>
        </w:rPr>
        <w:t xml:space="preserve"> értékét</w:t>
      </w:r>
      <w:r w:rsidRPr="005770BE">
        <w:rPr>
          <w:rFonts w:cs="Arial"/>
        </w:rPr>
        <w:t xml:space="preserve"> az ügyféllel szemben fennálló mérlegen belüli kintlévőség bruttó értékéig kell kimutatni. A mérlegen belüli követelés bruttó értéke a tőkét, az esedékes, de ki nem fizetett, az elhatárolt, a tőkésített kamatokat, kamat jellegű tételeket tartalmazza. Az érték meghatározásánál a fedezethez kapcsolódó mérlegen kívüli kötelezettségek (így például a hitelintézet által nyújtott hitelkeret ügyfél által nem lehívott része) nem vehetők számításba.</w:t>
      </w:r>
    </w:p>
    <w:p w14:paraId="6EC537C4" w14:textId="6FC22E60" w:rsidR="00D427D2" w:rsidRPr="006C72EB" w:rsidRDefault="008C7350" w:rsidP="005847F9">
      <w:pPr>
        <w:rPr>
          <w:rFonts w:asciiTheme="minorHAnsi" w:hAnsiTheme="minorHAnsi" w:cstheme="minorHAnsi"/>
        </w:rPr>
      </w:pPr>
      <w:r w:rsidRPr="006C72EB">
        <w:rPr>
          <w:rFonts w:asciiTheme="minorHAnsi" w:hAnsiTheme="minorHAnsi" w:cstheme="minorHAnsi"/>
        </w:rPr>
        <w:t xml:space="preserve"> </w:t>
      </w:r>
      <w:r w:rsidR="00D427D2" w:rsidRPr="006C72EB">
        <w:rPr>
          <w:rFonts w:asciiTheme="minorHAnsi" w:hAnsiTheme="minorHAnsi" w:cstheme="minorHAnsi"/>
        </w:rPr>
        <w:t xml:space="preserve">Ugyancsak az </w:t>
      </w:r>
      <w:proofErr w:type="spellStart"/>
      <w:r w:rsidR="00D427D2" w:rsidRPr="006C72EB">
        <w:rPr>
          <w:rFonts w:asciiTheme="minorHAnsi" w:hAnsiTheme="minorHAnsi" w:cstheme="minorHAnsi"/>
        </w:rPr>
        <w:t>INST_FED</w:t>
      </w:r>
      <w:proofErr w:type="spellEnd"/>
      <w:r w:rsidR="00D427D2" w:rsidRPr="006C72EB">
        <w:rPr>
          <w:rFonts w:asciiTheme="minorHAnsi" w:hAnsiTheme="minorHAnsi" w:cstheme="minorHAnsi"/>
          <w:b/>
        </w:rPr>
        <w:t xml:space="preserve"> </w:t>
      </w:r>
      <w:r w:rsidR="00D427D2" w:rsidRPr="006C72EB">
        <w:rPr>
          <w:rFonts w:asciiTheme="minorHAnsi" w:hAnsiTheme="minorHAnsi" w:cstheme="minorHAnsi"/>
        </w:rPr>
        <w:t xml:space="preserve">kódú </w:t>
      </w:r>
      <w:r w:rsidR="00F12514" w:rsidRPr="006C72EB">
        <w:rPr>
          <w:rFonts w:asciiTheme="minorHAnsi" w:hAnsiTheme="minorHAnsi" w:cstheme="minorHAnsi"/>
        </w:rPr>
        <w:t>táblá</w:t>
      </w:r>
      <w:r w:rsidR="00D427D2" w:rsidRPr="006C72EB">
        <w:rPr>
          <w:rFonts w:asciiTheme="minorHAnsi" w:hAnsiTheme="minorHAnsi" w:cstheme="minorHAnsi"/>
        </w:rPr>
        <w:t xml:space="preserve">ban kell feltüntetni a fedezethez az adott instrumentum vonatkozásában kapcsolódó jogokat, a fedezetet megelőző </w:t>
      </w:r>
      <w:proofErr w:type="spellStart"/>
      <w:r w:rsidR="00D427D2" w:rsidRPr="006C72EB">
        <w:rPr>
          <w:rFonts w:asciiTheme="minorHAnsi" w:hAnsiTheme="minorHAnsi" w:cstheme="minorHAnsi"/>
        </w:rPr>
        <w:t>terhek</w:t>
      </w:r>
      <w:proofErr w:type="spellEnd"/>
      <w:r w:rsidR="00D427D2" w:rsidRPr="006C72EB">
        <w:rPr>
          <w:rFonts w:asciiTheme="minorHAnsi" w:hAnsiTheme="minorHAnsi" w:cstheme="minorHAnsi"/>
        </w:rPr>
        <w:t xml:space="preserve"> értékét is</w:t>
      </w:r>
      <w:r w:rsidR="000C3659" w:rsidRPr="006C72EB">
        <w:rPr>
          <w:rFonts w:asciiTheme="minorHAnsi" w:hAnsiTheme="minorHAnsi" w:cstheme="minorHAnsi"/>
        </w:rPr>
        <w:t>, illetve ingatlanfedezet esetén a ranghelyre vonatkozó információkat.</w:t>
      </w:r>
      <w:r w:rsidR="00D427D2" w:rsidRPr="006C72EB">
        <w:rPr>
          <w:rFonts w:asciiTheme="minorHAnsi" w:hAnsiTheme="minorHAnsi" w:cstheme="minorHAnsi"/>
        </w:rPr>
        <w:t xml:space="preserve">  </w:t>
      </w:r>
      <w:r w:rsidR="00C956E5" w:rsidRPr="00DD708C">
        <w:rPr>
          <w:rFonts w:asciiTheme="minorHAnsi" w:hAnsiTheme="minorHAnsi" w:cstheme="minorHAnsi"/>
          <w:b/>
          <w:bCs/>
        </w:rPr>
        <w:t>„</w:t>
      </w:r>
      <w:r w:rsidR="0076095C" w:rsidRPr="00DD708C">
        <w:rPr>
          <w:rFonts w:asciiTheme="minorHAnsi" w:hAnsiTheme="minorHAnsi" w:cstheme="minorHAnsi"/>
          <w:b/>
          <w:bCs/>
        </w:rPr>
        <w:t xml:space="preserve">A </w:t>
      </w:r>
      <w:r w:rsidR="00C956E5" w:rsidRPr="00DD708C">
        <w:rPr>
          <w:rFonts w:asciiTheme="minorHAnsi" w:hAnsiTheme="minorHAnsi" w:cstheme="minorHAnsi"/>
          <w:b/>
          <w:bCs/>
        </w:rPr>
        <w:t xml:space="preserve">fedezetet </w:t>
      </w:r>
      <w:r w:rsidR="0076095C" w:rsidRPr="00DD708C">
        <w:rPr>
          <w:rFonts w:asciiTheme="minorHAnsi" w:hAnsiTheme="minorHAnsi" w:cstheme="minorHAnsi"/>
          <w:b/>
          <w:bCs/>
        </w:rPr>
        <w:t xml:space="preserve">megelőző </w:t>
      </w:r>
      <w:proofErr w:type="spellStart"/>
      <w:r w:rsidR="0076095C" w:rsidRPr="00DD708C">
        <w:rPr>
          <w:rFonts w:asciiTheme="minorHAnsi" w:hAnsiTheme="minorHAnsi" w:cstheme="minorHAnsi"/>
          <w:b/>
          <w:bCs/>
        </w:rPr>
        <w:t>terhek</w:t>
      </w:r>
      <w:proofErr w:type="spellEnd"/>
      <w:r w:rsidR="0076095C" w:rsidRPr="00DD708C">
        <w:rPr>
          <w:rFonts w:asciiTheme="minorHAnsi" w:hAnsiTheme="minorHAnsi" w:cstheme="minorHAnsi"/>
          <w:b/>
          <w:bCs/>
        </w:rPr>
        <w:t xml:space="preserve"> érték</w:t>
      </w:r>
      <w:r w:rsidR="00C956E5" w:rsidRPr="00DD708C">
        <w:rPr>
          <w:rFonts w:asciiTheme="minorHAnsi" w:hAnsiTheme="minorHAnsi" w:cstheme="minorHAnsi"/>
          <w:b/>
          <w:bCs/>
        </w:rPr>
        <w:t>e”</w:t>
      </w:r>
      <w:r w:rsidR="00C956E5">
        <w:rPr>
          <w:rFonts w:asciiTheme="minorHAnsi" w:hAnsiTheme="minorHAnsi" w:cstheme="minorHAnsi"/>
        </w:rPr>
        <w:t xml:space="preserve"> mezőben</w:t>
      </w:r>
      <w:r w:rsidR="0076095C" w:rsidRPr="006C72EB">
        <w:rPr>
          <w:rFonts w:asciiTheme="minorHAnsi" w:hAnsiTheme="minorHAnsi" w:cstheme="minorHAnsi"/>
        </w:rPr>
        <w:t xml:space="preserve"> a saját hitelintézet javára bejegyzett, megelőző jelzálogjogok értékét nem kell beleszámítani az értékbe</w:t>
      </w:r>
      <w:r w:rsidRPr="006C72EB">
        <w:rPr>
          <w:rFonts w:asciiTheme="minorHAnsi" w:hAnsiTheme="minorHAnsi" w:cstheme="minorHAnsi"/>
        </w:rPr>
        <w:t xml:space="preserve">, csak az idegen </w:t>
      </w:r>
      <w:proofErr w:type="spellStart"/>
      <w:r w:rsidRPr="006C72EB">
        <w:rPr>
          <w:rFonts w:asciiTheme="minorHAnsi" w:hAnsiTheme="minorHAnsi" w:cstheme="minorHAnsi"/>
        </w:rPr>
        <w:t>terheket</w:t>
      </w:r>
      <w:proofErr w:type="spellEnd"/>
      <w:r w:rsidR="0076095C" w:rsidRPr="006C72EB">
        <w:rPr>
          <w:rFonts w:asciiTheme="minorHAnsi" w:hAnsiTheme="minorHAnsi" w:cstheme="minorHAnsi"/>
        </w:rPr>
        <w:t>.</w:t>
      </w:r>
    </w:p>
    <w:p w14:paraId="199E2023" w14:textId="1CF00587" w:rsidR="005F5440" w:rsidRPr="006C72EB" w:rsidRDefault="005F5440" w:rsidP="005847F9">
      <w:pPr>
        <w:rPr>
          <w:rFonts w:asciiTheme="minorHAnsi" w:hAnsiTheme="minorHAnsi" w:cstheme="minorHAnsi"/>
        </w:rPr>
      </w:pPr>
      <w:r w:rsidRPr="006C72EB">
        <w:rPr>
          <w:rFonts w:asciiTheme="minorHAnsi" w:hAnsiTheme="minorHAnsi" w:cstheme="minorHAnsi"/>
        </w:rPr>
        <w:t xml:space="preserve">A fedezet befogadásának dátumaként azt a dátumot kell jelenteni, amikor a fedezetnyilvántartó rendszerbe rögzítésre kerül az adott fedezet. </w:t>
      </w:r>
      <w:bookmarkStart w:id="299" w:name="_Hlk44410116"/>
      <w:r w:rsidR="008E2510" w:rsidRPr="006C72EB">
        <w:rPr>
          <w:rFonts w:asciiTheme="minorHAnsi" w:hAnsiTheme="minorHAnsi" w:cstheme="minorHAnsi"/>
        </w:rPr>
        <w:t>Lízing esetén, amennyiben nem áll rendelkezésre ez az időpont, jelenthető a szerződéskötés napja, hiszen onnantól értelmezett a lízingtárgy fedezetként.</w:t>
      </w:r>
      <w:bookmarkEnd w:id="299"/>
      <w:r w:rsidR="000A1DA7" w:rsidRPr="006C72EB">
        <w:rPr>
          <w:rFonts w:asciiTheme="minorHAnsi" w:hAnsiTheme="minorHAnsi" w:cstheme="minorHAnsi"/>
        </w:rPr>
        <w:t xml:space="preserve"> 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600CE7" w:rsidRPr="006C72EB">
        <w:rPr>
          <w:rFonts w:asciiTheme="minorHAnsi" w:hAnsiTheme="minorHAnsi" w:cstheme="minorHAnsi"/>
        </w:rPr>
        <w:t xml:space="preserve"> </w:t>
      </w:r>
      <w:bookmarkStart w:id="300" w:name="_Hlk63941697"/>
      <w:r w:rsidR="00600CE7" w:rsidRPr="006C72EB">
        <w:rPr>
          <w:rFonts w:asciiTheme="minorHAnsi" w:hAnsiTheme="minorHAnsi" w:cstheme="minorHAnsi"/>
        </w:rPr>
        <w:t>Ez a dátum adott instrumentum és fedezet viszonylatában állandó, azaz például</w:t>
      </w:r>
      <w:r w:rsidR="00E0037A" w:rsidRPr="006C72EB">
        <w:rPr>
          <w:rFonts w:asciiTheme="minorHAnsi" w:hAnsiTheme="minorHAnsi" w:cstheme="minorHAnsi"/>
        </w:rPr>
        <w:t>,</w:t>
      </w:r>
      <w:r w:rsidR="00600CE7" w:rsidRPr="006C72EB">
        <w:rPr>
          <w:rFonts w:asciiTheme="minorHAnsi" w:hAnsiTheme="minorHAnsi" w:cstheme="minorHAnsi"/>
        </w:rPr>
        <w:t xml:space="preserve"> ha első ranghely után második ranghelyen is zálogjoga lesz az adatszolgáltatónak és törli az első ranghelyi zálogjogot (így a második ranghely kerül az elsőre), a fedezet befogadásának napja nem változtatandó.</w:t>
      </w:r>
      <w:r w:rsidR="007850A3" w:rsidRPr="006C72EB">
        <w:rPr>
          <w:rFonts w:asciiTheme="minorHAnsi" w:hAnsiTheme="minorHAnsi" w:cstheme="minorHAnsi"/>
        </w:rPr>
        <w:t xml:space="preserve"> </w:t>
      </w:r>
      <w:r w:rsidR="007850A3" w:rsidRPr="006C72EB">
        <w:t xml:space="preserve">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bookmarkEnd w:id="300"/>
    <w:p w14:paraId="180DE333" w14:textId="64644383" w:rsidR="00CF3FDA" w:rsidRPr="006C72EB" w:rsidRDefault="003F5BD4" w:rsidP="005D2660">
      <w:pPr>
        <w:rPr>
          <w:rFonts w:asciiTheme="minorHAnsi" w:hAnsiTheme="minorHAnsi" w:cstheme="minorHAnsi"/>
        </w:rPr>
      </w:pPr>
      <w:r w:rsidRPr="006C72EB">
        <w:rPr>
          <w:rFonts w:asciiTheme="minorHAnsi" w:hAnsiTheme="minorHAnsi" w:cstheme="minorHAnsi"/>
        </w:rPr>
        <w:t xml:space="preserve">A </w:t>
      </w:r>
      <w:r w:rsidRPr="00DD708C">
        <w:rPr>
          <w:rFonts w:asciiTheme="minorHAnsi" w:hAnsiTheme="minorHAnsi" w:cstheme="minorHAnsi"/>
          <w:b/>
          <w:bCs/>
        </w:rPr>
        <w:t>„Fedezet figyelembe vehetőségének határideje az adott instrumentum vonatkozásában”</w:t>
      </w:r>
      <w:r w:rsidRPr="006C72EB">
        <w:rPr>
          <w:rFonts w:asciiTheme="minorHAnsi" w:hAnsiTheme="minorHAnsi" w:cstheme="minorHAnsi"/>
        </w:rPr>
        <w:t xml:space="preserve"> mező </w:t>
      </w:r>
      <w:proofErr w:type="spellStart"/>
      <w:r w:rsidRPr="006C72EB">
        <w:rPr>
          <w:rFonts w:asciiTheme="minorHAnsi" w:hAnsiTheme="minorHAnsi" w:cstheme="minorHAnsi"/>
        </w:rPr>
        <w:t>Anacredit</w:t>
      </w:r>
      <w:proofErr w:type="spellEnd"/>
      <w:r w:rsidRPr="006C72EB">
        <w:rPr>
          <w:rFonts w:asciiTheme="minorHAnsi" w:hAnsiTheme="minorHAnsi" w:cstheme="minorHAnsi"/>
        </w:rPr>
        <w:t>-adatigény, tilos mezőként értelmezendő a HITREG indulásakor.</w:t>
      </w:r>
    </w:p>
    <w:p w14:paraId="757EDD97" w14:textId="2C4B65BC" w:rsidR="003F5BD4" w:rsidRPr="006C72EB" w:rsidRDefault="00086DCC" w:rsidP="00D47A9D">
      <w:pPr>
        <w:rPr>
          <w:rFonts w:asciiTheme="minorHAnsi" w:hAnsiTheme="minorHAnsi" w:cstheme="minorHAnsi"/>
        </w:rPr>
      </w:pPr>
      <w:r w:rsidRPr="006C72EB">
        <w:rPr>
          <w:rFonts w:asciiTheme="minorHAnsi" w:hAnsiTheme="minorHAnsi" w:cstheme="minorHAnsi"/>
        </w:rPr>
        <w:t xml:space="preserve"> </w:t>
      </w:r>
      <w:r w:rsidRPr="00DD708C">
        <w:rPr>
          <w:rFonts w:asciiTheme="minorHAnsi" w:hAnsiTheme="minorHAnsi" w:cstheme="minorHAnsi"/>
          <w:b/>
          <w:bCs/>
        </w:rPr>
        <w:t>„</w:t>
      </w:r>
      <w:r w:rsidR="00C2680E" w:rsidRPr="00DD708C">
        <w:rPr>
          <w:rFonts w:asciiTheme="minorHAnsi" w:hAnsiTheme="minorHAnsi" w:cstheme="minorHAnsi"/>
          <w:b/>
          <w:bCs/>
        </w:rPr>
        <w:t>Fedezet   pénzügyi lízing</w:t>
      </w:r>
      <w:r w:rsidR="005929DD" w:rsidRPr="00DD708C">
        <w:rPr>
          <w:rFonts w:asciiTheme="minorHAnsi" w:hAnsiTheme="minorHAnsi" w:cstheme="minorHAnsi"/>
          <w:b/>
          <w:bCs/>
        </w:rPr>
        <w:t>/hitelkövetelés</w:t>
      </w:r>
      <w:r w:rsidR="00C2680E" w:rsidRPr="00DD708C">
        <w:rPr>
          <w:rFonts w:asciiTheme="minorHAnsi" w:hAnsiTheme="minorHAnsi" w:cstheme="minorHAnsi"/>
          <w:b/>
          <w:bCs/>
        </w:rPr>
        <w:t xml:space="preserve"> tárgyát képezi-e”</w:t>
      </w:r>
      <w:r w:rsidR="00C2680E" w:rsidRPr="006C72EB">
        <w:rPr>
          <w:rFonts w:asciiTheme="minorHAnsi" w:hAnsiTheme="minorHAnsi" w:cstheme="minorHAnsi"/>
        </w:rPr>
        <w:t xml:space="preserve"> mező</w:t>
      </w:r>
      <w:r w:rsidR="005929DD" w:rsidRPr="006C72EB">
        <w:rPr>
          <w:rFonts w:asciiTheme="minorHAnsi" w:hAnsiTheme="minorHAnsi" w:cstheme="minorHAnsi"/>
        </w:rPr>
        <w:t>ben</w:t>
      </w:r>
      <w:r w:rsidR="001C00C7" w:rsidRPr="006C72EB">
        <w:rPr>
          <w:rFonts w:asciiTheme="minorHAnsi" w:hAnsiTheme="minorHAnsi" w:cstheme="minorHAnsi"/>
        </w:rPr>
        <w:t>,</w:t>
      </w:r>
      <w:r w:rsidR="005929DD" w:rsidRPr="006C72EB">
        <w:rPr>
          <w:rFonts w:asciiTheme="minorHAnsi" w:hAnsiTheme="minorHAnsi" w:cstheme="minorHAnsi"/>
        </w:rPr>
        <w:t xml:space="preserve"> a</w:t>
      </w:r>
      <w:r w:rsidRPr="006C72EB">
        <w:rPr>
          <w:rFonts w:asciiTheme="minorHAnsi" w:hAnsiTheme="minorHAnsi" w:cstheme="minorHAnsi"/>
        </w:rPr>
        <w:t>mennyiben az adott fedezet maga a pénzügyi lízing/hitelkövetelés tárgya, "igen" jelentendő és pénzügyi lízing esetén a fedezethez tartozó jog típusát nem kell kitölteni. Amennyiben a fedezet valamely pénzügyi lízinghez/hitelköveteléshez bevont plusz fedezet, ami nem képezi a lízing/hitel tárgyát, "nem" jelentendő és a kapcsolódó jog típusát meg kell adni pénzügyi lízing esetén is.</w:t>
      </w:r>
      <w:r w:rsidR="00311507" w:rsidRPr="006C72EB">
        <w:rPr>
          <w:rFonts w:asciiTheme="minorHAnsi" w:hAnsiTheme="minorHAnsi" w:cstheme="minorHAnsi"/>
        </w:rPr>
        <w:t xml:space="preserve"> </w:t>
      </w:r>
      <w:r w:rsidR="00FD5A20" w:rsidRPr="006C72EB">
        <w:rPr>
          <w:rFonts w:asciiTheme="minorHAnsi" w:hAnsiTheme="minorHAnsi" w:cstheme="minorHAnsi"/>
        </w:rPr>
        <w:t>Csak lízingkövetelések és ingatlanfedezetű hitelek esetén kell tölteni a mezőt.</w:t>
      </w:r>
    </w:p>
    <w:p w14:paraId="2E160C0E" w14:textId="03018B2D" w:rsidR="005929DD" w:rsidRPr="006C72EB" w:rsidRDefault="005929DD" w:rsidP="005929DD">
      <w:pPr>
        <w:rPr>
          <w:rFonts w:asciiTheme="minorHAnsi" w:hAnsiTheme="minorHAnsi" w:cstheme="minorHAnsi"/>
        </w:rPr>
      </w:pPr>
      <w:r w:rsidRPr="006C72EB">
        <w:rPr>
          <w:rFonts w:asciiTheme="minorHAnsi" w:hAnsiTheme="minorHAnsi" w:cstheme="minorHAnsi"/>
          <w:b/>
        </w:rPr>
        <w:t>„A fedezethez tartozó jog típusa”</w:t>
      </w:r>
      <w:r w:rsidRPr="006C72EB">
        <w:rPr>
          <w:rFonts w:asciiTheme="minorHAnsi" w:hAnsiTheme="minorHAnsi" w:cstheme="minorHAnsi"/>
        </w:rPr>
        <w:t xml:space="preserve"> mező abban az esetben, ha zálogjogról van szó, a következő értékeket veheti fel: jelzálogjog, kézizálogjog vagy óvadék.  A vagyont terhelő jog nem zálogjog, hanem pl</w:t>
      </w:r>
      <w:r w:rsidR="00E0037A" w:rsidRPr="006C72EB">
        <w:rPr>
          <w:rFonts w:asciiTheme="minorHAnsi" w:hAnsiTheme="minorHAnsi" w:cstheme="minorHAnsi"/>
        </w:rPr>
        <w:t>.</w:t>
      </w:r>
      <w:r w:rsidRPr="006C72EB">
        <w:rPr>
          <w:rFonts w:asciiTheme="minorHAnsi" w:hAnsiTheme="minorHAnsi" w:cstheme="minorHAnsi"/>
        </w:rPr>
        <w:t xml:space="preserve"> opciós jog. Amennyiben vagyont terhelő jelzálogjogról van szó, akkor a fedezet típusában jelölendő, hogy vagyonról van szó, a kapcsolódó jog pedig jelzálogjog.</w:t>
      </w:r>
      <w:r w:rsidR="00353961" w:rsidRPr="006C72EB">
        <w:rPr>
          <w:rFonts w:asciiTheme="minorHAnsi" w:hAnsiTheme="minorHAnsi" w:cstheme="minorHAnsi"/>
        </w:rPr>
        <w:t xml:space="preserve"> A ’VAGYON’ (vagyon terhelő jog) kódérték 2022. június vonatkozási időtől kezdődően olyan módon jelentendő, hogy a kódérték kizáróla</w:t>
      </w:r>
      <w:r w:rsidR="00975EF1" w:rsidRPr="006C72EB">
        <w:rPr>
          <w:rFonts w:asciiTheme="minorHAnsi" w:hAnsiTheme="minorHAnsi" w:cstheme="minorHAnsi"/>
        </w:rPr>
        <w:t>g</w:t>
      </w:r>
      <w:r w:rsidR="00353961" w:rsidRPr="006C72EB">
        <w:rPr>
          <w:rFonts w:asciiTheme="minorHAnsi" w:hAnsiTheme="minorHAnsi" w:cstheme="minorHAnsi"/>
        </w:rPr>
        <w:t xml:space="preserve"> az opciós jogokat tartalmazza (vételi, eladási visszavásárlási egyaránt). Ú</w:t>
      </w:r>
      <w:r w:rsidR="00975EF1" w:rsidRPr="006C72EB">
        <w:rPr>
          <w:rFonts w:asciiTheme="minorHAnsi" w:hAnsiTheme="minorHAnsi" w:cstheme="minorHAnsi"/>
        </w:rPr>
        <w:t>j</w:t>
      </w:r>
      <w:r w:rsidR="00353961" w:rsidRPr="006C72EB">
        <w:rPr>
          <w:rFonts w:asciiTheme="minorHAnsi" w:hAnsiTheme="minorHAnsi" w:cstheme="minorHAnsi"/>
        </w:rPr>
        <w:t xml:space="preserve"> kódérték kerül bevezetésre (’</w:t>
      </w:r>
      <w:proofErr w:type="spellStart"/>
      <w:r w:rsidR="00353961" w:rsidRPr="006C72EB">
        <w:rPr>
          <w:rFonts w:asciiTheme="minorHAnsi" w:hAnsiTheme="minorHAnsi" w:cstheme="minorHAnsi"/>
        </w:rPr>
        <w:t>EGYEB_VAGYON</w:t>
      </w:r>
      <w:proofErr w:type="spellEnd"/>
      <w:r w:rsidR="00353961" w:rsidRPr="006C72EB">
        <w:rPr>
          <w:rFonts w:asciiTheme="minorHAnsi" w:hAnsiTheme="minorHAnsi" w:cstheme="minorHAnsi"/>
        </w:rPr>
        <w:t>’</w:t>
      </w:r>
      <w:r w:rsidR="00975EF1" w:rsidRPr="006C72EB">
        <w:rPr>
          <w:rFonts w:asciiTheme="minorHAnsi" w:hAnsiTheme="minorHAnsi" w:cstheme="minorHAnsi"/>
        </w:rPr>
        <w:t>)</w:t>
      </w:r>
      <w:r w:rsidR="00353961" w:rsidRPr="006C72EB">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53961" w:rsidRPr="006C72EB">
        <w:rPr>
          <w:rFonts w:asciiTheme="minorHAnsi" w:hAnsiTheme="minorHAnsi" w:cstheme="minorHAnsi"/>
        </w:rPr>
        <w:t>jog,</w:t>
      </w:r>
      <w:proofErr w:type="gramEnd"/>
      <w:r w:rsidR="00353961" w:rsidRPr="006C72EB">
        <w:rPr>
          <w:rFonts w:asciiTheme="minorHAnsi" w:hAnsiTheme="minorHAnsi" w:cstheme="minorHAnsi"/>
        </w:rPr>
        <w:t xml:space="preserve"> stb.). </w:t>
      </w:r>
    </w:p>
    <w:p w14:paraId="70909504" w14:textId="07D155BE" w:rsidR="00B846F9" w:rsidRPr="006C72EB" w:rsidRDefault="00B846F9" w:rsidP="00D47A9D">
      <w:pPr>
        <w:rPr>
          <w:rFonts w:asciiTheme="minorHAnsi" w:hAnsiTheme="minorHAnsi" w:cstheme="minorHAnsi"/>
        </w:rPr>
      </w:pPr>
      <w:r w:rsidRPr="006C72EB">
        <w:rPr>
          <w:rFonts w:asciiTheme="minorHAnsi" w:hAnsiTheme="minorHAnsi" w:cstheme="minorHAnsi"/>
        </w:rPr>
        <w:t>A</w:t>
      </w:r>
      <w:r w:rsidR="001043CF" w:rsidRPr="006C72EB">
        <w:rPr>
          <w:rFonts w:asciiTheme="minorHAnsi" w:hAnsiTheme="minorHAnsi" w:cstheme="minorHAnsi"/>
        </w:rPr>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6C72EB">
        <w:rPr>
          <w:rFonts w:asciiTheme="minorHAnsi" w:hAnsiTheme="minorHAnsi" w:cstheme="minorHAnsi"/>
        </w:rPr>
        <w:t>értékadatokat</w:t>
      </w:r>
      <w:proofErr w:type="spellEnd"/>
      <w:r w:rsidR="001043CF" w:rsidRPr="006C72EB">
        <w:rPr>
          <w:rFonts w:asciiTheme="minorHAnsi" w:hAnsiTheme="minorHAnsi" w:cstheme="minorHAnsi"/>
        </w:rPr>
        <w:t xml:space="preserve"> a legkisebb ranghelyhez tartozó értékmezőkbe. A megelőző </w:t>
      </w:r>
      <w:proofErr w:type="spellStart"/>
      <w:r w:rsidR="001043CF" w:rsidRPr="006C72EB">
        <w:rPr>
          <w:rFonts w:asciiTheme="minorHAnsi" w:hAnsiTheme="minorHAnsi" w:cstheme="minorHAnsi"/>
        </w:rPr>
        <w:t>terhek</w:t>
      </w:r>
      <w:proofErr w:type="spellEnd"/>
      <w:r w:rsidR="001043CF" w:rsidRPr="006C72EB">
        <w:rPr>
          <w:rFonts w:asciiTheme="minorHAnsi" w:hAnsiTheme="minorHAnsi" w:cstheme="minorHAnsi"/>
        </w:rPr>
        <w:t xml:space="preserve"> értékénél jelentendő a példában a 2. ranghely értéke, azaz a hitelintézet ranghelyei „közben” lévő idegen </w:t>
      </w:r>
      <w:proofErr w:type="spellStart"/>
      <w:r w:rsidR="001043CF" w:rsidRPr="006C72EB">
        <w:rPr>
          <w:rFonts w:asciiTheme="minorHAnsi" w:hAnsiTheme="minorHAnsi" w:cstheme="minorHAnsi"/>
        </w:rPr>
        <w:t>terhek</w:t>
      </w:r>
      <w:proofErr w:type="spellEnd"/>
      <w:r w:rsidR="001043CF" w:rsidRPr="006C72EB">
        <w:rPr>
          <w:rFonts w:asciiTheme="minorHAnsi" w:hAnsiTheme="minorHAnsi" w:cstheme="minorHAnsi"/>
        </w:rPr>
        <w:t xml:space="preserve"> értéke.</w:t>
      </w:r>
    </w:p>
    <w:p w14:paraId="34E96B46" w14:textId="4FA846B6" w:rsidR="006B2F26" w:rsidRDefault="001257CA" w:rsidP="00D47A9D">
      <w:pPr>
        <w:rPr>
          <w:rFonts w:asciiTheme="minorHAnsi" w:hAnsiTheme="minorHAnsi" w:cstheme="minorHAnsi"/>
        </w:rPr>
      </w:pPr>
      <w:r w:rsidRPr="006C72EB">
        <w:t xml:space="preserve">Amennyiben egy ranghelyen több hitelintézet szerepel egyidejűleg, akkor az </w:t>
      </w:r>
      <w:bookmarkStart w:id="301" w:name="_Hlk63939677"/>
      <w:proofErr w:type="spellStart"/>
      <w:r w:rsidRPr="006C72EB">
        <w:t>INST_FED.ING_RHELY_KIKOT_ERTEK</w:t>
      </w:r>
      <w:proofErr w:type="spellEnd"/>
      <w:r w:rsidRPr="006C72EB">
        <w:t xml:space="preserve"> </w:t>
      </w:r>
      <w:bookmarkEnd w:id="301"/>
      <w:r w:rsidRPr="006C72EB">
        <w:t>mezőben az adat pro-</w:t>
      </w:r>
      <w:proofErr w:type="spellStart"/>
      <w:r w:rsidRPr="006C72EB">
        <w:t>rata</w:t>
      </w:r>
      <w:proofErr w:type="spellEnd"/>
      <w:r w:rsidRPr="006C72EB">
        <w:t xml:space="preserve"> alapon jelentendő. </w:t>
      </w:r>
      <w:r w:rsidR="006B2F26" w:rsidRPr="006C72EB">
        <w:rPr>
          <w:rFonts w:asciiTheme="minorHAnsi" w:hAnsiTheme="minorHAnsi" w:cstheme="minorHAnsi"/>
        </w:rPr>
        <w:t xml:space="preserve">Amennyiben a ranghelykikötés értéke egy konkrét összeg és járulékai, akkor jelenthető a konkrét összeg a </w:t>
      </w:r>
      <w:proofErr w:type="spellStart"/>
      <w:r w:rsidR="006B2F26" w:rsidRPr="006C72EB">
        <w:rPr>
          <w:rFonts w:asciiTheme="minorHAnsi" w:hAnsiTheme="minorHAnsi" w:cstheme="minorHAnsi"/>
        </w:rPr>
        <w:t>INST_FED.ING_RHELY_KIKOT_ERTEK</w:t>
      </w:r>
      <w:proofErr w:type="spellEnd"/>
      <w:r w:rsidR="006B2F26" w:rsidRPr="006C72EB">
        <w:rPr>
          <w:rFonts w:asciiTheme="minorHAnsi" w:hAnsiTheme="minorHAnsi" w:cstheme="minorHAnsi"/>
        </w:rPr>
        <w:t xml:space="preserve"> mezőben, ha a járulékok pontosan nem számszerűsíthetők.</w:t>
      </w:r>
    </w:p>
    <w:p w14:paraId="4C3D1B35" w14:textId="620F3F2B" w:rsidR="0047638A" w:rsidRPr="0047638A" w:rsidRDefault="007535FA" w:rsidP="0047638A">
      <w:pPr>
        <w:pStyle w:val="pf0"/>
        <w:spacing w:line="276" w:lineRule="auto"/>
        <w:jc w:val="both"/>
        <w:rPr>
          <w:rFonts w:asciiTheme="minorHAnsi" w:eastAsiaTheme="minorHAnsi" w:hAnsiTheme="minorHAnsi" w:cstheme="minorHAnsi"/>
          <w:sz w:val="20"/>
          <w:szCs w:val="20"/>
        </w:rPr>
      </w:pPr>
      <w:bookmarkStart w:id="302" w:name="_Hlk112663032"/>
      <w:r w:rsidRPr="0047638A">
        <w:rPr>
          <w:rFonts w:asciiTheme="minorHAnsi" w:eastAsiaTheme="minorHAnsi" w:hAnsiTheme="minorHAnsi" w:cstheme="minorHAnsi"/>
          <w:sz w:val="20"/>
          <w:szCs w:val="20"/>
        </w:rPr>
        <w:t xml:space="preserve">2023. március vonatkozási időtől kezdődően jelentendő a </w:t>
      </w:r>
      <w:r w:rsidRPr="0047638A">
        <w:rPr>
          <w:rFonts w:asciiTheme="minorHAnsi" w:eastAsiaTheme="minorHAnsi" w:hAnsiTheme="minorHAnsi" w:cstheme="minorHAnsi"/>
          <w:b/>
          <w:bCs/>
          <w:sz w:val="20"/>
          <w:szCs w:val="20"/>
        </w:rPr>
        <w:t xml:space="preserve">„Megelőző saját </w:t>
      </w:r>
      <w:proofErr w:type="spellStart"/>
      <w:r w:rsidRPr="0047638A">
        <w:rPr>
          <w:rFonts w:asciiTheme="minorHAnsi" w:eastAsiaTheme="minorHAnsi" w:hAnsiTheme="minorHAnsi" w:cstheme="minorHAnsi"/>
          <w:b/>
          <w:bCs/>
          <w:sz w:val="20"/>
          <w:szCs w:val="20"/>
        </w:rPr>
        <w:t>terhek</w:t>
      </w:r>
      <w:proofErr w:type="spellEnd"/>
      <w:r w:rsidRPr="0047638A">
        <w:rPr>
          <w:rFonts w:asciiTheme="minorHAnsi" w:eastAsiaTheme="minorHAnsi" w:hAnsiTheme="minorHAnsi" w:cstheme="minorHAnsi"/>
          <w:b/>
          <w:bCs/>
          <w:sz w:val="20"/>
          <w:szCs w:val="20"/>
        </w:rPr>
        <w:t xml:space="preserve"> értéke”</w:t>
      </w:r>
      <w:r w:rsidRPr="0047638A">
        <w:rPr>
          <w:rFonts w:asciiTheme="minorHAnsi" w:eastAsiaTheme="minorHAnsi" w:hAnsiTheme="minorHAnsi" w:cstheme="minorHAnsi"/>
          <w:sz w:val="20"/>
          <w:szCs w:val="20"/>
        </w:rPr>
        <w:t xml:space="preserve"> és ennek devizaneme. Amennyiben ingatlanfedezet esetén a megelőző </w:t>
      </w:r>
      <w:proofErr w:type="spellStart"/>
      <w:r w:rsidRPr="0047638A">
        <w:rPr>
          <w:rFonts w:asciiTheme="minorHAnsi" w:eastAsiaTheme="minorHAnsi" w:hAnsiTheme="minorHAnsi" w:cstheme="minorHAnsi"/>
          <w:sz w:val="20"/>
          <w:szCs w:val="20"/>
        </w:rPr>
        <w:t>terhek</w:t>
      </w:r>
      <w:proofErr w:type="spellEnd"/>
      <w:r w:rsidRPr="0047638A">
        <w:rPr>
          <w:rFonts w:asciiTheme="minorHAnsi" w:eastAsiaTheme="minorHAnsi" w:hAnsiTheme="minorHAnsi" w:cstheme="minorHAnsi"/>
          <w:sz w:val="20"/>
          <w:szCs w:val="20"/>
        </w:rPr>
        <w:t xml:space="preserve"> között szerepel saját megelőző teher, ennek értéke szerepeltetendő a mezőben</w:t>
      </w:r>
      <w:r w:rsidR="009130A5">
        <w:rPr>
          <w:rFonts w:asciiTheme="minorHAnsi" w:eastAsiaTheme="minorHAnsi" w:hAnsiTheme="minorHAnsi" w:cstheme="minorHAnsi"/>
          <w:sz w:val="20"/>
          <w:szCs w:val="20"/>
        </w:rPr>
        <w:t xml:space="preserve"> azzal, hogy az EVAN adatgyűjtésben foglaltakkal konzisztensen </w:t>
      </w:r>
      <w:r w:rsidR="009130A5" w:rsidRPr="009130A5">
        <w:rPr>
          <w:rFonts w:asciiTheme="minorHAnsi" w:eastAsiaTheme="minorHAnsi" w:hAnsiTheme="minorHAnsi" w:cstheme="minorHAnsi"/>
          <w:sz w:val="20"/>
          <w:szCs w:val="20"/>
        </w:rPr>
        <w:t>amennyiben egy ügylet mögé, egy ingatlanra több jelzálogjog is bejegyzésre került</w:t>
      </w:r>
      <w:r w:rsidR="009130A5">
        <w:rPr>
          <w:rFonts w:asciiTheme="minorHAnsi" w:eastAsiaTheme="minorHAnsi" w:hAnsiTheme="minorHAnsi" w:cstheme="minorHAnsi"/>
          <w:sz w:val="20"/>
          <w:szCs w:val="20"/>
        </w:rPr>
        <w:t xml:space="preserve"> saját részre</w:t>
      </w:r>
      <w:r w:rsidR="009130A5" w:rsidRPr="009130A5">
        <w:rPr>
          <w:rFonts w:asciiTheme="minorHAnsi" w:eastAsiaTheme="minorHAnsi" w:hAnsiTheme="minorHAnsi" w:cstheme="minorHAnsi"/>
          <w:sz w:val="20"/>
          <w:szCs w:val="20"/>
        </w:rPr>
        <w:t xml:space="preserve">, akkor az ugyanazon ingatlan-ügylet pároshoz tartozó korábbi jelzálogbejegyzés nem </w:t>
      </w:r>
      <w:r w:rsidR="009130A5">
        <w:rPr>
          <w:rFonts w:asciiTheme="minorHAnsi" w:eastAsiaTheme="minorHAnsi" w:hAnsiTheme="minorHAnsi" w:cstheme="minorHAnsi"/>
          <w:sz w:val="20"/>
          <w:szCs w:val="20"/>
        </w:rPr>
        <w:t>jelentendő</w:t>
      </w:r>
      <w:r w:rsidR="009130A5" w:rsidRPr="009130A5">
        <w:rPr>
          <w:rFonts w:asciiTheme="minorHAnsi" w:eastAsiaTheme="minorHAnsi" w:hAnsiTheme="minorHAnsi" w:cstheme="minorHAnsi"/>
          <w:sz w:val="20"/>
          <w:szCs w:val="20"/>
        </w:rPr>
        <w:t xml:space="preserve"> megelőző teherként</w:t>
      </w:r>
      <w:r w:rsidR="009130A5">
        <w:rPr>
          <w:rFonts w:asciiTheme="minorHAnsi" w:eastAsiaTheme="minorHAnsi" w:hAnsiTheme="minorHAnsi" w:cstheme="minorHAnsi"/>
          <w:sz w:val="20"/>
          <w:szCs w:val="20"/>
        </w:rPr>
        <w:t>, csak az adott adatszolgáltató más ügylete miatt bejegyzett jelzálogjog szerepeltetendő megelőző saját teherként</w:t>
      </w:r>
      <w:r w:rsidRPr="0047638A">
        <w:rPr>
          <w:rFonts w:asciiTheme="minorHAnsi" w:eastAsiaTheme="minorHAnsi" w:hAnsiTheme="minorHAnsi" w:cstheme="minorHAnsi"/>
          <w:sz w:val="20"/>
          <w:szCs w:val="20"/>
        </w:rPr>
        <w:t xml:space="preserve">. </w:t>
      </w:r>
      <w:r w:rsidR="0047638A" w:rsidRPr="0047638A">
        <w:rPr>
          <w:rFonts w:asciiTheme="minorHAnsi" w:eastAsiaTheme="minorHAnsi" w:hAnsiTheme="minorHAnsi" w:cstheme="minorHAnsi"/>
          <w:sz w:val="20"/>
          <w:szCs w:val="20"/>
        </w:rPr>
        <w:t>A mező minden ingatlanfedezet esetén töltendő, amennyiben nincs saját megelőző teher, akkor 0 érték szerepeltetendő. A jelentési időszak során megszűnő instrumentumok esetén nem jelentendő az adat.</w:t>
      </w:r>
    </w:p>
    <w:p w14:paraId="13BD393D" w14:textId="2AEB293E" w:rsidR="00EB1C3A" w:rsidRPr="008E4B2D" w:rsidRDefault="00543044" w:rsidP="008E4B2D">
      <w:pPr>
        <w:autoSpaceDE w:val="0"/>
        <w:autoSpaceDN w:val="0"/>
        <w:spacing w:before="40" w:after="40"/>
        <w:rPr>
          <w:rFonts w:asciiTheme="minorHAnsi" w:hAnsiTheme="minorHAnsi" w:cstheme="minorHAnsi"/>
        </w:rPr>
      </w:pPr>
      <w:bookmarkStart w:id="303" w:name="_Hlk112752346"/>
      <w:r w:rsidRPr="008E4B2D">
        <w:rPr>
          <w:rFonts w:asciiTheme="minorHAnsi" w:hAnsiTheme="minorHAnsi" w:cstheme="minorHAnsi"/>
        </w:rPr>
        <w:t xml:space="preserve">Szintén 2023. március vonatkozási időtől kezdődően jelentendő az információ, hogy </w:t>
      </w:r>
      <w:r w:rsidRPr="008E4B2D">
        <w:rPr>
          <w:rFonts w:asciiTheme="minorHAnsi" w:hAnsiTheme="minorHAnsi" w:cstheme="minorHAnsi"/>
          <w:b/>
          <w:bCs/>
        </w:rPr>
        <w:t>„</w:t>
      </w:r>
      <w:r w:rsidR="00EB1C3A" w:rsidRPr="008E4B2D">
        <w:rPr>
          <w:rFonts w:asciiTheme="minorHAnsi" w:hAnsiTheme="minorHAnsi" w:cstheme="minorHAnsi"/>
          <w:b/>
          <w:bCs/>
        </w:rPr>
        <w:t>A fedezet az értékvesztésképzés során figyelembevételre kerül-e?</w:t>
      </w:r>
      <w:r w:rsidRPr="008E4B2D">
        <w:rPr>
          <w:rFonts w:asciiTheme="minorHAnsi" w:hAnsiTheme="minorHAnsi" w:cstheme="minorHAnsi"/>
          <w:b/>
          <w:bCs/>
        </w:rPr>
        <w:t>”.</w:t>
      </w:r>
      <w:r w:rsidR="00EB1C3A" w:rsidRPr="008E4B2D">
        <w:rPr>
          <w:rFonts w:asciiTheme="minorHAnsi" w:hAnsiTheme="minorHAnsi" w:cstheme="minorHAnsi"/>
          <w:color w:val="000000"/>
        </w:rPr>
        <w:t xml:space="preserve"> </w:t>
      </w:r>
      <w:r w:rsidRPr="008E4B2D">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F68BC">
        <w:rPr>
          <w:rFonts w:asciiTheme="minorHAnsi" w:hAnsiTheme="minorHAnsi" w:cstheme="minorHAnsi"/>
        </w:rPr>
        <w:t xml:space="preserve"> </w:t>
      </w:r>
      <w:bookmarkStart w:id="304" w:name="_Hlk114213067"/>
      <w:r w:rsidR="003F68BC">
        <w:rPr>
          <w:rFonts w:asciiTheme="minorHAnsi" w:hAnsiTheme="minorHAnsi" w:cstheme="minorHAnsi"/>
        </w:rPr>
        <w:t>A mező töltése kötelező, amennyiben a kapcsolódó instrumentum nem tartozik értékvesztésképzés alá, ’N’ értékkel jelentendő.</w:t>
      </w:r>
    </w:p>
    <w:bookmarkEnd w:id="303"/>
    <w:bookmarkEnd w:id="304"/>
    <w:p w14:paraId="2CC584C7" w14:textId="77777777" w:rsidR="00EB1C3A" w:rsidRPr="00257BFD" w:rsidRDefault="00EB1C3A" w:rsidP="00D47A9D">
      <w:pPr>
        <w:rPr>
          <w:rFonts w:ascii="Times New Roman" w:hAnsi="Times New Roman"/>
        </w:rPr>
      </w:pPr>
    </w:p>
    <w:p w14:paraId="61222C7B" w14:textId="2254A786" w:rsidR="00D427D2" w:rsidRPr="006C72EB" w:rsidRDefault="00D427D2" w:rsidP="008E587A">
      <w:pPr>
        <w:pStyle w:val="Cmsor3"/>
        <w:jc w:val="both"/>
        <w:rPr>
          <w:rFonts w:asciiTheme="minorHAnsi" w:hAnsiTheme="minorHAnsi" w:cstheme="minorHAnsi"/>
          <w:b/>
          <w:szCs w:val="20"/>
        </w:rPr>
      </w:pPr>
      <w:bookmarkStart w:id="305" w:name="_Toc64967405"/>
      <w:bookmarkStart w:id="306" w:name="_Toc149902026"/>
      <w:bookmarkStart w:id="307" w:name="_Toc188019096"/>
      <w:bookmarkEnd w:id="302"/>
      <w:r w:rsidRPr="006C72EB">
        <w:rPr>
          <w:rFonts w:asciiTheme="minorHAnsi" w:hAnsiTheme="minorHAnsi" w:cstheme="minorHAnsi"/>
          <w:b/>
          <w:szCs w:val="20"/>
        </w:rPr>
        <w:t>Fedezet-ügyfél</w:t>
      </w:r>
      <w:bookmarkEnd w:id="305"/>
      <w:r w:rsidR="00154BD0">
        <w:rPr>
          <w:rFonts w:asciiTheme="minorHAnsi" w:hAnsiTheme="minorHAnsi" w:cstheme="minorHAnsi"/>
          <w:b/>
          <w:szCs w:val="20"/>
        </w:rPr>
        <w:t xml:space="preserve"> (</w:t>
      </w:r>
      <w:proofErr w:type="spellStart"/>
      <w:r w:rsidR="00154BD0" w:rsidRPr="00154BD0">
        <w:rPr>
          <w:rFonts w:asciiTheme="minorHAnsi" w:hAnsiTheme="minorHAnsi" w:cstheme="minorHAnsi"/>
          <w:b/>
          <w:szCs w:val="20"/>
        </w:rPr>
        <w:t>FED_UGYF</w:t>
      </w:r>
      <w:proofErr w:type="spellEnd"/>
      <w:r w:rsidR="00154BD0">
        <w:rPr>
          <w:rFonts w:asciiTheme="minorHAnsi" w:hAnsiTheme="minorHAnsi" w:cstheme="minorHAnsi"/>
          <w:b/>
          <w:szCs w:val="20"/>
        </w:rPr>
        <w:t>)</w:t>
      </w:r>
      <w:bookmarkEnd w:id="306"/>
      <w:bookmarkEnd w:id="307"/>
    </w:p>
    <w:p w14:paraId="231EBF9C" w14:textId="12FF95C6" w:rsidR="00932FC0" w:rsidRPr="006C72EB" w:rsidRDefault="00D427D2"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FED_UGYF</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tábláb</w:t>
      </w:r>
      <w:r w:rsidRPr="006C72EB">
        <w:rPr>
          <w:rFonts w:asciiTheme="minorHAnsi" w:hAnsiTheme="minorHAnsi" w:cstheme="minorHAnsi"/>
        </w:rPr>
        <w:t>an kell megadni az adott fedezethez tartozó fedezetnyújtót.</w:t>
      </w:r>
      <w:r w:rsidR="00932FC0" w:rsidRPr="006C72EB">
        <w:rPr>
          <w:rFonts w:asciiTheme="minorHAnsi" w:hAnsiTheme="minorHAnsi" w:cstheme="minorHAnsi"/>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6C72EB" w:rsidRDefault="00D427D2" w:rsidP="005847F9">
      <w:pPr>
        <w:rPr>
          <w:rFonts w:asciiTheme="minorHAnsi" w:hAnsiTheme="minorHAnsi" w:cstheme="minorHAnsi"/>
        </w:rPr>
      </w:pPr>
      <w:r w:rsidRPr="006C72EB">
        <w:rPr>
          <w:rFonts w:asciiTheme="minorHAnsi" w:hAnsiTheme="minorHAnsi" w:cstheme="minorHAnsi"/>
        </w:rPr>
        <w:t xml:space="preserve"> Állami garancia esetében az államot, mint fedezetnyújtót</w:t>
      </w:r>
      <w:r w:rsidR="00821130" w:rsidRPr="006C72EB">
        <w:rPr>
          <w:rFonts w:asciiTheme="minorHAnsi" w:hAnsiTheme="minorHAnsi" w:cstheme="minorHAnsi"/>
        </w:rPr>
        <w:t xml:space="preserve"> az </w:t>
      </w:r>
      <w:proofErr w:type="spellStart"/>
      <w:r w:rsidR="00821130" w:rsidRPr="006C72EB">
        <w:rPr>
          <w:rFonts w:asciiTheme="minorHAnsi" w:hAnsiTheme="minorHAnsi" w:cstheme="minorHAnsi"/>
        </w:rPr>
        <w:t>UGYFBV</w:t>
      </w:r>
      <w:proofErr w:type="spellEnd"/>
      <w:r w:rsidR="00821130" w:rsidRPr="006C72EB">
        <w:rPr>
          <w:rFonts w:asciiTheme="minorHAnsi" w:hAnsiTheme="minorHAnsi" w:cstheme="minorHAnsi"/>
        </w:rPr>
        <w:t xml:space="preserve"> táblában jelenteni kell. </w:t>
      </w:r>
    </w:p>
    <w:p w14:paraId="4F38EA14" w14:textId="77777777" w:rsidR="00A86747" w:rsidRPr="006C72EB" w:rsidRDefault="00A86747" w:rsidP="005847F9">
      <w:pPr>
        <w:rPr>
          <w:rFonts w:asciiTheme="minorHAnsi" w:hAnsiTheme="minorHAnsi" w:cstheme="minorHAnsi"/>
        </w:rPr>
      </w:pPr>
      <w:r w:rsidRPr="006C72EB">
        <w:rPr>
          <w:rFonts w:asciiTheme="minorHAnsi" w:hAnsiTheme="minorHAnsi" w:cstheme="minorHAnsi"/>
        </w:rPr>
        <w:t>Belföldi állami szerv által nyújtott garancia/kezesség: a</w:t>
      </w:r>
      <w:r w:rsidR="00821130" w:rsidRPr="006C72EB">
        <w:rPr>
          <w:rFonts w:asciiTheme="minorHAnsi" w:hAnsiTheme="minorHAnsi" w:cstheme="minorHAnsi"/>
        </w:rPr>
        <w:t xml:space="preserve">mennyiben ismert, hogy mely központi költségvetési szerv nyújtja a garanciát, akkor a szerv saját </w:t>
      </w:r>
      <w:r w:rsidRPr="006C72EB">
        <w:rPr>
          <w:rFonts w:asciiTheme="minorHAnsi" w:hAnsiTheme="minorHAnsi" w:cstheme="minorHAnsi"/>
        </w:rPr>
        <w:t xml:space="preserve">törzsszámát kell szerepeltetni, amennyiben nem, akkor a 10990303 fiktív törzsszámon kell jelenteni azt. </w:t>
      </w:r>
    </w:p>
    <w:p w14:paraId="5F762340" w14:textId="0649AC6F" w:rsidR="00CB4BA5" w:rsidRPr="006C72EB" w:rsidRDefault="00A86747" w:rsidP="005847F9">
      <w:pPr>
        <w:rPr>
          <w:rFonts w:asciiTheme="minorHAnsi" w:hAnsiTheme="minorHAnsi" w:cstheme="minorHAnsi"/>
        </w:rPr>
      </w:pPr>
      <w:r w:rsidRPr="006C72EB">
        <w:rPr>
          <w:rFonts w:asciiTheme="minorHAnsi" w:hAnsiTheme="minorHAnsi" w:cstheme="minorHAnsi"/>
        </w:rPr>
        <w:t xml:space="preserve">Külföldi </w:t>
      </w:r>
      <w:r w:rsidR="00CB4BA5" w:rsidRPr="006C72EB">
        <w:rPr>
          <w:rFonts w:asciiTheme="minorHAnsi" w:hAnsiTheme="minorHAnsi" w:cstheme="minorHAnsi"/>
        </w:rPr>
        <w:t xml:space="preserve">állami szerv által nyújtott garancia/kezesség: a fedezetnyújtót az </w:t>
      </w:r>
      <w:proofErr w:type="spellStart"/>
      <w:r w:rsidR="00CB4BA5" w:rsidRPr="006C72EB">
        <w:rPr>
          <w:rFonts w:asciiTheme="minorHAnsi" w:hAnsiTheme="minorHAnsi" w:cstheme="minorHAnsi"/>
        </w:rPr>
        <w:t>UGYFKV</w:t>
      </w:r>
      <w:proofErr w:type="spellEnd"/>
      <w:r w:rsidR="00CB4BA5" w:rsidRPr="006C72EB">
        <w:rPr>
          <w:rFonts w:asciiTheme="minorHAnsi" w:hAnsiTheme="minorHAnsi" w:cstheme="minorHAnsi"/>
        </w:rPr>
        <w:t xml:space="preserve"> táblában a saját nyilvántartás szerinti azonosítóval </w:t>
      </w:r>
      <w:r w:rsidR="00D427D2" w:rsidRPr="006C72EB">
        <w:rPr>
          <w:rFonts w:asciiTheme="minorHAnsi" w:hAnsiTheme="minorHAnsi" w:cstheme="minorHAnsi"/>
        </w:rPr>
        <w:t>kell felvenni,</w:t>
      </w:r>
      <w:r w:rsidR="00CB4BA5" w:rsidRPr="006C72EB">
        <w:rPr>
          <w:rFonts w:asciiTheme="minorHAnsi" w:hAnsiTheme="minorHAnsi" w:cstheme="minorHAnsi"/>
        </w:rPr>
        <w:t xml:space="preserve"> jelölve, hogy a szektorkód G.</w:t>
      </w:r>
    </w:p>
    <w:p w14:paraId="1EF93DA3" w14:textId="5F74EC7A" w:rsidR="00D427D2" w:rsidRPr="006C72EB" w:rsidRDefault="00CB4BA5" w:rsidP="005847F9">
      <w:pPr>
        <w:rPr>
          <w:rFonts w:asciiTheme="minorHAnsi" w:hAnsiTheme="minorHAnsi" w:cstheme="minorHAnsi"/>
        </w:rPr>
      </w:pPr>
      <w:r w:rsidRPr="006C72EB">
        <w:rPr>
          <w:rFonts w:asciiTheme="minorHAnsi" w:hAnsiTheme="minorHAnsi" w:cstheme="minorHAnsi"/>
        </w:rPr>
        <w:t>A</w:t>
      </w:r>
      <w:r w:rsidR="00D427D2" w:rsidRPr="006C72EB">
        <w:rPr>
          <w:rFonts w:asciiTheme="minorHAnsi" w:hAnsiTheme="minorHAnsi" w:cstheme="minorHAnsi"/>
        </w:rPr>
        <w:t xml:space="preserve"> </w:t>
      </w:r>
      <w:proofErr w:type="spellStart"/>
      <w:r w:rsidR="00D427D2" w:rsidRPr="006C72EB">
        <w:rPr>
          <w:rFonts w:asciiTheme="minorHAnsi" w:hAnsiTheme="minorHAnsi" w:cstheme="minorHAnsi"/>
        </w:rPr>
        <w:t>FED_UGYF</w:t>
      </w:r>
      <w:proofErr w:type="spellEnd"/>
      <w:r w:rsidR="00D427D2" w:rsidRPr="006C72EB">
        <w:rPr>
          <w:rFonts w:asciiTheme="minorHAnsi" w:hAnsiTheme="minorHAnsi" w:cstheme="minorHAnsi"/>
        </w:rPr>
        <w:t xml:space="preserve"> kódú </w:t>
      </w:r>
      <w:r w:rsidR="00F12514" w:rsidRPr="006C72EB">
        <w:rPr>
          <w:rFonts w:asciiTheme="minorHAnsi" w:hAnsiTheme="minorHAnsi" w:cstheme="minorHAnsi"/>
        </w:rPr>
        <w:t>táblá</w:t>
      </w:r>
      <w:r w:rsidR="00D427D2" w:rsidRPr="006C72EB">
        <w:rPr>
          <w:rFonts w:asciiTheme="minorHAnsi" w:hAnsiTheme="minorHAnsi" w:cstheme="minorHAnsi"/>
        </w:rPr>
        <w:t xml:space="preserve">ban </w:t>
      </w:r>
      <w:r w:rsidRPr="006C72EB">
        <w:rPr>
          <w:rFonts w:asciiTheme="minorHAnsi" w:hAnsiTheme="minorHAnsi" w:cstheme="minorHAnsi"/>
        </w:rPr>
        <w:t xml:space="preserve">a fedezetnyújtót ebben az esetben is az </w:t>
      </w:r>
      <w:proofErr w:type="spellStart"/>
      <w:r w:rsidRPr="006C72EB">
        <w:rPr>
          <w:rFonts w:asciiTheme="minorHAnsi" w:hAnsiTheme="minorHAnsi" w:cstheme="minorHAnsi"/>
        </w:rPr>
        <w:t>UGYFBV</w:t>
      </w:r>
      <w:proofErr w:type="spellEnd"/>
      <w:r w:rsidRPr="006C72EB">
        <w:rPr>
          <w:rFonts w:asciiTheme="minorHAnsi" w:hAnsiTheme="minorHAnsi" w:cstheme="minorHAnsi"/>
        </w:rPr>
        <w:t>/</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megadott kóddal kell hozzákötni a fedezethez az általános szabályok szerint. </w:t>
      </w:r>
    </w:p>
    <w:p w14:paraId="1F5FAD19" w14:textId="77777777" w:rsidR="00D427D2" w:rsidRPr="006C72EB" w:rsidRDefault="00D427D2" w:rsidP="005847F9">
      <w:pPr>
        <w:rPr>
          <w:rFonts w:asciiTheme="minorHAnsi" w:hAnsiTheme="minorHAnsi" w:cstheme="minorHAnsi"/>
          <w:b/>
          <w:i/>
          <w:u w:val="single"/>
        </w:rPr>
      </w:pPr>
    </w:p>
    <w:p w14:paraId="3BC12649" w14:textId="689EDF68" w:rsidR="006C1FB5" w:rsidRPr="006C72EB" w:rsidRDefault="00FC2634" w:rsidP="008E587A">
      <w:pPr>
        <w:pStyle w:val="Cmsor2"/>
        <w:rPr>
          <w:rFonts w:asciiTheme="minorHAnsi" w:hAnsiTheme="minorHAnsi" w:cstheme="minorHAnsi"/>
          <w:sz w:val="20"/>
          <w:szCs w:val="20"/>
        </w:rPr>
      </w:pPr>
      <w:bookmarkStart w:id="308" w:name="_Toc64967406"/>
      <w:bookmarkStart w:id="309" w:name="_Toc149902027"/>
      <w:bookmarkStart w:id="310" w:name="_Toc188019097"/>
      <w:r w:rsidRPr="006C72EB">
        <w:rPr>
          <w:rFonts w:asciiTheme="minorHAnsi" w:hAnsiTheme="minorHAnsi" w:cstheme="minorHAnsi"/>
          <w:sz w:val="20"/>
          <w:szCs w:val="20"/>
        </w:rPr>
        <w:t>TRANZAKCIÓKRA</w:t>
      </w:r>
      <w:r w:rsidR="00EE4F14" w:rsidRPr="006C72EB">
        <w:rPr>
          <w:rFonts w:asciiTheme="minorHAnsi" w:hAnsiTheme="minorHAnsi" w:cstheme="minorHAnsi"/>
          <w:sz w:val="20"/>
          <w:szCs w:val="20"/>
        </w:rPr>
        <w:t xml:space="preserve"> vonatkozó </w:t>
      </w:r>
      <w:r w:rsidR="006654F1" w:rsidRPr="006C72EB">
        <w:rPr>
          <w:rFonts w:asciiTheme="minorHAnsi" w:hAnsiTheme="minorHAnsi" w:cstheme="minorHAnsi"/>
          <w:sz w:val="20"/>
          <w:szCs w:val="20"/>
        </w:rPr>
        <w:t>táblák</w:t>
      </w:r>
      <w:bookmarkEnd w:id="308"/>
      <w:bookmarkEnd w:id="309"/>
      <w:bookmarkEnd w:id="310"/>
    </w:p>
    <w:p w14:paraId="7DAF0B4B" w14:textId="77777777" w:rsidR="00FC2634" w:rsidRPr="006C72EB" w:rsidRDefault="00FC2634" w:rsidP="005847F9">
      <w:pPr>
        <w:tabs>
          <w:tab w:val="num" w:pos="720"/>
        </w:tabs>
        <w:rPr>
          <w:rFonts w:asciiTheme="minorHAnsi" w:hAnsiTheme="minorHAnsi" w:cstheme="minorHAnsi"/>
        </w:rPr>
      </w:pPr>
    </w:p>
    <w:p w14:paraId="59C023F6" w14:textId="31ED7505"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A tranzakció</w:t>
      </w:r>
      <w:r w:rsidR="00D427D2" w:rsidRPr="006C72EB">
        <w:rPr>
          <w:rFonts w:asciiTheme="minorHAnsi" w:hAnsiTheme="minorHAnsi" w:cstheme="minorHAnsi"/>
        </w:rPr>
        <w:t xml:space="preserve">kra vonatkozó </w:t>
      </w:r>
      <w:r w:rsidR="00F12514" w:rsidRPr="006C72EB">
        <w:rPr>
          <w:rFonts w:asciiTheme="minorHAnsi" w:hAnsiTheme="minorHAnsi" w:cstheme="minorHAnsi"/>
        </w:rPr>
        <w:t>táblá</w:t>
      </w:r>
      <w:r w:rsidR="004C0EE1" w:rsidRPr="006C72EB">
        <w:rPr>
          <w:rFonts w:asciiTheme="minorHAnsi" w:hAnsiTheme="minorHAnsi" w:cstheme="minorHAnsi"/>
        </w:rPr>
        <w:t>k</w:t>
      </w:r>
      <w:r w:rsidRPr="006C72EB">
        <w:rPr>
          <w:rFonts w:asciiTheme="minorHAnsi" w:hAnsiTheme="minorHAnsi" w:cstheme="minorHAnsi"/>
        </w:rPr>
        <w:t xml:space="preserve"> általános, hitelezésben gyakori eseményekről szólnak. A tranzakciós </w:t>
      </w:r>
      <w:r w:rsidR="00F12514" w:rsidRPr="006C72EB">
        <w:rPr>
          <w:rFonts w:asciiTheme="minorHAnsi" w:hAnsiTheme="minorHAnsi" w:cstheme="minorHAnsi"/>
        </w:rPr>
        <w:t>táblá</w:t>
      </w:r>
      <w:r w:rsidR="004C0EE1" w:rsidRPr="006C72EB">
        <w:rPr>
          <w:rFonts w:asciiTheme="minorHAnsi" w:hAnsiTheme="minorHAnsi" w:cstheme="minorHAnsi"/>
        </w:rPr>
        <w:t>k</w:t>
      </w:r>
      <w:r w:rsidRPr="006C72EB">
        <w:rPr>
          <w:rFonts w:asciiTheme="minorHAnsi" w:hAnsiTheme="minorHAnsi" w:cstheme="minorHAnsi"/>
        </w:rPr>
        <w:t xml:space="preserve"> esetében a jelentési kötelezettség a következőkre terjed ki: minden hónapban az adott időszakban (tárgyhónapban) ténylegesen bekövetkezett események jelentendők, de a fizetési késedelmeket is havi szinten kell karbantartani (a többi </w:t>
      </w:r>
      <w:r w:rsidR="00B8624A" w:rsidRPr="006C72EB">
        <w:rPr>
          <w:rFonts w:asciiTheme="minorHAnsi" w:hAnsiTheme="minorHAnsi" w:cstheme="minorHAnsi"/>
        </w:rPr>
        <w:t>adatszolgáltatás</w:t>
      </w:r>
      <w:r w:rsidRPr="006C72EB">
        <w:rPr>
          <w:rFonts w:asciiTheme="minorHAnsi" w:hAnsiTheme="minorHAnsi" w:cstheme="minorHAnsi"/>
        </w:rPr>
        <w:t>hoz hasonlóan).</w:t>
      </w:r>
    </w:p>
    <w:p w14:paraId="3B307E64" w14:textId="0AAA19E8" w:rsidR="006C1FB5" w:rsidRPr="006C72EB" w:rsidRDefault="0065624E" w:rsidP="005847F9">
      <w:pPr>
        <w:tabs>
          <w:tab w:val="num" w:pos="720"/>
        </w:tabs>
        <w:rPr>
          <w:rFonts w:asciiTheme="minorHAnsi" w:hAnsiTheme="minorHAnsi" w:cstheme="minorHAnsi"/>
        </w:rPr>
      </w:pPr>
      <w:r w:rsidRPr="006C72EB">
        <w:rPr>
          <w:rFonts w:asciiTheme="minorHAnsi" w:hAnsiTheme="minorHAnsi" w:cstheme="minorHAnsi"/>
        </w:rPr>
        <w:t>A tranza</w:t>
      </w:r>
      <w:r w:rsidR="00F125F2" w:rsidRPr="006C72EB">
        <w:rPr>
          <w:rFonts w:asciiTheme="minorHAnsi" w:hAnsiTheme="minorHAnsi" w:cstheme="minorHAnsi"/>
        </w:rPr>
        <w:t>kc</w:t>
      </w:r>
      <w:r w:rsidRPr="006C72EB">
        <w:rPr>
          <w:rFonts w:asciiTheme="minorHAnsi" w:hAnsiTheme="minorHAnsi" w:cstheme="minorHAnsi"/>
        </w:rPr>
        <w:t>iós táblákban összetett kulcsok vannak: m</w:t>
      </w:r>
      <w:r w:rsidR="006C1FB5" w:rsidRPr="006C72EB">
        <w:rPr>
          <w:rFonts w:asciiTheme="minorHAnsi" w:hAnsiTheme="minorHAnsi" w:cstheme="minorHAnsi"/>
        </w:rPr>
        <w:t xml:space="preserve">inden esetben a szerződés/instrumentum azonosító + dátum </w:t>
      </w:r>
      <w:r w:rsidR="007D5842" w:rsidRPr="006C72EB">
        <w:rPr>
          <w:rFonts w:asciiTheme="minorHAnsi" w:hAnsiTheme="minorHAnsi" w:cstheme="minorHAnsi"/>
        </w:rPr>
        <w:t>+ devizanem</w:t>
      </w:r>
      <w:r w:rsidRPr="006C72EB">
        <w:rPr>
          <w:rFonts w:asciiTheme="minorHAnsi" w:hAnsiTheme="minorHAnsi" w:cstheme="minorHAnsi"/>
        </w:rPr>
        <w:t xml:space="preserve"> és egyéb attribútumok</w:t>
      </w:r>
      <w:r w:rsidR="007D5842" w:rsidRPr="006C72EB">
        <w:rPr>
          <w:rFonts w:asciiTheme="minorHAnsi" w:hAnsiTheme="minorHAnsi" w:cstheme="minorHAnsi"/>
        </w:rPr>
        <w:t xml:space="preserve"> </w:t>
      </w:r>
      <w:r w:rsidRPr="006C72EB">
        <w:rPr>
          <w:rFonts w:asciiTheme="minorHAnsi" w:hAnsiTheme="minorHAnsi" w:cstheme="minorHAnsi"/>
        </w:rPr>
        <w:t xml:space="preserve">együttesen </w:t>
      </w:r>
      <w:r w:rsidR="006C1FB5" w:rsidRPr="006C72EB">
        <w:rPr>
          <w:rFonts w:asciiTheme="minorHAnsi" w:hAnsiTheme="minorHAnsi" w:cstheme="minorHAnsi"/>
        </w:rPr>
        <w:t>azonosít</w:t>
      </w:r>
      <w:r w:rsidRPr="006C72EB">
        <w:rPr>
          <w:rFonts w:asciiTheme="minorHAnsi" w:hAnsiTheme="minorHAnsi" w:cstheme="minorHAnsi"/>
        </w:rPr>
        <w:t>anak</w:t>
      </w:r>
      <w:r w:rsidR="006C1FB5" w:rsidRPr="006C72EB">
        <w:rPr>
          <w:rFonts w:asciiTheme="minorHAnsi" w:hAnsiTheme="minorHAnsi" w:cstheme="minorHAnsi"/>
        </w:rPr>
        <w:t xml:space="preserve"> egy megfigyelést egy megfigyelt szervezetnél. </w:t>
      </w:r>
      <w:r w:rsidRPr="006C72EB">
        <w:rPr>
          <w:rFonts w:asciiTheme="minorHAnsi" w:hAnsiTheme="minorHAnsi" w:cstheme="minorHAnsi"/>
        </w:rPr>
        <w:t xml:space="preserve">A kulcsadatokban eltérő eseményeket külön rekordként, a kulcsadatokban azonosakat egy rekordban kell jelenteni.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egy napon csak HUF-ban történik több törlesztés is az adott instrumentumnál, akkor egy rekordon kell jelenteni. Ha viszont például az adott napon történő </w:t>
      </w:r>
      <w:r w:rsidR="00BD7EB8" w:rsidRPr="006C72EB">
        <w:rPr>
          <w:rFonts w:asciiTheme="minorHAnsi" w:hAnsiTheme="minorHAnsi" w:cstheme="minorHAnsi"/>
        </w:rPr>
        <w:t xml:space="preserve">HUF törlesztések közül az egyik technikai törlesztés, a többi pedig nem, akkor két külön rekordon kell az eseményeket jelenteni. </w:t>
      </w:r>
    </w:p>
    <w:p w14:paraId="21555249" w14:textId="77777777" w:rsidR="003613CD" w:rsidRPr="006C72EB" w:rsidRDefault="003613CD" w:rsidP="005847F9">
      <w:pPr>
        <w:tabs>
          <w:tab w:val="num" w:pos="720"/>
        </w:tabs>
        <w:rPr>
          <w:rFonts w:asciiTheme="minorHAnsi" w:hAnsiTheme="minorHAnsi" w:cstheme="minorHAnsi"/>
        </w:rPr>
      </w:pPr>
    </w:p>
    <w:p w14:paraId="72B0D61A" w14:textId="27FFC14E" w:rsidR="00C84341" w:rsidRPr="006C72EB" w:rsidRDefault="00C84341" w:rsidP="008E587A">
      <w:pPr>
        <w:pStyle w:val="Cmsor3"/>
        <w:jc w:val="both"/>
        <w:rPr>
          <w:rFonts w:asciiTheme="minorHAnsi" w:hAnsiTheme="minorHAnsi" w:cstheme="minorHAnsi"/>
          <w:b/>
          <w:szCs w:val="20"/>
        </w:rPr>
      </w:pPr>
      <w:bookmarkStart w:id="311" w:name="_Toc64967407"/>
      <w:bookmarkStart w:id="312" w:name="_Toc149902028"/>
      <w:bookmarkStart w:id="313" w:name="_Toc188019098"/>
      <w:r w:rsidRPr="006C72EB">
        <w:rPr>
          <w:rFonts w:asciiTheme="minorHAnsi" w:hAnsiTheme="minorHAnsi" w:cstheme="minorHAnsi"/>
          <w:b/>
          <w:szCs w:val="20"/>
        </w:rPr>
        <w:t>Folyósítás / Törlesztés / Előtörlesztés</w:t>
      </w:r>
      <w:bookmarkEnd w:id="311"/>
      <w:bookmarkEnd w:id="312"/>
      <w:bookmarkEnd w:id="313"/>
    </w:p>
    <w:p w14:paraId="6C9B82F6" w14:textId="46B808CE" w:rsidR="00C07DB8" w:rsidRPr="006C72EB" w:rsidRDefault="00C07DB8" w:rsidP="00C07DB8">
      <w:pPr>
        <w:spacing w:after="0"/>
        <w:rPr>
          <w:rFonts w:asciiTheme="minorHAnsi" w:eastAsia="Times New Roman" w:hAnsiTheme="minorHAnsi" w:cstheme="minorHAnsi"/>
          <w:color w:val="000000" w:themeColor="text1"/>
        </w:rPr>
      </w:pPr>
      <w:r w:rsidRPr="006C72EB">
        <w:rPr>
          <w:rFonts w:asciiTheme="minorHAnsi" w:hAnsiTheme="minorHAnsi" w:cstheme="minorHAnsi"/>
        </w:rPr>
        <w:t xml:space="preserve">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kban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folyószámlahitelekkel, kártyahitelekkel kapcsolatos folyósításokat és (elő)törlesztéseket nem kell jelenteni. </w:t>
      </w:r>
      <w:r w:rsidRPr="006C72EB">
        <w:rPr>
          <w:rFonts w:asciiTheme="minorHAnsi" w:hAnsiTheme="minorHAnsi" w:cstheme="minorHAnsi"/>
          <w:color w:val="000000" w:themeColor="text1"/>
        </w:rPr>
        <w:t>K</w:t>
      </w:r>
      <w:r w:rsidRPr="006C72EB">
        <w:rPr>
          <w:rFonts w:asciiTheme="minorHAnsi" w:eastAsia="Times New Roman" w:hAnsiTheme="minorHAnsi" w:cstheme="minorHAnsi"/>
          <w:color w:val="000000" w:themeColor="text1"/>
        </w:rPr>
        <w:t>ivételt képez ez alól, ha problémássá válnak ezen instrumentumok (ha a hitel késedelmes/</w:t>
      </w:r>
      <w:proofErr w:type="spellStart"/>
      <w:r w:rsidRPr="006C72EB">
        <w:rPr>
          <w:rFonts w:asciiTheme="minorHAnsi" w:eastAsia="Times New Roman" w:hAnsiTheme="minorHAnsi" w:cstheme="minorHAnsi"/>
          <w:color w:val="000000" w:themeColor="text1"/>
        </w:rPr>
        <w:t>default</w:t>
      </w:r>
      <w:proofErr w:type="spellEnd"/>
      <w:r w:rsidRPr="006C72EB">
        <w:rPr>
          <w:rFonts w:asciiTheme="minorHAnsi" w:eastAsia="Times New Roman" w:hAnsiTheme="minorHAnsi" w:cstheme="minorHAnsi"/>
          <w:color w:val="000000" w:themeColor="text1"/>
        </w:rPr>
        <w:t xml:space="preserve">-os/ nemteljesítő – a három kategória közül a legkorábbi dátum szerint). Ebben az esetben a </w:t>
      </w:r>
      <w:proofErr w:type="spellStart"/>
      <w:r w:rsidRPr="006C72EB">
        <w:rPr>
          <w:rFonts w:asciiTheme="minorHAnsi" w:eastAsia="Times New Roman" w:hAnsiTheme="minorHAnsi" w:cstheme="minorHAnsi"/>
          <w:color w:val="000000" w:themeColor="text1"/>
        </w:rPr>
        <w:t>TORL</w:t>
      </w:r>
      <w:proofErr w:type="spellEnd"/>
      <w:r w:rsidRPr="006C72EB">
        <w:rPr>
          <w:rFonts w:asciiTheme="minorHAnsi" w:eastAsia="Times New Roman" w:hAnsiTheme="minorHAnsi" w:cstheme="minorHAnsi"/>
          <w:color w:val="000000" w:themeColor="text1"/>
        </w:rPr>
        <w:t xml:space="preserve"> kódú táblában jelenteni kell a megtérülés jellegű törlesztéseket ezen instrumentumok vonatkozásában is. </w:t>
      </w:r>
      <w:r w:rsidR="004F3C59" w:rsidRPr="006C72EB">
        <w:rPr>
          <w:rFonts w:asciiTheme="minorHAnsi" w:eastAsia="Times New Roman" w:hAnsiTheme="minorHAnsi" w:cstheme="minorHAnsi"/>
          <w:color w:val="000000" w:themeColor="text1"/>
        </w:rPr>
        <w:t xml:space="preserve">A </w:t>
      </w:r>
      <w:proofErr w:type="spellStart"/>
      <w:r w:rsidR="004F3C59" w:rsidRPr="006C72EB">
        <w:rPr>
          <w:rFonts w:asciiTheme="minorHAnsi" w:eastAsia="Times New Roman" w:hAnsiTheme="minorHAnsi" w:cstheme="minorHAnsi"/>
          <w:color w:val="000000" w:themeColor="text1"/>
        </w:rPr>
        <w:t>rulírozó</w:t>
      </w:r>
      <w:proofErr w:type="spellEnd"/>
      <w:r w:rsidR="004F3C59" w:rsidRPr="006C72EB">
        <w:rPr>
          <w:rFonts w:asciiTheme="minorHAnsi" w:eastAsia="Times New Roman" w:hAnsiTheme="minorHAnsi" w:cstheme="minorHAnsi"/>
          <w:color w:val="000000" w:themeColor="text1"/>
        </w:rPr>
        <w:t xml:space="preserve"> folyószámlahitelek, kártyahitelek attól a ponttól tekintendők problémásnak, amikortól a </w:t>
      </w:r>
      <w:proofErr w:type="spellStart"/>
      <w:r w:rsidR="004F3C59" w:rsidRPr="006C72EB">
        <w:rPr>
          <w:rFonts w:asciiTheme="minorHAnsi" w:eastAsia="Times New Roman" w:hAnsiTheme="minorHAnsi" w:cstheme="minorHAnsi"/>
          <w:color w:val="000000" w:themeColor="text1"/>
        </w:rPr>
        <w:t>rulírozó</w:t>
      </w:r>
      <w:proofErr w:type="spellEnd"/>
      <w:r w:rsidR="004F3C59" w:rsidRPr="006C72EB">
        <w:rPr>
          <w:rFonts w:asciiTheme="minorHAnsi" w:eastAsia="Times New Roman" w:hAnsiTheme="minorHAnsi" w:cstheme="minorHAnsi"/>
          <w:color w:val="000000" w:themeColor="text1"/>
        </w:rPr>
        <w:t xml:space="preserve"> jelleg leállításra kerül, több lehívás/kártyahasználat már nem történhet. Ügyfélszintű </w:t>
      </w:r>
      <w:proofErr w:type="spellStart"/>
      <w:r w:rsidR="004F3C59" w:rsidRPr="006C72EB">
        <w:rPr>
          <w:rFonts w:asciiTheme="minorHAnsi" w:eastAsia="Times New Roman" w:hAnsiTheme="minorHAnsi" w:cstheme="minorHAnsi"/>
          <w:color w:val="000000" w:themeColor="text1"/>
        </w:rPr>
        <w:t>default</w:t>
      </w:r>
      <w:proofErr w:type="spellEnd"/>
      <w:r w:rsidR="004F3C59" w:rsidRPr="006C72EB">
        <w:rPr>
          <w:rFonts w:asciiTheme="minorHAnsi" w:eastAsia="Times New Roman" w:hAnsiTheme="minorHAnsi" w:cstheme="minorHAnsi"/>
          <w:color w:val="000000" w:themeColor="text1"/>
        </w:rPr>
        <w:t xml:space="preserve"> alkalmazása esetén is így kell eljárni, azaz pusztán azért, mert az ügyfél </w:t>
      </w:r>
      <w:r w:rsidR="00D465FC" w:rsidRPr="006C72EB">
        <w:rPr>
          <w:rFonts w:asciiTheme="minorHAnsi" w:eastAsia="Times New Roman" w:hAnsiTheme="minorHAnsi" w:cstheme="minorHAnsi"/>
          <w:color w:val="000000" w:themeColor="text1"/>
        </w:rPr>
        <w:t>pl. beruházási hitele késedelmessé váli</w:t>
      </w:r>
      <w:r w:rsidR="003B6DE2" w:rsidRPr="006C72EB">
        <w:rPr>
          <w:rFonts w:asciiTheme="minorHAnsi" w:eastAsia="Times New Roman" w:hAnsiTheme="minorHAnsi" w:cstheme="minorHAnsi"/>
          <w:color w:val="000000" w:themeColor="text1"/>
        </w:rPr>
        <w:t>k</w:t>
      </w:r>
      <w:r w:rsidR="00D465FC" w:rsidRPr="006C72EB">
        <w:rPr>
          <w:rFonts w:asciiTheme="minorHAnsi" w:eastAsia="Times New Roman" w:hAnsiTheme="minorHAnsi" w:cstheme="minorHAnsi"/>
          <w:color w:val="000000" w:themeColor="text1"/>
        </w:rPr>
        <w:t>, a folyószámlahitele tekintetében nem kell a törlesztéseket jelenteni (csak ha az is problémássá válik fentieknek megfelelően).</w:t>
      </w:r>
      <w:r w:rsidR="00F63C4B" w:rsidRPr="006C72EB">
        <w:rPr>
          <w:rFonts w:asciiTheme="minorHAnsi" w:eastAsia="Times New Roman" w:hAnsiTheme="minorHAnsi" w:cstheme="minorHAnsi"/>
          <w:color w:val="000000" w:themeColor="text1"/>
        </w:rPr>
        <w:t xml:space="preserve"> Jelenteni kell továbbá a törlesztés táblában </w:t>
      </w:r>
      <w:r w:rsidR="00284CF0" w:rsidRPr="006C72EB">
        <w:rPr>
          <w:rFonts w:asciiTheme="minorHAnsi" w:eastAsia="Times New Roman" w:hAnsiTheme="minorHAnsi" w:cstheme="minorHAnsi"/>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6C72EB">
        <w:rPr>
          <w:rFonts w:asciiTheme="minorHAnsi" w:eastAsia="Times New Roman" w:hAnsiTheme="minorHAnsi" w:cstheme="minorHAnsi"/>
          <w:color w:val="000000" w:themeColor="text1"/>
        </w:rPr>
        <w:t>, azt a leírás</w:t>
      </w:r>
      <w:r w:rsidR="00A728F3" w:rsidRPr="006C72EB">
        <w:rPr>
          <w:rFonts w:asciiTheme="minorHAnsi" w:eastAsia="Times New Roman" w:hAnsiTheme="minorHAnsi" w:cstheme="minorHAnsi"/>
          <w:color w:val="000000" w:themeColor="text1"/>
        </w:rPr>
        <w:t xml:space="preserve"> összegébe</w:t>
      </w:r>
      <w:r w:rsidR="00241170" w:rsidRPr="006C72EB">
        <w:rPr>
          <w:rFonts w:asciiTheme="minorHAnsi" w:eastAsia="Times New Roman" w:hAnsiTheme="minorHAnsi" w:cstheme="minorHAnsi"/>
          <w:color w:val="000000" w:themeColor="text1"/>
        </w:rPr>
        <w:t xml:space="preserve"> nem lehet belevenni.</w:t>
      </w:r>
    </w:p>
    <w:p w14:paraId="315CEB21" w14:textId="54B50E5B" w:rsidR="00402472" w:rsidRPr="006C72EB" w:rsidRDefault="00402472" w:rsidP="00C07DB8">
      <w:pPr>
        <w:spacing w:after="0"/>
        <w:rPr>
          <w:rFonts w:asciiTheme="minorHAnsi" w:eastAsia="Times New Roman" w:hAnsiTheme="minorHAnsi" w:cstheme="minorHAnsi"/>
          <w:color w:val="000000" w:themeColor="text1"/>
        </w:rPr>
      </w:pPr>
    </w:p>
    <w:p w14:paraId="6093E510" w14:textId="485F1C2C" w:rsidR="00974F9E" w:rsidRPr="006C72EB" w:rsidRDefault="00243DF2" w:rsidP="00974F9E">
      <w:pPr>
        <w:spacing w:after="0"/>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kódú </w:t>
      </w:r>
      <w:r w:rsidR="006654F1" w:rsidRPr="006C72EB">
        <w:rPr>
          <w:rFonts w:asciiTheme="minorHAnsi" w:hAnsiTheme="minorHAnsi" w:cstheme="minorHAnsi"/>
        </w:rPr>
        <w:t xml:space="preserve">tábla </w:t>
      </w:r>
      <w:r w:rsidRPr="006C72EB">
        <w:rPr>
          <w:rFonts w:asciiTheme="minorHAnsi" w:hAnsiTheme="minorHAnsi" w:cstheme="minorHAnsi"/>
        </w:rPr>
        <w:t>„Törlesztés forrása” mezőjében szükséges megadni, hogy a törlesztés készpénz jellegű, vagy fedezetértékesítésből befolyó összegek terhére történt</w:t>
      </w:r>
      <w:r w:rsidR="00974F9E" w:rsidRPr="006C72EB">
        <w:rPr>
          <w:rFonts w:asciiTheme="minorHAnsi" w:hAnsiTheme="minorHAnsi" w:cstheme="minorHAnsi"/>
        </w:rPr>
        <w:t>-e meg</w:t>
      </w:r>
      <w:r w:rsidRPr="006C72EB">
        <w:rPr>
          <w:rFonts w:asciiTheme="minorHAnsi" w:hAnsiTheme="minorHAnsi" w:cstheme="minorHAnsi"/>
        </w:rPr>
        <w:t xml:space="preserve">. Minden az instrumentumból törlesztett összeget, amely nem előtörlesztésként kerül nyilvántartásra – függetlenül a megtérülés típusától -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kódú </w:t>
      </w:r>
      <w:r w:rsidR="006654F1" w:rsidRPr="006C72EB">
        <w:rPr>
          <w:rFonts w:asciiTheme="minorHAnsi" w:hAnsiTheme="minorHAnsi" w:cstheme="minorHAnsi"/>
        </w:rPr>
        <w:t xml:space="preserve">táblában </w:t>
      </w:r>
      <w:r w:rsidRPr="006C72EB">
        <w:rPr>
          <w:rFonts w:asciiTheme="minorHAnsi" w:hAnsiTheme="minorHAnsi" w:cstheme="minorHAnsi"/>
        </w:rPr>
        <w:t>k</w:t>
      </w:r>
      <w:r w:rsidR="00C07DB8" w:rsidRPr="006C72EB">
        <w:rPr>
          <w:rFonts w:asciiTheme="minorHAnsi" w:hAnsiTheme="minorHAnsi" w:cstheme="minorHAnsi"/>
        </w:rPr>
        <w:t xml:space="preserve">ell </w:t>
      </w:r>
      <w:r w:rsidRPr="006C72EB">
        <w:rPr>
          <w:rFonts w:asciiTheme="minorHAnsi" w:hAnsiTheme="minorHAnsi" w:cstheme="minorHAnsi"/>
        </w:rPr>
        <w:t xml:space="preserve">jelenteni. </w:t>
      </w:r>
      <w:r w:rsidR="00C07DB8" w:rsidRPr="006C72EB">
        <w:rPr>
          <w:rFonts w:asciiTheme="minorHAnsi" w:hAnsiTheme="minorHAnsi" w:cstheme="minorHAnsi"/>
        </w:rPr>
        <w:t xml:space="preserve">A „Törlesztés forrása” mező a tábla kiemelt kulcsmezője, azaz törlesztési forrásonként kell jelenteni az azonos napon belül történt törlesztéseket. </w:t>
      </w:r>
      <w:r w:rsidR="00974F9E" w:rsidRPr="006C72EB">
        <w:rPr>
          <w:rFonts w:asciiTheme="minorHAnsi" w:hAnsiTheme="minorHAnsi" w:cstheme="minorHAnsi"/>
        </w:rPr>
        <w:t>A megvalósult törlesztéseket (és előtörlesztéseket) külön kell választani tőkére, kamatra és egyéb díjakra.</w:t>
      </w:r>
    </w:p>
    <w:p w14:paraId="03C8A552" w14:textId="437AEC64" w:rsidR="00BD7EB8" w:rsidRPr="006C72EB" w:rsidRDefault="00BD7EB8" w:rsidP="00974F9E">
      <w:pPr>
        <w:spacing w:after="0"/>
        <w:rPr>
          <w:rFonts w:asciiTheme="minorHAnsi" w:hAnsiTheme="minorHAnsi" w:cstheme="minorHAnsi"/>
        </w:rPr>
      </w:pPr>
    </w:p>
    <w:p w14:paraId="5DCB9B9B" w14:textId="6FC6A0C8" w:rsidR="00BD7EB8" w:rsidRPr="006C72EB" w:rsidRDefault="00BD7EB8" w:rsidP="00974F9E">
      <w:pPr>
        <w:spacing w:after="0"/>
      </w:pPr>
      <w:r w:rsidRPr="006C72EB">
        <w:rPr>
          <w:rFonts w:asciiTheme="minorHAnsi" w:hAnsiTheme="minorHAnsi" w:cstheme="minorHAnsi"/>
        </w:rPr>
        <w:t xml:space="preserve">Amennyiben a hitel még nem problémás, a törlesztés forrásaként egységesen megadható az </w:t>
      </w:r>
      <w:proofErr w:type="spellStart"/>
      <w:r w:rsidRPr="006C72EB">
        <w:rPr>
          <w:rFonts w:asciiTheme="minorHAnsi" w:hAnsiTheme="minorHAnsi" w:cstheme="minorHAnsi"/>
        </w:rPr>
        <w:t>UF_BEFIZ</w:t>
      </w:r>
      <w:proofErr w:type="spellEnd"/>
      <w:r w:rsidRPr="006C72EB">
        <w:rPr>
          <w:rFonts w:asciiTheme="minorHAnsi" w:hAnsiTheme="minorHAnsi" w:cstheme="minorHAnsi"/>
        </w:rPr>
        <w:t xml:space="preserve"> (ügyfélbefizetés) kódérték, azonban</w:t>
      </w:r>
      <w:r w:rsidR="00FB351E" w:rsidRPr="006C72EB">
        <w:rPr>
          <w:rFonts w:asciiTheme="minorHAnsi" w:hAnsiTheme="minorHAnsi" w:cstheme="minorHAnsi"/>
        </w:rPr>
        <w:t>,</w:t>
      </w:r>
      <w:r w:rsidRPr="006C72EB">
        <w:rPr>
          <w:rFonts w:asciiTheme="minorHAnsi" w:hAnsiTheme="minorHAnsi" w:cstheme="minorHAnsi"/>
        </w:rPr>
        <w:t xml:space="preserve"> ha a hitel problémássá válik, szükséges a különböző forrásból (befizetés, fedezetértékesítés) származó pénzáramok elkülönítése. </w:t>
      </w:r>
      <w:r w:rsidR="000F3D03" w:rsidRPr="006C72EB">
        <w:rPr>
          <w:rFonts w:asciiTheme="minorHAnsi" w:hAnsiTheme="minorHAnsi" w:cstheme="minorHAnsi"/>
        </w:rPr>
        <w:t xml:space="preserve">Babaváró hitelek esetén a hitel egy részének vagy teljes egészének jogszabályi feltételek fennállása esetén történő elengedését </w:t>
      </w:r>
      <w:r w:rsidR="00F8700B" w:rsidRPr="006C72EB">
        <w:rPr>
          <w:rFonts w:asciiTheme="minorHAnsi" w:hAnsiTheme="minorHAnsi" w:cstheme="minorHAnsi"/>
        </w:rPr>
        <w:t xml:space="preserve">2021. novemberi vonatkozási időig </w:t>
      </w:r>
      <w:r w:rsidR="000B10A1" w:rsidRPr="006C72EB">
        <w:rPr>
          <w:rFonts w:asciiTheme="minorHAnsi" w:hAnsiTheme="minorHAnsi" w:cstheme="minorHAnsi"/>
        </w:rPr>
        <w:t>’</w:t>
      </w:r>
      <w:r w:rsidR="000F3D03" w:rsidRPr="006C72EB">
        <w:rPr>
          <w:rFonts w:asciiTheme="minorHAnsi" w:hAnsiTheme="minorHAnsi" w:cstheme="minorHAnsi"/>
        </w:rPr>
        <w:t>ELENGED</w:t>
      </w:r>
      <w:r w:rsidR="000B10A1" w:rsidRPr="006C72EB">
        <w:rPr>
          <w:rFonts w:asciiTheme="minorHAnsi" w:hAnsiTheme="minorHAnsi" w:cstheme="minorHAnsi"/>
        </w:rPr>
        <w:t>’</w:t>
      </w:r>
      <w:r w:rsidR="00F8700B" w:rsidRPr="006C72EB">
        <w:rPr>
          <w:rFonts w:asciiTheme="minorHAnsi" w:hAnsiTheme="minorHAnsi" w:cstheme="minorHAnsi"/>
        </w:rPr>
        <w:t xml:space="preserve">, </w:t>
      </w:r>
      <w:r w:rsidR="002B2F0D" w:rsidRPr="006C72EB">
        <w:rPr>
          <w:rFonts w:asciiTheme="minorHAnsi" w:hAnsiTheme="minorHAnsi" w:cstheme="minorHAnsi"/>
        </w:rPr>
        <w:t xml:space="preserve">2021. december vonatkozási időtől kezdődően </w:t>
      </w:r>
      <w:r w:rsidR="000B10A1" w:rsidRPr="006C72EB">
        <w:rPr>
          <w:rFonts w:asciiTheme="minorHAnsi" w:hAnsiTheme="minorHAnsi" w:cstheme="minorHAnsi"/>
        </w:rPr>
        <w:t>’</w:t>
      </w:r>
      <w:proofErr w:type="spellStart"/>
      <w:r w:rsidR="002B2F0D" w:rsidRPr="006C72EB">
        <w:rPr>
          <w:rFonts w:asciiTheme="minorHAnsi" w:hAnsiTheme="minorHAnsi" w:cstheme="minorHAnsi"/>
        </w:rPr>
        <w:t>ELENG_TAM</w:t>
      </w:r>
      <w:proofErr w:type="spellEnd"/>
      <w:r w:rsidR="000B10A1" w:rsidRPr="006C72EB">
        <w:rPr>
          <w:rFonts w:asciiTheme="minorHAnsi" w:hAnsiTheme="minorHAnsi" w:cstheme="minorHAnsi"/>
        </w:rPr>
        <w:t>’</w:t>
      </w:r>
      <w:r w:rsidR="000F3D03" w:rsidRPr="006C72EB">
        <w:rPr>
          <w:rFonts w:asciiTheme="minorHAnsi" w:hAnsiTheme="minorHAnsi" w:cstheme="minorHAnsi"/>
        </w:rPr>
        <w:t xml:space="preserve"> törlesztési forrás kóddal kell jelenteni.</w:t>
      </w:r>
      <w:r w:rsidR="00114857" w:rsidRPr="006C72EB">
        <w:rPr>
          <w:rFonts w:asciiTheme="minorHAnsi" w:hAnsiTheme="minorHAnsi" w:cstheme="minorHAnsi"/>
        </w:rPr>
        <w:t xml:space="preserve"> A 337/2017. (XI. 14.) Kormányrendelet alapján a három- vagy többgyermekes családok lakáscélú jelzáloghitel tartozásának csökkentésére igénybe vett támogatást az M03-as jelentéssel konzisztensen </w:t>
      </w:r>
      <w:r w:rsidR="002B2F0D" w:rsidRPr="006C72EB">
        <w:rPr>
          <w:rFonts w:asciiTheme="minorHAnsi" w:hAnsiTheme="minorHAnsi" w:cstheme="minorHAnsi"/>
        </w:rPr>
        <w:t xml:space="preserve">2021. novemberi vonatkozási időig </w:t>
      </w:r>
      <w:r w:rsidR="000B10A1" w:rsidRPr="006C72EB">
        <w:rPr>
          <w:rFonts w:asciiTheme="minorHAnsi" w:hAnsiTheme="minorHAnsi" w:cstheme="minorHAnsi"/>
        </w:rPr>
        <w:t>’</w:t>
      </w:r>
      <w:r w:rsidR="00114857" w:rsidRPr="006C72EB">
        <w:rPr>
          <w:rFonts w:asciiTheme="minorHAnsi" w:hAnsiTheme="minorHAnsi" w:cstheme="minorHAnsi"/>
        </w:rPr>
        <w:t>ELENGED</w:t>
      </w:r>
      <w:r w:rsidR="000B10A1" w:rsidRPr="006C72EB">
        <w:rPr>
          <w:rFonts w:asciiTheme="minorHAnsi" w:hAnsiTheme="minorHAnsi" w:cstheme="minorHAnsi"/>
        </w:rPr>
        <w:t>’</w:t>
      </w:r>
      <w:r w:rsidR="002B2F0D" w:rsidRPr="006C72EB">
        <w:rPr>
          <w:rFonts w:asciiTheme="minorHAnsi" w:hAnsiTheme="minorHAnsi" w:cstheme="minorHAnsi"/>
        </w:rPr>
        <w:t xml:space="preserve">, 2021. december vonatkozási időtől kezdődően </w:t>
      </w:r>
      <w:r w:rsidR="000B10A1" w:rsidRPr="006C72EB">
        <w:rPr>
          <w:rFonts w:asciiTheme="minorHAnsi" w:hAnsiTheme="minorHAnsi" w:cstheme="minorHAnsi"/>
        </w:rPr>
        <w:t>’</w:t>
      </w:r>
      <w:proofErr w:type="spellStart"/>
      <w:r w:rsidR="002B2F0D" w:rsidRPr="006C72EB">
        <w:rPr>
          <w:rFonts w:asciiTheme="minorHAnsi" w:hAnsiTheme="minorHAnsi" w:cstheme="minorHAnsi"/>
        </w:rPr>
        <w:t>ELENG_TAM</w:t>
      </w:r>
      <w:proofErr w:type="spellEnd"/>
      <w:r w:rsidR="000B10A1" w:rsidRPr="006C72EB">
        <w:rPr>
          <w:rFonts w:asciiTheme="minorHAnsi" w:hAnsiTheme="minorHAnsi" w:cstheme="minorHAnsi"/>
        </w:rPr>
        <w:t>’</w:t>
      </w:r>
      <w:r w:rsidR="002B2F0D" w:rsidRPr="006C72EB">
        <w:rPr>
          <w:rFonts w:asciiTheme="minorHAnsi" w:hAnsiTheme="minorHAnsi" w:cstheme="minorHAnsi"/>
        </w:rPr>
        <w:t xml:space="preserve"> </w:t>
      </w:r>
      <w:r w:rsidR="00114857" w:rsidRPr="006C72EB">
        <w:rPr>
          <w:rFonts w:asciiTheme="minorHAnsi" w:hAnsiTheme="minorHAnsi" w:cstheme="minorHAnsi"/>
        </w:rPr>
        <w:t xml:space="preserve">kódon kell jelenteni a </w:t>
      </w:r>
      <w:proofErr w:type="spellStart"/>
      <w:r w:rsidR="00114857" w:rsidRPr="006C72EB">
        <w:rPr>
          <w:rFonts w:asciiTheme="minorHAnsi" w:hAnsiTheme="minorHAnsi" w:cstheme="minorHAnsi"/>
        </w:rPr>
        <w:t>TORL</w:t>
      </w:r>
      <w:proofErr w:type="spellEnd"/>
      <w:r w:rsidR="00114857" w:rsidRPr="006C72EB">
        <w:rPr>
          <w:rFonts w:asciiTheme="minorHAnsi" w:hAnsiTheme="minorHAnsi" w:cstheme="minorHAnsi"/>
        </w:rPr>
        <w:t xml:space="preserve"> táblában.</w:t>
      </w:r>
      <w:r w:rsidR="0081333D" w:rsidRPr="006C72EB">
        <w:rPr>
          <w:rFonts w:asciiTheme="minorHAnsi" w:hAnsiTheme="minorHAnsi" w:cstheme="minorHAnsi"/>
        </w:rPr>
        <w:t xml:space="preserve"> </w:t>
      </w:r>
      <w:r w:rsidR="0081333D" w:rsidRPr="006C72EB">
        <w:t xml:space="preserve">Szintén </w:t>
      </w:r>
      <w:r w:rsidR="000B10A1" w:rsidRPr="006C72EB">
        <w:t>’</w:t>
      </w:r>
      <w:r w:rsidR="0081333D" w:rsidRPr="006C72EB">
        <w:t>ELENGED</w:t>
      </w:r>
      <w:r w:rsidR="000B10A1" w:rsidRPr="006C72EB">
        <w:t>’</w:t>
      </w:r>
      <w:r w:rsidR="002B2F0D" w:rsidRPr="006C72EB">
        <w:t>/</w:t>
      </w:r>
      <w:r w:rsidR="000B10A1" w:rsidRPr="006C72EB">
        <w:t>’</w:t>
      </w:r>
      <w:proofErr w:type="spellStart"/>
      <w:r w:rsidR="002B2F0D" w:rsidRPr="006C72EB">
        <w:t>ELENG_TAM</w:t>
      </w:r>
      <w:proofErr w:type="spellEnd"/>
      <w:r w:rsidR="000B10A1" w:rsidRPr="006C72EB">
        <w:t>’</w:t>
      </w:r>
      <w:r w:rsidR="0081333D" w:rsidRPr="006C72EB">
        <w:t xml:space="preserve"> kódon jelentendő az</w:t>
      </w:r>
      <w:r w:rsidR="00C008BE" w:rsidRPr="006C72EB">
        <w:t xml:space="preserve"> 518/2020. (XI. 25.) Kormányrendelet (a gyermeket nevelő családok otthonfelújítási támogatásáról) által meghatározott </w:t>
      </w:r>
      <w:r w:rsidR="0081333D" w:rsidRPr="006C72EB">
        <w:t>otthonfelújítási támogatás igénybevétele folytán történő hiteltartozás csökkenés is</w:t>
      </w:r>
      <w:r w:rsidR="00C008BE" w:rsidRPr="006C72EB">
        <w:t>.</w:t>
      </w:r>
    </w:p>
    <w:p w14:paraId="321305D4" w14:textId="6CC2EC37" w:rsidR="00026110" w:rsidRPr="006C72EB" w:rsidRDefault="00026110" w:rsidP="00974F9E">
      <w:pPr>
        <w:spacing w:after="0"/>
      </w:pPr>
    </w:p>
    <w:p w14:paraId="0CECDC11" w14:textId="6F7D08A7" w:rsidR="00026110" w:rsidRPr="006C72EB" w:rsidRDefault="00026110" w:rsidP="00974F9E">
      <w:pPr>
        <w:spacing w:after="0"/>
        <w:rPr>
          <w:rFonts w:asciiTheme="minorHAnsi" w:hAnsiTheme="minorHAnsi" w:cstheme="minorHAnsi"/>
        </w:rPr>
      </w:pPr>
      <w:r w:rsidRPr="006C72EB">
        <w:t xml:space="preserve">A hitelkiváltás – konzisztensen az SF07 jelű táblával – előtörlesztésként az </w:t>
      </w:r>
      <w:proofErr w:type="spellStart"/>
      <w:r w:rsidRPr="006C72EB">
        <w:t>ELOT</w:t>
      </w:r>
      <w:proofErr w:type="spellEnd"/>
      <w:r w:rsidRPr="006C72EB">
        <w:t xml:space="preserve"> táblában jelentendő. Mivel az </w:t>
      </w:r>
      <w:proofErr w:type="spellStart"/>
      <w:r w:rsidRPr="006C72EB">
        <w:t>ELOT</w:t>
      </w:r>
      <w:proofErr w:type="spellEnd"/>
      <w:r w:rsidRPr="006C72EB">
        <w:t xml:space="preserve"> tábla nem ún. „</w:t>
      </w:r>
      <w:proofErr w:type="spellStart"/>
      <w:r w:rsidRPr="006C72EB">
        <w:t>bőlös</w:t>
      </w:r>
      <w:proofErr w:type="spellEnd"/>
      <w:r w:rsidRPr="006C72EB">
        <w:t xml:space="preserve">” tábla, azaz az </w:t>
      </w:r>
      <w:proofErr w:type="spellStart"/>
      <w:r w:rsidRPr="006C72EB">
        <w:t>ELOT</w:t>
      </w:r>
      <w:proofErr w:type="spellEnd"/>
      <w:r w:rsidRPr="006C72EB">
        <w:t xml:space="preserve"> táblában jelentett tételeket nem tartalmazza a </w:t>
      </w:r>
      <w:proofErr w:type="spellStart"/>
      <w:r w:rsidRPr="006C72EB">
        <w:t>TORL</w:t>
      </w:r>
      <w:proofErr w:type="spellEnd"/>
      <w:r w:rsidRPr="006C72EB">
        <w:t xml:space="preserve"> tábla, a hitelkiváltás a </w:t>
      </w:r>
      <w:proofErr w:type="spellStart"/>
      <w:r w:rsidRPr="006C72EB">
        <w:t>TORL</w:t>
      </w:r>
      <w:proofErr w:type="spellEnd"/>
      <w:r w:rsidRPr="006C72EB">
        <w:t xml:space="preserve"> táblában nem jelentendő (ellentétben az SF07 táblával).</w:t>
      </w:r>
    </w:p>
    <w:p w14:paraId="77689C12" w14:textId="77777777" w:rsidR="00A5302C" w:rsidRPr="006C72EB" w:rsidRDefault="00A5302C" w:rsidP="00974F9E">
      <w:pPr>
        <w:spacing w:after="0"/>
        <w:rPr>
          <w:rFonts w:asciiTheme="minorHAnsi" w:hAnsiTheme="minorHAnsi" w:cstheme="minorHAnsi"/>
        </w:rPr>
      </w:pPr>
    </w:p>
    <w:p w14:paraId="551F9DE8" w14:textId="5FC844E0" w:rsidR="00243DF2" w:rsidRPr="006C72EB" w:rsidRDefault="00C07DB8" w:rsidP="005847F9">
      <w:pPr>
        <w:pStyle w:val="Jegyzetszveg"/>
        <w:spacing w:line="276" w:lineRule="auto"/>
        <w:rPr>
          <w:rFonts w:asciiTheme="minorHAnsi" w:hAnsiTheme="minorHAnsi" w:cstheme="minorHAnsi"/>
        </w:rPr>
      </w:pPr>
      <w:r w:rsidRPr="006C72EB">
        <w:rPr>
          <w:rFonts w:asciiTheme="minorHAnsi" w:hAnsiTheme="minorHAnsi" w:cstheme="minorHAnsi"/>
        </w:rPr>
        <w:t xml:space="preserve">A „devizanem” mezők mind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mind az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mind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táblán belül </w:t>
      </w:r>
      <w:r w:rsidR="00EA42B2" w:rsidRPr="006C72EB">
        <w:rPr>
          <w:rFonts w:asciiTheme="minorHAnsi" w:hAnsiTheme="minorHAnsi" w:cstheme="minorHAnsi"/>
        </w:rPr>
        <w:t xml:space="preserve">szintén </w:t>
      </w:r>
      <w:r w:rsidRPr="006C72EB">
        <w:rPr>
          <w:rFonts w:asciiTheme="minorHAnsi" w:hAnsiTheme="minorHAnsi" w:cstheme="minorHAnsi"/>
        </w:rPr>
        <w:t xml:space="preserve">kulcsmezők, azaz pl.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tábla esetén adott attribútum tekintetében - amennyiben adott napon azonos törlesztési forrásból történt törlesztés - devizanemenként jelen</w:t>
      </w:r>
      <w:r w:rsidR="00EA42B2" w:rsidRPr="006C72EB">
        <w:rPr>
          <w:rFonts w:asciiTheme="minorHAnsi" w:hAnsiTheme="minorHAnsi" w:cstheme="minorHAnsi"/>
        </w:rPr>
        <w:t>tendők</w:t>
      </w:r>
      <w:r w:rsidRPr="006C72EB">
        <w:rPr>
          <w:rFonts w:asciiTheme="minorHAnsi" w:hAnsiTheme="minorHAnsi" w:cstheme="minorHAnsi"/>
        </w:rPr>
        <w:t xml:space="preserve"> az adatok.</w:t>
      </w:r>
      <w:r w:rsidR="000118FD" w:rsidRPr="006C72EB">
        <w:rPr>
          <w:rFonts w:asciiTheme="minorHAnsi" w:hAnsiTheme="minorHAnsi" w:cstheme="minorHAnsi"/>
        </w:rPr>
        <w:t xml:space="preserve"> Amennyiben csak a díjak, jutalékok </w:t>
      </w:r>
      <w:r w:rsidR="00757CAB" w:rsidRPr="006C72EB">
        <w:rPr>
          <w:rFonts w:asciiTheme="minorHAnsi" w:hAnsiTheme="minorHAnsi" w:cstheme="minorHAnsi"/>
        </w:rPr>
        <w:t>törlesztése/előtörlesztése történik adott napon eltérő devizanemben, annak egyösszegű, Ft-ban történő jelentése megengedett</w:t>
      </w:r>
      <w:r w:rsidR="00EA42B2" w:rsidRPr="006C72EB">
        <w:rPr>
          <w:rFonts w:asciiTheme="minorHAnsi" w:hAnsiTheme="minorHAnsi" w:cstheme="minorHAnsi"/>
        </w:rPr>
        <w:t xml:space="preserve"> (ld. példatár)</w:t>
      </w:r>
    </w:p>
    <w:p w14:paraId="5E2C8DDE" w14:textId="13E271D7" w:rsidR="006C1FB5"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Az összes, a rendszerekben folyósításként és törlesztésként nyilvántartott adatot jelenteni kell, azonban jelölni kell, ha nem tényleges tranzakció okozza a </w:t>
      </w:r>
      <w:r w:rsidR="00B824C3" w:rsidRPr="006C72EB">
        <w:rPr>
          <w:rFonts w:asciiTheme="minorHAnsi" w:hAnsiTheme="minorHAnsi" w:cstheme="minorHAnsi"/>
        </w:rPr>
        <w:t xml:space="preserve">folyósítást, </w:t>
      </w:r>
      <w:r w:rsidRPr="006C72EB">
        <w:rPr>
          <w:rFonts w:asciiTheme="minorHAnsi" w:hAnsiTheme="minorHAnsi" w:cstheme="minorHAnsi"/>
        </w:rPr>
        <w:t xml:space="preserve">törlesztést, </w:t>
      </w:r>
      <w:r w:rsidR="00B824C3" w:rsidRPr="006C72EB">
        <w:rPr>
          <w:rFonts w:asciiTheme="minorHAnsi" w:hAnsiTheme="minorHAnsi" w:cstheme="minorHAnsi"/>
        </w:rPr>
        <w:t>előtörlesztést</w:t>
      </w:r>
      <w:r w:rsidRPr="006C72EB">
        <w:rPr>
          <w:rFonts w:asciiTheme="minorHAnsi" w:hAnsiTheme="minorHAnsi" w:cstheme="minorHAnsi"/>
        </w:rPr>
        <w:t>, hanem technikai okok (pl. újratárgyalás a rendszerben törlesztésként és újra</w:t>
      </w:r>
      <w:r w:rsidR="004C0EE1" w:rsidRPr="006C72EB">
        <w:rPr>
          <w:rFonts w:asciiTheme="minorHAnsi" w:hAnsiTheme="minorHAnsi" w:cstheme="minorHAnsi"/>
        </w:rPr>
        <w:t>-</w:t>
      </w:r>
      <w:r w:rsidRPr="006C72EB">
        <w:rPr>
          <w:rFonts w:asciiTheme="minorHAnsi" w:hAnsiTheme="minorHAnsi" w:cstheme="minorHAnsi"/>
        </w:rPr>
        <w:t>folyósításként van nyilvántartva</w:t>
      </w:r>
      <w:r w:rsidR="00EA42B2" w:rsidRPr="006C72EB">
        <w:rPr>
          <w:rFonts w:asciiTheme="minorHAnsi" w:hAnsiTheme="minorHAnsi" w:cstheme="minorHAnsi"/>
        </w:rPr>
        <w:t xml:space="preserve"> vagy pl. rendszerarchiválás miatti technikai tranzakció történt</w:t>
      </w:r>
      <w:r w:rsidRPr="006C72EB">
        <w:rPr>
          <w:rFonts w:asciiTheme="minorHAnsi" w:hAnsiTheme="minorHAnsi" w:cstheme="minorHAnsi"/>
        </w:rPr>
        <w:t xml:space="preserve">). </w:t>
      </w:r>
      <w:ins w:id="314" w:author="MNB" w:date="2025-03-18T15:34:00Z">
        <w:r w:rsidR="0070688D">
          <w:rPr>
            <w:rFonts w:asciiTheme="minorHAnsi" w:hAnsiTheme="minorHAnsi" w:cstheme="minorHAnsi"/>
          </w:rPr>
          <w:t xml:space="preserve">A futamidő módosítás az M03-as jelentéssel ellentétben nem jelentendő tranzakcióként, technikai </w:t>
        </w:r>
        <w:proofErr w:type="spellStart"/>
        <w:r w:rsidR="0070688D">
          <w:rPr>
            <w:rFonts w:asciiTheme="minorHAnsi" w:hAnsiTheme="minorHAnsi" w:cstheme="minorHAnsi"/>
          </w:rPr>
          <w:t>flaggel</w:t>
        </w:r>
        <w:proofErr w:type="spellEnd"/>
        <w:r w:rsidR="0070688D">
          <w:rPr>
            <w:rFonts w:asciiTheme="minorHAnsi" w:hAnsiTheme="minorHAnsi" w:cstheme="minorHAnsi"/>
          </w:rPr>
          <w:t xml:space="preserve"> szerepeltetendő a HITREG-ben.</w:t>
        </w:r>
      </w:ins>
    </w:p>
    <w:p w14:paraId="6B07A1CD" w14:textId="5AAFC3AD" w:rsidR="008F180A" w:rsidRPr="006C72EB" w:rsidRDefault="008F180A" w:rsidP="005847F9">
      <w:pPr>
        <w:tabs>
          <w:tab w:val="num" w:pos="720"/>
        </w:tabs>
        <w:rPr>
          <w:ins w:id="315" w:author="MNB" w:date="2025-03-18T15:34:00Z"/>
          <w:rFonts w:asciiTheme="minorHAnsi" w:hAnsiTheme="minorHAnsi" w:cstheme="minorHAnsi"/>
        </w:rPr>
      </w:pPr>
      <w:ins w:id="316" w:author="MNB" w:date="2025-03-18T15:34:00Z">
        <w:r>
          <w:rPr>
            <w:rFonts w:asciiTheme="minorHAnsi" w:hAnsiTheme="minorHAnsi" w:cstheme="minorHAnsi"/>
          </w:rPr>
          <w:t>A</w:t>
        </w:r>
        <w:r w:rsidR="001F36D0">
          <w:rPr>
            <w:rFonts w:asciiTheme="minorHAnsi" w:hAnsiTheme="minorHAnsi" w:cstheme="minorHAnsi"/>
          </w:rPr>
          <w:t xml:space="preserve"> </w:t>
        </w:r>
        <w:proofErr w:type="spellStart"/>
        <w:r w:rsidR="001F36D0">
          <w:rPr>
            <w:rFonts w:asciiTheme="minorHAnsi" w:hAnsiTheme="minorHAnsi" w:cstheme="minorHAnsi"/>
          </w:rPr>
          <w:t>rulírozó</w:t>
        </w:r>
        <w:proofErr w:type="spellEnd"/>
        <w:r w:rsidR="001F36D0">
          <w:rPr>
            <w:rFonts w:asciiTheme="minorHAnsi" w:hAnsiTheme="minorHAnsi" w:cstheme="minorHAnsi"/>
          </w:rPr>
          <w:t>, de nem folyószámlahitel</w:t>
        </w:r>
        <w:r>
          <w:rPr>
            <w:rFonts w:asciiTheme="minorHAnsi" w:hAnsiTheme="minorHAnsi" w:cstheme="minorHAnsi"/>
          </w:rPr>
          <w:t xml:space="preserve"> ún. </w:t>
        </w:r>
        <w:proofErr w:type="spellStart"/>
        <w:r>
          <w:rPr>
            <w:rFonts w:asciiTheme="minorHAnsi" w:hAnsiTheme="minorHAnsi" w:cstheme="minorHAnsi"/>
          </w:rPr>
          <w:t>intraday</w:t>
        </w:r>
        <w:proofErr w:type="spellEnd"/>
        <w:r>
          <w:rPr>
            <w:rFonts w:asciiTheme="minorHAnsi" w:hAnsiTheme="minorHAnsi" w:cstheme="minorHAnsi"/>
          </w:rPr>
          <w:t xml:space="preserve"> konstrukciók (napon belüli hitelezés) esetén a tranzakciók bruttó módon jelentendők, azaz folyósítás és törlesztés rekord is jelentendő az adott napi igénybevételnek és visszafizetésnek megfelelően.</w:t>
        </w:r>
      </w:ins>
    </w:p>
    <w:p w14:paraId="00C06D12" w14:textId="31F204B5" w:rsidR="003613CD" w:rsidRPr="006C72EB" w:rsidRDefault="003613CD" w:rsidP="005847F9">
      <w:pPr>
        <w:tabs>
          <w:tab w:val="num" w:pos="720"/>
        </w:tabs>
        <w:rPr>
          <w:rFonts w:asciiTheme="minorHAnsi" w:hAnsiTheme="minorHAnsi" w:cstheme="minorHAnsi"/>
        </w:rPr>
      </w:pPr>
    </w:p>
    <w:p w14:paraId="2426DCA8" w14:textId="0283B6C6" w:rsidR="006C1FB5" w:rsidRPr="006C72EB" w:rsidRDefault="006C1FB5" w:rsidP="008E587A">
      <w:pPr>
        <w:pStyle w:val="Cmsor3"/>
        <w:jc w:val="both"/>
        <w:rPr>
          <w:rFonts w:asciiTheme="minorHAnsi" w:hAnsiTheme="minorHAnsi" w:cstheme="minorHAnsi"/>
          <w:b/>
          <w:szCs w:val="20"/>
        </w:rPr>
      </w:pPr>
      <w:bookmarkStart w:id="317" w:name="_Toc64967408"/>
      <w:bookmarkStart w:id="318" w:name="_Toc149902029"/>
      <w:bookmarkStart w:id="319" w:name="_Toc188019099"/>
      <w:r w:rsidRPr="006C72EB">
        <w:rPr>
          <w:rFonts w:asciiTheme="minorHAnsi" w:hAnsiTheme="minorHAnsi" w:cstheme="minorHAnsi"/>
          <w:b/>
          <w:szCs w:val="20"/>
        </w:rPr>
        <w:t>Késedelem</w:t>
      </w:r>
      <w:bookmarkEnd w:id="317"/>
      <w:r w:rsidR="00154BD0">
        <w:rPr>
          <w:rFonts w:asciiTheme="minorHAnsi" w:hAnsiTheme="minorHAnsi" w:cstheme="minorHAnsi"/>
          <w:b/>
          <w:szCs w:val="20"/>
        </w:rPr>
        <w:t xml:space="preserve"> (</w:t>
      </w:r>
      <w:proofErr w:type="spellStart"/>
      <w:r w:rsidR="00154BD0">
        <w:rPr>
          <w:rFonts w:asciiTheme="minorHAnsi" w:hAnsiTheme="minorHAnsi" w:cstheme="minorHAnsi"/>
          <w:b/>
          <w:szCs w:val="20"/>
        </w:rPr>
        <w:t>KESD</w:t>
      </w:r>
      <w:proofErr w:type="spellEnd"/>
      <w:r w:rsidR="00154BD0">
        <w:rPr>
          <w:rFonts w:asciiTheme="minorHAnsi" w:hAnsiTheme="minorHAnsi" w:cstheme="minorHAnsi"/>
          <w:b/>
          <w:szCs w:val="20"/>
        </w:rPr>
        <w:t>)</w:t>
      </w:r>
      <w:bookmarkEnd w:id="318"/>
      <w:bookmarkEnd w:id="319"/>
    </w:p>
    <w:p w14:paraId="196B9F91" w14:textId="73BED68B" w:rsidR="00DA665C" w:rsidRPr="006C72EB" w:rsidRDefault="00C84341" w:rsidP="005847F9">
      <w:pPr>
        <w:tabs>
          <w:tab w:val="num" w:pos="720"/>
        </w:tabs>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kódú </w:t>
      </w:r>
      <w:r w:rsidR="00067742" w:rsidRPr="006C72EB">
        <w:rPr>
          <w:rFonts w:asciiTheme="minorHAnsi" w:hAnsiTheme="minorHAnsi" w:cstheme="minorHAnsi"/>
        </w:rPr>
        <w:t xml:space="preserve">tábla </w:t>
      </w:r>
      <w:r w:rsidRPr="006C72EB">
        <w:rPr>
          <w:rFonts w:asciiTheme="minorHAnsi" w:hAnsiTheme="minorHAnsi" w:cstheme="minorHAnsi"/>
        </w:rPr>
        <w:t xml:space="preserve">a hitelek késedelmét tartalmazza a legelső késedelembe esésre vonatkozó információk és az aggreált késedelmes összegekre vonatkozóan. Az aggregált késedelem összege (tőke, kamat, egyéb) mezőkben a késedelem kezdete óta </w:t>
      </w:r>
      <w:r w:rsidRPr="006C72EB">
        <w:rPr>
          <w:rFonts w:asciiTheme="minorHAnsi" w:hAnsiTheme="minorHAnsi" w:cstheme="minorHAnsi"/>
          <w:i/>
        </w:rPr>
        <w:t>kumulált</w:t>
      </w:r>
      <w:r w:rsidRPr="006C72EB">
        <w:rPr>
          <w:rFonts w:asciiTheme="minorHAnsi" w:hAnsiTheme="minorHAnsi" w:cstheme="minorHAnsi"/>
        </w:rPr>
        <w:t xml:space="preserve"> késedelmes tartozást kell feltüntetni tőke, kamat, egyéb díjak bontásban. </w:t>
      </w:r>
      <w:r w:rsidR="00DA665C" w:rsidRPr="006C72EB">
        <w:rPr>
          <w:rFonts w:asciiTheme="minorHAnsi" w:hAnsiTheme="minorHAnsi" w:cstheme="minorHAnsi"/>
        </w:rPr>
        <w:t xml:space="preserve">A tábla kulcsmezője a késedelem kezdetének időpontja a </w:t>
      </w:r>
      <w:proofErr w:type="spellStart"/>
      <w:r w:rsidR="00DA665C" w:rsidRPr="006C72EB">
        <w:rPr>
          <w:rFonts w:asciiTheme="minorHAnsi" w:hAnsiTheme="minorHAnsi" w:cstheme="minorHAnsi"/>
        </w:rPr>
        <w:t>legrégebbi</w:t>
      </w:r>
      <w:proofErr w:type="spellEnd"/>
      <w:r w:rsidR="00DA665C" w:rsidRPr="006C72EB">
        <w:rPr>
          <w:rFonts w:asciiTheme="minorHAnsi" w:hAnsiTheme="minorHAnsi" w:cstheme="minorHAnsi"/>
        </w:rPr>
        <w:t xml:space="preserve"> késedelem szerint, azonban meg kell adni az aktuálisan fennálló késedelmes állomány </w:t>
      </w:r>
      <w:proofErr w:type="spellStart"/>
      <w:r w:rsidR="00DA665C" w:rsidRPr="006C72EB">
        <w:rPr>
          <w:rFonts w:asciiTheme="minorHAnsi" w:hAnsiTheme="minorHAnsi" w:cstheme="minorHAnsi"/>
        </w:rPr>
        <w:t>legrégebbi</w:t>
      </w:r>
      <w:proofErr w:type="spellEnd"/>
      <w:r w:rsidR="00DA665C" w:rsidRPr="006C72EB">
        <w:rPr>
          <w:rFonts w:asciiTheme="minorHAnsi" w:hAnsiTheme="minorHAnsi" w:cstheme="minorHAnsi"/>
        </w:rPr>
        <w:t xml:space="preserve"> késedelembe esésének időp</w:t>
      </w:r>
      <w:r w:rsidR="00924C20" w:rsidRPr="006C72EB">
        <w:rPr>
          <w:rFonts w:asciiTheme="minorHAnsi" w:hAnsiTheme="minorHAnsi" w:cstheme="minorHAnsi"/>
        </w:rPr>
        <w:t>o</w:t>
      </w:r>
      <w:r w:rsidR="00DA665C" w:rsidRPr="006C72EB">
        <w:rPr>
          <w:rFonts w:asciiTheme="minorHAnsi" w:hAnsiTheme="minorHAnsi" w:cstheme="minorHAnsi"/>
        </w:rPr>
        <w:t xml:space="preserve">ntját (a felügyeleti szemléletű táblákkal való összhang megteremtése érdekében). </w:t>
      </w:r>
    </w:p>
    <w:p w14:paraId="00390D56" w14:textId="0CA8898A" w:rsidR="00296493" w:rsidRPr="006C72EB" w:rsidRDefault="00296493" w:rsidP="005847F9">
      <w:pPr>
        <w:tabs>
          <w:tab w:val="num" w:pos="720"/>
        </w:tabs>
        <w:rPr>
          <w:rFonts w:asciiTheme="minorHAnsi" w:hAnsiTheme="minorHAnsi" w:cstheme="minorHAnsi"/>
        </w:rPr>
      </w:pPr>
      <w:r w:rsidRPr="006C72EB">
        <w:rPr>
          <w:rFonts w:asciiTheme="minorHAnsi" w:hAnsiTheme="minorHAnsi" w:cstheme="minorHAnsi"/>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Egy késedelem eseményt az intervallum azonosít, az ugyanazon instrumentumra vonatkozó eltérő intervallumokat különböző késedelem eseményeknek kell tekinteni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történő nyilvántartáshoz hasonlóan. </w:t>
      </w:r>
    </w:p>
    <w:p w14:paraId="4F4FFA9D" w14:textId="46FA5412"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is nyilvántartott szerződések esetében az adott késedelemnél jelezni kell, ha a </w:t>
      </w:r>
      <w:proofErr w:type="spellStart"/>
      <w:r w:rsidRPr="006C72EB">
        <w:rPr>
          <w:rFonts w:asciiTheme="minorHAnsi" w:hAnsiTheme="minorHAnsi" w:cstheme="minorHAnsi"/>
        </w:rPr>
        <w:t>KHR</w:t>
      </w:r>
      <w:proofErr w:type="spellEnd"/>
      <w:r w:rsidRPr="006C72EB">
        <w:rPr>
          <w:rFonts w:asciiTheme="minorHAnsi" w:hAnsiTheme="minorHAnsi" w:cstheme="minorHAnsi"/>
        </w:rPr>
        <w:t>-ben is megjelent a késedelem esemény</w:t>
      </w:r>
      <w:r w:rsidR="00BD7EB8" w:rsidRPr="006C72EB">
        <w:rPr>
          <w:rFonts w:asciiTheme="minorHAnsi" w:hAnsiTheme="minorHAnsi" w:cstheme="minorHAnsi"/>
        </w:rPr>
        <w:t xml:space="preserve"> (a </w:t>
      </w:r>
      <w:proofErr w:type="spellStart"/>
      <w:r w:rsidR="00BD7EB8" w:rsidRPr="006C72EB">
        <w:rPr>
          <w:rFonts w:asciiTheme="minorHAnsi" w:hAnsiTheme="minorHAnsi" w:cstheme="minorHAnsi"/>
        </w:rPr>
        <w:t>KHR</w:t>
      </w:r>
      <w:proofErr w:type="spellEnd"/>
      <w:r w:rsidR="00BD7EB8" w:rsidRPr="006C72EB">
        <w:rPr>
          <w:rFonts w:asciiTheme="minorHAnsi" w:hAnsiTheme="minorHAnsi" w:cstheme="minorHAnsi"/>
        </w:rPr>
        <w:t xml:space="preserve"> törvény szerinti késedelem definíció eltér a HITREG-ben jelentendőtől)</w:t>
      </w:r>
      <w:r w:rsidRPr="006C72EB">
        <w:rPr>
          <w:rFonts w:asciiTheme="minorHAnsi" w:hAnsiTheme="minorHAnsi" w:cstheme="minorHAnsi"/>
        </w:rPr>
        <w:t xml:space="preserve">. </w:t>
      </w:r>
      <w:r w:rsidR="00A64D53">
        <w:rPr>
          <w:rFonts w:asciiTheme="minorHAnsi" w:hAnsiTheme="minorHAnsi" w:cstheme="minorHAnsi"/>
        </w:rPr>
        <w:t xml:space="preserve">Amennyiben a </w:t>
      </w:r>
      <w:proofErr w:type="spellStart"/>
      <w:r w:rsidR="00A64D53">
        <w:rPr>
          <w:rFonts w:asciiTheme="minorHAnsi" w:hAnsiTheme="minorHAnsi" w:cstheme="minorHAnsi"/>
        </w:rPr>
        <w:t>KHR</w:t>
      </w:r>
      <w:proofErr w:type="spellEnd"/>
      <w:r w:rsidR="00A64D53">
        <w:rPr>
          <w:rFonts w:asciiTheme="minorHAnsi" w:hAnsiTheme="minorHAnsi" w:cstheme="minorHAnsi"/>
        </w:rPr>
        <w:t xml:space="preserve"> szabálykönyvben foglalt 10 éves elévülési idő miatt a késedelem törlésre kerül a </w:t>
      </w:r>
      <w:proofErr w:type="spellStart"/>
      <w:r w:rsidR="00A64D53">
        <w:rPr>
          <w:rFonts w:asciiTheme="minorHAnsi" w:hAnsiTheme="minorHAnsi" w:cstheme="minorHAnsi"/>
        </w:rPr>
        <w:t>KHR-ből</w:t>
      </w:r>
      <w:proofErr w:type="spellEnd"/>
      <w:r w:rsidR="00A64D53">
        <w:rPr>
          <w:rFonts w:asciiTheme="minorHAnsi" w:hAnsiTheme="minorHAnsi" w:cstheme="minorHAnsi"/>
        </w:rPr>
        <w:t xml:space="preserve">, a továbbiakban a </w:t>
      </w:r>
      <w:r w:rsidR="00A64D53" w:rsidRPr="00DD708C">
        <w:rPr>
          <w:rFonts w:asciiTheme="minorHAnsi" w:hAnsiTheme="minorHAnsi" w:cstheme="minorHAnsi"/>
          <w:b/>
          <w:bCs/>
        </w:rPr>
        <w:t xml:space="preserve">„A késedelem kezdete a </w:t>
      </w:r>
      <w:proofErr w:type="spellStart"/>
      <w:r w:rsidR="00A64D53" w:rsidRPr="00DD708C">
        <w:rPr>
          <w:rFonts w:asciiTheme="minorHAnsi" w:hAnsiTheme="minorHAnsi" w:cstheme="minorHAnsi"/>
          <w:b/>
          <w:bCs/>
        </w:rPr>
        <w:t>KHR</w:t>
      </w:r>
      <w:proofErr w:type="spellEnd"/>
      <w:r w:rsidR="00A64D53" w:rsidRPr="00DD708C">
        <w:rPr>
          <w:rFonts w:asciiTheme="minorHAnsi" w:hAnsiTheme="minorHAnsi" w:cstheme="minorHAnsi"/>
          <w:b/>
          <w:bCs/>
        </w:rPr>
        <w:t>-ben”</w:t>
      </w:r>
      <w:r w:rsidR="00A64D53">
        <w:rPr>
          <w:rFonts w:asciiTheme="minorHAnsi" w:hAnsiTheme="minorHAnsi" w:cstheme="minorHAnsi"/>
        </w:rPr>
        <w:t xml:space="preserve"> mezőt üresen kell hagyni.</w:t>
      </w:r>
    </w:p>
    <w:p w14:paraId="6DBF994A" w14:textId="77777777" w:rsidR="00931ED2"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53EEFA56" w:rsidR="00517B5D" w:rsidRPr="006C72EB" w:rsidRDefault="00E642DE" w:rsidP="008A5EFA">
      <w:pPr>
        <w:spacing w:after="0"/>
        <w:rPr>
          <w:rFonts w:asciiTheme="minorHAnsi" w:hAnsiTheme="minorHAnsi" w:cstheme="minorHAnsi"/>
        </w:rPr>
      </w:pPr>
      <w:r w:rsidRPr="006C72EB">
        <w:rPr>
          <w:rFonts w:asciiTheme="minorHAnsi" w:hAnsiTheme="minorHAnsi" w:cstheme="minorHAnsi"/>
        </w:rPr>
        <w:t>Késedelem megszűnése esetén (akkor is, ha maga az instrumentum szűnik meg) a</w:t>
      </w:r>
      <w:r w:rsidR="006C1FB5" w:rsidRPr="006C72EB">
        <w:rPr>
          <w:rFonts w:asciiTheme="minorHAnsi" w:hAnsiTheme="minorHAnsi" w:cstheme="minorHAnsi"/>
        </w:rPr>
        <w:t xml:space="preserve"> </w:t>
      </w:r>
      <w:proofErr w:type="spellStart"/>
      <w:r w:rsidR="005F5E44" w:rsidRPr="006C72EB">
        <w:rPr>
          <w:rFonts w:asciiTheme="minorHAnsi" w:hAnsiTheme="minorHAnsi" w:cstheme="minorHAnsi"/>
        </w:rPr>
        <w:t>KESD</w:t>
      </w:r>
      <w:proofErr w:type="spellEnd"/>
      <w:r w:rsidR="005F5E44" w:rsidRPr="006C72EB">
        <w:rPr>
          <w:rFonts w:asciiTheme="minorHAnsi" w:hAnsiTheme="minorHAnsi" w:cstheme="minorHAnsi"/>
        </w:rPr>
        <w:t xml:space="preserve"> kódú </w:t>
      </w:r>
      <w:r w:rsidR="00F12514" w:rsidRPr="006C72EB">
        <w:rPr>
          <w:rFonts w:asciiTheme="minorHAnsi" w:hAnsiTheme="minorHAnsi" w:cstheme="minorHAnsi"/>
        </w:rPr>
        <w:t>táblá</w:t>
      </w:r>
      <w:r w:rsidR="006C1FB5" w:rsidRPr="006C72EB">
        <w:rPr>
          <w:rFonts w:asciiTheme="minorHAnsi" w:hAnsiTheme="minorHAnsi" w:cstheme="minorHAnsi"/>
        </w:rPr>
        <w:t>ban jelenteni kell a késedelem megszűnésének dátumát és a megszűnés módját is</w:t>
      </w:r>
      <w:r w:rsidR="00377EA8" w:rsidRPr="006C72EB">
        <w:rPr>
          <w:rFonts w:asciiTheme="minorHAnsi" w:hAnsiTheme="minorHAnsi" w:cstheme="minorHAnsi"/>
        </w:rPr>
        <w:t xml:space="preserve"> a következőképpen: abban a hónapban, amikor megszűnik a késedelem, a </w:t>
      </w:r>
      <w:proofErr w:type="spellStart"/>
      <w:r w:rsidR="00377EA8" w:rsidRPr="006C72EB">
        <w:rPr>
          <w:rFonts w:asciiTheme="minorHAnsi" w:hAnsiTheme="minorHAnsi" w:cstheme="minorHAnsi"/>
        </w:rPr>
        <w:t>KESD</w:t>
      </w:r>
      <w:proofErr w:type="spellEnd"/>
      <w:r w:rsidR="00377EA8" w:rsidRPr="006C72EB">
        <w:rPr>
          <w:rFonts w:asciiTheme="minorHAnsi" w:hAnsiTheme="minorHAnsi" w:cstheme="minorHAnsi"/>
        </w:rPr>
        <w:t xml:space="preserve"> táblába</w:t>
      </w:r>
      <w:r w:rsidR="00F125F2" w:rsidRPr="006C72EB">
        <w:rPr>
          <w:rFonts w:asciiTheme="minorHAnsi" w:hAnsiTheme="minorHAnsi" w:cstheme="minorHAnsi"/>
        </w:rPr>
        <w:t>n</w:t>
      </w:r>
      <w:r w:rsidR="00377EA8" w:rsidRPr="006C72EB">
        <w:rPr>
          <w:rFonts w:asciiTheme="minorHAnsi" w:hAnsiTheme="minorHAnsi" w:cstheme="minorHAnsi"/>
        </w:rPr>
        <w:t xml:space="preserve"> jelentendő a „Késedelem kezdetének időpontja”, mely az első késedelembe esés időpontja (a késedelem „élete” során változatlan). A „Késedelem kezdetének időpontja – törlesztéssel korrigált” mező üres, mivel már nem áll fenn késedelem. Üresek továbbá a késedelmes összegre és aggregált összegre vonatkozó mezők, a „Késedelem megszűnésének időpontja” és a „Késedelem megszűnésének módja” töltött. Ha rendelkezésre áll, töltött a „Késedelem kezdete a </w:t>
      </w:r>
      <w:proofErr w:type="spellStart"/>
      <w:r w:rsidR="00377EA8" w:rsidRPr="006C72EB">
        <w:rPr>
          <w:rFonts w:asciiTheme="minorHAnsi" w:hAnsiTheme="minorHAnsi" w:cstheme="minorHAnsi"/>
        </w:rPr>
        <w:t>KHR</w:t>
      </w:r>
      <w:proofErr w:type="spellEnd"/>
      <w:r w:rsidR="00377EA8" w:rsidRPr="006C72EB">
        <w:rPr>
          <w:rFonts w:asciiTheme="minorHAnsi" w:hAnsiTheme="minorHAnsi" w:cstheme="minorHAnsi"/>
        </w:rPr>
        <w:t xml:space="preserve">-ben” és </w:t>
      </w:r>
      <w:r w:rsidR="008E531B" w:rsidRPr="006C72EB">
        <w:rPr>
          <w:rFonts w:asciiTheme="minorHAnsi" w:hAnsiTheme="minorHAnsi" w:cstheme="minorHAnsi"/>
        </w:rPr>
        <w:t>mindenképp töltött a</w:t>
      </w:r>
      <w:r w:rsidR="00377EA8" w:rsidRPr="006C72EB">
        <w:rPr>
          <w:rFonts w:asciiTheme="minorHAnsi" w:hAnsiTheme="minorHAnsi" w:cstheme="minorHAnsi"/>
        </w:rPr>
        <w:t xml:space="preserve"> „Késedelem technikai késedelem-e?” mező.</w:t>
      </w:r>
      <w:r w:rsidR="004B418B" w:rsidRPr="006C72EB">
        <w:rPr>
          <w:rFonts w:asciiTheme="minorHAnsi" w:hAnsiTheme="minorHAnsi" w:cstheme="minorHAnsi"/>
        </w:rPr>
        <w:t xml:space="preserve"> Amennyiben a késedelmes hitel eladásra kerül, a késedelem megszűnésének okaként a ’</w:t>
      </w:r>
      <w:proofErr w:type="spellStart"/>
      <w:r w:rsidR="004B418B" w:rsidRPr="006C72EB">
        <w:rPr>
          <w:rFonts w:asciiTheme="minorHAnsi" w:hAnsiTheme="minorHAnsi" w:cstheme="minorHAnsi"/>
        </w:rPr>
        <w:t>MASREN</w:t>
      </w:r>
      <w:proofErr w:type="spellEnd"/>
      <w:r w:rsidR="004B418B" w:rsidRPr="006C72EB">
        <w:rPr>
          <w:rFonts w:asciiTheme="minorHAnsi" w:hAnsiTheme="minorHAnsi" w:cstheme="minorHAnsi"/>
        </w:rPr>
        <w:t>’ kód alka</w:t>
      </w:r>
      <w:r w:rsidR="009E0B1D" w:rsidRPr="006C72EB">
        <w:rPr>
          <w:rFonts w:asciiTheme="minorHAnsi" w:hAnsiTheme="minorHAnsi" w:cstheme="minorHAnsi"/>
        </w:rPr>
        <w:t>l</w:t>
      </w:r>
      <w:r w:rsidR="004B418B" w:rsidRPr="006C72EB">
        <w:rPr>
          <w:rFonts w:asciiTheme="minorHAnsi" w:hAnsiTheme="minorHAnsi" w:cstheme="minorHAnsi"/>
        </w:rPr>
        <w:t>mazandó.</w:t>
      </w:r>
    </w:p>
    <w:p w14:paraId="3168131C" w14:textId="77777777" w:rsidR="00517B5D" w:rsidRPr="006C72EB" w:rsidRDefault="00517B5D" w:rsidP="008A5EFA">
      <w:pPr>
        <w:spacing w:after="0"/>
        <w:rPr>
          <w:rFonts w:asciiTheme="minorHAnsi" w:hAnsiTheme="minorHAnsi" w:cstheme="minorHAnsi"/>
        </w:rPr>
      </w:pPr>
    </w:p>
    <w:p w14:paraId="689DDF4D" w14:textId="12BF853B" w:rsidR="00517B5D" w:rsidRPr="006C72EB" w:rsidRDefault="00517B5D" w:rsidP="008A5EFA">
      <w:pPr>
        <w:spacing w:after="0"/>
        <w:rPr>
          <w:rFonts w:asciiTheme="minorHAnsi" w:hAnsiTheme="minorHAnsi" w:cstheme="minorHAnsi"/>
        </w:rPr>
      </w:pPr>
      <w:r w:rsidRPr="006C72EB">
        <w:rPr>
          <w:rFonts w:asciiTheme="minorHAnsi" w:hAnsiTheme="minorHAnsi" w:cstheme="minorHAnsi"/>
        </w:rPr>
        <w:t>A hónap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6C72EB" w:rsidRDefault="00517B5D" w:rsidP="008A5EFA">
      <w:pPr>
        <w:spacing w:after="0"/>
        <w:rPr>
          <w:rFonts w:asciiTheme="minorHAnsi" w:hAnsiTheme="minorHAnsi" w:cstheme="minorHAnsi"/>
        </w:rPr>
      </w:pPr>
    </w:p>
    <w:p w14:paraId="5D12CE69" w14:textId="3AB099B8" w:rsidR="006C1FB5" w:rsidRPr="006C72EB" w:rsidRDefault="006C1FB5" w:rsidP="005847F9">
      <w:pPr>
        <w:rPr>
          <w:rFonts w:asciiTheme="minorHAnsi" w:hAnsiTheme="minorHAnsi" w:cstheme="minorHAnsi"/>
        </w:rPr>
      </w:pPr>
      <w:r w:rsidRPr="006C72EB">
        <w:rPr>
          <w:rFonts w:asciiTheme="minorHAnsi" w:hAnsiTheme="minorHAnsi" w:cstheme="minorHAnsi"/>
        </w:rPr>
        <w:t xml:space="preserve">Kombinált hitelek esetén a lakástakarékpénztári megtakarítás, biztosítás késedelmét nem a </w:t>
      </w:r>
      <w:proofErr w:type="spellStart"/>
      <w:r w:rsidR="009747AE" w:rsidRPr="006C72EB">
        <w:rPr>
          <w:rFonts w:asciiTheme="minorHAnsi" w:hAnsiTheme="minorHAnsi" w:cstheme="minorHAnsi"/>
        </w:rPr>
        <w:t>KESD</w:t>
      </w:r>
      <w:proofErr w:type="spellEnd"/>
      <w:r w:rsidR="009747AE" w:rsidRPr="006C72EB">
        <w:rPr>
          <w:rFonts w:asciiTheme="minorHAnsi" w:hAnsiTheme="minorHAnsi" w:cstheme="minorHAnsi"/>
        </w:rPr>
        <w:t>,</w:t>
      </w:r>
      <w:r w:rsidRPr="006C72EB">
        <w:rPr>
          <w:rFonts w:asciiTheme="minorHAnsi" w:hAnsiTheme="minorHAnsi" w:cstheme="minorHAnsi"/>
        </w:rPr>
        <w:t xml:space="preserve"> hanem az </w:t>
      </w:r>
      <w:proofErr w:type="spellStart"/>
      <w:r w:rsidR="009747AE" w:rsidRPr="006C72EB">
        <w:rPr>
          <w:rFonts w:asciiTheme="minorHAnsi" w:hAnsiTheme="minorHAnsi" w:cstheme="minorHAnsi"/>
        </w:rPr>
        <w:t>INSTR</w:t>
      </w:r>
      <w:proofErr w:type="spellEnd"/>
      <w:r w:rsidRPr="006C72EB">
        <w:rPr>
          <w:rFonts w:asciiTheme="minorHAnsi" w:hAnsiTheme="minorHAnsi" w:cstheme="minorHAnsi"/>
        </w:rPr>
        <w:t xml:space="preserve"> </w:t>
      </w:r>
      <w:r w:rsidR="009747AE" w:rsidRPr="006C72EB">
        <w:rPr>
          <w:rFonts w:asciiTheme="minorHAnsi" w:hAnsiTheme="minorHAnsi" w:cstheme="minorHAnsi"/>
        </w:rPr>
        <w:t xml:space="preserve">kódú </w:t>
      </w:r>
      <w:r w:rsidR="00F12514" w:rsidRPr="006C72EB">
        <w:rPr>
          <w:rFonts w:asciiTheme="minorHAnsi" w:hAnsiTheme="minorHAnsi" w:cstheme="minorHAnsi"/>
        </w:rPr>
        <w:t>táblá</w:t>
      </w:r>
      <w:r w:rsidRPr="006C72EB">
        <w:rPr>
          <w:rFonts w:asciiTheme="minorHAnsi" w:hAnsiTheme="minorHAnsi" w:cstheme="minorHAnsi"/>
        </w:rPr>
        <w:t>ban kell jelenteni (</w:t>
      </w:r>
      <w:r w:rsidR="00F125F2" w:rsidRPr="006C72EB">
        <w:rPr>
          <w:rFonts w:asciiTheme="minorHAnsi" w:hAnsiTheme="minorHAnsi" w:cstheme="minorHAnsi"/>
        </w:rPr>
        <w:t>a késedelmes napok számát</w:t>
      </w:r>
      <w:r w:rsidRPr="006C72EB">
        <w:rPr>
          <w:rFonts w:asciiTheme="minorHAnsi" w:hAnsiTheme="minorHAnsi" w:cstheme="minorHAnsi"/>
        </w:rPr>
        <w:t xml:space="preserve">). </w:t>
      </w:r>
    </w:p>
    <w:p w14:paraId="5AA81466" w14:textId="0B73E6FC" w:rsidR="00A43EA2" w:rsidRPr="006C72EB" w:rsidRDefault="00A43EA2" w:rsidP="005847F9">
      <w:pPr>
        <w:rPr>
          <w:rFonts w:asciiTheme="minorHAnsi" w:hAnsiTheme="minorHAnsi" w:cstheme="minorHAnsi"/>
        </w:rPr>
      </w:pPr>
      <w:bookmarkStart w:id="320" w:name="_Hlk531948992"/>
      <w:r w:rsidRPr="006C72EB">
        <w:rPr>
          <w:rFonts w:asciiTheme="minorHAnsi" w:hAnsiTheme="minorHAnsi" w:cstheme="minorHAnsi"/>
        </w:rPr>
        <w:t>Átvett hitelek</w:t>
      </w:r>
      <w:r w:rsidR="008721AE" w:rsidRPr="006C72EB">
        <w:rPr>
          <w:rFonts w:asciiTheme="minorHAnsi" w:hAnsiTheme="minorHAnsi" w:cstheme="minorHAnsi"/>
        </w:rPr>
        <w:t xml:space="preserve"> és átsorolással való bekerülés</w:t>
      </w:r>
      <w:r w:rsidRPr="006C72EB">
        <w:rPr>
          <w:rFonts w:asciiTheme="minorHAnsi" w:hAnsiTheme="minorHAnsi" w:cstheme="minorHAnsi"/>
        </w:rPr>
        <w:t xml:space="preserve"> esetében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 „</w:t>
      </w:r>
      <w:r w:rsidR="00E1200C" w:rsidRPr="006C72EB">
        <w:rPr>
          <w:rFonts w:asciiTheme="minorHAnsi" w:hAnsiTheme="minorHAnsi" w:cstheme="minorHAnsi"/>
        </w:rPr>
        <w:t>K</w:t>
      </w:r>
      <w:r w:rsidRPr="006C72EB">
        <w:rPr>
          <w:rFonts w:asciiTheme="minorHAnsi" w:hAnsiTheme="minorHAnsi" w:cstheme="minorHAnsi"/>
        </w:rPr>
        <w:t>ésedelmes összeg – tőke/kamat/díjak” mezőkben és a</w:t>
      </w:r>
      <w:r w:rsidR="00C854F3" w:rsidRPr="006C72EB">
        <w:rPr>
          <w:rFonts w:asciiTheme="minorHAnsi" w:hAnsiTheme="minorHAnsi" w:cstheme="minorHAnsi"/>
        </w:rPr>
        <w:t>z</w:t>
      </w:r>
      <w:r w:rsidRPr="006C72EB">
        <w:rPr>
          <w:rFonts w:asciiTheme="minorHAnsi" w:hAnsiTheme="minorHAnsi" w:cstheme="minorHAnsi"/>
        </w:rPr>
        <w:t xml:space="preserve"> „</w:t>
      </w:r>
      <w:r w:rsidR="00C854F3" w:rsidRPr="006C72EB">
        <w:rPr>
          <w:rFonts w:asciiTheme="minorHAnsi" w:hAnsiTheme="minorHAnsi" w:cstheme="minorHAnsi"/>
        </w:rPr>
        <w:t>Aggregált k</w:t>
      </w:r>
      <w:r w:rsidRPr="006C72EB">
        <w:rPr>
          <w:rFonts w:asciiTheme="minorHAnsi" w:hAnsiTheme="minorHAnsi" w:cstheme="minorHAnsi"/>
        </w:rPr>
        <w:t xml:space="preserve">ésedelem összege (tőke/kamat/díjak)” mezőkben ugyanazt az értéket </w:t>
      </w:r>
      <w:r w:rsidR="002F4122" w:rsidRPr="006C72EB">
        <w:rPr>
          <w:rFonts w:asciiTheme="minorHAnsi" w:hAnsiTheme="minorHAnsi" w:cstheme="minorHAnsi"/>
        </w:rPr>
        <w:t>lehet</w:t>
      </w:r>
      <w:r w:rsidRPr="006C72EB">
        <w:rPr>
          <w:rFonts w:asciiTheme="minorHAnsi" w:hAnsiTheme="minorHAnsi" w:cstheme="minorHAnsi"/>
        </w:rPr>
        <w:t xml:space="preserve"> szerepeltetni abban a vonatkozási időszakban, amikor bekerül az átvett hitel a hitelintézet könyveibe</w:t>
      </w:r>
      <w:r w:rsidR="008D3B7D" w:rsidRPr="006C72EB">
        <w:rPr>
          <w:rFonts w:asciiTheme="minorHAnsi" w:hAnsiTheme="minorHAnsi" w:cstheme="minorHAnsi"/>
        </w:rPr>
        <w:t xml:space="preserve"> abban az esetben, ha nincs információ az átvett hitelek tekintetében a legkorábbi késedelmes összegről</w:t>
      </w:r>
      <w:r w:rsidRPr="006C72EB">
        <w:rPr>
          <w:rFonts w:asciiTheme="minorHAnsi" w:hAnsiTheme="minorHAnsi" w:cstheme="minorHAnsi"/>
        </w:rPr>
        <w:t xml:space="preserve">. </w:t>
      </w:r>
      <w:bookmarkEnd w:id="320"/>
    </w:p>
    <w:p w14:paraId="20A0BE80" w14:textId="1EA72CD7" w:rsidR="00A5302C" w:rsidRPr="006C72EB" w:rsidRDefault="001675AB" w:rsidP="005847F9">
      <w:pPr>
        <w:rPr>
          <w:rFonts w:asciiTheme="minorHAnsi" w:hAnsiTheme="minorHAnsi" w:cstheme="minorHAnsi"/>
          <w:lang w:eastAsia="en-US"/>
        </w:rPr>
      </w:pPr>
      <w:r w:rsidRPr="006C72EB">
        <w:rPr>
          <w:rFonts w:asciiTheme="minorHAnsi" w:hAnsiTheme="minorHAnsi" w:cstheme="minorHAnsi"/>
        </w:rPr>
        <w:t xml:space="preserve">Díjkésedelem esetén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jelentett kerethez kapcsolódó díjak késedelme nem jelentendő (mivel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táblához nem kapcsolható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tábla).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nyílt keret alá már nyílt instrumentum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 díjkésedelem erre az instrumentumra allokálandó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amennyiben több instrumentum is nyílt, arányosítva is jelenthető a díjkésedelem az egyes instrumentumokhoz kapcsolódóan vagy egyösszegben valamely instrumentumhoz kapcsolva. Az allokációt a későbbiekben – új instrumentum nyílása esetén – nem kell felülvizsgálni.</w:t>
      </w:r>
      <w:r w:rsidR="00BE33D7" w:rsidRPr="006C72EB">
        <w:rPr>
          <w:rFonts w:asciiTheme="minorHAnsi" w:hAnsiTheme="minorHAnsi" w:cstheme="minorHAnsi"/>
        </w:rPr>
        <w:t xml:space="preserve"> </w:t>
      </w:r>
      <w:r w:rsidR="00BE33D7" w:rsidRPr="006C72EB">
        <w:rPr>
          <w:rFonts w:asciiTheme="minorHAnsi" w:hAnsiTheme="minorHAnsi" w:cstheme="minorHAnsi"/>
          <w:lang w:eastAsia="en-US"/>
        </w:rPr>
        <w:t xml:space="preserve">A késedelem kezdete mezőben az instrumentum indulásával egyező időpontot kell jelenteni (nem korábbit), amennyiben a díjhátralék a </w:t>
      </w:r>
      <w:proofErr w:type="spellStart"/>
      <w:r w:rsidR="00BE33D7" w:rsidRPr="006C72EB">
        <w:rPr>
          <w:rFonts w:asciiTheme="minorHAnsi" w:hAnsiTheme="minorHAnsi" w:cstheme="minorHAnsi"/>
          <w:lang w:eastAsia="en-US"/>
        </w:rPr>
        <w:t>KHR</w:t>
      </w:r>
      <w:proofErr w:type="spellEnd"/>
      <w:r w:rsidR="00BE33D7" w:rsidRPr="006C72EB">
        <w:rPr>
          <w:rFonts w:asciiTheme="minorHAnsi" w:hAnsiTheme="minorHAnsi" w:cstheme="minorHAnsi"/>
          <w:lang w:eastAsia="en-US"/>
        </w:rPr>
        <w:t xml:space="preserve">-ben jelentésre kerül, a </w:t>
      </w:r>
      <w:proofErr w:type="spellStart"/>
      <w:r w:rsidR="00BE33D7" w:rsidRPr="006C72EB">
        <w:rPr>
          <w:rFonts w:asciiTheme="minorHAnsi" w:hAnsiTheme="minorHAnsi" w:cstheme="minorHAnsi"/>
          <w:lang w:eastAsia="en-US"/>
        </w:rPr>
        <w:t>KESD</w:t>
      </w:r>
      <w:proofErr w:type="spellEnd"/>
      <w:r w:rsidR="00BE33D7" w:rsidRPr="006C72EB">
        <w:rPr>
          <w:rFonts w:asciiTheme="minorHAnsi" w:hAnsiTheme="minorHAnsi" w:cstheme="minorHAnsi"/>
          <w:lang w:eastAsia="en-US"/>
        </w:rPr>
        <w:t xml:space="preserve"> táblában a „Késedelem </w:t>
      </w:r>
      <w:proofErr w:type="spellStart"/>
      <w:r w:rsidR="00BE33D7" w:rsidRPr="006C72EB">
        <w:rPr>
          <w:rFonts w:asciiTheme="minorHAnsi" w:hAnsiTheme="minorHAnsi" w:cstheme="minorHAnsi"/>
          <w:lang w:eastAsia="en-US"/>
        </w:rPr>
        <w:t>KHR</w:t>
      </w:r>
      <w:proofErr w:type="spellEnd"/>
      <w:r w:rsidR="00BE33D7" w:rsidRPr="006C72EB">
        <w:rPr>
          <w:rFonts w:asciiTheme="minorHAnsi" w:hAnsiTheme="minorHAnsi" w:cstheme="minorHAnsi"/>
          <w:lang w:eastAsia="en-US"/>
        </w:rPr>
        <w:t>-be történő rögzítésének időpontja” mezőben az indulás napjánál korábbi dátum is jelenthető.</w:t>
      </w:r>
    </w:p>
    <w:p w14:paraId="7B61E81D" w14:textId="485E2ECA" w:rsidR="004468E7" w:rsidRDefault="004468E7" w:rsidP="00F570C6">
      <w:pPr>
        <w:spacing w:after="0"/>
        <w:rPr>
          <w:rFonts w:asciiTheme="minorHAnsi" w:hAnsiTheme="minorHAnsi" w:cs="Arial"/>
        </w:rPr>
      </w:pPr>
      <w:r w:rsidRPr="006C72EB">
        <w:rPr>
          <w:rFonts w:asciiTheme="minorHAnsi" w:hAnsiTheme="minorHAnsi" w:cstheme="minorHAnsi"/>
          <w:lang w:eastAsia="en-US"/>
        </w:rPr>
        <w:t xml:space="preserve">2022. június vonatkozási időtől kezdődően a </w:t>
      </w:r>
      <w:proofErr w:type="spellStart"/>
      <w:r w:rsidRPr="006C72EB">
        <w:rPr>
          <w:rFonts w:asciiTheme="minorHAnsi" w:hAnsiTheme="minorHAnsi" w:cstheme="minorHAnsi"/>
          <w:lang w:eastAsia="en-US"/>
        </w:rPr>
        <w:t>DPD</w:t>
      </w:r>
      <w:proofErr w:type="spellEnd"/>
      <w:r w:rsidRPr="006C72EB">
        <w:rPr>
          <w:rFonts w:asciiTheme="minorHAnsi" w:hAnsiTheme="minorHAnsi" w:cstheme="minorHAnsi"/>
          <w:lang w:eastAsia="en-US"/>
        </w:rPr>
        <w:t xml:space="preserve"> adatszolgáltatás két mezője beépítésre kerül a HITREG adatmodellbe: „</w:t>
      </w:r>
      <w:r w:rsidRPr="006C72EB">
        <w:rPr>
          <w:rFonts w:asciiTheme="minorHAnsi" w:hAnsiTheme="minorHAnsi" w:cs="Arial"/>
        </w:rPr>
        <w:t xml:space="preserve">Késedelmes napok száma – </w:t>
      </w:r>
      <w:proofErr w:type="spellStart"/>
      <w:r w:rsidRPr="006C72EB">
        <w:rPr>
          <w:rFonts w:asciiTheme="minorHAnsi" w:hAnsiTheme="minorHAnsi" w:cs="Arial"/>
        </w:rPr>
        <w:t>legrégebbi</w:t>
      </w:r>
      <w:proofErr w:type="spellEnd"/>
      <w:r w:rsidRPr="006C72EB">
        <w:rPr>
          <w:rFonts w:asciiTheme="minorHAnsi" w:hAnsiTheme="minorHAnsi" w:cs="Arial"/>
        </w:rPr>
        <w:t xml:space="preserve"> késedelem szerint” és „Késedelmes napok száma – törlesztéssel korrigált”. A mezők a teljes hitelállomány tekintetében jelentendők, a törlesztéssel korrigált késedelmes napszámnak konzisztensnek kell lennie az SF18-19 táblákban jelentett aggregált adatokkal. A </w:t>
      </w:r>
      <w:proofErr w:type="spellStart"/>
      <w:r w:rsidRPr="006C72EB">
        <w:rPr>
          <w:rFonts w:asciiTheme="minorHAnsi" w:hAnsiTheme="minorHAnsi" w:cs="Arial"/>
        </w:rPr>
        <w:t>legrégebbi</w:t>
      </w:r>
      <w:proofErr w:type="spellEnd"/>
      <w:r w:rsidRPr="006C72EB">
        <w:rPr>
          <w:rFonts w:asciiTheme="minorHAnsi" w:hAnsiTheme="minorHAnsi" w:cs="Arial"/>
        </w:rPr>
        <w:t xml:space="preserve"> késedelem szerinti napszám nagyobb vagy egyenlő a törlesztéssel korrigált napszámmal.</w:t>
      </w:r>
    </w:p>
    <w:p w14:paraId="6035DFC9" w14:textId="64A8006C" w:rsidR="00462040" w:rsidRDefault="00462040" w:rsidP="00F570C6">
      <w:pPr>
        <w:spacing w:after="0"/>
        <w:rPr>
          <w:rFonts w:asciiTheme="minorHAnsi" w:hAnsiTheme="minorHAnsi" w:cs="Arial"/>
        </w:rPr>
      </w:pPr>
    </w:p>
    <w:p w14:paraId="1C250BC6" w14:textId="12A80760" w:rsidR="00462040" w:rsidRPr="006C72EB" w:rsidRDefault="00462040" w:rsidP="00F570C6">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w:t>
      </w:r>
      <w:r w:rsidR="0013148F">
        <w:rPr>
          <w:rFonts w:asciiTheme="minorHAnsi" w:hAnsiTheme="minorHAnsi" w:cs="Arial"/>
        </w:rPr>
        <w:t xml:space="preserve"> jelentendő a kapcsolódó rekord</w:t>
      </w:r>
      <w:r>
        <w:rPr>
          <w:rFonts w:asciiTheme="minorHAnsi" w:hAnsiTheme="minorHAnsi" w:cs="Arial"/>
        </w:rPr>
        <w:t xml:space="preserve">, azonban a késedelmes napszám </w:t>
      </w:r>
      <w:r w:rsidR="001D47FB">
        <w:rPr>
          <w:rFonts w:asciiTheme="minorHAnsi" w:hAnsiTheme="minorHAnsi" w:cs="Arial"/>
        </w:rPr>
        <w:t>(</w:t>
      </w:r>
      <w:proofErr w:type="spellStart"/>
      <w:r w:rsidR="001D47FB">
        <w:rPr>
          <w:rFonts w:asciiTheme="minorHAnsi" w:hAnsiTheme="minorHAnsi" w:cs="Arial"/>
        </w:rPr>
        <w:t>legrégebbi</w:t>
      </w:r>
      <w:proofErr w:type="spellEnd"/>
      <w:r w:rsidR="001D47FB">
        <w:rPr>
          <w:rFonts w:asciiTheme="minorHAnsi" w:hAnsiTheme="minorHAnsi" w:cs="Arial"/>
        </w:rPr>
        <w:t xml:space="preserve"> késedelem szerint és törlesztéssel korrigált) </w:t>
      </w:r>
      <w:r>
        <w:rPr>
          <w:rFonts w:asciiTheme="minorHAnsi" w:hAnsiTheme="minorHAnsi" w:cs="Arial"/>
        </w:rPr>
        <w:t>0 kell legyen</w:t>
      </w:r>
      <w:r w:rsidR="0013148F">
        <w:rPr>
          <w:rFonts w:asciiTheme="minorHAnsi" w:hAnsiTheme="minorHAnsi" w:cs="Arial"/>
        </w:rPr>
        <w:t xml:space="preserve"> (így megfelel az SF18-as tábla elvárásának, mely szerint a nem késedelmes oszlopban jelentendő a 0 napos késedelemmel rendelkező állomány)</w:t>
      </w:r>
      <w:r>
        <w:rPr>
          <w:rFonts w:asciiTheme="minorHAnsi" w:hAnsiTheme="minorHAnsi" w:cs="Arial"/>
        </w:rPr>
        <w:t xml:space="preserve">. </w:t>
      </w:r>
      <w:r w:rsidR="0013148F">
        <w:rPr>
          <w:rFonts w:asciiTheme="minorHAnsi" w:hAnsiTheme="minorHAnsi" w:cs="Arial"/>
        </w:rPr>
        <w:t xml:space="preserve">A késedelmes összeg töltendő és konzisztens kell legyen az esedékes tőke összegével. </w:t>
      </w:r>
    </w:p>
    <w:p w14:paraId="0E6FF4FF" w14:textId="76129CEA" w:rsidR="004468E7" w:rsidRPr="006C72EB" w:rsidRDefault="004468E7" w:rsidP="005847F9">
      <w:pPr>
        <w:rPr>
          <w:rFonts w:asciiTheme="minorHAnsi" w:hAnsiTheme="minorHAnsi" w:cstheme="minorHAnsi"/>
        </w:rPr>
      </w:pPr>
    </w:p>
    <w:p w14:paraId="1FBEECC0" w14:textId="2A68EC4C" w:rsidR="007C42A6" w:rsidRPr="006C72EB" w:rsidRDefault="007C42A6" w:rsidP="008E587A">
      <w:pPr>
        <w:pStyle w:val="Cmsor3"/>
        <w:jc w:val="both"/>
        <w:rPr>
          <w:rFonts w:asciiTheme="minorHAnsi" w:hAnsiTheme="minorHAnsi" w:cstheme="minorHAnsi"/>
          <w:b/>
          <w:szCs w:val="20"/>
        </w:rPr>
      </w:pPr>
      <w:bookmarkStart w:id="321" w:name="_Toc64967409"/>
      <w:bookmarkStart w:id="322" w:name="_Toc149902030"/>
      <w:bookmarkStart w:id="323" w:name="_Toc188019100"/>
      <w:r w:rsidRPr="006C72EB">
        <w:rPr>
          <w:rFonts w:asciiTheme="minorHAnsi" w:hAnsiTheme="minorHAnsi" w:cstheme="minorHAnsi"/>
          <w:b/>
          <w:szCs w:val="20"/>
        </w:rPr>
        <w:t>Hitelkiváltás</w:t>
      </w:r>
      <w:bookmarkEnd w:id="321"/>
      <w:r w:rsidR="00154BD0">
        <w:rPr>
          <w:rFonts w:asciiTheme="minorHAnsi" w:hAnsiTheme="minorHAnsi" w:cstheme="minorHAnsi"/>
          <w:b/>
          <w:szCs w:val="20"/>
        </w:rPr>
        <w:t xml:space="preserve"> (</w:t>
      </w:r>
      <w:proofErr w:type="spellStart"/>
      <w:r w:rsidR="00154BD0" w:rsidRPr="00154BD0">
        <w:rPr>
          <w:rFonts w:asciiTheme="minorHAnsi" w:hAnsiTheme="minorHAnsi" w:cstheme="minorHAnsi"/>
          <w:b/>
          <w:szCs w:val="20"/>
        </w:rPr>
        <w:t>HKIV</w:t>
      </w:r>
      <w:proofErr w:type="spellEnd"/>
      <w:r w:rsidR="00154BD0">
        <w:rPr>
          <w:rFonts w:asciiTheme="minorHAnsi" w:hAnsiTheme="minorHAnsi" w:cstheme="minorHAnsi"/>
          <w:b/>
          <w:szCs w:val="20"/>
        </w:rPr>
        <w:t>)</w:t>
      </w:r>
      <w:bookmarkEnd w:id="322"/>
      <w:bookmarkEnd w:id="323"/>
    </w:p>
    <w:p w14:paraId="50CA633E" w14:textId="74C41633" w:rsidR="0028729A" w:rsidRPr="006C72EB" w:rsidRDefault="0028729A" w:rsidP="005847F9">
      <w:pPr>
        <w:rPr>
          <w:rFonts w:asciiTheme="minorHAnsi" w:hAnsiTheme="minorHAnsi" w:cstheme="minorHAnsi"/>
        </w:rPr>
      </w:pPr>
      <w:bookmarkStart w:id="324" w:name="_Hlk534819288"/>
      <w:r w:rsidRPr="006C72EB">
        <w:rPr>
          <w:rFonts w:asciiTheme="minorHAnsi" w:hAnsiTheme="minorHAnsi" w:cstheme="minorHAnsi"/>
        </w:rPr>
        <w:t>A hitelkiváltások a következőképpen jelentendők:</w:t>
      </w:r>
    </w:p>
    <w:p w14:paraId="7A11052F" w14:textId="7F385A3E" w:rsidR="00124FDD" w:rsidRPr="006C72EB" w:rsidRDefault="00124FDD" w:rsidP="00FE4455">
      <w:pPr>
        <w:pStyle w:val="Listaszerbekezds"/>
        <w:numPr>
          <w:ilvl w:val="0"/>
          <w:numId w:val="10"/>
        </w:numPr>
        <w:rPr>
          <w:rFonts w:asciiTheme="minorHAnsi" w:hAnsiTheme="minorHAnsi" w:cstheme="minorHAnsi"/>
        </w:rPr>
      </w:pPr>
      <w:r w:rsidRPr="006C72EB">
        <w:rPr>
          <w:rFonts w:asciiTheme="minorHAnsi" w:hAnsiTheme="minorHAnsi" w:cstheme="minorHAnsi"/>
        </w:rPr>
        <w:t xml:space="preserve">amennyiben a keletkezés módja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hitelkiváltás (függetlenül attól, hogy saját vagy idegen hitel kiváltása), akkor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táblát tölteni kell. A táblában kötelező megadni a hitelkiváltás időpontját és saját hitel esetén a törzsszámot, mely meg kell egyezzen a megfigyelt szervezet törzsszámával. Saját hitel esetén kötelezően töltendő a „Kiváltott instrumentum banki azonosító” mezők és meg kell adni a „Kiváltott szerződés/instrumentum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 </w:t>
      </w:r>
      <w:proofErr w:type="gramStart"/>
      <w:r w:rsidRPr="006C72EB">
        <w:rPr>
          <w:rFonts w:asciiTheme="minorHAnsi" w:hAnsiTheme="minorHAnsi" w:cstheme="minorHAnsi"/>
        </w:rPr>
        <w:t>azonosító”-</w:t>
      </w:r>
      <w:proofErr w:type="gramEnd"/>
      <w:r w:rsidRPr="006C72EB">
        <w:rPr>
          <w:rFonts w:asciiTheme="minorHAnsi" w:hAnsiTheme="minorHAnsi" w:cstheme="minorHAnsi"/>
        </w:rPr>
        <w:t xml:space="preserve">t, amennyiben van ilyen. Idegen hitel </w:t>
      </w:r>
      <w:r w:rsidR="009F140D" w:rsidRPr="006C72EB">
        <w:rPr>
          <w:rFonts w:asciiTheme="minorHAnsi" w:hAnsiTheme="minorHAnsi" w:cstheme="minorHAnsi"/>
        </w:rPr>
        <w:t xml:space="preserve">kiváltása </w:t>
      </w:r>
      <w:r w:rsidRPr="006C72EB">
        <w:rPr>
          <w:rFonts w:asciiTheme="minorHAnsi" w:hAnsiTheme="minorHAnsi" w:cstheme="minorHAnsi"/>
        </w:rPr>
        <w:t>esetén</w:t>
      </w:r>
      <w:r w:rsidR="009F140D" w:rsidRPr="006C72EB">
        <w:rPr>
          <w:rFonts w:asciiTheme="minorHAnsi" w:hAnsiTheme="minorHAnsi" w:cstheme="minorHAnsi"/>
        </w:rPr>
        <w:t>,</w:t>
      </w:r>
      <w:r w:rsidRPr="006C72EB">
        <w:rPr>
          <w:rFonts w:asciiTheme="minorHAnsi" w:hAnsiTheme="minorHAnsi" w:cstheme="minorHAnsi"/>
        </w:rPr>
        <w:t xml:space="preserve"> </w:t>
      </w:r>
      <w:r w:rsidR="005F433E" w:rsidRPr="006C72EB">
        <w:rPr>
          <w:rFonts w:asciiTheme="minorHAnsi" w:hAnsiTheme="minorHAnsi" w:cstheme="minorHAnsi"/>
        </w:rPr>
        <w:t>meg kell adni</w:t>
      </w:r>
      <w:r w:rsidR="0028729A" w:rsidRPr="006C72EB">
        <w:rPr>
          <w:rFonts w:asciiTheme="minorHAnsi" w:hAnsiTheme="minorHAnsi" w:cstheme="minorHAnsi"/>
        </w:rPr>
        <w:t>, hogy mely hitelintézet/pénzügyi vállalkozás hitelét/hiteleit váltotta ki a hitelintézet</w:t>
      </w:r>
      <w:r w:rsidR="00212960" w:rsidRPr="006C72EB">
        <w:rPr>
          <w:rFonts w:asciiTheme="minorHAnsi" w:hAnsiTheme="minorHAnsi" w:cstheme="minorHAnsi"/>
        </w:rPr>
        <w:t xml:space="preserve"> (amennyiben rezidens partner hitele került kiváltásra, a 8 jegyű törzsszámot, amennyiben külföldi hitelintézet hitelét váltották ki, a 11 jegyű </w:t>
      </w:r>
      <w:proofErr w:type="spellStart"/>
      <w:r w:rsidR="00212960" w:rsidRPr="006C72EB">
        <w:rPr>
          <w:rFonts w:asciiTheme="minorHAnsi" w:hAnsiTheme="minorHAnsi" w:cstheme="minorHAnsi"/>
        </w:rPr>
        <w:t>BIC</w:t>
      </w:r>
      <w:proofErr w:type="spellEnd"/>
      <w:r w:rsidR="00212960" w:rsidRPr="006C72EB">
        <w:rPr>
          <w:rFonts w:asciiTheme="minorHAnsi" w:hAnsiTheme="minorHAnsi" w:cstheme="minorHAnsi"/>
        </w:rPr>
        <w:t xml:space="preserve"> kódot kell megadni)</w:t>
      </w:r>
      <w:r w:rsidR="0028729A" w:rsidRPr="006C72EB">
        <w:rPr>
          <w:rFonts w:asciiTheme="minorHAnsi" w:hAnsiTheme="minorHAnsi" w:cstheme="minorHAnsi"/>
        </w:rPr>
        <w:t>.</w:t>
      </w:r>
      <w:r w:rsidR="00AD3F8A" w:rsidRPr="006C72EB">
        <w:rPr>
          <w:rFonts w:asciiTheme="minorHAnsi" w:hAnsiTheme="minorHAnsi" w:cstheme="minorHAnsi"/>
        </w:rPr>
        <w:t xml:space="preserve"> Ha idegen hitel kiváltásánál nem ismertek a kiváltott hitelre vonatkozó adatok, a hitelkiváltás dátumát és annak az instrumentumnak az </w:t>
      </w:r>
      <w:proofErr w:type="spellStart"/>
      <w:r w:rsidR="00AD3F8A" w:rsidRPr="006C72EB">
        <w:rPr>
          <w:rFonts w:asciiTheme="minorHAnsi" w:hAnsiTheme="minorHAnsi" w:cstheme="minorHAnsi"/>
        </w:rPr>
        <w:t>INSTR</w:t>
      </w:r>
      <w:proofErr w:type="spellEnd"/>
      <w:r w:rsidR="00AD3F8A" w:rsidRPr="006C72EB">
        <w:rPr>
          <w:rFonts w:asciiTheme="minorHAnsi" w:hAnsiTheme="minorHAnsi" w:cstheme="minorHAnsi"/>
        </w:rPr>
        <w:t xml:space="preserve"> </w:t>
      </w:r>
      <w:r w:rsidR="005A4D29" w:rsidRPr="006C72EB">
        <w:rPr>
          <w:rFonts w:asciiTheme="minorHAnsi" w:hAnsiTheme="minorHAnsi" w:cstheme="minorHAnsi"/>
        </w:rPr>
        <w:t xml:space="preserve">azonosítóját, amely képződött, mindenképp meg kell adni (ezek kötelező mezők). </w:t>
      </w:r>
      <w:r w:rsidR="0028729A" w:rsidRPr="006C72EB">
        <w:rPr>
          <w:rFonts w:asciiTheme="minorHAnsi" w:hAnsiTheme="minorHAnsi" w:cstheme="minorHAnsi"/>
        </w:rPr>
        <w:t xml:space="preserve">Amennyiben többes kapcsolat áll fenn a kiváltó és a kiváltott hitelek között, az is jelentendő, adott kiváltó hitelhez a </w:t>
      </w:r>
      <w:proofErr w:type="spellStart"/>
      <w:r w:rsidR="0028729A" w:rsidRPr="006C72EB">
        <w:rPr>
          <w:rFonts w:asciiTheme="minorHAnsi" w:hAnsiTheme="minorHAnsi" w:cstheme="minorHAnsi"/>
        </w:rPr>
        <w:t>HKIV</w:t>
      </w:r>
      <w:proofErr w:type="spellEnd"/>
      <w:r w:rsidR="0028729A" w:rsidRPr="006C72EB">
        <w:rPr>
          <w:rFonts w:asciiTheme="minorHAnsi" w:hAnsiTheme="minorHAnsi" w:cstheme="minorHAnsi"/>
        </w:rPr>
        <w:t xml:space="preserve"> táblán keresztül több kiváltott hitelt kapcsolva</w:t>
      </w:r>
      <w:r w:rsidR="0076769C" w:rsidRPr="006C72EB">
        <w:rPr>
          <w:rFonts w:asciiTheme="minorHAnsi" w:hAnsiTheme="minorHAnsi" w:cstheme="minorHAnsi"/>
        </w:rPr>
        <w:t xml:space="preserve"> (</w:t>
      </w:r>
      <w:proofErr w:type="spellStart"/>
      <w:r w:rsidR="0076769C" w:rsidRPr="006C72EB">
        <w:rPr>
          <w:rFonts w:asciiTheme="minorHAnsi" w:hAnsiTheme="minorHAnsi" w:cstheme="minorHAnsi"/>
        </w:rPr>
        <w:t>INSTR</w:t>
      </w:r>
      <w:proofErr w:type="spellEnd"/>
      <w:r w:rsidR="0076769C" w:rsidRPr="006C72EB">
        <w:rPr>
          <w:rFonts w:asciiTheme="minorHAnsi" w:hAnsiTheme="minorHAnsi" w:cstheme="minorHAnsi"/>
        </w:rPr>
        <w:t xml:space="preserve"> szinten </w:t>
      </w:r>
      <w:proofErr w:type="spellStart"/>
      <w:r w:rsidR="0076769C" w:rsidRPr="006C72EB">
        <w:rPr>
          <w:rFonts w:asciiTheme="minorHAnsi" w:hAnsiTheme="minorHAnsi" w:cstheme="minorHAnsi"/>
        </w:rPr>
        <w:t>INSTK</w:t>
      </w:r>
      <w:proofErr w:type="spellEnd"/>
      <w:r w:rsidR="0076769C" w:rsidRPr="006C72EB">
        <w:rPr>
          <w:rFonts w:asciiTheme="minorHAnsi" w:hAnsiTheme="minorHAnsi" w:cstheme="minorHAnsi"/>
        </w:rPr>
        <w:t xml:space="preserve"> nem jelenthető a </w:t>
      </w:r>
      <w:proofErr w:type="spellStart"/>
      <w:r w:rsidR="0076769C" w:rsidRPr="006C72EB">
        <w:rPr>
          <w:rFonts w:asciiTheme="minorHAnsi" w:hAnsiTheme="minorHAnsi" w:cstheme="minorHAnsi"/>
        </w:rPr>
        <w:t>HKIV</w:t>
      </w:r>
      <w:proofErr w:type="spellEnd"/>
      <w:r w:rsidR="0076769C" w:rsidRPr="006C72EB">
        <w:rPr>
          <w:rFonts w:asciiTheme="minorHAnsi" w:hAnsiTheme="minorHAnsi" w:cstheme="minorHAnsi"/>
        </w:rPr>
        <w:t xml:space="preserve"> táblában)</w:t>
      </w:r>
      <w:r w:rsidR="0028729A" w:rsidRPr="006C72EB">
        <w:rPr>
          <w:rFonts w:asciiTheme="minorHAnsi" w:hAnsiTheme="minorHAnsi" w:cstheme="minorHAnsi"/>
        </w:rPr>
        <w:t>.</w:t>
      </w:r>
      <w:r w:rsidR="00E676BD" w:rsidRPr="006C72EB">
        <w:rPr>
          <w:rFonts w:asciiTheme="minorHAnsi" w:hAnsiTheme="minorHAnsi" w:cstheme="minorHAnsi"/>
        </w:rPr>
        <w:t xml:space="preserve"> Annyi sort kell jelenteni, ahány féle kapcsolat lehet (kiváltó-kiváltott hitel permutációk száma), </w:t>
      </w:r>
      <w:proofErr w:type="gramStart"/>
      <w:r w:rsidR="00E676BD" w:rsidRPr="006C72EB">
        <w:rPr>
          <w:rFonts w:asciiTheme="minorHAnsi" w:hAnsiTheme="minorHAnsi" w:cstheme="minorHAnsi"/>
        </w:rPr>
        <w:t>pl.</w:t>
      </w:r>
      <w:proofErr w:type="gramEnd"/>
      <w:r w:rsidR="00E676BD" w:rsidRPr="006C72EB">
        <w:rPr>
          <w:rFonts w:asciiTheme="minorHAnsi" w:hAnsiTheme="minorHAnsi" w:cstheme="minorHAnsi"/>
        </w:rPr>
        <w:t xml:space="preserve"> ha 2 hitellel kerül 3 hitel kiváltásra, akkor 6 sort kell megadni a </w:t>
      </w:r>
      <w:proofErr w:type="spellStart"/>
      <w:r w:rsidR="00E676BD" w:rsidRPr="006C72EB">
        <w:rPr>
          <w:rFonts w:asciiTheme="minorHAnsi" w:hAnsiTheme="minorHAnsi" w:cstheme="minorHAnsi"/>
        </w:rPr>
        <w:t>HKIV</w:t>
      </w:r>
      <w:proofErr w:type="spellEnd"/>
      <w:r w:rsidR="00E676BD" w:rsidRPr="006C72EB">
        <w:rPr>
          <w:rFonts w:asciiTheme="minorHAnsi" w:hAnsiTheme="minorHAnsi" w:cstheme="minorHAnsi"/>
        </w:rPr>
        <w:t xml:space="preserve"> táblában.</w:t>
      </w:r>
    </w:p>
    <w:p w14:paraId="4823FA76" w14:textId="6638CDA0" w:rsidR="0028729A" w:rsidRPr="006C72EB" w:rsidRDefault="0028729A" w:rsidP="00FE4455">
      <w:pPr>
        <w:pStyle w:val="Listaszerbekezds"/>
        <w:numPr>
          <w:ilvl w:val="0"/>
          <w:numId w:val="10"/>
        </w:numPr>
        <w:rPr>
          <w:rFonts w:asciiTheme="minorHAnsi" w:hAnsiTheme="minorHAnsi" w:cstheme="minorHAnsi"/>
        </w:rPr>
      </w:pPr>
      <w:r w:rsidRPr="006C72EB">
        <w:rPr>
          <w:rFonts w:asciiTheme="minorHAnsi" w:hAnsiTheme="minorHAnsi" w:cstheme="minorHAnsi"/>
        </w:rPr>
        <w:t xml:space="preserve"> </w:t>
      </w:r>
      <w:r w:rsidR="00124FDD" w:rsidRPr="006C72EB">
        <w:rPr>
          <w:rFonts w:asciiTheme="minorHAnsi" w:hAnsiTheme="minorHAnsi" w:cstheme="minorHAnsi"/>
        </w:rPr>
        <w:t>a</w:t>
      </w:r>
      <w:r w:rsidRPr="006C72EB">
        <w:rPr>
          <w:rFonts w:asciiTheme="minorHAnsi" w:hAnsiTheme="minorHAnsi" w:cstheme="minorHAnsi"/>
        </w:rPr>
        <w:t xml:space="preserve">mennyiben újratárgyalás vagy átstrukturálás következtében új instrumentum jön létre </w:t>
      </w:r>
      <w:r w:rsidR="009F140D" w:rsidRPr="006C72EB">
        <w:rPr>
          <w:rFonts w:asciiTheme="minorHAnsi" w:hAnsiTheme="minorHAnsi" w:cstheme="minorHAnsi"/>
        </w:rPr>
        <w:t>–</w:t>
      </w:r>
      <w:r w:rsidRPr="006C72EB">
        <w:rPr>
          <w:rFonts w:asciiTheme="minorHAnsi" w:hAnsiTheme="minorHAnsi" w:cstheme="minorHAnsi"/>
        </w:rPr>
        <w:t xml:space="preserve"> azaz</w:t>
      </w:r>
      <w:r w:rsidR="009F140D" w:rsidRPr="006C72EB">
        <w:rPr>
          <w:rFonts w:asciiTheme="minorHAnsi" w:hAnsiTheme="minorHAnsi" w:cstheme="minorHAnsi"/>
        </w:rPr>
        <w:t>,</w:t>
      </w:r>
      <w:r w:rsidRPr="006C72EB">
        <w:rPr>
          <w:rFonts w:asciiTheme="minorHAnsi" w:hAnsiTheme="minorHAnsi" w:cstheme="minorHAnsi"/>
        </w:rPr>
        <w:t xml:space="preserve"> ha az instrumentum keletkezésének módjaként átstrukturálás, újratárgyalás vagy hitelkiváltás szerepel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w:t>
      </w:r>
      <w:r w:rsidR="00527537" w:rsidRPr="006C72EB">
        <w:rPr>
          <w:rFonts w:asciiTheme="minorHAnsi" w:hAnsiTheme="minorHAnsi" w:cstheme="minorHAnsi"/>
        </w:rPr>
        <w:t>táblá</w:t>
      </w:r>
      <w:r w:rsidRPr="006C72EB">
        <w:rPr>
          <w:rFonts w:asciiTheme="minorHAnsi" w:hAnsiTheme="minorHAnsi" w:cstheme="minorHAnsi"/>
        </w:rPr>
        <w:t xml:space="preserve">ban -, akkor az új instrumentumhoz </w:t>
      </w:r>
      <w:r w:rsidR="00124FDD" w:rsidRPr="006C72EB">
        <w:rPr>
          <w:rFonts w:asciiTheme="minorHAnsi" w:hAnsiTheme="minorHAnsi" w:cstheme="minorHAnsi"/>
        </w:rPr>
        <w:t xml:space="preserve">kapcsolódóan a </w:t>
      </w:r>
      <w:proofErr w:type="spellStart"/>
      <w:r w:rsidR="00124FDD" w:rsidRPr="006C72EB">
        <w:rPr>
          <w:rFonts w:asciiTheme="minorHAnsi" w:hAnsiTheme="minorHAnsi" w:cstheme="minorHAnsi"/>
        </w:rPr>
        <w:t>HKIV</w:t>
      </w:r>
      <w:proofErr w:type="spellEnd"/>
      <w:r w:rsidR="00124FDD" w:rsidRPr="006C72EB">
        <w:rPr>
          <w:rFonts w:asciiTheme="minorHAnsi" w:hAnsiTheme="minorHAnsi" w:cstheme="minorHAnsi"/>
        </w:rPr>
        <w:t xml:space="preserve"> táblában szintén jelentendők az adatok a saját hitel kiváltásánál leírtakkal egyező módon.</w:t>
      </w:r>
    </w:p>
    <w:p w14:paraId="67DC517B" w14:textId="12221C8A" w:rsidR="00CD0FEE" w:rsidRPr="006C72EB" w:rsidRDefault="00B17E2B" w:rsidP="00FE4455">
      <w:pPr>
        <w:pStyle w:val="Listaszerbekezds"/>
        <w:numPr>
          <w:ilvl w:val="0"/>
          <w:numId w:val="10"/>
        </w:numPr>
        <w:rPr>
          <w:rFonts w:asciiTheme="minorHAnsi" w:hAnsiTheme="minorHAnsi" w:cstheme="minorHAnsi"/>
        </w:rPr>
      </w:pPr>
      <w:r w:rsidRPr="006C72EB">
        <w:rPr>
          <w:rFonts w:asciiTheme="minorHAnsi" w:hAnsiTheme="minorHAnsi" w:cstheme="minorHAnsi"/>
        </w:rPr>
        <w:t>amennyiben elhunyt ügyfél esetén a hagyatéki eljárás lezajlása után a hitel átkerül az örököshöz</w:t>
      </w:r>
      <w:r w:rsidR="00B70AE7" w:rsidRPr="006C72EB">
        <w:rPr>
          <w:rFonts w:asciiTheme="minorHAnsi" w:hAnsiTheme="minorHAnsi" w:cstheme="minorHAnsi"/>
        </w:rPr>
        <w:t xml:space="preserve"> új szerződés kötésével</w:t>
      </w:r>
      <w:r w:rsidRPr="006C72EB">
        <w:rPr>
          <w:rFonts w:asciiTheme="minorHAnsi" w:hAnsiTheme="minorHAnsi" w:cstheme="minorHAnsi"/>
        </w:rPr>
        <w:t xml:space="preserve">, akkor az jelentendő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a hitelkiváltással analóg módon.</w:t>
      </w:r>
      <w:r w:rsidR="00B70AE7" w:rsidRPr="006C72EB">
        <w:rPr>
          <w:rFonts w:asciiTheme="minorHAnsi" w:hAnsiTheme="minorHAnsi" w:cstheme="minorHAnsi"/>
        </w:rPr>
        <w:t xml:space="preserve"> Az örökös által felvett hitelnél a keletkezés módja az </w:t>
      </w:r>
      <w:proofErr w:type="spellStart"/>
      <w:r w:rsidR="00B70AE7" w:rsidRPr="006C72EB">
        <w:rPr>
          <w:rFonts w:asciiTheme="minorHAnsi" w:hAnsiTheme="minorHAnsi" w:cstheme="minorHAnsi"/>
        </w:rPr>
        <w:t>INSTR</w:t>
      </w:r>
      <w:proofErr w:type="spellEnd"/>
      <w:r w:rsidR="00B70AE7" w:rsidRPr="006C72EB">
        <w:rPr>
          <w:rFonts w:asciiTheme="minorHAnsi" w:hAnsiTheme="minorHAnsi" w:cstheme="minorHAnsi"/>
        </w:rPr>
        <w:t xml:space="preserve"> táblában „</w:t>
      </w:r>
      <w:proofErr w:type="spellStart"/>
      <w:r w:rsidR="00613602" w:rsidRPr="006C72EB">
        <w:rPr>
          <w:rFonts w:asciiTheme="minorHAnsi" w:hAnsiTheme="minorHAnsi" w:cstheme="minorHAnsi"/>
        </w:rPr>
        <w:t>HKIV_ELH</w:t>
      </w:r>
      <w:proofErr w:type="spellEnd"/>
      <w:r w:rsidR="00B70AE7" w:rsidRPr="006C72EB">
        <w:rPr>
          <w:rFonts w:asciiTheme="minorHAnsi" w:hAnsiTheme="minorHAnsi" w:cstheme="minorHAnsi"/>
        </w:rPr>
        <w:t xml:space="preserve">”, a megszűnt hitelnél az </w:t>
      </w:r>
      <w:proofErr w:type="spellStart"/>
      <w:r w:rsidR="00B70AE7" w:rsidRPr="006C72EB">
        <w:rPr>
          <w:rFonts w:asciiTheme="minorHAnsi" w:hAnsiTheme="minorHAnsi" w:cstheme="minorHAnsi"/>
        </w:rPr>
        <w:t>INSTM</w:t>
      </w:r>
      <w:proofErr w:type="spellEnd"/>
      <w:r w:rsidR="00B70AE7" w:rsidRPr="006C72EB">
        <w:rPr>
          <w:rFonts w:asciiTheme="minorHAnsi" w:hAnsiTheme="minorHAnsi" w:cstheme="minorHAnsi"/>
        </w:rPr>
        <w:t xml:space="preserve"> táblában a megszűnés módja „egyéb megszűnés” lesz.</w:t>
      </w:r>
      <w:r w:rsidR="00613602" w:rsidRPr="006C72EB">
        <w:rPr>
          <w:rFonts w:asciiTheme="minorHAnsi" w:hAnsiTheme="minorHAnsi" w:cstheme="minorHAnsi"/>
        </w:rPr>
        <w:t xml:space="preserve"> Ugyanígy kell eljárni akkor, ha az adós helyére az adóstárs belépése új szerződés megkötésével történik.</w:t>
      </w:r>
    </w:p>
    <w:p w14:paraId="10AAA479" w14:textId="5646E0BB" w:rsidR="007C7FB9" w:rsidRPr="006C72EB" w:rsidRDefault="007C7FB9" w:rsidP="00FE4455">
      <w:pPr>
        <w:pStyle w:val="Listaszerbekezds"/>
        <w:numPr>
          <w:ilvl w:val="0"/>
          <w:numId w:val="10"/>
        </w:numPr>
        <w:rPr>
          <w:rFonts w:asciiTheme="minorHAnsi" w:hAnsiTheme="minorHAnsi" w:cstheme="minorHAnsi"/>
        </w:rPr>
      </w:pPr>
      <w:r w:rsidRPr="006C72EB">
        <w:rPr>
          <w:rFonts w:asciiTheme="minorHAnsi" w:hAnsiTheme="minorHAnsi" w:cstheme="minorHAnsi"/>
        </w:rPr>
        <w:t xml:space="preserve">lakástakarékpénztári formában működő hitelintézetek esetén az áthidaló hitelből normál hitellé történő változást szintén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kell jelenteni</w:t>
      </w:r>
      <w:r w:rsidR="00FD1032" w:rsidRPr="006C72EB">
        <w:rPr>
          <w:rFonts w:asciiTheme="minorHAnsi" w:hAnsiTheme="minorHAnsi" w:cstheme="minorHAnsi"/>
        </w:rPr>
        <w:t xml:space="preserve">, a normál hitelnél az instrumentum keletkezésének módja az </w:t>
      </w:r>
      <w:proofErr w:type="spellStart"/>
      <w:r w:rsidR="00FD1032" w:rsidRPr="006C72EB">
        <w:rPr>
          <w:rFonts w:asciiTheme="minorHAnsi" w:hAnsiTheme="minorHAnsi" w:cstheme="minorHAnsi"/>
        </w:rPr>
        <w:t>INSTR</w:t>
      </w:r>
      <w:proofErr w:type="spellEnd"/>
      <w:r w:rsidR="00FD1032" w:rsidRPr="006C72EB">
        <w:rPr>
          <w:rFonts w:asciiTheme="minorHAnsi" w:hAnsiTheme="minorHAnsi" w:cstheme="minorHAnsi"/>
        </w:rPr>
        <w:t xml:space="preserve"> táblában „</w:t>
      </w:r>
      <w:proofErr w:type="spellStart"/>
      <w:r w:rsidR="00FD1032" w:rsidRPr="006C72EB">
        <w:rPr>
          <w:rFonts w:asciiTheme="minorHAnsi" w:hAnsiTheme="minorHAnsi" w:cstheme="minorHAnsi"/>
        </w:rPr>
        <w:t>HKIV_ATFORD</w:t>
      </w:r>
      <w:proofErr w:type="spellEnd"/>
      <w:r w:rsidR="00FD1032" w:rsidRPr="006C72EB">
        <w:rPr>
          <w:rFonts w:asciiTheme="minorHAnsi" w:hAnsiTheme="minorHAnsi" w:cstheme="minorHAnsi"/>
        </w:rPr>
        <w:t>” kell legyen.</w:t>
      </w:r>
    </w:p>
    <w:bookmarkEnd w:id="324"/>
    <w:p w14:paraId="3978BDB7" w14:textId="6986D027" w:rsidR="00C84341" w:rsidRPr="006C72EB" w:rsidRDefault="00E764C6" w:rsidP="005847F9">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szereplő instrumentumok kiváltását – akár tartozik hozzájuk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akár nem – nem kell jelenteni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ennek megfelelően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szereplő </w:t>
      </w:r>
      <w:proofErr w:type="spellStart"/>
      <w:r w:rsidRPr="006C72EB">
        <w:rPr>
          <w:rFonts w:asciiTheme="minorHAnsi" w:hAnsiTheme="minorHAnsi" w:cstheme="minorHAnsi"/>
        </w:rPr>
        <w:t>INSTK_AZON</w:t>
      </w:r>
      <w:proofErr w:type="spellEnd"/>
      <w:r w:rsidRPr="006C72EB">
        <w:rPr>
          <w:rFonts w:asciiTheme="minorHAnsi" w:hAnsiTheme="minorHAnsi" w:cstheme="minorHAnsi"/>
        </w:rPr>
        <w:t xml:space="preserve"> mező tilos mező (nem köthető hitelkiváltás esemény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instrumentumhoz). Amennyiben </w:t>
      </w:r>
      <w:proofErr w:type="spellStart"/>
      <w:r w:rsidR="00034AB7" w:rsidRPr="006C72EB">
        <w:rPr>
          <w:rFonts w:asciiTheme="minorHAnsi" w:hAnsiTheme="minorHAnsi" w:cstheme="minorHAnsi"/>
        </w:rPr>
        <w:t>INSTK</w:t>
      </w:r>
      <w:proofErr w:type="spellEnd"/>
      <w:r w:rsidR="00034AB7" w:rsidRPr="006C72EB">
        <w:rPr>
          <w:rFonts w:asciiTheme="minorHAnsi" w:hAnsiTheme="minorHAnsi" w:cstheme="minorHAnsi"/>
        </w:rPr>
        <w:t xml:space="preserve"> táblában megnyitott instrumentum kerül kiváltásra, azt meg kell szüntetni a kiváltás hónapjában az </w:t>
      </w:r>
      <w:proofErr w:type="spellStart"/>
      <w:r w:rsidR="00034AB7" w:rsidRPr="006C72EB">
        <w:rPr>
          <w:rFonts w:asciiTheme="minorHAnsi" w:hAnsiTheme="minorHAnsi" w:cstheme="minorHAnsi"/>
        </w:rPr>
        <w:t>INSTM</w:t>
      </w:r>
      <w:proofErr w:type="spellEnd"/>
      <w:r w:rsidR="00034AB7" w:rsidRPr="006C72EB">
        <w:rPr>
          <w:rFonts w:asciiTheme="minorHAnsi" w:hAnsiTheme="minorHAnsi" w:cstheme="minorHAnsi"/>
        </w:rPr>
        <w:t xml:space="preserve"> táblában ’</w:t>
      </w:r>
      <w:proofErr w:type="spellStart"/>
      <w:r w:rsidR="00034AB7" w:rsidRPr="006C72EB">
        <w:rPr>
          <w:rFonts w:asciiTheme="minorHAnsi" w:hAnsiTheme="minorHAnsi" w:cstheme="minorHAnsi"/>
        </w:rPr>
        <w:t>EGYEBM</w:t>
      </w:r>
      <w:proofErr w:type="spellEnd"/>
      <w:r w:rsidR="00034AB7" w:rsidRPr="006C72EB">
        <w:rPr>
          <w:rFonts w:asciiTheme="minorHAnsi" w:hAnsiTheme="minorHAnsi" w:cstheme="minorHAnsi"/>
        </w:rPr>
        <w:t xml:space="preserve">’ kóddal. Ha az </w:t>
      </w:r>
      <w:proofErr w:type="spellStart"/>
      <w:r w:rsidR="00034AB7" w:rsidRPr="006C72EB">
        <w:rPr>
          <w:rFonts w:asciiTheme="minorHAnsi" w:hAnsiTheme="minorHAnsi" w:cstheme="minorHAnsi"/>
        </w:rPr>
        <w:t>INSTK</w:t>
      </w:r>
      <w:proofErr w:type="spellEnd"/>
      <w:r w:rsidR="00034AB7" w:rsidRPr="006C72EB">
        <w:rPr>
          <w:rFonts w:asciiTheme="minorHAnsi" w:hAnsiTheme="minorHAnsi" w:cstheme="minorHAnsi"/>
        </w:rPr>
        <w:t xml:space="preserve"> instrumentum alá tartoznak </w:t>
      </w:r>
      <w:proofErr w:type="spellStart"/>
      <w:r w:rsidR="00034AB7" w:rsidRPr="006C72EB">
        <w:rPr>
          <w:rFonts w:asciiTheme="minorHAnsi" w:hAnsiTheme="minorHAnsi" w:cstheme="minorHAnsi"/>
        </w:rPr>
        <w:t>INSTR</w:t>
      </w:r>
      <w:proofErr w:type="spellEnd"/>
      <w:r w:rsidR="00034AB7" w:rsidRPr="006C72EB">
        <w:rPr>
          <w:rFonts w:asciiTheme="minorHAnsi" w:hAnsiTheme="minorHAnsi" w:cstheme="minorHAnsi"/>
        </w:rPr>
        <w:t xml:space="preserve"> instrumentumok, azok kiváltását a fentiek szerint le kell jelenteni.</w:t>
      </w:r>
    </w:p>
    <w:p w14:paraId="3796EFD8" w14:textId="36F940E5" w:rsidR="00034AB7" w:rsidRPr="006C72EB" w:rsidRDefault="00034AB7" w:rsidP="005847F9">
      <w:pPr>
        <w:rPr>
          <w:rFonts w:asciiTheme="minorHAnsi" w:hAnsiTheme="minorHAnsi" w:cstheme="minorHAnsi"/>
        </w:rPr>
      </w:pPr>
      <w:r w:rsidRPr="006C72EB">
        <w:rPr>
          <w:rFonts w:asciiTheme="minorHAnsi" w:hAnsiTheme="minorHAnsi" w:cstheme="minorHAnsi"/>
        </w:rPr>
        <w:t xml:space="preserve">Hitel kiváltása esetén a kiváltott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instrumentumokat saját hitel kiváltásakor „hitelkiváltás átstrukturálással/hitelkiváltás újratárgyalással/egyéb módon történő hitelkiváltás” kódok valamelyikével kell lezárni 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táblában a kiváltás hónapjában, idegen bank által történő kiváltás esetén is ezen kódok valamelyikét kell alkalmazni, ha rendelkezésre áll az információ, ha nem, akkor az ’</w:t>
      </w:r>
      <w:proofErr w:type="spellStart"/>
      <w:r w:rsidRPr="006C72EB">
        <w:rPr>
          <w:rFonts w:asciiTheme="minorHAnsi" w:hAnsiTheme="minorHAnsi" w:cstheme="minorHAnsi"/>
        </w:rPr>
        <w:t>EGYEBM</w:t>
      </w:r>
      <w:proofErr w:type="spellEnd"/>
      <w:r w:rsidRPr="006C72EB">
        <w:rPr>
          <w:rFonts w:asciiTheme="minorHAnsi" w:hAnsiTheme="minorHAnsi" w:cstheme="minorHAnsi"/>
        </w:rPr>
        <w:t>’ kódot.</w:t>
      </w:r>
    </w:p>
    <w:p w14:paraId="133B633E" w14:textId="64021EF1" w:rsidR="00153AC7" w:rsidRPr="006C72EB" w:rsidRDefault="00153AC7">
      <w:pPr>
        <w:pStyle w:val="Cmsor3"/>
        <w:rPr>
          <w:b/>
          <w:bCs w:val="0"/>
        </w:rPr>
      </w:pPr>
      <w:bookmarkStart w:id="325" w:name="_Toc149902031"/>
      <w:bookmarkStart w:id="326" w:name="_Toc188019101"/>
      <w:r w:rsidRPr="006C72EB">
        <w:rPr>
          <w:b/>
          <w:bCs w:val="0"/>
        </w:rPr>
        <w:t>Instrumentum – kamatstatisztika</w:t>
      </w:r>
      <w:r w:rsidR="00154BD0">
        <w:rPr>
          <w:b/>
          <w:bCs w:val="0"/>
        </w:rPr>
        <w:t xml:space="preserve"> (</w:t>
      </w:r>
      <w:proofErr w:type="spellStart"/>
      <w:r w:rsidR="00154BD0" w:rsidRPr="006C72EB">
        <w:rPr>
          <w:b/>
          <w:bCs w:val="0"/>
        </w:rPr>
        <w:t>INST_KAM</w:t>
      </w:r>
      <w:proofErr w:type="spellEnd"/>
      <w:r w:rsidR="00154BD0">
        <w:rPr>
          <w:b/>
          <w:bCs w:val="0"/>
        </w:rPr>
        <w:t>)</w:t>
      </w:r>
      <w:bookmarkEnd w:id="325"/>
      <w:bookmarkEnd w:id="326"/>
    </w:p>
    <w:p w14:paraId="3E1B5F19" w14:textId="4761B594" w:rsidR="007D4D3A" w:rsidRPr="006C72EB" w:rsidRDefault="004B0F5C" w:rsidP="005C36F2">
      <w:r w:rsidRPr="006C72EB">
        <w:t xml:space="preserve">A tábla célja a K21 és K23 jelű adatszolgáltatások HITREG megfeleltetésének felépítése. Az adott hónapra vonatkozó K21 és K23 jelentésekben szereplő azonosító kódokat kell összekötni a HITREG </w:t>
      </w:r>
      <w:proofErr w:type="spellStart"/>
      <w:r w:rsidRPr="006C72EB">
        <w:t>INSTK</w:t>
      </w:r>
      <w:proofErr w:type="spellEnd"/>
      <w:r w:rsidRPr="006C72EB">
        <w:t xml:space="preserve"> vagy </w:t>
      </w:r>
      <w:proofErr w:type="spellStart"/>
      <w:r w:rsidRPr="006C72EB">
        <w:t>INSTR</w:t>
      </w:r>
      <w:proofErr w:type="spellEnd"/>
      <w:r w:rsidRPr="006C72EB">
        <w:t xml:space="preserve"> azonosítóival. </w:t>
      </w:r>
      <w:r w:rsidR="00DC00FF" w:rsidRPr="006C72EB">
        <w:t>Tehát a</w:t>
      </w:r>
      <w:r w:rsidR="007D4D3A" w:rsidRPr="006C72EB">
        <w:t xml:space="preserve">z az azonosító jelentendő a táblában, amely tekintetében az új szerződéses összeg egyezik a kamatstatisztikában szereplő új szerződés összegével. </w:t>
      </w:r>
      <w:r w:rsidR="00DC00FF" w:rsidRPr="006C72EB">
        <w:t xml:space="preserve">Ez azt jelenti, hogy amennyiben az </w:t>
      </w:r>
      <w:proofErr w:type="spellStart"/>
      <w:r w:rsidR="00DC00FF" w:rsidRPr="006C72EB">
        <w:t>INSTR</w:t>
      </w:r>
      <w:proofErr w:type="spellEnd"/>
      <w:r w:rsidR="00DC00FF" w:rsidRPr="006C72EB">
        <w:t xml:space="preserve"> táblában szerepel azonosító az </w:t>
      </w:r>
      <w:proofErr w:type="spellStart"/>
      <w:r w:rsidR="00DC00FF" w:rsidRPr="006C72EB">
        <w:t>INSTR.INSTK_AZON</w:t>
      </w:r>
      <w:proofErr w:type="spellEnd"/>
      <w:r w:rsidR="00DC00FF" w:rsidRPr="006C72EB">
        <w:t xml:space="preserve"> mezőben, akkor ahhoz az azonosítóhoz kell kötni a kamatstatisztikai azonosítót.</w:t>
      </w:r>
    </w:p>
    <w:p w14:paraId="476E75C6" w14:textId="6B4E8398" w:rsidR="005C36F2" w:rsidRPr="006C72EB" w:rsidRDefault="004B0F5C" w:rsidP="005C36F2">
      <w:r w:rsidRPr="006C72EB">
        <w:t xml:space="preserve">Alapvetően az </w:t>
      </w:r>
      <w:proofErr w:type="spellStart"/>
      <w:r w:rsidRPr="006C72EB">
        <w:t>INSTR</w:t>
      </w:r>
      <w:proofErr w:type="spellEnd"/>
      <w:r w:rsidRPr="006C72EB">
        <w:t xml:space="preserve"> tábla szerződéskötés napja és indulás napja egyezőségének esetén </w:t>
      </w:r>
      <w:r w:rsidR="005C36F2" w:rsidRPr="006C72EB">
        <w:t xml:space="preserve">ezen dátummezőkben </w:t>
      </w:r>
      <w:r w:rsidRPr="006C72EB">
        <w:t xml:space="preserve">szereplő </w:t>
      </w:r>
      <w:r w:rsidR="00BD00B5" w:rsidRPr="006C72EB">
        <w:t xml:space="preserve">dátumot magában foglaló </w:t>
      </w:r>
      <w:r w:rsidR="00ED5A5D" w:rsidRPr="006C72EB">
        <w:t xml:space="preserve">vonatkozási </w:t>
      </w:r>
      <w:r w:rsidRPr="006C72EB">
        <w:t xml:space="preserve">időszakban </w:t>
      </w:r>
      <w:r w:rsidR="004B7F2C" w:rsidRPr="006C72EB">
        <w:t>töltendő a tábla</w:t>
      </w:r>
      <w:r w:rsidR="005C36F2" w:rsidRPr="006C72EB">
        <w:t xml:space="preserve">. </w:t>
      </w:r>
      <w:r w:rsidRPr="006C72EB">
        <w:t xml:space="preserve"> </w:t>
      </w:r>
      <w:r w:rsidR="005C36F2" w:rsidRPr="006C72EB">
        <w:t xml:space="preserve">Amennyiben a szerződéskötés napja és indulás napja eltér </w:t>
      </w:r>
      <w:r w:rsidR="008D4D7B" w:rsidRPr="006C72EB">
        <w:t xml:space="preserve">(tehát a </w:t>
      </w:r>
      <w:r w:rsidR="008D4D7B" w:rsidRPr="006C72EB">
        <w:rPr>
          <w:rFonts w:asciiTheme="minorHAnsi" w:hAnsiTheme="minorHAnsi" w:cstheme="minorHAnsi"/>
        </w:rPr>
        <w:t xml:space="preserve">„Szerződéskötés és indulás napja eltérésének oka” mező töltött) </w:t>
      </w:r>
      <w:r w:rsidR="005C36F2" w:rsidRPr="006C72EB">
        <w:t xml:space="preserve">és </w:t>
      </w:r>
      <w:r w:rsidR="00F15AD5" w:rsidRPr="006C72EB">
        <w:t xml:space="preserve">a két dátum eltérésének </w:t>
      </w:r>
      <w:r w:rsidR="005C36F2" w:rsidRPr="006C72EB">
        <w:t>oka</w:t>
      </w:r>
    </w:p>
    <w:p w14:paraId="2713CDCB" w14:textId="25C4E38B" w:rsidR="004B0F5C" w:rsidRPr="006C72EB" w:rsidRDefault="004B0F5C" w:rsidP="00F570C6">
      <w:pPr>
        <w:pStyle w:val="Listaszerbekezds"/>
        <w:numPr>
          <w:ilvl w:val="0"/>
          <w:numId w:val="10"/>
        </w:numPr>
      </w:pPr>
      <w:proofErr w:type="spellStart"/>
      <w:r w:rsidRPr="006C72EB">
        <w:t>hatályosulási</w:t>
      </w:r>
      <w:proofErr w:type="spellEnd"/>
      <w:r w:rsidRPr="006C72EB">
        <w:t xml:space="preserve"> feltételek fennállása</w:t>
      </w:r>
      <w:r w:rsidR="008D4D7B" w:rsidRPr="006C72EB">
        <w:t xml:space="preserve"> (</w:t>
      </w:r>
      <w:r w:rsidR="00F15AD5" w:rsidRPr="006C72EB">
        <w:t xml:space="preserve">azaz a mezőben jelentett kódérték </w:t>
      </w:r>
      <w:r w:rsidR="008D4D7B" w:rsidRPr="006C72EB">
        <w:t>’</w:t>
      </w:r>
      <w:proofErr w:type="spellStart"/>
      <w:r w:rsidR="008D4D7B" w:rsidRPr="006C72EB">
        <w:t>HATALY</w:t>
      </w:r>
      <w:proofErr w:type="spellEnd"/>
      <w:r w:rsidR="008D4D7B" w:rsidRPr="006C72EB">
        <w:t>’)</w:t>
      </w:r>
      <w:r w:rsidRPr="006C72EB">
        <w:t xml:space="preserve">: szerződéskötés </w:t>
      </w:r>
      <w:r w:rsidR="00BD00B5" w:rsidRPr="006C72EB">
        <w:t xml:space="preserve">napját tartalmazó jelentési </w:t>
      </w:r>
      <w:r w:rsidRPr="006C72EB">
        <w:t>időszakra várjuk a tábla töltését,</w:t>
      </w:r>
    </w:p>
    <w:p w14:paraId="30726382" w14:textId="7306D189" w:rsidR="004B0F5C" w:rsidRPr="006C72EB" w:rsidRDefault="005C36F2" w:rsidP="004B0F5C">
      <w:pPr>
        <w:pStyle w:val="Listaszerbekezds"/>
        <w:numPr>
          <w:ilvl w:val="0"/>
          <w:numId w:val="10"/>
        </w:numPr>
      </w:pPr>
      <w:r w:rsidRPr="006C72EB">
        <w:t>távollévők közti szerződéskötés</w:t>
      </w:r>
      <w:r w:rsidR="008D4D7B" w:rsidRPr="006C72EB">
        <w:t xml:space="preserve"> (</w:t>
      </w:r>
      <w:r w:rsidR="00F15AD5" w:rsidRPr="006C72EB">
        <w:t xml:space="preserve">azaz a mezőben jelentett kódérték </w:t>
      </w:r>
      <w:r w:rsidR="008D4D7B" w:rsidRPr="006C72EB">
        <w:t>’</w:t>
      </w:r>
      <w:proofErr w:type="spellStart"/>
      <w:r w:rsidR="008D4D7B" w:rsidRPr="006C72EB">
        <w:t>TAVOL</w:t>
      </w:r>
      <w:proofErr w:type="spellEnd"/>
      <w:r w:rsidR="008D4D7B" w:rsidRPr="006C72EB">
        <w:t>’)</w:t>
      </w:r>
      <w:r w:rsidRPr="006C72EB">
        <w:t>: indulás napjá</w:t>
      </w:r>
      <w:r w:rsidR="00BD00B5" w:rsidRPr="006C72EB">
        <w:t xml:space="preserve">t magában foglaló vonatkozási </w:t>
      </w:r>
      <w:r w:rsidRPr="006C72EB">
        <w:t>időszakra várjuk a tábla töltését.</w:t>
      </w:r>
    </w:p>
    <w:p w14:paraId="44BD30E7" w14:textId="4405B158" w:rsidR="005C36F2" w:rsidRPr="006C72EB" w:rsidRDefault="005C36F2" w:rsidP="005C36F2">
      <w:r w:rsidRPr="006C72EB">
        <w:t>A tábla csak A, J1, J2 és K szektorú adós ügyfelek esetén töltendő.</w:t>
      </w:r>
    </w:p>
    <w:p w14:paraId="297154F0" w14:textId="47A21371" w:rsidR="00DC00FF" w:rsidRPr="006C72EB" w:rsidRDefault="00DC00FF" w:rsidP="005C36F2">
      <w:r w:rsidRPr="006C72EB">
        <w:t>A táblában egy időben csak az egyik HITREG és az egyik kamatstatisztikai azonosító lehet töltött.</w:t>
      </w:r>
    </w:p>
    <w:p w14:paraId="77EF32E3" w14:textId="77777777" w:rsidR="007D4D3A" w:rsidRPr="006C72EB" w:rsidRDefault="007D4D3A" w:rsidP="005C36F2"/>
    <w:p w14:paraId="7436556E" w14:textId="3F512B37" w:rsidR="00163BE8" w:rsidRPr="006C72EB" w:rsidRDefault="00A06C88" w:rsidP="008E587A">
      <w:pPr>
        <w:pStyle w:val="Cmsor2"/>
        <w:rPr>
          <w:rFonts w:asciiTheme="minorHAnsi" w:hAnsiTheme="minorHAnsi" w:cstheme="minorHAnsi"/>
          <w:sz w:val="20"/>
          <w:szCs w:val="20"/>
        </w:rPr>
      </w:pPr>
      <w:bookmarkStart w:id="327" w:name="_Toc64967410"/>
      <w:bookmarkStart w:id="328" w:name="_Toc149902032"/>
      <w:bookmarkStart w:id="329" w:name="_Toc188019102"/>
      <w:r w:rsidRPr="006C72EB">
        <w:rPr>
          <w:rFonts w:asciiTheme="minorHAnsi" w:hAnsiTheme="minorHAnsi" w:cstheme="minorHAnsi"/>
          <w:sz w:val="20"/>
          <w:szCs w:val="20"/>
        </w:rPr>
        <w:t xml:space="preserve">Speciális instrumentumokra </w:t>
      </w:r>
      <w:r w:rsidR="00163BE8" w:rsidRPr="006C72EB">
        <w:rPr>
          <w:rFonts w:asciiTheme="minorHAnsi" w:hAnsiTheme="minorHAnsi" w:cstheme="minorHAnsi"/>
          <w:sz w:val="20"/>
          <w:szCs w:val="20"/>
        </w:rPr>
        <w:t xml:space="preserve">vonatkozó </w:t>
      </w:r>
      <w:r w:rsidRPr="006C72EB">
        <w:rPr>
          <w:rFonts w:asciiTheme="minorHAnsi" w:hAnsiTheme="minorHAnsi" w:cstheme="minorHAnsi"/>
          <w:sz w:val="20"/>
          <w:szCs w:val="20"/>
        </w:rPr>
        <w:t>jelentési kötelezettség</w:t>
      </w:r>
      <w:bookmarkEnd w:id="327"/>
      <w:bookmarkEnd w:id="328"/>
      <w:bookmarkEnd w:id="329"/>
    </w:p>
    <w:p w14:paraId="27F3B745" w14:textId="77777777" w:rsidR="00FC2634" w:rsidRPr="006C72EB" w:rsidRDefault="00FC2634" w:rsidP="00FC2634">
      <w:pPr>
        <w:rPr>
          <w:rFonts w:asciiTheme="minorHAnsi" w:hAnsiTheme="minorHAnsi" w:cstheme="minorHAnsi"/>
        </w:rPr>
      </w:pPr>
    </w:p>
    <w:p w14:paraId="5AB789F7" w14:textId="39095A71" w:rsidR="007215B5" w:rsidRPr="006C72EB" w:rsidRDefault="007215B5" w:rsidP="00090E70">
      <w:pPr>
        <w:pStyle w:val="Cmsor3"/>
        <w:rPr>
          <w:rFonts w:asciiTheme="minorHAnsi" w:hAnsiTheme="minorHAnsi" w:cstheme="minorHAnsi"/>
          <w:b/>
          <w:szCs w:val="20"/>
        </w:rPr>
      </w:pPr>
      <w:bookmarkStart w:id="330" w:name="_Toc64967411"/>
      <w:bookmarkStart w:id="331" w:name="_Toc149902033"/>
      <w:bookmarkStart w:id="332" w:name="_Toc188019103"/>
      <w:r w:rsidRPr="006C72EB">
        <w:rPr>
          <w:rFonts w:asciiTheme="minorHAnsi" w:hAnsiTheme="minorHAnsi" w:cstheme="minorHAnsi"/>
          <w:b/>
          <w:szCs w:val="20"/>
        </w:rPr>
        <w:t>Faktoring ügyletek</w:t>
      </w:r>
      <w:bookmarkEnd w:id="330"/>
      <w:bookmarkEnd w:id="331"/>
      <w:bookmarkEnd w:id="332"/>
    </w:p>
    <w:p w14:paraId="2CAE4E9A" w14:textId="77777777" w:rsidR="00024A0F" w:rsidRPr="00024A0F" w:rsidRDefault="007215B5" w:rsidP="00090E70">
      <w:pPr>
        <w:pStyle w:val="Cmsor4"/>
        <w:rPr>
          <w:rFonts w:asciiTheme="minorHAnsi" w:hAnsiTheme="minorHAnsi" w:cstheme="minorHAnsi"/>
          <w:iCs w:val="0"/>
          <w:color w:val="auto"/>
          <w:szCs w:val="20"/>
        </w:rPr>
      </w:pPr>
      <w:bookmarkStart w:id="333" w:name="_Toc149902034"/>
      <w:bookmarkStart w:id="334" w:name="_Toc188019104"/>
      <w:bookmarkStart w:id="335" w:name="_Hlk523132246"/>
      <w:r w:rsidRPr="006C72EB">
        <w:rPr>
          <w:rFonts w:asciiTheme="minorHAnsi" w:hAnsiTheme="minorHAnsi" w:cstheme="minorHAnsi"/>
          <w:b/>
          <w:szCs w:val="20"/>
        </w:rPr>
        <w:t>Folyó faktoring ügyletek:</w:t>
      </w:r>
      <w:bookmarkEnd w:id="333"/>
      <w:bookmarkEnd w:id="334"/>
    </w:p>
    <w:p w14:paraId="5068C463" w14:textId="09E0B66E" w:rsidR="007215B5" w:rsidRPr="00024A0F" w:rsidRDefault="00024A0F" w:rsidP="00024A0F">
      <w:r>
        <w:t>K</w:t>
      </w:r>
      <w:r w:rsidR="007215B5" w:rsidRPr="00024A0F">
        <w:t>övetelés megelőlegezése jellemzően vállalati ügyfelek részére. Az ügylet szereplői:</w:t>
      </w:r>
    </w:p>
    <w:p w14:paraId="1063DDD5" w14:textId="6D10FDF2"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faktoring ügyfél</w:t>
      </w:r>
      <w:r w:rsidRPr="006C72EB">
        <w:rPr>
          <w:rFonts w:asciiTheme="minorHAnsi" w:hAnsiTheme="minorHAnsi" w:cstheme="minorHAnsi"/>
        </w:rPr>
        <w:t>, azaz a szállító, aki kiállítja a számlákat,</w:t>
      </w:r>
    </w:p>
    <w:p w14:paraId="131A353E" w14:textId="33F8973B"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vevők</w:t>
      </w:r>
      <w:r w:rsidRPr="006C72EB">
        <w:rPr>
          <w:rFonts w:asciiTheme="minorHAnsi" w:hAnsiTheme="minorHAnsi" w:cstheme="minorHAnsi"/>
        </w:rPr>
        <w:t>, akik felé a számlák kiállításra kerültek, azaz a végső fizetésre kötelezettek,</w:t>
      </w:r>
    </w:p>
    <w:p w14:paraId="62CE89B9" w14:textId="21A4046E"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faktorcég</w:t>
      </w:r>
      <w:r w:rsidRPr="006C72EB">
        <w:rPr>
          <w:rFonts w:asciiTheme="minorHAnsi" w:hAnsiTheme="minorHAnsi" w:cstheme="minorHAnsi"/>
        </w:rPr>
        <w:t>, azaz az adatszolgáltató, aki a faktoring ügyletet bonyolítja, a számlákat megelőlegezi.</w:t>
      </w:r>
    </w:p>
    <w:p w14:paraId="2C4AC60E" w14:textId="26297191" w:rsidR="00874CD1" w:rsidRPr="006C72EB" w:rsidRDefault="00874CD1" w:rsidP="005847F9">
      <w:pPr>
        <w:rPr>
          <w:rFonts w:asciiTheme="minorHAnsi" w:hAnsiTheme="minorHAnsi" w:cstheme="minorHAnsi"/>
        </w:rPr>
      </w:pPr>
      <w:r w:rsidRPr="006C72EB">
        <w:rPr>
          <w:rFonts w:asciiTheme="minorHAnsi" w:hAnsiTheme="minorHAnsi" w:cstheme="minorHAnsi"/>
        </w:rPr>
        <w:t>A folyó faktoring ügyletek jelentésének módja eltér attól függően, hogy visszkeresetes (a faktoring ügyfél által garantált) vagy visszkereset nélküli ügyletről van szó.</w:t>
      </w:r>
    </w:p>
    <w:p w14:paraId="1EF68BCA" w14:textId="042B1D57" w:rsidR="00874CD1" w:rsidRPr="006C72EB" w:rsidRDefault="00874CD1" w:rsidP="005847F9">
      <w:pPr>
        <w:rPr>
          <w:rFonts w:asciiTheme="minorHAnsi" w:hAnsiTheme="minorHAnsi" w:cstheme="minorHAnsi"/>
        </w:rPr>
      </w:pPr>
      <w:r w:rsidRPr="006C72EB">
        <w:rPr>
          <w:rFonts w:asciiTheme="minorHAnsi" w:hAnsiTheme="minorHAnsi" w:cstheme="minorHAnsi"/>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6C72EB"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6C72EB" w:rsidRDefault="00874CD1" w:rsidP="005847F9">
            <w:pPr>
              <w:rPr>
                <w:rFonts w:asciiTheme="minorHAnsi" w:hAnsiTheme="minorHAnsi" w:cstheme="minorHAnsi"/>
              </w:rPr>
            </w:pPr>
          </w:p>
        </w:tc>
        <w:tc>
          <w:tcPr>
            <w:tcW w:w="3171" w:type="dxa"/>
          </w:tcPr>
          <w:p w14:paraId="6AD1144A" w14:textId="110AF9DB" w:rsidR="00874CD1" w:rsidRPr="006C72EB"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6C72EB">
              <w:rPr>
                <w:rFonts w:asciiTheme="minorHAnsi" w:hAnsiTheme="minorHAnsi" w:cstheme="minorHAnsi"/>
                <w:b/>
              </w:rPr>
              <w:t>visszkereset nélküli ügylet</w:t>
            </w:r>
            <w:r w:rsidR="008C3198" w:rsidRPr="006C72EB">
              <w:rPr>
                <w:rFonts w:asciiTheme="minorHAnsi" w:hAnsiTheme="minorHAnsi" w:cstheme="minorHAnsi"/>
                <w:b/>
              </w:rPr>
              <w:t xml:space="preserve"> (követelésvásárlás)</w:t>
            </w:r>
          </w:p>
        </w:tc>
        <w:tc>
          <w:tcPr>
            <w:tcW w:w="3171" w:type="dxa"/>
          </w:tcPr>
          <w:p w14:paraId="72044282" w14:textId="48CB6381" w:rsidR="00874CD1" w:rsidRPr="006C72EB"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6C72EB">
              <w:rPr>
                <w:rFonts w:asciiTheme="minorHAnsi" w:hAnsiTheme="minorHAnsi" w:cstheme="minorHAnsi"/>
                <w:b/>
              </w:rPr>
              <w:t>visszkeresetes ügylet</w:t>
            </w:r>
          </w:p>
        </w:tc>
      </w:tr>
      <w:tr w:rsidR="000C6EBD" w:rsidRPr="006C72EB"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6C72EB" w:rsidRDefault="000C6EBD" w:rsidP="005847F9">
            <w:pPr>
              <w:rPr>
                <w:rFonts w:asciiTheme="minorHAnsi" w:hAnsiTheme="minorHAnsi" w:cstheme="minorHAnsi"/>
              </w:rPr>
            </w:pPr>
            <w:r w:rsidRPr="006C72EB">
              <w:rPr>
                <w:rFonts w:asciiTheme="minorHAnsi" w:hAnsiTheme="minorHAnsi" w:cstheme="minorHAnsi"/>
              </w:rPr>
              <w:t>megfigyelési egység</w:t>
            </w:r>
          </w:p>
        </w:tc>
        <w:tc>
          <w:tcPr>
            <w:tcW w:w="3171" w:type="dxa"/>
          </w:tcPr>
          <w:p w14:paraId="6C7E07A3" w14:textId="3A643073" w:rsidR="000C6EBD" w:rsidRPr="006C72EB"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 megfigyelési egység </w:t>
            </w:r>
            <w:r w:rsidRPr="006C72EB">
              <w:rPr>
                <w:rFonts w:asciiTheme="minorHAnsi" w:hAnsiTheme="minorHAnsi" w:cstheme="minorHAnsi"/>
                <w:i/>
              </w:rPr>
              <w:t>adott vevővel szemben</w:t>
            </w:r>
            <w:r w:rsidRPr="006C72EB">
              <w:rPr>
                <w:rFonts w:asciiTheme="minorHAnsi" w:hAnsiTheme="minorHAnsi" w:cstheme="minorHAnsi"/>
              </w:rPr>
              <w:t xml:space="preserve"> azonos devizanemben és eredeti lejárattal fennálló teljes számlacsomag követelés</w:t>
            </w:r>
          </w:p>
        </w:tc>
        <w:tc>
          <w:tcPr>
            <w:tcW w:w="3171" w:type="dxa"/>
          </w:tcPr>
          <w:p w14:paraId="39F7E8D5" w14:textId="43F356E0" w:rsidR="000C6EBD" w:rsidRPr="006C72EB"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 megfigyelési egység </w:t>
            </w:r>
            <w:r w:rsidRPr="006C72EB">
              <w:rPr>
                <w:rFonts w:asciiTheme="minorHAnsi" w:hAnsiTheme="minorHAnsi" w:cstheme="minorHAnsi"/>
                <w:i/>
              </w:rPr>
              <w:t>a faktoring ügyféllel szemben</w:t>
            </w:r>
            <w:r w:rsidRPr="006C72EB">
              <w:rPr>
                <w:rFonts w:asciiTheme="minorHAnsi" w:hAnsiTheme="minorHAnsi" w:cstheme="minorHAnsi"/>
              </w:rPr>
              <w:t xml:space="preserve"> azonos devizanemben és eredeti lejárattal fennálló számlacsomag követelés</w:t>
            </w:r>
          </w:p>
        </w:tc>
      </w:tr>
      <w:tr w:rsidR="00F23BAE" w:rsidRPr="006C72EB"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6C72EB" w:rsidRDefault="00F23BAE" w:rsidP="005847F9">
            <w:pPr>
              <w:rPr>
                <w:rFonts w:asciiTheme="minorHAnsi" w:hAnsiTheme="minorHAnsi" w:cstheme="minorHAnsi"/>
              </w:rPr>
            </w:pPr>
            <w:r w:rsidRPr="006C72EB">
              <w:rPr>
                <w:rFonts w:asciiTheme="minorHAnsi" w:hAnsiTheme="minorHAnsi" w:cstheme="minorHAnsi"/>
              </w:rPr>
              <w:t>ügyfél</w:t>
            </w:r>
            <w:r w:rsidR="00D13C8F" w:rsidRPr="006C72EB">
              <w:rPr>
                <w:rFonts w:asciiTheme="minorHAnsi" w:hAnsiTheme="minorHAnsi" w:cstheme="minorHAnsi"/>
              </w:rPr>
              <w:t xml:space="preserve"> (adós)</w:t>
            </w:r>
          </w:p>
        </w:tc>
        <w:tc>
          <w:tcPr>
            <w:tcW w:w="3171" w:type="dxa"/>
          </w:tcPr>
          <w:p w14:paraId="003828D3" w14:textId="7E2FBC45" w:rsidR="00F23BAE" w:rsidRPr="006C72EB" w:rsidRDefault="00F23BA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vevő</w:t>
            </w:r>
            <w:r w:rsidR="00C6209F" w:rsidRPr="006C72EB">
              <w:rPr>
                <w:rStyle w:val="Lbjegyzet-hivatkozs"/>
                <w:rFonts w:asciiTheme="minorHAnsi" w:hAnsiTheme="minorHAnsi" w:cstheme="minorHAnsi"/>
              </w:rPr>
              <w:footnoteReference w:id="7"/>
            </w:r>
          </w:p>
        </w:tc>
        <w:tc>
          <w:tcPr>
            <w:tcW w:w="3171" w:type="dxa"/>
          </w:tcPr>
          <w:p w14:paraId="0582E8D1" w14:textId="54B18CE8" w:rsidR="00F23BAE" w:rsidRPr="006C72EB" w:rsidRDefault="00F42A4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faktoring ügyfél</w:t>
            </w:r>
            <w:r w:rsidR="008C3198" w:rsidRPr="006C72EB">
              <w:rPr>
                <w:rFonts w:asciiTheme="minorHAnsi" w:hAnsiTheme="minorHAnsi" w:cstheme="minorHAnsi"/>
              </w:rPr>
              <w:t xml:space="preserve"> (szállító)</w:t>
            </w:r>
          </w:p>
        </w:tc>
      </w:tr>
      <w:tr w:rsidR="000558F2" w:rsidRPr="006C72EB"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6C72EB" w:rsidRDefault="000558F2" w:rsidP="005847F9">
            <w:pPr>
              <w:rPr>
                <w:rFonts w:asciiTheme="minorHAnsi" w:hAnsiTheme="minorHAnsi" w:cstheme="minorHAnsi"/>
              </w:rPr>
            </w:pPr>
            <w:r w:rsidRPr="006C72EB">
              <w:rPr>
                <w:rFonts w:asciiTheme="minorHAnsi" w:hAnsiTheme="minorHAnsi" w:cstheme="minorHAnsi"/>
              </w:rPr>
              <w:t>fedezet</w:t>
            </w:r>
          </w:p>
        </w:tc>
        <w:tc>
          <w:tcPr>
            <w:tcW w:w="6342" w:type="dxa"/>
            <w:gridSpan w:val="2"/>
          </w:tcPr>
          <w:p w14:paraId="25A5EEA8" w14:textId="1870773E" w:rsidR="000558F2" w:rsidRPr="006C72EB" w:rsidRDefault="000558F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faktorált követelés nem fedezet, azonban a kapcsolódó fedezetek (pl. garancia, biztosítási </w:t>
            </w:r>
            <w:proofErr w:type="gramStart"/>
            <w:r w:rsidRPr="006C72EB">
              <w:rPr>
                <w:rFonts w:asciiTheme="minorHAnsi" w:hAnsiTheme="minorHAnsi" w:cstheme="minorHAnsi"/>
              </w:rPr>
              <w:t>kötvény,</w:t>
            </w:r>
            <w:proofErr w:type="gramEnd"/>
            <w:r w:rsidRPr="006C72EB">
              <w:rPr>
                <w:rFonts w:asciiTheme="minorHAnsi" w:hAnsiTheme="minorHAnsi" w:cstheme="minorHAnsi"/>
              </w:rPr>
              <w:t xml:space="preserve"> stb.) jelentendők</w:t>
            </w:r>
            <w:r w:rsidR="00802BD4" w:rsidRPr="006C72EB">
              <w:rPr>
                <w:rFonts w:asciiTheme="minorHAnsi" w:hAnsiTheme="minorHAnsi" w:cstheme="minorHAnsi"/>
              </w:rPr>
              <w:t xml:space="preserve"> – a fedezetek kapcsolhatók a kerethez vagy a számlacsomagokhoz, ahogy a banki rendszerek azt lehetővé teszik</w:t>
            </w:r>
            <w:r w:rsidR="008C3198" w:rsidRPr="006C72EB">
              <w:rPr>
                <w:rFonts w:asciiTheme="minorHAnsi" w:hAnsiTheme="minorHAnsi" w:cstheme="minorHAnsi"/>
              </w:rPr>
              <w:t xml:space="preserve"> – az értékkel nem rendelkező fedezetek is jelentendők</w:t>
            </w:r>
            <w:r w:rsidR="0094585D" w:rsidRPr="006C72EB">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7E5698" w:rsidRPr="006C72EB"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6C72EB" w:rsidRDefault="007E5698"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w:t>
            </w:r>
          </w:p>
        </w:tc>
        <w:tc>
          <w:tcPr>
            <w:tcW w:w="6342" w:type="dxa"/>
            <w:gridSpan w:val="2"/>
          </w:tcPr>
          <w:p w14:paraId="16BAFE5A" w14:textId="5DE6D6FA" w:rsidR="007E5698" w:rsidRPr="006C72EB" w:rsidRDefault="007E569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adott faktoring ügyfél számára számlák </w:t>
            </w:r>
            <w:proofErr w:type="spellStart"/>
            <w:r w:rsidRPr="006C72EB">
              <w:rPr>
                <w:rFonts w:asciiTheme="minorHAnsi" w:hAnsiTheme="minorHAnsi" w:cstheme="minorHAnsi"/>
              </w:rPr>
              <w:t>faktorálására</w:t>
            </w:r>
            <w:proofErr w:type="spellEnd"/>
            <w:r w:rsidRPr="006C72EB">
              <w:rPr>
                <w:rFonts w:asciiTheme="minorHAnsi" w:hAnsiTheme="minorHAnsi" w:cstheme="minorHAnsi"/>
              </w:rPr>
              <w:t xml:space="preserve"> nyitott hitelkeret adatait kell itt megadni</w:t>
            </w:r>
            <w:r w:rsidR="00326AD2" w:rsidRPr="006C72EB">
              <w:rPr>
                <w:rFonts w:asciiTheme="minorHAnsi" w:hAnsiTheme="minorHAnsi" w:cstheme="minorHAnsi"/>
              </w:rPr>
              <w:t>– ide kell kötni a faktoring ügyfelet</w:t>
            </w:r>
            <w:r w:rsidR="0008684B">
              <w:rPr>
                <w:rFonts w:asciiTheme="minorHAnsi" w:hAnsiTheme="minorHAnsi" w:cstheme="minorHAnsi"/>
              </w:rPr>
              <w:t xml:space="preserve"> (a</w:t>
            </w:r>
            <w:r w:rsidR="00911ACD">
              <w:rPr>
                <w:rFonts w:asciiTheme="minorHAnsi" w:hAnsiTheme="minorHAnsi" w:cstheme="minorHAnsi"/>
              </w:rPr>
              <w:t>z</w:t>
            </w:r>
            <w:r w:rsidR="0008684B">
              <w:rPr>
                <w:rFonts w:asciiTheme="minorHAnsi" w:hAnsiTheme="minorHAnsi" w:cstheme="minorHAnsi"/>
              </w:rPr>
              <w:t xml:space="preserve"> </w:t>
            </w:r>
            <w:r w:rsidR="004F22D6">
              <w:rPr>
                <w:rFonts w:asciiTheme="minorHAnsi" w:hAnsiTheme="minorHAnsi" w:cstheme="minorHAnsi"/>
              </w:rPr>
              <w:t>i</w:t>
            </w:r>
            <w:r w:rsidR="004F22D6" w:rsidRPr="004F22D6">
              <w:rPr>
                <w:rFonts w:asciiTheme="minorHAnsi" w:hAnsiTheme="minorHAnsi" w:cstheme="minorHAnsi"/>
              </w:rPr>
              <w:t>nstrumentum</w:t>
            </w:r>
            <w:r w:rsidR="004F22D6" w:rsidRPr="004F22D6" w:rsidDel="004F22D6">
              <w:rPr>
                <w:rFonts w:asciiTheme="minorHAnsi" w:hAnsiTheme="minorHAnsi" w:cstheme="minorHAnsi"/>
              </w:rPr>
              <w:t xml:space="preserve"> </w:t>
            </w:r>
            <w:proofErr w:type="spellStart"/>
            <w:r w:rsidR="0008684B">
              <w:rPr>
                <w:rFonts w:asciiTheme="minorHAnsi" w:hAnsiTheme="minorHAnsi" w:cstheme="minorHAnsi"/>
              </w:rPr>
              <w:t>KHR</w:t>
            </w:r>
            <w:proofErr w:type="spellEnd"/>
            <w:r w:rsidR="0008684B">
              <w:rPr>
                <w:rFonts w:asciiTheme="minorHAnsi" w:hAnsiTheme="minorHAnsi" w:cstheme="minorHAnsi"/>
              </w:rPr>
              <w:t xml:space="preserve"> azonosító</w:t>
            </w:r>
            <w:r w:rsidR="00BF5D0F">
              <w:rPr>
                <w:rFonts w:asciiTheme="minorHAnsi" w:hAnsiTheme="minorHAnsi" w:cstheme="minorHAnsi"/>
              </w:rPr>
              <w:t>ja</w:t>
            </w:r>
            <w:r w:rsidR="0008684B">
              <w:rPr>
                <w:rFonts w:asciiTheme="minorHAnsi" w:hAnsiTheme="minorHAnsi" w:cstheme="minorHAnsi"/>
              </w:rPr>
              <w:t xml:space="preserve"> lefelé „örökítendő” az </w:t>
            </w:r>
            <w:proofErr w:type="spellStart"/>
            <w:r w:rsidR="0008684B">
              <w:rPr>
                <w:rFonts w:asciiTheme="minorHAnsi" w:hAnsiTheme="minorHAnsi" w:cstheme="minorHAnsi"/>
              </w:rPr>
              <w:t>INSTR</w:t>
            </w:r>
            <w:proofErr w:type="spellEnd"/>
            <w:r w:rsidR="0008684B">
              <w:rPr>
                <w:rFonts w:asciiTheme="minorHAnsi" w:hAnsiTheme="minorHAnsi" w:cstheme="minorHAnsi"/>
              </w:rPr>
              <w:t xml:space="preserve"> szintre, amennyiben az </w:t>
            </w:r>
            <w:proofErr w:type="spellStart"/>
            <w:r w:rsidR="0008684B">
              <w:rPr>
                <w:rFonts w:asciiTheme="minorHAnsi" w:hAnsiTheme="minorHAnsi" w:cstheme="minorHAnsi"/>
              </w:rPr>
              <w:t>INSTK</w:t>
            </w:r>
            <w:proofErr w:type="spellEnd"/>
            <w:r w:rsidR="0008684B">
              <w:rPr>
                <w:rFonts w:asciiTheme="minorHAnsi" w:hAnsiTheme="minorHAnsi" w:cstheme="minorHAnsi"/>
              </w:rPr>
              <w:t xml:space="preserve"> táblában nyílik a keret és ott emiatt a </w:t>
            </w:r>
            <w:proofErr w:type="spellStart"/>
            <w:r w:rsidR="0008684B">
              <w:rPr>
                <w:rFonts w:asciiTheme="minorHAnsi" w:hAnsiTheme="minorHAnsi" w:cstheme="minorHAnsi"/>
              </w:rPr>
              <w:t>KHR</w:t>
            </w:r>
            <w:proofErr w:type="spellEnd"/>
            <w:r w:rsidR="0008684B">
              <w:rPr>
                <w:rFonts w:asciiTheme="minorHAnsi" w:hAnsiTheme="minorHAnsi" w:cstheme="minorHAnsi"/>
              </w:rPr>
              <w:t xml:space="preserve"> azonosító jelentésre kerül)</w:t>
            </w:r>
          </w:p>
        </w:tc>
      </w:tr>
      <w:tr w:rsidR="00557B22" w:rsidRPr="006C72EB" w14:paraId="38BD5AF0" w14:textId="77777777" w:rsidTr="001B78D6">
        <w:tc>
          <w:tcPr>
            <w:cnfStyle w:val="001000000000" w:firstRow="0" w:lastRow="0" w:firstColumn="1" w:lastColumn="0" w:oddVBand="0" w:evenVBand="0" w:oddHBand="0" w:evenHBand="0" w:firstRowFirstColumn="0" w:firstRowLastColumn="0" w:lastRowFirstColumn="0" w:lastRowLastColumn="0"/>
            <w:tcW w:w="3172" w:type="dxa"/>
          </w:tcPr>
          <w:p w14:paraId="35D9E36A" w14:textId="77A2888E" w:rsidR="00557B22" w:rsidRPr="00557B22" w:rsidRDefault="00557B22" w:rsidP="005847F9">
            <w:pPr>
              <w:rPr>
                <w:rFonts w:asciiTheme="minorHAnsi" w:hAnsiTheme="minorHAnsi" w:cstheme="minorHAnsi"/>
              </w:rPr>
            </w:pPr>
            <w:r w:rsidRPr="00C11A49">
              <w:rPr>
                <w:rFonts w:eastAsia="Times New Roman"/>
              </w:rPr>
              <w:t>Keret létrejöttének időpontja</w:t>
            </w:r>
          </w:p>
        </w:tc>
        <w:tc>
          <w:tcPr>
            <w:tcW w:w="6342" w:type="dxa"/>
            <w:gridSpan w:val="2"/>
          </w:tcPr>
          <w:p w14:paraId="38734225" w14:textId="04808E5D"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eastAsia="Times New Roman"/>
              </w:rPr>
              <w:t>a szerződés megkötése napja</w:t>
            </w:r>
          </w:p>
        </w:tc>
      </w:tr>
      <w:tr w:rsidR="00557B22" w:rsidRPr="006C72EB" w14:paraId="33701B17" w14:textId="77777777" w:rsidTr="002A1517">
        <w:tc>
          <w:tcPr>
            <w:cnfStyle w:val="001000000000" w:firstRow="0" w:lastRow="0" w:firstColumn="1" w:lastColumn="0" w:oddVBand="0" w:evenVBand="0" w:oddHBand="0" w:evenHBand="0" w:firstRowFirstColumn="0" w:firstRowLastColumn="0" w:lastRowFirstColumn="0" w:lastRowLastColumn="0"/>
            <w:tcW w:w="3172" w:type="dxa"/>
          </w:tcPr>
          <w:p w14:paraId="3AB09215" w14:textId="3B16FF8D" w:rsidR="00557B22" w:rsidRPr="00557B22" w:rsidRDefault="00557B22" w:rsidP="005847F9">
            <w:pPr>
              <w:rPr>
                <w:rFonts w:asciiTheme="minorHAnsi" w:hAnsiTheme="minorHAnsi" w:cstheme="minorHAnsi"/>
              </w:rPr>
            </w:pPr>
            <w:r w:rsidRPr="00C11A49">
              <w:rPr>
                <w:rFonts w:eastAsia="Times New Roman"/>
              </w:rPr>
              <w:t>Keret indulásának időpontja</w:t>
            </w:r>
          </w:p>
        </w:tc>
        <w:tc>
          <w:tcPr>
            <w:tcW w:w="6342" w:type="dxa"/>
            <w:gridSpan w:val="2"/>
          </w:tcPr>
          <w:p w14:paraId="2D7D1A8B" w14:textId="14C655EB"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557B22" w:rsidRPr="006C72EB" w14:paraId="6179A79C" w14:textId="77777777" w:rsidTr="00E17CB9">
        <w:tc>
          <w:tcPr>
            <w:cnfStyle w:val="001000000000" w:firstRow="0" w:lastRow="0" w:firstColumn="1" w:lastColumn="0" w:oddVBand="0" w:evenVBand="0" w:oddHBand="0" w:evenHBand="0" w:firstRowFirstColumn="0" w:firstRowLastColumn="0" w:lastRowFirstColumn="0" w:lastRowLastColumn="0"/>
            <w:tcW w:w="3172" w:type="dxa"/>
          </w:tcPr>
          <w:p w14:paraId="54F1A8B9" w14:textId="3C211EA1" w:rsidR="00557B22" w:rsidRPr="006C72EB" w:rsidRDefault="00557B22" w:rsidP="005847F9">
            <w:pPr>
              <w:rPr>
                <w:rFonts w:asciiTheme="minorHAnsi" w:hAnsiTheme="minorHAnsi" w:cstheme="minorHAnsi"/>
              </w:rPr>
            </w:pPr>
            <w:r w:rsidRPr="00F63D80">
              <w:rPr>
                <w:rFonts w:asciiTheme="minorHAnsi" w:hAnsiTheme="minorHAnsi" w:cstheme="minorHAnsi"/>
              </w:rPr>
              <w:t>A (keret)szerződés lejáratának időpontja</w:t>
            </w:r>
          </w:p>
        </w:tc>
        <w:tc>
          <w:tcPr>
            <w:tcW w:w="6342" w:type="dxa"/>
            <w:gridSpan w:val="2"/>
          </w:tcPr>
          <w:p w14:paraId="71F8664E" w14:textId="17C6B710"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6C72EB"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6C72EB" w:rsidRDefault="00326AD2" w:rsidP="005847F9">
            <w:pPr>
              <w:rPr>
                <w:rFonts w:asciiTheme="minorHAnsi" w:hAnsiTheme="minorHAnsi" w:cstheme="minorHAnsi"/>
              </w:rPr>
            </w:pPr>
            <w:bookmarkStart w:id="336" w:name="_Hlk522095699"/>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3171" w:type="dxa"/>
          </w:tcPr>
          <w:p w14:paraId="4710BA49" w14:textId="2E3BDC96"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1" w:type="dxa"/>
          </w:tcPr>
          <w:p w14:paraId="67C74EB8" w14:textId="60761CCD"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2061F" w:rsidRPr="006C72EB"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keletkezés módja</w:t>
            </w:r>
          </w:p>
        </w:tc>
        <w:tc>
          <w:tcPr>
            <w:tcW w:w="6342" w:type="dxa"/>
            <w:gridSpan w:val="2"/>
          </w:tcPr>
          <w:p w14:paraId="33669CA7" w14:textId="6B368F39"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folyó faktoring ügylettel</w:t>
            </w:r>
            <w:r w:rsidR="00F133B2" w:rsidRPr="006C72EB">
              <w:rPr>
                <w:rFonts w:asciiTheme="minorHAnsi" w:hAnsiTheme="minorHAnsi" w:cstheme="minorHAnsi"/>
              </w:rPr>
              <w:t xml:space="preserve"> (összeolvadás/beolvadás esetén </w:t>
            </w:r>
            <w:r w:rsidR="00E0037A" w:rsidRPr="006C72EB">
              <w:rPr>
                <w:rFonts w:asciiTheme="minorHAnsi" w:hAnsiTheme="minorHAnsi" w:cstheme="minorHAnsi"/>
              </w:rPr>
              <w:t>’</w:t>
            </w:r>
            <w:proofErr w:type="spellStart"/>
            <w:r w:rsidR="00E0037A" w:rsidRPr="006C72EB">
              <w:rPr>
                <w:rFonts w:asciiTheme="minorHAnsi" w:hAnsiTheme="minorHAnsi" w:cstheme="minorHAnsi"/>
              </w:rPr>
              <w:t>OSSZ_BEOLV</w:t>
            </w:r>
            <w:proofErr w:type="spellEnd"/>
            <w:proofErr w:type="gramStart"/>
            <w:r w:rsidR="00E0037A" w:rsidRPr="006C72EB">
              <w:rPr>
                <w:rFonts w:asciiTheme="minorHAnsi" w:hAnsiTheme="minorHAnsi" w:cstheme="minorHAnsi"/>
              </w:rPr>
              <w:t xml:space="preserve">’ </w:t>
            </w:r>
            <w:r w:rsidR="00F133B2" w:rsidRPr="006C72EB">
              <w:rPr>
                <w:rFonts w:asciiTheme="minorHAnsi" w:hAnsiTheme="minorHAnsi" w:cstheme="minorHAnsi"/>
              </w:rPr>
              <w:t xml:space="preserve"> kód</w:t>
            </w:r>
            <w:proofErr w:type="gramEnd"/>
            <w:r w:rsidR="00F133B2" w:rsidRPr="006C72EB">
              <w:rPr>
                <w:rFonts w:asciiTheme="minorHAnsi" w:hAnsiTheme="minorHAnsi" w:cstheme="minorHAnsi"/>
              </w:rPr>
              <w:t xml:space="preserve"> alkalmazandó)</w:t>
            </w:r>
          </w:p>
        </w:tc>
      </w:tr>
      <w:tr w:rsidR="004925A1" w:rsidRPr="006C72EB" w14:paraId="039583D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D1B9A5" w14:textId="59358FE2" w:rsidR="004925A1" w:rsidRPr="006C72EB" w:rsidRDefault="004925A1" w:rsidP="00FE4455">
            <w:pPr>
              <w:pStyle w:val="Listaszerbekezds"/>
              <w:numPr>
                <w:ilvl w:val="0"/>
                <w:numId w:val="13"/>
              </w:numPr>
              <w:rPr>
                <w:rFonts w:asciiTheme="minorHAnsi" w:hAnsiTheme="minorHAnsi" w:cstheme="minorHAnsi"/>
              </w:rPr>
            </w:pPr>
            <w:r>
              <w:rPr>
                <w:rFonts w:asciiTheme="minorHAnsi" w:hAnsiTheme="minorHAnsi" w:cstheme="minorHAnsi"/>
              </w:rPr>
              <w:t>szerződés megkötésének időpontja</w:t>
            </w:r>
          </w:p>
        </w:tc>
        <w:tc>
          <w:tcPr>
            <w:tcW w:w="6342" w:type="dxa"/>
            <w:gridSpan w:val="2"/>
          </w:tcPr>
          <w:p w14:paraId="3FCBAC15" w14:textId="7FFCB07E" w:rsidR="004925A1" w:rsidRPr="006C72EB"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bookmarkStart w:id="337" w:name="_Hlk139440418"/>
            <w:r>
              <w:rPr>
                <w:rFonts w:asciiTheme="minorHAnsi" w:hAnsiTheme="minorHAnsi" w:cstheme="minorHAnsi"/>
              </w:rPr>
              <w:t>a faktoring</w:t>
            </w:r>
            <w:r w:rsidR="004925A1">
              <w:rPr>
                <w:rFonts w:asciiTheme="minorHAnsi" w:hAnsiTheme="minorHAnsi" w:cstheme="minorHAnsi"/>
              </w:rPr>
              <w:t xml:space="preserve"> szerződés megkötésének időpontja </w:t>
            </w:r>
            <w:bookmarkEnd w:id="337"/>
          </w:p>
        </w:tc>
      </w:tr>
      <w:tr w:rsidR="00A2061F" w:rsidRPr="006C72EB"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instrumentum indulásának időpontja</w:t>
            </w:r>
          </w:p>
        </w:tc>
        <w:tc>
          <w:tcPr>
            <w:tcW w:w="6342" w:type="dxa"/>
            <w:gridSpan w:val="2"/>
          </w:tcPr>
          <w:p w14:paraId="564A3215" w14:textId="6B6D8296" w:rsidR="00A2061F" w:rsidRPr="006C72EB"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számla/</w:t>
            </w:r>
            <w:r w:rsidR="00A2061F" w:rsidRPr="006C72EB">
              <w:rPr>
                <w:rFonts w:asciiTheme="minorHAnsi" w:hAnsiTheme="minorHAnsi" w:cstheme="minorHAnsi"/>
              </w:rPr>
              <w:t>számlacsomag megelőlegezésének időpontja (megegyezik az elszámolás napjával)</w:t>
            </w:r>
          </w:p>
        </w:tc>
      </w:tr>
      <w:tr w:rsidR="00A2061F" w:rsidRPr="006C72EB"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07161586"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 xml:space="preserve">instrumentum </w:t>
            </w:r>
            <w:r w:rsidR="004925A1">
              <w:rPr>
                <w:rFonts w:asciiTheme="minorHAnsi" w:hAnsiTheme="minorHAnsi" w:cstheme="minorHAnsi"/>
              </w:rPr>
              <w:t xml:space="preserve">szerződésben rögzített </w:t>
            </w:r>
            <w:r w:rsidRPr="006C72EB">
              <w:rPr>
                <w:rFonts w:asciiTheme="minorHAnsi" w:hAnsiTheme="minorHAnsi" w:cstheme="minorHAnsi"/>
              </w:rPr>
              <w:t>lejáratának időpontja</w:t>
            </w:r>
          </w:p>
        </w:tc>
        <w:tc>
          <w:tcPr>
            <w:tcW w:w="6342" w:type="dxa"/>
            <w:gridSpan w:val="2"/>
          </w:tcPr>
          <w:p w14:paraId="3D58C502" w14:textId="75384149" w:rsidR="00A2061F" w:rsidRPr="006C72EB" w:rsidRDefault="002B5E2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számla/</w:t>
            </w:r>
            <w:r w:rsidR="00A2061F" w:rsidRPr="006C72EB">
              <w:rPr>
                <w:rFonts w:asciiTheme="minorHAnsi" w:hAnsiTheme="minorHAnsi" w:cstheme="minorHAnsi"/>
              </w:rPr>
              <w:t>számlacsomag visszafizetésének határideje</w:t>
            </w:r>
            <w:r w:rsidR="00C74696">
              <w:rPr>
                <w:rFonts w:asciiTheme="minorHAnsi" w:hAnsiTheme="minorHAnsi" w:cstheme="minorHAnsi"/>
              </w:rPr>
              <w:t>, a</w:t>
            </w:r>
            <w:r w:rsidR="007830C6">
              <w:rPr>
                <w:rFonts w:asciiTheme="minorHAnsi" w:hAnsiTheme="minorHAnsi" w:cstheme="minorHAnsi"/>
              </w:rPr>
              <w:t>mennyiben a szerződés türelmi időt tartalmaz és a</w:t>
            </w:r>
            <w:r w:rsidR="00C74696">
              <w:rPr>
                <w:rFonts w:asciiTheme="minorHAnsi" w:hAnsiTheme="minorHAnsi" w:cstheme="minorHAnsi"/>
              </w:rPr>
              <w:t xml:space="preserve"> hitelintézet</w:t>
            </w:r>
            <w:r w:rsidR="007830C6">
              <w:rPr>
                <w:rFonts w:asciiTheme="minorHAnsi" w:hAnsiTheme="minorHAnsi" w:cstheme="minorHAnsi"/>
              </w:rPr>
              <w:t xml:space="preserve"> azt figyelembe veszi, akkor</w:t>
            </w:r>
            <w:r w:rsidR="00C74696">
              <w:rPr>
                <w:rFonts w:asciiTheme="minorHAnsi" w:hAnsiTheme="minorHAnsi" w:cstheme="minorHAnsi"/>
              </w:rPr>
              <w:t xml:space="preserve"> türelmi idővel együtt</w:t>
            </w:r>
            <w:r w:rsidR="00A2061F" w:rsidRPr="006C72EB">
              <w:rPr>
                <w:rFonts w:asciiTheme="minorHAnsi" w:hAnsiTheme="minorHAnsi" w:cstheme="minorHAnsi"/>
              </w:rPr>
              <w:t xml:space="preserve"> (eredeti lejárattal legyen összhangban)</w:t>
            </w:r>
          </w:p>
        </w:tc>
      </w:tr>
      <w:tr w:rsidR="004925A1" w:rsidRPr="006C72EB" w14:paraId="09A3BBE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F20291" w14:textId="6AA2B38C" w:rsidR="004925A1" w:rsidRPr="006C72EB" w:rsidRDefault="004925A1" w:rsidP="00FE4455">
            <w:pPr>
              <w:pStyle w:val="Listaszerbekezds"/>
              <w:numPr>
                <w:ilvl w:val="0"/>
                <w:numId w:val="13"/>
              </w:numPr>
              <w:rPr>
                <w:rFonts w:asciiTheme="minorHAnsi" w:hAnsiTheme="minorHAnsi" w:cstheme="minorHAnsi"/>
              </w:rPr>
            </w:pPr>
            <w:r>
              <w:rPr>
                <w:rFonts w:asciiTheme="minorHAnsi" w:hAnsiTheme="minorHAnsi" w:cstheme="minorHAnsi"/>
              </w:rPr>
              <w:t>eredeti lejárat</w:t>
            </w:r>
          </w:p>
        </w:tc>
        <w:tc>
          <w:tcPr>
            <w:tcW w:w="6342" w:type="dxa"/>
            <w:gridSpan w:val="2"/>
          </w:tcPr>
          <w:p w14:paraId="28596C7D" w14:textId="58D8F359" w:rsidR="004925A1" w:rsidRPr="006C72EB" w:rsidRDefault="004925A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az aktuálisan megelőlegezett </w:t>
            </w:r>
            <w:r w:rsidR="007830C6">
              <w:rPr>
                <w:rFonts w:asciiTheme="minorHAnsi" w:hAnsiTheme="minorHAnsi" w:cstheme="minorHAnsi"/>
              </w:rPr>
              <w:t>számla/</w:t>
            </w:r>
            <w:r>
              <w:rPr>
                <w:rFonts w:asciiTheme="minorHAnsi" w:hAnsiTheme="minorHAnsi" w:cstheme="minorHAnsi"/>
              </w:rPr>
              <w:t>számlacsomag lejárati kategóriája jelentendő az M02/M03 jelentésekkel konzisztensen</w:t>
            </w:r>
          </w:p>
        </w:tc>
      </w:tr>
      <w:tr w:rsidR="00A2061F" w:rsidRPr="006C72EB"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instrumentum típus</w:t>
            </w:r>
          </w:p>
        </w:tc>
        <w:tc>
          <w:tcPr>
            <w:tcW w:w="6342" w:type="dxa"/>
            <w:gridSpan w:val="2"/>
          </w:tcPr>
          <w:p w14:paraId="12053838" w14:textId="04C75E03"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faktoring ügylet</w:t>
            </w:r>
          </w:p>
        </w:tc>
      </w:tr>
      <w:tr w:rsidR="00A2061F" w:rsidRPr="006C72EB"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faktoringkövetelés tárgya</w:t>
            </w:r>
          </w:p>
        </w:tc>
        <w:tc>
          <w:tcPr>
            <w:tcW w:w="6342" w:type="dxa"/>
            <w:gridSpan w:val="2"/>
          </w:tcPr>
          <w:p w14:paraId="5818EDC3" w14:textId="13D45A24" w:rsidR="00A2061F" w:rsidRPr="006C72EB"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vevői</w:t>
            </w:r>
            <w:r w:rsidR="00A2061F" w:rsidRPr="006C72EB">
              <w:rPr>
                <w:rFonts w:asciiTheme="minorHAnsi" w:hAnsiTheme="minorHAnsi" w:cstheme="minorHAnsi"/>
              </w:rPr>
              <w:t xml:space="preserve"> számla/hitel/egyéb</w:t>
            </w:r>
          </w:p>
        </w:tc>
      </w:tr>
      <w:tr w:rsidR="00A2061F" w:rsidRPr="006C72EB"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érvényesítés</w:t>
            </w:r>
          </w:p>
        </w:tc>
        <w:tc>
          <w:tcPr>
            <w:tcW w:w="3171" w:type="dxa"/>
          </w:tcPr>
          <w:p w14:paraId="74AB2245" w14:textId="79F99BE3"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w:t>
            </w:r>
          </w:p>
        </w:tc>
        <w:tc>
          <w:tcPr>
            <w:tcW w:w="3171" w:type="dxa"/>
          </w:tcPr>
          <w:p w14:paraId="644EA667" w14:textId="4C49B7A1"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igen</w:t>
            </w:r>
          </w:p>
        </w:tc>
      </w:tr>
      <w:tr w:rsidR="00A2061F" w:rsidRPr="006C72EB"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hitelcél</w:t>
            </w:r>
          </w:p>
        </w:tc>
        <w:tc>
          <w:tcPr>
            <w:tcW w:w="6342" w:type="dxa"/>
            <w:gridSpan w:val="2"/>
          </w:tcPr>
          <w:p w14:paraId="6D0485B1" w14:textId="10E00181" w:rsidR="00A2061F" w:rsidRPr="006C72EB"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jellemzően </w:t>
            </w:r>
            <w:r w:rsidR="009775EA" w:rsidRPr="006C72EB">
              <w:rPr>
                <w:rFonts w:asciiTheme="minorHAnsi" w:hAnsiTheme="minorHAnsi" w:cstheme="minorHAnsi"/>
              </w:rPr>
              <w:t>exportfinanszírozás vagy</w:t>
            </w:r>
            <w:r w:rsidR="00A2061F" w:rsidRPr="006C72EB">
              <w:rPr>
                <w:rFonts w:asciiTheme="minorHAnsi" w:hAnsiTheme="minorHAnsi" w:cstheme="minorHAnsi"/>
              </w:rPr>
              <w:t xml:space="preserve"> egyéb cél</w:t>
            </w:r>
          </w:p>
        </w:tc>
      </w:tr>
      <w:tr w:rsidR="00095088" w:rsidRPr="006C72EB"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74F60C7" w14:textId="3FA2DAE1" w:rsidR="004A6D74" w:rsidRPr="006C72EB" w:rsidRDefault="004A6D74" w:rsidP="00FE4455">
            <w:pPr>
              <w:pStyle w:val="Listaszerbekezds"/>
              <w:numPr>
                <w:ilvl w:val="0"/>
                <w:numId w:val="13"/>
              </w:numPr>
              <w:rPr>
                <w:rFonts w:asciiTheme="minorHAnsi" w:hAnsiTheme="minorHAnsi" w:cstheme="minorHAnsi"/>
              </w:rPr>
            </w:pPr>
            <w:r w:rsidRPr="006C72EB">
              <w:rPr>
                <w:rFonts w:asciiTheme="minorHAnsi" w:hAnsiTheme="minorHAnsi" w:cstheme="minorHAnsi"/>
              </w:rPr>
              <w:t>hitelvédelmi biztosítással rendelkezik?</w:t>
            </w:r>
          </w:p>
          <w:p w14:paraId="48083B39" w14:textId="77777777" w:rsidR="00095088" w:rsidRPr="006C72EB" w:rsidRDefault="00095088" w:rsidP="004A6D74">
            <w:pPr>
              <w:ind w:left="360"/>
              <w:rPr>
                <w:rFonts w:asciiTheme="minorHAnsi" w:hAnsiTheme="minorHAnsi" w:cstheme="minorHAnsi"/>
              </w:rPr>
            </w:pPr>
          </w:p>
        </w:tc>
        <w:tc>
          <w:tcPr>
            <w:tcW w:w="3171" w:type="dxa"/>
          </w:tcPr>
          <w:p w14:paraId="7ED4C96D" w14:textId="6B9B7979" w:rsidR="00095088" w:rsidRPr="006C72EB"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(a kapcsolódó biztosítást fedezetként kell jelenteni)</w:t>
            </w:r>
          </w:p>
        </w:tc>
        <w:tc>
          <w:tcPr>
            <w:tcW w:w="3171" w:type="dxa"/>
          </w:tcPr>
          <w:p w14:paraId="444064FE" w14:textId="2EFE15C9" w:rsidR="00095088" w:rsidRPr="006C72EB"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(a kapcsolódó biztosítást fedezetként kell jelenteni)</w:t>
            </w:r>
          </w:p>
        </w:tc>
      </w:tr>
      <w:tr w:rsidR="00A2061F" w:rsidRPr="006C72EB"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instrumentum összege</w:t>
            </w:r>
          </w:p>
        </w:tc>
        <w:tc>
          <w:tcPr>
            <w:tcW w:w="3171" w:type="dxa"/>
          </w:tcPr>
          <w:p w14:paraId="2B3256B8" w14:textId="517548D7"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vevővel szemben fennálló számlacsomag követelés tényleges értéke</w:t>
            </w:r>
          </w:p>
        </w:tc>
        <w:tc>
          <w:tcPr>
            <w:tcW w:w="3171" w:type="dxa"/>
          </w:tcPr>
          <w:p w14:paraId="45359661" w14:textId="31469DDE"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faktoring ügyféllel szemben fennálló követelés összege</w:t>
            </w:r>
          </w:p>
        </w:tc>
      </w:tr>
      <w:tr w:rsidR="008E7E84" w:rsidRPr="006C72EB"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6C72EB" w:rsidRDefault="008E7E84" w:rsidP="00FE4455">
            <w:pPr>
              <w:pStyle w:val="Listaszerbekezds"/>
              <w:numPr>
                <w:ilvl w:val="0"/>
                <w:numId w:val="13"/>
              </w:numPr>
              <w:rPr>
                <w:rFonts w:asciiTheme="minorHAnsi" w:hAnsiTheme="minorHAnsi" w:cstheme="minorHAnsi"/>
              </w:rPr>
            </w:pPr>
            <w:r w:rsidRPr="006C72EB">
              <w:rPr>
                <w:rFonts w:asciiTheme="minorHAnsi" w:hAnsiTheme="minorHAnsi" w:cstheme="minorHAnsi"/>
              </w:rPr>
              <w:t>bekerülési érték</w:t>
            </w:r>
          </w:p>
        </w:tc>
        <w:tc>
          <w:tcPr>
            <w:tcW w:w="6342" w:type="dxa"/>
            <w:gridSpan w:val="2"/>
          </w:tcPr>
          <w:p w14:paraId="122B1E8D" w14:textId="3E341567"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jelentendő</w:t>
            </w:r>
          </w:p>
        </w:tc>
      </w:tr>
      <w:tr w:rsidR="008E7E84" w:rsidRPr="006C72EB"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6C72EB" w:rsidRDefault="008E7E84" w:rsidP="00FE4455">
            <w:pPr>
              <w:pStyle w:val="Listaszerbekezds"/>
              <w:numPr>
                <w:ilvl w:val="0"/>
                <w:numId w:val="13"/>
              </w:numPr>
              <w:rPr>
                <w:rFonts w:asciiTheme="minorHAnsi" w:hAnsiTheme="minorHAnsi" w:cstheme="minorHAnsi"/>
              </w:rPr>
            </w:pPr>
            <w:r w:rsidRPr="006C72EB">
              <w:rPr>
                <w:rFonts w:asciiTheme="minorHAnsi" w:hAnsiTheme="minorHAnsi" w:cstheme="minorHAnsi"/>
              </w:rPr>
              <w:t>mérleg szerinti érték</w:t>
            </w:r>
          </w:p>
        </w:tc>
        <w:tc>
          <w:tcPr>
            <w:tcW w:w="6342" w:type="dxa"/>
            <w:gridSpan w:val="2"/>
          </w:tcPr>
          <w:p w14:paraId="12182B54" w14:textId="1B87EC52"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HAS alatt megegyezik az instrumentum összegével,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alatt eltér</w:t>
            </w:r>
          </w:p>
        </w:tc>
      </w:tr>
      <w:tr w:rsidR="00A2061F" w:rsidRPr="006C72EB"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kamat mezők</w:t>
            </w:r>
          </w:p>
        </w:tc>
        <w:tc>
          <w:tcPr>
            <w:tcW w:w="3171" w:type="dxa"/>
          </w:tcPr>
          <w:p w14:paraId="09A10A80" w14:textId="036F0A63" w:rsidR="00A2061F" w:rsidRPr="006C72EB" w:rsidRDefault="0077035B"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 (jellemzően diszkont kamat)</w:t>
            </w:r>
          </w:p>
        </w:tc>
        <w:tc>
          <w:tcPr>
            <w:tcW w:w="3171" w:type="dxa"/>
          </w:tcPr>
          <w:p w14:paraId="021C78BE" w14:textId="7BAB5DEB"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w:t>
            </w:r>
            <w:r w:rsidR="0077035B" w:rsidRPr="006C72EB">
              <w:rPr>
                <w:rFonts w:asciiTheme="minorHAnsi" w:hAnsiTheme="minorHAnsi" w:cstheme="minorHAnsi"/>
              </w:rPr>
              <w:t xml:space="preserve"> (normál hitelekhez hasonlóan)</w:t>
            </w:r>
          </w:p>
        </w:tc>
      </w:tr>
      <w:bookmarkEnd w:id="336"/>
      <w:tr w:rsidR="00A2061F" w:rsidRPr="006C72EB"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6C72EB" w:rsidRDefault="00A2061F" w:rsidP="005847F9">
            <w:pPr>
              <w:rPr>
                <w:rFonts w:asciiTheme="minorHAnsi" w:hAnsiTheme="minorHAnsi" w:cstheme="minorHAnsi"/>
              </w:rPr>
            </w:pPr>
            <w:r w:rsidRPr="006C72EB">
              <w:rPr>
                <w:rFonts w:asciiTheme="minorHAnsi" w:hAnsiTheme="minorHAnsi" w:cstheme="minorHAnsi"/>
              </w:rPr>
              <w:t>Óvadék összege</w:t>
            </w:r>
          </w:p>
        </w:tc>
        <w:tc>
          <w:tcPr>
            <w:tcW w:w="3171" w:type="dxa"/>
          </w:tcPr>
          <w:p w14:paraId="5EB2907B" w14:textId="30F1B749"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fedezetként jelentendő</w:t>
            </w:r>
          </w:p>
        </w:tc>
        <w:tc>
          <w:tcPr>
            <w:tcW w:w="3171" w:type="dxa"/>
          </w:tcPr>
          <w:p w14:paraId="035D98E7" w14:textId="64564ACF"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fedezetként nem jelentendő, ennyivel kevesebb a követelés összege a számlacsomag értékénél</w:t>
            </w:r>
          </w:p>
        </w:tc>
      </w:tr>
    </w:tbl>
    <w:p w14:paraId="6A42B1A1" w14:textId="77777777" w:rsidR="008C3198" w:rsidRPr="006C72EB" w:rsidRDefault="008C3198" w:rsidP="005847F9">
      <w:pPr>
        <w:rPr>
          <w:rFonts w:asciiTheme="minorHAnsi" w:hAnsiTheme="minorHAnsi" w:cstheme="minorHAnsi"/>
        </w:rPr>
      </w:pPr>
      <w:r w:rsidRPr="006C72EB">
        <w:rPr>
          <w:rFonts w:asciiTheme="minorHAnsi" w:hAnsiTheme="minorHAnsi" w:cstheme="minorHAnsi"/>
        </w:rPr>
        <w:t xml:space="preserve"> </w:t>
      </w:r>
    </w:p>
    <w:p w14:paraId="450584F5" w14:textId="59E20FAA" w:rsidR="00874CD1" w:rsidRPr="006C72EB" w:rsidRDefault="008C3198" w:rsidP="005847F9">
      <w:pPr>
        <w:rPr>
          <w:rFonts w:asciiTheme="minorHAnsi" w:hAnsiTheme="minorHAnsi" w:cstheme="minorHAnsi"/>
        </w:rPr>
      </w:pPr>
      <w:r w:rsidRPr="006C72EB">
        <w:rPr>
          <w:rFonts w:asciiTheme="minorHAnsi" w:hAnsiTheme="minorHAnsi" w:cstheme="minorHAnsi"/>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6C72EB" w:rsidRDefault="0077035B" w:rsidP="005847F9">
      <w:pPr>
        <w:rPr>
          <w:rFonts w:asciiTheme="minorHAnsi" w:hAnsiTheme="minorHAnsi" w:cstheme="minorHAnsi"/>
        </w:rPr>
      </w:pPr>
      <w:r w:rsidRPr="006C72EB">
        <w:rPr>
          <w:rFonts w:asciiTheme="minorHAnsi" w:hAnsiTheme="minorHAnsi" w:cstheme="minorHAnsi"/>
        </w:rPr>
        <w:t>Amennyiben jóváíró számla kerül kiállításra, annak értékét arányosan le kell vonni az érintett számlacsomagokból, az instrumentum összege nem lehet negatív.</w:t>
      </w:r>
      <w:r w:rsidR="00701840" w:rsidRPr="006C72EB">
        <w:rPr>
          <w:rFonts w:asciiTheme="minorHAnsi" w:hAnsiTheme="minorHAnsi" w:cstheme="minorHAnsi"/>
        </w:rPr>
        <w:t xml:space="preserve"> A fennálló tőke összege tekintetében kifejezetten csak a faktoring ügyletek esetén megengedett a negatív összeg jelentése a jóváíró számla erejéig, amennyiben a jóváíró számla egy következő számlacsomagból kerül levonásra (a </w:t>
      </w:r>
      <w:proofErr w:type="spellStart"/>
      <w:r w:rsidR="00701840" w:rsidRPr="006C72EB">
        <w:rPr>
          <w:rFonts w:asciiTheme="minorHAnsi" w:hAnsiTheme="minorHAnsi" w:cstheme="minorHAnsi"/>
        </w:rPr>
        <w:t>rulírozó</w:t>
      </w:r>
      <w:proofErr w:type="spellEnd"/>
      <w:r w:rsidR="00701840" w:rsidRPr="006C72EB">
        <w:rPr>
          <w:rFonts w:asciiTheme="minorHAnsi" w:hAnsiTheme="minorHAnsi" w:cstheme="minorHAnsi"/>
        </w:rPr>
        <w:t xml:space="preserve"> jelleg miatt).</w:t>
      </w:r>
      <w:r w:rsidR="00DC3820" w:rsidRPr="006C72EB">
        <w:rPr>
          <w:rFonts w:asciiTheme="minorHAnsi" w:hAnsiTheme="minorHAnsi" w:cstheme="minorHAnsi"/>
        </w:rPr>
        <w:t xml:space="preserve"> 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6C72EB">
        <w:rPr>
          <w:rFonts w:asciiTheme="minorHAnsi" w:hAnsiTheme="minorHAnsi" w:cstheme="minorHAnsi"/>
        </w:rPr>
        <w:t>TORL</w:t>
      </w:r>
      <w:proofErr w:type="spellEnd"/>
      <w:r w:rsidR="00DC3820" w:rsidRPr="006C72EB">
        <w:rPr>
          <w:rFonts w:asciiTheme="minorHAnsi" w:hAnsiTheme="minorHAnsi" w:cstheme="minorHAnsi"/>
        </w:rPr>
        <w:t xml:space="preserve"> táblában nem technikai törlesztésként, más esetekben szintén a </w:t>
      </w:r>
      <w:proofErr w:type="spellStart"/>
      <w:r w:rsidR="00DC3820" w:rsidRPr="006C72EB">
        <w:rPr>
          <w:rFonts w:asciiTheme="minorHAnsi" w:hAnsiTheme="minorHAnsi" w:cstheme="minorHAnsi"/>
        </w:rPr>
        <w:t>TORL</w:t>
      </w:r>
      <w:proofErr w:type="spellEnd"/>
      <w:r w:rsidR="00DC3820" w:rsidRPr="006C72EB">
        <w:rPr>
          <w:rFonts w:asciiTheme="minorHAnsi" w:hAnsiTheme="minorHAnsi" w:cstheme="minorHAnsi"/>
        </w:rPr>
        <w:t xml:space="preserve"> táblában technikai törlesztésként </w:t>
      </w:r>
      <w:proofErr w:type="spellStart"/>
      <w:r w:rsidR="00DC3820" w:rsidRPr="006C72EB">
        <w:rPr>
          <w:rFonts w:asciiTheme="minorHAnsi" w:hAnsiTheme="minorHAnsi" w:cstheme="minorHAnsi"/>
        </w:rPr>
        <w:t>flagelve</w:t>
      </w:r>
      <w:proofErr w:type="spellEnd"/>
      <w:r w:rsidR="00DC3820" w:rsidRPr="006C72EB">
        <w:rPr>
          <w:rFonts w:asciiTheme="minorHAnsi" w:hAnsiTheme="minorHAnsi" w:cstheme="minorHAnsi"/>
        </w:rPr>
        <w:t xml:space="preserve"> kell szerepeltetni.</w:t>
      </w:r>
    </w:p>
    <w:p w14:paraId="4A8E50E8" w14:textId="039C943E" w:rsidR="00057A84" w:rsidRDefault="00057A84"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forfeit</w:t>
      </w:r>
      <w:proofErr w:type="spellEnd"/>
      <w:r w:rsidRPr="006C72EB">
        <w:rPr>
          <w:rFonts w:asciiTheme="minorHAnsi" w:hAnsiTheme="minorHAnsi" w:cstheme="minorHAnsi"/>
        </w:rPr>
        <w:t xml:space="preserve"> ügyletek is a faktoring ügyletekkel konzisztens módon jelentendők.</w:t>
      </w:r>
    </w:p>
    <w:p w14:paraId="7C49A5D1" w14:textId="77777777" w:rsidR="003613CD" w:rsidRPr="006C72EB" w:rsidRDefault="003613CD" w:rsidP="005847F9">
      <w:pPr>
        <w:rPr>
          <w:rFonts w:asciiTheme="minorHAnsi" w:hAnsiTheme="minorHAnsi" w:cstheme="minorHAnsi"/>
        </w:rPr>
      </w:pPr>
    </w:p>
    <w:p w14:paraId="23C1A44C" w14:textId="77777777" w:rsidR="00090E70" w:rsidRPr="006C72EB" w:rsidRDefault="007E5698" w:rsidP="00090E70">
      <w:pPr>
        <w:pStyle w:val="Cmsor4"/>
        <w:rPr>
          <w:rFonts w:asciiTheme="minorHAnsi" w:hAnsiTheme="minorHAnsi" w:cstheme="minorHAnsi"/>
          <w:szCs w:val="20"/>
        </w:rPr>
      </w:pPr>
      <w:bookmarkStart w:id="338" w:name="_Toc149902035"/>
      <w:bookmarkStart w:id="339" w:name="_Toc188019105"/>
      <w:proofErr w:type="spellStart"/>
      <w:r w:rsidRPr="006C72EB">
        <w:rPr>
          <w:rFonts w:asciiTheme="minorHAnsi" w:hAnsiTheme="minorHAnsi" w:cstheme="minorHAnsi"/>
          <w:b/>
          <w:szCs w:val="20"/>
        </w:rPr>
        <w:t>Work</w:t>
      </w:r>
      <w:proofErr w:type="spellEnd"/>
      <w:r w:rsidRPr="006C72EB">
        <w:rPr>
          <w:rFonts w:asciiTheme="minorHAnsi" w:hAnsiTheme="minorHAnsi" w:cstheme="minorHAnsi"/>
          <w:b/>
          <w:szCs w:val="20"/>
        </w:rPr>
        <w:t>-out faktoring ügyletek:</w:t>
      </w:r>
      <w:bookmarkEnd w:id="338"/>
      <w:bookmarkEnd w:id="339"/>
      <w:r w:rsidRPr="006C72EB">
        <w:rPr>
          <w:rFonts w:asciiTheme="minorHAnsi" w:hAnsiTheme="minorHAnsi" w:cstheme="minorHAnsi"/>
          <w:b/>
          <w:szCs w:val="20"/>
        </w:rPr>
        <w:t xml:space="preserve"> </w:t>
      </w:r>
    </w:p>
    <w:p w14:paraId="1449033B" w14:textId="7D271907" w:rsidR="007E5698" w:rsidRPr="006C72EB" w:rsidRDefault="008164F2" w:rsidP="00090E70">
      <w:pPr>
        <w:rPr>
          <w:rFonts w:asciiTheme="minorHAnsi" w:hAnsiTheme="minorHAnsi" w:cstheme="minorHAnsi"/>
        </w:rPr>
      </w:pPr>
      <w:r w:rsidRPr="006C72EB">
        <w:rPr>
          <w:rFonts w:asciiTheme="minorHAnsi" w:hAnsiTheme="minorHAnsi" w:cstheme="minorHAnsi"/>
        </w:rPr>
        <w:t xml:space="preserve">hitelek átvétele követeléskezelésre (hitelintézetek közti portfólió értékesítést nem tekintjük </w:t>
      </w:r>
      <w:proofErr w:type="spellStart"/>
      <w:r w:rsidRPr="006C72EB">
        <w:rPr>
          <w:rFonts w:asciiTheme="minorHAnsi" w:hAnsiTheme="minorHAnsi" w:cstheme="minorHAnsi"/>
        </w:rPr>
        <w:t>faktoringnak</w:t>
      </w:r>
      <w:proofErr w:type="spellEnd"/>
      <w:r w:rsidRPr="006C72EB">
        <w:rPr>
          <w:rFonts w:asciiTheme="minorHAnsi" w:hAnsiTheme="minorHAnsi" w:cstheme="minorHAnsi"/>
        </w:rPr>
        <w:t>, az szerződés átruházás).</w:t>
      </w:r>
      <w:r w:rsidR="00234C8C" w:rsidRPr="006C72EB">
        <w:rPr>
          <w:rFonts w:asciiTheme="minorHAnsi" w:hAnsiTheme="minorHAnsi" w:cstheme="minorHAnsi"/>
        </w:rPr>
        <w:t xml:space="preserve"> Az attribútumok jelentésének módja nem függ attól, hogy visszkeresete</w:t>
      </w:r>
      <w:r w:rsidR="00EB5495" w:rsidRPr="006C72EB">
        <w:rPr>
          <w:rFonts w:asciiTheme="minorHAnsi" w:hAnsiTheme="minorHAnsi" w:cstheme="minorHAnsi"/>
        </w:rPr>
        <w:t>s vagy visszkereset nélküli ügyletről van szó.</w:t>
      </w:r>
    </w:p>
    <w:tbl>
      <w:tblPr>
        <w:tblStyle w:val="tblzat-oldallces"/>
        <w:tblW w:w="0" w:type="auto"/>
        <w:tblLook w:val="04A0" w:firstRow="1" w:lastRow="0" w:firstColumn="1" w:lastColumn="0" w:noHBand="0" w:noVBand="1"/>
      </w:tblPr>
      <w:tblGrid>
        <w:gridCol w:w="3256"/>
        <w:gridCol w:w="6258"/>
      </w:tblGrid>
      <w:tr w:rsidR="00234C8C" w:rsidRPr="006C72EB"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6C72EB" w:rsidRDefault="00EB5495"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14096364" w14:textId="125E9FA4" w:rsidR="00234C8C" w:rsidRPr="006C72EB" w:rsidRDefault="00EB5495"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 megfigyelési egység az egyes hitelek</w:t>
            </w:r>
          </w:p>
        </w:tc>
      </w:tr>
      <w:tr w:rsidR="00234C8C" w:rsidRPr="006C72EB"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6C72EB" w:rsidRDefault="00EB5495" w:rsidP="005847F9">
            <w:pPr>
              <w:rPr>
                <w:rFonts w:asciiTheme="minorHAnsi" w:hAnsiTheme="minorHAnsi" w:cstheme="minorHAnsi"/>
              </w:rPr>
            </w:pPr>
            <w:r w:rsidRPr="006C72EB">
              <w:rPr>
                <w:rFonts w:asciiTheme="minorHAnsi" w:hAnsiTheme="minorHAnsi" w:cstheme="minorHAnsi"/>
              </w:rPr>
              <w:t>ügyfél</w:t>
            </w:r>
            <w:r w:rsidR="00D13C8F" w:rsidRPr="006C72EB">
              <w:rPr>
                <w:rFonts w:asciiTheme="minorHAnsi" w:hAnsiTheme="minorHAnsi" w:cstheme="minorHAnsi"/>
              </w:rPr>
              <w:t xml:space="preserve"> (adós)</w:t>
            </w:r>
          </w:p>
        </w:tc>
        <w:tc>
          <w:tcPr>
            <w:tcW w:w="6258" w:type="dxa"/>
          </w:tcPr>
          <w:p w14:paraId="3402C5AA" w14:textId="531F17FD" w:rsidR="00234C8C" w:rsidRPr="006C72EB" w:rsidRDefault="00EB5495"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adós(ok)</w:t>
            </w:r>
          </w:p>
        </w:tc>
      </w:tr>
      <w:tr w:rsidR="00234C8C" w:rsidRPr="006C72EB"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6C72EB" w:rsidRDefault="00316678"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E40B831" w14:textId="3EC87695" w:rsidR="00234C8C"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egyes hitelek mögött lévő fedezetek az általános szabályok szerint jelentendők, a faktoring ügyfél által a teljes csomagra nyújtott esetleges fedezet allokálva jelentendő </w:t>
            </w:r>
            <w:r w:rsidR="006B1FBE" w:rsidRPr="006C72EB">
              <w:rPr>
                <w:rFonts w:asciiTheme="minorHAnsi" w:hAnsiTheme="minorHAnsi" w:cstheme="minorHAnsi"/>
              </w:rPr>
              <w:t>- ha van hitelkeret és nem allokálja a fedezetet az adatszolgáltató, a fedezet köthető a kerethez</w:t>
            </w:r>
            <w:r w:rsidR="0094585D" w:rsidRPr="006C72EB">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234C8C" w:rsidRPr="006C72EB" w14:paraId="5260A8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8CAB3A" w14:textId="2E2D65E0" w:rsidR="00234C8C" w:rsidRPr="006C72EB" w:rsidRDefault="00316678"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591B885" w14:textId="6AE834B3" w:rsidR="00234C8C"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abban az esetben kell itt szerepeltetni keretet, ha adott faktoring ügyfél részére keretet nyit az adatszolgáltató, melynek terhére követeléskezelés céljára hitelcsomagokat hozhat be – ha van ilyen, akkor ide kell kötni a faktoring ügyfelet</w:t>
            </w:r>
          </w:p>
        </w:tc>
      </w:tr>
      <w:tr w:rsidR="00316678" w:rsidRPr="006C72EB"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6C72EB" w:rsidRDefault="00316678" w:rsidP="005847F9">
            <w:p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48EFACB1" w14:textId="77777777" w:rsidR="00316678"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16678" w:rsidRPr="006C72EB"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13F54E1F" w14:textId="0BD23A01" w:rsidR="00316678" w:rsidRPr="006C72EB" w:rsidRDefault="00F108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work</w:t>
            </w:r>
            <w:proofErr w:type="spellEnd"/>
            <w:r w:rsidRPr="006C72EB">
              <w:rPr>
                <w:rFonts w:asciiTheme="minorHAnsi" w:hAnsiTheme="minorHAnsi" w:cstheme="minorHAnsi"/>
              </w:rPr>
              <w:t>-out faktoring ügylettel</w:t>
            </w:r>
          </w:p>
        </w:tc>
      </w:tr>
      <w:tr w:rsidR="00316678" w:rsidRPr="006C72EB"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60506426" w14:textId="459E9820" w:rsidR="00316678" w:rsidRPr="006C72EB"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indulási időpont</w:t>
            </w:r>
          </w:p>
        </w:tc>
      </w:tr>
      <w:tr w:rsidR="00316678" w:rsidRPr="006C72EB"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372706A7" w14:textId="0C9FA3AB" w:rsidR="00316678" w:rsidRPr="006C72EB"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szerződés szerinti lejárat időpontja</w:t>
            </w:r>
          </w:p>
        </w:tc>
      </w:tr>
      <w:tr w:rsidR="005900B2" w:rsidRPr="006C72EB"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6C72EB" w:rsidRDefault="005900B2"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1D682D3B" w14:textId="122D500A" w:rsidR="005900B2" w:rsidRPr="006C72EB"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átvétel időpontja</w:t>
            </w:r>
          </w:p>
        </w:tc>
      </w:tr>
      <w:tr w:rsidR="008E7E84" w:rsidRPr="006C72EB"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6C72EB" w:rsidRDefault="008E7E84"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66569EB1" w14:textId="635680A1"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 szerződés szerinti eredeti lejárat, nem a megvásárlás időpontjától számított lejárat</w:t>
            </w:r>
          </w:p>
        </w:tc>
      </w:tr>
      <w:tr w:rsidR="00316678" w:rsidRPr="006C72EB"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típus</w:t>
            </w:r>
          </w:p>
        </w:tc>
        <w:tc>
          <w:tcPr>
            <w:tcW w:w="6258" w:type="dxa"/>
          </w:tcPr>
          <w:p w14:paraId="03D0E2AB" w14:textId="521FDE17" w:rsidR="00316678" w:rsidRPr="006C72EB"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szerződésben rögzített instrumentum típus</w:t>
            </w:r>
            <w:r w:rsidR="0094585D" w:rsidRPr="006C72EB">
              <w:rPr>
                <w:rFonts w:asciiTheme="minorHAnsi" w:hAnsiTheme="minorHAnsi" w:cstheme="minorHAnsi"/>
              </w:rPr>
              <w:t xml:space="preserve"> </w:t>
            </w:r>
          </w:p>
        </w:tc>
      </w:tr>
      <w:tr w:rsidR="00316678" w:rsidRPr="006C72EB"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faktoringkövetelés tárgya</w:t>
            </w:r>
          </w:p>
        </w:tc>
        <w:tc>
          <w:tcPr>
            <w:tcW w:w="6258" w:type="dxa"/>
          </w:tcPr>
          <w:p w14:paraId="44BE672D" w14:textId="0329EC30" w:rsidR="00316678" w:rsidRPr="006C72EB"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w:t>
            </w:r>
          </w:p>
        </w:tc>
      </w:tr>
      <w:tr w:rsidR="00316678" w:rsidRPr="006C72EB"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2D5176BE" w14:textId="7C20CA81" w:rsidR="00316678" w:rsidRPr="006C72EB"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igen (visszkereset esetén)</w:t>
            </w:r>
            <w:r w:rsidR="008772C9" w:rsidRPr="006C72EB">
              <w:rPr>
                <w:rFonts w:asciiTheme="minorHAnsi" w:hAnsiTheme="minorHAnsi" w:cstheme="minorHAnsi"/>
              </w:rPr>
              <w:t xml:space="preserve"> </w:t>
            </w:r>
            <w:r w:rsidRPr="006C72EB">
              <w:rPr>
                <w:rFonts w:asciiTheme="minorHAnsi" w:hAnsiTheme="minorHAnsi" w:cstheme="minorHAnsi"/>
              </w:rPr>
              <w:t>/</w:t>
            </w:r>
            <w:r w:rsidR="008772C9" w:rsidRPr="006C72EB">
              <w:rPr>
                <w:rFonts w:asciiTheme="minorHAnsi" w:hAnsiTheme="minorHAnsi" w:cstheme="minorHAnsi"/>
              </w:rPr>
              <w:t xml:space="preserve"> </w:t>
            </w:r>
            <w:r w:rsidRPr="006C72EB">
              <w:rPr>
                <w:rFonts w:asciiTheme="minorHAnsi" w:hAnsiTheme="minorHAnsi" w:cstheme="minorHAnsi"/>
              </w:rPr>
              <w:t>nem (visszkereset nélkül)</w:t>
            </w:r>
          </w:p>
        </w:tc>
      </w:tr>
      <w:tr w:rsidR="00316678" w:rsidRPr="006C72EB"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52FA3CB" w14:textId="0CDC37C8" w:rsidR="00316678"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hitelcél</w:t>
            </w:r>
          </w:p>
        </w:tc>
      </w:tr>
      <w:tr w:rsidR="00316678" w:rsidRPr="006C72EB"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összege</w:t>
            </w:r>
          </w:p>
        </w:tc>
        <w:tc>
          <w:tcPr>
            <w:tcW w:w="6258" w:type="dxa"/>
          </w:tcPr>
          <w:p w14:paraId="27AE708F" w14:textId="77549F90" w:rsidR="00316678"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hitelszerződés alapján fennálló tényleges ügyfélkövetelés összege</w:t>
            </w:r>
          </w:p>
        </w:tc>
      </w:tr>
      <w:tr w:rsidR="008E7E84" w:rsidRPr="006C72EB"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6C72EB" w:rsidRDefault="008E7E84" w:rsidP="00FE4455">
            <w:pPr>
              <w:pStyle w:val="Listaszerbekezds"/>
              <w:numPr>
                <w:ilvl w:val="0"/>
                <w:numId w:val="17"/>
              </w:numPr>
              <w:rPr>
                <w:rFonts w:asciiTheme="minorHAnsi" w:hAnsiTheme="minorHAnsi" w:cstheme="minorHAnsi"/>
              </w:rPr>
            </w:pPr>
            <w:r w:rsidRPr="006C72EB">
              <w:rPr>
                <w:rFonts w:asciiTheme="minorHAnsi" w:hAnsiTheme="minorHAnsi" w:cstheme="minorHAnsi"/>
              </w:rPr>
              <w:t>bekerülési érték</w:t>
            </w:r>
          </w:p>
        </w:tc>
        <w:tc>
          <w:tcPr>
            <w:tcW w:w="6258" w:type="dxa"/>
          </w:tcPr>
          <w:p w14:paraId="49E242E5" w14:textId="500B4F48"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tényleges ellenérték, amit a faktorbank/cég fizetett partnerének</w:t>
            </w:r>
          </w:p>
        </w:tc>
      </w:tr>
      <w:tr w:rsidR="008E7E84" w:rsidRPr="006C72EB"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6C72EB" w:rsidRDefault="008E7E84" w:rsidP="00FE4455">
            <w:pPr>
              <w:pStyle w:val="Listaszerbekezds"/>
              <w:numPr>
                <w:ilvl w:val="0"/>
                <w:numId w:val="17"/>
              </w:numPr>
              <w:rPr>
                <w:rFonts w:asciiTheme="minorHAnsi" w:hAnsiTheme="minorHAnsi" w:cstheme="minorHAnsi"/>
              </w:rPr>
            </w:pPr>
            <w:r w:rsidRPr="006C72EB">
              <w:rPr>
                <w:rFonts w:asciiTheme="minorHAnsi" w:hAnsiTheme="minorHAnsi" w:cstheme="minorHAnsi"/>
              </w:rPr>
              <w:t>mérleg szerinti érték</w:t>
            </w:r>
          </w:p>
        </w:tc>
        <w:tc>
          <w:tcPr>
            <w:tcW w:w="6258" w:type="dxa"/>
          </w:tcPr>
          <w:p w14:paraId="2CD6C1BC" w14:textId="48B50346"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HAS alatt megegyezik az instrumentum összegével,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alatt eltér</w:t>
            </w:r>
          </w:p>
        </w:tc>
      </w:tr>
      <w:tr w:rsidR="00316678" w:rsidRPr="006C72EB"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kamat mezők</w:t>
            </w:r>
          </w:p>
        </w:tc>
        <w:tc>
          <w:tcPr>
            <w:tcW w:w="6258" w:type="dxa"/>
          </w:tcPr>
          <w:p w14:paraId="7A717092" w14:textId="59544AA7" w:rsidR="00316678" w:rsidRPr="006C72EB" w:rsidRDefault="0094585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általános szabályok szerint</w:t>
            </w:r>
            <w:r w:rsidR="008E7E84" w:rsidRPr="006C72EB">
              <w:rPr>
                <w:rFonts w:asciiTheme="minorHAnsi" w:hAnsiTheme="minorHAnsi" w:cstheme="minorHAnsi"/>
              </w:rPr>
              <w:t xml:space="preserve"> jelentendő</w:t>
            </w:r>
          </w:p>
        </w:tc>
      </w:tr>
    </w:tbl>
    <w:p w14:paraId="1D4D910E" w14:textId="101F724A" w:rsidR="008164F2" w:rsidRPr="006C72EB" w:rsidRDefault="008164F2" w:rsidP="00090E70">
      <w:pPr>
        <w:pStyle w:val="Cmsor3"/>
        <w:numPr>
          <w:ilvl w:val="0"/>
          <w:numId w:val="0"/>
        </w:numPr>
        <w:rPr>
          <w:rFonts w:asciiTheme="minorHAnsi" w:hAnsiTheme="minorHAnsi" w:cstheme="minorHAnsi"/>
          <w:b/>
          <w:szCs w:val="20"/>
        </w:rPr>
      </w:pPr>
    </w:p>
    <w:p w14:paraId="771EE67B" w14:textId="77777777" w:rsidR="00431FB3" w:rsidRPr="006C72EB" w:rsidRDefault="0094585D" w:rsidP="004C6A9B">
      <w:pPr>
        <w:pStyle w:val="Cmsor3"/>
        <w:rPr>
          <w:rFonts w:asciiTheme="minorHAnsi" w:hAnsiTheme="minorHAnsi" w:cstheme="minorHAnsi"/>
          <w:szCs w:val="20"/>
        </w:rPr>
      </w:pPr>
      <w:bookmarkStart w:id="340" w:name="_Toc64967412"/>
      <w:bookmarkStart w:id="341" w:name="_Toc149902036"/>
      <w:bookmarkStart w:id="342" w:name="_Toc188019106"/>
      <w:r w:rsidRPr="006C72EB">
        <w:rPr>
          <w:rFonts w:asciiTheme="minorHAnsi" w:hAnsiTheme="minorHAnsi" w:cstheme="minorHAnsi"/>
          <w:b/>
          <w:szCs w:val="20"/>
        </w:rPr>
        <w:t>S</w:t>
      </w:r>
      <w:r w:rsidR="006B1FBE" w:rsidRPr="006C72EB">
        <w:rPr>
          <w:rStyle w:val="Cmsor3Char"/>
          <w:rFonts w:asciiTheme="minorHAnsi" w:hAnsiTheme="minorHAnsi" w:cstheme="minorHAnsi"/>
          <w:b/>
          <w:szCs w:val="20"/>
        </w:rPr>
        <w:t>zerződés átruházás</w:t>
      </w:r>
      <w:r w:rsidR="006B1FBE" w:rsidRPr="006C72EB">
        <w:rPr>
          <w:rFonts w:asciiTheme="minorHAnsi" w:hAnsiTheme="minorHAnsi" w:cstheme="minorHAnsi"/>
          <w:szCs w:val="20"/>
        </w:rPr>
        <w:t>:</w:t>
      </w:r>
      <w:bookmarkEnd w:id="340"/>
      <w:bookmarkEnd w:id="341"/>
      <w:bookmarkEnd w:id="342"/>
      <w:r w:rsidR="006B1FBE" w:rsidRPr="006C72EB">
        <w:rPr>
          <w:rFonts w:asciiTheme="minorHAnsi" w:hAnsiTheme="minorHAnsi" w:cstheme="minorHAnsi"/>
          <w:b/>
          <w:szCs w:val="20"/>
        </w:rPr>
        <w:t xml:space="preserve"> </w:t>
      </w:r>
    </w:p>
    <w:p w14:paraId="6CD8B332" w14:textId="0AC65E5E" w:rsidR="00455701" w:rsidRPr="006C72EB" w:rsidRDefault="006B1FBE" w:rsidP="00B540E5">
      <w:pPr>
        <w:rPr>
          <w:rFonts w:asciiTheme="minorHAnsi" w:hAnsiTheme="minorHAnsi" w:cstheme="minorHAnsi"/>
        </w:rPr>
      </w:pPr>
      <w:r w:rsidRPr="006C72EB">
        <w:rPr>
          <w:rFonts w:asciiTheme="minorHAnsi" w:hAnsiTheme="minorHAnsi" w:cstheme="minorHAnsi"/>
        </w:rPr>
        <w:t>valamely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6C72EB"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437EDAB6" w14:textId="5697FF02" w:rsidR="006B1FBE" w:rsidRPr="006C72EB" w:rsidRDefault="006B1FBE"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megvásárolt hitelek egyenként</w:t>
            </w:r>
          </w:p>
        </w:tc>
      </w:tr>
      <w:tr w:rsidR="006B1FBE" w:rsidRPr="006C72EB"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ügyfél</w:t>
            </w:r>
          </w:p>
        </w:tc>
        <w:tc>
          <w:tcPr>
            <w:tcW w:w="6258" w:type="dxa"/>
          </w:tcPr>
          <w:p w14:paraId="04A7E585" w14:textId="55644744"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adós(ok)</w:t>
            </w:r>
          </w:p>
        </w:tc>
      </w:tr>
      <w:tr w:rsidR="006B1FBE" w:rsidRPr="006C72EB"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B762F9E" w14:textId="030EEBCD"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egyes hitelek mögött lévő fedezetek az általános szabályok szerint jelentendők </w:t>
            </w:r>
          </w:p>
        </w:tc>
      </w:tr>
      <w:tr w:rsidR="006B1FBE" w:rsidRPr="006C72EB"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6C72EB" w:rsidRDefault="006B1FBE"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6AEA682" w14:textId="596B6322" w:rsidR="006B1FBE" w:rsidRPr="006C72EB" w:rsidRDefault="00CF2C7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hitelkeret abban az esetben jelentendő, ha az átvett hitelekhez tartozik és az nyilvántartásra kerül az átvevőnél</w:t>
            </w:r>
          </w:p>
        </w:tc>
      </w:tr>
      <w:tr w:rsidR="006B1FBE" w:rsidRPr="006C72EB"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6C72EB" w:rsidRDefault="006B1FBE" w:rsidP="005847F9">
            <w:p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26982EF1"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B1FBE" w:rsidRPr="006C72EB"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677686D6" w14:textId="04DEC821"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átruházással</w:t>
            </w:r>
            <w:r w:rsidR="00F84B28">
              <w:rPr>
                <w:rFonts w:asciiTheme="minorHAnsi" w:hAnsiTheme="minorHAnsi" w:cstheme="minorHAnsi"/>
              </w:rPr>
              <w:t xml:space="preserve"> (’</w:t>
            </w:r>
            <w:proofErr w:type="spellStart"/>
            <w:r w:rsidR="00F84B28">
              <w:rPr>
                <w:rFonts w:asciiTheme="minorHAnsi" w:hAnsiTheme="minorHAnsi" w:cstheme="minorHAnsi"/>
              </w:rPr>
              <w:t>HVAS</w:t>
            </w:r>
            <w:proofErr w:type="spellEnd"/>
            <w:r w:rsidR="00F84B28">
              <w:rPr>
                <w:rFonts w:asciiTheme="minorHAnsi" w:hAnsiTheme="minorHAnsi" w:cstheme="minorHAnsi"/>
              </w:rPr>
              <w:t>’ vagy ’</w:t>
            </w:r>
            <w:proofErr w:type="spellStart"/>
            <w:r w:rsidR="00F84B28">
              <w:rPr>
                <w:rFonts w:asciiTheme="minorHAnsi" w:hAnsiTheme="minorHAnsi" w:cstheme="minorHAnsi"/>
              </w:rPr>
              <w:t>HPORT_VAS</w:t>
            </w:r>
            <w:proofErr w:type="spellEnd"/>
            <w:r w:rsidR="00F84B28">
              <w:rPr>
                <w:rFonts w:asciiTheme="minorHAnsi" w:hAnsiTheme="minorHAnsi" w:cstheme="minorHAnsi"/>
              </w:rPr>
              <w:t>’)</w:t>
            </w:r>
          </w:p>
        </w:tc>
      </w:tr>
      <w:tr w:rsidR="006B1FBE" w:rsidRPr="006C72EB"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02A4C32E"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indulási időpont</w:t>
            </w:r>
          </w:p>
        </w:tc>
      </w:tr>
      <w:tr w:rsidR="006B1FBE" w:rsidRPr="006C72EB"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3F3E3FFD" w14:textId="32D2BD27" w:rsidR="006B1FBE" w:rsidRPr="006C72EB"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szerinti lejárat időpontja</w:t>
            </w:r>
          </w:p>
        </w:tc>
      </w:tr>
      <w:tr w:rsidR="006B1FBE" w:rsidRPr="006C72EB"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4B5B5F03"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átvétel időpontja</w:t>
            </w:r>
          </w:p>
        </w:tc>
      </w:tr>
      <w:tr w:rsidR="006B1FBE" w:rsidRPr="006C72EB"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85819AE" w14:textId="379E18B8"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 szerződés szerinti eredeti lejárat, nem a megvásárlás időpontjától számított lejárat</w:t>
            </w:r>
          </w:p>
        </w:tc>
      </w:tr>
      <w:tr w:rsidR="006B1FBE" w:rsidRPr="006C72EB"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típus</w:t>
            </w:r>
          </w:p>
        </w:tc>
        <w:tc>
          <w:tcPr>
            <w:tcW w:w="6258" w:type="dxa"/>
          </w:tcPr>
          <w:p w14:paraId="443A8DB9" w14:textId="49096E9D" w:rsidR="006B1FBE" w:rsidRPr="006C72EB"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hitelszerződésben rögzített instrumentum típus</w:t>
            </w:r>
          </w:p>
        </w:tc>
      </w:tr>
      <w:tr w:rsidR="006B1FBE" w:rsidRPr="006C72EB"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faktoringkövetelés tárgya</w:t>
            </w:r>
          </w:p>
        </w:tc>
        <w:tc>
          <w:tcPr>
            <w:tcW w:w="6258" w:type="dxa"/>
          </w:tcPr>
          <w:p w14:paraId="463D7B71" w14:textId="45A9E17F"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töltendő</w:t>
            </w:r>
          </w:p>
        </w:tc>
      </w:tr>
      <w:tr w:rsidR="006B1FBE" w:rsidRPr="006C72EB"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2BBEF986" w14:textId="1D599472"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töltendő</w:t>
            </w:r>
          </w:p>
        </w:tc>
      </w:tr>
      <w:tr w:rsidR="006B1FBE" w:rsidRPr="006C72EB"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1A0C0561" w14:textId="10A0A758"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 esetén eredeti hitelcél</w:t>
            </w:r>
          </w:p>
        </w:tc>
      </w:tr>
      <w:tr w:rsidR="006B1FBE" w:rsidRPr="006C72EB"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összege</w:t>
            </w:r>
          </w:p>
        </w:tc>
        <w:tc>
          <w:tcPr>
            <w:tcW w:w="6258" w:type="dxa"/>
          </w:tcPr>
          <w:p w14:paraId="57549FB1" w14:textId="7388B3C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hitelszerződés alapján fennálló tényleges ügyfélkövetelés összege</w:t>
            </w:r>
          </w:p>
        </w:tc>
      </w:tr>
      <w:tr w:rsidR="006B1FBE" w:rsidRPr="006C72EB"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bekerülési érték</w:t>
            </w:r>
          </w:p>
        </w:tc>
        <w:tc>
          <w:tcPr>
            <w:tcW w:w="6258" w:type="dxa"/>
          </w:tcPr>
          <w:p w14:paraId="433D0AB9" w14:textId="1992E37C"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tényleges ellenérték, amit a </w:t>
            </w:r>
            <w:r w:rsidR="00CF2C73" w:rsidRPr="006C72EB">
              <w:rPr>
                <w:rFonts w:asciiTheme="minorHAnsi" w:hAnsiTheme="minorHAnsi" w:cstheme="minorHAnsi"/>
              </w:rPr>
              <w:t>hitelintézet</w:t>
            </w:r>
            <w:r w:rsidRPr="006C72EB">
              <w:rPr>
                <w:rFonts w:asciiTheme="minorHAnsi" w:hAnsiTheme="minorHAnsi" w:cstheme="minorHAnsi"/>
              </w:rPr>
              <w:t xml:space="preserve"> fizetett partnerének</w:t>
            </w:r>
          </w:p>
        </w:tc>
      </w:tr>
      <w:tr w:rsidR="006B1FBE" w:rsidRPr="006C72EB"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mérleg szerinti érték</w:t>
            </w:r>
          </w:p>
        </w:tc>
        <w:tc>
          <w:tcPr>
            <w:tcW w:w="6258" w:type="dxa"/>
          </w:tcPr>
          <w:p w14:paraId="08359AED"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HAS alatt megegyezik az instrumentum összegével,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alatt eltér</w:t>
            </w:r>
          </w:p>
        </w:tc>
      </w:tr>
      <w:tr w:rsidR="006B1FBE" w:rsidRPr="006C72EB"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kamat mezők</w:t>
            </w:r>
          </w:p>
        </w:tc>
        <w:tc>
          <w:tcPr>
            <w:tcW w:w="6258" w:type="dxa"/>
          </w:tcPr>
          <w:p w14:paraId="7721555E" w14:textId="22139976" w:rsidR="006B1FBE" w:rsidRPr="006C72EB" w:rsidRDefault="00A8230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szerinti adatok jelentendők az általános szabályok szerint</w:t>
            </w:r>
          </w:p>
        </w:tc>
      </w:tr>
    </w:tbl>
    <w:p w14:paraId="662204EA" w14:textId="64F2F70B" w:rsidR="006B1FBE" w:rsidRPr="006C72EB" w:rsidRDefault="006B1FBE" w:rsidP="005847F9">
      <w:pPr>
        <w:rPr>
          <w:rFonts w:asciiTheme="minorHAnsi" w:hAnsiTheme="minorHAnsi" w:cstheme="minorHAnsi"/>
        </w:rPr>
      </w:pPr>
    </w:p>
    <w:p w14:paraId="57FC3D28" w14:textId="0387A14B" w:rsidR="00A82301" w:rsidRPr="006C72EB" w:rsidRDefault="00A82301" w:rsidP="005847F9">
      <w:pPr>
        <w:rPr>
          <w:rFonts w:asciiTheme="minorHAnsi" w:hAnsiTheme="minorHAnsi" w:cstheme="minorHAnsi"/>
        </w:rPr>
      </w:pPr>
      <w:r w:rsidRPr="006C72EB">
        <w:rPr>
          <w:rFonts w:asciiTheme="minorHAnsi" w:hAnsiTheme="minorHAnsi" w:cstheme="minorHAnsi"/>
        </w:rPr>
        <w:t xml:space="preserve">Ha más adatszolgáltatótól történt az átvétel, </w:t>
      </w:r>
      <w:r w:rsidR="00622CA3" w:rsidRPr="006C72EB">
        <w:rPr>
          <w:rFonts w:asciiTheme="minorHAnsi" w:hAnsiTheme="minorHAnsi" w:cstheme="minorHAnsi"/>
        </w:rPr>
        <w:t xml:space="preserve">az átadó szervezetnél </w:t>
      </w:r>
      <w:r w:rsidRPr="006C72EB">
        <w:rPr>
          <w:rFonts w:asciiTheme="minorHAnsi" w:hAnsiTheme="minorHAnsi" w:cstheme="minorHAnsi"/>
        </w:rPr>
        <w:t xml:space="preserve">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w:t>
      </w:r>
      <w:r w:rsidR="00622CA3" w:rsidRPr="006C72EB">
        <w:rPr>
          <w:rFonts w:asciiTheme="minorHAnsi" w:hAnsiTheme="minorHAnsi" w:cstheme="minorHAnsi"/>
        </w:rPr>
        <w:t xml:space="preserve">kódú </w:t>
      </w:r>
      <w:r w:rsidR="00D1089D" w:rsidRPr="006C72EB">
        <w:rPr>
          <w:rFonts w:asciiTheme="minorHAnsi" w:hAnsiTheme="minorHAnsi" w:cstheme="minorHAnsi"/>
        </w:rPr>
        <w:t>táblá</w:t>
      </w:r>
      <w:r w:rsidR="00622CA3" w:rsidRPr="006C72EB">
        <w:rPr>
          <w:rFonts w:asciiTheme="minorHAnsi" w:hAnsiTheme="minorHAnsi" w:cstheme="minorHAnsi"/>
        </w:rPr>
        <w:t xml:space="preserve">ban </w:t>
      </w:r>
      <w:r w:rsidRPr="006C72EB">
        <w:rPr>
          <w:rFonts w:asciiTheme="minorHAnsi" w:hAnsiTheme="minorHAnsi" w:cstheme="minorHAnsi"/>
        </w:rPr>
        <w:t xml:space="preserve">szükséges jelenteni az </w:t>
      </w:r>
      <w:r w:rsidR="00622CA3" w:rsidRPr="006C72EB">
        <w:rPr>
          <w:rFonts w:asciiTheme="minorHAnsi" w:hAnsiTheme="minorHAnsi" w:cstheme="minorHAnsi"/>
        </w:rPr>
        <w:t xml:space="preserve">átadott </w:t>
      </w:r>
      <w:r w:rsidRPr="006C72EB">
        <w:rPr>
          <w:rFonts w:asciiTheme="minorHAnsi" w:hAnsiTheme="minorHAnsi" w:cstheme="minorHAnsi"/>
        </w:rPr>
        <w:t>ügyletre vonatkozó adatokat</w:t>
      </w:r>
      <w:r w:rsidR="00622CA3" w:rsidRPr="006C72EB">
        <w:rPr>
          <w:rFonts w:asciiTheme="minorHAnsi" w:hAnsiTheme="minorHAnsi" w:cstheme="minorHAnsi"/>
        </w:rPr>
        <w:t xml:space="preserve">, az átvevő szervezet pedig az </w:t>
      </w:r>
      <w:proofErr w:type="spellStart"/>
      <w:r w:rsidR="00622CA3" w:rsidRPr="006C72EB">
        <w:rPr>
          <w:rFonts w:asciiTheme="minorHAnsi" w:hAnsiTheme="minorHAnsi" w:cstheme="minorHAnsi"/>
        </w:rPr>
        <w:t>INSTR</w:t>
      </w:r>
      <w:proofErr w:type="spellEnd"/>
      <w:r w:rsidR="00622CA3" w:rsidRPr="006C72EB">
        <w:rPr>
          <w:rFonts w:asciiTheme="minorHAnsi" w:hAnsiTheme="minorHAnsi" w:cstheme="minorHAnsi"/>
        </w:rPr>
        <w:t xml:space="preserve"> kódú </w:t>
      </w:r>
      <w:r w:rsidR="00D1089D" w:rsidRPr="006C72EB">
        <w:rPr>
          <w:rFonts w:asciiTheme="minorHAnsi" w:hAnsiTheme="minorHAnsi" w:cstheme="minorHAnsi"/>
        </w:rPr>
        <w:t>táblá</w:t>
      </w:r>
      <w:r w:rsidR="00622CA3" w:rsidRPr="006C72EB">
        <w:rPr>
          <w:rFonts w:asciiTheme="minorHAnsi" w:hAnsiTheme="minorHAnsi" w:cstheme="minorHAnsi"/>
        </w:rPr>
        <w:t xml:space="preserve">ban köteles megadni az átadó intézményre vonatkozó adatokat (átadó </w:t>
      </w:r>
      <w:r w:rsidR="00AA589E" w:rsidRPr="006C72EB">
        <w:rPr>
          <w:rFonts w:asciiTheme="minorHAnsi" w:hAnsiTheme="minorHAnsi" w:cstheme="minorHAnsi"/>
        </w:rPr>
        <w:t>intézmény szektor</w:t>
      </w:r>
      <w:r w:rsidR="00CC359B" w:rsidRPr="006C72EB">
        <w:rPr>
          <w:rFonts w:asciiTheme="minorHAnsi" w:hAnsiTheme="minorHAnsi" w:cstheme="minorHAnsi"/>
        </w:rPr>
        <w:t>a</w:t>
      </w:r>
      <w:r w:rsidR="00AA589E" w:rsidRPr="006C72EB">
        <w:rPr>
          <w:rFonts w:asciiTheme="minorHAnsi" w:hAnsiTheme="minorHAnsi" w:cstheme="minorHAnsi"/>
        </w:rPr>
        <w:t xml:space="preserve">, </w:t>
      </w:r>
      <w:r w:rsidR="00CC359B" w:rsidRPr="006C72EB">
        <w:rPr>
          <w:rFonts w:asciiTheme="minorHAnsi" w:hAnsiTheme="minorHAnsi" w:cstheme="minorHAnsi"/>
        </w:rPr>
        <w:t>- törzsszám, - országkódja mezőkben</w:t>
      </w:r>
      <w:r w:rsidR="00622CA3" w:rsidRPr="006C72EB">
        <w:rPr>
          <w:rFonts w:asciiTheme="minorHAnsi" w:hAnsiTheme="minorHAnsi" w:cstheme="minorHAnsi"/>
        </w:rPr>
        <w:t>)</w:t>
      </w:r>
      <w:r w:rsidRPr="006C72EB">
        <w:rPr>
          <w:rFonts w:asciiTheme="minorHAnsi" w:hAnsiTheme="minorHAnsi" w:cstheme="minorHAnsi"/>
        </w:rPr>
        <w:t>.</w:t>
      </w:r>
    </w:p>
    <w:p w14:paraId="2A53F91E" w14:textId="77777777" w:rsidR="003613CD" w:rsidRPr="006C72EB" w:rsidRDefault="003613CD" w:rsidP="005847F9">
      <w:pPr>
        <w:rPr>
          <w:rFonts w:asciiTheme="minorHAnsi" w:hAnsiTheme="minorHAnsi" w:cstheme="minorHAnsi"/>
        </w:rPr>
      </w:pPr>
    </w:p>
    <w:p w14:paraId="2F18851E" w14:textId="4C6E75B7" w:rsidR="007215B5" w:rsidRPr="006C72EB" w:rsidRDefault="000558F2" w:rsidP="008F040B">
      <w:pPr>
        <w:pStyle w:val="Cmsor3"/>
        <w:rPr>
          <w:rFonts w:asciiTheme="minorHAnsi" w:hAnsiTheme="minorHAnsi" w:cstheme="minorHAnsi"/>
          <w:b/>
          <w:szCs w:val="20"/>
        </w:rPr>
      </w:pPr>
      <w:bookmarkStart w:id="343" w:name="_Toc64967413"/>
      <w:bookmarkStart w:id="344" w:name="_Toc149902037"/>
      <w:bookmarkStart w:id="345" w:name="_Toc188019107"/>
      <w:r w:rsidRPr="006C72EB">
        <w:rPr>
          <w:rFonts w:asciiTheme="minorHAnsi" w:hAnsiTheme="minorHAnsi" w:cstheme="minorHAnsi"/>
          <w:b/>
          <w:szCs w:val="20"/>
        </w:rPr>
        <w:t>Váltóleszámítolás</w:t>
      </w:r>
      <w:bookmarkEnd w:id="343"/>
      <w:bookmarkEnd w:id="344"/>
      <w:bookmarkEnd w:id="345"/>
    </w:p>
    <w:p w14:paraId="5EBC7B18" w14:textId="7288CCC3" w:rsidR="005066BE" w:rsidRPr="006C72EB" w:rsidRDefault="005066BE" w:rsidP="00D30517">
      <w:pPr>
        <w:pStyle w:val="Listaszerbekezds"/>
        <w:numPr>
          <w:ilvl w:val="0"/>
          <w:numId w:val="0"/>
        </w:numPr>
        <w:ind w:left="720"/>
        <w:rPr>
          <w:rFonts w:asciiTheme="minorHAnsi" w:hAnsiTheme="minorHAnsi" w:cstheme="minorHAnsi"/>
        </w:rPr>
      </w:pPr>
      <w:r w:rsidRPr="006C72EB">
        <w:rPr>
          <w:rFonts w:asciiTheme="minorHAnsi" w:hAnsiTheme="minorHAnsi" w:cstheme="minorHAnsi"/>
        </w:rPr>
        <w:t xml:space="preserve">A folyó </w:t>
      </w:r>
      <w:proofErr w:type="spellStart"/>
      <w:r w:rsidRPr="006C72EB">
        <w:rPr>
          <w:rFonts w:asciiTheme="minorHAnsi" w:hAnsiTheme="minorHAnsi" w:cstheme="minorHAnsi"/>
        </w:rPr>
        <w:t>faktoringgal</w:t>
      </w:r>
      <w:proofErr w:type="spellEnd"/>
      <w:r w:rsidRPr="006C72EB">
        <w:rPr>
          <w:rFonts w:asciiTheme="minorHAnsi" w:hAnsiTheme="minorHAnsi" w:cstheme="minorHAnsi"/>
        </w:rPr>
        <w:t xml:space="preserve"> azonos módon jelentendő azzal, hogy az instrumentumtípus váltóleszámítolás.</w:t>
      </w:r>
    </w:p>
    <w:p w14:paraId="05243F04" w14:textId="77777777" w:rsidR="003613CD" w:rsidRPr="006C72EB" w:rsidRDefault="003613CD" w:rsidP="00D30517">
      <w:pPr>
        <w:pStyle w:val="Listaszerbekezds"/>
        <w:numPr>
          <w:ilvl w:val="0"/>
          <w:numId w:val="0"/>
        </w:numPr>
        <w:ind w:left="720"/>
        <w:rPr>
          <w:rFonts w:asciiTheme="minorHAnsi" w:hAnsiTheme="minorHAnsi" w:cstheme="minorHAnsi"/>
        </w:rPr>
      </w:pPr>
    </w:p>
    <w:p w14:paraId="5E6F50A2" w14:textId="13CE6AD7" w:rsidR="00B67AC1" w:rsidRPr="006C72EB" w:rsidRDefault="002978E5" w:rsidP="00B67AC1">
      <w:pPr>
        <w:pStyle w:val="Cmsor3"/>
        <w:rPr>
          <w:rFonts w:asciiTheme="minorHAnsi" w:hAnsiTheme="minorHAnsi" w:cstheme="minorHAnsi"/>
          <w:b/>
          <w:szCs w:val="20"/>
        </w:rPr>
      </w:pPr>
      <w:bookmarkStart w:id="346" w:name="_Toc64967414"/>
      <w:bookmarkStart w:id="347" w:name="_Toc149902038"/>
      <w:bookmarkStart w:id="348" w:name="_Toc188019108"/>
      <w:r w:rsidRPr="006C72EB">
        <w:rPr>
          <w:rFonts w:asciiTheme="minorHAnsi" w:hAnsiTheme="minorHAnsi" w:cstheme="minorHAnsi"/>
          <w:b/>
          <w:szCs w:val="20"/>
        </w:rPr>
        <w:t>Lízing</w:t>
      </w:r>
      <w:bookmarkEnd w:id="346"/>
      <w:bookmarkEnd w:id="347"/>
      <w:bookmarkEnd w:id="348"/>
      <w:r w:rsidRPr="006C72EB">
        <w:rPr>
          <w:rFonts w:asciiTheme="minorHAnsi" w:hAnsiTheme="minorHAnsi" w:cstheme="minorHAnsi"/>
          <w:b/>
          <w:szCs w:val="20"/>
        </w:rPr>
        <w:t xml:space="preserve"> </w:t>
      </w:r>
    </w:p>
    <w:p w14:paraId="72F062B7" w14:textId="198D57D5" w:rsidR="00261EFB" w:rsidRPr="006C72EB" w:rsidRDefault="00261EFB" w:rsidP="005847F9">
      <w:pPr>
        <w:rPr>
          <w:rFonts w:asciiTheme="minorHAnsi" w:hAnsiTheme="minorHAnsi" w:cstheme="minorHAnsi"/>
        </w:rPr>
      </w:pPr>
      <w:r w:rsidRPr="006C72EB">
        <w:rPr>
          <w:rFonts w:asciiTheme="minorHAnsi" w:hAnsiTheme="minorHAnsi" w:cstheme="minorHAnsi"/>
        </w:rPr>
        <w:t>olyan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6C72EB" w:rsidRDefault="00261EFB" w:rsidP="005847F9">
      <w:pPr>
        <w:rPr>
          <w:rFonts w:asciiTheme="minorHAnsi" w:hAnsiTheme="minorHAnsi" w:cstheme="minorHAnsi"/>
        </w:rPr>
      </w:pPr>
      <w:r w:rsidRPr="006C72EB">
        <w:rPr>
          <w:rFonts w:asciiTheme="minorHAnsi" w:hAnsiTheme="minorHAnsi" w:cstheme="minorHAnsi"/>
        </w:rPr>
        <w:t>Bár a pénzügyi lízingnél a lízingtárgy átkerül a lízingbe vevő könyveibe, azonban a tulajdonjog a teljes futamidő alatt a lízingbeadónál marad.</w:t>
      </w:r>
    </w:p>
    <w:p w14:paraId="67820F36" w14:textId="09698B79" w:rsidR="005505A1" w:rsidRPr="006C72EB" w:rsidRDefault="00243DF2" w:rsidP="00D30517">
      <w:pPr>
        <w:pStyle w:val="Listaszerbekezds"/>
        <w:numPr>
          <w:ilvl w:val="0"/>
          <w:numId w:val="0"/>
        </w:numPr>
        <w:ind w:left="720"/>
        <w:rPr>
          <w:rFonts w:asciiTheme="minorHAnsi" w:hAnsiTheme="minorHAnsi" w:cstheme="minorHAnsi"/>
        </w:rPr>
      </w:pPr>
      <w:r w:rsidRPr="006C72EB">
        <w:rPr>
          <w:rFonts w:asciiTheme="minorHAnsi" w:hAnsiTheme="minorHAnsi" w:cstheme="minorHAnsi"/>
        </w:rPr>
        <w:t>A</w:t>
      </w:r>
      <w:r w:rsidR="002978E5" w:rsidRPr="006C72EB">
        <w:rPr>
          <w:rFonts w:asciiTheme="minorHAnsi" w:hAnsiTheme="minorHAnsi" w:cstheme="minorHAnsi"/>
        </w:rPr>
        <w:t xml:space="preserve"> lízingügyleteket a hitelekkel azonos logikával kell szerepeltetni az adatmodellben. Az alábbiakban felsoroljuk a speciálisan a lízingügyletek tekintetében használandó kódokat:</w:t>
      </w:r>
    </w:p>
    <w:p w14:paraId="46CA1B0F" w14:textId="527CE72A" w:rsidR="0055135A" w:rsidRPr="006C72EB" w:rsidRDefault="0055135A" w:rsidP="00D30517">
      <w:pPr>
        <w:pStyle w:val="Listaszerbekezds"/>
        <w:numPr>
          <w:ilvl w:val="0"/>
          <w:numId w:val="0"/>
        </w:numPr>
        <w:ind w:left="720"/>
        <w:rPr>
          <w:rFonts w:asciiTheme="minorHAnsi" w:hAnsiTheme="minorHAnsi" w:cstheme="minorHAnsi"/>
        </w:rPr>
      </w:pPr>
    </w:p>
    <w:p w14:paraId="4DC7718D" w14:textId="30CDB125" w:rsidR="0055135A" w:rsidRPr="006C72EB" w:rsidRDefault="0055135A" w:rsidP="00FE4455">
      <w:pPr>
        <w:pStyle w:val="Listaszerbekezds"/>
        <w:numPr>
          <w:ilvl w:val="0"/>
          <w:numId w:val="17"/>
        </w:num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jellemzően nem nyílik lízing tekintetében olyan keret, melynek alaptulajdonságai nem ismertek, így itt adat nem jelentendő</w:t>
      </w:r>
    </w:p>
    <w:p w14:paraId="1CBD127F" w14:textId="7D1FF358" w:rsidR="0055135A" w:rsidRDefault="0055135A" w:rsidP="00FE4455">
      <w:pPr>
        <w:pStyle w:val="Listaszerbekezds"/>
        <w:numPr>
          <w:ilvl w:val="0"/>
          <w:numId w:val="17"/>
        </w:num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w:t>
      </w:r>
    </w:p>
    <w:p w14:paraId="67961F6F" w14:textId="77777777" w:rsidR="00F92626" w:rsidRPr="006C72EB" w:rsidRDefault="00F92626" w:rsidP="00F92626">
      <w:pPr>
        <w:pStyle w:val="Listaszerbekezds"/>
        <w:numPr>
          <w:ilvl w:val="0"/>
          <w:numId w:val="0"/>
        </w:numPr>
        <w:ind w:left="720"/>
        <w:rPr>
          <w:rFonts w:asciiTheme="minorHAnsi" w:hAnsiTheme="minorHAnsi" w:cstheme="minorHAnsi"/>
        </w:rPr>
      </w:pP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783"/>
        <w:gridCol w:w="2901"/>
      </w:tblGrid>
      <w:tr w:rsidR="00F801B6" w:rsidRPr="006C72EB" w14:paraId="35AC035C" w14:textId="77777777" w:rsidTr="007D241F">
        <w:tc>
          <w:tcPr>
            <w:tcW w:w="2110" w:type="dxa"/>
            <w:shd w:val="clear" w:color="auto" w:fill="auto"/>
          </w:tcPr>
          <w:p w14:paraId="28952C05" w14:textId="77777777" w:rsidR="002978E5" w:rsidRPr="006C72EB" w:rsidRDefault="002978E5" w:rsidP="005847F9">
            <w:pPr>
              <w:rPr>
                <w:rFonts w:asciiTheme="minorHAnsi" w:hAnsiTheme="minorHAnsi" w:cstheme="minorHAnsi"/>
              </w:rPr>
            </w:pPr>
          </w:p>
        </w:tc>
        <w:tc>
          <w:tcPr>
            <w:tcW w:w="3783" w:type="dxa"/>
            <w:shd w:val="clear" w:color="auto" w:fill="auto"/>
          </w:tcPr>
          <w:p w14:paraId="7DC686F7" w14:textId="24A949F2" w:rsidR="002978E5" w:rsidRPr="006C72EB" w:rsidRDefault="002978E5" w:rsidP="007D241F">
            <w:pPr>
              <w:jc w:val="center"/>
              <w:rPr>
                <w:rFonts w:asciiTheme="minorHAnsi" w:hAnsiTheme="minorHAnsi" w:cstheme="minorHAnsi"/>
                <w:b/>
              </w:rPr>
            </w:pPr>
            <w:r w:rsidRPr="006C72EB">
              <w:rPr>
                <w:rFonts w:asciiTheme="minorHAnsi" w:hAnsiTheme="minorHAnsi" w:cstheme="minorHAnsi"/>
                <w:b/>
              </w:rPr>
              <w:t>lakosság</w:t>
            </w:r>
          </w:p>
        </w:tc>
        <w:tc>
          <w:tcPr>
            <w:tcW w:w="2901" w:type="dxa"/>
            <w:shd w:val="clear" w:color="auto" w:fill="auto"/>
          </w:tcPr>
          <w:p w14:paraId="4434B90D" w14:textId="7FAA3124" w:rsidR="002978E5" w:rsidRPr="006C72EB" w:rsidRDefault="002978E5" w:rsidP="007D241F">
            <w:pPr>
              <w:jc w:val="center"/>
              <w:rPr>
                <w:rFonts w:asciiTheme="minorHAnsi" w:hAnsiTheme="minorHAnsi" w:cstheme="minorHAnsi"/>
                <w:b/>
              </w:rPr>
            </w:pPr>
            <w:r w:rsidRPr="006C72EB">
              <w:rPr>
                <w:rFonts w:asciiTheme="minorHAnsi" w:hAnsiTheme="minorHAnsi" w:cstheme="minorHAnsi"/>
                <w:b/>
              </w:rPr>
              <w:t>vállalat</w:t>
            </w:r>
            <w:r w:rsidR="00E60D85" w:rsidRPr="006C72EB">
              <w:rPr>
                <w:rFonts w:asciiTheme="minorHAnsi" w:hAnsiTheme="minorHAnsi" w:cstheme="minorHAnsi"/>
                <w:b/>
              </w:rPr>
              <w:t>, önálló vállalkozók</w:t>
            </w:r>
          </w:p>
        </w:tc>
      </w:tr>
      <w:tr w:rsidR="00F801B6" w:rsidRPr="006C72EB" w14:paraId="3F76B61E" w14:textId="77777777" w:rsidTr="007D241F">
        <w:tc>
          <w:tcPr>
            <w:tcW w:w="2110" w:type="dxa"/>
          </w:tcPr>
          <w:p w14:paraId="2309BFE2" w14:textId="7486D228" w:rsidR="002978E5" w:rsidRPr="007D241F" w:rsidRDefault="007D241F" w:rsidP="007D241F">
            <w:pPr>
              <w:ind w:left="720" w:hanging="708"/>
              <w:jc w:val="center"/>
              <w:rPr>
                <w:rFonts w:asciiTheme="minorHAnsi" w:hAnsiTheme="minorHAnsi" w:cstheme="minorHAnsi"/>
              </w:rPr>
            </w:pPr>
            <w:r>
              <w:rPr>
                <w:rFonts w:asciiTheme="minorHAnsi" w:hAnsiTheme="minorHAnsi" w:cstheme="minorHAnsi"/>
              </w:rPr>
              <w:t>I</w:t>
            </w:r>
            <w:r w:rsidR="002978E5" w:rsidRPr="007D241F">
              <w:rPr>
                <w:rFonts w:asciiTheme="minorHAnsi" w:hAnsiTheme="minorHAnsi" w:cstheme="minorHAnsi"/>
              </w:rPr>
              <w:t>nstrumentum típusa</w:t>
            </w:r>
          </w:p>
        </w:tc>
        <w:tc>
          <w:tcPr>
            <w:tcW w:w="3783" w:type="dxa"/>
          </w:tcPr>
          <w:p w14:paraId="48130450" w14:textId="5AE9EA20" w:rsidR="002978E5" w:rsidRPr="006C72EB" w:rsidRDefault="002978E5" w:rsidP="007D241F">
            <w:pPr>
              <w:jc w:val="center"/>
              <w:rPr>
                <w:rFonts w:asciiTheme="minorHAnsi" w:hAnsiTheme="minorHAnsi" w:cstheme="minorHAnsi"/>
              </w:rPr>
            </w:pPr>
            <w:r w:rsidRPr="006C72EB">
              <w:rPr>
                <w:rFonts w:asciiTheme="minorHAnsi" w:hAnsiTheme="minorHAnsi" w:cstheme="minorHAnsi"/>
              </w:rPr>
              <w:t>lakáslízing</w:t>
            </w:r>
            <w:r w:rsidR="007D241F">
              <w:rPr>
                <w:rFonts w:asciiTheme="minorHAnsi" w:hAnsiTheme="minorHAnsi" w:cstheme="minorHAnsi"/>
              </w:rPr>
              <w:t xml:space="preserve"> </w:t>
            </w:r>
            <w:r w:rsidR="00F801B6"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gépjárműlízing</w:t>
            </w:r>
            <w:r w:rsidR="007D241F">
              <w:rPr>
                <w:rFonts w:asciiTheme="minorHAnsi" w:hAnsiTheme="minorHAnsi" w:cstheme="minorHAnsi"/>
              </w:rPr>
              <w:t xml:space="preserve"> </w:t>
            </w:r>
            <w:r w:rsidR="00F801B6" w:rsidRPr="006C72EB">
              <w:rPr>
                <w:rFonts w:asciiTheme="minorHAnsi" w:hAnsiTheme="minorHAnsi" w:cstheme="minorHAnsi"/>
              </w:rPr>
              <w:t xml:space="preserve">/ </w:t>
            </w:r>
            <w:r w:rsidR="00896B1A" w:rsidRPr="006C72EB">
              <w:rPr>
                <w:rFonts w:asciiTheme="minorHAnsi" w:hAnsiTheme="minorHAnsi" w:cstheme="minorHAnsi"/>
              </w:rPr>
              <w:t>egyéb ingatlanlízing</w:t>
            </w:r>
            <w:r w:rsidR="007D241F">
              <w:rPr>
                <w:rFonts w:asciiTheme="minorHAnsi" w:hAnsiTheme="minorHAnsi" w:cstheme="minorHAnsi"/>
              </w:rPr>
              <w:t xml:space="preserve"> </w:t>
            </w:r>
            <w:r w:rsidR="00896B1A"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egyéb lízing</w:t>
            </w:r>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LAKAS_LIZ</w:t>
            </w:r>
            <w:proofErr w:type="spellEnd"/>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JARMU_LIZ</w:t>
            </w:r>
            <w:proofErr w:type="spellEnd"/>
            <w:r w:rsidR="004B144F" w:rsidRPr="006C72EB">
              <w:rPr>
                <w:rFonts w:asciiTheme="minorHAnsi" w:hAnsiTheme="minorHAnsi" w:cstheme="minorHAnsi"/>
              </w:rPr>
              <w:t>/</w:t>
            </w:r>
            <w:proofErr w:type="spellStart"/>
            <w:r w:rsidR="00E25C22" w:rsidRPr="006C72EB">
              <w:rPr>
                <w:rFonts w:asciiTheme="minorHAnsi" w:hAnsiTheme="minorHAnsi" w:cstheme="minorHAnsi"/>
              </w:rPr>
              <w:t>ING_LIZ</w:t>
            </w:r>
            <w:proofErr w:type="spellEnd"/>
            <w:r w:rsidR="00E25C22" w:rsidRPr="006C72EB">
              <w:rPr>
                <w:rFonts w:asciiTheme="minorHAnsi" w:hAnsiTheme="minorHAnsi" w:cstheme="minorHAnsi"/>
              </w:rPr>
              <w:t>/</w:t>
            </w:r>
            <w:proofErr w:type="spellStart"/>
            <w:r w:rsidR="004B144F" w:rsidRPr="006C72EB">
              <w:rPr>
                <w:rFonts w:asciiTheme="minorHAnsi" w:hAnsiTheme="minorHAnsi" w:cstheme="minorHAnsi"/>
              </w:rPr>
              <w:t>EGYEB_LIZ</w:t>
            </w:r>
            <w:proofErr w:type="spellEnd"/>
            <w:r w:rsidR="004B144F" w:rsidRPr="006C72EB">
              <w:rPr>
                <w:rFonts w:asciiTheme="minorHAnsi" w:hAnsiTheme="minorHAnsi" w:cstheme="minorHAnsi"/>
              </w:rPr>
              <w:t>)</w:t>
            </w:r>
          </w:p>
        </w:tc>
        <w:tc>
          <w:tcPr>
            <w:tcW w:w="2901" w:type="dxa"/>
          </w:tcPr>
          <w:p w14:paraId="1C994848" w14:textId="4707C9F5" w:rsidR="002978E5" w:rsidRPr="006C72EB" w:rsidRDefault="00B40F22" w:rsidP="007D241F">
            <w:pPr>
              <w:jc w:val="center"/>
              <w:rPr>
                <w:rFonts w:asciiTheme="minorHAnsi" w:hAnsiTheme="minorHAnsi" w:cstheme="minorHAnsi"/>
              </w:rPr>
            </w:pPr>
            <w:r w:rsidRPr="006C72EB">
              <w:rPr>
                <w:rFonts w:asciiTheme="minorHAnsi" w:hAnsiTheme="minorHAnsi" w:cstheme="minorHAnsi"/>
              </w:rPr>
              <w:t>ingatlanlízing</w:t>
            </w:r>
            <w:r w:rsidR="007D241F">
              <w:rPr>
                <w:rFonts w:asciiTheme="minorHAnsi" w:hAnsiTheme="minorHAnsi" w:cstheme="minorHAnsi"/>
              </w:rPr>
              <w:t xml:space="preserve"> </w:t>
            </w:r>
            <w:r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gépjárműlízing</w:t>
            </w:r>
            <w:r w:rsidR="007D241F">
              <w:rPr>
                <w:rFonts w:asciiTheme="minorHAnsi" w:hAnsiTheme="minorHAnsi" w:cstheme="minorHAnsi"/>
              </w:rPr>
              <w:t xml:space="preserve"> </w:t>
            </w:r>
            <w:r w:rsidRPr="006C72EB">
              <w:rPr>
                <w:rFonts w:asciiTheme="minorHAnsi" w:hAnsiTheme="minorHAnsi" w:cstheme="minorHAnsi"/>
              </w:rPr>
              <w:t>/</w:t>
            </w:r>
            <w:r w:rsidR="007D241F">
              <w:rPr>
                <w:rFonts w:asciiTheme="minorHAnsi" w:hAnsiTheme="minorHAnsi" w:cstheme="minorHAnsi"/>
              </w:rPr>
              <w:t xml:space="preserve"> </w:t>
            </w:r>
            <w:r w:rsidR="00F801B6" w:rsidRPr="006C72EB">
              <w:rPr>
                <w:rFonts w:asciiTheme="minorHAnsi" w:hAnsiTheme="minorHAnsi" w:cstheme="minorHAnsi"/>
              </w:rPr>
              <w:t>egyéb lízing</w:t>
            </w:r>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ING_LIZ</w:t>
            </w:r>
            <w:proofErr w:type="spellEnd"/>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GEPJ_LIZ</w:t>
            </w:r>
            <w:proofErr w:type="spellEnd"/>
            <w:r w:rsidR="004B144F" w:rsidRPr="006C72EB">
              <w:rPr>
                <w:rFonts w:asciiTheme="minorHAnsi" w:hAnsiTheme="minorHAnsi" w:cstheme="minorHAnsi"/>
              </w:rPr>
              <w:t>/</w:t>
            </w:r>
            <w:proofErr w:type="spellStart"/>
            <w:r w:rsidR="004B144F" w:rsidRPr="006C72EB">
              <w:rPr>
                <w:rFonts w:asciiTheme="minorHAnsi" w:hAnsiTheme="minorHAnsi" w:cstheme="minorHAnsi"/>
              </w:rPr>
              <w:t>EGYEB_LIZ</w:t>
            </w:r>
            <w:proofErr w:type="spellEnd"/>
            <w:r w:rsidR="004B144F" w:rsidRPr="006C72EB">
              <w:rPr>
                <w:rFonts w:asciiTheme="minorHAnsi" w:hAnsiTheme="minorHAnsi" w:cstheme="minorHAnsi"/>
              </w:rPr>
              <w:t>)</w:t>
            </w:r>
          </w:p>
        </w:tc>
      </w:tr>
      <w:tr w:rsidR="00F801B6" w:rsidRPr="006C72EB" w14:paraId="144ECB23" w14:textId="77777777" w:rsidTr="007D241F">
        <w:tc>
          <w:tcPr>
            <w:tcW w:w="2110" w:type="dxa"/>
          </w:tcPr>
          <w:p w14:paraId="48356D12" w14:textId="3B31AA40" w:rsidR="002978E5" w:rsidRPr="007D241F" w:rsidRDefault="007D241F" w:rsidP="007D241F">
            <w:pPr>
              <w:ind w:left="12"/>
              <w:jc w:val="center"/>
              <w:rPr>
                <w:rFonts w:asciiTheme="minorHAnsi" w:hAnsiTheme="minorHAnsi" w:cstheme="minorHAnsi"/>
              </w:rPr>
            </w:pPr>
            <w:r>
              <w:rPr>
                <w:rFonts w:asciiTheme="minorHAnsi" w:hAnsiTheme="minorHAnsi" w:cstheme="minorHAnsi"/>
              </w:rPr>
              <w:t>H</w:t>
            </w:r>
            <w:r w:rsidR="002978E5" w:rsidRPr="007D241F">
              <w:rPr>
                <w:rFonts w:asciiTheme="minorHAnsi" w:hAnsiTheme="minorHAnsi" w:cstheme="minorHAnsi"/>
              </w:rPr>
              <w:t>itelcél</w:t>
            </w:r>
          </w:p>
        </w:tc>
        <w:tc>
          <w:tcPr>
            <w:tcW w:w="3783" w:type="dxa"/>
          </w:tcPr>
          <w:p w14:paraId="44A63304" w14:textId="77FDA373" w:rsidR="002978E5" w:rsidRPr="006C72EB" w:rsidRDefault="00F801B6" w:rsidP="007D241F">
            <w:pPr>
              <w:jc w:val="center"/>
              <w:rPr>
                <w:rFonts w:asciiTheme="minorHAnsi" w:hAnsiTheme="minorHAnsi" w:cstheme="minorHAnsi"/>
              </w:rPr>
            </w:pPr>
            <w:r w:rsidRPr="006C72EB">
              <w:rPr>
                <w:rFonts w:asciiTheme="minorHAnsi" w:hAnsiTheme="minorHAnsi" w:cstheme="minorHAnsi"/>
              </w:rPr>
              <w:t>nem töltendő</w:t>
            </w:r>
          </w:p>
        </w:tc>
        <w:tc>
          <w:tcPr>
            <w:tcW w:w="2901" w:type="dxa"/>
          </w:tcPr>
          <w:p w14:paraId="36FFF460" w14:textId="0AAA2FEF" w:rsidR="002978E5" w:rsidRPr="006C72EB" w:rsidRDefault="00AB4496" w:rsidP="007D241F">
            <w:pPr>
              <w:jc w:val="center"/>
              <w:rPr>
                <w:rFonts w:asciiTheme="minorHAnsi" w:hAnsiTheme="minorHAnsi" w:cstheme="minorHAnsi"/>
              </w:rPr>
            </w:pPr>
            <w:r w:rsidRPr="006C72EB">
              <w:rPr>
                <w:rFonts w:asciiTheme="minorHAnsi" w:hAnsiTheme="minorHAnsi" w:cstheme="minorHAnsi"/>
              </w:rPr>
              <w:t>egyéb cél</w:t>
            </w:r>
            <w:r w:rsidR="00F801B6" w:rsidRPr="006C72EB">
              <w:rPr>
                <w:rFonts w:asciiTheme="minorHAnsi" w:hAnsiTheme="minorHAnsi" w:cstheme="minorHAnsi"/>
              </w:rPr>
              <w:t>/</w:t>
            </w:r>
            <w:proofErr w:type="spellStart"/>
            <w:r w:rsidR="00F801B6" w:rsidRPr="006C72EB">
              <w:rPr>
                <w:rFonts w:asciiTheme="minorHAnsi" w:hAnsiTheme="minorHAnsi" w:cstheme="minorHAnsi"/>
              </w:rPr>
              <w:t>stb</w:t>
            </w:r>
            <w:proofErr w:type="spellEnd"/>
          </w:p>
        </w:tc>
      </w:tr>
    </w:tbl>
    <w:p w14:paraId="3814BBEA" w14:textId="38CD78C5" w:rsidR="002978E5" w:rsidRPr="006C72EB" w:rsidRDefault="002978E5" w:rsidP="005847F9">
      <w:pPr>
        <w:ind w:left="720" w:hanging="360"/>
        <w:rPr>
          <w:rFonts w:asciiTheme="minorHAnsi" w:hAnsiTheme="minorHAnsi" w:cstheme="minorHAnsi"/>
        </w:rPr>
      </w:pPr>
    </w:p>
    <w:p w14:paraId="3D9EE8F2" w14:textId="3B3A70AC" w:rsidR="00F801B6" w:rsidRPr="006C72EB" w:rsidRDefault="0055135A" w:rsidP="00FE4455">
      <w:pPr>
        <w:pStyle w:val="Listaszerbekezds"/>
        <w:numPr>
          <w:ilvl w:val="1"/>
          <w:numId w:val="18"/>
        </w:numPr>
        <w:rPr>
          <w:rFonts w:asciiTheme="minorHAnsi" w:hAnsiTheme="minorHAnsi" w:cstheme="minorHAnsi"/>
        </w:rPr>
      </w:pPr>
      <w:r w:rsidRPr="006C72EB">
        <w:rPr>
          <w:rFonts w:asciiTheme="minorHAnsi" w:hAnsiTheme="minorHAnsi" w:cstheme="minorHAnsi"/>
        </w:rPr>
        <w:t>pénzügyi lízing fajtája: nyíltvégű/zártvégű</w:t>
      </w:r>
    </w:p>
    <w:p w14:paraId="4C01586A" w14:textId="4D855599" w:rsidR="00C3726E" w:rsidRPr="006C72EB" w:rsidRDefault="00C3726E" w:rsidP="00FE4455">
      <w:pPr>
        <w:pStyle w:val="Listaszerbekezds"/>
        <w:numPr>
          <w:ilvl w:val="0"/>
          <w:numId w:val="18"/>
        </w:numPr>
        <w:rPr>
          <w:rFonts w:asciiTheme="minorHAnsi" w:hAnsiTheme="minorHAnsi" w:cstheme="minorHAnsi"/>
        </w:rPr>
      </w:pP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INST</w:t>
      </w:r>
      <w:proofErr w:type="spellEnd"/>
      <w:r w:rsidRPr="006C72EB">
        <w:rPr>
          <w:rFonts w:asciiTheme="minorHAnsi" w:hAnsiTheme="minorHAnsi" w:cstheme="minorHAnsi"/>
        </w:rPr>
        <w:t xml:space="preserve">-FED táblák: minden, a lízinghez tartozó fedezet jelentendő, a lízing tárgya is és az egyéb fedezetek is (pl. kezesség). Az </w:t>
      </w:r>
      <w:proofErr w:type="spellStart"/>
      <w:r w:rsidRPr="006C72EB">
        <w:rPr>
          <w:rFonts w:asciiTheme="minorHAnsi" w:hAnsiTheme="minorHAnsi" w:cstheme="minorHAnsi"/>
        </w:rPr>
        <w:t>INST</w:t>
      </w:r>
      <w:proofErr w:type="spellEnd"/>
      <w:r w:rsidRPr="006C72EB">
        <w:rPr>
          <w:rFonts w:asciiTheme="minorHAnsi" w:hAnsiTheme="minorHAnsi" w:cstheme="minorHAnsi"/>
        </w:rPr>
        <w:t xml:space="preserve">-FED táblában a fedezet tárgya esetén a „A fedezet a pénzügyi lízing instrumentum tárgyát képezi?” kérdésre igen a válasz és a „Fedezethez tartozó jog típusa” nem töltendő, egyéb fedezetek esetén „A fedezet a pénzügyi lízing instrumentum tárgyát képezi?” kérdésre </w:t>
      </w:r>
      <w:r w:rsidR="00883E66" w:rsidRPr="006C72EB">
        <w:rPr>
          <w:rFonts w:asciiTheme="minorHAnsi" w:hAnsiTheme="minorHAnsi" w:cstheme="minorHAnsi"/>
        </w:rPr>
        <w:t>„</w:t>
      </w:r>
      <w:r w:rsidRPr="006C72EB">
        <w:rPr>
          <w:rFonts w:asciiTheme="minorHAnsi" w:hAnsiTheme="minorHAnsi" w:cstheme="minorHAnsi"/>
        </w:rPr>
        <w:t>nem</w:t>
      </w:r>
      <w:r w:rsidR="00883E66" w:rsidRPr="006C72EB">
        <w:rPr>
          <w:rFonts w:asciiTheme="minorHAnsi" w:hAnsiTheme="minorHAnsi" w:cstheme="minorHAnsi"/>
        </w:rPr>
        <w:t>”</w:t>
      </w:r>
      <w:r w:rsidRPr="006C72EB">
        <w:rPr>
          <w:rFonts w:asciiTheme="minorHAnsi" w:hAnsiTheme="minorHAnsi" w:cstheme="minorHAnsi"/>
        </w:rPr>
        <w:t xml:space="preserve"> a válasz és a „Fedezethez tartozó jog típusa” kódtár alapján töltendő.</w:t>
      </w:r>
    </w:p>
    <w:p w14:paraId="0F31B5E9" w14:textId="3F2C2BC3" w:rsidR="00883E66" w:rsidRPr="006C72EB" w:rsidRDefault="00883E66" w:rsidP="00FE4455">
      <w:pPr>
        <w:pStyle w:val="Listaszerbekezds"/>
        <w:numPr>
          <w:ilvl w:val="0"/>
          <w:numId w:val="18"/>
        </w:numPr>
        <w:rPr>
          <w:rFonts w:asciiTheme="minorHAnsi" w:hAnsiTheme="minorHAnsi" w:cstheme="minorHAnsi"/>
        </w:rPr>
      </w:pPr>
      <w:r w:rsidRPr="006C72EB">
        <w:rPr>
          <w:rFonts w:asciiTheme="minorHAnsi" w:hAnsiTheme="minorHAnsi" w:cstheme="minorHAnsi"/>
        </w:rPr>
        <w:t>pénzügyi lízing esetében a fedezetnyújtó a lízingbe vevő lesz</w:t>
      </w:r>
      <w:r w:rsidR="00E60D85" w:rsidRPr="006C72EB">
        <w:rPr>
          <w:rFonts w:asciiTheme="minorHAnsi" w:hAnsiTheme="minorHAnsi" w:cstheme="minorHAnsi"/>
        </w:rPr>
        <w:t>,</w:t>
      </w:r>
      <w:r w:rsidRPr="006C72EB">
        <w:rPr>
          <w:rFonts w:asciiTheme="minorHAnsi" w:hAnsiTheme="minorHAnsi" w:cstheme="minorHAnsi"/>
        </w:rPr>
        <w:t xml:space="preserve"> a „Fedezet típusa” pedig „Egyéb dologi biztosíték”. </w:t>
      </w:r>
    </w:p>
    <w:bookmarkEnd w:id="335"/>
    <w:p w14:paraId="3FC3469A" w14:textId="77777777" w:rsidR="00924C20" w:rsidRPr="006C72EB" w:rsidRDefault="00924C20" w:rsidP="00B447DE">
      <w:pPr>
        <w:ind w:left="65"/>
        <w:rPr>
          <w:rFonts w:asciiTheme="minorHAnsi" w:hAnsiTheme="minorHAnsi" w:cstheme="minorHAnsi"/>
        </w:rPr>
      </w:pPr>
    </w:p>
    <w:p w14:paraId="29D2E3F8" w14:textId="59460C6B" w:rsidR="00F60746" w:rsidRPr="006C72EB" w:rsidRDefault="00F60746" w:rsidP="008E587A">
      <w:pPr>
        <w:pStyle w:val="Cmsor3"/>
        <w:rPr>
          <w:rFonts w:asciiTheme="minorHAnsi" w:hAnsiTheme="minorHAnsi" w:cstheme="minorHAnsi"/>
          <w:b/>
          <w:szCs w:val="20"/>
        </w:rPr>
      </w:pPr>
      <w:bookmarkStart w:id="349" w:name="_Toc64967415"/>
      <w:bookmarkStart w:id="350" w:name="_Toc149902039"/>
      <w:bookmarkStart w:id="351" w:name="_Toc188019109"/>
      <w:r w:rsidRPr="006C72EB">
        <w:rPr>
          <w:rFonts w:asciiTheme="minorHAnsi" w:hAnsiTheme="minorHAnsi" w:cstheme="minorHAnsi"/>
          <w:b/>
          <w:szCs w:val="20"/>
        </w:rPr>
        <w:t xml:space="preserve">Nagyvállalati </w:t>
      </w:r>
      <w:proofErr w:type="spellStart"/>
      <w:r w:rsidRPr="006C72EB">
        <w:rPr>
          <w:rFonts w:asciiTheme="minorHAnsi" w:hAnsiTheme="minorHAnsi" w:cstheme="minorHAnsi"/>
          <w:b/>
          <w:szCs w:val="20"/>
        </w:rPr>
        <w:t>money</w:t>
      </w:r>
      <w:proofErr w:type="spellEnd"/>
      <w:r w:rsidRPr="006C72EB">
        <w:rPr>
          <w:rFonts w:asciiTheme="minorHAnsi" w:hAnsiTheme="minorHAnsi" w:cstheme="minorHAnsi"/>
          <w:b/>
          <w:szCs w:val="20"/>
        </w:rPr>
        <w:t xml:space="preserve"> market ügyletek</w:t>
      </w:r>
      <w:bookmarkEnd w:id="349"/>
      <w:bookmarkEnd w:id="350"/>
      <w:bookmarkEnd w:id="351"/>
    </w:p>
    <w:p w14:paraId="7FE3CAE5" w14:textId="31BE1B01" w:rsidR="00F60746" w:rsidRPr="006C72EB" w:rsidRDefault="00F60746" w:rsidP="00B447DE">
      <w:pPr>
        <w:ind w:left="65"/>
        <w:rPr>
          <w:rFonts w:asciiTheme="minorHAnsi" w:hAnsiTheme="minorHAnsi" w:cstheme="minorHAnsi"/>
        </w:rPr>
      </w:pPr>
      <w:r w:rsidRPr="006C72EB">
        <w:rPr>
          <w:rFonts w:asciiTheme="minorHAnsi" w:hAnsiTheme="minorHAnsi" w:cstheme="minorHAnsi"/>
        </w:rPr>
        <w:t xml:space="preserve">Azok, a </w:t>
      </w:r>
      <w:proofErr w:type="spellStart"/>
      <w:r w:rsidRPr="006C72EB">
        <w:rPr>
          <w:rFonts w:asciiTheme="minorHAnsi" w:hAnsiTheme="minorHAnsi" w:cstheme="minorHAnsi"/>
        </w:rPr>
        <w:t>Treasuryn</w:t>
      </w:r>
      <w:proofErr w:type="spellEnd"/>
      <w:r w:rsidRPr="006C72EB">
        <w:rPr>
          <w:rFonts w:asciiTheme="minorHAnsi" w:hAnsiTheme="minorHAnsi" w:cstheme="minorHAnsi"/>
        </w:rPr>
        <w:t xml:space="preserve"> keresztül, a bankközi ügyletekre jellemző paraméterekkel kötött – jellemzően - nagyvállalati </w:t>
      </w:r>
      <w:proofErr w:type="spellStart"/>
      <w:r w:rsidRPr="006C72EB">
        <w:rPr>
          <w:rFonts w:asciiTheme="minorHAnsi" w:hAnsiTheme="minorHAnsi" w:cstheme="minorHAnsi"/>
        </w:rPr>
        <w:t>money</w:t>
      </w:r>
      <w:proofErr w:type="spellEnd"/>
      <w:r w:rsidRPr="006C72EB">
        <w:rPr>
          <w:rFonts w:asciiTheme="minorHAnsi" w:hAnsiTheme="minorHAnsi" w:cstheme="minorHAnsi"/>
        </w:rPr>
        <w:t xml:space="preserve"> market típusú hitelügyletek, amelyek esetében a hitelkondíciók az egyes lehívások alkalmával kerülnek megállapításra, nem tekinthetők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w:t>
      </w:r>
      <w:r w:rsidR="003B6DE2" w:rsidRPr="006C72EB">
        <w:rPr>
          <w:rFonts w:asciiTheme="minorHAnsi" w:hAnsiTheme="minorHAnsi" w:cstheme="minorHAnsi"/>
        </w:rPr>
        <w:t>folyószámla</w:t>
      </w:r>
      <w:r w:rsidRPr="006C72EB">
        <w:rPr>
          <w:rFonts w:asciiTheme="minorHAnsi" w:hAnsiTheme="minorHAnsi" w:cstheme="minorHAnsi"/>
        </w:rPr>
        <w:t xml:space="preserve">hitelnek, ezek </w:t>
      </w:r>
      <w:r w:rsidR="003B6DE2" w:rsidRPr="006C72EB">
        <w:rPr>
          <w:rFonts w:asciiTheme="minorHAnsi" w:hAnsiTheme="minorHAnsi" w:cstheme="minorHAnsi"/>
        </w:rPr>
        <w:t>e</w:t>
      </w:r>
      <w:r w:rsidRPr="006C72EB">
        <w:rPr>
          <w:rFonts w:asciiTheme="minorHAnsi" w:hAnsiTheme="minorHAnsi" w:cstheme="minorHAnsi"/>
        </w:rPr>
        <w:t>gyéb hitelnek minősülnek.</w:t>
      </w:r>
    </w:p>
    <w:p w14:paraId="6F575530" w14:textId="4609A975" w:rsidR="00F60746" w:rsidRPr="006C72EB" w:rsidRDefault="00555131" w:rsidP="00B447DE">
      <w:pPr>
        <w:ind w:left="65"/>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money</w:t>
      </w:r>
      <w:proofErr w:type="spellEnd"/>
      <w:r w:rsidRPr="006C72EB">
        <w:rPr>
          <w:rFonts w:asciiTheme="minorHAnsi" w:hAnsiTheme="minorHAnsi" w:cstheme="minorHAnsi"/>
        </w:rPr>
        <w:t xml:space="preserve"> market ügyleteknél a keret </w:t>
      </w:r>
      <w:r w:rsidR="00A5302C" w:rsidRPr="006C72EB">
        <w:rPr>
          <w:rFonts w:asciiTheme="minorHAnsi" w:hAnsiTheme="minorHAnsi" w:cstheme="minorHAnsi"/>
        </w:rPr>
        <w:t xml:space="preserve">– amennyiben nyilvántartásra kerül és kitettséget jelent a hitelintézet számára - </w:t>
      </w: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w:t>
      </w:r>
      <w:r w:rsidR="00A5302C" w:rsidRPr="006C72EB">
        <w:rPr>
          <w:rFonts w:asciiTheme="minorHAnsi" w:hAnsiTheme="minorHAnsi" w:cstheme="minorHAnsi"/>
        </w:rPr>
        <w:t>az egyes</w:t>
      </w:r>
      <w:r w:rsidRPr="006C72EB">
        <w:rPr>
          <w:rFonts w:asciiTheme="minorHAnsi" w:hAnsiTheme="minorHAnsi" w:cstheme="minorHAnsi"/>
        </w:rPr>
        <w:t xml:space="preserve"> lehívások pedig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minden lehívás külön instrumentumként szerepeltetendő</w:t>
      </w:r>
      <w:r w:rsidR="00A5302C" w:rsidRPr="006C72EB">
        <w:rPr>
          <w:rFonts w:asciiTheme="minorHAnsi" w:hAnsiTheme="minorHAnsi" w:cstheme="minorHAnsi"/>
        </w:rPr>
        <w:t xml:space="preserve">. Amennyiben az instrumentum a hónapon belül keletkező és megszűnő </w:t>
      </w:r>
      <w:proofErr w:type="spellStart"/>
      <w:r w:rsidR="00A5302C" w:rsidRPr="006C72EB">
        <w:rPr>
          <w:rFonts w:asciiTheme="minorHAnsi" w:hAnsiTheme="minorHAnsi" w:cstheme="minorHAnsi"/>
        </w:rPr>
        <w:t>money</w:t>
      </w:r>
      <w:proofErr w:type="spellEnd"/>
      <w:r w:rsidR="00A5302C" w:rsidRPr="006C72EB">
        <w:rPr>
          <w:rFonts w:asciiTheme="minorHAnsi" w:hAnsiTheme="minorHAnsi" w:cstheme="minorHAnsi"/>
        </w:rPr>
        <w:t xml:space="preserve"> market ügylet</w:t>
      </w:r>
      <w:r w:rsidR="00F9528B" w:rsidRPr="006C72EB">
        <w:rPr>
          <w:rFonts w:asciiTheme="minorHAnsi" w:hAnsiTheme="minorHAnsi" w:cstheme="minorHAnsi"/>
        </w:rPr>
        <w:t>,</w:t>
      </w:r>
      <w:r w:rsidR="00A5302C" w:rsidRPr="006C72EB">
        <w:rPr>
          <w:rFonts w:asciiTheme="minorHAnsi" w:hAnsiTheme="minorHAnsi" w:cstheme="minorHAnsi"/>
        </w:rPr>
        <w:t xml:space="preserve"> az </w:t>
      </w:r>
      <w:proofErr w:type="spellStart"/>
      <w:r w:rsidR="00A5302C" w:rsidRPr="006C72EB">
        <w:rPr>
          <w:rFonts w:asciiTheme="minorHAnsi" w:hAnsiTheme="minorHAnsi" w:cstheme="minorHAnsi"/>
        </w:rPr>
        <w:t>INSTR</w:t>
      </w:r>
      <w:proofErr w:type="spellEnd"/>
      <w:r w:rsidR="00A5302C" w:rsidRPr="006C72EB">
        <w:rPr>
          <w:rFonts w:asciiTheme="minorHAnsi" w:hAnsiTheme="minorHAnsi" w:cstheme="minorHAnsi"/>
        </w:rPr>
        <w:t xml:space="preserve"> táblában egy szűk</w:t>
      </w:r>
      <w:r w:rsidR="00F9528B" w:rsidRPr="006C72EB">
        <w:rPr>
          <w:rFonts w:asciiTheme="minorHAnsi" w:hAnsiTheme="minorHAnsi" w:cstheme="minorHAnsi"/>
        </w:rPr>
        <w:t>ebb</w:t>
      </w:r>
      <w:r w:rsidR="00A5302C" w:rsidRPr="006C72EB">
        <w:rPr>
          <w:rFonts w:asciiTheme="minorHAnsi" w:hAnsiTheme="minorHAnsi" w:cstheme="minorHAnsi"/>
        </w:rPr>
        <w:t xml:space="preserve"> adatkör jelentendő a megszűnésre vonatkozó részben leírtak szerint (a teljes </w:t>
      </w:r>
      <w:proofErr w:type="spellStart"/>
      <w:r w:rsidR="00A5302C" w:rsidRPr="006C72EB">
        <w:rPr>
          <w:rFonts w:asciiTheme="minorHAnsi" w:hAnsiTheme="minorHAnsi" w:cstheme="minorHAnsi"/>
        </w:rPr>
        <w:t>INSTR</w:t>
      </w:r>
      <w:proofErr w:type="spellEnd"/>
      <w:r w:rsidR="00A5302C" w:rsidRPr="006C72EB">
        <w:rPr>
          <w:rFonts w:asciiTheme="minorHAnsi" w:hAnsiTheme="minorHAnsi" w:cstheme="minorHAnsi"/>
        </w:rPr>
        <w:t xml:space="preserve"> tábla is megadható, ha a nyilvántartási rendszerek azt teszik lehetővé)</w:t>
      </w:r>
      <w:r w:rsidR="00F9528B" w:rsidRPr="006C72EB">
        <w:rPr>
          <w:rFonts w:asciiTheme="minorHAnsi" w:hAnsiTheme="minorHAnsi" w:cstheme="minorHAnsi"/>
        </w:rPr>
        <w:t>.</w:t>
      </w:r>
    </w:p>
    <w:p w14:paraId="10037514" w14:textId="77777777" w:rsidR="003613CD" w:rsidRPr="006C72EB" w:rsidRDefault="003613CD" w:rsidP="00B447DE">
      <w:pPr>
        <w:ind w:left="65"/>
        <w:rPr>
          <w:rFonts w:asciiTheme="minorHAnsi" w:hAnsiTheme="minorHAnsi" w:cstheme="minorHAnsi"/>
        </w:rPr>
      </w:pPr>
    </w:p>
    <w:p w14:paraId="4900B73C" w14:textId="2E92EB92" w:rsidR="00A06C88" w:rsidRPr="006C72EB" w:rsidRDefault="00A06C88" w:rsidP="008E587A">
      <w:pPr>
        <w:pStyle w:val="Cmsor3"/>
        <w:rPr>
          <w:rFonts w:asciiTheme="minorHAnsi" w:hAnsiTheme="minorHAnsi" w:cstheme="minorHAnsi"/>
          <w:b/>
          <w:szCs w:val="20"/>
        </w:rPr>
      </w:pPr>
      <w:bookmarkStart w:id="352" w:name="_Toc64967416"/>
      <w:bookmarkStart w:id="353" w:name="_Toc149902040"/>
      <w:bookmarkStart w:id="354" w:name="_Toc188019110"/>
      <w:r w:rsidRPr="006C72EB">
        <w:rPr>
          <w:rFonts w:asciiTheme="minorHAnsi" w:hAnsiTheme="minorHAnsi" w:cstheme="minorHAnsi"/>
          <w:b/>
          <w:szCs w:val="20"/>
        </w:rPr>
        <w:t>Gyűjtőszámla</w:t>
      </w:r>
      <w:r w:rsidR="001060CB" w:rsidRPr="006C72EB">
        <w:rPr>
          <w:rFonts w:asciiTheme="minorHAnsi" w:hAnsiTheme="minorHAnsi" w:cstheme="minorHAnsi"/>
          <w:b/>
          <w:szCs w:val="20"/>
        </w:rPr>
        <w:t>hitelek</w:t>
      </w:r>
      <w:r w:rsidRPr="006C72EB">
        <w:rPr>
          <w:rFonts w:asciiTheme="minorHAnsi" w:hAnsiTheme="minorHAnsi" w:cstheme="minorHAnsi"/>
          <w:b/>
          <w:szCs w:val="20"/>
        </w:rPr>
        <w:t>:</w:t>
      </w:r>
      <w:bookmarkEnd w:id="352"/>
      <w:bookmarkEnd w:id="353"/>
      <w:bookmarkEnd w:id="354"/>
    </w:p>
    <w:p w14:paraId="5564184E" w14:textId="4805EFA5" w:rsidR="001060CB" w:rsidRPr="006C72EB" w:rsidRDefault="001060CB" w:rsidP="001060CB">
      <w:pPr>
        <w:ind w:left="360"/>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jelentendők a gyűjtőszámlahitelek olyan módon, hogy meg kell adni az instrumentum típusban, hogy milyen alapinstrumentumhoz kapcsolódnak (lakáshitelhez – </w:t>
      </w:r>
      <w:proofErr w:type="spellStart"/>
      <w:r w:rsidRPr="006C72EB">
        <w:rPr>
          <w:rFonts w:asciiTheme="minorHAnsi" w:hAnsiTheme="minorHAnsi" w:cstheme="minorHAnsi"/>
        </w:rPr>
        <w:t>GYUJTO</w:t>
      </w:r>
      <w:proofErr w:type="spellEnd"/>
      <w:r w:rsidRPr="006C72EB">
        <w:rPr>
          <w:rFonts w:asciiTheme="minorHAnsi" w:hAnsiTheme="minorHAnsi" w:cstheme="minorHAnsi"/>
        </w:rPr>
        <w:t xml:space="preserve"> - vagy szabadfelhasználású jelzáloghitelhez – </w:t>
      </w:r>
      <w:proofErr w:type="spellStart"/>
      <w:r w:rsidRPr="006C72EB">
        <w:rPr>
          <w:rFonts w:asciiTheme="minorHAnsi" w:hAnsiTheme="minorHAnsi" w:cstheme="minorHAnsi"/>
        </w:rPr>
        <w:t>SZABFEL_GYUJTO</w:t>
      </w:r>
      <w:proofErr w:type="spellEnd"/>
      <w:r w:rsidRPr="006C72EB">
        <w:rPr>
          <w:rFonts w:asciiTheme="minorHAnsi" w:hAnsiTheme="minorHAnsi" w:cstheme="minorHAnsi"/>
        </w:rPr>
        <w:t xml:space="preserve">). A szülő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azonosítón keresztül kell a gyűjtőszámlát az eredeti hitelhez kötni.</w:t>
      </w:r>
    </w:p>
    <w:p w14:paraId="26C75985" w14:textId="77777777" w:rsidR="003613CD" w:rsidRPr="006C72EB" w:rsidRDefault="003613CD" w:rsidP="001060CB">
      <w:pPr>
        <w:ind w:left="360"/>
        <w:rPr>
          <w:rFonts w:asciiTheme="minorHAnsi" w:hAnsiTheme="minorHAnsi" w:cstheme="minorHAnsi"/>
        </w:rPr>
      </w:pPr>
    </w:p>
    <w:p w14:paraId="4BE1D5B1" w14:textId="5347BA03" w:rsidR="001060CB" w:rsidRPr="006C72EB" w:rsidRDefault="001060CB" w:rsidP="008E587A">
      <w:pPr>
        <w:pStyle w:val="Cmsor3"/>
        <w:rPr>
          <w:rFonts w:asciiTheme="minorHAnsi" w:hAnsiTheme="minorHAnsi" w:cstheme="minorHAnsi"/>
          <w:b/>
          <w:szCs w:val="20"/>
        </w:rPr>
      </w:pPr>
      <w:bookmarkStart w:id="355" w:name="_Toc64967417"/>
      <w:bookmarkStart w:id="356" w:name="_Toc149902041"/>
      <w:bookmarkStart w:id="357" w:name="_Toc188019111"/>
      <w:proofErr w:type="spellStart"/>
      <w:r w:rsidRPr="006C72EB">
        <w:rPr>
          <w:rFonts w:asciiTheme="minorHAnsi" w:hAnsiTheme="minorHAnsi" w:cstheme="minorHAnsi"/>
          <w:b/>
          <w:szCs w:val="20"/>
        </w:rPr>
        <w:t>Installment</w:t>
      </w:r>
      <w:proofErr w:type="spellEnd"/>
      <w:r w:rsidRPr="006C72EB">
        <w:rPr>
          <w:rFonts w:asciiTheme="minorHAnsi" w:hAnsiTheme="minorHAnsi" w:cstheme="minorHAnsi"/>
          <w:b/>
          <w:szCs w:val="20"/>
        </w:rPr>
        <w:t xml:space="preserve"> lehetőséget tartalmazó </w:t>
      </w:r>
      <w:r w:rsidR="006E0CEE" w:rsidRPr="006C72EB">
        <w:rPr>
          <w:rFonts w:asciiTheme="minorHAnsi" w:hAnsiTheme="minorHAnsi" w:cstheme="minorHAnsi"/>
          <w:b/>
          <w:szCs w:val="20"/>
        </w:rPr>
        <w:t xml:space="preserve">kártya- </w:t>
      </w:r>
      <w:r w:rsidR="00FF7F1D" w:rsidRPr="006C72EB">
        <w:rPr>
          <w:rFonts w:asciiTheme="minorHAnsi" w:hAnsiTheme="minorHAnsi" w:cstheme="minorHAnsi"/>
          <w:b/>
          <w:szCs w:val="20"/>
        </w:rPr>
        <w:t>és folyószámlahitelek</w:t>
      </w:r>
      <w:r w:rsidRPr="006C72EB">
        <w:rPr>
          <w:rFonts w:asciiTheme="minorHAnsi" w:hAnsiTheme="minorHAnsi" w:cstheme="minorHAnsi"/>
          <w:b/>
          <w:szCs w:val="20"/>
        </w:rPr>
        <w:t>:</w:t>
      </w:r>
      <w:bookmarkEnd w:id="355"/>
      <w:bookmarkEnd w:id="356"/>
      <w:bookmarkEnd w:id="357"/>
    </w:p>
    <w:p w14:paraId="09D6C80C" w14:textId="2E6D5EAA" w:rsidR="001060CB" w:rsidRPr="006C72EB" w:rsidRDefault="001060CB" w:rsidP="001060CB">
      <w:pPr>
        <w:ind w:left="360"/>
        <w:rPr>
          <w:rFonts w:asciiTheme="minorHAnsi" w:hAnsiTheme="minorHAnsi" w:cstheme="minorHAnsi"/>
        </w:rPr>
      </w:pPr>
      <w:r w:rsidRPr="006C72EB">
        <w:rPr>
          <w:rFonts w:asciiTheme="minorHAnsi" w:hAnsiTheme="minorHAnsi" w:cstheme="minorHAnsi"/>
        </w:rPr>
        <w:t xml:space="preserve">A gyűjtőszámlák kezelésének analógiájára jelenteni kell az </w:t>
      </w:r>
      <w:proofErr w:type="spellStart"/>
      <w:r w:rsidRPr="006C72EB">
        <w:rPr>
          <w:rFonts w:asciiTheme="minorHAnsi" w:hAnsiTheme="minorHAnsi" w:cstheme="minorHAnsi"/>
        </w:rPr>
        <w:t>installmentes</w:t>
      </w:r>
      <w:proofErr w:type="spellEnd"/>
      <w:r w:rsidRPr="006C72EB">
        <w:rPr>
          <w:rFonts w:asciiTheme="minorHAnsi" w:hAnsiTheme="minorHAnsi" w:cstheme="minorHAnsi"/>
        </w:rPr>
        <w:t xml:space="preserve"> részt </w:t>
      </w:r>
      <w:proofErr w:type="spellStart"/>
      <w:r w:rsidRPr="006C72EB">
        <w:rPr>
          <w:rFonts w:asciiTheme="minorHAnsi" w:hAnsiTheme="minorHAnsi" w:cstheme="minorHAnsi"/>
        </w:rPr>
        <w:t>KART_HIT</w:t>
      </w:r>
      <w:proofErr w:type="spellEnd"/>
      <w:r w:rsidRPr="006C72EB">
        <w:rPr>
          <w:rFonts w:asciiTheme="minorHAnsi" w:hAnsiTheme="minorHAnsi" w:cstheme="minorHAnsi"/>
        </w:rPr>
        <w:t xml:space="preserve"> instrumentum típuson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szülő azonosítóján keresztül hozzá kell kötni a kapcsolódó hitelkártya </w:t>
      </w:r>
      <w:r w:rsidR="00FF7F1D" w:rsidRPr="006C72EB">
        <w:rPr>
          <w:rFonts w:asciiTheme="minorHAnsi" w:hAnsiTheme="minorHAnsi" w:cstheme="minorHAnsi"/>
        </w:rPr>
        <w:t xml:space="preserve">vagy folyószámlahitel </w:t>
      </w:r>
      <w:r w:rsidRPr="006C72EB">
        <w:rPr>
          <w:rFonts w:asciiTheme="minorHAnsi" w:hAnsiTheme="minorHAnsi" w:cstheme="minorHAnsi"/>
        </w:rPr>
        <w:t>követeléshez.</w:t>
      </w:r>
    </w:p>
    <w:p w14:paraId="7993071E" w14:textId="77777777" w:rsidR="00E92511" w:rsidRPr="006C72EB" w:rsidRDefault="00E92511" w:rsidP="001060CB">
      <w:pPr>
        <w:ind w:left="360"/>
        <w:rPr>
          <w:rFonts w:asciiTheme="minorHAnsi" w:hAnsiTheme="minorHAnsi" w:cstheme="minorHAnsi"/>
        </w:rPr>
      </w:pPr>
    </w:p>
    <w:p w14:paraId="2D1D6999" w14:textId="28616AF0" w:rsidR="0087688D" w:rsidRPr="006C72EB" w:rsidRDefault="004C55F7" w:rsidP="008E587A">
      <w:pPr>
        <w:pStyle w:val="Cmsor3"/>
        <w:rPr>
          <w:rFonts w:asciiTheme="minorHAnsi" w:hAnsiTheme="minorHAnsi" w:cstheme="minorHAnsi"/>
          <w:b/>
          <w:szCs w:val="20"/>
        </w:rPr>
      </w:pPr>
      <w:bookmarkStart w:id="358" w:name="_Toc64967418"/>
      <w:bookmarkStart w:id="359" w:name="_Toc149902042"/>
      <w:bookmarkStart w:id="360" w:name="_Toc188019112"/>
      <w:r w:rsidRPr="006C72EB">
        <w:rPr>
          <w:rFonts w:asciiTheme="minorHAnsi" w:hAnsiTheme="minorHAnsi" w:cstheme="minorHAnsi"/>
          <w:b/>
          <w:szCs w:val="20"/>
        </w:rPr>
        <w:t>Projekthitelek jelentése</w:t>
      </w:r>
      <w:bookmarkEnd w:id="358"/>
      <w:bookmarkEnd w:id="359"/>
      <w:bookmarkEnd w:id="360"/>
    </w:p>
    <w:p w14:paraId="49141F20" w14:textId="3A58D7C5" w:rsidR="004C55F7" w:rsidRPr="006C72EB" w:rsidRDefault="004C55F7" w:rsidP="005847F9">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formájában) </w:t>
      </w:r>
      <w:r w:rsidR="00342A5C" w:rsidRPr="006C72EB">
        <w:rPr>
          <w:rFonts w:asciiTheme="minorHAnsi" w:hAnsiTheme="minorHAnsi" w:cstheme="minorHAnsi"/>
        </w:rPr>
        <w:t xml:space="preserve">jellemzően </w:t>
      </w:r>
      <w:r w:rsidRPr="006C72EB">
        <w:rPr>
          <w:rFonts w:asciiTheme="minorHAnsi" w:hAnsiTheme="minorHAnsi" w:cstheme="minorHAnsi"/>
        </w:rPr>
        <w:t xml:space="preserve">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6672282B" w14:textId="57AF10BF" w:rsidR="004C55F7" w:rsidRPr="006C72EB" w:rsidRDefault="004C55F7" w:rsidP="005847F9">
      <w:pPr>
        <w:rPr>
          <w:rFonts w:asciiTheme="minorHAnsi" w:hAnsiTheme="minorHAnsi" w:cstheme="minorHAnsi"/>
        </w:rPr>
      </w:pPr>
      <w:r w:rsidRPr="006C72EB">
        <w:rPr>
          <w:rFonts w:asciiTheme="minorHAnsi" w:hAnsiTheme="minorHAnsi" w:cstheme="minorHAnsi"/>
        </w:rPr>
        <w:t xml:space="preserve">A projekteknek </w:t>
      </w:r>
      <w:r w:rsidR="00AB6728" w:rsidRPr="006C72EB">
        <w:rPr>
          <w:rFonts w:asciiTheme="minorHAnsi" w:hAnsiTheme="minorHAnsi" w:cstheme="minorHAnsi"/>
        </w:rPr>
        <w:t xml:space="preserve">két </w:t>
      </w:r>
      <w:r w:rsidRPr="006C72EB">
        <w:rPr>
          <w:rFonts w:asciiTheme="minorHAnsi" w:hAnsiTheme="minorHAnsi" w:cstheme="minorHAnsi"/>
        </w:rPr>
        <w:t>életciklusát különböztetjük meg:</w:t>
      </w:r>
    </w:p>
    <w:p w14:paraId="19BEAFE2" w14:textId="3A775A8D" w:rsidR="003613CD" w:rsidRPr="006C72EB" w:rsidRDefault="004C55F7" w:rsidP="00FE4455">
      <w:pPr>
        <w:pStyle w:val="Listaszerbekezds"/>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w:t>
      </w:r>
      <w:r w:rsidR="00E83936" w:rsidRPr="006C72EB">
        <w:rPr>
          <w:rFonts w:asciiTheme="minorHAnsi" w:hAnsiTheme="minorHAnsi" w:cstheme="minorHAnsi"/>
        </w:rPr>
        <w:t>forrásból általában</w:t>
      </w:r>
      <w:r w:rsidRPr="006C72EB">
        <w:rPr>
          <w:rFonts w:asciiTheme="minorHAnsi" w:hAnsiTheme="minorHAnsi" w:cstheme="minorHAnsi"/>
        </w:rPr>
        <w:t>)</w:t>
      </w:r>
      <w:r w:rsidR="00BE515E" w:rsidRPr="006C72EB">
        <w:rPr>
          <w:rFonts w:asciiTheme="minorHAnsi" w:hAnsiTheme="minorHAnsi" w:cstheme="minorHAnsi"/>
        </w:rPr>
        <w:t>: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w:t>
      </w:r>
      <w:r w:rsidR="003613CD" w:rsidRPr="006C72EB">
        <w:rPr>
          <w:rFonts w:asciiTheme="minorHAnsi" w:hAnsiTheme="minorHAnsi" w:cstheme="minorHAnsi"/>
        </w:rPr>
        <w:t xml:space="preserve"> </w:t>
      </w:r>
    </w:p>
    <w:p w14:paraId="6DE43839" w14:textId="172FA44C" w:rsidR="00592AC3" w:rsidRPr="006C72EB" w:rsidRDefault="004C55F7" w:rsidP="00FE4455">
      <w:pPr>
        <w:pStyle w:val="Listaszerbekezds"/>
        <w:numPr>
          <w:ilvl w:val="0"/>
          <w:numId w:val="21"/>
        </w:numPr>
        <w:rPr>
          <w:rFonts w:asciiTheme="minorHAnsi" w:hAnsiTheme="minorHAnsi" w:cstheme="minorHAnsi"/>
        </w:rPr>
      </w:pPr>
      <w:r w:rsidRPr="006C72EB">
        <w:rPr>
          <w:rFonts w:asciiTheme="minorHAnsi" w:hAnsiTheme="minorHAnsi" w:cstheme="minorHAnsi"/>
        </w:rPr>
        <w:t>visszafizetési fázis (</w:t>
      </w:r>
      <w:r w:rsidR="00E83936" w:rsidRPr="006C72EB">
        <w:rPr>
          <w:rFonts w:asciiTheme="minorHAnsi" w:hAnsiTheme="minorHAnsi" w:cstheme="minorHAnsi"/>
        </w:rPr>
        <w:t xml:space="preserve">törlesztés, vagy refinanszírozás </w:t>
      </w:r>
      <w:r w:rsidRPr="006C72EB">
        <w:rPr>
          <w:rFonts w:asciiTheme="minorHAnsi" w:hAnsiTheme="minorHAnsi" w:cstheme="minorHAnsi"/>
        </w:rPr>
        <w:t>hosszú lejáratú hitellel)</w:t>
      </w:r>
    </w:p>
    <w:p w14:paraId="5E332372" w14:textId="5914AB31" w:rsidR="00E83936" w:rsidRPr="006C72EB" w:rsidRDefault="00E83936" w:rsidP="005847F9">
      <w:pPr>
        <w:rPr>
          <w:rFonts w:asciiTheme="minorHAnsi" w:hAnsiTheme="minorHAnsi" w:cstheme="minorHAnsi"/>
        </w:rPr>
      </w:pPr>
      <w:r w:rsidRPr="006C72EB">
        <w:rPr>
          <w:rFonts w:asciiTheme="minorHAnsi" w:hAnsiTheme="minorHAnsi" w:cstheme="minorHAnsi"/>
        </w:rPr>
        <w:t xml:space="preserve">A </w:t>
      </w:r>
      <w:r w:rsidR="00DB1234" w:rsidRPr="006C72EB">
        <w:rPr>
          <w:rFonts w:asciiTheme="minorHAnsi" w:hAnsiTheme="minorHAnsi" w:cstheme="minorHAnsi"/>
        </w:rPr>
        <w:t>„</w:t>
      </w:r>
      <w:r w:rsidRPr="006C72EB">
        <w:rPr>
          <w:rFonts w:asciiTheme="minorHAnsi" w:hAnsiTheme="minorHAnsi" w:cstheme="minorHAnsi"/>
        </w:rPr>
        <w:t>szerződéskötés</w:t>
      </w:r>
      <w:r w:rsidR="00DB1234" w:rsidRPr="006C72EB">
        <w:rPr>
          <w:rFonts w:asciiTheme="minorHAnsi" w:hAnsiTheme="minorHAnsi" w:cstheme="minorHAnsi"/>
        </w:rPr>
        <w:t xml:space="preserve"> megkötésének </w:t>
      </w:r>
      <w:proofErr w:type="gramStart"/>
      <w:r w:rsidR="00DB1234" w:rsidRPr="006C72EB">
        <w:rPr>
          <w:rFonts w:asciiTheme="minorHAnsi" w:hAnsiTheme="minorHAnsi" w:cstheme="minorHAnsi"/>
        </w:rPr>
        <w:t>időpontja”</w:t>
      </w:r>
      <w:r w:rsidRPr="006C72EB">
        <w:rPr>
          <w:rFonts w:asciiTheme="minorHAnsi" w:hAnsiTheme="minorHAnsi" w:cstheme="minorHAnsi"/>
        </w:rPr>
        <w:t>,</w:t>
      </w:r>
      <w:proofErr w:type="gramEnd"/>
      <w:r w:rsidRPr="006C72EB">
        <w:rPr>
          <w:rFonts w:asciiTheme="minorHAnsi" w:hAnsiTheme="minorHAnsi" w:cstheme="minorHAnsi"/>
        </w:rPr>
        <w:t xml:space="preserve"> és az </w:t>
      </w:r>
      <w:r w:rsidR="00DB1234" w:rsidRPr="006C72EB">
        <w:rPr>
          <w:rFonts w:asciiTheme="minorHAnsi" w:hAnsiTheme="minorHAnsi" w:cstheme="minorHAnsi"/>
        </w:rPr>
        <w:t>„</w:t>
      </w:r>
      <w:r w:rsidR="00FE44AB" w:rsidRPr="006C72EB">
        <w:rPr>
          <w:rFonts w:asciiTheme="minorHAnsi" w:hAnsiTheme="minorHAnsi" w:cstheme="minorHAnsi"/>
        </w:rPr>
        <w:t>elszámolás</w:t>
      </w:r>
      <w:r w:rsidR="00DB1234" w:rsidRPr="006C72EB">
        <w:rPr>
          <w:rFonts w:asciiTheme="minorHAnsi" w:hAnsiTheme="minorHAnsi" w:cstheme="minorHAnsi"/>
        </w:rPr>
        <w:t xml:space="preserve"> napja" </w:t>
      </w:r>
      <w:r w:rsidR="00BE515E" w:rsidRPr="006C72EB">
        <w:rPr>
          <w:rFonts w:asciiTheme="minorHAnsi" w:hAnsiTheme="minorHAnsi" w:cstheme="minorHAnsi"/>
        </w:rPr>
        <w:t>(</w:t>
      </w:r>
      <w:proofErr w:type="spellStart"/>
      <w:r w:rsidR="003238E3"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00BE515E" w:rsidRPr="006C72EB">
        <w:rPr>
          <w:rFonts w:asciiTheme="minorHAnsi" w:hAnsiTheme="minorHAnsi" w:cstheme="minorHAnsi"/>
        </w:rPr>
        <w:t>)</w:t>
      </w:r>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w:t>
      </w:r>
      <w:r w:rsidR="00BE515E" w:rsidRPr="006C72EB">
        <w:rPr>
          <w:rFonts w:asciiTheme="minorHAnsi" w:hAnsiTheme="minorHAnsi" w:cstheme="minorHAnsi"/>
        </w:rPr>
        <w:t xml:space="preserve">jellemzően </w:t>
      </w:r>
      <w:r w:rsidRPr="006C72EB">
        <w:rPr>
          <w:rFonts w:asciiTheme="minorHAnsi" w:hAnsiTheme="minorHAnsi" w:cstheme="minorHAnsi"/>
        </w:rPr>
        <w:t xml:space="preserve">elválik egymástól.  </w:t>
      </w:r>
    </w:p>
    <w:p w14:paraId="31CB5AEC" w14:textId="0C061230" w:rsidR="00061A50" w:rsidRPr="006C72EB" w:rsidRDefault="00167A40" w:rsidP="005847F9">
      <w:pPr>
        <w:rPr>
          <w:rFonts w:asciiTheme="minorHAnsi" w:hAnsiTheme="minorHAnsi" w:cstheme="minorHAnsi"/>
        </w:rPr>
      </w:pPr>
      <w:r w:rsidRPr="006C72EB">
        <w:rPr>
          <w:rFonts w:asciiTheme="minorHAnsi" w:hAnsiTheme="minorHAnsi" w:cstheme="minorHAnsi"/>
        </w:rPr>
        <w:t>P</w:t>
      </w:r>
      <w:r w:rsidR="00527537" w:rsidRPr="006C72EB">
        <w:rPr>
          <w:rFonts w:asciiTheme="minorHAnsi" w:hAnsiTheme="minorHAnsi" w:cstheme="minorHAnsi"/>
        </w:rPr>
        <w:t>rojekt</w:t>
      </w:r>
      <w:r w:rsidRPr="006C72EB">
        <w:rPr>
          <w:rFonts w:asciiTheme="minorHAnsi" w:hAnsiTheme="minorHAnsi" w:cstheme="minorHAnsi"/>
        </w:rPr>
        <w:t xml:space="preserve">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w:t>
      </w:r>
      <w:r w:rsidR="003613CD" w:rsidRPr="006C72EB">
        <w:rPr>
          <w:rFonts w:asciiTheme="minorHAnsi" w:hAnsiTheme="minorHAnsi" w:cstheme="minorHAnsi"/>
        </w:rPr>
        <w:t xml:space="preserve"> </w:t>
      </w:r>
      <w:r w:rsidR="00527537" w:rsidRPr="006C72EB">
        <w:rPr>
          <w:rFonts w:asciiTheme="minorHAnsi" w:hAnsiTheme="minorHAnsi" w:cstheme="minorHAnsi"/>
        </w:rPr>
        <w:t>jelentése:</w:t>
      </w:r>
    </w:p>
    <w:tbl>
      <w:tblPr>
        <w:tblStyle w:val="tblzat-oldallces"/>
        <w:tblW w:w="0" w:type="auto"/>
        <w:tblLook w:val="04A0" w:firstRow="1" w:lastRow="0" w:firstColumn="1" w:lastColumn="0" w:noHBand="0" w:noVBand="1"/>
      </w:tblPr>
      <w:tblGrid>
        <w:gridCol w:w="3256"/>
        <w:gridCol w:w="6258"/>
      </w:tblGrid>
      <w:tr w:rsidR="00E83936" w:rsidRPr="006C72EB" w14:paraId="727DD893" w14:textId="77777777" w:rsidTr="00081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A54DBC"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52A3D70C" w14:textId="23D83BEE" w:rsidR="00E83936" w:rsidRPr="006C72EB" w:rsidRDefault="00E83936"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pedig a projekthez kapcsolódó egyes hitelek</w:t>
            </w:r>
          </w:p>
        </w:tc>
      </w:tr>
      <w:tr w:rsidR="00E83936" w:rsidRPr="006C72EB" w14:paraId="77A2589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60EA6AD9"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ügyfél</w:t>
            </w:r>
          </w:p>
        </w:tc>
        <w:tc>
          <w:tcPr>
            <w:tcW w:w="6258" w:type="dxa"/>
          </w:tcPr>
          <w:p w14:paraId="1C11F2F5" w14:textId="0BA1B25A"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xml:space="preserve">) </w:t>
            </w:r>
            <w:r w:rsidR="00527537" w:rsidRPr="006C72EB">
              <w:rPr>
                <w:rFonts w:asciiTheme="minorHAnsi" w:hAnsiTheme="minorHAnsi" w:cstheme="minorHAnsi"/>
              </w:rPr>
              <w:t>vagy olyan külföldi / belföldi vállalkozás, amely projekt tevékenységet folytat</w:t>
            </w:r>
          </w:p>
        </w:tc>
      </w:tr>
      <w:tr w:rsidR="00E83936" w:rsidRPr="006C72EB" w14:paraId="1922150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2A2DDD3F"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C8D7083" w14:textId="4C990DF8"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E83936" w:rsidRPr="006C72EB" w14:paraId="1F4E582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B8D734D" w14:textId="0E5ACB74" w:rsidR="00E83936" w:rsidRPr="006C72EB" w:rsidRDefault="00E83936"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w:t>
            </w:r>
            <w:r w:rsidR="00033621" w:rsidRPr="006C72EB">
              <w:rPr>
                <w:rFonts w:asciiTheme="minorHAnsi" w:hAnsiTheme="minorHAnsi" w:cstheme="minorHAnsi"/>
              </w:rPr>
              <w:t>*</w:t>
            </w:r>
            <w:r w:rsidRPr="006C72EB">
              <w:rPr>
                <w:rFonts w:asciiTheme="minorHAnsi" w:hAnsiTheme="minorHAnsi" w:cstheme="minorHAnsi"/>
              </w:rPr>
              <w:t>:</w:t>
            </w:r>
          </w:p>
        </w:tc>
        <w:tc>
          <w:tcPr>
            <w:tcW w:w="6258" w:type="dxa"/>
          </w:tcPr>
          <w:p w14:paraId="0C8D2EF0" w14:textId="36D5291D"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teljes projekthitel keret </w:t>
            </w:r>
          </w:p>
        </w:tc>
      </w:tr>
      <w:tr w:rsidR="00C34ED9" w:rsidRPr="006C72EB" w14:paraId="3084235F"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D59EB34" w14:textId="15D158D2" w:rsidR="00C34ED9" w:rsidRPr="006C72EB" w:rsidRDefault="00C34ED9" w:rsidP="005847F9">
            <w:pPr>
              <w:rPr>
                <w:rFonts w:asciiTheme="minorHAnsi" w:hAnsiTheme="minorHAnsi" w:cstheme="minorHAnsi"/>
              </w:rPr>
            </w:pPr>
            <w:r w:rsidRPr="006C72EB">
              <w:rPr>
                <w:rFonts w:asciiTheme="minorHAnsi" w:hAnsiTheme="minorHAnsi" w:cstheme="minorHAnsi"/>
              </w:rPr>
              <w:t>A (keret)szerződés lejáratának időpontja</w:t>
            </w:r>
          </w:p>
        </w:tc>
        <w:tc>
          <w:tcPr>
            <w:tcW w:w="6258" w:type="dxa"/>
          </w:tcPr>
          <w:p w14:paraId="4DA0E529" w14:textId="7BAB8DE4" w:rsidR="00C34ED9" w:rsidRPr="006C72EB" w:rsidRDefault="00D354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szerződésben szereplő legutolsó lejáratú instrumentum lejárata.</w:t>
            </w:r>
          </w:p>
        </w:tc>
      </w:tr>
      <w:tr w:rsidR="00E83936" w:rsidRPr="006C72EB" w14:paraId="5A5C37C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B977A2D" w14:textId="77777777" w:rsidR="00E83936" w:rsidRPr="006C72EB" w:rsidRDefault="00E83936" w:rsidP="005847F9">
            <w:p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1D36CCD1" w14:textId="46D0FECD"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E83936" w:rsidRPr="006C72EB" w14:paraId="4A19073D"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ED5B76C"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07EA7F0F" w14:textId="3BD76FE4"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új szerződéssel / átstrukturálással / újratárgyalással</w:t>
            </w:r>
          </w:p>
        </w:tc>
      </w:tr>
      <w:tr w:rsidR="00E83936" w:rsidRPr="006C72EB" w14:paraId="09B5697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3D37901E"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17A0AA63" w14:textId="25BCCAD3"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E83936" w:rsidRPr="006C72EB" w14:paraId="4E549E1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9CABDE"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087A13C2" w14:textId="1B6A6D3F"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E83936" w:rsidRPr="006C72EB" w14:paraId="750934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F42B7EC"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D969619" w14:textId="379DF4D4" w:rsidR="00E83936" w:rsidRPr="006C72EB"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w:t>
            </w:r>
            <w:r w:rsidR="00665796" w:rsidRPr="006C72EB">
              <w:rPr>
                <w:rFonts w:asciiTheme="minorHAnsi" w:hAnsiTheme="minorHAnsi" w:cstheme="minorHAnsi"/>
              </w:rPr>
              <w:t>z a dátum, amikor a projekthitel szerződésben rögzített összes folyósítási feltétel teljesül</w:t>
            </w:r>
            <w:r w:rsidRPr="006C72EB">
              <w:rPr>
                <w:rFonts w:asciiTheme="minorHAnsi" w:hAnsiTheme="minorHAnsi" w:cstheme="minorHAnsi"/>
              </w:rPr>
              <w:t xml:space="preserve">. Amennyiben még van teljesítendő folyósítási feltétel, úgy ebben a mezőben </w:t>
            </w:r>
            <w:r w:rsidR="00DB1234" w:rsidRPr="006C72EB">
              <w:rPr>
                <w:rFonts w:asciiTheme="minorHAnsi" w:hAnsiTheme="minorHAnsi" w:cstheme="minorHAnsi"/>
              </w:rPr>
              <w:t>nem kell é</w:t>
            </w:r>
            <w:r w:rsidRPr="006C72EB">
              <w:rPr>
                <w:rFonts w:asciiTheme="minorHAnsi" w:hAnsiTheme="minorHAnsi" w:cstheme="minorHAnsi"/>
              </w:rPr>
              <w:t>rtéket megadni</w:t>
            </w:r>
            <w:r w:rsidR="00DB1234" w:rsidRPr="006C72EB">
              <w:rPr>
                <w:rFonts w:asciiTheme="minorHAnsi" w:hAnsiTheme="minorHAnsi" w:cstheme="minorHAnsi"/>
              </w:rPr>
              <w:t>, üresen lehet hagyni</w:t>
            </w:r>
            <w:r w:rsidRPr="006C72EB">
              <w:rPr>
                <w:rFonts w:asciiTheme="minorHAnsi" w:hAnsiTheme="minorHAnsi" w:cstheme="minorHAnsi"/>
              </w:rPr>
              <w:t xml:space="preserve">. </w:t>
            </w:r>
          </w:p>
        </w:tc>
      </w:tr>
      <w:tr w:rsidR="00E83936" w:rsidRPr="006C72EB" w14:paraId="37586D7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D251AD6"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1383837F" w14:textId="294E0715" w:rsidR="00E83936" w:rsidRPr="006C72EB" w:rsidRDefault="00E8393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E83936" w:rsidRPr="006C72EB" w14:paraId="4C17FD2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F628383"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7CC4B4C7" w14:textId="3DA4DD7F" w:rsidR="00957436" w:rsidRPr="006C72EB"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r w:rsidR="00964813" w:rsidRPr="006C72EB">
              <w:rPr>
                <w:rFonts w:asciiTheme="minorHAnsi" w:hAnsiTheme="minorHAnsi" w:cstheme="minorHAnsi"/>
              </w:rPr>
              <w:t>(</w:t>
            </w:r>
            <w:proofErr w:type="gramStart"/>
            <w:r w:rsidR="00CE0713" w:rsidRPr="006C72EB">
              <w:rPr>
                <w:rFonts w:asciiTheme="minorHAnsi" w:hAnsiTheme="minorHAnsi" w:cstheme="minorHAnsi"/>
              </w:rPr>
              <w:t>pl.</w:t>
            </w:r>
            <w:proofErr w:type="gramEnd"/>
            <w:r w:rsidR="00CE0713" w:rsidRPr="006C72EB">
              <w:rPr>
                <w:rFonts w:asciiTheme="minorHAnsi" w:hAnsiTheme="minorHAnsi" w:cstheme="minorHAnsi"/>
              </w:rPr>
              <w:t xml:space="preserve"> </w:t>
            </w:r>
            <w:r w:rsidR="00964813" w:rsidRPr="006C72EB">
              <w:rPr>
                <w:rFonts w:asciiTheme="minorHAnsi" w:hAnsiTheme="minorHAnsi" w:cstheme="minorHAnsi"/>
              </w:rPr>
              <w:t xml:space="preserve">ha </w:t>
            </w:r>
            <w:r w:rsidR="007F1A63" w:rsidRPr="006C72EB">
              <w:rPr>
                <w:rFonts w:asciiTheme="minorHAnsi" w:hAnsiTheme="minorHAnsi" w:cstheme="minorHAnsi"/>
              </w:rPr>
              <w:t xml:space="preserve">teljes </w:t>
            </w:r>
            <w:r w:rsidR="00964813" w:rsidRPr="006C72EB">
              <w:rPr>
                <w:rFonts w:asciiTheme="minorHAnsi" w:hAnsiTheme="minorHAnsi" w:cstheme="minorHAnsi"/>
              </w:rPr>
              <w:t>készfizető kezesség van</w:t>
            </w:r>
            <w:r w:rsidR="007F1A63" w:rsidRPr="006C72EB">
              <w:rPr>
                <w:rFonts w:asciiTheme="minorHAnsi" w:hAnsiTheme="minorHAnsi" w:cstheme="minorHAnsi"/>
              </w:rPr>
              <w:t xml:space="preserve"> a teljes projekthitel mögött</w:t>
            </w:r>
            <w:r w:rsidR="007E6E07" w:rsidRPr="006C72EB">
              <w:rPr>
                <w:rFonts w:asciiTheme="minorHAnsi" w:hAnsiTheme="minorHAnsi" w:cstheme="minorHAnsi"/>
              </w:rPr>
              <w:t>, vagy ha „limited-</w:t>
            </w:r>
            <w:proofErr w:type="spellStart"/>
            <w:r w:rsidR="007E6E07" w:rsidRPr="006C72EB">
              <w:rPr>
                <w:rFonts w:asciiTheme="minorHAnsi" w:hAnsiTheme="minorHAnsi" w:cstheme="minorHAnsi"/>
              </w:rPr>
              <w:t>recourse</w:t>
            </w:r>
            <w:proofErr w:type="spellEnd"/>
            <w:r w:rsidR="007E6E07" w:rsidRPr="006C72EB">
              <w:rPr>
                <w:rFonts w:asciiTheme="minorHAnsi" w:hAnsiTheme="minorHAnsi" w:cstheme="minorHAnsi"/>
              </w:rPr>
              <w:t>” az ügylet</w:t>
            </w:r>
            <w:r w:rsidR="00964813" w:rsidRPr="006C72EB">
              <w:rPr>
                <w:rFonts w:asciiTheme="minorHAnsi" w:hAnsiTheme="minorHAnsi" w:cstheme="minorHAnsi"/>
              </w:rPr>
              <w:t>)</w:t>
            </w:r>
          </w:p>
          <w:p w14:paraId="015C46E2" w14:textId="0BCB0125" w:rsidR="00E83936" w:rsidRPr="006C72EB"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w:t>
            </w:r>
            <w:r w:rsidR="007F1A63" w:rsidRPr="006C72EB">
              <w:rPr>
                <w:rFonts w:asciiTheme="minorHAnsi" w:hAnsiTheme="minorHAnsi" w:cstheme="minorHAnsi"/>
              </w:rPr>
              <w:t>(alap esetben ez jelölendő, ha a projekt bevételein túl nincs más megtérülési forrás)</w:t>
            </w:r>
          </w:p>
        </w:tc>
      </w:tr>
      <w:tr w:rsidR="00E83936" w:rsidRPr="006C72EB" w14:paraId="417A9F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F58A694"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16FB4B0B" w14:textId="1D749BC0" w:rsidR="00E83936" w:rsidRPr="006C72EB" w:rsidRDefault="00AB449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egyéb cél</w:t>
            </w:r>
            <w:r w:rsidR="001C18DC" w:rsidRPr="006C72EB">
              <w:rPr>
                <w:rFonts w:asciiTheme="minorHAnsi" w:hAnsiTheme="minorHAnsi" w:cstheme="minorHAnsi"/>
              </w:rPr>
              <w:t xml:space="preserve"> </w:t>
            </w:r>
          </w:p>
        </w:tc>
      </w:tr>
      <w:tr w:rsidR="006335BC" w:rsidRPr="006C72EB" w14:paraId="0D392D1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EE785AC" w14:textId="2214CFFB" w:rsidR="006335BC" w:rsidRPr="006C72EB" w:rsidRDefault="006335BC"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62FFDFCA" w14:textId="1D87CD8C" w:rsidR="006335BC" w:rsidRPr="006C72EB"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amennyiben </w:t>
            </w:r>
            <w:r w:rsidR="00AB4496" w:rsidRPr="006C72EB">
              <w:rPr>
                <w:rFonts w:asciiTheme="minorHAnsi" w:hAnsiTheme="minorHAnsi" w:cstheme="minorHAnsi"/>
              </w:rPr>
              <w:t>ingatlanfinanszírozásról van szó,</w:t>
            </w:r>
            <w:r w:rsidRPr="006C72EB">
              <w:rPr>
                <w:rFonts w:asciiTheme="minorHAnsi" w:hAnsiTheme="minorHAnsi" w:cstheme="minorHAnsi"/>
              </w:rPr>
              <w:t xml:space="preserve"> úgy a projekt céljával összhangban töltendő</w:t>
            </w:r>
          </w:p>
        </w:tc>
      </w:tr>
      <w:tr w:rsidR="006335BC" w:rsidRPr="006C72EB" w14:paraId="0561B45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18FE630" w14:textId="00E3A87C" w:rsidR="006335BC" w:rsidRPr="006C72EB" w:rsidRDefault="006335BC" w:rsidP="00FE4455">
            <w:pPr>
              <w:pStyle w:val="Listaszerbekezds"/>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587E6E7E" w14:textId="5C4E45A5" w:rsidR="006335BC" w:rsidRPr="006C72EB"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DC21DA" w:rsidRPr="006C72EB" w14:paraId="2206ADA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4AB985D" w14:textId="6C8C64C9" w:rsidR="00DC21DA" w:rsidRPr="006C72EB" w:rsidRDefault="00DC21DA"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7601116E" w14:textId="22EE9584" w:rsidR="00DC21DA" w:rsidRPr="006C72EB"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r w:rsidR="00E83936" w:rsidRPr="006C72EB" w14:paraId="65BB828B"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0ED16A" w14:textId="2796E570"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mérleg</w:t>
            </w:r>
            <w:r w:rsidR="00CD6EC1" w:rsidRPr="006C72EB">
              <w:rPr>
                <w:rFonts w:asciiTheme="minorHAnsi" w:hAnsiTheme="minorHAnsi" w:cstheme="minorHAnsi"/>
              </w:rPr>
              <w:t>en kívüli kitettségérték</w:t>
            </w:r>
          </w:p>
        </w:tc>
        <w:tc>
          <w:tcPr>
            <w:tcW w:w="6258" w:type="dxa"/>
          </w:tcPr>
          <w:p w14:paraId="46848A54" w14:textId="0E03DFA3" w:rsidR="00E83936" w:rsidRPr="006C72EB" w:rsidRDefault="00562A3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minden hitelnyújtásra vonatkozó kötelezettségvállalást (ide nem értve a projekthez kapcsolódó egyéb</w:t>
            </w:r>
            <w:r w:rsidR="00665796" w:rsidRPr="006C72EB">
              <w:rPr>
                <w:rFonts w:asciiTheme="minorHAnsi" w:hAnsiTheme="minorHAnsi" w:cstheme="minorHAnsi"/>
              </w:rPr>
              <w:t xml:space="preserve"> kockázatmérséklést/csökkentést segítő</w:t>
            </w:r>
            <w:r w:rsidRPr="006C72EB">
              <w:rPr>
                <w:rFonts w:asciiTheme="minorHAnsi" w:hAnsiTheme="minorHAnsi" w:cstheme="minorHAnsi"/>
              </w:rPr>
              <w:t xml:space="preserve"> </w:t>
            </w:r>
            <w:r w:rsidR="00665796" w:rsidRPr="006C72EB">
              <w:rPr>
                <w:rFonts w:asciiTheme="minorHAnsi" w:hAnsiTheme="minorHAnsi" w:cstheme="minorHAnsi"/>
              </w:rPr>
              <w:t>fedezeteket</w:t>
            </w:r>
            <w:r w:rsidRPr="006C72EB">
              <w:rPr>
                <w:rFonts w:asciiTheme="minorHAnsi" w:hAnsiTheme="minorHAnsi" w:cstheme="minorHAnsi"/>
              </w:rPr>
              <w:t xml:space="preserve">!) tartalmazó összeg, amely a projekthez kapcsolódó folyósítások összegével csökken a folyósított összeggel megegyezően </w:t>
            </w:r>
          </w:p>
        </w:tc>
      </w:tr>
    </w:tbl>
    <w:p w14:paraId="269893C7" w14:textId="5543DF44" w:rsidR="006C1FB5" w:rsidRPr="006C72EB" w:rsidRDefault="00033621" w:rsidP="005847F9">
      <w:pPr>
        <w:rPr>
          <w:rFonts w:asciiTheme="minorHAnsi" w:hAnsiTheme="minorHAnsi" w:cstheme="minorHAnsi"/>
        </w:rPr>
      </w:pPr>
      <w:r w:rsidRPr="006C72EB">
        <w:rPr>
          <w:rFonts w:asciiTheme="minorHAnsi" w:hAnsiTheme="minorHAnsi" w:cstheme="minorHAnsi"/>
        </w:rPr>
        <w:t xml:space="preserve">*amennyiben a projekthitelt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hitelként nyújtják a hitelintézetek, úgy a megfigyelt szervezet hitelintézet 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táblában is köteles adatot jelenteni a jelen módszertanban rögzítettek szerint. </w:t>
      </w:r>
    </w:p>
    <w:p w14:paraId="5285E3D5" w14:textId="1D252B9F" w:rsidR="00AE4A9A" w:rsidRPr="006C72EB" w:rsidRDefault="00AE4A9A" w:rsidP="00AE4A9A">
      <w:pPr>
        <w:rPr>
          <w:rFonts w:asciiTheme="minorHAnsi" w:hAnsiTheme="minorHAnsi" w:cstheme="minorHAnsi"/>
        </w:rPr>
      </w:pPr>
      <w:bookmarkStart w:id="361" w:name="_Hlk380546"/>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r w:rsidR="00AB6728" w:rsidRPr="006C72EB">
        <w:rPr>
          <w:rFonts w:asciiTheme="minorHAnsi" w:hAnsiTheme="minorHAnsi" w:cstheme="minorHAnsi"/>
        </w:rPr>
        <w:t xml:space="preserve"> (a dőlt betűvel szedett új kódérték és meglévő kódérték leírásának kiegészítése 2022. június vonatkozási időszaktól kezdődően alkalmazandó, a teljes állomány átkódolandó az itt részletezett bontásnak megfelelően)</w:t>
      </w:r>
      <w:r w:rsidRPr="006C72EB">
        <w:rPr>
          <w:rFonts w:asciiTheme="minorHAnsi" w:hAnsiTheme="minorHAnsi" w:cstheme="minorHAnsi"/>
        </w:rPr>
        <w:t>:</w:t>
      </w:r>
    </w:p>
    <w:p w14:paraId="758255FE" w14:textId="27EF0CB0"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1 vagy 2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teljesül</w:t>
      </w:r>
      <w:r w:rsidRPr="006C72EB">
        <w:rPr>
          <w:rFonts w:asciiTheme="minorHAnsi" w:eastAsia="Times New Roman" w:hAnsiTheme="minorHAnsi" w:cstheme="minorHAnsi"/>
          <w:i/>
          <w:iCs/>
        </w:rPr>
        <w:t>, belső szabályzat alapján projekthitel</w:t>
      </w:r>
    </w:p>
    <w:p w14:paraId="2429D588" w14:textId="346F9AEF"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mindhárom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teljesül</w:t>
      </w:r>
    </w:p>
    <w:p w14:paraId="73F17761" w14:textId="35CDFC8E"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egyik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sem teljesül, de egyéb ok (saját belső minősítés) miatt projekthitelnek tekintendő</w:t>
      </w:r>
    </w:p>
    <w:p w14:paraId="3A5EAD6D" w14:textId="01CC004C" w:rsidR="00487C50" w:rsidRPr="006C72EB" w:rsidRDefault="00487C50" w:rsidP="00FE4455">
      <w:pPr>
        <w:pStyle w:val="Listaszerbekezds"/>
        <w:numPr>
          <w:ilvl w:val="0"/>
          <w:numId w:val="29"/>
        </w:numPr>
        <w:spacing w:after="0" w:line="240" w:lineRule="auto"/>
        <w:rPr>
          <w:rFonts w:asciiTheme="minorHAnsi" w:eastAsia="Times New Roman" w:hAnsiTheme="minorHAnsi" w:cstheme="minorHAnsi"/>
          <w:i/>
          <w:iCs/>
        </w:rPr>
      </w:pPr>
      <w:proofErr w:type="spellStart"/>
      <w:r w:rsidRPr="006C72EB">
        <w:rPr>
          <w:rFonts w:asciiTheme="minorHAnsi" w:eastAsia="Times New Roman" w:hAnsiTheme="minorHAnsi" w:cstheme="minorHAnsi"/>
          <w:i/>
          <w:iCs/>
        </w:rPr>
        <w:t>IGEN_EGYVKETTO_NPR_B</w:t>
      </w:r>
      <w:proofErr w:type="spellEnd"/>
      <w:r w:rsidRPr="006C72EB">
        <w:rPr>
          <w:rFonts w:asciiTheme="minorHAnsi" w:eastAsia="Times New Roman" w:hAnsiTheme="minorHAnsi" w:cstheme="minorHAnsi"/>
          <w:i/>
          <w:iCs/>
        </w:rPr>
        <w:t xml:space="preserve">: Igen, 1 vagy 2 </w:t>
      </w:r>
      <w:proofErr w:type="spellStart"/>
      <w:r w:rsidRPr="006C72EB">
        <w:rPr>
          <w:rFonts w:asciiTheme="minorHAnsi" w:eastAsia="Times New Roman" w:hAnsiTheme="minorHAnsi" w:cstheme="minorHAnsi"/>
          <w:i/>
          <w:iCs/>
        </w:rPr>
        <w:t>CRR</w:t>
      </w:r>
      <w:proofErr w:type="spellEnd"/>
      <w:r w:rsidRPr="006C72EB">
        <w:rPr>
          <w:rFonts w:asciiTheme="minorHAnsi" w:eastAsia="Times New Roman" w:hAnsiTheme="minorHAnsi" w:cstheme="minorHAnsi"/>
          <w:i/>
          <w:iCs/>
        </w:rPr>
        <w:t xml:space="preserve"> feltétel teljesül, de belső szabályzat alapján nem projekthitel</w:t>
      </w:r>
    </w:p>
    <w:p w14:paraId="117DAE31" w14:textId="47407622"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NEM_PROJEKTH</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nem projekthitel</w:t>
      </w:r>
    </w:p>
    <w:p w14:paraId="1D903B49" w14:textId="4B1CFB9F" w:rsidR="00AE4A9A" w:rsidRPr="006C72EB" w:rsidRDefault="00AE4A9A" w:rsidP="00AE4A9A">
      <w:pPr>
        <w:rPr>
          <w:rFonts w:asciiTheme="minorHAnsi" w:hAnsiTheme="minorHAnsi" w:cstheme="minorHAnsi"/>
        </w:rPr>
      </w:pPr>
    </w:p>
    <w:p w14:paraId="68132680" w14:textId="761FC7DA" w:rsidR="00011F98" w:rsidRPr="006C72EB" w:rsidRDefault="00AB6728" w:rsidP="00F570C6">
      <w:pPr>
        <w:autoSpaceDE w:val="0"/>
        <w:autoSpaceDN w:val="0"/>
        <w:spacing w:after="0"/>
        <w:rPr>
          <w:rFonts w:asciiTheme="minorHAnsi" w:eastAsia="Times New Roman" w:hAnsiTheme="minorHAnsi" w:cstheme="minorHAnsi"/>
        </w:rPr>
      </w:pPr>
      <w:r w:rsidRPr="006C72EB">
        <w:rPr>
          <w:rFonts w:asciiTheme="minorHAnsi" w:hAnsiTheme="minorHAnsi" w:cstheme="minorHAnsi"/>
        </w:rPr>
        <w:t xml:space="preserve">A </w:t>
      </w:r>
      <w:r w:rsidR="00011F98" w:rsidRPr="006C72EB">
        <w:rPr>
          <w:rFonts w:asciiTheme="minorHAnsi" w:hAnsiTheme="minorHAnsi" w:cstheme="minorHAnsi"/>
        </w:rPr>
        <w:t xml:space="preserve">2022. június vonatkozási időtől kezdődően </w:t>
      </w:r>
      <w:r w:rsidRPr="006C72EB">
        <w:rPr>
          <w:rFonts w:asciiTheme="minorHAnsi" w:hAnsiTheme="minorHAnsi" w:cstheme="minorHAnsi"/>
        </w:rPr>
        <w:t xml:space="preserve">alkalmazható </w:t>
      </w:r>
      <w:r w:rsidR="00011F98" w:rsidRPr="006C72EB">
        <w:rPr>
          <w:rFonts w:asciiTheme="minorHAnsi" w:hAnsiTheme="minorHAnsi" w:cstheme="minorHAnsi"/>
        </w:rPr>
        <w:t xml:space="preserve">új kódérték </w:t>
      </w:r>
      <w:r w:rsidRPr="006C72EB">
        <w:rPr>
          <w:rFonts w:asciiTheme="minorHAnsi" w:hAnsiTheme="minorHAnsi" w:cstheme="minorHAnsi"/>
        </w:rPr>
        <w:t>(</w:t>
      </w:r>
      <w:r w:rsidR="00011F98" w:rsidRPr="006C72EB">
        <w:rPr>
          <w:rFonts w:asciiTheme="minorHAnsi" w:hAnsiTheme="minorHAnsi" w:cstheme="minorHAnsi"/>
        </w:rPr>
        <w:t xml:space="preserve">„Igen, 1 vagy 2 </w:t>
      </w:r>
      <w:proofErr w:type="spellStart"/>
      <w:r w:rsidR="00011F98" w:rsidRPr="006C72EB">
        <w:rPr>
          <w:rFonts w:asciiTheme="minorHAnsi" w:hAnsiTheme="minorHAnsi" w:cstheme="minorHAnsi"/>
        </w:rPr>
        <w:t>CRR</w:t>
      </w:r>
      <w:proofErr w:type="spellEnd"/>
      <w:r w:rsidR="00011F98" w:rsidRPr="006C72EB">
        <w:rPr>
          <w:rFonts w:asciiTheme="minorHAnsi" w:hAnsiTheme="minorHAnsi" w:cstheme="minorHAnsi"/>
        </w:rPr>
        <w:t xml:space="preserve"> feltétel teljesül, de belső szabályzat alapján nem projekthitel” </w:t>
      </w:r>
      <w:r w:rsidRPr="006C72EB">
        <w:rPr>
          <w:rFonts w:asciiTheme="minorHAnsi" w:hAnsiTheme="minorHAnsi" w:cstheme="minorHAnsi"/>
        </w:rPr>
        <w:t xml:space="preserve">- </w:t>
      </w:r>
      <w:r w:rsidR="002D7220" w:rsidRPr="006C72EB">
        <w:rPr>
          <w:rFonts w:asciiTheme="minorHAnsi" w:hAnsiTheme="minorHAnsi" w:cstheme="minorHAnsi"/>
        </w:rPr>
        <w:t>’</w:t>
      </w:r>
      <w:proofErr w:type="spellStart"/>
      <w:r w:rsidR="00011F98" w:rsidRPr="006C72EB">
        <w:rPr>
          <w:rFonts w:asciiTheme="minorHAnsi" w:hAnsiTheme="minorHAnsi" w:cstheme="minorHAnsi"/>
        </w:rPr>
        <w:t>IGEN_EGYVKETTO_NPR_B</w:t>
      </w:r>
      <w:proofErr w:type="spellEnd"/>
      <w:r w:rsidR="002D7220" w:rsidRPr="006C72EB">
        <w:rPr>
          <w:rFonts w:asciiTheme="minorHAnsi" w:hAnsiTheme="minorHAnsi" w:cstheme="minorHAnsi"/>
        </w:rPr>
        <w:t>’</w:t>
      </w:r>
      <w:r w:rsidR="00011F98" w:rsidRPr="006C72EB">
        <w:rPr>
          <w:rFonts w:asciiTheme="minorHAnsi" w:hAnsiTheme="minorHAnsi" w:cstheme="minorHAnsi"/>
        </w:rPr>
        <w:t>)</w:t>
      </w:r>
      <w:r w:rsidRPr="006C72EB">
        <w:rPr>
          <w:rFonts w:asciiTheme="minorHAnsi" w:hAnsiTheme="minorHAnsi" w:cstheme="minorHAnsi"/>
        </w:rPr>
        <w:t xml:space="preserve"> l</w:t>
      </w:r>
      <w:r w:rsidR="00011F98" w:rsidRPr="006C72EB">
        <w:rPr>
          <w:rFonts w:asciiTheme="minorHAnsi" w:hAnsiTheme="minorHAnsi" w:cstheme="minorHAnsi"/>
        </w:rPr>
        <w:t>ényegében a korábbi „</w:t>
      </w:r>
      <w:r w:rsidR="00011F98" w:rsidRPr="006C72EB">
        <w:rPr>
          <w:rFonts w:asciiTheme="minorHAnsi" w:eastAsia="Times New Roman" w:hAnsiTheme="minorHAnsi" w:cstheme="minorHAnsi"/>
        </w:rPr>
        <w:t xml:space="preserve">Igen, 1 vagy 2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 teljesül” kódérték  aszerint</w:t>
      </w:r>
      <w:r w:rsidR="007C57DB" w:rsidRPr="006C72EB">
        <w:rPr>
          <w:rFonts w:asciiTheme="minorHAnsi" w:eastAsia="Times New Roman" w:hAnsiTheme="minorHAnsi" w:cstheme="minorHAnsi"/>
        </w:rPr>
        <w:t xml:space="preserve"> történő megbontása alapján keletkezett</w:t>
      </w:r>
      <w:r w:rsidR="00011F98" w:rsidRPr="006C72EB">
        <w:rPr>
          <w:rFonts w:asciiTheme="minorHAnsi" w:eastAsia="Times New Roman" w:hAnsiTheme="minorHAnsi" w:cstheme="minorHAnsi"/>
        </w:rPr>
        <w:t xml:space="preserve">, hogy az egy vagy két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feltételt teljesítő hiteleket a hitelintézet belső szabályzat alapján projekthitelnek tekinti-e</w:t>
      </w:r>
      <w:r w:rsidR="007C57DB" w:rsidRPr="006C72EB">
        <w:rPr>
          <w:rFonts w:asciiTheme="minorHAnsi" w:eastAsia="Times New Roman" w:hAnsiTheme="minorHAnsi" w:cstheme="minorHAnsi"/>
        </w:rPr>
        <w:t>.</w:t>
      </w:r>
      <w:r w:rsidR="00011F98" w:rsidRPr="006C72EB">
        <w:rPr>
          <w:rFonts w:asciiTheme="minorHAnsi" w:eastAsia="Times New Roman" w:hAnsiTheme="minorHAnsi" w:cstheme="minorHAnsi"/>
        </w:rPr>
        <w:t xml:space="preserve"> </w:t>
      </w:r>
      <w:r w:rsidR="007C57DB" w:rsidRPr="006C72EB">
        <w:rPr>
          <w:rFonts w:asciiTheme="minorHAnsi" w:eastAsia="Times New Roman" w:hAnsiTheme="minorHAnsi" w:cstheme="minorHAnsi"/>
        </w:rPr>
        <w:t>E</w:t>
      </w:r>
      <w:r w:rsidR="00011F98" w:rsidRPr="006C72EB">
        <w:rPr>
          <w:rFonts w:asciiTheme="minorHAnsi" w:eastAsia="Times New Roman" w:hAnsiTheme="minorHAnsi" w:cstheme="minorHAnsi"/>
        </w:rPr>
        <w:t xml:space="preserve">nnek megfelelően a már meglévő kódérték megnevezése is módosul „Igen, 1 vagy 2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 teljesül, belső szabályzat alapján projekthitel”-re. A jelzett vonatkozási időtől kezdődően a tejes állomány átkódolandó az itt részletezett </w:t>
      </w:r>
      <w:r w:rsidR="00B877D0" w:rsidRPr="006C72EB">
        <w:rPr>
          <w:rFonts w:asciiTheme="minorHAnsi" w:eastAsia="Times New Roman" w:hAnsiTheme="minorHAnsi" w:cstheme="minorHAnsi"/>
        </w:rPr>
        <w:t>kódérték bontásnak megfelelően.</w:t>
      </w:r>
    </w:p>
    <w:p w14:paraId="7876EF9A" w14:textId="41B8D986" w:rsidR="00011F98" w:rsidRPr="006C72EB" w:rsidRDefault="00011F98" w:rsidP="00F570C6">
      <w:pPr>
        <w:autoSpaceDE w:val="0"/>
        <w:autoSpaceDN w:val="0"/>
        <w:spacing w:after="0"/>
        <w:rPr>
          <w:rFonts w:asciiTheme="minorHAnsi" w:hAnsiTheme="minorHAnsi" w:cstheme="minorHAnsi"/>
        </w:rPr>
      </w:pPr>
    </w:p>
    <w:p w14:paraId="413F1CD0" w14:textId="45C8BBDE" w:rsidR="00AE4A9A" w:rsidRPr="006C72EB" w:rsidRDefault="00AE4A9A" w:rsidP="00AE4A9A">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147(8)</w:t>
      </w:r>
      <w:r w:rsidR="008772C9" w:rsidRPr="006C72EB">
        <w:rPr>
          <w:rFonts w:asciiTheme="minorHAnsi" w:eastAsia="Times New Roman" w:hAnsiTheme="minorHAnsi" w:cstheme="minorHAnsi"/>
          <w:color w:val="000000"/>
        </w:rPr>
        <w:t xml:space="preserve"> (</w:t>
      </w:r>
      <w:r w:rsidRPr="006C72EB">
        <w:rPr>
          <w:rFonts w:asciiTheme="minorHAnsi" w:eastAsia="Times New Roman" w:hAnsiTheme="minorHAnsi" w:cstheme="minorHAnsi"/>
          <w:color w:val="000000"/>
        </w:rPr>
        <w:t xml:space="preserve">a)-c)) közül egyik sem teljesül, azonban az adatszolgáltató a belső rendszereiben projekthitelként tartja nyilván a hitelt. </w:t>
      </w:r>
    </w:p>
    <w:p w14:paraId="2D41215E" w14:textId="77777777" w:rsidR="00AE4A9A" w:rsidRPr="006C72EB" w:rsidRDefault="00AE4A9A" w:rsidP="00AE4A9A">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 projekthitelekre vonatkozó speciális attribútumok a következők: </w:t>
      </w:r>
    </w:p>
    <w:p w14:paraId="36A9E9C4"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Projektcéggel szembeni kitettség</w:t>
      </w:r>
    </w:p>
    <w:p w14:paraId="2F79DD25"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71259F38"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4B5A0BD2"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 xml:space="preserve">Speciális kitettség fajtája </w:t>
      </w:r>
    </w:p>
    <w:p w14:paraId="58846775"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Projekthitel célja</w:t>
      </w:r>
    </w:p>
    <w:p w14:paraId="6A81CA1E"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 megnevezése</w:t>
      </w:r>
    </w:p>
    <w:p w14:paraId="1033E034"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 megvalósulásának várható időpontja</w:t>
      </w:r>
    </w:p>
    <w:p w14:paraId="312CF5AC"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 helye (országkód)</w:t>
      </w:r>
    </w:p>
    <w:p w14:paraId="24D9859A"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Az instrumentum PPP hitel-e?</w:t>
      </w:r>
    </w:p>
    <w:p w14:paraId="47E72EAD"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 xml:space="preserve">A hitelcél megvalósult-e? </w:t>
      </w:r>
    </w:p>
    <w:p w14:paraId="0AF67280"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Projekttel kapcsolatos egyéb hitelintézeti mérlegen kívüli kötelezettségvállalás nyilvántartási értéke</w:t>
      </w:r>
    </w:p>
    <w:p w14:paraId="2B934F33" w14:textId="0881DD2B" w:rsidR="00AE4A9A" w:rsidRPr="006C72EB" w:rsidRDefault="00AE4A9A" w:rsidP="00517D02">
      <w:pPr>
        <w:pStyle w:val="Listaszerbekezds"/>
        <w:rPr>
          <w:rFonts w:asciiTheme="minorHAnsi" w:hAnsiTheme="minorHAnsi" w:cstheme="minorHAnsi"/>
        </w:rPr>
      </w:pPr>
      <w:r w:rsidRPr="006C72EB">
        <w:rPr>
          <w:rFonts w:asciiTheme="minorHAnsi" w:hAnsiTheme="minorHAnsi" w:cstheme="minorHAnsi"/>
        </w:rPr>
        <w:t>Projekttel kapcsolatos egyéb hitelintézeti mérlegen kívüli kötelezettségvállalás nyilvántartási értéke - devizanem</w:t>
      </w:r>
    </w:p>
    <w:p w14:paraId="4D5221EE" w14:textId="77777777" w:rsidR="00AE4A9A" w:rsidRPr="006C72EB" w:rsidRDefault="00AE4A9A" w:rsidP="00517D02">
      <w:pPr>
        <w:pStyle w:val="Listaszerbekezds"/>
        <w:rPr>
          <w:rFonts w:asciiTheme="minorHAnsi" w:hAnsiTheme="minorHAnsi" w:cstheme="minorHAnsi"/>
        </w:rPr>
      </w:pPr>
      <w:r w:rsidRPr="006C72EB">
        <w:rPr>
          <w:rFonts w:asciiTheme="minorHAnsi" w:hAnsiTheme="minorHAnsi" w:cstheme="minorHAnsi"/>
        </w:rPr>
        <w:t>Cashflow-t termelő konstrukció</w:t>
      </w:r>
    </w:p>
    <w:p w14:paraId="62EC8F76" w14:textId="77777777" w:rsidR="00AE4A9A" w:rsidRPr="006C72EB" w:rsidRDefault="00AE4A9A" w:rsidP="00AE4A9A">
      <w:pPr>
        <w:rPr>
          <w:rFonts w:asciiTheme="minorHAnsi" w:hAnsiTheme="minorHAnsi" w:cstheme="minorHAnsi"/>
        </w:rPr>
      </w:pPr>
      <w:r w:rsidRPr="006C72EB">
        <w:rPr>
          <w:rFonts w:asciiTheme="minorHAnsi" w:hAnsiTheme="minorHAnsi" w:cstheme="minorHAnsi"/>
        </w:rPr>
        <w:t>A 10/2017 (VIII.8.) MNB ajánlásban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definiált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kitettségek köre meghatározható az adatmodell alábbi két mezője segítségével:</w:t>
      </w:r>
    </w:p>
    <w:p w14:paraId="28488034"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A „</w:t>
      </w:r>
      <w:proofErr w:type="spellStart"/>
      <w:r w:rsidRPr="006C72EB">
        <w:rPr>
          <w:rFonts w:asciiTheme="minorHAnsi" w:hAnsiTheme="minorHAnsi" w:cstheme="minorHAnsi"/>
        </w:rPr>
        <w:t>COREP</w:t>
      </w:r>
      <w:proofErr w:type="spellEnd"/>
      <w:r w:rsidRPr="006C72EB">
        <w:rPr>
          <w:rFonts w:asciiTheme="minorHAnsi" w:hAnsiTheme="minorHAnsi" w:cstheme="minorHAnsi"/>
        </w:rPr>
        <w:t xml:space="preserve"> szegmens”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tábla) adatmezőből csak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 alkalmazása esetén állapítható meg egyértelműen az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 sztenderd módszer esetén jellemzően a „Kiemelkedően magas kockázati tételek”, esetleg a „Vállalkozások (SA módszer)” kódértéket veheti fel az instrumentum.</w:t>
      </w:r>
    </w:p>
    <w:p w14:paraId="006B18AC" w14:textId="77777777" w:rsidR="00AE4A9A" w:rsidRDefault="00AE4A9A" w:rsidP="00AE4A9A">
      <w:pPr>
        <w:pStyle w:val="Listaszerbekezds"/>
        <w:rPr>
          <w:rFonts w:asciiTheme="minorHAnsi" w:hAnsiTheme="minorHAnsi" w:cstheme="minorHAnsi"/>
        </w:rPr>
      </w:pPr>
      <w:r w:rsidRPr="006C72EB">
        <w:rPr>
          <w:rFonts w:asciiTheme="minorHAnsi" w:hAnsiTheme="minorHAnsi" w:cstheme="minorHAnsi"/>
        </w:rPr>
        <w:t>A „Speciális kitettség fajtája”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tábla) a mező töltése azonban a sztenderd módszer alkalmazása esetében is elvárt, így az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kitettségek ezen mező segítségével azonosíthatók egyértelműen.;</w:t>
      </w:r>
    </w:p>
    <w:p w14:paraId="1490F8BE" w14:textId="0FDEFB31" w:rsidR="001C565D" w:rsidRPr="00D95872" w:rsidRDefault="001C565D" w:rsidP="00D95872">
      <w:pPr>
        <w:rPr>
          <w:rFonts w:asciiTheme="minorHAnsi" w:hAnsiTheme="minorHAnsi" w:cstheme="minorHAnsi"/>
        </w:rPr>
      </w:pPr>
      <w:r>
        <w:rPr>
          <w:rFonts w:asciiTheme="minorHAnsi" w:hAnsiTheme="minorHAnsi" w:cstheme="minorHAnsi"/>
        </w:rPr>
        <w:t xml:space="preserve">Sztenderd módszer esetén a </w:t>
      </w:r>
      <w:proofErr w:type="spellStart"/>
      <w:r>
        <w:rPr>
          <w:rFonts w:asciiTheme="minorHAnsi" w:hAnsiTheme="minorHAnsi" w:cstheme="minorHAnsi"/>
        </w:rPr>
        <w:t>CRR</w:t>
      </w:r>
      <w:proofErr w:type="spellEnd"/>
      <w:r>
        <w:rPr>
          <w:rFonts w:asciiTheme="minorHAnsi" w:hAnsiTheme="minorHAnsi" w:cstheme="minorHAnsi"/>
        </w:rPr>
        <w:t xml:space="preserve"> 2025. január 1-től történő változása azt eredményezi, hogy a jövedelemtermelő ingatlancélra folyósított hitelek az </w:t>
      </w:r>
      <w:proofErr w:type="spellStart"/>
      <w:r>
        <w:rPr>
          <w:rFonts w:asciiTheme="minorHAnsi" w:hAnsiTheme="minorHAnsi" w:cstheme="minorHAnsi"/>
        </w:rPr>
        <w:t>SL</w:t>
      </w:r>
      <w:proofErr w:type="spellEnd"/>
      <w:r>
        <w:rPr>
          <w:rFonts w:asciiTheme="minorHAnsi" w:hAnsiTheme="minorHAnsi" w:cstheme="minorHAnsi"/>
        </w:rPr>
        <w:t xml:space="preserve"> kitettségektől elkülönítetten kezelendők. A HITREG-ben azonban ezek a hitelek a továbbiakban is ’</w:t>
      </w:r>
      <w:proofErr w:type="spellStart"/>
      <w:r>
        <w:rPr>
          <w:rFonts w:asciiTheme="minorHAnsi" w:hAnsiTheme="minorHAnsi" w:cstheme="minorHAnsi"/>
        </w:rPr>
        <w:t>INGATLANF</w:t>
      </w:r>
      <w:proofErr w:type="spellEnd"/>
      <w:r>
        <w:rPr>
          <w:rFonts w:asciiTheme="minorHAnsi" w:hAnsiTheme="minorHAnsi" w:cstheme="minorHAnsi"/>
        </w:rPr>
        <w:t>’ (jövedelemtermelő ingatlan finanszírozása) kódértéken jelentendők függetlenül az alkalmazott szegmentálási módszertantól</w:t>
      </w:r>
      <w:r w:rsidR="009D2407">
        <w:rPr>
          <w:rFonts w:asciiTheme="minorHAnsi" w:hAnsiTheme="minorHAnsi" w:cstheme="minorHAnsi"/>
        </w:rPr>
        <w:t xml:space="preserve">, ideértve a 2025. január 1. után történő szerződéskötéseket is. Egyidejűleg nem változik ezen hitelek esetén a projekthitelekre vonatkozó blokk töltésének meghatározása sem, azaz vizsgálandó a fent részletezett 3 </w:t>
      </w:r>
      <w:proofErr w:type="spellStart"/>
      <w:r w:rsidR="009D2407">
        <w:rPr>
          <w:rFonts w:asciiTheme="minorHAnsi" w:hAnsiTheme="minorHAnsi" w:cstheme="minorHAnsi"/>
        </w:rPr>
        <w:t>CRR</w:t>
      </w:r>
      <w:proofErr w:type="spellEnd"/>
      <w:r w:rsidR="009D2407">
        <w:rPr>
          <w:rFonts w:asciiTheme="minorHAnsi" w:hAnsiTheme="minorHAnsi" w:cstheme="minorHAnsi"/>
        </w:rPr>
        <w:t xml:space="preserve"> feltételnek való megfelelés és amennyiben akár egynek is megfelel a hitel, projekthitelként jelentendő a HITREG-ben.</w:t>
      </w:r>
    </w:p>
    <w:p w14:paraId="7C8E263E" w14:textId="03B8C890" w:rsidR="00166468" w:rsidRPr="008C2027" w:rsidRDefault="001A001A" w:rsidP="00990CA3">
      <w:pPr>
        <w:rPr>
          <w:rFonts w:asciiTheme="minorHAnsi" w:hAnsiTheme="minorHAnsi" w:cstheme="minorHAnsi"/>
        </w:rPr>
      </w:pPr>
      <w:bookmarkStart w:id="362" w:name="_Hlk23951702"/>
      <w:r w:rsidRPr="008C7C4D">
        <w:rPr>
          <w:rFonts w:asciiTheme="minorHAnsi" w:hAnsiTheme="minorHAnsi" w:cstheme="minorHAnsi"/>
        </w:rPr>
        <w:t xml:space="preserve">A </w:t>
      </w:r>
      <w:r w:rsidR="0041383B" w:rsidRPr="008C7C4D">
        <w:t>nem közvetlenül a projekt hitelcélhoz kapcsolódó, de az ügyfél jellegére tekintettel projekthitelnek minősülő általános célú hiteleket</w:t>
      </w:r>
      <w:r w:rsidR="0041383B" w:rsidRPr="008C7C4D">
        <w:rPr>
          <w:rFonts w:asciiTheme="minorHAnsi" w:hAnsiTheme="minorHAnsi" w:cstheme="minorHAnsi"/>
        </w:rPr>
        <w:t xml:space="preserve"> </w:t>
      </w:r>
      <w:r w:rsidRPr="008C7C4D">
        <w:rPr>
          <w:rFonts w:asciiTheme="minorHAnsi" w:hAnsiTheme="minorHAnsi" w:cstheme="minorHAnsi"/>
        </w:rPr>
        <w:t xml:space="preserve">(pl. folyószámlahitel) projekthitelként kell kimutatni. Első lépésben – amennyiben több kapcsolódó projekthitel is szerepel a nyilvántartásban – </w:t>
      </w:r>
      <w:r w:rsidR="0041383B" w:rsidRPr="008C7C4D">
        <w:rPr>
          <w:rFonts w:asciiTheme="minorHAnsi" w:hAnsiTheme="minorHAnsi" w:cstheme="minorHAnsi"/>
        </w:rPr>
        <w:t xml:space="preserve">a beszámolási időszak végén </w:t>
      </w:r>
      <w:r w:rsidRPr="008C7C4D">
        <w:rPr>
          <w:rFonts w:asciiTheme="minorHAnsi" w:hAnsiTheme="minorHAnsi" w:cstheme="minorHAnsi"/>
        </w:rPr>
        <w:t xml:space="preserve">meg kell határozni a szerződéses </w:t>
      </w:r>
      <w:r w:rsidR="0041383B" w:rsidRPr="008C7C4D">
        <w:rPr>
          <w:rFonts w:asciiTheme="minorHAnsi" w:hAnsiTheme="minorHAnsi" w:cstheme="minorHAnsi"/>
        </w:rPr>
        <w:t>összeg</w:t>
      </w:r>
      <w:r w:rsidRPr="008C7C4D">
        <w:rPr>
          <w:rFonts w:asciiTheme="minorHAnsi" w:hAnsiTheme="minorHAnsi" w:cstheme="minorHAnsi"/>
        </w:rPr>
        <w:t xml:space="preserve"> alapján a legnagyobb </w:t>
      </w:r>
      <w:r w:rsidR="0041383B" w:rsidRPr="008C7C4D">
        <w:rPr>
          <w:rFonts w:asciiTheme="minorHAnsi" w:hAnsiTheme="minorHAnsi" w:cstheme="minorHAnsi"/>
        </w:rPr>
        <w:t>összegű</w:t>
      </w:r>
      <w:r w:rsidRPr="008C7C4D">
        <w:rPr>
          <w:rFonts w:asciiTheme="minorHAnsi" w:hAnsiTheme="minorHAnsi" w:cstheme="minorHAnsi"/>
        </w:rPr>
        <w:t xml:space="preserve"> projekthitelt </w:t>
      </w:r>
      <w:r w:rsidR="0038206A" w:rsidRPr="008C7C4D">
        <w:rPr>
          <w:rFonts w:asciiTheme="minorHAnsi" w:hAnsiTheme="minorHAnsi" w:cstheme="minorHAnsi"/>
        </w:rPr>
        <w:t>és annak jellemzőit</w:t>
      </w:r>
      <w:r w:rsidR="008260B9">
        <w:rPr>
          <w:rFonts w:asciiTheme="minorHAnsi" w:hAnsiTheme="minorHAnsi" w:cstheme="minorHAnsi"/>
        </w:rPr>
        <w:t xml:space="preserve"> (leíró mezőiben jelentett adatokat)</w:t>
      </w:r>
      <w:r w:rsidR="0038206A" w:rsidRPr="008C7C4D">
        <w:rPr>
          <w:rFonts w:asciiTheme="minorHAnsi" w:hAnsiTheme="minorHAnsi" w:cstheme="minorHAnsi"/>
        </w:rPr>
        <w:t xml:space="preserve"> „örökítve” jelentendő a kapcsolódó hitel</w:t>
      </w:r>
      <w:r w:rsidR="0041383B" w:rsidRPr="008C7C4D">
        <w:rPr>
          <w:rFonts w:asciiTheme="minorHAnsi" w:hAnsiTheme="minorHAnsi" w:cstheme="minorHAnsi"/>
        </w:rPr>
        <w:t xml:space="preserve"> is</w:t>
      </w:r>
      <w:r w:rsidR="0038206A" w:rsidRPr="008C7C4D">
        <w:rPr>
          <w:rFonts w:asciiTheme="minorHAnsi" w:hAnsiTheme="minorHAnsi" w:cstheme="minorHAnsi"/>
        </w:rPr>
        <w:t xml:space="preserve">. </w:t>
      </w:r>
      <w:r w:rsidR="00301F41" w:rsidRPr="008C7C4D">
        <w:rPr>
          <w:rFonts w:asciiTheme="minorHAnsi" w:hAnsiTheme="minorHAnsi" w:cstheme="minorHAnsi"/>
        </w:rPr>
        <w:t>Tehát a</w:t>
      </w:r>
      <w:r w:rsidR="0038206A" w:rsidRPr="008C7C4D">
        <w:rPr>
          <w:rFonts w:asciiTheme="minorHAnsi" w:hAnsiTheme="minorHAnsi" w:cstheme="minorHAnsi"/>
        </w:rPr>
        <w:t xml:space="preserve"> „</w:t>
      </w:r>
      <w:r w:rsidR="007709FC" w:rsidRPr="006C72EB">
        <w:rPr>
          <w:rFonts w:asciiTheme="minorHAnsi" w:hAnsiTheme="minorHAnsi" w:cstheme="minorHAnsi"/>
        </w:rPr>
        <w:t>Az instrumentum projekthitel-e?</w:t>
      </w:r>
      <w:r w:rsidR="0038206A" w:rsidRPr="008C7C4D">
        <w:rPr>
          <w:rFonts w:asciiTheme="minorHAnsi" w:hAnsiTheme="minorHAnsi" w:cstheme="minorHAnsi"/>
        </w:rPr>
        <w:t>” mezőben is azt a kódértéket kell alkalmazni, amely egyezik a legnagyobb szerződ</w:t>
      </w:r>
      <w:r w:rsidR="00301F41" w:rsidRPr="008C7C4D">
        <w:rPr>
          <w:rFonts w:asciiTheme="minorHAnsi" w:hAnsiTheme="minorHAnsi" w:cstheme="minorHAnsi"/>
        </w:rPr>
        <w:t>éses</w:t>
      </w:r>
      <w:r w:rsidR="0038206A" w:rsidRPr="008C7C4D">
        <w:rPr>
          <w:rFonts w:asciiTheme="minorHAnsi" w:hAnsiTheme="minorHAnsi" w:cstheme="minorHAnsi"/>
        </w:rPr>
        <w:t xml:space="preserve"> </w:t>
      </w:r>
      <w:r w:rsidR="00301F41" w:rsidRPr="008C7C4D">
        <w:rPr>
          <w:rFonts w:asciiTheme="minorHAnsi" w:hAnsiTheme="minorHAnsi" w:cstheme="minorHAnsi"/>
        </w:rPr>
        <w:t>összegű</w:t>
      </w:r>
      <w:r w:rsidR="0038206A" w:rsidRPr="008C7C4D">
        <w:rPr>
          <w:rFonts w:asciiTheme="minorHAnsi" w:hAnsiTheme="minorHAnsi" w:cstheme="minorHAnsi"/>
        </w:rPr>
        <w:t xml:space="preserve"> projekthitel adatával, azaz p</w:t>
      </w:r>
      <w:r w:rsidR="00006E4F" w:rsidRPr="008C7C4D">
        <w:rPr>
          <w:rFonts w:asciiTheme="minorHAnsi" w:hAnsiTheme="minorHAnsi" w:cstheme="minorHAnsi"/>
        </w:rPr>
        <w:t>éldául,</w:t>
      </w:r>
      <w:r w:rsidR="0038206A" w:rsidRPr="008C7C4D">
        <w:rPr>
          <w:rFonts w:asciiTheme="minorHAnsi" w:hAnsiTheme="minorHAnsi" w:cstheme="minorHAnsi"/>
        </w:rPr>
        <w:t xml:space="preserve"> ha ’</w:t>
      </w:r>
      <w:proofErr w:type="spellStart"/>
      <w:r w:rsidR="0038206A" w:rsidRPr="008C7C4D">
        <w:rPr>
          <w:rFonts w:asciiTheme="minorHAnsi" w:hAnsiTheme="minorHAnsi" w:cstheme="minorHAnsi"/>
        </w:rPr>
        <w:t>IGEN_MINDHAROM</w:t>
      </w:r>
      <w:proofErr w:type="spellEnd"/>
      <w:r w:rsidR="0038206A" w:rsidRPr="008C7C4D">
        <w:rPr>
          <w:rFonts w:asciiTheme="minorHAnsi" w:hAnsiTheme="minorHAnsi" w:cstheme="minorHAnsi"/>
        </w:rPr>
        <w:t xml:space="preserve">’ kódérték szerepel a projekthitelnél, a hozzá kapcsolódó (azonos ügyféllel szemben fennálló) folyószámlahitelnél is ez a kódérték jelentendő.  Ilyen módon a </w:t>
      </w:r>
      <w:r w:rsidR="00A52442">
        <w:rPr>
          <w:rFonts w:asciiTheme="minorHAnsi" w:hAnsiTheme="minorHAnsi" w:cstheme="minorHAnsi"/>
        </w:rPr>
        <w:t>korábbi 7F</w:t>
      </w:r>
      <w:r w:rsidR="0038206A" w:rsidRPr="008C7C4D">
        <w:rPr>
          <w:rFonts w:asciiTheme="minorHAnsi" w:hAnsiTheme="minorHAnsi" w:cstheme="minorHAnsi"/>
        </w:rPr>
        <w:t xml:space="preserve"> tábla adattartalma felépíthető a HITREG-</w:t>
      </w:r>
      <w:proofErr w:type="spellStart"/>
      <w:r w:rsidR="0038206A" w:rsidRPr="008C7C4D">
        <w:rPr>
          <w:rFonts w:asciiTheme="minorHAnsi" w:hAnsiTheme="minorHAnsi" w:cstheme="minorHAnsi"/>
        </w:rPr>
        <w:t>ből</w:t>
      </w:r>
      <w:proofErr w:type="spellEnd"/>
      <w:r w:rsidR="00301F41" w:rsidRPr="008C7C4D">
        <w:rPr>
          <w:rFonts w:asciiTheme="minorHAnsi" w:hAnsiTheme="minorHAnsi" w:cstheme="minorHAnsi"/>
        </w:rPr>
        <w:t>:</w:t>
      </w:r>
      <w:r w:rsidR="0038206A" w:rsidRPr="008C7C4D">
        <w:rPr>
          <w:rFonts w:asciiTheme="minorHAnsi" w:hAnsiTheme="minorHAnsi" w:cstheme="minorHAnsi"/>
        </w:rPr>
        <w:t xml:space="preserve"> </w:t>
      </w:r>
      <w:r w:rsidR="00865E82" w:rsidRPr="008C7C4D">
        <w:rPr>
          <w:rFonts w:asciiTheme="minorHAnsi" w:hAnsiTheme="minorHAnsi" w:cstheme="minorHAnsi"/>
        </w:rPr>
        <w:t xml:space="preserve">a </w:t>
      </w:r>
      <w:r w:rsidR="00A52442">
        <w:rPr>
          <w:rFonts w:asciiTheme="minorHAnsi" w:hAnsiTheme="minorHAnsi" w:cstheme="minorHAnsi"/>
        </w:rPr>
        <w:t>korábbi 7F</w:t>
      </w:r>
      <w:r w:rsidR="00865E82" w:rsidRPr="008C7C4D">
        <w:rPr>
          <w:rFonts w:asciiTheme="minorHAnsi" w:hAnsiTheme="minorHAnsi" w:cstheme="minorHAnsi"/>
        </w:rPr>
        <w:t xml:space="preserve"> táblá</w:t>
      </w:r>
      <w:r w:rsidR="00301F41" w:rsidRPr="008C7C4D">
        <w:rPr>
          <w:rFonts w:asciiTheme="minorHAnsi" w:hAnsiTheme="minorHAnsi" w:cstheme="minorHAnsi"/>
        </w:rPr>
        <w:t>ban</w:t>
      </w:r>
      <w:r w:rsidR="00865E82" w:rsidRPr="008C7C4D">
        <w:rPr>
          <w:rFonts w:asciiTheme="minorHAnsi" w:hAnsiTheme="minorHAnsi" w:cstheme="minorHAnsi"/>
        </w:rPr>
        <w:t xml:space="preserve"> a mindhárom </w:t>
      </w:r>
      <w:proofErr w:type="spellStart"/>
      <w:r w:rsidR="00865E82" w:rsidRPr="008C7C4D">
        <w:rPr>
          <w:rFonts w:asciiTheme="minorHAnsi" w:hAnsiTheme="minorHAnsi" w:cstheme="minorHAnsi"/>
        </w:rPr>
        <w:t>CRR</w:t>
      </w:r>
      <w:proofErr w:type="spellEnd"/>
      <w:r w:rsidR="00865E82" w:rsidRPr="008C7C4D">
        <w:rPr>
          <w:rFonts w:asciiTheme="minorHAnsi" w:hAnsiTheme="minorHAnsi" w:cstheme="minorHAnsi"/>
        </w:rPr>
        <w:t xml:space="preserve"> feltételt </w:t>
      </w:r>
      <w:r w:rsidR="00301F41" w:rsidRPr="008C7C4D">
        <w:rPr>
          <w:rFonts w:asciiTheme="minorHAnsi" w:hAnsiTheme="minorHAnsi" w:cstheme="minorHAnsi"/>
        </w:rPr>
        <w:t xml:space="preserve">egyidejűleg </w:t>
      </w:r>
      <w:r w:rsidR="00865E82" w:rsidRPr="008C7C4D">
        <w:rPr>
          <w:rFonts w:asciiTheme="minorHAnsi" w:hAnsiTheme="minorHAnsi" w:cstheme="minorHAnsi"/>
        </w:rPr>
        <w:t>teljesítő hitelek</w:t>
      </w:r>
      <w:r w:rsidR="001322C9" w:rsidRPr="008C7C4D">
        <w:rPr>
          <w:rFonts w:asciiTheme="minorHAnsi" w:hAnsiTheme="minorHAnsi" w:cstheme="minorHAnsi"/>
        </w:rPr>
        <w:t xml:space="preserve"> jelentendők és</w:t>
      </w:r>
      <w:r w:rsidR="00865E82" w:rsidRPr="008C7C4D">
        <w:rPr>
          <w:rFonts w:asciiTheme="minorHAnsi" w:hAnsiTheme="minorHAnsi" w:cstheme="minorHAnsi"/>
        </w:rPr>
        <w:t xml:space="preserve"> az ügyfélszemléletet követve a kapcsolódó hitelek is be</w:t>
      </w:r>
      <w:r w:rsidR="001322C9" w:rsidRPr="008C7C4D">
        <w:rPr>
          <w:rFonts w:asciiTheme="minorHAnsi" w:hAnsiTheme="minorHAnsi" w:cstheme="minorHAnsi"/>
        </w:rPr>
        <w:t xml:space="preserve"> kell </w:t>
      </w:r>
      <w:r w:rsidR="00865E82" w:rsidRPr="008C7C4D">
        <w:rPr>
          <w:rFonts w:asciiTheme="minorHAnsi" w:hAnsiTheme="minorHAnsi" w:cstheme="minorHAnsi"/>
        </w:rPr>
        <w:t>kerüljenek</w:t>
      </w:r>
      <w:r w:rsidR="00301F41" w:rsidRPr="008C7C4D">
        <w:rPr>
          <w:rFonts w:asciiTheme="minorHAnsi" w:hAnsiTheme="minorHAnsi" w:cstheme="minorHAnsi"/>
        </w:rPr>
        <w:t xml:space="preserve"> </w:t>
      </w:r>
      <w:r w:rsidR="00301F41" w:rsidRPr="008C7C4D">
        <w:t xml:space="preserve">függetlenül attól, hogy azok vélhetően nem teljesítik egyidejűleg mindhárom </w:t>
      </w:r>
      <w:proofErr w:type="spellStart"/>
      <w:r w:rsidR="00301F41" w:rsidRPr="008C7C4D">
        <w:t>CRR</w:t>
      </w:r>
      <w:proofErr w:type="spellEnd"/>
      <w:r w:rsidR="00301F41" w:rsidRPr="008C7C4D">
        <w:t xml:space="preserve"> feltételt.</w:t>
      </w:r>
      <w:r w:rsidR="00865E82" w:rsidRPr="008C7C4D">
        <w:rPr>
          <w:rFonts w:asciiTheme="minorHAnsi" w:hAnsiTheme="minorHAnsi" w:cstheme="minorHAnsi"/>
        </w:rPr>
        <w:t xml:space="preserve"> Annak érdekében, hogy az ügyfélszemlélet alkalmazása miatt projekthitelnek tekintendő, saját jogon csak az első </w:t>
      </w:r>
      <w:proofErr w:type="spellStart"/>
      <w:r w:rsidR="00865E82" w:rsidRPr="008C7C4D">
        <w:rPr>
          <w:rFonts w:asciiTheme="minorHAnsi" w:hAnsiTheme="minorHAnsi" w:cstheme="minorHAnsi"/>
        </w:rPr>
        <w:t>CRR</w:t>
      </w:r>
      <w:proofErr w:type="spellEnd"/>
      <w:r w:rsidR="00865E82" w:rsidRPr="008C7C4D">
        <w:rPr>
          <w:rFonts w:asciiTheme="minorHAnsi" w:hAnsiTheme="minorHAnsi" w:cstheme="minorHAnsi"/>
        </w:rPr>
        <w:t xml:space="preserve"> feltételt (projektcéggel szemben fennálló hitel) teljesítő kapcsolódó hitelek szűrhetők legyenek a HITREG-</w:t>
      </w:r>
      <w:proofErr w:type="spellStart"/>
      <w:r w:rsidR="00865E82" w:rsidRPr="008C7C4D">
        <w:rPr>
          <w:rFonts w:asciiTheme="minorHAnsi" w:hAnsiTheme="minorHAnsi" w:cstheme="minorHAnsi"/>
        </w:rPr>
        <w:t>ből</w:t>
      </w:r>
      <w:proofErr w:type="spellEnd"/>
      <w:r w:rsidR="00865E82" w:rsidRPr="008C7C4D">
        <w:rPr>
          <w:rFonts w:asciiTheme="minorHAnsi" w:hAnsiTheme="minorHAnsi" w:cstheme="minorHAnsi"/>
        </w:rPr>
        <w:t>, a</w:t>
      </w:r>
      <w:r w:rsidR="004610D0" w:rsidRPr="008C7C4D">
        <w:rPr>
          <w:rFonts w:asciiTheme="minorHAnsi" w:hAnsiTheme="minorHAnsi" w:cstheme="minorHAnsi"/>
        </w:rPr>
        <w:t xml:space="preserve"> </w:t>
      </w:r>
      <w:r w:rsidR="00166468" w:rsidRPr="008C7C4D">
        <w:rPr>
          <w:rFonts w:asciiTheme="minorHAnsi" w:hAnsiTheme="minorHAnsi" w:cstheme="minorHAnsi"/>
          <w:b/>
          <w:bCs/>
        </w:rPr>
        <w:t>„Projekttel kapcsolatos egyéb hitelintézeti kockázatvállalás?”</w:t>
      </w:r>
      <w:r w:rsidR="00166468" w:rsidRPr="008C7C4D">
        <w:rPr>
          <w:rFonts w:asciiTheme="minorHAnsi" w:hAnsiTheme="minorHAnsi" w:cstheme="minorHAnsi"/>
        </w:rPr>
        <w:t xml:space="preserve"> mező</w:t>
      </w:r>
      <w:r w:rsidR="004610D0" w:rsidRPr="008C7C4D">
        <w:rPr>
          <w:rFonts w:asciiTheme="minorHAnsi" w:hAnsiTheme="minorHAnsi" w:cstheme="minorHAnsi"/>
        </w:rPr>
        <w:t xml:space="preserve"> tekintetében </w:t>
      </w:r>
      <w:r w:rsidR="00865E82" w:rsidRPr="008C7C4D">
        <w:rPr>
          <w:rFonts w:asciiTheme="minorHAnsi" w:hAnsiTheme="minorHAnsi" w:cstheme="minorHAnsi"/>
        </w:rPr>
        <w:t>a korábban előírt</w:t>
      </w:r>
      <w:r w:rsidR="004610D0" w:rsidRPr="008C7C4D">
        <w:rPr>
          <w:rFonts w:asciiTheme="minorHAnsi" w:hAnsiTheme="minorHAnsi" w:cstheme="minorHAnsi"/>
        </w:rPr>
        <w:t xml:space="preserve"> </w:t>
      </w:r>
      <w:r w:rsidR="00865E82" w:rsidRPr="008C7C4D">
        <w:rPr>
          <w:rFonts w:asciiTheme="minorHAnsi" w:hAnsiTheme="minorHAnsi" w:cstheme="minorHAnsi"/>
        </w:rPr>
        <w:t>’</w:t>
      </w:r>
      <w:r w:rsidR="000639C8" w:rsidRPr="008C7C4D">
        <w:rPr>
          <w:rFonts w:asciiTheme="minorHAnsi" w:hAnsiTheme="minorHAnsi" w:cstheme="minorHAnsi"/>
        </w:rPr>
        <w:t>N</w:t>
      </w:r>
      <w:r w:rsidR="00865E82" w:rsidRPr="008C7C4D">
        <w:rPr>
          <w:rFonts w:asciiTheme="minorHAnsi" w:hAnsiTheme="minorHAnsi" w:cstheme="minorHAnsi"/>
        </w:rPr>
        <w:t>’</w:t>
      </w:r>
      <w:r w:rsidR="000639C8" w:rsidRPr="008C7C4D">
        <w:rPr>
          <w:rFonts w:asciiTheme="minorHAnsi" w:hAnsiTheme="minorHAnsi" w:cstheme="minorHAnsi"/>
        </w:rPr>
        <w:t xml:space="preserve"> érték</w:t>
      </w:r>
      <w:r w:rsidR="00865E82" w:rsidRPr="008C7C4D">
        <w:rPr>
          <w:rFonts w:asciiTheme="minorHAnsi" w:hAnsiTheme="minorHAnsi" w:cstheme="minorHAnsi"/>
        </w:rPr>
        <w:t>kel szemben ’I’</w:t>
      </w:r>
      <w:r w:rsidR="000639C8" w:rsidRPr="008C7C4D">
        <w:rPr>
          <w:rFonts w:asciiTheme="minorHAnsi" w:hAnsiTheme="minorHAnsi" w:cstheme="minorHAnsi"/>
        </w:rPr>
        <w:t xml:space="preserve"> </w:t>
      </w:r>
      <w:r w:rsidR="00865E82" w:rsidRPr="008C7C4D">
        <w:rPr>
          <w:rFonts w:asciiTheme="minorHAnsi" w:hAnsiTheme="minorHAnsi" w:cstheme="minorHAnsi"/>
        </w:rPr>
        <w:t>értékkel kell jelölni ezeket a hiteleket. Ilyen módon</w:t>
      </w:r>
      <w:r w:rsidR="00301F41" w:rsidRPr="008C7C4D">
        <w:rPr>
          <w:rFonts w:asciiTheme="minorHAnsi" w:hAnsiTheme="minorHAnsi" w:cstheme="minorHAnsi"/>
        </w:rPr>
        <w:t xml:space="preserve"> </w:t>
      </w:r>
      <w:r w:rsidR="00865E82" w:rsidRPr="008C7C4D">
        <w:rPr>
          <w:rFonts w:asciiTheme="minorHAnsi" w:hAnsiTheme="minorHAnsi" w:cstheme="minorHAnsi"/>
        </w:rPr>
        <w:t xml:space="preserve">annak ellenére, hogy a </w:t>
      </w:r>
      <w:r w:rsidR="00A52442">
        <w:rPr>
          <w:rFonts w:asciiTheme="minorHAnsi" w:hAnsiTheme="minorHAnsi" w:cstheme="minorHAnsi"/>
        </w:rPr>
        <w:t>korábbi 7F</w:t>
      </w:r>
      <w:r w:rsidR="00865E82" w:rsidRPr="008C7C4D">
        <w:rPr>
          <w:rFonts w:asciiTheme="minorHAnsi" w:hAnsiTheme="minorHAnsi" w:cstheme="minorHAnsi"/>
        </w:rPr>
        <w:t xml:space="preserve"> tábla </w:t>
      </w:r>
      <w:r w:rsidR="00301F41" w:rsidRPr="008C7C4D">
        <w:t xml:space="preserve">második rész </w:t>
      </w:r>
      <w:proofErr w:type="gramStart"/>
      <w:r w:rsidR="00301F41" w:rsidRPr="008C7C4D">
        <w:t>(</w:t>
      </w:r>
      <w:r w:rsidR="00A52442">
        <w:t xml:space="preserve"> 7</w:t>
      </w:r>
      <w:proofErr w:type="gramEnd"/>
      <w:r w:rsidR="00A52442">
        <w:t>F</w:t>
      </w:r>
      <w:r w:rsidR="00301F41" w:rsidRPr="008C7C4D">
        <w:t xml:space="preserve">2) </w:t>
      </w:r>
      <w:r w:rsidR="00865E82" w:rsidRPr="008C7C4D">
        <w:rPr>
          <w:rFonts w:asciiTheme="minorHAnsi" w:hAnsiTheme="minorHAnsi" w:cstheme="minorHAnsi"/>
        </w:rPr>
        <w:t xml:space="preserve">azonos megnevezésű oszlopa </w:t>
      </w:r>
      <w:r w:rsidR="00301F41" w:rsidRPr="008C7C4D">
        <w:t>nem tartalmazza előbbi kapcsolódó projekthiteleket (azokat az első részben kell jelenteni)</w:t>
      </w:r>
      <w:r w:rsidR="00865E82" w:rsidRPr="008C7C4D">
        <w:rPr>
          <w:rFonts w:asciiTheme="minorHAnsi" w:hAnsiTheme="minorHAnsi" w:cstheme="minorHAnsi"/>
        </w:rPr>
        <w:t xml:space="preserve">, a HITREG-ben </w:t>
      </w:r>
      <w:r w:rsidR="00301F41" w:rsidRPr="008C7C4D">
        <w:rPr>
          <w:rFonts w:asciiTheme="minorHAnsi" w:hAnsiTheme="minorHAnsi" w:cstheme="minorHAnsi"/>
        </w:rPr>
        <w:t>előbbi</w:t>
      </w:r>
      <w:r w:rsidR="00865E82" w:rsidRPr="008C7C4D">
        <w:rPr>
          <w:rFonts w:asciiTheme="minorHAnsi" w:hAnsiTheme="minorHAnsi" w:cstheme="minorHAnsi"/>
        </w:rPr>
        <w:t xml:space="preserve"> mező </w:t>
      </w:r>
      <w:r w:rsidR="00301F41" w:rsidRPr="008C7C4D">
        <w:rPr>
          <w:rFonts w:asciiTheme="minorHAnsi" w:hAnsiTheme="minorHAnsi" w:cstheme="minorHAnsi"/>
        </w:rPr>
        <w:t xml:space="preserve">szolgál </w:t>
      </w:r>
      <w:r w:rsidR="00865E82" w:rsidRPr="008C7C4D">
        <w:rPr>
          <w:rFonts w:asciiTheme="minorHAnsi" w:hAnsiTheme="minorHAnsi" w:cstheme="minorHAnsi"/>
        </w:rPr>
        <w:t>a projekthitelhez kapcsolódó hitelek szűrésére</w:t>
      </w:r>
      <w:r w:rsidR="00301F41" w:rsidRPr="008C7C4D">
        <w:rPr>
          <w:rFonts w:asciiTheme="minorHAnsi" w:hAnsiTheme="minorHAnsi" w:cstheme="minorHAnsi"/>
        </w:rPr>
        <w:t>.</w:t>
      </w:r>
      <w:r w:rsidR="00865E82" w:rsidRPr="008C7C4D">
        <w:rPr>
          <w:rFonts w:asciiTheme="minorHAnsi" w:hAnsiTheme="minorHAnsi" w:cstheme="minorHAnsi"/>
        </w:rPr>
        <w:t xml:space="preserve"> </w:t>
      </w:r>
      <w:r w:rsidR="00FA773B">
        <w:rPr>
          <w:rFonts w:asciiTheme="minorHAnsi" w:hAnsiTheme="minorHAnsi" w:cstheme="minorHAnsi"/>
        </w:rPr>
        <w:t xml:space="preserve">Amennyiben az </w:t>
      </w:r>
      <w:proofErr w:type="spellStart"/>
      <w:r w:rsidR="00FA773B">
        <w:rPr>
          <w:rFonts w:asciiTheme="minorHAnsi" w:hAnsiTheme="minorHAnsi" w:cstheme="minorHAnsi"/>
        </w:rPr>
        <w:t>INSTK</w:t>
      </w:r>
      <w:proofErr w:type="spellEnd"/>
      <w:r w:rsidR="00FA773B">
        <w:rPr>
          <w:rFonts w:asciiTheme="minorHAnsi" w:hAnsiTheme="minorHAnsi" w:cstheme="minorHAnsi"/>
        </w:rPr>
        <w:t xml:space="preserve"> táblában nyílik a hitelcélhoz közvetlenül nem kapcsolódó, </w:t>
      </w:r>
      <w:r w:rsidR="00FA773B" w:rsidRPr="008C7C4D">
        <w:t>de az ügyfél jellegére tekintettel projekthitelnek minősülő általános célú hitel</w:t>
      </w:r>
      <w:r w:rsidR="00FA773B">
        <w:t xml:space="preserve"> kerete, abban az esetben a keret projekthitelként kezelendő, azaz a </w:t>
      </w:r>
      <w:proofErr w:type="spellStart"/>
      <w:r w:rsidR="00FA773B">
        <w:t>INSTK.PR_HITEL_KOD</w:t>
      </w:r>
      <w:proofErr w:type="spellEnd"/>
      <w:r w:rsidR="00FA773B">
        <w:t xml:space="preserve"> mezőben az a – projekthitelre utaló – kódérték jelentendő, </w:t>
      </w:r>
      <w:r w:rsidR="00FA773B" w:rsidRPr="008C7C4D">
        <w:rPr>
          <w:rFonts w:asciiTheme="minorHAnsi" w:hAnsiTheme="minorHAnsi" w:cstheme="minorHAnsi"/>
        </w:rPr>
        <w:t>amely egyezik a</w:t>
      </w:r>
      <w:r w:rsidR="00FA773B">
        <w:rPr>
          <w:rFonts w:asciiTheme="minorHAnsi" w:hAnsiTheme="minorHAnsi" w:cstheme="minorHAnsi"/>
        </w:rPr>
        <w:t>z ügyfél</w:t>
      </w:r>
      <w:r w:rsidR="00FA773B" w:rsidRPr="008C7C4D">
        <w:rPr>
          <w:rFonts w:asciiTheme="minorHAnsi" w:hAnsiTheme="minorHAnsi" w:cstheme="minorHAnsi"/>
        </w:rPr>
        <w:t xml:space="preserve"> legnagyobb szerződéses összegű projekthitel</w:t>
      </w:r>
      <w:r w:rsidR="00FA773B">
        <w:rPr>
          <w:rFonts w:asciiTheme="minorHAnsi" w:hAnsiTheme="minorHAnsi" w:cstheme="minorHAnsi"/>
        </w:rPr>
        <w:t>ének</w:t>
      </w:r>
      <w:r w:rsidR="00FA773B" w:rsidRPr="008C7C4D">
        <w:rPr>
          <w:rFonts w:asciiTheme="minorHAnsi" w:hAnsiTheme="minorHAnsi" w:cstheme="minorHAnsi"/>
        </w:rPr>
        <w:t xml:space="preserve"> adatával</w:t>
      </w:r>
      <w:r w:rsidR="00FA773B">
        <w:rPr>
          <w:rFonts w:asciiTheme="minorHAnsi" w:hAnsiTheme="minorHAnsi" w:cstheme="minorHAnsi"/>
        </w:rPr>
        <w:t>.</w:t>
      </w:r>
      <w:r w:rsidR="008C2027">
        <w:rPr>
          <w:rFonts w:asciiTheme="minorHAnsi" w:hAnsiTheme="minorHAnsi" w:cstheme="minorHAnsi"/>
        </w:rPr>
        <w:t xml:space="preserve"> Amennyiben a projektcégnek aktuálisan csak nem közvetlenül a projekt hitelcélhoz kapcsolódó hitelei vannak, akkor a legutóbbi, legnagyobb összegű projekthitel leíró adatai örökítendők ezen hitelekhez. Ebben az esetben a három </w:t>
      </w:r>
      <w:proofErr w:type="spellStart"/>
      <w:r w:rsidR="008C2027">
        <w:rPr>
          <w:rFonts w:asciiTheme="minorHAnsi" w:hAnsiTheme="minorHAnsi" w:cstheme="minorHAnsi"/>
        </w:rPr>
        <w:t>CRR</w:t>
      </w:r>
      <w:proofErr w:type="spellEnd"/>
      <w:r w:rsidR="008C2027">
        <w:rPr>
          <w:rFonts w:asciiTheme="minorHAnsi" w:hAnsiTheme="minorHAnsi" w:cstheme="minorHAnsi"/>
        </w:rPr>
        <w:t xml:space="preserve"> feltétel közül csak a „</w:t>
      </w:r>
      <w:r w:rsidR="008C2027" w:rsidRPr="008C2027">
        <w:rPr>
          <w:rFonts w:asciiTheme="minorHAnsi" w:hAnsiTheme="minorHAnsi" w:cstheme="minorHAnsi"/>
        </w:rPr>
        <w:t>Projektcéggel szembeni kitettség</w:t>
      </w:r>
      <w:r w:rsidR="008C2027">
        <w:rPr>
          <w:rFonts w:asciiTheme="minorHAnsi" w:hAnsiTheme="minorHAnsi" w:cstheme="minorHAnsi"/>
        </w:rPr>
        <w:t xml:space="preserve">” mezőben kerül ’I’ érték jelentésre és a </w:t>
      </w:r>
      <w:r w:rsidR="008C2027" w:rsidRPr="00AF73F2">
        <w:rPr>
          <w:rFonts w:asciiTheme="minorHAnsi" w:hAnsiTheme="minorHAnsi" w:cstheme="minorHAnsi"/>
        </w:rPr>
        <w:t>„Projekttel kapcsolatos egyéb hitelintézeti kockázatvállalás?” mezőben</w:t>
      </w:r>
      <w:r w:rsidR="008C2027">
        <w:rPr>
          <w:rFonts w:asciiTheme="minorHAnsi" w:hAnsiTheme="minorHAnsi" w:cstheme="minorHAnsi"/>
        </w:rPr>
        <w:t xml:space="preserve"> az ügyfél minden hitelénél ’I’ érték szerepeltetendő.</w:t>
      </w:r>
    </w:p>
    <w:p w14:paraId="10C3108D" w14:textId="6038D8C6" w:rsidR="00B06879" w:rsidRPr="008C7C4D" w:rsidRDefault="00B06879" w:rsidP="00990CA3">
      <w:pPr>
        <w:rPr>
          <w:rFonts w:asciiTheme="minorHAnsi" w:hAnsiTheme="minorHAnsi" w:cstheme="minorHAnsi"/>
        </w:rPr>
      </w:pPr>
      <w:bookmarkStart w:id="363" w:name="_Hlk134543437"/>
      <w:r w:rsidRPr="008C7C4D">
        <w:rPr>
          <w:rFonts w:asciiTheme="minorHAnsi" w:hAnsiTheme="minorHAnsi" w:cstheme="minorHAnsi"/>
        </w:rPr>
        <w:t xml:space="preserve">A </w:t>
      </w:r>
      <w:r w:rsidR="00A52442">
        <w:rPr>
          <w:rFonts w:asciiTheme="minorHAnsi" w:hAnsiTheme="minorHAnsi" w:cstheme="minorHAnsi"/>
        </w:rPr>
        <w:t>korábbi 7F</w:t>
      </w:r>
      <w:r w:rsidRPr="008C7C4D">
        <w:rPr>
          <w:rFonts w:asciiTheme="minorHAnsi" w:hAnsiTheme="minorHAnsi" w:cstheme="minorHAnsi"/>
        </w:rPr>
        <w:t xml:space="preserve"> tábla </w:t>
      </w:r>
      <w:r w:rsidR="00A52442">
        <w:rPr>
          <w:rFonts w:asciiTheme="minorHAnsi" w:hAnsiTheme="minorHAnsi" w:cstheme="minorHAnsi"/>
        </w:rPr>
        <w:t>7F</w:t>
      </w:r>
      <w:r w:rsidRPr="008C7C4D">
        <w:rPr>
          <w:rFonts w:asciiTheme="minorHAnsi" w:hAnsiTheme="minorHAnsi" w:cstheme="minorHAnsi"/>
        </w:rPr>
        <w:t>14 sorkódú „Speciális törlesztési konstrukciójú hitelek” megnevezésű sora tekintetében speciális törlesztési konstrukciónak a „Törlesztés módja” mezőben ’</w:t>
      </w:r>
      <w:proofErr w:type="spellStart"/>
      <w:r w:rsidRPr="008C7C4D">
        <w:rPr>
          <w:rFonts w:asciiTheme="minorHAnsi" w:hAnsiTheme="minorHAnsi" w:cstheme="minorHAnsi"/>
        </w:rPr>
        <w:t>EGYOSSZEGU</w:t>
      </w:r>
      <w:proofErr w:type="spellEnd"/>
      <w:r w:rsidRPr="008C7C4D">
        <w:rPr>
          <w:rFonts w:asciiTheme="minorHAnsi" w:hAnsiTheme="minorHAnsi" w:cstheme="minorHAnsi"/>
        </w:rPr>
        <w:t>’, ’</w:t>
      </w:r>
      <w:proofErr w:type="spellStart"/>
      <w:r w:rsidRPr="008C7C4D">
        <w:rPr>
          <w:rFonts w:asciiTheme="minorHAnsi" w:hAnsiTheme="minorHAnsi" w:cstheme="minorHAnsi"/>
        </w:rPr>
        <w:t>BALLOON</w:t>
      </w:r>
      <w:proofErr w:type="spellEnd"/>
      <w:r w:rsidRPr="008C7C4D">
        <w:rPr>
          <w:rFonts w:asciiTheme="minorHAnsi" w:hAnsiTheme="minorHAnsi" w:cstheme="minorHAnsi"/>
        </w:rPr>
        <w:t>’ és ’</w:t>
      </w:r>
      <w:proofErr w:type="spellStart"/>
      <w:r w:rsidRPr="008C7C4D">
        <w:rPr>
          <w:rFonts w:asciiTheme="minorHAnsi" w:hAnsiTheme="minorHAnsi" w:cstheme="minorHAnsi"/>
        </w:rPr>
        <w:t>EGYEB</w:t>
      </w:r>
      <w:proofErr w:type="spellEnd"/>
      <w:r w:rsidRPr="008C7C4D">
        <w:rPr>
          <w:rFonts w:asciiTheme="minorHAnsi" w:hAnsiTheme="minorHAnsi" w:cstheme="minorHAnsi"/>
        </w:rPr>
        <w:t>’ kódértékkel jelentett instrumentumok tekintendők, a konzisztencia ezen szűrések mentén kell fennálljon</w:t>
      </w:r>
      <w:r w:rsidR="008C24F5">
        <w:rPr>
          <w:rFonts w:asciiTheme="minorHAnsi" w:hAnsiTheme="minorHAnsi" w:cstheme="minorHAnsi"/>
        </w:rPr>
        <w:t xml:space="preserve"> azzal, hogy a folyószámla- és kártyahitelek, illetve a </w:t>
      </w:r>
      <w:proofErr w:type="spellStart"/>
      <w:r w:rsidR="008C24F5">
        <w:rPr>
          <w:rFonts w:asciiTheme="minorHAnsi" w:hAnsiTheme="minorHAnsi" w:cstheme="minorHAnsi"/>
        </w:rPr>
        <w:t>rulírozó</w:t>
      </w:r>
      <w:proofErr w:type="spellEnd"/>
      <w:r w:rsidR="008C24F5">
        <w:rPr>
          <w:rFonts w:asciiTheme="minorHAnsi" w:hAnsiTheme="minorHAnsi" w:cstheme="minorHAnsi"/>
        </w:rPr>
        <w:t xml:space="preserve"> nem folyószámlahitelek törlesztési módtól függetlenül nem tekintendők speciális törlesztési konstrukciójú hiteleknek</w:t>
      </w:r>
      <w:r w:rsidRPr="008C7C4D">
        <w:rPr>
          <w:rFonts w:asciiTheme="minorHAnsi" w:hAnsiTheme="minorHAnsi" w:cstheme="minorHAnsi"/>
        </w:rPr>
        <w:t>.</w:t>
      </w:r>
      <w:r w:rsidR="005D5339">
        <w:rPr>
          <w:rFonts w:asciiTheme="minorHAnsi" w:hAnsiTheme="minorHAnsi" w:cstheme="minorHAnsi"/>
        </w:rPr>
        <w:t xml:space="preserve"> </w:t>
      </w:r>
    </w:p>
    <w:bookmarkEnd w:id="363"/>
    <w:p w14:paraId="7E8D3F22" w14:textId="76C1B13C" w:rsidR="00990CA3" w:rsidRPr="006C72EB" w:rsidRDefault="004610D0" w:rsidP="00990CA3">
      <w:r w:rsidRPr="006C72EB">
        <w:rPr>
          <w:rFonts w:asciiTheme="minorHAnsi" w:hAnsiTheme="minorHAnsi" w:cstheme="minorHAnsi"/>
        </w:rPr>
        <w:t xml:space="preserve">A </w:t>
      </w:r>
      <w:r w:rsidR="00166468" w:rsidRPr="006C72EB">
        <w:rPr>
          <w:rFonts w:asciiTheme="minorHAnsi" w:hAnsiTheme="minorHAnsi" w:cstheme="minorHAnsi"/>
          <w:b/>
          <w:bCs/>
        </w:rPr>
        <w:t xml:space="preserve">„Projekttel kapcsolatos egyéb hitelintézeti </w:t>
      </w:r>
      <w:r w:rsidR="00166468" w:rsidRPr="006C72EB">
        <w:rPr>
          <w:rFonts w:asciiTheme="minorHAnsi" w:hAnsiTheme="minorHAnsi" w:cstheme="minorHAnsi"/>
          <w:b/>
          <w:bCs/>
          <w:i/>
          <w:iCs/>
        </w:rPr>
        <w:t>mérlegen kívüli</w:t>
      </w:r>
      <w:r w:rsidR="00166468" w:rsidRPr="006C72EB">
        <w:rPr>
          <w:rFonts w:asciiTheme="minorHAnsi" w:hAnsiTheme="minorHAnsi" w:cstheme="minorHAnsi"/>
          <w:b/>
          <w:bCs/>
        </w:rPr>
        <w:t xml:space="preserve"> kötelezettségvállalás nyilvántartási értéke”</w:t>
      </w:r>
      <w:r w:rsidR="00166468" w:rsidRPr="006C72EB">
        <w:rPr>
          <w:rFonts w:asciiTheme="minorHAnsi" w:hAnsiTheme="minorHAnsi" w:cstheme="minorHAnsi"/>
        </w:rPr>
        <w:t xml:space="preserve"> mező</w:t>
      </w:r>
      <w:r w:rsidR="00356223" w:rsidRPr="006C72EB">
        <w:rPr>
          <w:rFonts w:asciiTheme="minorHAnsi" w:hAnsiTheme="minorHAnsi" w:cstheme="minorHAnsi"/>
        </w:rPr>
        <w:t xml:space="preserve"> kitöltésekor</w:t>
      </w:r>
      <w:r w:rsidRPr="006C72EB">
        <w:rPr>
          <w:rFonts w:asciiTheme="minorHAnsi" w:hAnsiTheme="minorHAnsi" w:cstheme="minorHAnsi"/>
        </w:rPr>
        <w:t xml:space="preserve"> szintén a </w:t>
      </w:r>
      <w:r w:rsidR="00A52442">
        <w:rPr>
          <w:rFonts w:asciiTheme="minorHAnsi" w:hAnsiTheme="minorHAnsi" w:cstheme="minorHAnsi"/>
        </w:rPr>
        <w:t>korábbi 7F</w:t>
      </w:r>
      <w:r w:rsidRPr="006C72EB">
        <w:rPr>
          <w:rFonts w:asciiTheme="minorHAnsi" w:hAnsiTheme="minorHAnsi" w:cstheme="minorHAnsi"/>
        </w:rPr>
        <w:t xml:space="preserve"> tábla előírásaival konzisztensen kell eljárni,</w:t>
      </w:r>
      <w:r w:rsidR="00990CA3" w:rsidRPr="006C72EB">
        <w:rPr>
          <w:rFonts w:asciiTheme="minorHAnsi" w:hAnsiTheme="minorHAnsi" w:cstheme="minorHAnsi"/>
        </w:rPr>
        <w:t xml:space="preserve"> </w:t>
      </w:r>
      <w:r w:rsidR="00356223" w:rsidRPr="006C72EB">
        <w:rPr>
          <w:rFonts w:asciiTheme="minorHAnsi" w:hAnsiTheme="minorHAnsi" w:cstheme="minorHAnsi"/>
        </w:rPr>
        <w:t xml:space="preserve">a projekthez kapcsolódó </w:t>
      </w:r>
      <w:r w:rsidRPr="006C72EB">
        <w:rPr>
          <w:rFonts w:asciiTheme="minorHAnsi" w:hAnsiTheme="minorHAnsi" w:cstheme="minorHAnsi"/>
        </w:rPr>
        <w:t>mérlegen kívüli</w:t>
      </w:r>
      <w:r w:rsidR="00990CA3" w:rsidRPr="006C72EB">
        <w:rPr>
          <w:rFonts w:asciiTheme="minorHAnsi" w:hAnsiTheme="minorHAnsi" w:cstheme="minorHAnsi"/>
        </w:rPr>
        <w:t xml:space="preserve"> tételek (pl. </w:t>
      </w:r>
      <w:r w:rsidR="00990CA3" w:rsidRPr="006C72EB">
        <w:t xml:space="preserve">a mérlegen kívüli kötelezettségvállalások közül a projekthitelhez kapcsolódó garanciák, kezességvállalások, lejegyzett kötvények </w:t>
      </w:r>
      <w:proofErr w:type="spellStart"/>
      <w:r w:rsidR="00990CA3" w:rsidRPr="006C72EB">
        <w:t>stb</w:t>
      </w:r>
      <w:proofErr w:type="spellEnd"/>
      <w:r w:rsidR="00990CA3" w:rsidRPr="006C72EB">
        <w:t xml:space="preserve">) értéke jelentendő </w:t>
      </w:r>
      <w:r w:rsidR="00356223" w:rsidRPr="006C72EB">
        <w:t xml:space="preserve">ebben </w:t>
      </w:r>
      <w:r w:rsidR="00990CA3" w:rsidRPr="006C72EB">
        <w:t xml:space="preserve">a mezőben. </w:t>
      </w:r>
      <w:r w:rsidR="00356223" w:rsidRPr="006C72EB">
        <w:t>A</w:t>
      </w:r>
      <w:r w:rsidR="00990CA3" w:rsidRPr="006C72EB">
        <w:t>mennyiben p</w:t>
      </w:r>
      <w:r w:rsidR="00356223" w:rsidRPr="006C72EB">
        <w:t>éldául adott projekthitel adósának</w:t>
      </w:r>
      <w:r w:rsidR="00C72323" w:rsidRPr="006C72EB">
        <w:t xml:space="preserve"> az adatszolgáltató</w:t>
      </w:r>
      <w:r w:rsidR="00990CA3" w:rsidRPr="006C72EB">
        <w:t xml:space="preserve"> garanci</w:t>
      </w:r>
      <w:r w:rsidR="00C72323" w:rsidRPr="006C72EB">
        <w:t>át is nyújtott</w:t>
      </w:r>
      <w:r w:rsidR="006C72EB" w:rsidRPr="006C72EB">
        <w:t xml:space="preserve">, </w:t>
      </w:r>
      <w:r w:rsidR="00C72323" w:rsidRPr="006C72EB">
        <w:t>akkor a „Projekthitel célja” mező kódértékei szerinti bontást szem előtt tartva a megfelelő célú proje</w:t>
      </w:r>
      <w:r w:rsidR="00B27513">
        <w:t>k</w:t>
      </w:r>
      <w:r w:rsidR="00C72323" w:rsidRPr="006C72EB">
        <w:t xml:space="preserve">thitelhez kell azt kapcsolni, amennyiben a mérlegen kívüli tétel </w:t>
      </w:r>
      <w:r w:rsidR="00990CA3" w:rsidRPr="006C72EB">
        <w:t xml:space="preserve">több projekthitelhez is tartozik, </w:t>
      </w:r>
      <w:r w:rsidR="00C72323" w:rsidRPr="006C72EB">
        <w:t xml:space="preserve">akkor </w:t>
      </w:r>
      <w:r w:rsidR="00624F34" w:rsidRPr="006C72EB">
        <w:t xml:space="preserve">a legnagyobb </w:t>
      </w:r>
      <w:r w:rsidR="008C7C4D">
        <w:t xml:space="preserve">szerződéses </w:t>
      </w:r>
      <w:r w:rsidR="00624F34" w:rsidRPr="006C72EB">
        <w:t>összegű projektcélú kihelyezés szerint kell azt besorolni</w:t>
      </w:r>
      <w:r w:rsidR="00990CA3" w:rsidRPr="006C72EB">
        <w:t>.</w:t>
      </w:r>
      <w:r w:rsidRPr="006C72EB">
        <w:t xml:space="preserve"> A mezőben le nem hívott hitelkeret nem jelenthető, mivel az a </w:t>
      </w:r>
      <w:r w:rsidR="00A52442">
        <w:t>korábbi 7F</w:t>
      </w:r>
      <w:r w:rsidRPr="006C72EB">
        <w:t xml:space="preserve"> táblában nem ebben az oszlopban, hanem a „Még le nem hívott hitelkeret” oszlopban szerepel.</w:t>
      </w:r>
    </w:p>
    <w:bookmarkEnd w:id="362"/>
    <w:p w14:paraId="7C4EF191" w14:textId="7DAF0A0F" w:rsidR="00BB4D2E" w:rsidRPr="006C72EB" w:rsidRDefault="00BB4D2E" w:rsidP="00BB4D2E">
      <w:pPr>
        <w:rPr>
          <w:lang w:eastAsia="en-US"/>
        </w:rPr>
      </w:pPr>
      <w:r w:rsidRPr="006C72EB">
        <w:rPr>
          <w:lang w:eastAsia="en-US"/>
        </w:rPr>
        <w:t xml:space="preserve">Projekthitelek refinanszírozása esetén, amennyiben kizárólag a finanszírozó személyében történik változás, de a hitel eredeti célja nem módosul, azaz változatlanul projektfinanszírozásnak minősül (pl. ingatlanfejlesztés), a „Projekthitel célja” mező értéke – a </w:t>
      </w:r>
      <w:r w:rsidR="00A52442">
        <w:rPr>
          <w:lang w:eastAsia="en-US"/>
        </w:rPr>
        <w:t>korábbi 7F</w:t>
      </w:r>
      <w:r w:rsidRPr="006C72EB">
        <w:rPr>
          <w:lang w:eastAsia="en-US"/>
        </w:rPr>
        <w:t xml:space="preserve"> adatgyűjtéssel konzisztensen – nem változik, azt az eredeti hitelcél szerint kell besorolni, azaz az instrumentum a HITREG-ben nem az ’</w:t>
      </w:r>
      <w:proofErr w:type="spellStart"/>
      <w:r w:rsidRPr="006C72EB">
        <w:rPr>
          <w:lang w:eastAsia="en-US"/>
        </w:rPr>
        <w:t>EGYEB_C</w:t>
      </w:r>
      <w:proofErr w:type="spellEnd"/>
      <w:r w:rsidRPr="006C72EB">
        <w:rPr>
          <w:lang w:eastAsia="en-US"/>
        </w:rPr>
        <w:t xml:space="preserve">’ kódértékkel jelentendő, illetve a </w:t>
      </w:r>
      <w:r w:rsidR="00A52442">
        <w:rPr>
          <w:lang w:eastAsia="en-US"/>
        </w:rPr>
        <w:t>korábbi 7F</w:t>
      </w:r>
      <w:r w:rsidRPr="006C72EB">
        <w:rPr>
          <w:lang w:eastAsia="en-US"/>
        </w:rPr>
        <w:t xml:space="preserve"> adatgyűjtésben nem a </w:t>
      </w:r>
      <w:r w:rsidR="00A52442">
        <w:rPr>
          <w:lang w:eastAsia="en-US"/>
        </w:rPr>
        <w:t xml:space="preserve"> 7F</w:t>
      </w:r>
      <w:r w:rsidRPr="006C72EB">
        <w:rPr>
          <w:lang w:eastAsia="en-US"/>
        </w:rPr>
        <w:t>118 jelű soron kell bemutatni. Hasonló módon kell eljárni abban az esetben is, amennyiben a refinanszírozás az eredeti finanszírozó intézmény által történik, és az új projektfinanszírozási szerződésben az eredeti projekt cél nem változik, az változatlanul fennáll.</w:t>
      </w:r>
    </w:p>
    <w:p w14:paraId="5BF3F046" w14:textId="40A8BE63" w:rsidR="00FC2634" w:rsidRPr="00257BFD" w:rsidRDefault="00DA39B7" w:rsidP="00AE4A9A">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249CB608" w14:textId="5F833056" w:rsidR="003D2722" w:rsidRDefault="003D2722" w:rsidP="00AE4A9A">
      <w:bookmarkStart w:id="364" w:name="_Hlk114493504"/>
      <w:r w:rsidRPr="008E4B2D">
        <w:t xml:space="preserve">Amennyiben egy projekthitelnek minősülő hitelszerződés keretében egyidejűleg több hitelcélt rögzítenek az adott projekthez kapcsolódóan (ingatlan, </w:t>
      </w:r>
      <w:proofErr w:type="gramStart"/>
      <w:r w:rsidRPr="008E4B2D">
        <w:t>technológia,</w:t>
      </w:r>
      <w:proofErr w:type="gramEnd"/>
      <w:r w:rsidRPr="008E4B2D">
        <w:t xml:space="preserve"> stb.), akkor az ügylet tekintetében a szerződésben foglalt hitelcélok közül a költségvetésből a legmagasabb összegű hitelcél jelentendő a ’Projekthitel célja’ mezőben.</w:t>
      </w:r>
    </w:p>
    <w:p w14:paraId="0FAD105D" w14:textId="7B741551" w:rsidR="00EB53F8" w:rsidRPr="00EB53F8" w:rsidRDefault="00EB53F8" w:rsidP="00526EF2">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kódérték jelentendő. A „Cashflow-t termelő konstrukció”</w:t>
      </w:r>
      <w:r>
        <w:rPr>
          <w:rFonts w:asciiTheme="minorHAnsi" w:hAnsiTheme="minorHAnsi" w:cstheme="minorHAnsi"/>
        </w:rPr>
        <w:t xml:space="preserve"> mezőben jelentendő az az információ, hogy jelenleg a beruházás még nem termel jövedelmet. </w:t>
      </w:r>
    </w:p>
    <w:p w14:paraId="31E659E3" w14:textId="70CE9AA8" w:rsidR="0088100F" w:rsidRPr="008C7C4D" w:rsidRDefault="0088100F" w:rsidP="00526EF2">
      <w:pPr>
        <w:rPr>
          <w:rFonts w:asciiTheme="minorHAnsi" w:hAnsiTheme="minorHAnsi" w:cstheme="minorHAnsi"/>
        </w:rPr>
      </w:pPr>
      <w:r w:rsidRPr="008C7C4D">
        <w:rPr>
          <w:rFonts w:asciiTheme="minorHAnsi" w:hAnsiTheme="minorHAnsi" w:cstheme="minorHAnsi"/>
        </w:rPr>
        <w:t>Projekthez kapcsolódó telekvásárlás esetén</w:t>
      </w:r>
      <w:r w:rsidR="00414509" w:rsidRPr="008C7C4D">
        <w:rPr>
          <w:rFonts w:asciiTheme="minorHAnsi" w:hAnsiTheme="minorHAnsi" w:cstheme="minorHAnsi"/>
        </w:rPr>
        <w:t xml:space="preserve"> a „Projekthitel célja” mező szerinti</w:t>
      </w:r>
      <w:r w:rsidRPr="008C7C4D">
        <w:rPr>
          <w:rFonts w:asciiTheme="minorHAnsi" w:hAnsiTheme="minorHAnsi" w:cstheme="minorHAnsi"/>
        </w:rPr>
        <w:t xml:space="preserve"> besorolást a projekt időbeli ütemezése </w:t>
      </w:r>
      <w:r w:rsidR="00414509" w:rsidRPr="008C7C4D">
        <w:rPr>
          <w:rFonts w:asciiTheme="minorHAnsi" w:hAnsiTheme="minorHAnsi" w:cstheme="minorHAnsi"/>
        </w:rPr>
        <w:t xml:space="preserve">határozza meg </w:t>
      </w:r>
      <w:r w:rsidRPr="008C7C4D">
        <w:rPr>
          <w:rFonts w:asciiTheme="minorHAnsi" w:hAnsiTheme="minorHAnsi" w:cstheme="minorHAnsi"/>
        </w:rPr>
        <w:t xml:space="preserve">az alábbiak szerint: </w:t>
      </w:r>
    </w:p>
    <w:p w14:paraId="43FDAAE7" w14:textId="0E933B2E" w:rsidR="0088100F" w:rsidRPr="008C7C4D" w:rsidRDefault="0088100F" w:rsidP="0088100F">
      <w:pPr>
        <w:pStyle w:val="Listaszerbekezds"/>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HITREG-ben (a </w:t>
      </w:r>
      <w:r w:rsidR="00A52442">
        <w:rPr>
          <w:rFonts w:asciiTheme="minorHAnsi" w:hAnsiTheme="minorHAnsi" w:cstheme="minorHAnsi"/>
        </w:rPr>
        <w:t>korábbi 7F</w:t>
      </w:r>
      <w:r w:rsidRPr="008C7C4D">
        <w:rPr>
          <w:rFonts w:asciiTheme="minorHAnsi" w:hAnsiTheme="minorHAnsi" w:cstheme="minorHAnsi"/>
        </w:rPr>
        <w:t xml:space="preserve"> táblában </w:t>
      </w:r>
      <w:r w:rsidR="00A52442">
        <w:rPr>
          <w:rFonts w:asciiTheme="minorHAnsi" w:hAnsiTheme="minorHAnsi" w:cstheme="minorHAnsi"/>
        </w:rPr>
        <w:t>7F</w:t>
      </w:r>
      <w:r w:rsidRPr="008C7C4D">
        <w:rPr>
          <w:rFonts w:asciiTheme="minorHAnsi" w:hAnsiTheme="minorHAnsi" w:cstheme="minorHAnsi"/>
        </w:rPr>
        <w:t>1125 [</w:t>
      </w:r>
      <w:r w:rsidRPr="008C7C4D">
        <w:rPr>
          <w:rFonts w:asciiTheme="minorHAnsi" w:hAnsiTheme="minorHAnsi" w:cstheme="minorHAnsi"/>
          <w:i/>
          <w:iCs/>
        </w:rPr>
        <w:t>Egyéb ingatlanvásárlási hitelek</w:t>
      </w:r>
      <w:r w:rsidRPr="008C7C4D">
        <w:rPr>
          <w:rFonts w:asciiTheme="minorHAnsi" w:hAnsiTheme="minorHAnsi" w:cstheme="minorHAnsi"/>
        </w:rPr>
        <w:t xml:space="preserve">] között kell feltüntetni). </w:t>
      </w:r>
    </w:p>
    <w:p w14:paraId="2A4AECCD" w14:textId="216234B0" w:rsidR="0088100F" w:rsidRPr="008C7C4D" w:rsidRDefault="0088100F" w:rsidP="0088100F">
      <w:pPr>
        <w:pStyle w:val="Listaszerbekezds"/>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w:t>
      </w:r>
      <w:r w:rsidR="00414509" w:rsidRPr="008C7C4D">
        <w:rPr>
          <w:rFonts w:asciiTheme="minorHAnsi" w:hAnsiTheme="minorHAnsi" w:cstheme="minorHAnsi"/>
        </w:rPr>
        <w:t>nagyobb</w:t>
      </w:r>
      <w:r w:rsidRPr="008C7C4D">
        <w:rPr>
          <w:rFonts w:asciiTheme="minorHAnsi" w:hAnsiTheme="minorHAnsi" w:cstheme="minorHAnsi"/>
        </w:rPr>
        <w:t xml:space="preserve"> összegű hitelcél szerinti kategóriába kell besorolni. A költségvetésen belüli arányok számítása során azonban a telek értékét nem kell figyelembe venni, azaz például</w:t>
      </w:r>
      <w:r w:rsidR="001D25A3" w:rsidRPr="008C7C4D">
        <w:rPr>
          <w:rFonts w:asciiTheme="minorHAnsi" w:hAnsiTheme="minorHAnsi" w:cstheme="minorHAnsi"/>
        </w:rPr>
        <w:t>,</w:t>
      </w:r>
      <w:r w:rsidRPr="008C7C4D">
        <w:rPr>
          <w:rFonts w:asciiTheme="minorHAnsi" w:hAnsiTheme="minorHAnsi" w:cstheme="minorHAnsi"/>
        </w:rPr>
        <w:t xml:space="preserve"> </w:t>
      </w:r>
      <w:r w:rsidR="00414509" w:rsidRPr="008C7C4D">
        <w:rPr>
          <w:rFonts w:asciiTheme="minorHAnsi" w:hAnsiTheme="minorHAnsi" w:cstheme="minorHAnsi"/>
        </w:rPr>
        <w:t>ha</w:t>
      </w:r>
      <w:r w:rsidRPr="008C7C4D">
        <w:rPr>
          <w:rFonts w:asciiTheme="minorHAnsi" w:hAnsiTheme="minorHAnsi" w:cstheme="minorHAnsi"/>
        </w:rPr>
        <w:t xml:space="preserve">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céllal jelentett hitel átkódolása a</w:t>
      </w:r>
      <w:r w:rsidR="00414509" w:rsidRPr="008C7C4D">
        <w:rPr>
          <w:rFonts w:asciiTheme="minorHAnsi" w:hAnsiTheme="minorHAnsi" w:cstheme="minorHAnsi"/>
        </w:rPr>
        <w:t>z előbbiek szerint.</w:t>
      </w:r>
      <w:r w:rsidRPr="008C7C4D">
        <w:rPr>
          <w:rFonts w:asciiTheme="minorHAnsi" w:hAnsiTheme="minorHAnsi" w:cstheme="minorHAnsi"/>
        </w:rPr>
        <w:t xml:space="preserve"> </w:t>
      </w:r>
    </w:p>
    <w:p w14:paraId="0C46E53E" w14:textId="184022F9" w:rsidR="00EB53F8" w:rsidRPr="008C7C4D" w:rsidRDefault="008C7C4D" w:rsidP="0088100F">
      <w:pPr>
        <w:pStyle w:val="Listaszerbekezds"/>
        <w:numPr>
          <w:ilvl w:val="0"/>
          <w:numId w:val="17"/>
        </w:numPr>
        <w:rPr>
          <w:rFonts w:asciiTheme="minorHAnsi" w:hAnsiTheme="minorHAnsi" w:cstheme="minorHAnsi"/>
        </w:rPr>
      </w:pPr>
      <w:r>
        <w:rPr>
          <w:rFonts w:asciiTheme="minorHAnsi" w:hAnsiTheme="minorHAnsi" w:cstheme="minorHAnsi"/>
        </w:rPr>
        <w:t>h</w:t>
      </w:r>
      <w:r w:rsidR="0088100F"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27FE6524" w14:textId="720185D5" w:rsidR="00CB7E6C" w:rsidRDefault="00CB7E6C" w:rsidP="00CB7E6C">
      <w:pPr>
        <w:rPr>
          <w:rFonts w:asciiTheme="minorHAnsi" w:hAnsiTheme="minorHAnsi" w:cstheme="minorHAnsi"/>
        </w:rPr>
      </w:pPr>
      <w:r>
        <w:rPr>
          <w:rFonts w:asciiTheme="minorHAnsi" w:hAnsiTheme="minorHAnsi" w:cstheme="minorHAnsi"/>
        </w:rPr>
        <w:t>2023. márciusi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xml:space="preserve">’ kódértékkel jelentendő a projekthitel célja a teljes projekthitel állomány tekintetében, amennyiben részesedésvásárlás történik (ideértve </w:t>
      </w:r>
      <w:proofErr w:type="spellStart"/>
      <w:r>
        <w:rPr>
          <w:rFonts w:asciiTheme="minorHAnsi" w:hAnsiTheme="minorHAnsi" w:cstheme="minorHAnsi"/>
        </w:rPr>
        <w:t>többekközt</w:t>
      </w:r>
      <w:proofErr w:type="spellEnd"/>
      <w:r>
        <w:rPr>
          <w:rFonts w:asciiTheme="minorHAnsi" w:hAnsiTheme="minorHAnsi" w:cstheme="minorHAnsi"/>
        </w:rPr>
        <w:t xml:space="preserve"> az akvizíciót, befektetési jegy, részvénycsomag vásárlást) vagy egyidejűleg több hitelcél esetén a </w:t>
      </w:r>
      <w:r w:rsidR="0016444A">
        <w:rPr>
          <w:rFonts w:asciiTheme="minorHAnsi" w:hAnsiTheme="minorHAnsi" w:cstheme="minorHAnsi"/>
        </w:rPr>
        <w:t>legnagyobb szerződéses</w:t>
      </w:r>
      <w:r>
        <w:rPr>
          <w:rFonts w:asciiTheme="minorHAnsi" w:hAnsiTheme="minorHAnsi" w:cstheme="minorHAnsi"/>
        </w:rPr>
        <w:t xml:space="preserve"> összegű hitelcél a részesedésvásárlás.</w:t>
      </w:r>
      <w:r w:rsidR="00B017AA">
        <w:rPr>
          <w:rFonts w:asciiTheme="minorHAnsi" w:hAnsiTheme="minorHAnsi" w:cstheme="minorHAnsi"/>
        </w:rPr>
        <w:t xml:space="preserve"> </w:t>
      </w:r>
      <w:r w:rsidR="0016444A">
        <w:rPr>
          <w:rFonts w:asciiTheme="minorHAnsi" w:hAnsiTheme="minorHAnsi" w:cstheme="minorHAnsi"/>
        </w:rPr>
        <w:t>Csak a</w:t>
      </w:r>
      <w:r w:rsidR="00B017AA">
        <w:rPr>
          <w:rFonts w:asciiTheme="minorHAnsi" w:hAnsiTheme="minorHAnsi" w:cstheme="minorHAnsi"/>
        </w:rPr>
        <w:t>zon hitelek esetén alkalmazandó a ’</w:t>
      </w:r>
      <w:proofErr w:type="spellStart"/>
      <w:r w:rsidR="00B017AA">
        <w:rPr>
          <w:rFonts w:asciiTheme="minorHAnsi" w:hAnsiTheme="minorHAnsi" w:cstheme="minorHAnsi"/>
        </w:rPr>
        <w:t>RESZF</w:t>
      </w:r>
      <w:proofErr w:type="spellEnd"/>
      <w:r w:rsidR="00B017AA">
        <w:rPr>
          <w:rFonts w:asciiTheme="minorHAnsi" w:hAnsiTheme="minorHAnsi" w:cstheme="minorHAnsi"/>
        </w:rPr>
        <w:t>’ kódérték, amelyek korábban ’</w:t>
      </w:r>
      <w:proofErr w:type="spellStart"/>
      <w:r w:rsidR="00B017AA">
        <w:rPr>
          <w:rFonts w:asciiTheme="minorHAnsi" w:hAnsiTheme="minorHAnsi" w:cstheme="minorHAnsi"/>
        </w:rPr>
        <w:t>EGYEB_C</w:t>
      </w:r>
      <w:proofErr w:type="spellEnd"/>
      <w:r w:rsidR="00B017AA">
        <w:rPr>
          <w:rFonts w:asciiTheme="minorHAnsi" w:hAnsiTheme="minorHAnsi" w:cstheme="minorHAnsi"/>
        </w:rPr>
        <w:t xml:space="preserve">’ kódértéken szerepeltek, azaz a korábban dedikált </w:t>
      </w:r>
      <w:r w:rsidR="0016444A">
        <w:rPr>
          <w:rFonts w:asciiTheme="minorHAnsi" w:hAnsiTheme="minorHAnsi" w:cstheme="minorHAnsi"/>
        </w:rPr>
        <w:t>projekt</w:t>
      </w:r>
      <w:r w:rsidR="00B017AA">
        <w:rPr>
          <w:rFonts w:asciiTheme="minorHAnsi" w:hAnsiTheme="minorHAnsi" w:cstheme="minorHAnsi"/>
        </w:rPr>
        <w:t>célon szerepeltetett (pl. ingatlanvásárlás), részesedésvásárláson keresztül megvalósuló hitelek a továbbiakban is azon a dedikált célon kell</w:t>
      </w:r>
      <w:r w:rsidR="0016444A">
        <w:rPr>
          <w:rFonts w:asciiTheme="minorHAnsi" w:hAnsiTheme="minorHAnsi" w:cstheme="minorHAnsi"/>
        </w:rPr>
        <w:t>, hogy</w:t>
      </w:r>
      <w:r w:rsidR="00B017AA">
        <w:rPr>
          <w:rFonts w:asciiTheme="minorHAnsi" w:hAnsiTheme="minorHAnsi" w:cstheme="minorHAnsi"/>
        </w:rPr>
        <w:t xml:space="preserve"> szerepeljenek. </w:t>
      </w:r>
      <w:r w:rsidR="00A6315D">
        <w:rPr>
          <w:rFonts w:asciiTheme="minorHAnsi" w:hAnsiTheme="minorHAnsi" w:cstheme="minorHAnsi"/>
        </w:rPr>
        <w:t xml:space="preserve">Ez előremenőlegesen is elvárás, azaz amennyiben egy újonnan szerződött projekthitel esetén megadható dedikált cél (azaz nem tisztán akvizíció a projekthitel célja), akkor a dedikált cél jelentendő. </w:t>
      </w:r>
      <w:r w:rsidR="00B017AA">
        <w:rPr>
          <w:rFonts w:asciiTheme="minorHAnsi" w:hAnsiTheme="minorHAnsi" w:cstheme="minorHAnsi"/>
        </w:rPr>
        <w:t>Ebből következően az összes részesedésvásárlási formában megvalósuló projekthitel a „Speciális kitettség” mezőben szűrhető ’</w:t>
      </w:r>
      <w:proofErr w:type="spellStart"/>
      <w:r w:rsidR="00B017AA">
        <w:rPr>
          <w:rFonts w:asciiTheme="minorHAnsi" w:hAnsiTheme="minorHAnsi" w:cstheme="minorHAnsi"/>
        </w:rPr>
        <w:t>RESZF</w:t>
      </w:r>
      <w:proofErr w:type="spellEnd"/>
      <w:r w:rsidR="00B017AA">
        <w:rPr>
          <w:rFonts w:asciiTheme="minorHAnsi" w:hAnsiTheme="minorHAnsi" w:cstheme="minorHAnsi"/>
        </w:rPr>
        <w:t>’ kódértékkel, melyek esetén a „Projekthitel célja” mezőben ’</w:t>
      </w:r>
      <w:proofErr w:type="spellStart"/>
      <w:r w:rsidR="00B017AA">
        <w:rPr>
          <w:rFonts w:asciiTheme="minorHAnsi" w:hAnsiTheme="minorHAnsi" w:cstheme="minorHAnsi"/>
        </w:rPr>
        <w:t>RESZF</w:t>
      </w:r>
      <w:proofErr w:type="spellEnd"/>
      <w:r w:rsidR="00B017AA">
        <w:rPr>
          <w:rFonts w:asciiTheme="minorHAnsi" w:hAnsiTheme="minorHAnsi" w:cstheme="minorHAnsi"/>
        </w:rPr>
        <w:t xml:space="preserve">’ vagy más dedikált </w:t>
      </w:r>
      <w:r w:rsidR="0016444A">
        <w:rPr>
          <w:rFonts w:asciiTheme="minorHAnsi" w:hAnsiTheme="minorHAnsi" w:cstheme="minorHAnsi"/>
        </w:rPr>
        <w:t>projekt</w:t>
      </w:r>
      <w:r w:rsidR="00B017AA">
        <w:rPr>
          <w:rFonts w:asciiTheme="minorHAnsi" w:hAnsiTheme="minorHAnsi" w:cstheme="minorHAnsi"/>
        </w:rPr>
        <w:t>cél jelentendő,</w:t>
      </w:r>
      <w:r w:rsidR="0016444A">
        <w:rPr>
          <w:rFonts w:asciiTheme="minorHAnsi" w:hAnsiTheme="minorHAnsi" w:cstheme="minorHAnsi"/>
        </w:rPr>
        <w:t xml:space="preserve"> azaz</w:t>
      </w:r>
      <w:r w:rsidR="00B017AA">
        <w:rPr>
          <w:rFonts w:asciiTheme="minorHAnsi" w:hAnsiTheme="minorHAnsi" w:cstheme="minorHAnsi"/>
        </w:rPr>
        <w:t xml:space="preserve"> ’</w:t>
      </w:r>
      <w:proofErr w:type="spellStart"/>
      <w:r w:rsidR="00B017AA">
        <w:rPr>
          <w:rFonts w:asciiTheme="minorHAnsi" w:hAnsiTheme="minorHAnsi" w:cstheme="minorHAnsi"/>
        </w:rPr>
        <w:t>EGYEB_C</w:t>
      </w:r>
      <w:proofErr w:type="spellEnd"/>
      <w:r w:rsidR="00B017AA">
        <w:rPr>
          <w:rFonts w:asciiTheme="minorHAnsi" w:hAnsiTheme="minorHAnsi" w:cstheme="minorHAnsi"/>
        </w:rPr>
        <w:t xml:space="preserve">’ nem. </w:t>
      </w:r>
    </w:p>
    <w:p w14:paraId="64DAC296" w14:textId="7305A679" w:rsidR="006B72BF" w:rsidRDefault="006B72BF" w:rsidP="006B72BF">
      <w:r>
        <w:t xml:space="preserve">Amennyiben egy ügyfelet (adóst) a hitelintézet a kihelyezéskor projektcégnek minősít, akkor azt a hitel teljes futamideje alatt projekttársaságnak kell tekinteni, azaz a hitel teljes visszafizetéséig/megszűnéséig – a </w:t>
      </w:r>
      <w:proofErr w:type="spellStart"/>
      <w:r>
        <w:t>CRR</w:t>
      </w:r>
      <w:proofErr w:type="spellEnd"/>
      <w:r>
        <w:t xml:space="preserve"> 147. cikk (8) bekezdés </w:t>
      </w:r>
      <w:proofErr w:type="gramStart"/>
      <w:r>
        <w:t>a)-</w:t>
      </w:r>
      <w:proofErr w:type="gramEnd"/>
      <w:r>
        <w:t xml:space="preserve">c) feltételek teljesülése esetén - a </w:t>
      </w:r>
      <w:r w:rsidR="00A52442">
        <w:t>korábbi 7F</w:t>
      </w:r>
      <w:r>
        <w:t xml:space="preserve"> jelentésben fel kell tüntetni.  Előbbi besorolást tehát nem módosítja az a tény, ha a projekt időközben jövedelemtermelő szakaszba fordult (a projekt cash-flow-t termelő/nem termelő státuszáról a </w:t>
      </w:r>
      <w:r w:rsidR="00A52442">
        <w:t>korábbi 7F</w:t>
      </w:r>
      <w:r>
        <w:t>, a</w:t>
      </w:r>
      <w:r w:rsidR="003C1CBA">
        <w:t xml:space="preserve"> korábbi</w:t>
      </w:r>
      <w:r>
        <w:t xml:space="preserve"> L70 és a HITREG jelentésben is külön kell nyilatkozni: </w:t>
      </w:r>
      <w:r w:rsidR="00A52442">
        <w:t>korábbi 7F</w:t>
      </w:r>
      <w:r>
        <w:t xml:space="preserve"> táblában a</w:t>
      </w:r>
      <w:r w:rsidR="00A52442">
        <w:t>7F</w:t>
      </w:r>
      <w:r>
        <w:t xml:space="preserve">13, </w:t>
      </w:r>
      <w:r w:rsidR="00A52442">
        <w:t>7F</w:t>
      </w:r>
      <w:r>
        <w:t>23 sorokon, a</w:t>
      </w:r>
      <w:r w:rsidR="003C1CBA">
        <w:t xml:space="preserve"> korábbi</w:t>
      </w:r>
      <w:r>
        <w:t xml:space="preserve"> L70 jelentés d) </w:t>
      </w:r>
      <w:r>
        <w:rPr>
          <w:i/>
          <w:iCs/>
        </w:rPr>
        <w:t>Cash-flow-t termelő konstrukció (kódlista)</w:t>
      </w:r>
      <w:r>
        <w:t xml:space="preserve"> oszlopban az I” (igen) vagy „N” (nem) kódérték kiválasztásával, a HITREG jelentés esetén pedig </w:t>
      </w:r>
      <w:proofErr w:type="spellStart"/>
      <w:r>
        <w:t>INSTR.PR_CASHFLOW_KOD</w:t>
      </w:r>
      <w:proofErr w:type="spellEnd"/>
      <w:r>
        <w:t xml:space="preserve"> mezőben </w:t>
      </w:r>
      <w:proofErr w:type="spellStart"/>
      <w:r>
        <w:t>flagelendő</w:t>
      </w:r>
      <w:proofErr w:type="spellEnd"/>
      <w:r>
        <w:t>.)  </w:t>
      </w:r>
    </w:p>
    <w:p w14:paraId="2A0F033E" w14:textId="55BF7462" w:rsidR="006B72BF" w:rsidRDefault="006B72BF" w:rsidP="006B72BF">
      <w:r>
        <w:t xml:space="preserve">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 xml:space="preserve">b) pontja alapján nem minősül-e projektcégnek. </w:t>
      </w:r>
    </w:p>
    <w:p w14:paraId="4BFA7BFD" w14:textId="6B164A54" w:rsidR="00D639D1" w:rsidRDefault="00D639D1" w:rsidP="00D639D1">
      <w:pPr>
        <w:rPr>
          <w:rFonts w:asciiTheme="minorHAnsi" w:hAnsiTheme="minorHAnsi" w:cstheme="minorHAnsi"/>
        </w:rPr>
      </w:pPr>
      <w:r>
        <w:t>A következő összefüggések értelmezettek a „</w:t>
      </w:r>
      <w:r w:rsidRPr="00D10776">
        <w:rPr>
          <w:rFonts w:asciiTheme="minorHAnsi" w:hAnsiTheme="minorHAnsi" w:cstheme="minorHAnsi"/>
        </w:rPr>
        <w:t>Projekt megvalósulásának várható időpontja</w:t>
      </w:r>
      <w:r>
        <w:rPr>
          <w:rFonts w:asciiTheme="minorHAnsi" w:hAnsiTheme="minorHAnsi" w:cstheme="minorHAnsi"/>
        </w:rPr>
        <w:t>” és a „</w:t>
      </w:r>
      <w:r w:rsidRPr="00D10776">
        <w:rPr>
          <w:rFonts w:asciiTheme="minorHAnsi" w:hAnsiTheme="minorHAnsi" w:cstheme="minorHAnsi"/>
        </w:rPr>
        <w:t>A hitelcél megvalósult-e?</w:t>
      </w:r>
      <w:r>
        <w:rPr>
          <w:rFonts w:asciiTheme="minorHAnsi" w:hAnsiTheme="minorHAnsi" w:cstheme="minorHAnsi"/>
        </w:rPr>
        <w:t xml:space="preserve">” </w:t>
      </w:r>
      <w:r w:rsidRPr="00D10776">
        <w:rPr>
          <w:rFonts w:asciiTheme="minorHAnsi" w:hAnsiTheme="minorHAnsi" w:cstheme="minorHAnsi"/>
        </w:rPr>
        <w:t xml:space="preserve"> </w:t>
      </w:r>
      <w:r>
        <w:rPr>
          <w:rFonts w:asciiTheme="minorHAnsi" w:hAnsiTheme="minorHAnsi" w:cstheme="minorHAnsi"/>
        </w:rPr>
        <w:t>mezők között:</w:t>
      </w:r>
    </w:p>
    <w:p w14:paraId="2691B8C4" w14:textId="4B436781" w:rsidR="00D639D1" w:rsidRDefault="00D639D1" w:rsidP="00D639D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484531BC" w14:textId="2B210967" w:rsidR="00D639D1" w:rsidRDefault="00D639D1" w:rsidP="00D639D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B2076C">
        <w:rPr>
          <w:rFonts w:asciiTheme="minorHAnsi" w:hAnsiTheme="minorHAnsi" w:cstheme="minorHAnsi"/>
        </w:rPr>
        <w:t xml:space="preserve"> Amennyiben azonban a hitel bedőlt és a hitelcél nem fog megvalósulni a jövőben sem, akkor </w:t>
      </w:r>
      <w:r w:rsidR="00B2076C">
        <w:t>a „</w:t>
      </w:r>
      <w:r w:rsidR="00B2076C" w:rsidRPr="002254A8">
        <w:rPr>
          <w:rFonts w:asciiTheme="minorHAnsi" w:hAnsiTheme="minorHAnsi" w:cstheme="minorHAnsi"/>
        </w:rPr>
        <w:t>Projekt megvalósulásának várható időpontja</w:t>
      </w:r>
      <w:r w:rsidR="00B2076C">
        <w:rPr>
          <w:rFonts w:asciiTheme="minorHAnsi" w:hAnsiTheme="minorHAnsi" w:cstheme="minorHAnsi"/>
        </w:rPr>
        <w:t xml:space="preserve">” </w:t>
      </w:r>
      <w:r w:rsidR="00AA2AC1">
        <w:rPr>
          <w:rFonts w:asciiTheme="minorHAnsi" w:hAnsiTheme="minorHAnsi" w:cstheme="minorHAnsi"/>
        </w:rPr>
        <w:t>egy megfelelően távoli dátumként jelentendő (pl. 9999.12.31.).</w:t>
      </w:r>
    </w:p>
    <w:p w14:paraId="7EB13D82" w14:textId="6719320D" w:rsidR="00535C96" w:rsidRPr="00D10776" w:rsidRDefault="00672B68" w:rsidP="00D10776">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2E49BA07" w14:textId="63737452" w:rsidR="00D639D1" w:rsidRDefault="00D639D1" w:rsidP="006B72BF"/>
    <w:p w14:paraId="13255A35" w14:textId="77777777" w:rsidR="006B72BF" w:rsidRPr="00AE27AF" w:rsidRDefault="006B72BF" w:rsidP="00CB7E6C">
      <w:pPr>
        <w:rPr>
          <w:rFonts w:asciiTheme="minorHAnsi" w:hAnsiTheme="minorHAnsi" w:cstheme="minorHAnsi"/>
        </w:rPr>
      </w:pPr>
    </w:p>
    <w:p w14:paraId="33E1D00D" w14:textId="344289D5" w:rsidR="00B70AE7" w:rsidRPr="006C72EB" w:rsidRDefault="00B70AE7" w:rsidP="008A5EFA">
      <w:pPr>
        <w:pStyle w:val="Cmsor3"/>
        <w:rPr>
          <w:rFonts w:asciiTheme="minorHAnsi" w:hAnsiTheme="minorHAnsi" w:cstheme="minorHAnsi"/>
          <w:b/>
          <w:szCs w:val="20"/>
        </w:rPr>
      </w:pPr>
      <w:bookmarkStart w:id="365" w:name="_Toc64967419"/>
      <w:bookmarkStart w:id="366" w:name="_Toc149902043"/>
      <w:bookmarkStart w:id="367" w:name="_Toc188019113"/>
      <w:bookmarkEnd w:id="361"/>
      <w:bookmarkEnd w:id="364"/>
      <w:r w:rsidRPr="006C72EB">
        <w:rPr>
          <w:rFonts w:asciiTheme="minorHAnsi" w:hAnsiTheme="minorHAnsi" w:cstheme="minorHAnsi"/>
          <w:b/>
          <w:szCs w:val="20"/>
        </w:rPr>
        <w:t>Eljárás elhunyt ügyfelek esetén</w:t>
      </w:r>
      <w:bookmarkEnd w:id="365"/>
      <w:bookmarkEnd w:id="366"/>
      <w:bookmarkEnd w:id="367"/>
    </w:p>
    <w:p w14:paraId="77AE8BDD" w14:textId="0314E50A" w:rsidR="00B70AE7" w:rsidRPr="006C72EB" w:rsidRDefault="00B70AE7" w:rsidP="005847F9">
      <w:pPr>
        <w:rPr>
          <w:rFonts w:asciiTheme="minorHAnsi" w:hAnsiTheme="minorHAnsi" w:cstheme="minorHAnsi"/>
        </w:rPr>
      </w:pPr>
      <w:r w:rsidRPr="006C72EB">
        <w:rPr>
          <w:rFonts w:asciiTheme="minorHAnsi" w:hAnsiTheme="minorHAnsi" w:cstheme="minorHAnsi"/>
        </w:rPr>
        <w:t>Amennyiben a háztartási szektorba tartozó ügyfél</w:t>
      </w:r>
      <w:r w:rsidR="00F24F7E" w:rsidRPr="006C72EB">
        <w:rPr>
          <w:rFonts w:asciiTheme="minorHAnsi" w:hAnsiTheme="minorHAnsi" w:cstheme="minorHAnsi"/>
        </w:rPr>
        <w:t xml:space="preserve"> elhalálozik, akkor az ügyféljelleget minden korábbi, adott ügyfélhez tartozó </w:t>
      </w:r>
      <w:proofErr w:type="spellStart"/>
      <w:r w:rsidR="00F24F7E" w:rsidRPr="006C72EB">
        <w:rPr>
          <w:rFonts w:asciiTheme="minorHAnsi" w:hAnsiTheme="minorHAnsi" w:cstheme="minorHAnsi"/>
        </w:rPr>
        <w:t>UGYFL</w:t>
      </w:r>
      <w:proofErr w:type="spellEnd"/>
      <w:r w:rsidR="00F24F7E" w:rsidRPr="006C72EB">
        <w:rPr>
          <w:rFonts w:asciiTheme="minorHAnsi" w:hAnsiTheme="minorHAnsi" w:cstheme="minorHAnsi"/>
        </w:rPr>
        <w:t xml:space="preserve"> rekord tekintetében át kell állítani „_H” végűre (azaz pl. korábbi TERM ügyféljelleg helyett </w:t>
      </w:r>
      <w:proofErr w:type="spellStart"/>
      <w:r w:rsidR="00F24F7E" w:rsidRPr="006C72EB">
        <w:rPr>
          <w:rFonts w:asciiTheme="minorHAnsi" w:hAnsiTheme="minorHAnsi" w:cstheme="minorHAnsi"/>
        </w:rPr>
        <w:t>TERM_H</w:t>
      </w:r>
      <w:proofErr w:type="spellEnd"/>
      <w:r w:rsidR="00F24F7E" w:rsidRPr="006C72EB">
        <w:rPr>
          <w:rFonts w:asciiTheme="minorHAnsi" w:hAnsiTheme="minorHAnsi" w:cstheme="minorHAnsi"/>
        </w:rPr>
        <w:t xml:space="preserve"> szerepeltetendő). Egyidejűleg az </w:t>
      </w:r>
      <w:proofErr w:type="spellStart"/>
      <w:r w:rsidR="00F24F7E" w:rsidRPr="006C72EB">
        <w:rPr>
          <w:rFonts w:asciiTheme="minorHAnsi" w:hAnsiTheme="minorHAnsi" w:cstheme="minorHAnsi"/>
        </w:rPr>
        <w:t>INST_UGYF</w:t>
      </w:r>
      <w:proofErr w:type="spellEnd"/>
      <w:r w:rsidR="00F24F7E" w:rsidRPr="006C72EB">
        <w:rPr>
          <w:rFonts w:asciiTheme="minorHAnsi" w:hAnsiTheme="minorHAnsi" w:cstheme="minorHAnsi"/>
        </w:rPr>
        <w:t xml:space="preserve"> tábla „Ügyfélváltozás oka” mezőjében jelezni kell az elhalálozás tényét az „</w:t>
      </w:r>
      <w:proofErr w:type="spellStart"/>
      <w:r w:rsidR="00F24F7E" w:rsidRPr="006C72EB">
        <w:rPr>
          <w:rFonts w:asciiTheme="minorHAnsi" w:hAnsiTheme="minorHAnsi" w:cstheme="minorHAnsi"/>
        </w:rPr>
        <w:t>ELH</w:t>
      </w:r>
      <w:proofErr w:type="spellEnd"/>
      <w:r w:rsidR="00F24F7E" w:rsidRPr="006C72EB">
        <w:rPr>
          <w:rFonts w:asciiTheme="minorHAnsi" w:hAnsiTheme="minorHAnsi" w:cstheme="minorHAnsi"/>
        </w:rPr>
        <w:t xml:space="preserve"> – elhalálozás miatti ügyfélváltozás” kóddal.</w:t>
      </w:r>
    </w:p>
    <w:p w14:paraId="6DD61614" w14:textId="77777777" w:rsidR="00F24F7E" w:rsidRPr="006C72EB" w:rsidRDefault="00F24F7E" w:rsidP="00F24F7E">
      <w:pPr>
        <w:rPr>
          <w:rFonts w:asciiTheme="minorHAnsi" w:hAnsiTheme="minorHAnsi" w:cstheme="minorHAnsi"/>
        </w:rPr>
      </w:pPr>
      <w:r w:rsidRPr="006C72EB">
        <w:rPr>
          <w:rFonts w:asciiTheme="minorHAnsi" w:hAnsiTheme="minorHAnsi" w:cstheme="minorHAnsi"/>
        </w:rPr>
        <w:t xml:space="preserve">Amennyiben a hagyatéki eljárás után a szerződés tovább él és az adós személye megváltozik az örökös személyére, az örököst fel kell venni az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táblába és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tábla „Ügyfélváltozás oka” mezőjében a „HAGY – hagyatéki eljárás utáni ügyfélváltozás” kódot kell alkalmazni.</w:t>
      </w:r>
    </w:p>
    <w:p w14:paraId="3FCA81E6" w14:textId="2E4C9116" w:rsidR="00592A68" w:rsidRPr="006C72EB" w:rsidRDefault="00F24F7E" w:rsidP="008A5EFA">
      <w:pPr>
        <w:rPr>
          <w:rFonts w:asciiTheme="minorHAnsi" w:hAnsiTheme="minorHAnsi" w:cstheme="minorHAnsi"/>
        </w:rPr>
      </w:pPr>
      <w:r w:rsidRPr="006C72EB">
        <w:rPr>
          <w:rFonts w:asciiTheme="minorHAnsi" w:hAnsiTheme="minorHAnsi" w:cstheme="minorHAnsi"/>
        </w:rPr>
        <w:t>Amennyiben a hagyatéki eljárás után a szerződés megszűnik és új szerződést köt a hitelintézet az örökössel</w:t>
      </w:r>
      <w:r w:rsidR="00613602" w:rsidRPr="006C72EB">
        <w:rPr>
          <w:rFonts w:asciiTheme="minorHAnsi" w:hAnsiTheme="minorHAnsi" w:cstheme="minorHAnsi"/>
        </w:rPr>
        <w:t xml:space="preserve"> vagy az adós helyére az adóstárs belépése új szerződés megkötésével történik,</w:t>
      </w:r>
      <w:r w:rsidRPr="006C72EB">
        <w:rPr>
          <w:rFonts w:asciiTheme="minorHAnsi" w:hAnsiTheme="minorHAnsi" w:cstheme="minorHAnsi"/>
        </w:rPr>
        <w:t xml:space="preserve"> ak</w:t>
      </w:r>
      <w:r w:rsidR="00592A68" w:rsidRPr="006C72EB">
        <w:rPr>
          <w:rFonts w:asciiTheme="minorHAnsi" w:hAnsiTheme="minorHAnsi" w:cstheme="minorHAnsi"/>
        </w:rPr>
        <w:t>k</w:t>
      </w:r>
      <w:r w:rsidRPr="006C72EB">
        <w:rPr>
          <w:rFonts w:asciiTheme="minorHAnsi" w:hAnsiTheme="minorHAnsi" w:cstheme="minorHAnsi"/>
        </w:rPr>
        <w:t xml:space="preserve">or a tranzakciót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jelenteni kell az ott leírtak szerint. </w:t>
      </w:r>
      <w:r w:rsidR="00592A68" w:rsidRPr="006C72EB">
        <w:rPr>
          <w:rFonts w:asciiTheme="minorHAnsi" w:hAnsiTheme="minorHAnsi" w:cstheme="minorHAnsi"/>
        </w:rPr>
        <w:t xml:space="preserve">Az örökös által felvett hitelnél a keletkezés módja az </w:t>
      </w:r>
      <w:proofErr w:type="spellStart"/>
      <w:r w:rsidR="00592A68" w:rsidRPr="006C72EB">
        <w:rPr>
          <w:rFonts w:asciiTheme="minorHAnsi" w:hAnsiTheme="minorHAnsi" w:cstheme="minorHAnsi"/>
        </w:rPr>
        <w:t>INSTR</w:t>
      </w:r>
      <w:proofErr w:type="spellEnd"/>
      <w:r w:rsidR="00592A68" w:rsidRPr="006C72EB">
        <w:rPr>
          <w:rFonts w:asciiTheme="minorHAnsi" w:hAnsiTheme="minorHAnsi" w:cstheme="minorHAnsi"/>
        </w:rPr>
        <w:t xml:space="preserve"> táblában „</w:t>
      </w:r>
      <w:proofErr w:type="spellStart"/>
      <w:r w:rsidR="00613602" w:rsidRPr="006C72EB">
        <w:rPr>
          <w:rFonts w:asciiTheme="minorHAnsi" w:hAnsiTheme="minorHAnsi" w:cstheme="minorHAnsi"/>
        </w:rPr>
        <w:t>HKIV_ELH</w:t>
      </w:r>
      <w:proofErr w:type="spellEnd"/>
      <w:r w:rsidR="00592A68" w:rsidRPr="006C72EB">
        <w:rPr>
          <w:rFonts w:asciiTheme="minorHAnsi" w:hAnsiTheme="minorHAnsi" w:cstheme="minorHAnsi"/>
        </w:rPr>
        <w:t xml:space="preserve">”, a megszűnt hitelnél az </w:t>
      </w:r>
      <w:proofErr w:type="spellStart"/>
      <w:r w:rsidR="00592A68" w:rsidRPr="006C72EB">
        <w:rPr>
          <w:rFonts w:asciiTheme="minorHAnsi" w:hAnsiTheme="minorHAnsi" w:cstheme="minorHAnsi"/>
        </w:rPr>
        <w:t>INSTM</w:t>
      </w:r>
      <w:proofErr w:type="spellEnd"/>
      <w:r w:rsidR="00592A68" w:rsidRPr="006C72EB">
        <w:rPr>
          <w:rFonts w:asciiTheme="minorHAnsi" w:hAnsiTheme="minorHAnsi" w:cstheme="minorHAnsi"/>
        </w:rPr>
        <w:t xml:space="preserve"> táblában a megszűnés módja „egyéb megszűnés” lesz.</w:t>
      </w:r>
    </w:p>
    <w:p w14:paraId="1CADD893" w14:textId="14FE251B" w:rsidR="00C274B0" w:rsidRPr="006C72EB" w:rsidRDefault="00C274B0" w:rsidP="00C274B0">
      <w:pPr>
        <w:rPr>
          <w:rFonts w:cs="Arial"/>
        </w:rPr>
      </w:pPr>
      <w:r w:rsidRPr="006C72EB">
        <w:rPr>
          <w:rFonts w:cs="Arial"/>
        </w:rPr>
        <w:t>Amennyiben elhalálozás miatt a Nemzeti Vagyonkezelő Zrt. lép be ügyfélként</w:t>
      </w:r>
      <w:r w:rsidR="008F7D24" w:rsidRPr="006C72EB">
        <w:rPr>
          <w:rFonts w:cs="Arial"/>
        </w:rPr>
        <w:t xml:space="preserve"> az ügyletbe</w:t>
      </w:r>
      <w:r w:rsidRPr="006C72EB">
        <w:rPr>
          <w:rFonts w:cs="Arial"/>
        </w:rPr>
        <w:t xml:space="preserve">, csak abban az esetben kell felvenni ügyfélnek és megváltoztatni az </w:t>
      </w:r>
      <w:proofErr w:type="spellStart"/>
      <w:r w:rsidRPr="006C72EB">
        <w:rPr>
          <w:rFonts w:cs="Arial"/>
        </w:rPr>
        <w:t>INST_UGYF</w:t>
      </w:r>
      <w:proofErr w:type="spellEnd"/>
      <w:r w:rsidRPr="006C72EB">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6C72EB">
        <w:rPr>
          <w:rFonts w:cs="Arial"/>
        </w:rPr>
        <w:t>TERM_H</w:t>
      </w:r>
      <w:proofErr w:type="spellEnd"/>
      <w:r w:rsidRPr="006C72EB">
        <w:rPr>
          <w:rFonts w:cs="Arial"/>
        </w:rPr>
        <w:t>’ ügyféljelleggel.</w:t>
      </w:r>
      <w:r w:rsidR="008F7D24" w:rsidRPr="006C72EB">
        <w:rPr>
          <w:rFonts w:cs="Arial"/>
        </w:rPr>
        <w:t xml:space="preserve"> Amennyiben megváltozik az adós személye és kikerül ezáltal a lakossági szektorból, akkor a lakossági jellegű instrumentum típusok is módosítandók (pl. </w:t>
      </w:r>
      <w:r w:rsidR="000830E7" w:rsidRPr="006C72EB">
        <w:rPr>
          <w:rFonts w:cs="Arial"/>
        </w:rPr>
        <w:t>’</w:t>
      </w:r>
      <w:proofErr w:type="spellStart"/>
      <w:r w:rsidR="008F7D24" w:rsidRPr="006C72EB">
        <w:rPr>
          <w:rFonts w:cs="Arial"/>
        </w:rPr>
        <w:t>LAKAS_HIT</w:t>
      </w:r>
      <w:proofErr w:type="spellEnd"/>
      <w:r w:rsidR="000830E7" w:rsidRPr="006C72EB">
        <w:rPr>
          <w:rFonts w:cs="Arial"/>
        </w:rPr>
        <w:t>’</w:t>
      </w:r>
      <w:r w:rsidR="008F7D24" w:rsidRPr="006C72EB">
        <w:rPr>
          <w:rFonts w:cs="Arial"/>
        </w:rPr>
        <w:t xml:space="preserve"> -&gt; </w:t>
      </w:r>
      <w:r w:rsidR="000830E7" w:rsidRPr="006C72EB">
        <w:rPr>
          <w:rFonts w:cs="Arial"/>
        </w:rPr>
        <w:t>’</w:t>
      </w:r>
      <w:proofErr w:type="spellStart"/>
      <w:r w:rsidR="008F7D24" w:rsidRPr="006C72EB">
        <w:rPr>
          <w:rFonts w:cs="Arial"/>
        </w:rPr>
        <w:t>ING_HIT</w:t>
      </w:r>
      <w:proofErr w:type="spellEnd"/>
      <w:r w:rsidR="000830E7" w:rsidRPr="006C72EB">
        <w:rPr>
          <w:rFonts w:cs="Arial"/>
        </w:rPr>
        <w:t>’</w:t>
      </w:r>
      <w:r w:rsidR="008F7D24" w:rsidRPr="006C72EB">
        <w:rPr>
          <w:rFonts w:cs="Arial"/>
        </w:rPr>
        <w:t>).</w:t>
      </w:r>
    </w:p>
    <w:p w14:paraId="53A3557F" w14:textId="54818FAF" w:rsidR="00F24F7E" w:rsidRPr="006C72EB" w:rsidRDefault="00F24F7E" w:rsidP="005847F9">
      <w:pPr>
        <w:rPr>
          <w:rFonts w:asciiTheme="minorHAnsi" w:hAnsiTheme="minorHAnsi" w:cstheme="minorHAnsi"/>
        </w:rPr>
      </w:pPr>
    </w:p>
    <w:p w14:paraId="02E6FDA9" w14:textId="72D36BF7" w:rsidR="009C2F0D" w:rsidRPr="006C72EB" w:rsidRDefault="009C2F0D" w:rsidP="00187186">
      <w:pPr>
        <w:pStyle w:val="Cmsor3"/>
        <w:keepNext/>
        <w:rPr>
          <w:rFonts w:asciiTheme="minorHAnsi" w:hAnsiTheme="minorHAnsi" w:cstheme="minorHAnsi"/>
          <w:b/>
          <w:szCs w:val="20"/>
        </w:rPr>
      </w:pPr>
      <w:bookmarkStart w:id="368" w:name="_Toc64967420"/>
      <w:bookmarkStart w:id="369" w:name="_Toc149902044"/>
      <w:bookmarkStart w:id="370" w:name="_Toc188019114"/>
      <w:r w:rsidRPr="006C72EB">
        <w:rPr>
          <w:rFonts w:asciiTheme="minorHAnsi" w:hAnsiTheme="minorHAnsi" w:cstheme="minorHAnsi"/>
          <w:b/>
          <w:szCs w:val="20"/>
        </w:rPr>
        <w:t>Lakástakarékpénztári megtakarítással kombinált hitelek jelentése</w:t>
      </w:r>
      <w:bookmarkEnd w:id="368"/>
      <w:bookmarkEnd w:id="369"/>
      <w:bookmarkEnd w:id="370"/>
    </w:p>
    <w:p w14:paraId="3BF45D9B" w14:textId="3F95BA25" w:rsidR="009C2F0D" w:rsidRPr="006C72EB" w:rsidRDefault="009C2F0D" w:rsidP="00187186">
      <w:pPr>
        <w:keepNext/>
        <w:rPr>
          <w:rFonts w:asciiTheme="minorHAnsi" w:hAnsiTheme="minorHAnsi" w:cstheme="minorHAnsi"/>
        </w:rPr>
      </w:pPr>
      <w:r w:rsidRPr="006C72EB">
        <w:rPr>
          <w:rFonts w:asciiTheme="minorHAnsi" w:hAnsiTheme="minorHAnsi" w:cstheme="minorHAnsi"/>
        </w:rPr>
        <w:t>Azon hitelek</w:t>
      </w:r>
      <w:r w:rsidR="00F9528B" w:rsidRPr="006C72EB">
        <w:rPr>
          <w:rFonts w:asciiTheme="minorHAnsi" w:hAnsiTheme="minorHAnsi" w:cstheme="minorHAnsi"/>
        </w:rPr>
        <w:t xml:space="preserve"> esetében</w:t>
      </w:r>
      <w:r w:rsidRPr="006C72EB">
        <w:rPr>
          <w:rFonts w:asciiTheme="minorHAnsi" w:hAnsiTheme="minorHAnsi" w:cstheme="minorHAnsi"/>
        </w:rPr>
        <w:t>, amelyekhez lakástakarékpénztári megtakarítás tartozik,</w:t>
      </w:r>
      <w:r w:rsidR="00AF1C54" w:rsidRPr="006C72EB">
        <w:rPr>
          <w:rFonts w:asciiTheme="minorHAnsi" w:hAnsiTheme="minorHAnsi" w:cstheme="minorHAnsi"/>
        </w:rPr>
        <w:t xml:space="preserve"> ennek tényét </w:t>
      </w: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w:t>
      </w:r>
      <w:r w:rsidR="00AF1C54" w:rsidRPr="006C72EB">
        <w:rPr>
          <w:rFonts w:asciiTheme="minorHAnsi" w:hAnsiTheme="minorHAnsi" w:cstheme="minorHAnsi"/>
        </w:rPr>
        <w:t>jelölni kell „Az instrumentum kombinált hitel-e?” mezőben.</w:t>
      </w:r>
      <w:r w:rsidR="008503CF" w:rsidRPr="006C72EB">
        <w:rPr>
          <w:rFonts w:asciiTheme="minorHAnsi" w:hAnsiTheme="minorHAnsi" w:cstheme="minorHAnsi"/>
        </w:rPr>
        <w:t xml:space="preserve"> A megtakarítás</w:t>
      </w:r>
      <w:r w:rsidR="00FA051D" w:rsidRPr="006C72EB">
        <w:rPr>
          <w:rFonts w:asciiTheme="minorHAnsi" w:hAnsiTheme="minorHAnsi" w:cstheme="minorHAnsi"/>
        </w:rPr>
        <w:t xml:space="preserve"> késedelmét nem a </w:t>
      </w:r>
      <w:proofErr w:type="spellStart"/>
      <w:r w:rsidR="00FA051D" w:rsidRPr="006C72EB">
        <w:rPr>
          <w:rFonts w:asciiTheme="minorHAnsi" w:hAnsiTheme="minorHAnsi" w:cstheme="minorHAnsi"/>
        </w:rPr>
        <w:t>KESD</w:t>
      </w:r>
      <w:proofErr w:type="spellEnd"/>
      <w:r w:rsidR="00FA051D" w:rsidRPr="006C72EB">
        <w:rPr>
          <w:rFonts w:asciiTheme="minorHAnsi" w:hAnsiTheme="minorHAnsi" w:cstheme="minorHAnsi"/>
        </w:rPr>
        <w:t xml:space="preserve"> táblában, hanem az </w:t>
      </w:r>
      <w:proofErr w:type="spellStart"/>
      <w:r w:rsidR="00FA051D" w:rsidRPr="006C72EB">
        <w:rPr>
          <w:rFonts w:asciiTheme="minorHAnsi" w:hAnsiTheme="minorHAnsi" w:cstheme="minorHAnsi"/>
        </w:rPr>
        <w:t>INSTR</w:t>
      </w:r>
      <w:proofErr w:type="spellEnd"/>
      <w:r w:rsidR="00FA051D" w:rsidRPr="006C72EB">
        <w:rPr>
          <w:rFonts w:asciiTheme="minorHAnsi" w:hAnsiTheme="minorHAnsi" w:cstheme="minorHAnsi"/>
        </w:rPr>
        <w:t xml:space="preserve"> táblában a „Kombinált termék esetén a nem hiteltermék késedelmes-e?” mezőben kell jelenteni. </w:t>
      </w:r>
    </w:p>
    <w:p w14:paraId="79557EFB" w14:textId="6E12FD33" w:rsidR="00837351" w:rsidRPr="006C72EB" w:rsidRDefault="00837351" w:rsidP="005847F9">
      <w:pPr>
        <w:rPr>
          <w:rFonts w:asciiTheme="minorHAnsi" w:hAnsiTheme="minorHAnsi" w:cstheme="minorHAnsi"/>
        </w:rPr>
      </w:pPr>
      <w:r w:rsidRPr="006C72EB">
        <w:rPr>
          <w:rFonts w:asciiTheme="minorHAnsi" w:hAnsiTheme="minorHAnsi" w:cstheme="minorHAnsi"/>
        </w:rPr>
        <w:t xml:space="preserve">A lakástakarékpénztári tevékenységet folytató hitelintézetek által a megtakarítási szakaszban nyújtott áthidaló hitel nem minősül kombinált hitelnek, a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w:t>
      </w:r>
      <w:r w:rsidR="00166281" w:rsidRPr="006C72EB">
        <w:rPr>
          <w:rFonts w:asciiTheme="minorHAnsi" w:hAnsiTheme="minorHAnsi" w:cstheme="minorHAnsi"/>
        </w:rPr>
        <w:t>N</w:t>
      </w:r>
      <w:r w:rsidRPr="006C72EB">
        <w:rPr>
          <w:rFonts w:asciiTheme="minorHAnsi" w:hAnsiTheme="minorHAnsi" w:cstheme="minorHAnsi"/>
        </w:rPr>
        <w:t>”. Ebben az esetben „Az instrumentum áthidaló hitel-e?” kérdésre igen a válasz.</w:t>
      </w:r>
    </w:p>
    <w:p w14:paraId="6D7ABC65" w14:textId="610492FE" w:rsidR="007C7FB9" w:rsidRPr="006C72EB" w:rsidRDefault="007C7FB9" w:rsidP="005847F9">
      <w:pPr>
        <w:rPr>
          <w:rFonts w:asciiTheme="minorHAnsi" w:hAnsiTheme="minorHAnsi" w:cstheme="minorHAnsi"/>
        </w:rPr>
      </w:pPr>
      <w:r w:rsidRPr="006C72EB">
        <w:rPr>
          <w:rFonts w:asciiTheme="minorHAnsi" w:hAnsiTheme="minorHAnsi" w:cstheme="minorHAnsi"/>
        </w:rPr>
        <w:t xml:space="preserve">A megtakarítási szakasz során nyújtott áthidaló hitelt és az abból keletkező normál hitelt két külön hitelnek kell tekinteni, az átfordulást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jelenteni kell.</w:t>
      </w:r>
      <w:r w:rsidR="006448F3" w:rsidRPr="006C72EB">
        <w:rPr>
          <w:rFonts w:asciiTheme="minorHAnsi" w:hAnsiTheme="minorHAnsi" w:cstheme="minorHAnsi"/>
        </w:rPr>
        <w:t xml:space="preserve"> A normál hitelnél a keletkezés módja „</w:t>
      </w:r>
      <w:proofErr w:type="spellStart"/>
      <w:r w:rsidR="000C2369" w:rsidRPr="006C72EB">
        <w:rPr>
          <w:rFonts w:asciiTheme="minorHAnsi" w:hAnsiTheme="minorHAnsi" w:cstheme="minorHAnsi"/>
        </w:rPr>
        <w:t>HKIV_ATFORD</w:t>
      </w:r>
      <w:proofErr w:type="spellEnd"/>
      <w:r w:rsidR="000C2369" w:rsidRPr="006C72EB">
        <w:rPr>
          <w:rFonts w:asciiTheme="minorHAnsi" w:hAnsiTheme="minorHAnsi" w:cstheme="minorHAnsi"/>
        </w:rPr>
        <w:t>” (</w:t>
      </w:r>
      <w:r w:rsidR="00161EDC" w:rsidRPr="006C72EB">
        <w:rPr>
          <w:rFonts w:asciiTheme="minorHAnsi" w:hAnsiTheme="minorHAnsi" w:cstheme="minorHAnsi"/>
        </w:rPr>
        <w:t>áthidaló hitelből történő átfordul</w:t>
      </w:r>
      <w:r w:rsidR="00A75CAE" w:rsidRPr="006C72EB">
        <w:rPr>
          <w:rFonts w:asciiTheme="minorHAnsi" w:hAnsiTheme="minorHAnsi" w:cstheme="minorHAnsi"/>
        </w:rPr>
        <w:t>ás (</w:t>
      </w:r>
      <w:proofErr w:type="spellStart"/>
      <w:r w:rsidR="00A75CAE" w:rsidRPr="006C72EB">
        <w:rPr>
          <w:rFonts w:asciiTheme="minorHAnsi" w:hAnsiTheme="minorHAnsi" w:cstheme="minorHAnsi"/>
        </w:rPr>
        <w:t>ltp</w:t>
      </w:r>
      <w:proofErr w:type="spellEnd"/>
      <w:r w:rsidR="00A75CAE" w:rsidRPr="006C72EB">
        <w:rPr>
          <w:rFonts w:asciiTheme="minorHAnsi" w:hAnsiTheme="minorHAnsi" w:cstheme="minorHAnsi"/>
        </w:rPr>
        <w:t>)</w:t>
      </w:r>
      <w:r w:rsidR="000C2369" w:rsidRPr="006C72EB">
        <w:rPr>
          <w:rFonts w:asciiTheme="minorHAnsi" w:hAnsiTheme="minorHAnsi" w:cstheme="minorHAnsi"/>
        </w:rPr>
        <w:t>)</w:t>
      </w:r>
      <w:r w:rsidR="006448F3" w:rsidRPr="006C72EB">
        <w:rPr>
          <w:rFonts w:asciiTheme="minorHAnsi" w:hAnsiTheme="minorHAnsi" w:cstheme="minorHAnsi"/>
        </w:rPr>
        <w:t xml:space="preserve"> lesz.</w:t>
      </w:r>
    </w:p>
    <w:p w14:paraId="0787FE75" w14:textId="77777777" w:rsidR="00DC0D0D" w:rsidRPr="006C72EB" w:rsidRDefault="00DC0D0D" w:rsidP="005847F9">
      <w:pPr>
        <w:rPr>
          <w:rFonts w:asciiTheme="minorHAnsi" w:hAnsiTheme="minorHAnsi" w:cstheme="minorHAnsi"/>
        </w:rPr>
      </w:pPr>
    </w:p>
    <w:p w14:paraId="6DABC4F7" w14:textId="76ED8383" w:rsidR="00A5302C" w:rsidRPr="006C72EB" w:rsidRDefault="00A5302C" w:rsidP="008A5EFA">
      <w:pPr>
        <w:pStyle w:val="Cmsor3"/>
        <w:rPr>
          <w:rFonts w:asciiTheme="minorHAnsi" w:hAnsiTheme="minorHAnsi" w:cstheme="minorHAnsi"/>
          <w:b/>
          <w:szCs w:val="20"/>
        </w:rPr>
      </w:pPr>
      <w:bookmarkStart w:id="371" w:name="_Toc64967421"/>
      <w:bookmarkStart w:id="372" w:name="_Toc149902045"/>
      <w:bookmarkStart w:id="373" w:name="_Toc188019115"/>
      <w:proofErr w:type="spellStart"/>
      <w:r w:rsidRPr="006C72EB">
        <w:rPr>
          <w:rFonts w:asciiTheme="minorHAnsi" w:hAnsiTheme="minorHAnsi" w:cstheme="minorHAnsi"/>
          <w:b/>
          <w:szCs w:val="20"/>
        </w:rPr>
        <w:t>Rulírozó</w:t>
      </w:r>
      <w:proofErr w:type="spellEnd"/>
      <w:r w:rsidRPr="006C72EB">
        <w:rPr>
          <w:rFonts w:asciiTheme="minorHAnsi" w:hAnsiTheme="minorHAnsi" w:cstheme="minorHAnsi"/>
          <w:b/>
          <w:szCs w:val="20"/>
        </w:rPr>
        <w:t xml:space="preserve"> hitelek</w:t>
      </w:r>
      <w:bookmarkEnd w:id="371"/>
      <w:r w:rsidR="00AD2D6E" w:rsidRPr="006C72EB">
        <w:rPr>
          <w:rFonts w:asciiTheme="minorHAnsi" w:hAnsiTheme="minorHAnsi" w:cstheme="minorHAnsi"/>
          <w:b/>
          <w:szCs w:val="20"/>
        </w:rPr>
        <w:t xml:space="preserve"> és hitelkártya követelések</w:t>
      </w:r>
      <w:bookmarkEnd w:id="372"/>
      <w:bookmarkEnd w:id="373"/>
    </w:p>
    <w:p w14:paraId="34786F1F" w14:textId="77777777" w:rsidR="00D86DB7" w:rsidRPr="006C72EB" w:rsidRDefault="00D86DB7" w:rsidP="00C32852">
      <w:pPr>
        <w:ind w:left="360"/>
        <w:rPr>
          <w:rFonts w:asciiTheme="minorHAnsi" w:hAnsiTheme="minorHAnsi" w:cstheme="minorHAnsi"/>
          <w:color w:val="000000"/>
        </w:rPr>
      </w:pPr>
      <w:r w:rsidRPr="006C72EB">
        <w:rPr>
          <w:rFonts w:asciiTheme="minorHAnsi" w:hAnsiTheme="minorHAnsi" w:cstheme="minorHAnsi"/>
          <w:color w:val="000000"/>
        </w:rPr>
        <w:t xml:space="preserve">A </w:t>
      </w:r>
      <w:proofErr w:type="spellStart"/>
      <w:r w:rsidRPr="006C72EB">
        <w:rPr>
          <w:rFonts w:asciiTheme="minorHAnsi" w:hAnsiTheme="minorHAnsi" w:cstheme="minorHAnsi"/>
          <w:color w:val="000000"/>
        </w:rPr>
        <w:t>rulírozó</w:t>
      </w:r>
      <w:proofErr w:type="spellEnd"/>
      <w:r w:rsidRPr="006C72EB">
        <w:rPr>
          <w:rFonts w:asciiTheme="minorHAnsi" w:hAnsiTheme="minorHAnsi" w:cstheme="minorHAnsi"/>
          <w:color w:val="000000"/>
        </w:rPr>
        <w:t xml:space="preserve"> hiteleket meg kell bontani aszerint, hogy azok </w:t>
      </w:r>
      <w:proofErr w:type="spellStart"/>
      <w:r w:rsidRPr="006C72EB">
        <w:rPr>
          <w:rFonts w:asciiTheme="minorHAnsi" w:hAnsiTheme="minorHAnsi" w:cstheme="minorHAnsi"/>
          <w:color w:val="000000"/>
        </w:rPr>
        <w:t>statisztikailag</w:t>
      </w:r>
      <w:proofErr w:type="spellEnd"/>
      <w:r w:rsidRPr="006C72EB">
        <w:rPr>
          <w:rFonts w:asciiTheme="minorHAnsi" w:hAnsiTheme="minorHAnsi" w:cstheme="minorHAnsi"/>
          <w:color w:val="000000"/>
        </w:rPr>
        <w:t xml:space="preserve"> Folyószámla hitelnek vagy Egyéb hitelnek minősülnek.</w:t>
      </w:r>
    </w:p>
    <w:p w14:paraId="0B4BBA21" w14:textId="77777777" w:rsidR="00D86DB7" w:rsidRPr="006C72EB" w:rsidRDefault="00D86DB7" w:rsidP="00D86DB7">
      <w:pPr>
        <w:keepNext/>
        <w:rPr>
          <w:rFonts w:asciiTheme="minorHAnsi" w:hAnsiTheme="minorHAnsi" w:cstheme="minorHAnsi"/>
          <w:color w:val="000000"/>
        </w:rPr>
      </w:pPr>
      <w:proofErr w:type="spellStart"/>
      <w:r w:rsidRPr="006C72EB">
        <w:rPr>
          <w:rFonts w:asciiTheme="minorHAnsi" w:hAnsiTheme="minorHAnsi" w:cstheme="minorHAnsi"/>
          <w:color w:val="000000"/>
        </w:rPr>
        <w:t>Rulírozó</w:t>
      </w:r>
      <w:proofErr w:type="spellEnd"/>
      <w:r w:rsidRPr="006C72EB">
        <w:rPr>
          <w:rFonts w:asciiTheme="minorHAnsi" w:hAnsiTheme="minorHAnsi" w:cstheme="minorHAnsi"/>
          <w:color w:val="000000"/>
        </w:rPr>
        <w:t xml:space="preserve"> hitel (folyószámlahitel)-ként kell kimutatni minden olyan </w:t>
      </w:r>
      <w:proofErr w:type="spellStart"/>
      <w:r w:rsidRPr="006C72EB">
        <w:rPr>
          <w:rFonts w:asciiTheme="minorHAnsi" w:hAnsiTheme="minorHAnsi" w:cstheme="minorHAnsi"/>
          <w:color w:val="000000"/>
        </w:rPr>
        <w:t>újratöltődő</w:t>
      </w:r>
      <w:proofErr w:type="spellEnd"/>
      <w:r w:rsidRPr="006C72EB">
        <w:rPr>
          <w:rFonts w:asciiTheme="minorHAnsi" w:hAnsiTheme="minorHAnsi" w:cstheme="minorHAnsi"/>
          <w:color w:val="000000"/>
        </w:rPr>
        <w:t xml:space="preserve"> hitelkövetelést, amely az alábbi tulajdonságok </w:t>
      </w:r>
      <w:r w:rsidRPr="006C72EB">
        <w:rPr>
          <w:rFonts w:asciiTheme="minorHAnsi" w:hAnsiTheme="minorHAnsi" w:cstheme="minorHAnsi"/>
          <w:color w:val="000000"/>
          <w:u w:val="single"/>
        </w:rPr>
        <w:t>mindegyikével</w:t>
      </w:r>
      <w:r w:rsidRPr="006C72EB">
        <w:rPr>
          <w:rFonts w:asciiTheme="minorHAnsi" w:hAnsiTheme="minorHAnsi" w:cstheme="minorHAnsi"/>
          <w:color w:val="000000"/>
        </w:rPr>
        <w:t xml:space="preserve"> rendelkezik:</w:t>
      </w:r>
    </w:p>
    <w:p w14:paraId="73302A80"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rPr>
      </w:pPr>
      <w:r w:rsidRPr="006C72EB">
        <w:rPr>
          <w:rFonts w:asciiTheme="minorHAnsi" w:hAnsiTheme="minorHAnsi" w:cstheme="minorHAnsi"/>
          <w:color w:val="000000"/>
        </w:rPr>
        <w:t xml:space="preserve">a hitelfelvevő egy előre jóváhagyott összeghatárig használhat vagy </w:t>
      </w:r>
      <w:r w:rsidRPr="006C72EB">
        <w:rPr>
          <w:rFonts w:asciiTheme="minorHAnsi" w:hAnsiTheme="minorHAnsi" w:cstheme="minorHAnsi"/>
        </w:rPr>
        <w:t>vehet fel pénzt,</w:t>
      </w:r>
    </w:p>
    <w:p w14:paraId="19DB5847"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rPr>
      </w:pPr>
      <w:r w:rsidRPr="006C72EB">
        <w:rPr>
          <w:rFonts w:asciiTheme="minorHAnsi" w:hAnsiTheme="minorHAnsi" w:cstheme="minorHAnsi"/>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 xml:space="preserve">a rendelkezésre álló hitel összege a pénzfelvétel és pénzvisszafizetés következtében nőhet vagy csökkenhet, </w:t>
      </w:r>
    </w:p>
    <w:p w14:paraId="51F8F5B7"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a hitel többször igénybe vehető és</w:t>
      </w:r>
    </w:p>
    <w:p w14:paraId="56F756E7"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nincs rendszeres pénz-visszafizetési kötelezettség.</w:t>
      </w:r>
    </w:p>
    <w:p w14:paraId="69CDCB8F" w14:textId="77777777" w:rsidR="00D86DB7" w:rsidRPr="006C72EB" w:rsidRDefault="00D86DB7" w:rsidP="00C32852">
      <w:pPr>
        <w:spacing w:after="0"/>
        <w:ind w:left="709"/>
        <w:rPr>
          <w:rFonts w:asciiTheme="minorHAnsi" w:hAnsiTheme="minorHAnsi" w:cstheme="minorHAnsi"/>
          <w:color w:val="000000"/>
        </w:rPr>
      </w:pPr>
    </w:p>
    <w:p w14:paraId="17071F84" w14:textId="6447FB0D" w:rsidR="00D86DB7" w:rsidRPr="006C72EB" w:rsidRDefault="00D86DB7" w:rsidP="00D86DB7">
      <w:pPr>
        <w:pStyle w:val="Default"/>
        <w:spacing w:after="240" w:line="276" w:lineRule="auto"/>
        <w:jc w:val="both"/>
        <w:rPr>
          <w:rFonts w:asciiTheme="minorHAnsi" w:hAnsiTheme="minorHAnsi" w:cs="Arial"/>
          <w:sz w:val="20"/>
          <w:szCs w:val="20"/>
        </w:rPr>
      </w:pPr>
      <w:r w:rsidRPr="006C72EB">
        <w:rPr>
          <w:rFonts w:asciiTheme="minorHAnsi" w:hAnsiTheme="minorHAnsi" w:cs="Arial"/>
          <w:sz w:val="20"/>
          <w:szCs w:val="20"/>
        </w:rPr>
        <w:t xml:space="preserve">Minden olyan </w:t>
      </w:r>
      <w:proofErr w:type="spellStart"/>
      <w:r w:rsidRPr="006C72EB">
        <w:rPr>
          <w:rFonts w:asciiTheme="minorHAnsi" w:hAnsiTheme="minorHAnsi" w:cs="Arial"/>
          <w:sz w:val="20"/>
          <w:szCs w:val="20"/>
        </w:rPr>
        <w:t>rulírozó</w:t>
      </w:r>
      <w:proofErr w:type="spellEnd"/>
      <w:r w:rsidRPr="006C72EB">
        <w:rPr>
          <w:rFonts w:asciiTheme="minorHAnsi" w:hAnsiTheme="minorHAnsi" w:cs="Arial"/>
          <w:sz w:val="20"/>
          <w:szCs w:val="20"/>
        </w:rPr>
        <w:t xml:space="preserve"> hitel, </w:t>
      </w:r>
      <w:r w:rsidR="008F4886" w:rsidRPr="006C72EB">
        <w:rPr>
          <w:rFonts w:asciiTheme="minorHAnsi" w:hAnsiTheme="minorHAnsi" w:cs="Arial"/>
          <w:sz w:val="20"/>
          <w:szCs w:val="20"/>
        </w:rPr>
        <w:t>a</w:t>
      </w:r>
      <w:r w:rsidRPr="006C72EB">
        <w:rPr>
          <w:rFonts w:asciiTheme="minorHAnsi" w:hAnsiTheme="minorHAnsi" w:cs="Arial"/>
          <w:sz w:val="20"/>
          <w:szCs w:val="20"/>
        </w:rPr>
        <w:t xml:space="preserve">mely </w:t>
      </w:r>
      <w:r w:rsidR="008F4886" w:rsidRPr="006C72EB">
        <w:rPr>
          <w:rFonts w:asciiTheme="minorHAnsi" w:hAnsiTheme="minorHAnsi" w:cs="Arial"/>
          <w:sz w:val="20"/>
          <w:szCs w:val="20"/>
        </w:rPr>
        <w:t>esetén a hitelt folyósító pénzügyi intézmény megtagadhatja az igénybevételt</w:t>
      </w:r>
      <w:r w:rsidRPr="006C72EB">
        <w:rPr>
          <w:rFonts w:asciiTheme="minorHAnsi" w:hAnsiTheme="minorHAnsi" w:cs="Arial"/>
          <w:sz w:val="20"/>
          <w:szCs w:val="20"/>
        </w:rPr>
        <w:t xml:space="preserve">, </w:t>
      </w:r>
      <w:proofErr w:type="spellStart"/>
      <w:r w:rsidRPr="006C72EB">
        <w:rPr>
          <w:rFonts w:asciiTheme="minorHAnsi" w:hAnsiTheme="minorHAnsi" w:cs="Arial"/>
          <w:sz w:val="20"/>
          <w:szCs w:val="20"/>
        </w:rPr>
        <w:t>Rulírozó</w:t>
      </w:r>
      <w:proofErr w:type="spellEnd"/>
      <w:r w:rsidRPr="006C72EB">
        <w:rPr>
          <w:rFonts w:asciiTheme="minorHAnsi" w:hAnsiTheme="minorHAnsi" w:cs="Arial"/>
          <w:sz w:val="20"/>
          <w:szCs w:val="20"/>
        </w:rPr>
        <w:t xml:space="preserve"> hitel (egyéb hitel) instrumentumként mutatandó ki.</w:t>
      </w:r>
    </w:p>
    <w:p w14:paraId="49278335" w14:textId="4C0084AB" w:rsidR="00A5302C" w:rsidRPr="006C72EB" w:rsidRDefault="00F23B7A" w:rsidP="005847F9">
      <w:pPr>
        <w:rPr>
          <w:rFonts w:asciiTheme="minorHAnsi" w:hAnsiTheme="minorHAnsi" w:cstheme="minorHAnsi"/>
        </w:rPr>
      </w:pPr>
      <w:r w:rsidRPr="006C72EB">
        <w:rPr>
          <w:rFonts w:asciiTheme="minorHAnsi" w:hAnsiTheme="minorHAnsi" w:cstheme="minorHAnsi"/>
        </w:rPr>
        <w:t xml:space="preserve">Vállalati </w:t>
      </w:r>
      <w:proofErr w:type="spellStart"/>
      <w:r w:rsidRPr="006C72EB">
        <w:rPr>
          <w:rFonts w:asciiTheme="minorHAnsi" w:hAnsiTheme="minorHAnsi" w:cstheme="minorHAnsi"/>
        </w:rPr>
        <w:t>r</w:t>
      </w:r>
      <w:r w:rsidR="00A5302C" w:rsidRPr="006C72EB">
        <w:rPr>
          <w:rFonts w:asciiTheme="minorHAnsi" w:hAnsiTheme="minorHAnsi" w:cstheme="minorHAnsi"/>
        </w:rPr>
        <w:t>ulírozó</w:t>
      </w:r>
      <w:proofErr w:type="spellEnd"/>
      <w:r w:rsidR="00A5302C" w:rsidRPr="006C72EB">
        <w:rPr>
          <w:rFonts w:asciiTheme="minorHAnsi" w:hAnsiTheme="minorHAnsi" w:cstheme="minorHAnsi"/>
        </w:rPr>
        <w:t xml:space="preserve"> hitelek esetén a következőképpen kell eljárni:</w:t>
      </w:r>
    </w:p>
    <w:p w14:paraId="1E7817EF" w14:textId="05D18F06" w:rsidR="00A5302C" w:rsidRPr="006C72EB" w:rsidRDefault="00A5302C" w:rsidP="00FE4455">
      <w:pPr>
        <w:pStyle w:val="Listaszerbekezds"/>
        <w:numPr>
          <w:ilvl w:val="0"/>
          <w:numId w:val="31"/>
        </w:numPr>
        <w:rPr>
          <w:rFonts w:asciiTheme="minorHAnsi" w:hAnsiTheme="minorHAnsi" w:cstheme="minorHAnsi"/>
        </w:rPr>
      </w:pPr>
      <w:r w:rsidRPr="006C72EB">
        <w:rPr>
          <w:rFonts w:asciiTheme="minorHAnsi" w:hAnsiTheme="minorHAnsi" w:cstheme="minorHAnsi"/>
        </w:rPr>
        <w:t xml:space="preserve">amennyiben kifejezetten a nem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tekintetében kerül megkötésre a hitelszerződés, azaz 1:1 a kapcsolat a hitelkeret és az instrumentum között, akkor </w:t>
      </w:r>
    </w:p>
    <w:p w14:paraId="21810729" w14:textId="69886C9C" w:rsidR="00A5302C" w:rsidRPr="006C72EB" w:rsidRDefault="00A5302C" w:rsidP="00FE4455">
      <w:pPr>
        <w:pStyle w:val="Listaszerbekezds"/>
        <w:numPr>
          <w:ilvl w:val="1"/>
          <w:numId w:val="30"/>
        </w:numPr>
        <w:rPr>
          <w:rFonts w:asciiTheme="minorHAnsi" w:hAnsiTheme="minorHAnsi" w:cstheme="minorHAnsi"/>
        </w:rPr>
      </w:pPr>
      <w:r w:rsidRPr="006C72EB">
        <w:rPr>
          <w:rFonts w:asciiTheme="minorHAnsi" w:hAnsiTheme="minorHAnsi" w:cstheme="minorHAnsi"/>
        </w:rPr>
        <w:t xml:space="preserve">az instrumentum főszabály szerint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olyan módon, hogy az instrumentum összege a teljes keretösszeg, a fennálló tőke pedig mutatja az állományt,</w:t>
      </w:r>
    </w:p>
    <w:p w14:paraId="6C6B9E51" w14:textId="6502D210" w:rsidR="00A5302C" w:rsidRPr="006C72EB" w:rsidRDefault="00A5302C" w:rsidP="00FE4455">
      <w:pPr>
        <w:pStyle w:val="Listaszerbekezds"/>
        <w:numPr>
          <w:ilvl w:val="1"/>
          <w:numId w:val="30"/>
        </w:numPr>
        <w:rPr>
          <w:rFonts w:asciiTheme="minorHAnsi" w:hAnsiTheme="minorHAnsi" w:cstheme="minorHAnsi"/>
        </w:rPr>
      </w:pPr>
      <w:r w:rsidRPr="006C72EB">
        <w:rPr>
          <w:rFonts w:asciiTheme="minorHAnsi" w:hAnsiTheme="minorHAnsi" w:cstheme="minorHAnsi"/>
        </w:rPr>
        <w:t xml:space="preserve">jelenthető a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de egyidejűleg meg kell képezni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is az instrumentumot, ahol az instrumentum összege meg kell egyezzen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keretösszeggel</w:t>
      </w:r>
      <w:r w:rsidR="00F23B7A" w:rsidRPr="006C72EB">
        <w:rPr>
          <w:rFonts w:asciiTheme="minorHAnsi" w:hAnsiTheme="minorHAnsi" w:cstheme="minorHAnsi"/>
        </w:rPr>
        <w:t>,</w:t>
      </w:r>
    </w:p>
    <w:p w14:paraId="541084C5" w14:textId="451D9384" w:rsidR="00F23B7A" w:rsidRPr="006C72EB" w:rsidRDefault="00F23B7A" w:rsidP="00FE4455">
      <w:pPr>
        <w:pStyle w:val="Listaszerbekezds"/>
        <w:numPr>
          <w:ilvl w:val="0"/>
          <w:numId w:val="30"/>
        </w:numPr>
        <w:rPr>
          <w:rFonts w:asciiTheme="minorHAnsi" w:hAnsiTheme="minorHAnsi" w:cstheme="minorHAnsi"/>
        </w:rPr>
      </w:pPr>
      <w:r w:rsidRPr="006C72EB">
        <w:rPr>
          <w:rFonts w:asciiTheme="minorHAnsi" w:hAnsiTheme="minorHAnsi" w:cstheme="minorHAnsi"/>
        </w:rPr>
        <w:t xml:space="preserve">amennyiben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hitelszerződés része és konkrét alkeret nyílik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hitelre, akkor a főkeret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történt megképzése után ugyanúgy kell eljárni, mint az a) pontban,</w:t>
      </w:r>
    </w:p>
    <w:p w14:paraId="0C05ABC6" w14:textId="7A6A04DA" w:rsidR="00F23B7A" w:rsidRPr="006C72EB" w:rsidRDefault="00F23B7A" w:rsidP="00FE4455">
      <w:pPr>
        <w:pStyle w:val="Listaszerbekezds"/>
        <w:numPr>
          <w:ilvl w:val="0"/>
          <w:numId w:val="30"/>
        </w:numPr>
        <w:rPr>
          <w:rFonts w:asciiTheme="minorHAnsi" w:hAnsiTheme="minorHAnsi" w:cstheme="minorHAnsi"/>
        </w:rPr>
      </w:pPr>
      <w:r w:rsidRPr="006C72EB">
        <w:rPr>
          <w:rFonts w:asciiTheme="minorHAnsi" w:hAnsiTheme="minorHAnsi" w:cstheme="minorHAnsi"/>
        </w:rPr>
        <w:t xml:space="preserve">amennyiben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hitelszerződés része, azonban nem nyílik konkrét alkeret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hitelre, akkor a főkeret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szerepeltetendő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kell megnyitni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instrumentumot, ahol az instrumentum összege változhat, mivel nem kell lehívásonként új instrumentumot képezni.</w:t>
      </w:r>
    </w:p>
    <w:p w14:paraId="49B24919" w14:textId="77777777" w:rsidR="00D86DB7" w:rsidRPr="006C72EB" w:rsidRDefault="00D86DB7" w:rsidP="00D86DB7">
      <w:pPr>
        <w:spacing w:after="0"/>
        <w:rPr>
          <w:rFonts w:asciiTheme="minorHAnsi" w:eastAsia="Times New Roman" w:hAnsiTheme="minorHAnsi" w:cstheme="minorHAnsi"/>
          <w:color w:val="000000" w:themeColor="text1"/>
        </w:rPr>
      </w:pPr>
      <w:r w:rsidRPr="006C72EB">
        <w:rPr>
          <w:rFonts w:asciiTheme="minorHAnsi" w:hAnsiTheme="minorHAnsi" w:cstheme="minorHAnsi"/>
        </w:rPr>
        <w:t xml:space="preserve">Tranzakciós adatokat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folyószámlahitelek és hitelkártya követelések esetén nem kell jelenteni. Amennyiben </w:t>
      </w:r>
      <w:r w:rsidRPr="006C72EB">
        <w:rPr>
          <w:rFonts w:asciiTheme="minorHAnsi" w:eastAsia="Times New Roman" w:hAnsiTheme="minorHAnsi" w:cstheme="minorHAnsi"/>
          <w:color w:val="000000" w:themeColor="text1"/>
        </w:rPr>
        <w:t>problémássá válnak ezen instrumentumok (ha a hitel késedelmes/</w:t>
      </w:r>
      <w:proofErr w:type="spellStart"/>
      <w:r w:rsidRPr="006C72EB">
        <w:rPr>
          <w:rFonts w:asciiTheme="minorHAnsi" w:eastAsia="Times New Roman" w:hAnsiTheme="minorHAnsi" w:cstheme="minorHAnsi"/>
          <w:color w:val="000000" w:themeColor="text1"/>
        </w:rPr>
        <w:t>default</w:t>
      </w:r>
      <w:proofErr w:type="spellEnd"/>
      <w:r w:rsidRPr="006C72EB">
        <w:rPr>
          <w:rFonts w:asciiTheme="minorHAnsi" w:eastAsia="Times New Roman" w:hAnsiTheme="minorHAnsi" w:cstheme="minorHAnsi"/>
          <w:color w:val="000000" w:themeColor="text1"/>
        </w:rPr>
        <w:t xml:space="preserve">-os/ nemteljesítő – a három kategória közül a legkorábbi dátum szerint), a </w:t>
      </w:r>
      <w:proofErr w:type="spellStart"/>
      <w:r w:rsidRPr="006C72EB">
        <w:rPr>
          <w:rFonts w:asciiTheme="minorHAnsi" w:eastAsia="Times New Roman" w:hAnsiTheme="minorHAnsi" w:cstheme="minorHAnsi"/>
          <w:color w:val="000000" w:themeColor="text1"/>
        </w:rPr>
        <w:t>TORL</w:t>
      </w:r>
      <w:proofErr w:type="spellEnd"/>
      <w:r w:rsidRPr="006C72EB">
        <w:rPr>
          <w:rFonts w:asciiTheme="minorHAnsi" w:eastAsia="Times New Roman" w:hAnsiTheme="minorHAnsi" w:cstheme="minorHAnsi"/>
          <w:color w:val="000000" w:themeColor="text1"/>
        </w:rPr>
        <w:t xml:space="preserve"> kódú táblában jelenteni kell a megtérülés jellegű törlesztéseket ezen instrumentumok vonatkozásában is, illetve a késedelem jelentendő a </w:t>
      </w:r>
      <w:proofErr w:type="spellStart"/>
      <w:r w:rsidRPr="006C72EB">
        <w:rPr>
          <w:rFonts w:asciiTheme="minorHAnsi" w:eastAsia="Times New Roman" w:hAnsiTheme="minorHAnsi" w:cstheme="minorHAnsi"/>
          <w:color w:val="000000" w:themeColor="text1"/>
        </w:rPr>
        <w:t>KESD</w:t>
      </w:r>
      <w:proofErr w:type="spellEnd"/>
      <w:r w:rsidRPr="006C72EB">
        <w:rPr>
          <w:rFonts w:asciiTheme="minorHAnsi" w:eastAsia="Times New Roman" w:hAnsiTheme="minorHAnsi" w:cstheme="minorHAnsi"/>
          <w:color w:val="000000" w:themeColor="text1"/>
        </w:rPr>
        <w:t xml:space="preserve"> táblában. </w:t>
      </w:r>
    </w:p>
    <w:p w14:paraId="57AB19B9" w14:textId="77777777" w:rsidR="00D86DB7" w:rsidRPr="006C72EB" w:rsidRDefault="00D86DB7" w:rsidP="00D86DB7">
      <w:pPr>
        <w:spacing w:after="0"/>
        <w:rPr>
          <w:rFonts w:asciiTheme="minorHAnsi" w:hAnsiTheme="minorHAnsi" w:cstheme="minorHAnsi"/>
        </w:rPr>
      </w:pPr>
    </w:p>
    <w:p w14:paraId="5A06BFA6" w14:textId="77777777" w:rsidR="00D86DB7" w:rsidRPr="006C72EB" w:rsidRDefault="00D86DB7" w:rsidP="00C32852">
      <w:pPr>
        <w:ind w:left="360"/>
        <w:rPr>
          <w:rFonts w:asciiTheme="minorHAnsi" w:hAnsiTheme="minorHAnsi" w:cstheme="minorHAnsi"/>
        </w:rPr>
      </w:pP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folyószámlahitelek és hitelkártya követelések esetén a kamatadatok jelentős része nem töltendő (ld.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kamatokra vonatkozó leírása).</w:t>
      </w:r>
    </w:p>
    <w:p w14:paraId="31E3EC10" w14:textId="5958E325" w:rsidR="00F23B7A" w:rsidRPr="006C72EB" w:rsidRDefault="00F23B7A" w:rsidP="00F23B7A">
      <w:pPr>
        <w:rPr>
          <w:rFonts w:asciiTheme="minorHAnsi" w:hAnsiTheme="minorHAnsi" w:cstheme="minorHAnsi"/>
        </w:rPr>
      </w:pPr>
      <w:r w:rsidRPr="006C72EB">
        <w:rPr>
          <w:rFonts w:asciiTheme="minorHAnsi" w:hAnsiTheme="minorHAnsi" w:cstheme="minorHAnsi"/>
        </w:rPr>
        <w:t xml:space="preserve">A háztartási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hiteleket és a kártyahiteleket az a) első bekezdése szerint kell jelenteni.</w:t>
      </w:r>
    </w:p>
    <w:p w14:paraId="4CB49E0F" w14:textId="7C9692CD" w:rsidR="00AD2D6E" w:rsidRDefault="00AD2D6E" w:rsidP="00AD2D6E">
      <w:pPr>
        <w:autoSpaceDE w:val="0"/>
        <w:autoSpaceDN w:val="0"/>
        <w:spacing w:before="40" w:after="40" w:line="280" w:lineRule="atLeast"/>
        <w:rPr>
          <w:rFonts w:asciiTheme="minorHAnsi" w:hAnsiTheme="minorHAnsi" w:cstheme="minorHAnsi"/>
          <w:color w:val="000000"/>
        </w:rPr>
      </w:pPr>
      <w:r w:rsidRPr="006C72EB">
        <w:rPr>
          <w:rFonts w:asciiTheme="minorHAnsi" w:hAnsiTheme="minorHAnsi" w:cstheme="minorHAnsi"/>
        </w:rPr>
        <w:t xml:space="preserve">Az M03 adatgyűjtéssel konzisztensen </w:t>
      </w:r>
      <w:r w:rsidR="00F63C59" w:rsidRPr="006C72EB">
        <w:t>’Kamatmentes periódust biztosító hitelkártya követelés'</w:t>
      </w:r>
      <w:r w:rsidR="00F63C59" w:rsidRPr="006C72EB">
        <w:rPr>
          <w:rFonts w:asciiTheme="minorHAnsi" w:hAnsiTheme="minorHAnsi" w:cstheme="minorHAnsi"/>
          <w:b/>
        </w:rPr>
        <w:t xml:space="preserve"> </w:t>
      </w:r>
      <w:r w:rsidRPr="006C72EB">
        <w:rPr>
          <w:rFonts w:asciiTheme="minorHAnsi" w:hAnsiTheme="minorHAnsi" w:cstheme="minorHAnsi"/>
          <w:b/>
        </w:rPr>
        <w:t>(’</w:t>
      </w:r>
      <w:proofErr w:type="spellStart"/>
      <w:r w:rsidRPr="006C72EB">
        <w:rPr>
          <w:rFonts w:asciiTheme="minorHAnsi" w:hAnsiTheme="minorHAnsi" w:cstheme="minorHAnsi"/>
          <w:b/>
        </w:rPr>
        <w:t>HITKAR_KOV</w:t>
      </w:r>
      <w:proofErr w:type="spellEnd"/>
      <w:r w:rsidRPr="006C72EB">
        <w:rPr>
          <w:rFonts w:asciiTheme="minorHAnsi" w:hAnsiTheme="minorHAnsi" w:cstheme="minorHAnsi"/>
          <w:b/>
        </w:rPr>
        <w:t xml:space="preserve">’) </w:t>
      </w:r>
      <w:r w:rsidRPr="006C72EB">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6C72EB">
        <w:rPr>
          <w:rFonts w:asciiTheme="minorHAnsi" w:hAnsiTheme="minorHAnsi" w:cstheme="minorHAnsi"/>
        </w:rPr>
        <w:t>EGYEB_FHIT</w:t>
      </w:r>
      <w:proofErr w:type="spellEnd"/>
      <w:r w:rsidRPr="006C72EB">
        <w:rPr>
          <w:rFonts w:asciiTheme="minorHAnsi" w:hAnsiTheme="minorHAnsi" w:cstheme="minorHAnsi"/>
        </w:rPr>
        <w:t>’) között, míg nem lakossági partnerekkel szemben az Egyéb hitelek (’</w:t>
      </w:r>
      <w:proofErr w:type="spellStart"/>
      <w:r w:rsidRPr="006C72EB">
        <w:rPr>
          <w:rFonts w:asciiTheme="minorHAnsi" w:hAnsiTheme="minorHAnsi" w:cstheme="minorHAnsi"/>
        </w:rPr>
        <w:t>EGYEB_HIT</w:t>
      </w:r>
      <w:proofErr w:type="spellEnd"/>
      <w:r w:rsidRPr="006C72EB">
        <w:rPr>
          <w:rFonts w:asciiTheme="minorHAnsi" w:hAnsiTheme="minorHAnsi" w:cstheme="minorHAnsi"/>
        </w:rPr>
        <w:t>’) között, a szerződésben rögzített lejáratnak megfelelően kell kimutatni.</w:t>
      </w:r>
      <w:r w:rsidRPr="006C72EB">
        <w:rPr>
          <w:rFonts w:asciiTheme="minorHAnsi" w:hAnsiTheme="minorHAnsi" w:cstheme="minorHAnsi"/>
          <w:color w:val="000000"/>
        </w:rPr>
        <w:t xml:space="preserve">  </w:t>
      </w:r>
    </w:p>
    <w:p w14:paraId="4EAA9AE5" w14:textId="77777777" w:rsidR="00255461" w:rsidRPr="006C72EB" w:rsidRDefault="00255461" w:rsidP="00AD2D6E">
      <w:pPr>
        <w:autoSpaceDE w:val="0"/>
        <w:autoSpaceDN w:val="0"/>
        <w:spacing w:before="40" w:after="40" w:line="280" w:lineRule="atLeast"/>
        <w:rPr>
          <w:rFonts w:asciiTheme="minorHAnsi" w:hAnsiTheme="minorHAnsi" w:cstheme="minorHAnsi"/>
        </w:rPr>
      </w:pPr>
    </w:p>
    <w:p w14:paraId="235C68BB" w14:textId="77777777" w:rsidR="00255461" w:rsidRDefault="00255461" w:rsidP="00255461">
      <w:pPr>
        <w:pStyle w:val="Listaszerbekezds"/>
        <w:numPr>
          <w:ilvl w:val="0"/>
          <w:numId w:val="0"/>
        </w:numPr>
        <w:spacing w:after="0"/>
        <w:rPr>
          <w:rFonts w:eastAsia="Times New Roman" w:cstheme="minorHAnsi"/>
        </w:rPr>
      </w:pPr>
      <w:r>
        <w:rPr>
          <w:rFonts w:eastAsia="Times New Roman" w:cstheme="minorHAnsi"/>
        </w:rPr>
        <w:t xml:space="preserve">Az „eredeti lejárat” mezőben az M02/M03-as jelentésekkel konzisztensen kell eljárni azzal a kivétellel, hogy </w:t>
      </w:r>
      <w:proofErr w:type="spellStart"/>
      <w:r>
        <w:rPr>
          <w:rFonts w:eastAsia="Times New Roman" w:cstheme="minorHAnsi"/>
        </w:rPr>
        <w:t>rulírozó</w:t>
      </w:r>
      <w:proofErr w:type="spellEnd"/>
      <w:r>
        <w:rPr>
          <w:rFonts w:eastAsia="Times New Roman" w:cstheme="minorHAnsi"/>
        </w:rPr>
        <w:t xml:space="preserve"> folyószámlahitelek és kártyahitelek esetén is töltendő a mező olyan módon, hogy ha a hitelkeret rendelkezésre tartási ideje meghaladja az egy évet, akkor az ’1-2EV’ lejárati kategória jelentendő, egyéb esetben az éven belüli (’0-1EV’).  A „hátralévő lejárat” mező továbbra sem jelentendő a </w:t>
      </w:r>
      <w:proofErr w:type="spellStart"/>
      <w:r>
        <w:rPr>
          <w:rFonts w:eastAsia="Times New Roman" w:cstheme="minorHAnsi"/>
        </w:rPr>
        <w:t>rulírozó</w:t>
      </w:r>
      <w:proofErr w:type="spellEnd"/>
      <w:r>
        <w:rPr>
          <w:rFonts w:eastAsia="Times New Roman" w:cstheme="minorHAnsi"/>
        </w:rPr>
        <w:t xml:space="preserve"> folyószámlahitelek és a kártyahitelek esetén.</w:t>
      </w:r>
    </w:p>
    <w:p w14:paraId="5072B7D3" w14:textId="48208FFF" w:rsidR="00AD2D6E" w:rsidRDefault="00AD2D6E" w:rsidP="00F23B7A">
      <w:pPr>
        <w:rPr>
          <w:rFonts w:asciiTheme="minorHAnsi" w:hAnsiTheme="minorHAnsi" w:cstheme="minorHAnsi"/>
        </w:rPr>
      </w:pPr>
    </w:p>
    <w:p w14:paraId="02FA8B29" w14:textId="62072010" w:rsidR="008E431D" w:rsidRDefault="00255461" w:rsidP="00AF73F2">
      <w:pPr>
        <w:ind w:left="720" w:hanging="360"/>
      </w:pPr>
      <w:r w:rsidRPr="00AF73F2">
        <w:rPr>
          <w:rFonts w:asciiTheme="minorHAnsi" w:hAnsiTheme="minorHAnsi" w:cstheme="minorHAnsi"/>
        </w:rPr>
        <w:t xml:space="preserve">Minden esetben töltendő az </w:t>
      </w:r>
      <w:proofErr w:type="spellStart"/>
      <w:r w:rsidRPr="00AF73F2">
        <w:rPr>
          <w:rFonts w:asciiTheme="minorHAnsi" w:hAnsiTheme="minorHAnsi" w:cstheme="minorHAnsi"/>
        </w:rPr>
        <w:t>INSTK</w:t>
      </w:r>
      <w:proofErr w:type="spellEnd"/>
      <w:r w:rsidRPr="00AF73F2">
        <w:rPr>
          <w:rFonts w:asciiTheme="minorHAnsi" w:hAnsiTheme="minorHAnsi" w:cstheme="minorHAnsi"/>
        </w:rPr>
        <w:t xml:space="preserve"> táblában „A (keret)szerződés lejáratának időpontja”, az </w:t>
      </w:r>
      <w:proofErr w:type="spellStart"/>
      <w:r w:rsidRPr="00AF73F2">
        <w:rPr>
          <w:rFonts w:asciiTheme="minorHAnsi" w:hAnsiTheme="minorHAnsi" w:cstheme="minorHAnsi"/>
        </w:rPr>
        <w:t>INSTR</w:t>
      </w:r>
      <w:proofErr w:type="spellEnd"/>
      <w:r w:rsidRPr="00AF73F2">
        <w:rPr>
          <w:rFonts w:asciiTheme="minorHAnsi" w:hAnsiTheme="minorHAnsi" w:cstheme="minorHAnsi"/>
        </w:rPr>
        <w:t xml:space="preserve"> táblában pedig a „Az instrumentum szerződésben rögzített lejáratának időpontja” mező.  Amennyiben az igénybevétel végső időpontja nem kerül a szerződésben meghatározásra, akkor a következő felülvizsgálat napja jelentendő.</w:t>
      </w:r>
      <w:r w:rsidR="008E431D" w:rsidRPr="00AF73F2">
        <w:rPr>
          <w:rFonts w:asciiTheme="minorHAnsi" w:hAnsiTheme="minorHAnsi" w:cstheme="minorHAnsi"/>
        </w:rPr>
        <w:t xml:space="preserve"> Az indulás napja mező azonban nem módosítandó a felülvizsgálat ténye miatt, így az az eredeti indulás napja marad. Ez azt jelenti, hogy az első felülvizsgálat után </w:t>
      </w:r>
      <w:proofErr w:type="spellStart"/>
      <w:r w:rsidR="008E431D" w:rsidRPr="00AF73F2">
        <w:rPr>
          <w:rFonts w:asciiTheme="minorHAnsi" w:hAnsiTheme="minorHAnsi" w:cstheme="minorHAnsi"/>
        </w:rPr>
        <w:t>enm</w:t>
      </w:r>
      <w:proofErr w:type="spellEnd"/>
      <w:r w:rsidR="008E431D" w:rsidRPr="00AF73F2">
        <w:rPr>
          <w:rFonts w:asciiTheme="minorHAnsi" w:hAnsiTheme="minorHAnsi" w:cstheme="minorHAnsi"/>
        </w:rPr>
        <w:t xml:space="preserve"> lehet már kiszámolni az indulás nap és a lejárat napja különbségeként az eredeti lejárat kategóriát, ami az M02/M03-nak megfelelően jelentendő, azaz </w:t>
      </w:r>
      <w:r w:rsidR="008E431D" w:rsidRPr="00AF73F2">
        <w:t xml:space="preserve">amennyiben valamely hitelkonstrukció esetében lehetőség van bizonyos, előre meghatározott </w:t>
      </w:r>
      <w:proofErr w:type="spellStart"/>
      <w:r w:rsidR="008E431D" w:rsidRPr="00AF73F2">
        <w:t>időszakonkénti</w:t>
      </w:r>
      <w:proofErr w:type="spellEnd"/>
      <w:r w:rsidR="008E431D" w:rsidRPr="00AF73F2">
        <w:t xml:space="preserve"> felülvizsgálatra, amelynek eredményeképpen a hitel bármely fél kezdeményezésére felmondható, akkor a szerződés eredeti lejáratának a két felülvizsgálat közötti időintervallumot kell tekinteni.</w:t>
      </w:r>
    </w:p>
    <w:p w14:paraId="56B4D385" w14:textId="60B95DBD" w:rsidR="00255461" w:rsidRPr="006C72EB" w:rsidRDefault="00255461" w:rsidP="00255461">
      <w:pPr>
        <w:rPr>
          <w:rFonts w:asciiTheme="minorHAnsi" w:hAnsiTheme="minorHAnsi" w:cstheme="minorHAnsi"/>
        </w:rPr>
      </w:pPr>
    </w:p>
    <w:p w14:paraId="1A08FF2F" w14:textId="77777777" w:rsidR="00081E6D" w:rsidRPr="006C72EB" w:rsidRDefault="00081E6D" w:rsidP="00081E6D">
      <w:pPr>
        <w:ind w:left="720" w:hanging="360"/>
        <w:rPr>
          <w:rFonts w:asciiTheme="minorHAnsi" w:hAnsiTheme="minorHAnsi" w:cstheme="minorHAnsi"/>
        </w:rPr>
      </w:pPr>
    </w:p>
    <w:p w14:paraId="4F546A2B" w14:textId="61E0B50D" w:rsidR="006C1FB5" w:rsidRPr="006C72EB" w:rsidRDefault="00C03BC7" w:rsidP="00D47A9D">
      <w:pPr>
        <w:pStyle w:val="Cmsor3"/>
        <w:rPr>
          <w:rFonts w:asciiTheme="minorHAnsi" w:hAnsiTheme="minorHAnsi" w:cstheme="minorHAnsi"/>
          <w:b/>
          <w:szCs w:val="20"/>
        </w:rPr>
      </w:pPr>
      <w:bookmarkStart w:id="374" w:name="_Toc64967423"/>
      <w:bookmarkStart w:id="375" w:name="_Toc149902046"/>
      <w:bookmarkStart w:id="376" w:name="_Toc188019116"/>
      <w:r w:rsidRPr="006C72EB">
        <w:rPr>
          <w:rFonts w:asciiTheme="minorHAnsi" w:hAnsiTheme="minorHAnsi" w:cstheme="minorHAnsi"/>
          <w:b/>
          <w:szCs w:val="20"/>
        </w:rPr>
        <w:t>Átsorolások kezelése az adatmodellben</w:t>
      </w:r>
      <w:bookmarkEnd w:id="374"/>
      <w:bookmarkEnd w:id="375"/>
      <w:bookmarkEnd w:id="376"/>
    </w:p>
    <w:p w14:paraId="4B5FE9C8" w14:textId="4B735624" w:rsidR="00186FE4" w:rsidRPr="006C72EB" w:rsidRDefault="0019763F" w:rsidP="005847F9">
      <w:pPr>
        <w:rPr>
          <w:rFonts w:asciiTheme="minorHAnsi" w:hAnsiTheme="minorHAnsi" w:cstheme="minorHAnsi"/>
        </w:rPr>
      </w:pPr>
      <w:r w:rsidRPr="006C72EB">
        <w:rPr>
          <w:rFonts w:asciiTheme="minorHAnsi" w:hAnsiTheme="minorHAnsi" w:cstheme="minorHAnsi"/>
        </w:rPr>
        <w:t xml:space="preserve">Az aggregált/dimenzionált jelentések felépítése érdekében szükséges leképezni az adatmodellben is az aggregált/dimenzionált táblákban átsorolásként jelentett állományokat/mozgásokat. Amennyiben az adatmodellen belül történik az átsorolás, akkor az leképezhető a feldolgozó rendszerekben az adott attribútum változása alapján (pl. </w:t>
      </w:r>
      <w:r w:rsidR="00501639" w:rsidRPr="006C72EB">
        <w:rPr>
          <w:rFonts w:asciiTheme="minorHAnsi" w:hAnsiTheme="minorHAnsi" w:cstheme="minorHAnsi"/>
        </w:rPr>
        <w:t>’</w:t>
      </w:r>
      <w:r w:rsidRPr="006C72EB">
        <w:rPr>
          <w:rFonts w:asciiTheme="minorHAnsi" w:hAnsiTheme="minorHAnsi" w:cstheme="minorHAnsi"/>
        </w:rPr>
        <w:t>A</w:t>
      </w:r>
      <w:r w:rsidR="00501639" w:rsidRPr="006C72EB">
        <w:rPr>
          <w:rFonts w:asciiTheme="minorHAnsi" w:hAnsiTheme="minorHAnsi" w:cstheme="minorHAnsi"/>
        </w:rPr>
        <w:t>’</w:t>
      </w:r>
      <w:r w:rsidRPr="006C72EB">
        <w:rPr>
          <w:rFonts w:asciiTheme="minorHAnsi" w:hAnsiTheme="minorHAnsi" w:cstheme="minorHAnsi"/>
        </w:rPr>
        <w:t xml:space="preserve"> szektoros ügyfél pénzügyi szektorba kerülése, instrumentum devizanemének megváltozása, eredeti lejárat </w:t>
      </w:r>
      <w:proofErr w:type="gramStart"/>
      <w:r w:rsidRPr="006C72EB">
        <w:rPr>
          <w:rFonts w:asciiTheme="minorHAnsi" w:hAnsiTheme="minorHAnsi" w:cstheme="minorHAnsi"/>
        </w:rPr>
        <w:t>megváltozása,</w:t>
      </w:r>
      <w:proofErr w:type="gramEnd"/>
      <w:r w:rsidRPr="006C72EB">
        <w:rPr>
          <w:rFonts w:asciiTheme="minorHAnsi" w:hAnsiTheme="minorHAnsi" w:cstheme="minorHAnsi"/>
        </w:rPr>
        <w:t xml:space="preserve"> stb.). </w:t>
      </w:r>
      <w:r w:rsidR="00186FE4" w:rsidRPr="006C72EB">
        <w:rPr>
          <w:rFonts w:asciiTheme="minorHAnsi" w:hAnsiTheme="minorHAnsi" w:cstheme="minorHAnsi"/>
        </w:rPr>
        <w:t>Amennyiben az átsorolás olyan attribútumokat érint, amelyek befolyásolják a HITREG-relevanciát, a következőképpen kell eljárni:</w:t>
      </w:r>
    </w:p>
    <w:p w14:paraId="41728FDB" w14:textId="1A848949" w:rsidR="00186FE4" w:rsidRPr="006C72EB" w:rsidRDefault="00186FE4" w:rsidP="00186FE4">
      <w:pPr>
        <w:pStyle w:val="Listaszerbekezds"/>
        <w:numPr>
          <w:ilvl w:val="0"/>
          <w:numId w:val="17"/>
        </w:numPr>
        <w:rPr>
          <w:rFonts w:asciiTheme="minorHAnsi" w:hAnsiTheme="minorHAnsi" w:cstheme="minorHAnsi"/>
        </w:rPr>
      </w:pPr>
      <w:r w:rsidRPr="006C72EB">
        <w:rPr>
          <w:rFonts w:asciiTheme="minorHAnsi" w:hAnsiTheme="minorHAnsi" w:cstheme="minorHAnsi"/>
        </w:rPr>
        <w:t xml:space="preserve">korábban </w:t>
      </w:r>
      <w:r w:rsidR="00E0037A" w:rsidRPr="006C72EB">
        <w:rPr>
          <w:rFonts w:asciiTheme="minorHAnsi" w:hAnsiTheme="minorHAnsi" w:cstheme="minorHAnsi"/>
        </w:rPr>
        <w:t>nem HITREG-releváns</w:t>
      </w:r>
      <w:r w:rsidRPr="006C72EB">
        <w:rPr>
          <w:rFonts w:asciiTheme="minorHAnsi" w:hAnsiTheme="minorHAnsi" w:cstheme="minorHAnsi"/>
        </w:rPr>
        <w:t xml:space="preserve"> szektoron </w:t>
      </w:r>
      <w:r w:rsidR="00E0037A" w:rsidRPr="006C72EB">
        <w:rPr>
          <w:rFonts w:asciiTheme="minorHAnsi" w:hAnsiTheme="minorHAnsi" w:cstheme="minorHAnsi"/>
        </w:rPr>
        <w:t xml:space="preserve">(C szektor, kivéve C6) </w:t>
      </w:r>
      <w:r w:rsidRPr="006C72EB">
        <w:rPr>
          <w:rFonts w:asciiTheme="minorHAnsi" w:hAnsiTheme="minorHAnsi" w:cstheme="minorHAnsi"/>
        </w:rPr>
        <w:t xml:space="preserve">nyilvántartott ügyfél </w:t>
      </w:r>
      <w:r w:rsidR="00B07CA8" w:rsidRPr="006C72EB">
        <w:rPr>
          <w:rFonts w:asciiTheme="minorHAnsi" w:hAnsiTheme="minorHAnsi" w:cstheme="minorHAnsi"/>
        </w:rPr>
        <w:t>HITREG-releváns</w:t>
      </w:r>
      <w:r w:rsidRPr="006C72EB">
        <w:rPr>
          <w:rFonts w:asciiTheme="minorHAnsi" w:hAnsiTheme="minorHAnsi" w:cstheme="minorHAnsi"/>
        </w:rPr>
        <w:t xml:space="preserve"> szektorra kerül vagy korábban nem HITREG-releváns (szürkített kódértékű) instrumentum HITREG-releváns instrumentumra vált, ezáltal korábban HITREG-ben nem szereplő instrumentum bekerül a HITREG-be: a keletkezés módja ’</w:t>
      </w:r>
      <w:proofErr w:type="spellStart"/>
      <w:r w:rsidRPr="006C72EB">
        <w:rPr>
          <w:rFonts w:asciiTheme="minorHAnsi" w:hAnsiTheme="minorHAnsi" w:cstheme="minorHAnsi"/>
        </w:rPr>
        <w:t>ATSOROL</w:t>
      </w:r>
      <w:proofErr w:type="spellEnd"/>
      <w:r w:rsidRPr="006C72EB">
        <w:rPr>
          <w:rFonts w:asciiTheme="minorHAnsi" w:hAnsiTheme="minorHAnsi" w:cstheme="minorHAnsi"/>
        </w:rPr>
        <w:t>’ kell legyen.</w:t>
      </w:r>
    </w:p>
    <w:p w14:paraId="73D0D1A3" w14:textId="660B239B" w:rsidR="00186FE4" w:rsidRPr="006C72EB" w:rsidRDefault="00186FE4" w:rsidP="00186FE4">
      <w:pPr>
        <w:pStyle w:val="Listaszerbekezds"/>
        <w:numPr>
          <w:ilvl w:val="0"/>
          <w:numId w:val="17"/>
        </w:numPr>
        <w:rPr>
          <w:rFonts w:asciiTheme="minorHAnsi" w:hAnsiTheme="minorHAnsi" w:cstheme="minorHAnsi"/>
        </w:rPr>
      </w:pPr>
      <w:r w:rsidRPr="006C72EB">
        <w:rPr>
          <w:rFonts w:asciiTheme="minorHAnsi" w:hAnsiTheme="minorHAnsi" w:cstheme="minorHAnsi"/>
        </w:rPr>
        <w:t>korábban HITREG-releváns instrumentum</w:t>
      </w:r>
      <w:r w:rsidR="00C630D5" w:rsidRPr="006C72EB">
        <w:rPr>
          <w:rFonts w:asciiTheme="minorHAnsi" w:hAnsiTheme="minorHAnsi" w:cstheme="minorHAnsi"/>
        </w:rPr>
        <w:t xml:space="preserve"> típus</w:t>
      </w:r>
      <w:r w:rsidRPr="006C72EB">
        <w:rPr>
          <w:rFonts w:asciiTheme="minorHAnsi" w:hAnsiTheme="minorHAnsi" w:cstheme="minorHAnsi"/>
        </w:rPr>
        <w:t xml:space="preserve"> nem HITREG-releváns instrumentum</w:t>
      </w:r>
      <w:r w:rsidR="00C630D5" w:rsidRPr="006C72EB">
        <w:rPr>
          <w:rFonts w:asciiTheme="minorHAnsi" w:hAnsiTheme="minorHAnsi" w:cstheme="minorHAnsi"/>
        </w:rPr>
        <w:t xml:space="preserve"> típus</w:t>
      </w:r>
      <w:r w:rsidRPr="006C72EB">
        <w:rPr>
          <w:rFonts w:asciiTheme="minorHAnsi" w:hAnsiTheme="minorHAnsi" w:cstheme="minorHAnsi"/>
        </w:rPr>
        <w:t xml:space="preserve">ra vált: a megszűnés módja </w:t>
      </w:r>
      <w:proofErr w:type="spellStart"/>
      <w:r w:rsidR="00501639" w:rsidRPr="006C72EB">
        <w:rPr>
          <w:rFonts w:asciiTheme="minorHAnsi" w:hAnsiTheme="minorHAnsi" w:cstheme="minorHAnsi"/>
        </w:rPr>
        <w:t>INSTM</w:t>
      </w:r>
      <w:proofErr w:type="spellEnd"/>
      <w:r w:rsidR="00501639" w:rsidRPr="006C72EB">
        <w:rPr>
          <w:rFonts w:asciiTheme="minorHAnsi" w:hAnsiTheme="minorHAnsi" w:cstheme="minorHAnsi"/>
        </w:rPr>
        <w:t xml:space="preserve">-ben </w:t>
      </w:r>
      <w:r w:rsidRPr="006C72EB">
        <w:rPr>
          <w:rFonts w:asciiTheme="minorHAnsi" w:hAnsiTheme="minorHAnsi" w:cstheme="minorHAnsi"/>
        </w:rPr>
        <w:t>’</w:t>
      </w:r>
      <w:proofErr w:type="spellStart"/>
      <w:r w:rsidRPr="006C72EB">
        <w:rPr>
          <w:rFonts w:asciiTheme="minorHAnsi" w:hAnsiTheme="minorHAnsi" w:cstheme="minorHAnsi"/>
        </w:rPr>
        <w:t>ATSOROL</w:t>
      </w:r>
      <w:proofErr w:type="spellEnd"/>
      <w:r w:rsidRPr="006C72EB">
        <w:rPr>
          <w:rFonts w:asciiTheme="minorHAnsi" w:hAnsiTheme="minorHAnsi" w:cstheme="minorHAnsi"/>
        </w:rPr>
        <w:t>’ -</w:t>
      </w:r>
      <w:proofErr w:type="spellStart"/>
      <w:r w:rsidRPr="006C72EB">
        <w:rPr>
          <w:rFonts w:asciiTheme="minorHAnsi" w:hAnsiTheme="minorHAnsi" w:cstheme="minorHAnsi"/>
        </w:rPr>
        <w:t>tként</w:t>
      </w:r>
      <w:proofErr w:type="spellEnd"/>
      <w:r w:rsidRPr="006C72EB">
        <w:rPr>
          <w:rFonts w:asciiTheme="minorHAnsi" w:hAnsiTheme="minorHAnsi" w:cstheme="minorHAnsi"/>
        </w:rPr>
        <w:t xml:space="preserve"> jelentendő (ha az ügyfél vált HITREG-en kívüli szektorra, a vonatkozó rendelet előírása szerint bent kell tartani az adatmodellben).</w:t>
      </w:r>
    </w:p>
    <w:p w14:paraId="2AC7888B" w14:textId="52739E24" w:rsidR="00BC30CE" w:rsidRPr="006C72EB" w:rsidRDefault="00186FE4" w:rsidP="00BC30CE">
      <w:pPr>
        <w:rPr>
          <w:rFonts w:asciiTheme="minorHAnsi" w:hAnsiTheme="minorHAnsi" w:cstheme="minorHAnsi"/>
        </w:rPr>
      </w:pPr>
      <w:r w:rsidRPr="006C72EB">
        <w:rPr>
          <w:rFonts w:asciiTheme="minorHAnsi" w:hAnsiTheme="minorHAnsi" w:cstheme="minorHAnsi"/>
        </w:rPr>
        <w:t>Amennyiben valamely instrumentum olyan módon változik, hogy az nem okoz HITREG-</w:t>
      </w:r>
      <w:proofErr w:type="spellStart"/>
      <w:r w:rsidRPr="006C72EB">
        <w:rPr>
          <w:rFonts w:asciiTheme="minorHAnsi" w:hAnsiTheme="minorHAnsi" w:cstheme="minorHAnsi"/>
        </w:rPr>
        <w:t>ből</w:t>
      </w:r>
      <w:proofErr w:type="spellEnd"/>
      <w:r w:rsidRPr="006C72EB">
        <w:rPr>
          <w:rFonts w:asciiTheme="minorHAnsi" w:hAnsiTheme="minorHAnsi" w:cstheme="minorHAnsi"/>
        </w:rPr>
        <w:t xml:space="preserve"> való kikerülést vagy HITREG-be való bekerülést, azonban technikailag a banki rendszerben új instrumentum keletkezik, a keletkező és a megszűnő instrumentumoknál is az ’</w:t>
      </w:r>
      <w:proofErr w:type="spellStart"/>
      <w:r w:rsidRPr="006C72EB">
        <w:rPr>
          <w:rFonts w:asciiTheme="minorHAnsi" w:hAnsiTheme="minorHAnsi" w:cstheme="minorHAnsi"/>
        </w:rPr>
        <w:t>ATSOROL</w:t>
      </w:r>
      <w:proofErr w:type="spellEnd"/>
      <w:r w:rsidRPr="006C72EB">
        <w:rPr>
          <w:rFonts w:asciiTheme="minorHAnsi" w:hAnsiTheme="minorHAnsi" w:cstheme="minorHAnsi"/>
        </w:rPr>
        <w:t xml:space="preserve">’ kód alkalmazandó keletkezési, illetve megszűnési módként. </w:t>
      </w:r>
      <w:r w:rsidR="00BC30CE">
        <w:rPr>
          <w:rFonts w:asciiTheme="minorHAnsi" w:hAnsiTheme="minorHAnsi" w:cstheme="minorHAnsi"/>
        </w:rPr>
        <w:t xml:space="preserve">Ebben az esetben a szerződéskötés napja, indulás napja, elszámolás napja mezők nem módosítandók az eredeti instrumentumhoz képest, a lejárat is az eredeti instrumentum adatai szerint kalkulálandó és jelentendő. </w:t>
      </w:r>
    </w:p>
    <w:p w14:paraId="578FAAF9" w14:textId="43CE0EC4" w:rsidR="00186FE4" w:rsidRPr="006C72EB" w:rsidRDefault="00186FE4" w:rsidP="00186FE4">
      <w:pPr>
        <w:rPr>
          <w:rFonts w:asciiTheme="minorHAnsi" w:hAnsiTheme="minorHAnsi" w:cstheme="minorHAnsi"/>
        </w:rPr>
      </w:pPr>
    </w:p>
    <w:p w14:paraId="7F9DFB9B" w14:textId="7E6F513B" w:rsidR="006C1FB5" w:rsidRPr="006C72EB" w:rsidRDefault="00186FE4" w:rsidP="005847F9">
      <w:pPr>
        <w:rPr>
          <w:rFonts w:asciiTheme="minorHAnsi" w:hAnsiTheme="minorHAnsi" w:cstheme="minorHAnsi"/>
        </w:rPr>
      </w:pPr>
      <w:r w:rsidRPr="006C72EB">
        <w:rPr>
          <w:rFonts w:asciiTheme="minorHAnsi" w:hAnsiTheme="minorHAnsi" w:cstheme="minorHAnsi"/>
        </w:rPr>
        <w:t xml:space="preserve">Amennyiben bármely változás korábbi hibára vezethető vissza (pl. korábban rossz eredeti lejáraton szerepelt a hitel, téves volt a </w:t>
      </w:r>
      <w:proofErr w:type="gramStart"/>
      <w:r w:rsidRPr="006C72EB">
        <w:rPr>
          <w:rFonts w:asciiTheme="minorHAnsi" w:hAnsiTheme="minorHAnsi" w:cstheme="minorHAnsi"/>
        </w:rPr>
        <w:t>szek</w:t>
      </w:r>
      <w:r w:rsidR="00776E36" w:rsidRPr="006C72EB">
        <w:rPr>
          <w:rFonts w:asciiTheme="minorHAnsi" w:hAnsiTheme="minorHAnsi" w:cstheme="minorHAnsi"/>
        </w:rPr>
        <w:t>t</w:t>
      </w:r>
      <w:r w:rsidRPr="006C72EB">
        <w:rPr>
          <w:rFonts w:asciiTheme="minorHAnsi" w:hAnsiTheme="minorHAnsi" w:cstheme="minorHAnsi"/>
        </w:rPr>
        <w:t>orbesorolás,</w:t>
      </w:r>
      <w:proofErr w:type="gramEnd"/>
      <w:r w:rsidRPr="006C72EB">
        <w:rPr>
          <w:rFonts w:asciiTheme="minorHAnsi" w:hAnsiTheme="minorHAnsi" w:cstheme="minorHAnsi"/>
        </w:rPr>
        <w:t xml:space="preserve"> stb.), akkor a jelenlegi gyakorlatnak megfelelően az MNB kérhet visszamenőleges módosítást a hitelintézettel egyeztetett módon.</w:t>
      </w:r>
    </w:p>
    <w:p w14:paraId="2026BECA" w14:textId="00C0197E" w:rsidR="008B2229" w:rsidRDefault="008B2229" w:rsidP="008B2229">
      <w:pPr>
        <w:rPr>
          <w:rFonts w:asciiTheme="minorHAnsi" w:hAnsiTheme="minorHAnsi" w:cstheme="minorHAnsi"/>
        </w:rPr>
      </w:pPr>
      <w:r w:rsidRPr="006C72EB">
        <w:rPr>
          <w:rFonts w:asciiTheme="minorHAnsi" w:hAnsiTheme="minorHAnsi" w:cstheme="minorHAnsi"/>
        </w:rPr>
        <w:t>’</w:t>
      </w:r>
      <w:proofErr w:type="spellStart"/>
      <w:r w:rsidRPr="006C72EB">
        <w:rPr>
          <w:rFonts w:asciiTheme="minorHAnsi" w:hAnsiTheme="minorHAnsi" w:cstheme="minorHAnsi"/>
        </w:rPr>
        <w:t>ATSOROL</w:t>
      </w:r>
      <w:proofErr w:type="spellEnd"/>
      <w:r w:rsidRPr="006C72EB">
        <w:rPr>
          <w:rFonts w:asciiTheme="minorHAnsi" w:hAnsiTheme="minorHAnsi" w:cstheme="minorHAnsi"/>
        </w:rPr>
        <w:t>’ keletkezési kód esetén nem kell jelenteni az új szerződéses kamat adatokat, az HITREG</w:t>
      </w:r>
      <w:r w:rsidR="008772C9" w:rsidRPr="006C72EB">
        <w:rPr>
          <w:rFonts w:asciiTheme="minorHAnsi" w:hAnsiTheme="minorHAnsi" w:cstheme="minorHAnsi"/>
        </w:rPr>
        <w:t xml:space="preserve"> </w:t>
      </w:r>
      <w:r w:rsidRPr="006C72EB">
        <w:rPr>
          <w:rFonts w:asciiTheme="minorHAnsi" w:hAnsiTheme="minorHAnsi" w:cstheme="minorHAnsi"/>
        </w:rPr>
        <w:t>-</w:t>
      </w:r>
      <w:r w:rsidR="008772C9" w:rsidRPr="006C72EB">
        <w:rPr>
          <w:rFonts w:asciiTheme="minorHAnsi" w:hAnsiTheme="minorHAnsi" w:cstheme="minorHAnsi"/>
        </w:rPr>
        <w:t xml:space="preserve"> </w:t>
      </w:r>
      <w:r w:rsidRPr="006C72EB">
        <w:rPr>
          <w:rFonts w:asciiTheme="minorHAnsi" w:hAnsiTheme="minorHAnsi" w:cstheme="minorHAnsi"/>
        </w:rPr>
        <w:t xml:space="preserve">releváns szektorba kerülést megelőző törlesztési események nem jelentendők.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 „Késedelmes összeg – tőke/kamat/díjak” mezőkben és az „Aggregált késedelem összege (tőke/kamat/díjak)” mezőkben ugyanazt az értéket lehet szerepeltetni abban a vonatkozási időszakban, amikor bekerül a hitel a HITREG-be abban az esetben, ha nincs információ az átvett hitelek tekintetében a legkorábbi késedelmes összegről. </w:t>
      </w:r>
    </w:p>
    <w:p w14:paraId="399ACCD5" w14:textId="3D88E561" w:rsidR="008B2229" w:rsidRPr="006C72EB" w:rsidRDefault="00526BE3" w:rsidP="005847F9">
      <w:pPr>
        <w:rPr>
          <w:rFonts w:asciiTheme="minorHAnsi" w:hAnsiTheme="minorHAnsi" w:cstheme="minorHAnsi"/>
        </w:rPr>
      </w:pPr>
      <w:r w:rsidRPr="006C72EB">
        <w:rPr>
          <w:rFonts w:asciiTheme="minorHAnsi" w:hAnsiTheme="minorHAnsi" w:cstheme="minorHAnsi"/>
        </w:rPr>
        <w:t xml:space="preserve">Amennyiben technikai probléma miatt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nyílt instrumentumot lezárja a nyilvántartási rendszer, majd új instrumentum azonosítóval újat nyit, a lezárt instrumentum megszűnéseként és az új instrumentum keletkezési kódjaként is </w:t>
      </w:r>
      <w:proofErr w:type="spellStart"/>
      <w:r w:rsidRPr="006C72EB">
        <w:rPr>
          <w:rFonts w:asciiTheme="minorHAnsi" w:hAnsiTheme="minorHAnsi" w:cstheme="minorHAnsi"/>
        </w:rPr>
        <w:t>ATSOROL</w:t>
      </w:r>
      <w:proofErr w:type="spellEnd"/>
      <w:r w:rsidRPr="006C72EB">
        <w:rPr>
          <w:rFonts w:asciiTheme="minorHAnsi" w:hAnsiTheme="minorHAnsi" w:cstheme="minorHAnsi"/>
        </w:rPr>
        <w:t xml:space="preserve"> jelentendő.</w:t>
      </w:r>
    </w:p>
    <w:p w14:paraId="47D48458" w14:textId="5B62ADB0" w:rsidR="004015A0" w:rsidRPr="006C72EB" w:rsidRDefault="004015A0" w:rsidP="005E5287">
      <w:pPr>
        <w:pStyle w:val="Cmsor3"/>
        <w:rPr>
          <w:rFonts w:asciiTheme="minorHAnsi" w:hAnsiTheme="minorHAnsi" w:cstheme="minorHAnsi"/>
          <w:b/>
          <w:szCs w:val="20"/>
        </w:rPr>
      </w:pPr>
      <w:bookmarkStart w:id="377" w:name="_Toc64967424"/>
      <w:bookmarkStart w:id="378" w:name="_Toc149902047"/>
      <w:bookmarkStart w:id="379" w:name="_Toc188019117"/>
      <w:r w:rsidRPr="006C72EB">
        <w:rPr>
          <w:rFonts w:asciiTheme="minorHAnsi" w:hAnsiTheme="minorHAnsi" w:cstheme="minorHAnsi"/>
          <w:b/>
          <w:szCs w:val="20"/>
        </w:rPr>
        <w:t>Magáncsőd jelentésének módja</w:t>
      </w:r>
      <w:bookmarkEnd w:id="377"/>
      <w:bookmarkEnd w:id="378"/>
      <w:bookmarkEnd w:id="379"/>
    </w:p>
    <w:p w14:paraId="604C9614" w14:textId="3C88CEB1" w:rsidR="004015A0" w:rsidRPr="006C72EB" w:rsidRDefault="004015A0" w:rsidP="005847F9">
      <w:pPr>
        <w:rPr>
          <w:rFonts w:asciiTheme="minorHAnsi" w:hAnsiTheme="minorHAnsi" w:cstheme="minorHAnsi"/>
        </w:rPr>
      </w:pPr>
      <w:r w:rsidRPr="006C72EB">
        <w:rPr>
          <w:rFonts w:asciiTheme="minorHAnsi" w:hAnsiTheme="minorHAnsi" w:cstheme="minorHAnsi"/>
        </w:rPr>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6C72EB">
        <w:rPr>
          <w:rFonts w:asciiTheme="minorHAnsi" w:hAnsiTheme="minorHAnsi" w:cstheme="minorHAnsi"/>
          <w:color w:val="FF0000"/>
        </w:rPr>
        <w:t xml:space="preserve"> </w:t>
      </w:r>
      <w:r w:rsidRPr="006C72EB">
        <w:rPr>
          <w:rFonts w:asciiTheme="minorHAnsi" w:hAnsiTheme="minorHAnsi" w:cstheme="minorHAnsi"/>
        </w:rPr>
        <w:t>minősülnek-e, ugyanígy a nemteljesítés megállapítása is egyedileg kell történjen</w:t>
      </w:r>
      <w:r w:rsidR="00BB1742" w:rsidRPr="006C72EB">
        <w:rPr>
          <w:rFonts w:asciiTheme="minorHAnsi" w:hAnsiTheme="minorHAnsi" w:cstheme="minorHAnsi"/>
        </w:rPr>
        <w:t>,</w:t>
      </w:r>
      <w:r w:rsidRPr="006C72EB">
        <w:rPr>
          <w:rFonts w:asciiTheme="minorHAnsi" w:hAnsiTheme="minorHAnsi" w:cstheme="minorHAnsi"/>
        </w:rPr>
        <w:t xml:space="preserve"> a vonatkozó előírásoknak</w:t>
      </w:r>
      <w:r w:rsidR="00BB1742" w:rsidRPr="006C72EB">
        <w:rPr>
          <w:rFonts w:asciiTheme="minorHAnsi" w:hAnsiTheme="minorHAnsi" w:cstheme="minorHAnsi"/>
        </w:rPr>
        <w:t xml:space="preserve"> megfelelően.</w:t>
      </w:r>
    </w:p>
    <w:p w14:paraId="676E2D99" w14:textId="516AE502" w:rsidR="000A3FC9" w:rsidRPr="006C72EB" w:rsidRDefault="000A3FC9" w:rsidP="005847F9">
      <w:pPr>
        <w:rPr>
          <w:rFonts w:asciiTheme="minorHAnsi" w:hAnsiTheme="minorHAnsi" w:cstheme="minorHAnsi"/>
        </w:rPr>
      </w:pPr>
      <w:r w:rsidRPr="006C72EB">
        <w:rPr>
          <w:rFonts w:asciiTheme="minorHAnsi" w:hAnsiTheme="minorHAnsi" w:cstheme="minorHAnsi"/>
        </w:rPr>
        <w:t xml:space="preserve">Amennyiben a magáncsőddel érintett szerződés esetén technikailag új szerződés keletkezne, a régi szerződés lezárásához kapcsolódó </w:t>
      </w:r>
      <w:r w:rsidR="00A958A1" w:rsidRPr="006C72EB">
        <w:rPr>
          <w:rFonts w:asciiTheme="minorHAnsi" w:hAnsiTheme="minorHAnsi" w:cstheme="minorHAnsi"/>
        </w:rPr>
        <w:t>törlesztést és az új szerződés keletkezéséhez kapcsolódó folyósítást technikai jelzővel kell ellátni, mert a magáncsőddel érintett hitelek nem keletkeztetnek új szerződést a kamatstatisztikai adatok vonatkozásában.</w:t>
      </w:r>
      <w:r w:rsidR="00147A50" w:rsidRPr="006C72EB">
        <w:rPr>
          <w:rFonts w:asciiTheme="minorHAnsi" w:hAnsiTheme="minorHAnsi" w:cstheme="minorHAnsi"/>
        </w:rPr>
        <w:t xml:space="preserve"> </w:t>
      </w:r>
      <w:r w:rsidR="00A958A1" w:rsidRPr="006C72EB">
        <w:rPr>
          <w:rFonts w:asciiTheme="minorHAnsi" w:hAnsiTheme="minorHAnsi" w:cstheme="minorHAnsi"/>
        </w:rPr>
        <w:t xml:space="preserve"> </w:t>
      </w:r>
      <w:r w:rsidR="00147A50" w:rsidRPr="006C72EB">
        <w:rPr>
          <w:rFonts w:asciiTheme="minorHAnsi" w:hAnsiTheme="minorHAnsi" w:cstheme="minorHAnsi"/>
        </w:rPr>
        <w:t>Ebben az esetben a korábbi szerződést átsorolás kóddal kell megszüntetni és az új szerződést átsorolás kóddal nyitni.</w:t>
      </w:r>
    </w:p>
    <w:p w14:paraId="46AC7C7F" w14:textId="3708B00B" w:rsidR="00CF1D15" w:rsidRPr="006C72EB" w:rsidRDefault="00DB0196" w:rsidP="005E5287">
      <w:pPr>
        <w:pStyle w:val="Cmsor3"/>
        <w:rPr>
          <w:rFonts w:asciiTheme="minorHAnsi" w:hAnsiTheme="minorHAnsi" w:cstheme="minorHAnsi"/>
          <w:b/>
          <w:szCs w:val="20"/>
        </w:rPr>
      </w:pPr>
      <w:bookmarkStart w:id="380" w:name="_Toc64967425"/>
      <w:bookmarkStart w:id="381" w:name="_Toc149902048"/>
      <w:bookmarkStart w:id="382" w:name="_Toc188019118"/>
      <w:bookmarkStart w:id="383" w:name="_Hlk14683483"/>
      <w:r w:rsidRPr="006C72EB">
        <w:rPr>
          <w:rFonts w:asciiTheme="minorHAnsi" w:hAnsiTheme="minorHAnsi" w:cstheme="minorHAnsi"/>
          <w:b/>
          <w:szCs w:val="20"/>
        </w:rPr>
        <w:t>A 9/2019 (IV.15.) számú MNB ajánlás alapján átárazott szerződések jelentése</w:t>
      </w:r>
      <w:bookmarkEnd w:id="380"/>
      <w:bookmarkEnd w:id="381"/>
      <w:bookmarkEnd w:id="382"/>
      <w:r w:rsidR="00CF1D15" w:rsidRPr="006C72EB">
        <w:rPr>
          <w:rFonts w:asciiTheme="minorHAnsi" w:hAnsiTheme="minorHAnsi" w:cstheme="minorHAnsi"/>
          <w:b/>
          <w:szCs w:val="20"/>
        </w:rPr>
        <w:t xml:space="preserve"> </w:t>
      </w:r>
    </w:p>
    <w:p w14:paraId="40D2A091" w14:textId="4E64984B" w:rsidR="00DB0196" w:rsidRPr="006C72EB" w:rsidRDefault="00DB0196" w:rsidP="00DB0196">
      <w:pPr>
        <w:tabs>
          <w:tab w:val="num" w:pos="720"/>
        </w:tabs>
        <w:rPr>
          <w:rFonts w:asciiTheme="minorHAnsi" w:hAnsiTheme="minorHAnsi" w:cstheme="minorHAnsi"/>
        </w:rPr>
      </w:pPr>
      <w:r w:rsidRPr="006C72EB">
        <w:rPr>
          <w:rFonts w:asciiTheme="minorHAnsi" w:hAnsiTheme="minorHAnsi" w:cstheme="minorHAnsi"/>
        </w:rPr>
        <w:t xml:space="preserve">Az MNB 9/2019 (IV.15.) számú ajánlása alapján az adatszolgáltató hitelintézet, az ügyfél közvetlen együttműködése mellett lehetőséget kell biztosítson a változó vagy legfeljebb egy éves kamatperiódusra rögzített </w:t>
      </w:r>
      <w:proofErr w:type="spellStart"/>
      <w:r w:rsidRPr="006C72EB">
        <w:rPr>
          <w:rFonts w:asciiTheme="minorHAnsi" w:hAnsiTheme="minorHAnsi" w:cstheme="minorHAnsi"/>
        </w:rPr>
        <w:t>kamatfixálású</w:t>
      </w:r>
      <w:proofErr w:type="spellEnd"/>
      <w:r w:rsidRPr="006C72EB">
        <w:rPr>
          <w:rFonts w:asciiTheme="minorHAnsi" w:hAnsiTheme="minorHAnsi" w:cstheme="minorHAnsi"/>
        </w:rPr>
        <w:t xml:space="preserve"> hosszú lejáratú jelzáloghitelek átárazására, a kamatkockázat csökkentése érdekében. Az átárazások hosszabb kamatperiódusokra vagy a futamidő végéig rögzített fix hitelkamatok alkalmazásával kell, hogy történjenek a szerződésmódosítás során.</w:t>
      </w:r>
    </w:p>
    <w:p w14:paraId="52652E7E" w14:textId="000C211D" w:rsidR="00CF1D15" w:rsidRPr="006C72EB" w:rsidRDefault="00DB0196" w:rsidP="00DB0196">
      <w:pPr>
        <w:tabs>
          <w:tab w:val="num" w:pos="720"/>
        </w:tabs>
        <w:rPr>
          <w:rFonts w:asciiTheme="minorHAnsi" w:hAnsiTheme="minorHAnsi" w:cstheme="minorHAnsi"/>
        </w:rPr>
      </w:pPr>
      <w:r w:rsidRPr="006C72EB">
        <w:rPr>
          <w:rFonts w:asciiTheme="minorHAnsi" w:hAnsiTheme="minorHAnsi" w:cstheme="minorHAnsi"/>
        </w:rPr>
        <w:t xml:space="preserve">Az előzőekben leírt ún. </w:t>
      </w:r>
      <w:proofErr w:type="spellStart"/>
      <w:r w:rsidRPr="006C72EB">
        <w:rPr>
          <w:rFonts w:asciiTheme="minorHAnsi" w:hAnsiTheme="minorHAnsi" w:cstheme="minorHAnsi"/>
        </w:rPr>
        <w:t>fixesítés</w:t>
      </w:r>
      <w:proofErr w:type="spellEnd"/>
      <w:r w:rsidRPr="006C72EB">
        <w:rPr>
          <w:rFonts w:asciiTheme="minorHAnsi" w:hAnsiTheme="minorHAnsi" w:cstheme="minorHAnsi"/>
        </w:rPr>
        <w:t xml:space="preserve"> esetén a HITREG-ben </w:t>
      </w:r>
      <w:r w:rsidR="00055371" w:rsidRPr="006C72EB">
        <w:rPr>
          <w:rFonts w:asciiTheme="minorHAnsi" w:hAnsiTheme="minorHAnsi" w:cstheme="minorHAnsi"/>
        </w:rPr>
        <w:t>a következőképpen kell eljárni:</w:t>
      </w:r>
    </w:p>
    <w:p w14:paraId="18F32B23" w14:textId="6E73E5B3" w:rsidR="00D76437" w:rsidRPr="006C72EB" w:rsidRDefault="00055371" w:rsidP="00055371">
      <w:pPr>
        <w:pStyle w:val="Listaszerbekezds"/>
        <w:numPr>
          <w:ilvl w:val="0"/>
          <w:numId w:val="17"/>
        </w:numPr>
        <w:rPr>
          <w:rFonts w:asciiTheme="minorHAnsi" w:hAnsiTheme="minorHAnsi" w:cstheme="minorHAnsi"/>
        </w:rPr>
      </w:pPr>
      <w:r w:rsidRPr="006C72EB">
        <w:rPr>
          <w:rFonts w:asciiTheme="minorHAnsi" w:hAnsiTheme="minorHAnsi" w:cstheme="minorHAnsi"/>
        </w:rPr>
        <w:t>mivel a K23-as jelentésben újratárgyalásként jelentendő az ügylet,</w:t>
      </w:r>
      <w:r w:rsidR="00D76437" w:rsidRPr="006C72EB">
        <w:rPr>
          <w:rFonts w:asciiTheme="minorHAnsi" w:hAnsiTheme="minorHAnsi" w:cstheme="minorHAnsi"/>
        </w:rPr>
        <w:t xml:space="preserve"> az </w:t>
      </w:r>
      <w:proofErr w:type="spellStart"/>
      <w:r w:rsidR="00D76437" w:rsidRPr="006C72EB">
        <w:rPr>
          <w:rFonts w:asciiTheme="minorHAnsi" w:hAnsiTheme="minorHAnsi" w:cstheme="minorHAnsi"/>
        </w:rPr>
        <w:t>INSTR</w:t>
      </w:r>
      <w:proofErr w:type="spellEnd"/>
      <w:r w:rsidR="00D76437" w:rsidRPr="006C72EB">
        <w:rPr>
          <w:rFonts w:asciiTheme="minorHAnsi" w:hAnsiTheme="minorHAnsi" w:cstheme="minorHAnsi"/>
        </w:rPr>
        <w:t xml:space="preserve"> táblában</w:t>
      </w:r>
    </w:p>
    <w:p w14:paraId="24EB5A15" w14:textId="3521D84E" w:rsidR="00055371" w:rsidRPr="006C72EB" w:rsidRDefault="00D76437" w:rsidP="00D76437">
      <w:pPr>
        <w:pStyle w:val="Listaszerbekezds"/>
        <w:numPr>
          <w:ilvl w:val="1"/>
          <w:numId w:val="17"/>
        </w:numPr>
        <w:rPr>
          <w:rFonts w:asciiTheme="minorHAnsi" w:hAnsiTheme="minorHAnsi" w:cstheme="minorHAnsi"/>
        </w:rPr>
      </w:pPr>
      <w:r w:rsidRPr="006C72EB">
        <w:rPr>
          <w:rFonts w:asciiTheme="minorHAnsi" w:hAnsiTheme="minorHAnsi" w:cstheme="minorHAnsi"/>
        </w:rPr>
        <w:t>az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igenként jelentendő, ha nem keletkezik új instrumentum a banki rendszerekben,</w:t>
      </w:r>
      <w:r w:rsidR="00055371" w:rsidRPr="006C72EB">
        <w:rPr>
          <w:rFonts w:asciiTheme="minorHAnsi" w:hAnsiTheme="minorHAnsi" w:cstheme="minorHAnsi"/>
        </w:rPr>
        <w:t xml:space="preserve"> </w:t>
      </w:r>
    </w:p>
    <w:p w14:paraId="08BEBA14" w14:textId="1E70D400" w:rsidR="00D76437" w:rsidRPr="006C72EB" w:rsidRDefault="00D76437" w:rsidP="00D76437">
      <w:pPr>
        <w:pStyle w:val="Listaszerbekezds"/>
        <w:numPr>
          <w:ilvl w:val="1"/>
          <w:numId w:val="17"/>
        </w:numPr>
        <w:rPr>
          <w:rFonts w:asciiTheme="minorHAnsi" w:hAnsiTheme="minorHAnsi" w:cstheme="minorHAnsi"/>
        </w:rPr>
      </w:pPr>
      <w:r w:rsidRPr="006C72EB">
        <w:rPr>
          <w:rFonts w:asciiTheme="minorHAnsi" w:hAnsiTheme="minorHAnsi" w:cstheme="minorHAnsi"/>
        </w:rPr>
        <w:t>az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igenként jelentendő és a keletkezés módja „újratárgyalással”, amennyiben keletkezik új instrumentum a banki rendszerekben.</w:t>
      </w:r>
    </w:p>
    <w:p w14:paraId="6981C8B5" w14:textId="16E37301" w:rsidR="00D76437" w:rsidRPr="006C72EB" w:rsidRDefault="00D76437" w:rsidP="005E5287">
      <w:pPr>
        <w:rPr>
          <w:rFonts w:asciiTheme="minorHAnsi" w:hAnsiTheme="minorHAnsi" w:cstheme="minorHAnsi"/>
        </w:rPr>
      </w:pPr>
      <w:r w:rsidRPr="006C72EB">
        <w:rPr>
          <w:rFonts w:asciiTheme="minorHAnsi" w:hAnsiTheme="minorHAnsi" w:cstheme="minorHAnsi"/>
        </w:rPr>
        <w:t xml:space="preserve">Ha a </w:t>
      </w:r>
      <w:proofErr w:type="spellStart"/>
      <w:r w:rsidRPr="006C72EB">
        <w:rPr>
          <w:rFonts w:asciiTheme="minorHAnsi" w:hAnsiTheme="minorHAnsi" w:cstheme="minorHAnsi"/>
        </w:rPr>
        <w:t>fix</w:t>
      </w:r>
      <w:r w:rsidR="00DB0196" w:rsidRPr="006C72EB">
        <w:rPr>
          <w:rFonts w:asciiTheme="minorHAnsi" w:hAnsiTheme="minorHAnsi" w:cstheme="minorHAnsi"/>
        </w:rPr>
        <w:t>esítés</w:t>
      </w:r>
      <w:proofErr w:type="spellEnd"/>
      <w:r w:rsidRPr="006C72EB">
        <w:rPr>
          <w:rFonts w:asciiTheme="minorHAnsi" w:hAnsiTheme="minorHAnsi" w:cstheme="minorHAnsi"/>
        </w:rPr>
        <w:t xml:space="preserve"> kapcsán folyósítás és törlesztés is megjelenik a banki rendszerekben, az technikai tranzakcióként jelentendő, mivel sem az M03-ból következően, sem az SF07-ben nem jelenik meg tranzakció az ügylettel kapcsolatban. </w:t>
      </w:r>
    </w:p>
    <w:p w14:paraId="524F971E" w14:textId="5C9B6618" w:rsidR="00CF1D15" w:rsidRPr="006C72EB" w:rsidRDefault="00AB5044" w:rsidP="00AB5044">
      <w:pPr>
        <w:pStyle w:val="Cmsor3"/>
        <w:rPr>
          <w:rFonts w:asciiTheme="minorHAnsi" w:hAnsiTheme="minorHAnsi" w:cstheme="minorHAnsi"/>
          <w:b/>
          <w:szCs w:val="20"/>
        </w:rPr>
      </w:pPr>
      <w:bookmarkStart w:id="384" w:name="_Toc64967426"/>
      <w:bookmarkStart w:id="385" w:name="_Toc149902049"/>
      <w:bookmarkStart w:id="386" w:name="_Toc188019119"/>
      <w:bookmarkStart w:id="387" w:name="_Hlk24622556"/>
      <w:bookmarkEnd w:id="383"/>
      <w:r w:rsidRPr="006C72EB">
        <w:rPr>
          <w:rFonts w:asciiTheme="minorHAnsi" w:hAnsiTheme="minorHAnsi" w:cstheme="minorHAnsi"/>
          <w:b/>
          <w:szCs w:val="20"/>
        </w:rPr>
        <w:t>A cash-</w:t>
      </w:r>
      <w:proofErr w:type="spellStart"/>
      <w:r w:rsidRPr="006C72EB">
        <w:rPr>
          <w:rFonts w:asciiTheme="minorHAnsi" w:hAnsiTheme="minorHAnsi" w:cstheme="minorHAnsi"/>
          <w:b/>
          <w:szCs w:val="20"/>
        </w:rPr>
        <w:t>pool</w:t>
      </w:r>
      <w:proofErr w:type="spellEnd"/>
      <w:r w:rsidRPr="006C72EB">
        <w:rPr>
          <w:rFonts w:asciiTheme="minorHAnsi" w:hAnsiTheme="minorHAnsi" w:cstheme="minorHAnsi"/>
          <w:b/>
          <w:szCs w:val="20"/>
        </w:rPr>
        <w:t xml:space="preserve"> ügyletek jelentésének módja</w:t>
      </w:r>
      <w:bookmarkEnd w:id="384"/>
      <w:bookmarkEnd w:id="385"/>
      <w:bookmarkEnd w:id="386"/>
    </w:p>
    <w:p w14:paraId="5AA10822" w14:textId="308DA61E" w:rsidR="00EB3ADD" w:rsidRPr="006C72EB" w:rsidRDefault="00EB3ADD" w:rsidP="00C000F0">
      <w:pPr>
        <w:spacing w:after="0"/>
        <w:rPr>
          <w:rFonts w:asciiTheme="minorHAnsi" w:eastAsia="Times New Roman" w:hAnsiTheme="minorHAnsi" w:cstheme="minorHAnsi"/>
          <w:lang w:eastAsia="en-US"/>
        </w:rPr>
      </w:pPr>
      <w:r w:rsidRPr="006C72EB">
        <w:rPr>
          <w:rFonts w:asciiTheme="minorHAnsi" w:eastAsia="Times New Roman" w:hAnsiTheme="minorHAnsi" w:cstheme="minorHAnsi"/>
          <w:lang w:eastAsia="en-US"/>
        </w:rPr>
        <w:t xml:space="preserve">A cash </w:t>
      </w:r>
      <w:proofErr w:type="spellStart"/>
      <w:r w:rsidRPr="006C72EB">
        <w:rPr>
          <w:rFonts w:asciiTheme="minorHAnsi" w:eastAsia="Times New Roman" w:hAnsiTheme="minorHAnsi" w:cstheme="minorHAnsi"/>
          <w:lang w:eastAsia="en-US"/>
        </w:rPr>
        <w:t>pool</w:t>
      </w:r>
      <w:proofErr w:type="spellEnd"/>
      <w:r w:rsidRPr="006C72EB">
        <w:rPr>
          <w:rFonts w:asciiTheme="minorHAnsi" w:eastAsia="Times New Roman" w:hAnsiTheme="minorHAnsi" w:cstheme="minorHAnsi"/>
          <w:lang w:eastAsia="en-US"/>
        </w:rPr>
        <w:t xml:space="preserve"> ügyleteket azok fajtája alapján különbözőképpen kell szerepeltetni az adatmodellben</w:t>
      </w:r>
      <w:r w:rsidR="00F77F0F">
        <w:rPr>
          <w:rFonts w:asciiTheme="minorHAnsi" w:eastAsia="Times New Roman" w:hAnsiTheme="minorHAnsi" w:cstheme="minorHAnsi"/>
          <w:lang w:eastAsia="en-US"/>
        </w:rPr>
        <w:t xml:space="preserve"> 2023. február havi vonatkozási időig</w:t>
      </w:r>
      <w:r w:rsidRPr="006C72EB">
        <w:rPr>
          <w:rFonts w:asciiTheme="minorHAnsi" w:eastAsia="Times New Roman" w:hAnsiTheme="minorHAnsi" w:cstheme="minorHAnsi"/>
          <w:lang w:eastAsia="en-US"/>
        </w:rPr>
        <w:t>:</w:t>
      </w:r>
    </w:p>
    <w:p w14:paraId="20CA99B9" w14:textId="77777777" w:rsidR="00EB3ADD" w:rsidRPr="006C72EB" w:rsidRDefault="00EB3ADD" w:rsidP="00C000F0">
      <w:pPr>
        <w:spacing w:after="0"/>
        <w:rPr>
          <w:rFonts w:asciiTheme="minorHAnsi" w:eastAsia="Times New Roman" w:hAnsiTheme="minorHAnsi" w:cstheme="minorHAnsi"/>
          <w:lang w:eastAsia="en-US"/>
        </w:rPr>
      </w:pPr>
    </w:p>
    <w:p w14:paraId="6AD4CFCD" w14:textId="286E55AF" w:rsidR="00EB3ADD" w:rsidRPr="006C72EB" w:rsidRDefault="00EB3ADD" w:rsidP="00C000F0">
      <w:pPr>
        <w:pStyle w:val="Listaszerbekezds"/>
        <w:numPr>
          <w:ilvl w:val="0"/>
          <w:numId w:val="45"/>
        </w:numPr>
        <w:spacing w:after="0"/>
        <w:rPr>
          <w:rFonts w:asciiTheme="minorHAnsi" w:eastAsia="Times New Roman" w:hAnsiTheme="minorHAnsi" w:cstheme="minorHAnsi"/>
          <w:lang w:eastAsia="en-US"/>
        </w:rPr>
      </w:pPr>
      <w:proofErr w:type="spellStart"/>
      <w:r w:rsidRPr="006C72EB">
        <w:rPr>
          <w:rFonts w:asciiTheme="minorHAnsi" w:eastAsia="Times New Roman" w:hAnsiTheme="minorHAnsi" w:cstheme="minorHAnsi"/>
          <w:i/>
          <w:lang w:eastAsia="en-US"/>
        </w:rPr>
        <w:t>Single</w:t>
      </w:r>
      <w:proofErr w:type="spellEnd"/>
      <w:r w:rsidRPr="006C72EB">
        <w:rPr>
          <w:rFonts w:asciiTheme="minorHAnsi" w:eastAsia="Times New Roman" w:hAnsiTheme="minorHAnsi" w:cstheme="minorHAnsi"/>
          <w:i/>
          <w:lang w:eastAsia="en-US"/>
        </w:rPr>
        <w:t xml:space="preserve"> account cash-</w:t>
      </w:r>
      <w:proofErr w:type="spellStart"/>
      <w:r w:rsidRPr="006C72EB">
        <w:rPr>
          <w:rFonts w:asciiTheme="minorHAnsi" w:eastAsia="Times New Roman" w:hAnsiTheme="minorHAnsi" w:cstheme="minorHAnsi"/>
          <w:i/>
          <w:lang w:eastAsia="en-US"/>
        </w:rPr>
        <w:t>pool</w:t>
      </w:r>
      <w:r w:rsidR="004E0263" w:rsidRPr="006C72EB">
        <w:rPr>
          <w:rFonts w:asciiTheme="minorHAnsi" w:eastAsia="Times New Roman" w:hAnsiTheme="minorHAnsi" w:cstheme="minorHAnsi"/>
          <w:i/>
          <w:lang w:eastAsia="en-US"/>
        </w:rPr>
        <w:t>ing</w:t>
      </w:r>
      <w:proofErr w:type="spellEnd"/>
      <w:r w:rsidRPr="006C72EB">
        <w:rPr>
          <w:rFonts w:asciiTheme="minorHAnsi" w:eastAsia="Times New Roman" w:hAnsiTheme="minorHAnsi" w:cstheme="minorHAnsi"/>
          <w:i/>
          <w:lang w:eastAsia="en-US"/>
        </w:rPr>
        <w:t>:</w:t>
      </w:r>
      <w:r w:rsidRPr="006C72EB">
        <w:rPr>
          <w:rFonts w:asciiTheme="minorHAnsi" w:eastAsia="Times New Roman" w:hAnsiTheme="minorHAnsi" w:cstheme="minorHAnsi"/>
          <w:lang w:eastAsia="en-US"/>
        </w:rPr>
        <w:t xml:space="preserve"> ekkor </w:t>
      </w:r>
      <w:r w:rsidRPr="006C72EB">
        <w:rPr>
          <w:rFonts w:asciiTheme="minorHAnsi" w:hAnsiTheme="minorHAnsi" w:cstheme="minorHAnsi"/>
        </w:rPr>
        <w:t xml:space="preserve">csak a </w:t>
      </w:r>
      <w:proofErr w:type="spellStart"/>
      <w:r w:rsidRPr="006C72EB">
        <w:rPr>
          <w:rFonts w:asciiTheme="minorHAnsi" w:hAnsiTheme="minorHAnsi" w:cstheme="minorHAnsi"/>
        </w:rPr>
        <w:t>leader</w:t>
      </w:r>
      <w:proofErr w:type="spellEnd"/>
      <w:r w:rsidRPr="006C72EB">
        <w:rPr>
          <w:rFonts w:asciiTheme="minorHAnsi" w:hAnsiTheme="minorHAnsi" w:cstheme="minorHAnsi"/>
        </w:rPr>
        <w:t xml:space="preserve"> rendelkezik valódi bankszámlával, ő a hitelintézet jogilag valós partnere (a résztvevők nem)</w:t>
      </w:r>
      <w:r w:rsidR="00026651" w:rsidRPr="006C72EB">
        <w:rPr>
          <w:rFonts w:asciiTheme="minorHAnsi" w:hAnsiTheme="minorHAnsi" w:cstheme="minorHAnsi"/>
        </w:rPr>
        <w:t>, a</w:t>
      </w:r>
      <w:r w:rsidRPr="006C72EB">
        <w:rPr>
          <w:rFonts w:asciiTheme="minorHAnsi" w:hAnsiTheme="minorHAnsi" w:cstheme="minorHAnsi"/>
        </w:rPr>
        <w:t xml:space="preserve"> tagoknak</w:t>
      </w:r>
      <w:r w:rsidR="00026651" w:rsidRPr="006C72EB">
        <w:rPr>
          <w:rFonts w:asciiTheme="minorHAnsi" w:hAnsiTheme="minorHAnsi" w:cstheme="minorHAnsi"/>
        </w:rPr>
        <w:t xml:space="preserve"> csak</w:t>
      </w:r>
      <w:r w:rsidRPr="006C72EB">
        <w:rPr>
          <w:rFonts w:asciiTheme="minorHAnsi" w:hAnsiTheme="minorHAnsi" w:cstheme="minorHAnsi"/>
        </w:rPr>
        <w:t xml:space="preserve"> technikai számlájuk van, a</w:t>
      </w:r>
      <w:r w:rsidR="00026651" w:rsidRPr="006C72EB">
        <w:rPr>
          <w:rFonts w:asciiTheme="minorHAnsi" w:hAnsiTheme="minorHAnsi" w:cstheme="minorHAnsi"/>
        </w:rPr>
        <w:t>zonban a</w:t>
      </w:r>
      <w:r w:rsidRPr="006C72EB">
        <w:rPr>
          <w:rFonts w:asciiTheme="minorHAnsi" w:hAnsiTheme="minorHAnsi" w:cstheme="minorHAnsi"/>
        </w:rPr>
        <w:t xml:space="preserve"> </w:t>
      </w:r>
      <w:proofErr w:type="spellStart"/>
      <w:r w:rsidRPr="006C72EB">
        <w:rPr>
          <w:rFonts w:asciiTheme="minorHAnsi" w:hAnsiTheme="minorHAnsi" w:cstheme="minorHAnsi"/>
        </w:rPr>
        <w:t>group</w:t>
      </w:r>
      <w:proofErr w:type="spellEnd"/>
      <w:r w:rsidRPr="006C72EB">
        <w:rPr>
          <w:rFonts w:asciiTheme="minorHAnsi" w:hAnsiTheme="minorHAnsi" w:cstheme="minorHAnsi"/>
        </w:rPr>
        <w:t xml:space="preserve"> teljes egyenlege mindig a </w:t>
      </w:r>
      <w:proofErr w:type="spellStart"/>
      <w:r w:rsidRPr="006C72EB">
        <w:rPr>
          <w:rFonts w:asciiTheme="minorHAnsi" w:hAnsiTheme="minorHAnsi" w:cstheme="minorHAnsi"/>
        </w:rPr>
        <w:t>leader</w:t>
      </w:r>
      <w:proofErr w:type="spellEnd"/>
      <w:r w:rsidRPr="006C72EB">
        <w:rPr>
          <w:rFonts w:asciiTheme="minorHAnsi" w:hAnsiTheme="minorHAnsi" w:cstheme="minorHAnsi"/>
        </w:rPr>
        <w:t xml:space="preserve"> számláján kerül kimutatásra</w:t>
      </w:r>
      <w:r w:rsidR="00026651" w:rsidRPr="006C72EB">
        <w:rPr>
          <w:rFonts w:asciiTheme="minorHAnsi" w:hAnsiTheme="minorHAnsi" w:cstheme="minorHAnsi"/>
        </w:rPr>
        <w:t xml:space="preserve">. Ekkor csak a </w:t>
      </w:r>
      <w:proofErr w:type="spellStart"/>
      <w:r w:rsidR="00026651" w:rsidRPr="006C72EB">
        <w:rPr>
          <w:rFonts w:asciiTheme="minorHAnsi" w:hAnsiTheme="minorHAnsi" w:cstheme="minorHAnsi"/>
        </w:rPr>
        <w:t>leader</w:t>
      </w:r>
      <w:proofErr w:type="spellEnd"/>
      <w:r w:rsidR="00026651" w:rsidRPr="006C72EB">
        <w:rPr>
          <w:rFonts w:asciiTheme="minorHAnsi" w:hAnsiTheme="minorHAnsi" w:cstheme="minorHAnsi"/>
        </w:rPr>
        <w:t xml:space="preserve"> jelentendő partnerként és az a számla instrumentumként a folyószámlahitelekre vonatkozó általános szabályok szerint, amely a </w:t>
      </w:r>
      <w:proofErr w:type="spellStart"/>
      <w:r w:rsidR="00026651" w:rsidRPr="006C72EB">
        <w:rPr>
          <w:rFonts w:asciiTheme="minorHAnsi" w:hAnsiTheme="minorHAnsi" w:cstheme="minorHAnsi"/>
        </w:rPr>
        <w:t>leaderhez</w:t>
      </w:r>
      <w:proofErr w:type="spellEnd"/>
      <w:r w:rsidR="00026651" w:rsidRPr="006C72EB">
        <w:rPr>
          <w:rFonts w:asciiTheme="minorHAnsi" w:hAnsiTheme="minorHAnsi" w:cstheme="minorHAnsi"/>
        </w:rPr>
        <w:t xml:space="preserve"> tartozik és a teljes </w:t>
      </w:r>
      <w:proofErr w:type="spellStart"/>
      <w:r w:rsidR="00026651" w:rsidRPr="006C72EB">
        <w:rPr>
          <w:rFonts w:asciiTheme="minorHAnsi" w:hAnsiTheme="minorHAnsi" w:cstheme="minorHAnsi"/>
        </w:rPr>
        <w:t>group</w:t>
      </w:r>
      <w:proofErr w:type="spellEnd"/>
      <w:r w:rsidR="00026651" w:rsidRPr="006C72EB">
        <w:rPr>
          <w:rFonts w:asciiTheme="minorHAnsi" w:hAnsiTheme="minorHAnsi" w:cstheme="minorHAnsi"/>
        </w:rPr>
        <w:t xml:space="preserve"> egyenlegét tartalmazza. </w:t>
      </w:r>
    </w:p>
    <w:p w14:paraId="181F0E40" w14:textId="68F10A56" w:rsidR="00AB5044" w:rsidRPr="006C72EB" w:rsidRDefault="004E0263" w:rsidP="00C000F0">
      <w:pPr>
        <w:pStyle w:val="Listaszerbekezds"/>
        <w:numPr>
          <w:ilvl w:val="0"/>
          <w:numId w:val="45"/>
        </w:numPr>
        <w:spacing w:after="0"/>
        <w:rPr>
          <w:rFonts w:asciiTheme="minorHAnsi" w:eastAsia="Times New Roman" w:hAnsiTheme="minorHAnsi" w:cstheme="minorHAnsi"/>
          <w:lang w:eastAsia="en-US"/>
        </w:rPr>
      </w:pPr>
      <w:proofErr w:type="spellStart"/>
      <w:r w:rsidRPr="006C72EB">
        <w:rPr>
          <w:rFonts w:asciiTheme="minorHAnsi" w:hAnsiTheme="minorHAnsi" w:cstheme="minorHAnsi"/>
          <w:i/>
        </w:rPr>
        <w:t>Physical</w:t>
      </w:r>
      <w:proofErr w:type="spellEnd"/>
      <w:r w:rsidRPr="006C72EB">
        <w:rPr>
          <w:rFonts w:asciiTheme="minorHAnsi" w:hAnsiTheme="minorHAnsi" w:cstheme="minorHAnsi"/>
          <w:i/>
        </w:rPr>
        <w:t xml:space="preserve"> cash-</w:t>
      </w:r>
      <w:proofErr w:type="spellStart"/>
      <w:r w:rsidRPr="006C72EB">
        <w:rPr>
          <w:rFonts w:asciiTheme="minorHAnsi" w:hAnsiTheme="minorHAnsi" w:cstheme="minorHAnsi"/>
          <w:i/>
        </w:rPr>
        <w:t>pooling</w:t>
      </w:r>
      <w:proofErr w:type="spellEnd"/>
      <w:r w:rsidRPr="006C72EB">
        <w:rPr>
          <w:rFonts w:asciiTheme="minorHAnsi" w:hAnsiTheme="minorHAnsi" w:cstheme="minorHAnsi"/>
          <w:i/>
        </w:rPr>
        <w:t>:</w:t>
      </w:r>
      <w:r w:rsidRPr="006C72EB">
        <w:rPr>
          <w:rFonts w:asciiTheme="minorHAnsi" w:hAnsiTheme="minorHAnsi" w:cstheme="minorHAnsi"/>
        </w:rPr>
        <w:t xml:space="preserve"> mind a </w:t>
      </w:r>
      <w:proofErr w:type="spellStart"/>
      <w:r w:rsidRPr="006C72EB">
        <w:rPr>
          <w:rFonts w:asciiTheme="minorHAnsi" w:hAnsiTheme="minorHAnsi" w:cstheme="minorHAnsi"/>
        </w:rPr>
        <w:t>leader</w:t>
      </w:r>
      <w:proofErr w:type="spellEnd"/>
      <w:r w:rsidRPr="006C72EB">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00AB5044" w:rsidRPr="006C72EB">
        <w:rPr>
          <w:rFonts w:asciiTheme="minorHAnsi" w:eastAsia="Times New Roman" w:hAnsiTheme="minorHAnsi" w:cstheme="minorHAnsi"/>
          <w:lang w:eastAsia="en-US"/>
        </w:rPr>
        <w:t xml:space="preserve">ind a </w:t>
      </w:r>
      <w:proofErr w:type="spellStart"/>
      <w:r w:rsidR="00AB5044" w:rsidRPr="006C72EB">
        <w:rPr>
          <w:rFonts w:asciiTheme="minorHAnsi" w:eastAsia="Times New Roman" w:hAnsiTheme="minorHAnsi" w:cstheme="minorHAnsi"/>
          <w:lang w:eastAsia="en-US"/>
        </w:rPr>
        <w:t>leader</w:t>
      </w:r>
      <w:proofErr w:type="spellEnd"/>
      <w:r w:rsidR="00AB5044" w:rsidRPr="006C72EB">
        <w:rPr>
          <w:rFonts w:asciiTheme="minorHAnsi" w:eastAsia="Times New Roman" w:hAnsiTheme="minorHAnsi" w:cstheme="minorHAnsi"/>
          <w:lang w:eastAsia="en-US"/>
        </w:rPr>
        <w:t xml:space="preserve">, mind a résztvevők lejelentésre kell kerüljenek az </w:t>
      </w:r>
      <w:proofErr w:type="spellStart"/>
      <w:r w:rsidR="00AB5044" w:rsidRPr="006C72EB">
        <w:rPr>
          <w:rFonts w:asciiTheme="minorHAnsi" w:eastAsia="Times New Roman" w:hAnsiTheme="minorHAnsi" w:cstheme="minorHAnsi"/>
          <w:lang w:eastAsia="en-US"/>
        </w:rPr>
        <w:t>UGYFBV</w:t>
      </w:r>
      <w:proofErr w:type="spellEnd"/>
      <w:r w:rsidR="00AB5044" w:rsidRPr="006C72EB">
        <w:rPr>
          <w:rFonts w:asciiTheme="minorHAnsi" w:eastAsia="Times New Roman" w:hAnsiTheme="minorHAnsi" w:cstheme="minorHAnsi"/>
          <w:lang w:eastAsia="en-US"/>
        </w:rPr>
        <w:t xml:space="preserve">/KV </w:t>
      </w:r>
      <w:proofErr w:type="spellStart"/>
      <w:r w:rsidR="00AB5044" w:rsidRPr="006C72EB">
        <w:rPr>
          <w:rFonts w:asciiTheme="minorHAnsi" w:eastAsia="Times New Roman" w:hAnsiTheme="minorHAnsi" w:cstheme="minorHAnsi"/>
          <w:lang w:eastAsia="en-US"/>
        </w:rPr>
        <w:t>táblá</w:t>
      </w:r>
      <w:proofErr w:type="spellEnd"/>
      <w:r w:rsidR="00AB5044" w:rsidRPr="006C72EB">
        <w:rPr>
          <w:rFonts w:asciiTheme="minorHAnsi" w:eastAsia="Times New Roman" w:hAnsiTheme="minorHAnsi" w:cstheme="minorHAnsi"/>
          <w:lang w:eastAsia="en-US"/>
        </w:rPr>
        <w:t>(k)</w:t>
      </w:r>
      <w:proofErr w:type="spellStart"/>
      <w:r w:rsidR="00AB5044" w:rsidRPr="006C72EB">
        <w:rPr>
          <w:rFonts w:asciiTheme="minorHAnsi" w:eastAsia="Times New Roman" w:hAnsiTheme="minorHAnsi" w:cstheme="minorHAnsi"/>
          <w:lang w:eastAsia="en-US"/>
        </w:rPr>
        <w:t>ban</w:t>
      </w:r>
      <w:proofErr w:type="spellEnd"/>
      <w:r w:rsidR="00AB5044" w:rsidRPr="006C72EB">
        <w:rPr>
          <w:rFonts w:asciiTheme="minorHAnsi" w:eastAsia="Times New Roman" w:hAnsiTheme="minorHAnsi" w:cstheme="minorHAnsi"/>
          <w:lang w:eastAsia="en-US"/>
        </w:rPr>
        <w:t>, Egy cash-</w:t>
      </w:r>
      <w:proofErr w:type="spellStart"/>
      <w:r w:rsidR="00AB5044" w:rsidRPr="006C72EB">
        <w:rPr>
          <w:rFonts w:asciiTheme="minorHAnsi" w:eastAsia="Times New Roman" w:hAnsiTheme="minorHAnsi" w:cstheme="minorHAnsi"/>
          <w:lang w:eastAsia="en-US"/>
        </w:rPr>
        <w:t>pool</w:t>
      </w:r>
      <w:proofErr w:type="spellEnd"/>
      <w:r w:rsidR="00AB5044" w:rsidRPr="006C72EB">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00AB5044" w:rsidRPr="006C72EB">
        <w:rPr>
          <w:rFonts w:asciiTheme="minorHAnsi" w:eastAsia="Times New Roman" w:hAnsiTheme="minorHAnsi" w:cstheme="minorHAnsi"/>
          <w:lang w:eastAsia="en-US"/>
        </w:rPr>
        <w:t>INSTK</w:t>
      </w:r>
      <w:proofErr w:type="spellEnd"/>
      <w:r w:rsidR="00AB5044" w:rsidRPr="006C72EB">
        <w:rPr>
          <w:rFonts w:asciiTheme="minorHAnsi" w:eastAsia="Times New Roman" w:hAnsiTheme="minorHAnsi" w:cstheme="minorHAnsi"/>
          <w:lang w:eastAsia="en-US"/>
        </w:rPr>
        <w:t xml:space="preserve"> táblában, az </w:t>
      </w:r>
      <w:proofErr w:type="spellStart"/>
      <w:r w:rsidR="00AB5044" w:rsidRPr="006C72EB">
        <w:rPr>
          <w:rFonts w:asciiTheme="minorHAnsi" w:eastAsia="Times New Roman" w:hAnsiTheme="minorHAnsi" w:cstheme="minorHAnsi"/>
          <w:lang w:eastAsia="en-US"/>
        </w:rPr>
        <w:t>INST_UGYF</w:t>
      </w:r>
      <w:proofErr w:type="spellEnd"/>
      <w:r w:rsidR="00AB5044" w:rsidRPr="006C72EB">
        <w:rPr>
          <w:rFonts w:asciiTheme="minorHAnsi" w:eastAsia="Times New Roman" w:hAnsiTheme="minorHAnsi" w:cstheme="minorHAnsi"/>
          <w:lang w:eastAsia="en-US"/>
        </w:rPr>
        <w:t xml:space="preserve"> táblában a kerethez kell kötni a </w:t>
      </w:r>
      <w:proofErr w:type="spellStart"/>
      <w:r w:rsidR="00AB5044" w:rsidRPr="006C72EB">
        <w:rPr>
          <w:rFonts w:asciiTheme="minorHAnsi" w:eastAsia="Times New Roman" w:hAnsiTheme="minorHAnsi" w:cstheme="minorHAnsi"/>
          <w:lang w:eastAsia="en-US"/>
        </w:rPr>
        <w:t>leadert</w:t>
      </w:r>
      <w:proofErr w:type="spellEnd"/>
      <w:r w:rsidR="00AB5044" w:rsidRPr="006C72EB">
        <w:rPr>
          <w:rFonts w:asciiTheme="minorHAnsi" w:eastAsia="Times New Roman" w:hAnsiTheme="minorHAnsi" w:cstheme="minorHAnsi"/>
          <w:lang w:eastAsia="en-US"/>
        </w:rPr>
        <w:t xml:space="preserve">, az </w:t>
      </w:r>
      <w:proofErr w:type="spellStart"/>
      <w:r w:rsidR="00AB5044" w:rsidRPr="006C72EB">
        <w:rPr>
          <w:rFonts w:asciiTheme="minorHAnsi" w:eastAsia="Times New Roman" w:hAnsiTheme="minorHAnsi" w:cstheme="minorHAnsi"/>
          <w:lang w:eastAsia="en-US"/>
        </w:rPr>
        <w:t>INST_FED</w:t>
      </w:r>
      <w:proofErr w:type="spellEnd"/>
      <w:r w:rsidR="00AB5044" w:rsidRPr="006C72EB">
        <w:rPr>
          <w:rFonts w:asciiTheme="minorHAnsi" w:eastAsia="Times New Roman" w:hAnsiTheme="minorHAnsi" w:cstheme="minorHAnsi"/>
          <w:lang w:eastAsia="en-US"/>
        </w:rPr>
        <w:t xml:space="preserve"> táblában szintén a kerethez kell kötni a fedezetet, </w:t>
      </w:r>
    </w:p>
    <w:p w14:paraId="7A7270C2" w14:textId="298AC693" w:rsidR="00AB5044" w:rsidRPr="006C72EB" w:rsidRDefault="00AB5044" w:rsidP="00C000F0">
      <w:pPr>
        <w:spacing w:after="0"/>
        <w:ind w:left="709"/>
        <w:rPr>
          <w:rFonts w:asciiTheme="minorHAnsi" w:eastAsia="Times New Roman" w:hAnsiTheme="minorHAnsi" w:cstheme="minorHAnsi"/>
          <w:lang w:eastAsia="en-US"/>
        </w:rPr>
      </w:pPr>
      <w:r w:rsidRPr="006C72EB">
        <w:rPr>
          <w:rFonts w:asciiTheme="minorHAnsi" w:eastAsia="Times New Roman" w:hAnsiTheme="minorHAnsi" w:cstheme="minorHAnsi"/>
          <w:lang w:eastAsia="en-US"/>
        </w:rPr>
        <w:t xml:space="preserve">Az </w:t>
      </w:r>
      <w:proofErr w:type="spellStart"/>
      <w:r w:rsidRPr="006C72EB">
        <w:rPr>
          <w:rFonts w:asciiTheme="minorHAnsi" w:eastAsia="Times New Roman" w:hAnsiTheme="minorHAnsi" w:cstheme="minorHAnsi"/>
          <w:lang w:eastAsia="en-US"/>
        </w:rPr>
        <w:t>INSTR</w:t>
      </w:r>
      <w:proofErr w:type="spellEnd"/>
      <w:r w:rsidRPr="006C72EB">
        <w:rPr>
          <w:rFonts w:asciiTheme="minorHAnsi" w:eastAsia="Times New Roman" w:hAnsiTheme="minorHAnsi" w:cstheme="minorHAnsi"/>
          <w:lang w:eastAsia="en-US"/>
        </w:rPr>
        <w:t xml:space="preserve"> táblában akkor kell megnyitni az instrumentumot, amikor a résztvevők vagy a </w:t>
      </w:r>
      <w:proofErr w:type="spellStart"/>
      <w:r w:rsidRPr="006C72EB">
        <w:rPr>
          <w:rFonts w:asciiTheme="minorHAnsi" w:eastAsia="Times New Roman" w:hAnsiTheme="minorHAnsi" w:cstheme="minorHAnsi"/>
          <w:lang w:eastAsia="en-US"/>
        </w:rPr>
        <w:t>leader</w:t>
      </w:r>
      <w:proofErr w:type="spellEnd"/>
      <w:r w:rsidRPr="006C72EB">
        <w:rPr>
          <w:rFonts w:asciiTheme="minorHAnsi" w:eastAsia="Times New Roman" w:hAnsiTheme="minorHAnsi" w:cstheme="minorHAnsi"/>
          <w:lang w:eastAsia="en-US"/>
        </w:rPr>
        <w:t xml:space="preserve"> lehívást indít, minden résztvevőnek és a </w:t>
      </w:r>
      <w:proofErr w:type="spellStart"/>
      <w:r w:rsidRPr="006C72EB">
        <w:rPr>
          <w:rFonts w:asciiTheme="minorHAnsi" w:eastAsia="Times New Roman" w:hAnsiTheme="minorHAnsi" w:cstheme="minorHAnsi"/>
          <w:lang w:eastAsia="en-US"/>
        </w:rPr>
        <w:t>leadernek</w:t>
      </w:r>
      <w:proofErr w:type="spellEnd"/>
      <w:r w:rsidRPr="006C72EB">
        <w:rPr>
          <w:rFonts w:asciiTheme="minorHAnsi" w:eastAsia="Times New Roman" w:hAnsiTheme="minorHAnsi" w:cstheme="minorHAnsi"/>
          <w:lang w:eastAsia="en-US"/>
        </w:rPr>
        <w:t xml:space="preserve"> lehet saját instrumentuma</w:t>
      </w:r>
      <w:r w:rsidR="004E0263" w:rsidRPr="006C72EB">
        <w:rPr>
          <w:rFonts w:asciiTheme="minorHAnsi" w:eastAsia="Times New Roman" w:hAnsiTheme="minorHAnsi" w:cstheme="minorHAnsi"/>
          <w:lang w:eastAsia="en-US"/>
        </w:rPr>
        <w:t>, h</w:t>
      </w:r>
      <w:r w:rsidRPr="006C72EB">
        <w:rPr>
          <w:rFonts w:asciiTheme="minorHAnsi" w:eastAsia="Times New Roman" w:hAnsiTheme="minorHAnsi" w:cstheme="minorHAnsi"/>
          <w:lang w:eastAsia="en-US"/>
        </w:rPr>
        <w:t xml:space="preserve">a </w:t>
      </w:r>
      <w:proofErr w:type="spellStart"/>
      <w:r w:rsidRPr="006C72EB">
        <w:rPr>
          <w:rFonts w:asciiTheme="minorHAnsi" w:eastAsia="Times New Roman" w:hAnsiTheme="minorHAnsi" w:cstheme="minorHAnsi"/>
          <w:lang w:eastAsia="en-US"/>
        </w:rPr>
        <w:t>multicurrency</w:t>
      </w:r>
      <w:proofErr w:type="spellEnd"/>
      <w:r w:rsidRPr="006C72EB">
        <w:rPr>
          <w:rFonts w:asciiTheme="minorHAnsi" w:eastAsia="Times New Roman" w:hAnsiTheme="minorHAnsi" w:cstheme="minorHAnsi"/>
          <w:lang w:eastAsia="en-US"/>
        </w:rPr>
        <w:t xml:space="preserve"> a lehetőség, akkor akár több is. Az egyes instrumentumokhoz az </w:t>
      </w:r>
      <w:proofErr w:type="spellStart"/>
      <w:r w:rsidRPr="006C72EB">
        <w:rPr>
          <w:rFonts w:asciiTheme="minorHAnsi" w:eastAsia="Times New Roman" w:hAnsiTheme="minorHAnsi" w:cstheme="minorHAnsi"/>
          <w:lang w:eastAsia="en-US"/>
        </w:rPr>
        <w:t>INST_UGYF</w:t>
      </w:r>
      <w:proofErr w:type="spellEnd"/>
      <w:r w:rsidRPr="006C72EB">
        <w:rPr>
          <w:rFonts w:asciiTheme="minorHAnsi" w:eastAsia="Times New Roman" w:hAnsiTheme="minorHAnsi" w:cstheme="minorHAnsi"/>
          <w:lang w:eastAsia="en-US"/>
        </w:rPr>
        <w:t xml:space="preserve"> táblán keresztül azt a résztvevőt kell kötni (vagy a </w:t>
      </w:r>
      <w:proofErr w:type="spellStart"/>
      <w:r w:rsidRPr="006C72EB">
        <w:rPr>
          <w:rFonts w:asciiTheme="minorHAnsi" w:eastAsia="Times New Roman" w:hAnsiTheme="minorHAnsi" w:cstheme="minorHAnsi"/>
          <w:lang w:eastAsia="en-US"/>
        </w:rPr>
        <w:t>leadert</w:t>
      </w:r>
      <w:proofErr w:type="spellEnd"/>
      <w:r w:rsidRPr="006C72EB">
        <w:rPr>
          <w:rFonts w:asciiTheme="minorHAnsi" w:eastAsia="Times New Roman" w:hAnsiTheme="minorHAnsi" w:cstheme="minorHAnsi"/>
          <w:lang w:eastAsia="en-US"/>
        </w:rPr>
        <w:t xml:space="preserve">),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w:t>
      </w:r>
      <w:proofErr w:type="spellStart"/>
      <w:r w:rsidRPr="006C72EB">
        <w:rPr>
          <w:rFonts w:asciiTheme="minorHAnsi" w:eastAsia="Times New Roman" w:hAnsiTheme="minorHAnsi" w:cstheme="minorHAnsi"/>
          <w:lang w:eastAsia="en-US"/>
        </w:rPr>
        <w:t>INSTR</w:t>
      </w:r>
      <w:proofErr w:type="spellEnd"/>
      <w:r w:rsidRPr="006C72EB">
        <w:rPr>
          <w:rFonts w:asciiTheme="minorHAnsi" w:eastAsia="Times New Roman" w:hAnsiTheme="minorHAnsi" w:cstheme="minorHAnsi"/>
          <w:lang w:eastAsia="en-US"/>
        </w:rPr>
        <w:t xml:space="preserve"> táblában nem jelenik meg le nem hívott keret.</w:t>
      </w:r>
    </w:p>
    <w:p w14:paraId="594B5987" w14:textId="51582F2F" w:rsidR="00DB6A32" w:rsidRPr="00EC2520" w:rsidRDefault="00AB5044" w:rsidP="006E1777">
      <w:pPr>
        <w:ind w:left="709"/>
        <w:rPr>
          <w:color w:val="000000" w:themeColor="text1"/>
        </w:rPr>
      </w:pPr>
      <w:r w:rsidRPr="006C72EB">
        <w:rPr>
          <w:rFonts w:asciiTheme="minorHAnsi" w:eastAsia="Times New Roman" w:hAnsiTheme="minorHAnsi" w:cstheme="minorHAnsi"/>
          <w:lang w:eastAsia="en-US"/>
        </w:rPr>
        <w:t xml:space="preserve">A le nem hívott keret az </w:t>
      </w:r>
      <w:proofErr w:type="spellStart"/>
      <w:r w:rsidRPr="006C72EB">
        <w:rPr>
          <w:rFonts w:asciiTheme="minorHAnsi" w:eastAsia="Times New Roman" w:hAnsiTheme="minorHAnsi" w:cstheme="minorHAnsi"/>
          <w:lang w:eastAsia="en-US"/>
        </w:rPr>
        <w:t>INSTK</w:t>
      </w:r>
      <w:proofErr w:type="spellEnd"/>
      <w:r w:rsidRPr="006C72EB">
        <w:rPr>
          <w:rFonts w:asciiTheme="minorHAnsi" w:eastAsia="Times New Roman" w:hAnsiTheme="minorHAnsi" w:cstheme="minorHAnsi"/>
          <w:lang w:eastAsia="en-US"/>
        </w:rPr>
        <w:t xml:space="preserve"> táblában jelenik meg</w:t>
      </w:r>
      <w:r w:rsidR="004E0263" w:rsidRPr="006C72EB">
        <w:rPr>
          <w:rFonts w:asciiTheme="minorHAnsi" w:eastAsia="Times New Roman" w:hAnsiTheme="minorHAnsi" w:cstheme="minorHAnsi"/>
          <w:lang w:eastAsia="en-US"/>
        </w:rPr>
        <w:t xml:space="preserve">, </w:t>
      </w:r>
      <w:r w:rsidRPr="006C72EB">
        <w:rPr>
          <w:rFonts w:asciiTheme="minorHAnsi" w:eastAsia="Times New Roman" w:hAnsiTheme="minorHAnsi" w:cstheme="minorHAnsi"/>
          <w:lang w:eastAsia="en-US"/>
        </w:rPr>
        <w:t xml:space="preserve">a le nem hívott keret a felügyeleti táblákkal </w:t>
      </w:r>
      <w:proofErr w:type="gramStart"/>
      <w:r w:rsidR="004E0263" w:rsidRPr="006C72EB">
        <w:rPr>
          <w:rFonts w:asciiTheme="minorHAnsi" w:eastAsia="Times New Roman" w:hAnsiTheme="minorHAnsi" w:cstheme="minorHAnsi"/>
          <w:lang w:eastAsia="en-US"/>
        </w:rPr>
        <w:t xml:space="preserve">konzisztensen </w:t>
      </w:r>
      <w:r w:rsidRPr="006C72EB">
        <w:rPr>
          <w:rFonts w:asciiTheme="minorHAnsi" w:eastAsia="Times New Roman" w:hAnsiTheme="minorHAnsi" w:cstheme="minorHAnsi"/>
          <w:lang w:eastAsia="en-US"/>
        </w:rPr>
        <w:t xml:space="preserve"> tartalmazza</w:t>
      </w:r>
      <w:proofErr w:type="gramEnd"/>
      <w:r w:rsidRPr="006C72EB">
        <w:rPr>
          <w:rFonts w:asciiTheme="minorHAnsi" w:eastAsia="Times New Roman" w:hAnsiTheme="minorHAnsi" w:cstheme="minorHAnsi"/>
          <w:lang w:eastAsia="en-US"/>
        </w:rPr>
        <w:t>-e az egyes résztvevők esetleges pozitív betétszámla egyenlegét,</w:t>
      </w:r>
      <w:r w:rsidR="004E0263" w:rsidRPr="006C72EB">
        <w:rPr>
          <w:rFonts w:asciiTheme="minorHAnsi" w:eastAsia="Times New Roman" w:hAnsiTheme="minorHAnsi" w:cstheme="minorHAnsi"/>
          <w:lang w:eastAsia="en-US"/>
        </w:rPr>
        <w:t xml:space="preserve"> Az </w:t>
      </w:r>
      <w:proofErr w:type="spellStart"/>
      <w:r w:rsidR="004E0263" w:rsidRPr="006C72EB">
        <w:rPr>
          <w:rFonts w:asciiTheme="minorHAnsi" w:eastAsia="Times New Roman" w:hAnsiTheme="minorHAnsi" w:cstheme="minorHAnsi"/>
          <w:lang w:eastAsia="en-US"/>
        </w:rPr>
        <w:t>INSTK</w:t>
      </w:r>
      <w:proofErr w:type="spellEnd"/>
      <w:r w:rsidR="004E0263" w:rsidRPr="006C72EB">
        <w:rPr>
          <w:rFonts w:asciiTheme="minorHAnsi" w:eastAsia="Times New Roman" w:hAnsiTheme="minorHAnsi" w:cstheme="minorHAnsi"/>
          <w:lang w:eastAsia="en-US"/>
        </w:rPr>
        <w:t xml:space="preserve"> táblában a </w:t>
      </w:r>
      <w:r w:rsidR="00DB6A32" w:rsidRPr="006C72EB">
        <w:rPr>
          <w:rFonts w:asciiTheme="minorHAnsi" w:eastAsia="Times New Roman" w:hAnsiTheme="minorHAnsi" w:cstheme="minorHAnsi"/>
          <w:lang w:eastAsia="en-US"/>
        </w:rPr>
        <w:t>keret összege a szerződéses keretösszeggel egyezzen meg.</w:t>
      </w:r>
      <w:r w:rsidR="009C036A">
        <w:rPr>
          <w:rFonts w:asciiTheme="minorHAnsi" w:eastAsia="Times New Roman" w:hAnsiTheme="minorHAnsi" w:cstheme="minorHAnsi"/>
          <w:lang w:eastAsia="en-US"/>
        </w:rPr>
        <w:t xml:space="preserve"> </w:t>
      </w:r>
      <w:r w:rsidR="009C036A" w:rsidRPr="00EC2520">
        <w:rPr>
          <w:color w:val="000000" w:themeColor="text1"/>
        </w:rPr>
        <w:t>Azon cash-</w:t>
      </w:r>
      <w:proofErr w:type="spellStart"/>
      <w:r w:rsidR="009C036A" w:rsidRPr="00EC2520">
        <w:rPr>
          <w:color w:val="000000" w:themeColor="text1"/>
        </w:rPr>
        <w:t>pool</w:t>
      </w:r>
      <w:proofErr w:type="spellEnd"/>
      <w:r w:rsidR="009C036A" w:rsidRPr="00EC2520">
        <w:rPr>
          <w:color w:val="000000" w:themeColor="text1"/>
        </w:rPr>
        <w:t xml:space="preserve"> konstrukciók, amelyek esetén mind a </w:t>
      </w:r>
      <w:proofErr w:type="spellStart"/>
      <w:r w:rsidR="009C036A" w:rsidRPr="00EC2520">
        <w:rPr>
          <w:color w:val="000000" w:themeColor="text1"/>
        </w:rPr>
        <w:t>leader</w:t>
      </w:r>
      <w:proofErr w:type="spellEnd"/>
      <w:r w:rsidR="009C036A" w:rsidRPr="00EC2520">
        <w:rPr>
          <w:color w:val="000000" w:themeColor="text1"/>
        </w:rPr>
        <w:t xml:space="preserve">, mind a tagok rendelkeznek bankszámlával, jogilag valós ügyfelei banknak, de a konstrukció nem felel meg a </w:t>
      </w:r>
      <w:proofErr w:type="spellStart"/>
      <w:r w:rsidR="009C036A" w:rsidRPr="00EC2520">
        <w:rPr>
          <w:color w:val="000000" w:themeColor="text1"/>
        </w:rPr>
        <w:t>notional</w:t>
      </w:r>
      <w:proofErr w:type="spellEnd"/>
      <w:r w:rsidR="009C036A" w:rsidRPr="00EC2520">
        <w:rPr>
          <w:color w:val="000000" w:themeColor="text1"/>
        </w:rPr>
        <w:t xml:space="preserve"> cash-</w:t>
      </w:r>
      <w:proofErr w:type="spellStart"/>
      <w:r w:rsidR="009C036A" w:rsidRPr="00EC2520">
        <w:rPr>
          <w:color w:val="000000" w:themeColor="text1"/>
        </w:rPr>
        <w:t>pool</w:t>
      </w:r>
      <w:proofErr w:type="spellEnd"/>
      <w:r w:rsidR="009C036A" w:rsidRPr="00EC2520">
        <w:rPr>
          <w:color w:val="000000" w:themeColor="text1"/>
        </w:rPr>
        <w:t xml:space="preserve"> definíciójának, szintén </w:t>
      </w:r>
      <w:proofErr w:type="spellStart"/>
      <w:r w:rsidR="009C036A" w:rsidRPr="00EC2520">
        <w:rPr>
          <w:color w:val="000000" w:themeColor="text1"/>
        </w:rPr>
        <w:t>physical</w:t>
      </w:r>
      <w:proofErr w:type="spellEnd"/>
      <w:r w:rsidR="009C036A" w:rsidRPr="00EC2520">
        <w:rPr>
          <w:color w:val="000000" w:themeColor="text1"/>
        </w:rPr>
        <w:t xml:space="preserve"> cash-</w:t>
      </w:r>
      <w:proofErr w:type="spellStart"/>
      <w:r w:rsidR="009C036A" w:rsidRPr="00EC2520">
        <w:rPr>
          <w:color w:val="000000" w:themeColor="text1"/>
        </w:rPr>
        <w:t>poolként</w:t>
      </w:r>
      <w:proofErr w:type="spellEnd"/>
      <w:r w:rsidR="009C036A" w:rsidRPr="00EC2520">
        <w:rPr>
          <w:color w:val="000000" w:themeColor="text1"/>
        </w:rPr>
        <w:t xml:space="preserve"> jelentendők.</w:t>
      </w:r>
    </w:p>
    <w:p w14:paraId="06D8700D" w14:textId="7D71D5A0" w:rsidR="00DB6A32" w:rsidRDefault="00DB6A32" w:rsidP="00C000F0">
      <w:pPr>
        <w:pStyle w:val="Listaszerbekezds"/>
        <w:numPr>
          <w:ilvl w:val="0"/>
          <w:numId w:val="45"/>
        </w:numPr>
        <w:spacing w:after="0"/>
        <w:rPr>
          <w:rFonts w:asciiTheme="minorHAnsi" w:hAnsiTheme="minorHAnsi" w:cstheme="minorHAnsi"/>
        </w:rPr>
      </w:pPr>
      <w:proofErr w:type="spellStart"/>
      <w:r w:rsidRPr="00EC2520">
        <w:rPr>
          <w:rFonts w:asciiTheme="minorHAnsi" w:hAnsiTheme="minorHAnsi" w:cstheme="minorHAnsi"/>
          <w:i/>
          <w:color w:val="000000" w:themeColor="text1"/>
        </w:rPr>
        <w:t>Notional</w:t>
      </w:r>
      <w:proofErr w:type="spellEnd"/>
      <w:r w:rsidRPr="00EC2520">
        <w:rPr>
          <w:rFonts w:asciiTheme="minorHAnsi" w:hAnsiTheme="minorHAnsi" w:cstheme="minorHAnsi"/>
          <w:i/>
          <w:color w:val="000000" w:themeColor="text1"/>
        </w:rPr>
        <w:t xml:space="preserve"> </w:t>
      </w:r>
      <w:proofErr w:type="spellStart"/>
      <w:r w:rsidRPr="00EC2520">
        <w:rPr>
          <w:rFonts w:asciiTheme="minorHAnsi" w:hAnsiTheme="minorHAnsi" w:cstheme="minorHAnsi"/>
          <w:i/>
          <w:color w:val="000000" w:themeColor="text1"/>
        </w:rPr>
        <w:t>amount</w:t>
      </w:r>
      <w:proofErr w:type="spellEnd"/>
      <w:r w:rsidRPr="00EC2520">
        <w:rPr>
          <w:rFonts w:asciiTheme="minorHAnsi" w:hAnsiTheme="minorHAnsi" w:cstheme="minorHAnsi"/>
          <w:i/>
          <w:color w:val="000000" w:themeColor="text1"/>
        </w:rPr>
        <w:t xml:space="preserve"> cash-</w:t>
      </w:r>
      <w:proofErr w:type="spellStart"/>
      <w:r w:rsidRPr="00EC2520">
        <w:rPr>
          <w:rFonts w:asciiTheme="minorHAnsi" w:hAnsiTheme="minorHAnsi" w:cstheme="minorHAnsi"/>
          <w:i/>
          <w:color w:val="000000" w:themeColor="text1"/>
        </w:rPr>
        <w:t>pooling</w:t>
      </w:r>
      <w:proofErr w:type="spellEnd"/>
      <w:r w:rsidRPr="00EC2520">
        <w:rPr>
          <w:rFonts w:asciiTheme="minorHAnsi" w:hAnsiTheme="minorHAnsi" w:cstheme="minorHAnsi"/>
          <w:i/>
          <w:color w:val="000000" w:themeColor="text1"/>
        </w:rPr>
        <w:t>:</w:t>
      </w:r>
      <w:r w:rsidRPr="00EC2520">
        <w:rPr>
          <w:rFonts w:asciiTheme="minorHAnsi" w:hAnsiTheme="minorHAnsi" w:cstheme="minorHAnsi"/>
          <w:color w:val="000000" w:themeColor="text1"/>
        </w:rPr>
        <w:t xml:space="preserve"> </w:t>
      </w:r>
      <w:r w:rsidR="009C036A" w:rsidRPr="00EC2520">
        <w:rPr>
          <w:rFonts w:eastAsia="Times New Roman"/>
          <w:color w:val="000000" w:themeColor="text1"/>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9C036A" w:rsidRPr="00EC2520">
        <w:rPr>
          <w:rFonts w:eastAsia="Times New Roman"/>
          <w:color w:val="000000" w:themeColor="text1"/>
        </w:rPr>
        <w:t>betétei</w:t>
      </w:r>
      <w:proofErr w:type="spellEnd"/>
      <w:r w:rsidR="009C036A" w:rsidRPr="00EC2520">
        <w:rPr>
          <w:rFonts w:eastAsia="Times New Roman"/>
          <w:color w:val="000000" w:themeColor="text1"/>
        </w:rPr>
        <w:t xml:space="preserve"> terhére folyószámlahitelt vehetnek igénybe. </w:t>
      </w:r>
      <w:r w:rsidRPr="00EC2520">
        <w:rPr>
          <w:rFonts w:asciiTheme="minorHAnsi" w:hAnsiTheme="minorHAnsi" w:cstheme="minorHAnsi"/>
          <w:color w:val="000000" w:themeColor="text1"/>
        </w:rPr>
        <w:t xml:space="preserve"> Ez a típusú cash-</w:t>
      </w:r>
      <w:proofErr w:type="spellStart"/>
      <w:r w:rsidRPr="00EC2520">
        <w:rPr>
          <w:rFonts w:asciiTheme="minorHAnsi" w:hAnsiTheme="minorHAnsi" w:cstheme="minorHAnsi"/>
          <w:color w:val="000000" w:themeColor="text1"/>
        </w:rPr>
        <w:t>pooling</w:t>
      </w:r>
      <w:proofErr w:type="spellEnd"/>
      <w:r w:rsidRPr="00EC2520">
        <w:rPr>
          <w:rFonts w:asciiTheme="minorHAnsi" w:hAnsiTheme="minorHAnsi" w:cstheme="minorHAnsi"/>
          <w:color w:val="000000" w:themeColor="text1"/>
        </w:rPr>
        <w:t xml:space="preserve"> a </w:t>
      </w:r>
      <w:proofErr w:type="spellStart"/>
      <w:r w:rsidRPr="00EC2520">
        <w:rPr>
          <w:rFonts w:asciiTheme="minorHAnsi" w:hAnsiTheme="minorHAnsi" w:cstheme="minorHAnsi"/>
          <w:color w:val="000000" w:themeColor="text1"/>
        </w:rPr>
        <w:t>physical</w:t>
      </w:r>
      <w:proofErr w:type="spellEnd"/>
      <w:r w:rsidRPr="00EC2520">
        <w:rPr>
          <w:rFonts w:asciiTheme="minorHAnsi" w:hAnsiTheme="minorHAnsi" w:cstheme="minorHAnsi"/>
          <w:color w:val="000000" w:themeColor="text1"/>
        </w:rPr>
        <w:t xml:space="preserve"> cash-</w:t>
      </w:r>
      <w:proofErr w:type="spellStart"/>
      <w:r w:rsidRPr="00EC2520">
        <w:rPr>
          <w:rFonts w:asciiTheme="minorHAnsi" w:hAnsiTheme="minorHAnsi" w:cstheme="minorHAnsi"/>
          <w:color w:val="000000" w:themeColor="text1"/>
        </w:rPr>
        <w:t>pooling</w:t>
      </w:r>
      <w:proofErr w:type="spellEnd"/>
      <w:r w:rsidRPr="00EC2520">
        <w:rPr>
          <w:rFonts w:asciiTheme="minorHAnsi" w:hAnsiTheme="minorHAnsi" w:cstheme="minorHAnsi"/>
          <w:color w:val="000000" w:themeColor="text1"/>
        </w:rPr>
        <w:t xml:space="preserve"> konstrukcióval azonos módon jelentendő, azaz nem kell jelenteni a technikai főszámlát</w:t>
      </w:r>
      <w:r w:rsidRPr="006C72EB">
        <w:rPr>
          <w:rFonts w:asciiTheme="minorHAnsi" w:hAnsiTheme="minorHAnsi" w:cstheme="minorHAnsi"/>
        </w:rPr>
        <w:t>.</w:t>
      </w:r>
    </w:p>
    <w:p w14:paraId="048821AC" w14:textId="53ED9EB5" w:rsidR="00F77F0F" w:rsidRDefault="00F77F0F" w:rsidP="00257BFD">
      <w:pPr>
        <w:spacing w:after="0"/>
        <w:rPr>
          <w:rFonts w:asciiTheme="minorHAnsi" w:hAnsiTheme="minorHAnsi" w:cstheme="minorHAnsi"/>
        </w:rPr>
      </w:pPr>
    </w:p>
    <w:p w14:paraId="5DEE6AE8" w14:textId="729F48E2" w:rsidR="00F77F0F" w:rsidRDefault="00F77F0F" w:rsidP="007F0CDD">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w:t>
      </w:r>
      <w:r w:rsidR="00B17CE1">
        <w:rPr>
          <w:rFonts w:asciiTheme="minorHAnsi" w:hAnsiTheme="minorHAnsi" w:cstheme="minorHAnsi"/>
        </w:rPr>
        <w:t xml:space="preserve"> a teljes állomány tekintetében élő instrumentumok esetén</w:t>
      </w:r>
      <w:r>
        <w:rPr>
          <w:rFonts w:asciiTheme="minorHAnsi" w:hAnsiTheme="minorHAnsi" w:cstheme="minorHAnsi"/>
        </w:rPr>
        <w:t>. Ennek megfelelően a jelentésre vonatkozó előírások a következők:</w:t>
      </w:r>
    </w:p>
    <w:p w14:paraId="3BD5077E" w14:textId="1DAC4794" w:rsidR="00F77F0F" w:rsidRDefault="00F77F0F" w:rsidP="006E1777">
      <w:pPr>
        <w:pStyle w:val="Listaszerbekezds"/>
        <w:numPr>
          <w:ilvl w:val="0"/>
          <w:numId w:val="98"/>
        </w:numPr>
        <w:autoSpaceDE w:val="0"/>
        <w:autoSpaceDN w:val="0"/>
        <w:spacing w:after="0"/>
        <w:rPr>
          <w:rFonts w:asciiTheme="minorHAnsi" w:hAnsiTheme="minorHAnsi" w:cstheme="minorHAnsi"/>
        </w:rPr>
      </w:pPr>
      <w:r w:rsidRPr="008E4B2D">
        <w:rPr>
          <w:rFonts w:asciiTheme="minorHAnsi" w:hAnsiTheme="minorHAnsi" w:cstheme="minorHAnsi"/>
        </w:rPr>
        <w:t xml:space="preserve">mind az </w:t>
      </w:r>
      <w:proofErr w:type="spellStart"/>
      <w:r w:rsidRPr="008E4B2D">
        <w:rPr>
          <w:rFonts w:asciiTheme="minorHAnsi" w:hAnsiTheme="minorHAnsi" w:cstheme="minorHAnsi"/>
        </w:rPr>
        <w:t>INSTK</w:t>
      </w:r>
      <w:proofErr w:type="spellEnd"/>
      <w:r w:rsidRPr="008E4B2D">
        <w:rPr>
          <w:rFonts w:asciiTheme="minorHAnsi" w:hAnsiTheme="minorHAnsi" w:cstheme="minorHAnsi"/>
        </w:rPr>
        <w:t xml:space="preserve">, mind az </w:t>
      </w:r>
      <w:proofErr w:type="spellStart"/>
      <w:r w:rsidRPr="008E4B2D">
        <w:rPr>
          <w:rFonts w:asciiTheme="minorHAnsi" w:hAnsiTheme="minorHAnsi" w:cstheme="minorHAnsi"/>
        </w:rPr>
        <w:t>INSTR</w:t>
      </w:r>
      <w:proofErr w:type="spellEnd"/>
      <w:r w:rsidRPr="008E4B2D">
        <w:rPr>
          <w:rFonts w:asciiTheme="minorHAnsi" w:hAnsiTheme="minorHAnsi" w:cstheme="minorHAnsi"/>
        </w:rPr>
        <w:t xml:space="preserve"> táblákban jelölendő az, hogy „Az instrumentum cash-</w:t>
      </w:r>
      <w:proofErr w:type="spellStart"/>
      <w:r w:rsidRPr="008E4B2D">
        <w:rPr>
          <w:rFonts w:asciiTheme="minorHAnsi" w:hAnsiTheme="minorHAnsi" w:cstheme="minorHAnsi"/>
        </w:rPr>
        <w:t>pool</w:t>
      </w:r>
      <w:proofErr w:type="spellEnd"/>
      <w:r w:rsidRPr="008E4B2D">
        <w:rPr>
          <w:rFonts w:asciiTheme="minorHAnsi" w:hAnsiTheme="minorHAnsi" w:cstheme="minorHAnsi"/>
        </w:rPr>
        <w:t xml:space="preserve"> konstrukció részét képezi-e?</w:t>
      </w:r>
      <w:r>
        <w:rPr>
          <w:rFonts w:asciiTheme="minorHAnsi" w:hAnsiTheme="minorHAnsi" w:cstheme="minorHAnsi"/>
        </w:rPr>
        <w:t xml:space="preserve">”, amennyiben az adósok/adóstársak között vállalati vagy önálló vállalkozó ügyfél szerepel. </w:t>
      </w:r>
    </w:p>
    <w:p w14:paraId="7542CDA8" w14:textId="313AB9B8" w:rsidR="00B17CE1" w:rsidRDefault="00B17CE1" w:rsidP="006E1777">
      <w:pPr>
        <w:pStyle w:val="Listaszerbekezds"/>
        <w:numPr>
          <w:ilvl w:val="0"/>
          <w:numId w:val="98"/>
        </w:numPr>
        <w:autoSpaceDE w:val="0"/>
        <w:autoSpaceDN w:val="0"/>
        <w:spacing w:after="0"/>
        <w:rPr>
          <w:rFonts w:asciiTheme="minorHAnsi" w:hAnsiTheme="minorHAnsi" w:cstheme="minorHAnsi"/>
        </w:rPr>
      </w:pPr>
      <w:r>
        <w:rPr>
          <w:rFonts w:asciiTheme="minorHAnsi" w:hAnsiTheme="minorHAnsi" w:cstheme="minorHAnsi"/>
        </w:rPr>
        <w:t xml:space="preserve">fentiekben </w:t>
      </w:r>
      <w:proofErr w:type="spellStart"/>
      <w:r>
        <w:rPr>
          <w:rFonts w:asciiTheme="minorHAnsi" w:hAnsiTheme="minorHAnsi" w:cstheme="minorHAnsi"/>
        </w:rPr>
        <w:t>ismeretetteknek</w:t>
      </w:r>
      <w:proofErr w:type="spellEnd"/>
      <w:r>
        <w:rPr>
          <w:rFonts w:asciiTheme="minorHAnsi" w:hAnsiTheme="minorHAnsi" w:cstheme="minorHAnsi"/>
        </w:rPr>
        <w:t xml:space="preserve"> megfelelően besorolandó a </w:t>
      </w:r>
      <w:proofErr w:type="spellStart"/>
      <w:r>
        <w:rPr>
          <w:rFonts w:asciiTheme="minorHAnsi" w:hAnsiTheme="minorHAnsi" w:cstheme="minorHAnsi"/>
        </w:rPr>
        <w:t>csah-pool</w:t>
      </w:r>
      <w:proofErr w:type="spellEnd"/>
      <w:r>
        <w:rPr>
          <w:rFonts w:asciiTheme="minorHAnsi" w:hAnsiTheme="minorHAnsi" w:cstheme="minorHAnsi"/>
        </w:rPr>
        <w:t xml:space="preserve"> konstrukció a megfelelő típusba („Cash-</w:t>
      </w:r>
      <w:proofErr w:type="spellStart"/>
      <w:r>
        <w:rPr>
          <w:rFonts w:asciiTheme="minorHAnsi" w:hAnsiTheme="minorHAnsi" w:cstheme="minorHAnsi"/>
        </w:rPr>
        <w:t>pool</w:t>
      </w:r>
      <w:proofErr w:type="spellEnd"/>
      <w:r>
        <w:rPr>
          <w:rFonts w:asciiTheme="minorHAnsi" w:hAnsiTheme="minorHAnsi" w:cstheme="minorHAnsi"/>
        </w:rPr>
        <w:t xml:space="preserve"> konstrukció típusa”).</w:t>
      </w:r>
    </w:p>
    <w:p w14:paraId="34F38B5B" w14:textId="7AD4C8F3" w:rsidR="00B17CE1" w:rsidRDefault="00B17CE1" w:rsidP="006E1777">
      <w:pPr>
        <w:pStyle w:val="Listaszerbekezds"/>
        <w:numPr>
          <w:ilvl w:val="0"/>
          <w:numId w:val="98"/>
        </w:numPr>
        <w:autoSpaceDE w:val="0"/>
        <w:autoSpaceDN w:val="0"/>
        <w:spacing w:after="0"/>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w:t>
      </w:r>
      <w:r w:rsidR="00CA2099">
        <w:rPr>
          <w:rFonts w:asciiTheme="minorHAnsi" w:hAnsiTheme="minorHAnsi" w:cstheme="minorHAnsi"/>
        </w:rPr>
        <w:t>jelentendő az az információ, hogy az adott adós/adóstárs a cash-</w:t>
      </w:r>
      <w:proofErr w:type="spellStart"/>
      <w:r w:rsidR="00CA2099">
        <w:rPr>
          <w:rFonts w:asciiTheme="minorHAnsi" w:hAnsiTheme="minorHAnsi" w:cstheme="minorHAnsi"/>
        </w:rPr>
        <w:t>pool</w:t>
      </w:r>
      <w:proofErr w:type="spellEnd"/>
      <w:r w:rsidR="00CA2099">
        <w:rPr>
          <w:rFonts w:asciiTheme="minorHAnsi" w:hAnsiTheme="minorHAnsi" w:cstheme="minorHAnsi"/>
        </w:rPr>
        <w:t xml:space="preserve"> konstrukcióban milyen szerepkört tölt be (vezető/tag). </w:t>
      </w:r>
    </w:p>
    <w:p w14:paraId="502E152D" w14:textId="11DAC4DD" w:rsidR="00CD3E01" w:rsidRDefault="00CD3E01" w:rsidP="006E1777">
      <w:pPr>
        <w:autoSpaceDE w:val="0"/>
        <w:autoSpaceDN w:val="0"/>
        <w:spacing w:after="0"/>
        <w:rPr>
          <w:rFonts w:asciiTheme="minorHAnsi" w:hAnsiTheme="minorHAnsi" w:cstheme="minorHAnsi"/>
        </w:rPr>
      </w:pPr>
    </w:p>
    <w:p w14:paraId="10BEFCFF" w14:textId="31456C44" w:rsidR="00CD3E01" w:rsidRPr="008E4B2D" w:rsidRDefault="00CD3E01" w:rsidP="007F0CDD">
      <w:pPr>
        <w:autoSpaceDE w:val="0"/>
        <w:autoSpaceDN w:val="0"/>
        <w:spacing w:after="0"/>
        <w:rPr>
          <w:rFonts w:asciiTheme="minorHAnsi" w:hAnsiTheme="minorHAnsi" w:cstheme="minorHAnsi"/>
        </w:rPr>
      </w:pPr>
      <w:r>
        <w:rPr>
          <w:rFonts w:asciiTheme="minorHAnsi" w:hAnsiTheme="minorHAnsi" w:cstheme="minorHAnsi"/>
        </w:rPr>
        <w:t>Amennyiben egy nagyvállalati keret részét képezi egy cash-</w:t>
      </w:r>
      <w:proofErr w:type="spellStart"/>
      <w:r>
        <w:rPr>
          <w:rFonts w:asciiTheme="minorHAnsi" w:hAnsiTheme="minorHAnsi" w:cstheme="minorHAnsi"/>
        </w:rPr>
        <w:t>pool</w:t>
      </w:r>
      <w:proofErr w:type="spellEnd"/>
      <w:r>
        <w:rPr>
          <w:rFonts w:asciiTheme="minorHAnsi" w:hAnsiTheme="minorHAnsi" w:cstheme="minorHAnsi"/>
        </w:rPr>
        <w:t xml:space="preserve"> keret és emellett más típusú keret is, akkor az vagy külön jelentendő az </w:t>
      </w:r>
      <w:proofErr w:type="spellStart"/>
      <w:r>
        <w:rPr>
          <w:rFonts w:asciiTheme="minorHAnsi" w:hAnsiTheme="minorHAnsi" w:cstheme="minorHAnsi"/>
        </w:rPr>
        <w:t>INSTK</w:t>
      </w:r>
      <w:proofErr w:type="spellEnd"/>
      <w:r>
        <w:rPr>
          <w:rFonts w:asciiTheme="minorHAnsi" w:hAnsiTheme="minorHAnsi" w:cstheme="minorHAnsi"/>
        </w:rPr>
        <w:t xml:space="preserve"> táblában és a cash-</w:t>
      </w:r>
      <w:proofErr w:type="spellStart"/>
      <w:r>
        <w:rPr>
          <w:rFonts w:asciiTheme="minorHAnsi" w:hAnsiTheme="minorHAnsi" w:cstheme="minorHAnsi"/>
        </w:rPr>
        <w:t>pool</w:t>
      </w:r>
      <w:proofErr w:type="spellEnd"/>
      <w:r>
        <w:rPr>
          <w:rFonts w:asciiTheme="minorHAnsi" w:hAnsiTheme="minorHAnsi" w:cstheme="minorHAnsi"/>
        </w:rPr>
        <w:t xml:space="preserve"> keretnél jelölendő, hogy cash-</w:t>
      </w:r>
      <w:proofErr w:type="spellStart"/>
      <w:r>
        <w:rPr>
          <w:rFonts w:asciiTheme="minorHAnsi" w:hAnsiTheme="minorHAnsi" w:cstheme="minorHAnsi"/>
        </w:rPr>
        <w:t>pool</w:t>
      </w:r>
      <w:proofErr w:type="spellEnd"/>
      <w:r>
        <w:rPr>
          <w:rFonts w:asciiTheme="minorHAnsi" w:hAnsiTheme="minorHAnsi" w:cstheme="minorHAnsi"/>
        </w:rPr>
        <w:t xml:space="preserve"> konstrukcióról van szó vagy ha ez nem oldható meg és egy keretként szerepel az </w:t>
      </w:r>
      <w:proofErr w:type="spellStart"/>
      <w:r>
        <w:rPr>
          <w:rFonts w:asciiTheme="minorHAnsi" w:hAnsiTheme="minorHAnsi" w:cstheme="minorHAnsi"/>
        </w:rPr>
        <w:t>INSTK</w:t>
      </w:r>
      <w:proofErr w:type="spellEnd"/>
      <w:r>
        <w:rPr>
          <w:rFonts w:asciiTheme="minorHAnsi" w:hAnsiTheme="minorHAnsi" w:cstheme="minorHAnsi"/>
        </w:rPr>
        <w:t xml:space="preserve"> táblában, akkor ’N’ jelentendő </w:t>
      </w:r>
      <w:r w:rsidRPr="00A1220B">
        <w:rPr>
          <w:rFonts w:asciiTheme="minorHAnsi" w:hAnsiTheme="minorHAnsi" w:cstheme="minorHAnsi"/>
        </w:rPr>
        <w:t>„Az instrumentum cash-</w:t>
      </w:r>
      <w:proofErr w:type="spellStart"/>
      <w:r w:rsidRPr="00A1220B">
        <w:rPr>
          <w:rFonts w:asciiTheme="minorHAnsi" w:hAnsiTheme="minorHAnsi" w:cstheme="minorHAnsi"/>
        </w:rPr>
        <w:t>pool</w:t>
      </w:r>
      <w:proofErr w:type="spellEnd"/>
      <w:r w:rsidRPr="00A1220B">
        <w:rPr>
          <w:rFonts w:asciiTheme="minorHAnsi" w:hAnsiTheme="minorHAnsi" w:cstheme="minorHAnsi"/>
        </w:rPr>
        <w:t xml:space="preserve"> konstrukció részét képezi-e?</w:t>
      </w:r>
      <w:r>
        <w:rPr>
          <w:rFonts w:asciiTheme="minorHAnsi" w:hAnsiTheme="minorHAnsi" w:cstheme="minorHAnsi"/>
        </w:rPr>
        <w:t>” mezőben</w:t>
      </w:r>
      <w:r w:rsidR="00AD0C5C">
        <w:rPr>
          <w:rFonts w:asciiTheme="minorHAnsi" w:hAnsiTheme="minorHAnsi" w:cstheme="minorHAnsi"/>
        </w:rPr>
        <w:t>,</w:t>
      </w:r>
      <w:r>
        <w:rPr>
          <w:rFonts w:asciiTheme="minorHAnsi" w:hAnsiTheme="minorHAnsi" w:cstheme="minorHAnsi"/>
        </w:rPr>
        <w:t xml:space="preserve"> és az alá nyíló</w:t>
      </w:r>
      <w:r w:rsidR="00AD0C5C">
        <w:rPr>
          <w:rFonts w:asciiTheme="minorHAnsi" w:hAnsiTheme="minorHAnsi" w:cstheme="minorHAnsi"/>
        </w:rPr>
        <w:t xml:space="preserve"> cash-</w:t>
      </w:r>
      <w:proofErr w:type="spellStart"/>
      <w:r w:rsidR="00AD0C5C">
        <w:rPr>
          <w:rFonts w:asciiTheme="minorHAnsi" w:hAnsiTheme="minorHAnsi" w:cstheme="minorHAnsi"/>
        </w:rPr>
        <w:t>pool</w:t>
      </w:r>
      <w:proofErr w:type="spellEnd"/>
      <w:r>
        <w:rPr>
          <w:rFonts w:asciiTheme="minorHAnsi" w:hAnsiTheme="minorHAnsi" w:cstheme="minorHAnsi"/>
        </w:rPr>
        <w:t xml:space="preserve"> instrumentumnál jelentendő ’I’. Ez azt jelenti, hogy amennyiben az </w:t>
      </w:r>
      <w:proofErr w:type="spellStart"/>
      <w:r>
        <w:rPr>
          <w:rFonts w:asciiTheme="minorHAnsi" w:hAnsiTheme="minorHAnsi" w:cstheme="minorHAnsi"/>
        </w:rPr>
        <w:t>INSTK</w:t>
      </w:r>
      <w:proofErr w:type="spellEnd"/>
      <w:r>
        <w:rPr>
          <w:rFonts w:asciiTheme="minorHAnsi" w:hAnsiTheme="minorHAnsi" w:cstheme="minorHAnsi"/>
        </w:rPr>
        <w:t xml:space="preserve"> táblában </w:t>
      </w:r>
      <w:r w:rsidRPr="00A1220B">
        <w:rPr>
          <w:rFonts w:asciiTheme="minorHAnsi" w:hAnsiTheme="minorHAnsi" w:cstheme="minorHAnsi"/>
        </w:rPr>
        <w:t>„Az instrumentum cash-</w:t>
      </w:r>
      <w:proofErr w:type="spellStart"/>
      <w:r w:rsidRPr="00A1220B">
        <w:rPr>
          <w:rFonts w:asciiTheme="minorHAnsi" w:hAnsiTheme="minorHAnsi" w:cstheme="minorHAnsi"/>
        </w:rPr>
        <w:t>pool</w:t>
      </w:r>
      <w:proofErr w:type="spellEnd"/>
      <w:r w:rsidRPr="00A1220B">
        <w:rPr>
          <w:rFonts w:asciiTheme="minorHAnsi" w:hAnsiTheme="minorHAnsi" w:cstheme="minorHAnsi"/>
        </w:rPr>
        <w:t xml:space="preserve"> konstrukció részét képezi-e?</w:t>
      </w:r>
      <w:r>
        <w:rPr>
          <w:rFonts w:asciiTheme="minorHAnsi" w:hAnsiTheme="minorHAnsi" w:cstheme="minorHAnsi"/>
        </w:rPr>
        <w:t>” mezőben ’I’ szerepel, az alá nyíló instrumentumoknál is ’I’ kell szerepeljen a mezőben (visszafelé ez az összefüggés nem feltétlenül kell fennálljon), a konstrukció típusa konzisztens kell legyen egy szerződésen belül.</w:t>
      </w:r>
    </w:p>
    <w:p w14:paraId="135CB592" w14:textId="3CAB71FF" w:rsidR="00AB5044" w:rsidRPr="006C72EB" w:rsidRDefault="00AB5044" w:rsidP="00B447DE">
      <w:pPr>
        <w:spacing w:after="0"/>
        <w:ind w:left="360"/>
        <w:rPr>
          <w:rFonts w:asciiTheme="minorHAnsi" w:eastAsia="Times New Roman" w:hAnsiTheme="minorHAnsi" w:cstheme="minorHAnsi"/>
          <w:lang w:eastAsia="en-US"/>
        </w:rPr>
      </w:pPr>
    </w:p>
    <w:p w14:paraId="50A89C5B" w14:textId="2E7AB6F9" w:rsidR="00AB5044" w:rsidRPr="006C72EB" w:rsidRDefault="009146CE" w:rsidP="009146CE">
      <w:pPr>
        <w:pStyle w:val="Cmsor3"/>
        <w:rPr>
          <w:b/>
          <w:bCs w:val="0"/>
        </w:rPr>
      </w:pPr>
      <w:bookmarkStart w:id="388" w:name="_Toc149902050"/>
      <w:bookmarkStart w:id="389" w:name="_Toc188019120"/>
      <w:bookmarkEnd w:id="387"/>
      <w:r w:rsidRPr="006C72EB">
        <w:rPr>
          <w:b/>
          <w:bCs w:val="0"/>
        </w:rPr>
        <w:t>Összeolvadások, beolvadások kezelése</w:t>
      </w:r>
      <w:bookmarkEnd w:id="388"/>
      <w:bookmarkEnd w:id="389"/>
    </w:p>
    <w:p w14:paraId="3F779876" w14:textId="3062B039" w:rsidR="009146CE" w:rsidRPr="006C72EB" w:rsidRDefault="009146CE" w:rsidP="009146CE">
      <w:r w:rsidRPr="006C72EB">
        <w:t xml:space="preserve">Az összeolvadás/beolvadás jelentési módja eltér abban az esetben, ha </w:t>
      </w:r>
      <w:proofErr w:type="spellStart"/>
      <w:r w:rsidRPr="006C72EB">
        <w:t>C_HIT</w:t>
      </w:r>
      <w:proofErr w:type="spellEnd"/>
      <w:r w:rsidRPr="006C72EB">
        <w:t xml:space="preserve"> szektoron belülről, illetve kívülről történik a beolvadás.</w:t>
      </w:r>
    </w:p>
    <w:p w14:paraId="550F5645" w14:textId="787783FE" w:rsidR="009146CE" w:rsidRPr="006C72EB" w:rsidRDefault="009146CE" w:rsidP="009146CE">
      <w:r w:rsidRPr="006C72EB">
        <w:t xml:space="preserve">Amennyiben hitelintézet olvad be hitelintézetbe, az a hitelintézet, amelybe a beolvadás történt, változatlan módon jelenti a beolvadó instrumentumait (keletkezési mód, indulás napja sem változik), az </w:t>
      </w:r>
      <w:proofErr w:type="spellStart"/>
      <w:r w:rsidRPr="006C72EB">
        <w:t>INSTR.ATADO_AZON</w:t>
      </w:r>
      <w:proofErr w:type="spellEnd"/>
      <w:r w:rsidRPr="006C72EB">
        <w:t xml:space="preserve"> mezőben jelentendő a beolvadó hitelintézet törzsszáma.</w:t>
      </w:r>
    </w:p>
    <w:p w14:paraId="1C0FAFB8" w14:textId="215E0702" w:rsidR="009146CE" w:rsidRPr="006C72EB" w:rsidRDefault="009146CE" w:rsidP="009146CE">
      <w:r w:rsidRPr="006C72EB">
        <w:t>Amennyiben a hitelintézeti szektoron kívülről történik a beolvadás, a keletkezési mód ’</w:t>
      </w:r>
      <w:proofErr w:type="spellStart"/>
      <w:r w:rsidRPr="006C72EB">
        <w:t>OSSZ_BEOLV</w:t>
      </w:r>
      <w:proofErr w:type="spellEnd"/>
      <w:r w:rsidRPr="006C72EB">
        <w:t>’ lesz, az indulás napja az átvétel napja (a szerződéskötés napja az eredeti marad)</w:t>
      </w:r>
      <w:r w:rsidR="00AB01BF" w:rsidRPr="006C72EB">
        <w:t>, az átadóra vonatkozó mezők töltendők.</w:t>
      </w:r>
    </w:p>
    <w:p w14:paraId="2F3F9611" w14:textId="7C03D7AE" w:rsidR="00934ABD" w:rsidRPr="006C72EB" w:rsidRDefault="00934ABD" w:rsidP="00D30517">
      <w:pPr>
        <w:pStyle w:val="Cmsor3"/>
        <w:rPr>
          <w:b/>
        </w:rPr>
      </w:pPr>
      <w:bookmarkStart w:id="390" w:name="_Toc149902051"/>
      <w:bookmarkStart w:id="391" w:name="_Toc188019121"/>
      <w:r w:rsidRPr="006C72EB">
        <w:rPr>
          <w:b/>
          <w:bCs w:val="0"/>
        </w:rPr>
        <w:t>’</w:t>
      </w:r>
      <w:proofErr w:type="spellStart"/>
      <w:r w:rsidRPr="006C72EB">
        <w:rPr>
          <w:b/>
          <w:bCs w:val="0"/>
        </w:rPr>
        <w:t>NHPZ</w:t>
      </w:r>
      <w:proofErr w:type="spellEnd"/>
      <w:r w:rsidRPr="006C72EB">
        <w:rPr>
          <w:b/>
          <w:bCs w:val="0"/>
        </w:rPr>
        <w:t>’ konstrukciók jelentésének módja</w:t>
      </w:r>
      <w:bookmarkEnd w:id="390"/>
      <w:bookmarkEnd w:id="391"/>
    </w:p>
    <w:p w14:paraId="756568BE" w14:textId="49D86E02" w:rsidR="00934ABD" w:rsidRPr="006C72EB" w:rsidRDefault="00934ABD" w:rsidP="00934ABD">
      <w:pPr>
        <w:numPr>
          <w:ilvl w:val="0"/>
          <w:numId w:val="95"/>
        </w:numPr>
        <w:spacing w:after="0" w:line="240" w:lineRule="auto"/>
        <w:jc w:val="left"/>
      </w:pPr>
      <w:r w:rsidRPr="006C72EB">
        <w:t xml:space="preserve">Lakáshitel szerződés jelentési módja </w:t>
      </w:r>
      <w:proofErr w:type="spellStart"/>
      <w:r w:rsidRPr="006C72EB">
        <w:t>NHP</w:t>
      </w:r>
      <w:proofErr w:type="spellEnd"/>
      <w:r w:rsidRPr="006C72EB">
        <w:t xml:space="preserve"> Zöld Otthon Program keretében: </w:t>
      </w:r>
    </w:p>
    <w:p w14:paraId="4E704A24" w14:textId="77777777" w:rsidR="00934ABD" w:rsidRPr="006C72EB" w:rsidRDefault="00934ABD" w:rsidP="00934ABD">
      <w:pPr>
        <w:numPr>
          <w:ilvl w:val="0"/>
          <w:numId w:val="96"/>
        </w:numPr>
        <w:spacing w:after="0" w:line="240" w:lineRule="auto"/>
        <w:jc w:val="left"/>
      </w:pPr>
      <w:r w:rsidRPr="006C72EB">
        <w:t xml:space="preserve">Instrumentum típus: </w:t>
      </w:r>
      <w:proofErr w:type="spellStart"/>
      <w:r w:rsidRPr="006C72EB">
        <w:t>LAKAS_HIT</w:t>
      </w:r>
      <w:proofErr w:type="spellEnd"/>
    </w:p>
    <w:p w14:paraId="44D93081" w14:textId="77777777" w:rsidR="00934ABD" w:rsidRPr="006C72EB" w:rsidRDefault="00934ABD" w:rsidP="00934ABD">
      <w:pPr>
        <w:numPr>
          <w:ilvl w:val="0"/>
          <w:numId w:val="96"/>
        </w:numPr>
        <w:spacing w:after="0" w:line="240" w:lineRule="auto"/>
        <w:jc w:val="left"/>
      </w:pPr>
      <w:r w:rsidRPr="006C72EB">
        <w:t xml:space="preserve">Hitelkonstrukció: </w:t>
      </w:r>
      <w:proofErr w:type="spellStart"/>
      <w:r w:rsidRPr="006C72EB">
        <w:t>NHPZ</w:t>
      </w:r>
      <w:proofErr w:type="spellEnd"/>
      <w:r w:rsidRPr="006C72EB">
        <w:t xml:space="preserve"> </w:t>
      </w:r>
    </w:p>
    <w:p w14:paraId="5B268E24" w14:textId="77777777" w:rsidR="00934ABD" w:rsidRPr="006C72EB" w:rsidRDefault="00934ABD" w:rsidP="00934ABD">
      <w:pPr>
        <w:numPr>
          <w:ilvl w:val="0"/>
          <w:numId w:val="96"/>
        </w:numPr>
        <w:spacing w:after="0" w:line="240" w:lineRule="auto"/>
        <w:jc w:val="left"/>
      </w:pPr>
      <w:r w:rsidRPr="006C72EB">
        <w:t>Állami támogatás: NEM</w:t>
      </w:r>
    </w:p>
    <w:p w14:paraId="7127EDA4" w14:textId="77777777" w:rsidR="00934ABD" w:rsidRPr="006C72EB" w:rsidRDefault="00934ABD" w:rsidP="00934ABD">
      <w:pPr>
        <w:numPr>
          <w:ilvl w:val="0"/>
          <w:numId w:val="96"/>
        </w:numPr>
        <w:spacing w:after="0" w:line="240" w:lineRule="auto"/>
        <w:jc w:val="left"/>
      </w:pPr>
      <w:r w:rsidRPr="006C72EB">
        <w:t>Új szerződéses kamat: 2,5%</w:t>
      </w:r>
    </w:p>
    <w:p w14:paraId="23D4A25E" w14:textId="4FDFF559" w:rsidR="00934ABD" w:rsidRPr="006C72EB" w:rsidRDefault="00934ABD" w:rsidP="00934ABD">
      <w:pPr>
        <w:numPr>
          <w:ilvl w:val="0"/>
          <w:numId w:val="95"/>
        </w:numPr>
        <w:spacing w:after="0" w:line="240" w:lineRule="auto"/>
        <w:jc w:val="left"/>
      </w:pPr>
      <w:r w:rsidRPr="006C72EB">
        <w:t xml:space="preserve">OKT-támogatással érintett lakáshitel szerződés jelentési módja az </w:t>
      </w:r>
      <w:proofErr w:type="spellStart"/>
      <w:r w:rsidRPr="006C72EB">
        <w:t>NHP</w:t>
      </w:r>
      <w:proofErr w:type="spellEnd"/>
      <w:r w:rsidRPr="006C72EB">
        <w:t xml:space="preserve"> Zöld Otthon Program keretében:</w:t>
      </w:r>
    </w:p>
    <w:p w14:paraId="2F65B84E" w14:textId="77777777" w:rsidR="00934ABD" w:rsidRPr="006C72EB" w:rsidRDefault="00934ABD" w:rsidP="00934ABD">
      <w:pPr>
        <w:numPr>
          <w:ilvl w:val="0"/>
          <w:numId w:val="97"/>
        </w:numPr>
        <w:spacing w:after="0" w:line="240" w:lineRule="auto"/>
        <w:jc w:val="left"/>
      </w:pPr>
      <w:r w:rsidRPr="006C72EB">
        <w:t xml:space="preserve">Instrumentum típus: </w:t>
      </w:r>
      <w:proofErr w:type="spellStart"/>
      <w:r w:rsidRPr="006C72EB">
        <w:t>LAKAS_HIT</w:t>
      </w:r>
      <w:proofErr w:type="spellEnd"/>
    </w:p>
    <w:p w14:paraId="6C5C5F1A" w14:textId="77777777" w:rsidR="00934ABD" w:rsidRPr="006C72EB" w:rsidRDefault="00934ABD" w:rsidP="00934ABD">
      <w:pPr>
        <w:numPr>
          <w:ilvl w:val="0"/>
          <w:numId w:val="97"/>
        </w:numPr>
        <w:spacing w:after="0" w:line="240" w:lineRule="auto"/>
        <w:jc w:val="left"/>
      </w:pPr>
      <w:r w:rsidRPr="006C72EB">
        <w:t xml:space="preserve">Hitelkonstrukció: </w:t>
      </w:r>
      <w:proofErr w:type="spellStart"/>
      <w:r w:rsidRPr="006C72EB">
        <w:t>NHPZ</w:t>
      </w:r>
      <w:proofErr w:type="spellEnd"/>
    </w:p>
    <w:p w14:paraId="2EB94F53" w14:textId="19DDF9F1" w:rsidR="00934ABD" w:rsidRPr="006C72EB" w:rsidRDefault="00934ABD" w:rsidP="00934ABD">
      <w:pPr>
        <w:numPr>
          <w:ilvl w:val="0"/>
          <w:numId w:val="97"/>
        </w:numPr>
        <w:spacing w:after="0" w:line="240" w:lineRule="auto"/>
        <w:jc w:val="left"/>
      </w:pPr>
      <w:r w:rsidRPr="006C72EB">
        <w:t>Állami támogatás: CSK2, CSK3 a gyermekek számától függően</w:t>
      </w:r>
    </w:p>
    <w:p w14:paraId="0D61A0E0" w14:textId="077C8D72" w:rsidR="00934ABD" w:rsidRDefault="00934ABD" w:rsidP="009146CE"/>
    <w:p w14:paraId="2DF7294B" w14:textId="351A1DE3" w:rsidR="006412D8" w:rsidRDefault="006412D8" w:rsidP="006412D8">
      <w:pPr>
        <w:pStyle w:val="Cmsor3"/>
        <w:rPr>
          <w:b/>
          <w:bCs w:val="0"/>
        </w:rPr>
      </w:pPr>
      <w:bookmarkStart w:id="392" w:name="_Toc149902052"/>
      <w:bookmarkStart w:id="393" w:name="_Toc188019122"/>
      <w:bookmarkStart w:id="394" w:name="_Hlk118815914"/>
      <w:r>
        <w:rPr>
          <w:b/>
          <w:bCs w:val="0"/>
        </w:rPr>
        <w:t xml:space="preserve">Szintetikus </w:t>
      </w:r>
      <w:proofErr w:type="spellStart"/>
      <w:r>
        <w:rPr>
          <w:b/>
          <w:bCs w:val="0"/>
        </w:rPr>
        <w:t>értékpapírosítás</w:t>
      </w:r>
      <w:proofErr w:type="spellEnd"/>
      <w:r w:rsidRPr="006C72EB">
        <w:rPr>
          <w:b/>
          <w:bCs w:val="0"/>
        </w:rPr>
        <w:t xml:space="preserve"> jelentés</w:t>
      </w:r>
      <w:r>
        <w:rPr>
          <w:b/>
          <w:bCs w:val="0"/>
        </w:rPr>
        <w:t>i</w:t>
      </w:r>
      <w:r w:rsidRPr="006C72EB">
        <w:rPr>
          <w:b/>
          <w:bCs w:val="0"/>
        </w:rPr>
        <w:t xml:space="preserve"> módja</w:t>
      </w:r>
      <w:bookmarkEnd w:id="392"/>
      <w:bookmarkEnd w:id="393"/>
    </w:p>
    <w:p w14:paraId="67614BDC" w14:textId="5CD4775A" w:rsidR="00C555E6" w:rsidRDefault="009232DF" w:rsidP="00C555E6">
      <w:r>
        <w:t xml:space="preserve">A szintetikus </w:t>
      </w:r>
      <w:proofErr w:type="spellStart"/>
      <w:r>
        <w:t>értékpapírosítás</w:t>
      </w:r>
      <w:proofErr w:type="spellEnd"/>
      <w:r>
        <w:t xml:space="preserve"> esetén a kockázati transzfer </w:t>
      </w:r>
      <w:proofErr w:type="spellStart"/>
      <w:r>
        <w:t>hitelderivatívákkal</w:t>
      </w:r>
      <w:proofErr w:type="spellEnd"/>
      <w:r>
        <w:t xml:space="preserve"> vagy garanciákkal valósul meg, az értékpapírosított kitettségek az </w:t>
      </w:r>
      <w:proofErr w:type="spellStart"/>
      <w:r>
        <w:t>értékpapírosítást</w:t>
      </w:r>
      <w:proofErr w:type="spellEnd"/>
      <w:r>
        <w:t xml:space="preserve"> kezdeményező kitettségei maradnak.</w:t>
      </w:r>
      <w:r w:rsidR="00D92022">
        <w:t xml:space="preserve"> Annak megállapításához, hogy szintetikus </w:t>
      </w:r>
      <w:proofErr w:type="spellStart"/>
      <w:r w:rsidR="00D92022">
        <w:t>értékpapírosításról</w:t>
      </w:r>
      <w:proofErr w:type="spellEnd"/>
      <w:r w:rsidR="00D92022">
        <w:t xml:space="preserve"> van-e szó a HITREG jelentés szempontjából, figyelembe kell venni azt is, hogy </w:t>
      </w:r>
      <w:r w:rsidR="00BE7866">
        <w:t xml:space="preserve">ügyletrészsorozatba (azaz ún. </w:t>
      </w:r>
      <w:proofErr w:type="spellStart"/>
      <w:r w:rsidR="00BE7866">
        <w:t>tranche</w:t>
      </w:r>
      <w:proofErr w:type="spellEnd"/>
      <w:r w:rsidR="00BE7866">
        <w:t xml:space="preserve">-okba) rendezett </w:t>
      </w:r>
      <w:proofErr w:type="spellStart"/>
      <w:r w:rsidR="00D92022">
        <w:t>értékpapírosítás</w:t>
      </w:r>
      <w:proofErr w:type="spellEnd"/>
      <w:r w:rsidR="00D92022">
        <w:t xml:space="preserve"> történik-e</w:t>
      </w:r>
      <w:r w:rsidR="00C555E6">
        <w:t>:</w:t>
      </w:r>
    </w:p>
    <w:p w14:paraId="5DF3A012" w14:textId="1534ED53" w:rsidR="00C555E6" w:rsidRDefault="00C555E6" w:rsidP="00C555E6">
      <w:pPr>
        <w:pStyle w:val="Listaszerbekezds"/>
        <w:numPr>
          <w:ilvl w:val="0"/>
          <w:numId w:val="95"/>
        </w:numPr>
      </w:pPr>
      <w:r w:rsidRPr="008648E8">
        <w:t>amennyiben igen, akkor az</w:t>
      </w:r>
      <w:r>
        <w:rPr>
          <w:b/>
          <w:bCs/>
        </w:rPr>
        <w:t xml:space="preserve"> </w:t>
      </w:r>
      <w:r w:rsidRPr="00307272">
        <w:rPr>
          <w:b/>
          <w:bCs/>
        </w:rPr>
        <w:t>„</w:t>
      </w:r>
      <w:proofErr w:type="spellStart"/>
      <w:r w:rsidRPr="00307272">
        <w:rPr>
          <w:b/>
          <w:bCs/>
        </w:rPr>
        <w:t>Értékpapírosítás</w:t>
      </w:r>
      <w:proofErr w:type="spellEnd"/>
      <w:r w:rsidRPr="00307272">
        <w:rPr>
          <w:b/>
          <w:bCs/>
        </w:rPr>
        <w:t xml:space="preserve"> típusa”</w:t>
      </w:r>
      <w:r>
        <w:t xml:space="preserve"> mezőben ’SZINT’ (’Szintetikus </w:t>
      </w:r>
      <w:proofErr w:type="spellStart"/>
      <w:r>
        <w:t>értékpapírosítás</w:t>
      </w:r>
      <w:proofErr w:type="spellEnd"/>
      <w:r w:rsidR="00225C18">
        <w:t xml:space="preserve"> (ügyletrészsorozatba rendezett/</w:t>
      </w:r>
      <w:proofErr w:type="spellStart"/>
      <w:r w:rsidR="00225C18">
        <w:t>tranche</w:t>
      </w:r>
      <w:proofErr w:type="spellEnd"/>
      <w:r w:rsidR="00225C18">
        <w:t>-olt)</w:t>
      </w:r>
      <w:r>
        <w:t>’), a "</w:t>
      </w:r>
      <w:r w:rsidRPr="00307272">
        <w:rPr>
          <w:b/>
          <w:bCs/>
        </w:rPr>
        <w:t>Mérlegben való megjelenítés</w:t>
      </w:r>
      <w:r>
        <w:t>” mezőben ’MEGJEL’ (’</w:t>
      </w:r>
      <w:r w:rsidRPr="009232DF">
        <w:t>Teljes mértékben megjelenített</w:t>
      </w:r>
      <w:r>
        <w:t>’) kódérték jelentendő.</w:t>
      </w:r>
      <w:r w:rsidR="003D3877">
        <w:t xml:space="preserve"> A többi esetben a "</w:t>
      </w:r>
      <w:r w:rsidR="003D3877" w:rsidRPr="00307272">
        <w:rPr>
          <w:b/>
          <w:bCs/>
        </w:rPr>
        <w:t>Mérlegben való megjelenítés</w:t>
      </w:r>
      <w:r w:rsidR="003D3877">
        <w:t>” mező üresen hagyható.</w:t>
      </w:r>
    </w:p>
    <w:p w14:paraId="29C05D82" w14:textId="79332F74" w:rsidR="00C555E6" w:rsidRDefault="00C555E6" w:rsidP="00C555E6">
      <w:pPr>
        <w:pStyle w:val="Listaszerbekezds"/>
        <w:numPr>
          <w:ilvl w:val="0"/>
          <w:numId w:val="95"/>
        </w:numPr>
      </w:pPr>
      <w:r>
        <w:t>a</w:t>
      </w:r>
      <w:r w:rsidR="00D92022">
        <w:t xml:space="preserve">mennyiben nem, akkor a HITREG-ben az </w:t>
      </w:r>
      <w:r w:rsidR="00D92022" w:rsidRPr="00C555E6">
        <w:rPr>
          <w:b/>
          <w:bCs/>
        </w:rPr>
        <w:t>„</w:t>
      </w:r>
      <w:proofErr w:type="spellStart"/>
      <w:r w:rsidR="00D92022" w:rsidRPr="00C555E6">
        <w:rPr>
          <w:b/>
          <w:bCs/>
        </w:rPr>
        <w:t>Értékpapírosítás</w:t>
      </w:r>
      <w:proofErr w:type="spellEnd"/>
      <w:r w:rsidR="00D92022" w:rsidRPr="00C555E6">
        <w:rPr>
          <w:b/>
          <w:bCs/>
        </w:rPr>
        <w:t xml:space="preserve"> típusa”</w:t>
      </w:r>
      <w:r w:rsidR="00D92022">
        <w:t xml:space="preserve"> mezőben ’</w:t>
      </w:r>
      <w:proofErr w:type="spellStart"/>
      <w:r w:rsidR="00D92022">
        <w:t>NERT_SZINT</w:t>
      </w:r>
      <w:proofErr w:type="spellEnd"/>
      <w:r w:rsidR="00BE7866">
        <w:t>’</w:t>
      </w:r>
      <w:r w:rsidR="00225C18">
        <w:t xml:space="preserve"> (’Szintetikus </w:t>
      </w:r>
      <w:proofErr w:type="spellStart"/>
      <w:r w:rsidR="00225C18">
        <w:t>értékpapírosítás</w:t>
      </w:r>
      <w:proofErr w:type="spellEnd"/>
      <w:r w:rsidR="00225C18">
        <w:t xml:space="preserve"> (ügyletrészsorozatba nem rendezett/nem </w:t>
      </w:r>
      <w:proofErr w:type="spellStart"/>
      <w:r w:rsidR="00225C18">
        <w:t>tranche</w:t>
      </w:r>
      <w:proofErr w:type="spellEnd"/>
      <w:r w:rsidR="00225C18">
        <w:t>-olt)’)</w:t>
      </w:r>
      <w:r w:rsidR="00BE7866">
        <w:t xml:space="preserve"> kódérték jelentendő</w:t>
      </w:r>
      <w:r>
        <w:t xml:space="preserve">. </w:t>
      </w:r>
    </w:p>
    <w:p w14:paraId="4A0FE10D" w14:textId="1CF3C528" w:rsidR="00C555E6" w:rsidRDefault="00C555E6" w:rsidP="00C555E6">
      <w:r>
        <w:t>Amennyiben egyáltalán nem értékpapírosított hitelről van szó, akkor ’</w:t>
      </w:r>
      <w:proofErr w:type="spellStart"/>
      <w:r>
        <w:t>NERT</w:t>
      </w:r>
      <w:proofErr w:type="spellEnd"/>
      <w:r>
        <w:t xml:space="preserve">’ </w:t>
      </w:r>
      <w:r w:rsidR="00225C18">
        <w:t xml:space="preserve">(’Nem értékpapírosított’) </w:t>
      </w:r>
      <w:r>
        <w:t xml:space="preserve">kódérték szerepeltetendő az </w:t>
      </w:r>
      <w:r w:rsidRPr="00C555E6">
        <w:rPr>
          <w:b/>
          <w:bCs/>
        </w:rPr>
        <w:t>„</w:t>
      </w:r>
      <w:proofErr w:type="spellStart"/>
      <w:r w:rsidRPr="00C555E6">
        <w:rPr>
          <w:b/>
          <w:bCs/>
        </w:rPr>
        <w:t>Értékpapírosítás</w:t>
      </w:r>
      <w:proofErr w:type="spellEnd"/>
      <w:r w:rsidRPr="00C555E6">
        <w:rPr>
          <w:b/>
          <w:bCs/>
        </w:rPr>
        <w:t xml:space="preserve"> típusa”</w:t>
      </w:r>
      <w:r>
        <w:t xml:space="preserve"> mezőben. </w:t>
      </w:r>
    </w:p>
    <w:p w14:paraId="2F719BA5" w14:textId="198C22E4" w:rsidR="00D92022" w:rsidRDefault="00C555E6" w:rsidP="006412D8">
      <w:r>
        <w:t xml:space="preserve">Mivel a szintetikus </w:t>
      </w:r>
      <w:proofErr w:type="spellStart"/>
      <w:r>
        <w:t>értékpapírosítás</w:t>
      </w:r>
      <w:proofErr w:type="spellEnd"/>
      <w:r>
        <w:t xml:space="preserve"> az M02/M03 jelű adatgyűjtésekben nem jelentendő </w:t>
      </w:r>
      <w:proofErr w:type="spellStart"/>
      <w:r>
        <w:t>értékpapírosításként</w:t>
      </w:r>
      <w:proofErr w:type="spellEnd"/>
      <w:r>
        <w:t xml:space="preserve">, azonban a HITREG-ben a fenti feltételeknek megfelelő szintetikus </w:t>
      </w:r>
      <w:proofErr w:type="spellStart"/>
      <w:r>
        <w:t>értékpapírosítás</w:t>
      </w:r>
      <w:proofErr w:type="spellEnd"/>
      <w:r>
        <w:t xml:space="preserve"> igen, a megfeleltetés a következőképpen történik:</w:t>
      </w:r>
    </w:p>
    <w:p w14:paraId="30233336" w14:textId="59A7094E" w:rsidR="00C555E6" w:rsidRDefault="00C555E6" w:rsidP="006412D8">
      <w:r w:rsidRPr="00C555E6">
        <w:rPr>
          <w:noProof/>
        </w:rPr>
        <w:drawing>
          <wp:inline distT="0" distB="0" distL="0" distR="0" wp14:anchorId="56C631C2" wp14:editId="31CC96B3">
            <wp:extent cx="6047740" cy="2045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47740" cy="2045335"/>
                    </a:xfrm>
                    <a:prstGeom prst="rect">
                      <a:avLst/>
                    </a:prstGeom>
                    <a:noFill/>
                    <a:ln>
                      <a:noFill/>
                    </a:ln>
                  </pic:spPr>
                </pic:pic>
              </a:graphicData>
            </a:graphic>
          </wp:inline>
        </w:drawing>
      </w:r>
    </w:p>
    <w:p w14:paraId="584C9964" w14:textId="77777777" w:rsidR="003D3877" w:rsidRDefault="003D3877" w:rsidP="006412D8">
      <w:r>
        <w:t>A ’SZINT’ kódértéken jelentett hitelek esetén a következőképpen kell eljárni:</w:t>
      </w:r>
    </w:p>
    <w:p w14:paraId="45F9638F" w14:textId="780735D9" w:rsidR="006412D8" w:rsidRDefault="003D3877" w:rsidP="008648E8">
      <w:pPr>
        <w:pStyle w:val="Listaszerbekezds"/>
        <w:numPr>
          <w:ilvl w:val="0"/>
          <w:numId w:val="95"/>
        </w:numPr>
      </w:pPr>
      <w:r>
        <w:t>fedezetek: a</w:t>
      </w:r>
      <w:r w:rsidR="009232DF">
        <w:t xml:space="preserve"> kapcsolódó fedezetek változatlanul jelentendők, azonban amennyiben az értékpapírosított állományok után a hitelintézet további fedezeteket kap (pl. garancia/értékpapír/készpénz), akkor azok jelentendők a HITREG-ben</w:t>
      </w:r>
      <w:r w:rsidR="00C7614A">
        <w:t>. A</w:t>
      </w:r>
      <w:r w:rsidR="009232DF">
        <w:t>z ilyen fedezetek értékét</w:t>
      </w:r>
      <w:r w:rsidR="00C7614A">
        <w:t xml:space="preserve"> jellemzően</w:t>
      </w:r>
      <w:r w:rsidR="009232DF">
        <w:t xml:space="preserve"> </w:t>
      </w:r>
      <w:r w:rsidR="005B24CC">
        <w:t xml:space="preserve">ügyletrészsorozat </w:t>
      </w:r>
      <w:r w:rsidR="009232DF">
        <w:t>szinten határozzák meg</w:t>
      </w:r>
      <w:r w:rsidR="00C7614A">
        <w:t>, azonban a HITREG-ben történő jelentéshez az értékadatok leallokálása szükséges instrumentum szintre</w:t>
      </w:r>
      <w:r w:rsidR="00F81F01">
        <w:t>, továbbá jelentendő a fedezetnyújtó is az ügyfél táblában.</w:t>
      </w:r>
      <w:r w:rsidR="005A6D79">
        <w:t xml:space="preserve"> mennyiben a leallokálás tekintetében az érték meghatározása nem oldható meg instrumentum szinten, elfogadható a 0 allokált érték is ebben az esetben az </w:t>
      </w:r>
      <w:proofErr w:type="spellStart"/>
      <w:r w:rsidR="005A6D79">
        <w:t>INST_FED</w:t>
      </w:r>
      <w:proofErr w:type="spellEnd"/>
      <w:r w:rsidR="005A6D79">
        <w:t xml:space="preserve"> táblában.</w:t>
      </w:r>
    </w:p>
    <w:p w14:paraId="0755194E" w14:textId="6E25FDBA" w:rsidR="00C7614A" w:rsidRDefault="003D3877" w:rsidP="005A6D79">
      <w:pPr>
        <w:pStyle w:val="Listaszerbekezds"/>
        <w:numPr>
          <w:ilvl w:val="0"/>
          <w:numId w:val="95"/>
        </w:numPr>
      </w:pPr>
      <w:r>
        <w:t xml:space="preserve">ügyfelek: </w:t>
      </w:r>
      <w:r w:rsidR="005A6D79">
        <w:t xml:space="preserve">mivel szintetikus </w:t>
      </w:r>
      <w:proofErr w:type="spellStart"/>
      <w:r w:rsidR="005A6D79">
        <w:t>értékpapírosítás</w:t>
      </w:r>
      <w:proofErr w:type="spellEnd"/>
      <w:r w:rsidR="005A6D79">
        <w:t xml:space="preserve"> esetén mind a kezelő, mind a hitelező, illetve indirekt </w:t>
      </w:r>
      <w:proofErr w:type="spellStart"/>
      <w:r w:rsidR="005A6D79">
        <w:t>értékpapírosítás</w:t>
      </w:r>
      <w:proofErr w:type="spellEnd"/>
      <w:r w:rsidR="005A6D79">
        <w:t xml:space="preserve"> esetén a kezdeményező is maga a hitelintézet, nem szükséges ezen ügyfélminőségek jelentése a HITREG-ben. </w:t>
      </w:r>
      <w:bookmarkEnd w:id="394"/>
    </w:p>
    <w:p w14:paraId="4283A867" w14:textId="1AC20FA1" w:rsidR="00444B80" w:rsidRDefault="00444B80" w:rsidP="008648E8">
      <w:pPr>
        <w:ind w:left="360"/>
        <w:rPr>
          <w:rFonts w:eastAsia="Times New Roman"/>
        </w:rPr>
      </w:pPr>
      <w:r>
        <w:t xml:space="preserve">Az </w:t>
      </w:r>
      <w:proofErr w:type="spellStart"/>
      <w:r>
        <w:t>INSTN</w:t>
      </w:r>
      <w:proofErr w:type="spellEnd"/>
      <w:r>
        <w:t xml:space="preserve"> táblában az </w:t>
      </w:r>
      <w:proofErr w:type="spellStart"/>
      <w:r>
        <w:t>RWA</w:t>
      </w:r>
      <w:proofErr w:type="spellEnd"/>
      <w:r>
        <w:t xml:space="preserve"> tekintetében </w:t>
      </w:r>
      <w:r w:rsidRPr="008648E8">
        <w:rPr>
          <w:rFonts w:eastAsia="Times New Roman"/>
          <w:u w:val="single"/>
        </w:rPr>
        <w:t xml:space="preserve">az </w:t>
      </w:r>
      <w:r w:rsidRPr="008648E8">
        <w:rPr>
          <w:rFonts w:eastAsia="Times New Roman"/>
          <w:i/>
          <w:iCs/>
          <w:u w:val="single"/>
        </w:rPr>
        <w:t xml:space="preserve">eredeti </w:t>
      </w:r>
      <w:r w:rsidRPr="008648E8">
        <w:rPr>
          <w:rFonts w:eastAsia="Times New Roman"/>
          <w:u w:val="single"/>
        </w:rPr>
        <w:t xml:space="preserve">tőkekövetelmény szerint kell eljárni, </w:t>
      </w:r>
      <w:r w:rsidRPr="008648E8">
        <w:rPr>
          <w:rFonts w:eastAsia="Times New Roman"/>
        </w:rPr>
        <w:t xml:space="preserve">azaz az alapul szolgáló portfólió választott módszer szerinti </w:t>
      </w:r>
      <w:r w:rsidRPr="008648E8">
        <w:rPr>
          <w:rFonts w:eastAsia="Times New Roman"/>
          <w:i/>
          <w:iCs/>
        </w:rPr>
        <w:t>eredeti</w:t>
      </w:r>
      <w:r w:rsidRPr="008648E8">
        <w:rPr>
          <w:rFonts w:eastAsia="Times New Roman"/>
        </w:rPr>
        <w:t xml:space="preserve"> tőkekövetelménye (</w:t>
      </w:r>
      <w:proofErr w:type="spellStart"/>
      <w:r w:rsidRPr="008648E8">
        <w:rPr>
          <w:rFonts w:eastAsia="Times New Roman"/>
        </w:rPr>
        <w:t>CRR</w:t>
      </w:r>
      <w:proofErr w:type="spellEnd"/>
      <w:r w:rsidRPr="008648E8">
        <w:rPr>
          <w:rFonts w:eastAsia="Times New Roman"/>
        </w:rPr>
        <w:t xml:space="preserve"> 255.cikk szerint) jelentendő</w:t>
      </w:r>
      <w:r w:rsidR="008705DC" w:rsidRPr="008648E8">
        <w:rPr>
          <w:rFonts w:eastAsia="Times New Roman"/>
        </w:rPr>
        <w:t>.</w:t>
      </w:r>
    </w:p>
    <w:p w14:paraId="7CF3F724" w14:textId="77777777" w:rsidR="00EC2520" w:rsidRPr="008648E8" w:rsidRDefault="00EC2520" w:rsidP="008648E8">
      <w:pPr>
        <w:ind w:left="360"/>
      </w:pPr>
    </w:p>
    <w:p w14:paraId="4FC4337E" w14:textId="6DCCDD25" w:rsidR="00DC4946" w:rsidRDefault="00DC4946" w:rsidP="00DC4946">
      <w:pPr>
        <w:pStyle w:val="Cmsor3"/>
        <w:rPr>
          <w:b/>
          <w:bCs w:val="0"/>
        </w:rPr>
      </w:pPr>
      <w:bookmarkStart w:id="395" w:name="_Toc149902053"/>
      <w:bookmarkStart w:id="396" w:name="_Toc188019123"/>
      <w:r>
        <w:rPr>
          <w:b/>
          <w:bCs w:val="0"/>
        </w:rPr>
        <w:t>Babaváró hitelek jelentési módja</w:t>
      </w:r>
      <w:bookmarkEnd w:id="395"/>
      <w:bookmarkEnd w:id="396"/>
    </w:p>
    <w:p w14:paraId="31B70BF3" w14:textId="0BB56CBC" w:rsidR="00E60B91" w:rsidRPr="006C72EB" w:rsidRDefault="00E60B91" w:rsidP="00E60B91">
      <w:pPr>
        <w:rPr>
          <w:rFonts w:asciiTheme="minorHAnsi" w:hAnsiTheme="minorHAnsi" w:cstheme="minorHAnsi"/>
        </w:rPr>
      </w:pPr>
      <w:bookmarkStart w:id="397" w:name="_Hlk149210121"/>
      <w:r w:rsidRPr="006C72EB">
        <w:rPr>
          <w:rFonts w:asciiTheme="minorHAnsi" w:hAnsiTheme="minorHAnsi" w:cstheme="minorHAnsi"/>
        </w:rPr>
        <w:t xml:space="preserve">A babaváró hitel a követelés fennállásának teljes időszakában ezen az instrumentumon szerepeltetendő függetlenül attól, hogy a jogszabályi feltételeket milyen mértékben elégíti ki az ügyfél és ebből fakadóan milyen a hitel kamatozása. </w:t>
      </w:r>
      <w:bookmarkEnd w:id="397"/>
      <w:r w:rsidR="00165F0A" w:rsidRPr="00DE3AB8">
        <w:rPr>
          <w:rFonts w:asciiTheme="minorHAnsi" w:hAnsiTheme="minorHAnsi" w:cstheme="minorHAnsi"/>
        </w:rPr>
        <w:t>A „Hitelkonstrukció” mezőben azonban jelölni szükséges, hogy a hitel támogatott szakaszban van-e (’</w:t>
      </w:r>
      <w:proofErr w:type="spellStart"/>
      <w:r w:rsidR="00165F0A" w:rsidRPr="00DE3AB8">
        <w:rPr>
          <w:rFonts w:asciiTheme="minorHAnsi" w:hAnsiTheme="minorHAnsi" w:cstheme="minorHAnsi"/>
        </w:rPr>
        <w:t>EGYEB</w:t>
      </w:r>
      <w:proofErr w:type="spellEnd"/>
      <w:r w:rsidR="00165F0A" w:rsidRPr="00DE3AB8">
        <w:rPr>
          <w:rFonts w:asciiTheme="minorHAnsi" w:hAnsiTheme="minorHAnsi" w:cstheme="minorHAnsi"/>
        </w:rPr>
        <w:t>’ – ’egyéb támogatott’ kódértékkel jelölve) vagy elveszítette a jogosultságot a támogatásra (’</w:t>
      </w:r>
      <w:proofErr w:type="spellStart"/>
      <w:r w:rsidR="00165F0A" w:rsidRPr="00DE3AB8">
        <w:rPr>
          <w:rFonts w:asciiTheme="minorHAnsi" w:hAnsiTheme="minorHAnsi" w:cstheme="minorHAnsi"/>
        </w:rPr>
        <w:t>NEM_TAM</w:t>
      </w:r>
      <w:proofErr w:type="spellEnd"/>
      <w:r w:rsidR="00165F0A" w:rsidRPr="00DE3AB8">
        <w:rPr>
          <w:rFonts w:asciiTheme="minorHAnsi" w:hAnsiTheme="minorHAnsi" w:cstheme="minorHAnsi"/>
        </w:rPr>
        <w:t xml:space="preserve">’ – ’nem támogatott’). </w:t>
      </w:r>
      <w:r w:rsidRPr="00DE3AB8">
        <w:rPr>
          <w:rFonts w:asciiTheme="minorHAnsi" w:hAnsiTheme="minorHAnsi" w:cstheme="minorHAnsi"/>
        </w:rPr>
        <w:t xml:space="preserve">A babaváró hitelek céljának meg nem valósulása </w:t>
      </w:r>
      <w:r w:rsidR="00165F0A" w:rsidRPr="00DE3AB8">
        <w:rPr>
          <w:rFonts w:asciiTheme="minorHAnsi" w:hAnsiTheme="minorHAnsi" w:cstheme="minorHAnsi"/>
        </w:rPr>
        <w:t>egyrészt a hitelkonstrukció kódból (’</w:t>
      </w:r>
      <w:proofErr w:type="spellStart"/>
      <w:r w:rsidR="00165F0A" w:rsidRPr="00DE3AB8">
        <w:rPr>
          <w:rFonts w:asciiTheme="minorHAnsi" w:hAnsiTheme="minorHAnsi" w:cstheme="minorHAnsi"/>
        </w:rPr>
        <w:t>NEM_TAM</w:t>
      </w:r>
      <w:proofErr w:type="spellEnd"/>
      <w:r w:rsidR="00165F0A" w:rsidRPr="00DE3AB8">
        <w:rPr>
          <w:rFonts w:asciiTheme="minorHAnsi" w:hAnsiTheme="minorHAnsi" w:cstheme="minorHAnsi"/>
        </w:rPr>
        <w:t>’), másrészt</w:t>
      </w:r>
      <w:r w:rsidR="00165F0A">
        <w:rPr>
          <w:rFonts w:asciiTheme="minorHAnsi" w:hAnsiTheme="minorHAnsi" w:cstheme="minorHAnsi"/>
        </w:rPr>
        <w:t xml:space="preserve"> </w:t>
      </w:r>
      <w:r w:rsidRPr="006C72EB">
        <w:rPr>
          <w:rFonts w:asciiTheme="minorHAnsi" w:hAnsiTheme="minorHAnsi" w:cstheme="minorHAnsi"/>
        </w:rPr>
        <w:t>a kamatszint emelkedésből fog látszani, illetve abból, hogy a következő kamatfizetés mezőben egy – a lejáratnál korábbi – időpont kerül jelentésre.</w:t>
      </w:r>
    </w:p>
    <w:p w14:paraId="6582CB70" w14:textId="7D724276" w:rsidR="00DC4946" w:rsidRPr="00AE27AF" w:rsidRDefault="00E60B91" w:rsidP="00AE27AF">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Mivel azonban a „Következő tőkefizetés napja” az a nap, amikor a következő tőkerészlet fizetése előreláthatólag esedékes, nem kell, hogy fennálljon a konzisztencia ezen moratórium alatt lévő hiteleknél a „Tőketörlesztés gyakorisága” mezővel.</w:t>
      </w:r>
      <w:r w:rsidR="008C50D9">
        <w:t xml:space="preserve"> A „Tőketörlesztés módja” </w:t>
      </w:r>
      <w:r w:rsidR="00C3481B">
        <w:t xml:space="preserve">mezőben </w:t>
      </w:r>
      <w:r w:rsidR="000E0A5D">
        <w:t xml:space="preserve">alapvetően az ’EGYENLETES’ kódérték jelentendő, de </w:t>
      </w:r>
      <w:r w:rsidR="00C3481B">
        <w:t>elfogadható mind az ’</w:t>
      </w:r>
      <w:proofErr w:type="spellStart"/>
      <w:r w:rsidR="00C3481B">
        <w:t>ANNUITAS</w:t>
      </w:r>
      <w:proofErr w:type="spellEnd"/>
      <w:r w:rsidR="00C3481B">
        <w:t>’, mind az ’</w:t>
      </w:r>
      <w:proofErr w:type="spellStart"/>
      <w:r w:rsidR="00C3481B">
        <w:t>EGYEB</w:t>
      </w:r>
      <w:proofErr w:type="spellEnd"/>
      <w:r w:rsidR="00C3481B">
        <w:t>’</w:t>
      </w:r>
      <w:r w:rsidR="001260EB">
        <w:t>.</w:t>
      </w:r>
      <w:r w:rsidR="001260EB" w:rsidRPr="001260EB">
        <w:t xml:space="preserve"> </w:t>
      </w:r>
      <w:r w:rsidR="001260EB">
        <w:t>A „Kamatfizetés gyakorisága” mezőben a támogatott szakaszban lévő babaváró hitelek esetén ’HAVI’ kódérték jelentendő.</w:t>
      </w:r>
    </w:p>
    <w:p w14:paraId="51BFA86F" w14:textId="77777777" w:rsidR="00C354C4" w:rsidRPr="005F56DD" w:rsidRDefault="00E60B91" w:rsidP="00C3481B">
      <w:pPr>
        <w:rPr>
          <w:rFonts w:asciiTheme="minorHAnsi" w:hAnsiTheme="minorHAnsi" w:cstheme="minorHAnsi"/>
          <w:color w:val="000000" w:themeColor="text1"/>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w:t>
      </w:r>
      <w:r w:rsidR="009731FC">
        <w:rPr>
          <w:rFonts w:asciiTheme="minorHAnsi" w:hAnsiTheme="minorHAnsi" w:cstheme="minorHAnsi"/>
        </w:rPr>
        <w:t>, ’</w:t>
      </w:r>
      <w:proofErr w:type="spellStart"/>
      <w:r w:rsidR="009731FC">
        <w:rPr>
          <w:rFonts w:asciiTheme="minorHAnsi" w:hAnsiTheme="minorHAnsi" w:cstheme="minorHAnsi"/>
        </w:rPr>
        <w:t>RV</w:t>
      </w:r>
      <w:proofErr w:type="spellEnd"/>
      <w:r w:rsidR="009731FC">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w:t>
      </w:r>
      <w:r w:rsidRPr="005F56DD">
        <w:rPr>
          <w:rFonts w:asciiTheme="minorHAnsi" w:hAnsiTheme="minorHAnsi" w:cstheme="minorHAnsi"/>
          <w:color w:val="000000" w:themeColor="text1"/>
        </w:rPr>
        <w:t xml:space="preserve">sza” </w:t>
      </w:r>
      <w:r w:rsidR="00C354C4" w:rsidRPr="005F56DD">
        <w:rPr>
          <w:rFonts w:asciiTheme="minorHAnsi" w:hAnsiTheme="minorHAnsi" w:cstheme="minorHAnsi"/>
          <w:color w:val="000000" w:themeColor="text1"/>
        </w:rPr>
        <w:t xml:space="preserve">2023.12.31-ig történő szerződéskötés esetén </w:t>
      </w:r>
      <w:r w:rsidRPr="005F56DD">
        <w:rPr>
          <w:rFonts w:asciiTheme="minorHAnsi" w:hAnsiTheme="minorHAnsi" w:cstheme="minorHAnsi"/>
          <w:color w:val="000000" w:themeColor="text1"/>
        </w:rPr>
        <w:t>5 év, a „Referencia kamat megnevezése” ’</w:t>
      </w:r>
      <w:proofErr w:type="spellStart"/>
      <w:r w:rsidRPr="005F56DD">
        <w:rPr>
          <w:rFonts w:asciiTheme="minorHAnsi" w:hAnsiTheme="minorHAnsi" w:cstheme="minorHAnsi"/>
          <w:color w:val="000000" w:themeColor="text1"/>
        </w:rPr>
        <w:t>AKK</w:t>
      </w:r>
      <w:proofErr w:type="spellEnd"/>
      <w:r w:rsidRPr="005F56DD">
        <w:rPr>
          <w:rFonts w:asciiTheme="minorHAnsi" w:hAnsiTheme="minorHAnsi" w:cstheme="minorHAnsi"/>
          <w:color w:val="000000" w:themeColor="text1"/>
        </w:rPr>
        <w:t>’</w:t>
      </w:r>
      <w:r w:rsidR="00C14166" w:rsidRPr="005F56DD">
        <w:rPr>
          <w:rFonts w:asciiTheme="minorHAnsi" w:hAnsiTheme="minorHAnsi" w:cstheme="minorHAnsi"/>
          <w:color w:val="000000" w:themeColor="text1"/>
        </w:rPr>
        <w:t xml:space="preserve">. </w:t>
      </w:r>
    </w:p>
    <w:p w14:paraId="6D5EE184" w14:textId="77777777" w:rsidR="00C354C4" w:rsidRPr="005F56DD" w:rsidRDefault="00C354C4" w:rsidP="00C3481B">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1BC55198" w14:textId="3324D705"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7BD7FADF"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27C0483B"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169FC5CB"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3D879AE6"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4CF553F2" w14:textId="75A03F1A" w:rsidR="00A55709" w:rsidRDefault="00C14166" w:rsidP="00C354C4">
      <w:pPr>
        <w:rPr>
          <w:rFonts w:asciiTheme="minorHAnsi" w:hAnsiTheme="minorHAnsi" w:cstheme="minorHAnsi"/>
        </w:rPr>
      </w:pPr>
      <w:r>
        <w:rPr>
          <w:rFonts w:asciiTheme="minorHAnsi" w:hAnsiTheme="minorHAnsi" w:cstheme="minorHAnsi"/>
        </w:rPr>
        <w:t xml:space="preserve">Nem támogatott szakaszban alapvetően nem változnak </w:t>
      </w:r>
      <w:r w:rsidR="00C354C4">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megnevezése nem jelentendő)</w:t>
      </w:r>
      <w:r w:rsidR="0010453F">
        <w:rPr>
          <w:rFonts w:asciiTheme="minorHAnsi" w:hAnsiTheme="minorHAnsi" w:cstheme="minorHAnsi"/>
        </w:rPr>
        <w:t xml:space="preserve">. </w:t>
      </w:r>
      <w:r w:rsidR="00A55709">
        <w:rPr>
          <w:rFonts w:asciiTheme="minorHAnsi" w:hAnsiTheme="minorHAnsi" w:cstheme="minorHAnsi"/>
        </w:rPr>
        <w:t>A kamatváltoztatási mutató és a kamatfelár-változtatási mutató nem töltendő babaváró hitelek esetén</w:t>
      </w:r>
      <w:r w:rsidR="000E0A5D">
        <w:rPr>
          <w:rFonts w:asciiTheme="minorHAnsi" w:hAnsiTheme="minorHAnsi" w:cstheme="minorHAnsi"/>
        </w:rPr>
        <w:t>.</w:t>
      </w:r>
      <w:r w:rsidR="009731FC">
        <w:rPr>
          <w:rFonts w:asciiTheme="minorHAnsi" w:hAnsiTheme="minorHAnsi" w:cstheme="minorHAnsi"/>
        </w:rPr>
        <w:t xml:space="preserve"> </w:t>
      </w:r>
    </w:p>
    <w:p w14:paraId="5903B350" w14:textId="726CED13" w:rsidR="00C3481B" w:rsidRDefault="00A55709" w:rsidP="00C3481B">
      <w:pPr>
        <w:rPr>
          <w:rFonts w:asciiTheme="minorHAnsi" w:hAnsiTheme="minorHAnsi" w:cstheme="minorHAnsi"/>
        </w:rPr>
      </w:pPr>
      <w:r>
        <w:rPr>
          <w:rFonts w:asciiTheme="minorHAnsi" w:hAnsiTheme="minorHAnsi" w:cstheme="minorHAnsi"/>
        </w:rPr>
        <w:t xml:space="preserve">A </w:t>
      </w:r>
      <w:r w:rsidR="00C3481B" w:rsidRPr="006C72EB">
        <w:rPr>
          <w:rFonts w:asciiTheme="minorHAnsi" w:hAnsiTheme="minorHAnsi" w:cstheme="minorHAnsi"/>
        </w:rPr>
        <w:t xml:space="preserve">„Következő kamatfizetés napja” mezőben babaváró hitelek esetén a szerződés lejárati napja jelentendő, amennyiben támogatott szakaszban van a hitel. Ha megszűnik a támogatás (mert </w:t>
      </w:r>
      <w:proofErr w:type="spellStart"/>
      <w:r w:rsidR="00C3481B" w:rsidRPr="006C72EB">
        <w:rPr>
          <w:rFonts w:asciiTheme="minorHAnsi" w:hAnsiTheme="minorHAnsi" w:cstheme="minorHAnsi"/>
        </w:rPr>
        <w:t>meghíúsult</w:t>
      </w:r>
      <w:proofErr w:type="spellEnd"/>
      <w:r w:rsidR="00C3481B" w:rsidRPr="006C72EB">
        <w:rPr>
          <w:rFonts w:asciiTheme="minorHAnsi" w:hAnsiTheme="minorHAnsi" w:cstheme="minorHAnsi"/>
        </w:rPr>
        <w:t xml:space="preserve"> a hitel célja) és kamatozóvá válik a hitel, a tényleges következő kamatfizetés napja jelentendő.</w:t>
      </w:r>
      <w:r w:rsidR="00C3481B">
        <w:rPr>
          <w:rFonts w:asciiTheme="minorHAnsi" w:hAnsiTheme="minorHAnsi" w:cstheme="minorHAnsi"/>
        </w:rPr>
        <w:t xml:space="preserve"> </w:t>
      </w:r>
      <w:r w:rsidR="000D712A">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0D712A" w:rsidRPr="006C72EB">
        <w:rPr>
          <w:rFonts w:asciiTheme="minorHAnsi" w:hAnsiTheme="minorHAnsi" w:cstheme="minorHAnsi"/>
        </w:rPr>
        <w:t>„Következő kamatfizetés napja”</w:t>
      </w:r>
      <w:r w:rsidR="000D712A">
        <w:rPr>
          <w:rFonts w:asciiTheme="minorHAnsi" w:hAnsiTheme="minorHAnsi" w:cstheme="minorHAnsi"/>
        </w:rPr>
        <w:t xml:space="preserve"> mezőben jelentett adatok között.</w:t>
      </w:r>
    </w:p>
    <w:p w14:paraId="77455D36" w14:textId="678BB562" w:rsidR="00A55709" w:rsidRDefault="00A55709" w:rsidP="00C3481B">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sidR="00ED696D">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07830AEE" w14:textId="1B075464" w:rsidR="00A55709" w:rsidRDefault="00A55709" w:rsidP="00A55709">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33D347B" w14:textId="2EF552A3" w:rsidR="00A55709" w:rsidRDefault="00A55709" w:rsidP="00A55709">
      <w:pPr>
        <w:rPr>
          <w:rFonts w:asciiTheme="minorHAnsi" w:hAnsiTheme="minorHAnsi" w:cstheme="minorHAnsi"/>
        </w:rPr>
      </w:pPr>
      <w:r>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14700059" w14:textId="43A99C62" w:rsidR="00A55709" w:rsidRDefault="00A55709" w:rsidP="00A55709">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sidR="00AA4EE6">
        <w:rPr>
          <w:rFonts w:asciiTheme="minorHAnsi" w:hAnsiTheme="minorHAnsi" w:cstheme="minorHAnsi"/>
        </w:rPr>
        <w:t xml:space="preserve"> a </w:t>
      </w:r>
      <w:proofErr w:type="spellStart"/>
      <w:r w:rsidR="00AA4EE6">
        <w:rPr>
          <w:rFonts w:asciiTheme="minorHAnsi" w:hAnsiTheme="minorHAnsi" w:cstheme="minorHAnsi"/>
        </w:rPr>
        <w:t>TORL</w:t>
      </w:r>
      <w:proofErr w:type="spellEnd"/>
      <w:r w:rsidR="00AA4EE6">
        <w:rPr>
          <w:rFonts w:asciiTheme="minorHAnsi" w:hAnsiTheme="minorHAnsi" w:cstheme="minorHAnsi"/>
        </w:rPr>
        <w:t xml:space="preserve"> táblában.</w:t>
      </w:r>
    </w:p>
    <w:p w14:paraId="2A53A272" w14:textId="77777777" w:rsidR="00EC2520" w:rsidRDefault="00EC2520" w:rsidP="00A55709">
      <w:pPr>
        <w:rPr>
          <w:rFonts w:asciiTheme="minorHAnsi" w:hAnsiTheme="minorHAnsi" w:cstheme="minorHAnsi"/>
        </w:rPr>
      </w:pPr>
    </w:p>
    <w:p w14:paraId="748D5189" w14:textId="720B1039" w:rsidR="00A04D59" w:rsidRDefault="00A04D59" w:rsidP="00A04D59">
      <w:pPr>
        <w:pStyle w:val="Cmsor3"/>
        <w:rPr>
          <w:b/>
          <w:bCs w:val="0"/>
        </w:rPr>
      </w:pPr>
      <w:bookmarkStart w:id="398" w:name="_Ref136364491"/>
      <w:bookmarkStart w:id="399" w:name="_Toc149902054"/>
      <w:bookmarkStart w:id="400" w:name="_Toc188019124"/>
      <w:r>
        <w:rPr>
          <w:b/>
          <w:bCs w:val="0"/>
        </w:rPr>
        <w:t>Kényszerhitelek jelentési módja</w:t>
      </w:r>
      <w:bookmarkEnd w:id="398"/>
      <w:bookmarkEnd w:id="399"/>
      <w:bookmarkEnd w:id="400"/>
    </w:p>
    <w:p w14:paraId="77AD1294" w14:textId="6A5F2799" w:rsidR="00CF31A0" w:rsidRDefault="00CF31A0" w:rsidP="00A04D59">
      <w:pPr>
        <w:rPr>
          <w:rFonts w:asciiTheme="minorHAnsi" w:hAnsiTheme="minorHAnsi" w:cstheme="minorHAnsi"/>
        </w:rPr>
      </w:pPr>
      <w:r>
        <w:rPr>
          <w:rFonts w:asciiTheme="minorHAnsi" w:hAnsiTheme="minorHAnsi" w:cstheme="minorHAnsi"/>
        </w:rPr>
        <w:t xml:space="preserve">Kényszerhitelnek nevezzük a </w:t>
      </w:r>
      <w:r w:rsidRPr="006E1777">
        <w:rPr>
          <w:rFonts w:asciiTheme="minorHAnsi" w:hAnsiTheme="minorHAnsi" w:cstheme="minorHAnsi"/>
        </w:rPr>
        <w:t>folyószámlához köthető olyan tartozásokat, amelyhez nem tartozik hitelkeret-szerződés, csak betéti</w:t>
      </w:r>
      <w:r w:rsidR="000E44D0">
        <w:rPr>
          <w:rFonts w:asciiTheme="minorHAnsi" w:hAnsiTheme="minorHAnsi" w:cstheme="minorHAnsi"/>
        </w:rPr>
        <w:t>/folyószámla</w:t>
      </w:r>
      <w:r w:rsidRPr="006E1777">
        <w:rPr>
          <w:rFonts w:asciiTheme="minorHAnsi" w:hAnsiTheme="minorHAnsi" w:cstheme="minorHAnsi"/>
        </w:rPr>
        <w:t xml:space="preserve"> szerződés, ideértve az értékpapírszámlán megjelenő negatív egyenleget is</w:t>
      </w:r>
      <w:r>
        <w:rPr>
          <w:rFonts w:asciiTheme="minorHAnsi" w:hAnsiTheme="minorHAnsi" w:cstheme="minorHAnsi"/>
        </w:rPr>
        <w:t>, melyek helyes jelentési mód esetén az M03-as jelentésben ’E3221’ (</w:t>
      </w:r>
      <w:r w:rsidRPr="00CF31A0">
        <w:rPr>
          <w:rFonts w:asciiTheme="minorHAnsi" w:hAnsiTheme="minorHAnsi" w:cstheme="minorHAnsi"/>
        </w:rPr>
        <w:t xml:space="preserve">Folyószámlahitelek a hitelkártya követelések, a </w:t>
      </w:r>
      <w:proofErr w:type="spellStart"/>
      <w:r w:rsidRPr="00CF31A0">
        <w:rPr>
          <w:rFonts w:asciiTheme="minorHAnsi" w:hAnsiTheme="minorHAnsi" w:cstheme="minorHAnsi"/>
        </w:rPr>
        <w:t>rulírozó</w:t>
      </w:r>
      <w:proofErr w:type="spellEnd"/>
      <w:r w:rsidRPr="00CF31A0">
        <w:rPr>
          <w:rFonts w:asciiTheme="minorHAnsi" w:hAnsiTheme="minorHAnsi" w:cstheme="minorHAnsi"/>
        </w:rPr>
        <w:t xml:space="preserve"> hitelek és a </w:t>
      </w:r>
      <w:proofErr w:type="spellStart"/>
      <w:r w:rsidRPr="00CF31A0">
        <w:rPr>
          <w:rFonts w:asciiTheme="minorHAnsi" w:hAnsiTheme="minorHAnsi" w:cstheme="minorHAnsi"/>
        </w:rPr>
        <w:t>notional</w:t>
      </w:r>
      <w:proofErr w:type="spellEnd"/>
      <w:r w:rsidRPr="00CF31A0">
        <w:rPr>
          <w:rFonts w:asciiTheme="minorHAnsi" w:hAnsiTheme="minorHAnsi" w:cstheme="minorHAnsi"/>
        </w:rPr>
        <w:t xml:space="preserve"> cash </w:t>
      </w:r>
      <w:proofErr w:type="spellStart"/>
      <w:r w:rsidRPr="00CF31A0">
        <w:rPr>
          <w:rFonts w:asciiTheme="minorHAnsi" w:hAnsiTheme="minorHAnsi" w:cstheme="minorHAnsi"/>
        </w:rPr>
        <w:t>pooling</w:t>
      </w:r>
      <w:proofErr w:type="spellEnd"/>
      <w:r w:rsidRPr="00CF31A0">
        <w:rPr>
          <w:rFonts w:asciiTheme="minorHAnsi" w:hAnsiTheme="minorHAnsi" w:cstheme="minorHAnsi"/>
        </w:rPr>
        <w:t xml:space="preserve"> követelések nélkül</w:t>
      </w:r>
      <w:r>
        <w:rPr>
          <w:rFonts w:asciiTheme="minorHAnsi" w:hAnsiTheme="minorHAnsi" w:cstheme="minorHAnsi"/>
        </w:rPr>
        <w:t>), az M02-es adatszolgáltatásban ’E322’ (</w:t>
      </w:r>
      <w:r w:rsidRPr="00CF31A0">
        <w:rPr>
          <w:rFonts w:asciiTheme="minorHAnsi" w:hAnsiTheme="minorHAnsi" w:cstheme="minorHAnsi"/>
        </w:rPr>
        <w:t xml:space="preserve">Folyószámlahitelek a </w:t>
      </w:r>
      <w:proofErr w:type="spellStart"/>
      <w:r w:rsidRPr="00CF31A0">
        <w:rPr>
          <w:rFonts w:asciiTheme="minorHAnsi" w:hAnsiTheme="minorHAnsi" w:cstheme="minorHAnsi"/>
        </w:rPr>
        <w:t>rulírozó</w:t>
      </w:r>
      <w:proofErr w:type="spellEnd"/>
      <w:r w:rsidRPr="00CF31A0">
        <w:rPr>
          <w:rFonts w:asciiTheme="minorHAnsi" w:hAnsiTheme="minorHAnsi" w:cstheme="minorHAnsi"/>
        </w:rPr>
        <w:t xml:space="preserve"> hitelek és a </w:t>
      </w:r>
      <w:proofErr w:type="spellStart"/>
      <w:r w:rsidRPr="00CF31A0">
        <w:rPr>
          <w:rFonts w:asciiTheme="minorHAnsi" w:hAnsiTheme="minorHAnsi" w:cstheme="minorHAnsi"/>
        </w:rPr>
        <w:t>notional</w:t>
      </w:r>
      <w:proofErr w:type="spellEnd"/>
      <w:r w:rsidRPr="00CF31A0">
        <w:rPr>
          <w:rFonts w:asciiTheme="minorHAnsi" w:hAnsiTheme="minorHAnsi" w:cstheme="minorHAnsi"/>
        </w:rPr>
        <w:t xml:space="preserve"> cash </w:t>
      </w:r>
      <w:proofErr w:type="spellStart"/>
      <w:r w:rsidRPr="00CF31A0">
        <w:rPr>
          <w:rFonts w:asciiTheme="minorHAnsi" w:hAnsiTheme="minorHAnsi" w:cstheme="minorHAnsi"/>
        </w:rPr>
        <w:t>pooling</w:t>
      </w:r>
      <w:proofErr w:type="spellEnd"/>
      <w:r w:rsidRPr="00CF31A0">
        <w:rPr>
          <w:rFonts w:asciiTheme="minorHAnsi" w:hAnsiTheme="minorHAnsi" w:cstheme="minorHAnsi"/>
        </w:rPr>
        <w:t xml:space="preserve"> követelések nélkül</w:t>
      </w:r>
      <w:r>
        <w:rPr>
          <w:rFonts w:asciiTheme="minorHAnsi" w:hAnsiTheme="minorHAnsi" w:cstheme="minorHAnsi"/>
        </w:rPr>
        <w:t>) kódértéken kerül</w:t>
      </w:r>
      <w:r w:rsidR="00067D47">
        <w:rPr>
          <w:rFonts w:asciiTheme="minorHAnsi" w:hAnsiTheme="minorHAnsi" w:cstheme="minorHAnsi"/>
        </w:rPr>
        <w:t>nek</w:t>
      </w:r>
      <w:r>
        <w:rPr>
          <w:rFonts w:asciiTheme="minorHAnsi" w:hAnsiTheme="minorHAnsi" w:cstheme="minorHAnsi"/>
        </w:rPr>
        <w:t xml:space="preserve"> kimutatásra</w:t>
      </w:r>
      <w:r w:rsidRPr="006E1777">
        <w:rPr>
          <w:rFonts w:asciiTheme="minorHAnsi" w:hAnsiTheme="minorHAnsi" w:cstheme="minorHAnsi"/>
        </w:rPr>
        <w:t>.</w:t>
      </w:r>
      <w:r>
        <w:rPr>
          <w:rFonts w:asciiTheme="minorHAnsi" w:hAnsiTheme="minorHAnsi" w:cstheme="minorHAnsi"/>
        </w:rPr>
        <w:t xml:space="preserve"> </w:t>
      </w:r>
      <w:r w:rsidR="00067D47">
        <w:rPr>
          <w:rFonts w:asciiTheme="minorHAnsi" w:hAnsiTheme="minorHAnsi" w:cstheme="minorHAnsi"/>
        </w:rPr>
        <w:t xml:space="preserve">Nem mutatható ki kényszerhitelként a problémássá vált, ezért </w:t>
      </w:r>
      <w:proofErr w:type="spellStart"/>
      <w:r w:rsidR="00067D47">
        <w:rPr>
          <w:rFonts w:asciiTheme="minorHAnsi" w:hAnsiTheme="minorHAnsi" w:cstheme="minorHAnsi"/>
        </w:rPr>
        <w:t>rulírozó</w:t>
      </w:r>
      <w:proofErr w:type="spellEnd"/>
      <w:r w:rsidR="00067D47">
        <w:rPr>
          <w:rFonts w:asciiTheme="minorHAnsi" w:hAnsiTheme="minorHAnsi" w:cstheme="minorHAnsi"/>
        </w:rPr>
        <w:t xml:space="preserve"> jellegét elvesztett folyószámlahitel sem, azt változatlanul ’</w:t>
      </w:r>
      <w:proofErr w:type="spellStart"/>
      <w:r w:rsidR="00067D47">
        <w:rPr>
          <w:rFonts w:asciiTheme="minorHAnsi" w:hAnsiTheme="minorHAnsi" w:cstheme="minorHAnsi"/>
        </w:rPr>
        <w:t>RULIR_FOLY</w:t>
      </w:r>
      <w:proofErr w:type="spellEnd"/>
      <w:r w:rsidR="00067D47">
        <w:rPr>
          <w:rFonts w:asciiTheme="minorHAnsi" w:hAnsiTheme="minorHAnsi" w:cstheme="minorHAnsi"/>
        </w:rPr>
        <w:t>’ kódértéken kell szerepeltetni.</w:t>
      </w:r>
      <w:r w:rsidR="003C7B98">
        <w:rPr>
          <w:rFonts w:asciiTheme="minorHAnsi" w:hAnsiTheme="minorHAnsi" w:cstheme="minorHAnsi"/>
        </w:rPr>
        <w:t xml:space="preserve"> A kényszerhitel instrumentumokat az </w:t>
      </w:r>
      <w:proofErr w:type="spellStart"/>
      <w:r w:rsidR="003C7B98">
        <w:rPr>
          <w:rFonts w:asciiTheme="minorHAnsi" w:hAnsiTheme="minorHAnsi" w:cstheme="minorHAnsi"/>
        </w:rPr>
        <w:t>INSTR.TIP_KOD</w:t>
      </w:r>
      <w:proofErr w:type="spellEnd"/>
      <w:r w:rsidR="003C7B98">
        <w:rPr>
          <w:rFonts w:asciiTheme="minorHAnsi" w:hAnsiTheme="minorHAnsi" w:cstheme="minorHAnsi"/>
        </w:rPr>
        <w:t xml:space="preserve"> mezőben ’</w:t>
      </w:r>
      <w:proofErr w:type="spellStart"/>
      <w:r w:rsidR="003C7B98">
        <w:rPr>
          <w:rFonts w:asciiTheme="minorHAnsi" w:hAnsiTheme="minorHAnsi" w:cstheme="minorHAnsi"/>
        </w:rPr>
        <w:t>FOLY_HIT</w:t>
      </w:r>
      <w:proofErr w:type="spellEnd"/>
      <w:r w:rsidR="003C7B98">
        <w:rPr>
          <w:rFonts w:asciiTheme="minorHAnsi" w:hAnsiTheme="minorHAnsi" w:cstheme="minorHAnsi"/>
        </w:rPr>
        <w:t xml:space="preserve">’ </w:t>
      </w:r>
      <w:r w:rsidR="007B379C">
        <w:rPr>
          <w:rFonts w:asciiTheme="minorHAnsi" w:hAnsiTheme="minorHAnsi" w:cstheme="minorHAnsi"/>
        </w:rPr>
        <w:t>vagy ’</w:t>
      </w:r>
      <w:proofErr w:type="spellStart"/>
      <w:r w:rsidR="007B379C">
        <w:rPr>
          <w:rFonts w:asciiTheme="minorHAnsi" w:hAnsiTheme="minorHAnsi" w:cstheme="minorHAnsi"/>
        </w:rPr>
        <w:t>FOLY_HIT_EP</w:t>
      </w:r>
      <w:proofErr w:type="spellEnd"/>
      <w:r w:rsidR="007B379C">
        <w:rPr>
          <w:rFonts w:asciiTheme="minorHAnsi" w:hAnsiTheme="minorHAnsi" w:cstheme="minorHAnsi"/>
        </w:rPr>
        <w:t xml:space="preserve">’ </w:t>
      </w:r>
      <w:r w:rsidR="003C7B98">
        <w:rPr>
          <w:rFonts w:asciiTheme="minorHAnsi" w:hAnsiTheme="minorHAnsi" w:cstheme="minorHAnsi"/>
        </w:rPr>
        <w:t>kódon kell szerepeltetni</w:t>
      </w:r>
      <w:r w:rsidR="007B379C">
        <w:rPr>
          <w:rFonts w:asciiTheme="minorHAnsi" w:hAnsiTheme="minorHAnsi" w:cstheme="minorHAnsi"/>
        </w:rPr>
        <w:t xml:space="preserve"> (attól függően, hogy folyószámlához vagy értékpapírszámlához kapcsolódik a negatív egyenleg)</w:t>
      </w:r>
      <w:r w:rsidR="003C7B98">
        <w:rPr>
          <w:rFonts w:asciiTheme="minorHAnsi" w:hAnsiTheme="minorHAnsi" w:cstheme="minorHAnsi"/>
        </w:rPr>
        <w:t>.</w:t>
      </w:r>
    </w:p>
    <w:p w14:paraId="18935949" w14:textId="0B35D30B" w:rsidR="00A04D59" w:rsidRDefault="00A04D59" w:rsidP="00A04D59">
      <w:pPr>
        <w:rPr>
          <w:rFonts w:asciiTheme="minorHAnsi" w:hAnsiTheme="minorHAnsi" w:cstheme="minorHAnsi"/>
        </w:rPr>
      </w:pPr>
      <w:r>
        <w:rPr>
          <w:rFonts w:asciiTheme="minorHAnsi" w:hAnsiTheme="minorHAnsi" w:cstheme="minorHAnsi"/>
        </w:rPr>
        <w:t xml:space="preserve">A kényszerhitelek az </w:t>
      </w:r>
      <w:proofErr w:type="spellStart"/>
      <w:r>
        <w:rPr>
          <w:rFonts w:asciiTheme="minorHAnsi" w:hAnsiTheme="minorHAnsi" w:cstheme="minorHAnsi"/>
        </w:rPr>
        <w:t>INSTR</w:t>
      </w:r>
      <w:proofErr w:type="spellEnd"/>
      <w:r>
        <w:rPr>
          <w:rFonts w:asciiTheme="minorHAnsi" w:hAnsiTheme="minorHAnsi" w:cstheme="minorHAnsi"/>
        </w:rPr>
        <w:t xml:space="preserve"> táblában szerepel</w:t>
      </w:r>
      <w:r w:rsidR="000E44D0">
        <w:rPr>
          <w:rFonts w:asciiTheme="minorHAnsi" w:hAnsiTheme="minorHAnsi" w:cstheme="minorHAnsi"/>
        </w:rPr>
        <w:t>te</w:t>
      </w:r>
      <w:r>
        <w:rPr>
          <w:rFonts w:asciiTheme="minorHAnsi" w:hAnsiTheme="minorHAnsi" w:cstheme="minorHAnsi"/>
        </w:rPr>
        <w:t>te</w:t>
      </w:r>
      <w:r w:rsidR="00CF31A0">
        <w:rPr>
          <w:rFonts w:asciiTheme="minorHAnsi" w:hAnsiTheme="minorHAnsi" w:cstheme="minorHAnsi"/>
        </w:rPr>
        <w:t>ndők</w:t>
      </w:r>
      <w:r>
        <w:rPr>
          <w:rFonts w:asciiTheme="minorHAnsi" w:hAnsiTheme="minorHAnsi" w:cstheme="minorHAnsi"/>
        </w:rPr>
        <w:t xml:space="preserve">, </w:t>
      </w:r>
      <w:r w:rsidR="00CF31A0">
        <w:rPr>
          <w:rFonts w:asciiTheme="minorHAnsi" w:hAnsiTheme="minorHAnsi" w:cstheme="minorHAnsi"/>
        </w:rPr>
        <w:t xml:space="preserve">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nem kerülhet kényszerhitel jelentésre. Ennek megfelelően az </w:t>
      </w:r>
      <w:proofErr w:type="spellStart"/>
      <w:r w:rsidR="00CF31A0">
        <w:rPr>
          <w:rFonts w:asciiTheme="minorHAnsi" w:hAnsiTheme="minorHAnsi" w:cstheme="minorHAnsi"/>
        </w:rPr>
        <w:t>INSTR</w:t>
      </w:r>
      <w:proofErr w:type="spellEnd"/>
      <w:r w:rsidR="00CF31A0">
        <w:rPr>
          <w:rFonts w:asciiTheme="minorHAnsi" w:hAnsiTheme="minorHAnsi" w:cstheme="minorHAnsi"/>
        </w:rPr>
        <w:t xml:space="preserve"> táblában található </w:t>
      </w:r>
      <w:r>
        <w:rPr>
          <w:rFonts w:asciiTheme="minorHAnsi" w:hAnsiTheme="minorHAnsi" w:cstheme="minorHAnsi"/>
        </w:rPr>
        <w:t>„Folyószámla azonosító” mező</w:t>
      </w:r>
      <w:r w:rsidR="00CF31A0">
        <w:rPr>
          <w:rFonts w:asciiTheme="minorHAnsi" w:hAnsiTheme="minorHAnsi" w:cstheme="minorHAnsi"/>
        </w:rPr>
        <w:t xml:space="preserve"> </w:t>
      </w:r>
      <w:proofErr w:type="spellStart"/>
      <w:r w:rsidR="00CF31A0">
        <w:rPr>
          <w:rFonts w:asciiTheme="minorHAnsi" w:hAnsiTheme="minorHAnsi" w:cstheme="minorHAnsi"/>
        </w:rPr>
        <w:t>tartalmilag</w:t>
      </w:r>
      <w:proofErr w:type="spellEnd"/>
      <w:r w:rsidR="00CF31A0">
        <w:rPr>
          <w:rFonts w:asciiTheme="minorHAnsi" w:hAnsiTheme="minorHAnsi" w:cstheme="minorHAnsi"/>
        </w:rPr>
        <w:t xml:space="preserve"> bővebb, mint 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található: az </w:t>
      </w:r>
      <w:proofErr w:type="spellStart"/>
      <w:r w:rsidR="00CF31A0">
        <w:rPr>
          <w:rFonts w:asciiTheme="minorHAnsi" w:hAnsiTheme="minorHAnsi" w:cstheme="minorHAnsi"/>
        </w:rPr>
        <w:t>INSTR</w:t>
      </w:r>
      <w:proofErr w:type="spellEnd"/>
      <w:r w:rsidR="00CF31A0">
        <w:rPr>
          <w:rFonts w:asciiTheme="minorHAnsi" w:hAnsiTheme="minorHAnsi" w:cstheme="minorHAnsi"/>
        </w:rPr>
        <w:t xml:space="preserve"> táblában jelenteni kell </w:t>
      </w:r>
      <w:r>
        <w:rPr>
          <w:rFonts w:asciiTheme="minorHAnsi" w:hAnsiTheme="minorHAnsi" w:cstheme="minorHAnsi"/>
        </w:rPr>
        <w:t xml:space="preserve">annak a </w:t>
      </w:r>
      <w:r w:rsidR="000E44D0">
        <w:rPr>
          <w:rFonts w:asciiTheme="minorHAnsi" w:hAnsiTheme="minorHAnsi" w:cstheme="minorHAnsi"/>
        </w:rPr>
        <w:t>folyó</w:t>
      </w:r>
      <w:r>
        <w:rPr>
          <w:rFonts w:asciiTheme="minorHAnsi" w:hAnsiTheme="minorHAnsi" w:cstheme="minorHAnsi"/>
        </w:rPr>
        <w:t>számlának vagy értékpapír számlának az azonosítóját, amely tartozik egyenlegűvé válása miatt a kényszerhitel instrumentumot keletkeztette</w:t>
      </w:r>
      <w:r w:rsidR="00CF31A0">
        <w:rPr>
          <w:rFonts w:asciiTheme="minorHAnsi" w:hAnsiTheme="minorHAnsi" w:cstheme="minorHAnsi"/>
        </w:rPr>
        <w:t xml:space="preserve">, </w:t>
      </w:r>
      <w:proofErr w:type="spellStart"/>
      <w:r>
        <w:rPr>
          <w:rFonts w:asciiTheme="minorHAnsi" w:hAnsiTheme="minorHAnsi" w:cstheme="minorHAnsi"/>
        </w:rPr>
        <w:t>rulírozó</w:t>
      </w:r>
      <w:proofErr w:type="spellEnd"/>
      <w:r>
        <w:rPr>
          <w:rFonts w:asciiTheme="minorHAnsi" w:hAnsiTheme="minorHAnsi" w:cstheme="minorHAnsi"/>
        </w:rPr>
        <w:t xml:space="preserve"> folyószámlahitel esetén is ebben a mezőben jelentendő a kapcsolódó </w:t>
      </w:r>
      <w:r w:rsidR="000E44D0">
        <w:rPr>
          <w:rFonts w:asciiTheme="minorHAnsi" w:hAnsiTheme="minorHAnsi" w:cstheme="minorHAnsi"/>
        </w:rPr>
        <w:t>folyó</w:t>
      </w:r>
      <w:r>
        <w:rPr>
          <w:rFonts w:asciiTheme="minorHAnsi" w:hAnsiTheme="minorHAnsi" w:cstheme="minorHAnsi"/>
        </w:rPr>
        <w:t>számla azonosítója</w:t>
      </w:r>
      <w:r w:rsidR="00CF31A0">
        <w:rPr>
          <w:rFonts w:asciiTheme="minorHAnsi" w:hAnsiTheme="minorHAnsi" w:cstheme="minorHAnsi"/>
        </w:rPr>
        <w:t xml:space="preserve">, míg 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csak utóbbi esetben szerepelhet azonosító</w:t>
      </w:r>
      <w:r>
        <w:rPr>
          <w:rFonts w:asciiTheme="minorHAnsi" w:hAnsiTheme="minorHAnsi" w:cstheme="minorHAnsi"/>
        </w:rPr>
        <w:t xml:space="preserve">. </w:t>
      </w:r>
      <w:r w:rsidR="000E44D0">
        <w:rPr>
          <w:rFonts w:asciiTheme="minorHAnsi" w:hAnsiTheme="minorHAnsi" w:cstheme="minorHAnsi"/>
        </w:rPr>
        <w:t>Folyó</w:t>
      </w:r>
      <w:r>
        <w:rPr>
          <w:rFonts w:asciiTheme="minorHAnsi" w:hAnsiTheme="minorHAnsi" w:cstheme="minorHAnsi"/>
        </w:rPr>
        <w:t>számla esetén ez a mező teremti meg a kapcsolatot a BETREG adatgyűjtéssel.</w:t>
      </w:r>
      <w:r w:rsidR="00DB7618">
        <w:rPr>
          <w:rFonts w:asciiTheme="minorHAnsi" w:hAnsiTheme="minorHAnsi" w:cstheme="minorHAnsi"/>
        </w:rPr>
        <w:t xml:space="preserve"> </w:t>
      </w:r>
      <w:r w:rsidR="00DB7618" w:rsidRPr="00E865D2">
        <w:rPr>
          <w:rFonts w:asciiTheme="minorHAnsi" w:hAnsiTheme="minorHAnsi" w:cstheme="minorHAnsi"/>
        </w:rPr>
        <w:t>Amennyiben a folyószámlahitel instrumentum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része és emiatt több </w:t>
      </w:r>
      <w:r w:rsidR="000E44D0" w:rsidRPr="00E865D2">
        <w:rPr>
          <w:rFonts w:asciiTheme="minorHAnsi" w:hAnsiTheme="minorHAnsi" w:cstheme="minorHAnsi"/>
        </w:rPr>
        <w:t>folyó</w:t>
      </w:r>
      <w:r w:rsidR="00DB7618" w:rsidRPr="00E865D2">
        <w:rPr>
          <w:rFonts w:asciiTheme="minorHAnsi" w:hAnsiTheme="minorHAnsi" w:cstheme="minorHAnsi"/>
        </w:rPr>
        <w:t xml:space="preserve">számlához is kapcsolódhat, a „Folyószámla azonosító” mezőben a leginkább releváns </w:t>
      </w:r>
      <w:r w:rsidR="000E44D0" w:rsidRPr="00E865D2">
        <w:rPr>
          <w:rFonts w:asciiTheme="minorHAnsi" w:hAnsiTheme="minorHAnsi" w:cstheme="minorHAnsi"/>
        </w:rPr>
        <w:t>folyó</w:t>
      </w:r>
      <w:r w:rsidR="00DB7618" w:rsidRPr="00E865D2">
        <w:rPr>
          <w:rFonts w:asciiTheme="minorHAnsi" w:hAnsiTheme="minorHAnsi" w:cstheme="minorHAnsi"/>
        </w:rPr>
        <w:t>számla azonosítója jelentendő, egyidejűleg töltendők a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megfigyelésére szolgáló mezők </w:t>
      </w:r>
      <w:proofErr w:type="gramStart"/>
      <w:r w:rsidR="00DB7618" w:rsidRPr="00E865D2">
        <w:rPr>
          <w:rFonts w:asciiTheme="minorHAnsi" w:hAnsiTheme="minorHAnsi" w:cstheme="minorHAnsi"/>
        </w:rPr>
        <w:t>(„ Az</w:t>
      </w:r>
      <w:proofErr w:type="gramEnd"/>
      <w:r w:rsidR="00DB7618" w:rsidRPr="00E865D2">
        <w:rPr>
          <w:rFonts w:asciiTheme="minorHAnsi" w:hAnsiTheme="minorHAnsi" w:cstheme="minorHAnsi"/>
        </w:rPr>
        <w:t xml:space="preserve"> instrumentum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részét képezi-e?” és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típusa”).</w:t>
      </w:r>
      <w:r w:rsidR="00DB7618">
        <w:rPr>
          <w:rFonts w:asciiTheme="minorHAnsi" w:hAnsiTheme="minorHAnsi" w:cstheme="minorHAnsi"/>
        </w:rPr>
        <w:t xml:space="preserve"> </w:t>
      </w:r>
    </w:p>
    <w:p w14:paraId="74C62FD7" w14:textId="13ADA51B" w:rsidR="00C57CE2" w:rsidRPr="002D3122" w:rsidRDefault="00D7263E" w:rsidP="00C57CE2">
      <w:pPr>
        <w:rPr>
          <w:rFonts w:asciiTheme="minorHAnsi" w:hAnsiTheme="minorHAnsi" w:cstheme="minorHAnsi"/>
        </w:rPr>
      </w:pPr>
      <w:r>
        <w:rPr>
          <w:rFonts w:asciiTheme="minorHAnsi" w:hAnsiTheme="minorHAnsi" w:cstheme="minorHAnsi"/>
        </w:rPr>
        <w:t xml:space="preserve">A kényszerhitelek instrumentum azonosítója időben állandó kell legyen, azaz adott </w:t>
      </w:r>
      <w:r w:rsidR="00C77F2D">
        <w:rPr>
          <w:rFonts w:asciiTheme="minorHAnsi" w:hAnsiTheme="minorHAnsi" w:cstheme="minorHAnsi"/>
        </w:rPr>
        <w:t>folyó</w:t>
      </w:r>
      <w:r>
        <w:rPr>
          <w:rFonts w:asciiTheme="minorHAnsi" w:hAnsiTheme="minorHAnsi" w:cstheme="minorHAnsi"/>
        </w:rPr>
        <w:t xml:space="preserve">számlához/értékpapírszámlához tartozó kényszerhitel mindig egyazon azonosítón kell jelentésre kerüljön. Amikor a </w:t>
      </w:r>
      <w:r w:rsidR="00E93E90">
        <w:rPr>
          <w:rFonts w:asciiTheme="minorHAnsi" w:hAnsiTheme="minorHAnsi" w:cstheme="minorHAnsi"/>
        </w:rPr>
        <w:t>folyó</w:t>
      </w:r>
      <w:r>
        <w:rPr>
          <w:rFonts w:asciiTheme="minorHAnsi" w:hAnsiTheme="minorHAnsi" w:cstheme="minorHAnsi"/>
        </w:rPr>
        <w:t xml:space="preserve">számla/értékpapírszámla </w:t>
      </w:r>
      <w:r w:rsidR="00CB13F0">
        <w:rPr>
          <w:rFonts w:asciiTheme="minorHAnsi" w:hAnsiTheme="minorHAnsi" w:cstheme="minorHAnsi"/>
        </w:rPr>
        <w:t xml:space="preserve">(továbbiakban a számla) </w:t>
      </w:r>
      <w:r>
        <w:rPr>
          <w:rFonts w:asciiTheme="minorHAnsi" w:hAnsiTheme="minorHAnsi" w:cstheme="minorHAnsi"/>
        </w:rPr>
        <w:t>negatívba fordul, akkor kell megképezni az instrumentumot, a</w:t>
      </w:r>
      <w:r w:rsidR="00C57CE2" w:rsidRPr="002D3122">
        <w:rPr>
          <w:rFonts w:asciiTheme="minorHAnsi" w:hAnsiTheme="minorHAnsi" w:cstheme="minorHAnsi"/>
        </w:rPr>
        <w:t xml:space="preserve"> keletkezési mód</w:t>
      </w:r>
      <w:r>
        <w:rPr>
          <w:rFonts w:asciiTheme="minorHAnsi" w:hAnsiTheme="minorHAnsi" w:cstheme="minorHAnsi"/>
        </w:rPr>
        <w:t>ot</w:t>
      </w:r>
      <w:r w:rsidR="00C57CE2" w:rsidRPr="002D3122">
        <w:rPr>
          <w:rFonts w:asciiTheme="minorHAnsi" w:hAnsiTheme="minorHAnsi" w:cstheme="minorHAnsi"/>
        </w:rPr>
        <w:t xml:space="preserve"> egységesen</w:t>
      </w:r>
      <w:r w:rsidR="00C57CE2">
        <w:rPr>
          <w:rFonts w:asciiTheme="minorHAnsi" w:hAnsiTheme="minorHAnsi" w:cstheme="minorHAnsi"/>
        </w:rPr>
        <w:t xml:space="preserve"> az újonnan bevezetésre kerülő</w:t>
      </w:r>
      <w:r w:rsidR="00C57CE2" w:rsidRPr="002D3122">
        <w:rPr>
          <w:rFonts w:asciiTheme="minorHAnsi" w:hAnsiTheme="minorHAnsi" w:cstheme="minorHAnsi"/>
        </w:rPr>
        <w:t xml:space="preserve"> </w:t>
      </w:r>
      <w:r w:rsidR="00C57CE2">
        <w:rPr>
          <w:rFonts w:asciiTheme="minorHAnsi" w:hAnsiTheme="minorHAnsi" w:cstheme="minorHAnsi"/>
        </w:rPr>
        <w:t>’</w:t>
      </w:r>
      <w:proofErr w:type="spellStart"/>
      <w:r w:rsidR="00C57CE2" w:rsidRPr="002D3122">
        <w:rPr>
          <w:rFonts w:asciiTheme="minorHAnsi" w:hAnsiTheme="minorHAnsi" w:cstheme="minorHAnsi"/>
        </w:rPr>
        <w:t>KENYSZERHIT</w:t>
      </w:r>
      <w:proofErr w:type="spellEnd"/>
      <w:r w:rsidR="00C57CE2">
        <w:rPr>
          <w:rFonts w:asciiTheme="minorHAnsi" w:hAnsiTheme="minorHAnsi" w:cstheme="minorHAnsi"/>
        </w:rPr>
        <w:t>’</w:t>
      </w:r>
      <w:r w:rsidR="00C57CE2" w:rsidRPr="002D3122">
        <w:rPr>
          <w:rFonts w:asciiTheme="minorHAnsi" w:hAnsiTheme="minorHAnsi" w:cstheme="minorHAnsi"/>
        </w:rPr>
        <w:t xml:space="preserve"> keletkezési móddal kell jelenteni</w:t>
      </w:r>
      <w:r w:rsidR="00C57CE2">
        <w:rPr>
          <w:rFonts w:asciiTheme="minorHAnsi" w:hAnsiTheme="minorHAnsi" w:cstheme="minorHAnsi"/>
        </w:rPr>
        <w:t xml:space="preserve"> az </w:t>
      </w:r>
      <w:proofErr w:type="spellStart"/>
      <w:r w:rsidR="00C57CE2">
        <w:rPr>
          <w:rFonts w:asciiTheme="minorHAnsi" w:hAnsiTheme="minorHAnsi" w:cstheme="minorHAnsi"/>
        </w:rPr>
        <w:t>INSTR</w:t>
      </w:r>
      <w:proofErr w:type="spellEnd"/>
      <w:r w:rsidR="00C57CE2">
        <w:rPr>
          <w:rFonts w:asciiTheme="minorHAnsi" w:hAnsiTheme="minorHAnsi" w:cstheme="minorHAnsi"/>
        </w:rPr>
        <w:t>.</w:t>
      </w:r>
      <w:r w:rsidR="00C57CE2" w:rsidRPr="00C57CE2">
        <w:t xml:space="preserve"> </w:t>
      </w:r>
      <w:proofErr w:type="spellStart"/>
      <w:r w:rsidR="00C57CE2" w:rsidRPr="00C57CE2">
        <w:rPr>
          <w:rFonts w:asciiTheme="minorHAnsi" w:hAnsiTheme="minorHAnsi" w:cstheme="minorHAnsi"/>
        </w:rPr>
        <w:t>KELETK_KOD</w:t>
      </w:r>
      <w:proofErr w:type="spellEnd"/>
      <w:r w:rsidR="00C57CE2">
        <w:rPr>
          <w:rFonts w:asciiTheme="minorHAnsi" w:hAnsiTheme="minorHAnsi" w:cstheme="minorHAnsi"/>
        </w:rPr>
        <w:t xml:space="preserve"> mezőben</w:t>
      </w:r>
      <w:r w:rsidR="00127217">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00C57CE2" w:rsidRPr="002D3122">
        <w:rPr>
          <w:rFonts w:asciiTheme="minorHAnsi" w:hAnsiTheme="minorHAnsi" w:cstheme="minorHAnsi"/>
        </w:rPr>
        <w:t xml:space="preserve">. </w:t>
      </w:r>
    </w:p>
    <w:p w14:paraId="497C8DD8" w14:textId="1DEB8B60" w:rsidR="00D7263E" w:rsidRDefault="00C57CE2" w:rsidP="00C57CE2">
      <w:pPr>
        <w:rPr>
          <w:rFonts w:asciiTheme="minorHAnsi" w:hAnsiTheme="minorHAnsi" w:cstheme="minorHAnsi"/>
        </w:rPr>
      </w:pPr>
      <w:r w:rsidRPr="002D3122">
        <w:rPr>
          <w:rFonts w:asciiTheme="minorHAnsi" w:hAnsiTheme="minorHAnsi" w:cstheme="minorHAnsi"/>
        </w:rPr>
        <w:t xml:space="preserve">A </w:t>
      </w:r>
      <w:proofErr w:type="spellStart"/>
      <w:r w:rsidRPr="002D3122">
        <w:rPr>
          <w:rFonts w:asciiTheme="minorHAnsi" w:hAnsiTheme="minorHAnsi" w:cstheme="minorHAnsi"/>
        </w:rPr>
        <w:t>SZERZ_KOTES_NAP</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INDUL_NAP</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ELSZAM_NAP</w:t>
      </w:r>
      <w:proofErr w:type="spellEnd"/>
      <w:r w:rsidRPr="002D3122">
        <w:rPr>
          <w:rFonts w:asciiTheme="minorHAnsi" w:hAnsiTheme="minorHAnsi" w:cstheme="minorHAnsi"/>
        </w:rPr>
        <w:t xml:space="preserve"> mezőket egységesen a számla utolsó (jelenleg is fennálló) negatívba fordulásának dátumával kell tölteni. Ez a dátum addig változatlan</w:t>
      </w:r>
      <w:r>
        <w:rPr>
          <w:rFonts w:asciiTheme="minorHAnsi" w:hAnsiTheme="minorHAnsi" w:cstheme="minorHAnsi"/>
        </w:rPr>
        <w:t xml:space="preserve"> kell</w:t>
      </w:r>
      <w:r w:rsidRPr="002D3122">
        <w:rPr>
          <w:rFonts w:asciiTheme="minorHAnsi" w:hAnsiTheme="minorHAnsi" w:cstheme="minorHAnsi"/>
        </w:rPr>
        <w:t xml:space="preserve"> marad</w:t>
      </w:r>
      <w:r>
        <w:rPr>
          <w:rFonts w:asciiTheme="minorHAnsi" w:hAnsiTheme="minorHAnsi" w:cstheme="minorHAnsi"/>
        </w:rPr>
        <w:t>jon</w:t>
      </w:r>
      <w:r w:rsidRPr="002D3122">
        <w:rPr>
          <w:rFonts w:asciiTheme="minorHAnsi" w:hAnsiTheme="minorHAnsi" w:cstheme="minorHAnsi"/>
        </w:rPr>
        <w:t>, amíg a számla újra pozitív egyenleget nem mutat</w:t>
      </w:r>
      <w:r w:rsidR="00D7263E">
        <w:rPr>
          <w:rFonts w:asciiTheme="minorHAnsi" w:hAnsiTheme="minorHAnsi" w:cstheme="minorHAnsi"/>
        </w:rPr>
        <w:t xml:space="preserve">, </w:t>
      </w:r>
      <w:r w:rsidR="00CB13F0">
        <w:rPr>
          <w:rFonts w:asciiTheme="minorHAnsi" w:hAnsiTheme="minorHAnsi" w:cstheme="minorHAnsi"/>
        </w:rPr>
        <w:t>azaz az ügyfél rendezte a tartozását. E</w:t>
      </w:r>
      <w:r w:rsidR="00D7263E">
        <w:rPr>
          <w:rFonts w:asciiTheme="minorHAnsi" w:hAnsiTheme="minorHAnsi" w:cstheme="minorHAnsi"/>
        </w:rPr>
        <w:t xml:space="preserve">kkor a kényszerhitel instrumentumot </w:t>
      </w:r>
      <w:proofErr w:type="spellStart"/>
      <w:r w:rsidR="00D7263E">
        <w:rPr>
          <w:rFonts w:asciiTheme="minorHAnsi" w:hAnsiTheme="minorHAnsi" w:cstheme="minorHAnsi"/>
        </w:rPr>
        <w:t>INSTM</w:t>
      </w:r>
      <w:proofErr w:type="spellEnd"/>
      <w:r w:rsidR="00D7263E">
        <w:rPr>
          <w:rFonts w:asciiTheme="minorHAnsi" w:hAnsiTheme="minorHAnsi" w:cstheme="minorHAnsi"/>
        </w:rPr>
        <w:t xml:space="preserve"> rekord jelentése nélkül törölni kell a HITREG-</w:t>
      </w:r>
      <w:proofErr w:type="spellStart"/>
      <w:r w:rsidR="00D7263E">
        <w:rPr>
          <w:rFonts w:asciiTheme="minorHAnsi" w:hAnsiTheme="minorHAnsi" w:cstheme="minorHAnsi"/>
        </w:rPr>
        <w:t>ből</w:t>
      </w:r>
      <w:proofErr w:type="spellEnd"/>
      <w:r w:rsidR="00CB13F0">
        <w:rPr>
          <w:rFonts w:asciiTheme="minorHAnsi" w:hAnsiTheme="minorHAnsi" w:cstheme="minorHAnsi"/>
        </w:rPr>
        <w:t xml:space="preserve"> (amennyiben minden kapcsolódó mérleg/eredménykimutatás tétel is 0).</w:t>
      </w:r>
      <w:r w:rsidR="00D7263E">
        <w:rPr>
          <w:rFonts w:asciiTheme="minorHAnsi" w:hAnsiTheme="minorHAnsi" w:cstheme="minorHAnsi"/>
        </w:rPr>
        <w:t xml:space="preserve"> </w:t>
      </w:r>
      <w:r w:rsidR="00CB13F0">
        <w:rPr>
          <w:rFonts w:asciiTheme="minorHAnsi" w:hAnsiTheme="minorHAnsi" w:cstheme="minorHAnsi"/>
        </w:rPr>
        <w:t>A</w:t>
      </w:r>
      <w:r w:rsidR="00D7263E">
        <w:rPr>
          <w:rFonts w:asciiTheme="minorHAnsi" w:hAnsiTheme="minorHAnsi" w:cstheme="minorHAnsi"/>
        </w:rPr>
        <w:t>zaz 0 fennálló tőkével csak akkor jelenthető kényszerhitel, ha valamely mérleg</w:t>
      </w:r>
      <w:r w:rsidR="008C24C9">
        <w:rPr>
          <w:rFonts w:asciiTheme="minorHAnsi" w:hAnsiTheme="minorHAnsi" w:cstheme="minorHAnsi"/>
        </w:rPr>
        <w:t xml:space="preserve">/eredménykimutatás </w:t>
      </w:r>
      <w:r w:rsidR="00D7263E">
        <w:rPr>
          <w:rFonts w:asciiTheme="minorHAnsi" w:hAnsiTheme="minorHAnsi" w:cstheme="minorHAnsi"/>
        </w:rPr>
        <w:t xml:space="preserve">érték az </w:t>
      </w:r>
      <w:proofErr w:type="spellStart"/>
      <w:r w:rsidR="00D7263E">
        <w:rPr>
          <w:rFonts w:asciiTheme="minorHAnsi" w:hAnsiTheme="minorHAnsi" w:cstheme="minorHAnsi"/>
        </w:rPr>
        <w:t>IFRS</w:t>
      </w:r>
      <w:proofErr w:type="spellEnd"/>
      <w:r w:rsidR="00D7263E">
        <w:rPr>
          <w:rFonts w:asciiTheme="minorHAnsi" w:hAnsiTheme="minorHAnsi" w:cstheme="minorHAnsi"/>
        </w:rPr>
        <w:t>-ek alkalmazása miatt</w:t>
      </w:r>
      <w:r w:rsidR="008C24C9">
        <w:rPr>
          <w:rFonts w:asciiTheme="minorHAnsi" w:hAnsiTheme="minorHAnsi" w:cstheme="minorHAnsi"/>
        </w:rPr>
        <w:t xml:space="preserve"> vagy elhatárolt kamat kimutatása miatt</w:t>
      </w:r>
      <w:r w:rsidR="00D7263E">
        <w:rPr>
          <w:rFonts w:asciiTheme="minorHAnsi" w:hAnsiTheme="minorHAnsi" w:cstheme="minorHAnsi"/>
        </w:rPr>
        <w:t xml:space="preserve"> nem 0. Amennyiben minden mérleg</w:t>
      </w:r>
      <w:r w:rsidR="008C24C9">
        <w:rPr>
          <w:rFonts w:asciiTheme="minorHAnsi" w:hAnsiTheme="minorHAnsi" w:cstheme="minorHAnsi"/>
        </w:rPr>
        <w:t xml:space="preserve">/eredménykimutatás </w:t>
      </w:r>
      <w:r w:rsidR="00D7263E">
        <w:rPr>
          <w:rFonts w:asciiTheme="minorHAnsi" w:hAnsiTheme="minorHAnsi" w:cstheme="minorHAnsi"/>
        </w:rPr>
        <w:t>érték 0</w:t>
      </w:r>
      <w:r w:rsidR="008C24C9">
        <w:rPr>
          <w:rFonts w:asciiTheme="minorHAnsi" w:hAnsiTheme="minorHAnsi" w:cstheme="minorHAnsi"/>
        </w:rPr>
        <w:t xml:space="preserve"> (azaz pl. nincs eszközoldali kapcsolódó kamat sem kimutatva)</w:t>
      </w:r>
      <w:r w:rsidR="00D7263E">
        <w:rPr>
          <w:rFonts w:asciiTheme="minorHAnsi" w:hAnsiTheme="minorHAnsi" w:cstheme="minorHAnsi"/>
        </w:rPr>
        <w:t xml:space="preserve">, a kényszerhitel nem </w:t>
      </w:r>
      <w:r w:rsidR="008C24C9">
        <w:rPr>
          <w:rFonts w:asciiTheme="minorHAnsi" w:hAnsiTheme="minorHAnsi" w:cstheme="minorHAnsi"/>
        </w:rPr>
        <w:t>szerepeltethető</w:t>
      </w:r>
      <w:r w:rsidR="00D7263E">
        <w:rPr>
          <w:rFonts w:asciiTheme="minorHAnsi" w:hAnsiTheme="minorHAnsi" w:cstheme="minorHAnsi"/>
        </w:rPr>
        <w:t xml:space="preserve"> a HITREG-ben.</w:t>
      </w:r>
    </w:p>
    <w:p w14:paraId="5D6DADCE" w14:textId="501733F5" w:rsidR="00D8643B" w:rsidRPr="002D3122" w:rsidRDefault="00D7263E" w:rsidP="00D8643B">
      <w:pPr>
        <w:rPr>
          <w:rFonts w:asciiTheme="minorHAnsi" w:eastAsia="Times New Roman" w:hAnsiTheme="minorHAnsi" w:cstheme="minorHAnsi"/>
        </w:rPr>
      </w:pPr>
      <w:r>
        <w:rPr>
          <w:rFonts w:asciiTheme="minorHAnsi" w:hAnsiTheme="minorHAnsi" w:cstheme="minorHAnsi"/>
        </w:rPr>
        <w:t>Amennyiben</w:t>
      </w:r>
      <w:r w:rsidR="00C57CE2" w:rsidRPr="002D3122">
        <w:rPr>
          <w:rFonts w:asciiTheme="minorHAnsi" w:hAnsiTheme="minorHAnsi" w:cstheme="minorHAnsi"/>
        </w:rPr>
        <w:t xml:space="preserve"> </w:t>
      </w:r>
      <w:r>
        <w:rPr>
          <w:rFonts w:asciiTheme="minorHAnsi" w:hAnsiTheme="minorHAnsi" w:cstheme="minorHAnsi"/>
        </w:rPr>
        <w:t>ismét</w:t>
      </w:r>
      <w:r w:rsidR="00C57CE2" w:rsidRPr="002D3122">
        <w:rPr>
          <w:rFonts w:asciiTheme="minorHAnsi" w:hAnsiTheme="minorHAnsi" w:cstheme="minorHAnsi"/>
        </w:rPr>
        <w:t xml:space="preserve"> negatívba fordul</w:t>
      </w:r>
      <w:r>
        <w:rPr>
          <w:rFonts w:asciiTheme="minorHAnsi" w:hAnsiTheme="minorHAnsi" w:cstheme="minorHAnsi"/>
        </w:rPr>
        <w:t xml:space="preserve"> a számla</w:t>
      </w:r>
      <w:r w:rsidR="00C57CE2" w:rsidRPr="002D3122">
        <w:rPr>
          <w:rFonts w:asciiTheme="minorHAnsi" w:hAnsiTheme="minorHAnsi" w:cstheme="minorHAnsi"/>
        </w:rPr>
        <w:t>, a legutolsó dátum jelentendő</w:t>
      </w:r>
      <w:r>
        <w:rPr>
          <w:rFonts w:asciiTheme="minorHAnsi" w:hAnsiTheme="minorHAnsi" w:cstheme="minorHAnsi"/>
        </w:rPr>
        <w:t>, mely</w:t>
      </w:r>
      <w:r w:rsidR="00C57CE2" w:rsidRPr="002D3122">
        <w:rPr>
          <w:rFonts w:asciiTheme="minorHAnsi" w:hAnsiTheme="minorHAnsi" w:cstheme="minorHAnsi"/>
        </w:rPr>
        <w:t xml:space="preserve"> dátum </w:t>
      </w:r>
      <w:r w:rsidR="003C1CBA">
        <w:rPr>
          <w:rFonts w:asciiTheme="minorHAnsi" w:hAnsiTheme="minorHAnsi" w:cstheme="minorHAnsi"/>
        </w:rPr>
        <w:t xml:space="preserve">az instrumentum indulásakor </w:t>
      </w:r>
      <w:r w:rsidR="00C57CE2" w:rsidRPr="002D3122">
        <w:rPr>
          <w:rFonts w:asciiTheme="minorHAnsi" w:hAnsiTheme="minorHAnsi" w:cstheme="minorHAnsi"/>
        </w:rPr>
        <w:t xml:space="preserve">megegyezik a késedelem tábla </w:t>
      </w:r>
      <w:proofErr w:type="spellStart"/>
      <w:r w:rsidR="00C57CE2" w:rsidRPr="002D3122">
        <w:rPr>
          <w:rFonts w:asciiTheme="minorHAnsi" w:hAnsiTheme="minorHAnsi" w:cstheme="minorHAnsi"/>
        </w:rPr>
        <w:t>KESD_KORR_NAP</w:t>
      </w:r>
      <w:proofErr w:type="spellEnd"/>
      <w:r w:rsidR="00C57CE2" w:rsidRPr="002D3122">
        <w:rPr>
          <w:rFonts w:asciiTheme="minorHAnsi" w:hAnsiTheme="minorHAnsi" w:cstheme="minorHAnsi"/>
        </w:rPr>
        <w:t xml:space="preserve"> mezőjének értékével.</w:t>
      </w:r>
      <w:r>
        <w:rPr>
          <w:rFonts w:asciiTheme="minorHAnsi" w:hAnsiTheme="minorHAnsi" w:cstheme="minorHAnsi"/>
        </w:rPr>
        <w:t xml:space="preserve"> </w:t>
      </w:r>
      <w:r w:rsidR="00F65AA9">
        <w:rPr>
          <w:rFonts w:asciiTheme="minorHAnsi" w:hAnsiTheme="minorHAnsi" w:cstheme="minorHAnsi"/>
        </w:rPr>
        <w:t xml:space="preserve">Mivel a kényszerhitel instrumentum minden esetben késedelem által keletkezik, minden kényszerhitelhez kell tartozzon </w:t>
      </w:r>
      <w:proofErr w:type="spellStart"/>
      <w:r w:rsidR="00F65AA9">
        <w:rPr>
          <w:rFonts w:asciiTheme="minorHAnsi" w:hAnsiTheme="minorHAnsi" w:cstheme="minorHAnsi"/>
        </w:rPr>
        <w:t>KESD</w:t>
      </w:r>
      <w:proofErr w:type="spellEnd"/>
      <w:r w:rsidR="00F65AA9">
        <w:rPr>
          <w:rFonts w:asciiTheme="minorHAnsi" w:hAnsiTheme="minorHAnsi" w:cstheme="minorHAnsi"/>
        </w:rPr>
        <w:t xml:space="preserve"> rekord</w:t>
      </w:r>
      <w:r w:rsidR="003C1CBA">
        <w:rPr>
          <w:rFonts w:asciiTheme="minorHAnsi" w:hAnsiTheme="minorHAnsi" w:cstheme="minorHAnsi"/>
        </w:rPr>
        <w:t xml:space="preserve">, kivéve a megszűnés hónapját, amikor állományi adat már nincs, azonban pl. felhalmozott kamat még lehet, így már nincs </w:t>
      </w:r>
      <w:proofErr w:type="spellStart"/>
      <w:r w:rsidR="003C1CBA">
        <w:rPr>
          <w:rFonts w:asciiTheme="minorHAnsi" w:hAnsiTheme="minorHAnsi" w:cstheme="minorHAnsi"/>
        </w:rPr>
        <w:t>KESD</w:t>
      </w:r>
      <w:proofErr w:type="spellEnd"/>
      <w:r w:rsidR="003C1CBA">
        <w:rPr>
          <w:rFonts w:asciiTheme="minorHAnsi" w:hAnsiTheme="minorHAnsi" w:cstheme="minorHAnsi"/>
        </w:rPr>
        <w:t xml:space="preserve"> rekord</w:t>
      </w:r>
      <w:r w:rsidR="00F65AA9">
        <w:rPr>
          <w:rFonts w:asciiTheme="minorHAnsi" w:hAnsiTheme="minorHAnsi" w:cstheme="minorHAnsi"/>
        </w:rPr>
        <w:t>.</w:t>
      </w:r>
      <w:r w:rsidR="00D8643B">
        <w:rPr>
          <w:rFonts w:asciiTheme="minorHAnsi" w:hAnsiTheme="minorHAnsi" w:cstheme="minorHAnsi"/>
        </w:rPr>
        <w:t xml:space="preserve"> A </w:t>
      </w:r>
      <w:proofErr w:type="spellStart"/>
      <w:r w:rsidR="00D8643B">
        <w:rPr>
          <w:rFonts w:asciiTheme="minorHAnsi" w:hAnsiTheme="minorHAnsi" w:cstheme="minorHAnsi"/>
        </w:rPr>
        <w:t>KESD</w:t>
      </w:r>
      <w:proofErr w:type="spellEnd"/>
      <w:r w:rsidR="00D8643B">
        <w:rPr>
          <w:rFonts w:asciiTheme="minorHAnsi" w:hAnsiTheme="minorHAnsi" w:cstheme="minorHAnsi"/>
        </w:rPr>
        <w:t xml:space="preserve"> tábla kitöltésével kapcsolatban a következő egyszerűsítések megengedettek: </w:t>
      </w:r>
      <w:r w:rsidR="00D8643B" w:rsidRPr="002D3122">
        <w:rPr>
          <w:rFonts w:asciiTheme="minorHAnsi" w:hAnsiTheme="minorHAnsi" w:cstheme="minorHAnsi"/>
        </w:rPr>
        <w:t>a</w:t>
      </w:r>
      <w:r w:rsidR="00D8643B" w:rsidRPr="002D3122">
        <w:rPr>
          <w:rFonts w:asciiTheme="minorHAnsi" w:eastAsia="Times New Roman" w:hAnsiTheme="minorHAnsi" w:cstheme="minorHAnsi"/>
        </w:rPr>
        <w:t xml:space="preserve"> teljes lejárt összeg a </w:t>
      </w:r>
      <w:proofErr w:type="spellStart"/>
      <w:r w:rsidR="00D8643B">
        <w:rPr>
          <w:rFonts w:asciiTheme="minorHAnsi" w:eastAsia="Times New Roman" w:hAnsiTheme="minorHAnsi" w:cstheme="minorHAnsi"/>
        </w:rPr>
        <w:t>KESD.</w:t>
      </w:r>
      <w:r w:rsidR="00D8643B" w:rsidRPr="002D3122">
        <w:rPr>
          <w:rFonts w:asciiTheme="minorHAnsi" w:eastAsia="Times New Roman" w:hAnsiTheme="minorHAnsi" w:cstheme="minorHAnsi"/>
        </w:rPr>
        <w:t>TOKE_OSSZEG</w:t>
      </w:r>
      <w:proofErr w:type="spellEnd"/>
      <w:r w:rsidR="00D8643B" w:rsidRPr="002D3122">
        <w:rPr>
          <w:rFonts w:asciiTheme="minorHAnsi" w:eastAsia="Times New Roman" w:hAnsiTheme="minorHAnsi" w:cstheme="minorHAnsi"/>
        </w:rPr>
        <w:t xml:space="preserve"> mezőben jelentendő,</w:t>
      </w:r>
      <w:r w:rsidR="00D8643B">
        <w:rPr>
          <w:rFonts w:asciiTheme="minorHAnsi" w:eastAsia="Times New Roman" w:hAnsiTheme="minorHAnsi" w:cstheme="minorHAnsi"/>
        </w:rPr>
        <w:t xml:space="preserve"> </w:t>
      </w:r>
      <w:r w:rsidR="00D8643B" w:rsidRPr="002D3122">
        <w:rPr>
          <w:rFonts w:asciiTheme="minorHAnsi" w:eastAsia="Times New Roman" w:hAnsiTheme="minorHAnsi" w:cstheme="minorHAnsi"/>
        </w:rPr>
        <w:t xml:space="preserve">az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AGGR_TOKE_OSSZEG</w:t>
      </w:r>
      <w:proofErr w:type="spellEnd"/>
      <w:r w:rsidR="00D8643B" w:rsidRPr="002D3122">
        <w:rPr>
          <w:rFonts w:asciiTheme="minorHAnsi" w:eastAsia="Times New Roman" w:hAnsiTheme="minorHAnsi" w:cstheme="minorHAnsi"/>
        </w:rPr>
        <w:t xml:space="preserve"> megegyezik</w:t>
      </w:r>
      <w:r w:rsidR="00CD3D01">
        <w:rPr>
          <w:rFonts w:asciiTheme="minorHAnsi" w:eastAsia="Times New Roman" w:hAnsiTheme="minorHAnsi" w:cstheme="minorHAnsi"/>
        </w:rPr>
        <w:t xml:space="preserve"> ezzel az összeggel</w:t>
      </w:r>
      <w:r w:rsidR="003C1CBA">
        <w:rPr>
          <w:rFonts w:asciiTheme="minorHAnsi" w:eastAsia="Times New Roman" w:hAnsiTheme="minorHAnsi" w:cstheme="minorHAnsi"/>
        </w:rPr>
        <w:t xml:space="preserve"> a késedelem indulásakor</w:t>
      </w:r>
      <w:r w:rsidR="00CD3D01">
        <w:rPr>
          <w:rFonts w:asciiTheme="minorHAnsi" w:eastAsia="Times New Roman" w:hAnsiTheme="minorHAnsi" w:cstheme="minorHAnsi"/>
        </w:rPr>
        <w:t xml:space="preserve">. </w:t>
      </w:r>
      <w:r w:rsidR="00D8643B" w:rsidRPr="002D3122">
        <w:rPr>
          <w:rFonts w:asciiTheme="minorHAnsi" w:eastAsia="Times New Roman" w:hAnsiTheme="minorHAnsi" w:cstheme="minorHAnsi"/>
        </w:rPr>
        <w:t xml:space="preserve"> </w:t>
      </w:r>
      <w:r w:rsidR="00CD3D01">
        <w:rPr>
          <w:rFonts w:asciiTheme="minorHAnsi" w:eastAsia="Times New Roman" w:hAnsiTheme="minorHAnsi" w:cstheme="minorHAnsi"/>
        </w:rPr>
        <w:t>A</w:t>
      </w:r>
      <w:r w:rsidR="00D8643B" w:rsidRPr="002D3122">
        <w:rPr>
          <w:rFonts w:asciiTheme="minorHAnsi" w:eastAsia="Times New Roman" w:hAnsiTheme="minorHAnsi" w:cstheme="minorHAnsi"/>
        </w:rPr>
        <w:t xml:space="preserve">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KEZD_NAP</w:t>
      </w:r>
      <w:proofErr w:type="spellEnd"/>
      <w:r w:rsidR="00D8643B" w:rsidRPr="002D3122">
        <w:rPr>
          <w:rFonts w:asciiTheme="minorHAnsi" w:eastAsia="Times New Roman" w:hAnsiTheme="minorHAnsi" w:cstheme="minorHAnsi"/>
        </w:rPr>
        <w:t xml:space="preserve"> és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KEZD_KORR_NAP</w:t>
      </w:r>
      <w:proofErr w:type="spellEnd"/>
      <w:r w:rsidR="00D8643B" w:rsidRPr="002D3122">
        <w:rPr>
          <w:rFonts w:asciiTheme="minorHAnsi" w:eastAsia="Times New Roman" w:hAnsiTheme="minorHAnsi" w:cstheme="minorHAnsi"/>
        </w:rPr>
        <w:t xml:space="preserve"> mezőkben egységesen az utolsó negatívba fordulás dátumát kell jelenteni</w:t>
      </w:r>
      <w:r w:rsidR="003C1CBA">
        <w:rPr>
          <w:rFonts w:asciiTheme="minorHAnsi" w:eastAsia="Times New Roman" w:hAnsiTheme="minorHAnsi" w:cstheme="minorHAnsi"/>
        </w:rPr>
        <w:t xml:space="preserve"> a késedelem indulásakor</w:t>
      </w:r>
      <w:r w:rsidR="00D8643B" w:rsidRPr="002D3122">
        <w:rPr>
          <w:rFonts w:asciiTheme="minorHAnsi" w:eastAsia="Times New Roman" w:hAnsiTheme="minorHAnsi" w:cstheme="minorHAnsi"/>
        </w:rPr>
        <w:t xml:space="preserve">, </w:t>
      </w:r>
      <w:r w:rsidR="003C1CBA">
        <w:rPr>
          <w:rFonts w:asciiTheme="minorHAnsi" w:eastAsia="Times New Roman" w:hAnsiTheme="minorHAnsi" w:cstheme="minorHAnsi"/>
        </w:rPr>
        <w:t xml:space="preserve">ugyanekkor </w:t>
      </w:r>
      <w:r w:rsidR="00D8643B" w:rsidRPr="002D3122">
        <w:rPr>
          <w:rFonts w:asciiTheme="minorHAnsi" w:eastAsia="Times New Roman" w:hAnsiTheme="minorHAnsi" w:cstheme="minorHAnsi"/>
        </w:rPr>
        <w:t xml:space="preserve">a </w:t>
      </w:r>
      <w:proofErr w:type="spellStart"/>
      <w:r w:rsidR="00D8643B" w:rsidRPr="002D3122">
        <w:rPr>
          <w:rFonts w:asciiTheme="minorHAnsi" w:eastAsia="Times New Roman" w:hAnsiTheme="minorHAnsi" w:cstheme="minorHAnsi"/>
        </w:rPr>
        <w:t>KESD_NAP_SZAM</w:t>
      </w:r>
      <w:proofErr w:type="spellEnd"/>
      <w:r w:rsidR="00D8643B" w:rsidRPr="002D3122">
        <w:rPr>
          <w:rFonts w:asciiTheme="minorHAnsi" w:eastAsia="Times New Roman" w:hAnsiTheme="minorHAnsi" w:cstheme="minorHAnsi"/>
        </w:rPr>
        <w:t xml:space="preserve"> és a </w:t>
      </w:r>
      <w:proofErr w:type="spellStart"/>
      <w:r w:rsidR="00D8643B" w:rsidRPr="002D3122">
        <w:rPr>
          <w:rFonts w:asciiTheme="minorHAnsi" w:eastAsia="Times New Roman" w:hAnsiTheme="minorHAnsi" w:cstheme="minorHAnsi"/>
        </w:rPr>
        <w:t>KESD_KORR_NAP_SZAM</w:t>
      </w:r>
      <w:proofErr w:type="spellEnd"/>
      <w:r w:rsidR="00D8643B" w:rsidRPr="002D3122">
        <w:rPr>
          <w:rFonts w:asciiTheme="minorHAnsi" w:eastAsia="Times New Roman" w:hAnsiTheme="minorHAnsi" w:cstheme="minorHAnsi"/>
        </w:rPr>
        <w:t xml:space="preserve"> </w:t>
      </w:r>
      <w:r w:rsidR="00CD3D01">
        <w:rPr>
          <w:rFonts w:asciiTheme="minorHAnsi" w:eastAsia="Times New Roman" w:hAnsiTheme="minorHAnsi" w:cstheme="minorHAnsi"/>
        </w:rPr>
        <w:t xml:space="preserve">megegyezik és konzisztens az SF18-as táblában alkalmazott késedelmes napszámmal. </w:t>
      </w:r>
      <w:r w:rsidR="003C1CBA">
        <w:rPr>
          <w:rFonts w:asciiTheme="minorHAnsi" w:eastAsia="Times New Roman" w:hAnsiTheme="minorHAnsi" w:cstheme="minorHAnsi"/>
        </w:rPr>
        <w:t>Később az esetleges törlesztések vagy állománynövekedések miatt ezek az összefüggések már nem feltétlenül fognak fennállni.</w:t>
      </w:r>
    </w:p>
    <w:p w14:paraId="2BD735AD" w14:textId="77777777" w:rsidR="005F5755" w:rsidRPr="002D3122" w:rsidRDefault="005F5755" w:rsidP="005F5755">
      <w:pPr>
        <w:rPr>
          <w:rFonts w:asciiTheme="minorHAnsi" w:hAnsiTheme="minorHAnsi" w:cstheme="minorHAnsi"/>
        </w:rPr>
      </w:pPr>
      <w:proofErr w:type="spellStart"/>
      <w:r w:rsidRPr="002D3122">
        <w:rPr>
          <w:rFonts w:asciiTheme="minorHAnsi" w:hAnsiTheme="minorHAnsi" w:cstheme="minorHAnsi"/>
        </w:rPr>
        <w:t>INSTM</w:t>
      </w:r>
      <w:proofErr w:type="spellEnd"/>
      <w:r w:rsidRPr="002D3122">
        <w:rPr>
          <w:rFonts w:asciiTheme="minorHAnsi" w:hAnsiTheme="minorHAnsi" w:cstheme="minorHAnsi"/>
        </w:rPr>
        <w:t xml:space="preserve"> rekordot csak abban az esetben kell a kényszerhitelhez rögzíteni, ha a kényszerhitel negatív eseménnyel záródik (pl. eladás, </w:t>
      </w:r>
      <w:proofErr w:type="gramStart"/>
      <w:r w:rsidRPr="002D3122">
        <w:rPr>
          <w:rFonts w:asciiTheme="minorHAnsi" w:hAnsiTheme="minorHAnsi" w:cstheme="minorHAnsi"/>
        </w:rPr>
        <w:t>leírás,</w:t>
      </w:r>
      <w:proofErr w:type="gramEnd"/>
      <w:r w:rsidRPr="002D3122">
        <w:rPr>
          <w:rFonts w:asciiTheme="minorHAnsi" w:hAnsiTheme="minorHAnsi" w:cstheme="minorHAnsi"/>
        </w:rPr>
        <w:t xml:space="preserve"> stb.). </w:t>
      </w:r>
    </w:p>
    <w:p w14:paraId="76DCF8C1" w14:textId="5714BCB0" w:rsidR="008C24C9" w:rsidRPr="006E1777" w:rsidRDefault="008C24C9" w:rsidP="006E1777">
      <w:pPr>
        <w:pStyle w:val="Listaszerbekezds"/>
        <w:keepNext/>
        <w:numPr>
          <w:ilvl w:val="0"/>
          <w:numId w:val="0"/>
        </w:numPr>
        <w:spacing w:before="240"/>
        <w:contextualSpacing w:val="0"/>
        <w:rPr>
          <w:rFonts w:asciiTheme="minorHAnsi" w:hAnsiTheme="minorHAnsi" w:cstheme="minorHAnsi"/>
        </w:rPr>
      </w:pPr>
      <w:r w:rsidRPr="008C24C9">
        <w:rPr>
          <w:rFonts w:asciiTheme="minorHAnsi" w:hAnsiTheme="minorHAnsi" w:cstheme="minorHAnsi"/>
        </w:rPr>
        <w:t xml:space="preserve">A kamatok kimutatása tekintetében az M02/M03/M04 </w:t>
      </w:r>
      <w:proofErr w:type="spellStart"/>
      <w:r w:rsidRPr="008C24C9">
        <w:rPr>
          <w:rFonts w:asciiTheme="minorHAnsi" w:hAnsiTheme="minorHAnsi" w:cstheme="minorHAnsi"/>
        </w:rPr>
        <w:t>előrásokhoz</w:t>
      </w:r>
      <w:proofErr w:type="spellEnd"/>
      <w:r w:rsidRPr="008C24C9">
        <w:rPr>
          <w:rFonts w:asciiTheme="minorHAnsi" w:hAnsiTheme="minorHAnsi" w:cstheme="minorHAnsi"/>
        </w:rPr>
        <w:t xml:space="preserve"> kell igazodni, azaz </w:t>
      </w:r>
      <w:r>
        <w:rPr>
          <w:rFonts w:asciiTheme="minorHAnsi" w:hAnsiTheme="minorHAnsi" w:cstheme="minorHAnsi"/>
        </w:rPr>
        <w:t>amennyiben</w:t>
      </w:r>
      <w:r w:rsidRPr="006E1777">
        <w:rPr>
          <w:rFonts w:asciiTheme="minorHAnsi" w:hAnsiTheme="minorHAnsi" w:cstheme="minorHAnsi"/>
        </w:rPr>
        <w:t xml:space="preserve"> a folyószámlához annak hó közbeni egyenlegei miatt felhalmozott kamatkövetelés kapcsolódik ugyan, de a hónap utolsó napján mégis forrásjellegű az egyenleg</w:t>
      </w:r>
      <w:r>
        <w:rPr>
          <w:rFonts w:asciiTheme="minorHAnsi" w:hAnsiTheme="minorHAnsi" w:cstheme="minorHAnsi"/>
        </w:rPr>
        <w:t xml:space="preserve"> (azaz a BETREG-ben szerepel az állomány)</w:t>
      </w:r>
      <w:r w:rsidRPr="006E1777">
        <w:rPr>
          <w:rFonts w:asciiTheme="minorHAnsi" w:hAnsiTheme="minorHAnsi" w:cstheme="minorHAnsi"/>
        </w:rPr>
        <w:t>, akkor a felhalmozott</w:t>
      </w:r>
      <w:r>
        <w:rPr>
          <w:rFonts w:asciiTheme="minorHAnsi" w:hAnsiTheme="minorHAnsi" w:cstheme="minorHAnsi"/>
        </w:rPr>
        <w:t>/tárgyidőszakra jutó</w:t>
      </w:r>
      <w:r w:rsidRPr="006E1777">
        <w:rPr>
          <w:rFonts w:asciiTheme="minorHAnsi" w:hAnsiTheme="minorHAnsi" w:cstheme="minorHAnsi"/>
        </w:rPr>
        <w:t xml:space="preserve"> kamatkövetelést</w:t>
      </w:r>
      <w:r>
        <w:rPr>
          <w:rFonts w:asciiTheme="minorHAnsi" w:hAnsiTheme="minorHAnsi" w:cstheme="minorHAnsi"/>
        </w:rPr>
        <w:t xml:space="preserve"> (</w:t>
      </w:r>
      <w:proofErr w:type="spellStart"/>
      <w:r w:rsidRPr="008C24C9">
        <w:rPr>
          <w:rFonts w:asciiTheme="minorHAnsi" w:hAnsiTheme="minorHAnsi" w:cstheme="minorHAnsi"/>
        </w:rPr>
        <w:t>INSTR.FELH_KAMAT_OSSZEG</w:t>
      </w:r>
      <w:proofErr w:type="spellEnd"/>
      <w:r>
        <w:rPr>
          <w:rFonts w:asciiTheme="minorHAnsi" w:hAnsiTheme="minorHAnsi" w:cstheme="minorHAnsi"/>
        </w:rPr>
        <w:t>/</w:t>
      </w:r>
      <w:r w:rsidRPr="008C24C9">
        <w:t xml:space="preserve"> </w:t>
      </w:r>
      <w:proofErr w:type="spellStart"/>
      <w:r w:rsidRPr="008C24C9">
        <w:rPr>
          <w:rFonts w:asciiTheme="minorHAnsi" w:hAnsiTheme="minorHAnsi" w:cstheme="minorHAnsi"/>
        </w:rPr>
        <w:t>INSTR.</w:t>
      </w:r>
      <w:r>
        <w:rPr>
          <w:rFonts w:asciiTheme="minorHAnsi" w:hAnsiTheme="minorHAnsi" w:cstheme="minorHAnsi"/>
        </w:rPr>
        <w:t>STAT</w:t>
      </w:r>
      <w:r w:rsidRPr="008C24C9">
        <w:rPr>
          <w:rFonts w:asciiTheme="minorHAnsi" w:hAnsiTheme="minorHAnsi" w:cstheme="minorHAnsi"/>
        </w:rPr>
        <w:t>_KAMAT_OSSZEG</w:t>
      </w:r>
      <w:proofErr w:type="spellEnd"/>
      <w:r>
        <w:rPr>
          <w:rFonts w:asciiTheme="minorHAnsi" w:hAnsiTheme="minorHAnsi" w:cstheme="minorHAnsi"/>
        </w:rPr>
        <w:t>)</w:t>
      </w:r>
      <w:r w:rsidRPr="006E1777">
        <w:rPr>
          <w:rFonts w:asciiTheme="minorHAnsi" w:hAnsiTheme="minorHAnsi" w:cstheme="minorHAnsi"/>
        </w:rPr>
        <w:t xml:space="preserve"> a</w:t>
      </w:r>
      <w:r>
        <w:rPr>
          <w:rFonts w:asciiTheme="minorHAnsi" w:hAnsiTheme="minorHAnsi" w:cstheme="minorHAnsi"/>
        </w:rPr>
        <w:t xml:space="preserve"> HITREG-ben</w:t>
      </w:r>
      <w:r w:rsidRPr="006E1777">
        <w:rPr>
          <w:rFonts w:asciiTheme="minorHAnsi" w:hAnsiTheme="minorHAnsi" w:cstheme="minorHAnsi"/>
        </w:rPr>
        <w:t xml:space="preserve"> kell bemutatni a hó végi tőkeösszeg nulla egyenlege ellenére is.</w:t>
      </w:r>
    </w:p>
    <w:p w14:paraId="163FEF57" w14:textId="513AF142" w:rsidR="008C24C9" w:rsidRDefault="008C24C9" w:rsidP="008C24C9">
      <w:pPr>
        <w:pStyle w:val="Listaszerbekezds"/>
        <w:numPr>
          <w:ilvl w:val="0"/>
          <w:numId w:val="0"/>
        </w:numPr>
        <w:spacing w:before="240"/>
        <w:ind w:left="57"/>
        <w:contextualSpacing w:val="0"/>
        <w:rPr>
          <w:rFonts w:asciiTheme="minorHAnsi" w:hAnsiTheme="minorHAnsi" w:cstheme="minorHAnsi"/>
        </w:rPr>
      </w:pPr>
      <w:r w:rsidRPr="006E1777">
        <w:rPr>
          <w:rFonts w:asciiTheme="minorHAnsi" w:hAnsiTheme="minorHAnsi" w:cstheme="minorHAnsi"/>
        </w:rPr>
        <w:t xml:space="preserve">Amennyiben az adott havi állományváltozások hatására egyazon állományhoz tartozik kamatkövetelés és -kötelezettség is, úgy azt lehetőség szerint bruttó módon kell kimutatni: a kamatkövetelést </w:t>
      </w:r>
      <w:r w:rsidR="005F5755">
        <w:rPr>
          <w:rFonts w:asciiTheme="minorHAnsi" w:hAnsiTheme="minorHAnsi" w:cstheme="minorHAnsi"/>
        </w:rPr>
        <w:t>a HITREG-ben</w:t>
      </w:r>
      <w:r w:rsidRPr="006E1777">
        <w:rPr>
          <w:rFonts w:asciiTheme="minorHAnsi" w:hAnsiTheme="minorHAnsi" w:cstheme="minorHAnsi"/>
        </w:rPr>
        <w:t xml:space="preserve">, míg a forrás oldali állományra jutó kamatkötelezettséget </w:t>
      </w:r>
      <w:r w:rsidR="005F5755">
        <w:rPr>
          <w:rFonts w:asciiTheme="minorHAnsi" w:hAnsiTheme="minorHAnsi" w:cstheme="minorHAnsi"/>
        </w:rPr>
        <w:t>a BETREG-ben</w:t>
      </w:r>
      <w:r w:rsidRPr="006E1777">
        <w:rPr>
          <w:rFonts w:asciiTheme="minorHAnsi" w:hAnsiTheme="minorHAnsi" w:cstheme="minorHAnsi"/>
        </w:rPr>
        <w:t>.</w:t>
      </w:r>
    </w:p>
    <w:p w14:paraId="5E9A9E6E" w14:textId="66D9310F" w:rsidR="0065527E" w:rsidRDefault="0065527E" w:rsidP="008C24C9">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Az „Instrumentum összege” (</w:t>
      </w:r>
      <w:proofErr w:type="spellStart"/>
      <w:r w:rsidRPr="0065527E">
        <w:rPr>
          <w:rFonts w:asciiTheme="minorHAnsi" w:hAnsiTheme="minorHAnsi" w:cstheme="minorHAnsi"/>
        </w:rPr>
        <w:t>INSTR.INST_OSSZEG</w:t>
      </w:r>
      <w:proofErr w:type="spellEnd"/>
      <w:r>
        <w:rPr>
          <w:rFonts w:asciiTheme="minorHAnsi" w:hAnsiTheme="minorHAnsi" w:cstheme="minorHAnsi"/>
        </w:rPr>
        <w:t xml:space="preserve">) mező a </w:t>
      </w:r>
      <w:r w:rsidR="00E93E90">
        <w:rPr>
          <w:rFonts w:asciiTheme="minorHAnsi" w:hAnsiTheme="minorHAnsi" w:cstheme="minorHAnsi"/>
        </w:rPr>
        <w:t>folyó</w:t>
      </w:r>
      <w:r>
        <w:rPr>
          <w:rFonts w:asciiTheme="minorHAnsi" w:hAnsiTheme="minorHAnsi" w:cstheme="minorHAnsi"/>
        </w:rPr>
        <w:t xml:space="preserve">-/értékpapírszámla átfordulásakor aktuális fennálló tőke összege, tehát ha az időszak végén nem történik pénzügyi rendezés/leírás/stb., akkor az instrumentum összege és a fennálló tőke </w:t>
      </w:r>
      <w:proofErr w:type="spellStart"/>
      <w:r>
        <w:rPr>
          <w:rFonts w:asciiTheme="minorHAnsi" w:hAnsiTheme="minorHAnsi" w:cstheme="minorHAnsi"/>
        </w:rPr>
        <w:t>megyegyeznek</w:t>
      </w:r>
      <w:proofErr w:type="spellEnd"/>
      <w:r>
        <w:rPr>
          <w:rFonts w:asciiTheme="minorHAnsi" w:hAnsiTheme="minorHAnsi" w:cstheme="minorHAnsi"/>
        </w:rPr>
        <w:t>. Az instrumentum összege változatlan mindaddig, amíg a kényszerhitel instrumentum szerepel a HITREG-ben, amikor a HITREG-</w:t>
      </w:r>
      <w:proofErr w:type="spellStart"/>
      <w:r>
        <w:rPr>
          <w:rFonts w:asciiTheme="minorHAnsi" w:hAnsiTheme="minorHAnsi" w:cstheme="minorHAnsi"/>
        </w:rPr>
        <w:t>ből</w:t>
      </w:r>
      <w:proofErr w:type="spellEnd"/>
      <w:r>
        <w:rPr>
          <w:rFonts w:asciiTheme="minorHAnsi" w:hAnsiTheme="minorHAnsi" w:cstheme="minorHAnsi"/>
        </w:rPr>
        <w:t xml:space="preserve"> törlésre kerül a fent leírtaknak megfelelően és újra megnyílik egy következő átforduláskor, az instrumentum összege az újonnan átfordult összeg lesz (tehát csak az instrumentum azonosító kell változatlan maradjon a kényszerhitel HITREG-</w:t>
      </w:r>
      <w:proofErr w:type="spellStart"/>
      <w:r>
        <w:rPr>
          <w:rFonts w:asciiTheme="minorHAnsi" w:hAnsiTheme="minorHAnsi" w:cstheme="minorHAnsi"/>
        </w:rPr>
        <w:t>ből</w:t>
      </w:r>
      <w:proofErr w:type="spellEnd"/>
      <w:r>
        <w:rPr>
          <w:rFonts w:asciiTheme="minorHAnsi" w:hAnsiTheme="minorHAnsi" w:cstheme="minorHAnsi"/>
        </w:rPr>
        <w:t xml:space="preserve"> történő ki-bemozgása esetén).</w:t>
      </w:r>
      <w:r w:rsidR="004E2018">
        <w:rPr>
          <w:rFonts w:asciiTheme="minorHAnsi" w:hAnsiTheme="minorHAnsi" w:cstheme="minorHAnsi"/>
        </w:rPr>
        <w:t xml:space="preserve"> Elfogadható gyakorlat az is</w:t>
      </w:r>
      <w:r w:rsidR="005543C8">
        <w:rPr>
          <w:rFonts w:asciiTheme="minorHAnsi" w:hAnsiTheme="minorHAnsi" w:cstheme="minorHAnsi"/>
        </w:rPr>
        <w:t xml:space="preserve"> - </w:t>
      </w:r>
      <w:proofErr w:type="gramStart"/>
      <w:r w:rsidR="005543C8">
        <w:rPr>
          <w:rFonts w:asciiTheme="minorHAnsi" w:hAnsiTheme="minorHAnsi" w:cstheme="minorHAnsi"/>
        </w:rPr>
        <w:t xml:space="preserve">amennyiben </w:t>
      </w:r>
      <w:r w:rsidR="004E2018">
        <w:rPr>
          <w:rFonts w:asciiTheme="minorHAnsi" w:hAnsiTheme="minorHAnsi" w:cstheme="minorHAnsi"/>
        </w:rPr>
        <w:t xml:space="preserve"> a</w:t>
      </w:r>
      <w:proofErr w:type="gramEnd"/>
      <w:r w:rsidR="004E2018">
        <w:rPr>
          <w:rFonts w:asciiTheme="minorHAnsi" w:hAnsiTheme="minorHAnsi" w:cstheme="minorHAnsi"/>
        </w:rPr>
        <w:t xml:space="preserve"> hitelintézet rendszerei azt teszik lehetővé</w:t>
      </w:r>
      <w:r w:rsidR="005543C8">
        <w:rPr>
          <w:rFonts w:asciiTheme="minorHAnsi" w:hAnsiTheme="minorHAnsi" w:cstheme="minorHAnsi"/>
        </w:rPr>
        <w:t xml:space="preserve"> -</w:t>
      </w:r>
      <w:r w:rsidR="004E2018">
        <w:rPr>
          <w:rFonts w:asciiTheme="minorHAnsi" w:hAnsiTheme="minorHAnsi" w:cstheme="minorHAnsi"/>
        </w:rPr>
        <w:t>, ha az instrumentum összege együtt mozog a kitettség összegével, azaz pl</w:t>
      </w:r>
      <w:r w:rsidR="005543C8">
        <w:rPr>
          <w:rFonts w:asciiTheme="minorHAnsi" w:hAnsiTheme="minorHAnsi" w:cstheme="minorHAnsi"/>
        </w:rPr>
        <w:t>.</w:t>
      </w:r>
      <w:r w:rsidR="004E2018">
        <w:rPr>
          <w:rFonts w:asciiTheme="minorHAnsi" w:hAnsiTheme="minorHAnsi" w:cstheme="minorHAnsi"/>
        </w:rPr>
        <w:t xml:space="preserve"> tartozás növekedés esetén az instrumentum összege is növekszik.</w:t>
      </w:r>
    </w:p>
    <w:p w14:paraId="24FDCFC6" w14:textId="408B351B" w:rsidR="00BF28D4" w:rsidRDefault="00BF28D4" w:rsidP="00BF28D4">
      <w:pPr>
        <w:rPr>
          <w:rFonts w:asciiTheme="minorHAnsi" w:eastAsia="Times New Roman" w:hAnsiTheme="minorHAnsi" w:cstheme="minorHAnsi"/>
        </w:rPr>
      </w:pPr>
      <w:r>
        <w:rPr>
          <w:rFonts w:asciiTheme="minorHAnsi" w:eastAsia="Times New Roman" w:hAnsiTheme="minorHAnsi" w:cstheme="minorHAnsi"/>
        </w:rPr>
        <w:t xml:space="preserve">Az </w:t>
      </w:r>
      <w:proofErr w:type="spellStart"/>
      <w:r>
        <w:rPr>
          <w:rFonts w:asciiTheme="minorHAnsi" w:eastAsia="Times New Roman" w:hAnsiTheme="minorHAnsi" w:cstheme="minorHAnsi"/>
        </w:rPr>
        <w:t>INSTR</w:t>
      </w:r>
      <w:proofErr w:type="spellEnd"/>
      <w:r>
        <w:rPr>
          <w:rFonts w:asciiTheme="minorHAnsi" w:eastAsia="Times New Roman" w:hAnsiTheme="minorHAnsi" w:cstheme="minorHAnsi"/>
        </w:rPr>
        <w:t xml:space="preserve"> tábla </w:t>
      </w:r>
      <w:proofErr w:type="spellStart"/>
      <w:r w:rsidRPr="002D3122">
        <w:rPr>
          <w:rFonts w:asciiTheme="minorHAnsi" w:eastAsia="Times New Roman" w:hAnsiTheme="minorHAnsi" w:cstheme="minorHAnsi"/>
        </w:rPr>
        <w:t>ATSTRUKT_KOD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UJRATARGY_KOD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HKIVALT_KOD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KHR_ROGZ_KOD</w:t>
      </w:r>
      <w:r>
        <w:rPr>
          <w:rFonts w:asciiTheme="minorHAnsi" w:eastAsia="Times New Roman" w:hAnsiTheme="minorHAnsi" w:cstheme="minorHAnsi"/>
        </w:rPr>
        <w:t>mezőit</w:t>
      </w:r>
      <w:proofErr w:type="spellEnd"/>
      <w:r>
        <w:rPr>
          <w:rFonts w:asciiTheme="minorHAnsi" w:eastAsia="Times New Roman" w:hAnsiTheme="minorHAnsi" w:cstheme="minorHAnsi"/>
        </w:rPr>
        <w:t>, amennyiben</w:t>
      </w:r>
      <w:r w:rsidRPr="002D3122">
        <w:rPr>
          <w:rFonts w:asciiTheme="minorHAnsi" w:eastAsia="Times New Roman" w:hAnsiTheme="minorHAnsi" w:cstheme="minorHAnsi"/>
        </w:rPr>
        <w:t xml:space="preserve"> nincs rá külön információ, </w:t>
      </w:r>
      <w:r>
        <w:rPr>
          <w:rFonts w:asciiTheme="minorHAnsi" w:eastAsia="Times New Roman" w:hAnsiTheme="minorHAnsi" w:cstheme="minorHAnsi"/>
        </w:rPr>
        <w:t>’</w:t>
      </w:r>
      <w:r w:rsidRPr="002D3122">
        <w:rPr>
          <w:rFonts w:asciiTheme="minorHAnsi" w:eastAsia="Times New Roman" w:hAnsiTheme="minorHAnsi" w:cstheme="minorHAnsi"/>
        </w:rPr>
        <w:t>N</w:t>
      </w:r>
      <w:r>
        <w:rPr>
          <w:rFonts w:asciiTheme="minorHAnsi" w:eastAsia="Times New Roman" w:hAnsiTheme="minorHAnsi" w:cstheme="minorHAnsi"/>
        </w:rPr>
        <w:t>’ értékkel</w:t>
      </w:r>
      <w:r w:rsidRPr="002D3122">
        <w:rPr>
          <w:rFonts w:asciiTheme="minorHAnsi" w:eastAsia="Times New Roman" w:hAnsiTheme="minorHAnsi" w:cstheme="minorHAnsi"/>
        </w:rPr>
        <w:t xml:space="preserve"> kell tölteni.</w:t>
      </w:r>
    </w:p>
    <w:p w14:paraId="2B8C8CE7" w14:textId="31E4BED2" w:rsidR="00DB7618" w:rsidRDefault="00DB7618" w:rsidP="00BF28D4">
      <w:pPr>
        <w:rPr>
          <w:rFonts w:asciiTheme="minorHAnsi" w:eastAsia="Times New Roman" w:hAnsiTheme="minorHAnsi" w:cstheme="minorHAnsi"/>
        </w:rPr>
      </w:pPr>
      <w:r>
        <w:rPr>
          <w:rFonts w:asciiTheme="minorHAnsi" w:eastAsia="Times New Roman" w:hAnsiTheme="minorHAnsi" w:cstheme="minorHAnsi"/>
        </w:rPr>
        <w:t xml:space="preserve">Az </w:t>
      </w:r>
      <w:proofErr w:type="spellStart"/>
      <w:r>
        <w:rPr>
          <w:rFonts w:asciiTheme="minorHAnsi" w:eastAsia="Times New Roman" w:hAnsiTheme="minorHAnsi" w:cstheme="minorHAnsi"/>
        </w:rPr>
        <w:t>INST</w:t>
      </w:r>
      <w:proofErr w:type="spellEnd"/>
      <w:r>
        <w:rPr>
          <w:rFonts w:asciiTheme="minorHAnsi" w:eastAsia="Times New Roman" w:hAnsiTheme="minorHAnsi" w:cstheme="minorHAnsi"/>
        </w:rPr>
        <w:t>.</w:t>
      </w:r>
      <w:r w:rsidRPr="00DB7618">
        <w:t xml:space="preserve"> </w:t>
      </w:r>
      <w:proofErr w:type="spellStart"/>
      <w:r w:rsidRPr="00DB7618">
        <w:rPr>
          <w:rFonts w:asciiTheme="minorHAnsi" w:eastAsia="Times New Roman" w:hAnsiTheme="minorHAnsi" w:cstheme="minorHAnsi"/>
        </w:rPr>
        <w:t>KESD_KAMATLAB</w:t>
      </w:r>
      <w:proofErr w:type="spellEnd"/>
      <w:r>
        <w:rPr>
          <w:rFonts w:asciiTheme="minorHAnsi" w:eastAsia="Times New Roman" w:hAnsiTheme="minorHAnsi" w:cstheme="minorHAnsi"/>
        </w:rPr>
        <w:t xml:space="preserve"> mezőben kényszerhitel instrumentum esetén azt az alkalmazott kamatlábat kell jelenteni, aminek alapján az ügyfél felé a kamatkövetelés kikalkulálásra kerül.</w:t>
      </w:r>
    </w:p>
    <w:p w14:paraId="42A4E982" w14:textId="7E240B47" w:rsidR="009176AC" w:rsidRPr="008E4B2D" w:rsidRDefault="00D13803" w:rsidP="009176AC">
      <w:pPr>
        <w:autoSpaceDE w:val="0"/>
        <w:autoSpaceDN w:val="0"/>
        <w:spacing w:after="0"/>
        <w:rPr>
          <w:rFonts w:asciiTheme="minorHAnsi" w:hAnsiTheme="minorHAnsi" w:cstheme="minorHAnsi"/>
        </w:rPr>
      </w:pPr>
      <w:r>
        <w:rPr>
          <w:rFonts w:asciiTheme="minorHAnsi" w:eastAsia="Times New Roman" w:hAnsiTheme="minorHAnsi" w:cstheme="minorHAnsi"/>
        </w:rPr>
        <w:t xml:space="preserve">Az </w:t>
      </w:r>
      <w:proofErr w:type="spellStart"/>
      <w:r>
        <w:rPr>
          <w:rFonts w:asciiTheme="minorHAnsi" w:eastAsia="Times New Roman" w:hAnsiTheme="minorHAnsi" w:cstheme="minorHAnsi"/>
        </w:rPr>
        <w:t>INSTR</w:t>
      </w:r>
      <w:proofErr w:type="spellEnd"/>
      <w:r>
        <w:rPr>
          <w:rFonts w:asciiTheme="minorHAnsi" w:eastAsia="Times New Roman" w:hAnsiTheme="minorHAnsi" w:cstheme="minorHAnsi"/>
        </w:rPr>
        <w:t>.</w:t>
      </w:r>
      <w:r w:rsidRPr="00D13803">
        <w:t xml:space="preserve"> </w:t>
      </w:r>
      <w:proofErr w:type="spellStart"/>
      <w:r w:rsidRPr="00D13803">
        <w:rPr>
          <w:rFonts w:asciiTheme="minorHAnsi" w:eastAsia="Times New Roman" w:hAnsiTheme="minorHAnsi" w:cstheme="minorHAnsi"/>
        </w:rPr>
        <w:t>FIN_AGAZAT_KOD</w:t>
      </w:r>
      <w:proofErr w:type="spellEnd"/>
      <w:r>
        <w:rPr>
          <w:rFonts w:asciiTheme="minorHAnsi" w:eastAsia="Times New Roman" w:hAnsiTheme="minorHAnsi" w:cstheme="minorHAnsi"/>
        </w:rPr>
        <w:t xml:space="preserve"> mezőben az ügyfél főtevékenysége szerinti ágazat jelentendő.</w:t>
      </w:r>
      <w:r w:rsidR="009176AC">
        <w:rPr>
          <w:rFonts w:asciiTheme="minorHAnsi" w:eastAsia="Times New Roman" w:hAnsiTheme="minorHAnsi" w:cstheme="minorHAnsi"/>
        </w:rPr>
        <w:t xml:space="preserve"> </w:t>
      </w:r>
      <w:r w:rsidR="009176AC">
        <w:rPr>
          <w:rFonts w:asciiTheme="minorHAnsi" w:hAnsiTheme="minorHAnsi" w:cstheme="minorHAnsi"/>
        </w:rPr>
        <w:t>A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78B6957A" w14:textId="4B9EF977" w:rsidR="00D13803" w:rsidRDefault="00D13803" w:rsidP="00BF28D4">
      <w:pPr>
        <w:rPr>
          <w:rFonts w:asciiTheme="minorHAnsi" w:eastAsia="Times New Roman" w:hAnsiTheme="minorHAnsi" w:cstheme="minorHAnsi"/>
        </w:rPr>
      </w:pPr>
    </w:p>
    <w:p w14:paraId="3BB42356" w14:textId="37811F9B" w:rsidR="002D056C" w:rsidRDefault="002D056C">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 xml:space="preserve">Amennyiben a kapcsolódó </w:t>
      </w:r>
      <w:r w:rsidR="00E93E90">
        <w:rPr>
          <w:rFonts w:asciiTheme="minorHAnsi" w:hAnsiTheme="minorHAnsi" w:cstheme="minorHAnsi"/>
        </w:rPr>
        <w:t>folyó</w:t>
      </w:r>
      <w:r>
        <w:rPr>
          <w:rFonts w:asciiTheme="minorHAnsi" w:hAnsiTheme="minorHAnsi" w:cstheme="minorHAnsi"/>
        </w:rPr>
        <w:t>számla cash-</w:t>
      </w:r>
      <w:proofErr w:type="spellStart"/>
      <w:r>
        <w:rPr>
          <w:rFonts w:asciiTheme="minorHAnsi" w:hAnsiTheme="minorHAnsi" w:cstheme="minorHAnsi"/>
        </w:rPr>
        <w:t>pool</w:t>
      </w:r>
      <w:proofErr w:type="spellEnd"/>
      <w:r>
        <w:rPr>
          <w:rFonts w:asciiTheme="minorHAnsi" w:hAnsiTheme="minorHAnsi" w:cstheme="minorHAnsi"/>
        </w:rPr>
        <w:t xml:space="preserve"> konstrukció részét képezi, akkor a kényszerhitelnél is cash-</w:t>
      </w:r>
      <w:proofErr w:type="spellStart"/>
      <w:r>
        <w:rPr>
          <w:rFonts w:asciiTheme="minorHAnsi" w:hAnsiTheme="minorHAnsi" w:cstheme="minorHAnsi"/>
        </w:rPr>
        <w:t>pool</w:t>
      </w:r>
      <w:proofErr w:type="spellEnd"/>
      <w:r>
        <w:rPr>
          <w:rFonts w:asciiTheme="minorHAnsi" w:hAnsiTheme="minorHAnsi" w:cstheme="minorHAnsi"/>
        </w:rPr>
        <w:t xml:space="preserve"> konstrukció részeként kell tölteni a kapcsolódó mezőket.</w:t>
      </w:r>
    </w:p>
    <w:p w14:paraId="06E295DD" w14:textId="684906B7" w:rsidR="00E87256" w:rsidRDefault="00E87256">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A</w:t>
      </w:r>
      <w:r w:rsidR="00386689">
        <w:rPr>
          <w:rFonts w:asciiTheme="minorHAnsi" w:hAnsiTheme="minorHAnsi" w:cstheme="minorHAnsi"/>
        </w:rPr>
        <w:t xml:space="preserve"> következő mezők kötelező mezők, kényszerhitelek esetén ’N’ értékkel töltendők: </w:t>
      </w:r>
      <w:proofErr w:type="spellStart"/>
      <w:r w:rsidR="00386689">
        <w:rPr>
          <w:rFonts w:asciiTheme="minorHAnsi" w:hAnsiTheme="minorHAnsi" w:cstheme="minorHAnsi"/>
        </w:rPr>
        <w:t>INSTM.</w:t>
      </w:r>
      <w:r w:rsidR="00386689">
        <w:rPr>
          <w:color w:val="000000"/>
        </w:rPr>
        <w:t>TULFIZETES_KOD</w:t>
      </w:r>
      <w:proofErr w:type="spellEnd"/>
      <w:r w:rsidR="00386689">
        <w:rPr>
          <w:color w:val="000000"/>
        </w:rPr>
        <w:t xml:space="preserve">, </w:t>
      </w:r>
      <w:proofErr w:type="spellStart"/>
      <w:r w:rsidR="00386689">
        <w:rPr>
          <w:color w:val="000000"/>
        </w:rPr>
        <w:t>INSTR.ATSTRUKT_KOD</w:t>
      </w:r>
      <w:proofErr w:type="spellEnd"/>
      <w:r w:rsidR="00386689">
        <w:rPr>
          <w:color w:val="000000"/>
        </w:rPr>
        <w:t xml:space="preserve">, </w:t>
      </w:r>
      <w:proofErr w:type="spellStart"/>
      <w:r w:rsidR="00386689">
        <w:rPr>
          <w:color w:val="000000"/>
        </w:rPr>
        <w:t>INSTR.UJRATARGY_KOD</w:t>
      </w:r>
      <w:proofErr w:type="spellEnd"/>
      <w:r w:rsidR="00386689">
        <w:rPr>
          <w:color w:val="000000"/>
        </w:rPr>
        <w:t xml:space="preserve">, </w:t>
      </w:r>
      <w:proofErr w:type="spellStart"/>
      <w:r w:rsidR="00386689">
        <w:rPr>
          <w:color w:val="000000"/>
        </w:rPr>
        <w:t>INSTR.HKIVALT_KOD</w:t>
      </w:r>
      <w:proofErr w:type="spellEnd"/>
      <w:r w:rsidR="00386689">
        <w:rPr>
          <w:color w:val="000000"/>
        </w:rPr>
        <w:t xml:space="preserve">, </w:t>
      </w:r>
      <w:proofErr w:type="spellStart"/>
      <w:r w:rsidR="001C63DA">
        <w:rPr>
          <w:color w:val="000000"/>
        </w:rPr>
        <w:t>UGYFBV.CSRD_KOD</w:t>
      </w:r>
      <w:proofErr w:type="spellEnd"/>
      <w:r w:rsidR="001C63DA">
        <w:rPr>
          <w:color w:val="000000"/>
        </w:rPr>
        <w:t xml:space="preserve"> és </w:t>
      </w:r>
      <w:proofErr w:type="spellStart"/>
      <w:r w:rsidR="001C63DA">
        <w:rPr>
          <w:color w:val="000000"/>
        </w:rPr>
        <w:t>UGYFKV.CSRD_KOD</w:t>
      </w:r>
      <w:proofErr w:type="spellEnd"/>
      <w:r w:rsidR="00B163FA">
        <w:rPr>
          <w:color w:val="000000"/>
        </w:rPr>
        <w:t xml:space="preserve"> (utóbbi két mező esetén csak akkor jelentendő a mező tényleges tartalmának megvizsgálása nélkül ’N’ érték, ha nincs az ügyfélnek hitele az adatszolgáltatónál)</w:t>
      </w:r>
      <w:r w:rsidR="00ED33CE">
        <w:rPr>
          <w:color w:val="000000"/>
        </w:rPr>
        <w:t xml:space="preserve">, az </w:t>
      </w:r>
      <w:proofErr w:type="spellStart"/>
      <w:r w:rsidR="00ED33CE">
        <w:rPr>
          <w:color w:val="000000"/>
        </w:rPr>
        <w:t>INSTR.FED_HIT_KOD</w:t>
      </w:r>
      <w:proofErr w:type="spellEnd"/>
      <w:r w:rsidR="00ED33CE">
        <w:rPr>
          <w:color w:val="000000"/>
        </w:rPr>
        <w:t xml:space="preserve"> esetén ’</w:t>
      </w:r>
      <w:proofErr w:type="spellStart"/>
      <w:r w:rsidR="00ED33CE">
        <w:rPr>
          <w:color w:val="000000"/>
        </w:rPr>
        <w:t>NEMF</w:t>
      </w:r>
      <w:proofErr w:type="spellEnd"/>
      <w:r w:rsidR="00ED33CE">
        <w:rPr>
          <w:color w:val="000000"/>
        </w:rPr>
        <w:t>’ kódérték jelentendő</w:t>
      </w:r>
      <w:r w:rsidR="00386689">
        <w:rPr>
          <w:color w:val="000000"/>
        </w:rPr>
        <w:t xml:space="preserve">. Az </w:t>
      </w:r>
      <w:proofErr w:type="spellStart"/>
      <w:r w:rsidR="00386689">
        <w:rPr>
          <w:color w:val="000000"/>
        </w:rPr>
        <w:t>INST_UGYF.UGYF_EGYETEML_KOD</w:t>
      </w:r>
      <w:proofErr w:type="spellEnd"/>
      <w:r w:rsidR="00386689">
        <w:rPr>
          <w:color w:val="000000"/>
        </w:rPr>
        <w:t xml:space="preserve"> mezőben (ami szintén kötelező mező), kényszerhitelek esetén ’I’ érték szerepeltetendő.</w:t>
      </w:r>
    </w:p>
    <w:p w14:paraId="299E183F" w14:textId="1C9DCA20" w:rsidR="00D8643B" w:rsidRPr="002D3122" w:rsidRDefault="00D8643B" w:rsidP="00D8643B">
      <w:pPr>
        <w:rPr>
          <w:rFonts w:asciiTheme="minorHAnsi" w:hAnsiTheme="minorHAnsi" w:cstheme="minorHAnsi"/>
        </w:rPr>
      </w:pPr>
      <w:r>
        <w:rPr>
          <w:rFonts w:asciiTheme="minorHAnsi" w:hAnsiTheme="minorHAnsi" w:cstheme="minorHAnsi"/>
        </w:rPr>
        <w:t>Mivel m</w:t>
      </w:r>
      <w:r w:rsidRPr="002D3122">
        <w:rPr>
          <w:rFonts w:asciiTheme="minorHAnsi" w:hAnsiTheme="minorHAnsi" w:cstheme="minorHAnsi"/>
        </w:rPr>
        <w:t xml:space="preserve">inden eszköz oldali tételhez tartozik tőkekövetelmény és </w:t>
      </w:r>
      <w:r>
        <w:rPr>
          <w:rFonts w:asciiTheme="minorHAnsi" w:hAnsiTheme="minorHAnsi" w:cstheme="minorHAnsi"/>
        </w:rPr>
        <w:t>a</w:t>
      </w:r>
      <w:r w:rsidRPr="002D3122">
        <w:rPr>
          <w:rFonts w:asciiTheme="minorHAnsi" w:hAnsiTheme="minorHAnsi" w:cstheme="minorHAnsi"/>
        </w:rPr>
        <w:t xml:space="preserve">z értékvesztés képzésben is részt </w:t>
      </w:r>
      <w:r>
        <w:rPr>
          <w:rFonts w:asciiTheme="minorHAnsi" w:hAnsiTheme="minorHAnsi" w:cstheme="minorHAnsi"/>
        </w:rPr>
        <w:t>vesznek ezek a tételek</w:t>
      </w:r>
      <w:r w:rsidRPr="002D3122">
        <w:rPr>
          <w:rFonts w:asciiTheme="minorHAnsi" w:hAnsiTheme="minorHAnsi" w:cstheme="minorHAnsi"/>
        </w:rPr>
        <w:t>, így kényszerhitelek esetén is szükséges a</w:t>
      </w:r>
      <w:r>
        <w:rPr>
          <w:rFonts w:asciiTheme="minorHAnsi" w:hAnsiTheme="minorHAnsi" w:cstheme="minorHAnsi"/>
        </w:rPr>
        <w:t xml:space="preserve">z </w:t>
      </w:r>
      <w:proofErr w:type="spellStart"/>
      <w:r>
        <w:rPr>
          <w:rFonts w:asciiTheme="minorHAnsi" w:hAnsiTheme="minorHAnsi" w:cstheme="minorHAnsi"/>
        </w:rPr>
        <w:t>INSTN</w:t>
      </w:r>
      <w:proofErr w:type="spellEnd"/>
      <w:r w:rsidRPr="002D3122">
        <w:rPr>
          <w:rFonts w:asciiTheme="minorHAnsi" w:hAnsiTheme="minorHAnsi" w:cstheme="minorHAnsi"/>
        </w:rPr>
        <w:t xml:space="preserve"> táblát tölteni a megfelelő kockázatkezelési adatokkal.</w:t>
      </w:r>
      <w:r w:rsidR="00A73101">
        <w:rPr>
          <w:rFonts w:asciiTheme="minorHAnsi" w:hAnsiTheme="minorHAnsi" w:cstheme="minorHAnsi"/>
        </w:rPr>
        <w:t xml:space="preserve"> </w:t>
      </w:r>
      <w:r w:rsidR="00A73101" w:rsidRPr="006E5A98">
        <w:t xml:space="preserve">A </w:t>
      </w:r>
      <w:r w:rsidR="008E087E">
        <w:t>„</w:t>
      </w:r>
      <w:r w:rsidR="008E087E" w:rsidRPr="008E087E">
        <w:t xml:space="preserve">Minősítő modell (ügyfélminősítési </w:t>
      </w:r>
      <w:proofErr w:type="spellStart"/>
      <w:r w:rsidR="008E087E" w:rsidRPr="008E087E">
        <w:t>tool</w:t>
      </w:r>
      <w:proofErr w:type="spellEnd"/>
      <w:r w:rsidR="008E087E" w:rsidRPr="008E087E">
        <w:t>) megnevezése</w:t>
      </w:r>
      <w:r w:rsidR="008E087E">
        <w:t xml:space="preserve">” </w:t>
      </w:r>
      <w:r w:rsidR="00A73101" w:rsidRPr="006E5A98">
        <w:t xml:space="preserve">mezőben kényszerhitelek esetén megadható az eredeti ügylethez tartozó </w:t>
      </w:r>
      <w:proofErr w:type="spellStart"/>
      <w:r w:rsidR="00A73101" w:rsidRPr="006E5A98">
        <w:t>rating</w:t>
      </w:r>
      <w:proofErr w:type="spellEnd"/>
      <w:r w:rsidR="00A73101" w:rsidRPr="006E5A98">
        <w:t xml:space="preserve"> </w:t>
      </w:r>
      <w:proofErr w:type="spellStart"/>
      <w:r w:rsidR="00A73101" w:rsidRPr="006E5A98">
        <w:t>tool</w:t>
      </w:r>
      <w:proofErr w:type="spellEnd"/>
      <w:r w:rsidR="00A73101" w:rsidRPr="006E5A98">
        <w:t>.</w:t>
      </w:r>
    </w:p>
    <w:p w14:paraId="756B3221" w14:textId="77777777" w:rsidR="00D8643B" w:rsidRPr="00F3207B" w:rsidRDefault="00D8643B" w:rsidP="00D8643B">
      <w:pPr>
        <w:rPr>
          <w:rFonts w:asciiTheme="minorHAnsi" w:hAnsiTheme="minorHAnsi" w:cstheme="minorHAnsi"/>
          <w:b/>
          <w:bCs/>
          <w:color w:val="4472C4"/>
          <w:sz w:val="22"/>
          <w:szCs w:val="22"/>
          <w:highlight w:val="yellow"/>
        </w:rPr>
      </w:pPr>
      <w:r w:rsidRPr="002D3122">
        <w:rPr>
          <w:rFonts w:asciiTheme="minorHAnsi" w:hAnsiTheme="minorHAnsi" w:cstheme="minorHAnsi"/>
        </w:rPr>
        <w:t xml:space="preserve">Az ügyfelekkel kapcsolatos táblák közül az </w:t>
      </w:r>
      <w:proofErr w:type="spellStart"/>
      <w:r w:rsidRPr="002D3122">
        <w:rPr>
          <w:rFonts w:asciiTheme="minorHAnsi" w:hAnsiTheme="minorHAnsi" w:cstheme="minorHAnsi"/>
        </w:rPr>
        <w:t>UGYFL</w:t>
      </w:r>
      <w:proofErr w:type="spellEnd"/>
      <w:r w:rsidRPr="002D3122">
        <w:rPr>
          <w:rFonts w:asciiTheme="minorHAnsi" w:hAnsiTheme="minorHAnsi" w:cstheme="minorHAnsi"/>
        </w:rPr>
        <w:t>/</w:t>
      </w:r>
      <w:proofErr w:type="spellStart"/>
      <w:r w:rsidRPr="002D3122">
        <w:rPr>
          <w:rFonts w:asciiTheme="minorHAnsi" w:hAnsiTheme="minorHAnsi" w:cstheme="minorHAnsi"/>
        </w:rPr>
        <w:t>UGYFBV</w:t>
      </w:r>
      <w:proofErr w:type="spellEnd"/>
      <w:r w:rsidRPr="002D3122">
        <w:rPr>
          <w:rFonts w:asciiTheme="minorHAnsi" w:hAnsiTheme="minorHAnsi" w:cstheme="minorHAnsi"/>
        </w:rPr>
        <w:t>/</w:t>
      </w:r>
      <w:proofErr w:type="spellStart"/>
      <w:r w:rsidRPr="002D3122">
        <w:rPr>
          <w:rFonts w:asciiTheme="minorHAnsi" w:hAnsiTheme="minorHAnsi" w:cstheme="minorHAnsi"/>
        </w:rPr>
        <w:t>UGYFBVTN</w:t>
      </w:r>
      <w:proofErr w:type="spellEnd"/>
      <w:r w:rsidRPr="002D3122">
        <w:rPr>
          <w:rFonts w:asciiTheme="minorHAnsi" w:hAnsiTheme="minorHAnsi" w:cstheme="minorHAnsi"/>
        </w:rPr>
        <w:t>/</w:t>
      </w:r>
      <w:proofErr w:type="spellStart"/>
      <w:r w:rsidRPr="002D3122">
        <w:rPr>
          <w:rFonts w:asciiTheme="minorHAnsi" w:hAnsiTheme="minorHAnsi" w:cstheme="minorHAnsi"/>
        </w:rPr>
        <w:t>UGYFKV</w:t>
      </w:r>
      <w:proofErr w:type="spellEnd"/>
      <w:r w:rsidRPr="002D3122">
        <w:rPr>
          <w:rFonts w:asciiTheme="minorHAnsi" w:hAnsiTheme="minorHAnsi" w:cstheme="minorHAnsi"/>
        </w:rPr>
        <w:t xml:space="preserve"> táblák töltése kötelező. </w:t>
      </w:r>
      <w:r>
        <w:rPr>
          <w:rFonts w:asciiTheme="minorHAnsi" w:hAnsiTheme="minorHAnsi" w:cstheme="minorHAnsi"/>
        </w:rPr>
        <w:t>„</w:t>
      </w:r>
      <w:r w:rsidRPr="002D3122">
        <w:rPr>
          <w:rFonts w:asciiTheme="minorHAnsi" w:hAnsiTheme="minorHAnsi" w:cstheme="minorHAnsi"/>
        </w:rPr>
        <w:t xml:space="preserve">Az ügyfél </w:t>
      </w:r>
      <w:proofErr w:type="spellStart"/>
      <w:r w:rsidRPr="002D3122">
        <w:rPr>
          <w:rFonts w:asciiTheme="minorHAnsi" w:hAnsiTheme="minorHAnsi" w:cstheme="minorHAnsi"/>
        </w:rPr>
        <w:t>CRR</w:t>
      </w:r>
      <w:proofErr w:type="spellEnd"/>
      <w:r w:rsidRPr="002D3122">
        <w:rPr>
          <w:rFonts w:asciiTheme="minorHAnsi" w:hAnsiTheme="minorHAnsi" w:cstheme="minorHAnsi"/>
        </w:rPr>
        <w:t xml:space="preserve"> szerint KKV-e?</w:t>
      </w:r>
      <w:r>
        <w:rPr>
          <w:rFonts w:asciiTheme="minorHAnsi" w:hAnsiTheme="minorHAnsi" w:cstheme="minorHAnsi"/>
        </w:rPr>
        <w:t>”</w:t>
      </w:r>
      <w:r w:rsidRPr="002D3122">
        <w:rPr>
          <w:rFonts w:asciiTheme="minorHAnsi" w:hAnsiTheme="minorHAnsi" w:cstheme="minorHAnsi"/>
        </w:rPr>
        <w:t xml:space="preserve"> mező töltése elvárt. Ha a kockázatkezelési folyamat során nem állapítja meg, hogy </w:t>
      </w:r>
      <w:proofErr w:type="spellStart"/>
      <w:r w:rsidRPr="002D3122">
        <w:rPr>
          <w:rFonts w:asciiTheme="minorHAnsi" w:hAnsiTheme="minorHAnsi" w:cstheme="minorHAnsi"/>
        </w:rPr>
        <w:t>CRR</w:t>
      </w:r>
      <w:proofErr w:type="spellEnd"/>
      <w:r w:rsidRPr="002D3122">
        <w:rPr>
          <w:rFonts w:asciiTheme="minorHAnsi" w:hAnsiTheme="minorHAnsi" w:cstheme="minorHAnsi"/>
        </w:rPr>
        <w:t xml:space="preserve"> szerint KKV-e </w:t>
      </w:r>
      <w:r w:rsidRPr="00FF2F73">
        <w:rPr>
          <w:rFonts w:asciiTheme="minorHAnsi" w:hAnsiTheme="minorHAnsi" w:cstheme="minorHAnsi"/>
        </w:rPr>
        <w:t>az ügyfél, akkor az N érték jelentendő.</w:t>
      </w:r>
    </w:p>
    <w:p w14:paraId="2C6F2110" w14:textId="69CE0D15" w:rsidR="00D8643B" w:rsidRPr="00315769" w:rsidRDefault="00D8643B" w:rsidP="00D8643B">
      <w:pPr>
        <w:rPr>
          <w:rFonts w:asciiTheme="minorHAnsi" w:hAnsiTheme="minorHAnsi" w:cstheme="minorHAnsi"/>
        </w:rPr>
      </w:pPr>
      <w:r w:rsidRPr="00315769">
        <w:rPr>
          <w:rFonts w:asciiTheme="minorHAnsi" w:hAnsiTheme="minorHAnsi" w:cstheme="minorHAnsi"/>
        </w:rPr>
        <w:t xml:space="preserve">Az </w:t>
      </w:r>
      <w:proofErr w:type="spellStart"/>
      <w:r w:rsidRPr="00315769">
        <w:rPr>
          <w:rFonts w:asciiTheme="minorHAnsi" w:hAnsiTheme="minorHAnsi" w:cstheme="minorHAnsi"/>
        </w:rPr>
        <w:t>UGYFM</w:t>
      </w:r>
      <w:proofErr w:type="spellEnd"/>
      <w:r w:rsidRPr="00315769">
        <w:rPr>
          <w:rFonts w:asciiTheme="minorHAnsi" w:hAnsiTheme="minorHAnsi" w:cstheme="minorHAnsi"/>
        </w:rPr>
        <w:t xml:space="preserve"> táblát </w:t>
      </w:r>
      <w:r w:rsidR="008D0015" w:rsidRPr="00315769">
        <w:rPr>
          <w:rFonts w:asciiTheme="minorHAnsi" w:hAnsiTheme="minorHAnsi" w:cstheme="minorHAnsi"/>
        </w:rPr>
        <w:t>jelenteni kell kényszerhitelek esetén is az adós ügyfelek tekintetében. A</w:t>
      </w:r>
      <w:r w:rsidRPr="00315769">
        <w:rPr>
          <w:rFonts w:asciiTheme="minorHAnsi" w:hAnsiTheme="minorHAnsi" w:cstheme="minorHAnsi"/>
        </w:rPr>
        <w:t xml:space="preserve">bban az esetben, ha </w:t>
      </w:r>
      <w:r w:rsidR="008D0015" w:rsidRPr="00315769">
        <w:rPr>
          <w:rFonts w:asciiTheme="minorHAnsi" w:hAnsiTheme="minorHAnsi" w:cstheme="minorHAnsi"/>
        </w:rPr>
        <w:t xml:space="preserve">a </w:t>
      </w:r>
      <w:r w:rsidRPr="00315769">
        <w:rPr>
          <w:rFonts w:asciiTheme="minorHAnsi" w:hAnsiTheme="minorHAnsi" w:cstheme="minorHAnsi"/>
        </w:rPr>
        <w:t xml:space="preserve">kényszerhitel kitettség típusra </w:t>
      </w:r>
      <w:r w:rsidR="008D0015" w:rsidRPr="00315769">
        <w:rPr>
          <w:rFonts w:asciiTheme="minorHAnsi" w:hAnsiTheme="minorHAnsi" w:cstheme="minorHAnsi"/>
        </w:rPr>
        <w:t xml:space="preserve">nem határoztak meg </w:t>
      </w:r>
      <w:r w:rsidRPr="00315769">
        <w:rPr>
          <w:rFonts w:asciiTheme="minorHAnsi" w:hAnsiTheme="minorHAnsi" w:cstheme="minorHAnsi"/>
        </w:rPr>
        <w:t>viselkedési modellt</w:t>
      </w:r>
      <w:r w:rsidR="008D0015" w:rsidRPr="00315769">
        <w:rPr>
          <w:rFonts w:asciiTheme="minorHAnsi" w:hAnsiTheme="minorHAnsi" w:cstheme="minorHAnsi"/>
        </w:rPr>
        <w:t xml:space="preserve"> és a HITREG-ben csak kényszerhitellel rendelkezik az adott ügyfél, a tábla kötelező mezőit az alábbi értékekkel kell jelenteni: </w:t>
      </w:r>
    </w:p>
    <w:tbl>
      <w:tblPr>
        <w:tblStyle w:val="Tblzatrcsosvilgos"/>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4587"/>
      </w:tblGrid>
      <w:tr w:rsidR="008D0015" w:rsidRPr="00315769" w14:paraId="39548307" w14:textId="0F8C03C5" w:rsidTr="00C9650E">
        <w:tc>
          <w:tcPr>
            <w:tcW w:w="2354" w:type="dxa"/>
            <w:hideMark/>
          </w:tcPr>
          <w:p w14:paraId="2496695B" w14:textId="77777777" w:rsidR="008D0015" w:rsidRPr="00315769" w:rsidRDefault="008D0015">
            <w:pPr>
              <w:autoSpaceDE w:val="0"/>
              <w:autoSpaceDN w:val="0"/>
              <w:spacing w:after="0" w:line="240" w:lineRule="auto"/>
            </w:pPr>
            <w:proofErr w:type="spellStart"/>
            <w:r w:rsidRPr="00315769">
              <w:rPr>
                <w:color w:val="000000"/>
              </w:rPr>
              <w:t>UGYFM.MIN_KOD</w:t>
            </w:r>
            <w:proofErr w:type="spellEnd"/>
          </w:p>
        </w:tc>
        <w:tc>
          <w:tcPr>
            <w:tcW w:w="4587" w:type="dxa"/>
          </w:tcPr>
          <w:p w14:paraId="09794721" w14:textId="66CD4E67" w:rsidR="008D0015" w:rsidRPr="00315769" w:rsidRDefault="008D0015">
            <w:pPr>
              <w:autoSpaceDE w:val="0"/>
              <w:autoSpaceDN w:val="0"/>
              <w:spacing w:after="0" w:line="240" w:lineRule="auto"/>
              <w:rPr>
                <w:color w:val="000000"/>
              </w:rPr>
            </w:pPr>
            <w:r w:rsidRPr="00315769">
              <w:rPr>
                <w:color w:val="000000"/>
              </w:rPr>
              <w:t>TELJ</w:t>
            </w:r>
          </w:p>
        </w:tc>
      </w:tr>
      <w:tr w:rsidR="008D0015" w:rsidRPr="00315769" w14:paraId="24160D82" w14:textId="40AC1BB0" w:rsidTr="00C9650E">
        <w:tc>
          <w:tcPr>
            <w:tcW w:w="2354" w:type="dxa"/>
            <w:hideMark/>
          </w:tcPr>
          <w:p w14:paraId="7A337B81" w14:textId="77777777" w:rsidR="008D0015" w:rsidRPr="00315769" w:rsidRDefault="008D0015">
            <w:pPr>
              <w:autoSpaceDE w:val="0"/>
              <w:autoSpaceDN w:val="0"/>
              <w:spacing w:after="0" w:line="240" w:lineRule="auto"/>
            </w:pPr>
            <w:proofErr w:type="spellStart"/>
            <w:r w:rsidRPr="00315769">
              <w:rPr>
                <w:color w:val="000000"/>
              </w:rPr>
              <w:t>UGYFM.DEFAULT_KOD</w:t>
            </w:r>
            <w:proofErr w:type="spellEnd"/>
          </w:p>
        </w:tc>
        <w:tc>
          <w:tcPr>
            <w:tcW w:w="4587" w:type="dxa"/>
          </w:tcPr>
          <w:p w14:paraId="25AEF7C6" w14:textId="408C9037" w:rsidR="008D0015" w:rsidRPr="00315769" w:rsidRDefault="00163F66">
            <w:pPr>
              <w:autoSpaceDE w:val="0"/>
              <w:autoSpaceDN w:val="0"/>
              <w:spacing w:after="0" w:line="240" w:lineRule="auto"/>
              <w:rPr>
                <w:color w:val="000000"/>
              </w:rPr>
            </w:pPr>
            <w:r w:rsidRPr="00315769">
              <w:rPr>
                <w:color w:val="000000"/>
              </w:rPr>
              <w:t xml:space="preserve">mivel lehet az ügylet </w:t>
            </w:r>
            <w:proofErr w:type="spellStart"/>
            <w:r w:rsidRPr="00315769">
              <w:rPr>
                <w:color w:val="000000"/>
              </w:rPr>
              <w:t>default</w:t>
            </w:r>
            <w:proofErr w:type="spellEnd"/>
            <w:r w:rsidRPr="00315769">
              <w:rPr>
                <w:color w:val="000000"/>
              </w:rPr>
              <w:t>-os, más instrumentumokhoz hasonlóan töltendő a mező</w:t>
            </w:r>
          </w:p>
        </w:tc>
      </w:tr>
    </w:tbl>
    <w:p w14:paraId="2E3DFA7A" w14:textId="77777777" w:rsidR="008D0015" w:rsidRPr="00315769" w:rsidRDefault="008D0015" w:rsidP="008D0015">
      <w:pPr>
        <w:autoSpaceDE w:val="0"/>
        <w:autoSpaceDN w:val="0"/>
        <w:spacing w:after="0" w:line="240" w:lineRule="auto"/>
        <w:rPr>
          <w:rFonts w:cs="Calibri"/>
          <w:sz w:val="22"/>
          <w:szCs w:val="22"/>
        </w:rPr>
      </w:pPr>
      <w:r w:rsidRPr="00315769">
        <w:rPr>
          <w:sz w:val="19"/>
          <w:szCs w:val="19"/>
        </w:rPr>
        <w:t> </w:t>
      </w:r>
    </w:p>
    <w:p w14:paraId="6098C05F" w14:textId="4609213D" w:rsidR="008D0015" w:rsidRPr="002D3122" w:rsidRDefault="00315769" w:rsidP="00D8643B">
      <w:pPr>
        <w:rPr>
          <w:rFonts w:asciiTheme="minorHAnsi" w:hAnsiTheme="minorHAnsi" w:cstheme="minorHAnsi"/>
        </w:rPr>
      </w:pPr>
      <w:r w:rsidRPr="00315769">
        <w:rPr>
          <w:rFonts w:asciiTheme="minorHAnsi" w:hAnsiTheme="minorHAnsi" w:cstheme="minorHAnsi"/>
        </w:rPr>
        <w:t xml:space="preserve">Az </w:t>
      </w:r>
      <w:proofErr w:type="spellStart"/>
      <w:r w:rsidRPr="00F3207B">
        <w:rPr>
          <w:color w:val="000000"/>
        </w:rPr>
        <w:t>UGYFM.DEFAULT_NAP</w:t>
      </w:r>
      <w:proofErr w:type="spellEnd"/>
      <w:r w:rsidRPr="00315769">
        <w:rPr>
          <w:color w:val="000000"/>
        </w:rPr>
        <w:t xml:space="preserve"> mezőt abban az esetben kell tölteni kényszerhitel esetén, ha az </w:t>
      </w:r>
      <w:proofErr w:type="spellStart"/>
      <w:r w:rsidRPr="00315769">
        <w:rPr>
          <w:color w:val="000000"/>
        </w:rPr>
        <w:t>defaultos</w:t>
      </w:r>
      <w:proofErr w:type="spellEnd"/>
      <w:r w:rsidRPr="00315769">
        <w:rPr>
          <w:color w:val="000000"/>
        </w:rPr>
        <w:t xml:space="preserve"> és ebben az esetben az a dátum jelentendő, </w:t>
      </w:r>
      <w:r w:rsidRPr="00F3207B">
        <w:rPr>
          <w:color w:val="000000"/>
        </w:rPr>
        <w:t xml:space="preserve">amikor a kényszerhitel </w:t>
      </w:r>
      <w:proofErr w:type="spellStart"/>
      <w:r w:rsidRPr="00F3207B">
        <w:rPr>
          <w:color w:val="000000"/>
        </w:rPr>
        <w:t>defaultossá</w:t>
      </w:r>
      <w:proofErr w:type="spellEnd"/>
      <w:r w:rsidRPr="00F3207B">
        <w:rPr>
          <w:color w:val="000000"/>
        </w:rPr>
        <w:t xml:space="preserve"> vált</w:t>
      </w:r>
      <w:r w:rsidRPr="00315769">
        <w:rPr>
          <w:color w:val="000000"/>
        </w:rPr>
        <w:t>.</w:t>
      </w:r>
    </w:p>
    <w:p w14:paraId="0BE104C4" w14:textId="6D63E9E9" w:rsidR="00D8643B" w:rsidRPr="002D3122" w:rsidRDefault="00D8643B" w:rsidP="00D8643B">
      <w:pPr>
        <w:rPr>
          <w:rFonts w:asciiTheme="minorHAnsi" w:hAnsiTheme="minorHAnsi" w:cstheme="minorHAnsi"/>
        </w:rPr>
      </w:pPr>
      <w:r>
        <w:rPr>
          <w:rFonts w:asciiTheme="minorHAnsi" w:hAnsiTheme="minorHAnsi" w:cstheme="minorHAnsi"/>
        </w:rPr>
        <w:t xml:space="preserve">Az </w:t>
      </w:r>
      <w:proofErr w:type="spellStart"/>
      <w:r w:rsidRPr="002D3122">
        <w:rPr>
          <w:rFonts w:asciiTheme="minorHAnsi" w:hAnsiTheme="minorHAnsi" w:cstheme="minorHAnsi"/>
        </w:rPr>
        <w:t>INST_UGYF</w:t>
      </w:r>
      <w:proofErr w:type="spellEnd"/>
      <w:r w:rsidRPr="002D3122">
        <w:rPr>
          <w:rFonts w:asciiTheme="minorHAnsi" w:hAnsiTheme="minorHAnsi" w:cstheme="minorHAnsi"/>
        </w:rPr>
        <w:t xml:space="preserve"> </w:t>
      </w:r>
      <w:r>
        <w:rPr>
          <w:rFonts w:asciiTheme="minorHAnsi" w:hAnsiTheme="minorHAnsi" w:cstheme="minorHAnsi"/>
        </w:rPr>
        <w:t>táblában a</w:t>
      </w:r>
      <w:r w:rsidRPr="002D3122">
        <w:rPr>
          <w:rFonts w:asciiTheme="minorHAnsi" w:hAnsiTheme="minorHAnsi" w:cstheme="minorHAnsi"/>
        </w:rPr>
        <w:t xml:space="preserve">z </w:t>
      </w:r>
      <w:r>
        <w:rPr>
          <w:rFonts w:asciiTheme="minorHAnsi" w:hAnsiTheme="minorHAnsi" w:cstheme="minorHAnsi"/>
        </w:rPr>
        <w:t>„Ü</w:t>
      </w:r>
      <w:r w:rsidRPr="002D3122">
        <w:rPr>
          <w:rFonts w:asciiTheme="minorHAnsi" w:hAnsiTheme="minorHAnsi" w:cstheme="minorHAnsi"/>
        </w:rPr>
        <w:t>gyfélminőség</w:t>
      </w:r>
      <w:r>
        <w:rPr>
          <w:rFonts w:asciiTheme="minorHAnsi" w:hAnsiTheme="minorHAnsi" w:cstheme="minorHAnsi"/>
        </w:rPr>
        <w:t>”</w:t>
      </w:r>
      <w:r w:rsidRPr="002D3122">
        <w:rPr>
          <w:rFonts w:asciiTheme="minorHAnsi" w:hAnsiTheme="minorHAnsi" w:cstheme="minorHAnsi"/>
        </w:rPr>
        <w:t xml:space="preserve"> mezőben </w:t>
      </w:r>
      <w:proofErr w:type="spellStart"/>
      <w:r w:rsidRPr="002D3122">
        <w:rPr>
          <w:rFonts w:asciiTheme="minorHAnsi" w:hAnsiTheme="minorHAnsi" w:cstheme="minorHAnsi"/>
        </w:rPr>
        <w:t>ADOS</w:t>
      </w:r>
      <w:proofErr w:type="spellEnd"/>
      <w:r w:rsidRPr="002D3122">
        <w:rPr>
          <w:rFonts w:asciiTheme="minorHAnsi" w:hAnsiTheme="minorHAnsi" w:cstheme="minorHAnsi"/>
        </w:rPr>
        <w:t xml:space="preserve"> kóddal kell az ügyfeleket megjelölni</w:t>
      </w:r>
      <w:r w:rsidR="00A0200F">
        <w:rPr>
          <w:rFonts w:asciiTheme="minorHAnsi" w:hAnsiTheme="minorHAnsi" w:cstheme="minorHAnsi"/>
        </w:rPr>
        <w:t xml:space="preserve"> (egy kényszerhitelhez egy adós ügyfél tartozhat, jellemzően a kapcsolódó betétszámla tulajdonosa)</w:t>
      </w:r>
      <w:r w:rsidRPr="002D3122">
        <w:rPr>
          <w:rFonts w:asciiTheme="minorHAnsi" w:hAnsiTheme="minorHAnsi" w:cstheme="minorHAnsi"/>
        </w:rPr>
        <w:t>.</w:t>
      </w:r>
    </w:p>
    <w:p w14:paraId="3739D902" w14:textId="30057168" w:rsidR="003C7B98" w:rsidRPr="002D3122" w:rsidRDefault="00373084" w:rsidP="003C7B98">
      <w:pPr>
        <w:rPr>
          <w:rFonts w:asciiTheme="minorHAnsi" w:hAnsiTheme="minorHAnsi" w:cstheme="minorHAnsi"/>
        </w:rPr>
      </w:pPr>
      <w:r>
        <w:rPr>
          <w:rFonts w:asciiTheme="minorHAnsi" w:hAnsiTheme="minorHAnsi" w:cstheme="minorHAnsi"/>
        </w:rPr>
        <w:t>Kényszerhitel</w:t>
      </w:r>
      <w:r w:rsidR="003C7B98" w:rsidRPr="002D3122">
        <w:rPr>
          <w:rFonts w:asciiTheme="minorHAnsi" w:hAnsiTheme="minorHAnsi" w:cstheme="minorHAnsi"/>
        </w:rPr>
        <w:t xml:space="preserve"> instrumentumok</w:t>
      </w:r>
      <w:r>
        <w:rPr>
          <w:rFonts w:asciiTheme="minorHAnsi" w:hAnsiTheme="minorHAnsi" w:cstheme="minorHAnsi"/>
        </w:rPr>
        <w:t xml:space="preserve"> esetén</w:t>
      </w:r>
      <w:r w:rsidR="003C7B98" w:rsidRPr="002D3122">
        <w:rPr>
          <w:rFonts w:asciiTheme="minorHAnsi" w:hAnsiTheme="minorHAnsi" w:cstheme="minorHAnsi"/>
        </w:rPr>
        <w:t xml:space="preserve"> nem </w:t>
      </w:r>
      <w:r>
        <w:rPr>
          <w:rFonts w:asciiTheme="minorHAnsi" w:hAnsiTheme="minorHAnsi" w:cstheme="minorHAnsi"/>
        </w:rPr>
        <w:t>töltendők a következő táblák</w:t>
      </w:r>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SZIND</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INSTK</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FEDE</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FEDA</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INST_FED</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FED_UGYF</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FOLY</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TORL</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ELOT</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HKIV</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HBIR</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ESRB</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INST_KAM</w:t>
      </w:r>
      <w:proofErr w:type="spellEnd"/>
      <w:r w:rsidR="003909DB">
        <w:rPr>
          <w:rFonts w:asciiTheme="minorHAnsi" w:hAnsiTheme="minorHAnsi" w:cstheme="minorHAnsi"/>
        </w:rPr>
        <w:t xml:space="preserve">, </w:t>
      </w:r>
      <w:proofErr w:type="spellStart"/>
      <w:r w:rsidR="003909DB">
        <w:rPr>
          <w:rFonts w:asciiTheme="minorHAnsi" w:hAnsiTheme="minorHAnsi" w:cstheme="minorHAnsi"/>
        </w:rPr>
        <w:t>TAX_UGYF</w:t>
      </w:r>
      <w:proofErr w:type="spellEnd"/>
      <w:r w:rsidR="003C7B98" w:rsidRPr="002D3122">
        <w:rPr>
          <w:rFonts w:asciiTheme="minorHAnsi" w:hAnsiTheme="minorHAnsi" w:cstheme="minorHAnsi"/>
        </w:rPr>
        <w:t>.</w:t>
      </w:r>
    </w:p>
    <w:p w14:paraId="26AADE94" w14:textId="77777777" w:rsidR="00C57CE2" w:rsidRPr="00C1433D" w:rsidRDefault="00C57CE2" w:rsidP="00A04D59">
      <w:pPr>
        <w:rPr>
          <w:rFonts w:asciiTheme="minorHAnsi" w:hAnsiTheme="minorHAnsi" w:cstheme="minorHAnsi"/>
        </w:rPr>
      </w:pPr>
    </w:p>
    <w:p w14:paraId="56533FBA" w14:textId="2C345F75" w:rsidR="00A04D59" w:rsidRDefault="00A04D59" w:rsidP="00A04D59">
      <w:pPr>
        <w:pStyle w:val="Cmsor3"/>
        <w:rPr>
          <w:b/>
          <w:bCs w:val="0"/>
        </w:rPr>
      </w:pPr>
      <w:bookmarkStart w:id="401" w:name="_Ref136364511"/>
      <w:bookmarkStart w:id="402" w:name="_Toc149902055"/>
      <w:bookmarkStart w:id="403" w:name="_Toc188019125"/>
      <w:r>
        <w:rPr>
          <w:b/>
          <w:bCs w:val="0"/>
        </w:rPr>
        <w:t>Garanciák és egyéb mérlegen kívüli kötelezettségek jelentési módja</w:t>
      </w:r>
      <w:bookmarkEnd w:id="401"/>
      <w:bookmarkEnd w:id="402"/>
      <w:bookmarkEnd w:id="403"/>
    </w:p>
    <w:p w14:paraId="28A123E3" w14:textId="34DCF4E5" w:rsidR="002941CE" w:rsidRDefault="002941CE" w:rsidP="00A04D59">
      <w:pPr>
        <w:rPr>
          <w:rFonts w:asciiTheme="minorHAnsi" w:hAnsiTheme="minorHAnsi" w:cstheme="minorHAnsi"/>
        </w:rPr>
      </w:pPr>
      <w:bookmarkStart w:id="404" w:name="_Hlk185336983"/>
      <w:r>
        <w:rPr>
          <w:rFonts w:asciiTheme="minorHAnsi" w:hAnsiTheme="minorHAnsi" w:cstheme="minorHAnsi"/>
        </w:rPr>
        <w:t xml:space="preserve">A garanciák és egyéb mérlegen kívüli kötelezettségek elsődlegesen az </w:t>
      </w:r>
      <w:proofErr w:type="spellStart"/>
      <w:r>
        <w:rPr>
          <w:rFonts w:asciiTheme="minorHAnsi" w:hAnsiTheme="minorHAnsi" w:cstheme="minorHAnsi"/>
        </w:rPr>
        <w:t>INSTR</w:t>
      </w:r>
      <w:proofErr w:type="spellEnd"/>
      <w:r>
        <w:rPr>
          <w:rFonts w:asciiTheme="minorHAnsi" w:hAnsiTheme="minorHAnsi" w:cstheme="minorHAnsi"/>
        </w:rPr>
        <w:t xml:space="preserve"> táblában kell jelentésre kerüljenek. Amennyiben a garanciához/egyéb mérlegen kívüli kötelezettséghez keretinstrumentum tartozik, szükséges az </w:t>
      </w:r>
      <w:proofErr w:type="spellStart"/>
      <w:r>
        <w:rPr>
          <w:rFonts w:asciiTheme="minorHAnsi" w:hAnsiTheme="minorHAnsi" w:cstheme="minorHAnsi"/>
        </w:rPr>
        <w:t>INSTK</w:t>
      </w:r>
      <w:proofErr w:type="spellEnd"/>
      <w:r>
        <w:rPr>
          <w:rFonts w:asciiTheme="minorHAnsi" w:hAnsiTheme="minorHAnsi" w:cstheme="minorHAnsi"/>
        </w:rPr>
        <w:t xml:space="preserve"> tábla alkalmazása,</w:t>
      </w:r>
      <w:r w:rsidR="009D7802">
        <w:rPr>
          <w:rFonts w:asciiTheme="minorHAnsi" w:hAnsiTheme="minorHAnsi" w:cstheme="minorHAnsi"/>
        </w:rPr>
        <w:t xml:space="preserve"> minden garanciakeret az </w:t>
      </w:r>
      <w:proofErr w:type="spellStart"/>
      <w:r w:rsidR="009D7802">
        <w:rPr>
          <w:rFonts w:asciiTheme="minorHAnsi" w:hAnsiTheme="minorHAnsi" w:cstheme="minorHAnsi"/>
        </w:rPr>
        <w:t>INSTK</w:t>
      </w:r>
      <w:proofErr w:type="spellEnd"/>
      <w:r w:rsidR="009D7802">
        <w:rPr>
          <w:rFonts w:asciiTheme="minorHAnsi" w:hAnsiTheme="minorHAnsi" w:cstheme="minorHAnsi"/>
        </w:rPr>
        <w:t xml:space="preserve"> táblába kell kerüljön. </w:t>
      </w:r>
      <w:r>
        <w:rPr>
          <w:rFonts w:asciiTheme="minorHAnsi" w:hAnsiTheme="minorHAnsi" w:cstheme="minorHAnsi"/>
        </w:rPr>
        <w:t xml:space="preserve"> </w:t>
      </w:r>
      <w:r w:rsidR="009D7802">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INSTR</w:t>
      </w:r>
      <w:proofErr w:type="spellEnd"/>
      <w:r>
        <w:rPr>
          <w:rFonts w:asciiTheme="minorHAnsi" w:hAnsiTheme="minorHAnsi" w:cstheme="minorHAnsi"/>
        </w:rPr>
        <w:t xml:space="preserve"> táblán belül garanciakeret nem jelenthető,</w:t>
      </w:r>
      <w:r w:rsidR="009D7802">
        <w:rPr>
          <w:rFonts w:asciiTheme="minorHAnsi" w:hAnsiTheme="minorHAnsi" w:cstheme="minorHAnsi"/>
        </w:rPr>
        <w:t xml:space="preserve"> </w:t>
      </w:r>
      <w:r>
        <w:rPr>
          <w:rFonts w:asciiTheme="minorHAnsi" w:hAnsiTheme="minorHAnsi" w:cstheme="minorHAnsi"/>
        </w:rPr>
        <w:t xml:space="preserve">az </w:t>
      </w:r>
      <w:proofErr w:type="spellStart"/>
      <w:r>
        <w:rPr>
          <w:rFonts w:asciiTheme="minorHAnsi" w:hAnsiTheme="minorHAnsi" w:cstheme="minorHAnsi"/>
        </w:rPr>
        <w:t>INSTR.SZULO_AZON</w:t>
      </w:r>
      <w:proofErr w:type="spellEnd"/>
      <w:r>
        <w:rPr>
          <w:rFonts w:asciiTheme="minorHAnsi" w:hAnsiTheme="minorHAnsi" w:cstheme="minorHAnsi"/>
        </w:rPr>
        <w:t xml:space="preserve"> mező nem alkalmazható</w:t>
      </w:r>
      <w:r w:rsidR="003D53B9">
        <w:rPr>
          <w:rFonts w:asciiTheme="minorHAnsi" w:hAnsiTheme="minorHAnsi" w:cstheme="minorHAnsi"/>
        </w:rPr>
        <w:t xml:space="preserve">, </w:t>
      </w:r>
      <w:r w:rsidR="003D53B9" w:rsidRPr="009D7802">
        <w:rPr>
          <w:rFonts w:asciiTheme="minorHAnsi" w:hAnsiTheme="minorHAnsi" w:cstheme="minorHAnsi"/>
        </w:rPr>
        <w:t xml:space="preserve">illetve egy </w:t>
      </w:r>
      <w:proofErr w:type="spellStart"/>
      <w:r w:rsidR="003D53B9" w:rsidRPr="009D7802">
        <w:rPr>
          <w:rFonts w:asciiTheme="minorHAnsi" w:hAnsiTheme="minorHAnsi" w:cstheme="minorHAnsi"/>
        </w:rPr>
        <w:t>INSTR</w:t>
      </w:r>
      <w:proofErr w:type="spellEnd"/>
      <w:r w:rsidR="003D53B9" w:rsidRPr="009D7802">
        <w:rPr>
          <w:rFonts w:asciiTheme="minorHAnsi" w:hAnsiTheme="minorHAnsi" w:cstheme="minorHAnsi"/>
        </w:rPr>
        <w:t xml:space="preserve"> instrumentumon belül sem lehet garanciakeret és ténylegesen kibocsátott garancia</w:t>
      </w:r>
      <w:r w:rsidRPr="009D7802">
        <w:rPr>
          <w:rFonts w:asciiTheme="minorHAnsi" w:hAnsiTheme="minorHAnsi" w:cstheme="minorHAnsi"/>
        </w:rPr>
        <w:t xml:space="preserve">. </w:t>
      </w:r>
      <w:r w:rsidR="003D53B9" w:rsidRPr="009D7802">
        <w:rPr>
          <w:rFonts w:asciiTheme="minorHAnsi" w:hAnsiTheme="minorHAnsi" w:cstheme="minorHAnsi"/>
        </w:rPr>
        <w:t xml:space="preserve">Ebből következően az </w:t>
      </w:r>
      <w:proofErr w:type="spellStart"/>
      <w:r w:rsidR="003D53B9" w:rsidRPr="009D7802">
        <w:rPr>
          <w:rFonts w:asciiTheme="minorHAnsi" w:hAnsiTheme="minorHAnsi" w:cstheme="minorHAnsi"/>
        </w:rPr>
        <w:t>INSTR</w:t>
      </w:r>
      <w:proofErr w:type="spellEnd"/>
      <w:r w:rsidR="003D53B9" w:rsidRPr="009D7802">
        <w:rPr>
          <w:rFonts w:asciiTheme="minorHAnsi" w:hAnsiTheme="minorHAnsi" w:cstheme="minorHAnsi"/>
        </w:rPr>
        <w:t xml:space="preserve"> táblában az „Instrumentum összege” a kibocsátott garancia induló összege, mely nem változik.</w:t>
      </w:r>
      <w:r w:rsidR="00F12B1B">
        <w:rPr>
          <w:rFonts w:asciiTheme="minorHAnsi" w:hAnsiTheme="minorHAnsi" w:cstheme="minorHAnsi"/>
        </w:rPr>
        <w:t xml:space="preserve"> A garanciakeretek és a kibocsátott garanciák megkülönböztetése céljából különösen lényeges a leírt jelentési mód, melyet az alábbi példák szemléltetnek:</w:t>
      </w:r>
    </w:p>
    <w:bookmarkEnd w:id="404"/>
    <w:p w14:paraId="4073FF2F" w14:textId="2952467B" w:rsidR="003D53B9" w:rsidRDefault="003D53B9" w:rsidP="003D53B9">
      <w:pPr>
        <w:pStyle w:val="Listaszerbekezds"/>
        <w:numPr>
          <w:ilvl w:val="0"/>
          <w:numId w:val="112"/>
        </w:numPr>
        <w:rPr>
          <w:rFonts w:asciiTheme="minorHAnsi" w:hAnsiTheme="minorHAnsi" w:cstheme="minorHAnsi"/>
        </w:rPr>
      </w:pPr>
      <w:r>
        <w:rPr>
          <w:rFonts w:asciiTheme="minorHAnsi" w:hAnsiTheme="minorHAnsi" w:cstheme="minorHAnsi"/>
        </w:rPr>
        <w:t xml:space="preserve">példa: hitelintézet garanciát bocsát ki 1000 </w:t>
      </w:r>
      <w:r w:rsidR="005743C0">
        <w:rPr>
          <w:rFonts w:asciiTheme="minorHAnsi" w:hAnsiTheme="minorHAnsi" w:cstheme="minorHAnsi"/>
        </w:rPr>
        <w:t>EUR</w:t>
      </w:r>
      <w:r>
        <w:rPr>
          <w:rFonts w:asciiTheme="minorHAnsi" w:hAnsiTheme="minorHAnsi" w:cstheme="minorHAnsi"/>
        </w:rPr>
        <w:t xml:space="preserve"> értékben</w:t>
      </w:r>
      <w:r w:rsidR="00C331DC">
        <w:rPr>
          <w:rFonts w:asciiTheme="minorHAnsi" w:hAnsiTheme="minorHAnsi" w:cstheme="minorHAnsi"/>
        </w:rPr>
        <w:t xml:space="preserve"> </w:t>
      </w:r>
      <w:r>
        <w:rPr>
          <w:rFonts w:asciiTheme="minorHAnsi" w:hAnsiTheme="minorHAnsi" w:cstheme="minorHAnsi"/>
        </w:rPr>
        <w:t>2024. január hónapban</w:t>
      </w:r>
      <w:r w:rsidR="00C331DC">
        <w:rPr>
          <w:rFonts w:asciiTheme="minorHAnsi" w:hAnsiTheme="minorHAnsi" w:cstheme="minorHAnsi"/>
        </w:rPr>
        <w:t>. Ekkor</w:t>
      </w:r>
      <w:r>
        <w:rPr>
          <w:rFonts w:asciiTheme="minorHAnsi" w:hAnsiTheme="minorHAnsi" w:cstheme="minorHAnsi"/>
        </w:rPr>
        <w:t xml:space="preserve"> nem történik garancia lehívás, míg 2024. február hónapban </w:t>
      </w:r>
      <w:r w:rsidR="00AC3CB6">
        <w:rPr>
          <w:rFonts w:asciiTheme="minorHAnsi" w:hAnsiTheme="minorHAnsi" w:cstheme="minorHAnsi"/>
        </w:rPr>
        <w:t xml:space="preserve">a kibocsátott garancia terhére </w:t>
      </w:r>
      <w:r>
        <w:rPr>
          <w:rFonts w:asciiTheme="minorHAnsi" w:hAnsiTheme="minorHAnsi" w:cstheme="minorHAnsi"/>
        </w:rPr>
        <w:t xml:space="preserve">200 </w:t>
      </w:r>
      <w:r w:rsidR="005743C0">
        <w:rPr>
          <w:rFonts w:asciiTheme="minorHAnsi" w:hAnsiTheme="minorHAnsi" w:cstheme="minorHAnsi"/>
        </w:rPr>
        <w:t>EUR</w:t>
      </w:r>
      <w:r>
        <w:rPr>
          <w:rFonts w:asciiTheme="minorHAnsi" w:hAnsiTheme="minorHAnsi" w:cstheme="minorHAnsi"/>
        </w:rPr>
        <w:t xml:space="preserve"> </w:t>
      </w:r>
      <w:r w:rsidR="00AC3CB6">
        <w:rPr>
          <w:rFonts w:asciiTheme="minorHAnsi" w:hAnsiTheme="minorHAnsi" w:cstheme="minorHAnsi"/>
        </w:rPr>
        <w:t xml:space="preserve">részleges </w:t>
      </w:r>
      <w:r>
        <w:rPr>
          <w:rFonts w:asciiTheme="minorHAnsi" w:hAnsiTheme="minorHAnsi" w:cstheme="minorHAnsi"/>
        </w:rPr>
        <w:t>lehívás</w:t>
      </w:r>
      <w:r w:rsidR="00AC3CB6">
        <w:rPr>
          <w:rFonts w:asciiTheme="minorHAnsi" w:hAnsiTheme="minorHAnsi" w:cstheme="minorHAnsi"/>
        </w:rPr>
        <w:t xml:space="preserve"> történt</w:t>
      </w:r>
    </w:p>
    <w:p w14:paraId="224E8C5F" w14:textId="0BBB2FE4" w:rsidR="003D53B9" w:rsidRDefault="00E55E1F" w:rsidP="003D53B9">
      <w:pPr>
        <w:rPr>
          <w:rFonts w:asciiTheme="minorHAnsi" w:hAnsiTheme="minorHAnsi" w:cstheme="minorHAnsi"/>
        </w:rPr>
      </w:pPr>
      <w:r w:rsidRPr="00E55E1F">
        <w:rPr>
          <w:noProof/>
        </w:rPr>
        <w:drawing>
          <wp:inline distT="0" distB="0" distL="0" distR="0" wp14:anchorId="12865C04" wp14:editId="029D1A5C">
            <wp:extent cx="6047740" cy="3789045"/>
            <wp:effectExtent l="0" t="0" r="0" b="1905"/>
            <wp:docPr id="1833818742" name="Picture 1833818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47740" cy="3789045"/>
                    </a:xfrm>
                    <a:prstGeom prst="rect">
                      <a:avLst/>
                    </a:prstGeom>
                    <a:noFill/>
                    <a:ln>
                      <a:noFill/>
                    </a:ln>
                  </pic:spPr>
                </pic:pic>
              </a:graphicData>
            </a:graphic>
          </wp:inline>
        </w:drawing>
      </w:r>
    </w:p>
    <w:p w14:paraId="52ECE099" w14:textId="4073C761" w:rsidR="00EB43CA" w:rsidRDefault="00EB43CA" w:rsidP="00EB43CA">
      <w:pPr>
        <w:pStyle w:val="Listaszerbekezds"/>
        <w:numPr>
          <w:ilvl w:val="0"/>
          <w:numId w:val="112"/>
        </w:numPr>
        <w:rPr>
          <w:rFonts w:asciiTheme="minorHAnsi" w:hAnsiTheme="minorHAnsi" w:cstheme="minorHAnsi"/>
        </w:rPr>
      </w:pPr>
      <w:r>
        <w:rPr>
          <w:rFonts w:asciiTheme="minorHAnsi" w:hAnsiTheme="minorHAnsi" w:cstheme="minorHAnsi"/>
        </w:rPr>
        <w:t>példa: hitelintézet ügyfele részére 2024. januárban 1000 EUR garanciakeretet nyit, melyből 300 EUR garancia kerül kibocsátásra ügyfél más hitelintézettől felvett hitele mögé fedezetként. A kibocsátott garancia terhére lehívás nem történt.</w:t>
      </w:r>
    </w:p>
    <w:p w14:paraId="28EB5F8D" w14:textId="20863203" w:rsidR="00EB43CA" w:rsidRDefault="00EB43CA" w:rsidP="00EB43CA">
      <w:pPr>
        <w:rPr>
          <w:rFonts w:asciiTheme="minorHAnsi" w:hAnsiTheme="minorHAnsi" w:cstheme="minorHAnsi"/>
        </w:rPr>
      </w:pPr>
      <w:r w:rsidRPr="00EB43CA">
        <w:rPr>
          <w:noProof/>
        </w:rPr>
        <w:drawing>
          <wp:inline distT="0" distB="0" distL="0" distR="0" wp14:anchorId="7AD2B049" wp14:editId="00A6A7F4">
            <wp:extent cx="6047740" cy="2729865"/>
            <wp:effectExtent l="0" t="0" r="0" b="0"/>
            <wp:docPr id="452099943" name="Picture 452099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47740" cy="2729865"/>
                    </a:xfrm>
                    <a:prstGeom prst="rect">
                      <a:avLst/>
                    </a:prstGeom>
                    <a:noFill/>
                    <a:ln>
                      <a:noFill/>
                    </a:ln>
                  </pic:spPr>
                </pic:pic>
              </a:graphicData>
            </a:graphic>
          </wp:inline>
        </w:drawing>
      </w:r>
    </w:p>
    <w:p w14:paraId="4195CE10" w14:textId="42773408" w:rsidR="00EB43CA" w:rsidRDefault="00EB43CA" w:rsidP="00EB43CA">
      <w:pPr>
        <w:pStyle w:val="Listaszerbekezds"/>
        <w:numPr>
          <w:ilvl w:val="0"/>
          <w:numId w:val="112"/>
        </w:numPr>
        <w:rPr>
          <w:rFonts w:asciiTheme="minorHAnsi" w:hAnsiTheme="minorHAnsi" w:cstheme="minorHAnsi"/>
        </w:rPr>
      </w:pPr>
      <w:r w:rsidRPr="006E1777">
        <w:rPr>
          <w:rFonts w:asciiTheme="minorHAnsi" w:hAnsiTheme="minorHAnsi" w:cstheme="minorHAnsi"/>
        </w:rPr>
        <w:t xml:space="preserve">példa: hitelintézet ügyfele részére 2024. januárban 1000 EUR </w:t>
      </w:r>
      <w:proofErr w:type="spellStart"/>
      <w:r w:rsidRPr="006E1777">
        <w:rPr>
          <w:rFonts w:asciiTheme="minorHAnsi" w:hAnsiTheme="minorHAnsi" w:cstheme="minorHAnsi"/>
        </w:rPr>
        <w:t>multicurrency</w:t>
      </w:r>
      <w:proofErr w:type="spellEnd"/>
      <w:r w:rsidRPr="006E1777">
        <w:rPr>
          <w:rFonts w:asciiTheme="minorHAnsi" w:hAnsiTheme="minorHAnsi" w:cstheme="minorHAnsi"/>
        </w:rPr>
        <w:t xml:space="preserve"> </w:t>
      </w:r>
      <w:r w:rsidR="00AC3CB6">
        <w:rPr>
          <w:rFonts w:asciiTheme="minorHAnsi" w:hAnsiTheme="minorHAnsi" w:cstheme="minorHAnsi"/>
        </w:rPr>
        <w:t>garancia</w:t>
      </w:r>
      <w:r w:rsidRPr="006E1777">
        <w:rPr>
          <w:rFonts w:asciiTheme="minorHAnsi" w:hAnsiTheme="minorHAnsi" w:cstheme="minorHAnsi"/>
        </w:rPr>
        <w:t xml:space="preserve">keretet nyit, mely alá nyílik a hónap során 300 EUR alkeret és kibocsátásra kerül </w:t>
      </w:r>
      <w:proofErr w:type="spellStart"/>
      <w:r w:rsidRPr="006E1777">
        <w:rPr>
          <w:rFonts w:asciiTheme="minorHAnsi" w:hAnsiTheme="minorHAnsi" w:cstheme="minorHAnsi"/>
        </w:rPr>
        <w:t>abből</w:t>
      </w:r>
      <w:proofErr w:type="spellEnd"/>
      <w:r w:rsidRPr="006E1777">
        <w:rPr>
          <w:rFonts w:asciiTheme="minorHAnsi" w:hAnsiTheme="minorHAnsi" w:cstheme="minorHAnsi"/>
        </w:rPr>
        <w:t xml:space="preserve"> az alkeretből 100 EUR garancia ügyfél más hitelintézettől felvett hitele mögé fedezetként. A kibocsátott garancia terhére lehívás nem történt.</w:t>
      </w:r>
    </w:p>
    <w:p w14:paraId="218843C0" w14:textId="77777777" w:rsidR="00EB43CA" w:rsidRDefault="00EB43CA" w:rsidP="00EB43CA">
      <w:pPr>
        <w:rPr>
          <w:rFonts w:asciiTheme="minorHAnsi" w:hAnsiTheme="minorHAnsi" w:cstheme="minorHAnsi"/>
        </w:rPr>
      </w:pPr>
    </w:p>
    <w:p w14:paraId="1D2A842A" w14:textId="3DB1730E" w:rsidR="00EB43CA" w:rsidRPr="006E1777" w:rsidRDefault="00EB43CA" w:rsidP="006E1777">
      <w:pPr>
        <w:rPr>
          <w:rFonts w:asciiTheme="minorHAnsi" w:hAnsiTheme="minorHAnsi" w:cstheme="minorHAnsi"/>
        </w:rPr>
      </w:pPr>
      <w:r w:rsidRPr="00EB43CA">
        <w:rPr>
          <w:noProof/>
        </w:rPr>
        <w:drawing>
          <wp:inline distT="0" distB="0" distL="0" distR="0" wp14:anchorId="2CD59A31" wp14:editId="06944503">
            <wp:extent cx="6047740" cy="4545965"/>
            <wp:effectExtent l="0" t="0" r="0" b="6985"/>
            <wp:docPr id="974136208" name="Picture 974136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047740" cy="4545965"/>
                    </a:xfrm>
                    <a:prstGeom prst="rect">
                      <a:avLst/>
                    </a:prstGeom>
                    <a:noFill/>
                    <a:ln>
                      <a:noFill/>
                    </a:ln>
                  </pic:spPr>
                </pic:pic>
              </a:graphicData>
            </a:graphic>
          </wp:inline>
        </w:drawing>
      </w:r>
    </w:p>
    <w:p w14:paraId="4430C026" w14:textId="50021D74" w:rsidR="002941CE" w:rsidRDefault="002941CE" w:rsidP="00A04D59">
      <w:pPr>
        <w:rPr>
          <w:rFonts w:asciiTheme="minorHAnsi" w:hAnsiTheme="minorHAnsi" w:cstheme="minorHAnsi"/>
        </w:rPr>
      </w:pPr>
      <w:r>
        <w:rPr>
          <w:rFonts w:asciiTheme="minorHAnsi" w:hAnsiTheme="minorHAnsi" w:cstheme="minorHAnsi"/>
        </w:rPr>
        <w:t>Keret</w:t>
      </w:r>
      <w:r w:rsidR="00A04D59">
        <w:rPr>
          <w:rFonts w:asciiTheme="minorHAnsi" w:hAnsiTheme="minorHAnsi" w:cstheme="minorHAnsi"/>
        </w:rPr>
        <w:t>szerződések esetén a hitelkeretekkel konzisztens módon kell eljárni, t</w:t>
      </w:r>
      <w:r w:rsidR="00A04D59" w:rsidRPr="00C1433D">
        <w:rPr>
          <w:rFonts w:asciiTheme="minorHAnsi" w:hAnsiTheme="minorHAnsi" w:cstheme="minorHAnsi"/>
        </w:rPr>
        <w:t>öbbszintű garancia szerződések esetén</w:t>
      </w:r>
      <w:r w:rsidR="00A04D59">
        <w:rPr>
          <w:rFonts w:asciiTheme="minorHAnsi" w:hAnsiTheme="minorHAnsi" w:cstheme="minorHAnsi"/>
        </w:rPr>
        <w:t xml:space="preserve"> az </w:t>
      </w:r>
      <w:proofErr w:type="spellStart"/>
      <w:r w:rsidR="00A04D59">
        <w:rPr>
          <w:rFonts w:asciiTheme="minorHAnsi" w:hAnsiTheme="minorHAnsi" w:cstheme="minorHAnsi"/>
        </w:rPr>
        <w:t>INSTK</w:t>
      </w:r>
      <w:proofErr w:type="spellEnd"/>
      <w:r w:rsidR="00A04D59">
        <w:rPr>
          <w:rFonts w:asciiTheme="minorHAnsi" w:hAnsiTheme="minorHAnsi" w:cstheme="minorHAnsi"/>
        </w:rPr>
        <w:t xml:space="preserve"> táblán belül meg kell nyitni a főkeretet és az alkeretet, szülő azonosítóval kapcsolni azokat egymáshoz </w:t>
      </w:r>
      <w:r>
        <w:rPr>
          <w:rFonts w:asciiTheme="minorHAnsi" w:hAnsiTheme="minorHAnsi" w:cstheme="minorHAnsi"/>
        </w:rPr>
        <w:t xml:space="preserve">az </w:t>
      </w:r>
      <w:proofErr w:type="spellStart"/>
      <w:r>
        <w:rPr>
          <w:rFonts w:asciiTheme="minorHAnsi" w:hAnsiTheme="minorHAnsi" w:cstheme="minorHAnsi"/>
        </w:rPr>
        <w:t>INSTK</w:t>
      </w:r>
      <w:proofErr w:type="spellEnd"/>
      <w:r>
        <w:rPr>
          <w:rFonts w:asciiTheme="minorHAnsi" w:hAnsiTheme="minorHAnsi" w:cstheme="minorHAnsi"/>
        </w:rPr>
        <w:t xml:space="preserve"> táblán belül, majd az alkerethez kapcsolni az </w:t>
      </w:r>
      <w:proofErr w:type="spellStart"/>
      <w:r>
        <w:rPr>
          <w:rFonts w:asciiTheme="minorHAnsi" w:hAnsiTheme="minorHAnsi" w:cstheme="minorHAnsi"/>
        </w:rPr>
        <w:t>INSTR</w:t>
      </w:r>
      <w:proofErr w:type="spellEnd"/>
      <w:r>
        <w:rPr>
          <w:rFonts w:asciiTheme="minorHAnsi" w:hAnsiTheme="minorHAnsi" w:cstheme="minorHAnsi"/>
        </w:rPr>
        <w:t xml:space="preserve"> táblában a ténylegesen kibocsátott garanciát.</w:t>
      </w:r>
    </w:p>
    <w:p w14:paraId="1B078965" w14:textId="0C763196" w:rsidR="0097153E" w:rsidRDefault="0097153E" w:rsidP="00A04D59">
      <w:pPr>
        <w:rPr>
          <w:ins w:id="405" w:author="MNB" w:date="2025-03-18T15:34:00Z"/>
          <w:rFonts w:asciiTheme="minorHAnsi" w:hAnsiTheme="minorHAnsi" w:cstheme="minorHAnsi"/>
        </w:rPr>
      </w:pPr>
      <w:ins w:id="406" w:author="MNB" w:date="2025-03-18T15:34:00Z">
        <w:r>
          <w:rPr>
            <w:rFonts w:asciiTheme="minorHAnsi" w:hAnsiTheme="minorHAnsi" w:cstheme="minorHAnsi"/>
          </w:rPr>
          <w:t xml:space="preserve">Garanciák </w:t>
        </w:r>
        <w:r w:rsidR="001F3DF2">
          <w:rPr>
            <w:rFonts w:asciiTheme="minorHAnsi" w:hAnsiTheme="minorHAnsi" w:cstheme="minorHAnsi"/>
          </w:rPr>
          <w:t xml:space="preserve">és egyéb mérlegen kívüli kötelezettségek </w:t>
        </w:r>
        <w:r>
          <w:rPr>
            <w:rFonts w:asciiTheme="minorHAnsi" w:hAnsiTheme="minorHAnsi" w:cstheme="minorHAnsi"/>
          </w:rPr>
          <w:t xml:space="preserve">esetén is töltendő az „Instrumentum indulásának </w:t>
        </w:r>
        <w:proofErr w:type="spellStart"/>
        <w:proofErr w:type="gramStart"/>
        <w:r>
          <w:rPr>
            <w:rFonts w:asciiTheme="minorHAnsi" w:hAnsiTheme="minorHAnsi" w:cstheme="minorHAnsi"/>
          </w:rPr>
          <w:t>napja”a</w:t>
        </w:r>
        <w:proofErr w:type="spellEnd"/>
        <w:proofErr w:type="gramEnd"/>
        <w:r>
          <w:rPr>
            <w:rFonts w:asciiTheme="minorHAnsi" w:hAnsiTheme="minorHAnsi" w:cstheme="minorHAnsi"/>
          </w:rPr>
          <w:t xml:space="preserve"> szerződéskötés napjával azonos dátummal (nem hagyható üresen).</w:t>
        </w:r>
      </w:ins>
    </w:p>
    <w:p w14:paraId="7039DC4B" w14:textId="0F922E3F" w:rsidR="00A04D59" w:rsidRDefault="00A04D59" w:rsidP="00A04D59">
      <w:pPr>
        <w:rPr>
          <w:rFonts w:asciiTheme="minorHAnsi" w:hAnsiTheme="minorHAnsi" w:cstheme="minorHAnsi"/>
        </w:rPr>
      </w:pPr>
      <w:r w:rsidRPr="00C1433D">
        <w:rPr>
          <w:rFonts w:asciiTheme="minorHAnsi" w:hAnsiTheme="minorHAnsi" w:cstheme="minorHAnsi"/>
        </w:rPr>
        <w:t xml:space="preserve">A lehívott garanciákat, amelyek mérlegtételek lesznek, az </w:t>
      </w:r>
      <w:proofErr w:type="spellStart"/>
      <w:r w:rsidRPr="00C1433D">
        <w:rPr>
          <w:rFonts w:asciiTheme="minorHAnsi" w:hAnsiTheme="minorHAnsi" w:cstheme="minorHAnsi"/>
        </w:rPr>
        <w:t>INSTR</w:t>
      </w:r>
      <w:proofErr w:type="spellEnd"/>
      <w:r w:rsidRPr="00C1433D">
        <w:rPr>
          <w:rFonts w:asciiTheme="minorHAnsi" w:hAnsiTheme="minorHAnsi" w:cstheme="minorHAnsi"/>
        </w:rPr>
        <w:t xml:space="preserve"> táblában szükséges jelenteni</w:t>
      </w:r>
      <w:r>
        <w:rPr>
          <w:rFonts w:asciiTheme="minorHAnsi" w:hAnsiTheme="minorHAnsi" w:cstheme="minorHAnsi"/>
        </w:rPr>
        <w:t xml:space="preserve"> nyújtott hitelként</w:t>
      </w:r>
      <w:r w:rsidRPr="00C1433D">
        <w:rPr>
          <w:rFonts w:asciiTheme="minorHAnsi" w:hAnsiTheme="minorHAnsi" w:cstheme="minorHAnsi"/>
        </w:rPr>
        <w:t>.</w:t>
      </w:r>
      <w:r w:rsidRPr="002D3122">
        <w:rPr>
          <w:rFonts w:asciiTheme="minorHAnsi" w:hAnsiTheme="minorHAnsi" w:cstheme="minorHAnsi"/>
        </w:rPr>
        <w:t xml:space="preserve"> </w:t>
      </w:r>
      <w:r w:rsidR="00F977E7">
        <w:rPr>
          <w:rFonts w:asciiTheme="minorHAnsi" w:hAnsiTheme="minorHAnsi" w:cstheme="minorHAnsi"/>
        </w:rPr>
        <w:t xml:space="preserve">Ezen hiteleknél </w:t>
      </w:r>
      <w:r w:rsidR="00F977E7" w:rsidRPr="006E1777">
        <w:rPr>
          <w:rFonts w:asciiTheme="minorHAnsi" w:hAnsiTheme="minorHAnsi" w:cstheme="minorHAnsi"/>
          <w:b/>
          <w:bCs/>
        </w:rPr>
        <w:t>„Az instrumentum garancia lehívásából származik-e?”</w:t>
      </w:r>
      <w:r w:rsidR="00F977E7">
        <w:rPr>
          <w:rFonts w:asciiTheme="minorHAnsi" w:hAnsiTheme="minorHAnsi" w:cstheme="minorHAnsi"/>
        </w:rPr>
        <w:t xml:space="preserve"> mezőben ’I’ érték jelentendő, a </w:t>
      </w:r>
      <w:r w:rsidR="00F977E7" w:rsidRPr="006E1777">
        <w:rPr>
          <w:rFonts w:asciiTheme="minorHAnsi" w:hAnsiTheme="minorHAnsi" w:cstheme="minorHAnsi"/>
          <w:b/>
          <w:bCs/>
        </w:rPr>
        <w:t>„Garancia banki azonosító”</w:t>
      </w:r>
      <w:r w:rsidR="00F977E7">
        <w:rPr>
          <w:rFonts w:asciiTheme="minorHAnsi" w:hAnsiTheme="minorHAnsi" w:cstheme="minorHAnsi"/>
        </w:rPr>
        <w:t xml:space="preserve"> mezőben a garancia HITREG azonosítója </w:t>
      </w:r>
      <w:r w:rsidR="00764621">
        <w:rPr>
          <w:rFonts w:asciiTheme="minorHAnsi" w:hAnsiTheme="minorHAnsi" w:cstheme="minorHAnsi"/>
        </w:rPr>
        <w:t>szerepeltetendő.</w:t>
      </w:r>
      <w:r w:rsidR="00AA2942">
        <w:rPr>
          <w:rFonts w:asciiTheme="minorHAnsi" w:hAnsiTheme="minorHAnsi" w:cstheme="minorHAnsi"/>
        </w:rPr>
        <w:t xml:space="preserve"> </w:t>
      </w:r>
      <w:r w:rsidR="0078303A">
        <w:rPr>
          <w:rFonts w:asciiTheme="minorHAnsi" w:hAnsiTheme="minorHAnsi" w:cstheme="minorHAnsi"/>
        </w:rPr>
        <w:t xml:space="preserve">Amennyiben egy garancia teljes egészében lehívásra kerül és ezért </w:t>
      </w:r>
      <w:proofErr w:type="gramStart"/>
      <w:r w:rsidR="0078303A">
        <w:rPr>
          <w:rFonts w:asciiTheme="minorHAnsi" w:hAnsiTheme="minorHAnsi" w:cstheme="minorHAnsi"/>
        </w:rPr>
        <w:t>megszűnik</w:t>
      </w:r>
      <w:proofErr w:type="gramEnd"/>
      <w:r w:rsidR="0078303A">
        <w:rPr>
          <w:rFonts w:asciiTheme="minorHAnsi" w:hAnsiTheme="minorHAnsi" w:cstheme="minorHAnsi"/>
        </w:rPr>
        <w:t xml:space="preserve"> vagy csak egy része kerül lehívásra, de szerződés szerint a maradék része megszűnik, nem kell azért benne tartani a HITREG-ben, mert a lehívásból származó hitelnél szerepel a garancia azonosítója, </w:t>
      </w:r>
      <w:proofErr w:type="spellStart"/>
      <w:r w:rsidR="0078303A">
        <w:rPr>
          <w:rFonts w:asciiTheme="minorHAnsi" w:hAnsiTheme="minorHAnsi" w:cstheme="minorHAnsi"/>
        </w:rPr>
        <w:t>INSTM</w:t>
      </w:r>
      <w:proofErr w:type="spellEnd"/>
      <w:r w:rsidR="0078303A">
        <w:rPr>
          <w:rFonts w:asciiTheme="minorHAnsi" w:hAnsiTheme="minorHAnsi" w:cstheme="minorHAnsi"/>
        </w:rPr>
        <w:t xml:space="preserve"> rekorddal meg kell szüntetni.</w:t>
      </w:r>
    </w:p>
    <w:p w14:paraId="12F0BD26" w14:textId="00D1EDCD" w:rsidR="005E45A8" w:rsidRDefault="00A04D59" w:rsidP="00A04D59">
      <w:pPr>
        <w:rPr>
          <w:rFonts w:asciiTheme="minorHAnsi" w:hAnsiTheme="minorHAnsi" w:cstheme="minorHAnsi"/>
        </w:rPr>
      </w:pPr>
      <w:r w:rsidRPr="002D3122">
        <w:rPr>
          <w:rFonts w:asciiTheme="minorHAnsi" w:hAnsiTheme="minorHAnsi" w:cstheme="minorHAnsi"/>
        </w:rPr>
        <w:t xml:space="preserve">Amennyiben a főkeret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és tartalmaz garancia lehívási lehetőséget</w:t>
      </w:r>
      <w:r>
        <w:rPr>
          <w:rFonts w:asciiTheme="minorHAnsi" w:hAnsiTheme="minorHAnsi" w:cstheme="minorHAnsi"/>
        </w:rPr>
        <w:t xml:space="preserve"> és hitellehívási lehetőséget egyaránt</w:t>
      </w:r>
      <w:r w:rsidRPr="002D3122">
        <w:rPr>
          <w:rFonts w:asciiTheme="minorHAnsi" w:hAnsiTheme="minorHAnsi" w:cstheme="minorHAnsi"/>
        </w:rPr>
        <w:t xml:space="preserve">, akkor a főkeret alá az </w:t>
      </w:r>
      <w:proofErr w:type="spellStart"/>
      <w:r w:rsidRPr="002D3122">
        <w:rPr>
          <w:rFonts w:asciiTheme="minorHAnsi" w:hAnsiTheme="minorHAnsi" w:cstheme="minorHAnsi"/>
        </w:rPr>
        <w:t>INSTK</w:t>
      </w:r>
      <w:proofErr w:type="spellEnd"/>
      <w:r w:rsidRPr="002D3122">
        <w:rPr>
          <w:rFonts w:asciiTheme="minorHAnsi" w:hAnsiTheme="minorHAnsi" w:cstheme="minorHAnsi"/>
        </w:rPr>
        <w:t xml:space="preserve"> táblában meg kell nyitni a szerződéskötés pillanatában a hitelkeretet és a garancia keretet külön, amelyet a főkeret azonosítóval (</w:t>
      </w:r>
      <w:proofErr w:type="spellStart"/>
      <w:r w:rsidRPr="002D3122">
        <w:rPr>
          <w:rFonts w:asciiTheme="minorHAnsi" w:hAnsiTheme="minorHAnsi" w:cstheme="minorHAnsi"/>
        </w:rPr>
        <w:t>INSTK_AZON</w:t>
      </w:r>
      <w:proofErr w:type="spellEnd"/>
      <w:r w:rsidRPr="002D3122">
        <w:rPr>
          <w:rFonts w:asciiTheme="minorHAnsi" w:hAnsiTheme="minorHAnsi" w:cstheme="minorHAnsi"/>
        </w:rPr>
        <w:t xml:space="preserve"> vagy </w:t>
      </w:r>
      <w:proofErr w:type="spellStart"/>
      <w:r w:rsidRPr="002D3122">
        <w:rPr>
          <w:rFonts w:asciiTheme="minorHAnsi" w:hAnsiTheme="minorHAnsi" w:cstheme="minorHAnsi"/>
        </w:rPr>
        <w:t>SZULO_INSTK</w:t>
      </w:r>
      <w:proofErr w:type="spellEnd"/>
      <w:r w:rsidRPr="002D3122">
        <w:rPr>
          <w:rFonts w:asciiTheme="minorHAnsi" w:hAnsiTheme="minorHAnsi" w:cstheme="minorHAnsi"/>
        </w:rPr>
        <w:t xml:space="preserve"> _AZON) kell kötni. A keret bontását az SF09 táblában jelentett értékekkel konzisztensen kell jelenteni. </w:t>
      </w:r>
    </w:p>
    <w:p w14:paraId="494081F2" w14:textId="4ECDE027" w:rsidR="005E45A8" w:rsidRDefault="00A04D59" w:rsidP="00A04D59">
      <w:pPr>
        <w:rPr>
          <w:rFonts w:asciiTheme="minorHAnsi" w:hAnsiTheme="minorHAnsi" w:cstheme="minorHAnsi"/>
        </w:rPr>
      </w:pPr>
      <w:r w:rsidRPr="002D3122">
        <w:rPr>
          <w:rFonts w:asciiTheme="minorHAnsi" w:hAnsiTheme="minorHAnsi" w:cstheme="minorHAnsi"/>
        </w:rPr>
        <w:t xml:space="preserve">Amennyiben már meglévő, HITREG jelentésben korábban is szereplő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főkeret alá tartozik a garancia keret, a garancia keretet új </w:t>
      </w:r>
      <w:proofErr w:type="spellStart"/>
      <w:r w:rsidRPr="002D3122">
        <w:rPr>
          <w:rFonts w:asciiTheme="minorHAnsi" w:hAnsiTheme="minorHAnsi" w:cstheme="minorHAnsi"/>
        </w:rPr>
        <w:t>INSTK_AZON-nal</w:t>
      </w:r>
      <w:proofErr w:type="spellEnd"/>
      <w:r w:rsidRPr="002D3122">
        <w:rPr>
          <w:rFonts w:asciiTheme="minorHAnsi" w:hAnsiTheme="minorHAnsi" w:cstheme="minorHAnsi"/>
        </w:rPr>
        <w:t xml:space="preserve"> ellátva, a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kerethez </w:t>
      </w:r>
      <w:r w:rsidR="002941CE">
        <w:rPr>
          <w:rFonts w:asciiTheme="minorHAnsi" w:hAnsiTheme="minorHAnsi" w:cstheme="minorHAnsi"/>
        </w:rPr>
        <w:t xml:space="preserve">az </w:t>
      </w:r>
      <w:proofErr w:type="spellStart"/>
      <w:r w:rsidR="002941CE">
        <w:rPr>
          <w:rFonts w:asciiTheme="minorHAnsi" w:hAnsiTheme="minorHAnsi" w:cstheme="minorHAnsi"/>
        </w:rPr>
        <w:t>INSTK</w:t>
      </w:r>
      <w:proofErr w:type="spellEnd"/>
      <w:r w:rsidR="002941CE">
        <w:rPr>
          <w:rFonts w:asciiTheme="minorHAnsi" w:hAnsiTheme="minorHAnsi" w:cstheme="minorHAnsi"/>
        </w:rPr>
        <w:t xml:space="preserve"> táblán belül </w:t>
      </w:r>
      <w:r w:rsidRPr="002D3122">
        <w:rPr>
          <w:rFonts w:asciiTheme="minorHAnsi" w:hAnsiTheme="minorHAnsi" w:cstheme="minorHAnsi"/>
        </w:rPr>
        <w:t xml:space="preserve">szülő </w:t>
      </w:r>
      <w:r w:rsidRPr="00022D68">
        <w:rPr>
          <w:rFonts w:asciiTheme="minorHAnsi" w:hAnsiTheme="minorHAnsi" w:cstheme="minorHAnsi"/>
        </w:rPr>
        <w:t xml:space="preserve">azonosítóval kötve </w:t>
      </w:r>
      <w:r w:rsidR="002941CE">
        <w:rPr>
          <w:rFonts w:asciiTheme="minorHAnsi" w:hAnsiTheme="minorHAnsi" w:cstheme="minorHAnsi"/>
        </w:rPr>
        <w:t>kell</w:t>
      </w:r>
      <w:r w:rsidRPr="00022D68">
        <w:rPr>
          <w:rFonts w:asciiTheme="minorHAnsi" w:hAnsiTheme="minorHAnsi" w:cstheme="minorHAnsi"/>
        </w:rPr>
        <w:t xml:space="preserve"> a jelentésben szerepeltetni. </w:t>
      </w:r>
      <w:r w:rsidRPr="006E1777">
        <w:rPr>
          <w:rFonts w:asciiTheme="minorHAnsi" w:hAnsiTheme="minorHAnsi" w:cstheme="minorHAnsi"/>
          <w:b/>
        </w:rPr>
        <w:t>„</w:t>
      </w:r>
      <w:r w:rsidR="005543C8">
        <w:rPr>
          <w:rFonts w:asciiTheme="minorHAnsi" w:hAnsiTheme="minorHAnsi" w:cstheme="minorHAnsi"/>
          <w:b/>
        </w:rPr>
        <w:t>A k</w:t>
      </w:r>
      <w:r w:rsidRPr="006E1777">
        <w:rPr>
          <w:rFonts w:asciiTheme="minorHAnsi" w:hAnsiTheme="minorHAnsi" w:cstheme="minorHAnsi"/>
          <w:b/>
        </w:rPr>
        <w:t>eret teljes összege”</w:t>
      </w:r>
      <w:r w:rsidRPr="00022D68">
        <w:rPr>
          <w:rFonts w:asciiTheme="minorHAnsi" w:hAnsiTheme="minorHAnsi" w:cstheme="minorHAnsi"/>
        </w:rPr>
        <w:t xml:space="preserve"> mező értéke ebben az esetben az eredeti (szülő) instrumentumnál nem módosítandó, amennyiben </w:t>
      </w:r>
      <w:r w:rsidRPr="006E1777">
        <w:rPr>
          <w:rFonts w:asciiTheme="minorHAnsi" w:hAnsiTheme="minorHAnsi" w:cstheme="minorHAnsi"/>
          <w:b/>
        </w:rPr>
        <w:t>„</w:t>
      </w:r>
      <w:r w:rsidR="005543C8">
        <w:rPr>
          <w:rFonts w:asciiTheme="minorHAnsi" w:hAnsiTheme="minorHAnsi" w:cstheme="minorHAnsi"/>
          <w:b/>
        </w:rPr>
        <w:t>A k</w:t>
      </w:r>
      <w:r w:rsidRPr="006E1777">
        <w:rPr>
          <w:rFonts w:asciiTheme="minorHAnsi" w:hAnsiTheme="minorHAnsi" w:cstheme="minorHAnsi"/>
          <w:b/>
        </w:rPr>
        <w:t>eret teljes összege”</w:t>
      </w:r>
      <w:r w:rsidRPr="00022D68">
        <w:rPr>
          <w:rFonts w:asciiTheme="minorHAnsi" w:hAnsiTheme="minorHAnsi" w:cstheme="minorHAnsi"/>
        </w:rPr>
        <w:t xml:space="preserve"> eredetileg tartalmazta a garancia értékét is, az szerepelhet benne továbbra is. </w:t>
      </w:r>
    </w:p>
    <w:p w14:paraId="76C515BD" w14:textId="5F73C1B0" w:rsidR="00A04D59" w:rsidRDefault="00A04D59" w:rsidP="00A04D59">
      <w:pPr>
        <w:rPr>
          <w:rFonts w:asciiTheme="minorHAnsi" w:hAnsiTheme="minorHAnsi" w:cstheme="minorHAnsi"/>
        </w:rPr>
      </w:pPr>
      <w:r w:rsidRPr="00022D68">
        <w:rPr>
          <w:rFonts w:asciiTheme="minorHAnsi" w:hAnsiTheme="minorHAnsi" w:cstheme="minorHAnsi"/>
        </w:rPr>
        <w:t xml:space="preserve">A </w:t>
      </w:r>
      <w:r w:rsidRPr="00C1433D">
        <w:rPr>
          <w:rFonts w:asciiTheme="minorHAnsi" w:hAnsiTheme="minorHAnsi" w:cstheme="minorHAnsi"/>
          <w:b/>
          <w:bCs/>
        </w:rPr>
        <w:t>„Még rendelkezésre álló (le nem hívott) hitelkeret”</w:t>
      </w:r>
      <w:r w:rsidRPr="001D7921">
        <w:rPr>
          <w:rFonts w:asciiTheme="minorHAnsi" w:hAnsiTheme="minorHAnsi" w:cstheme="minorHAnsi"/>
        </w:rPr>
        <w:t xml:space="preserve"> mező mutatja a tényleges mérlegen kívüli kötelezettség értékét mind a hitelkeret, mind a garancia instrumentum esetén, így ennek a mezőnek az értéke hitelkeret esetén a már meglévő előírások alapján sem tartalmazhatja a garancia értékét és a garancia esetén is kizárólag a tényleges vállalt garancia összege jelentendő ebben a mezőben. Ennek a mezőnek az értéke konzisztens kell legyen az SF09 tábla Névérték oszlopával</w:t>
      </w:r>
      <w:r w:rsidR="005E45A8">
        <w:rPr>
          <w:rFonts w:asciiTheme="minorHAnsi" w:hAnsiTheme="minorHAnsi" w:cstheme="minorHAnsi"/>
        </w:rPr>
        <w:t xml:space="preserve">, amennyiben az </w:t>
      </w:r>
      <w:proofErr w:type="spellStart"/>
      <w:r w:rsidR="005E45A8">
        <w:rPr>
          <w:rFonts w:asciiTheme="minorHAnsi" w:hAnsiTheme="minorHAnsi" w:cstheme="minorHAnsi"/>
        </w:rPr>
        <w:t>INSTK</w:t>
      </w:r>
      <w:proofErr w:type="spellEnd"/>
      <w:r w:rsidR="005E45A8">
        <w:rPr>
          <w:rFonts w:asciiTheme="minorHAnsi" w:hAnsiTheme="minorHAnsi" w:cstheme="minorHAnsi"/>
        </w:rPr>
        <w:t xml:space="preserve"> táblában kerül kimutatásra a fennálló garanciakeret</w:t>
      </w:r>
      <w:r w:rsidRPr="001D7921">
        <w:rPr>
          <w:rFonts w:asciiTheme="minorHAnsi" w:hAnsiTheme="minorHAnsi" w:cstheme="minorHAnsi"/>
        </w:rPr>
        <w:t>.</w:t>
      </w:r>
      <w:r w:rsidR="005E45A8">
        <w:rPr>
          <w:rFonts w:asciiTheme="minorHAnsi" w:hAnsiTheme="minorHAnsi" w:cstheme="minorHAnsi"/>
        </w:rPr>
        <w:t xml:space="preserve"> Egyéb esetben az </w:t>
      </w:r>
      <w:proofErr w:type="spellStart"/>
      <w:r w:rsidR="005E45A8">
        <w:rPr>
          <w:rFonts w:asciiTheme="minorHAnsi" w:hAnsiTheme="minorHAnsi" w:cstheme="minorHAnsi"/>
        </w:rPr>
        <w:t>INSTR</w:t>
      </w:r>
      <w:proofErr w:type="spellEnd"/>
      <w:r w:rsidR="005E45A8">
        <w:rPr>
          <w:rFonts w:asciiTheme="minorHAnsi" w:hAnsiTheme="minorHAnsi" w:cstheme="minorHAnsi"/>
        </w:rPr>
        <w:t xml:space="preserve"> tábla </w:t>
      </w:r>
      <w:r w:rsidR="005E45A8" w:rsidRPr="006E1777">
        <w:rPr>
          <w:rFonts w:asciiTheme="minorHAnsi" w:hAnsiTheme="minorHAnsi" w:cstheme="minorHAnsi"/>
          <w:b/>
        </w:rPr>
        <w:t xml:space="preserve">„Le nem hívott </w:t>
      </w:r>
      <w:r w:rsidR="00353EE0">
        <w:rPr>
          <w:rFonts w:asciiTheme="minorHAnsi" w:hAnsiTheme="minorHAnsi" w:cstheme="minorHAnsi"/>
          <w:b/>
        </w:rPr>
        <w:t>hitel</w:t>
      </w:r>
      <w:r w:rsidR="005E45A8" w:rsidRPr="006E1777">
        <w:rPr>
          <w:rFonts w:asciiTheme="minorHAnsi" w:hAnsiTheme="minorHAnsi" w:cstheme="minorHAnsi"/>
          <w:b/>
        </w:rPr>
        <w:t>keret</w:t>
      </w:r>
      <w:r w:rsidR="00353EE0">
        <w:rPr>
          <w:rFonts w:asciiTheme="minorHAnsi" w:hAnsiTheme="minorHAnsi" w:cstheme="minorHAnsi"/>
          <w:b/>
        </w:rPr>
        <w:t xml:space="preserve"> összege</w:t>
      </w:r>
      <w:r w:rsidR="005E45A8" w:rsidRPr="006E1777">
        <w:rPr>
          <w:rFonts w:asciiTheme="minorHAnsi" w:hAnsiTheme="minorHAnsi" w:cstheme="minorHAnsi"/>
          <w:b/>
        </w:rPr>
        <w:t>”</w:t>
      </w:r>
      <w:r w:rsidR="005E45A8">
        <w:rPr>
          <w:rFonts w:asciiTheme="minorHAnsi" w:hAnsiTheme="minorHAnsi" w:cstheme="minorHAnsi"/>
        </w:rPr>
        <w:t xml:space="preserve"> mezőjében szerepeltetendő a tényleges mérlegen kívüli kötelezettség. A hitelkeretekhez hasonlóan nem duplikálhat a le nem hívott keret mező tartalma, szerződésszintre összesítve az SF09-es táblával konzisztens kötelezettség összeget kell kimutatni.</w:t>
      </w:r>
      <w:r w:rsidR="002941CE">
        <w:rPr>
          <w:rFonts w:asciiTheme="minorHAnsi" w:hAnsiTheme="minorHAnsi" w:cstheme="minorHAnsi"/>
        </w:rPr>
        <w:t xml:space="preserve"> Szerződésszintre összegezve az </w:t>
      </w:r>
      <w:proofErr w:type="spellStart"/>
      <w:r w:rsidR="002941CE">
        <w:rPr>
          <w:rFonts w:asciiTheme="minorHAnsi" w:hAnsiTheme="minorHAnsi" w:cstheme="minorHAnsi"/>
        </w:rPr>
        <w:t>INSTK</w:t>
      </w:r>
      <w:proofErr w:type="spellEnd"/>
      <w:r w:rsidR="002941CE">
        <w:rPr>
          <w:rFonts w:asciiTheme="minorHAnsi" w:hAnsiTheme="minorHAnsi" w:cstheme="minorHAnsi"/>
        </w:rPr>
        <w:t xml:space="preserve"> </w:t>
      </w:r>
      <w:r w:rsidR="002941CE" w:rsidRPr="002941CE">
        <w:rPr>
          <w:rFonts w:asciiTheme="minorHAnsi" w:hAnsiTheme="minorHAnsi" w:cstheme="minorHAnsi"/>
        </w:rPr>
        <w:t xml:space="preserve">tábla </w:t>
      </w:r>
      <w:r w:rsidR="002941CE" w:rsidRPr="006E1777">
        <w:rPr>
          <w:rFonts w:asciiTheme="minorHAnsi" w:hAnsiTheme="minorHAnsi" w:cstheme="minorHAnsi"/>
        </w:rPr>
        <w:t xml:space="preserve">„Még rendelkezésre álló (le nem hívott) hitelkeret” és az </w:t>
      </w:r>
      <w:proofErr w:type="spellStart"/>
      <w:r w:rsidR="002941CE" w:rsidRPr="006E1777">
        <w:rPr>
          <w:rFonts w:asciiTheme="minorHAnsi" w:hAnsiTheme="minorHAnsi" w:cstheme="minorHAnsi"/>
        </w:rPr>
        <w:t>INSTR</w:t>
      </w:r>
      <w:proofErr w:type="spellEnd"/>
      <w:r w:rsidR="002941CE" w:rsidRPr="006E1777">
        <w:rPr>
          <w:rFonts w:asciiTheme="minorHAnsi" w:hAnsiTheme="minorHAnsi" w:cstheme="minorHAnsi"/>
        </w:rPr>
        <w:t xml:space="preserve"> tábla „Le nem hívott keret”</w:t>
      </w:r>
      <w:r w:rsidR="002941CE">
        <w:rPr>
          <w:rFonts w:asciiTheme="minorHAnsi" w:hAnsiTheme="minorHAnsi" w:cstheme="minorHAnsi"/>
        </w:rPr>
        <w:t xml:space="preserve"> mezőjében szereplő összeget, az SF09-es tábla „Névérték” oszlopával konzisztens </w:t>
      </w:r>
      <w:r w:rsidR="00D8643B">
        <w:rPr>
          <w:rFonts w:asciiTheme="minorHAnsi" w:hAnsiTheme="minorHAnsi" w:cstheme="minorHAnsi"/>
        </w:rPr>
        <w:t>összeg kell szerepeljen, azaz nem duplikálhat az adat.</w:t>
      </w:r>
    </w:p>
    <w:p w14:paraId="132D6E1A" w14:textId="094CB85B" w:rsidR="00EE4E1F" w:rsidRPr="006C72EB" w:rsidRDefault="00EE4E1F" w:rsidP="00EE4E1F">
      <w:pPr>
        <w:rPr>
          <w:rFonts w:asciiTheme="minorHAnsi" w:hAnsiTheme="minorHAnsi" w:cstheme="minorHAnsi"/>
        </w:rPr>
      </w:pPr>
      <w:r>
        <w:rPr>
          <w:rFonts w:asciiTheme="minorHAnsi" w:hAnsiTheme="minorHAnsi" w:cstheme="minorHAnsi"/>
        </w:rPr>
        <w:t xml:space="preserve">Az </w:t>
      </w:r>
      <w:r w:rsidRPr="00AF73F2">
        <w:rPr>
          <w:rFonts w:asciiTheme="minorHAnsi" w:hAnsiTheme="minorHAnsi" w:cstheme="minorHAnsi"/>
          <w:b/>
          <w:bCs/>
        </w:rPr>
        <w:t>„Aktuális kitettségérték</w:t>
      </w:r>
      <w:r>
        <w:rPr>
          <w:rFonts w:asciiTheme="minorHAnsi" w:hAnsiTheme="minorHAnsi" w:cstheme="minorHAnsi"/>
        </w:rPr>
        <w:t xml:space="preserve">” bruttó könyv szerinti érték hiányában a le nem hívott keret és a </w:t>
      </w:r>
      <w:r w:rsidR="003246B3">
        <w:rPr>
          <w:rFonts w:asciiTheme="minorHAnsi" w:hAnsiTheme="minorHAnsi" w:cstheme="minorHAnsi"/>
        </w:rPr>
        <w:t xml:space="preserve">tőkeszámítás során alkalmazott </w:t>
      </w:r>
      <w:proofErr w:type="spellStart"/>
      <w:r w:rsidR="003246B3">
        <w:rPr>
          <w:rFonts w:asciiTheme="minorHAnsi" w:hAnsiTheme="minorHAnsi" w:cstheme="minorHAnsi"/>
        </w:rPr>
        <w:t>CCF</w:t>
      </w:r>
      <w:proofErr w:type="spellEnd"/>
      <w:r>
        <w:rPr>
          <w:rFonts w:asciiTheme="minorHAnsi" w:hAnsiTheme="minorHAnsi" w:cstheme="minorHAnsi"/>
        </w:rPr>
        <w:t xml:space="preserve"> szorzataként jelentendő. Abban az esetben, ha az </w:t>
      </w:r>
      <w:proofErr w:type="spellStart"/>
      <w:r>
        <w:rPr>
          <w:rFonts w:asciiTheme="minorHAnsi" w:hAnsiTheme="minorHAnsi" w:cstheme="minorHAnsi"/>
        </w:rPr>
        <w:t>INSTK</w:t>
      </w:r>
      <w:proofErr w:type="spellEnd"/>
      <w:r>
        <w:rPr>
          <w:rFonts w:asciiTheme="minorHAnsi" w:hAnsiTheme="minorHAnsi" w:cstheme="minorHAnsi"/>
        </w:rPr>
        <w:t xml:space="preserve"> táblában garanciakeret nyílik, akkor az ott jelentett rendelkezésre álló hitelkeret leallokálandó az alá nyíló </w:t>
      </w:r>
      <w:proofErr w:type="spellStart"/>
      <w:r>
        <w:rPr>
          <w:rFonts w:asciiTheme="minorHAnsi" w:hAnsiTheme="minorHAnsi" w:cstheme="minorHAnsi"/>
        </w:rPr>
        <w:t>INSTR</w:t>
      </w:r>
      <w:proofErr w:type="spellEnd"/>
      <w:r>
        <w:rPr>
          <w:rFonts w:asciiTheme="minorHAnsi" w:hAnsiTheme="minorHAnsi" w:cstheme="minorHAnsi"/>
        </w:rPr>
        <w:t xml:space="preserve"> instrumentumok aktuális kitettségértékébe az </w:t>
      </w:r>
      <w:proofErr w:type="spellStart"/>
      <w:r>
        <w:rPr>
          <w:rFonts w:asciiTheme="minorHAnsi" w:hAnsiTheme="minorHAnsi" w:cstheme="minorHAnsi"/>
        </w:rPr>
        <w:t>INSTR</w:t>
      </w:r>
      <w:proofErr w:type="spellEnd"/>
      <w:r>
        <w:rPr>
          <w:rFonts w:asciiTheme="minorHAnsi" w:hAnsiTheme="minorHAnsi" w:cstheme="minorHAnsi"/>
        </w:rPr>
        <w:t xml:space="preserve"> táblában jelentett le nem hívott keretek arányában, az így allokált és a le nem hívott keret összege szorzandó a </w:t>
      </w:r>
      <w:r w:rsidR="003246B3">
        <w:rPr>
          <w:rFonts w:asciiTheme="minorHAnsi" w:hAnsiTheme="minorHAnsi" w:cstheme="minorHAnsi"/>
        </w:rPr>
        <w:t>tőkeszámítás során alkalmazott hitelegyenértékesítési tényezővel</w:t>
      </w:r>
      <w:r>
        <w:rPr>
          <w:rFonts w:asciiTheme="minorHAnsi" w:hAnsiTheme="minorHAnsi" w:cstheme="minorHAnsi"/>
        </w:rPr>
        <w:t>.</w:t>
      </w:r>
    </w:p>
    <w:p w14:paraId="1AED34FA" w14:textId="5405B4E8" w:rsidR="00F3711B" w:rsidRDefault="00F3711B" w:rsidP="00A04D59">
      <w:pPr>
        <w:rPr>
          <w:rFonts w:asciiTheme="minorHAnsi" w:hAnsiTheme="minorHAnsi" w:cstheme="minorHAnsi"/>
        </w:rPr>
      </w:pPr>
      <w:r>
        <w:rPr>
          <w:rFonts w:asciiTheme="minorHAnsi" w:hAnsiTheme="minorHAnsi" w:cstheme="minorHAnsi"/>
        </w:rPr>
        <w:t>Amennyiben egy garanciához kapcsolódóan olyan mérlegtétel kerül rögzítésre, amely az aggregált statisztikákban a hitelek között jelenik meg, jelentendő annak bruttó és nettó könyv szerinti értéke és értékelési különbözete.</w:t>
      </w:r>
    </w:p>
    <w:p w14:paraId="1D2A29FB" w14:textId="20EAE377" w:rsidR="00AA2942" w:rsidRDefault="00AA2942" w:rsidP="00A04D59">
      <w:pPr>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INSTR</w:t>
      </w:r>
      <w:proofErr w:type="spellEnd"/>
      <w:r>
        <w:rPr>
          <w:rFonts w:asciiTheme="minorHAnsi" w:hAnsiTheme="minorHAnsi" w:cstheme="minorHAnsi"/>
        </w:rPr>
        <w:t xml:space="preserve"> tábla </w:t>
      </w:r>
      <w:r w:rsidRPr="006E1777">
        <w:rPr>
          <w:rFonts w:asciiTheme="minorHAnsi" w:hAnsiTheme="minorHAnsi" w:cstheme="minorHAnsi"/>
          <w:b/>
          <w:bCs/>
        </w:rPr>
        <w:t>„Keletkezés módja”</w:t>
      </w:r>
      <w:r>
        <w:rPr>
          <w:rFonts w:asciiTheme="minorHAnsi" w:hAnsiTheme="minorHAnsi" w:cstheme="minorHAnsi"/>
        </w:rPr>
        <w:t xml:space="preserve"> mezőjében garancia/egyéb mérlegen kívüli kötelezettségvállalás instrumentumok esetén új szerződéssel történő keletkezés jelentendő</w:t>
      </w:r>
      <w:r w:rsidR="00127217">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Pr>
          <w:rFonts w:asciiTheme="minorHAnsi" w:hAnsiTheme="minorHAnsi" w:cstheme="minorHAnsi"/>
        </w:rPr>
        <w:t>.</w:t>
      </w:r>
    </w:p>
    <w:p w14:paraId="1AEF40E0" w14:textId="14C32333" w:rsidR="002941CE" w:rsidRDefault="002941CE" w:rsidP="00A04D59">
      <w:pPr>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INSTR</w:t>
      </w:r>
      <w:proofErr w:type="spellEnd"/>
      <w:r>
        <w:rPr>
          <w:rFonts w:asciiTheme="minorHAnsi" w:hAnsiTheme="minorHAnsi" w:cstheme="minorHAnsi"/>
        </w:rPr>
        <w:t xml:space="preserve"> tábla </w:t>
      </w:r>
      <w:r w:rsidRPr="006E1777">
        <w:rPr>
          <w:rFonts w:asciiTheme="minorHAnsi" w:hAnsiTheme="minorHAnsi" w:cstheme="minorHAnsi"/>
          <w:b/>
          <w:bCs/>
        </w:rPr>
        <w:t>„Instrumentum összege”</w:t>
      </w:r>
      <w:r>
        <w:rPr>
          <w:rFonts w:asciiTheme="minorHAnsi" w:hAnsiTheme="minorHAnsi" w:cstheme="minorHAnsi"/>
        </w:rPr>
        <w:t xml:space="preserve"> mezőben a kibocsátott garancia/egyéb mérlegen kívüli kötelezettség kibocsátáskori értéke jelentendő, mely </w:t>
      </w:r>
      <w:proofErr w:type="spellStart"/>
      <w:r>
        <w:rPr>
          <w:rFonts w:asciiTheme="minorHAnsi" w:hAnsiTheme="minorHAnsi" w:cstheme="minorHAnsi"/>
        </w:rPr>
        <w:t>pl</w:t>
      </w:r>
      <w:proofErr w:type="spellEnd"/>
      <w:r>
        <w:rPr>
          <w:rFonts w:asciiTheme="minorHAnsi" w:hAnsiTheme="minorHAnsi" w:cstheme="minorHAnsi"/>
        </w:rPr>
        <w:t xml:space="preserve"> garancialehívás megtörténte esetén eltérhet a „Le nem hívott keret” mezőben szereplő összegtől. </w:t>
      </w:r>
    </w:p>
    <w:p w14:paraId="5EA9827C" w14:textId="00EC478F" w:rsidR="00CA2712" w:rsidRDefault="00CA2712" w:rsidP="00CA2712">
      <w:pPr>
        <w:rPr>
          <w:rFonts w:asciiTheme="minorHAnsi" w:hAnsiTheme="minorHAnsi" w:cstheme="minorHAnsi"/>
        </w:rPr>
      </w:pPr>
      <w:r w:rsidRPr="002D3122">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w:t>
      </w:r>
      <w:r w:rsidR="00AA2942">
        <w:rPr>
          <w:rFonts w:asciiTheme="minorHAnsi" w:hAnsiTheme="minorHAnsi" w:cstheme="minorHAnsi"/>
        </w:rPr>
        <w:t>ST</w:t>
      </w:r>
      <w:r>
        <w:rPr>
          <w:rFonts w:asciiTheme="minorHAnsi" w:hAnsiTheme="minorHAnsi" w:cstheme="minorHAnsi"/>
        </w:rPr>
        <w:t>K</w:t>
      </w:r>
      <w:proofErr w:type="spellEnd"/>
      <w:r>
        <w:rPr>
          <w:rFonts w:asciiTheme="minorHAnsi" w:hAnsiTheme="minorHAnsi" w:cstheme="minorHAnsi"/>
        </w:rPr>
        <w:t xml:space="preserve"> tábla</w:t>
      </w:r>
      <w:r w:rsidRPr="002D3122">
        <w:rPr>
          <w:rFonts w:asciiTheme="minorHAnsi" w:hAnsiTheme="minorHAnsi" w:cstheme="minorHAnsi"/>
        </w:rPr>
        <w:t xml:space="preserve"> </w:t>
      </w:r>
      <w:r w:rsidRPr="006E1777">
        <w:rPr>
          <w:rFonts w:asciiTheme="minorHAnsi" w:hAnsiTheme="minorHAnsi" w:cstheme="minorHAnsi"/>
          <w:b/>
        </w:rPr>
        <w:t>„Keret célja”</w:t>
      </w:r>
      <w:r w:rsidRPr="002D3122">
        <w:rPr>
          <w:rFonts w:asciiTheme="minorHAnsi" w:hAnsiTheme="minorHAnsi" w:cstheme="minorHAnsi"/>
        </w:rPr>
        <w:t xml:space="preserve"> mező</w:t>
      </w:r>
      <w:r>
        <w:rPr>
          <w:rFonts w:asciiTheme="minorHAnsi" w:hAnsiTheme="minorHAnsi" w:cstheme="minorHAnsi"/>
        </w:rPr>
        <w:t xml:space="preserve"> és az </w:t>
      </w:r>
      <w:proofErr w:type="spellStart"/>
      <w:r>
        <w:rPr>
          <w:rFonts w:asciiTheme="minorHAnsi" w:hAnsiTheme="minorHAnsi" w:cstheme="minorHAnsi"/>
        </w:rPr>
        <w:t>INSTR</w:t>
      </w:r>
      <w:proofErr w:type="spellEnd"/>
      <w:r>
        <w:rPr>
          <w:rFonts w:asciiTheme="minorHAnsi" w:hAnsiTheme="minorHAnsi" w:cstheme="minorHAnsi"/>
        </w:rPr>
        <w:t xml:space="preserve"> tábla „Instrumentum típus” mező</w:t>
      </w:r>
      <w:r w:rsidRPr="002D3122">
        <w:rPr>
          <w:rFonts w:asciiTheme="minorHAnsi" w:hAnsiTheme="minorHAnsi" w:cstheme="minorHAnsi"/>
        </w:rPr>
        <w:t xml:space="preserve"> kódértékei közé felvételre került a </w:t>
      </w:r>
      <w:r>
        <w:rPr>
          <w:rFonts w:asciiTheme="minorHAnsi" w:hAnsiTheme="minorHAnsi" w:cstheme="minorHAnsi"/>
        </w:rPr>
        <w:t>’</w:t>
      </w:r>
      <w:r w:rsidRPr="002D3122">
        <w:rPr>
          <w:rFonts w:asciiTheme="minorHAnsi" w:hAnsiTheme="minorHAnsi" w:cstheme="minorHAnsi"/>
        </w:rPr>
        <w:t>GARANCIA</w:t>
      </w:r>
      <w:r>
        <w:rPr>
          <w:rFonts w:asciiTheme="minorHAnsi" w:hAnsiTheme="minorHAnsi" w:cstheme="minorHAnsi"/>
        </w:rPr>
        <w:t>’</w:t>
      </w:r>
      <w:r w:rsidRPr="002D3122">
        <w:rPr>
          <w:rFonts w:asciiTheme="minorHAnsi" w:hAnsiTheme="minorHAnsi" w:cstheme="minorHAnsi"/>
        </w:rPr>
        <w:t xml:space="preserve"> és </w:t>
      </w:r>
      <w:r>
        <w:rPr>
          <w:rFonts w:asciiTheme="minorHAnsi" w:hAnsiTheme="minorHAnsi" w:cstheme="minorHAnsi"/>
        </w:rPr>
        <w:t>’</w:t>
      </w:r>
      <w:proofErr w:type="spellStart"/>
      <w:r w:rsidRPr="002D3122">
        <w:rPr>
          <w:rFonts w:asciiTheme="minorHAnsi" w:hAnsiTheme="minorHAnsi" w:cstheme="minorHAnsi"/>
        </w:rPr>
        <w:t>EGYEB_OFFB</w:t>
      </w:r>
      <w:proofErr w:type="spellEnd"/>
      <w:r>
        <w:rPr>
          <w:rFonts w:asciiTheme="minorHAnsi" w:hAnsiTheme="minorHAnsi" w:cstheme="minorHAnsi"/>
        </w:rPr>
        <w:t>’</w:t>
      </w:r>
      <w:r w:rsidRPr="002D3122">
        <w:rPr>
          <w:rFonts w:asciiTheme="minorHAnsi" w:hAnsiTheme="minorHAnsi" w:cstheme="minorHAnsi"/>
        </w:rPr>
        <w:t xml:space="preserve"> kódérték. </w:t>
      </w:r>
    </w:p>
    <w:p w14:paraId="61EFF853" w14:textId="4B5F516A" w:rsidR="00222BFD" w:rsidRDefault="00222BFD" w:rsidP="00D11A4C">
      <w:pPr>
        <w:rPr>
          <w:rFonts w:asciiTheme="minorHAnsi" w:hAnsiTheme="minorHAnsi" w:cstheme="minorHAnsi"/>
        </w:rPr>
      </w:pPr>
      <w:r>
        <w:rPr>
          <w:rFonts w:asciiTheme="minorHAnsi" w:hAnsiTheme="minorHAnsi" w:cstheme="minorHAnsi"/>
        </w:rPr>
        <w:t xml:space="preserve">Mind az </w:t>
      </w:r>
      <w:proofErr w:type="spellStart"/>
      <w:r>
        <w:rPr>
          <w:rFonts w:asciiTheme="minorHAnsi" w:hAnsiTheme="minorHAnsi" w:cstheme="minorHAnsi"/>
        </w:rPr>
        <w:t>INSTK</w:t>
      </w:r>
      <w:proofErr w:type="spellEnd"/>
      <w:r>
        <w:rPr>
          <w:rFonts w:asciiTheme="minorHAnsi" w:hAnsiTheme="minorHAnsi" w:cstheme="minorHAnsi"/>
        </w:rPr>
        <w:t xml:space="preserve">, mind az </w:t>
      </w:r>
      <w:proofErr w:type="spellStart"/>
      <w:r>
        <w:rPr>
          <w:rFonts w:asciiTheme="minorHAnsi" w:hAnsiTheme="minorHAnsi" w:cstheme="minorHAnsi"/>
        </w:rPr>
        <w:t>INSTR</w:t>
      </w:r>
      <w:proofErr w:type="spellEnd"/>
      <w:r>
        <w:rPr>
          <w:rFonts w:asciiTheme="minorHAnsi" w:hAnsiTheme="minorHAnsi" w:cstheme="minorHAnsi"/>
        </w:rPr>
        <w:t xml:space="preserve"> táblában tölteni kell garancia és egyéb mérlegen kívüli kötelezettség instrumentum esetén a „</w:t>
      </w:r>
      <w:r w:rsidRPr="00222BFD">
        <w:rPr>
          <w:rFonts w:asciiTheme="minorHAnsi" w:hAnsiTheme="minorHAnsi" w:cstheme="minorHAnsi"/>
        </w:rPr>
        <w:t>A keret értékvesztése értékelésének módja</w:t>
      </w:r>
      <w:r>
        <w:rPr>
          <w:rFonts w:asciiTheme="minorHAnsi" w:hAnsiTheme="minorHAnsi" w:cstheme="minorHAnsi"/>
        </w:rPr>
        <w:t>” mezőt. Amennyiben ennek értéke nem ’</w:t>
      </w:r>
      <w:proofErr w:type="spellStart"/>
      <w:r>
        <w:rPr>
          <w:rFonts w:asciiTheme="minorHAnsi" w:hAnsiTheme="minorHAnsi" w:cstheme="minorHAnsi"/>
        </w:rPr>
        <w:t>NEM_ERT</w:t>
      </w:r>
      <w:proofErr w:type="spellEnd"/>
      <w:r>
        <w:rPr>
          <w:rFonts w:asciiTheme="minorHAnsi" w:hAnsiTheme="minorHAnsi" w:cstheme="minorHAnsi"/>
        </w:rPr>
        <w:t>’, akkor töltendő a „Keret értékvesztésének típusa” mező, amennyiben ’</w:t>
      </w:r>
      <w:proofErr w:type="spellStart"/>
      <w:r>
        <w:rPr>
          <w:rFonts w:asciiTheme="minorHAnsi" w:hAnsiTheme="minorHAnsi" w:cstheme="minorHAnsi"/>
        </w:rPr>
        <w:t>NEM_ERT</w:t>
      </w:r>
      <w:proofErr w:type="spellEnd"/>
      <w:r>
        <w:rPr>
          <w:rFonts w:asciiTheme="minorHAnsi" w:hAnsiTheme="minorHAnsi" w:cstheme="minorHAnsi"/>
        </w:rPr>
        <w:t>’, akkor „</w:t>
      </w:r>
      <w:r w:rsidRPr="00222BFD">
        <w:rPr>
          <w:rFonts w:asciiTheme="minorHAnsi" w:hAnsiTheme="minorHAnsi" w:cstheme="minorHAnsi"/>
        </w:rPr>
        <w:t>Az értékvesztés képzés alá nem tartozó mérlegen kívüli instrumentumok besorolása</w:t>
      </w:r>
      <w:r>
        <w:rPr>
          <w:rFonts w:asciiTheme="minorHAnsi" w:hAnsiTheme="minorHAnsi" w:cstheme="minorHAnsi"/>
        </w:rPr>
        <w:t>” mező töltendő. A</w:t>
      </w:r>
      <w:r w:rsidRPr="00222BFD">
        <w:rPr>
          <w:rFonts w:asciiTheme="minorHAnsi" w:hAnsiTheme="minorHAnsi" w:cstheme="minorHAnsi"/>
        </w:rPr>
        <w:t xml:space="preserve"> </w:t>
      </w:r>
      <w:r>
        <w:rPr>
          <w:rFonts w:asciiTheme="minorHAnsi" w:hAnsiTheme="minorHAnsi" w:cstheme="minorHAnsi"/>
        </w:rPr>
        <w:t>„Keret értékvesztésének típusa” és „</w:t>
      </w:r>
      <w:r w:rsidRPr="00222BFD">
        <w:rPr>
          <w:rFonts w:asciiTheme="minorHAnsi" w:hAnsiTheme="minorHAnsi" w:cstheme="minorHAnsi"/>
        </w:rPr>
        <w:t>Az értékvesztés képzés alá nem tartozó mérlegen kívüli instrumentumok besorolása</w:t>
      </w:r>
      <w:r>
        <w:rPr>
          <w:rFonts w:asciiTheme="minorHAnsi" w:hAnsiTheme="minorHAnsi" w:cstheme="minorHAnsi"/>
        </w:rPr>
        <w:t>” mezőkben jelentett adatoknak az SF09-es tábla egyes oszlopaiba történő besorolással konzisztensnek kell lenniük.</w:t>
      </w:r>
      <w:r w:rsidR="00CB4DB7">
        <w:rPr>
          <w:rFonts w:asciiTheme="minorHAnsi" w:hAnsiTheme="minorHAnsi" w:cstheme="minorHAnsi"/>
        </w:rPr>
        <w:t xml:space="preserve"> Az </w:t>
      </w:r>
      <w:proofErr w:type="spellStart"/>
      <w:r w:rsidR="00CB4DB7">
        <w:rPr>
          <w:rFonts w:asciiTheme="minorHAnsi" w:hAnsiTheme="minorHAnsi" w:cstheme="minorHAnsi"/>
        </w:rPr>
        <w:t>INSTR</w:t>
      </w:r>
      <w:proofErr w:type="spellEnd"/>
      <w:r w:rsidR="00CB4DB7">
        <w:rPr>
          <w:rFonts w:asciiTheme="minorHAnsi" w:hAnsiTheme="minorHAnsi" w:cstheme="minorHAnsi"/>
        </w:rPr>
        <w:t xml:space="preserve"> tábla „Értékvesztés típusa” és „Értékvesztés értékelésének módja” mezőit garancia és egyéb mérlegen kívüli kötelezettségvállalás instrumentumok esetén üresen kell hagyni.</w:t>
      </w:r>
    </w:p>
    <w:p w14:paraId="319DAD95" w14:textId="535A25A9" w:rsidR="00483D6E" w:rsidRDefault="00483D6E" w:rsidP="00D11A4C">
      <w:pPr>
        <w:autoSpaceDE w:val="0"/>
        <w:autoSpaceDN w:val="0"/>
        <w:spacing w:after="0"/>
        <w:rPr>
          <w:rFonts w:asciiTheme="minorHAnsi" w:hAnsiTheme="minorHAnsi" w:cstheme="minorHAnsi"/>
        </w:rPr>
      </w:pPr>
      <w:r>
        <w:rPr>
          <w:rFonts w:asciiTheme="minorHAnsi" w:hAnsiTheme="minorHAnsi" w:cstheme="minorHAnsi"/>
        </w:rPr>
        <w:t xml:space="preserve">A garanciák és egyéb mérlegen kívüli elkötelezettségek tekintetében felmerülő garancia-/egyéb díjak %-ban kifejezett mértékét az </w:t>
      </w:r>
      <w:proofErr w:type="spellStart"/>
      <w:r>
        <w:rPr>
          <w:rFonts w:asciiTheme="minorHAnsi" w:hAnsiTheme="minorHAnsi" w:cstheme="minorHAnsi"/>
        </w:rPr>
        <w:t>INSTR</w:t>
      </w:r>
      <w:proofErr w:type="spellEnd"/>
      <w:r>
        <w:rPr>
          <w:rFonts w:asciiTheme="minorHAnsi" w:hAnsiTheme="minorHAnsi" w:cstheme="minorHAnsi"/>
        </w:rPr>
        <w:t xml:space="preserve"> tábla „</w:t>
      </w:r>
      <w:r w:rsidR="00D11A4C" w:rsidRPr="00D11A4C">
        <w:rPr>
          <w:rFonts w:asciiTheme="minorHAnsi" w:hAnsiTheme="minorHAnsi" w:cstheme="minorHAnsi"/>
        </w:rPr>
        <w:t>Ügyleti kamat (állományi) = állományi kamatláb</w:t>
      </w:r>
      <w:r>
        <w:rPr>
          <w:rFonts w:asciiTheme="minorHAnsi" w:hAnsiTheme="minorHAnsi" w:cstheme="minorHAnsi"/>
        </w:rPr>
        <w:t>” mezőjében kell szerepeltetni</w:t>
      </w:r>
      <w:r w:rsidR="00853A6A">
        <w:rPr>
          <w:rFonts w:asciiTheme="minorHAnsi" w:hAnsiTheme="minorHAnsi" w:cstheme="minorHAnsi"/>
        </w:rPr>
        <w:t xml:space="preserve">, az </w:t>
      </w:r>
      <w:r w:rsidR="00853A6A">
        <w:t>évesített díj mértéke jelentendő a kibocsátott garancia névértékének %-ban kifejezve</w:t>
      </w:r>
      <w:r>
        <w:rPr>
          <w:rFonts w:asciiTheme="minorHAnsi" w:hAnsiTheme="minorHAnsi" w:cstheme="minorHAnsi"/>
        </w:rPr>
        <w:t xml:space="preserve">. </w:t>
      </w:r>
      <w:r w:rsidR="00771DBA">
        <w:rPr>
          <w:rFonts w:asciiTheme="minorHAnsi" w:hAnsiTheme="minorHAnsi" w:cstheme="minorHAnsi"/>
        </w:rPr>
        <w:t xml:space="preserve">Az </w:t>
      </w:r>
      <w:proofErr w:type="spellStart"/>
      <w:r w:rsidR="00771DBA">
        <w:rPr>
          <w:rFonts w:asciiTheme="minorHAnsi" w:hAnsiTheme="minorHAnsi" w:cstheme="minorHAnsi"/>
        </w:rPr>
        <w:t>INSTK</w:t>
      </w:r>
      <w:proofErr w:type="spellEnd"/>
      <w:r w:rsidR="00771DBA">
        <w:rPr>
          <w:rFonts w:asciiTheme="minorHAnsi" w:hAnsiTheme="minorHAnsi" w:cstheme="minorHAnsi"/>
        </w:rPr>
        <w:t xml:space="preserve"> táblában az ott jelentett kerethez kapcsolódó díjak, jutalékok jelentendők ugyanilyen módon, azonban összegben kifejezve.</w:t>
      </w:r>
    </w:p>
    <w:p w14:paraId="1AEB7C74" w14:textId="77777777" w:rsidR="00851C1F" w:rsidRDefault="00851C1F" w:rsidP="00D11A4C">
      <w:pPr>
        <w:autoSpaceDE w:val="0"/>
        <w:autoSpaceDN w:val="0"/>
        <w:spacing w:after="0"/>
        <w:rPr>
          <w:rFonts w:asciiTheme="minorHAnsi" w:hAnsiTheme="minorHAnsi" w:cstheme="minorHAnsi"/>
        </w:rPr>
      </w:pPr>
    </w:p>
    <w:p w14:paraId="2D56EF35" w14:textId="5D9859C4" w:rsidR="00851C1F" w:rsidRDefault="00851C1F" w:rsidP="00D11A4C">
      <w:pPr>
        <w:autoSpaceDE w:val="0"/>
        <w:autoSpaceDN w:val="0"/>
        <w:spacing w:after="0"/>
        <w:rPr>
          <w:rFonts w:asciiTheme="minorHAnsi" w:hAnsiTheme="minorHAnsi" w:cstheme="minorHAnsi"/>
        </w:rPr>
      </w:pPr>
      <w:r>
        <w:rPr>
          <w:rFonts w:asciiTheme="minorHAnsi" w:hAnsiTheme="minorHAnsi" w:cstheme="minorHAnsi"/>
        </w:rPr>
        <w:t>Garanciák</w:t>
      </w:r>
      <w:r w:rsidR="001423D5">
        <w:rPr>
          <w:rFonts w:asciiTheme="minorHAnsi" w:hAnsiTheme="minorHAnsi" w:cstheme="minorHAnsi"/>
        </w:rPr>
        <w:t xml:space="preserve"> és egyéb mérlegen kívüli </w:t>
      </w:r>
      <w:proofErr w:type="spellStart"/>
      <w:r w:rsidR="001423D5">
        <w:rPr>
          <w:rFonts w:asciiTheme="minorHAnsi" w:hAnsiTheme="minorHAnsi" w:cstheme="minorHAnsi"/>
        </w:rPr>
        <w:t>kotelezettségvállalások</w:t>
      </w:r>
      <w:proofErr w:type="spellEnd"/>
      <w:r>
        <w:rPr>
          <w:rFonts w:asciiTheme="minorHAnsi" w:hAnsiTheme="minorHAnsi" w:cstheme="minorHAnsi"/>
        </w:rPr>
        <w:t xml:space="preserve"> esetén is jelentendő a „Hitelbírálatkori hitelfedezeti arány (</w:t>
      </w:r>
      <w:proofErr w:type="spellStart"/>
      <w:r>
        <w:rPr>
          <w:rFonts w:asciiTheme="minorHAnsi" w:hAnsiTheme="minorHAnsi" w:cstheme="minorHAnsi"/>
        </w:rPr>
        <w:t>LTV</w:t>
      </w:r>
      <w:proofErr w:type="spellEnd"/>
      <w:r>
        <w:rPr>
          <w:rFonts w:asciiTheme="minorHAnsi" w:hAnsiTheme="minorHAnsi" w:cstheme="minorHAnsi"/>
        </w:rPr>
        <w:t>)” mező</w:t>
      </w:r>
      <w:r w:rsidR="001423D5">
        <w:rPr>
          <w:rFonts w:asciiTheme="minorHAnsi" w:hAnsiTheme="minorHAnsi" w:cstheme="minorHAnsi"/>
        </w:rPr>
        <w:t xml:space="preserve"> amennyiben ingatlancélú vagy gépjárművásárlási ügyletek</w:t>
      </w:r>
      <w:r>
        <w:rPr>
          <w:rFonts w:asciiTheme="minorHAnsi" w:hAnsiTheme="minorHAnsi" w:cstheme="minorHAnsi"/>
        </w:rPr>
        <w:t>.</w:t>
      </w:r>
    </w:p>
    <w:p w14:paraId="027A201D" w14:textId="47CE47C1" w:rsidR="001C63DA" w:rsidRDefault="001C63DA" w:rsidP="001C63DA">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 xml:space="preserve">A következő mezők kötelező mezők, garanciák és egyéb mérlegen kívüli kötelezettségvállalások esetén ’N’ értékkel töltendők: </w:t>
      </w:r>
      <w:proofErr w:type="spellStart"/>
      <w:r>
        <w:rPr>
          <w:rFonts w:asciiTheme="minorHAnsi" w:hAnsiTheme="minorHAnsi" w:cstheme="minorHAnsi"/>
        </w:rPr>
        <w:t>INSTM.</w:t>
      </w:r>
      <w:r>
        <w:rPr>
          <w:color w:val="000000"/>
        </w:rPr>
        <w:t>TULFIZETES_KOD</w:t>
      </w:r>
      <w:proofErr w:type="spellEnd"/>
      <w:r>
        <w:rPr>
          <w:color w:val="000000"/>
        </w:rPr>
        <w:t xml:space="preserve">, </w:t>
      </w:r>
      <w:proofErr w:type="spellStart"/>
      <w:r>
        <w:rPr>
          <w:color w:val="000000"/>
        </w:rPr>
        <w:t>INSTR.</w:t>
      </w:r>
      <w:del w:id="407" w:author="MNB" w:date="2025-03-18T15:34:00Z">
        <w:r>
          <w:rPr>
            <w:color w:val="000000"/>
          </w:rPr>
          <w:delText>ATSTRUKT_KOD, INSTR.</w:delText>
        </w:r>
      </w:del>
      <w:r>
        <w:rPr>
          <w:color w:val="000000"/>
        </w:rPr>
        <w:t>UJRATARGY_KOD</w:t>
      </w:r>
      <w:proofErr w:type="spellEnd"/>
      <w:r>
        <w:rPr>
          <w:color w:val="000000"/>
        </w:rPr>
        <w:t xml:space="preserve">, </w:t>
      </w:r>
      <w:proofErr w:type="spellStart"/>
      <w:r>
        <w:rPr>
          <w:color w:val="000000"/>
        </w:rPr>
        <w:t>INSTR.HKIVALT_KOD</w:t>
      </w:r>
      <w:proofErr w:type="spellEnd"/>
      <w:r>
        <w:rPr>
          <w:color w:val="000000"/>
        </w:rPr>
        <w:t>,</w:t>
      </w:r>
      <w:r w:rsidR="00B578E7">
        <w:rPr>
          <w:color w:val="000000"/>
        </w:rPr>
        <w:t xml:space="preserve"> </w:t>
      </w:r>
      <w:proofErr w:type="spellStart"/>
      <w:r>
        <w:rPr>
          <w:color w:val="000000"/>
        </w:rPr>
        <w:t>UGYFBV.CSRD_KOD</w:t>
      </w:r>
      <w:proofErr w:type="spellEnd"/>
      <w:r>
        <w:rPr>
          <w:color w:val="000000"/>
        </w:rPr>
        <w:t xml:space="preserve"> és </w:t>
      </w:r>
      <w:proofErr w:type="spellStart"/>
      <w:r>
        <w:rPr>
          <w:color w:val="000000"/>
        </w:rPr>
        <w:t>UGYFKV.CSRD_KOD</w:t>
      </w:r>
      <w:proofErr w:type="spellEnd"/>
      <w:r w:rsidR="00BB5C98">
        <w:rPr>
          <w:color w:val="000000"/>
        </w:rPr>
        <w:t xml:space="preserve"> (utóbbi két mező esetén csak akkor jelentendő a mező tényleges tartalmának megvizsgálása nélkül ’N’ érték, ha nincs az ügyfélnek hitele az adatszolgáltatónál)</w:t>
      </w:r>
      <w:r w:rsidR="00ED33CE">
        <w:rPr>
          <w:color w:val="000000"/>
        </w:rPr>
        <w:t xml:space="preserve">, az </w:t>
      </w:r>
      <w:proofErr w:type="spellStart"/>
      <w:r w:rsidR="00ED33CE">
        <w:rPr>
          <w:color w:val="000000"/>
        </w:rPr>
        <w:t>INSTR.FED_HIT_KOD</w:t>
      </w:r>
      <w:proofErr w:type="spellEnd"/>
      <w:r w:rsidR="00ED33CE">
        <w:rPr>
          <w:color w:val="000000"/>
        </w:rPr>
        <w:t xml:space="preserve"> esetén ’</w:t>
      </w:r>
      <w:proofErr w:type="spellStart"/>
      <w:r w:rsidR="00ED33CE">
        <w:rPr>
          <w:color w:val="000000"/>
        </w:rPr>
        <w:t>NEMF</w:t>
      </w:r>
      <w:proofErr w:type="spellEnd"/>
      <w:r w:rsidR="00ED33CE">
        <w:rPr>
          <w:color w:val="000000"/>
        </w:rPr>
        <w:t>’ kódérték jelentendő</w:t>
      </w:r>
      <w:r>
        <w:rPr>
          <w:color w:val="000000"/>
        </w:rPr>
        <w:t xml:space="preserve">. Az </w:t>
      </w:r>
      <w:proofErr w:type="spellStart"/>
      <w:r>
        <w:rPr>
          <w:color w:val="000000"/>
        </w:rPr>
        <w:t>INST_UGYF.UGYF_EGYETEML_KOD</w:t>
      </w:r>
      <w:proofErr w:type="spellEnd"/>
      <w:r>
        <w:rPr>
          <w:color w:val="000000"/>
        </w:rPr>
        <w:t xml:space="preserve"> mezőben (ami szintén kötelező mező), </w:t>
      </w:r>
      <w:r w:rsidR="005538BD">
        <w:rPr>
          <w:rFonts w:asciiTheme="minorHAnsi" w:hAnsiTheme="minorHAnsi" w:cstheme="minorHAnsi"/>
        </w:rPr>
        <w:t xml:space="preserve">garanciák és egyéb mérlegen kívüli kötelezettségvállalások </w:t>
      </w:r>
      <w:proofErr w:type="spellStart"/>
      <w:r w:rsidR="005538BD">
        <w:rPr>
          <w:rFonts w:asciiTheme="minorHAnsi" w:hAnsiTheme="minorHAnsi" w:cstheme="minorHAnsi"/>
        </w:rPr>
        <w:t>esetén</w:t>
      </w:r>
      <w:r>
        <w:rPr>
          <w:color w:val="000000"/>
        </w:rPr>
        <w:t>’I</w:t>
      </w:r>
      <w:proofErr w:type="spellEnd"/>
      <w:r>
        <w:rPr>
          <w:color w:val="000000"/>
        </w:rPr>
        <w:t>’ érték szerepeltetendő.</w:t>
      </w:r>
      <w:ins w:id="408" w:author="MNB" w:date="2025-03-18T15:34:00Z">
        <w:r w:rsidR="006350A9">
          <w:rPr>
            <w:color w:val="000000"/>
          </w:rPr>
          <w:t xml:space="preserve"> Az </w:t>
        </w:r>
        <w:proofErr w:type="spellStart"/>
        <w:r w:rsidR="006350A9">
          <w:rPr>
            <w:color w:val="000000"/>
          </w:rPr>
          <w:t>INSTR.ATSTRUKT_KOD</w:t>
        </w:r>
        <w:proofErr w:type="spellEnd"/>
        <w:r w:rsidR="006350A9">
          <w:rPr>
            <w:color w:val="000000"/>
          </w:rPr>
          <w:t xml:space="preserve"> mező a 39/2016. (X.11.) MNB rendeletben foglaltak szerint jelentendő </w:t>
        </w:r>
        <w:r w:rsidR="000C4986">
          <w:rPr>
            <w:color w:val="000000"/>
          </w:rPr>
          <w:t xml:space="preserve">garanciák és egyéb </w:t>
        </w:r>
        <w:r w:rsidR="006350A9">
          <w:rPr>
            <w:color w:val="000000"/>
          </w:rPr>
          <w:t>mérlegen kívüli kötelezettségvállalások esetén is.</w:t>
        </w:r>
      </w:ins>
    </w:p>
    <w:p w14:paraId="1B9CD2EB" w14:textId="77777777" w:rsidR="00D11A4C" w:rsidRPr="00D11A4C" w:rsidRDefault="00D11A4C" w:rsidP="00D11A4C">
      <w:pPr>
        <w:autoSpaceDE w:val="0"/>
        <w:autoSpaceDN w:val="0"/>
        <w:spacing w:after="0"/>
        <w:rPr>
          <w:rFonts w:asciiTheme="minorHAnsi" w:hAnsiTheme="minorHAnsi" w:cstheme="minorHAnsi"/>
        </w:rPr>
      </w:pPr>
    </w:p>
    <w:p w14:paraId="7F3E1125" w14:textId="106548E3" w:rsidR="00CB26FA" w:rsidRPr="002D3122" w:rsidRDefault="00CB26FA" w:rsidP="00D11A4C">
      <w:pPr>
        <w:rPr>
          <w:rFonts w:asciiTheme="minorHAnsi" w:hAnsiTheme="minorHAnsi" w:cstheme="minorHAnsi"/>
        </w:rPr>
      </w:pPr>
      <w:r w:rsidRPr="002D3122">
        <w:rPr>
          <w:rFonts w:asciiTheme="minorHAnsi" w:hAnsiTheme="minorHAnsi" w:cstheme="minorHAnsi"/>
        </w:rPr>
        <w:t xml:space="preserve">A </w:t>
      </w:r>
      <w:r>
        <w:rPr>
          <w:rFonts w:asciiTheme="minorHAnsi" w:hAnsiTheme="minorHAnsi" w:cstheme="minorHAnsi"/>
        </w:rPr>
        <w:t>garancia/</w:t>
      </w:r>
      <w:r w:rsidRPr="002D3122">
        <w:rPr>
          <w:rFonts w:asciiTheme="minorHAnsi" w:hAnsiTheme="minorHAnsi" w:cstheme="minorHAnsi"/>
        </w:rPr>
        <w:t xml:space="preserve">mérlegen kívüli kötelezettség lejáratakor </w:t>
      </w:r>
      <w:proofErr w:type="spellStart"/>
      <w:r w:rsidRPr="002D3122">
        <w:rPr>
          <w:rFonts w:asciiTheme="minorHAnsi" w:hAnsiTheme="minorHAnsi" w:cstheme="minorHAnsi"/>
        </w:rPr>
        <w:t>INSTM</w:t>
      </w:r>
      <w:proofErr w:type="spellEnd"/>
      <w:r w:rsidRPr="002D3122">
        <w:rPr>
          <w:rFonts w:asciiTheme="minorHAnsi" w:hAnsiTheme="minorHAnsi" w:cstheme="minorHAnsi"/>
        </w:rPr>
        <w:t xml:space="preserve"> rekorddal kell lezárni a szerződést, „Egyéb módon történő megszűnés” megszűnés típussal. </w:t>
      </w:r>
    </w:p>
    <w:p w14:paraId="1C33B373" w14:textId="77777777" w:rsidR="00CB26FA" w:rsidRDefault="00CB26FA" w:rsidP="00CB26FA">
      <w:pPr>
        <w:rPr>
          <w:rFonts w:asciiTheme="minorHAnsi" w:hAnsiTheme="minorHAnsi" w:cstheme="minorHAnsi"/>
        </w:rPr>
      </w:pPr>
      <w:r w:rsidRPr="002D3122">
        <w:rPr>
          <w:rFonts w:asciiTheme="minorHAnsi" w:hAnsiTheme="minorHAnsi" w:cstheme="minorHAnsi"/>
        </w:rPr>
        <w:t xml:space="preserve">A </w:t>
      </w:r>
      <w:proofErr w:type="spellStart"/>
      <w:r w:rsidRPr="002D3122">
        <w:rPr>
          <w:rFonts w:asciiTheme="minorHAnsi" w:hAnsiTheme="minorHAnsi" w:cstheme="minorHAnsi"/>
        </w:rPr>
        <w:t>szindikált</w:t>
      </w:r>
      <w:proofErr w:type="spellEnd"/>
      <w:r w:rsidRPr="002D3122">
        <w:rPr>
          <w:rFonts w:asciiTheme="minorHAnsi" w:hAnsiTheme="minorHAnsi" w:cstheme="minorHAnsi"/>
        </w:rPr>
        <w:t xml:space="preserve"> garancia vagy egyéb mérlegen kívüli kötelezettség szerződéseket a </w:t>
      </w:r>
      <w:proofErr w:type="spellStart"/>
      <w:r w:rsidRPr="002D3122">
        <w:rPr>
          <w:rFonts w:asciiTheme="minorHAnsi" w:hAnsiTheme="minorHAnsi" w:cstheme="minorHAnsi"/>
          <w:b/>
          <w:bCs/>
        </w:rPr>
        <w:t>SZIND</w:t>
      </w:r>
      <w:proofErr w:type="spellEnd"/>
      <w:r w:rsidRPr="002D3122">
        <w:rPr>
          <w:rFonts w:asciiTheme="minorHAnsi" w:hAnsiTheme="minorHAnsi" w:cstheme="minorHAnsi"/>
        </w:rPr>
        <w:t xml:space="preserve"> táblában szükséges jelenteni. Amennyiben egy garancia vagy egyéb mérlegen kívüli kötelezettség szerződés egy korábban jelentett </w:t>
      </w:r>
      <w:proofErr w:type="spellStart"/>
      <w:r w:rsidRPr="002D3122">
        <w:rPr>
          <w:rFonts w:asciiTheme="minorHAnsi" w:hAnsiTheme="minorHAnsi" w:cstheme="minorHAnsi"/>
        </w:rPr>
        <w:t>szindikált</w:t>
      </w:r>
      <w:proofErr w:type="spellEnd"/>
      <w:r w:rsidRPr="002D3122">
        <w:rPr>
          <w:rFonts w:asciiTheme="minorHAnsi" w:hAnsiTheme="minorHAnsi" w:cstheme="minorHAnsi"/>
        </w:rPr>
        <w:t xml:space="preserve"> hitel szerződés része, akkor a </w:t>
      </w:r>
      <w:proofErr w:type="spellStart"/>
      <w:r w:rsidRPr="002D3122">
        <w:rPr>
          <w:rFonts w:asciiTheme="minorHAnsi" w:hAnsiTheme="minorHAnsi" w:cstheme="minorHAnsi"/>
        </w:rPr>
        <w:t>szindikált</w:t>
      </w:r>
      <w:proofErr w:type="spellEnd"/>
      <w:r w:rsidRPr="002D3122">
        <w:rPr>
          <w:rFonts w:asciiTheme="minorHAnsi" w:hAnsiTheme="minorHAnsi" w:cstheme="minorHAnsi"/>
        </w:rPr>
        <w:t xml:space="preserve"> szerződés azonosító mezőt tölteni </w:t>
      </w:r>
      <w:r>
        <w:rPr>
          <w:rFonts w:asciiTheme="minorHAnsi" w:hAnsiTheme="minorHAnsi" w:cstheme="minorHAnsi"/>
        </w:rPr>
        <w:t xml:space="preserve">szükséges </w:t>
      </w:r>
      <w:r w:rsidRPr="002D3122">
        <w:rPr>
          <w:rFonts w:asciiTheme="minorHAnsi" w:hAnsiTheme="minorHAnsi" w:cstheme="minorHAnsi"/>
        </w:rPr>
        <w:t xml:space="preserve">az </w:t>
      </w:r>
      <w:proofErr w:type="spellStart"/>
      <w:r w:rsidRPr="002D3122">
        <w:rPr>
          <w:rFonts w:asciiTheme="minorHAnsi" w:hAnsiTheme="minorHAnsi" w:cstheme="minorHAnsi"/>
        </w:rPr>
        <w:t>INSTK</w:t>
      </w:r>
      <w:proofErr w:type="spellEnd"/>
      <w:r w:rsidRPr="002D3122">
        <w:rPr>
          <w:rFonts w:asciiTheme="minorHAnsi" w:hAnsiTheme="minorHAnsi" w:cstheme="minorHAnsi"/>
        </w:rPr>
        <w:t xml:space="preserve"> vagy az </w:t>
      </w:r>
      <w:proofErr w:type="spellStart"/>
      <w:r w:rsidRPr="002D3122">
        <w:rPr>
          <w:rFonts w:asciiTheme="minorHAnsi" w:hAnsiTheme="minorHAnsi" w:cstheme="minorHAnsi"/>
        </w:rPr>
        <w:t>INSTR</w:t>
      </w:r>
      <w:proofErr w:type="spellEnd"/>
      <w:r w:rsidRPr="002D3122">
        <w:rPr>
          <w:rFonts w:asciiTheme="minorHAnsi" w:hAnsiTheme="minorHAnsi" w:cstheme="minorHAnsi"/>
        </w:rPr>
        <w:t xml:space="preserve"> táblában.</w:t>
      </w:r>
    </w:p>
    <w:p w14:paraId="4093F9CE" w14:textId="7E941C30" w:rsidR="00BB3673" w:rsidRPr="002D3122" w:rsidRDefault="00BB3673" w:rsidP="00CB26FA">
      <w:pPr>
        <w:rPr>
          <w:rFonts w:asciiTheme="minorHAnsi" w:hAnsiTheme="minorHAnsi" w:cstheme="minorHAnsi"/>
        </w:rPr>
      </w:pPr>
      <w:bookmarkStart w:id="409" w:name="_Hlk159498802"/>
      <w:r>
        <w:rPr>
          <w:rFonts w:asciiTheme="minorHAnsi" w:hAnsiTheme="minorHAnsi" w:cstheme="minorHAnsi"/>
        </w:rPr>
        <w:t>A HITREG-ben szükséges jelenteni a garancia kedvezményezettjének adószámát</w:t>
      </w:r>
      <w:r w:rsidR="00C45930">
        <w:rPr>
          <w:rFonts w:asciiTheme="minorHAnsi" w:hAnsiTheme="minorHAnsi" w:cstheme="minorHAnsi"/>
        </w:rPr>
        <w:t>/azonosítóját</w:t>
      </w:r>
      <w:r w:rsidR="002A4829">
        <w:rPr>
          <w:rFonts w:asciiTheme="minorHAnsi" w:hAnsiTheme="minorHAnsi" w:cstheme="minorHAnsi"/>
        </w:rPr>
        <w:t xml:space="preserve">, amennyiben </w:t>
      </w:r>
      <w:r w:rsidR="00C45930">
        <w:rPr>
          <w:rFonts w:asciiTheme="minorHAnsi" w:hAnsiTheme="minorHAnsi" w:cstheme="minorHAnsi"/>
        </w:rPr>
        <w:t xml:space="preserve">az </w:t>
      </w:r>
      <w:r w:rsidR="002A4829">
        <w:rPr>
          <w:rFonts w:asciiTheme="minorHAnsi" w:hAnsiTheme="minorHAnsi" w:cstheme="minorHAnsi"/>
        </w:rPr>
        <w:t>rendelkezésre áll</w:t>
      </w:r>
      <w:r>
        <w:rPr>
          <w:rFonts w:asciiTheme="minorHAnsi" w:hAnsiTheme="minorHAnsi" w:cstheme="minorHAnsi"/>
        </w:rPr>
        <w:t xml:space="preserve">. </w:t>
      </w:r>
      <w:r w:rsidRPr="00D10776">
        <w:rPr>
          <w:rFonts w:asciiTheme="minorHAnsi" w:hAnsiTheme="minorHAnsi" w:cstheme="minorHAnsi"/>
          <w:i/>
          <w:iCs/>
        </w:rPr>
        <w:t xml:space="preserve">Ezen </w:t>
      </w:r>
      <w:r w:rsidR="00513B0D" w:rsidRPr="00D10776">
        <w:rPr>
          <w:rFonts w:asciiTheme="minorHAnsi" w:hAnsiTheme="minorHAnsi" w:cstheme="minorHAnsi"/>
          <w:i/>
          <w:iCs/>
        </w:rPr>
        <w:t>partnerek</w:t>
      </w:r>
      <w:r w:rsidR="00513B0D">
        <w:rPr>
          <w:rFonts w:asciiTheme="minorHAnsi" w:hAnsiTheme="minorHAnsi" w:cstheme="minorHAnsi"/>
        </w:rPr>
        <w:t xml:space="preserve"> </w:t>
      </w:r>
      <w:r w:rsidR="008452D2">
        <w:rPr>
          <w:rFonts w:asciiTheme="minorHAnsi" w:hAnsiTheme="minorHAnsi" w:cstheme="minorHAnsi"/>
        </w:rPr>
        <w:t xml:space="preserve">– azaz a garancia kedvezményezettek - </w:t>
      </w:r>
      <w:r>
        <w:rPr>
          <w:rFonts w:asciiTheme="minorHAnsi" w:hAnsiTheme="minorHAnsi" w:cstheme="minorHAnsi"/>
        </w:rPr>
        <w:t xml:space="preserve">esetén az </w:t>
      </w:r>
      <w:proofErr w:type="spellStart"/>
      <w:r w:rsidR="00513B0D">
        <w:rPr>
          <w:rFonts w:asciiTheme="minorHAnsi" w:hAnsiTheme="minorHAnsi" w:cstheme="minorHAnsi"/>
        </w:rPr>
        <w:t>UGYFL</w:t>
      </w:r>
      <w:proofErr w:type="spellEnd"/>
      <w:r w:rsidR="00513B0D">
        <w:rPr>
          <w:rFonts w:asciiTheme="minorHAnsi" w:hAnsiTheme="minorHAnsi" w:cstheme="minorHAnsi"/>
        </w:rPr>
        <w:t>/</w:t>
      </w:r>
      <w:proofErr w:type="spellStart"/>
      <w:r>
        <w:rPr>
          <w:rFonts w:asciiTheme="minorHAnsi" w:hAnsiTheme="minorHAnsi" w:cstheme="minorHAnsi"/>
        </w:rPr>
        <w:t>UGYFBV</w:t>
      </w:r>
      <w:proofErr w:type="spellEnd"/>
      <w:r>
        <w:rPr>
          <w:rFonts w:asciiTheme="minorHAnsi" w:hAnsiTheme="minorHAnsi" w:cstheme="minorHAnsi"/>
        </w:rPr>
        <w:t>/</w:t>
      </w:r>
      <w:proofErr w:type="spellStart"/>
      <w:r>
        <w:rPr>
          <w:rFonts w:asciiTheme="minorHAnsi" w:hAnsiTheme="minorHAnsi" w:cstheme="minorHAnsi"/>
        </w:rPr>
        <w:t>UGYFKV</w:t>
      </w:r>
      <w:proofErr w:type="spellEnd"/>
      <w:r>
        <w:rPr>
          <w:rFonts w:asciiTheme="minorHAnsi" w:hAnsiTheme="minorHAnsi" w:cstheme="minorHAnsi"/>
        </w:rPr>
        <w:t xml:space="preserve"> táblákban a „</w:t>
      </w:r>
      <w:r w:rsidR="00513B0D">
        <w:rPr>
          <w:rFonts w:asciiTheme="minorHAnsi" w:hAnsiTheme="minorHAnsi" w:cstheme="minorHAnsi"/>
        </w:rPr>
        <w:t xml:space="preserve">Partnertípus besorolás: </w:t>
      </w:r>
      <w:r w:rsidR="00513B0D" w:rsidRPr="00BB3673">
        <w:rPr>
          <w:rFonts w:asciiTheme="minorHAnsi" w:hAnsiTheme="minorHAnsi" w:cstheme="minorHAnsi"/>
        </w:rPr>
        <w:t>adós/adóstárs (DR)</w:t>
      </w:r>
      <w:r w:rsidR="00513B0D">
        <w:rPr>
          <w:rFonts w:asciiTheme="minorHAnsi" w:hAnsiTheme="minorHAnsi" w:cstheme="minorHAnsi"/>
        </w:rPr>
        <w:t xml:space="preserve">”/ </w:t>
      </w:r>
      <w:r>
        <w:rPr>
          <w:rFonts w:asciiTheme="minorHAnsi" w:hAnsiTheme="minorHAnsi" w:cstheme="minorHAnsi"/>
        </w:rPr>
        <w:t>„</w:t>
      </w:r>
      <w:r w:rsidRPr="00BB3673">
        <w:rPr>
          <w:rFonts w:asciiTheme="minorHAnsi" w:hAnsiTheme="minorHAnsi" w:cstheme="minorHAnsi"/>
        </w:rPr>
        <w:t>Vállalkozás partnertípus besorolása: adós/adóstárs (DR)</w:t>
      </w:r>
      <w:r>
        <w:rPr>
          <w:rFonts w:asciiTheme="minorHAnsi" w:hAnsiTheme="minorHAnsi" w:cstheme="minorHAnsi"/>
        </w:rPr>
        <w:t xml:space="preserve">” és </w:t>
      </w:r>
      <w:r w:rsidR="00513B0D">
        <w:rPr>
          <w:rFonts w:asciiTheme="minorHAnsi" w:hAnsiTheme="minorHAnsi" w:cstheme="minorHAnsi"/>
        </w:rPr>
        <w:t>a „P</w:t>
      </w:r>
      <w:r w:rsidR="00513B0D" w:rsidRPr="00BB3673">
        <w:rPr>
          <w:rFonts w:asciiTheme="minorHAnsi" w:hAnsiTheme="minorHAnsi" w:cstheme="minorHAnsi"/>
        </w:rPr>
        <w:t>artnertípus besorolása: fedezetnyújtó (PP)</w:t>
      </w:r>
      <w:r w:rsidR="00513B0D">
        <w:rPr>
          <w:rFonts w:asciiTheme="minorHAnsi" w:hAnsiTheme="minorHAnsi" w:cstheme="minorHAnsi"/>
        </w:rPr>
        <w:t xml:space="preserve">”/ </w:t>
      </w:r>
      <w:r>
        <w:rPr>
          <w:rFonts w:asciiTheme="minorHAnsi" w:hAnsiTheme="minorHAnsi" w:cstheme="minorHAnsi"/>
        </w:rPr>
        <w:t>„</w:t>
      </w:r>
      <w:r w:rsidRPr="00BB3673">
        <w:rPr>
          <w:rFonts w:asciiTheme="minorHAnsi" w:hAnsiTheme="minorHAnsi" w:cstheme="minorHAnsi"/>
        </w:rPr>
        <w:t>Vállalkozás partnertípus besorolása: fedezetnyújtó (PP)</w:t>
      </w:r>
      <w:r>
        <w:rPr>
          <w:rFonts w:asciiTheme="minorHAnsi" w:hAnsiTheme="minorHAnsi" w:cstheme="minorHAnsi"/>
        </w:rPr>
        <w:t xml:space="preserve">” mezőkben ’N’ értékkel kell </w:t>
      </w:r>
      <w:proofErr w:type="spellStart"/>
      <w:r>
        <w:rPr>
          <w:rFonts w:asciiTheme="minorHAnsi" w:hAnsiTheme="minorHAnsi" w:cstheme="minorHAnsi"/>
        </w:rPr>
        <w:t>flagelni</w:t>
      </w:r>
      <w:proofErr w:type="spellEnd"/>
      <w:r>
        <w:rPr>
          <w:rFonts w:asciiTheme="minorHAnsi" w:hAnsiTheme="minorHAnsi" w:cstheme="minorHAnsi"/>
        </w:rPr>
        <w:t xml:space="preserve">, a </w:t>
      </w:r>
      <w:r w:rsidR="00513B0D">
        <w:rPr>
          <w:rFonts w:asciiTheme="minorHAnsi" w:hAnsiTheme="minorHAnsi" w:cstheme="minorHAnsi"/>
        </w:rPr>
        <w:t xml:space="preserve">partnerről </w:t>
      </w:r>
      <w:r>
        <w:rPr>
          <w:rFonts w:asciiTheme="minorHAnsi" w:hAnsiTheme="minorHAnsi" w:cstheme="minorHAnsi"/>
        </w:rPr>
        <w:t xml:space="preserve">csak a </w:t>
      </w:r>
      <w:r w:rsidR="008A34ED">
        <w:rPr>
          <w:rFonts w:asciiTheme="minorHAnsi" w:hAnsiTheme="minorHAnsi" w:cstheme="minorHAnsi"/>
        </w:rPr>
        <w:t>„</w:t>
      </w:r>
      <w:r w:rsidR="008A34ED" w:rsidRPr="008A34ED">
        <w:rPr>
          <w:rFonts w:asciiTheme="minorHAnsi" w:hAnsiTheme="minorHAnsi" w:cstheme="minorHAnsi"/>
        </w:rPr>
        <w:t>Lakosság-önálló vállalkozó ügyfél anonim azonosító</w:t>
      </w:r>
      <w:r w:rsidR="008A34ED">
        <w:rPr>
          <w:rFonts w:asciiTheme="minorHAnsi" w:hAnsiTheme="minorHAnsi" w:cstheme="minorHAnsi"/>
        </w:rPr>
        <w:t>”-t</w:t>
      </w:r>
      <w:r w:rsidR="00513B0D">
        <w:rPr>
          <w:rFonts w:asciiTheme="minorHAnsi" w:hAnsiTheme="minorHAnsi" w:cstheme="minorHAnsi"/>
        </w:rPr>
        <w:t xml:space="preserve"> (</w:t>
      </w:r>
      <w:proofErr w:type="spellStart"/>
      <w:r w:rsidR="00513B0D">
        <w:rPr>
          <w:rFonts w:asciiTheme="minorHAnsi" w:hAnsiTheme="minorHAnsi" w:cstheme="minorHAnsi"/>
        </w:rPr>
        <w:t>UGYFL</w:t>
      </w:r>
      <w:proofErr w:type="spellEnd"/>
      <w:r w:rsidR="00513B0D">
        <w:rPr>
          <w:rFonts w:asciiTheme="minorHAnsi" w:hAnsiTheme="minorHAnsi" w:cstheme="minorHAnsi"/>
        </w:rPr>
        <w:t>)</w:t>
      </w:r>
      <w:r w:rsidR="00A11732">
        <w:rPr>
          <w:rFonts w:asciiTheme="minorHAnsi" w:hAnsiTheme="minorHAnsi" w:cstheme="minorHAnsi"/>
        </w:rPr>
        <w:t xml:space="preserve"> </w:t>
      </w:r>
      <w:r w:rsidR="00513B0D">
        <w:rPr>
          <w:rFonts w:asciiTheme="minorHAnsi" w:hAnsiTheme="minorHAnsi" w:cstheme="minorHAnsi"/>
        </w:rPr>
        <w:t>/</w:t>
      </w:r>
      <w:r w:rsidR="008A34ED">
        <w:rPr>
          <w:rFonts w:asciiTheme="minorHAnsi" w:hAnsiTheme="minorHAnsi" w:cstheme="minorHAnsi"/>
        </w:rPr>
        <w:t xml:space="preserve"> „</w:t>
      </w:r>
      <w:r w:rsidR="008A34ED" w:rsidRPr="008A34ED">
        <w:rPr>
          <w:rFonts w:asciiTheme="minorHAnsi" w:hAnsiTheme="minorHAnsi" w:cstheme="minorHAnsi"/>
        </w:rPr>
        <w:t>Belföldi vállalkozás törzsszáma</w:t>
      </w:r>
      <w:r w:rsidR="008A34ED">
        <w:rPr>
          <w:rFonts w:asciiTheme="minorHAnsi" w:hAnsiTheme="minorHAnsi" w:cstheme="minorHAnsi"/>
        </w:rPr>
        <w:t>”-t</w:t>
      </w:r>
      <w:r>
        <w:rPr>
          <w:rFonts w:asciiTheme="minorHAnsi" w:hAnsiTheme="minorHAnsi" w:cstheme="minorHAnsi"/>
        </w:rPr>
        <w:t xml:space="preserve"> </w:t>
      </w:r>
      <w:r w:rsidR="00513B0D">
        <w:rPr>
          <w:rFonts w:asciiTheme="minorHAnsi" w:hAnsiTheme="minorHAnsi" w:cstheme="minorHAnsi"/>
        </w:rPr>
        <w:t>(</w:t>
      </w:r>
      <w:proofErr w:type="spellStart"/>
      <w:r w:rsidR="00513B0D">
        <w:rPr>
          <w:rFonts w:asciiTheme="minorHAnsi" w:hAnsiTheme="minorHAnsi" w:cstheme="minorHAnsi"/>
        </w:rPr>
        <w:t>UGYFBV</w:t>
      </w:r>
      <w:proofErr w:type="spellEnd"/>
      <w:r w:rsidR="00513B0D">
        <w:rPr>
          <w:rFonts w:asciiTheme="minorHAnsi" w:hAnsiTheme="minorHAnsi" w:cstheme="minorHAnsi"/>
        </w:rPr>
        <w:t>)</w:t>
      </w:r>
      <w:r>
        <w:rPr>
          <w:rFonts w:asciiTheme="minorHAnsi" w:hAnsiTheme="minorHAnsi" w:cstheme="minorHAnsi"/>
        </w:rPr>
        <w:t xml:space="preserve"> kell jelenteni</w:t>
      </w:r>
      <w:r w:rsidR="00513B0D">
        <w:rPr>
          <w:rFonts w:asciiTheme="minorHAnsi" w:hAnsiTheme="minorHAnsi" w:cstheme="minorHAnsi"/>
        </w:rPr>
        <w:t>, külföldi partner esetén (</w:t>
      </w:r>
      <w:proofErr w:type="spellStart"/>
      <w:r w:rsidR="00513B0D">
        <w:rPr>
          <w:rFonts w:asciiTheme="minorHAnsi" w:hAnsiTheme="minorHAnsi" w:cstheme="minorHAnsi"/>
        </w:rPr>
        <w:t>UGYFKV</w:t>
      </w:r>
      <w:proofErr w:type="spellEnd"/>
      <w:r w:rsidR="00513B0D">
        <w:rPr>
          <w:rFonts w:asciiTheme="minorHAnsi" w:hAnsiTheme="minorHAnsi" w:cstheme="minorHAnsi"/>
        </w:rPr>
        <w:t xml:space="preserve">) pedig a </w:t>
      </w:r>
      <w:r w:rsidR="00A11732">
        <w:rPr>
          <w:rFonts w:asciiTheme="minorHAnsi" w:hAnsiTheme="minorHAnsi" w:cstheme="minorHAnsi"/>
        </w:rPr>
        <w:t>”</w:t>
      </w:r>
      <w:r w:rsidR="00A11732" w:rsidRPr="00A11732">
        <w:t xml:space="preserve"> </w:t>
      </w:r>
      <w:r w:rsidR="00A11732" w:rsidRPr="00A11732">
        <w:rPr>
          <w:rFonts w:asciiTheme="minorHAnsi" w:hAnsiTheme="minorHAnsi" w:cstheme="minorHAnsi"/>
        </w:rPr>
        <w:t>Vállalkozás külföldi azonosító</w:t>
      </w:r>
      <w:r w:rsidR="00A11732">
        <w:rPr>
          <w:rFonts w:asciiTheme="minorHAnsi" w:hAnsiTheme="minorHAnsi" w:cstheme="minorHAnsi"/>
        </w:rPr>
        <w:t>” mezőnél</w:t>
      </w:r>
      <w:r w:rsidR="00513B0D">
        <w:rPr>
          <w:rFonts w:asciiTheme="minorHAnsi" w:hAnsiTheme="minorHAnsi" w:cstheme="minorHAnsi"/>
        </w:rPr>
        <w:t xml:space="preserve"> leírtak szerint kell eljárni.</w:t>
      </w:r>
      <w:r>
        <w:rPr>
          <w:rFonts w:asciiTheme="minorHAnsi" w:hAnsiTheme="minorHAnsi" w:cstheme="minorHAnsi"/>
        </w:rPr>
        <w:t xml:space="preserve"> </w:t>
      </w:r>
      <w:r w:rsidR="00513B0D">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INST_UGYF</w:t>
      </w:r>
      <w:proofErr w:type="spellEnd"/>
      <w:r>
        <w:rPr>
          <w:rFonts w:asciiTheme="minorHAnsi" w:hAnsiTheme="minorHAnsi" w:cstheme="minorHAnsi"/>
        </w:rPr>
        <w:t xml:space="preserve"> táblában </w:t>
      </w:r>
      <w:r w:rsidR="008452D2" w:rsidRPr="00AF38FB">
        <w:rPr>
          <w:color w:val="000000" w:themeColor="text1"/>
        </w:rPr>
        <w:t xml:space="preserve">garancia kedvezményezett esetén </w:t>
      </w:r>
      <w:r>
        <w:rPr>
          <w:rFonts w:asciiTheme="minorHAnsi" w:hAnsiTheme="minorHAnsi" w:cstheme="minorHAnsi"/>
        </w:rPr>
        <w:t>az új, ’</w:t>
      </w:r>
      <w:proofErr w:type="spellStart"/>
      <w:r>
        <w:rPr>
          <w:rFonts w:asciiTheme="minorHAnsi" w:hAnsiTheme="minorHAnsi" w:cstheme="minorHAnsi"/>
        </w:rPr>
        <w:t>GAR_KEDV</w:t>
      </w:r>
      <w:proofErr w:type="spellEnd"/>
      <w:r>
        <w:rPr>
          <w:rFonts w:asciiTheme="minorHAnsi" w:hAnsiTheme="minorHAnsi" w:cstheme="minorHAnsi"/>
        </w:rPr>
        <w:t>’ kódértéket kell alkalmazni az „Ü</w:t>
      </w:r>
      <w:r w:rsidR="00F7766B">
        <w:rPr>
          <w:rFonts w:asciiTheme="minorHAnsi" w:hAnsiTheme="minorHAnsi" w:cstheme="minorHAnsi"/>
        </w:rPr>
        <w:t>gyfélminőség”</w:t>
      </w:r>
      <w:r>
        <w:rPr>
          <w:rFonts w:asciiTheme="minorHAnsi" w:hAnsiTheme="minorHAnsi" w:cstheme="minorHAnsi"/>
        </w:rPr>
        <w:t xml:space="preserve"> mezőben.</w:t>
      </w:r>
      <w:r w:rsidR="005357A5">
        <w:rPr>
          <w:rFonts w:asciiTheme="minorHAnsi" w:hAnsiTheme="minorHAnsi" w:cstheme="minorHAnsi"/>
        </w:rPr>
        <w:t xml:space="preserve"> A kedvezményezett mindaddig jelentendő, ameddig a kibocsátott garancia él, annak megszűnése után a kedvezményezett sem jelentendő.</w:t>
      </w:r>
      <w:r w:rsidR="008452D2">
        <w:rPr>
          <w:rFonts w:asciiTheme="minorHAnsi" w:hAnsiTheme="minorHAnsi" w:cstheme="minorHAnsi"/>
        </w:rPr>
        <w:t xml:space="preserve"> A ’</w:t>
      </w:r>
      <w:proofErr w:type="spellStart"/>
      <w:r w:rsidR="008452D2">
        <w:rPr>
          <w:rFonts w:asciiTheme="minorHAnsi" w:hAnsiTheme="minorHAnsi" w:cstheme="minorHAnsi"/>
        </w:rPr>
        <w:t>GAR_KEDV</w:t>
      </w:r>
      <w:proofErr w:type="spellEnd"/>
      <w:r w:rsidR="008452D2">
        <w:rPr>
          <w:rFonts w:asciiTheme="minorHAnsi" w:hAnsiTheme="minorHAnsi" w:cstheme="minorHAnsi"/>
        </w:rPr>
        <w:t>’ kódérték megnevezése garancia kedvezményezettje, csak ezen típusú partnerek esetén alkalmazható.</w:t>
      </w:r>
    </w:p>
    <w:bookmarkEnd w:id="409"/>
    <w:p w14:paraId="3F2E50CC" w14:textId="53656CC5" w:rsidR="00CA2712" w:rsidRDefault="00CA2712" w:rsidP="00CA2712">
      <w:pPr>
        <w:rPr>
          <w:rFonts w:asciiTheme="minorHAnsi" w:hAnsiTheme="minorHAnsi" w:cstheme="minorHAnsi"/>
        </w:rPr>
      </w:pPr>
      <w:r w:rsidRPr="002D3122">
        <w:rPr>
          <w:rFonts w:asciiTheme="minorHAnsi" w:hAnsiTheme="minorHAnsi" w:cstheme="minorHAnsi"/>
        </w:rPr>
        <w:t xml:space="preserve">A GARANCIA és </w:t>
      </w:r>
      <w:proofErr w:type="spellStart"/>
      <w:r w:rsidRPr="002D3122">
        <w:rPr>
          <w:rFonts w:asciiTheme="minorHAnsi" w:hAnsiTheme="minorHAnsi" w:cstheme="minorHAnsi"/>
        </w:rPr>
        <w:t>EGYEB_OFFB</w:t>
      </w:r>
      <w:proofErr w:type="spellEnd"/>
      <w:r w:rsidRPr="002D3122">
        <w:rPr>
          <w:rFonts w:asciiTheme="minorHAnsi" w:hAnsiTheme="minorHAnsi" w:cstheme="minorHAnsi"/>
        </w:rPr>
        <w:t xml:space="preserve"> instrumentumokhoz nem szükséges az alábbi táblákat tölteni: </w:t>
      </w:r>
      <w:proofErr w:type="spellStart"/>
      <w:r w:rsidRPr="002D3122">
        <w:rPr>
          <w:rFonts w:asciiTheme="minorHAnsi" w:hAnsiTheme="minorHAnsi" w:cstheme="minorHAnsi"/>
        </w:rPr>
        <w:t>FOLY</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TORL</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ELOT</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HKIV</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HBIR</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ESRB</w:t>
      </w:r>
      <w:proofErr w:type="spellEnd"/>
      <w:r w:rsidRPr="002D3122">
        <w:rPr>
          <w:rFonts w:asciiTheme="minorHAnsi" w:hAnsiTheme="minorHAnsi" w:cstheme="minorHAnsi"/>
        </w:rPr>
        <w:t xml:space="preserve">, </w:t>
      </w:r>
      <w:proofErr w:type="spellStart"/>
      <w:r w:rsidR="00CB26FA">
        <w:rPr>
          <w:rFonts w:asciiTheme="minorHAnsi" w:hAnsiTheme="minorHAnsi" w:cstheme="minorHAnsi"/>
        </w:rPr>
        <w:t>KESD</w:t>
      </w:r>
      <w:proofErr w:type="spellEnd"/>
      <w:r w:rsidR="00CB26FA">
        <w:rPr>
          <w:rFonts w:asciiTheme="minorHAnsi" w:hAnsiTheme="minorHAnsi" w:cstheme="minorHAnsi"/>
        </w:rPr>
        <w:t xml:space="preserve">, </w:t>
      </w:r>
      <w:proofErr w:type="spellStart"/>
      <w:r w:rsidRPr="002D3122">
        <w:rPr>
          <w:rFonts w:asciiTheme="minorHAnsi" w:hAnsiTheme="minorHAnsi" w:cstheme="minorHAnsi"/>
        </w:rPr>
        <w:t>INST_</w:t>
      </w:r>
      <w:proofErr w:type="gramStart"/>
      <w:r w:rsidRPr="002D3122">
        <w:rPr>
          <w:rFonts w:asciiTheme="minorHAnsi" w:hAnsiTheme="minorHAnsi" w:cstheme="minorHAnsi"/>
        </w:rPr>
        <w:t>KAM</w:t>
      </w:r>
      <w:proofErr w:type="spellEnd"/>
      <w:r w:rsidR="003909DB" w:rsidRPr="003909DB">
        <w:rPr>
          <w:rFonts w:asciiTheme="minorHAnsi" w:hAnsiTheme="minorHAnsi" w:cstheme="minorHAnsi"/>
        </w:rPr>
        <w:t xml:space="preserve"> </w:t>
      </w:r>
      <w:r w:rsidR="003909DB">
        <w:rPr>
          <w:rFonts w:asciiTheme="minorHAnsi" w:hAnsiTheme="minorHAnsi" w:cstheme="minorHAnsi"/>
        </w:rPr>
        <w:t>,</w:t>
      </w:r>
      <w:proofErr w:type="gramEnd"/>
      <w:r w:rsidR="003909DB">
        <w:rPr>
          <w:rFonts w:asciiTheme="minorHAnsi" w:hAnsiTheme="minorHAnsi" w:cstheme="minorHAnsi"/>
        </w:rPr>
        <w:t xml:space="preserve"> </w:t>
      </w:r>
      <w:proofErr w:type="spellStart"/>
      <w:r w:rsidR="003909DB">
        <w:rPr>
          <w:rFonts w:asciiTheme="minorHAnsi" w:hAnsiTheme="minorHAnsi" w:cstheme="minorHAnsi"/>
        </w:rPr>
        <w:t>TAX_UGYF</w:t>
      </w:r>
      <w:proofErr w:type="spellEnd"/>
      <w:r w:rsidRPr="002D3122">
        <w:rPr>
          <w:rFonts w:asciiTheme="minorHAnsi" w:hAnsiTheme="minorHAnsi" w:cstheme="minorHAnsi"/>
        </w:rPr>
        <w:t>.</w:t>
      </w:r>
      <w:r w:rsidR="00CB26FA">
        <w:rPr>
          <w:rFonts w:asciiTheme="minorHAnsi" w:hAnsiTheme="minorHAnsi" w:cstheme="minorHAnsi"/>
        </w:rPr>
        <w:t xml:space="preserve"> A fel nem sorolt és fentiekben nem részletezett táblákat (pl. ügyféltáblák, fedezettáblák, kapcsolótáblák) a hitelkeretekkel azonos logika mentén kell jelenteni garanciák és egyéb mérlegen kívüli kötelezettségek esetén.</w:t>
      </w:r>
    </w:p>
    <w:p w14:paraId="459D58D2" w14:textId="668D8422" w:rsidR="00B24146" w:rsidRDefault="00B24146" w:rsidP="00CA2712">
      <w:pPr>
        <w:rPr>
          <w:rFonts w:asciiTheme="minorHAnsi" w:hAnsiTheme="minorHAnsi" w:cstheme="minorHAnsi"/>
        </w:rPr>
      </w:pPr>
      <w:r w:rsidRPr="00C9650E">
        <w:rPr>
          <w:rFonts w:asciiTheme="minorHAnsi" w:hAnsiTheme="minorHAnsi" w:cstheme="minorHAnsi"/>
        </w:rPr>
        <w:t xml:space="preserve">A projekthitelekhez kapcsolódó mérlegen kívüli kötelezettségvállalások esetén a legnagyobb szerződéses összegű kapcsolódó projekthitel adatait kell „örökíteni” a projekthitelhez kapcsolódó mezőkben, egyidejűleg a </w:t>
      </w:r>
      <w:r w:rsidRPr="00C9650E">
        <w:rPr>
          <w:rFonts w:asciiTheme="minorHAnsi" w:hAnsiTheme="minorHAnsi" w:cstheme="minorHAnsi"/>
          <w:b/>
          <w:bCs/>
        </w:rPr>
        <w:t>„Projekttel kapcsolatos egyéb hitelintézeti kockázatvállalás?”</w:t>
      </w:r>
      <w:r w:rsidRPr="00C9650E">
        <w:rPr>
          <w:rFonts w:asciiTheme="minorHAnsi" w:hAnsiTheme="minorHAnsi" w:cstheme="minorHAnsi"/>
        </w:rPr>
        <w:t xml:space="preserve"> mezőben ’I’ érték jelentendő. Adott projekthitelhez kapcsolódó mérlegen kívüli kötelezettségvállalások aggregált összege jelentendő továbbra is a </w:t>
      </w:r>
      <w:r w:rsidRPr="00C9650E">
        <w:rPr>
          <w:rFonts w:asciiTheme="minorHAnsi" w:hAnsiTheme="minorHAnsi" w:cstheme="minorHAnsi"/>
          <w:b/>
          <w:bCs/>
        </w:rPr>
        <w:t xml:space="preserve">„Projekttel kapcsolatos egyéb hitelintézeti </w:t>
      </w:r>
      <w:r w:rsidRPr="00C9650E">
        <w:rPr>
          <w:rFonts w:asciiTheme="minorHAnsi" w:hAnsiTheme="minorHAnsi" w:cstheme="minorHAnsi"/>
          <w:b/>
          <w:bCs/>
          <w:i/>
          <w:iCs/>
        </w:rPr>
        <w:t>mérlegen kívüli</w:t>
      </w:r>
      <w:r w:rsidRPr="00C9650E">
        <w:rPr>
          <w:rFonts w:asciiTheme="minorHAnsi" w:hAnsiTheme="minorHAnsi" w:cstheme="minorHAnsi"/>
          <w:b/>
          <w:bCs/>
        </w:rPr>
        <w:t xml:space="preserve"> kötelezettségvállalás nyilvántartási értéke”</w:t>
      </w:r>
      <w:r w:rsidRPr="00C9650E">
        <w:rPr>
          <w:rFonts w:asciiTheme="minorHAnsi" w:hAnsiTheme="minorHAnsi" w:cstheme="minorHAnsi"/>
        </w:rPr>
        <w:t xml:space="preserve"> mezőben. Adott projekthez kapcsolódó mérlegen kívüli kötelezettségvállalások </w:t>
      </w:r>
      <w:r w:rsidR="008A4902" w:rsidRPr="00C9650E">
        <w:rPr>
          <w:rFonts w:asciiTheme="minorHAnsi" w:hAnsiTheme="minorHAnsi" w:cstheme="minorHAnsi"/>
        </w:rPr>
        <w:t>értéke ki kell adja az ebben a mezőben jelentett értéket. Befogadási szabály nem kerül erre az összefüggésre, hiszen az adott hitelhez kapcsolódó mérlegen kívüli tételek köre automatikusan nem határozható meg.</w:t>
      </w:r>
    </w:p>
    <w:p w14:paraId="19E38D02" w14:textId="77777777" w:rsidR="00F41E06" w:rsidRDefault="00F41E06" w:rsidP="00CA2712">
      <w:pPr>
        <w:rPr>
          <w:rFonts w:asciiTheme="minorHAnsi" w:hAnsiTheme="minorHAnsi" w:cstheme="minorHAnsi"/>
        </w:rPr>
      </w:pPr>
    </w:p>
    <w:p w14:paraId="08EB94C5" w14:textId="7AFEBD34" w:rsidR="00F41E06" w:rsidRDefault="00F41E06" w:rsidP="00F41E06">
      <w:pPr>
        <w:pStyle w:val="Cmsor3"/>
        <w:rPr>
          <w:b/>
          <w:bCs w:val="0"/>
        </w:rPr>
      </w:pPr>
      <w:bookmarkStart w:id="410" w:name="_Toc188019126"/>
      <w:proofErr w:type="spellStart"/>
      <w:r>
        <w:rPr>
          <w:b/>
          <w:bCs w:val="0"/>
        </w:rPr>
        <w:t>CSOK</w:t>
      </w:r>
      <w:proofErr w:type="spellEnd"/>
      <w:r>
        <w:rPr>
          <w:b/>
          <w:bCs w:val="0"/>
        </w:rPr>
        <w:t xml:space="preserve"> támogatások jelentési módja</w:t>
      </w:r>
      <w:bookmarkEnd w:id="410"/>
    </w:p>
    <w:p w14:paraId="7F4F68A4" w14:textId="77777777" w:rsidR="00F41E06" w:rsidRDefault="00F41E06" w:rsidP="00F41E06">
      <w:pPr>
        <w:spacing w:after="0"/>
        <w:rPr>
          <w:rFonts w:asciiTheme="minorHAnsi" w:eastAsia="Times New Roman" w:hAnsiTheme="minorHAnsi" w:cstheme="minorHAnsi"/>
        </w:rPr>
      </w:pPr>
    </w:p>
    <w:p w14:paraId="1AF7E24B" w14:textId="2AD7B4F1" w:rsidR="00F41E06" w:rsidRDefault="00F41E06" w:rsidP="00F41E06">
      <w:pPr>
        <w:pStyle w:val="Listaszerbekezds"/>
        <w:numPr>
          <w:ilvl w:val="0"/>
          <w:numId w:val="0"/>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2022. június vonatkozási időtől kezdődően</w:t>
      </w:r>
      <w:r>
        <w:rPr>
          <w:rFonts w:asciiTheme="minorHAnsi" w:eastAsia="Times New Roman" w:hAnsiTheme="minorHAnsi" w:cstheme="minorHAnsi"/>
        </w:rPr>
        <w:t xml:space="preserve"> 2023. december vonatkozási időig </w:t>
      </w:r>
      <w:r w:rsidRPr="006C72EB">
        <w:rPr>
          <w:rFonts w:asciiTheme="minorHAnsi" w:eastAsia="Times New Roman" w:hAnsiTheme="minorHAnsi" w:cstheme="minorHAnsi"/>
        </w:rPr>
        <w:t>a következőképpen kell eljárni</w:t>
      </w:r>
      <w:r>
        <w:rPr>
          <w:rFonts w:asciiTheme="minorHAnsi" w:eastAsia="Times New Roman" w:hAnsiTheme="minorHAnsi" w:cstheme="minorHAnsi"/>
        </w:rPr>
        <w:t xml:space="preserve"> </w:t>
      </w:r>
      <w:r w:rsidRPr="006C72EB">
        <w:rPr>
          <w:rFonts w:asciiTheme="minorHAnsi" w:eastAsia="Times New Roman" w:hAnsiTheme="minorHAnsi" w:cstheme="minorHAnsi"/>
        </w:rPr>
        <w:t xml:space="preserve">a K23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támogatással kapcsolatos kódértékeinek megfeleltetés</w:t>
      </w:r>
      <w:r>
        <w:rPr>
          <w:rFonts w:asciiTheme="minorHAnsi" w:eastAsia="Times New Roman" w:hAnsiTheme="minorHAnsi" w:cstheme="minorHAnsi"/>
        </w:rPr>
        <w:t>e tekintetében</w:t>
      </w:r>
      <w:r w:rsidRPr="006C72EB">
        <w:rPr>
          <w:rFonts w:asciiTheme="minorHAnsi" w:eastAsia="Times New Roman" w:hAnsiTheme="minorHAnsi" w:cstheme="minorHAnsi"/>
        </w:rPr>
        <w:t>:</w:t>
      </w:r>
    </w:p>
    <w:p w14:paraId="32B121F3" w14:textId="77777777" w:rsidR="00F41E06" w:rsidRPr="006C72EB" w:rsidRDefault="00F41E06" w:rsidP="00F41E06">
      <w:pPr>
        <w:pStyle w:val="Listaszerbekezds"/>
        <w:numPr>
          <w:ilvl w:val="0"/>
          <w:numId w:val="0"/>
        </w:numPr>
        <w:spacing w:after="0"/>
        <w:contextualSpacing w:val="0"/>
        <w:rPr>
          <w:rFonts w:asciiTheme="minorHAnsi" w:eastAsia="Times New Roman" w:hAnsiTheme="minorHAnsi" w:cstheme="minorHAnsi"/>
        </w:rPr>
      </w:pPr>
    </w:p>
    <w:p w14:paraId="507044CA" w14:textId="2B5CC72B" w:rsidR="00F41E06"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5687A7E" w14:textId="77777777" w:rsidR="005F7760" w:rsidRDefault="005F7760" w:rsidP="00F41E06">
      <w:pPr>
        <w:pStyle w:val="Listaszerbekezds"/>
        <w:numPr>
          <w:ilvl w:val="0"/>
          <w:numId w:val="0"/>
        </w:numPr>
        <w:spacing w:after="0"/>
        <w:contextualSpacing w:val="0"/>
        <w:rPr>
          <w:rFonts w:asciiTheme="minorHAnsi" w:eastAsia="Times New Roman" w:hAnsiTheme="minorHAnsi" w:cstheme="minorHAnsi"/>
        </w:rPr>
      </w:pPr>
    </w:p>
    <w:p w14:paraId="47980898" w14:textId="494985C2" w:rsidR="005F7760" w:rsidRPr="006C72EB" w:rsidRDefault="005F7760" w:rsidP="00F41E06">
      <w:pPr>
        <w:pStyle w:val="Listaszerbekezds"/>
        <w:numPr>
          <w:ilvl w:val="0"/>
          <w:numId w:val="0"/>
        </w:numPr>
        <w:spacing w:after="0"/>
        <w:contextualSpacing w:val="0"/>
        <w:rPr>
          <w:rFonts w:asciiTheme="minorHAnsi" w:eastAsia="Times New Roman" w:hAnsiTheme="minorHAnsi" w:cstheme="minorHAnsi"/>
        </w:rPr>
      </w:pPr>
      <w:r w:rsidRPr="005F7760">
        <w:rPr>
          <w:noProof/>
        </w:rPr>
        <w:drawing>
          <wp:inline distT="0" distB="0" distL="0" distR="0" wp14:anchorId="3DFCB701" wp14:editId="7FBF4441">
            <wp:extent cx="6047740" cy="3085465"/>
            <wp:effectExtent l="0" t="0" r="0" b="635"/>
            <wp:docPr id="28155065"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47740" cy="3085465"/>
                    </a:xfrm>
                    <a:prstGeom prst="rect">
                      <a:avLst/>
                    </a:prstGeom>
                    <a:noFill/>
                    <a:ln>
                      <a:noFill/>
                    </a:ln>
                  </pic:spPr>
                </pic:pic>
              </a:graphicData>
            </a:graphic>
          </wp:inline>
        </w:drawing>
      </w:r>
    </w:p>
    <w:p w14:paraId="7E0BC73B" w14:textId="77777777" w:rsidR="00F41E06" w:rsidRPr="006C72EB"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1876502" w14:textId="7E8D8F9D" w:rsidR="00F41E06" w:rsidRDefault="00F41E06" w:rsidP="00F41E06">
      <w:pPr>
        <w:pStyle w:val="Listaszerbekezds"/>
        <w:numPr>
          <w:ilvl w:val="0"/>
          <w:numId w:val="0"/>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Fontos kiemelni </w:t>
      </w:r>
      <w:r w:rsidR="00371748">
        <w:rPr>
          <w:rFonts w:asciiTheme="minorHAnsi" w:eastAsia="Times New Roman" w:hAnsiTheme="minorHAnsi" w:cstheme="minorHAnsi"/>
        </w:rPr>
        <w:t xml:space="preserve">a táblázattal kapcsolatban </w:t>
      </w:r>
      <w:r>
        <w:rPr>
          <w:rFonts w:asciiTheme="minorHAnsi" w:eastAsia="Times New Roman" w:hAnsiTheme="minorHAnsi" w:cstheme="minorHAnsi"/>
        </w:rPr>
        <w:t>az alábbiakat:</w:t>
      </w:r>
    </w:p>
    <w:p w14:paraId="24E71813" w14:textId="391CCB35" w:rsidR="00F41E06" w:rsidRDefault="00F41E06" w:rsidP="00F86D1F">
      <w:pPr>
        <w:pStyle w:val="Listaszerbekezds"/>
        <w:numPr>
          <w:ilvl w:val="0"/>
          <w:numId w:val="95"/>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Amennyiben a támogatott hitel mellé annak maximált felső értéke miatt normál piaci hitel kerül felvételre egyazon ügyfél által egyazon hitelcélra, a normál hitel a K23-as jelentésben </w:t>
      </w:r>
      <w:proofErr w:type="spellStart"/>
      <w:r w:rsidRPr="006C72EB">
        <w:rPr>
          <w:rFonts w:asciiTheme="minorHAnsi" w:eastAsia="Times New Roman" w:hAnsiTheme="minorHAnsi" w:cstheme="minorHAnsi"/>
        </w:rPr>
        <w:t>CSKP</w:t>
      </w:r>
      <w:proofErr w:type="spellEnd"/>
      <w:r w:rsidRPr="006C72EB">
        <w:rPr>
          <w:rFonts w:asciiTheme="minorHAnsi" w:eastAsia="Times New Roman" w:hAnsiTheme="minorHAnsi" w:cstheme="minorHAnsi"/>
        </w:rPr>
        <w:t xml:space="preserve"> kódértéken kell szerepeljen, ennek megfelelően a HITREG-ben a „Hitelkonstrukció” mezőben ’</w:t>
      </w:r>
      <w:proofErr w:type="spellStart"/>
      <w:r w:rsidRPr="006C72EB">
        <w:rPr>
          <w:rFonts w:asciiTheme="minorHAnsi" w:eastAsia="Times New Roman" w:hAnsiTheme="minorHAnsi" w:cstheme="minorHAnsi"/>
        </w:rPr>
        <w:t>NEM_TAM</w:t>
      </w:r>
      <w:proofErr w:type="spellEnd"/>
      <w:r w:rsidRPr="006C72EB">
        <w:rPr>
          <w:rFonts w:asciiTheme="minorHAnsi" w:eastAsia="Times New Roman" w:hAnsiTheme="minorHAnsi" w:cstheme="minorHAnsi"/>
        </w:rPr>
        <w:t xml:space="preserve">’ kódérték, az „Állami támogatás pl.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kapcsolódik-e az instrumentumhoz?” mezőben pedig az a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kódérték szerepeltetendő, ami a támogatott ágon is szerepel (</w:t>
      </w:r>
      <w:proofErr w:type="spellStart"/>
      <w:r w:rsidRPr="006C72EB">
        <w:rPr>
          <w:rFonts w:asciiTheme="minorHAnsi" w:eastAsia="Times New Roman" w:hAnsiTheme="minorHAnsi" w:cstheme="minorHAnsi"/>
        </w:rPr>
        <w:t>CSKK</w:t>
      </w:r>
      <w:proofErr w:type="spellEnd"/>
      <w:r w:rsidRPr="006C72EB">
        <w:rPr>
          <w:rFonts w:asciiTheme="minorHAnsi" w:eastAsia="Times New Roman" w:hAnsiTheme="minorHAnsi" w:cstheme="minorHAnsi"/>
        </w:rPr>
        <w:t xml:space="preserve">, CSK2, CSK3 vagy </w:t>
      </w:r>
      <w:proofErr w:type="spellStart"/>
      <w:r w:rsidRPr="006C72EB">
        <w:rPr>
          <w:rFonts w:asciiTheme="minorHAnsi" w:eastAsia="Times New Roman" w:hAnsiTheme="minorHAnsi" w:cstheme="minorHAnsi"/>
        </w:rPr>
        <w:t>CSKT</w:t>
      </w:r>
      <w:proofErr w:type="spellEnd"/>
      <w:r w:rsidRPr="006C72EB">
        <w:rPr>
          <w:rFonts w:asciiTheme="minorHAnsi" w:eastAsia="Times New Roman" w:hAnsiTheme="minorHAnsi" w:cstheme="minorHAnsi"/>
        </w:rPr>
        <w:t>).</w:t>
      </w:r>
    </w:p>
    <w:p w14:paraId="38D9F39F" w14:textId="77798F7A" w:rsidR="00371748" w:rsidRDefault="00371748" w:rsidP="00F41E06">
      <w:pPr>
        <w:pStyle w:val="Listaszerbekezds"/>
        <w:numPr>
          <w:ilvl w:val="0"/>
          <w:numId w:val="95"/>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CSKK</w:t>
      </w:r>
      <w:proofErr w:type="spellEnd"/>
      <w:r>
        <w:rPr>
          <w:rFonts w:asciiTheme="minorHAnsi" w:eastAsia="Times New Roman" w:hAnsiTheme="minorHAnsi" w:cstheme="minorHAnsi"/>
        </w:rPr>
        <w:t xml:space="preserve">, CSK2, CSK3 kódok esetén a </w:t>
      </w:r>
      <w:r w:rsidRPr="006C72EB">
        <w:rPr>
          <w:rFonts w:asciiTheme="minorHAnsi" w:eastAsia="Times New Roman" w:hAnsiTheme="minorHAnsi" w:cstheme="minorHAnsi"/>
        </w:rPr>
        <w:t>„</w:t>
      </w:r>
      <w:r w:rsidR="005F7760">
        <w:rPr>
          <w:rFonts w:asciiTheme="minorHAnsi" w:eastAsia="Times New Roman" w:hAnsiTheme="minorHAnsi" w:cstheme="minorHAnsi"/>
        </w:rPr>
        <w:t>Hitelkonstrukció</w:t>
      </w:r>
      <w:r w:rsidRPr="006C72EB">
        <w:rPr>
          <w:rFonts w:asciiTheme="minorHAnsi" w:eastAsia="Times New Roman" w:hAnsiTheme="minorHAnsi" w:cstheme="minorHAnsi"/>
        </w:rPr>
        <w:t>” mezőben</w:t>
      </w:r>
      <w:r>
        <w:rPr>
          <w:rFonts w:asciiTheme="minorHAnsi" w:eastAsia="Times New Roman" w:hAnsiTheme="minorHAnsi" w:cstheme="minorHAnsi"/>
        </w:rPr>
        <w:t xml:space="preserve"> ’</w:t>
      </w:r>
      <w:proofErr w:type="spellStart"/>
      <w:r>
        <w:rPr>
          <w:rFonts w:asciiTheme="minorHAnsi" w:eastAsia="Times New Roman" w:hAnsiTheme="minorHAnsi" w:cstheme="minorHAnsi"/>
        </w:rPr>
        <w:t>EGYEB</w:t>
      </w:r>
      <w:proofErr w:type="spellEnd"/>
      <w:r>
        <w:rPr>
          <w:rFonts w:asciiTheme="minorHAnsi" w:eastAsia="Times New Roman" w:hAnsiTheme="minorHAnsi" w:cstheme="minorHAnsi"/>
        </w:rPr>
        <w:t>’ vagy ’</w:t>
      </w:r>
      <w:proofErr w:type="spellStart"/>
      <w:r>
        <w:rPr>
          <w:rFonts w:asciiTheme="minorHAnsi" w:eastAsia="Times New Roman" w:hAnsiTheme="minorHAnsi" w:cstheme="minorHAnsi"/>
        </w:rPr>
        <w:t>NHPZ</w:t>
      </w:r>
      <w:proofErr w:type="spellEnd"/>
      <w:r>
        <w:rPr>
          <w:rFonts w:asciiTheme="minorHAnsi" w:eastAsia="Times New Roman" w:hAnsiTheme="minorHAnsi" w:cstheme="minorHAnsi"/>
        </w:rPr>
        <w:t>’ kódérték alkalmazható, ’</w:t>
      </w:r>
      <w:proofErr w:type="spellStart"/>
      <w:r>
        <w:rPr>
          <w:rFonts w:asciiTheme="minorHAnsi" w:eastAsia="Times New Roman" w:hAnsiTheme="minorHAnsi" w:cstheme="minorHAnsi"/>
        </w:rPr>
        <w:t>TLAK</w:t>
      </w:r>
      <w:proofErr w:type="spellEnd"/>
      <w:r>
        <w:rPr>
          <w:rFonts w:asciiTheme="minorHAnsi" w:eastAsia="Times New Roman" w:hAnsiTheme="minorHAnsi" w:cstheme="minorHAnsi"/>
        </w:rPr>
        <w:t>’ nem.</w:t>
      </w:r>
    </w:p>
    <w:p w14:paraId="7F88F586" w14:textId="444F1522" w:rsidR="00371748" w:rsidRDefault="00371748" w:rsidP="00F41E06">
      <w:pPr>
        <w:pStyle w:val="Listaszerbekezds"/>
        <w:numPr>
          <w:ilvl w:val="0"/>
          <w:numId w:val="95"/>
        </w:numPr>
        <w:spacing w:after="0"/>
        <w:contextualSpacing w:val="0"/>
        <w:rPr>
          <w:rFonts w:asciiTheme="minorHAnsi" w:eastAsia="Times New Roman" w:hAnsiTheme="minorHAnsi" w:cstheme="minorHAnsi"/>
        </w:rPr>
      </w:pPr>
      <w:r>
        <w:rPr>
          <w:rFonts w:asciiTheme="minorHAnsi" w:eastAsia="Times New Roman" w:hAnsiTheme="minorHAnsi" w:cstheme="minorHAnsi"/>
        </w:rPr>
        <w:t>’</w:t>
      </w:r>
      <w:proofErr w:type="spellStart"/>
      <w:r>
        <w:rPr>
          <w:rFonts w:asciiTheme="minorHAnsi" w:eastAsia="Times New Roman" w:hAnsiTheme="minorHAnsi" w:cstheme="minorHAnsi"/>
        </w:rPr>
        <w:t>TLAK</w:t>
      </w:r>
      <w:proofErr w:type="spellEnd"/>
      <w:r>
        <w:rPr>
          <w:rFonts w:asciiTheme="minorHAnsi" w:eastAsia="Times New Roman" w:hAnsiTheme="minorHAnsi" w:cstheme="minorHAnsi"/>
        </w:rPr>
        <w:t>’ kódérték csak a ’</w:t>
      </w:r>
      <w:proofErr w:type="spellStart"/>
      <w:r>
        <w:rPr>
          <w:rFonts w:asciiTheme="minorHAnsi" w:eastAsia="Times New Roman" w:hAnsiTheme="minorHAnsi" w:cstheme="minorHAnsi"/>
        </w:rPr>
        <w:t>CSKT</w:t>
      </w:r>
      <w:proofErr w:type="spellEnd"/>
      <w:r>
        <w:rPr>
          <w:rFonts w:asciiTheme="minorHAnsi" w:eastAsia="Times New Roman" w:hAnsiTheme="minorHAnsi" w:cstheme="minorHAnsi"/>
        </w:rPr>
        <w:t>’ vagy a ’</w:t>
      </w:r>
      <w:proofErr w:type="spellStart"/>
      <w:r>
        <w:rPr>
          <w:rFonts w:asciiTheme="minorHAnsi" w:eastAsia="Times New Roman" w:hAnsiTheme="minorHAnsi" w:cstheme="minorHAnsi"/>
        </w:rPr>
        <w:t>CSKF</w:t>
      </w:r>
      <w:proofErr w:type="spellEnd"/>
      <w:r>
        <w:rPr>
          <w:rFonts w:asciiTheme="minorHAnsi" w:eastAsia="Times New Roman" w:hAnsiTheme="minorHAnsi" w:cstheme="minorHAnsi"/>
        </w:rPr>
        <w:t>’ állami támogatás forma mellett alkalmazható (utóbbi esetén az ’</w:t>
      </w:r>
      <w:proofErr w:type="spellStart"/>
      <w:r>
        <w:rPr>
          <w:rFonts w:asciiTheme="minorHAnsi" w:eastAsia="Times New Roman" w:hAnsiTheme="minorHAnsi" w:cstheme="minorHAnsi"/>
        </w:rPr>
        <w:t>EGYEB</w:t>
      </w:r>
      <w:proofErr w:type="spellEnd"/>
      <w:r>
        <w:rPr>
          <w:rFonts w:asciiTheme="minorHAnsi" w:eastAsia="Times New Roman" w:hAnsiTheme="minorHAnsi" w:cstheme="minorHAnsi"/>
        </w:rPr>
        <w:t>’ hitelkonstrukció is megengedett.</w:t>
      </w:r>
    </w:p>
    <w:p w14:paraId="14D65AC2" w14:textId="77777777" w:rsidR="00371748" w:rsidRDefault="00371748" w:rsidP="00371748">
      <w:pPr>
        <w:spacing w:after="0"/>
        <w:rPr>
          <w:rFonts w:asciiTheme="minorHAnsi" w:eastAsia="Times New Roman" w:hAnsiTheme="minorHAnsi" w:cstheme="minorHAnsi"/>
        </w:rPr>
      </w:pPr>
    </w:p>
    <w:p w14:paraId="1CE6B7BE" w14:textId="38F27477" w:rsidR="00371748" w:rsidRDefault="00371748">
      <w:pPr>
        <w:spacing w:after="0"/>
        <w:rPr>
          <w:rFonts w:asciiTheme="minorHAnsi" w:eastAsia="Times New Roman" w:hAnsiTheme="minorHAnsi" w:cstheme="minorHAnsi"/>
        </w:rPr>
      </w:pPr>
      <w:r>
        <w:rPr>
          <w:rFonts w:asciiTheme="minorHAnsi" w:eastAsia="Times New Roman" w:hAnsiTheme="minorHAnsi" w:cstheme="minorHAnsi"/>
        </w:rPr>
        <w:t xml:space="preserve">Mivel </w:t>
      </w:r>
      <w:r w:rsidRPr="00D2241A">
        <w:rPr>
          <w:rFonts w:asciiTheme="minorHAnsi" w:eastAsia="Times New Roman" w:hAnsiTheme="minorHAnsi" w:cstheme="minorHAnsi"/>
          <w:b/>
          <w:bCs/>
        </w:rPr>
        <w:t>2024. január</w:t>
      </w:r>
      <w:r>
        <w:rPr>
          <w:rFonts w:asciiTheme="minorHAnsi" w:eastAsia="Times New Roman" w:hAnsiTheme="minorHAnsi" w:cstheme="minorHAnsi"/>
        </w:rPr>
        <w:t xml:space="preserve"> vonatkozási időtől kezdődően új támogatási formák lépnek életbe</w:t>
      </w:r>
      <w:r>
        <w:rPr>
          <w:rStyle w:val="Lbjegyzet-hivatkozs"/>
          <w:rFonts w:asciiTheme="minorHAnsi" w:eastAsia="Times New Roman" w:hAnsiTheme="minorHAnsi" w:cstheme="minorHAnsi"/>
        </w:rPr>
        <w:footnoteReference w:id="8"/>
      </w:r>
      <w:r>
        <w:rPr>
          <w:rFonts w:asciiTheme="minorHAnsi" w:eastAsia="Times New Roman" w:hAnsiTheme="minorHAnsi" w:cstheme="minorHAnsi"/>
        </w:rPr>
        <w:t xml:space="preserve"> és ennek megfelelően változnak a K23 kódú adatgyűjtésre vonatkozó előírások, az alábbiak szerint változik a HITREG-K23 megfeleltető tábla:</w:t>
      </w:r>
    </w:p>
    <w:p w14:paraId="3D030C9B" w14:textId="77777777" w:rsidR="007D3CE7" w:rsidRDefault="007D3CE7">
      <w:pPr>
        <w:spacing w:after="0"/>
        <w:rPr>
          <w:rFonts w:asciiTheme="minorHAnsi" w:eastAsia="Times New Roman" w:hAnsiTheme="minorHAnsi" w:cstheme="minorHAnsi"/>
        </w:rPr>
      </w:pPr>
    </w:p>
    <w:p w14:paraId="7DA35DB9" w14:textId="0D82324F" w:rsidR="007D3CE7" w:rsidRPr="00D2241A" w:rsidRDefault="007D3CE7" w:rsidP="00D2241A">
      <w:pPr>
        <w:spacing w:after="0"/>
        <w:rPr>
          <w:rFonts w:asciiTheme="minorHAnsi" w:eastAsia="Times New Roman" w:hAnsiTheme="minorHAnsi" w:cstheme="minorHAnsi"/>
        </w:rPr>
      </w:pPr>
    </w:p>
    <w:p w14:paraId="1DFC26F6" w14:textId="77777777" w:rsidR="00F41E06" w:rsidRDefault="00F41E06" w:rsidP="00CA2712">
      <w:pPr>
        <w:rPr>
          <w:rFonts w:asciiTheme="minorHAnsi" w:hAnsiTheme="minorHAnsi" w:cstheme="minorHAnsi"/>
        </w:rPr>
      </w:pPr>
    </w:p>
    <w:p w14:paraId="25BAF90C" w14:textId="7A62D619" w:rsidR="005F7760" w:rsidRDefault="005F7760" w:rsidP="00CA2712">
      <w:pPr>
        <w:rPr>
          <w:rFonts w:asciiTheme="minorHAnsi" w:hAnsiTheme="minorHAnsi" w:cstheme="minorHAnsi"/>
        </w:rPr>
      </w:pPr>
    </w:p>
    <w:p w14:paraId="4E172888" w14:textId="30D6C520" w:rsidR="005F7760" w:rsidRDefault="005F7760" w:rsidP="00CA2712">
      <w:pPr>
        <w:rPr>
          <w:rFonts w:asciiTheme="minorHAnsi" w:hAnsiTheme="minorHAnsi" w:cstheme="minorHAnsi"/>
        </w:rPr>
      </w:pPr>
      <w:r w:rsidRPr="005F7760">
        <w:rPr>
          <w:noProof/>
        </w:rPr>
        <w:drawing>
          <wp:inline distT="0" distB="0" distL="0" distR="0" wp14:anchorId="6A9FDE97" wp14:editId="3EE2DCB4">
            <wp:extent cx="6047740" cy="5275580"/>
            <wp:effectExtent l="0" t="0" r="0" b="1270"/>
            <wp:docPr id="74097378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047740" cy="5275580"/>
                    </a:xfrm>
                    <a:prstGeom prst="rect">
                      <a:avLst/>
                    </a:prstGeom>
                    <a:noFill/>
                    <a:ln>
                      <a:noFill/>
                    </a:ln>
                  </pic:spPr>
                </pic:pic>
              </a:graphicData>
            </a:graphic>
          </wp:inline>
        </w:drawing>
      </w:r>
    </w:p>
    <w:p w14:paraId="6B9B74A8" w14:textId="1B6FB9A1" w:rsidR="00B63521" w:rsidRDefault="00B63521" w:rsidP="00CA2712">
      <w:pPr>
        <w:rPr>
          <w:rFonts w:asciiTheme="minorHAnsi" w:hAnsiTheme="minorHAnsi" w:cstheme="minorHAnsi"/>
        </w:rPr>
      </w:pPr>
      <w:r>
        <w:rPr>
          <w:rFonts w:asciiTheme="minorHAnsi" w:hAnsiTheme="minorHAnsi" w:cstheme="minorHAnsi"/>
        </w:rPr>
        <w:t>Fenti táblázattal</w:t>
      </w:r>
      <w:r w:rsidR="00111D6E">
        <w:rPr>
          <w:rFonts w:asciiTheme="minorHAnsi" w:hAnsiTheme="minorHAnsi" w:cstheme="minorHAnsi"/>
        </w:rPr>
        <w:t xml:space="preserve"> </w:t>
      </w:r>
      <w:r>
        <w:rPr>
          <w:rFonts w:asciiTheme="minorHAnsi" w:hAnsiTheme="minorHAnsi" w:cstheme="minorHAnsi"/>
        </w:rPr>
        <w:t>kapcsolatban</w:t>
      </w:r>
      <w:r w:rsidR="00111D6E">
        <w:rPr>
          <w:rFonts w:asciiTheme="minorHAnsi" w:hAnsiTheme="minorHAnsi" w:cstheme="minorHAnsi"/>
        </w:rPr>
        <w:t xml:space="preserve"> </w:t>
      </w:r>
      <w:r>
        <w:rPr>
          <w:rFonts w:asciiTheme="minorHAnsi" w:hAnsiTheme="minorHAnsi" w:cstheme="minorHAnsi"/>
        </w:rPr>
        <w:t>fontos kiemelni a következőket:</w:t>
      </w:r>
    </w:p>
    <w:p w14:paraId="742D6F7B" w14:textId="2AB04FF2" w:rsidR="00B63521"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 xml:space="preserve">ahogy a táblázat is tartalmazza, a </w:t>
      </w:r>
      <w:proofErr w:type="spellStart"/>
      <w:r>
        <w:rPr>
          <w:rFonts w:asciiTheme="minorHAnsi" w:hAnsiTheme="minorHAnsi" w:cstheme="minorHAnsi"/>
        </w:rPr>
        <w:t>CSKK</w:t>
      </w:r>
      <w:proofErr w:type="spellEnd"/>
      <w:r>
        <w:rPr>
          <w:rFonts w:asciiTheme="minorHAnsi" w:hAnsiTheme="minorHAnsi" w:cstheme="minorHAnsi"/>
        </w:rPr>
        <w:t xml:space="preserve"> kódérték megszűnik a K23-as jelentésben 2024.01.01-től, azonban tekintettel arra, hogy a HITREG-ben mind a hitelkonstrukció, mind az állami támogatás formája az aktuális állapotot tükröző mező, a fennálló állomány miatt fenntartjuk a HITREG-ben a kódértéket. </w:t>
      </w:r>
      <w:r w:rsidR="00111D6E">
        <w:rPr>
          <w:rFonts w:asciiTheme="minorHAnsi" w:hAnsiTheme="minorHAnsi" w:cstheme="minorHAnsi"/>
        </w:rPr>
        <w:t>2024.01.01-jén vagy azt követően kötött ú</w:t>
      </w:r>
      <w:r>
        <w:rPr>
          <w:rFonts w:asciiTheme="minorHAnsi" w:hAnsiTheme="minorHAnsi" w:cstheme="minorHAnsi"/>
        </w:rPr>
        <w:t>j szerződéshez kapcsolódóan nem alkalmazható a kódérték.</w:t>
      </w:r>
    </w:p>
    <w:p w14:paraId="36A7DB2B" w14:textId="12065E54" w:rsidR="00B63521"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CSK2 és CSK3 kódértékek</w:t>
      </w:r>
      <w:r w:rsidR="009B0F39">
        <w:rPr>
          <w:rFonts w:asciiTheme="minorHAnsi" w:hAnsiTheme="minorHAnsi" w:cstheme="minorHAnsi"/>
        </w:rPr>
        <w:t xml:space="preserve"> a 2024.01.01-jén és azt követően kötött</w:t>
      </w:r>
      <w:r>
        <w:rPr>
          <w:rFonts w:asciiTheme="minorHAnsi" w:hAnsiTheme="minorHAnsi" w:cstheme="minorHAnsi"/>
        </w:rPr>
        <w:t xml:space="preserve"> új szerződések esetén szintén nem alkalmazhatók már (a folyamatban lévő igénylések miatt 2024.06.30-ig átmenetileg elfogadott a jelentésük), a fennálló állomány tekintetében azonban releváns kódértékek</w:t>
      </w:r>
      <w:r w:rsidR="00111D6E">
        <w:rPr>
          <w:rFonts w:asciiTheme="minorHAnsi" w:hAnsiTheme="minorHAnsi" w:cstheme="minorHAnsi"/>
        </w:rPr>
        <w:t>, illetve újratárgyalás vagy átstrukturálás esetén is használhatóak</w:t>
      </w:r>
      <w:r>
        <w:rPr>
          <w:rFonts w:asciiTheme="minorHAnsi" w:hAnsiTheme="minorHAnsi" w:cstheme="minorHAnsi"/>
        </w:rPr>
        <w:t>.</w:t>
      </w:r>
    </w:p>
    <w:p w14:paraId="5FAA993B" w14:textId="0C0C933E" w:rsidR="00B63521" w:rsidRPr="00D2241A"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 xml:space="preserve">a </w:t>
      </w:r>
      <w:proofErr w:type="spellStart"/>
      <w:r>
        <w:rPr>
          <w:rFonts w:asciiTheme="minorHAnsi" w:hAnsiTheme="minorHAnsi" w:cstheme="minorHAnsi"/>
        </w:rPr>
        <w:t>CSKT</w:t>
      </w:r>
      <w:proofErr w:type="spellEnd"/>
      <w:r>
        <w:rPr>
          <w:rFonts w:asciiTheme="minorHAnsi" w:hAnsiTheme="minorHAnsi" w:cstheme="minorHAnsi"/>
        </w:rPr>
        <w:t xml:space="preserve"> kódérték megfeleltetésénél látszik, hogy ’</w:t>
      </w:r>
      <w:proofErr w:type="spellStart"/>
      <w:r>
        <w:rPr>
          <w:rFonts w:asciiTheme="minorHAnsi" w:hAnsiTheme="minorHAnsi" w:cstheme="minorHAnsi"/>
        </w:rPr>
        <w:t>TLAK</w:t>
      </w:r>
      <w:proofErr w:type="spellEnd"/>
      <w:r>
        <w:rPr>
          <w:rFonts w:asciiTheme="minorHAnsi" w:hAnsiTheme="minorHAnsi" w:cstheme="minorHAnsi"/>
        </w:rPr>
        <w:t xml:space="preserve">’ hitelkonstrukció kódérték (az átmeneti 2024.06.30-i határidő után) új szerződésnél már csak akkor alkalmazható, ha olyan támogatott hitel kerül felvételre a </w:t>
      </w:r>
      <w:r w:rsidR="00D542E9">
        <w:rPr>
          <w:rFonts w:asciiTheme="minorHAnsi" w:hAnsiTheme="minorHAnsi" w:cstheme="minorHAnsi"/>
        </w:rPr>
        <w:t xml:space="preserve">kistelepüléseken nyújtható otthonteremtési </w:t>
      </w:r>
      <w:r>
        <w:rPr>
          <w:rFonts w:asciiTheme="minorHAnsi" w:hAnsiTheme="minorHAnsi" w:cstheme="minorHAnsi"/>
        </w:rPr>
        <w:t xml:space="preserve">támogatás mellé, amely NEM a </w:t>
      </w:r>
      <w:r w:rsidRPr="00371748">
        <w:t>302/2023. (VII.11) Kormányrendelet</w:t>
      </w:r>
      <w:r>
        <w:t xml:space="preserve">ben és </w:t>
      </w:r>
      <w:r w:rsidR="00D542E9">
        <w:t xml:space="preserve">a </w:t>
      </w:r>
      <w:r>
        <w:t xml:space="preserve">NEM </w:t>
      </w:r>
      <w:r w:rsidRPr="00560ADB">
        <w:t>518/2023. (XI.30.) Kormányrendelet</w:t>
      </w:r>
      <w:r>
        <w:t>ben foglalt támogatott hitel</w:t>
      </w:r>
      <w:r w:rsidR="00111D6E">
        <w:t>.</w:t>
      </w:r>
    </w:p>
    <w:p w14:paraId="155760D7" w14:textId="78247E27" w:rsidR="00B63521"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 xml:space="preserve">amennyiben a K23-as jelentésben </w:t>
      </w:r>
      <w:proofErr w:type="spellStart"/>
      <w:r>
        <w:rPr>
          <w:rFonts w:asciiTheme="minorHAnsi" w:hAnsiTheme="minorHAnsi" w:cstheme="minorHAnsi"/>
        </w:rPr>
        <w:t>CSKP</w:t>
      </w:r>
      <w:proofErr w:type="spellEnd"/>
      <w:r>
        <w:rPr>
          <w:rFonts w:asciiTheme="minorHAnsi" w:hAnsiTheme="minorHAnsi" w:cstheme="minorHAnsi"/>
        </w:rPr>
        <w:t xml:space="preserve"> kódérték </w:t>
      </w:r>
      <w:r w:rsidR="0055159E">
        <w:rPr>
          <w:rFonts w:asciiTheme="minorHAnsi" w:hAnsiTheme="minorHAnsi" w:cstheme="minorHAnsi"/>
        </w:rPr>
        <w:t>kerül jelentésre, az a</w:t>
      </w:r>
      <w:r w:rsidR="00111D6E">
        <w:rPr>
          <w:rFonts w:asciiTheme="minorHAnsi" w:hAnsiTheme="minorHAnsi" w:cstheme="minorHAnsi"/>
        </w:rPr>
        <w:t xml:space="preserve"> 2024.01.01-jén és azt követően </w:t>
      </w:r>
      <w:proofErr w:type="gramStart"/>
      <w:r w:rsidR="00111D6E">
        <w:rPr>
          <w:rFonts w:asciiTheme="minorHAnsi" w:hAnsiTheme="minorHAnsi" w:cstheme="minorHAnsi"/>
        </w:rPr>
        <w:t xml:space="preserve">kötött </w:t>
      </w:r>
      <w:r w:rsidR="0055159E">
        <w:rPr>
          <w:rFonts w:asciiTheme="minorHAnsi" w:hAnsiTheme="minorHAnsi" w:cstheme="minorHAnsi"/>
        </w:rPr>
        <w:t xml:space="preserve"> új</w:t>
      </w:r>
      <w:proofErr w:type="gramEnd"/>
      <w:r w:rsidR="0055159E">
        <w:rPr>
          <w:rFonts w:asciiTheme="minorHAnsi" w:hAnsiTheme="minorHAnsi" w:cstheme="minorHAnsi"/>
        </w:rPr>
        <w:t xml:space="preserve"> szerződések tekintetében azt jelenti, hogy </w:t>
      </w:r>
      <w:r w:rsidR="00D542E9">
        <w:rPr>
          <w:rFonts w:asciiTheme="minorHAnsi" w:hAnsiTheme="minorHAnsi" w:cstheme="minorHAnsi"/>
        </w:rPr>
        <w:t xml:space="preserve">a kistelepüléseken nyújtható otthonteremtési támogatás </w:t>
      </w:r>
      <w:r w:rsidR="0055159E">
        <w:rPr>
          <w:rFonts w:asciiTheme="minorHAnsi" w:hAnsiTheme="minorHAnsi" w:cstheme="minorHAnsi"/>
        </w:rPr>
        <w:t>piaci hitel mellett kerül felvételre, így a hitelkonstrukció a korábbiaknak megfelelően jellemzően ’</w:t>
      </w:r>
      <w:proofErr w:type="spellStart"/>
      <w:r w:rsidR="0055159E">
        <w:rPr>
          <w:rFonts w:asciiTheme="minorHAnsi" w:hAnsiTheme="minorHAnsi" w:cstheme="minorHAnsi"/>
        </w:rPr>
        <w:t>NEM_TAM</w:t>
      </w:r>
      <w:proofErr w:type="spellEnd"/>
      <w:r w:rsidR="0055159E">
        <w:rPr>
          <w:rFonts w:asciiTheme="minorHAnsi" w:hAnsiTheme="minorHAnsi" w:cstheme="minorHAnsi"/>
        </w:rPr>
        <w:t>’ (esetleg ’</w:t>
      </w:r>
      <w:proofErr w:type="spellStart"/>
      <w:r w:rsidR="0055159E">
        <w:rPr>
          <w:rFonts w:asciiTheme="minorHAnsi" w:hAnsiTheme="minorHAnsi" w:cstheme="minorHAnsi"/>
        </w:rPr>
        <w:t>DOLG</w:t>
      </w:r>
      <w:proofErr w:type="spellEnd"/>
      <w:r w:rsidR="0055159E">
        <w:rPr>
          <w:rFonts w:asciiTheme="minorHAnsi" w:hAnsiTheme="minorHAnsi" w:cstheme="minorHAnsi"/>
        </w:rPr>
        <w:t>’/’</w:t>
      </w:r>
      <w:proofErr w:type="spellStart"/>
      <w:r w:rsidR="0055159E">
        <w:rPr>
          <w:rFonts w:asciiTheme="minorHAnsi" w:hAnsiTheme="minorHAnsi" w:cstheme="minorHAnsi"/>
        </w:rPr>
        <w:t>ATHI</w:t>
      </w:r>
      <w:proofErr w:type="spellEnd"/>
      <w:r w:rsidR="0055159E">
        <w:rPr>
          <w:rFonts w:asciiTheme="minorHAnsi" w:hAnsiTheme="minorHAnsi" w:cstheme="minorHAnsi"/>
        </w:rPr>
        <w:t>’ lehet).</w:t>
      </w:r>
    </w:p>
    <w:p w14:paraId="7E6F554B" w14:textId="2EE3D9E9" w:rsidR="0055159E" w:rsidRDefault="007D713E" w:rsidP="00111D6E">
      <w:pPr>
        <w:pStyle w:val="Listaszerbekezds"/>
        <w:numPr>
          <w:ilvl w:val="0"/>
          <w:numId w:val="95"/>
        </w:numPr>
        <w:rPr>
          <w:rFonts w:asciiTheme="minorHAnsi" w:hAnsiTheme="minorHAnsi" w:cstheme="minorHAnsi"/>
        </w:rPr>
      </w:pPr>
      <w:r>
        <w:rPr>
          <w:rFonts w:asciiTheme="minorHAnsi" w:hAnsiTheme="minorHAnsi" w:cstheme="minorHAnsi"/>
        </w:rPr>
        <w:t xml:space="preserve">a </w:t>
      </w:r>
      <w:proofErr w:type="spellStart"/>
      <w:r>
        <w:rPr>
          <w:rFonts w:asciiTheme="minorHAnsi" w:hAnsiTheme="minorHAnsi" w:cstheme="minorHAnsi"/>
        </w:rPr>
        <w:t>CSKF</w:t>
      </w:r>
      <w:proofErr w:type="spellEnd"/>
      <w:r>
        <w:rPr>
          <w:rFonts w:asciiTheme="minorHAnsi" w:hAnsiTheme="minorHAnsi" w:cstheme="minorHAnsi"/>
        </w:rPr>
        <w:t xml:space="preserve"> kódérték </w:t>
      </w:r>
      <w:r w:rsidR="00111D6E">
        <w:rPr>
          <w:rFonts w:asciiTheme="minorHAnsi" w:hAnsiTheme="minorHAnsi" w:cstheme="minorHAnsi"/>
        </w:rPr>
        <w:t xml:space="preserve">a 2024.01.01-jén és azt követően kötött </w:t>
      </w:r>
      <w:r>
        <w:rPr>
          <w:rFonts w:asciiTheme="minorHAnsi" w:hAnsiTheme="minorHAnsi" w:cstheme="minorHAnsi"/>
        </w:rPr>
        <w:t xml:space="preserve">új szerződések tekintetében </w:t>
      </w:r>
      <w:r w:rsidR="00111D6E">
        <w:rPr>
          <w:rFonts w:asciiTheme="minorHAnsi" w:hAnsiTheme="minorHAnsi" w:cstheme="minorHAnsi"/>
        </w:rPr>
        <w:t xml:space="preserve">nem alkalmazható (a folyamatban lévő igénylések miatt 2024.06.30-ig átmenetileg elfogadott a jelentése), a fennálló állomány tekintetében azonban releváns kódértékek, illetve újratárgyalás vagy átstrukturálás esetén is használhatóak. </w:t>
      </w:r>
    </w:p>
    <w:p w14:paraId="1BFF9D99" w14:textId="0AB06B65" w:rsidR="00111D6E" w:rsidRPr="00D2241A" w:rsidRDefault="00111D6E" w:rsidP="00D2241A">
      <w:pPr>
        <w:pStyle w:val="Listaszerbekezds"/>
        <w:numPr>
          <w:ilvl w:val="0"/>
          <w:numId w:val="95"/>
        </w:numPr>
        <w:rPr>
          <w:rFonts w:asciiTheme="minorHAnsi" w:hAnsiTheme="minorHAnsi" w:cstheme="minorHAnsi"/>
        </w:rPr>
      </w:pPr>
      <w:r>
        <w:rPr>
          <w:rFonts w:asciiTheme="minorHAnsi" w:hAnsiTheme="minorHAnsi" w:cstheme="minorHAnsi"/>
        </w:rPr>
        <w:t xml:space="preserve">amennyiben a </w:t>
      </w:r>
      <w:r>
        <w:t xml:space="preserve">kistelepüléseken nyújtható otthonteremtési támogatás a </w:t>
      </w:r>
      <w:r w:rsidRPr="00371748">
        <w:t>302/2023. (VII.11) Kormányrendelet</w:t>
      </w:r>
      <w:r>
        <w:t>-ben foglalt kedvezményes hitel mellett kerül felvételre, akkor a gyermekek számától függően CSF2 vagy CSF3 kódérték alkalmazandó.</w:t>
      </w:r>
    </w:p>
    <w:p w14:paraId="157BD9ED" w14:textId="18B1F98E" w:rsidR="0065557B" w:rsidRPr="00D2241A" w:rsidRDefault="0065557B" w:rsidP="00D2241A">
      <w:pPr>
        <w:pStyle w:val="Listaszerbekezds"/>
        <w:numPr>
          <w:ilvl w:val="0"/>
          <w:numId w:val="95"/>
        </w:numPr>
        <w:rPr>
          <w:rFonts w:asciiTheme="minorHAnsi" w:hAnsiTheme="minorHAnsi" w:cstheme="minorHAnsi"/>
        </w:rPr>
      </w:pPr>
      <w:r>
        <w:t>az új CS01-CST3 kódértékek mellett ’</w:t>
      </w:r>
      <w:proofErr w:type="spellStart"/>
      <w:r>
        <w:t>EGYEB</w:t>
      </w:r>
      <w:proofErr w:type="spellEnd"/>
      <w:r>
        <w:t>’ hitelkonstrukció jelentendő</w:t>
      </w:r>
      <w:r w:rsidR="00D542E9">
        <w:t>.</w:t>
      </w:r>
    </w:p>
    <w:p w14:paraId="040BFE30" w14:textId="3A7B1CF5" w:rsidR="00B63521" w:rsidRDefault="00B63521">
      <w:bookmarkStart w:id="411" w:name="_Toc64967427"/>
    </w:p>
    <w:p w14:paraId="0E3FDAA1" w14:textId="637C1860" w:rsidR="008847A4" w:rsidRDefault="008847A4" w:rsidP="008847A4">
      <w:pPr>
        <w:pStyle w:val="Listaszerbekezds"/>
        <w:numPr>
          <w:ilvl w:val="0"/>
          <w:numId w:val="0"/>
        </w:numPr>
        <w:spacing w:after="0"/>
        <w:contextualSpacing w:val="0"/>
        <w:rPr>
          <w:rFonts w:asciiTheme="minorHAnsi" w:eastAsia="Times New Roman" w:hAnsiTheme="minorHAnsi" w:cstheme="minorHAnsi"/>
        </w:rPr>
      </w:pPr>
      <w:r w:rsidRPr="0032442C">
        <w:rPr>
          <w:rFonts w:asciiTheme="minorHAnsi" w:eastAsia="Times New Roman" w:hAnsiTheme="minorHAnsi" w:cstheme="minorHAnsi"/>
        </w:rPr>
        <w:t>„</w:t>
      </w:r>
      <w:r w:rsidRPr="00F86D1F">
        <w:rPr>
          <w:rFonts w:asciiTheme="minorHAnsi" w:hAnsiTheme="minorHAnsi"/>
          <w:b/>
        </w:rPr>
        <w:t xml:space="preserve">Állami támogatás pl. </w:t>
      </w:r>
      <w:proofErr w:type="spellStart"/>
      <w:r w:rsidRPr="00F86D1F">
        <w:rPr>
          <w:rFonts w:asciiTheme="minorHAnsi" w:hAnsiTheme="minorHAnsi"/>
          <w:b/>
        </w:rPr>
        <w:t>CSOK</w:t>
      </w:r>
      <w:proofErr w:type="spellEnd"/>
      <w:r w:rsidRPr="00F86D1F">
        <w:rPr>
          <w:rFonts w:asciiTheme="minorHAnsi" w:hAnsiTheme="minorHAnsi"/>
          <w:b/>
        </w:rPr>
        <w:t xml:space="preserve"> kapcsolódik-e az instrumentumhoz?</w:t>
      </w:r>
      <w:r w:rsidRPr="0032442C">
        <w:rPr>
          <w:rFonts w:asciiTheme="minorHAnsi" w:eastAsia="Times New Roman" w:hAnsiTheme="minorHAnsi" w:cstheme="minorHAnsi"/>
        </w:rPr>
        <w:t xml:space="preserve">” mező minden esetben az aktuális állapotot kell tükrözze, azaz amennyiben meghiúsul a </w:t>
      </w:r>
      <w:proofErr w:type="spellStart"/>
      <w:r w:rsidRPr="0032442C">
        <w:rPr>
          <w:rFonts w:asciiTheme="minorHAnsi" w:eastAsia="Times New Roman" w:hAnsiTheme="minorHAnsi" w:cstheme="minorHAnsi"/>
        </w:rPr>
        <w:t>CSOK</w:t>
      </w:r>
      <w:proofErr w:type="spellEnd"/>
      <w:r w:rsidRPr="0032442C">
        <w:rPr>
          <w:rFonts w:asciiTheme="minorHAnsi" w:eastAsia="Times New Roman" w:hAnsiTheme="minorHAnsi" w:cstheme="minorHAnsi"/>
        </w:rPr>
        <w:t xml:space="preserve"> támogatás valamely feltétele és ezért a </w:t>
      </w:r>
      <w:proofErr w:type="spellStart"/>
      <w:r w:rsidRPr="0032442C">
        <w:rPr>
          <w:rFonts w:asciiTheme="minorHAnsi" w:eastAsia="Times New Roman" w:hAnsiTheme="minorHAnsi" w:cstheme="minorHAnsi"/>
        </w:rPr>
        <w:t>CSOK</w:t>
      </w:r>
      <w:proofErr w:type="spellEnd"/>
      <w:r w:rsidRPr="0032442C">
        <w:rPr>
          <w:rFonts w:asciiTheme="minorHAnsi" w:eastAsia="Times New Roman" w:hAnsiTheme="minorHAnsi" w:cstheme="minorHAnsi"/>
        </w:rPr>
        <w:t xml:space="preserve"> támogatás visszafizetésre kell kerüljön, a kapcsolódó támogatott hitel pedig magasabb </w:t>
      </w:r>
      <w:proofErr w:type="spellStart"/>
      <w:r w:rsidRPr="0032442C">
        <w:rPr>
          <w:rFonts w:asciiTheme="minorHAnsi" w:eastAsia="Times New Roman" w:hAnsiTheme="minorHAnsi" w:cstheme="minorHAnsi"/>
        </w:rPr>
        <w:t>kamatozásúvá</w:t>
      </w:r>
      <w:proofErr w:type="spellEnd"/>
      <w:r w:rsidRPr="0032442C">
        <w:rPr>
          <w:rFonts w:asciiTheme="minorHAnsi" w:eastAsia="Times New Roman" w:hAnsiTheme="minorHAnsi" w:cstheme="minorHAnsi"/>
        </w:rPr>
        <w:t xml:space="preserve"> válik, akkor fentieknek a</w:t>
      </w:r>
      <w:r w:rsidRPr="0032442C">
        <w:t xml:space="preserve"> </w:t>
      </w:r>
      <w:r w:rsidRPr="0032442C">
        <w:rPr>
          <w:rFonts w:asciiTheme="minorHAnsi" w:eastAsia="Times New Roman" w:hAnsiTheme="minorHAnsi" w:cstheme="minorHAnsi"/>
        </w:rPr>
        <w:t>mező ’NEM’-ként, a „Hitelkonstrukció” mező pedig ’</w:t>
      </w:r>
      <w:proofErr w:type="spellStart"/>
      <w:r w:rsidRPr="0032442C">
        <w:rPr>
          <w:rFonts w:asciiTheme="minorHAnsi" w:eastAsia="Times New Roman" w:hAnsiTheme="minorHAnsi" w:cstheme="minorHAnsi"/>
        </w:rPr>
        <w:t>NEM_TAM</w:t>
      </w:r>
      <w:proofErr w:type="spellEnd"/>
      <w:r w:rsidRPr="0032442C">
        <w:rPr>
          <w:rFonts w:asciiTheme="minorHAnsi" w:eastAsia="Times New Roman" w:hAnsiTheme="minorHAnsi" w:cstheme="minorHAnsi"/>
        </w:rPr>
        <w:t>’-ként szerepeltetendő a jelentésben.</w:t>
      </w:r>
    </w:p>
    <w:p w14:paraId="6EB19D01" w14:textId="77777777" w:rsidR="008847A4" w:rsidRDefault="008847A4" w:rsidP="00D2241A"/>
    <w:p w14:paraId="6713094A" w14:textId="22ED4F05" w:rsidR="00ED3B6B" w:rsidRPr="00AF73F2" w:rsidRDefault="00ED3B6B" w:rsidP="00ED3B6B">
      <w:r w:rsidRPr="00AF73F2">
        <w:t xml:space="preserve">A </w:t>
      </w:r>
      <w:proofErr w:type="spellStart"/>
      <w:r w:rsidRPr="00AF73F2">
        <w:t>CSOK</w:t>
      </w:r>
      <w:proofErr w:type="spellEnd"/>
      <w:r w:rsidRPr="00AF73F2">
        <w:t xml:space="preserve"> PLUSZ konstrukció</w:t>
      </w:r>
      <w:r w:rsidR="00D256AB" w:rsidRPr="00AF73F2">
        <w:t>k</w:t>
      </w:r>
      <w:r w:rsidRPr="00AF73F2">
        <w:t xml:space="preserve"> esetén kétféle moratórium értelmezhető:</w:t>
      </w:r>
    </w:p>
    <w:p w14:paraId="6AF61A38" w14:textId="0E42596D" w:rsidR="00ED3B6B" w:rsidRPr="00B2076C" w:rsidRDefault="00ED3B6B" w:rsidP="00ED3B6B">
      <w:pPr>
        <w:pStyle w:val="Listaszerbekezds"/>
        <w:numPr>
          <w:ilvl w:val="0"/>
          <w:numId w:val="135"/>
        </w:numPr>
        <w:spacing w:after="120" w:line="240" w:lineRule="auto"/>
        <w:jc w:val="left"/>
      </w:pPr>
      <w:r w:rsidRPr="00AF73F2">
        <w:t xml:space="preserve">türelmi idő a tőkefizetésre az első évben: ebben az esetben </w:t>
      </w:r>
      <w:r w:rsidRPr="00AF73F2">
        <w:rPr>
          <w:lang w:eastAsia="en-US"/>
        </w:rPr>
        <w:t>„Az ügyfél csak kamatot törleszt-e?” mezőben ’I’ érték jelentendő, a moratóriumos mezők pedig a következőképpen jelentendők:</w:t>
      </w:r>
    </w:p>
    <w:p w14:paraId="7E58CC47" w14:textId="5828C646" w:rsidR="00ED3B6B" w:rsidRPr="00B2076C" w:rsidRDefault="00ED3B6B" w:rsidP="00ED3B6B">
      <w:pPr>
        <w:pStyle w:val="Listaszerbekezds"/>
        <w:numPr>
          <w:ilvl w:val="1"/>
          <w:numId w:val="135"/>
        </w:numPr>
        <w:spacing w:after="120" w:line="240" w:lineRule="auto"/>
        <w:jc w:val="left"/>
      </w:pPr>
      <w:r w:rsidRPr="00AF73F2">
        <w:rPr>
          <w:lang w:eastAsia="en-US"/>
        </w:rPr>
        <w:t>moratórium tárgya: ’</w:t>
      </w:r>
      <w:proofErr w:type="spellStart"/>
      <w:r w:rsidRPr="00AF73F2">
        <w:rPr>
          <w:lang w:eastAsia="en-US"/>
        </w:rPr>
        <w:t>TOKE</w:t>
      </w:r>
      <w:proofErr w:type="spellEnd"/>
      <w:r w:rsidRPr="00AF73F2">
        <w:rPr>
          <w:lang w:eastAsia="en-US"/>
        </w:rPr>
        <w:t>’ (csak kamat időszaknál),</w:t>
      </w:r>
    </w:p>
    <w:p w14:paraId="2FA1BC66" w14:textId="07F1E8DE" w:rsidR="00ED3B6B" w:rsidRPr="00B2076C" w:rsidRDefault="00ED3B6B" w:rsidP="00ED3B6B">
      <w:pPr>
        <w:pStyle w:val="Listaszerbekezds"/>
        <w:numPr>
          <w:ilvl w:val="1"/>
          <w:numId w:val="135"/>
        </w:numPr>
        <w:spacing w:after="120" w:line="240" w:lineRule="auto"/>
        <w:jc w:val="left"/>
      </w:pPr>
      <w:r w:rsidRPr="00AF73F2">
        <w:rPr>
          <w:lang w:eastAsia="en-US"/>
        </w:rPr>
        <w:t>moratórium típusa: ’</w:t>
      </w:r>
      <w:proofErr w:type="spellStart"/>
      <w:r w:rsidRPr="00AF73F2">
        <w:rPr>
          <w:lang w:eastAsia="en-US"/>
        </w:rPr>
        <w:t>JOGI_EGYEB</w:t>
      </w:r>
      <w:proofErr w:type="spellEnd"/>
      <w:r w:rsidRPr="00AF73F2">
        <w:rPr>
          <w:lang w:eastAsia="en-US"/>
        </w:rPr>
        <w:t>’,</w:t>
      </w:r>
    </w:p>
    <w:p w14:paraId="6AC57197" w14:textId="77777777" w:rsidR="00ED3B6B" w:rsidRPr="00B2076C" w:rsidRDefault="00ED3B6B" w:rsidP="00ED3B6B">
      <w:pPr>
        <w:pStyle w:val="Listaszerbekezds"/>
        <w:numPr>
          <w:ilvl w:val="1"/>
          <w:numId w:val="135"/>
        </w:numPr>
        <w:spacing w:after="120" w:line="240" w:lineRule="auto"/>
        <w:jc w:val="left"/>
      </w:pPr>
      <w:r w:rsidRPr="00AF73F2">
        <w:rPr>
          <w:lang w:eastAsia="en-US"/>
        </w:rPr>
        <w:t>moratórium kezdete és vége: jogszabályi feltételek teljesítésével konzisztensen jelentendő mezők.</w:t>
      </w:r>
    </w:p>
    <w:p w14:paraId="4C10F095" w14:textId="7DE95089" w:rsidR="00ED3B6B" w:rsidRPr="00B2076C" w:rsidRDefault="00ED3B6B" w:rsidP="00ED3B6B">
      <w:pPr>
        <w:pStyle w:val="Listaszerbekezds"/>
        <w:numPr>
          <w:ilvl w:val="0"/>
          <w:numId w:val="135"/>
        </w:numPr>
        <w:spacing w:after="120" w:line="240" w:lineRule="auto"/>
        <w:jc w:val="left"/>
      </w:pPr>
      <w:r w:rsidRPr="00AF73F2">
        <w:rPr>
          <w:lang w:eastAsia="en-US"/>
        </w:rPr>
        <w:t xml:space="preserve">törlesztés és kamatfizetés szüneteltetése a </w:t>
      </w:r>
      <w:proofErr w:type="spellStart"/>
      <w:r w:rsidRPr="00AF73F2">
        <w:rPr>
          <w:lang w:eastAsia="en-US"/>
        </w:rPr>
        <w:t>CSOK</w:t>
      </w:r>
      <w:proofErr w:type="spellEnd"/>
      <w:r w:rsidRPr="00AF73F2">
        <w:rPr>
          <w:lang w:eastAsia="en-US"/>
        </w:rPr>
        <w:t xml:space="preserve"> PLUSZ rendelet 43.§-a alapján: </w:t>
      </w:r>
      <w:r w:rsidRPr="00AF73F2">
        <w:t xml:space="preserve">ebben az esetben </w:t>
      </w:r>
      <w:r w:rsidRPr="00AF73F2">
        <w:rPr>
          <w:lang w:eastAsia="en-US"/>
        </w:rPr>
        <w:t>„Az ügyfél csak kamatot törleszt-e?” mezőben ’N’ érték jelentendő, a moratóriumos mezők pedig a következőképpen jelentendők:</w:t>
      </w:r>
    </w:p>
    <w:p w14:paraId="40EA640A" w14:textId="1B1A3133" w:rsidR="00ED3B6B" w:rsidRPr="00B2076C" w:rsidRDefault="00ED3B6B" w:rsidP="00ED3B6B">
      <w:pPr>
        <w:pStyle w:val="Listaszerbekezds"/>
        <w:numPr>
          <w:ilvl w:val="1"/>
          <w:numId w:val="135"/>
        </w:numPr>
        <w:spacing w:after="120" w:line="240" w:lineRule="auto"/>
        <w:jc w:val="left"/>
      </w:pPr>
      <w:r w:rsidRPr="00AF73F2">
        <w:rPr>
          <w:lang w:eastAsia="en-US"/>
        </w:rPr>
        <w:t>moratórium tárgya:</w:t>
      </w:r>
      <w:r w:rsidR="00D256AB" w:rsidRPr="00AF73F2">
        <w:rPr>
          <w:lang w:eastAsia="en-US"/>
        </w:rPr>
        <w:t xml:space="preserve"> </w:t>
      </w:r>
      <w:r w:rsidRPr="00AF73F2">
        <w:rPr>
          <w:lang w:eastAsia="en-US"/>
        </w:rPr>
        <w:t>’</w:t>
      </w:r>
      <w:proofErr w:type="spellStart"/>
      <w:r w:rsidRPr="00AF73F2">
        <w:rPr>
          <w:lang w:eastAsia="en-US"/>
        </w:rPr>
        <w:t>TOKE_KAMAT</w:t>
      </w:r>
      <w:proofErr w:type="spellEnd"/>
      <w:r w:rsidRPr="00AF73F2">
        <w:rPr>
          <w:lang w:eastAsia="en-US"/>
        </w:rPr>
        <w:t>’,</w:t>
      </w:r>
    </w:p>
    <w:p w14:paraId="7B0C9A49" w14:textId="77777777" w:rsidR="00ED3B6B" w:rsidRPr="00B2076C" w:rsidRDefault="00ED3B6B" w:rsidP="00ED3B6B">
      <w:pPr>
        <w:pStyle w:val="Listaszerbekezds"/>
        <w:numPr>
          <w:ilvl w:val="1"/>
          <w:numId w:val="135"/>
        </w:numPr>
        <w:spacing w:after="120" w:line="240" w:lineRule="auto"/>
        <w:jc w:val="left"/>
      </w:pPr>
      <w:r w:rsidRPr="00AF73F2">
        <w:rPr>
          <w:lang w:eastAsia="en-US"/>
        </w:rPr>
        <w:t>moratórium típusa: ’</w:t>
      </w:r>
      <w:proofErr w:type="spellStart"/>
      <w:r w:rsidRPr="00AF73F2">
        <w:rPr>
          <w:lang w:eastAsia="en-US"/>
        </w:rPr>
        <w:t>JOGI_EGYEB</w:t>
      </w:r>
      <w:proofErr w:type="spellEnd"/>
      <w:r w:rsidRPr="00AF73F2">
        <w:rPr>
          <w:lang w:eastAsia="en-US"/>
        </w:rPr>
        <w:t>’,</w:t>
      </w:r>
    </w:p>
    <w:p w14:paraId="2D87EDBD" w14:textId="77777777" w:rsidR="00ED3B6B" w:rsidRPr="00B2076C" w:rsidRDefault="00ED3B6B" w:rsidP="00ED3B6B">
      <w:pPr>
        <w:pStyle w:val="Listaszerbekezds"/>
        <w:numPr>
          <w:ilvl w:val="1"/>
          <w:numId w:val="135"/>
        </w:numPr>
        <w:spacing w:after="120" w:line="240" w:lineRule="auto"/>
        <w:jc w:val="left"/>
      </w:pPr>
      <w:r w:rsidRPr="00AF73F2">
        <w:rPr>
          <w:lang w:eastAsia="en-US"/>
        </w:rPr>
        <w:t>moratórium kezdete és vége: jogszabályi feltételek teljesítésével konzisztensen jelentendő mezők.</w:t>
      </w:r>
    </w:p>
    <w:p w14:paraId="3AE74277" w14:textId="1CA74F4F" w:rsidR="00A94B66" w:rsidRPr="00AF73F2" w:rsidRDefault="00A94B66" w:rsidP="00F92626">
      <w:pPr>
        <w:pStyle w:val="NormlWeb"/>
        <w:spacing w:before="0" w:beforeAutospacing="0" w:after="0" w:afterAutospacing="0"/>
        <w:jc w:val="both"/>
        <w:rPr>
          <w:rFonts w:ascii="Calibri" w:eastAsiaTheme="minorHAnsi" w:hAnsi="Calibri" w:cstheme="minorBidi"/>
          <w:sz w:val="20"/>
          <w:szCs w:val="20"/>
        </w:rPr>
      </w:pPr>
      <w:r w:rsidRPr="00AF73F2">
        <w:rPr>
          <w:rFonts w:ascii="Calibri" w:eastAsiaTheme="minorHAnsi" w:hAnsi="Calibri" w:cstheme="minorBidi"/>
          <w:sz w:val="20"/>
          <w:szCs w:val="20"/>
        </w:rPr>
        <w:t xml:space="preserve">A szüneteltetés nem jelent szerződésmódosítást (nincs újratárgyalás és átstrukturálás) annak ellenére, hogy a hitel lejárata kitolásra kerül. </w:t>
      </w:r>
    </w:p>
    <w:p w14:paraId="21DD90D5" w14:textId="77777777" w:rsidR="00A94B66" w:rsidRPr="00B2076C" w:rsidRDefault="00A94B66" w:rsidP="00F92626">
      <w:pPr>
        <w:spacing w:after="120" w:line="240" w:lineRule="auto"/>
        <w:jc w:val="left"/>
      </w:pPr>
    </w:p>
    <w:p w14:paraId="0F1049A5" w14:textId="419B8177" w:rsidR="00D256AB" w:rsidRDefault="00D256AB" w:rsidP="00D2241A">
      <w:r w:rsidRPr="00AF73F2">
        <w:t xml:space="preserve">A </w:t>
      </w:r>
      <w:proofErr w:type="spellStart"/>
      <w:r w:rsidRPr="00AF73F2">
        <w:t>CSOK</w:t>
      </w:r>
      <w:proofErr w:type="spellEnd"/>
      <w:r w:rsidRPr="00AF73F2">
        <w:t xml:space="preserve"> PLUSZ konstrukciók esetén a „Referencia kamat </w:t>
      </w:r>
      <w:proofErr w:type="spellStart"/>
      <w:r w:rsidRPr="00AF73F2">
        <w:t>átárazódási</w:t>
      </w:r>
      <w:proofErr w:type="spellEnd"/>
      <w:r w:rsidRPr="00AF73F2">
        <w:t xml:space="preserve"> periódusa (folyamatos)” mező értéke ’5Y’, a „Referenciakamat megnevezése” ’</w:t>
      </w:r>
      <w:proofErr w:type="spellStart"/>
      <w:r w:rsidRPr="00AF73F2">
        <w:t>AKK</w:t>
      </w:r>
      <w:proofErr w:type="spellEnd"/>
      <w:r w:rsidRPr="00AF73F2">
        <w:t>’, futamidő legalább 10 év</w:t>
      </w:r>
      <w:r w:rsidR="00692AEB" w:rsidRPr="00AF73F2">
        <w:t xml:space="preserve">. </w:t>
      </w:r>
    </w:p>
    <w:p w14:paraId="232752D0" w14:textId="77777777" w:rsidR="00B2702E" w:rsidRDefault="00B2702E" w:rsidP="00D2241A"/>
    <w:p w14:paraId="65692000" w14:textId="55248D46" w:rsidR="002F1440" w:rsidRDefault="002F1440" w:rsidP="002F1440">
      <w:pPr>
        <w:pStyle w:val="Cmsor3"/>
        <w:rPr>
          <w:b/>
          <w:bCs w:val="0"/>
        </w:rPr>
      </w:pPr>
      <w:bookmarkStart w:id="412" w:name="_Toc188019127"/>
      <w:r>
        <w:rPr>
          <w:b/>
          <w:bCs w:val="0"/>
        </w:rPr>
        <w:t>A munkáshitel és a kistelepülési otthonfelújítási támogatás jelentési módja</w:t>
      </w:r>
      <w:bookmarkEnd w:id="412"/>
    </w:p>
    <w:p w14:paraId="3FEFA371" w14:textId="77777777" w:rsidR="002F1440" w:rsidRDefault="002F1440" w:rsidP="002F1440"/>
    <w:p w14:paraId="042F1D6F" w14:textId="6A46AEA8" w:rsidR="002F1440" w:rsidRPr="00A846E4" w:rsidRDefault="002F1440" w:rsidP="00A846E4">
      <w:pPr>
        <w:pStyle w:val="NormlWeb"/>
        <w:spacing w:before="0" w:beforeAutospacing="0" w:after="0" w:afterAutospacing="0" w:line="276" w:lineRule="auto"/>
        <w:jc w:val="both"/>
        <w:rPr>
          <w:rFonts w:cstheme="minorBidi"/>
        </w:rPr>
      </w:pPr>
      <w:r w:rsidRPr="00A846E4">
        <w:rPr>
          <w:rFonts w:ascii="Calibri" w:eastAsiaTheme="minorHAnsi" w:hAnsi="Calibri" w:cstheme="minorBidi"/>
          <w:sz w:val="20"/>
          <w:szCs w:val="20"/>
        </w:rPr>
        <w:t>A 372/2024. (XI. 29.) Korm. rendelet alapján nyújtott kölcsönt (továbbiakban munkáshitel) a K23-as jelentéshez hasonlóan új instrumentum típuson, ’</w:t>
      </w:r>
      <w:proofErr w:type="spellStart"/>
      <w:r w:rsidRPr="00A846E4">
        <w:rPr>
          <w:rFonts w:ascii="Calibri" w:eastAsiaTheme="minorHAnsi" w:hAnsi="Calibri" w:cstheme="minorBidi"/>
          <w:sz w:val="20"/>
          <w:szCs w:val="20"/>
        </w:rPr>
        <w:t>MHIT</w:t>
      </w:r>
      <w:proofErr w:type="spellEnd"/>
      <w:r w:rsidRPr="00A846E4">
        <w:rPr>
          <w:rFonts w:ascii="Calibri" w:eastAsiaTheme="minorHAnsi" w:hAnsi="Calibri" w:cstheme="minorBidi"/>
          <w:sz w:val="20"/>
          <w:szCs w:val="20"/>
        </w:rPr>
        <w:t xml:space="preserve">’ kóddal kell jelenteni a 2025. januári vonatkozási időszaktól kezdődően. A munkáshitel instrumentum típuson szerepeltetendő ügyletek részletei tekintetében a K23-as és M-es jelentésekkel </w:t>
      </w:r>
      <w:r>
        <w:rPr>
          <w:rFonts w:ascii="Calibri" w:eastAsiaTheme="minorHAnsi" w:hAnsi="Calibri" w:cstheme="minorBidi"/>
          <w:sz w:val="20"/>
          <w:szCs w:val="20"/>
        </w:rPr>
        <w:t>való konzisztencia az irányadó</w:t>
      </w:r>
      <w:r w:rsidRPr="00A846E4">
        <w:rPr>
          <w:rFonts w:ascii="Calibri" w:eastAsiaTheme="minorHAnsi" w:hAnsi="Calibri" w:cstheme="minorBidi"/>
          <w:sz w:val="20"/>
          <w:szCs w:val="20"/>
        </w:rPr>
        <w:t xml:space="preserve"> (támogatással növelt kamatláb, kamatfixálás gyakorisága stb.). A munkáshitel főbb paraméterei a HITREG jelentésben az alábbiak: </w:t>
      </w:r>
    </w:p>
    <w:p w14:paraId="1E88CB9F" w14:textId="77777777" w:rsidR="002F1440" w:rsidRDefault="002F1440" w:rsidP="00A846E4">
      <w:pPr>
        <w:pStyle w:val="Listaszerbekezds"/>
        <w:numPr>
          <w:ilvl w:val="1"/>
          <w:numId w:val="137"/>
        </w:numPr>
        <w:spacing w:after="0"/>
        <w:rPr>
          <w:rFonts w:cstheme="minorHAnsi"/>
        </w:rPr>
      </w:pPr>
      <w:r>
        <w:rPr>
          <w:rFonts w:cstheme="minorHAnsi"/>
        </w:rPr>
        <w:t>instrumentum összege (</w:t>
      </w:r>
      <w:proofErr w:type="spellStart"/>
      <w:r>
        <w:rPr>
          <w:rFonts w:cstheme="minorHAnsi"/>
        </w:rPr>
        <w:t>INSTR.INST_OSSZEG</w:t>
      </w:r>
      <w:proofErr w:type="spellEnd"/>
      <w:r>
        <w:rPr>
          <w:rFonts w:cstheme="minorHAnsi"/>
        </w:rPr>
        <w:t xml:space="preserve">) maximum 4 millió forint, </w:t>
      </w:r>
    </w:p>
    <w:p w14:paraId="00F85142" w14:textId="77777777" w:rsidR="002F1440" w:rsidRDefault="002F1440" w:rsidP="00A846E4">
      <w:pPr>
        <w:pStyle w:val="Listaszerbekezds"/>
        <w:numPr>
          <w:ilvl w:val="1"/>
          <w:numId w:val="137"/>
        </w:numPr>
        <w:spacing w:after="0"/>
        <w:rPr>
          <w:rFonts w:cstheme="minorHAnsi"/>
        </w:rPr>
      </w:pPr>
      <w:r>
        <w:rPr>
          <w:rFonts w:cstheme="minorHAnsi"/>
        </w:rPr>
        <w:t>a hitel devizaneme forint (</w:t>
      </w:r>
      <w:proofErr w:type="spellStart"/>
      <w:r>
        <w:rPr>
          <w:rFonts w:cstheme="minorHAnsi"/>
        </w:rPr>
        <w:t>INSTR.INST_DEV</w:t>
      </w:r>
      <w:proofErr w:type="spellEnd"/>
      <w:r>
        <w:rPr>
          <w:rFonts w:cstheme="minorHAnsi"/>
        </w:rPr>
        <w:t xml:space="preserve">=’HUF’), </w:t>
      </w:r>
    </w:p>
    <w:p w14:paraId="5151F0D2" w14:textId="713A4634" w:rsidR="002F1440" w:rsidRDefault="002F1440" w:rsidP="00A846E4">
      <w:pPr>
        <w:pStyle w:val="Listaszerbekezds"/>
        <w:numPr>
          <w:ilvl w:val="1"/>
          <w:numId w:val="137"/>
        </w:numPr>
        <w:spacing w:after="0"/>
        <w:rPr>
          <w:rFonts w:cstheme="minorHAnsi"/>
        </w:rPr>
      </w:pPr>
      <w:r>
        <w:rPr>
          <w:rFonts w:cstheme="minorHAnsi"/>
        </w:rPr>
        <w:t xml:space="preserve">futamideje </w:t>
      </w:r>
      <w:r w:rsidR="00433700">
        <w:rPr>
          <w:rFonts w:cstheme="minorHAnsi"/>
        </w:rPr>
        <w:t xml:space="preserve">legfeljebb </w:t>
      </w:r>
      <w:r>
        <w:rPr>
          <w:rFonts w:cstheme="minorHAnsi"/>
        </w:rPr>
        <w:t>10 év (</w:t>
      </w:r>
      <w:proofErr w:type="spellStart"/>
      <w:r>
        <w:rPr>
          <w:rFonts w:cstheme="minorHAnsi"/>
        </w:rPr>
        <w:t>INSTR.E_LEJ_KOD</w:t>
      </w:r>
      <w:proofErr w:type="spellEnd"/>
      <w:r>
        <w:rPr>
          <w:rFonts w:cstheme="minorHAnsi"/>
        </w:rPr>
        <w:t xml:space="preserve"> </w:t>
      </w:r>
      <w:r w:rsidR="00433700">
        <w:rPr>
          <w:rFonts w:cstheme="minorHAnsi"/>
        </w:rPr>
        <w:t>&lt;</w:t>
      </w:r>
      <w:r>
        <w:rPr>
          <w:rFonts w:cstheme="minorHAnsi"/>
        </w:rPr>
        <w:t xml:space="preserve">= ’5-10EV’), </w:t>
      </w:r>
    </w:p>
    <w:p w14:paraId="4F9089B2" w14:textId="77777777" w:rsidR="002F1440" w:rsidRDefault="002F1440" w:rsidP="00A846E4">
      <w:pPr>
        <w:pStyle w:val="Listaszerbekezds"/>
        <w:numPr>
          <w:ilvl w:val="1"/>
          <w:numId w:val="137"/>
        </w:numPr>
        <w:spacing w:after="0"/>
        <w:rPr>
          <w:rFonts w:cstheme="minorHAnsi"/>
        </w:rPr>
      </w:pPr>
      <w:r>
        <w:rPr>
          <w:rFonts w:cstheme="minorHAnsi"/>
        </w:rPr>
        <w:t>a szerződéskötés napja 2025.01.01. vagy későbbi dátum lehet,</w:t>
      </w:r>
    </w:p>
    <w:p w14:paraId="76FF5C0F" w14:textId="77777777" w:rsidR="002F1440" w:rsidRDefault="002F1440" w:rsidP="00A846E4">
      <w:pPr>
        <w:pStyle w:val="Listaszerbekezds"/>
        <w:numPr>
          <w:ilvl w:val="1"/>
          <w:numId w:val="137"/>
        </w:numPr>
        <w:spacing w:after="0"/>
        <w:rPr>
          <w:rFonts w:asciiTheme="minorHAnsi" w:hAnsiTheme="minorHAnsi" w:cstheme="minorHAnsi"/>
          <w:sz w:val="24"/>
          <w:szCs w:val="24"/>
        </w:rPr>
      </w:pPr>
      <w:r>
        <w:rPr>
          <w:rFonts w:cstheme="minorHAnsi"/>
        </w:rPr>
        <w:t>a „Hitelkonstrukció” mezőben jelölni szükséges, hogy a hitel támogatott szakaszban van-e (’</w:t>
      </w:r>
      <w:proofErr w:type="spellStart"/>
      <w:r>
        <w:rPr>
          <w:rFonts w:cstheme="minorHAnsi"/>
        </w:rPr>
        <w:t>EGYEB</w:t>
      </w:r>
      <w:proofErr w:type="spellEnd"/>
      <w:r>
        <w:rPr>
          <w:rFonts w:cstheme="minorHAnsi"/>
        </w:rPr>
        <w:t>’ – ’egyéb támogatott’ kódértékkel jelölve) vagy elveszítette a jogosultságot a támogatásra (’</w:t>
      </w:r>
      <w:proofErr w:type="spellStart"/>
      <w:r>
        <w:rPr>
          <w:rFonts w:cstheme="minorHAnsi"/>
        </w:rPr>
        <w:t>NEM_TAM</w:t>
      </w:r>
      <w:proofErr w:type="spellEnd"/>
      <w:r>
        <w:rPr>
          <w:rFonts w:cstheme="minorHAnsi"/>
        </w:rPr>
        <w:t>’ – ’nem támogatott’) a hitel élete során,</w:t>
      </w:r>
    </w:p>
    <w:p w14:paraId="3D7BA8F4" w14:textId="77777777" w:rsidR="002F1440" w:rsidRDefault="002F1440" w:rsidP="00A846E4">
      <w:pPr>
        <w:pStyle w:val="Listaszerbekezds"/>
        <w:numPr>
          <w:ilvl w:val="1"/>
          <w:numId w:val="137"/>
        </w:numPr>
        <w:spacing w:after="0"/>
        <w:rPr>
          <w:rFonts w:cstheme="minorHAnsi"/>
          <w:sz w:val="22"/>
          <w:szCs w:val="22"/>
        </w:rPr>
      </w:pPr>
      <w:r>
        <w:rPr>
          <w:rFonts w:cstheme="minorHAnsi"/>
        </w:rPr>
        <w:t>a „Tőketörlesztés módja” mezőben alapvetően az ’EGYENLETES’ v. ’</w:t>
      </w:r>
      <w:proofErr w:type="spellStart"/>
      <w:r>
        <w:rPr>
          <w:rFonts w:cstheme="minorHAnsi"/>
        </w:rPr>
        <w:t>ANNUITAS</w:t>
      </w:r>
      <w:proofErr w:type="spellEnd"/>
      <w:r>
        <w:rPr>
          <w:rFonts w:cstheme="minorHAnsi"/>
        </w:rPr>
        <w:t>’ kódérték jelentendő,</w:t>
      </w:r>
    </w:p>
    <w:p w14:paraId="4C0D7C12" w14:textId="77777777" w:rsidR="002F1440" w:rsidRDefault="002F1440" w:rsidP="00A846E4">
      <w:pPr>
        <w:pStyle w:val="Listaszerbekezds"/>
        <w:numPr>
          <w:ilvl w:val="1"/>
          <w:numId w:val="137"/>
        </w:numPr>
        <w:spacing w:after="0"/>
        <w:rPr>
          <w:rFonts w:cstheme="minorHAnsi"/>
        </w:rPr>
      </w:pPr>
      <w:r>
        <w:rPr>
          <w:rFonts w:cstheme="minorHAnsi"/>
        </w:rPr>
        <w:t>tőketörlesztés gyakoriságaként havi értéket kérünk jelenteni (</w:t>
      </w:r>
      <w:proofErr w:type="spellStart"/>
      <w:r>
        <w:rPr>
          <w:rFonts w:cstheme="minorHAnsi"/>
        </w:rPr>
        <w:t>INSTR.TOKETORL_GYAK_KOD</w:t>
      </w:r>
      <w:proofErr w:type="spellEnd"/>
      <w:r>
        <w:rPr>
          <w:rFonts w:cstheme="minorHAnsi"/>
        </w:rPr>
        <w:t xml:space="preserve">='HAVI'), </w:t>
      </w:r>
    </w:p>
    <w:p w14:paraId="3C5D99CD" w14:textId="77777777" w:rsidR="002F1440" w:rsidRDefault="002F1440" w:rsidP="00A846E4">
      <w:pPr>
        <w:pStyle w:val="Listaszerbekezds"/>
        <w:numPr>
          <w:ilvl w:val="1"/>
          <w:numId w:val="137"/>
        </w:numPr>
        <w:spacing w:after="0"/>
        <w:rPr>
          <w:rFonts w:cstheme="minorHAnsi"/>
        </w:rPr>
      </w:pPr>
      <w:r>
        <w:rPr>
          <w:rFonts w:cstheme="minorHAnsi"/>
        </w:rPr>
        <w:t xml:space="preserve">a „Referencia kamat megnevezése (folyamatos)” mezőben az 5 éves ÁKK államkötvény kódja jelentendő, a „Referencia kamat </w:t>
      </w:r>
      <w:proofErr w:type="spellStart"/>
      <w:r>
        <w:rPr>
          <w:rFonts w:cstheme="minorHAnsi"/>
        </w:rPr>
        <w:t>átárazódási</w:t>
      </w:r>
      <w:proofErr w:type="spellEnd"/>
      <w:r>
        <w:rPr>
          <w:rFonts w:cstheme="minorHAnsi"/>
        </w:rPr>
        <w:t xml:space="preserve"> periódusa (folyamatos)” mező értéke 5 év (</w:t>
      </w:r>
      <w:proofErr w:type="spellStart"/>
      <w:r>
        <w:rPr>
          <w:rFonts w:cstheme="minorHAnsi"/>
        </w:rPr>
        <w:t>INSTR.REF_KAMAT_KOD</w:t>
      </w:r>
      <w:proofErr w:type="spellEnd"/>
      <w:r>
        <w:rPr>
          <w:rFonts w:cstheme="minorHAnsi"/>
        </w:rPr>
        <w:t>='</w:t>
      </w:r>
      <w:proofErr w:type="spellStart"/>
      <w:r>
        <w:rPr>
          <w:rFonts w:cstheme="minorHAnsi"/>
        </w:rPr>
        <w:t>AKK</w:t>
      </w:r>
      <w:proofErr w:type="spellEnd"/>
      <w:r>
        <w:rPr>
          <w:rFonts w:cstheme="minorHAnsi"/>
        </w:rPr>
        <w:t xml:space="preserve">', </w:t>
      </w:r>
      <w:proofErr w:type="spellStart"/>
      <w:r>
        <w:rPr>
          <w:rFonts w:cstheme="minorHAnsi"/>
          <w:bCs/>
        </w:rPr>
        <w:t>INSTR.REF_KAMAT_ATARAZ_KOD</w:t>
      </w:r>
      <w:proofErr w:type="spellEnd"/>
      <w:r>
        <w:rPr>
          <w:rFonts w:cstheme="minorHAnsi"/>
          <w:bCs/>
        </w:rPr>
        <w:t>='5Y'),</w:t>
      </w:r>
    </w:p>
    <w:p w14:paraId="6DE23073" w14:textId="77777777" w:rsidR="002F1440" w:rsidRDefault="002F1440" w:rsidP="00A846E4">
      <w:pPr>
        <w:pStyle w:val="Listaszerbekezds"/>
        <w:numPr>
          <w:ilvl w:val="1"/>
          <w:numId w:val="137"/>
        </w:numPr>
        <w:spacing w:after="0"/>
        <w:rPr>
          <w:rFonts w:asciiTheme="minorHAnsi" w:hAnsiTheme="minorHAnsi" w:cstheme="minorHAnsi"/>
          <w:sz w:val="24"/>
          <w:szCs w:val="24"/>
        </w:rPr>
      </w:pPr>
      <w:r>
        <w:rPr>
          <w:rFonts w:cstheme="minorHAnsi"/>
        </w:rPr>
        <w:t>a támogatott szakaszban a „Kamatozás módja” mező értéke ’RF’, ’</w:t>
      </w:r>
      <w:proofErr w:type="spellStart"/>
      <w:r>
        <w:rPr>
          <w:rFonts w:cstheme="minorHAnsi"/>
        </w:rPr>
        <w:t>RV</w:t>
      </w:r>
      <w:proofErr w:type="spellEnd"/>
      <w:r>
        <w:rPr>
          <w:rFonts w:cstheme="minorHAnsi"/>
        </w:rPr>
        <w:t>’ vagy ’RT’ lehet,</w:t>
      </w:r>
    </w:p>
    <w:p w14:paraId="1969A9F6" w14:textId="77777777" w:rsidR="002F1440" w:rsidRDefault="002F1440" w:rsidP="00A846E4">
      <w:pPr>
        <w:pStyle w:val="Listaszerbekezds"/>
        <w:numPr>
          <w:ilvl w:val="1"/>
          <w:numId w:val="137"/>
        </w:numPr>
        <w:spacing w:after="0"/>
        <w:rPr>
          <w:rFonts w:cstheme="minorHAnsi"/>
          <w:sz w:val="28"/>
          <w:szCs w:val="28"/>
        </w:rPr>
      </w:pPr>
      <w:r>
        <w:rPr>
          <w:rFonts w:cstheme="minorHAnsi"/>
        </w:rPr>
        <w:t>a „Moratórium típusa” mezőben ’</w:t>
      </w:r>
      <w:proofErr w:type="spellStart"/>
      <w:r>
        <w:rPr>
          <w:rFonts w:cstheme="minorHAnsi"/>
        </w:rPr>
        <w:t>JOGI_EGYEB</w:t>
      </w:r>
      <w:proofErr w:type="spellEnd"/>
      <w:r>
        <w:rPr>
          <w:rFonts w:cstheme="minorHAnsi"/>
        </w:rPr>
        <w:t>’, a „Moratórium tárgya” mezőben ’</w:t>
      </w:r>
      <w:proofErr w:type="spellStart"/>
      <w:r>
        <w:rPr>
          <w:rFonts w:cstheme="minorHAnsi"/>
        </w:rPr>
        <w:t>TOKE</w:t>
      </w:r>
      <w:proofErr w:type="spellEnd"/>
      <w:r>
        <w:rPr>
          <w:rFonts w:cstheme="minorHAnsi"/>
        </w:rPr>
        <w:t>’ jelentendő,</w:t>
      </w:r>
    </w:p>
    <w:p w14:paraId="05A9F15A" w14:textId="77777777" w:rsidR="002F1440" w:rsidRDefault="002F1440" w:rsidP="00A846E4">
      <w:pPr>
        <w:pStyle w:val="Listaszerbekezds"/>
        <w:numPr>
          <w:ilvl w:val="1"/>
          <w:numId w:val="137"/>
        </w:numPr>
        <w:spacing w:after="0"/>
        <w:rPr>
          <w:rFonts w:cstheme="minorHAnsi"/>
          <w:sz w:val="28"/>
          <w:szCs w:val="28"/>
        </w:rPr>
      </w:pPr>
      <w:r>
        <w:rPr>
          <w:rFonts w:cstheme="minorHAnsi"/>
        </w:rPr>
        <w:t>a jogszabály alapján járó törlesztési moratóriumot „csak kamat” periódusként (azaz ’I’ értékkel) kell jelenteni az „Ügyfél csak kamatot törleszt-e?” mezőben,</w:t>
      </w:r>
    </w:p>
    <w:p w14:paraId="639CB8E6" w14:textId="77777777" w:rsidR="002F1440" w:rsidRDefault="002F1440" w:rsidP="00A846E4">
      <w:pPr>
        <w:pStyle w:val="Listaszerbekezds"/>
        <w:numPr>
          <w:ilvl w:val="1"/>
          <w:numId w:val="137"/>
        </w:numPr>
        <w:spacing w:after="0"/>
        <w:rPr>
          <w:rFonts w:cstheme="minorHAnsi"/>
          <w:sz w:val="22"/>
          <w:szCs w:val="22"/>
        </w:rPr>
      </w:pPr>
      <w:r>
        <w:rPr>
          <w:rFonts w:cstheme="minorHAnsi"/>
        </w:rPr>
        <w:t>a kamatstatisztikával összhangban a „Kamat periódus hossza – aktuális” mezőben 60 hónap jelentendő</w:t>
      </w:r>
      <w:r>
        <w:rPr>
          <w:rFonts w:cstheme="minorHAnsi"/>
          <w:bCs/>
        </w:rPr>
        <w:t xml:space="preserve"> (</w:t>
      </w:r>
      <w:proofErr w:type="spellStart"/>
      <w:r>
        <w:rPr>
          <w:rFonts w:cstheme="minorHAnsi"/>
          <w:bCs/>
        </w:rPr>
        <w:t>INSTR.KAM_PERIOD</w:t>
      </w:r>
      <w:proofErr w:type="spellEnd"/>
      <w:r>
        <w:rPr>
          <w:rFonts w:cstheme="minorHAnsi"/>
          <w:bCs/>
        </w:rPr>
        <w:t>=’60’),</w:t>
      </w:r>
    </w:p>
    <w:p w14:paraId="0E6E3A08" w14:textId="77777777" w:rsidR="002F1440" w:rsidRDefault="002F1440" w:rsidP="00A846E4">
      <w:pPr>
        <w:pStyle w:val="Listaszerbekezds"/>
        <w:numPr>
          <w:ilvl w:val="1"/>
          <w:numId w:val="137"/>
        </w:numPr>
        <w:spacing w:after="0"/>
        <w:rPr>
          <w:rFonts w:cstheme="minorHAnsi"/>
        </w:rPr>
      </w:pPr>
      <w:r>
        <w:rPr>
          <w:rFonts w:cstheme="minorHAnsi"/>
        </w:rPr>
        <w:t>a hitel adósának iskolai végzettsége nem lehet felsőfok (</w:t>
      </w:r>
      <w:proofErr w:type="spellStart"/>
      <w:r>
        <w:rPr>
          <w:rFonts w:cstheme="minorHAnsi"/>
        </w:rPr>
        <w:t>INST_UGYF.ISK_VEGZ_KOD</w:t>
      </w:r>
      <w:proofErr w:type="spellEnd"/>
      <w:r>
        <w:rPr>
          <w:rFonts w:cstheme="minorHAnsi"/>
        </w:rPr>
        <w:t>&lt;&gt;’</w:t>
      </w:r>
      <w:proofErr w:type="spellStart"/>
      <w:r>
        <w:rPr>
          <w:rFonts w:cstheme="minorHAnsi"/>
        </w:rPr>
        <w:t>FELSOFOK</w:t>
      </w:r>
      <w:proofErr w:type="spellEnd"/>
      <w:r>
        <w:rPr>
          <w:rFonts w:cstheme="minorHAnsi"/>
        </w:rPr>
        <w:t>’</w:t>
      </w:r>
      <w:r>
        <w:rPr>
          <w:rFonts w:cstheme="minorHAnsi"/>
          <w:bCs/>
        </w:rPr>
        <w:t>).</w:t>
      </w:r>
    </w:p>
    <w:p w14:paraId="35B4FCA7" w14:textId="77777777" w:rsidR="002F1440" w:rsidRDefault="002F1440" w:rsidP="002F1440">
      <w:pPr>
        <w:pStyle w:val="Bekezds"/>
        <w:jc w:val="both"/>
        <w:rPr>
          <w:rFonts w:ascii="Calibri" w:eastAsiaTheme="minorHAnsi" w:hAnsi="Calibri" w:cs="Calibri"/>
          <w:color w:val="2F5496"/>
          <w:kern w:val="2"/>
          <w:sz w:val="20"/>
          <w:szCs w:val="20"/>
          <w:highlight w:val="yellow"/>
          <w:lang w:eastAsia="en-US"/>
          <w14:ligatures w14:val="standardContextual"/>
        </w:rPr>
      </w:pPr>
    </w:p>
    <w:p w14:paraId="65177F96" w14:textId="19593E18" w:rsidR="002F1440" w:rsidRPr="00A846E4" w:rsidRDefault="002F1440" w:rsidP="00A846E4">
      <w:pPr>
        <w:pStyle w:val="NormlWeb"/>
        <w:spacing w:before="0" w:beforeAutospacing="0" w:after="0" w:afterAutospacing="0" w:line="276" w:lineRule="auto"/>
        <w:jc w:val="both"/>
        <w:rPr>
          <w:rFonts w:cstheme="minorBidi"/>
        </w:rPr>
      </w:pPr>
      <w:r w:rsidRPr="00A846E4">
        <w:rPr>
          <w:rFonts w:ascii="Calibri" w:eastAsiaTheme="minorHAnsi" w:hAnsi="Calibri" w:cstheme="minorBidi"/>
          <w:sz w:val="20"/>
          <w:szCs w:val="20"/>
        </w:rPr>
        <w:t xml:space="preserve">A 389/2024. (XII. 11.) Korm. rendelet alapján a kistelepüléseken nyújtható otthonfelújítási támogatással kombinált lakáshitel új hitelkonstrukció kódértéken jelentendő.  A kölcsön főbb paraméterei </w:t>
      </w:r>
      <w:r>
        <w:rPr>
          <w:rFonts w:ascii="Calibri" w:eastAsiaTheme="minorHAnsi" w:hAnsi="Calibri" w:cstheme="minorBidi"/>
          <w:sz w:val="20"/>
          <w:szCs w:val="20"/>
        </w:rPr>
        <w:t xml:space="preserve">a HITREG jelentésben </w:t>
      </w:r>
      <w:r w:rsidRPr="00A846E4">
        <w:rPr>
          <w:rFonts w:ascii="Calibri" w:eastAsiaTheme="minorHAnsi" w:hAnsi="Calibri" w:cstheme="minorBidi"/>
          <w:sz w:val="20"/>
          <w:szCs w:val="20"/>
        </w:rPr>
        <w:t>az alábbiak:</w:t>
      </w:r>
    </w:p>
    <w:p w14:paraId="51868139" w14:textId="2749F2C8"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Hitelkonstrukció </w:t>
      </w:r>
      <w:r w:rsidRPr="00A846E4">
        <w:rPr>
          <w:rFonts w:cstheme="minorHAnsi"/>
          <w:i/>
          <w:iCs/>
        </w:rPr>
        <w:t>(új kódérték!)</w:t>
      </w:r>
      <w:r w:rsidRPr="002F1440">
        <w:rPr>
          <w:rFonts w:cstheme="minorHAnsi"/>
        </w:rPr>
        <w:t xml:space="preserve">: </w:t>
      </w:r>
      <w:proofErr w:type="spellStart"/>
      <w:r w:rsidRPr="002F1440">
        <w:rPr>
          <w:rFonts w:cstheme="minorHAnsi"/>
        </w:rPr>
        <w:t>OTTH_FELUJ_KIST</w:t>
      </w:r>
      <w:proofErr w:type="spellEnd"/>
    </w:p>
    <w:p w14:paraId="3018387B"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Instrumentum típus: </w:t>
      </w:r>
      <w:proofErr w:type="spellStart"/>
      <w:r w:rsidRPr="002F1440">
        <w:rPr>
          <w:rFonts w:cstheme="minorHAnsi"/>
        </w:rPr>
        <w:t>LAKAS_HIT</w:t>
      </w:r>
      <w:proofErr w:type="spellEnd"/>
    </w:p>
    <w:p w14:paraId="2C3B992E"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Ingatlanfinanszírozás jellege - részletes bontás: </w:t>
      </w:r>
      <w:proofErr w:type="spellStart"/>
      <w:r w:rsidRPr="002F1440">
        <w:rPr>
          <w:rFonts w:cstheme="minorHAnsi"/>
        </w:rPr>
        <w:t>LAKF</w:t>
      </w:r>
      <w:proofErr w:type="spellEnd"/>
      <w:r w:rsidRPr="002F1440">
        <w:rPr>
          <w:rFonts w:cstheme="minorHAnsi"/>
        </w:rPr>
        <w:t xml:space="preserve">, </w:t>
      </w:r>
      <w:proofErr w:type="spellStart"/>
      <w:r w:rsidRPr="002F1440">
        <w:rPr>
          <w:rFonts w:cstheme="minorHAnsi"/>
        </w:rPr>
        <w:t>LAKB</w:t>
      </w:r>
      <w:proofErr w:type="spellEnd"/>
      <w:r w:rsidRPr="002F1440">
        <w:rPr>
          <w:rFonts w:cstheme="minorHAnsi"/>
        </w:rPr>
        <w:t xml:space="preserve"> </w:t>
      </w:r>
    </w:p>
    <w:p w14:paraId="05705308"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Állami támogatás: NEM</w:t>
      </w:r>
    </w:p>
    <w:p w14:paraId="412DFACD" w14:textId="77777777" w:rsidR="002F1440" w:rsidRDefault="002F1440" w:rsidP="00A846E4">
      <w:pPr>
        <w:pStyle w:val="Listaszerbekezds"/>
        <w:numPr>
          <w:ilvl w:val="1"/>
          <w:numId w:val="137"/>
        </w:numPr>
        <w:spacing w:after="0"/>
        <w:rPr>
          <w:rFonts w:cs="Calibri"/>
        </w:rPr>
      </w:pPr>
      <w:r w:rsidRPr="002F1440">
        <w:rPr>
          <w:rFonts w:cstheme="minorHAnsi"/>
        </w:rPr>
        <w:t>Kamat: a +3%-os kamattámogatás</w:t>
      </w:r>
      <w:r>
        <w:rPr>
          <w:rFonts w:cs="Calibri"/>
        </w:rPr>
        <w:t xml:space="preserve"> mértékével növelt szerződéses, évesített kamatlábat és hitelköltség mutatót kell jelenteni, és nem az ügyfél által fizetendő kamatot.</w:t>
      </w:r>
    </w:p>
    <w:p w14:paraId="1BFB5A59"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Referencia kamat </w:t>
      </w:r>
      <w:proofErr w:type="spellStart"/>
      <w:r w:rsidRPr="002F1440">
        <w:rPr>
          <w:rFonts w:cstheme="minorHAnsi"/>
        </w:rPr>
        <w:t>átárazódási</w:t>
      </w:r>
      <w:proofErr w:type="spellEnd"/>
      <w:r w:rsidRPr="002F1440">
        <w:rPr>
          <w:rFonts w:cstheme="minorHAnsi"/>
        </w:rPr>
        <w:t xml:space="preserve"> periódus: 5Y</w:t>
      </w:r>
    </w:p>
    <w:p w14:paraId="14C5D3F0"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 xml:space="preserve">Referencia kamat megnevezés: </w:t>
      </w:r>
      <w:proofErr w:type="spellStart"/>
      <w:r w:rsidRPr="002F1440">
        <w:rPr>
          <w:rFonts w:cstheme="minorHAnsi"/>
        </w:rPr>
        <w:t>AKK</w:t>
      </w:r>
      <w:proofErr w:type="spellEnd"/>
    </w:p>
    <w:p w14:paraId="04605C3B" w14:textId="77777777" w:rsidR="002F1440" w:rsidRPr="002F1440" w:rsidRDefault="002F1440" w:rsidP="00A846E4">
      <w:pPr>
        <w:pStyle w:val="Listaszerbekezds"/>
        <w:numPr>
          <w:ilvl w:val="1"/>
          <w:numId w:val="137"/>
        </w:numPr>
        <w:spacing w:after="0"/>
        <w:rPr>
          <w:rFonts w:cstheme="minorHAnsi"/>
        </w:rPr>
      </w:pPr>
      <w:r w:rsidRPr="002F1440">
        <w:rPr>
          <w:rFonts w:cstheme="minorHAnsi"/>
        </w:rPr>
        <w:t>Hitel összege: maximum 6 millió forint</w:t>
      </w:r>
    </w:p>
    <w:p w14:paraId="29F4B787" w14:textId="77777777" w:rsidR="002F1440" w:rsidRPr="00A846E4" w:rsidRDefault="002F1440" w:rsidP="00A846E4">
      <w:pPr>
        <w:rPr>
          <w:bCs/>
        </w:rPr>
      </w:pPr>
    </w:p>
    <w:p w14:paraId="793C6667" w14:textId="77777777" w:rsidR="002F1440" w:rsidRPr="00AF73F2" w:rsidRDefault="002F1440" w:rsidP="00D2241A"/>
    <w:p w14:paraId="764E494E" w14:textId="0C6B1B89" w:rsidR="00CF052D" w:rsidRPr="006C72EB" w:rsidRDefault="00CF052D" w:rsidP="00484F64">
      <w:pPr>
        <w:pStyle w:val="Cmsor1"/>
        <w:rPr>
          <w:rFonts w:asciiTheme="minorHAnsi" w:hAnsiTheme="minorHAnsi" w:cstheme="minorHAnsi"/>
          <w:sz w:val="20"/>
          <w:szCs w:val="20"/>
        </w:rPr>
      </w:pPr>
      <w:bookmarkStart w:id="413" w:name="_Toc149902056"/>
      <w:bookmarkStart w:id="414" w:name="_Toc188019128"/>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táblára vonatkozó kitöltési előírások</w:t>
      </w:r>
      <w:bookmarkEnd w:id="411"/>
      <w:bookmarkEnd w:id="413"/>
      <w:bookmarkEnd w:id="414"/>
    </w:p>
    <w:p w14:paraId="33DF88F8" w14:textId="25E1ED72" w:rsidR="00CF052D" w:rsidRPr="006C72EB" w:rsidRDefault="00CF052D" w:rsidP="00484F64">
      <w:pPr>
        <w:pStyle w:val="Cmsor2"/>
        <w:rPr>
          <w:rFonts w:asciiTheme="minorHAnsi" w:hAnsiTheme="minorHAnsi" w:cstheme="minorHAnsi"/>
          <w:sz w:val="20"/>
          <w:szCs w:val="20"/>
        </w:rPr>
      </w:pPr>
      <w:bookmarkStart w:id="415" w:name="_Toc64967428"/>
      <w:bookmarkStart w:id="416" w:name="_Toc149902057"/>
      <w:bookmarkStart w:id="417" w:name="_Toc188019129"/>
      <w:r w:rsidRPr="006C72EB">
        <w:rPr>
          <w:rFonts w:asciiTheme="minorHAnsi" w:hAnsiTheme="minorHAnsi" w:cstheme="minorHAnsi"/>
          <w:sz w:val="20"/>
          <w:szCs w:val="20"/>
        </w:rPr>
        <w:t>Általános előírások</w:t>
      </w:r>
      <w:bookmarkEnd w:id="415"/>
      <w:bookmarkEnd w:id="416"/>
      <w:bookmarkEnd w:id="417"/>
    </w:p>
    <w:p w14:paraId="21964E30"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 xml:space="preserve">1. A táblában a vállalkozásokkal (beleértve a külföldi székhellyel rendelkező vállalkozásokat is) és a természetes személyekkel (beleértve a külföldi természetes személyeket is) kötött, AZ EURÓPAI RENDSZERKOCKÁZATI TESTÜLET AJÁNLÁSA (2019. március 21.) az ingatlanokkal kapcsolatos adathiány kiküszöböléséről szóló </w:t>
      </w:r>
      <w:proofErr w:type="spellStart"/>
      <w:r w:rsidRPr="006C72EB">
        <w:rPr>
          <w:rFonts w:asciiTheme="minorHAnsi" w:hAnsiTheme="minorHAnsi" w:cstheme="minorHAnsi"/>
        </w:rPr>
        <w:t>ERKT</w:t>
      </w:r>
      <w:proofErr w:type="spellEnd"/>
      <w:r w:rsidRPr="006C72EB">
        <w:rPr>
          <w:rFonts w:asciiTheme="minorHAnsi" w:hAnsiTheme="minorHAnsi" w:cstheme="minorHAnsi"/>
        </w:rPr>
        <w:t>/2016/14 ajánlás módosításáról (</w:t>
      </w:r>
      <w:proofErr w:type="spellStart"/>
      <w:r w:rsidRPr="006C72EB">
        <w:rPr>
          <w:rFonts w:asciiTheme="minorHAnsi" w:hAnsiTheme="minorHAnsi" w:cstheme="minorHAnsi"/>
        </w:rPr>
        <w:t>ERKT</w:t>
      </w:r>
      <w:proofErr w:type="spellEnd"/>
      <w:r w:rsidRPr="006C72EB">
        <w:rPr>
          <w:rFonts w:asciiTheme="minorHAnsi" w:hAnsiTheme="minorHAnsi" w:cstheme="minorHAnsi"/>
        </w:rPr>
        <w:t xml:space="preserve">/2019/3), a (továbbiakban: </w:t>
      </w:r>
      <w:proofErr w:type="spellStart"/>
      <w:r w:rsidRPr="006C72EB">
        <w:rPr>
          <w:rFonts w:asciiTheme="minorHAnsi" w:hAnsiTheme="minorHAnsi" w:cstheme="minorHAnsi"/>
        </w:rPr>
        <w:t>ERKT</w:t>
      </w:r>
      <w:proofErr w:type="spellEnd"/>
      <w:r w:rsidRPr="006C72EB">
        <w:rPr>
          <w:rFonts w:asciiTheme="minorHAnsi" w:hAnsiTheme="minorHAnsi" w:cstheme="minorHAnsi"/>
        </w:rPr>
        <w:t>/</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szerinti hitelkockázati, fedezeti és egyéb kiegészítő adatokat kell kimutatni. </w:t>
      </w:r>
    </w:p>
    <w:p w14:paraId="1E4254D7" w14:textId="77777777" w:rsidR="00CF052D" w:rsidRPr="006C72EB" w:rsidRDefault="00CF052D" w:rsidP="00A251F5">
      <w:pPr>
        <w:pStyle w:val="Szvegtrzs2"/>
        <w:tabs>
          <w:tab w:val="left" w:pos="284"/>
        </w:tabs>
        <w:spacing w:line="276" w:lineRule="auto"/>
        <w:rPr>
          <w:rFonts w:asciiTheme="minorHAnsi" w:hAnsiTheme="minorHAnsi" w:cstheme="minorHAnsi"/>
          <w:sz w:val="20"/>
        </w:rPr>
      </w:pPr>
    </w:p>
    <w:p w14:paraId="71BD87EE"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ESRB</w:t>
      </w:r>
      <w:proofErr w:type="spellEnd"/>
      <w:r w:rsidRPr="006C72EB">
        <w:rPr>
          <w:rFonts w:asciiTheme="minorHAnsi" w:hAnsiTheme="minorHAnsi" w:cstheme="minorHAnsi"/>
          <w:sz w:val="20"/>
          <w:lang w:val="hu-HU"/>
        </w:rPr>
        <w:t xml:space="preserve"> tábla tekintetében alkalmazandó definíciók az alábbiak:</w:t>
      </w:r>
    </w:p>
    <w:p w14:paraId="31C08348" w14:textId="0E380A3D" w:rsidR="00CF052D" w:rsidRDefault="00CF052D" w:rsidP="00A251F5">
      <w:pPr>
        <w:pStyle w:val="Szvegtrzs2"/>
        <w:tabs>
          <w:tab w:val="left" w:pos="284"/>
        </w:tabs>
        <w:spacing w:line="276" w:lineRule="auto"/>
        <w:rPr>
          <w:rFonts w:asciiTheme="minorHAnsi" w:hAnsiTheme="minorHAnsi" w:cstheme="minorHAnsi"/>
          <w:color w:val="000000"/>
          <w:sz w:val="20"/>
        </w:rPr>
      </w:pPr>
      <w:r w:rsidRPr="006C72EB">
        <w:rPr>
          <w:rFonts w:asciiTheme="minorHAnsi" w:hAnsiTheme="minorHAnsi" w:cstheme="minorHAnsi"/>
          <w:b/>
          <w:sz w:val="20"/>
          <w:lang w:val="hu-HU"/>
        </w:rPr>
        <w:t>Lakóingatlan:</w:t>
      </w:r>
      <w:r w:rsidR="00A251F5" w:rsidRPr="006C72EB">
        <w:rPr>
          <w:rFonts w:asciiTheme="minorHAnsi" w:hAnsiTheme="minorHAnsi" w:cstheme="minorHAnsi"/>
          <w:b/>
          <w:sz w:val="20"/>
          <w:lang w:val="hu-HU"/>
        </w:rPr>
        <w:t xml:space="preserve"> </w:t>
      </w:r>
      <w:bookmarkStart w:id="418" w:name="_Hlk143083565"/>
      <w:r w:rsidR="002C5F21" w:rsidRPr="00F3207B">
        <w:rPr>
          <w:rFonts w:asciiTheme="minorHAnsi" w:hAnsiTheme="minorHAnsi" w:cstheme="minorHAnsi"/>
          <w:color w:val="000000"/>
          <w:sz w:val="20"/>
        </w:rPr>
        <w:t>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r w:rsidRPr="006C72EB">
        <w:rPr>
          <w:rFonts w:asciiTheme="minorHAnsi" w:hAnsiTheme="minorHAnsi" w:cstheme="minorHAnsi"/>
          <w:color w:val="000000"/>
          <w:sz w:val="20"/>
        </w:rPr>
        <w:t xml:space="preserve"> Amennyiben egy ingatlan vegyes felhasználású, azt különböző ingatlanoknak kell tekinteni (például az egyes felhasználásoknak szentelt alapterület alapján), amennyiben az ilyen bontás megvalósítható; egyébként az ingatlan besorolható a domináns felhasználásnak megfelelően.</w:t>
      </w:r>
    </w:p>
    <w:p w14:paraId="60122636" w14:textId="60898C34" w:rsidR="00EE4646" w:rsidRPr="00B944EB" w:rsidRDefault="004C5DAA">
      <w:pPr>
        <w:pStyle w:val="Listaszerbekezds"/>
        <w:numPr>
          <w:ilvl w:val="0"/>
          <w:numId w:val="0"/>
        </w:numPr>
        <w:spacing w:after="0"/>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között szereplő ügyletek egy része is a lakóingatlanok közé lesz sorolandó.</w:t>
      </w:r>
      <w:r w:rsidRPr="002C7E34">
        <w:t xml:space="preserve"> </w:t>
      </w:r>
      <w:r>
        <w:t xml:space="preserve"> Ezeket – a korábban a kereskedelmi ingatlanok közé sorolt - ingatlanokat a jelenlegi lakóingatlanoktól elkülönítetten, az új ’</w:t>
      </w:r>
      <w:proofErr w:type="spellStart"/>
      <w:r>
        <w:t>LAKO_EP_ALATT</w:t>
      </w:r>
      <w:proofErr w:type="spellEnd"/>
      <w:r>
        <w:t>’ kódértéken kell jelenteni, azok nem jelenthetők a már meglévő ’</w:t>
      </w:r>
      <w:proofErr w:type="spellStart"/>
      <w:r>
        <w:t>LAKO</w:t>
      </w:r>
      <w:proofErr w:type="spellEnd"/>
      <w:r>
        <w:t>’ kódértéken. A ’</w:t>
      </w:r>
      <w:proofErr w:type="spellStart"/>
      <w:r>
        <w:t>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LAKO</w:t>
      </w:r>
      <w:proofErr w:type="spellEnd"/>
      <w:r>
        <w:t>’ kódérték alkalmazandó, amennyiben nem, akkor az új ’</w:t>
      </w:r>
      <w:proofErr w:type="spellStart"/>
      <w:r>
        <w:t>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w:t>
      </w:r>
      <w:r w:rsidR="00856063">
        <w:t xml:space="preserve">március </w:t>
      </w:r>
      <w:r>
        <w:t>vonatkozási időtől kezdődően alkalmazandó az új előírás és az új kódérték.</w:t>
      </w:r>
      <w:r w:rsidR="00EE4646">
        <w:t xml:space="preserve"> Mindez azt is jelenti, hogy lényegében a teljes fennálló, építés alatt álló, lakáscéllal épített kereskedelmi ingatlan állomány átkódolása szükséges.</w:t>
      </w:r>
    </w:p>
    <w:p w14:paraId="4CC352F6" w14:textId="3350C5D4" w:rsidR="004C5DAA" w:rsidRPr="007D241F" w:rsidRDefault="004C5DAA" w:rsidP="004C5DAA">
      <w:pPr>
        <w:rPr>
          <w:rFonts w:asciiTheme="minorHAnsi" w:hAnsiTheme="minorHAnsi" w:cstheme="minorHAnsi"/>
        </w:rPr>
      </w:pPr>
    </w:p>
    <w:bookmarkEnd w:id="418"/>
    <w:p w14:paraId="41792F28" w14:textId="77777777" w:rsidR="00CF052D" w:rsidRPr="006C72EB" w:rsidRDefault="00CF052D" w:rsidP="00A251F5">
      <w:pPr>
        <w:autoSpaceDE w:val="0"/>
        <w:autoSpaceDN w:val="0"/>
        <w:adjustRightInd w:val="0"/>
        <w:spacing w:after="0"/>
        <w:rPr>
          <w:rFonts w:asciiTheme="minorHAnsi" w:hAnsiTheme="minorHAnsi" w:cstheme="minorHAnsi"/>
          <w:color w:val="000000"/>
        </w:rPr>
      </w:pPr>
    </w:p>
    <w:p w14:paraId="6112EEBE" w14:textId="77777777" w:rsidR="00CF052D" w:rsidRPr="006C72EB" w:rsidRDefault="00CF052D" w:rsidP="00A251F5">
      <w:pPr>
        <w:autoSpaceDE w:val="0"/>
        <w:autoSpaceDN w:val="0"/>
        <w:adjustRightInd w:val="0"/>
        <w:spacing w:after="0"/>
        <w:rPr>
          <w:rFonts w:asciiTheme="minorHAnsi" w:hAnsiTheme="minorHAnsi" w:cstheme="minorHAnsi"/>
          <w:b/>
          <w:bCs/>
          <w:color w:val="000000"/>
        </w:rPr>
      </w:pPr>
      <w:r w:rsidRPr="006C72EB">
        <w:rPr>
          <w:rFonts w:asciiTheme="minorHAnsi" w:hAnsiTheme="minorHAnsi" w:cstheme="minorHAnsi"/>
          <w:b/>
          <w:bCs/>
          <w:color w:val="000000"/>
        </w:rPr>
        <w:t xml:space="preserve">Lakóingatlanhoz kapcsolódó hitel: </w:t>
      </w:r>
      <w:r w:rsidRPr="006C72EB">
        <w:rPr>
          <w:rFonts w:asciiTheme="minorHAnsi" w:hAnsiTheme="minorHAnsi" w:cstheme="minorHAnsi"/>
        </w:rPr>
        <w:t>Természetes személynek nyújtott, lakóingatlannal fedezett hitel, a hitel céljától függetlenül, kivéve, ha a hitel fedezete építési telek, amely esetben építési hitelcél veendő csak figyelembe.</w:t>
      </w:r>
    </w:p>
    <w:p w14:paraId="2E5DC75E"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p>
    <w:p w14:paraId="0B252595" w14:textId="324CF23A" w:rsidR="00CF052D" w:rsidRPr="006C72EB" w:rsidRDefault="00CF052D" w:rsidP="00A251F5">
      <w:pPr>
        <w:pStyle w:val="Szvegtrzs2"/>
        <w:tabs>
          <w:tab w:val="left" w:pos="284"/>
        </w:tabs>
        <w:spacing w:line="276" w:lineRule="auto"/>
        <w:rPr>
          <w:rFonts w:asciiTheme="minorHAnsi" w:hAnsiTheme="minorHAnsi" w:cstheme="minorHAnsi"/>
          <w:b/>
          <w:sz w:val="20"/>
          <w:lang w:val="hu-HU"/>
        </w:rPr>
      </w:pPr>
      <w:r w:rsidRPr="006C72EB">
        <w:rPr>
          <w:rFonts w:asciiTheme="minorHAnsi" w:hAnsiTheme="minorHAnsi" w:cstheme="minorHAnsi"/>
          <w:b/>
          <w:sz w:val="20"/>
          <w:lang w:val="hu-HU"/>
        </w:rPr>
        <w:t>Kereskedelmi ingatlan:</w:t>
      </w:r>
      <w:r w:rsidR="00A251F5" w:rsidRPr="006C72EB">
        <w:rPr>
          <w:rFonts w:asciiTheme="minorHAnsi" w:hAnsiTheme="minorHAnsi" w:cstheme="minorHAnsi"/>
          <w:b/>
          <w:sz w:val="20"/>
          <w:lang w:val="hu-HU"/>
        </w:rPr>
        <w:t xml:space="preserve"> </w:t>
      </w:r>
      <w:r w:rsidRPr="006C72EB">
        <w:rPr>
          <w:rFonts w:asciiTheme="minorHAnsi" w:hAnsiTheme="minorHAnsi" w:cstheme="minorHAnsi"/>
          <w:color w:val="000000"/>
          <w:sz w:val="20"/>
        </w:rPr>
        <w:t>Minden jövedelmet termelő ingatlan, akár létező, akár fejlesztés alatt áll, beleértve a bérlakásokat is; vagy az üzleti cél, a rendeltetés vagy a tevékenység megvalósítása céljából a tulajdonosok által használt ingatlan, akár létező, akár fejlesztés alatt áll; amely nem minősül lakóingatlannak; és beleértve a szociális lakásokat.</w:t>
      </w:r>
    </w:p>
    <w:p w14:paraId="2B1F8BDD" w14:textId="77777777" w:rsidR="00CF052D" w:rsidRPr="006C72EB" w:rsidRDefault="00CF052D" w:rsidP="00A251F5">
      <w:pPr>
        <w:autoSpaceDE w:val="0"/>
        <w:autoSpaceDN w:val="0"/>
        <w:adjustRightInd w:val="0"/>
        <w:spacing w:after="0"/>
        <w:rPr>
          <w:rFonts w:asciiTheme="minorHAnsi" w:hAnsiTheme="minorHAnsi" w:cstheme="minorHAnsi"/>
          <w:color w:val="000000"/>
        </w:rPr>
      </w:pPr>
      <w:r w:rsidRPr="006C72EB">
        <w:rPr>
          <w:rFonts w:asciiTheme="minorHAnsi" w:hAnsiTheme="minorHAnsi" w:cstheme="minorHAnsi"/>
          <w:color w:val="000000"/>
        </w:rPr>
        <w:t>Amennyiben egy ingatlan vegyes, kereskedelmi és lakáscélú felhasználással is rendelkezik, azt különböző ingatlanoknak kell tekinteni (például az egyes felhasználásoknak szentelt alapterület alapján), amennyiben az ilyen bontás megvalósítható; egyébként az ingatlan besorolható a domináns felhasználásnak megfelelően.</w:t>
      </w:r>
    </w:p>
    <w:p w14:paraId="24E9FB7A" w14:textId="399D3C6C" w:rsidR="00CF052D" w:rsidRPr="006C72EB" w:rsidRDefault="00CF052D" w:rsidP="00A251F5">
      <w:pPr>
        <w:autoSpaceDE w:val="0"/>
        <w:autoSpaceDN w:val="0"/>
        <w:adjustRightInd w:val="0"/>
        <w:spacing w:after="0"/>
        <w:jc w:val="left"/>
        <w:rPr>
          <w:rFonts w:asciiTheme="minorHAnsi" w:hAnsiTheme="minorHAnsi" w:cstheme="minorHAnsi"/>
          <w:color w:val="000000"/>
        </w:rPr>
      </w:pPr>
    </w:p>
    <w:p w14:paraId="3F6132E3" w14:textId="77777777" w:rsidR="00CF052D" w:rsidRPr="006C72EB" w:rsidRDefault="00CF052D" w:rsidP="00A251F5">
      <w:pPr>
        <w:autoSpaceDE w:val="0"/>
        <w:autoSpaceDN w:val="0"/>
        <w:adjustRightInd w:val="0"/>
        <w:spacing w:after="0"/>
        <w:rPr>
          <w:rFonts w:asciiTheme="minorHAnsi" w:hAnsiTheme="minorHAnsi" w:cstheme="minorHAnsi"/>
          <w:color w:val="000000"/>
        </w:rPr>
      </w:pPr>
      <w:r w:rsidRPr="006C72EB">
        <w:rPr>
          <w:rFonts w:asciiTheme="minorHAnsi" w:hAnsiTheme="minorHAnsi" w:cstheme="minorHAnsi"/>
          <w:b/>
          <w:color w:val="000000"/>
        </w:rPr>
        <w:t>Kereskedelmi ingatlanhoz kapcsolódó hitel:</w:t>
      </w:r>
      <w:r w:rsidRPr="006C72EB">
        <w:rPr>
          <w:rFonts w:asciiTheme="minorHAnsi" w:hAnsiTheme="minorHAnsi" w:cstheme="minorHAnsi"/>
          <w:color w:val="000000"/>
        </w:rPr>
        <w:t xml:space="preserve"> jogi személy részére nyújtott, jövedelmet termelő kereskedelmi ingatlan (vagy jövedelmet termelő ingatlanként meghatározott ingatlanok csoportja) – akár létező, akár fejlesztés alatt áll – megszerzésére irányuló hitel, vagy az üzleti cél, a rendeltetés vagy a tevékenység megvalósítása céljából a tulajdonosok által használt kereskedelmi ingatlan (vagy ilyen ingatlanok csoportja) – akár létező, akár fejlesztés alatt áll – megszerzésére irányuló hitel, vagy kereskedelmi ingatlannal (vagy kereskedelmi ingatlanok csoportjával) fedezett hitel (ahol az adós ügyfél az </w:t>
      </w:r>
      <w:proofErr w:type="spellStart"/>
      <w:r w:rsidRPr="006C72EB">
        <w:rPr>
          <w:rFonts w:asciiTheme="minorHAnsi" w:hAnsiTheme="minorHAnsi" w:cstheme="minorHAnsi"/>
          <w:color w:val="000000"/>
        </w:rPr>
        <w:t>UGYFBV</w:t>
      </w:r>
      <w:proofErr w:type="spellEnd"/>
      <w:r w:rsidRPr="006C72EB">
        <w:rPr>
          <w:rFonts w:asciiTheme="minorHAnsi" w:hAnsiTheme="minorHAnsi" w:cstheme="minorHAnsi"/>
          <w:color w:val="000000"/>
        </w:rPr>
        <w:t xml:space="preserve">, </w:t>
      </w:r>
      <w:proofErr w:type="spellStart"/>
      <w:r w:rsidRPr="006C72EB">
        <w:rPr>
          <w:rFonts w:asciiTheme="minorHAnsi" w:hAnsiTheme="minorHAnsi" w:cstheme="minorHAnsi"/>
          <w:color w:val="000000"/>
        </w:rPr>
        <w:t>UGYFBVTN</w:t>
      </w:r>
      <w:proofErr w:type="spellEnd"/>
      <w:r w:rsidRPr="006C72EB">
        <w:rPr>
          <w:rFonts w:asciiTheme="minorHAnsi" w:hAnsiTheme="minorHAnsi" w:cstheme="minorHAnsi"/>
          <w:color w:val="000000"/>
        </w:rPr>
        <w:t xml:space="preserve">, vagy az </w:t>
      </w:r>
      <w:proofErr w:type="spellStart"/>
      <w:r w:rsidRPr="006C72EB">
        <w:rPr>
          <w:rFonts w:asciiTheme="minorHAnsi" w:hAnsiTheme="minorHAnsi" w:cstheme="minorHAnsi"/>
          <w:color w:val="000000"/>
        </w:rPr>
        <w:t>UGYFKV</w:t>
      </w:r>
      <w:proofErr w:type="spellEnd"/>
      <w:r w:rsidRPr="006C72EB">
        <w:rPr>
          <w:rFonts w:asciiTheme="minorHAnsi" w:hAnsiTheme="minorHAnsi" w:cstheme="minorHAnsi"/>
          <w:color w:val="000000"/>
        </w:rPr>
        <w:t xml:space="preserve"> táblában kerül jelentésre).</w:t>
      </w:r>
    </w:p>
    <w:p w14:paraId="0EEA17D1" w14:textId="77777777" w:rsidR="00CF052D" w:rsidRPr="006C72EB" w:rsidRDefault="00CF052D" w:rsidP="00CF052D">
      <w:pPr>
        <w:pStyle w:val="Szvegtrzs2"/>
        <w:tabs>
          <w:tab w:val="left" w:pos="284"/>
        </w:tabs>
        <w:rPr>
          <w:rFonts w:asciiTheme="minorHAnsi" w:hAnsiTheme="minorHAnsi" w:cstheme="minorHAnsi"/>
          <w:sz w:val="20"/>
        </w:rPr>
      </w:pPr>
    </w:p>
    <w:p w14:paraId="45A06F3D" w14:textId="77777777" w:rsidR="00CF052D" w:rsidRPr="006C72EB" w:rsidRDefault="00CF052D" w:rsidP="00CF052D">
      <w:pPr>
        <w:pStyle w:val="Cmsor2"/>
        <w:keepNext/>
        <w:rPr>
          <w:rFonts w:asciiTheme="minorHAnsi" w:hAnsiTheme="minorHAnsi" w:cstheme="minorHAnsi"/>
          <w:sz w:val="20"/>
          <w:szCs w:val="20"/>
        </w:rPr>
      </w:pPr>
      <w:bookmarkStart w:id="419" w:name="_Toc31359939"/>
      <w:bookmarkStart w:id="420" w:name="_Toc64967429"/>
      <w:bookmarkStart w:id="421" w:name="_Toc149902058"/>
      <w:bookmarkStart w:id="422" w:name="_Toc188019130"/>
      <w:r w:rsidRPr="006C72EB">
        <w:rPr>
          <w:rFonts w:asciiTheme="minorHAnsi" w:hAnsiTheme="minorHAnsi" w:cstheme="minorHAnsi"/>
          <w:sz w:val="20"/>
          <w:szCs w:val="20"/>
        </w:rPr>
        <w:t>Az adatok számbavétele</w:t>
      </w:r>
      <w:bookmarkEnd w:id="419"/>
      <w:bookmarkEnd w:id="420"/>
      <w:bookmarkEnd w:id="421"/>
      <w:bookmarkEnd w:id="422"/>
    </w:p>
    <w:p w14:paraId="36D8477C" w14:textId="77777777" w:rsidR="00CF052D" w:rsidRPr="006C72EB" w:rsidRDefault="00CF052D" w:rsidP="00A251F5">
      <w:pPr>
        <w:keepNext/>
        <w:rPr>
          <w:rFonts w:asciiTheme="minorHAnsi" w:hAnsiTheme="minorHAnsi" w:cstheme="minorHAnsi"/>
        </w:rPr>
      </w:pPr>
      <w:r w:rsidRPr="006C72EB">
        <w:rPr>
          <w:rFonts w:asciiTheme="minorHAnsi" w:hAnsiTheme="minorHAnsi" w:cstheme="minorHAnsi"/>
        </w:rPr>
        <w:t xml:space="preserve">Az érték-adatokat – jelen módszertani segédlet eltérő rendelkezésének hiányában – </w:t>
      </w:r>
      <w:r w:rsidRPr="006C72EB">
        <w:rPr>
          <w:rFonts w:asciiTheme="minorHAnsi" w:hAnsiTheme="minorHAnsi" w:cstheme="minorHAnsi"/>
          <w:color w:val="000000"/>
        </w:rPr>
        <w:t xml:space="preserve">eredeti (a kapcsolódó devizanem mezőben megadott) devizanemben kell jelenteni az adatszolgáltatásban, azaz a külföldi devizanemben rögzített adatokat a rögzített devizanemben, nem pedig </w:t>
      </w:r>
      <w:proofErr w:type="spellStart"/>
      <w:r w:rsidRPr="006C72EB">
        <w:rPr>
          <w:rFonts w:asciiTheme="minorHAnsi" w:hAnsiTheme="minorHAnsi" w:cstheme="minorHAnsi"/>
          <w:color w:val="000000"/>
        </w:rPr>
        <w:t>forintosítva</w:t>
      </w:r>
      <w:proofErr w:type="spellEnd"/>
      <w:r w:rsidRPr="006C72EB">
        <w:rPr>
          <w:rFonts w:asciiTheme="minorHAnsi" w:hAnsiTheme="minorHAnsi" w:cstheme="minorHAnsi"/>
          <w:color w:val="000000"/>
        </w:rPr>
        <w:t xml:space="preserve"> kell s</w:t>
      </w:r>
      <w:r w:rsidRPr="006C72EB">
        <w:rPr>
          <w:rFonts w:asciiTheme="minorHAnsi" w:hAnsiTheme="minorHAnsi" w:cstheme="minorHAnsi"/>
        </w:rPr>
        <w:t>zerepeltetni.</w:t>
      </w:r>
    </w:p>
    <w:p w14:paraId="223B2F19" w14:textId="77777777" w:rsidR="00CF052D" w:rsidRPr="006C72EB" w:rsidRDefault="00CF052D" w:rsidP="00A251F5">
      <w:pPr>
        <w:rPr>
          <w:rFonts w:asciiTheme="minorHAnsi" w:hAnsiTheme="minorHAnsi" w:cstheme="minorHAnsi"/>
        </w:rPr>
      </w:pPr>
    </w:p>
    <w:p w14:paraId="538A9DC2" w14:textId="77777777" w:rsidR="00CF052D" w:rsidRPr="006C72EB" w:rsidRDefault="00CF052D" w:rsidP="00CF052D">
      <w:pPr>
        <w:pStyle w:val="Cmsor2"/>
        <w:rPr>
          <w:rFonts w:asciiTheme="minorHAnsi" w:hAnsiTheme="minorHAnsi" w:cstheme="minorHAnsi"/>
          <w:sz w:val="20"/>
          <w:szCs w:val="20"/>
        </w:rPr>
      </w:pPr>
      <w:r w:rsidRPr="006C72EB">
        <w:rPr>
          <w:rFonts w:asciiTheme="minorHAnsi" w:hAnsiTheme="minorHAnsi" w:cstheme="minorHAnsi"/>
          <w:sz w:val="20"/>
          <w:szCs w:val="20"/>
        </w:rPr>
        <w:t xml:space="preserve"> </w:t>
      </w:r>
      <w:bookmarkStart w:id="423" w:name="_Ref64964416"/>
      <w:bookmarkStart w:id="424" w:name="_Toc64967430"/>
      <w:bookmarkStart w:id="425" w:name="_Toc149902059"/>
      <w:bookmarkStart w:id="426" w:name="_Toc188019131"/>
      <w:r w:rsidRPr="006C72EB">
        <w:rPr>
          <w:rFonts w:asciiTheme="minorHAnsi" w:hAnsiTheme="minorHAnsi" w:cstheme="minorHAnsi"/>
          <w:sz w:val="20"/>
          <w:szCs w:val="20"/>
        </w:rPr>
        <w:t>Jelentési gyakoriság</w:t>
      </w:r>
      <w:bookmarkEnd w:id="423"/>
      <w:bookmarkEnd w:id="424"/>
      <w:bookmarkEnd w:id="425"/>
      <w:bookmarkEnd w:id="426"/>
    </w:p>
    <w:p w14:paraId="67A57B4B" w14:textId="77777777" w:rsidR="0021000A" w:rsidRDefault="00CF052D" w:rsidP="00A251F5">
      <w:pPr>
        <w:rPr>
          <w:rFonts w:asciiTheme="minorHAnsi" w:hAnsiTheme="minorHAnsi" w:cstheme="minorHAnsi"/>
        </w:rPr>
      </w:pPr>
      <w:r w:rsidRPr="006C72EB">
        <w:rPr>
          <w:rFonts w:asciiTheme="minorHAnsi" w:hAnsiTheme="minorHAnsi" w:cstheme="minorHAnsi"/>
        </w:rPr>
        <w:t xml:space="preserve">A táblát minden hónapra teljesíteni kell olyan módon, hogy a negyedév első két hónapjára vonatkozóan nemlegesen kell jelenteni a táblát, az csak a harmadik hónap vonatkozásában tartalmaz adatot. </w:t>
      </w:r>
    </w:p>
    <w:p w14:paraId="63483E36" w14:textId="63C3E566" w:rsidR="0021000A" w:rsidRPr="00E456F6" w:rsidRDefault="0021000A" w:rsidP="00D10776">
      <w:pPr>
        <w:pStyle w:val="Cmsor2"/>
        <w:rPr>
          <w:rFonts w:asciiTheme="minorHAnsi" w:hAnsiTheme="minorHAnsi" w:cstheme="minorHAnsi"/>
        </w:rPr>
      </w:pPr>
      <w:bookmarkStart w:id="427" w:name="_Toc188019132"/>
      <w:r w:rsidRPr="00D10776">
        <w:rPr>
          <w:rFonts w:asciiTheme="minorHAnsi" w:hAnsiTheme="minorHAnsi" w:cstheme="minorHAnsi"/>
          <w:sz w:val="20"/>
          <w:szCs w:val="20"/>
        </w:rPr>
        <w:t>Jelent</w:t>
      </w:r>
      <w:r>
        <w:rPr>
          <w:rFonts w:asciiTheme="minorHAnsi" w:hAnsiTheme="minorHAnsi" w:cstheme="minorHAnsi"/>
          <w:sz w:val="20"/>
          <w:szCs w:val="20"/>
        </w:rPr>
        <w:t>endő adatok köre</w:t>
      </w:r>
      <w:bookmarkEnd w:id="427"/>
    </w:p>
    <w:p w14:paraId="45BA97D6" w14:textId="1D3DB4A7" w:rsidR="00CF052D" w:rsidRPr="006C72EB" w:rsidRDefault="00CF052D" w:rsidP="00A251F5">
      <w:pPr>
        <w:rPr>
          <w:rFonts w:asciiTheme="minorHAnsi" w:hAnsiTheme="minorHAnsi" w:cstheme="minorHAnsi"/>
        </w:rPr>
      </w:pPr>
      <w:r w:rsidRPr="006C72EB">
        <w:rPr>
          <w:rFonts w:asciiTheme="minorHAnsi" w:hAnsiTheme="minorHAnsi" w:cstheme="minorHAnsi"/>
        </w:rPr>
        <w:t xml:space="preserve">Az adatokat instrumentum szinten kell megadni. Ez azt jelenti, hogy minden olyan –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-ben nyitott – instrumentumhoz meg kell adni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-ben szereplő adatokat, amelyek relevánsak az </w:t>
      </w:r>
      <w:proofErr w:type="spellStart"/>
      <w:r w:rsidRPr="006C72EB">
        <w:rPr>
          <w:rFonts w:asciiTheme="minorHAnsi" w:hAnsiTheme="minorHAnsi" w:cstheme="minorHAnsi"/>
        </w:rPr>
        <w:t>ERKT</w:t>
      </w:r>
      <w:proofErr w:type="spellEnd"/>
      <w:r w:rsidRPr="006C72EB">
        <w:rPr>
          <w:rFonts w:asciiTheme="minorHAnsi" w:hAnsiTheme="minorHAnsi" w:cstheme="minorHAnsi"/>
        </w:rPr>
        <w:t>/</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alapján az alábbiak szerint:</w:t>
      </w:r>
    </w:p>
    <w:p w14:paraId="1019D5EA" w14:textId="4FA37FB8" w:rsidR="0021000A" w:rsidRPr="00D10776" w:rsidRDefault="00CF052D" w:rsidP="00D10776">
      <w:pPr>
        <w:pStyle w:val="Listaszerbekezds"/>
        <w:numPr>
          <w:ilvl w:val="0"/>
          <w:numId w:val="125"/>
        </w:numPr>
        <w:rPr>
          <w:rFonts w:asciiTheme="minorHAnsi" w:eastAsia="Times New Roman" w:hAnsiTheme="minorHAnsi" w:cstheme="minorHAnsi"/>
        </w:rPr>
      </w:pPr>
      <w:proofErr w:type="spellStart"/>
      <w:r w:rsidRPr="00D10776">
        <w:rPr>
          <w:rFonts w:asciiTheme="minorHAnsi" w:hAnsiTheme="minorHAnsi" w:cstheme="minorHAnsi"/>
          <w:b/>
        </w:rPr>
        <w:t>RRE</w:t>
      </w:r>
      <w:proofErr w:type="spellEnd"/>
      <w:r w:rsidRPr="00D10776">
        <w:rPr>
          <w:rFonts w:asciiTheme="minorHAnsi" w:hAnsiTheme="minorHAnsi" w:cstheme="minorHAnsi"/>
          <w:b/>
        </w:rPr>
        <w:t xml:space="preserve"> adatok:</w:t>
      </w:r>
      <w:r w:rsidRPr="00D10776">
        <w:rPr>
          <w:rFonts w:asciiTheme="minorHAnsi" w:hAnsiTheme="minorHAnsi" w:cstheme="minorHAnsi"/>
        </w:rPr>
        <w:t xml:space="preserve"> </w:t>
      </w:r>
      <w:r w:rsidR="00015496" w:rsidRPr="00D10776">
        <w:rPr>
          <w:rFonts w:asciiTheme="minorHAnsi" w:hAnsiTheme="minorHAnsi" w:cstheme="minorHAnsi"/>
        </w:rPr>
        <w:t xml:space="preserve">a kapcsolódó mezőkben kizárólag </w:t>
      </w:r>
      <w:r w:rsidRPr="00D10776">
        <w:rPr>
          <w:rFonts w:asciiTheme="minorHAnsi" w:hAnsiTheme="minorHAnsi" w:cstheme="minorHAnsi"/>
        </w:rPr>
        <w:t>a belföldi és külföldi háztartási szektorba tartozó természetes személy adós ügyfelek</w:t>
      </w:r>
      <w:r w:rsidR="00A57FB4" w:rsidRPr="00D10776">
        <w:rPr>
          <w:rFonts w:asciiTheme="minorHAnsi" w:hAnsiTheme="minorHAnsi" w:cstheme="minorHAnsi"/>
        </w:rPr>
        <w:t xml:space="preserve"> (ahol a </w:t>
      </w:r>
      <w:proofErr w:type="spellStart"/>
      <w:r w:rsidR="00A57FB4" w:rsidRPr="00D10776">
        <w:rPr>
          <w:rFonts w:asciiTheme="minorHAnsi" w:hAnsiTheme="minorHAnsi" w:cstheme="minorHAnsi"/>
        </w:rPr>
        <w:t>INST_UGYF.UGYF_JELLEG_KOD</w:t>
      </w:r>
      <w:proofErr w:type="spellEnd"/>
      <w:r w:rsidR="00A57FB4" w:rsidRPr="00D10776">
        <w:rPr>
          <w:rFonts w:asciiTheme="minorHAnsi" w:hAnsiTheme="minorHAnsi" w:cstheme="minorHAnsi"/>
        </w:rPr>
        <w:t xml:space="preserve"> értékei ’TERM’ vagy ’</w:t>
      </w:r>
      <w:proofErr w:type="spellStart"/>
      <w:r w:rsidR="00A57FB4" w:rsidRPr="00D10776">
        <w:rPr>
          <w:rFonts w:asciiTheme="minorHAnsi" w:hAnsiTheme="minorHAnsi" w:cstheme="minorHAnsi"/>
        </w:rPr>
        <w:t>TERM_H</w:t>
      </w:r>
      <w:proofErr w:type="spellEnd"/>
      <w:r w:rsidR="00A57FB4" w:rsidRPr="00D10776">
        <w:rPr>
          <w:rFonts w:asciiTheme="minorHAnsi" w:hAnsiTheme="minorHAnsi" w:cstheme="minorHAnsi"/>
        </w:rPr>
        <w:t xml:space="preserve">’) </w:t>
      </w:r>
      <w:r w:rsidRPr="00D10776">
        <w:rPr>
          <w:rFonts w:asciiTheme="minorHAnsi" w:hAnsiTheme="minorHAnsi" w:cstheme="minorHAnsi"/>
        </w:rPr>
        <w:t>’</w:t>
      </w:r>
      <w:proofErr w:type="spellStart"/>
      <w:r w:rsidRPr="00D10776">
        <w:rPr>
          <w:rFonts w:asciiTheme="minorHAnsi" w:hAnsiTheme="minorHAnsi" w:cstheme="minorHAnsi"/>
        </w:rPr>
        <w:t>LAKAS_HIT</w:t>
      </w:r>
      <w:proofErr w:type="spellEnd"/>
      <w:r w:rsidRPr="00D10776">
        <w:rPr>
          <w:rFonts w:asciiTheme="minorHAnsi" w:hAnsiTheme="minorHAnsi" w:cstheme="minorHAnsi"/>
        </w:rPr>
        <w:t>’ vagy ’</w:t>
      </w:r>
      <w:proofErr w:type="spellStart"/>
      <w:r w:rsidRPr="00D10776">
        <w:rPr>
          <w:rFonts w:asciiTheme="minorHAnsi" w:hAnsiTheme="minorHAnsi" w:cstheme="minorHAnsi"/>
        </w:rPr>
        <w:t>LAKAS_LIZ</w:t>
      </w:r>
      <w:proofErr w:type="spellEnd"/>
      <w:r w:rsidRPr="00D10776">
        <w:rPr>
          <w:rFonts w:asciiTheme="minorHAnsi" w:hAnsiTheme="minorHAnsi" w:cstheme="minorHAnsi"/>
        </w:rPr>
        <w:t xml:space="preserve">’ típusú instrumentum </w:t>
      </w:r>
      <w:r w:rsidR="00015496" w:rsidRPr="00D10776">
        <w:rPr>
          <w:rFonts w:asciiTheme="minorHAnsi" w:hAnsiTheme="minorHAnsi" w:cstheme="minorHAnsi"/>
        </w:rPr>
        <w:t xml:space="preserve"> adatai jelentendők</w:t>
      </w:r>
      <w:r w:rsidRPr="00D10776">
        <w:rPr>
          <w:rFonts w:asciiTheme="minorHAnsi" w:hAnsiTheme="minorHAnsi" w:cstheme="minorHAnsi"/>
        </w:rPr>
        <w:t>, amennyiben az instrumentum lakóingatlannal fedezett</w:t>
      </w:r>
      <w:r w:rsidRPr="00D10776">
        <w:rPr>
          <w:rFonts w:asciiTheme="minorHAnsi" w:hAnsiTheme="minorHAnsi" w:cstheme="minorHAnsi"/>
          <w:b/>
        </w:rPr>
        <w:t xml:space="preserve"> </w:t>
      </w:r>
      <w:r w:rsidRPr="00D10776">
        <w:rPr>
          <w:rFonts w:asciiTheme="minorHAnsi" w:hAnsiTheme="minorHAnsi" w:cstheme="minorHAnsi"/>
        </w:rPr>
        <w:t xml:space="preserve">(Azaz a fedezetek között szerepel lakóingatlan – a </w:t>
      </w:r>
      <w:proofErr w:type="spellStart"/>
      <w:r w:rsidRPr="00D10776">
        <w:rPr>
          <w:rFonts w:asciiTheme="minorHAnsi" w:hAnsiTheme="minorHAnsi" w:cstheme="minorHAnsi"/>
        </w:rPr>
        <w:t>FEDE.FED_TIP_KOD</w:t>
      </w:r>
      <w:proofErr w:type="spellEnd"/>
      <w:r w:rsidRPr="00D10776">
        <w:rPr>
          <w:rFonts w:asciiTheme="minorHAnsi" w:hAnsiTheme="minorHAnsi" w:cstheme="minorHAnsi"/>
          <w:b/>
        </w:rPr>
        <w:t xml:space="preserve"> </w:t>
      </w:r>
      <w:r w:rsidRPr="00D10776">
        <w:rPr>
          <w:rFonts w:asciiTheme="minorHAnsi" w:hAnsiTheme="minorHAnsi" w:cstheme="minorHAnsi"/>
        </w:rPr>
        <w:t xml:space="preserve">mezőben lakóingatlan került megadásra - adott instrumentum vonatkozásában: a </w:t>
      </w:r>
      <w:proofErr w:type="spellStart"/>
      <w:r w:rsidRPr="00D10776">
        <w:rPr>
          <w:rFonts w:asciiTheme="minorHAnsi" w:hAnsiTheme="minorHAnsi" w:cstheme="minorHAnsi"/>
        </w:rPr>
        <w:t>FEDE.FED_INGATLAN_KOD</w:t>
      </w:r>
      <w:proofErr w:type="spellEnd"/>
      <w:r w:rsidRPr="00D10776">
        <w:rPr>
          <w:rFonts w:asciiTheme="minorHAnsi" w:hAnsiTheme="minorHAnsi" w:cstheme="minorHAnsi"/>
        </w:rPr>
        <w:t xml:space="preserve"> mező az alábbi értékeket veszi fel: ’CS_HAZ’,’I_HAZ’,’S_HAZ’,’E_LAKO’,’LAKAS’,’UDULO’,’BEEPITETLEN’). A jelentendő instrumentumok körébe az </w:t>
      </w:r>
      <w:proofErr w:type="spellStart"/>
      <w:r w:rsidRPr="00D10776">
        <w:rPr>
          <w:rFonts w:asciiTheme="minorHAnsi" w:hAnsiTheme="minorHAnsi" w:cstheme="minorHAnsi"/>
        </w:rPr>
        <w:t>újratárgyalt</w:t>
      </w:r>
      <w:proofErr w:type="spellEnd"/>
      <w:r w:rsidRPr="00D10776">
        <w:rPr>
          <w:rFonts w:asciiTheme="minorHAnsi" w:hAnsiTheme="minorHAnsi" w:cstheme="minorHAnsi"/>
        </w:rPr>
        <w:t>, lakóingatlannal fedezett instrumentumokra vonatkozó adatok is beleértendők (</w:t>
      </w:r>
      <w:proofErr w:type="spellStart"/>
      <w:r w:rsidRPr="00D10776">
        <w:rPr>
          <w:rFonts w:asciiTheme="minorHAnsi" w:hAnsiTheme="minorHAnsi" w:cstheme="minorHAnsi"/>
        </w:rPr>
        <w:t>ESRB</w:t>
      </w:r>
      <w:proofErr w:type="spellEnd"/>
      <w:r w:rsidRPr="00D10776">
        <w:rPr>
          <w:rFonts w:asciiTheme="minorHAnsi" w:hAnsiTheme="minorHAnsi" w:cstheme="minorHAnsi"/>
        </w:rPr>
        <w:t>/</w:t>
      </w:r>
      <w:proofErr w:type="spellStart"/>
      <w:r w:rsidRPr="00D10776">
        <w:rPr>
          <w:rFonts w:asciiTheme="minorHAnsi" w:hAnsiTheme="minorHAnsi" w:cstheme="minorHAnsi"/>
        </w:rPr>
        <w:t>RRE</w:t>
      </w:r>
      <w:proofErr w:type="spellEnd"/>
      <w:r w:rsidRPr="00D10776">
        <w:rPr>
          <w:rFonts w:asciiTheme="minorHAnsi" w:hAnsiTheme="minorHAnsi" w:cstheme="minorHAnsi"/>
        </w:rPr>
        <w:t>/mutatók).</w:t>
      </w:r>
      <w:r w:rsidR="00A57FB4" w:rsidRPr="00D10776">
        <w:rPr>
          <w:rFonts w:asciiTheme="minorHAnsi" w:hAnsiTheme="minorHAnsi" w:cstheme="minorHAnsi"/>
        </w:rPr>
        <w:t xml:space="preserve"> Könnyítés, hogy</w:t>
      </w:r>
      <w:del w:id="428" w:author="MNB" w:date="2025-03-18T15:34:00Z">
        <w:r w:rsidR="00A57FB4" w:rsidRPr="00D10776">
          <w:rPr>
            <w:rFonts w:asciiTheme="minorHAnsi" w:hAnsiTheme="minorHAnsi" w:cstheme="minorHAnsi"/>
          </w:rPr>
          <w:delText xml:space="preserve"> </w:delText>
        </w:r>
      </w:del>
      <w:r w:rsidR="00A57FB4" w:rsidRPr="00D10776">
        <w:rPr>
          <w:rFonts w:asciiTheme="minorHAnsi" w:hAnsiTheme="minorHAnsi" w:cstheme="minorHAnsi"/>
        </w:rPr>
        <w:t xml:space="preserve"> </w:t>
      </w:r>
      <w:r w:rsidR="00A57FB4" w:rsidRPr="00D10776">
        <w:rPr>
          <w:rFonts w:asciiTheme="minorHAnsi" w:eastAsia="Times New Roman" w:hAnsiTheme="minorHAnsi" w:cstheme="minorHAnsi"/>
        </w:rPr>
        <w:t>amennyiben az instrumentum típus ’</w:t>
      </w:r>
      <w:proofErr w:type="spellStart"/>
      <w:r w:rsidR="00A57FB4" w:rsidRPr="00D10776">
        <w:rPr>
          <w:rFonts w:asciiTheme="minorHAnsi" w:eastAsia="Times New Roman" w:hAnsiTheme="minorHAnsi" w:cstheme="minorHAnsi"/>
        </w:rPr>
        <w:t>SZABFEL</w:t>
      </w:r>
      <w:proofErr w:type="spellEnd"/>
      <w:r w:rsidR="00A57FB4" w:rsidRPr="00D10776">
        <w:rPr>
          <w:rFonts w:asciiTheme="minorHAnsi" w:eastAsia="Times New Roman" w:hAnsiTheme="minorHAnsi" w:cstheme="minorHAnsi"/>
        </w:rPr>
        <w:t>’, ’</w:t>
      </w:r>
      <w:proofErr w:type="spellStart"/>
      <w:r w:rsidR="00A57FB4" w:rsidRPr="00D10776">
        <w:rPr>
          <w:rFonts w:asciiTheme="minorHAnsi" w:eastAsia="Times New Roman" w:hAnsiTheme="minorHAnsi" w:cstheme="minorHAnsi"/>
        </w:rPr>
        <w:t>ING_HIT</w:t>
      </w:r>
      <w:proofErr w:type="spellEnd"/>
      <w:r w:rsidR="00A57FB4" w:rsidRPr="00D10776">
        <w:rPr>
          <w:rFonts w:asciiTheme="minorHAnsi" w:eastAsia="Times New Roman" w:hAnsiTheme="minorHAnsi" w:cstheme="minorHAnsi"/>
        </w:rPr>
        <w:t>’ vagy ’</w:t>
      </w:r>
      <w:proofErr w:type="spellStart"/>
      <w:r w:rsidR="00A57FB4" w:rsidRPr="00D10776">
        <w:rPr>
          <w:rFonts w:asciiTheme="minorHAnsi" w:eastAsia="Times New Roman" w:hAnsiTheme="minorHAnsi" w:cstheme="minorHAnsi"/>
        </w:rPr>
        <w:t>ING_LIZ</w:t>
      </w:r>
      <w:proofErr w:type="spellEnd"/>
      <w:r w:rsidR="00A57FB4" w:rsidRPr="00D10776">
        <w:rPr>
          <w:rFonts w:asciiTheme="minorHAnsi" w:eastAsia="Times New Roman" w:hAnsiTheme="minorHAnsi" w:cstheme="minorHAnsi"/>
        </w:rPr>
        <w:t xml:space="preserve">’ és/vagy </w:t>
      </w:r>
      <w:r w:rsidR="00A57FB4" w:rsidRPr="00D10776">
        <w:rPr>
          <w:rFonts w:asciiTheme="minorHAnsi" w:hAnsiTheme="minorHAnsi" w:cstheme="minorHAnsi"/>
        </w:rPr>
        <w:t>a természetes személy adós esetében a hitelcél lakásfelújítás, vagy – bővítés,</w:t>
      </w:r>
      <w:r w:rsidR="00A57FB4" w:rsidRPr="00D10776">
        <w:rPr>
          <w:rFonts w:asciiTheme="minorHAnsi" w:eastAsia="Times New Roman" w:hAnsiTheme="minorHAnsi" w:cstheme="minorHAnsi"/>
        </w:rPr>
        <w:t xml:space="preserve"> abban az esetben nem kell az </w:t>
      </w:r>
      <w:proofErr w:type="spellStart"/>
      <w:r w:rsidR="00A57FB4" w:rsidRPr="00D10776">
        <w:rPr>
          <w:rFonts w:asciiTheme="minorHAnsi" w:eastAsia="Times New Roman" w:hAnsiTheme="minorHAnsi" w:cstheme="minorHAnsi"/>
        </w:rPr>
        <w:t>ESRB</w:t>
      </w:r>
      <w:proofErr w:type="spellEnd"/>
      <w:r w:rsidR="00A57FB4" w:rsidRPr="00D10776">
        <w:rPr>
          <w:rFonts w:asciiTheme="minorHAnsi" w:eastAsia="Times New Roman" w:hAnsiTheme="minorHAnsi" w:cstheme="minorHAnsi"/>
        </w:rPr>
        <w:t xml:space="preserve"> táblában </w:t>
      </w:r>
      <w:proofErr w:type="spellStart"/>
      <w:r w:rsidR="00A57FB4" w:rsidRPr="00D10776">
        <w:rPr>
          <w:rFonts w:asciiTheme="minorHAnsi" w:eastAsia="Times New Roman" w:hAnsiTheme="minorHAnsi" w:cstheme="minorHAnsi"/>
        </w:rPr>
        <w:t>RRE</w:t>
      </w:r>
      <w:proofErr w:type="spellEnd"/>
      <w:r w:rsidR="00A57FB4" w:rsidRPr="00D10776">
        <w:rPr>
          <w:rFonts w:asciiTheme="minorHAnsi" w:eastAsia="Times New Roman" w:hAnsiTheme="minorHAnsi" w:cstheme="minorHAnsi"/>
        </w:rPr>
        <w:t xml:space="preserve"> adatot jelenteni.</w:t>
      </w:r>
      <w:ins w:id="429" w:author="MNB" w:date="2025-03-18T15:34:00Z">
        <w:r w:rsidR="00AA116B">
          <w:rPr>
            <w:rFonts w:asciiTheme="minorHAnsi" w:eastAsia="Times New Roman" w:hAnsiTheme="minorHAnsi" w:cstheme="minorHAnsi"/>
          </w:rPr>
          <w:t xml:space="preserve"> Attól az időponttól kezdődően, amikortól az adatszolgáltató alkalmazni kezdi az új </w:t>
        </w:r>
        <w:proofErr w:type="spellStart"/>
        <w:r w:rsidR="00AA116B">
          <w:rPr>
            <w:rFonts w:asciiTheme="minorHAnsi" w:eastAsia="Times New Roman" w:hAnsiTheme="minorHAnsi" w:cstheme="minorHAnsi"/>
          </w:rPr>
          <w:t>CRR</w:t>
        </w:r>
        <w:proofErr w:type="spellEnd"/>
        <w:r w:rsidR="00AA116B">
          <w:rPr>
            <w:rFonts w:asciiTheme="minorHAnsi" w:eastAsia="Times New Roman" w:hAnsiTheme="minorHAnsi" w:cstheme="minorHAnsi"/>
          </w:rPr>
          <w:t xml:space="preserve"> előírást a lakóingatlanok tekintetében </w:t>
        </w:r>
        <w:r w:rsidR="0043773A">
          <w:rPr>
            <w:rFonts w:asciiTheme="minorHAnsi" w:eastAsia="Times New Roman" w:hAnsiTheme="minorHAnsi" w:cstheme="minorHAnsi"/>
          </w:rPr>
          <w:t>- de</w:t>
        </w:r>
        <w:r w:rsidR="00AA116B">
          <w:rPr>
            <w:rFonts w:asciiTheme="minorHAnsi" w:eastAsia="Times New Roman" w:hAnsiTheme="minorHAnsi" w:cstheme="minorHAnsi"/>
          </w:rPr>
          <w:t xml:space="preserve"> legkésőbb a 2025. június vonatkozási idejű </w:t>
        </w:r>
        <w:r w:rsidR="0043773A">
          <w:rPr>
            <w:rFonts w:asciiTheme="minorHAnsi" w:eastAsia="Times New Roman" w:hAnsiTheme="minorHAnsi" w:cstheme="minorHAnsi"/>
          </w:rPr>
          <w:t>HITREG jelentésben és azt követően</w:t>
        </w:r>
        <w:proofErr w:type="gramStart"/>
        <w:r w:rsidR="0043773A">
          <w:rPr>
            <w:rFonts w:asciiTheme="minorHAnsi" w:eastAsia="Times New Roman" w:hAnsiTheme="minorHAnsi" w:cstheme="minorHAnsi"/>
          </w:rPr>
          <w:t xml:space="preserve">- </w:t>
        </w:r>
        <w:r w:rsidR="00AA116B">
          <w:rPr>
            <w:rFonts w:asciiTheme="minorHAnsi" w:eastAsia="Times New Roman" w:hAnsiTheme="minorHAnsi" w:cstheme="minorHAnsi"/>
          </w:rPr>
          <w:t>,</w:t>
        </w:r>
        <w:proofErr w:type="gramEnd"/>
        <w:r w:rsidR="00AA116B">
          <w:rPr>
            <w:rFonts w:asciiTheme="minorHAnsi" w:eastAsia="Times New Roman" w:hAnsiTheme="minorHAnsi" w:cstheme="minorHAnsi"/>
          </w:rPr>
          <w:t xml:space="preserve"> az </w:t>
        </w:r>
        <w:proofErr w:type="spellStart"/>
        <w:r w:rsidR="00AA116B">
          <w:rPr>
            <w:rFonts w:asciiTheme="minorHAnsi" w:eastAsia="Times New Roman" w:hAnsiTheme="minorHAnsi" w:cstheme="minorHAnsi"/>
          </w:rPr>
          <w:t>RRE</w:t>
        </w:r>
        <w:proofErr w:type="spellEnd"/>
        <w:r w:rsidR="00AA116B">
          <w:rPr>
            <w:rFonts w:asciiTheme="minorHAnsi" w:eastAsia="Times New Roman" w:hAnsiTheme="minorHAnsi" w:cstheme="minorHAnsi"/>
          </w:rPr>
          <w:t xml:space="preserve"> adatok lesznek töltendők a </w:t>
        </w:r>
        <w:r w:rsidR="00AA116B">
          <w:t>’</w:t>
        </w:r>
        <w:proofErr w:type="spellStart"/>
        <w:r w:rsidR="00AA116B">
          <w:t>LAKO_EP_ALATT</w:t>
        </w:r>
        <w:proofErr w:type="spellEnd"/>
        <w:r w:rsidR="00AA116B">
          <w:t>’ kódértéken jelentett ingatlanok tekintetében.</w:t>
        </w:r>
      </w:ins>
    </w:p>
    <w:p w14:paraId="7FE344D0" w14:textId="77777777" w:rsidR="0021000A" w:rsidRPr="006C72EB" w:rsidRDefault="0021000A" w:rsidP="00D10776">
      <w:pPr>
        <w:pStyle w:val="Listaszerbekezds"/>
        <w:numPr>
          <w:ilvl w:val="0"/>
          <w:numId w:val="0"/>
        </w:numPr>
        <w:ind w:left="720"/>
      </w:pPr>
    </w:p>
    <w:p w14:paraId="4E779DA1" w14:textId="2E4C5D0F" w:rsidR="00CF052D" w:rsidRPr="00D10776" w:rsidRDefault="00CF052D" w:rsidP="00D10776">
      <w:pPr>
        <w:pStyle w:val="Listaszerbekezds"/>
        <w:numPr>
          <w:ilvl w:val="0"/>
          <w:numId w:val="125"/>
        </w:numPr>
        <w:rPr>
          <w:rFonts w:asciiTheme="minorHAnsi" w:hAnsiTheme="minorHAnsi" w:cstheme="minorHAnsi"/>
        </w:rPr>
      </w:pPr>
      <w:bookmarkStart w:id="430" w:name="_Ref64964449"/>
      <w:proofErr w:type="spellStart"/>
      <w:r w:rsidRPr="00D10776">
        <w:rPr>
          <w:rFonts w:asciiTheme="minorHAnsi" w:hAnsiTheme="minorHAnsi" w:cstheme="minorHAnsi"/>
          <w:b/>
        </w:rPr>
        <w:t>CRE</w:t>
      </w:r>
      <w:proofErr w:type="spellEnd"/>
      <w:r w:rsidRPr="00D10776">
        <w:rPr>
          <w:rFonts w:asciiTheme="minorHAnsi" w:hAnsiTheme="minorHAnsi" w:cstheme="minorHAnsi"/>
          <w:b/>
        </w:rPr>
        <w:t xml:space="preserve"> adatok:</w:t>
      </w:r>
      <w:r w:rsidRPr="00D10776">
        <w:rPr>
          <w:rFonts w:asciiTheme="minorHAnsi" w:hAnsiTheme="minorHAnsi" w:cstheme="minorHAnsi"/>
        </w:rPr>
        <w:t xml:space="preserve"> </w:t>
      </w:r>
      <w:r w:rsidR="00015496" w:rsidRPr="00D10776">
        <w:rPr>
          <w:rFonts w:asciiTheme="minorHAnsi" w:hAnsiTheme="minorHAnsi" w:cstheme="minorHAnsi"/>
        </w:rPr>
        <w:t xml:space="preserve">a kapcsolódó mezőkben kizárólag </w:t>
      </w:r>
      <w:r w:rsidR="00A3182F" w:rsidRPr="00D10776">
        <w:rPr>
          <w:rFonts w:asciiTheme="minorHAnsi" w:hAnsiTheme="minorHAnsi" w:cstheme="minorHAnsi"/>
        </w:rPr>
        <w:t xml:space="preserve">a nem természetes személy, adós minőségű ügyfelek (azaz az </w:t>
      </w:r>
      <w:proofErr w:type="spellStart"/>
      <w:r w:rsidR="00A3182F" w:rsidRPr="00D10776">
        <w:rPr>
          <w:rFonts w:asciiTheme="minorHAnsi" w:hAnsiTheme="minorHAnsi" w:cstheme="minorHAnsi"/>
        </w:rPr>
        <w:t>UGYFL</w:t>
      </w:r>
      <w:proofErr w:type="spellEnd"/>
      <w:r w:rsidR="00A3182F" w:rsidRPr="00D10776">
        <w:rPr>
          <w:rFonts w:asciiTheme="minorHAnsi" w:hAnsiTheme="minorHAnsi" w:cstheme="minorHAnsi"/>
        </w:rPr>
        <w:t xml:space="preserve"> (háztartás szektorba tartozó ügyfelek) táblában jelentett önálló vállalkozó ügyfelek, </w:t>
      </w:r>
      <w:r w:rsidR="00015496" w:rsidRPr="00D10776">
        <w:rPr>
          <w:rFonts w:asciiTheme="minorHAnsi" w:hAnsiTheme="minorHAnsi" w:cstheme="minorHAnsi"/>
        </w:rPr>
        <w:t>a</w:t>
      </w:r>
      <w:r w:rsidRPr="00D10776">
        <w:rPr>
          <w:rFonts w:asciiTheme="minorHAnsi" w:hAnsiTheme="minorHAnsi" w:cstheme="minorHAnsi"/>
        </w:rPr>
        <w:t xml:space="preserve">z </w:t>
      </w:r>
      <w:proofErr w:type="spellStart"/>
      <w:r w:rsidRPr="00D10776">
        <w:rPr>
          <w:rFonts w:asciiTheme="minorHAnsi" w:hAnsiTheme="minorHAnsi" w:cstheme="minorHAnsi"/>
        </w:rPr>
        <w:t>UGYFBV</w:t>
      </w:r>
      <w:proofErr w:type="spellEnd"/>
      <w:r w:rsidRPr="00D10776">
        <w:rPr>
          <w:rFonts w:asciiTheme="minorHAnsi" w:hAnsiTheme="minorHAnsi" w:cstheme="minorHAnsi"/>
        </w:rPr>
        <w:t xml:space="preserve"> (belföldi, törzsszámmal rendelkező vállalkozások), az </w:t>
      </w:r>
      <w:proofErr w:type="spellStart"/>
      <w:r w:rsidRPr="00D10776">
        <w:rPr>
          <w:rFonts w:asciiTheme="minorHAnsi" w:hAnsiTheme="minorHAnsi" w:cstheme="minorHAnsi"/>
        </w:rPr>
        <w:t>UGYFBVTN</w:t>
      </w:r>
      <w:proofErr w:type="spellEnd"/>
      <w:r w:rsidRPr="00D10776">
        <w:rPr>
          <w:rFonts w:asciiTheme="minorHAnsi" w:hAnsiTheme="minorHAnsi" w:cstheme="minorHAnsi"/>
        </w:rPr>
        <w:t xml:space="preserve"> – (belföldi, törzsszám nélküli vállalkozások) és az </w:t>
      </w:r>
      <w:proofErr w:type="spellStart"/>
      <w:r w:rsidRPr="00D10776">
        <w:rPr>
          <w:rFonts w:asciiTheme="minorHAnsi" w:hAnsiTheme="minorHAnsi" w:cstheme="minorHAnsi"/>
        </w:rPr>
        <w:t>UGYFKV</w:t>
      </w:r>
      <w:proofErr w:type="spellEnd"/>
      <w:r w:rsidRPr="00D10776">
        <w:rPr>
          <w:rFonts w:asciiTheme="minorHAnsi" w:hAnsiTheme="minorHAnsi" w:cstheme="minorHAnsi"/>
        </w:rPr>
        <w:t xml:space="preserve"> (külföldi vállalati ügyfelek) táblákban szereplő ügyfelek</w:t>
      </w:r>
      <w:r w:rsidR="00A3182F" w:rsidRPr="00D10776">
        <w:rPr>
          <w:rFonts w:asciiTheme="minorHAnsi" w:hAnsiTheme="minorHAnsi" w:cstheme="minorHAnsi"/>
        </w:rPr>
        <w:t>)</w:t>
      </w:r>
      <w:r w:rsidRPr="00D10776">
        <w:rPr>
          <w:rFonts w:asciiTheme="minorHAnsi" w:hAnsiTheme="minorHAnsi" w:cstheme="minorHAnsi"/>
        </w:rPr>
        <w:t xml:space="preserve"> olyan instrumentumai</w:t>
      </w:r>
      <w:r w:rsidR="00015496" w:rsidRPr="00D10776">
        <w:rPr>
          <w:rFonts w:asciiTheme="minorHAnsi" w:hAnsiTheme="minorHAnsi" w:cstheme="minorHAnsi"/>
        </w:rPr>
        <w:t>ra vonatkozó adatok jelentendők</w:t>
      </w:r>
      <w:r w:rsidRPr="00D10776">
        <w:rPr>
          <w:rFonts w:asciiTheme="minorHAnsi" w:hAnsiTheme="minorHAnsi" w:cstheme="minorHAnsi"/>
        </w:rPr>
        <w:t>, amelyek</w:t>
      </w:r>
      <w:bookmarkEnd w:id="430"/>
      <w:r w:rsidRPr="00D10776">
        <w:rPr>
          <w:rFonts w:asciiTheme="minorHAnsi" w:hAnsiTheme="minorHAnsi" w:cstheme="minorHAnsi"/>
        </w:rPr>
        <w:t xml:space="preserve"> </w:t>
      </w:r>
    </w:p>
    <w:p w14:paraId="5DE7092C" w14:textId="77777777" w:rsidR="00CF052D" w:rsidRPr="006C72EB" w:rsidRDefault="00CF052D" w:rsidP="00A251F5">
      <w:pPr>
        <w:numPr>
          <w:ilvl w:val="1"/>
          <w:numId w:val="66"/>
        </w:numPr>
        <w:rPr>
          <w:rFonts w:asciiTheme="minorHAnsi" w:hAnsiTheme="minorHAnsi" w:cstheme="minorHAnsi"/>
        </w:rPr>
      </w:pPr>
      <w:bookmarkStart w:id="431" w:name="_Ref64964404"/>
      <w:r w:rsidRPr="006C72EB">
        <w:rPr>
          <w:rFonts w:asciiTheme="minorHAnsi" w:hAnsiTheme="minorHAnsi" w:cstheme="minorHAnsi"/>
          <w:b/>
          <w:color w:val="000000"/>
        </w:rPr>
        <w:t>kereskedelmi ingatlan fejlesztéséhez vagy megszerzéséhez kapcsolódó hitelek</w:t>
      </w:r>
      <w:r w:rsidRPr="006C72EB">
        <w:rPr>
          <w:rFonts w:asciiTheme="minorHAnsi" w:hAnsiTheme="minorHAnsi" w:cstheme="minorHAnsi"/>
        </w:rPr>
        <w:t>, ahol az instrumentum típusa ’</w:t>
      </w:r>
      <w:proofErr w:type="spellStart"/>
      <w:r w:rsidRPr="006C72EB">
        <w:rPr>
          <w:rFonts w:asciiTheme="minorHAnsi" w:hAnsiTheme="minorHAnsi" w:cstheme="minorHAnsi"/>
        </w:rPr>
        <w:t>ING_HIT</w:t>
      </w:r>
      <w:proofErr w:type="spellEnd"/>
      <w:r w:rsidRPr="006C72EB">
        <w:rPr>
          <w:rFonts w:asciiTheme="minorHAnsi" w:hAnsiTheme="minorHAnsi" w:cstheme="minorHAnsi"/>
        </w:rPr>
        <w:t>’ vagy ’</w:t>
      </w:r>
      <w:proofErr w:type="spellStart"/>
      <w:r w:rsidRPr="006C72EB">
        <w:rPr>
          <w:rFonts w:asciiTheme="minorHAnsi" w:hAnsiTheme="minorHAnsi" w:cstheme="minorHAnsi"/>
        </w:rPr>
        <w:t>ING_LIZ</w:t>
      </w:r>
      <w:proofErr w:type="spellEnd"/>
      <w:r w:rsidRPr="006C72EB">
        <w:rPr>
          <w:rFonts w:asciiTheme="minorHAnsi" w:hAnsiTheme="minorHAnsi" w:cstheme="minorHAnsi"/>
        </w:rPr>
        <w:t>’, az (</w:t>
      </w:r>
      <w:proofErr w:type="spellStart"/>
      <w:r w:rsidRPr="006C72EB">
        <w:rPr>
          <w:rFonts w:asciiTheme="minorHAnsi" w:hAnsiTheme="minorHAnsi" w:cstheme="minorHAnsi"/>
        </w:rPr>
        <w:t>INSTR.ING_FIN_KOD</w:t>
      </w:r>
      <w:proofErr w:type="spellEnd"/>
      <w:r w:rsidRPr="006C72EB">
        <w:rPr>
          <w:rFonts w:asciiTheme="minorHAnsi" w:hAnsiTheme="minorHAnsi" w:cstheme="minorHAnsi"/>
        </w:rPr>
        <w:t xml:space="preserve"> mező töltött és az </w:t>
      </w:r>
      <w:proofErr w:type="spellStart"/>
      <w:r w:rsidRPr="006C72EB">
        <w:rPr>
          <w:rFonts w:asciiTheme="minorHAnsi" w:hAnsiTheme="minorHAnsi" w:cstheme="minorHAnsi"/>
        </w:rPr>
        <w:t>INSTR.FIN_ING_TIP_KOD</w:t>
      </w:r>
      <w:proofErr w:type="spellEnd"/>
      <w:r w:rsidRPr="006C72EB">
        <w:rPr>
          <w:rFonts w:asciiTheme="minorHAnsi" w:hAnsiTheme="minorHAnsi" w:cstheme="minorHAnsi"/>
        </w:rPr>
        <w:t xml:space="preserve"> mezőben ’</w:t>
      </w:r>
      <w:proofErr w:type="spellStart"/>
      <w:r w:rsidRPr="006C72EB">
        <w:rPr>
          <w:rFonts w:asciiTheme="minorHAnsi" w:hAnsiTheme="minorHAnsi" w:cstheme="minorHAnsi"/>
        </w:rPr>
        <w:t>KER_JOVTERM</w:t>
      </w:r>
      <w:proofErr w:type="spellEnd"/>
      <w:r w:rsidRPr="006C72EB">
        <w:rPr>
          <w:rFonts w:asciiTheme="minorHAnsi" w:hAnsiTheme="minorHAnsi" w:cstheme="minorHAnsi"/>
        </w:rPr>
        <w:t>’ kódérték (2021.07.01-én, vagy azt követően kötött hitelszerződések esetében) vagy ’</w:t>
      </w:r>
      <w:proofErr w:type="spellStart"/>
      <w:r w:rsidRPr="006C72EB">
        <w:rPr>
          <w:rFonts w:asciiTheme="minorHAnsi" w:hAnsiTheme="minorHAnsi" w:cstheme="minorHAnsi"/>
        </w:rPr>
        <w:t>KER</w:t>
      </w:r>
      <w:proofErr w:type="spellEnd"/>
      <w:r w:rsidRPr="006C72EB">
        <w:rPr>
          <w:rFonts w:asciiTheme="minorHAnsi" w:hAnsiTheme="minorHAnsi" w:cstheme="minorHAnsi"/>
        </w:rPr>
        <w:t>’ kódérték (2021.07.01-ét megelőzően kötött hitelszerződések esetében)) kerül megadásra és a fedezet típus ’</w:t>
      </w:r>
      <w:proofErr w:type="spellStart"/>
      <w:r w:rsidRPr="006C72EB">
        <w:rPr>
          <w:rFonts w:asciiTheme="minorHAnsi" w:hAnsiTheme="minorHAnsi" w:cstheme="minorHAnsi"/>
        </w:rPr>
        <w:t>ING_KER</w:t>
      </w:r>
      <w:proofErr w:type="spellEnd"/>
      <w:r w:rsidRPr="006C72EB">
        <w:rPr>
          <w:rFonts w:asciiTheme="minorHAnsi" w:hAnsiTheme="minorHAnsi" w:cstheme="minorHAnsi"/>
        </w:rPr>
        <w:t>’ vagy</w:t>
      </w:r>
      <w:bookmarkEnd w:id="431"/>
      <w:r w:rsidRPr="006C72EB">
        <w:rPr>
          <w:rFonts w:asciiTheme="minorHAnsi" w:hAnsiTheme="minorHAnsi" w:cstheme="minorHAnsi"/>
        </w:rPr>
        <w:t xml:space="preserve"> </w:t>
      </w:r>
    </w:p>
    <w:p w14:paraId="0357B51B" w14:textId="77777777" w:rsidR="00CF052D" w:rsidRPr="006C72EB" w:rsidRDefault="00CF052D" w:rsidP="00A251F5">
      <w:pPr>
        <w:numPr>
          <w:ilvl w:val="1"/>
          <w:numId w:val="66"/>
        </w:numPr>
        <w:rPr>
          <w:rFonts w:asciiTheme="minorHAnsi" w:hAnsiTheme="minorHAnsi" w:cstheme="minorHAnsi"/>
        </w:rPr>
      </w:pPr>
      <w:bookmarkStart w:id="432" w:name="_Ref64964496"/>
      <w:r w:rsidRPr="006C72EB">
        <w:rPr>
          <w:rFonts w:asciiTheme="minorHAnsi" w:hAnsiTheme="minorHAnsi" w:cstheme="minorHAnsi"/>
          <w:b/>
        </w:rPr>
        <w:t>a vállalati ügyfél adós tevékenységének folytatásához kapcsolódóan szükséges az ingatlan és ennek megszerzéséhez veszi igénybe az adós ügyfél a hitelt,</w:t>
      </w:r>
      <w:r w:rsidRPr="006C72EB">
        <w:rPr>
          <w:rFonts w:asciiTheme="minorHAnsi" w:hAnsiTheme="minorHAnsi" w:cstheme="minorHAnsi"/>
        </w:rPr>
        <w:t xml:space="preserve"> ahol az instrumentum típusa ’</w:t>
      </w:r>
      <w:proofErr w:type="spellStart"/>
      <w:r w:rsidRPr="006C72EB">
        <w:rPr>
          <w:rFonts w:asciiTheme="minorHAnsi" w:hAnsiTheme="minorHAnsi" w:cstheme="minorHAnsi"/>
        </w:rPr>
        <w:t>ING_HIT</w:t>
      </w:r>
      <w:proofErr w:type="spellEnd"/>
      <w:r w:rsidRPr="006C72EB">
        <w:rPr>
          <w:rFonts w:asciiTheme="minorHAnsi" w:hAnsiTheme="minorHAnsi" w:cstheme="minorHAnsi"/>
        </w:rPr>
        <w:t>’ vagy ’</w:t>
      </w:r>
      <w:proofErr w:type="spellStart"/>
      <w:r w:rsidRPr="006C72EB">
        <w:rPr>
          <w:rFonts w:asciiTheme="minorHAnsi" w:hAnsiTheme="minorHAnsi" w:cstheme="minorHAnsi"/>
        </w:rPr>
        <w:t>ING_LIZ</w:t>
      </w:r>
      <w:proofErr w:type="spellEnd"/>
      <w:r w:rsidRPr="006C72EB">
        <w:rPr>
          <w:rFonts w:asciiTheme="minorHAnsi" w:hAnsiTheme="minorHAnsi" w:cstheme="minorHAnsi"/>
        </w:rPr>
        <w:t xml:space="preserve">’,  az </w:t>
      </w:r>
      <w:proofErr w:type="spellStart"/>
      <w:r w:rsidRPr="006C72EB">
        <w:rPr>
          <w:rFonts w:asciiTheme="minorHAnsi" w:hAnsiTheme="minorHAnsi" w:cstheme="minorHAnsi"/>
        </w:rPr>
        <w:t>INSTR.ING_FIN_KOD</w:t>
      </w:r>
      <w:proofErr w:type="spellEnd"/>
      <w:r w:rsidRPr="006C72EB">
        <w:rPr>
          <w:rFonts w:asciiTheme="minorHAnsi" w:hAnsiTheme="minorHAnsi" w:cstheme="minorHAnsi"/>
        </w:rPr>
        <w:t xml:space="preserve"> mező töltött és az </w:t>
      </w:r>
      <w:proofErr w:type="spellStart"/>
      <w:r w:rsidRPr="006C72EB">
        <w:rPr>
          <w:rFonts w:asciiTheme="minorHAnsi" w:hAnsiTheme="minorHAnsi" w:cstheme="minorHAnsi"/>
        </w:rPr>
        <w:t>INSTR.FIN_ING_TIP_KOD</w:t>
      </w:r>
      <w:proofErr w:type="spellEnd"/>
      <w:r w:rsidRPr="006C72EB">
        <w:rPr>
          <w:rFonts w:asciiTheme="minorHAnsi" w:hAnsiTheme="minorHAnsi" w:cstheme="minorHAnsi"/>
        </w:rPr>
        <w:t xml:space="preserve"> mezőben ’</w:t>
      </w:r>
      <w:proofErr w:type="spellStart"/>
      <w:r w:rsidRPr="006C72EB">
        <w:rPr>
          <w:rFonts w:asciiTheme="minorHAnsi" w:hAnsiTheme="minorHAnsi" w:cstheme="minorHAnsi"/>
        </w:rPr>
        <w:t>KER_SAJAT</w:t>
      </w:r>
      <w:proofErr w:type="spellEnd"/>
      <w:r w:rsidRPr="006C72EB">
        <w:rPr>
          <w:rFonts w:asciiTheme="minorHAnsi" w:hAnsiTheme="minorHAnsi" w:cstheme="minorHAnsi"/>
        </w:rPr>
        <w:t>’ kódérték (2021.07.01-én, vagy azt követően kötött hitelszerződések esetében) vagy ’</w:t>
      </w:r>
      <w:proofErr w:type="spellStart"/>
      <w:r w:rsidRPr="006C72EB">
        <w:rPr>
          <w:rFonts w:asciiTheme="minorHAnsi" w:hAnsiTheme="minorHAnsi" w:cstheme="minorHAnsi"/>
        </w:rPr>
        <w:t>KER</w:t>
      </w:r>
      <w:proofErr w:type="spellEnd"/>
      <w:r w:rsidRPr="006C72EB">
        <w:rPr>
          <w:rFonts w:asciiTheme="minorHAnsi" w:hAnsiTheme="minorHAnsi" w:cstheme="minorHAnsi"/>
        </w:rPr>
        <w:t>’ kódérték (2021.07.01-ét megelőzően kötött hitelszerződések esetében) kerül megadásra (fejlesztés alatt álló saját használatú kereskedelmi ingatlan is ide tartozik), és a fedezet típusa ’</w:t>
      </w:r>
      <w:proofErr w:type="spellStart"/>
      <w:r w:rsidRPr="006C72EB">
        <w:rPr>
          <w:rFonts w:asciiTheme="minorHAnsi" w:hAnsiTheme="minorHAnsi" w:cstheme="minorHAnsi"/>
        </w:rPr>
        <w:t>ING_IRODA</w:t>
      </w:r>
      <w:proofErr w:type="spellEnd"/>
      <w:r w:rsidRPr="006C72EB">
        <w:rPr>
          <w:rFonts w:asciiTheme="minorHAnsi" w:hAnsiTheme="minorHAnsi" w:cstheme="minorHAnsi"/>
        </w:rPr>
        <w:t>’;</w:t>
      </w:r>
      <w:bookmarkEnd w:id="432"/>
      <w:r w:rsidRPr="006C72EB">
        <w:rPr>
          <w:rFonts w:asciiTheme="minorHAnsi" w:hAnsiTheme="minorHAnsi" w:cstheme="minorHAnsi"/>
        </w:rPr>
        <w:t xml:space="preserve"> </w:t>
      </w:r>
    </w:p>
    <w:p w14:paraId="56CB714C" w14:textId="77777777" w:rsidR="00CF052D" w:rsidRPr="006C72EB" w:rsidRDefault="00CF052D" w:rsidP="00A251F5">
      <w:pPr>
        <w:numPr>
          <w:ilvl w:val="1"/>
          <w:numId w:val="66"/>
        </w:numPr>
        <w:rPr>
          <w:rFonts w:asciiTheme="minorHAnsi" w:hAnsiTheme="minorHAnsi" w:cstheme="minorHAnsi"/>
        </w:rPr>
      </w:pPr>
      <w:bookmarkStart w:id="433" w:name="_Ref64964537"/>
      <w:r w:rsidRPr="006C72EB">
        <w:rPr>
          <w:rFonts w:asciiTheme="minorHAnsi" w:hAnsiTheme="minorHAnsi" w:cstheme="minorHAnsi"/>
        </w:rPr>
        <w:t xml:space="preserve">illetve </w:t>
      </w:r>
      <w:r w:rsidRPr="006C72EB">
        <w:rPr>
          <w:rFonts w:asciiTheme="minorHAnsi" w:hAnsiTheme="minorHAnsi" w:cstheme="minorHAnsi"/>
          <w:b/>
        </w:rPr>
        <w:t>instrumentum típustól függetlenül, ahol az instrumentumhoz kapcsolódó fedezetek körében kereskedelmi ingatlan</w:t>
      </w:r>
      <w:r w:rsidRPr="006C72EB">
        <w:rPr>
          <w:rFonts w:asciiTheme="minorHAnsi" w:hAnsiTheme="minorHAnsi" w:cstheme="minorHAnsi"/>
        </w:rPr>
        <w:t xml:space="preserve"> is található (azaz a fedezetek között szerepel kereskedelmi ingatlan, azaz </w:t>
      </w:r>
      <w:proofErr w:type="gramStart"/>
      <w:r w:rsidRPr="006C72EB">
        <w:rPr>
          <w:rFonts w:asciiTheme="minorHAnsi" w:hAnsiTheme="minorHAnsi" w:cstheme="minorHAnsi"/>
        </w:rPr>
        <w:t xml:space="preserve">a </w:t>
      </w:r>
      <w:r w:rsidRPr="006C72EB">
        <w:rPr>
          <w:rFonts w:asciiTheme="minorHAnsi" w:hAnsiTheme="minorHAnsi" w:cstheme="minorHAnsi"/>
          <w:b/>
        </w:rPr>
        <w:t xml:space="preserve"> </w:t>
      </w:r>
      <w:proofErr w:type="spellStart"/>
      <w:r w:rsidRPr="006C72EB">
        <w:rPr>
          <w:rFonts w:asciiTheme="minorHAnsi" w:hAnsiTheme="minorHAnsi" w:cstheme="minorHAnsi"/>
          <w:b/>
        </w:rPr>
        <w:t>FEDE.FED</w:t>
      </w:r>
      <w:proofErr w:type="gramEnd"/>
      <w:r w:rsidRPr="006C72EB">
        <w:rPr>
          <w:rFonts w:asciiTheme="minorHAnsi" w:hAnsiTheme="minorHAnsi" w:cstheme="minorHAnsi"/>
          <w:b/>
        </w:rPr>
        <w:t>_TIP_KOD</w:t>
      </w:r>
      <w:proofErr w:type="spellEnd"/>
      <w:r w:rsidRPr="006C72EB">
        <w:rPr>
          <w:rFonts w:asciiTheme="minorHAnsi" w:hAnsiTheme="minorHAnsi" w:cstheme="minorHAnsi"/>
          <w:b/>
        </w:rPr>
        <w:t xml:space="preserve"> </w:t>
      </w:r>
      <w:r w:rsidRPr="006C72EB">
        <w:rPr>
          <w:rFonts w:asciiTheme="minorHAnsi" w:hAnsiTheme="minorHAnsi" w:cstheme="minorHAnsi"/>
        </w:rPr>
        <w:t>mezőben ’</w:t>
      </w:r>
      <w:proofErr w:type="spellStart"/>
      <w:r w:rsidRPr="006C72EB">
        <w:rPr>
          <w:rFonts w:asciiTheme="minorHAnsi" w:hAnsiTheme="minorHAnsi" w:cstheme="minorHAnsi"/>
        </w:rPr>
        <w:t>ING_KER</w:t>
      </w:r>
      <w:proofErr w:type="spellEnd"/>
      <w:r w:rsidRPr="006C72EB">
        <w:rPr>
          <w:rFonts w:asciiTheme="minorHAnsi" w:hAnsiTheme="minorHAnsi" w:cstheme="minorHAnsi"/>
        </w:rPr>
        <w:t>’ vagy ’</w:t>
      </w:r>
      <w:proofErr w:type="spellStart"/>
      <w:r w:rsidRPr="006C72EB">
        <w:rPr>
          <w:rFonts w:asciiTheme="minorHAnsi" w:hAnsiTheme="minorHAnsi" w:cstheme="minorHAnsi"/>
        </w:rPr>
        <w:t>ING_IRODA</w:t>
      </w:r>
      <w:proofErr w:type="spellEnd"/>
      <w:r w:rsidRPr="006C72EB">
        <w:rPr>
          <w:rFonts w:asciiTheme="minorHAnsi" w:hAnsiTheme="minorHAnsi" w:cstheme="minorHAnsi"/>
        </w:rPr>
        <w:t>’ kódérték került megadásra) (</w:t>
      </w:r>
      <w:proofErr w:type="spellStart"/>
      <w:r w:rsidRPr="006C72EB">
        <w:rPr>
          <w:rFonts w:asciiTheme="minorHAnsi" w:hAnsiTheme="minorHAnsi" w:cstheme="minorHAnsi"/>
        </w:rPr>
        <w:t>ESRB</w:t>
      </w:r>
      <w:proofErr w:type="spellEnd"/>
      <w:r w:rsidRPr="006C72EB">
        <w:rPr>
          <w:rFonts w:asciiTheme="minorHAnsi" w:hAnsiTheme="minorHAnsi" w:cstheme="minorHAnsi"/>
        </w:rPr>
        <w:t>/</w:t>
      </w:r>
      <w:proofErr w:type="spellStart"/>
      <w:r w:rsidRPr="006C72EB">
        <w:rPr>
          <w:rFonts w:asciiTheme="minorHAnsi" w:hAnsiTheme="minorHAnsi" w:cstheme="minorHAnsi"/>
        </w:rPr>
        <w:t>CRE</w:t>
      </w:r>
      <w:proofErr w:type="spellEnd"/>
      <w:r w:rsidRPr="006C72EB">
        <w:rPr>
          <w:rFonts w:asciiTheme="minorHAnsi" w:hAnsiTheme="minorHAnsi" w:cstheme="minorHAnsi"/>
        </w:rPr>
        <w:t>/mutatók);</w:t>
      </w:r>
      <w:bookmarkEnd w:id="433"/>
    </w:p>
    <w:p w14:paraId="55C65C0E" w14:textId="6241802C" w:rsidR="00CF052D" w:rsidRDefault="00BD3ACD" w:rsidP="00A251F5">
      <w:pPr>
        <w:pStyle w:val="Szvegtrzs2"/>
        <w:tabs>
          <w:tab w:val="left" w:pos="284"/>
        </w:tabs>
        <w:spacing w:line="276" w:lineRule="auto"/>
        <w:rPr>
          <w:rFonts w:asciiTheme="minorHAnsi" w:hAnsiTheme="minorHAnsi" w:cstheme="minorHAnsi"/>
          <w:sz w:val="20"/>
          <w:lang w:val="hu-HU"/>
        </w:rPr>
      </w:pPr>
      <w:r>
        <w:rPr>
          <w:rFonts w:asciiTheme="minorHAnsi" w:hAnsiTheme="minorHAnsi" w:cstheme="minorHAnsi"/>
          <w:sz w:val="20"/>
          <w:lang w:val="hu-HU"/>
        </w:rPr>
        <w:t>Fentieknek megfelelően a ’</w:t>
      </w:r>
      <w:proofErr w:type="spellStart"/>
      <w:r>
        <w:rPr>
          <w:rFonts w:asciiTheme="minorHAnsi" w:hAnsiTheme="minorHAnsi" w:cstheme="minorHAnsi"/>
          <w:sz w:val="20"/>
          <w:lang w:val="hu-HU"/>
        </w:rPr>
        <w:t>KER</w:t>
      </w:r>
      <w:proofErr w:type="spellEnd"/>
      <w:r>
        <w:rPr>
          <w:rFonts w:asciiTheme="minorHAnsi" w:hAnsiTheme="minorHAnsi" w:cstheme="minorHAnsi"/>
          <w:sz w:val="20"/>
          <w:lang w:val="hu-HU"/>
        </w:rPr>
        <w:t>’ kódérték nem alkalmazható 2021.07.01-jét követő szerződéskötések esetén.</w:t>
      </w:r>
    </w:p>
    <w:p w14:paraId="1AE51FBD" w14:textId="3712BBD6" w:rsidR="00AA116B" w:rsidRPr="00190F49" w:rsidRDefault="00A3182F" w:rsidP="00190F49">
      <w:pPr>
        <w:rPr>
          <w:ins w:id="434" w:author="MNB" w:date="2025-03-18T15:34:00Z"/>
          <w:rFonts w:asciiTheme="minorHAnsi" w:eastAsia="Times New Roman" w:hAnsiTheme="minorHAnsi" w:cstheme="minorHAnsi"/>
        </w:rPr>
      </w:pPr>
      <w:r w:rsidRPr="00190F49">
        <w:rPr>
          <w:rFonts w:asciiTheme="minorHAnsi" w:eastAsia="Times New Roman" w:hAnsiTheme="minorHAnsi" w:cstheme="minorHAnsi"/>
        </w:rPr>
        <w:t xml:space="preserve">Könnyítés, hogy amennyiben az adós ügyfél önálló vállalkozó, elengedhető a </w:t>
      </w:r>
      <w:proofErr w:type="spellStart"/>
      <w:r w:rsidRPr="00190F49">
        <w:rPr>
          <w:rFonts w:asciiTheme="minorHAnsi" w:eastAsia="Times New Roman" w:hAnsiTheme="minorHAnsi" w:cstheme="minorHAnsi"/>
        </w:rPr>
        <w:t>CRR</w:t>
      </w:r>
      <w:proofErr w:type="spellEnd"/>
      <w:r w:rsidRPr="00190F49">
        <w:rPr>
          <w:rFonts w:asciiTheme="minorHAnsi" w:eastAsia="Times New Roman" w:hAnsiTheme="minorHAnsi" w:cstheme="minorHAnsi"/>
        </w:rPr>
        <w:t xml:space="preserve"> adatok jelentése, azonban jó gyakorlatnak tartja az MNB </w:t>
      </w:r>
      <w:r w:rsidR="00D96D44" w:rsidRPr="00190F49">
        <w:rPr>
          <w:rFonts w:asciiTheme="minorHAnsi" w:eastAsia="Times New Roman" w:hAnsiTheme="minorHAnsi" w:cstheme="minorHAnsi"/>
        </w:rPr>
        <w:t>az önálló vállalkozó ügyfelek tekintetében történő jelentést. A módszertani segédlet további részében ezt a könnyítést szem előtt tartva részletezzük a jelentési elvárásokat.</w:t>
      </w:r>
      <w:ins w:id="435" w:author="MNB" w:date="2025-03-18T15:34:00Z">
        <w:r w:rsidR="00AA116B" w:rsidRPr="00190F49">
          <w:rPr>
            <w:rFonts w:asciiTheme="minorHAnsi" w:eastAsia="Times New Roman" w:hAnsiTheme="minorHAnsi" w:cstheme="minorHAnsi"/>
          </w:rPr>
          <w:t xml:space="preserve"> Attól az időponttól kezdődően, amikortól az adatszolgáltató alkalmazni kezdi az új </w:t>
        </w:r>
        <w:proofErr w:type="spellStart"/>
        <w:r w:rsidR="00AA116B" w:rsidRPr="00190F49">
          <w:rPr>
            <w:rFonts w:asciiTheme="minorHAnsi" w:eastAsia="Times New Roman" w:hAnsiTheme="minorHAnsi" w:cstheme="minorHAnsi"/>
          </w:rPr>
          <w:t>CRR</w:t>
        </w:r>
        <w:proofErr w:type="spellEnd"/>
        <w:r w:rsidR="00AA116B" w:rsidRPr="00190F49">
          <w:rPr>
            <w:rFonts w:asciiTheme="minorHAnsi" w:eastAsia="Times New Roman" w:hAnsiTheme="minorHAnsi" w:cstheme="minorHAnsi"/>
          </w:rPr>
          <w:t xml:space="preserve"> előírást a lakóingatlanok tekintetében </w:t>
        </w:r>
        <w:r w:rsidR="0043773A">
          <w:rPr>
            <w:rFonts w:asciiTheme="minorHAnsi" w:eastAsia="Times New Roman" w:hAnsiTheme="minorHAnsi" w:cstheme="minorHAnsi"/>
          </w:rPr>
          <w:t>- de</w:t>
        </w:r>
        <w:r w:rsidR="00AA116B" w:rsidRPr="00190F49">
          <w:rPr>
            <w:rFonts w:asciiTheme="minorHAnsi" w:eastAsia="Times New Roman" w:hAnsiTheme="minorHAnsi" w:cstheme="minorHAnsi"/>
          </w:rPr>
          <w:t xml:space="preserve"> legkésőbb a 2025. június vonatkozási idejű </w:t>
        </w:r>
        <w:r w:rsidR="0043773A">
          <w:rPr>
            <w:rFonts w:asciiTheme="minorHAnsi" w:eastAsia="Times New Roman" w:hAnsiTheme="minorHAnsi" w:cstheme="minorHAnsi"/>
          </w:rPr>
          <w:t>HITREG jelentésben és azt követően- -</w:t>
        </w:r>
        <w:r w:rsidR="00AA116B" w:rsidRPr="00190F49">
          <w:rPr>
            <w:rFonts w:asciiTheme="minorHAnsi" w:eastAsia="Times New Roman" w:hAnsiTheme="minorHAnsi" w:cstheme="minorHAnsi"/>
          </w:rPr>
          <w:t xml:space="preserve">, az </w:t>
        </w:r>
        <w:proofErr w:type="spellStart"/>
        <w:r w:rsidR="00AA116B" w:rsidRPr="00190F49">
          <w:rPr>
            <w:rFonts w:asciiTheme="minorHAnsi" w:eastAsia="Times New Roman" w:hAnsiTheme="minorHAnsi" w:cstheme="minorHAnsi"/>
          </w:rPr>
          <w:t>RRE</w:t>
        </w:r>
        <w:proofErr w:type="spellEnd"/>
        <w:r w:rsidR="00AA116B" w:rsidRPr="00190F49">
          <w:rPr>
            <w:rFonts w:asciiTheme="minorHAnsi" w:eastAsia="Times New Roman" w:hAnsiTheme="minorHAnsi" w:cstheme="minorHAnsi"/>
          </w:rPr>
          <w:t xml:space="preserve"> adatok lesznek töltendők a </w:t>
        </w:r>
        <w:r w:rsidR="00AA116B">
          <w:t>’</w:t>
        </w:r>
        <w:proofErr w:type="spellStart"/>
        <w:r w:rsidR="00AA116B">
          <w:t>LAKO_EP_ALATT</w:t>
        </w:r>
        <w:proofErr w:type="spellEnd"/>
        <w:r w:rsidR="00AA116B">
          <w:t>’ kódértéken jelentett ingatlanok tekintetében.</w:t>
        </w:r>
      </w:ins>
    </w:p>
    <w:p w14:paraId="718360AB" w14:textId="62FF574C" w:rsidR="00A3182F" w:rsidRPr="006C72EB" w:rsidRDefault="00A3182F" w:rsidP="00D10776">
      <w:pPr>
        <w:rPr>
          <w:rFonts w:asciiTheme="minorHAnsi" w:eastAsia="Times New Roman" w:hAnsiTheme="minorHAnsi" w:cstheme="minorHAnsi"/>
        </w:rPr>
      </w:pPr>
    </w:p>
    <w:p w14:paraId="1D746056" w14:textId="77777777" w:rsidR="00BD3ACD" w:rsidRPr="006C72EB" w:rsidRDefault="00BD3ACD" w:rsidP="00A251F5">
      <w:pPr>
        <w:pStyle w:val="Szvegtrzs2"/>
        <w:tabs>
          <w:tab w:val="left" w:pos="284"/>
        </w:tabs>
        <w:spacing w:line="276" w:lineRule="auto"/>
        <w:rPr>
          <w:rFonts w:asciiTheme="minorHAnsi" w:hAnsiTheme="minorHAnsi" w:cstheme="minorHAnsi"/>
          <w:sz w:val="20"/>
          <w:lang w:val="hu-HU"/>
        </w:rPr>
      </w:pPr>
    </w:p>
    <w:p w14:paraId="35C6710F"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Amennyiben egy instrumentumhoz több fedezet is tartozik, az alábbi elveket kell szem előtt tartani a jelentés elkészítésekor:</w:t>
      </w:r>
    </w:p>
    <w:p w14:paraId="18EC1C7A" w14:textId="77777777" w:rsidR="00CF052D" w:rsidRPr="006C72EB"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érték/bevétel adatok jelentése egy instrumentum vonatkozásában az aggregált fedezetek tekintetében jelentendő, </w:t>
      </w:r>
    </w:p>
    <w:p w14:paraId="350D277F" w14:textId="68C09FC3" w:rsidR="00CF052D" w:rsidRPr="006C72EB"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elhelyezkedés tekintetében a </w:t>
      </w:r>
      <w:r w:rsidR="0045158B" w:rsidRPr="006C72EB">
        <w:rPr>
          <w:rFonts w:asciiTheme="minorHAnsi" w:hAnsiTheme="minorHAnsi" w:cstheme="minorHAnsi"/>
          <w:sz w:val="20"/>
          <w:lang w:val="hu-HU"/>
        </w:rPr>
        <w:t xml:space="preserve">legnagyobb értékű </w:t>
      </w:r>
      <w:r w:rsidRPr="006C72EB">
        <w:rPr>
          <w:rFonts w:asciiTheme="minorHAnsi" w:hAnsiTheme="minorHAnsi" w:cstheme="minorHAnsi"/>
          <w:sz w:val="20"/>
          <w:lang w:val="hu-HU"/>
        </w:rPr>
        <w:t>finanszírozott ingatlan elhelyezkedése jelentendő</w:t>
      </w:r>
      <w:r w:rsidR="0045158B" w:rsidRPr="006C72EB">
        <w:rPr>
          <w:rFonts w:asciiTheme="minorHAnsi" w:hAnsiTheme="minorHAnsi" w:cstheme="minorHAnsi"/>
          <w:sz w:val="20"/>
          <w:lang w:val="hu-HU"/>
        </w:rPr>
        <w:t xml:space="preserve"> (abban az esetben is, ha eltér a finanszírozott és fedezetként szolgáló ingatlan)</w:t>
      </w:r>
    </w:p>
    <w:p w14:paraId="54B10F4C" w14:textId="77777777" w:rsidR="00CF052D" w:rsidRPr="006C72EB"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az első ingatlan vásárlása mező tekintetében szintén a finanszírozott ingatlanra vonatkozóan kell megadni az információt</w:t>
      </w:r>
    </w:p>
    <w:p w14:paraId="27A4C07C"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p>
    <w:p w14:paraId="767921C5" w14:textId="26A41CD9" w:rsidR="00CF052D" w:rsidRDefault="00CF052D" w:rsidP="00A251F5">
      <w:pPr>
        <w:pStyle w:val="Szvegtrzs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Amennyiben több instrumentumhoz tartozik ugyanaz az ingatlan fedezet, úgy az egyes instrumentumok tekintetében az allokált ingatlan fedezetre vonatkozóan kell jelenteni az érték adatokat. Az elhelyezkedés tekintetében pedig a legnagyobb arányban fedezetként szolgáló ingatlan adatát kell jelenteni.</w:t>
      </w:r>
    </w:p>
    <w:p w14:paraId="00F38355" w14:textId="13170FFB" w:rsidR="004F6EEE" w:rsidRDefault="004F6EEE" w:rsidP="00A251F5">
      <w:pPr>
        <w:pStyle w:val="Szvegtrzs2"/>
        <w:tabs>
          <w:tab w:val="left" w:pos="284"/>
        </w:tabs>
        <w:spacing w:line="276" w:lineRule="auto"/>
        <w:rPr>
          <w:rFonts w:asciiTheme="minorHAnsi" w:hAnsiTheme="minorHAnsi" w:cstheme="minorHAnsi"/>
          <w:sz w:val="20"/>
          <w:lang w:val="hu-HU"/>
        </w:rPr>
      </w:pPr>
    </w:p>
    <w:p w14:paraId="56F66323" w14:textId="343586C6" w:rsidR="00A049D7" w:rsidRPr="006C72EB" w:rsidRDefault="00A049D7" w:rsidP="00A251F5">
      <w:pPr>
        <w:pStyle w:val="Szvegtrzs2"/>
        <w:tabs>
          <w:tab w:val="left" w:pos="284"/>
        </w:tabs>
        <w:spacing w:line="276" w:lineRule="auto"/>
        <w:rPr>
          <w:rFonts w:asciiTheme="minorHAnsi" w:hAnsiTheme="minorHAnsi" w:cstheme="minorHAnsi"/>
          <w:sz w:val="20"/>
          <w:lang w:val="hu-HU"/>
        </w:rPr>
      </w:pPr>
      <w:r>
        <w:rPr>
          <w:rFonts w:asciiTheme="minorHAnsi" w:hAnsiTheme="minorHAnsi" w:cstheme="minorHAnsi"/>
          <w:sz w:val="20"/>
          <w:lang w:val="hu-HU"/>
        </w:rPr>
        <w:t>H</w:t>
      </w:r>
      <w:r w:rsidRPr="00A049D7">
        <w:rPr>
          <w:rFonts w:asciiTheme="minorHAnsi" w:hAnsiTheme="minorHAnsi" w:cstheme="minorHAnsi"/>
          <w:sz w:val="20"/>
          <w:lang w:val="hu-HU"/>
        </w:rPr>
        <w:t xml:space="preserve">itelkiváltáshoz kapcsolódó szerződés esetén szükséges az eredeti hitel célját vizsgálni - tehát </w:t>
      </w:r>
      <w:r>
        <w:rPr>
          <w:rFonts w:asciiTheme="minorHAnsi" w:hAnsiTheme="minorHAnsi" w:cstheme="minorHAnsi"/>
          <w:sz w:val="20"/>
          <w:lang w:val="hu-HU"/>
        </w:rPr>
        <w:t>amennyiben például a</w:t>
      </w:r>
      <w:r w:rsidRPr="00A049D7">
        <w:rPr>
          <w:rFonts w:asciiTheme="minorHAnsi" w:hAnsiTheme="minorHAnsi" w:cstheme="minorHAnsi"/>
          <w:sz w:val="20"/>
          <w:lang w:val="hu-HU"/>
        </w:rPr>
        <w:t xml:space="preserve"> hitelcél jövedelemtermelő kereskedelmi ingatlan vásárlás</w:t>
      </w:r>
      <w:r>
        <w:rPr>
          <w:rFonts w:asciiTheme="minorHAnsi" w:hAnsiTheme="minorHAnsi" w:cstheme="minorHAnsi"/>
          <w:sz w:val="20"/>
          <w:lang w:val="hu-HU"/>
        </w:rPr>
        <w:t>a</w:t>
      </w:r>
      <w:r w:rsidRPr="00A049D7">
        <w:rPr>
          <w:rFonts w:asciiTheme="minorHAnsi" w:hAnsiTheme="minorHAnsi" w:cstheme="minorHAnsi"/>
          <w:sz w:val="20"/>
          <w:lang w:val="hu-HU"/>
        </w:rPr>
        <w:t xml:space="preserve"> és/vagy fejlesztése, </w:t>
      </w:r>
      <w:r>
        <w:rPr>
          <w:rFonts w:asciiTheme="minorHAnsi" w:hAnsiTheme="minorHAnsi" w:cstheme="minorHAnsi"/>
          <w:sz w:val="20"/>
          <w:lang w:val="hu-HU"/>
        </w:rPr>
        <w:t>akkor</w:t>
      </w:r>
      <w:r w:rsidRPr="00A049D7">
        <w:rPr>
          <w:rFonts w:asciiTheme="minorHAnsi" w:hAnsiTheme="minorHAnsi" w:cstheme="minorHAnsi"/>
          <w:sz w:val="20"/>
          <w:lang w:val="hu-HU"/>
        </w:rPr>
        <w:t xml:space="preserve"> a kiváltott ügylet esetében </w:t>
      </w:r>
      <w:r>
        <w:rPr>
          <w:rFonts w:asciiTheme="minorHAnsi" w:hAnsiTheme="minorHAnsi" w:cstheme="minorHAnsi"/>
          <w:sz w:val="20"/>
          <w:lang w:val="hu-HU"/>
        </w:rPr>
        <w:t>is ez</w:t>
      </w:r>
      <w:r w:rsidRPr="00A049D7">
        <w:rPr>
          <w:rFonts w:asciiTheme="minorHAnsi" w:hAnsiTheme="minorHAnsi" w:cstheme="minorHAnsi"/>
          <w:sz w:val="20"/>
          <w:lang w:val="hu-HU"/>
        </w:rPr>
        <w:t xml:space="preserve"> áll fenn</w:t>
      </w:r>
      <w:r>
        <w:rPr>
          <w:rFonts w:asciiTheme="minorHAnsi" w:hAnsiTheme="minorHAnsi" w:cstheme="minorHAnsi"/>
          <w:sz w:val="20"/>
          <w:lang w:val="hu-HU"/>
        </w:rPr>
        <w:t>.</w:t>
      </w:r>
    </w:p>
    <w:p w14:paraId="5AD29150" w14:textId="636CAA89" w:rsidR="00CF052D" w:rsidRPr="006C72EB" w:rsidRDefault="00CF052D" w:rsidP="00A251F5">
      <w:pPr>
        <w:pStyle w:val="Szvegtrzs2"/>
        <w:tabs>
          <w:tab w:val="left" w:pos="284"/>
        </w:tabs>
        <w:spacing w:line="276" w:lineRule="auto"/>
        <w:rPr>
          <w:rFonts w:asciiTheme="minorHAnsi" w:hAnsiTheme="minorHAnsi" w:cstheme="minorHAnsi"/>
          <w:sz w:val="20"/>
          <w:lang w:val="hu-HU"/>
        </w:rPr>
      </w:pPr>
    </w:p>
    <w:p w14:paraId="17541B57" w14:textId="0D52DC9A" w:rsidR="00CF052D" w:rsidRPr="006C72EB" w:rsidRDefault="00CF052D" w:rsidP="00A251F5">
      <w:pPr>
        <w:pStyle w:val="Cmsor2"/>
        <w:rPr>
          <w:rFonts w:asciiTheme="minorHAnsi" w:hAnsiTheme="minorHAnsi" w:cstheme="minorHAnsi"/>
          <w:sz w:val="20"/>
          <w:szCs w:val="20"/>
        </w:rPr>
      </w:pPr>
      <w:bookmarkStart w:id="436" w:name="_Toc64967431"/>
      <w:bookmarkStart w:id="437" w:name="_Toc149902060"/>
      <w:bookmarkStart w:id="438" w:name="_Toc188019133"/>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tábla kitöltésével kapcsolatos részletes előírások</w:t>
      </w:r>
      <w:bookmarkEnd w:id="436"/>
      <w:bookmarkEnd w:id="437"/>
      <w:bookmarkEnd w:id="438"/>
    </w:p>
    <w:p w14:paraId="3EE5A902" w14:textId="77777777" w:rsidR="00A251F5" w:rsidRPr="006C72EB" w:rsidRDefault="00A251F5" w:rsidP="00A251F5">
      <w:pPr>
        <w:rPr>
          <w:rFonts w:asciiTheme="minorHAnsi" w:hAnsiTheme="minorHAnsi" w:cstheme="minorHAnsi"/>
        </w:rPr>
      </w:pPr>
    </w:p>
    <w:p w14:paraId="10A9A4BC" w14:textId="77777777" w:rsidR="00CF052D" w:rsidRPr="006C72EB" w:rsidRDefault="00CF052D" w:rsidP="00484F64">
      <w:pPr>
        <w:pStyle w:val="Cmsor3"/>
        <w:rPr>
          <w:rFonts w:asciiTheme="minorHAnsi" w:hAnsiTheme="minorHAnsi" w:cstheme="minorHAnsi"/>
          <w:b/>
          <w:szCs w:val="20"/>
        </w:rPr>
      </w:pPr>
      <w:r w:rsidRPr="006C72EB">
        <w:rPr>
          <w:rFonts w:asciiTheme="minorHAnsi" w:hAnsiTheme="minorHAnsi" w:cstheme="minorHAnsi"/>
          <w:b/>
          <w:szCs w:val="20"/>
        </w:rPr>
        <w:t xml:space="preserve"> </w:t>
      </w:r>
      <w:bookmarkStart w:id="439" w:name="_Toc64967432"/>
      <w:bookmarkStart w:id="440" w:name="_Toc149902061"/>
      <w:bookmarkStart w:id="441" w:name="_Toc188019134"/>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táblában használt fogalmak, rövidítések</w:t>
      </w:r>
      <w:bookmarkEnd w:id="439"/>
      <w:bookmarkEnd w:id="440"/>
      <w:bookmarkEnd w:id="441"/>
    </w:p>
    <w:p w14:paraId="572188C0" w14:textId="77777777" w:rsidR="00CF052D" w:rsidRPr="006C72EB" w:rsidRDefault="00CF052D" w:rsidP="00C32852">
      <w:pPr>
        <w:pStyle w:val="Listaszerbekezds"/>
        <w:keepNext/>
        <w:numPr>
          <w:ilvl w:val="0"/>
          <w:numId w:val="0"/>
        </w:numPr>
        <w:tabs>
          <w:tab w:val="left" w:pos="284"/>
        </w:tabs>
        <w:spacing w:after="0" w:line="240" w:lineRule="auto"/>
        <w:ind w:left="360"/>
        <w:outlineLvl w:val="0"/>
        <w:rPr>
          <w:rFonts w:asciiTheme="minorHAnsi" w:hAnsiTheme="minorHAnsi" w:cstheme="minorHAnsi"/>
          <w:b/>
        </w:rPr>
      </w:pPr>
    </w:p>
    <w:p w14:paraId="3C882064" w14:textId="77777777"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lang w:val="hu-HU"/>
        </w:rPr>
      </w:pPr>
      <w:r w:rsidRPr="006C72EB">
        <w:rPr>
          <w:rFonts w:asciiTheme="minorHAnsi" w:hAnsiTheme="minorHAnsi" w:cstheme="minorHAnsi"/>
          <w:b/>
          <w:sz w:val="20"/>
        </w:rPr>
        <w:t>Megfigyelt szervezet azonosító</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 hitelügyletek egyes adataira vonatkozóan teljesítendő adatszolgáltatási kötelezettségről szóló 35/2018. (XI. 13.) MNB rendelet 3. sz. melléklete szerinti Módszertani segédletben ilyenként meghatározott fogalom. </w:t>
      </w:r>
    </w:p>
    <w:p w14:paraId="4D4F72B8" w14:textId="77777777"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 xml:space="preserve">Instrumentum szervezeti azonosító: </w:t>
      </w:r>
      <w:r w:rsidRPr="006C72EB">
        <w:rPr>
          <w:rFonts w:asciiTheme="minorHAnsi" w:hAnsiTheme="minorHAnsi" w:cstheme="minorHAnsi"/>
          <w:sz w:val="20"/>
        </w:rPr>
        <w:t>A hitelügyletek egyes adataira vonatkozóan teljesítendő adatszolgáltatási kötelezettségről szóló 35/2018. (XI. 13.) MNB rendelet 3. sz. melléklete szerinti Módszertani segédletben ilyenként meghatározott fogalom.</w:t>
      </w:r>
    </w:p>
    <w:p w14:paraId="7BF0E73D" w14:textId="77777777" w:rsidR="00CF052D" w:rsidRPr="006C72EB" w:rsidRDefault="00CF052D" w:rsidP="00CF052D">
      <w:pPr>
        <w:rPr>
          <w:rFonts w:asciiTheme="minorHAnsi" w:hAnsiTheme="minorHAnsi" w:cstheme="minorHAnsi"/>
          <w:b/>
        </w:rPr>
      </w:pPr>
    </w:p>
    <w:p w14:paraId="63E40CAA" w14:textId="56253A7B" w:rsidR="00A251F5" w:rsidRPr="006C72EB" w:rsidRDefault="00CF052D" w:rsidP="00A251F5">
      <w:pPr>
        <w:pStyle w:val="Cmsor4"/>
        <w:rPr>
          <w:rFonts w:asciiTheme="minorHAnsi" w:hAnsiTheme="minorHAnsi" w:cstheme="minorHAnsi"/>
          <w:b/>
          <w:szCs w:val="20"/>
        </w:rPr>
      </w:pPr>
      <w:bookmarkStart w:id="442" w:name="_Toc149902062"/>
      <w:bookmarkStart w:id="443" w:name="_Toc188019135"/>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w:t>
      </w:r>
      <w:r w:rsidR="00DF4380">
        <w:rPr>
          <w:rFonts w:asciiTheme="minorHAnsi" w:hAnsiTheme="minorHAnsi" w:cstheme="minorHAnsi"/>
          <w:b/>
          <w:szCs w:val="20"/>
        </w:rPr>
        <w:t>természetes személyek lakáscélú</w:t>
      </w:r>
      <w:r w:rsidRPr="006C72EB">
        <w:rPr>
          <w:rFonts w:asciiTheme="minorHAnsi" w:hAnsiTheme="minorHAnsi" w:cstheme="minorHAnsi"/>
          <w:b/>
          <w:szCs w:val="20"/>
        </w:rPr>
        <w:t xml:space="preserve"> hitelekre vonatkozó adatköre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w:t>
      </w:r>
      <w:proofErr w:type="spellStart"/>
      <w:r w:rsidRPr="006C72EB">
        <w:rPr>
          <w:rFonts w:asciiTheme="minorHAnsi" w:hAnsiTheme="minorHAnsi" w:cstheme="minorHAnsi"/>
          <w:b/>
          <w:szCs w:val="20"/>
        </w:rPr>
        <w:t>RRE</w:t>
      </w:r>
      <w:proofErr w:type="spellEnd"/>
      <w:r w:rsidRPr="006C72EB">
        <w:rPr>
          <w:rFonts w:asciiTheme="minorHAnsi" w:hAnsiTheme="minorHAnsi" w:cstheme="minorHAnsi"/>
          <w:b/>
          <w:szCs w:val="20"/>
        </w:rPr>
        <w:t>/mutatók)</w:t>
      </w:r>
      <w:bookmarkEnd w:id="442"/>
      <w:bookmarkEnd w:id="443"/>
    </w:p>
    <w:p w14:paraId="44359958" w14:textId="77777777" w:rsidR="00A251F5" w:rsidRPr="006C72EB" w:rsidRDefault="00A251F5" w:rsidP="00A251F5">
      <w:pPr>
        <w:rPr>
          <w:rFonts w:asciiTheme="minorHAnsi" w:hAnsiTheme="minorHAnsi" w:cstheme="minorHAnsi"/>
        </w:rPr>
      </w:pPr>
    </w:p>
    <w:p w14:paraId="3EC6B930" w14:textId="77777777"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Hitelnyújtáskori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-O):</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18.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melléklete szerint számított mutató hitelnyújtáskori értéke.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ESRB.RRE_VAS_CEL_KOD</w:t>
      </w:r>
      <w:proofErr w:type="spellEnd"/>
      <w:r w:rsidRPr="006C72EB">
        <w:rPr>
          <w:rFonts w:asciiTheme="minorHAnsi" w:hAnsiTheme="minorHAnsi" w:cstheme="minorHAnsi"/>
          <w:sz w:val="20"/>
          <w:lang w:val="hu-HU"/>
        </w:rPr>
        <w:t>)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68BB41B3" w14:textId="1AB7488B"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w:t>
      </w:r>
      <w:r w:rsidR="00D20788">
        <w:rPr>
          <w:rFonts w:asciiTheme="minorHAnsi" w:hAnsiTheme="minorHAnsi" w:cstheme="minorHAnsi"/>
          <w:b/>
          <w:sz w:val="20"/>
          <w:lang w:val="hu-HU"/>
        </w:rPr>
        <w:t xml:space="preserve"> </w:t>
      </w:r>
      <w:r w:rsidRPr="006C72EB">
        <w:rPr>
          <w:rFonts w:asciiTheme="minorHAnsi" w:hAnsiTheme="minorHAnsi" w:cstheme="minorHAnsi"/>
          <w:b/>
          <w:sz w:val="20"/>
          <w:lang w:val="hu-HU"/>
        </w:rPr>
        <w:t xml:space="preserve">5. </w:t>
      </w:r>
      <w:r w:rsidRPr="006C72EB">
        <w:rPr>
          <w:rFonts w:asciiTheme="minorHAnsi" w:hAnsiTheme="minorHAnsi" w:cstheme="minorHAnsi"/>
          <w:b/>
          <w:sz w:val="20"/>
        </w:rPr>
        <w:t>Hitelnyújtáskori éves kamatköltség</w:t>
      </w:r>
      <w:r w:rsidRPr="006C72EB">
        <w:rPr>
          <w:rFonts w:asciiTheme="minorHAnsi" w:hAnsiTheme="minorHAnsi" w:cstheme="minorHAnsi"/>
          <w:b/>
          <w:sz w:val="20"/>
          <w:lang w:val="hu-HU"/>
        </w:rPr>
        <w:t xml:space="preserve"> – lakóingatlan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mellékletében ilyenként meghatározott fogalom.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proofErr w:type="spellStart"/>
      <w:r w:rsidRPr="006C72EB">
        <w:rPr>
          <w:rFonts w:asciiTheme="minorHAnsi" w:hAnsiTheme="minorHAnsi" w:cstheme="minorHAnsi"/>
          <w:sz w:val="20"/>
          <w:lang w:val="hu-HU"/>
        </w:rPr>
        <w:t>ának</w:t>
      </w:r>
      <w:proofErr w:type="spellEnd"/>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72D45301" w14:textId="77777777" w:rsidR="00CF052D" w:rsidRPr="006C72EB"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Hitelnyújtáskori hitel-bérleti díj arány (</w:t>
      </w:r>
      <w:proofErr w:type="spellStart"/>
      <w:r w:rsidRPr="006C72EB">
        <w:rPr>
          <w:rFonts w:asciiTheme="minorHAnsi" w:hAnsiTheme="minorHAnsi" w:cstheme="minorHAnsi"/>
          <w:b/>
          <w:sz w:val="20"/>
        </w:rPr>
        <w:t>LTR</w:t>
      </w:r>
      <w:proofErr w:type="spellEnd"/>
      <w:r w:rsidRPr="006C72EB">
        <w:rPr>
          <w:rFonts w:asciiTheme="minorHAnsi" w:hAnsiTheme="minorHAnsi" w:cstheme="minorHAnsi"/>
          <w:b/>
          <w:sz w:val="20"/>
        </w:rPr>
        <w:t>-O)</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25.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melléklete szerint számított mutató, azzal, hogy a mutató nevezőjében a hitelnyújtáskori bruttó éves bérletidíj-bevételt kell szerepeltetni.</w:t>
      </w:r>
      <w:r w:rsidRPr="006C72EB">
        <w:rPr>
          <w:rFonts w:asciiTheme="minorHAnsi" w:hAnsiTheme="minorHAnsi" w:cstheme="minorHAnsi"/>
          <w:sz w:val="20"/>
        </w:rPr>
        <w:t xml:space="preserve"> 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proofErr w:type="spellStart"/>
      <w:r w:rsidRPr="006C72EB">
        <w:rPr>
          <w:rFonts w:asciiTheme="minorHAnsi" w:hAnsiTheme="minorHAnsi" w:cstheme="minorHAnsi"/>
          <w:sz w:val="20"/>
          <w:lang w:val="hu-HU"/>
        </w:rPr>
        <w:t>ának</w:t>
      </w:r>
      <w:proofErr w:type="spellEnd"/>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56814B8B" w14:textId="77777777" w:rsidR="00CF052D" w:rsidRPr="006C72EB"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8. </w:t>
      </w:r>
      <w:r w:rsidRPr="006C72EB">
        <w:rPr>
          <w:rFonts w:asciiTheme="minorHAnsi" w:hAnsiTheme="minorHAnsi" w:cstheme="minorHAnsi"/>
          <w:b/>
          <w:sz w:val="20"/>
        </w:rPr>
        <w:t>Hitelnyújtáskori bruttó éves bérletidíj−bevétel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mellékletében ilyenként meghatározott fogalom.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proofErr w:type="spellStart"/>
      <w:r w:rsidRPr="006C72EB">
        <w:rPr>
          <w:rFonts w:asciiTheme="minorHAnsi" w:hAnsiTheme="minorHAnsi" w:cstheme="minorHAnsi"/>
          <w:sz w:val="20"/>
          <w:lang w:val="hu-HU"/>
        </w:rPr>
        <w:t>ának</w:t>
      </w:r>
      <w:proofErr w:type="spellEnd"/>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0A9E273D" w14:textId="37D78D78" w:rsidR="00CF052D" w:rsidRPr="005F56DD" w:rsidRDefault="00CF052D" w:rsidP="005F56DD">
      <w:pPr>
        <w:numPr>
          <w:ilvl w:val="4"/>
          <w:numId w:val="66"/>
        </w:numPr>
        <w:ind w:left="284" w:hanging="284"/>
        <w:rPr>
          <w:rFonts w:asciiTheme="minorHAnsi" w:hAnsiTheme="minorHAnsi" w:cstheme="minorHAnsi"/>
        </w:rPr>
      </w:pPr>
      <w:r w:rsidRPr="006C72EB">
        <w:rPr>
          <w:rFonts w:asciiTheme="minorHAnsi" w:hAnsiTheme="minorHAnsi" w:cstheme="minorHAnsi"/>
          <w:b/>
        </w:rPr>
        <w:t>Első ingatlan vásárlása-</w:t>
      </w:r>
      <w:proofErr w:type="gramStart"/>
      <w:r w:rsidRPr="006C72EB">
        <w:rPr>
          <w:rFonts w:asciiTheme="minorHAnsi" w:hAnsiTheme="minorHAnsi" w:cstheme="minorHAnsi"/>
          <w:b/>
        </w:rPr>
        <w:t>e?:</w:t>
      </w:r>
      <w:proofErr w:type="gramEnd"/>
      <w:r w:rsidRPr="006C72EB">
        <w:rPr>
          <w:rFonts w:asciiTheme="minorHAnsi" w:hAnsiTheme="minorHAnsi" w:cstheme="minorHAnsi"/>
          <w:b/>
        </w:rPr>
        <w:t xml:space="preserve"> </w:t>
      </w:r>
      <w:bookmarkStart w:id="444" w:name="_Hlk34240326"/>
      <w:r w:rsidR="00E35993">
        <w:rPr>
          <w:rFonts w:asciiTheme="minorHAnsi" w:hAnsiTheme="minorHAnsi" w:cstheme="minorHAnsi"/>
          <w:bCs/>
        </w:rPr>
        <w:t xml:space="preserve"> azon hitelfelvevő (adós, adóstárs) által felvett lakóingatlanhoz kapcsolódó hitel, amely esetén </w:t>
      </w:r>
      <w:r w:rsidR="00E35993" w:rsidRPr="00F86D1F">
        <w:rPr>
          <w:rFonts w:asciiTheme="majorHAnsi" w:hAnsiTheme="majorHAnsi"/>
        </w:rPr>
        <w:t xml:space="preserve">a </w:t>
      </w:r>
      <w:r w:rsidR="00E35993">
        <w:rPr>
          <w:rFonts w:asciiTheme="majorHAnsi" w:hAnsiTheme="majorHAnsi" w:cstheme="majorHAnsi"/>
        </w:rPr>
        <w:t xml:space="preserve">kitettség hitelbírálatkori értékének az </w:t>
      </w:r>
      <w:r w:rsidR="00E35993" w:rsidRPr="00230BAE">
        <w:rPr>
          <w:rFonts w:asciiTheme="majorHAnsi" w:hAnsiTheme="majorHAnsi" w:cstheme="majorHAnsi"/>
        </w:rPr>
        <w:t xml:space="preserve">ingatlan forgalmi értékének </w:t>
      </w:r>
      <w:r w:rsidR="00E35993">
        <w:rPr>
          <w:rFonts w:asciiTheme="majorHAnsi" w:hAnsiTheme="majorHAnsi" w:cstheme="majorHAnsi"/>
        </w:rPr>
        <w:t>arányában meghatározott maximuma tekintetében teljesülnek a 2024. január 1-jétől hatályos Adósságfék rendelet 3. §-</w:t>
      </w:r>
      <w:proofErr w:type="spellStart"/>
      <w:r w:rsidR="00E35993">
        <w:rPr>
          <w:rFonts w:asciiTheme="majorHAnsi" w:hAnsiTheme="majorHAnsi" w:cstheme="majorHAnsi"/>
        </w:rPr>
        <w:t>ának</w:t>
      </w:r>
      <w:proofErr w:type="spellEnd"/>
      <w:r w:rsidR="00E35993">
        <w:rPr>
          <w:rFonts w:asciiTheme="majorHAnsi" w:hAnsiTheme="majorHAnsi" w:cstheme="majorHAnsi"/>
        </w:rPr>
        <w:t xml:space="preserve"> (1a) és (1b) bekezdéseiben meghatározott feltételek.</w:t>
      </w:r>
      <w:bookmarkEnd w:id="444"/>
    </w:p>
    <w:p w14:paraId="70540C60" w14:textId="77777777"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Lakóingatlan vásárlásának célja</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annak meghatározása, hogy a hitel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3. pontjában meghatározott bérbeadásra vásárolt ingatlanhoz vagy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32. pontjában meghatározott tulajdonos által lakott ingatlanhoz kapcsolódik-e, azzal, hogy a mező kitöltéséhez az adatszolgáltató a hitelfelvevő erre vonatkozó nyilatkozatát is alapul veheti. Amennyiben az adós ügyfél nem nyilatkozik, úgy a mezőben a ’</w:t>
      </w:r>
      <w:proofErr w:type="spellStart"/>
      <w:r w:rsidRPr="006C72EB">
        <w:rPr>
          <w:rFonts w:asciiTheme="minorHAnsi" w:hAnsiTheme="minorHAnsi" w:cstheme="minorHAnsi"/>
          <w:sz w:val="20"/>
          <w:lang w:val="hu-HU"/>
        </w:rPr>
        <w:t>NEM_NYIL</w:t>
      </w:r>
      <w:proofErr w:type="spellEnd"/>
      <w:r w:rsidRPr="006C72EB">
        <w:rPr>
          <w:rFonts w:asciiTheme="minorHAnsi" w:hAnsiTheme="minorHAnsi" w:cstheme="minorHAnsi"/>
          <w:sz w:val="20"/>
          <w:lang w:val="hu-HU"/>
        </w:rPr>
        <w:t>’ kódértéket kérjük megadni.</w:t>
      </w:r>
    </w:p>
    <w:p w14:paraId="341BBBA4"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A fenti, lakóingatlanokra vonatkozó mutatók tekintetében csak akkor kötelező adatokat megadni, ha a szerződéskötésre dátuma 2021. július 1. napján vagy azt követően kerül sor.</w:t>
      </w:r>
    </w:p>
    <w:p w14:paraId="26FA5B25" w14:textId="77777777" w:rsidR="00CF052D" w:rsidRPr="006C72EB" w:rsidRDefault="00CF052D" w:rsidP="00CF052D">
      <w:pPr>
        <w:rPr>
          <w:rFonts w:asciiTheme="minorHAnsi" w:hAnsiTheme="minorHAnsi" w:cstheme="minorHAnsi"/>
          <w:b/>
        </w:rPr>
      </w:pPr>
    </w:p>
    <w:p w14:paraId="6D8768BD" w14:textId="6D41738C" w:rsidR="00CF052D" w:rsidRPr="006C72EB" w:rsidRDefault="00CF052D" w:rsidP="00484F64">
      <w:pPr>
        <w:pStyle w:val="Cmsor4"/>
        <w:rPr>
          <w:rFonts w:asciiTheme="minorHAnsi" w:hAnsiTheme="minorHAnsi" w:cstheme="minorHAnsi"/>
          <w:b/>
          <w:szCs w:val="20"/>
        </w:rPr>
      </w:pPr>
      <w:bookmarkStart w:id="445" w:name="_Toc149902063"/>
      <w:bookmarkStart w:id="446" w:name="_Toc188019136"/>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w:t>
      </w:r>
      <w:r w:rsidR="00DF4380">
        <w:rPr>
          <w:rFonts w:asciiTheme="minorHAnsi" w:hAnsiTheme="minorHAnsi" w:cstheme="minorHAnsi"/>
          <w:b/>
          <w:szCs w:val="20"/>
        </w:rPr>
        <w:t xml:space="preserve">nem természetes személyek </w:t>
      </w:r>
      <w:r w:rsidRPr="006C72EB">
        <w:rPr>
          <w:rFonts w:asciiTheme="minorHAnsi" w:hAnsiTheme="minorHAnsi" w:cstheme="minorHAnsi"/>
          <w:b/>
          <w:szCs w:val="20"/>
        </w:rPr>
        <w:t>kereskedelmi ingatlan</w:t>
      </w:r>
      <w:r w:rsidR="00DF4380">
        <w:rPr>
          <w:rFonts w:asciiTheme="minorHAnsi" w:hAnsiTheme="minorHAnsi" w:cstheme="minorHAnsi"/>
          <w:b/>
          <w:szCs w:val="20"/>
        </w:rPr>
        <w:t>jai</w:t>
      </w:r>
      <w:r w:rsidRPr="006C72EB">
        <w:rPr>
          <w:rFonts w:asciiTheme="minorHAnsi" w:hAnsiTheme="minorHAnsi" w:cstheme="minorHAnsi"/>
          <w:b/>
          <w:color w:val="000000"/>
          <w:szCs w:val="20"/>
        </w:rPr>
        <w:t>hoz kapcsolódó hitelekre</w:t>
      </w:r>
      <w:r w:rsidRPr="006C72EB">
        <w:rPr>
          <w:rFonts w:asciiTheme="minorHAnsi" w:hAnsiTheme="minorHAnsi" w:cstheme="minorHAnsi"/>
          <w:b/>
          <w:szCs w:val="20"/>
        </w:rPr>
        <w:t xml:space="preserve"> vonatkozó adatköre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w:t>
      </w:r>
      <w:proofErr w:type="spellStart"/>
      <w:r w:rsidRPr="006C72EB">
        <w:rPr>
          <w:rFonts w:asciiTheme="minorHAnsi" w:hAnsiTheme="minorHAnsi" w:cstheme="minorHAnsi"/>
          <w:b/>
          <w:szCs w:val="20"/>
        </w:rPr>
        <w:t>CRE</w:t>
      </w:r>
      <w:proofErr w:type="spellEnd"/>
      <w:r w:rsidRPr="006C72EB">
        <w:rPr>
          <w:rFonts w:asciiTheme="minorHAnsi" w:hAnsiTheme="minorHAnsi" w:cstheme="minorHAnsi"/>
          <w:b/>
          <w:szCs w:val="20"/>
        </w:rPr>
        <w:t>/mutatók)</w:t>
      </w:r>
      <w:bookmarkEnd w:id="445"/>
      <w:bookmarkEnd w:id="446"/>
    </w:p>
    <w:p w14:paraId="173805ED" w14:textId="614BC708" w:rsidR="00A251F5" w:rsidRPr="006C72EB" w:rsidRDefault="00A251F5" w:rsidP="00A251F5">
      <w:pPr>
        <w:rPr>
          <w:rFonts w:asciiTheme="minorHAnsi" w:hAnsiTheme="minorHAnsi" w:cstheme="minorHAnsi"/>
        </w:rPr>
      </w:pPr>
    </w:p>
    <w:p w14:paraId="331F6FB9" w14:textId="48BE661E" w:rsidR="00EF1DAC" w:rsidRPr="006C72EB" w:rsidRDefault="00EF1DAC" w:rsidP="00A251F5">
      <w:pPr>
        <w:rPr>
          <w:rFonts w:asciiTheme="minorHAnsi" w:hAnsiTheme="minorHAnsi" w:cstheme="minorHAnsi"/>
        </w:rPr>
      </w:pPr>
      <w:r w:rsidRPr="006C72EB">
        <w:rPr>
          <w:rFonts w:asciiTheme="minorHAnsi" w:hAnsiTheme="minorHAnsi" w:cstheme="minorHAnsi"/>
        </w:rPr>
        <w:t xml:space="preserve">A lakástakarékpénztári formában működő hitelintézetek esetén ezen pontban meghatározott mutatók nem jelentendők. </w:t>
      </w:r>
    </w:p>
    <w:p w14:paraId="7ECA13BE" w14:textId="77777777"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Aktuális hitelfedezeti arány (</w:t>
      </w:r>
      <w:proofErr w:type="spellStart"/>
      <w:r w:rsidRPr="006C72EB">
        <w:rPr>
          <w:rFonts w:asciiTheme="minorHAnsi" w:hAnsiTheme="minorHAnsi" w:cstheme="minorHAnsi"/>
          <w:b/>
          <w:sz w:val="20"/>
        </w:rPr>
        <w:t>LTV</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7.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 mező minden, kereskedelmi ingatlan fedezetű hitel esetében jelentendő</w:t>
      </w:r>
    </w:p>
    <w:p w14:paraId="29644E3F" w14:textId="44713479"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Hitel-költség arány (</w:t>
      </w:r>
      <w:proofErr w:type="spellStart"/>
      <w:r w:rsidRPr="006C72EB">
        <w:rPr>
          <w:rFonts w:asciiTheme="minorHAnsi" w:hAnsiTheme="minorHAnsi" w:cstheme="minorHAnsi"/>
          <w:b/>
          <w:sz w:val="20"/>
        </w:rPr>
        <w:t>LTC</w:t>
      </w:r>
      <w:proofErr w:type="spellEnd"/>
      <w:r w:rsidRPr="006C72EB">
        <w:rPr>
          <w:rFonts w:asciiTheme="minorHAnsi" w:hAnsiTheme="minorHAnsi" w:cstheme="minorHAnsi"/>
          <w:b/>
          <w:sz w:val="20"/>
        </w:rPr>
        <w:t>)</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23.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 mező csak akkor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egyébként üresen kell hagyni. A mutatót akkor szükséges aktualizálni, ha vagy a hitelösszeg, vagy a fejlesztési költség összege változik a hitel futamideje során. </w:t>
      </w:r>
      <w:r w:rsidR="003C5A07" w:rsidRPr="006C72EB">
        <w:rPr>
          <w:rFonts w:asciiTheme="minorHAnsi" w:hAnsiTheme="minorHAnsi" w:cstheme="minorHAnsi"/>
          <w:sz w:val="20"/>
          <w:lang w:val="hu-HU"/>
        </w:rPr>
        <w:t>A „Fejlesztési költség” mezőben megadott összeggel kalkulálandó a mező értéke.</w:t>
      </w:r>
    </w:p>
    <w:p w14:paraId="081A81DC" w14:textId="0CAE8A88"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-14. </w:t>
      </w:r>
      <w:r w:rsidRPr="006C72EB">
        <w:rPr>
          <w:rFonts w:asciiTheme="minorHAnsi" w:hAnsiTheme="minorHAnsi" w:cstheme="minorHAnsi"/>
          <w:b/>
          <w:sz w:val="20"/>
        </w:rPr>
        <w:t>Fejlesztési költség</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 kereskedelmi ingatlan felépítésével (a befejezésig) járó nettó (ÁFA nélküli) költségek összege. </w:t>
      </w:r>
      <w:r w:rsidR="00F97EED" w:rsidRPr="006C72EB">
        <w:rPr>
          <w:rFonts w:asciiTheme="minorHAnsi" w:hAnsiTheme="minorHAnsi" w:cstheme="minorHAnsi"/>
          <w:sz w:val="20"/>
          <w:lang w:val="hu-HU"/>
        </w:rPr>
        <w:t xml:space="preserve">A fejlesztési költségbe mind az ún. </w:t>
      </w:r>
      <w:proofErr w:type="spellStart"/>
      <w:r w:rsidR="00F97EED" w:rsidRPr="006C72EB">
        <w:rPr>
          <w:rFonts w:asciiTheme="minorHAnsi" w:hAnsiTheme="minorHAnsi" w:cstheme="minorHAnsi"/>
          <w:sz w:val="20"/>
          <w:lang w:val="hu-HU"/>
        </w:rPr>
        <w:t>hard</w:t>
      </w:r>
      <w:proofErr w:type="spellEnd"/>
      <w:r w:rsidR="00F97EED" w:rsidRPr="006C72EB">
        <w:rPr>
          <w:rFonts w:asciiTheme="minorHAnsi" w:hAnsiTheme="minorHAnsi" w:cstheme="minorHAnsi"/>
          <w:sz w:val="20"/>
          <w:lang w:val="hu-HU"/>
        </w:rPr>
        <w:t xml:space="preserve">, mind a </w:t>
      </w:r>
      <w:proofErr w:type="spellStart"/>
      <w:r w:rsidR="00F97EED" w:rsidRPr="006C72EB">
        <w:rPr>
          <w:rFonts w:asciiTheme="minorHAnsi" w:hAnsiTheme="minorHAnsi" w:cstheme="minorHAnsi"/>
          <w:sz w:val="20"/>
          <w:lang w:val="hu-HU"/>
        </w:rPr>
        <w:t>soft</w:t>
      </w:r>
      <w:proofErr w:type="spellEnd"/>
      <w:r w:rsidR="00F97EED" w:rsidRPr="006C72EB">
        <w:rPr>
          <w:rFonts w:asciiTheme="minorHAnsi" w:hAnsiTheme="minorHAnsi" w:cstheme="minorHAnsi"/>
          <w:sz w:val="20"/>
          <w:lang w:val="hu-HU"/>
        </w:rPr>
        <w:t xml:space="preserve"> költségek beletartoznak. A teljes projekt költségvetést kérjük figyelembe venni a mező töltésekor, beleértve a telek megszerzéséhez kapcsolódó költségeket is, amennyiben a telek akvizíció nem került külön hitellel finanszírozásra. </w:t>
      </w:r>
      <w:r w:rsidRPr="006C72EB">
        <w:rPr>
          <w:rFonts w:asciiTheme="minorHAnsi" w:hAnsiTheme="minorHAnsi" w:cstheme="minorHAnsi"/>
          <w:sz w:val="20"/>
          <w:lang w:val="hu-HU"/>
        </w:rPr>
        <w:t xml:space="preserve">A mező csak akkor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egyébként üresen kell hagyni. A mezőben megadott érték aktualizálását a fejlesztési költségek változásakor kérjük. </w:t>
      </w:r>
    </w:p>
    <w:p w14:paraId="7BF48685" w14:textId="77777777" w:rsidR="00CF052D" w:rsidRPr="006C72EB" w:rsidRDefault="00CF052D" w:rsidP="00A251F5">
      <w:pPr>
        <w:pStyle w:val="Szvegtrzs2"/>
        <w:numPr>
          <w:ilvl w:val="0"/>
          <w:numId w:val="69"/>
        </w:numPr>
        <w:spacing w:after="120" w:line="276" w:lineRule="auto"/>
        <w:ind w:left="284" w:hanging="284"/>
        <w:rPr>
          <w:rFonts w:asciiTheme="minorHAnsi" w:hAnsiTheme="minorHAnsi" w:cstheme="minorHAnsi"/>
          <w:sz w:val="20"/>
        </w:rPr>
      </w:pPr>
      <w:bookmarkStart w:id="447" w:name="_Hlk64283336"/>
      <w:r w:rsidRPr="006C72EB">
        <w:rPr>
          <w:rFonts w:asciiTheme="minorHAnsi" w:hAnsiTheme="minorHAnsi" w:cstheme="minorHAnsi"/>
          <w:b/>
          <w:sz w:val="20"/>
          <w:lang w:val="hu-HU"/>
        </w:rPr>
        <w:t xml:space="preserve">– 16. </w:t>
      </w:r>
      <w:r w:rsidRPr="006C72EB">
        <w:rPr>
          <w:rFonts w:asciiTheme="minorHAnsi" w:hAnsiTheme="minorHAnsi" w:cstheme="minorHAnsi"/>
          <w:b/>
          <w:sz w:val="20"/>
        </w:rPr>
        <w:t>Hitelnyújtáskori nettó éves 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nettó éves bevétel hitelnyújtáskori értéke.  A mező akkor is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w:t>
      </w:r>
    </w:p>
    <w:p w14:paraId="6ED9A5F5" w14:textId="02FAAD29" w:rsidR="00CF052D" w:rsidRPr="006C72EB" w:rsidRDefault="00CF052D" w:rsidP="00A251F5">
      <w:pPr>
        <w:spacing w:after="0"/>
        <w:ind w:left="284"/>
        <w:rPr>
          <w:rFonts w:asciiTheme="minorHAnsi" w:eastAsia="Times New Roman" w:hAnsiTheme="minorHAnsi" w:cstheme="minorHAnsi"/>
        </w:rPr>
      </w:pPr>
      <w:r w:rsidRPr="006C72EB">
        <w:rPr>
          <w:rFonts w:asciiTheme="minorHAnsi" w:hAnsiTheme="minorHAnsi" w:cstheme="minorHAnsi"/>
        </w:rPr>
        <w:t>A mezőben az ingatlan bérlők részére történő bérbeadásából származó éves bérletidíjbevételt vagy az ingatlan tulajdonosainak az üzleti cél, a rendeltetés vagy a tevékenység megvalósítása által generált éves pénzforgalmat kell jelenteni, az adók és az ingatlan értékének fenntartását szolgáló működési költségek levonásával és – pénzforgalom esetében – az ingatlan használatával közvetlenül összefüggő más költségek és juttatások ellenében elszámolva.</w:t>
      </w:r>
      <w:r w:rsidR="003C5A07" w:rsidRPr="006C72EB">
        <w:rPr>
          <w:rFonts w:asciiTheme="minorHAnsi" w:hAnsiTheme="minorHAnsi" w:cstheme="minorHAnsi"/>
        </w:rPr>
        <w:t xml:space="preserve"> Az ingatlanhoz kapcsolódó összes bevétel jelentendő a mezőben, amennyiben többféle jogcímen merül fel bevétel.</w:t>
      </w:r>
    </w:p>
    <w:p w14:paraId="2EC09BC5" w14:textId="77777777" w:rsidR="00CF052D" w:rsidRPr="006C72EB" w:rsidRDefault="00CF052D" w:rsidP="00A251F5">
      <w:pPr>
        <w:spacing w:after="0"/>
        <w:ind w:left="284"/>
        <w:rPr>
          <w:rFonts w:asciiTheme="minorHAnsi" w:eastAsia="Times New Roman" w:hAnsiTheme="minorHAnsi" w:cstheme="minorHAnsi"/>
        </w:rPr>
      </w:pPr>
    </w:p>
    <w:p w14:paraId="2E24A078" w14:textId="77777777" w:rsidR="00CF052D" w:rsidRPr="006C72EB" w:rsidRDefault="00CF052D" w:rsidP="00A251F5">
      <w:pPr>
        <w:spacing w:after="0"/>
        <w:ind w:left="284"/>
        <w:rPr>
          <w:rFonts w:asciiTheme="minorHAnsi" w:eastAsia="Times New Roman" w:hAnsiTheme="minorHAnsi" w:cstheme="minorHAnsi"/>
        </w:rPr>
      </w:pPr>
      <w:r w:rsidRPr="006C72EB">
        <w:rPr>
          <w:rFonts w:asciiTheme="minorHAnsi" w:eastAsia="Times New Roman" w:hAnsiTheme="minorHAnsi" w:cstheme="minorHAnsi"/>
        </w:rPr>
        <w:t>Hitelnyújtáskori éves bevétel alatt a tervezett bérleti díj bevételt érjük,</w:t>
      </w:r>
      <w:r w:rsidRPr="006C72EB">
        <w:rPr>
          <w:rFonts w:asciiTheme="minorHAnsi" w:eastAsia="Times New Roman" w:hAnsiTheme="minorHAnsi" w:cstheme="minorHAnsi"/>
          <w:color w:val="00B050"/>
        </w:rPr>
        <w:t xml:space="preserve"> </w:t>
      </w:r>
      <w:r w:rsidRPr="006C72EB">
        <w:rPr>
          <w:rFonts w:asciiTheme="minorHAnsi" w:eastAsia="Times New Roman" w:hAnsiTheme="minorHAnsi" w:cstheme="minorHAnsi"/>
        </w:rPr>
        <w:t xml:space="preserve">amennyiben fejlesztés alatt álló ingatlanról beszélünk, és még nincs élő bérleti szerződés. Amennyiben azonban már kész kereskedelmi ingatlant finanszíroz a bank, akkor ez megegyezik a ténylegesen élő bérleti szerződések alapján kalkulált éves bérleti díj összegével. A mezőben a nettó bevételek jelentendők, amennyiben ez nem áll rendelkezésre, úgy a bruttó éves bevételeket (működési költségek levonása nélkül, adókkal együtt) </w:t>
      </w:r>
      <w:bookmarkStart w:id="448" w:name="_Hlk64289773"/>
      <w:r w:rsidRPr="006C72EB">
        <w:rPr>
          <w:rFonts w:asciiTheme="minorHAnsi" w:eastAsia="Times New Roman" w:hAnsiTheme="minorHAnsi" w:cstheme="minorHAnsi"/>
        </w:rPr>
        <w:t>kérjük a mezőben jelenteni.</w:t>
      </w:r>
      <w:bookmarkEnd w:id="448"/>
    </w:p>
    <w:p w14:paraId="4E2CF582" w14:textId="77777777" w:rsidR="00CF052D" w:rsidRPr="006C72EB" w:rsidRDefault="00CF052D" w:rsidP="00A251F5">
      <w:pPr>
        <w:pStyle w:val="Szvegtrzs2"/>
        <w:spacing w:after="120" w:line="276" w:lineRule="auto"/>
        <w:rPr>
          <w:rFonts w:asciiTheme="minorHAnsi" w:hAnsiTheme="minorHAnsi" w:cstheme="minorHAnsi"/>
          <w:sz w:val="20"/>
        </w:rPr>
      </w:pPr>
    </w:p>
    <w:p w14:paraId="2DD354DE" w14:textId="7AD33D88" w:rsidR="00CF052D" w:rsidRPr="006C72EB" w:rsidRDefault="00CF052D" w:rsidP="00A251F5">
      <w:pPr>
        <w:pStyle w:val="Szvegtrzs2"/>
        <w:spacing w:after="120" w:line="276" w:lineRule="auto"/>
        <w:ind w:left="284"/>
        <w:rPr>
          <w:rFonts w:asciiTheme="minorHAnsi" w:hAnsiTheme="minorHAnsi" w:cstheme="minorHAnsi"/>
          <w:sz w:val="20"/>
          <w:lang w:val="hu-HU"/>
        </w:rPr>
      </w:pPr>
      <w:r w:rsidRPr="006C72EB">
        <w:rPr>
          <w:rFonts w:asciiTheme="minorHAnsi" w:hAnsiTheme="minorHAnsi" w:cstheme="minorHAnsi"/>
          <w:sz w:val="20"/>
          <w:lang w:val="hu-HU"/>
        </w:rPr>
        <w:t>A hitelnyújtáskori nettó éves bevétel, valamint a kapcsolódó devizanem mezőben csak 2021. július 1. napján vagy azt követően megkötött hitelszerződések esetében jelentendő adat.</w:t>
      </w:r>
      <w:r w:rsidR="0014486A" w:rsidRPr="006C72EB">
        <w:rPr>
          <w:rFonts w:asciiTheme="minorHAnsi" w:hAnsiTheme="minorHAnsi" w:cstheme="minorHAnsi"/>
          <w:sz w:val="20"/>
          <w:lang w:val="hu-HU"/>
        </w:rPr>
        <w:t xml:space="preserve"> </w:t>
      </w:r>
    </w:p>
    <w:p w14:paraId="1F6B9DEB" w14:textId="511A282A" w:rsidR="00CF052D" w:rsidRPr="00D10776" w:rsidRDefault="00DF4380" w:rsidP="00A251F5">
      <w:pPr>
        <w:pStyle w:val="Szvegtrzs2"/>
        <w:spacing w:after="120" w:line="276" w:lineRule="auto"/>
        <w:ind w:left="284"/>
        <w:rPr>
          <w:rFonts w:asciiTheme="minorHAnsi" w:hAnsiTheme="minorHAnsi" w:cstheme="minorHAnsi"/>
          <w:sz w:val="20"/>
          <w:lang w:val="hu-HU"/>
        </w:rPr>
      </w:pPr>
      <w:r>
        <w:rPr>
          <w:rFonts w:asciiTheme="minorHAnsi" w:hAnsiTheme="minorHAnsi" w:cstheme="minorHAnsi"/>
          <w:sz w:val="20"/>
          <w:lang w:val="hu-HU"/>
        </w:rPr>
        <w:t>Az alábbi mezők tekintetében a szűkítéseket a 2.6.3./B pontban található táblázat tartalmazza részletesen:</w:t>
      </w:r>
    </w:p>
    <w:p w14:paraId="7E960EF8" w14:textId="2B263630" w:rsidR="00CF052D" w:rsidRPr="006C72EB" w:rsidRDefault="00CF052D" w:rsidP="00A251F5">
      <w:pPr>
        <w:pStyle w:val="Szvegtrzs2"/>
        <w:numPr>
          <w:ilvl w:val="0"/>
          <w:numId w:val="7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-18. </w:t>
      </w:r>
      <w:r w:rsidRPr="006C72EB">
        <w:rPr>
          <w:rFonts w:asciiTheme="minorHAnsi" w:hAnsiTheme="minorHAnsi" w:cstheme="minorHAnsi"/>
          <w:b/>
          <w:sz w:val="20"/>
        </w:rPr>
        <w:t>Aktuális nettó éves 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nettó éves bevétel aktuális értéke. </w:t>
      </w:r>
      <w:r w:rsidR="0014486A" w:rsidRPr="006C72EB">
        <w:rPr>
          <w:rFonts w:asciiTheme="minorHAnsi" w:hAnsiTheme="minorHAnsi" w:cstheme="minorHAnsi"/>
          <w:sz w:val="20"/>
          <w:lang w:val="hu-HU"/>
        </w:rPr>
        <w:t>A mező tölthető az éves beszámoló alapján.</w:t>
      </w:r>
    </w:p>
    <w:p w14:paraId="5DC92EB0" w14:textId="5612C1EC" w:rsidR="00CF052D" w:rsidRPr="006C72EB" w:rsidRDefault="00CF052D" w:rsidP="00AF38FB">
      <w:pPr>
        <w:pStyle w:val="Szvegtrzs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19.- 20. </w:t>
      </w:r>
      <w:r w:rsidRPr="006C72EB">
        <w:rPr>
          <w:rFonts w:asciiTheme="minorHAnsi" w:hAnsiTheme="minorHAnsi" w:cstheme="minorHAnsi"/>
          <w:b/>
          <w:sz w:val="20"/>
        </w:rPr>
        <w:t>Hitelnyújtáskori éves adósságszolgálat</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éves adósságszolgálat hitelnyújtáskori értéke, azaz a kereskedelmi ingatlannal, vagy </w:t>
      </w:r>
      <w:r w:rsidR="007C4AFB">
        <w:rPr>
          <w:rFonts w:asciiTheme="minorHAnsi" w:hAnsiTheme="minorHAnsi" w:cstheme="minorHAnsi"/>
          <w:sz w:val="20"/>
          <w:lang w:val="hu-HU"/>
        </w:rPr>
        <w:t xml:space="preserve">kereskedelmi </w:t>
      </w:r>
      <w:r w:rsidRPr="006C72EB">
        <w:rPr>
          <w:rFonts w:asciiTheme="minorHAnsi" w:hAnsiTheme="minorHAnsi" w:cstheme="minorHAnsi"/>
          <w:sz w:val="20"/>
          <w:lang w:val="hu-HU"/>
        </w:rPr>
        <w:t>ingatlanokkal fedezett hitel(</w:t>
      </w:r>
      <w:proofErr w:type="spellStart"/>
      <w:r w:rsidRPr="006C72EB">
        <w:rPr>
          <w:rFonts w:asciiTheme="minorHAnsi" w:hAnsiTheme="minorHAnsi" w:cstheme="minorHAnsi"/>
          <w:sz w:val="20"/>
          <w:lang w:val="hu-HU"/>
        </w:rPr>
        <w:t>ek</w:t>
      </w:r>
      <w:proofErr w:type="spellEnd"/>
      <w:r w:rsidRPr="006C72EB">
        <w:rPr>
          <w:rFonts w:asciiTheme="minorHAnsi" w:hAnsiTheme="minorHAnsi" w:cstheme="minorHAnsi"/>
          <w:sz w:val="20"/>
          <w:lang w:val="hu-HU"/>
        </w:rPr>
        <w:t>)</w:t>
      </w:r>
      <w:proofErr w:type="spellStart"/>
      <w:r w:rsidRPr="006C72EB">
        <w:rPr>
          <w:rFonts w:asciiTheme="minorHAnsi" w:hAnsiTheme="minorHAnsi" w:cstheme="minorHAnsi"/>
          <w:sz w:val="20"/>
          <w:lang w:val="hu-HU"/>
        </w:rPr>
        <w:t>hez</w:t>
      </w:r>
      <w:proofErr w:type="spellEnd"/>
      <w:r w:rsidRPr="006C72EB">
        <w:rPr>
          <w:rFonts w:asciiTheme="minorHAnsi" w:hAnsiTheme="minorHAnsi" w:cstheme="minorHAnsi"/>
          <w:sz w:val="20"/>
          <w:lang w:val="hu-HU"/>
        </w:rPr>
        <w:t xml:space="preserve"> kapcsolódó éves adósságszolgálat összege.</w:t>
      </w:r>
      <w:r w:rsidR="0014486A" w:rsidRPr="006C72EB">
        <w:rPr>
          <w:rFonts w:asciiTheme="minorHAnsi" w:hAnsiTheme="minorHAnsi" w:cstheme="minorHAnsi"/>
          <w:sz w:val="20"/>
          <w:lang w:val="hu-HU"/>
        </w:rPr>
        <w:t xml:space="preserve"> Jelentendő mind a tőke, mind pedig a kamat összege.</w:t>
      </w:r>
    </w:p>
    <w:p w14:paraId="0A10F3AD" w14:textId="68148299" w:rsidR="00CF052D" w:rsidRPr="006C72EB" w:rsidRDefault="00A251F5" w:rsidP="00AF38FB">
      <w:pPr>
        <w:pStyle w:val="Szvegtrzs2"/>
        <w:numPr>
          <w:ilvl w:val="0"/>
          <w:numId w:val="71"/>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w:t>
      </w:r>
      <w:r w:rsidR="00CF052D" w:rsidRPr="006C72EB">
        <w:rPr>
          <w:rFonts w:asciiTheme="minorHAnsi" w:hAnsiTheme="minorHAnsi" w:cstheme="minorHAnsi"/>
          <w:b/>
          <w:sz w:val="20"/>
          <w:lang w:val="hu-HU"/>
        </w:rPr>
        <w:t xml:space="preserve">22. </w:t>
      </w:r>
      <w:r w:rsidR="00CF052D" w:rsidRPr="006C72EB">
        <w:rPr>
          <w:rFonts w:asciiTheme="minorHAnsi" w:hAnsiTheme="minorHAnsi" w:cstheme="minorHAnsi"/>
          <w:b/>
          <w:sz w:val="20"/>
        </w:rPr>
        <w:t>Aktuális éves adósságszolgálat</w:t>
      </w:r>
      <w:r w:rsidR="00CF052D" w:rsidRPr="006C72EB">
        <w:rPr>
          <w:rFonts w:asciiTheme="minorHAnsi" w:hAnsiTheme="minorHAnsi" w:cstheme="minorHAnsi"/>
          <w:b/>
          <w:sz w:val="20"/>
          <w:lang w:val="hu-HU"/>
        </w:rPr>
        <w:t xml:space="preserve"> és devizanem: </w:t>
      </w:r>
      <w:r w:rsidR="00CF052D" w:rsidRPr="006C72EB">
        <w:rPr>
          <w:rFonts w:asciiTheme="minorHAnsi" w:hAnsiTheme="minorHAnsi" w:cstheme="minorHAnsi"/>
          <w:sz w:val="20"/>
          <w:lang w:val="hu-HU"/>
        </w:rPr>
        <w:t xml:space="preserve">az </w:t>
      </w:r>
      <w:proofErr w:type="spellStart"/>
      <w:r w:rsidR="00CF052D" w:rsidRPr="006C72EB">
        <w:rPr>
          <w:rFonts w:asciiTheme="minorHAnsi" w:hAnsiTheme="minorHAnsi" w:cstheme="minorHAnsi"/>
          <w:sz w:val="20"/>
          <w:lang w:val="hu-HU"/>
        </w:rPr>
        <w:t>ERKT</w:t>
      </w:r>
      <w:proofErr w:type="spellEnd"/>
      <w:r w:rsidR="00CF052D" w:rsidRPr="006C72EB">
        <w:rPr>
          <w:rFonts w:asciiTheme="minorHAnsi" w:hAnsiTheme="minorHAnsi" w:cstheme="minorHAnsi"/>
          <w:sz w:val="20"/>
          <w:lang w:val="hu-HU"/>
        </w:rPr>
        <w:t xml:space="preserve"> Ajánlás V. mellékletében meghatározott éves adósságszolgálat aktuális értéke, azaz a kereskedelmi ingatlannal, vagy </w:t>
      </w:r>
      <w:r w:rsidR="00876882">
        <w:rPr>
          <w:rFonts w:asciiTheme="minorHAnsi" w:hAnsiTheme="minorHAnsi" w:cstheme="minorHAnsi"/>
          <w:sz w:val="20"/>
          <w:lang w:val="hu-HU"/>
        </w:rPr>
        <w:t xml:space="preserve">kereskedelmi </w:t>
      </w:r>
      <w:r w:rsidR="00CF052D" w:rsidRPr="006C72EB">
        <w:rPr>
          <w:rFonts w:asciiTheme="minorHAnsi" w:hAnsiTheme="minorHAnsi" w:cstheme="minorHAnsi"/>
          <w:sz w:val="20"/>
          <w:lang w:val="hu-HU"/>
        </w:rPr>
        <w:t>ingatlanokkal fedezett hitel(</w:t>
      </w:r>
      <w:proofErr w:type="spellStart"/>
      <w:r w:rsidR="00CF052D" w:rsidRPr="006C72EB">
        <w:rPr>
          <w:rFonts w:asciiTheme="minorHAnsi" w:hAnsiTheme="minorHAnsi" w:cstheme="minorHAnsi"/>
          <w:sz w:val="20"/>
          <w:lang w:val="hu-HU"/>
        </w:rPr>
        <w:t>ek</w:t>
      </w:r>
      <w:proofErr w:type="spellEnd"/>
      <w:r w:rsidR="00CF052D" w:rsidRPr="006C72EB">
        <w:rPr>
          <w:rFonts w:asciiTheme="minorHAnsi" w:hAnsiTheme="minorHAnsi" w:cstheme="minorHAnsi"/>
          <w:sz w:val="20"/>
          <w:lang w:val="hu-HU"/>
        </w:rPr>
        <w:t>)</w:t>
      </w:r>
      <w:proofErr w:type="spellStart"/>
      <w:r w:rsidR="00CF052D" w:rsidRPr="006C72EB">
        <w:rPr>
          <w:rFonts w:asciiTheme="minorHAnsi" w:hAnsiTheme="minorHAnsi" w:cstheme="minorHAnsi"/>
          <w:sz w:val="20"/>
          <w:lang w:val="hu-HU"/>
        </w:rPr>
        <w:t>hez</w:t>
      </w:r>
      <w:proofErr w:type="spellEnd"/>
      <w:r w:rsidR="00CF052D" w:rsidRPr="006C72EB">
        <w:rPr>
          <w:rFonts w:asciiTheme="minorHAnsi" w:hAnsiTheme="minorHAnsi" w:cstheme="minorHAnsi"/>
          <w:sz w:val="20"/>
          <w:lang w:val="hu-HU"/>
        </w:rPr>
        <w:t xml:space="preserve"> kapcsolódó éves adósságszolgálat összege. </w:t>
      </w:r>
      <w:r w:rsidR="0014486A" w:rsidRPr="006C72EB">
        <w:rPr>
          <w:rFonts w:asciiTheme="minorHAnsi" w:hAnsiTheme="minorHAnsi" w:cstheme="minorHAnsi"/>
          <w:sz w:val="20"/>
          <w:lang w:val="hu-HU"/>
        </w:rPr>
        <w:t>Jelentendő mind a tőke, mind pedig a kamat összege.</w:t>
      </w:r>
    </w:p>
    <w:p w14:paraId="4760F03D" w14:textId="77777777" w:rsidR="00CF052D" w:rsidRPr="006C72EB" w:rsidRDefault="00CF052D" w:rsidP="00AF38FB">
      <w:pPr>
        <w:pStyle w:val="Szvegtrzs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23.</w:t>
      </w:r>
      <w:r w:rsidRPr="006C72EB">
        <w:rPr>
          <w:rFonts w:asciiTheme="minorHAnsi" w:hAnsiTheme="minorHAnsi" w:cstheme="minorHAnsi"/>
          <w:b/>
          <w:sz w:val="20"/>
        </w:rPr>
        <w:t>Hitelnyújtáskori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 xml:space="preserve">-O): </w:t>
      </w:r>
      <w:r w:rsidRPr="006C72EB">
        <w:rPr>
          <w:rFonts w:asciiTheme="minorHAnsi" w:hAnsiTheme="minorHAnsi" w:cstheme="minorHAnsi"/>
          <w:sz w:val="20"/>
        </w:rPr>
        <w:t xml:space="preserve">az </w:t>
      </w:r>
      <w:proofErr w:type="spellStart"/>
      <w:r w:rsidRPr="006C72EB">
        <w:rPr>
          <w:rFonts w:asciiTheme="minorHAnsi" w:hAnsiTheme="minorHAnsi" w:cstheme="minorHAnsi"/>
          <w:sz w:val="20"/>
        </w:rPr>
        <w:t>ERKT</w:t>
      </w:r>
      <w:proofErr w:type="spellEnd"/>
      <w:r w:rsidRPr="006C72EB">
        <w:rPr>
          <w:rFonts w:asciiTheme="minorHAnsi" w:hAnsiTheme="minorHAnsi" w:cstheme="minorHAnsi"/>
          <w:sz w:val="20"/>
        </w:rPr>
        <w:t xml:space="preserve"> Ajánlás 2. szakasz 1. pont (1) bekezdésének 18. pontjában meghatározott, az </w:t>
      </w:r>
      <w:proofErr w:type="spellStart"/>
      <w:r w:rsidRPr="006C72EB">
        <w:rPr>
          <w:rFonts w:asciiTheme="minorHAnsi" w:hAnsiTheme="minorHAnsi" w:cstheme="minorHAnsi"/>
          <w:sz w:val="20"/>
        </w:rPr>
        <w:t>ERKT</w:t>
      </w:r>
      <w:proofErr w:type="spellEnd"/>
      <w:r w:rsidRPr="006C72EB">
        <w:rPr>
          <w:rFonts w:asciiTheme="minorHAnsi" w:hAnsiTheme="minorHAnsi" w:cstheme="minorHAnsi"/>
          <w:sz w:val="20"/>
        </w:rPr>
        <w:t xml:space="preserve"> Ajánlás V. melléklete szerint számított mutató hitelnyújtáskori értéke.</w:t>
      </w:r>
      <w:r w:rsidRPr="006C72EB">
        <w:rPr>
          <w:rFonts w:asciiTheme="minorHAnsi" w:hAnsiTheme="minorHAnsi" w:cstheme="minorHAnsi"/>
          <w:sz w:val="20"/>
          <w:lang w:val="hu-HU"/>
        </w:rPr>
        <w:t xml:space="preserve"> A mező csak akkor töltendő kötelezően,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w:t>
      </w:r>
      <w:proofErr w:type="spellStart"/>
      <w:r w:rsidRPr="006C72EB">
        <w:rPr>
          <w:rFonts w:asciiTheme="minorHAnsi" w:hAnsiTheme="minorHAnsi" w:cstheme="minorHAnsi"/>
          <w:sz w:val="20"/>
          <w:lang w:val="hu-HU"/>
        </w:rPr>
        <w:t>VASAR</w:t>
      </w:r>
      <w:proofErr w:type="spellEnd"/>
      <w:r w:rsidRPr="006C72EB">
        <w:rPr>
          <w:rFonts w:asciiTheme="minorHAnsi" w:hAnsiTheme="minorHAnsi" w:cstheme="minorHAnsi"/>
          <w:sz w:val="20"/>
          <w:lang w:val="hu-HU"/>
        </w:rPr>
        <w:t xml:space="preserve">’ kódérték kerül megadásra. </w:t>
      </w:r>
    </w:p>
    <w:p w14:paraId="6CED3D6F" w14:textId="77777777" w:rsidR="00CF052D" w:rsidRPr="006C72EB" w:rsidRDefault="00CF052D" w:rsidP="00AF38FB">
      <w:pPr>
        <w:pStyle w:val="Szvegtrzs2"/>
        <w:spacing w:after="120" w:line="276" w:lineRule="auto"/>
        <w:ind w:left="284"/>
        <w:rPr>
          <w:rFonts w:asciiTheme="minorHAnsi" w:hAnsiTheme="minorHAnsi" w:cstheme="minorHAnsi"/>
          <w:b/>
          <w:sz w:val="20"/>
        </w:rPr>
      </w:pPr>
      <w:r w:rsidRPr="006C72EB">
        <w:rPr>
          <w:rFonts w:asciiTheme="minorHAnsi" w:hAnsiTheme="minorHAnsi" w:cstheme="minorHAnsi"/>
          <w:sz w:val="20"/>
          <w:lang w:val="hu-HU"/>
        </w:rPr>
        <w:t>A mezőben csak 2021. július 1. napján vagy azt követően megkötött hitelszerződések esetében jelentendő adat.</w:t>
      </w:r>
    </w:p>
    <w:p w14:paraId="645AAD07" w14:textId="77777777" w:rsidR="00CF052D" w:rsidRPr="006C72EB"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w:t>
      </w:r>
      <w:r w:rsidRPr="006C72EB">
        <w:rPr>
          <w:rFonts w:asciiTheme="minorHAnsi" w:hAnsiTheme="minorHAnsi" w:cstheme="minorHAnsi"/>
          <w:b/>
          <w:sz w:val="20"/>
        </w:rPr>
        <w:t>Aktuális adósságszolgálati fedezeti mutató (</w:t>
      </w:r>
      <w:proofErr w:type="spellStart"/>
      <w:r w:rsidRPr="006C72EB">
        <w:rPr>
          <w:rFonts w:asciiTheme="minorHAnsi" w:hAnsiTheme="minorHAnsi" w:cstheme="minorHAnsi"/>
          <w:b/>
          <w:sz w:val="20"/>
        </w:rPr>
        <w:t>DSCR</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10.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aktuális értéke. </w:t>
      </w:r>
    </w:p>
    <w:p w14:paraId="05ACE05B" w14:textId="71C199F7" w:rsidR="00CF052D" w:rsidRPr="006C72EB"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w:t>
      </w:r>
      <w:r w:rsidRPr="006C72EB">
        <w:rPr>
          <w:rFonts w:asciiTheme="minorHAnsi" w:hAnsiTheme="minorHAnsi" w:cstheme="minorHAnsi"/>
          <w:b/>
          <w:sz w:val="20"/>
        </w:rPr>
        <w:t>Aktuális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18.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aktuális értéke.</w:t>
      </w:r>
      <w:r w:rsidR="002C1E76" w:rsidRPr="006C72EB">
        <w:rPr>
          <w:rFonts w:asciiTheme="minorHAnsi" w:hAnsiTheme="minorHAnsi" w:cstheme="minorHAnsi"/>
          <w:sz w:val="20"/>
          <w:lang w:val="hu-HU"/>
        </w:rPr>
        <w:t xml:space="preserve"> </w:t>
      </w:r>
    </w:p>
    <w:p w14:paraId="690161BB" w14:textId="4D0E9AC5" w:rsidR="00CF052D" w:rsidRPr="006C72EB"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27.</w:t>
      </w:r>
      <w:r w:rsidRPr="006C72EB">
        <w:rPr>
          <w:rFonts w:asciiTheme="minorHAnsi" w:hAnsiTheme="minorHAnsi" w:cstheme="minorHAnsi"/>
          <w:b/>
          <w:sz w:val="20"/>
        </w:rPr>
        <w:t>Hitelnyújtáskori éves kamatköltség</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éves kamatköltségek hitelnyújtáskori értéke.</w:t>
      </w:r>
      <w:r w:rsidR="00A251F5" w:rsidRPr="006C72EB">
        <w:rPr>
          <w:rFonts w:asciiTheme="minorHAnsi" w:hAnsiTheme="minorHAnsi" w:cstheme="minorHAnsi"/>
          <w:sz w:val="20"/>
          <w:lang w:val="hu-HU"/>
        </w:rPr>
        <w:t xml:space="preserve"> </w:t>
      </w:r>
      <w:r w:rsidRPr="006C72EB">
        <w:rPr>
          <w:rFonts w:asciiTheme="minorHAnsi" w:hAnsiTheme="minorHAnsi" w:cstheme="minorHAnsi"/>
          <w:sz w:val="20"/>
          <w:lang w:val="hu-HU"/>
        </w:rPr>
        <w:t>A mezőben, valamint a hozzá kapcsolódó devizanem mezőben csak 2021. július 1. napján vagy azt követően megkötött hitelszerződések esetében jelentendő adat.</w:t>
      </w:r>
    </w:p>
    <w:p w14:paraId="4DCF85A3" w14:textId="45FA2CBD" w:rsidR="002C1E76" w:rsidRPr="006C72EB" w:rsidRDefault="002C1E76" w:rsidP="002C1E76">
      <w:pPr>
        <w:pStyle w:val="Szvegtrzs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28.</w:t>
      </w:r>
      <w:r w:rsidR="00CF052D" w:rsidRPr="006C72EB">
        <w:rPr>
          <w:rFonts w:asciiTheme="minorHAnsi" w:hAnsiTheme="minorHAnsi" w:cstheme="minorHAnsi"/>
          <w:b/>
          <w:sz w:val="20"/>
          <w:lang w:val="hu-HU"/>
        </w:rPr>
        <w:t xml:space="preserve">– 29. </w:t>
      </w:r>
      <w:r w:rsidR="00CF052D" w:rsidRPr="006C72EB">
        <w:rPr>
          <w:rFonts w:asciiTheme="minorHAnsi" w:hAnsiTheme="minorHAnsi" w:cstheme="minorHAnsi"/>
          <w:b/>
          <w:sz w:val="20"/>
        </w:rPr>
        <w:t>Aktuális éves kamatköltség</w:t>
      </w:r>
      <w:r w:rsidR="00CF052D" w:rsidRPr="006C72EB">
        <w:rPr>
          <w:rFonts w:asciiTheme="minorHAnsi" w:hAnsiTheme="minorHAnsi" w:cstheme="minorHAnsi"/>
          <w:b/>
          <w:sz w:val="20"/>
          <w:lang w:val="hu-HU"/>
        </w:rPr>
        <w:t xml:space="preserve"> és devizanem: </w:t>
      </w:r>
      <w:r w:rsidR="00CF052D" w:rsidRPr="006C72EB">
        <w:rPr>
          <w:rFonts w:asciiTheme="minorHAnsi" w:hAnsiTheme="minorHAnsi" w:cstheme="minorHAnsi"/>
          <w:sz w:val="20"/>
          <w:lang w:val="hu-HU"/>
        </w:rPr>
        <w:t xml:space="preserve">az </w:t>
      </w:r>
      <w:proofErr w:type="spellStart"/>
      <w:r w:rsidR="00CF052D" w:rsidRPr="006C72EB">
        <w:rPr>
          <w:rFonts w:asciiTheme="minorHAnsi" w:hAnsiTheme="minorHAnsi" w:cstheme="minorHAnsi"/>
          <w:sz w:val="20"/>
          <w:lang w:val="hu-HU"/>
        </w:rPr>
        <w:t>ERKT</w:t>
      </w:r>
      <w:proofErr w:type="spellEnd"/>
      <w:r w:rsidR="00CF052D" w:rsidRPr="006C72EB">
        <w:rPr>
          <w:rFonts w:asciiTheme="minorHAnsi" w:hAnsiTheme="minorHAnsi" w:cstheme="minorHAnsi"/>
          <w:sz w:val="20"/>
          <w:lang w:val="hu-HU"/>
        </w:rPr>
        <w:t xml:space="preserve"> Ajánlás V. mellékletében meghatározott éves kamatköltségek aktuális értéke.</w:t>
      </w:r>
      <w:r w:rsidRPr="006C72EB">
        <w:rPr>
          <w:rFonts w:asciiTheme="minorHAnsi" w:hAnsiTheme="minorHAnsi" w:cstheme="minorHAnsi"/>
          <w:sz w:val="20"/>
          <w:lang w:val="hu-HU"/>
        </w:rPr>
        <w:t xml:space="preserve"> Amennyiben </w:t>
      </w:r>
      <w:proofErr w:type="spellStart"/>
      <w:r w:rsidRPr="006C72EB">
        <w:rPr>
          <w:rFonts w:asciiTheme="minorHAnsi" w:hAnsiTheme="minorHAnsi" w:cstheme="minorHAnsi"/>
          <w:sz w:val="20"/>
          <w:lang w:val="hu-HU"/>
        </w:rPr>
        <w:t>derivatíva</w:t>
      </w:r>
      <w:proofErr w:type="spellEnd"/>
      <w:r w:rsidRPr="006C72EB">
        <w:rPr>
          <w:rFonts w:asciiTheme="minorHAnsi" w:hAnsiTheme="minorHAnsi" w:cstheme="minorHAnsi"/>
          <w:sz w:val="20"/>
          <w:lang w:val="hu-HU"/>
        </w:rPr>
        <w:t xml:space="preserve"> kapcsolódik adott instrumentumhoz (pl. </w:t>
      </w:r>
      <w:proofErr w:type="spellStart"/>
      <w:r w:rsidRPr="006C72EB">
        <w:rPr>
          <w:rFonts w:asciiTheme="minorHAnsi" w:hAnsiTheme="minorHAnsi" w:cstheme="minorHAnsi"/>
          <w:sz w:val="20"/>
          <w:lang w:val="hu-HU"/>
        </w:rPr>
        <w:t>IRS</w:t>
      </w:r>
      <w:proofErr w:type="spellEnd"/>
      <w:r w:rsidRPr="006C72EB">
        <w:rPr>
          <w:rFonts w:asciiTheme="minorHAnsi" w:hAnsiTheme="minorHAnsi" w:cstheme="minorHAnsi"/>
          <w:sz w:val="20"/>
          <w:lang w:val="hu-HU"/>
        </w:rPr>
        <w:t xml:space="preserve"> </w:t>
      </w:r>
      <w:proofErr w:type="spellStart"/>
      <w:r w:rsidRPr="006C72EB">
        <w:rPr>
          <w:rFonts w:asciiTheme="minorHAnsi" w:hAnsiTheme="minorHAnsi" w:cstheme="minorHAnsi"/>
          <w:sz w:val="20"/>
          <w:lang w:val="hu-HU"/>
        </w:rPr>
        <w:t>hedge</w:t>
      </w:r>
      <w:proofErr w:type="spellEnd"/>
      <w:r w:rsidRPr="006C72EB">
        <w:rPr>
          <w:rFonts w:asciiTheme="minorHAnsi" w:hAnsiTheme="minorHAnsi" w:cstheme="minorHAnsi"/>
          <w:sz w:val="20"/>
          <w:lang w:val="hu-HU"/>
        </w:rPr>
        <w:t xml:space="preserve">) úgy a kamatköltség kalkulációja során a </w:t>
      </w:r>
      <w:proofErr w:type="spellStart"/>
      <w:r w:rsidRPr="006C72EB">
        <w:rPr>
          <w:rFonts w:asciiTheme="minorHAnsi" w:hAnsiTheme="minorHAnsi" w:cstheme="minorHAnsi"/>
          <w:sz w:val="20"/>
          <w:lang w:val="hu-HU"/>
        </w:rPr>
        <w:t>derivatíva</w:t>
      </w:r>
      <w:proofErr w:type="spellEnd"/>
      <w:r w:rsidRPr="006C72EB">
        <w:rPr>
          <w:rFonts w:asciiTheme="minorHAnsi" w:hAnsiTheme="minorHAnsi" w:cstheme="minorHAnsi"/>
          <w:sz w:val="20"/>
          <w:lang w:val="hu-HU"/>
        </w:rPr>
        <w:t xml:space="preserve"> hatását figyelembevéve jelentendők a kamatok. </w:t>
      </w:r>
    </w:p>
    <w:p w14:paraId="750F2610" w14:textId="2B3C9291" w:rsidR="00CF052D" w:rsidRPr="006C72EB" w:rsidRDefault="00CF052D" w:rsidP="002C1E76">
      <w:pPr>
        <w:pStyle w:val="Szvegtrzs2"/>
        <w:spacing w:after="120" w:line="276" w:lineRule="auto"/>
        <w:ind w:left="284"/>
        <w:rPr>
          <w:rFonts w:asciiTheme="minorHAnsi" w:hAnsiTheme="minorHAnsi" w:cstheme="minorHAnsi"/>
          <w:sz w:val="20"/>
        </w:rPr>
      </w:pPr>
    </w:p>
    <w:p w14:paraId="61341990" w14:textId="77777777" w:rsidR="00CF052D" w:rsidRPr="006C72EB" w:rsidRDefault="00CF052D" w:rsidP="00A251F5">
      <w:pPr>
        <w:pStyle w:val="Szvegtrzs2"/>
        <w:spacing w:after="120" w:line="276" w:lineRule="auto"/>
        <w:rPr>
          <w:rFonts w:asciiTheme="minorHAnsi" w:hAnsiTheme="minorHAnsi" w:cstheme="minorHAnsi"/>
          <w:b/>
          <w:sz w:val="20"/>
          <w:lang w:val="hu-HU"/>
        </w:rPr>
      </w:pPr>
      <w:r w:rsidRPr="006C72EB">
        <w:rPr>
          <w:rFonts w:asciiTheme="minorHAnsi" w:hAnsiTheme="minorHAnsi" w:cstheme="minorHAnsi"/>
          <w:b/>
          <w:sz w:val="20"/>
          <w:lang w:val="hu-HU"/>
        </w:rPr>
        <w:t xml:space="preserve">A 17. -29. sorszámú mezők </w:t>
      </w:r>
    </w:p>
    <w:p w14:paraId="26C59CEE" w14:textId="2B08C217" w:rsidR="00CF052D" w:rsidRPr="006C72EB" w:rsidRDefault="00CF052D" w:rsidP="00D10776">
      <w:pPr>
        <w:pStyle w:val="Szvegtrzs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color w:val="000000"/>
          <w:sz w:val="20"/>
        </w:rPr>
        <w:t>kereskedelmi ingatlan fejlesztéséhez vagy megszerzéséhez kapcsolódó hitelek</w:t>
      </w:r>
      <w:r w:rsidRPr="006C72EB">
        <w:rPr>
          <w:rFonts w:asciiTheme="minorHAnsi" w:hAnsiTheme="minorHAnsi" w:cstheme="minorHAnsi"/>
          <w:sz w:val="20"/>
          <w:lang w:val="hu-HU"/>
        </w:rPr>
        <w:t xml:space="preserve"> esetében (</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2.3</w:t>
      </w:r>
      <w:r w:rsidR="00A251F5" w:rsidRPr="006C72EB">
        <w:rPr>
          <w:rFonts w:asciiTheme="minorHAnsi" w:hAnsiTheme="minorHAnsi" w:cstheme="minorHAnsi"/>
          <w:sz w:val="20"/>
          <w:lang w:val="hu-HU"/>
        </w:rPr>
        <w:fldChar w:fldCharType="end"/>
      </w:r>
      <w:r w:rsidR="00A251F5" w:rsidRPr="006C72EB">
        <w:rPr>
          <w:rFonts w:asciiTheme="minorHAnsi" w:hAnsiTheme="minorHAnsi" w:cstheme="minorHAnsi"/>
          <w:sz w:val="20"/>
          <w:lang w:val="hu-HU"/>
        </w:rPr>
        <w:t>.</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B</w:t>
      </w:r>
      <w:r w:rsidR="00A251F5" w:rsidRPr="006C72EB">
        <w:rPr>
          <w:rFonts w:asciiTheme="minorHAnsi" w:hAnsiTheme="minorHAnsi" w:cstheme="minorHAnsi"/>
          <w:sz w:val="20"/>
          <w:lang w:val="hu-HU"/>
        </w:rPr>
        <w:fldChar w:fldCharType="end"/>
      </w:r>
      <w:r w:rsidR="00620D71" w:rsidRPr="006C72EB">
        <w:rPr>
          <w:rFonts w:asciiTheme="minorHAnsi" w:hAnsiTheme="minorHAnsi" w:cstheme="minorHAnsi"/>
          <w:sz w:val="20"/>
          <w:lang w:val="hu-HU"/>
        </w:rPr>
        <w:t>.</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_Ref64964404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i</w:t>
      </w:r>
      <w:r w:rsidR="00A251F5"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 xml:space="preserve">)) kötelezően jelentendők, </w:t>
      </w:r>
    </w:p>
    <w:p w14:paraId="0622145B" w14:textId="6F18635D" w:rsidR="00CF052D" w:rsidRPr="006C72EB" w:rsidRDefault="00CF052D" w:rsidP="00D10776">
      <w:pPr>
        <w:pStyle w:val="Szvegtrzs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sz w:val="20"/>
          <w:lang w:val="hu-HU"/>
        </w:rPr>
        <w:t>a saját</w:t>
      </w:r>
      <w:r w:rsidRPr="006C72EB">
        <w:rPr>
          <w:rFonts w:asciiTheme="minorHAnsi" w:hAnsiTheme="minorHAnsi" w:cstheme="minorHAnsi"/>
          <w:sz w:val="20"/>
        </w:rPr>
        <w:t xml:space="preserve"> a vállalati ügyfél adós tevékenységének folytatásához kapcsolód</w:t>
      </w:r>
      <w:r w:rsidRPr="006C72EB">
        <w:rPr>
          <w:rFonts w:asciiTheme="minorHAnsi" w:hAnsiTheme="minorHAnsi" w:cstheme="minorHAnsi"/>
          <w:sz w:val="20"/>
          <w:lang w:val="hu-HU"/>
        </w:rPr>
        <w:t xml:space="preserve">óan vásárolt/fejlesztés alatt álló </w:t>
      </w:r>
      <w:r w:rsidRPr="006C72EB">
        <w:rPr>
          <w:rFonts w:asciiTheme="minorHAnsi" w:hAnsiTheme="minorHAnsi" w:cstheme="minorHAnsi"/>
          <w:sz w:val="20"/>
        </w:rPr>
        <w:t>ingatlan</w:t>
      </w:r>
      <w:r w:rsidRPr="006C72EB">
        <w:rPr>
          <w:rFonts w:asciiTheme="minorHAnsi" w:hAnsiTheme="minorHAnsi" w:cstheme="minorHAnsi"/>
          <w:sz w:val="20"/>
          <w:lang w:val="hu-HU"/>
        </w:rPr>
        <w:t>,</w:t>
      </w:r>
      <w:r w:rsidRPr="006C72EB">
        <w:rPr>
          <w:rFonts w:asciiTheme="minorHAnsi" w:hAnsiTheme="minorHAnsi" w:cstheme="minorHAnsi"/>
          <w:sz w:val="20"/>
        </w:rPr>
        <w:t xml:space="preserve"> és ennek megszerzéséhez </w:t>
      </w:r>
      <w:r w:rsidRPr="006C72EB">
        <w:rPr>
          <w:rFonts w:asciiTheme="minorHAnsi" w:hAnsiTheme="minorHAnsi" w:cstheme="minorHAnsi"/>
          <w:sz w:val="20"/>
          <w:lang w:val="hu-HU"/>
        </w:rPr>
        <w:t xml:space="preserve">kapcsolódó </w:t>
      </w:r>
      <w:r w:rsidRPr="006C72EB">
        <w:rPr>
          <w:rFonts w:asciiTheme="minorHAnsi" w:hAnsiTheme="minorHAnsi" w:cstheme="minorHAnsi"/>
          <w:sz w:val="20"/>
        </w:rPr>
        <w:t>hitel</w:t>
      </w:r>
      <w:r w:rsidRPr="006C72EB">
        <w:rPr>
          <w:rFonts w:asciiTheme="minorHAnsi" w:hAnsiTheme="minorHAnsi" w:cstheme="minorHAnsi"/>
          <w:sz w:val="20"/>
          <w:lang w:val="hu-HU"/>
        </w:rPr>
        <w:t xml:space="preserve"> esetében az adatok </w:t>
      </w:r>
      <w:proofErr w:type="spellStart"/>
      <w:r w:rsidRPr="006C72EB">
        <w:rPr>
          <w:rFonts w:asciiTheme="minorHAnsi" w:hAnsiTheme="minorHAnsi" w:cstheme="minorHAnsi"/>
          <w:sz w:val="20"/>
          <w:lang w:val="hu-HU"/>
        </w:rPr>
        <w:t>best</w:t>
      </w:r>
      <w:proofErr w:type="spellEnd"/>
      <w:r w:rsidRPr="006C72EB">
        <w:rPr>
          <w:rFonts w:asciiTheme="minorHAnsi" w:hAnsiTheme="minorHAnsi" w:cstheme="minorHAnsi"/>
          <w:sz w:val="20"/>
          <w:lang w:val="hu-HU"/>
        </w:rPr>
        <w:t xml:space="preserve"> </w:t>
      </w:r>
      <w:proofErr w:type="spellStart"/>
      <w:r w:rsidRPr="006C72EB">
        <w:rPr>
          <w:rFonts w:asciiTheme="minorHAnsi" w:hAnsiTheme="minorHAnsi" w:cstheme="minorHAnsi"/>
          <w:sz w:val="20"/>
          <w:lang w:val="hu-HU"/>
        </w:rPr>
        <w:t>effort</w:t>
      </w:r>
      <w:proofErr w:type="spellEnd"/>
      <w:r w:rsidRPr="006C72EB">
        <w:rPr>
          <w:rFonts w:asciiTheme="minorHAnsi" w:hAnsiTheme="minorHAnsi" w:cstheme="minorHAnsi"/>
          <w:sz w:val="20"/>
          <w:lang w:val="hu-HU"/>
        </w:rPr>
        <w:t xml:space="preserve"> alapon jelentendők (</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2.3</w:t>
      </w:r>
      <w:r w:rsidR="00620D71"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B</w:t>
      </w:r>
      <w:r w:rsidR="00620D71"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_Ref64964496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ii</w:t>
      </w:r>
      <w:r w:rsidR="00620D71"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w:t>
      </w:r>
      <w:r w:rsidR="00B87ECD" w:rsidRPr="006C72EB">
        <w:rPr>
          <w:rFonts w:asciiTheme="minorHAnsi" w:hAnsiTheme="minorHAnsi" w:cstheme="minorHAnsi"/>
          <w:sz w:val="20"/>
          <w:lang w:val="hu-HU"/>
        </w:rPr>
        <w:t>)</w:t>
      </w:r>
      <w:r w:rsidRPr="006C72EB">
        <w:rPr>
          <w:rFonts w:asciiTheme="minorHAnsi" w:hAnsiTheme="minorHAnsi" w:cstheme="minorHAnsi"/>
          <w:sz w:val="20"/>
          <w:lang w:val="hu-HU"/>
        </w:rPr>
        <w:t xml:space="preserve">, amennyiben azok rendelkezésre állnak </w:t>
      </w:r>
    </w:p>
    <w:p w14:paraId="64739BE2" w14:textId="4E4D41B6" w:rsidR="00CF052D" w:rsidRPr="006C72EB" w:rsidRDefault="00CF052D" w:rsidP="00D10776">
      <w:pPr>
        <w:pStyle w:val="Szvegtrzs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sz w:val="20"/>
          <w:lang w:val="hu-HU"/>
        </w:rPr>
        <w:t>a kereskedelmi ingatan fedezetű hitelek esetében pedig (</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2.3</w:t>
      </w:r>
      <w:r w:rsidR="00B87ECD"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B</w:t>
      </w:r>
      <w:r w:rsidR="00B87ECD"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_Ref64964537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iii</w:t>
      </w:r>
      <w:r w:rsidR="00B87ECD"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w:t>
      </w:r>
      <w:r w:rsidR="00B87ECD" w:rsidRPr="006C72EB">
        <w:rPr>
          <w:rFonts w:asciiTheme="minorHAnsi" w:hAnsiTheme="minorHAnsi" w:cstheme="minorHAnsi"/>
          <w:sz w:val="20"/>
          <w:lang w:val="hu-HU"/>
        </w:rPr>
        <w:t>)</w:t>
      </w:r>
      <w:r w:rsidRPr="006C72EB">
        <w:rPr>
          <w:rFonts w:asciiTheme="minorHAnsi" w:hAnsiTheme="minorHAnsi" w:cstheme="minorHAnsi"/>
          <w:sz w:val="20"/>
          <w:lang w:val="hu-HU"/>
        </w:rPr>
        <w:t xml:space="preserve"> nem kell jelenteni ezeket az attribútumokat az </w:t>
      </w:r>
      <w:proofErr w:type="spellStart"/>
      <w:r w:rsidRPr="006C72EB">
        <w:rPr>
          <w:rFonts w:asciiTheme="minorHAnsi" w:hAnsiTheme="minorHAnsi" w:cstheme="minorHAnsi"/>
          <w:sz w:val="20"/>
          <w:lang w:val="hu-HU"/>
        </w:rPr>
        <w:t>ESRB</w:t>
      </w:r>
      <w:proofErr w:type="spellEnd"/>
      <w:r w:rsidRPr="006C72EB">
        <w:rPr>
          <w:rFonts w:asciiTheme="minorHAnsi" w:hAnsiTheme="minorHAnsi" w:cstheme="minorHAnsi"/>
          <w:sz w:val="20"/>
          <w:lang w:val="hu-HU"/>
        </w:rPr>
        <w:t xml:space="preserve"> táblában.   </w:t>
      </w:r>
    </w:p>
    <w:p w14:paraId="4230091D" w14:textId="77777777" w:rsidR="00CF052D" w:rsidRPr="006C72EB" w:rsidRDefault="00CF052D" w:rsidP="0099738F">
      <w:pPr>
        <w:pStyle w:val="Listaszerbekezds"/>
        <w:numPr>
          <w:ilvl w:val="0"/>
          <w:numId w:val="74"/>
        </w:numPr>
        <w:spacing w:after="0"/>
        <w:ind w:left="284" w:hanging="284"/>
        <w:rPr>
          <w:rFonts w:asciiTheme="minorHAnsi" w:hAnsiTheme="minorHAnsi" w:cstheme="minorHAnsi"/>
        </w:rPr>
      </w:pPr>
      <w:bookmarkStart w:id="449" w:name="_Hlk34240729"/>
      <w:r w:rsidRPr="006C72EB">
        <w:rPr>
          <w:rFonts w:asciiTheme="minorHAnsi" w:hAnsiTheme="minorHAnsi" w:cstheme="minorHAnsi"/>
          <w:b/>
        </w:rPr>
        <w:t xml:space="preserve"> A hitelezett és/vagy fedezetként szolgáló kereskedelmi ingatlan elhelyezkedése:</w:t>
      </w:r>
      <w:r w:rsidRPr="006C72EB">
        <w:rPr>
          <w:rFonts w:asciiTheme="minorHAnsi" w:hAnsiTheme="minorHAnsi" w:cstheme="minorHAnsi"/>
        </w:rPr>
        <w:t xml:space="preserve"> annak meghatározása, hogy az adott ingatlan belföldi kiemelt helyszínen, belföldi nem kiemelt helyszínen vagy külföldön található.</w:t>
      </w:r>
      <w:r w:rsidRPr="006C72EB" w:rsidDel="000E29B5">
        <w:rPr>
          <w:rFonts w:asciiTheme="minorHAnsi" w:hAnsiTheme="minorHAnsi" w:cstheme="minorHAnsi"/>
        </w:rPr>
        <w:t xml:space="preserve"> </w:t>
      </w:r>
      <w:r w:rsidRPr="006C72EB">
        <w:rPr>
          <w:rFonts w:asciiTheme="minorHAnsi" w:hAnsiTheme="minorHAnsi" w:cstheme="minorHAnsi"/>
        </w:rPr>
        <w:t xml:space="preserve">A kiemeltként definiált helyszínek felsorolása ingatlan-típusonként alább található. A lent definiált területeken kívül eső lokációk az említett ingatlantípusok esetében a nem kiemelt vagy külföld kategóriába tartoznak. </w:t>
      </w:r>
      <w:bookmarkEnd w:id="447"/>
    </w:p>
    <w:p w14:paraId="47DA7979" w14:textId="77777777" w:rsidR="00CF052D" w:rsidRPr="006C72EB" w:rsidRDefault="00CF052D" w:rsidP="00D20788">
      <w:pPr>
        <w:pStyle w:val="Listaszerbekezds"/>
        <w:numPr>
          <w:ilvl w:val="0"/>
          <w:numId w:val="0"/>
        </w:numPr>
        <w:spacing w:after="0"/>
        <w:ind w:left="360"/>
        <w:rPr>
          <w:rFonts w:asciiTheme="minorHAnsi" w:hAnsiTheme="minorHAnsi" w:cstheme="minorHAnsi"/>
        </w:rPr>
      </w:pPr>
    </w:p>
    <w:p w14:paraId="0AD1BC31" w14:textId="6D808AFF" w:rsidR="00CF052D" w:rsidRPr="006C72EB" w:rsidRDefault="00CF052D" w:rsidP="0099738F">
      <w:pPr>
        <w:spacing w:after="0"/>
        <w:rPr>
          <w:rFonts w:asciiTheme="minorHAnsi" w:hAnsiTheme="minorHAnsi" w:cstheme="minorHAnsi"/>
        </w:rPr>
      </w:pPr>
      <w:r w:rsidRPr="006C72EB">
        <w:rPr>
          <w:rFonts w:asciiTheme="minorHAnsi" w:hAnsiTheme="minorHAnsi" w:cstheme="minorHAnsi"/>
        </w:rPr>
        <w:t xml:space="preserve">Az egyes kereskedelmi ingatlan-típusok tekintetében az alábbiak szerint definiált lokációkat javasoljuk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(vagy elsődleges) elhelyezkedésként figyelembe venni a banki adatszolgáltatásokban. A lent definiált területeken kívül eső lokációk a </w:t>
      </w:r>
      <w:proofErr w:type="gramStart"/>
      <w:r w:rsidRPr="006C72EB">
        <w:rPr>
          <w:rFonts w:asciiTheme="minorHAnsi" w:hAnsiTheme="minorHAnsi" w:cstheme="minorHAnsi"/>
        </w:rPr>
        <w:t>non-</w:t>
      </w:r>
      <w:proofErr w:type="spellStart"/>
      <w:r w:rsidRPr="006C72EB">
        <w:rPr>
          <w:rFonts w:asciiTheme="minorHAnsi" w:hAnsiTheme="minorHAnsi" w:cstheme="minorHAnsi"/>
        </w:rPr>
        <w:t>prime</w:t>
      </w:r>
      <w:proofErr w:type="spellEnd"/>
      <w:proofErr w:type="gramEnd"/>
      <w:r w:rsidRPr="006C72EB">
        <w:rPr>
          <w:rFonts w:asciiTheme="minorHAnsi" w:hAnsiTheme="minorHAnsi" w:cstheme="minorHAnsi"/>
        </w:rPr>
        <w:t xml:space="preserve"> (nem elsődleges) kategóriába tartoznak.</w:t>
      </w:r>
    </w:p>
    <w:p w14:paraId="77573A44" w14:textId="77777777" w:rsidR="00DF42BC" w:rsidRPr="006C72EB" w:rsidRDefault="00DF42BC" w:rsidP="0099738F">
      <w:pPr>
        <w:spacing w:after="0"/>
        <w:rPr>
          <w:rFonts w:asciiTheme="minorHAnsi" w:hAnsiTheme="minorHAnsi" w:cstheme="minorHAnsi"/>
        </w:rPr>
      </w:pPr>
    </w:p>
    <w:p w14:paraId="2B2D5627" w14:textId="77777777" w:rsidR="00CF052D" w:rsidRPr="006C72EB" w:rsidRDefault="00CF052D" w:rsidP="0099738F">
      <w:pPr>
        <w:spacing w:after="0"/>
        <w:rPr>
          <w:rFonts w:asciiTheme="minorHAnsi" w:hAnsiTheme="minorHAnsi" w:cstheme="minorHAnsi"/>
          <w:b/>
          <w:u w:val="single"/>
        </w:rPr>
      </w:pPr>
      <w:proofErr w:type="spellStart"/>
      <w:r w:rsidRPr="006C72EB">
        <w:rPr>
          <w:rFonts w:asciiTheme="minorHAnsi" w:hAnsiTheme="minorHAnsi" w:cstheme="minorHAnsi"/>
          <w:b/>
          <w:u w:val="single"/>
        </w:rPr>
        <w:t>Prime</w:t>
      </w:r>
      <w:proofErr w:type="spellEnd"/>
      <w:r w:rsidRPr="006C72EB">
        <w:rPr>
          <w:rFonts w:asciiTheme="minorHAnsi" w:hAnsiTheme="minorHAnsi" w:cstheme="minorHAnsi"/>
          <w:b/>
          <w:u w:val="single"/>
        </w:rPr>
        <w:t xml:space="preserve"> elhelyezkedés definíciók ingatlan-típusonként:</w:t>
      </w:r>
    </w:p>
    <w:p w14:paraId="054EF269" w14:textId="77777777" w:rsidR="00CF052D" w:rsidRPr="006C72EB" w:rsidRDefault="00CF052D" w:rsidP="00D10776">
      <w:pPr>
        <w:pStyle w:val="Listaszerbekezds"/>
        <w:numPr>
          <w:ilvl w:val="0"/>
          <w:numId w:val="126"/>
        </w:numPr>
        <w:spacing w:after="0"/>
        <w:rPr>
          <w:rFonts w:asciiTheme="minorHAnsi" w:hAnsiTheme="minorHAnsi" w:cstheme="minorHAnsi"/>
          <w:b/>
        </w:rPr>
      </w:pPr>
      <w:r w:rsidRPr="006C72EB">
        <w:rPr>
          <w:rFonts w:asciiTheme="minorHAnsi" w:hAnsiTheme="minorHAnsi" w:cstheme="minorHAnsi"/>
          <w:b/>
        </w:rPr>
        <w:t>Iroda (irodaház):</w:t>
      </w:r>
    </w:p>
    <w:p w14:paraId="40B64A43" w14:textId="679CE098" w:rsidR="00CF052D" w:rsidRPr="006C72EB" w:rsidRDefault="00CF052D" w:rsidP="00D10776">
      <w:pPr>
        <w:pStyle w:val="Listaszerbekezds"/>
        <w:numPr>
          <w:ilvl w:val="0"/>
          <w:numId w:val="0"/>
        </w:numPr>
        <w:spacing w:after="0"/>
        <w:ind w:left="360"/>
        <w:rPr>
          <w:rFonts w:asciiTheme="minorHAnsi" w:hAnsiTheme="minorHAnsi" w:cstheme="minorHAnsi"/>
        </w:rPr>
      </w:pPr>
      <w:r w:rsidRPr="006C72EB">
        <w:rPr>
          <w:rFonts w:asciiTheme="minorHAnsi" w:hAnsiTheme="minorHAnsi" w:cstheme="minorHAnsi"/>
        </w:rPr>
        <w:t xml:space="preserve">Irodaházak esetében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az ingatlan, </w:t>
      </w:r>
      <w:bookmarkStart w:id="450" w:name="_Hlk58921758"/>
      <w:r w:rsidRPr="006C72EB">
        <w:rPr>
          <w:rFonts w:asciiTheme="minorHAnsi" w:hAnsiTheme="minorHAnsi" w:cstheme="minorHAnsi"/>
        </w:rPr>
        <w:t>ha Budapest következő irányítószám körzeteiben található</w:t>
      </w:r>
      <w:bookmarkEnd w:id="450"/>
      <w:r w:rsidRPr="006C72EB">
        <w:rPr>
          <w:rFonts w:asciiTheme="minorHAnsi" w:hAnsiTheme="minorHAnsi" w:cstheme="minorHAnsi"/>
        </w:rPr>
        <w:t>: 1011, 1012, 1013, 1014, 1015, 1016, 1024, 1027, 1051, 1052, 1053, 1054, 1055, 1056, 1061, 1062, 1063, 1064, 1065, 1066, 1067, 1068, 1071, 1072, 1073, 1074, 1075, 1076, 1077, 1078, 1081, 1082, 1083, 1084, 1085, 1086, 1088, 1089, 1092, 1093, 1094</w:t>
      </w:r>
      <w:r w:rsidR="005841B4" w:rsidRPr="006C72EB">
        <w:rPr>
          <w:rFonts w:asciiTheme="minorHAnsi" w:hAnsiTheme="minorHAnsi" w:cstheme="minorHAnsi"/>
        </w:rPr>
        <w:t>, 1095,</w:t>
      </w:r>
      <w:r w:rsidRPr="006C72EB">
        <w:rPr>
          <w:rFonts w:asciiTheme="minorHAnsi" w:hAnsiTheme="minorHAnsi" w:cstheme="minorHAnsi"/>
        </w:rPr>
        <w:t xml:space="preserve"> 1096, 1111, 1114, 1115, 1117, </w:t>
      </w:r>
      <w:r w:rsidR="005841B4" w:rsidRPr="006C72EB">
        <w:rPr>
          <w:rFonts w:asciiTheme="minorHAnsi" w:hAnsiTheme="minorHAnsi" w:cstheme="minorHAnsi"/>
        </w:rPr>
        <w:t xml:space="preserve">1118, 1119, </w:t>
      </w:r>
      <w:r w:rsidRPr="006C72EB">
        <w:rPr>
          <w:rFonts w:asciiTheme="minorHAnsi" w:hAnsiTheme="minorHAnsi" w:cstheme="minorHAnsi"/>
        </w:rPr>
        <w:t xml:space="preserve">1122, 1123, 1126, </w:t>
      </w:r>
      <w:r w:rsidR="005841B4" w:rsidRPr="006C72EB">
        <w:rPr>
          <w:rFonts w:asciiTheme="minorHAnsi" w:hAnsiTheme="minorHAnsi" w:cstheme="minorHAnsi"/>
        </w:rPr>
        <w:t xml:space="preserve">1131, </w:t>
      </w:r>
      <w:r w:rsidRPr="006C72EB">
        <w:rPr>
          <w:rFonts w:asciiTheme="minorHAnsi" w:hAnsiTheme="minorHAnsi" w:cstheme="minorHAnsi"/>
        </w:rPr>
        <w:t>1132, 1133, 1134, 1136, 1137, 1138, 1139.</w:t>
      </w:r>
    </w:p>
    <w:p w14:paraId="1377BBAF" w14:textId="77777777" w:rsidR="00CF052D" w:rsidRPr="006C72EB" w:rsidRDefault="00CF052D" w:rsidP="00D20788">
      <w:pPr>
        <w:pStyle w:val="Listaszerbekezds"/>
        <w:numPr>
          <w:ilvl w:val="0"/>
          <w:numId w:val="0"/>
        </w:numPr>
        <w:spacing w:after="0"/>
        <w:ind w:left="360"/>
        <w:rPr>
          <w:rFonts w:asciiTheme="minorHAnsi" w:hAnsiTheme="minorHAnsi" w:cstheme="minorHAnsi"/>
        </w:rPr>
      </w:pPr>
    </w:p>
    <w:p w14:paraId="7367EDBB" w14:textId="77777777" w:rsidR="00CF052D" w:rsidRPr="006C72EB" w:rsidRDefault="00CF052D" w:rsidP="00D10776">
      <w:pPr>
        <w:pStyle w:val="Listaszerbekezds"/>
        <w:numPr>
          <w:ilvl w:val="0"/>
          <w:numId w:val="127"/>
        </w:numPr>
        <w:spacing w:after="0"/>
        <w:rPr>
          <w:rFonts w:asciiTheme="minorHAnsi" w:hAnsiTheme="minorHAnsi" w:cstheme="minorHAnsi"/>
          <w:b/>
        </w:rPr>
      </w:pPr>
      <w:r w:rsidRPr="006C72EB">
        <w:rPr>
          <w:rFonts w:asciiTheme="minorHAnsi" w:hAnsiTheme="minorHAnsi" w:cstheme="minorHAnsi"/>
          <w:b/>
        </w:rPr>
        <w:t>Ipari park (ipari-logisztikai ingatlan, raktár):</w:t>
      </w:r>
    </w:p>
    <w:p w14:paraId="751811DF" w14:textId="77777777" w:rsidR="00CF052D" w:rsidRDefault="00CF052D" w:rsidP="00DF4380">
      <w:pPr>
        <w:spacing w:after="0"/>
        <w:ind w:left="360"/>
        <w:rPr>
          <w:rFonts w:asciiTheme="minorHAnsi" w:hAnsiTheme="minorHAnsi" w:cstheme="minorHAnsi"/>
        </w:rPr>
      </w:pPr>
      <w:r w:rsidRPr="00D10776">
        <w:rPr>
          <w:rFonts w:asciiTheme="minorHAnsi" w:hAnsiTheme="minorHAnsi" w:cstheme="minorHAnsi"/>
        </w:rPr>
        <w:t xml:space="preserve">Ipari-logisztikai ingatlanok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Magyarország következő irányítószám körzeteiben található: 1038, 1039, 1044, 1046, 1048, 1112, 1116, 1151, 1152, 1163, 1164, 1165, 1171, 1172, 1173, 1174, 1182, 1185, 1188, 1211, 1212, 1213, 1214, 1215, 1221, 1222, 1223, 1224, 1237, 1239, 2000, 2011, 2013, 2030, 2038, 2040, 2045, 2049, 2051, 2053, 2071, 2073, 2089, 2091, 2092, 2096, 2100, 2111, 2112, 2117, 2119, 2120, 2141, 2142, 2143, 2144, 2146, 2151, 2220, 2225, 2230, 2233, 2234, 2310, 2314, 2330, 2335, 2336, 2351, 2360, 2363, 2364, 2440, 2461.</w:t>
      </w:r>
    </w:p>
    <w:p w14:paraId="0153785E" w14:textId="77777777" w:rsidR="003F0F87" w:rsidRPr="00D10776" w:rsidRDefault="003F0F87" w:rsidP="00D10776">
      <w:pPr>
        <w:spacing w:after="0"/>
        <w:ind w:left="360"/>
        <w:rPr>
          <w:rFonts w:asciiTheme="minorHAnsi" w:hAnsiTheme="minorHAnsi" w:cstheme="minorHAnsi"/>
        </w:rPr>
      </w:pPr>
    </w:p>
    <w:p w14:paraId="37728A6E" w14:textId="77777777" w:rsidR="00CF052D" w:rsidRPr="006C72EB" w:rsidRDefault="00CF052D" w:rsidP="00D10776">
      <w:pPr>
        <w:pStyle w:val="Listaszerbekezds"/>
        <w:numPr>
          <w:ilvl w:val="0"/>
          <w:numId w:val="128"/>
        </w:numPr>
        <w:spacing w:after="0"/>
        <w:rPr>
          <w:rFonts w:asciiTheme="minorHAnsi" w:hAnsiTheme="minorHAnsi" w:cstheme="minorHAnsi"/>
          <w:b/>
        </w:rPr>
      </w:pPr>
      <w:r w:rsidRPr="006C72EB">
        <w:rPr>
          <w:rFonts w:asciiTheme="minorHAnsi" w:hAnsiTheme="minorHAnsi" w:cstheme="minorHAnsi"/>
          <w:b/>
        </w:rPr>
        <w:t>Kereskedelmi központ (bevásárlóközpont):</w:t>
      </w:r>
    </w:p>
    <w:p w14:paraId="40355F86" w14:textId="77777777" w:rsidR="00CF052D" w:rsidRDefault="00CF052D" w:rsidP="003F0F87">
      <w:pPr>
        <w:spacing w:after="0"/>
        <w:ind w:left="360"/>
        <w:rPr>
          <w:rFonts w:asciiTheme="minorHAnsi" w:hAnsiTheme="minorHAnsi" w:cstheme="minorHAnsi"/>
        </w:rPr>
      </w:pPr>
      <w:r w:rsidRPr="00D10776">
        <w:rPr>
          <w:rFonts w:asciiTheme="minorHAnsi" w:hAnsiTheme="minorHAnsi" w:cstheme="minorHAnsi"/>
        </w:rPr>
        <w:t xml:space="preserve">Kereskedelmi központok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az a következő </w:t>
      </w:r>
      <w:r w:rsidRPr="00D10776">
        <w:rPr>
          <w:rFonts w:asciiTheme="minorHAnsi" w:hAnsiTheme="minorHAnsi" w:cstheme="minorHAnsi"/>
          <w:b/>
        </w:rPr>
        <w:t>budapesti bevásárlóközpontok egyike:</w:t>
      </w:r>
      <w:r w:rsidRPr="00D10776">
        <w:rPr>
          <w:rFonts w:asciiTheme="minorHAnsi" w:hAnsiTheme="minorHAnsi" w:cstheme="minorHAnsi"/>
        </w:rPr>
        <w:t xml:space="preserve"> </w:t>
      </w:r>
      <w:proofErr w:type="spellStart"/>
      <w:r w:rsidRPr="00D10776">
        <w:rPr>
          <w:rFonts w:asciiTheme="minorHAnsi" w:hAnsiTheme="minorHAnsi" w:cstheme="minorHAnsi"/>
        </w:rPr>
        <w:t>Allee</w:t>
      </w:r>
      <w:proofErr w:type="spellEnd"/>
      <w:r w:rsidRPr="00D10776">
        <w:rPr>
          <w:rFonts w:asciiTheme="minorHAnsi" w:hAnsiTheme="minorHAnsi" w:cstheme="minorHAnsi"/>
        </w:rPr>
        <w:t xml:space="preserve">, Aréna Pláza, Árkád, Etele Pláza, </w:t>
      </w:r>
      <w:proofErr w:type="spellStart"/>
      <w:r w:rsidRPr="00D10776">
        <w:rPr>
          <w:rFonts w:asciiTheme="minorHAnsi" w:hAnsiTheme="minorHAnsi" w:cstheme="minorHAnsi"/>
        </w:rPr>
        <w:t>Mammut</w:t>
      </w:r>
      <w:proofErr w:type="spellEnd"/>
      <w:r w:rsidRPr="00D10776">
        <w:rPr>
          <w:rFonts w:asciiTheme="minorHAnsi" w:hAnsiTheme="minorHAnsi" w:cstheme="minorHAnsi"/>
        </w:rPr>
        <w:t xml:space="preserve">, </w:t>
      </w:r>
      <w:proofErr w:type="spellStart"/>
      <w:r w:rsidRPr="00D10776">
        <w:rPr>
          <w:rFonts w:asciiTheme="minorHAnsi" w:hAnsiTheme="minorHAnsi" w:cstheme="minorHAnsi"/>
        </w:rPr>
        <w:t>MOM</w:t>
      </w:r>
      <w:proofErr w:type="spellEnd"/>
      <w:r w:rsidRPr="00D10776">
        <w:rPr>
          <w:rFonts w:asciiTheme="minorHAnsi" w:hAnsiTheme="minorHAnsi" w:cstheme="minorHAnsi"/>
        </w:rPr>
        <w:t xml:space="preserve"> Park, West End City Center.</w:t>
      </w:r>
    </w:p>
    <w:p w14:paraId="5A1FEC6F" w14:textId="77777777" w:rsidR="003F0F87" w:rsidRPr="00D10776" w:rsidRDefault="003F0F87" w:rsidP="00D10776">
      <w:pPr>
        <w:spacing w:after="0"/>
        <w:ind w:left="360"/>
        <w:rPr>
          <w:rFonts w:asciiTheme="minorHAnsi" w:hAnsiTheme="minorHAnsi" w:cstheme="minorHAnsi"/>
        </w:rPr>
      </w:pPr>
    </w:p>
    <w:p w14:paraId="5A9E6F0B" w14:textId="77777777" w:rsidR="00CF052D" w:rsidRPr="006C72EB" w:rsidRDefault="00CF052D" w:rsidP="00D10776">
      <w:pPr>
        <w:pStyle w:val="Listaszerbekezds"/>
        <w:numPr>
          <w:ilvl w:val="0"/>
          <w:numId w:val="129"/>
        </w:numPr>
        <w:spacing w:after="0"/>
        <w:rPr>
          <w:rFonts w:asciiTheme="minorHAnsi" w:hAnsiTheme="minorHAnsi" w:cstheme="minorHAnsi"/>
          <w:b/>
        </w:rPr>
      </w:pPr>
      <w:r w:rsidRPr="006C72EB">
        <w:rPr>
          <w:rFonts w:asciiTheme="minorHAnsi" w:hAnsiTheme="minorHAnsi" w:cstheme="minorHAnsi"/>
          <w:b/>
        </w:rPr>
        <w:t>Üzlethelyiség:</w:t>
      </w:r>
    </w:p>
    <w:p w14:paraId="0A3238E9" w14:textId="6F38D40E" w:rsidR="00CF052D" w:rsidRDefault="00CF052D" w:rsidP="003F0F87">
      <w:pPr>
        <w:spacing w:after="0"/>
        <w:ind w:left="360"/>
        <w:rPr>
          <w:rFonts w:asciiTheme="minorHAnsi" w:hAnsiTheme="minorHAnsi" w:cstheme="minorHAnsi"/>
          <w:b/>
        </w:rPr>
      </w:pPr>
      <w:r w:rsidRPr="00D10776">
        <w:rPr>
          <w:rFonts w:asciiTheme="minorHAnsi" w:hAnsiTheme="minorHAnsi" w:cstheme="minorHAnsi"/>
        </w:rPr>
        <w:t xml:space="preserve">Üzlethelyiségek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w:t>
      </w:r>
      <w:r w:rsidRPr="00D10776">
        <w:rPr>
          <w:rFonts w:asciiTheme="minorHAnsi" w:hAnsiTheme="minorHAnsi" w:cstheme="minorHAnsi"/>
          <w:b/>
        </w:rPr>
        <w:t>Budapest V. kerületé</w:t>
      </w:r>
      <w:r w:rsidRPr="00D10776">
        <w:rPr>
          <w:rFonts w:asciiTheme="minorHAnsi" w:hAnsiTheme="minorHAnsi" w:cstheme="minorHAnsi"/>
        </w:rPr>
        <w:t>ben vagy</w:t>
      </w:r>
      <w:r w:rsidRPr="00D10776">
        <w:rPr>
          <w:rFonts w:asciiTheme="minorHAnsi" w:hAnsiTheme="minorHAnsi" w:cstheme="minorHAnsi"/>
          <w:b/>
        </w:rPr>
        <w:t xml:space="preserve"> a VI. kerület Budapest Andrássy út 1-49., illetve 2-48. házszámokkal megadott területén</w:t>
      </w:r>
      <w:r w:rsidRPr="00D10776">
        <w:rPr>
          <w:rFonts w:asciiTheme="minorHAnsi" w:hAnsiTheme="minorHAnsi" w:cstheme="minorHAnsi"/>
        </w:rPr>
        <w:t xml:space="preserve"> található</w:t>
      </w:r>
      <w:r w:rsidRPr="00D10776">
        <w:rPr>
          <w:rFonts w:asciiTheme="minorHAnsi" w:hAnsiTheme="minorHAnsi" w:cstheme="minorHAnsi"/>
          <w:b/>
        </w:rPr>
        <w:t>.</w:t>
      </w:r>
    </w:p>
    <w:p w14:paraId="507A244D" w14:textId="77777777" w:rsidR="003F0F87" w:rsidRPr="00D10776" w:rsidRDefault="003F0F87" w:rsidP="00D10776">
      <w:pPr>
        <w:spacing w:after="0"/>
        <w:ind w:left="360"/>
        <w:rPr>
          <w:rFonts w:asciiTheme="minorHAnsi" w:hAnsiTheme="minorHAnsi" w:cstheme="minorHAnsi"/>
          <w:b/>
        </w:rPr>
      </w:pPr>
    </w:p>
    <w:p w14:paraId="43BE0482" w14:textId="77777777" w:rsidR="00CF052D" w:rsidRPr="006C72EB" w:rsidRDefault="00CF052D" w:rsidP="00D10776">
      <w:pPr>
        <w:pStyle w:val="Listaszerbekezds"/>
        <w:numPr>
          <w:ilvl w:val="0"/>
          <w:numId w:val="130"/>
        </w:numPr>
        <w:spacing w:after="0"/>
        <w:rPr>
          <w:rFonts w:asciiTheme="minorHAnsi" w:hAnsiTheme="minorHAnsi" w:cstheme="minorHAnsi"/>
          <w:b/>
        </w:rPr>
      </w:pPr>
      <w:r w:rsidRPr="006C72EB">
        <w:rPr>
          <w:rFonts w:asciiTheme="minorHAnsi" w:hAnsiTheme="minorHAnsi" w:cstheme="minorHAnsi"/>
          <w:b/>
        </w:rPr>
        <w:t>Szálloda:</w:t>
      </w:r>
    </w:p>
    <w:p w14:paraId="6BBFBC1A" w14:textId="77777777" w:rsidR="00CF052D" w:rsidRPr="00D10776" w:rsidRDefault="00CF052D" w:rsidP="00D10776">
      <w:pPr>
        <w:spacing w:after="0"/>
        <w:ind w:left="360"/>
        <w:rPr>
          <w:rFonts w:asciiTheme="minorHAnsi" w:hAnsiTheme="minorHAnsi" w:cstheme="minorHAnsi"/>
        </w:rPr>
      </w:pPr>
      <w:r w:rsidRPr="00D10776">
        <w:rPr>
          <w:rFonts w:asciiTheme="minorHAnsi" w:hAnsiTheme="minorHAnsi" w:cstheme="minorHAnsi"/>
        </w:rPr>
        <w:t xml:space="preserve">Szállodák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w:t>
      </w:r>
      <w:r w:rsidRPr="00D10776">
        <w:rPr>
          <w:rFonts w:asciiTheme="minorHAnsi" w:hAnsiTheme="minorHAnsi" w:cstheme="minorHAnsi"/>
          <w:b/>
        </w:rPr>
        <w:t>Budapest I, V, VI, VII kerületeiben</w:t>
      </w:r>
      <w:r w:rsidRPr="00D10776">
        <w:rPr>
          <w:rFonts w:asciiTheme="minorHAnsi" w:hAnsiTheme="minorHAnsi" w:cstheme="minorHAnsi"/>
        </w:rPr>
        <w:t xml:space="preserve"> vagy a turisztikai térségek meghatározásáról szóló 429/2020. (IX. 14.) számú kormányrendelet szerinti</w:t>
      </w:r>
      <w:r w:rsidRPr="00D10776">
        <w:rPr>
          <w:rFonts w:asciiTheme="minorHAnsi" w:hAnsiTheme="minorHAnsi" w:cstheme="minorHAnsi"/>
          <w:b/>
        </w:rPr>
        <w:t xml:space="preserve"> Balaton turisztikai térség</w:t>
      </w:r>
      <w:r w:rsidRPr="00D10776">
        <w:rPr>
          <w:rFonts w:asciiTheme="minorHAnsi" w:hAnsiTheme="minorHAnsi" w:cstheme="minorHAnsi"/>
        </w:rPr>
        <w:t xml:space="preserve"> településén található.</w:t>
      </w:r>
    </w:p>
    <w:p w14:paraId="312C9DF2" w14:textId="77777777" w:rsidR="003F0F87" w:rsidRDefault="003F0F87" w:rsidP="00D10776">
      <w:pPr>
        <w:pStyle w:val="Listaszerbekezds"/>
        <w:numPr>
          <w:ilvl w:val="0"/>
          <w:numId w:val="0"/>
        </w:numPr>
        <w:spacing w:after="0"/>
        <w:ind w:left="360"/>
        <w:rPr>
          <w:rFonts w:asciiTheme="minorHAnsi" w:hAnsiTheme="minorHAnsi" w:cstheme="minorHAnsi"/>
          <w:b/>
        </w:rPr>
      </w:pPr>
    </w:p>
    <w:p w14:paraId="35A01939" w14:textId="2EBD59D9" w:rsidR="00CF052D" w:rsidRPr="006C72EB" w:rsidRDefault="00CF052D" w:rsidP="00D10776">
      <w:pPr>
        <w:pStyle w:val="Listaszerbekezds"/>
        <w:numPr>
          <w:ilvl w:val="0"/>
          <w:numId w:val="131"/>
        </w:numPr>
        <w:spacing w:after="0"/>
        <w:rPr>
          <w:rFonts w:asciiTheme="minorHAnsi" w:hAnsiTheme="minorHAnsi" w:cstheme="minorHAnsi"/>
          <w:b/>
        </w:rPr>
      </w:pPr>
      <w:r w:rsidRPr="006C72EB">
        <w:rPr>
          <w:rFonts w:asciiTheme="minorHAnsi" w:hAnsiTheme="minorHAnsi" w:cstheme="minorHAnsi"/>
          <w:b/>
        </w:rPr>
        <w:t>Üdülő:</w:t>
      </w:r>
    </w:p>
    <w:p w14:paraId="59F46936" w14:textId="77777777" w:rsidR="00CF052D" w:rsidRDefault="00CF052D" w:rsidP="003F0F87">
      <w:pPr>
        <w:spacing w:after="0"/>
        <w:ind w:left="360"/>
        <w:rPr>
          <w:rFonts w:asciiTheme="minorHAnsi" w:hAnsiTheme="minorHAnsi" w:cstheme="minorHAnsi"/>
        </w:rPr>
      </w:pPr>
      <w:r w:rsidRPr="00D10776">
        <w:rPr>
          <w:rFonts w:asciiTheme="minorHAnsi" w:hAnsiTheme="minorHAnsi" w:cstheme="minorHAnsi"/>
        </w:rPr>
        <w:t xml:space="preserve">Értelmezés: cég tulajdonában álló, saját célra (csapatépítés, oktatás, rekreáció) használt ingatlan. Üdülők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a turisztikai térségek meghatározásáról szóló 429/2020. (IX. 14.) számú kormányrendelet szerinti</w:t>
      </w:r>
      <w:r w:rsidRPr="00D10776">
        <w:rPr>
          <w:rFonts w:asciiTheme="minorHAnsi" w:hAnsiTheme="minorHAnsi" w:cstheme="minorHAnsi"/>
          <w:b/>
        </w:rPr>
        <w:t xml:space="preserve"> Balaton turisztikai térség</w:t>
      </w:r>
      <w:r w:rsidRPr="00D10776">
        <w:rPr>
          <w:rFonts w:asciiTheme="minorHAnsi" w:hAnsiTheme="minorHAnsi" w:cstheme="minorHAnsi"/>
        </w:rPr>
        <w:t xml:space="preserve"> településén található.</w:t>
      </w:r>
    </w:p>
    <w:p w14:paraId="4A57A578" w14:textId="77777777" w:rsidR="003F0F87" w:rsidRPr="00D10776" w:rsidRDefault="003F0F87" w:rsidP="00D10776">
      <w:pPr>
        <w:spacing w:after="0"/>
        <w:ind w:left="360"/>
        <w:rPr>
          <w:rFonts w:asciiTheme="minorHAnsi" w:hAnsiTheme="minorHAnsi" w:cstheme="minorHAnsi"/>
        </w:rPr>
      </w:pPr>
    </w:p>
    <w:p w14:paraId="10751DBA" w14:textId="77777777" w:rsidR="00CF052D" w:rsidRPr="006C72EB" w:rsidRDefault="00CF052D" w:rsidP="00D10776">
      <w:pPr>
        <w:pStyle w:val="Listaszerbekezds"/>
        <w:numPr>
          <w:ilvl w:val="0"/>
          <w:numId w:val="132"/>
        </w:numPr>
        <w:spacing w:after="0"/>
        <w:rPr>
          <w:rFonts w:asciiTheme="minorHAnsi" w:hAnsiTheme="minorHAnsi" w:cstheme="minorHAnsi"/>
          <w:b/>
        </w:rPr>
      </w:pPr>
      <w:r w:rsidRPr="006C72EB">
        <w:rPr>
          <w:rFonts w:asciiTheme="minorHAnsi" w:hAnsiTheme="minorHAnsi" w:cstheme="minorHAnsi"/>
          <w:b/>
        </w:rPr>
        <w:t>Lakópark, több lakás építése:</w:t>
      </w:r>
    </w:p>
    <w:p w14:paraId="78022BA1" w14:textId="77777777" w:rsidR="00CF052D" w:rsidRDefault="00CF052D" w:rsidP="003F0F87">
      <w:pPr>
        <w:spacing w:after="0"/>
        <w:ind w:left="360"/>
        <w:rPr>
          <w:rFonts w:asciiTheme="minorHAnsi" w:hAnsiTheme="minorHAnsi" w:cstheme="minorHAnsi"/>
        </w:rPr>
      </w:pP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 lakásprojekt, ha </w:t>
      </w:r>
      <w:r w:rsidRPr="00D10776">
        <w:rPr>
          <w:rFonts w:asciiTheme="minorHAnsi" w:hAnsiTheme="minorHAnsi" w:cstheme="minorHAnsi"/>
          <w:b/>
        </w:rPr>
        <w:t>Budapest I, II, V, VI, VII, XII kerületeiben</w:t>
      </w:r>
      <w:r w:rsidRPr="00D10776">
        <w:rPr>
          <w:rFonts w:asciiTheme="minorHAnsi" w:hAnsiTheme="minorHAnsi" w:cstheme="minorHAnsi"/>
        </w:rPr>
        <w:t>, továbbá a III, IX, XI, XIII kerületek következő irányítószámú körzeteiben találhatók: 1033, 1036, 1092, 1093, 1111, 1114, 1117, 1118, 1132, 1133, 1136, 1137, 1138.</w:t>
      </w:r>
    </w:p>
    <w:p w14:paraId="3FD756B2" w14:textId="77777777" w:rsidR="003F0F87" w:rsidRPr="00D10776" w:rsidRDefault="003F0F87" w:rsidP="00D10776">
      <w:pPr>
        <w:spacing w:after="0"/>
        <w:ind w:left="360"/>
        <w:rPr>
          <w:rFonts w:asciiTheme="minorHAnsi" w:hAnsiTheme="minorHAnsi" w:cstheme="minorHAnsi"/>
        </w:rPr>
      </w:pPr>
    </w:p>
    <w:p w14:paraId="0650AF23" w14:textId="77777777" w:rsidR="00CF052D" w:rsidRPr="006C72EB" w:rsidRDefault="00CF052D" w:rsidP="00D10776">
      <w:pPr>
        <w:pStyle w:val="Listaszerbekezds"/>
        <w:numPr>
          <w:ilvl w:val="0"/>
          <w:numId w:val="133"/>
        </w:numPr>
        <w:spacing w:after="0"/>
        <w:rPr>
          <w:rFonts w:asciiTheme="minorHAnsi" w:hAnsiTheme="minorHAnsi" w:cstheme="minorHAnsi"/>
          <w:b/>
        </w:rPr>
      </w:pPr>
      <w:r w:rsidRPr="006C72EB">
        <w:rPr>
          <w:rFonts w:asciiTheme="minorHAnsi" w:hAnsiTheme="minorHAnsi" w:cstheme="minorHAnsi"/>
          <w:b/>
        </w:rPr>
        <w:t>Társasházi lakás:</w:t>
      </w:r>
    </w:p>
    <w:p w14:paraId="605B77B4" w14:textId="47BD8C02" w:rsidR="00CF052D" w:rsidRPr="00D10776" w:rsidRDefault="00CF052D" w:rsidP="00D10776">
      <w:pPr>
        <w:spacing w:after="0"/>
        <w:ind w:left="360"/>
        <w:rPr>
          <w:rFonts w:asciiTheme="minorHAnsi" w:hAnsiTheme="minorHAnsi" w:cstheme="minorHAnsi"/>
        </w:rPr>
      </w:pP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 társasházi lakás, ha </w:t>
      </w:r>
      <w:r w:rsidRPr="00D10776">
        <w:rPr>
          <w:rFonts w:asciiTheme="minorHAnsi" w:hAnsiTheme="minorHAnsi" w:cstheme="minorHAnsi"/>
          <w:b/>
        </w:rPr>
        <w:t>Budapest I, II, V, VI, VII, XII kerületeiben,</w:t>
      </w:r>
      <w:r w:rsidRPr="00D10776">
        <w:rPr>
          <w:rFonts w:asciiTheme="minorHAnsi" w:hAnsiTheme="minorHAnsi" w:cstheme="minorHAnsi"/>
        </w:rPr>
        <w:t xml:space="preserve"> továbbá a III, IX, XI, XIII kerületek következő irányítószámú körzeteiben találhatók: 1033, 1036, 1092, 1093, 1111, 1114, 1117, 1118, 1132, 1133, 1136, 1137, 1138.</w:t>
      </w:r>
    </w:p>
    <w:p w14:paraId="4DB1039D" w14:textId="1AE4848A" w:rsidR="002C1E76" w:rsidRPr="006C72EB" w:rsidRDefault="002C1E76" w:rsidP="00D20788">
      <w:pPr>
        <w:pStyle w:val="Listaszerbekezds"/>
        <w:numPr>
          <w:ilvl w:val="0"/>
          <w:numId w:val="0"/>
        </w:numPr>
        <w:spacing w:after="0"/>
        <w:ind w:left="360"/>
        <w:rPr>
          <w:rFonts w:asciiTheme="minorHAnsi" w:hAnsiTheme="minorHAnsi" w:cstheme="minorHAnsi"/>
        </w:rPr>
      </w:pPr>
    </w:p>
    <w:p w14:paraId="1DBC4F74" w14:textId="49FEFD36" w:rsidR="00DF42BC" w:rsidRPr="006C72EB" w:rsidRDefault="00DF42BC" w:rsidP="00DF42BC">
      <w:pPr>
        <w:spacing w:after="0"/>
      </w:pPr>
      <w:r w:rsidRPr="006C72EB">
        <w:rPr>
          <w:rFonts w:asciiTheme="minorHAnsi" w:hAnsiTheme="minorHAnsi" w:cstheme="minorHAnsi"/>
        </w:rPr>
        <w:t>Az ingatlan típus meghatározásánál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xml:space="preserve">) </w:t>
      </w:r>
      <w:r w:rsidRPr="006C72EB">
        <w:t>az ingatlan</w:t>
      </w:r>
      <w:r w:rsidR="000A4932" w:rsidRPr="006C72EB">
        <w:t>-</w:t>
      </w:r>
      <w:r w:rsidRPr="006C72EB">
        <w:t>nyilvántartás szerinti (tulajdoni lap I. részén található</w:t>
      </w:r>
      <w:r w:rsidR="00955194" w:rsidRPr="006C72EB">
        <w:t>)</w:t>
      </w:r>
      <w:r w:rsidRPr="006C72EB">
        <w:t xml:space="preserve">, az épület fő rendeltetésének megnevezése szerinti besorolást kérjük figyelembe venni. Amennyiben panzió az ingatlan típusa, azt kérjük a ’szálloda’ kategóriába besorolni. Akkor szükséges a ’kereskedelmi központ’ kategória alkalmazása, ha a teljes pláza (vagy pl. teljes hipermarket épület az üzletsorral együtt) építése/vásárlása </w:t>
      </w:r>
      <w:proofErr w:type="gramStart"/>
      <w:r w:rsidRPr="006C72EB">
        <w:t>a cél,</w:t>
      </w:r>
      <w:proofErr w:type="gramEnd"/>
      <w:r w:rsidRPr="006C72EB">
        <w:t xml:space="preserve"> vagy az a fedezet, a többi esetben az ’üzlethelység’ használatát kérjük.</w:t>
      </w:r>
    </w:p>
    <w:p w14:paraId="40C9B41E" w14:textId="77777777" w:rsidR="00DF42BC" w:rsidRPr="006C72EB" w:rsidRDefault="00DF42BC" w:rsidP="00DF42BC">
      <w:pPr>
        <w:spacing w:after="0"/>
        <w:rPr>
          <w:color w:val="0070C0"/>
        </w:rPr>
      </w:pPr>
    </w:p>
    <w:p w14:paraId="4BBD6831" w14:textId="34472766" w:rsidR="002C1E76" w:rsidRPr="006C72EB" w:rsidRDefault="002C1E76" w:rsidP="002C1E76">
      <w:pPr>
        <w:spacing w:after="0"/>
        <w:rPr>
          <w:rFonts w:asciiTheme="minorHAnsi" w:hAnsiTheme="minorHAnsi" w:cstheme="minorHAnsi"/>
        </w:rPr>
      </w:pPr>
      <w:r w:rsidRPr="006C72EB">
        <w:rPr>
          <w:rFonts w:asciiTheme="minorHAnsi" w:hAnsiTheme="minorHAnsi" w:cstheme="minorHAnsi"/>
        </w:rPr>
        <w:t>Ingatlan-portfolió finanszírozása esetében az alábbiak szerint kell eljárni az elhelyezkedés meghatározásakor:</w:t>
      </w:r>
    </w:p>
    <w:p w14:paraId="4B561BCE" w14:textId="77777777" w:rsidR="002C1E76" w:rsidRPr="006C72EB" w:rsidRDefault="002C1E76" w:rsidP="002C1E76">
      <w:pPr>
        <w:rPr>
          <w:rFonts w:eastAsia="Times New Roman"/>
        </w:rPr>
      </w:pPr>
      <w:r w:rsidRPr="006C72EB">
        <w:rPr>
          <w:rFonts w:eastAsia="Times New Roman"/>
        </w:rPr>
        <w:t xml:space="preserve">Amennyiben meghatározható a legnagyobb értékű ingatlan a portfolióban, akkor kérjük annak elhelyezkedését megadni. Amennyiben nem ez a helyzet, akkor az alábbi sorrend </w:t>
      </w:r>
      <w:proofErr w:type="gramStart"/>
      <w:r w:rsidRPr="006C72EB">
        <w:rPr>
          <w:rFonts w:eastAsia="Times New Roman"/>
        </w:rPr>
        <w:t>figyelembe vételével</w:t>
      </w:r>
      <w:proofErr w:type="gramEnd"/>
      <w:r w:rsidRPr="006C72EB">
        <w:rPr>
          <w:rFonts w:eastAsia="Times New Roman"/>
        </w:rPr>
        <w:t xml:space="preserve"> kérjük az elhelyezkedést jelenteni:</w:t>
      </w:r>
    </w:p>
    <w:p w14:paraId="41759BAE" w14:textId="2FD152D3" w:rsidR="002C1E76" w:rsidRPr="006C72EB" w:rsidRDefault="002C1E76" w:rsidP="002C1E76">
      <w:pPr>
        <w:pStyle w:val="Jegyzetszveg"/>
        <w:numPr>
          <w:ilvl w:val="1"/>
          <w:numId w:val="85"/>
        </w:numPr>
        <w:ind w:left="851" w:hanging="425"/>
        <w:rPr>
          <w:rFonts w:asciiTheme="minorHAnsi" w:hAnsiTheme="minorHAnsi" w:cstheme="minorHAnsi"/>
        </w:rPr>
      </w:pPr>
      <w:r w:rsidRPr="006C72EB">
        <w:rPr>
          <w:rFonts w:asciiTheme="minorHAnsi" w:hAnsiTheme="minorHAnsi" w:cstheme="minorHAnsi"/>
        </w:rPr>
        <w:t>a legnagyobb értékű fedezet helye szerint,</w:t>
      </w:r>
    </w:p>
    <w:p w14:paraId="57E246FD" w14:textId="52B786A2" w:rsidR="002C1E76" w:rsidRPr="006C72EB" w:rsidRDefault="002C1E76" w:rsidP="002C1E76">
      <w:pPr>
        <w:pStyle w:val="Jegyzetszveg"/>
        <w:numPr>
          <w:ilvl w:val="1"/>
          <w:numId w:val="85"/>
        </w:numPr>
        <w:ind w:left="851" w:hanging="425"/>
        <w:rPr>
          <w:rFonts w:asciiTheme="minorHAnsi" w:hAnsiTheme="minorHAnsi" w:cstheme="minorHAnsi"/>
        </w:rPr>
      </w:pPr>
      <w:r w:rsidRPr="006C72EB">
        <w:rPr>
          <w:rFonts w:asciiTheme="minorHAnsi" w:hAnsiTheme="minorHAnsi" w:cstheme="minorHAnsi"/>
        </w:rPr>
        <w:t xml:space="preserve">ha ez nem lehetséges, akkor a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 nem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ingatlanok ingatlanérték szerinti eloszlása alapján a nagyobb kategória jelentendő,</w:t>
      </w:r>
    </w:p>
    <w:p w14:paraId="1ECA3D84" w14:textId="6307A94D" w:rsidR="002C1E76" w:rsidRPr="006C72EB" w:rsidRDefault="002C1E76" w:rsidP="002C1E76">
      <w:pPr>
        <w:pStyle w:val="Listaszerbekezds"/>
        <w:numPr>
          <w:ilvl w:val="1"/>
          <w:numId w:val="85"/>
        </w:numPr>
        <w:ind w:left="851" w:hanging="425"/>
      </w:pPr>
      <w:r w:rsidRPr="006C72EB">
        <w:rPr>
          <w:rFonts w:asciiTheme="minorHAnsi" w:hAnsiTheme="minorHAnsi" w:cstheme="minorHAnsi"/>
        </w:rPr>
        <w:t>ha ez sem lehetséges, akkor bármelyik fedezet ingatlan elhelyezkedése szerint kérjük az ingatlan elhelyezkedését kódolni, a többi</w:t>
      </w:r>
      <w:r w:rsidRPr="006C72EB">
        <w:t xml:space="preserve"> </w:t>
      </w:r>
      <w:r w:rsidR="00EA7532" w:rsidRPr="006C72EB">
        <w:t>– az ügylethez fedezetként kapcsolódó - ingatlan</w:t>
      </w:r>
      <w:r w:rsidRPr="006C72EB">
        <w:t xml:space="preserve"> elhelyezkedése pedig</w:t>
      </w:r>
      <w:r w:rsidR="00EA7532" w:rsidRPr="006C72EB">
        <w:t>,</w:t>
      </w:r>
      <w:r w:rsidRPr="006C72EB">
        <w:t xml:space="preserve"> a fedezet táblából fog látszani.</w:t>
      </w:r>
    </w:p>
    <w:p w14:paraId="79BFB90E" w14:textId="77777777" w:rsidR="00CF052D" w:rsidRPr="00D20788" w:rsidRDefault="00CF052D" w:rsidP="00D20788">
      <w:pPr>
        <w:pStyle w:val="Listaszerbekezds"/>
        <w:numPr>
          <w:ilvl w:val="0"/>
          <w:numId w:val="0"/>
        </w:numPr>
        <w:spacing w:after="0"/>
        <w:ind w:left="360"/>
        <w:rPr>
          <w:rFonts w:asciiTheme="minorHAnsi" w:hAnsiTheme="minorHAnsi" w:cstheme="minorHAnsi"/>
        </w:rPr>
      </w:pPr>
    </w:p>
    <w:p w14:paraId="24DB9E1A" w14:textId="77777777" w:rsidR="00CF052D" w:rsidRPr="006C72EB" w:rsidRDefault="00CF052D" w:rsidP="00736766">
      <w:pPr>
        <w:pStyle w:val="Cmsor2"/>
        <w:rPr>
          <w:rFonts w:asciiTheme="minorHAnsi" w:hAnsiTheme="minorHAnsi" w:cstheme="minorHAnsi"/>
          <w:sz w:val="20"/>
          <w:szCs w:val="20"/>
        </w:rPr>
      </w:pPr>
      <w:bookmarkStart w:id="451" w:name="_Toc31359938"/>
      <w:r w:rsidRPr="006C72EB">
        <w:rPr>
          <w:rFonts w:asciiTheme="minorHAnsi" w:hAnsiTheme="minorHAnsi" w:cstheme="minorHAnsi"/>
          <w:sz w:val="20"/>
          <w:szCs w:val="20"/>
        </w:rPr>
        <w:t xml:space="preserve"> </w:t>
      </w:r>
      <w:bookmarkStart w:id="452" w:name="_Toc64967433"/>
      <w:bookmarkStart w:id="453" w:name="_Toc149902064"/>
      <w:bookmarkStart w:id="454" w:name="_Toc188019137"/>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TÁBLA kitöltésével kapcsolatos részletes előírások</w:t>
      </w:r>
      <w:bookmarkEnd w:id="451"/>
      <w:bookmarkEnd w:id="452"/>
      <w:bookmarkEnd w:id="453"/>
      <w:bookmarkEnd w:id="454"/>
    </w:p>
    <w:p w14:paraId="184D0D29" w14:textId="77777777" w:rsidR="00CF052D" w:rsidRPr="006C72EB" w:rsidRDefault="00CF052D" w:rsidP="00CF052D">
      <w:pPr>
        <w:rPr>
          <w:rFonts w:asciiTheme="minorHAnsi" w:hAnsiTheme="minorHAnsi" w:cstheme="minorHAnsi"/>
        </w:rPr>
      </w:pPr>
    </w:p>
    <w:p w14:paraId="5EFE9CD5" w14:textId="77777777" w:rsidR="00CF052D" w:rsidRPr="006C72EB" w:rsidRDefault="00CF052D" w:rsidP="00702533">
      <w:pPr>
        <w:spacing w:after="0"/>
        <w:rPr>
          <w:rFonts w:asciiTheme="minorHAnsi" w:hAnsiTheme="minorHAnsi" w:cstheme="minorHAnsi"/>
        </w:rPr>
      </w:pPr>
      <w:r w:rsidRPr="006C72EB">
        <w:rPr>
          <w:rFonts w:asciiTheme="minorHAnsi" w:hAnsiTheme="minorHAnsi" w:cstheme="minorHAnsi"/>
        </w:rPr>
        <w:t>Hitelnyújtáskori adatok: minden 2021. július 1.-t követően megkötésre kerülő hitelszerződés esetén kötelező tölteni az adatokat, amennyiben a fenti feltételeknek megfelelnek.</w:t>
      </w:r>
    </w:p>
    <w:p w14:paraId="68D38765" w14:textId="77777777" w:rsidR="00CF052D" w:rsidRPr="006C72EB" w:rsidRDefault="00CF052D" w:rsidP="00702533">
      <w:pPr>
        <w:spacing w:after="0"/>
        <w:rPr>
          <w:rFonts w:asciiTheme="minorHAnsi" w:hAnsiTheme="minorHAnsi" w:cstheme="minorHAnsi"/>
        </w:rPr>
      </w:pPr>
      <w:r w:rsidRPr="006C72EB">
        <w:rPr>
          <w:rFonts w:asciiTheme="minorHAnsi" w:hAnsiTheme="minorHAnsi" w:cstheme="minorHAnsi"/>
        </w:rPr>
        <w:t>Aktuális adatok: akkor jelentendő adat, ha már történt igénybevétel adott instrumentumból függetlenül a hitelszerződés megkötésének dátumától, azaz a fenti feltételeknek megfelelő teljes állományra vonatkozóan kérjük jelenteni ezeket az adatokat. Az aktuális adatok tekintetében amennyiben rendelkezésre áll az adat, akkor negyedévente, de legalább évente szükséges az adatok frissítése. Az aktuális évre vonatkozó adatok számítása esetén (pl. éves kamatköltség, éves nettó bevétel, éves bérleti díj bevétel) a naptári évre számított adatokat szükséges megadni.</w:t>
      </w:r>
    </w:p>
    <w:p w14:paraId="15FE1CBD" w14:textId="77777777" w:rsidR="00CF052D" w:rsidRPr="006C72EB" w:rsidRDefault="00CF052D" w:rsidP="00702533">
      <w:pPr>
        <w:rPr>
          <w:rFonts w:asciiTheme="minorHAnsi" w:hAnsiTheme="minorHAnsi" w:cstheme="minorHAnsi"/>
        </w:rPr>
      </w:pPr>
      <w:r w:rsidRPr="006C72EB">
        <w:rPr>
          <w:rFonts w:asciiTheme="minorHAnsi" w:hAnsiTheme="minorHAnsi" w:cstheme="minorHAnsi"/>
        </w:rPr>
        <w:t xml:space="preserve">Az állományokra vonatkozó adatokat a megszűnés hónapjában is kérjük jelenteni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táblában.</w:t>
      </w:r>
    </w:p>
    <w:bookmarkEnd w:id="449"/>
    <w:p w14:paraId="50A1397A" w14:textId="77777777" w:rsidR="00CF052D" w:rsidRPr="006C72EB" w:rsidRDefault="00CF052D" w:rsidP="00CF052D">
      <w:pPr>
        <w:rPr>
          <w:rFonts w:asciiTheme="minorHAnsi" w:hAnsiTheme="minorHAnsi" w:cstheme="minorHAnsi"/>
        </w:rPr>
      </w:pPr>
    </w:p>
    <w:p w14:paraId="5426EDB6" w14:textId="77777777" w:rsidR="00CF052D" w:rsidRPr="006C72EB" w:rsidRDefault="00CF052D" w:rsidP="00CF052D">
      <w:pPr>
        <w:pStyle w:val="Cmsor3"/>
        <w:ind w:left="595" w:hanging="595"/>
        <w:rPr>
          <w:rFonts w:asciiTheme="minorHAnsi" w:hAnsiTheme="minorHAnsi" w:cstheme="minorHAnsi"/>
          <w:b/>
          <w:szCs w:val="20"/>
        </w:rPr>
      </w:pPr>
      <w:bookmarkStart w:id="455" w:name="_Toc64967434"/>
      <w:bookmarkStart w:id="456" w:name="_Toc149902065"/>
      <w:bookmarkStart w:id="457" w:name="_Toc188019138"/>
      <w:proofErr w:type="spellStart"/>
      <w:r w:rsidRPr="006C72EB">
        <w:rPr>
          <w:rFonts w:asciiTheme="minorHAnsi" w:hAnsiTheme="minorHAnsi" w:cstheme="minorHAnsi"/>
          <w:b/>
          <w:szCs w:val="20"/>
        </w:rPr>
        <w:t>LTV</w:t>
      </w:r>
      <w:proofErr w:type="spellEnd"/>
      <w:r w:rsidRPr="006C72EB">
        <w:rPr>
          <w:rFonts w:asciiTheme="minorHAnsi" w:hAnsiTheme="minorHAnsi" w:cstheme="minorHAnsi"/>
          <w:b/>
          <w:szCs w:val="20"/>
        </w:rPr>
        <w:t xml:space="preserve"> kalkuláció</w:t>
      </w:r>
      <w:bookmarkEnd w:id="455"/>
      <w:bookmarkEnd w:id="456"/>
      <w:bookmarkEnd w:id="457"/>
    </w:p>
    <w:p w14:paraId="747A4AA3" w14:textId="77777777" w:rsidR="00CF052D" w:rsidRPr="006C72EB" w:rsidRDefault="00CF052D" w:rsidP="00CF052D">
      <w:pPr>
        <w:rPr>
          <w:rFonts w:asciiTheme="minorHAnsi" w:hAnsiTheme="minorHAnsi" w:cstheme="minorHAnsi"/>
          <w:b/>
        </w:rPr>
      </w:pPr>
    </w:p>
    <w:p w14:paraId="128E4228" w14:textId="77777777" w:rsidR="00CF052D" w:rsidRPr="006C72EB" w:rsidRDefault="00CF052D" w:rsidP="0099738F">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kétféle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adat jelentését várja el.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-O </w:t>
      </w:r>
      <w:r w:rsidRPr="006C72EB">
        <w:rPr>
          <w:rFonts w:asciiTheme="minorHAnsi" w:hAnsiTheme="minorHAnsi" w:cstheme="minorHAnsi"/>
          <w:b/>
        </w:rPr>
        <w:t>eredeti</w:t>
      </w:r>
      <w:r w:rsidRPr="006C72EB">
        <w:rPr>
          <w:rFonts w:asciiTheme="minorHAnsi" w:hAnsiTheme="minorHAnsi" w:cstheme="minorHAnsi"/>
        </w:rPr>
        <w:t xml:space="preserve"> hitel-érték arányt az </w:t>
      </w:r>
      <w:proofErr w:type="spellStart"/>
      <w:r w:rsidRPr="006C72EB">
        <w:rPr>
          <w:rFonts w:asciiTheme="minorHAnsi" w:hAnsiTheme="minorHAnsi" w:cstheme="minorHAnsi"/>
        </w:rPr>
        <w:t>INSTR.HBIR_LTV_SZAZLK</w:t>
      </w:r>
      <w:proofErr w:type="spellEnd"/>
      <w:r w:rsidRPr="006C72EB">
        <w:rPr>
          <w:rFonts w:asciiTheme="minorHAnsi" w:hAnsiTheme="minorHAnsi" w:cstheme="minorHAnsi"/>
        </w:rPr>
        <w:t xml:space="preserve"> mezőben kérjük jelenteni minden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releváns ügylet tekintetében.</w:t>
      </w:r>
    </w:p>
    <w:p w14:paraId="768CC495" w14:textId="1BCA2059" w:rsidR="00CF052D" w:rsidRPr="006C72EB" w:rsidRDefault="00CF052D" w:rsidP="0099738F">
      <w:pPr>
        <w:spacing w:after="0"/>
        <w:rPr>
          <w:rFonts w:asciiTheme="minorHAnsi" w:eastAsia="Times New Roman" w:hAnsiTheme="minorHAnsi" w:cstheme="minorHAnsi"/>
          <w:i/>
        </w:rPr>
      </w:pPr>
      <w:r w:rsidRPr="006C72EB">
        <w:rPr>
          <w:rFonts w:asciiTheme="minorHAnsi" w:eastAsia="Times New Roman" w:hAnsiTheme="minorHAnsi" w:cstheme="minorHAnsi"/>
        </w:rPr>
        <w:t xml:space="preserve">Az </w:t>
      </w:r>
      <w:r w:rsidRPr="006C72EB">
        <w:rPr>
          <w:rFonts w:asciiTheme="minorHAnsi" w:eastAsia="Times New Roman" w:hAnsiTheme="minorHAnsi" w:cstheme="minorHAnsi"/>
          <w:b/>
        </w:rPr>
        <w:t>aktuális</w:t>
      </w:r>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 adat tekintetében az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tábla </w:t>
      </w:r>
      <w:proofErr w:type="spellStart"/>
      <w:r w:rsidRPr="006C72EB">
        <w:rPr>
          <w:rFonts w:asciiTheme="minorHAnsi" w:eastAsia="Times New Roman" w:hAnsiTheme="minorHAnsi" w:cstheme="minorHAnsi"/>
        </w:rPr>
        <w:t>ESRB.CRE_LTVC_SZAZLK</w:t>
      </w:r>
      <w:proofErr w:type="spellEnd"/>
      <w:r w:rsidRPr="006C72EB">
        <w:rPr>
          <w:rFonts w:asciiTheme="minorHAnsi" w:eastAsia="Times New Roman" w:hAnsiTheme="minorHAnsi" w:cstheme="minorHAnsi"/>
        </w:rPr>
        <w:t xml:space="preserve"> mezőjében ügyletszintű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-t kérünk jelenteni a módosított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ajánlás I. melléklet 1.4. pontja szerinti megközelítés szerint. Az aktuális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 kalkulációja során a hitelbírálatkori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-vel azonos alapelvek szerint kell eljárni jelen módszertani előírás </w:t>
      </w:r>
      <w:r w:rsidR="00462408" w:rsidRPr="006C72EB">
        <w:rPr>
          <w:rFonts w:eastAsia="Times New Roman"/>
        </w:rPr>
        <w:fldChar w:fldCharType="begin"/>
      </w:r>
      <w:r w:rsidR="00462408" w:rsidRPr="006C72EB">
        <w:rPr>
          <w:rFonts w:eastAsia="Times New Roman"/>
        </w:rPr>
        <w:instrText xml:space="preserve"> REF _Ref64967535 \r \h </w:instrText>
      </w:r>
      <w:r w:rsidR="00C06692" w:rsidRPr="006C72EB">
        <w:rPr>
          <w:rFonts w:eastAsia="Times New Roman"/>
        </w:rPr>
        <w:instrText xml:space="preserve"> \* MERGEFORMAT </w:instrText>
      </w:r>
      <w:r w:rsidR="00462408" w:rsidRPr="006C72EB">
        <w:rPr>
          <w:rFonts w:eastAsia="Times New Roman"/>
        </w:rPr>
      </w:r>
      <w:r w:rsidR="00462408" w:rsidRPr="006C72EB">
        <w:rPr>
          <w:rFonts w:eastAsia="Times New Roman"/>
        </w:rPr>
        <w:fldChar w:fldCharType="separate"/>
      </w:r>
      <w:r w:rsidR="00462408" w:rsidRPr="006C72EB">
        <w:rPr>
          <w:rFonts w:eastAsia="Times New Roman"/>
        </w:rPr>
        <w:t>1.5.3</w:t>
      </w:r>
      <w:r w:rsidR="00462408" w:rsidRPr="006C72EB">
        <w:rPr>
          <w:rFonts w:eastAsia="Times New Roman"/>
        </w:rPr>
        <w:fldChar w:fldCharType="end"/>
      </w:r>
      <w:r w:rsidR="00462408" w:rsidRPr="006C72EB">
        <w:rPr>
          <w:rFonts w:eastAsia="Times New Roman"/>
        </w:rPr>
        <w:t xml:space="preserve"> </w:t>
      </w:r>
      <w:r w:rsidR="00462408" w:rsidRPr="006C72EB">
        <w:rPr>
          <w:rFonts w:eastAsia="Times New Roman"/>
        </w:rPr>
        <w:fldChar w:fldCharType="begin"/>
      </w:r>
      <w:r w:rsidR="00462408" w:rsidRPr="006C72EB">
        <w:rPr>
          <w:rFonts w:eastAsia="Times New Roman"/>
        </w:rPr>
        <w:instrText xml:space="preserve"> REF _Ref64967538 \r \h </w:instrText>
      </w:r>
      <w:r w:rsidR="00C06692" w:rsidRPr="006C72EB">
        <w:rPr>
          <w:rFonts w:eastAsia="Times New Roman"/>
        </w:rPr>
        <w:instrText xml:space="preserve"> \* MERGEFORMAT </w:instrText>
      </w:r>
      <w:r w:rsidR="00462408" w:rsidRPr="006C72EB">
        <w:rPr>
          <w:rFonts w:eastAsia="Times New Roman"/>
        </w:rPr>
      </w:r>
      <w:r w:rsidR="00462408" w:rsidRPr="006C72EB">
        <w:rPr>
          <w:rFonts w:eastAsia="Times New Roman"/>
        </w:rPr>
        <w:fldChar w:fldCharType="separate"/>
      </w:r>
      <w:r w:rsidR="00462408" w:rsidRPr="006C72EB">
        <w:rPr>
          <w:rFonts w:eastAsia="Times New Roman"/>
        </w:rPr>
        <w:t>e)</w:t>
      </w:r>
      <w:r w:rsidR="00462408" w:rsidRPr="006C72EB">
        <w:rPr>
          <w:rFonts w:eastAsia="Times New Roman"/>
        </w:rPr>
        <w:fldChar w:fldCharType="end"/>
      </w:r>
      <w:r w:rsidR="00462408" w:rsidRPr="006C72EB">
        <w:rPr>
          <w:rFonts w:eastAsia="Times New Roman"/>
        </w:rPr>
        <w:t xml:space="preserve"> </w:t>
      </w:r>
      <w:r w:rsidRPr="006C72EB">
        <w:rPr>
          <w:rFonts w:eastAsia="Times New Roman"/>
        </w:rPr>
        <w:t>pontjában megadottaknak megfelelően.</w:t>
      </w:r>
      <w:r w:rsidR="0045158B" w:rsidRPr="006C72EB">
        <w:rPr>
          <w:rFonts w:eastAsia="Times New Roman"/>
        </w:rPr>
        <w:t xml:space="preserve"> Az </w:t>
      </w:r>
      <w:proofErr w:type="spellStart"/>
      <w:r w:rsidR="0045158B" w:rsidRPr="006C72EB">
        <w:rPr>
          <w:rFonts w:eastAsia="Times New Roman"/>
        </w:rPr>
        <w:t>LTV</w:t>
      </w:r>
      <w:proofErr w:type="spellEnd"/>
      <w:r w:rsidR="0045158B" w:rsidRPr="006C72EB">
        <w:rPr>
          <w:rFonts w:eastAsia="Times New Roman"/>
        </w:rPr>
        <w:t xml:space="preserve"> mutató meghatározásakor a fedezet ingatlan(ok) értékét kérjük figyelembe venni a mutató kalkulációjakor.</w:t>
      </w:r>
    </w:p>
    <w:p w14:paraId="115E6FFC" w14:textId="77777777" w:rsidR="00CF052D" w:rsidRPr="006C72EB" w:rsidRDefault="00CF052D" w:rsidP="00CF052D">
      <w:pPr>
        <w:rPr>
          <w:rFonts w:asciiTheme="minorHAnsi" w:hAnsiTheme="minorHAnsi" w:cstheme="minorHAnsi"/>
          <w:b/>
        </w:rPr>
      </w:pPr>
    </w:p>
    <w:p w14:paraId="6EFAC0BB" w14:textId="77777777" w:rsidR="00CF052D" w:rsidRPr="006C72EB" w:rsidRDefault="00CF052D" w:rsidP="00CF052D">
      <w:pPr>
        <w:pStyle w:val="Cmsor3"/>
        <w:ind w:left="595" w:hanging="595"/>
        <w:rPr>
          <w:rFonts w:asciiTheme="minorHAnsi" w:hAnsiTheme="minorHAnsi" w:cstheme="minorHAnsi"/>
          <w:b/>
          <w:szCs w:val="20"/>
        </w:rPr>
      </w:pPr>
      <w:bookmarkStart w:id="458" w:name="_Toc64967435"/>
      <w:bookmarkStart w:id="459" w:name="_Toc149902066"/>
      <w:bookmarkStart w:id="460" w:name="_Toc188019139"/>
      <w:proofErr w:type="spellStart"/>
      <w:r w:rsidRPr="006C72EB">
        <w:rPr>
          <w:rFonts w:asciiTheme="minorHAnsi" w:hAnsiTheme="minorHAnsi" w:cstheme="minorHAnsi"/>
          <w:b/>
          <w:szCs w:val="20"/>
        </w:rPr>
        <w:t>DSCR</w:t>
      </w:r>
      <w:proofErr w:type="spellEnd"/>
      <w:r w:rsidRPr="006C72EB">
        <w:rPr>
          <w:rFonts w:asciiTheme="minorHAnsi" w:hAnsiTheme="minorHAnsi" w:cstheme="minorHAnsi"/>
          <w:b/>
          <w:szCs w:val="20"/>
        </w:rPr>
        <w:t xml:space="preserve"> kalkuláció</w:t>
      </w:r>
      <w:bookmarkEnd w:id="458"/>
      <w:bookmarkEnd w:id="459"/>
      <w:bookmarkEnd w:id="460"/>
    </w:p>
    <w:p w14:paraId="24C0A9E4" w14:textId="77777777" w:rsidR="00CF052D" w:rsidRPr="006C72EB" w:rsidRDefault="00CF052D" w:rsidP="00CF052D">
      <w:pPr>
        <w:spacing w:after="0"/>
        <w:rPr>
          <w:rFonts w:asciiTheme="minorHAnsi" w:hAnsiTheme="minorHAnsi" w:cstheme="minorHAnsi"/>
          <w:b/>
        </w:rPr>
      </w:pPr>
    </w:p>
    <w:p w14:paraId="0E424F4C" w14:textId="4EA208F1"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Az adósságszolgálat-fedezeti mutató </w:t>
      </w:r>
      <w:r w:rsidRPr="006C72EB">
        <w:rPr>
          <w:rFonts w:asciiTheme="minorHAnsi" w:eastAsia="Times New Roman" w:hAnsiTheme="minorHAnsi" w:cstheme="minorHAnsi"/>
          <w:b/>
        </w:rPr>
        <w:t>eredeti</w:t>
      </w:r>
      <w:r w:rsidRPr="006C72EB">
        <w:rPr>
          <w:rFonts w:asciiTheme="minorHAnsi" w:eastAsia="Times New Roman" w:hAnsiTheme="minorHAnsi" w:cstheme="minorHAnsi"/>
        </w:rPr>
        <w:t xml:space="preserve"> értéke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-O) megmutatja, hogy az</w:t>
      </w:r>
      <w:r w:rsidRPr="006C72EB">
        <w:rPr>
          <w:rFonts w:asciiTheme="minorHAnsi" w:hAnsiTheme="minorHAnsi" w:cstheme="minorHAnsi"/>
        </w:rPr>
        <w:t xml:space="preserve"> adós </w:t>
      </w:r>
      <w:r w:rsidRPr="006C72EB">
        <w:rPr>
          <w:rFonts w:asciiTheme="minorHAnsi" w:eastAsia="Times New Roman" w:hAnsiTheme="minorHAnsi" w:cstheme="minorHAnsi"/>
        </w:rPr>
        <w:t xml:space="preserve">minden ismert, bármely hitelező által nyújtott, az ingatlan(ok) által fedezett (összes) kitettség adósságszolgálatát </w:t>
      </w:r>
      <w:r w:rsidRPr="006C72EB">
        <w:rPr>
          <w:rFonts w:asciiTheme="minorHAnsi" w:hAnsiTheme="minorHAnsi" w:cstheme="minorHAnsi"/>
        </w:rPr>
        <w:t>hány százalékban fedezi hitelnyújtáskori nettó éves bevétel</w:t>
      </w:r>
      <w:r w:rsidRPr="006C72EB">
        <w:rPr>
          <w:rFonts w:asciiTheme="minorHAnsi" w:eastAsia="Times New Roman" w:hAnsiTheme="minorHAnsi" w:cstheme="minorHAnsi"/>
        </w:rPr>
        <w:t xml:space="preserve">. A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-O értékét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w:t>
      </w:r>
      <w:proofErr w:type="spellStart"/>
      <w:r w:rsidRPr="006C72EB">
        <w:rPr>
          <w:rFonts w:asciiTheme="minorHAnsi" w:eastAsia="Times New Roman" w:hAnsiTheme="minorHAnsi" w:cstheme="minorHAnsi"/>
        </w:rPr>
        <w:t>INSTR.DSCR_SZAZLK</w:t>
      </w:r>
      <w:proofErr w:type="spellEnd"/>
      <w:r w:rsidRPr="006C72EB">
        <w:rPr>
          <w:rFonts w:asciiTheme="minorHAnsi" w:eastAsia="Times New Roman" w:hAnsiTheme="minorHAnsi" w:cstheme="minorHAnsi"/>
        </w:rPr>
        <w:t xml:space="preserve"> mezőkben kérjük jelenteni a 2021. július 1. napján vagy azt követően megkötött ’</w:t>
      </w:r>
      <w:proofErr w:type="spellStart"/>
      <w:r w:rsidRPr="006C72EB">
        <w:rPr>
          <w:rFonts w:asciiTheme="minorHAnsi" w:eastAsia="Times New Roman" w:hAnsiTheme="minorHAnsi" w:cstheme="minorHAnsi"/>
        </w:rPr>
        <w:t>ING_HIT</w:t>
      </w:r>
      <w:proofErr w:type="spellEnd"/>
      <w:r w:rsidRPr="006C72EB">
        <w:rPr>
          <w:rFonts w:asciiTheme="minorHAnsi" w:eastAsia="Times New Roman" w:hAnsiTheme="minorHAnsi" w:cstheme="minorHAnsi"/>
        </w:rPr>
        <w:t>’, vagy ’</w:t>
      </w:r>
      <w:proofErr w:type="spellStart"/>
      <w:r w:rsidRPr="006C72EB">
        <w:rPr>
          <w:rFonts w:asciiTheme="minorHAnsi" w:eastAsia="Times New Roman" w:hAnsiTheme="minorHAnsi" w:cstheme="minorHAnsi"/>
        </w:rPr>
        <w:t>ING_LIZ</w:t>
      </w:r>
      <w:proofErr w:type="spellEnd"/>
      <w:r w:rsidRPr="006C72EB">
        <w:rPr>
          <w:rFonts w:asciiTheme="minorHAnsi" w:eastAsia="Times New Roman" w:hAnsiTheme="minorHAnsi" w:cstheme="minorHAnsi"/>
        </w:rPr>
        <w:t xml:space="preserve">’ típusú </w:t>
      </w:r>
      <w:r w:rsidRPr="006A1972">
        <w:rPr>
          <w:rFonts w:asciiTheme="minorHAnsi" w:eastAsia="Times New Roman" w:hAnsiTheme="minorHAnsi" w:cstheme="minorHAnsi"/>
        </w:rPr>
        <w:t xml:space="preserve">instrumentumok </w:t>
      </w:r>
      <w:r w:rsidR="00D93C51" w:rsidRPr="006A1972">
        <w:t xml:space="preserve">és a 2019. december 1. napján vagy azt követően megkötött projekthitelek </w:t>
      </w:r>
      <w:r w:rsidR="00D93C51" w:rsidRPr="006C72EB">
        <w:rPr>
          <w:rFonts w:asciiTheme="minorHAnsi" w:eastAsia="Times New Roman" w:hAnsiTheme="minorHAnsi" w:cstheme="minorHAnsi"/>
        </w:rPr>
        <w:t>esetében</w:t>
      </w:r>
      <w:r w:rsidRPr="006C72EB">
        <w:rPr>
          <w:rFonts w:asciiTheme="minorHAnsi" w:eastAsia="Times New Roman" w:hAnsiTheme="minorHAnsi" w:cstheme="minorHAnsi"/>
        </w:rPr>
        <w:t>.</w:t>
      </w:r>
    </w:p>
    <w:p w14:paraId="20E8C451" w14:textId="77777777" w:rsidR="00CF052D" w:rsidRPr="006C72EB" w:rsidRDefault="00CF052D" w:rsidP="0099738F">
      <w:pPr>
        <w:spacing w:after="0"/>
        <w:rPr>
          <w:rFonts w:asciiTheme="minorHAnsi" w:eastAsia="Times New Roman" w:hAnsiTheme="minorHAnsi" w:cstheme="minorHAnsi"/>
        </w:rPr>
      </w:pPr>
    </w:p>
    <w:p w14:paraId="1CC029A0"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 mutató </w:t>
      </w:r>
      <w:r w:rsidRPr="006C72EB">
        <w:rPr>
          <w:rFonts w:asciiTheme="minorHAnsi" w:eastAsia="Times New Roman" w:hAnsiTheme="minorHAnsi" w:cstheme="minorHAnsi"/>
          <w:b/>
        </w:rPr>
        <w:t>aktuális</w:t>
      </w:r>
      <w:r w:rsidRPr="006C72EB">
        <w:rPr>
          <w:rFonts w:asciiTheme="minorHAnsi" w:eastAsia="Times New Roman" w:hAnsiTheme="minorHAnsi" w:cstheme="minorHAnsi"/>
        </w:rPr>
        <w:t xml:space="preserve"> értékének számításakor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-C = </w:t>
      </w:r>
      <w:proofErr w:type="spellStart"/>
      <w:r w:rsidRPr="006C72EB">
        <w:rPr>
          <w:rFonts w:asciiTheme="minorHAnsi" w:eastAsia="Times New Roman" w:hAnsiTheme="minorHAnsi" w:cstheme="minorHAnsi"/>
        </w:rPr>
        <w:t>ESRB.CRE_DSCRC_SZAZLK</w:t>
      </w:r>
      <w:proofErr w:type="spellEnd"/>
      <w:r w:rsidRPr="006C72EB">
        <w:rPr>
          <w:rFonts w:asciiTheme="minorHAnsi" w:eastAsia="Times New Roman" w:hAnsiTheme="minorHAnsi" w:cstheme="minorHAnsi"/>
        </w:rPr>
        <w:t>) a hitel(</w:t>
      </w:r>
      <w:proofErr w:type="spellStart"/>
      <w:r w:rsidRPr="006C72EB">
        <w:rPr>
          <w:rFonts w:asciiTheme="minorHAnsi" w:eastAsia="Times New Roman" w:hAnsiTheme="minorHAnsi" w:cstheme="minorHAnsi"/>
        </w:rPr>
        <w:t>ek</w:t>
      </w:r>
      <w:proofErr w:type="spellEnd"/>
      <w:r w:rsidRPr="006C72EB">
        <w:rPr>
          <w:rFonts w:asciiTheme="minorHAnsi" w:eastAsia="Times New Roman" w:hAnsiTheme="minorHAnsi" w:cstheme="minorHAnsi"/>
        </w:rPr>
        <w:t xml:space="preserve">) mögött fedezetként szolgáló ingatlan(ok) összesített nettó éves bérletidíj-bevételét – amennyiben ez az információ rendelkezésre áll - kérjük viszonyítani minden ismert, bármely hitelező által nyújtott, az ingatlan(ok) által fedezett (összes) kitettség adósságszolgálatához. Vagyis minden ügylethez egy aggregált, minden fedezetként szolgáló ingatlan éves bérleti díj bevételét és minden hitel adósságszolgálatát tükröző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-t kérünk jelenteni.</w:t>
      </w:r>
    </w:p>
    <w:p w14:paraId="13099C92" w14:textId="77777777" w:rsidR="00CF052D" w:rsidRPr="006C72EB" w:rsidRDefault="00CF052D" w:rsidP="0099738F">
      <w:pPr>
        <w:spacing w:after="0"/>
        <w:rPr>
          <w:rFonts w:asciiTheme="minorHAnsi" w:eastAsia="Times New Roman" w:hAnsiTheme="minorHAnsi" w:cstheme="minorHAnsi"/>
        </w:rPr>
      </w:pPr>
    </w:p>
    <w:p w14:paraId="72C83E6A"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Amennyiben a finanszírozott ingatlan tekintetében nem áll rendelkezésre a bérleti díjakból származó bevételre vonatkozó információ, úgy a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 kalkuláció esetén a számlálóban a hitel adósának éves árbevételét kell kimutatni a működési költségek és adók levonása után, azaz az alábbi képlet alkalmazandó a mutató számításakor:</w:t>
      </w:r>
    </w:p>
    <w:p w14:paraId="070F5D40" w14:textId="77777777" w:rsidR="00CF052D" w:rsidRPr="006C72EB" w:rsidRDefault="00CF052D" w:rsidP="0099738F">
      <w:pPr>
        <w:spacing w:after="0"/>
        <w:rPr>
          <w:rFonts w:asciiTheme="minorHAnsi" w:eastAsia="Times New Roman" w:hAnsiTheme="minorHAnsi" w:cstheme="minorHAnsi"/>
        </w:rPr>
      </w:pPr>
    </w:p>
    <w:p w14:paraId="737913B9" w14:textId="5E2458EC" w:rsidR="00CF052D" w:rsidRPr="006C72EB" w:rsidRDefault="005841B4" w:rsidP="005841B4">
      <w:pPr>
        <w:tabs>
          <w:tab w:val="center" w:pos="5116"/>
          <w:tab w:val="left" w:pos="8602"/>
        </w:tabs>
        <w:spacing w:after="0"/>
        <w:ind w:firstLine="709"/>
        <w:jc w:val="left"/>
        <w:rPr>
          <w:rFonts w:asciiTheme="minorHAnsi" w:eastAsia="Times New Roman" w:hAnsiTheme="minorHAnsi" w:cstheme="minorHAnsi"/>
          <w:b/>
        </w:rPr>
      </w:pPr>
      <w:r w:rsidRPr="006C72EB">
        <w:rPr>
          <w:rFonts w:asciiTheme="minorHAnsi" w:eastAsia="Times New Roman" w:hAnsiTheme="minorHAnsi" w:cstheme="minorHAnsi"/>
          <w:b/>
        </w:rPr>
        <w:tab/>
      </w:r>
      <w:r w:rsidR="00CF052D" w:rsidRPr="006C72EB">
        <w:rPr>
          <w:rFonts w:asciiTheme="minorHAnsi" w:eastAsia="Times New Roman" w:hAnsiTheme="minorHAnsi" w:cstheme="minorHAnsi"/>
          <w:b/>
        </w:rPr>
        <w:t>(A-B-(C))</w:t>
      </w:r>
      <w:r w:rsidRPr="006C72EB">
        <w:rPr>
          <w:rFonts w:asciiTheme="minorHAnsi" w:eastAsia="Times New Roman" w:hAnsiTheme="minorHAnsi" w:cstheme="minorHAnsi"/>
          <w:b/>
        </w:rPr>
        <w:tab/>
      </w:r>
    </w:p>
    <w:p w14:paraId="06F6983F" w14:textId="4FDBE298" w:rsidR="00CF052D" w:rsidRPr="006C72EB" w:rsidRDefault="00CF052D" w:rsidP="0099738F">
      <w:pPr>
        <w:spacing w:after="0"/>
        <w:ind w:left="3545"/>
        <w:jc w:val="left"/>
        <w:rPr>
          <w:rFonts w:asciiTheme="minorHAnsi" w:eastAsia="Times New Roman" w:hAnsiTheme="minorHAnsi" w:cstheme="minorHAnsi"/>
        </w:rPr>
      </w:pPr>
      <w:r w:rsidRPr="006C72EB">
        <w:rPr>
          <w:rFonts w:asciiTheme="minorHAnsi" w:eastAsia="Times New Roman" w:hAnsiTheme="minorHAnsi" w:cstheme="minorHAnsi"/>
          <w:b/>
          <w:noProof/>
        </w:rPr>
        <mc:AlternateContent>
          <mc:Choice Requires="wps">
            <w:drawing>
              <wp:anchor distT="0" distB="0" distL="114300" distR="114300" simplePos="0" relativeHeight="251658240" behindDoc="0" locked="0" layoutInCell="1" allowOverlap="1" wp14:anchorId="28791371" wp14:editId="6BAC6642">
                <wp:simplePos x="0" y="0"/>
                <wp:positionH relativeFrom="column">
                  <wp:posOffset>2758440</wp:posOffset>
                </wp:positionH>
                <wp:positionV relativeFrom="paragraph">
                  <wp:posOffset>92075</wp:posOffset>
                </wp:positionV>
                <wp:extent cx="1001395" cy="0"/>
                <wp:effectExtent l="9525" t="13335" r="8255" b="571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191950" id="_x0000_t32" coordsize="21600,21600" o:spt="32" o:oned="t" path="m,l21600,21600e" filled="f">
                <v:path arrowok="t" fillok="f" o:connecttype="none"/>
                <o:lock v:ext="edit" shapetype="t"/>
              </v:shapetype>
              <v:shape id="Straight Arrow Connector 19" o:spid="_x0000_s1026" type="#_x0000_t32" style="position:absolute;margin-left:217.2pt;margin-top:7.25pt;width:78.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9oHuAEAAFY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VltXnm5UU&#10;6uIroL4keuLwXeMoktFIDgSmH8IWnYsjRapyGTg+cEi0oL4kpKoO7421ebLWiamRN6vlKicwWtMm&#10;Zwpj6vdbS+IIaTfyl3uMnrdhhAfXZrBBQ/vtbAcw9sWOxa07S5PUSKvH9R7b044uksXhZZbnRUvb&#10;8faes19/h80fAAAA//8DAFBLAwQUAAYACAAAACEACdtdMN0AAAAJAQAADwAAAGRycy9kb3ducmV2&#10;LnhtbEyPwU6DQBCG7ya+w2ZMejF2AcFYZGmaJh482jbxumVHoGVnCbsU7NM7xoMeZ/4v/3xTrGfb&#10;iQsOvnWkIF5GIJAqZ1qqFRz2rw/PIHzQZHTnCBV8oYd1eXtT6Ny4id7xsgu14BLyuVbQhNDnUvqq&#10;Qav90vVInH26werA41BLM+iJy20nkyh6kla3xBca3eO2weq8G60C9GMWR5uVrQ9v1+n+I7mepn6v&#10;1OJu3ryACDiHPxh+9FkdSnY6upGMF52C9DFNGeUgzUAwkK2SGMTxdyHLQv7/oPwGAAD//wMAUEsB&#10;Ai0AFAAGAAgAAAAhALaDOJL+AAAA4QEAABMAAAAAAAAAAAAAAAAAAAAAAFtDb250ZW50X1R5cGVz&#10;XS54bWxQSwECLQAUAAYACAAAACEAOP0h/9YAAACUAQAACwAAAAAAAAAAAAAAAAAvAQAAX3JlbHMv&#10;LnJlbHNQSwECLQAUAAYACAAAACEAoFvaB7gBAABWAwAADgAAAAAAAAAAAAAAAAAuAgAAZHJzL2Uy&#10;b0RvYy54bWxQSwECLQAUAAYACAAAACEACdtdMN0AAAAJAQAADwAAAAAAAAAAAAAAAAASBAAAZHJz&#10;L2Rvd25yZXYueG1sUEsFBgAAAAAEAAQA8wAAABwFAAAAAA==&#10;"/>
            </w:pict>
          </mc:Fallback>
        </mc:AlternateContent>
      </w:r>
      <w:proofErr w:type="spellStart"/>
      <w:proofErr w:type="gramStart"/>
      <w:r w:rsidRPr="006C72EB">
        <w:rPr>
          <w:rFonts w:asciiTheme="minorHAnsi" w:eastAsia="Times New Roman" w:hAnsiTheme="minorHAnsi" w:cstheme="minorHAnsi"/>
          <w:b/>
        </w:rPr>
        <w:t>DSCR</w:t>
      </w:r>
      <w:proofErr w:type="spellEnd"/>
      <w:r w:rsidRPr="006C72EB">
        <w:rPr>
          <w:rFonts w:asciiTheme="minorHAnsi" w:eastAsia="Times New Roman" w:hAnsiTheme="minorHAnsi" w:cstheme="minorHAnsi"/>
          <w:b/>
        </w:rPr>
        <w:t xml:space="preserve">  =</w:t>
      </w:r>
      <w:proofErr w:type="gramEnd"/>
      <w:r w:rsidRPr="006C72EB">
        <w:rPr>
          <w:rFonts w:asciiTheme="minorHAnsi" w:eastAsia="Times New Roman" w:hAnsiTheme="minorHAnsi" w:cstheme="minorHAnsi"/>
          <w:b/>
        </w:rPr>
        <w:t xml:space="preserve">   </w:t>
      </w:r>
    </w:p>
    <w:p w14:paraId="3D3B5C10" w14:textId="77777777" w:rsidR="00CF052D" w:rsidRPr="006C72EB" w:rsidRDefault="00CF052D" w:rsidP="0099738F">
      <w:pPr>
        <w:spacing w:after="0"/>
        <w:ind w:left="4254"/>
        <w:rPr>
          <w:rFonts w:asciiTheme="minorHAnsi" w:eastAsia="Times New Roman" w:hAnsiTheme="minorHAnsi" w:cstheme="minorHAnsi"/>
          <w:b/>
        </w:rPr>
      </w:pPr>
      <w:r w:rsidRPr="006C72EB">
        <w:rPr>
          <w:rFonts w:asciiTheme="minorHAnsi" w:eastAsia="Times New Roman" w:hAnsiTheme="minorHAnsi" w:cstheme="minorHAnsi"/>
          <w:b/>
        </w:rPr>
        <w:t xml:space="preserve">            (</w:t>
      </w:r>
      <w:proofErr w:type="spellStart"/>
      <w:r w:rsidRPr="006C72EB">
        <w:rPr>
          <w:rFonts w:asciiTheme="minorHAnsi" w:eastAsia="Times New Roman" w:hAnsiTheme="minorHAnsi" w:cstheme="minorHAnsi"/>
          <w:b/>
        </w:rPr>
        <w:t>D+E</w:t>
      </w:r>
      <w:proofErr w:type="spellEnd"/>
      <w:r w:rsidRPr="006C72EB">
        <w:rPr>
          <w:rFonts w:asciiTheme="minorHAnsi" w:eastAsia="Times New Roman" w:hAnsiTheme="minorHAnsi" w:cstheme="minorHAnsi"/>
          <w:b/>
        </w:rPr>
        <w:t>)</w:t>
      </w:r>
    </w:p>
    <w:p w14:paraId="2947ADFA" w14:textId="77777777" w:rsidR="00CF052D" w:rsidRPr="006C72EB" w:rsidRDefault="00CF052D" w:rsidP="0099738F">
      <w:pPr>
        <w:spacing w:after="0"/>
        <w:rPr>
          <w:rFonts w:asciiTheme="minorHAnsi" w:eastAsia="Times New Roman" w:hAnsiTheme="minorHAnsi" w:cstheme="minorHAnsi"/>
          <w:b/>
        </w:rPr>
      </w:pPr>
    </w:p>
    <w:p w14:paraId="3DEA1355" w14:textId="77777777" w:rsidR="00CF052D" w:rsidRPr="006C72EB" w:rsidRDefault="00CF052D" w:rsidP="0099738F">
      <w:pPr>
        <w:spacing w:after="0"/>
        <w:rPr>
          <w:rFonts w:asciiTheme="minorHAnsi" w:eastAsia="Times New Roman" w:hAnsiTheme="minorHAnsi" w:cstheme="minorHAnsi"/>
          <w:b/>
        </w:rPr>
      </w:pPr>
      <w:r w:rsidRPr="006C72EB">
        <w:rPr>
          <w:rFonts w:asciiTheme="minorHAnsi" w:eastAsia="Times New Roman" w:hAnsiTheme="minorHAnsi" w:cstheme="minorHAnsi"/>
          <w:b/>
        </w:rPr>
        <w:t xml:space="preserve">ahol </w:t>
      </w:r>
    </w:p>
    <w:p w14:paraId="57F4709B"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A: </w:t>
      </w:r>
      <w:r w:rsidRPr="006C72EB">
        <w:rPr>
          <w:rFonts w:asciiTheme="minorHAnsi" w:eastAsia="Times New Roman" w:hAnsiTheme="minorHAnsi" w:cstheme="minorHAnsi"/>
        </w:rPr>
        <w:t xml:space="preserve">Éves árbevétel/ Ingatlan működtetéséből származó éves bevétel (Total </w:t>
      </w:r>
      <w:proofErr w:type="spellStart"/>
      <w:r w:rsidRPr="006C72EB">
        <w:rPr>
          <w:rFonts w:asciiTheme="minorHAnsi" w:eastAsia="Times New Roman" w:hAnsiTheme="minorHAnsi" w:cstheme="minorHAnsi"/>
        </w:rPr>
        <w:t>Incomes</w:t>
      </w:r>
      <w:proofErr w:type="spellEnd"/>
      <w:r w:rsidRPr="006C72EB">
        <w:rPr>
          <w:rFonts w:asciiTheme="minorHAnsi" w:eastAsia="Times New Roman" w:hAnsiTheme="minorHAnsi" w:cstheme="minorHAnsi"/>
        </w:rPr>
        <w:t>)</w:t>
      </w:r>
    </w:p>
    <w:p w14:paraId="5790C426"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B: </w:t>
      </w:r>
      <w:r w:rsidRPr="006C72EB">
        <w:rPr>
          <w:rFonts w:asciiTheme="minorHAnsi" w:eastAsia="Times New Roman" w:hAnsiTheme="minorHAnsi" w:cstheme="minorHAnsi"/>
        </w:rPr>
        <w:t>Éves üzemeltetési költségek, díjak, tulajdonos saját döntése alapján pótlólagos beruházások költsége (beleértve új bérlői kialakítások/felújítások) és egyéb át nem hárítható költségek, adók, díjak (</w:t>
      </w:r>
      <w:proofErr w:type="spellStart"/>
      <w:r w:rsidRPr="006C72EB">
        <w:rPr>
          <w:rFonts w:asciiTheme="minorHAnsi" w:eastAsia="Times New Roman" w:hAnsiTheme="minorHAnsi" w:cstheme="minorHAnsi"/>
        </w:rPr>
        <w:t>Operational</w:t>
      </w:r>
      <w:proofErr w:type="spellEnd"/>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Expenses</w:t>
      </w:r>
      <w:proofErr w:type="spellEnd"/>
      <w:r w:rsidRPr="006C72EB">
        <w:rPr>
          <w:rFonts w:asciiTheme="minorHAnsi" w:eastAsia="Times New Roman" w:hAnsiTheme="minorHAnsi" w:cstheme="minorHAnsi"/>
        </w:rPr>
        <w:t>)</w:t>
      </w:r>
    </w:p>
    <w:p w14:paraId="67C1B779"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(C: </w:t>
      </w:r>
      <w:r w:rsidRPr="006C72EB">
        <w:rPr>
          <w:rFonts w:asciiTheme="minorHAnsi" w:eastAsia="Times New Roman" w:hAnsiTheme="minorHAnsi" w:cstheme="minorHAnsi"/>
        </w:rPr>
        <w:t>Társasági adó (</w:t>
      </w:r>
      <w:proofErr w:type="spellStart"/>
      <w:r w:rsidRPr="006C72EB">
        <w:rPr>
          <w:rFonts w:asciiTheme="minorHAnsi" w:eastAsia="Times New Roman" w:hAnsiTheme="minorHAnsi" w:cstheme="minorHAnsi"/>
        </w:rPr>
        <w:t>Tax</w:t>
      </w:r>
      <w:proofErr w:type="spellEnd"/>
      <w:r w:rsidRPr="006C72EB">
        <w:rPr>
          <w:rFonts w:asciiTheme="minorHAnsi" w:eastAsia="Times New Roman" w:hAnsiTheme="minorHAnsi" w:cstheme="minorHAnsi"/>
        </w:rPr>
        <w:t>))</w:t>
      </w:r>
    </w:p>
    <w:p w14:paraId="0DA89CB7"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D + E: </w:t>
      </w:r>
      <w:r w:rsidRPr="006C72EB">
        <w:rPr>
          <w:rFonts w:asciiTheme="minorHAnsi" w:eastAsia="Times New Roman" w:hAnsiTheme="minorHAnsi" w:cstheme="minorHAnsi"/>
        </w:rPr>
        <w:t>Éves (tervezett) kamatfizetési és tőkefizetési kötelezettség (</w:t>
      </w:r>
      <w:proofErr w:type="spellStart"/>
      <w:r w:rsidRPr="006C72EB">
        <w:rPr>
          <w:rFonts w:asciiTheme="minorHAnsi" w:eastAsia="Times New Roman" w:hAnsiTheme="minorHAnsi" w:cstheme="minorHAnsi"/>
        </w:rPr>
        <w:t>Debt</w:t>
      </w:r>
      <w:proofErr w:type="spellEnd"/>
      <w:r w:rsidRPr="006C72EB">
        <w:rPr>
          <w:rFonts w:asciiTheme="minorHAnsi" w:eastAsia="Times New Roman" w:hAnsiTheme="minorHAnsi" w:cstheme="minorHAnsi"/>
        </w:rPr>
        <w:t xml:space="preserve"> service)</w:t>
      </w:r>
    </w:p>
    <w:p w14:paraId="1890C058"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 </w:t>
      </w:r>
    </w:p>
    <w:p w14:paraId="042FBBBA" w14:textId="5CADA070" w:rsidR="00CF052D" w:rsidRPr="006C72EB" w:rsidRDefault="00CF052D" w:rsidP="0099738F">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-C mutató kötelezően jelentendő minden az </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_Ref64964416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2.</w:t>
      </w:r>
      <w:r w:rsidR="001260EB">
        <w:rPr>
          <w:rFonts w:asciiTheme="minorHAnsi" w:hAnsiTheme="minorHAnsi" w:cstheme="minorHAnsi"/>
        </w:rPr>
        <w:t>4</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_Ref64964449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B</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_Ref64964404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i</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Pr="006C72EB">
        <w:rPr>
          <w:rFonts w:asciiTheme="minorHAnsi" w:hAnsiTheme="minorHAnsi" w:cstheme="minorHAnsi"/>
        </w:rPr>
        <w:t xml:space="preserve"> pontban szereplő instrumentum tekintetében, és amennyiben rendelkezésre áll, úgy az </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_Ref64964416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2.</w:t>
      </w:r>
      <w:r w:rsidR="00D27D92" w:rsidRPr="006C72EB">
        <w:rPr>
          <w:rFonts w:asciiTheme="minorHAnsi" w:hAnsiTheme="minorHAnsi" w:cstheme="minorHAnsi"/>
        </w:rPr>
        <w:fldChar w:fldCharType="end"/>
      </w:r>
      <w:r w:rsidR="001260EB">
        <w:rPr>
          <w:rFonts w:asciiTheme="minorHAnsi" w:hAnsiTheme="minorHAnsi" w:cstheme="minorHAnsi"/>
        </w:rPr>
        <w:t>4</w:t>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_Ref64964449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B</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_Ref64964496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ii</w:t>
      </w:r>
      <w:r w:rsidR="00D27D92" w:rsidRPr="006C72EB">
        <w:rPr>
          <w:rFonts w:asciiTheme="minorHAnsi" w:hAnsiTheme="minorHAnsi" w:cstheme="minorHAnsi"/>
        </w:rPr>
        <w:fldChar w:fldCharType="end"/>
      </w:r>
      <w:r w:rsidRPr="006C72EB">
        <w:rPr>
          <w:rFonts w:asciiTheme="minorHAnsi" w:hAnsiTheme="minorHAnsi" w:cstheme="minorHAnsi"/>
        </w:rPr>
        <w:t xml:space="preserve">) pont instrumentumaira vonatkozóan is.  </w:t>
      </w:r>
    </w:p>
    <w:p w14:paraId="3641742F" w14:textId="176146D0" w:rsidR="00CF052D" w:rsidRPr="006C72EB" w:rsidRDefault="0045158B" w:rsidP="00CF052D">
      <w:pPr>
        <w:rPr>
          <w:rFonts w:asciiTheme="minorHAnsi" w:hAnsiTheme="minorHAnsi" w:cstheme="minorHAnsi"/>
        </w:rPr>
      </w:pPr>
      <w:r w:rsidRPr="006C72EB">
        <w:rPr>
          <w:rFonts w:eastAsia="Times New Roman"/>
        </w:rPr>
        <w:t xml:space="preserve">A fejlesztés alatt álló ingatlanok tekintetében a </w:t>
      </w:r>
      <w:proofErr w:type="spellStart"/>
      <w:r w:rsidRPr="006C72EB">
        <w:rPr>
          <w:rFonts w:eastAsia="Times New Roman"/>
        </w:rPr>
        <w:t>DSRC</w:t>
      </w:r>
      <w:proofErr w:type="spellEnd"/>
      <w:r w:rsidRPr="006C72EB">
        <w:rPr>
          <w:rFonts w:eastAsia="Times New Roman"/>
        </w:rPr>
        <w:t xml:space="preserve">-C és </w:t>
      </w:r>
      <w:proofErr w:type="spellStart"/>
      <w:r w:rsidRPr="006C72EB">
        <w:rPr>
          <w:rFonts w:eastAsia="Times New Roman"/>
        </w:rPr>
        <w:t>ICR</w:t>
      </w:r>
      <w:proofErr w:type="spellEnd"/>
      <w:r w:rsidRPr="006C72EB">
        <w:rPr>
          <w:rFonts w:eastAsia="Times New Roman"/>
        </w:rPr>
        <w:t xml:space="preserve">-C mutatókat is szükséges megadni. Tekintettel arra, hogy nincs még tényleges bérleti díj bevétel a projekt ezen fázisában, ebben az esetben a mutatókat a tervezett bérleti díj bevétel alapján kérjük jelenteni. </w:t>
      </w:r>
    </w:p>
    <w:p w14:paraId="7E50D9B0" w14:textId="77777777" w:rsidR="0045158B" w:rsidRPr="006C72EB" w:rsidRDefault="0045158B" w:rsidP="00CF052D">
      <w:pPr>
        <w:rPr>
          <w:rFonts w:asciiTheme="minorHAnsi" w:hAnsiTheme="minorHAnsi" w:cstheme="minorHAnsi"/>
        </w:rPr>
      </w:pPr>
    </w:p>
    <w:p w14:paraId="08130FF6" w14:textId="65D1B590" w:rsidR="00CF052D" w:rsidRPr="006C72EB" w:rsidRDefault="00CF052D" w:rsidP="00CF052D">
      <w:pPr>
        <w:pStyle w:val="Cmsor3"/>
        <w:ind w:left="595" w:hanging="595"/>
        <w:rPr>
          <w:rFonts w:asciiTheme="minorHAnsi" w:hAnsiTheme="minorHAnsi" w:cstheme="minorHAnsi"/>
          <w:b/>
          <w:szCs w:val="20"/>
        </w:rPr>
      </w:pPr>
      <w:bookmarkStart w:id="461" w:name="_Toc64967436"/>
      <w:bookmarkStart w:id="462" w:name="_Toc149902067"/>
      <w:bookmarkStart w:id="463" w:name="_Toc188019140"/>
      <w:bookmarkStart w:id="464" w:name="_Hlk64283635"/>
      <w:r w:rsidRPr="006C72EB">
        <w:rPr>
          <w:rFonts w:asciiTheme="minorHAnsi" w:hAnsiTheme="minorHAnsi" w:cstheme="minorHAnsi"/>
          <w:b/>
          <w:szCs w:val="20"/>
        </w:rPr>
        <w:t xml:space="preserve">Jelentési </w:t>
      </w:r>
      <w:r w:rsidR="00E3274E">
        <w:rPr>
          <w:rFonts w:asciiTheme="minorHAnsi" w:hAnsiTheme="minorHAnsi" w:cstheme="minorHAnsi"/>
          <w:b/>
          <w:szCs w:val="20"/>
        </w:rPr>
        <w:t>elvárások táblázatos formában</w:t>
      </w:r>
      <w:bookmarkEnd w:id="461"/>
      <w:bookmarkEnd w:id="462"/>
      <w:bookmarkEnd w:id="463"/>
    </w:p>
    <w:bookmarkEnd w:id="464"/>
    <w:p w14:paraId="53C4396F" w14:textId="434997F8" w:rsidR="00CF052D" w:rsidRPr="006C72EB" w:rsidRDefault="00AC6B05" w:rsidP="00CF052D">
      <w:pPr>
        <w:rPr>
          <w:rFonts w:asciiTheme="minorHAnsi" w:hAnsiTheme="minorHAnsi" w:cstheme="minorHAnsi"/>
        </w:rPr>
      </w:pPr>
      <w:r w:rsidRPr="006C72EB">
        <w:rPr>
          <w:rFonts w:asciiTheme="minorHAnsi" w:hAnsiTheme="minorHAnsi" w:cstheme="minorHAnsi"/>
        </w:rPr>
        <w:t xml:space="preserve">Az alábbi két táblázat összesítve tartalmazza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táblához kapcsolódó jelentési elvárásokat.</w:t>
      </w:r>
    </w:p>
    <w:p w14:paraId="29DC3FB4" w14:textId="4907918B" w:rsidR="00CF052D" w:rsidRPr="006C72EB" w:rsidRDefault="00CF052D" w:rsidP="00AC6B05">
      <w:pPr>
        <w:pStyle w:val="Listaszerbekezds"/>
        <w:numPr>
          <w:ilvl w:val="0"/>
          <w:numId w:val="81"/>
        </w:numPr>
        <w:rPr>
          <w:rFonts w:asciiTheme="minorHAnsi" w:hAnsiTheme="minorHAnsi" w:cstheme="minorHAnsi"/>
          <w:b/>
        </w:rPr>
      </w:pPr>
      <w:r w:rsidRPr="006C72EB">
        <w:rPr>
          <w:rFonts w:asciiTheme="minorHAnsi" w:hAnsiTheme="minorHAnsi" w:cstheme="minorHAnsi"/>
          <w:b/>
        </w:rPr>
        <w:t xml:space="preserve">Jelentendő </w:t>
      </w:r>
      <w:proofErr w:type="spellStart"/>
      <w:r w:rsidRPr="006C72EB">
        <w:rPr>
          <w:rFonts w:asciiTheme="minorHAnsi" w:hAnsiTheme="minorHAnsi" w:cstheme="minorHAnsi"/>
          <w:b/>
        </w:rPr>
        <w:t>RRE</w:t>
      </w:r>
      <w:proofErr w:type="spellEnd"/>
      <w:r w:rsidRPr="006C72EB">
        <w:rPr>
          <w:rFonts w:asciiTheme="minorHAnsi" w:hAnsiTheme="minorHAnsi" w:cstheme="minorHAnsi"/>
          <w:b/>
        </w:rPr>
        <w:t xml:space="preserve"> mutatók köre:</w:t>
      </w:r>
    </w:p>
    <w:p w14:paraId="01849F3B" w14:textId="34377F5C" w:rsidR="00CF052D" w:rsidRPr="006C72EB" w:rsidRDefault="00AC6B05" w:rsidP="00CF052D">
      <w:pPr>
        <w:rPr>
          <w:rFonts w:asciiTheme="minorHAnsi" w:hAnsiTheme="minorHAnsi" w:cstheme="minorHAnsi"/>
        </w:rPr>
      </w:pPr>
      <w:r w:rsidRPr="006C72EB">
        <w:rPr>
          <w:rFonts w:asciiTheme="minorHAnsi" w:hAnsiTheme="minorHAnsi" w:cstheme="minorHAnsi"/>
          <w:noProof/>
        </w:rPr>
        <w:drawing>
          <wp:inline distT="0" distB="0" distL="0" distR="0" wp14:anchorId="6B9A2622" wp14:editId="2D8CF09F">
            <wp:extent cx="6047740" cy="2757696"/>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047740" cy="2757696"/>
                    </a:xfrm>
                    <a:prstGeom prst="rect">
                      <a:avLst/>
                    </a:prstGeom>
                    <a:noFill/>
                    <a:ln>
                      <a:noFill/>
                    </a:ln>
                  </pic:spPr>
                </pic:pic>
              </a:graphicData>
            </a:graphic>
          </wp:inline>
        </w:drawing>
      </w:r>
    </w:p>
    <w:p w14:paraId="4E67900F" w14:textId="77777777" w:rsidR="00CF052D" w:rsidRPr="006C72EB" w:rsidRDefault="00CF052D" w:rsidP="00CF052D">
      <w:pPr>
        <w:rPr>
          <w:del w:id="465" w:author="MNB" w:date="2025-03-18T15:34:00Z"/>
          <w:rFonts w:asciiTheme="minorHAnsi" w:hAnsiTheme="minorHAnsi" w:cstheme="minorHAnsi"/>
        </w:rPr>
        <w:sectPr w:rsidR="00CF052D" w:rsidRPr="006C72EB" w:rsidSect="00CF052D">
          <w:headerReference w:type="default" r:id="rId48"/>
          <w:footerReference w:type="default" r:id="rId49"/>
          <w:footerReference w:type="first" r:id="rId50"/>
          <w:pgSz w:w="11906" w:h="16838" w:code="9"/>
          <w:pgMar w:top="1418" w:right="1191" w:bottom="1418" w:left="1191" w:header="709" w:footer="709" w:gutter="0"/>
          <w:cols w:space="708"/>
          <w:titlePg/>
          <w:docGrid w:linePitch="360"/>
        </w:sectPr>
      </w:pPr>
    </w:p>
    <w:p w14:paraId="51CD3A98" w14:textId="77777777" w:rsidR="00CF052D" w:rsidRDefault="00CF052D" w:rsidP="00CF052D">
      <w:pPr>
        <w:rPr>
          <w:ins w:id="466" w:author="MNB" w:date="2025-03-18T15:34:00Z"/>
          <w:rFonts w:asciiTheme="minorHAnsi" w:hAnsiTheme="minorHAnsi" w:cstheme="minorHAnsi"/>
        </w:rPr>
      </w:pPr>
    </w:p>
    <w:p w14:paraId="602533C4" w14:textId="6E90E12D" w:rsidR="00EF31FB" w:rsidRPr="00190F49" w:rsidRDefault="00A1246A" w:rsidP="00190F49">
      <w:pPr>
        <w:ind w:left="360"/>
        <w:rPr>
          <w:ins w:id="467" w:author="MNB" w:date="2025-03-18T15:34:00Z"/>
          <w:rFonts w:asciiTheme="minorHAnsi" w:eastAsia="Times New Roman" w:hAnsiTheme="minorHAnsi" w:cstheme="minorHAnsi"/>
        </w:rPr>
        <w:sectPr w:rsidR="00000000" w:rsidRPr="00190F49" w:rsidSect="00CF052D">
          <w:headerReference w:type="default" r:id="rId51"/>
          <w:footerReference w:type="default" r:id="rId52"/>
          <w:footerReference w:type="first" r:id="rId53"/>
          <w:pgSz w:w="11906" w:h="16838" w:code="9"/>
          <w:pgMar w:top="1418" w:right="1191" w:bottom="1418" w:left="1191" w:header="709" w:footer="709" w:gutter="0"/>
          <w:cols w:space="708"/>
          <w:titlePg/>
          <w:docGrid w:linePitch="360"/>
        </w:sectPr>
      </w:pPr>
      <w:ins w:id="468" w:author="MNB" w:date="2025-03-18T15:34:00Z">
        <w:r w:rsidRPr="008C3203">
          <w:rPr>
            <w:rFonts w:asciiTheme="minorHAnsi" w:eastAsia="Times New Roman" w:hAnsiTheme="minorHAnsi" w:cstheme="minorHAnsi"/>
          </w:rPr>
          <w:t xml:space="preserve">Attól az időponttól kezdődően, amikortól az adatszolgáltató alkalmazni kezdi az új </w:t>
        </w:r>
        <w:proofErr w:type="spellStart"/>
        <w:r w:rsidRPr="008C3203">
          <w:rPr>
            <w:rFonts w:asciiTheme="minorHAnsi" w:eastAsia="Times New Roman" w:hAnsiTheme="minorHAnsi" w:cstheme="minorHAnsi"/>
          </w:rPr>
          <w:t>CRR</w:t>
        </w:r>
        <w:proofErr w:type="spellEnd"/>
        <w:r w:rsidRPr="008C3203">
          <w:rPr>
            <w:rFonts w:asciiTheme="minorHAnsi" w:eastAsia="Times New Roman" w:hAnsiTheme="minorHAnsi" w:cstheme="minorHAnsi"/>
          </w:rPr>
          <w:t xml:space="preserve"> előírást a lakóingatlanok tekintetében (ami legkésőbb a 2025. június vonatkozási idejű </w:t>
        </w:r>
        <w:proofErr w:type="spellStart"/>
        <w:r w:rsidRPr="008C3203">
          <w:rPr>
            <w:rFonts w:asciiTheme="minorHAnsi" w:eastAsia="Times New Roman" w:hAnsiTheme="minorHAnsi" w:cstheme="minorHAnsi"/>
          </w:rPr>
          <w:t>ESRB</w:t>
        </w:r>
        <w:proofErr w:type="spellEnd"/>
        <w:r w:rsidRPr="008C3203">
          <w:rPr>
            <w:rFonts w:asciiTheme="minorHAnsi" w:eastAsia="Times New Roman" w:hAnsiTheme="minorHAnsi" w:cstheme="minorHAnsi"/>
          </w:rPr>
          <w:t xml:space="preserve"> tábla), az </w:t>
        </w:r>
        <w:proofErr w:type="spellStart"/>
        <w:r w:rsidRPr="008C3203">
          <w:rPr>
            <w:rFonts w:asciiTheme="minorHAnsi" w:eastAsia="Times New Roman" w:hAnsiTheme="minorHAnsi" w:cstheme="minorHAnsi"/>
          </w:rPr>
          <w:t>RRE</w:t>
        </w:r>
        <w:proofErr w:type="spellEnd"/>
        <w:r w:rsidRPr="008C3203">
          <w:rPr>
            <w:rFonts w:asciiTheme="minorHAnsi" w:eastAsia="Times New Roman" w:hAnsiTheme="minorHAnsi" w:cstheme="minorHAnsi"/>
          </w:rPr>
          <w:t xml:space="preserve"> adatok lesznek töltendők a </w:t>
        </w:r>
        <w:r>
          <w:t>’</w:t>
        </w:r>
        <w:proofErr w:type="spellStart"/>
        <w:r>
          <w:t>LAKO_EP_ALATT</w:t>
        </w:r>
        <w:proofErr w:type="spellEnd"/>
        <w:r>
          <w:t>’ kódértéken jelentett ingatlanok tekintetében</w:t>
        </w:r>
        <w:r w:rsidR="003E69B8">
          <w:t xml:space="preserve">, az egyes attribútumok jelentési kötelezettségét a továbbiakban is az </w:t>
        </w:r>
        <w:proofErr w:type="spellStart"/>
        <w:r w:rsidR="003E69B8">
          <w:t>ESRB.RRE_VAS_CEL_KOD</w:t>
        </w:r>
        <w:proofErr w:type="spellEnd"/>
        <w:r w:rsidR="003E69B8">
          <w:t xml:space="preserve"> mező fent részletezett tartalma határozza meg.</w:t>
        </w:r>
      </w:ins>
    </w:p>
    <w:p w14:paraId="3EB457CC" w14:textId="24E47C9C" w:rsidR="00CF052D" w:rsidRPr="006C72EB" w:rsidRDefault="00CF052D" w:rsidP="00AC6B05">
      <w:pPr>
        <w:pStyle w:val="Listaszerbekezds"/>
        <w:numPr>
          <w:ilvl w:val="0"/>
          <w:numId w:val="81"/>
        </w:numPr>
        <w:rPr>
          <w:rFonts w:asciiTheme="minorHAnsi" w:hAnsiTheme="minorHAnsi" w:cstheme="minorHAnsi"/>
          <w:b/>
        </w:rPr>
      </w:pPr>
      <w:r w:rsidRPr="006C72EB">
        <w:rPr>
          <w:rFonts w:asciiTheme="minorHAnsi" w:hAnsiTheme="minorHAnsi" w:cstheme="minorHAnsi"/>
          <w:b/>
        </w:rPr>
        <w:t xml:space="preserve">Jelentendő </w:t>
      </w:r>
      <w:proofErr w:type="spellStart"/>
      <w:r w:rsidRPr="006C72EB">
        <w:rPr>
          <w:rFonts w:asciiTheme="minorHAnsi" w:hAnsiTheme="minorHAnsi" w:cstheme="minorHAnsi"/>
          <w:b/>
        </w:rPr>
        <w:t>CRE</w:t>
      </w:r>
      <w:proofErr w:type="spellEnd"/>
      <w:r w:rsidRPr="006C72EB">
        <w:rPr>
          <w:rFonts w:asciiTheme="minorHAnsi" w:hAnsiTheme="minorHAnsi" w:cstheme="minorHAnsi"/>
          <w:b/>
        </w:rPr>
        <w:t xml:space="preserve"> adatok köre:</w:t>
      </w:r>
    </w:p>
    <w:p w14:paraId="27990A9F" w14:textId="3D3734AD" w:rsidR="00CF052D" w:rsidRDefault="00CF052D" w:rsidP="00CF052D">
      <w:pPr>
        <w:rPr>
          <w:rFonts w:asciiTheme="minorHAnsi" w:hAnsiTheme="minorHAnsi" w:cstheme="minorHAnsi"/>
        </w:rPr>
      </w:pPr>
      <w:r w:rsidRPr="006C72EB">
        <w:rPr>
          <w:rFonts w:asciiTheme="minorHAnsi" w:hAnsiTheme="minorHAnsi" w:cstheme="minorHAnsi"/>
        </w:rPr>
        <w:t xml:space="preserve"> </w:t>
      </w:r>
      <w:r w:rsidR="00FA4BB8" w:rsidRPr="006C72EB">
        <w:rPr>
          <w:noProof/>
        </w:rPr>
        <w:drawing>
          <wp:inline distT="0" distB="0" distL="0" distR="0" wp14:anchorId="30A769C9" wp14:editId="65020C80">
            <wp:extent cx="8891256" cy="458152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8893754" cy="4582812"/>
                    </a:xfrm>
                    <a:prstGeom prst="rect">
                      <a:avLst/>
                    </a:prstGeom>
                    <a:noFill/>
                    <a:ln>
                      <a:noFill/>
                    </a:ln>
                  </pic:spPr>
                </pic:pic>
              </a:graphicData>
            </a:graphic>
          </wp:inline>
        </w:drawing>
      </w:r>
    </w:p>
    <w:p w14:paraId="7E030E8E" w14:textId="77777777" w:rsidR="00A55373" w:rsidRDefault="00A55373">
      <w:pPr>
        <w:spacing w:after="0" w:line="240" w:lineRule="auto"/>
        <w:jc w:val="left"/>
        <w:rPr>
          <w:rFonts w:asciiTheme="minorHAnsi" w:hAnsiTheme="minorHAnsi" w:cstheme="minorHAnsi"/>
        </w:rPr>
      </w:pPr>
      <w:bookmarkStart w:id="469" w:name="_Toc136608918"/>
      <w:bookmarkEnd w:id="469"/>
    </w:p>
    <w:p w14:paraId="16F5ABCB" w14:textId="77777777" w:rsidR="00B94D28" w:rsidRPr="00190F49" w:rsidRDefault="007C4AFB" w:rsidP="00190F49">
      <w:pPr>
        <w:ind w:left="360"/>
        <w:rPr>
          <w:ins w:id="470" w:author="MNB" w:date="2025-03-18T15:34:00Z"/>
          <w:rFonts w:asciiTheme="minorHAnsi" w:eastAsia="Times New Roman" w:hAnsiTheme="minorHAnsi" w:cstheme="minorHAnsi"/>
        </w:rPr>
      </w:pPr>
      <w:r w:rsidRPr="00190F49">
        <w:rPr>
          <w:rFonts w:asciiTheme="minorHAnsi" w:hAnsiTheme="minorHAnsi" w:cstheme="minorHAnsi"/>
        </w:rPr>
        <w:t>A táblázatban szereplő egyes attribútumok esetén megengedett a 2021.07.01. utáni szerződéskötések tekintetében történő jelentés, ld. 2.5.1. pontnál részletezett előírások.</w:t>
      </w:r>
    </w:p>
    <w:p w14:paraId="05B5B4C1" w14:textId="33CE934C" w:rsidR="00B94D28" w:rsidRPr="00190F49" w:rsidRDefault="00B94D28" w:rsidP="00190F49">
      <w:pPr>
        <w:ind w:left="360"/>
        <w:rPr>
          <w:ins w:id="471" w:author="MNB" w:date="2025-03-18T15:34:00Z"/>
          <w:rFonts w:asciiTheme="minorHAnsi" w:eastAsia="Times New Roman" w:hAnsiTheme="minorHAnsi" w:cstheme="minorHAnsi"/>
        </w:rPr>
      </w:pPr>
      <w:ins w:id="472" w:author="MNB" w:date="2025-03-18T15:34:00Z">
        <w:r w:rsidRPr="00190F49">
          <w:rPr>
            <w:rFonts w:asciiTheme="minorHAnsi" w:hAnsiTheme="minorHAnsi" w:cstheme="minorHAnsi"/>
          </w:rPr>
          <w:t xml:space="preserve"> </w:t>
        </w:r>
        <w:r w:rsidRPr="00190F49">
          <w:rPr>
            <w:rFonts w:asciiTheme="minorHAnsi" w:eastAsia="Times New Roman" w:hAnsiTheme="minorHAnsi" w:cstheme="minorHAnsi"/>
          </w:rPr>
          <w:t xml:space="preserve">Attól az időponttól kezdődően, amikortól az adatszolgáltató alkalmazni kezdi az új </w:t>
        </w:r>
        <w:proofErr w:type="spellStart"/>
        <w:r w:rsidRPr="00190F49">
          <w:rPr>
            <w:rFonts w:asciiTheme="minorHAnsi" w:eastAsia="Times New Roman" w:hAnsiTheme="minorHAnsi" w:cstheme="minorHAnsi"/>
          </w:rPr>
          <w:t>CRR</w:t>
        </w:r>
        <w:proofErr w:type="spellEnd"/>
        <w:r w:rsidRPr="00190F49">
          <w:rPr>
            <w:rFonts w:asciiTheme="minorHAnsi" w:eastAsia="Times New Roman" w:hAnsiTheme="minorHAnsi" w:cstheme="minorHAnsi"/>
          </w:rPr>
          <w:t xml:space="preserve"> előírást a lakóingatlanok tekintetében (ami legkésőbb a 2025. június vonatkozási idejű </w:t>
        </w:r>
        <w:proofErr w:type="spellStart"/>
        <w:r w:rsidRPr="00190F49">
          <w:rPr>
            <w:rFonts w:asciiTheme="minorHAnsi" w:eastAsia="Times New Roman" w:hAnsiTheme="minorHAnsi" w:cstheme="minorHAnsi"/>
          </w:rPr>
          <w:t>ESRB</w:t>
        </w:r>
        <w:proofErr w:type="spellEnd"/>
        <w:r w:rsidRPr="00190F49">
          <w:rPr>
            <w:rFonts w:asciiTheme="minorHAnsi" w:eastAsia="Times New Roman" w:hAnsiTheme="minorHAnsi" w:cstheme="minorHAnsi"/>
          </w:rPr>
          <w:t xml:space="preserve"> tábla), az </w:t>
        </w:r>
        <w:proofErr w:type="spellStart"/>
        <w:r w:rsidRPr="00190F49">
          <w:rPr>
            <w:rFonts w:asciiTheme="minorHAnsi" w:eastAsia="Times New Roman" w:hAnsiTheme="minorHAnsi" w:cstheme="minorHAnsi"/>
          </w:rPr>
          <w:t>RRE</w:t>
        </w:r>
        <w:proofErr w:type="spellEnd"/>
        <w:r w:rsidRPr="00190F49">
          <w:rPr>
            <w:rFonts w:asciiTheme="minorHAnsi" w:eastAsia="Times New Roman" w:hAnsiTheme="minorHAnsi" w:cstheme="minorHAnsi"/>
          </w:rPr>
          <w:t xml:space="preserve"> adatok lesznek töltendők a </w:t>
        </w:r>
        <w:r>
          <w:t>’</w:t>
        </w:r>
        <w:proofErr w:type="spellStart"/>
        <w:r>
          <w:t>LAKO_EP_ALATT</w:t>
        </w:r>
        <w:proofErr w:type="spellEnd"/>
        <w:r>
          <w:t>’ kódértéken jelentett ingatlanok tekintetében.</w:t>
        </w:r>
      </w:ins>
    </w:p>
    <w:p w14:paraId="364B4E8C" w14:textId="26E3F20F" w:rsidR="007C4AFB" w:rsidRDefault="007C4AFB" w:rsidP="00D10776">
      <w:pPr>
        <w:spacing w:after="0" w:line="240" w:lineRule="auto"/>
        <w:rPr>
          <w:rFonts w:asciiTheme="minorHAnsi" w:hAnsiTheme="minorHAnsi" w:cstheme="minorHAnsi"/>
        </w:rPr>
        <w:sectPr w:rsidR="007C4AFB" w:rsidSect="00484F64">
          <w:headerReference w:type="default" r:id="rId55"/>
          <w:footerReference w:type="default" r:id="rId56"/>
          <w:pgSz w:w="16838" w:h="11906" w:orient="landscape" w:code="9"/>
          <w:pgMar w:top="1191" w:right="1418" w:bottom="1191" w:left="1418" w:header="709" w:footer="709" w:gutter="0"/>
          <w:cols w:space="708"/>
          <w:titlePg/>
          <w:docGrid w:linePitch="360"/>
        </w:sectPr>
      </w:pPr>
    </w:p>
    <w:p w14:paraId="2704279C" w14:textId="77777777" w:rsidR="00C023FA" w:rsidRDefault="00C023FA">
      <w:pPr>
        <w:spacing w:after="0" w:line="240" w:lineRule="auto"/>
        <w:jc w:val="left"/>
        <w:rPr>
          <w:rFonts w:asciiTheme="minorHAnsi" w:hAnsiTheme="minorHAnsi" w:cstheme="minorHAnsi"/>
        </w:rPr>
      </w:pPr>
    </w:p>
    <w:p w14:paraId="3FD15986" w14:textId="5D642D57" w:rsidR="0082343C" w:rsidRDefault="00405EC3" w:rsidP="0082343C">
      <w:pPr>
        <w:pStyle w:val="Cmsor1"/>
      </w:pPr>
      <w:bookmarkStart w:id="473" w:name="_Toc149902068"/>
      <w:bookmarkStart w:id="474" w:name="_Toc188019141"/>
      <w:r w:rsidRPr="00C31659">
        <w:t xml:space="preserve">A </w:t>
      </w:r>
      <w:r>
        <w:t>Taxonómia – ügyfél</w:t>
      </w:r>
      <w:r w:rsidRPr="00C31659">
        <w:t xml:space="preserve"> táblára vonatkozó kitöltési előírások</w:t>
      </w:r>
      <w:r>
        <w:t xml:space="preserve"> (</w:t>
      </w:r>
      <w:proofErr w:type="spellStart"/>
      <w:r w:rsidRPr="00405EC3">
        <w:t>TAX_UGYF</w:t>
      </w:r>
      <w:proofErr w:type="spellEnd"/>
      <w:r>
        <w:t>)</w:t>
      </w:r>
      <w:bookmarkEnd w:id="473"/>
      <w:bookmarkEnd w:id="474"/>
    </w:p>
    <w:p w14:paraId="58905432" w14:textId="754A55FA" w:rsidR="00A77FE2" w:rsidRDefault="009A6362" w:rsidP="00A55373">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sidR="00A77FE2">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sidR="00A77FE2">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sidR="00A77FE2">
        <w:rPr>
          <w:rStyle w:val="Lbjegyzet-hivatkozs"/>
          <w:rFonts w:asciiTheme="minorHAnsi" w:eastAsia="Times New Roman" w:hAnsiTheme="minorHAnsi" w:cstheme="minorHAnsi"/>
        </w:rPr>
        <w:footnoteReference w:id="9"/>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00A77FE2" w:rsidRPr="00A77FE2">
        <w:rPr>
          <w:rFonts w:asciiTheme="minorHAnsi" w:eastAsia="Times New Roman" w:hAnsiTheme="minorHAnsi" w:cstheme="minorHAnsi"/>
        </w:rPr>
        <w:t xml:space="preserve">az </w:t>
      </w:r>
      <w:r w:rsidR="00DC316B">
        <w:rPr>
          <w:rFonts w:asciiTheme="minorHAnsi" w:eastAsia="Times New Roman" w:hAnsiTheme="minorHAnsi" w:cstheme="minorHAnsi"/>
        </w:rPr>
        <w:t xml:space="preserve">európai parlament és tanács </w:t>
      </w:r>
      <w:r w:rsidR="00DC316B" w:rsidRPr="00DC316B">
        <w:rPr>
          <w:rFonts w:asciiTheme="minorHAnsi" w:eastAsia="Times New Roman" w:hAnsiTheme="minorHAnsi" w:cstheme="minorHAnsi"/>
        </w:rPr>
        <w:t xml:space="preserve">2020/852 </w:t>
      </w:r>
      <w:r w:rsidR="00DC316B">
        <w:rPr>
          <w:rFonts w:asciiTheme="minorHAnsi" w:eastAsia="Times New Roman" w:hAnsiTheme="minorHAnsi" w:cstheme="minorHAnsi"/>
        </w:rPr>
        <w:t xml:space="preserve">rendelete </w:t>
      </w:r>
      <w:r w:rsidR="00DC316B" w:rsidRPr="00DC316B">
        <w:rPr>
          <w:rFonts w:asciiTheme="minorHAnsi" w:eastAsia="Times New Roman" w:hAnsiTheme="minorHAnsi" w:cstheme="minorHAnsi"/>
        </w:rPr>
        <w:t>(2020. június 18.)</w:t>
      </w:r>
      <w:r w:rsidR="00DC316B">
        <w:rPr>
          <w:rFonts w:asciiTheme="minorHAnsi" w:eastAsia="Times New Roman" w:hAnsiTheme="minorHAnsi" w:cstheme="minorHAnsi"/>
        </w:rPr>
        <w:t xml:space="preserve"> </w:t>
      </w:r>
      <w:r w:rsidR="00DC316B" w:rsidRPr="00DC316B">
        <w:rPr>
          <w:rFonts w:asciiTheme="minorHAnsi" w:eastAsia="Times New Roman" w:hAnsiTheme="minorHAnsi" w:cstheme="minorHAnsi"/>
        </w:rPr>
        <w:t>a fenntartható befektetések előmozdítását célzó keret létrehozásáról, valamint az (EU) 2019/2088</w:t>
      </w:r>
      <w:r w:rsidR="00DC316B">
        <w:rPr>
          <w:rFonts w:asciiTheme="minorHAnsi" w:eastAsia="Times New Roman" w:hAnsiTheme="minorHAnsi" w:cstheme="minorHAnsi"/>
        </w:rPr>
        <w:t xml:space="preserve"> </w:t>
      </w:r>
      <w:r w:rsidR="00DC316B" w:rsidRPr="00DC316B">
        <w:rPr>
          <w:rFonts w:asciiTheme="minorHAnsi" w:eastAsia="Times New Roman" w:hAnsiTheme="minorHAnsi" w:cstheme="minorHAnsi"/>
        </w:rPr>
        <w:t>rendelet módosításáról</w:t>
      </w:r>
      <w:r w:rsidR="00DC316B">
        <w:rPr>
          <w:rFonts w:asciiTheme="minorHAnsi" w:eastAsia="Times New Roman" w:hAnsiTheme="minorHAnsi" w:cstheme="minorHAnsi"/>
        </w:rPr>
        <w:t xml:space="preserve"> szóló </w:t>
      </w:r>
      <w:r w:rsidR="00DC316B" w:rsidRPr="00A77FE2">
        <w:rPr>
          <w:rFonts w:asciiTheme="minorHAnsi" w:eastAsia="Times New Roman" w:hAnsiTheme="minorHAnsi" w:cstheme="minorHAnsi"/>
        </w:rPr>
        <w:t>rendelet</w:t>
      </w:r>
      <w:r w:rsidR="00DC316B">
        <w:rPr>
          <w:rFonts w:asciiTheme="minorHAnsi" w:eastAsia="Times New Roman" w:hAnsiTheme="minorHAnsi" w:cstheme="minorHAnsi"/>
        </w:rPr>
        <w:t>hez</w:t>
      </w:r>
      <w:r w:rsidR="00DC316B" w:rsidRPr="00A77FE2">
        <w:rPr>
          <w:rFonts w:asciiTheme="minorHAnsi" w:eastAsia="Times New Roman" w:hAnsiTheme="minorHAnsi" w:cstheme="minorHAnsi"/>
        </w:rPr>
        <w:t xml:space="preserve"> </w:t>
      </w:r>
      <w:r w:rsidR="00DC316B">
        <w:rPr>
          <w:rFonts w:asciiTheme="minorHAnsi" w:eastAsia="Times New Roman" w:hAnsiTheme="minorHAnsi" w:cstheme="minorHAnsi"/>
        </w:rPr>
        <w:t>(</w:t>
      </w:r>
      <w:r w:rsidR="00DC316B" w:rsidRPr="009A6362">
        <w:rPr>
          <w:rFonts w:asciiTheme="minorHAnsi" w:eastAsia="Times New Roman" w:hAnsiTheme="minorHAnsi" w:cstheme="minorHAnsi"/>
        </w:rPr>
        <w:t xml:space="preserve">a </w:t>
      </w:r>
      <w:r w:rsidR="00DC316B">
        <w:rPr>
          <w:rFonts w:asciiTheme="minorHAnsi" w:eastAsia="Times New Roman" w:hAnsiTheme="minorHAnsi" w:cstheme="minorHAnsi"/>
        </w:rPr>
        <w:t xml:space="preserve">továbbiakban: </w:t>
      </w:r>
      <w:r w:rsidR="00DC316B" w:rsidRPr="009A6362">
        <w:rPr>
          <w:rFonts w:asciiTheme="minorHAnsi" w:eastAsia="Times New Roman" w:hAnsiTheme="minorHAnsi" w:cstheme="minorHAnsi"/>
        </w:rPr>
        <w:t>Taxonómia Rendelet</w:t>
      </w:r>
      <w:r w:rsidR="00DC316B">
        <w:rPr>
          <w:rFonts w:asciiTheme="minorHAnsi" w:eastAsia="Times New Roman" w:hAnsiTheme="minorHAnsi" w:cstheme="minorHAnsi"/>
        </w:rPr>
        <w:t xml:space="preserve">) </w:t>
      </w:r>
      <w:r w:rsidR="00DC316B" w:rsidRPr="009A6362">
        <w:rPr>
          <w:rFonts w:asciiTheme="minorHAnsi" w:eastAsia="Times New Roman" w:hAnsiTheme="minorHAnsi" w:cstheme="minorHAnsi"/>
        </w:rPr>
        <w:t>igazíthatók</w:t>
      </w:r>
      <w:r w:rsidRPr="009A6362">
        <w:rPr>
          <w:rFonts w:asciiTheme="minorHAnsi" w:eastAsia="Times New Roman" w:hAnsiTheme="minorHAnsi" w:cstheme="minorHAnsi"/>
        </w:rPr>
        <w:t>.</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08854EF" w14:textId="77777777" w:rsidR="00703608" w:rsidRDefault="00703608" w:rsidP="00A55373">
      <w:pPr>
        <w:spacing w:after="0"/>
        <w:rPr>
          <w:rFonts w:asciiTheme="minorHAnsi" w:eastAsia="Times New Roman" w:hAnsiTheme="minorHAnsi" w:cstheme="minorHAnsi"/>
        </w:rPr>
      </w:pPr>
    </w:p>
    <w:p w14:paraId="35ED127C" w14:textId="2797E6AE" w:rsidR="00A77FE2" w:rsidRDefault="00A77FE2" w:rsidP="00A55373">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p>
    <w:p w14:paraId="366C02E8" w14:textId="54D55F34" w:rsidR="00905150" w:rsidRPr="000C2023" w:rsidRDefault="00A77FE2" w:rsidP="00905150">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sidR="00983AEF">
        <w:rPr>
          <w:rFonts w:asciiTheme="minorHAnsi" w:eastAsia="Times New Roman" w:hAnsiTheme="minorHAnsi" w:cstheme="minorHAnsi"/>
        </w:rPr>
        <w:t xml:space="preserve"> </w:t>
      </w:r>
      <w:proofErr w:type="spellStart"/>
      <w:r w:rsidR="00983AEF">
        <w:rPr>
          <w:rFonts w:asciiTheme="minorHAnsi" w:eastAsia="Times New Roman" w:hAnsiTheme="minorHAnsi" w:cstheme="minorHAnsi"/>
        </w:rPr>
        <w:t>TAX_</w:t>
      </w:r>
      <w:r>
        <w:rPr>
          <w:rFonts w:asciiTheme="minorHAnsi" w:eastAsia="Times New Roman" w:hAnsiTheme="minorHAnsi" w:cstheme="minorHAnsi"/>
        </w:rPr>
        <w:t>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 xml:space="preserve">ában </w:t>
      </w:r>
      <w:r w:rsidR="00BD1214">
        <w:rPr>
          <w:rFonts w:asciiTheme="minorHAnsi" w:eastAsia="Times New Roman" w:hAnsiTheme="minorHAnsi" w:cstheme="minorHAnsi"/>
        </w:rPr>
        <w:t>a fenti feltételeknek megfelelő,</w:t>
      </w:r>
      <w:r w:rsidRPr="00A77FE2">
        <w:rPr>
          <w:rFonts w:asciiTheme="minorHAnsi" w:eastAsia="Times New Roman" w:hAnsiTheme="minorHAnsi" w:cstheme="minorHAnsi"/>
        </w:rPr>
        <w:t xml:space="preserve"> 2023.12.01. után indult hitelek</w:t>
      </w:r>
      <w:r w:rsidR="00703608">
        <w:rPr>
          <w:rFonts w:asciiTheme="minorHAnsi" w:eastAsia="Times New Roman" w:hAnsiTheme="minorHAnsi" w:cstheme="minorHAnsi"/>
        </w:rPr>
        <w:t xml:space="preserve"> adósainak árbevétel és beruházás ráfordítás adatait</w:t>
      </w:r>
      <w:r>
        <w:rPr>
          <w:rFonts w:asciiTheme="minorHAnsi" w:eastAsia="Times New Roman" w:hAnsiTheme="minorHAnsi" w:cstheme="minorHAnsi"/>
        </w:rPr>
        <w:t xml:space="preserve">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905150">
        <w:rPr>
          <w:rFonts w:asciiTheme="minorHAnsi" w:eastAsia="Times New Roman" w:hAnsiTheme="minorHAnsi" w:cstheme="minorHAnsi"/>
        </w:rPr>
        <w:t xml:space="preserve"> </w:t>
      </w:r>
      <w:r w:rsidR="00905150">
        <w:rPr>
          <w:rFonts w:asciiTheme="minorHAnsi" w:hAnsiTheme="minorHAnsi" w:cstheme="minorHAnsi"/>
        </w:rPr>
        <w:t>Amennyiben rendelkezésre áll az információ, hogy adott vállalkozás „</w:t>
      </w:r>
      <w:r w:rsidR="00905150" w:rsidRPr="00F3207B">
        <w:rPr>
          <w:rFonts w:asciiTheme="minorHAnsi" w:hAnsiTheme="minorHAnsi" w:cstheme="minorHAnsi"/>
        </w:rPr>
        <w:t>Nem pénzügyi kimutatás közzétételére kötelezett vállalkozás-e?”</w:t>
      </w:r>
      <w:r w:rsidR="00905150">
        <w:rPr>
          <w:rFonts w:asciiTheme="minorHAnsi" w:hAnsiTheme="minorHAnsi" w:cstheme="minorHAnsi"/>
        </w:rPr>
        <w:t xml:space="preserve">, minden esetben az érdemi adat jelentendő az </w:t>
      </w:r>
      <w:proofErr w:type="spellStart"/>
      <w:r w:rsidR="00905150">
        <w:rPr>
          <w:rFonts w:asciiTheme="minorHAnsi" w:hAnsiTheme="minorHAnsi" w:cstheme="minorHAnsi"/>
        </w:rPr>
        <w:t>INSTR.CSRD_KOD</w:t>
      </w:r>
      <w:proofErr w:type="spellEnd"/>
      <w:r w:rsidR="00905150">
        <w:rPr>
          <w:rFonts w:asciiTheme="minorHAnsi" w:hAnsiTheme="minorHAnsi" w:cstheme="minorHAnsi"/>
        </w:rPr>
        <w:t xml:space="preserve"> mezőben. Amennyiben ez az adat ’I’, azonban az ügyfél csak 2023.12.01. előtt kötött hitelszerződésekkel rendelkezik és nem állnak rendelkezésre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adatai, kifejezetten csak ebben az esetben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0 értékekkel jelentendő.</w:t>
      </w:r>
    </w:p>
    <w:p w14:paraId="1DD8C6C4" w14:textId="68B8508D" w:rsidR="009A6362" w:rsidRDefault="009A6362" w:rsidP="00A55373">
      <w:pPr>
        <w:spacing w:after="0"/>
        <w:rPr>
          <w:rFonts w:asciiTheme="minorHAnsi" w:eastAsia="Times New Roman" w:hAnsiTheme="minorHAnsi" w:cstheme="minorHAnsi"/>
        </w:rPr>
      </w:pPr>
    </w:p>
    <w:p w14:paraId="3FB6D797" w14:textId="6EA0BFAB" w:rsidR="00CF052D" w:rsidRPr="00A55373" w:rsidRDefault="00CF052D" w:rsidP="00A77FE2">
      <w:pPr>
        <w:spacing w:after="0"/>
        <w:rPr>
          <w:rFonts w:asciiTheme="minorHAnsi" w:eastAsia="Times New Roman" w:hAnsiTheme="minorHAnsi" w:cstheme="minorHAnsi"/>
        </w:rPr>
      </w:pPr>
    </w:p>
    <w:sectPr w:rsidR="00CF052D" w:rsidRPr="00A55373" w:rsidSect="00A5537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2A0D1" w14:textId="77777777" w:rsidR="00EF31FB" w:rsidRDefault="00EF31FB">
      <w:r>
        <w:separator/>
      </w:r>
    </w:p>
  </w:endnote>
  <w:endnote w:type="continuationSeparator" w:id="0">
    <w:p w14:paraId="63693C08" w14:textId="77777777" w:rsidR="00EF31FB" w:rsidRDefault="00EF31FB">
      <w:r>
        <w:continuationSeparator/>
      </w:r>
    </w:p>
  </w:endnote>
  <w:endnote w:type="continuationNotice" w:id="1">
    <w:p w14:paraId="0876635F" w14:textId="77777777" w:rsidR="00EF31FB" w:rsidRDefault="00EF31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3758381"/>
      <w:docPartObj>
        <w:docPartGallery w:val="Page Numbers (Bottom of Page)"/>
        <w:docPartUnique/>
      </w:docPartObj>
    </w:sdtPr>
    <w:sdtEndPr/>
    <w:sdtContent>
      <w:p w14:paraId="5F3EA07A" w14:textId="77777777" w:rsidR="00D07144" w:rsidRDefault="00D07144">
        <w:pPr>
          <w:pStyle w:val="llb"/>
          <w:jc w:val="right"/>
        </w:pPr>
        <w:r>
          <w:fldChar w:fldCharType="begin"/>
        </w:r>
        <w:r>
          <w:instrText>PAGE   \* MERGEFORMAT</w:instrText>
        </w:r>
        <w:r>
          <w:fldChar w:fldCharType="separate"/>
        </w:r>
        <w:r>
          <w:t>2</w:t>
        </w:r>
        <w:r>
          <w:fldChar w:fldCharType="end"/>
        </w:r>
      </w:p>
    </w:sdtContent>
  </w:sdt>
  <w:p w14:paraId="009F6142" w14:textId="77777777" w:rsidR="00371217" w:rsidRPr="00AC6950" w:rsidRDefault="00371217" w:rsidP="00AC6950">
    <w:pPr>
      <w:tabs>
        <w:tab w:val="left" w:pos="846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46CB1" w14:textId="77777777" w:rsidR="00371217" w:rsidRDefault="00371217">
    <w:pPr>
      <w:pStyle w:val="llb"/>
      <w:jc w:val="right"/>
    </w:pPr>
  </w:p>
  <w:p w14:paraId="117A9E17" w14:textId="77777777" w:rsidR="00371217" w:rsidRDefault="00371217">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7613284"/>
      <w:docPartObj>
        <w:docPartGallery w:val="Page Numbers (Bottom of Page)"/>
        <w:docPartUnique/>
      </w:docPartObj>
    </w:sdtPr>
    <w:sdtEndPr/>
    <w:sdtContent>
      <w:p w14:paraId="657ABDD2" w14:textId="61734B9B" w:rsidR="00D07144" w:rsidRDefault="00D07144">
        <w:pPr>
          <w:pStyle w:val="llb"/>
          <w:jc w:val="right"/>
        </w:pPr>
        <w:r>
          <w:fldChar w:fldCharType="begin"/>
        </w:r>
        <w:r>
          <w:instrText>PAGE   \* MERGEFORMAT</w:instrText>
        </w:r>
        <w:r>
          <w:fldChar w:fldCharType="separate"/>
        </w:r>
        <w:r>
          <w:t>2</w:t>
        </w:r>
        <w:r>
          <w:fldChar w:fldCharType="end"/>
        </w:r>
      </w:p>
    </w:sdtContent>
  </w:sdt>
  <w:p w14:paraId="41A3832B" w14:textId="0D6136AA" w:rsidR="00371217" w:rsidRPr="00AC6950" w:rsidRDefault="00371217" w:rsidP="00AC6950">
    <w:pPr>
      <w:tabs>
        <w:tab w:val="left" w:pos="8460"/>
      </w:tabs>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C9582" w14:textId="77777777" w:rsidR="00371217" w:rsidRDefault="00371217">
    <w:pPr>
      <w:pStyle w:val="llb"/>
      <w:jc w:val="right"/>
    </w:pPr>
  </w:p>
  <w:p w14:paraId="62807EE8" w14:textId="77777777" w:rsidR="00371217" w:rsidRDefault="00371217">
    <w:pPr>
      <w:pStyle w:val="llb"/>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371217" w:rsidRPr="00AC6950" w:rsidRDefault="00371217"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C9BC7" w14:textId="77777777" w:rsidR="00EF31FB" w:rsidRDefault="00EF31FB">
      <w:r>
        <w:separator/>
      </w:r>
    </w:p>
  </w:footnote>
  <w:footnote w:type="continuationSeparator" w:id="0">
    <w:p w14:paraId="67804DD8" w14:textId="77777777" w:rsidR="00EF31FB" w:rsidRDefault="00EF31FB">
      <w:r>
        <w:continuationSeparator/>
      </w:r>
    </w:p>
  </w:footnote>
  <w:footnote w:type="continuationNotice" w:id="1">
    <w:p w14:paraId="220C4E16" w14:textId="77777777" w:rsidR="00EF31FB" w:rsidRDefault="00EF31FB">
      <w:pPr>
        <w:spacing w:after="0" w:line="240" w:lineRule="auto"/>
      </w:pPr>
    </w:p>
  </w:footnote>
  <w:footnote w:id="2">
    <w:p w14:paraId="70C6A7F6" w14:textId="7DF031A7" w:rsidR="00D8112D" w:rsidRDefault="00D8112D">
      <w:pPr>
        <w:pStyle w:val="Lbjegyzetszveg"/>
      </w:pPr>
      <w:ins w:id="14" w:author="MNB" w:date="2025-03-18T15:34:00Z">
        <w:r>
          <w:rPr>
            <w:rStyle w:val="Lbjegyzet-hivatkozs"/>
          </w:rPr>
          <w:footnoteRef/>
        </w:r>
        <w:r>
          <w:t xml:space="preserve"> 2025. március hótól kezdődően a korábbi „nem kötelező” kifejezés tartalmának megfelelően átnevezésre kerül „feltételesen kötelező”-re.</w:t>
        </w:r>
      </w:ins>
    </w:p>
  </w:footnote>
  <w:footnote w:id="3">
    <w:p w14:paraId="664673CC" w14:textId="782D5F29" w:rsidR="00371217" w:rsidRDefault="00371217">
      <w:pPr>
        <w:pStyle w:val="Lbjegyzetszveg"/>
      </w:pPr>
      <w:r w:rsidRPr="0047638A">
        <w:rPr>
          <w:rStyle w:val="Lbjegyzet-hivatkozs"/>
          <w:color w:val="auto"/>
        </w:rPr>
        <w:footnoteRef/>
      </w:r>
      <w:r w:rsidRPr="0047638A">
        <w:rPr>
          <w:color w:val="auto"/>
        </w:rPr>
        <w:t xml:space="preserve"> a) </w:t>
      </w:r>
      <w:r w:rsidRPr="0047638A">
        <w:rPr>
          <w:color w:val="auto"/>
          <w:sz w:val="20"/>
        </w:rPr>
        <w:t xml:space="preserve">Gépjármű: olyan jármű, amelyet beépített erőgép hajt. A mezőgazdasági vontató, a lassú jármű, a segédmotoros kerékpár és a villamos azonban nem minősül gépjárműnek. </w:t>
      </w:r>
      <w:r w:rsidRPr="0047638A">
        <w:rPr>
          <w:color w:val="auto"/>
          <w:sz w:val="20"/>
        </w:rPr>
        <w:br/>
        <w:t>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4">
    <w:p w14:paraId="0A61B394" w14:textId="7CDFCC93" w:rsidR="00371217" w:rsidRDefault="00371217"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5">
    <w:p w14:paraId="101BF427" w14:textId="4C9843AD" w:rsidR="007B6706" w:rsidRDefault="007B6706">
      <w:pPr>
        <w:pStyle w:val="Lbjegyzetszveg"/>
      </w:pPr>
      <w:r>
        <w:rPr>
          <w:rStyle w:val="Lbjegyzet-hivatkozs"/>
        </w:rPr>
        <w:footnoteRef/>
      </w:r>
      <w:r>
        <w:t xml:space="preserve"> </w:t>
      </w:r>
      <w:hyperlink r:id="rId1" w:history="1">
        <w:r w:rsidRPr="007B6706">
          <w:rPr>
            <w:rStyle w:val="Hiperhivatkozs"/>
            <w:sz w:val="16"/>
            <w:vertAlign w:val="baseline"/>
          </w:rPr>
          <w:t>https://www.mnb.hu/felugyelet/szabalyozas/felugyeleti-szabalyozo-eszkozok/modszertani-kezikonyvek/icaap-ilaap-bma-felugyeleti-felulvizsgalatok</w:t>
        </w:r>
      </w:hyperlink>
      <w:r w:rsidRPr="007B6706">
        <w:t xml:space="preserve"> - 4. melléklet</w:t>
      </w:r>
    </w:p>
  </w:footnote>
  <w:footnote w:id="6">
    <w:p w14:paraId="7B4B39C9" w14:textId="1D9B64C9" w:rsidR="00371217" w:rsidRPr="00D85BA9" w:rsidRDefault="00371217">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7">
    <w:p w14:paraId="0856A692" w14:textId="16585E2B" w:rsidR="00371217" w:rsidRDefault="00371217">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8">
    <w:p w14:paraId="486AC74F" w14:textId="7E7FD752" w:rsidR="00371748" w:rsidRDefault="00371748">
      <w:pPr>
        <w:pStyle w:val="Lbjegyzetszveg"/>
      </w:pPr>
      <w:r>
        <w:rPr>
          <w:rStyle w:val="Lbjegyzet-hivatkozs"/>
        </w:rPr>
        <w:footnoteRef/>
      </w:r>
      <w:r>
        <w:t xml:space="preserve"> </w:t>
      </w:r>
      <w:r w:rsidRPr="00371748">
        <w:t>302/2023. (VII.11) Kormányrendelet</w:t>
      </w:r>
      <w:r>
        <w:t xml:space="preserve">-ben foglalt, kistelepüléseken nyújtható otthonteremtési támogatás és </w:t>
      </w:r>
      <w:r w:rsidR="00560ADB" w:rsidRPr="00560ADB">
        <w:t>518/2023. (XI.30.) Kormányrendelet</w:t>
      </w:r>
      <w:r w:rsidR="00560ADB">
        <w:t>ben foglalt CSOK PLUSZ támogatás</w:t>
      </w:r>
    </w:p>
  </w:footnote>
  <w:footnote w:id="9">
    <w:p w14:paraId="07BA915D" w14:textId="7EE6E55C" w:rsidR="00A77FE2" w:rsidRDefault="00A77FE2">
      <w:pPr>
        <w:pStyle w:val="Lbjegyzetszveg"/>
      </w:pPr>
      <w:r>
        <w:rPr>
          <w:rStyle w:val="Lbjegyzet-hivatkozs"/>
        </w:rPr>
        <w:footnoteRef/>
      </w:r>
      <w:r>
        <w:t xml:space="preserve"> </w:t>
      </w:r>
      <w:hyperlink r:id="rId2"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E532E" w14:textId="77777777" w:rsidR="00371217" w:rsidRPr="00AC6950" w:rsidRDefault="00371217"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2264C" w14:textId="77777777" w:rsidR="00371217" w:rsidRPr="00AC6950" w:rsidRDefault="00371217" w:rsidP="008349B3">
    <w:pPr>
      <w:jc w:val="cente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371217" w:rsidRPr="00AC6950" w:rsidRDefault="0037121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83pt;height:143.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2E94BCE"/>
    <w:multiLevelType w:val="hybridMultilevel"/>
    <w:tmpl w:val="A2A03E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721F01"/>
    <w:multiLevelType w:val="hybridMultilevel"/>
    <w:tmpl w:val="34DC3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A4E0BD1"/>
    <w:multiLevelType w:val="hybridMultilevel"/>
    <w:tmpl w:val="489CF8C8"/>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6D22EE"/>
    <w:multiLevelType w:val="hybridMultilevel"/>
    <w:tmpl w:val="D348ED7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 w15:restartNumberingAfterBreak="0">
    <w:nsid w:val="0AD301B9"/>
    <w:multiLevelType w:val="hybridMultilevel"/>
    <w:tmpl w:val="C19032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1E4467"/>
    <w:multiLevelType w:val="hybridMultilevel"/>
    <w:tmpl w:val="245C3FFE"/>
    <w:lvl w:ilvl="0" w:tplc="B04A88C2">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F1429EE"/>
    <w:multiLevelType w:val="hybridMultilevel"/>
    <w:tmpl w:val="E8B29A5A"/>
    <w:lvl w:ilvl="0" w:tplc="040E0001">
      <w:start w:val="1"/>
      <w:numFmt w:val="bullet"/>
      <w:lvlText w:val=""/>
      <w:lvlJc w:val="left"/>
      <w:pPr>
        <w:ind w:left="360" w:hanging="360"/>
      </w:pPr>
      <w:rPr>
        <w:rFonts w:ascii="Symbol" w:hAnsi="Symbol" w:hint="default"/>
      </w:rPr>
    </w:lvl>
    <w:lvl w:ilvl="1" w:tplc="FFFFFFFF">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 w15:restartNumberingAfterBreak="0">
    <w:nsid w:val="164C156B"/>
    <w:multiLevelType w:val="hybridMultilevel"/>
    <w:tmpl w:val="923C8276"/>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1" w15:restartNumberingAfterBreak="0">
    <w:nsid w:val="1E450171"/>
    <w:multiLevelType w:val="hybridMultilevel"/>
    <w:tmpl w:val="11FC6C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EF8435D"/>
    <w:multiLevelType w:val="hybridMultilevel"/>
    <w:tmpl w:val="F440BC12"/>
    <w:lvl w:ilvl="0" w:tplc="040E0015">
      <w:start w:val="1"/>
      <w:numFmt w:val="upperLetter"/>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3" w15:restartNumberingAfterBreak="0">
    <w:nsid w:val="1F443619"/>
    <w:multiLevelType w:val="hybridMultilevel"/>
    <w:tmpl w:val="5C8AA7FA"/>
    <w:lvl w:ilvl="0" w:tplc="040E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15:restartNumberingAfterBreak="0">
    <w:nsid w:val="230D6633"/>
    <w:multiLevelType w:val="hybridMultilevel"/>
    <w:tmpl w:val="053AE8DE"/>
    <w:lvl w:ilvl="0" w:tplc="040E0001">
      <w:start w:val="1"/>
      <w:numFmt w:val="bullet"/>
      <w:lvlText w:val=""/>
      <w:lvlJc w:val="left"/>
      <w:pPr>
        <w:ind w:left="1287" w:hanging="360"/>
      </w:pPr>
      <w:rPr>
        <w:rFonts w:ascii="Symbol" w:hAnsi="Symbol" w:hint="default"/>
      </w:rPr>
    </w:lvl>
    <w:lvl w:ilvl="1" w:tplc="040E0001">
      <w:start w:val="1"/>
      <w:numFmt w:val="bullet"/>
      <w:lvlText w:val=""/>
      <w:lvlJc w:val="left"/>
      <w:pPr>
        <w:ind w:left="2007" w:hanging="360"/>
      </w:pPr>
      <w:rPr>
        <w:rFonts w:ascii="Symbol" w:hAnsi="Symbol"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6"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8B96FF2"/>
    <w:multiLevelType w:val="hybridMultilevel"/>
    <w:tmpl w:val="AFD8921A"/>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29723B81"/>
    <w:multiLevelType w:val="hybridMultilevel"/>
    <w:tmpl w:val="448063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29F00EE9"/>
    <w:multiLevelType w:val="hybridMultilevel"/>
    <w:tmpl w:val="E4563A26"/>
    <w:lvl w:ilvl="0" w:tplc="47B44F1C">
      <w:start w:val="2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0"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31" w15:restartNumberingAfterBreak="0">
    <w:nsid w:val="2B69145C"/>
    <w:multiLevelType w:val="hybridMultilevel"/>
    <w:tmpl w:val="1CC4D210"/>
    <w:lvl w:ilvl="0" w:tplc="040E0001">
      <w:start w:val="1"/>
      <w:numFmt w:val="bullet"/>
      <w:lvlText w:val=""/>
      <w:lvlJc w:val="left"/>
      <w:pPr>
        <w:ind w:left="360" w:hanging="360"/>
      </w:pPr>
      <w:rPr>
        <w:rFonts w:ascii="Symbol" w:hAnsi="Symbol" w:hint="default"/>
      </w:rPr>
    </w:lvl>
    <w:lvl w:ilvl="1" w:tplc="040E001B">
      <w:start w:val="1"/>
      <w:numFmt w:val="lowerRoman"/>
      <w:lvlText w:val="%2."/>
      <w:lvlJc w:val="right"/>
      <w:pPr>
        <w:ind w:left="1080" w:hanging="360"/>
      </w:pPr>
      <w:rPr>
        <w:rFonts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5FCEBD36">
      <w:start w:val="9"/>
      <w:numFmt w:val="decimal"/>
      <w:lvlText w:val="%5."/>
      <w:lvlJc w:val="left"/>
      <w:pPr>
        <w:ind w:left="3240" w:hanging="360"/>
      </w:pPr>
      <w:rPr>
        <w:rFonts w:cs="Calibri" w:hint="default"/>
        <w:b/>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2"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2C86402F"/>
    <w:multiLevelType w:val="hybridMultilevel"/>
    <w:tmpl w:val="083085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2F063ACA"/>
    <w:multiLevelType w:val="hybridMultilevel"/>
    <w:tmpl w:val="B64AED8A"/>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322C0269"/>
    <w:multiLevelType w:val="multilevel"/>
    <w:tmpl w:val="2B6C5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32523CFA"/>
    <w:multiLevelType w:val="hybridMultilevel"/>
    <w:tmpl w:val="52863BDC"/>
    <w:lvl w:ilvl="0" w:tplc="040E0017">
      <w:start w:val="1"/>
      <w:numFmt w:val="lowerLetter"/>
      <w:lvlText w:val="%1)"/>
      <w:lvlJc w:val="left"/>
      <w:pPr>
        <w:ind w:left="720" w:hanging="360"/>
      </w:pPr>
    </w:lvl>
    <w:lvl w:ilvl="1" w:tplc="37BCA854">
      <w:start w:val="1"/>
      <w:numFmt w:val="lowerLetter"/>
      <w:lvlText w:val="a%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1" w15:restartNumberingAfterBreak="0">
    <w:nsid w:val="36837C6C"/>
    <w:multiLevelType w:val="hybridMultilevel"/>
    <w:tmpl w:val="51BE4AC6"/>
    <w:lvl w:ilvl="0" w:tplc="270EA486">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3"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3ACF6098"/>
    <w:multiLevelType w:val="hybridMultilevel"/>
    <w:tmpl w:val="3DE61072"/>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5"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3C1400AB"/>
    <w:multiLevelType w:val="hybridMultilevel"/>
    <w:tmpl w:val="67E08D40"/>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8" w15:restartNumberingAfterBreak="0">
    <w:nsid w:val="3D953ADC"/>
    <w:multiLevelType w:val="hybridMultilevel"/>
    <w:tmpl w:val="7210540E"/>
    <w:lvl w:ilvl="0" w:tplc="9D36C2B6">
      <w:start w:val="28"/>
      <w:numFmt w:val="decimal"/>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9" w15:restartNumberingAfterBreak="0">
    <w:nsid w:val="3D996696"/>
    <w:multiLevelType w:val="hybridMultilevel"/>
    <w:tmpl w:val="27EE2AB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0"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40A544D7"/>
    <w:multiLevelType w:val="hybridMultilevel"/>
    <w:tmpl w:val="34DC3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41396F81"/>
    <w:multiLevelType w:val="hybridMultilevel"/>
    <w:tmpl w:val="DBDAF3D6"/>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56"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15:restartNumberingAfterBreak="0">
    <w:nsid w:val="41511297"/>
    <w:multiLevelType w:val="hybridMultilevel"/>
    <w:tmpl w:val="B2BECB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8"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9" w15:restartNumberingAfterBreak="0">
    <w:nsid w:val="41E4092C"/>
    <w:multiLevelType w:val="hybridMultilevel"/>
    <w:tmpl w:val="F73EC234"/>
    <w:lvl w:ilvl="0" w:tplc="CF5C8F5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0"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61"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5B90D28"/>
    <w:multiLevelType w:val="hybridMultilevel"/>
    <w:tmpl w:val="6B32C386"/>
    <w:lvl w:ilvl="0" w:tplc="A686E7B0">
      <w:start w:val="24"/>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4" w15:restartNumberingAfterBreak="0">
    <w:nsid w:val="47973696"/>
    <w:multiLevelType w:val="hybridMultilevel"/>
    <w:tmpl w:val="8D9E55C4"/>
    <w:lvl w:ilvl="0" w:tplc="E83A8C3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47BA7EE8"/>
    <w:multiLevelType w:val="hybridMultilevel"/>
    <w:tmpl w:val="07BC085A"/>
    <w:lvl w:ilvl="0" w:tplc="48741A7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9"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1" w15:restartNumberingAfterBreak="0">
    <w:nsid w:val="49F50500"/>
    <w:multiLevelType w:val="hybridMultilevel"/>
    <w:tmpl w:val="FD7879D8"/>
    <w:lvl w:ilvl="0" w:tplc="D75223BE">
      <w:start w:val="30"/>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2" w15:restartNumberingAfterBreak="0">
    <w:nsid w:val="4ADB001D"/>
    <w:multiLevelType w:val="hybridMultilevel"/>
    <w:tmpl w:val="EDE8A3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4" w15:restartNumberingAfterBreak="0">
    <w:nsid w:val="4F175BE4"/>
    <w:multiLevelType w:val="hybridMultilevel"/>
    <w:tmpl w:val="E384D1DC"/>
    <w:lvl w:ilvl="0" w:tplc="491625EA">
      <w:start w:val="2020"/>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5188086F"/>
    <w:multiLevelType w:val="hybridMultilevel"/>
    <w:tmpl w:val="5D283B74"/>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7" w15:restartNumberingAfterBreak="0">
    <w:nsid w:val="51B13EC3"/>
    <w:multiLevelType w:val="hybridMultilevel"/>
    <w:tmpl w:val="2208E93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8" w15:restartNumberingAfterBreak="0">
    <w:nsid w:val="52E4297F"/>
    <w:multiLevelType w:val="hybridMultilevel"/>
    <w:tmpl w:val="38F0D1DA"/>
    <w:lvl w:ilvl="0" w:tplc="CCB61248">
      <w:start w:val="6"/>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552B1D29"/>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2" w15:restartNumberingAfterBreak="0">
    <w:nsid w:val="59D15F92"/>
    <w:multiLevelType w:val="hybridMultilevel"/>
    <w:tmpl w:val="73C4AEEE"/>
    <w:lvl w:ilvl="0" w:tplc="96F472A0">
      <w:start w:val="1"/>
      <w:numFmt w:val="bullet"/>
      <w:lvlText w:val="•"/>
      <w:lvlJc w:val="left"/>
      <w:pPr>
        <w:tabs>
          <w:tab w:val="num" w:pos="720"/>
        </w:tabs>
        <w:ind w:left="720" w:hanging="360"/>
      </w:pPr>
      <w:rPr>
        <w:rFonts w:ascii="Arial" w:hAnsi="Arial" w:hint="default"/>
      </w:rPr>
    </w:lvl>
    <w:lvl w:ilvl="1" w:tplc="F62CA0FE" w:tentative="1">
      <w:start w:val="1"/>
      <w:numFmt w:val="bullet"/>
      <w:lvlText w:val="•"/>
      <w:lvlJc w:val="left"/>
      <w:pPr>
        <w:tabs>
          <w:tab w:val="num" w:pos="1440"/>
        </w:tabs>
        <w:ind w:left="1440" w:hanging="360"/>
      </w:pPr>
      <w:rPr>
        <w:rFonts w:ascii="Arial" w:hAnsi="Arial" w:hint="default"/>
      </w:rPr>
    </w:lvl>
    <w:lvl w:ilvl="2" w:tplc="BC3850EE" w:tentative="1">
      <w:start w:val="1"/>
      <w:numFmt w:val="bullet"/>
      <w:lvlText w:val="•"/>
      <w:lvlJc w:val="left"/>
      <w:pPr>
        <w:tabs>
          <w:tab w:val="num" w:pos="2160"/>
        </w:tabs>
        <w:ind w:left="2160" w:hanging="360"/>
      </w:pPr>
      <w:rPr>
        <w:rFonts w:ascii="Arial" w:hAnsi="Arial" w:hint="default"/>
      </w:rPr>
    </w:lvl>
    <w:lvl w:ilvl="3" w:tplc="3BCEE238" w:tentative="1">
      <w:start w:val="1"/>
      <w:numFmt w:val="bullet"/>
      <w:lvlText w:val="•"/>
      <w:lvlJc w:val="left"/>
      <w:pPr>
        <w:tabs>
          <w:tab w:val="num" w:pos="2880"/>
        </w:tabs>
        <w:ind w:left="2880" w:hanging="360"/>
      </w:pPr>
      <w:rPr>
        <w:rFonts w:ascii="Arial" w:hAnsi="Arial" w:hint="default"/>
      </w:rPr>
    </w:lvl>
    <w:lvl w:ilvl="4" w:tplc="0F0CA66A" w:tentative="1">
      <w:start w:val="1"/>
      <w:numFmt w:val="bullet"/>
      <w:lvlText w:val="•"/>
      <w:lvlJc w:val="left"/>
      <w:pPr>
        <w:tabs>
          <w:tab w:val="num" w:pos="3600"/>
        </w:tabs>
        <w:ind w:left="3600" w:hanging="360"/>
      </w:pPr>
      <w:rPr>
        <w:rFonts w:ascii="Arial" w:hAnsi="Arial" w:hint="default"/>
      </w:rPr>
    </w:lvl>
    <w:lvl w:ilvl="5" w:tplc="E4BCB7F6" w:tentative="1">
      <w:start w:val="1"/>
      <w:numFmt w:val="bullet"/>
      <w:lvlText w:val="•"/>
      <w:lvlJc w:val="left"/>
      <w:pPr>
        <w:tabs>
          <w:tab w:val="num" w:pos="4320"/>
        </w:tabs>
        <w:ind w:left="4320" w:hanging="360"/>
      </w:pPr>
      <w:rPr>
        <w:rFonts w:ascii="Arial" w:hAnsi="Arial" w:hint="default"/>
      </w:rPr>
    </w:lvl>
    <w:lvl w:ilvl="6" w:tplc="D00CDDC2" w:tentative="1">
      <w:start w:val="1"/>
      <w:numFmt w:val="bullet"/>
      <w:lvlText w:val="•"/>
      <w:lvlJc w:val="left"/>
      <w:pPr>
        <w:tabs>
          <w:tab w:val="num" w:pos="5040"/>
        </w:tabs>
        <w:ind w:left="5040" w:hanging="360"/>
      </w:pPr>
      <w:rPr>
        <w:rFonts w:ascii="Arial" w:hAnsi="Arial" w:hint="default"/>
      </w:rPr>
    </w:lvl>
    <w:lvl w:ilvl="7" w:tplc="EAE4C966" w:tentative="1">
      <w:start w:val="1"/>
      <w:numFmt w:val="bullet"/>
      <w:lvlText w:val="•"/>
      <w:lvlJc w:val="left"/>
      <w:pPr>
        <w:tabs>
          <w:tab w:val="num" w:pos="5760"/>
        </w:tabs>
        <w:ind w:left="5760" w:hanging="360"/>
      </w:pPr>
      <w:rPr>
        <w:rFonts w:ascii="Arial" w:hAnsi="Arial" w:hint="default"/>
      </w:rPr>
    </w:lvl>
    <w:lvl w:ilvl="8" w:tplc="08D67A8C" w:tentative="1">
      <w:start w:val="1"/>
      <w:numFmt w:val="bullet"/>
      <w:lvlText w:val="•"/>
      <w:lvlJc w:val="left"/>
      <w:pPr>
        <w:tabs>
          <w:tab w:val="num" w:pos="6480"/>
        </w:tabs>
        <w:ind w:left="6480" w:hanging="360"/>
      </w:pPr>
      <w:rPr>
        <w:rFonts w:ascii="Arial" w:hAnsi="Arial" w:hint="default"/>
      </w:rPr>
    </w:lvl>
  </w:abstractNum>
  <w:abstractNum w:abstractNumId="83"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4" w15:restartNumberingAfterBreak="0">
    <w:nsid w:val="5B2D1F3B"/>
    <w:multiLevelType w:val="hybridMultilevel"/>
    <w:tmpl w:val="9F2A9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6" w15:restartNumberingAfterBreak="0">
    <w:nsid w:val="5EA411BB"/>
    <w:multiLevelType w:val="hybridMultilevel"/>
    <w:tmpl w:val="CD723520"/>
    <w:lvl w:ilvl="0" w:tplc="1694A202">
      <w:numFmt w:val="bullet"/>
      <w:lvlText w:val="-"/>
      <w:lvlJc w:val="left"/>
      <w:pPr>
        <w:ind w:left="720" w:hanging="360"/>
      </w:pPr>
      <w:rPr>
        <w:rFonts w:ascii="Calibri" w:eastAsiaTheme="minorHAnsi" w:hAnsi="Calibri" w:cs="Calibri" w:hint="default"/>
        <w:b/>
        <w:sz w:val="22"/>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3BC632D"/>
    <w:multiLevelType w:val="hybridMultilevel"/>
    <w:tmpl w:val="99F8498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0" w15:restartNumberingAfterBreak="0">
    <w:nsid w:val="64F3792A"/>
    <w:multiLevelType w:val="hybridMultilevel"/>
    <w:tmpl w:val="1306237E"/>
    <w:lvl w:ilvl="0" w:tplc="4E2A2B2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1" w15:restartNumberingAfterBreak="0">
    <w:nsid w:val="65E30F4F"/>
    <w:multiLevelType w:val="hybridMultilevel"/>
    <w:tmpl w:val="3F26E9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2" w15:restartNumberingAfterBreak="0">
    <w:nsid w:val="66790CA6"/>
    <w:multiLevelType w:val="hybridMultilevel"/>
    <w:tmpl w:val="FE800FAE"/>
    <w:lvl w:ilvl="0" w:tplc="34AC1E02">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3" w15:restartNumberingAfterBreak="0">
    <w:nsid w:val="67643A11"/>
    <w:multiLevelType w:val="hybridMultilevel"/>
    <w:tmpl w:val="CC8218B8"/>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68487153"/>
    <w:multiLevelType w:val="hybridMultilevel"/>
    <w:tmpl w:val="009A83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5" w15:restartNumberingAfterBreak="0">
    <w:nsid w:val="691E6EDF"/>
    <w:multiLevelType w:val="hybridMultilevel"/>
    <w:tmpl w:val="18C6AEA0"/>
    <w:lvl w:ilvl="0" w:tplc="BDC0E236">
      <w:start w:val="17"/>
      <w:numFmt w:val="decimal"/>
      <w:lvlText w:val="%1."/>
      <w:lvlJc w:val="left"/>
      <w:pPr>
        <w:ind w:left="720" w:hanging="360"/>
      </w:pPr>
      <w:rPr>
        <w:rFonts w:hint="default"/>
        <w:b/>
      </w:rPr>
    </w:lvl>
    <w:lvl w:ilvl="1" w:tplc="AC3871B4">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6BE630BF"/>
    <w:multiLevelType w:val="hybridMultilevel"/>
    <w:tmpl w:val="9AD8E5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868DDC">
      <w:start w:val="1"/>
      <w:numFmt w:val="upperLetter"/>
      <w:lvlText w:val="%3."/>
      <w:lvlJc w:val="left"/>
      <w:pPr>
        <w:ind w:left="927" w:hanging="360"/>
      </w:pPr>
      <w:rPr>
        <w:rFonts w:asciiTheme="minorHAnsi" w:eastAsiaTheme="minorHAnsi" w:hAnsiTheme="minorHAnsi" w:cstheme="minorHAnsi"/>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7"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8" w15:restartNumberingAfterBreak="0">
    <w:nsid w:val="6D7320F1"/>
    <w:multiLevelType w:val="multilevel"/>
    <w:tmpl w:val="013A5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0"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1"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2" w15:restartNumberingAfterBreak="0">
    <w:nsid w:val="71C01DBF"/>
    <w:multiLevelType w:val="hybridMultilevel"/>
    <w:tmpl w:val="DD2A4B40"/>
    <w:lvl w:ilvl="0" w:tplc="09405AB2">
      <w:start w:val="10"/>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3" w15:restartNumberingAfterBreak="0">
    <w:nsid w:val="722C4AA8"/>
    <w:multiLevelType w:val="hybridMultilevel"/>
    <w:tmpl w:val="921E2446"/>
    <w:lvl w:ilvl="0" w:tplc="7CE0112A">
      <w:start w:val="15"/>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6"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7"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08" w15:restartNumberingAfterBreak="0">
    <w:nsid w:val="74AF3D9F"/>
    <w:multiLevelType w:val="hybridMultilevel"/>
    <w:tmpl w:val="5FDA95F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9" w15:restartNumberingAfterBreak="0">
    <w:nsid w:val="75BF0080"/>
    <w:multiLevelType w:val="hybridMultilevel"/>
    <w:tmpl w:val="B52018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0" w15:restartNumberingAfterBreak="0">
    <w:nsid w:val="75D65A4E"/>
    <w:multiLevelType w:val="hybridMultilevel"/>
    <w:tmpl w:val="B2DE93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1" w15:restartNumberingAfterBreak="0">
    <w:nsid w:val="767826A6"/>
    <w:multiLevelType w:val="hybridMultilevel"/>
    <w:tmpl w:val="9288D1CE"/>
    <w:lvl w:ilvl="0" w:tplc="0FE072C6">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2"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13" w15:restartNumberingAfterBreak="0">
    <w:nsid w:val="783E2855"/>
    <w:multiLevelType w:val="hybridMultilevel"/>
    <w:tmpl w:val="EEBAE326"/>
    <w:lvl w:ilvl="0" w:tplc="6C9625E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4" w15:restartNumberingAfterBreak="0">
    <w:nsid w:val="78F400BA"/>
    <w:multiLevelType w:val="hybridMultilevel"/>
    <w:tmpl w:val="A478151C"/>
    <w:lvl w:ilvl="0" w:tplc="7F74F892">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5" w15:restartNumberingAfterBreak="0">
    <w:nsid w:val="7A2F381F"/>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7D5E471E"/>
    <w:multiLevelType w:val="hybridMultilevel"/>
    <w:tmpl w:val="4022D9E0"/>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num w:numId="1" w16cid:durableId="2143843542">
    <w:abstractNumId w:val="20"/>
  </w:num>
  <w:num w:numId="2" w16cid:durableId="1240871299">
    <w:abstractNumId w:val="14"/>
  </w:num>
  <w:num w:numId="3" w16cid:durableId="1588491200">
    <w:abstractNumId w:val="30"/>
  </w:num>
  <w:num w:numId="4" w16cid:durableId="339547977">
    <w:abstractNumId w:val="9"/>
  </w:num>
  <w:num w:numId="5" w16cid:durableId="392854450">
    <w:abstractNumId w:val="11"/>
  </w:num>
  <w:num w:numId="6" w16cid:durableId="2129735721">
    <w:abstractNumId w:val="17"/>
  </w:num>
  <w:num w:numId="7" w16cid:durableId="1948853488">
    <w:abstractNumId w:val="100"/>
  </w:num>
  <w:num w:numId="8" w16cid:durableId="1269048351">
    <w:abstractNumId w:val="58"/>
    <w:lvlOverride w:ilvl="0">
      <w:startOverride w:val="1"/>
    </w:lvlOverride>
  </w:num>
  <w:num w:numId="9" w16cid:durableId="279531264">
    <w:abstractNumId w:val="106"/>
  </w:num>
  <w:num w:numId="10" w16cid:durableId="1593392644">
    <w:abstractNumId w:val="19"/>
  </w:num>
  <w:num w:numId="11" w16cid:durableId="835612457">
    <w:abstractNumId w:val="52"/>
  </w:num>
  <w:num w:numId="12" w16cid:durableId="18314375">
    <w:abstractNumId w:val="38"/>
  </w:num>
  <w:num w:numId="13" w16cid:durableId="852494286">
    <w:abstractNumId w:val="45"/>
  </w:num>
  <w:num w:numId="14" w16cid:durableId="1817330175">
    <w:abstractNumId w:val="67"/>
  </w:num>
  <w:num w:numId="15" w16cid:durableId="762798799">
    <w:abstractNumId w:val="5"/>
  </w:num>
  <w:num w:numId="16" w16cid:durableId="16088501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6423917">
    <w:abstractNumId w:val="53"/>
  </w:num>
  <w:num w:numId="18" w16cid:durableId="839806369">
    <w:abstractNumId w:val="65"/>
  </w:num>
  <w:num w:numId="19" w16cid:durableId="2094156214">
    <w:abstractNumId w:val="70"/>
  </w:num>
  <w:num w:numId="20" w16cid:durableId="1406536905">
    <w:abstractNumId w:val="73"/>
  </w:num>
  <w:num w:numId="21" w16cid:durableId="88280126">
    <w:abstractNumId w:val="60"/>
  </w:num>
  <w:num w:numId="22" w16cid:durableId="1763644423">
    <w:abstractNumId w:val="99"/>
  </w:num>
  <w:num w:numId="23" w16cid:durableId="62682092">
    <w:abstractNumId w:val="87"/>
  </w:num>
  <w:num w:numId="24" w16cid:durableId="214897710">
    <w:abstractNumId w:val="26"/>
  </w:num>
  <w:num w:numId="25" w16cid:durableId="1418404166">
    <w:abstractNumId w:val="104"/>
  </w:num>
  <w:num w:numId="26" w16cid:durableId="1861431045">
    <w:abstractNumId w:val="75"/>
  </w:num>
  <w:num w:numId="27" w16cid:durableId="720446996">
    <w:abstractNumId w:val="57"/>
  </w:num>
  <w:num w:numId="28" w16cid:durableId="1475415503">
    <w:abstractNumId w:val="56"/>
  </w:num>
  <w:num w:numId="29" w16cid:durableId="1957175011">
    <w:abstractNumId w:val="43"/>
  </w:num>
  <w:num w:numId="30" w16cid:durableId="1817793026">
    <w:abstractNumId w:val="51"/>
  </w:num>
  <w:num w:numId="31" w16cid:durableId="545215896">
    <w:abstractNumId w:val="7"/>
  </w:num>
  <w:num w:numId="32" w16cid:durableId="2113739229">
    <w:abstractNumId w:val="58"/>
  </w:num>
  <w:num w:numId="33" w16cid:durableId="796147665">
    <w:abstractNumId w:val="68"/>
  </w:num>
  <w:num w:numId="34" w16cid:durableId="1569653453">
    <w:abstractNumId w:val="35"/>
  </w:num>
  <w:num w:numId="35" w16cid:durableId="1731345911">
    <w:abstractNumId w:val="101"/>
  </w:num>
  <w:num w:numId="36" w16cid:durableId="424961189">
    <w:abstractNumId w:val="50"/>
  </w:num>
  <w:num w:numId="37" w16cid:durableId="77243555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7193888">
    <w:abstractNumId w:val="30"/>
  </w:num>
  <w:num w:numId="39" w16cid:durableId="2135249709">
    <w:abstractNumId w:val="4"/>
  </w:num>
  <w:num w:numId="40" w16cid:durableId="1339770050">
    <w:abstractNumId w:val="24"/>
  </w:num>
  <w:num w:numId="41" w16cid:durableId="615600529">
    <w:abstractNumId w:val="112"/>
  </w:num>
  <w:num w:numId="42" w16cid:durableId="1308977107">
    <w:abstractNumId w:val="34"/>
  </w:num>
  <w:num w:numId="43" w16cid:durableId="1443382005">
    <w:abstractNumId w:val="1"/>
  </w:num>
  <w:num w:numId="44" w16cid:durableId="111386871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9437008">
    <w:abstractNumId w:val="94"/>
  </w:num>
  <w:num w:numId="46" w16cid:durableId="1653631075">
    <w:abstractNumId w:val="62"/>
  </w:num>
  <w:num w:numId="47" w16cid:durableId="17108402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6038459">
    <w:abstractNumId w:val="88"/>
  </w:num>
  <w:num w:numId="49" w16cid:durableId="1796287663">
    <w:abstractNumId w:val="42"/>
  </w:num>
  <w:num w:numId="50" w16cid:durableId="504321750">
    <w:abstractNumId w:val="105"/>
  </w:num>
  <w:num w:numId="51" w16cid:durableId="62141611">
    <w:abstractNumId w:val="58"/>
  </w:num>
  <w:num w:numId="52" w16cid:durableId="939408825">
    <w:abstractNumId w:val="27"/>
  </w:num>
  <w:num w:numId="53" w16cid:durableId="940837545">
    <w:abstractNumId w:val="13"/>
  </w:num>
  <w:num w:numId="54" w16cid:durableId="570384642">
    <w:abstractNumId w:val="36"/>
  </w:num>
  <w:num w:numId="55" w16cid:durableId="826047434">
    <w:abstractNumId w:val="66"/>
  </w:num>
  <w:num w:numId="56" w16cid:durableId="1645087950">
    <w:abstractNumId w:val="55"/>
  </w:num>
  <w:num w:numId="57" w16cid:durableId="2040012066">
    <w:abstractNumId w:val="0"/>
  </w:num>
  <w:num w:numId="58" w16cid:durableId="1171525431">
    <w:abstractNumId w:val="33"/>
  </w:num>
  <w:num w:numId="59" w16cid:durableId="821047908">
    <w:abstractNumId w:val="47"/>
  </w:num>
  <w:num w:numId="60" w16cid:durableId="1243951748">
    <w:abstractNumId w:val="90"/>
  </w:num>
  <w:num w:numId="61" w16cid:durableId="1633248971">
    <w:abstractNumId w:val="49"/>
  </w:num>
  <w:num w:numId="62" w16cid:durableId="793209242">
    <w:abstractNumId w:val="98"/>
  </w:num>
  <w:num w:numId="63" w16cid:durableId="2047218013">
    <w:abstractNumId w:val="40"/>
    <w:lvlOverride w:ilvl="0">
      <w:startOverride w:val="1"/>
    </w:lvlOverride>
    <w:lvlOverride w:ilvl="1">
      <w:startOverride w:val="1"/>
    </w:lvlOverride>
    <w:lvlOverride w:ilvl="2"/>
    <w:lvlOverride w:ilvl="3"/>
    <w:lvlOverride w:ilvl="4"/>
    <w:lvlOverride w:ilvl="5"/>
    <w:lvlOverride w:ilvl="6"/>
    <w:lvlOverride w:ilvl="7"/>
    <w:lvlOverride w:ilvl="8"/>
  </w:num>
  <w:num w:numId="64" w16cid:durableId="2086877388">
    <w:abstractNumId w:val="49"/>
  </w:num>
  <w:num w:numId="65" w16cid:durableId="1095981830">
    <w:abstractNumId w:val="22"/>
  </w:num>
  <w:num w:numId="66" w16cid:durableId="888958554">
    <w:abstractNumId w:val="31"/>
  </w:num>
  <w:num w:numId="67" w16cid:durableId="1513110617">
    <w:abstractNumId w:val="78"/>
  </w:num>
  <w:num w:numId="68" w16cid:durableId="1248228937">
    <w:abstractNumId w:val="102"/>
  </w:num>
  <w:num w:numId="69" w16cid:durableId="2054648612">
    <w:abstractNumId w:val="103"/>
  </w:num>
  <w:num w:numId="70" w16cid:durableId="765854189">
    <w:abstractNumId w:val="95"/>
  </w:num>
  <w:num w:numId="71" w16cid:durableId="427775569">
    <w:abstractNumId w:val="29"/>
  </w:num>
  <w:num w:numId="72" w16cid:durableId="1089736971">
    <w:abstractNumId w:val="63"/>
  </w:num>
  <w:num w:numId="73" w16cid:durableId="1818372302">
    <w:abstractNumId w:val="48"/>
  </w:num>
  <w:num w:numId="74" w16cid:durableId="761872432">
    <w:abstractNumId w:val="71"/>
  </w:num>
  <w:num w:numId="75" w16cid:durableId="155148303">
    <w:abstractNumId w:val="96"/>
  </w:num>
  <w:num w:numId="76" w16cid:durableId="1672639791">
    <w:abstractNumId w:val="8"/>
  </w:num>
  <w:num w:numId="77" w16cid:durableId="2020112298">
    <w:abstractNumId w:val="74"/>
  </w:num>
  <w:num w:numId="78" w16cid:durableId="1918056876">
    <w:abstractNumId w:val="2"/>
  </w:num>
  <w:num w:numId="79" w16cid:durableId="1777822829">
    <w:abstractNumId w:val="30"/>
  </w:num>
  <w:num w:numId="80" w16cid:durableId="1298148800">
    <w:abstractNumId w:val="40"/>
    <w:lvlOverride w:ilvl="0">
      <w:startOverride w:val="1"/>
    </w:lvlOverride>
    <w:lvlOverride w:ilvl="1">
      <w:startOverride w:val="1"/>
    </w:lvlOverride>
    <w:lvlOverride w:ilvl="2"/>
    <w:lvlOverride w:ilvl="3"/>
    <w:lvlOverride w:ilvl="4"/>
    <w:lvlOverride w:ilvl="5"/>
    <w:lvlOverride w:ilvl="6"/>
    <w:lvlOverride w:ilvl="7"/>
    <w:lvlOverride w:ilvl="8"/>
  </w:num>
  <w:num w:numId="81" w16cid:durableId="962808364">
    <w:abstractNumId w:val="61"/>
  </w:num>
  <w:num w:numId="82" w16cid:durableId="1630161754">
    <w:abstractNumId w:val="64"/>
  </w:num>
  <w:num w:numId="83" w16cid:durableId="1715689769">
    <w:abstractNumId w:val="113"/>
  </w:num>
  <w:num w:numId="84" w16cid:durableId="1807814838">
    <w:abstractNumId w:val="76"/>
  </w:num>
  <w:num w:numId="85" w16cid:durableId="2051951051">
    <w:abstractNumId w:val="25"/>
  </w:num>
  <w:num w:numId="86" w16cid:durableId="1840267415">
    <w:abstractNumId w:val="82"/>
  </w:num>
  <w:num w:numId="87" w16cid:durableId="1815638398">
    <w:abstractNumId w:val="86"/>
  </w:num>
  <w:num w:numId="88" w16cid:durableId="1533377414">
    <w:abstractNumId w:val="108"/>
  </w:num>
  <w:num w:numId="89" w16cid:durableId="1242450487">
    <w:abstractNumId w:val="58"/>
    <w:lvlOverride w:ilvl="0">
      <w:startOverride w:val="1"/>
    </w:lvlOverride>
  </w:num>
  <w:num w:numId="90" w16cid:durableId="1345087333">
    <w:abstractNumId w:val="40"/>
  </w:num>
  <w:num w:numId="91" w16cid:durableId="1756171596">
    <w:abstractNumId w:val="79"/>
  </w:num>
  <w:num w:numId="92" w16cid:durableId="427309603">
    <w:abstractNumId w:val="21"/>
  </w:num>
  <w:num w:numId="93" w16cid:durableId="21171310">
    <w:abstractNumId w:val="18"/>
  </w:num>
  <w:num w:numId="94" w16cid:durableId="1730810098">
    <w:abstractNumId w:val="58"/>
    <w:lvlOverride w:ilvl="0">
      <w:startOverride w:val="1"/>
    </w:lvlOverride>
  </w:num>
  <w:num w:numId="95" w16cid:durableId="563418423">
    <w:abstractNumId w:val="41"/>
  </w:num>
  <w:num w:numId="96" w16cid:durableId="2130972042">
    <w:abstractNumId w:val="116"/>
  </w:num>
  <w:num w:numId="97" w16cid:durableId="1835221845">
    <w:abstractNumId w:val="77"/>
  </w:num>
  <w:num w:numId="98" w16cid:durableId="1280643003">
    <w:abstractNumId w:val="69"/>
  </w:num>
  <w:num w:numId="99" w16cid:durableId="1791316622">
    <w:abstractNumId w:val="58"/>
  </w:num>
  <w:num w:numId="100" w16cid:durableId="614601353">
    <w:abstractNumId w:val="41"/>
  </w:num>
  <w:num w:numId="101" w16cid:durableId="377514027">
    <w:abstractNumId w:val="58"/>
  </w:num>
  <w:num w:numId="102" w16cid:durableId="1190795158">
    <w:abstractNumId w:val="10"/>
  </w:num>
  <w:num w:numId="103" w16cid:durableId="324237543">
    <w:abstractNumId w:val="39"/>
  </w:num>
  <w:num w:numId="104" w16cid:durableId="824207366">
    <w:abstractNumId w:val="97"/>
  </w:num>
  <w:num w:numId="105" w16cid:durableId="2019502044">
    <w:abstractNumId w:val="92"/>
  </w:num>
  <w:num w:numId="106" w16cid:durableId="318190321">
    <w:abstractNumId w:val="72"/>
  </w:num>
  <w:num w:numId="107" w16cid:durableId="1724332062">
    <w:abstractNumId w:val="91"/>
  </w:num>
  <w:num w:numId="108" w16cid:durableId="666714734">
    <w:abstractNumId w:val="30"/>
  </w:num>
  <w:num w:numId="109" w16cid:durableId="1412116476">
    <w:abstractNumId w:val="28"/>
  </w:num>
  <w:num w:numId="110" w16cid:durableId="1768309657">
    <w:abstractNumId w:val="15"/>
  </w:num>
  <w:num w:numId="111" w16cid:durableId="1811089157">
    <w:abstractNumId w:val="85"/>
  </w:num>
  <w:num w:numId="112" w16cid:durableId="572279009">
    <w:abstractNumId w:val="54"/>
  </w:num>
  <w:num w:numId="113" w16cid:durableId="489562516">
    <w:abstractNumId w:val="3"/>
  </w:num>
  <w:num w:numId="114" w16cid:durableId="682319310">
    <w:abstractNumId w:val="30"/>
  </w:num>
  <w:num w:numId="115" w16cid:durableId="763694790">
    <w:abstractNumId w:val="58"/>
  </w:num>
  <w:num w:numId="116" w16cid:durableId="449789173">
    <w:abstractNumId w:val="84"/>
  </w:num>
  <w:num w:numId="117" w16cid:durableId="996883214">
    <w:abstractNumId w:val="58"/>
    <w:lvlOverride w:ilvl="0">
      <w:startOverride w:val="1"/>
    </w:lvlOverride>
  </w:num>
  <w:num w:numId="118" w16cid:durableId="1300191212">
    <w:abstractNumId w:val="58"/>
    <w:lvlOverride w:ilvl="0">
      <w:startOverride w:val="1"/>
    </w:lvlOverride>
  </w:num>
  <w:num w:numId="119" w16cid:durableId="753892983">
    <w:abstractNumId w:val="58"/>
    <w:lvlOverride w:ilvl="0">
      <w:startOverride w:val="1"/>
    </w:lvlOverride>
  </w:num>
  <w:num w:numId="120" w16cid:durableId="255673998">
    <w:abstractNumId w:val="58"/>
    <w:lvlOverride w:ilvl="0">
      <w:startOverride w:val="1"/>
    </w:lvlOverride>
  </w:num>
  <w:num w:numId="121" w16cid:durableId="1867981057">
    <w:abstractNumId w:val="58"/>
    <w:lvlOverride w:ilvl="0">
      <w:startOverride w:val="1"/>
    </w:lvlOverride>
  </w:num>
  <w:num w:numId="122" w16cid:durableId="234972904">
    <w:abstractNumId w:val="23"/>
  </w:num>
  <w:num w:numId="123" w16cid:durableId="1640263801">
    <w:abstractNumId w:val="30"/>
  </w:num>
  <w:num w:numId="124" w16cid:durableId="2043940954">
    <w:abstractNumId w:val="111"/>
  </w:num>
  <w:num w:numId="125" w16cid:durableId="2037998506">
    <w:abstractNumId w:val="114"/>
  </w:num>
  <w:num w:numId="126" w16cid:durableId="633679016">
    <w:abstractNumId w:val="110"/>
  </w:num>
  <w:num w:numId="127" w16cid:durableId="1284339081">
    <w:abstractNumId w:val="6"/>
  </w:num>
  <w:num w:numId="128" w16cid:durableId="360404315">
    <w:abstractNumId w:val="37"/>
  </w:num>
  <w:num w:numId="129" w16cid:durableId="1676568636">
    <w:abstractNumId w:val="44"/>
  </w:num>
  <w:num w:numId="130" w16cid:durableId="1606838407">
    <w:abstractNumId w:val="16"/>
  </w:num>
  <w:num w:numId="131" w16cid:durableId="1030494110">
    <w:abstractNumId w:val="46"/>
  </w:num>
  <w:num w:numId="132" w16cid:durableId="1552958226">
    <w:abstractNumId w:val="109"/>
  </w:num>
  <w:num w:numId="133" w16cid:durableId="2047951674">
    <w:abstractNumId w:val="89"/>
  </w:num>
  <w:num w:numId="134" w16cid:durableId="1618289298">
    <w:abstractNumId w:val="93"/>
  </w:num>
  <w:num w:numId="135" w16cid:durableId="692613624">
    <w:abstractNumId w:val="59"/>
  </w:num>
  <w:num w:numId="136" w16cid:durableId="1123842164">
    <w:abstractNumId w:val="12"/>
  </w:num>
  <w:num w:numId="137" w16cid:durableId="2095976901">
    <w:abstractNumId w:val="107"/>
  </w:num>
  <w:num w:numId="138" w16cid:durableId="282077542">
    <w:abstractNumId w:val="77"/>
  </w:num>
  <w:num w:numId="139" w16cid:durableId="2049262263">
    <w:abstractNumId w:val="58"/>
    <w:lvlOverride w:ilvl="0">
      <w:startOverride w:val="1"/>
    </w:lvlOverride>
  </w:num>
  <w:num w:numId="140" w16cid:durableId="331223078">
    <w:abstractNumId w:val="58"/>
    <w:lvlOverride w:ilvl="0">
      <w:startOverride w:val="1"/>
    </w:lvlOverride>
  </w:num>
  <w:num w:numId="141" w16cid:durableId="1810241430">
    <w:abstractNumId w:val="80"/>
  </w:num>
  <w:num w:numId="142" w16cid:durableId="713622519">
    <w:abstractNumId w:val="115"/>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93D"/>
    <w:rsid w:val="00000B67"/>
    <w:rsid w:val="00000B97"/>
    <w:rsid w:val="00000E72"/>
    <w:rsid w:val="000012B6"/>
    <w:rsid w:val="0000273C"/>
    <w:rsid w:val="00002A4A"/>
    <w:rsid w:val="000035F2"/>
    <w:rsid w:val="00003CE1"/>
    <w:rsid w:val="00003D23"/>
    <w:rsid w:val="000053DE"/>
    <w:rsid w:val="00006029"/>
    <w:rsid w:val="00006E4F"/>
    <w:rsid w:val="00007E09"/>
    <w:rsid w:val="00010AB9"/>
    <w:rsid w:val="00010C6B"/>
    <w:rsid w:val="000118FD"/>
    <w:rsid w:val="00011E69"/>
    <w:rsid w:val="00011F98"/>
    <w:rsid w:val="00012136"/>
    <w:rsid w:val="0001348E"/>
    <w:rsid w:val="00014376"/>
    <w:rsid w:val="00014A29"/>
    <w:rsid w:val="00014E8A"/>
    <w:rsid w:val="00015496"/>
    <w:rsid w:val="00016628"/>
    <w:rsid w:val="0001707B"/>
    <w:rsid w:val="00017AB3"/>
    <w:rsid w:val="00017B1B"/>
    <w:rsid w:val="00020A5E"/>
    <w:rsid w:val="00020C3E"/>
    <w:rsid w:val="000211B6"/>
    <w:rsid w:val="0002139B"/>
    <w:rsid w:val="0002498B"/>
    <w:rsid w:val="00024A0F"/>
    <w:rsid w:val="000250E6"/>
    <w:rsid w:val="000256BA"/>
    <w:rsid w:val="00025BD0"/>
    <w:rsid w:val="00026110"/>
    <w:rsid w:val="00026651"/>
    <w:rsid w:val="000266B4"/>
    <w:rsid w:val="000267C8"/>
    <w:rsid w:val="00026BE4"/>
    <w:rsid w:val="00026D05"/>
    <w:rsid w:val="00027695"/>
    <w:rsid w:val="00027979"/>
    <w:rsid w:val="00027B62"/>
    <w:rsid w:val="00030E8B"/>
    <w:rsid w:val="0003126F"/>
    <w:rsid w:val="000313E2"/>
    <w:rsid w:val="00032BEB"/>
    <w:rsid w:val="00033357"/>
    <w:rsid w:val="00033621"/>
    <w:rsid w:val="0003381D"/>
    <w:rsid w:val="00034512"/>
    <w:rsid w:val="00034AB7"/>
    <w:rsid w:val="00034FDE"/>
    <w:rsid w:val="0003519E"/>
    <w:rsid w:val="00035697"/>
    <w:rsid w:val="00035880"/>
    <w:rsid w:val="00035B8F"/>
    <w:rsid w:val="00035FFC"/>
    <w:rsid w:val="000369F1"/>
    <w:rsid w:val="00036CCD"/>
    <w:rsid w:val="00037A96"/>
    <w:rsid w:val="00041098"/>
    <w:rsid w:val="0004154C"/>
    <w:rsid w:val="00041882"/>
    <w:rsid w:val="00042E12"/>
    <w:rsid w:val="000430FD"/>
    <w:rsid w:val="000433C8"/>
    <w:rsid w:val="000445A5"/>
    <w:rsid w:val="00044B79"/>
    <w:rsid w:val="0004678A"/>
    <w:rsid w:val="00047689"/>
    <w:rsid w:val="00047D66"/>
    <w:rsid w:val="00047F85"/>
    <w:rsid w:val="00050C5A"/>
    <w:rsid w:val="0005126A"/>
    <w:rsid w:val="00051633"/>
    <w:rsid w:val="00051A1A"/>
    <w:rsid w:val="00051B42"/>
    <w:rsid w:val="00051B46"/>
    <w:rsid w:val="00053EAB"/>
    <w:rsid w:val="00054A97"/>
    <w:rsid w:val="00055371"/>
    <w:rsid w:val="000555E7"/>
    <w:rsid w:val="0005577F"/>
    <w:rsid w:val="000558F2"/>
    <w:rsid w:val="00055CBE"/>
    <w:rsid w:val="00056514"/>
    <w:rsid w:val="00057A84"/>
    <w:rsid w:val="00060148"/>
    <w:rsid w:val="00060D1F"/>
    <w:rsid w:val="000619BA"/>
    <w:rsid w:val="00061A50"/>
    <w:rsid w:val="000628E6"/>
    <w:rsid w:val="00063216"/>
    <w:rsid w:val="0006374F"/>
    <w:rsid w:val="000639C8"/>
    <w:rsid w:val="00064372"/>
    <w:rsid w:val="00064546"/>
    <w:rsid w:val="00064AA3"/>
    <w:rsid w:val="00066BEF"/>
    <w:rsid w:val="0006721B"/>
    <w:rsid w:val="000674BE"/>
    <w:rsid w:val="00067742"/>
    <w:rsid w:val="00067BE2"/>
    <w:rsid w:val="00067C0C"/>
    <w:rsid w:val="00067C37"/>
    <w:rsid w:val="00067CC8"/>
    <w:rsid w:val="00067D47"/>
    <w:rsid w:val="00070CFA"/>
    <w:rsid w:val="000721D4"/>
    <w:rsid w:val="00072D43"/>
    <w:rsid w:val="00073F3F"/>
    <w:rsid w:val="000741A6"/>
    <w:rsid w:val="00074BAB"/>
    <w:rsid w:val="00076A06"/>
    <w:rsid w:val="00076A8E"/>
    <w:rsid w:val="000778AA"/>
    <w:rsid w:val="000778B9"/>
    <w:rsid w:val="0008043B"/>
    <w:rsid w:val="000810BC"/>
    <w:rsid w:val="000812CE"/>
    <w:rsid w:val="0008131E"/>
    <w:rsid w:val="00081491"/>
    <w:rsid w:val="00081560"/>
    <w:rsid w:val="000815FE"/>
    <w:rsid w:val="00081934"/>
    <w:rsid w:val="00081E6D"/>
    <w:rsid w:val="00082907"/>
    <w:rsid w:val="000830E7"/>
    <w:rsid w:val="000831EC"/>
    <w:rsid w:val="00083F4E"/>
    <w:rsid w:val="00084C80"/>
    <w:rsid w:val="00085D6D"/>
    <w:rsid w:val="0008684B"/>
    <w:rsid w:val="00086DCC"/>
    <w:rsid w:val="00087333"/>
    <w:rsid w:val="00087E97"/>
    <w:rsid w:val="000904C4"/>
    <w:rsid w:val="0009083F"/>
    <w:rsid w:val="00090C38"/>
    <w:rsid w:val="00090E70"/>
    <w:rsid w:val="000916CD"/>
    <w:rsid w:val="00091796"/>
    <w:rsid w:val="00091D9B"/>
    <w:rsid w:val="00092557"/>
    <w:rsid w:val="00092607"/>
    <w:rsid w:val="000934B7"/>
    <w:rsid w:val="000937A5"/>
    <w:rsid w:val="00094EB6"/>
    <w:rsid w:val="00095088"/>
    <w:rsid w:val="000953CF"/>
    <w:rsid w:val="00096517"/>
    <w:rsid w:val="0009679C"/>
    <w:rsid w:val="000A07A7"/>
    <w:rsid w:val="000A083E"/>
    <w:rsid w:val="000A1DA7"/>
    <w:rsid w:val="000A3A63"/>
    <w:rsid w:val="000A3DDC"/>
    <w:rsid w:val="000A3FC9"/>
    <w:rsid w:val="000A4932"/>
    <w:rsid w:val="000A695C"/>
    <w:rsid w:val="000A6DE0"/>
    <w:rsid w:val="000A708D"/>
    <w:rsid w:val="000A71F3"/>
    <w:rsid w:val="000B10A1"/>
    <w:rsid w:val="000B3676"/>
    <w:rsid w:val="000B36E6"/>
    <w:rsid w:val="000B3C9C"/>
    <w:rsid w:val="000B41EA"/>
    <w:rsid w:val="000B456D"/>
    <w:rsid w:val="000B4D9F"/>
    <w:rsid w:val="000B4DD6"/>
    <w:rsid w:val="000B7A75"/>
    <w:rsid w:val="000C02C2"/>
    <w:rsid w:val="000C1AEA"/>
    <w:rsid w:val="000C2369"/>
    <w:rsid w:val="000C24FF"/>
    <w:rsid w:val="000C2918"/>
    <w:rsid w:val="000C3019"/>
    <w:rsid w:val="000C3659"/>
    <w:rsid w:val="000C387D"/>
    <w:rsid w:val="000C4986"/>
    <w:rsid w:val="000C534F"/>
    <w:rsid w:val="000C6EBD"/>
    <w:rsid w:val="000C6F33"/>
    <w:rsid w:val="000C701E"/>
    <w:rsid w:val="000C701F"/>
    <w:rsid w:val="000D0FE5"/>
    <w:rsid w:val="000D1B4A"/>
    <w:rsid w:val="000D1C8B"/>
    <w:rsid w:val="000D1E44"/>
    <w:rsid w:val="000D1F8E"/>
    <w:rsid w:val="000D34D2"/>
    <w:rsid w:val="000D3868"/>
    <w:rsid w:val="000D38EB"/>
    <w:rsid w:val="000D40AE"/>
    <w:rsid w:val="000D4172"/>
    <w:rsid w:val="000D4288"/>
    <w:rsid w:val="000D45A0"/>
    <w:rsid w:val="000D4B65"/>
    <w:rsid w:val="000D4CD3"/>
    <w:rsid w:val="000D4F61"/>
    <w:rsid w:val="000D5F26"/>
    <w:rsid w:val="000D646C"/>
    <w:rsid w:val="000D66C8"/>
    <w:rsid w:val="000D6893"/>
    <w:rsid w:val="000D712A"/>
    <w:rsid w:val="000D7E13"/>
    <w:rsid w:val="000E0698"/>
    <w:rsid w:val="000E0A5D"/>
    <w:rsid w:val="000E2B72"/>
    <w:rsid w:val="000E2CBD"/>
    <w:rsid w:val="000E31EA"/>
    <w:rsid w:val="000E348F"/>
    <w:rsid w:val="000E44D0"/>
    <w:rsid w:val="000E4EE3"/>
    <w:rsid w:val="000E57CA"/>
    <w:rsid w:val="000E6318"/>
    <w:rsid w:val="000E67E3"/>
    <w:rsid w:val="000E6DB7"/>
    <w:rsid w:val="000F165B"/>
    <w:rsid w:val="000F1CA8"/>
    <w:rsid w:val="000F1E7C"/>
    <w:rsid w:val="000F24B5"/>
    <w:rsid w:val="000F283B"/>
    <w:rsid w:val="000F2858"/>
    <w:rsid w:val="000F29E2"/>
    <w:rsid w:val="000F2AE0"/>
    <w:rsid w:val="000F30B8"/>
    <w:rsid w:val="000F370A"/>
    <w:rsid w:val="000F3AC4"/>
    <w:rsid w:val="000F3B14"/>
    <w:rsid w:val="000F3D03"/>
    <w:rsid w:val="000F4565"/>
    <w:rsid w:val="000F4773"/>
    <w:rsid w:val="000F4F01"/>
    <w:rsid w:val="000F5B26"/>
    <w:rsid w:val="000F615C"/>
    <w:rsid w:val="000F63AA"/>
    <w:rsid w:val="000F68FE"/>
    <w:rsid w:val="000F7169"/>
    <w:rsid w:val="000F7355"/>
    <w:rsid w:val="000F763C"/>
    <w:rsid w:val="00100EA2"/>
    <w:rsid w:val="00100FF0"/>
    <w:rsid w:val="00101654"/>
    <w:rsid w:val="00101C37"/>
    <w:rsid w:val="00101F7C"/>
    <w:rsid w:val="001023C3"/>
    <w:rsid w:val="00102B5B"/>
    <w:rsid w:val="00103295"/>
    <w:rsid w:val="00103DB5"/>
    <w:rsid w:val="001043CF"/>
    <w:rsid w:val="0010447E"/>
    <w:rsid w:val="0010453F"/>
    <w:rsid w:val="0010496C"/>
    <w:rsid w:val="00104FCF"/>
    <w:rsid w:val="0010523C"/>
    <w:rsid w:val="001055B1"/>
    <w:rsid w:val="001060CB"/>
    <w:rsid w:val="001060F7"/>
    <w:rsid w:val="00106635"/>
    <w:rsid w:val="00106970"/>
    <w:rsid w:val="00110585"/>
    <w:rsid w:val="00110868"/>
    <w:rsid w:val="00111D6E"/>
    <w:rsid w:val="00111E27"/>
    <w:rsid w:val="00113ACB"/>
    <w:rsid w:val="00113C88"/>
    <w:rsid w:val="00114654"/>
    <w:rsid w:val="00114857"/>
    <w:rsid w:val="00115ACD"/>
    <w:rsid w:val="001170C7"/>
    <w:rsid w:val="0012027F"/>
    <w:rsid w:val="001203B5"/>
    <w:rsid w:val="00120E9B"/>
    <w:rsid w:val="001216F1"/>
    <w:rsid w:val="00122241"/>
    <w:rsid w:val="001224F3"/>
    <w:rsid w:val="00123FC7"/>
    <w:rsid w:val="00124FDD"/>
    <w:rsid w:val="001255A4"/>
    <w:rsid w:val="00125760"/>
    <w:rsid w:val="001257CA"/>
    <w:rsid w:val="001260EB"/>
    <w:rsid w:val="00126102"/>
    <w:rsid w:val="00127217"/>
    <w:rsid w:val="001279AD"/>
    <w:rsid w:val="00131419"/>
    <w:rsid w:val="0013148F"/>
    <w:rsid w:val="001314DF"/>
    <w:rsid w:val="00132260"/>
    <w:rsid w:val="001322C9"/>
    <w:rsid w:val="001326FF"/>
    <w:rsid w:val="00132CAC"/>
    <w:rsid w:val="00132D3B"/>
    <w:rsid w:val="00133165"/>
    <w:rsid w:val="00133A51"/>
    <w:rsid w:val="00133ADC"/>
    <w:rsid w:val="0013499E"/>
    <w:rsid w:val="001356A6"/>
    <w:rsid w:val="001357D0"/>
    <w:rsid w:val="001358D5"/>
    <w:rsid w:val="0013608B"/>
    <w:rsid w:val="00136260"/>
    <w:rsid w:val="001362EF"/>
    <w:rsid w:val="001369F8"/>
    <w:rsid w:val="001378E4"/>
    <w:rsid w:val="001421CC"/>
    <w:rsid w:val="001423D5"/>
    <w:rsid w:val="00142A92"/>
    <w:rsid w:val="00143343"/>
    <w:rsid w:val="00143691"/>
    <w:rsid w:val="001438BC"/>
    <w:rsid w:val="001440DD"/>
    <w:rsid w:val="0014486A"/>
    <w:rsid w:val="00145192"/>
    <w:rsid w:val="00147962"/>
    <w:rsid w:val="00147A50"/>
    <w:rsid w:val="00147A73"/>
    <w:rsid w:val="00147E16"/>
    <w:rsid w:val="00150045"/>
    <w:rsid w:val="00150654"/>
    <w:rsid w:val="00151036"/>
    <w:rsid w:val="00151479"/>
    <w:rsid w:val="00151B18"/>
    <w:rsid w:val="00152DBF"/>
    <w:rsid w:val="00153476"/>
    <w:rsid w:val="00153AC7"/>
    <w:rsid w:val="001543E9"/>
    <w:rsid w:val="001549D2"/>
    <w:rsid w:val="00154A04"/>
    <w:rsid w:val="00154BD0"/>
    <w:rsid w:val="001550AD"/>
    <w:rsid w:val="00155BB5"/>
    <w:rsid w:val="00155EC0"/>
    <w:rsid w:val="00155EFB"/>
    <w:rsid w:val="0015689D"/>
    <w:rsid w:val="00156B40"/>
    <w:rsid w:val="001576DB"/>
    <w:rsid w:val="0015777C"/>
    <w:rsid w:val="00160568"/>
    <w:rsid w:val="00160681"/>
    <w:rsid w:val="00160A5E"/>
    <w:rsid w:val="001611FA"/>
    <w:rsid w:val="001614C5"/>
    <w:rsid w:val="001616F1"/>
    <w:rsid w:val="00161EDC"/>
    <w:rsid w:val="001624F2"/>
    <w:rsid w:val="001633D4"/>
    <w:rsid w:val="00163BE8"/>
    <w:rsid w:val="00163EEF"/>
    <w:rsid w:val="00163F66"/>
    <w:rsid w:val="001643AA"/>
    <w:rsid w:val="001643D0"/>
    <w:rsid w:val="0016444A"/>
    <w:rsid w:val="00164F2F"/>
    <w:rsid w:val="00165F0A"/>
    <w:rsid w:val="001661FA"/>
    <w:rsid w:val="00166281"/>
    <w:rsid w:val="00166468"/>
    <w:rsid w:val="001666CC"/>
    <w:rsid w:val="00166F6C"/>
    <w:rsid w:val="001675AB"/>
    <w:rsid w:val="0016761C"/>
    <w:rsid w:val="001678C1"/>
    <w:rsid w:val="00167A40"/>
    <w:rsid w:val="00167B5E"/>
    <w:rsid w:val="00167BB7"/>
    <w:rsid w:val="001707B4"/>
    <w:rsid w:val="00171BD0"/>
    <w:rsid w:val="001727D5"/>
    <w:rsid w:val="00172EAC"/>
    <w:rsid w:val="001746C4"/>
    <w:rsid w:val="00174725"/>
    <w:rsid w:val="001747F6"/>
    <w:rsid w:val="00175811"/>
    <w:rsid w:val="001760D6"/>
    <w:rsid w:val="00176118"/>
    <w:rsid w:val="00176586"/>
    <w:rsid w:val="00176DC0"/>
    <w:rsid w:val="00177722"/>
    <w:rsid w:val="001823CD"/>
    <w:rsid w:val="00182DA3"/>
    <w:rsid w:val="001833CC"/>
    <w:rsid w:val="0018359E"/>
    <w:rsid w:val="00183991"/>
    <w:rsid w:val="00183BEB"/>
    <w:rsid w:val="00183F1E"/>
    <w:rsid w:val="0018420F"/>
    <w:rsid w:val="00184D80"/>
    <w:rsid w:val="00184DA6"/>
    <w:rsid w:val="00185C0D"/>
    <w:rsid w:val="0018619A"/>
    <w:rsid w:val="00186FE4"/>
    <w:rsid w:val="001870A7"/>
    <w:rsid w:val="00187186"/>
    <w:rsid w:val="00187A30"/>
    <w:rsid w:val="00187BB9"/>
    <w:rsid w:val="00190196"/>
    <w:rsid w:val="00190F49"/>
    <w:rsid w:val="001919CA"/>
    <w:rsid w:val="00191A9C"/>
    <w:rsid w:val="00191BEC"/>
    <w:rsid w:val="00192D69"/>
    <w:rsid w:val="00194373"/>
    <w:rsid w:val="00196236"/>
    <w:rsid w:val="0019626E"/>
    <w:rsid w:val="00197350"/>
    <w:rsid w:val="0019763F"/>
    <w:rsid w:val="00197CC3"/>
    <w:rsid w:val="001A001A"/>
    <w:rsid w:val="001A1E06"/>
    <w:rsid w:val="001A2BAA"/>
    <w:rsid w:val="001A3297"/>
    <w:rsid w:val="001A48EB"/>
    <w:rsid w:val="001A62A3"/>
    <w:rsid w:val="001A7EEA"/>
    <w:rsid w:val="001B0505"/>
    <w:rsid w:val="001B2B21"/>
    <w:rsid w:val="001B2B4F"/>
    <w:rsid w:val="001B2D34"/>
    <w:rsid w:val="001B3486"/>
    <w:rsid w:val="001B3A15"/>
    <w:rsid w:val="001B3CCC"/>
    <w:rsid w:val="001B3D71"/>
    <w:rsid w:val="001B44B6"/>
    <w:rsid w:val="001B5297"/>
    <w:rsid w:val="001B6511"/>
    <w:rsid w:val="001B7793"/>
    <w:rsid w:val="001C0086"/>
    <w:rsid w:val="001C00C7"/>
    <w:rsid w:val="001C027F"/>
    <w:rsid w:val="001C0FAA"/>
    <w:rsid w:val="001C18DC"/>
    <w:rsid w:val="001C24F1"/>
    <w:rsid w:val="001C3476"/>
    <w:rsid w:val="001C466F"/>
    <w:rsid w:val="001C565D"/>
    <w:rsid w:val="001C569D"/>
    <w:rsid w:val="001C5C33"/>
    <w:rsid w:val="001C63DA"/>
    <w:rsid w:val="001C7A6F"/>
    <w:rsid w:val="001D0F29"/>
    <w:rsid w:val="001D25A3"/>
    <w:rsid w:val="001D3C1F"/>
    <w:rsid w:val="001D4211"/>
    <w:rsid w:val="001D47FB"/>
    <w:rsid w:val="001D5999"/>
    <w:rsid w:val="001D59FD"/>
    <w:rsid w:val="001D5EAA"/>
    <w:rsid w:val="001D60A8"/>
    <w:rsid w:val="001D7401"/>
    <w:rsid w:val="001D74CB"/>
    <w:rsid w:val="001D765B"/>
    <w:rsid w:val="001D7DB6"/>
    <w:rsid w:val="001E1B8D"/>
    <w:rsid w:val="001E2C2F"/>
    <w:rsid w:val="001E2C59"/>
    <w:rsid w:val="001E34FF"/>
    <w:rsid w:val="001E4231"/>
    <w:rsid w:val="001E46AB"/>
    <w:rsid w:val="001E4DB3"/>
    <w:rsid w:val="001E51D8"/>
    <w:rsid w:val="001E5868"/>
    <w:rsid w:val="001E621D"/>
    <w:rsid w:val="001E6CA5"/>
    <w:rsid w:val="001E6CE8"/>
    <w:rsid w:val="001E71FA"/>
    <w:rsid w:val="001E775E"/>
    <w:rsid w:val="001E7765"/>
    <w:rsid w:val="001F0258"/>
    <w:rsid w:val="001F0E5D"/>
    <w:rsid w:val="001F1610"/>
    <w:rsid w:val="001F165F"/>
    <w:rsid w:val="001F2256"/>
    <w:rsid w:val="001F2AC5"/>
    <w:rsid w:val="001F2D49"/>
    <w:rsid w:val="001F36D0"/>
    <w:rsid w:val="001F3C13"/>
    <w:rsid w:val="001F3DF2"/>
    <w:rsid w:val="001F441A"/>
    <w:rsid w:val="001F750B"/>
    <w:rsid w:val="001F79EF"/>
    <w:rsid w:val="0020024B"/>
    <w:rsid w:val="00200A8F"/>
    <w:rsid w:val="002012AD"/>
    <w:rsid w:val="002029E5"/>
    <w:rsid w:val="00203340"/>
    <w:rsid w:val="00203C99"/>
    <w:rsid w:val="002049BC"/>
    <w:rsid w:val="00204CAC"/>
    <w:rsid w:val="002058EC"/>
    <w:rsid w:val="00206136"/>
    <w:rsid w:val="002065EC"/>
    <w:rsid w:val="00206642"/>
    <w:rsid w:val="00206C2D"/>
    <w:rsid w:val="00207782"/>
    <w:rsid w:val="002078E3"/>
    <w:rsid w:val="00207AF2"/>
    <w:rsid w:val="0021000A"/>
    <w:rsid w:val="00212960"/>
    <w:rsid w:val="00213C91"/>
    <w:rsid w:val="00214230"/>
    <w:rsid w:val="00214748"/>
    <w:rsid w:val="0021484C"/>
    <w:rsid w:val="00214D9E"/>
    <w:rsid w:val="00214EC0"/>
    <w:rsid w:val="002156BD"/>
    <w:rsid w:val="002157E8"/>
    <w:rsid w:val="00215AF7"/>
    <w:rsid w:val="0021602F"/>
    <w:rsid w:val="00217B4A"/>
    <w:rsid w:val="0022056B"/>
    <w:rsid w:val="0022090F"/>
    <w:rsid w:val="00221010"/>
    <w:rsid w:val="002210F5"/>
    <w:rsid w:val="0022126F"/>
    <w:rsid w:val="002213AB"/>
    <w:rsid w:val="0022291A"/>
    <w:rsid w:val="00222BFD"/>
    <w:rsid w:val="00223BB5"/>
    <w:rsid w:val="00224915"/>
    <w:rsid w:val="0022571A"/>
    <w:rsid w:val="00225B34"/>
    <w:rsid w:val="00225BF4"/>
    <w:rsid w:val="00225C18"/>
    <w:rsid w:val="00225D9D"/>
    <w:rsid w:val="002260DE"/>
    <w:rsid w:val="0022746E"/>
    <w:rsid w:val="0022747D"/>
    <w:rsid w:val="0022764E"/>
    <w:rsid w:val="00227EF1"/>
    <w:rsid w:val="00230706"/>
    <w:rsid w:val="00230879"/>
    <w:rsid w:val="00231BC1"/>
    <w:rsid w:val="00231E7D"/>
    <w:rsid w:val="00233F3D"/>
    <w:rsid w:val="00234C8C"/>
    <w:rsid w:val="00235396"/>
    <w:rsid w:val="00235E6D"/>
    <w:rsid w:val="002362FA"/>
    <w:rsid w:val="002372D9"/>
    <w:rsid w:val="00237F14"/>
    <w:rsid w:val="00240C97"/>
    <w:rsid w:val="00241170"/>
    <w:rsid w:val="00241498"/>
    <w:rsid w:val="002416CC"/>
    <w:rsid w:val="002419B1"/>
    <w:rsid w:val="00242BD0"/>
    <w:rsid w:val="00243A20"/>
    <w:rsid w:val="00243DF2"/>
    <w:rsid w:val="00244286"/>
    <w:rsid w:val="0024525F"/>
    <w:rsid w:val="0024528A"/>
    <w:rsid w:val="00245E1A"/>
    <w:rsid w:val="00246037"/>
    <w:rsid w:val="0024633E"/>
    <w:rsid w:val="00247C2C"/>
    <w:rsid w:val="00250F90"/>
    <w:rsid w:val="00251143"/>
    <w:rsid w:val="00251246"/>
    <w:rsid w:val="002522F1"/>
    <w:rsid w:val="00252BDC"/>
    <w:rsid w:val="002542F7"/>
    <w:rsid w:val="002545C6"/>
    <w:rsid w:val="00254A3E"/>
    <w:rsid w:val="00254D1D"/>
    <w:rsid w:val="00255461"/>
    <w:rsid w:val="0025687B"/>
    <w:rsid w:val="00256AE4"/>
    <w:rsid w:val="0025702F"/>
    <w:rsid w:val="0025718C"/>
    <w:rsid w:val="00257BFD"/>
    <w:rsid w:val="002602F5"/>
    <w:rsid w:val="00260E97"/>
    <w:rsid w:val="002611AE"/>
    <w:rsid w:val="002617C3"/>
    <w:rsid w:val="0026180A"/>
    <w:rsid w:val="00261E3C"/>
    <w:rsid w:val="00261EFB"/>
    <w:rsid w:val="00263651"/>
    <w:rsid w:val="00263A43"/>
    <w:rsid w:val="00263AF4"/>
    <w:rsid w:val="00263BDF"/>
    <w:rsid w:val="0026411F"/>
    <w:rsid w:val="0026442A"/>
    <w:rsid w:val="00264D28"/>
    <w:rsid w:val="00265084"/>
    <w:rsid w:val="00267783"/>
    <w:rsid w:val="002678DC"/>
    <w:rsid w:val="00270724"/>
    <w:rsid w:val="00271154"/>
    <w:rsid w:val="00271371"/>
    <w:rsid w:val="00273052"/>
    <w:rsid w:val="0027402D"/>
    <w:rsid w:val="00274A34"/>
    <w:rsid w:val="00274D45"/>
    <w:rsid w:val="002751D4"/>
    <w:rsid w:val="00275315"/>
    <w:rsid w:val="0027543E"/>
    <w:rsid w:val="00276042"/>
    <w:rsid w:val="00276B0E"/>
    <w:rsid w:val="00276D24"/>
    <w:rsid w:val="00277303"/>
    <w:rsid w:val="00277A9E"/>
    <w:rsid w:val="00280B01"/>
    <w:rsid w:val="00280CC4"/>
    <w:rsid w:val="002813E2"/>
    <w:rsid w:val="00282CBE"/>
    <w:rsid w:val="0028326A"/>
    <w:rsid w:val="0028370B"/>
    <w:rsid w:val="00284CF0"/>
    <w:rsid w:val="002862A6"/>
    <w:rsid w:val="002866DE"/>
    <w:rsid w:val="0028729A"/>
    <w:rsid w:val="00287D15"/>
    <w:rsid w:val="0029007F"/>
    <w:rsid w:val="002903BD"/>
    <w:rsid w:val="00290D47"/>
    <w:rsid w:val="00290D81"/>
    <w:rsid w:val="002913B1"/>
    <w:rsid w:val="002920ED"/>
    <w:rsid w:val="00292177"/>
    <w:rsid w:val="002925D7"/>
    <w:rsid w:val="00292B87"/>
    <w:rsid w:val="0029348C"/>
    <w:rsid w:val="00293516"/>
    <w:rsid w:val="00293564"/>
    <w:rsid w:val="00293E97"/>
    <w:rsid w:val="002941CE"/>
    <w:rsid w:val="00295EF0"/>
    <w:rsid w:val="00296493"/>
    <w:rsid w:val="0029671C"/>
    <w:rsid w:val="00296846"/>
    <w:rsid w:val="002978E5"/>
    <w:rsid w:val="0029792B"/>
    <w:rsid w:val="00297A70"/>
    <w:rsid w:val="00297C45"/>
    <w:rsid w:val="00297E92"/>
    <w:rsid w:val="002A0D92"/>
    <w:rsid w:val="002A0F47"/>
    <w:rsid w:val="002A2418"/>
    <w:rsid w:val="002A2DA2"/>
    <w:rsid w:val="002A3011"/>
    <w:rsid w:val="002A3B0E"/>
    <w:rsid w:val="002A4079"/>
    <w:rsid w:val="002A4829"/>
    <w:rsid w:val="002A52DD"/>
    <w:rsid w:val="002A5969"/>
    <w:rsid w:val="002A643C"/>
    <w:rsid w:val="002A7DAF"/>
    <w:rsid w:val="002B1D0D"/>
    <w:rsid w:val="002B29D3"/>
    <w:rsid w:val="002B2EEA"/>
    <w:rsid w:val="002B2F0D"/>
    <w:rsid w:val="002B3241"/>
    <w:rsid w:val="002B3576"/>
    <w:rsid w:val="002B3674"/>
    <w:rsid w:val="002B3A2F"/>
    <w:rsid w:val="002B3C81"/>
    <w:rsid w:val="002B3CB9"/>
    <w:rsid w:val="002B3D02"/>
    <w:rsid w:val="002B4470"/>
    <w:rsid w:val="002B4D45"/>
    <w:rsid w:val="002B4D73"/>
    <w:rsid w:val="002B5E28"/>
    <w:rsid w:val="002B5EC4"/>
    <w:rsid w:val="002B66D7"/>
    <w:rsid w:val="002B6B78"/>
    <w:rsid w:val="002B6D25"/>
    <w:rsid w:val="002B7520"/>
    <w:rsid w:val="002B78E0"/>
    <w:rsid w:val="002B7F06"/>
    <w:rsid w:val="002C067A"/>
    <w:rsid w:val="002C0AF3"/>
    <w:rsid w:val="002C1CE0"/>
    <w:rsid w:val="002C1E76"/>
    <w:rsid w:val="002C2607"/>
    <w:rsid w:val="002C2729"/>
    <w:rsid w:val="002C490E"/>
    <w:rsid w:val="002C5F21"/>
    <w:rsid w:val="002C5FD0"/>
    <w:rsid w:val="002C61F2"/>
    <w:rsid w:val="002C7221"/>
    <w:rsid w:val="002C728F"/>
    <w:rsid w:val="002C7AB8"/>
    <w:rsid w:val="002C7D4D"/>
    <w:rsid w:val="002C7DD0"/>
    <w:rsid w:val="002C7E34"/>
    <w:rsid w:val="002D056C"/>
    <w:rsid w:val="002D0A40"/>
    <w:rsid w:val="002D1DEF"/>
    <w:rsid w:val="002D428B"/>
    <w:rsid w:val="002D4C11"/>
    <w:rsid w:val="002D5049"/>
    <w:rsid w:val="002D5B9A"/>
    <w:rsid w:val="002D5D13"/>
    <w:rsid w:val="002D5E55"/>
    <w:rsid w:val="002D6F88"/>
    <w:rsid w:val="002D7088"/>
    <w:rsid w:val="002D7220"/>
    <w:rsid w:val="002D7223"/>
    <w:rsid w:val="002D7881"/>
    <w:rsid w:val="002E3310"/>
    <w:rsid w:val="002E50AD"/>
    <w:rsid w:val="002E6AC7"/>
    <w:rsid w:val="002E73AC"/>
    <w:rsid w:val="002F05FC"/>
    <w:rsid w:val="002F1440"/>
    <w:rsid w:val="002F34ED"/>
    <w:rsid w:val="002F4122"/>
    <w:rsid w:val="002F602F"/>
    <w:rsid w:val="002F6519"/>
    <w:rsid w:val="00300EE3"/>
    <w:rsid w:val="003013A7"/>
    <w:rsid w:val="003014B2"/>
    <w:rsid w:val="00301F41"/>
    <w:rsid w:val="00302136"/>
    <w:rsid w:val="00302621"/>
    <w:rsid w:val="00305842"/>
    <w:rsid w:val="003059D6"/>
    <w:rsid w:val="00310A84"/>
    <w:rsid w:val="00311470"/>
    <w:rsid w:val="00311507"/>
    <w:rsid w:val="003115BF"/>
    <w:rsid w:val="00312CF0"/>
    <w:rsid w:val="00313209"/>
    <w:rsid w:val="00313246"/>
    <w:rsid w:val="003142E7"/>
    <w:rsid w:val="00314939"/>
    <w:rsid w:val="00315769"/>
    <w:rsid w:val="00315823"/>
    <w:rsid w:val="00316678"/>
    <w:rsid w:val="00316A3A"/>
    <w:rsid w:val="00317794"/>
    <w:rsid w:val="0032001F"/>
    <w:rsid w:val="003202B2"/>
    <w:rsid w:val="003205E8"/>
    <w:rsid w:val="0032062A"/>
    <w:rsid w:val="00322259"/>
    <w:rsid w:val="003231ED"/>
    <w:rsid w:val="0032385C"/>
    <w:rsid w:val="003238E3"/>
    <w:rsid w:val="0032442C"/>
    <w:rsid w:val="0032462C"/>
    <w:rsid w:val="003246B3"/>
    <w:rsid w:val="003249ED"/>
    <w:rsid w:val="003251E2"/>
    <w:rsid w:val="00326152"/>
    <w:rsid w:val="0032636B"/>
    <w:rsid w:val="00326AD2"/>
    <w:rsid w:val="00326F32"/>
    <w:rsid w:val="003275B4"/>
    <w:rsid w:val="00327A74"/>
    <w:rsid w:val="00330178"/>
    <w:rsid w:val="0033296B"/>
    <w:rsid w:val="00332F22"/>
    <w:rsid w:val="003332B3"/>
    <w:rsid w:val="0033432C"/>
    <w:rsid w:val="00334580"/>
    <w:rsid w:val="00334825"/>
    <w:rsid w:val="00334A8F"/>
    <w:rsid w:val="00335F9C"/>
    <w:rsid w:val="00335FF6"/>
    <w:rsid w:val="00337E85"/>
    <w:rsid w:val="00340DB7"/>
    <w:rsid w:val="0034192E"/>
    <w:rsid w:val="00341BB5"/>
    <w:rsid w:val="00342A5C"/>
    <w:rsid w:val="00343278"/>
    <w:rsid w:val="00343430"/>
    <w:rsid w:val="0034353B"/>
    <w:rsid w:val="00343573"/>
    <w:rsid w:val="00343614"/>
    <w:rsid w:val="00343ECE"/>
    <w:rsid w:val="003444D1"/>
    <w:rsid w:val="00344581"/>
    <w:rsid w:val="00344E67"/>
    <w:rsid w:val="003455F3"/>
    <w:rsid w:val="00345EB9"/>
    <w:rsid w:val="00345F65"/>
    <w:rsid w:val="0034708C"/>
    <w:rsid w:val="003506EB"/>
    <w:rsid w:val="003507E8"/>
    <w:rsid w:val="00350930"/>
    <w:rsid w:val="00351401"/>
    <w:rsid w:val="0035153B"/>
    <w:rsid w:val="00351D0D"/>
    <w:rsid w:val="0035218E"/>
    <w:rsid w:val="003524A6"/>
    <w:rsid w:val="0035298B"/>
    <w:rsid w:val="00353961"/>
    <w:rsid w:val="00353EE0"/>
    <w:rsid w:val="003540F8"/>
    <w:rsid w:val="003548F7"/>
    <w:rsid w:val="00356223"/>
    <w:rsid w:val="003565C8"/>
    <w:rsid w:val="00356C13"/>
    <w:rsid w:val="00357C2D"/>
    <w:rsid w:val="0036120D"/>
    <w:rsid w:val="003613CD"/>
    <w:rsid w:val="0036185C"/>
    <w:rsid w:val="00362449"/>
    <w:rsid w:val="00364845"/>
    <w:rsid w:val="00364A5F"/>
    <w:rsid w:val="00364A91"/>
    <w:rsid w:val="00365EF3"/>
    <w:rsid w:val="003675AE"/>
    <w:rsid w:val="0036778F"/>
    <w:rsid w:val="00367CFB"/>
    <w:rsid w:val="003701D4"/>
    <w:rsid w:val="003704B1"/>
    <w:rsid w:val="00371217"/>
    <w:rsid w:val="00371748"/>
    <w:rsid w:val="00371E37"/>
    <w:rsid w:val="00372344"/>
    <w:rsid w:val="003728FE"/>
    <w:rsid w:val="00372A12"/>
    <w:rsid w:val="00373084"/>
    <w:rsid w:val="00373AE0"/>
    <w:rsid w:val="00373BD2"/>
    <w:rsid w:val="00373C9C"/>
    <w:rsid w:val="00374969"/>
    <w:rsid w:val="00374A85"/>
    <w:rsid w:val="00375F22"/>
    <w:rsid w:val="0037696F"/>
    <w:rsid w:val="00377EA8"/>
    <w:rsid w:val="00380643"/>
    <w:rsid w:val="00380B35"/>
    <w:rsid w:val="003816BD"/>
    <w:rsid w:val="0038206A"/>
    <w:rsid w:val="003824BF"/>
    <w:rsid w:val="003827F0"/>
    <w:rsid w:val="00383E52"/>
    <w:rsid w:val="003841F8"/>
    <w:rsid w:val="00385B10"/>
    <w:rsid w:val="00386235"/>
    <w:rsid w:val="003862B3"/>
    <w:rsid w:val="00386684"/>
    <w:rsid w:val="00386689"/>
    <w:rsid w:val="003866C0"/>
    <w:rsid w:val="00390606"/>
    <w:rsid w:val="003909DB"/>
    <w:rsid w:val="0039185C"/>
    <w:rsid w:val="00391B59"/>
    <w:rsid w:val="00391D02"/>
    <w:rsid w:val="003927B3"/>
    <w:rsid w:val="003935C4"/>
    <w:rsid w:val="003943C7"/>
    <w:rsid w:val="0039500B"/>
    <w:rsid w:val="00395419"/>
    <w:rsid w:val="0039552D"/>
    <w:rsid w:val="00395B14"/>
    <w:rsid w:val="00395D13"/>
    <w:rsid w:val="00396DBA"/>
    <w:rsid w:val="00397F34"/>
    <w:rsid w:val="003A00BF"/>
    <w:rsid w:val="003A0CB3"/>
    <w:rsid w:val="003A1083"/>
    <w:rsid w:val="003A11F5"/>
    <w:rsid w:val="003A13E0"/>
    <w:rsid w:val="003A28E5"/>
    <w:rsid w:val="003A2B5A"/>
    <w:rsid w:val="003A315E"/>
    <w:rsid w:val="003A347C"/>
    <w:rsid w:val="003A38DB"/>
    <w:rsid w:val="003A5D4A"/>
    <w:rsid w:val="003A64C1"/>
    <w:rsid w:val="003A67B8"/>
    <w:rsid w:val="003A6DB8"/>
    <w:rsid w:val="003A7B02"/>
    <w:rsid w:val="003B0B34"/>
    <w:rsid w:val="003B12B2"/>
    <w:rsid w:val="003B2201"/>
    <w:rsid w:val="003B33A7"/>
    <w:rsid w:val="003B3CF3"/>
    <w:rsid w:val="003B3F82"/>
    <w:rsid w:val="003B46BE"/>
    <w:rsid w:val="003B4864"/>
    <w:rsid w:val="003B66E7"/>
    <w:rsid w:val="003B6DE2"/>
    <w:rsid w:val="003B7003"/>
    <w:rsid w:val="003C0193"/>
    <w:rsid w:val="003C0530"/>
    <w:rsid w:val="003C1C4D"/>
    <w:rsid w:val="003C1CBA"/>
    <w:rsid w:val="003C2E22"/>
    <w:rsid w:val="003C3B55"/>
    <w:rsid w:val="003C402C"/>
    <w:rsid w:val="003C4206"/>
    <w:rsid w:val="003C4561"/>
    <w:rsid w:val="003C50A6"/>
    <w:rsid w:val="003C5456"/>
    <w:rsid w:val="003C5699"/>
    <w:rsid w:val="003C5A07"/>
    <w:rsid w:val="003C5DDD"/>
    <w:rsid w:val="003C6493"/>
    <w:rsid w:val="003C70A0"/>
    <w:rsid w:val="003C7B98"/>
    <w:rsid w:val="003C7FE8"/>
    <w:rsid w:val="003D04DD"/>
    <w:rsid w:val="003D0DE9"/>
    <w:rsid w:val="003D1265"/>
    <w:rsid w:val="003D1F79"/>
    <w:rsid w:val="003D2722"/>
    <w:rsid w:val="003D3877"/>
    <w:rsid w:val="003D4565"/>
    <w:rsid w:val="003D52BC"/>
    <w:rsid w:val="003D53B9"/>
    <w:rsid w:val="003D59F3"/>
    <w:rsid w:val="003D5AB7"/>
    <w:rsid w:val="003D6458"/>
    <w:rsid w:val="003D675E"/>
    <w:rsid w:val="003E0351"/>
    <w:rsid w:val="003E0618"/>
    <w:rsid w:val="003E08C9"/>
    <w:rsid w:val="003E0EB8"/>
    <w:rsid w:val="003E12F9"/>
    <w:rsid w:val="003E1805"/>
    <w:rsid w:val="003E2259"/>
    <w:rsid w:val="003E4C50"/>
    <w:rsid w:val="003E626A"/>
    <w:rsid w:val="003E69B8"/>
    <w:rsid w:val="003E7196"/>
    <w:rsid w:val="003E7830"/>
    <w:rsid w:val="003E7AE4"/>
    <w:rsid w:val="003E7EBC"/>
    <w:rsid w:val="003F0286"/>
    <w:rsid w:val="003F045E"/>
    <w:rsid w:val="003F0782"/>
    <w:rsid w:val="003F0F87"/>
    <w:rsid w:val="003F128A"/>
    <w:rsid w:val="003F1EAF"/>
    <w:rsid w:val="003F1F10"/>
    <w:rsid w:val="003F2FE7"/>
    <w:rsid w:val="003F3100"/>
    <w:rsid w:val="003F35B9"/>
    <w:rsid w:val="003F3A5A"/>
    <w:rsid w:val="003F441D"/>
    <w:rsid w:val="003F4C97"/>
    <w:rsid w:val="003F5152"/>
    <w:rsid w:val="003F5BD4"/>
    <w:rsid w:val="003F68BC"/>
    <w:rsid w:val="003F7020"/>
    <w:rsid w:val="003F7E41"/>
    <w:rsid w:val="00400CA6"/>
    <w:rsid w:val="004015A0"/>
    <w:rsid w:val="00401666"/>
    <w:rsid w:val="0040167B"/>
    <w:rsid w:val="004022E3"/>
    <w:rsid w:val="00402472"/>
    <w:rsid w:val="00402B45"/>
    <w:rsid w:val="00402B67"/>
    <w:rsid w:val="00402E4E"/>
    <w:rsid w:val="00402EDA"/>
    <w:rsid w:val="00404E0B"/>
    <w:rsid w:val="00404E3E"/>
    <w:rsid w:val="00404EAC"/>
    <w:rsid w:val="0040521F"/>
    <w:rsid w:val="00405EC3"/>
    <w:rsid w:val="00406384"/>
    <w:rsid w:val="004063E1"/>
    <w:rsid w:val="0040664A"/>
    <w:rsid w:val="00406F87"/>
    <w:rsid w:val="0040716D"/>
    <w:rsid w:val="0040726A"/>
    <w:rsid w:val="004109B8"/>
    <w:rsid w:val="00411229"/>
    <w:rsid w:val="004118A4"/>
    <w:rsid w:val="00412686"/>
    <w:rsid w:val="00412949"/>
    <w:rsid w:val="0041354E"/>
    <w:rsid w:val="0041383B"/>
    <w:rsid w:val="00413983"/>
    <w:rsid w:val="00413EA7"/>
    <w:rsid w:val="0041425C"/>
    <w:rsid w:val="00414509"/>
    <w:rsid w:val="004146E6"/>
    <w:rsid w:val="0041484F"/>
    <w:rsid w:val="00414F4D"/>
    <w:rsid w:val="004151D6"/>
    <w:rsid w:val="00416542"/>
    <w:rsid w:val="00416670"/>
    <w:rsid w:val="00416CD3"/>
    <w:rsid w:val="0041755C"/>
    <w:rsid w:val="004176DE"/>
    <w:rsid w:val="00417F95"/>
    <w:rsid w:val="004210A5"/>
    <w:rsid w:val="0042163D"/>
    <w:rsid w:val="0042189E"/>
    <w:rsid w:val="004225E2"/>
    <w:rsid w:val="00423092"/>
    <w:rsid w:val="00423D50"/>
    <w:rsid w:val="0042499A"/>
    <w:rsid w:val="00424AB7"/>
    <w:rsid w:val="00426A21"/>
    <w:rsid w:val="00427759"/>
    <w:rsid w:val="00427C23"/>
    <w:rsid w:val="00430AC8"/>
    <w:rsid w:val="00431FB3"/>
    <w:rsid w:val="0043276D"/>
    <w:rsid w:val="0043308A"/>
    <w:rsid w:val="004330EA"/>
    <w:rsid w:val="00433700"/>
    <w:rsid w:val="00433ADC"/>
    <w:rsid w:val="00434DC6"/>
    <w:rsid w:val="00435463"/>
    <w:rsid w:val="00435A2A"/>
    <w:rsid w:val="00435D96"/>
    <w:rsid w:val="004361D6"/>
    <w:rsid w:val="0043773A"/>
    <w:rsid w:val="0043795A"/>
    <w:rsid w:val="0044005C"/>
    <w:rsid w:val="00440183"/>
    <w:rsid w:val="004408C5"/>
    <w:rsid w:val="00440AE5"/>
    <w:rsid w:val="0044121A"/>
    <w:rsid w:val="004413FF"/>
    <w:rsid w:val="00441464"/>
    <w:rsid w:val="004416D8"/>
    <w:rsid w:val="00441B2C"/>
    <w:rsid w:val="00442ABF"/>
    <w:rsid w:val="00443B18"/>
    <w:rsid w:val="0044457B"/>
    <w:rsid w:val="00444ABF"/>
    <w:rsid w:val="00444B80"/>
    <w:rsid w:val="004451FE"/>
    <w:rsid w:val="00445429"/>
    <w:rsid w:val="00445536"/>
    <w:rsid w:val="0044588E"/>
    <w:rsid w:val="0044656A"/>
    <w:rsid w:val="004468E7"/>
    <w:rsid w:val="004475E2"/>
    <w:rsid w:val="0044787A"/>
    <w:rsid w:val="00450D13"/>
    <w:rsid w:val="0045158B"/>
    <w:rsid w:val="00451CAC"/>
    <w:rsid w:val="00453087"/>
    <w:rsid w:val="004535B1"/>
    <w:rsid w:val="00453921"/>
    <w:rsid w:val="004541CA"/>
    <w:rsid w:val="00455701"/>
    <w:rsid w:val="00455A38"/>
    <w:rsid w:val="004578CD"/>
    <w:rsid w:val="00457A2C"/>
    <w:rsid w:val="00460079"/>
    <w:rsid w:val="004600F7"/>
    <w:rsid w:val="004610D0"/>
    <w:rsid w:val="00461506"/>
    <w:rsid w:val="0046175B"/>
    <w:rsid w:val="00462040"/>
    <w:rsid w:val="004621F1"/>
    <w:rsid w:val="00462408"/>
    <w:rsid w:val="004627AF"/>
    <w:rsid w:val="00463552"/>
    <w:rsid w:val="004637EF"/>
    <w:rsid w:val="00464457"/>
    <w:rsid w:val="00465939"/>
    <w:rsid w:val="00465994"/>
    <w:rsid w:val="00465E23"/>
    <w:rsid w:val="0046706E"/>
    <w:rsid w:val="00467FA2"/>
    <w:rsid w:val="0047029F"/>
    <w:rsid w:val="00470C1A"/>
    <w:rsid w:val="00470C93"/>
    <w:rsid w:val="004729CE"/>
    <w:rsid w:val="00474131"/>
    <w:rsid w:val="00474675"/>
    <w:rsid w:val="0047482D"/>
    <w:rsid w:val="0047563F"/>
    <w:rsid w:val="0047589E"/>
    <w:rsid w:val="0047638A"/>
    <w:rsid w:val="004778B0"/>
    <w:rsid w:val="00480632"/>
    <w:rsid w:val="00480804"/>
    <w:rsid w:val="0048183A"/>
    <w:rsid w:val="00482BEE"/>
    <w:rsid w:val="004835DA"/>
    <w:rsid w:val="00483BD4"/>
    <w:rsid w:val="00483D6E"/>
    <w:rsid w:val="0048460E"/>
    <w:rsid w:val="00484A9C"/>
    <w:rsid w:val="00484F64"/>
    <w:rsid w:val="00484F98"/>
    <w:rsid w:val="00485C85"/>
    <w:rsid w:val="004861B2"/>
    <w:rsid w:val="004862ED"/>
    <w:rsid w:val="00486446"/>
    <w:rsid w:val="00487C50"/>
    <w:rsid w:val="00491483"/>
    <w:rsid w:val="004919C2"/>
    <w:rsid w:val="00491EE1"/>
    <w:rsid w:val="004920C2"/>
    <w:rsid w:val="004924CA"/>
    <w:rsid w:val="004925A1"/>
    <w:rsid w:val="004927FE"/>
    <w:rsid w:val="00493583"/>
    <w:rsid w:val="00494C89"/>
    <w:rsid w:val="00494CA2"/>
    <w:rsid w:val="00495A0C"/>
    <w:rsid w:val="00495AC3"/>
    <w:rsid w:val="004972BD"/>
    <w:rsid w:val="00497A14"/>
    <w:rsid w:val="00497BC9"/>
    <w:rsid w:val="004A1226"/>
    <w:rsid w:val="004A195F"/>
    <w:rsid w:val="004A21E0"/>
    <w:rsid w:val="004A2D46"/>
    <w:rsid w:val="004A4736"/>
    <w:rsid w:val="004A58E3"/>
    <w:rsid w:val="004A5C1B"/>
    <w:rsid w:val="004A5F09"/>
    <w:rsid w:val="004A62ED"/>
    <w:rsid w:val="004A67E9"/>
    <w:rsid w:val="004A6D74"/>
    <w:rsid w:val="004A7D26"/>
    <w:rsid w:val="004B01B3"/>
    <w:rsid w:val="004B0F5C"/>
    <w:rsid w:val="004B1298"/>
    <w:rsid w:val="004B144F"/>
    <w:rsid w:val="004B1A68"/>
    <w:rsid w:val="004B345A"/>
    <w:rsid w:val="004B3773"/>
    <w:rsid w:val="004B3C5D"/>
    <w:rsid w:val="004B418B"/>
    <w:rsid w:val="004B4412"/>
    <w:rsid w:val="004B47E0"/>
    <w:rsid w:val="004B4D85"/>
    <w:rsid w:val="004B50BE"/>
    <w:rsid w:val="004B5739"/>
    <w:rsid w:val="004B6EEC"/>
    <w:rsid w:val="004B7A98"/>
    <w:rsid w:val="004B7F2C"/>
    <w:rsid w:val="004B7F9C"/>
    <w:rsid w:val="004C0EE1"/>
    <w:rsid w:val="004C2349"/>
    <w:rsid w:val="004C23A3"/>
    <w:rsid w:val="004C3047"/>
    <w:rsid w:val="004C51E8"/>
    <w:rsid w:val="004C55F7"/>
    <w:rsid w:val="004C596F"/>
    <w:rsid w:val="004C5A40"/>
    <w:rsid w:val="004C5DAA"/>
    <w:rsid w:val="004C6A9B"/>
    <w:rsid w:val="004C7B7F"/>
    <w:rsid w:val="004D07D9"/>
    <w:rsid w:val="004D0990"/>
    <w:rsid w:val="004D0BD3"/>
    <w:rsid w:val="004D0F0E"/>
    <w:rsid w:val="004D18A5"/>
    <w:rsid w:val="004D1933"/>
    <w:rsid w:val="004D1B82"/>
    <w:rsid w:val="004D1E7E"/>
    <w:rsid w:val="004D270F"/>
    <w:rsid w:val="004D3CC0"/>
    <w:rsid w:val="004D455D"/>
    <w:rsid w:val="004D55F9"/>
    <w:rsid w:val="004D57F4"/>
    <w:rsid w:val="004D609E"/>
    <w:rsid w:val="004D68F1"/>
    <w:rsid w:val="004D7635"/>
    <w:rsid w:val="004D768D"/>
    <w:rsid w:val="004E0007"/>
    <w:rsid w:val="004E0263"/>
    <w:rsid w:val="004E1845"/>
    <w:rsid w:val="004E1C28"/>
    <w:rsid w:val="004E2018"/>
    <w:rsid w:val="004E2174"/>
    <w:rsid w:val="004E2A6B"/>
    <w:rsid w:val="004E2BA2"/>
    <w:rsid w:val="004E3D29"/>
    <w:rsid w:val="004E4B2C"/>
    <w:rsid w:val="004E54FD"/>
    <w:rsid w:val="004E5CBA"/>
    <w:rsid w:val="004E67F3"/>
    <w:rsid w:val="004E756B"/>
    <w:rsid w:val="004E7833"/>
    <w:rsid w:val="004F0E41"/>
    <w:rsid w:val="004F1BAA"/>
    <w:rsid w:val="004F22D6"/>
    <w:rsid w:val="004F3C59"/>
    <w:rsid w:val="004F42D5"/>
    <w:rsid w:val="004F4755"/>
    <w:rsid w:val="004F47B6"/>
    <w:rsid w:val="004F4D3D"/>
    <w:rsid w:val="004F51A1"/>
    <w:rsid w:val="004F577C"/>
    <w:rsid w:val="004F6100"/>
    <w:rsid w:val="004F630F"/>
    <w:rsid w:val="004F646A"/>
    <w:rsid w:val="004F6694"/>
    <w:rsid w:val="004F67D2"/>
    <w:rsid w:val="004F6C7D"/>
    <w:rsid w:val="004F6EEE"/>
    <w:rsid w:val="004F72B9"/>
    <w:rsid w:val="004F7B56"/>
    <w:rsid w:val="0050045B"/>
    <w:rsid w:val="005005F5"/>
    <w:rsid w:val="005009C9"/>
    <w:rsid w:val="00500EAD"/>
    <w:rsid w:val="00501172"/>
    <w:rsid w:val="00501639"/>
    <w:rsid w:val="00501D6C"/>
    <w:rsid w:val="00502021"/>
    <w:rsid w:val="00503A99"/>
    <w:rsid w:val="00504F15"/>
    <w:rsid w:val="00505731"/>
    <w:rsid w:val="00505779"/>
    <w:rsid w:val="0050657B"/>
    <w:rsid w:val="005066BE"/>
    <w:rsid w:val="00506BFA"/>
    <w:rsid w:val="00507E92"/>
    <w:rsid w:val="00510CA5"/>
    <w:rsid w:val="00511E11"/>
    <w:rsid w:val="00512DDA"/>
    <w:rsid w:val="005133DE"/>
    <w:rsid w:val="00513B0D"/>
    <w:rsid w:val="00513B1F"/>
    <w:rsid w:val="00513BEF"/>
    <w:rsid w:val="0051486A"/>
    <w:rsid w:val="005149CD"/>
    <w:rsid w:val="00514B15"/>
    <w:rsid w:val="005157C4"/>
    <w:rsid w:val="00515DAC"/>
    <w:rsid w:val="00516455"/>
    <w:rsid w:val="0051710E"/>
    <w:rsid w:val="005173E8"/>
    <w:rsid w:val="00517847"/>
    <w:rsid w:val="00517B5D"/>
    <w:rsid w:val="005209ED"/>
    <w:rsid w:val="00520C4E"/>
    <w:rsid w:val="00520E5D"/>
    <w:rsid w:val="00520F0E"/>
    <w:rsid w:val="00520FD0"/>
    <w:rsid w:val="005214D6"/>
    <w:rsid w:val="00522497"/>
    <w:rsid w:val="00523AB5"/>
    <w:rsid w:val="00523B89"/>
    <w:rsid w:val="00523C37"/>
    <w:rsid w:val="00524ADC"/>
    <w:rsid w:val="00524CF5"/>
    <w:rsid w:val="0052546E"/>
    <w:rsid w:val="0052584F"/>
    <w:rsid w:val="00525E2A"/>
    <w:rsid w:val="00525F5C"/>
    <w:rsid w:val="00526BE3"/>
    <w:rsid w:val="00526EF2"/>
    <w:rsid w:val="0052717F"/>
    <w:rsid w:val="00527537"/>
    <w:rsid w:val="00527720"/>
    <w:rsid w:val="005278B3"/>
    <w:rsid w:val="00527BB7"/>
    <w:rsid w:val="005312FD"/>
    <w:rsid w:val="00532705"/>
    <w:rsid w:val="005337CC"/>
    <w:rsid w:val="005357A5"/>
    <w:rsid w:val="00535C96"/>
    <w:rsid w:val="005375F2"/>
    <w:rsid w:val="00537FD6"/>
    <w:rsid w:val="00540064"/>
    <w:rsid w:val="005407A6"/>
    <w:rsid w:val="00540BD1"/>
    <w:rsid w:val="00540BE0"/>
    <w:rsid w:val="00541AD1"/>
    <w:rsid w:val="00542B18"/>
    <w:rsid w:val="00543044"/>
    <w:rsid w:val="0054346F"/>
    <w:rsid w:val="005445F6"/>
    <w:rsid w:val="00544934"/>
    <w:rsid w:val="00546365"/>
    <w:rsid w:val="00547242"/>
    <w:rsid w:val="005505A1"/>
    <w:rsid w:val="00550AB9"/>
    <w:rsid w:val="00551074"/>
    <w:rsid w:val="0055135A"/>
    <w:rsid w:val="00551583"/>
    <w:rsid w:val="0055159E"/>
    <w:rsid w:val="005538BD"/>
    <w:rsid w:val="00553D96"/>
    <w:rsid w:val="00553ECE"/>
    <w:rsid w:val="0055419F"/>
    <w:rsid w:val="005543C8"/>
    <w:rsid w:val="0055488B"/>
    <w:rsid w:val="00555131"/>
    <w:rsid w:val="00555266"/>
    <w:rsid w:val="00555A10"/>
    <w:rsid w:val="005569FC"/>
    <w:rsid w:val="00557947"/>
    <w:rsid w:val="00557A68"/>
    <w:rsid w:val="00557B22"/>
    <w:rsid w:val="00557B89"/>
    <w:rsid w:val="00560283"/>
    <w:rsid w:val="005605D5"/>
    <w:rsid w:val="005605E9"/>
    <w:rsid w:val="00560ADB"/>
    <w:rsid w:val="0056101A"/>
    <w:rsid w:val="00561175"/>
    <w:rsid w:val="0056200E"/>
    <w:rsid w:val="00562639"/>
    <w:rsid w:val="00562A32"/>
    <w:rsid w:val="00563F66"/>
    <w:rsid w:val="005648EE"/>
    <w:rsid w:val="00564A77"/>
    <w:rsid w:val="00566349"/>
    <w:rsid w:val="00566E75"/>
    <w:rsid w:val="0056777A"/>
    <w:rsid w:val="00570E84"/>
    <w:rsid w:val="00571993"/>
    <w:rsid w:val="00571C3C"/>
    <w:rsid w:val="00571CAF"/>
    <w:rsid w:val="00573BD4"/>
    <w:rsid w:val="005743C0"/>
    <w:rsid w:val="00575348"/>
    <w:rsid w:val="00575372"/>
    <w:rsid w:val="00575A04"/>
    <w:rsid w:val="005763C5"/>
    <w:rsid w:val="005770BE"/>
    <w:rsid w:val="00577986"/>
    <w:rsid w:val="00577A4D"/>
    <w:rsid w:val="0058016F"/>
    <w:rsid w:val="005806E9"/>
    <w:rsid w:val="0058160D"/>
    <w:rsid w:val="00581D24"/>
    <w:rsid w:val="00582D1C"/>
    <w:rsid w:val="005832AD"/>
    <w:rsid w:val="00583307"/>
    <w:rsid w:val="00584013"/>
    <w:rsid w:val="005841B4"/>
    <w:rsid w:val="00584390"/>
    <w:rsid w:val="005844DF"/>
    <w:rsid w:val="0058459E"/>
    <w:rsid w:val="005847F9"/>
    <w:rsid w:val="00586958"/>
    <w:rsid w:val="00586D4D"/>
    <w:rsid w:val="00586FB0"/>
    <w:rsid w:val="00587053"/>
    <w:rsid w:val="005877DA"/>
    <w:rsid w:val="00587879"/>
    <w:rsid w:val="00587D21"/>
    <w:rsid w:val="00587D94"/>
    <w:rsid w:val="00587F21"/>
    <w:rsid w:val="005900B2"/>
    <w:rsid w:val="005903A9"/>
    <w:rsid w:val="005904A4"/>
    <w:rsid w:val="00591626"/>
    <w:rsid w:val="00592507"/>
    <w:rsid w:val="005929DD"/>
    <w:rsid w:val="00592A68"/>
    <w:rsid w:val="00592AC3"/>
    <w:rsid w:val="005936CA"/>
    <w:rsid w:val="005947AB"/>
    <w:rsid w:val="00594A70"/>
    <w:rsid w:val="00595948"/>
    <w:rsid w:val="005975AE"/>
    <w:rsid w:val="00597AFC"/>
    <w:rsid w:val="00597F49"/>
    <w:rsid w:val="005A011E"/>
    <w:rsid w:val="005A1754"/>
    <w:rsid w:val="005A1DA3"/>
    <w:rsid w:val="005A1DBF"/>
    <w:rsid w:val="005A3531"/>
    <w:rsid w:val="005A3AF5"/>
    <w:rsid w:val="005A3C02"/>
    <w:rsid w:val="005A3DDE"/>
    <w:rsid w:val="005A424C"/>
    <w:rsid w:val="005A4D29"/>
    <w:rsid w:val="005A5109"/>
    <w:rsid w:val="005A5303"/>
    <w:rsid w:val="005A54A6"/>
    <w:rsid w:val="005A6D79"/>
    <w:rsid w:val="005A7687"/>
    <w:rsid w:val="005A788E"/>
    <w:rsid w:val="005B0892"/>
    <w:rsid w:val="005B0907"/>
    <w:rsid w:val="005B0A26"/>
    <w:rsid w:val="005B0B39"/>
    <w:rsid w:val="005B1F6F"/>
    <w:rsid w:val="005B24CC"/>
    <w:rsid w:val="005B2555"/>
    <w:rsid w:val="005B2990"/>
    <w:rsid w:val="005B3448"/>
    <w:rsid w:val="005B3561"/>
    <w:rsid w:val="005B4B95"/>
    <w:rsid w:val="005B4DA6"/>
    <w:rsid w:val="005B565F"/>
    <w:rsid w:val="005B58C3"/>
    <w:rsid w:val="005B6534"/>
    <w:rsid w:val="005B6EEB"/>
    <w:rsid w:val="005C1142"/>
    <w:rsid w:val="005C26D0"/>
    <w:rsid w:val="005C36F2"/>
    <w:rsid w:val="005C3F73"/>
    <w:rsid w:val="005C498A"/>
    <w:rsid w:val="005C4A72"/>
    <w:rsid w:val="005C535C"/>
    <w:rsid w:val="005C5705"/>
    <w:rsid w:val="005C5BB7"/>
    <w:rsid w:val="005C6996"/>
    <w:rsid w:val="005C7529"/>
    <w:rsid w:val="005C7E6D"/>
    <w:rsid w:val="005D00CB"/>
    <w:rsid w:val="005D0F80"/>
    <w:rsid w:val="005D108C"/>
    <w:rsid w:val="005D131E"/>
    <w:rsid w:val="005D148F"/>
    <w:rsid w:val="005D1A2C"/>
    <w:rsid w:val="005D2205"/>
    <w:rsid w:val="005D2660"/>
    <w:rsid w:val="005D5200"/>
    <w:rsid w:val="005D5339"/>
    <w:rsid w:val="005D6B07"/>
    <w:rsid w:val="005E0329"/>
    <w:rsid w:val="005E13D5"/>
    <w:rsid w:val="005E2AF5"/>
    <w:rsid w:val="005E2E3F"/>
    <w:rsid w:val="005E307B"/>
    <w:rsid w:val="005E4048"/>
    <w:rsid w:val="005E40EE"/>
    <w:rsid w:val="005E45A8"/>
    <w:rsid w:val="005E4D7B"/>
    <w:rsid w:val="005E5146"/>
    <w:rsid w:val="005E5287"/>
    <w:rsid w:val="005F048F"/>
    <w:rsid w:val="005F06F1"/>
    <w:rsid w:val="005F2012"/>
    <w:rsid w:val="005F35C1"/>
    <w:rsid w:val="005F3818"/>
    <w:rsid w:val="005F3B48"/>
    <w:rsid w:val="005F3E3D"/>
    <w:rsid w:val="005F42C0"/>
    <w:rsid w:val="005F433E"/>
    <w:rsid w:val="005F5440"/>
    <w:rsid w:val="005F56DD"/>
    <w:rsid w:val="005F5755"/>
    <w:rsid w:val="005F5E44"/>
    <w:rsid w:val="005F6B16"/>
    <w:rsid w:val="005F73F9"/>
    <w:rsid w:val="005F7416"/>
    <w:rsid w:val="005F7760"/>
    <w:rsid w:val="005F7DDC"/>
    <w:rsid w:val="00600B40"/>
    <w:rsid w:val="00600CE7"/>
    <w:rsid w:val="006022C6"/>
    <w:rsid w:val="00602F0C"/>
    <w:rsid w:val="00602FB9"/>
    <w:rsid w:val="00603723"/>
    <w:rsid w:val="006079D4"/>
    <w:rsid w:val="00610104"/>
    <w:rsid w:val="0061010F"/>
    <w:rsid w:val="00610E45"/>
    <w:rsid w:val="0061269B"/>
    <w:rsid w:val="00612ABA"/>
    <w:rsid w:val="00613602"/>
    <w:rsid w:val="0061381F"/>
    <w:rsid w:val="00613A2F"/>
    <w:rsid w:val="006153AC"/>
    <w:rsid w:val="00615C2F"/>
    <w:rsid w:val="0062044A"/>
    <w:rsid w:val="00620D71"/>
    <w:rsid w:val="006210DD"/>
    <w:rsid w:val="00622CA3"/>
    <w:rsid w:val="00623864"/>
    <w:rsid w:val="00623C8A"/>
    <w:rsid w:val="00624B91"/>
    <w:rsid w:val="00624F34"/>
    <w:rsid w:val="006253C0"/>
    <w:rsid w:val="00625759"/>
    <w:rsid w:val="00626857"/>
    <w:rsid w:val="006279B9"/>
    <w:rsid w:val="00627BFA"/>
    <w:rsid w:val="006300DB"/>
    <w:rsid w:val="0063114E"/>
    <w:rsid w:val="006335BC"/>
    <w:rsid w:val="006335C0"/>
    <w:rsid w:val="006350A9"/>
    <w:rsid w:val="006361A1"/>
    <w:rsid w:val="0063702D"/>
    <w:rsid w:val="006400F4"/>
    <w:rsid w:val="00640394"/>
    <w:rsid w:val="00640748"/>
    <w:rsid w:val="006412D8"/>
    <w:rsid w:val="00641794"/>
    <w:rsid w:val="00641BC6"/>
    <w:rsid w:val="00642A07"/>
    <w:rsid w:val="00642C00"/>
    <w:rsid w:val="00643300"/>
    <w:rsid w:val="0064333A"/>
    <w:rsid w:val="00643529"/>
    <w:rsid w:val="00643CB4"/>
    <w:rsid w:val="006448F3"/>
    <w:rsid w:val="00644AB4"/>
    <w:rsid w:val="00644BE4"/>
    <w:rsid w:val="00650CE1"/>
    <w:rsid w:val="006522CA"/>
    <w:rsid w:val="00652578"/>
    <w:rsid w:val="00653E5E"/>
    <w:rsid w:val="0065450B"/>
    <w:rsid w:val="006550E2"/>
    <w:rsid w:val="0065527E"/>
    <w:rsid w:val="0065557B"/>
    <w:rsid w:val="00655C12"/>
    <w:rsid w:val="0065624E"/>
    <w:rsid w:val="0065651A"/>
    <w:rsid w:val="006568F8"/>
    <w:rsid w:val="00656AFA"/>
    <w:rsid w:val="00656B98"/>
    <w:rsid w:val="006577DC"/>
    <w:rsid w:val="00660D33"/>
    <w:rsid w:val="00662359"/>
    <w:rsid w:val="00662FA4"/>
    <w:rsid w:val="00664086"/>
    <w:rsid w:val="00664168"/>
    <w:rsid w:val="006649BA"/>
    <w:rsid w:val="00664FC4"/>
    <w:rsid w:val="006654F1"/>
    <w:rsid w:val="00665796"/>
    <w:rsid w:val="006666DD"/>
    <w:rsid w:val="00667183"/>
    <w:rsid w:val="006671D8"/>
    <w:rsid w:val="00670054"/>
    <w:rsid w:val="0067130E"/>
    <w:rsid w:val="00672B68"/>
    <w:rsid w:val="00673A02"/>
    <w:rsid w:val="00674C41"/>
    <w:rsid w:val="00674DE8"/>
    <w:rsid w:val="00674F10"/>
    <w:rsid w:val="0067570F"/>
    <w:rsid w:val="00676F42"/>
    <w:rsid w:val="0067752D"/>
    <w:rsid w:val="00677B74"/>
    <w:rsid w:val="00680855"/>
    <w:rsid w:val="00680A3E"/>
    <w:rsid w:val="0068106C"/>
    <w:rsid w:val="00681108"/>
    <w:rsid w:val="00681F5B"/>
    <w:rsid w:val="006824E8"/>
    <w:rsid w:val="00684E33"/>
    <w:rsid w:val="00684E5B"/>
    <w:rsid w:val="006862D0"/>
    <w:rsid w:val="00686676"/>
    <w:rsid w:val="00687908"/>
    <w:rsid w:val="00687EE3"/>
    <w:rsid w:val="00690610"/>
    <w:rsid w:val="006906D9"/>
    <w:rsid w:val="00690C97"/>
    <w:rsid w:val="006924B4"/>
    <w:rsid w:val="00692AEB"/>
    <w:rsid w:val="00692B2E"/>
    <w:rsid w:val="00693876"/>
    <w:rsid w:val="0069441B"/>
    <w:rsid w:val="00696A24"/>
    <w:rsid w:val="00696FE2"/>
    <w:rsid w:val="006A1972"/>
    <w:rsid w:val="006A1A67"/>
    <w:rsid w:val="006A3C7C"/>
    <w:rsid w:val="006A3FA5"/>
    <w:rsid w:val="006A54BA"/>
    <w:rsid w:val="006A66EB"/>
    <w:rsid w:val="006A7419"/>
    <w:rsid w:val="006B0392"/>
    <w:rsid w:val="006B0EF7"/>
    <w:rsid w:val="006B1FBE"/>
    <w:rsid w:val="006B1FE3"/>
    <w:rsid w:val="006B22C6"/>
    <w:rsid w:val="006B2726"/>
    <w:rsid w:val="006B282B"/>
    <w:rsid w:val="006B2F26"/>
    <w:rsid w:val="006B304D"/>
    <w:rsid w:val="006B3416"/>
    <w:rsid w:val="006B4271"/>
    <w:rsid w:val="006B461E"/>
    <w:rsid w:val="006B4D73"/>
    <w:rsid w:val="006B5A37"/>
    <w:rsid w:val="006B6EE7"/>
    <w:rsid w:val="006B72BF"/>
    <w:rsid w:val="006B7899"/>
    <w:rsid w:val="006B7CA0"/>
    <w:rsid w:val="006C0373"/>
    <w:rsid w:val="006C062B"/>
    <w:rsid w:val="006C1090"/>
    <w:rsid w:val="006C1513"/>
    <w:rsid w:val="006C1FB5"/>
    <w:rsid w:val="006C2C3D"/>
    <w:rsid w:val="006C4871"/>
    <w:rsid w:val="006C5B05"/>
    <w:rsid w:val="006C5C32"/>
    <w:rsid w:val="006C5EB6"/>
    <w:rsid w:val="006C5F5A"/>
    <w:rsid w:val="006C700F"/>
    <w:rsid w:val="006C717C"/>
    <w:rsid w:val="006C72EB"/>
    <w:rsid w:val="006D0002"/>
    <w:rsid w:val="006D0881"/>
    <w:rsid w:val="006D105C"/>
    <w:rsid w:val="006D3867"/>
    <w:rsid w:val="006D4225"/>
    <w:rsid w:val="006D4C2A"/>
    <w:rsid w:val="006D52A3"/>
    <w:rsid w:val="006D59EC"/>
    <w:rsid w:val="006E071A"/>
    <w:rsid w:val="006E0CEE"/>
    <w:rsid w:val="006E1109"/>
    <w:rsid w:val="006E1777"/>
    <w:rsid w:val="006E4216"/>
    <w:rsid w:val="006E45F8"/>
    <w:rsid w:val="006E4B87"/>
    <w:rsid w:val="006E5F78"/>
    <w:rsid w:val="006E64EC"/>
    <w:rsid w:val="006E73FD"/>
    <w:rsid w:val="006E7AD9"/>
    <w:rsid w:val="006F0376"/>
    <w:rsid w:val="006F0C08"/>
    <w:rsid w:val="006F1129"/>
    <w:rsid w:val="006F1FC4"/>
    <w:rsid w:val="006F225F"/>
    <w:rsid w:val="006F2605"/>
    <w:rsid w:val="006F298C"/>
    <w:rsid w:val="006F3562"/>
    <w:rsid w:val="006F35DC"/>
    <w:rsid w:val="006F39C8"/>
    <w:rsid w:val="006F5C36"/>
    <w:rsid w:val="006F5D02"/>
    <w:rsid w:val="006F6144"/>
    <w:rsid w:val="006F6154"/>
    <w:rsid w:val="006F65B3"/>
    <w:rsid w:val="006F688C"/>
    <w:rsid w:val="006F6B58"/>
    <w:rsid w:val="006F6DC1"/>
    <w:rsid w:val="006F715D"/>
    <w:rsid w:val="007010AD"/>
    <w:rsid w:val="00701462"/>
    <w:rsid w:val="00701840"/>
    <w:rsid w:val="00701BDE"/>
    <w:rsid w:val="00702533"/>
    <w:rsid w:val="00702BCC"/>
    <w:rsid w:val="00702E90"/>
    <w:rsid w:val="00703608"/>
    <w:rsid w:val="00703E97"/>
    <w:rsid w:val="007047BE"/>
    <w:rsid w:val="00704914"/>
    <w:rsid w:val="00705221"/>
    <w:rsid w:val="0070653D"/>
    <w:rsid w:val="0070688D"/>
    <w:rsid w:val="00706953"/>
    <w:rsid w:val="00707C38"/>
    <w:rsid w:val="00710698"/>
    <w:rsid w:val="0071240E"/>
    <w:rsid w:val="007128A2"/>
    <w:rsid w:val="00712FC3"/>
    <w:rsid w:val="00714F65"/>
    <w:rsid w:val="007152E2"/>
    <w:rsid w:val="007169AD"/>
    <w:rsid w:val="00716C89"/>
    <w:rsid w:val="00717486"/>
    <w:rsid w:val="007202CB"/>
    <w:rsid w:val="00721502"/>
    <w:rsid w:val="007215B5"/>
    <w:rsid w:val="00722029"/>
    <w:rsid w:val="00722D6B"/>
    <w:rsid w:val="007236B8"/>
    <w:rsid w:val="0072398E"/>
    <w:rsid w:val="007247CD"/>
    <w:rsid w:val="0072598E"/>
    <w:rsid w:val="00726022"/>
    <w:rsid w:val="00726AE1"/>
    <w:rsid w:val="00727537"/>
    <w:rsid w:val="00732413"/>
    <w:rsid w:val="00732C34"/>
    <w:rsid w:val="00732D87"/>
    <w:rsid w:val="00732E14"/>
    <w:rsid w:val="0073398E"/>
    <w:rsid w:val="007342D8"/>
    <w:rsid w:val="00735368"/>
    <w:rsid w:val="00735AE1"/>
    <w:rsid w:val="00736706"/>
    <w:rsid w:val="00736766"/>
    <w:rsid w:val="007372ED"/>
    <w:rsid w:val="00737660"/>
    <w:rsid w:val="007376E0"/>
    <w:rsid w:val="007377FB"/>
    <w:rsid w:val="007400E9"/>
    <w:rsid w:val="00740869"/>
    <w:rsid w:val="00740BF7"/>
    <w:rsid w:val="007430F7"/>
    <w:rsid w:val="00744A1F"/>
    <w:rsid w:val="00744E74"/>
    <w:rsid w:val="00746D82"/>
    <w:rsid w:val="007474DD"/>
    <w:rsid w:val="00747DE6"/>
    <w:rsid w:val="00747E14"/>
    <w:rsid w:val="0075081D"/>
    <w:rsid w:val="00750B38"/>
    <w:rsid w:val="0075163A"/>
    <w:rsid w:val="00751879"/>
    <w:rsid w:val="00752641"/>
    <w:rsid w:val="00752848"/>
    <w:rsid w:val="00752AB2"/>
    <w:rsid w:val="007534EA"/>
    <w:rsid w:val="007535FA"/>
    <w:rsid w:val="007543C9"/>
    <w:rsid w:val="00754A11"/>
    <w:rsid w:val="0075510D"/>
    <w:rsid w:val="0075572A"/>
    <w:rsid w:val="00756BF8"/>
    <w:rsid w:val="00756FF0"/>
    <w:rsid w:val="00757311"/>
    <w:rsid w:val="00757CAB"/>
    <w:rsid w:val="00757EBF"/>
    <w:rsid w:val="0076095C"/>
    <w:rsid w:val="007611B1"/>
    <w:rsid w:val="00761253"/>
    <w:rsid w:val="00761A61"/>
    <w:rsid w:val="00761CB2"/>
    <w:rsid w:val="00761D64"/>
    <w:rsid w:val="007625E6"/>
    <w:rsid w:val="0076310B"/>
    <w:rsid w:val="007636AB"/>
    <w:rsid w:val="007644A4"/>
    <w:rsid w:val="00764621"/>
    <w:rsid w:val="007646A5"/>
    <w:rsid w:val="00765BD4"/>
    <w:rsid w:val="00765DF6"/>
    <w:rsid w:val="007667F3"/>
    <w:rsid w:val="0076769C"/>
    <w:rsid w:val="00767D3F"/>
    <w:rsid w:val="00767E83"/>
    <w:rsid w:val="007700C6"/>
    <w:rsid w:val="0077035B"/>
    <w:rsid w:val="007709FC"/>
    <w:rsid w:val="00770A0F"/>
    <w:rsid w:val="00770A42"/>
    <w:rsid w:val="00771DBA"/>
    <w:rsid w:val="00772633"/>
    <w:rsid w:val="007741D1"/>
    <w:rsid w:val="007742ED"/>
    <w:rsid w:val="00774306"/>
    <w:rsid w:val="00774658"/>
    <w:rsid w:val="007746CA"/>
    <w:rsid w:val="0077481B"/>
    <w:rsid w:val="0077565D"/>
    <w:rsid w:val="00775911"/>
    <w:rsid w:val="00775983"/>
    <w:rsid w:val="007764B5"/>
    <w:rsid w:val="00776E36"/>
    <w:rsid w:val="0077714D"/>
    <w:rsid w:val="0077768C"/>
    <w:rsid w:val="00780976"/>
    <w:rsid w:val="00780B0C"/>
    <w:rsid w:val="00782554"/>
    <w:rsid w:val="00782929"/>
    <w:rsid w:val="00782B80"/>
    <w:rsid w:val="0078303A"/>
    <w:rsid w:val="007830C6"/>
    <w:rsid w:val="0078394E"/>
    <w:rsid w:val="0078425B"/>
    <w:rsid w:val="00784F50"/>
    <w:rsid w:val="007850A3"/>
    <w:rsid w:val="00785A02"/>
    <w:rsid w:val="00785FC6"/>
    <w:rsid w:val="00786EF4"/>
    <w:rsid w:val="007877BC"/>
    <w:rsid w:val="007878DB"/>
    <w:rsid w:val="00787EF2"/>
    <w:rsid w:val="00787F24"/>
    <w:rsid w:val="00790472"/>
    <w:rsid w:val="007906C0"/>
    <w:rsid w:val="007907B5"/>
    <w:rsid w:val="00791092"/>
    <w:rsid w:val="007913EE"/>
    <w:rsid w:val="00792C7B"/>
    <w:rsid w:val="0079306E"/>
    <w:rsid w:val="007937CA"/>
    <w:rsid w:val="00793C46"/>
    <w:rsid w:val="00794661"/>
    <w:rsid w:val="007946B2"/>
    <w:rsid w:val="00794997"/>
    <w:rsid w:val="007955A8"/>
    <w:rsid w:val="007A01F0"/>
    <w:rsid w:val="007A0666"/>
    <w:rsid w:val="007A0D56"/>
    <w:rsid w:val="007A2B6A"/>
    <w:rsid w:val="007A2BE7"/>
    <w:rsid w:val="007A2CEC"/>
    <w:rsid w:val="007A373D"/>
    <w:rsid w:val="007A38DA"/>
    <w:rsid w:val="007A3984"/>
    <w:rsid w:val="007A5FD8"/>
    <w:rsid w:val="007A6902"/>
    <w:rsid w:val="007A712A"/>
    <w:rsid w:val="007A7F85"/>
    <w:rsid w:val="007B0877"/>
    <w:rsid w:val="007B1174"/>
    <w:rsid w:val="007B1653"/>
    <w:rsid w:val="007B1F61"/>
    <w:rsid w:val="007B364A"/>
    <w:rsid w:val="007B379C"/>
    <w:rsid w:val="007B39B9"/>
    <w:rsid w:val="007B5D00"/>
    <w:rsid w:val="007B6706"/>
    <w:rsid w:val="007B7FC8"/>
    <w:rsid w:val="007C27E0"/>
    <w:rsid w:val="007C42A6"/>
    <w:rsid w:val="007C43F6"/>
    <w:rsid w:val="007C4AFB"/>
    <w:rsid w:val="007C5682"/>
    <w:rsid w:val="007C57DB"/>
    <w:rsid w:val="007C5DF8"/>
    <w:rsid w:val="007C62B3"/>
    <w:rsid w:val="007C6AC6"/>
    <w:rsid w:val="007C7114"/>
    <w:rsid w:val="007C7A61"/>
    <w:rsid w:val="007C7FB9"/>
    <w:rsid w:val="007D17BE"/>
    <w:rsid w:val="007D1A45"/>
    <w:rsid w:val="007D1C1B"/>
    <w:rsid w:val="007D241F"/>
    <w:rsid w:val="007D37F0"/>
    <w:rsid w:val="007D3CE7"/>
    <w:rsid w:val="007D3E14"/>
    <w:rsid w:val="007D428C"/>
    <w:rsid w:val="007D49CE"/>
    <w:rsid w:val="007D4D3A"/>
    <w:rsid w:val="007D5842"/>
    <w:rsid w:val="007D5F47"/>
    <w:rsid w:val="007D6390"/>
    <w:rsid w:val="007D67A3"/>
    <w:rsid w:val="007D713E"/>
    <w:rsid w:val="007D73A2"/>
    <w:rsid w:val="007D7E92"/>
    <w:rsid w:val="007E0286"/>
    <w:rsid w:val="007E1A6D"/>
    <w:rsid w:val="007E1E54"/>
    <w:rsid w:val="007E2955"/>
    <w:rsid w:val="007E3890"/>
    <w:rsid w:val="007E39C7"/>
    <w:rsid w:val="007E3EBE"/>
    <w:rsid w:val="007E4C58"/>
    <w:rsid w:val="007E55FC"/>
    <w:rsid w:val="007E5698"/>
    <w:rsid w:val="007E5FE7"/>
    <w:rsid w:val="007E6E07"/>
    <w:rsid w:val="007E7189"/>
    <w:rsid w:val="007F0535"/>
    <w:rsid w:val="007F0CDD"/>
    <w:rsid w:val="007F1206"/>
    <w:rsid w:val="007F197C"/>
    <w:rsid w:val="007F1A63"/>
    <w:rsid w:val="007F1B44"/>
    <w:rsid w:val="007F1D57"/>
    <w:rsid w:val="007F24E2"/>
    <w:rsid w:val="007F3D04"/>
    <w:rsid w:val="007F4E6F"/>
    <w:rsid w:val="007F72C5"/>
    <w:rsid w:val="007F7586"/>
    <w:rsid w:val="007F78DC"/>
    <w:rsid w:val="007F7E59"/>
    <w:rsid w:val="00800336"/>
    <w:rsid w:val="00802BD4"/>
    <w:rsid w:val="008031CA"/>
    <w:rsid w:val="00803430"/>
    <w:rsid w:val="00803DF6"/>
    <w:rsid w:val="00804C9A"/>
    <w:rsid w:val="00805046"/>
    <w:rsid w:val="008054F4"/>
    <w:rsid w:val="00805695"/>
    <w:rsid w:val="0080626D"/>
    <w:rsid w:val="00807D00"/>
    <w:rsid w:val="008118E6"/>
    <w:rsid w:val="0081293D"/>
    <w:rsid w:val="00813155"/>
    <w:rsid w:val="0081333D"/>
    <w:rsid w:val="00813372"/>
    <w:rsid w:val="008159AF"/>
    <w:rsid w:val="008159BD"/>
    <w:rsid w:val="00815A84"/>
    <w:rsid w:val="008160BB"/>
    <w:rsid w:val="008164F2"/>
    <w:rsid w:val="008167B8"/>
    <w:rsid w:val="008168EF"/>
    <w:rsid w:val="00817178"/>
    <w:rsid w:val="008177CB"/>
    <w:rsid w:val="00820539"/>
    <w:rsid w:val="00820A3A"/>
    <w:rsid w:val="00820F50"/>
    <w:rsid w:val="0082107E"/>
    <w:rsid w:val="00821124"/>
    <w:rsid w:val="00821130"/>
    <w:rsid w:val="00821A88"/>
    <w:rsid w:val="0082343C"/>
    <w:rsid w:val="00823B7E"/>
    <w:rsid w:val="0082409A"/>
    <w:rsid w:val="00824D4B"/>
    <w:rsid w:val="00825215"/>
    <w:rsid w:val="0082546D"/>
    <w:rsid w:val="00825711"/>
    <w:rsid w:val="008257AE"/>
    <w:rsid w:val="00825B3C"/>
    <w:rsid w:val="008260B9"/>
    <w:rsid w:val="008276A9"/>
    <w:rsid w:val="00830B43"/>
    <w:rsid w:val="00831979"/>
    <w:rsid w:val="008319D1"/>
    <w:rsid w:val="00831D76"/>
    <w:rsid w:val="0083252A"/>
    <w:rsid w:val="00834082"/>
    <w:rsid w:val="008349B3"/>
    <w:rsid w:val="0083549A"/>
    <w:rsid w:val="0083670C"/>
    <w:rsid w:val="00836782"/>
    <w:rsid w:val="00836D4C"/>
    <w:rsid w:val="008370C0"/>
    <w:rsid w:val="00837312"/>
    <w:rsid w:val="00837351"/>
    <w:rsid w:val="00837B00"/>
    <w:rsid w:val="00840065"/>
    <w:rsid w:val="00840C3A"/>
    <w:rsid w:val="008418A0"/>
    <w:rsid w:val="00842DD4"/>
    <w:rsid w:val="00842E81"/>
    <w:rsid w:val="00843BE5"/>
    <w:rsid w:val="00843DAB"/>
    <w:rsid w:val="00844283"/>
    <w:rsid w:val="00844B07"/>
    <w:rsid w:val="008452D2"/>
    <w:rsid w:val="0084582F"/>
    <w:rsid w:val="00846394"/>
    <w:rsid w:val="008468DF"/>
    <w:rsid w:val="00847414"/>
    <w:rsid w:val="00847B42"/>
    <w:rsid w:val="00847C0A"/>
    <w:rsid w:val="008503CF"/>
    <w:rsid w:val="0085070F"/>
    <w:rsid w:val="00850A8D"/>
    <w:rsid w:val="008512C4"/>
    <w:rsid w:val="008514E2"/>
    <w:rsid w:val="0085166F"/>
    <w:rsid w:val="00851ACB"/>
    <w:rsid w:val="00851C1F"/>
    <w:rsid w:val="008528A0"/>
    <w:rsid w:val="00852AF6"/>
    <w:rsid w:val="008532B1"/>
    <w:rsid w:val="00853342"/>
    <w:rsid w:val="00853A6A"/>
    <w:rsid w:val="00853BF7"/>
    <w:rsid w:val="00853FDA"/>
    <w:rsid w:val="0085459E"/>
    <w:rsid w:val="00854B26"/>
    <w:rsid w:val="00856063"/>
    <w:rsid w:val="0085680C"/>
    <w:rsid w:val="00856AA9"/>
    <w:rsid w:val="00857F80"/>
    <w:rsid w:val="00860131"/>
    <w:rsid w:val="00860860"/>
    <w:rsid w:val="008611BC"/>
    <w:rsid w:val="0086235F"/>
    <w:rsid w:val="00862369"/>
    <w:rsid w:val="0086262E"/>
    <w:rsid w:val="00864147"/>
    <w:rsid w:val="00864468"/>
    <w:rsid w:val="008646D7"/>
    <w:rsid w:val="00864747"/>
    <w:rsid w:val="008648E8"/>
    <w:rsid w:val="00864D0E"/>
    <w:rsid w:val="00864D1C"/>
    <w:rsid w:val="00865A4A"/>
    <w:rsid w:val="00865E82"/>
    <w:rsid w:val="00866547"/>
    <w:rsid w:val="00866D1D"/>
    <w:rsid w:val="00866E71"/>
    <w:rsid w:val="008705DC"/>
    <w:rsid w:val="008721AE"/>
    <w:rsid w:val="00874CD1"/>
    <w:rsid w:val="00874F9F"/>
    <w:rsid w:val="00876882"/>
    <w:rsid w:val="0087688D"/>
    <w:rsid w:val="00876D58"/>
    <w:rsid w:val="008772C9"/>
    <w:rsid w:val="00877920"/>
    <w:rsid w:val="008807AE"/>
    <w:rsid w:val="0088100F"/>
    <w:rsid w:val="00882359"/>
    <w:rsid w:val="00882744"/>
    <w:rsid w:val="008836E0"/>
    <w:rsid w:val="00883D4E"/>
    <w:rsid w:val="00883E66"/>
    <w:rsid w:val="00883F11"/>
    <w:rsid w:val="008847A4"/>
    <w:rsid w:val="00884833"/>
    <w:rsid w:val="00884CE5"/>
    <w:rsid w:val="008855AC"/>
    <w:rsid w:val="00885B68"/>
    <w:rsid w:val="00885EAE"/>
    <w:rsid w:val="00886696"/>
    <w:rsid w:val="008869C8"/>
    <w:rsid w:val="008875B8"/>
    <w:rsid w:val="0089139E"/>
    <w:rsid w:val="00892E63"/>
    <w:rsid w:val="008934CE"/>
    <w:rsid w:val="008935BD"/>
    <w:rsid w:val="008936DF"/>
    <w:rsid w:val="00893774"/>
    <w:rsid w:val="00893B7A"/>
    <w:rsid w:val="00893C70"/>
    <w:rsid w:val="0089418F"/>
    <w:rsid w:val="00894F7A"/>
    <w:rsid w:val="008956A9"/>
    <w:rsid w:val="00896AB6"/>
    <w:rsid w:val="00896B1A"/>
    <w:rsid w:val="00896FE8"/>
    <w:rsid w:val="00897F1E"/>
    <w:rsid w:val="008A0427"/>
    <w:rsid w:val="008A094C"/>
    <w:rsid w:val="008A0C83"/>
    <w:rsid w:val="008A1320"/>
    <w:rsid w:val="008A1A15"/>
    <w:rsid w:val="008A1C06"/>
    <w:rsid w:val="008A1C40"/>
    <w:rsid w:val="008A34ED"/>
    <w:rsid w:val="008A3CA0"/>
    <w:rsid w:val="008A4121"/>
    <w:rsid w:val="008A46B9"/>
    <w:rsid w:val="008A4902"/>
    <w:rsid w:val="008A498F"/>
    <w:rsid w:val="008A5EFA"/>
    <w:rsid w:val="008A628A"/>
    <w:rsid w:val="008A6F72"/>
    <w:rsid w:val="008A7020"/>
    <w:rsid w:val="008A745C"/>
    <w:rsid w:val="008A74CB"/>
    <w:rsid w:val="008A77EB"/>
    <w:rsid w:val="008A7A8B"/>
    <w:rsid w:val="008A7AC3"/>
    <w:rsid w:val="008A7B70"/>
    <w:rsid w:val="008A7E65"/>
    <w:rsid w:val="008B158E"/>
    <w:rsid w:val="008B1775"/>
    <w:rsid w:val="008B2229"/>
    <w:rsid w:val="008B270C"/>
    <w:rsid w:val="008B279C"/>
    <w:rsid w:val="008B2972"/>
    <w:rsid w:val="008B3416"/>
    <w:rsid w:val="008B61E3"/>
    <w:rsid w:val="008B6254"/>
    <w:rsid w:val="008B6268"/>
    <w:rsid w:val="008B7AB6"/>
    <w:rsid w:val="008B7DF0"/>
    <w:rsid w:val="008C0F54"/>
    <w:rsid w:val="008C1012"/>
    <w:rsid w:val="008C1131"/>
    <w:rsid w:val="008C12CB"/>
    <w:rsid w:val="008C1CAC"/>
    <w:rsid w:val="008C2027"/>
    <w:rsid w:val="008C24C9"/>
    <w:rsid w:val="008C24F5"/>
    <w:rsid w:val="008C3198"/>
    <w:rsid w:val="008C4508"/>
    <w:rsid w:val="008C474C"/>
    <w:rsid w:val="008C48F4"/>
    <w:rsid w:val="008C4A53"/>
    <w:rsid w:val="008C4BA9"/>
    <w:rsid w:val="008C50D9"/>
    <w:rsid w:val="008C56D8"/>
    <w:rsid w:val="008C5FF1"/>
    <w:rsid w:val="008C65A4"/>
    <w:rsid w:val="008C7350"/>
    <w:rsid w:val="008C7C4D"/>
    <w:rsid w:val="008D0015"/>
    <w:rsid w:val="008D15C9"/>
    <w:rsid w:val="008D2D18"/>
    <w:rsid w:val="008D2D36"/>
    <w:rsid w:val="008D37CA"/>
    <w:rsid w:val="008D3B7D"/>
    <w:rsid w:val="008D4095"/>
    <w:rsid w:val="008D4D37"/>
    <w:rsid w:val="008D4D7B"/>
    <w:rsid w:val="008D5A94"/>
    <w:rsid w:val="008D6221"/>
    <w:rsid w:val="008D68E9"/>
    <w:rsid w:val="008D7049"/>
    <w:rsid w:val="008E048C"/>
    <w:rsid w:val="008E087E"/>
    <w:rsid w:val="008E1B23"/>
    <w:rsid w:val="008E1BD0"/>
    <w:rsid w:val="008E2510"/>
    <w:rsid w:val="008E26F2"/>
    <w:rsid w:val="008E31CC"/>
    <w:rsid w:val="008E3579"/>
    <w:rsid w:val="008E431D"/>
    <w:rsid w:val="008E43D1"/>
    <w:rsid w:val="008E4578"/>
    <w:rsid w:val="008E4B2D"/>
    <w:rsid w:val="008E4F30"/>
    <w:rsid w:val="008E531B"/>
    <w:rsid w:val="008E587A"/>
    <w:rsid w:val="008E6017"/>
    <w:rsid w:val="008E634A"/>
    <w:rsid w:val="008E6577"/>
    <w:rsid w:val="008E6C1E"/>
    <w:rsid w:val="008E72F9"/>
    <w:rsid w:val="008E7E84"/>
    <w:rsid w:val="008F0254"/>
    <w:rsid w:val="008F040B"/>
    <w:rsid w:val="008F0FF4"/>
    <w:rsid w:val="008F180A"/>
    <w:rsid w:val="008F1D41"/>
    <w:rsid w:val="008F1DE6"/>
    <w:rsid w:val="008F2724"/>
    <w:rsid w:val="008F2B54"/>
    <w:rsid w:val="008F3CE5"/>
    <w:rsid w:val="008F480A"/>
    <w:rsid w:val="008F4886"/>
    <w:rsid w:val="008F4928"/>
    <w:rsid w:val="008F6681"/>
    <w:rsid w:val="008F77F6"/>
    <w:rsid w:val="008F7833"/>
    <w:rsid w:val="008F7D24"/>
    <w:rsid w:val="00900164"/>
    <w:rsid w:val="009014FE"/>
    <w:rsid w:val="00901D97"/>
    <w:rsid w:val="00903AA8"/>
    <w:rsid w:val="00903AC3"/>
    <w:rsid w:val="00904235"/>
    <w:rsid w:val="00904B2F"/>
    <w:rsid w:val="0090500A"/>
    <w:rsid w:val="00905150"/>
    <w:rsid w:val="00906024"/>
    <w:rsid w:val="00906A59"/>
    <w:rsid w:val="00906C5F"/>
    <w:rsid w:val="00906EA0"/>
    <w:rsid w:val="00907381"/>
    <w:rsid w:val="0090790F"/>
    <w:rsid w:val="009111BF"/>
    <w:rsid w:val="00911ACD"/>
    <w:rsid w:val="00911E38"/>
    <w:rsid w:val="00912248"/>
    <w:rsid w:val="009130A5"/>
    <w:rsid w:val="009132A7"/>
    <w:rsid w:val="00913696"/>
    <w:rsid w:val="0091402A"/>
    <w:rsid w:val="00914698"/>
    <w:rsid w:val="009146CE"/>
    <w:rsid w:val="009148B7"/>
    <w:rsid w:val="0091547D"/>
    <w:rsid w:val="009155E4"/>
    <w:rsid w:val="00915739"/>
    <w:rsid w:val="00915BD9"/>
    <w:rsid w:val="00916115"/>
    <w:rsid w:val="009162B7"/>
    <w:rsid w:val="009163F6"/>
    <w:rsid w:val="0091743A"/>
    <w:rsid w:val="009176AC"/>
    <w:rsid w:val="009178E8"/>
    <w:rsid w:val="00920A77"/>
    <w:rsid w:val="00920C9E"/>
    <w:rsid w:val="009212B8"/>
    <w:rsid w:val="00921C2B"/>
    <w:rsid w:val="009228DF"/>
    <w:rsid w:val="009232DF"/>
    <w:rsid w:val="00924C20"/>
    <w:rsid w:val="00925119"/>
    <w:rsid w:val="00925712"/>
    <w:rsid w:val="00926EA9"/>
    <w:rsid w:val="0092704B"/>
    <w:rsid w:val="00930F98"/>
    <w:rsid w:val="00931BBF"/>
    <w:rsid w:val="00931ED2"/>
    <w:rsid w:val="009326BE"/>
    <w:rsid w:val="00932B36"/>
    <w:rsid w:val="00932FC0"/>
    <w:rsid w:val="00933859"/>
    <w:rsid w:val="009339E1"/>
    <w:rsid w:val="00933E50"/>
    <w:rsid w:val="00934193"/>
    <w:rsid w:val="0093462E"/>
    <w:rsid w:val="00934ABD"/>
    <w:rsid w:val="00934F6E"/>
    <w:rsid w:val="00935652"/>
    <w:rsid w:val="0093582D"/>
    <w:rsid w:val="00936B7F"/>
    <w:rsid w:val="0093786D"/>
    <w:rsid w:val="009379E1"/>
    <w:rsid w:val="00937A0B"/>
    <w:rsid w:val="0094046F"/>
    <w:rsid w:val="00941358"/>
    <w:rsid w:val="0094196F"/>
    <w:rsid w:val="0094233D"/>
    <w:rsid w:val="00942CEF"/>
    <w:rsid w:val="009430FA"/>
    <w:rsid w:val="00944196"/>
    <w:rsid w:val="0094585D"/>
    <w:rsid w:val="00945DDC"/>
    <w:rsid w:val="00945E80"/>
    <w:rsid w:val="00947A8E"/>
    <w:rsid w:val="009507FC"/>
    <w:rsid w:val="00950995"/>
    <w:rsid w:val="00950A76"/>
    <w:rsid w:val="00950ACA"/>
    <w:rsid w:val="009516A7"/>
    <w:rsid w:val="0095171B"/>
    <w:rsid w:val="00952EAF"/>
    <w:rsid w:val="00953C3B"/>
    <w:rsid w:val="00955194"/>
    <w:rsid w:val="00956150"/>
    <w:rsid w:val="009561EE"/>
    <w:rsid w:val="009566B9"/>
    <w:rsid w:val="00956D69"/>
    <w:rsid w:val="00957436"/>
    <w:rsid w:val="0095751E"/>
    <w:rsid w:val="00957865"/>
    <w:rsid w:val="00957F08"/>
    <w:rsid w:val="00957F22"/>
    <w:rsid w:val="009609D5"/>
    <w:rsid w:val="00961046"/>
    <w:rsid w:val="009614E5"/>
    <w:rsid w:val="009616FC"/>
    <w:rsid w:val="00961F15"/>
    <w:rsid w:val="00962DE6"/>
    <w:rsid w:val="00962FCB"/>
    <w:rsid w:val="00962FE4"/>
    <w:rsid w:val="00963596"/>
    <w:rsid w:val="0096450A"/>
    <w:rsid w:val="00964813"/>
    <w:rsid w:val="009648D1"/>
    <w:rsid w:val="009654B1"/>
    <w:rsid w:val="009660FC"/>
    <w:rsid w:val="009665AC"/>
    <w:rsid w:val="00966E41"/>
    <w:rsid w:val="00966EF9"/>
    <w:rsid w:val="00970B2D"/>
    <w:rsid w:val="00971262"/>
    <w:rsid w:val="0097153E"/>
    <w:rsid w:val="009718A5"/>
    <w:rsid w:val="00971BF6"/>
    <w:rsid w:val="00971F6D"/>
    <w:rsid w:val="0097272D"/>
    <w:rsid w:val="00972771"/>
    <w:rsid w:val="009731FC"/>
    <w:rsid w:val="00973FD8"/>
    <w:rsid w:val="0097449A"/>
    <w:rsid w:val="009747AE"/>
    <w:rsid w:val="00974DBE"/>
    <w:rsid w:val="00974F9E"/>
    <w:rsid w:val="0097513D"/>
    <w:rsid w:val="009752A2"/>
    <w:rsid w:val="00975EF1"/>
    <w:rsid w:val="00976723"/>
    <w:rsid w:val="00976EE5"/>
    <w:rsid w:val="009775EA"/>
    <w:rsid w:val="00977640"/>
    <w:rsid w:val="00980153"/>
    <w:rsid w:val="00980DE2"/>
    <w:rsid w:val="0098137C"/>
    <w:rsid w:val="009818FE"/>
    <w:rsid w:val="009836AF"/>
    <w:rsid w:val="00983AEF"/>
    <w:rsid w:val="00984138"/>
    <w:rsid w:val="00984196"/>
    <w:rsid w:val="00984366"/>
    <w:rsid w:val="00984A15"/>
    <w:rsid w:val="0098576D"/>
    <w:rsid w:val="009862AB"/>
    <w:rsid w:val="0098640D"/>
    <w:rsid w:val="00987070"/>
    <w:rsid w:val="009873AD"/>
    <w:rsid w:val="0098742D"/>
    <w:rsid w:val="009904D3"/>
    <w:rsid w:val="00990950"/>
    <w:rsid w:val="00990B18"/>
    <w:rsid w:val="00990C83"/>
    <w:rsid w:val="00990CA3"/>
    <w:rsid w:val="00992C8B"/>
    <w:rsid w:val="009930FC"/>
    <w:rsid w:val="00993E3D"/>
    <w:rsid w:val="009948E3"/>
    <w:rsid w:val="00994CA0"/>
    <w:rsid w:val="009953B8"/>
    <w:rsid w:val="009962C2"/>
    <w:rsid w:val="0099696C"/>
    <w:rsid w:val="0099738F"/>
    <w:rsid w:val="009A0427"/>
    <w:rsid w:val="009A0ACC"/>
    <w:rsid w:val="009A1100"/>
    <w:rsid w:val="009A17E4"/>
    <w:rsid w:val="009A19AE"/>
    <w:rsid w:val="009A1B53"/>
    <w:rsid w:val="009A1C04"/>
    <w:rsid w:val="009A2995"/>
    <w:rsid w:val="009A2F82"/>
    <w:rsid w:val="009A4F0C"/>
    <w:rsid w:val="009A5053"/>
    <w:rsid w:val="009A6362"/>
    <w:rsid w:val="009A7B3B"/>
    <w:rsid w:val="009B0265"/>
    <w:rsid w:val="009B06A0"/>
    <w:rsid w:val="009B0F39"/>
    <w:rsid w:val="009B10B5"/>
    <w:rsid w:val="009B173F"/>
    <w:rsid w:val="009B2208"/>
    <w:rsid w:val="009B278A"/>
    <w:rsid w:val="009B34C1"/>
    <w:rsid w:val="009B3A5E"/>
    <w:rsid w:val="009B588C"/>
    <w:rsid w:val="009B674F"/>
    <w:rsid w:val="009B7158"/>
    <w:rsid w:val="009B743B"/>
    <w:rsid w:val="009B7A82"/>
    <w:rsid w:val="009B7F1B"/>
    <w:rsid w:val="009C01C8"/>
    <w:rsid w:val="009C036A"/>
    <w:rsid w:val="009C09A6"/>
    <w:rsid w:val="009C16C4"/>
    <w:rsid w:val="009C1812"/>
    <w:rsid w:val="009C1926"/>
    <w:rsid w:val="009C2809"/>
    <w:rsid w:val="009C28FE"/>
    <w:rsid w:val="009C2F0D"/>
    <w:rsid w:val="009C44E2"/>
    <w:rsid w:val="009C5433"/>
    <w:rsid w:val="009C599E"/>
    <w:rsid w:val="009C6632"/>
    <w:rsid w:val="009C6E45"/>
    <w:rsid w:val="009C784F"/>
    <w:rsid w:val="009D0800"/>
    <w:rsid w:val="009D1272"/>
    <w:rsid w:val="009D1DC0"/>
    <w:rsid w:val="009D2407"/>
    <w:rsid w:val="009D261C"/>
    <w:rsid w:val="009D2629"/>
    <w:rsid w:val="009D312E"/>
    <w:rsid w:val="009D34AE"/>
    <w:rsid w:val="009D3B3D"/>
    <w:rsid w:val="009D4156"/>
    <w:rsid w:val="009D4739"/>
    <w:rsid w:val="009D5267"/>
    <w:rsid w:val="009D529A"/>
    <w:rsid w:val="009D6409"/>
    <w:rsid w:val="009D71EF"/>
    <w:rsid w:val="009D738C"/>
    <w:rsid w:val="009D7802"/>
    <w:rsid w:val="009D7BC5"/>
    <w:rsid w:val="009E0227"/>
    <w:rsid w:val="009E086E"/>
    <w:rsid w:val="009E0B1D"/>
    <w:rsid w:val="009E23FB"/>
    <w:rsid w:val="009E3972"/>
    <w:rsid w:val="009E3A57"/>
    <w:rsid w:val="009E4BDB"/>
    <w:rsid w:val="009E4C19"/>
    <w:rsid w:val="009E563E"/>
    <w:rsid w:val="009E5AA8"/>
    <w:rsid w:val="009E5E45"/>
    <w:rsid w:val="009E66BD"/>
    <w:rsid w:val="009E7105"/>
    <w:rsid w:val="009E7AC9"/>
    <w:rsid w:val="009F0786"/>
    <w:rsid w:val="009F140D"/>
    <w:rsid w:val="009F1986"/>
    <w:rsid w:val="009F1C17"/>
    <w:rsid w:val="009F1DF2"/>
    <w:rsid w:val="009F1E10"/>
    <w:rsid w:val="009F1F42"/>
    <w:rsid w:val="009F2150"/>
    <w:rsid w:val="009F21DD"/>
    <w:rsid w:val="009F2F13"/>
    <w:rsid w:val="009F3739"/>
    <w:rsid w:val="009F39BD"/>
    <w:rsid w:val="009F413A"/>
    <w:rsid w:val="009F43A2"/>
    <w:rsid w:val="009F4A82"/>
    <w:rsid w:val="009F53CC"/>
    <w:rsid w:val="009F588F"/>
    <w:rsid w:val="009F595D"/>
    <w:rsid w:val="009F63F2"/>
    <w:rsid w:val="009F6CC7"/>
    <w:rsid w:val="009F7706"/>
    <w:rsid w:val="00A00D7D"/>
    <w:rsid w:val="00A00F2A"/>
    <w:rsid w:val="00A0108A"/>
    <w:rsid w:val="00A01B08"/>
    <w:rsid w:val="00A01B29"/>
    <w:rsid w:val="00A01E72"/>
    <w:rsid w:val="00A0200F"/>
    <w:rsid w:val="00A025A9"/>
    <w:rsid w:val="00A02E20"/>
    <w:rsid w:val="00A03212"/>
    <w:rsid w:val="00A03F46"/>
    <w:rsid w:val="00A048F1"/>
    <w:rsid w:val="00A049D7"/>
    <w:rsid w:val="00A04D59"/>
    <w:rsid w:val="00A05930"/>
    <w:rsid w:val="00A0697E"/>
    <w:rsid w:val="00A06C88"/>
    <w:rsid w:val="00A101CE"/>
    <w:rsid w:val="00A10518"/>
    <w:rsid w:val="00A111C4"/>
    <w:rsid w:val="00A11732"/>
    <w:rsid w:val="00A11B5F"/>
    <w:rsid w:val="00A1246A"/>
    <w:rsid w:val="00A14695"/>
    <w:rsid w:val="00A14F16"/>
    <w:rsid w:val="00A15170"/>
    <w:rsid w:val="00A16867"/>
    <w:rsid w:val="00A17501"/>
    <w:rsid w:val="00A17870"/>
    <w:rsid w:val="00A17909"/>
    <w:rsid w:val="00A2056E"/>
    <w:rsid w:val="00A2061F"/>
    <w:rsid w:val="00A20BEC"/>
    <w:rsid w:val="00A2173F"/>
    <w:rsid w:val="00A22CAF"/>
    <w:rsid w:val="00A244C7"/>
    <w:rsid w:val="00A24AB0"/>
    <w:rsid w:val="00A251F5"/>
    <w:rsid w:val="00A26654"/>
    <w:rsid w:val="00A26EC5"/>
    <w:rsid w:val="00A26ED3"/>
    <w:rsid w:val="00A279BE"/>
    <w:rsid w:val="00A27A4B"/>
    <w:rsid w:val="00A3100F"/>
    <w:rsid w:val="00A3105B"/>
    <w:rsid w:val="00A3182F"/>
    <w:rsid w:val="00A319E5"/>
    <w:rsid w:val="00A31AE9"/>
    <w:rsid w:val="00A31B0D"/>
    <w:rsid w:val="00A322BB"/>
    <w:rsid w:val="00A33B86"/>
    <w:rsid w:val="00A33E13"/>
    <w:rsid w:val="00A3425A"/>
    <w:rsid w:val="00A346F1"/>
    <w:rsid w:val="00A34B9E"/>
    <w:rsid w:val="00A34F95"/>
    <w:rsid w:val="00A35657"/>
    <w:rsid w:val="00A364A6"/>
    <w:rsid w:val="00A3759A"/>
    <w:rsid w:val="00A3764C"/>
    <w:rsid w:val="00A37730"/>
    <w:rsid w:val="00A37B47"/>
    <w:rsid w:val="00A37FC4"/>
    <w:rsid w:val="00A40A0F"/>
    <w:rsid w:val="00A40F8A"/>
    <w:rsid w:val="00A41FF0"/>
    <w:rsid w:val="00A42AED"/>
    <w:rsid w:val="00A43711"/>
    <w:rsid w:val="00A43764"/>
    <w:rsid w:val="00A43BAD"/>
    <w:rsid w:val="00A43EA2"/>
    <w:rsid w:val="00A44C60"/>
    <w:rsid w:val="00A450F4"/>
    <w:rsid w:val="00A45F67"/>
    <w:rsid w:val="00A47F67"/>
    <w:rsid w:val="00A5096A"/>
    <w:rsid w:val="00A50C1E"/>
    <w:rsid w:val="00A513BE"/>
    <w:rsid w:val="00A52442"/>
    <w:rsid w:val="00A52472"/>
    <w:rsid w:val="00A52D36"/>
    <w:rsid w:val="00A5302C"/>
    <w:rsid w:val="00A53143"/>
    <w:rsid w:val="00A53AF9"/>
    <w:rsid w:val="00A5472D"/>
    <w:rsid w:val="00A55373"/>
    <w:rsid w:val="00A55709"/>
    <w:rsid w:val="00A56B56"/>
    <w:rsid w:val="00A56BCD"/>
    <w:rsid w:val="00A5721E"/>
    <w:rsid w:val="00A57D44"/>
    <w:rsid w:val="00A57FB4"/>
    <w:rsid w:val="00A60012"/>
    <w:rsid w:val="00A62287"/>
    <w:rsid w:val="00A624AA"/>
    <w:rsid w:val="00A6293A"/>
    <w:rsid w:val="00A62F97"/>
    <w:rsid w:val="00A62FDE"/>
    <w:rsid w:val="00A63141"/>
    <w:rsid w:val="00A6315D"/>
    <w:rsid w:val="00A634F5"/>
    <w:rsid w:val="00A63CB9"/>
    <w:rsid w:val="00A64D53"/>
    <w:rsid w:val="00A65BAB"/>
    <w:rsid w:val="00A672E2"/>
    <w:rsid w:val="00A67E6C"/>
    <w:rsid w:val="00A70436"/>
    <w:rsid w:val="00A70668"/>
    <w:rsid w:val="00A70C0E"/>
    <w:rsid w:val="00A71131"/>
    <w:rsid w:val="00A728F3"/>
    <w:rsid w:val="00A73101"/>
    <w:rsid w:val="00A74411"/>
    <w:rsid w:val="00A756DE"/>
    <w:rsid w:val="00A75858"/>
    <w:rsid w:val="00A75CAE"/>
    <w:rsid w:val="00A764CF"/>
    <w:rsid w:val="00A76F49"/>
    <w:rsid w:val="00A77604"/>
    <w:rsid w:val="00A77B4B"/>
    <w:rsid w:val="00A77FE2"/>
    <w:rsid w:val="00A800A3"/>
    <w:rsid w:val="00A81CBD"/>
    <w:rsid w:val="00A82301"/>
    <w:rsid w:val="00A8293F"/>
    <w:rsid w:val="00A846E4"/>
    <w:rsid w:val="00A8495F"/>
    <w:rsid w:val="00A86747"/>
    <w:rsid w:val="00A86E63"/>
    <w:rsid w:val="00A87DD2"/>
    <w:rsid w:val="00A87EC6"/>
    <w:rsid w:val="00A90407"/>
    <w:rsid w:val="00A911C3"/>
    <w:rsid w:val="00A917E0"/>
    <w:rsid w:val="00A91B0A"/>
    <w:rsid w:val="00A92C5C"/>
    <w:rsid w:val="00A92CBE"/>
    <w:rsid w:val="00A92DBC"/>
    <w:rsid w:val="00A92FE3"/>
    <w:rsid w:val="00A9478C"/>
    <w:rsid w:val="00A9494B"/>
    <w:rsid w:val="00A94B66"/>
    <w:rsid w:val="00A94C01"/>
    <w:rsid w:val="00A94D4B"/>
    <w:rsid w:val="00A958A1"/>
    <w:rsid w:val="00A95942"/>
    <w:rsid w:val="00A9687B"/>
    <w:rsid w:val="00A97187"/>
    <w:rsid w:val="00A978C1"/>
    <w:rsid w:val="00A97EA2"/>
    <w:rsid w:val="00AA116B"/>
    <w:rsid w:val="00AA1C82"/>
    <w:rsid w:val="00AA22FE"/>
    <w:rsid w:val="00AA2621"/>
    <w:rsid w:val="00AA266F"/>
    <w:rsid w:val="00AA2942"/>
    <w:rsid w:val="00AA2AC1"/>
    <w:rsid w:val="00AA4EE6"/>
    <w:rsid w:val="00AA589E"/>
    <w:rsid w:val="00AA670F"/>
    <w:rsid w:val="00AA6772"/>
    <w:rsid w:val="00AA6807"/>
    <w:rsid w:val="00AA6A39"/>
    <w:rsid w:val="00AA6AF6"/>
    <w:rsid w:val="00AA7D28"/>
    <w:rsid w:val="00AB01BF"/>
    <w:rsid w:val="00AB135F"/>
    <w:rsid w:val="00AB13F8"/>
    <w:rsid w:val="00AB1D17"/>
    <w:rsid w:val="00AB21A3"/>
    <w:rsid w:val="00AB30FC"/>
    <w:rsid w:val="00AB3324"/>
    <w:rsid w:val="00AB3644"/>
    <w:rsid w:val="00AB3A34"/>
    <w:rsid w:val="00AB3E83"/>
    <w:rsid w:val="00AB4496"/>
    <w:rsid w:val="00AB4797"/>
    <w:rsid w:val="00AB4842"/>
    <w:rsid w:val="00AB4E05"/>
    <w:rsid w:val="00AB5044"/>
    <w:rsid w:val="00AB5B26"/>
    <w:rsid w:val="00AB6728"/>
    <w:rsid w:val="00AB7456"/>
    <w:rsid w:val="00AB74E0"/>
    <w:rsid w:val="00AB7909"/>
    <w:rsid w:val="00AB7AED"/>
    <w:rsid w:val="00AB7DBF"/>
    <w:rsid w:val="00AB7DE2"/>
    <w:rsid w:val="00AB7E62"/>
    <w:rsid w:val="00AC07AB"/>
    <w:rsid w:val="00AC09BB"/>
    <w:rsid w:val="00AC0C91"/>
    <w:rsid w:val="00AC190E"/>
    <w:rsid w:val="00AC1BAE"/>
    <w:rsid w:val="00AC2164"/>
    <w:rsid w:val="00AC3672"/>
    <w:rsid w:val="00AC3CB6"/>
    <w:rsid w:val="00AC5D7B"/>
    <w:rsid w:val="00AC66B5"/>
    <w:rsid w:val="00AC6950"/>
    <w:rsid w:val="00AC69D5"/>
    <w:rsid w:val="00AC6A2D"/>
    <w:rsid w:val="00AC6B05"/>
    <w:rsid w:val="00AC6C0B"/>
    <w:rsid w:val="00AC6DA4"/>
    <w:rsid w:val="00AC745D"/>
    <w:rsid w:val="00AC7756"/>
    <w:rsid w:val="00AC7C68"/>
    <w:rsid w:val="00AD0C5C"/>
    <w:rsid w:val="00AD2D6E"/>
    <w:rsid w:val="00AD3222"/>
    <w:rsid w:val="00AD34B8"/>
    <w:rsid w:val="00AD3570"/>
    <w:rsid w:val="00AD3F8A"/>
    <w:rsid w:val="00AD5649"/>
    <w:rsid w:val="00AD5A64"/>
    <w:rsid w:val="00AD642C"/>
    <w:rsid w:val="00AE2270"/>
    <w:rsid w:val="00AE27AF"/>
    <w:rsid w:val="00AE2D1B"/>
    <w:rsid w:val="00AE2D27"/>
    <w:rsid w:val="00AE3CD1"/>
    <w:rsid w:val="00AE41D5"/>
    <w:rsid w:val="00AE4A9A"/>
    <w:rsid w:val="00AE4BA6"/>
    <w:rsid w:val="00AE4D73"/>
    <w:rsid w:val="00AE57CE"/>
    <w:rsid w:val="00AE5A40"/>
    <w:rsid w:val="00AE7344"/>
    <w:rsid w:val="00AE7BD1"/>
    <w:rsid w:val="00AF0564"/>
    <w:rsid w:val="00AF1B31"/>
    <w:rsid w:val="00AF1C54"/>
    <w:rsid w:val="00AF1C92"/>
    <w:rsid w:val="00AF2A3C"/>
    <w:rsid w:val="00AF2E50"/>
    <w:rsid w:val="00AF38FB"/>
    <w:rsid w:val="00AF3C93"/>
    <w:rsid w:val="00AF6024"/>
    <w:rsid w:val="00AF624B"/>
    <w:rsid w:val="00AF6C98"/>
    <w:rsid w:val="00AF6DBF"/>
    <w:rsid w:val="00AF73F2"/>
    <w:rsid w:val="00AF7B9B"/>
    <w:rsid w:val="00AF7F5B"/>
    <w:rsid w:val="00B00002"/>
    <w:rsid w:val="00B017AA"/>
    <w:rsid w:val="00B02C33"/>
    <w:rsid w:val="00B03760"/>
    <w:rsid w:val="00B051EB"/>
    <w:rsid w:val="00B06879"/>
    <w:rsid w:val="00B06CD6"/>
    <w:rsid w:val="00B06F8B"/>
    <w:rsid w:val="00B07CA8"/>
    <w:rsid w:val="00B07F8B"/>
    <w:rsid w:val="00B111D3"/>
    <w:rsid w:val="00B116D7"/>
    <w:rsid w:val="00B1238C"/>
    <w:rsid w:val="00B12E05"/>
    <w:rsid w:val="00B13AD9"/>
    <w:rsid w:val="00B13C0C"/>
    <w:rsid w:val="00B15880"/>
    <w:rsid w:val="00B15A57"/>
    <w:rsid w:val="00B15D74"/>
    <w:rsid w:val="00B163FA"/>
    <w:rsid w:val="00B1673D"/>
    <w:rsid w:val="00B1736A"/>
    <w:rsid w:val="00B17CE1"/>
    <w:rsid w:val="00B17E2B"/>
    <w:rsid w:val="00B17F78"/>
    <w:rsid w:val="00B2076C"/>
    <w:rsid w:val="00B20CCB"/>
    <w:rsid w:val="00B21160"/>
    <w:rsid w:val="00B21211"/>
    <w:rsid w:val="00B21F27"/>
    <w:rsid w:val="00B2267F"/>
    <w:rsid w:val="00B22E61"/>
    <w:rsid w:val="00B22FC1"/>
    <w:rsid w:val="00B232A4"/>
    <w:rsid w:val="00B23954"/>
    <w:rsid w:val="00B24146"/>
    <w:rsid w:val="00B241A5"/>
    <w:rsid w:val="00B24972"/>
    <w:rsid w:val="00B250ED"/>
    <w:rsid w:val="00B2573B"/>
    <w:rsid w:val="00B25C26"/>
    <w:rsid w:val="00B261BA"/>
    <w:rsid w:val="00B2702E"/>
    <w:rsid w:val="00B27513"/>
    <w:rsid w:val="00B303C5"/>
    <w:rsid w:val="00B3064A"/>
    <w:rsid w:val="00B30689"/>
    <w:rsid w:val="00B30801"/>
    <w:rsid w:val="00B30DBA"/>
    <w:rsid w:val="00B319A6"/>
    <w:rsid w:val="00B32BB8"/>
    <w:rsid w:val="00B334A0"/>
    <w:rsid w:val="00B34268"/>
    <w:rsid w:val="00B3473A"/>
    <w:rsid w:val="00B3546F"/>
    <w:rsid w:val="00B35D3A"/>
    <w:rsid w:val="00B36061"/>
    <w:rsid w:val="00B36A9C"/>
    <w:rsid w:val="00B370E5"/>
    <w:rsid w:val="00B37787"/>
    <w:rsid w:val="00B40F22"/>
    <w:rsid w:val="00B41D07"/>
    <w:rsid w:val="00B4230E"/>
    <w:rsid w:val="00B42C41"/>
    <w:rsid w:val="00B434B9"/>
    <w:rsid w:val="00B44279"/>
    <w:rsid w:val="00B447DE"/>
    <w:rsid w:val="00B449BF"/>
    <w:rsid w:val="00B4506F"/>
    <w:rsid w:val="00B4509A"/>
    <w:rsid w:val="00B45924"/>
    <w:rsid w:val="00B45D0C"/>
    <w:rsid w:val="00B46909"/>
    <w:rsid w:val="00B46D78"/>
    <w:rsid w:val="00B46F92"/>
    <w:rsid w:val="00B4727E"/>
    <w:rsid w:val="00B47F5B"/>
    <w:rsid w:val="00B47F5C"/>
    <w:rsid w:val="00B508B1"/>
    <w:rsid w:val="00B50D81"/>
    <w:rsid w:val="00B51E64"/>
    <w:rsid w:val="00B53330"/>
    <w:rsid w:val="00B5347B"/>
    <w:rsid w:val="00B53C3B"/>
    <w:rsid w:val="00B540E5"/>
    <w:rsid w:val="00B543DB"/>
    <w:rsid w:val="00B546CF"/>
    <w:rsid w:val="00B54E70"/>
    <w:rsid w:val="00B55827"/>
    <w:rsid w:val="00B56865"/>
    <w:rsid w:val="00B56E01"/>
    <w:rsid w:val="00B56E2C"/>
    <w:rsid w:val="00B573BD"/>
    <w:rsid w:val="00B578E7"/>
    <w:rsid w:val="00B602C9"/>
    <w:rsid w:val="00B6098E"/>
    <w:rsid w:val="00B60DEE"/>
    <w:rsid w:val="00B61E70"/>
    <w:rsid w:val="00B6281A"/>
    <w:rsid w:val="00B62845"/>
    <w:rsid w:val="00B63521"/>
    <w:rsid w:val="00B64835"/>
    <w:rsid w:val="00B6526B"/>
    <w:rsid w:val="00B664C8"/>
    <w:rsid w:val="00B66A7E"/>
    <w:rsid w:val="00B67068"/>
    <w:rsid w:val="00B670AA"/>
    <w:rsid w:val="00B67943"/>
    <w:rsid w:val="00B67AC1"/>
    <w:rsid w:val="00B70145"/>
    <w:rsid w:val="00B702C5"/>
    <w:rsid w:val="00B702D5"/>
    <w:rsid w:val="00B70A57"/>
    <w:rsid w:val="00B70AE7"/>
    <w:rsid w:val="00B71A96"/>
    <w:rsid w:val="00B7228C"/>
    <w:rsid w:val="00B723C6"/>
    <w:rsid w:val="00B72C15"/>
    <w:rsid w:val="00B74384"/>
    <w:rsid w:val="00B746B6"/>
    <w:rsid w:val="00B74FF5"/>
    <w:rsid w:val="00B761CA"/>
    <w:rsid w:val="00B7708A"/>
    <w:rsid w:val="00B770AA"/>
    <w:rsid w:val="00B77BCD"/>
    <w:rsid w:val="00B800CB"/>
    <w:rsid w:val="00B8074B"/>
    <w:rsid w:val="00B80F9E"/>
    <w:rsid w:val="00B8101A"/>
    <w:rsid w:val="00B81DF0"/>
    <w:rsid w:val="00B824C3"/>
    <w:rsid w:val="00B82BBB"/>
    <w:rsid w:val="00B83238"/>
    <w:rsid w:val="00B846F9"/>
    <w:rsid w:val="00B84815"/>
    <w:rsid w:val="00B84E99"/>
    <w:rsid w:val="00B85121"/>
    <w:rsid w:val="00B852B8"/>
    <w:rsid w:val="00B8596C"/>
    <w:rsid w:val="00B861AB"/>
    <w:rsid w:val="00B8624A"/>
    <w:rsid w:val="00B86A05"/>
    <w:rsid w:val="00B87568"/>
    <w:rsid w:val="00B8767F"/>
    <w:rsid w:val="00B877D0"/>
    <w:rsid w:val="00B87ECD"/>
    <w:rsid w:val="00B900C9"/>
    <w:rsid w:val="00B909C4"/>
    <w:rsid w:val="00B9274C"/>
    <w:rsid w:val="00B928F7"/>
    <w:rsid w:val="00B93196"/>
    <w:rsid w:val="00B93892"/>
    <w:rsid w:val="00B93B65"/>
    <w:rsid w:val="00B93DB8"/>
    <w:rsid w:val="00B944EB"/>
    <w:rsid w:val="00B94827"/>
    <w:rsid w:val="00B94D28"/>
    <w:rsid w:val="00B94D5D"/>
    <w:rsid w:val="00B9548D"/>
    <w:rsid w:val="00B957CD"/>
    <w:rsid w:val="00B95B1E"/>
    <w:rsid w:val="00B972CE"/>
    <w:rsid w:val="00B979E6"/>
    <w:rsid w:val="00B97D58"/>
    <w:rsid w:val="00BA1881"/>
    <w:rsid w:val="00BA2A45"/>
    <w:rsid w:val="00BA3946"/>
    <w:rsid w:val="00BA3F96"/>
    <w:rsid w:val="00BA47D4"/>
    <w:rsid w:val="00BA55AF"/>
    <w:rsid w:val="00BA5664"/>
    <w:rsid w:val="00BA583D"/>
    <w:rsid w:val="00BA5F86"/>
    <w:rsid w:val="00BA633E"/>
    <w:rsid w:val="00BA6C8B"/>
    <w:rsid w:val="00BB1742"/>
    <w:rsid w:val="00BB1773"/>
    <w:rsid w:val="00BB2306"/>
    <w:rsid w:val="00BB268E"/>
    <w:rsid w:val="00BB27C2"/>
    <w:rsid w:val="00BB31D3"/>
    <w:rsid w:val="00BB3673"/>
    <w:rsid w:val="00BB39C6"/>
    <w:rsid w:val="00BB4D2E"/>
    <w:rsid w:val="00BB5112"/>
    <w:rsid w:val="00BB5C98"/>
    <w:rsid w:val="00BB693A"/>
    <w:rsid w:val="00BB7D50"/>
    <w:rsid w:val="00BC2283"/>
    <w:rsid w:val="00BC30CE"/>
    <w:rsid w:val="00BC46E2"/>
    <w:rsid w:val="00BC5DAB"/>
    <w:rsid w:val="00BC6386"/>
    <w:rsid w:val="00BC6A8E"/>
    <w:rsid w:val="00BC6B5A"/>
    <w:rsid w:val="00BC7DD1"/>
    <w:rsid w:val="00BD00B5"/>
    <w:rsid w:val="00BD0575"/>
    <w:rsid w:val="00BD0FE7"/>
    <w:rsid w:val="00BD103C"/>
    <w:rsid w:val="00BD1214"/>
    <w:rsid w:val="00BD12AC"/>
    <w:rsid w:val="00BD2302"/>
    <w:rsid w:val="00BD29BB"/>
    <w:rsid w:val="00BD2E2D"/>
    <w:rsid w:val="00BD3785"/>
    <w:rsid w:val="00BD3ACD"/>
    <w:rsid w:val="00BD468C"/>
    <w:rsid w:val="00BD4FA8"/>
    <w:rsid w:val="00BD55F5"/>
    <w:rsid w:val="00BD5D3E"/>
    <w:rsid w:val="00BD5DF6"/>
    <w:rsid w:val="00BD75B8"/>
    <w:rsid w:val="00BD7CBC"/>
    <w:rsid w:val="00BD7EB8"/>
    <w:rsid w:val="00BE125E"/>
    <w:rsid w:val="00BE2120"/>
    <w:rsid w:val="00BE21FC"/>
    <w:rsid w:val="00BE33D7"/>
    <w:rsid w:val="00BE3A13"/>
    <w:rsid w:val="00BE4103"/>
    <w:rsid w:val="00BE42AE"/>
    <w:rsid w:val="00BE42CE"/>
    <w:rsid w:val="00BE4790"/>
    <w:rsid w:val="00BE4D82"/>
    <w:rsid w:val="00BE515E"/>
    <w:rsid w:val="00BE5440"/>
    <w:rsid w:val="00BE54D9"/>
    <w:rsid w:val="00BE5843"/>
    <w:rsid w:val="00BE6BEF"/>
    <w:rsid w:val="00BE6ECB"/>
    <w:rsid w:val="00BE7453"/>
    <w:rsid w:val="00BE7645"/>
    <w:rsid w:val="00BE7866"/>
    <w:rsid w:val="00BF0359"/>
    <w:rsid w:val="00BF0434"/>
    <w:rsid w:val="00BF248E"/>
    <w:rsid w:val="00BF2698"/>
    <w:rsid w:val="00BF28D4"/>
    <w:rsid w:val="00BF2AB1"/>
    <w:rsid w:val="00BF3679"/>
    <w:rsid w:val="00BF3AF0"/>
    <w:rsid w:val="00BF3C6C"/>
    <w:rsid w:val="00BF4337"/>
    <w:rsid w:val="00BF470F"/>
    <w:rsid w:val="00BF4D57"/>
    <w:rsid w:val="00BF5478"/>
    <w:rsid w:val="00BF5D0F"/>
    <w:rsid w:val="00BF6E30"/>
    <w:rsid w:val="00BF77F2"/>
    <w:rsid w:val="00BF7892"/>
    <w:rsid w:val="00C000F0"/>
    <w:rsid w:val="00C008BE"/>
    <w:rsid w:val="00C00BF7"/>
    <w:rsid w:val="00C01E8F"/>
    <w:rsid w:val="00C023FA"/>
    <w:rsid w:val="00C03BC7"/>
    <w:rsid w:val="00C0501F"/>
    <w:rsid w:val="00C052E6"/>
    <w:rsid w:val="00C06692"/>
    <w:rsid w:val="00C06A4F"/>
    <w:rsid w:val="00C06F2F"/>
    <w:rsid w:val="00C07885"/>
    <w:rsid w:val="00C07DB8"/>
    <w:rsid w:val="00C1040F"/>
    <w:rsid w:val="00C11A49"/>
    <w:rsid w:val="00C12161"/>
    <w:rsid w:val="00C136F8"/>
    <w:rsid w:val="00C13ED1"/>
    <w:rsid w:val="00C14166"/>
    <w:rsid w:val="00C146F6"/>
    <w:rsid w:val="00C1470E"/>
    <w:rsid w:val="00C1563C"/>
    <w:rsid w:val="00C157D2"/>
    <w:rsid w:val="00C161F5"/>
    <w:rsid w:val="00C16964"/>
    <w:rsid w:val="00C16D5B"/>
    <w:rsid w:val="00C16FF5"/>
    <w:rsid w:val="00C17469"/>
    <w:rsid w:val="00C20799"/>
    <w:rsid w:val="00C21CFE"/>
    <w:rsid w:val="00C221AC"/>
    <w:rsid w:val="00C222A5"/>
    <w:rsid w:val="00C2239E"/>
    <w:rsid w:val="00C226B4"/>
    <w:rsid w:val="00C22FB8"/>
    <w:rsid w:val="00C2414C"/>
    <w:rsid w:val="00C252EB"/>
    <w:rsid w:val="00C25B44"/>
    <w:rsid w:val="00C265BD"/>
    <w:rsid w:val="00C2680E"/>
    <w:rsid w:val="00C274B0"/>
    <w:rsid w:val="00C30693"/>
    <w:rsid w:val="00C30AE0"/>
    <w:rsid w:val="00C31659"/>
    <w:rsid w:val="00C31F64"/>
    <w:rsid w:val="00C323B4"/>
    <w:rsid w:val="00C32852"/>
    <w:rsid w:val="00C328FF"/>
    <w:rsid w:val="00C331DC"/>
    <w:rsid w:val="00C33E8E"/>
    <w:rsid w:val="00C34266"/>
    <w:rsid w:val="00C3432A"/>
    <w:rsid w:val="00C3481B"/>
    <w:rsid w:val="00C3499A"/>
    <w:rsid w:val="00C34ED9"/>
    <w:rsid w:val="00C35025"/>
    <w:rsid w:val="00C354C4"/>
    <w:rsid w:val="00C36282"/>
    <w:rsid w:val="00C3726E"/>
    <w:rsid w:val="00C372D0"/>
    <w:rsid w:val="00C37465"/>
    <w:rsid w:val="00C404F7"/>
    <w:rsid w:val="00C40AB9"/>
    <w:rsid w:val="00C41E9B"/>
    <w:rsid w:val="00C42168"/>
    <w:rsid w:val="00C43005"/>
    <w:rsid w:val="00C4312F"/>
    <w:rsid w:val="00C43AC5"/>
    <w:rsid w:val="00C440AE"/>
    <w:rsid w:val="00C45930"/>
    <w:rsid w:val="00C45D2F"/>
    <w:rsid w:val="00C46866"/>
    <w:rsid w:val="00C46F47"/>
    <w:rsid w:val="00C51027"/>
    <w:rsid w:val="00C51974"/>
    <w:rsid w:val="00C522BD"/>
    <w:rsid w:val="00C52A39"/>
    <w:rsid w:val="00C53C22"/>
    <w:rsid w:val="00C55462"/>
    <w:rsid w:val="00C5559E"/>
    <w:rsid w:val="00C555E6"/>
    <w:rsid w:val="00C565E3"/>
    <w:rsid w:val="00C5778D"/>
    <w:rsid w:val="00C57CE2"/>
    <w:rsid w:val="00C6018A"/>
    <w:rsid w:val="00C6095F"/>
    <w:rsid w:val="00C6117E"/>
    <w:rsid w:val="00C6209F"/>
    <w:rsid w:val="00C62C29"/>
    <w:rsid w:val="00C630D5"/>
    <w:rsid w:val="00C63F2A"/>
    <w:rsid w:val="00C64CA4"/>
    <w:rsid w:val="00C64F11"/>
    <w:rsid w:val="00C65891"/>
    <w:rsid w:val="00C66E0E"/>
    <w:rsid w:val="00C67620"/>
    <w:rsid w:val="00C67974"/>
    <w:rsid w:val="00C67D1A"/>
    <w:rsid w:val="00C70C55"/>
    <w:rsid w:val="00C71780"/>
    <w:rsid w:val="00C71810"/>
    <w:rsid w:val="00C721B0"/>
    <w:rsid w:val="00C72308"/>
    <w:rsid w:val="00C72323"/>
    <w:rsid w:val="00C72693"/>
    <w:rsid w:val="00C72FB8"/>
    <w:rsid w:val="00C734D7"/>
    <w:rsid w:val="00C742C4"/>
    <w:rsid w:val="00C742CC"/>
    <w:rsid w:val="00C74696"/>
    <w:rsid w:val="00C7536E"/>
    <w:rsid w:val="00C754CA"/>
    <w:rsid w:val="00C75749"/>
    <w:rsid w:val="00C75868"/>
    <w:rsid w:val="00C7614A"/>
    <w:rsid w:val="00C7626F"/>
    <w:rsid w:val="00C77F2D"/>
    <w:rsid w:val="00C803AB"/>
    <w:rsid w:val="00C807A2"/>
    <w:rsid w:val="00C81CA3"/>
    <w:rsid w:val="00C81ECB"/>
    <w:rsid w:val="00C82029"/>
    <w:rsid w:val="00C82419"/>
    <w:rsid w:val="00C83E7C"/>
    <w:rsid w:val="00C84341"/>
    <w:rsid w:val="00C846C8"/>
    <w:rsid w:val="00C854F3"/>
    <w:rsid w:val="00C856BC"/>
    <w:rsid w:val="00C85713"/>
    <w:rsid w:val="00C867FB"/>
    <w:rsid w:val="00C90071"/>
    <w:rsid w:val="00C907C0"/>
    <w:rsid w:val="00C909EE"/>
    <w:rsid w:val="00C90AD3"/>
    <w:rsid w:val="00C920CD"/>
    <w:rsid w:val="00C93197"/>
    <w:rsid w:val="00C93837"/>
    <w:rsid w:val="00C94050"/>
    <w:rsid w:val="00C94321"/>
    <w:rsid w:val="00C94737"/>
    <w:rsid w:val="00C9515B"/>
    <w:rsid w:val="00C951F1"/>
    <w:rsid w:val="00C955A9"/>
    <w:rsid w:val="00C956E5"/>
    <w:rsid w:val="00C9650E"/>
    <w:rsid w:val="00C96F0B"/>
    <w:rsid w:val="00C97176"/>
    <w:rsid w:val="00C9787F"/>
    <w:rsid w:val="00C97DD6"/>
    <w:rsid w:val="00CA08B3"/>
    <w:rsid w:val="00CA10A9"/>
    <w:rsid w:val="00CA1B3B"/>
    <w:rsid w:val="00CA207C"/>
    <w:rsid w:val="00CA2099"/>
    <w:rsid w:val="00CA2695"/>
    <w:rsid w:val="00CA2712"/>
    <w:rsid w:val="00CA398B"/>
    <w:rsid w:val="00CA65F7"/>
    <w:rsid w:val="00CA6809"/>
    <w:rsid w:val="00CB13F0"/>
    <w:rsid w:val="00CB26FA"/>
    <w:rsid w:val="00CB2B74"/>
    <w:rsid w:val="00CB2D5F"/>
    <w:rsid w:val="00CB3EAC"/>
    <w:rsid w:val="00CB3FFF"/>
    <w:rsid w:val="00CB4BA5"/>
    <w:rsid w:val="00CB4DB7"/>
    <w:rsid w:val="00CB5A92"/>
    <w:rsid w:val="00CB5D37"/>
    <w:rsid w:val="00CB71F0"/>
    <w:rsid w:val="00CB76CD"/>
    <w:rsid w:val="00CB7E6C"/>
    <w:rsid w:val="00CB7F14"/>
    <w:rsid w:val="00CC313D"/>
    <w:rsid w:val="00CC359B"/>
    <w:rsid w:val="00CC383C"/>
    <w:rsid w:val="00CC3C12"/>
    <w:rsid w:val="00CC4CB1"/>
    <w:rsid w:val="00CC69E4"/>
    <w:rsid w:val="00CD0293"/>
    <w:rsid w:val="00CD0453"/>
    <w:rsid w:val="00CD0FEE"/>
    <w:rsid w:val="00CD1803"/>
    <w:rsid w:val="00CD1846"/>
    <w:rsid w:val="00CD2662"/>
    <w:rsid w:val="00CD2F9E"/>
    <w:rsid w:val="00CD36BC"/>
    <w:rsid w:val="00CD3D01"/>
    <w:rsid w:val="00CD3E01"/>
    <w:rsid w:val="00CD5112"/>
    <w:rsid w:val="00CD5FA0"/>
    <w:rsid w:val="00CD6541"/>
    <w:rsid w:val="00CD683E"/>
    <w:rsid w:val="00CD6E39"/>
    <w:rsid w:val="00CD6E8D"/>
    <w:rsid w:val="00CD6EC1"/>
    <w:rsid w:val="00CD724F"/>
    <w:rsid w:val="00CD7591"/>
    <w:rsid w:val="00CD79FF"/>
    <w:rsid w:val="00CD7AD5"/>
    <w:rsid w:val="00CD7E87"/>
    <w:rsid w:val="00CE005D"/>
    <w:rsid w:val="00CE0713"/>
    <w:rsid w:val="00CE188C"/>
    <w:rsid w:val="00CE1CCC"/>
    <w:rsid w:val="00CE28DF"/>
    <w:rsid w:val="00CE28EB"/>
    <w:rsid w:val="00CE4BDC"/>
    <w:rsid w:val="00CE5C7A"/>
    <w:rsid w:val="00CE60D9"/>
    <w:rsid w:val="00CE6135"/>
    <w:rsid w:val="00CE65F3"/>
    <w:rsid w:val="00CE7251"/>
    <w:rsid w:val="00CF052D"/>
    <w:rsid w:val="00CF0855"/>
    <w:rsid w:val="00CF09F3"/>
    <w:rsid w:val="00CF148C"/>
    <w:rsid w:val="00CF19E5"/>
    <w:rsid w:val="00CF1D15"/>
    <w:rsid w:val="00CF2C73"/>
    <w:rsid w:val="00CF31A0"/>
    <w:rsid w:val="00CF396B"/>
    <w:rsid w:val="00CF3FDA"/>
    <w:rsid w:val="00CF52C9"/>
    <w:rsid w:val="00CF566F"/>
    <w:rsid w:val="00CF75D9"/>
    <w:rsid w:val="00CF7B60"/>
    <w:rsid w:val="00D002D6"/>
    <w:rsid w:val="00D0045F"/>
    <w:rsid w:val="00D00D53"/>
    <w:rsid w:val="00D018BA"/>
    <w:rsid w:val="00D020C1"/>
    <w:rsid w:val="00D02170"/>
    <w:rsid w:val="00D02989"/>
    <w:rsid w:val="00D03058"/>
    <w:rsid w:val="00D034C3"/>
    <w:rsid w:val="00D0384B"/>
    <w:rsid w:val="00D04F4F"/>
    <w:rsid w:val="00D051C2"/>
    <w:rsid w:val="00D05BF7"/>
    <w:rsid w:val="00D05C64"/>
    <w:rsid w:val="00D06668"/>
    <w:rsid w:val="00D06A9A"/>
    <w:rsid w:val="00D07144"/>
    <w:rsid w:val="00D0775C"/>
    <w:rsid w:val="00D10776"/>
    <w:rsid w:val="00D1089D"/>
    <w:rsid w:val="00D1096F"/>
    <w:rsid w:val="00D10A25"/>
    <w:rsid w:val="00D11A4C"/>
    <w:rsid w:val="00D11D8B"/>
    <w:rsid w:val="00D11F52"/>
    <w:rsid w:val="00D12597"/>
    <w:rsid w:val="00D1335A"/>
    <w:rsid w:val="00D133C7"/>
    <w:rsid w:val="00D13803"/>
    <w:rsid w:val="00D13C8F"/>
    <w:rsid w:val="00D144FA"/>
    <w:rsid w:val="00D14C41"/>
    <w:rsid w:val="00D151CC"/>
    <w:rsid w:val="00D156A0"/>
    <w:rsid w:val="00D16E2E"/>
    <w:rsid w:val="00D178B2"/>
    <w:rsid w:val="00D17D4F"/>
    <w:rsid w:val="00D20085"/>
    <w:rsid w:val="00D20788"/>
    <w:rsid w:val="00D2089B"/>
    <w:rsid w:val="00D20A9B"/>
    <w:rsid w:val="00D21043"/>
    <w:rsid w:val="00D2135C"/>
    <w:rsid w:val="00D2241A"/>
    <w:rsid w:val="00D224B2"/>
    <w:rsid w:val="00D22BFB"/>
    <w:rsid w:val="00D22EBE"/>
    <w:rsid w:val="00D23EFC"/>
    <w:rsid w:val="00D24466"/>
    <w:rsid w:val="00D256AB"/>
    <w:rsid w:val="00D265EA"/>
    <w:rsid w:val="00D265EF"/>
    <w:rsid w:val="00D2761D"/>
    <w:rsid w:val="00D27D92"/>
    <w:rsid w:val="00D30517"/>
    <w:rsid w:val="00D30AEF"/>
    <w:rsid w:val="00D310C2"/>
    <w:rsid w:val="00D33309"/>
    <w:rsid w:val="00D3396C"/>
    <w:rsid w:val="00D33A25"/>
    <w:rsid w:val="00D33AFF"/>
    <w:rsid w:val="00D33F36"/>
    <w:rsid w:val="00D348EE"/>
    <w:rsid w:val="00D35478"/>
    <w:rsid w:val="00D36B88"/>
    <w:rsid w:val="00D3728D"/>
    <w:rsid w:val="00D40A02"/>
    <w:rsid w:val="00D41409"/>
    <w:rsid w:val="00D418D3"/>
    <w:rsid w:val="00D41C05"/>
    <w:rsid w:val="00D424EF"/>
    <w:rsid w:val="00D427D2"/>
    <w:rsid w:val="00D42AD5"/>
    <w:rsid w:val="00D436CD"/>
    <w:rsid w:val="00D440B8"/>
    <w:rsid w:val="00D443EC"/>
    <w:rsid w:val="00D444C1"/>
    <w:rsid w:val="00D448D8"/>
    <w:rsid w:val="00D45835"/>
    <w:rsid w:val="00D463F1"/>
    <w:rsid w:val="00D465FC"/>
    <w:rsid w:val="00D466CA"/>
    <w:rsid w:val="00D474C0"/>
    <w:rsid w:val="00D47A9D"/>
    <w:rsid w:val="00D50EE4"/>
    <w:rsid w:val="00D524BB"/>
    <w:rsid w:val="00D531F1"/>
    <w:rsid w:val="00D542E9"/>
    <w:rsid w:val="00D548C6"/>
    <w:rsid w:val="00D554D3"/>
    <w:rsid w:val="00D55B12"/>
    <w:rsid w:val="00D55DFC"/>
    <w:rsid w:val="00D561C8"/>
    <w:rsid w:val="00D562FB"/>
    <w:rsid w:val="00D57260"/>
    <w:rsid w:val="00D57797"/>
    <w:rsid w:val="00D57CCE"/>
    <w:rsid w:val="00D604F2"/>
    <w:rsid w:val="00D612D3"/>
    <w:rsid w:val="00D6197D"/>
    <w:rsid w:val="00D61CA4"/>
    <w:rsid w:val="00D62390"/>
    <w:rsid w:val="00D626CC"/>
    <w:rsid w:val="00D639D1"/>
    <w:rsid w:val="00D64071"/>
    <w:rsid w:val="00D643DC"/>
    <w:rsid w:val="00D64ECE"/>
    <w:rsid w:val="00D65E8E"/>
    <w:rsid w:val="00D65F14"/>
    <w:rsid w:val="00D6622E"/>
    <w:rsid w:val="00D6646F"/>
    <w:rsid w:val="00D66A8D"/>
    <w:rsid w:val="00D66B07"/>
    <w:rsid w:val="00D6703D"/>
    <w:rsid w:val="00D67530"/>
    <w:rsid w:val="00D67956"/>
    <w:rsid w:val="00D706C1"/>
    <w:rsid w:val="00D709AB"/>
    <w:rsid w:val="00D717DA"/>
    <w:rsid w:val="00D718F8"/>
    <w:rsid w:val="00D7209B"/>
    <w:rsid w:val="00D7263E"/>
    <w:rsid w:val="00D72EBA"/>
    <w:rsid w:val="00D74269"/>
    <w:rsid w:val="00D744AB"/>
    <w:rsid w:val="00D7488B"/>
    <w:rsid w:val="00D76437"/>
    <w:rsid w:val="00D7659E"/>
    <w:rsid w:val="00D76925"/>
    <w:rsid w:val="00D77750"/>
    <w:rsid w:val="00D77949"/>
    <w:rsid w:val="00D801A4"/>
    <w:rsid w:val="00D8112D"/>
    <w:rsid w:val="00D815CF"/>
    <w:rsid w:val="00D817BD"/>
    <w:rsid w:val="00D81EC7"/>
    <w:rsid w:val="00D8256E"/>
    <w:rsid w:val="00D83D04"/>
    <w:rsid w:val="00D84BA5"/>
    <w:rsid w:val="00D85477"/>
    <w:rsid w:val="00D85BA9"/>
    <w:rsid w:val="00D85EFA"/>
    <w:rsid w:val="00D8643B"/>
    <w:rsid w:val="00D86DB7"/>
    <w:rsid w:val="00D8757A"/>
    <w:rsid w:val="00D87CC9"/>
    <w:rsid w:val="00D9035F"/>
    <w:rsid w:val="00D90CA5"/>
    <w:rsid w:val="00D910FB"/>
    <w:rsid w:val="00D91385"/>
    <w:rsid w:val="00D91858"/>
    <w:rsid w:val="00D91BC4"/>
    <w:rsid w:val="00D91E17"/>
    <w:rsid w:val="00D92022"/>
    <w:rsid w:val="00D925F4"/>
    <w:rsid w:val="00D93245"/>
    <w:rsid w:val="00D9336E"/>
    <w:rsid w:val="00D93C51"/>
    <w:rsid w:val="00D94021"/>
    <w:rsid w:val="00D946B0"/>
    <w:rsid w:val="00D95872"/>
    <w:rsid w:val="00D95A81"/>
    <w:rsid w:val="00D9649E"/>
    <w:rsid w:val="00D96D44"/>
    <w:rsid w:val="00DA158D"/>
    <w:rsid w:val="00DA182D"/>
    <w:rsid w:val="00DA2679"/>
    <w:rsid w:val="00DA2F26"/>
    <w:rsid w:val="00DA3039"/>
    <w:rsid w:val="00DA324E"/>
    <w:rsid w:val="00DA32D2"/>
    <w:rsid w:val="00DA39B7"/>
    <w:rsid w:val="00DA40DE"/>
    <w:rsid w:val="00DA52AA"/>
    <w:rsid w:val="00DA6051"/>
    <w:rsid w:val="00DA665C"/>
    <w:rsid w:val="00DA6B88"/>
    <w:rsid w:val="00DA6C6A"/>
    <w:rsid w:val="00DA73B6"/>
    <w:rsid w:val="00DB0071"/>
    <w:rsid w:val="00DB0196"/>
    <w:rsid w:val="00DB0297"/>
    <w:rsid w:val="00DB062C"/>
    <w:rsid w:val="00DB1234"/>
    <w:rsid w:val="00DB127D"/>
    <w:rsid w:val="00DB133B"/>
    <w:rsid w:val="00DB1B27"/>
    <w:rsid w:val="00DB1C87"/>
    <w:rsid w:val="00DB2631"/>
    <w:rsid w:val="00DB2711"/>
    <w:rsid w:val="00DB2788"/>
    <w:rsid w:val="00DB2BB9"/>
    <w:rsid w:val="00DB48B7"/>
    <w:rsid w:val="00DB59C6"/>
    <w:rsid w:val="00DB5E1F"/>
    <w:rsid w:val="00DB5F5C"/>
    <w:rsid w:val="00DB635C"/>
    <w:rsid w:val="00DB668D"/>
    <w:rsid w:val="00DB671B"/>
    <w:rsid w:val="00DB6A32"/>
    <w:rsid w:val="00DB7618"/>
    <w:rsid w:val="00DB7662"/>
    <w:rsid w:val="00DC00FF"/>
    <w:rsid w:val="00DC0D0D"/>
    <w:rsid w:val="00DC13FF"/>
    <w:rsid w:val="00DC15DA"/>
    <w:rsid w:val="00DC21DA"/>
    <w:rsid w:val="00DC316B"/>
    <w:rsid w:val="00DC3820"/>
    <w:rsid w:val="00DC4373"/>
    <w:rsid w:val="00DC4946"/>
    <w:rsid w:val="00DC506D"/>
    <w:rsid w:val="00DC584C"/>
    <w:rsid w:val="00DC764D"/>
    <w:rsid w:val="00DC779E"/>
    <w:rsid w:val="00DC7DCB"/>
    <w:rsid w:val="00DC7E85"/>
    <w:rsid w:val="00DD01E9"/>
    <w:rsid w:val="00DD029A"/>
    <w:rsid w:val="00DD0902"/>
    <w:rsid w:val="00DD0BE0"/>
    <w:rsid w:val="00DD1817"/>
    <w:rsid w:val="00DD3B1A"/>
    <w:rsid w:val="00DD3BC8"/>
    <w:rsid w:val="00DD3E04"/>
    <w:rsid w:val="00DD62AD"/>
    <w:rsid w:val="00DD6915"/>
    <w:rsid w:val="00DD6A9D"/>
    <w:rsid w:val="00DD708C"/>
    <w:rsid w:val="00DD7153"/>
    <w:rsid w:val="00DD724C"/>
    <w:rsid w:val="00DD7724"/>
    <w:rsid w:val="00DD77F1"/>
    <w:rsid w:val="00DD7ACE"/>
    <w:rsid w:val="00DD7AD5"/>
    <w:rsid w:val="00DE1263"/>
    <w:rsid w:val="00DE213D"/>
    <w:rsid w:val="00DE2FFF"/>
    <w:rsid w:val="00DE34C6"/>
    <w:rsid w:val="00DE39DA"/>
    <w:rsid w:val="00DE3AB8"/>
    <w:rsid w:val="00DE3F02"/>
    <w:rsid w:val="00DE441B"/>
    <w:rsid w:val="00DE5E5F"/>
    <w:rsid w:val="00DE6593"/>
    <w:rsid w:val="00DE758F"/>
    <w:rsid w:val="00DF1CD3"/>
    <w:rsid w:val="00DF3BB9"/>
    <w:rsid w:val="00DF42BC"/>
    <w:rsid w:val="00DF42C7"/>
    <w:rsid w:val="00DF4380"/>
    <w:rsid w:val="00DF46FF"/>
    <w:rsid w:val="00DF4F58"/>
    <w:rsid w:val="00DF501F"/>
    <w:rsid w:val="00DF5306"/>
    <w:rsid w:val="00DF5441"/>
    <w:rsid w:val="00DF6764"/>
    <w:rsid w:val="00DF6A9E"/>
    <w:rsid w:val="00DF6B9B"/>
    <w:rsid w:val="00DF6CF2"/>
    <w:rsid w:val="00DF6F71"/>
    <w:rsid w:val="00E0037A"/>
    <w:rsid w:val="00E01DD2"/>
    <w:rsid w:val="00E02205"/>
    <w:rsid w:val="00E02D4C"/>
    <w:rsid w:val="00E03A7A"/>
    <w:rsid w:val="00E04294"/>
    <w:rsid w:val="00E05290"/>
    <w:rsid w:val="00E074F1"/>
    <w:rsid w:val="00E0758F"/>
    <w:rsid w:val="00E07811"/>
    <w:rsid w:val="00E079C1"/>
    <w:rsid w:val="00E119B0"/>
    <w:rsid w:val="00E11F2F"/>
    <w:rsid w:val="00E1200C"/>
    <w:rsid w:val="00E12141"/>
    <w:rsid w:val="00E13A3A"/>
    <w:rsid w:val="00E14007"/>
    <w:rsid w:val="00E14A7E"/>
    <w:rsid w:val="00E14CAD"/>
    <w:rsid w:val="00E14CD2"/>
    <w:rsid w:val="00E155E5"/>
    <w:rsid w:val="00E16EE9"/>
    <w:rsid w:val="00E20CB4"/>
    <w:rsid w:val="00E219B4"/>
    <w:rsid w:val="00E21B43"/>
    <w:rsid w:val="00E22102"/>
    <w:rsid w:val="00E227D0"/>
    <w:rsid w:val="00E24AB0"/>
    <w:rsid w:val="00E24EBF"/>
    <w:rsid w:val="00E25C22"/>
    <w:rsid w:val="00E26687"/>
    <w:rsid w:val="00E26AF1"/>
    <w:rsid w:val="00E27428"/>
    <w:rsid w:val="00E301AE"/>
    <w:rsid w:val="00E30B9F"/>
    <w:rsid w:val="00E31247"/>
    <w:rsid w:val="00E31360"/>
    <w:rsid w:val="00E315BC"/>
    <w:rsid w:val="00E32347"/>
    <w:rsid w:val="00E3274E"/>
    <w:rsid w:val="00E32C1C"/>
    <w:rsid w:val="00E33501"/>
    <w:rsid w:val="00E3359B"/>
    <w:rsid w:val="00E33610"/>
    <w:rsid w:val="00E34896"/>
    <w:rsid w:val="00E35139"/>
    <w:rsid w:val="00E35477"/>
    <w:rsid w:val="00E35811"/>
    <w:rsid w:val="00E35993"/>
    <w:rsid w:val="00E35CA7"/>
    <w:rsid w:val="00E35F4B"/>
    <w:rsid w:val="00E36B83"/>
    <w:rsid w:val="00E36C51"/>
    <w:rsid w:val="00E37E0F"/>
    <w:rsid w:val="00E400E5"/>
    <w:rsid w:val="00E404FE"/>
    <w:rsid w:val="00E41B07"/>
    <w:rsid w:val="00E42FEA"/>
    <w:rsid w:val="00E43302"/>
    <w:rsid w:val="00E43B72"/>
    <w:rsid w:val="00E43FD7"/>
    <w:rsid w:val="00E44555"/>
    <w:rsid w:val="00E447D9"/>
    <w:rsid w:val="00E4526A"/>
    <w:rsid w:val="00E456F6"/>
    <w:rsid w:val="00E458AB"/>
    <w:rsid w:val="00E45D4E"/>
    <w:rsid w:val="00E46A75"/>
    <w:rsid w:val="00E47D69"/>
    <w:rsid w:val="00E50608"/>
    <w:rsid w:val="00E509D4"/>
    <w:rsid w:val="00E5165B"/>
    <w:rsid w:val="00E52ABA"/>
    <w:rsid w:val="00E52E27"/>
    <w:rsid w:val="00E5314F"/>
    <w:rsid w:val="00E55E1F"/>
    <w:rsid w:val="00E6005D"/>
    <w:rsid w:val="00E606D0"/>
    <w:rsid w:val="00E60B91"/>
    <w:rsid w:val="00E60D85"/>
    <w:rsid w:val="00E61FFB"/>
    <w:rsid w:val="00E625CC"/>
    <w:rsid w:val="00E628B0"/>
    <w:rsid w:val="00E642DE"/>
    <w:rsid w:val="00E6499C"/>
    <w:rsid w:val="00E653E3"/>
    <w:rsid w:val="00E6547D"/>
    <w:rsid w:val="00E655AC"/>
    <w:rsid w:val="00E6623D"/>
    <w:rsid w:val="00E6656B"/>
    <w:rsid w:val="00E66AEE"/>
    <w:rsid w:val="00E6729B"/>
    <w:rsid w:val="00E676BD"/>
    <w:rsid w:val="00E707CB"/>
    <w:rsid w:val="00E70FF5"/>
    <w:rsid w:val="00E71203"/>
    <w:rsid w:val="00E73394"/>
    <w:rsid w:val="00E736A7"/>
    <w:rsid w:val="00E73EC2"/>
    <w:rsid w:val="00E74939"/>
    <w:rsid w:val="00E759BD"/>
    <w:rsid w:val="00E75D39"/>
    <w:rsid w:val="00E75DA0"/>
    <w:rsid w:val="00E764C6"/>
    <w:rsid w:val="00E76532"/>
    <w:rsid w:val="00E765BE"/>
    <w:rsid w:val="00E80455"/>
    <w:rsid w:val="00E819AB"/>
    <w:rsid w:val="00E824F1"/>
    <w:rsid w:val="00E83723"/>
    <w:rsid w:val="00E83936"/>
    <w:rsid w:val="00E83C63"/>
    <w:rsid w:val="00E841FF"/>
    <w:rsid w:val="00E845A1"/>
    <w:rsid w:val="00E865D2"/>
    <w:rsid w:val="00E86786"/>
    <w:rsid w:val="00E86B35"/>
    <w:rsid w:val="00E87256"/>
    <w:rsid w:val="00E8786F"/>
    <w:rsid w:val="00E87C26"/>
    <w:rsid w:val="00E9044F"/>
    <w:rsid w:val="00E90BE3"/>
    <w:rsid w:val="00E90F93"/>
    <w:rsid w:val="00E91050"/>
    <w:rsid w:val="00E92492"/>
    <w:rsid w:val="00E92511"/>
    <w:rsid w:val="00E930DA"/>
    <w:rsid w:val="00E93437"/>
    <w:rsid w:val="00E93E90"/>
    <w:rsid w:val="00E94352"/>
    <w:rsid w:val="00E94966"/>
    <w:rsid w:val="00E94FFF"/>
    <w:rsid w:val="00E96476"/>
    <w:rsid w:val="00E97106"/>
    <w:rsid w:val="00EA0C69"/>
    <w:rsid w:val="00EA1879"/>
    <w:rsid w:val="00EA2361"/>
    <w:rsid w:val="00EA31A5"/>
    <w:rsid w:val="00EA345D"/>
    <w:rsid w:val="00EA42B2"/>
    <w:rsid w:val="00EA513E"/>
    <w:rsid w:val="00EA7532"/>
    <w:rsid w:val="00EA7644"/>
    <w:rsid w:val="00EB0A08"/>
    <w:rsid w:val="00EB11D4"/>
    <w:rsid w:val="00EB1C3A"/>
    <w:rsid w:val="00EB20B5"/>
    <w:rsid w:val="00EB2886"/>
    <w:rsid w:val="00EB3182"/>
    <w:rsid w:val="00EB398E"/>
    <w:rsid w:val="00EB3A6D"/>
    <w:rsid w:val="00EB3ADD"/>
    <w:rsid w:val="00EB3ECF"/>
    <w:rsid w:val="00EB4270"/>
    <w:rsid w:val="00EB43CA"/>
    <w:rsid w:val="00EB53F8"/>
    <w:rsid w:val="00EB5495"/>
    <w:rsid w:val="00EB5C98"/>
    <w:rsid w:val="00EB62F3"/>
    <w:rsid w:val="00EB69A3"/>
    <w:rsid w:val="00EB6F69"/>
    <w:rsid w:val="00EB7465"/>
    <w:rsid w:val="00EB74B9"/>
    <w:rsid w:val="00EB7B37"/>
    <w:rsid w:val="00EC105B"/>
    <w:rsid w:val="00EC1DBF"/>
    <w:rsid w:val="00EC2520"/>
    <w:rsid w:val="00EC4096"/>
    <w:rsid w:val="00EC429C"/>
    <w:rsid w:val="00EC4C29"/>
    <w:rsid w:val="00EC6A51"/>
    <w:rsid w:val="00EC6DA0"/>
    <w:rsid w:val="00EC7AB4"/>
    <w:rsid w:val="00ED0199"/>
    <w:rsid w:val="00ED05AC"/>
    <w:rsid w:val="00ED0EDD"/>
    <w:rsid w:val="00ED10D1"/>
    <w:rsid w:val="00ED10E2"/>
    <w:rsid w:val="00ED33CE"/>
    <w:rsid w:val="00ED34FF"/>
    <w:rsid w:val="00ED3B6B"/>
    <w:rsid w:val="00ED51EC"/>
    <w:rsid w:val="00ED55E5"/>
    <w:rsid w:val="00ED55FA"/>
    <w:rsid w:val="00ED5746"/>
    <w:rsid w:val="00ED5A5D"/>
    <w:rsid w:val="00ED6600"/>
    <w:rsid w:val="00ED6631"/>
    <w:rsid w:val="00ED696D"/>
    <w:rsid w:val="00ED7CEF"/>
    <w:rsid w:val="00EE018F"/>
    <w:rsid w:val="00EE07D5"/>
    <w:rsid w:val="00EE0D53"/>
    <w:rsid w:val="00EE1D4F"/>
    <w:rsid w:val="00EE2524"/>
    <w:rsid w:val="00EE2E03"/>
    <w:rsid w:val="00EE3885"/>
    <w:rsid w:val="00EE3EFD"/>
    <w:rsid w:val="00EE4050"/>
    <w:rsid w:val="00EE40D5"/>
    <w:rsid w:val="00EE4149"/>
    <w:rsid w:val="00EE4646"/>
    <w:rsid w:val="00EE4760"/>
    <w:rsid w:val="00EE4E1F"/>
    <w:rsid w:val="00EE4F14"/>
    <w:rsid w:val="00EE5803"/>
    <w:rsid w:val="00EE5D2C"/>
    <w:rsid w:val="00EF0CB9"/>
    <w:rsid w:val="00EF0E6A"/>
    <w:rsid w:val="00EF1DAC"/>
    <w:rsid w:val="00EF22A4"/>
    <w:rsid w:val="00EF31FB"/>
    <w:rsid w:val="00EF3587"/>
    <w:rsid w:val="00EF3990"/>
    <w:rsid w:val="00EF3E0C"/>
    <w:rsid w:val="00EF5944"/>
    <w:rsid w:val="00EF6644"/>
    <w:rsid w:val="00EF734D"/>
    <w:rsid w:val="00EF7B71"/>
    <w:rsid w:val="00F0018E"/>
    <w:rsid w:val="00F0078D"/>
    <w:rsid w:val="00F00C4F"/>
    <w:rsid w:val="00F00EBB"/>
    <w:rsid w:val="00F017D0"/>
    <w:rsid w:val="00F02848"/>
    <w:rsid w:val="00F02A6E"/>
    <w:rsid w:val="00F030B7"/>
    <w:rsid w:val="00F04867"/>
    <w:rsid w:val="00F04E3E"/>
    <w:rsid w:val="00F055FB"/>
    <w:rsid w:val="00F0577D"/>
    <w:rsid w:val="00F06455"/>
    <w:rsid w:val="00F06DD5"/>
    <w:rsid w:val="00F070C6"/>
    <w:rsid w:val="00F10198"/>
    <w:rsid w:val="00F10223"/>
    <w:rsid w:val="00F105BC"/>
    <w:rsid w:val="00F10656"/>
    <w:rsid w:val="00F10771"/>
    <w:rsid w:val="00F10822"/>
    <w:rsid w:val="00F10C37"/>
    <w:rsid w:val="00F10F5E"/>
    <w:rsid w:val="00F11480"/>
    <w:rsid w:val="00F117B7"/>
    <w:rsid w:val="00F11A5F"/>
    <w:rsid w:val="00F12209"/>
    <w:rsid w:val="00F12514"/>
    <w:rsid w:val="00F125F2"/>
    <w:rsid w:val="00F12B1B"/>
    <w:rsid w:val="00F133B2"/>
    <w:rsid w:val="00F1366E"/>
    <w:rsid w:val="00F14211"/>
    <w:rsid w:val="00F147E4"/>
    <w:rsid w:val="00F155E1"/>
    <w:rsid w:val="00F15AD5"/>
    <w:rsid w:val="00F16470"/>
    <w:rsid w:val="00F16547"/>
    <w:rsid w:val="00F16A1C"/>
    <w:rsid w:val="00F16A9B"/>
    <w:rsid w:val="00F16AED"/>
    <w:rsid w:val="00F205E5"/>
    <w:rsid w:val="00F20A6E"/>
    <w:rsid w:val="00F21BD9"/>
    <w:rsid w:val="00F2239D"/>
    <w:rsid w:val="00F22828"/>
    <w:rsid w:val="00F22A82"/>
    <w:rsid w:val="00F23B7A"/>
    <w:rsid w:val="00F23BAE"/>
    <w:rsid w:val="00F24BA7"/>
    <w:rsid w:val="00F24F7E"/>
    <w:rsid w:val="00F25BDF"/>
    <w:rsid w:val="00F2609C"/>
    <w:rsid w:val="00F26301"/>
    <w:rsid w:val="00F26998"/>
    <w:rsid w:val="00F27ADE"/>
    <w:rsid w:val="00F27C61"/>
    <w:rsid w:val="00F27DF3"/>
    <w:rsid w:val="00F307CD"/>
    <w:rsid w:val="00F3207B"/>
    <w:rsid w:val="00F32BE4"/>
    <w:rsid w:val="00F32DF4"/>
    <w:rsid w:val="00F35724"/>
    <w:rsid w:val="00F35B0B"/>
    <w:rsid w:val="00F36C85"/>
    <w:rsid w:val="00F3711B"/>
    <w:rsid w:val="00F374FB"/>
    <w:rsid w:val="00F378F2"/>
    <w:rsid w:val="00F40988"/>
    <w:rsid w:val="00F41100"/>
    <w:rsid w:val="00F4182C"/>
    <w:rsid w:val="00F41E06"/>
    <w:rsid w:val="00F42A42"/>
    <w:rsid w:val="00F42CC5"/>
    <w:rsid w:val="00F4676F"/>
    <w:rsid w:val="00F47E86"/>
    <w:rsid w:val="00F512A3"/>
    <w:rsid w:val="00F514C4"/>
    <w:rsid w:val="00F51669"/>
    <w:rsid w:val="00F5192E"/>
    <w:rsid w:val="00F51AB4"/>
    <w:rsid w:val="00F523A8"/>
    <w:rsid w:val="00F524C3"/>
    <w:rsid w:val="00F52736"/>
    <w:rsid w:val="00F527DC"/>
    <w:rsid w:val="00F54723"/>
    <w:rsid w:val="00F54C38"/>
    <w:rsid w:val="00F55015"/>
    <w:rsid w:val="00F56023"/>
    <w:rsid w:val="00F570C6"/>
    <w:rsid w:val="00F57359"/>
    <w:rsid w:val="00F57AF5"/>
    <w:rsid w:val="00F60746"/>
    <w:rsid w:val="00F60A86"/>
    <w:rsid w:val="00F60FDF"/>
    <w:rsid w:val="00F62B87"/>
    <w:rsid w:val="00F63C4B"/>
    <w:rsid w:val="00F63C59"/>
    <w:rsid w:val="00F63D80"/>
    <w:rsid w:val="00F640A5"/>
    <w:rsid w:val="00F65208"/>
    <w:rsid w:val="00F653BB"/>
    <w:rsid w:val="00F655E5"/>
    <w:rsid w:val="00F6579E"/>
    <w:rsid w:val="00F65AA9"/>
    <w:rsid w:val="00F65D7B"/>
    <w:rsid w:val="00F67A68"/>
    <w:rsid w:val="00F67BE6"/>
    <w:rsid w:val="00F70084"/>
    <w:rsid w:val="00F702E1"/>
    <w:rsid w:val="00F70884"/>
    <w:rsid w:val="00F70B66"/>
    <w:rsid w:val="00F71997"/>
    <w:rsid w:val="00F71E07"/>
    <w:rsid w:val="00F738C8"/>
    <w:rsid w:val="00F765BD"/>
    <w:rsid w:val="00F7766B"/>
    <w:rsid w:val="00F77F0F"/>
    <w:rsid w:val="00F801B6"/>
    <w:rsid w:val="00F8029B"/>
    <w:rsid w:val="00F80ED5"/>
    <w:rsid w:val="00F81F01"/>
    <w:rsid w:val="00F8308C"/>
    <w:rsid w:val="00F83726"/>
    <w:rsid w:val="00F84129"/>
    <w:rsid w:val="00F8481F"/>
    <w:rsid w:val="00F84B28"/>
    <w:rsid w:val="00F85B7F"/>
    <w:rsid w:val="00F86B33"/>
    <w:rsid w:val="00F86D1F"/>
    <w:rsid w:val="00F8700B"/>
    <w:rsid w:val="00F8773D"/>
    <w:rsid w:val="00F90BA2"/>
    <w:rsid w:val="00F915B7"/>
    <w:rsid w:val="00F91C17"/>
    <w:rsid w:val="00F92626"/>
    <w:rsid w:val="00F928B8"/>
    <w:rsid w:val="00F9431A"/>
    <w:rsid w:val="00F949B1"/>
    <w:rsid w:val="00F9528B"/>
    <w:rsid w:val="00F958EE"/>
    <w:rsid w:val="00F95B6D"/>
    <w:rsid w:val="00F96B24"/>
    <w:rsid w:val="00F96EEB"/>
    <w:rsid w:val="00F96F8A"/>
    <w:rsid w:val="00F9761F"/>
    <w:rsid w:val="00F977E7"/>
    <w:rsid w:val="00F97961"/>
    <w:rsid w:val="00F97EED"/>
    <w:rsid w:val="00FA051D"/>
    <w:rsid w:val="00FA0F51"/>
    <w:rsid w:val="00FA102C"/>
    <w:rsid w:val="00FA1EBE"/>
    <w:rsid w:val="00FA202C"/>
    <w:rsid w:val="00FA2424"/>
    <w:rsid w:val="00FA2887"/>
    <w:rsid w:val="00FA29C2"/>
    <w:rsid w:val="00FA2D5B"/>
    <w:rsid w:val="00FA3839"/>
    <w:rsid w:val="00FA43E2"/>
    <w:rsid w:val="00FA485B"/>
    <w:rsid w:val="00FA4BB8"/>
    <w:rsid w:val="00FA6983"/>
    <w:rsid w:val="00FA773B"/>
    <w:rsid w:val="00FB042D"/>
    <w:rsid w:val="00FB16B6"/>
    <w:rsid w:val="00FB1DF6"/>
    <w:rsid w:val="00FB3124"/>
    <w:rsid w:val="00FB32EE"/>
    <w:rsid w:val="00FB351E"/>
    <w:rsid w:val="00FB36A6"/>
    <w:rsid w:val="00FB3EB4"/>
    <w:rsid w:val="00FB62F0"/>
    <w:rsid w:val="00FB6598"/>
    <w:rsid w:val="00FB6808"/>
    <w:rsid w:val="00FB6993"/>
    <w:rsid w:val="00FB6BF6"/>
    <w:rsid w:val="00FB6C85"/>
    <w:rsid w:val="00FB766A"/>
    <w:rsid w:val="00FB7885"/>
    <w:rsid w:val="00FC09AF"/>
    <w:rsid w:val="00FC204D"/>
    <w:rsid w:val="00FC22EF"/>
    <w:rsid w:val="00FC2314"/>
    <w:rsid w:val="00FC2634"/>
    <w:rsid w:val="00FC347D"/>
    <w:rsid w:val="00FC3742"/>
    <w:rsid w:val="00FC5616"/>
    <w:rsid w:val="00FC5E2B"/>
    <w:rsid w:val="00FC5F27"/>
    <w:rsid w:val="00FC66D4"/>
    <w:rsid w:val="00FC6B3B"/>
    <w:rsid w:val="00FC7E34"/>
    <w:rsid w:val="00FD1032"/>
    <w:rsid w:val="00FD1F08"/>
    <w:rsid w:val="00FD328C"/>
    <w:rsid w:val="00FD340E"/>
    <w:rsid w:val="00FD4D47"/>
    <w:rsid w:val="00FD4D85"/>
    <w:rsid w:val="00FD5165"/>
    <w:rsid w:val="00FD5843"/>
    <w:rsid w:val="00FD5A20"/>
    <w:rsid w:val="00FD5A7F"/>
    <w:rsid w:val="00FD5FC4"/>
    <w:rsid w:val="00FD65E3"/>
    <w:rsid w:val="00FD67CE"/>
    <w:rsid w:val="00FD6AA3"/>
    <w:rsid w:val="00FD7299"/>
    <w:rsid w:val="00FD7B78"/>
    <w:rsid w:val="00FE00E9"/>
    <w:rsid w:val="00FE10B5"/>
    <w:rsid w:val="00FE1BDD"/>
    <w:rsid w:val="00FE1E0D"/>
    <w:rsid w:val="00FE2094"/>
    <w:rsid w:val="00FE24BB"/>
    <w:rsid w:val="00FE35FE"/>
    <w:rsid w:val="00FE4455"/>
    <w:rsid w:val="00FE44AB"/>
    <w:rsid w:val="00FE5767"/>
    <w:rsid w:val="00FE58A0"/>
    <w:rsid w:val="00FE6C55"/>
    <w:rsid w:val="00FE764B"/>
    <w:rsid w:val="00FE7A55"/>
    <w:rsid w:val="00FE7E3D"/>
    <w:rsid w:val="00FF0A29"/>
    <w:rsid w:val="00FF0E0B"/>
    <w:rsid w:val="00FF1213"/>
    <w:rsid w:val="00FF25D8"/>
    <w:rsid w:val="00FF2E2E"/>
    <w:rsid w:val="00FF2F73"/>
    <w:rsid w:val="00FF438C"/>
    <w:rsid w:val="00FF4C35"/>
    <w:rsid w:val="00FF4F63"/>
    <w:rsid w:val="00FF6619"/>
    <w:rsid w:val="00FF6945"/>
    <w:rsid w:val="00FF7841"/>
    <w:rsid w:val="00FF79D0"/>
    <w:rsid w:val="00FF7A65"/>
    <w:rsid w:val="00FF7F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8767F"/>
    <w:pPr>
      <w:spacing w:after="150" w:line="276" w:lineRule="auto"/>
      <w:jc w:val="both"/>
    </w:pPr>
  </w:style>
  <w:style w:type="paragraph" w:styleId="Cmsor1">
    <w:name w:val="heading 1"/>
    <w:basedOn w:val="Norml"/>
    <w:next w:val="Norml"/>
    <w:link w:val="Cmsor1Char"/>
    <w:qFormat/>
    <w:rsid w:val="00B8767F"/>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B8767F"/>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B8767F"/>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B8767F"/>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B8767F"/>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B8767F"/>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B8767F"/>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B8767F"/>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B8767F"/>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B8767F"/>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B8767F"/>
  </w:style>
  <w:style w:type="table" w:customStyle="1" w:styleId="tblzat-mtrix">
    <w:name w:val="táblázat - mátrix"/>
    <w:basedOn w:val="Normltblzat"/>
    <w:uiPriority w:val="2"/>
    <w:qFormat/>
    <w:rsid w:val="00B8767F"/>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B8767F"/>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B8767F"/>
    <w:pPr>
      <w:numPr>
        <w:numId w:val="8"/>
      </w:numPr>
      <w:contextualSpacing/>
    </w:pPr>
  </w:style>
  <w:style w:type="character" w:styleId="Hiperhivatkozs">
    <w:name w:val="Hyperlink"/>
    <w:basedOn w:val="Vgjegyzet-hivatkozs"/>
    <w:uiPriority w:val="99"/>
    <w:rsid w:val="00B8767F"/>
    <w:rPr>
      <w:rFonts w:ascii="Calibri" w:hAnsi="Calibri"/>
      <w:color w:val="0000FF"/>
      <w:sz w:val="20"/>
      <w:u w:val="single"/>
      <w:vertAlign w:val="superscript"/>
    </w:rPr>
  </w:style>
  <w:style w:type="table" w:customStyle="1" w:styleId="tblzat-oldallces">
    <w:name w:val="táblázat - oldalléces"/>
    <w:basedOn w:val="Normltblzat"/>
    <w:uiPriority w:val="3"/>
    <w:qFormat/>
    <w:rsid w:val="00B8767F"/>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B8767F"/>
    <w:rPr>
      <w:vertAlign w:val="superscript"/>
    </w:rPr>
  </w:style>
  <w:style w:type="paragraph" w:styleId="Buborkszveg">
    <w:name w:val="Balloon Text"/>
    <w:basedOn w:val="Norml"/>
    <w:link w:val="BuborkszvegChar"/>
    <w:uiPriority w:val="99"/>
    <w:semiHidden/>
    <w:unhideWhenUsed/>
    <w:rsid w:val="00B8767F"/>
    <w:rPr>
      <w:rFonts w:ascii="Tahoma" w:hAnsi="Tahoma" w:cs="Tahoma"/>
      <w:sz w:val="16"/>
      <w:szCs w:val="16"/>
    </w:rPr>
  </w:style>
  <w:style w:type="paragraph" w:customStyle="1" w:styleId="Magyarzszveg">
    <w:name w:val="Magyarázó szöveg"/>
    <w:basedOn w:val="Norml"/>
    <w:next w:val="Norml"/>
    <w:uiPriority w:val="7"/>
    <w:rsid w:val="00B8767F"/>
    <w:rPr>
      <w:color w:val="F6A800" w:themeColor="accent5"/>
      <w:sz w:val="18"/>
    </w:rPr>
  </w:style>
  <w:style w:type="character" w:customStyle="1" w:styleId="BuborkszvegChar">
    <w:name w:val="Buborékszöveg Char"/>
    <w:basedOn w:val="Bekezdsalapbettpusa"/>
    <w:link w:val="Buborkszveg"/>
    <w:uiPriority w:val="99"/>
    <w:semiHidden/>
    <w:rsid w:val="00B8767F"/>
    <w:rPr>
      <w:rFonts w:ascii="Tahoma" w:hAnsi="Tahoma" w:cs="Tahoma"/>
      <w:sz w:val="16"/>
      <w:szCs w:val="16"/>
    </w:rPr>
  </w:style>
  <w:style w:type="paragraph" w:styleId="lfej">
    <w:name w:val="header"/>
    <w:basedOn w:val="Norml"/>
    <w:link w:val="lfejChar"/>
    <w:uiPriority w:val="99"/>
    <w:unhideWhenUsed/>
    <w:rsid w:val="00B8767F"/>
    <w:pPr>
      <w:tabs>
        <w:tab w:val="center" w:pos="4536"/>
        <w:tab w:val="right" w:pos="9072"/>
      </w:tabs>
    </w:pPr>
  </w:style>
  <w:style w:type="character" w:customStyle="1" w:styleId="lfejChar">
    <w:name w:val="Élőfej Char"/>
    <w:basedOn w:val="Bekezdsalapbettpusa"/>
    <w:link w:val="lfej"/>
    <w:uiPriority w:val="99"/>
    <w:rsid w:val="00B8767F"/>
  </w:style>
  <w:style w:type="paragraph" w:styleId="llb">
    <w:name w:val="footer"/>
    <w:basedOn w:val="Norml"/>
    <w:link w:val="llbChar"/>
    <w:uiPriority w:val="99"/>
    <w:unhideWhenUsed/>
    <w:rsid w:val="00B8767F"/>
    <w:pPr>
      <w:tabs>
        <w:tab w:val="center" w:pos="4536"/>
        <w:tab w:val="right" w:pos="9072"/>
      </w:tabs>
    </w:pPr>
  </w:style>
  <w:style w:type="character" w:customStyle="1" w:styleId="llbChar">
    <w:name w:val="Élőláb Char"/>
    <w:basedOn w:val="Bekezdsalapbettpusa"/>
    <w:link w:val="llb"/>
    <w:uiPriority w:val="99"/>
    <w:rsid w:val="00B8767F"/>
  </w:style>
  <w:style w:type="paragraph" w:customStyle="1" w:styleId="Szmozs">
    <w:name w:val="Számozás"/>
    <w:basedOn w:val="Norml"/>
    <w:uiPriority w:val="4"/>
    <w:qFormat/>
    <w:rsid w:val="00B8767F"/>
    <w:pPr>
      <w:numPr>
        <w:numId w:val="4"/>
      </w:numPr>
      <w:spacing w:before="120"/>
      <w:contextualSpacing/>
    </w:pPr>
  </w:style>
  <w:style w:type="table" w:styleId="Rcsostblzat">
    <w:name w:val="Table Grid"/>
    <w:aliases w:val="Szegély nélküli"/>
    <w:basedOn w:val="Normltblzat"/>
    <w:uiPriority w:val="59"/>
    <w:rsid w:val="00B8767F"/>
    <w:pPr>
      <w:contextualSpacing/>
    </w:pPr>
    <w:tblPr/>
    <w:tcPr>
      <w:vAlign w:val="center"/>
    </w:tcPr>
  </w:style>
  <w:style w:type="character" w:customStyle="1" w:styleId="Cmsor4Char">
    <w:name w:val="Címsor 4 Char"/>
    <w:basedOn w:val="Bekezdsalapbettpusa"/>
    <w:link w:val="Cmsor4"/>
    <w:rsid w:val="00B8767F"/>
    <w:rPr>
      <w:iCs/>
      <w:color w:val="0C2148" w:themeColor="text2"/>
      <w:szCs w:val="30"/>
    </w:rPr>
  </w:style>
  <w:style w:type="character" w:customStyle="1" w:styleId="Cmsor5Char">
    <w:name w:val="Címsor 5 Char"/>
    <w:basedOn w:val="Bekezdsalapbettpusa"/>
    <w:link w:val="Cmsor5"/>
    <w:rsid w:val="00B8767F"/>
    <w:rPr>
      <w:color w:val="0C2148" w:themeColor="text2"/>
      <w:szCs w:val="26"/>
    </w:rPr>
  </w:style>
  <w:style w:type="character" w:customStyle="1" w:styleId="Cmsor6Char">
    <w:name w:val="Címsor 6 Char"/>
    <w:basedOn w:val="Bekezdsalapbettpusa"/>
    <w:link w:val="Cmsor6"/>
    <w:rsid w:val="00B8767F"/>
    <w:rPr>
      <w:color w:val="0C2148" w:themeColor="text2"/>
    </w:rPr>
  </w:style>
  <w:style w:type="character" w:customStyle="1" w:styleId="Cmsor1Char">
    <w:name w:val="Címsor 1 Char"/>
    <w:basedOn w:val="Bekezdsalapbettpusa"/>
    <w:link w:val="Cmsor1"/>
    <w:rsid w:val="00B8767F"/>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B8767F"/>
    <w:rPr>
      <w:b/>
      <w:color w:val="0C2148" w:themeColor="text2"/>
      <w:sz w:val="24"/>
      <w:szCs w:val="38"/>
    </w:rPr>
  </w:style>
  <w:style w:type="character" w:customStyle="1" w:styleId="Cmsor3Char">
    <w:name w:val="Címsor 3 Char"/>
    <w:basedOn w:val="Bekezdsalapbettpusa"/>
    <w:link w:val="Cmsor3"/>
    <w:rsid w:val="00B8767F"/>
    <w:rPr>
      <w:bCs/>
      <w:color w:val="0C2148" w:themeColor="text2"/>
      <w:szCs w:val="34"/>
    </w:rPr>
  </w:style>
  <w:style w:type="paragraph" w:styleId="Cm">
    <w:name w:val="Title"/>
    <w:basedOn w:val="Norml"/>
    <w:next w:val="Norml"/>
    <w:link w:val="CmChar"/>
    <w:uiPriority w:val="3"/>
    <w:qFormat/>
    <w:rsid w:val="00B8767F"/>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B8767F"/>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B8767F"/>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B8767F"/>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B8767F"/>
    <w:rPr>
      <w:rFonts w:eastAsiaTheme="majorEastAsia" w:cstheme="majorBidi"/>
      <w:i/>
      <w:iCs/>
      <w:color w:val="404040" w:themeColor="text1" w:themeTint="BF"/>
    </w:rPr>
  </w:style>
  <w:style w:type="numbering" w:customStyle="1" w:styleId="Style1">
    <w:name w:val="Style1"/>
    <w:uiPriority w:val="99"/>
    <w:rsid w:val="00B8767F"/>
    <w:pPr>
      <w:numPr>
        <w:numId w:val="1"/>
      </w:numPr>
    </w:pPr>
  </w:style>
  <w:style w:type="paragraph" w:styleId="TJ7">
    <w:name w:val="toc 7"/>
    <w:basedOn w:val="Norml"/>
    <w:next w:val="Norml"/>
    <w:autoRedefine/>
    <w:uiPriority w:val="99"/>
    <w:semiHidden/>
    <w:locked/>
    <w:rsid w:val="00B8767F"/>
    <w:pPr>
      <w:spacing w:after="100"/>
      <w:ind w:left="1200"/>
    </w:pPr>
    <w:rPr>
      <w:color w:val="385623" w:themeColor="accent6" w:themeShade="80"/>
    </w:rPr>
  </w:style>
  <w:style w:type="paragraph" w:styleId="TJ8">
    <w:name w:val="toc 8"/>
    <w:basedOn w:val="Norml"/>
    <w:next w:val="Norml"/>
    <w:autoRedefine/>
    <w:uiPriority w:val="99"/>
    <w:semiHidden/>
    <w:locked/>
    <w:rsid w:val="00B8767F"/>
    <w:pPr>
      <w:spacing w:after="100"/>
      <w:ind w:left="1400"/>
    </w:pPr>
    <w:rPr>
      <w:color w:val="385623" w:themeColor="accent6" w:themeShade="80"/>
    </w:rPr>
  </w:style>
  <w:style w:type="paragraph" w:styleId="TJ9">
    <w:name w:val="toc 9"/>
    <w:basedOn w:val="Norml"/>
    <w:next w:val="Norml"/>
    <w:autoRedefine/>
    <w:uiPriority w:val="99"/>
    <w:semiHidden/>
    <w:locked/>
    <w:rsid w:val="00B8767F"/>
    <w:pPr>
      <w:spacing w:after="100"/>
      <w:ind w:left="1600"/>
    </w:pPr>
    <w:rPr>
      <w:color w:val="385623" w:themeColor="accent6" w:themeShade="80"/>
    </w:rPr>
  </w:style>
  <w:style w:type="table" w:customStyle="1" w:styleId="Calendar2">
    <w:name w:val="Calendar 2"/>
    <w:basedOn w:val="Normltblzat"/>
    <w:uiPriority w:val="99"/>
    <w:qFormat/>
    <w:rsid w:val="00B8767F"/>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B8767F"/>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B8767F"/>
    <w:rPr>
      <w:rFonts w:eastAsiaTheme="minorEastAsia"/>
      <w:color w:val="0C2148" w:themeColor="text2"/>
      <w:sz w:val="16"/>
    </w:rPr>
  </w:style>
  <w:style w:type="character" w:styleId="Finomkiemels">
    <w:name w:val="Subtle Emphasis"/>
    <w:basedOn w:val="Bekezdsalapbettpusa"/>
    <w:uiPriority w:val="19"/>
    <w:qFormat/>
    <w:rsid w:val="00B8767F"/>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B8767F"/>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B8767F"/>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B8767F"/>
    <w:rPr>
      <w:color w:val="385623" w:themeColor="accent6" w:themeShade="80"/>
    </w:rPr>
  </w:style>
  <w:style w:type="character" w:customStyle="1" w:styleId="VgjegyzetszvegeChar">
    <w:name w:val="Végjegyzet szövege Char"/>
    <w:basedOn w:val="Bekezdsalapbettpusa"/>
    <w:link w:val="Vgjegyzetszvege"/>
    <w:uiPriority w:val="99"/>
    <w:semiHidden/>
    <w:rsid w:val="00B8767F"/>
    <w:rPr>
      <w:color w:val="385623" w:themeColor="accent6" w:themeShade="80"/>
    </w:rPr>
  </w:style>
  <w:style w:type="table" w:customStyle="1" w:styleId="Vilgosrnykols1jellszn1">
    <w:name w:val="Világos árnyékolás – 1. jelölőszín1"/>
    <w:basedOn w:val="Normltblzat"/>
    <w:uiPriority w:val="60"/>
    <w:rsid w:val="00B8767F"/>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B8767F"/>
    <w:pPr>
      <w:numPr>
        <w:numId w:val="5"/>
      </w:numPr>
    </w:pPr>
  </w:style>
  <w:style w:type="paragraph" w:customStyle="1" w:styleId="Tblaszvegstlus">
    <w:name w:val="Tábla szöveg stílus"/>
    <w:basedOn w:val="Norml"/>
    <w:link w:val="TblaszvegstlusChar"/>
    <w:uiPriority w:val="8"/>
    <w:qFormat/>
    <w:rsid w:val="00B8767F"/>
  </w:style>
  <w:style w:type="character" w:customStyle="1" w:styleId="ListaszerbekezdsChar">
    <w:name w:val="Listaszerű bekezdés Char"/>
    <w:aliases w:val="Lista_1 Char,lista_2 Char"/>
    <w:basedOn w:val="Bekezdsalapbettpusa"/>
    <w:link w:val="Listaszerbekezds"/>
    <w:uiPriority w:val="4"/>
    <w:rsid w:val="00B8767F"/>
  </w:style>
  <w:style w:type="character" w:customStyle="1" w:styleId="Listaszerbekezds2Char">
    <w:name w:val="Listaszerű bekezdés 2 Char"/>
    <w:basedOn w:val="ListaszerbekezdsChar"/>
    <w:link w:val="Listaszerbekezds2"/>
    <w:uiPriority w:val="4"/>
    <w:rsid w:val="00B8767F"/>
  </w:style>
  <w:style w:type="character" w:customStyle="1" w:styleId="TblaszvegstlusChar">
    <w:name w:val="Tábla szöveg stílus Char"/>
    <w:basedOn w:val="Bekezdsalapbettpusa"/>
    <w:link w:val="Tblaszvegstlus"/>
    <w:uiPriority w:val="8"/>
    <w:rsid w:val="00B8767F"/>
  </w:style>
  <w:style w:type="character" w:styleId="Finomhivatkozs">
    <w:name w:val="Subtle Reference"/>
    <w:basedOn w:val="Bekezdsalapbettpusa"/>
    <w:uiPriority w:val="31"/>
    <w:rsid w:val="00B8767F"/>
    <w:rPr>
      <w:sz w:val="24"/>
      <w:szCs w:val="24"/>
      <w:u w:val="single"/>
    </w:rPr>
  </w:style>
  <w:style w:type="character" w:styleId="Ershivatkozs">
    <w:name w:val="Intense Reference"/>
    <w:basedOn w:val="Bekezdsalapbettpusa"/>
    <w:uiPriority w:val="32"/>
    <w:rsid w:val="00B8767F"/>
    <w:rPr>
      <w:b/>
      <w:sz w:val="24"/>
      <w:u w:val="single"/>
    </w:rPr>
  </w:style>
  <w:style w:type="paragraph" w:customStyle="1" w:styleId="Listaszerbekezds2szint">
    <w:name w:val="Listaszerű bekezdés 2. szint"/>
    <w:basedOn w:val="Listaszerbekezds"/>
    <w:link w:val="Listaszerbekezds2szintChar"/>
    <w:uiPriority w:val="4"/>
    <w:qFormat/>
    <w:rsid w:val="00B8767F"/>
    <w:pPr>
      <w:numPr>
        <w:numId w:val="7"/>
      </w:numPr>
    </w:pPr>
  </w:style>
  <w:style w:type="paragraph" w:customStyle="1" w:styleId="Listaszerbekezds3szint">
    <w:name w:val="Listaszerű bekezdés 3. szint"/>
    <w:basedOn w:val="Listaszerbekezds"/>
    <w:link w:val="Listaszerbekezds3szintChar"/>
    <w:uiPriority w:val="4"/>
    <w:qFormat/>
    <w:rsid w:val="00B8767F"/>
    <w:pPr>
      <w:numPr>
        <w:ilvl w:val="2"/>
        <w:numId w:val="9"/>
      </w:numPr>
    </w:pPr>
  </w:style>
  <w:style w:type="character" w:customStyle="1" w:styleId="Listaszerbekezds2szintChar">
    <w:name w:val="Listaszerű bekezdés 2. szint Char"/>
    <w:basedOn w:val="ListaszerbekezdsChar"/>
    <w:link w:val="Listaszerbekezds2szint"/>
    <w:uiPriority w:val="4"/>
    <w:rsid w:val="00B8767F"/>
  </w:style>
  <w:style w:type="character" w:customStyle="1" w:styleId="Listaszerbekezds3szintChar">
    <w:name w:val="Listaszerű bekezdés 3. szint Char"/>
    <w:basedOn w:val="ListaszerbekezdsChar"/>
    <w:link w:val="Listaszerbekezds3szint"/>
    <w:uiPriority w:val="4"/>
    <w:rsid w:val="00B8767F"/>
  </w:style>
  <w:style w:type="paragraph" w:styleId="Alcm">
    <w:name w:val="Subtitle"/>
    <w:basedOn w:val="Norml"/>
    <w:next w:val="Norml"/>
    <w:link w:val="AlcmChar"/>
    <w:uiPriority w:val="11"/>
    <w:rsid w:val="00B8767F"/>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B8767F"/>
    <w:rPr>
      <w:rFonts w:eastAsiaTheme="majorEastAsia" w:cstheme="majorBidi"/>
    </w:rPr>
  </w:style>
  <w:style w:type="paragraph" w:customStyle="1" w:styleId="Listabetvel">
    <w:name w:val="Lista betűvel"/>
    <w:basedOn w:val="Listaszerbekezds"/>
    <w:link w:val="ListabetvelChar"/>
    <w:uiPriority w:val="4"/>
    <w:qFormat/>
    <w:rsid w:val="00B8767F"/>
    <w:pPr>
      <w:numPr>
        <w:numId w:val="6"/>
      </w:numPr>
    </w:pPr>
  </w:style>
  <w:style w:type="character" w:customStyle="1" w:styleId="ListabetvelChar">
    <w:name w:val="Lista betűvel Char"/>
    <w:basedOn w:val="ListaszerbekezdsChar"/>
    <w:link w:val="Listabetvel"/>
    <w:uiPriority w:val="4"/>
    <w:rsid w:val="00B8767F"/>
  </w:style>
  <w:style w:type="paragraph" w:customStyle="1" w:styleId="Erskiemels1">
    <w:name w:val="Erős kiemelés1"/>
    <w:basedOn w:val="Norml"/>
    <w:link w:val="ErskiemelsChar"/>
    <w:uiPriority w:val="5"/>
    <w:qFormat/>
    <w:rsid w:val="00B8767F"/>
    <w:rPr>
      <w:b/>
      <w:i/>
    </w:rPr>
  </w:style>
  <w:style w:type="character" w:customStyle="1" w:styleId="ErskiemelsChar">
    <w:name w:val="Erős kiemelés Char"/>
    <w:basedOn w:val="Bekezdsalapbettpusa"/>
    <w:link w:val="Erskiemels1"/>
    <w:uiPriority w:val="5"/>
    <w:rsid w:val="00B8767F"/>
    <w:rPr>
      <w:b/>
      <w:i/>
    </w:rPr>
  </w:style>
  <w:style w:type="paragraph" w:customStyle="1" w:styleId="Bold">
    <w:name w:val="Bold"/>
    <w:basedOn w:val="Norml"/>
    <w:link w:val="BoldChar"/>
    <w:uiPriority w:val="6"/>
    <w:qFormat/>
    <w:rsid w:val="00B8767F"/>
    <w:rPr>
      <w:b/>
    </w:rPr>
  </w:style>
  <w:style w:type="character" w:customStyle="1" w:styleId="BoldChar">
    <w:name w:val="Bold Char"/>
    <w:basedOn w:val="Bekezdsalapbettpusa"/>
    <w:link w:val="Bold"/>
    <w:uiPriority w:val="6"/>
    <w:rsid w:val="00B8767F"/>
    <w:rPr>
      <w:b/>
    </w:rPr>
  </w:style>
  <w:style w:type="character" w:styleId="Mrltotthiperhivatkozs">
    <w:name w:val="FollowedHyperlink"/>
    <w:basedOn w:val="Bekezdsalapbettpusa"/>
    <w:uiPriority w:val="99"/>
    <w:semiHidden/>
    <w:unhideWhenUsed/>
    <w:rsid w:val="00B8767F"/>
    <w:rPr>
      <w:color w:val="954F72" w:themeColor="followedHyperlink"/>
      <w:u w:val="single"/>
    </w:rPr>
  </w:style>
  <w:style w:type="paragraph" w:styleId="Tartalomjegyzkcmsora">
    <w:name w:val="TOC Heading"/>
    <w:basedOn w:val="Cmsor1"/>
    <w:next w:val="Norml"/>
    <w:uiPriority w:val="39"/>
    <w:unhideWhenUsed/>
    <w:qFormat/>
    <w:rsid w:val="00B8767F"/>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B8767F"/>
    <w:pPr>
      <w:spacing w:after="100"/>
      <w:ind w:left="220"/>
      <w:jc w:val="left"/>
    </w:pPr>
    <w:rPr>
      <w:rFonts w:eastAsiaTheme="minorEastAsia"/>
    </w:rPr>
  </w:style>
  <w:style w:type="paragraph" w:styleId="TJ1">
    <w:name w:val="toc 1"/>
    <w:basedOn w:val="Norml"/>
    <w:next w:val="Norml"/>
    <w:autoRedefine/>
    <w:uiPriority w:val="39"/>
    <w:unhideWhenUsed/>
    <w:qFormat/>
    <w:locked/>
    <w:rsid w:val="00B8767F"/>
    <w:pPr>
      <w:spacing w:after="100"/>
      <w:jc w:val="left"/>
    </w:pPr>
    <w:rPr>
      <w:rFonts w:eastAsiaTheme="minorEastAsia"/>
    </w:rPr>
  </w:style>
  <w:style w:type="paragraph" w:styleId="TJ3">
    <w:name w:val="toc 3"/>
    <w:basedOn w:val="Norml"/>
    <w:next w:val="Norml"/>
    <w:uiPriority w:val="39"/>
    <w:unhideWhenUsed/>
    <w:qFormat/>
    <w:locked/>
    <w:rsid w:val="00B8767F"/>
    <w:pPr>
      <w:spacing w:after="100"/>
      <w:ind w:left="400"/>
    </w:pPr>
  </w:style>
  <w:style w:type="paragraph" w:customStyle="1" w:styleId="StyleTOC2Left015">
    <w:name w:val="Style TOC 2 + Left:  0.15&quot;"/>
    <w:basedOn w:val="TJ2"/>
    <w:rsid w:val="00B8767F"/>
    <w:pPr>
      <w:ind w:left="216"/>
    </w:pPr>
    <w:rPr>
      <w:rFonts w:eastAsia="Times New Roman" w:cs="Times New Roman"/>
    </w:rPr>
  </w:style>
  <w:style w:type="paragraph" w:customStyle="1" w:styleId="StyleTOC3Left031">
    <w:name w:val="Style TOC 3 + Left:  0.31&quot;"/>
    <w:basedOn w:val="TJ3"/>
    <w:rsid w:val="00B8767F"/>
    <w:pPr>
      <w:ind w:left="446"/>
    </w:pPr>
    <w:rPr>
      <w:rFonts w:eastAsia="Times New Roman" w:cs="Times New Roman"/>
    </w:rPr>
  </w:style>
  <w:style w:type="numbering" w:customStyle="1" w:styleId="Hierarchikuslista">
    <w:name w:val="Hierarchikus lista"/>
    <w:uiPriority w:val="99"/>
    <w:rsid w:val="00B8767F"/>
    <w:pPr>
      <w:numPr>
        <w:numId w:val="2"/>
      </w:numPr>
    </w:pPr>
  </w:style>
  <w:style w:type="paragraph" w:customStyle="1" w:styleId="HierarchikusLista0">
    <w:name w:val="Hierarchikus Lista"/>
    <w:basedOn w:val="Listaszerbekezds"/>
    <w:link w:val="HierarchikusListaChar"/>
    <w:qFormat/>
    <w:rsid w:val="00B8767F"/>
    <w:pPr>
      <w:numPr>
        <w:numId w:val="0"/>
      </w:numPr>
    </w:pPr>
  </w:style>
  <w:style w:type="character" w:customStyle="1" w:styleId="HierarchikusListaChar">
    <w:name w:val="Hierarchikus Lista Char"/>
    <w:basedOn w:val="ListaszerbekezdsChar"/>
    <w:link w:val="HierarchikusLista0"/>
    <w:rsid w:val="00B8767F"/>
  </w:style>
  <w:style w:type="character" w:styleId="Kiemels2">
    <w:name w:val="Strong"/>
    <w:basedOn w:val="Bekezdsalapbettpusa"/>
    <w:uiPriority w:val="22"/>
    <w:rsid w:val="00B8767F"/>
    <w:rPr>
      <w:b/>
      <w:bCs/>
    </w:rPr>
  </w:style>
  <w:style w:type="character" w:styleId="Kiemels">
    <w:name w:val="Emphasis"/>
    <w:basedOn w:val="Bekezdsalapbettpusa"/>
    <w:uiPriority w:val="6"/>
    <w:qFormat/>
    <w:rsid w:val="00B8767F"/>
    <w:rPr>
      <w:i/>
      <w:iCs/>
    </w:rPr>
  </w:style>
  <w:style w:type="paragraph" w:styleId="Nincstrkz">
    <w:name w:val="No Spacing"/>
    <w:basedOn w:val="Norml"/>
    <w:uiPriority w:val="1"/>
    <w:rsid w:val="00B8767F"/>
    <w:rPr>
      <w:szCs w:val="32"/>
    </w:rPr>
  </w:style>
  <w:style w:type="paragraph" w:styleId="Idzet">
    <w:name w:val="Quote"/>
    <w:basedOn w:val="Norml"/>
    <w:next w:val="Norml"/>
    <w:link w:val="IdzetChar"/>
    <w:uiPriority w:val="29"/>
    <w:rsid w:val="00B8767F"/>
    <w:rPr>
      <w:i/>
    </w:rPr>
  </w:style>
  <w:style w:type="character" w:customStyle="1" w:styleId="IdzetChar">
    <w:name w:val="Idézet Char"/>
    <w:basedOn w:val="Bekezdsalapbettpusa"/>
    <w:link w:val="Idzet"/>
    <w:uiPriority w:val="29"/>
    <w:rsid w:val="00B8767F"/>
    <w:rPr>
      <w:i/>
    </w:rPr>
  </w:style>
  <w:style w:type="paragraph" w:styleId="Kiemeltidzet">
    <w:name w:val="Intense Quote"/>
    <w:basedOn w:val="Norml"/>
    <w:next w:val="Norml"/>
    <w:link w:val="KiemeltidzetChar"/>
    <w:uiPriority w:val="30"/>
    <w:rsid w:val="00B8767F"/>
    <w:pPr>
      <w:ind w:left="720" w:right="720"/>
    </w:pPr>
    <w:rPr>
      <w:b/>
      <w:i/>
    </w:rPr>
  </w:style>
  <w:style w:type="character" w:customStyle="1" w:styleId="KiemeltidzetChar">
    <w:name w:val="Kiemelt idézet Char"/>
    <w:basedOn w:val="Bekezdsalapbettpusa"/>
    <w:link w:val="Kiemeltidzet"/>
    <w:uiPriority w:val="30"/>
    <w:rsid w:val="00B8767F"/>
    <w:rPr>
      <w:b/>
      <w:i/>
    </w:rPr>
  </w:style>
  <w:style w:type="character" w:styleId="Erskiemels">
    <w:name w:val="Intense Emphasis"/>
    <w:basedOn w:val="Bekezdsalapbettpusa"/>
    <w:uiPriority w:val="21"/>
    <w:rsid w:val="00B8767F"/>
    <w:rPr>
      <w:b/>
      <w:i/>
      <w:sz w:val="24"/>
      <w:szCs w:val="24"/>
      <w:u w:val="single"/>
    </w:rPr>
  </w:style>
  <w:style w:type="character" w:styleId="Knyvcme">
    <w:name w:val="Book Title"/>
    <w:basedOn w:val="Bekezdsalapbettpusa"/>
    <w:uiPriority w:val="33"/>
    <w:rsid w:val="00B8767F"/>
    <w:rPr>
      <w:rFonts w:ascii="Calibri" w:eastAsiaTheme="majorEastAsia" w:hAnsi="Calibri"/>
      <w:b/>
      <w:i/>
      <w:sz w:val="24"/>
      <w:szCs w:val="24"/>
    </w:rPr>
  </w:style>
  <w:style w:type="paragraph" w:customStyle="1" w:styleId="Szvegdobozstlus">
    <w:name w:val="Szövegdoboz stílus"/>
    <w:basedOn w:val="HierarchikusLista0"/>
    <w:qFormat/>
    <w:rsid w:val="00B8767F"/>
    <w:rPr>
      <w:b/>
      <w:i/>
      <w:color w:val="009EE0"/>
    </w:rPr>
  </w:style>
  <w:style w:type="table" w:customStyle="1" w:styleId="Rcsos">
    <w:name w:val="Rácsos"/>
    <w:basedOn w:val="Normltblzat"/>
    <w:uiPriority w:val="99"/>
    <w:rsid w:val="00B8767F"/>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B8767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B8767F"/>
    <w:pPr>
      <w:keepNext/>
      <w:spacing w:after="40"/>
      <w:jc w:val="center"/>
    </w:pPr>
    <w:rPr>
      <w:b/>
      <w:bCs/>
      <w:color w:val="808080"/>
      <w:szCs w:val="18"/>
    </w:rPr>
  </w:style>
  <w:style w:type="paragraph" w:customStyle="1" w:styleId="ENCaption2Col">
    <w:name w:val="EN_Caption_2Col"/>
    <w:basedOn w:val="Norml"/>
    <w:next w:val="Norml"/>
    <w:uiPriority w:val="1"/>
    <w:qFormat/>
    <w:rsid w:val="00B8767F"/>
    <w:pPr>
      <w:keepNext/>
      <w:spacing w:after="40"/>
      <w:jc w:val="left"/>
    </w:pPr>
    <w:rPr>
      <w:b/>
      <w:bCs/>
      <w:color w:val="808080"/>
      <w:szCs w:val="18"/>
    </w:rPr>
  </w:style>
  <w:style w:type="paragraph" w:customStyle="1" w:styleId="ENCaptionBox">
    <w:name w:val="EN_Caption_Box"/>
    <w:basedOn w:val="Norml"/>
    <w:next w:val="Norml"/>
    <w:uiPriority w:val="1"/>
    <w:qFormat/>
    <w:rsid w:val="00B8767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B8767F"/>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B8767F"/>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B8767F"/>
    <w:rPr>
      <w:rFonts w:eastAsiaTheme="minorEastAsia"/>
      <w:color w:val="808080"/>
      <w:sz w:val="18"/>
    </w:rPr>
  </w:style>
  <w:style w:type="paragraph" w:customStyle="1" w:styleId="ENNormal">
    <w:name w:val="EN_Normal"/>
    <w:basedOn w:val="Norml"/>
    <w:uiPriority w:val="1"/>
    <w:qFormat/>
    <w:rsid w:val="00B8767F"/>
  </w:style>
  <w:style w:type="paragraph" w:customStyle="1" w:styleId="ENNormalBox">
    <w:name w:val="EN_Normal_Box"/>
    <w:basedOn w:val="Norml"/>
    <w:uiPriority w:val="1"/>
    <w:qFormat/>
    <w:rsid w:val="00B8767F"/>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B8767F"/>
    <w:pPr>
      <w:keepLines/>
      <w:jc w:val="center"/>
    </w:pPr>
    <w:rPr>
      <w:color w:val="808080"/>
      <w:sz w:val="18"/>
    </w:rPr>
  </w:style>
  <w:style w:type="paragraph" w:customStyle="1" w:styleId="ENNote2Col">
    <w:name w:val="EN_Note_2Col"/>
    <w:basedOn w:val="Norml"/>
    <w:next w:val="ENNormal"/>
    <w:uiPriority w:val="1"/>
    <w:qFormat/>
    <w:rsid w:val="00B8767F"/>
    <w:pPr>
      <w:keepLines/>
    </w:pPr>
    <w:rPr>
      <w:color w:val="808080"/>
      <w:sz w:val="18"/>
    </w:rPr>
  </w:style>
  <w:style w:type="paragraph" w:customStyle="1" w:styleId="ENNoteBox">
    <w:name w:val="EN_Note_Box"/>
    <w:basedOn w:val="Norml"/>
    <w:next w:val="ENNormalBox"/>
    <w:uiPriority w:val="1"/>
    <w:qFormat/>
    <w:rsid w:val="00B8767F"/>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B8767F"/>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B8767F"/>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B8767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B8767F"/>
    <w:pPr>
      <w:keepNext/>
      <w:spacing w:after="40"/>
      <w:jc w:val="center"/>
    </w:pPr>
    <w:rPr>
      <w:sz w:val="20"/>
    </w:rPr>
  </w:style>
  <w:style w:type="paragraph" w:customStyle="1" w:styleId="HUCaption2Col">
    <w:name w:val="HU_Caption_2Col"/>
    <w:basedOn w:val="Kpalrs"/>
    <w:next w:val="Norml"/>
    <w:uiPriority w:val="1"/>
    <w:qFormat/>
    <w:rsid w:val="00B8767F"/>
    <w:pPr>
      <w:keepNext/>
      <w:spacing w:after="40"/>
    </w:pPr>
    <w:rPr>
      <w:sz w:val="20"/>
    </w:rPr>
  </w:style>
  <w:style w:type="paragraph" w:customStyle="1" w:styleId="HUCaptionBox">
    <w:name w:val="HU_Caption_Box"/>
    <w:basedOn w:val="Kpalrs"/>
    <w:next w:val="Norml"/>
    <w:uiPriority w:val="1"/>
    <w:qFormat/>
    <w:rsid w:val="00B8767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B8767F"/>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B8767F"/>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B8767F"/>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B8767F"/>
    <w:rPr>
      <w:caps/>
      <w:color w:val="0C2148" w:themeColor="text2"/>
    </w:rPr>
  </w:style>
  <w:style w:type="paragraph" w:customStyle="1" w:styleId="HUFootnote">
    <w:name w:val="HU_Footnote"/>
    <w:basedOn w:val="Lbjegyzetszveg"/>
    <w:uiPriority w:val="1"/>
    <w:qFormat/>
    <w:rsid w:val="00B8767F"/>
    <w:rPr>
      <w:color w:val="808080"/>
      <w:sz w:val="18"/>
    </w:rPr>
  </w:style>
  <w:style w:type="paragraph" w:customStyle="1" w:styleId="HUNormalBox">
    <w:name w:val="HU_Normal_Box"/>
    <w:basedOn w:val="Norml"/>
    <w:uiPriority w:val="1"/>
    <w:qFormat/>
    <w:rsid w:val="00B8767F"/>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B8767F"/>
    <w:pPr>
      <w:keepLines/>
      <w:jc w:val="center"/>
    </w:pPr>
    <w:rPr>
      <w:color w:val="808080"/>
      <w:sz w:val="18"/>
    </w:rPr>
  </w:style>
  <w:style w:type="paragraph" w:customStyle="1" w:styleId="HUNote2Col">
    <w:name w:val="HU_Note_2Col"/>
    <w:basedOn w:val="Norml"/>
    <w:next w:val="Norml"/>
    <w:uiPriority w:val="1"/>
    <w:qFormat/>
    <w:rsid w:val="00B8767F"/>
    <w:pPr>
      <w:keepLines/>
    </w:pPr>
    <w:rPr>
      <w:color w:val="808080"/>
      <w:sz w:val="18"/>
    </w:rPr>
  </w:style>
  <w:style w:type="paragraph" w:customStyle="1" w:styleId="HUNoteBox">
    <w:name w:val="HU_Note_Box"/>
    <w:basedOn w:val="Norml"/>
    <w:next w:val="HUNormalBox"/>
    <w:link w:val="HUNoteBoxChar"/>
    <w:uiPriority w:val="1"/>
    <w:qFormat/>
    <w:rsid w:val="00B8767F"/>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B8767F"/>
    <w:rPr>
      <w:color w:val="808080"/>
      <w:sz w:val="18"/>
      <w:shd w:val="clear" w:color="auto" w:fill="C6EEFF"/>
    </w:rPr>
  </w:style>
  <w:style w:type="paragraph" w:customStyle="1" w:styleId="HUSectionTitle">
    <w:name w:val="HU_Section_Title"/>
    <w:basedOn w:val="Cmsor2"/>
    <w:next w:val="Norml"/>
    <w:link w:val="HUSectionTitleChar"/>
    <w:uiPriority w:val="1"/>
    <w:rsid w:val="00B8767F"/>
    <w:pPr>
      <w:keepNext/>
    </w:pPr>
  </w:style>
  <w:style w:type="character" w:customStyle="1" w:styleId="HUSectionTitleChar">
    <w:name w:val="HU_Section_Title Char"/>
    <w:basedOn w:val="Cmsor2Char"/>
    <w:link w:val="HUSectionTitle"/>
    <w:uiPriority w:val="1"/>
    <w:rsid w:val="00B8767F"/>
    <w:rPr>
      <w:b/>
      <w:color w:val="0C2148" w:themeColor="text2"/>
      <w:sz w:val="24"/>
      <w:szCs w:val="38"/>
    </w:rPr>
  </w:style>
  <w:style w:type="paragraph" w:customStyle="1" w:styleId="HUSubsectionTitle">
    <w:name w:val="HU_Subsection_Title"/>
    <w:basedOn w:val="Cmsor3"/>
    <w:next w:val="Norml"/>
    <w:link w:val="HUSubsectionTitleChar"/>
    <w:uiPriority w:val="1"/>
    <w:rsid w:val="00B8767F"/>
    <w:pPr>
      <w:keepNext/>
      <w:ind w:left="595" w:hanging="595"/>
    </w:pPr>
  </w:style>
  <w:style w:type="character" w:customStyle="1" w:styleId="HUSubsectionTitleChar">
    <w:name w:val="HU_Subsection_Title Char"/>
    <w:basedOn w:val="Cmsor3Char"/>
    <w:link w:val="HUSubsectionTitle"/>
    <w:uiPriority w:val="1"/>
    <w:rsid w:val="00B8767F"/>
    <w:rPr>
      <w:bCs/>
      <w:color w:val="0C2148" w:themeColor="text2"/>
      <w:szCs w:val="34"/>
    </w:rPr>
  </w:style>
  <w:style w:type="paragraph" w:customStyle="1" w:styleId="Heading1Kiadvny">
    <w:name w:val="Heading 1 Kiadvány"/>
    <w:basedOn w:val="Cmsor1"/>
    <w:qFormat/>
    <w:rsid w:val="00B8767F"/>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B21211"/>
    <w:rPr>
      <w:b/>
      <w:i/>
    </w:rPr>
  </w:style>
  <w:style w:type="paragraph" w:customStyle="1" w:styleId="Erskiemels29">
    <w:name w:val="Erős kiemelés29"/>
    <w:basedOn w:val="Norml"/>
    <w:uiPriority w:val="5"/>
    <w:qFormat/>
    <w:rsid w:val="00D67956"/>
    <w:rPr>
      <w:b/>
      <w:i/>
    </w:rPr>
  </w:style>
  <w:style w:type="paragraph" w:customStyle="1" w:styleId="Erskiemels30">
    <w:name w:val="Erős kiemelés30"/>
    <w:basedOn w:val="Norml"/>
    <w:uiPriority w:val="5"/>
    <w:qFormat/>
    <w:rsid w:val="00182DA3"/>
    <w:rPr>
      <w:b/>
      <w:i/>
    </w:rPr>
  </w:style>
  <w:style w:type="paragraph" w:styleId="Szvegtrzs2">
    <w:name w:val="Body Text 2"/>
    <w:basedOn w:val="Norml"/>
    <w:link w:val="Szvegtrzs2Char"/>
    <w:rsid w:val="00CF052D"/>
    <w:pPr>
      <w:spacing w:after="0" w:line="240" w:lineRule="auto"/>
    </w:pPr>
    <w:rPr>
      <w:rFonts w:ascii="Times New Roman" w:eastAsia="Times New Roman" w:hAnsi="Times New Roman" w:cs="Times New Roman"/>
      <w:sz w:val="24"/>
      <w:lang w:val="x-none" w:eastAsia="x-none"/>
    </w:rPr>
  </w:style>
  <w:style w:type="character" w:customStyle="1" w:styleId="Szvegtrzs2Char">
    <w:name w:val="Szövegtörzs 2 Char"/>
    <w:basedOn w:val="Bekezdsalapbettpusa"/>
    <w:link w:val="Szvegtrzs2"/>
    <w:rsid w:val="00CF052D"/>
    <w:rPr>
      <w:rFonts w:ascii="Times New Roman" w:eastAsia="Times New Roman" w:hAnsi="Times New Roman" w:cs="Times New Roman"/>
      <w:sz w:val="24"/>
      <w:lang w:val="x-none" w:eastAsia="x-none"/>
    </w:rPr>
  </w:style>
  <w:style w:type="paragraph" w:customStyle="1" w:styleId="Erskiemels31">
    <w:name w:val="Erős kiemelés31"/>
    <w:basedOn w:val="Norml"/>
    <w:uiPriority w:val="5"/>
    <w:qFormat/>
    <w:rsid w:val="0002139B"/>
    <w:rPr>
      <w:b/>
      <w:i/>
    </w:rPr>
  </w:style>
  <w:style w:type="paragraph" w:customStyle="1" w:styleId="Erskiemels32">
    <w:name w:val="Erős kiemelés32"/>
    <w:basedOn w:val="Norml"/>
    <w:uiPriority w:val="5"/>
    <w:qFormat/>
    <w:rsid w:val="00F16547"/>
    <w:rPr>
      <w:b/>
      <w:i/>
    </w:rPr>
  </w:style>
  <w:style w:type="paragraph" w:customStyle="1" w:styleId="Erskiemels320">
    <w:name w:val="Erős kiemelés32"/>
    <w:basedOn w:val="Norml"/>
    <w:uiPriority w:val="5"/>
    <w:qFormat/>
    <w:rsid w:val="0067752D"/>
    <w:rPr>
      <w:b/>
      <w:i/>
    </w:rPr>
  </w:style>
  <w:style w:type="paragraph" w:customStyle="1" w:styleId="Erskiemels33">
    <w:name w:val="Erős kiemelés33"/>
    <w:basedOn w:val="Norml"/>
    <w:uiPriority w:val="5"/>
    <w:qFormat/>
    <w:rsid w:val="00EE3EFD"/>
    <w:rPr>
      <w:b/>
      <w:i/>
    </w:rPr>
  </w:style>
  <w:style w:type="paragraph" w:customStyle="1" w:styleId="Erskiemels34">
    <w:name w:val="Erős kiemelés34"/>
    <w:basedOn w:val="Norml"/>
    <w:uiPriority w:val="5"/>
    <w:qFormat/>
    <w:rsid w:val="003D1F79"/>
    <w:rPr>
      <w:b/>
      <w:i/>
    </w:rPr>
  </w:style>
  <w:style w:type="paragraph" w:customStyle="1" w:styleId="Erskiemels35">
    <w:name w:val="Erős kiemelés35"/>
    <w:basedOn w:val="Norml"/>
    <w:uiPriority w:val="5"/>
    <w:qFormat/>
    <w:rsid w:val="00E606D0"/>
    <w:rPr>
      <w:b/>
      <w:i/>
    </w:rPr>
  </w:style>
  <w:style w:type="paragraph" w:customStyle="1" w:styleId="Erskiemels36">
    <w:name w:val="Erős kiemelés36"/>
    <w:basedOn w:val="Norml"/>
    <w:uiPriority w:val="5"/>
    <w:qFormat/>
    <w:rsid w:val="00371217"/>
    <w:rPr>
      <w:b/>
      <w:i/>
    </w:rPr>
  </w:style>
  <w:style w:type="paragraph" w:customStyle="1" w:styleId="Erskiemels37">
    <w:name w:val="Erős kiemelés37"/>
    <w:basedOn w:val="Norml"/>
    <w:uiPriority w:val="5"/>
    <w:qFormat/>
    <w:rsid w:val="00FA0F51"/>
    <w:rPr>
      <w:b/>
      <w:i/>
    </w:rPr>
  </w:style>
  <w:style w:type="paragraph" w:customStyle="1" w:styleId="Erskiemels38">
    <w:name w:val="Erős kiemelés38"/>
    <w:basedOn w:val="Norml"/>
    <w:uiPriority w:val="5"/>
    <w:qFormat/>
    <w:rsid w:val="00591626"/>
    <w:rPr>
      <w:b/>
      <w:i/>
    </w:rPr>
  </w:style>
  <w:style w:type="paragraph" w:customStyle="1" w:styleId="Erskiemels39">
    <w:name w:val="Erős kiemelés39"/>
    <w:basedOn w:val="Norml"/>
    <w:uiPriority w:val="5"/>
    <w:qFormat/>
    <w:rsid w:val="00275315"/>
    <w:rPr>
      <w:b/>
      <w:i/>
    </w:rPr>
  </w:style>
  <w:style w:type="paragraph" w:customStyle="1" w:styleId="Erskiemels40">
    <w:name w:val="Erős kiemelés40"/>
    <w:basedOn w:val="Norml"/>
    <w:uiPriority w:val="5"/>
    <w:qFormat/>
    <w:rsid w:val="003205E8"/>
    <w:rPr>
      <w:b/>
      <w:i/>
    </w:rPr>
  </w:style>
  <w:style w:type="paragraph" w:customStyle="1" w:styleId="Erskiemels400">
    <w:name w:val="Erős kiemelés40"/>
    <w:basedOn w:val="Norml"/>
    <w:uiPriority w:val="5"/>
    <w:qFormat/>
    <w:rsid w:val="00524ADC"/>
    <w:rPr>
      <w:b/>
      <w:i/>
    </w:rPr>
  </w:style>
  <w:style w:type="paragraph" w:customStyle="1" w:styleId="Erskiemels41">
    <w:name w:val="Erős kiemelés41"/>
    <w:basedOn w:val="Norml"/>
    <w:uiPriority w:val="5"/>
    <w:qFormat/>
    <w:rsid w:val="00AD642C"/>
    <w:rPr>
      <w:b/>
      <w:i/>
    </w:rPr>
  </w:style>
  <w:style w:type="paragraph" w:customStyle="1" w:styleId="Erskiemels42">
    <w:name w:val="Erős kiemelés42"/>
    <w:basedOn w:val="Norml"/>
    <w:uiPriority w:val="5"/>
    <w:qFormat/>
    <w:rsid w:val="007C5682"/>
    <w:rPr>
      <w:b/>
      <w:i/>
    </w:rPr>
  </w:style>
  <w:style w:type="paragraph" w:styleId="NormlWeb">
    <w:name w:val="Normal (Web)"/>
    <w:basedOn w:val="Norml"/>
    <w:uiPriority w:val="99"/>
    <w:rsid w:val="00AC1BAE"/>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43">
    <w:name w:val="Erős kiemelés43"/>
    <w:basedOn w:val="Norml"/>
    <w:uiPriority w:val="5"/>
    <w:qFormat/>
    <w:rsid w:val="00CE7251"/>
    <w:rPr>
      <w:b/>
      <w:i/>
    </w:rPr>
  </w:style>
  <w:style w:type="paragraph" w:customStyle="1" w:styleId="Erskiemels44">
    <w:name w:val="Erős kiemelés44"/>
    <w:basedOn w:val="Norml"/>
    <w:uiPriority w:val="5"/>
    <w:qFormat/>
    <w:rsid w:val="002B5EC4"/>
    <w:rPr>
      <w:b/>
      <w:i/>
    </w:rPr>
  </w:style>
  <w:style w:type="paragraph" w:customStyle="1" w:styleId="Erskiemels45">
    <w:name w:val="Erős kiemelés45"/>
    <w:basedOn w:val="Norml"/>
    <w:uiPriority w:val="5"/>
    <w:qFormat/>
    <w:rsid w:val="00B543DB"/>
    <w:rPr>
      <w:b/>
      <w:i/>
    </w:rPr>
  </w:style>
  <w:style w:type="paragraph" w:styleId="TJ4">
    <w:name w:val="toc 4"/>
    <w:basedOn w:val="Norml"/>
    <w:next w:val="Norml"/>
    <w:autoRedefine/>
    <w:uiPriority w:val="39"/>
    <w:unhideWhenUsed/>
    <w:locked/>
    <w:rsid w:val="007E2955"/>
    <w:pPr>
      <w:tabs>
        <w:tab w:val="right" w:leader="dot" w:pos="9514"/>
      </w:tabs>
      <w:spacing w:after="100"/>
      <w:ind w:left="600"/>
    </w:pPr>
  </w:style>
  <w:style w:type="paragraph" w:customStyle="1" w:styleId="pf0">
    <w:name w:val="pf0"/>
    <w:basedOn w:val="Norml"/>
    <w:rsid w:val="0047638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Bekezdsalapbettpusa"/>
    <w:rsid w:val="0047638A"/>
    <w:rPr>
      <w:rFonts w:ascii="Segoe UI" w:hAnsi="Segoe UI" w:cs="Segoe UI" w:hint="default"/>
      <w:sz w:val="18"/>
      <w:szCs w:val="18"/>
    </w:rPr>
  </w:style>
  <w:style w:type="paragraph" w:customStyle="1" w:styleId="Erskiemels46">
    <w:name w:val="Erős kiemelés46"/>
    <w:basedOn w:val="Norml"/>
    <w:uiPriority w:val="5"/>
    <w:qFormat/>
    <w:rsid w:val="00BC7DD1"/>
    <w:rPr>
      <w:b/>
      <w:i/>
    </w:rPr>
  </w:style>
  <w:style w:type="paragraph" w:customStyle="1" w:styleId="Erskiemels47">
    <w:name w:val="Erős kiemelés47"/>
    <w:basedOn w:val="Norml"/>
    <w:uiPriority w:val="5"/>
    <w:qFormat/>
    <w:rsid w:val="0051710E"/>
    <w:rPr>
      <w:b/>
      <w:i/>
    </w:rPr>
  </w:style>
  <w:style w:type="paragraph" w:customStyle="1" w:styleId="Erskiemels48">
    <w:name w:val="Erős kiemelés48"/>
    <w:basedOn w:val="Norml"/>
    <w:uiPriority w:val="5"/>
    <w:qFormat/>
    <w:rsid w:val="00E05290"/>
    <w:rPr>
      <w:b/>
      <w:i/>
    </w:rPr>
  </w:style>
  <w:style w:type="paragraph" w:customStyle="1" w:styleId="Erskiemels49">
    <w:name w:val="Erős kiemelés49"/>
    <w:basedOn w:val="Norml"/>
    <w:uiPriority w:val="5"/>
    <w:qFormat/>
    <w:rsid w:val="00505731"/>
    <w:rPr>
      <w:b/>
      <w:i/>
    </w:rPr>
  </w:style>
  <w:style w:type="paragraph" w:customStyle="1" w:styleId="Erskiemels50">
    <w:name w:val="Erős kiemelés50"/>
    <w:basedOn w:val="Norml"/>
    <w:uiPriority w:val="5"/>
    <w:qFormat/>
    <w:rsid w:val="00B02C33"/>
    <w:rPr>
      <w:b/>
      <w:i/>
    </w:rPr>
  </w:style>
  <w:style w:type="paragraph" w:customStyle="1" w:styleId="Erskiemels500">
    <w:name w:val="Erős kiemelés50"/>
    <w:basedOn w:val="Norml"/>
    <w:uiPriority w:val="5"/>
    <w:qFormat/>
    <w:rsid w:val="005D00CB"/>
    <w:rPr>
      <w:b/>
      <w:i/>
    </w:rPr>
  </w:style>
  <w:style w:type="paragraph" w:customStyle="1" w:styleId="Erskiemels51">
    <w:name w:val="Erős kiemelés51"/>
    <w:basedOn w:val="Norml"/>
    <w:uiPriority w:val="5"/>
    <w:qFormat/>
    <w:rsid w:val="00183BEB"/>
    <w:rPr>
      <w:b/>
      <w:i/>
    </w:rPr>
  </w:style>
  <w:style w:type="paragraph" w:customStyle="1" w:styleId="Erskiemels52">
    <w:name w:val="Erős kiemelés52"/>
    <w:basedOn w:val="Norml"/>
    <w:uiPriority w:val="5"/>
    <w:qFormat/>
    <w:rsid w:val="00831D76"/>
    <w:rPr>
      <w:b/>
      <w:i/>
    </w:rPr>
  </w:style>
  <w:style w:type="paragraph" w:customStyle="1" w:styleId="Erskiemels53">
    <w:name w:val="Erős kiemelés53"/>
    <w:basedOn w:val="Norml"/>
    <w:uiPriority w:val="5"/>
    <w:qFormat/>
    <w:rsid w:val="007709FC"/>
    <w:rPr>
      <w:b/>
      <w:i/>
    </w:rPr>
  </w:style>
  <w:style w:type="paragraph" w:customStyle="1" w:styleId="Erskiemels54">
    <w:name w:val="Erős kiemelés54"/>
    <w:basedOn w:val="Norml"/>
    <w:uiPriority w:val="5"/>
    <w:qFormat/>
    <w:rsid w:val="0041755C"/>
    <w:rPr>
      <w:b/>
      <w:i/>
    </w:rPr>
  </w:style>
  <w:style w:type="paragraph" w:customStyle="1" w:styleId="Erskiemels55">
    <w:name w:val="Erős kiemelés55"/>
    <w:basedOn w:val="Norml"/>
    <w:uiPriority w:val="5"/>
    <w:qFormat/>
    <w:rsid w:val="004D1E7E"/>
    <w:rPr>
      <w:b/>
      <w:i/>
    </w:rPr>
  </w:style>
  <w:style w:type="paragraph" w:customStyle="1" w:styleId="Erskiemels56">
    <w:name w:val="Erős kiemelés56"/>
    <w:basedOn w:val="Norml"/>
    <w:uiPriority w:val="5"/>
    <w:qFormat/>
    <w:rsid w:val="00740BF7"/>
    <w:rPr>
      <w:b/>
      <w:i/>
    </w:rPr>
  </w:style>
  <w:style w:type="paragraph" w:customStyle="1" w:styleId="Erskiemels57">
    <w:name w:val="Erős kiemelés57"/>
    <w:basedOn w:val="Norml"/>
    <w:uiPriority w:val="5"/>
    <w:qFormat/>
    <w:rsid w:val="008E6C1E"/>
    <w:rPr>
      <w:b/>
      <w:i/>
    </w:rPr>
  </w:style>
  <w:style w:type="paragraph" w:customStyle="1" w:styleId="Erskiemels58">
    <w:name w:val="Erős kiemelés58"/>
    <w:basedOn w:val="Norml"/>
    <w:uiPriority w:val="5"/>
    <w:qFormat/>
    <w:rsid w:val="000445A5"/>
    <w:rPr>
      <w:b/>
      <w:i/>
    </w:rPr>
  </w:style>
  <w:style w:type="paragraph" w:customStyle="1" w:styleId="Erskiemels59">
    <w:name w:val="Erős kiemelés59"/>
    <w:basedOn w:val="Norml"/>
    <w:uiPriority w:val="5"/>
    <w:qFormat/>
    <w:rsid w:val="008A74CB"/>
    <w:rPr>
      <w:b/>
      <w:i/>
    </w:rPr>
  </w:style>
  <w:style w:type="table" w:styleId="Tblzatrcsosvilgos">
    <w:name w:val="Grid Table Light"/>
    <w:basedOn w:val="Normltblzat"/>
    <w:uiPriority w:val="40"/>
    <w:rsid w:val="008D00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rskiemels60">
    <w:name w:val="Erős kiemelés60"/>
    <w:basedOn w:val="Norml"/>
    <w:uiPriority w:val="5"/>
    <w:qFormat/>
    <w:rsid w:val="00686676"/>
    <w:rPr>
      <w:b/>
      <w:i/>
    </w:rPr>
  </w:style>
  <w:style w:type="paragraph" w:customStyle="1" w:styleId="Erskiemels61">
    <w:name w:val="Erős kiemelés61"/>
    <w:basedOn w:val="Norml"/>
    <w:uiPriority w:val="5"/>
    <w:qFormat/>
    <w:rsid w:val="000C6F33"/>
    <w:rPr>
      <w:b/>
      <w:i/>
    </w:rPr>
  </w:style>
  <w:style w:type="paragraph" w:customStyle="1" w:styleId="Erskiemels62">
    <w:name w:val="Erős kiemelés62"/>
    <w:basedOn w:val="Norml"/>
    <w:uiPriority w:val="5"/>
    <w:qFormat/>
    <w:rsid w:val="007D241F"/>
    <w:rPr>
      <w:b/>
      <w:i/>
    </w:rPr>
  </w:style>
  <w:style w:type="paragraph" w:customStyle="1" w:styleId="Erskiemels620">
    <w:name w:val="Erős kiemelés62"/>
    <w:basedOn w:val="Norml"/>
    <w:uiPriority w:val="5"/>
    <w:qFormat/>
    <w:rsid w:val="00DB2631"/>
    <w:rPr>
      <w:b/>
      <w:i/>
    </w:rPr>
  </w:style>
  <w:style w:type="paragraph" w:customStyle="1" w:styleId="Erskiemels63">
    <w:name w:val="Erős kiemelés63"/>
    <w:basedOn w:val="Norml"/>
    <w:uiPriority w:val="5"/>
    <w:qFormat/>
    <w:rsid w:val="00AB3A34"/>
    <w:rPr>
      <w:b/>
      <w:i/>
    </w:rPr>
  </w:style>
  <w:style w:type="paragraph" w:customStyle="1" w:styleId="Erskiemels64">
    <w:name w:val="Erős kiemelés64"/>
    <w:basedOn w:val="Norml"/>
    <w:uiPriority w:val="5"/>
    <w:qFormat/>
    <w:rsid w:val="00D6646F"/>
    <w:rPr>
      <w:b/>
      <w:i/>
    </w:rPr>
  </w:style>
  <w:style w:type="paragraph" w:customStyle="1" w:styleId="Erskiemels65">
    <w:name w:val="Erős kiemelés65"/>
    <w:basedOn w:val="Norml"/>
    <w:uiPriority w:val="5"/>
    <w:qFormat/>
    <w:rsid w:val="002B4470"/>
    <w:rPr>
      <w:b/>
      <w:i/>
    </w:rPr>
  </w:style>
  <w:style w:type="paragraph" w:customStyle="1" w:styleId="Erskiemels66">
    <w:name w:val="Erős kiemelés66"/>
    <w:basedOn w:val="Norml"/>
    <w:uiPriority w:val="5"/>
    <w:qFormat/>
    <w:rsid w:val="004F4D3D"/>
    <w:rPr>
      <w:b/>
      <w:i/>
    </w:rPr>
  </w:style>
  <w:style w:type="paragraph" w:customStyle="1" w:styleId="Erskiemels67">
    <w:name w:val="Erős kiemelés67"/>
    <w:basedOn w:val="Norml"/>
    <w:uiPriority w:val="5"/>
    <w:qFormat/>
    <w:rsid w:val="009B06A0"/>
    <w:rPr>
      <w:b/>
      <w:i/>
    </w:rPr>
  </w:style>
  <w:style w:type="paragraph" w:customStyle="1" w:styleId="Erskiemels68">
    <w:name w:val="Erős kiemelés68"/>
    <w:basedOn w:val="Norml"/>
    <w:uiPriority w:val="5"/>
    <w:qFormat/>
    <w:rsid w:val="00D07144"/>
    <w:rPr>
      <w:b/>
      <w:i/>
    </w:rPr>
  </w:style>
  <w:style w:type="paragraph" w:customStyle="1" w:styleId="Erskiemels69">
    <w:name w:val="Erős kiemelés69"/>
    <w:basedOn w:val="Norml"/>
    <w:uiPriority w:val="5"/>
    <w:qFormat/>
    <w:rsid w:val="004F22D6"/>
    <w:rPr>
      <w:b/>
      <w:i/>
    </w:rPr>
  </w:style>
  <w:style w:type="paragraph" w:customStyle="1" w:styleId="Erskiemels70">
    <w:name w:val="Erős kiemelés70"/>
    <w:basedOn w:val="Norml"/>
    <w:uiPriority w:val="5"/>
    <w:qFormat/>
    <w:rsid w:val="00DB0071"/>
    <w:rPr>
      <w:b/>
      <w:i/>
    </w:rPr>
  </w:style>
  <w:style w:type="paragraph" w:customStyle="1" w:styleId="Erskiemels71">
    <w:name w:val="Erős kiemelés71"/>
    <w:basedOn w:val="Norml"/>
    <w:uiPriority w:val="5"/>
    <w:qFormat/>
    <w:rsid w:val="0056101A"/>
    <w:rPr>
      <w:b/>
      <w:i/>
    </w:rPr>
  </w:style>
  <w:style w:type="paragraph" w:customStyle="1" w:styleId="Erskiemels72">
    <w:name w:val="Erős kiemelés72"/>
    <w:basedOn w:val="Norml"/>
    <w:uiPriority w:val="5"/>
    <w:qFormat/>
    <w:rsid w:val="00C82029"/>
    <w:rPr>
      <w:b/>
      <w:i/>
    </w:rPr>
  </w:style>
  <w:style w:type="paragraph" w:customStyle="1" w:styleId="Erskiemels73">
    <w:name w:val="Erős kiemelés73"/>
    <w:basedOn w:val="Norml"/>
    <w:uiPriority w:val="5"/>
    <w:qFormat/>
    <w:rsid w:val="008D2D36"/>
    <w:rPr>
      <w:b/>
      <w:i/>
    </w:rPr>
  </w:style>
  <w:style w:type="paragraph" w:customStyle="1" w:styleId="Erskiemels74">
    <w:name w:val="Erős kiemelés74"/>
    <w:basedOn w:val="Norml"/>
    <w:uiPriority w:val="5"/>
    <w:qFormat/>
    <w:rsid w:val="00577986"/>
    <w:rPr>
      <w:b/>
      <w:i/>
    </w:rPr>
  </w:style>
  <w:style w:type="paragraph" w:customStyle="1" w:styleId="Bekezds">
    <w:name w:val="Bekezdés"/>
    <w:uiPriority w:val="99"/>
    <w:rsid w:val="002F1440"/>
    <w:pPr>
      <w:widowControl w:val="0"/>
      <w:autoSpaceDE w:val="0"/>
      <w:autoSpaceDN w:val="0"/>
      <w:adjustRightInd w:val="0"/>
      <w:ind w:firstLine="202"/>
    </w:pPr>
    <w:rPr>
      <w:rFonts w:ascii="Times New Roman" w:eastAsiaTheme="minorEastAsia" w:hAnsi="Times New Roman" w:cs="Times New Roman"/>
      <w:sz w:val="24"/>
      <w:szCs w:val="24"/>
    </w:rPr>
  </w:style>
  <w:style w:type="paragraph" w:customStyle="1" w:styleId="Erskiemels75">
    <w:name w:val="Erős kiemelés75"/>
    <w:basedOn w:val="Norml"/>
    <w:uiPriority w:val="5"/>
    <w:qFormat/>
    <w:rsid w:val="00A846E4"/>
    <w:rPr>
      <w:b/>
      <w:i/>
    </w:rPr>
  </w:style>
  <w:style w:type="paragraph" w:customStyle="1" w:styleId="Erskiemels76">
    <w:name w:val="Erős kiemelés76"/>
    <w:basedOn w:val="Norml"/>
    <w:uiPriority w:val="5"/>
    <w:qFormat/>
    <w:rsid w:val="00641BC6"/>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45051728">
      <w:bodyDiv w:val="1"/>
      <w:marLeft w:val="0"/>
      <w:marRight w:val="0"/>
      <w:marTop w:val="0"/>
      <w:marBottom w:val="0"/>
      <w:divBdr>
        <w:top w:val="none" w:sz="0" w:space="0" w:color="auto"/>
        <w:left w:val="none" w:sz="0" w:space="0" w:color="auto"/>
        <w:bottom w:val="none" w:sz="0" w:space="0" w:color="auto"/>
        <w:right w:val="none" w:sz="0" w:space="0" w:color="auto"/>
      </w:divBdr>
    </w:div>
    <w:div w:id="166943909">
      <w:bodyDiv w:val="1"/>
      <w:marLeft w:val="0"/>
      <w:marRight w:val="0"/>
      <w:marTop w:val="0"/>
      <w:marBottom w:val="0"/>
      <w:divBdr>
        <w:top w:val="none" w:sz="0" w:space="0" w:color="auto"/>
        <w:left w:val="none" w:sz="0" w:space="0" w:color="auto"/>
        <w:bottom w:val="none" w:sz="0" w:space="0" w:color="auto"/>
        <w:right w:val="none" w:sz="0" w:space="0" w:color="auto"/>
      </w:divBdr>
    </w:div>
    <w:div w:id="189344971">
      <w:bodyDiv w:val="1"/>
      <w:marLeft w:val="0"/>
      <w:marRight w:val="0"/>
      <w:marTop w:val="0"/>
      <w:marBottom w:val="0"/>
      <w:divBdr>
        <w:top w:val="none" w:sz="0" w:space="0" w:color="auto"/>
        <w:left w:val="none" w:sz="0" w:space="0" w:color="auto"/>
        <w:bottom w:val="none" w:sz="0" w:space="0" w:color="auto"/>
        <w:right w:val="none" w:sz="0" w:space="0" w:color="auto"/>
      </w:divBdr>
    </w:div>
    <w:div w:id="206575745">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48658696">
      <w:bodyDiv w:val="1"/>
      <w:marLeft w:val="0"/>
      <w:marRight w:val="0"/>
      <w:marTop w:val="0"/>
      <w:marBottom w:val="0"/>
      <w:divBdr>
        <w:top w:val="none" w:sz="0" w:space="0" w:color="auto"/>
        <w:left w:val="none" w:sz="0" w:space="0" w:color="auto"/>
        <w:bottom w:val="none" w:sz="0" w:space="0" w:color="auto"/>
        <w:right w:val="none" w:sz="0" w:space="0" w:color="auto"/>
      </w:divBdr>
    </w:div>
    <w:div w:id="255483053">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323321564">
      <w:bodyDiv w:val="1"/>
      <w:marLeft w:val="0"/>
      <w:marRight w:val="0"/>
      <w:marTop w:val="0"/>
      <w:marBottom w:val="0"/>
      <w:divBdr>
        <w:top w:val="none" w:sz="0" w:space="0" w:color="auto"/>
        <w:left w:val="none" w:sz="0" w:space="0" w:color="auto"/>
        <w:bottom w:val="none" w:sz="0" w:space="0" w:color="auto"/>
        <w:right w:val="none" w:sz="0" w:space="0" w:color="auto"/>
      </w:divBdr>
    </w:div>
    <w:div w:id="325279825">
      <w:bodyDiv w:val="1"/>
      <w:marLeft w:val="0"/>
      <w:marRight w:val="0"/>
      <w:marTop w:val="0"/>
      <w:marBottom w:val="0"/>
      <w:divBdr>
        <w:top w:val="none" w:sz="0" w:space="0" w:color="auto"/>
        <w:left w:val="none" w:sz="0" w:space="0" w:color="auto"/>
        <w:bottom w:val="none" w:sz="0" w:space="0" w:color="auto"/>
        <w:right w:val="none" w:sz="0" w:space="0" w:color="auto"/>
      </w:divBdr>
    </w:div>
    <w:div w:id="339237759">
      <w:bodyDiv w:val="1"/>
      <w:marLeft w:val="0"/>
      <w:marRight w:val="0"/>
      <w:marTop w:val="0"/>
      <w:marBottom w:val="0"/>
      <w:divBdr>
        <w:top w:val="none" w:sz="0" w:space="0" w:color="auto"/>
        <w:left w:val="none" w:sz="0" w:space="0" w:color="auto"/>
        <w:bottom w:val="none" w:sz="0" w:space="0" w:color="auto"/>
        <w:right w:val="none" w:sz="0" w:space="0" w:color="auto"/>
      </w:divBdr>
    </w:div>
    <w:div w:id="351686015">
      <w:bodyDiv w:val="1"/>
      <w:marLeft w:val="0"/>
      <w:marRight w:val="0"/>
      <w:marTop w:val="0"/>
      <w:marBottom w:val="0"/>
      <w:divBdr>
        <w:top w:val="none" w:sz="0" w:space="0" w:color="auto"/>
        <w:left w:val="none" w:sz="0" w:space="0" w:color="auto"/>
        <w:bottom w:val="none" w:sz="0" w:space="0" w:color="auto"/>
        <w:right w:val="none" w:sz="0" w:space="0" w:color="auto"/>
      </w:divBdr>
    </w:div>
    <w:div w:id="352846756">
      <w:bodyDiv w:val="1"/>
      <w:marLeft w:val="0"/>
      <w:marRight w:val="0"/>
      <w:marTop w:val="0"/>
      <w:marBottom w:val="0"/>
      <w:divBdr>
        <w:top w:val="none" w:sz="0" w:space="0" w:color="auto"/>
        <w:left w:val="none" w:sz="0" w:space="0" w:color="auto"/>
        <w:bottom w:val="none" w:sz="0" w:space="0" w:color="auto"/>
        <w:right w:val="none" w:sz="0" w:space="0" w:color="auto"/>
      </w:divBdr>
    </w:div>
    <w:div w:id="364984441">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391120389">
      <w:bodyDiv w:val="1"/>
      <w:marLeft w:val="0"/>
      <w:marRight w:val="0"/>
      <w:marTop w:val="0"/>
      <w:marBottom w:val="0"/>
      <w:divBdr>
        <w:top w:val="none" w:sz="0" w:space="0" w:color="auto"/>
        <w:left w:val="none" w:sz="0" w:space="0" w:color="auto"/>
        <w:bottom w:val="none" w:sz="0" w:space="0" w:color="auto"/>
        <w:right w:val="none" w:sz="0" w:space="0" w:color="auto"/>
      </w:divBdr>
    </w:div>
    <w:div w:id="395058703">
      <w:bodyDiv w:val="1"/>
      <w:marLeft w:val="0"/>
      <w:marRight w:val="0"/>
      <w:marTop w:val="0"/>
      <w:marBottom w:val="0"/>
      <w:divBdr>
        <w:top w:val="none" w:sz="0" w:space="0" w:color="auto"/>
        <w:left w:val="none" w:sz="0" w:space="0" w:color="auto"/>
        <w:bottom w:val="none" w:sz="0" w:space="0" w:color="auto"/>
        <w:right w:val="none" w:sz="0" w:space="0" w:color="auto"/>
      </w:divBdr>
    </w:div>
    <w:div w:id="420375251">
      <w:bodyDiv w:val="1"/>
      <w:marLeft w:val="0"/>
      <w:marRight w:val="0"/>
      <w:marTop w:val="0"/>
      <w:marBottom w:val="0"/>
      <w:divBdr>
        <w:top w:val="none" w:sz="0" w:space="0" w:color="auto"/>
        <w:left w:val="none" w:sz="0" w:space="0" w:color="auto"/>
        <w:bottom w:val="none" w:sz="0" w:space="0" w:color="auto"/>
        <w:right w:val="none" w:sz="0" w:space="0" w:color="auto"/>
      </w:divBdr>
    </w:div>
    <w:div w:id="456724440">
      <w:bodyDiv w:val="1"/>
      <w:marLeft w:val="0"/>
      <w:marRight w:val="0"/>
      <w:marTop w:val="0"/>
      <w:marBottom w:val="0"/>
      <w:divBdr>
        <w:top w:val="none" w:sz="0" w:space="0" w:color="auto"/>
        <w:left w:val="none" w:sz="0" w:space="0" w:color="auto"/>
        <w:bottom w:val="none" w:sz="0" w:space="0" w:color="auto"/>
        <w:right w:val="none" w:sz="0" w:space="0" w:color="auto"/>
      </w:divBdr>
    </w:div>
    <w:div w:id="489905901">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496770817">
      <w:bodyDiv w:val="1"/>
      <w:marLeft w:val="0"/>
      <w:marRight w:val="0"/>
      <w:marTop w:val="0"/>
      <w:marBottom w:val="0"/>
      <w:divBdr>
        <w:top w:val="none" w:sz="0" w:space="0" w:color="auto"/>
        <w:left w:val="none" w:sz="0" w:space="0" w:color="auto"/>
        <w:bottom w:val="none" w:sz="0" w:space="0" w:color="auto"/>
        <w:right w:val="none" w:sz="0" w:space="0" w:color="auto"/>
      </w:divBdr>
    </w:div>
    <w:div w:id="528374605">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0117029">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79632358">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16183624">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4231334">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836348">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60491070">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78914511">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5586375">
      <w:bodyDiv w:val="1"/>
      <w:marLeft w:val="0"/>
      <w:marRight w:val="0"/>
      <w:marTop w:val="0"/>
      <w:marBottom w:val="0"/>
      <w:divBdr>
        <w:top w:val="none" w:sz="0" w:space="0" w:color="auto"/>
        <w:left w:val="none" w:sz="0" w:space="0" w:color="auto"/>
        <w:bottom w:val="none" w:sz="0" w:space="0" w:color="auto"/>
        <w:right w:val="none" w:sz="0" w:space="0" w:color="auto"/>
      </w:divBdr>
    </w:div>
    <w:div w:id="848180311">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74586384">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6791408">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41842133">
      <w:bodyDiv w:val="1"/>
      <w:marLeft w:val="0"/>
      <w:marRight w:val="0"/>
      <w:marTop w:val="0"/>
      <w:marBottom w:val="0"/>
      <w:divBdr>
        <w:top w:val="none" w:sz="0" w:space="0" w:color="auto"/>
        <w:left w:val="none" w:sz="0" w:space="0" w:color="auto"/>
        <w:bottom w:val="none" w:sz="0" w:space="0" w:color="auto"/>
        <w:right w:val="none" w:sz="0" w:space="0" w:color="auto"/>
      </w:divBdr>
    </w:div>
    <w:div w:id="985741794">
      <w:bodyDiv w:val="1"/>
      <w:marLeft w:val="0"/>
      <w:marRight w:val="0"/>
      <w:marTop w:val="0"/>
      <w:marBottom w:val="0"/>
      <w:divBdr>
        <w:top w:val="none" w:sz="0" w:space="0" w:color="auto"/>
        <w:left w:val="none" w:sz="0" w:space="0" w:color="auto"/>
        <w:bottom w:val="none" w:sz="0" w:space="0" w:color="auto"/>
        <w:right w:val="none" w:sz="0" w:space="0" w:color="auto"/>
      </w:divBdr>
      <w:divsChild>
        <w:div w:id="1905066085">
          <w:marLeft w:val="547"/>
          <w:marRight w:val="0"/>
          <w:marTop w:val="120"/>
          <w:marBottom w:val="0"/>
          <w:divBdr>
            <w:top w:val="none" w:sz="0" w:space="0" w:color="auto"/>
            <w:left w:val="none" w:sz="0" w:space="0" w:color="auto"/>
            <w:bottom w:val="none" w:sz="0" w:space="0" w:color="auto"/>
            <w:right w:val="none" w:sz="0" w:space="0" w:color="auto"/>
          </w:divBdr>
        </w:div>
      </w:divsChild>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082600348">
      <w:bodyDiv w:val="1"/>
      <w:marLeft w:val="0"/>
      <w:marRight w:val="0"/>
      <w:marTop w:val="0"/>
      <w:marBottom w:val="0"/>
      <w:divBdr>
        <w:top w:val="none" w:sz="0" w:space="0" w:color="auto"/>
        <w:left w:val="none" w:sz="0" w:space="0" w:color="auto"/>
        <w:bottom w:val="none" w:sz="0" w:space="0" w:color="auto"/>
        <w:right w:val="none" w:sz="0" w:space="0" w:color="auto"/>
      </w:divBdr>
    </w:div>
    <w:div w:id="1087387629">
      <w:bodyDiv w:val="1"/>
      <w:marLeft w:val="0"/>
      <w:marRight w:val="0"/>
      <w:marTop w:val="0"/>
      <w:marBottom w:val="0"/>
      <w:divBdr>
        <w:top w:val="none" w:sz="0" w:space="0" w:color="auto"/>
        <w:left w:val="none" w:sz="0" w:space="0" w:color="auto"/>
        <w:bottom w:val="none" w:sz="0" w:space="0" w:color="auto"/>
        <w:right w:val="none" w:sz="0" w:space="0" w:color="auto"/>
      </w:divBdr>
    </w:div>
    <w:div w:id="1105153722">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15171327">
      <w:bodyDiv w:val="1"/>
      <w:marLeft w:val="0"/>
      <w:marRight w:val="0"/>
      <w:marTop w:val="0"/>
      <w:marBottom w:val="0"/>
      <w:divBdr>
        <w:top w:val="none" w:sz="0" w:space="0" w:color="auto"/>
        <w:left w:val="none" w:sz="0" w:space="0" w:color="auto"/>
        <w:bottom w:val="none" w:sz="0" w:space="0" w:color="auto"/>
        <w:right w:val="none" w:sz="0" w:space="0" w:color="auto"/>
      </w:divBdr>
    </w:div>
    <w:div w:id="1118717519">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76072777">
      <w:bodyDiv w:val="1"/>
      <w:marLeft w:val="0"/>
      <w:marRight w:val="0"/>
      <w:marTop w:val="0"/>
      <w:marBottom w:val="0"/>
      <w:divBdr>
        <w:top w:val="none" w:sz="0" w:space="0" w:color="auto"/>
        <w:left w:val="none" w:sz="0" w:space="0" w:color="auto"/>
        <w:bottom w:val="none" w:sz="0" w:space="0" w:color="auto"/>
        <w:right w:val="none" w:sz="0" w:space="0" w:color="auto"/>
      </w:divBdr>
    </w:div>
    <w:div w:id="1183128489">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88719346">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06215335">
      <w:bodyDiv w:val="1"/>
      <w:marLeft w:val="0"/>
      <w:marRight w:val="0"/>
      <w:marTop w:val="0"/>
      <w:marBottom w:val="0"/>
      <w:divBdr>
        <w:top w:val="none" w:sz="0" w:space="0" w:color="auto"/>
        <w:left w:val="none" w:sz="0" w:space="0" w:color="auto"/>
        <w:bottom w:val="none" w:sz="0" w:space="0" w:color="auto"/>
        <w:right w:val="none" w:sz="0" w:space="0" w:color="auto"/>
      </w:divBdr>
    </w:div>
    <w:div w:id="1214463863">
      <w:bodyDiv w:val="1"/>
      <w:marLeft w:val="0"/>
      <w:marRight w:val="0"/>
      <w:marTop w:val="0"/>
      <w:marBottom w:val="0"/>
      <w:divBdr>
        <w:top w:val="none" w:sz="0" w:space="0" w:color="auto"/>
        <w:left w:val="none" w:sz="0" w:space="0" w:color="auto"/>
        <w:bottom w:val="none" w:sz="0" w:space="0" w:color="auto"/>
        <w:right w:val="none" w:sz="0" w:space="0" w:color="auto"/>
      </w:divBdr>
    </w:div>
    <w:div w:id="1228804096">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296064254">
      <w:bodyDiv w:val="1"/>
      <w:marLeft w:val="0"/>
      <w:marRight w:val="0"/>
      <w:marTop w:val="0"/>
      <w:marBottom w:val="0"/>
      <w:divBdr>
        <w:top w:val="none" w:sz="0" w:space="0" w:color="auto"/>
        <w:left w:val="none" w:sz="0" w:space="0" w:color="auto"/>
        <w:bottom w:val="none" w:sz="0" w:space="0" w:color="auto"/>
        <w:right w:val="none" w:sz="0" w:space="0" w:color="auto"/>
      </w:divBdr>
    </w:div>
    <w:div w:id="1338459244">
      <w:bodyDiv w:val="1"/>
      <w:marLeft w:val="0"/>
      <w:marRight w:val="0"/>
      <w:marTop w:val="0"/>
      <w:marBottom w:val="0"/>
      <w:divBdr>
        <w:top w:val="none" w:sz="0" w:space="0" w:color="auto"/>
        <w:left w:val="none" w:sz="0" w:space="0" w:color="auto"/>
        <w:bottom w:val="none" w:sz="0" w:space="0" w:color="auto"/>
        <w:right w:val="none" w:sz="0" w:space="0" w:color="auto"/>
      </w:divBdr>
    </w:div>
    <w:div w:id="1429354415">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37745898">
      <w:bodyDiv w:val="1"/>
      <w:marLeft w:val="0"/>
      <w:marRight w:val="0"/>
      <w:marTop w:val="0"/>
      <w:marBottom w:val="0"/>
      <w:divBdr>
        <w:top w:val="none" w:sz="0" w:space="0" w:color="auto"/>
        <w:left w:val="none" w:sz="0" w:space="0" w:color="auto"/>
        <w:bottom w:val="none" w:sz="0" w:space="0" w:color="auto"/>
        <w:right w:val="none" w:sz="0" w:space="0" w:color="auto"/>
      </w:divBdr>
    </w:div>
    <w:div w:id="1442531290">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488938181">
      <w:bodyDiv w:val="1"/>
      <w:marLeft w:val="0"/>
      <w:marRight w:val="0"/>
      <w:marTop w:val="0"/>
      <w:marBottom w:val="0"/>
      <w:divBdr>
        <w:top w:val="none" w:sz="0" w:space="0" w:color="auto"/>
        <w:left w:val="none" w:sz="0" w:space="0" w:color="auto"/>
        <w:bottom w:val="none" w:sz="0" w:space="0" w:color="auto"/>
        <w:right w:val="none" w:sz="0" w:space="0" w:color="auto"/>
      </w:divBdr>
    </w:div>
    <w:div w:id="1504706949">
      <w:bodyDiv w:val="1"/>
      <w:marLeft w:val="0"/>
      <w:marRight w:val="0"/>
      <w:marTop w:val="0"/>
      <w:marBottom w:val="0"/>
      <w:divBdr>
        <w:top w:val="none" w:sz="0" w:space="0" w:color="auto"/>
        <w:left w:val="none" w:sz="0" w:space="0" w:color="auto"/>
        <w:bottom w:val="none" w:sz="0" w:space="0" w:color="auto"/>
        <w:right w:val="none" w:sz="0" w:space="0" w:color="auto"/>
      </w:divBdr>
    </w:div>
    <w:div w:id="1505046267">
      <w:bodyDiv w:val="1"/>
      <w:marLeft w:val="0"/>
      <w:marRight w:val="0"/>
      <w:marTop w:val="0"/>
      <w:marBottom w:val="0"/>
      <w:divBdr>
        <w:top w:val="none" w:sz="0" w:space="0" w:color="auto"/>
        <w:left w:val="none" w:sz="0" w:space="0" w:color="auto"/>
        <w:bottom w:val="none" w:sz="0" w:space="0" w:color="auto"/>
        <w:right w:val="none" w:sz="0" w:space="0" w:color="auto"/>
      </w:divBdr>
    </w:div>
    <w:div w:id="1526675955">
      <w:bodyDiv w:val="1"/>
      <w:marLeft w:val="0"/>
      <w:marRight w:val="0"/>
      <w:marTop w:val="0"/>
      <w:marBottom w:val="0"/>
      <w:divBdr>
        <w:top w:val="none" w:sz="0" w:space="0" w:color="auto"/>
        <w:left w:val="none" w:sz="0" w:space="0" w:color="auto"/>
        <w:bottom w:val="none" w:sz="0" w:space="0" w:color="auto"/>
        <w:right w:val="none" w:sz="0" w:space="0" w:color="auto"/>
      </w:divBdr>
    </w:div>
    <w:div w:id="1529217374">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46987015">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567255330">
      <w:bodyDiv w:val="1"/>
      <w:marLeft w:val="0"/>
      <w:marRight w:val="0"/>
      <w:marTop w:val="0"/>
      <w:marBottom w:val="0"/>
      <w:divBdr>
        <w:top w:val="none" w:sz="0" w:space="0" w:color="auto"/>
        <w:left w:val="none" w:sz="0" w:space="0" w:color="auto"/>
        <w:bottom w:val="none" w:sz="0" w:space="0" w:color="auto"/>
        <w:right w:val="none" w:sz="0" w:space="0" w:color="auto"/>
      </w:divBdr>
    </w:div>
    <w:div w:id="1568177505">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60231014">
      <w:bodyDiv w:val="1"/>
      <w:marLeft w:val="0"/>
      <w:marRight w:val="0"/>
      <w:marTop w:val="0"/>
      <w:marBottom w:val="0"/>
      <w:divBdr>
        <w:top w:val="none" w:sz="0" w:space="0" w:color="auto"/>
        <w:left w:val="none" w:sz="0" w:space="0" w:color="auto"/>
        <w:bottom w:val="none" w:sz="0" w:space="0" w:color="auto"/>
        <w:right w:val="none" w:sz="0" w:space="0" w:color="auto"/>
      </w:divBdr>
    </w:div>
    <w:div w:id="1674213960">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55280699">
      <w:bodyDiv w:val="1"/>
      <w:marLeft w:val="0"/>
      <w:marRight w:val="0"/>
      <w:marTop w:val="0"/>
      <w:marBottom w:val="0"/>
      <w:divBdr>
        <w:top w:val="none" w:sz="0" w:space="0" w:color="auto"/>
        <w:left w:val="none" w:sz="0" w:space="0" w:color="auto"/>
        <w:bottom w:val="none" w:sz="0" w:space="0" w:color="auto"/>
        <w:right w:val="none" w:sz="0" w:space="0" w:color="auto"/>
      </w:divBdr>
    </w:div>
    <w:div w:id="1771579700">
      <w:bodyDiv w:val="1"/>
      <w:marLeft w:val="0"/>
      <w:marRight w:val="0"/>
      <w:marTop w:val="0"/>
      <w:marBottom w:val="0"/>
      <w:divBdr>
        <w:top w:val="none" w:sz="0" w:space="0" w:color="auto"/>
        <w:left w:val="none" w:sz="0" w:space="0" w:color="auto"/>
        <w:bottom w:val="none" w:sz="0" w:space="0" w:color="auto"/>
        <w:right w:val="none" w:sz="0" w:space="0" w:color="auto"/>
      </w:divBdr>
    </w:div>
    <w:div w:id="1775437693">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38307076">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0387531">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895193643">
      <w:bodyDiv w:val="1"/>
      <w:marLeft w:val="0"/>
      <w:marRight w:val="0"/>
      <w:marTop w:val="0"/>
      <w:marBottom w:val="0"/>
      <w:divBdr>
        <w:top w:val="none" w:sz="0" w:space="0" w:color="auto"/>
        <w:left w:val="none" w:sz="0" w:space="0" w:color="auto"/>
        <w:bottom w:val="none" w:sz="0" w:space="0" w:color="auto"/>
        <w:right w:val="none" w:sz="0" w:space="0" w:color="auto"/>
      </w:divBdr>
    </w:div>
    <w:div w:id="1901363012">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56909083">
      <w:bodyDiv w:val="1"/>
      <w:marLeft w:val="0"/>
      <w:marRight w:val="0"/>
      <w:marTop w:val="0"/>
      <w:marBottom w:val="0"/>
      <w:divBdr>
        <w:top w:val="none" w:sz="0" w:space="0" w:color="auto"/>
        <w:left w:val="none" w:sz="0" w:space="0" w:color="auto"/>
        <w:bottom w:val="none" w:sz="0" w:space="0" w:color="auto"/>
        <w:right w:val="none" w:sz="0" w:space="0" w:color="auto"/>
      </w:divBdr>
    </w:div>
    <w:div w:id="1970235220">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1991786275">
      <w:bodyDiv w:val="1"/>
      <w:marLeft w:val="0"/>
      <w:marRight w:val="0"/>
      <w:marTop w:val="0"/>
      <w:marBottom w:val="0"/>
      <w:divBdr>
        <w:top w:val="none" w:sz="0" w:space="0" w:color="auto"/>
        <w:left w:val="none" w:sz="0" w:space="0" w:color="auto"/>
        <w:bottom w:val="none" w:sz="0" w:space="0" w:color="auto"/>
        <w:right w:val="none" w:sz="0" w:space="0" w:color="auto"/>
      </w:divBdr>
    </w:div>
    <w:div w:id="2012022531">
      <w:bodyDiv w:val="1"/>
      <w:marLeft w:val="0"/>
      <w:marRight w:val="0"/>
      <w:marTop w:val="0"/>
      <w:marBottom w:val="0"/>
      <w:divBdr>
        <w:top w:val="none" w:sz="0" w:space="0" w:color="auto"/>
        <w:left w:val="none" w:sz="0" w:space="0" w:color="auto"/>
        <w:bottom w:val="none" w:sz="0" w:space="0" w:color="auto"/>
        <w:right w:val="none" w:sz="0" w:space="0" w:color="auto"/>
      </w:divBdr>
    </w:div>
    <w:div w:id="2022316430">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104494842">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hyperlink" Target="https://eur-lex.europa.eu/legal-content/EN/TXT/?uri=CELEX:32022R1214" TargetMode="External"/><Relationship Id="rId39" Type="http://schemas.openxmlformats.org/officeDocument/2006/relationships/hyperlink" Target="https://www.ecb.europa.eu/stats/money/aggregates/anacredit/shared/pdf/List_of_national_identifiers.xlsx" TargetMode="External"/><Relationship Id="rId21" Type="http://schemas.openxmlformats.org/officeDocument/2006/relationships/image" Target="media/image11.emf"/><Relationship Id="rId34" Type="http://schemas.openxmlformats.org/officeDocument/2006/relationships/image" Target="media/image17.emf"/><Relationship Id="rId42" Type="http://schemas.openxmlformats.org/officeDocument/2006/relationships/image" Target="media/image24.emf"/><Relationship Id="rId47" Type="http://schemas.openxmlformats.org/officeDocument/2006/relationships/image" Target="media/image29.emf"/><Relationship Id="rId50" Type="http://schemas.openxmlformats.org/officeDocument/2006/relationships/footer" Target="footer2.xml"/><Relationship Id="rId55"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hyperlink" Target="https://eur-lex.europa.eu/legal-content/EN/TXT/?uri=CELEX:32021R2139" TargetMode="External"/><Relationship Id="rId33" Type="http://schemas.openxmlformats.org/officeDocument/2006/relationships/image" Target="media/image16.emf"/><Relationship Id="rId38" Type="http://schemas.openxmlformats.org/officeDocument/2006/relationships/image" Target="media/image21.emf"/><Relationship Id="rId46" Type="http://schemas.openxmlformats.org/officeDocument/2006/relationships/image" Target="media/image28.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4.emf"/><Relationship Id="rId41" Type="http://schemas.openxmlformats.org/officeDocument/2006/relationships/image" Target="media/image23.emf"/><Relationship Id="rId54" Type="http://schemas.openxmlformats.org/officeDocument/2006/relationships/image" Target="media/image3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ur-lex.europa.eu/legal-content/EN/TXT/?uri=CELEX:32020R0852" TargetMode="External"/><Relationship Id="rId32" Type="http://schemas.openxmlformats.org/officeDocument/2006/relationships/hyperlink" Target="https://entan.e-epites.hu/?potlap" TargetMode="External"/><Relationship Id="rId37" Type="http://schemas.openxmlformats.org/officeDocument/2006/relationships/image" Target="media/image20.emf"/><Relationship Id="rId40" Type="http://schemas.openxmlformats.org/officeDocument/2006/relationships/image" Target="media/image22.emf"/><Relationship Id="rId45" Type="http://schemas.openxmlformats.org/officeDocument/2006/relationships/image" Target="media/image27.emf"/><Relationship Id="rId53" Type="http://schemas.openxmlformats.org/officeDocument/2006/relationships/footer" Target="footer4.xm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yperlink" Target="https://ec.europa.eu/sustainable-finance-taxonomy/taxonomy-compass" TargetMode="External"/><Relationship Id="rId36" Type="http://schemas.openxmlformats.org/officeDocument/2006/relationships/image" Target="media/image19.emf"/><Relationship Id="rId49" Type="http://schemas.openxmlformats.org/officeDocument/2006/relationships/footer" Target="footer1.xml"/><Relationship Id="rId57"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cid:image001.png@01D6F0BA.02BD44F0" TargetMode="External"/><Relationship Id="rId44" Type="http://schemas.openxmlformats.org/officeDocument/2006/relationships/image" Target="media/image26.emf"/><Relationship Id="rId52"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yperlink" Target="https://eur-lex.europa.eu/legal-content/HU/TXT/?uri=CELEX:32023R2486" TargetMode="External"/><Relationship Id="rId30" Type="http://schemas.openxmlformats.org/officeDocument/2006/relationships/image" Target="media/image15.png"/><Relationship Id="rId35" Type="http://schemas.openxmlformats.org/officeDocument/2006/relationships/image" Target="media/image18.emf"/><Relationship Id="rId43" Type="http://schemas.openxmlformats.org/officeDocument/2006/relationships/image" Target="media/image25.emf"/><Relationship Id="rId48" Type="http://schemas.openxmlformats.org/officeDocument/2006/relationships/header" Target="header1.xml"/><Relationship Id="rId56" Type="http://schemas.openxmlformats.org/officeDocument/2006/relationships/footer" Target="footer5.xml"/><Relationship Id="rId8" Type="http://schemas.openxmlformats.org/officeDocument/2006/relationships/webSettings" Target="webSettings.xml"/><Relationship Id="rId51" Type="http://schemas.openxmlformats.org/officeDocument/2006/relationships/header" Target="header2.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32014L0095" TargetMode="External"/><Relationship Id="rId1" Type="http://schemas.openxmlformats.org/officeDocument/2006/relationships/hyperlink" Target="https://www.mnb.hu/felugyelet/szabalyozas/felugyeleti-szabalyozo-eszkozok/modszertani-kezikonyvek/icaap-ilaap-bma-felugyeleti-felulvizsgalato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A49E9936-8D77-42BB-A914-CC1887F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3.xml><?xml version="1.0" encoding="utf-8"?>
<ds:datastoreItem xmlns:ds="http://schemas.openxmlformats.org/officeDocument/2006/customXml" ds:itemID="{0E8AF13E-BA19-4576-8198-3010865376A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cd9ea43-07ae-49b3-b02b-3fd15dba889d"/>
    <ds:schemaRef ds:uri="http://www.w3.org/XML/1998/namespace"/>
    <ds:schemaRef ds:uri="http://purl.org/dc/dcmitype/"/>
  </ds:schemaRefs>
</ds:datastoreItem>
</file>

<file path=customXml/itemProps4.xml><?xml version="1.0" encoding="utf-8"?>
<ds:datastoreItem xmlns:ds="http://schemas.openxmlformats.org/officeDocument/2006/customXml" ds:itemID="{92ACC217-330B-4935-BAE9-8D7CC7988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87</Pages>
  <Words>47194</Words>
  <Characters>325646</Characters>
  <Application>Microsoft Office Word</Application>
  <DocSecurity>0</DocSecurity>
  <Lines>2713</Lines>
  <Paragraphs>744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1</cp:revision>
  <cp:lastPrinted>2018-12-10T14:43:00Z</cp:lastPrinted>
  <dcterms:created xsi:type="dcterms:W3CDTF">2025-03-18T14:33:00Z</dcterms:created>
  <dcterms:modified xsi:type="dcterms:W3CDTF">2025-03-18T14:35:00Z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