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aszerbekezds"/>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3C0530" w:rsidRDefault="003C0530" w:rsidP="00E46A75">
          <w:pPr>
            <w:pStyle w:val="Tartalomjegyzkcmsora"/>
            <w:jc w:val="center"/>
          </w:pPr>
        </w:p>
        <w:p w14:paraId="01E71400" w14:textId="71F7E103" w:rsidR="00230879" w:rsidRDefault="003C0530">
          <w:pPr>
            <w:pStyle w:val="TJ1"/>
            <w:tabs>
              <w:tab w:val="right" w:leader="dot" w:pos="9514"/>
            </w:tabs>
            <w:rPr>
              <w:rFonts w:asciiTheme="minorHAnsi" w:hAnsiTheme="minorHAnsi"/>
              <w:noProof/>
              <w:kern w:val="2"/>
              <w:sz w:val="22"/>
              <w:szCs w:val="22"/>
              <w14:ligatures w14:val="standardContextual"/>
            </w:rPr>
          </w:pPr>
          <w:r>
            <w:fldChar w:fldCharType="begin"/>
          </w:r>
          <w:r>
            <w:instrText xml:space="preserve"> TOC \o "1-4" \h \z \u </w:instrText>
          </w:r>
          <w:r>
            <w:fldChar w:fldCharType="separate"/>
          </w:r>
          <w:hyperlink w:anchor="_Toc188019064" w:history="1">
            <w:r w:rsidR="00230879" w:rsidRPr="003B418A">
              <w:rPr>
                <w:rStyle w:val="Hiperhivatkozs"/>
                <w:rFonts w:cstheme="minorHAnsi"/>
                <w:noProof/>
              </w:rPr>
              <w:t>1. Az egyes táblák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_Toc188019064 \h </w:instrText>
            </w:r>
            <w:r w:rsidR="00230879">
              <w:rPr>
                <w:noProof/>
                <w:webHidden/>
              </w:rPr>
            </w:r>
            <w:r w:rsidR="00230879">
              <w:rPr>
                <w:noProof/>
                <w:webHidden/>
              </w:rPr>
              <w:fldChar w:fldCharType="separate"/>
            </w:r>
            <w:r w:rsidR="00230879">
              <w:rPr>
                <w:noProof/>
                <w:webHidden/>
              </w:rPr>
              <w:t>6</w:t>
            </w:r>
            <w:r w:rsidR="00230879">
              <w:rPr>
                <w:noProof/>
                <w:webHidden/>
              </w:rPr>
              <w:fldChar w:fldCharType="end"/>
            </w:r>
          </w:hyperlink>
        </w:p>
        <w:p w14:paraId="18F6EAAA" w14:textId="4C430D76"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065" w:history="1">
            <w:r w:rsidR="00230879" w:rsidRPr="003B418A">
              <w:rPr>
                <w:rStyle w:val="Hiperhivatkozs"/>
                <w:rFonts w:cstheme="minorHAnsi"/>
                <w:noProof/>
              </w:rPr>
              <w:t>1.1. Az adatok számbavétele</w:t>
            </w:r>
            <w:r w:rsidR="00230879">
              <w:rPr>
                <w:noProof/>
                <w:webHidden/>
              </w:rPr>
              <w:tab/>
            </w:r>
            <w:r w:rsidR="00230879">
              <w:rPr>
                <w:noProof/>
                <w:webHidden/>
              </w:rPr>
              <w:fldChar w:fldCharType="begin"/>
            </w:r>
            <w:r w:rsidR="00230879">
              <w:rPr>
                <w:noProof/>
                <w:webHidden/>
              </w:rPr>
              <w:instrText xml:space="preserve"> PAGEREF _Toc188019065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53954B1C" w14:textId="754C8175"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066" w:history="1">
            <w:r w:rsidR="00230879" w:rsidRPr="003B418A">
              <w:rPr>
                <w:rStyle w:val="Hiperhivatkozs"/>
                <w:rFonts w:cstheme="minorHAnsi"/>
                <w:noProof/>
              </w:rPr>
              <w:t>1.2. A MEGF kódú tábla kitöltésével kapcsolatos előírások</w:t>
            </w:r>
            <w:r w:rsidR="00230879">
              <w:rPr>
                <w:noProof/>
                <w:webHidden/>
              </w:rPr>
              <w:tab/>
            </w:r>
            <w:r w:rsidR="00230879">
              <w:rPr>
                <w:noProof/>
                <w:webHidden/>
              </w:rPr>
              <w:fldChar w:fldCharType="begin"/>
            </w:r>
            <w:r w:rsidR="00230879">
              <w:rPr>
                <w:noProof/>
                <w:webHidden/>
              </w:rPr>
              <w:instrText xml:space="preserve"> PAGEREF _Toc188019066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216F495D" w14:textId="1BE69208"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067" w:history="1">
            <w:r w:rsidR="00230879" w:rsidRPr="003B418A">
              <w:rPr>
                <w:rStyle w:val="Hiperhivatkozs"/>
                <w:rFonts w:cstheme="minorHAnsi"/>
                <w:noProof/>
              </w:rPr>
              <w:t>1.3. A speciális keretjellegű és a nem speciális keret jellegű, valamint nem keretjellegű instrumentumok jelentése az instrumentumokra vonatkozó táblákban (INSTK, INSTR)</w:t>
            </w:r>
            <w:r w:rsidR="00230879">
              <w:rPr>
                <w:noProof/>
                <w:webHidden/>
              </w:rPr>
              <w:tab/>
            </w:r>
            <w:r w:rsidR="00230879">
              <w:rPr>
                <w:noProof/>
                <w:webHidden/>
              </w:rPr>
              <w:fldChar w:fldCharType="begin"/>
            </w:r>
            <w:r w:rsidR="00230879">
              <w:rPr>
                <w:noProof/>
                <w:webHidden/>
              </w:rPr>
              <w:instrText xml:space="preserve"> PAGEREF _Toc188019067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55E469B" w14:textId="1DC2F54A"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68" w:history="1">
            <w:r w:rsidR="00230879" w:rsidRPr="003B418A">
              <w:rPr>
                <w:rStyle w:val="Hiperhivatkozs"/>
                <w:rFonts w:cstheme="minorHAnsi"/>
                <w:b/>
                <w:noProof/>
              </w:rPr>
              <w:t>1.3.1. Általános információk (INSTK-INSTR kapcsolat)</w:t>
            </w:r>
            <w:r w:rsidR="00230879">
              <w:rPr>
                <w:noProof/>
                <w:webHidden/>
              </w:rPr>
              <w:tab/>
            </w:r>
            <w:r w:rsidR="00230879">
              <w:rPr>
                <w:noProof/>
                <w:webHidden/>
              </w:rPr>
              <w:fldChar w:fldCharType="begin"/>
            </w:r>
            <w:r w:rsidR="00230879">
              <w:rPr>
                <w:noProof/>
                <w:webHidden/>
              </w:rPr>
              <w:instrText xml:space="preserve"> PAGEREF _Toc188019068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CC78FA2" w14:textId="5D316668"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69" w:history="1">
            <w:r w:rsidR="00230879" w:rsidRPr="003B418A">
              <w:rPr>
                <w:rStyle w:val="Hiperhivatkozs"/>
                <w:rFonts w:cstheme="minorHAnsi"/>
                <w:b/>
                <w:noProof/>
              </w:rPr>
              <w:t>1.3.2. Az INSTK táblában jelentendő adatkörök</w:t>
            </w:r>
            <w:r w:rsidR="00230879">
              <w:rPr>
                <w:noProof/>
                <w:webHidden/>
              </w:rPr>
              <w:tab/>
            </w:r>
            <w:r w:rsidR="00230879">
              <w:rPr>
                <w:noProof/>
                <w:webHidden/>
              </w:rPr>
              <w:fldChar w:fldCharType="begin"/>
            </w:r>
            <w:r w:rsidR="00230879">
              <w:rPr>
                <w:noProof/>
                <w:webHidden/>
              </w:rPr>
              <w:instrText xml:space="preserve"> PAGEREF _Toc188019069 \h </w:instrText>
            </w:r>
            <w:r w:rsidR="00230879">
              <w:rPr>
                <w:noProof/>
                <w:webHidden/>
              </w:rPr>
            </w:r>
            <w:r w:rsidR="00230879">
              <w:rPr>
                <w:noProof/>
                <w:webHidden/>
              </w:rPr>
              <w:fldChar w:fldCharType="separate"/>
            </w:r>
            <w:r w:rsidR="00230879">
              <w:rPr>
                <w:noProof/>
                <w:webHidden/>
              </w:rPr>
              <w:t>11</w:t>
            </w:r>
            <w:r w:rsidR="00230879">
              <w:rPr>
                <w:noProof/>
                <w:webHidden/>
              </w:rPr>
              <w:fldChar w:fldCharType="end"/>
            </w:r>
          </w:hyperlink>
        </w:p>
        <w:p w14:paraId="1EDE2633" w14:textId="2C5DC02B"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70" w:history="1">
            <w:r w:rsidR="00230879" w:rsidRPr="003B418A">
              <w:rPr>
                <w:rStyle w:val="Hiperhivatkozs"/>
                <w:rFonts w:cstheme="minorHAnsi"/>
                <w:b/>
                <w:noProof/>
              </w:rPr>
              <w:t>1.3.3. Az INSTR táblában jelentendő adatkörök</w:t>
            </w:r>
            <w:r w:rsidR="00230879">
              <w:rPr>
                <w:noProof/>
                <w:webHidden/>
              </w:rPr>
              <w:tab/>
            </w:r>
            <w:r w:rsidR="00230879">
              <w:rPr>
                <w:noProof/>
                <w:webHidden/>
              </w:rPr>
              <w:fldChar w:fldCharType="begin"/>
            </w:r>
            <w:r w:rsidR="00230879">
              <w:rPr>
                <w:noProof/>
                <w:webHidden/>
              </w:rPr>
              <w:instrText xml:space="preserve"> PAGEREF _Toc188019070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4B6C3F07" w14:textId="367EBF8B" w:rsidR="00230879" w:rsidRDefault="00750102">
          <w:pPr>
            <w:pStyle w:val="TJ4"/>
            <w:rPr>
              <w:rFonts w:asciiTheme="minorHAnsi" w:eastAsiaTheme="minorEastAsia" w:hAnsiTheme="minorHAnsi"/>
              <w:noProof/>
              <w:kern w:val="2"/>
              <w:sz w:val="22"/>
              <w:szCs w:val="22"/>
              <w14:ligatures w14:val="standardContextual"/>
            </w:rPr>
          </w:pPr>
          <w:hyperlink w:anchor="_Toc188019071" w:history="1">
            <w:r w:rsidR="00230879" w:rsidRPr="003B418A">
              <w:rPr>
                <w:rStyle w:val="Hiperhivatkozs"/>
                <w:noProof/>
              </w:rPr>
              <w:t>1.3.3.1. Instrumentum keletkezése/megszűnése</w:t>
            </w:r>
            <w:r w:rsidR="00230879">
              <w:rPr>
                <w:noProof/>
                <w:webHidden/>
              </w:rPr>
              <w:tab/>
            </w:r>
            <w:r w:rsidR="00230879">
              <w:rPr>
                <w:noProof/>
                <w:webHidden/>
              </w:rPr>
              <w:fldChar w:fldCharType="begin"/>
            </w:r>
            <w:r w:rsidR="00230879">
              <w:rPr>
                <w:noProof/>
                <w:webHidden/>
              </w:rPr>
              <w:instrText xml:space="preserve"> PAGEREF _Toc188019071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12BADAD8" w14:textId="325C4B81" w:rsidR="00230879" w:rsidRDefault="00750102">
          <w:pPr>
            <w:pStyle w:val="TJ4"/>
            <w:rPr>
              <w:rFonts w:asciiTheme="minorHAnsi" w:eastAsiaTheme="minorEastAsia" w:hAnsiTheme="minorHAnsi"/>
              <w:noProof/>
              <w:kern w:val="2"/>
              <w:sz w:val="22"/>
              <w:szCs w:val="22"/>
              <w14:ligatures w14:val="standardContextual"/>
            </w:rPr>
          </w:pPr>
          <w:hyperlink w:anchor="_Toc188019072" w:history="1">
            <w:r w:rsidR="00230879" w:rsidRPr="003B418A">
              <w:rPr>
                <w:rStyle w:val="Hiperhivatkozs"/>
                <w:noProof/>
              </w:rPr>
              <w:t>1.3.3.2. Instrumentum alapjellemzők</w:t>
            </w:r>
            <w:r w:rsidR="00230879">
              <w:rPr>
                <w:noProof/>
                <w:webHidden/>
              </w:rPr>
              <w:tab/>
            </w:r>
            <w:r w:rsidR="00230879">
              <w:rPr>
                <w:noProof/>
                <w:webHidden/>
              </w:rPr>
              <w:fldChar w:fldCharType="begin"/>
            </w:r>
            <w:r w:rsidR="00230879">
              <w:rPr>
                <w:noProof/>
                <w:webHidden/>
              </w:rPr>
              <w:instrText xml:space="preserve"> PAGEREF _Toc188019072 \h </w:instrText>
            </w:r>
            <w:r w:rsidR="00230879">
              <w:rPr>
                <w:noProof/>
                <w:webHidden/>
              </w:rPr>
            </w:r>
            <w:r w:rsidR="00230879">
              <w:rPr>
                <w:noProof/>
                <w:webHidden/>
              </w:rPr>
              <w:fldChar w:fldCharType="separate"/>
            </w:r>
            <w:r w:rsidR="00230879">
              <w:rPr>
                <w:noProof/>
                <w:webHidden/>
              </w:rPr>
              <w:t>16</w:t>
            </w:r>
            <w:r w:rsidR="00230879">
              <w:rPr>
                <w:noProof/>
                <w:webHidden/>
              </w:rPr>
              <w:fldChar w:fldCharType="end"/>
            </w:r>
          </w:hyperlink>
        </w:p>
        <w:p w14:paraId="256A4824" w14:textId="190E72B2" w:rsidR="00230879" w:rsidRDefault="00750102">
          <w:pPr>
            <w:pStyle w:val="TJ4"/>
            <w:rPr>
              <w:rFonts w:asciiTheme="minorHAnsi" w:eastAsiaTheme="minorEastAsia" w:hAnsiTheme="minorHAnsi"/>
              <w:noProof/>
              <w:kern w:val="2"/>
              <w:sz w:val="22"/>
              <w:szCs w:val="22"/>
              <w14:ligatures w14:val="standardContextual"/>
            </w:rPr>
          </w:pPr>
          <w:hyperlink w:anchor="_Toc188019073" w:history="1">
            <w:r w:rsidR="00230879" w:rsidRPr="003B418A">
              <w:rPr>
                <w:rStyle w:val="Hiperhivatkozs"/>
                <w:noProof/>
              </w:rPr>
              <w:t>1.3.3.3. Kamatozás / törlesztés</w:t>
            </w:r>
            <w:r w:rsidR="00230879">
              <w:rPr>
                <w:noProof/>
                <w:webHidden/>
              </w:rPr>
              <w:tab/>
            </w:r>
            <w:r w:rsidR="00230879">
              <w:rPr>
                <w:noProof/>
                <w:webHidden/>
              </w:rPr>
              <w:fldChar w:fldCharType="begin"/>
            </w:r>
            <w:r w:rsidR="00230879">
              <w:rPr>
                <w:noProof/>
                <w:webHidden/>
              </w:rPr>
              <w:instrText xml:space="preserve"> PAGEREF _Toc188019073 \h </w:instrText>
            </w:r>
            <w:r w:rsidR="00230879">
              <w:rPr>
                <w:noProof/>
                <w:webHidden/>
              </w:rPr>
            </w:r>
            <w:r w:rsidR="00230879">
              <w:rPr>
                <w:noProof/>
                <w:webHidden/>
              </w:rPr>
              <w:fldChar w:fldCharType="separate"/>
            </w:r>
            <w:r w:rsidR="00230879">
              <w:rPr>
                <w:noProof/>
                <w:webHidden/>
              </w:rPr>
              <w:t>29</w:t>
            </w:r>
            <w:r w:rsidR="00230879">
              <w:rPr>
                <w:noProof/>
                <w:webHidden/>
              </w:rPr>
              <w:fldChar w:fldCharType="end"/>
            </w:r>
          </w:hyperlink>
        </w:p>
        <w:p w14:paraId="795E6557" w14:textId="7AB36F96" w:rsidR="00230879" w:rsidRDefault="00750102">
          <w:pPr>
            <w:pStyle w:val="TJ4"/>
            <w:rPr>
              <w:rFonts w:asciiTheme="minorHAnsi" w:eastAsiaTheme="minorEastAsia" w:hAnsiTheme="minorHAnsi"/>
              <w:noProof/>
              <w:kern w:val="2"/>
              <w:sz w:val="22"/>
              <w:szCs w:val="22"/>
              <w14:ligatures w14:val="standardContextual"/>
            </w:rPr>
          </w:pPr>
          <w:hyperlink w:anchor="_Toc188019074" w:history="1">
            <w:r w:rsidR="00230879" w:rsidRPr="003B418A">
              <w:rPr>
                <w:rStyle w:val="Hiperhivatkozs"/>
                <w:noProof/>
              </w:rPr>
              <w:t>1.3.3.4. Késedelem / nemteljesítés</w:t>
            </w:r>
            <w:r w:rsidR="00230879">
              <w:rPr>
                <w:noProof/>
                <w:webHidden/>
              </w:rPr>
              <w:tab/>
            </w:r>
            <w:r w:rsidR="00230879">
              <w:rPr>
                <w:noProof/>
                <w:webHidden/>
              </w:rPr>
              <w:fldChar w:fldCharType="begin"/>
            </w:r>
            <w:r w:rsidR="00230879">
              <w:rPr>
                <w:noProof/>
                <w:webHidden/>
              </w:rPr>
              <w:instrText xml:space="preserve"> PAGEREF _Toc188019074 \h </w:instrText>
            </w:r>
            <w:r w:rsidR="00230879">
              <w:rPr>
                <w:noProof/>
                <w:webHidden/>
              </w:rPr>
            </w:r>
            <w:r w:rsidR="00230879">
              <w:rPr>
                <w:noProof/>
                <w:webHidden/>
              </w:rPr>
              <w:fldChar w:fldCharType="separate"/>
            </w:r>
            <w:r w:rsidR="00230879">
              <w:rPr>
                <w:noProof/>
                <w:webHidden/>
              </w:rPr>
              <w:t>36</w:t>
            </w:r>
            <w:r w:rsidR="00230879">
              <w:rPr>
                <w:noProof/>
                <w:webHidden/>
              </w:rPr>
              <w:fldChar w:fldCharType="end"/>
            </w:r>
          </w:hyperlink>
        </w:p>
        <w:p w14:paraId="3562B9C2" w14:textId="215CFCBA" w:rsidR="00230879" w:rsidRDefault="00750102">
          <w:pPr>
            <w:pStyle w:val="TJ4"/>
            <w:rPr>
              <w:rFonts w:asciiTheme="minorHAnsi" w:eastAsiaTheme="minorEastAsia" w:hAnsiTheme="minorHAnsi"/>
              <w:noProof/>
              <w:kern w:val="2"/>
              <w:sz w:val="22"/>
              <w:szCs w:val="22"/>
              <w14:ligatures w14:val="standardContextual"/>
            </w:rPr>
          </w:pPr>
          <w:hyperlink w:anchor="_Toc188019075" w:history="1">
            <w:r w:rsidR="00230879" w:rsidRPr="003B418A">
              <w:rPr>
                <w:rStyle w:val="Hiperhivatkozs"/>
                <w:noProof/>
              </w:rPr>
              <w:t>1.3.3.5. Pénzügyi jellemzők / mérleg</w:t>
            </w:r>
            <w:r w:rsidR="00230879">
              <w:rPr>
                <w:noProof/>
                <w:webHidden/>
              </w:rPr>
              <w:tab/>
            </w:r>
            <w:r w:rsidR="00230879">
              <w:rPr>
                <w:noProof/>
                <w:webHidden/>
              </w:rPr>
              <w:fldChar w:fldCharType="begin"/>
            </w:r>
            <w:r w:rsidR="00230879">
              <w:rPr>
                <w:noProof/>
                <w:webHidden/>
              </w:rPr>
              <w:instrText xml:space="preserve"> PAGEREF _Toc188019075 \h </w:instrText>
            </w:r>
            <w:r w:rsidR="00230879">
              <w:rPr>
                <w:noProof/>
                <w:webHidden/>
              </w:rPr>
            </w:r>
            <w:r w:rsidR="00230879">
              <w:rPr>
                <w:noProof/>
                <w:webHidden/>
              </w:rPr>
              <w:fldChar w:fldCharType="separate"/>
            </w:r>
            <w:r w:rsidR="00230879">
              <w:rPr>
                <w:noProof/>
                <w:webHidden/>
              </w:rPr>
              <w:t>38</w:t>
            </w:r>
            <w:r w:rsidR="00230879">
              <w:rPr>
                <w:noProof/>
                <w:webHidden/>
              </w:rPr>
              <w:fldChar w:fldCharType="end"/>
            </w:r>
          </w:hyperlink>
        </w:p>
        <w:p w14:paraId="277D2AC2" w14:textId="2266265D" w:rsidR="00230879" w:rsidRDefault="00750102">
          <w:pPr>
            <w:pStyle w:val="TJ4"/>
            <w:rPr>
              <w:rFonts w:asciiTheme="minorHAnsi" w:eastAsiaTheme="minorEastAsia" w:hAnsiTheme="minorHAnsi"/>
              <w:noProof/>
              <w:kern w:val="2"/>
              <w:sz w:val="22"/>
              <w:szCs w:val="22"/>
              <w14:ligatures w14:val="standardContextual"/>
            </w:rPr>
          </w:pPr>
          <w:hyperlink w:anchor="_Toc188019076" w:history="1">
            <w:r w:rsidR="00230879" w:rsidRPr="003B418A">
              <w:rPr>
                <w:rStyle w:val="Hiperhivatkozs"/>
                <w:noProof/>
              </w:rPr>
              <w:t>1.3.3.6. JTM</w:t>
            </w:r>
            <w:r w:rsidR="00230879">
              <w:rPr>
                <w:noProof/>
                <w:webHidden/>
              </w:rPr>
              <w:tab/>
            </w:r>
            <w:r w:rsidR="00230879">
              <w:rPr>
                <w:noProof/>
                <w:webHidden/>
              </w:rPr>
              <w:fldChar w:fldCharType="begin"/>
            </w:r>
            <w:r w:rsidR="00230879">
              <w:rPr>
                <w:noProof/>
                <w:webHidden/>
              </w:rPr>
              <w:instrText xml:space="preserve"> PAGEREF _Toc188019076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07DE21CE" w14:textId="4ED7A5C2" w:rsidR="00230879" w:rsidRDefault="00750102">
          <w:pPr>
            <w:pStyle w:val="TJ4"/>
            <w:rPr>
              <w:rFonts w:asciiTheme="minorHAnsi" w:eastAsiaTheme="minorEastAsia" w:hAnsiTheme="minorHAnsi"/>
              <w:noProof/>
              <w:kern w:val="2"/>
              <w:sz w:val="22"/>
              <w:szCs w:val="22"/>
              <w14:ligatures w14:val="standardContextual"/>
            </w:rPr>
          </w:pPr>
          <w:hyperlink w:anchor="_Toc188019077" w:history="1">
            <w:r w:rsidR="00230879" w:rsidRPr="003B418A">
              <w:rPr>
                <w:rStyle w:val="Hiperhivatkozs"/>
                <w:noProof/>
              </w:rPr>
              <w:t>1.3.3.7. Projekthitelek</w:t>
            </w:r>
            <w:r w:rsidR="00230879">
              <w:rPr>
                <w:noProof/>
                <w:webHidden/>
              </w:rPr>
              <w:tab/>
            </w:r>
            <w:r w:rsidR="00230879">
              <w:rPr>
                <w:noProof/>
                <w:webHidden/>
              </w:rPr>
              <w:fldChar w:fldCharType="begin"/>
            </w:r>
            <w:r w:rsidR="00230879">
              <w:rPr>
                <w:noProof/>
                <w:webHidden/>
              </w:rPr>
              <w:instrText xml:space="preserve"> PAGEREF _Toc188019077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6FC3A0B1" w14:textId="2A1E2EC1" w:rsidR="00230879" w:rsidRDefault="00750102">
          <w:pPr>
            <w:pStyle w:val="TJ4"/>
            <w:rPr>
              <w:rFonts w:asciiTheme="minorHAnsi" w:eastAsiaTheme="minorEastAsia" w:hAnsiTheme="minorHAnsi"/>
              <w:noProof/>
              <w:kern w:val="2"/>
              <w:sz w:val="22"/>
              <w:szCs w:val="22"/>
              <w14:ligatures w14:val="standardContextual"/>
            </w:rPr>
          </w:pPr>
          <w:hyperlink w:anchor="_Toc188019078" w:history="1">
            <w:r w:rsidR="00230879" w:rsidRPr="003B418A">
              <w:rPr>
                <w:rStyle w:val="Hiperhivatkozs"/>
                <w:noProof/>
              </w:rPr>
              <w:t>1.3.3.8. 2022. június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_Toc188019078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3EF8A3BB" w14:textId="3C7937D0" w:rsidR="00230879" w:rsidRDefault="00750102">
          <w:pPr>
            <w:pStyle w:val="TJ4"/>
            <w:rPr>
              <w:rFonts w:asciiTheme="minorHAnsi" w:eastAsiaTheme="minorEastAsia" w:hAnsiTheme="minorHAnsi"/>
              <w:noProof/>
              <w:kern w:val="2"/>
              <w:sz w:val="22"/>
              <w:szCs w:val="22"/>
              <w14:ligatures w14:val="standardContextual"/>
            </w:rPr>
          </w:pPr>
          <w:hyperlink w:anchor="_Toc188019079" w:history="1">
            <w:r w:rsidR="00230879" w:rsidRPr="003B418A">
              <w:rPr>
                <w:rStyle w:val="Hiperhivatkozs"/>
                <w:noProof/>
              </w:rPr>
              <w:t>1.3.3.9. 2023. március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_Toc188019079 \h </w:instrText>
            </w:r>
            <w:r w:rsidR="00230879">
              <w:rPr>
                <w:noProof/>
                <w:webHidden/>
              </w:rPr>
            </w:r>
            <w:r w:rsidR="00230879">
              <w:rPr>
                <w:noProof/>
                <w:webHidden/>
              </w:rPr>
              <w:fldChar w:fldCharType="separate"/>
            </w:r>
            <w:r w:rsidR="00230879">
              <w:rPr>
                <w:noProof/>
                <w:webHidden/>
              </w:rPr>
              <w:t>45</w:t>
            </w:r>
            <w:r w:rsidR="00230879">
              <w:rPr>
                <w:noProof/>
                <w:webHidden/>
              </w:rPr>
              <w:fldChar w:fldCharType="end"/>
            </w:r>
          </w:hyperlink>
        </w:p>
        <w:p w14:paraId="63AE1978" w14:textId="768FD17D" w:rsidR="00230879" w:rsidRDefault="00750102">
          <w:pPr>
            <w:pStyle w:val="TJ4"/>
            <w:rPr>
              <w:rFonts w:asciiTheme="minorHAnsi" w:eastAsiaTheme="minorEastAsia" w:hAnsiTheme="minorHAnsi"/>
              <w:noProof/>
              <w:kern w:val="2"/>
              <w:sz w:val="22"/>
              <w:szCs w:val="22"/>
              <w14:ligatures w14:val="standardContextual"/>
            </w:rPr>
          </w:pPr>
          <w:hyperlink w:anchor="_Toc188019080" w:history="1">
            <w:r w:rsidR="00230879" w:rsidRPr="003B418A">
              <w:rPr>
                <w:rStyle w:val="Hiperhivatkozs"/>
                <w:noProof/>
              </w:rPr>
              <w:t>1.3.3.10. 2023. december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_Toc188019080 \h </w:instrText>
            </w:r>
            <w:r w:rsidR="00230879">
              <w:rPr>
                <w:noProof/>
                <w:webHidden/>
              </w:rPr>
            </w:r>
            <w:r w:rsidR="00230879">
              <w:rPr>
                <w:noProof/>
                <w:webHidden/>
              </w:rPr>
              <w:fldChar w:fldCharType="separate"/>
            </w:r>
            <w:r w:rsidR="00230879">
              <w:rPr>
                <w:noProof/>
                <w:webHidden/>
              </w:rPr>
              <w:t>47</w:t>
            </w:r>
            <w:r w:rsidR="00230879">
              <w:rPr>
                <w:noProof/>
                <w:webHidden/>
              </w:rPr>
              <w:fldChar w:fldCharType="end"/>
            </w:r>
          </w:hyperlink>
        </w:p>
        <w:p w14:paraId="2913F6F3" w14:textId="03A80FD9"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81" w:history="1">
            <w:r w:rsidR="00230879" w:rsidRPr="003B418A">
              <w:rPr>
                <w:rStyle w:val="Hiperhivatkozs"/>
                <w:rFonts w:cstheme="minorHAnsi"/>
                <w:b/>
                <w:noProof/>
              </w:rPr>
              <w:t>1.3.4. Instrumentum megszűnése (INSTM)</w:t>
            </w:r>
            <w:r w:rsidR="00230879">
              <w:rPr>
                <w:noProof/>
                <w:webHidden/>
              </w:rPr>
              <w:tab/>
            </w:r>
            <w:r w:rsidR="00230879">
              <w:rPr>
                <w:noProof/>
                <w:webHidden/>
              </w:rPr>
              <w:fldChar w:fldCharType="begin"/>
            </w:r>
            <w:r w:rsidR="00230879">
              <w:rPr>
                <w:noProof/>
                <w:webHidden/>
              </w:rPr>
              <w:instrText xml:space="preserve"> PAGEREF _Toc188019081 \h </w:instrText>
            </w:r>
            <w:r w:rsidR="00230879">
              <w:rPr>
                <w:noProof/>
                <w:webHidden/>
              </w:rPr>
            </w:r>
            <w:r w:rsidR="00230879">
              <w:rPr>
                <w:noProof/>
                <w:webHidden/>
              </w:rPr>
              <w:fldChar w:fldCharType="separate"/>
            </w:r>
            <w:r w:rsidR="00230879">
              <w:rPr>
                <w:noProof/>
                <w:webHidden/>
              </w:rPr>
              <w:t>49</w:t>
            </w:r>
            <w:r w:rsidR="00230879">
              <w:rPr>
                <w:noProof/>
                <w:webHidden/>
              </w:rPr>
              <w:fldChar w:fldCharType="end"/>
            </w:r>
          </w:hyperlink>
        </w:p>
        <w:p w14:paraId="7DF58065" w14:textId="02E81D61"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082" w:history="1">
            <w:r w:rsidR="00230879" w:rsidRPr="003B418A">
              <w:rPr>
                <w:rStyle w:val="Hiperhivatkozs"/>
                <w:rFonts w:cstheme="minorHAnsi"/>
                <w:noProof/>
              </w:rPr>
              <w:t>1.4. Instrumentum – felügyeleti adatok (INSTN)</w:t>
            </w:r>
            <w:r w:rsidR="00230879">
              <w:rPr>
                <w:noProof/>
                <w:webHidden/>
              </w:rPr>
              <w:tab/>
            </w:r>
            <w:r w:rsidR="00230879">
              <w:rPr>
                <w:noProof/>
                <w:webHidden/>
              </w:rPr>
              <w:fldChar w:fldCharType="begin"/>
            </w:r>
            <w:r w:rsidR="00230879">
              <w:rPr>
                <w:noProof/>
                <w:webHidden/>
              </w:rPr>
              <w:instrText xml:space="preserve"> PAGEREF _Toc188019082 \h </w:instrText>
            </w:r>
            <w:r w:rsidR="00230879">
              <w:rPr>
                <w:noProof/>
                <w:webHidden/>
              </w:rPr>
            </w:r>
            <w:r w:rsidR="00230879">
              <w:rPr>
                <w:noProof/>
                <w:webHidden/>
              </w:rPr>
              <w:fldChar w:fldCharType="separate"/>
            </w:r>
            <w:r w:rsidR="00230879">
              <w:rPr>
                <w:noProof/>
                <w:webHidden/>
              </w:rPr>
              <w:t>51</w:t>
            </w:r>
            <w:r w:rsidR="00230879">
              <w:rPr>
                <w:noProof/>
                <w:webHidden/>
              </w:rPr>
              <w:fldChar w:fldCharType="end"/>
            </w:r>
          </w:hyperlink>
        </w:p>
        <w:p w14:paraId="4E4BA4C4" w14:textId="6B97C4DB"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083" w:history="1">
            <w:r w:rsidR="00230879" w:rsidRPr="003B418A">
              <w:rPr>
                <w:rStyle w:val="Hiperhivatkozs"/>
                <w:rFonts w:cstheme="minorHAnsi"/>
                <w:noProof/>
              </w:rPr>
              <w:t>1.5. A SZIND kódú tábla kitöltésével kapcsolatos tudnivalók</w:t>
            </w:r>
            <w:r w:rsidR="00230879">
              <w:rPr>
                <w:noProof/>
                <w:webHidden/>
              </w:rPr>
              <w:tab/>
            </w:r>
            <w:r w:rsidR="00230879">
              <w:rPr>
                <w:noProof/>
                <w:webHidden/>
              </w:rPr>
              <w:fldChar w:fldCharType="begin"/>
            </w:r>
            <w:r w:rsidR="00230879">
              <w:rPr>
                <w:noProof/>
                <w:webHidden/>
              </w:rPr>
              <w:instrText xml:space="preserve"> PAGEREF _Toc188019083 \h </w:instrText>
            </w:r>
            <w:r w:rsidR="00230879">
              <w:rPr>
                <w:noProof/>
                <w:webHidden/>
              </w:rPr>
            </w:r>
            <w:r w:rsidR="00230879">
              <w:rPr>
                <w:noProof/>
                <w:webHidden/>
              </w:rPr>
              <w:fldChar w:fldCharType="separate"/>
            </w:r>
            <w:r w:rsidR="00230879">
              <w:rPr>
                <w:noProof/>
                <w:webHidden/>
              </w:rPr>
              <w:t>54</w:t>
            </w:r>
            <w:r w:rsidR="00230879">
              <w:rPr>
                <w:noProof/>
                <w:webHidden/>
              </w:rPr>
              <w:fldChar w:fldCharType="end"/>
            </w:r>
          </w:hyperlink>
        </w:p>
        <w:p w14:paraId="46FCD9A1" w14:textId="407D8E64"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084" w:history="1">
            <w:r w:rsidR="00230879" w:rsidRPr="003B418A">
              <w:rPr>
                <w:rStyle w:val="Hiperhivatkozs"/>
                <w:rFonts w:cstheme="minorHAnsi"/>
                <w:noProof/>
              </w:rPr>
              <w:t>1.6. FEDEZETEKRE vonatkozó táblák</w:t>
            </w:r>
            <w:r w:rsidR="00230879">
              <w:rPr>
                <w:noProof/>
                <w:webHidden/>
              </w:rPr>
              <w:tab/>
            </w:r>
            <w:r w:rsidR="00230879">
              <w:rPr>
                <w:noProof/>
                <w:webHidden/>
              </w:rPr>
              <w:fldChar w:fldCharType="begin"/>
            </w:r>
            <w:r w:rsidR="00230879">
              <w:rPr>
                <w:noProof/>
                <w:webHidden/>
              </w:rPr>
              <w:instrText xml:space="preserve"> PAGEREF _Toc188019084 \h </w:instrText>
            </w:r>
            <w:r w:rsidR="00230879">
              <w:rPr>
                <w:noProof/>
                <w:webHidden/>
              </w:rPr>
            </w:r>
            <w:r w:rsidR="00230879">
              <w:rPr>
                <w:noProof/>
                <w:webHidden/>
              </w:rPr>
              <w:fldChar w:fldCharType="separate"/>
            </w:r>
            <w:r w:rsidR="00230879">
              <w:rPr>
                <w:noProof/>
                <w:webHidden/>
              </w:rPr>
              <w:t>55</w:t>
            </w:r>
            <w:r w:rsidR="00230879">
              <w:rPr>
                <w:noProof/>
                <w:webHidden/>
              </w:rPr>
              <w:fldChar w:fldCharType="end"/>
            </w:r>
          </w:hyperlink>
        </w:p>
        <w:p w14:paraId="6D35DAF0" w14:textId="34523BFA"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85" w:history="1">
            <w:r w:rsidR="00230879" w:rsidRPr="003B418A">
              <w:rPr>
                <w:rStyle w:val="Hiperhivatkozs"/>
                <w:rFonts w:cstheme="minorHAnsi"/>
                <w:b/>
                <w:noProof/>
              </w:rPr>
              <w:t>1.6.1. Fedezet-értékek elkülönítése</w:t>
            </w:r>
            <w:r w:rsidR="00230879">
              <w:rPr>
                <w:noProof/>
                <w:webHidden/>
              </w:rPr>
              <w:tab/>
            </w:r>
            <w:r w:rsidR="00230879">
              <w:rPr>
                <w:noProof/>
                <w:webHidden/>
              </w:rPr>
              <w:fldChar w:fldCharType="begin"/>
            </w:r>
            <w:r w:rsidR="00230879">
              <w:rPr>
                <w:noProof/>
                <w:webHidden/>
              </w:rPr>
              <w:instrText xml:space="preserve"> PAGEREF _Toc188019085 \h </w:instrText>
            </w:r>
            <w:r w:rsidR="00230879">
              <w:rPr>
                <w:noProof/>
                <w:webHidden/>
              </w:rPr>
            </w:r>
            <w:r w:rsidR="00230879">
              <w:rPr>
                <w:noProof/>
                <w:webHidden/>
              </w:rPr>
              <w:fldChar w:fldCharType="separate"/>
            </w:r>
            <w:r w:rsidR="00230879">
              <w:rPr>
                <w:noProof/>
                <w:webHidden/>
              </w:rPr>
              <w:t>60</w:t>
            </w:r>
            <w:r w:rsidR="00230879">
              <w:rPr>
                <w:noProof/>
                <w:webHidden/>
              </w:rPr>
              <w:fldChar w:fldCharType="end"/>
            </w:r>
          </w:hyperlink>
        </w:p>
        <w:p w14:paraId="461D2724" w14:textId="121A843E"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86" w:history="1">
            <w:r w:rsidR="00230879" w:rsidRPr="003B418A">
              <w:rPr>
                <w:rStyle w:val="Hiperhivatkozs"/>
                <w:rFonts w:cstheme="minorHAnsi"/>
                <w:b/>
                <w:noProof/>
              </w:rPr>
              <w:t>1.6.2. A fedezetek megszűnése</w:t>
            </w:r>
            <w:r w:rsidR="00230879">
              <w:rPr>
                <w:noProof/>
                <w:webHidden/>
              </w:rPr>
              <w:tab/>
            </w:r>
            <w:r w:rsidR="00230879">
              <w:rPr>
                <w:noProof/>
                <w:webHidden/>
              </w:rPr>
              <w:fldChar w:fldCharType="begin"/>
            </w:r>
            <w:r w:rsidR="00230879">
              <w:rPr>
                <w:noProof/>
                <w:webHidden/>
              </w:rPr>
              <w:instrText xml:space="preserve"> PAGEREF _Toc188019086 \h </w:instrText>
            </w:r>
            <w:r w:rsidR="00230879">
              <w:rPr>
                <w:noProof/>
                <w:webHidden/>
              </w:rPr>
            </w:r>
            <w:r w:rsidR="00230879">
              <w:rPr>
                <w:noProof/>
                <w:webHidden/>
              </w:rPr>
              <w:fldChar w:fldCharType="separate"/>
            </w:r>
            <w:r w:rsidR="00230879">
              <w:rPr>
                <w:noProof/>
                <w:webHidden/>
              </w:rPr>
              <w:t>61</w:t>
            </w:r>
            <w:r w:rsidR="00230879">
              <w:rPr>
                <w:noProof/>
                <w:webHidden/>
              </w:rPr>
              <w:fldChar w:fldCharType="end"/>
            </w:r>
          </w:hyperlink>
        </w:p>
        <w:p w14:paraId="677376F4" w14:textId="3FC60332"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087" w:history="1">
            <w:r w:rsidR="00230879" w:rsidRPr="003B418A">
              <w:rPr>
                <w:rStyle w:val="Hiperhivatkozs"/>
                <w:rFonts w:cstheme="minorHAnsi"/>
                <w:noProof/>
              </w:rPr>
              <w:t>1.7. ÜGYFELEKRE vonatkozó táblák</w:t>
            </w:r>
            <w:r w:rsidR="00230879">
              <w:rPr>
                <w:noProof/>
                <w:webHidden/>
              </w:rPr>
              <w:tab/>
            </w:r>
            <w:r w:rsidR="00230879">
              <w:rPr>
                <w:noProof/>
                <w:webHidden/>
              </w:rPr>
              <w:fldChar w:fldCharType="begin"/>
            </w:r>
            <w:r w:rsidR="00230879">
              <w:rPr>
                <w:noProof/>
                <w:webHidden/>
              </w:rPr>
              <w:instrText xml:space="preserve"> PAGEREF _Toc188019087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3A7578A" w14:textId="7544740D"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88" w:history="1">
            <w:r w:rsidR="00230879" w:rsidRPr="003B418A">
              <w:rPr>
                <w:rStyle w:val="Hiperhivatkozs"/>
                <w:rFonts w:cstheme="minorHAnsi"/>
                <w:b/>
                <w:noProof/>
              </w:rPr>
              <w:t>1.7.1. Általános tudnivalók:</w:t>
            </w:r>
            <w:r w:rsidR="00230879">
              <w:rPr>
                <w:noProof/>
                <w:webHidden/>
              </w:rPr>
              <w:tab/>
            </w:r>
            <w:r w:rsidR="00230879">
              <w:rPr>
                <w:noProof/>
                <w:webHidden/>
              </w:rPr>
              <w:fldChar w:fldCharType="begin"/>
            </w:r>
            <w:r w:rsidR="00230879">
              <w:rPr>
                <w:noProof/>
                <w:webHidden/>
              </w:rPr>
              <w:instrText xml:space="preserve"> PAGEREF _Toc188019088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5D62E5C" w14:textId="6C8316B3"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89" w:history="1">
            <w:r w:rsidR="00230879" w:rsidRPr="003B418A">
              <w:rPr>
                <w:rStyle w:val="Hiperhivatkozs"/>
                <w:rFonts w:cstheme="minorHAnsi"/>
                <w:b/>
                <w:noProof/>
              </w:rPr>
              <w:t>1.7.2. A háztartási ügyfelekre vonatkozó tábla (UGYFL)</w:t>
            </w:r>
            <w:r w:rsidR="00230879">
              <w:rPr>
                <w:noProof/>
                <w:webHidden/>
              </w:rPr>
              <w:tab/>
            </w:r>
            <w:r w:rsidR="00230879">
              <w:rPr>
                <w:noProof/>
                <w:webHidden/>
              </w:rPr>
              <w:fldChar w:fldCharType="begin"/>
            </w:r>
            <w:r w:rsidR="00230879">
              <w:rPr>
                <w:noProof/>
                <w:webHidden/>
              </w:rPr>
              <w:instrText xml:space="preserve"> PAGEREF _Toc188019089 \h </w:instrText>
            </w:r>
            <w:r w:rsidR="00230879">
              <w:rPr>
                <w:noProof/>
                <w:webHidden/>
              </w:rPr>
            </w:r>
            <w:r w:rsidR="00230879">
              <w:rPr>
                <w:noProof/>
                <w:webHidden/>
              </w:rPr>
              <w:fldChar w:fldCharType="separate"/>
            </w:r>
            <w:r w:rsidR="00230879">
              <w:rPr>
                <w:noProof/>
                <w:webHidden/>
              </w:rPr>
              <w:t>63</w:t>
            </w:r>
            <w:r w:rsidR="00230879">
              <w:rPr>
                <w:noProof/>
                <w:webHidden/>
              </w:rPr>
              <w:fldChar w:fldCharType="end"/>
            </w:r>
          </w:hyperlink>
        </w:p>
        <w:p w14:paraId="14BD6879" w14:textId="480FDA7A"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90" w:history="1">
            <w:r w:rsidR="00230879" w:rsidRPr="003B418A">
              <w:rPr>
                <w:rStyle w:val="Hiperhivatkozs"/>
                <w:rFonts w:cstheme="minorHAnsi"/>
                <w:b/>
                <w:noProof/>
              </w:rPr>
              <w:t>1.7.3. Vállalkozások</w:t>
            </w:r>
            <w:r w:rsidR="00230879">
              <w:rPr>
                <w:noProof/>
                <w:webHidden/>
              </w:rPr>
              <w:tab/>
            </w:r>
            <w:r w:rsidR="00230879">
              <w:rPr>
                <w:noProof/>
                <w:webHidden/>
              </w:rPr>
              <w:fldChar w:fldCharType="begin"/>
            </w:r>
            <w:r w:rsidR="00230879">
              <w:rPr>
                <w:noProof/>
                <w:webHidden/>
              </w:rPr>
              <w:instrText xml:space="preserve"> PAGEREF _Toc188019090 \h </w:instrText>
            </w:r>
            <w:r w:rsidR="00230879">
              <w:rPr>
                <w:noProof/>
                <w:webHidden/>
              </w:rPr>
            </w:r>
            <w:r w:rsidR="00230879">
              <w:rPr>
                <w:noProof/>
                <w:webHidden/>
              </w:rPr>
              <w:fldChar w:fldCharType="separate"/>
            </w:r>
            <w:r w:rsidR="00230879">
              <w:rPr>
                <w:noProof/>
                <w:webHidden/>
              </w:rPr>
              <w:t>66</w:t>
            </w:r>
            <w:r w:rsidR="00230879">
              <w:rPr>
                <w:noProof/>
                <w:webHidden/>
              </w:rPr>
              <w:fldChar w:fldCharType="end"/>
            </w:r>
          </w:hyperlink>
        </w:p>
        <w:p w14:paraId="415DB6C2" w14:textId="2C30CD97"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91" w:history="1">
            <w:r w:rsidR="00230879" w:rsidRPr="003B418A">
              <w:rPr>
                <w:rStyle w:val="Hiperhivatkozs"/>
                <w:rFonts w:cstheme="minorHAnsi"/>
                <w:b/>
                <w:noProof/>
              </w:rPr>
              <w:t>1.7.4. Ügyfélminősítésre vonatkozó tábla (UGYFM)</w:t>
            </w:r>
            <w:r w:rsidR="00230879">
              <w:rPr>
                <w:noProof/>
                <w:webHidden/>
              </w:rPr>
              <w:tab/>
            </w:r>
            <w:r w:rsidR="00230879">
              <w:rPr>
                <w:noProof/>
                <w:webHidden/>
              </w:rPr>
              <w:fldChar w:fldCharType="begin"/>
            </w:r>
            <w:r w:rsidR="00230879">
              <w:rPr>
                <w:noProof/>
                <w:webHidden/>
              </w:rPr>
              <w:instrText xml:space="preserve"> PAGEREF _Toc188019091 \h </w:instrText>
            </w:r>
            <w:r w:rsidR="00230879">
              <w:rPr>
                <w:noProof/>
                <w:webHidden/>
              </w:rPr>
            </w:r>
            <w:r w:rsidR="00230879">
              <w:rPr>
                <w:noProof/>
                <w:webHidden/>
              </w:rPr>
              <w:fldChar w:fldCharType="separate"/>
            </w:r>
            <w:r w:rsidR="00230879">
              <w:rPr>
                <w:noProof/>
                <w:webHidden/>
              </w:rPr>
              <w:t>73</w:t>
            </w:r>
            <w:r w:rsidR="00230879">
              <w:rPr>
                <w:noProof/>
                <w:webHidden/>
              </w:rPr>
              <w:fldChar w:fldCharType="end"/>
            </w:r>
          </w:hyperlink>
        </w:p>
        <w:p w14:paraId="43391149" w14:textId="6F512626"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92" w:history="1">
            <w:r w:rsidR="00230879" w:rsidRPr="003B418A">
              <w:rPr>
                <w:rStyle w:val="Hiperhivatkozs"/>
                <w:rFonts w:cstheme="minorHAnsi"/>
                <w:b/>
                <w:noProof/>
              </w:rPr>
              <w:t>1.7.5. Hitelbírálati adatok (HBIR)</w:t>
            </w:r>
            <w:r w:rsidR="00230879">
              <w:rPr>
                <w:noProof/>
                <w:webHidden/>
              </w:rPr>
              <w:tab/>
            </w:r>
            <w:r w:rsidR="00230879">
              <w:rPr>
                <w:noProof/>
                <w:webHidden/>
              </w:rPr>
              <w:fldChar w:fldCharType="begin"/>
            </w:r>
            <w:r w:rsidR="00230879">
              <w:rPr>
                <w:noProof/>
                <w:webHidden/>
              </w:rPr>
              <w:instrText xml:space="preserve"> PAGEREF _Toc188019092 \h </w:instrText>
            </w:r>
            <w:r w:rsidR="00230879">
              <w:rPr>
                <w:noProof/>
                <w:webHidden/>
              </w:rPr>
            </w:r>
            <w:r w:rsidR="00230879">
              <w:rPr>
                <w:noProof/>
                <w:webHidden/>
              </w:rPr>
              <w:fldChar w:fldCharType="separate"/>
            </w:r>
            <w:r w:rsidR="00230879">
              <w:rPr>
                <w:noProof/>
                <w:webHidden/>
              </w:rPr>
              <w:t>74</w:t>
            </w:r>
            <w:r w:rsidR="00230879">
              <w:rPr>
                <w:noProof/>
                <w:webHidden/>
              </w:rPr>
              <w:fldChar w:fldCharType="end"/>
            </w:r>
          </w:hyperlink>
        </w:p>
        <w:p w14:paraId="7F58EB11" w14:textId="2539BDC9"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093" w:history="1">
            <w:r w:rsidR="00230879" w:rsidRPr="003B418A">
              <w:rPr>
                <w:rStyle w:val="Hiperhivatkozs"/>
                <w:rFonts w:cstheme="minorHAnsi"/>
                <w:noProof/>
              </w:rPr>
              <w:t>1.8. KAPCSOLATOKRA vonatkozó táblák</w:t>
            </w:r>
            <w:r w:rsidR="00230879">
              <w:rPr>
                <w:noProof/>
                <w:webHidden/>
              </w:rPr>
              <w:tab/>
            </w:r>
            <w:r w:rsidR="00230879">
              <w:rPr>
                <w:noProof/>
                <w:webHidden/>
              </w:rPr>
              <w:fldChar w:fldCharType="begin"/>
            </w:r>
            <w:r w:rsidR="00230879">
              <w:rPr>
                <w:noProof/>
                <w:webHidden/>
              </w:rPr>
              <w:instrText xml:space="preserve"> PAGEREF _Toc188019093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113EEB4E" w14:textId="055D15A3"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94" w:history="1">
            <w:r w:rsidR="00230879" w:rsidRPr="003B418A">
              <w:rPr>
                <w:rStyle w:val="Hiperhivatkozs"/>
                <w:rFonts w:cstheme="minorHAnsi"/>
                <w:b/>
                <w:noProof/>
              </w:rPr>
              <w:t>1.8.1. Instrumentum-ügyfél (INST_UGYF)</w:t>
            </w:r>
            <w:r w:rsidR="00230879">
              <w:rPr>
                <w:noProof/>
                <w:webHidden/>
              </w:rPr>
              <w:tab/>
            </w:r>
            <w:r w:rsidR="00230879">
              <w:rPr>
                <w:noProof/>
                <w:webHidden/>
              </w:rPr>
              <w:fldChar w:fldCharType="begin"/>
            </w:r>
            <w:r w:rsidR="00230879">
              <w:rPr>
                <w:noProof/>
                <w:webHidden/>
              </w:rPr>
              <w:instrText xml:space="preserve"> PAGEREF _Toc188019094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35D5DA31" w14:textId="1C1FE3F5"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95" w:history="1">
            <w:r w:rsidR="00230879" w:rsidRPr="003B418A">
              <w:rPr>
                <w:rStyle w:val="Hiperhivatkozs"/>
                <w:rFonts w:cstheme="minorHAnsi"/>
                <w:b/>
                <w:noProof/>
              </w:rPr>
              <w:t>1.8.2. Instrumentum-fedezet (INST_FED)</w:t>
            </w:r>
            <w:r w:rsidR="00230879">
              <w:rPr>
                <w:noProof/>
                <w:webHidden/>
              </w:rPr>
              <w:tab/>
            </w:r>
            <w:r w:rsidR="00230879">
              <w:rPr>
                <w:noProof/>
                <w:webHidden/>
              </w:rPr>
              <w:fldChar w:fldCharType="begin"/>
            </w:r>
            <w:r w:rsidR="00230879">
              <w:rPr>
                <w:noProof/>
                <w:webHidden/>
              </w:rPr>
              <w:instrText xml:space="preserve"> PAGEREF _Toc188019095 \h </w:instrText>
            </w:r>
            <w:r w:rsidR="00230879">
              <w:rPr>
                <w:noProof/>
                <w:webHidden/>
              </w:rPr>
            </w:r>
            <w:r w:rsidR="00230879">
              <w:rPr>
                <w:noProof/>
                <w:webHidden/>
              </w:rPr>
              <w:fldChar w:fldCharType="separate"/>
            </w:r>
            <w:r w:rsidR="00230879">
              <w:rPr>
                <w:noProof/>
                <w:webHidden/>
              </w:rPr>
              <w:t>77</w:t>
            </w:r>
            <w:r w:rsidR="00230879">
              <w:rPr>
                <w:noProof/>
                <w:webHidden/>
              </w:rPr>
              <w:fldChar w:fldCharType="end"/>
            </w:r>
          </w:hyperlink>
        </w:p>
        <w:p w14:paraId="68204EE2" w14:textId="33CBFEF6"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96" w:history="1">
            <w:r w:rsidR="00230879" w:rsidRPr="003B418A">
              <w:rPr>
                <w:rStyle w:val="Hiperhivatkozs"/>
                <w:rFonts w:cstheme="minorHAnsi"/>
                <w:b/>
                <w:noProof/>
              </w:rPr>
              <w:t>1.8.3. Fedezet-ügyfél (FED_UGYF)</w:t>
            </w:r>
            <w:r w:rsidR="00230879">
              <w:rPr>
                <w:noProof/>
                <w:webHidden/>
              </w:rPr>
              <w:tab/>
            </w:r>
            <w:r w:rsidR="00230879">
              <w:rPr>
                <w:noProof/>
                <w:webHidden/>
              </w:rPr>
              <w:fldChar w:fldCharType="begin"/>
            </w:r>
            <w:r w:rsidR="00230879">
              <w:rPr>
                <w:noProof/>
                <w:webHidden/>
              </w:rPr>
              <w:instrText xml:space="preserve"> PAGEREF _Toc188019096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A7F2013" w14:textId="121106F2"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097" w:history="1">
            <w:r w:rsidR="00230879" w:rsidRPr="003B418A">
              <w:rPr>
                <w:rStyle w:val="Hiperhivatkozs"/>
                <w:rFonts w:cstheme="minorHAnsi"/>
                <w:noProof/>
              </w:rPr>
              <w:t>1.9. TRANZAKCIÓKRA vonatkozó táblák</w:t>
            </w:r>
            <w:r w:rsidR="00230879">
              <w:rPr>
                <w:noProof/>
                <w:webHidden/>
              </w:rPr>
              <w:tab/>
            </w:r>
            <w:r w:rsidR="00230879">
              <w:rPr>
                <w:noProof/>
                <w:webHidden/>
              </w:rPr>
              <w:fldChar w:fldCharType="begin"/>
            </w:r>
            <w:r w:rsidR="00230879">
              <w:rPr>
                <w:noProof/>
                <w:webHidden/>
              </w:rPr>
              <w:instrText xml:space="preserve"> PAGEREF _Toc188019097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9FE48ED" w14:textId="4ECF539D"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98" w:history="1">
            <w:r w:rsidR="00230879" w:rsidRPr="003B418A">
              <w:rPr>
                <w:rStyle w:val="Hiperhivatkozs"/>
                <w:rFonts w:cstheme="minorHAnsi"/>
                <w:b/>
                <w:noProof/>
              </w:rPr>
              <w:t>1.9.1. Folyósítás / Törlesztés / Előtörlesztés</w:t>
            </w:r>
            <w:r w:rsidR="00230879">
              <w:rPr>
                <w:noProof/>
                <w:webHidden/>
              </w:rPr>
              <w:tab/>
            </w:r>
            <w:r w:rsidR="00230879">
              <w:rPr>
                <w:noProof/>
                <w:webHidden/>
              </w:rPr>
              <w:fldChar w:fldCharType="begin"/>
            </w:r>
            <w:r w:rsidR="00230879">
              <w:rPr>
                <w:noProof/>
                <w:webHidden/>
              </w:rPr>
              <w:instrText xml:space="preserve"> PAGEREF _Toc188019098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6B4085A2" w14:textId="6A0C14B2"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099" w:history="1">
            <w:r w:rsidR="00230879" w:rsidRPr="003B418A">
              <w:rPr>
                <w:rStyle w:val="Hiperhivatkozs"/>
                <w:rFonts w:cstheme="minorHAnsi"/>
                <w:b/>
                <w:noProof/>
              </w:rPr>
              <w:t>1.9.2. Késedelem (KESD)</w:t>
            </w:r>
            <w:r w:rsidR="00230879">
              <w:rPr>
                <w:noProof/>
                <w:webHidden/>
              </w:rPr>
              <w:tab/>
            </w:r>
            <w:r w:rsidR="00230879">
              <w:rPr>
                <w:noProof/>
                <w:webHidden/>
              </w:rPr>
              <w:fldChar w:fldCharType="begin"/>
            </w:r>
            <w:r w:rsidR="00230879">
              <w:rPr>
                <w:noProof/>
                <w:webHidden/>
              </w:rPr>
              <w:instrText xml:space="preserve"> PAGEREF _Toc188019099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25539A61" w14:textId="42007564"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00" w:history="1">
            <w:r w:rsidR="00230879" w:rsidRPr="003B418A">
              <w:rPr>
                <w:rStyle w:val="Hiperhivatkozs"/>
                <w:rFonts w:cstheme="minorHAnsi"/>
                <w:b/>
                <w:noProof/>
              </w:rPr>
              <w:t>1.9.3. Hitelkiváltás (HKIV)</w:t>
            </w:r>
            <w:r w:rsidR="00230879">
              <w:rPr>
                <w:noProof/>
                <w:webHidden/>
              </w:rPr>
              <w:tab/>
            </w:r>
            <w:r w:rsidR="00230879">
              <w:rPr>
                <w:noProof/>
                <w:webHidden/>
              </w:rPr>
              <w:fldChar w:fldCharType="begin"/>
            </w:r>
            <w:r w:rsidR="00230879">
              <w:rPr>
                <w:noProof/>
                <w:webHidden/>
              </w:rPr>
              <w:instrText xml:space="preserve"> PAGEREF _Toc188019100 \h </w:instrText>
            </w:r>
            <w:r w:rsidR="00230879">
              <w:rPr>
                <w:noProof/>
                <w:webHidden/>
              </w:rPr>
            </w:r>
            <w:r w:rsidR="00230879">
              <w:rPr>
                <w:noProof/>
                <w:webHidden/>
              </w:rPr>
              <w:fldChar w:fldCharType="separate"/>
            </w:r>
            <w:r w:rsidR="00230879">
              <w:rPr>
                <w:noProof/>
                <w:webHidden/>
              </w:rPr>
              <w:t>82</w:t>
            </w:r>
            <w:r w:rsidR="00230879">
              <w:rPr>
                <w:noProof/>
                <w:webHidden/>
              </w:rPr>
              <w:fldChar w:fldCharType="end"/>
            </w:r>
          </w:hyperlink>
        </w:p>
        <w:p w14:paraId="13563EE7" w14:textId="339C6D75"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01" w:history="1">
            <w:r w:rsidR="00230879" w:rsidRPr="003B418A">
              <w:rPr>
                <w:rStyle w:val="Hiperhivatkozs"/>
                <w:b/>
                <w:noProof/>
              </w:rPr>
              <w:t>1.9.4. Instrumentum – kamatstatisztika (INST_KAM)</w:t>
            </w:r>
            <w:r w:rsidR="00230879">
              <w:rPr>
                <w:noProof/>
                <w:webHidden/>
              </w:rPr>
              <w:tab/>
            </w:r>
            <w:r w:rsidR="00230879">
              <w:rPr>
                <w:noProof/>
                <w:webHidden/>
              </w:rPr>
              <w:fldChar w:fldCharType="begin"/>
            </w:r>
            <w:r w:rsidR="00230879">
              <w:rPr>
                <w:noProof/>
                <w:webHidden/>
              </w:rPr>
              <w:instrText xml:space="preserve"> PAGEREF _Toc188019101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EB7D837" w14:textId="726DA3FA"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102" w:history="1">
            <w:r w:rsidR="00230879" w:rsidRPr="003B418A">
              <w:rPr>
                <w:rStyle w:val="Hiperhivatkozs"/>
                <w:rFonts w:cstheme="minorHAnsi"/>
                <w:noProof/>
              </w:rPr>
              <w:t>1.10. Speciális instrumentumokra vonatkozó jelentési kötelezettség</w:t>
            </w:r>
            <w:r w:rsidR="00230879">
              <w:rPr>
                <w:noProof/>
                <w:webHidden/>
              </w:rPr>
              <w:tab/>
            </w:r>
            <w:r w:rsidR="00230879">
              <w:rPr>
                <w:noProof/>
                <w:webHidden/>
              </w:rPr>
              <w:fldChar w:fldCharType="begin"/>
            </w:r>
            <w:r w:rsidR="00230879">
              <w:rPr>
                <w:noProof/>
                <w:webHidden/>
              </w:rPr>
              <w:instrText xml:space="preserve"> PAGEREF _Toc188019102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1DEEADF1" w14:textId="14D60B8E"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03" w:history="1">
            <w:r w:rsidR="00230879" w:rsidRPr="003B418A">
              <w:rPr>
                <w:rStyle w:val="Hiperhivatkozs"/>
                <w:rFonts w:cstheme="minorHAnsi"/>
                <w:b/>
                <w:noProof/>
              </w:rPr>
              <w:t>1.10.1. Faktoring ügyletek</w:t>
            </w:r>
            <w:r w:rsidR="00230879">
              <w:rPr>
                <w:noProof/>
                <w:webHidden/>
              </w:rPr>
              <w:tab/>
            </w:r>
            <w:r w:rsidR="00230879">
              <w:rPr>
                <w:noProof/>
                <w:webHidden/>
              </w:rPr>
              <w:fldChar w:fldCharType="begin"/>
            </w:r>
            <w:r w:rsidR="00230879">
              <w:rPr>
                <w:noProof/>
                <w:webHidden/>
              </w:rPr>
              <w:instrText xml:space="preserve"> PAGEREF _Toc188019103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893C90B" w14:textId="31906C79" w:rsidR="00230879" w:rsidRDefault="00750102">
          <w:pPr>
            <w:pStyle w:val="TJ4"/>
            <w:rPr>
              <w:rFonts w:asciiTheme="minorHAnsi" w:eastAsiaTheme="minorEastAsia" w:hAnsiTheme="minorHAnsi"/>
              <w:noProof/>
              <w:kern w:val="2"/>
              <w:sz w:val="22"/>
              <w:szCs w:val="22"/>
              <w14:ligatures w14:val="standardContextual"/>
            </w:rPr>
          </w:pPr>
          <w:hyperlink w:anchor="_Toc188019104" w:history="1">
            <w:r w:rsidR="00230879" w:rsidRPr="003B418A">
              <w:rPr>
                <w:rStyle w:val="Hiperhivatkozs"/>
                <w:rFonts w:cstheme="minorHAnsi"/>
                <w:noProof/>
              </w:rPr>
              <w:t>1.10.1.1.</w:t>
            </w:r>
            <w:r w:rsidR="00230879" w:rsidRPr="003B418A">
              <w:rPr>
                <w:rStyle w:val="Hiperhivatkozs"/>
                <w:rFonts w:cstheme="minorHAnsi"/>
                <w:b/>
                <w:noProof/>
              </w:rPr>
              <w:t xml:space="preserve"> Folyó faktoring ügyletek:</w:t>
            </w:r>
            <w:r w:rsidR="00230879">
              <w:rPr>
                <w:noProof/>
                <w:webHidden/>
              </w:rPr>
              <w:tab/>
            </w:r>
            <w:r w:rsidR="00230879">
              <w:rPr>
                <w:noProof/>
                <w:webHidden/>
              </w:rPr>
              <w:fldChar w:fldCharType="begin"/>
            </w:r>
            <w:r w:rsidR="00230879">
              <w:rPr>
                <w:noProof/>
                <w:webHidden/>
              </w:rPr>
              <w:instrText xml:space="preserve"> PAGEREF _Toc188019104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0894AAAD" w14:textId="14AE5F99" w:rsidR="00230879" w:rsidRDefault="00750102">
          <w:pPr>
            <w:pStyle w:val="TJ4"/>
            <w:rPr>
              <w:rFonts w:asciiTheme="minorHAnsi" w:eastAsiaTheme="minorEastAsia" w:hAnsiTheme="minorHAnsi"/>
              <w:noProof/>
              <w:kern w:val="2"/>
              <w:sz w:val="22"/>
              <w:szCs w:val="22"/>
              <w14:ligatures w14:val="standardContextual"/>
            </w:rPr>
          </w:pPr>
          <w:hyperlink w:anchor="_Toc188019105" w:history="1">
            <w:r w:rsidR="00230879" w:rsidRPr="003B418A">
              <w:rPr>
                <w:rStyle w:val="Hiperhivatkozs"/>
                <w:rFonts w:cstheme="minorHAnsi"/>
                <w:noProof/>
              </w:rPr>
              <w:t>1.10.1.2.</w:t>
            </w:r>
            <w:r w:rsidR="00230879" w:rsidRPr="003B418A">
              <w:rPr>
                <w:rStyle w:val="Hiperhivatkozs"/>
                <w:rFonts w:cstheme="minorHAnsi"/>
                <w:b/>
                <w:noProof/>
              </w:rPr>
              <w:t xml:space="preserve"> Work-out faktoring ügyletek:</w:t>
            </w:r>
            <w:r w:rsidR="00230879">
              <w:rPr>
                <w:noProof/>
                <w:webHidden/>
              </w:rPr>
              <w:tab/>
            </w:r>
            <w:r w:rsidR="00230879">
              <w:rPr>
                <w:noProof/>
                <w:webHidden/>
              </w:rPr>
              <w:fldChar w:fldCharType="begin"/>
            </w:r>
            <w:r w:rsidR="00230879">
              <w:rPr>
                <w:noProof/>
                <w:webHidden/>
              </w:rPr>
              <w:instrText xml:space="preserve"> PAGEREF _Toc188019105 \h </w:instrText>
            </w:r>
            <w:r w:rsidR="00230879">
              <w:rPr>
                <w:noProof/>
                <w:webHidden/>
              </w:rPr>
            </w:r>
            <w:r w:rsidR="00230879">
              <w:rPr>
                <w:noProof/>
                <w:webHidden/>
              </w:rPr>
              <w:fldChar w:fldCharType="separate"/>
            </w:r>
            <w:r w:rsidR="00230879">
              <w:rPr>
                <w:noProof/>
                <w:webHidden/>
              </w:rPr>
              <w:t>85</w:t>
            </w:r>
            <w:r w:rsidR="00230879">
              <w:rPr>
                <w:noProof/>
                <w:webHidden/>
              </w:rPr>
              <w:fldChar w:fldCharType="end"/>
            </w:r>
          </w:hyperlink>
        </w:p>
        <w:p w14:paraId="4A64761B" w14:textId="2508D859"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06" w:history="1">
            <w:r w:rsidR="00230879" w:rsidRPr="003B418A">
              <w:rPr>
                <w:rStyle w:val="Hiperhivatkozs"/>
                <w:rFonts w:cstheme="minorHAnsi"/>
                <w:noProof/>
              </w:rPr>
              <w:t>1.10.2.</w:t>
            </w:r>
            <w:r w:rsidR="00230879" w:rsidRPr="003B418A">
              <w:rPr>
                <w:rStyle w:val="Hiperhivatkozs"/>
                <w:rFonts w:cstheme="minorHAnsi"/>
                <w:b/>
                <w:noProof/>
              </w:rPr>
              <w:t xml:space="preserve"> Szerződés átruházás</w:t>
            </w:r>
            <w:r w:rsidR="00230879" w:rsidRPr="003B418A">
              <w:rPr>
                <w:rStyle w:val="Hiperhivatkozs"/>
                <w:rFonts w:cstheme="minorHAnsi"/>
                <w:noProof/>
              </w:rPr>
              <w:t>:</w:t>
            </w:r>
            <w:r w:rsidR="00230879">
              <w:rPr>
                <w:noProof/>
                <w:webHidden/>
              </w:rPr>
              <w:tab/>
            </w:r>
            <w:r w:rsidR="00230879">
              <w:rPr>
                <w:noProof/>
                <w:webHidden/>
              </w:rPr>
              <w:fldChar w:fldCharType="begin"/>
            </w:r>
            <w:r w:rsidR="00230879">
              <w:rPr>
                <w:noProof/>
                <w:webHidden/>
              </w:rPr>
              <w:instrText xml:space="preserve"> PAGEREF _Toc188019106 \h </w:instrText>
            </w:r>
            <w:r w:rsidR="00230879">
              <w:rPr>
                <w:noProof/>
                <w:webHidden/>
              </w:rPr>
            </w:r>
            <w:r w:rsidR="00230879">
              <w:rPr>
                <w:noProof/>
                <w:webHidden/>
              </w:rPr>
              <w:fldChar w:fldCharType="separate"/>
            </w:r>
            <w:r w:rsidR="00230879">
              <w:rPr>
                <w:noProof/>
                <w:webHidden/>
              </w:rPr>
              <w:t>86</w:t>
            </w:r>
            <w:r w:rsidR="00230879">
              <w:rPr>
                <w:noProof/>
                <w:webHidden/>
              </w:rPr>
              <w:fldChar w:fldCharType="end"/>
            </w:r>
          </w:hyperlink>
        </w:p>
        <w:p w14:paraId="0B13B9B0" w14:textId="332D700C"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07" w:history="1">
            <w:r w:rsidR="00230879" w:rsidRPr="003B418A">
              <w:rPr>
                <w:rStyle w:val="Hiperhivatkozs"/>
                <w:rFonts w:cstheme="minorHAnsi"/>
                <w:b/>
                <w:noProof/>
              </w:rPr>
              <w:t>1.10.3. Váltóleszámítolás</w:t>
            </w:r>
            <w:r w:rsidR="00230879">
              <w:rPr>
                <w:noProof/>
                <w:webHidden/>
              </w:rPr>
              <w:tab/>
            </w:r>
            <w:r w:rsidR="00230879">
              <w:rPr>
                <w:noProof/>
                <w:webHidden/>
              </w:rPr>
              <w:fldChar w:fldCharType="begin"/>
            </w:r>
            <w:r w:rsidR="00230879">
              <w:rPr>
                <w:noProof/>
                <w:webHidden/>
              </w:rPr>
              <w:instrText xml:space="preserve"> PAGEREF _Toc188019107 \h </w:instrText>
            </w:r>
            <w:r w:rsidR="00230879">
              <w:rPr>
                <w:noProof/>
                <w:webHidden/>
              </w:rPr>
            </w:r>
            <w:r w:rsidR="00230879">
              <w:rPr>
                <w:noProof/>
                <w:webHidden/>
              </w:rPr>
              <w:fldChar w:fldCharType="separate"/>
            </w:r>
            <w:r w:rsidR="00230879">
              <w:rPr>
                <w:noProof/>
                <w:webHidden/>
              </w:rPr>
              <w:t>87</w:t>
            </w:r>
            <w:r w:rsidR="00230879">
              <w:rPr>
                <w:noProof/>
                <w:webHidden/>
              </w:rPr>
              <w:fldChar w:fldCharType="end"/>
            </w:r>
          </w:hyperlink>
        </w:p>
        <w:p w14:paraId="0EC73A2E" w14:textId="52E00BF1"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08" w:history="1">
            <w:r w:rsidR="00230879" w:rsidRPr="003B418A">
              <w:rPr>
                <w:rStyle w:val="Hiperhivatkozs"/>
                <w:rFonts w:cstheme="minorHAnsi"/>
                <w:b/>
                <w:noProof/>
              </w:rPr>
              <w:t>1.10.4. Lízing</w:t>
            </w:r>
            <w:r w:rsidR="00230879">
              <w:rPr>
                <w:noProof/>
                <w:webHidden/>
              </w:rPr>
              <w:tab/>
            </w:r>
            <w:r w:rsidR="00230879">
              <w:rPr>
                <w:noProof/>
                <w:webHidden/>
              </w:rPr>
              <w:fldChar w:fldCharType="begin"/>
            </w:r>
            <w:r w:rsidR="00230879">
              <w:rPr>
                <w:noProof/>
                <w:webHidden/>
              </w:rPr>
              <w:instrText xml:space="preserve"> PAGEREF _Toc188019108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C0FB4C1" w14:textId="0D0A7977"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09" w:history="1">
            <w:r w:rsidR="00230879" w:rsidRPr="003B418A">
              <w:rPr>
                <w:rStyle w:val="Hiperhivatkozs"/>
                <w:rFonts w:cstheme="minorHAnsi"/>
                <w:b/>
                <w:noProof/>
              </w:rPr>
              <w:t>1.10.5. Nagyvállalati money market ügyletek</w:t>
            </w:r>
            <w:r w:rsidR="00230879">
              <w:rPr>
                <w:noProof/>
                <w:webHidden/>
              </w:rPr>
              <w:tab/>
            </w:r>
            <w:r w:rsidR="00230879">
              <w:rPr>
                <w:noProof/>
                <w:webHidden/>
              </w:rPr>
              <w:fldChar w:fldCharType="begin"/>
            </w:r>
            <w:r w:rsidR="00230879">
              <w:rPr>
                <w:noProof/>
                <w:webHidden/>
              </w:rPr>
              <w:instrText xml:space="preserve"> PAGEREF _Toc188019109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519612E0" w14:textId="46F58194"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0" w:history="1">
            <w:r w:rsidR="00230879" w:rsidRPr="003B418A">
              <w:rPr>
                <w:rStyle w:val="Hiperhivatkozs"/>
                <w:rFonts w:cstheme="minorHAnsi"/>
                <w:b/>
                <w:noProof/>
              </w:rPr>
              <w:t>1.10.6. Gyűjtőszámlahitelek:</w:t>
            </w:r>
            <w:r w:rsidR="00230879">
              <w:rPr>
                <w:noProof/>
                <w:webHidden/>
              </w:rPr>
              <w:tab/>
            </w:r>
            <w:r w:rsidR="00230879">
              <w:rPr>
                <w:noProof/>
                <w:webHidden/>
              </w:rPr>
              <w:fldChar w:fldCharType="begin"/>
            </w:r>
            <w:r w:rsidR="00230879">
              <w:rPr>
                <w:noProof/>
                <w:webHidden/>
              </w:rPr>
              <w:instrText xml:space="preserve"> PAGEREF _Toc188019110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55EEF26" w14:textId="099A4781"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1" w:history="1">
            <w:r w:rsidR="00230879" w:rsidRPr="003B418A">
              <w:rPr>
                <w:rStyle w:val="Hiperhivatkozs"/>
                <w:rFonts w:cstheme="minorHAnsi"/>
                <w:b/>
                <w:noProof/>
              </w:rPr>
              <w:t>1.10.7. Installment lehetőséget tartalmazó kártya- és folyószámlahitelek:</w:t>
            </w:r>
            <w:r w:rsidR="00230879">
              <w:rPr>
                <w:noProof/>
                <w:webHidden/>
              </w:rPr>
              <w:tab/>
            </w:r>
            <w:r w:rsidR="00230879">
              <w:rPr>
                <w:noProof/>
                <w:webHidden/>
              </w:rPr>
              <w:fldChar w:fldCharType="begin"/>
            </w:r>
            <w:r w:rsidR="00230879">
              <w:rPr>
                <w:noProof/>
                <w:webHidden/>
              </w:rPr>
              <w:instrText xml:space="preserve"> PAGEREF _Toc188019111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26093B21" w14:textId="3B3BD7E6"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2" w:history="1">
            <w:r w:rsidR="00230879" w:rsidRPr="003B418A">
              <w:rPr>
                <w:rStyle w:val="Hiperhivatkozs"/>
                <w:rFonts w:cstheme="minorHAnsi"/>
                <w:b/>
                <w:noProof/>
              </w:rPr>
              <w:t>1.10.8. Projekthitelek jelentése</w:t>
            </w:r>
            <w:r w:rsidR="00230879">
              <w:rPr>
                <w:noProof/>
                <w:webHidden/>
              </w:rPr>
              <w:tab/>
            </w:r>
            <w:r w:rsidR="00230879">
              <w:rPr>
                <w:noProof/>
                <w:webHidden/>
              </w:rPr>
              <w:fldChar w:fldCharType="begin"/>
            </w:r>
            <w:r w:rsidR="00230879">
              <w:rPr>
                <w:noProof/>
                <w:webHidden/>
              </w:rPr>
              <w:instrText xml:space="preserve"> PAGEREF _Toc188019112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4B2E2EEA" w14:textId="30C8E698"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3" w:history="1">
            <w:r w:rsidR="00230879" w:rsidRPr="003B418A">
              <w:rPr>
                <w:rStyle w:val="Hiperhivatkozs"/>
                <w:rFonts w:cstheme="minorHAnsi"/>
                <w:b/>
                <w:noProof/>
              </w:rPr>
              <w:t>1.10.9. Eljárás elhunyt ügyfelek esetén</w:t>
            </w:r>
            <w:r w:rsidR="00230879">
              <w:rPr>
                <w:noProof/>
                <w:webHidden/>
              </w:rPr>
              <w:tab/>
            </w:r>
            <w:r w:rsidR="00230879">
              <w:rPr>
                <w:noProof/>
                <w:webHidden/>
              </w:rPr>
              <w:fldChar w:fldCharType="begin"/>
            </w:r>
            <w:r w:rsidR="00230879">
              <w:rPr>
                <w:noProof/>
                <w:webHidden/>
              </w:rPr>
              <w:instrText xml:space="preserve"> PAGEREF _Toc188019113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5CA9D40" w14:textId="383C9D23"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4" w:history="1">
            <w:r w:rsidR="00230879" w:rsidRPr="003B418A">
              <w:rPr>
                <w:rStyle w:val="Hiperhivatkozs"/>
                <w:rFonts w:cstheme="minorHAnsi"/>
                <w:b/>
                <w:noProof/>
              </w:rPr>
              <w:t>1.10.10. Lakástakarékpénztári megtakarítással kombinált hitelek jelentése</w:t>
            </w:r>
            <w:r w:rsidR="00230879">
              <w:rPr>
                <w:noProof/>
                <w:webHidden/>
              </w:rPr>
              <w:tab/>
            </w:r>
            <w:r w:rsidR="00230879">
              <w:rPr>
                <w:noProof/>
                <w:webHidden/>
              </w:rPr>
              <w:fldChar w:fldCharType="begin"/>
            </w:r>
            <w:r w:rsidR="00230879">
              <w:rPr>
                <w:noProof/>
                <w:webHidden/>
              </w:rPr>
              <w:instrText xml:space="preserve"> PAGEREF _Toc188019114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08FF7CB7" w14:textId="52EED2BA"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5" w:history="1">
            <w:r w:rsidR="00230879" w:rsidRPr="003B418A">
              <w:rPr>
                <w:rStyle w:val="Hiperhivatkozs"/>
                <w:rFonts w:cstheme="minorHAnsi"/>
                <w:b/>
                <w:noProof/>
              </w:rPr>
              <w:t>1.10.11. Rulírozó hitelek és hitelkártya követelések</w:t>
            </w:r>
            <w:r w:rsidR="00230879">
              <w:rPr>
                <w:noProof/>
                <w:webHidden/>
              </w:rPr>
              <w:tab/>
            </w:r>
            <w:r w:rsidR="00230879">
              <w:rPr>
                <w:noProof/>
                <w:webHidden/>
              </w:rPr>
              <w:fldChar w:fldCharType="begin"/>
            </w:r>
            <w:r w:rsidR="00230879">
              <w:rPr>
                <w:noProof/>
                <w:webHidden/>
              </w:rPr>
              <w:instrText xml:space="preserve"> PAGEREF _Toc188019115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C603180" w14:textId="74563725"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6" w:history="1">
            <w:r w:rsidR="00230879" w:rsidRPr="003B418A">
              <w:rPr>
                <w:rStyle w:val="Hiperhivatkozs"/>
                <w:rFonts w:cstheme="minorHAnsi"/>
                <w:b/>
                <w:noProof/>
              </w:rPr>
              <w:t>1.10.12. Átsorolások kezelése az adatmodellben</w:t>
            </w:r>
            <w:r w:rsidR="00230879">
              <w:rPr>
                <w:noProof/>
                <w:webHidden/>
              </w:rPr>
              <w:tab/>
            </w:r>
            <w:r w:rsidR="00230879">
              <w:rPr>
                <w:noProof/>
                <w:webHidden/>
              </w:rPr>
              <w:fldChar w:fldCharType="begin"/>
            </w:r>
            <w:r w:rsidR="00230879">
              <w:rPr>
                <w:noProof/>
                <w:webHidden/>
              </w:rPr>
              <w:instrText xml:space="preserve"> PAGEREF _Toc188019116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2157DE1C" w14:textId="23B26762"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7" w:history="1">
            <w:r w:rsidR="00230879" w:rsidRPr="003B418A">
              <w:rPr>
                <w:rStyle w:val="Hiperhivatkozs"/>
                <w:rFonts w:cstheme="minorHAnsi"/>
                <w:b/>
                <w:noProof/>
              </w:rPr>
              <w:t>1.10.13. Magáncsőd jelentésének módja</w:t>
            </w:r>
            <w:r w:rsidR="00230879">
              <w:rPr>
                <w:noProof/>
                <w:webHidden/>
              </w:rPr>
              <w:tab/>
            </w:r>
            <w:r w:rsidR="00230879">
              <w:rPr>
                <w:noProof/>
                <w:webHidden/>
              </w:rPr>
              <w:fldChar w:fldCharType="begin"/>
            </w:r>
            <w:r w:rsidR="00230879">
              <w:rPr>
                <w:noProof/>
                <w:webHidden/>
              </w:rPr>
              <w:instrText xml:space="preserve"> PAGEREF _Toc188019117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42F08D25" w14:textId="3D45D407"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8" w:history="1">
            <w:r w:rsidR="00230879" w:rsidRPr="003B418A">
              <w:rPr>
                <w:rStyle w:val="Hiperhivatkozs"/>
                <w:rFonts w:cstheme="minorHAnsi"/>
                <w:b/>
                <w:noProof/>
              </w:rPr>
              <w:t>1.10.14. A 9/2019 (IV.15.) számú MNB ajánlás alapján átárazott szerződések jelentése</w:t>
            </w:r>
            <w:r w:rsidR="00230879">
              <w:rPr>
                <w:noProof/>
                <w:webHidden/>
              </w:rPr>
              <w:tab/>
            </w:r>
            <w:r w:rsidR="00230879">
              <w:rPr>
                <w:noProof/>
                <w:webHidden/>
              </w:rPr>
              <w:fldChar w:fldCharType="begin"/>
            </w:r>
            <w:r w:rsidR="00230879">
              <w:rPr>
                <w:noProof/>
                <w:webHidden/>
              </w:rPr>
              <w:instrText xml:space="preserve"> PAGEREF _Toc188019118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2163AE64" w14:textId="4F6803F4"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19" w:history="1">
            <w:r w:rsidR="00230879" w:rsidRPr="003B418A">
              <w:rPr>
                <w:rStyle w:val="Hiperhivatkozs"/>
                <w:rFonts w:cstheme="minorHAnsi"/>
                <w:b/>
                <w:noProof/>
              </w:rPr>
              <w:t>1.10.15. A cash-pool ügyletek jelentésének módja</w:t>
            </w:r>
            <w:r w:rsidR="00230879">
              <w:rPr>
                <w:noProof/>
                <w:webHidden/>
              </w:rPr>
              <w:tab/>
            </w:r>
            <w:r w:rsidR="00230879">
              <w:rPr>
                <w:noProof/>
                <w:webHidden/>
              </w:rPr>
              <w:fldChar w:fldCharType="begin"/>
            </w:r>
            <w:r w:rsidR="00230879">
              <w:rPr>
                <w:noProof/>
                <w:webHidden/>
              </w:rPr>
              <w:instrText xml:space="preserve"> PAGEREF _Toc188019119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08260607" w14:textId="0EC0E71F"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20" w:history="1">
            <w:r w:rsidR="00230879" w:rsidRPr="003B418A">
              <w:rPr>
                <w:rStyle w:val="Hiperhivatkozs"/>
                <w:b/>
                <w:noProof/>
              </w:rPr>
              <w:t>1.10.16. Összeolvadások, beolvadások kezelése</w:t>
            </w:r>
            <w:r w:rsidR="00230879">
              <w:rPr>
                <w:noProof/>
                <w:webHidden/>
              </w:rPr>
              <w:tab/>
            </w:r>
            <w:r w:rsidR="00230879">
              <w:rPr>
                <w:noProof/>
                <w:webHidden/>
              </w:rPr>
              <w:fldChar w:fldCharType="begin"/>
            </w:r>
            <w:r w:rsidR="00230879">
              <w:rPr>
                <w:noProof/>
                <w:webHidden/>
              </w:rPr>
              <w:instrText xml:space="preserve"> PAGEREF _Toc188019120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35C1E9E6" w14:textId="0EEE3880"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21" w:history="1">
            <w:r w:rsidR="00230879" w:rsidRPr="003B418A">
              <w:rPr>
                <w:rStyle w:val="Hiperhivatkozs"/>
                <w:b/>
                <w:noProof/>
              </w:rPr>
              <w:t>1.10.17. ’NHPZ’ konstrukciók jelentésének módja</w:t>
            </w:r>
            <w:r w:rsidR="00230879">
              <w:rPr>
                <w:noProof/>
                <w:webHidden/>
              </w:rPr>
              <w:tab/>
            </w:r>
            <w:r w:rsidR="00230879">
              <w:rPr>
                <w:noProof/>
                <w:webHidden/>
              </w:rPr>
              <w:fldChar w:fldCharType="begin"/>
            </w:r>
            <w:r w:rsidR="00230879">
              <w:rPr>
                <w:noProof/>
                <w:webHidden/>
              </w:rPr>
              <w:instrText xml:space="preserve"> PAGEREF _Toc188019121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6B36EE99" w14:textId="6E3CD74C"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22" w:history="1">
            <w:r w:rsidR="00230879" w:rsidRPr="003B418A">
              <w:rPr>
                <w:rStyle w:val="Hiperhivatkozs"/>
                <w:b/>
                <w:noProof/>
              </w:rPr>
              <w:t>1.10.18. Szintetikus értékpapírosítás jelentési módja</w:t>
            </w:r>
            <w:r w:rsidR="00230879">
              <w:rPr>
                <w:noProof/>
                <w:webHidden/>
              </w:rPr>
              <w:tab/>
            </w:r>
            <w:r w:rsidR="00230879">
              <w:rPr>
                <w:noProof/>
                <w:webHidden/>
              </w:rPr>
              <w:fldChar w:fldCharType="begin"/>
            </w:r>
            <w:r w:rsidR="00230879">
              <w:rPr>
                <w:noProof/>
                <w:webHidden/>
              </w:rPr>
              <w:instrText xml:space="preserve"> PAGEREF _Toc188019122 \h </w:instrText>
            </w:r>
            <w:r w:rsidR="00230879">
              <w:rPr>
                <w:noProof/>
                <w:webHidden/>
              </w:rPr>
            </w:r>
            <w:r w:rsidR="00230879">
              <w:rPr>
                <w:noProof/>
                <w:webHidden/>
              </w:rPr>
              <w:fldChar w:fldCharType="separate"/>
            </w:r>
            <w:r w:rsidR="00230879">
              <w:rPr>
                <w:noProof/>
                <w:webHidden/>
              </w:rPr>
              <w:t>99</w:t>
            </w:r>
            <w:r w:rsidR="00230879">
              <w:rPr>
                <w:noProof/>
                <w:webHidden/>
              </w:rPr>
              <w:fldChar w:fldCharType="end"/>
            </w:r>
          </w:hyperlink>
        </w:p>
        <w:p w14:paraId="356C5FD0" w14:textId="39F838C0"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23" w:history="1">
            <w:r w:rsidR="00230879" w:rsidRPr="003B418A">
              <w:rPr>
                <w:rStyle w:val="Hiperhivatkozs"/>
                <w:b/>
                <w:noProof/>
              </w:rPr>
              <w:t>1.10.19. Babaváró hitelek jelentési módja</w:t>
            </w:r>
            <w:r w:rsidR="00230879">
              <w:rPr>
                <w:noProof/>
                <w:webHidden/>
              </w:rPr>
              <w:tab/>
            </w:r>
            <w:r w:rsidR="00230879">
              <w:rPr>
                <w:noProof/>
                <w:webHidden/>
              </w:rPr>
              <w:fldChar w:fldCharType="begin"/>
            </w:r>
            <w:r w:rsidR="00230879">
              <w:rPr>
                <w:noProof/>
                <w:webHidden/>
              </w:rPr>
              <w:instrText xml:space="preserve"> PAGEREF _Toc188019123 \h </w:instrText>
            </w:r>
            <w:r w:rsidR="00230879">
              <w:rPr>
                <w:noProof/>
                <w:webHidden/>
              </w:rPr>
            </w:r>
            <w:r w:rsidR="00230879">
              <w:rPr>
                <w:noProof/>
                <w:webHidden/>
              </w:rPr>
              <w:fldChar w:fldCharType="separate"/>
            </w:r>
            <w:r w:rsidR="00230879">
              <w:rPr>
                <w:noProof/>
                <w:webHidden/>
              </w:rPr>
              <w:t>100</w:t>
            </w:r>
            <w:r w:rsidR="00230879">
              <w:rPr>
                <w:noProof/>
                <w:webHidden/>
              </w:rPr>
              <w:fldChar w:fldCharType="end"/>
            </w:r>
          </w:hyperlink>
        </w:p>
        <w:p w14:paraId="19A48EB3" w14:textId="5997F90F"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24" w:history="1">
            <w:r w:rsidR="00230879" w:rsidRPr="003B418A">
              <w:rPr>
                <w:rStyle w:val="Hiperhivatkozs"/>
                <w:b/>
                <w:noProof/>
              </w:rPr>
              <w:t>1.10.20. Kényszerhitelek jelentési módja</w:t>
            </w:r>
            <w:r w:rsidR="00230879">
              <w:rPr>
                <w:noProof/>
                <w:webHidden/>
              </w:rPr>
              <w:tab/>
            </w:r>
            <w:r w:rsidR="00230879">
              <w:rPr>
                <w:noProof/>
                <w:webHidden/>
              </w:rPr>
              <w:fldChar w:fldCharType="begin"/>
            </w:r>
            <w:r w:rsidR="00230879">
              <w:rPr>
                <w:noProof/>
                <w:webHidden/>
              </w:rPr>
              <w:instrText xml:space="preserve"> PAGEREF _Toc188019124 \h </w:instrText>
            </w:r>
            <w:r w:rsidR="00230879">
              <w:rPr>
                <w:noProof/>
                <w:webHidden/>
              </w:rPr>
            </w:r>
            <w:r w:rsidR="00230879">
              <w:rPr>
                <w:noProof/>
                <w:webHidden/>
              </w:rPr>
              <w:fldChar w:fldCharType="separate"/>
            </w:r>
            <w:r w:rsidR="00230879">
              <w:rPr>
                <w:noProof/>
                <w:webHidden/>
              </w:rPr>
              <w:t>101</w:t>
            </w:r>
            <w:r w:rsidR="00230879">
              <w:rPr>
                <w:noProof/>
                <w:webHidden/>
              </w:rPr>
              <w:fldChar w:fldCharType="end"/>
            </w:r>
          </w:hyperlink>
        </w:p>
        <w:p w14:paraId="59031E3A" w14:textId="60E2807D"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25" w:history="1">
            <w:r w:rsidR="00230879" w:rsidRPr="003B418A">
              <w:rPr>
                <w:rStyle w:val="Hiperhivatkozs"/>
                <w:b/>
                <w:noProof/>
              </w:rPr>
              <w:t>1.10.21. Garanciák és egyéb mérlegen kívüli kötelezettségek jelentési módja</w:t>
            </w:r>
            <w:r w:rsidR="00230879">
              <w:rPr>
                <w:noProof/>
                <w:webHidden/>
              </w:rPr>
              <w:tab/>
            </w:r>
            <w:r w:rsidR="00230879">
              <w:rPr>
                <w:noProof/>
                <w:webHidden/>
              </w:rPr>
              <w:fldChar w:fldCharType="begin"/>
            </w:r>
            <w:r w:rsidR="00230879">
              <w:rPr>
                <w:noProof/>
                <w:webHidden/>
              </w:rPr>
              <w:instrText xml:space="preserve"> PAGEREF _Toc188019125 \h </w:instrText>
            </w:r>
            <w:r w:rsidR="00230879">
              <w:rPr>
                <w:noProof/>
                <w:webHidden/>
              </w:rPr>
            </w:r>
            <w:r w:rsidR="00230879">
              <w:rPr>
                <w:noProof/>
                <w:webHidden/>
              </w:rPr>
              <w:fldChar w:fldCharType="separate"/>
            </w:r>
            <w:r w:rsidR="00230879">
              <w:rPr>
                <w:noProof/>
                <w:webHidden/>
              </w:rPr>
              <w:t>103</w:t>
            </w:r>
            <w:r w:rsidR="00230879">
              <w:rPr>
                <w:noProof/>
                <w:webHidden/>
              </w:rPr>
              <w:fldChar w:fldCharType="end"/>
            </w:r>
          </w:hyperlink>
        </w:p>
        <w:p w14:paraId="67AB6F8F" w14:textId="1EF806A8"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26" w:history="1">
            <w:r w:rsidR="00230879" w:rsidRPr="003B418A">
              <w:rPr>
                <w:rStyle w:val="Hiperhivatkozs"/>
                <w:b/>
                <w:noProof/>
              </w:rPr>
              <w:t>1.10.22. CSOK támogatások jelentési módja</w:t>
            </w:r>
            <w:r w:rsidR="00230879">
              <w:rPr>
                <w:noProof/>
                <w:webHidden/>
              </w:rPr>
              <w:tab/>
            </w:r>
            <w:r w:rsidR="00230879">
              <w:rPr>
                <w:noProof/>
                <w:webHidden/>
              </w:rPr>
              <w:fldChar w:fldCharType="begin"/>
            </w:r>
            <w:r w:rsidR="00230879">
              <w:rPr>
                <w:noProof/>
                <w:webHidden/>
              </w:rPr>
              <w:instrText xml:space="preserve"> PAGEREF _Toc188019126 \h </w:instrText>
            </w:r>
            <w:r w:rsidR="00230879">
              <w:rPr>
                <w:noProof/>
                <w:webHidden/>
              </w:rPr>
            </w:r>
            <w:r w:rsidR="00230879">
              <w:rPr>
                <w:noProof/>
                <w:webHidden/>
              </w:rPr>
              <w:fldChar w:fldCharType="separate"/>
            </w:r>
            <w:r w:rsidR="00230879">
              <w:rPr>
                <w:noProof/>
                <w:webHidden/>
              </w:rPr>
              <w:t>107</w:t>
            </w:r>
            <w:r w:rsidR="00230879">
              <w:rPr>
                <w:noProof/>
                <w:webHidden/>
              </w:rPr>
              <w:fldChar w:fldCharType="end"/>
            </w:r>
          </w:hyperlink>
        </w:p>
        <w:p w14:paraId="36E3AEA5" w14:textId="4FF563E4"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27" w:history="1">
            <w:r w:rsidR="00230879" w:rsidRPr="003B418A">
              <w:rPr>
                <w:rStyle w:val="Hiperhivatkozs"/>
                <w:b/>
                <w:noProof/>
              </w:rPr>
              <w:t>1.10.23. A munkáshitel és a kistelepülési otthonfelújítási támogatás jelentési módja</w:t>
            </w:r>
            <w:r w:rsidR="00230879">
              <w:rPr>
                <w:noProof/>
                <w:webHidden/>
              </w:rPr>
              <w:tab/>
            </w:r>
            <w:r w:rsidR="00230879">
              <w:rPr>
                <w:noProof/>
                <w:webHidden/>
              </w:rPr>
              <w:fldChar w:fldCharType="begin"/>
            </w:r>
            <w:r w:rsidR="00230879">
              <w:rPr>
                <w:noProof/>
                <w:webHidden/>
              </w:rPr>
              <w:instrText xml:space="preserve"> PAGEREF _Toc188019127 \h </w:instrText>
            </w:r>
            <w:r w:rsidR="00230879">
              <w:rPr>
                <w:noProof/>
                <w:webHidden/>
              </w:rPr>
            </w:r>
            <w:r w:rsidR="00230879">
              <w:rPr>
                <w:noProof/>
                <w:webHidden/>
              </w:rPr>
              <w:fldChar w:fldCharType="separate"/>
            </w:r>
            <w:r w:rsidR="00230879">
              <w:rPr>
                <w:noProof/>
                <w:webHidden/>
              </w:rPr>
              <w:t>110</w:t>
            </w:r>
            <w:r w:rsidR="00230879">
              <w:rPr>
                <w:noProof/>
                <w:webHidden/>
              </w:rPr>
              <w:fldChar w:fldCharType="end"/>
            </w:r>
          </w:hyperlink>
        </w:p>
        <w:p w14:paraId="57AFC6C8" w14:textId="66EAE0FF" w:rsidR="00230879" w:rsidRDefault="00750102">
          <w:pPr>
            <w:pStyle w:val="TJ1"/>
            <w:tabs>
              <w:tab w:val="right" w:leader="dot" w:pos="9514"/>
            </w:tabs>
            <w:rPr>
              <w:rFonts w:asciiTheme="minorHAnsi" w:hAnsiTheme="minorHAnsi"/>
              <w:noProof/>
              <w:kern w:val="2"/>
              <w:sz w:val="22"/>
              <w:szCs w:val="22"/>
              <w14:ligatures w14:val="standardContextual"/>
            </w:rPr>
          </w:pPr>
          <w:hyperlink w:anchor="_Toc188019128" w:history="1">
            <w:r w:rsidR="00230879" w:rsidRPr="003B418A">
              <w:rPr>
                <w:rStyle w:val="Hiperhivatkozs"/>
                <w:rFonts w:cstheme="minorHAnsi"/>
                <w:noProof/>
              </w:rPr>
              <w:t>2. Az ESRB táblára vonatkozó kitöltési előírások</w:t>
            </w:r>
            <w:r w:rsidR="00230879">
              <w:rPr>
                <w:noProof/>
                <w:webHidden/>
              </w:rPr>
              <w:tab/>
            </w:r>
            <w:r w:rsidR="00230879">
              <w:rPr>
                <w:noProof/>
                <w:webHidden/>
              </w:rPr>
              <w:fldChar w:fldCharType="begin"/>
            </w:r>
            <w:r w:rsidR="00230879">
              <w:rPr>
                <w:noProof/>
                <w:webHidden/>
              </w:rPr>
              <w:instrText xml:space="preserve"> PAGEREF _Toc188019128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0D69D481" w14:textId="63573A38"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129" w:history="1">
            <w:r w:rsidR="00230879" w:rsidRPr="003B418A">
              <w:rPr>
                <w:rStyle w:val="Hiperhivatkozs"/>
                <w:rFonts w:cstheme="minorHAnsi"/>
                <w:noProof/>
              </w:rPr>
              <w:t>2.1. Általános előírások</w:t>
            </w:r>
            <w:r w:rsidR="00230879">
              <w:rPr>
                <w:noProof/>
                <w:webHidden/>
              </w:rPr>
              <w:tab/>
            </w:r>
            <w:r w:rsidR="00230879">
              <w:rPr>
                <w:noProof/>
                <w:webHidden/>
              </w:rPr>
              <w:fldChar w:fldCharType="begin"/>
            </w:r>
            <w:r w:rsidR="00230879">
              <w:rPr>
                <w:noProof/>
                <w:webHidden/>
              </w:rPr>
              <w:instrText xml:space="preserve"> PAGEREF _Toc188019129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300A1748" w14:textId="116C017B"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130" w:history="1">
            <w:r w:rsidR="00230879" w:rsidRPr="003B418A">
              <w:rPr>
                <w:rStyle w:val="Hiperhivatkozs"/>
                <w:rFonts w:cstheme="minorHAnsi"/>
                <w:noProof/>
              </w:rPr>
              <w:t>2.2. Az adatok számbavétele</w:t>
            </w:r>
            <w:r w:rsidR="00230879">
              <w:rPr>
                <w:noProof/>
                <w:webHidden/>
              </w:rPr>
              <w:tab/>
            </w:r>
            <w:r w:rsidR="00230879">
              <w:rPr>
                <w:noProof/>
                <w:webHidden/>
              </w:rPr>
              <w:fldChar w:fldCharType="begin"/>
            </w:r>
            <w:r w:rsidR="00230879">
              <w:rPr>
                <w:noProof/>
                <w:webHidden/>
              </w:rPr>
              <w:instrText xml:space="preserve"> PAGEREF _Toc188019130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0E2BE466" w14:textId="6F77338A"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131" w:history="1">
            <w:r w:rsidR="00230879" w:rsidRPr="003B418A">
              <w:rPr>
                <w:rStyle w:val="Hiperhivatkozs"/>
                <w:rFonts w:cstheme="minorHAnsi"/>
                <w:noProof/>
              </w:rPr>
              <w:t>2.3. Jelentési gyakoriság</w:t>
            </w:r>
            <w:r w:rsidR="00230879">
              <w:rPr>
                <w:noProof/>
                <w:webHidden/>
              </w:rPr>
              <w:tab/>
            </w:r>
            <w:r w:rsidR="00230879">
              <w:rPr>
                <w:noProof/>
                <w:webHidden/>
              </w:rPr>
              <w:fldChar w:fldCharType="begin"/>
            </w:r>
            <w:r w:rsidR="00230879">
              <w:rPr>
                <w:noProof/>
                <w:webHidden/>
              </w:rPr>
              <w:instrText xml:space="preserve"> PAGEREF _Toc188019131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4E5DC38" w14:textId="2F4261DE"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132" w:history="1">
            <w:r w:rsidR="00230879" w:rsidRPr="003B418A">
              <w:rPr>
                <w:rStyle w:val="Hiperhivatkozs"/>
                <w:rFonts w:cstheme="minorHAnsi"/>
                <w:noProof/>
              </w:rPr>
              <w:t>2.4. Jelentendő adatok köre</w:t>
            </w:r>
            <w:r w:rsidR="00230879">
              <w:rPr>
                <w:noProof/>
                <w:webHidden/>
              </w:rPr>
              <w:tab/>
            </w:r>
            <w:r w:rsidR="00230879">
              <w:rPr>
                <w:noProof/>
                <w:webHidden/>
              </w:rPr>
              <w:fldChar w:fldCharType="begin"/>
            </w:r>
            <w:r w:rsidR="00230879">
              <w:rPr>
                <w:noProof/>
                <w:webHidden/>
              </w:rPr>
              <w:instrText xml:space="preserve"> PAGEREF _Toc188019132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13E2EE7" w14:textId="0F3D2FAD"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133" w:history="1">
            <w:r w:rsidR="00230879" w:rsidRPr="003B418A">
              <w:rPr>
                <w:rStyle w:val="Hiperhivatkozs"/>
                <w:rFonts w:cstheme="minorHAnsi"/>
                <w:noProof/>
              </w:rPr>
              <w:t>2.5.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_Toc188019133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099A369A" w14:textId="1A4DE24B"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34" w:history="1">
            <w:r w:rsidR="00230879" w:rsidRPr="003B418A">
              <w:rPr>
                <w:rStyle w:val="Hiperhivatkozs"/>
                <w:rFonts w:cstheme="minorHAnsi"/>
                <w:b/>
                <w:noProof/>
              </w:rPr>
              <w:t>2.5.1. Az ESRB táblában használt fogalmak, rövidítések</w:t>
            </w:r>
            <w:r w:rsidR="00230879">
              <w:rPr>
                <w:noProof/>
                <w:webHidden/>
              </w:rPr>
              <w:tab/>
            </w:r>
            <w:r w:rsidR="00230879">
              <w:rPr>
                <w:noProof/>
                <w:webHidden/>
              </w:rPr>
              <w:fldChar w:fldCharType="begin"/>
            </w:r>
            <w:r w:rsidR="00230879">
              <w:rPr>
                <w:noProof/>
                <w:webHidden/>
              </w:rPr>
              <w:instrText xml:space="preserve"> PAGEREF _Toc188019134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C2D6DE2" w14:textId="020E6341" w:rsidR="00230879" w:rsidRDefault="00750102">
          <w:pPr>
            <w:pStyle w:val="TJ4"/>
            <w:rPr>
              <w:rFonts w:asciiTheme="minorHAnsi" w:eastAsiaTheme="minorEastAsia" w:hAnsiTheme="minorHAnsi"/>
              <w:noProof/>
              <w:kern w:val="2"/>
              <w:sz w:val="22"/>
              <w:szCs w:val="22"/>
              <w14:ligatures w14:val="standardContextual"/>
            </w:rPr>
          </w:pPr>
          <w:hyperlink w:anchor="_Toc188019135" w:history="1">
            <w:r w:rsidR="00230879" w:rsidRPr="003B418A">
              <w:rPr>
                <w:rStyle w:val="Hiperhivatkozs"/>
                <w:rFonts w:cstheme="minorHAnsi"/>
                <w:b/>
                <w:noProof/>
              </w:rPr>
              <w:t>2.5.1.1. ESRB természetes személyek lakáscélú hitelekre vonatkozó adatköre (ESRB/RRE/mutatók)</w:t>
            </w:r>
            <w:r w:rsidR="00230879">
              <w:rPr>
                <w:noProof/>
                <w:webHidden/>
              </w:rPr>
              <w:tab/>
            </w:r>
            <w:r w:rsidR="00230879">
              <w:rPr>
                <w:noProof/>
                <w:webHidden/>
              </w:rPr>
              <w:fldChar w:fldCharType="begin"/>
            </w:r>
            <w:r w:rsidR="00230879">
              <w:rPr>
                <w:noProof/>
                <w:webHidden/>
              </w:rPr>
              <w:instrText xml:space="preserve"> PAGEREF _Toc188019135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5DD834A" w14:textId="0AE83285" w:rsidR="00230879" w:rsidRDefault="00750102">
          <w:pPr>
            <w:pStyle w:val="TJ4"/>
            <w:rPr>
              <w:rFonts w:asciiTheme="minorHAnsi" w:eastAsiaTheme="minorEastAsia" w:hAnsiTheme="minorHAnsi"/>
              <w:noProof/>
              <w:kern w:val="2"/>
              <w:sz w:val="22"/>
              <w:szCs w:val="22"/>
              <w14:ligatures w14:val="standardContextual"/>
            </w:rPr>
          </w:pPr>
          <w:hyperlink w:anchor="_Toc188019136" w:history="1">
            <w:r w:rsidR="00230879" w:rsidRPr="003B418A">
              <w:rPr>
                <w:rStyle w:val="Hiperhivatkozs"/>
                <w:rFonts w:cstheme="minorHAnsi"/>
                <w:b/>
                <w:noProof/>
              </w:rPr>
              <w:t>2.5.1.2. ESRB nem természetes személyek kereskedelmi ingatlanjaihoz kapcsolódó hitelekre vonatkozó adatköre (ESRB/CRE/mutatók)</w:t>
            </w:r>
            <w:r w:rsidR="00230879">
              <w:rPr>
                <w:noProof/>
                <w:webHidden/>
              </w:rPr>
              <w:tab/>
            </w:r>
            <w:r w:rsidR="00230879">
              <w:rPr>
                <w:noProof/>
                <w:webHidden/>
              </w:rPr>
              <w:fldChar w:fldCharType="begin"/>
            </w:r>
            <w:r w:rsidR="00230879">
              <w:rPr>
                <w:noProof/>
                <w:webHidden/>
              </w:rPr>
              <w:instrText xml:space="preserve"> PAGEREF _Toc188019136 \h </w:instrText>
            </w:r>
            <w:r w:rsidR="00230879">
              <w:rPr>
                <w:noProof/>
                <w:webHidden/>
              </w:rPr>
            </w:r>
            <w:r w:rsidR="00230879">
              <w:rPr>
                <w:noProof/>
                <w:webHidden/>
              </w:rPr>
              <w:fldChar w:fldCharType="separate"/>
            </w:r>
            <w:r w:rsidR="00230879">
              <w:rPr>
                <w:noProof/>
                <w:webHidden/>
              </w:rPr>
              <w:t>115</w:t>
            </w:r>
            <w:r w:rsidR="00230879">
              <w:rPr>
                <w:noProof/>
                <w:webHidden/>
              </w:rPr>
              <w:fldChar w:fldCharType="end"/>
            </w:r>
          </w:hyperlink>
        </w:p>
        <w:p w14:paraId="4E02A864" w14:textId="2EEF8458" w:rsidR="00230879" w:rsidRDefault="00750102">
          <w:pPr>
            <w:pStyle w:val="TJ2"/>
            <w:tabs>
              <w:tab w:val="right" w:leader="dot" w:pos="9514"/>
            </w:tabs>
            <w:rPr>
              <w:rFonts w:asciiTheme="minorHAnsi" w:hAnsiTheme="minorHAnsi"/>
              <w:noProof/>
              <w:kern w:val="2"/>
              <w:sz w:val="22"/>
              <w:szCs w:val="22"/>
              <w14:ligatures w14:val="standardContextual"/>
            </w:rPr>
          </w:pPr>
          <w:hyperlink w:anchor="_Toc188019137" w:history="1">
            <w:r w:rsidR="00230879" w:rsidRPr="003B418A">
              <w:rPr>
                <w:rStyle w:val="Hiperhivatkozs"/>
                <w:rFonts w:cstheme="minorHAnsi"/>
                <w:noProof/>
              </w:rPr>
              <w:t>2.6.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_Toc188019137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5702DD91" w14:textId="7B3430BD"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38" w:history="1">
            <w:r w:rsidR="00230879" w:rsidRPr="003B418A">
              <w:rPr>
                <w:rStyle w:val="Hiperhivatkozs"/>
                <w:rFonts w:cstheme="minorHAnsi"/>
                <w:b/>
                <w:noProof/>
              </w:rPr>
              <w:t>2.6.1. LTV kalkuláció</w:t>
            </w:r>
            <w:r w:rsidR="00230879">
              <w:rPr>
                <w:noProof/>
                <w:webHidden/>
              </w:rPr>
              <w:tab/>
            </w:r>
            <w:r w:rsidR="00230879">
              <w:rPr>
                <w:noProof/>
                <w:webHidden/>
              </w:rPr>
              <w:fldChar w:fldCharType="begin"/>
            </w:r>
            <w:r w:rsidR="00230879">
              <w:rPr>
                <w:noProof/>
                <w:webHidden/>
              </w:rPr>
              <w:instrText xml:space="preserve"> PAGEREF _Toc188019138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23FAEA54" w14:textId="7F8E58D0"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39" w:history="1">
            <w:r w:rsidR="00230879" w:rsidRPr="003B418A">
              <w:rPr>
                <w:rStyle w:val="Hiperhivatkozs"/>
                <w:rFonts w:cstheme="minorHAnsi"/>
                <w:b/>
                <w:noProof/>
              </w:rPr>
              <w:t>2.6.2. DSCR kalkuláció</w:t>
            </w:r>
            <w:r w:rsidR="00230879">
              <w:rPr>
                <w:noProof/>
                <w:webHidden/>
              </w:rPr>
              <w:tab/>
            </w:r>
            <w:r w:rsidR="00230879">
              <w:rPr>
                <w:noProof/>
                <w:webHidden/>
              </w:rPr>
              <w:fldChar w:fldCharType="begin"/>
            </w:r>
            <w:r w:rsidR="00230879">
              <w:rPr>
                <w:noProof/>
                <w:webHidden/>
              </w:rPr>
              <w:instrText xml:space="preserve"> PAGEREF _Toc188019139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6BFC6C82" w14:textId="6BC0826B" w:rsidR="00230879" w:rsidRDefault="00750102">
          <w:pPr>
            <w:pStyle w:val="TJ3"/>
            <w:tabs>
              <w:tab w:val="right" w:leader="dot" w:pos="9514"/>
            </w:tabs>
            <w:rPr>
              <w:rFonts w:asciiTheme="minorHAnsi" w:eastAsiaTheme="minorEastAsia" w:hAnsiTheme="minorHAnsi"/>
              <w:noProof/>
              <w:kern w:val="2"/>
              <w:sz w:val="22"/>
              <w:szCs w:val="22"/>
              <w14:ligatures w14:val="standardContextual"/>
            </w:rPr>
          </w:pPr>
          <w:hyperlink w:anchor="_Toc188019140" w:history="1">
            <w:r w:rsidR="00230879" w:rsidRPr="003B418A">
              <w:rPr>
                <w:rStyle w:val="Hiperhivatkozs"/>
                <w:rFonts w:cstheme="minorHAnsi"/>
                <w:b/>
                <w:noProof/>
              </w:rPr>
              <w:t>2.6.3. Jelentési elvárások táblázatos formában</w:t>
            </w:r>
            <w:r w:rsidR="00230879">
              <w:rPr>
                <w:noProof/>
                <w:webHidden/>
              </w:rPr>
              <w:tab/>
            </w:r>
            <w:r w:rsidR="00230879">
              <w:rPr>
                <w:noProof/>
                <w:webHidden/>
              </w:rPr>
              <w:fldChar w:fldCharType="begin"/>
            </w:r>
            <w:r w:rsidR="00230879">
              <w:rPr>
                <w:noProof/>
                <w:webHidden/>
              </w:rPr>
              <w:instrText xml:space="preserve"> PAGEREF _Toc188019140 \h </w:instrText>
            </w:r>
            <w:r w:rsidR="00230879">
              <w:rPr>
                <w:noProof/>
                <w:webHidden/>
              </w:rPr>
            </w:r>
            <w:r w:rsidR="00230879">
              <w:rPr>
                <w:noProof/>
                <w:webHidden/>
              </w:rPr>
              <w:fldChar w:fldCharType="separate"/>
            </w:r>
            <w:r w:rsidR="00230879">
              <w:rPr>
                <w:noProof/>
                <w:webHidden/>
              </w:rPr>
              <w:t>119</w:t>
            </w:r>
            <w:r w:rsidR="00230879">
              <w:rPr>
                <w:noProof/>
                <w:webHidden/>
              </w:rPr>
              <w:fldChar w:fldCharType="end"/>
            </w:r>
          </w:hyperlink>
        </w:p>
        <w:p w14:paraId="4DDBA8D1" w14:textId="7E03F885" w:rsidR="00230879" w:rsidRDefault="00750102">
          <w:pPr>
            <w:pStyle w:val="TJ1"/>
            <w:tabs>
              <w:tab w:val="right" w:leader="dot" w:pos="9514"/>
            </w:tabs>
            <w:rPr>
              <w:rFonts w:asciiTheme="minorHAnsi" w:hAnsiTheme="minorHAnsi"/>
              <w:noProof/>
              <w:kern w:val="2"/>
              <w:sz w:val="22"/>
              <w:szCs w:val="22"/>
              <w14:ligatures w14:val="standardContextual"/>
            </w:rPr>
          </w:pPr>
          <w:hyperlink w:anchor="_Toc188019141" w:history="1">
            <w:r w:rsidR="00230879" w:rsidRPr="003B418A">
              <w:rPr>
                <w:rStyle w:val="Hiperhivatkozs"/>
                <w:noProof/>
              </w:rPr>
              <w:t>3. A Taxonómia – ügyfél táblára vonatkozó kitöltési előírások (TAX_UGYF)</w:t>
            </w:r>
            <w:r w:rsidR="00230879">
              <w:rPr>
                <w:noProof/>
                <w:webHidden/>
              </w:rPr>
              <w:tab/>
            </w:r>
            <w:r w:rsidR="00230879">
              <w:rPr>
                <w:noProof/>
                <w:webHidden/>
              </w:rPr>
              <w:fldChar w:fldCharType="begin"/>
            </w:r>
            <w:r w:rsidR="00230879">
              <w:rPr>
                <w:noProof/>
                <w:webHidden/>
              </w:rPr>
              <w:instrText xml:space="preserve"> PAGEREF _Toc188019141 \h </w:instrText>
            </w:r>
            <w:r w:rsidR="00230879">
              <w:rPr>
                <w:noProof/>
                <w:webHidden/>
              </w:rPr>
            </w:r>
            <w:r w:rsidR="00230879">
              <w:rPr>
                <w:noProof/>
                <w:webHidden/>
              </w:rPr>
              <w:fldChar w:fldCharType="separate"/>
            </w:r>
            <w:r w:rsidR="00230879">
              <w:rPr>
                <w:noProof/>
                <w:webHidden/>
              </w:rPr>
              <w:t>121</w:t>
            </w:r>
            <w:r w:rsidR="00230879">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Cmsor1"/>
        <w:rPr>
          <w:rFonts w:asciiTheme="minorHAnsi" w:hAnsiTheme="minorHAnsi" w:cstheme="minorHAnsi"/>
          <w:sz w:val="20"/>
          <w:szCs w:val="20"/>
        </w:rPr>
      </w:pPr>
      <w:bookmarkStart w:id="0" w:name="_Toc64967379"/>
      <w:bookmarkStart w:id="1" w:name="_Toc149901994"/>
      <w:bookmarkStart w:id="2" w:name="_Toc188019064"/>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6300DB"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Az adatmodell „</w:t>
      </w:r>
      <w:proofErr w:type="spellStart"/>
      <w:r w:rsidR="00E456F6" w:rsidRPr="000C2023">
        <w:rPr>
          <w:rFonts w:cs="Arial"/>
        </w:rPr>
        <w:t>LV_flag</w:t>
      </w:r>
      <w:proofErr w:type="spellEnd"/>
      <w:r w:rsidR="00E456F6" w:rsidRPr="000C2023">
        <w:rPr>
          <w:rFonts w:cs="Arial"/>
        </w:rPr>
        <w:t xml:space="preserve">” oszlopában jelzettek szerint jelentendők az egyes attribútumok háztartási és vállalati szektor esetén: L </w:t>
      </w:r>
      <w:proofErr w:type="spellStart"/>
      <w:r w:rsidR="00E456F6" w:rsidRPr="000C2023">
        <w:rPr>
          <w:rFonts w:cs="Arial"/>
        </w:rPr>
        <w:t>flag</w:t>
      </w:r>
      <w:proofErr w:type="spellEnd"/>
      <w:r w:rsidR="00E456F6" w:rsidRPr="000C2023">
        <w:rPr>
          <w:rFonts w:cs="Arial"/>
        </w:rPr>
        <w:t xml:space="preserve"> esetén </w:t>
      </w:r>
      <w:r w:rsidR="00E456F6">
        <w:rPr>
          <w:rFonts w:cs="Arial"/>
        </w:rPr>
        <w:t xml:space="preserve">lakosság, </w:t>
      </w:r>
      <w:proofErr w:type="spellStart"/>
      <w:r w:rsidR="00E456F6">
        <w:rPr>
          <w:rFonts w:cs="Arial"/>
        </w:rPr>
        <w:t>L_ÖV</w:t>
      </w:r>
      <w:proofErr w:type="spellEnd"/>
      <w:r w:rsidR="00E456F6">
        <w:rPr>
          <w:rFonts w:cs="Arial"/>
        </w:rPr>
        <w:t xml:space="preserve"> </w:t>
      </w:r>
      <w:proofErr w:type="spellStart"/>
      <w:r w:rsidR="00E456F6">
        <w:rPr>
          <w:rFonts w:cs="Arial"/>
        </w:rPr>
        <w:t>flag</w:t>
      </w:r>
      <w:proofErr w:type="spellEnd"/>
      <w:r w:rsidR="00E456F6">
        <w:rPr>
          <w:rFonts w:cs="Arial"/>
        </w:rPr>
        <w:t xml:space="preserve"> esetén</w:t>
      </w:r>
      <w:r w:rsidR="00E456F6" w:rsidRPr="000C2023">
        <w:rPr>
          <w:rFonts w:cs="Arial"/>
        </w:rPr>
        <w:t xml:space="preserve"> lakosság és önálló vállalkozók, V </w:t>
      </w:r>
      <w:proofErr w:type="spellStart"/>
      <w:r w:rsidR="00E456F6" w:rsidRPr="000C2023">
        <w:rPr>
          <w:rFonts w:cs="Arial"/>
        </w:rPr>
        <w:t>flag</w:t>
      </w:r>
      <w:proofErr w:type="spellEnd"/>
      <w:r w:rsidR="00E456F6" w:rsidRPr="000C2023">
        <w:rPr>
          <w:rFonts w:cs="Arial"/>
        </w:rPr>
        <w:t xml:space="preserve"> esetén vállalat, </w:t>
      </w:r>
      <w:proofErr w:type="spellStart"/>
      <w:r w:rsidR="00E456F6" w:rsidRPr="000C2023">
        <w:rPr>
          <w:rFonts w:cs="Arial"/>
        </w:rPr>
        <w:t>V_ÖV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vállalatok és önálló vállalkozók, </w:t>
      </w:r>
      <w:proofErr w:type="spellStart"/>
      <w:r w:rsidR="00E456F6" w:rsidRPr="000C2023">
        <w:rPr>
          <w:rFonts w:cs="Arial"/>
        </w:rPr>
        <w:t>L</w:t>
      </w:r>
      <w:r w:rsidR="00E456F6">
        <w:rPr>
          <w:rFonts w:cs="Arial"/>
        </w:rPr>
        <w:t>_ÖV_</w:t>
      </w:r>
      <w:r w:rsidR="00E456F6" w:rsidRPr="000C2023">
        <w:rPr>
          <w:rFonts w:cs="Arial"/>
        </w:rPr>
        <w:t>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minden szektor esetén töltendő az adott mező.</w:t>
      </w:r>
      <w:r w:rsidR="00E456F6">
        <w:rPr>
          <w:rFonts w:cs="Arial"/>
        </w:rPr>
        <w:t xml:space="preserve"> Ez </w:t>
      </w:r>
      <w:proofErr w:type="spellStart"/>
      <w:r w:rsidR="00E456F6">
        <w:rPr>
          <w:rFonts w:cs="Arial"/>
        </w:rPr>
        <w:t>váltzást</w:t>
      </w:r>
      <w:proofErr w:type="spellEnd"/>
      <w:r w:rsidR="00E456F6">
        <w:rPr>
          <w:rFonts w:cs="Arial"/>
        </w:rPr>
        <w:t xml:space="preserve"> jelent a korábbi gyakorlathoz képest, ahol az ’L’ </w:t>
      </w:r>
      <w:proofErr w:type="spellStart"/>
      <w:r w:rsidR="00E456F6">
        <w:rPr>
          <w:rFonts w:cs="Arial"/>
        </w:rPr>
        <w:t>flag</w:t>
      </w:r>
      <w:proofErr w:type="spellEnd"/>
      <w:r w:rsidR="00E456F6">
        <w:rPr>
          <w:rFonts w:cs="Arial"/>
        </w:rPr>
        <w:t xml:space="preserve">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6F9333D3"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 xml:space="preserve">Az adatmodellben kötelező mezőként értelmezett mezők minden esetben töltendők, míg a </w:t>
      </w:r>
      <w:r w:rsidR="00D8112D">
        <w:rPr>
          <w:rFonts w:asciiTheme="minorHAnsi" w:hAnsiTheme="minorHAnsi" w:cstheme="minorHAnsi"/>
        </w:rPr>
        <w:t>feltételesen</w:t>
      </w:r>
      <w:r w:rsidR="00D8112D" w:rsidRPr="006C72EB">
        <w:rPr>
          <w:rFonts w:asciiTheme="minorHAnsi" w:hAnsiTheme="minorHAnsi" w:cstheme="minorHAnsi"/>
        </w:rPr>
        <w:t xml:space="preserve"> </w:t>
      </w:r>
      <w:r w:rsidRPr="006C72EB">
        <w:rPr>
          <w:rFonts w:asciiTheme="minorHAnsi" w:hAnsiTheme="minorHAnsi" w:cstheme="minorHAnsi"/>
        </w:rPr>
        <w:t>kötelező mezők</w:t>
      </w:r>
      <w:r w:rsidR="00D8112D">
        <w:rPr>
          <w:rStyle w:val="Lbjegyzet-hivatkozs"/>
          <w:rFonts w:asciiTheme="minorHAnsi" w:hAnsiTheme="minorHAnsi" w:cstheme="minorHAnsi"/>
        </w:rPr>
        <w:footnoteReference w:id="2"/>
      </w:r>
      <w:r w:rsidRPr="006C72EB">
        <w:rPr>
          <w:rFonts w:asciiTheme="minorHAnsi" w:hAnsiTheme="minorHAnsi" w:cstheme="minorHAnsi"/>
        </w:rPr>
        <w:t xml:space="preserve"> töltési kötelezettsége függhet valamely feltételek fennállásától. Így az egyes </w:t>
      </w:r>
      <w:r w:rsidR="00EF6644">
        <w:rPr>
          <w:rFonts w:asciiTheme="minorHAnsi" w:hAnsiTheme="minorHAnsi" w:cstheme="minorHAnsi"/>
        </w:rPr>
        <w:t>feltételesen</w:t>
      </w:r>
      <w:r w:rsidR="00EF6644" w:rsidRPr="006C72EB">
        <w:rPr>
          <w:rFonts w:asciiTheme="minorHAnsi" w:hAnsiTheme="minorHAnsi" w:cstheme="minorHAnsi"/>
        </w:rPr>
        <w:t xml:space="preserve"> </w:t>
      </w:r>
      <w:r w:rsidRPr="006C72EB">
        <w:rPr>
          <w:rFonts w:asciiTheme="minorHAnsi" w:hAnsiTheme="minorHAnsi" w:cstheme="minorHAnsi"/>
        </w:rPr>
        <w:t xml:space="preserve">kötelező mezők töltési kötelezettségének megállapításához </w:t>
      </w:r>
      <w:r w:rsidR="004A7D26">
        <w:rPr>
          <w:rFonts w:asciiTheme="minorHAnsi" w:hAnsiTheme="minorHAnsi" w:cstheme="minorHAnsi"/>
        </w:rPr>
        <w:t xml:space="preserve">a rendeleti előírásokat és az ahhoz </w:t>
      </w:r>
      <w:proofErr w:type="gramStart"/>
      <w:r w:rsidR="004A7D26">
        <w:rPr>
          <w:rFonts w:asciiTheme="minorHAnsi" w:hAnsiTheme="minorHAnsi" w:cstheme="minorHAnsi"/>
        </w:rPr>
        <w:t xml:space="preserve">kapcsolódó </w:t>
      </w:r>
      <w:r w:rsidRPr="006C72EB">
        <w:rPr>
          <w:rFonts w:asciiTheme="minorHAnsi" w:hAnsiTheme="minorHAnsi" w:cstheme="minorHAnsi"/>
        </w:rPr>
        <w:t xml:space="preserve"> adatmodell</w:t>
      </w:r>
      <w:proofErr w:type="gramEnd"/>
      <w:r w:rsidRPr="006C72EB">
        <w:rPr>
          <w:rFonts w:asciiTheme="minorHAnsi" w:hAnsiTheme="minorHAnsi" w:cstheme="minorHAnsi"/>
        </w:rPr>
        <w:t xml:space="preserve"> definíciós előírásait, a jelen anyagban foglalt előírásokat és a beküldés során történő ellenőrzés céljából kialakított szabályrendszert egyará</w:t>
      </w:r>
      <w:r w:rsidR="004A7D26">
        <w:rPr>
          <w:rFonts w:asciiTheme="minorHAnsi" w:hAnsiTheme="minorHAnsi" w:cstheme="minorHAnsi"/>
        </w:rPr>
        <w:t>n</w:t>
      </w:r>
      <w:r w:rsidRPr="006C72EB">
        <w:rPr>
          <w:rFonts w:asciiTheme="minorHAnsi" w:hAnsiTheme="minorHAnsi" w:cstheme="minorHAnsi"/>
        </w:rPr>
        <w:t xml:space="preserve">t figyelembe kell venni, azaz a </w:t>
      </w:r>
      <w:r w:rsidR="00EF6644">
        <w:rPr>
          <w:rFonts w:asciiTheme="minorHAnsi" w:hAnsiTheme="minorHAnsi" w:cstheme="minorHAnsi"/>
        </w:rPr>
        <w:t>feltételesen</w:t>
      </w:r>
      <w:r w:rsidR="00EF6644" w:rsidRPr="006C72EB">
        <w:rPr>
          <w:rFonts w:asciiTheme="minorHAnsi" w:hAnsiTheme="minorHAnsi" w:cstheme="minorHAnsi"/>
        </w:rPr>
        <w:t xml:space="preserve"> </w:t>
      </w:r>
      <w:r w:rsidRPr="006C72EB">
        <w:rPr>
          <w:rFonts w:asciiTheme="minorHAnsi" w:hAnsiTheme="minorHAnsi" w:cstheme="minorHAnsi"/>
        </w:rPr>
        <w:t>kötelező megjelölés nem azt jelenti, hogy a mező kitöltése opcionális</w:t>
      </w:r>
      <w:r w:rsidR="00BD5D3E" w:rsidRPr="006C72EB">
        <w:rPr>
          <w:rFonts w:asciiTheme="minorHAnsi" w:hAnsiTheme="minorHAnsi" w:cstheme="minorHAnsi"/>
        </w:rPr>
        <w:t>.</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188019065"/>
      <w:bookmarkStart w:id="14" w:name="_Hlk19024490"/>
      <w:bookmarkEnd w:id="10"/>
      <w:r w:rsidRPr="006C72EB">
        <w:rPr>
          <w:rFonts w:asciiTheme="minorHAnsi" w:hAnsiTheme="minorHAnsi" w:cstheme="minorHAnsi"/>
          <w:sz w:val="20"/>
          <w:szCs w:val="20"/>
        </w:rPr>
        <w:t>Az adatok számbavétele</w:t>
      </w:r>
      <w:bookmarkEnd w:id="11"/>
      <w:bookmarkEnd w:id="12"/>
      <w:bookmarkEnd w:id="13"/>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18801906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188019067"/>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INSTR</w:t>
      </w:r>
      <w:proofErr w:type="spellEnd"/>
      <w:r w:rsidR="00B116D7" w:rsidRPr="006C72EB">
        <w:rPr>
          <w:rFonts w:asciiTheme="minorHAnsi" w:hAnsiTheme="minorHAnsi" w:cstheme="minorHAnsi"/>
          <w:sz w:val="20"/>
          <w:szCs w:val="20"/>
        </w:rPr>
        <w:t>)</w:t>
      </w:r>
      <w:bookmarkEnd w:id="33"/>
      <w:bookmarkEnd w:id="34"/>
      <w:bookmarkEnd w:id="35"/>
    </w:p>
    <w:p w14:paraId="2B95BB03" w14:textId="77777777" w:rsidR="00F3207B" w:rsidRPr="00F3207B" w:rsidRDefault="00F3207B" w:rsidP="00F3207B"/>
    <w:p w14:paraId="63FC41C2" w14:textId="7913A0CF" w:rsidR="00515DAC" w:rsidRPr="006C72EB" w:rsidRDefault="00B94827" w:rsidP="008E587A">
      <w:pPr>
        <w:pStyle w:val="Cmsor3"/>
        <w:rPr>
          <w:rFonts w:asciiTheme="minorHAnsi" w:hAnsiTheme="minorHAnsi" w:cstheme="minorHAnsi"/>
          <w:b/>
          <w:szCs w:val="20"/>
        </w:rPr>
      </w:pPr>
      <w:bookmarkStart w:id="36" w:name="_Toc64967383"/>
      <w:bookmarkStart w:id="37" w:name="_Toc149901998"/>
      <w:bookmarkStart w:id="38" w:name="_Toc188019068"/>
      <w:r w:rsidRPr="006C72EB">
        <w:rPr>
          <w:rFonts w:asciiTheme="minorHAnsi" w:hAnsiTheme="minorHAnsi" w:cstheme="minorHAnsi"/>
          <w:b/>
          <w:szCs w:val="20"/>
        </w:rPr>
        <w:t>Általános információk (</w:t>
      </w:r>
      <w:proofErr w:type="spellStart"/>
      <w:r w:rsidRPr="006C72EB">
        <w:rPr>
          <w:rFonts w:asciiTheme="minorHAnsi" w:hAnsiTheme="minorHAnsi" w:cstheme="minorHAnsi"/>
          <w:b/>
          <w:szCs w:val="20"/>
        </w:rPr>
        <w:t>INSTK-INSTR</w:t>
      </w:r>
      <w:proofErr w:type="spellEnd"/>
      <w:r w:rsidRPr="006C72EB">
        <w:rPr>
          <w:rFonts w:asciiTheme="minorHAnsi" w:hAnsiTheme="minorHAnsi" w:cstheme="minorHAnsi"/>
          <w:b/>
          <w:szCs w:val="20"/>
        </w:rPr>
        <w:t xml:space="preserve"> kapcsolat)</w:t>
      </w:r>
      <w:bookmarkEnd w:id="36"/>
      <w:bookmarkEnd w:id="37"/>
      <w:bookmarkEnd w:id="38"/>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9"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INSTR</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 xml:space="preserve">Ezen kívül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9"/>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w:t>
      </w:r>
      <w:proofErr w:type="spellStart"/>
      <w:r w:rsidR="00C2414C" w:rsidRPr="006C72EB">
        <w:rPr>
          <w:rFonts w:asciiTheme="minorHAnsi" w:eastAsia="Times New Roman" w:hAnsiTheme="minorHAnsi" w:cstheme="minorHAnsi"/>
          <w:i/>
        </w:rPr>
        <w:t>INSTR</w:t>
      </w:r>
      <w:proofErr w:type="spellEnd"/>
      <w:r w:rsidR="00C2414C" w:rsidRPr="006C72EB">
        <w:rPr>
          <w:rFonts w:asciiTheme="minorHAnsi" w:eastAsia="Times New Roman" w:hAnsiTheme="minorHAnsi" w:cstheme="minorHAnsi"/>
          <w:i/>
        </w:rPr>
        <w:t xml:space="preserve"> táblában jelentett instrumentum egyazon vonatkozási időszakban kerül megképzésre</w:t>
      </w:r>
      <w:r w:rsidRPr="006C72EB">
        <w:rPr>
          <w:rFonts w:asciiTheme="minorHAnsi" w:eastAsia="Times New Roman" w:hAnsiTheme="minorHAnsi" w:cstheme="minorHAnsi"/>
        </w:rPr>
        <w:t xml:space="preserve">. </w:t>
      </w:r>
      <w:bookmarkStart w:id="40"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w:t>
      </w:r>
      <w:proofErr w:type="spellStart"/>
      <w:r w:rsidR="00B30DBA" w:rsidRPr="006C72EB">
        <w:rPr>
          <w:rFonts w:asciiTheme="minorHAnsi" w:eastAsia="Times New Roman" w:hAnsiTheme="minorHAnsi" w:cstheme="minorHAnsi"/>
        </w:rPr>
        <w:t>INSTR</w:t>
      </w:r>
      <w:proofErr w:type="spellEnd"/>
      <w:r w:rsidR="00B30DBA" w:rsidRPr="006C72EB">
        <w:rPr>
          <w:rFonts w:asciiTheme="minorHAnsi" w:eastAsia="Times New Roman" w:hAnsiTheme="minorHAnsi" w:cstheme="minorHAnsi"/>
        </w:rPr>
        <w:t xml:space="preserve">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adatokat a jelenlegi kamatstatisztikának megfelelően lehet jelenteni a szerződéskötéskor.</w:t>
      </w:r>
      <w:bookmarkEnd w:id="40"/>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w:t>
      </w:r>
      <w:proofErr w:type="spellStart"/>
      <w:r w:rsidRPr="006C72EB">
        <w:rPr>
          <w:rFonts w:asciiTheme="minorHAnsi" w:hAnsiTheme="minorHAnsi" w:cstheme="minorHAnsi"/>
          <w:b/>
        </w:rPr>
        <w:t>INSTR</w:t>
      </w:r>
      <w:proofErr w:type="spellEnd"/>
      <w:r w:rsidRPr="006C72EB">
        <w:rPr>
          <w:rFonts w:asciiTheme="minorHAnsi" w:hAnsiTheme="minorHAnsi" w:cstheme="minorHAnsi"/>
          <w:b/>
        </w:rPr>
        <w:t xml:space="preserve">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proofErr w:type="spellStart"/>
      <w:r w:rsidR="00D57797" w:rsidRPr="006C72EB">
        <w:rPr>
          <w:rFonts w:asciiTheme="minorHAnsi" w:eastAsia="Times New Roman" w:hAnsiTheme="minorHAnsi" w:cstheme="minorHAnsi"/>
        </w:rPr>
        <w:t>Rulírozó</w:t>
      </w:r>
      <w:proofErr w:type="spellEnd"/>
      <w:r w:rsidR="00D57797" w:rsidRPr="006C72EB">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 xml:space="preserve">Alapelv: a jelenlegi kamatstatisztika alapját képező instrumentumok mindenképp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INSTK-INSTR</w:t>
      </w:r>
      <w:proofErr w:type="spellEnd"/>
      <w:r w:rsidRPr="006C72EB">
        <w:rPr>
          <w:rFonts w:asciiTheme="minorHAnsi" w:hAnsiTheme="minorHAnsi" w:cstheme="minorHAnsi"/>
          <w:b/>
          <w:color w:val="000000"/>
        </w:rPr>
        <w:t xml:space="preserve">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keretből rendelkezésre bocsátanak egy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(ha minden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szereplő le nem hívott hitelkeret pedig az olyan,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hitelként,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w:t>
      </w:r>
      <w:proofErr w:type="spellStart"/>
      <w:r w:rsidR="00C51974" w:rsidRPr="006C72EB">
        <w:rPr>
          <w:rFonts w:asciiTheme="minorHAnsi" w:hAnsiTheme="minorHAnsi" w:cstheme="minorHAnsi"/>
        </w:rPr>
        <w:t>rulírozó</w:t>
      </w:r>
      <w:proofErr w:type="spellEnd"/>
      <w:r w:rsidR="00C51974" w:rsidRPr="006C72EB">
        <w:rPr>
          <w:rFonts w:asciiTheme="minorHAnsi" w:hAnsiTheme="minorHAnsi" w:cstheme="minorHAnsi"/>
        </w:rPr>
        <w:t xml:space="preserve"> hitelről van-e szó vagy sem -, ha</w:t>
      </w:r>
      <w:r w:rsidRPr="006C72EB">
        <w:rPr>
          <w:rFonts w:asciiTheme="minorHAnsi" w:hAnsiTheme="minorHAnsi" w:cstheme="minorHAnsi"/>
        </w:rPr>
        <w:t xml:space="preserve"> a főkeret alá nyitott alkeretek/</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aszerbekezds"/>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w:t>
      </w:r>
      <w:proofErr w:type="spellStart"/>
      <w:r w:rsidR="00EA7644" w:rsidRPr="00E458AB">
        <w:rPr>
          <w:rFonts w:asciiTheme="minorHAnsi" w:hAnsiTheme="minorHAnsi" w:cstheme="minorHAnsi"/>
        </w:rPr>
        <w:t>INSTR</w:t>
      </w:r>
      <w:proofErr w:type="spellEnd"/>
      <w:r w:rsidR="00EA7644" w:rsidRPr="00E458AB">
        <w:rPr>
          <w:rFonts w:asciiTheme="minorHAnsi" w:hAnsiTheme="minorHAnsi" w:cstheme="minorHAnsi"/>
        </w:rPr>
        <w:t xml:space="preserve">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1"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 xml:space="preserve">Az sem eredményez instrumentum típus váltást, ha például egy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folyószámlahitel problémássá válik és emiatt a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proofErr w:type="spellStart"/>
      <w:r w:rsidR="002A2DA2" w:rsidRPr="006C72EB">
        <w:rPr>
          <w:rFonts w:asciiTheme="minorHAnsi" w:hAnsiTheme="minorHAnsi" w:cstheme="minorHAnsi"/>
        </w:rPr>
        <w:t>INSTR</w:t>
      </w:r>
      <w:proofErr w:type="spellEnd"/>
      <w:r w:rsidR="002A2DA2" w:rsidRPr="006C72EB">
        <w:rPr>
          <w:rFonts w:asciiTheme="minorHAnsi" w:hAnsiTheme="minorHAnsi" w:cstheme="minorHAnsi"/>
        </w:rPr>
        <w:t xml:space="preserve">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w:t>
      </w:r>
      <w:proofErr w:type="spellStart"/>
      <w:r w:rsidR="00A17870" w:rsidRPr="006C72EB">
        <w:rPr>
          <w:rFonts w:asciiTheme="minorHAnsi" w:hAnsiTheme="minorHAnsi" w:cstheme="minorHAnsi"/>
        </w:rPr>
        <w:t>INSTR</w:t>
      </w:r>
      <w:proofErr w:type="spellEnd"/>
      <w:r w:rsidR="00A17870" w:rsidRPr="006C72EB">
        <w:rPr>
          <w:rFonts w:asciiTheme="minorHAnsi" w:hAnsiTheme="minorHAnsi" w:cstheme="minorHAnsi"/>
        </w:rPr>
        <w:t xml:space="preserve">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w:t>
      </w:r>
      <w:proofErr w:type="spellStart"/>
      <w:r w:rsidR="00485C85" w:rsidRPr="006C72EB">
        <w:rPr>
          <w:rFonts w:asciiTheme="minorHAnsi" w:eastAsia="Times New Roman" w:hAnsiTheme="minorHAnsi" w:cstheme="minorHAnsi"/>
          <w:color w:val="000000"/>
        </w:rPr>
        <w:t>INSTR</w:t>
      </w:r>
      <w:proofErr w:type="spellEnd"/>
      <w:r w:rsidR="00485C85" w:rsidRPr="006C72EB">
        <w:rPr>
          <w:rFonts w:asciiTheme="minorHAnsi" w:eastAsia="Times New Roman" w:hAnsiTheme="minorHAnsi" w:cstheme="minorHAnsi"/>
          <w:color w:val="000000"/>
        </w:rPr>
        <w:t xml:space="preserve">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BF5D0F">
        <w:rPr>
          <w:rFonts w:asciiTheme="minorHAnsi" w:eastAsia="Times New Roman" w:hAnsiTheme="minorHAnsi" w:cstheme="minorHAnsi"/>
          <w:color w:val="000000"/>
        </w:rPr>
        <w:t xml:space="preserve"> Ügyfél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tekintetében az </w:t>
      </w:r>
      <w:proofErr w:type="spellStart"/>
      <w:r w:rsidR="00BF5D0F">
        <w:rPr>
          <w:rFonts w:asciiTheme="minorHAnsi" w:eastAsia="Times New Roman" w:hAnsiTheme="minorHAnsi" w:cstheme="minorHAnsi"/>
          <w:color w:val="000000"/>
        </w:rPr>
        <w:t>INST_ÜGYF</w:t>
      </w:r>
      <w:proofErr w:type="spellEnd"/>
      <w:r w:rsidR="00BF5D0F">
        <w:rPr>
          <w:rFonts w:asciiTheme="minorHAnsi" w:eastAsia="Times New Roman" w:hAnsiTheme="minorHAnsi" w:cstheme="minorHAnsi"/>
          <w:color w:val="000000"/>
        </w:rPr>
        <w:t xml:space="preserve"> táblában az a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Cmsor3"/>
        <w:rPr>
          <w:rFonts w:asciiTheme="minorHAnsi" w:hAnsiTheme="minorHAnsi" w:cstheme="minorHAnsi"/>
          <w:b/>
          <w:szCs w:val="20"/>
        </w:rPr>
      </w:pPr>
      <w:bookmarkStart w:id="42" w:name="_Toc64967384"/>
      <w:bookmarkStart w:id="43" w:name="_Toc149901999"/>
      <w:bookmarkStart w:id="44" w:name="_Toc188019069"/>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42"/>
      <w:bookmarkEnd w:id="43"/>
      <w:bookmarkEnd w:id="44"/>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 xml:space="preserve">attól az időponttól jelentendő, amikor az instrumentumot megkeletkeztető szerződés aláírásra került.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része, akkor meg kell adni a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w:t>
      </w:r>
      <w:proofErr w:type="spellStart"/>
      <w:r w:rsidR="007A0666" w:rsidRPr="006C72EB">
        <w:rPr>
          <w:rFonts w:asciiTheme="minorHAnsi" w:hAnsiTheme="minorHAnsi" w:cstheme="minorHAnsi"/>
        </w:rPr>
        <w:t>szindikált</w:t>
      </w:r>
      <w:proofErr w:type="spellEnd"/>
      <w:r w:rsidR="007A0666" w:rsidRPr="006C72EB">
        <w:rPr>
          <w:rFonts w:asciiTheme="minorHAnsi" w:hAnsiTheme="minorHAnsi" w:cstheme="minorHAnsi"/>
        </w:rPr>
        <w:t xml:space="preserve">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w:t>
      </w:r>
    </w:p>
    <w:p w14:paraId="6B4D022A" w14:textId="77777777" w:rsidR="00413EA7" w:rsidRPr="006C72EB" w:rsidRDefault="00413EA7" w:rsidP="00413EA7">
      <w:pPr>
        <w:rPr>
          <w:rFonts w:cs="Arial"/>
        </w:rPr>
      </w:pPr>
      <w:bookmarkStart w:id="45"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45"/>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w:t>
      </w:r>
      <w:proofErr w:type="spellStart"/>
      <w:r w:rsidR="004E2174" w:rsidRPr="006C72EB">
        <w:rPr>
          <w:rFonts w:asciiTheme="minorHAnsi" w:hAnsiTheme="minorHAnsi" w:cstheme="minorHAnsi"/>
        </w:rPr>
        <w:t>INSTR</w:t>
      </w:r>
      <w:proofErr w:type="spellEnd"/>
      <w:r w:rsidR="004E2174" w:rsidRPr="006C72EB">
        <w:rPr>
          <w:rFonts w:asciiTheme="minorHAnsi" w:hAnsiTheme="minorHAnsi" w:cstheme="minorHAnsi"/>
        </w:rPr>
        <w:t>-ben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w:t>
      </w:r>
      <w:bookmarkStart w:id="46"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w:t>
      </w:r>
      <w:proofErr w:type="spellStart"/>
      <w:r w:rsidR="00DF42C7" w:rsidRPr="006C72EB">
        <w:rPr>
          <w:rFonts w:asciiTheme="minorHAnsi" w:hAnsiTheme="minorHAnsi" w:cstheme="minorHAnsi"/>
        </w:rPr>
        <w:t>INSTR</w:t>
      </w:r>
      <w:proofErr w:type="spellEnd"/>
      <w:r w:rsidR="00DF42C7" w:rsidRPr="006C72EB">
        <w:rPr>
          <w:rFonts w:asciiTheme="minorHAnsi" w:hAnsiTheme="minorHAnsi" w:cstheme="minorHAnsi"/>
        </w:rPr>
        <w:t xml:space="preserve">-instrumentum,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w:t>
      </w:r>
      <w:proofErr w:type="spellStart"/>
      <w:r w:rsidR="00D817BD" w:rsidRPr="006C72EB">
        <w:rPr>
          <w:rFonts w:asciiTheme="minorHAnsi" w:hAnsiTheme="minorHAnsi" w:cstheme="minorHAnsi"/>
        </w:rPr>
        <w:t>INSTR</w:t>
      </w:r>
      <w:proofErr w:type="spellEnd"/>
      <w:r w:rsidR="00D817BD" w:rsidRPr="006C72EB">
        <w:rPr>
          <w:rFonts w:asciiTheme="minorHAnsi" w:hAnsiTheme="minorHAnsi" w:cstheme="minorHAnsi"/>
        </w:rPr>
        <w:t xml:space="preserve">-ben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54"/>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 xml:space="preserve">a töltési logika megegyezik az </w:t>
      </w:r>
      <w:proofErr w:type="spellStart"/>
      <w:r w:rsidR="000430FD" w:rsidRPr="006C72EB">
        <w:rPr>
          <w:rFonts w:asciiTheme="minorHAnsi" w:hAnsiTheme="minorHAnsi" w:cstheme="minorHAnsi"/>
        </w:rPr>
        <w:t>INSTR</w:t>
      </w:r>
      <w:proofErr w:type="spellEnd"/>
      <w:r w:rsidR="000430FD" w:rsidRPr="006C72EB">
        <w:rPr>
          <w:rFonts w:asciiTheme="minorHAnsi" w:hAnsiTheme="minorHAnsi" w:cstheme="minorHAnsi"/>
        </w:rPr>
        <w:t xml:space="preserve">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w:t>
      </w:r>
      <w:proofErr w:type="spellStart"/>
      <w:r w:rsidR="00A3425A">
        <w:rPr>
          <w:rFonts w:asciiTheme="minorHAnsi" w:hAnsiTheme="minorHAnsi" w:cstheme="minorHAnsi"/>
        </w:rPr>
        <w:t>INSTR</w:t>
      </w:r>
      <w:proofErr w:type="spellEnd"/>
      <w:r w:rsidR="00A3425A">
        <w:rPr>
          <w:rFonts w:asciiTheme="minorHAnsi" w:hAnsiTheme="minorHAnsi" w:cstheme="minorHAnsi"/>
        </w:rPr>
        <w:t xml:space="preserve">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6C72EB"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188019070"/>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INSTR</w:t>
      </w:r>
      <w:proofErr w:type="spellEnd"/>
      <w:r w:rsidRPr="006C72EB">
        <w:rPr>
          <w:rFonts w:asciiTheme="minorHAnsi" w:hAnsiTheme="minorHAnsi" w:cstheme="minorHAnsi"/>
          <w:b/>
          <w:szCs w:val="20"/>
        </w:rPr>
        <w:t xml:space="preserve"> táblában jelentendő adatkörök</w:t>
      </w:r>
      <w:bookmarkEnd w:id="117"/>
      <w:bookmarkEnd w:id="118"/>
      <w:bookmarkEnd w:id="119"/>
      <w:bookmarkEnd w:id="120"/>
      <w:bookmarkEnd w:id="121"/>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aszerbekezds"/>
        <w:numPr>
          <w:ilvl w:val="0"/>
          <w:numId w:val="14"/>
        </w:numPr>
        <w:rPr>
          <w:rFonts w:asciiTheme="minorHAnsi" w:hAnsiTheme="minorHAnsi" w:cstheme="minorHAnsi"/>
          <w:b/>
        </w:rPr>
      </w:pPr>
      <w:bookmarkStart w:id="123" w:name="_Ref64967538"/>
      <w:r w:rsidRPr="006C72EB">
        <w:rPr>
          <w:rFonts w:asciiTheme="minorHAnsi" w:hAnsiTheme="minorHAnsi" w:cstheme="minorHAnsi"/>
          <w:b/>
        </w:rPr>
        <w:t>Pénzügyi jellemzők/mérleg</w:t>
      </w:r>
      <w:bookmarkEnd w:id="123"/>
    </w:p>
    <w:p w14:paraId="4862C9F5" w14:textId="62DD97BA" w:rsidR="0040664A" w:rsidRPr="006C72EB" w:rsidRDefault="0040664A" w:rsidP="00FE4455">
      <w:pPr>
        <w:pStyle w:val="Listaszerbekezds"/>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Cmsor4"/>
      </w:pPr>
      <w:bookmarkStart w:id="124" w:name="_Toc149902001"/>
      <w:bookmarkStart w:id="125" w:name="_Toc188019071"/>
      <w:r w:rsidRPr="00AE27AF">
        <w:t>Instrumentum keletkezése/megszűnése</w:t>
      </w:r>
      <w:bookmarkEnd w:id="124"/>
      <w:bookmarkEnd w:id="125"/>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aszerbekezds"/>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26"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xml:space="preserve">, a következőképpen kell meghatározni az időpontoka az </w:t>
      </w:r>
      <w:proofErr w:type="spellStart"/>
      <w:r w:rsidR="006F3562" w:rsidRPr="006C72EB">
        <w:rPr>
          <w:rFonts w:asciiTheme="minorHAnsi" w:hAnsiTheme="minorHAnsi" w:cstheme="minorHAnsi"/>
        </w:rPr>
        <w:t>INSTR</w:t>
      </w:r>
      <w:proofErr w:type="spellEnd"/>
      <w:r w:rsidR="006F3562" w:rsidRPr="006C72EB">
        <w:rPr>
          <w:rFonts w:asciiTheme="minorHAnsi" w:hAnsiTheme="minorHAnsi" w:cstheme="minorHAnsi"/>
        </w:rPr>
        <w:t xml:space="preserve"> táblában:</w:t>
      </w:r>
    </w:p>
    <w:p w14:paraId="2B7520C9" w14:textId="77777777"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26"/>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xml:space="preserve">, illetve amennyiben a hitelintézet belép egy már működő </w:t>
      </w:r>
      <w:proofErr w:type="spellStart"/>
      <w:r w:rsidR="007878DB" w:rsidRPr="006C72EB">
        <w:rPr>
          <w:rFonts w:asciiTheme="minorHAnsi" w:hAnsiTheme="minorHAnsi" w:cstheme="minorHAnsi"/>
        </w:rPr>
        <w:t>szindikált</w:t>
      </w:r>
      <w:proofErr w:type="spellEnd"/>
      <w:r w:rsidR="007878DB" w:rsidRPr="006C72EB">
        <w:rPr>
          <w:rFonts w:asciiTheme="minorHAnsi" w:hAnsiTheme="minorHAnsi" w:cstheme="minorHAnsi"/>
        </w:rPr>
        <w:t xml:space="preserve">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w:t>
      </w:r>
      <w:proofErr w:type="spellStart"/>
      <w:r w:rsidRPr="006C72EB">
        <w:rPr>
          <w:rFonts w:asciiTheme="minorHAnsi" w:eastAsia="Times New Roman" w:hAnsiTheme="minorHAnsi" w:cstheme="minorHAnsi"/>
        </w:rPr>
        <w:t>szindikált</w:t>
      </w:r>
      <w:proofErr w:type="spellEnd"/>
      <w:r w:rsidRPr="006C72EB">
        <w:rPr>
          <w:rFonts w:asciiTheme="minorHAnsi" w:eastAsia="Times New Roman" w:hAnsiTheme="minorHAnsi" w:cstheme="minorHAnsi"/>
        </w:rPr>
        <w:t xml:space="preserve"> szerződés része,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szerződés része, a fenti módon az adatszolgáltató által képzett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w:t>
      </w:r>
      <w:proofErr w:type="spellStart"/>
      <w:r w:rsidR="00757311" w:rsidRPr="006C72EB">
        <w:rPr>
          <w:rFonts w:asciiTheme="minorHAnsi" w:hAnsiTheme="minorHAnsi" w:cstheme="minorHAnsi"/>
        </w:rPr>
        <w:t>szindikált</w:t>
      </w:r>
      <w:proofErr w:type="spellEnd"/>
      <w:r w:rsidR="00757311" w:rsidRPr="006C72EB">
        <w:rPr>
          <w:rFonts w:asciiTheme="minorHAnsi" w:hAnsiTheme="minorHAnsi" w:cstheme="minorHAnsi"/>
        </w:rPr>
        <w:t xml:space="preserve">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Cmsor4"/>
      </w:pPr>
      <w:bookmarkStart w:id="127" w:name="_Toc149902002"/>
      <w:bookmarkStart w:id="128" w:name="_Toc188019072"/>
      <w:r w:rsidRPr="006C72EB">
        <w:t>Instrumentum alapjellemzők</w:t>
      </w:r>
      <w:bookmarkEnd w:id="127"/>
      <w:bookmarkEnd w:id="128"/>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p>
    <w:p w14:paraId="75433FFC" w14:textId="4126F349" w:rsidR="00F2609C" w:rsidRPr="006C72EB" w:rsidRDefault="00551583" w:rsidP="00F2609C">
      <w:pPr>
        <w:rPr>
          <w:rFonts w:asciiTheme="minorHAnsi" w:hAnsiTheme="minorHAnsi" w:cstheme="minorHAnsi"/>
        </w:rPr>
      </w:pPr>
      <w:r>
        <w:rPr>
          <w:rFonts w:asciiTheme="minorHAnsi" w:hAnsiTheme="minorHAnsi" w:cstheme="minorHAnsi"/>
        </w:rPr>
        <w:t>A</w:t>
      </w:r>
      <w:r w:rsidR="00F2609C" w:rsidRPr="006C72EB">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29"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aszerbekezds"/>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w:t>
      </w:r>
      <w:proofErr w:type="spellStart"/>
      <w:r w:rsidRPr="006C72EB">
        <w:t>IFRS</w:t>
      </w:r>
      <w:proofErr w:type="spellEnd"/>
      <w:r w:rsidRPr="006C72EB">
        <w:t xml:space="preserve">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aszerbekezds"/>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aszerbekezds"/>
        <w:numPr>
          <w:ilvl w:val="0"/>
          <w:numId w:val="27"/>
        </w:numPr>
        <w:rPr>
          <w:rFonts w:asciiTheme="minorHAnsi" w:hAnsiTheme="minorHAnsi" w:cstheme="minorHAnsi"/>
        </w:rPr>
      </w:pPr>
      <w:r w:rsidRPr="006C72EB">
        <w:rPr>
          <w:rFonts w:asciiTheme="minorHAnsi" w:hAnsiTheme="minorHAnsi" w:cstheme="minorHAnsi"/>
        </w:rPr>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6C72EB">
        <w:rPr>
          <w:rFonts w:asciiTheme="minorHAnsi" w:hAnsiTheme="minorHAnsi" w:cstheme="minorHAnsi"/>
        </w:rPr>
        <w:t>.</w:t>
      </w:r>
      <w:r w:rsidR="0093462E" w:rsidRPr="006C72EB">
        <w:rPr>
          <w:rFonts w:asciiTheme="minorHAnsi" w:hAnsiTheme="minorHAnsi" w:cstheme="minorHAnsi"/>
        </w:rPr>
        <w:t xml:space="preserve"> </w:t>
      </w:r>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az eredetileg ilyen célra folyósított hiteleket kiváltó hitelek is).</w:t>
      </w:r>
      <w:r w:rsidR="001260EB">
        <w:rPr>
          <w:rFonts w:asciiTheme="minorHAnsi" w:hAnsiTheme="minorHAnsi" w:cstheme="minorHAnsi"/>
        </w:rPr>
        <w:t xml:space="preserve"> </w:t>
      </w:r>
      <w:r w:rsidR="0093462E" w:rsidRPr="006C72EB">
        <w:rPr>
          <w:rFonts w:asciiTheme="minorHAnsi" w:hAnsiTheme="minorHAnsi" w:cstheme="minorHAnsi"/>
        </w:rPr>
        <w:t>A HITREG-ben FAKTORING kódon jelentendő ügyletek jelenthetők az M03-ban E331-es kódon is.</w:t>
      </w:r>
      <w:bookmarkEnd w:id="130"/>
    </w:p>
    <w:p w14:paraId="437E05CB" w14:textId="5C1D0142" w:rsidR="001260EB" w:rsidRDefault="001260EB" w:rsidP="00712FC3">
      <w:pPr>
        <w:rPr>
          <w:rFonts w:asciiTheme="minorHAnsi" w:hAnsiTheme="minorHAnsi" w:cstheme="minorHAnsi"/>
        </w:rPr>
      </w:pPr>
      <w:r>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aszerbekezds"/>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Lbjegyzet-hivatkozs"/>
          <w:rFonts w:asciiTheme="minorHAnsi" w:hAnsiTheme="minorHAnsi" w:cstheme="minorHAnsi"/>
        </w:rPr>
        <w:footnoteReference w:id="3"/>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31"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31"/>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aszerbekezds"/>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32"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33"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33"/>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aszerbekezds"/>
        <w:numPr>
          <w:ilvl w:val="0"/>
          <w:numId w:val="53"/>
        </w:numPr>
        <w:rPr>
          <w:rFonts w:asciiTheme="minorHAnsi" w:hAnsiTheme="minorHAnsi" w:cstheme="minorHAnsi"/>
        </w:rPr>
      </w:pPr>
      <w:r w:rsidRPr="006C72EB">
        <w:rPr>
          <w:rFonts w:asciiTheme="minorHAnsi" w:hAnsiTheme="minorHAnsi" w:cstheme="minorHAnsi"/>
        </w:rPr>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 xml:space="preserve">jelentendő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34"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34"/>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Default="008276A9" w:rsidP="005847F9">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B944EB" w:rsidRDefault="003F0286"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w:t>
      </w:r>
      <w:r w:rsidR="009B10B5">
        <w:t xml:space="preserve">mindazon </w:t>
      </w:r>
      <w:r>
        <w:t>a fejlesztés, építés alatt álló ingatlanok is</w:t>
      </w:r>
      <w:r w:rsidR="009B10B5">
        <w:t>, melyek lakáscéllal kerülnek építésre, függetlenül az építtető személyétől, azaz</w:t>
      </w:r>
      <w:r w:rsidR="002C7E34">
        <w:t xml:space="preserve"> a </w:t>
      </w:r>
      <w:r w:rsidR="002C7E34" w:rsidRPr="002C7E34">
        <w:t>természetes személyek</w:t>
      </w:r>
      <w:r w:rsidR="002C7E34">
        <w:t xml:space="preserve"> </w:t>
      </w:r>
      <w:r w:rsidR="002C7E34" w:rsidRPr="002C7E34">
        <w:t>által saját célra épített</w:t>
      </w:r>
      <w:r w:rsidR="002C7E34">
        <w:t xml:space="preserve"> lakóingatlanok</w:t>
      </w:r>
      <w:r w:rsidR="009B10B5">
        <w:t>on túl a korábbiakban kereskedelmi ingatlanok között szereplő ügyletek egy része is a lakóingatlanok közé lesz sorolandó.</w:t>
      </w:r>
      <w:r w:rsidR="002C7E34" w:rsidRPr="002C7E34">
        <w:t xml:space="preserve"> </w:t>
      </w:r>
      <w:r>
        <w:t xml:space="preserve"> Ezeket </w:t>
      </w:r>
      <w:r w:rsidR="009B10B5">
        <w:t xml:space="preserve">– a korábban a kereskedelmi ingatlanok közé sorolt - </w:t>
      </w:r>
      <w:r>
        <w:t>ingatlanokat a jelenlegi lakóingatlanoktól elkülönítetten, az új ’</w:t>
      </w:r>
      <w:proofErr w:type="spellStart"/>
      <w:r>
        <w:t>LAKO_</w:t>
      </w:r>
      <w:r w:rsidR="009B10B5">
        <w:t>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w:t>
      </w:r>
      <w:r w:rsidR="009B10B5">
        <w:t>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w:t>
      </w:r>
      <w:r w:rsidR="00433ADC">
        <w:t>január</w:t>
      </w:r>
      <w:r>
        <w:t xml:space="preserve"> vonatkozási időtől, </w:t>
      </w:r>
      <w:r w:rsidR="000053DE">
        <w:t xml:space="preserve">kötelező jelleggel pedig 2025. </w:t>
      </w:r>
      <w:r w:rsidR="00856063">
        <w:t>március</w:t>
      </w:r>
      <w:r w:rsidR="000053DE">
        <w:t xml:space="preserve"> vonatkozási időtől kezdődően alkalmazandó az új előírás és az új kódérték.</w:t>
      </w:r>
      <w:r w:rsidR="00C62C29">
        <w:t xml:space="preserve"> Mindez azt is jelenti, hogy lényegében a teljes fennálló, építés alatt álló, lakáscéllal épített kereskedelmi ingatlan állomány átkódolása szükséges.</w:t>
      </w:r>
    </w:p>
    <w:p w14:paraId="2ECEA852" w14:textId="5C2B5A8E" w:rsidR="003F0286" w:rsidRPr="007D241F" w:rsidRDefault="003F0286" w:rsidP="005847F9">
      <w:pPr>
        <w:rPr>
          <w:rFonts w:asciiTheme="minorHAnsi" w:hAnsiTheme="minorHAnsi" w:cstheme="minorHAnsi"/>
        </w:rPr>
      </w:pP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35" w:name="_Hlk63943212"/>
      <w:r w:rsidR="008159AF" w:rsidRPr="006C72EB">
        <w:rPr>
          <w:rFonts w:asciiTheme="minorHAnsi" w:hAnsiTheme="minorHAnsi" w:cstheme="minorHAnsi"/>
          <w:sz w:val="20"/>
          <w:szCs w:val="20"/>
        </w:rPr>
        <w:t>és a fedezet adatoknak alá kell támasztaniuk az alkalmazott kódértéket</w:t>
      </w:r>
      <w:bookmarkEnd w:id="135"/>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aszerbekezds"/>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36"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32442C"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w:t>
      </w:r>
      <w:proofErr w:type="spellStart"/>
      <w:r w:rsidR="002C490E" w:rsidRPr="0032442C">
        <w:rPr>
          <w:rFonts w:asciiTheme="minorHAnsi" w:hAnsiTheme="minorHAnsi" w:cstheme="minorHAnsi"/>
        </w:rPr>
        <w:t>TAM_ELOLEG</w:t>
      </w:r>
      <w:proofErr w:type="spellEnd"/>
      <w:r w:rsidR="002C490E" w:rsidRPr="0032442C">
        <w:rPr>
          <w:rFonts w:asciiTheme="minorHAnsi" w:hAnsiTheme="minorHAnsi" w:cstheme="minorHAnsi"/>
        </w:rPr>
        <w:t>’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aszerbekezds"/>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7907B5"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aszerbekezds"/>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Pr>
          <w:rFonts w:asciiTheme="minorHAnsi" w:eastAsia="Times New Roman" w:hAnsiTheme="minorHAnsi" w:cstheme="minorHAnsi"/>
        </w:rPr>
        <w:t>rulírozó</w:t>
      </w:r>
      <w:proofErr w:type="spellEnd"/>
      <w:r w:rsidR="00F26301">
        <w:rPr>
          <w:rFonts w:asciiTheme="minorHAnsi" w:eastAsia="Times New Roman" w:hAnsiTheme="minorHAnsi" w:cstheme="minorHAnsi"/>
        </w:rPr>
        <w:t xml:space="preserve">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 xml:space="preserve">A „hátralévő lejárat” mező továbbra sem jelentendő a </w:t>
      </w:r>
      <w:proofErr w:type="spellStart"/>
      <w:r w:rsidR="00AB30FC">
        <w:rPr>
          <w:rFonts w:asciiTheme="minorHAnsi" w:eastAsia="Times New Roman" w:hAnsiTheme="minorHAnsi" w:cstheme="minorHAnsi"/>
        </w:rPr>
        <w:t>rulírozó</w:t>
      </w:r>
      <w:proofErr w:type="spellEnd"/>
      <w:r w:rsidR="00AB30FC">
        <w:rPr>
          <w:rFonts w:asciiTheme="minorHAnsi" w:eastAsia="Times New Roman" w:hAnsiTheme="minorHAnsi" w:cstheme="minorHAnsi"/>
        </w:rPr>
        <w:t xml:space="preserve"> folyószámlahitelek és a kártyahitelek esetén.</w:t>
      </w:r>
    </w:p>
    <w:p w14:paraId="205C90C3" w14:textId="77777777" w:rsidR="00D9035F" w:rsidRPr="006C72EB"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40"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Cmsor4"/>
      </w:pPr>
      <w:bookmarkStart w:id="141" w:name="_Toc149902003"/>
      <w:bookmarkStart w:id="142" w:name="_Toc188019073"/>
      <w:bookmarkEnd w:id="137"/>
      <w:r w:rsidRPr="006C72EB">
        <w:t>Kamatozás / törlesztés</w:t>
      </w:r>
      <w:bookmarkEnd w:id="141"/>
      <w:bookmarkEnd w:id="142"/>
    </w:p>
    <w:p w14:paraId="59FD5129" w14:textId="77DC4948" w:rsidR="008B3416" w:rsidRPr="006C72EB" w:rsidRDefault="008B3416" w:rsidP="00C32852">
      <w:pPr>
        <w:pStyle w:val="Listaszerbekezds"/>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43"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43"/>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44" w:name="_Hlk51927119"/>
      <w:bookmarkStart w:id="145"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44"/>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aszerbekezds"/>
        <w:numPr>
          <w:ilvl w:val="0"/>
          <w:numId w:val="52"/>
        </w:numPr>
        <w:spacing w:after="0"/>
        <w:rPr>
          <w:rFonts w:asciiTheme="minorHAnsi" w:hAnsiTheme="minorHAnsi" w:cstheme="minorHAnsi"/>
        </w:rPr>
      </w:pPr>
      <w:bookmarkStart w:id="146"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46"/>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aszerbekezds"/>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 xml:space="preserve">amatperiódus hossza – egyszeri” mező nem töltendő, mivel a „kamatfixálás gyakorisága” attribútum </w:t>
      </w:r>
      <w:proofErr w:type="spellStart"/>
      <w:r w:rsidRPr="006C72EB">
        <w:rPr>
          <w:rFonts w:asciiTheme="minorHAnsi" w:hAnsiTheme="minorHAnsi" w:cstheme="minorHAnsi"/>
        </w:rPr>
        <w:t>tartalmilag</w:t>
      </w:r>
      <w:proofErr w:type="spellEnd"/>
      <w:r w:rsidRPr="006C72EB">
        <w:rPr>
          <w:rFonts w:asciiTheme="minorHAnsi" w:hAnsiTheme="minorHAnsi" w:cstheme="minorHAnsi"/>
        </w:rPr>
        <w:t xml:space="preserve">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spellStart"/>
      <w:proofErr w:type="gramEnd"/>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47"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48"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48"/>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49" w:name="_Hlk22636333"/>
      <w:bookmarkEnd w:id="147"/>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-hoz kapcsolt összes lehívás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-ben megadott arányt az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összegéhez kérjük arányosítani. A példában ez azt jelenti, hogy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1 esetén az arány 45/50 vagyis 90%,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50" w:name="_Hlk143080960"/>
      <w:bookmarkEnd w:id="149"/>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50"/>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51"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B2702E" w:rsidRDefault="001260EB" w:rsidP="00290D81">
      <w:pPr>
        <w:rPr>
          <w:color w:val="000000" w:themeColor="text1"/>
        </w:rPr>
      </w:pPr>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w:t>
      </w:r>
      <w:r w:rsidR="00290D81">
        <w:rPr>
          <w:rFonts w:asciiTheme="minorHAnsi" w:hAnsiTheme="minorHAnsi" w:cstheme="minorHAnsi"/>
        </w:rPr>
        <w:t xml:space="preserve"> </w:t>
      </w:r>
      <w:r w:rsidR="00290D81">
        <w:t xml:space="preserve">Az állami kamattámogatással folyósított hitelek után járó, az állam által pénzügyileg még nem rendezett kamattámogatás elhatárolását a követelés fennállásáig </w:t>
      </w:r>
      <w:r w:rsidR="00290D81" w:rsidRPr="00B2702E">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B2702E" w:rsidRDefault="00290D81" w:rsidP="00803DF6">
      <w:pPr>
        <w:rPr>
          <w:rFonts w:asciiTheme="minorHAnsi" w:hAnsiTheme="minorHAnsi" w:cstheme="minorHAnsi"/>
          <w:color w:val="000000" w:themeColor="text1"/>
        </w:rPr>
      </w:pPr>
      <w:r w:rsidRPr="00B2702E">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DD708C" w:rsidRDefault="008A1320" w:rsidP="00803DF6">
      <w:pPr>
        <w:rPr>
          <w:rFonts w:asciiTheme="minorHAnsi" w:hAnsiTheme="minorHAnsi" w:cstheme="minorHAnsi"/>
        </w:rPr>
      </w:pPr>
      <w:bookmarkStart w:id="152"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aszerbekezds"/>
        <w:numPr>
          <w:ilvl w:val="0"/>
          <w:numId w:val="20"/>
        </w:numPr>
        <w:rPr>
          <w:rFonts w:asciiTheme="minorHAnsi" w:hAnsiTheme="minorHAnsi" w:cstheme="minorHAnsi"/>
        </w:rPr>
      </w:pPr>
      <w:bookmarkStart w:id="153"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53"/>
    <w:p w14:paraId="6E289CB7" w14:textId="09F27DD8" w:rsidR="00653E5E" w:rsidRPr="00DD708C" w:rsidRDefault="00CA10A9" w:rsidP="00AE27AF">
      <w:pPr>
        <w:pStyle w:val="Listaszerbekezds"/>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52"/>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51"/>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2021. szeptemberi vonatkozási időtől 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w:t>
      </w:r>
      <w:proofErr w:type="spellStart"/>
      <w:r w:rsidR="0065651A" w:rsidRPr="006C72EB">
        <w:rPr>
          <w:rFonts w:asciiTheme="minorHAnsi" w:hAnsiTheme="minorHAnsi" w:cstheme="minorHAnsi"/>
        </w:rPr>
        <w:t>INSTR</w:t>
      </w:r>
      <w:proofErr w:type="spellEnd"/>
      <w:r w:rsidR="0065651A" w:rsidRPr="006C72EB">
        <w:rPr>
          <w:rFonts w:asciiTheme="minorHAnsi" w:hAnsiTheme="minorHAnsi" w:cstheme="minorHAnsi"/>
        </w:rPr>
        <w:t xml:space="preserve">-ben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4"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54"/>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kamatozó hitelkártya követelés esetében és a folyószámlahitelek közé sorolt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Cmsor4"/>
      </w:pPr>
      <w:bookmarkStart w:id="155" w:name="_Toc149902004"/>
      <w:bookmarkStart w:id="156" w:name="_Toc188019074"/>
      <w:r w:rsidRPr="006C72EB">
        <w:t>K</w:t>
      </w:r>
      <w:r w:rsidR="008B3416" w:rsidRPr="006C72EB">
        <w:t>ésedelem / nemteljesítés</w:t>
      </w:r>
      <w:bookmarkEnd w:id="155"/>
      <w:bookmarkEnd w:id="156"/>
    </w:p>
    <w:p w14:paraId="29C57A61" w14:textId="1FE3EC9D" w:rsidR="008B3416" w:rsidRPr="006C72EB" w:rsidRDefault="008B3416" w:rsidP="00C32852">
      <w:pPr>
        <w:pStyle w:val="Listaszerbekezds"/>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Lbjegyzet-hivatkozs"/>
          <w:rFonts w:asciiTheme="minorHAnsi" w:hAnsiTheme="minorHAnsi" w:cstheme="minorHAnsi"/>
        </w:rPr>
        <w:footnoteReference w:id="4"/>
      </w:r>
      <w:r w:rsidR="006361A1" w:rsidRPr="006C72EB">
        <w:rPr>
          <w:rFonts w:asciiTheme="minorHAnsi" w:hAnsiTheme="minorHAnsi" w:cstheme="minorHAnsi"/>
        </w:rPr>
        <w:t xml:space="preserve"> szerinti nemteljesítő státuszt és annak okát kell megjelölni, a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jelző” és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aszerbekezds"/>
        <w:numPr>
          <w:ilvl w:val="0"/>
          <w:numId w:val="22"/>
        </w:numPr>
        <w:rPr>
          <w:rFonts w:asciiTheme="minorHAnsi" w:hAnsiTheme="minorHAnsi" w:cstheme="minorHAnsi"/>
        </w:rPr>
      </w:pPr>
      <w:bookmarkStart w:id="157" w:name="_Hlk536632354"/>
      <w:r w:rsidRPr="006C72EB">
        <w:rPr>
          <w:rFonts w:asciiTheme="minorHAnsi" w:hAnsiTheme="minorHAnsi" w:cstheme="minorHAnsi"/>
        </w:rPr>
        <w:t>’</w:t>
      </w:r>
      <w:proofErr w:type="spellStart"/>
      <w:r w:rsidR="00076A06" w:rsidRPr="006C72EB">
        <w:rPr>
          <w:rFonts w:asciiTheme="minorHAnsi" w:hAnsiTheme="minorHAnsi" w:cstheme="minorHAnsi"/>
        </w:rPr>
        <w:t>DEFAULT</w:t>
      </w:r>
      <w:proofErr w:type="spellEnd"/>
      <w:r w:rsidRPr="006C72EB">
        <w:rPr>
          <w:rFonts w:asciiTheme="minorHAnsi" w:hAnsiTheme="minorHAnsi" w:cstheme="minorHAnsi"/>
        </w:rPr>
        <w:t>’</w:t>
      </w:r>
      <w:r w:rsidR="00076A06" w:rsidRPr="006C72EB">
        <w:rPr>
          <w:rFonts w:asciiTheme="minorHAnsi" w:hAnsiTheme="minorHAnsi" w:cstheme="minorHAnsi"/>
        </w:rPr>
        <w:t xml:space="preserve"> (</w:t>
      </w:r>
      <w:proofErr w:type="spellStart"/>
      <w:r w:rsidR="00076A06" w:rsidRPr="006C72EB">
        <w:rPr>
          <w:rFonts w:asciiTheme="minorHAnsi" w:hAnsiTheme="minorHAnsi" w:cstheme="minorHAnsi"/>
        </w:rPr>
        <w:t>default</w:t>
      </w:r>
      <w:proofErr w:type="spellEnd"/>
      <w:r w:rsidR="00076A06" w:rsidRPr="006C72EB">
        <w:rPr>
          <w:rFonts w:asciiTheme="minorHAnsi" w:hAnsiTheme="minorHAnsi" w:cstheme="minorHAnsi"/>
        </w:rPr>
        <w: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aszerbekezds"/>
        <w:numPr>
          <w:ilvl w:val="0"/>
          <w:numId w:val="22"/>
        </w:numPr>
        <w:rPr>
          <w:rFonts w:asciiTheme="minorHAnsi" w:hAnsiTheme="minorHAnsi" w:cstheme="minorHAnsi"/>
        </w:rPr>
      </w:pPr>
      <w:bookmarkStart w:id="158" w:name="_Hlk536632401"/>
      <w:bookmarkEnd w:id="157"/>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58"/>
      <w:r w:rsidR="00B77BCD" w:rsidRPr="006C72EB">
        <w:rPr>
          <w:rFonts w:asciiTheme="minorHAnsi" w:hAnsiTheme="minorHAnsi" w:cstheme="minorHAnsi"/>
        </w:rPr>
        <w:t xml:space="preserve">- </w:t>
      </w:r>
      <w:bookmarkStart w:id="159"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w:t>
      </w:r>
      <w:proofErr w:type="spellStart"/>
      <w:r w:rsidR="00EB69A3" w:rsidRPr="006C72EB">
        <w:rPr>
          <w:rFonts w:asciiTheme="minorHAnsi" w:hAnsiTheme="minorHAnsi" w:cstheme="minorHAnsi"/>
        </w:rPr>
        <w:t>IFRS</w:t>
      </w:r>
      <w:proofErr w:type="spellEnd"/>
      <w:r w:rsidR="00EB69A3" w:rsidRPr="006C72EB">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59"/>
    </w:p>
    <w:p w14:paraId="6D3EAB29" w14:textId="64E96B1C" w:rsidR="00EB69A3" w:rsidRPr="006C72EB" w:rsidRDefault="008D5A94" w:rsidP="00FE4455">
      <w:pPr>
        <w:pStyle w:val="Listaszerbekezds"/>
        <w:numPr>
          <w:ilvl w:val="0"/>
          <w:numId w:val="23"/>
        </w:numPr>
        <w:rPr>
          <w:rFonts w:asciiTheme="minorHAnsi" w:hAnsiTheme="minorHAnsi" w:cstheme="minorHAnsi"/>
        </w:rPr>
      </w:pPr>
      <w:bookmarkStart w:id="160"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w:t>
      </w:r>
      <w:proofErr w:type="spellStart"/>
      <w:r w:rsidR="00592507" w:rsidRPr="006C72EB">
        <w:rPr>
          <w:rFonts w:asciiTheme="minorHAnsi" w:hAnsiTheme="minorHAnsi" w:cstheme="minorHAnsi"/>
        </w:rPr>
        <w:t>default</w:t>
      </w:r>
      <w:proofErr w:type="spellEnd"/>
      <w:r w:rsidR="00592507" w:rsidRPr="006C72EB">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aszerbekezds"/>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60"/>
    <w:p w14:paraId="52CCC32A" w14:textId="4CA4EF70" w:rsidR="00374A85" w:rsidRPr="006C72EB" w:rsidRDefault="008D5A94"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61"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w:t>
      </w:r>
      <w:proofErr w:type="spellStart"/>
      <w:r w:rsidR="00EB69A3" w:rsidRPr="006C72EB">
        <w:rPr>
          <w:rFonts w:asciiTheme="minorHAnsi" w:hAnsiTheme="minorHAnsi" w:cstheme="minorHAnsi"/>
        </w:rPr>
        <w:t>default</w:t>
      </w:r>
      <w:proofErr w:type="spellEnd"/>
      <w:r w:rsidR="00EB69A3" w:rsidRPr="006C72EB">
        <w:rPr>
          <w:rFonts w:asciiTheme="minorHAnsi" w:hAnsiTheme="minorHAnsi" w:cstheme="minorHAnsi"/>
        </w:rPr>
        <w:t xml:space="preserve">-os is. </w:t>
      </w:r>
      <w:bookmarkEnd w:id="161"/>
    </w:p>
    <w:p w14:paraId="6E828063" w14:textId="1B2C9F3A" w:rsidR="00443B18" w:rsidRPr="006C72EB" w:rsidRDefault="00443B18"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62" w:name="_Hlk536632524"/>
      <w:r w:rsidRPr="006C72EB">
        <w:rPr>
          <w:rFonts w:asciiTheme="minorHAnsi" w:hAnsiTheme="minorHAnsi" w:cstheme="minorHAnsi"/>
        </w:rPr>
        <w:t>fenti okok közé nem sorolható nemteljesítési ok</w:t>
      </w:r>
      <w:bookmarkEnd w:id="162"/>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cross-default</w:t>
      </w:r>
      <w:proofErr w:type="spellEnd"/>
      <w:r w:rsidR="008C4A53" w:rsidRPr="006C72EB">
        <w:rPr>
          <w:rFonts w:asciiTheme="minorHAnsi" w:hAnsiTheme="minorHAnsi" w:cstheme="minorHAnsi"/>
        </w:rPr>
        <w:t xml:space="preserve">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okaként </w:t>
      </w:r>
      <w:r w:rsidR="009148B7"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is értelmezhető</w:t>
      </w:r>
    </w:p>
    <w:p w14:paraId="2787FBA0" w14:textId="08AF7195"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amelyek ügyletszinten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-os, ezen ügyfelek összes hitele is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aszerbekezds"/>
        <w:numPr>
          <w:ilvl w:val="0"/>
          <w:numId w:val="28"/>
        </w:numPr>
        <w:rPr>
          <w:rFonts w:asciiTheme="minorHAnsi" w:hAnsiTheme="minorHAnsi" w:cstheme="minorHAnsi"/>
        </w:rPr>
      </w:pPr>
      <w:proofErr w:type="spellStart"/>
      <w:r w:rsidRPr="006C72EB">
        <w:rPr>
          <w:rFonts w:asciiTheme="minorHAnsi" w:hAnsiTheme="minorHAnsi" w:cstheme="minorHAnsi"/>
        </w:rPr>
        <w:t>cross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Cross-default</w:t>
      </w:r>
      <w:proofErr w:type="spellEnd"/>
      <w:r w:rsidR="002C1CE0" w:rsidRPr="006C72EB">
        <w:rPr>
          <w:rFonts w:asciiTheme="minorHAnsi" w:hAnsiTheme="minorHAnsi" w:cstheme="minorHAnsi"/>
        </w:rPr>
        <w:t xml:space="preserve"> esetében az ügyfél összes hitele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aszerbekezds"/>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(170.-172. mezők) között a következő összefüggések értelmezettek:</w:t>
      </w:r>
    </w:p>
    <w:p w14:paraId="7FF86260" w14:textId="2BCE6CA1"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w:t>
      </w:r>
      <w:proofErr w:type="spellStart"/>
      <w:r w:rsidR="00FE4455" w:rsidRPr="006C72EB">
        <w:rPr>
          <w:rFonts w:asciiTheme="minorHAnsi" w:hAnsiTheme="minorHAnsi" w:cstheme="minorHAnsi"/>
        </w:rPr>
        <w:t>default</w:t>
      </w:r>
      <w:proofErr w:type="spellEnd"/>
      <w:r w:rsidR="00FE4455" w:rsidRPr="006C72EB">
        <w:rPr>
          <w:rFonts w:asciiTheme="minorHAnsi" w:hAnsiTheme="minorHAnsi" w:cstheme="minorHAnsi"/>
        </w:rPr>
        <w: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aszerbekezds"/>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63"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64" w:name="_Hlk9598940"/>
      <w:bookmarkEnd w:id="163"/>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t>.</w:t>
      </w:r>
    </w:p>
    <w:p w14:paraId="53372B83" w14:textId="6B8EAE3E" w:rsidR="008B3416" w:rsidRPr="006C72EB" w:rsidRDefault="003D4565" w:rsidP="00AE27AF">
      <w:pPr>
        <w:pStyle w:val="Cmsor4"/>
      </w:pPr>
      <w:bookmarkStart w:id="165" w:name="_Toc149902005"/>
      <w:bookmarkStart w:id="166" w:name="_Toc188019075"/>
      <w:bookmarkEnd w:id="164"/>
      <w:r w:rsidRPr="006C72EB">
        <w:t>P</w:t>
      </w:r>
      <w:r w:rsidR="008B3416" w:rsidRPr="006C72EB">
        <w:t>énzügyi jellemző</w:t>
      </w:r>
      <w:r w:rsidR="00853342" w:rsidRPr="006C72EB">
        <w:t>k</w:t>
      </w:r>
      <w:r w:rsidR="008B3416" w:rsidRPr="006C72EB">
        <w:t xml:space="preserve"> / mérleg</w:t>
      </w:r>
      <w:bookmarkEnd w:id="165"/>
      <w:bookmarkEnd w:id="166"/>
    </w:p>
    <w:p w14:paraId="038327A1" w14:textId="3918D37F" w:rsidR="008B3416" w:rsidRPr="006C72EB"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aszerbekezds"/>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is. </w:t>
      </w:r>
      <w:r w:rsidR="00785FC6" w:rsidRPr="006C72EB">
        <w:rPr>
          <w:rFonts w:asciiTheme="minorHAnsi" w:hAnsiTheme="minorHAnsi" w:cstheme="minorHAnsi"/>
        </w:rPr>
        <w:t xml:space="preserve">Ekkor a lehívott összeg lesz az instrumentum összege, ami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 xml:space="preserve">új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w:t>
      </w:r>
      <w:proofErr w:type="spellStart"/>
      <w:r w:rsidR="000F3D03" w:rsidRPr="006C72EB">
        <w:rPr>
          <w:rFonts w:asciiTheme="minorHAnsi" w:hAnsiTheme="minorHAnsi" w:cstheme="minorHAnsi"/>
        </w:rPr>
        <w:t>INSTR</w:t>
      </w:r>
      <w:proofErr w:type="spellEnd"/>
      <w:r w:rsidR="000F3D03" w:rsidRPr="006C72EB">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w:t>
      </w:r>
      <w:proofErr w:type="spellStart"/>
      <w:r w:rsidR="00235E6D" w:rsidRPr="006C72EB">
        <w:rPr>
          <w:rFonts w:asciiTheme="minorHAnsi" w:hAnsiTheme="minorHAnsi" w:cstheme="minorHAnsi"/>
        </w:rPr>
        <w:t>INSTR</w:t>
      </w:r>
      <w:proofErr w:type="spellEnd"/>
      <w:r w:rsidR="00235E6D" w:rsidRPr="006C72EB">
        <w:rPr>
          <w:rFonts w:asciiTheme="minorHAnsi" w:hAnsiTheme="minorHAnsi" w:cstheme="minorHAnsi"/>
        </w:rPr>
        <w:t xml:space="preserve">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67" w:name="_Hlk24621599"/>
      <w:bookmarkStart w:id="168" w:name="_Hlk24622485"/>
      <w:r w:rsidRPr="006C72EB">
        <w:rPr>
          <w:rFonts w:asciiTheme="minorHAnsi" w:hAnsiTheme="minorHAnsi" w:cstheme="minorHAnsi"/>
        </w:rPr>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69" w:name="_Hlk107489637"/>
      <w:r w:rsidR="0034708C">
        <w:rPr>
          <w:rFonts w:asciiTheme="minorHAnsi" w:hAnsiTheme="minorHAnsi" w:cstheme="minorHAnsi"/>
        </w:rPr>
        <w:t>A POCI instrumentumok esetén a felügyeleti jelentésekben követett jelentési móddal konzisztensen kell eljárni a HITREG-ben is:</w:t>
      </w:r>
      <w:bookmarkEnd w:id="169"/>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0"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0"/>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67"/>
    <w:bookmarkEnd w:id="168"/>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w:t>
      </w:r>
      <w:proofErr w:type="spellStart"/>
      <w:r w:rsidR="0002139B" w:rsidRPr="006C72EB">
        <w:rPr>
          <w:rFonts w:cs="Arial"/>
        </w:rPr>
        <w:t>INSTR</w:t>
      </w:r>
      <w:proofErr w:type="spellEnd"/>
      <w:r w:rsidR="0002139B" w:rsidRPr="006C72EB">
        <w:rPr>
          <w:rFonts w:cs="Arial"/>
        </w:rPr>
        <w:t xml:space="preserve">-ben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71" w:name="_Hlk164418039"/>
      <w:bookmarkStart w:id="172"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xml:space="preserve">, 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 xml:space="preserve">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 xml:space="preserve">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73" w:name="_Hlk64621178"/>
      <w:bookmarkStart w:id="174" w:name="_Hlk9267489"/>
      <w:bookmarkEnd w:id="171"/>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75" w:name="_Hlk48738873"/>
      <w:r w:rsidR="001746C4" w:rsidRPr="006C72EB">
        <w:rPr>
          <w:rFonts w:asciiTheme="minorHAnsi" w:hAnsiTheme="minorHAnsi" w:cstheme="minorHAnsi"/>
          <w:b/>
        </w:rPr>
        <w:t>Várható hitelezési veszteség alapján származtatott kitettségérték</w:t>
      </w:r>
      <w:bookmarkEnd w:id="175"/>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kell kiindulni a fenti képlettel történő számolás során.</w:t>
      </w:r>
      <w:r w:rsidR="00450D13" w:rsidRPr="006C72EB">
        <w:rPr>
          <w:rFonts w:asciiTheme="minorHAnsi" w:hAnsiTheme="minorHAnsi" w:cstheme="minorHAnsi"/>
        </w:rPr>
        <w:t xml:space="preserve"> A mezőt minden </w:t>
      </w:r>
      <w:proofErr w:type="spellStart"/>
      <w:r w:rsidR="00450D13" w:rsidRPr="006C72EB">
        <w:rPr>
          <w:rFonts w:asciiTheme="minorHAnsi" w:hAnsiTheme="minorHAnsi" w:cstheme="minorHAnsi"/>
        </w:rPr>
        <w:t>IFRS</w:t>
      </w:r>
      <w:proofErr w:type="spellEnd"/>
      <w:r w:rsidR="00450D13" w:rsidRPr="006C72EB">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76"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 xml:space="preserve">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-ben jelentett céltartalék összegeket összesítve az így kalkulált összeg ki kell adja a szerződésszintű céltartalékot (az nem sokszorozódhat).</w:t>
      </w:r>
    </w:p>
    <w:bookmarkEnd w:id="172"/>
    <w:bookmarkEnd w:id="173"/>
    <w:bookmarkEnd w:id="174"/>
    <w:bookmarkEnd w:id="176"/>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 xml:space="preserve">Ebben az esetben az </w:t>
      </w:r>
      <w:proofErr w:type="spellStart"/>
      <w:r w:rsidR="00813155" w:rsidRPr="006C72EB">
        <w:rPr>
          <w:rFonts w:asciiTheme="minorHAnsi" w:hAnsiTheme="minorHAnsi" w:cstheme="minorHAnsi"/>
        </w:rPr>
        <w:t>INSTR</w:t>
      </w:r>
      <w:proofErr w:type="spellEnd"/>
      <w:r w:rsidR="00813155" w:rsidRPr="006C72EB">
        <w:rPr>
          <w:rFonts w:asciiTheme="minorHAnsi" w:hAnsiTheme="minorHAnsi" w:cstheme="minorHAnsi"/>
        </w:rPr>
        <w:t xml:space="preserve">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77" w:name="_Hlk63935419"/>
      <w:r w:rsidR="002B2EEA" w:rsidRPr="006C72EB">
        <w:rPr>
          <w:rFonts w:asciiTheme="minorHAnsi" w:hAnsiTheme="minorHAnsi" w:cstheme="minorHAnsi"/>
        </w:rPr>
        <w:t>a következő képlet alapján: szerződéses összeg/fedezet allokált piaci értéke.</w:t>
      </w:r>
      <w:bookmarkEnd w:id="177"/>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aszerbekezds"/>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aszerbekezds"/>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aszerbekezds"/>
        <w:numPr>
          <w:ilvl w:val="0"/>
          <w:numId w:val="0"/>
        </w:numPr>
        <w:ind w:left="720"/>
        <w:rPr>
          <w:rFonts w:asciiTheme="minorHAnsi" w:hAnsiTheme="minorHAnsi" w:cstheme="minorHAnsi"/>
        </w:rPr>
      </w:pPr>
    </w:p>
    <w:p w14:paraId="4EEFADE3" w14:textId="5AE58BCE"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proofErr w:type="spellStart"/>
      <w:r w:rsidRPr="006C72EB">
        <w:rPr>
          <w:rFonts w:asciiTheme="minorHAnsi" w:hAnsiTheme="minorHAnsi" w:cstheme="minorHAnsi"/>
          <w:i/>
        </w:rPr>
        <w:t>rulírozó</w:t>
      </w:r>
      <w:proofErr w:type="spellEnd"/>
      <w:r w:rsidRPr="006C72EB">
        <w:rPr>
          <w:rFonts w:asciiTheme="minorHAnsi" w:hAnsiTheme="minorHAnsi" w:cstheme="minorHAnsi"/>
          <w:i/>
        </w:rPr>
        <w:t xml:space="preserve"> folyószámlahitelek és forgóeszközhitelek</w:t>
      </w:r>
      <w:r w:rsidRPr="006C72EB">
        <w:rPr>
          <w:rFonts w:asciiTheme="minorHAnsi" w:hAnsiTheme="minorHAnsi" w:cstheme="minorHAnsi"/>
        </w:rPr>
        <w:t xml:space="preserve"> esetén is az általános képlet szerint (ahol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aszerbekezds"/>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78" w:name="_Hlk71706653"/>
      <w:r w:rsidRPr="006C72EB">
        <w:rPr>
          <w:rFonts w:asciiTheme="minorHAnsi" w:hAnsiTheme="minorHAnsi" w:cstheme="minorHAnsi"/>
        </w:rPr>
        <w:t>Tárgyidőszakban megszűnő, ingatlanfedezettel rendelkező instrumentumok esetén a mező 0 értékkel töltendő.</w:t>
      </w:r>
    </w:p>
    <w:bookmarkEnd w:id="178"/>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Cmsor4"/>
      </w:pPr>
      <w:bookmarkStart w:id="179" w:name="_Toc149902006"/>
      <w:bookmarkStart w:id="180" w:name="_Toc188019076"/>
      <w:proofErr w:type="spellStart"/>
      <w:r w:rsidRPr="006C72EB">
        <w:t>JTM</w:t>
      </w:r>
      <w:bookmarkEnd w:id="179"/>
      <w:bookmarkEnd w:id="180"/>
      <w:proofErr w:type="spellEnd"/>
    </w:p>
    <w:p w14:paraId="0C66F78D" w14:textId="64827273" w:rsidR="008B3416" w:rsidRPr="006C72EB" w:rsidRDefault="008B3416" w:rsidP="00C32852">
      <w:pPr>
        <w:pStyle w:val="Listaszerbekezds"/>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0A132BAB" w14:textId="51C40F57" w:rsidR="00280B01" w:rsidRDefault="00280B01" w:rsidP="00D47A9D">
      <w:pPr>
        <w:spacing w:after="0"/>
        <w:rPr>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 xml:space="preserve">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Cmsor4"/>
      </w:pPr>
      <w:bookmarkStart w:id="181" w:name="_Toc149902007"/>
      <w:bookmarkStart w:id="182" w:name="_Toc188019077"/>
      <w:r w:rsidRPr="006C72EB">
        <w:t>P</w:t>
      </w:r>
      <w:r w:rsidR="008B3416" w:rsidRPr="006C72EB">
        <w:t>rojekthitelek</w:t>
      </w:r>
      <w:bookmarkEnd w:id="181"/>
      <w:bookmarkEnd w:id="182"/>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Cmsor4"/>
      </w:pPr>
      <w:bookmarkStart w:id="183" w:name="_Toc149902008"/>
      <w:bookmarkStart w:id="184" w:name="_Toc188019078"/>
      <w:r w:rsidRPr="006C72EB">
        <w:t>2022. június vonatkozási időtől hatályos új mezőkre vonatkozó módszertani előírások:</w:t>
      </w:r>
      <w:bookmarkEnd w:id="183"/>
      <w:bookmarkEnd w:id="184"/>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 xml:space="preserve">2022. június vonatkozási időtől kezdődően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ezzel jelölve azt, hogy az instrumentum 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tábla értékvesztésképzésre vonatkozó blokkjának töltésével.</w:t>
      </w:r>
      <w:r w:rsidR="00CD1803" w:rsidRPr="006C72EB">
        <w:rPr>
          <w:rFonts w:asciiTheme="minorHAnsi" w:hAnsiTheme="minorHAnsi" w:cstheme="minorHAnsi"/>
        </w:rPr>
        <w:t xml:space="preserve"> </w:t>
      </w:r>
      <w:bookmarkStart w:id="185"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85"/>
    <w:p w14:paraId="7255BD6C" w14:textId="77777777" w:rsidR="00FB62F0" w:rsidRPr="006C72EB" w:rsidRDefault="00FB62F0" w:rsidP="00C32852">
      <w:pPr>
        <w:pStyle w:val="Listaszerbekezds"/>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aszerbekezds"/>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186"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187"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7"/>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186"/>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Cmsor4"/>
      </w:pPr>
      <w:bookmarkStart w:id="188" w:name="_Toc149902009"/>
      <w:bookmarkStart w:id="189" w:name="_Toc188019079"/>
      <w:bookmarkStart w:id="190" w:name="_Hlk124499620"/>
      <w:bookmarkStart w:id="191" w:name="_Hlk112415367"/>
      <w:r w:rsidRPr="006C72EB">
        <w:t>202</w:t>
      </w:r>
      <w:r>
        <w:t>3</w:t>
      </w:r>
      <w:r w:rsidRPr="006C72EB">
        <w:t xml:space="preserve">. </w:t>
      </w:r>
      <w:r>
        <w:t>március</w:t>
      </w:r>
      <w:r w:rsidRPr="006C72EB">
        <w:t xml:space="preserve"> vonatkozási időtől hatályos új mezőkre vonatkozó módszertani előírások:</w:t>
      </w:r>
      <w:bookmarkEnd w:id="188"/>
      <w:bookmarkEnd w:id="189"/>
    </w:p>
    <w:p w14:paraId="17D911E2" w14:textId="55C97AE5" w:rsidR="00D418D3" w:rsidRPr="00E71203"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iperhivatkozs"/>
            <w:rFonts w:cstheme="minorHAnsi"/>
            <w:color w:val="044A91"/>
            <w:vertAlign w:val="baseline"/>
          </w:rPr>
          <w:t>EU 2020/852</w:t>
        </w:r>
      </w:hyperlink>
      <w:r>
        <w:rPr>
          <w:color w:val="548235"/>
        </w:rPr>
        <w:t xml:space="preserve"> </w:t>
      </w:r>
      <w:r w:rsidRPr="00E71203">
        <w:t>Taxonómia rendelete</w:t>
      </w:r>
      <w:r w:rsidR="001D3C1F">
        <w:t xml:space="preserve"> (továbbiakban ’Taxonómia rendelet’) </w:t>
      </w:r>
      <w:r w:rsidRPr="00E71203">
        <w:t xml:space="preserve">és az azt kiegészítő </w:t>
      </w:r>
      <w:hyperlink r:id="rId25" w:history="1">
        <w:r w:rsidRPr="006E4216">
          <w:rPr>
            <w:rStyle w:val="Hiperhivatkozs"/>
            <w:rFonts w:cstheme="minorHAnsi"/>
            <w:color w:val="044A91"/>
            <w:vertAlign w:val="baseline"/>
          </w:rPr>
          <w:t>EU 2021/2139</w:t>
        </w:r>
      </w:hyperlink>
      <w:r w:rsidR="00343573">
        <w:rPr>
          <w:rStyle w:val="Hiperhivatkozs"/>
          <w:rFonts w:cstheme="minorHAnsi"/>
          <w:color w:val="044A91"/>
          <w:vertAlign w:val="baseline"/>
        </w:rPr>
        <w:t xml:space="preserve">, </w:t>
      </w:r>
      <w:hyperlink r:id="rId26" w:history="1">
        <w:r w:rsidR="00343573" w:rsidRPr="00326152">
          <w:rPr>
            <w:rStyle w:val="Hiperhivatkozs"/>
            <w:rFonts w:cstheme="minorHAnsi"/>
            <w:color w:val="044A91"/>
            <w:vertAlign w:val="baseline"/>
          </w:rPr>
          <w:t>EU 2022/1214</w:t>
        </w:r>
      </w:hyperlink>
      <w:r w:rsidRPr="00326152">
        <w:t xml:space="preserve"> </w:t>
      </w:r>
      <w:r w:rsidR="00B15A57" w:rsidRPr="00326152">
        <w:t xml:space="preserve">és </w:t>
      </w:r>
      <w:hyperlink r:id="rId27" w:history="1">
        <w:r w:rsidR="00B15A57" w:rsidRPr="00163FE9">
          <w:rPr>
            <w:rStyle w:val="Hiperhivatkozs"/>
            <w:rFonts w:cstheme="minorHAnsi"/>
            <w:color w:val="044A91"/>
            <w:vertAlign w:val="baseline"/>
          </w:rPr>
          <w:t>EU 2023/2486</w:t>
        </w:r>
      </w:hyperlink>
      <w:r w:rsidR="00B15A57">
        <w:rPr>
          <w:rStyle w:val="Hiperhivatkozs"/>
          <w:rFonts w:cstheme="minorHAnsi"/>
          <w:color w:val="044A91"/>
          <w:vertAlign w:val="baseline"/>
        </w:rPr>
        <w:t xml:space="preserve"> </w:t>
      </w:r>
      <w:r w:rsidRPr="00E71203">
        <w:t>rendelete</w:t>
      </w:r>
      <w:r w:rsidR="00343573">
        <w:t>k (továbbiakban ’Kiegészítő rendeletek’)</w:t>
      </w:r>
      <w:r w:rsidRPr="00E71203">
        <w:t xml:space="preserv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1D423B10" w:rsidR="00AE57CE" w:rsidRDefault="00AE57CE" w:rsidP="005806E9">
      <w:pPr>
        <w:pStyle w:val="Listaszerbekezds"/>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rsidR="00B15A57">
        <w:t>a Taxonómia</w:t>
      </w:r>
      <w:r>
        <w:t xml:space="preserve"> rendelet</w:t>
      </w:r>
      <w:r w:rsidR="0056101A">
        <w:t xml:space="preserve"> </w:t>
      </w:r>
      <w:r>
        <w:t>3. cikkében meghatározott követelményeknek megfelelő gazdasági tevékenységet finanszíroz, tehát</w:t>
      </w:r>
    </w:p>
    <w:p w14:paraId="4812BD79" w14:textId="10E0A8BC"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 xml:space="preserve">10–16. cikknek megfelelően lényegesen hozzájárul a </w:t>
      </w:r>
      <w:r w:rsidR="00416542">
        <w:t xml:space="preserve">Taxonómia rendelet </w:t>
      </w:r>
      <w:r>
        <w:t>9. cikkben meghatározott egy vagy több környezeti célkitűzéshez;</w:t>
      </w:r>
    </w:p>
    <w:p w14:paraId="11008BC8" w14:textId="15B5F88F"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17. cikknek megfelelően nem sérti jelentősen a</w:t>
      </w:r>
      <w:r w:rsidR="00416542">
        <w:t xml:space="preserve"> Taxonómia rendelet</w:t>
      </w:r>
      <w:r w:rsidR="00416542" w:rsidDel="00416542">
        <w:t xml:space="preserve"> </w:t>
      </w:r>
      <w:r>
        <w:t>9. cikkben meghatározott egyik környezeti célkitűzést sem (</w:t>
      </w:r>
      <w:proofErr w:type="spellStart"/>
      <w:r>
        <w:t>DNSH</w:t>
      </w:r>
      <w:proofErr w:type="spellEnd"/>
      <w:r>
        <w:t>);</w:t>
      </w:r>
    </w:p>
    <w:p w14:paraId="137BE792" w14:textId="3AA96AFB" w:rsidR="00AE57CE" w:rsidRDefault="00AE57CE" w:rsidP="00AE57CE">
      <w:pPr>
        <w:pStyle w:val="Listaszerbekezds"/>
        <w:numPr>
          <w:ilvl w:val="1"/>
          <w:numId w:val="104"/>
        </w:numPr>
        <w:spacing w:after="160" w:line="252" w:lineRule="auto"/>
      </w:pPr>
      <w:r>
        <w:t xml:space="preserve">ezen gazdasági tevékenységet a </w:t>
      </w:r>
      <w:r w:rsidR="00416542">
        <w:t xml:space="preserve">Taxonómia rendelet </w:t>
      </w:r>
      <w:r>
        <w:t>18. cikkben megállapított minimális biztosítékokkal összhangban végzik; és</w:t>
      </w:r>
    </w:p>
    <w:p w14:paraId="6C9C6932" w14:textId="5D62C5DF" w:rsidR="005806E9" w:rsidRDefault="00AE57CE" w:rsidP="00E71203">
      <w:pPr>
        <w:pStyle w:val="Listaszerbekezds"/>
        <w:numPr>
          <w:ilvl w:val="1"/>
          <w:numId w:val="104"/>
        </w:numPr>
        <w:spacing w:after="160" w:line="252" w:lineRule="auto"/>
      </w:pPr>
      <w:r>
        <w:t xml:space="preserve">ezen gazdasági tevékenység megfelel a Bizottság által a </w:t>
      </w:r>
      <w:r w:rsidR="00416542">
        <w:t xml:space="preserve">Taxonómia rendelet </w:t>
      </w:r>
      <w:r>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Default="00416542" w:rsidP="005806E9">
      <w:pPr>
        <w:pStyle w:val="Listaszerbekezds"/>
        <w:numPr>
          <w:ilvl w:val="0"/>
          <w:numId w:val="104"/>
        </w:numPr>
        <w:spacing w:after="160" w:line="252" w:lineRule="auto"/>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t>;</w:t>
      </w:r>
    </w:p>
    <w:p w14:paraId="544D7A0A" w14:textId="0901480E" w:rsidR="00AE57CE" w:rsidRDefault="00AE57CE" w:rsidP="00E71203">
      <w:pPr>
        <w:pStyle w:val="Listaszerbekezds"/>
        <w:numPr>
          <w:ilvl w:val="0"/>
          <w:numId w:val="104"/>
        </w:numPr>
        <w:spacing w:after="160" w:line="252" w:lineRule="auto"/>
      </w:pPr>
      <w:r>
        <w:t>’</w:t>
      </w:r>
      <w:proofErr w:type="spellStart"/>
      <w:r>
        <w:t>NEMTAX</w:t>
      </w:r>
      <w:proofErr w:type="spellEnd"/>
      <w:r>
        <w:t xml:space="preserve">’ kódérték alkalmazandó, amennyiben </w:t>
      </w:r>
      <w:r w:rsidR="00416542">
        <w:t>a Taxonómia</w:t>
      </w:r>
      <w:r>
        <w:t xml:space="preserve">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11360067" w:rsidR="00A322BB" w:rsidRDefault="00A322BB" w:rsidP="00A322BB">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r w:rsidR="007D17BE">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71203" w:rsidRDefault="00A322BB" w:rsidP="00E71203">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w:t>
      </w:r>
      <w:r w:rsidR="001D3C1F">
        <w:rPr>
          <w:rFonts w:asciiTheme="minorHAnsi" w:hAnsiTheme="minorHAnsi" w:cstheme="minorHAnsi"/>
        </w:rPr>
        <w:t>a</w:t>
      </w:r>
      <w:r w:rsidR="00343573">
        <w:rPr>
          <w:rFonts w:asciiTheme="minorHAnsi" w:hAnsiTheme="minorHAnsi" w:cstheme="minorHAnsi"/>
        </w:rPr>
        <w:t xml:space="preserve"> K</w:t>
      </w:r>
      <w:r w:rsidR="00CE7251">
        <w:rPr>
          <w:rFonts w:asciiTheme="minorHAnsi" w:hAnsiTheme="minorHAnsi" w:cstheme="minorHAnsi"/>
        </w:rPr>
        <w:t xml:space="preserve">iegészítő </w:t>
      </w:r>
      <w:r w:rsidR="001D3C1F">
        <w:rPr>
          <w:rFonts w:asciiTheme="minorHAnsi" w:hAnsiTheme="minorHAnsi" w:cstheme="minorHAnsi"/>
        </w:rPr>
        <w:t>r</w:t>
      </w:r>
      <w:r w:rsidR="00CE7251">
        <w:rPr>
          <w:rFonts w:asciiTheme="minorHAnsi" w:hAnsiTheme="minorHAnsi" w:cstheme="minorHAnsi"/>
        </w:rPr>
        <w:t>endelet</w:t>
      </w:r>
      <w:r w:rsidR="00343573">
        <w:rPr>
          <w:rFonts w:asciiTheme="minorHAnsi" w:hAnsiTheme="minorHAnsi" w:cstheme="minorHAnsi"/>
        </w:rPr>
        <w:t>ek</w:t>
      </w:r>
      <w:r w:rsidR="00CE7251">
        <w:rPr>
          <w:rFonts w:asciiTheme="minorHAnsi" w:hAnsiTheme="minorHAnsi" w:cstheme="minorHAnsi"/>
        </w:rPr>
        <w:t xml:space="preserve"> </w:t>
      </w:r>
      <w:r>
        <w:rPr>
          <w:rFonts w:asciiTheme="minorHAnsi" w:hAnsiTheme="minorHAnsi" w:cstheme="minorHAnsi"/>
        </w:rPr>
        <w:t xml:space="preserve">nem </w:t>
      </w:r>
      <w:r w:rsidR="00CE7251">
        <w:rPr>
          <w:rFonts w:asciiTheme="minorHAnsi" w:hAnsiTheme="minorHAnsi" w:cstheme="minorHAnsi"/>
        </w:rPr>
        <w:t>terjed</w:t>
      </w:r>
      <w:r w:rsidR="00343573">
        <w:rPr>
          <w:rFonts w:asciiTheme="minorHAnsi" w:hAnsiTheme="minorHAnsi" w:cstheme="minorHAnsi"/>
        </w:rPr>
        <w:t>nek</w:t>
      </w:r>
      <w:r w:rsidR="00CE7251">
        <w:rPr>
          <w:rFonts w:asciiTheme="minorHAnsi" w:hAnsiTheme="minorHAnsi" w:cstheme="minorHAnsi"/>
        </w:rPr>
        <w:t xml:space="preserve">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6A4F9C05"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8" w:history="1">
        <w:r w:rsidRPr="006E4216">
          <w:rPr>
            <w:rStyle w:val="Hiperhivatkozs"/>
            <w:rFonts w:cstheme="minorHAnsi"/>
            <w:vertAlign w:val="baseline"/>
          </w:rPr>
          <w:t xml:space="preserve">EU </w:t>
        </w:r>
        <w:proofErr w:type="spellStart"/>
        <w:r w:rsidRPr="006E4216">
          <w:rPr>
            <w:rStyle w:val="Hiperhivatkozs"/>
            <w:rFonts w:cstheme="minorHAnsi"/>
            <w:vertAlign w:val="baseline"/>
          </w:rPr>
          <w:t>Taxonomy</w:t>
        </w:r>
        <w:proofErr w:type="spellEnd"/>
        <w:r w:rsidRPr="006E4216">
          <w:rPr>
            <w:rStyle w:val="Hiperhivatkozs"/>
            <w:rFonts w:cstheme="minorHAnsi"/>
            <w:vertAlign w:val="baseline"/>
          </w:rPr>
          <w:t xml:space="preserve"> </w:t>
        </w:r>
        <w:proofErr w:type="spellStart"/>
        <w:r w:rsidRPr="006E4216">
          <w:rPr>
            <w:rStyle w:val="Hiperhivatkozs"/>
            <w:rFonts w:cstheme="minorHAnsi"/>
            <w:vertAlign w:val="baseline"/>
          </w:rPr>
          <w:t>Compass</w:t>
        </w:r>
        <w:proofErr w:type="spellEnd"/>
        <w:r w:rsidRPr="006E4216">
          <w:rPr>
            <w:rStyle w:val="Hiperhivatkozs"/>
            <w:rFonts w:cstheme="minorHAnsi"/>
            <w:vertAlign w:val="baseline"/>
          </w:rPr>
          <w:t xml:space="preserve"> (europa.eu)</w:t>
        </w:r>
      </w:hyperlink>
      <w:r>
        <w:t xml:space="preserve"> </w:t>
      </w:r>
      <w:r w:rsidRPr="00E71203">
        <w:t xml:space="preserve">felületen található információkat kell figyelembe venni. </w:t>
      </w:r>
      <w:bookmarkStart w:id="192"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190"/>
    <w:bookmarkEnd w:id="192"/>
    <w:p w14:paraId="3002E2C9" w14:textId="2332CC74" w:rsidR="006A1A67" w:rsidRDefault="006A1A67" w:rsidP="008E4B2D">
      <w:pPr>
        <w:autoSpaceDE w:val="0"/>
        <w:autoSpaceDN w:val="0"/>
        <w:spacing w:after="0"/>
        <w:rPr>
          <w:rFonts w:asciiTheme="minorHAnsi" w:hAnsiTheme="minorHAnsi" w:cstheme="minorHAnsi"/>
        </w:rPr>
      </w:pPr>
    </w:p>
    <w:p w14:paraId="765BDA9A" w14:textId="77CB7CD6" w:rsidR="00CC383C" w:rsidRPr="008E4B2D" w:rsidRDefault="002372D9" w:rsidP="008E4B2D">
      <w:pPr>
        <w:autoSpaceDE w:val="0"/>
        <w:autoSpaceDN w:val="0"/>
        <w:spacing w:after="0"/>
        <w:rPr>
          <w:rFonts w:asciiTheme="minorHAnsi" w:hAnsiTheme="minorHAnsi" w:cstheme="minorHAnsi"/>
        </w:rPr>
      </w:pPr>
      <w:bookmarkStart w:id="193"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r w:rsidR="001055B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194"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Cmsor4"/>
      </w:pPr>
      <w:bookmarkStart w:id="195" w:name="_Toc149902010"/>
      <w:bookmarkStart w:id="196" w:name="_Toc188019080"/>
      <w:r w:rsidRPr="006C72EB">
        <w:t>202</w:t>
      </w:r>
      <w:r>
        <w:t>3</w:t>
      </w:r>
      <w:r w:rsidRPr="006C72EB">
        <w:t xml:space="preserve">. </w:t>
      </w:r>
      <w:r>
        <w:t>december</w:t>
      </w:r>
      <w:r w:rsidRPr="006C72EB">
        <w:t xml:space="preserve"> vonatkozási időtől hatályos új mezőkre vonatkozó módszertani előírások:</w:t>
      </w:r>
      <w:bookmarkEnd w:id="195"/>
      <w:bookmarkEnd w:id="196"/>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w:t>
      </w:r>
      <w:r w:rsidR="0093582D">
        <w:rPr>
          <w:rFonts w:asciiTheme="minorHAnsi" w:hAnsiTheme="minorHAnsi" w:cstheme="minorHAnsi"/>
        </w:rPr>
        <w:t>R</w:t>
      </w:r>
      <w:proofErr w:type="spellEnd"/>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 xml:space="preserve">számla/értékpapírszámla azonosítóját mindazon esetekben (teljes állomány), amikor a folyószámlahitel kerete az </w:t>
      </w:r>
      <w:proofErr w:type="spellStart"/>
      <w:r>
        <w:rPr>
          <w:rFonts w:asciiTheme="minorHAnsi" w:hAnsiTheme="minorHAnsi" w:cstheme="minorHAnsi"/>
        </w:rPr>
        <w:t>INSTR</w:t>
      </w:r>
      <w:proofErr w:type="spellEnd"/>
      <w:r>
        <w:rPr>
          <w:rFonts w:asciiTheme="minorHAnsi" w:hAnsiTheme="minorHAnsi" w:cstheme="minorHAnsi"/>
        </w:rPr>
        <w:t xml:space="preserve">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w:t>
      </w:r>
      <w:proofErr w:type="spellStart"/>
      <w:r w:rsidR="00992C8B">
        <w:rPr>
          <w:rFonts w:asciiTheme="minorHAnsi" w:hAnsiTheme="minorHAnsi" w:cstheme="minorHAnsi"/>
        </w:rPr>
        <w:t>INSTR</w:t>
      </w:r>
      <w:proofErr w:type="spellEnd"/>
      <w:r w:rsidR="00992C8B">
        <w:rPr>
          <w:rFonts w:asciiTheme="minorHAnsi" w:hAnsiTheme="minorHAnsi" w:cstheme="minorHAnsi"/>
        </w:rPr>
        <w:t xml:space="preserve">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w:t>
      </w:r>
      <w:proofErr w:type="spellStart"/>
      <w:r>
        <w:rPr>
          <w:rFonts w:asciiTheme="minorHAnsi" w:hAnsiTheme="minorHAnsi" w:cstheme="minorHAnsi"/>
        </w:rPr>
        <w:t>INSTR</w:t>
      </w:r>
      <w:proofErr w:type="spellEnd"/>
      <w:r>
        <w:rPr>
          <w:rFonts w:asciiTheme="minorHAnsi" w:hAnsiTheme="minorHAnsi" w:cstheme="minorHAnsi"/>
        </w:rPr>
        <w:t xml:space="preserve">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197" w:name="_Hlk140683870"/>
      <w:r w:rsidR="004D768D">
        <w:rPr>
          <w:rFonts w:asciiTheme="minorHAnsi" w:hAnsiTheme="minorHAnsi" w:cstheme="minorHAnsi"/>
        </w:rPr>
        <w:t xml:space="preserve">Hitelkártyák és </w:t>
      </w:r>
      <w:proofErr w:type="spellStart"/>
      <w:r w:rsidR="004D768D">
        <w:rPr>
          <w:rFonts w:asciiTheme="minorHAnsi" w:hAnsiTheme="minorHAnsi" w:cstheme="minorHAnsi"/>
        </w:rPr>
        <w:t>rulírozó</w:t>
      </w:r>
      <w:proofErr w:type="spellEnd"/>
      <w:r w:rsidR="004D768D">
        <w:rPr>
          <w:rFonts w:asciiTheme="minorHAnsi" w:hAnsiTheme="minorHAnsi" w:cstheme="minorHAnsi"/>
        </w:rPr>
        <w:t xml:space="preserve">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197"/>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w:t>
      </w:r>
      <w:proofErr w:type="spellStart"/>
      <w:r w:rsidR="008E048C" w:rsidRPr="008E048C">
        <w:rPr>
          <w:rFonts w:asciiTheme="minorHAnsi" w:hAnsiTheme="minorHAnsi" w:cstheme="minorHAnsi"/>
        </w:rPr>
        <w:t>teljeskörűen</w:t>
      </w:r>
      <w:proofErr w:type="spellEnd"/>
      <w:r w:rsidR="008E048C" w:rsidRPr="008E048C">
        <w:rPr>
          <w:rFonts w:asciiTheme="minorHAnsi" w:hAnsiTheme="minorHAnsi" w:cstheme="minorHAnsi"/>
        </w:rPr>
        <w:t xml:space="preserve">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Lbjegyzet-hivatkozs"/>
          <w:rFonts w:asciiTheme="minorHAnsi" w:hAnsiTheme="minorHAnsi" w:cstheme="minorHAnsi"/>
        </w:rPr>
        <w:footnoteReference w:id="5"/>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w:t>
      </w:r>
      <w:proofErr w:type="spellStart"/>
      <w:r w:rsidR="00E155E5">
        <w:rPr>
          <w:rFonts w:asciiTheme="minorHAnsi" w:hAnsiTheme="minorHAnsi" w:cstheme="minorHAnsi"/>
        </w:rPr>
        <w:t>tartalmilag</w:t>
      </w:r>
      <w:proofErr w:type="spellEnd"/>
      <w:r w:rsidR="00E155E5">
        <w:rPr>
          <w:rFonts w:asciiTheme="minorHAnsi" w:hAnsiTheme="minorHAnsi" w:cstheme="minorHAnsi"/>
        </w:rPr>
        <w:t xml:space="preserve">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mezőben ’</w:t>
      </w:r>
      <w:proofErr w:type="spellStart"/>
      <w:r w:rsidR="00573BD4" w:rsidRPr="00053EAB">
        <w:rPr>
          <w:rFonts w:asciiTheme="minorHAnsi" w:hAnsiTheme="minorHAnsi" w:cstheme="minorHAnsi"/>
        </w:rPr>
        <w:t>TAX_IGAZODO</w:t>
      </w:r>
      <w:proofErr w:type="spellEnd"/>
      <w:r w:rsidR="00573BD4" w:rsidRPr="00053EAB">
        <w:rPr>
          <w:rFonts w:asciiTheme="minorHAnsi" w:hAnsiTheme="minorHAnsi" w:cstheme="minorHAnsi"/>
        </w:rPr>
        <w:t xml:space="preserve">’ </w:t>
      </w:r>
      <w:r w:rsidR="00E155E5">
        <w:rPr>
          <w:rFonts w:asciiTheme="minorHAnsi" w:hAnsiTheme="minorHAnsi" w:cstheme="minorHAnsi"/>
        </w:rPr>
        <w:t>vagy ’</w:t>
      </w:r>
      <w:proofErr w:type="spellStart"/>
      <w:r w:rsidR="00E155E5">
        <w:rPr>
          <w:rFonts w:asciiTheme="minorHAnsi" w:hAnsiTheme="minorHAnsi" w:cstheme="minorHAnsi"/>
        </w:rPr>
        <w:t>TAX_IGAZITHATO</w:t>
      </w:r>
      <w:proofErr w:type="spellEnd"/>
      <w:r w:rsidR="00E155E5">
        <w:rPr>
          <w:rFonts w:asciiTheme="minorHAnsi" w:hAnsiTheme="minorHAnsi" w:cstheme="minorHAnsi"/>
        </w:rPr>
        <w:t xml:space="preserve">’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r w:rsidR="00853FDA" w:rsidRPr="00AF73F2">
        <w:rPr>
          <w:rFonts w:asciiTheme="minorHAnsi" w:hAnsiTheme="minorHAnsi" w:cstheme="minorHAnsi"/>
        </w:rPr>
        <w:t xml:space="preserve"> </w:t>
      </w:r>
      <w:r w:rsidR="00853FDA" w:rsidRPr="00AF73F2">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853FDA" w:rsidRPr="00AF73F2">
        <w:t>INSTR</w:t>
      </w:r>
      <w:proofErr w:type="spellEnd"/>
      <w:r w:rsidR="00853FDA" w:rsidRPr="00AF73F2">
        <w:t xml:space="preserve"> is tartozik, abban az esetben minden kerethez tartozó </w:t>
      </w:r>
      <w:proofErr w:type="spellStart"/>
      <w:r w:rsidR="00853FDA" w:rsidRPr="00AF73F2">
        <w:t>INSTR</w:t>
      </w:r>
      <w:proofErr w:type="spellEnd"/>
      <w:r w:rsidR="00853FDA" w:rsidRPr="00AF73F2">
        <w:t xml:space="preserve">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t>„Taxonómiához igazodó vagy igazítható kitettség-e?”</w:t>
      </w:r>
      <w:r w:rsidR="007D17BE" w:rsidRPr="00AF73F2">
        <w:t xml:space="preserve"> mezőben ’</w:t>
      </w:r>
      <w:proofErr w:type="spellStart"/>
      <w:r w:rsidR="007D17BE" w:rsidRPr="00AF73F2">
        <w:t>NEMTAX</w:t>
      </w:r>
      <w:proofErr w:type="spellEnd"/>
      <w:r w:rsidR="007D17BE" w:rsidRPr="00AF73F2">
        <w:t xml:space="preserve">’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194"/>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191"/>
    <w:bookmarkEnd w:id="193"/>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Cmsor3"/>
        <w:keepNext/>
        <w:jc w:val="both"/>
        <w:rPr>
          <w:rFonts w:asciiTheme="minorHAnsi" w:hAnsiTheme="minorHAnsi" w:cstheme="minorHAnsi"/>
          <w:b/>
          <w:szCs w:val="20"/>
        </w:rPr>
      </w:pPr>
      <w:bookmarkStart w:id="198" w:name="_Toc64967390"/>
      <w:bookmarkStart w:id="199" w:name="_Toc149902011"/>
      <w:bookmarkStart w:id="200" w:name="_Toc188019081"/>
      <w:r w:rsidRPr="006C72EB">
        <w:rPr>
          <w:rFonts w:asciiTheme="minorHAnsi" w:hAnsiTheme="minorHAnsi" w:cstheme="minorHAnsi"/>
          <w:b/>
          <w:szCs w:val="20"/>
        </w:rPr>
        <w:t>Instrumentum megszűnése</w:t>
      </w:r>
      <w:bookmarkEnd w:id="198"/>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199"/>
      <w:bookmarkEnd w:id="200"/>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 xml:space="preserve">fennálló tőke vagy átfordult túlfizetés miatt a hitel, a </w:t>
      </w:r>
      <w:proofErr w:type="spellStart"/>
      <w:r w:rsidR="00D910FB" w:rsidRPr="006C72EB">
        <w:rPr>
          <w:rFonts w:asciiTheme="minorHAnsi" w:hAnsiTheme="minorHAnsi" w:cstheme="minorHAnsi"/>
        </w:rPr>
        <w:t>rulírozó</w:t>
      </w:r>
      <w:proofErr w:type="spellEnd"/>
      <w:r w:rsidR="00D910FB" w:rsidRPr="006C72EB">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INSTK-INSTR</w:t>
      </w:r>
      <w:proofErr w:type="spellEnd"/>
      <w:r w:rsidR="004F6C7D">
        <w:rPr>
          <w:rFonts w:asciiTheme="minorHAnsi" w:hAnsiTheme="minorHAnsi" w:cstheme="minorHAnsi"/>
        </w:rPr>
        <w:t xml:space="preserve">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01"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01"/>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02"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02"/>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nem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Cmsor2"/>
        <w:rPr>
          <w:rFonts w:asciiTheme="minorHAnsi" w:hAnsiTheme="minorHAnsi" w:cstheme="minorHAnsi"/>
          <w:sz w:val="20"/>
          <w:szCs w:val="20"/>
        </w:rPr>
      </w:pPr>
      <w:bookmarkStart w:id="203" w:name="_Toc64967391"/>
      <w:bookmarkStart w:id="204" w:name="_Toc149902012"/>
      <w:bookmarkStart w:id="205" w:name="_Toc188019082"/>
      <w:bookmarkStart w:id="206" w:name="_Hlk9268020"/>
      <w:bookmarkEnd w:id="122"/>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03"/>
      <w:bookmarkEnd w:id="204"/>
      <w:bookmarkEnd w:id="205"/>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w:t>
      </w:r>
      <w:proofErr w:type="spellStart"/>
      <w:r w:rsidR="007E55FC" w:rsidRPr="006C72EB">
        <w:rPr>
          <w:rFonts w:asciiTheme="minorHAnsi" w:hAnsiTheme="minorHAnsi" w:cstheme="minorHAnsi"/>
        </w:rPr>
        <w:t>INSTR</w:t>
      </w:r>
      <w:proofErr w:type="spellEnd"/>
      <w:r w:rsidR="007E55FC" w:rsidRPr="006C72EB">
        <w:rPr>
          <w:rFonts w:asciiTheme="minorHAnsi" w:hAnsiTheme="minorHAnsi" w:cstheme="minorHAnsi"/>
        </w:rPr>
        <w:t xml:space="preserve">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Jegyzetszveg"/>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w:t>
      </w:r>
      <w:proofErr w:type="spellStart"/>
      <w:r w:rsidR="0033296B" w:rsidRPr="006C72EB">
        <w:rPr>
          <w:rFonts w:asciiTheme="minorHAnsi" w:hAnsiTheme="minorHAnsi" w:cstheme="minorHAnsi"/>
        </w:rPr>
        <w:t>INSTR</w:t>
      </w:r>
      <w:proofErr w:type="spellEnd"/>
      <w:r w:rsidR="0033296B" w:rsidRPr="006C72EB">
        <w:rPr>
          <w:rFonts w:asciiTheme="minorHAnsi" w:hAnsiTheme="minorHAnsi" w:cstheme="minorHAnsi"/>
        </w:rPr>
        <w:t xml:space="preserve">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07"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w:t>
      </w:r>
      <w:proofErr w:type="spellStart"/>
      <w:r w:rsidR="005375F2" w:rsidRPr="006C72EB">
        <w:rPr>
          <w:rFonts w:asciiTheme="minorHAnsi" w:hAnsiTheme="minorHAnsi" w:cstheme="minorHAnsi"/>
        </w:rPr>
        <w:t>INSTR</w:t>
      </w:r>
      <w:proofErr w:type="spellEnd"/>
      <w:r w:rsidR="005375F2" w:rsidRPr="006C72EB">
        <w:rPr>
          <w:rFonts w:asciiTheme="minorHAnsi" w:hAnsiTheme="minorHAnsi" w:cstheme="minorHAnsi"/>
        </w:rPr>
        <w:t xml:space="preserve">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07"/>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08"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08"/>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06"/>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w:t>
      </w:r>
      <w:proofErr w:type="spellStart"/>
      <w:r w:rsidR="001326FF" w:rsidRPr="006C72EB">
        <w:rPr>
          <w:rFonts w:asciiTheme="minorHAnsi" w:hAnsiTheme="minorHAnsi" w:cstheme="minorHAnsi"/>
        </w:rPr>
        <w:t>IFRS</w:t>
      </w:r>
      <w:proofErr w:type="spellEnd"/>
      <w:r w:rsidR="001326FF" w:rsidRPr="006C72EB">
        <w:rPr>
          <w:rFonts w:asciiTheme="minorHAnsi" w:hAnsiTheme="minorHAnsi" w:cstheme="minorHAnsi"/>
        </w:rPr>
        <w:t xml:space="preserve">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09"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09"/>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10"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w:t>
      </w:r>
      <w:proofErr w:type="spellStart"/>
      <w:r w:rsidR="00532705" w:rsidRPr="006C72EB">
        <w:rPr>
          <w:rFonts w:asciiTheme="minorHAnsi" w:hAnsiTheme="minorHAnsi" w:cstheme="minorHAnsi"/>
        </w:rPr>
        <w:t>INSTR</w:t>
      </w:r>
      <w:proofErr w:type="spellEnd"/>
      <w:r w:rsidR="00532705" w:rsidRPr="006C72EB">
        <w:rPr>
          <w:rFonts w:asciiTheme="minorHAnsi" w:hAnsiTheme="minorHAnsi" w:cstheme="minorHAnsi"/>
        </w:rPr>
        <w:t xml:space="preserve"> instrumentum szinten jelentendők, </w:t>
      </w:r>
      <w:r w:rsidRPr="006C72EB">
        <w:rPr>
          <w:rFonts w:asciiTheme="minorHAnsi" w:hAnsiTheme="minorHAnsi" w:cstheme="minorHAnsi"/>
        </w:rPr>
        <w:t xml:space="preserve">az alábbi módon kalkulálandók: </w:t>
      </w:r>
      <w:bookmarkEnd w:id="210"/>
      <w:r w:rsidRPr="006C72EB">
        <w:rPr>
          <w:rFonts w:asciiTheme="minorHAnsi" w:hAnsiTheme="minorHAnsi" w:cstheme="minorHAnsi"/>
        </w:rPr>
        <w:t xml:space="preserve">mivel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 xml:space="preserve">A kalkuláció során a céltartalékképzés tekintetében alkalmazott modellből kell kiindulni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11" w:name="_Hlk143173481"/>
      <w:r w:rsidRPr="006E1777">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11"/>
      <w:r w:rsidR="0079306E" w:rsidRPr="006E1777">
        <w:t xml:space="preserve"> A mezőket a teljes állományra vonatkozóan szükséges tölteni</w:t>
      </w:r>
      <w:r w:rsidR="00231E7D" w:rsidRPr="006E1777">
        <w:t>.</w:t>
      </w:r>
      <w:bookmarkStart w:id="212" w:name="_Toc96593140"/>
      <w:bookmarkStart w:id="213" w:name="_Toc96593141"/>
      <w:bookmarkStart w:id="214" w:name="_Toc96593142"/>
      <w:bookmarkStart w:id="215" w:name="_Toc64967392"/>
      <w:bookmarkEnd w:id="212"/>
      <w:bookmarkEnd w:id="213"/>
      <w:bookmarkEnd w:id="214"/>
      <w:r w:rsidR="006E1777">
        <w:t xml:space="preserve"> </w:t>
      </w:r>
    </w:p>
    <w:p w14:paraId="64E21C8B" w14:textId="4B335C60" w:rsidR="00767E83" w:rsidRPr="006E1777" w:rsidRDefault="00767E83" w:rsidP="006E1777">
      <w:pPr>
        <w:pStyle w:val="Cmsor2"/>
        <w:rPr>
          <w:rFonts w:asciiTheme="minorHAnsi" w:hAnsiTheme="minorHAnsi" w:cstheme="minorHAnsi"/>
          <w:sz w:val="20"/>
          <w:szCs w:val="20"/>
        </w:rPr>
      </w:pPr>
      <w:bookmarkStart w:id="216" w:name="_Toc149902013"/>
      <w:bookmarkStart w:id="217" w:name="_Toc188019083"/>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15"/>
      <w:bookmarkEnd w:id="216"/>
      <w:bookmarkEnd w:id="217"/>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w:t>
      </w:r>
      <w:proofErr w:type="spellStart"/>
      <w:r w:rsidR="00767E83" w:rsidRPr="006C72EB">
        <w:rPr>
          <w:rFonts w:asciiTheme="minorHAnsi" w:hAnsiTheme="minorHAnsi" w:cstheme="minorHAnsi"/>
        </w:rPr>
        <w:t>szindikált</w:t>
      </w:r>
      <w:proofErr w:type="spellEnd"/>
      <w:r w:rsidR="00767E83" w:rsidRPr="006C72EB">
        <w:rPr>
          <w:rFonts w:asciiTheme="minorHAnsi" w:hAnsiTheme="minorHAnsi" w:cstheme="minorHAnsi"/>
        </w:rPr>
        <w:t xml:space="preserve">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 megfigyelt szervezet résztvevő valamely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hitelben – csak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azonosítója és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főszervezője-e?”, illetve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w:t>
      </w:r>
      <w:proofErr w:type="spellStart"/>
      <w:r w:rsidR="00DE34C6" w:rsidRPr="006C72EB">
        <w:rPr>
          <w:rFonts w:asciiTheme="minorHAnsi" w:hAnsiTheme="minorHAnsi" w:cstheme="minorHAnsi"/>
        </w:rPr>
        <w:t>Szindikált</w:t>
      </w:r>
      <w:proofErr w:type="spellEnd"/>
      <w:r w:rsidR="00DE34C6" w:rsidRPr="006C72EB">
        <w:rPr>
          <w:rFonts w:asciiTheme="minorHAnsi" w:hAnsiTheme="minorHAnsi" w:cstheme="minorHAnsi"/>
        </w:rPr>
        <w:t xml:space="preserve">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hiteleknek egy olyan azonosító kódot kell adni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18"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w:t>
      </w:r>
      <w:proofErr w:type="spellStart"/>
      <w:r w:rsidR="009B173F">
        <w:rPr>
          <w:rFonts w:asciiTheme="minorHAnsi" w:hAnsiTheme="minorHAnsi" w:cstheme="minorHAnsi"/>
        </w:rPr>
        <w:t>szindikált</w:t>
      </w:r>
      <w:proofErr w:type="spellEnd"/>
      <w:r w:rsidR="009B173F">
        <w:rPr>
          <w:rFonts w:asciiTheme="minorHAnsi" w:hAnsiTheme="minorHAnsi" w:cstheme="minorHAnsi"/>
        </w:rPr>
        <w:t xml:space="preserve">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18"/>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indult, akkor a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w:t>
      </w:r>
      <w:proofErr w:type="spellStart"/>
      <w:r w:rsidR="00A672E2" w:rsidRPr="006C72EB">
        <w:rPr>
          <w:rFonts w:asciiTheme="minorHAnsi" w:hAnsiTheme="minorHAnsi" w:cstheme="minorHAnsi"/>
        </w:rPr>
        <w:t>szindikált</w:t>
      </w:r>
      <w:proofErr w:type="spellEnd"/>
      <w:r w:rsidR="00A672E2" w:rsidRPr="006C72EB">
        <w:rPr>
          <w:rFonts w:asciiTheme="minorHAnsi" w:hAnsiTheme="minorHAnsi" w:cstheme="minorHAnsi"/>
        </w:rPr>
        <w:t xml:space="preserve">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főszervezője/fizető ügynöke le kell jelentse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19" w:name="_Hlk20319246"/>
      <w:r w:rsidRPr="006C72EB">
        <w:rPr>
          <w:rFonts w:asciiTheme="minorHAnsi" w:hAnsiTheme="minorHAnsi" w:cstheme="minorHAnsi"/>
        </w:rPr>
        <w:t xml:space="preserve">Amennyiben egy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w:t>
      </w:r>
      <w:proofErr w:type="spellStart"/>
      <w:r w:rsidR="004F4755" w:rsidRPr="006C72EB">
        <w:rPr>
          <w:rFonts w:asciiTheme="minorHAnsi" w:hAnsiTheme="minorHAnsi" w:cstheme="minorHAnsi"/>
        </w:rPr>
        <w:t>szindikált</w:t>
      </w:r>
      <w:proofErr w:type="spellEnd"/>
      <w:r w:rsidR="004F4755" w:rsidRPr="006C72EB">
        <w:rPr>
          <w:rFonts w:asciiTheme="minorHAnsi" w:hAnsiTheme="minorHAnsi" w:cstheme="minorHAnsi"/>
        </w:rPr>
        <w:t xml:space="preserve">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19"/>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20" w:name="_Hlk117439"/>
      <w:r w:rsidR="00C67620" w:rsidRPr="006C72EB">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20"/>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INSTK-INSTR</w:t>
      </w:r>
      <w:proofErr w:type="spellEnd"/>
      <w:r w:rsidRPr="006C72EB">
        <w:rPr>
          <w:rFonts w:asciiTheme="minorHAnsi" w:hAnsiTheme="minorHAnsi" w:cstheme="minorHAnsi"/>
        </w:rPr>
        <w:t xml:space="preserve"> táblákban a saját könyveknek megfelelően kell szerepeltetni az instrumentumokat.</w:t>
      </w:r>
    </w:p>
    <w:p w14:paraId="7C11EF64" w14:textId="43E328D9" w:rsidR="0091743A" w:rsidRPr="006C72EB" w:rsidRDefault="0091743A" w:rsidP="008E587A">
      <w:pPr>
        <w:pStyle w:val="Cmsor2"/>
        <w:keepNext/>
        <w:rPr>
          <w:rFonts w:asciiTheme="minorHAnsi" w:hAnsiTheme="minorHAnsi" w:cstheme="minorHAnsi"/>
          <w:sz w:val="20"/>
          <w:szCs w:val="20"/>
        </w:rPr>
      </w:pPr>
      <w:bookmarkStart w:id="221" w:name="_Toc64967393"/>
      <w:bookmarkStart w:id="222" w:name="_Toc149902014"/>
      <w:bookmarkStart w:id="223" w:name="_Toc188019084"/>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21"/>
      <w:bookmarkEnd w:id="222"/>
      <w:bookmarkEnd w:id="223"/>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w:t>
      </w:r>
      <w:proofErr w:type="spellStart"/>
      <w:r w:rsidR="00125760" w:rsidRPr="006C72EB">
        <w:rPr>
          <w:rFonts w:asciiTheme="minorHAnsi" w:hAnsiTheme="minorHAnsi" w:cstheme="minorHAnsi"/>
        </w:rPr>
        <w:t>INSTR</w:t>
      </w:r>
      <w:proofErr w:type="spellEnd"/>
      <w:r w:rsidR="00125760" w:rsidRPr="006C72EB">
        <w:rPr>
          <w:rFonts w:asciiTheme="minorHAnsi" w:hAnsiTheme="minorHAnsi" w:cstheme="minorHAnsi"/>
        </w:rPr>
        <w:t xml:space="preserve">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xml:space="preserve">, a kapcsolódó fedezetek </w:t>
      </w:r>
      <w:proofErr w:type="spellStart"/>
      <w:r w:rsidR="00CF52C9" w:rsidRPr="006C72EB">
        <w:rPr>
          <w:rFonts w:asciiTheme="minorHAnsi" w:hAnsiTheme="minorHAnsi" w:cstheme="minorHAnsi"/>
        </w:rPr>
        <w:t>teljeskörűen</w:t>
      </w:r>
      <w:proofErr w:type="spellEnd"/>
      <w:r w:rsidR="00CF52C9" w:rsidRPr="006C72EB">
        <w:rPr>
          <w:rFonts w:asciiTheme="minorHAnsi" w:hAnsiTheme="minorHAnsi" w:cstheme="minorHAnsi"/>
        </w:rPr>
        <w:t xml:space="preserve">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3B75A650" w14:textId="35640BE2" w:rsidR="00C62C29" w:rsidRPr="00B944EB" w:rsidRDefault="009B10B5"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rsidR="00794997">
        <w:t xml:space="preserve"> Ezeket </w:t>
      </w:r>
      <w:r>
        <w:t>– a korábban a kereskedelmi ingatlanok (’</w:t>
      </w:r>
      <w:proofErr w:type="spellStart"/>
      <w:r>
        <w:t>ING_KER</w:t>
      </w:r>
      <w:proofErr w:type="spellEnd"/>
      <w:r>
        <w:t>’ és ’</w:t>
      </w:r>
      <w:proofErr w:type="spellStart"/>
      <w:r>
        <w:t>ING_IRODA</w:t>
      </w:r>
      <w:proofErr w:type="spellEnd"/>
      <w:r>
        <w:t xml:space="preserve">’) közé sorolt - </w:t>
      </w:r>
      <w:r w:rsidR="00794997">
        <w:t>ingatlanokat a jelenlegi lakóingatlanoktól elkülönítetten, az új ’</w:t>
      </w:r>
      <w:proofErr w:type="spellStart"/>
      <w:r w:rsidR="00794997">
        <w:t>ING_LAKO_</w:t>
      </w:r>
      <w:r>
        <w:t>EP_ALATT</w:t>
      </w:r>
      <w:proofErr w:type="spellEnd"/>
      <w:r w:rsidR="00794997">
        <w:t>’ kódértéken kell jelenteni, azok nem jelenthetők a már meglévő ’</w:t>
      </w:r>
      <w:proofErr w:type="spellStart"/>
      <w:r w:rsidR="00794997">
        <w:t>ING_LAKO</w:t>
      </w:r>
      <w:proofErr w:type="spellEnd"/>
      <w:r w:rsidR="00794997">
        <w:t>’ kódértéken. Az ’</w:t>
      </w:r>
      <w:proofErr w:type="spellStart"/>
      <w:r w:rsidR="00794997">
        <w:t>ING_LAKO</w:t>
      </w:r>
      <w:proofErr w:type="spellEnd"/>
      <w:r w:rsidR="00794997">
        <w:t xml:space="preserve">’ kódértéken továbbra is a 2024. december 31-ig hatályos </w:t>
      </w:r>
      <w:proofErr w:type="spellStart"/>
      <w:r w:rsidR="00794997">
        <w:t>CRR-nek</w:t>
      </w:r>
      <w:proofErr w:type="spellEnd"/>
      <w:r w:rsidR="00794997">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t>ING_LAKO</w:t>
      </w:r>
      <w:proofErr w:type="spellEnd"/>
      <w:r w:rsidR="00794997">
        <w:t>’ kódérték alkalmazandó, amennyiben nem, akkor az új ’</w:t>
      </w:r>
      <w:proofErr w:type="spellStart"/>
      <w:r w:rsidR="00794997">
        <w:t>ING_LAKO_</w:t>
      </w:r>
      <w:r>
        <w:t>EP_ALATT</w:t>
      </w:r>
      <w:proofErr w:type="spellEnd"/>
      <w:r w:rsidR="00794997">
        <w:t xml:space="preserve">’ kódértéket kell használni. Mivel a </w:t>
      </w:r>
      <w:proofErr w:type="spellStart"/>
      <w:r w:rsidR="00794997">
        <w:t>COREP</w:t>
      </w:r>
      <w:proofErr w:type="spellEnd"/>
      <w:r w:rsidR="00794997">
        <w:t xml:space="preserve"> táblák tekintetében 2025. június 30-ig haladékot kaptak a hitelintézetek az új definíció alkalmazása tekintetében, a HITREG-ben opcionálisan 2025. </w:t>
      </w:r>
      <w:r w:rsidR="00433ADC">
        <w:t>január</w:t>
      </w:r>
      <w:r w:rsidR="00794997">
        <w:t xml:space="preserve"> vonatkozási időtől, kötelező jelleggel pedig 2025. </w:t>
      </w:r>
      <w:r w:rsidR="00856063">
        <w:t>március</w:t>
      </w:r>
      <w:r w:rsidR="00794997">
        <w:t xml:space="preserve"> vonatkozási időtől kezdődően alkalmazandó az új előírás és az új kódérték.</w:t>
      </w:r>
      <w:r w:rsidR="00C62C29">
        <w:t xml:space="preserve"> Mindez azt is jelenti, hogy lényegében a teljes fennálló, építés alatt álló, lakáscéllal épített kereskedelmi ingatlan (’</w:t>
      </w:r>
      <w:proofErr w:type="spellStart"/>
      <w:r w:rsidR="00C62C29">
        <w:t>ING_KER</w:t>
      </w:r>
      <w:proofErr w:type="spellEnd"/>
      <w:r w:rsidR="00C62C29">
        <w:t>’ és ’</w:t>
      </w:r>
      <w:proofErr w:type="spellStart"/>
      <w:r w:rsidR="00C62C29">
        <w:t>ING_IRODA</w:t>
      </w:r>
      <w:proofErr w:type="spellEnd"/>
      <w:r w:rsidR="00C62C29">
        <w:t>’) állomány átkódolása szükséges.</w:t>
      </w:r>
    </w:p>
    <w:p w14:paraId="4DC08017" w14:textId="2B7A2A39"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24"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24"/>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76B0DC25"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r w:rsidR="004C5DAA">
        <w:rPr>
          <w:rFonts w:asciiTheme="minorHAnsi" w:eastAsia="Times New Roman" w:hAnsiTheme="minorHAnsi" w:cstheme="minorHAnsi"/>
        </w:rPr>
        <w:t xml:space="preserve"> </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B944EB" w:rsidRDefault="004C5DAA" w:rsidP="00EE4646">
      <w:pPr>
        <w:pStyle w:val="Listaszerbekezds"/>
        <w:numPr>
          <w:ilvl w:val="0"/>
          <w:numId w:val="0"/>
        </w:numPr>
        <w:spacing w:after="0"/>
        <w:ind w:left="720"/>
      </w:pPr>
      <w:r>
        <w:t xml:space="preserve">Fent leírtakat befolyásolja az, hogy 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március</w:t>
      </w:r>
      <w:r>
        <w:t xml:space="preserve"> vonatkozási időtől kezdődően alkalmazandó az új előírás és az új kódérték.</w:t>
      </w:r>
      <w:r w:rsidR="00C62C29">
        <w:t xml:space="preserve"> </w:t>
      </w:r>
      <w:r w:rsidR="00EE4646">
        <w:t>Mindez azt is jelenti, hogy lényegében a teljes fennálló, építés alatt álló, lakáscéllal épített kereskedelmi ingatlan (’</w:t>
      </w:r>
      <w:proofErr w:type="spellStart"/>
      <w:r w:rsidR="00EE4646">
        <w:t>ING_KER</w:t>
      </w:r>
      <w:proofErr w:type="spellEnd"/>
      <w:r w:rsidR="00EE4646">
        <w:t>’ és ’</w:t>
      </w:r>
      <w:proofErr w:type="spellStart"/>
      <w:r w:rsidR="00EE4646">
        <w:t>ING_IRODA</w:t>
      </w:r>
      <w:proofErr w:type="spellEnd"/>
      <w:r w:rsidR="00EE4646">
        <w:t>’) állomány átkódolása szükséges.</w:t>
      </w:r>
    </w:p>
    <w:p w14:paraId="10C69ACA" w14:textId="10069337" w:rsidR="004C5DAA" w:rsidRDefault="004C5DAA" w:rsidP="004C5DAA">
      <w:pPr>
        <w:rPr>
          <w:rFonts w:asciiTheme="minorHAnsi" w:hAnsiTheme="minorHAnsi" w:cstheme="minorHAnsi"/>
        </w:rPr>
      </w:pPr>
    </w:p>
    <w:p w14:paraId="1FCF4C14" w14:textId="77777777" w:rsidR="004C5DAA" w:rsidRPr="006C72EB" w:rsidRDefault="004C5DAA" w:rsidP="003565C8">
      <w:pPr>
        <w:rPr>
          <w:rFonts w:asciiTheme="minorHAnsi" w:hAnsiTheme="minorHAnsi" w:cstheme="minorHAnsi"/>
        </w:rPr>
      </w:pP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25" w:name="_Hlk74695231"/>
      <w:r w:rsidRPr="006C72EB">
        <w:t>Ingatlan fedezet hitelbírálatkori piaci érték meghatározási módszere</w:t>
      </w:r>
      <w:bookmarkEnd w:id="225"/>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26"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26"/>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27"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2" w:history="1">
        <w:r w:rsidR="007C27E0" w:rsidRPr="00E71203">
          <w:rPr>
            <w:rStyle w:val="Hiperhivatkozs"/>
            <w:rFonts w:cstheme="minorHAnsi"/>
            <w:vertAlign w:val="baseline"/>
          </w:rPr>
          <w:t>https://entan.e-epites.hu/?potlap</w:t>
        </w:r>
      </w:hyperlink>
      <w:r w:rsidR="007C27E0">
        <w:t xml:space="preserve"> felületen pótlap lekérésével történő átforgatását az aktuális kódértékre és így az átforgatott kódérték jelentését a HITREG-ben.</w:t>
      </w:r>
    </w:p>
    <w:p w14:paraId="322B2F6F" w14:textId="4C793321" w:rsidR="00577986" w:rsidRDefault="00577986" w:rsidP="003565C8">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Cmsor3"/>
        <w:keepNext/>
        <w:jc w:val="both"/>
        <w:rPr>
          <w:rFonts w:asciiTheme="minorHAnsi" w:hAnsiTheme="minorHAnsi" w:cstheme="minorHAnsi"/>
          <w:b/>
          <w:szCs w:val="20"/>
        </w:rPr>
      </w:pPr>
      <w:bookmarkStart w:id="228" w:name="_Toc64967394"/>
      <w:bookmarkStart w:id="229" w:name="_Toc149902015"/>
      <w:bookmarkStart w:id="230" w:name="_Toc188019085"/>
      <w:bookmarkEnd w:id="227"/>
      <w:r w:rsidRPr="006C72EB">
        <w:rPr>
          <w:rFonts w:asciiTheme="minorHAnsi" w:hAnsiTheme="minorHAnsi" w:cstheme="minorHAnsi"/>
          <w:b/>
          <w:szCs w:val="20"/>
        </w:rPr>
        <w:t>Fedezet-értékek elkülönítése</w:t>
      </w:r>
      <w:bookmarkEnd w:id="228"/>
      <w:bookmarkEnd w:id="229"/>
      <w:bookmarkEnd w:id="230"/>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Lbjegyzet-hivatkozs"/>
          <w:rFonts w:asciiTheme="minorHAnsi" w:hAnsiTheme="minorHAnsi" w:cs="Arial"/>
          <w:sz w:val="20"/>
          <w:szCs w:val="20"/>
        </w:rPr>
        <w:footnoteReference w:id="6"/>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aszerbekezds"/>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aszerbekezds"/>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aszerbekezds"/>
        <w:numPr>
          <w:ilvl w:val="0"/>
          <w:numId w:val="24"/>
        </w:numPr>
        <w:rPr>
          <w:rFonts w:asciiTheme="minorHAnsi" w:hAnsiTheme="minorHAnsi" w:cstheme="minorHAnsi"/>
        </w:rPr>
      </w:pPr>
      <w:bookmarkStart w:id="231"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31"/>
    <w:p w14:paraId="7147240E" w14:textId="1C7EC354" w:rsidR="003F5BD4" w:rsidRPr="006C72EB" w:rsidRDefault="008B6254" w:rsidP="003F5BD4">
      <w:pPr>
        <w:pStyle w:val="Listaszerbekezds"/>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Cmsor3"/>
        <w:keepNext/>
        <w:jc w:val="both"/>
        <w:rPr>
          <w:rFonts w:asciiTheme="minorHAnsi" w:hAnsiTheme="minorHAnsi" w:cstheme="minorHAnsi"/>
          <w:b/>
          <w:szCs w:val="20"/>
        </w:rPr>
      </w:pPr>
      <w:bookmarkStart w:id="232" w:name="_Toc64967395"/>
      <w:bookmarkStart w:id="233" w:name="_Toc149902016"/>
      <w:bookmarkStart w:id="234" w:name="_Toc188019086"/>
      <w:r w:rsidRPr="006C72EB">
        <w:rPr>
          <w:rFonts w:asciiTheme="minorHAnsi" w:hAnsiTheme="minorHAnsi" w:cstheme="minorHAnsi"/>
          <w:b/>
          <w:szCs w:val="20"/>
        </w:rPr>
        <w:t>A fedezetek megszűnése</w:t>
      </w:r>
      <w:bookmarkEnd w:id="232"/>
      <w:bookmarkEnd w:id="233"/>
      <w:bookmarkEnd w:id="234"/>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Cmsor2"/>
        <w:rPr>
          <w:rFonts w:asciiTheme="minorHAnsi" w:hAnsiTheme="minorHAnsi" w:cstheme="minorHAnsi"/>
          <w:sz w:val="20"/>
          <w:szCs w:val="20"/>
        </w:rPr>
      </w:pPr>
      <w:bookmarkStart w:id="235" w:name="_Toc64967396"/>
      <w:bookmarkStart w:id="236" w:name="_Toc149902017"/>
      <w:bookmarkStart w:id="237" w:name="_Toc188019087"/>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35"/>
      <w:bookmarkEnd w:id="236"/>
      <w:bookmarkEnd w:id="237"/>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Cmsor3"/>
        <w:rPr>
          <w:rFonts w:asciiTheme="minorHAnsi" w:hAnsiTheme="minorHAnsi" w:cstheme="minorHAnsi"/>
          <w:b/>
          <w:szCs w:val="20"/>
        </w:rPr>
      </w:pPr>
      <w:bookmarkStart w:id="238" w:name="_Toc64967397"/>
      <w:bookmarkStart w:id="239" w:name="_Toc149902018"/>
      <w:bookmarkStart w:id="240" w:name="_Toc188019088"/>
      <w:r w:rsidRPr="006C72EB">
        <w:rPr>
          <w:rFonts w:asciiTheme="minorHAnsi" w:hAnsiTheme="minorHAnsi" w:cstheme="minorHAnsi"/>
          <w:b/>
          <w:szCs w:val="20"/>
        </w:rPr>
        <w:t>Általános tudnivalók:</w:t>
      </w:r>
      <w:bookmarkEnd w:id="238"/>
      <w:bookmarkEnd w:id="239"/>
      <w:bookmarkEnd w:id="240"/>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41" w:name="_Hlk159249900"/>
      <w:r w:rsidRPr="006C72EB">
        <w:rPr>
          <w:rFonts w:asciiTheme="minorHAnsi" w:hAnsiTheme="minorHAnsi" w:cstheme="minorHAnsi"/>
        </w:rPr>
        <w:t>Minden</w:t>
      </w:r>
      <w:r w:rsidR="00794661" w:rsidRPr="006C72EB">
        <w:rPr>
          <w:rFonts w:asciiTheme="minorHAnsi" w:hAnsiTheme="minorHAnsi" w:cstheme="minorHAnsi"/>
        </w:rPr>
        <w:t xml:space="preserve">, az </w:t>
      </w:r>
      <w:proofErr w:type="spellStart"/>
      <w:r w:rsidR="00794661" w:rsidRPr="006C72EB">
        <w:rPr>
          <w:rFonts w:asciiTheme="minorHAnsi" w:hAnsiTheme="minorHAnsi" w:cstheme="minorHAnsi"/>
        </w:rPr>
        <w:t>INSTR</w:t>
      </w:r>
      <w:proofErr w:type="spellEnd"/>
      <w:r w:rsidR="00794661" w:rsidRPr="006C72EB">
        <w:rPr>
          <w:rFonts w:asciiTheme="minorHAnsi" w:hAnsiTheme="minorHAnsi" w:cstheme="minorHAnsi"/>
        </w:rPr>
        <w:t>/</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41"/>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42"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42"/>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43"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43"/>
      <w:r w:rsidR="005A7687" w:rsidRPr="006C72EB">
        <w:rPr>
          <w:rFonts w:asciiTheme="minorHAnsi" w:hAnsiTheme="minorHAnsi" w:cs="Arial"/>
        </w:rPr>
        <w:t xml:space="preserve"> </w:t>
      </w:r>
      <w:bookmarkStart w:id="244"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44"/>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Cmsor3"/>
        <w:rPr>
          <w:rFonts w:asciiTheme="minorHAnsi" w:hAnsiTheme="minorHAnsi" w:cstheme="minorHAnsi"/>
          <w:b/>
          <w:szCs w:val="20"/>
        </w:rPr>
      </w:pPr>
      <w:bookmarkStart w:id="245" w:name="_Toc64967398"/>
      <w:bookmarkStart w:id="246" w:name="_Toc149902019"/>
      <w:bookmarkStart w:id="247" w:name="_Toc188019089"/>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45"/>
      <w:bookmarkEnd w:id="246"/>
      <w:bookmarkEnd w:id="247"/>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48"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 xml:space="preserve">Amennyiben adathiba javítása miatt megváltozik az anonim azonosító, akkor </w:t>
      </w:r>
      <w:proofErr w:type="spellStart"/>
      <w:r w:rsidR="00714F65" w:rsidRPr="006C72EB">
        <w:rPr>
          <w:rFonts w:asciiTheme="minorHAnsi" w:hAnsiTheme="minorHAnsi" w:cstheme="minorHAnsi"/>
        </w:rPr>
        <w:t>INSTR-UGYF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48"/>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 xml:space="preserve">a természetes személyek, a természetes személyek felsorolt szervezetei (beleértve az </w:t>
      </w:r>
      <w:proofErr w:type="spellStart"/>
      <w:r w:rsidR="002F05FC">
        <w:t>MRP</w:t>
      </w:r>
      <w:proofErr w:type="spellEnd"/>
      <w:r w:rsidR="002F05FC">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548AA5D0" w14:textId="0CE80B2F" w:rsidR="009176AC" w:rsidRPr="008E4B2D" w:rsidRDefault="004D55F9" w:rsidP="009176AC">
      <w:pPr>
        <w:autoSpaceDE w:val="0"/>
        <w:autoSpaceDN w:val="0"/>
        <w:spacing w:after="0"/>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r w:rsidR="009176AC">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6C72EB" w:rsidRDefault="004D55F9" w:rsidP="00C16D5B">
      <w:pPr>
        <w:rPr>
          <w:rFonts w:asciiTheme="minorHAnsi" w:hAnsiTheme="minorHAnsi" w:cstheme="minorHAnsi"/>
        </w:rPr>
      </w:pPr>
    </w:p>
    <w:p w14:paraId="7DA785BC" w14:textId="1AAF0230" w:rsidR="00C16D5B" w:rsidRPr="006C72EB" w:rsidRDefault="00C16D5B" w:rsidP="008E587A">
      <w:pPr>
        <w:pStyle w:val="Cmsor3"/>
        <w:rPr>
          <w:rFonts w:asciiTheme="minorHAnsi" w:hAnsiTheme="minorHAnsi" w:cstheme="minorHAnsi"/>
          <w:b/>
          <w:szCs w:val="20"/>
        </w:rPr>
      </w:pPr>
      <w:bookmarkStart w:id="249" w:name="_Toc64967399"/>
      <w:bookmarkStart w:id="250" w:name="_Toc149902020"/>
      <w:bookmarkStart w:id="251" w:name="_Toc188019090"/>
      <w:r w:rsidRPr="006C72EB">
        <w:rPr>
          <w:rFonts w:asciiTheme="minorHAnsi" w:hAnsiTheme="minorHAnsi" w:cstheme="minorHAnsi"/>
          <w:b/>
          <w:szCs w:val="20"/>
        </w:rPr>
        <w:t>Vállalkozások</w:t>
      </w:r>
      <w:bookmarkEnd w:id="249"/>
      <w:bookmarkEnd w:id="250"/>
      <w:bookmarkEnd w:id="251"/>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8E4B2D" w:rsidRDefault="00B86A05" w:rsidP="009176AC">
      <w:pPr>
        <w:autoSpaceDE w:val="0"/>
        <w:autoSpaceDN w:val="0"/>
        <w:spacing w:after="0"/>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r w:rsidR="009176AC">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0C2023" w:rsidRDefault="00B86A05" w:rsidP="00B86A05">
      <w:pPr>
        <w:rPr>
          <w:rFonts w:asciiTheme="minorHAnsi" w:hAnsiTheme="minorHAnsi" w:cstheme="minorHAnsi"/>
        </w:rPr>
      </w:pPr>
    </w:p>
    <w:p w14:paraId="6A4427AA" w14:textId="2385E0D9"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52"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52"/>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w:t>
      </w:r>
      <w:r w:rsidR="00F374FB" w:rsidRPr="00F451BD">
        <w:rPr>
          <w:rFonts w:asciiTheme="minorHAnsi" w:eastAsia="Times New Roman" w:hAnsiTheme="minorHAnsi" w:cstheme="minorHAnsi"/>
        </w:rPr>
        <w:t>Azok a vállalkozások</w:t>
      </w:r>
      <w:r w:rsidR="00F374FB">
        <w:rPr>
          <w:rFonts w:asciiTheme="minorHAnsi" w:eastAsia="Times New Roman" w:hAnsiTheme="minorHAnsi" w:cstheme="minorHAnsi"/>
        </w:rPr>
        <w:t xml:space="preserve"> jelentendők ’I’ értékkel</w:t>
      </w:r>
      <w:r w:rsidR="00F374FB"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F374FB" w:rsidRPr="00B2702E">
        <w:rPr>
          <w:rFonts w:asciiTheme="minorHAnsi" w:eastAsia="Times New Roman" w:hAnsiTheme="minorHAnsi" w:cstheme="minorHAnsi"/>
          <w:color w:val="000000" w:themeColor="text1"/>
        </w:rPr>
        <w:t xml:space="preserve">alpontja, </w:t>
      </w:r>
      <w:r w:rsidR="00F374FB" w:rsidRPr="00B2702E">
        <w:rPr>
          <w:color w:val="000000" w:themeColor="text1"/>
        </w:rPr>
        <w:t>valamint a Számviteli Törvény 177. § (95-100) alpontjai szabályozzák</w:t>
      </w:r>
      <w:r w:rsidR="00F374FB" w:rsidRPr="00B2702E">
        <w:rPr>
          <w:rFonts w:asciiTheme="minorHAnsi" w:eastAsia="Times New Roman" w:hAnsiTheme="minorHAnsi" w:cstheme="minorHAnsi"/>
          <w:color w:val="000000" w:themeColor="text1"/>
        </w:rPr>
        <w:t xml:space="preserve">. </w:t>
      </w:r>
      <w:r w:rsidR="00CF09F3">
        <w:rPr>
          <w:rFonts w:asciiTheme="minorHAnsi" w:hAnsiTheme="minorHAnsi" w:cstheme="minorHAnsi"/>
        </w:rPr>
        <w:t>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53"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53"/>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54"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r w:rsidR="00F374FB">
        <w:rPr>
          <w:rFonts w:asciiTheme="minorHAnsi" w:hAnsiTheme="minorHAnsi" w:cstheme="minorHAnsi"/>
        </w:rPr>
        <w:t xml:space="preserve"> </w:t>
      </w:r>
      <w:r w:rsidR="00F374FB">
        <w:rPr>
          <w:rFonts w:eastAsia="Times New Roman"/>
        </w:rPr>
        <w:t xml:space="preserve">Amennyiben egy vállalkozás kötelezett, de mégsem tesz közzé EU Taxonómia jelentést, a </w:t>
      </w:r>
      <w:proofErr w:type="spellStart"/>
      <w:r w:rsidR="00F374FB" w:rsidRPr="00F451BD">
        <w:rPr>
          <w:rFonts w:eastAsia="Times New Roman"/>
        </w:rPr>
        <w:t>CSRD_KOD</w:t>
      </w:r>
      <w:proofErr w:type="spellEnd"/>
      <w:r w:rsidR="00F374FB" w:rsidRPr="00F451BD">
        <w:rPr>
          <w:rFonts w:eastAsia="Times New Roman"/>
        </w:rPr>
        <w:t xml:space="preserve"> mezőben </w:t>
      </w:r>
      <w:r w:rsidR="00F374FB">
        <w:rPr>
          <w:rFonts w:eastAsia="Times New Roman"/>
        </w:rPr>
        <w:t>’</w:t>
      </w:r>
      <w:r w:rsidR="00F374FB" w:rsidRPr="00F451BD">
        <w:rPr>
          <w:rFonts w:eastAsia="Times New Roman"/>
        </w:rPr>
        <w:t>I</w:t>
      </w:r>
      <w:r w:rsidR="00F374FB">
        <w:rPr>
          <w:rFonts w:eastAsia="Times New Roman"/>
        </w:rPr>
        <w:t>’</w:t>
      </w:r>
      <w:r w:rsidR="00F374FB" w:rsidRPr="00F451BD">
        <w:rPr>
          <w:rFonts w:eastAsia="Times New Roman"/>
        </w:rPr>
        <w:t>-vel szükséges jelölni</w:t>
      </w:r>
      <w:r w:rsidR="00F374FB">
        <w:rPr>
          <w:rFonts w:eastAsia="Times New Roman"/>
        </w:rPr>
        <w:t>, a</w:t>
      </w:r>
      <w:r w:rsidR="00F374FB" w:rsidRPr="00F451BD">
        <w:rPr>
          <w:rFonts w:eastAsia="Times New Roman"/>
        </w:rPr>
        <w:t xml:space="preserve"> </w:t>
      </w:r>
      <w:proofErr w:type="spellStart"/>
      <w:r w:rsidR="00F374FB" w:rsidRPr="00996415">
        <w:rPr>
          <w:rFonts w:eastAsia="Times New Roman"/>
        </w:rPr>
        <w:t>TAX_UGYF</w:t>
      </w:r>
      <w:proofErr w:type="spellEnd"/>
      <w:r w:rsidR="00F374FB">
        <w:rPr>
          <w:rFonts w:eastAsia="Times New Roman"/>
        </w:rPr>
        <w:t xml:space="preserve"> táblában </w:t>
      </w:r>
      <w:r w:rsidR="00F374FB" w:rsidRPr="00F451BD">
        <w:rPr>
          <w:rFonts w:eastAsia="Times New Roman"/>
        </w:rPr>
        <w:t>a %-os értékeket nullával szükséges jelenteni hiányzó értékek esetén</w:t>
      </w:r>
      <w:r w:rsidR="00F374FB">
        <w:rPr>
          <w:rFonts w:eastAsia="Times New Roman"/>
        </w:rPr>
        <w:t>. A</w:t>
      </w:r>
      <w:r w:rsidR="00F374FB" w:rsidRPr="00996415">
        <w:rPr>
          <w:rFonts w:eastAsia="Times New Roman"/>
        </w:rPr>
        <w:t xml:space="preserve">zon </w:t>
      </w:r>
      <w:r w:rsidR="00F374FB">
        <w:rPr>
          <w:rFonts w:eastAsia="Times New Roman"/>
        </w:rPr>
        <w:t>vállalkozásokat is szükséges jelenteni</w:t>
      </w:r>
      <w:r w:rsidR="00F374FB"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bookmarkEnd w:id="254"/>
    <w:p w14:paraId="6748418A" w14:textId="5FB72852" w:rsidR="006B461E" w:rsidRPr="006C72EB" w:rsidRDefault="006B461E" w:rsidP="00C16D5B">
      <w:pPr>
        <w:rPr>
          <w:rFonts w:asciiTheme="minorHAnsi" w:hAnsiTheme="minorHAnsi" w:cstheme="minorHAnsi"/>
        </w:rPr>
      </w:pPr>
      <w:r w:rsidRPr="00155420">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61664C0D" w14:textId="02623C9A" w:rsidR="00BF4D57" w:rsidRPr="006C72EB" w:rsidRDefault="00BF4D57" w:rsidP="00DB7662">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w:t>
      </w:r>
      <w:proofErr w:type="spellStart"/>
      <w:r w:rsidRPr="006C72EB">
        <w:rPr>
          <w:rFonts w:asciiTheme="minorHAnsi" w:hAnsiTheme="minorHAnsi" w:cstheme="minorHAnsi"/>
        </w:rPr>
        <w:t>EKB</w:t>
      </w:r>
      <w:proofErr w:type="spellEnd"/>
      <w:r w:rsidRPr="006C72EB">
        <w:rPr>
          <w:rFonts w:asciiTheme="minorHAnsi" w:hAnsiTheme="minorHAnsi" w:cstheme="minorHAnsi"/>
        </w:rPr>
        <w:t xml:space="preserve"> honlapján (link: </w:t>
      </w:r>
      <w:hyperlink r:id="rId39" w:history="1">
        <w:r w:rsidRPr="006C72EB">
          <w:rPr>
            <w:rStyle w:val="Hiperhivatkozs"/>
            <w:rFonts w:asciiTheme="minorHAnsi" w:hAnsiTheme="minorHAnsi" w:cstheme="minorHAnsi"/>
            <w:vertAlign w:val="baseline"/>
          </w:rPr>
          <w:t xml:space="preserve">'List of </w:t>
        </w:r>
        <w:proofErr w:type="spellStart"/>
        <w:r w:rsidRPr="006C72EB">
          <w:rPr>
            <w:rStyle w:val="Hiperhivatkozs"/>
            <w:rFonts w:asciiTheme="minorHAnsi" w:hAnsiTheme="minorHAnsi" w:cstheme="minorHAnsi"/>
            <w:vertAlign w:val="baseline"/>
          </w:rPr>
          <w:t>national</w:t>
        </w:r>
        <w:proofErr w:type="spellEnd"/>
        <w:r w:rsidRPr="006C72EB">
          <w:rPr>
            <w:rStyle w:val="Hiperhivatkozs"/>
            <w:rFonts w:asciiTheme="minorHAnsi" w:hAnsiTheme="minorHAnsi" w:cstheme="minorHAnsi"/>
            <w:vertAlign w:val="baseline"/>
          </w:rPr>
          <w:t xml:space="preserve"> </w:t>
        </w:r>
        <w:proofErr w:type="spellStart"/>
        <w:r w:rsidRPr="006C72EB">
          <w:rPr>
            <w:rStyle w:val="Hiperhivatkozs"/>
            <w:rFonts w:asciiTheme="minorHAnsi" w:hAnsiTheme="minorHAnsi" w:cstheme="minorHAnsi"/>
            <w:vertAlign w:val="baseline"/>
          </w:rPr>
          <w:t>identifiers</w:t>
        </w:r>
        <w:proofErr w:type="spellEnd"/>
        <w:r w:rsidRPr="006C72EB">
          <w:rPr>
            <w:rStyle w:val="Hiperhivatkozs"/>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55"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adatai, kifejezetten csak ebben az esetben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0 értékekkel jelentendő.</w:t>
      </w:r>
    </w:p>
    <w:p w14:paraId="293FBA65" w14:textId="77777777" w:rsidR="00BF4D57" w:rsidRDefault="00BF4D57" w:rsidP="009648D1">
      <w:pPr>
        <w:autoSpaceDE w:val="0"/>
        <w:autoSpaceDN w:val="0"/>
        <w:spacing w:after="0"/>
        <w:rPr>
          <w:rFonts w:asciiTheme="minorHAnsi" w:hAnsiTheme="minorHAnsi" w:cstheme="minorHAnsi"/>
        </w:rPr>
      </w:pPr>
    </w:p>
    <w:p w14:paraId="4B679F90" w14:textId="77777777" w:rsidR="00BF4D57" w:rsidRPr="006C72EB" w:rsidRDefault="00BF4D57" w:rsidP="00BF4D57">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Cmsor3"/>
        <w:rPr>
          <w:rFonts w:asciiTheme="minorHAnsi" w:hAnsiTheme="minorHAnsi" w:cstheme="minorHAnsi"/>
          <w:b/>
          <w:szCs w:val="20"/>
        </w:rPr>
      </w:pPr>
      <w:bookmarkStart w:id="256" w:name="_Toc64967400"/>
      <w:bookmarkStart w:id="257" w:name="_Toc149902021"/>
      <w:bookmarkStart w:id="258" w:name="_Toc188019091"/>
      <w:bookmarkEnd w:id="255"/>
      <w:r w:rsidRPr="006C72EB">
        <w:rPr>
          <w:rFonts w:asciiTheme="minorHAnsi" w:hAnsiTheme="minorHAnsi" w:cstheme="minorHAnsi"/>
          <w:b/>
          <w:szCs w:val="20"/>
        </w:rPr>
        <w:t>Ügyfélminősítésre vonatkozó tábla</w:t>
      </w:r>
      <w:bookmarkEnd w:id="256"/>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57"/>
      <w:bookmarkEnd w:id="258"/>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cross-default</w:t>
      </w:r>
      <w:proofErr w:type="spellEnd"/>
      <w:r w:rsidRPr="006C72EB">
        <w:rPr>
          <w:rFonts w:asciiTheme="minorHAnsi" w:hAnsiTheme="minorHAnsi" w:cstheme="minorHAnsi"/>
        </w:rPr>
        <w:t xml:space="preserve">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spellStart"/>
      <w:proofErr w:type="gramEnd"/>
      <w:r w:rsidR="0013499E" w:rsidRPr="006C72EB">
        <w:rPr>
          <w:rFonts w:asciiTheme="minorHAnsi" w:hAnsiTheme="minorHAnsi" w:cstheme="minorHAnsi"/>
        </w:rPr>
        <w:t>default</w:t>
      </w:r>
      <w:proofErr w:type="spellEnd"/>
      <w:r w:rsidR="0013499E" w:rsidRPr="006C72EB">
        <w:rPr>
          <w:rFonts w:asciiTheme="minorHAnsi" w:hAnsiTheme="minorHAnsi" w:cstheme="minorHAnsi"/>
        </w:rPr>
        <w: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12FA1EF8" w14:textId="77777777" w:rsidR="001260EB" w:rsidRPr="00C11A49" w:rsidRDefault="001260EB" w:rsidP="001260EB">
      <w:pPr>
        <w:rPr>
          <w:rFonts w:asciiTheme="minorHAnsi" w:hAnsiTheme="minorHAnsi" w:cstheme="minorHAnsi"/>
        </w:rPr>
      </w:pPr>
      <w:bookmarkStart w:id="259" w:name="_Hlk175300873"/>
      <w:r>
        <w:rPr>
          <w:rFonts w:asciiTheme="minorHAnsi" w:hAnsiTheme="minorHAnsi" w:cstheme="minorHAnsi"/>
        </w:rPr>
        <w:t xml:space="preserve">Megszűnő instrumentumokhoz kapcsolódó ügyfelek esetén (amennyiben az ügyfél nem kapcsolódik más élő instrumentumhoz), az </w:t>
      </w:r>
      <w:proofErr w:type="spellStart"/>
      <w:r>
        <w:rPr>
          <w:rFonts w:asciiTheme="minorHAnsi" w:hAnsiTheme="minorHAnsi" w:cstheme="minorHAnsi"/>
        </w:rPr>
        <w:t>UGYFM</w:t>
      </w:r>
      <w:proofErr w:type="spellEnd"/>
      <w:r>
        <w:rPr>
          <w:rFonts w:asciiTheme="minorHAnsi" w:hAnsiTheme="minorHAnsi" w:cstheme="minorHAnsi"/>
        </w:rPr>
        <w:t xml:space="preserve"> tábla jelenthető nemlegesen. A szabályok azonban várják a tábla töltését (</w:t>
      </w:r>
      <w:proofErr w:type="spellStart"/>
      <w:r>
        <w:rPr>
          <w:rFonts w:asciiTheme="minorHAnsi" w:hAnsiTheme="minorHAnsi" w:cstheme="minorHAnsi"/>
        </w:rPr>
        <w:t>warning</w:t>
      </w:r>
      <w:proofErr w:type="spellEnd"/>
      <w:r>
        <w:rPr>
          <w:rFonts w:asciiTheme="minorHAnsi" w:hAnsiTheme="minorHAnsi" w:cstheme="minorHAnsi"/>
        </w:rPr>
        <w:t xml:space="preserve"> szabály vezérli a töltést), mivel újabb szűrés az </w:t>
      </w:r>
      <w:proofErr w:type="spellStart"/>
      <w:r>
        <w:rPr>
          <w:rFonts w:asciiTheme="minorHAnsi" w:hAnsiTheme="minorHAnsi" w:cstheme="minorHAnsi"/>
        </w:rPr>
        <w:t>INSTM</w:t>
      </w:r>
      <w:proofErr w:type="spellEnd"/>
      <w:r>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Pr>
          <w:rFonts w:asciiTheme="minorHAnsi" w:hAnsiTheme="minorHAnsi" w:cstheme="minorHAnsi"/>
        </w:rPr>
        <w:t>ADOS_KOD</w:t>
      </w:r>
      <w:proofErr w:type="spellEnd"/>
      <w:r>
        <w:rPr>
          <w:rFonts w:asciiTheme="minorHAnsi" w:hAnsiTheme="minorHAnsi" w:cstheme="minorHAnsi"/>
        </w:rPr>
        <w:t xml:space="preserve">’ mező értéke ’N’-ként kerül jelentésre vagy ezekben az esetekben a kapott </w:t>
      </w:r>
      <w:proofErr w:type="spellStart"/>
      <w:r>
        <w:rPr>
          <w:rFonts w:asciiTheme="minorHAnsi" w:hAnsiTheme="minorHAnsi" w:cstheme="minorHAnsi"/>
        </w:rPr>
        <w:t>warning</w:t>
      </w:r>
      <w:proofErr w:type="spellEnd"/>
      <w:r>
        <w:rPr>
          <w:rFonts w:asciiTheme="minorHAnsi" w:hAnsiTheme="minorHAnsi" w:cstheme="minorHAnsi"/>
        </w:rPr>
        <w:t xml:space="preserve"> jelzés indokolt hibának tekintendő.</w:t>
      </w:r>
    </w:p>
    <w:bookmarkEnd w:id="259"/>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Cmsor3"/>
        <w:jc w:val="both"/>
        <w:rPr>
          <w:rFonts w:asciiTheme="minorHAnsi" w:hAnsiTheme="minorHAnsi" w:cstheme="minorHAnsi"/>
          <w:b/>
          <w:szCs w:val="20"/>
        </w:rPr>
      </w:pPr>
      <w:bookmarkStart w:id="260" w:name="_Toc64967401"/>
      <w:bookmarkStart w:id="261" w:name="_Toc149902022"/>
      <w:bookmarkStart w:id="262" w:name="_Toc188019092"/>
      <w:r w:rsidRPr="006C72EB">
        <w:rPr>
          <w:rFonts w:asciiTheme="minorHAnsi" w:hAnsiTheme="minorHAnsi" w:cstheme="minorHAnsi"/>
          <w:b/>
          <w:szCs w:val="20"/>
        </w:rPr>
        <w:t>Hitelbírálati adatok</w:t>
      </w:r>
      <w:bookmarkEnd w:id="260"/>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61"/>
      <w:bookmarkEnd w:id="262"/>
    </w:p>
    <w:p w14:paraId="76E9E3C9" w14:textId="26543630" w:rsidR="00D427D2" w:rsidRPr="006C72EB" w:rsidRDefault="00D427D2" w:rsidP="005847F9">
      <w:pPr>
        <w:rPr>
          <w:rFonts w:asciiTheme="minorHAnsi" w:hAnsiTheme="minorHAnsi" w:cstheme="minorHAnsi"/>
        </w:rPr>
      </w:pPr>
      <w:bookmarkStart w:id="263"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63"/>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64"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Cmsor2"/>
        <w:rPr>
          <w:rFonts w:asciiTheme="minorHAnsi" w:hAnsiTheme="minorHAnsi" w:cstheme="minorHAnsi"/>
          <w:sz w:val="20"/>
          <w:szCs w:val="20"/>
        </w:rPr>
      </w:pPr>
      <w:bookmarkStart w:id="265" w:name="_Toc64967402"/>
      <w:bookmarkStart w:id="266" w:name="_Toc149902023"/>
      <w:bookmarkStart w:id="267" w:name="_Toc188019093"/>
      <w:bookmarkEnd w:id="264"/>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65"/>
      <w:bookmarkEnd w:id="266"/>
      <w:bookmarkEnd w:id="267"/>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Cmsor3"/>
        <w:jc w:val="both"/>
        <w:rPr>
          <w:rFonts w:asciiTheme="minorHAnsi" w:hAnsiTheme="minorHAnsi" w:cstheme="minorHAnsi"/>
          <w:b/>
          <w:szCs w:val="20"/>
        </w:rPr>
      </w:pPr>
      <w:bookmarkStart w:id="268" w:name="_Toc64967403"/>
      <w:bookmarkStart w:id="269" w:name="_Toc149902024"/>
      <w:bookmarkStart w:id="270" w:name="_Toc188019094"/>
      <w:r w:rsidRPr="006C72EB">
        <w:rPr>
          <w:rFonts w:asciiTheme="minorHAnsi" w:hAnsiTheme="minorHAnsi" w:cstheme="minorHAnsi"/>
          <w:b/>
          <w:szCs w:val="20"/>
        </w:rPr>
        <w:t>Instrumentum-ügyfél</w:t>
      </w:r>
      <w:bookmarkEnd w:id="268"/>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69"/>
      <w:bookmarkEnd w:id="270"/>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271" w:name="_Hlk159249829"/>
      <w:r w:rsidR="00404E3E" w:rsidRPr="006C72EB">
        <w:rPr>
          <w:rFonts w:asciiTheme="minorHAnsi" w:hAnsiTheme="minorHAnsi" w:cstheme="minorHAnsi"/>
        </w:rPr>
        <w:t xml:space="preserve">Minden </w:t>
      </w:r>
      <w:proofErr w:type="spellStart"/>
      <w:r w:rsidR="00FA485B">
        <w:rPr>
          <w:rFonts w:asciiTheme="minorHAnsi" w:hAnsiTheme="minorHAnsi" w:cstheme="minorHAnsi"/>
        </w:rPr>
        <w:t>INSTK</w:t>
      </w:r>
      <w:proofErr w:type="spellEnd"/>
      <w:r w:rsidR="00FA485B">
        <w:rPr>
          <w:rFonts w:asciiTheme="minorHAnsi" w:hAnsiTheme="minorHAnsi" w:cstheme="minorHAnsi"/>
        </w:rPr>
        <w:t xml:space="preserve">-ban és </w:t>
      </w:r>
      <w:proofErr w:type="spellStart"/>
      <w:r w:rsidR="00404E3E" w:rsidRPr="006C72EB">
        <w:rPr>
          <w:rFonts w:asciiTheme="minorHAnsi" w:hAnsiTheme="minorHAnsi" w:cstheme="minorHAnsi"/>
        </w:rPr>
        <w:t>INSTR</w:t>
      </w:r>
      <w:proofErr w:type="spellEnd"/>
      <w:r w:rsidR="00404E3E" w:rsidRPr="006C72EB">
        <w:rPr>
          <w:rFonts w:asciiTheme="minorHAnsi" w:hAnsiTheme="minorHAnsi" w:cstheme="minorHAnsi"/>
        </w:rPr>
        <w:t xml:space="preserve">-ben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w:t>
      </w:r>
      <w:proofErr w:type="spellStart"/>
      <w:r w:rsidR="002A52DD">
        <w:rPr>
          <w:rFonts w:asciiTheme="minorHAnsi" w:hAnsiTheme="minorHAnsi" w:cstheme="minorHAnsi"/>
        </w:rPr>
        <w:t>INST_UGYF</w:t>
      </w:r>
      <w:proofErr w:type="spellEnd"/>
      <w:r w:rsidR="002A52DD">
        <w:rPr>
          <w:rFonts w:asciiTheme="minorHAnsi" w:hAnsiTheme="minorHAnsi" w:cstheme="minorHAnsi"/>
        </w:rPr>
        <w:t xml:space="preserve"> táblában.</w:t>
      </w:r>
    </w:p>
    <w:bookmarkEnd w:id="271"/>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72"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72"/>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3" w:name="_Hlk71707034"/>
      <w:r w:rsidR="000F4F01" w:rsidRPr="006C72EB">
        <w:rPr>
          <w:rFonts w:asciiTheme="minorHAnsi" w:hAnsiTheme="minorHAnsi" w:cstheme="minorHAnsi"/>
        </w:rPr>
        <w:t xml:space="preserve"> </w:t>
      </w:r>
      <w:bookmarkStart w:id="274"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75"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73"/>
      <w:bookmarkEnd w:id="274"/>
      <w:bookmarkEnd w:id="275"/>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2731A5CF" w14:textId="29168D8D" w:rsidR="009176AC" w:rsidRPr="008E4B2D" w:rsidRDefault="006E4B87" w:rsidP="009176AC">
      <w:pPr>
        <w:autoSpaceDE w:val="0"/>
        <w:autoSpaceDN w:val="0"/>
        <w:spacing w:after="0"/>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mező pedig a 2023.12.01. után kötött szerződésekre 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r w:rsidR="009176AC">
        <w:rPr>
          <w:rFonts w:asciiTheme="minorHAnsi" w:hAnsiTheme="minorHAnsi" w:cstheme="minorHAnsi"/>
        </w:rPr>
        <w:t xml:space="preserve"> Az „</w:t>
      </w:r>
      <w:r w:rsidR="009176AC" w:rsidRPr="00D06A9A">
        <w:rPr>
          <w:rFonts w:asciiTheme="minorHAnsi" w:hAnsiTheme="minorHAnsi" w:cstheme="minorHAnsi"/>
        </w:rPr>
        <w:t>Adós hitelbírálatkori munkahelye szerinti nemzetgazdasági ágazat</w:t>
      </w:r>
      <w:r w:rsidR="009176AC">
        <w:rPr>
          <w:rFonts w:asciiTheme="minorHAnsi" w:hAnsiTheme="minorHAnsi" w:cstheme="minorHAnsi"/>
        </w:rPr>
        <w: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6C72EB" w:rsidRDefault="006E4B87" w:rsidP="00484F64">
      <w:pPr>
        <w:rPr>
          <w:rFonts w:asciiTheme="minorHAnsi" w:hAnsiTheme="minorHAnsi" w:cstheme="minorHAnsi"/>
        </w:rPr>
      </w:pP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Cmsor3"/>
        <w:jc w:val="both"/>
        <w:rPr>
          <w:rFonts w:asciiTheme="minorHAnsi" w:hAnsiTheme="minorHAnsi" w:cstheme="minorHAnsi"/>
          <w:b/>
          <w:szCs w:val="20"/>
        </w:rPr>
      </w:pPr>
      <w:bookmarkStart w:id="276" w:name="_Toc64967404"/>
      <w:bookmarkStart w:id="277" w:name="_Toc149902025"/>
      <w:bookmarkStart w:id="278" w:name="_Toc188019095"/>
      <w:r w:rsidRPr="006C72EB">
        <w:rPr>
          <w:rFonts w:asciiTheme="minorHAnsi" w:hAnsiTheme="minorHAnsi" w:cstheme="minorHAnsi"/>
          <w:b/>
          <w:szCs w:val="20"/>
        </w:rPr>
        <w:t>Instrumentum-fedezet</w:t>
      </w:r>
      <w:bookmarkEnd w:id="276"/>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277"/>
      <w:bookmarkEnd w:id="278"/>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79"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79"/>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80"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280"/>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281"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1"/>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282" w:name="_Hlk63939677"/>
      <w:proofErr w:type="spellStart"/>
      <w:r w:rsidRPr="006C72EB">
        <w:t>INST_FED.ING_RHELY_KIKOT_ERTEK</w:t>
      </w:r>
      <w:proofErr w:type="spellEnd"/>
      <w:r w:rsidRPr="006C72EB">
        <w:t xml:space="preserve"> </w:t>
      </w:r>
      <w:bookmarkEnd w:id="282"/>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283"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w:t>
      </w:r>
      <w:r w:rsidR="009130A5">
        <w:rPr>
          <w:rFonts w:asciiTheme="minorHAnsi" w:eastAsiaTheme="minorHAnsi" w:hAnsiTheme="minorHAnsi" w:cstheme="minorHAnsi"/>
          <w:sz w:val="20"/>
          <w:szCs w:val="20"/>
        </w:rPr>
        <w:t xml:space="preserve"> azzal, hogy az EVAN adatgyűjtésben foglaltakkal konzisztensen </w:t>
      </w:r>
      <w:r w:rsidR="009130A5" w:rsidRPr="009130A5">
        <w:rPr>
          <w:rFonts w:asciiTheme="minorHAnsi" w:eastAsiaTheme="minorHAnsi" w:hAnsiTheme="minorHAnsi" w:cstheme="minorHAnsi"/>
          <w:sz w:val="20"/>
          <w:szCs w:val="20"/>
        </w:rPr>
        <w:t>amennyiben egy ügylet 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284"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285"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284"/>
    <w:bookmarkEnd w:id="285"/>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Cmsor3"/>
        <w:jc w:val="both"/>
        <w:rPr>
          <w:rFonts w:asciiTheme="minorHAnsi" w:hAnsiTheme="minorHAnsi" w:cstheme="minorHAnsi"/>
          <w:b/>
          <w:szCs w:val="20"/>
        </w:rPr>
      </w:pPr>
      <w:bookmarkStart w:id="286" w:name="_Toc64967405"/>
      <w:bookmarkStart w:id="287" w:name="_Toc149902026"/>
      <w:bookmarkStart w:id="288" w:name="_Toc188019096"/>
      <w:bookmarkEnd w:id="283"/>
      <w:r w:rsidRPr="006C72EB">
        <w:rPr>
          <w:rFonts w:asciiTheme="minorHAnsi" w:hAnsiTheme="minorHAnsi" w:cstheme="minorHAnsi"/>
          <w:b/>
          <w:szCs w:val="20"/>
        </w:rPr>
        <w:t>Fedezet-ügyfél</w:t>
      </w:r>
      <w:bookmarkEnd w:id="286"/>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287"/>
      <w:bookmarkEnd w:id="288"/>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Cmsor2"/>
        <w:rPr>
          <w:rFonts w:asciiTheme="minorHAnsi" w:hAnsiTheme="minorHAnsi" w:cstheme="minorHAnsi"/>
          <w:sz w:val="20"/>
          <w:szCs w:val="20"/>
        </w:rPr>
      </w:pPr>
      <w:bookmarkStart w:id="289" w:name="_Toc64967406"/>
      <w:bookmarkStart w:id="290" w:name="_Toc149902027"/>
      <w:bookmarkStart w:id="291" w:name="_Toc188019097"/>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289"/>
      <w:bookmarkEnd w:id="290"/>
      <w:bookmarkEnd w:id="291"/>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Cmsor3"/>
        <w:jc w:val="both"/>
        <w:rPr>
          <w:rFonts w:asciiTheme="minorHAnsi" w:hAnsiTheme="minorHAnsi" w:cstheme="minorHAnsi"/>
          <w:b/>
          <w:szCs w:val="20"/>
        </w:rPr>
      </w:pPr>
      <w:bookmarkStart w:id="292" w:name="_Toc64967407"/>
      <w:bookmarkStart w:id="293" w:name="_Toc149902028"/>
      <w:bookmarkStart w:id="294" w:name="_Toc188019098"/>
      <w:r w:rsidRPr="006C72EB">
        <w:rPr>
          <w:rFonts w:asciiTheme="minorHAnsi" w:hAnsiTheme="minorHAnsi" w:cstheme="minorHAnsi"/>
          <w:b/>
          <w:szCs w:val="20"/>
        </w:rPr>
        <w:t>Folyósítás / Törlesztés / Előtörlesztés</w:t>
      </w:r>
      <w:bookmarkEnd w:id="292"/>
      <w:bookmarkEnd w:id="293"/>
      <w:bookmarkEnd w:id="294"/>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kban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6C72EB">
        <w:rPr>
          <w:rFonts w:asciiTheme="minorHAnsi" w:eastAsia="Times New Roman" w:hAnsiTheme="minorHAnsi" w:cstheme="minorHAnsi"/>
          <w:color w:val="000000" w:themeColor="text1"/>
        </w:rPr>
        <w:t>default</w:t>
      </w:r>
      <w:proofErr w:type="spellEnd"/>
      <w:r w:rsidR="004F3C59" w:rsidRPr="006C72EB">
        <w:rPr>
          <w:rFonts w:asciiTheme="minorHAnsi" w:eastAsia="Times New Roman" w:hAnsiTheme="minorHAnsi" w:cstheme="minorHAnsi"/>
          <w:color w:val="000000" w:themeColor="text1"/>
        </w:rPr>
        <w:t xml:space="preserve">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6D1C57B6" w14:textId="09716C93" w:rsidR="00EF551E" w:rsidRPr="00EF551E" w:rsidRDefault="00BD7EB8" w:rsidP="00BA4614">
      <w:pPr>
        <w:ind w:left="360"/>
        <w:rPr>
          <w:ins w:id="295" w:author="MNB" w:date="2025-05-30T10:49:00Z"/>
        </w:rPr>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ins w:id="296" w:author="MNB" w:date="2025-05-30T10:49:00Z">
        <w:r w:rsidR="00EF551E">
          <w:t xml:space="preserve"> ’</w:t>
        </w:r>
        <w:proofErr w:type="spellStart"/>
        <w:r w:rsidR="00EF551E">
          <w:t>ELENG_TAM</w:t>
        </w:r>
        <w:proofErr w:type="spellEnd"/>
        <w:r w:rsidR="00EF551E">
          <w:t xml:space="preserve">’ kódérték alkalmazandó minden, jogszabályi alapon költségvetési támogatás alapján történő tartozás elengedésnél, így különösen a </w:t>
        </w:r>
        <w:r w:rsidR="00EF551E" w:rsidRPr="00EF551E">
          <w:t xml:space="preserve">518/2023. (XI. 30.) Korm. rendelet a családok otthonteremtését támogató kedvezményes </w:t>
        </w:r>
        <w:proofErr w:type="spellStart"/>
        <w:r w:rsidR="00EF551E" w:rsidRPr="00EF551E">
          <w:t>CSOK</w:t>
        </w:r>
        <w:proofErr w:type="spellEnd"/>
        <w:r w:rsidR="00EF551E" w:rsidRPr="00EF551E">
          <w:t xml:space="preserve"> Plusz hitelprogramról</w:t>
        </w:r>
        <w:r w:rsidR="00EF551E">
          <w:t xml:space="preserve">, a </w:t>
        </w:r>
        <w:r w:rsidR="00EF551E" w:rsidRPr="00EF551E">
          <w:t>372/2024. (XI. 29.) Korm. rendelet a munkáshitel részletszabályairól</w:t>
        </w:r>
        <w:r w:rsidR="00EF551E">
          <w:t xml:space="preserve"> és a </w:t>
        </w:r>
        <w:r w:rsidR="00EF551E" w:rsidRPr="00EF551E">
          <w:t>389/2024. (XII. 11.) Korm. rendelet a Vidéki Otthonfelújítási Programról</w:t>
        </w:r>
        <w:r w:rsidR="00EF551E">
          <w:t xml:space="preserve"> jogszabályokban foglalt tartozás-elengedések esetén.</w:t>
        </w:r>
      </w:ins>
    </w:p>
    <w:p w14:paraId="5DCB9B9B" w14:textId="735DE477" w:rsidR="00BD7EB8" w:rsidRPr="006C72EB" w:rsidRDefault="00BD7EB8" w:rsidP="00750102">
      <w:pPr>
        <w:spacing w:after="0"/>
        <w:ind w:left="360"/>
      </w:pP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Jegyzetszveg"/>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13E271D7" w:rsidR="006C1FB5"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r w:rsidR="0070688D">
        <w:rPr>
          <w:rFonts w:asciiTheme="minorHAnsi" w:hAnsiTheme="minorHAnsi" w:cstheme="minorHAnsi"/>
        </w:rPr>
        <w:t xml:space="preserve">A futamidő módosítás az M03-as jelentéssel ellentétben nem jelentendő tranzakcióként, technikai </w:t>
      </w:r>
      <w:proofErr w:type="spellStart"/>
      <w:r w:rsidR="0070688D">
        <w:rPr>
          <w:rFonts w:asciiTheme="minorHAnsi" w:hAnsiTheme="minorHAnsi" w:cstheme="minorHAnsi"/>
        </w:rPr>
        <w:t>flaggel</w:t>
      </w:r>
      <w:proofErr w:type="spellEnd"/>
      <w:r w:rsidR="0070688D">
        <w:rPr>
          <w:rFonts w:asciiTheme="minorHAnsi" w:hAnsiTheme="minorHAnsi" w:cstheme="minorHAnsi"/>
        </w:rPr>
        <w:t xml:space="preserve"> szerepeltetendő a HITREG-ben.</w:t>
      </w:r>
    </w:p>
    <w:p w14:paraId="6B07A1CD" w14:textId="5AAFC3AD" w:rsidR="008F180A" w:rsidRPr="006C72EB" w:rsidRDefault="008F180A" w:rsidP="005847F9">
      <w:pPr>
        <w:tabs>
          <w:tab w:val="num" w:pos="720"/>
        </w:tabs>
        <w:rPr>
          <w:rFonts w:asciiTheme="minorHAnsi" w:hAnsiTheme="minorHAnsi" w:cstheme="minorHAnsi"/>
        </w:rPr>
      </w:pPr>
      <w:r>
        <w:rPr>
          <w:rFonts w:asciiTheme="minorHAnsi" w:hAnsiTheme="minorHAnsi" w:cstheme="minorHAnsi"/>
        </w:rPr>
        <w:t>A</w:t>
      </w:r>
      <w:r w:rsidR="001F36D0">
        <w:rPr>
          <w:rFonts w:asciiTheme="minorHAnsi" w:hAnsiTheme="minorHAnsi" w:cstheme="minorHAnsi"/>
        </w:rPr>
        <w:t xml:space="preserve"> </w:t>
      </w:r>
      <w:proofErr w:type="spellStart"/>
      <w:r w:rsidR="001F36D0">
        <w:rPr>
          <w:rFonts w:asciiTheme="minorHAnsi" w:hAnsiTheme="minorHAnsi" w:cstheme="minorHAnsi"/>
        </w:rPr>
        <w:t>rulírozó</w:t>
      </w:r>
      <w:proofErr w:type="spellEnd"/>
      <w:r w:rsidR="001F36D0">
        <w:rPr>
          <w:rFonts w:asciiTheme="minorHAnsi" w:hAnsiTheme="minorHAnsi" w:cstheme="minorHAnsi"/>
        </w:rPr>
        <w:t>, de nem folyószámlahitel</w:t>
      </w:r>
      <w:r>
        <w:rPr>
          <w:rFonts w:asciiTheme="minorHAnsi" w:hAnsiTheme="minorHAnsi" w:cstheme="minorHAnsi"/>
        </w:rPr>
        <w:t xml:space="preserve">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Cmsor3"/>
        <w:jc w:val="both"/>
        <w:rPr>
          <w:rFonts w:asciiTheme="minorHAnsi" w:hAnsiTheme="minorHAnsi" w:cstheme="minorHAnsi"/>
          <w:b/>
          <w:szCs w:val="20"/>
        </w:rPr>
      </w:pPr>
      <w:bookmarkStart w:id="297" w:name="_Toc64967408"/>
      <w:bookmarkStart w:id="298" w:name="_Toc149902029"/>
      <w:bookmarkStart w:id="299" w:name="_Toc188019099"/>
      <w:r w:rsidRPr="006C72EB">
        <w:rPr>
          <w:rFonts w:asciiTheme="minorHAnsi" w:hAnsiTheme="minorHAnsi" w:cstheme="minorHAnsi"/>
          <w:b/>
          <w:szCs w:val="20"/>
        </w:rPr>
        <w:t>Késedelem</w:t>
      </w:r>
      <w:bookmarkEnd w:id="297"/>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298"/>
      <w:bookmarkEnd w:id="299"/>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 xml:space="preserve">A tábla kulcsmezője a késedelem kezdetének időpontja a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 szerint, azonban meg kell adni az aktuálisan fennálló késedelmes állomány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2AC0EC48"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ins w:id="300" w:author="MNB" w:date="2025-05-30T10:49:00Z">
        <w:r w:rsidR="00DC0FC7">
          <w:rPr>
            <w:rFonts w:asciiTheme="minorHAnsi" w:hAnsiTheme="minorHAnsi" w:cstheme="minorHAnsi"/>
          </w:rPr>
          <w:t xml:space="preserve"> A </w:t>
        </w:r>
        <w:r w:rsidR="00DC0FC7" w:rsidRPr="006C72EB">
          <w:rPr>
            <w:rFonts w:asciiTheme="minorHAnsi" w:hAnsiTheme="minorHAnsi" w:cs="Arial"/>
          </w:rPr>
          <w:t>„Késedelmes napok száma – törlesztéssel korrigált”</w:t>
        </w:r>
        <w:r w:rsidR="00DC0FC7">
          <w:rPr>
            <w:rFonts w:asciiTheme="minorHAnsi" w:hAnsiTheme="minorHAnsi" w:cs="Arial"/>
          </w:rPr>
          <w:t xml:space="preserve"> mezőben a késedele</w:t>
        </w:r>
        <w:r w:rsidR="00597A7B">
          <w:rPr>
            <w:rFonts w:asciiTheme="minorHAnsi" w:hAnsiTheme="minorHAnsi" w:cs="Arial"/>
          </w:rPr>
          <w:t>m</w:t>
        </w:r>
        <w:r w:rsidR="00DC0FC7">
          <w:rPr>
            <w:rFonts w:asciiTheme="minorHAnsi" w:hAnsiTheme="minorHAnsi" w:cs="Arial"/>
          </w:rPr>
          <w:t xml:space="preserve"> megszűnés</w:t>
        </w:r>
        <w:r w:rsidR="00597A7B">
          <w:rPr>
            <w:rFonts w:asciiTheme="minorHAnsi" w:hAnsiTheme="minorHAnsi" w:cs="Arial"/>
          </w:rPr>
          <w:t>ének hónapjában</w:t>
        </w:r>
        <w:r w:rsidR="00DC0FC7">
          <w:rPr>
            <w:rFonts w:asciiTheme="minorHAnsi" w:hAnsiTheme="minorHAnsi" w:cs="Arial"/>
          </w:rPr>
          <w:t xml:space="preserve"> 0 összeg jelentendő.</w:t>
        </w:r>
      </w:ins>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proofErr w:type="spellStart"/>
      <w:r w:rsidR="009747AE" w:rsidRPr="006C72EB">
        <w:rPr>
          <w:rFonts w:asciiTheme="minorHAnsi" w:hAnsiTheme="minorHAnsi" w:cstheme="minorHAnsi"/>
        </w:rPr>
        <w:t>INSTR</w:t>
      </w:r>
      <w:proofErr w:type="spellEnd"/>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301"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301"/>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 xml:space="preserve">Késedelmes napok száma –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w:t>
      </w:r>
      <w:proofErr w:type="spellStart"/>
      <w:r w:rsidR="001D47FB">
        <w:rPr>
          <w:rFonts w:asciiTheme="minorHAnsi" w:hAnsiTheme="minorHAnsi" w:cs="Arial"/>
        </w:rPr>
        <w:t>legrégebbi</w:t>
      </w:r>
      <w:proofErr w:type="spellEnd"/>
      <w:r w:rsidR="001D47FB">
        <w:rPr>
          <w:rFonts w:asciiTheme="minorHAnsi" w:hAnsiTheme="minorHAnsi" w:cs="Arial"/>
        </w:rPr>
        <w:t xml:space="preserve">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Cmsor3"/>
        <w:jc w:val="both"/>
        <w:rPr>
          <w:rFonts w:asciiTheme="minorHAnsi" w:hAnsiTheme="minorHAnsi" w:cstheme="minorHAnsi"/>
          <w:b/>
          <w:szCs w:val="20"/>
        </w:rPr>
      </w:pPr>
      <w:bookmarkStart w:id="302" w:name="_Toc64967409"/>
      <w:bookmarkStart w:id="303" w:name="_Toc149902030"/>
      <w:bookmarkStart w:id="304" w:name="_Toc188019100"/>
      <w:r w:rsidRPr="006C72EB">
        <w:rPr>
          <w:rFonts w:asciiTheme="minorHAnsi" w:hAnsiTheme="minorHAnsi" w:cstheme="minorHAnsi"/>
          <w:b/>
          <w:szCs w:val="20"/>
        </w:rPr>
        <w:t>Hitelkiváltás</w:t>
      </w:r>
      <w:bookmarkEnd w:id="302"/>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03"/>
      <w:bookmarkEnd w:id="304"/>
    </w:p>
    <w:p w14:paraId="50CA633E" w14:textId="74C41633" w:rsidR="0028729A" w:rsidRPr="006C72EB" w:rsidRDefault="0028729A" w:rsidP="005847F9">
      <w:pPr>
        <w:rPr>
          <w:rFonts w:asciiTheme="minorHAnsi" w:hAnsiTheme="minorHAnsi" w:cstheme="minorHAnsi"/>
        </w:rPr>
      </w:pPr>
      <w:bookmarkStart w:id="305"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6C72EB">
        <w:rPr>
          <w:rFonts w:asciiTheme="minorHAnsi" w:hAnsiTheme="minorHAnsi" w:cstheme="minorHAnsi"/>
        </w:rPr>
        <w:t>INSTR</w:t>
      </w:r>
      <w:proofErr w:type="spellEnd"/>
      <w:r w:rsidR="00AD3F8A" w:rsidRPr="006C72EB">
        <w:rPr>
          <w:rFonts w:asciiTheme="minorHAnsi" w:hAnsiTheme="minorHAnsi" w:cstheme="minorHAnsi"/>
        </w:rPr>
        <w:t xml:space="preserve">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w:t>
      </w:r>
      <w:proofErr w:type="spellStart"/>
      <w:r w:rsidR="0076769C" w:rsidRPr="006C72EB">
        <w:rPr>
          <w:rFonts w:asciiTheme="minorHAnsi" w:hAnsiTheme="minorHAnsi" w:cstheme="minorHAnsi"/>
        </w:rPr>
        <w:t>INSTR</w:t>
      </w:r>
      <w:proofErr w:type="spellEnd"/>
      <w:r w:rsidR="0076769C" w:rsidRPr="006C72EB">
        <w:rPr>
          <w:rFonts w:asciiTheme="minorHAnsi" w:hAnsiTheme="minorHAnsi" w:cstheme="minorHAnsi"/>
        </w:rPr>
        <w:t xml:space="preserve">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w:t>
      </w:r>
      <w:proofErr w:type="spellStart"/>
      <w:r w:rsidR="00B70AE7" w:rsidRPr="006C72EB">
        <w:rPr>
          <w:rFonts w:asciiTheme="minorHAnsi" w:hAnsiTheme="minorHAnsi" w:cstheme="minorHAnsi"/>
        </w:rPr>
        <w:t>INSTR</w:t>
      </w:r>
      <w:proofErr w:type="spellEnd"/>
      <w:r w:rsidR="00B70AE7"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xml:space="preserve">, a normál hitelnél az instrumentum keletkezésének módja az </w:t>
      </w:r>
      <w:proofErr w:type="spellStart"/>
      <w:r w:rsidR="00FD1032" w:rsidRPr="006C72EB">
        <w:rPr>
          <w:rFonts w:asciiTheme="minorHAnsi" w:hAnsiTheme="minorHAnsi" w:cstheme="minorHAnsi"/>
        </w:rPr>
        <w:t>INSTR</w:t>
      </w:r>
      <w:proofErr w:type="spellEnd"/>
      <w:r w:rsidR="00FD1032" w:rsidRPr="006C72EB">
        <w:rPr>
          <w:rFonts w:asciiTheme="minorHAnsi" w:hAnsiTheme="minorHAnsi" w:cstheme="minorHAnsi"/>
        </w:rPr>
        <w:t xml:space="preserve">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05"/>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w:t>
      </w:r>
      <w:proofErr w:type="spellStart"/>
      <w:r w:rsidR="00034AB7" w:rsidRPr="006C72EB">
        <w:rPr>
          <w:rFonts w:asciiTheme="minorHAnsi" w:hAnsiTheme="minorHAnsi" w:cstheme="minorHAnsi"/>
        </w:rPr>
        <w:t>INSTR</w:t>
      </w:r>
      <w:proofErr w:type="spellEnd"/>
      <w:r w:rsidR="00034AB7" w:rsidRPr="006C72EB">
        <w:rPr>
          <w:rFonts w:asciiTheme="minorHAnsi" w:hAnsiTheme="minorHAnsi" w:cstheme="minorHAnsi"/>
        </w:rPr>
        <w:t xml:space="preserve">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Cmsor3"/>
        <w:rPr>
          <w:b/>
          <w:bCs w:val="0"/>
        </w:rPr>
      </w:pPr>
      <w:bookmarkStart w:id="306" w:name="_Toc149902031"/>
      <w:bookmarkStart w:id="307" w:name="_Toc188019101"/>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06"/>
      <w:bookmarkEnd w:id="307"/>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w:t>
      </w:r>
      <w:proofErr w:type="spellStart"/>
      <w:r w:rsidRPr="006C72EB">
        <w:t>INSTR</w:t>
      </w:r>
      <w:proofErr w:type="spellEnd"/>
      <w:r w:rsidRPr="006C72EB">
        <w:t xml:space="preserve">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w:t>
      </w:r>
      <w:proofErr w:type="spellStart"/>
      <w:r w:rsidR="00DC00FF" w:rsidRPr="006C72EB">
        <w:t>INSTR</w:t>
      </w:r>
      <w:proofErr w:type="spellEnd"/>
      <w:r w:rsidR="00DC00FF" w:rsidRPr="006C72EB">
        <w:t xml:space="preserve">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w:t>
      </w:r>
      <w:proofErr w:type="spellStart"/>
      <w:r w:rsidRPr="006C72EB">
        <w:t>INSTR</w:t>
      </w:r>
      <w:proofErr w:type="spellEnd"/>
      <w:r w:rsidRPr="006C72EB">
        <w:t xml:space="preserve">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aszerbekezds"/>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aszerbekezds"/>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Cmsor2"/>
        <w:rPr>
          <w:rFonts w:asciiTheme="minorHAnsi" w:hAnsiTheme="minorHAnsi" w:cstheme="minorHAnsi"/>
          <w:sz w:val="20"/>
          <w:szCs w:val="20"/>
        </w:rPr>
      </w:pPr>
      <w:bookmarkStart w:id="308" w:name="_Toc64967410"/>
      <w:bookmarkStart w:id="309" w:name="_Toc149902032"/>
      <w:bookmarkStart w:id="310" w:name="_Toc188019102"/>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08"/>
      <w:bookmarkEnd w:id="309"/>
      <w:bookmarkEnd w:id="310"/>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Cmsor3"/>
        <w:rPr>
          <w:rFonts w:asciiTheme="minorHAnsi" w:hAnsiTheme="minorHAnsi" w:cstheme="minorHAnsi"/>
          <w:b/>
          <w:szCs w:val="20"/>
        </w:rPr>
      </w:pPr>
      <w:bookmarkStart w:id="311" w:name="_Toc64967411"/>
      <w:bookmarkStart w:id="312" w:name="_Toc149902033"/>
      <w:bookmarkStart w:id="313" w:name="_Toc188019103"/>
      <w:r w:rsidRPr="006C72EB">
        <w:rPr>
          <w:rFonts w:asciiTheme="minorHAnsi" w:hAnsiTheme="minorHAnsi" w:cstheme="minorHAnsi"/>
          <w:b/>
          <w:szCs w:val="20"/>
        </w:rPr>
        <w:t>Faktoring ügyletek</w:t>
      </w:r>
      <w:bookmarkEnd w:id="311"/>
      <w:bookmarkEnd w:id="312"/>
      <w:bookmarkEnd w:id="313"/>
    </w:p>
    <w:p w14:paraId="2CAE4E9A" w14:textId="77777777" w:rsidR="00024A0F" w:rsidRPr="00024A0F" w:rsidRDefault="007215B5" w:rsidP="00090E70">
      <w:pPr>
        <w:pStyle w:val="Cmsor4"/>
        <w:rPr>
          <w:rFonts w:asciiTheme="minorHAnsi" w:hAnsiTheme="minorHAnsi" w:cstheme="minorHAnsi"/>
          <w:iCs w:val="0"/>
          <w:color w:val="auto"/>
          <w:szCs w:val="20"/>
        </w:rPr>
      </w:pPr>
      <w:bookmarkStart w:id="314" w:name="_Toc149902034"/>
      <w:bookmarkStart w:id="315" w:name="_Toc188019104"/>
      <w:bookmarkStart w:id="316" w:name="_Hlk523132246"/>
      <w:r w:rsidRPr="006C72EB">
        <w:rPr>
          <w:rFonts w:asciiTheme="minorHAnsi" w:hAnsiTheme="minorHAnsi" w:cstheme="minorHAnsi"/>
          <w:b/>
          <w:szCs w:val="20"/>
        </w:rPr>
        <w:t>Folyó faktoring ügyletek:</w:t>
      </w:r>
      <w:bookmarkEnd w:id="314"/>
      <w:bookmarkEnd w:id="315"/>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Lbjegyzet-hivatkozs"/>
                <w:rFonts w:asciiTheme="minorHAnsi" w:hAnsiTheme="minorHAnsi" w:cstheme="minorHAnsi"/>
              </w:rPr>
              <w:footnoteReference w:id="7"/>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w:t>
            </w:r>
            <w:r w:rsidR="00BF5D0F">
              <w:rPr>
                <w:rFonts w:asciiTheme="minorHAnsi" w:hAnsiTheme="minorHAnsi" w:cstheme="minorHAnsi"/>
              </w:rPr>
              <w:t>ja</w:t>
            </w:r>
            <w:r w:rsidR="0008684B">
              <w:rPr>
                <w:rFonts w:asciiTheme="minorHAnsi" w:hAnsiTheme="minorHAnsi" w:cstheme="minorHAnsi"/>
              </w:rPr>
              <w:t xml:space="preserve"> lefelé „örökítendő” az </w:t>
            </w:r>
            <w:proofErr w:type="spellStart"/>
            <w:r w:rsidR="0008684B">
              <w:rPr>
                <w:rFonts w:asciiTheme="minorHAnsi" w:hAnsiTheme="minorHAnsi" w:cstheme="minorHAnsi"/>
              </w:rPr>
              <w:t>INSTR</w:t>
            </w:r>
            <w:proofErr w:type="spellEnd"/>
            <w:r w:rsidR="0008684B">
              <w:rPr>
                <w:rFonts w:asciiTheme="minorHAnsi" w:hAnsiTheme="minorHAnsi" w:cstheme="minorHAnsi"/>
              </w:rPr>
              <w:t xml:space="preserve">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17" w:name="_Hlk522095699"/>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8"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18"/>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17"/>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6C72EB">
        <w:rPr>
          <w:rFonts w:asciiTheme="minorHAnsi" w:hAnsiTheme="minorHAnsi" w:cstheme="minorHAnsi"/>
        </w:rPr>
        <w:t>rulírozó</w:t>
      </w:r>
      <w:proofErr w:type="spellEnd"/>
      <w:r w:rsidR="00701840" w:rsidRPr="006C72EB">
        <w:rPr>
          <w:rFonts w:asciiTheme="minorHAnsi" w:hAnsiTheme="minorHAnsi" w:cstheme="minorHAnsi"/>
        </w:rPr>
        <w:t xml:space="preserve">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Cmsor4"/>
        <w:rPr>
          <w:rFonts w:asciiTheme="minorHAnsi" w:hAnsiTheme="minorHAnsi" w:cstheme="minorHAnsi"/>
          <w:szCs w:val="20"/>
        </w:rPr>
      </w:pPr>
      <w:bookmarkStart w:id="319" w:name="_Toc149902035"/>
      <w:bookmarkStart w:id="320" w:name="_Toc188019105"/>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19"/>
      <w:bookmarkEnd w:id="320"/>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Cmsor3"/>
        <w:numPr>
          <w:ilvl w:val="0"/>
          <w:numId w:val="0"/>
        </w:numPr>
        <w:rPr>
          <w:rFonts w:asciiTheme="minorHAnsi" w:hAnsiTheme="minorHAnsi" w:cstheme="minorHAnsi"/>
          <w:b/>
          <w:szCs w:val="20"/>
        </w:rPr>
      </w:pPr>
    </w:p>
    <w:p w14:paraId="771EE67B" w14:textId="77777777" w:rsidR="00431FB3" w:rsidRPr="006C72EB" w:rsidRDefault="0094585D" w:rsidP="004C6A9B">
      <w:pPr>
        <w:pStyle w:val="Cmsor3"/>
        <w:rPr>
          <w:rFonts w:asciiTheme="minorHAnsi" w:hAnsiTheme="minorHAnsi" w:cstheme="minorHAnsi"/>
          <w:szCs w:val="20"/>
        </w:rPr>
      </w:pPr>
      <w:bookmarkStart w:id="321" w:name="_Toc64967412"/>
      <w:bookmarkStart w:id="322" w:name="_Toc149902036"/>
      <w:bookmarkStart w:id="323" w:name="_Toc188019106"/>
      <w:r w:rsidRPr="006C72EB">
        <w:rPr>
          <w:rFonts w:asciiTheme="minorHAnsi" w:hAnsiTheme="minorHAnsi" w:cstheme="minorHAnsi"/>
          <w:b/>
          <w:szCs w:val="20"/>
        </w:rPr>
        <w:t>S</w:t>
      </w:r>
      <w:r w:rsidR="006B1FBE" w:rsidRPr="006C72EB">
        <w:rPr>
          <w:rStyle w:val="Cmsor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21"/>
      <w:bookmarkEnd w:id="322"/>
      <w:bookmarkEnd w:id="323"/>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w:t>
      </w:r>
      <w:proofErr w:type="spellStart"/>
      <w:r w:rsidR="00622CA3" w:rsidRPr="006C72EB">
        <w:rPr>
          <w:rFonts w:asciiTheme="minorHAnsi" w:hAnsiTheme="minorHAnsi" w:cstheme="minorHAnsi"/>
        </w:rPr>
        <w:t>INSTR</w:t>
      </w:r>
      <w:proofErr w:type="spellEnd"/>
      <w:r w:rsidR="00622CA3" w:rsidRPr="006C72EB">
        <w:rPr>
          <w:rFonts w:asciiTheme="minorHAnsi" w:hAnsiTheme="minorHAnsi" w:cstheme="minorHAnsi"/>
        </w:rPr>
        <w:t xml:space="preserve">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Cmsor3"/>
        <w:rPr>
          <w:rFonts w:asciiTheme="minorHAnsi" w:hAnsiTheme="minorHAnsi" w:cstheme="minorHAnsi"/>
          <w:b/>
          <w:szCs w:val="20"/>
        </w:rPr>
      </w:pPr>
      <w:bookmarkStart w:id="324" w:name="_Toc64967413"/>
      <w:bookmarkStart w:id="325" w:name="_Toc149902037"/>
      <w:bookmarkStart w:id="326" w:name="_Toc188019107"/>
      <w:r w:rsidRPr="006C72EB">
        <w:rPr>
          <w:rFonts w:asciiTheme="minorHAnsi" w:hAnsiTheme="minorHAnsi" w:cstheme="minorHAnsi"/>
          <w:b/>
          <w:szCs w:val="20"/>
        </w:rPr>
        <w:t>Váltóleszámítolás</w:t>
      </w:r>
      <w:bookmarkEnd w:id="324"/>
      <w:bookmarkEnd w:id="325"/>
      <w:bookmarkEnd w:id="326"/>
    </w:p>
    <w:p w14:paraId="5EBC7B18" w14:textId="7288CCC3" w:rsidR="005066BE" w:rsidRPr="006C72EB" w:rsidRDefault="005066BE"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aszerbekezds"/>
        <w:numPr>
          <w:ilvl w:val="0"/>
          <w:numId w:val="0"/>
        </w:numPr>
        <w:ind w:left="720"/>
        <w:rPr>
          <w:rFonts w:asciiTheme="minorHAnsi" w:hAnsiTheme="minorHAnsi" w:cstheme="minorHAnsi"/>
        </w:rPr>
      </w:pPr>
    </w:p>
    <w:p w14:paraId="5E6F50A2" w14:textId="13CE6AD7" w:rsidR="00B67AC1" w:rsidRPr="006C72EB" w:rsidRDefault="002978E5" w:rsidP="00B67AC1">
      <w:pPr>
        <w:pStyle w:val="Cmsor3"/>
        <w:rPr>
          <w:rFonts w:asciiTheme="minorHAnsi" w:hAnsiTheme="minorHAnsi" w:cstheme="minorHAnsi"/>
          <w:b/>
          <w:szCs w:val="20"/>
        </w:rPr>
      </w:pPr>
      <w:bookmarkStart w:id="327" w:name="_Toc64967414"/>
      <w:bookmarkStart w:id="328" w:name="_Toc149902038"/>
      <w:bookmarkStart w:id="329" w:name="_Toc188019108"/>
      <w:r w:rsidRPr="006C72EB">
        <w:rPr>
          <w:rFonts w:asciiTheme="minorHAnsi" w:hAnsiTheme="minorHAnsi" w:cstheme="minorHAnsi"/>
          <w:b/>
          <w:szCs w:val="20"/>
        </w:rPr>
        <w:t>Lízing</w:t>
      </w:r>
      <w:bookmarkEnd w:id="327"/>
      <w:bookmarkEnd w:id="328"/>
      <w:bookmarkEnd w:id="329"/>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aszerbekezds"/>
        <w:numPr>
          <w:ilvl w:val="0"/>
          <w:numId w:val="0"/>
        </w:numPr>
        <w:ind w:left="720"/>
        <w:rPr>
          <w:rFonts w:asciiTheme="minorHAnsi" w:hAnsiTheme="minorHAnsi" w:cstheme="minorHAnsi"/>
        </w:rPr>
      </w:pPr>
    </w:p>
    <w:p w14:paraId="4DC7718D" w14:textId="30CDB125" w:rsidR="0055135A" w:rsidRPr="006C72EB"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w:t>
      </w:r>
    </w:p>
    <w:p w14:paraId="67961F6F" w14:textId="77777777" w:rsidR="00F92626" w:rsidRPr="006C72EB"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aszerbekezds"/>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135E1115" w:rsidR="00C3726E" w:rsidRPr="006C72EB" w:rsidRDefault="00C3726E" w:rsidP="00FE4455">
      <w:pPr>
        <w:pStyle w:val="Listaszerbekezds"/>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w:t>
      </w:r>
      <w:bookmarkStart w:id="330" w:name="_Hlk197509667"/>
      <w:r w:rsidRPr="006C72EB">
        <w:rPr>
          <w:rFonts w:asciiTheme="minorHAnsi" w:hAnsiTheme="minorHAnsi" w:cstheme="minorHAnsi"/>
        </w:rPr>
        <w:t xml:space="preserve">Az </w:t>
      </w:r>
      <w:proofErr w:type="spellStart"/>
      <w:r w:rsidRPr="006C72EB">
        <w:rPr>
          <w:rFonts w:asciiTheme="minorHAnsi" w:hAnsiTheme="minorHAnsi" w:cstheme="minorHAnsi"/>
        </w:rPr>
        <w:t>INST</w:t>
      </w:r>
      <w:proofErr w:type="spellEnd"/>
      <w:r w:rsidRPr="006C72EB">
        <w:rPr>
          <w:rFonts w:asciiTheme="minorHAnsi" w:hAnsiTheme="minorHAnsi" w:cstheme="minorHAnsi"/>
        </w:rPr>
        <w:t>-FED táblában a fedezet tárgya esetén a „A fedezet a pénzügyi lízing</w:t>
      </w:r>
      <w:del w:id="331" w:author="MNB" w:date="2025-05-30T10:49:00Z">
        <w:r w:rsidRPr="006C72EB">
          <w:rPr>
            <w:rFonts w:asciiTheme="minorHAnsi" w:hAnsiTheme="minorHAnsi" w:cstheme="minorHAnsi"/>
          </w:rPr>
          <w:delText xml:space="preserve"> instrumentum</w:delText>
        </w:r>
      </w:del>
      <w:ins w:id="332" w:author="MNB" w:date="2025-05-30T10:49:00Z">
        <w:r w:rsidR="00CB117C">
          <w:rPr>
            <w:rFonts w:asciiTheme="minorHAnsi" w:hAnsiTheme="minorHAnsi" w:cstheme="minorHAnsi"/>
          </w:rPr>
          <w:t>/</w:t>
        </w:r>
        <w:r w:rsidR="00CB117C" w:rsidRPr="00CB117C">
          <w:t xml:space="preserve"> </w:t>
        </w:r>
        <w:proofErr w:type="gramStart"/>
        <w:r w:rsidR="00CB117C" w:rsidRPr="00CB117C">
          <w:rPr>
            <w:rFonts w:asciiTheme="minorHAnsi" w:hAnsiTheme="minorHAnsi" w:cstheme="minorHAnsi"/>
          </w:rPr>
          <w:t>hitelkövetelés</w:t>
        </w:r>
        <w:r w:rsidRPr="006C72EB">
          <w:rPr>
            <w:rFonts w:asciiTheme="minorHAnsi" w:hAnsiTheme="minorHAnsi" w:cstheme="minorHAnsi"/>
          </w:rPr>
          <w:t xml:space="preserve"> </w:t>
        </w:r>
      </w:ins>
      <w:r w:rsidRPr="006C72EB">
        <w:rPr>
          <w:rFonts w:asciiTheme="minorHAnsi" w:hAnsiTheme="minorHAnsi" w:cstheme="minorHAnsi"/>
        </w:rPr>
        <w:t xml:space="preserve"> tárgyát</w:t>
      </w:r>
      <w:proofErr w:type="gramEnd"/>
      <w:r w:rsidRPr="006C72EB">
        <w:rPr>
          <w:rFonts w:asciiTheme="minorHAnsi" w:hAnsiTheme="minorHAnsi" w:cstheme="minorHAnsi"/>
        </w:rPr>
        <w:t xml:space="preserve"> képezi?” </w:t>
      </w:r>
      <w:bookmarkEnd w:id="330"/>
      <w:r w:rsidRPr="006C72EB">
        <w:rPr>
          <w:rFonts w:asciiTheme="minorHAnsi" w:hAnsiTheme="minorHAnsi" w:cstheme="minorHAnsi"/>
        </w:rPr>
        <w:t>kérdésre igen a válasz és a „Fedezethez tartozó jog típusa” nem töltendő, egyéb fedezetek esetén „A fedezet a pénzügyi lízing</w:t>
      </w:r>
      <w:del w:id="333" w:author="MNB" w:date="2025-05-30T10:49:00Z">
        <w:r w:rsidRPr="006C72EB">
          <w:rPr>
            <w:rFonts w:asciiTheme="minorHAnsi" w:hAnsiTheme="minorHAnsi" w:cstheme="minorHAnsi"/>
          </w:rPr>
          <w:delText xml:space="preserve"> instrumentum</w:delText>
        </w:r>
      </w:del>
      <w:ins w:id="334" w:author="MNB" w:date="2025-05-30T10:49:00Z">
        <w:r w:rsidR="00CB117C">
          <w:rPr>
            <w:rFonts w:asciiTheme="minorHAnsi" w:hAnsiTheme="minorHAnsi" w:cstheme="minorHAnsi"/>
          </w:rPr>
          <w:t>/</w:t>
        </w:r>
        <w:r w:rsidR="00CB117C" w:rsidRPr="00CB117C">
          <w:t xml:space="preserve"> </w:t>
        </w:r>
        <w:r w:rsidR="00CB117C" w:rsidRPr="00CB117C">
          <w:rPr>
            <w:rFonts w:asciiTheme="minorHAnsi" w:hAnsiTheme="minorHAnsi" w:cstheme="minorHAnsi"/>
          </w:rPr>
          <w:t>hitelkövetelés</w:t>
        </w:r>
      </w:ins>
      <w:r w:rsidRPr="006C72EB">
        <w:rPr>
          <w:rFonts w:asciiTheme="minorHAnsi" w:hAnsiTheme="minorHAnsi" w:cstheme="minorHAnsi"/>
        </w:rPr>
        <w:t xml:space="preserve">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aszerbekezds"/>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16"/>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Cmsor3"/>
        <w:rPr>
          <w:rFonts w:asciiTheme="minorHAnsi" w:hAnsiTheme="minorHAnsi" w:cstheme="minorHAnsi"/>
          <w:b/>
          <w:szCs w:val="20"/>
        </w:rPr>
      </w:pPr>
      <w:bookmarkStart w:id="335" w:name="_Toc64967415"/>
      <w:bookmarkStart w:id="336" w:name="_Toc149902039"/>
      <w:bookmarkStart w:id="337" w:name="_Toc188019109"/>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35"/>
      <w:bookmarkEnd w:id="336"/>
      <w:bookmarkEnd w:id="337"/>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Cmsor3"/>
        <w:rPr>
          <w:rFonts w:asciiTheme="minorHAnsi" w:hAnsiTheme="minorHAnsi" w:cstheme="minorHAnsi"/>
          <w:b/>
          <w:szCs w:val="20"/>
        </w:rPr>
      </w:pPr>
      <w:bookmarkStart w:id="338" w:name="_Toc64967416"/>
      <w:bookmarkStart w:id="339" w:name="_Toc149902040"/>
      <w:bookmarkStart w:id="340" w:name="_Toc188019110"/>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38"/>
      <w:bookmarkEnd w:id="339"/>
      <w:bookmarkEnd w:id="340"/>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xml:space="preserve">). A szülő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Cmsor3"/>
        <w:rPr>
          <w:rFonts w:asciiTheme="minorHAnsi" w:hAnsiTheme="minorHAnsi" w:cstheme="minorHAnsi"/>
          <w:b/>
          <w:szCs w:val="20"/>
        </w:rPr>
      </w:pPr>
      <w:bookmarkStart w:id="341" w:name="_Toc64967417"/>
      <w:bookmarkStart w:id="342" w:name="_Toc149902041"/>
      <w:bookmarkStart w:id="343" w:name="_Toc188019111"/>
      <w:proofErr w:type="spellStart"/>
      <w:r w:rsidRPr="006C72EB">
        <w:rPr>
          <w:rFonts w:asciiTheme="minorHAnsi" w:hAnsiTheme="minorHAnsi" w:cstheme="minorHAnsi"/>
          <w:b/>
          <w:szCs w:val="20"/>
        </w:rPr>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41"/>
      <w:bookmarkEnd w:id="342"/>
      <w:bookmarkEnd w:id="343"/>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Cmsor3"/>
        <w:rPr>
          <w:rFonts w:asciiTheme="minorHAnsi" w:hAnsiTheme="minorHAnsi" w:cstheme="minorHAnsi"/>
          <w:b/>
          <w:szCs w:val="20"/>
        </w:rPr>
      </w:pPr>
      <w:bookmarkStart w:id="344" w:name="_Toc64967418"/>
      <w:bookmarkStart w:id="345" w:name="_Toc149902042"/>
      <w:bookmarkStart w:id="346" w:name="_Toc188019112"/>
      <w:r w:rsidRPr="006C72EB">
        <w:rPr>
          <w:rFonts w:asciiTheme="minorHAnsi" w:hAnsiTheme="minorHAnsi" w:cstheme="minorHAnsi"/>
          <w:b/>
          <w:szCs w:val="20"/>
        </w:rPr>
        <w:t>Projekthitelek jelentése</w:t>
      </w:r>
      <w:bookmarkEnd w:id="344"/>
      <w:bookmarkEnd w:id="345"/>
      <w:bookmarkEnd w:id="346"/>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47" w:name="_Hlk380546"/>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Default="00AE4A9A" w:rsidP="00AE4A9A">
      <w:pPr>
        <w:pStyle w:val="Listaszerbekezds"/>
        <w:rPr>
          <w:rFonts w:asciiTheme="minorHAnsi" w:hAnsiTheme="minorHAnsi" w:cstheme="minorHAnsi"/>
        </w:rPr>
      </w:pPr>
      <w:r w:rsidRPr="006C72EB">
        <w:rPr>
          <w:rFonts w:asciiTheme="minorHAnsi" w:hAnsiTheme="minorHAnsi" w:cstheme="minorHAnsi"/>
        </w:rPr>
        <w:t>A „Speciális kitettség fajtája”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1490F8BE" w14:textId="0FDEFB31" w:rsidR="001C565D" w:rsidRPr="00D95872" w:rsidRDefault="001C565D" w:rsidP="00D95872">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(jövedelemtermelő ingatlan finanszírozása) kódértéken jelentendők függetlenül az alkalmazott szegmentálási módszertantól</w:t>
      </w:r>
      <w:r w:rsidR="009D2407">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Pr>
          <w:rFonts w:asciiTheme="minorHAnsi" w:hAnsiTheme="minorHAnsi" w:cstheme="minorHAnsi"/>
        </w:rPr>
        <w:t>CRR</w:t>
      </w:r>
      <w:proofErr w:type="spellEnd"/>
      <w:r w:rsidR="009D2407">
        <w:rPr>
          <w:rFonts w:asciiTheme="minorHAnsi" w:hAnsiTheme="minorHAnsi" w:cstheme="minorHAnsi"/>
        </w:rPr>
        <w:t xml:space="preserve"> feltételnek való megfelelés és amennyiben akár egynek is megfelel a hitel, projekthitelként jelentendő a HITREG-ben.</w:t>
      </w:r>
    </w:p>
    <w:p w14:paraId="7C8E263E" w14:textId="03B8C890" w:rsidR="00166468" w:rsidRPr="008C2027" w:rsidRDefault="001A001A" w:rsidP="00990CA3">
      <w:pPr>
        <w:rPr>
          <w:rFonts w:asciiTheme="minorHAnsi" w:hAnsiTheme="minorHAnsi" w:cstheme="minorHAnsi"/>
        </w:rPr>
      </w:pPr>
      <w:bookmarkStart w:id="348"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Pr>
          <w:rFonts w:asciiTheme="minorHAnsi" w:hAnsiTheme="minorHAnsi" w:cstheme="minorHAnsi"/>
        </w:rPr>
        <w:t>CRR</w:t>
      </w:r>
      <w:proofErr w:type="spellEnd"/>
      <w:r w:rsidR="008C2027">
        <w:rPr>
          <w:rFonts w:asciiTheme="minorHAnsi" w:hAnsiTheme="minorHAnsi" w:cstheme="minorHAnsi"/>
        </w:rPr>
        <w:t xml:space="preserve">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p>
    <w:p w14:paraId="10C3108D" w14:textId="6038D8C6" w:rsidR="00B06879" w:rsidRPr="008C7C4D" w:rsidRDefault="00B06879" w:rsidP="00990CA3">
      <w:pPr>
        <w:rPr>
          <w:rFonts w:asciiTheme="minorHAnsi" w:hAnsiTheme="minorHAnsi" w:cstheme="minorHAnsi"/>
        </w:rPr>
      </w:pPr>
      <w:bookmarkStart w:id="349" w:name="_Hlk134543437"/>
      <w:r w:rsidRPr="008C7C4D">
        <w:rPr>
          <w:rFonts w:asciiTheme="minorHAnsi" w:hAnsiTheme="minorHAnsi" w:cstheme="minorHAnsi"/>
        </w:rPr>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w:t>
      </w:r>
      <w:proofErr w:type="spellStart"/>
      <w:r w:rsidR="008C24F5">
        <w:rPr>
          <w:rFonts w:asciiTheme="minorHAnsi" w:hAnsiTheme="minorHAnsi" w:cstheme="minorHAnsi"/>
        </w:rPr>
        <w:t>rulírozó</w:t>
      </w:r>
      <w:proofErr w:type="spellEnd"/>
      <w:r w:rsidR="008C24F5">
        <w:rPr>
          <w:rFonts w:asciiTheme="minorHAnsi" w:hAnsiTheme="minorHAnsi" w:cstheme="minorHAnsi"/>
        </w:rPr>
        <w:t xml:space="preserve">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49"/>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348"/>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xml:space="preserve">’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50"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aszerbekezds"/>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HITREG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Cmsor3"/>
        <w:rPr>
          <w:rFonts w:asciiTheme="minorHAnsi" w:hAnsiTheme="minorHAnsi" w:cstheme="minorHAnsi"/>
          <w:b/>
          <w:szCs w:val="20"/>
        </w:rPr>
      </w:pPr>
      <w:bookmarkStart w:id="351" w:name="_Toc64967419"/>
      <w:bookmarkStart w:id="352" w:name="_Toc149902043"/>
      <w:bookmarkStart w:id="353" w:name="_Toc188019113"/>
      <w:bookmarkEnd w:id="347"/>
      <w:bookmarkEnd w:id="350"/>
      <w:r w:rsidRPr="006C72EB">
        <w:rPr>
          <w:rFonts w:asciiTheme="minorHAnsi" w:hAnsiTheme="minorHAnsi" w:cstheme="minorHAnsi"/>
          <w:b/>
          <w:szCs w:val="20"/>
        </w:rPr>
        <w:t>Eljárás elhunyt ügyfelek esetén</w:t>
      </w:r>
      <w:bookmarkEnd w:id="351"/>
      <w:bookmarkEnd w:id="352"/>
      <w:bookmarkEnd w:id="353"/>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 xml:space="preserve">Az örökös által felvett hitelnél a keletkezés módja az </w:t>
      </w:r>
      <w:proofErr w:type="spellStart"/>
      <w:r w:rsidR="00592A68" w:rsidRPr="006C72EB">
        <w:rPr>
          <w:rFonts w:asciiTheme="minorHAnsi" w:hAnsiTheme="minorHAnsi" w:cstheme="minorHAnsi"/>
        </w:rPr>
        <w:t>INSTR</w:t>
      </w:r>
      <w:proofErr w:type="spellEnd"/>
      <w:r w:rsidR="00592A68"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Cmsor3"/>
        <w:keepNext/>
        <w:rPr>
          <w:rFonts w:asciiTheme="minorHAnsi" w:hAnsiTheme="minorHAnsi" w:cstheme="minorHAnsi"/>
          <w:b/>
          <w:szCs w:val="20"/>
        </w:rPr>
      </w:pPr>
      <w:bookmarkStart w:id="354" w:name="_Toc64967420"/>
      <w:bookmarkStart w:id="355" w:name="_Toc149902044"/>
      <w:bookmarkStart w:id="356" w:name="_Toc188019114"/>
      <w:r w:rsidRPr="006C72EB">
        <w:rPr>
          <w:rFonts w:asciiTheme="minorHAnsi" w:hAnsiTheme="minorHAnsi" w:cstheme="minorHAnsi"/>
          <w:b/>
          <w:szCs w:val="20"/>
        </w:rPr>
        <w:t>Lakástakarékpénztári megtakarítással kombinált hitelek jelentése</w:t>
      </w:r>
      <w:bookmarkEnd w:id="354"/>
      <w:bookmarkEnd w:id="355"/>
      <w:bookmarkEnd w:id="356"/>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w:t>
      </w:r>
      <w:proofErr w:type="spellStart"/>
      <w:r w:rsidR="00FA051D" w:rsidRPr="006C72EB">
        <w:rPr>
          <w:rFonts w:asciiTheme="minorHAnsi" w:hAnsiTheme="minorHAnsi" w:cstheme="minorHAnsi"/>
        </w:rPr>
        <w:t>INSTR</w:t>
      </w:r>
      <w:proofErr w:type="spellEnd"/>
      <w:r w:rsidR="00FA051D" w:rsidRPr="006C72EB">
        <w:rPr>
          <w:rFonts w:asciiTheme="minorHAnsi" w:hAnsiTheme="minorHAnsi" w:cstheme="minorHAnsi"/>
        </w:rPr>
        <w:t xml:space="preserve">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Cmsor3"/>
        <w:rPr>
          <w:rFonts w:asciiTheme="minorHAnsi" w:hAnsiTheme="minorHAnsi" w:cstheme="minorHAnsi"/>
          <w:b/>
          <w:szCs w:val="20"/>
        </w:rPr>
      </w:pPr>
      <w:bookmarkStart w:id="357" w:name="_Toc64967421"/>
      <w:bookmarkStart w:id="358" w:name="_Toc149902045"/>
      <w:bookmarkStart w:id="359" w:name="_Toc188019115"/>
      <w:proofErr w:type="spellStart"/>
      <w:r w:rsidRPr="006C72EB">
        <w:rPr>
          <w:rFonts w:asciiTheme="minorHAnsi" w:hAnsiTheme="minorHAnsi" w:cstheme="minorHAnsi"/>
          <w:b/>
          <w:szCs w:val="20"/>
        </w:rPr>
        <w:t>Rulírozó</w:t>
      </w:r>
      <w:proofErr w:type="spellEnd"/>
      <w:r w:rsidRPr="006C72EB">
        <w:rPr>
          <w:rFonts w:asciiTheme="minorHAnsi" w:hAnsiTheme="minorHAnsi" w:cstheme="minorHAnsi"/>
          <w:b/>
          <w:szCs w:val="20"/>
        </w:rPr>
        <w:t xml:space="preserve"> hitelek</w:t>
      </w:r>
      <w:bookmarkEnd w:id="357"/>
      <w:r w:rsidR="00AD2D6E" w:rsidRPr="006C72EB">
        <w:rPr>
          <w:rFonts w:asciiTheme="minorHAnsi" w:hAnsiTheme="minorHAnsi" w:cstheme="minorHAnsi"/>
          <w:b/>
          <w:szCs w:val="20"/>
        </w:rPr>
        <w:t xml:space="preserve"> és hitelkártya követelések</w:t>
      </w:r>
      <w:bookmarkEnd w:id="358"/>
      <w:bookmarkEnd w:id="359"/>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w:t>
      </w:r>
      <w:proofErr w:type="spellStart"/>
      <w:r w:rsidRPr="006C72EB">
        <w:rPr>
          <w:rFonts w:asciiTheme="minorHAnsi" w:hAnsiTheme="minorHAnsi" w:cstheme="minorHAnsi"/>
          <w:color w:val="000000"/>
        </w:rPr>
        <w:t>rulírozó</w:t>
      </w:r>
      <w:proofErr w:type="spellEnd"/>
      <w:r w:rsidRPr="006C72EB">
        <w:rPr>
          <w:rFonts w:asciiTheme="minorHAnsi" w:hAnsiTheme="minorHAnsi" w:cstheme="minorHAnsi"/>
          <w:color w:val="000000"/>
        </w:rPr>
        <w:t xml:space="preserve">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proofErr w:type="spellStart"/>
      <w:r w:rsidRPr="006C72EB">
        <w:rPr>
          <w:rFonts w:asciiTheme="minorHAnsi" w:hAnsiTheme="minorHAnsi" w:cstheme="minorHAnsi"/>
          <w:color w:val="000000"/>
        </w:rPr>
        <w:t>Rulírozó</w:t>
      </w:r>
      <w:proofErr w:type="spellEnd"/>
      <w:r w:rsidRPr="006C72EB">
        <w:rPr>
          <w:rFonts w:asciiTheme="minorHAnsi" w:hAnsiTheme="minorHAnsi" w:cstheme="minorHAnsi"/>
          <w:color w:val="000000"/>
        </w:rPr>
        <w:t xml:space="preserve">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xml:space="preserve">,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 xml:space="preserve">Vállalati </w:t>
      </w:r>
      <w:proofErr w:type="spellStart"/>
      <w:r w:rsidRPr="006C72EB">
        <w:rPr>
          <w:rFonts w:asciiTheme="minorHAnsi" w:hAnsiTheme="minorHAnsi" w:cstheme="minorHAnsi"/>
        </w:rPr>
        <w:t>r</w:t>
      </w:r>
      <w:r w:rsidR="00A5302C" w:rsidRPr="006C72EB">
        <w:rPr>
          <w:rFonts w:asciiTheme="minorHAnsi" w:hAnsiTheme="minorHAnsi" w:cstheme="minorHAnsi"/>
        </w:rPr>
        <w:t>ulírozó</w:t>
      </w:r>
      <w:proofErr w:type="spellEnd"/>
      <w:r w:rsidR="00A5302C" w:rsidRPr="006C72EB">
        <w:rPr>
          <w:rFonts w:asciiTheme="minorHAnsi" w:hAnsiTheme="minorHAnsi" w:cstheme="minorHAnsi"/>
        </w:rPr>
        <w:t xml:space="preserve"> hitelek esetén a következőképpen kell eljárni:</w:t>
      </w:r>
    </w:p>
    <w:p w14:paraId="1E7817EF" w14:textId="05D18F06" w:rsidR="00A5302C" w:rsidRPr="006C72EB" w:rsidRDefault="00A5302C" w:rsidP="00FE4455">
      <w:pPr>
        <w:pStyle w:val="Listaszerbekezds"/>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az instrumentum főszabály szerint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megnyitni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nem kell jelenteni. Amennyiben </w:t>
      </w:r>
      <w:r w:rsidRPr="006C72EB">
        <w:rPr>
          <w:rFonts w:asciiTheme="minorHAnsi" w:eastAsia="Times New Roman" w:hAnsiTheme="minorHAnsi" w:cstheme="minorHAnsi"/>
          <w:color w:val="000000" w:themeColor="text1"/>
        </w:rPr>
        <w:t>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a kamatadatok jelentős része nem töltendő (ld.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 xml:space="preserve">A háztartási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aszerbekezds"/>
        <w:numPr>
          <w:ilvl w:val="0"/>
          <w:numId w:val="0"/>
        </w:numPr>
        <w:spacing w:after="0"/>
        <w:rPr>
          <w:rFonts w:eastAsia="Times New Roman" w:cstheme="minorHAnsi"/>
        </w:rPr>
      </w:pPr>
      <w:r>
        <w:rPr>
          <w:rFonts w:eastAsia="Times New Roman" w:cstheme="minorHAnsi"/>
        </w:rPr>
        <w:t xml:space="preserve">Az „eredeti lejárat” mezőben az M02/M03-as jelentésekkel konzisztensen kell eljárni azzal a kivétellel, hogy </w:t>
      </w:r>
      <w:proofErr w:type="spellStart"/>
      <w:r>
        <w:rPr>
          <w:rFonts w:eastAsia="Times New Roman" w:cstheme="minorHAnsi"/>
        </w:rPr>
        <w:t>rulírozó</w:t>
      </w:r>
      <w:proofErr w:type="spellEnd"/>
      <w:r>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Pr>
          <w:rFonts w:eastAsia="Times New Roman" w:cstheme="minorHAnsi"/>
        </w:rPr>
        <w:t>rulírozó</w:t>
      </w:r>
      <w:proofErr w:type="spellEnd"/>
      <w:r>
        <w:rPr>
          <w:rFonts w:eastAsia="Times New Roman" w:cstheme="minorHAnsi"/>
        </w:rPr>
        <w:t xml:space="preserve">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pPr>
      <w:r w:rsidRPr="00AF73F2">
        <w:rPr>
          <w:rFonts w:asciiTheme="minorHAnsi" w:hAnsiTheme="minorHAnsi" w:cstheme="minorHAnsi"/>
        </w:rPr>
        <w:t xml:space="preserve">Minden esetben töltendő az </w:t>
      </w:r>
      <w:proofErr w:type="spellStart"/>
      <w:r w:rsidRPr="00AF73F2">
        <w:rPr>
          <w:rFonts w:asciiTheme="minorHAnsi" w:hAnsiTheme="minorHAnsi" w:cstheme="minorHAnsi"/>
        </w:rPr>
        <w:t>INSTK</w:t>
      </w:r>
      <w:proofErr w:type="spellEnd"/>
      <w:r w:rsidRPr="00AF73F2">
        <w:rPr>
          <w:rFonts w:asciiTheme="minorHAnsi" w:hAnsiTheme="minorHAnsi" w:cstheme="minorHAnsi"/>
        </w:rPr>
        <w:t xml:space="preserve"> táblában „A (keret)szerződés lejáratának időpontja”, az </w:t>
      </w:r>
      <w:proofErr w:type="spellStart"/>
      <w:r w:rsidRPr="00AF73F2">
        <w:rPr>
          <w:rFonts w:asciiTheme="minorHAnsi" w:hAnsiTheme="minorHAnsi" w:cstheme="minorHAnsi"/>
        </w:rPr>
        <w:t>INSTR</w:t>
      </w:r>
      <w:proofErr w:type="spellEnd"/>
      <w:r w:rsidRPr="00AF73F2">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AF73F2">
        <w:rPr>
          <w:rFonts w:asciiTheme="minorHAnsi" w:hAnsiTheme="minorHAnsi" w:cstheme="minorHAnsi"/>
        </w:rPr>
        <w:t>enm</w:t>
      </w:r>
      <w:proofErr w:type="spellEnd"/>
      <w:r w:rsidR="008E431D" w:rsidRPr="00AF73F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proofErr w:type="spellStart"/>
      <w:r w:rsidR="008E431D" w:rsidRPr="00AF73F2">
        <w:t>időszakonkénti</w:t>
      </w:r>
      <w:proofErr w:type="spellEnd"/>
      <w:r w:rsidR="008E431D" w:rsidRPr="00AF73F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Cmsor3"/>
        <w:rPr>
          <w:rFonts w:asciiTheme="minorHAnsi" w:hAnsiTheme="minorHAnsi" w:cstheme="minorHAnsi"/>
          <w:b/>
          <w:szCs w:val="20"/>
        </w:rPr>
      </w:pPr>
      <w:bookmarkStart w:id="360" w:name="_Toc64967423"/>
      <w:bookmarkStart w:id="361" w:name="_Toc149902046"/>
      <w:bookmarkStart w:id="362" w:name="_Toc188019116"/>
      <w:r w:rsidRPr="006C72EB">
        <w:rPr>
          <w:rFonts w:asciiTheme="minorHAnsi" w:hAnsiTheme="minorHAnsi" w:cstheme="minorHAnsi"/>
          <w:b/>
          <w:szCs w:val="20"/>
        </w:rPr>
        <w:t>Átsorolások kezelése az adatmodellben</w:t>
      </w:r>
      <w:bookmarkEnd w:id="360"/>
      <w:bookmarkEnd w:id="361"/>
      <w:bookmarkEnd w:id="362"/>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6C72EB" w:rsidRDefault="00186FE4" w:rsidP="00BC30CE">
      <w:pPr>
        <w:rPr>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Cmsor3"/>
        <w:rPr>
          <w:rFonts w:asciiTheme="minorHAnsi" w:hAnsiTheme="minorHAnsi" w:cstheme="minorHAnsi"/>
          <w:b/>
          <w:szCs w:val="20"/>
        </w:rPr>
      </w:pPr>
      <w:bookmarkStart w:id="363" w:name="_Toc64967424"/>
      <w:bookmarkStart w:id="364" w:name="_Toc149902047"/>
      <w:bookmarkStart w:id="365" w:name="_Toc188019117"/>
      <w:r w:rsidRPr="006C72EB">
        <w:rPr>
          <w:rFonts w:asciiTheme="minorHAnsi" w:hAnsiTheme="minorHAnsi" w:cstheme="minorHAnsi"/>
          <w:b/>
          <w:szCs w:val="20"/>
        </w:rPr>
        <w:t>Magáncsőd jelentésének módja</w:t>
      </w:r>
      <w:bookmarkEnd w:id="363"/>
      <w:bookmarkEnd w:id="364"/>
      <w:bookmarkEnd w:id="365"/>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Cmsor3"/>
        <w:rPr>
          <w:rFonts w:asciiTheme="minorHAnsi" w:hAnsiTheme="minorHAnsi" w:cstheme="minorHAnsi"/>
          <w:b/>
          <w:szCs w:val="20"/>
        </w:rPr>
      </w:pPr>
      <w:bookmarkStart w:id="366" w:name="_Toc64967425"/>
      <w:bookmarkStart w:id="367" w:name="_Toc149902048"/>
      <w:bookmarkStart w:id="368" w:name="_Toc188019118"/>
      <w:bookmarkStart w:id="369" w:name="_Hlk14683483"/>
      <w:r w:rsidRPr="006C72EB">
        <w:rPr>
          <w:rFonts w:asciiTheme="minorHAnsi" w:hAnsiTheme="minorHAnsi" w:cstheme="minorHAnsi"/>
          <w:b/>
          <w:szCs w:val="20"/>
        </w:rPr>
        <w:t>A 9/2019 (IV.15.) számú MNB ajánlás alapján átárazott szerződések jelentése</w:t>
      </w:r>
      <w:bookmarkEnd w:id="366"/>
      <w:bookmarkEnd w:id="367"/>
      <w:bookmarkEnd w:id="368"/>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aszerbekezds"/>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w:t>
      </w:r>
      <w:proofErr w:type="spellStart"/>
      <w:r w:rsidR="00D76437" w:rsidRPr="006C72EB">
        <w:rPr>
          <w:rFonts w:asciiTheme="minorHAnsi" w:hAnsiTheme="minorHAnsi" w:cstheme="minorHAnsi"/>
        </w:rPr>
        <w:t>INSTR</w:t>
      </w:r>
      <w:proofErr w:type="spellEnd"/>
      <w:r w:rsidR="00D76437" w:rsidRPr="006C72EB">
        <w:rPr>
          <w:rFonts w:asciiTheme="minorHAnsi" w:hAnsiTheme="minorHAnsi" w:cstheme="minorHAnsi"/>
        </w:rPr>
        <w:t xml:space="preserve"> táblában</w:t>
      </w:r>
    </w:p>
    <w:p w14:paraId="24EB5A15" w14:textId="3521D84E" w:rsidR="00055371"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Cmsor3"/>
        <w:rPr>
          <w:rFonts w:asciiTheme="minorHAnsi" w:hAnsiTheme="minorHAnsi" w:cstheme="minorHAnsi"/>
          <w:b/>
          <w:szCs w:val="20"/>
        </w:rPr>
      </w:pPr>
      <w:bookmarkStart w:id="370" w:name="_Toc64967426"/>
      <w:bookmarkStart w:id="371" w:name="_Toc149902049"/>
      <w:bookmarkStart w:id="372" w:name="_Toc188019119"/>
      <w:bookmarkStart w:id="373" w:name="_Hlk24622556"/>
      <w:bookmarkEnd w:id="369"/>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70"/>
      <w:bookmarkEnd w:id="371"/>
      <w:bookmarkEnd w:id="372"/>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aszerbekezds"/>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aszerbekezds"/>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xml:space="preserve">, mind az </w:t>
      </w:r>
      <w:proofErr w:type="spellStart"/>
      <w:r w:rsidRPr="008E4B2D">
        <w:rPr>
          <w:rFonts w:asciiTheme="minorHAnsi" w:hAnsiTheme="minorHAnsi" w:cstheme="minorHAnsi"/>
        </w:rPr>
        <w:t>INSTR</w:t>
      </w:r>
      <w:proofErr w:type="spellEnd"/>
      <w:r w:rsidRPr="008E4B2D">
        <w:rPr>
          <w:rFonts w:asciiTheme="minorHAnsi" w:hAnsiTheme="minorHAnsi" w:cstheme="minorHAnsi"/>
        </w:rPr>
        <w:t xml:space="preserve">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Cmsor3"/>
        <w:rPr>
          <w:b/>
          <w:bCs w:val="0"/>
        </w:rPr>
      </w:pPr>
      <w:bookmarkStart w:id="374" w:name="_Toc149902050"/>
      <w:bookmarkStart w:id="375" w:name="_Toc188019120"/>
      <w:bookmarkEnd w:id="373"/>
      <w:r w:rsidRPr="006C72EB">
        <w:rPr>
          <w:b/>
          <w:bCs w:val="0"/>
        </w:rPr>
        <w:t>Összeolvadások, beolvadások kezelése</w:t>
      </w:r>
      <w:bookmarkEnd w:id="374"/>
      <w:bookmarkEnd w:id="375"/>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Cmsor3"/>
        <w:rPr>
          <w:b/>
        </w:rPr>
      </w:pPr>
      <w:bookmarkStart w:id="376" w:name="_Toc149902051"/>
      <w:bookmarkStart w:id="377" w:name="_Toc188019121"/>
      <w:r w:rsidRPr="006C72EB">
        <w:rPr>
          <w:b/>
          <w:bCs w:val="0"/>
        </w:rPr>
        <w:t>’</w:t>
      </w:r>
      <w:proofErr w:type="spellStart"/>
      <w:r w:rsidRPr="006C72EB">
        <w:rPr>
          <w:b/>
          <w:bCs w:val="0"/>
        </w:rPr>
        <w:t>NHPZ</w:t>
      </w:r>
      <w:proofErr w:type="spellEnd"/>
      <w:r w:rsidRPr="006C72EB">
        <w:rPr>
          <w:b/>
          <w:bCs w:val="0"/>
        </w:rPr>
        <w:t>’ konstrukciók jelentésének módja</w:t>
      </w:r>
      <w:bookmarkEnd w:id="376"/>
      <w:bookmarkEnd w:id="377"/>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Cmsor3"/>
        <w:rPr>
          <w:b/>
          <w:bCs w:val="0"/>
        </w:rPr>
      </w:pPr>
      <w:bookmarkStart w:id="378" w:name="_Toc149902052"/>
      <w:bookmarkStart w:id="379" w:name="_Toc188019122"/>
      <w:bookmarkStart w:id="380" w:name="_Hlk118815914"/>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378"/>
      <w:bookmarkEnd w:id="379"/>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aszerbekezds"/>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aszerbekezds"/>
        <w:numPr>
          <w:ilvl w:val="0"/>
          <w:numId w:val="95"/>
        </w:numPr>
      </w:pPr>
      <w:r>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HITREG-ben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aszerbekezds"/>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aszerbekezds"/>
        <w:numPr>
          <w:ilvl w:val="0"/>
          <w:numId w:val="95"/>
        </w:numPr>
      </w:pPr>
      <w:r>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HITREG-ben. </w:t>
      </w:r>
      <w:bookmarkEnd w:id="380"/>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Cmsor3"/>
        <w:rPr>
          <w:b/>
          <w:bCs w:val="0"/>
        </w:rPr>
      </w:pPr>
      <w:bookmarkStart w:id="381" w:name="_Toc149902053"/>
      <w:bookmarkStart w:id="382" w:name="_Toc188019123"/>
      <w:r>
        <w:rPr>
          <w:b/>
          <w:bCs w:val="0"/>
        </w:rPr>
        <w:t>Babaváró hitelek jelentési módja</w:t>
      </w:r>
      <w:bookmarkEnd w:id="381"/>
      <w:bookmarkEnd w:id="382"/>
    </w:p>
    <w:p w14:paraId="31B70BF3" w14:textId="0BB56CBC" w:rsidR="00E60B91" w:rsidRPr="006C72EB" w:rsidRDefault="00E60B91" w:rsidP="00E60B91">
      <w:pPr>
        <w:rPr>
          <w:rFonts w:asciiTheme="minorHAnsi" w:hAnsiTheme="minorHAnsi" w:cstheme="minorHAnsi"/>
        </w:rPr>
      </w:pPr>
      <w:bookmarkStart w:id="383"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83"/>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w:t>
      </w:r>
      <w:r w:rsidR="001260EB">
        <w:t>.</w:t>
      </w:r>
      <w:r w:rsidR="001260EB" w:rsidRPr="001260EB">
        <w:t xml:space="preserve"> </w:t>
      </w:r>
      <w:r w:rsidR="001260EB">
        <w:t>A „Kamatfizetés gyakorisága” mezőben a támogatott szakaszban lévő babaváró hitelek esetén ’HAVI’ kódérték jelentendő.</w:t>
      </w:r>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w:t>
      </w:r>
      <w:proofErr w:type="spellStart"/>
      <w:r w:rsidRPr="005F56DD">
        <w:rPr>
          <w:rFonts w:asciiTheme="minorHAnsi" w:hAnsiTheme="minorHAnsi" w:cstheme="minorHAnsi"/>
          <w:color w:val="000000" w:themeColor="text1"/>
        </w:rPr>
        <w:t>AKK</w:t>
      </w:r>
      <w:proofErr w:type="spellEnd"/>
      <w:r w:rsidRPr="005F56DD">
        <w:rPr>
          <w:rFonts w:asciiTheme="minorHAnsi" w:hAnsiTheme="minorHAnsi" w:cstheme="minorHAnsi"/>
          <w:color w:val="000000" w:themeColor="text1"/>
        </w:rPr>
        <w:t>’</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r w:rsidR="000D712A">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360ABE2D" w14:textId="7A52DD4A" w:rsidR="00FB23E6" w:rsidRDefault="00FB23E6" w:rsidP="00A55709">
      <w:pPr>
        <w:rPr>
          <w:ins w:id="384" w:author="MNB" w:date="2025-05-30T10:49:00Z"/>
          <w:rFonts w:asciiTheme="minorHAnsi" w:hAnsiTheme="minorHAnsi" w:cstheme="minorHAnsi"/>
        </w:rPr>
      </w:pPr>
      <w:ins w:id="385" w:author="MNB" w:date="2025-05-30T10:49:00Z">
        <w:r>
          <w:rPr>
            <w:rFonts w:asciiTheme="minorHAnsi" w:hAnsiTheme="minorHAnsi" w:cstheme="minorHAnsi"/>
          </w:rPr>
          <w:t xml:space="preserve">Amennyiben az első és a második gyermek megszületése miatt folytatólagosan, szünet nélkül fennáll a moratórium, </w:t>
        </w:r>
        <w:proofErr w:type="gramStart"/>
        <w:r>
          <w:rPr>
            <w:rFonts w:asciiTheme="minorHAnsi" w:hAnsiTheme="minorHAnsi" w:cstheme="minorHAnsi"/>
          </w:rPr>
          <w:t>a  „</w:t>
        </w:r>
        <w:proofErr w:type="gramEnd"/>
        <w:r>
          <w:rPr>
            <w:rFonts w:asciiTheme="minorHAnsi" w:hAnsiTheme="minorHAnsi" w:cstheme="minorHAnsi"/>
          </w:rPr>
          <w:t>Moratórium kezdete” mezőben az első gyermek születési időpontja, a „Moratórium vége” mezőben a második gyermek születése miatt fennálló moratórium vége jelentendő, azaz a második gyermek megszületése miatt a ”Moratórium kezdete” mezőben jelentett adat nem, csak a „Moratórium vége” mezőben jelentett adat módosítandó.</w:t>
        </w:r>
      </w:ins>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Cmsor3"/>
        <w:rPr>
          <w:b/>
          <w:bCs w:val="0"/>
        </w:rPr>
      </w:pPr>
      <w:bookmarkStart w:id="386" w:name="_Ref136364491"/>
      <w:bookmarkStart w:id="387" w:name="_Toc149902054"/>
      <w:bookmarkStart w:id="388" w:name="_Toc188019124"/>
      <w:r>
        <w:rPr>
          <w:b/>
          <w:bCs w:val="0"/>
        </w:rPr>
        <w:t>Kényszerhitelek jelentési módja</w:t>
      </w:r>
      <w:bookmarkEnd w:id="386"/>
      <w:bookmarkEnd w:id="387"/>
      <w:bookmarkEnd w:id="388"/>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 xml:space="preserve">Nem mutatható ki kényszerhitelként a problémássá vált, ezért </w:t>
      </w:r>
      <w:proofErr w:type="spellStart"/>
      <w:r w:rsidR="00067D47">
        <w:rPr>
          <w:rFonts w:asciiTheme="minorHAnsi" w:hAnsiTheme="minorHAnsi" w:cstheme="minorHAnsi"/>
        </w:rPr>
        <w:t>rulírozó</w:t>
      </w:r>
      <w:proofErr w:type="spellEnd"/>
      <w:r w:rsidR="00067D47">
        <w:rPr>
          <w:rFonts w:asciiTheme="minorHAnsi" w:hAnsiTheme="minorHAnsi" w:cstheme="minorHAnsi"/>
        </w:rPr>
        <w:t xml:space="preserve">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 xml:space="preserve">A kényszerhitelek az </w:t>
      </w:r>
      <w:proofErr w:type="spellStart"/>
      <w:r>
        <w:rPr>
          <w:rFonts w:asciiTheme="minorHAnsi" w:hAnsiTheme="minorHAnsi" w:cstheme="minorHAnsi"/>
        </w:rPr>
        <w:t>INSTR</w:t>
      </w:r>
      <w:proofErr w:type="spellEnd"/>
      <w:r>
        <w:rPr>
          <w:rFonts w:asciiTheme="minorHAnsi" w:hAnsiTheme="minorHAnsi" w:cstheme="minorHAnsi"/>
        </w:rPr>
        <w:t xml:space="preserve">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található </w:t>
      </w:r>
      <w:r>
        <w:rPr>
          <w:rFonts w:asciiTheme="minorHAnsi" w:hAnsiTheme="minorHAnsi" w:cstheme="minorHAnsi"/>
        </w:rPr>
        <w:t>„Folyószámla azonosító” mező</w:t>
      </w:r>
      <w:r w:rsidR="00CF31A0">
        <w:rPr>
          <w:rFonts w:asciiTheme="minorHAnsi" w:hAnsiTheme="minorHAnsi" w:cstheme="minorHAnsi"/>
        </w:rPr>
        <w:t xml:space="preserve"> </w:t>
      </w:r>
      <w:proofErr w:type="spellStart"/>
      <w:r w:rsidR="00CF31A0">
        <w:rPr>
          <w:rFonts w:asciiTheme="minorHAnsi" w:hAnsiTheme="minorHAnsi" w:cstheme="minorHAnsi"/>
        </w:rPr>
        <w:t>tartalmilag</w:t>
      </w:r>
      <w:proofErr w:type="spellEnd"/>
      <w:r w:rsidR="00CF31A0">
        <w:rPr>
          <w:rFonts w:asciiTheme="minorHAnsi" w:hAnsiTheme="minorHAnsi" w:cstheme="minorHAnsi"/>
        </w:rPr>
        <w:t xml:space="preserve">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w:t>
      </w:r>
      <w:proofErr w:type="spellStart"/>
      <w:r w:rsidR="00C57CE2">
        <w:rPr>
          <w:rFonts w:asciiTheme="minorHAnsi" w:hAnsiTheme="minorHAnsi" w:cstheme="minorHAnsi"/>
        </w:rPr>
        <w:t>INSTR</w:t>
      </w:r>
      <w:proofErr w:type="spellEnd"/>
      <w:r w:rsidR="00C57CE2">
        <w:rPr>
          <w:rFonts w:asciiTheme="minorHAnsi" w:hAnsiTheme="minorHAnsi" w:cstheme="minorHAnsi"/>
        </w:rPr>
        <w:t>.</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 xml:space="preserve">érték az </w:t>
      </w:r>
      <w:proofErr w:type="spellStart"/>
      <w:r w:rsidR="00D7263E">
        <w:rPr>
          <w:rFonts w:asciiTheme="minorHAnsi" w:hAnsiTheme="minorHAnsi" w:cstheme="minorHAnsi"/>
        </w:rPr>
        <w:t>IFRS</w:t>
      </w:r>
      <w:proofErr w:type="spellEnd"/>
      <w:r w:rsidR="00D7263E">
        <w:rPr>
          <w:rFonts w:asciiTheme="minorHAnsi" w:hAnsiTheme="minorHAnsi" w:cstheme="minorHAnsi"/>
        </w:rPr>
        <w:t>-ek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 xml:space="preserve">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3C1CBA">
        <w:rPr>
          <w:rFonts w:asciiTheme="minorHAnsi" w:hAnsiTheme="minorHAnsi" w:cstheme="minorHAnsi"/>
        </w:rPr>
        <w:t xml:space="preserve">, kivéve a megszűnés hónapját, amikor állományi adat már nincs, azonban pl. felhalmozott kamat még lehet, így már nincs </w:t>
      </w:r>
      <w:proofErr w:type="spellStart"/>
      <w:r w:rsidR="003C1CBA">
        <w:rPr>
          <w:rFonts w:asciiTheme="minorHAnsi" w:hAnsiTheme="minorHAnsi" w:cstheme="minorHAnsi"/>
        </w:rPr>
        <w:t>KESD</w:t>
      </w:r>
      <w:proofErr w:type="spellEnd"/>
      <w:r w:rsidR="003C1CBA">
        <w:rPr>
          <w:rFonts w:asciiTheme="minorHAnsi" w:hAnsiTheme="minorHAnsi" w:cstheme="minorHAnsi"/>
        </w:rPr>
        <w:t xml:space="preserve"> rekord</w:t>
      </w:r>
      <w:r w:rsidR="00F65AA9">
        <w:rPr>
          <w:rFonts w:asciiTheme="minorHAnsi" w:hAnsiTheme="minorHAnsi" w:cstheme="minorHAnsi"/>
        </w:rPr>
        <w:t>.</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aszerbekezds"/>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aszerbekezds"/>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 xml:space="preserve">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8E4B2D" w:rsidRDefault="00D13803" w:rsidP="009176AC">
      <w:pPr>
        <w:autoSpaceDE w:val="0"/>
        <w:autoSpaceDN w:val="0"/>
        <w:spacing w:after="0"/>
        <w:rPr>
          <w:rFonts w:asciiTheme="minorHAnsi"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r w:rsidR="009176AC">
        <w:rPr>
          <w:rFonts w:asciiTheme="minorHAnsi" w:eastAsia="Times New Roman" w:hAnsiTheme="minorHAnsi" w:cstheme="minorHAnsi"/>
        </w:rPr>
        <w:t xml:space="preserve"> </w:t>
      </w:r>
      <w:r w:rsidR="009176AC">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Default="00D13803" w:rsidP="00BF28D4">
      <w:pPr>
        <w:rPr>
          <w:rFonts w:asciiTheme="minorHAnsi" w:eastAsia="Times New Roman" w:hAnsiTheme="minorHAnsi" w:cstheme="minorHAnsi"/>
        </w:rPr>
      </w:pPr>
    </w:p>
    <w:p w14:paraId="3BB42356" w14:textId="37811F9B" w:rsidR="002D056C" w:rsidRDefault="002D056C">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684906B7" w:rsidR="00E87256" w:rsidRDefault="00E87256">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 xml:space="preserve">mivel lehet az ügylet </w:t>
            </w:r>
            <w:proofErr w:type="spellStart"/>
            <w:r w:rsidRPr="00315769">
              <w:rPr>
                <w:color w:val="000000"/>
              </w:rPr>
              <w:t>default</w:t>
            </w:r>
            <w:proofErr w:type="spellEnd"/>
            <w:r w:rsidRPr="00315769">
              <w:rPr>
                <w:color w:val="000000"/>
              </w:rPr>
              <w: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Cmsor3"/>
        <w:rPr>
          <w:b/>
          <w:bCs w:val="0"/>
        </w:rPr>
      </w:pPr>
      <w:bookmarkStart w:id="389" w:name="_Ref136364511"/>
      <w:bookmarkStart w:id="390" w:name="_Toc149902055"/>
      <w:bookmarkStart w:id="391" w:name="_Toc188019125"/>
      <w:r>
        <w:rPr>
          <w:b/>
          <w:bCs w:val="0"/>
        </w:rPr>
        <w:t>Garanciák és egyéb mérlegen kívüli kötelezettségek jelentési módja</w:t>
      </w:r>
      <w:bookmarkEnd w:id="389"/>
      <w:bookmarkEnd w:id="390"/>
      <w:bookmarkEnd w:id="391"/>
    </w:p>
    <w:p w14:paraId="28A123E3" w14:textId="34DCF4E5" w:rsidR="002941CE" w:rsidRDefault="002941CE" w:rsidP="00A04D59">
      <w:pPr>
        <w:rPr>
          <w:rFonts w:asciiTheme="minorHAnsi" w:hAnsiTheme="minorHAnsi" w:cstheme="minorHAnsi"/>
        </w:rPr>
      </w:pPr>
      <w:bookmarkStart w:id="392" w:name="_Hlk185336983"/>
      <w:r>
        <w:rPr>
          <w:rFonts w:asciiTheme="minorHAnsi" w:hAnsiTheme="minorHAnsi" w:cstheme="minorHAnsi"/>
        </w:rPr>
        <w:t xml:space="preserve">A garanciák és egyéb mérlegen kívüli kötelezettségek elsődlegesen az </w:t>
      </w:r>
      <w:proofErr w:type="spellStart"/>
      <w:r>
        <w:rPr>
          <w:rFonts w:asciiTheme="minorHAnsi" w:hAnsiTheme="minorHAnsi" w:cstheme="minorHAnsi"/>
        </w:rPr>
        <w:t>INSTR</w:t>
      </w:r>
      <w:proofErr w:type="spellEnd"/>
      <w:r>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INSTR</w:t>
      </w:r>
      <w:proofErr w:type="spellEnd"/>
      <w:r>
        <w:rPr>
          <w:rFonts w:asciiTheme="minorHAnsi" w:hAnsiTheme="minorHAnsi" w:cstheme="minorHAnsi"/>
        </w:rPr>
        <w:t xml:space="preserve">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 xml:space="preserve">illetve egy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 xml:space="preserve">Ebből következően az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táblában az „Instrumentum összege” a kibocsátott garancia induló összege, mely nem változik.</w:t>
      </w:r>
      <w:r w:rsidR="00F12B1B">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92"/>
    <w:p w14:paraId="4073FF2F" w14:textId="2952467B" w:rsidR="003D53B9" w:rsidRDefault="003D53B9" w:rsidP="003D53B9">
      <w:pPr>
        <w:pStyle w:val="Listaszerbekezds"/>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aszerbekezds"/>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aszerbekezds"/>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w:t>
      </w:r>
      <w:proofErr w:type="spellStart"/>
      <w:r>
        <w:rPr>
          <w:rFonts w:asciiTheme="minorHAnsi" w:hAnsiTheme="minorHAnsi" w:cstheme="minorHAnsi"/>
        </w:rPr>
        <w:t>INSTR</w:t>
      </w:r>
      <w:proofErr w:type="spellEnd"/>
      <w:r>
        <w:rPr>
          <w:rFonts w:asciiTheme="minorHAnsi" w:hAnsiTheme="minorHAnsi" w:cstheme="minorHAnsi"/>
        </w:rPr>
        <w:t xml:space="preserve"> táblában a ténylegesen kibocsátott garanciát.</w:t>
      </w:r>
    </w:p>
    <w:p w14:paraId="1B078965" w14:textId="0C763196" w:rsidR="0097153E" w:rsidRDefault="0097153E" w:rsidP="00A04D59">
      <w:pPr>
        <w:rPr>
          <w:rFonts w:asciiTheme="minorHAnsi" w:hAnsiTheme="minorHAnsi" w:cstheme="minorHAnsi"/>
        </w:rPr>
      </w:pPr>
      <w:r>
        <w:rPr>
          <w:rFonts w:asciiTheme="minorHAnsi" w:hAnsiTheme="minorHAnsi" w:cstheme="minorHAnsi"/>
        </w:rPr>
        <w:t xml:space="preserve">Garanciák </w:t>
      </w:r>
      <w:r w:rsidR="001F3DF2">
        <w:rPr>
          <w:rFonts w:asciiTheme="minorHAnsi" w:hAnsiTheme="minorHAnsi" w:cstheme="minorHAnsi"/>
        </w:rPr>
        <w:t xml:space="preserve">és egyéb mérlegen kívüli kötelezettségek </w:t>
      </w:r>
      <w:r>
        <w:rPr>
          <w:rFonts w:asciiTheme="minorHAnsi" w:hAnsiTheme="minorHAnsi" w:cstheme="minorHAnsi"/>
        </w:rPr>
        <w:t xml:space="preserve">esetén is töltendő az „Instrumentum indulásának </w:t>
      </w:r>
      <w:proofErr w:type="spellStart"/>
      <w:proofErr w:type="gramStart"/>
      <w:r>
        <w:rPr>
          <w:rFonts w:asciiTheme="minorHAnsi" w:hAnsiTheme="minorHAnsi" w:cstheme="minorHAnsi"/>
        </w:rPr>
        <w:t>napja”a</w:t>
      </w:r>
      <w:proofErr w:type="spellEnd"/>
      <w:proofErr w:type="gramEnd"/>
      <w:r>
        <w:rPr>
          <w:rFonts w:asciiTheme="minorHAnsi" w:hAnsiTheme="minorHAnsi" w:cstheme="minorHAnsi"/>
        </w:rPr>
        <w:t xml:space="preserve"> szerződéskötés napjával azonos dátummal (nem hagyható üresen).</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 xml:space="preserve">A lehívott garanciákat, amelyek mérlegtételek lesznek, az </w:t>
      </w:r>
      <w:proofErr w:type="spellStart"/>
      <w:r w:rsidRPr="00C1433D">
        <w:rPr>
          <w:rFonts w:asciiTheme="minorHAnsi" w:hAnsiTheme="minorHAnsi" w:cstheme="minorHAnsi"/>
        </w:rPr>
        <w:t>INSTR</w:t>
      </w:r>
      <w:proofErr w:type="spellEnd"/>
      <w:r w:rsidRPr="00C1433D">
        <w:rPr>
          <w:rFonts w:asciiTheme="minorHAnsi" w:hAnsiTheme="minorHAnsi" w:cstheme="minorHAnsi"/>
        </w:rPr>
        <w:t xml:space="preserve">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w:t>
      </w:r>
      <w:proofErr w:type="spellStart"/>
      <w:r w:rsidR="005E45A8">
        <w:rPr>
          <w:rFonts w:asciiTheme="minorHAnsi" w:hAnsiTheme="minorHAnsi" w:cstheme="minorHAnsi"/>
        </w:rPr>
        <w:t>INSTR</w:t>
      </w:r>
      <w:proofErr w:type="spellEnd"/>
      <w:r w:rsidR="005E45A8">
        <w:rPr>
          <w:rFonts w:asciiTheme="minorHAnsi" w:hAnsiTheme="minorHAnsi" w:cstheme="minorHAnsi"/>
        </w:rPr>
        <w:t xml:space="preserve">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 xml:space="preserve">„Még rendelkezésre álló (le nem hívott) hitelkeret” és az </w:t>
      </w:r>
      <w:proofErr w:type="spellStart"/>
      <w:r w:rsidR="002941CE" w:rsidRPr="006E1777">
        <w:rPr>
          <w:rFonts w:asciiTheme="minorHAnsi" w:hAnsiTheme="minorHAnsi" w:cstheme="minorHAnsi"/>
        </w:rPr>
        <w:t>INSTR</w:t>
      </w:r>
      <w:proofErr w:type="spellEnd"/>
      <w:r w:rsidR="002941CE" w:rsidRPr="006E1777">
        <w:rPr>
          <w:rFonts w:asciiTheme="minorHAnsi" w:hAnsiTheme="minorHAnsi" w:cstheme="minorHAnsi"/>
        </w:rPr>
        <w:t xml:space="preserve">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F73F2">
        <w:rPr>
          <w:rFonts w:asciiTheme="minorHAnsi" w:hAnsiTheme="minorHAnsi" w:cstheme="minorHAnsi"/>
          <w:b/>
          <w:bCs/>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 xml:space="preserve">tőkeszámítás során alkalmazott </w:t>
      </w:r>
      <w:proofErr w:type="spellStart"/>
      <w:r w:rsidR="003246B3">
        <w:rPr>
          <w:rFonts w:asciiTheme="minorHAnsi" w:hAnsiTheme="minorHAnsi" w:cstheme="minorHAnsi"/>
        </w:rPr>
        <w:t>CCF</w:t>
      </w:r>
      <w:proofErr w:type="spellEnd"/>
      <w:r>
        <w:rPr>
          <w:rFonts w:asciiTheme="minorHAnsi" w:hAnsiTheme="minorHAnsi" w:cstheme="minorHAnsi"/>
        </w:rPr>
        <w:t xml:space="preserve"> szorzataként jelentendő. Abban az esetben, 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w:t>
      </w:r>
      <w:proofErr w:type="spellStart"/>
      <w:r>
        <w:rPr>
          <w:rFonts w:asciiTheme="minorHAnsi" w:hAnsiTheme="minorHAnsi" w:cstheme="minorHAnsi"/>
        </w:rPr>
        <w:t>INSTR</w:t>
      </w:r>
      <w:proofErr w:type="spellEnd"/>
      <w:r>
        <w:rPr>
          <w:rFonts w:asciiTheme="minorHAnsi" w:hAnsiTheme="minorHAnsi" w:cstheme="minorHAnsi"/>
        </w:rPr>
        <w:t xml:space="preserve">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xml:space="preserve">, mind az </w:t>
      </w:r>
      <w:proofErr w:type="spellStart"/>
      <w:r>
        <w:rPr>
          <w:rFonts w:asciiTheme="minorHAnsi" w:hAnsiTheme="minorHAnsi" w:cstheme="minorHAnsi"/>
        </w:rPr>
        <w:t>INSTR</w:t>
      </w:r>
      <w:proofErr w:type="spellEnd"/>
      <w:r>
        <w:rPr>
          <w:rFonts w:asciiTheme="minorHAnsi" w:hAnsiTheme="minorHAnsi" w:cstheme="minorHAnsi"/>
        </w:rPr>
        <w:t xml:space="preserve">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w:t>
      </w:r>
      <w:proofErr w:type="spellStart"/>
      <w:r w:rsidR="00CB4DB7">
        <w:rPr>
          <w:rFonts w:asciiTheme="minorHAnsi" w:hAnsiTheme="minorHAnsi" w:cstheme="minorHAnsi"/>
        </w:rPr>
        <w:t>INSTR</w:t>
      </w:r>
      <w:proofErr w:type="spellEnd"/>
      <w:r w:rsidR="00CB4DB7">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 xml:space="preserve">A garanciák és egyéb mérlegen kívüli elkötelezettségek tekintetében felmerülő garancia-/egyéb díjak %-ban kifejezett mértékét 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w:t>
      </w:r>
      <w:proofErr w:type="spellStart"/>
      <w:r w:rsidR="001423D5">
        <w:rPr>
          <w:rFonts w:asciiTheme="minorHAnsi" w:hAnsiTheme="minorHAnsi" w:cstheme="minorHAnsi"/>
        </w:rPr>
        <w:t>kotelezettségvállalások</w:t>
      </w:r>
      <w:proofErr w:type="spellEnd"/>
      <w:r>
        <w:rPr>
          <w:rFonts w:asciiTheme="minorHAnsi" w:hAnsiTheme="minorHAnsi" w:cstheme="minorHAnsi"/>
        </w:rPr>
        <w:t xml:space="preserve"> esetén is jelentendő a „Hitelbírálatkori hitelfedezeti arány (</w:t>
      </w:r>
      <w:proofErr w:type="spellStart"/>
      <w:r>
        <w:rPr>
          <w:rFonts w:asciiTheme="minorHAnsi" w:hAnsiTheme="minorHAnsi" w:cstheme="minorHAnsi"/>
        </w:rPr>
        <w:t>LTV</w:t>
      </w:r>
      <w:proofErr w:type="spellEnd"/>
      <w:r>
        <w:rPr>
          <w:rFonts w:asciiTheme="minorHAnsi" w:hAnsiTheme="minorHAnsi" w:cstheme="minorHAnsi"/>
        </w:rPr>
        <w:t>)”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7CFA9103" w:rsidR="001C63DA" w:rsidRDefault="001C63DA" w:rsidP="001C63DA">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w:t>
      </w:r>
      <w:r w:rsidR="00B578E7">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r w:rsidR="006350A9">
        <w:rPr>
          <w:color w:val="000000"/>
        </w:rPr>
        <w:t xml:space="preserve"> Az </w:t>
      </w:r>
      <w:proofErr w:type="spellStart"/>
      <w:r w:rsidR="006350A9">
        <w:rPr>
          <w:color w:val="000000"/>
        </w:rPr>
        <w:t>INSTR.ATSTRUKT_KOD</w:t>
      </w:r>
      <w:proofErr w:type="spellEnd"/>
      <w:r w:rsidR="006350A9">
        <w:rPr>
          <w:color w:val="000000"/>
        </w:rPr>
        <w:t xml:space="preserve"> mező a 39/2016. (X.11.) MNB rendeletben foglaltak szerint jelentendő </w:t>
      </w:r>
      <w:r w:rsidR="000C4986">
        <w:rPr>
          <w:color w:val="000000"/>
        </w:rPr>
        <w:t xml:space="preserve">garanciák és egyéb </w:t>
      </w:r>
      <w:r w:rsidR="006350A9">
        <w:rPr>
          <w:color w:val="000000"/>
        </w:rPr>
        <w:t>mérlegen kívüli kötelezettségvállalások esetén is.</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hitel szerződés része, akkor 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w:t>
      </w:r>
      <w:proofErr w:type="spellStart"/>
      <w:r w:rsidRPr="002D3122">
        <w:rPr>
          <w:rFonts w:asciiTheme="minorHAnsi" w:hAnsiTheme="minorHAnsi" w:cstheme="minorHAnsi"/>
        </w:rPr>
        <w:t>INSTR</w:t>
      </w:r>
      <w:proofErr w:type="spellEnd"/>
      <w:r w:rsidRPr="002D3122">
        <w:rPr>
          <w:rFonts w:asciiTheme="minorHAnsi" w:hAnsiTheme="minorHAnsi" w:cstheme="minorHAnsi"/>
        </w:rPr>
        <w:t xml:space="preserve"> táblában.</w:t>
      </w:r>
    </w:p>
    <w:p w14:paraId="4093F9CE" w14:textId="7E941C30" w:rsidR="00BB3673" w:rsidRPr="002D3122" w:rsidRDefault="00BB3673" w:rsidP="00CB26FA">
      <w:pPr>
        <w:rPr>
          <w:rFonts w:asciiTheme="minorHAnsi" w:hAnsiTheme="minorHAnsi" w:cstheme="minorHAnsi"/>
        </w:rPr>
      </w:pPr>
      <w:bookmarkStart w:id="393" w:name="_Hlk159498802"/>
      <w:r>
        <w:rPr>
          <w:rFonts w:asciiTheme="minorHAnsi" w:hAnsiTheme="minorHAnsi" w:cstheme="minorHAnsi"/>
        </w:rPr>
        <w:t>A HITREG-ben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8452D2" w:rsidRPr="00AF38FB">
        <w:rPr>
          <w:color w:val="000000" w:themeColor="text1"/>
        </w:rPr>
        <w:t xml:space="preserve">garancia kedvezményezett esetén </w:t>
      </w:r>
      <w:r>
        <w:rPr>
          <w:rFonts w:asciiTheme="minorHAnsi" w:hAnsiTheme="minorHAnsi" w:cstheme="minorHAnsi"/>
        </w:rPr>
        <w:t>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w:t>
      </w:r>
      <w:proofErr w:type="spellStart"/>
      <w:r w:rsidR="008452D2">
        <w:rPr>
          <w:rFonts w:asciiTheme="minorHAnsi" w:hAnsiTheme="minorHAnsi" w:cstheme="minorHAnsi"/>
        </w:rPr>
        <w:t>GAR_KEDV</w:t>
      </w:r>
      <w:proofErr w:type="spellEnd"/>
      <w:r w:rsidR="008452D2">
        <w:rPr>
          <w:rFonts w:asciiTheme="minorHAnsi" w:hAnsiTheme="minorHAnsi" w:cstheme="minorHAnsi"/>
        </w:rPr>
        <w:t>’ kódérték megnevezése garancia kedvezményezettje, csak ezen típusú partnerek esetén alkalmazható.</w:t>
      </w:r>
    </w:p>
    <w:bookmarkEnd w:id="393"/>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Cmsor3"/>
        <w:rPr>
          <w:b/>
          <w:bCs w:val="0"/>
        </w:rPr>
      </w:pPr>
      <w:bookmarkStart w:id="394" w:name="_Toc188019126"/>
      <w:proofErr w:type="spellStart"/>
      <w:r>
        <w:rPr>
          <w:b/>
          <w:bCs w:val="0"/>
        </w:rPr>
        <w:t>CSOK</w:t>
      </w:r>
      <w:proofErr w:type="spellEnd"/>
      <w:r>
        <w:rPr>
          <w:b/>
          <w:bCs w:val="0"/>
        </w:rPr>
        <w:t xml:space="preserve"> támogatások jelentési módja</w:t>
      </w:r>
      <w:bookmarkEnd w:id="394"/>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6C72EB" w:rsidRDefault="005F7760" w:rsidP="00F41E06">
      <w:pPr>
        <w:pStyle w:val="Listaszerbekezds"/>
        <w:numPr>
          <w:ilvl w:val="0"/>
          <w:numId w:val="0"/>
        </w:numPr>
        <w:spacing w:after="0"/>
        <w:contextualSpacing w:val="0"/>
        <w:rPr>
          <w:rFonts w:asciiTheme="minorHAnsi" w:eastAsia="Times New Roman" w:hAnsiTheme="minorHAnsi" w:cstheme="minorHAnsi"/>
        </w:rPr>
      </w:pPr>
      <w:r w:rsidRPr="005F7760">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aszerbekezds"/>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38D9F39F" w14:textId="77798F7A"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CSKK</w:t>
      </w:r>
      <w:proofErr w:type="spellEnd"/>
      <w:r>
        <w:rPr>
          <w:rFonts w:asciiTheme="minorHAnsi" w:eastAsia="Times New Roman" w:hAnsiTheme="minorHAnsi" w:cstheme="minorHAnsi"/>
        </w:rPr>
        <w:t xml:space="preserve">, CSK2, CSK3 kódok esetén a </w:t>
      </w:r>
      <w:r w:rsidRPr="006C72EB">
        <w:rPr>
          <w:rFonts w:asciiTheme="minorHAnsi" w:eastAsia="Times New Roman" w:hAnsiTheme="minorHAnsi" w:cstheme="minorHAnsi"/>
        </w:rPr>
        <w:t>„</w:t>
      </w:r>
      <w:r w:rsidR="005F7760">
        <w:rPr>
          <w:rFonts w:asciiTheme="minorHAnsi" w:eastAsia="Times New Roman" w:hAnsiTheme="minorHAnsi" w:cstheme="minorHAnsi"/>
        </w:rPr>
        <w:t>Hitelkonstrukció</w:t>
      </w:r>
      <w:r w:rsidRPr="006C72EB">
        <w:rPr>
          <w:rFonts w:asciiTheme="minorHAnsi" w:eastAsia="Times New Roman" w:hAnsiTheme="minorHAnsi" w:cstheme="minorHAnsi"/>
        </w:rPr>
        <w:t>” mezőben</w:t>
      </w:r>
      <w:r>
        <w:rPr>
          <w:rFonts w:asciiTheme="minorHAnsi" w:eastAsia="Times New Roman" w:hAnsiTheme="minorHAnsi" w:cstheme="minorHAnsi"/>
        </w:rPr>
        <w:t xml:space="preserve">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vagy ’</w:t>
      </w:r>
      <w:proofErr w:type="spellStart"/>
      <w:r>
        <w:rPr>
          <w:rFonts w:asciiTheme="minorHAnsi" w:eastAsia="Times New Roman" w:hAnsiTheme="minorHAnsi" w:cstheme="minorHAnsi"/>
        </w:rPr>
        <w:t>NHPZ</w:t>
      </w:r>
      <w:proofErr w:type="spellEnd"/>
      <w:r>
        <w:rPr>
          <w:rFonts w:asciiTheme="minorHAnsi" w:eastAsia="Times New Roman" w:hAnsiTheme="minorHAnsi" w:cstheme="minorHAnsi"/>
        </w:rPr>
        <w:t>’ kódérték alkalmazható, ’</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nem.</w:t>
      </w:r>
    </w:p>
    <w:p w14:paraId="7F88F586" w14:textId="444F1522"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kódérték csak a ’</w:t>
      </w:r>
      <w:proofErr w:type="spellStart"/>
      <w:r>
        <w:rPr>
          <w:rFonts w:asciiTheme="minorHAnsi" w:eastAsia="Times New Roman" w:hAnsiTheme="minorHAnsi" w:cstheme="minorHAnsi"/>
        </w:rPr>
        <w:t>CSKT</w:t>
      </w:r>
      <w:proofErr w:type="spellEnd"/>
      <w:r>
        <w:rPr>
          <w:rFonts w:asciiTheme="minorHAnsi" w:eastAsia="Times New Roman" w:hAnsiTheme="minorHAnsi" w:cstheme="minorHAnsi"/>
        </w:rPr>
        <w:t>’ vagy a ’</w:t>
      </w:r>
      <w:proofErr w:type="spellStart"/>
      <w:r>
        <w:rPr>
          <w:rFonts w:asciiTheme="minorHAnsi" w:eastAsia="Times New Roman" w:hAnsiTheme="minorHAnsi" w:cstheme="minorHAnsi"/>
        </w:rPr>
        <w:t>CSKF</w:t>
      </w:r>
      <w:proofErr w:type="spellEnd"/>
      <w:r>
        <w:rPr>
          <w:rFonts w:asciiTheme="minorHAnsi" w:eastAsia="Times New Roman" w:hAnsiTheme="minorHAnsi" w:cstheme="minorHAnsi"/>
        </w:rPr>
        <w:t>’ állami támogatás forma mellett alkalmazható (utóbbi esetén az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Lbjegyzet-hivatkozs"/>
          <w:rFonts w:asciiTheme="minorHAnsi" w:eastAsia="Times New Roman" w:hAnsiTheme="minorHAnsi" w:cstheme="minorHAnsi"/>
        </w:rPr>
        <w:footnoteReference w:id="8"/>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0D82324F" w:rsidR="007D3CE7" w:rsidRPr="00D2241A" w:rsidRDefault="007D3CE7" w:rsidP="00D2241A">
      <w:pPr>
        <w:spacing w:after="0"/>
        <w:rPr>
          <w:rFonts w:asciiTheme="minorHAnsi" w:eastAsia="Times New Roman" w:hAnsiTheme="minorHAnsi" w:cstheme="minorHAnsi"/>
        </w:rPr>
      </w:pPr>
    </w:p>
    <w:p w14:paraId="1DFC26F6" w14:textId="77777777" w:rsidR="00F41E06" w:rsidRDefault="00F41E06" w:rsidP="00CA2712">
      <w:pPr>
        <w:rPr>
          <w:rFonts w:asciiTheme="minorHAnsi" w:hAnsiTheme="minorHAnsi" w:cstheme="minorHAnsi"/>
        </w:rPr>
      </w:pPr>
    </w:p>
    <w:p w14:paraId="25BAF90C" w14:textId="7A62D619" w:rsidR="005F7760" w:rsidRDefault="005F7760" w:rsidP="00CA2712">
      <w:pPr>
        <w:rPr>
          <w:rFonts w:asciiTheme="minorHAnsi" w:hAnsiTheme="minorHAnsi" w:cstheme="minorHAnsi"/>
        </w:rPr>
      </w:pPr>
    </w:p>
    <w:p w14:paraId="4E172888" w14:textId="30D6C520" w:rsidR="005F7760" w:rsidRDefault="005F7760" w:rsidP="00CA2712">
      <w:pPr>
        <w:rPr>
          <w:rFonts w:asciiTheme="minorHAnsi" w:hAnsiTheme="minorHAnsi" w:cstheme="minorHAnsi"/>
        </w:rPr>
      </w:pPr>
      <w:r w:rsidRPr="005F7760">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ahogy a táblázat is tartalmazza, a </w:t>
      </w:r>
      <w:proofErr w:type="spellStart"/>
      <w:r>
        <w:rPr>
          <w:rFonts w:asciiTheme="minorHAnsi" w:hAnsiTheme="minorHAnsi" w:cstheme="minorHAnsi"/>
        </w:rPr>
        <w:t>CSKK</w:t>
      </w:r>
      <w:proofErr w:type="spellEnd"/>
      <w:r>
        <w:rPr>
          <w:rFonts w:asciiTheme="minorHAnsi" w:hAnsiTheme="minorHAnsi" w:cstheme="minorHAnsi"/>
        </w:rPr>
        <w:t xml:space="preserve"> kódérték megszűnik a K23-as jelentésben 2024.01.01-től, azonban tekintettel arra, hogy a HITREG-ben mind a hitelkonstrukció, mind az állami támogatás formája az aktuális állapotot tükröző mező, a fennálló állomány miatt fenntartjuk a HITREG-ben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CSKT</w:t>
      </w:r>
      <w:proofErr w:type="spellEnd"/>
      <w:r>
        <w:rPr>
          <w:rFonts w:asciiTheme="minorHAnsi" w:hAnsiTheme="minorHAnsi" w:cstheme="minorHAnsi"/>
        </w:rPr>
        <w:t xml:space="preserve"> kódérték megfeleltetésénél látszik, hogy ’</w:t>
      </w:r>
      <w:proofErr w:type="spellStart"/>
      <w:r>
        <w:rPr>
          <w:rFonts w:asciiTheme="minorHAnsi" w:hAnsiTheme="minorHAnsi" w:cstheme="minorHAnsi"/>
        </w:rPr>
        <w:t>TLAK</w:t>
      </w:r>
      <w:proofErr w:type="spellEnd"/>
      <w:r>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amennyiben a K23-as jelentésben </w:t>
      </w:r>
      <w:proofErr w:type="spellStart"/>
      <w:r>
        <w:rPr>
          <w:rFonts w:asciiTheme="minorHAnsi" w:hAnsiTheme="minorHAnsi" w:cstheme="minorHAnsi"/>
        </w:rPr>
        <w:t>CSKP</w:t>
      </w:r>
      <w:proofErr w:type="spellEnd"/>
      <w:r>
        <w:rPr>
          <w:rFonts w:asciiTheme="minorHAnsi" w:hAnsiTheme="minorHAnsi" w:cstheme="minorHAnsi"/>
        </w:rPr>
        <w:t xml:space="preserve">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piaci hitel mellett kerül felvételre, így a hitelkonstrukció a korábbiaknak megfelelően jellemzően ’</w:t>
      </w:r>
      <w:proofErr w:type="spellStart"/>
      <w:r w:rsidR="0055159E">
        <w:rPr>
          <w:rFonts w:asciiTheme="minorHAnsi" w:hAnsiTheme="minorHAnsi" w:cstheme="minorHAnsi"/>
        </w:rPr>
        <w:t>NEM_TAM</w:t>
      </w:r>
      <w:proofErr w:type="spellEnd"/>
      <w:r w:rsidR="0055159E">
        <w:rPr>
          <w:rFonts w:asciiTheme="minorHAnsi" w:hAnsiTheme="minorHAnsi" w:cstheme="minorHAnsi"/>
        </w:rPr>
        <w:t>’ (esetleg ’</w:t>
      </w:r>
      <w:proofErr w:type="spellStart"/>
      <w:r w:rsidR="0055159E">
        <w:rPr>
          <w:rFonts w:asciiTheme="minorHAnsi" w:hAnsiTheme="minorHAnsi" w:cstheme="minorHAnsi"/>
        </w:rPr>
        <w:t>DOLG</w:t>
      </w:r>
      <w:proofErr w:type="spellEnd"/>
      <w:r w:rsidR="0055159E">
        <w:rPr>
          <w:rFonts w:asciiTheme="minorHAnsi" w:hAnsiTheme="minorHAnsi" w:cstheme="minorHAnsi"/>
        </w:rPr>
        <w:t>’/’</w:t>
      </w:r>
      <w:proofErr w:type="spellStart"/>
      <w:r w:rsidR="0055159E">
        <w:rPr>
          <w:rFonts w:asciiTheme="minorHAnsi" w:hAnsiTheme="minorHAnsi" w:cstheme="minorHAnsi"/>
        </w:rPr>
        <w:t>ATHI</w:t>
      </w:r>
      <w:proofErr w:type="spellEnd"/>
      <w:r w:rsidR="0055159E">
        <w:rPr>
          <w:rFonts w:asciiTheme="minorHAnsi" w:hAnsiTheme="minorHAnsi" w:cstheme="minorHAnsi"/>
        </w:rPr>
        <w:t>’ lehet).</w:t>
      </w:r>
    </w:p>
    <w:p w14:paraId="7E6F554B" w14:textId="2EE3D9E9" w:rsidR="0055159E" w:rsidRDefault="007D713E" w:rsidP="00111D6E">
      <w:pPr>
        <w:pStyle w:val="Listaszerbekezds"/>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CSKF</w:t>
      </w:r>
      <w:proofErr w:type="spellEnd"/>
      <w:r>
        <w:rPr>
          <w:rFonts w:asciiTheme="minorHAnsi" w:hAnsiTheme="minorHAnsi" w:cstheme="minorHAnsi"/>
        </w:rPr>
        <w:t xml:space="preserve">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aszerbekezds"/>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aszerbekezds"/>
        <w:numPr>
          <w:ilvl w:val="0"/>
          <w:numId w:val="95"/>
        </w:numPr>
        <w:rPr>
          <w:rFonts w:asciiTheme="minorHAnsi" w:hAnsiTheme="minorHAnsi" w:cstheme="minorHAnsi"/>
        </w:rPr>
      </w:pPr>
      <w:r>
        <w:t>az új CS01-CST3 kódértékek mellett ’</w:t>
      </w:r>
      <w:proofErr w:type="spellStart"/>
      <w:r>
        <w:t>EGYEB</w:t>
      </w:r>
      <w:proofErr w:type="spellEnd"/>
      <w:r>
        <w:t>’ hitelkonstrukció jelentendő</w:t>
      </w:r>
      <w:r w:rsidR="00D542E9">
        <w:t>.</w:t>
      </w:r>
    </w:p>
    <w:p w14:paraId="040BFE30" w14:textId="3A7B1CF5" w:rsidR="00B63521" w:rsidRDefault="00B63521">
      <w:bookmarkStart w:id="395" w:name="_Toc64967427"/>
    </w:p>
    <w:p w14:paraId="0E3FDAA1" w14:textId="637C1860" w:rsidR="008847A4" w:rsidRDefault="008847A4" w:rsidP="008847A4">
      <w:pPr>
        <w:pStyle w:val="Listaszerbekezds"/>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 xml:space="preserve">Állami támogatás pl. </w:t>
      </w:r>
      <w:proofErr w:type="spellStart"/>
      <w:r w:rsidRPr="00F86D1F">
        <w:rPr>
          <w:rFonts w:asciiTheme="minorHAnsi" w:hAnsiTheme="minorHAnsi"/>
          <w:b/>
        </w:rPr>
        <w:t>CSOK</w:t>
      </w:r>
      <w:proofErr w:type="spellEnd"/>
      <w:r w:rsidRPr="00F86D1F">
        <w:rPr>
          <w:rFonts w:asciiTheme="minorHAnsi" w:hAnsiTheme="minorHAnsi"/>
          <w:b/>
        </w:rPr>
        <w:t xml:space="preserve"> kapcsolódik-e az instrumentumhoz?</w:t>
      </w:r>
      <w:r w:rsidRPr="0032442C">
        <w:rPr>
          <w:rFonts w:asciiTheme="minorHAnsi" w:eastAsia="Times New Roman" w:hAnsiTheme="minorHAnsi" w:cstheme="minorHAnsi"/>
        </w:rPr>
        <w:t xml:space="preserve">” mező minden esetben az aktuális állapotot kell tükrözze, azaz amennyiben meghiúsul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valamely feltétele és ezért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visszafizetésre kell kerüljön, a kapcsolódó támogatott hitel pedig magasabb </w:t>
      </w:r>
      <w:proofErr w:type="spellStart"/>
      <w:r w:rsidRPr="0032442C">
        <w:rPr>
          <w:rFonts w:asciiTheme="minorHAnsi" w:eastAsia="Times New Roman" w:hAnsiTheme="minorHAnsi" w:cstheme="minorHAnsi"/>
        </w:rPr>
        <w:t>kamatozásúvá</w:t>
      </w:r>
      <w:proofErr w:type="spellEnd"/>
      <w:r w:rsidRPr="0032442C">
        <w:rPr>
          <w:rFonts w:asciiTheme="minorHAnsi" w:eastAsia="Times New Roman" w:hAnsiTheme="minorHAnsi" w:cstheme="minorHAnsi"/>
        </w:rPr>
        <w:t xml:space="preserve"> válik, akkor fentieknek a</w:t>
      </w:r>
      <w:r w:rsidRPr="0032442C">
        <w:t xml:space="preserve"> </w:t>
      </w:r>
      <w:r w:rsidRPr="0032442C">
        <w:rPr>
          <w:rFonts w:asciiTheme="minorHAnsi" w:eastAsia="Times New Roman" w:hAnsiTheme="minorHAnsi" w:cstheme="minorHAnsi"/>
        </w:rPr>
        <w:t>mező ’NEM’-ként, a „Hitelkonstrukció” mező pedig ’</w:t>
      </w:r>
      <w:proofErr w:type="spellStart"/>
      <w:r w:rsidRPr="0032442C">
        <w:rPr>
          <w:rFonts w:asciiTheme="minorHAnsi" w:eastAsia="Times New Roman" w:hAnsiTheme="minorHAnsi" w:cstheme="minorHAnsi"/>
        </w:rPr>
        <w:t>NEM_TAM</w:t>
      </w:r>
      <w:proofErr w:type="spellEnd"/>
      <w:r w:rsidRPr="0032442C">
        <w:rPr>
          <w:rFonts w:asciiTheme="minorHAnsi" w:eastAsia="Times New Roman" w:hAnsiTheme="minorHAnsi" w:cstheme="minorHAnsi"/>
        </w:rPr>
        <w:t>’-ként szerepeltetendő a jelentésben.</w:t>
      </w:r>
    </w:p>
    <w:p w14:paraId="6EB19D01" w14:textId="77777777" w:rsidR="008847A4" w:rsidRDefault="008847A4" w:rsidP="00D2241A"/>
    <w:p w14:paraId="6713094A" w14:textId="22ED4F05" w:rsidR="00ED3B6B" w:rsidRPr="00AF73F2" w:rsidRDefault="00ED3B6B" w:rsidP="00ED3B6B">
      <w:r w:rsidRPr="00AF73F2">
        <w:t xml:space="preserve">A </w:t>
      </w:r>
      <w:proofErr w:type="spellStart"/>
      <w:r w:rsidRPr="00AF73F2">
        <w:t>CSOK</w:t>
      </w:r>
      <w:proofErr w:type="spellEnd"/>
      <w:r w:rsidRPr="00AF73F2">
        <w:t xml:space="preserve"> PLUSZ konstrukció</w:t>
      </w:r>
      <w:r w:rsidR="00D256AB" w:rsidRPr="00AF73F2">
        <w:t>k</w:t>
      </w:r>
      <w:r w:rsidRPr="00AF73F2">
        <w:t xml:space="preserve"> esetén kétféle moratórium értelmezhető:</w:t>
      </w:r>
    </w:p>
    <w:p w14:paraId="6AF61A38" w14:textId="0E42596D" w:rsidR="00ED3B6B" w:rsidRPr="00B2076C" w:rsidRDefault="00ED3B6B" w:rsidP="00ED3B6B">
      <w:pPr>
        <w:pStyle w:val="Listaszerbekezds"/>
        <w:numPr>
          <w:ilvl w:val="0"/>
          <w:numId w:val="135"/>
        </w:numPr>
        <w:spacing w:after="120" w:line="240" w:lineRule="auto"/>
        <w:jc w:val="left"/>
      </w:pPr>
      <w:r w:rsidRPr="00AF73F2">
        <w:t xml:space="preserve">türelmi idő a tőkefizetésre az első évben: ebben az esetben </w:t>
      </w:r>
      <w:r w:rsidRPr="00AF73F2">
        <w:rPr>
          <w:lang w:eastAsia="en-US"/>
        </w:rPr>
        <w:t>„Az ügyfél csak kamatot törleszt-e?” mezőben ’I’ érték jelentendő, a moratóriumos mezők pedig a következőképpen jelentendők:</w:t>
      </w:r>
    </w:p>
    <w:p w14:paraId="7E58CC47" w14:textId="5828C646" w:rsidR="00ED3B6B" w:rsidRPr="00B2076C" w:rsidRDefault="00ED3B6B" w:rsidP="00ED3B6B">
      <w:pPr>
        <w:pStyle w:val="Listaszerbekezds"/>
        <w:numPr>
          <w:ilvl w:val="1"/>
          <w:numId w:val="135"/>
        </w:numPr>
        <w:spacing w:after="120" w:line="240" w:lineRule="auto"/>
        <w:jc w:val="left"/>
      </w:pPr>
      <w:r w:rsidRPr="00AF73F2">
        <w:rPr>
          <w:lang w:eastAsia="en-US"/>
        </w:rPr>
        <w:t>moratórium tárgya: ’</w:t>
      </w:r>
      <w:proofErr w:type="spellStart"/>
      <w:r w:rsidRPr="00AF73F2">
        <w:rPr>
          <w:lang w:eastAsia="en-US"/>
        </w:rPr>
        <w:t>TOKE</w:t>
      </w:r>
      <w:proofErr w:type="spellEnd"/>
      <w:r w:rsidRPr="00AF73F2">
        <w:rPr>
          <w:lang w:eastAsia="en-US"/>
        </w:rPr>
        <w:t>’ (csak kamat időszaknál),</w:t>
      </w:r>
    </w:p>
    <w:p w14:paraId="2FA1BC66" w14:textId="07F1E8DE"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6AC57197"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4C10F095" w14:textId="7DE95089" w:rsidR="00ED3B6B" w:rsidRPr="00B2076C" w:rsidRDefault="00ED3B6B" w:rsidP="00ED3B6B">
      <w:pPr>
        <w:pStyle w:val="Listaszerbekezds"/>
        <w:numPr>
          <w:ilvl w:val="0"/>
          <w:numId w:val="135"/>
        </w:numPr>
        <w:spacing w:after="120" w:line="240" w:lineRule="auto"/>
        <w:jc w:val="left"/>
      </w:pPr>
      <w:r w:rsidRPr="00AF73F2">
        <w:rPr>
          <w:lang w:eastAsia="en-US"/>
        </w:rPr>
        <w:t xml:space="preserve">törlesztés és kamatfizetés szüneteltetése a </w:t>
      </w:r>
      <w:proofErr w:type="spellStart"/>
      <w:r w:rsidRPr="00AF73F2">
        <w:rPr>
          <w:lang w:eastAsia="en-US"/>
        </w:rPr>
        <w:t>CSOK</w:t>
      </w:r>
      <w:proofErr w:type="spellEnd"/>
      <w:r w:rsidRPr="00AF73F2">
        <w:rPr>
          <w:lang w:eastAsia="en-US"/>
        </w:rPr>
        <w:t xml:space="preserve"> PLUSZ rendelet 43.§-a alapján: </w:t>
      </w:r>
      <w:r w:rsidRPr="00AF73F2">
        <w:t xml:space="preserve">ebben az esetben </w:t>
      </w:r>
      <w:r w:rsidRPr="00AF73F2">
        <w:rPr>
          <w:lang w:eastAsia="en-US"/>
        </w:rPr>
        <w:t>„Az ügyfél csak kamatot törleszt-e?” mezőben ’N’ érték jelentendő, a moratóriumos mezők pedig a következőképpen jelentendők:</w:t>
      </w:r>
    </w:p>
    <w:p w14:paraId="40EA640A" w14:textId="1B1A3133" w:rsidR="00ED3B6B" w:rsidRPr="00B2076C" w:rsidRDefault="00ED3B6B" w:rsidP="00ED3B6B">
      <w:pPr>
        <w:pStyle w:val="Listaszerbekezds"/>
        <w:numPr>
          <w:ilvl w:val="1"/>
          <w:numId w:val="135"/>
        </w:numPr>
        <w:spacing w:after="120" w:line="240" w:lineRule="auto"/>
        <w:jc w:val="left"/>
      </w:pPr>
      <w:r w:rsidRPr="00AF73F2">
        <w:rPr>
          <w:lang w:eastAsia="en-US"/>
        </w:rPr>
        <w:t>moratórium tárgya:</w:t>
      </w:r>
      <w:r w:rsidR="00D256AB" w:rsidRPr="00AF73F2">
        <w:rPr>
          <w:lang w:eastAsia="en-US"/>
        </w:rPr>
        <w:t xml:space="preserve"> </w:t>
      </w:r>
      <w:r w:rsidRPr="00AF73F2">
        <w:rPr>
          <w:lang w:eastAsia="en-US"/>
        </w:rPr>
        <w:t>’</w:t>
      </w:r>
      <w:proofErr w:type="spellStart"/>
      <w:r w:rsidRPr="00AF73F2">
        <w:rPr>
          <w:lang w:eastAsia="en-US"/>
        </w:rPr>
        <w:t>TOKE_KAMAT</w:t>
      </w:r>
      <w:proofErr w:type="spellEnd"/>
      <w:r w:rsidRPr="00AF73F2">
        <w:rPr>
          <w:lang w:eastAsia="en-US"/>
        </w:rPr>
        <w:t>’,</w:t>
      </w:r>
    </w:p>
    <w:p w14:paraId="7B0C9A49"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2D87EDBD"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3AE74277" w14:textId="1CA74F4F" w:rsidR="00A94B66" w:rsidRPr="00AF73F2" w:rsidRDefault="00A94B66" w:rsidP="00F92626">
      <w:pPr>
        <w:pStyle w:val="NormlWeb"/>
        <w:spacing w:before="0" w:beforeAutospacing="0" w:after="0" w:afterAutospacing="0"/>
        <w:jc w:val="both"/>
        <w:rPr>
          <w:rFonts w:ascii="Calibri" w:eastAsiaTheme="minorHAnsi" w:hAnsi="Calibri" w:cstheme="minorBidi"/>
          <w:sz w:val="20"/>
          <w:szCs w:val="20"/>
        </w:rPr>
      </w:pPr>
      <w:r w:rsidRPr="00AF73F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Default="00D256AB" w:rsidP="00D2241A">
      <w:r w:rsidRPr="00AF73F2">
        <w:t xml:space="preserve">A </w:t>
      </w:r>
      <w:proofErr w:type="spellStart"/>
      <w:r w:rsidRPr="00AF73F2">
        <w:t>CSOK</w:t>
      </w:r>
      <w:proofErr w:type="spellEnd"/>
      <w:r w:rsidRPr="00AF73F2">
        <w:t xml:space="preserve"> PLUSZ konstrukciók esetén a „Referencia kamat </w:t>
      </w:r>
      <w:proofErr w:type="spellStart"/>
      <w:r w:rsidRPr="00AF73F2">
        <w:t>átárazódási</w:t>
      </w:r>
      <w:proofErr w:type="spellEnd"/>
      <w:r w:rsidRPr="00AF73F2">
        <w:t xml:space="preserve"> periódusa (folyamatos)” mező értéke ’5Y’, a „Referenciakamat megnevezése” ’</w:t>
      </w:r>
      <w:proofErr w:type="spellStart"/>
      <w:r w:rsidRPr="00AF73F2">
        <w:t>AKK</w:t>
      </w:r>
      <w:proofErr w:type="spellEnd"/>
      <w:r w:rsidRPr="00AF73F2">
        <w:t>’, futamidő legalább 10 év</w:t>
      </w:r>
      <w:r w:rsidR="00692AEB" w:rsidRPr="00AF73F2">
        <w:t xml:space="preserve">. </w:t>
      </w:r>
    </w:p>
    <w:p w14:paraId="232752D0" w14:textId="77777777" w:rsidR="00B2702E" w:rsidRDefault="00B2702E" w:rsidP="00D2241A"/>
    <w:p w14:paraId="65692000" w14:textId="55248D46" w:rsidR="002F1440" w:rsidRDefault="002F1440" w:rsidP="002F1440">
      <w:pPr>
        <w:pStyle w:val="Cmsor3"/>
        <w:rPr>
          <w:b/>
          <w:bCs w:val="0"/>
        </w:rPr>
      </w:pPr>
      <w:bookmarkStart w:id="396" w:name="_Toc188019127"/>
      <w:r>
        <w:rPr>
          <w:b/>
          <w:bCs w:val="0"/>
        </w:rPr>
        <w:t>A munkáshitel és a kistelepülési otthonfelújítási támogatás jelentési módja</w:t>
      </w:r>
      <w:bookmarkEnd w:id="396"/>
    </w:p>
    <w:p w14:paraId="3FEFA371" w14:textId="77777777" w:rsidR="002F1440" w:rsidRDefault="002F1440" w:rsidP="002F1440"/>
    <w:p w14:paraId="042F1D6F" w14:textId="6A46AEA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A846E4">
        <w:rPr>
          <w:rFonts w:ascii="Calibri" w:eastAsiaTheme="minorHAnsi" w:hAnsi="Calibri" w:cstheme="minorBidi"/>
          <w:sz w:val="20"/>
          <w:szCs w:val="20"/>
        </w:rPr>
        <w:t>MHIT</w:t>
      </w:r>
      <w:proofErr w:type="spellEnd"/>
      <w:r w:rsidRPr="00A846E4">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w:t>
      </w:r>
      <w:r>
        <w:rPr>
          <w:rFonts w:ascii="Calibri" w:eastAsiaTheme="minorHAnsi" w:hAnsi="Calibri" w:cstheme="minorBidi"/>
          <w:sz w:val="20"/>
          <w:szCs w:val="20"/>
        </w:rPr>
        <w:t>való konzisztencia az irányadó</w:t>
      </w:r>
      <w:r w:rsidRPr="00A846E4">
        <w:rPr>
          <w:rFonts w:ascii="Calibri" w:eastAsiaTheme="minorHAnsi" w:hAnsi="Calibri" w:cstheme="minorBidi"/>
          <w:sz w:val="20"/>
          <w:szCs w:val="20"/>
        </w:rPr>
        <w:t xml:space="preserve"> (támogatással növelt kamatláb, kamatfixálás gyakorisága stb.). A munkáshitel főbb paraméterei a HITREG jelentésben az alábbiak: </w:t>
      </w:r>
    </w:p>
    <w:p w14:paraId="1E88CB9F" w14:textId="77777777" w:rsidR="002F1440" w:rsidRDefault="002F1440" w:rsidP="00A846E4">
      <w:pPr>
        <w:pStyle w:val="Listaszerbekezds"/>
        <w:numPr>
          <w:ilvl w:val="1"/>
          <w:numId w:val="137"/>
        </w:numPr>
        <w:spacing w:after="0"/>
        <w:rPr>
          <w:rFonts w:cstheme="minorHAnsi"/>
        </w:rPr>
      </w:pPr>
      <w:r>
        <w:rPr>
          <w:rFonts w:cstheme="minorHAnsi"/>
        </w:rPr>
        <w:t>instrumentum összege (</w:t>
      </w:r>
      <w:proofErr w:type="spellStart"/>
      <w:r>
        <w:rPr>
          <w:rFonts w:cstheme="minorHAnsi"/>
        </w:rPr>
        <w:t>INSTR.INST_OSSZEG</w:t>
      </w:r>
      <w:proofErr w:type="spellEnd"/>
      <w:r>
        <w:rPr>
          <w:rFonts w:cstheme="minorHAnsi"/>
        </w:rPr>
        <w:t xml:space="preserve">) maximum 4 millió forint, </w:t>
      </w:r>
    </w:p>
    <w:p w14:paraId="00F85142" w14:textId="77777777" w:rsidR="002F1440" w:rsidRDefault="002F1440" w:rsidP="00A846E4">
      <w:pPr>
        <w:pStyle w:val="Listaszerbekezds"/>
        <w:numPr>
          <w:ilvl w:val="1"/>
          <w:numId w:val="137"/>
        </w:numPr>
        <w:spacing w:after="0"/>
        <w:rPr>
          <w:rFonts w:cstheme="minorHAnsi"/>
        </w:rPr>
      </w:pPr>
      <w:r>
        <w:rPr>
          <w:rFonts w:cstheme="minorHAnsi"/>
        </w:rPr>
        <w:t>a hitel devizaneme forint (</w:t>
      </w:r>
      <w:proofErr w:type="spellStart"/>
      <w:r>
        <w:rPr>
          <w:rFonts w:cstheme="minorHAnsi"/>
        </w:rPr>
        <w:t>INSTR.INST_DEV</w:t>
      </w:r>
      <w:proofErr w:type="spellEnd"/>
      <w:r>
        <w:rPr>
          <w:rFonts w:cstheme="minorHAnsi"/>
        </w:rPr>
        <w:t xml:space="preserve">=’HUF’), </w:t>
      </w:r>
    </w:p>
    <w:p w14:paraId="5151F0D2" w14:textId="1AC205A8" w:rsidR="002F1440" w:rsidRDefault="002F1440" w:rsidP="00A846E4">
      <w:pPr>
        <w:pStyle w:val="Listaszerbekezds"/>
        <w:numPr>
          <w:ilvl w:val="1"/>
          <w:numId w:val="137"/>
        </w:numPr>
        <w:spacing w:after="0"/>
        <w:rPr>
          <w:rFonts w:cstheme="minorHAnsi"/>
        </w:rPr>
      </w:pPr>
      <w:r>
        <w:rPr>
          <w:rFonts w:cstheme="minorHAnsi"/>
        </w:rPr>
        <w:t xml:space="preserve">futamideje </w:t>
      </w:r>
      <w:ins w:id="397" w:author="MNB" w:date="2025-05-30T10:49:00Z">
        <w:r w:rsidR="00D43FC6">
          <w:rPr>
            <w:rFonts w:cstheme="minorHAnsi"/>
          </w:rPr>
          <w:t xml:space="preserve">alapvetően </w:t>
        </w:r>
      </w:ins>
      <w:r w:rsidR="00433700">
        <w:rPr>
          <w:rFonts w:cstheme="minorHAnsi"/>
        </w:rPr>
        <w:t xml:space="preserve">legfeljebb </w:t>
      </w:r>
      <w:r>
        <w:rPr>
          <w:rFonts w:cstheme="minorHAnsi"/>
        </w:rPr>
        <w:t>10 év (</w:t>
      </w:r>
      <w:proofErr w:type="spellStart"/>
      <w:r>
        <w:rPr>
          <w:rFonts w:cstheme="minorHAnsi"/>
        </w:rPr>
        <w:t>INSTR.E_LEJ_KOD</w:t>
      </w:r>
      <w:proofErr w:type="spellEnd"/>
      <w:r>
        <w:rPr>
          <w:rFonts w:cstheme="minorHAnsi"/>
        </w:rPr>
        <w:t xml:space="preserve"> </w:t>
      </w:r>
      <w:r w:rsidR="00433700">
        <w:rPr>
          <w:rFonts w:cstheme="minorHAnsi"/>
        </w:rPr>
        <w:t>&lt;</w:t>
      </w:r>
      <w:r>
        <w:rPr>
          <w:rFonts w:cstheme="minorHAnsi"/>
        </w:rPr>
        <w:t>= ’5-10EV’</w:t>
      </w:r>
      <w:del w:id="398" w:author="MNB" w:date="2025-05-30T10:49:00Z">
        <w:r>
          <w:rPr>
            <w:rFonts w:cstheme="minorHAnsi"/>
          </w:rPr>
          <w:delText>),</w:delText>
        </w:r>
      </w:del>
      <w:ins w:id="399" w:author="MNB" w:date="2025-05-30T10:49:00Z">
        <w:r>
          <w:rPr>
            <w:rFonts w:cstheme="minorHAnsi"/>
          </w:rPr>
          <w:t>)</w:t>
        </w:r>
        <w:r w:rsidR="00D43FC6">
          <w:rPr>
            <w:rFonts w:cstheme="minorHAnsi"/>
          </w:rPr>
          <w:t xml:space="preserve"> egyes, a jogszabályban meghatározott kivételtől eltekintve</w:t>
        </w:r>
        <w:r>
          <w:rPr>
            <w:rFonts w:cstheme="minorHAnsi"/>
          </w:rPr>
          <w:t>,</w:t>
        </w:r>
      </w:ins>
      <w:r>
        <w:rPr>
          <w:rFonts w:cstheme="minorHAnsi"/>
        </w:rPr>
        <w:t xml:space="preserve"> </w:t>
      </w:r>
    </w:p>
    <w:p w14:paraId="4F9089B2" w14:textId="77777777" w:rsidR="002F1440" w:rsidRDefault="002F1440" w:rsidP="00A846E4">
      <w:pPr>
        <w:pStyle w:val="Listaszerbekezds"/>
        <w:numPr>
          <w:ilvl w:val="1"/>
          <w:numId w:val="137"/>
        </w:numPr>
        <w:spacing w:after="0"/>
        <w:rPr>
          <w:rFonts w:cstheme="minorHAnsi"/>
        </w:rPr>
      </w:pPr>
      <w:r>
        <w:rPr>
          <w:rFonts w:cstheme="minorHAnsi"/>
        </w:rPr>
        <w:t>a szerződéskötés napja 2025.01.01. vagy későbbi dátum lehet,</w:t>
      </w:r>
    </w:p>
    <w:p w14:paraId="76FF5C0F"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„Hitelkonstrukció” mezőben jelölni szükséges, hogy a hitel támogatott szakaszban van-e (’</w:t>
      </w:r>
      <w:proofErr w:type="spellStart"/>
      <w:r>
        <w:rPr>
          <w:rFonts w:cstheme="minorHAnsi"/>
        </w:rPr>
        <w:t>EGYEB</w:t>
      </w:r>
      <w:proofErr w:type="spellEnd"/>
      <w:r>
        <w:rPr>
          <w:rFonts w:cstheme="minorHAnsi"/>
        </w:rPr>
        <w:t>’ – ’egyéb támogatott’ kódértékkel jelölve) vagy elveszítette a jogosultságot a támogatásra (’</w:t>
      </w:r>
      <w:proofErr w:type="spellStart"/>
      <w:r>
        <w:rPr>
          <w:rFonts w:cstheme="minorHAnsi"/>
        </w:rPr>
        <w:t>NEM_TAM</w:t>
      </w:r>
      <w:proofErr w:type="spellEnd"/>
      <w:r>
        <w:rPr>
          <w:rFonts w:cstheme="minorHAnsi"/>
        </w:rPr>
        <w:t>’ – ’nem támogatott’) a hitel élete során,</w:t>
      </w:r>
    </w:p>
    <w:p w14:paraId="3D7BA8F4" w14:textId="77777777" w:rsidR="002F1440" w:rsidRDefault="002F1440" w:rsidP="00A846E4">
      <w:pPr>
        <w:pStyle w:val="Listaszerbekezds"/>
        <w:numPr>
          <w:ilvl w:val="1"/>
          <w:numId w:val="137"/>
        </w:numPr>
        <w:spacing w:after="0"/>
        <w:rPr>
          <w:rFonts w:cstheme="minorHAnsi"/>
          <w:sz w:val="22"/>
          <w:szCs w:val="22"/>
        </w:rPr>
      </w:pPr>
      <w:r>
        <w:rPr>
          <w:rFonts w:cstheme="minorHAnsi"/>
        </w:rPr>
        <w:t>a „Tőketörlesztés módja” mezőben alapvetően az ’EGYENLETES’ v. ’</w:t>
      </w:r>
      <w:proofErr w:type="spellStart"/>
      <w:r>
        <w:rPr>
          <w:rFonts w:cstheme="minorHAnsi"/>
        </w:rPr>
        <w:t>ANNUITAS</w:t>
      </w:r>
      <w:proofErr w:type="spellEnd"/>
      <w:r>
        <w:rPr>
          <w:rFonts w:cstheme="minorHAnsi"/>
        </w:rPr>
        <w:t>’ kódérték jelentendő,</w:t>
      </w:r>
    </w:p>
    <w:p w14:paraId="4C0D7C12" w14:textId="77777777" w:rsidR="002F1440" w:rsidRDefault="002F1440" w:rsidP="00A846E4">
      <w:pPr>
        <w:pStyle w:val="Listaszerbekezds"/>
        <w:numPr>
          <w:ilvl w:val="1"/>
          <w:numId w:val="137"/>
        </w:numPr>
        <w:spacing w:after="0"/>
        <w:rPr>
          <w:rFonts w:cstheme="minorHAnsi"/>
        </w:rPr>
      </w:pPr>
      <w:r>
        <w:rPr>
          <w:rFonts w:cstheme="minorHAnsi"/>
        </w:rPr>
        <w:t>tőketörlesztés gyakoriságaként havi értéket kérünk jelenteni (</w:t>
      </w:r>
      <w:proofErr w:type="spellStart"/>
      <w:r>
        <w:rPr>
          <w:rFonts w:cstheme="minorHAnsi"/>
        </w:rPr>
        <w:t>INSTR.TOKETORL_GYAK_KOD</w:t>
      </w:r>
      <w:proofErr w:type="spellEnd"/>
      <w:r>
        <w:rPr>
          <w:rFonts w:cstheme="minorHAnsi"/>
        </w:rPr>
        <w:t xml:space="preserve">='HAVI'), </w:t>
      </w:r>
    </w:p>
    <w:p w14:paraId="3C5D99CD" w14:textId="77777777" w:rsidR="002F1440" w:rsidRDefault="002F1440" w:rsidP="00A846E4">
      <w:pPr>
        <w:pStyle w:val="Listaszerbekezds"/>
        <w:numPr>
          <w:ilvl w:val="1"/>
          <w:numId w:val="137"/>
        </w:numPr>
        <w:spacing w:after="0"/>
        <w:rPr>
          <w:rFonts w:cstheme="minorHAnsi"/>
        </w:rPr>
      </w:pPr>
      <w:r>
        <w:rPr>
          <w:rFonts w:cstheme="minorHAnsi"/>
        </w:rPr>
        <w:t xml:space="preserve">a „Referencia kamat megnevezése (folyamatos)” mezőben az 5 éves ÁKK államkötvény kódja jelentendő, a „Referencia kamat </w:t>
      </w:r>
      <w:proofErr w:type="spellStart"/>
      <w:r>
        <w:rPr>
          <w:rFonts w:cstheme="minorHAnsi"/>
        </w:rPr>
        <w:t>átárazódási</w:t>
      </w:r>
      <w:proofErr w:type="spellEnd"/>
      <w:r>
        <w:rPr>
          <w:rFonts w:cstheme="minorHAnsi"/>
        </w:rPr>
        <w:t xml:space="preserve"> periódusa (folyamatos)” mező értéke 5 év (</w:t>
      </w:r>
      <w:proofErr w:type="spellStart"/>
      <w:r>
        <w:rPr>
          <w:rFonts w:cstheme="minorHAnsi"/>
        </w:rPr>
        <w:t>INSTR.REF_KAMAT_KOD</w:t>
      </w:r>
      <w:proofErr w:type="spellEnd"/>
      <w:r>
        <w:rPr>
          <w:rFonts w:cstheme="minorHAnsi"/>
        </w:rPr>
        <w:t>='</w:t>
      </w:r>
      <w:proofErr w:type="spellStart"/>
      <w:r>
        <w:rPr>
          <w:rFonts w:cstheme="minorHAnsi"/>
        </w:rPr>
        <w:t>AKK</w:t>
      </w:r>
      <w:proofErr w:type="spellEnd"/>
      <w:r>
        <w:rPr>
          <w:rFonts w:cstheme="minorHAnsi"/>
        </w:rPr>
        <w:t xml:space="preserve">', </w:t>
      </w:r>
      <w:proofErr w:type="spellStart"/>
      <w:r>
        <w:rPr>
          <w:rFonts w:cstheme="minorHAnsi"/>
          <w:bCs/>
        </w:rPr>
        <w:t>INSTR.REF_KAMAT_ATARAZ_KOD</w:t>
      </w:r>
      <w:proofErr w:type="spellEnd"/>
      <w:r>
        <w:rPr>
          <w:rFonts w:cstheme="minorHAnsi"/>
          <w:bCs/>
        </w:rPr>
        <w:t>='5Y'),</w:t>
      </w:r>
    </w:p>
    <w:p w14:paraId="6DE23073"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támogatott szakaszban a „Kamatozás módja” mező értéke ’RF’, ’</w:t>
      </w:r>
      <w:proofErr w:type="spellStart"/>
      <w:r>
        <w:rPr>
          <w:rFonts w:cstheme="minorHAnsi"/>
        </w:rPr>
        <w:t>RV</w:t>
      </w:r>
      <w:proofErr w:type="spellEnd"/>
      <w:r>
        <w:rPr>
          <w:rFonts w:cstheme="minorHAnsi"/>
        </w:rPr>
        <w:t>’ vagy ’RT’ lehet,</w:t>
      </w:r>
    </w:p>
    <w:p w14:paraId="1969A9F6" w14:textId="77777777" w:rsidR="002F1440" w:rsidRDefault="002F1440" w:rsidP="00A846E4">
      <w:pPr>
        <w:pStyle w:val="Listaszerbekezds"/>
        <w:numPr>
          <w:ilvl w:val="1"/>
          <w:numId w:val="137"/>
        </w:numPr>
        <w:spacing w:after="0"/>
        <w:rPr>
          <w:rFonts w:cstheme="minorHAnsi"/>
          <w:sz w:val="28"/>
          <w:szCs w:val="28"/>
        </w:rPr>
      </w:pPr>
      <w:r>
        <w:rPr>
          <w:rFonts w:cstheme="minorHAnsi"/>
        </w:rPr>
        <w:t>a „Moratórium típusa” mezőben ’</w:t>
      </w:r>
      <w:proofErr w:type="spellStart"/>
      <w:r>
        <w:rPr>
          <w:rFonts w:cstheme="minorHAnsi"/>
        </w:rPr>
        <w:t>JOGI_EGYEB</w:t>
      </w:r>
      <w:proofErr w:type="spellEnd"/>
      <w:r>
        <w:rPr>
          <w:rFonts w:cstheme="minorHAnsi"/>
        </w:rPr>
        <w:t>’, a „Moratórium tárgya” mezőben ’</w:t>
      </w:r>
      <w:proofErr w:type="spellStart"/>
      <w:r>
        <w:rPr>
          <w:rFonts w:cstheme="minorHAnsi"/>
        </w:rPr>
        <w:t>TOKE</w:t>
      </w:r>
      <w:proofErr w:type="spellEnd"/>
      <w:r>
        <w:rPr>
          <w:rFonts w:cstheme="minorHAnsi"/>
        </w:rPr>
        <w:t>’ jelentendő,</w:t>
      </w:r>
    </w:p>
    <w:p w14:paraId="05A9F15A" w14:textId="77777777" w:rsidR="002F1440" w:rsidRDefault="002F1440" w:rsidP="00A846E4">
      <w:pPr>
        <w:pStyle w:val="Listaszerbekezds"/>
        <w:numPr>
          <w:ilvl w:val="1"/>
          <w:numId w:val="137"/>
        </w:numPr>
        <w:spacing w:after="0"/>
        <w:rPr>
          <w:rFonts w:cstheme="minorHAnsi"/>
          <w:sz w:val="28"/>
          <w:szCs w:val="28"/>
        </w:rPr>
      </w:pPr>
      <w:r>
        <w:rPr>
          <w:rFonts w:cstheme="minorHAnsi"/>
        </w:rPr>
        <w:t>a jogszabály alapján járó törlesztési moratóriumot „csak kamat” periódusként (azaz ’I’ értékkel) kell jelenteni az „Ügyfél csak kamatot törleszt-e?” mezőben,</w:t>
      </w:r>
    </w:p>
    <w:p w14:paraId="639CB8E6" w14:textId="77777777" w:rsidR="002F1440" w:rsidRDefault="002F1440" w:rsidP="00A846E4">
      <w:pPr>
        <w:pStyle w:val="Listaszerbekezds"/>
        <w:numPr>
          <w:ilvl w:val="1"/>
          <w:numId w:val="137"/>
        </w:numPr>
        <w:spacing w:after="0"/>
        <w:rPr>
          <w:rFonts w:cstheme="minorHAnsi"/>
          <w:sz w:val="22"/>
          <w:szCs w:val="22"/>
        </w:rPr>
      </w:pPr>
      <w:r>
        <w:rPr>
          <w:rFonts w:cstheme="minorHAnsi"/>
        </w:rPr>
        <w:t>a kamatstatisztikával összhangban a „Kamat periódus hossza – aktuális” mezőben 60 hónap jelentendő</w:t>
      </w:r>
      <w:r>
        <w:rPr>
          <w:rFonts w:cstheme="minorHAnsi"/>
          <w:bCs/>
        </w:rPr>
        <w:t xml:space="preserve"> (</w:t>
      </w:r>
      <w:proofErr w:type="spellStart"/>
      <w:r>
        <w:rPr>
          <w:rFonts w:cstheme="minorHAnsi"/>
          <w:bCs/>
        </w:rPr>
        <w:t>INSTR.KAM_PERIOD</w:t>
      </w:r>
      <w:proofErr w:type="spellEnd"/>
      <w:r>
        <w:rPr>
          <w:rFonts w:cstheme="minorHAnsi"/>
          <w:bCs/>
        </w:rPr>
        <w:t>=’60’),</w:t>
      </w:r>
    </w:p>
    <w:p w14:paraId="0E6E3A08" w14:textId="77777777" w:rsidR="002F1440" w:rsidRDefault="002F1440" w:rsidP="00A846E4">
      <w:pPr>
        <w:pStyle w:val="Listaszerbekezds"/>
        <w:numPr>
          <w:ilvl w:val="1"/>
          <w:numId w:val="137"/>
        </w:numPr>
        <w:spacing w:after="0"/>
        <w:rPr>
          <w:rFonts w:cstheme="minorHAnsi"/>
        </w:rPr>
      </w:pPr>
      <w:r>
        <w:rPr>
          <w:rFonts w:cstheme="minorHAnsi"/>
        </w:rPr>
        <w:t>a hitel adósának iskolai végzettsége nem lehet felsőfok (</w:t>
      </w:r>
      <w:proofErr w:type="spellStart"/>
      <w:r>
        <w:rPr>
          <w:rFonts w:cstheme="minorHAnsi"/>
        </w:rPr>
        <w:t>INST_UGYF.ISK_VEGZ_KOD</w:t>
      </w:r>
      <w:proofErr w:type="spellEnd"/>
      <w:r>
        <w:rPr>
          <w:rFonts w:cstheme="minorHAnsi"/>
        </w:rPr>
        <w:t>&lt;&gt;’</w:t>
      </w:r>
      <w:proofErr w:type="spellStart"/>
      <w:r>
        <w:rPr>
          <w:rFonts w:cstheme="minorHAnsi"/>
        </w:rPr>
        <w:t>FELSOFOK</w:t>
      </w:r>
      <w:proofErr w:type="spellEnd"/>
      <w:r>
        <w:rPr>
          <w:rFonts w:cstheme="minorHAnsi"/>
        </w:rPr>
        <w:t>’</w:t>
      </w:r>
      <w:r>
        <w:rPr>
          <w:rFonts w:cstheme="minorHAnsi"/>
          <w:bCs/>
        </w:rPr>
        <w:t>).</w:t>
      </w:r>
    </w:p>
    <w:p w14:paraId="35B4FCA7" w14:textId="77777777" w:rsidR="002F1440" w:rsidRDefault="002F1440" w:rsidP="002F1440">
      <w:pPr>
        <w:pStyle w:val="Bekezds"/>
        <w:jc w:val="both"/>
        <w:rPr>
          <w:rFonts w:ascii="Calibri" w:eastAsiaTheme="minorHAnsi" w:hAnsi="Calibri" w:cs="Calibri"/>
          <w:color w:val="2F5496"/>
          <w:kern w:val="2"/>
          <w:sz w:val="20"/>
          <w:szCs w:val="20"/>
          <w:highlight w:val="yellow"/>
          <w:lang w:eastAsia="en-US"/>
          <w14:ligatures w14:val="standardContextual"/>
        </w:rPr>
      </w:pPr>
    </w:p>
    <w:p w14:paraId="65177F96" w14:textId="19593E1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 xml:space="preserve">A 389/2024. (XII. 11.) Korm. rendelet alapján a kistelepüléseken nyújtható otthonfelújítási támogatással kombinált lakáshitel új hitelkonstrukció kódértéken jelentendő.  A kölcsön főbb paraméterei </w:t>
      </w:r>
      <w:r>
        <w:rPr>
          <w:rFonts w:ascii="Calibri" w:eastAsiaTheme="minorHAnsi" w:hAnsi="Calibri" w:cstheme="minorBidi"/>
          <w:sz w:val="20"/>
          <w:szCs w:val="20"/>
        </w:rPr>
        <w:t xml:space="preserve">a HITREG jelentésben </w:t>
      </w:r>
      <w:r w:rsidRPr="00A846E4">
        <w:rPr>
          <w:rFonts w:ascii="Calibri" w:eastAsiaTheme="minorHAnsi" w:hAnsi="Calibri" w:cstheme="minorBidi"/>
          <w:sz w:val="20"/>
          <w:szCs w:val="20"/>
        </w:rPr>
        <w:t>az alábbiak:</w:t>
      </w:r>
    </w:p>
    <w:p w14:paraId="51868139" w14:textId="2749F2C8"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Hitelkonstrukció </w:t>
      </w:r>
      <w:r w:rsidRPr="00A846E4">
        <w:rPr>
          <w:rFonts w:cstheme="minorHAnsi"/>
          <w:i/>
          <w:iCs/>
        </w:rPr>
        <w:t>(új kódérték!)</w:t>
      </w:r>
      <w:r w:rsidRPr="002F1440">
        <w:rPr>
          <w:rFonts w:cstheme="minorHAnsi"/>
        </w:rPr>
        <w:t xml:space="preserve">: </w:t>
      </w:r>
      <w:proofErr w:type="spellStart"/>
      <w:r w:rsidRPr="002F1440">
        <w:rPr>
          <w:rFonts w:cstheme="minorHAnsi"/>
        </w:rPr>
        <w:t>OTTH_FELUJ_KIST</w:t>
      </w:r>
      <w:proofErr w:type="spellEnd"/>
    </w:p>
    <w:p w14:paraId="3018387B"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Instrumentum típus: </w:t>
      </w:r>
      <w:proofErr w:type="spellStart"/>
      <w:r w:rsidRPr="002F1440">
        <w:rPr>
          <w:rFonts w:cstheme="minorHAnsi"/>
        </w:rPr>
        <w:t>LAKAS_HIT</w:t>
      </w:r>
      <w:proofErr w:type="spellEnd"/>
    </w:p>
    <w:p w14:paraId="2C3B992E"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Ingatlanfinanszírozás jellege - részletes bontás: </w:t>
      </w:r>
      <w:proofErr w:type="spellStart"/>
      <w:r w:rsidRPr="002F1440">
        <w:rPr>
          <w:rFonts w:cstheme="minorHAnsi"/>
        </w:rPr>
        <w:t>LAKF</w:t>
      </w:r>
      <w:proofErr w:type="spellEnd"/>
      <w:r w:rsidRPr="002F1440">
        <w:rPr>
          <w:rFonts w:cstheme="minorHAnsi"/>
        </w:rPr>
        <w:t xml:space="preserve">, </w:t>
      </w:r>
      <w:proofErr w:type="spellStart"/>
      <w:r w:rsidRPr="002F1440">
        <w:rPr>
          <w:rFonts w:cstheme="minorHAnsi"/>
        </w:rPr>
        <w:t>LAKB</w:t>
      </w:r>
      <w:proofErr w:type="spellEnd"/>
      <w:r w:rsidRPr="002F1440">
        <w:rPr>
          <w:rFonts w:cstheme="minorHAnsi"/>
        </w:rPr>
        <w:t xml:space="preserve"> </w:t>
      </w:r>
    </w:p>
    <w:p w14:paraId="05705308"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Állami támogatás: NEM</w:t>
      </w:r>
    </w:p>
    <w:p w14:paraId="412DFACD" w14:textId="77777777" w:rsidR="002F1440" w:rsidRDefault="002F1440" w:rsidP="00A846E4">
      <w:pPr>
        <w:pStyle w:val="Listaszerbekezds"/>
        <w:numPr>
          <w:ilvl w:val="1"/>
          <w:numId w:val="137"/>
        </w:numPr>
        <w:spacing w:after="0"/>
        <w:rPr>
          <w:rFonts w:cs="Calibri"/>
        </w:rPr>
      </w:pPr>
      <w:r w:rsidRPr="002F1440">
        <w:rPr>
          <w:rFonts w:cstheme="minorHAnsi"/>
        </w:rPr>
        <w:t>Kamat: a +3%-os kamattámogatás</w:t>
      </w:r>
      <w:r>
        <w:rPr>
          <w:rFonts w:cs="Calibri"/>
        </w:rPr>
        <w:t xml:space="preserve"> mértékével növelt szerződéses, évesített kamatlábat és hitelköltség mutatót kell jelenteni, és nem az ügyfél által fizetendő kamatot.</w:t>
      </w:r>
    </w:p>
    <w:p w14:paraId="1BFB5A59"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w:t>
      </w:r>
      <w:proofErr w:type="spellStart"/>
      <w:r w:rsidRPr="002F1440">
        <w:rPr>
          <w:rFonts w:cstheme="minorHAnsi"/>
        </w:rPr>
        <w:t>átárazódási</w:t>
      </w:r>
      <w:proofErr w:type="spellEnd"/>
      <w:r w:rsidRPr="002F1440">
        <w:rPr>
          <w:rFonts w:cstheme="minorHAnsi"/>
        </w:rPr>
        <w:t xml:space="preserve"> periódus: 5Y</w:t>
      </w:r>
    </w:p>
    <w:p w14:paraId="14C5D3F0"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megnevezés: </w:t>
      </w:r>
      <w:proofErr w:type="spellStart"/>
      <w:r w:rsidRPr="002F1440">
        <w:rPr>
          <w:rFonts w:cstheme="minorHAnsi"/>
        </w:rPr>
        <w:t>AKK</w:t>
      </w:r>
      <w:proofErr w:type="spellEnd"/>
    </w:p>
    <w:p w14:paraId="04605C3B" w14:textId="77777777" w:rsidR="002F1440" w:rsidRDefault="002F1440" w:rsidP="00A846E4">
      <w:pPr>
        <w:pStyle w:val="Listaszerbekezds"/>
        <w:numPr>
          <w:ilvl w:val="1"/>
          <w:numId w:val="137"/>
        </w:numPr>
        <w:spacing w:after="0"/>
        <w:rPr>
          <w:rFonts w:cstheme="minorHAnsi"/>
        </w:rPr>
      </w:pPr>
      <w:r w:rsidRPr="002F1440">
        <w:rPr>
          <w:rFonts w:cstheme="minorHAnsi"/>
        </w:rPr>
        <w:t>Hitel összege: maximum 6 millió forint</w:t>
      </w:r>
    </w:p>
    <w:p w14:paraId="22B0BD4F" w14:textId="779084F0" w:rsidR="00006D28" w:rsidRPr="002F1440" w:rsidRDefault="00006D28" w:rsidP="00BA4614">
      <w:pPr>
        <w:pStyle w:val="Listaszerbekezds"/>
        <w:numPr>
          <w:ilvl w:val="0"/>
          <w:numId w:val="0"/>
        </w:numPr>
        <w:spacing w:after="0"/>
        <w:ind w:left="1080"/>
        <w:rPr>
          <w:ins w:id="400" w:author="MNB" w:date="2025-05-30T10:49:00Z"/>
          <w:rFonts w:cstheme="minorHAnsi"/>
        </w:rPr>
      </w:pPr>
      <w:ins w:id="401" w:author="MNB" w:date="2025-05-30T10:49:00Z">
        <w:r>
          <w:rPr>
            <w:rFonts w:cstheme="minorHAnsi"/>
          </w:rPr>
          <w:t>A 2025.03.26-tól befogadott szerződések esetén a kamatozás módja ’</w:t>
        </w:r>
        <w:proofErr w:type="spellStart"/>
        <w:r>
          <w:rPr>
            <w:rFonts w:cstheme="minorHAnsi"/>
          </w:rPr>
          <w:t>F</w:t>
        </w:r>
        <w:r w:rsidR="00D43FC6">
          <w:rPr>
            <w:rFonts w:cstheme="minorHAnsi"/>
          </w:rPr>
          <w:t>K</w:t>
        </w:r>
        <w:proofErr w:type="spellEnd"/>
        <w:r>
          <w:rPr>
            <w:rFonts w:cstheme="minorHAnsi"/>
          </w:rPr>
          <w:t xml:space="preserve">’-ként jelentendő, referenciakamat és </w:t>
        </w:r>
        <w:proofErr w:type="spellStart"/>
        <w:r>
          <w:rPr>
            <w:rFonts w:cstheme="minorHAnsi"/>
          </w:rPr>
          <w:t>átárazódási</w:t>
        </w:r>
        <w:proofErr w:type="spellEnd"/>
        <w:r>
          <w:rPr>
            <w:rFonts w:cstheme="minorHAnsi"/>
          </w:rPr>
          <w:t xml:space="preserve"> periódus nem jelentendő.</w:t>
        </w:r>
      </w:ins>
    </w:p>
    <w:p w14:paraId="29F4B787" w14:textId="77777777" w:rsidR="002F1440" w:rsidRPr="00A846E4" w:rsidRDefault="002F1440" w:rsidP="00A846E4">
      <w:pPr>
        <w:rPr>
          <w:bCs/>
        </w:rPr>
      </w:pPr>
    </w:p>
    <w:p w14:paraId="793C6667" w14:textId="77777777" w:rsidR="002F1440" w:rsidRPr="00AF73F2" w:rsidRDefault="002F1440" w:rsidP="00D2241A"/>
    <w:p w14:paraId="764E494E" w14:textId="0C6B1B89" w:rsidR="00CF052D" w:rsidRPr="006C72EB" w:rsidRDefault="00CF052D" w:rsidP="00484F64">
      <w:pPr>
        <w:pStyle w:val="Cmsor1"/>
        <w:rPr>
          <w:rFonts w:asciiTheme="minorHAnsi" w:hAnsiTheme="minorHAnsi" w:cstheme="minorHAnsi"/>
          <w:sz w:val="20"/>
          <w:szCs w:val="20"/>
        </w:rPr>
      </w:pPr>
      <w:bookmarkStart w:id="402" w:name="_Toc149902056"/>
      <w:bookmarkStart w:id="403" w:name="_Toc188019128"/>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395"/>
      <w:bookmarkEnd w:id="402"/>
      <w:bookmarkEnd w:id="403"/>
    </w:p>
    <w:p w14:paraId="33DF88F8" w14:textId="25E1ED72" w:rsidR="00CF052D" w:rsidRPr="006C72EB" w:rsidRDefault="00CF052D" w:rsidP="00484F64">
      <w:pPr>
        <w:pStyle w:val="Cmsor2"/>
        <w:rPr>
          <w:rFonts w:asciiTheme="minorHAnsi" w:hAnsiTheme="minorHAnsi" w:cstheme="minorHAnsi"/>
          <w:sz w:val="20"/>
          <w:szCs w:val="20"/>
        </w:rPr>
      </w:pPr>
      <w:bookmarkStart w:id="404" w:name="_Toc64967428"/>
      <w:bookmarkStart w:id="405" w:name="_Toc149902057"/>
      <w:bookmarkStart w:id="406" w:name="_Toc188019129"/>
      <w:r w:rsidRPr="006C72EB">
        <w:rPr>
          <w:rFonts w:asciiTheme="minorHAnsi" w:hAnsiTheme="minorHAnsi" w:cstheme="minorHAnsi"/>
          <w:sz w:val="20"/>
          <w:szCs w:val="20"/>
        </w:rPr>
        <w:t>Általános előírások</w:t>
      </w:r>
      <w:bookmarkEnd w:id="404"/>
      <w:bookmarkEnd w:id="405"/>
      <w:bookmarkEnd w:id="406"/>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Default="00CF052D" w:rsidP="00A251F5">
      <w:pPr>
        <w:pStyle w:val="Szvegtrzs2"/>
        <w:tabs>
          <w:tab w:val="left" w:pos="284"/>
        </w:tabs>
        <w:spacing w:line="276" w:lineRule="auto"/>
        <w:rPr>
          <w:rFonts w:asciiTheme="minorHAnsi" w:hAnsiTheme="minorHAnsi" w:cstheme="minorHAnsi"/>
          <w:color w:val="000000"/>
          <w:sz w:val="20"/>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407"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B944EB" w:rsidRDefault="004C5DAA">
      <w:pPr>
        <w:pStyle w:val="Listaszerbekezds"/>
        <w:numPr>
          <w:ilvl w:val="0"/>
          <w:numId w:val="0"/>
        </w:numPr>
        <w:spacing w:after="0"/>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 xml:space="preserve">március </w:t>
      </w:r>
      <w:r>
        <w:t>vonatkozási időtől kezdődően alkalmazandó az új előírás és az új kódérték.</w:t>
      </w:r>
      <w:r w:rsidR="00EE4646">
        <w:t xml:space="preserve"> Mindez azt is jelenti, hogy lényegében a teljes fennálló, építés alatt álló, lakáscéllal épített kereskedelmi ingatlan állomány átkódolása szükséges.</w:t>
      </w:r>
    </w:p>
    <w:p w14:paraId="4CC352F6" w14:textId="3350C5D4" w:rsidR="004C5DAA" w:rsidRPr="007D241F" w:rsidRDefault="004C5DAA" w:rsidP="004C5DAA">
      <w:pPr>
        <w:rPr>
          <w:rFonts w:asciiTheme="minorHAnsi" w:hAnsiTheme="minorHAnsi" w:cstheme="minorHAnsi"/>
        </w:rPr>
      </w:pPr>
    </w:p>
    <w:bookmarkEnd w:id="407"/>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Szvegtrzs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Szvegtrzs2"/>
        <w:tabs>
          <w:tab w:val="left" w:pos="284"/>
        </w:tabs>
        <w:rPr>
          <w:rFonts w:asciiTheme="minorHAnsi" w:hAnsiTheme="minorHAnsi" w:cstheme="minorHAnsi"/>
          <w:sz w:val="20"/>
        </w:rPr>
      </w:pPr>
    </w:p>
    <w:p w14:paraId="45A06F3D" w14:textId="77777777" w:rsidR="00CF052D" w:rsidRPr="006C72EB" w:rsidRDefault="00CF052D" w:rsidP="00CF052D">
      <w:pPr>
        <w:pStyle w:val="Cmsor2"/>
        <w:keepNext/>
        <w:rPr>
          <w:rFonts w:asciiTheme="minorHAnsi" w:hAnsiTheme="minorHAnsi" w:cstheme="minorHAnsi"/>
          <w:sz w:val="20"/>
          <w:szCs w:val="20"/>
        </w:rPr>
      </w:pPr>
      <w:bookmarkStart w:id="408" w:name="_Toc31359939"/>
      <w:bookmarkStart w:id="409" w:name="_Toc64967429"/>
      <w:bookmarkStart w:id="410" w:name="_Toc149902058"/>
      <w:bookmarkStart w:id="411" w:name="_Toc188019130"/>
      <w:r w:rsidRPr="006C72EB">
        <w:rPr>
          <w:rFonts w:asciiTheme="minorHAnsi" w:hAnsiTheme="minorHAnsi" w:cstheme="minorHAnsi"/>
          <w:sz w:val="20"/>
          <w:szCs w:val="20"/>
        </w:rPr>
        <w:t>Az adatok számbavétele</w:t>
      </w:r>
      <w:bookmarkEnd w:id="408"/>
      <w:bookmarkEnd w:id="409"/>
      <w:bookmarkEnd w:id="410"/>
      <w:bookmarkEnd w:id="411"/>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Cmsor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412" w:name="_Ref64964416"/>
      <w:bookmarkStart w:id="413" w:name="_Toc64967430"/>
      <w:bookmarkStart w:id="414" w:name="_Toc149902059"/>
      <w:bookmarkStart w:id="415" w:name="_Toc188019131"/>
      <w:r w:rsidRPr="006C72EB">
        <w:rPr>
          <w:rFonts w:asciiTheme="minorHAnsi" w:hAnsiTheme="minorHAnsi" w:cstheme="minorHAnsi"/>
          <w:sz w:val="20"/>
          <w:szCs w:val="20"/>
        </w:rPr>
        <w:t>Jelentési gyakoriság</w:t>
      </w:r>
      <w:bookmarkEnd w:id="412"/>
      <w:bookmarkEnd w:id="413"/>
      <w:bookmarkEnd w:id="414"/>
      <w:bookmarkEnd w:id="415"/>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Cmsor2"/>
        <w:rPr>
          <w:rFonts w:asciiTheme="minorHAnsi" w:hAnsiTheme="minorHAnsi" w:cstheme="minorHAnsi"/>
        </w:rPr>
      </w:pPr>
      <w:bookmarkStart w:id="416" w:name="_Toc188019132"/>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416"/>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Az adatokat instrumentum szinten kell megadni. Ez azt jelenti, hogy minden olyan –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1019D5EA" w14:textId="293390EA" w:rsidR="0021000A" w:rsidRPr="00D10776" w:rsidRDefault="00CF052D" w:rsidP="00D10776">
      <w:pPr>
        <w:pStyle w:val="Listaszerbekezds"/>
        <w:numPr>
          <w:ilvl w:val="0"/>
          <w:numId w:val="125"/>
        </w:numPr>
        <w:rPr>
          <w:rFonts w:asciiTheme="minorHAnsi" w:eastAsia="Times New Roman" w:hAnsiTheme="minorHAnsi" w:cstheme="minorHAnsi"/>
        </w:rPr>
      </w:pPr>
      <w:proofErr w:type="spellStart"/>
      <w:r w:rsidRPr="00D10776">
        <w:rPr>
          <w:rFonts w:asciiTheme="minorHAnsi" w:hAnsiTheme="minorHAnsi" w:cstheme="minorHAnsi"/>
          <w:b/>
        </w:rPr>
        <w:t>RRE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w:t>
      </w:r>
      <w:proofErr w:type="spellStart"/>
      <w:r w:rsidR="00A57FB4" w:rsidRPr="00D10776">
        <w:rPr>
          <w:rFonts w:asciiTheme="minorHAnsi" w:hAnsiTheme="minorHAnsi" w:cstheme="minorHAnsi"/>
        </w:rPr>
        <w:t>INST_UGYF.UGYF_JELLEG_KOD</w:t>
      </w:r>
      <w:proofErr w:type="spellEnd"/>
      <w:r w:rsidR="00A57FB4" w:rsidRPr="00D10776">
        <w:rPr>
          <w:rFonts w:asciiTheme="minorHAnsi" w:hAnsiTheme="minorHAnsi" w:cstheme="minorHAnsi"/>
        </w:rPr>
        <w:t xml:space="preserve"> értékei ’TERM’ vagy ’</w:t>
      </w:r>
      <w:proofErr w:type="spellStart"/>
      <w:r w:rsidR="00A57FB4" w:rsidRPr="00D10776">
        <w:rPr>
          <w:rFonts w:asciiTheme="minorHAnsi" w:hAnsiTheme="minorHAnsi" w:cstheme="minorHAnsi"/>
        </w:rPr>
        <w:t>TERM_H</w:t>
      </w:r>
      <w:proofErr w:type="spellEnd"/>
      <w:r w:rsidR="00A57FB4" w:rsidRPr="00D10776">
        <w:rPr>
          <w:rFonts w:asciiTheme="minorHAnsi" w:hAnsiTheme="minorHAnsi" w:cstheme="minorHAnsi"/>
        </w:rPr>
        <w:t xml:space="preserve">’) </w:t>
      </w:r>
      <w:r w:rsidRPr="00D10776">
        <w:rPr>
          <w:rFonts w:asciiTheme="minorHAnsi" w:hAnsiTheme="minorHAnsi" w:cstheme="minorHAnsi"/>
        </w:rPr>
        <w:t>’</w:t>
      </w:r>
      <w:proofErr w:type="spellStart"/>
      <w:r w:rsidRPr="00D10776">
        <w:rPr>
          <w:rFonts w:asciiTheme="minorHAnsi" w:hAnsiTheme="minorHAnsi" w:cstheme="minorHAnsi"/>
        </w:rPr>
        <w:t>LAKAS_HIT</w:t>
      </w:r>
      <w:proofErr w:type="spellEnd"/>
      <w:r w:rsidRPr="00D10776">
        <w:rPr>
          <w:rFonts w:asciiTheme="minorHAnsi" w:hAnsiTheme="minorHAnsi" w:cstheme="minorHAnsi"/>
        </w:rPr>
        <w:t>’ vagy ’</w:t>
      </w:r>
      <w:proofErr w:type="spellStart"/>
      <w:r w:rsidRPr="00D10776">
        <w:rPr>
          <w:rFonts w:asciiTheme="minorHAnsi" w:hAnsiTheme="minorHAnsi" w:cstheme="minorHAnsi"/>
        </w:rPr>
        <w:t>LAKAS_LIZ</w:t>
      </w:r>
      <w:proofErr w:type="spellEnd"/>
      <w:r w:rsidRPr="00D10776">
        <w:rPr>
          <w:rFonts w:asciiTheme="minorHAnsi" w:hAnsiTheme="minorHAnsi" w:cstheme="minorHAnsi"/>
        </w:rPr>
        <w:t xml:space="preserve">’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 xml:space="preserve">(Azaz a fedezetek között szerepel lakóingatlan – a </w:t>
      </w:r>
      <w:proofErr w:type="spellStart"/>
      <w:r w:rsidRPr="00D10776">
        <w:rPr>
          <w:rFonts w:asciiTheme="minorHAnsi" w:hAnsiTheme="minorHAnsi" w:cstheme="minorHAnsi"/>
        </w:rPr>
        <w:t>FEDE.FED_TIP_KOD</w:t>
      </w:r>
      <w:proofErr w:type="spellEnd"/>
      <w:r w:rsidRPr="00D10776">
        <w:rPr>
          <w:rFonts w:asciiTheme="minorHAnsi" w:hAnsiTheme="minorHAnsi" w:cstheme="minorHAnsi"/>
          <w:b/>
        </w:rPr>
        <w:t xml:space="preserve"> </w:t>
      </w:r>
      <w:r w:rsidRPr="00D10776">
        <w:rPr>
          <w:rFonts w:asciiTheme="minorHAnsi" w:hAnsiTheme="minorHAnsi" w:cstheme="minorHAnsi"/>
        </w:rPr>
        <w:t xml:space="preserve">mezőben lakóingatlan került megadásra - adott instrumentum vonatkozásában: a </w:t>
      </w:r>
      <w:proofErr w:type="spellStart"/>
      <w:r w:rsidRPr="00D10776">
        <w:rPr>
          <w:rFonts w:asciiTheme="minorHAnsi" w:hAnsiTheme="minorHAnsi" w:cstheme="minorHAnsi"/>
        </w:rPr>
        <w:t>FEDE.FED_INGATLAN_KOD</w:t>
      </w:r>
      <w:proofErr w:type="spellEnd"/>
      <w:r w:rsidRPr="00D10776">
        <w:rPr>
          <w:rFonts w:asciiTheme="minorHAnsi" w:hAnsiTheme="minorHAnsi" w:cstheme="minorHAnsi"/>
        </w:rPr>
        <w:t xml:space="preserve"> mező az alábbi értékeket veszi fel: ’CS_HAZ’,’I_HAZ’,’S_HAZ’,’E_LAKO’,’LAKAS’,’UDULO’,’BEEPITETLEN’). A jelentendő instrumentumok körébe az </w:t>
      </w:r>
      <w:proofErr w:type="spellStart"/>
      <w:r w:rsidRPr="00D10776">
        <w:rPr>
          <w:rFonts w:asciiTheme="minorHAnsi" w:hAnsiTheme="minorHAnsi" w:cstheme="minorHAnsi"/>
        </w:rPr>
        <w:t>újratárgyalt</w:t>
      </w:r>
      <w:proofErr w:type="spellEnd"/>
      <w:r w:rsidRPr="00D10776">
        <w:rPr>
          <w:rFonts w:asciiTheme="minorHAnsi" w:hAnsiTheme="minorHAnsi" w:cstheme="minorHAnsi"/>
        </w:rPr>
        <w:t>, lakóingatlannal fedezett instrumentumokra vonatkozó adatok is beleértendők (</w:t>
      </w:r>
      <w:proofErr w:type="spellStart"/>
      <w:r w:rsidRPr="00D10776">
        <w:rPr>
          <w:rFonts w:asciiTheme="minorHAnsi" w:hAnsiTheme="minorHAnsi" w:cstheme="minorHAnsi"/>
        </w:rPr>
        <w:t>ESRB</w:t>
      </w:r>
      <w:proofErr w:type="spellEnd"/>
      <w:r w:rsidRPr="00D10776">
        <w:rPr>
          <w:rFonts w:asciiTheme="minorHAnsi" w:hAnsiTheme="minorHAnsi" w:cstheme="minorHAnsi"/>
        </w:rPr>
        <w:t>/</w:t>
      </w:r>
      <w:proofErr w:type="spellStart"/>
      <w:r w:rsidRPr="00D10776">
        <w:rPr>
          <w:rFonts w:asciiTheme="minorHAnsi" w:hAnsiTheme="minorHAnsi" w:cstheme="minorHAnsi"/>
        </w:rPr>
        <w:t>RRE</w:t>
      </w:r>
      <w:proofErr w:type="spellEnd"/>
      <w:r w:rsidRPr="00D10776">
        <w:rPr>
          <w:rFonts w:asciiTheme="minorHAnsi" w:hAnsiTheme="minorHAnsi" w:cstheme="minorHAnsi"/>
        </w:rPr>
        <w:t>/mutatók).</w:t>
      </w:r>
      <w:r w:rsidR="00A57FB4" w:rsidRPr="00D10776">
        <w:rPr>
          <w:rFonts w:asciiTheme="minorHAnsi" w:hAnsiTheme="minorHAnsi" w:cstheme="minorHAnsi"/>
        </w:rPr>
        <w:t xml:space="preserve"> Könnyítés, hogy </w:t>
      </w:r>
      <w:r w:rsidR="00A57FB4" w:rsidRPr="00D10776">
        <w:rPr>
          <w:rFonts w:asciiTheme="minorHAnsi" w:eastAsia="Times New Roman" w:hAnsiTheme="minorHAnsi" w:cstheme="minorHAnsi"/>
        </w:rPr>
        <w:t>amennyiben az instrumentum típus ’</w:t>
      </w:r>
      <w:proofErr w:type="spellStart"/>
      <w:r w:rsidR="00A57FB4" w:rsidRPr="00D10776">
        <w:rPr>
          <w:rFonts w:asciiTheme="minorHAnsi" w:eastAsia="Times New Roman" w:hAnsiTheme="minorHAnsi" w:cstheme="minorHAnsi"/>
        </w:rPr>
        <w:t>SZABFEL</w:t>
      </w:r>
      <w:proofErr w:type="spellEnd"/>
      <w:r w:rsidR="00A57FB4" w:rsidRPr="00D10776">
        <w:rPr>
          <w:rFonts w:asciiTheme="minorHAnsi" w:eastAsia="Times New Roman" w:hAnsiTheme="minorHAnsi" w:cstheme="minorHAnsi"/>
        </w:rPr>
        <w:t>’, ’</w:t>
      </w:r>
      <w:proofErr w:type="spellStart"/>
      <w:r w:rsidR="00A57FB4" w:rsidRPr="00D10776">
        <w:rPr>
          <w:rFonts w:asciiTheme="minorHAnsi" w:eastAsia="Times New Roman" w:hAnsiTheme="minorHAnsi" w:cstheme="minorHAnsi"/>
        </w:rPr>
        <w:t>ING_HIT</w:t>
      </w:r>
      <w:proofErr w:type="spellEnd"/>
      <w:r w:rsidR="00A57FB4" w:rsidRPr="00D10776">
        <w:rPr>
          <w:rFonts w:asciiTheme="minorHAnsi" w:eastAsia="Times New Roman" w:hAnsiTheme="minorHAnsi" w:cstheme="minorHAnsi"/>
        </w:rPr>
        <w:t>’ vagy ’</w:t>
      </w:r>
      <w:proofErr w:type="spellStart"/>
      <w:r w:rsidR="00A57FB4" w:rsidRPr="00D10776">
        <w:rPr>
          <w:rFonts w:asciiTheme="minorHAnsi" w:eastAsia="Times New Roman" w:hAnsiTheme="minorHAnsi" w:cstheme="minorHAnsi"/>
        </w:rPr>
        <w:t>ING_LIZ</w:t>
      </w:r>
      <w:proofErr w:type="spellEnd"/>
      <w:r w:rsidR="00A57FB4" w:rsidRPr="00D10776">
        <w:rPr>
          <w:rFonts w:asciiTheme="minorHAnsi" w:eastAsia="Times New Roman" w:hAnsiTheme="minorHAnsi" w:cstheme="minorHAnsi"/>
        </w:rPr>
        <w:t xml:space="preserve">’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w:t>
      </w:r>
      <w:proofErr w:type="spellStart"/>
      <w:r w:rsidR="00A57FB4" w:rsidRPr="00D10776">
        <w:rPr>
          <w:rFonts w:asciiTheme="minorHAnsi" w:eastAsia="Times New Roman" w:hAnsiTheme="minorHAnsi" w:cstheme="minorHAnsi"/>
        </w:rPr>
        <w:t>ESRB</w:t>
      </w:r>
      <w:proofErr w:type="spellEnd"/>
      <w:r w:rsidR="00A57FB4" w:rsidRPr="00D10776">
        <w:rPr>
          <w:rFonts w:asciiTheme="minorHAnsi" w:eastAsia="Times New Roman" w:hAnsiTheme="minorHAnsi" w:cstheme="minorHAnsi"/>
        </w:rPr>
        <w:t xml:space="preserve"> táblában </w:t>
      </w:r>
      <w:proofErr w:type="spellStart"/>
      <w:r w:rsidR="00A57FB4" w:rsidRPr="00D10776">
        <w:rPr>
          <w:rFonts w:asciiTheme="minorHAnsi" w:eastAsia="Times New Roman" w:hAnsiTheme="minorHAnsi" w:cstheme="minorHAnsi"/>
        </w:rPr>
        <w:t>RRE</w:t>
      </w:r>
      <w:proofErr w:type="spellEnd"/>
      <w:r w:rsidR="00A57FB4" w:rsidRPr="00D10776">
        <w:rPr>
          <w:rFonts w:asciiTheme="minorHAnsi" w:eastAsia="Times New Roman" w:hAnsiTheme="minorHAnsi" w:cstheme="minorHAnsi"/>
        </w:rPr>
        <w:t xml:space="preserve"> adatot jelenteni.</w:t>
      </w:r>
      <w:r w:rsidR="00AA116B">
        <w:rPr>
          <w:rFonts w:asciiTheme="minorHAnsi" w:eastAsia="Times New Roman" w:hAnsiTheme="minorHAnsi" w:cstheme="minorHAnsi"/>
        </w:rPr>
        <w:t xml:space="preserve"> Attól az időponttól kezdődően, amikortól az adatszolgáltató alkalmazni kezdi az új </w:t>
      </w:r>
      <w:proofErr w:type="spellStart"/>
      <w:r w:rsidR="00AA116B">
        <w:rPr>
          <w:rFonts w:asciiTheme="minorHAnsi" w:eastAsia="Times New Roman" w:hAnsiTheme="minorHAnsi" w:cstheme="minorHAnsi"/>
        </w:rPr>
        <w:t>CRR</w:t>
      </w:r>
      <w:proofErr w:type="spellEnd"/>
      <w:r w:rsidR="00AA116B">
        <w:rPr>
          <w:rFonts w:asciiTheme="minorHAnsi" w:eastAsia="Times New Roman" w:hAnsiTheme="minorHAnsi" w:cstheme="minorHAnsi"/>
        </w:rPr>
        <w:t xml:space="preserve"> előírást a lakóingatlanok tekintetében</w:t>
      </w:r>
      <w:del w:id="417" w:author="MNB" w:date="2025-05-30T10:49:00Z">
        <w:r w:rsidR="00AA116B">
          <w:rPr>
            <w:rFonts w:asciiTheme="minorHAnsi" w:eastAsia="Times New Roman" w:hAnsiTheme="minorHAnsi" w:cstheme="minorHAnsi"/>
          </w:rPr>
          <w:delText xml:space="preserve"> </w:delText>
        </w:r>
        <w:r w:rsidR="0043773A">
          <w:rPr>
            <w:rFonts w:asciiTheme="minorHAnsi" w:eastAsia="Times New Roman" w:hAnsiTheme="minorHAnsi" w:cstheme="minorHAnsi"/>
          </w:rPr>
          <w:delText>- de</w:delText>
        </w:r>
        <w:r w:rsidR="00AA116B">
          <w:rPr>
            <w:rFonts w:asciiTheme="minorHAnsi" w:eastAsia="Times New Roman" w:hAnsiTheme="minorHAnsi" w:cstheme="minorHAnsi"/>
          </w:rPr>
          <w:delText xml:space="preserve"> legkésőbb</w:delText>
        </w:r>
      </w:del>
      <w:ins w:id="418" w:author="MNB" w:date="2025-05-30T10:49:00Z">
        <w:r w:rsidR="009E259C">
          <w:rPr>
            <w:rFonts w:asciiTheme="minorHAnsi" w:eastAsia="Times New Roman" w:hAnsiTheme="minorHAnsi" w:cstheme="minorHAnsi"/>
          </w:rPr>
          <w:t>,</w:t>
        </w:r>
      </w:ins>
      <w:r w:rsidR="00AA116B">
        <w:rPr>
          <w:rFonts w:asciiTheme="minorHAnsi" w:eastAsia="Times New Roman" w:hAnsiTheme="minorHAnsi" w:cstheme="minorHAnsi"/>
        </w:rPr>
        <w:t xml:space="preserve"> a </w:t>
      </w:r>
      <w:del w:id="419" w:author="MNB" w:date="2025-05-30T10:49:00Z">
        <w:r w:rsidR="00AA116B">
          <w:rPr>
            <w:rFonts w:asciiTheme="minorHAnsi" w:eastAsia="Times New Roman" w:hAnsiTheme="minorHAnsi" w:cstheme="minorHAnsi"/>
          </w:rPr>
          <w:delText xml:space="preserve">2025. június vonatkozási idejű </w:delText>
        </w:r>
        <w:r w:rsidR="0043773A">
          <w:rPr>
            <w:rFonts w:asciiTheme="minorHAnsi" w:eastAsia="Times New Roman" w:hAnsiTheme="minorHAnsi" w:cstheme="minorHAnsi"/>
          </w:rPr>
          <w:delText xml:space="preserve">HITREG jelentésben és azt követően- </w:delText>
        </w:r>
        <w:r w:rsidR="00AA116B">
          <w:rPr>
            <w:rFonts w:asciiTheme="minorHAnsi" w:eastAsia="Times New Roman" w:hAnsiTheme="minorHAnsi" w:cstheme="minorHAnsi"/>
          </w:rPr>
          <w:delText>, az RRE</w:delText>
        </w:r>
      </w:del>
      <w:proofErr w:type="spellStart"/>
      <w:ins w:id="420" w:author="MNB" w:date="2025-05-30T10:49:00Z">
        <w:r w:rsidR="00CF0CFA">
          <w:rPr>
            <w:rFonts w:asciiTheme="minorHAnsi" w:eastAsia="Times New Roman" w:hAnsiTheme="minorHAnsi" w:cstheme="minorHAnsi"/>
          </w:rPr>
          <w:t>C</w:t>
        </w:r>
        <w:r w:rsidR="00AA116B">
          <w:rPr>
            <w:rFonts w:asciiTheme="minorHAnsi" w:eastAsia="Times New Roman" w:hAnsiTheme="minorHAnsi" w:cstheme="minorHAnsi"/>
          </w:rPr>
          <w:t>RE</w:t>
        </w:r>
      </w:ins>
      <w:proofErr w:type="spellEnd"/>
      <w:r w:rsidR="00AA116B">
        <w:rPr>
          <w:rFonts w:asciiTheme="minorHAnsi" w:eastAsia="Times New Roman" w:hAnsiTheme="minorHAnsi" w:cstheme="minorHAnsi"/>
        </w:rPr>
        <w:t xml:space="preserve"> adatok lesznek töltendők a </w:t>
      </w:r>
      <w:r w:rsidR="00AA116B">
        <w:t>’</w:t>
      </w:r>
      <w:proofErr w:type="spellStart"/>
      <w:r w:rsidR="00AA116B">
        <w:t>LAKO_EP_ALATT</w:t>
      </w:r>
      <w:proofErr w:type="spellEnd"/>
      <w:r w:rsidR="00AA116B">
        <w:t xml:space="preserve">’ kódértéken jelentett </w:t>
      </w:r>
      <w:del w:id="421" w:author="MNB" w:date="2025-05-30T10:49:00Z">
        <w:r w:rsidR="00AA116B">
          <w:delText>ingatlanok tekintetében</w:delText>
        </w:r>
      </w:del>
      <w:ins w:id="422" w:author="MNB" w:date="2025-05-30T10:49:00Z">
        <w:r w:rsidR="00AA116B">
          <w:t>ingatlanok</w:t>
        </w:r>
        <w:r w:rsidR="009E259C">
          <w:t>ra vonatkozóan</w:t>
        </w:r>
      </w:ins>
      <w:r w:rsidR="00AA116B">
        <w:t>.</w:t>
      </w:r>
    </w:p>
    <w:p w14:paraId="7FE344D0" w14:textId="77777777" w:rsidR="0021000A" w:rsidRPr="006C72EB" w:rsidRDefault="0021000A" w:rsidP="00D10776">
      <w:pPr>
        <w:pStyle w:val="Listaszerbekezds"/>
        <w:numPr>
          <w:ilvl w:val="0"/>
          <w:numId w:val="0"/>
        </w:numPr>
        <w:ind w:left="720"/>
      </w:pPr>
    </w:p>
    <w:p w14:paraId="4E779DA1" w14:textId="2E4C5D0F" w:rsidR="00CF052D" w:rsidRPr="00D10776" w:rsidRDefault="00CF052D" w:rsidP="00D10776">
      <w:pPr>
        <w:pStyle w:val="Listaszerbekezds"/>
        <w:numPr>
          <w:ilvl w:val="0"/>
          <w:numId w:val="125"/>
        </w:numPr>
        <w:rPr>
          <w:rFonts w:asciiTheme="minorHAnsi" w:hAnsiTheme="minorHAnsi" w:cstheme="minorHAnsi"/>
        </w:rPr>
      </w:pPr>
      <w:bookmarkStart w:id="423" w:name="_Ref64964449"/>
      <w:proofErr w:type="spellStart"/>
      <w:r w:rsidRPr="00D10776">
        <w:rPr>
          <w:rFonts w:asciiTheme="minorHAnsi" w:hAnsiTheme="minorHAnsi" w:cstheme="minorHAnsi"/>
          <w:b/>
        </w:rPr>
        <w:t>CRE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w:t>
      </w:r>
      <w:proofErr w:type="spellStart"/>
      <w:r w:rsidR="00A3182F" w:rsidRPr="00D10776">
        <w:rPr>
          <w:rFonts w:asciiTheme="minorHAnsi" w:hAnsiTheme="minorHAnsi" w:cstheme="minorHAnsi"/>
        </w:rPr>
        <w:t>UGYFL</w:t>
      </w:r>
      <w:proofErr w:type="spellEnd"/>
      <w:r w:rsidR="00A3182F" w:rsidRPr="00D10776">
        <w:rPr>
          <w:rFonts w:asciiTheme="minorHAnsi" w:hAnsiTheme="minorHAnsi" w:cstheme="minorHAnsi"/>
        </w:rPr>
        <w:t xml:space="preserve">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w:t>
      </w:r>
      <w:proofErr w:type="spellStart"/>
      <w:r w:rsidRPr="00D10776">
        <w:rPr>
          <w:rFonts w:asciiTheme="minorHAnsi" w:hAnsiTheme="minorHAnsi" w:cstheme="minorHAnsi"/>
        </w:rPr>
        <w:t>UGYFBV</w:t>
      </w:r>
      <w:proofErr w:type="spellEnd"/>
      <w:r w:rsidRPr="00D10776">
        <w:rPr>
          <w:rFonts w:asciiTheme="minorHAnsi" w:hAnsiTheme="minorHAnsi" w:cstheme="minorHAnsi"/>
        </w:rPr>
        <w:t xml:space="preserve"> (belföldi, törzsszámmal rendelkező vállalkozások), az </w:t>
      </w:r>
      <w:proofErr w:type="spellStart"/>
      <w:r w:rsidRPr="00D10776">
        <w:rPr>
          <w:rFonts w:asciiTheme="minorHAnsi" w:hAnsiTheme="minorHAnsi" w:cstheme="minorHAnsi"/>
        </w:rPr>
        <w:t>UGYFBVTN</w:t>
      </w:r>
      <w:proofErr w:type="spellEnd"/>
      <w:r w:rsidRPr="00D10776">
        <w:rPr>
          <w:rFonts w:asciiTheme="minorHAnsi" w:hAnsiTheme="minorHAnsi" w:cstheme="minorHAnsi"/>
        </w:rPr>
        <w:t xml:space="preserve"> – (belföldi, törzsszám nélküli vállalkozások) és az </w:t>
      </w:r>
      <w:proofErr w:type="spellStart"/>
      <w:r w:rsidRPr="00D10776">
        <w:rPr>
          <w:rFonts w:asciiTheme="minorHAnsi" w:hAnsiTheme="minorHAnsi" w:cstheme="minorHAnsi"/>
        </w:rPr>
        <w:t>UGYFKV</w:t>
      </w:r>
      <w:proofErr w:type="spellEnd"/>
      <w:r w:rsidRPr="00D10776">
        <w:rPr>
          <w:rFonts w:asciiTheme="minorHAnsi" w:hAnsiTheme="minorHAnsi" w:cstheme="minorHAnsi"/>
        </w:rPr>
        <w:t xml:space="preserve">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423"/>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24"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424"/>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25"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425"/>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26"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426"/>
    </w:p>
    <w:p w14:paraId="55C65C0E" w14:textId="6241802C" w:rsidR="00CF052D" w:rsidRDefault="00BD3ACD"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1AE51FBD" w14:textId="3B460FF5" w:rsidR="00AA116B" w:rsidRPr="00190F49" w:rsidRDefault="00A3182F" w:rsidP="00190F49">
      <w:pPr>
        <w:rPr>
          <w:rFonts w:asciiTheme="minorHAnsi" w:eastAsia="Times New Roman" w:hAnsiTheme="minorHAnsi" w:cstheme="minorHAnsi"/>
        </w:rPr>
      </w:pPr>
      <w:r w:rsidRPr="00190F49">
        <w:rPr>
          <w:rFonts w:asciiTheme="minorHAnsi" w:eastAsia="Times New Roman" w:hAnsiTheme="minorHAnsi" w:cstheme="minorHAnsi"/>
        </w:rPr>
        <w:t xml:space="preserve">Könnyítés, hogy amennyiben az adós ügyfél önálló vállalkozó, elengedhető a </w:t>
      </w:r>
      <w:proofErr w:type="spellStart"/>
      <w:r w:rsidRPr="00190F49">
        <w:rPr>
          <w:rFonts w:asciiTheme="minorHAnsi" w:eastAsia="Times New Roman" w:hAnsiTheme="minorHAnsi" w:cstheme="minorHAnsi"/>
        </w:rPr>
        <w:t>CRR</w:t>
      </w:r>
      <w:proofErr w:type="spellEnd"/>
      <w:r w:rsidRPr="00190F49">
        <w:rPr>
          <w:rFonts w:asciiTheme="minorHAnsi" w:eastAsia="Times New Roman" w:hAnsiTheme="minorHAnsi" w:cstheme="minorHAnsi"/>
        </w:rPr>
        <w:t xml:space="preserve"> adatok jelentése, azonban jó gyakorlatnak tartja az MNB </w:t>
      </w:r>
      <w:r w:rsidR="00D96D44" w:rsidRPr="00190F49">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190F49">
        <w:rPr>
          <w:rFonts w:asciiTheme="minorHAnsi" w:eastAsia="Times New Roman" w:hAnsiTheme="minorHAnsi" w:cstheme="minorHAnsi"/>
        </w:rPr>
        <w:t xml:space="preserve"> Attól az időponttól kezdődően, amikortól az adatszolgáltató alkalmazni kezdi az új </w:t>
      </w:r>
      <w:proofErr w:type="spellStart"/>
      <w:r w:rsidR="00AA116B" w:rsidRPr="00190F49">
        <w:rPr>
          <w:rFonts w:asciiTheme="minorHAnsi" w:eastAsia="Times New Roman" w:hAnsiTheme="minorHAnsi" w:cstheme="minorHAnsi"/>
        </w:rPr>
        <w:t>CRR</w:t>
      </w:r>
      <w:proofErr w:type="spellEnd"/>
      <w:r w:rsidR="00AA116B" w:rsidRPr="00190F49">
        <w:rPr>
          <w:rFonts w:asciiTheme="minorHAnsi" w:eastAsia="Times New Roman" w:hAnsiTheme="minorHAnsi" w:cstheme="minorHAnsi"/>
        </w:rPr>
        <w:t xml:space="preserve"> előírást a lakóingatlanok tekintetében </w:t>
      </w:r>
      <w:del w:id="427" w:author="MNB" w:date="2025-05-30T10:49:00Z">
        <w:r w:rsidR="0043773A">
          <w:rPr>
            <w:rFonts w:asciiTheme="minorHAnsi" w:eastAsia="Times New Roman" w:hAnsiTheme="minorHAnsi" w:cstheme="minorHAnsi"/>
          </w:rPr>
          <w:delText>- de</w:delText>
        </w:r>
        <w:r w:rsidR="00AA116B" w:rsidRPr="00190F49">
          <w:rPr>
            <w:rFonts w:asciiTheme="minorHAnsi" w:eastAsia="Times New Roman" w:hAnsiTheme="minorHAnsi" w:cstheme="minorHAnsi"/>
          </w:rPr>
          <w:delText xml:space="preserve"> legkésőbb</w:delText>
        </w:r>
      </w:del>
      <w:ins w:id="428" w:author="MNB" w:date="2025-05-30T10:49:00Z">
        <w:r w:rsidR="0043773A">
          <w:rPr>
            <w:rFonts w:asciiTheme="minorHAnsi" w:eastAsia="Times New Roman" w:hAnsiTheme="minorHAnsi" w:cstheme="minorHAnsi"/>
          </w:rPr>
          <w:t>-</w:t>
        </w:r>
        <w:r w:rsidR="00AA116B" w:rsidRPr="00190F49">
          <w:rPr>
            <w:rFonts w:asciiTheme="minorHAnsi" w:eastAsia="Times New Roman" w:hAnsiTheme="minorHAnsi" w:cstheme="minorHAnsi"/>
          </w:rPr>
          <w:t>,</w:t>
        </w:r>
      </w:ins>
      <w:r w:rsidR="00AA116B" w:rsidRPr="00190F49">
        <w:rPr>
          <w:rFonts w:asciiTheme="minorHAnsi" w:eastAsia="Times New Roman" w:hAnsiTheme="minorHAnsi" w:cstheme="minorHAnsi"/>
        </w:rPr>
        <w:t xml:space="preserve"> a </w:t>
      </w:r>
      <w:del w:id="429" w:author="MNB" w:date="2025-05-30T10:49:00Z">
        <w:r w:rsidR="00AA116B" w:rsidRPr="00190F49">
          <w:rPr>
            <w:rFonts w:asciiTheme="minorHAnsi" w:eastAsia="Times New Roman" w:hAnsiTheme="minorHAnsi" w:cstheme="minorHAnsi"/>
          </w:rPr>
          <w:delText xml:space="preserve">2025. június vonatkozási idejű </w:delText>
        </w:r>
        <w:r w:rsidR="0043773A">
          <w:rPr>
            <w:rFonts w:asciiTheme="minorHAnsi" w:eastAsia="Times New Roman" w:hAnsiTheme="minorHAnsi" w:cstheme="minorHAnsi"/>
          </w:rPr>
          <w:delText>HITREG jelentésben és azt követően- -</w:delText>
        </w:r>
        <w:r w:rsidR="00AA116B" w:rsidRPr="00190F49">
          <w:rPr>
            <w:rFonts w:asciiTheme="minorHAnsi" w:eastAsia="Times New Roman" w:hAnsiTheme="minorHAnsi" w:cstheme="minorHAnsi"/>
          </w:rPr>
          <w:delText>, az RRE</w:delText>
        </w:r>
      </w:del>
      <w:proofErr w:type="spellStart"/>
      <w:ins w:id="430" w:author="MNB" w:date="2025-05-30T10:49:00Z">
        <w:r w:rsidR="00CF0CFA">
          <w:rPr>
            <w:rFonts w:asciiTheme="minorHAnsi" w:eastAsia="Times New Roman" w:hAnsiTheme="minorHAnsi" w:cstheme="minorHAnsi"/>
          </w:rPr>
          <w:t>C</w:t>
        </w:r>
        <w:r w:rsidR="00AA116B" w:rsidRPr="00190F49">
          <w:rPr>
            <w:rFonts w:asciiTheme="minorHAnsi" w:eastAsia="Times New Roman" w:hAnsiTheme="minorHAnsi" w:cstheme="minorHAnsi"/>
          </w:rPr>
          <w:t>RE</w:t>
        </w:r>
      </w:ins>
      <w:proofErr w:type="spellEnd"/>
      <w:r w:rsidR="00AA116B" w:rsidRPr="00190F49">
        <w:rPr>
          <w:rFonts w:asciiTheme="minorHAnsi" w:eastAsia="Times New Roman" w:hAnsiTheme="minorHAnsi" w:cstheme="minorHAnsi"/>
        </w:rPr>
        <w:t xml:space="preserve"> adatok lesznek töltendők a </w:t>
      </w:r>
      <w:r w:rsidR="00AA116B">
        <w:t>’</w:t>
      </w:r>
      <w:proofErr w:type="spellStart"/>
      <w:r w:rsidR="00AA116B">
        <w:t>LAKO_EP_ALATT</w:t>
      </w:r>
      <w:proofErr w:type="spellEnd"/>
      <w:r w:rsidR="00AA116B">
        <w:t xml:space="preserve">’ kódértéken jelentett </w:t>
      </w:r>
      <w:del w:id="431" w:author="MNB" w:date="2025-05-30T10:49:00Z">
        <w:r w:rsidR="00AA116B">
          <w:delText>ingatlanok tekintetében</w:delText>
        </w:r>
      </w:del>
      <w:ins w:id="432" w:author="MNB" w:date="2025-05-30T10:49:00Z">
        <w:r w:rsidR="00AA116B">
          <w:t>ingatlanok</w:t>
        </w:r>
        <w:r w:rsidR="00794C80">
          <w:t>ra vonatkozóan</w:t>
        </w:r>
      </w:ins>
      <w:r w:rsidR="00AA116B">
        <w:t>.</w:t>
      </w:r>
    </w:p>
    <w:p w14:paraId="718360AB" w14:textId="62FF574C" w:rsidR="00A3182F" w:rsidRPr="006C72EB" w:rsidRDefault="00A3182F" w:rsidP="00D10776">
      <w:pPr>
        <w:rPr>
          <w:rFonts w:asciiTheme="minorHAnsi" w:eastAsia="Times New Roman" w:hAnsiTheme="minorHAnsi" w:cstheme="minorHAnsi"/>
        </w:rPr>
      </w:pPr>
    </w:p>
    <w:p w14:paraId="1D746056" w14:textId="77777777" w:rsidR="00BD3ACD" w:rsidRPr="006C72EB"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Cmsor2"/>
        <w:rPr>
          <w:rFonts w:asciiTheme="minorHAnsi" w:hAnsiTheme="minorHAnsi" w:cstheme="minorHAnsi"/>
          <w:sz w:val="20"/>
          <w:szCs w:val="20"/>
        </w:rPr>
      </w:pPr>
      <w:bookmarkStart w:id="433" w:name="_Toc64967431"/>
      <w:bookmarkStart w:id="434" w:name="_Toc149902060"/>
      <w:bookmarkStart w:id="435" w:name="_Toc188019133"/>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33"/>
      <w:bookmarkEnd w:id="434"/>
      <w:bookmarkEnd w:id="435"/>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Cmsor3"/>
        <w:rPr>
          <w:rFonts w:asciiTheme="minorHAnsi" w:hAnsiTheme="minorHAnsi" w:cstheme="minorHAnsi"/>
          <w:b/>
          <w:szCs w:val="20"/>
        </w:rPr>
      </w:pPr>
      <w:r w:rsidRPr="006C72EB">
        <w:rPr>
          <w:rFonts w:asciiTheme="minorHAnsi" w:hAnsiTheme="minorHAnsi" w:cstheme="minorHAnsi"/>
          <w:b/>
          <w:szCs w:val="20"/>
        </w:rPr>
        <w:t xml:space="preserve"> </w:t>
      </w:r>
      <w:bookmarkStart w:id="436" w:name="_Toc64967432"/>
      <w:bookmarkStart w:id="437" w:name="_Toc149902061"/>
      <w:bookmarkStart w:id="438" w:name="_Toc188019134"/>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436"/>
      <w:bookmarkEnd w:id="437"/>
      <w:bookmarkEnd w:id="438"/>
    </w:p>
    <w:p w14:paraId="572188C0" w14:textId="77777777" w:rsidR="00CF052D" w:rsidRPr="006C72EB"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Cmsor4"/>
        <w:rPr>
          <w:rFonts w:asciiTheme="minorHAnsi" w:hAnsiTheme="minorHAnsi" w:cstheme="minorHAnsi"/>
          <w:b/>
          <w:szCs w:val="20"/>
        </w:rPr>
      </w:pPr>
      <w:bookmarkStart w:id="439" w:name="_Toc149902062"/>
      <w:bookmarkStart w:id="440" w:name="_Toc188019135"/>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439"/>
      <w:bookmarkEnd w:id="440"/>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41"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w:t>
      </w:r>
      <w:proofErr w:type="spellStart"/>
      <w:r w:rsidR="00E35993">
        <w:rPr>
          <w:rFonts w:asciiTheme="majorHAnsi" w:hAnsiTheme="majorHAnsi" w:cstheme="majorHAnsi"/>
        </w:rPr>
        <w:t>ának</w:t>
      </w:r>
      <w:proofErr w:type="spellEnd"/>
      <w:r w:rsidR="00E35993">
        <w:rPr>
          <w:rFonts w:asciiTheme="majorHAnsi" w:hAnsiTheme="majorHAnsi" w:cstheme="majorHAnsi"/>
        </w:rPr>
        <w:t xml:space="preserve"> (1a) és (1b) bekezdéseiben meghatározott feltételek.</w:t>
      </w:r>
      <w:bookmarkEnd w:id="441"/>
    </w:p>
    <w:p w14:paraId="70540C60"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Cmsor4"/>
        <w:rPr>
          <w:rFonts w:asciiTheme="minorHAnsi" w:hAnsiTheme="minorHAnsi" w:cstheme="minorHAnsi"/>
          <w:b/>
          <w:szCs w:val="20"/>
        </w:rPr>
      </w:pPr>
      <w:bookmarkStart w:id="442" w:name="_Toc149902063"/>
      <w:bookmarkStart w:id="443" w:name="_Toc188019136"/>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442"/>
      <w:bookmarkEnd w:id="443"/>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44"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45" w:name="_Hlk64289773"/>
      <w:r w:rsidRPr="006C72EB">
        <w:rPr>
          <w:rFonts w:asciiTheme="minorHAnsi" w:eastAsia="Times New Roman" w:hAnsiTheme="minorHAnsi" w:cstheme="minorHAnsi"/>
        </w:rPr>
        <w:t>kérjük a mezőben jelenteni.</w:t>
      </w:r>
      <w:bookmarkEnd w:id="445"/>
    </w:p>
    <w:p w14:paraId="4E2CF582" w14:textId="77777777" w:rsidR="00CF052D" w:rsidRPr="006C72EB" w:rsidRDefault="00CF052D" w:rsidP="00A251F5">
      <w:pPr>
        <w:pStyle w:val="Szvegtrzs2"/>
        <w:spacing w:after="120" w:line="276" w:lineRule="auto"/>
        <w:rPr>
          <w:rFonts w:asciiTheme="minorHAnsi" w:hAnsiTheme="minorHAnsi" w:cstheme="minorHAnsi"/>
          <w:sz w:val="20"/>
        </w:rPr>
      </w:pPr>
    </w:p>
    <w:p w14:paraId="2DD354DE" w14:textId="7AD33D88" w:rsidR="00CF052D" w:rsidRPr="006C72EB" w:rsidRDefault="00CF052D" w:rsidP="00A251F5">
      <w:pPr>
        <w:pStyle w:val="Szvegtrzs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Szvegtrzs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F38FB">
      <w:pPr>
        <w:pStyle w:val="Szvegtrzs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Szvegtrzs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aszerbekezds"/>
        <w:numPr>
          <w:ilvl w:val="0"/>
          <w:numId w:val="74"/>
        </w:numPr>
        <w:spacing w:after="0"/>
        <w:ind w:left="284" w:hanging="284"/>
        <w:rPr>
          <w:rFonts w:asciiTheme="minorHAnsi" w:hAnsiTheme="minorHAnsi" w:cstheme="minorHAnsi"/>
        </w:rPr>
      </w:pPr>
      <w:bookmarkStart w:id="446"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44"/>
    </w:p>
    <w:p w14:paraId="47DA7979"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D10776">
      <w:pPr>
        <w:pStyle w:val="Listaszerbekezds"/>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aszerbekezds"/>
        <w:numPr>
          <w:ilvl w:val="0"/>
          <w:numId w:val="0"/>
        </w:numPr>
        <w:spacing w:after="0"/>
        <w:ind w:left="360"/>
        <w:rPr>
          <w:rFonts w:asciiTheme="minorHAnsi" w:hAnsiTheme="minorHAnsi" w:cstheme="minorHAnsi"/>
        </w:rPr>
      </w:pPr>
      <w:r w:rsidRPr="006C72EB">
        <w:rPr>
          <w:rFonts w:asciiTheme="minorHAnsi" w:hAnsiTheme="minorHAnsi" w:cstheme="minorHAnsi"/>
        </w:rPr>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447" w:name="_Hlk58921758"/>
      <w:r w:rsidRPr="006C72EB">
        <w:rPr>
          <w:rFonts w:asciiTheme="minorHAnsi" w:hAnsiTheme="minorHAnsi" w:cstheme="minorHAnsi"/>
        </w:rPr>
        <w:t>ha Budapest következő irányítószám körzeteiben található</w:t>
      </w:r>
      <w:bookmarkEnd w:id="447"/>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aszerbekezds"/>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 xml:space="preserve">Ipari-logisztikai ingatlanok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aszerbekezds"/>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w:t>
      </w:r>
      <w:proofErr w:type="spellStart"/>
      <w:r w:rsidRPr="00D10776">
        <w:rPr>
          <w:rFonts w:asciiTheme="minorHAnsi" w:hAnsiTheme="minorHAnsi" w:cstheme="minorHAnsi"/>
        </w:rPr>
        <w:t>Allee</w:t>
      </w:r>
      <w:proofErr w:type="spellEnd"/>
      <w:r w:rsidRPr="00D10776">
        <w:rPr>
          <w:rFonts w:asciiTheme="minorHAnsi" w:hAnsiTheme="minorHAnsi" w:cstheme="minorHAnsi"/>
        </w:rPr>
        <w:t xml:space="preserve">, Aréna Pláza, Árkád, Etele Pláza, </w:t>
      </w:r>
      <w:proofErr w:type="spellStart"/>
      <w:r w:rsidRPr="00D10776">
        <w:rPr>
          <w:rFonts w:asciiTheme="minorHAnsi" w:hAnsiTheme="minorHAnsi" w:cstheme="minorHAnsi"/>
        </w:rPr>
        <w:t>Mammut</w:t>
      </w:r>
      <w:proofErr w:type="spellEnd"/>
      <w:r w:rsidRPr="00D10776">
        <w:rPr>
          <w:rFonts w:asciiTheme="minorHAnsi" w:hAnsiTheme="minorHAnsi" w:cstheme="minorHAnsi"/>
        </w:rPr>
        <w:t xml:space="preserve">, </w:t>
      </w:r>
      <w:proofErr w:type="spellStart"/>
      <w:r w:rsidRPr="00D10776">
        <w:rPr>
          <w:rFonts w:asciiTheme="minorHAnsi" w:hAnsiTheme="minorHAnsi" w:cstheme="minorHAnsi"/>
        </w:rPr>
        <w:t>MOM</w:t>
      </w:r>
      <w:proofErr w:type="spellEnd"/>
      <w:r w:rsidRPr="00D10776">
        <w:rPr>
          <w:rFonts w:asciiTheme="minorHAnsi" w:hAnsiTheme="minorHAnsi" w:cstheme="minorHAnsi"/>
        </w:rPr>
        <w:t xml:space="preserve">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aszerbekezds"/>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aszerbekezds"/>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aszerbekezds"/>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Értelmezés: cég tulajdonában álló, saját célra (csapatépítés, oktatás, rekreáció) használt ingatlan. Üdülők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aszerbekezds"/>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aszerbekezds"/>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aszerbekezds"/>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Cmsor2"/>
        <w:rPr>
          <w:rFonts w:asciiTheme="minorHAnsi" w:hAnsiTheme="minorHAnsi" w:cstheme="minorHAnsi"/>
          <w:sz w:val="20"/>
          <w:szCs w:val="20"/>
        </w:rPr>
      </w:pPr>
      <w:bookmarkStart w:id="448" w:name="_Toc31359938"/>
      <w:r w:rsidRPr="006C72EB">
        <w:rPr>
          <w:rFonts w:asciiTheme="minorHAnsi" w:hAnsiTheme="minorHAnsi" w:cstheme="minorHAnsi"/>
          <w:sz w:val="20"/>
          <w:szCs w:val="20"/>
        </w:rPr>
        <w:t xml:space="preserve"> </w:t>
      </w:r>
      <w:bookmarkStart w:id="449" w:name="_Toc64967433"/>
      <w:bookmarkStart w:id="450" w:name="_Toc149902064"/>
      <w:bookmarkStart w:id="451" w:name="_Toc188019137"/>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48"/>
      <w:bookmarkEnd w:id="449"/>
      <w:bookmarkEnd w:id="450"/>
      <w:bookmarkEnd w:id="451"/>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446"/>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Cmsor3"/>
        <w:ind w:left="595" w:hanging="595"/>
        <w:rPr>
          <w:rFonts w:asciiTheme="minorHAnsi" w:hAnsiTheme="minorHAnsi" w:cstheme="minorHAnsi"/>
          <w:b/>
          <w:szCs w:val="20"/>
        </w:rPr>
      </w:pPr>
      <w:bookmarkStart w:id="452" w:name="_Toc64967434"/>
      <w:bookmarkStart w:id="453" w:name="_Toc149902065"/>
      <w:bookmarkStart w:id="454" w:name="_Toc188019138"/>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452"/>
      <w:bookmarkEnd w:id="453"/>
      <w:bookmarkEnd w:id="454"/>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Cmsor3"/>
        <w:ind w:left="595" w:hanging="595"/>
        <w:rPr>
          <w:rFonts w:asciiTheme="minorHAnsi" w:hAnsiTheme="minorHAnsi" w:cstheme="minorHAnsi"/>
          <w:b/>
          <w:szCs w:val="20"/>
        </w:rPr>
      </w:pPr>
      <w:bookmarkStart w:id="455" w:name="_Toc64967435"/>
      <w:bookmarkStart w:id="456" w:name="_Toc149902066"/>
      <w:bookmarkStart w:id="457" w:name="_Toc188019139"/>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455"/>
      <w:bookmarkEnd w:id="456"/>
      <w:bookmarkEnd w:id="457"/>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551A98"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5CADA070"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1260EB">
        <w:rPr>
          <w:rFonts w:asciiTheme="minorHAnsi" w:hAnsiTheme="minorHAnsi" w:cstheme="minorHAnsi"/>
        </w:rPr>
        <w:t>4</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D27D92" w:rsidRPr="006C72EB">
        <w:rPr>
          <w:rFonts w:asciiTheme="minorHAnsi" w:hAnsiTheme="minorHAnsi" w:cstheme="minorHAnsi"/>
        </w:rPr>
        <w:fldChar w:fldCharType="end"/>
      </w:r>
      <w:r w:rsidR="001260EB">
        <w:rPr>
          <w:rFonts w:asciiTheme="minorHAnsi" w:hAnsiTheme="minorHAnsi" w:cstheme="minorHAnsi"/>
        </w:rPr>
        <w:t>4</w:t>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Cmsor3"/>
        <w:ind w:left="595" w:hanging="595"/>
        <w:rPr>
          <w:rFonts w:asciiTheme="minorHAnsi" w:hAnsiTheme="minorHAnsi" w:cstheme="minorHAnsi"/>
          <w:b/>
          <w:szCs w:val="20"/>
        </w:rPr>
      </w:pPr>
      <w:bookmarkStart w:id="458" w:name="_Toc64967436"/>
      <w:bookmarkStart w:id="459" w:name="_Toc149902067"/>
      <w:bookmarkStart w:id="460" w:name="_Toc188019140"/>
      <w:bookmarkStart w:id="461" w:name="_Hlk64283635"/>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458"/>
      <w:bookmarkEnd w:id="459"/>
      <w:bookmarkEnd w:id="460"/>
    </w:p>
    <w:bookmarkEnd w:id="461"/>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Default="00CF052D" w:rsidP="00CF052D">
      <w:pPr>
        <w:rPr>
          <w:rFonts w:asciiTheme="minorHAnsi" w:hAnsiTheme="minorHAnsi" w:cstheme="minorHAnsi"/>
        </w:rPr>
      </w:pPr>
    </w:p>
    <w:p w14:paraId="602533C4" w14:textId="6403F6E5" w:rsidR="00190F49" w:rsidRPr="00190F49" w:rsidRDefault="00A1246A" w:rsidP="00190F49">
      <w:pPr>
        <w:ind w:left="360"/>
        <w:rPr>
          <w:rFonts w:asciiTheme="minorHAnsi" w:eastAsia="Times New Roman" w:hAnsiTheme="minorHAnsi" w:cstheme="minorHAnsi"/>
        </w:rPr>
        <w:sectPr w:rsidR="00190F49" w:rsidRPr="00190F49" w:rsidSect="00CF052D">
          <w:headerReference w:type="default" r:id="rId48"/>
          <w:footerReference w:type="default" r:id="rId49"/>
          <w:footerReference w:type="first" r:id="rId50"/>
          <w:pgSz w:w="11906" w:h="16838" w:code="9"/>
          <w:pgMar w:top="1418" w:right="1191" w:bottom="1418" w:left="1191" w:header="709" w:footer="709" w:gutter="0"/>
          <w:cols w:space="708"/>
          <w:titlePg/>
          <w:docGrid w:linePitch="360"/>
        </w:sectPr>
      </w:pPr>
      <w:r w:rsidRPr="008C3203">
        <w:rPr>
          <w:rFonts w:asciiTheme="minorHAnsi" w:eastAsia="Times New Roman" w:hAnsiTheme="minorHAnsi" w:cstheme="minorHAnsi"/>
        </w:rPr>
        <w:t xml:space="preserve">Attól az időponttól kezdődően, amikortól az adatszolgáltató alkalmazni kezdi az új </w:t>
      </w:r>
      <w:proofErr w:type="spellStart"/>
      <w:r w:rsidRPr="008C3203">
        <w:rPr>
          <w:rFonts w:asciiTheme="minorHAnsi" w:eastAsia="Times New Roman" w:hAnsiTheme="minorHAnsi" w:cstheme="minorHAnsi"/>
        </w:rPr>
        <w:t>CRR</w:t>
      </w:r>
      <w:proofErr w:type="spellEnd"/>
      <w:r w:rsidRPr="008C3203">
        <w:rPr>
          <w:rFonts w:asciiTheme="minorHAnsi" w:eastAsia="Times New Roman" w:hAnsiTheme="minorHAnsi" w:cstheme="minorHAnsi"/>
        </w:rPr>
        <w:t xml:space="preserve"> előírást a lakóingatlanok tekintetében</w:t>
      </w:r>
      <w:del w:id="462" w:author="MNB" w:date="2025-05-30T10:49:00Z">
        <w:r w:rsidRPr="008C3203">
          <w:rPr>
            <w:rFonts w:asciiTheme="minorHAnsi" w:eastAsia="Times New Roman" w:hAnsiTheme="minorHAnsi" w:cstheme="minorHAnsi"/>
          </w:rPr>
          <w:delText xml:space="preserve"> (ami legkésőbb</w:delText>
        </w:r>
      </w:del>
      <w:ins w:id="463" w:author="MNB" w:date="2025-05-30T10:49:00Z">
        <w:r w:rsidRPr="008C3203">
          <w:rPr>
            <w:rFonts w:asciiTheme="minorHAnsi" w:eastAsia="Times New Roman" w:hAnsiTheme="minorHAnsi" w:cstheme="minorHAnsi"/>
          </w:rPr>
          <w:t>,</w:t>
        </w:r>
      </w:ins>
      <w:r w:rsidRPr="008C3203">
        <w:rPr>
          <w:rFonts w:asciiTheme="minorHAnsi" w:eastAsia="Times New Roman" w:hAnsiTheme="minorHAnsi" w:cstheme="minorHAnsi"/>
        </w:rPr>
        <w:t xml:space="preserve"> a </w:t>
      </w:r>
      <w:del w:id="464" w:author="MNB" w:date="2025-05-30T10:49:00Z">
        <w:r w:rsidRPr="008C3203">
          <w:rPr>
            <w:rFonts w:asciiTheme="minorHAnsi" w:eastAsia="Times New Roman" w:hAnsiTheme="minorHAnsi" w:cstheme="minorHAnsi"/>
          </w:rPr>
          <w:delText>2025. június vonatkozási idejű ESRB tábla), az RRE</w:delText>
        </w:r>
      </w:del>
      <w:proofErr w:type="spellStart"/>
      <w:ins w:id="465" w:author="MNB" w:date="2025-05-30T10:49:00Z">
        <w:r w:rsidR="00CF0CFA">
          <w:rPr>
            <w:rFonts w:asciiTheme="minorHAnsi" w:eastAsia="Times New Roman" w:hAnsiTheme="minorHAnsi" w:cstheme="minorHAnsi"/>
          </w:rPr>
          <w:t>C</w:t>
        </w:r>
        <w:r w:rsidRPr="008C3203">
          <w:rPr>
            <w:rFonts w:asciiTheme="minorHAnsi" w:eastAsia="Times New Roman" w:hAnsiTheme="minorHAnsi" w:cstheme="minorHAnsi"/>
          </w:rPr>
          <w:t>RE</w:t>
        </w:r>
      </w:ins>
      <w:proofErr w:type="spellEnd"/>
      <w:r w:rsidRPr="008C3203">
        <w:rPr>
          <w:rFonts w:asciiTheme="minorHAnsi" w:eastAsia="Times New Roman" w:hAnsiTheme="minorHAnsi" w:cstheme="minorHAnsi"/>
        </w:rPr>
        <w:t xml:space="preserve"> adatok lesznek töltendők a </w:t>
      </w:r>
      <w:r>
        <w:t>’</w:t>
      </w:r>
      <w:proofErr w:type="spellStart"/>
      <w:r>
        <w:t>LAKO_EP_ALATT</w:t>
      </w:r>
      <w:proofErr w:type="spellEnd"/>
      <w:r>
        <w:t xml:space="preserve">’ kódértéken jelentett </w:t>
      </w:r>
      <w:del w:id="466" w:author="MNB" w:date="2025-05-30T10:49:00Z">
        <w:r>
          <w:delText>ingatlanok tekintetében</w:delText>
        </w:r>
      </w:del>
      <w:ins w:id="467" w:author="MNB" w:date="2025-05-30T10:49:00Z">
        <w:r>
          <w:t>ingatlanok</w:t>
        </w:r>
        <w:r w:rsidR="00794C80">
          <w:t>ra vonatkozóan</w:t>
        </w:r>
      </w:ins>
      <w:r w:rsidR="003E69B8">
        <w:t xml:space="preserve">, az egyes attribútumok jelentési kötelezettségét a továbbiakban is az </w:t>
      </w:r>
      <w:proofErr w:type="spellStart"/>
      <w:r w:rsidR="003E69B8">
        <w:t>ESRB.RRE_VAS_CEL_KOD</w:t>
      </w:r>
      <w:proofErr w:type="spellEnd"/>
      <w:r w:rsidR="003E69B8">
        <w:t xml:space="preserve"> mező fent részletezett tartalma határozza meg.</w:t>
      </w:r>
    </w:p>
    <w:p w14:paraId="3EB457CC" w14:textId="24E47C9C"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468" w:name="_Toc136608918"/>
      <w:bookmarkEnd w:id="468"/>
    </w:p>
    <w:p w14:paraId="16F5ABCB" w14:textId="77777777" w:rsidR="00B94D28" w:rsidRPr="00190F49" w:rsidRDefault="007C4AFB" w:rsidP="00190F49">
      <w:pPr>
        <w:ind w:left="360"/>
        <w:rPr>
          <w:rFonts w:asciiTheme="minorHAnsi" w:eastAsia="Times New Roman" w:hAnsiTheme="minorHAnsi" w:cstheme="minorHAnsi"/>
        </w:rPr>
      </w:pPr>
      <w:r w:rsidRPr="00190F49">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4E29EA4F" w:rsidR="00B94D28" w:rsidRPr="00190F49" w:rsidRDefault="00B94D28" w:rsidP="00190F49">
      <w:pPr>
        <w:ind w:left="360"/>
        <w:rPr>
          <w:rFonts w:asciiTheme="minorHAnsi" w:eastAsia="Times New Roman" w:hAnsiTheme="minorHAnsi" w:cstheme="minorHAnsi"/>
        </w:rPr>
      </w:pPr>
      <w:r w:rsidRPr="00190F49">
        <w:rPr>
          <w:rFonts w:asciiTheme="minorHAnsi" w:hAnsiTheme="minorHAnsi" w:cstheme="minorHAnsi"/>
        </w:rPr>
        <w:t xml:space="preserve"> </w:t>
      </w:r>
      <w:r w:rsidRPr="00190F49">
        <w:rPr>
          <w:rFonts w:asciiTheme="minorHAnsi" w:eastAsia="Times New Roman" w:hAnsiTheme="minorHAnsi" w:cstheme="minorHAnsi"/>
        </w:rPr>
        <w:t xml:space="preserve">Attól az időponttól kezdődően, amikortól az adatszolgáltató alkalmazni kezdi az új </w:t>
      </w:r>
      <w:proofErr w:type="spellStart"/>
      <w:r w:rsidRPr="00190F49">
        <w:rPr>
          <w:rFonts w:asciiTheme="minorHAnsi" w:eastAsia="Times New Roman" w:hAnsiTheme="minorHAnsi" w:cstheme="minorHAnsi"/>
        </w:rPr>
        <w:t>CRR</w:t>
      </w:r>
      <w:proofErr w:type="spellEnd"/>
      <w:r w:rsidRPr="00190F49">
        <w:rPr>
          <w:rFonts w:asciiTheme="minorHAnsi" w:eastAsia="Times New Roman" w:hAnsiTheme="minorHAnsi" w:cstheme="minorHAnsi"/>
        </w:rPr>
        <w:t xml:space="preserve"> előírást a lakóingatlanok tekintetében </w:t>
      </w:r>
      <w:del w:id="469" w:author="MNB" w:date="2025-05-30T10:49:00Z">
        <w:r w:rsidRPr="00190F49">
          <w:rPr>
            <w:rFonts w:asciiTheme="minorHAnsi" w:eastAsia="Times New Roman" w:hAnsiTheme="minorHAnsi" w:cstheme="minorHAnsi"/>
          </w:rPr>
          <w:delText>(ami legkésőbb a 2025. június vonatkozási idejű ESRB tábla),</w:delText>
        </w:r>
      </w:del>
      <w:ins w:id="470" w:author="MNB" w:date="2025-05-30T10:49:00Z">
        <w:r w:rsidRPr="00190F49">
          <w:rPr>
            <w:rFonts w:asciiTheme="minorHAnsi" w:eastAsia="Times New Roman" w:hAnsiTheme="minorHAnsi" w:cstheme="minorHAnsi"/>
          </w:rPr>
          <w:t>(,</w:t>
        </w:r>
      </w:ins>
      <w:r w:rsidRPr="00190F49">
        <w:rPr>
          <w:rFonts w:asciiTheme="minorHAnsi" w:eastAsia="Times New Roman" w:hAnsiTheme="minorHAnsi" w:cstheme="minorHAnsi"/>
        </w:rPr>
        <w:t xml:space="preserve"> az </w:t>
      </w:r>
      <w:del w:id="471" w:author="MNB" w:date="2025-05-30T10:49:00Z">
        <w:r w:rsidRPr="00190F49">
          <w:rPr>
            <w:rFonts w:asciiTheme="minorHAnsi" w:eastAsia="Times New Roman" w:hAnsiTheme="minorHAnsi" w:cstheme="minorHAnsi"/>
          </w:rPr>
          <w:delText>RRE</w:delText>
        </w:r>
      </w:del>
      <w:proofErr w:type="spellStart"/>
      <w:ins w:id="472" w:author="MNB" w:date="2025-05-30T10:49:00Z">
        <w:r w:rsidR="00570164">
          <w:rPr>
            <w:rFonts w:asciiTheme="minorHAnsi" w:eastAsia="Times New Roman" w:hAnsiTheme="minorHAnsi" w:cstheme="minorHAnsi"/>
          </w:rPr>
          <w:t>C</w:t>
        </w:r>
        <w:r w:rsidRPr="00190F49">
          <w:rPr>
            <w:rFonts w:asciiTheme="minorHAnsi" w:eastAsia="Times New Roman" w:hAnsiTheme="minorHAnsi" w:cstheme="minorHAnsi"/>
          </w:rPr>
          <w:t>RE</w:t>
        </w:r>
      </w:ins>
      <w:proofErr w:type="spellEnd"/>
      <w:r w:rsidRPr="00190F49">
        <w:rPr>
          <w:rFonts w:asciiTheme="minorHAnsi" w:eastAsia="Times New Roman" w:hAnsiTheme="minorHAnsi" w:cstheme="minorHAnsi"/>
        </w:rPr>
        <w:t xml:space="preserve"> adatok lesznek töltendők </w:t>
      </w:r>
      <w:ins w:id="473" w:author="MNB" w:date="2025-05-30T10:49:00Z">
        <w:r w:rsidR="00D6739D">
          <w:rPr>
            <w:rFonts w:asciiTheme="minorHAnsi" w:eastAsia="Times New Roman" w:hAnsiTheme="minorHAnsi" w:cstheme="minorHAnsi"/>
          </w:rPr>
          <w:t xml:space="preserve">(a fenti táblázat ’d’ oszlopa szerint) </w:t>
        </w:r>
      </w:ins>
      <w:r w:rsidRPr="00190F49">
        <w:rPr>
          <w:rFonts w:asciiTheme="minorHAnsi" w:eastAsia="Times New Roman" w:hAnsiTheme="minorHAnsi" w:cstheme="minorHAnsi"/>
        </w:rPr>
        <w:t xml:space="preserve">a </w:t>
      </w:r>
      <w:r>
        <w:t>’</w:t>
      </w:r>
      <w:proofErr w:type="spellStart"/>
      <w:r>
        <w:t>LAKO_EP_ALATT</w:t>
      </w:r>
      <w:proofErr w:type="spellEnd"/>
      <w:r>
        <w:t xml:space="preserve">’ kódértéken jelentett </w:t>
      </w:r>
      <w:del w:id="474" w:author="MNB" w:date="2025-05-30T10:49:00Z">
        <w:r>
          <w:delText>ingatlanok tekintetében</w:delText>
        </w:r>
      </w:del>
      <w:ins w:id="475" w:author="MNB" w:date="2025-05-30T10:49:00Z">
        <w:r>
          <w:t>ingatlanok</w:t>
        </w:r>
        <w:r w:rsidR="00794C80">
          <w:t>ra vonatkozóan</w:t>
        </w:r>
      </w:ins>
      <w:r>
        <w:t>.</w:t>
      </w:r>
    </w:p>
    <w:p w14:paraId="364B4E8C" w14:textId="26E3F20F" w:rsidR="007C4AFB" w:rsidRDefault="007C4AFB" w:rsidP="00D10776">
      <w:pPr>
        <w:spacing w:after="0" w:line="240" w:lineRule="auto"/>
        <w:rPr>
          <w:rFonts w:asciiTheme="minorHAnsi" w:hAnsiTheme="minorHAnsi" w:cstheme="minorHAnsi"/>
        </w:rPr>
        <w:sectPr w:rsidR="007C4AFB" w:rsidSect="00484F64">
          <w:headerReference w:type="default" r:id="rId52"/>
          <w:footerReference w:type="default" r:id="rId53"/>
          <w:pgSz w:w="16838" w:h="11906" w:orient="landscape" w:code="9"/>
          <w:pgMar w:top="1191" w:right="1418" w:bottom="1191" w:left="1418" w:header="709" w:footer="709" w:gutter="0"/>
          <w:cols w:space="708"/>
          <w:titlePg/>
          <w:docGrid w:linePitch="360"/>
        </w:sectPr>
      </w:pP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Cmsor1"/>
      </w:pPr>
      <w:bookmarkStart w:id="476" w:name="_Toc149902068"/>
      <w:bookmarkStart w:id="477" w:name="_Toc188019141"/>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476"/>
      <w:bookmarkEnd w:id="477"/>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Lbjegyzet-hivatkozs"/>
          <w:rFonts w:asciiTheme="minorHAnsi" w:eastAsia="Times New Roman" w:hAnsiTheme="minorHAnsi" w:cstheme="minorHAnsi"/>
        </w:rPr>
        <w:footnoteReference w:id="9"/>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az </w:t>
      </w:r>
      <w:proofErr w:type="spellStart"/>
      <w:r w:rsidR="00905150">
        <w:rPr>
          <w:rFonts w:asciiTheme="minorHAnsi" w:hAnsiTheme="minorHAnsi" w:cstheme="minorHAnsi"/>
        </w:rPr>
        <w:t>INSTR.CSRD_KOD</w:t>
      </w:r>
      <w:proofErr w:type="spellEnd"/>
      <w:r w:rsidR="00905150">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5FEEBAA2"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8FC77" w14:textId="77777777" w:rsidR="007C6391" w:rsidRDefault="007C6391">
      <w:r>
        <w:separator/>
      </w:r>
    </w:p>
  </w:endnote>
  <w:endnote w:type="continuationSeparator" w:id="0">
    <w:p w14:paraId="1AFFBC44" w14:textId="77777777" w:rsidR="007C6391" w:rsidRDefault="007C6391">
      <w:r>
        <w:continuationSeparator/>
      </w:r>
    </w:p>
  </w:endnote>
  <w:endnote w:type="continuationNotice" w:id="1">
    <w:p w14:paraId="1FBE84C3" w14:textId="77777777" w:rsidR="007C6391" w:rsidRDefault="007C63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12322" w14:textId="77777777" w:rsidR="007C6391" w:rsidRDefault="007C6391">
      <w:r>
        <w:separator/>
      </w:r>
    </w:p>
  </w:footnote>
  <w:footnote w:type="continuationSeparator" w:id="0">
    <w:p w14:paraId="54A7E2B5" w14:textId="77777777" w:rsidR="007C6391" w:rsidRDefault="007C6391">
      <w:r>
        <w:continuationSeparator/>
      </w:r>
    </w:p>
  </w:footnote>
  <w:footnote w:type="continuationNotice" w:id="1">
    <w:p w14:paraId="70FE6C3B" w14:textId="77777777" w:rsidR="007C6391" w:rsidRDefault="007C6391">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3pt;height:143.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5CBE"/>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C3"/>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5D"/>
    <w:rsid w:val="001C569D"/>
    <w:rsid w:val="001C5C33"/>
    <w:rsid w:val="001C63DA"/>
    <w:rsid w:val="001C7A6F"/>
    <w:rsid w:val="001D0F29"/>
    <w:rsid w:val="001D25A3"/>
    <w:rsid w:val="001D3C1F"/>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BC1"/>
    <w:rsid w:val="00231E7D"/>
    <w:rsid w:val="00233F3D"/>
    <w:rsid w:val="00234C8C"/>
    <w:rsid w:val="00235396"/>
    <w:rsid w:val="00235E6D"/>
    <w:rsid w:val="002362FA"/>
    <w:rsid w:val="002372D9"/>
    <w:rsid w:val="00237F14"/>
    <w:rsid w:val="00240C97"/>
    <w:rsid w:val="00240EC0"/>
    <w:rsid w:val="00241170"/>
    <w:rsid w:val="00241498"/>
    <w:rsid w:val="002416CC"/>
    <w:rsid w:val="002419B1"/>
    <w:rsid w:val="0024274F"/>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3C6"/>
    <w:rsid w:val="002F1440"/>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6D8"/>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102"/>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DB"/>
    <w:rsid w:val="007C5DF8"/>
    <w:rsid w:val="007C62B3"/>
    <w:rsid w:val="007C6391"/>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439"/>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CE"/>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65F7"/>
    <w:rsid w:val="00CA6809"/>
    <w:rsid w:val="00CB117C"/>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646"/>
    <w:rsid w:val="00EE4760"/>
    <w:rsid w:val="00EE4E1F"/>
    <w:rsid w:val="00EE4F14"/>
    <w:rsid w:val="00EE5803"/>
    <w:rsid w:val="00EE5D2C"/>
    <w:rsid w:val="00EF0CB9"/>
    <w:rsid w:val="00EF0E6A"/>
    <w:rsid w:val="00EF1DAC"/>
    <w:rsid w:val="00EF22A4"/>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B25E7"/>
    <w:pPr>
      <w:spacing w:after="150" w:line="276" w:lineRule="auto"/>
      <w:jc w:val="both"/>
    </w:pPr>
  </w:style>
  <w:style w:type="paragraph" w:styleId="Cmsor1">
    <w:name w:val="heading 1"/>
    <w:basedOn w:val="Norml"/>
    <w:next w:val="Norml"/>
    <w:link w:val="Cmsor1Char"/>
    <w:qFormat/>
    <w:rsid w:val="001B25E7"/>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B25E7"/>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B25E7"/>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B25E7"/>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B25E7"/>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B25E7"/>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B25E7"/>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B25E7"/>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B25E7"/>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B25E7"/>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B25E7"/>
  </w:style>
  <w:style w:type="table" w:customStyle="1" w:styleId="tblzat-mtrix">
    <w:name w:val="táblázat - mátrix"/>
    <w:basedOn w:val="Normltblzat"/>
    <w:uiPriority w:val="2"/>
    <w:qFormat/>
    <w:rsid w:val="001B25E7"/>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B25E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1B25E7"/>
    <w:pPr>
      <w:numPr>
        <w:numId w:val="8"/>
      </w:numPr>
      <w:contextualSpacing/>
    </w:pPr>
  </w:style>
  <w:style w:type="character" w:styleId="Hiperhivatkozs">
    <w:name w:val="Hyperlink"/>
    <w:basedOn w:val="Vgjegyzet-hivatkozs"/>
    <w:uiPriority w:val="99"/>
    <w:rsid w:val="001B25E7"/>
    <w:rPr>
      <w:rFonts w:ascii="Calibri" w:hAnsi="Calibri"/>
      <w:color w:val="0000FF"/>
      <w:sz w:val="20"/>
      <w:u w:val="single"/>
      <w:vertAlign w:val="superscript"/>
    </w:rPr>
  </w:style>
  <w:style w:type="table" w:customStyle="1" w:styleId="tblzat-oldallces">
    <w:name w:val="táblázat - oldalléces"/>
    <w:basedOn w:val="Normltblzat"/>
    <w:uiPriority w:val="3"/>
    <w:qFormat/>
    <w:rsid w:val="001B25E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B25E7"/>
    <w:rPr>
      <w:vertAlign w:val="superscript"/>
    </w:rPr>
  </w:style>
  <w:style w:type="paragraph" w:styleId="Buborkszveg">
    <w:name w:val="Balloon Text"/>
    <w:basedOn w:val="Norml"/>
    <w:link w:val="BuborkszvegChar"/>
    <w:uiPriority w:val="99"/>
    <w:semiHidden/>
    <w:unhideWhenUsed/>
    <w:rsid w:val="001B25E7"/>
    <w:rPr>
      <w:rFonts w:ascii="Tahoma" w:hAnsi="Tahoma" w:cs="Tahoma"/>
      <w:sz w:val="16"/>
      <w:szCs w:val="16"/>
    </w:rPr>
  </w:style>
  <w:style w:type="paragraph" w:customStyle="1" w:styleId="Magyarzszveg">
    <w:name w:val="Magyarázó szöveg"/>
    <w:basedOn w:val="Norml"/>
    <w:next w:val="Norml"/>
    <w:uiPriority w:val="7"/>
    <w:rsid w:val="001B25E7"/>
    <w:rPr>
      <w:color w:val="F6A800" w:themeColor="accent5"/>
      <w:sz w:val="18"/>
    </w:rPr>
  </w:style>
  <w:style w:type="character" w:customStyle="1" w:styleId="BuborkszvegChar">
    <w:name w:val="Buborékszöveg Char"/>
    <w:basedOn w:val="Bekezdsalapbettpusa"/>
    <w:link w:val="Buborkszveg"/>
    <w:uiPriority w:val="99"/>
    <w:semiHidden/>
    <w:rsid w:val="001B25E7"/>
    <w:rPr>
      <w:rFonts w:ascii="Tahoma" w:hAnsi="Tahoma" w:cs="Tahoma"/>
      <w:sz w:val="16"/>
      <w:szCs w:val="16"/>
    </w:rPr>
  </w:style>
  <w:style w:type="paragraph" w:styleId="lfej">
    <w:name w:val="header"/>
    <w:basedOn w:val="Norml"/>
    <w:link w:val="lfejChar"/>
    <w:uiPriority w:val="99"/>
    <w:unhideWhenUsed/>
    <w:rsid w:val="001B25E7"/>
    <w:pPr>
      <w:tabs>
        <w:tab w:val="center" w:pos="4536"/>
        <w:tab w:val="right" w:pos="9072"/>
      </w:tabs>
    </w:pPr>
  </w:style>
  <w:style w:type="character" w:customStyle="1" w:styleId="lfejChar">
    <w:name w:val="Élőfej Char"/>
    <w:basedOn w:val="Bekezdsalapbettpusa"/>
    <w:link w:val="lfej"/>
    <w:uiPriority w:val="99"/>
    <w:rsid w:val="001B25E7"/>
  </w:style>
  <w:style w:type="paragraph" w:styleId="llb">
    <w:name w:val="footer"/>
    <w:basedOn w:val="Norml"/>
    <w:link w:val="llbChar"/>
    <w:uiPriority w:val="99"/>
    <w:unhideWhenUsed/>
    <w:rsid w:val="001B25E7"/>
    <w:pPr>
      <w:tabs>
        <w:tab w:val="center" w:pos="4536"/>
        <w:tab w:val="right" w:pos="9072"/>
      </w:tabs>
    </w:pPr>
  </w:style>
  <w:style w:type="character" w:customStyle="1" w:styleId="llbChar">
    <w:name w:val="Élőláb Char"/>
    <w:basedOn w:val="Bekezdsalapbettpusa"/>
    <w:link w:val="llb"/>
    <w:uiPriority w:val="99"/>
    <w:rsid w:val="001B25E7"/>
  </w:style>
  <w:style w:type="paragraph" w:customStyle="1" w:styleId="Szmozs">
    <w:name w:val="Számozás"/>
    <w:basedOn w:val="Norml"/>
    <w:uiPriority w:val="4"/>
    <w:qFormat/>
    <w:rsid w:val="001B25E7"/>
    <w:pPr>
      <w:numPr>
        <w:numId w:val="4"/>
      </w:numPr>
      <w:spacing w:before="120"/>
      <w:contextualSpacing/>
    </w:pPr>
  </w:style>
  <w:style w:type="table" w:styleId="Rcsostblzat">
    <w:name w:val="Table Grid"/>
    <w:aliases w:val="Szegély nélküli"/>
    <w:basedOn w:val="Normltblzat"/>
    <w:uiPriority w:val="59"/>
    <w:rsid w:val="001B25E7"/>
    <w:pPr>
      <w:contextualSpacing/>
    </w:pPr>
    <w:tblPr/>
    <w:tcPr>
      <w:vAlign w:val="center"/>
    </w:tcPr>
  </w:style>
  <w:style w:type="character" w:customStyle="1" w:styleId="Cmsor4Char">
    <w:name w:val="Címsor 4 Char"/>
    <w:basedOn w:val="Bekezdsalapbettpusa"/>
    <w:link w:val="Cmsor4"/>
    <w:rsid w:val="001B25E7"/>
    <w:rPr>
      <w:iCs/>
      <w:color w:val="0C2148" w:themeColor="text2"/>
      <w:szCs w:val="30"/>
    </w:rPr>
  </w:style>
  <w:style w:type="character" w:customStyle="1" w:styleId="Cmsor5Char">
    <w:name w:val="Címsor 5 Char"/>
    <w:basedOn w:val="Bekezdsalapbettpusa"/>
    <w:link w:val="Cmsor5"/>
    <w:rsid w:val="001B25E7"/>
    <w:rPr>
      <w:color w:val="0C2148" w:themeColor="text2"/>
      <w:szCs w:val="26"/>
    </w:rPr>
  </w:style>
  <w:style w:type="character" w:customStyle="1" w:styleId="Cmsor6Char">
    <w:name w:val="Címsor 6 Char"/>
    <w:basedOn w:val="Bekezdsalapbettpusa"/>
    <w:link w:val="Cmsor6"/>
    <w:rsid w:val="001B25E7"/>
    <w:rPr>
      <w:color w:val="0C2148" w:themeColor="text2"/>
    </w:rPr>
  </w:style>
  <w:style w:type="character" w:customStyle="1" w:styleId="Cmsor1Char">
    <w:name w:val="Címsor 1 Char"/>
    <w:basedOn w:val="Bekezdsalapbettpusa"/>
    <w:link w:val="Cmsor1"/>
    <w:rsid w:val="001B25E7"/>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B25E7"/>
    <w:rPr>
      <w:b/>
      <w:color w:val="0C2148" w:themeColor="text2"/>
      <w:sz w:val="24"/>
      <w:szCs w:val="38"/>
    </w:rPr>
  </w:style>
  <w:style w:type="character" w:customStyle="1" w:styleId="Cmsor3Char">
    <w:name w:val="Címsor 3 Char"/>
    <w:basedOn w:val="Bekezdsalapbettpusa"/>
    <w:link w:val="Cmsor3"/>
    <w:rsid w:val="001B25E7"/>
    <w:rPr>
      <w:bCs/>
      <w:color w:val="0C2148" w:themeColor="text2"/>
      <w:szCs w:val="34"/>
    </w:rPr>
  </w:style>
  <w:style w:type="paragraph" w:styleId="Cm">
    <w:name w:val="Title"/>
    <w:basedOn w:val="Norml"/>
    <w:next w:val="Norml"/>
    <w:link w:val="CmChar"/>
    <w:uiPriority w:val="3"/>
    <w:qFormat/>
    <w:rsid w:val="001B25E7"/>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B25E7"/>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B25E7"/>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B25E7"/>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B25E7"/>
    <w:rPr>
      <w:rFonts w:eastAsiaTheme="majorEastAsia" w:cstheme="majorBidi"/>
      <w:i/>
      <w:iCs/>
      <w:color w:val="404040" w:themeColor="text1" w:themeTint="BF"/>
    </w:rPr>
  </w:style>
  <w:style w:type="numbering" w:customStyle="1" w:styleId="Style1">
    <w:name w:val="Style1"/>
    <w:uiPriority w:val="99"/>
    <w:rsid w:val="001B25E7"/>
    <w:pPr>
      <w:numPr>
        <w:numId w:val="1"/>
      </w:numPr>
    </w:pPr>
  </w:style>
  <w:style w:type="paragraph" w:styleId="TJ7">
    <w:name w:val="toc 7"/>
    <w:basedOn w:val="Norml"/>
    <w:next w:val="Norml"/>
    <w:autoRedefine/>
    <w:uiPriority w:val="99"/>
    <w:semiHidden/>
    <w:locked/>
    <w:rsid w:val="001B25E7"/>
    <w:pPr>
      <w:spacing w:after="100"/>
      <w:ind w:left="1200"/>
    </w:pPr>
    <w:rPr>
      <w:color w:val="385623" w:themeColor="accent6" w:themeShade="80"/>
    </w:rPr>
  </w:style>
  <w:style w:type="paragraph" w:styleId="TJ8">
    <w:name w:val="toc 8"/>
    <w:basedOn w:val="Norml"/>
    <w:next w:val="Norml"/>
    <w:autoRedefine/>
    <w:uiPriority w:val="99"/>
    <w:semiHidden/>
    <w:locked/>
    <w:rsid w:val="001B25E7"/>
    <w:pPr>
      <w:spacing w:after="100"/>
      <w:ind w:left="1400"/>
    </w:pPr>
    <w:rPr>
      <w:color w:val="385623" w:themeColor="accent6" w:themeShade="80"/>
    </w:rPr>
  </w:style>
  <w:style w:type="paragraph" w:styleId="TJ9">
    <w:name w:val="toc 9"/>
    <w:basedOn w:val="Norml"/>
    <w:next w:val="Norml"/>
    <w:autoRedefine/>
    <w:uiPriority w:val="99"/>
    <w:semiHidden/>
    <w:locked/>
    <w:rsid w:val="001B25E7"/>
    <w:pPr>
      <w:spacing w:after="100"/>
      <w:ind w:left="1600"/>
    </w:pPr>
    <w:rPr>
      <w:color w:val="385623" w:themeColor="accent6" w:themeShade="80"/>
    </w:rPr>
  </w:style>
  <w:style w:type="table" w:customStyle="1" w:styleId="Calendar2">
    <w:name w:val="Calendar 2"/>
    <w:basedOn w:val="Normltblzat"/>
    <w:uiPriority w:val="99"/>
    <w:qFormat/>
    <w:rsid w:val="001B25E7"/>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B25E7"/>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B25E7"/>
    <w:rPr>
      <w:rFonts w:eastAsiaTheme="minorEastAsia"/>
      <w:color w:val="0C2148" w:themeColor="text2"/>
      <w:sz w:val="16"/>
    </w:rPr>
  </w:style>
  <w:style w:type="character" w:styleId="Finomkiemels">
    <w:name w:val="Subtle Emphasis"/>
    <w:basedOn w:val="Bekezdsalapbettpusa"/>
    <w:uiPriority w:val="19"/>
    <w:qFormat/>
    <w:rsid w:val="001B25E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B25E7"/>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B25E7"/>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B25E7"/>
    <w:rPr>
      <w:color w:val="385623" w:themeColor="accent6" w:themeShade="80"/>
    </w:rPr>
  </w:style>
  <w:style w:type="character" w:customStyle="1" w:styleId="VgjegyzetszvegeChar">
    <w:name w:val="Végjegyzet szövege Char"/>
    <w:basedOn w:val="Bekezdsalapbettpusa"/>
    <w:link w:val="Vgjegyzetszvege"/>
    <w:uiPriority w:val="99"/>
    <w:semiHidden/>
    <w:rsid w:val="001B25E7"/>
    <w:rPr>
      <w:color w:val="385623" w:themeColor="accent6" w:themeShade="80"/>
    </w:rPr>
  </w:style>
  <w:style w:type="table" w:customStyle="1" w:styleId="Vilgosrnykols1jellszn1">
    <w:name w:val="Világos árnyékolás – 1. jelölőszín1"/>
    <w:basedOn w:val="Normltblzat"/>
    <w:uiPriority w:val="60"/>
    <w:rsid w:val="001B25E7"/>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B25E7"/>
    <w:pPr>
      <w:numPr>
        <w:numId w:val="5"/>
      </w:numPr>
    </w:pPr>
  </w:style>
  <w:style w:type="paragraph" w:customStyle="1" w:styleId="Tblaszvegstlus">
    <w:name w:val="Tábla szöveg stílus"/>
    <w:basedOn w:val="Norml"/>
    <w:link w:val="TblaszvegstlusChar"/>
    <w:uiPriority w:val="8"/>
    <w:qFormat/>
    <w:rsid w:val="001B25E7"/>
  </w:style>
  <w:style w:type="character" w:customStyle="1" w:styleId="ListaszerbekezdsChar">
    <w:name w:val="Listaszerű bekezdés Char"/>
    <w:aliases w:val="Lista_1 Char,lista_2 Char"/>
    <w:basedOn w:val="Bekezdsalapbettpusa"/>
    <w:link w:val="Listaszerbekezds"/>
    <w:uiPriority w:val="4"/>
    <w:rsid w:val="001B25E7"/>
  </w:style>
  <w:style w:type="character" w:customStyle="1" w:styleId="Listaszerbekezds2Char">
    <w:name w:val="Listaszerű bekezdés 2 Char"/>
    <w:basedOn w:val="ListaszerbekezdsChar"/>
    <w:link w:val="Listaszerbekezds2"/>
    <w:uiPriority w:val="4"/>
    <w:rsid w:val="001B25E7"/>
  </w:style>
  <w:style w:type="character" w:customStyle="1" w:styleId="TblaszvegstlusChar">
    <w:name w:val="Tábla szöveg stílus Char"/>
    <w:basedOn w:val="Bekezdsalapbettpusa"/>
    <w:link w:val="Tblaszvegstlus"/>
    <w:uiPriority w:val="8"/>
    <w:rsid w:val="001B25E7"/>
  </w:style>
  <w:style w:type="character" w:styleId="Finomhivatkozs">
    <w:name w:val="Subtle Reference"/>
    <w:basedOn w:val="Bekezdsalapbettpusa"/>
    <w:uiPriority w:val="31"/>
    <w:rsid w:val="001B25E7"/>
    <w:rPr>
      <w:sz w:val="24"/>
      <w:szCs w:val="24"/>
      <w:u w:val="single"/>
    </w:rPr>
  </w:style>
  <w:style w:type="character" w:styleId="Ershivatkozs">
    <w:name w:val="Intense Reference"/>
    <w:basedOn w:val="Bekezdsalapbettpusa"/>
    <w:uiPriority w:val="32"/>
    <w:rsid w:val="001B25E7"/>
    <w:rPr>
      <w:b/>
      <w:sz w:val="24"/>
      <w:u w:val="single"/>
    </w:rPr>
  </w:style>
  <w:style w:type="paragraph" w:customStyle="1" w:styleId="Listaszerbekezds2szint">
    <w:name w:val="Listaszerű bekezdés 2. szint"/>
    <w:basedOn w:val="Listaszerbekezds"/>
    <w:link w:val="Listaszerbekezds2szintChar"/>
    <w:uiPriority w:val="4"/>
    <w:qFormat/>
    <w:rsid w:val="001B25E7"/>
    <w:pPr>
      <w:numPr>
        <w:numId w:val="7"/>
      </w:numPr>
    </w:pPr>
  </w:style>
  <w:style w:type="paragraph" w:customStyle="1" w:styleId="Listaszerbekezds3szint">
    <w:name w:val="Listaszerű bekezdés 3. szint"/>
    <w:basedOn w:val="Listaszerbekezds"/>
    <w:link w:val="Listaszerbekezds3szintChar"/>
    <w:uiPriority w:val="4"/>
    <w:qFormat/>
    <w:rsid w:val="001B25E7"/>
    <w:pPr>
      <w:numPr>
        <w:ilvl w:val="2"/>
        <w:numId w:val="9"/>
      </w:numPr>
    </w:pPr>
  </w:style>
  <w:style w:type="character" w:customStyle="1" w:styleId="Listaszerbekezds2szintChar">
    <w:name w:val="Listaszerű bekezdés 2. szint Char"/>
    <w:basedOn w:val="ListaszerbekezdsChar"/>
    <w:link w:val="Listaszerbekezds2szint"/>
    <w:uiPriority w:val="4"/>
    <w:rsid w:val="001B25E7"/>
  </w:style>
  <w:style w:type="character" w:customStyle="1" w:styleId="Listaszerbekezds3szintChar">
    <w:name w:val="Listaszerű bekezdés 3. szint Char"/>
    <w:basedOn w:val="ListaszerbekezdsChar"/>
    <w:link w:val="Listaszerbekezds3szint"/>
    <w:uiPriority w:val="4"/>
    <w:rsid w:val="001B25E7"/>
  </w:style>
  <w:style w:type="paragraph" w:styleId="Alcm">
    <w:name w:val="Subtitle"/>
    <w:basedOn w:val="Norml"/>
    <w:next w:val="Norml"/>
    <w:link w:val="AlcmChar"/>
    <w:uiPriority w:val="11"/>
    <w:rsid w:val="001B25E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B25E7"/>
    <w:rPr>
      <w:rFonts w:eastAsiaTheme="majorEastAsia" w:cstheme="majorBidi"/>
    </w:rPr>
  </w:style>
  <w:style w:type="paragraph" w:customStyle="1" w:styleId="Listabetvel">
    <w:name w:val="Lista betűvel"/>
    <w:basedOn w:val="Listaszerbekezds"/>
    <w:link w:val="ListabetvelChar"/>
    <w:uiPriority w:val="4"/>
    <w:qFormat/>
    <w:rsid w:val="001B25E7"/>
    <w:pPr>
      <w:numPr>
        <w:numId w:val="6"/>
      </w:numPr>
    </w:pPr>
  </w:style>
  <w:style w:type="character" w:customStyle="1" w:styleId="ListabetvelChar">
    <w:name w:val="Lista betűvel Char"/>
    <w:basedOn w:val="ListaszerbekezdsChar"/>
    <w:link w:val="Listabetvel"/>
    <w:uiPriority w:val="4"/>
    <w:rsid w:val="001B25E7"/>
  </w:style>
  <w:style w:type="paragraph" w:customStyle="1" w:styleId="Erskiemels1">
    <w:name w:val="Erős kiemelés1"/>
    <w:basedOn w:val="Norml"/>
    <w:link w:val="ErskiemelsChar"/>
    <w:uiPriority w:val="5"/>
    <w:qFormat/>
    <w:rsid w:val="001B25E7"/>
    <w:rPr>
      <w:b/>
      <w:i/>
    </w:rPr>
  </w:style>
  <w:style w:type="character" w:customStyle="1" w:styleId="ErskiemelsChar">
    <w:name w:val="Erős kiemelés Char"/>
    <w:basedOn w:val="Bekezdsalapbettpusa"/>
    <w:link w:val="Erskiemels1"/>
    <w:uiPriority w:val="5"/>
    <w:rsid w:val="001B25E7"/>
    <w:rPr>
      <w:b/>
      <w:i/>
    </w:rPr>
  </w:style>
  <w:style w:type="paragraph" w:customStyle="1" w:styleId="Bold">
    <w:name w:val="Bold"/>
    <w:basedOn w:val="Norml"/>
    <w:link w:val="BoldChar"/>
    <w:uiPriority w:val="6"/>
    <w:qFormat/>
    <w:rsid w:val="001B25E7"/>
    <w:rPr>
      <w:b/>
    </w:rPr>
  </w:style>
  <w:style w:type="character" w:customStyle="1" w:styleId="BoldChar">
    <w:name w:val="Bold Char"/>
    <w:basedOn w:val="Bekezdsalapbettpusa"/>
    <w:link w:val="Bold"/>
    <w:uiPriority w:val="6"/>
    <w:rsid w:val="001B25E7"/>
    <w:rPr>
      <w:b/>
    </w:rPr>
  </w:style>
  <w:style w:type="character" w:styleId="Mrltotthiperhivatkozs">
    <w:name w:val="FollowedHyperlink"/>
    <w:basedOn w:val="Bekezdsalapbettpusa"/>
    <w:uiPriority w:val="99"/>
    <w:semiHidden/>
    <w:unhideWhenUsed/>
    <w:rsid w:val="001B25E7"/>
    <w:rPr>
      <w:color w:val="954F72" w:themeColor="followedHyperlink"/>
      <w:u w:val="single"/>
    </w:rPr>
  </w:style>
  <w:style w:type="paragraph" w:styleId="Tartalomjegyzkcmsora">
    <w:name w:val="TOC Heading"/>
    <w:basedOn w:val="Cmsor1"/>
    <w:next w:val="Norml"/>
    <w:uiPriority w:val="39"/>
    <w:unhideWhenUsed/>
    <w:qFormat/>
    <w:rsid w:val="001B25E7"/>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B25E7"/>
    <w:pPr>
      <w:spacing w:after="100"/>
      <w:ind w:left="220"/>
      <w:jc w:val="left"/>
    </w:pPr>
    <w:rPr>
      <w:rFonts w:eastAsiaTheme="minorEastAsia"/>
    </w:rPr>
  </w:style>
  <w:style w:type="paragraph" w:styleId="TJ1">
    <w:name w:val="toc 1"/>
    <w:basedOn w:val="Norml"/>
    <w:next w:val="Norml"/>
    <w:autoRedefine/>
    <w:uiPriority w:val="39"/>
    <w:unhideWhenUsed/>
    <w:qFormat/>
    <w:locked/>
    <w:rsid w:val="001B25E7"/>
    <w:pPr>
      <w:spacing w:after="100"/>
      <w:jc w:val="left"/>
    </w:pPr>
    <w:rPr>
      <w:rFonts w:eastAsiaTheme="minorEastAsia"/>
    </w:rPr>
  </w:style>
  <w:style w:type="paragraph" w:styleId="TJ3">
    <w:name w:val="toc 3"/>
    <w:basedOn w:val="Norml"/>
    <w:next w:val="Norml"/>
    <w:uiPriority w:val="39"/>
    <w:unhideWhenUsed/>
    <w:qFormat/>
    <w:locked/>
    <w:rsid w:val="001B25E7"/>
    <w:pPr>
      <w:spacing w:after="100"/>
      <w:ind w:left="400"/>
    </w:pPr>
  </w:style>
  <w:style w:type="paragraph" w:customStyle="1" w:styleId="StyleTOC2Left015">
    <w:name w:val="Style TOC 2 + Left:  0.15&quot;"/>
    <w:basedOn w:val="TJ2"/>
    <w:rsid w:val="001B25E7"/>
    <w:pPr>
      <w:ind w:left="216"/>
    </w:pPr>
    <w:rPr>
      <w:rFonts w:eastAsia="Times New Roman" w:cs="Times New Roman"/>
    </w:rPr>
  </w:style>
  <w:style w:type="paragraph" w:customStyle="1" w:styleId="StyleTOC3Left031">
    <w:name w:val="Style TOC 3 + Left:  0.31&quot;"/>
    <w:basedOn w:val="TJ3"/>
    <w:rsid w:val="001B25E7"/>
    <w:pPr>
      <w:ind w:left="446"/>
    </w:pPr>
    <w:rPr>
      <w:rFonts w:eastAsia="Times New Roman" w:cs="Times New Roman"/>
    </w:rPr>
  </w:style>
  <w:style w:type="numbering" w:customStyle="1" w:styleId="Hierarchikuslista">
    <w:name w:val="Hierarchikus lista"/>
    <w:uiPriority w:val="99"/>
    <w:rsid w:val="001B25E7"/>
    <w:pPr>
      <w:numPr>
        <w:numId w:val="2"/>
      </w:numPr>
    </w:pPr>
  </w:style>
  <w:style w:type="paragraph" w:customStyle="1" w:styleId="HierarchikusLista0">
    <w:name w:val="Hierarchikus Lista"/>
    <w:basedOn w:val="Listaszerbekezds"/>
    <w:link w:val="HierarchikusListaChar"/>
    <w:qFormat/>
    <w:rsid w:val="001B25E7"/>
    <w:pPr>
      <w:numPr>
        <w:numId w:val="0"/>
      </w:numPr>
    </w:pPr>
  </w:style>
  <w:style w:type="character" w:customStyle="1" w:styleId="HierarchikusListaChar">
    <w:name w:val="Hierarchikus Lista Char"/>
    <w:basedOn w:val="ListaszerbekezdsChar"/>
    <w:link w:val="HierarchikusLista0"/>
    <w:rsid w:val="001B25E7"/>
  </w:style>
  <w:style w:type="character" w:styleId="Kiemels2">
    <w:name w:val="Strong"/>
    <w:basedOn w:val="Bekezdsalapbettpusa"/>
    <w:uiPriority w:val="22"/>
    <w:rsid w:val="001B25E7"/>
    <w:rPr>
      <w:b/>
      <w:bCs/>
    </w:rPr>
  </w:style>
  <w:style w:type="character" w:styleId="Kiemels">
    <w:name w:val="Emphasis"/>
    <w:basedOn w:val="Bekezdsalapbettpusa"/>
    <w:uiPriority w:val="6"/>
    <w:qFormat/>
    <w:rsid w:val="001B25E7"/>
    <w:rPr>
      <w:i/>
      <w:iCs/>
    </w:rPr>
  </w:style>
  <w:style w:type="paragraph" w:styleId="Nincstrkz">
    <w:name w:val="No Spacing"/>
    <w:basedOn w:val="Norml"/>
    <w:uiPriority w:val="1"/>
    <w:rsid w:val="001B25E7"/>
    <w:rPr>
      <w:szCs w:val="32"/>
    </w:rPr>
  </w:style>
  <w:style w:type="paragraph" w:styleId="Idzet">
    <w:name w:val="Quote"/>
    <w:basedOn w:val="Norml"/>
    <w:next w:val="Norml"/>
    <w:link w:val="IdzetChar"/>
    <w:uiPriority w:val="29"/>
    <w:rsid w:val="001B25E7"/>
    <w:rPr>
      <w:i/>
    </w:rPr>
  </w:style>
  <w:style w:type="character" w:customStyle="1" w:styleId="IdzetChar">
    <w:name w:val="Idézet Char"/>
    <w:basedOn w:val="Bekezdsalapbettpusa"/>
    <w:link w:val="Idzet"/>
    <w:uiPriority w:val="29"/>
    <w:rsid w:val="001B25E7"/>
    <w:rPr>
      <w:i/>
    </w:rPr>
  </w:style>
  <w:style w:type="paragraph" w:styleId="Kiemeltidzet">
    <w:name w:val="Intense Quote"/>
    <w:basedOn w:val="Norml"/>
    <w:next w:val="Norml"/>
    <w:link w:val="KiemeltidzetChar"/>
    <w:uiPriority w:val="30"/>
    <w:rsid w:val="001B25E7"/>
    <w:pPr>
      <w:ind w:left="720" w:right="720"/>
    </w:pPr>
    <w:rPr>
      <w:b/>
      <w:i/>
    </w:rPr>
  </w:style>
  <w:style w:type="character" w:customStyle="1" w:styleId="KiemeltidzetChar">
    <w:name w:val="Kiemelt idézet Char"/>
    <w:basedOn w:val="Bekezdsalapbettpusa"/>
    <w:link w:val="Kiemeltidzet"/>
    <w:uiPriority w:val="30"/>
    <w:rsid w:val="001B25E7"/>
    <w:rPr>
      <w:b/>
      <w:i/>
    </w:rPr>
  </w:style>
  <w:style w:type="character" w:styleId="Erskiemels">
    <w:name w:val="Intense Emphasis"/>
    <w:basedOn w:val="Bekezdsalapbettpusa"/>
    <w:uiPriority w:val="21"/>
    <w:rsid w:val="001B25E7"/>
    <w:rPr>
      <w:b/>
      <w:i/>
      <w:sz w:val="24"/>
      <w:szCs w:val="24"/>
      <w:u w:val="single"/>
    </w:rPr>
  </w:style>
  <w:style w:type="character" w:styleId="Knyvcme">
    <w:name w:val="Book Title"/>
    <w:basedOn w:val="Bekezdsalapbettpusa"/>
    <w:uiPriority w:val="33"/>
    <w:rsid w:val="001B25E7"/>
    <w:rPr>
      <w:rFonts w:ascii="Calibri" w:eastAsiaTheme="majorEastAsia" w:hAnsi="Calibri"/>
      <w:b/>
      <w:i/>
      <w:sz w:val="24"/>
      <w:szCs w:val="24"/>
    </w:rPr>
  </w:style>
  <w:style w:type="paragraph" w:customStyle="1" w:styleId="Szvegdobozstlus">
    <w:name w:val="Szövegdoboz stílus"/>
    <w:basedOn w:val="HierarchikusLista0"/>
    <w:qFormat/>
    <w:rsid w:val="001B25E7"/>
    <w:rPr>
      <w:b/>
      <w:i/>
      <w:color w:val="009EE0"/>
    </w:rPr>
  </w:style>
  <w:style w:type="table" w:customStyle="1" w:styleId="Rcsos">
    <w:name w:val="Rácsos"/>
    <w:basedOn w:val="Normltblzat"/>
    <w:uiPriority w:val="99"/>
    <w:rsid w:val="001B25E7"/>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B25E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B25E7"/>
    <w:pPr>
      <w:keepNext/>
      <w:spacing w:after="40"/>
      <w:jc w:val="center"/>
    </w:pPr>
    <w:rPr>
      <w:b/>
      <w:bCs/>
      <w:color w:val="808080"/>
      <w:szCs w:val="18"/>
    </w:rPr>
  </w:style>
  <w:style w:type="paragraph" w:customStyle="1" w:styleId="ENCaption2Col">
    <w:name w:val="EN_Caption_2Col"/>
    <w:basedOn w:val="Norml"/>
    <w:next w:val="Norml"/>
    <w:uiPriority w:val="1"/>
    <w:qFormat/>
    <w:rsid w:val="001B25E7"/>
    <w:pPr>
      <w:keepNext/>
      <w:spacing w:after="40"/>
      <w:jc w:val="left"/>
    </w:pPr>
    <w:rPr>
      <w:b/>
      <w:bCs/>
      <w:color w:val="808080"/>
      <w:szCs w:val="18"/>
    </w:rPr>
  </w:style>
  <w:style w:type="paragraph" w:customStyle="1" w:styleId="ENCaptionBox">
    <w:name w:val="EN_Caption_Box"/>
    <w:basedOn w:val="Norml"/>
    <w:next w:val="Norml"/>
    <w:uiPriority w:val="1"/>
    <w:qFormat/>
    <w:rsid w:val="001B25E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B25E7"/>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B25E7"/>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B25E7"/>
    <w:rPr>
      <w:rFonts w:eastAsiaTheme="minorEastAsia"/>
      <w:color w:val="808080"/>
      <w:sz w:val="18"/>
    </w:rPr>
  </w:style>
  <w:style w:type="paragraph" w:customStyle="1" w:styleId="ENNormal">
    <w:name w:val="EN_Normal"/>
    <w:basedOn w:val="Norml"/>
    <w:uiPriority w:val="1"/>
    <w:qFormat/>
    <w:rsid w:val="001B25E7"/>
  </w:style>
  <w:style w:type="paragraph" w:customStyle="1" w:styleId="ENNormalBox">
    <w:name w:val="EN_Normal_Box"/>
    <w:basedOn w:val="Norml"/>
    <w:uiPriority w:val="1"/>
    <w:qFormat/>
    <w:rsid w:val="001B25E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B25E7"/>
    <w:pPr>
      <w:keepLines/>
      <w:jc w:val="center"/>
    </w:pPr>
    <w:rPr>
      <w:color w:val="808080"/>
      <w:sz w:val="18"/>
    </w:rPr>
  </w:style>
  <w:style w:type="paragraph" w:customStyle="1" w:styleId="ENNote2Col">
    <w:name w:val="EN_Note_2Col"/>
    <w:basedOn w:val="Norml"/>
    <w:next w:val="ENNormal"/>
    <w:uiPriority w:val="1"/>
    <w:qFormat/>
    <w:rsid w:val="001B25E7"/>
    <w:pPr>
      <w:keepLines/>
    </w:pPr>
    <w:rPr>
      <w:color w:val="808080"/>
      <w:sz w:val="18"/>
    </w:rPr>
  </w:style>
  <w:style w:type="paragraph" w:customStyle="1" w:styleId="ENNoteBox">
    <w:name w:val="EN_Note_Box"/>
    <w:basedOn w:val="Norml"/>
    <w:next w:val="ENNormalBox"/>
    <w:uiPriority w:val="1"/>
    <w:qFormat/>
    <w:rsid w:val="001B25E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B25E7"/>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B25E7"/>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B25E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B25E7"/>
    <w:pPr>
      <w:keepNext/>
      <w:spacing w:after="40"/>
      <w:jc w:val="center"/>
    </w:pPr>
    <w:rPr>
      <w:sz w:val="20"/>
    </w:rPr>
  </w:style>
  <w:style w:type="paragraph" w:customStyle="1" w:styleId="HUCaption2Col">
    <w:name w:val="HU_Caption_2Col"/>
    <w:basedOn w:val="Kpalrs"/>
    <w:next w:val="Norml"/>
    <w:uiPriority w:val="1"/>
    <w:qFormat/>
    <w:rsid w:val="001B25E7"/>
    <w:pPr>
      <w:keepNext/>
      <w:spacing w:after="40"/>
    </w:pPr>
    <w:rPr>
      <w:sz w:val="20"/>
    </w:rPr>
  </w:style>
  <w:style w:type="paragraph" w:customStyle="1" w:styleId="HUCaptionBox">
    <w:name w:val="HU_Caption_Box"/>
    <w:basedOn w:val="Kpalrs"/>
    <w:next w:val="Norml"/>
    <w:uiPriority w:val="1"/>
    <w:qFormat/>
    <w:rsid w:val="001B25E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B25E7"/>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B25E7"/>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B25E7"/>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B25E7"/>
    <w:rPr>
      <w:caps/>
      <w:color w:val="0C2148" w:themeColor="text2"/>
    </w:rPr>
  </w:style>
  <w:style w:type="paragraph" w:customStyle="1" w:styleId="HUFootnote">
    <w:name w:val="HU_Footnote"/>
    <w:basedOn w:val="Lbjegyzetszveg"/>
    <w:uiPriority w:val="1"/>
    <w:qFormat/>
    <w:rsid w:val="001B25E7"/>
    <w:rPr>
      <w:color w:val="808080"/>
      <w:sz w:val="18"/>
    </w:rPr>
  </w:style>
  <w:style w:type="paragraph" w:customStyle="1" w:styleId="HUNormalBox">
    <w:name w:val="HU_Normal_Box"/>
    <w:basedOn w:val="Norml"/>
    <w:uiPriority w:val="1"/>
    <w:qFormat/>
    <w:rsid w:val="001B25E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B25E7"/>
    <w:pPr>
      <w:keepLines/>
      <w:jc w:val="center"/>
    </w:pPr>
    <w:rPr>
      <w:color w:val="808080"/>
      <w:sz w:val="18"/>
    </w:rPr>
  </w:style>
  <w:style w:type="paragraph" w:customStyle="1" w:styleId="HUNote2Col">
    <w:name w:val="HU_Note_2Col"/>
    <w:basedOn w:val="Norml"/>
    <w:next w:val="Norml"/>
    <w:uiPriority w:val="1"/>
    <w:qFormat/>
    <w:rsid w:val="001B25E7"/>
    <w:pPr>
      <w:keepLines/>
    </w:pPr>
    <w:rPr>
      <w:color w:val="808080"/>
      <w:sz w:val="18"/>
    </w:rPr>
  </w:style>
  <w:style w:type="paragraph" w:customStyle="1" w:styleId="HUNoteBox">
    <w:name w:val="HU_Note_Box"/>
    <w:basedOn w:val="Norml"/>
    <w:next w:val="HUNormalBox"/>
    <w:link w:val="HUNoteBoxChar"/>
    <w:uiPriority w:val="1"/>
    <w:qFormat/>
    <w:rsid w:val="001B25E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B25E7"/>
    <w:rPr>
      <w:color w:val="808080"/>
      <w:sz w:val="18"/>
      <w:shd w:val="clear" w:color="auto" w:fill="C6EEFF"/>
    </w:rPr>
  </w:style>
  <w:style w:type="paragraph" w:customStyle="1" w:styleId="HUSectionTitle">
    <w:name w:val="HU_Section_Title"/>
    <w:basedOn w:val="Cmsor2"/>
    <w:next w:val="Norml"/>
    <w:link w:val="HUSectionTitleChar"/>
    <w:uiPriority w:val="1"/>
    <w:rsid w:val="001B25E7"/>
    <w:pPr>
      <w:keepNext/>
    </w:pPr>
  </w:style>
  <w:style w:type="character" w:customStyle="1" w:styleId="HUSectionTitleChar">
    <w:name w:val="HU_Section_Title Char"/>
    <w:basedOn w:val="Cmsor2Char"/>
    <w:link w:val="HUSectionTitle"/>
    <w:uiPriority w:val="1"/>
    <w:rsid w:val="001B25E7"/>
    <w:rPr>
      <w:b/>
      <w:color w:val="0C2148" w:themeColor="text2"/>
      <w:sz w:val="24"/>
      <w:szCs w:val="38"/>
    </w:rPr>
  </w:style>
  <w:style w:type="paragraph" w:customStyle="1" w:styleId="HUSubsectionTitle">
    <w:name w:val="HU_Subsection_Title"/>
    <w:basedOn w:val="Cmsor3"/>
    <w:next w:val="Norml"/>
    <w:link w:val="HUSubsectionTitleChar"/>
    <w:uiPriority w:val="1"/>
    <w:rsid w:val="001B25E7"/>
    <w:pPr>
      <w:keepNext/>
      <w:ind w:left="595" w:hanging="595"/>
    </w:pPr>
  </w:style>
  <w:style w:type="character" w:customStyle="1" w:styleId="HUSubsectionTitleChar">
    <w:name w:val="HU_Subsection_Title Char"/>
    <w:basedOn w:val="Cmsor3Char"/>
    <w:link w:val="HUSubsectionTitle"/>
    <w:uiPriority w:val="1"/>
    <w:rsid w:val="001B25E7"/>
    <w:rPr>
      <w:bCs/>
      <w:color w:val="0C2148" w:themeColor="text2"/>
      <w:szCs w:val="34"/>
    </w:rPr>
  </w:style>
  <w:style w:type="paragraph" w:customStyle="1" w:styleId="Heading1Kiadvny">
    <w:name w:val="Heading 1 Kiadvány"/>
    <w:basedOn w:val="Cmsor1"/>
    <w:qFormat/>
    <w:rsid w:val="001B25E7"/>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30.emf"/><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120</Pages>
  <Words>46013</Words>
  <Characters>327817</Characters>
  <Application>Microsoft Office Word</Application>
  <DocSecurity>0</DocSecurity>
  <Lines>2731</Lines>
  <Paragraphs>746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2018-12-10T14:43:00Z</cp:lastPrinted>
  <dcterms:created xsi:type="dcterms:W3CDTF">2025-05-30T08:34:00Z</dcterms:created>
  <dcterms:modified xsi:type="dcterms:W3CDTF">2025-05-30T08:51:00Z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